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3325" w:rsidRDefault="00443325" w:rsidP="00577473">
      <w:pPr>
        <w:pStyle w:val="Title"/>
      </w:pPr>
      <w:bookmarkStart w:id="0" w:name="_top"/>
      <w:bookmarkEnd w:id="0"/>
      <w:r>
        <w:t>Outpatient Pharmacy (PSO)</w:t>
      </w:r>
    </w:p>
    <w:p w:rsidR="00627A05" w:rsidRPr="00577473" w:rsidRDefault="00443325" w:rsidP="00443325">
      <w:pPr>
        <w:pStyle w:val="Title"/>
        <w:rPr>
          <w:color w:val="000000"/>
        </w:rPr>
      </w:pPr>
      <w:r>
        <w:t xml:space="preserve">Manager’s User </w:t>
      </w:r>
      <w:r w:rsidR="009310F4">
        <w:t>Manual</w:t>
      </w:r>
    </w:p>
    <w:p w:rsidR="00FA0154" w:rsidRDefault="00583040" w:rsidP="00577473">
      <w:pPr>
        <w:spacing w:before="960" w:after="960"/>
        <w:jc w:val="center"/>
      </w:pPr>
      <w:r>
        <w:rPr>
          <w:noProof/>
        </w:rPr>
        <w:drawing>
          <wp:inline distT="0" distB="0" distL="0" distR="0">
            <wp:extent cx="2118360" cy="2057400"/>
            <wp:effectExtent l="0" t="0" r="0" b="0"/>
            <wp:docPr id="1" name="Picture 1" descr="cid:image004.jpg@01D1D2A7.42815A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1D2A7.42815A8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18360" cy="2057400"/>
                    </a:xfrm>
                    <a:prstGeom prst="rect">
                      <a:avLst/>
                    </a:prstGeom>
                    <a:noFill/>
                    <a:ln>
                      <a:noFill/>
                    </a:ln>
                  </pic:spPr>
                </pic:pic>
              </a:graphicData>
            </a:graphic>
          </wp:inline>
        </w:drawing>
      </w:r>
    </w:p>
    <w:p w:rsidR="00627A05" w:rsidRPr="001466D2" w:rsidRDefault="00627A05" w:rsidP="00443325">
      <w:pPr>
        <w:spacing w:after="360"/>
        <w:jc w:val="center"/>
        <w:rPr>
          <w:rFonts w:ascii="Arial" w:hAnsi="Arial" w:cs="Arial"/>
          <w:b/>
          <w:bCs/>
          <w:color w:val="000000"/>
          <w:sz w:val="28"/>
          <w:szCs w:val="28"/>
        </w:rPr>
      </w:pPr>
      <w:r w:rsidRPr="001466D2">
        <w:rPr>
          <w:rFonts w:ascii="Arial" w:hAnsi="Arial" w:cs="Arial"/>
          <w:b/>
          <w:bCs/>
          <w:color w:val="000000"/>
          <w:sz w:val="28"/>
          <w:szCs w:val="28"/>
        </w:rPr>
        <w:t>Version 7.0</w:t>
      </w:r>
    </w:p>
    <w:p w:rsidR="00627A05" w:rsidRPr="001466D2" w:rsidRDefault="00627A05" w:rsidP="00443325">
      <w:pPr>
        <w:pStyle w:val="Title2"/>
      </w:pPr>
      <w:r w:rsidRPr="001466D2">
        <w:t>December 1997</w:t>
      </w:r>
    </w:p>
    <w:p w:rsidR="00627A05" w:rsidRPr="001466D2" w:rsidRDefault="00B10E0E" w:rsidP="00443325">
      <w:pPr>
        <w:spacing w:after="360"/>
        <w:jc w:val="center"/>
        <w:rPr>
          <w:rFonts w:ascii="Arial" w:hAnsi="Arial" w:cs="Arial"/>
          <w:b/>
          <w:bCs/>
          <w:color w:val="000000"/>
          <w:sz w:val="28"/>
          <w:szCs w:val="28"/>
        </w:rPr>
      </w:pPr>
      <w:bookmarkStart w:id="1" w:name="TitlePage"/>
      <w:bookmarkEnd w:id="1"/>
      <w:r w:rsidRPr="001466D2">
        <w:rPr>
          <w:rFonts w:ascii="Arial" w:hAnsi="Arial" w:cs="Arial"/>
          <w:b/>
          <w:bCs/>
          <w:color w:val="000000"/>
          <w:sz w:val="28"/>
          <w:szCs w:val="28"/>
        </w:rPr>
        <w:t xml:space="preserve"> </w:t>
      </w:r>
      <w:r w:rsidR="00627A05" w:rsidRPr="001466D2">
        <w:rPr>
          <w:rFonts w:ascii="Arial" w:hAnsi="Arial" w:cs="Arial"/>
          <w:b/>
          <w:bCs/>
          <w:color w:val="000000"/>
          <w:sz w:val="28"/>
          <w:szCs w:val="28"/>
        </w:rPr>
        <w:t xml:space="preserve">(Revised </w:t>
      </w:r>
      <w:del w:id="2" w:author="Fred Perez" w:date="2019-03-22T07:59:00Z">
        <w:r w:rsidR="00920872" w:rsidDel="00E218C9">
          <w:rPr>
            <w:rFonts w:ascii="Arial" w:hAnsi="Arial" w:cs="Arial"/>
            <w:b/>
            <w:bCs/>
            <w:color w:val="000000"/>
            <w:sz w:val="28"/>
            <w:szCs w:val="28"/>
          </w:rPr>
          <w:delText>February</w:delText>
        </w:r>
        <w:r w:rsidR="004B0FF3" w:rsidRPr="001466D2" w:rsidDel="00E218C9">
          <w:rPr>
            <w:rFonts w:ascii="Arial" w:hAnsi="Arial" w:cs="Arial"/>
            <w:b/>
            <w:bCs/>
            <w:color w:val="000000"/>
            <w:sz w:val="28"/>
            <w:szCs w:val="28"/>
          </w:rPr>
          <w:delText xml:space="preserve"> </w:delText>
        </w:r>
      </w:del>
      <w:ins w:id="3" w:author="Fred Perez" w:date="2019-03-22T07:59:00Z">
        <w:r w:rsidR="00E218C9">
          <w:rPr>
            <w:rFonts w:ascii="Arial" w:hAnsi="Arial" w:cs="Arial"/>
            <w:b/>
            <w:bCs/>
            <w:color w:val="000000"/>
            <w:sz w:val="28"/>
            <w:szCs w:val="28"/>
          </w:rPr>
          <w:t>April</w:t>
        </w:r>
        <w:r w:rsidR="00E218C9" w:rsidRPr="001466D2">
          <w:rPr>
            <w:rFonts w:ascii="Arial" w:hAnsi="Arial" w:cs="Arial"/>
            <w:b/>
            <w:bCs/>
            <w:color w:val="000000"/>
            <w:sz w:val="28"/>
            <w:szCs w:val="28"/>
          </w:rPr>
          <w:t xml:space="preserve"> </w:t>
        </w:r>
      </w:ins>
      <w:r w:rsidR="00EA46A3" w:rsidRPr="001466D2">
        <w:rPr>
          <w:rFonts w:ascii="Arial" w:hAnsi="Arial" w:cs="Arial"/>
          <w:b/>
          <w:bCs/>
          <w:color w:val="000000"/>
          <w:sz w:val="28"/>
          <w:szCs w:val="28"/>
        </w:rPr>
        <w:t>201</w:t>
      </w:r>
      <w:r w:rsidR="004B0FF3">
        <w:rPr>
          <w:rFonts w:ascii="Arial" w:hAnsi="Arial" w:cs="Arial"/>
          <w:b/>
          <w:bCs/>
          <w:color w:val="000000"/>
          <w:sz w:val="28"/>
          <w:szCs w:val="28"/>
        </w:rPr>
        <w:t>9</w:t>
      </w:r>
      <w:r w:rsidR="00627A05" w:rsidRPr="001466D2">
        <w:rPr>
          <w:rFonts w:ascii="Arial" w:hAnsi="Arial" w:cs="Arial"/>
          <w:b/>
          <w:bCs/>
          <w:color w:val="000000"/>
          <w:sz w:val="28"/>
          <w:szCs w:val="28"/>
        </w:rPr>
        <w:t>)</w:t>
      </w:r>
    </w:p>
    <w:p w:rsidR="00627A05" w:rsidRPr="00443325" w:rsidRDefault="00627A05" w:rsidP="00443325">
      <w:pPr>
        <w:pStyle w:val="Title2"/>
      </w:pPr>
      <w:r w:rsidRPr="001466D2">
        <w:t>Department of Veterans Affairs</w:t>
      </w:r>
      <w:r w:rsidR="00577473" w:rsidRPr="001466D2">
        <w:t xml:space="preserve"> (VA)</w:t>
      </w:r>
    </w:p>
    <w:p w:rsidR="000C4420" w:rsidRPr="00443325" w:rsidRDefault="00627A05" w:rsidP="00443325">
      <w:pPr>
        <w:pStyle w:val="ProjectName"/>
        <w:spacing w:before="0" w:after="360"/>
        <w:rPr>
          <w:sz w:val="28"/>
          <w:szCs w:val="28"/>
        </w:rPr>
      </w:pPr>
      <w:r w:rsidRPr="00443325">
        <w:rPr>
          <w:sz w:val="28"/>
          <w:szCs w:val="28"/>
        </w:rPr>
        <w:t>Office of Information and Technology (OIT)</w:t>
      </w:r>
    </w:p>
    <w:p w:rsidR="00443325" w:rsidRDefault="00B2677F" w:rsidP="000C5327">
      <w:pPr>
        <w:spacing w:after="360" w:line="259" w:lineRule="auto"/>
        <w:jc w:val="center"/>
        <w:sectPr w:rsidR="00443325" w:rsidSect="00443325">
          <w:type w:val="oddPage"/>
          <w:pgSz w:w="12240" w:h="15840" w:code="1"/>
          <w:pgMar w:top="1440" w:right="1440" w:bottom="1440" w:left="1440" w:header="720" w:footer="720" w:gutter="0"/>
          <w:cols w:space="720"/>
          <w:vAlign w:val="center"/>
          <w:docGrid w:linePitch="360"/>
        </w:sectPr>
      </w:pPr>
      <w:r w:rsidRPr="00443325">
        <w:rPr>
          <w:rFonts w:ascii="Arial" w:hAnsi="Arial" w:cs="Arial"/>
          <w:b/>
          <w:sz w:val="28"/>
          <w:szCs w:val="28"/>
        </w:rPr>
        <w:t>Enterprise Program Management Office</w:t>
      </w:r>
    </w:p>
    <w:p w:rsidR="00092338" w:rsidRPr="00EE678B" w:rsidRDefault="00092338" w:rsidP="00DA78DD">
      <w:pPr>
        <w:pStyle w:val="Title2"/>
      </w:pPr>
      <w:bookmarkStart w:id="4" w:name="_Toc513952628"/>
      <w:bookmarkStart w:id="5" w:name="_Toc520299099"/>
      <w:bookmarkStart w:id="6" w:name="_Toc520304566"/>
      <w:bookmarkStart w:id="7" w:name="_Toc520306275"/>
      <w:bookmarkStart w:id="8" w:name="_Toc522420062"/>
      <w:bookmarkStart w:id="9" w:name="_Toc522441326"/>
      <w:r w:rsidRPr="00EE678B">
        <w:lastRenderedPageBreak/>
        <w:t>Revision History</w:t>
      </w:r>
    </w:p>
    <w:p w:rsidR="00853440" w:rsidRPr="00B565A6" w:rsidRDefault="00853440" w:rsidP="009A790E">
      <w:pPr>
        <w:pStyle w:val="BodyText"/>
      </w:pPr>
      <w:r>
        <w:t>When updates occur</w:t>
      </w:r>
      <w:r w:rsidRPr="00251286">
        <w:t xml:space="preserve">, the </w:t>
      </w:r>
      <w:r>
        <w:t>Title Page lists the new revised</w:t>
      </w:r>
      <w:r w:rsidRPr="00251286">
        <w:t xml:space="preserve"> date and this page describes the changes. </w:t>
      </w:r>
      <w:r>
        <w:t>Bookmarks link the described content changes to its place within manual. There are no bookmarks for format updates. Page numbers change with each update; therefore, they are not included</w:t>
      </w:r>
      <w:r w:rsidR="00A731C9">
        <w:t xml:space="preserve"> as a reference in the R</w:t>
      </w:r>
      <w:r>
        <w:t xml:space="preserve">evision History.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20" w:firstRow="1" w:lastRow="0" w:firstColumn="0" w:lastColumn="0" w:noHBand="0" w:noVBand="0"/>
      </w:tblPr>
      <w:tblGrid>
        <w:gridCol w:w="953"/>
        <w:gridCol w:w="1420"/>
        <w:gridCol w:w="6977"/>
      </w:tblGrid>
      <w:tr w:rsidR="00577473" w:rsidRPr="009316D5" w:rsidTr="00AD3107">
        <w:trPr>
          <w:tblHeader/>
        </w:trPr>
        <w:tc>
          <w:tcPr>
            <w:tcW w:w="510" w:type="pct"/>
            <w:shd w:val="clear" w:color="D9D9D9" w:fill="D9D9D9"/>
            <w:vAlign w:val="center"/>
          </w:tcPr>
          <w:p w:rsidR="00577473" w:rsidRPr="009316D5" w:rsidRDefault="00577473" w:rsidP="009316D5">
            <w:pPr>
              <w:pStyle w:val="Tableheaders"/>
            </w:pPr>
            <w:bookmarkStart w:id="10" w:name="OLE_LINK144"/>
            <w:r w:rsidRPr="009316D5">
              <w:t>Date</w:t>
            </w:r>
          </w:p>
        </w:tc>
        <w:tc>
          <w:tcPr>
            <w:tcW w:w="759" w:type="pct"/>
            <w:shd w:val="clear" w:color="D9D9D9" w:fill="D9D9D9"/>
            <w:vAlign w:val="center"/>
          </w:tcPr>
          <w:p w:rsidR="00577473" w:rsidRPr="009316D5" w:rsidRDefault="00577473" w:rsidP="009316D5">
            <w:pPr>
              <w:pStyle w:val="Tableheaders"/>
            </w:pPr>
            <w:r w:rsidRPr="009316D5">
              <w:t xml:space="preserve">Patch </w:t>
            </w:r>
          </w:p>
        </w:tc>
        <w:tc>
          <w:tcPr>
            <w:tcW w:w="3731" w:type="pct"/>
            <w:shd w:val="clear" w:color="D9D9D9" w:fill="D9D9D9"/>
            <w:vAlign w:val="center"/>
          </w:tcPr>
          <w:p w:rsidR="00577473" w:rsidRPr="009316D5" w:rsidRDefault="00577473" w:rsidP="009316D5">
            <w:pPr>
              <w:pStyle w:val="Tableheaders"/>
            </w:pPr>
            <w:r w:rsidRPr="009316D5">
              <w:t>Description</w:t>
            </w:r>
          </w:p>
        </w:tc>
      </w:tr>
      <w:tr w:rsidR="00F921EE" w:rsidRPr="009316D5" w:rsidTr="00AD3107">
        <w:tc>
          <w:tcPr>
            <w:tcW w:w="510" w:type="pct"/>
            <w:shd w:val="clear" w:color="auto" w:fill="FFFFFF"/>
            <w:vAlign w:val="center"/>
          </w:tcPr>
          <w:p w:rsidR="00F921EE" w:rsidRPr="009316D5" w:rsidRDefault="00F921EE" w:rsidP="00F921EE">
            <w:pPr>
              <w:pStyle w:val="TableText0"/>
            </w:pPr>
            <w:ins w:id="11" w:author="Fred Perez" w:date="2019-03-22T09:42:00Z">
              <w:r>
                <w:t>04/2019</w:t>
              </w:r>
            </w:ins>
          </w:p>
        </w:tc>
        <w:tc>
          <w:tcPr>
            <w:tcW w:w="759" w:type="pct"/>
            <w:shd w:val="clear" w:color="auto" w:fill="FFFFFF"/>
            <w:vAlign w:val="center"/>
          </w:tcPr>
          <w:p w:rsidR="00F921EE" w:rsidRPr="009316D5" w:rsidRDefault="00F921EE" w:rsidP="00F921EE">
            <w:pPr>
              <w:pStyle w:val="TableText0"/>
            </w:pPr>
            <w:ins w:id="12" w:author="Fred Perez" w:date="2019-03-22T09:42:00Z">
              <w:r>
                <w:t>PSO*7.0*545</w:t>
              </w:r>
            </w:ins>
          </w:p>
        </w:tc>
        <w:tc>
          <w:tcPr>
            <w:tcW w:w="3731" w:type="pct"/>
            <w:shd w:val="clear" w:color="auto" w:fill="FFFFFF"/>
            <w:vAlign w:val="center"/>
          </w:tcPr>
          <w:p w:rsidR="00F921EE" w:rsidRDefault="00F921EE" w:rsidP="00F921EE">
            <w:pPr>
              <w:pStyle w:val="TableText0"/>
              <w:rPr>
                <w:ins w:id="13" w:author="Fred Perez" w:date="2019-03-22T09:42:00Z"/>
              </w:rPr>
            </w:pPr>
            <w:ins w:id="14" w:author="Fred Perez" w:date="2019-03-22T09:42:00Z">
              <w:r>
                <w:t xml:space="preserve">Added Chapter 34: DEA ePCS Utility. </w:t>
              </w:r>
              <w:r w:rsidRPr="00D72FD3">
                <w:t>Added support for Providers with multiple DEA numbers.</w:t>
              </w:r>
              <w:r>
                <w:t xml:space="preserve"> Changed t</w:t>
              </w:r>
              <w:r w:rsidRPr="004351B6">
                <w:t>he PIV Card Certificate Expiration Alert message</w:t>
              </w:r>
              <w:r>
                <w:t xml:space="preserve">. Added a reminder to the TM function for Controlled Substances. </w:t>
              </w:r>
              <w:r w:rsidRPr="00E0396B">
                <w:t>Modified the Copy and Renew ListMan actions to ensure that the DEA number in the original Rx has the credentials to write CS orders.</w:t>
              </w:r>
            </w:ins>
          </w:p>
          <w:p w:rsidR="00F921EE" w:rsidRDefault="00F921EE" w:rsidP="00F921EE">
            <w:pPr>
              <w:pStyle w:val="TableText0"/>
              <w:rPr>
                <w:ins w:id="15" w:author="Fred Perez" w:date="2019-03-22T09:42:00Z"/>
              </w:rPr>
            </w:pPr>
            <w:ins w:id="16" w:author="Fred Perez" w:date="2019-03-22T09:42:00Z">
              <w:r>
                <w:fldChar w:fldCharType="begin"/>
              </w:r>
              <w:r>
                <w:instrText xml:space="preserve"> HYPERLINK  \l "p7_545" \o "p7_545" </w:instrText>
              </w:r>
              <w:r>
                <w:fldChar w:fldCharType="separate"/>
              </w:r>
              <w:r w:rsidRPr="007D72A3">
                <w:rPr>
                  <w:rStyle w:val="Hyperlink"/>
                </w:rPr>
                <w:t>7</w:t>
              </w:r>
              <w:r>
                <w:fldChar w:fldCharType="end"/>
              </w:r>
              <w:r>
                <w:t xml:space="preserve">, </w:t>
              </w:r>
              <w:r>
                <w:fldChar w:fldCharType="begin"/>
              </w:r>
              <w:r>
                <w:instrText xml:space="preserve"> HYPERLINK  \l "p10_545" \o "p10_545" </w:instrText>
              </w:r>
              <w:r>
                <w:fldChar w:fldCharType="separate"/>
              </w:r>
              <w:r w:rsidRPr="00DD41F7">
                <w:rPr>
                  <w:rStyle w:val="Hyperlink"/>
                </w:rPr>
                <w:t>10</w:t>
              </w:r>
              <w:r>
                <w:fldChar w:fldCharType="end"/>
              </w:r>
              <w:r>
                <w:t xml:space="preserve">, </w:t>
              </w:r>
              <w:r>
                <w:fldChar w:fldCharType="begin"/>
              </w:r>
              <w:r>
                <w:instrText>HYPERLINK  \l "p67_545" \o "p67_545"</w:instrText>
              </w:r>
              <w:r>
                <w:fldChar w:fldCharType="separate"/>
              </w:r>
              <w:r>
                <w:rPr>
                  <w:rStyle w:val="Hyperlink"/>
                </w:rPr>
                <w:t>67</w:t>
              </w:r>
              <w:r>
                <w:fldChar w:fldCharType="end"/>
              </w:r>
              <w:r>
                <w:t xml:space="preserve">, </w:t>
              </w:r>
              <w:r>
                <w:fldChar w:fldCharType="begin"/>
              </w:r>
              <w:r>
                <w:instrText xml:space="preserve"> HYPERLINK  \l "p68_545" \o "p68_545" </w:instrText>
              </w:r>
              <w:r>
                <w:fldChar w:fldCharType="separate"/>
              </w:r>
              <w:r w:rsidRPr="00404B0A">
                <w:rPr>
                  <w:rStyle w:val="Hyperlink"/>
                </w:rPr>
                <w:t>68-73</w:t>
              </w:r>
              <w:r>
                <w:fldChar w:fldCharType="end"/>
              </w:r>
              <w:r>
                <w:t xml:space="preserve">, </w:t>
              </w:r>
              <w:r>
                <w:fldChar w:fldCharType="begin"/>
              </w:r>
              <w:r>
                <w:instrText xml:space="preserve"> HYPERLINK  \l "p209_545" \o "p209_545" </w:instrText>
              </w:r>
              <w:r>
                <w:fldChar w:fldCharType="separate"/>
              </w:r>
              <w:r w:rsidRPr="001E05B1">
                <w:rPr>
                  <w:rStyle w:val="Hyperlink"/>
                </w:rPr>
                <w:t>209</w:t>
              </w:r>
              <w:r>
                <w:fldChar w:fldCharType="end"/>
              </w:r>
              <w:r>
                <w:t xml:space="preserve">, </w:t>
              </w:r>
              <w:r>
                <w:fldChar w:fldCharType="begin"/>
              </w:r>
              <w:r>
                <w:instrText xml:space="preserve"> HYPERLINK  \l "p235_545" \o "p235_545" </w:instrText>
              </w:r>
              <w:r>
                <w:fldChar w:fldCharType="separate"/>
              </w:r>
              <w:r w:rsidRPr="0031433F">
                <w:rPr>
                  <w:rStyle w:val="Hyperlink"/>
                </w:rPr>
                <w:t>235</w:t>
              </w:r>
              <w:r>
                <w:fldChar w:fldCharType="end"/>
              </w:r>
              <w:r>
                <w:t xml:space="preserve">, </w:t>
              </w:r>
              <w:r>
                <w:fldChar w:fldCharType="begin"/>
              </w:r>
              <w:r>
                <w:instrText xml:space="preserve"> HYPERLINK  \l "p442_545" \o "p442_545" </w:instrText>
              </w:r>
              <w:r>
                <w:fldChar w:fldCharType="separate"/>
              </w:r>
              <w:r w:rsidRPr="00CE7861">
                <w:rPr>
                  <w:rStyle w:val="Hyperlink"/>
                </w:rPr>
                <w:t>442</w:t>
              </w:r>
              <w:r>
                <w:fldChar w:fldCharType="end"/>
              </w:r>
              <w:r>
                <w:t xml:space="preserve">, </w:t>
              </w:r>
              <w:r>
                <w:fldChar w:fldCharType="begin"/>
              </w:r>
              <w:r>
                <w:instrText xml:space="preserve"> HYPERLINK  \l "p463_545" \o "p463_545" </w:instrText>
              </w:r>
              <w:r>
                <w:fldChar w:fldCharType="separate"/>
              </w:r>
              <w:r w:rsidRPr="007867B0">
                <w:rPr>
                  <w:rStyle w:val="Hyperlink"/>
                </w:rPr>
                <w:t>463</w:t>
              </w:r>
              <w:r>
                <w:fldChar w:fldCharType="end"/>
              </w:r>
              <w:r>
                <w:t xml:space="preserve">, </w:t>
              </w:r>
              <w:r>
                <w:fldChar w:fldCharType="begin"/>
              </w:r>
              <w:r>
                <w:instrText xml:space="preserve"> HYPERLINK  \l "p466_545" \o "p466_545" </w:instrText>
              </w:r>
              <w:r>
                <w:fldChar w:fldCharType="separate"/>
              </w:r>
              <w:r w:rsidRPr="00E145A3">
                <w:rPr>
                  <w:rStyle w:val="Hyperlink"/>
                </w:rPr>
                <w:t>466</w:t>
              </w:r>
              <w:r>
                <w:fldChar w:fldCharType="end"/>
              </w:r>
              <w:r>
                <w:t xml:space="preserve">, </w:t>
              </w:r>
              <w:r>
                <w:fldChar w:fldCharType="begin"/>
              </w:r>
              <w:r>
                <w:instrText xml:space="preserve"> HYPERLINK  \l "p468_545" \o "p468_545" </w:instrText>
              </w:r>
              <w:r>
                <w:fldChar w:fldCharType="separate"/>
              </w:r>
              <w:r w:rsidRPr="00950502">
                <w:rPr>
                  <w:rStyle w:val="Hyperlink"/>
                </w:rPr>
                <w:t>468-482</w:t>
              </w:r>
              <w:r>
                <w:fldChar w:fldCharType="end"/>
              </w:r>
              <w:r>
                <w:t xml:space="preserve"> </w:t>
              </w:r>
            </w:ins>
          </w:p>
          <w:p w:rsidR="00F921EE" w:rsidRPr="009316D5" w:rsidRDefault="00F921EE" w:rsidP="00F921EE">
            <w:pPr>
              <w:pStyle w:val="TableText0"/>
            </w:pPr>
            <w:ins w:id="17" w:author="Fred Perez" w:date="2019-03-22T09:42:00Z">
              <w:r>
                <w:t>(G. Pickwoad, PM, F. Perez, TW)</w:t>
              </w:r>
            </w:ins>
          </w:p>
        </w:tc>
      </w:tr>
      <w:bookmarkEnd w:id="10"/>
      <w:tr w:rsidR="00AD3107" w:rsidRPr="009316D5" w:rsidTr="00AD3107">
        <w:tc>
          <w:tcPr>
            <w:tcW w:w="510" w:type="pct"/>
            <w:shd w:val="clear" w:color="auto" w:fill="FFFFFF"/>
            <w:vAlign w:val="center"/>
          </w:tcPr>
          <w:p w:rsidR="00AD3107" w:rsidRPr="009316D5" w:rsidRDefault="00AD3107" w:rsidP="009316D5">
            <w:pPr>
              <w:pStyle w:val="TableText0"/>
            </w:pPr>
            <w:r w:rsidRPr="009316D5">
              <w:t>2/2019</w:t>
            </w:r>
          </w:p>
        </w:tc>
        <w:tc>
          <w:tcPr>
            <w:tcW w:w="759" w:type="pct"/>
            <w:shd w:val="clear" w:color="auto" w:fill="FFFFFF"/>
            <w:vAlign w:val="center"/>
          </w:tcPr>
          <w:p w:rsidR="00AD3107" w:rsidRPr="009316D5" w:rsidRDefault="00AD3107" w:rsidP="009316D5">
            <w:pPr>
              <w:pStyle w:val="TableText0"/>
            </w:pPr>
            <w:r w:rsidRPr="009316D5">
              <w:t>PSO*7.0*481</w:t>
            </w:r>
          </w:p>
        </w:tc>
        <w:tc>
          <w:tcPr>
            <w:tcW w:w="3731" w:type="pct"/>
            <w:shd w:val="clear" w:color="auto" w:fill="FFFFFF"/>
            <w:vAlign w:val="center"/>
          </w:tcPr>
          <w:p w:rsidR="00AD3107" w:rsidRPr="00041BFA" w:rsidRDefault="00AD3107" w:rsidP="009316D5">
            <w:pPr>
              <w:pStyle w:val="TableText0"/>
            </w:pPr>
            <w:r w:rsidRPr="00041BFA">
              <w:t xml:space="preserve">Updated PSO Maintenance to include </w:t>
            </w:r>
            <w:r w:rsidR="0053795C" w:rsidRPr="00041BFA">
              <w:rPr>
                <w:rStyle w:val="Hyperlink"/>
                <w:color w:val="auto"/>
                <w:u w:val="none"/>
                <w:rPrChange w:id="18" w:author="Tran, Dan P. (Technatomy)" w:date="2019-03-27T09:55:00Z">
                  <w:rPr>
                    <w:rStyle w:val="Hyperlink"/>
                  </w:rPr>
                </w:rPrChange>
              </w:rPr>
              <w:fldChar w:fldCharType="begin"/>
            </w:r>
            <w:r w:rsidR="0053795C" w:rsidRPr="00041BFA">
              <w:rPr>
                <w:rStyle w:val="Hyperlink"/>
                <w:color w:val="auto"/>
                <w:u w:val="none"/>
                <w:rPrChange w:id="19" w:author="Tran, Dan P. (Technatomy)" w:date="2019-03-27T09:55:00Z">
                  <w:rPr>
                    <w:rStyle w:val="Hyperlink"/>
                  </w:rPr>
                </w:rPrChange>
              </w:rPr>
              <w:instrText xml:space="preserve"> HYPERLINK \l "PSO_7_481_NonVAProvidedImport" </w:instrText>
            </w:r>
            <w:r w:rsidR="0053795C" w:rsidRPr="00041BFA">
              <w:rPr>
                <w:rStyle w:val="Hyperlink"/>
                <w:color w:val="auto"/>
                <w:u w:val="none"/>
                <w:rPrChange w:id="20" w:author="Tran, Dan P. (Technatomy)" w:date="2019-03-27T09:55:00Z">
                  <w:rPr>
                    <w:rStyle w:val="Hyperlink"/>
                  </w:rPr>
                </w:rPrChange>
              </w:rPr>
              <w:fldChar w:fldCharType="separate"/>
            </w:r>
            <w:r w:rsidRPr="00041BFA">
              <w:rPr>
                <w:rStyle w:val="Hyperlink"/>
                <w:color w:val="auto"/>
                <w:u w:val="none"/>
                <w:rPrChange w:id="21" w:author="Tran, Dan P. (Technatomy)" w:date="2019-03-27T09:55:00Z">
                  <w:rPr>
                    <w:rStyle w:val="Hyperlink"/>
                  </w:rPr>
                </w:rPrChange>
              </w:rPr>
              <w:t>Non-VA Provider Import [NON-VA PROVIDER IMPORT]</w:t>
            </w:r>
            <w:r w:rsidR="0053795C" w:rsidRPr="00041BFA">
              <w:rPr>
                <w:rStyle w:val="Hyperlink"/>
                <w:color w:val="auto"/>
                <w:u w:val="none"/>
                <w:rPrChange w:id="22" w:author="Tran, Dan P. (Technatomy)" w:date="2019-03-27T09:55:00Z">
                  <w:rPr>
                    <w:rStyle w:val="Hyperlink"/>
                  </w:rPr>
                </w:rPrChange>
              </w:rPr>
              <w:fldChar w:fldCharType="end"/>
            </w:r>
            <w:r w:rsidRPr="00041BFA">
              <w:t xml:space="preserve"> option being added by PSO*7.0*481.</w:t>
            </w:r>
          </w:p>
          <w:p w:rsidR="00AD3107" w:rsidRPr="00041BFA" w:rsidRDefault="00AD3107" w:rsidP="009316D5">
            <w:pPr>
              <w:pStyle w:val="TableText0"/>
              <w:rPr>
                <w:rPrChange w:id="23" w:author="Tran, Dan P. (Technatomy)" w:date="2019-03-27T09:55:00Z">
                  <w:rPr/>
                </w:rPrChange>
              </w:rPr>
            </w:pPr>
            <w:r w:rsidRPr="00041BFA">
              <w:rPr>
                <w:rPrChange w:id="24" w:author="Tran, Dan P. (Technatomy)" w:date="2019-03-27T09:55:00Z">
                  <w:rPr/>
                </w:rPrChange>
              </w:rPr>
              <w:t>(D. Kruse, Dev)</w:t>
            </w:r>
          </w:p>
        </w:tc>
      </w:tr>
      <w:tr w:rsidR="00AD3107" w:rsidRPr="009316D5" w:rsidTr="00AD3107">
        <w:tc>
          <w:tcPr>
            <w:tcW w:w="510" w:type="pct"/>
            <w:shd w:val="clear" w:color="auto" w:fill="FFFFFF"/>
            <w:vAlign w:val="center"/>
          </w:tcPr>
          <w:p w:rsidR="00AD3107" w:rsidRPr="009316D5" w:rsidRDefault="00AD3107" w:rsidP="009316D5">
            <w:pPr>
              <w:pStyle w:val="TableText0"/>
            </w:pPr>
            <w:r w:rsidRPr="009316D5">
              <w:t>2/2019</w:t>
            </w:r>
          </w:p>
        </w:tc>
        <w:tc>
          <w:tcPr>
            <w:tcW w:w="759" w:type="pct"/>
            <w:shd w:val="clear" w:color="auto" w:fill="FFFFFF"/>
            <w:vAlign w:val="center"/>
          </w:tcPr>
          <w:p w:rsidR="00AD3107" w:rsidRPr="009316D5" w:rsidRDefault="00AD3107" w:rsidP="009316D5">
            <w:pPr>
              <w:pStyle w:val="TableText0"/>
            </w:pPr>
            <w:r w:rsidRPr="009316D5">
              <w:t>PSO*7*532</w:t>
            </w:r>
          </w:p>
        </w:tc>
        <w:tc>
          <w:tcPr>
            <w:tcW w:w="3731" w:type="pct"/>
            <w:shd w:val="clear" w:color="auto" w:fill="FFFFFF"/>
            <w:vAlign w:val="center"/>
          </w:tcPr>
          <w:p w:rsidR="00AD3107" w:rsidRPr="00041BFA" w:rsidRDefault="00AD3107" w:rsidP="009316D5">
            <w:pPr>
              <w:pStyle w:val="TableText0"/>
            </w:pPr>
            <w:r w:rsidRPr="00041BFA">
              <w:t xml:space="preserve">Updated the popup message for if the query connection to the HDR/CDS Repository fails, in the </w:t>
            </w:r>
            <w:r w:rsidR="0053795C" w:rsidRPr="00041BFA">
              <w:rPr>
                <w:rStyle w:val="Hyperlink"/>
                <w:color w:val="auto"/>
                <w:u w:val="none"/>
                <w:rPrChange w:id="25" w:author="Tran, Dan P. (Technatomy)" w:date="2019-03-27T09:55:00Z">
                  <w:rPr>
                    <w:rStyle w:val="Hyperlink"/>
                  </w:rPr>
                </w:rPrChange>
              </w:rPr>
              <w:fldChar w:fldCharType="begin"/>
            </w:r>
            <w:r w:rsidR="0053795C" w:rsidRPr="00041BFA">
              <w:rPr>
                <w:rStyle w:val="Hyperlink"/>
                <w:color w:val="auto"/>
                <w:u w:val="none"/>
                <w:rPrChange w:id="26" w:author="Tran, Dan P. (Technatomy)" w:date="2019-03-27T09:55:00Z">
                  <w:rPr>
                    <w:rStyle w:val="Hyperlink"/>
                  </w:rPr>
                </w:rPrChange>
              </w:rPr>
              <w:instrText xml:space="preserve"> HYPERLINK \l "PSO_532" </w:instrText>
            </w:r>
            <w:r w:rsidR="0053795C" w:rsidRPr="00041BFA">
              <w:rPr>
                <w:rStyle w:val="Hyperlink"/>
                <w:color w:val="auto"/>
                <w:u w:val="none"/>
                <w:rPrChange w:id="27" w:author="Tran, Dan P. (Technatomy)" w:date="2019-03-27T09:55:00Z">
                  <w:rPr>
                    <w:rStyle w:val="Hyperlink"/>
                  </w:rPr>
                </w:rPrChange>
              </w:rPr>
              <w:fldChar w:fldCharType="separate"/>
            </w:r>
            <w:r w:rsidRPr="00041BFA">
              <w:rPr>
                <w:rStyle w:val="Hyperlink"/>
                <w:color w:val="auto"/>
                <w:u w:val="none"/>
                <w:rPrChange w:id="28" w:author="Tran, Dan P. (Technatomy)" w:date="2019-03-27T09:55:00Z">
                  <w:rPr>
                    <w:rStyle w:val="Hyperlink"/>
                  </w:rPr>
                </w:rPrChange>
              </w:rPr>
              <w:t>OneVA Pharmacy Processing within Patient Prescription Processing</w:t>
            </w:r>
            <w:r w:rsidR="0053795C" w:rsidRPr="00041BFA">
              <w:rPr>
                <w:rStyle w:val="Hyperlink"/>
                <w:color w:val="auto"/>
                <w:u w:val="none"/>
                <w:rPrChange w:id="29" w:author="Tran, Dan P. (Technatomy)" w:date="2019-03-27T09:55:00Z">
                  <w:rPr>
                    <w:rStyle w:val="Hyperlink"/>
                  </w:rPr>
                </w:rPrChange>
              </w:rPr>
              <w:fldChar w:fldCharType="end"/>
            </w:r>
            <w:r w:rsidRPr="00041BFA">
              <w:t xml:space="preserve"> section.</w:t>
            </w:r>
          </w:p>
          <w:p w:rsidR="00AD3107" w:rsidRPr="00041BFA" w:rsidRDefault="00AD3107" w:rsidP="009316D5">
            <w:pPr>
              <w:pStyle w:val="TableText0"/>
              <w:rPr>
                <w:rPrChange w:id="30" w:author="Tran, Dan P. (Technatomy)" w:date="2019-03-27T09:55:00Z">
                  <w:rPr/>
                </w:rPrChange>
              </w:rPr>
            </w:pPr>
            <w:r w:rsidRPr="00041BFA">
              <w:rPr>
                <w:rPrChange w:id="31" w:author="Tran, Dan P. (Technatomy)" w:date="2019-03-27T09:55:00Z">
                  <w:rPr/>
                </w:rPrChange>
              </w:rPr>
              <w:t>(V. Herring, Dev)</w:t>
            </w:r>
          </w:p>
        </w:tc>
      </w:tr>
      <w:tr w:rsidR="00AD3107" w:rsidRPr="009316D5" w:rsidTr="00AD3107">
        <w:tc>
          <w:tcPr>
            <w:tcW w:w="510" w:type="pct"/>
            <w:shd w:val="clear" w:color="auto" w:fill="FFFFFF"/>
            <w:vAlign w:val="center"/>
          </w:tcPr>
          <w:p w:rsidR="00AD3107" w:rsidRPr="009316D5" w:rsidRDefault="00AD3107" w:rsidP="009316D5">
            <w:pPr>
              <w:pStyle w:val="TableText0"/>
            </w:pPr>
            <w:r w:rsidRPr="009316D5">
              <w:t>1/2019</w:t>
            </w:r>
          </w:p>
        </w:tc>
        <w:tc>
          <w:tcPr>
            <w:tcW w:w="759" w:type="pct"/>
            <w:shd w:val="clear" w:color="auto" w:fill="FFFFFF"/>
            <w:vAlign w:val="center"/>
          </w:tcPr>
          <w:p w:rsidR="00AD3107" w:rsidRPr="009316D5" w:rsidRDefault="00AD3107" w:rsidP="009316D5">
            <w:pPr>
              <w:pStyle w:val="TableText0"/>
            </w:pPr>
            <w:r w:rsidRPr="009316D5">
              <w:t>PSO*7.0*512</w:t>
            </w:r>
          </w:p>
        </w:tc>
        <w:tc>
          <w:tcPr>
            <w:tcW w:w="3731" w:type="pct"/>
            <w:shd w:val="clear" w:color="auto" w:fill="FFFFFF"/>
            <w:vAlign w:val="center"/>
          </w:tcPr>
          <w:p w:rsidR="00AD3107" w:rsidRPr="00041BFA" w:rsidRDefault="00AD3107" w:rsidP="009316D5">
            <w:pPr>
              <w:pStyle w:val="TableText0"/>
            </w:pPr>
            <w:r w:rsidRPr="00041BFA">
              <w:t xml:space="preserve">Ignored Rejects Report: </w:t>
            </w:r>
            <w:r w:rsidR="0053795C" w:rsidRPr="00041BFA">
              <w:rPr>
                <w:rStyle w:val="Hyperlink"/>
                <w:color w:val="auto"/>
                <w:u w:val="none"/>
                <w:rPrChange w:id="32" w:author="Tran, Dan P. (Technatomy)" w:date="2019-03-27T09:55:00Z">
                  <w:rPr>
                    <w:rStyle w:val="Hyperlink"/>
                  </w:rPr>
                </w:rPrChange>
              </w:rPr>
              <w:fldChar w:fldCharType="begin"/>
            </w:r>
            <w:r w:rsidR="0053795C" w:rsidRPr="00041BFA">
              <w:rPr>
                <w:rStyle w:val="Hyperlink"/>
                <w:color w:val="auto"/>
                <w:u w:val="none"/>
                <w:rPrChange w:id="33" w:author="Tran, Dan P. (Technatomy)" w:date="2019-03-27T09:55:00Z">
                  <w:rPr>
                    <w:rStyle w:val="Hyperlink"/>
                  </w:rPr>
                </w:rPrChange>
              </w:rPr>
              <w:instrText xml:space="preserve"> HYPERLINK \l "p512_313" </w:instrText>
            </w:r>
            <w:r w:rsidR="0053795C" w:rsidRPr="00041BFA">
              <w:rPr>
                <w:rStyle w:val="Hyperlink"/>
                <w:color w:val="auto"/>
                <w:u w:val="none"/>
                <w:rPrChange w:id="34" w:author="Tran, Dan P. (Technatomy)" w:date="2019-03-27T09:55:00Z">
                  <w:rPr>
                    <w:rStyle w:val="Hyperlink"/>
                  </w:rPr>
                </w:rPrChange>
              </w:rPr>
              <w:fldChar w:fldCharType="separate"/>
            </w:r>
            <w:r w:rsidRPr="00041BFA">
              <w:rPr>
                <w:rStyle w:val="Hyperlink"/>
                <w:color w:val="auto"/>
                <w:u w:val="none"/>
                <w:rPrChange w:id="35" w:author="Tran, Dan P. (Technatomy)" w:date="2019-03-27T09:55:00Z">
                  <w:rPr>
                    <w:rStyle w:val="Hyperlink"/>
                  </w:rPr>
                </w:rPrChange>
              </w:rPr>
              <w:t>313</w:t>
            </w:r>
            <w:r w:rsidR="0053795C" w:rsidRPr="00041BFA">
              <w:rPr>
                <w:rStyle w:val="Hyperlink"/>
                <w:color w:val="auto"/>
                <w:u w:val="none"/>
                <w:rPrChange w:id="36" w:author="Tran, Dan P. (Technatomy)" w:date="2019-03-27T09:55:00Z">
                  <w:rPr>
                    <w:rStyle w:val="Hyperlink"/>
                  </w:rPr>
                </w:rPrChange>
              </w:rPr>
              <w:fldChar w:fldCharType="end"/>
            </w:r>
          </w:p>
          <w:p w:rsidR="00AD3107" w:rsidRPr="00041BFA" w:rsidRDefault="00AD3107" w:rsidP="009316D5">
            <w:pPr>
              <w:pStyle w:val="TableText0"/>
            </w:pPr>
            <w:r w:rsidRPr="00041BFA">
              <w:t xml:space="preserve">Information text to Edit Transfer Reject Code: </w:t>
            </w:r>
            <w:r w:rsidR="0053795C" w:rsidRPr="00041BFA">
              <w:rPr>
                <w:rStyle w:val="Hyperlink"/>
                <w:color w:val="auto"/>
                <w:u w:val="none"/>
                <w:rPrChange w:id="37" w:author="Tran, Dan P. (Technatomy)" w:date="2019-03-27T09:55:00Z">
                  <w:rPr>
                    <w:rStyle w:val="Hyperlink"/>
                  </w:rPr>
                </w:rPrChange>
              </w:rPr>
              <w:fldChar w:fldCharType="begin"/>
            </w:r>
            <w:r w:rsidR="0053795C" w:rsidRPr="00041BFA">
              <w:rPr>
                <w:rStyle w:val="Hyperlink"/>
                <w:color w:val="auto"/>
                <w:u w:val="none"/>
                <w:rPrChange w:id="38" w:author="Tran, Dan P. (Technatomy)" w:date="2019-03-27T09:55:00Z">
                  <w:rPr>
                    <w:rStyle w:val="Hyperlink"/>
                  </w:rPr>
                </w:rPrChange>
              </w:rPr>
              <w:instrText xml:space="preserve"> HYPERLINK \l "p512_320" </w:instrText>
            </w:r>
            <w:r w:rsidR="0053795C" w:rsidRPr="00041BFA">
              <w:rPr>
                <w:rStyle w:val="Hyperlink"/>
                <w:color w:val="auto"/>
                <w:u w:val="none"/>
                <w:rPrChange w:id="39" w:author="Tran, Dan P. (Technatomy)" w:date="2019-03-27T09:55:00Z">
                  <w:rPr>
                    <w:rStyle w:val="Hyperlink"/>
                  </w:rPr>
                </w:rPrChange>
              </w:rPr>
              <w:fldChar w:fldCharType="separate"/>
            </w:r>
            <w:r w:rsidRPr="00041BFA">
              <w:rPr>
                <w:rStyle w:val="Hyperlink"/>
                <w:color w:val="auto"/>
                <w:u w:val="none"/>
                <w:rPrChange w:id="40" w:author="Tran, Dan P. (Technatomy)" w:date="2019-03-27T09:55:00Z">
                  <w:rPr>
                    <w:rStyle w:val="Hyperlink"/>
                  </w:rPr>
                </w:rPrChange>
              </w:rPr>
              <w:t>320</w:t>
            </w:r>
            <w:r w:rsidR="0053795C" w:rsidRPr="00041BFA">
              <w:rPr>
                <w:rStyle w:val="Hyperlink"/>
                <w:color w:val="auto"/>
                <w:u w:val="none"/>
                <w:rPrChange w:id="41" w:author="Tran, Dan P. (Technatomy)" w:date="2019-03-27T09:55:00Z">
                  <w:rPr>
                    <w:rStyle w:val="Hyperlink"/>
                  </w:rPr>
                </w:rPrChange>
              </w:rPr>
              <w:fldChar w:fldCharType="end"/>
            </w:r>
          </w:p>
          <w:p w:rsidR="00AD3107" w:rsidRPr="00041BFA" w:rsidRDefault="00AD3107" w:rsidP="009316D5">
            <w:pPr>
              <w:pStyle w:val="TableText0"/>
            </w:pPr>
            <w:r w:rsidRPr="00041BFA">
              <w:t xml:space="preserve">Look up by ECME# in View/Process: </w:t>
            </w:r>
            <w:r w:rsidR="0053795C" w:rsidRPr="00041BFA">
              <w:rPr>
                <w:rStyle w:val="Hyperlink"/>
                <w:color w:val="auto"/>
                <w:u w:val="none"/>
                <w:rPrChange w:id="42" w:author="Tran, Dan P. (Technatomy)" w:date="2019-03-27T09:55:00Z">
                  <w:rPr>
                    <w:rStyle w:val="Hyperlink"/>
                  </w:rPr>
                </w:rPrChange>
              </w:rPr>
              <w:fldChar w:fldCharType="begin"/>
            </w:r>
            <w:r w:rsidR="0053795C" w:rsidRPr="00041BFA">
              <w:rPr>
                <w:rStyle w:val="Hyperlink"/>
                <w:color w:val="auto"/>
                <w:u w:val="none"/>
                <w:rPrChange w:id="43" w:author="Tran, Dan P. (Technatomy)" w:date="2019-03-27T09:55:00Z">
                  <w:rPr>
                    <w:rStyle w:val="Hyperlink"/>
                  </w:rPr>
                </w:rPrChange>
              </w:rPr>
              <w:instrText xml:space="preserve"> HYPERLINK \l "p512_322" </w:instrText>
            </w:r>
            <w:r w:rsidR="0053795C" w:rsidRPr="00041BFA">
              <w:rPr>
                <w:rStyle w:val="Hyperlink"/>
                <w:color w:val="auto"/>
                <w:u w:val="none"/>
                <w:rPrChange w:id="44" w:author="Tran, Dan P. (Technatomy)" w:date="2019-03-27T09:55:00Z">
                  <w:rPr>
                    <w:rStyle w:val="Hyperlink"/>
                  </w:rPr>
                </w:rPrChange>
              </w:rPr>
              <w:fldChar w:fldCharType="separate"/>
            </w:r>
            <w:r w:rsidRPr="00041BFA">
              <w:rPr>
                <w:rStyle w:val="Hyperlink"/>
                <w:color w:val="auto"/>
                <w:u w:val="none"/>
                <w:rPrChange w:id="45" w:author="Tran, Dan P. (Technatomy)" w:date="2019-03-27T09:55:00Z">
                  <w:rPr>
                    <w:rStyle w:val="Hyperlink"/>
                  </w:rPr>
                </w:rPrChange>
              </w:rPr>
              <w:t>322</w:t>
            </w:r>
            <w:r w:rsidR="0053795C" w:rsidRPr="00041BFA">
              <w:rPr>
                <w:rStyle w:val="Hyperlink"/>
                <w:color w:val="auto"/>
                <w:u w:val="none"/>
                <w:rPrChange w:id="46" w:author="Tran, Dan P. (Technatomy)" w:date="2019-03-27T09:55:00Z">
                  <w:rPr>
                    <w:rStyle w:val="Hyperlink"/>
                  </w:rPr>
                </w:rPrChange>
              </w:rPr>
              <w:fldChar w:fldCharType="end"/>
            </w:r>
          </w:p>
          <w:p w:rsidR="00AD3107" w:rsidRPr="00041BFA" w:rsidRDefault="00AD3107" w:rsidP="009316D5">
            <w:pPr>
              <w:pStyle w:val="TableText0"/>
            </w:pPr>
            <w:r w:rsidRPr="00041BFA">
              <w:t xml:space="preserve">Edit Claim Submitted (ECS): </w:t>
            </w:r>
            <w:r w:rsidR="0053795C" w:rsidRPr="00041BFA">
              <w:rPr>
                <w:rStyle w:val="Hyperlink"/>
                <w:color w:val="auto"/>
                <w:u w:val="none"/>
                <w:rPrChange w:id="47" w:author="Tran, Dan P. (Technatomy)" w:date="2019-03-27T09:55:00Z">
                  <w:rPr>
                    <w:rStyle w:val="Hyperlink"/>
                  </w:rPr>
                </w:rPrChange>
              </w:rPr>
              <w:fldChar w:fldCharType="begin"/>
            </w:r>
            <w:r w:rsidR="0053795C" w:rsidRPr="00041BFA">
              <w:rPr>
                <w:rStyle w:val="Hyperlink"/>
                <w:color w:val="auto"/>
                <w:u w:val="none"/>
                <w:rPrChange w:id="48" w:author="Tran, Dan P. (Technatomy)" w:date="2019-03-27T09:55:00Z">
                  <w:rPr>
                    <w:rStyle w:val="Hyperlink"/>
                  </w:rPr>
                </w:rPrChange>
              </w:rPr>
              <w:instrText xml:space="preserve"> HYPERLINK \l "p512_325" </w:instrText>
            </w:r>
            <w:r w:rsidR="0053795C" w:rsidRPr="00041BFA">
              <w:rPr>
                <w:rStyle w:val="Hyperlink"/>
                <w:color w:val="auto"/>
                <w:u w:val="none"/>
                <w:rPrChange w:id="49" w:author="Tran, Dan P. (Technatomy)" w:date="2019-03-27T09:55:00Z">
                  <w:rPr>
                    <w:rStyle w:val="Hyperlink"/>
                  </w:rPr>
                </w:rPrChange>
              </w:rPr>
              <w:fldChar w:fldCharType="separate"/>
            </w:r>
            <w:r w:rsidRPr="00041BFA">
              <w:rPr>
                <w:rStyle w:val="Hyperlink"/>
                <w:color w:val="auto"/>
                <w:u w:val="none"/>
                <w:rPrChange w:id="50" w:author="Tran, Dan P. (Technatomy)" w:date="2019-03-27T09:55:00Z">
                  <w:rPr>
                    <w:rStyle w:val="Hyperlink"/>
                  </w:rPr>
                </w:rPrChange>
              </w:rPr>
              <w:t>325</w:t>
            </w:r>
            <w:r w:rsidR="0053795C" w:rsidRPr="00041BFA">
              <w:rPr>
                <w:rStyle w:val="Hyperlink"/>
                <w:color w:val="auto"/>
                <w:u w:val="none"/>
                <w:rPrChange w:id="51" w:author="Tran, Dan P. (Technatomy)" w:date="2019-03-27T09:55:00Z">
                  <w:rPr>
                    <w:rStyle w:val="Hyperlink"/>
                  </w:rPr>
                </w:rPrChange>
              </w:rPr>
              <w:fldChar w:fldCharType="end"/>
            </w:r>
            <w:r w:rsidRPr="00041BFA">
              <w:t>,</w:t>
            </w:r>
            <w:r w:rsidR="0053795C" w:rsidRPr="00041BFA">
              <w:rPr>
                <w:rStyle w:val="Hyperlink"/>
                <w:color w:val="auto"/>
                <w:u w:val="none"/>
                <w:rPrChange w:id="52" w:author="Tran, Dan P. (Technatomy)" w:date="2019-03-27T09:55:00Z">
                  <w:rPr>
                    <w:rStyle w:val="Hyperlink"/>
                  </w:rPr>
                </w:rPrChange>
              </w:rPr>
              <w:fldChar w:fldCharType="begin"/>
            </w:r>
            <w:r w:rsidR="0053795C" w:rsidRPr="00041BFA">
              <w:rPr>
                <w:rStyle w:val="Hyperlink"/>
                <w:color w:val="auto"/>
                <w:u w:val="none"/>
                <w:rPrChange w:id="53" w:author="Tran, Dan P. (Technatomy)" w:date="2019-03-27T09:55:00Z">
                  <w:rPr>
                    <w:rStyle w:val="Hyperlink"/>
                  </w:rPr>
                </w:rPrChange>
              </w:rPr>
              <w:instrText xml:space="preserve"> HYPERLINK \l "P512_328" </w:instrText>
            </w:r>
            <w:r w:rsidR="0053795C" w:rsidRPr="00041BFA">
              <w:rPr>
                <w:rStyle w:val="Hyperlink"/>
                <w:color w:val="auto"/>
                <w:u w:val="none"/>
                <w:rPrChange w:id="54" w:author="Tran, Dan P. (Technatomy)" w:date="2019-03-27T09:55:00Z">
                  <w:rPr>
                    <w:rStyle w:val="Hyperlink"/>
                  </w:rPr>
                </w:rPrChange>
              </w:rPr>
              <w:fldChar w:fldCharType="separate"/>
            </w:r>
            <w:r w:rsidRPr="00041BFA">
              <w:rPr>
                <w:rStyle w:val="Hyperlink"/>
                <w:color w:val="auto"/>
                <w:u w:val="none"/>
                <w:rPrChange w:id="55" w:author="Tran, Dan P. (Technatomy)" w:date="2019-03-27T09:55:00Z">
                  <w:rPr>
                    <w:rStyle w:val="Hyperlink"/>
                  </w:rPr>
                </w:rPrChange>
              </w:rPr>
              <w:t>328</w:t>
            </w:r>
            <w:r w:rsidR="0053795C" w:rsidRPr="00041BFA">
              <w:rPr>
                <w:rStyle w:val="Hyperlink"/>
                <w:color w:val="auto"/>
                <w:u w:val="none"/>
                <w:rPrChange w:id="56" w:author="Tran, Dan P. (Technatomy)" w:date="2019-03-27T09:55:00Z">
                  <w:rPr>
                    <w:rStyle w:val="Hyperlink"/>
                  </w:rPr>
                </w:rPrChange>
              </w:rPr>
              <w:fldChar w:fldCharType="end"/>
            </w:r>
            <w:r w:rsidRPr="00041BFA">
              <w:t>,</w:t>
            </w:r>
            <w:r w:rsidR="0053795C" w:rsidRPr="00041BFA">
              <w:rPr>
                <w:rStyle w:val="Hyperlink"/>
                <w:color w:val="auto"/>
                <w:u w:val="none"/>
                <w:rPrChange w:id="57" w:author="Tran, Dan P. (Technatomy)" w:date="2019-03-27T09:55:00Z">
                  <w:rPr>
                    <w:rStyle w:val="Hyperlink"/>
                  </w:rPr>
                </w:rPrChange>
              </w:rPr>
              <w:fldChar w:fldCharType="begin"/>
            </w:r>
            <w:r w:rsidR="0053795C" w:rsidRPr="00041BFA">
              <w:rPr>
                <w:rStyle w:val="Hyperlink"/>
                <w:color w:val="auto"/>
                <w:u w:val="none"/>
                <w:rPrChange w:id="58" w:author="Tran, Dan P. (Technatomy)" w:date="2019-03-27T09:55:00Z">
                  <w:rPr>
                    <w:rStyle w:val="Hyperlink"/>
                  </w:rPr>
                </w:rPrChange>
              </w:rPr>
              <w:instrText xml:space="preserve"> HYPERLINK \l "P512_333" </w:instrText>
            </w:r>
            <w:r w:rsidR="0053795C" w:rsidRPr="00041BFA">
              <w:rPr>
                <w:rStyle w:val="Hyperlink"/>
                <w:color w:val="auto"/>
                <w:u w:val="none"/>
                <w:rPrChange w:id="59" w:author="Tran, Dan P. (Technatomy)" w:date="2019-03-27T09:55:00Z">
                  <w:rPr>
                    <w:rStyle w:val="Hyperlink"/>
                  </w:rPr>
                </w:rPrChange>
              </w:rPr>
              <w:fldChar w:fldCharType="separate"/>
            </w:r>
            <w:r w:rsidRPr="00041BFA">
              <w:rPr>
                <w:rStyle w:val="Hyperlink"/>
                <w:color w:val="auto"/>
                <w:u w:val="none"/>
                <w:rPrChange w:id="60" w:author="Tran, Dan P. (Technatomy)" w:date="2019-03-27T09:55:00Z">
                  <w:rPr>
                    <w:rStyle w:val="Hyperlink"/>
                  </w:rPr>
                </w:rPrChange>
              </w:rPr>
              <w:t>333</w:t>
            </w:r>
            <w:r w:rsidR="0053795C" w:rsidRPr="00041BFA">
              <w:rPr>
                <w:rStyle w:val="Hyperlink"/>
                <w:color w:val="auto"/>
                <w:u w:val="none"/>
                <w:rPrChange w:id="61" w:author="Tran, Dan P. (Technatomy)" w:date="2019-03-27T09:55:00Z">
                  <w:rPr>
                    <w:rStyle w:val="Hyperlink"/>
                  </w:rPr>
                </w:rPrChange>
              </w:rPr>
              <w:fldChar w:fldCharType="end"/>
            </w:r>
            <w:r w:rsidRPr="00041BFA">
              <w:t>,</w:t>
            </w:r>
            <w:r w:rsidR="0053795C" w:rsidRPr="00041BFA">
              <w:rPr>
                <w:rStyle w:val="Hyperlink"/>
                <w:color w:val="auto"/>
                <w:u w:val="none"/>
                <w:rPrChange w:id="62" w:author="Tran, Dan P. (Technatomy)" w:date="2019-03-27T09:55:00Z">
                  <w:rPr>
                    <w:rStyle w:val="Hyperlink"/>
                  </w:rPr>
                </w:rPrChange>
              </w:rPr>
              <w:fldChar w:fldCharType="begin"/>
            </w:r>
            <w:r w:rsidR="0053795C" w:rsidRPr="00041BFA">
              <w:rPr>
                <w:rStyle w:val="Hyperlink"/>
                <w:color w:val="auto"/>
                <w:u w:val="none"/>
                <w:rPrChange w:id="63" w:author="Tran, Dan P. (Technatomy)" w:date="2019-03-27T09:55:00Z">
                  <w:rPr>
                    <w:rStyle w:val="Hyperlink"/>
                  </w:rPr>
                </w:rPrChange>
              </w:rPr>
              <w:instrText xml:space="preserve"> HYPERLINK \l "P512_334" </w:instrText>
            </w:r>
            <w:r w:rsidR="0053795C" w:rsidRPr="00041BFA">
              <w:rPr>
                <w:rStyle w:val="Hyperlink"/>
                <w:color w:val="auto"/>
                <w:u w:val="none"/>
                <w:rPrChange w:id="64" w:author="Tran, Dan P. (Technatomy)" w:date="2019-03-27T09:55:00Z">
                  <w:rPr>
                    <w:rStyle w:val="Hyperlink"/>
                  </w:rPr>
                </w:rPrChange>
              </w:rPr>
              <w:fldChar w:fldCharType="separate"/>
            </w:r>
            <w:r w:rsidRPr="00041BFA">
              <w:rPr>
                <w:rStyle w:val="Hyperlink"/>
                <w:color w:val="auto"/>
                <w:u w:val="none"/>
                <w:rPrChange w:id="65" w:author="Tran, Dan P. (Technatomy)" w:date="2019-03-27T09:55:00Z">
                  <w:rPr>
                    <w:rStyle w:val="Hyperlink"/>
                  </w:rPr>
                </w:rPrChange>
              </w:rPr>
              <w:t>334</w:t>
            </w:r>
            <w:r w:rsidR="0053795C" w:rsidRPr="00041BFA">
              <w:rPr>
                <w:rStyle w:val="Hyperlink"/>
                <w:color w:val="auto"/>
                <w:u w:val="none"/>
                <w:rPrChange w:id="66" w:author="Tran, Dan P. (Technatomy)" w:date="2019-03-27T09:55:00Z">
                  <w:rPr>
                    <w:rStyle w:val="Hyperlink"/>
                  </w:rPr>
                </w:rPrChange>
              </w:rPr>
              <w:fldChar w:fldCharType="end"/>
            </w:r>
            <w:r w:rsidRPr="00041BFA">
              <w:t>,</w:t>
            </w:r>
            <w:r w:rsidR="0053795C" w:rsidRPr="00041BFA">
              <w:rPr>
                <w:rStyle w:val="Hyperlink"/>
                <w:color w:val="auto"/>
                <w:u w:val="none"/>
                <w:rPrChange w:id="67" w:author="Tran, Dan P. (Technatomy)" w:date="2019-03-27T09:55:00Z">
                  <w:rPr>
                    <w:rStyle w:val="Hyperlink"/>
                  </w:rPr>
                </w:rPrChange>
              </w:rPr>
              <w:fldChar w:fldCharType="begin"/>
            </w:r>
            <w:r w:rsidR="0053795C" w:rsidRPr="00041BFA">
              <w:rPr>
                <w:rStyle w:val="Hyperlink"/>
                <w:color w:val="auto"/>
                <w:u w:val="none"/>
                <w:rPrChange w:id="68" w:author="Tran, Dan P. (Technatomy)" w:date="2019-03-27T09:55:00Z">
                  <w:rPr>
                    <w:rStyle w:val="Hyperlink"/>
                  </w:rPr>
                </w:rPrChange>
              </w:rPr>
              <w:instrText xml:space="preserve"> HYPERLINK \l "P512_336" </w:instrText>
            </w:r>
            <w:r w:rsidR="0053795C" w:rsidRPr="00041BFA">
              <w:rPr>
                <w:rStyle w:val="Hyperlink"/>
                <w:color w:val="auto"/>
                <w:u w:val="none"/>
                <w:rPrChange w:id="69" w:author="Tran, Dan P. (Technatomy)" w:date="2019-03-27T09:55:00Z">
                  <w:rPr>
                    <w:rStyle w:val="Hyperlink"/>
                  </w:rPr>
                </w:rPrChange>
              </w:rPr>
              <w:fldChar w:fldCharType="separate"/>
            </w:r>
            <w:r w:rsidRPr="00041BFA">
              <w:rPr>
                <w:rStyle w:val="Hyperlink"/>
                <w:color w:val="auto"/>
                <w:u w:val="none"/>
                <w:rPrChange w:id="70" w:author="Tran, Dan P. (Technatomy)" w:date="2019-03-27T09:55:00Z">
                  <w:rPr>
                    <w:rStyle w:val="Hyperlink"/>
                  </w:rPr>
                </w:rPrChange>
              </w:rPr>
              <w:t>336</w:t>
            </w:r>
            <w:r w:rsidR="0053795C" w:rsidRPr="00041BFA">
              <w:rPr>
                <w:rStyle w:val="Hyperlink"/>
                <w:color w:val="auto"/>
                <w:u w:val="none"/>
                <w:rPrChange w:id="71" w:author="Tran, Dan P. (Technatomy)" w:date="2019-03-27T09:55:00Z">
                  <w:rPr>
                    <w:rStyle w:val="Hyperlink"/>
                  </w:rPr>
                </w:rPrChange>
              </w:rPr>
              <w:fldChar w:fldCharType="end"/>
            </w:r>
            <w:r w:rsidRPr="00041BFA">
              <w:t>,</w:t>
            </w:r>
            <w:r w:rsidR="0053795C" w:rsidRPr="00041BFA">
              <w:rPr>
                <w:rStyle w:val="Hyperlink"/>
                <w:color w:val="auto"/>
                <w:u w:val="none"/>
                <w:rPrChange w:id="72" w:author="Tran, Dan P. (Technatomy)" w:date="2019-03-27T09:55:00Z">
                  <w:rPr>
                    <w:rStyle w:val="Hyperlink"/>
                  </w:rPr>
                </w:rPrChange>
              </w:rPr>
              <w:fldChar w:fldCharType="begin"/>
            </w:r>
            <w:r w:rsidR="0053795C" w:rsidRPr="00041BFA">
              <w:rPr>
                <w:rStyle w:val="Hyperlink"/>
                <w:color w:val="auto"/>
                <w:u w:val="none"/>
                <w:rPrChange w:id="73" w:author="Tran, Dan P. (Technatomy)" w:date="2019-03-27T09:55:00Z">
                  <w:rPr>
                    <w:rStyle w:val="Hyperlink"/>
                  </w:rPr>
                </w:rPrChange>
              </w:rPr>
              <w:instrText xml:space="preserve"> HYPERLINK \l "P512_337" </w:instrText>
            </w:r>
            <w:r w:rsidR="0053795C" w:rsidRPr="00041BFA">
              <w:rPr>
                <w:rStyle w:val="Hyperlink"/>
                <w:color w:val="auto"/>
                <w:u w:val="none"/>
                <w:rPrChange w:id="74" w:author="Tran, Dan P. (Technatomy)" w:date="2019-03-27T09:55:00Z">
                  <w:rPr>
                    <w:rStyle w:val="Hyperlink"/>
                  </w:rPr>
                </w:rPrChange>
              </w:rPr>
              <w:fldChar w:fldCharType="separate"/>
            </w:r>
            <w:r w:rsidRPr="00041BFA">
              <w:rPr>
                <w:rStyle w:val="Hyperlink"/>
                <w:color w:val="auto"/>
                <w:u w:val="none"/>
                <w:rPrChange w:id="75" w:author="Tran, Dan P. (Technatomy)" w:date="2019-03-27T09:55:00Z">
                  <w:rPr>
                    <w:rStyle w:val="Hyperlink"/>
                  </w:rPr>
                </w:rPrChange>
              </w:rPr>
              <w:t>337</w:t>
            </w:r>
            <w:r w:rsidR="0053795C" w:rsidRPr="00041BFA">
              <w:rPr>
                <w:rStyle w:val="Hyperlink"/>
                <w:color w:val="auto"/>
                <w:u w:val="none"/>
                <w:rPrChange w:id="76" w:author="Tran, Dan P. (Technatomy)" w:date="2019-03-27T09:55:00Z">
                  <w:rPr>
                    <w:rStyle w:val="Hyperlink"/>
                  </w:rPr>
                </w:rPrChange>
              </w:rPr>
              <w:fldChar w:fldCharType="end"/>
            </w:r>
            <w:r w:rsidRPr="00041BFA">
              <w:t>,</w:t>
            </w:r>
            <w:r w:rsidR="0053795C" w:rsidRPr="00041BFA">
              <w:rPr>
                <w:rStyle w:val="Hyperlink"/>
                <w:color w:val="auto"/>
                <w:u w:val="none"/>
                <w:rPrChange w:id="77" w:author="Tran, Dan P. (Technatomy)" w:date="2019-03-27T09:55:00Z">
                  <w:rPr>
                    <w:rStyle w:val="Hyperlink"/>
                  </w:rPr>
                </w:rPrChange>
              </w:rPr>
              <w:fldChar w:fldCharType="begin"/>
            </w:r>
            <w:r w:rsidR="0053795C" w:rsidRPr="00041BFA">
              <w:rPr>
                <w:rStyle w:val="Hyperlink"/>
                <w:color w:val="auto"/>
                <w:u w:val="none"/>
                <w:rPrChange w:id="78" w:author="Tran, Dan P. (Technatomy)" w:date="2019-03-27T09:55:00Z">
                  <w:rPr>
                    <w:rStyle w:val="Hyperlink"/>
                  </w:rPr>
                </w:rPrChange>
              </w:rPr>
              <w:instrText xml:space="preserve"> HYPERLINK \l "p512_338" </w:instrText>
            </w:r>
            <w:r w:rsidR="0053795C" w:rsidRPr="00041BFA">
              <w:rPr>
                <w:rStyle w:val="Hyperlink"/>
                <w:color w:val="auto"/>
                <w:u w:val="none"/>
                <w:rPrChange w:id="79" w:author="Tran, Dan P. (Technatomy)" w:date="2019-03-27T09:55:00Z">
                  <w:rPr>
                    <w:rStyle w:val="Hyperlink"/>
                  </w:rPr>
                </w:rPrChange>
              </w:rPr>
              <w:fldChar w:fldCharType="separate"/>
            </w:r>
            <w:r w:rsidRPr="00041BFA">
              <w:rPr>
                <w:rStyle w:val="Hyperlink"/>
                <w:color w:val="auto"/>
                <w:u w:val="none"/>
                <w:rPrChange w:id="80" w:author="Tran, Dan P. (Technatomy)" w:date="2019-03-27T09:55:00Z">
                  <w:rPr>
                    <w:rStyle w:val="Hyperlink"/>
                  </w:rPr>
                </w:rPrChange>
              </w:rPr>
              <w:t>338-339</w:t>
            </w:r>
            <w:r w:rsidR="0053795C" w:rsidRPr="00041BFA">
              <w:rPr>
                <w:rStyle w:val="Hyperlink"/>
                <w:color w:val="auto"/>
                <w:u w:val="none"/>
                <w:rPrChange w:id="81" w:author="Tran, Dan P. (Technatomy)" w:date="2019-03-27T09:55:00Z">
                  <w:rPr>
                    <w:rStyle w:val="Hyperlink"/>
                  </w:rPr>
                </w:rPrChange>
              </w:rPr>
              <w:fldChar w:fldCharType="end"/>
            </w:r>
            <w:r w:rsidRPr="00041BFA">
              <w:t xml:space="preserve"> </w:t>
            </w:r>
          </w:p>
          <w:p w:rsidR="00AD3107" w:rsidRPr="00041BFA" w:rsidRDefault="00AD3107" w:rsidP="009316D5">
            <w:pPr>
              <w:pStyle w:val="TableText0"/>
            </w:pPr>
            <w:r w:rsidRPr="00041BFA">
              <w:t xml:space="preserve">Dual Eligible Submit from WL: </w:t>
            </w:r>
            <w:r w:rsidR="0053795C" w:rsidRPr="00041BFA">
              <w:rPr>
                <w:rStyle w:val="Hyperlink"/>
                <w:color w:val="auto"/>
                <w:u w:val="none"/>
                <w:rPrChange w:id="82" w:author="Tran, Dan P. (Technatomy)" w:date="2019-03-27T09:55:00Z">
                  <w:rPr>
                    <w:rStyle w:val="Hyperlink"/>
                  </w:rPr>
                </w:rPrChange>
              </w:rPr>
              <w:fldChar w:fldCharType="begin"/>
            </w:r>
            <w:r w:rsidR="0053795C" w:rsidRPr="00041BFA">
              <w:rPr>
                <w:rStyle w:val="Hyperlink"/>
                <w:color w:val="auto"/>
                <w:u w:val="none"/>
                <w:rPrChange w:id="83" w:author="Tran, Dan P. (Technatomy)" w:date="2019-03-27T09:55:00Z">
                  <w:rPr>
                    <w:rStyle w:val="Hyperlink"/>
                  </w:rPr>
                </w:rPrChange>
              </w:rPr>
              <w:instrText xml:space="preserve"> HYPERLINK \l "p512_326" </w:instrText>
            </w:r>
            <w:r w:rsidR="0053795C" w:rsidRPr="00041BFA">
              <w:rPr>
                <w:rStyle w:val="Hyperlink"/>
                <w:color w:val="auto"/>
                <w:u w:val="none"/>
                <w:rPrChange w:id="84" w:author="Tran, Dan P. (Technatomy)" w:date="2019-03-27T09:55:00Z">
                  <w:rPr>
                    <w:rStyle w:val="Hyperlink"/>
                  </w:rPr>
                </w:rPrChange>
              </w:rPr>
              <w:fldChar w:fldCharType="separate"/>
            </w:r>
            <w:r w:rsidRPr="00041BFA">
              <w:rPr>
                <w:rStyle w:val="Hyperlink"/>
                <w:color w:val="auto"/>
                <w:u w:val="none"/>
                <w:rPrChange w:id="85" w:author="Tran, Dan P. (Technatomy)" w:date="2019-03-27T09:55:00Z">
                  <w:rPr>
                    <w:rStyle w:val="Hyperlink"/>
                  </w:rPr>
                </w:rPrChange>
              </w:rPr>
              <w:t>326</w:t>
            </w:r>
            <w:r w:rsidR="0053795C" w:rsidRPr="00041BFA">
              <w:rPr>
                <w:rStyle w:val="Hyperlink"/>
                <w:color w:val="auto"/>
                <w:u w:val="none"/>
                <w:rPrChange w:id="86" w:author="Tran, Dan P. (Technatomy)" w:date="2019-03-27T09:55:00Z">
                  <w:rPr>
                    <w:rStyle w:val="Hyperlink"/>
                  </w:rPr>
                </w:rPrChange>
              </w:rPr>
              <w:fldChar w:fldCharType="end"/>
            </w:r>
          </w:p>
          <w:p w:rsidR="00AD3107" w:rsidRPr="00041BFA" w:rsidRDefault="00AD3107" w:rsidP="009316D5">
            <w:pPr>
              <w:pStyle w:val="TableText0"/>
              <w:rPr>
                <w:rPrChange w:id="87" w:author="Tran, Dan P. (Technatomy)" w:date="2019-03-27T09:55:00Z">
                  <w:rPr/>
                </w:rPrChange>
              </w:rPr>
            </w:pPr>
            <w:r w:rsidRPr="00041BFA">
              <w:rPr>
                <w:rPrChange w:id="88" w:author="Tran, Dan P. (Technatomy)" w:date="2019-03-27T09:55:00Z">
                  <w:rPr/>
                </w:rPrChange>
              </w:rPr>
              <w:t>(C. Fawcett, Analyst)</w:t>
            </w:r>
          </w:p>
        </w:tc>
      </w:tr>
      <w:tr w:rsidR="00AD3107" w:rsidRPr="009316D5" w:rsidTr="00AD3107">
        <w:tc>
          <w:tcPr>
            <w:tcW w:w="510" w:type="pct"/>
            <w:shd w:val="clear" w:color="auto" w:fill="FFFFFF"/>
            <w:vAlign w:val="center"/>
          </w:tcPr>
          <w:p w:rsidR="00AD3107" w:rsidRPr="009316D5" w:rsidRDefault="00AD3107" w:rsidP="009316D5">
            <w:pPr>
              <w:pStyle w:val="TableText0"/>
            </w:pPr>
            <w:r w:rsidRPr="009316D5">
              <w:t>11/2018</w:t>
            </w:r>
          </w:p>
        </w:tc>
        <w:tc>
          <w:tcPr>
            <w:tcW w:w="759" w:type="pct"/>
            <w:shd w:val="clear" w:color="auto" w:fill="FFFFFF"/>
            <w:vAlign w:val="center"/>
          </w:tcPr>
          <w:p w:rsidR="00AD3107" w:rsidRPr="009316D5" w:rsidRDefault="00AD3107" w:rsidP="009316D5">
            <w:pPr>
              <w:pStyle w:val="TableText0"/>
            </w:pPr>
            <w:r w:rsidRPr="009316D5">
              <w:t>PSO*7.0*452</w:t>
            </w:r>
          </w:p>
        </w:tc>
        <w:tc>
          <w:tcPr>
            <w:tcW w:w="3731" w:type="pct"/>
            <w:shd w:val="clear" w:color="auto" w:fill="FFFFFF"/>
            <w:vAlign w:val="center"/>
          </w:tcPr>
          <w:p w:rsidR="00AD3107" w:rsidRPr="00041BFA" w:rsidRDefault="00AD3107" w:rsidP="009316D5">
            <w:pPr>
              <w:pStyle w:val="TableText0"/>
            </w:pPr>
            <w:r w:rsidRPr="00041BFA">
              <w:t xml:space="preserve">Added information about new </w:t>
            </w:r>
            <w:r w:rsidR="0053795C" w:rsidRPr="00041BFA">
              <w:rPr>
                <w:rStyle w:val="Hyperlink"/>
                <w:color w:val="auto"/>
                <w:u w:val="none"/>
                <w:rPrChange w:id="89" w:author="Tran, Dan P. (Technatomy)" w:date="2019-03-27T09:55:00Z">
                  <w:rPr>
                    <w:rStyle w:val="Hyperlink"/>
                  </w:rPr>
                </w:rPrChange>
              </w:rPr>
              <w:fldChar w:fldCharType="begin"/>
            </w:r>
            <w:r w:rsidR="0053795C" w:rsidRPr="00041BFA">
              <w:rPr>
                <w:rStyle w:val="Hyperlink"/>
                <w:color w:val="auto"/>
                <w:u w:val="none"/>
                <w:rPrChange w:id="90" w:author="Tran, Dan P. (Technatomy)" w:date="2019-03-27T09:55:00Z">
                  <w:rPr>
                    <w:rStyle w:val="Hyperlink"/>
                  </w:rPr>
                </w:rPrChange>
              </w:rPr>
              <w:instrText xml:space="preserve"> HYPERLINK \l "PT_DEMOS_CLIN_ALERT" </w:instrText>
            </w:r>
            <w:r w:rsidR="0053795C" w:rsidRPr="00041BFA">
              <w:rPr>
                <w:rStyle w:val="Hyperlink"/>
                <w:color w:val="auto"/>
                <w:u w:val="none"/>
                <w:rPrChange w:id="91" w:author="Tran, Dan P. (Technatomy)" w:date="2019-03-27T09:55:00Z">
                  <w:rPr>
                    <w:rStyle w:val="Hyperlink"/>
                  </w:rPr>
                </w:rPrChange>
              </w:rPr>
              <w:fldChar w:fldCharType="separate"/>
            </w:r>
            <w:r w:rsidRPr="00041BFA">
              <w:rPr>
                <w:rStyle w:val="Hyperlink"/>
                <w:color w:val="auto"/>
                <w:u w:val="none"/>
                <w:rPrChange w:id="92" w:author="Tran, Dan P. (Technatomy)" w:date="2019-03-27T09:55:00Z">
                  <w:rPr>
                    <w:rStyle w:val="Hyperlink"/>
                  </w:rPr>
                </w:rPrChange>
              </w:rPr>
              <w:t>patient demographics and Clinical Alerts</w:t>
            </w:r>
            <w:r w:rsidR="0053795C" w:rsidRPr="00041BFA">
              <w:rPr>
                <w:rStyle w:val="Hyperlink"/>
                <w:color w:val="auto"/>
                <w:u w:val="none"/>
                <w:rPrChange w:id="93" w:author="Tran, Dan P. (Technatomy)" w:date="2019-03-27T09:55:00Z">
                  <w:rPr>
                    <w:rStyle w:val="Hyperlink"/>
                  </w:rPr>
                </w:rPrChange>
              </w:rPr>
              <w:fldChar w:fldCharType="end"/>
            </w:r>
            <w:r w:rsidRPr="00041BFA">
              <w:t xml:space="preserve"> displayed in the List Manager </w:t>
            </w:r>
            <w:r w:rsidR="0053795C" w:rsidRPr="00041BFA">
              <w:rPr>
                <w:rStyle w:val="Hyperlink"/>
                <w:color w:val="auto"/>
                <w:u w:val="none"/>
                <w:rPrChange w:id="94" w:author="Tran, Dan P. (Technatomy)" w:date="2019-03-27T09:55:00Z">
                  <w:rPr>
                    <w:rStyle w:val="Hyperlink"/>
                  </w:rPr>
                </w:rPrChange>
              </w:rPr>
              <w:fldChar w:fldCharType="begin"/>
            </w:r>
            <w:r w:rsidR="0053795C" w:rsidRPr="00041BFA">
              <w:rPr>
                <w:rStyle w:val="Hyperlink"/>
                <w:color w:val="auto"/>
                <w:u w:val="none"/>
                <w:rPrChange w:id="95" w:author="Tran, Dan P. (Technatomy)" w:date="2019-03-27T09:55:00Z">
                  <w:rPr>
                    <w:rStyle w:val="Hyperlink"/>
                  </w:rPr>
                </w:rPrChange>
              </w:rPr>
              <w:instrText xml:space="preserve"> HYPERLINK \l "HEADER_AREA_LM" </w:instrText>
            </w:r>
            <w:r w:rsidR="0053795C" w:rsidRPr="00041BFA">
              <w:rPr>
                <w:rStyle w:val="Hyperlink"/>
                <w:color w:val="auto"/>
                <w:u w:val="none"/>
                <w:rPrChange w:id="96" w:author="Tran, Dan P. (Technatomy)" w:date="2019-03-27T09:55:00Z">
                  <w:rPr>
                    <w:rStyle w:val="Hyperlink"/>
                  </w:rPr>
                </w:rPrChange>
              </w:rPr>
              <w:fldChar w:fldCharType="separate"/>
            </w:r>
            <w:r w:rsidRPr="00041BFA">
              <w:rPr>
                <w:rStyle w:val="Hyperlink"/>
                <w:color w:val="auto"/>
                <w:u w:val="none"/>
                <w:rPrChange w:id="97" w:author="Tran, Dan P. (Technatomy)" w:date="2019-03-27T09:55:00Z">
                  <w:rPr>
                    <w:rStyle w:val="Hyperlink"/>
                  </w:rPr>
                </w:rPrChange>
              </w:rPr>
              <w:t>header area</w:t>
            </w:r>
            <w:r w:rsidR="0053795C" w:rsidRPr="00041BFA">
              <w:rPr>
                <w:rStyle w:val="Hyperlink"/>
                <w:color w:val="auto"/>
                <w:u w:val="none"/>
                <w:rPrChange w:id="98" w:author="Tran, Dan P. (Technatomy)" w:date="2019-03-27T09:55:00Z">
                  <w:rPr>
                    <w:rStyle w:val="Hyperlink"/>
                  </w:rPr>
                </w:rPrChange>
              </w:rPr>
              <w:fldChar w:fldCharType="end"/>
            </w:r>
            <w:r w:rsidRPr="00041BFA">
              <w:t xml:space="preserve"> when using the option </w:t>
            </w:r>
            <w:r w:rsidR="0053795C" w:rsidRPr="00041BFA">
              <w:rPr>
                <w:rStyle w:val="Hyperlink"/>
                <w:color w:val="auto"/>
                <w:u w:val="none"/>
                <w:rPrChange w:id="99" w:author="Tran, Dan P. (Technatomy)" w:date="2019-03-27T09:55:00Z">
                  <w:rPr>
                    <w:rStyle w:val="Hyperlink"/>
                  </w:rPr>
                </w:rPrChange>
              </w:rPr>
              <w:fldChar w:fldCharType="begin"/>
            </w:r>
            <w:r w:rsidR="0053795C" w:rsidRPr="00041BFA">
              <w:rPr>
                <w:rStyle w:val="Hyperlink"/>
                <w:color w:val="auto"/>
                <w:u w:val="none"/>
                <w:rPrChange w:id="100" w:author="Tran, Dan P. (Technatomy)" w:date="2019-03-27T09:55:00Z">
                  <w:rPr>
                    <w:rStyle w:val="Hyperlink"/>
                  </w:rPr>
                </w:rPrChange>
              </w:rPr>
              <w:instrText xml:space="preserve"> HYP</w:instrText>
            </w:r>
            <w:r w:rsidR="0053795C" w:rsidRPr="00041BFA">
              <w:rPr>
                <w:rStyle w:val="Hyperlink"/>
                <w:color w:val="auto"/>
                <w:u w:val="none"/>
                <w:rPrChange w:id="101" w:author="Tran, Dan P. (Technatomy)" w:date="2019-03-27T09:55:00Z">
                  <w:rPr>
                    <w:rStyle w:val="Hyperlink"/>
                  </w:rPr>
                </w:rPrChange>
              </w:rPr>
              <w:instrText xml:space="preserve">ERLINK \l "PSO_P" </w:instrText>
            </w:r>
            <w:r w:rsidR="0053795C" w:rsidRPr="00041BFA">
              <w:rPr>
                <w:rStyle w:val="Hyperlink"/>
                <w:color w:val="auto"/>
                <w:u w:val="none"/>
                <w:rPrChange w:id="102" w:author="Tran, Dan P. (Technatomy)" w:date="2019-03-27T09:55:00Z">
                  <w:rPr>
                    <w:rStyle w:val="Hyperlink"/>
                  </w:rPr>
                </w:rPrChange>
              </w:rPr>
              <w:fldChar w:fldCharType="separate"/>
            </w:r>
            <w:r w:rsidRPr="00041BFA">
              <w:rPr>
                <w:rStyle w:val="Hyperlink"/>
                <w:color w:val="auto"/>
                <w:u w:val="none"/>
                <w:rPrChange w:id="103" w:author="Tran, Dan P. (Technatomy)" w:date="2019-03-27T09:55:00Z">
                  <w:rPr>
                    <w:rStyle w:val="Hyperlink"/>
                  </w:rPr>
                </w:rPrChange>
              </w:rPr>
              <w:t>[PSO P]</w:t>
            </w:r>
            <w:r w:rsidR="0053795C" w:rsidRPr="00041BFA">
              <w:rPr>
                <w:rStyle w:val="Hyperlink"/>
                <w:color w:val="auto"/>
                <w:u w:val="none"/>
                <w:rPrChange w:id="104" w:author="Tran, Dan P. (Technatomy)" w:date="2019-03-27T09:55:00Z">
                  <w:rPr>
                    <w:rStyle w:val="Hyperlink"/>
                  </w:rPr>
                </w:rPrChange>
              </w:rPr>
              <w:fldChar w:fldCharType="end"/>
            </w:r>
            <w:r w:rsidRPr="00041BFA">
              <w:t xml:space="preserve">, </w:t>
            </w:r>
            <w:r w:rsidR="0053795C" w:rsidRPr="00041BFA">
              <w:rPr>
                <w:rStyle w:val="Hyperlink"/>
                <w:color w:val="auto"/>
                <w:u w:val="none"/>
                <w:rPrChange w:id="105" w:author="Tran, Dan P. (Technatomy)" w:date="2019-03-27T09:55:00Z">
                  <w:rPr>
                    <w:rStyle w:val="Hyperlink"/>
                  </w:rPr>
                </w:rPrChange>
              </w:rPr>
              <w:fldChar w:fldCharType="begin"/>
            </w:r>
            <w:r w:rsidR="0053795C" w:rsidRPr="00041BFA">
              <w:rPr>
                <w:rStyle w:val="Hyperlink"/>
                <w:color w:val="auto"/>
                <w:u w:val="none"/>
                <w:rPrChange w:id="106" w:author="Tran, Dan P. (Technatomy)" w:date="2019-03-27T09:55:00Z">
                  <w:rPr>
                    <w:rStyle w:val="Hyperlink"/>
                  </w:rPr>
                </w:rPrChange>
              </w:rPr>
              <w:instrText xml:space="preserve"> HYPERLINK \l "PSO_VIEW" </w:instrText>
            </w:r>
            <w:r w:rsidR="0053795C" w:rsidRPr="00041BFA">
              <w:rPr>
                <w:rStyle w:val="Hyperlink"/>
                <w:color w:val="auto"/>
                <w:u w:val="none"/>
                <w:rPrChange w:id="107" w:author="Tran, Dan P. (Technatomy)" w:date="2019-03-27T09:55:00Z">
                  <w:rPr>
                    <w:rStyle w:val="Hyperlink"/>
                  </w:rPr>
                </w:rPrChange>
              </w:rPr>
              <w:fldChar w:fldCharType="separate"/>
            </w:r>
            <w:r w:rsidRPr="00041BFA">
              <w:rPr>
                <w:rStyle w:val="Hyperlink"/>
                <w:color w:val="auto"/>
                <w:u w:val="none"/>
                <w:rPrChange w:id="108" w:author="Tran, Dan P. (Technatomy)" w:date="2019-03-27T09:55:00Z">
                  <w:rPr>
                    <w:rStyle w:val="Hyperlink"/>
                  </w:rPr>
                </w:rPrChange>
              </w:rPr>
              <w:t>[PSO VIEW]</w:t>
            </w:r>
            <w:r w:rsidR="0053795C" w:rsidRPr="00041BFA">
              <w:rPr>
                <w:rStyle w:val="Hyperlink"/>
                <w:color w:val="auto"/>
                <w:u w:val="none"/>
                <w:rPrChange w:id="109" w:author="Tran, Dan P. (Technatomy)" w:date="2019-03-27T09:55:00Z">
                  <w:rPr>
                    <w:rStyle w:val="Hyperlink"/>
                  </w:rPr>
                </w:rPrChange>
              </w:rPr>
              <w:fldChar w:fldCharType="end"/>
            </w:r>
            <w:r w:rsidRPr="00041BFA">
              <w:t xml:space="preserve">, </w:t>
            </w:r>
            <w:r w:rsidR="0053795C" w:rsidRPr="00041BFA">
              <w:rPr>
                <w:rStyle w:val="Hyperlink"/>
                <w:color w:val="auto"/>
                <w:u w:val="none"/>
                <w:rPrChange w:id="110" w:author="Tran, Dan P. (Technatomy)" w:date="2019-03-27T09:55:00Z">
                  <w:rPr>
                    <w:rStyle w:val="Hyperlink"/>
                  </w:rPr>
                </w:rPrChange>
              </w:rPr>
              <w:fldChar w:fldCharType="begin"/>
            </w:r>
            <w:r w:rsidR="0053795C" w:rsidRPr="00041BFA">
              <w:rPr>
                <w:rStyle w:val="Hyperlink"/>
                <w:color w:val="auto"/>
                <w:u w:val="none"/>
                <w:rPrChange w:id="111" w:author="Tran, Dan P. (Technatomy)" w:date="2019-03-27T09:55:00Z">
                  <w:rPr>
                    <w:rStyle w:val="Hyperlink"/>
                  </w:rPr>
                </w:rPrChange>
              </w:rPr>
              <w:instrText xml:space="preserve"> HYPERLINK \l "PSO_LM_BACKDOOR" </w:instrText>
            </w:r>
            <w:r w:rsidR="0053795C" w:rsidRPr="00041BFA">
              <w:rPr>
                <w:rStyle w:val="Hyperlink"/>
                <w:color w:val="auto"/>
                <w:u w:val="none"/>
                <w:rPrChange w:id="112" w:author="Tran, Dan P. (Technatomy)" w:date="2019-03-27T09:55:00Z">
                  <w:rPr>
                    <w:rStyle w:val="Hyperlink"/>
                  </w:rPr>
                </w:rPrChange>
              </w:rPr>
              <w:fldChar w:fldCharType="separate"/>
            </w:r>
            <w:r w:rsidRPr="00041BFA">
              <w:rPr>
                <w:rStyle w:val="Hyperlink"/>
                <w:color w:val="auto"/>
                <w:u w:val="none"/>
                <w:rPrChange w:id="113" w:author="Tran, Dan P. (Technatomy)" w:date="2019-03-27T09:55:00Z">
                  <w:rPr>
                    <w:rStyle w:val="Hyperlink"/>
                  </w:rPr>
                </w:rPrChange>
              </w:rPr>
              <w:t>[PSO LM BACKDOOR ORDERS]</w:t>
            </w:r>
            <w:r w:rsidR="0053795C" w:rsidRPr="00041BFA">
              <w:rPr>
                <w:rStyle w:val="Hyperlink"/>
                <w:color w:val="auto"/>
                <w:u w:val="none"/>
                <w:rPrChange w:id="114" w:author="Tran, Dan P. (Technatomy)" w:date="2019-03-27T09:55:00Z">
                  <w:rPr>
                    <w:rStyle w:val="Hyperlink"/>
                  </w:rPr>
                </w:rPrChange>
              </w:rPr>
              <w:fldChar w:fldCharType="end"/>
            </w:r>
            <w:r w:rsidRPr="00041BFA">
              <w:t xml:space="preserve">, or </w:t>
            </w:r>
            <w:r w:rsidR="0053795C" w:rsidRPr="00041BFA">
              <w:rPr>
                <w:rStyle w:val="Hyperlink"/>
                <w:color w:val="auto"/>
                <w:u w:val="none"/>
                <w:rPrChange w:id="115" w:author="Tran, Dan P. (Technatomy)" w:date="2019-03-27T09:55:00Z">
                  <w:rPr>
                    <w:rStyle w:val="Hyperlink"/>
                  </w:rPr>
                </w:rPrChange>
              </w:rPr>
              <w:fldChar w:fldCharType="begin"/>
            </w:r>
            <w:r w:rsidR="0053795C" w:rsidRPr="00041BFA">
              <w:rPr>
                <w:rStyle w:val="Hyperlink"/>
                <w:color w:val="auto"/>
                <w:u w:val="none"/>
                <w:rPrChange w:id="116" w:author="Tran, Dan P. (Technatomy)" w:date="2019-03-27T09:55:00Z">
                  <w:rPr>
                    <w:rStyle w:val="Hyperlink"/>
                  </w:rPr>
                </w:rPrChange>
              </w:rPr>
              <w:instrText xml:space="preserve"> HYPERLINK \l "PSO_LMOE_FINISH" </w:instrText>
            </w:r>
            <w:r w:rsidR="0053795C" w:rsidRPr="00041BFA">
              <w:rPr>
                <w:rStyle w:val="Hyperlink"/>
                <w:color w:val="auto"/>
                <w:u w:val="none"/>
                <w:rPrChange w:id="117" w:author="Tran, Dan P. (Technatomy)" w:date="2019-03-27T09:55:00Z">
                  <w:rPr>
                    <w:rStyle w:val="Hyperlink"/>
                  </w:rPr>
                </w:rPrChange>
              </w:rPr>
              <w:fldChar w:fldCharType="separate"/>
            </w:r>
            <w:r w:rsidRPr="00041BFA">
              <w:rPr>
                <w:rStyle w:val="Hyperlink"/>
                <w:color w:val="auto"/>
                <w:u w:val="none"/>
                <w:rPrChange w:id="118" w:author="Tran, Dan P. (Technatomy)" w:date="2019-03-27T09:55:00Z">
                  <w:rPr>
                    <w:rStyle w:val="Hyperlink"/>
                  </w:rPr>
                </w:rPrChange>
              </w:rPr>
              <w:t>[PSO LMOE FINISH]</w:t>
            </w:r>
            <w:r w:rsidR="0053795C" w:rsidRPr="00041BFA">
              <w:rPr>
                <w:rStyle w:val="Hyperlink"/>
                <w:color w:val="auto"/>
                <w:u w:val="none"/>
                <w:rPrChange w:id="119" w:author="Tran, Dan P. (Technatomy)" w:date="2019-03-27T09:55:00Z">
                  <w:rPr>
                    <w:rStyle w:val="Hyperlink"/>
                  </w:rPr>
                </w:rPrChange>
              </w:rPr>
              <w:fldChar w:fldCharType="end"/>
            </w:r>
            <w:r w:rsidRPr="00041BFA">
              <w:t>.</w:t>
            </w:r>
          </w:p>
          <w:p w:rsidR="00AD3107" w:rsidRPr="00041BFA" w:rsidRDefault="00AD3107" w:rsidP="009316D5">
            <w:pPr>
              <w:pStyle w:val="TableText0"/>
              <w:rPr>
                <w:rPrChange w:id="120" w:author="Tran, Dan P. (Technatomy)" w:date="2019-03-27T09:55:00Z">
                  <w:rPr/>
                </w:rPrChange>
              </w:rPr>
            </w:pPr>
            <w:r w:rsidRPr="00041BFA">
              <w:t xml:space="preserve">Expanded information about the </w:t>
            </w:r>
            <w:r w:rsidR="0053795C" w:rsidRPr="00041BFA">
              <w:rPr>
                <w:rStyle w:val="Hyperlink"/>
                <w:color w:val="auto"/>
                <w:u w:val="none"/>
                <w:rPrChange w:id="121" w:author="Tran, Dan P. (Technatomy)" w:date="2019-03-27T09:55:00Z">
                  <w:rPr>
                    <w:rStyle w:val="Hyperlink"/>
                  </w:rPr>
                </w:rPrChange>
              </w:rPr>
              <w:fldChar w:fldCharType="begin"/>
            </w:r>
            <w:r w:rsidR="0053795C" w:rsidRPr="00041BFA">
              <w:rPr>
                <w:rStyle w:val="Hyperlink"/>
                <w:color w:val="auto"/>
                <w:u w:val="none"/>
                <w:rPrChange w:id="122" w:author="Tran, Dan P. (Technatomy)" w:date="2019-03-27T09:55:00Z">
                  <w:rPr>
                    <w:rStyle w:val="Hyperlink"/>
                  </w:rPr>
                </w:rPrChange>
              </w:rPr>
              <w:instrText xml:space="preserve"> HYPERLINK \l "PSO_HI_COST" </w:instrText>
            </w:r>
            <w:r w:rsidR="0053795C" w:rsidRPr="00041BFA">
              <w:rPr>
                <w:rStyle w:val="Hyperlink"/>
                <w:color w:val="auto"/>
                <w:u w:val="none"/>
                <w:rPrChange w:id="123" w:author="Tran, Dan P. (Technatomy)" w:date="2019-03-27T09:55:00Z">
                  <w:rPr>
                    <w:rStyle w:val="Hyperlink"/>
                  </w:rPr>
                </w:rPrChange>
              </w:rPr>
              <w:fldChar w:fldCharType="separate"/>
            </w:r>
            <w:r w:rsidRPr="00041BFA">
              <w:rPr>
                <w:rStyle w:val="Hyperlink"/>
                <w:color w:val="auto"/>
                <w:u w:val="none"/>
                <w:rPrChange w:id="124" w:author="Tran, Dan P. (Technatomy)" w:date="2019-03-27T09:55:00Z">
                  <w:rPr>
                    <w:rStyle w:val="Hyperlink"/>
                  </w:rPr>
                </w:rPrChange>
              </w:rPr>
              <w:t>High Cost Rx Report [PSO HI COST]</w:t>
            </w:r>
            <w:r w:rsidR="0053795C" w:rsidRPr="00041BFA">
              <w:rPr>
                <w:rStyle w:val="Hyperlink"/>
                <w:color w:val="auto"/>
                <w:u w:val="none"/>
                <w:rPrChange w:id="125" w:author="Tran, Dan P. (Technatomy)" w:date="2019-03-27T09:55:00Z">
                  <w:rPr>
                    <w:rStyle w:val="Hyperlink"/>
                  </w:rPr>
                </w:rPrChange>
              </w:rPr>
              <w:fldChar w:fldCharType="end"/>
            </w:r>
            <w:r w:rsidRPr="00041BFA">
              <w:t xml:space="preserve"> option to include filtering the report by division.</w:t>
            </w:r>
          </w:p>
          <w:p w:rsidR="00AD3107" w:rsidRPr="00041BFA" w:rsidRDefault="00AD3107" w:rsidP="009316D5">
            <w:pPr>
              <w:pStyle w:val="TableText0"/>
              <w:rPr>
                <w:rPrChange w:id="126" w:author="Tran, Dan P. (Technatomy)" w:date="2019-03-27T09:55:00Z">
                  <w:rPr/>
                </w:rPrChange>
              </w:rPr>
            </w:pPr>
            <w:r w:rsidRPr="00041BFA">
              <w:rPr>
                <w:rPrChange w:id="127" w:author="Tran, Dan P. (Technatomy)" w:date="2019-03-27T09:55:00Z">
                  <w:rPr/>
                </w:rPrChange>
              </w:rPr>
              <w:t xml:space="preserve">Added information about an </w:t>
            </w:r>
            <w:r w:rsidR="0053795C" w:rsidRPr="00041BFA">
              <w:rPr>
                <w:rStyle w:val="Hyperlink"/>
                <w:color w:val="auto"/>
                <w:u w:val="none"/>
                <w:rPrChange w:id="128" w:author="Tran, Dan P. (Technatomy)" w:date="2019-03-27T09:55:00Z">
                  <w:rPr>
                    <w:rStyle w:val="Hyperlink"/>
                  </w:rPr>
                </w:rPrChange>
              </w:rPr>
              <w:fldChar w:fldCharType="begin"/>
            </w:r>
            <w:r w:rsidR="0053795C" w:rsidRPr="00041BFA">
              <w:rPr>
                <w:rStyle w:val="Hyperlink"/>
                <w:color w:val="auto"/>
                <w:u w:val="none"/>
                <w:rPrChange w:id="129" w:author="Tran, Dan P. (Technatomy)" w:date="2019-03-27T09:55:00Z">
                  <w:rPr>
                    <w:rStyle w:val="Hyperlink"/>
                  </w:rPr>
                </w:rPrChange>
              </w:rPr>
              <w:instrText xml:space="preserve"> HYPERLINK \l "Upper_bound_warning_start" </w:instrText>
            </w:r>
            <w:r w:rsidR="0053795C" w:rsidRPr="00041BFA">
              <w:rPr>
                <w:rStyle w:val="Hyperlink"/>
                <w:color w:val="auto"/>
                <w:u w:val="none"/>
                <w:rPrChange w:id="130" w:author="Tran, Dan P. (Technatomy)" w:date="2019-03-27T09:55:00Z">
                  <w:rPr>
                    <w:rStyle w:val="Hyperlink"/>
                  </w:rPr>
                </w:rPrChange>
              </w:rPr>
              <w:fldChar w:fldCharType="separate"/>
            </w:r>
            <w:r w:rsidRPr="00041BFA">
              <w:rPr>
                <w:rStyle w:val="Hyperlink"/>
                <w:color w:val="auto"/>
                <w:u w:val="none"/>
                <w:rPrChange w:id="131" w:author="Tran, Dan P. (Technatomy)" w:date="2019-03-27T09:55:00Z">
                  <w:rPr>
                    <w:rStyle w:val="Hyperlink"/>
                  </w:rPr>
                </w:rPrChange>
              </w:rPr>
              <w:t>early warning message</w:t>
            </w:r>
            <w:r w:rsidR="0053795C" w:rsidRPr="00041BFA">
              <w:rPr>
                <w:rStyle w:val="Hyperlink"/>
                <w:color w:val="auto"/>
                <w:u w:val="none"/>
                <w:rPrChange w:id="132" w:author="Tran, Dan P. (Technatomy)" w:date="2019-03-27T09:55:00Z">
                  <w:rPr>
                    <w:rStyle w:val="Hyperlink"/>
                  </w:rPr>
                </w:rPrChange>
              </w:rPr>
              <w:fldChar w:fldCharType="end"/>
            </w:r>
            <w:r w:rsidRPr="00041BFA">
              <w:t xml:space="preserve"> sent to members of a new PHARMACY SUPERVISORS mail group indicating that a site is a</w:t>
            </w:r>
            <w:r w:rsidRPr="00041BFA">
              <w:rPr>
                <w:rPrChange w:id="133" w:author="Tran, Dan P. (Technatomy)" w:date="2019-03-27T09:55:00Z">
                  <w:rPr/>
                </w:rPrChange>
              </w:rPr>
              <w:t>pproaching the upper limit of the defined prescription numbering series.</w:t>
            </w:r>
          </w:p>
          <w:p w:rsidR="00AD3107" w:rsidRPr="00041BFA" w:rsidRDefault="00AD3107" w:rsidP="009316D5">
            <w:pPr>
              <w:pStyle w:val="TableText0"/>
              <w:rPr>
                <w:rPrChange w:id="134" w:author="Tran, Dan P. (Technatomy)" w:date="2019-03-27T09:55:00Z">
                  <w:rPr/>
                </w:rPrChange>
              </w:rPr>
            </w:pPr>
            <w:r w:rsidRPr="00041BFA">
              <w:rPr>
                <w:rPrChange w:id="135" w:author="Tran, Dan P. (Technatomy)" w:date="2019-03-27T09:55:00Z">
                  <w:rPr/>
                </w:rPrChange>
              </w:rPr>
              <w:t xml:space="preserve">Expanded information about the </w:t>
            </w:r>
            <w:r w:rsidR="0053795C" w:rsidRPr="00041BFA">
              <w:rPr>
                <w:rStyle w:val="Hyperlink"/>
                <w:color w:val="auto"/>
                <w:u w:val="none"/>
                <w:rPrChange w:id="136" w:author="Tran, Dan P. (Technatomy)" w:date="2019-03-27T09:55:00Z">
                  <w:rPr>
                    <w:rStyle w:val="Hyperlink"/>
                  </w:rPr>
                </w:rPrChange>
              </w:rPr>
              <w:fldChar w:fldCharType="begin"/>
            </w:r>
            <w:r w:rsidR="0053795C" w:rsidRPr="00041BFA">
              <w:rPr>
                <w:rStyle w:val="Hyperlink"/>
                <w:color w:val="auto"/>
                <w:u w:val="none"/>
                <w:rPrChange w:id="137" w:author="Tran, Dan P. (Technatomy)" w:date="2019-03-27T09:55:00Z">
                  <w:rPr>
                    <w:rStyle w:val="Hyperlink"/>
                  </w:rPr>
                </w:rPrChange>
              </w:rPr>
              <w:instrText xml:space="preserve"> HYPERLINK \l "PSO_PNDLBl" </w:instrText>
            </w:r>
            <w:r w:rsidR="0053795C" w:rsidRPr="00041BFA">
              <w:rPr>
                <w:rStyle w:val="Hyperlink"/>
                <w:color w:val="auto"/>
                <w:u w:val="none"/>
                <w:rPrChange w:id="138" w:author="Tran, Dan P. (Technatomy)" w:date="2019-03-27T09:55:00Z">
                  <w:rPr>
                    <w:rStyle w:val="Hyperlink"/>
                  </w:rPr>
                </w:rPrChange>
              </w:rPr>
              <w:fldChar w:fldCharType="separate"/>
            </w:r>
            <w:r w:rsidRPr="00041BFA">
              <w:rPr>
                <w:rStyle w:val="Hyperlink"/>
                <w:color w:val="auto"/>
                <w:u w:val="none"/>
                <w:rPrChange w:id="139" w:author="Tran, Dan P. (Technatomy)" w:date="2019-03-27T09:55:00Z">
                  <w:rPr>
                    <w:rStyle w:val="Hyperlink"/>
                  </w:rPr>
                </w:rPrChange>
              </w:rPr>
              <w:t>Print from Suspense File [PSO PNDLBL]</w:t>
            </w:r>
            <w:r w:rsidR="0053795C" w:rsidRPr="00041BFA">
              <w:rPr>
                <w:rStyle w:val="Hyperlink"/>
                <w:color w:val="auto"/>
                <w:u w:val="none"/>
                <w:rPrChange w:id="140" w:author="Tran, Dan P. (Technatomy)" w:date="2019-03-27T09:55:00Z">
                  <w:rPr>
                    <w:rStyle w:val="Hyperlink"/>
                  </w:rPr>
                </w:rPrChange>
              </w:rPr>
              <w:fldChar w:fldCharType="end"/>
            </w:r>
            <w:r w:rsidRPr="00041BFA">
              <w:t xml:space="preserve"> option to include the capability to print from the Suspense file by category.</w:t>
            </w:r>
          </w:p>
          <w:p w:rsidR="00AD3107" w:rsidRPr="00041BFA" w:rsidRDefault="00AD3107" w:rsidP="009316D5">
            <w:pPr>
              <w:pStyle w:val="TableText0"/>
              <w:rPr>
                <w:rPrChange w:id="141" w:author="Tran, Dan P. (Technatomy)" w:date="2019-03-27T09:55:00Z">
                  <w:rPr/>
                </w:rPrChange>
              </w:rPr>
            </w:pPr>
            <w:r w:rsidRPr="00041BFA">
              <w:rPr>
                <w:rPrChange w:id="142" w:author="Tran, Dan P. (Technatomy)" w:date="2019-03-27T09:55:00Z">
                  <w:rPr/>
                </w:rPrChange>
              </w:rPr>
              <w:t>(G. Miller, PM; N. Muller, TW)</w:t>
            </w:r>
          </w:p>
        </w:tc>
      </w:tr>
      <w:tr w:rsidR="00AD3107" w:rsidRPr="009316D5" w:rsidTr="00AD3107">
        <w:tc>
          <w:tcPr>
            <w:tcW w:w="510" w:type="pct"/>
            <w:shd w:val="clear" w:color="auto" w:fill="FFFFFF"/>
            <w:vAlign w:val="center"/>
          </w:tcPr>
          <w:p w:rsidR="00AD3107" w:rsidRPr="009316D5" w:rsidRDefault="00AD3107" w:rsidP="009316D5">
            <w:pPr>
              <w:pStyle w:val="TableText0"/>
            </w:pPr>
            <w:r w:rsidRPr="009316D5">
              <w:t>08/2018</w:t>
            </w:r>
          </w:p>
        </w:tc>
        <w:tc>
          <w:tcPr>
            <w:tcW w:w="759" w:type="pct"/>
            <w:shd w:val="clear" w:color="auto" w:fill="FFFFFF"/>
            <w:vAlign w:val="center"/>
          </w:tcPr>
          <w:p w:rsidR="00AD3107" w:rsidRPr="009316D5" w:rsidRDefault="00AD3107" w:rsidP="009316D5">
            <w:pPr>
              <w:pStyle w:val="TableText0"/>
            </w:pPr>
            <w:r w:rsidRPr="009316D5">
              <w:t>PSO*7.0*482</w:t>
            </w:r>
          </w:p>
        </w:tc>
        <w:tc>
          <w:tcPr>
            <w:tcW w:w="3731" w:type="pct"/>
            <w:shd w:val="clear" w:color="auto" w:fill="FFFFFF"/>
            <w:vAlign w:val="center"/>
          </w:tcPr>
          <w:p w:rsidR="00AD3107" w:rsidRPr="00041BFA" w:rsidRDefault="0053795C" w:rsidP="009316D5">
            <w:pPr>
              <w:pStyle w:val="TableText0"/>
            </w:pPr>
            <w:r w:rsidRPr="00041BFA">
              <w:rPr>
                <w:rStyle w:val="Hyperlink"/>
                <w:color w:val="auto"/>
                <w:u w:val="none"/>
                <w:rPrChange w:id="143" w:author="Tran, Dan P. (Technatomy)" w:date="2019-03-27T09:55:00Z">
                  <w:rPr>
                    <w:rStyle w:val="Hyperlink"/>
                  </w:rPr>
                </w:rPrChange>
              </w:rPr>
              <w:fldChar w:fldCharType="begin"/>
            </w:r>
            <w:r w:rsidRPr="00041BFA">
              <w:rPr>
                <w:rStyle w:val="Hyperlink"/>
                <w:color w:val="auto"/>
                <w:u w:val="none"/>
                <w:rPrChange w:id="144" w:author="Tran, Dan P. (Technatomy)" w:date="2019-03-27T09:55:00Z">
                  <w:rPr>
                    <w:rStyle w:val="Hyperlink"/>
                  </w:rPr>
                </w:rPrChange>
              </w:rPr>
              <w:instrText xml:space="preserve"> HYPERLINK \l "_top" </w:instrText>
            </w:r>
            <w:r w:rsidRPr="00041BFA">
              <w:rPr>
                <w:rStyle w:val="Hyperlink"/>
                <w:color w:val="auto"/>
                <w:u w:val="none"/>
                <w:rPrChange w:id="145" w:author="Tran, Dan P. (Technatomy)" w:date="2019-03-27T09:55:00Z">
                  <w:rPr>
                    <w:rStyle w:val="Hyperlink"/>
                  </w:rPr>
                </w:rPrChange>
              </w:rPr>
              <w:fldChar w:fldCharType="separate"/>
            </w:r>
            <w:r w:rsidR="00AD3107" w:rsidRPr="00041BFA">
              <w:rPr>
                <w:rStyle w:val="Hyperlink"/>
                <w:color w:val="auto"/>
                <w:u w:val="none"/>
                <w:rPrChange w:id="146" w:author="Tran, Dan P. (Technatomy)" w:date="2019-03-27T09:55:00Z">
                  <w:rPr>
                    <w:rStyle w:val="Hyperlink"/>
                  </w:rPr>
                </w:rPrChange>
              </w:rPr>
              <w:t>Update title page</w:t>
            </w:r>
            <w:r w:rsidRPr="00041BFA">
              <w:rPr>
                <w:rStyle w:val="Hyperlink"/>
                <w:color w:val="auto"/>
                <w:u w:val="none"/>
                <w:rPrChange w:id="147" w:author="Tran, Dan P. (Technatomy)" w:date="2019-03-27T09:55:00Z">
                  <w:rPr>
                    <w:rStyle w:val="Hyperlink"/>
                  </w:rPr>
                </w:rPrChange>
              </w:rPr>
              <w:fldChar w:fldCharType="end"/>
            </w:r>
            <w:r w:rsidR="00AD3107" w:rsidRPr="00041BFA">
              <w:t xml:space="preserve">, footers, </w:t>
            </w:r>
            <w:r w:rsidRPr="00041BFA">
              <w:rPr>
                <w:rStyle w:val="Hyperlink"/>
                <w:color w:val="auto"/>
                <w:u w:val="none"/>
                <w:rPrChange w:id="148" w:author="Tran, Dan P. (Technatomy)" w:date="2019-03-27T09:55:00Z">
                  <w:rPr>
                    <w:rStyle w:val="Hyperlink"/>
                  </w:rPr>
                </w:rPrChange>
              </w:rPr>
              <w:fldChar w:fldCharType="begin"/>
            </w:r>
            <w:r w:rsidRPr="00041BFA">
              <w:rPr>
                <w:rStyle w:val="Hyperlink"/>
                <w:color w:val="auto"/>
                <w:u w:val="none"/>
                <w:rPrChange w:id="149" w:author="Tran, Dan P. (Technatomy)" w:date="2019-03-27T09:55:00Z">
                  <w:rPr>
                    <w:rStyle w:val="Hyperlink"/>
                  </w:rPr>
                </w:rPrChange>
              </w:rPr>
              <w:instrText xml:space="preserve"> HYPERLINK \l "PSO482_361" </w:instrText>
            </w:r>
            <w:r w:rsidRPr="00041BFA">
              <w:rPr>
                <w:rStyle w:val="Hyperlink"/>
                <w:color w:val="auto"/>
                <w:u w:val="none"/>
                <w:rPrChange w:id="150" w:author="Tran, Dan P. (Technatomy)" w:date="2019-03-27T09:55:00Z">
                  <w:rPr>
                    <w:rStyle w:val="Hyperlink"/>
                  </w:rPr>
                </w:rPrChange>
              </w:rPr>
              <w:fldChar w:fldCharType="separate"/>
            </w:r>
            <w:r w:rsidR="00AD3107" w:rsidRPr="00041BFA">
              <w:rPr>
                <w:rStyle w:val="Hyperlink"/>
                <w:color w:val="auto"/>
                <w:u w:val="none"/>
                <w:rPrChange w:id="151" w:author="Tran, Dan P. (Technatomy)" w:date="2019-03-27T09:55:00Z">
                  <w:rPr>
                    <w:rStyle w:val="Hyperlink"/>
                  </w:rPr>
                </w:rPrChange>
              </w:rPr>
              <w:t>View Prescription screen: 361</w:t>
            </w:r>
            <w:r w:rsidRPr="00041BFA">
              <w:rPr>
                <w:rStyle w:val="Hyperlink"/>
                <w:color w:val="auto"/>
                <w:u w:val="none"/>
                <w:rPrChange w:id="152" w:author="Tran, Dan P. (Technatomy)" w:date="2019-03-27T09:55:00Z">
                  <w:rPr>
                    <w:rStyle w:val="Hyperlink"/>
                  </w:rPr>
                </w:rPrChange>
              </w:rPr>
              <w:fldChar w:fldCharType="end"/>
            </w:r>
            <w:r w:rsidR="00AD3107" w:rsidRPr="00041BFA">
              <w:t xml:space="preserve">,  Ignored rejects from reject notification screen and reject information screen: </w:t>
            </w:r>
            <w:r w:rsidRPr="00041BFA">
              <w:rPr>
                <w:rStyle w:val="Hyperlink"/>
                <w:color w:val="auto"/>
                <w:u w:val="none"/>
                <w:rPrChange w:id="153" w:author="Tran, Dan P. (Technatomy)" w:date="2019-03-27T09:55:00Z">
                  <w:rPr>
                    <w:rStyle w:val="Hyperlink"/>
                  </w:rPr>
                </w:rPrChange>
              </w:rPr>
              <w:fldChar w:fldCharType="begin"/>
            </w:r>
            <w:r w:rsidRPr="00041BFA">
              <w:rPr>
                <w:rStyle w:val="Hyperlink"/>
                <w:color w:val="auto"/>
                <w:u w:val="none"/>
                <w:rPrChange w:id="154" w:author="Tran, Dan P. (Technatomy)" w:date="2019-03-27T09:55:00Z">
                  <w:rPr>
                    <w:rStyle w:val="Hyperlink"/>
                  </w:rPr>
                </w:rPrChange>
              </w:rPr>
              <w:instrText xml:space="preserve"> HYPERLINK \l "PSO482_320" </w:instrText>
            </w:r>
            <w:r w:rsidRPr="00041BFA">
              <w:rPr>
                <w:rStyle w:val="Hyperlink"/>
                <w:color w:val="auto"/>
                <w:u w:val="none"/>
                <w:rPrChange w:id="155" w:author="Tran, Dan P. (Technatomy)" w:date="2019-03-27T09:55:00Z">
                  <w:rPr>
                    <w:rStyle w:val="Hyperlink"/>
                  </w:rPr>
                </w:rPrChange>
              </w:rPr>
              <w:fldChar w:fldCharType="separate"/>
            </w:r>
            <w:r w:rsidR="00AD3107" w:rsidRPr="00041BFA">
              <w:rPr>
                <w:rStyle w:val="Hyperlink"/>
                <w:color w:val="auto"/>
                <w:u w:val="none"/>
                <w:rPrChange w:id="156" w:author="Tran, Dan P. (Technatomy)" w:date="2019-03-27T09:55:00Z">
                  <w:rPr>
                    <w:rStyle w:val="Hyperlink"/>
                  </w:rPr>
                </w:rPrChange>
              </w:rPr>
              <w:t>320-321</w:t>
            </w:r>
            <w:r w:rsidRPr="00041BFA">
              <w:rPr>
                <w:rStyle w:val="Hyperlink"/>
                <w:color w:val="auto"/>
                <w:u w:val="none"/>
                <w:rPrChange w:id="157" w:author="Tran, Dan P. (Technatomy)" w:date="2019-03-27T09:55:00Z">
                  <w:rPr>
                    <w:rStyle w:val="Hyperlink"/>
                  </w:rPr>
                </w:rPrChange>
              </w:rPr>
              <w:fldChar w:fldCharType="end"/>
            </w:r>
            <w:r w:rsidR="00AD3107" w:rsidRPr="00041BFA">
              <w:t xml:space="preserve">, </w:t>
            </w:r>
            <w:r w:rsidRPr="00041BFA">
              <w:rPr>
                <w:rStyle w:val="Hyperlink"/>
                <w:color w:val="auto"/>
                <w:u w:val="none"/>
                <w:rPrChange w:id="158" w:author="Tran, Dan P. (Technatomy)" w:date="2019-03-27T09:55:00Z">
                  <w:rPr>
                    <w:rStyle w:val="Hyperlink"/>
                  </w:rPr>
                </w:rPrChange>
              </w:rPr>
              <w:fldChar w:fldCharType="begin"/>
            </w:r>
            <w:r w:rsidRPr="00041BFA">
              <w:rPr>
                <w:rStyle w:val="Hyperlink"/>
                <w:color w:val="auto"/>
                <w:u w:val="none"/>
                <w:rPrChange w:id="159" w:author="Tran, Dan P. (Technatomy)" w:date="2019-03-27T09:55:00Z">
                  <w:rPr>
                    <w:rStyle w:val="Hyperlink"/>
                  </w:rPr>
                </w:rPrChange>
              </w:rPr>
              <w:instrText xml:space="preserve"> HYPERLINK \l "PSO482_323" </w:instrText>
            </w:r>
            <w:r w:rsidRPr="00041BFA">
              <w:rPr>
                <w:rStyle w:val="Hyperlink"/>
                <w:color w:val="auto"/>
                <w:u w:val="none"/>
                <w:rPrChange w:id="160" w:author="Tran, Dan P. (Technatomy)" w:date="2019-03-27T09:55:00Z">
                  <w:rPr>
                    <w:rStyle w:val="Hyperlink"/>
                  </w:rPr>
                </w:rPrChange>
              </w:rPr>
              <w:fldChar w:fldCharType="separate"/>
            </w:r>
            <w:r w:rsidR="00AD3107" w:rsidRPr="00041BFA">
              <w:rPr>
                <w:rStyle w:val="Hyperlink"/>
                <w:color w:val="auto"/>
                <w:u w:val="none"/>
                <w:rPrChange w:id="161" w:author="Tran, Dan P. (Technatomy)" w:date="2019-03-27T09:55:00Z">
                  <w:rPr>
                    <w:rStyle w:val="Hyperlink"/>
                  </w:rPr>
                </w:rPrChange>
              </w:rPr>
              <w:t>323</w:t>
            </w:r>
            <w:r w:rsidRPr="00041BFA">
              <w:rPr>
                <w:rStyle w:val="Hyperlink"/>
                <w:color w:val="auto"/>
                <w:u w:val="none"/>
                <w:rPrChange w:id="162" w:author="Tran, Dan P. (Technatomy)" w:date="2019-03-27T09:55:00Z">
                  <w:rPr>
                    <w:rStyle w:val="Hyperlink"/>
                  </w:rPr>
                </w:rPrChange>
              </w:rPr>
              <w:fldChar w:fldCharType="end"/>
            </w:r>
            <w:r w:rsidR="00AD3107" w:rsidRPr="00041BFA">
              <w:t xml:space="preserve">, </w:t>
            </w:r>
            <w:r w:rsidRPr="00041BFA">
              <w:rPr>
                <w:rStyle w:val="Hyperlink"/>
                <w:color w:val="auto"/>
                <w:u w:val="none"/>
                <w:rPrChange w:id="163" w:author="Tran, Dan P. (Technatomy)" w:date="2019-03-27T09:55:00Z">
                  <w:rPr>
                    <w:rStyle w:val="Hyperlink"/>
                  </w:rPr>
                </w:rPrChange>
              </w:rPr>
              <w:fldChar w:fldCharType="begin"/>
            </w:r>
            <w:r w:rsidRPr="00041BFA">
              <w:rPr>
                <w:rStyle w:val="Hyperlink"/>
                <w:color w:val="auto"/>
                <w:u w:val="none"/>
                <w:rPrChange w:id="164" w:author="Tran, Dan P. (Technatomy)" w:date="2019-03-27T09:55:00Z">
                  <w:rPr>
                    <w:rStyle w:val="Hyperlink"/>
                  </w:rPr>
                </w:rPrChange>
              </w:rPr>
              <w:instrText xml:space="preserve"> HYPERLINK \l "PSO482_353" </w:instrText>
            </w:r>
            <w:r w:rsidRPr="00041BFA">
              <w:rPr>
                <w:rStyle w:val="Hyperlink"/>
                <w:color w:val="auto"/>
                <w:u w:val="none"/>
                <w:rPrChange w:id="165" w:author="Tran, Dan P. (Technatomy)" w:date="2019-03-27T09:55:00Z">
                  <w:rPr>
                    <w:rStyle w:val="Hyperlink"/>
                  </w:rPr>
                </w:rPrChange>
              </w:rPr>
              <w:fldChar w:fldCharType="separate"/>
            </w:r>
            <w:r w:rsidR="00AD3107" w:rsidRPr="00041BFA">
              <w:rPr>
                <w:rStyle w:val="Hyperlink"/>
                <w:color w:val="auto"/>
                <w:u w:val="none"/>
                <w:rPrChange w:id="166" w:author="Tran, Dan P. (Technatomy)" w:date="2019-03-27T09:55:00Z">
                  <w:rPr>
                    <w:rStyle w:val="Hyperlink"/>
                  </w:rPr>
                </w:rPrChange>
              </w:rPr>
              <w:t>353</w:t>
            </w:r>
            <w:r w:rsidRPr="00041BFA">
              <w:rPr>
                <w:rStyle w:val="Hyperlink"/>
                <w:color w:val="auto"/>
                <w:u w:val="none"/>
                <w:rPrChange w:id="167" w:author="Tran, Dan P. (Technatomy)" w:date="2019-03-27T09:55:00Z">
                  <w:rPr>
                    <w:rStyle w:val="Hyperlink"/>
                  </w:rPr>
                </w:rPrChange>
              </w:rPr>
              <w:fldChar w:fldCharType="end"/>
            </w:r>
            <w:r w:rsidR="00AD3107" w:rsidRPr="00041BFA">
              <w:t xml:space="preserve">, </w:t>
            </w:r>
            <w:r w:rsidRPr="00041BFA">
              <w:rPr>
                <w:rStyle w:val="Hyperlink"/>
                <w:color w:val="auto"/>
                <w:u w:val="none"/>
                <w:rPrChange w:id="168" w:author="Tran, Dan P. (Technatomy)" w:date="2019-03-27T09:55:00Z">
                  <w:rPr>
                    <w:rStyle w:val="Hyperlink"/>
                  </w:rPr>
                </w:rPrChange>
              </w:rPr>
              <w:fldChar w:fldCharType="begin"/>
            </w:r>
            <w:r w:rsidRPr="00041BFA">
              <w:rPr>
                <w:rStyle w:val="Hyperlink"/>
                <w:color w:val="auto"/>
                <w:u w:val="none"/>
                <w:rPrChange w:id="169" w:author="Tran, Dan P. (Technatomy)" w:date="2019-03-27T09:55:00Z">
                  <w:rPr>
                    <w:rStyle w:val="Hyperlink"/>
                  </w:rPr>
                </w:rPrChange>
              </w:rPr>
              <w:instrText xml:space="preserve"> HYPERLINK \l "PSO482_354" </w:instrText>
            </w:r>
            <w:r w:rsidRPr="00041BFA">
              <w:rPr>
                <w:rStyle w:val="Hyperlink"/>
                <w:color w:val="auto"/>
                <w:u w:val="none"/>
                <w:rPrChange w:id="170" w:author="Tran, Dan P. (Technatomy)" w:date="2019-03-27T09:55:00Z">
                  <w:rPr>
                    <w:rStyle w:val="Hyperlink"/>
                  </w:rPr>
                </w:rPrChange>
              </w:rPr>
              <w:fldChar w:fldCharType="separate"/>
            </w:r>
            <w:r w:rsidR="00AD3107" w:rsidRPr="00041BFA">
              <w:rPr>
                <w:rStyle w:val="Hyperlink"/>
                <w:color w:val="auto"/>
                <w:u w:val="none"/>
                <w:rPrChange w:id="171" w:author="Tran, Dan P. (Technatomy)" w:date="2019-03-27T09:55:00Z">
                  <w:rPr>
                    <w:rStyle w:val="Hyperlink"/>
                  </w:rPr>
                </w:rPrChange>
              </w:rPr>
              <w:t>354</w:t>
            </w:r>
            <w:r w:rsidRPr="00041BFA">
              <w:rPr>
                <w:rStyle w:val="Hyperlink"/>
                <w:color w:val="auto"/>
                <w:u w:val="none"/>
                <w:rPrChange w:id="172" w:author="Tran, Dan P. (Technatomy)" w:date="2019-03-27T09:55:00Z">
                  <w:rPr>
                    <w:rStyle w:val="Hyperlink"/>
                  </w:rPr>
                </w:rPrChange>
              </w:rPr>
              <w:fldChar w:fldCharType="end"/>
            </w:r>
            <w:r w:rsidR="00AD3107" w:rsidRPr="00041BFA">
              <w:t xml:space="preserve">, </w:t>
            </w:r>
            <w:r w:rsidRPr="00041BFA">
              <w:rPr>
                <w:rStyle w:val="Hyperlink"/>
                <w:color w:val="auto"/>
                <w:u w:val="none"/>
                <w:rPrChange w:id="173" w:author="Tran, Dan P. (Technatomy)" w:date="2019-03-27T09:55:00Z">
                  <w:rPr>
                    <w:rStyle w:val="Hyperlink"/>
                  </w:rPr>
                </w:rPrChange>
              </w:rPr>
              <w:fldChar w:fldCharType="begin"/>
            </w:r>
            <w:r w:rsidRPr="00041BFA">
              <w:rPr>
                <w:rStyle w:val="Hyperlink"/>
                <w:color w:val="auto"/>
                <w:u w:val="none"/>
                <w:rPrChange w:id="174" w:author="Tran, Dan P. (Technatomy)" w:date="2019-03-27T09:55:00Z">
                  <w:rPr>
                    <w:rStyle w:val="Hyperlink"/>
                  </w:rPr>
                </w:rPrChange>
              </w:rPr>
              <w:instrText xml:space="preserve"> HYPERLINK \l "PSO482_357" </w:instrText>
            </w:r>
            <w:r w:rsidRPr="00041BFA">
              <w:rPr>
                <w:rStyle w:val="Hyperlink"/>
                <w:color w:val="auto"/>
                <w:u w:val="none"/>
                <w:rPrChange w:id="175" w:author="Tran, Dan P. (Technatomy)" w:date="2019-03-27T09:55:00Z">
                  <w:rPr>
                    <w:rStyle w:val="Hyperlink"/>
                  </w:rPr>
                </w:rPrChange>
              </w:rPr>
              <w:fldChar w:fldCharType="separate"/>
            </w:r>
            <w:r w:rsidR="00AD3107" w:rsidRPr="00041BFA">
              <w:rPr>
                <w:rStyle w:val="Hyperlink"/>
                <w:color w:val="auto"/>
                <w:u w:val="none"/>
                <w:rPrChange w:id="176" w:author="Tran, Dan P. (Technatomy)" w:date="2019-03-27T09:55:00Z">
                  <w:rPr>
                    <w:rStyle w:val="Hyperlink"/>
                  </w:rPr>
                </w:rPrChange>
              </w:rPr>
              <w:t>357</w:t>
            </w:r>
            <w:r w:rsidRPr="00041BFA">
              <w:rPr>
                <w:rStyle w:val="Hyperlink"/>
                <w:color w:val="auto"/>
                <w:u w:val="none"/>
                <w:rPrChange w:id="177" w:author="Tran, Dan P. (Technatomy)" w:date="2019-03-27T09:55:00Z">
                  <w:rPr>
                    <w:rStyle w:val="Hyperlink"/>
                  </w:rPr>
                </w:rPrChange>
              </w:rPr>
              <w:fldChar w:fldCharType="end"/>
            </w:r>
          </w:p>
          <w:p w:rsidR="00AD3107" w:rsidRPr="00041BFA" w:rsidRDefault="00AD3107" w:rsidP="009316D5">
            <w:pPr>
              <w:pStyle w:val="TableText0"/>
            </w:pPr>
            <w:r w:rsidRPr="00041BFA">
              <w:t xml:space="preserve">Add ignored rejects threshold to ePharmacy site parameters: </w:t>
            </w:r>
            <w:r w:rsidR="0053795C" w:rsidRPr="00041BFA">
              <w:rPr>
                <w:rStyle w:val="Hyperlink"/>
                <w:color w:val="auto"/>
                <w:u w:val="none"/>
                <w:rPrChange w:id="178" w:author="Tran, Dan P. (Technatomy)" w:date="2019-03-27T09:55:00Z">
                  <w:rPr>
                    <w:rStyle w:val="Hyperlink"/>
                  </w:rPr>
                </w:rPrChange>
              </w:rPr>
              <w:fldChar w:fldCharType="begin"/>
            </w:r>
            <w:r w:rsidR="0053795C" w:rsidRPr="00041BFA">
              <w:rPr>
                <w:rStyle w:val="Hyperlink"/>
                <w:color w:val="auto"/>
                <w:u w:val="none"/>
                <w:rPrChange w:id="179" w:author="Tran, Dan P. (Technatomy)" w:date="2019-03-27T09:55:00Z">
                  <w:rPr>
                    <w:rStyle w:val="Hyperlink"/>
                  </w:rPr>
                </w:rPrChange>
              </w:rPr>
              <w:instrText xml:space="preserve"> HYPERLINK \l "PSO</w:instrText>
            </w:r>
            <w:r w:rsidR="0053795C" w:rsidRPr="00041BFA">
              <w:rPr>
                <w:rStyle w:val="Hyperlink"/>
                <w:color w:val="auto"/>
                <w:u w:val="none"/>
                <w:rPrChange w:id="180" w:author="Tran, Dan P. (Technatomy)" w:date="2019-03-27T09:55:00Z">
                  <w:rPr>
                    <w:rStyle w:val="Hyperlink"/>
                  </w:rPr>
                </w:rPrChange>
              </w:rPr>
              <w:instrText xml:space="preserve">482_314" </w:instrText>
            </w:r>
            <w:r w:rsidR="0053795C" w:rsidRPr="00041BFA">
              <w:rPr>
                <w:rStyle w:val="Hyperlink"/>
                <w:color w:val="auto"/>
                <w:u w:val="none"/>
                <w:rPrChange w:id="181" w:author="Tran, Dan P. (Technatomy)" w:date="2019-03-27T09:55:00Z">
                  <w:rPr>
                    <w:rStyle w:val="Hyperlink"/>
                  </w:rPr>
                </w:rPrChange>
              </w:rPr>
              <w:fldChar w:fldCharType="separate"/>
            </w:r>
            <w:r w:rsidRPr="00041BFA">
              <w:rPr>
                <w:rStyle w:val="Hyperlink"/>
                <w:color w:val="auto"/>
                <w:u w:val="none"/>
                <w:rPrChange w:id="182" w:author="Tran, Dan P. (Technatomy)" w:date="2019-03-27T09:55:00Z">
                  <w:rPr>
                    <w:rStyle w:val="Hyperlink"/>
                  </w:rPr>
                </w:rPrChange>
              </w:rPr>
              <w:t>314</w:t>
            </w:r>
            <w:r w:rsidR="0053795C" w:rsidRPr="00041BFA">
              <w:rPr>
                <w:rStyle w:val="Hyperlink"/>
                <w:color w:val="auto"/>
                <w:u w:val="none"/>
                <w:rPrChange w:id="183" w:author="Tran, Dan P. (Technatomy)" w:date="2019-03-27T09:55:00Z">
                  <w:rPr>
                    <w:rStyle w:val="Hyperlink"/>
                  </w:rPr>
                </w:rPrChange>
              </w:rPr>
              <w:fldChar w:fldCharType="end"/>
            </w:r>
            <w:r w:rsidRPr="00041BFA">
              <w:t xml:space="preserve">, </w:t>
            </w:r>
            <w:r w:rsidR="0053795C" w:rsidRPr="00041BFA">
              <w:rPr>
                <w:rStyle w:val="Hyperlink"/>
                <w:color w:val="auto"/>
                <w:u w:val="none"/>
                <w:rPrChange w:id="184" w:author="Tran, Dan P. (Technatomy)" w:date="2019-03-27T09:55:00Z">
                  <w:rPr>
                    <w:rStyle w:val="Hyperlink"/>
                  </w:rPr>
                </w:rPrChange>
              </w:rPr>
              <w:fldChar w:fldCharType="begin"/>
            </w:r>
            <w:r w:rsidR="0053795C" w:rsidRPr="00041BFA">
              <w:rPr>
                <w:rStyle w:val="Hyperlink"/>
                <w:color w:val="auto"/>
                <w:u w:val="none"/>
                <w:rPrChange w:id="185" w:author="Tran, Dan P. (Technatomy)" w:date="2019-03-27T09:55:00Z">
                  <w:rPr>
                    <w:rStyle w:val="Hyperlink"/>
                  </w:rPr>
                </w:rPrChange>
              </w:rPr>
              <w:instrText xml:space="preserve"> HYPERLINK \l "PSO482_315" </w:instrText>
            </w:r>
            <w:r w:rsidR="0053795C" w:rsidRPr="00041BFA">
              <w:rPr>
                <w:rStyle w:val="Hyperlink"/>
                <w:color w:val="auto"/>
                <w:u w:val="none"/>
                <w:rPrChange w:id="186" w:author="Tran, Dan P. (Technatomy)" w:date="2019-03-27T09:55:00Z">
                  <w:rPr>
                    <w:rStyle w:val="Hyperlink"/>
                  </w:rPr>
                </w:rPrChange>
              </w:rPr>
              <w:fldChar w:fldCharType="separate"/>
            </w:r>
            <w:r w:rsidRPr="00041BFA">
              <w:rPr>
                <w:rStyle w:val="Hyperlink"/>
                <w:color w:val="auto"/>
                <w:u w:val="none"/>
                <w:rPrChange w:id="187" w:author="Tran, Dan P. (Technatomy)" w:date="2019-03-27T09:55:00Z">
                  <w:rPr>
                    <w:rStyle w:val="Hyperlink"/>
                  </w:rPr>
                </w:rPrChange>
              </w:rPr>
              <w:t>315</w:t>
            </w:r>
            <w:r w:rsidR="0053795C" w:rsidRPr="00041BFA">
              <w:rPr>
                <w:rStyle w:val="Hyperlink"/>
                <w:color w:val="auto"/>
                <w:u w:val="none"/>
                <w:rPrChange w:id="188" w:author="Tran, Dan P. (Technatomy)" w:date="2019-03-27T09:55:00Z">
                  <w:rPr>
                    <w:rStyle w:val="Hyperlink"/>
                  </w:rPr>
                </w:rPrChange>
              </w:rPr>
              <w:fldChar w:fldCharType="end"/>
            </w:r>
            <w:r w:rsidRPr="00041BFA">
              <w:t xml:space="preserve">, </w:t>
            </w:r>
            <w:r w:rsidR="0053795C" w:rsidRPr="00041BFA">
              <w:rPr>
                <w:rStyle w:val="Hyperlink"/>
                <w:color w:val="auto"/>
                <w:u w:val="none"/>
                <w:rPrChange w:id="189" w:author="Tran, Dan P. (Technatomy)" w:date="2019-03-27T09:55:00Z">
                  <w:rPr>
                    <w:rStyle w:val="Hyperlink"/>
                  </w:rPr>
                </w:rPrChange>
              </w:rPr>
              <w:fldChar w:fldCharType="begin"/>
            </w:r>
            <w:r w:rsidR="0053795C" w:rsidRPr="00041BFA">
              <w:rPr>
                <w:rStyle w:val="Hyperlink"/>
                <w:color w:val="auto"/>
                <w:u w:val="none"/>
                <w:rPrChange w:id="190" w:author="Tran, Dan P. (Technatomy)" w:date="2019-03-27T09:55:00Z">
                  <w:rPr>
                    <w:rStyle w:val="Hyperlink"/>
                  </w:rPr>
                </w:rPrChange>
              </w:rPr>
              <w:instrText xml:space="preserve"> HYPERLINK \l "PSO482_316" </w:instrText>
            </w:r>
            <w:r w:rsidR="0053795C" w:rsidRPr="00041BFA">
              <w:rPr>
                <w:rStyle w:val="Hyperlink"/>
                <w:color w:val="auto"/>
                <w:u w:val="none"/>
                <w:rPrChange w:id="191" w:author="Tran, Dan P. (Technatomy)" w:date="2019-03-27T09:55:00Z">
                  <w:rPr>
                    <w:rStyle w:val="Hyperlink"/>
                  </w:rPr>
                </w:rPrChange>
              </w:rPr>
              <w:fldChar w:fldCharType="separate"/>
            </w:r>
            <w:r w:rsidRPr="00041BFA">
              <w:rPr>
                <w:rStyle w:val="Hyperlink"/>
                <w:color w:val="auto"/>
                <w:u w:val="none"/>
                <w:rPrChange w:id="192" w:author="Tran, Dan P. (Technatomy)" w:date="2019-03-27T09:55:00Z">
                  <w:rPr>
                    <w:rStyle w:val="Hyperlink"/>
                  </w:rPr>
                </w:rPrChange>
              </w:rPr>
              <w:t>316</w:t>
            </w:r>
            <w:r w:rsidR="0053795C" w:rsidRPr="00041BFA">
              <w:rPr>
                <w:rStyle w:val="Hyperlink"/>
                <w:color w:val="auto"/>
                <w:u w:val="none"/>
                <w:rPrChange w:id="193" w:author="Tran, Dan P. (Technatomy)" w:date="2019-03-27T09:55:00Z">
                  <w:rPr>
                    <w:rStyle w:val="Hyperlink"/>
                  </w:rPr>
                </w:rPrChange>
              </w:rPr>
              <w:fldChar w:fldCharType="end"/>
            </w:r>
          </w:p>
          <w:p w:rsidR="00AD3107" w:rsidRPr="00041BFA" w:rsidRDefault="00AD3107" w:rsidP="009316D5">
            <w:pPr>
              <w:pStyle w:val="TableText0"/>
            </w:pPr>
            <w:r w:rsidRPr="00041BFA">
              <w:t xml:space="preserve">Add Patient Billing Notes: </w:t>
            </w:r>
            <w:r w:rsidR="0053795C" w:rsidRPr="00041BFA">
              <w:rPr>
                <w:rStyle w:val="Hyperlink"/>
                <w:color w:val="auto"/>
                <w:u w:val="none"/>
                <w:rPrChange w:id="194" w:author="Tran, Dan P. (Technatomy)" w:date="2019-03-27T09:55:00Z">
                  <w:rPr>
                    <w:rStyle w:val="Hyperlink"/>
                  </w:rPr>
                </w:rPrChange>
              </w:rPr>
              <w:fldChar w:fldCharType="begin"/>
            </w:r>
            <w:r w:rsidR="0053795C" w:rsidRPr="00041BFA">
              <w:rPr>
                <w:rStyle w:val="Hyperlink"/>
                <w:color w:val="auto"/>
                <w:u w:val="none"/>
                <w:rPrChange w:id="195" w:author="Tran, Dan P. (Technatomy)" w:date="2019-03-27T09:55:00Z">
                  <w:rPr>
                    <w:rStyle w:val="Hyperlink"/>
                  </w:rPr>
                </w:rPrChange>
              </w:rPr>
              <w:instrText xml:space="preserve"> HYPERLINK \l "PSO482_246" </w:instrText>
            </w:r>
            <w:r w:rsidR="0053795C" w:rsidRPr="00041BFA">
              <w:rPr>
                <w:rStyle w:val="Hyperlink"/>
                <w:color w:val="auto"/>
                <w:u w:val="none"/>
                <w:rPrChange w:id="196" w:author="Tran, Dan P. (Technatomy)" w:date="2019-03-27T09:55:00Z">
                  <w:rPr>
                    <w:rStyle w:val="Hyperlink"/>
                  </w:rPr>
                </w:rPrChange>
              </w:rPr>
              <w:fldChar w:fldCharType="separate"/>
            </w:r>
            <w:r w:rsidRPr="00041BFA">
              <w:rPr>
                <w:rStyle w:val="Hyperlink"/>
                <w:color w:val="auto"/>
                <w:u w:val="none"/>
                <w:rPrChange w:id="197" w:author="Tran, Dan P. (Technatomy)" w:date="2019-03-27T09:55:00Z">
                  <w:rPr>
                    <w:rStyle w:val="Hyperlink"/>
                  </w:rPr>
                </w:rPrChange>
              </w:rPr>
              <w:t>246</w:t>
            </w:r>
            <w:r w:rsidR="0053795C" w:rsidRPr="00041BFA">
              <w:rPr>
                <w:rStyle w:val="Hyperlink"/>
                <w:color w:val="auto"/>
                <w:u w:val="none"/>
                <w:rPrChange w:id="198" w:author="Tran, Dan P. (Technatomy)" w:date="2019-03-27T09:55:00Z">
                  <w:rPr>
                    <w:rStyle w:val="Hyperlink"/>
                  </w:rPr>
                </w:rPrChange>
              </w:rPr>
              <w:fldChar w:fldCharType="end"/>
            </w:r>
            <w:r w:rsidRPr="00041BFA">
              <w:t xml:space="preserve">, </w:t>
            </w:r>
            <w:r w:rsidR="0053795C" w:rsidRPr="00041BFA">
              <w:rPr>
                <w:rStyle w:val="Hyperlink"/>
                <w:color w:val="auto"/>
                <w:u w:val="none"/>
                <w:rPrChange w:id="199" w:author="Tran, Dan P. (Technatomy)" w:date="2019-03-27T09:55:00Z">
                  <w:rPr>
                    <w:rStyle w:val="Hyperlink"/>
                  </w:rPr>
                </w:rPrChange>
              </w:rPr>
              <w:fldChar w:fldCharType="begin"/>
            </w:r>
            <w:r w:rsidR="0053795C" w:rsidRPr="00041BFA">
              <w:rPr>
                <w:rStyle w:val="Hyperlink"/>
                <w:color w:val="auto"/>
                <w:u w:val="none"/>
                <w:rPrChange w:id="200" w:author="Tran, Dan P. (Technatomy)" w:date="2019-03-27T09:55:00Z">
                  <w:rPr>
                    <w:rStyle w:val="Hyperlink"/>
                  </w:rPr>
                </w:rPrChange>
              </w:rPr>
              <w:instrText xml:space="preserve"> HYPERLINK \l "PSO482_247" </w:instrText>
            </w:r>
            <w:r w:rsidR="0053795C" w:rsidRPr="00041BFA">
              <w:rPr>
                <w:rStyle w:val="Hyperlink"/>
                <w:color w:val="auto"/>
                <w:u w:val="none"/>
                <w:rPrChange w:id="201" w:author="Tran, Dan P. (Technatomy)" w:date="2019-03-27T09:55:00Z">
                  <w:rPr>
                    <w:rStyle w:val="Hyperlink"/>
                  </w:rPr>
                </w:rPrChange>
              </w:rPr>
              <w:fldChar w:fldCharType="separate"/>
            </w:r>
            <w:r w:rsidRPr="00041BFA">
              <w:rPr>
                <w:rStyle w:val="Hyperlink"/>
                <w:color w:val="auto"/>
                <w:u w:val="none"/>
                <w:rPrChange w:id="202" w:author="Tran, Dan P. (Technatomy)" w:date="2019-03-27T09:55:00Z">
                  <w:rPr>
                    <w:rStyle w:val="Hyperlink"/>
                  </w:rPr>
                </w:rPrChange>
              </w:rPr>
              <w:t>247</w:t>
            </w:r>
            <w:r w:rsidR="0053795C" w:rsidRPr="00041BFA">
              <w:rPr>
                <w:rStyle w:val="Hyperlink"/>
                <w:color w:val="auto"/>
                <w:u w:val="none"/>
                <w:rPrChange w:id="20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04" w:author="Tran, Dan P. (Technatomy)" w:date="2019-03-27T09:55:00Z">
                  <w:rPr>
                    <w:rStyle w:val="Hyperlink"/>
                  </w:rPr>
                </w:rPrChange>
              </w:rPr>
              <w:fldChar w:fldCharType="begin"/>
            </w:r>
            <w:r w:rsidR="0053795C" w:rsidRPr="00041BFA">
              <w:rPr>
                <w:rStyle w:val="Hyperlink"/>
                <w:color w:val="auto"/>
                <w:u w:val="none"/>
                <w:rPrChange w:id="205" w:author="Tran, Dan P. (Technatomy)" w:date="2019-03-27T09:55:00Z">
                  <w:rPr>
                    <w:rStyle w:val="Hyperlink"/>
                  </w:rPr>
                </w:rPrChange>
              </w:rPr>
              <w:instrText xml:space="preserve"> HYPERLINK \l "PSO482_250" </w:instrText>
            </w:r>
            <w:r w:rsidR="0053795C" w:rsidRPr="00041BFA">
              <w:rPr>
                <w:rStyle w:val="Hyperlink"/>
                <w:color w:val="auto"/>
                <w:u w:val="none"/>
                <w:rPrChange w:id="206" w:author="Tran, Dan P. (Technatomy)" w:date="2019-03-27T09:55:00Z">
                  <w:rPr>
                    <w:rStyle w:val="Hyperlink"/>
                  </w:rPr>
                </w:rPrChange>
              </w:rPr>
              <w:fldChar w:fldCharType="separate"/>
            </w:r>
            <w:r w:rsidRPr="00041BFA">
              <w:rPr>
                <w:rStyle w:val="Hyperlink"/>
                <w:color w:val="auto"/>
                <w:u w:val="none"/>
                <w:rPrChange w:id="207" w:author="Tran, Dan P. (Technatomy)" w:date="2019-03-27T09:55:00Z">
                  <w:rPr>
                    <w:rStyle w:val="Hyperlink"/>
                  </w:rPr>
                </w:rPrChange>
              </w:rPr>
              <w:t>250-251</w:t>
            </w:r>
            <w:r w:rsidR="0053795C" w:rsidRPr="00041BFA">
              <w:rPr>
                <w:rStyle w:val="Hyperlink"/>
                <w:color w:val="auto"/>
                <w:u w:val="none"/>
                <w:rPrChange w:id="208" w:author="Tran, Dan P. (Technatomy)" w:date="2019-03-27T09:55:00Z">
                  <w:rPr>
                    <w:rStyle w:val="Hyperlink"/>
                  </w:rPr>
                </w:rPrChange>
              </w:rPr>
              <w:fldChar w:fldCharType="end"/>
            </w:r>
            <w:r w:rsidRPr="00041BFA">
              <w:t xml:space="preserve">, </w:t>
            </w:r>
            <w:r w:rsidR="0053795C" w:rsidRPr="00041BFA">
              <w:rPr>
                <w:rStyle w:val="Hyperlink"/>
                <w:color w:val="auto"/>
                <w:u w:val="none"/>
                <w:rPrChange w:id="209" w:author="Tran, Dan P. (Technatomy)" w:date="2019-03-27T09:55:00Z">
                  <w:rPr>
                    <w:rStyle w:val="Hyperlink"/>
                  </w:rPr>
                </w:rPrChange>
              </w:rPr>
              <w:fldChar w:fldCharType="begin"/>
            </w:r>
            <w:r w:rsidR="0053795C" w:rsidRPr="00041BFA">
              <w:rPr>
                <w:rStyle w:val="Hyperlink"/>
                <w:color w:val="auto"/>
                <w:u w:val="none"/>
                <w:rPrChange w:id="210" w:author="Tran, Dan P. (Technatomy)" w:date="2019-03-27T09:55:00Z">
                  <w:rPr>
                    <w:rStyle w:val="Hyperlink"/>
                  </w:rPr>
                </w:rPrChange>
              </w:rPr>
              <w:instrText xml:space="preserve"> HYPERLINK \l "PSO482_307" </w:instrText>
            </w:r>
            <w:r w:rsidR="0053795C" w:rsidRPr="00041BFA">
              <w:rPr>
                <w:rStyle w:val="Hyperlink"/>
                <w:color w:val="auto"/>
                <w:u w:val="none"/>
                <w:rPrChange w:id="211" w:author="Tran, Dan P. (Technatomy)" w:date="2019-03-27T09:55:00Z">
                  <w:rPr>
                    <w:rStyle w:val="Hyperlink"/>
                  </w:rPr>
                </w:rPrChange>
              </w:rPr>
              <w:fldChar w:fldCharType="separate"/>
            </w:r>
            <w:r w:rsidRPr="00041BFA">
              <w:rPr>
                <w:rStyle w:val="Hyperlink"/>
                <w:color w:val="auto"/>
                <w:u w:val="none"/>
                <w:rPrChange w:id="212" w:author="Tran, Dan P. (Technatomy)" w:date="2019-03-27T09:55:00Z">
                  <w:rPr>
                    <w:rStyle w:val="Hyperlink"/>
                  </w:rPr>
                </w:rPrChange>
              </w:rPr>
              <w:t>307</w:t>
            </w:r>
            <w:r w:rsidR="0053795C" w:rsidRPr="00041BFA">
              <w:rPr>
                <w:rStyle w:val="Hyperlink"/>
                <w:color w:val="auto"/>
                <w:u w:val="none"/>
                <w:rPrChange w:id="21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14" w:author="Tran, Dan P. (Technatomy)" w:date="2019-03-27T09:55:00Z">
                  <w:rPr>
                    <w:rStyle w:val="Hyperlink"/>
                  </w:rPr>
                </w:rPrChange>
              </w:rPr>
              <w:fldChar w:fldCharType="begin"/>
            </w:r>
            <w:r w:rsidR="0053795C" w:rsidRPr="00041BFA">
              <w:rPr>
                <w:rStyle w:val="Hyperlink"/>
                <w:color w:val="auto"/>
                <w:u w:val="none"/>
                <w:rPrChange w:id="215" w:author="Tran, Dan P. (Technatomy)" w:date="2019-03-27T09:55:00Z">
                  <w:rPr>
                    <w:rStyle w:val="Hyperlink"/>
                  </w:rPr>
                </w:rPrChange>
              </w:rPr>
              <w:instrText xml:space="preserve"> HYPERLINK \l "PSO482_321" </w:instrText>
            </w:r>
            <w:r w:rsidR="0053795C" w:rsidRPr="00041BFA">
              <w:rPr>
                <w:rStyle w:val="Hyperlink"/>
                <w:color w:val="auto"/>
                <w:u w:val="none"/>
                <w:rPrChange w:id="216" w:author="Tran, Dan P. (Technatomy)" w:date="2019-03-27T09:55:00Z">
                  <w:rPr>
                    <w:rStyle w:val="Hyperlink"/>
                  </w:rPr>
                </w:rPrChange>
              </w:rPr>
              <w:fldChar w:fldCharType="separate"/>
            </w:r>
            <w:r w:rsidRPr="00041BFA">
              <w:rPr>
                <w:rStyle w:val="Hyperlink"/>
                <w:color w:val="auto"/>
                <w:u w:val="none"/>
                <w:rPrChange w:id="217" w:author="Tran, Dan P. (Technatomy)" w:date="2019-03-27T09:55:00Z">
                  <w:rPr>
                    <w:rStyle w:val="Hyperlink"/>
                  </w:rPr>
                </w:rPrChange>
              </w:rPr>
              <w:t>321</w:t>
            </w:r>
            <w:r w:rsidR="0053795C" w:rsidRPr="00041BFA">
              <w:rPr>
                <w:rStyle w:val="Hyperlink"/>
                <w:color w:val="auto"/>
                <w:u w:val="none"/>
                <w:rPrChange w:id="218" w:author="Tran, Dan P. (Technatomy)" w:date="2019-03-27T09:55:00Z">
                  <w:rPr>
                    <w:rStyle w:val="Hyperlink"/>
                  </w:rPr>
                </w:rPrChange>
              </w:rPr>
              <w:fldChar w:fldCharType="end"/>
            </w:r>
            <w:r w:rsidRPr="00041BFA">
              <w:t xml:space="preserve">, </w:t>
            </w:r>
            <w:r w:rsidR="0053795C" w:rsidRPr="00041BFA">
              <w:rPr>
                <w:rStyle w:val="Hyperlink"/>
                <w:color w:val="auto"/>
                <w:u w:val="none"/>
                <w:rPrChange w:id="219" w:author="Tran, Dan P. (Technatomy)" w:date="2019-03-27T09:55:00Z">
                  <w:rPr>
                    <w:rStyle w:val="Hyperlink"/>
                  </w:rPr>
                </w:rPrChange>
              </w:rPr>
              <w:fldChar w:fldCharType="begin"/>
            </w:r>
            <w:r w:rsidR="0053795C" w:rsidRPr="00041BFA">
              <w:rPr>
                <w:rStyle w:val="Hyperlink"/>
                <w:color w:val="auto"/>
                <w:u w:val="none"/>
                <w:rPrChange w:id="220" w:author="Tran, Dan P. (Technatomy)" w:date="2019-03-27T09:55:00Z">
                  <w:rPr>
                    <w:rStyle w:val="Hyperlink"/>
                  </w:rPr>
                </w:rPrChange>
              </w:rPr>
              <w:instrText xml:space="preserve"> HYPERLINK \l "PSO482_322" </w:instrText>
            </w:r>
            <w:r w:rsidR="0053795C" w:rsidRPr="00041BFA">
              <w:rPr>
                <w:rStyle w:val="Hyperlink"/>
                <w:color w:val="auto"/>
                <w:u w:val="none"/>
                <w:rPrChange w:id="221" w:author="Tran, Dan P. (Technatomy)" w:date="2019-03-27T09:55:00Z">
                  <w:rPr>
                    <w:rStyle w:val="Hyperlink"/>
                  </w:rPr>
                </w:rPrChange>
              </w:rPr>
              <w:fldChar w:fldCharType="separate"/>
            </w:r>
            <w:r w:rsidRPr="00041BFA">
              <w:rPr>
                <w:rStyle w:val="Hyperlink"/>
                <w:color w:val="auto"/>
                <w:u w:val="none"/>
                <w:rPrChange w:id="222" w:author="Tran, Dan P. (Technatomy)" w:date="2019-03-27T09:55:00Z">
                  <w:rPr>
                    <w:rStyle w:val="Hyperlink"/>
                  </w:rPr>
                </w:rPrChange>
              </w:rPr>
              <w:t>322</w:t>
            </w:r>
            <w:r w:rsidR="0053795C" w:rsidRPr="00041BFA">
              <w:rPr>
                <w:rStyle w:val="Hyperlink"/>
                <w:color w:val="auto"/>
                <w:u w:val="none"/>
                <w:rPrChange w:id="22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24" w:author="Tran, Dan P. (Technatomy)" w:date="2019-03-27T09:55:00Z">
                  <w:rPr>
                    <w:rStyle w:val="Hyperlink"/>
                  </w:rPr>
                </w:rPrChange>
              </w:rPr>
              <w:fldChar w:fldCharType="begin"/>
            </w:r>
            <w:r w:rsidR="0053795C" w:rsidRPr="00041BFA">
              <w:rPr>
                <w:rStyle w:val="Hyperlink"/>
                <w:color w:val="auto"/>
                <w:u w:val="none"/>
                <w:rPrChange w:id="225" w:author="Tran, Dan P. (Technatomy)" w:date="2019-03-27T09:55:00Z">
                  <w:rPr>
                    <w:rStyle w:val="Hyperlink"/>
                  </w:rPr>
                </w:rPrChange>
              </w:rPr>
              <w:instrText xml:space="preserve"> HYPERLINK \l "PSO482_324" </w:instrText>
            </w:r>
            <w:r w:rsidR="0053795C" w:rsidRPr="00041BFA">
              <w:rPr>
                <w:rStyle w:val="Hyperlink"/>
                <w:color w:val="auto"/>
                <w:u w:val="none"/>
                <w:rPrChange w:id="226" w:author="Tran, Dan P. (Technatomy)" w:date="2019-03-27T09:55:00Z">
                  <w:rPr>
                    <w:rStyle w:val="Hyperlink"/>
                  </w:rPr>
                </w:rPrChange>
              </w:rPr>
              <w:fldChar w:fldCharType="separate"/>
            </w:r>
            <w:r w:rsidRPr="00041BFA">
              <w:rPr>
                <w:rStyle w:val="Hyperlink"/>
                <w:color w:val="auto"/>
                <w:u w:val="none"/>
                <w:rPrChange w:id="227" w:author="Tran, Dan P. (Technatomy)" w:date="2019-03-27T09:55:00Z">
                  <w:rPr>
                    <w:rStyle w:val="Hyperlink"/>
                  </w:rPr>
                </w:rPrChange>
              </w:rPr>
              <w:t>324</w:t>
            </w:r>
            <w:r w:rsidR="0053795C" w:rsidRPr="00041BFA">
              <w:rPr>
                <w:rStyle w:val="Hyperlink"/>
                <w:color w:val="auto"/>
                <w:u w:val="none"/>
                <w:rPrChange w:id="228" w:author="Tran, Dan P. (Technatomy)" w:date="2019-03-27T09:55:00Z">
                  <w:rPr>
                    <w:rStyle w:val="Hyperlink"/>
                  </w:rPr>
                </w:rPrChange>
              </w:rPr>
              <w:fldChar w:fldCharType="end"/>
            </w:r>
            <w:r w:rsidRPr="00041BFA">
              <w:t xml:space="preserve">, </w:t>
            </w:r>
            <w:r w:rsidR="0053795C" w:rsidRPr="00041BFA">
              <w:rPr>
                <w:rStyle w:val="Hyperlink"/>
                <w:color w:val="auto"/>
                <w:u w:val="none"/>
                <w:rPrChange w:id="229" w:author="Tran, Dan P. (Technatomy)" w:date="2019-03-27T09:55:00Z">
                  <w:rPr>
                    <w:rStyle w:val="Hyperlink"/>
                  </w:rPr>
                </w:rPrChange>
              </w:rPr>
              <w:fldChar w:fldCharType="begin"/>
            </w:r>
            <w:r w:rsidR="0053795C" w:rsidRPr="00041BFA">
              <w:rPr>
                <w:rStyle w:val="Hyperlink"/>
                <w:color w:val="auto"/>
                <w:u w:val="none"/>
                <w:rPrChange w:id="230" w:author="Tran, Dan P. (Technatomy)" w:date="2019-03-27T09:55:00Z">
                  <w:rPr>
                    <w:rStyle w:val="Hyperlink"/>
                  </w:rPr>
                </w:rPrChange>
              </w:rPr>
              <w:instrText xml:space="preserve"> HYPERLINK \l "PSO482_332" </w:instrText>
            </w:r>
            <w:r w:rsidR="0053795C" w:rsidRPr="00041BFA">
              <w:rPr>
                <w:rStyle w:val="Hyperlink"/>
                <w:color w:val="auto"/>
                <w:u w:val="none"/>
                <w:rPrChange w:id="231" w:author="Tran, Dan P. (Technatomy)" w:date="2019-03-27T09:55:00Z">
                  <w:rPr>
                    <w:rStyle w:val="Hyperlink"/>
                  </w:rPr>
                </w:rPrChange>
              </w:rPr>
              <w:fldChar w:fldCharType="separate"/>
            </w:r>
            <w:r w:rsidRPr="00041BFA">
              <w:rPr>
                <w:rStyle w:val="Hyperlink"/>
                <w:color w:val="auto"/>
                <w:u w:val="none"/>
                <w:rPrChange w:id="232" w:author="Tran, Dan P. (Technatomy)" w:date="2019-03-27T09:55:00Z">
                  <w:rPr>
                    <w:rStyle w:val="Hyperlink"/>
                  </w:rPr>
                </w:rPrChange>
              </w:rPr>
              <w:t>332</w:t>
            </w:r>
            <w:r w:rsidR="0053795C" w:rsidRPr="00041BFA">
              <w:rPr>
                <w:rStyle w:val="Hyperlink"/>
                <w:color w:val="auto"/>
                <w:u w:val="none"/>
                <w:rPrChange w:id="23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34" w:author="Tran, Dan P. (Technatomy)" w:date="2019-03-27T09:55:00Z">
                  <w:rPr>
                    <w:rStyle w:val="Hyperlink"/>
                  </w:rPr>
                </w:rPrChange>
              </w:rPr>
              <w:fldChar w:fldCharType="begin"/>
            </w:r>
            <w:r w:rsidR="0053795C" w:rsidRPr="00041BFA">
              <w:rPr>
                <w:rStyle w:val="Hyperlink"/>
                <w:color w:val="auto"/>
                <w:u w:val="none"/>
                <w:rPrChange w:id="235" w:author="Tran, Dan P. (Technatomy)" w:date="2019-03-27T09:55:00Z">
                  <w:rPr>
                    <w:rStyle w:val="Hyperlink"/>
                  </w:rPr>
                </w:rPrChange>
              </w:rPr>
              <w:instrText xml:space="preserve"> HYPERLINK \l "PSO482_333" </w:instrText>
            </w:r>
            <w:r w:rsidR="0053795C" w:rsidRPr="00041BFA">
              <w:rPr>
                <w:rStyle w:val="Hyperlink"/>
                <w:color w:val="auto"/>
                <w:u w:val="none"/>
                <w:rPrChange w:id="236" w:author="Tran, Dan P. (Technatomy)" w:date="2019-03-27T09:55:00Z">
                  <w:rPr>
                    <w:rStyle w:val="Hyperlink"/>
                  </w:rPr>
                </w:rPrChange>
              </w:rPr>
              <w:fldChar w:fldCharType="separate"/>
            </w:r>
            <w:r w:rsidRPr="00041BFA">
              <w:rPr>
                <w:rStyle w:val="Hyperlink"/>
                <w:color w:val="auto"/>
                <w:u w:val="none"/>
                <w:rPrChange w:id="237" w:author="Tran, Dan P. (Technatomy)" w:date="2019-03-27T09:55:00Z">
                  <w:rPr>
                    <w:rStyle w:val="Hyperlink"/>
                  </w:rPr>
                </w:rPrChange>
              </w:rPr>
              <w:t>333</w:t>
            </w:r>
            <w:r w:rsidR="0053795C" w:rsidRPr="00041BFA">
              <w:rPr>
                <w:rStyle w:val="Hyperlink"/>
                <w:color w:val="auto"/>
                <w:u w:val="none"/>
                <w:rPrChange w:id="238" w:author="Tran, Dan P. (Technatomy)" w:date="2019-03-27T09:55:00Z">
                  <w:rPr>
                    <w:rStyle w:val="Hyperlink"/>
                  </w:rPr>
                </w:rPrChange>
              </w:rPr>
              <w:fldChar w:fldCharType="end"/>
            </w:r>
            <w:r w:rsidRPr="00041BFA">
              <w:t xml:space="preserve">, </w:t>
            </w:r>
            <w:r w:rsidR="0053795C" w:rsidRPr="00041BFA">
              <w:rPr>
                <w:rStyle w:val="Hyperlink"/>
                <w:color w:val="auto"/>
                <w:u w:val="none"/>
                <w:rPrChange w:id="239" w:author="Tran, Dan P. (Technatomy)" w:date="2019-03-27T09:55:00Z">
                  <w:rPr>
                    <w:rStyle w:val="Hyperlink"/>
                  </w:rPr>
                </w:rPrChange>
              </w:rPr>
              <w:fldChar w:fldCharType="begin"/>
            </w:r>
            <w:r w:rsidR="0053795C" w:rsidRPr="00041BFA">
              <w:rPr>
                <w:rStyle w:val="Hyperlink"/>
                <w:color w:val="auto"/>
                <w:u w:val="none"/>
                <w:rPrChange w:id="240" w:author="Tran, Dan P. (Technatomy)" w:date="2019-03-27T09:55:00Z">
                  <w:rPr>
                    <w:rStyle w:val="Hyperlink"/>
                  </w:rPr>
                </w:rPrChange>
              </w:rPr>
              <w:instrText xml:space="preserve"> HYPERLINK \l "PSO482_335" </w:instrText>
            </w:r>
            <w:r w:rsidR="0053795C" w:rsidRPr="00041BFA">
              <w:rPr>
                <w:rStyle w:val="Hyperlink"/>
                <w:color w:val="auto"/>
                <w:u w:val="none"/>
                <w:rPrChange w:id="241" w:author="Tran, Dan P. (Technatomy)" w:date="2019-03-27T09:55:00Z">
                  <w:rPr>
                    <w:rStyle w:val="Hyperlink"/>
                  </w:rPr>
                </w:rPrChange>
              </w:rPr>
              <w:fldChar w:fldCharType="separate"/>
            </w:r>
            <w:r w:rsidRPr="00041BFA">
              <w:rPr>
                <w:rStyle w:val="Hyperlink"/>
                <w:color w:val="auto"/>
                <w:u w:val="none"/>
                <w:rPrChange w:id="242" w:author="Tran, Dan P. (Technatomy)" w:date="2019-03-27T09:55:00Z">
                  <w:rPr>
                    <w:rStyle w:val="Hyperlink"/>
                  </w:rPr>
                </w:rPrChange>
              </w:rPr>
              <w:t>335</w:t>
            </w:r>
            <w:r w:rsidR="0053795C" w:rsidRPr="00041BFA">
              <w:rPr>
                <w:rStyle w:val="Hyperlink"/>
                <w:color w:val="auto"/>
                <w:u w:val="none"/>
                <w:rPrChange w:id="24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44" w:author="Tran, Dan P. (Technatomy)" w:date="2019-03-27T09:55:00Z">
                  <w:rPr>
                    <w:rStyle w:val="Hyperlink"/>
                  </w:rPr>
                </w:rPrChange>
              </w:rPr>
              <w:fldChar w:fldCharType="begin"/>
            </w:r>
            <w:r w:rsidR="0053795C" w:rsidRPr="00041BFA">
              <w:rPr>
                <w:rStyle w:val="Hyperlink"/>
                <w:color w:val="auto"/>
                <w:u w:val="none"/>
                <w:rPrChange w:id="245" w:author="Tran, Dan P. (Technatomy)" w:date="2019-03-27T09:55:00Z">
                  <w:rPr>
                    <w:rStyle w:val="Hyperlink"/>
                  </w:rPr>
                </w:rPrChange>
              </w:rPr>
              <w:instrText xml:space="preserve"> HYPERLINK \l "PSO482_353" </w:instrText>
            </w:r>
            <w:r w:rsidR="0053795C" w:rsidRPr="00041BFA">
              <w:rPr>
                <w:rStyle w:val="Hyperlink"/>
                <w:color w:val="auto"/>
                <w:u w:val="none"/>
                <w:rPrChange w:id="246" w:author="Tran, Dan P. (Technatomy)" w:date="2019-03-27T09:55:00Z">
                  <w:rPr>
                    <w:rStyle w:val="Hyperlink"/>
                  </w:rPr>
                </w:rPrChange>
              </w:rPr>
              <w:fldChar w:fldCharType="separate"/>
            </w:r>
            <w:r w:rsidRPr="00041BFA">
              <w:rPr>
                <w:rStyle w:val="Hyperlink"/>
                <w:color w:val="auto"/>
                <w:u w:val="none"/>
                <w:rPrChange w:id="247" w:author="Tran, Dan P. (Technatomy)" w:date="2019-03-27T09:55:00Z">
                  <w:rPr>
                    <w:rStyle w:val="Hyperlink"/>
                  </w:rPr>
                </w:rPrChange>
              </w:rPr>
              <w:t>353</w:t>
            </w:r>
            <w:r w:rsidR="0053795C" w:rsidRPr="00041BFA">
              <w:rPr>
                <w:rStyle w:val="Hyperlink"/>
                <w:color w:val="auto"/>
                <w:u w:val="none"/>
                <w:rPrChange w:id="248" w:author="Tran, Dan P. (Technatomy)" w:date="2019-03-27T09:55:00Z">
                  <w:rPr>
                    <w:rStyle w:val="Hyperlink"/>
                  </w:rPr>
                </w:rPrChange>
              </w:rPr>
              <w:fldChar w:fldCharType="end"/>
            </w:r>
            <w:r w:rsidRPr="00041BFA">
              <w:t xml:space="preserve">, </w:t>
            </w:r>
            <w:r w:rsidR="0053795C" w:rsidRPr="00041BFA">
              <w:rPr>
                <w:rStyle w:val="Hyperlink"/>
                <w:color w:val="auto"/>
                <w:u w:val="none"/>
                <w:rPrChange w:id="249" w:author="Tran, Dan P. (Technatomy)" w:date="2019-03-27T09:55:00Z">
                  <w:rPr>
                    <w:rStyle w:val="Hyperlink"/>
                  </w:rPr>
                </w:rPrChange>
              </w:rPr>
              <w:fldChar w:fldCharType="begin"/>
            </w:r>
            <w:r w:rsidR="0053795C" w:rsidRPr="00041BFA">
              <w:rPr>
                <w:rStyle w:val="Hyperlink"/>
                <w:color w:val="auto"/>
                <w:u w:val="none"/>
                <w:rPrChange w:id="250" w:author="Tran, Dan P. (Technatomy)" w:date="2019-03-27T09:55:00Z">
                  <w:rPr>
                    <w:rStyle w:val="Hyperlink"/>
                  </w:rPr>
                </w:rPrChange>
              </w:rPr>
              <w:instrText xml:space="preserve"> HYPERLINK \l "PSO482_356" </w:instrText>
            </w:r>
            <w:r w:rsidR="0053795C" w:rsidRPr="00041BFA">
              <w:rPr>
                <w:rStyle w:val="Hyperlink"/>
                <w:color w:val="auto"/>
                <w:u w:val="none"/>
                <w:rPrChange w:id="251" w:author="Tran, Dan P. (Technatomy)" w:date="2019-03-27T09:55:00Z">
                  <w:rPr>
                    <w:rStyle w:val="Hyperlink"/>
                  </w:rPr>
                </w:rPrChange>
              </w:rPr>
              <w:fldChar w:fldCharType="separate"/>
            </w:r>
            <w:r w:rsidRPr="00041BFA">
              <w:rPr>
                <w:rStyle w:val="Hyperlink"/>
                <w:color w:val="auto"/>
                <w:u w:val="none"/>
                <w:rPrChange w:id="252" w:author="Tran, Dan P. (Technatomy)" w:date="2019-03-27T09:55:00Z">
                  <w:rPr>
                    <w:rStyle w:val="Hyperlink"/>
                  </w:rPr>
                </w:rPrChange>
              </w:rPr>
              <w:t>356</w:t>
            </w:r>
            <w:r w:rsidR="0053795C" w:rsidRPr="00041BFA">
              <w:rPr>
                <w:rStyle w:val="Hyperlink"/>
                <w:color w:val="auto"/>
                <w:u w:val="none"/>
                <w:rPrChange w:id="25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54" w:author="Tran, Dan P. (Technatomy)" w:date="2019-03-27T09:55:00Z">
                  <w:rPr>
                    <w:rStyle w:val="Hyperlink"/>
                  </w:rPr>
                </w:rPrChange>
              </w:rPr>
              <w:fldChar w:fldCharType="begin"/>
            </w:r>
            <w:r w:rsidR="0053795C" w:rsidRPr="00041BFA">
              <w:rPr>
                <w:rStyle w:val="Hyperlink"/>
                <w:color w:val="auto"/>
                <w:u w:val="none"/>
                <w:rPrChange w:id="255" w:author="Tran, Dan P. (Technatomy)" w:date="2019-03-27T09:55:00Z">
                  <w:rPr>
                    <w:rStyle w:val="Hyperlink"/>
                  </w:rPr>
                </w:rPrChange>
              </w:rPr>
              <w:instrText xml:space="preserve"> HYPERLINK \l "PSO482_357" </w:instrText>
            </w:r>
            <w:r w:rsidR="0053795C" w:rsidRPr="00041BFA">
              <w:rPr>
                <w:rStyle w:val="Hyperlink"/>
                <w:color w:val="auto"/>
                <w:u w:val="none"/>
                <w:rPrChange w:id="256" w:author="Tran, Dan P. (Technatomy)" w:date="2019-03-27T09:55:00Z">
                  <w:rPr>
                    <w:rStyle w:val="Hyperlink"/>
                  </w:rPr>
                </w:rPrChange>
              </w:rPr>
              <w:fldChar w:fldCharType="separate"/>
            </w:r>
            <w:r w:rsidRPr="00041BFA">
              <w:rPr>
                <w:rStyle w:val="Hyperlink"/>
                <w:color w:val="auto"/>
                <w:u w:val="none"/>
                <w:rPrChange w:id="257" w:author="Tran, Dan P. (Technatomy)" w:date="2019-03-27T09:55:00Z">
                  <w:rPr>
                    <w:rStyle w:val="Hyperlink"/>
                  </w:rPr>
                </w:rPrChange>
              </w:rPr>
              <w:t>357</w:t>
            </w:r>
            <w:r w:rsidR="0053795C" w:rsidRPr="00041BFA">
              <w:rPr>
                <w:rStyle w:val="Hyperlink"/>
                <w:color w:val="auto"/>
                <w:u w:val="none"/>
                <w:rPrChange w:id="258" w:author="Tran, Dan P. (Technatomy)" w:date="2019-03-27T09:55:00Z">
                  <w:rPr>
                    <w:rStyle w:val="Hyperlink"/>
                  </w:rPr>
                </w:rPrChange>
              </w:rPr>
              <w:fldChar w:fldCharType="end"/>
            </w:r>
            <w:r w:rsidRPr="00041BFA">
              <w:t xml:space="preserve">, </w:t>
            </w:r>
            <w:r w:rsidR="0053795C" w:rsidRPr="00041BFA">
              <w:rPr>
                <w:rStyle w:val="Hyperlink"/>
                <w:color w:val="auto"/>
                <w:u w:val="none"/>
                <w:rPrChange w:id="259" w:author="Tran, Dan P. (Technatomy)" w:date="2019-03-27T09:55:00Z">
                  <w:rPr>
                    <w:rStyle w:val="Hyperlink"/>
                  </w:rPr>
                </w:rPrChange>
              </w:rPr>
              <w:fldChar w:fldCharType="begin"/>
            </w:r>
            <w:r w:rsidR="0053795C" w:rsidRPr="00041BFA">
              <w:rPr>
                <w:rStyle w:val="Hyperlink"/>
                <w:color w:val="auto"/>
                <w:u w:val="none"/>
                <w:rPrChange w:id="260" w:author="Tran, Dan P. (Technatomy)" w:date="2019-03-27T09:55:00Z">
                  <w:rPr>
                    <w:rStyle w:val="Hyperlink"/>
                  </w:rPr>
                </w:rPrChange>
              </w:rPr>
              <w:instrText xml:space="preserve"> HYPERLINK \l "PSO482_359" </w:instrText>
            </w:r>
            <w:r w:rsidR="0053795C" w:rsidRPr="00041BFA">
              <w:rPr>
                <w:rStyle w:val="Hyperlink"/>
                <w:color w:val="auto"/>
                <w:u w:val="none"/>
                <w:rPrChange w:id="261" w:author="Tran, Dan P. (Technatomy)" w:date="2019-03-27T09:55:00Z">
                  <w:rPr>
                    <w:rStyle w:val="Hyperlink"/>
                  </w:rPr>
                </w:rPrChange>
              </w:rPr>
              <w:fldChar w:fldCharType="separate"/>
            </w:r>
            <w:r w:rsidRPr="00041BFA">
              <w:rPr>
                <w:rStyle w:val="Hyperlink"/>
                <w:color w:val="auto"/>
                <w:u w:val="none"/>
                <w:rPrChange w:id="262" w:author="Tran, Dan P. (Technatomy)" w:date="2019-03-27T09:55:00Z">
                  <w:rPr>
                    <w:rStyle w:val="Hyperlink"/>
                  </w:rPr>
                </w:rPrChange>
              </w:rPr>
              <w:t>359</w:t>
            </w:r>
            <w:r w:rsidR="0053795C" w:rsidRPr="00041BFA">
              <w:rPr>
                <w:rStyle w:val="Hyperlink"/>
                <w:color w:val="auto"/>
                <w:u w:val="none"/>
                <w:rPrChange w:id="263" w:author="Tran, Dan P. (Technatomy)" w:date="2019-03-27T09:55:00Z">
                  <w:rPr>
                    <w:rStyle w:val="Hyperlink"/>
                  </w:rPr>
                </w:rPrChange>
              </w:rPr>
              <w:fldChar w:fldCharType="end"/>
            </w:r>
            <w:r w:rsidRPr="00041BFA">
              <w:t xml:space="preserve">, </w:t>
            </w:r>
            <w:r w:rsidR="0053795C" w:rsidRPr="00041BFA">
              <w:rPr>
                <w:rStyle w:val="Hyperlink"/>
                <w:color w:val="auto"/>
                <w:u w:val="none"/>
                <w:rPrChange w:id="264" w:author="Tran, Dan P. (Technatomy)" w:date="2019-03-27T09:55:00Z">
                  <w:rPr>
                    <w:rStyle w:val="Hyperlink"/>
                  </w:rPr>
                </w:rPrChange>
              </w:rPr>
              <w:fldChar w:fldCharType="begin"/>
            </w:r>
            <w:r w:rsidR="0053795C" w:rsidRPr="00041BFA">
              <w:rPr>
                <w:rStyle w:val="Hyperlink"/>
                <w:color w:val="auto"/>
                <w:u w:val="none"/>
                <w:rPrChange w:id="265" w:author="Tran, Dan P. (Technatomy)" w:date="2019-03-27T09:55:00Z">
                  <w:rPr>
                    <w:rStyle w:val="Hyperlink"/>
                  </w:rPr>
                </w:rPrChange>
              </w:rPr>
              <w:instrText xml:space="preserve"> HYPERLINK \l "PSO482_366" </w:instrText>
            </w:r>
            <w:r w:rsidR="0053795C" w:rsidRPr="00041BFA">
              <w:rPr>
                <w:rStyle w:val="Hyperlink"/>
                <w:color w:val="auto"/>
                <w:u w:val="none"/>
                <w:rPrChange w:id="266" w:author="Tran, Dan P. (Technatomy)" w:date="2019-03-27T09:55:00Z">
                  <w:rPr>
                    <w:rStyle w:val="Hyperlink"/>
                  </w:rPr>
                </w:rPrChange>
              </w:rPr>
              <w:fldChar w:fldCharType="separate"/>
            </w:r>
            <w:r w:rsidRPr="00041BFA">
              <w:rPr>
                <w:rStyle w:val="Hyperlink"/>
                <w:color w:val="auto"/>
                <w:u w:val="none"/>
                <w:rPrChange w:id="267" w:author="Tran, Dan P. (Technatomy)" w:date="2019-03-27T09:55:00Z">
                  <w:rPr>
                    <w:rStyle w:val="Hyperlink"/>
                  </w:rPr>
                </w:rPrChange>
              </w:rPr>
              <w:t>366</w:t>
            </w:r>
            <w:r w:rsidR="0053795C" w:rsidRPr="00041BFA">
              <w:rPr>
                <w:rStyle w:val="Hyperlink"/>
                <w:color w:val="auto"/>
                <w:u w:val="none"/>
                <w:rPrChange w:id="268" w:author="Tran, Dan P. (Technatomy)" w:date="2019-03-27T09:55:00Z">
                  <w:rPr>
                    <w:rStyle w:val="Hyperlink"/>
                  </w:rPr>
                </w:rPrChange>
              </w:rPr>
              <w:fldChar w:fldCharType="end"/>
            </w:r>
          </w:p>
          <w:p w:rsidR="00AD3107" w:rsidRPr="00041BFA" w:rsidRDefault="0053795C" w:rsidP="009316D5">
            <w:pPr>
              <w:pStyle w:val="TableText0"/>
            </w:pPr>
            <w:r w:rsidRPr="00041BFA">
              <w:rPr>
                <w:rStyle w:val="Hyperlink"/>
                <w:color w:val="auto"/>
                <w:u w:val="none"/>
                <w:rPrChange w:id="269" w:author="Tran, Dan P. (Technatomy)" w:date="2019-03-27T09:55:00Z">
                  <w:rPr>
                    <w:rStyle w:val="Hyperlink"/>
                  </w:rPr>
                </w:rPrChange>
              </w:rPr>
              <w:fldChar w:fldCharType="begin"/>
            </w:r>
            <w:r w:rsidRPr="00041BFA">
              <w:rPr>
                <w:rStyle w:val="Hyperlink"/>
                <w:color w:val="auto"/>
                <w:u w:val="none"/>
                <w:rPrChange w:id="270" w:author="Tran, Dan P. (Technatomy)" w:date="2019-03-27T09:55:00Z">
                  <w:rPr>
                    <w:rStyle w:val="Hyperlink"/>
                  </w:rPr>
                </w:rPrChange>
              </w:rPr>
              <w:instrText xml:space="preserve"> HYPERLINK \l "PSO482_364" </w:instrText>
            </w:r>
            <w:r w:rsidRPr="00041BFA">
              <w:rPr>
                <w:rStyle w:val="Hyperlink"/>
                <w:color w:val="auto"/>
                <w:u w:val="none"/>
                <w:rPrChange w:id="271" w:author="Tran, Dan P. (Technatomy)" w:date="2019-03-27T09:55:00Z">
                  <w:rPr>
                    <w:rStyle w:val="Hyperlink"/>
                  </w:rPr>
                </w:rPrChange>
              </w:rPr>
              <w:fldChar w:fldCharType="separate"/>
            </w:r>
            <w:r w:rsidR="00AD3107" w:rsidRPr="00041BFA">
              <w:rPr>
                <w:rStyle w:val="Hyperlink"/>
                <w:color w:val="auto"/>
                <w:u w:val="none"/>
                <w:rPrChange w:id="272" w:author="Tran, Dan P. (Technatomy)" w:date="2019-03-27T09:55:00Z">
                  <w:rPr>
                    <w:rStyle w:val="Hyperlink"/>
                  </w:rPr>
                </w:rPrChange>
              </w:rPr>
              <w:t>Add PSO ePharmacy Patient Comments: 364</w:t>
            </w:r>
            <w:r w:rsidRPr="00041BFA">
              <w:rPr>
                <w:rStyle w:val="Hyperlink"/>
                <w:color w:val="auto"/>
                <w:u w:val="none"/>
                <w:rPrChange w:id="273" w:author="Tran, Dan P. (Technatomy)" w:date="2019-03-27T09:55:00Z">
                  <w:rPr>
                    <w:rStyle w:val="Hyperlink"/>
                  </w:rPr>
                </w:rPrChange>
              </w:rPr>
              <w:fldChar w:fldCharType="end"/>
            </w:r>
            <w:r w:rsidR="00AD3107" w:rsidRPr="00041BFA">
              <w:t xml:space="preserve"> </w:t>
            </w:r>
          </w:p>
          <w:p w:rsidR="00AD3107" w:rsidRPr="00041BFA" w:rsidRDefault="00AD3107" w:rsidP="009316D5">
            <w:pPr>
              <w:pStyle w:val="TableText0"/>
              <w:rPr>
                <w:rPrChange w:id="274" w:author="Tran, Dan P. (Technatomy)" w:date="2019-03-27T09:55:00Z">
                  <w:rPr/>
                </w:rPrChange>
              </w:rPr>
            </w:pPr>
            <w:r w:rsidRPr="00041BFA">
              <w:rPr>
                <w:rPrChange w:id="275" w:author="Tran, Dan P. (Technatomy)" w:date="2019-03-27T09:55:00Z">
                  <w:rPr/>
                </w:rPrChange>
              </w:rPr>
              <w:t>(C. Fawcett, Analyst)</w:t>
            </w:r>
          </w:p>
        </w:tc>
      </w:tr>
      <w:tr w:rsidR="00AD3107" w:rsidRPr="009316D5" w:rsidTr="00AD3107">
        <w:tc>
          <w:tcPr>
            <w:tcW w:w="510" w:type="pct"/>
            <w:shd w:val="clear" w:color="auto" w:fill="FFFFFF"/>
            <w:vAlign w:val="center"/>
          </w:tcPr>
          <w:p w:rsidR="00AD3107" w:rsidRPr="009316D5" w:rsidRDefault="00AD3107" w:rsidP="009316D5">
            <w:pPr>
              <w:pStyle w:val="TableText0"/>
            </w:pPr>
            <w:r w:rsidRPr="009316D5">
              <w:t>05/2018</w:t>
            </w:r>
          </w:p>
        </w:tc>
        <w:tc>
          <w:tcPr>
            <w:tcW w:w="759" w:type="pct"/>
            <w:shd w:val="clear" w:color="auto" w:fill="FFFFFF"/>
            <w:vAlign w:val="center"/>
          </w:tcPr>
          <w:p w:rsidR="00AD3107" w:rsidRPr="009316D5" w:rsidRDefault="00AD3107" w:rsidP="009316D5">
            <w:pPr>
              <w:pStyle w:val="TableText0"/>
            </w:pPr>
            <w:r w:rsidRPr="009316D5">
              <w:t>PSO*7*463</w:t>
            </w:r>
          </w:p>
        </w:tc>
        <w:tc>
          <w:tcPr>
            <w:tcW w:w="3731" w:type="pct"/>
            <w:shd w:val="clear" w:color="auto" w:fill="FFFFFF"/>
            <w:vAlign w:val="center"/>
          </w:tcPr>
          <w:p w:rsidR="00AD3107" w:rsidRPr="00041BFA" w:rsidRDefault="00AD3107" w:rsidP="009316D5">
            <w:pPr>
              <w:pStyle w:val="TableText0"/>
            </w:pPr>
            <w:r w:rsidRPr="00041BFA">
              <w:t>Added screenshot to Reset Copay Status/Cancel Charges</w:t>
            </w:r>
          </w:p>
          <w:p w:rsidR="00AD3107" w:rsidRPr="00041BFA" w:rsidRDefault="00AD3107" w:rsidP="009316D5">
            <w:pPr>
              <w:pStyle w:val="TableText0"/>
            </w:pPr>
            <w:r w:rsidRPr="00041BFA">
              <w:rPr>
                <w:rPrChange w:id="276" w:author="Tran, Dan P. (Technatomy)" w:date="2019-03-27T09:55:00Z">
                  <w:rPr/>
                </w:rPrChange>
              </w:rPr>
              <w:lastRenderedPageBreak/>
              <w:t xml:space="preserve">[PSOCP RESET COPAY STATUS] and added short summary about elimination of prepays (pg. </w:t>
            </w:r>
            <w:r w:rsidR="0053795C" w:rsidRPr="00041BFA">
              <w:rPr>
                <w:rStyle w:val="Hyperlink"/>
                <w:color w:val="auto"/>
                <w:u w:val="none"/>
                <w:rPrChange w:id="277" w:author="Tran, Dan P. (Technatomy)" w:date="2019-03-27T09:55:00Z">
                  <w:rPr>
                    <w:rStyle w:val="Hyperlink"/>
                  </w:rPr>
                </w:rPrChange>
              </w:rPr>
              <w:fldChar w:fldCharType="begin"/>
            </w:r>
            <w:r w:rsidR="0053795C" w:rsidRPr="00041BFA">
              <w:rPr>
                <w:rStyle w:val="Hyperlink"/>
                <w:color w:val="auto"/>
                <w:u w:val="none"/>
                <w:rPrChange w:id="278" w:author="Tran, Dan P. (Technatomy)" w:date="2019-03-27T09:55:00Z">
                  <w:rPr>
                    <w:rStyle w:val="Hyperlink"/>
                  </w:rPr>
                </w:rPrChange>
              </w:rPr>
              <w:instrText xml:space="preserve"> HYPERLINK \l "page_39" </w:instrText>
            </w:r>
            <w:r w:rsidR="0053795C" w:rsidRPr="00041BFA">
              <w:rPr>
                <w:rStyle w:val="Hyperlink"/>
                <w:color w:val="auto"/>
                <w:u w:val="none"/>
                <w:rPrChange w:id="279" w:author="Tran, Dan P. (Technatomy)" w:date="2019-03-27T09:55:00Z">
                  <w:rPr>
                    <w:rStyle w:val="Hyperlink"/>
                  </w:rPr>
                </w:rPrChange>
              </w:rPr>
              <w:fldChar w:fldCharType="separate"/>
            </w:r>
            <w:r w:rsidRPr="00041BFA">
              <w:rPr>
                <w:rStyle w:val="Hyperlink"/>
                <w:color w:val="auto"/>
                <w:u w:val="none"/>
                <w:rPrChange w:id="280" w:author="Tran, Dan P. (Technatomy)" w:date="2019-03-27T09:55:00Z">
                  <w:rPr>
                    <w:rStyle w:val="Hyperlink"/>
                  </w:rPr>
                </w:rPrChange>
              </w:rPr>
              <w:t>39</w:t>
            </w:r>
            <w:r w:rsidR="0053795C" w:rsidRPr="00041BFA">
              <w:rPr>
                <w:rStyle w:val="Hyperlink"/>
                <w:color w:val="auto"/>
                <w:u w:val="none"/>
                <w:rPrChange w:id="281" w:author="Tran, Dan P. (Technatomy)" w:date="2019-03-27T09:55:00Z">
                  <w:rPr>
                    <w:rStyle w:val="Hyperlink"/>
                  </w:rPr>
                </w:rPrChange>
              </w:rPr>
              <w:fldChar w:fldCharType="end"/>
            </w:r>
            <w:r w:rsidRPr="00041BFA">
              <w:t xml:space="preserve"> and </w:t>
            </w:r>
            <w:r w:rsidR="0053795C" w:rsidRPr="00041BFA">
              <w:rPr>
                <w:rStyle w:val="Hyperlink"/>
                <w:color w:val="auto"/>
                <w:u w:val="none"/>
                <w:rPrChange w:id="282" w:author="Tran, Dan P. (Technatomy)" w:date="2019-03-27T09:55:00Z">
                  <w:rPr>
                    <w:rStyle w:val="Hyperlink"/>
                  </w:rPr>
                </w:rPrChange>
              </w:rPr>
              <w:fldChar w:fldCharType="begin"/>
            </w:r>
            <w:r w:rsidR="0053795C" w:rsidRPr="00041BFA">
              <w:rPr>
                <w:rStyle w:val="Hyperlink"/>
                <w:color w:val="auto"/>
                <w:u w:val="none"/>
                <w:rPrChange w:id="283" w:author="Tran, Dan P. (Technatomy)" w:date="2019-03-27T09:55:00Z">
                  <w:rPr>
                    <w:rStyle w:val="Hyperlink"/>
                  </w:rPr>
                </w:rPrChange>
              </w:rPr>
              <w:instrText xml:space="preserve"> HYPERLINK \l "page_40" </w:instrText>
            </w:r>
            <w:r w:rsidR="0053795C" w:rsidRPr="00041BFA">
              <w:rPr>
                <w:rStyle w:val="Hyperlink"/>
                <w:color w:val="auto"/>
                <w:u w:val="none"/>
                <w:rPrChange w:id="284" w:author="Tran, Dan P. (Technatomy)" w:date="2019-03-27T09:55:00Z">
                  <w:rPr>
                    <w:rStyle w:val="Hyperlink"/>
                  </w:rPr>
                </w:rPrChange>
              </w:rPr>
              <w:fldChar w:fldCharType="separate"/>
            </w:r>
            <w:r w:rsidRPr="00041BFA">
              <w:rPr>
                <w:rStyle w:val="Hyperlink"/>
                <w:color w:val="auto"/>
                <w:u w:val="none"/>
                <w:rPrChange w:id="285" w:author="Tran, Dan P. (Technatomy)" w:date="2019-03-27T09:55:00Z">
                  <w:rPr>
                    <w:rStyle w:val="Hyperlink"/>
                  </w:rPr>
                </w:rPrChange>
              </w:rPr>
              <w:t>40</w:t>
            </w:r>
            <w:r w:rsidR="0053795C" w:rsidRPr="00041BFA">
              <w:rPr>
                <w:rStyle w:val="Hyperlink"/>
                <w:color w:val="auto"/>
                <w:u w:val="none"/>
                <w:rPrChange w:id="286" w:author="Tran, Dan P. (Technatomy)" w:date="2019-03-27T09:55:00Z">
                  <w:rPr>
                    <w:rStyle w:val="Hyperlink"/>
                  </w:rPr>
                </w:rPrChange>
              </w:rPr>
              <w:fldChar w:fldCharType="end"/>
            </w:r>
            <w:r w:rsidRPr="00041BFA">
              <w:t>)</w:t>
            </w:r>
          </w:p>
          <w:p w:rsidR="00AD3107" w:rsidRPr="00041BFA" w:rsidRDefault="00AD3107" w:rsidP="009316D5">
            <w:pPr>
              <w:pStyle w:val="TableText0"/>
              <w:rPr>
                <w:rPrChange w:id="287" w:author="Tran, Dan P. (Technatomy)" w:date="2019-03-27T09:55:00Z">
                  <w:rPr/>
                </w:rPrChange>
              </w:rPr>
            </w:pPr>
            <w:r w:rsidRPr="00041BFA">
              <w:rPr>
                <w:rPrChange w:id="288" w:author="Tran, Dan P. (Technatomy)" w:date="2019-03-27T09:55:00Z">
                  <w:rPr/>
                </w:rPrChange>
              </w:rPr>
              <w:t>(S. Ambrose, TW)</w:t>
            </w:r>
          </w:p>
        </w:tc>
      </w:tr>
      <w:tr w:rsidR="00AD3107" w:rsidRPr="009316D5" w:rsidTr="00AD3107">
        <w:tc>
          <w:tcPr>
            <w:tcW w:w="510" w:type="pct"/>
            <w:shd w:val="clear" w:color="auto" w:fill="FFFFFF"/>
            <w:vAlign w:val="center"/>
          </w:tcPr>
          <w:p w:rsidR="00AD3107" w:rsidRPr="009316D5" w:rsidRDefault="00AD3107" w:rsidP="009316D5">
            <w:pPr>
              <w:pStyle w:val="TableText0"/>
            </w:pPr>
            <w:r w:rsidRPr="009316D5">
              <w:lastRenderedPageBreak/>
              <w:t>04/2018</w:t>
            </w:r>
          </w:p>
        </w:tc>
        <w:tc>
          <w:tcPr>
            <w:tcW w:w="759" w:type="pct"/>
            <w:shd w:val="clear" w:color="auto" w:fill="FFFFFF"/>
            <w:vAlign w:val="center"/>
          </w:tcPr>
          <w:p w:rsidR="00AD3107" w:rsidRPr="009316D5" w:rsidRDefault="00AD3107" w:rsidP="009316D5">
            <w:pPr>
              <w:pStyle w:val="TableText0"/>
            </w:pPr>
            <w:r w:rsidRPr="009316D5">
              <w:t>PSO*7*519</w:t>
            </w:r>
          </w:p>
        </w:tc>
        <w:tc>
          <w:tcPr>
            <w:tcW w:w="3731" w:type="pct"/>
            <w:shd w:val="clear" w:color="auto" w:fill="FFFFFF"/>
            <w:vAlign w:val="center"/>
          </w:tcPr>
          <w:p w:rsidR="00AD3107" w:rsidRPr="00041BFA" w:rsidRDefault="0053795C" w:rsidP="009316D5">
            <w:pPr>
              <w:pStyle w:val="TableText0"/>
            </w:pPr>
            <w:r w:rsidRPr="00041BFA">
              <w:rPr>
                <w:rStyle w:val="Hyperlink"/>
                <w:color w:val="auto"/>
                <w:u w:val="none"/>
                <w:rPrChange w:id="289" w:author="Tran, Dan P. (Technatomy)" w:date="2019-03-27T09:55:00Z">
                  <w:rPr>
                    <w:rStyle w:val="Hyperlink"/>
                  </w:rPr>
                </w:rPrChange>
              </w:rPr>
              <w:fldChar w:fldCharType="begin"/>
            </w:r>
            <w:r w:rsidRPr="00041BFA">
              <w:rPr>
                <w:rStyle w:val="Hyperlink"/>
                <w:color w:val="auto"/>
                <w:u w:val="none"/>
                <w:rPrChange w:id="290" w:author="Tran, Dan P. (Technatomy)" w:date="2019-03-27T09:55:00Z">
                  <w:rPr>
                    <w:rStyle w:val="Hyperlink"/>
                  </w:rPr>
                </w:rPrChange>
              </w:rPr>
              <w:instrText xml:space="preserve"> HYPERLINK \l "PSO_7_</w:instrText>
            </w:r>
            <w:r w:rsidRPr="00041BFA">
              <w:rPr>
                <w:rStyle w:val="Hyperlink"/>
                <w:color w:val="auto"/>
                <w:u w:val="none"/>
                <w:rPrChange w:id="291" w:author="Tran, Dan P. (Technatomy)" w:date="2019-03-27T09:55:00Z">
                  <w:rPr>
                    <w:rStyle w:val="Hyperlink"/>
                  </w:rPr>
                </w:rPrChange>
              </w:rPr>
              <w:instrText xml:space="preserve">519_OneVAPharProcess" </w:instrText>
            </w:r>
            <w:r w:rsidRPr="00041BFA">
              <w:rPr>
                <w:rStyle w:val="Hyperlink"/>
                <w:color w:val="auto"/>
                <w:u w:val="none"/>
                <w:rPrChange w:id="292" w:author="Tran, Dan P. (Technatomy)" w:date="2019-03-27T09:55:00Z">
                  <w:rPr>
                    <w:rStyle w:val="Hyperlink"/>
                  </w:rPr>
                </w:rPrChange>
              </w:rPr>
              <w:fldChar w:fldCharType="separate"/>
            </w:r>
            <w:r w:rsidR="00AD3107" w:rsidRPr="00041BFA">
              <w:rPr>
                <w:rStyle w:val="Hyperlink"/>
                <w:color w:val="auto"/>
                <w:u w:val="none"/>
                <w:rPrChange w:id="293" w:author="Tran, Dan P. (Technatomy)" w:date="2019-03-27T09:55:00Z">
                  <w:rPr>
                    <w:rStyle w:val="Hyperlink"/>
                  </w:rPr>
                </w:rPrChange>
              </w:rPr>
              <w:t>Updates for OneVA Pharmacy Processing</w:t>
            </w:r>
            <w:r w:rsidRPr="00041BFA">
              <w:rPr>
                <w:rStyle w:val="Hyperlink"/>
                <w:color w:val="auto"/>
                <w:u w:val="none"/>
                <w:rPrChange w:id="294" w:author="Tran, Dan P. (Technatomy)" w:date="2019-03-27T09:55:00Z">
                  <w:rPr>
                    <w:rStyle w:val="Hyperlink"/>
                  </w:rPr>
                </w:rPrChange>
              </w:rPr>
              <w:fldChar w:fldCharType="end"/>
            </w:r>
          </w:p>
          <w:p w:rsidR="00AD3107" w:rsidRPr="00041BFA" w:rsidRDefault="00AD3107" w:rsidP="009316D5">
            <w:pPr>
              <w:pStyle w:val="TableText0"/>
              <w:rPr>
                <w:rPrChange w:id="295" w:author="Tran, Dan P. (Technatomy)" w:date="2019-03-27T09:55:00Z">
                  <w:rPr/>
                </w:rPrChange>
              </w:rPr>
            </w:pPr>
            <w:r w:rsidRPr="00041BFA">
              <w:rPr>
                <w:rPrChange w:id="296" w:author="Tran, Dan P. (Technatomy)" w:date="2019-03-27T09:55:00Z">
                  <w:rPr/>
                </w:rPrChange>
              </w:rPr>
              <w:t>(C. Heffernan, SQA)</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04/2018</w:t>
            </w:r>
          </w:p>
        </w:tc>
        <w:tc>
          <w:tcPr>
            <w:tcW w:w="759" w:type="pct"/>
            <w:vAlign w:val="center"/>
          </w:tcPr>
          <w:p w:rsidR="00AD3107" w:rsidRPr="009316D5" w:rsidRDefault="00AD3107" w:rsidP="009316D5">
            <w:pPr>
              <w:pStyle w:val="TableText0"/>
              <w:rPr>
                <w:rFonts w:cs="Courier New"/>
              </w:rPr>
            </w:pPr>
            <w:r w:rsidRPr="009316D5">
              <w:rPr>
                <w:rFonts w:cs="Courier New"/>
              </w:rPr>
              <w:t>PSO*7*502</w:t>
            </w:r>
          </w:p>
        </w:tc>
        <w:tc>
          <w:tcPr>
            <w:tcW w:w="3731" w:type="pct"/>
            <w:vAlign w:val="center"/>
          </w:tcPr>
          <w:p w:rsidR="00AD3107" w:rsidRPr="00041BFA" w:rsidRDefault="00AD3107" w:rsidP="009316D5">
            <w:pPr>
              <w:pStyle w:val="TableText0"/>
            </w:pPr>
            <w:r w:rsidRPr="00041BFA">
              <w:t xml:space="preserve">Updates for ScripTalk enhancement </w:t>
            </w:r>
          </w:p>
          <w:bookmarkStart w:id="297" w:name="PSO_7_502_ErrMess"/>
          <w:p w:rsidR="00AD3107" w:rsidRPr="00041BFA" w:rsidRDefault="00AD3107" w:rsidP="009316D5">
            <w:pPr>
              <w:pStyle w:val="TableText0"/>
            </w:pPr>
            <w:r w:rsidRPr="00041BFA">
              <w:fldChar w:fldCharType="begin"/>
            </w:r>
            <w:r w:rsidRPr="00041BFA">
              <w:rPr>
                <w:rPrChange w:id="298" w:author="Tran, Dan P. (Technatomy)" w:date="2019-03-27T09:55:00Z">
                  <w:rPr/>
                </w:rPrChange>
              </w:rPr>
              <w:instrText xml:space="preserve"> HYPERLINK  \l "PSO_7_502_ErrMess" </w:instrText>
            </w:r>
            <w:r w:rsidRPr="00041BFA">
              <w:rPr>
                <w:rPrChange w:id="299" w:author="Tran, Dan P. (Technatomy)" w:date="2019-03-27T09:55:00Z">
                  <w:rPr/>
                </w:rPrChange>
              </w:rPr>
              <w:fldChar w:fldCharType="separate"/>
            </w:r>
            <w:r w:rsidRPr="00041BFA">
              <w:rPr>
                <w:rStyle w:val="Hyperlink"/>
                <w:color w:val="auto"/>
                <w:u w:val="none"/>
                <w:rPrChange w:id="300" w:author="Tran, Dan P. (Technatomy)" w:date="2019-03-27T09:55:00Z">
                  <w:rPr>
                    <w:rStyle w:val="Hyperlink"/>
                  </w:rPr>
                </w:rPrChange>
              </w:rPr>
              <w:t>Included a table with ScripTalk Error Messages</w:t>
            </w:r>
            <w:r w:rsidRPr="00041BFA">
              <w:fldChar w:fldCharType="end"/>
            </w:r>
          </w:p>
          <w:bookmarkEnd w:id="297"/>
          <w:p w:rsidR="00AD3107" w:rsidRPr="00041BFA" w:rsidRDefault="00AD3107" w:rsidP="009316D5">
            <w:pPr>
              <w:pStyle w:val="TableText0"/>
              <w:rPr>
                <w:rStyle w:val="Hyperlink"/>
                <w:color w:val="auto"/>
                <w:u w:val="none"/>
                <w:rPrChange w:id="301" w:author="Tran, Dan P. (Technatomy)" w:date="2019-03-27T09:55:00Z">
                  <w:rPr>
                    <w:rStyle w:val="Hyperlink"/>
                  </w:rPr>
                </w:rPrChange>
              </w:rPr>
            </w:pPr>
            <w:r w:rsidRPr="00041BFA">
              <w:fldChar w:fldCharType="begin"/>
            </w:r>
            <w:r w:rsidRPr="00041BFA">
              <w:rPr>
                <w:rPrChange w:id="302" w:author="Tran, Dan P. (Technatomy)" w:date="2019-03-27T09:55:00Z">
                  <w:rPr/>
                </w:rPrChange>
              </w:rPr>
              <w:instrText>HYPERLINK  \l "PSO_7_502_VoidLable"</w:instrText>
            </w:r>
            <w:r w:rsidRPr="00041BFA">
              <w:rPr>
                <w:rPrChange w:id="303" w:author="Tran, Dan P. (Technatomy)" w:date="2019-03-27T09:55:00Z">
                  <w:rPr/>
                </w:rPrChange>
              </w:rPr>
              <w:fldChar w:fldCharType="separate"/>
            </w:r>
            <w:r w:rsidRPr="00041BFA">
              <w:rPr>
                <w:rStyle w:val="Hyperlink"/>
                <w:color w:val="auto"/>
                <w:u w:val="none"/>
                <w:rPrChange w:id="304" w:author="Tran, Dan P. (Technatomy)" w:date="2019-03-27T09:55:00Z">
                  <w:rPr>
                    <w:rStyle w:val="Hyperlink"/>
                  </w:rPr>
                </w:rPrChange>
              </w:rPr>
              <w:t>Added display of Void Label Setup to ScripTalk Main Men</w:t>
            </w:r>
          </w:p>
          <w:p w:rsidR="00AD3107" w:rsidRPr="00041BFA" w:rsidRDefault="00AD3107" w:rsidP="009316D5">
            <w:pPr>
              <w:pStyle w:val="TableText0"/>
              <w:rPr>
                <w:rStyle w:val="Hyperlink"/>
                <w:color w:val="auto"/>
                <w:u w:val="none"/>
                <w:rPrChange w:id="305" w:author="Tran, Dan P. (Technatomy)" w:date="2019-03-27T09:55:00Z">
                  <w:rPr>
                    <w:rStyle w:val="Hyperlink"/>
                  </w:rPr>
                </w:rPrChange>
              </w:rPr>
            </w:pPr>
            <w:r w:rsidRPr="00041BFA">
              <w:rPr>
                <w:rPrChange w:id="306" w:author="Tran, Dan P. (Technatomy)" w:date="2019-03-27T09:55:00Z">
                  <w:rPr/>
                </w:rPrChange>
              </w:rPr>
              <w:fldChar w:fldCharType="end"/>
            </w:r>
            <w:r w:rsidRPr="00041BFA">
              <w:rPr>
                <w:rPrChange w:id="307" w:author="Tran, Dan P. (Technatomy)" w:date="2019-03-27T09:55:00Z">
                  <w:rPr/>
                </w:rPrChange>
              </w:rPr>
              <w:fldChar w:fldCharType="begin"/>
            </w:r>
            <w:r w:rsidRPr="00041BFA">
              <w:rPr>
                <w:rPrChange w:id="308" w:author="Tran, Dan P. (Technatomy)" w:date="2019-03-27T09:55:00Z">
                  <w:rPr/>
                </w:rPrChange>
              </w:rPr>
              <w:instrText>HYPERLINK  \l "PSO_7_502_PrinterType"</w:instrText>
            </w:r>
            <w:r w:rsidRPr="00041BFA">
              <w:rPr>
                <w:rPrChange w:id="309" w:author="Tran, Dan P. (Technatomy)" w:date="2019-03-27T09:55:00Z">
                  <w:rPr/>
                </w:rPrChange>
              </w:rPr>
              <w:fldChar w:fldCharType="separate"/>
            </w:r>
            <w:r w:rsidRPr="00041BFA">
              <w:rPr>
                <w:rStyle w:val="Hyperlink"/>
                <w:color w:val="auto"/>
                <w:u w:val="none"/>
                <w:rPrChange w:id="310" w:author="Tran, Dan P. (Technatomy)" w:date="2019-03-27T09:55:00Z">
                  <w:rPr>
                    <w:rStyle w:val="Hyperlink"/>
                  </w:rPr>
                </w:rPrChange>
              </w:rPr>
              <w:t>SCRIPTALK Printer Type</w:t>
            </w:r>
          </w:p>
          <w:p w:rsidR="00AD3107" w:rsidRPr="00041BFA" w:rsidRDefault="00AD3107" w:rsidP="009316D5">
            <w:pPr>
              <w:pStyle w:val="TableText0"/>
              <w:rPr>
                <w:rStyle w:val="Hyperlink"/>
                <w:color w:val="auto"/>
                <w:u w:val="none"/>
                <w:rPrChange w:id="311" w:author="Tran, Dan P. (Technatomy)" w:date="2019-03-27T09:55:00Z">
                  <w:rPr>
                    <w:rStyle w:val="Hyperlink"/>
                  </w:rPr>
                </w:rPrChange>
              </w:rPr>
            </w:pPr>
            <w:r w:rsidRPr="00041BFA">
              <w:rPr>
                <w:rPrChange w:id="312" w:author="Tran, Dan P. (Technatomy)" w:date="2019-03-27T09:55:00Z">
                  <w:rPr/>
                </w:rPrChange>
              </w:rPr>
              <w:fldChar w:fldCharType="end"/>
            </w:r>
            <w:r w:rsidRPr="00041BFA">
              <w:rPr>
                <w:rPrChange w:id="313" w:author="Tran, Dan P. (Technatomy)" w:date="2019-03-27T09:55:00Z">
                  <w:rPr/>
                </w:rPrChange>
              </w:rPr>
              <w:fldChar w:fldCharType="begin"/>
            </w:r>
            <w:r w:rsidRPr="00041BFA">
              <w:rPr>
                <w:rPrChange w:id="314" w:author="Tran, Dan P. (Technatomy)" w:date="2019-03-27T09:55:00Z">
                  <w:rPr/>
                </w:rPrChange>
              </w:rPr>
              <w:instrText xml:space="preserve"> HYPERLINK  \l "PSO_7_502_LabelSetup" </w:instrText>
            </w:r>
            <w:r w:rsidRPr="00041BFA">
              <w:rPr>
                <w:rPrChange w:id="315" w:author="Tran, Dan P. (Technatomy)" w:date="2019-03-27T09:55:00Z">
                  <w:rPr/>
                </w:rPrChange>
              </w:rPr>
              <w:fldChar w:fldCharType="separate"/>
            </w:r>
            <w:r w:rsidRPr="00041BFA">
              <w:rPr>
                <w:rStyle w:val="Hyperlink"/>
                <w:color w:val="auto"/>
                <w:u w:val="none"/>
                <w:rPrChange w:id="316" w:author="Tran, Dan P. (Technatomy)" w:date="2019-03-27T09:55:00Z">
                  <w:rPr>
                    <w:rStyle w:val="Hyperlink"/>
                  </w:rPr>
                </w:rPrChange>
              </w:rPr>
              <w:t xml:space="preserve">Void Label Setup </w:t>
            </w:r>
          </w:p>
          <w:p w:rsidR="00AD3107" w:rsidRPr="00041BFA" w:rsidRDefault="00AD3107" w:rsidP="009316D5">
            <w:pPr>
              <w:pStyle w:val="TableText0"/>
            </w:pPr>
            <w:r w:rsidRPr="00041BFA">
              <w:rPr>
                <w:rPrChange w:id="317" w:author="Tran, Dan P. (Technatomy)" w:date="2019-03-27T09:55:00Z">
                  <w:rPr/>
                </w:rPrChange>
              </w:rPr>
              <w:fldChar w:fldCharType="end"/>
            </w:r>
            <w:r w:rsidRPr="00041BFA">
              <w:t>508 &amp; OIT Compliance update throughout</w:t>
            </w:r>
          </w:p>
          <w:p w:rsidR="00AD3107" w:rsidRPr="00041BFA" w:rsidRDefault="00AD3107" w:rsidP="009316D5">
            <w:pPr>
              <w:pStyle w:val="TableText0"/>
              <w:rPr>
                <w:rPrChange w:id="318" w:author="Tran, Dan P. (Technatomy)" w:date="2019-03-27T09:55:00Z">
                  <w:rPr/>
                </w:rPrChange>
              </w:rPr>
            </w:pPr>
            <w:r w:rsidRPr="00041BFA">
              <w:rPr>
                <w:rPrChange w:id="319" w:author="Tran, Dan P. (Technatomy)" w:date="2019-03-27T09:55:00Z">
                  <w:rPr/>
                </w:rPrChange>
              </w:rPr>
              <w:t>(H. Chipman, SQA)</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02/2018</w:t>
            </w:r>
          </w:p>
        </w:tc>
        <w:tc>
          <w:tcPr>
            <w:tcW w:w="759" w:type="pct"/>
            <w:vAlign w:val="center"/>
          </w:tcPr>
          <w:p w:rsidR="00AD3107" w:rsidRPr="009316D5" w:rsidRDefault="00AD3107" w:rsidP="009316D5">
            <w:pPr>
              <w:pStyle w:val="TableText0"/>
            </w:pPr>
            <w:r w:rsidRPr="009316D5">
              <w:t>PSO*7*402</w:t>
            </w:r>
          </w:p>
        </w:tc>
        <w:tc>
          <w:tcPr>
            <w:tcW w:w="3731" w:type="pct"/>
            <w:vAlign w:val="center"/>
          </w:tcPr>
          <w:p w:rsidR="00AD3107" w:rsidRPr="00041BFA" w:rsidRDefault="00AD3107" w:rsidP="009316D5">
            <w:pPr>
              <w:pStyle w:val="TableText0"/>
            </w:pPr>
            <w:r w:rsidRPr="00041BFA">
              <w:t xml:space="preserve">Updated Patient Header Info Displays: </w:t>
            </w:r>
            <w:r w:rsidR="0053795C" w:rsidRPr="00041BFA">
              <w:rPr>
                <w:rStyle w:val="Hyperlink"/>
                <w:color w:val="auto"/>
                <w:u w:val="none"/>
                <w:rPrChange w:id="320" w:author="Tran, Dan P. (Technatomy)" w:date="2019-03-27T09:55:00Z">
                  <w:rPr>
                    <w:rStyle w:val="Hyperlink"/>
                  </w:rPr>
                </w:rPrChange>
              </w:rPr>
              <w:fldChar w:fldCharType="begin"/>
            </w:r>
            <w:r w:rsidR="0053795C" w:rsidRPr="00041BFA">
              <w:rPr>
                <w:rStyle w:val="Hyperlink"/>
                <w:color w:val="auto"/>
                <w:u w:val="none"/>
                <w:rPrChange w:id="321" w:author="Tran, Dan P. (Technatomy)" w:date="2019-03-27T09:55:00Z">
                  <w:rPr>
                    <w:rStyle w:val="Hyperlink"/>
                  </w:rPr>
                </w:rPrChange>
              </w:rPr>
              <w:instrText xml:space="preserve"> HYPERLINK \l "Page_3" </w:instrText>
            </w:r>
            <w:r w:rsidR="0053795C" w:rsidRPr="00041BFA">
              <w:rPr>
                <w:rStyle w:val="Hyperlink"/>
                <w:color w:val="auto"/>
                <w:u w:val="none"/>
                <w:rPrChange w:id="322" w:author="Tran, Dan P. (Technatomy)" w:date="2019-03-27T09:55:00Z">
                  <w:rPr>
                    <w:rStyle w:val="Hyperlink"/>
                  </w:rPr>
                </w:rPrChange>
              </w:rPr>
              <w:fldChar w:fldCharType="separate"/>
            </w:r>
            <w:r w:rsidRPr="00041BFA">
              <w:rPr>
                <w:rStyle w:val="Hyperlink"/>
                <w:color w:val="auto"/>
                <w:u w:val="none"/>
                <w:rPrChange w:id="323" w:author="Tran, Dan P. (Technatomy)" w:date="2019-03-27T09:55:00Z">
                  <w:rPr>
                    <w:rStyle w:val="Hyperlink"/>
                  </w:rPr>
                </w:rPrChange>
              </w:rPr>
              <w:t>3</w:t>
            </w:r>
            <w:r w:rsidR="0053795C" w:rsidRPr="00041BFA">
              <w:rPr>
                <w:rStyle w:val="Hyperlink"/>
                <w:color w:val="auto"/>
                <w:u w:val="none"/>
                <w:rPrChange w:id="32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25" w:author="Tran, Dan P. (Technatomy)" w:date="2019-03-27T09:55:00Z">
                  <w:rPr>
                    <w:rStyle w:val="Hyperlink"/>
                  </w:rPr>
                </w:rPrChange>
              </w:rPr>
              <w:fldChar w:fldCharType="begin"/>
            </w:r>
            <w:r w:rsidR="0053795C" w:rsidRPr="00041BFA">
              <w:rPr>
                <w:rStyle w:val="Hyperlink"/>
                <w:color w:val="auto"/>
                <w:u w:val="none"/>
                <w:rPrChange w:id="326" w:author="Tran, Dan P. (Technatomy)" w:date="2019-03-27T09:55:00Z">
                  <w:rPr>
                    <w:rStyle w:val="Hyperlink"/>
                  </w:rPr>
                </w:rPrChange>
              </w:rPr>
              <w:instrText xml:space="preserve"> HYPERLINK \l "Page_38" </w:instrText>
            </w:r>
            <w:r w:rsidR="0053795C" w:rsidRPr="00041BFA">
              <w:rPr>
                <w:rStyle w:val="Hyperlink"/>
                <w:color w:val="auto"/>
                <w:u w:val="none"/>
                <w:rPrChange w:id="327" w:author="Tran, Dan P. (Technatomy)" w:date="2019-03-27T09:55:00Z">
                  <w:rPr>
                    <w:rStyle w:val="Hyperlink"/>
                  </w:rPr>
                </w:rPrChange>
              </w:rPr>
              <w:fldChar w:fldCharType="separate"/>
            </w:r>
            <w:r w:rsidRPr="00041BFA">
              <w:rPr>
                <w:rStyle w:val="Hyperlink"/>
                <w:color w:val="auto"/>
                <w:u w:val="none"/>
                <w:rPrChange w:id="328" w:author="Tran, Dan P. (Technatomy)" w:date="2019-03-27T09:55:00Z">
                  <w:rPr>
                    <w:rStyle w:val="Hyperlink"/>
                  </w:rPr>
                </w:rPrChange>
              </w:rPr>
              <w:t>38</w:t>
            </w:r>
            <w:r w:rsidR="0053795C" w:rsidRPr="00041BFA">
              <w:rPr>
                <w:rStyle w:val="Hyperlink"/>
                <w:color w:val="auto"/>
                <w:u w:val="none"/>
                <w:rPrChange w:id="329" w:author="Tran, Dan P. (Technatomy)" w:date="2019-03-27T09:55:00Z">
                  <w:rPr>
                    <w:rStyle w:val="Hyperlink"/>
                  </w:rPr>
                </w:rPrChange>
              </w:rPr>
              <w:fldChar w:fldCharType="end"/>
            </w:r>
            <w:r w:rsidRPr="00041BFA">
              <w:t xml:space="preserve">, </w:t>
            </w:r>
            <w:r w:rsidR="0053795C" w:rsidRPr="00041BFA">
              <w:rPr>
                <w:rStyle w:val="Hyperlink"/>
                <w:color w:val="auto"/>
                <w:u w:val="none"/>
                <w:rPrChange w:id="330" w:author="Tran, Dan P. (Technatomy)" w:date="2019-03-27T09:55:00Z">
                  <w:rPr>
                    <w:rStyle w:val="Hyperlink"/>
                  </w:rPr>
                </w:rPrChange>
              </w:rPr>
              <w:fldChar w:fldCharType="begin"/>
            </w:r>
            <w:r w:rsidR="0053795C" w:rsidRPr="00041BFA">
              <w:rPr>
                <w:rStyle w:val="Hyperlink"/>
                <w:color w:val="auto"/>
                <w:u w:val="none"/>
                <w:rPrChange w:id="331" w:author="Tran, Dan P. (Technatomy)" w:date="2019-03-27T09:55:00Z">
                  <w:rPr>
                    <w:rStyle w:val="Hyperlink"/>
                  </w:rPr>
                </w:rPrChange>
              </w:rPr>
              <w:instrText xml:space="preserve"> HYPERLINK \l "Page_78" </w:instrText>
            </w:r>
            <w:r w:rsidR="0053795C" w:rsidRPr="00041BFA">
              <w:rPr>
                <w:rStyle w:val="Hyperlink"/>
                <w:color w:val="auto"/>
                <w:u w:val="none"/>
                <w:rPrChange w:id="332" w:author="Tran, Dan P. (Technatomy)" w:date="2019-03-27T09:55:00Z">
                  <w:rPr>
                    <w:rStyle w:val="Hyperlink"/>
                  </w:rPr>
                </w:rPrChange>
              </w:rPr>
              <w:fldChar w:fldCharType="separate"/>
            </w:r>
            <w:r w:rsidRPr="00041BFA">
              <w:rPr>
                <w:rStyle w:val="Hyperlink"/>
                <w:color w:val="auto"/>
                <w:u w:val="none"/>
                <w:rPrChange w:id="333" w:author="Tran, Dan P. (Technatomy)" w:date="2019-03-27T09:55:00Z">
                  <w:rPr>
                    <w:rStyle w:val="Hyperlink"/>
                  </w:rPr>
                </w:rPrChange>
              </w:rPr>
              <w:t>78-79</w:t>
            </w:r>
            <w:r w:rsidR="0053795C" w:rsidRPr="00041BFA">
              <w:rPr>
                <w:rStyle w:val="Hyperlink"/>
                <w:color w:val="auto"/>
                <w:u w:val="none"/>
                <w:rPrChange w:id="33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35" w:author="Tran, Dan P. (Technatomy)" w:date="2019-03-27T09:55:00Z">
                  <w:rPr>
                    <w:rStyle w:val="Hyperlink"/>
                  </w:rPr>
                </w:rPrChange>
              </w:rPr>
              <w:fldChar w:fldCharType="begin"/>
            </w:r>
            <w:r w:rsidR="0053795C" w:rsidRPr="00041BFA">
              <w:rPr>
                <w:rStyle w:val="Hyperlink"/>
                <w:color w:val="auto"/>
                <w:u w:val="none"/>
                <w:rPrChange w:id="336" w:author="Tran, Dan P. (Technatomy)" w:date="2019-03-27T09:55:00Z">
                  <w:rPr>
                    <w:rStyle w:val="Hyperlink"/>
                  </w:rPr>
                </w:rPrChange>
              </w:rPr>
              <w:instrText xml:space="preserve"> HYPERLINK \l "Page_81" </w:instrText>
            </w:r>
            <w:r w:rsidR="0053795C" w:rsidRPr="00041BFA">
              <w:rPr>
                <w:rStyle w:val="Hyperlink"/>
                <w:color w:val="auto"/>
                <w:u w:val="none"/>
                <w:rPrChange w:id="337" w:author="Tran, Dan P. (Technatomy)" w:date="2019-03-27T09:55:00Z">
                  <w:rPr>
                    <w:rStyle w:val="Hyperlink"/>
                  </w:rPr>
                </w:rPrChange>
              </w:rPr>
              <w:fldChar w:fldCharType="separate"/>
            </w:r>
            <w:r w:rsidRPr="00041BFA">
              <w:rPr>
                <w:rStyle w:val="Hyperlink"/>
                <w:color w:val="auto"/>
                <w:u w:val="none"/>
                <w:rPrChange w:id="338" w:author="Tran, Dan P. (Technatomy)" w:date="2019-03-27T09:55:00Z">
                  <w:rPr>
                    <w:rStyle w:val="Hyperlink"/>
                  </w:rPr>
                </w:rPrChange>
              </w:rPr>
              <w:t>81</w:t>
            </w:r>
            <w:r w:rsidR="0053795C" w:rsidRPr="00041BFA">
              <w:rPr>
                <w:rStyle w:val="Hyperlink"/>
                <w:color w:val="auto"/>
                <w:u w:val="none"/>
                <w:rPrChange w:id="339" w:author="Tran, Dan P. (Technatomy)" w:date="2019-03-27T09:55:00Z">
                  <w:rPr>
                    <w:rStyle w:val="Hyperlink"/>
                  </w:rPr>
                </w:rPrChange>
              </w:rPr>
              <w:fldChar w:fldCharType="end"/>
            </w:r>
            <w:r w:rsidRPr="00041BFA">
              <w:t xml:space="preserve">, </w:t>
            </w:r>
            <w:r w:rsidR="0053795C" w:rsidRPr="00041BFA">
              <w:rPr>
                <w:rStyle w:val="Hyperlink"/>
                <w:color w:val="auto"/>
                <w:u w:val="none"/>
                <w:rPrChange w:id="340" w:author="Tran, Dan P. (Technatomy)" w:date="2019-03-27T09:55:00Z">
                  <w:rPr>
                    <w:rStyle w:val="Hyperlink"/>
                  </w:rPr>
                </w:rPrChange>
              </w:rPr>
              <w:fldChar w:fldCharType="begin"/>
            </w:r>
            <w:r w:rsidR="0053795C" w:rsidRPr="00041BFA">
              <w:rPr>
                <w:rStyle w:val="Hyperlink"/>
                <w:color w:val="auto"/>
                <w:u w:val="none"/>
                <w:rPrChange w:id="341" w:author="Tran, Dan P. (Technatomy)" w:date="2019-03-27T09:55:00Z">
                  <w:rPr>
                    <w:rStyle w:val="Hyperlink"/>
                  </w:rPr>
                </w:rPrChange>
              </w:rPr>
              <w:instrText xml:space="preserve"> HYPERLINK \l "Page_84" </w:instrText>
            </w:r>
            <w:r w:rsidR="0053795C" w:rsidRPr="00041BFA">
              <w:rPr>
                <w:rStyle w:val="Hyperlink"/>
                <w:color w:val="auto"/>
                <w:u w:val="none"/>
                <w:rPrChange w:id="342" w:author="Tran, Dan P. (Technatomy)" w:date="2019-03-27T09:55:00Z">
                  <w:rPr>
                    <w:rStyle w:val="Hyperlink"/>
                  </w:rPr>
                </w:rPrChange>
              </w:rPr>
              <w:fldChar w:fldCharType="separate"/>
            </w:r>
            <w:r w:rsidRPr="00041BFA">
              <w:rPr>
                <w:rStyle w:val="Hyperlink"/>
                <w:color w:val="auto"/>
                <w:u w:val="none"/>
                <w:rPrChange w:id="343" w:author="Tran, Dan P. (Technatomy)" w:date="2019-03-27T09:55:00Z">
                  <w:rPr>
                    <w:rStyle w:val="Hyperlink"/>
                  </w:rPr>
                </w:rPrChange>
              </w:rPr>
              <w:t>84-85</w:t>
            </w:r>
            <w:r w:rsidR="0053795C" w:rsidRPr="00041BFA">
              <w:rPr>
                <w:rStyle w:val="Hyperlink"/>
                <w:color w:val="auto"/>
                <w:u w:val="none"/>
                <w:rPrChange w:id="34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45" w:author="Tran, Dan P. (Technatomy)" w:date="2019-03-27T09:55:00Z">
                  <w:rPr>
                    <w:rStyle w:val="Hyperlink"/>
                  </w:rPr>
                </w:rPrChange>
              </w:rPr>
              <w:fldChar w:fldCharType="begin"/>
            </w:r>
            <w:r w:rsidR="0053795C" w:rsidRPr="00041BFA">
              <w:rPr>
                <w:rStyle w:val="Hyperlink"/>
                <w:color w:val="auto"/>
                <w:u w:val="none"/>
                <w:rPrChange w:id="346" w:author="Tran, Dan P. (Technatomy)" w:date="2019-03-27T09:55:00Z">
                  <w:rPr>
                    <w:rStyle w:val="Hyperlink"/>
                  </w:rPr>
                </w:rPrChange>
              </w:rPr>
              <w:instrText xml:space="preserve"> HYPERLINK \l "Page_147" </w:instrText>
            </w:r>
            <w:r w:rsidR="0053795C" w:rsidRPr="00041BFA">
              <w:rPr>
                <w:rStyle w:val="Hyperlink"/>
                <w:color w:val="auto"/>
                <w:u w:val="none"/>
                <w:rPrChange w:id="347" w:author="Tran, Dan P. (Technatomy)" w:date="2019-03-27T09:55:00Z">
                  <w:rPr>
                    <w:rStyle w:val="Hyperlink"/>
                  </w:rPr>
                </w:rPrChange>
              </w:rPr>
              <w:fldChar w:fldCharType="separate"/>
            </w:r>
            <w:r w:rsidRPr="00041BFA">
              <w:rPr>
                <w:rStyle w:val="Hyperlink"/>
                <w:color w:val="auto"/>
                <w:u w:val="none"/>
                <w:rPrChange w:id="348" w:author="Tran, Dan P. (Technatomy)" w:date="2019-03-27T09:55:00Z">
                  <w:rPr>
                    <w:rStyle w:val="Hyperlink"/>
                  </w:rPr>
                </w:rPrChange>
              </w:rPr>
              <w:t>147</w:t>
            </w:r>
            <w:r w:rsidR="0053795C" w:rsidRPr="00041BFA">
              <w:rPr>
                <w:rStyle w:val="Hyperlink"/>
                <w:color w:val="auto"/>
                <w:u w:val="none"/>
                <w:rPrChange w:id="349" w:author="Tran, Dan P. (Technatomy)" w:date="2019-03-27T09:55:00Z">
                  <w:rPr>
                    <w:rStyle w:val="Hyperlink"/>
                  </w:rPr>
                </w:rPrChange>
              </w:rPr>
              <w:fldChar w:fldCharType="end"/>
            </w:r>
            <w:r w:rsidRPr="00041BFA">
              <w:t xml:space="preserve">, </w:t>
            </w:r>
            <w:r w:rsidR="0053795C" w:rsidRPr="00041BFA">
              <w:rPr>
                <w:rStyle w:val="Hyperlink"/>
                <w:color w:val="auto"/>
                <w:u w:val="none"/>
                <w:rPrChange w:id="350" w:author="Tran, Dan P. (Technatomy)" w:date="2019-03-27T09:55:00Z">
                  <w:rPr>
                    <w:rStyle w:val="Hyperlink"/>
                  </w:rPr>
                </w:rPrChange>
              </w:rPr>
              <w:fldChar w:fldCharType="begin"/>
            </w:r>
            <w:r w:rsidR="0053795C" w:rsidRPr="00041BFA">
              <w:rPr>
                <w:rStyle w:val="Hyperlink"/>
                <w:color w:val="auto"/>
                <w:u w:val="none"/>
                <w:rPrChange w:id="351" w:author="Tran, Dan P. (Technatomy)" w:date="2019-03-27T09:55:00Z">
                  <w:rPr>
                    <w:rStyle w:val="Hyperlink"/>
                  </w:rPr>
                </w:rPrChange>
              </w:rPr>
              <w:instrText xml:space="preserve"> HYPERLINK \l "Page_149" </w:instrText>
            </w:r>
            <w:r w:rsidR="0053795C" w:rsidRPr="00041BFA">
              <w:rPr>
                <w:rStyle w:val="Hyperlink"/>
                <w:color w:val="auto"/>
                <w:u w:val="none"/>
                <w:rPrChange w:id="352" w:author="Tran, Dan P. (Technatomy)" w:date="2019-03-27T09:55:00Z">
                  <w:rPr>
                    <w:rStyle w:val="Hyperlink"/>
                  </w:rPr>
                </w:rPrChange>
              </w:rPr>
              <w:fldChar w:fldCharType="separate"/>
            </w:r>
            <w:r w:rsidRPr="00041BFA">
              <w:rPr>
                <w:rStyle w:val="Hyperlink"/>
                <w:color w:val="auto"/>
                <w:u w:val="none"/>
                <w:rPrChange w:id="353" w:author="Tran, Dan P. (Technatomy)" w:date="2019-03-27T09:55:00Z">
                  <w:rPr>
                    <w:rStyle w:val="Hyperlink"/>
                  </w:rPr>
                </w:rPrChange>
              </w:rPr>
              <w:t>149-150</w:t>
            </w:r>
            <w:r w:rsidR="0053795C" w:rsidRPr="00041BFA">
              <w:rPr>
                <w:rStyle w:val="Hyperlink"/>
                <w:color w:val="auto"/>
                <w:u w:val="none"/>
                <w:rPrChange w:id="35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55" w:author="Tran, Dan P. (Technatomy)" w:date="2019-03-27T09:55:00Z">
                  <w:rPr>
                    <w:rStyle w:val="Hyperlink"/>
                  </w:rPr>
                </w:rPrChange>
              </w:rPr>
              <w:fldChar w:fldCharType="begin"/>
            </w:r>
            <w:r w:rsidR="0053795C" w:rsidRPr="00041BFA">
              <w:rPr>
                <w:rStyle w:val="Hyperlink"/>
                <w:color w:val="auto"/>
                <w:u w:val="none"/>
                <w:rPrChange w:id="356" w:author="Tran, Dan P. (Technatomy)" w:date="2019-03-27T09:55:00Z">
                  <w:rPr>
                    <w:rStyle w:val="Hyperlink"/>
                  </w:rPr>
                </w:rPrChange>
              </w:rPr>
              <w:instrText xml:space="preserve"> HYPERLINK \l "Page_152" </w:instrText>
            </w:r>
            <w:r w:rsidR="0053795C" w:rsidRPr="00041BFA">
              <w:rPr>
                <w:rStyle w:val="Hyperlink"/>
                <w:color w:val="auto"/>
                <w:u w:val="none"/>
                <w:rPrChange w:id="357" w:author="Tran, Dan P. (Technatomy)" w:date="2019-03-27T09:55:00Z">
                  <w:rPr>
                    <w:rStyle w:val="Hyperlink"/>
                  </w:rPr>
                </w:rPrChange>
              </w:rPr>
              <w:fldChar w:fldCharType="separate"/>
            </w:r>
            <w:r w:rsidRPr="00041BFA">
              <w:rPr>
                <w:rStyle w:val="Hyperlink"/>
                <w:color w:val="auto"/>
                <w:u w:val="none"/>
                <w:rPrChange w:id="358" w:author="Tran, Dan P. (Technatomy)" w:date="2019-03-27T09:55:00Z">
                  <w:rPr>
                    <w:rStyle w:val="Hyperlink"/>
                  </w:rPr>
                </w:rPrChange>
              </w:rPr>
              <w:t>152</w:t>
            </w:r>
            <w:r w:rsidR="0053795C" w:rsidRPr="00041BFA">
              <w:rPr>
                <w:rStyle w:val="Hyperlink"/>
                <w:color w:val="auto"/>
                <w:u w:val="none"/>
                <w:rPrChange w:id="359" w:author="Tran, Dan P. (Technatomy)" w:date="2019-03-27T09:55:00Z">
                  <w:rPr>
                    <w:rStyle w:val="Hyperlink"/>
                  </w:rPr>
                </w:rPrChange>
              </w:rPr>
              <w:fldChar w:fldCharType="end"/>
            </w:r>
            <w:r w:rsidRPr="00041BFA">
              <w:t xml:space="preserve">, </w:t>
            </w:r>
            <w:r w:rsidR="0053795C" w:rsidRPr="00041BFA">
              <w:rPr>
                <w:rStyle w:val="Hyperlink"/>
                <w:color w:val="auto"/>
                <w:u w:val="none"/>
                <w:rPrChange w:id="360" w:author="Tran, Dan P. (Technatomy)" w:date="2019-03-27T09:55:00Z">
                  <w:rPr>
                    <w:rStyle w:val="Hyperlink"/>
                  </w:rPr>
                </w:rPrChange>
              </w:rPr>
              <w:fldChar w:fldCharType="begin"/>
            </w:r>
            <w:r w:rsidR="0053795C" w:rsidRPr="00041BFA">
              <w:rPr>
                <w:rStyle w:val="Hyperlink"/>
                <w:color w:val="auto"/>
                <w:u w:val="none"/>
                <w:rPrChange w:id="361" w:author="Tran, Dan P. (Technatomy)" w:date="2019-03-27T09:55:00Z">
                  <w:rPr>
                    <w:rStyle w:val="Hyperlink"/>
                  </w:rPr>
                </w:rPrChange>
              </w:rPr>
              <w:instrText xml:space="preserve"> HYPERLINK \l "Page_156" </w:instrText>
            </w:r>
            <w:r w:rsidR="0053795C" w:rsidRPr="00041BFA">
              <w:rPr>
                <w:rStyle w:val="Hyperlink"/>
                <w:color w:val="auto"/>
                <w:u w:val="none"/>
                <w:rPrChange w:id="362" w:author="Tran, Dan P. (Technatomy)" w:date="2019-03-27T09:55:00Z">
                  <w:rPr>
                    <w:rStyle w:val="Hyperlink"/>
                  </w:rPr>
                </w:rPrChange>
              </w:rPr>
              <w:fldChar w:fldCharType="separate"/>
            </w:r>
            <w:r w:rsidRPr="00041BFA">
              <w:rPr>
                <w:rStyle w:val="Hyperlink"/>
                <w:color w:val="auto"/>
                <w:u w:val="none"/>
                <w:rPrChange w:id="363" w:author="Tran, Dan P. (Technatomy)" w:date="2019-03-27T09:55:00Z">
                  <w:rPr>
                    <w:rStyle w:val="Hyperlink"/>
                  </w:rPr>
                </w:rPrChange>
              </w:rPr>
              <w:t>156</w:t>
            </w:r>
            <w:r w:rsidR="0053795C" w:rsidRPr="00041BFA">
              <w:rPr>
                <w:rStyle w:val="Hyperlink"/>
                <w:color w:val="auto"/>
                <w:u w:val="none"/>
                <w:rPrChange w:id="36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65" w:author="Tran, Dan P. (Technatomy)" w:date="2019-03-27T09:55:00Z">
                  <w:rPr>
                    <w:rStyle w:val="Hyperlink"/>
                  </w:rPr>
                </w:rPrChange>
              </w:rPr>
              <w:fldChar w:fldCharType="begin"/>
            </w:r>
            <w:r w:rsidR="0053795C" w:rsidRPr="00041BFA">
              <w:rPr>
                <w:rStyle w:val="Hyperlink"/>
                <w:color w:val="auto"/>
                <w:u w:val="none"/>
                <w:rPrChange w:id="366" w:author="Tran, Dan P. (Technatomy)" w:date="2019-03-27T09:55:00Z">
                  <w:rPr>
                    <w:rStyle w:val="Hyperlink"/>
                  </w:rPr>
                </w:rPrChange>
              </w:rPr>
              <w:instrText xml:space="preserve"> HYPERLINK \l "Page_158" </w:instrText>
            </w:r>
            <w:r w:rsidR="0053795C" w:rsidRPr="00041BFA">
              <w:rPr>
                <w:rStyle w:val="Hyperlink"/>
                <w:color w:val="auto"/>
                <w:u w:val="none"/>
                <w:rPrChange w:id="367" w:author="Tran, Dan P. (Technatomy)" w:date="2019-03-27T09:55:00Z">
                  <w:rPr>
                    <w:rStyle w:val="Hyperlink"/>
                  </w:rPr>
                </w:rPrChange>
              </w:rPr>
              <w:fldChar w:fldCharType="separate"/>
            </w:r>
            <w:r w:rsidRPr="00041BFA">
              <w:rPr>
                <w:rStyle w:val="Hyperlink"/>
                <w:color w:val="auto"/>
                <w:u w:val="none"/>
                <w:rPrChange w:id="368" w:author="Tran, Dan P. (Technatomy)" w:date="2019-03-27T09:55:00Z">
                  <w:rPr>
                    <w:rStyle w:val="Hyperlink"/>
                  </w:rPr>
                </w:rPrChange>
              </w:rPr>
              <w:t>158</w:t>
            </w:r>
            <w:r w:rsidR="0053795C" w:rsidRPr="00041BFA">
              <w:rPr>
                <w:rStyle w:val="Hyperlink"/>
                <w:color w:val="auto"/>
                <w:u w:val="none"/>
                <w:rPrChange w:id="369" w:author="Tran, Dan P. (Technatomy)" w:date="2019-03-27T09:55:00Z">
                  <w:rPr>
                    <w:rStyle w:val="Hyperlink"/>
                  </w:rPr>
                </w:rPrChange>
              </w:rPr>
              <w:fldChar w:fldCharType="end"/>
            </w:r>
            <w:r w:rsidRPr="00041BFA">
              <w:t xml:space="preserve">, </w:t>
            </w:r>
            <w:r w:rsidR="0053795C" w:rsidRPr="00041BFA">
              <w:rPr>
                <w:rStyle w:val="Hyperlink"/>
                <w:color w:val="auto"/>
                <w:u w:val="none"/>
                <w:rPrChange w:id="370" w:author="Tran, Dan P. (Technatomy)" w:date="2019-03-27T09:55:00Z">
                  <w:rPr>
                    <w:rStyle w:val="Hyperlink"/>
                  </w:rPr>
                </w:rPrChange>
              </w:rPr>
              <w:fldChar w:fldCharType="begin"/>
            </w:r>
            <w:r w:rsidR="0053795C" w:rsidRPr="00041BFA">
              <w:rPr>
                <w:rStyle w:val="Hyperlink"/>
                <w:color w:val="auto"/>
                <w:u w:val="none"/>
                <w:rPrChange w:id="371" w:author="Tran, Dan P. (Technatomy)" w:date="2019-03-27T09:55:00Z">
                  <w:rPr>
                    <w:rStyle w:val="Hyperlink"/>
                  </w:rPr>
                </w:rPrChange>
              </w:rPr>
              <w:instrText xml:space="preserve"> HYPERLINK \l "Page_160" </w:instrText>
            </w:r>
            <w:r w:rsidR="0053795C" w:rsidRPr="00041BFA">
              <w:rPr>
                <w:rStyle w:val="Hyperlink"/>
                <w:color w:val="auto"/>
                <w:u w:val="none"/>
                <w:rPrChange w:id="372" w:author="Tran, Dan P. (Technatomy)" w:date="2019-03-27T09:55:00Z">
                  <w:rPr>
                    <w:rStyle w:val="Hyperlink"/>
                  </w:rPr>
                </w:rPrChange>
              </w:rPr>
              <w:fldChar w:fldCharType="separate"/>
            </w:r>
            <w:r w:rsidRPr="00041BFA">
              <w:rPr>
                <w:rStyle w:val="Hyperlink"/>
                <w:color w:val="auto"/>
                <w:u w:val="none"/>
                <w:rPrChange w:id="373" w:author="Tran, Dan P. (Technatomy)" w:date="2019-03-27T09:55:00Z">
                  <w:rPr>
                    <w:rStyle w:val="Hyperlink"/>
                  </w:rPr>
                </w:rPrChange>
              </w:rPr>
              <w:t>160</w:t>
            </w:r>
            <w:r w:rsidR="0053795C" w:rsidRPr="00041BFA">
              <w:rPr>
                <w:rStyle w:val="Hyperlink"/>
                <w:color w:val="auto"/>
                <w:u w:val="none"/>
                <w:rPrChange w:id="37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75" w:author="Tran, Dan P. (Technatomy)" w:date="2019-03-27T09:55:00Z">
                  <w:rPr>
                    <w:rStyle w:val="Hyperlink"/>
                  </w:rPr>
                </w:rPrChange>
              </w:rPr>
              <w:fldChar w:fldCharType="begin"/>
            </w:r>
            <w:r w:rsidR="0053795C" w:rsidRPr="00041BFA">
              <w:rPr>
                <w:rStyle w:val="Hyperlink"/>
                <w:color w:val="auto"/>
                <w:u w:val="none"/>
                <w:rPrChange w:id="376" w:author="Tran, Dan P. (Technatomy)" w:date="2019-03-27T09:55:00Z">
                  <w:rPr>
                    <w:rStyle w:val="Hyperlink"/>
                  </w:rPr>
                </w:rPrChange>
              </w:rPr>
              <w:instrText xml:space="preserve"> HYPERLINK \l "Page_167" </w:instrText>
            </w:r>
            <w:r w:rsidR="0053795C" w:rsidRPr="00041BFA">
              <w:rPr>
                <w:rStyle w:val="Hyperlink"/>
                <w:color w:val="auto"/>
                <w:u w:val="none"/>
                <w:rPrChange w:id="377" w:author="Tran, Dan P. (Technatomy)" w:date="2019-03-27T09:55:00Z">
                  <w:rPr>
                    <w:rStyle w:val="Hyperlink"/>
                  </w:rPr>
                </w:rPrChange>
              </w:rPr>
              <w:fldChar w:fldCharType="separate"/>
            </w:r>
            <w:r w:rsidRPr="00041BFA">
              <w:rPr>
                <w:rStyle w:val="Hyperlink"/>
                <w:color w:val="auto"/>
                <w:u w:val="none"/>
                <w:rPrChange w:id="378" w:author="Tran, Dan P. (Technatomy)" w:date="2019-03-27T09:55:00Z">
                  <w:rPr>
                    <w:rStyle w:val="Hyperlink"/>
                  </w:rPr>
                </w:rPrChange>
              </w:rPr>
              <w:t>167</w:t>
            </w:r>
            <w:r w:rsidR="0053795C" w:rsidRPr="00041BFA">
              <w:rPr>
                <w:rStyle w:val="Hyperlink"/>
                <w:color w:val="auto"/>
                <w:u w:val="none"/>
                <w:rPrChange w:id="379" w:author="Tran, Dan P. (Technatomy)" w:date="2019-03-27T09:55:00Z">
                  <w:rPr>
                    <w:rStyle w:val="Hyperlink"/>
                  </w:rPr>
                </w:rPrChange>
              </w:rPr>
              <w:fldChar w:fldCharType="end"/>
            </w:r>
            <w:r w:rsidRPr="00041BFA">
              <w:t xml:space="preserve">, </w:t>
            </w:r>
            <w:r w:rsidR="0053795C" w:rsidRPr="00041BFA">
              <w:rPr>
                <w:rStyle w:val="Hyperlink"/>
                <w:color w:val="auto"/>
                <w:u w:val="none"/>
                <w:rPrChange w:id="380" w:author="Tran, Dan P. (Technatomy)" w:date="2019-03-27T09:55:00Z">
                  <w:rPr>
                    <w:rStyle w:val="Hyperlink"/>
                  </w:rPr>
                </w:rPrChange>
              </w:rPr>
              <w:fldChar w:fldCharType="begin"/>
            </w:r>
            <w:r w:rsidR="0053795C" w:rsidRPr="00041BFA">
              <w:rPr>
                <w:rStyle w:val="Hyperlink"/>
                <w:color w:val="auto"/>
                <w:u w:val="none"/>
                <w:rPrChange w:id="381" w:author="Tran, Dan P. (Technatomy)" w:date="2019-03-27T09:55:00Z">
                  <w:rPr>
                    <w:rStyle w:val="Hyperlink"/>
                  </w:rPr>
                </w:rPrChange>
              </w:rPr>
              <w:instrText xml:space="preserve"> HYPERLINK \l "Page_178" </w:instrText>
            </w:r>
            <w:r w:rsidR="0053795C" w:rsidRPr="00041BFA">
              <w:rPr>
                <w:rStyle w:val="Hyperlink"/>
                <w:color w:val="auto"/>
                <w:u w:val="none"/>
                <w:rPrChange w:id="382" w:author="Tran, Dan P. (Technatomy)" w:date="2019-03-27T09:55:00Z">
                  <w:rPr>
                    <w:rStyle w:val="Hyperlink"/>
                  </w:rPr>
                </w:rPrChange>
              </w:rPr>
              <w:fldChar w:fldCharType="separate"/>
            </w:r>
            <w:r w:rsidRPr="00041BFA">
              <w:rPr>
                <w:rStyle w:val="Hyperlink"/>
                <w:color w:val="auto"/>
                <w:u w:val="none"/>
                <w:rPrChange w:id="383" w:author="Tran, Dan P. (Technatomy)" w:date="2019-03-27T09:55:00Z">
                  <w:rPr>
                    <w:rStyle w:val="Hyperlink"/>
                  </w:rPr>
                </w:rPrChange>
              </w:rPr>
              <w:t>178</w:t>
            </w:r>
            <w:r w:rsidR="0053795C" w:rsidRPr="00041BFA">
              <w:rPr>
                <w:rStyle w:val="Hyperlink"/>
                <w:color w:val="auto"/>
                <w:u w:val="none"/>
                <w:rPrChange w:id="384" w:author="Tran, Dan P. (Technatomy)" w:date="2019-03-27T09:55:00Z">
                  <w:rPr>
                    <w:rStyle w:val="Hyperlink"/>
                  </w:rPr>
                </w:rPrChange>
              </w:rPr>
              <w:fldChar w:fldCharType="end"/>
            </w:r>
            <w:r w:rsidRPr="00041BFA">
              <w:t xml:space="preserve">, </w:t>
            </w:r>
            <w:r w:rsidR="0053795C" w:rsidRPr="00041BFA">
              <w:rPr>
                <w:rStyle w:val="Hyperlink"/>
                <w:color w:val="auto"/>
                <w:u w:val="none"/>
                <w:rPrChange w:id="385" w:author="Tran, Dan P. (Technatomy)" w:date="2019-03-27T09:55:00Z">
                  <w:rPr>
                    <w:rStyle w:val="Hyperlink"/>
                  </w:rPr>
                </w:rPrChange>
              </w:rPr>
              <w:fldChar w:fldCharType="begin"/>
            </w:r>
            <w:r w:rsidR="0053795C" w:rsidRPr="00041BFA">
              <w:rPr>
                <w:rStyle w:val="Hyperlink"/>
                <w:color w:val="auto"/>
                <w:u w:val="none"/>
                <w:rPrChange w:id="386" w:author="Tran, Dan P. (Technatomy)" w:date="2019-03-27T09:55:00Z">
                  <w:rPr>
                    <w:rStyle w:val="Hyperlink"/>
                  </w:rPr>
                </w:rPrChange>
              </w:rPr>
              <w:instrText xml:space="preserve"> HYPERLINK \l "Page_1</w:instrText>
            </w:r>
            <w:r w:rsidR="0053795C" w:rsidRPr="00041BFA">
              <w:rPr>
                <w:rStyle w:val="Hyperlink"/>
                <w:color w:val="auto"/>
                <w:u w:val="none"/>
                <w:rPrChange w:id="387" w:author="Tran, Dan P. (Technatomy)" w:date="2019-03-27T09:55:00Z">
                  <w:rPr>
                    <w:rStyle w:val="Hyperlink"/>
                  </w:rPr>
                </w:rPrChange>
              </w:rPr>
              <w:instrText xml:space="preserve">80" </w:instrText>
            </w:r>
            <w:r w:rsidR="0053795C" w:rsidRPr="00041BFA">
              <w:rPr>
                <w:rStyle w:val="Hyperlink"/>
                <w:color w:val="auto"/>
                <w:u w:val="none"/>
                <w:rPrChange w:id="388" w:author="Tran, Dan P. (Technatomy)" w:date="2019-03-27T09:55:00Z">
                  <w:rPr>
                    <w:rStyle w:val="Hyperlink"/>
                  </w:rPr>
                </w:rPrChange>
              </w:rPr>
              <w:fldChar w:fldCharType="separate"/>
            </w:r>
            <w:r w:rsidRPr="00041BFA">
              <w:rPr>
                <w:rStyle w:val="Hyperlink"/>
                <w:color w:val="auto"/>
                <w:u w:val="none"/>
                <w:rPrChange w:id="389" w:author="Tran, Dan P. (Technatomy)" w:date="2019-03-27T09:55:00Z">
                  <w:rPr>
                    <w:rStyle w:val="Hyperlink"/>
                  </w:rPr>
                </w:rPrChange>
              </w:rPr>
              <w:t>180</w:t>
            </w:r>
            <w:r w:rsidR="0053795C" w:rsidRPr="00041BFA">
              <w:rPr>
                <w:rStyle w:val="Hyperlink"/>
                <w:color w:val="auto"/>
                <w:u w:val="none"/>
                <w:rPrChange w:id="390" w:author="Tran, Dan P. (Technatomy)" w:date="2019-03-27T09:55:00Z">
                  <w:rPr>
                    <w:rStyle w:val="Hyperlink"/>
                  </w:rPr>
                </w:rPrChange>
              </w:rPr>
              <w:fldChar w:fldCharType="end"/>
            </w:r>
            <w:r w:rsidRPr="00041BFA">
              <w:t xml:space="preserve">, </w:t>
            </w:r>
            <w:r w:rsidR="0053795C" w:rsidRPr="00041BFA">
              <w:rPr>
                <w:rStyle w:val="Hyperlink"/>
                <w:color w:val="auto"/>
                <w:u w:val="none"/>
                <w:rPrChange w:id="391" w:author="Tran, Dan P. (Technatomy)" w:date="2019-03-27T09:55:00Z">
                  <w:rPr>
                    <w:rStyle w:val="Hyperlink"/>
                  </w:rPr>
                </w:rPrChange>
              </w:rPr>
              <w:fldChar w:fldCharType="begin"/>
            </w:r>
            <w:r w:rsidR="0053795C" w:rsidRPr="00041BFA">
              <w:rPr>
                <w:rStyle w:val="Hyperlink"/>
                <w:color w:val="auto"/>
                <w:u w:val="none"/>
                <w:rPrChange w:id="392" w:author="Tran, Dan P. (Technatomy)" w:date="2019-03-27T09:55:00Z">
                  <w:rPr>
                    <w:rStyle w:val="Hyperlink"/>
                  </w:rPr>
                </w:rPrChange>
              </w:rPr>
              <w:instrText xml:space="preserve"> HYPERLINK \l "Page_185" </w:instrText>
            </w:r>
            <w:r w:rsidR="0053795C" w:rsidRPr="00041BFA">
              <w:rPr>
                <w:rStyle w:val="Hyperlink"/>
                <w:color w:val="auto"/>
                <w:u w:val="none"/>
                <w:rPrChange w:id="393" w:author="Tran, Dan P. (Technatomy)" w:date="2019-03-27T09:55:00Z">
                  <w:rPr>
                    <w:rStyle w:val="Hyperlink"/>
                  </w:rPr>
                </w:rPrChange>
              </w:rPr>
              <w:fldChar w:fldCharType="separate"/>
            </w:r>
            <w:r w:rsidRPr="00041BFA">
              <w:rPr>
                <w:rStyle w:val="Hyperlink"/>
                <w:color w:val="auto"/>
                <w:u w:val="none"/>
                <w:rPrChange w:id="394" w:author="Tran, Dan P. (Technatomy)" w:date="2019-03-27T09:55:00Z">
                  <w:rPr>
                    <w:rStyle w:val="Hyperlink"/>
                  </w:rPr>
                </w:rPrChange>
              </w:rPr>
              <w:t>185</w:t>
            </w:r>
            <w:r w:rsidR="0053795C" w:rsidRPr="00041BFA">
              <w:rPr>
                <w:rStyle w:val="Hyperlink"/>
                <w:color w:val="auto"/>
                <w:u w:val="none"/>
                <w:rPrChange w:id="395" w:author="Tran, Dan P. (Technatomy)" w:date="2019-03-27T09:55:00Z">
                  <w:rPr>
                    <w:rStyle w:val="Hyperlink"/>
                  </w:rPr>
                </w:rPrChange>
              </w:rPr>
              <w:fldChar w:fldCharType="end"/>
            </w:r>
            <w:r w:rsidRPr="00041BFA">
              <w:t xml:space="preserve">, </w:t>
            </w:r>
            <w:r w:rsidR="0053795C" w:rsidRPr="00041BFA">
              <w:rPr>
                <w:rStyle w:val="Hyperlink"/>
                <w:color w:val="auto"/>
                <w:u w:val="none"/>
                <w:rPrChange w:id="396" w:author="Tran, Dan P. (Technatomy)" w:date="2019-03-27T09:55:00Z">
                  <w:rPr>
                    <w:rStyle w:val="Hyperlink"/>
                  </w:rPr>
                </w:rPrChange>
              </w:rPr>
              <w:fldChar w:fldCharType="begin"/>
            </w:r>
            <w:r w:rsidR="0053795C" w:rsidRPr="00041BFA">
              <w:rPr>
                <w:rStyle w:val="Hyperlink"/>
                <w:color w:val="auto"/>
                <w:u w:val="none"/>
                <w:rPrChange w:id="397" w:author="Tran, Dan P. (Technatomy)" w:date="2019-03-27T09:55:00Z">
                  <w:rPr>
                    <w:rStyle w:val="Hyperlink"/>
                  </w:rPr>
                </w:rPrChange>
              </w:rPr>
              <w:instrText xml:space="preserve"> HYPERLINK \l "Page_210" </w:instrText>
            </w:r>
            <w:r w:rsidR="0053795C" w:rsidRPr="00041BFA">
              <w:rPr>
                <w:rStyle w:val="Hyperlink"/>
                <w:color w:val="auto"/>
                <w:u w:val="none"/>
                <w:rPrChange w:id="398" w:author="Tran, Dan P. (Technatomy)" w:date="2019-03-27T09:55:00Z">
                  <w:rPr>
                    <w:rStyle w:val="Hyperlink"/>
                  </w:rPr>
                </w:rPrChange>
              </w:rPr>
              <w:fldChar w:fldCharType="separate"/>
            </w:r>
            <w:r w:rsidRPr="00041BFA">
              <w:rPr>
                <w:rStyle w:val="Hyperlink"/>
                <w:color w:val="auto"/>
                <w:u w:val="none"/>
                <w:rPrChange w:id="399" w:author="Tran, Dan P. (Technatomy)" w:date="2019-03-27T09:55:00Z">
                  <w:rPr>
                    <w:rStyle w:val="Hyperlink"/>
                  </w:rPr>
                </w:rPrChange>
              </w:rPr>
              <w:t>210</w:t>
            </w:r>
            <w:r w:rsidR="0053795C" w:rsidRPr="00041BFA">
              <w:rPr>
                <w:rStyle w:val="Hyperlink"/>
                <w:color w:val="auto"/>
                <w:u w:val="none"/>
                <w:rPrChange w:id="400" w:author="Tran, Dan P. (Technatomy)" w:date="2019-03-27T09:55:00Z">
                  <w:rPr>
                    <w:rStyle w:val="Hyperlink"/>
                  </w:rPr>
                </w:rPrChange>
              </w:rPr>
              <w:fldChar w:fldCharType="end"/>
            </w:r>
            <w:r w:rsidRPr="00041BFA">
              <w:t xml:space="preserve">, </w:t>
            </w:r>
            <w:r w:rsidR="0053795C" w:rsidRPr="00041BFA">
              <w:rPr>
                <w:rStyle w:val="Hyperlink"/>
                <w:color w:val="auto"/>
                <w:u w:val="none"/>
                <w:rPrChange w:id="401" w:author="Tran, Dan P. (Technatomy)" w:date="2019-03-27T09:55:00Z">
                  <w:rPr>
                    <w:rStyle w:val="Hyperlink"/>
                  </w:rPr>
                </w:rPrChange>
              </w:rPr>
              <w:fldChar w:fldCharType="begin"/>
            </w:r>
            <w:r w:rsidR="0053795C" w:rsidRPr="00041BFA">
              <w:rPr>
                <w:rStyle w:val="Hyperlink"/>
                <w:color w:val="auto"/>
                <w:u w:val="none"/>
                <w:rPrChange w:id="402" w:author="Tran, Dan P. (Technatomy)" w:date="2019-03-27T09:55:00Z">
                  <w:rPr>
                    <w:rStyle w:val="Hyperlink"/>
                  </w:rPr>
                </w:rPrChange>
              </w:rPr>
              <w:instrText xml:space="preserve"> HYPERLINK \l "Page_214" </w:instrText>
            </w:r>
            <w:r w:rsidR="0053795C" w:rsidRPr="00041BFA">
              <w:rPr>
                <w:rStyle w:val="Hyperlink"/>
                <w:color w:val="auto"/>
                <w:u w:val="none"/>
                <w:rPrChange w:id="403" w:author="Tran, Dan P. (Technatomy)" w:date="2019-03-27T09:55:00Z">
                  <w:rPr>
                    <w:rStyle w:val="Hyperlink"/>
                  </w:rPr>
                </w:rPrChange>
              </w:rPr>
              <w:fldChar w:fldCharType="separate"/>
            </w:r>
            <w:r w:rsidRPr="00041BFA">
              <w:rPr>
                <w:rStyle w:val="Hyperlink"/>
                <w:color w:val="auto"/>
                <w:u w:val="none"/>
                <w:rPrChange w:id="404" w:author="Tran, Dan P. (Technatomy)" w:date="2019-03-27T09:55:00Z">
                  <w:rPr>
                    <w:rStyle w:val="Hyperlink"/>
                  </w:rPr>
                </w:rPrChange>
              </w:rPr>
              <w:t>214</w:t>
            </w:r>
            <w:r w:rsidR="0053795C" w:rsidRPr="00041BFA">
              <w:rPr>
                <w:rStyle w:val="Hyperlink"/>
                <w:color w:val="auto"/>
                <w:u w:val="none"/>
                <w:rPrChange w:id="405" w:author="Tran, Dan P. (Technatomy)" w:date="2019-03-27T09:55:00Z">
                  <w:rPr>
                    <w:rStyle w:val="Hyperlink"/>
                  </w:rPr>
                </w:rPrChange>
              </w:rPr>
              <w:fldChar w:fldCharType="end"/>
            </w:r>
            <w:r w:rsidRPr="00041BFA">
              <w:t xml:space="preserve">, </w:t>
            </w:r>
            <w:r w:rsidR="0053795C" w:rsidRPr="00041BFA">
              <w:rPr>
                <w:rStyle w:val="Hyperlink"/>
                <w:color w:val="auto"/>
                <w:u w:val="none"/>
                <w:rPrChange w:id="406" w:author="Tran, Dan P. (Technatomy)" w:date="2019-03-27T09:55:00Z">
                  <w:rPr>
                    <w:rStyle w:val="Hyperlink"/>
                  </w:rPr>
                </w:rPrChange>
              </w:rPr>
              <w:fldChar w:fldCharType="begin"/>
            </w:r>
            <w:r w:rsidR="0053795C" w:rsidRPr="00041BFA">
              <w:rPr>
                <w:rStyle w:val="Hyperlink"/>
                <w:color w:val="auto"/>
                <w:u w:val="none"/>
                <w:rPrChange w:id="407" w:author="Tran, Dan P. (Technatomy)" w:date="2019-03-27T09:55:00Z">
                  <w:rPr>
                    <w:rStyle w:val="Hyperlink"/>
                  </w:rPr>
                </w:rPrChange>
              </w:rPr>
              <w:instrText xml:space="preserve"> HYPERLINK \l "Page_219" </w:instrText>
            </w:r>
            <w:r w:rsidR="0053795C" w:rsidRPr="00041BFA">
              <w:rPr>
                <w:rStyle w:val="Hyperlink"/>
                <w:color w:val="auto"/>
                <w:u w:val="none"/>
                <w:rPrChange w:id="408" w:author="Tran, Dan P. (Technatomy)" w:date="2019-03-27T09:55:00Z">
                  <w:rPr>
                    <w:rStyle w:val="Hyperlink"/>
                  </w:rPr>
                </w:rPrChange>
              </w:rPr>
              <w:fldChar w:fldCharType="separate"/>
            </w:r>
            <w:r w:rsidRPr="00041BFA">
              <w:rPr>
                <w:rStyle w:val="Hyperlink"/>
                <w:color w:val="auto"/>
                <w:u w:val="none"/>
                <w:rPrChange w:id="409" w:author="Tran, Dan P. (Technatomy)" w:date="2019-03-27T09:55:00Z">
                  <w:rPr>
                    <w:rStyle w:val="Hyperlink"/>
                  </w:rPr>
                </w:rPrChange>
              </w:rPr>
              <w:t>219</w:t>
            </w:r>
            <w:r w:rsidR="0053795C" w:rsidRPr="00041BFA">
              <w:rPr>
                <w:rStyle w:val="Hyperlink"/>
                <w:color w:val="auto"/>
                <w:u w:val="none"/>
                <w:rPrChange w:id="410" w:author="Tran, Dan P. (Technatomy)" w:date="2019-03-27T09:55:00Z">
                  <w:rPr>
                    <w:rStyle w:val="Hyperlink"/>
                  </w:rPr>
                </w:rPrChange>
              </w:rPr>
              <w:fldChar w:fldCharType="end"/>
            </w:r>
            <w:r w:rsidRPr="00041BFA">
              <w:t xml:space="preserve">, </w:t>
            </w:r>
            <w:r w:rsidR="0053795C" w:rsidRPr="00041BFA">
              <w:rPr>
                <w:rStyle w:val="Hyperlink"/>
                <w:color w:val="auto"/>
                <w:u w:val="none"/>
                <w:rPrChange w:id="411" w:author="Tran, Dan P. (Technatomy)" w:date="2019-03-27T09:55:00Z">
                  <w:rPr>
                    <w:rStyle w:val="Hyperlink"/>
                  </w:rPr>
                </w:rPrChange>
              </w:rPr>
              <w:fldChar w:fldCharType="begin"/>
            </w:r>
            <w:r w:rsidR="0053795C" w:rsidRPr="00041BFA">
              <w:rPr>
                <w:rStyle w:val="Hyperlink"/>
                <w:color w:val="auto"/>
                <w:u w:val="none"/>
                <w:rPrChange w:id="412" w:author="Tran, Dan P. (Technatomy)" w:date="2019-03-27T09:55:00Z">
                  <w:rPr>
                    <w:rStyle w:val="Hyperlink"/>
                  </w:rPr>
                </w:rPrChange>
              </w:rPr>
              <w:instrText xml:space="preserve"> HYPERLINK \l "Page_224" </w:instrText>
            </w:r>
            <w:r w:rsidR="0053795C" w:rsidRPr="00041BFA">
              <w:rPr>
                <w:rStyle w:val="Hyperlink"/>
                <w:color w:val="auto"/>
                <w:u w:val="none"/>
                <w:rPrChange w:id="413" w:author="Tran, Dan P. (Technatomy)" w:date="2019-03-27T09:55:00Z">
                  <w:rPr>
                    <w:rStyle w:val="Hyperlink"/>
                  </w:rPr>
                </w:rPrChange>
              </w:rPr>
              <w:fldChar w:fldCharType="separate"/>
            </w:r>
            <w:r w:rsidRPr="00041BFA">
              <w:rPr>
                <w:rStyle w:val="Hyperlink"/>
                <w:color w:val="auto"/>
                <w:u w:val="none"/>
                <w:rPrChange w:id="414" w:author="Tran, Dan P. (Technatomy)" w:date="2019-03-27T09:55:00Z">
                  <w:rPr>
                    <w:rStyle w:val="Hyperlink"/>
                  </w:rPr>
                </w:rPrChange>
              </w:rPr>
              <w:t>224</w:t>
            </w:r>
            <w:r w:rsidR="0053795C" w:rsidRPr="00041BFA">
              <w:rPr>
                <w:rStyle w:val="Hyperlink"/>
                <w:color w:val="auto"/>
                <w:u w:val="none"/>
                <w:rPrChange w:id="415" w:author="Tran, Dan P. (Technatomy)" w:date="2019-03-27T09:55:00Z">
                  <w:rPr>
                    <w:rStyle w:val="Hyperlink"/>
                  </w:rPr>
                </w:rPrChange>
              </w:rPr>
              <w:fldChar w:fldCharType="end"/>
            </w:r>
            <w:r w:rsidRPr="00041BFA">
              <w:t xml:space="preserve">, </w:t>
            </w:r>
            <w:r w:rsidR="0053795C" w:rsidRPr="00041BFA">
              <w:rPr>
                <w:rStyle w:val="Hyperlink"/>
                <w:color w:val="auto"/>
                <w:u w:val="none"/>
                <w:rPrChange w:id="416" w:author="Tran, Dan P. (Technatomy)" w:date="2019-03-27T09:55:00Z">
                  <w:rPr>
                    <w:rStyle w:val="Hyperlink"/>
                  </w:rPr>
                </w:rPrChange>
              </w:rPr>
              <w:fldChar w:fldCharType="begin"/>
            </w:r>
            <w:r w:rsidR="0053795C" w:rsidRPr="00041BFA">
              <w:rPr>
                <w:rStyle w:val="Hyperlink"/>
                <w:color w:val="auto"/>
                <w:u w:val="none"/>
                <w:rPrChange w:id="417" w:author="Tran, Dan P. (Technatomy)" w:date="2019-03-27T09:55:00Z">
                  <w:rPr>
                    <w:rStyle w:val="Hyperlink"/>
                  </w:rPr>
                </w:rPrChange>
              </w:rPr>
              <w:instrText xml:space="preserve"> HYPERLINK \l "Page_226" </w:instrText>
            </w:r>
            <w:r w:rsidR="0053795C" w:rsidRPr="00041BFA">
              <w:rPr>
                <w:rStyle w:val="Hyperlink"/>
                <w:color w:val="auto"/>
                <w:u w:val="none"/>
                <w:rPrChange w:id="418" w:author="Tran, Dan P. (Technatomy)" w:date="2019-03-27T09:55:00Z">
                  <w:rPr>
                    <w:rStyle w:val="Hyperlink"/>
                  </w:rPr>
                </w:rPrChange>
              </w:rPr>
              <w:fldChar w:fldCharType="separate"/>
            </w:r>
            <w:r w:rsidRPr="00041BFA">
              <w:rPr>
                <w:rStyle w:val="Hyperlink"/>
                <w:color w:val="auto"/>
                <w:u w:val="none"/>
                <w:rPrChange w:id="419" w:author="Tran, Dan P. (Technatomy)" w:date="2019-03-27T09:55:00Z">
                  <w:rPr>
                    <w:rStyle w:val="Hyperlink"/>
                  </w:rPr>
                </w:rPrChange>
              </w:rPr>
              <w:t>226-228</w:t>
            </w:r>
            <w:r w:rsidR="0053795C" w:rsidRPr="00041BFA">
              <w:rPr>
                <w:rStyle w:val="Hyperlink"/>
                <w:color w:val="auto"/>
                <w:u w:val="none"/>
                <w:rPrChange w:id="420" w:author="Tran, Dan P. (Technatomy)" w:date="2019-03-27T09:55:00Z">
                  <w:rPr>
                    <w:rStyle w:val="Hyperlink"/>
                  </w:rPr>
                </w:rPrChange>
              </w:rPr>
              <w:fldChar w:fldCharType="end"/>
            </w:r>
            <w:r w:rsidRPr="00041BFA">
              <w:t xml:space="preserve">, </w:t>
            </w:r>
            <w:r w:rsidR="0053795C" w:rsidRPr="00041BFA">
              <w:rPr>
                <w:rStyle w:val="Hyperlink"/>
                <w:color w:val="auto"/>
                <w:u w:val="none"/>
                <w:rPrChange w:id="421" w:author="Tran, Dan P. (Technatomy)" w:date="2019-03-27T09:55:00Z">
                  <w:rPr>
                    <w:rStyle w:val="Hyperlink"/>
                  </w:rPr>
                </w:rPrChange>
              </w:rPr>
              <w:fldChar w:fldCharType="begin"/>
            </w:r>
            <w:r w:rsidR="0053795C" w:rsidRPr="00041BFA">
              <w:rPr>
                <w:rStyle w:val="Hyperlink"/>
                <w:color w:val="auto"/>
                <w:u w:val="none"/>
                <w:rPrChange w:id="422" w:author="Tran, Dan P. (Technatomy)" w:date="2019-03-27T09:55:00Z">
                  <w:rPr>
                    <w:rStyle w:val="Hyperlink"/>
                  </w:rPr>
                </w:rPrChange>
              </w:rPr>
              <w:instrText xml:space="preserve"> HYPERLINK \l "Page_241" </w:instrText>
            </w:r>
            <w:r w:rsidR="0053795C" w:rsidRPr="00041BFA">
              <w:rPr>
                <w:rStyle w:val="Hyperlink"/>
                <w:color w:val="auto"/>
                <w:u w:val="none"/>
                <w:rPrChange w:id="423" w:author="Tran, Dan P. (Technatomy)" w:date="2019-03-27T09:55:00Z">
                  <w:rPr>
                    <w:rStyle w:val="Hyperlink"/>
                  </w:rPr>
                </w:rPrChange>
              </w:rPr>
              <w:fldChar w:fldCharType="separate"/>
            </w:r>
            <w:r w:rsidRPr="00041BFA">
              <w:rPr>
                <w:rStyle w:val="Hyperlink"/>
                <w:color w:val="auto"/>
                <w:u w:val="none"/>
                <w:rPrChange w:id="424" w:author="Tran, Dan P. (Technatomy)" w:date="2019-03-27T09:55:00Z">
                  <w:rPr>
                    <w:rStyle w:val="Hyperlink"/>
                  </w:rPr>
                </w:rPrChange>
              </w:rPr>
              <w:t>241</w:t>
            </w:r>
            <w:r w:rsidR="0053795C" w:rsidRPr="00041BFA">
              <w:rPr>
                <w:rStyle w:val="Hyperlink"/>
                <w:color w:val="auto"/>
                <w:u w:val="none"/>
                <w:rPrChange w:id="425" w:author="Tran, Dan P. (Technatomy)" w:date="2019-03-27T09:55:00Z">
                  <w:rPr>
                    <w:rStyle w:val="Hyperlink"/>
                  </w:rPr>
                </w:rPrChange>
              </w:rPr>
              <w:fldChar w:fldCharType="end"/>
            </w:r>
            <w:r w:rsidRPr="00041BFA">
              <w:t xml:space="preserve">, </w:t>
            </w:r>
            <w:r w:rsidR="0053795C" w:rsidRPr="00041BFA">
              <w:rPr>
                <w:rStyle w:val="Hyperlink"/>
                <w:color w:val="auto"/>
                <w:u w:val="none"/>
                <w:rPrChange w:id="426" w:author="Tran, Dan P. (Technatomy)" w:date="2019-03-27T09:55:00Z">
                  <w:rPr>
                    <w:rStyle w:val="Hyperlink"/>
                  </w:rPr>
                </w:rPrChange>
              </w:rPr>
              <w:fldChar w:fldCharType="begin"/>
            </w:r>
            <w:r w:rsidR="0053795C" w:rsidRPr="00041BFA">
              <w:rPr>
                <w:rStyle w:val="Hyperlink"/>
                <w:color w:val="auto"/>
                <w:u w:val="none"/>
                <w:rPrChange w:id="427" w:author="Tran, Dan P. (Technatomy)" w:date="2019-03-27T09:55:00Z">
                  <w:rPr>
                    <w:rStyle w:val="Hyperlink"/>
                  </w:rPr>
                </w:rPrChange>
              </w:rPr>
              <w:instrText xml:space="preserve"> HYPERLIN</w:instrText>
            </w:r>
            <w:r w:rsidR="0053795C" w:rsidRPr="00041BFA">
              <w:rPr>
                <w:rStyle w:val="Hyperlink"/>
                <w:color w:val="auto"/>
                <w:u w:val="none"/>
                <w:rPrChange w:id="428" w:author="Tran, Dan P. (Technatomy)" w:date="2019-03-27T09:55:00Z">
                  <w:rPr>
                    <w:rStyle w:val="Hyperlink"/>
                  </w:rPr>
                </w:rPrChange>
              </w:rPr>
              <w:instrText xml:space="preserve">K \l "Page_243" </w:instrText>
            </w:r>
            <w:r w:rsidR="0053795C" w:rsidRPr="00041BFA">
              <w:rPr>
                <w:rStyle w:val="Hyperlink"/>
                <w:color w:val="auto"/>
                <w:u w:val="none"/>
                <w:rPrChange w:id="429" w:author="Tran, Dan P. (Technatomy)" w:date="2019-03-27T09:55:00Z">
                  <w:rPr>
                    <w:rStyle w:val="Hyperlink"/>
                  </w:rPr>
                </w:rPrChange>
              </w:rPr>
              <w:fldChar w:fldCharType="separate"/>
            </w:r>
            <w:r w:rsidRPr="00041BFA">
              <w:rPr>
                <w:rStyle w:val="Hyperlink"/>
                <w:color w:val="auto"/>
                <w:u w:val="none"/>
                <w:rPrChange w:id="430" w:author="Tran, Dan P. (Technatomy)" w:date="2019-03-27T09:55:00Z">
                  <w:rPr>
                    <w:rStyle w:val="Hyperlink"/>
                  </w:rPr>
                </w:rPrChange>
              </w:rPr>
              <w:t>243</w:t>
            </w:r>
            <w:r w:rsidR="0053795C" w:rsidRPr="00041BFA">
              <w:rPr>
                <w:rStyle w:val="Hyperlink"/>
                <w:color w:val="auto"/>
                <w:u w:val="none"/>
                <w:rPrChange w:id="43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32" w:author="Tran, Dan P. (Technatomy)" w:date="2019-03-27T09:55:00Z">
                  <w:rPr>
                    <w:rStyle w:val="Hyperlink"/>
                  </w:rPr>
                </w:rPrChange>
              </w:rPr>
              <w:fldChar w:fldCharType="begin"/>
            </w:r>
            <w:r w:rsidR="0053795C" w:rsidRPr="00041BFA">
              <w:rPr>
                <w:rStyle w:val="Hyperlink"/>
                <w:color w:val="auto"/>
                <w:u w:val="none"/>
                <w:rPrChange w:id="433" w:author="Tran, Dan P. (Technatomy)" w:date="2019-03-27T09:55:00Z">
                  <w:rPr>
                    <w:rStyle w:val="Hyperlink"/>
                  </w:rPr>
                </w:rPrChange>
              </w:rPr>
              <w:instrText xml:space="preserve"> HYPERLINK \l "Page_247" </w:instrText>
            </w:r>
            <w:r w:rsidR="0053795C" w:rsidRPr="00041BFA">
              <w:rPr>
                <w:rStyle w:val="Hyperlink"/>
                <w:color w:val="auto"/>
                <w:u w:val="none"/>
                <w:rPrChange w:id="434" w:author="Tran, Dan P. (Technatomy)" w:date="2019-03-27T09:55:00Z">
                  <w:rPr>
                    <w:rStyle w:val="Hyperlink"/>
                  </w:rPr>
                </w:rPrChange>
              </w:rPr>
              <w:fldChar w:fldCharType="separate"/>
            </w:r>
            <w:r w:rsidRPr="00041BFA">
              <w:rPr>
                <w:rStyle w:val="Hyperlink"/>
                <w:color w:val="auto"/>
                <w:u w:val="none"/>
                <w:rPrChange w:id="435" w:author="Tran, Dan P. (Technatomy)" w:date="2019-03-27T09:55:00Z">
                  <w:rPr>
                    <w:rStyle w:val="Hyperlink"/>
                  </w:rPr>
                </w:rPrChange>
              </w:rPr>
              <w:t>247-248</w:t>
            </w:r>
            <w:r w:rsidR="0053795C" w:rsidRPr="00041BFA">
              <w:rPr>
                <w:rStyle w:val="Hyperlink"/>
                <w:color w:val="auto"/>
                <w:u w:val="none"/>
                <w:rPrChange w:id="43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37" w:author="Tran, Dan P. (Technatomy)" w:date="2019-03-27T09:55:00Z">
                  <w:rPr>
                    <w:rStyle w:val="Hyperlink"/>
                  </w:rPr>
                </w:rPrChange>
              </w:rPr>
              <w:fldChar w:fldCharType="begin"/>
            </w:r>
            <w:r w:rsidR="0053795C" w:rsidRPr="00041BFA">
              <w:rPr>
                <w:rStyle w:val="Hyperlink"/>
                <w:color w:val="auto"/>
                <w:u w:val="none"/>
                <w:rPrChange w:id="438" w:author="Tran, Dan P. (Technatomy)" w:date="2019-03-27T09:55:00Z">
                  <w:rPr>
                    <w:rStyle w:val="Hyperlink"/>
                  </w:rPr>
                </w:rPrChange>
              </w:rPr>
              <w:instrText xml:space="preserve"> HYPERLINK \l "Page_251" </w:instrText>
            </w:r>
            <w:r w:rsidR="0053795C" w:rsidRPr="00041BFA">
              <w:rPr>
                <w:rStyle w:val="Hyperlink"/>
                <w:color w:val="auto"/>
                <w:u w:val="none"/>
                <w:rPrChange w:id="439" w:author="Tran, Dan P. (Technatomy)" w:date="2019-03-27T09:55:00Z">
                  <w:rPr>
                    <w:rStyle w:val="Hyperlink"/>
                  </w:rPr>
                </w:rPrChange>
              </w:rPr>
              <w:fldChar w:fldCharType="separate"/>
            </w:r>
            <w:r w:rsidRPr="00041BFA">
              <w:rPr>
                <w:rStyle w:val="Hyperlink"/>
                <w:color w:val="auto"/>
                <w:u w:val="none"/>
                <w:rPrChange w:id="440" w:author="Tran, Dan P. (Technatomy)" w:date="2019-03-27T09:55:00Z">
                  <w:rPr>
                    <w:rStyle w:val="Hyperlink"/>
                  </w:rPr>
                </w:rPrChange>
              </w:rPr>
              <w:t>251</w:t>
            </w:r>
            <w:r w:rsidR="0053795C" w:rsidRPr="00041BFA">
              <w:rPr>
                <w:rStyle w:val="Hyperlink"/>
                <w:color w:val="auto"/>
                <w:u w:val="none"/>
                <w:rPrChange w:id="44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42" w:author="Tran, Dan P. (Technatomy)" w:date="2019-03-27T09:55:00Z">
                  <w:rPr>
                    <w:rStyle w:val="Hyperlink"/>
                  </w:rPr>
                </w:rPrChange>
              </w:rPr>
              <w:fldChar w:fldCharType="begin"/>
            </w:r>
            <w:r w:rsidR="0053795C" w:rsidRPr="00041BFA">
              <w:rPr>
                <w:rStyle w:val="Hyperlink"/>
                <w:color w:val="auto"/>
                <w:u w:val="none"/>
                <w:rPrChange w:id="443" w:author="Tran, Dan P. (Technatomy)" w:date="2019-03-27T09:55:00Z">
                  <w:rPr>
                    <w:rStyle w:val="Hyperlink"/>
                  </w:rPr>
                </w:rPrChange>
              </w:rPr>
              <w:instrText xml:space="preserve"> HYPERLINK \l "Page_256" </w:instrText>
            </w:r>
            <w:r w:rsidR="0053795C" w:rsidRPr="00041BFA">
              <w:rPr>
                <w:rStyle w:val="Hyperlink"/>
                <w:color w:val="auto"/>
                <w:u w:val="none"/>
                <w:rPrChange w:id="444" w:author="Tran, Dan P. (Technatomy)" w:date="2019-03-27T09:55:00Z">
                  <w:rPr>
                    <w:rStyle w:val="Hyperlink"/>
                  </w:rPr>
                </w:rPrChange>
              </w:rPr>
              <w:fldChar w:fldCharType="separate"/>
            </w:r>
            <w:r w:rsidRPr="00041BFA">
              <w:rPr>
                <w:rStyle w:val="Hyperlink"/>
                <w:color w:val="auto"/>
                <w:u w:val="none"/>
                <w:rPrChange w:id="445" w:author="Tran, Dan P. (Technatomy)" w:date="2019-03-27T09:55:00Z">
                  <w:rPr>
                    <w:rStyle w:val="Hyperlink"/>
                  </w:rPr>
                </w:rPrChange>
              </w:rPr>
              <w:t>255-257</w:t>
            </w:r>
            <w:r w:rsidR="0053795C" w:rsidRPr="00041BFA">
              <w:rPr>
                <w:rStyle w:val="Hyperlink"/>
                <w:color w:val="auto"/>
                <w:u w:val="none"/>
                <w:rPrChange w:id="44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47" w:author="Tran, Dan P. (Technatomy)" w:date="2019-03-27T09:55:00Z">
                  <w:rPr>
                    <w:rStyle w:val="Hyperlink"/>
                  </w:rPr>
                </w:rPrChange>
              </w:rPr>
              <w:fldChar w:fldCharType="begin"/>
            </w:r>
            <w:r w:rsidR="0053795C" w:rsidRPr="00041BFA">
              <w:rPr>
                <w:rStyle w:val="Hyperlink"/>
                <w:color w:val="auto"/>
                <w:u w:val="none"/>
                <w:rPrChange w:id="448" w:author="Tran, Dan P. (Technatomy)" w:date="2019-03-27T09:55:00Z">
                  <w:rPr>
                    <w:rStyle w:val="Hyperlink"/>
                  </w:rPr>
                </w:rPrChange>
              </w:rPr>
              <w:instrText xml:space="preserve"> HYPERLINK \l "Page_258" </w:instrText>
            </w:r>
            <w:r w:rsidR="0053795C" w:rsidRPr="00041BFA">
              <w:rPr>
                <w:rStyle w:val="Hyperlink"/>
                <w:color w:val="auto"/>
                <w:u w:val="none"/>
                <w:rPrChange w:id="449" w:author="Tran, Dan P. (Technatomy)" w:date="2019-03-27T09:55:00Z">
                  <w:rPr>
                    <w:rStyle w:val="Hyperlink"/>
                  </w:rPr>
                </w:rPrChange>
              </w:rPr>
              <w:fldChar w:fldCharType="separate"/>
            </w:r>
            <w:r w:rsidRPr="00041BFA">
              <w:rPr>
                <w:rStyle w:val="Hyperlink"/>
                <w:color w:val="auto"/>
                <w:u w:val="none"/>
                <w:rPrChange w:id="450" w:author="Tran, Dan P. (Technatomy)" w:date="2019-03-27T09:55:00Z">
                  <w:rPr>
                    <w:rStyle w:val="Hyperlink"/>
                  </w:rPr>
                </w:rPrChange>
              </w:rPr>
              <w:t>258</w:t>
            </w:r>
            <w:r w:rsidR="0053795C" w:rsidRPr="00041BFA">
              <w:rPr>
                <w:rStyle w:val="Hyperlink"/>
                <w:color w:val="auto"/>
                <w:u w:val="none"/>
                <w:rPrChange w:id="45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52" w:author="Tran, Dan P. (Technatomy)" w:date="2019-03-27T09:55:00Z">
                  <w:rPr>
                    <w:rStyle w:val="Hyperlink"/>
                  </w:rPr>
                </w:rPrChange>
              </w:rPr>
              <w:fldChar w:fldCharType="begin"/>
            </w:r>
            <w:r w:rsidR="0053795C" w:rsidRPr="00041BFA">
              <w:rPr>
                <w:rStyle w:val="Hyperlink"/>
                <w:color w:val="auto"/>
                <w:u w:val="none"/>
                <w:rPrChange w:id="453" w:author="Tran, Dan P. (Technatomy)" w:date="2019-03-27T09:55:00Z">
                  <w:rPr>
                    <w:rStyle w:val="Hyperlink"/>
                  </w:rPr>
                </w:rPrChange>
              </w:rPr>
              <w:instrText xml:space="preserve"> HYPERLINK \l "Page_263" </w:instrText>
            </w:r>
            <w:r w:rsidR="0053795C" w:rsidRPr="00041BFA">
              <w:rPr>
                <w:rStyle w:val="Hyperlink"/>
                <w:color w:val="auto"/>
                <w:u w:val="none"/>
                <w:rPrChange w:id="454" w:author="Tran, Dan P. (Technatomy)" w:date="2019-03-27T09:55:00Z">
                  <w:rPr>
                    <w:rStyle w:val="Hyperlink"/>
                  </w:rPr>
                </w:rPrChange>
              </w:rPr>
              <w:fldChar w:fldCharType="separate"/>
            </w:r>
            <w:r w:rsidRPr="00041BFA">
              <w:rPr>
                <w:rStyle w:val="Hyperlink"/>
                <w:color w:val="auto"/>
                <w:u w:val="none"/>
                <w:rPrChange w:id="455" w:author="Tran, Dan P. (Technatomy)" w:date="2019-03-27T09:55:00Z">
                  <w:rPr>
                    <w:rStyle w:val="Hyperlink"/>
                  </w:rPr>
                </w:rPrChange>
              </w:rPr>
              <w:t>263-264</w:t>
            </w:r>
            <w:r w:rsidR="0053795C" w:rsidRPr="00041BFA">
              <w:rPr>
                <w:rStyle w:val="Hyperlink"/>
                <w:color w:val="auto"/>
                <w:u w:val="none"/>
                <w:rPrChange w:id="45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57" w:author="Tran, Dan P. (Technatomy)" w:date="2019-03-27T09:55:00Z">
                  <w:rPr>
                    <w:rStyle w:val="Hyperlink"/>
                  </w:rPr>
                </w:rPrChange>
              </w:rPr>
              <w:fldChar w:fldCharType="begin"/>
            </w:r>
            <w:r w:rsidR="0053795C" w:rsidRPr="00041BFA">
              <w:rPr>
                <w:rStyle w:val="Hyperlink"/>
                <w:color w:val="auto"/>
                <w:u w:val="none"/>
                <w:rPrChange w:id="458" w:author="Tran, Dan P. (Technatomy)" w:date="2019-03-27T09:55:00Z">
                  <w:rPr>
                    <w:rStyle w:val="Hyperlink"/>
                  </w:rPr>
                </w:rPrChange>
              </w:rPr>
              <w:instrText xml:space="preserve"> HYPERLINK \l "Page_265" </w:instrText>
            </w:r>
            <w:r w:rsidR="0053795C" w:rsidRPr="00041BFA">
              <w:rPr>
                <w:rStyle w:val="Hyperlink"/>
                <w:color w:val="auto"/>
                <w:u w:val="none"/>
                <w:rPrChange w:id="459" w:author="Tran, Dan P. (Technatomy)" w:date="2019-03-27T09:55:00Z">
                  <w:rPr>
                    <w:rStyle w:val="Hyperlink"/>
                  </w:rPr>
                </w:rPrChange>
              </w:rPr>
              <w:fldChar w:fldCharType="separate"/>
            </w:r>
            <w:r w:rsidRPr="00041BFA">
              <w:rPr>
                <w:rStyle w:val="Hyperlink"/>
                <w:color w:val="auto"/>
                <w:u w:val="none"/>
                <w:rPrChange w:id="460" w:author="Tran, Dan P. (Technatomy)" w:date="2019-03-27T09:55:00Z">
                  <w:rPr>
                    <w:rStyle w:val="Hyperlink"/>
                  </w:rPr>
                </w:rPrChange>
              </w:rPr>
              <w:t>265-266</w:t>
            </w:r>
            <w:r w:rsidR="0053795C" w:rsidRPr="00041BFA">
              <w:rPr>
                <w:rStyle w:val="Hyperlink"/>
                <w:color w:val="auto"/>
                <w:u w:val="none"/>
                <w:rPrChange w:id="46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62" w:author="Tran, Dan P. (Technatomy)" w:date="2019-03-27T09:55:00Z">
                  <w:rPr>
                    <w:rStyle w:val="Hyperlink"/>
                  </w:rPr>
                </w:rPrChange>
              </w:rPr>
              <w:fldChar w:fldCharType="begin"/>
            </w:r>
            <w:r w:rsidR="0053795C" w:rsidRPr="00041BFA">
              <w:rPr>
                <w:rStyle w:val="Hyperlink"/>
                <w:color w:val="auto"/>
                <w:u w:val="none"/>
                <w:rPrChange w:id="463" w:author="Tran, Dan P. (Technatomy)" w:date="2019-03-27T09:55:00Z">
                  <w:rPr>
                    <w:rStyle w:val="Hyperlink"/>
                  </w:rPr>
                </w:rPrChange>
              </w:rPr>
              <w:instrText xml:space="preserve"> HYPERLINK \l "Page_268" </w:instrText>
            </w:r>
            <w:r w:rsidR="0053795C" w:rsidRPr="00041BFA">
              <w:rPr>
                <w:rStyle w:val="Hyperlink"/>
                <w:color w:val="auto"/>
                <w:u w:val="none"/>
                <w:rPrChange w:id="464" w:author="Tran, Dan P. (Technatomy)" w:date="2019-03-27T09:55:00Z">
                  <w:rPr>
                    <w:rStyle w:val="Hyperlink"/>
                  </w:rPr>
                </w:rPrChange>
              </w:rPr>
              <w:fldChar w:fldCharType="separate"/>
            </w:r>
            <w:r w:rsidRPr="00041BFA">
              <w:rPr>
                <w:rStyle w:val="Hyperlink"/>
                <w:color w:val="auto"/>
                <w:u w:val="none"/>
                <w:rPrChange w:id="465" w:author="Tran, Dan P. (Technatomy)" w:date="2019-03-27T09:55:00Z">
                  <w:rPr>
                    <w:rStyle w:val="Hyperlink"/>
                  </w:rPr>
                </w:rPrChange>
              </w:rPr>
              <w:t>268</w:t>
            </w:r>
            <w:r w:rsidR="0053795C" w:rsidRPr="00041BFA">
              <w:rPr>
                <w:rStyle w:val="Hyperlink"/>
                <w:color w:val="auto"/>
                <w:u w:val="none"/>
                <w:rPrChange w:id="46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67" w:author="Tran, Dan P. (Technatomy)" w:date="2019-03-27T09:55:00Z">
                  <w:rPr>
                    <w:rStyle w:val="Hyperlink"/>
                  </w:rPr>
                </w:rPrChange>
              </w:rPr>
              <w:fldChar w:fldCharType="begin"/>
            </w:r>
            <w:r w:rsidR="0053795C" w:rsidRPr="00041BFA">
              <w:rPr>
                <w:rStyle w:val="Hyperlink"/>
                <w:color w:val="auto"/>
                <w:u w:val="none"/>
                <w:rPrChange w:id="468" w:author="Tran, Dan P. (Technatomy)" w:date="2019-03-27T09:55:00Z">
                  <w:rPr>
                    <w:rStyle w:val="Hyperlink"/>
                  </w:rPr>
                </w:rPrChange>
              </w:rPr>
              <w:instrText xml:space="preserve"> HYPERLINK \l "Page_271" </w:instrText>
            </w:r>
            <w:r w:rsidR="0053795C" w:rsidRPr="00041BFA">
              <w:rPr>
                <w:rStyle w:val="Hyperlink"/>
                <w:color w:val="auto"/>
                <w:u w:val="none"/>
                <w:rPrChange w:id="469" w:author="Tran, Dan P. (Technatomy)" w:date="2019-03-27T09:55:00Z">
                  <w:rPr>
                    <w:rStyle w:val="Hyperlink"/>
                  </w:rPr>
                </w:rPrChange>
              </w:rPr>
              <w:fldChar w:fldCharType="separate"/>
            </w:r>
            <w:r w:rsidRPr="00041BFA">
              <w:rPr>
                <w:rStyle w:val="Hyperlink"/>
                <w:color w:val="auto"/>
                <w:u w:val="none"/>
                <w:rPrChange w:id="470" w:author="Tran, Dan P. (Technatomy)" w:date="2019-03-27T09:55:00Z">
                  <w:rPr>
                    <w:rStyle w:val="Hyperlink"/>
                  </w:rPr>
                </w:rPrChange>
              </w:rPr>
              <w:t>271</w:t>
            </w:r>
            <w:r w:rsidR="0053795C" w:rsidRPr="00041BFA">
              <w:rPr>
                <w:rStyle w:val="Hyperlink"/>
                <w:color w:val="auto"/>
                <w:u w:val="none"/>
                <w:rPrChange w:id="47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72" w:author="Tran, Dan P. (Technatomy)" w:date="2019-03-27T09:55:00Z">
                  <w:rPr>
                    <w:rStyle w:val="Hyperlink"/>
                  </w:rPr>
                </w:rPrChange>
              </w:rPr>
              <w:fldChar w:fldCharType="begin"/>
            </w:r>
            <w:r w:rsidR="0053795C" w:rsidRPr="00041BFA">
              <w:rPr>
                <w:rStyle w:val="Hyperlink"/>
                <w:color w:val="auto"/>
                <w:u w:val="none"/>
                <w:rPrChange w:id="473" w:author="Tran, Dan P. (Technatomy)" w:date="2019-03-27T09:55:00Z">
                  <w:rPr>
                    <w:rStyle w:val="Hyperlink"/>
                  </w:rPr>
                </w:rPrChange>
              </w:rPr>
              <w:instrText xml:space="preserve"> HYPERLINK \l "Page_273" </w:instrText>
            </w:r>
            <w:r w:rsidR="0053795C" w:rsidRPr="00041BFA">
              <w:rPr>
                <w:rStyle w:val="Hyperlink"/>
                <w:color w:val="auto"/>
                <w:u w:val="none"/>
                <w:rPrChange w:id="474" w:author="Tran, Dan P. (Technatomy)" w:date="2019-03-27T09:55:00Z">
                  <w:rPr>
                    <w:rStyle w:val="Hyperlink"/>
                  </w:rPr>
                </w:rPrChange>
              </w:rPr>
              <w:fldChar w:fldCharType="separate"/>
            </w:r>
            <w:r w:rsidRPr="00041BFA">
              <w:rPr>
                <w:rStyle w:val="Hyperlink"/>
                <w:color w:val="auto"/>
                <w:u w:val="none"/>
                <w:rPrChange w:id="475" w:author="Tran, Dan P. (Technatomy)" w:date="2019-03-27T09:55:00Z">
                  <w:rPr>
                    <w:rStyle w:val="Hyperlink"/>
                  </w:rPr>
                </w:rPrChange>
              </w:rPr>
              <w:t>273</w:t>
            </w:r>
            <w:r w:rsidR="0053795C" w:rsidRPr="00041BFA">
              <w:rPr>
                <w:rStyle w:val="Hyperlink"/>
                <w:color w:val="auto"/>
                <w:u w:val="none"/>
                <w:rPrChange w:id="47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77" w:author="Tran, Dan P. (Technatomy)" w:date="2019-03-27T09:55:00Z">
                  <w:rPr>
                    <w:rStyle w:val="Hyperlink"/>
                  </w:rPr>
                </w:rPrChange>
              </w:rPr>
              <w:fldChar w:fldCharType="begin"/>
            </w:r>
            <w:r w:rsidR="0053795C" w:rsidRPr="00041BFA">
              <w:rPr>
                <w:rStyle w:val="Hyperlink"/>
                <w:color w:val="auto"/>
                <w:u w:val="none"/>
                <w:rPrChange w:id="478" w:author="Tran, Dan P. (Technatomy)" w:date="2019-03-27T09:55:00Z">
                  <w:rPr>
                    <w:rStyle w:val="Hyperlink"/>
                  </w:rPr>
                </w:rPrChange>
              </w:rPr>
              <w:instrText xml:space="preserve"> HYPERLINK \l "Page_275" </w:instrText>
            </w:r>
            <w:r w:rsidR="0053795C" w:rsidRPr="00041BFA">
              <w:rPr>
                <w:rStyle w:val="Hyperlink"/>
                <w:color w:val="auto"/>
                <w:u w:val="none"/>
                <w:rPrChange w:id="479" w:author="Tran, Dan P. (Technatomy)" w:date="2019-03-27T09:55:00Z">
                  <w:rPr>
                    <w:rStyle w:val="Hyperlink"/>
                  </w:rPr>
                </w:rPrChange>
              </w:rPr>
              <w:fldChar w:fldCharType="separate"/>
            </w:r>
            <w:r w:rsidRPr="00041BFA">
              <w:rPr>
                <w:rStyle w:val="Hyperlink"/>
                <w:color w:val="auto"/>
                <w:u w:val="none"/>
                <w:rPrChange w:id="480" w:author="Tran, Dan P. (Technatomy)" w:date="2019-03-27T09:55:00Z">
                  <w:rPr>
                    <w:rStyle w:val="Hyperlink"/>
                  </w:rPr>
                </w:rPrChange>
              </w:rPr>
              <w:t>275-276</w:t>
            </w:r>
            <w:r w:rsidR="0053795C" w:rsidRPr="00041BFA">
              <w:rPr>
                <w:rStyle w:val="Hyperlink"/>
                <w:color w:val="auto"/>
                <w:u w:val="none"/>
                <w:rPrChange w:id="48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82" w:author="Tran, Dan P. (Technatomy)" w:date="2019-03-27T09:55:00Z">
                  <w:rPr>
                    <w:rStyle w:val="Hyperlink"/>
                  </w:rPr>
                </w:rPrChange>
              </w:rPr>
              <w:fldChar w:fldCharType="begin"/>
            </w:r>
            <w:r w:rsidR="0053795C" w:rsidRPr="00041BFA">
              <w:rPr>
                <w:rStyle w:val="Hyperlink"/>
                <w:color w:val="auto"/>
                <w:u w:val="none"/>
                <w:rPrChange w:id="483" w:author="Tran, Dan P. (Technatomy)" w:date="2019-03-27T09:55:00Z">
                  <w:rPr>
                    <w:rStyle w:val="Hyperlink"/>
                  </w:rPr>
                </w:rPrChange>
              </w:rPr>
              <w:instrText xml:space="preserve"> HYPERLINK \l "Page_279" </w:instrText>
            </w:r>
            <w:r w:rsidR="0053795C" w:rsidRPr="00041BFA">
              <w:rPr>
                <w:rStyle w:val="Hyperlink"/>
                <w:color w:val="auto"/>
                <w:u w:val="none"/>
                <w:rPrChange w:id="484" w:author="Tran, Dan P. (Technatomy)" w:date="2019-03-27T09:55:00Z">
                  <w:rPr>
                    <w:rStyle w:val="Hyperlink"/>
                  </w:rPr>
                </w:rPrChange>
              </w:rPr>
              <w:fldChar w:fldCharType="separate"/>
            </w:r>
            <w:r w:rsidRPr="00041BFA">
              <w:rPr>
                <w:rStyle w:val="Hyperlink"/>
                <w:color w:val="auto"/>
                <w:u w:val="none"/>
                <w:rPrChange w:id="485" w:author="Tran, Dan P. (Technatomy)" w:date="2019-03-27T09:55:00Z">
                  <w:rPr>
                    <w:rStyle w:val="Hyperlink"/>
                  </w:rPr>
                </w:rPrChange>
              </w:rPr>
              <w:t>279</w:t>
            </w:r>
            <w:r w:rsidR="0053795C" w:rsidRPr="00041BFA">
              <w:rPr>
                <w:rStyle w:val="Hyperlink"/>
                <w:color w:val="auto"/>
                <w:u w:val="none"/>
                <w:rPrChange w:id="48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87" w:author="Tran, Dan P. (Technatomy)" w:date="2019-03-27T09:55:00Z">
                  <w:rPr>
                    <w:rStyle w:val="Hyperlink"/>
                  </w:rPr>
                </w:rPrChange>
              </w:rPr>
              <w:fldChar w:fldCharType="begin"/>
            </w:r>
            <w:r w:rsidR="0053795C" w:rsidRPr="00041BFA">
              <w:rPr>
                <w:rStyle w:val="Hyperlink"/>
                <w:color w:val="auto"/>
                <w:u w:val="none"/>
                <w:rPrChange w:id="488" w:author="Tran, Dan P. (Technatomy)" w:date="2019-03-27T09:55:00Z">
                  <w:rPr>
                    <w:rStyle w:val="Hyperlink"/>
                  </w:rPr>
                </w:rPrChange>
              </w:rPr>
              <w:instrText xml:space="preserve"> HYPERLINK \l "Page_283" </w:instrText>
            </w:r>
            <w:r w:rsidR="0053795C" w:rsidRPr="00041BFA">
              <w:rPr>
                <w:rStyle w:val="Hyperlink"/>
                <w:color w:val="auto"/>
                <w:u w:val="none"/>
                <w:rPrChange w:id="489" w:author="Tran, Dan P. (Technatomy)" w:date="2019-03-27T09:55:00Z">
                  <w:rPr>
                    <w:rStyle w:val="Hyperlink"/>
                  </w:rPr>
                </w:rPrChange>
              </w:rPr>
              <w:fldChar w:fldCharType="separate"/>
            </w:r>
            <w:r w:rsidRPr="00041BFA">
              <w:rPr>
                <w:rStyle w:val="Hyperlink"/>
                <w:color w:val="auto"/>
                <w:u w:val="none"/>
                <w:rPrChange w:id="490" w:author="Tran, Dan P. (Technatomy)" w:date="2019-03-27T09:55:00Z">
                  <w:rPr>
                    <w:rStyle w:val="Hyperlink"/>
                  </w:rPr>
                </w:rPrChange>
              </w:rPr>
              <w:t>283-285</w:t>
            </w:r>
            <w:r w:rsidR="0053795C" w:rsidRPr="00041BFA">
              <w:rPr>
                <w:rStyle w:val="Hyperlink"/>
                <w:color w:val="auto"/>
                <w:u w:val="none"/>
                <w:rPrChange w:id="491" w:author="Tran, Dan P. (Technatomy)" w:date="2019-03-27T09:55:00Z">
                  <w:rPr>
                    <w:rStyle w:val="Hyperlink"/>
                  </w:rPr>
                </w:rPrChange>
              </w:rPr>
              <w:fldChar w:fldCharType="end"/>
            </w:r>
            <w:r w:rsidRPr="00041BFA">
              <w:t xml:space="preserve">, </w:t>
            </w:r>
            <w:r w:rsidR="0053795C" w:rsidRPr="00041BFA">
              <w:rPr>
                <w:rStyle w:val="Hyperlink"/>
                <w:color w:val="auto"/>
                <w:u w:val="none"/>
                <w:rPrChange w:id="492" w:author="Tran, Dan P. (Technatomy)" w:date="2019-03-27T09:55:00Z">
                  <w:rPr>
                    <w:rStyle w:val="Hyperlink"/>
                  </w:rPr>
                </w:rPrChange>
              </w:rPr>
              <w:fldChar w:fldCharType="begin"/>
            </w:r>
            <w:r w:rsidR="0053795C" w:rsidRPr="00041BFA">
              <w:rPr>
                <w:rStyle w:val="Hyperlink"/>
                <w:color w:val="auto"/>
                <w:u w:val="none"/>
                <w:rPrChange w:id="493" w:author="Tran, Dan P. (Technatomy)" w:date="2019-03-27T09:55:00Z">
                  <w:rPr>
                    <w:rStyle w:val="Hyperlink"/>
                  </w:rPr>
                </w:rPrChange>
              </w:rPr>
              <w:instrText xml:space="preserve"> HYPERLINK \l "Page_290" </w:instrText>
            </w:r>
            <w:r w:rsidR="0053795C" w:rsidRPr="00041BFA">
              <w:rPr>
                <w:rStyle w:val="Hyperlink"/>
                <w:color w:val="auto"/>
                <w:u w:val="none"/>
                <w:rPrChange w:id="494" w:author="Tran, Dan P. (Technatomy)" w:date="2019-03-27T09:55:00Z">
                  <w:rPr>
                    <w:rStyle w:val="Hyperlink"/>
                  </w:rPr>
                </w:rPrChange>
              </w:rPr>
              <w:fldChar w:fldCharType="separate"/>
            </w:r>
            <w:r w:rsidRPr="00041BFA">
              <w:rPr>
                <w:rStyle w:val="Hyperlink"/>
                <w:color w:val="auto"/>
                <w:u w:val="none"/>
                <w:rPrChange w:id="495" w:author="Tran, Dan P. (Technatomy)" w:date="2019-03-27T09:55:00Z">
                  <w:rPr>
                    <w:rStyle w:val="Hyperlink"/>
                  </w:rPr>
                </w:rPrChange>
              </w:rPr>
              <w:t>290</w:t>
            </w:r>
            <w:r w:rsidR="0053795C" w:rsidRPr="00041BFA">
              <w:rPr>
                <w:rStyle w:val="Hyperlink"/>
                <w:color w:val="auto"/>
                <w:u w:val="none"/>
                <w:rPrChange w:id="496" w:author="Tran, Dan P. (Technatomy)" w:date="2019-03-27T09:55:00Z">
                  <w:rPr>
                    <w:rStyle w:val="Hyperlink"/>
                  </w:rPr>
                </w:rPrChange>
              </w:rPr>
              <w:fldChar w:fldCharType="end"/>
            </w:r>
            <w:r w:rsidRPr="00041BFA">
              <w:t xml:space="preserve">, </w:t>
            </w:r>
            <w:r w:rsidR="0053795C" w:rsidRPr="00041BFA">
              <w:rPr>
                <w:rStyle w:val="Hyperlink"/>
                <w:color w:val="auto"/>
                <w:u w:val="none"/>
                <w:rPrChange w:id="497" w:author="Tran, Dan P. (Technatomy)" w:date="2019-03-27T09:55:00Z">
                  <w:rPr>
                    <w:rStyle w:val="Hyperlink"/>
                  </w:rPr>
                </w:rPrChange>
              </w:rPr>
              <w:fldChar w:fldCharType="begin"/>
            </w:r>
            <w:r w:rsidR="0053795C" w:rsidRPr="00041BFA">
              <w:rPr>
                <w:rStyle w:val="Hyperlink"/>
                <w:color w:val="auto"/>
                <w:u w:val="none"/>
                <w:rPrChange w:id="498" w:author="Tran, Dan P. (Technatomy)" w:date="2019-03-27T09:55:00Z">
                  <w:rPr>
                    <w:rStyle w:val="Hyperlink"/>
                  </w:rPr>
                </w:rPrChange>
              </w:rPr>
              <w:instrText xml:space="preserve"> HYPERLINK \l "Pa</w:instrText>
            </w:r>
            <w:r w:rsidR="0053795C" w:rsidRPr="00041BFA">
              <w:rPr>
                <w:rStyle w:val="Hyperlink"/>
                <w:color w:val="auto"/>
                <w:u w:val="none"/>
                <w:rPrChange w:id="499" w:author="Tran, Dan P. (Technatomy)" w:date="2019-03-27T09:55:00Z">
                  <w:rPr>
                    <w:rStyle w:val="Hyperlink"/>
                  </w:rPr>
                </w:rPrChange>
              </w:rPr>
              <w:instrText xml:space="preserve">ge_294" </w:instrText>
            </w:r>
            <w:r w:rsidR="0053795C" w:rsidRPr="00041BFA">
              <w:rPr>
                <w:rStyle w:val="Hyperlink"/>
                <w:color w:val="auto"/>
                <w:u w:val="none"/>
                <w:rPrChange w:id="500" w:author="Tran, Dan P. (Technatomy)" w:date="2019-03-27T09:55:00Z">
                  <w:rPr>
                    <w:rStyle w:val="Hyperlink"/>
                  </w:rPr>
                </w:rPrChange>
              </w:rPr>
              <w:fldChar w:fldCharType="separate"/>
            </w:r>
            <w:r w:rsidRPr="00041BFA">
              <w:rPr>
                <w:rStyle w:val="Hyperlink"/>
                <w:color w:val="auto"/>
                <w:u w:val="none"/>
                <w:rPrChange w:id="501" w:author="Tran, Dan P. (Technatomy)" w:date="2019-03-27T09:55:00Z">
                  <w:rPr>
                    <w:rStyle w:val="Hyperlink"/>
                  </w:rPr>
                </w:rPrChange>
              </w:rPr>
              <w:t>294-295</w:t>
            </w:r>
            <w:r w:rsidR="0053795C" w:rsidRPr="00041BFA">
              <w:rPr>
                <w:rStyle w:val="Hyperlink"/>
                <w:color w:val="auto"/>
                <w:u w:val="none"/>
                <w:rPrChange w:id="50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03" w:author="Tran, Dan P. (Technatomy)" w:date="2019-03-27T09:55:00Z">
                  <w:rPr>
                    <w:rStyle w:val="Hyperlink"/>
                  </w:rPr>
                </w:rPrChange>
              </w:rPr>
              <w:fldChar w:fldCharType="begin"/>
            </w:r>
            <w:r w:rsidR="0053795C" w:rsidRPr="00041BFA">
              <w:rPr>
                <w:rStyle w:val="Hyperlink"/>
                <w:color w:val="auto"/>
                <w:u w:val="none"/>
                <w:rPrChange w:id="504" w:author="Tran, Dan P. (Technatomy)" w:date="2019-03-27T09:55:00Z">
                  <w:rPr>
                    <w:rStyle w:val="Hyperlink"/>
                  </w:rPr>
                </w:rPrChange>
              </w:rPr>
              <w:instrText xml:space="preserve"> HYPERLINK \l "Page_297" </w:instrText>
            </w:r>
            <w:r w:rsidR="0053795C" w:rsidRPr="00041BFA">
              <w:rPr>
                <w:rStyle w:val="Hyperlink"/>
                <w:color w:val="auto"/>
                <w:u w:val="none"/>
                <w:rPrChange w:id="505" w:author="Tran, Dan P. (Technatomy)" w:date="2019-03-27T09:55:00Z">
                  <w:rPr>
                    <w:rStyle w:val="Hyperlink"/>
                  </w:rPr>
                </w:rPrChange>
              </w:rPr>
              <w:fldChar w:fldCharType="separate"/>
            </w:r>
            <w:r w:rsidRPr="00041BFA">
              <w:rPr>
                <w:rStyle w:val="Hyperlink"/>
                <w:color w:val="auto"/>
                <w:u w:val="none"/>
                <w:rPrChange w:id="506" w:author="Tran, Dan P. (Technatomy)" w:date="2019-03-27T09:55:00Z">
                  <w:rPr>
                    <w:rStyle w:val="Hyperlink"/>
                  </w:rPr>
                </w:rPrChange>
              </w:rPr>
              <w:t>297</w:t>
            </w:r>
            <w:r w:rsidR="0053795C" w:rsidRPr="00041BFA">
              <w:rPr>
                <w:rStyle w:val="Hyperlink"/>
                <w:color w:val="auto"/>
                <w:u w:val="none"/>
                <w:rPrChange w:id="507" w:author="Tran, Dan P. (Technatomy)" w:date="2019-03-27T09:55:00Z">
                  <w:rPr>
                    <w:rStyle w:val="Hyperlink"/>
                  </w:rPr>
                </w:rPrChange>
              </w:rPr>
              <w:fldChar w:fldCharType="end"/>
            </w:r>
            <w:r w:rsidRPr="00041BFA">
              <w:t xml:space="preserve">, </w:t>
            </w:r>
            <w:r w:rsidR="0053795C" w:rsidRPr="00041BFA">
              <w:rPr>
                <w:rStyle w:val="Hyperlink"/>
                <w:color w:val="auto"/>
                <w:u w:val="none"/>
                <w:rPrChange w:id="508" w:author="Tran, Dan P. (Technatomy)" w:date="2019-03-27T09:55:00Z">
                  <w:rPr>
                    <w:rStyle w:val="Hyperlink"/>
                  </w:rPr>
                </w:rPrChange>
              </w:rPr>
              <w:fldChar w:fldCharType="begin"/>
            </w:r>
            <w:r w:rsidR="0053795C" w:rsidRPr="00041BFA">
              <w:rPr>
                <w:rStyle w:val="Hyperlink"/>
                <w:color w:val="auto"/>
                <w:u w:val="none"/>
                <w:rPrChange w:id="509" w:author="Tran, Dan P. (Technatomy)" w:date="2019-03-27T09:55:00Z">
                  <w:rPr>
                    <w:rStyle w:val="Hyperlink"/>
                  </w:rPr>
                </w:rPrChange>
              </w:rPr>
              <w:instrText xml:space="preserve"> HYPERLINK \l "Page_302" </w:instrText>
            </w:r>
            <w:r w:rsidR="0053795C" w:rsidRPr="00041BFA">
              <w:rPr>
                <w:rStyle w:val="Hyperlink"/>
                <w:color w:val="auto"/>
                <w:u w:val="none"/>
                <w:rPrChange w:id="510" w:author="Tran, Dan P. (Technatomy)" w:date="2019-03-27T09:55:00Z">
                  <w:rPr>
                    <w:rStyle w:val="Hyperlink"/>
                  </w:rPr>
                </w:rPrChange>
              </w:rPr>
              <w:fldChar w:fldCharType="separate"/>
            </w:r>
            <w:r w:rsidRPr="00041BFA">
              <w:rPr>
                <w:rStyle w:val="Hyperlink"/>
                <w:color w:val="auto"/>
                <w:u w:val="none"/>
                <w:rPrChange w:id="511" w:author="Tran, Dan P. (Technatomy)" w:date="2019-03-27T09:55:00Z">
                  <w:rPr>
                    <w:rStyle w:val="Hyperlink"/>
                  </w:rPr>
                </w:rPrChange>
              </w:rPr>
              <w:t>302-304</w:t>
            </w:r>
            <w:r w:rsidR="0053795C" w:rsidRPr="00041BFA">
              <w:rPr>
                <w:rStyle w:val="Hyperlink"/>
                <w:color w:val="auto"/>
                <w:u w:val="none"/>
                <w:rPrChange w:id="51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13" w:author="Tran, Dan P. (Technatomy)" w:date="2019-03-27T09:55:00Z">
                  <w:rPr>
                    <w:rStyle w:val="Hyperlink"/>
                  </w:rPr>
                </w:rPrChange>
              </w:rPr>
              <w:fldChar w:fldCharType="begin"/>
            </w:r>
            <w:r w:rsidR="0053795C" w:rsidRPr="00041BFA">
              <w:rPr>
                <w:rStyle w:val="Hyperlink"/>
                <w:color w:val="auto"/>
                <w:u w:val="none"/>
                <w:rPrChange w:id="514" w:author="Tran, Dan P. (Technatomy)" w:date="2019-03-27T09:55:00Z">
                  <w:rPr>
                    <w:rStyle w:val="Hyperlink"/>
                  </w:rPr>
                </w:rPrChange>
              </w:rPr>
              <w:instrText xml:space="preserve"> HYPERLINK \l "Page_308" </w:instrText>
            </w:r>
            <w:r w:rsidR="0053795C" w:rsidRPr="00041BFA">
              <w:rPr>
                <w:rStyle w:val="Hyperlink"/>
                <w:color w:val="auto"/>
                <w:u w:val="none"/>
                <w:rPrChange w:id="515" w:author="Tran, Dan P. (Technatomy)" w:date="2019-03-27T09:55:00Z">
                  <w:rPr>
                    <w:rStyle w:val="Hyperlink"/>
                  </w:rPr>
                </w:rPrChange>
              </w:rPr>
              <w:fldChar w:fldCharType="separate"/>
            </w:r>
            <w:r w:rsidRPr="00041BFA">
              <w:rPr>
                <w:rStyle w:val="Hyperlink"/>
                <w:color w:val="auto"/>
                <w:u w:val="none"/>
                <w:rPrChange w:id="516" w:author="Tran, Dan P. (Technatomy)" w:date="2019-03-27T09:55:00Z">
                  <w:rPr>
                    <w:rStyle w:val="Hyperlink"/>
                  </w:rPr>
                </w:rPrChange>
              </w:rPr>
              <w:t>308-310</w:t>
            </w:r>
            <w:r w:rsidR="0053795C" w:rsidRPr="00041BFA">
              <w:rPr>
                <w:rStyle w:val="Hyperlink"/>
                <w:color w:val="auto"/>
                <w:u w:val="none"/>
                <w:rPrChange w:id="517" w:author="Tran, Dan P. (Technatomy)" w:date="2019-03-27T09:55:00Z">
                  <w:rPr>
                    <w:rStyle w:val="Hyperlink"/>
                  </w:rPr>
                </w:rPrChange>
              </w:rPr>
              <w:fldChar w:fldCharType="end"/>
            </w:r>
            <w:r w:rsidRPr="00041BFA">
              <w:t xml:space="preserve">, </w:t>
            </w:r>
            <w:r w:rsidR="0053795C" w:rsidRPr="00041BFA">
              <w:rPr>
                <w:rStyle w:val="Hyperlink"/>
                <w:color w:val="auto"/>
                <w:u w:val="none"/>
                <w:rPrChange w:id="518" w:author="Tran, Dan P. (Technatomy)" w:date="2019-03-27T09:55:00Z">
                  <w:rPr>
                    <w:rStyle w:val="Hyperlink"/>
                  </w:rPr>
                </w:rPrChange>
              </w:rPr>
              <w:fldChar w:fldCharType="begin"/>
            </w:r>
            <w:r w:rsidR="0053795C" w:rsidRPr="00041BFA">
              <w:rPr>
                <w:rStyle w:val="Hyperlink"/>
                <w:color w:val="auto"/>
                <w:u w:val="none"/>
                <w:rPrChange w:id="519" w:author="Tran, Dan P. (Technatomy)" w:date="2019-03-27T09:55:00Z">
                  <w:rPr>
                    <w:rStyle w:val="Hyperlink"/>
                  </w:rPr>
                </w:rPrChange>
              </w:rPr>
              <w:instrText xml:space="preserve"> HYPERLINK \l "Page_359" </w:instrText>
            </w:r>
            <w:r w:rsidR="0053795C" w:rsidRPr="00041BFA">
              <w:rPr>
                <w:rStyle w:val="Hyperlink"/>
                <w:color w:val="auto"/>
                <w:u w:val="none"/>
                <w:rPrChange w:id="520" w:author="Tran, Dan P. (Technatomy)" w:date="2019-03-27T09:55:00Z">
                  <w:rPr>
                    <w:rStyle w:val="Hyperlink"/>
                  </w:rPr>
                </w:rPrChange>
              </w:rPr>
              <w:fldChar w:fldCharType="separate"/>
            </w:r>
            <w:r w:rsidRPr="00041BFA">
              <w:rPr>
                <w:rStyle w:val="Hyperlink"/>
                <w:color w:val="auto"/>
                <w:u w:val="none"/>
                <w:rPrChange w:id="521" w:author="Tran, Dan P. (Technatomy)" w:date="2019-03-27T09:55:00Z">
                  <w:rPr>
                    <w:rStyle w:val="Hyperlink"/>
                  </w:rPr>
                </w:rPrChange>
              </w:rPr>
              <w:t>359</w:t>
            </w:r>
            <w:r w:rsidR="0053795C" w:rsidRPr="00041BFA">
              <w:rPr>
                <w:rStyle w:val="Hyperlink"/>
                <w:color w:val="auto"/>
                <w:u w:val="none"/>
                <w:rPrChange w:id="52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23" w:author="Tran, Dan P. (Technatomy)" w:date="2019-03-27T09:55:00Z">
                  <w:rPr>
                    <w:rStyle w:val="Hyperlink"/>
                  </w:rPr>
                </w:rPrChange>
              </w:rPr>
              <w:fldChar w:fldCharType="begin"/>
            </w:r>
            <w:r w:rsidR="0053795C" w:rsidRPr="00041BFA">
              <w:rPr>
                <w:rStyle w:val="Hyperlink"/>
                <w:color w:val="auto"/>
                <w:u w:val="none"/>
                <w:rPrChange w:id="524" w:author="Tran, Dan P. (Technatomy)" w:date="2019-03-27T09:55:00Z">
                  <w:rPr>
                    <w:rStyle w:val="Hyperlink"/>
                  </w:rPr>
                </w:rPrChange>
              </w:rPr>
              <w:instrText xml:space="preserve"> HYPERLINK \l "Page_430" </w:instrText>
            </w:r>
            <w:r w:rsidR="0053795C" w:rsidRPr="00041BFA">
              <w:rPr>
                <w:rStyle w:val="Hyperlink"/>
                <w:color w:val="auto"/>
                <w:u w:val="none"/>
                <w:rPrChange w:id="525" w:author="Tran, Dan P. (Technatomy)" w:date="2019-03-27T09:55:00Z">
                  <w:rPr>
                    <w:rStyle w:val="Hyperlink"/>
                  </w:rPr>
                </w:rPrChange>
              </w:rPr>
              <w:fldChar w:fldCharType="separate"/>
            </w:r>
            <w:r w:rsidRPr="00041BFA">
              <w:rPr>
                <w:rStyle w:val="Hyperlink"/>
                <w:color w:val="auto"/>
                <w:u w:val="none"/>
                <w:rPrChange w:id="526" w:author="Tran, Dan P. (Technatomy)" w:date="2019-03-27T09:55:00Z">
                  <w:rPr>
                    <w:rStyle w:val="Hyperlink"/>
                  </w:rPr>
                </w:rPrChange>
              </w:rPr>
              <w:t>430</w:t>
            </w:r>
            <w:r w:rsidR="0053795C" w:rsidRPr="00041BFA">
              <w:rPr>
                <w:rStyle w:val="Hyperlink"/>
                <w:color w:val="auto"/>
                <w:u w:val="none"/>
                <w:rPrChange w:id="527" w:author="Tran, Dan P. (Technatomy)" w:date="2019-03-27T09:55:00Z">
                  <w:rPr>
                    <w:rStyle w:val="Hyperlink"/>
                  </w:rPr>
                </w:rPrChange>
              </w:rPr>
              <w:fldChar w:fldCharType="end"/>
            </w:r>
            <w:r w:rsidRPr="00041BFA">
              <w:t xml:space="preserve">, </w:t>
            </w:r>
            <w:r w:rsidR="0053795C" w:rsidRPr="00041BFA">
              <w:rPr>
                <w:rStyle w:val="Hyperlink"/>
                <w:color w:val="auto"/>
                <w:u w:val="none"/>
                <w:rPrChange w:id="528" w:author="Tran, Dan P. (Technatomy)" w:date="2019-03-27T09:55:00Z">
                  <w:rPr>
                    <w:rStyle w:val="Hyperlink"/>
                  </w:rPr>
                </w:rPrChange>
              </w:rPr>
              <w:fldChar w:fldCharType="begin"/>
            </w:r>
            <w:r w:rsidR="0053795C" w:rsidRPr="00041BFA">
              <w:rPr>
                <w:rStyle w:val="Hyperlink"/>
                <w:color w:val="auto"/>
                <w:u w:val="none"/>
                <w:rPrChange w:id="529" w:author="Tran, Dan P. (Technatomy)" w:date="2019-03-27T09:55:00Z">
                  <w:rPr>
                    <w:rStyle w:val="Hyperlink"/>
                  </w:rPr>
                </w:rPrChange>
              </w:rPr>
              <w:instrText xml:space="preserve"> HYPERLINK \l "Page_435" </w:instrText>
            </w:r>
            <w:r w:rsidR="0053795C" w:rsidRPr="00041BFA">
              <w:rPr>
                <w:rStyle w:val="Hyperlink"/>
                <w:color w:val="auto"/>
                <w:u w:val="none"/>
                <w:rPrChange w:id="530" w:author="Tran, Dan P. (Technatomy)" w:date="2019-03-27T09:55:00Z">
                  <w:rPr>
                    <w:rStyle w:val="Hyperlink"/>
                  </w:rPr>
                </w:rPrChange>
              </w:rPr>
              <w:fldChar w:fldCharType="separate"/>
            </w:r>
            <w:r w:rsidRPr="00041BFA">
              <w:rPr>
                <w:rStyle w:val="Hyperlink"/>
                <w:color w:val="auto"/>
                <w:u w:val="none"/>
                <w:rPrChange w:id="531" w:author="Tran, Dan P. (Technatomy)" w:date="2019-03-27T09:55:00Z">
                  <w:rPr>
                    <w:rStyle w:val="Hyperlink"/>
                  </w:rPr>
                </w:rPrChange>
              </w:rPr>
              <w:t>435-436</w:t>
            </w:r>
            <w:r w:rsidR="0053795C" w:rsidRPr="00041BFA">
              <w:rPr>
                <w:rStyle w:val="Hyperlink"/>
                <w:color w:val="auto"/>
                <w:u w:val="none"/>
                <w:rPrChange w:id="53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33" w:author="Tran, Dan P. (Technatomy)" w:date="2019-03-27T09:55:00Z">
                  <w:rPr>
                    <w:rStyle w:val="Hyperlink"/>
                  </w:rPr>
                </w:rPrChange>
              </w:rPr>
              <w:fldChar w:fldCharType="begin"/>
            </w:r>
            <w:r w:rsidR="0053795C" w:rsidRPr="00041BFA">
              <w:rPr>
                <w:rStyle w:val="Hyperlink"/>
                <w:color w:val="auto"/>
                <w:u w:val="none"/>
                <w:rPrChange w:id="534" w:author="Tran, Dan P. (Technatomy)" w:date="2019-03-27T09:55:00Z">
                  <w:rPr>
                    <w:rStyle w:val="Hyperlink"/>
                  </w:rPr>
                </w:rPrChange>
              </w:rPr>
              <w:instrText xml:space="preserve"> HYPERLINK \l "Page_437" </w:instrText>
            </w:r>
            <w:r w:rsidR="0053795C" w:rsidRPr="00041BFA">
              <w:rPr>
                <w:rStyle w:val="Hyperlink"/>
                <w:color w:val="auto"/>
                <w:u w:val="none"/>
                <w:rPrChange w:id="535" w:author="Tran, Dan P. (Technatomy)" w:date="2019-03-27T09:55:00Z">
                  <w:rPr>
                    <w:rStyle w:val="Hyperlink"/>
                  </w:rPr>
                </w:rPrChange>
              </w:rPr>
              <w:fldChar w:fldCharType="separate"/>
            </w:r>
            <w:r w:rsidRPr="00041BFA">
              <w:rPr>
                <w:rStyle w:val="Hyperlink"/>
                <w:color w:val="auto"/>
                <w:u w:val="none"/>
                <w:rPrChange w:id="536" w:author="Tran, Dan P. (Technatomy)" w:date="2019-03-27T09:55:00Z">
                  <w:rPr>
                    <w:rStyle w:val="Hyperlink"/>
                  </w:rPr>
                </w:rPrChange>
              </w:rPr>
              <w:t>437</w:t>
            </w:r>
            <w:r w:rsidR="0053795C" w:rsidRPr="00041BFA">
              <w:rPr>
                <w:rStyle w:val="Hyperlink"/>
                <w:color w:val="auto"/>
                <w:u w:val="none"/>
                <w:rPrChange w:id="537" w:author="Tran, Dan P. (Technatomy)" w:date="2019-03-27T09:55:00Z">
                  <w:rPr>
                    <w:rStyle w:val="Hyperlink"/>
                  </w:rPr>
                </w:rPrChange>
              </w:rPr>
              <w:fldChar w:fldCharType="end"/>
            </w:r>
          </w:p>
          <w:p w:rsidR="00AD3107" w:rsidRPr="00041BFA" w:rsidRDefault="00AD3107" w:rsidP="009316D5">
            <w:pPr>
              <w:pStyle w:val="TableText0"/>
            </w:pPr>
            <w:r w:rsidRPr="00041BFA">
              <w:t xml:space="preserve">Updated Available Dosage List displays: </w:t>
            </w:r>
            <w:r w:rsidR="0053795C" w:rsidRPr="00041BFA">
              <w:rPr>
                <w:rStyle w:val="Hyperlink"/>
                <w:color w:val="auto"/>
                <w:u w:val="none"/>
                <w:rPrChange w:id="538" w:author="Tran, Dan P. (Technatomy)" w:date="2019-03-27T09:55:00Z">
                  <w:rPr>
                    <w:rStyle w:val="Hyperlink"/>
                  </w:rPr>
                </w:rPrChange>
              </w:rPr>
              <w:fldChar w:fldCharType="begin"/>
            </w:r>
            <w:r w:rsidR="0053795C" w:rsidRPr="00041BFA">
              <w:rPr>
                <w:rStyle w:val="Hyperlink"/>
                <w:color w:val="auto"/>
                <w:u w:val="none"/>
                <w:rPrChange w:id="539" w:author="Tran, Dan P. (Technatomy)" w:date="2019-03-27T09:55:00Z">
                  <w:rPr>
                    <w:rStyle w:val="Hyperlink"/>
                  </w:rPr>
                </w:rPrChange>
              </w:rPr>
              <w:instrText xml:space="preserve"> HYPERLINK \l "Page_135" </w:instrText>
            </w:r>
            <w:r w:rsidR="0053795C" w:rsidRPr="00041BFA">
              <w:rPr>
                <w:rStyle w:val="Hyperlink"/>
                <w:color w:val="auto"/>
                <w:u w:val="none"/>
                <w:rPrChange w:id="540" w:author="Tran, Dan P. (Technatomy)" w:date="2019-03-27T09:55:00Z">
                  <w:rPr>
                    <w:rStyle w:val="Hyperlink"/>
                  </w:rPr>
                </w:rPrChange>
              </w:rPr>
              <w:fldChar w:fldCharType="separate"/>
            </w:r>
            <w:r w:rsidRPr="00041BFA">
              <w:rPr>
                <w:rStyle w:val="Hyperlink"/>
                <w:color w:val="auto"/>
                <w:u w:val="none"/>
                <w:rPrChange w:id="541" w:author="Tran, Dan P. (Technatomy)" w:date="2019-03-27T09:55:00Z">
                  <w:rPr>
                    <w:rStyle w:val="Hyperlink"/>
                  </w:rPr>
                </w:rPrChange>
              </w:rPr>
              <w:t>135</w:t>
            </w:r>
            <w:r w:rsidR="0053795C" w:rsidRPr="00041BFA">
              <w:rPr>
                <w:rStyle w:val="Hyperlink"/>
                <w:color w:val="auto"/>
                <w:u w:val="none"/>
                <w:rPrChange w:id="54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43" w:author="Tran, Dan P. (Technatomy)" w:date="2019-03-27T09:55:00Z">
                  <w:rPr>
                    <w:rStyle w:val="Hyperlink"/>
                  </w:rPr>
                </w:rPrChange>
              </w:rPr>
              <w:fldChar w:fldCharType="begin"/>
            </w:r>
            <w:r w:rsidR="0053795C" w:rsidRPr="00041BFA">
              <w:rPr>
                <w:rStyle w:val="Hyperlink"/>
                <w:color w:val="auto"/>
                <w:u w:val="none"/>
                <w:rPrChange w:id="544" w:author="Tran, Dan P. (Technatomy)" w:date="2019-03-27T09:55:00Z">
                  <w:rPr>
                    <w:rStyle w:val="Hyperlink"/>
                  </w:rPr>
                </w:rPrChange>
              </w:rPr>
              <w:instrText xml:space="preserve"> HYPERLINK \l "Page_137" </w:instrText>
            </w:r>
            <w:r w:rsidR="0053795C" w:rsidRPr="00041BFA">
              <w:rPr>
                <w:rStyle w:val="Hyperlink"/>
                <w:color w:val="auto"/>
                <w:u w:val="none"/>
                <w:rPrChange w:id="545" w:author="Tran, Dan P. (Technatomy)" w:date="2019-03-27T09:55:00Z">
                  <w:rPr>
                    <w:rStyle w:val="Hyperlink"/>
                  </w:rPr>
                </w:rPrChange>
              </w:rPr>
              <w:fldChar w:fldCharType="separate"/>
            </w:r>
            <w:r w:rsidRPr="00041BFA">
              <w:rPr>
                <w:rStyle w:val="Hyperlink"/>
                <w:color w:val="auto"/>
                <w:u w:val="none"/>
                <w:rPrChange w:id="546" w:author="Tran, Dan P. (Technatomy)" w:date="2019-03-27T09:55:00Z">
                  <w:rPr>
                    <w:rStyle w:val="Hyperlink"/>
                  </w:rPr>
                </w:rPrChange>
              </w:rPr>
              <w:t>137-142</w:t>
            </w:r>
            <w:r w:rsidR="0053795C" w:rsidRPr="00041BFA">
              <w:rPr>
                <w:rStyle w:val="Hyperlink"/>
                <w:color w:val="auto"/>
                <w:u w:val="none"/>
                <w:rPrChange w:id="547" w:author="Tran, Dan P. (Technatomy)" w:date="2019-03-27T09:55:00Z">
                  <w:rPr>
                    <w:rStyle w:val="Hyperlink"/>
                  </w:rPr>
                </w:rPrChange>
              </w:rPr>
              <w:fldChar w:fldCharType="end"/>
            </w:r>
            <w:r w:rsidRPr="00041BFA">
              <w:t xml:space="preserve">, </w:t>
            </w:r>
            <w:r w:rsidR="0053795C" w:rsidRPr="00041BFA">
              <w:rPr>
                <w:rStyle w:val="Hyperlink"/>
                <w:color w:val="auto"/>
                <w:u w:val="none"/>
                <w:rPrChange w:id="548" w:author="Tran, Dan P. (Technatomy)" w:date="2019-03-27T09:55:00Z">
                  <w:rPr>
                    <w:rStyle w:val="Hyperlink"/>
                  </w:rPr>
                </w:rPrChange>
              </w:rPr>
              <w:fldChar w:fldCharType="begin"/>
            </w:r>
            <w:r w:rsidR="0053795C" w:rsidRPr="00041BFA">
              <w:rPr>
                <w:rStyle w:val="Hyperlink"/>
                <w:color w:val="auto"/>
                <w:u w:val="none"/>
                <w:rPrChange w:id="549" w:author="Tran, Dan P. (Technatomy)" w:date="2019-03-27T09:55:00Z">
                  <w:rPr>
                    <w:rStyle w:val="Hyperlink"/>
                  </w:rPr>
                </w:rPrChange>
              </w:rPr>
              <w:instrText xml:space="preserve"> HYPERLINK \l "Page_163" </w:instrText>
            </w:r>
            <w:r w:rsidR="0053795C" w:rsidRPr="00041BFA">
              <w:rPr>
                <w:rStyle w:val="Hyperlink"/>
                <w:color w:val="auto"/>
                <w:u w:val="none"/>
                <w:rPrChange w:id="550" w:author="Tran, Dan P. (Technatomy)" w:date="2019-03-27T09:55:00Z">
                  <w:rPr>
                    <w:rStyle w:val="Hyperlink"/>
                  </w:rPr>
                </w:rPrChange>
              </w:rPr>
              <w:fldChar w:fldCharType="separate"/>
            </w:r>
            <w:r w:rsidRPr="00041BFA">
              <w:rPr>
                <w:rStyle w:val="Hyperlink"/>
                <w:color w:val="auto"/>
                <w:u w:val="none"/>
                <w:rPrChange w:id="551" w:author="Tran, Dan P. (Technatomy)" w:date="2019-03-27T09:55:00Z">
                  <w:rPr>
                    <w:rStyle w:val="Hyperlink"/>
                  </w:rPr>
                </w:rPrChange>
              </w:rPr>
              <w:t>163</w:t>
            </w:r>
            <w:r w:rsidR="0053795C" w:rsidRPr="00041BFA">
              <w:rPr>
                <w:rStyle w:val="Hyperlink"/>
                <w:color w:val="auto"/>
                <w:u w:val="none"/>
                <w:rPrChange w:id="55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53" w:author="Tran, Dan P. (Technatomy)" w:date="2019-03-27T09:55:00Z">
                  <w:rPr>
                    <w:rStyle w:val="Hyperlink"/>
                  </w:rPr>
                </w:rPrChange>
              </w:rPr>
              <w:fldChar w:fldCharType="begin"/>
            </w:r>
            <w:r w:rsidR="0053795C" w:rsidRPr="00041BFA">
              <w:rPr>
                <w:rStyle w:val="Hyperlink"/>
                <w:color w:val="auto"/>
                <w:u w:val="none"/>
                <w:rPrChange w:id="554" w:author="Tran, Dan P. (Technatomy)" w:date="2019-03-27T09:55:00Z">
                  <w:rPr>
                    <w:rStyle w:val="Hyperlink"/>
                  </w:rPr>
                </w:rPrChange>
              </w:rPr>
              <w:instrText xml:space="preserve"> HYPERLINK \l "Page_167" </w:instrText>
            </w:r>
            <w:r w:rsidR="0053795C" w:rsidRPr="00041BFA">
              <w:rPr>
                <w:rStyle w:val="Hyperlink"/>
                <w:color w:val="auto"/>
                <w:u w:val="none"/>
                <w:rPrChange w:id="555" w:author="Tran, Dan P. (Technatomy)" w:date="2019-03-27T09:55:00Z">
                  <w:rPr>
                    <w:rStyle w:val="Hyperlink"/>
                  </w:rPr>
                </w:rPrChange>
              </w:rPr>
              <w:fldChar w:fldCharType="separate"/>
            </w:r>
            <w:r w:rsidRPr="00041BFA">
              <w:rPr>
                <w:rStyle w:val="Hyperlink"/>
                <w:color w:val="auto"/>
                <w:u w:val="none"/>
                <w:rPrChange w:id="556" w:author="Tran, Dan P. (Technatomy)" w:date="2019-03-27T09:55:00Z">
                  <w:rPr>
                    <w:rStyle w:val="Hyperlink"/>
                  </w:rPr>
                </w:rPrChange>
              </w:rPr>
              <w:t>167</w:t>
            </w:r>
            <w:r w:rsidR="0053795C" w:rsidRPr="00041BFA">
              <w:rPr>
                <w:rStyle w:val="Hyperlink"/>
                <w:color w:val="auto"/>
                <w:u w:val="none"/>
                <w:rPrChange w:id="557" w:author="Tran, Dan P. (Technatomy)" w:date="2019-03-27T09:55:00Z">
                  <w:rPr>
                    <w:rStyle w:val="Hyperlink"/>
                  </w:rPr>
                </w:rPrChange>
              </w:rPr>
              <w:fldChar w:fldCharType="end"/>
            </w:r>
            <w:r w:rsidRPr="00041BFA">
              <w:t xml:space="preserve">, </w:t>
            </w:r>
            <w:r w:rsidR="0053795C" w:rsidRPr="00041BFA">
              <w:rPr>
                <w:rStyle w:val="Hyperlink"/>
                <w:color w:val="auto"/>
                <w:u w:val="none"/>
                <w:rPrChange w:id="558" w:author="Tran, Dan P. (Technatomy)" w:date="2019-03-27T09:55:00Z">
                  <w:rPr>
                    <w:rStyle w:val="Hyperlink"/>
                  </w:rPr>
                </w:rPrChange>
              </w:rPr>
              <w:fldChar w:fldCharType="begin"/>
            </w:r>
            <w:r w:rsidR="0053795C" w:rsidRPr="00041BFA">
              <w:rPr>
                <w:rStyle w:val="Hyperlink"/>
                <w:color w:val="auto"/>
                <w:u w:val="none"/>
                <w:rPrChange w:id="559" w:author="Tran, Dan P. (Technatomy)" w:date="2019-03-27T09:55:00Z">
                  <w:rPr>
                    <w:rStyle w:val="Hyperlink"/>
                  </w:rPr>
                </w:rPrChange>
              </w:rPr>
              <w:instrText xml:space="preserve"> HYPERLINK \l "Page_176" </w:instrText>
            </w:r>
            <w:r w:rsidR="0053795C" w:rsidRPr="00041BFA">
              <w:rPr>
                <w:rStyle w:val="Hyperlink"/>
                <w:color w:val="auto"/>
                <w:u w:val="none"/>
                <w:rPrChange w:id="560" w:author="Tran, Dan P. (Technatomy)" w:date="2019-03-27T09:55:00Z">
                  <w:rPr>
                    <w:rStyle w:val="Hyperlink"/>
                  </w:rPr>
                </w:rPrChange>
              </w:rPr>
              <w:fldChar w:fldCharType="separate"/>
            </w:r>
            <w:r w:rsidRPr="00041BFA">
              <w:rPr>
                <w:rStyle w:val="Hyperlink"/>
                <w:color w:val="auto"/>
                <w:u w:val="none"/>
                <w:rPrChange w:id="561" w:author="Tran, Dan P. (Technatomy)" w:date="2019-03-27T09:55:00Z">
                  <w:rPr>
                    <w:rStyle w:val="Hyperlink"/>
                  </w:rPr>
                </w:rPrChange>
              </w:rPr>
              <w:t>176</w:t>
            </w:r>
            <w:r w:rsidR="0053795C" w:rsidRPr="00041BFA">
              <w:rPr>
                <w:rStyle w:val="Hyperlink"/>
                <w:color w:val="auto"/>
                <w:u w:val="none"/>
                <w:rPrChange w:id="562" w:author="Tran, Dan P. (Technatomy)" w:date="2019-03-27T09:55:00Z">
                  <w:rPr>
                    <w:rStyle w:val="Hyperlink"/>
                  </w:rPr>
                </w:rPrChange>
              </w:rPr>
              <w:fldChar w:fldCharType="end"/>
            </w:r>
            <w:r w:rsidRPr="00041BFA">
              <w:t xml:space="preserve">, </w:t>
            </w:r>
            <w:r w:rsidR="0053795C" w:rsidRPr="00041BFA">
              <w:rPr>
                <w:rStyle w:val="Hyperlink"/>
                <w:color w:val="auto"/>
                <w:u w:val="none"/>
                <w:rPrChange w:id="563" w:author="Tran, Dan P. (Technatomy)" w:date="2019-03-27T09:55:00Z">
                  <w:rPr>
                    <w:rStyle w:val="Hyperlink"/>
                  </w:rPr>
                </w:rPrChange>
              </w:rPr>
              <w:fldChar w:fldCharType="begin"/>
            </w:r>
            <w:r w:rsidR="0053795C" w:rsidRPr="00041BFA">
              <w:rPr>
                <w:rStyle w:val="Hyperlink"/>
                <w:color w:val="auto"/>
                <w:u w:val="none"/>
                <w:rPrChange w:id="564" w:author="Tran, Dan P. (Technatomy)" w:date="2019-03-27T09:55:00Z">
                  <w:rPr>
                    <w:rStyle w:val="Hyperlink"/>
                  </w:rPr>
                </w:rPrChange>
              </w:rPr>
              <w:instrText xml:space="preserve"> HYPERLINK \l "Page_185" </w:instrText>
            </w:r>
            <w:r w:rsidR="0053795C" w:rsidRPr="00041BFA">
              <w:rPr>
                <w:rStyle w:val="Hyperlink"/>
                <w:color w:val="auto"/>
                <w:u w:val="none"/>
                <w:rPrChange w:id="565" w:author="Tran, Dan P. (Technatomy)" w:date="2019-03-27T09:55:00Z">
                  <w:rPr>
                    <w:rStyle w:val="Hyperlink"/>
                  </w:rPr>
                </w:rPrChange>
              </w:rPr>
              <w:fldChar w:fldCharType="separate"/>
            </w:r>
            <w:r w:rsidRPr="00041BFA">
              <w:rPr>
                <w:rStyle w:val="Hyperlink"/>
                <w:color w:val="auto"/>
                <w:u w:val="none"/>
                <w:rPrChange w:id="566" w:author="Tran, Dan P. (Technatomy)" w:date="2019-03-27T09:55:00Z">
                  <w:rPr>
                    <w:rStyle w:val="Hyperlink"/>
                  </w:rPr>
                </w:rPrChange>
              </w:rPr>
              <w:t>185</w:t>
            </w:r>
            <w:r w:rsidR="0053795C" w:rsidRPr="00041BFA">
              <w:rPr>
                <w:rStyle w:val="Hyperlink"/>
                <w:color w:val="auto"/>
                <w:u w:val="none"/>
                <w:rPrChange w:id="567" w:author="Tran, Dan P. (Technatomy)" w:date="2019-03-27T09:55:00Z">
                  <w:rPr>
                    <w:rStyle w:val="Hyperlink"/>
                  </w:rPr>
                </w:rPrChange>
              </w:rPr>
              <w:fldChar w:fldCharType="end"/>
            </w:r>
            <w:r w:rsidRPr="00041BFA">
              <w:t>,</w:t>
            </w:r>
            <w:r w:rsidR="0053795C" w:rsidRPr="00041BFA">
              <w:rPr>
                <w:rStyle w:val="Hyperlink"/>
                <w:color w:val="auto"/>
                <w:u w:val="none"/>
                <w:rPrChange w:id="568" w:author="Tran, Dan P. (Technatomy)" w:date="2019-03-27T09:55:00Z">
                  <w:rPr>
                    <w:rStyle w:val="Hyperlink"/>
                  </w:rPr>
                </w:rPrChange>
              </w:rPr>
              <w:fldChar w:fldCharType="begin"/>
            </w:r>
            <w:r w:rsidR="0053795C" w:rsidRPr="00041BFA">
              <w:rPr>
                <w:rStyle w:val="Hyperlink"/>
                <w:color w:val="auto"/>
                <w:u w:val="none"/>
                <w:rPrChange w:id="569" w:author="Tran, Dan P. (Technatomy)" w:date="2019-03-27T09:55:00Z">
                  <w:rPr>
                    <w:rStyle w:val="Hyperlink"/>
                  </w:rPr>
                </w:rPrChange>
              </w:rPr>
              <w:instrText xml:space="preserve"> HYPERLIN</w:instrText>
            </w:r>
            <w:r w:rsidR="0053795C" w:rsidRPr="00041BFA">
              <w:rPr>
                <w:rStyle w:val="Hyperlink"/>
                <w:color w:val="auto"/>
                <w:u w:val="none"/>
                <w:rPrChange w:id="570" w:author="Tran, Dan P. (Technatomy)" w:date="2019-03-27T09:55:00Z">
                  <w:rPr>
                    <w:rStyle w:val="Hyperlink"/>
                  </w:rPr>
                </w:rPrChange>
              </w:rPr>
              <w:instrText xml:space="preserve">K \l "Page_186" </w:instrText>
            </w:r>
            <w:r w:rsidR="0053795C" w:rsidRPr="00041BFA">
              <w:rPr>
                <w:rStyle w:val="Hyperlink"/>
                <w:color w:val="auto"/>
                <w:u w:val="none"/>
                <w:rPrChange w:id="571" w:author="Tran, Dan P. (Technatomy)" w:date="2019-03-27T09:55:00Z">
                  <w:rPr>
                    <w:rStyle w:val="Hyperlink"/>
                  </w:rPr>
                </w:rPrChange>
              </w:rPr>
              <w:fldChar w:fldCharType="separate"/>
            </w:r>
            <w:r w:rsidRPr="00041BFA">
              <w:rPr>
                <w:rStyle w:val="Hyperlink"/>
                <w:color w:val="auto"/>
                <w:u w:val="none"/>
                <w:rPrChange w:id="572" w:author="Tran, Dan P. (Technatomy)" w:date="2019-03-27T09:55:00Z">
                  <w:rPr>
                    <w:rStyle w:val="Hyperlink"/>
                  </w:rPr>
                </w:rPrChange>
              </w:rPr>
              <w:t>186-189</w:t>
            </w:r>
            <w:r w:rsidR="0053795C" w:rsidRPr="00041BFA">
              <w:rPr>
                <w:rStyle w:val="Hyperlink"/>
                <w:color w:val="auto"/>
                <w:u w:val="none"/>
                <w:rPrChange w:id="573" w:author="Tran, Dan P. (Technatomy)" w:date="2019-03-27T09:55:00Z">
                  <w:rPr>
                    <w:rStyle w:val="Hyperlink"/>
                  </w:rPr>
                </w:rPrChange>
              </w:rPr>
              <w:fldChar w:fldCharType="end"/>
            </w:r>
            <w:r w:rsidRPr="00041BFA">
              <w:t xml:space="preserve">, </w:t>
            </w:r>
            <w:r w:rsidR="0053795C" w:rsidRPr="00041BFA">
              <w:rPr>
                <w:rStyle w:val="Hyperlink"/>
                <w:color w:val="auto"/>
                <w:u w:val="none"/>
                <w:rPrChange w:id="574" w:author="Tran, Dan P. (Technatomy)" w:date="2019-03-27T09:55:00Z">
                  <w:rPr>
                    <w:rStyle w:val="Hyperlink"/>
                  </w:rPr>
                </w:rPrChange>
              </w:rPr>
              <w:fldChar w:fldCharType="begin"/>
            </w:r>
            <w:r w:rsidR="0053795C" w:rsidRPr="00041BFA">
              <w:rPr>
                <w:rStyle w:val="Hyperlink"/>
                <w:color w:val="auto"/>
                <w:u w:val="none"/>
                <w:rPrChange w:id="575" w:author="Tran, Dan P. (Technatomy)" w:date="2019-03-27T09:55:00Z">
                  <w:rPr>
                    <w:rStyle w:val="Hyperlink"/>
                  </w:rPr>
                </w:rPrChange>
              </w:rPr>
              <w:instrText xml:space="preserve"> HYPERLINK \l "Page_206" </w:instrText>
            </w:r>
            <w:r w:rsidR="0053795C" w:rsidRPr="00041BFA">
              <w:rPr>
                <w:rStyle w:val="Hyperlink"/>
                <w:color w:val="auto"/>
                <w:u w:val="none"/>
                <w:rPrChange w:id="576" w:author="Tran, Dan P. (Technatomy)" w:date="2019-03-27T09:55:00Z">
                  <w:rPr>
                    <w:rStyle w:val="Hyperlink"/>
                  </w:rPr>
                </w:rPrChange>
              </w:rPr>
              <w:fldChar w:fldCharType="separate"/>
            </w:r>
            <w:r w:rsidRPr="00041BFA">
              <w:rPr>
                <w:rStyle w:val="Hyperlink"/>
                <w:color w:val="auto"/>
                <w:u w:val="none"/>
                <w:rPrChange w:id="577" w:author="Tran, Dan P. (Technatomy)" w:date="2019-03-27T09:55:00Z">
                  <w:rPr>
                    <w:rStyle w:val="Hyperlink"/>
                  </w:rPr>
                </w:rPrChange>
              </w:rPr>
              <w:t>206</w:t>
            </w:r>
            <w:r w:rsidR="0053795C" w:rsidRPr="00041BFA">
              <w:rPr>
                <w:rStyle w:val="Hyperlink"/>
                <w:color w:val="auto"/>
                <w:u w:val="none"/>
                <w:rPrChange w:id="578" w:author="Tran, Dan P. (Technatomy)" w:date="2019-03-27T09:55:00Z">
                  <w:rPr>
                    <w:rStyle w:val="Hyperlink"/>
                  </w:rPr>
                </w:rPrChange>
              </w:rPr>
              <w:fldChar w:fldCharType="end"/>
            </w:r>
            <w:r w:rsidRPr="00041BFA">
              <w:t xml:space="preserve">, </w:t>
            </w:r>
            <w:r w:rsidR="0053795C" w:rsidRPr="00041BFA">
              <w:rPr>
                <w:rStyle w:val="Hyperlink"/>
                <w:color w:val="auto"/>
                <w:u w:val="none"/>
                <w:rPrChange w:id="579" w:author="Tran, Dan P. (Technatomy)" w:date="2019-03-27T09:55:00Z">
                  <w:rPr>
                    <w:rStyle w:val="Hyperlink"/>
                  </w:rPr>
                </w:rPrChange>
              </w:rPr>
              <w:fldChar w:fldCharType="begin"/>
            </w:r>
            <w:r w:rsidR="0053795C" w:rsidRPr="00041BFA">
              <w:rPr>
                <w:rStyle w:val="Hyperlink"/>
                <w:color w:val="auto"/>
                <w:u w:val="none"/>
                <w:rPrChange w:id="580" w:author="Tran, Dan P. (Technatomy)" w:date="2019-03-27T09:55:00Z">
                  <w:rPr>
                    <w:rStyle w:val="Hyperlink"/>
                  </w:rPr>
                </w:rPrChange>
              </w:rPr>
              <w:instrText xml:space="preserve"> HYPERLINK \l "Page_212" </w:instrText>
            </w:r>
            <w:r w:rsidR="0053795C" w:rsidRPr="00041BFA">
              <w:rPr>
                <w:rStyle w:val="Hyperlink"/>
                <w:color w:val="auto"/>
                <w:u w:val="none"/>
                <w:rPrChange w:id="581" w:author="Tran, Dan P. (Technatomy)" w:date="2019-03-27T09:55:00Z">
                  <w:rPr>
                    <w:rStyle w:val="Hyperlink"/>
                  </w:rPr>
                </w:rPrChange>
              </w:rPr>
              <w:fldChar w:fldCharType="separate"/>
            </w:r>
            <w:r w:rsidRPr="00041BFA">
              <w:rPr>
                <w:rStyle w:val="Hyperlink"/>
                <w:color w:val="auto"/>
                <w:u w:val="none"/>
                <w:rPrChange w:id="582" w:author="Tran, Dan P. (Technatomy)" w:date="2019-03-27T09:55:00Z">
                  <w:rPr>
                    <w:rStyle w:val="Hyperlink"/>
                  </w:rPr>
                </w:rPrChange>
              </w:rPr>
              <w:t>212</w:t>
            </w:r>
            <w:r w:rsidR="0053795C" w:rsidRPr="00041BFA">
              <w:rPr>
                <w:rStyle w:val="Hyperlink"/>
                <w:color w:val="auto"/>
                <w:u w:val="none"/>
                <w:rPrChange w:id="583" w:author="Tran, Dan P. (Technatomy)" w:date="2019-03-27T09:55:00Z">
                  <w:rPr>
                    <w:rStyle w:val="Hyperlink"/>
                  </w:rPr>
                </w:rPrChange>
              </w:rPr>
              <w:fldChar w:fldCharType="end"/>
            </w:r>
            <w:r w:rsidRPr="00041BFA">
              <w:t xml:space="preserve">, </w:t>
            </w:r>
            <w:r w:rsidR="0053795C" w:rsidRPr="00041BFA">
              <w:rPr>
                <w:rStyle w:val="Hyperlink"/>
                <w:color w:val="auto"/>
                <w:u w:val="none"/>
                <w:rPrChange w:id="584" w:author="Tran, Dan P. (Technatomy)" w:date="2019-03-27T09:55:00Z">
                  <w:rPr>
                    <w:rStyle w:val="Hyperlink"/>
                  </w:rPr>
                </w:rPrChange>
              </w:rPr>
              <w:fldChar w:fldCharType="begin"/>
            </w:r>
            <w:r w:rsidR="0053795C" w:rsidRPr="00041BFA">
              <w:rPr>
                <w:rStyle w:val="Hyperlink"/>
                <w:color w:val="auto"/>
                <w:u w:val="none"/>
                <w:rPrChange w:id="585" w:author="Tran, Dan P. (Technatomy)" w:date="2019-03-27T09:55:00Z">
                  <w:rPr>
                    <w:rStyle w:val="Hyperlink"/>
                  </w:rPr>
                </w:rPrChange>
              </w:rPr>
              <w:instrText xml:space="preserve"> HYPERLINK \l "Page_214" </w:instrText>
            </w:r>
            <w:r w:rsidR="0053795C" w:rsidRPr="00041BFA">
              <w:rPr>
                <w:rStyle w:val="Hyperlink"/>
                <w:color w:val="auto"/>
                <w:u w:val="none"/>
                <w:rPrChange w:id="586" w:author="Tran, Dan P. (Technatomy)" w:date="2019-03-27T09:55:00Z">
                  <w:rPr>
                    <w:rStyle w:val="Hyperlink"/>
                  </w:rPr>
                </w:rPrChange>
              </w:rPr>
              <w:fldChar w:fldCharType="separate"/>
            </w:r>
            <w:r w:rsidRPr="00041BFA">
              <w:rPr>
                <w:rStyle w:val="Hyperlink"/>
                <w:color w:val="auto"/>
                <w:u w:val="none"/>
                <w:rPrChange w:id="587" w:author="Tran, Dan P. (Technatomy)" w:date="2019-03-27T09:55:00Z">
                  <w:rPr>
                    <w:rStyle w:val="Hyperlink"/>
                  </w:rPr>
                </w:rPrChange>
              </w:rPr>
              <w:t>214</w:t>
            </w:r>
            <w:r w:rsidR="0053795C" w:rsidRPr="00041BFA">
              <w:rPr>
                <w:rStyle w:val="Hyperlink"/>
                <w:color w:val="auto"/>
                <w:u w:val="none"/>
                <w:rPrChange w:id="588" w:author="Tran, Dan P. (Technatomy)" w:date="2019-03-27T09:55:00Z">
                  <w:rPr>
                    <w:rStyle w:val="Hyperlink"/>
                  </w:rPr>
                </w:rPrChange>
              </w:rPr>
              <w:fldChar w:fldCharType="end"/>
            </w:r>
            <w:r w:rsidRPr="00041BFA">
              <w:t xml:space="preserve">, </w:t>
            </w:r>
            <w:r w:rsidR="0053795C" w:rsidRPr="00041BFA">
              <w:rPr>
                <w:rStyle w:val="Hyperlink"/>
                <w:color w:val="auto"/>
                <w:u w:val="none"/>
                <w:rPrChange w:id="589" w:author="Tran, Dan P. (Technatomy)" w:date="2019-03-27T09:55:00Z">
                  <w:rPr>
                    <w:rStyle w:val="Hyperlink"/>
                  </w:rPr>
                </w:rPrChange>
              </w:rPr>
              <w:fldChar w:fldCharType="begin"/>
            </w:r>
            <w:r w:rsidR="0053795C" w:rsidRPr="00041BFA">
              <w:rPr>
                <w:rStyle w:val="Hyperlink"/>
                <w:color w:val="auto"/>
                <w:u w:val="none"/>
                <w:rPrChange w:id="590" w:author="Tran, Dan P. (Technatomy)" w:date="2019-03-27T09:55:00Z">
                  <w:rPr>
                    <w:rStyle w:val="Hyperlink"/>
                  </w:rPr>
                </w:rPrChange>
              </w:rPr>
              <w:instrText xml:space="preserve"> HYPERLINK \l "Page_217" </w:instrText>
            </w:r>
            <w:r w:rsidR="0053795C" w:rsidRPr="00041BFA">
              <w:rPr>
                <w:rStyle w:val="Hyperlink"/>
                <w:color w:val="auto"/>
                <w:u w:val="none"/>
                <w:rPrChange w:id="591" w:author="Tran, Dan P. (Technatomy)" w:date="2019-03-27T09:55:00Z">
                  <w:rPr>
                    <w:rStyle w:val="Hyperlink"/>
                  </w:rPr>
                </w:rPrChange>
              </w:rPr>
              <w:fldChar w:fldCharType="separate"/>
            </w:r>
            <w:r w:rsidRPr="00041BFA">
              <w:rPr>
                <w:rStyle w:val="Hyperlink"/>
                <w:color w:val="auto"/>
                <w:u w:val="none"/>
                <w:rPrChange w:id="592" w:author="Tran, Dan P. (Technatomy)" w:date="2019-03-27T09:55:00Z">
                  <w:rPr>
                    <w:rStyle w:val="Hyperlink"/>
                  </w:rPr>
                </w:rPrChange>
              </w:rPr>
              <w:t>217-218</w:t>
            </w:r>
            <w:r w:rsidR="0053795C" w:rsidRPr="00041BFA">
              <w:rPr>
                <w:rStyle w:val="Hyperlink"/>
                <w:color w:val="auto"/>
                <w:u w:val="none"/>
                <w:rPrChange w:id="593" w:author="Tran, Dan P. (Technatomy)" w:date="2019-03-27T09:55:00Z">
                  <w:rPr>
                    <w:rStyle w:val="Hyperlink"/>
                  </w:rPr>
                </w:rPrChange>
              </w:rPr>
              <w:fldChar w:fldCharType="end"/>
            </w:r>
            <w:r w:rsidRPr="00041BFA">
              <w:t xml:space="preserve">, </w:t>
            </w:r>
            <w:r w:rsidR="0053795C" w:rsidRPr="00041BFA">
              <w:rPr>
                <w:rStyle w:val="Hyperlink"/>
                <w:color w:val="auto"/>
                <w:u w:val="none"/>
                <w:rPrChange w:id="594" w:author="Tran, Dan P. (Technatomy)" w:date="2019-03-27T09:55:00Z">
                  <w:rPr>
                    <w:rStyle w:val="Hyperlink"/>
                  </w:rPr>
                </w:rPrChange>
              </w:rPr>
              <w:fldChar w:fldCharType="begin"/>
            </w:r>
            <w:r w:rsidR="0053795C" w:rsidRPr="00041BFA">
              <w:rPr>
                <w:rStyle w:val="Hyperlink"/>
                <w:color w:val="auto"/>
                <w:u w:val="none"/>
                <w:rPrChange w:id="595" w:author="Tran, Dan P. (Technatomy)" w:date="2019-03-27T09:55:00Z">
                  <w:rPr>
                    <w:rStyle w:val="Hyperlink"/>
                  </w:rPr>
                </w:rPrChange>
              </w:rPr>
              <w:instrText xml:space="preserve"> HYPERLINK \l "Page_224" </w:instrText>
            </w:r>
            <w:r w:rsidR="0053795C" w:rsidRPr="00041BFA">
              <w:rPr>
                <w:rStyle w:val="Hyperlink"/>
                <w:color w:val="auto"/>
                <w:u w:val="none"/>
                <w:rPrChange w:id="596" w:author="Tran, Dan P. (Technatomy)" w:date="2019-03-27T09:55:00Z">
                  <w:rPr>
                    <w:rStyle w:val="Hyperlink"/>
                  </w:rPr>
                </w:rPrChange>
              </w:rPr>
              <w:fldChar w:fldCharType="separate"/>
            </w:r>
            <w:r w:rsidRPr="00041BFA">
              <w:rPr>
                <w:rStyle w:val="Hyperlink"/>
                <w:color w:val="auto"/>
                <w:u w:val="none"/>
                <w:rPrChange w:id="597" w:author="Tran, Dan P. (Technatomy)" w:date="2019-03-27T09:55:00Z">
                  <w:rPr>
                    <w:rStyle w:val="Hyperlink"/>
                  </w:rPr>
                </w:rPrChange>
              </w:rPr>
              <w:t>224</w:t>
            </w:r>
            <w:r w:rsidR="0053795C" w:rsidRPr="00041BFA">
              <w:rPr>
                <w:rStyle w:val="Hyperlink"/>
                <w:color w:val="auto"/>
                <w:u w:val="none"/>
                <w:rPrChange w:id="598" w:author="Tran, Dan P. (Technatomy)" w:date="2019-03-27T09:55:00Z">
                  <w:rPr>
                    <w:rStyle w:val="Hyperlink"/>
                  </w:rPr>
                </w:rPrChange>
              </w:rPr>
              <w:fldChar w:fldCharType="end"/>
            </w:r>
            <w:r w:rsidRPr="00041BFA">
              <w:t>,</w:t>
            </w:r>
          </w:p>
          <w:p w:rsidR="00AD3107" w:rsidRPr="00041BFA" w:rsidRDefault="0053795C" w:rsidP="009316D5">
            <w:pPr>
              <w:pStyle w:val="TableText0"/>
            </w:pPr>
            <w:r w:rsidRPr="00041BFA">
              <w:rPr>
                <w:rStyle w:val="Hyperlink"/>
                <w:color w:val="auto"/>
                <w:u w:val="none"/>
                <w:rPrChange w:id="599" w:author="Tran, Dan P. (Technatomy)" w:date="2019-03-27T09:55:00Z">
                  <w:rPr>
                    <w:rStyle w:val="Hyperlink"/>
                  </w:rPr>
                </w:rPrChange>
              </w:rPr>
              <w:fldChar w:fldCharType="begin"/>
            </w:r>
            <w:r w:rsidRPr="00041BFA">
              <w:rPr>
                <w:rStyle w:val="Hyperlink"/>
                <w:color w:val="auto"/>
                <w:u w:val="none"/>
                <w:rPrChange w:id="600" w:author="Tran, Dan P. (Technatomy)" w:date="2019-03-27T09:55:00Z">
                  <w:rPr>
                    <w:rStyle w:val="Hyperlink"/>
                  </w:rPr>
                </w:rPrChange>
              </w:rPr>
              <w:instrText xml:space="preserve"> HYPERLINK \l "Page_226" </w:instrText>
            </w:r>
            <w:r w:rsidRPr="00041BFA">
              <w:rPr>
                <w:rStyle w:val="Hyperlink"/>
                <w:color w:val="auto"/>
                <w:u w:val="none"/>
                <w:rPrChange w:id="601" w:author="Tran, Dan P. (Technatomy)" w:date="2019-03-27T09:55:00Z">
                  <w:rPr>
                    <w:rStyle w:val="Hyperlink"/>
                  </w:rPr>
                </w:rPrChange>
              </w:rPr>
              <w:fldChar w:fldCharType="separate"/>
            </w:r>
            <w:r w:rsidR="00AD3107" w:rsidRPr="00041BFA">
              <w:rPr>
                <w:rStyle w:val="Hyperlink"/>
                <w:color w:val="auto"/>
                <w:u w:val="none"/>
                <w:rPrChange w:id="602" w:author="Tran, Dan P. (Technatomy)" w:date="2019-03-27T09:55:00Z">
                  <w:rPr>
                    <w:rStyle w:val="Hyperlink"/>
                  </w:rPr>
                </w:rPrChange>
              </w:rPr>
              <w:t>226</w:t>
            </w:r>
            <w:r w:rsidRPr="00041BFA">
              <w:rPr>
                <w:rStyle w:val="Hyperlink"/>
                <w:color w:val="auto"/>
                <w:u w:val="none"/>
                <w:rPrChange w:id="603" w:author="Tran, Dan P. (Technatomy)" w:date="2019-03-27T09:55:00Z">
                  <w:rPr>
                    <w:rStyle w:val="Hyperlink"/>
                  </w:rPr>
                </w:rPrChange>
              </w:rPr>
              <w:fldChar w:fldCharType="end"/>
            </w:r>
            <w:r w:rsidR="00AD3107" w:rsidRPr="00041BFA">
              <w:t xml:space="preserve">, </w:t>
            </w:r>
            <w:r w:rsidRPr="00041BFA">
              <w:rPr>
                <w:rStyle w:val="Hyperlink"/>
                <w:color w:val="auto"/>
                <w:u w:val="none"/>
                <w:rPrChange w:id="604" w:author="Tran, Dan P. (Technatomy)" w:date="2019-03-27T09:55:00Z">
                  <w:rPr>
                    <w:rStyle w:val="Hyperlink"/>
                  </w:rPr>
                </w:rPrChange>
              </w:rPr>
              <w:fldChar w:fldCharType="begin"/>
            </w:r>
            <w:r w:rsidRPr="00041BFA">
              <w:rPr>
                <w:rStyle w:val="Hyperlink"/>
                <w:color w:val="auto"/>
                <w:u w:val="none"/>
                <w:rPrChange w:id="605" w:author="Tran, Dan P. (Technatomy)" w:date="2019-03-27T09:55:00Z">
                  <w:rPr>
                    <w:rStyle w:val="Hyperlink"/>
                  </w:rPr>
                </w:rPrChange>
              </w:rPr>
              <w:instrText xml:space="preserve"> HYPERLINK \l "Page_234" </w:instrText>
            </w:r>
            <w:r w:rsidRPr="00041BFA">
              <w:rPr>
                <w:rStyle w:val="Hyperlink"/>
                <w:color w:val="auto"/>
                <w:u w:val="none"/>
                <w:rPrChange w:id="606" w:author="Tran, Dan P. (Technatomy)" w:date="2019-03-27T09:55:00Z">
                  <w:rPr>
                    <w:rStyle w:val="Hyperlink"/>
                  </w:rPr>
                </w:rPrChange>
              </w:rPr>
              <w:fldChar w:fldCharType="separate"/>
            </w:r>
            <w:r w:rsidR="00AD3107" w:rsidRPr="00041BFA">
              <w:rPr>
                <w:rStyle w:val="Hyperlink"/>
                <w:color w:val="auto"/>
                <w:u w:val="none"/>
                <w:rPrChange w:id="607" w:author="Tran, Dan P. (Technatomy)" w:date="2019-03-27T09:55:00Z">
                  <w:rPr>
                    <w:rStyle w:val="Hyperlink"/>
                  </w:rPr>
                </w:rPrChange>
              </w:rPr>
              <w:t>234-235</w:t>
            </w:r>
            <w:r w:rsidRPr="00041BFA">
              <w:rPr>
                <w:rStyle w:val="Hyperlink"/>
                <w:color w:val="auto"/>
                <w:u w:val="none"/>
                <w:rPrChange w:id="608" w:author="Tran, Dan P. (Technatomy)" w:date="2019-03-27T09:55:00Z">
                  <w:rPr>
                    <w:rStyle w:val="Hyperlink"/>
                  </w:rPr>
                </w:rPrChange>
              </w:rPr>
              <w:fldChar w:fldCharType="end"/>
            </w:r>
            <w:r w:rsidR="00AD3107" w:rsidRPr="00041BFA">
              <w:t xml:space="preserve">, </w:t>
            </w:r>
            <w:r w:rsidRPr="00041BFA">
              <w:rPr>
                <w:rStyle w:val="Hyperlink"/>
                <w:color w:val="auto"/>
                <w:u w:val="none"/>
                <w:rPrChange w:id="609" w:author="Tran, Dan P. (Technatomy)" w:date="2019-03-27T09:55:00Z">
                  <w:rPr>
                    <w:rStyle w:val="Hyperlink"/>
                  </w:rPr>
                </w:rPrChange>
              </w:rPr>
              <w:fldChar w:fldCharType="begin"/>
            </w:r>
            <w:r w:rsidRPr="00041BFA">
              <w:rPr>
                <w:rStyle w:val="Hyperlink"/>
                <w:color w:val="auto"/>
                <w:u w:val="none"/>
                <w:rPrChange w:id="610" w:author="Tran, Dan P. (Technatomy)" w:date="2019-03-27T09:55:00Z">
                  <w:rPr>
                    <w:rStyle w:val="Hyperlink"/>
                  </w:rPr>
                </w:rPrChange>
              </w:rPr>
              <w:instrText xml:space="preserve"> HYPERLINK \l "Page_238" </w:instrText>
            </w:r>
            <w:r w:rsidRPr="00041BFA">
              <w:rPr>
                <w:rStyle w:val="Hyperlink"/>
                <w:color w:val="auto"/>
                <w:u w:val="none"/>
                <w:rPrChange w:id="611" w:author="Tran, Dan P. (Technatomy)" w:date="2019-03-27T09:55:00Z">
                  <w:rPr>
                    <w:rStyle w:val="Hyperlink"/>
                  </w:rPr>
                </w:rPrChange>
              </w:rPr>
              <w:fldChar w:fldCharType="separate"/>
            </w:r>
            <w:r w:rsidR="00AD3107" w:rsidRPr="00041BFA">
              <w:rPr>
                <w:rStyle w:val="Hyperlink"/>
                <w:color w:val="auto"/>
                <w:u w:val="none"/>
                <w:rPrChange w:id="612" w:author="Tran, Dan P. (Technatomy)" w:date="2019-03-27T09:55:00Z">
                  <w:rPr>
                    <w:rStyle w:val="Hyperlink"/>
                  </w:rPr>
                </w:rPrChange>
              </w:rPr>
              <w:t>238-239</w:t>
            </w:r>
            <w:r w:rsidRPr="00041BFA">
              <w:rPr>
                <w:rStyle w:val="Hyperlink"/>
                <w:color w:val="auto"/>
                <w:u w:val="none"/>
                <w:rPrChange w:id="613" w:author="Tran, Dan P. (Technatomy)" w:date="2019-03-27T09:55:00Z">
                  <w:rPr>
                    <w:rStyle w:val="Hyperlink"/>
                  </w:rPr>
                </w:rPrChange>
              </w:rPr>
              <w:fldChar w:fldCharType="end"/>
            </w:r>
            <w:r w:rsidR="00AD3107" w:rsidRPr="00041BFA">
              <w:t xml:space="preserve">, </w:t>
            </w:r>
            <w:r w:rsidRPr="00041BFA">
              <w:rPr>
                <w:rStyle w:val="Hyperlink"/>
                <w:color w:val="auto"/>
                <w:u w:val="none"/>
                <w:rPrChange w:id="614" w:author="Tran, Dan P. (Technatomy)" w:date="2019-03-27T09:55:00Z">
                  <w:rPr>
                    <w:rStyle w:val="Hyperlink"/>
                  </w:rPr>
                </w:rPrChange>
              </w:rPr>
              <w:fldChar w:fldCharType="begin"/>
            </w:r>
            <w:r w:rsidRPr="00041BFA">
              <w:rPr>
                <w:rStyle w:val="Hyperlink"/>
                <w:color w:val="auto"/>
                <w:u w:val="none"/>
                <w:rPrChange w:id="615" w:author="Tran, Dan P. (Technatomy)" w:date="2019-03-27T09:55:00Z">
                  <w:rPr>
                    <w:rStyle w:val="Hyperlink"/>
                  </w:rPr>
                </w:rPrChange>
              </w:rPr>
              <w:instrText xml:space="preserve"> HYPERLINK \l "Page_243" </w:instrText>
            </w:r>
            <w:r w:rsidRPr="00041BFA">
              <w:rPr>
                <w:rStyle w:val="Hyperlink"/>
                <w:color w:val="auto"/>
                <w:u w:val="none"/>
                <w:rPrChange w:id="616" w:author="Tran, Dan P. (Technatomy)" w:date="2019-03-27T09:55:00Z">
                  <w:rPr>
                    <w:rStyle w:val="Hyperlink"/>
                  </w:rPr>
                </w:rPrChange>
              </w:rPr>
              <w:fldChar w:fldCharType="separate"/>
            </w:r>
            <w:r w:rsidR="00AD3107" w:rsidRPr="00041BFA">
              <w:rPr>
                <w:rStyle w:val="Hyperlink"/>
                <w:color w:val="auto"/>
                <w:u w:val="none"/>
                <w:rPrChange w:id="617" w:author="Tran, Dan P. (Technatomy)" w:date="2019-03-27T09:55:00Z">
                  <w:rPr>
                    <w:rStyle w:val="Hyperlink"/>
                  </w:rPr>
                </w:rPrChange>
              </w:rPr>
              <w:t>243</w:t>
            </w:r>
            <w:r w:rsidRPr="00041BFA">
              <w:rPr>
                <w:rStyle w:val="Hyperlink"/>
                <w:color w:val="auto"/>
                <w:u w:val="none"/>
                <w:rPrChange w:id="618" w:author="Tran, Dan P. (Technatomy)" w:date="2019-03-27T09:55:00Z">
                  <w:rPr>
                    <w:rStyle w:val="Hyperlink"/>
                  </w:rPr>
                </w:rPrChange>
              </w:rPr>
              <w:fldChar w:fldCharType="end"/>
            </w:r>
            <w:r w:rsidR="00AD3107" w:rsidRPr="00041BFA">
              <w:t xml:space="preserve">, </w:t>
            </w:r>
            <w:r w:rsidRPr="00041BFA">
              <w:rPr>
                <w:rStyle w:val="Hyperlink"/>
                <w:color w:val="auto"/>
                <w:u w:val="none"/>
                <w:rPrChange w:id="619" w:author="Tran, Dan P. (Technatomy)" w:date="2019-03-27T09:55:00Z">
                  <w:rPr>
                    <w:rStyle w:val="Hyperlink"/>
                  </w:rPr>
                </w:rPrChange>
              </w:rPr>
              <w:fldChar w:fldCharType="begin"/>
            </w:r>
            <w:r w:rsidRPr="00041BFA">
              <w:rPr>
                <w:rStyle w:val="Hyperlink"/>
                <w:color w:val="auto"/>
                <w:u w:val="none"/>
                <w:rPrChange w:id="620" w:author="Tran, Dan P. (Technatomy)" w:date="2019-03-27T09:55:00Z">
                  <w:rPr>
                    <w:rStyle w:val="Hyperlink"/>
                  </w:rPr>
                </w:rPrChange>
              </w:rPr>
              <w:instrText xml:space="preserve"> HYPERLINK \l "Page_258" </w:instrText>
            </w:r>
            <w:r w:rsidRPr="00041BFA">
              <w:rPr>
                <w:rStyle w:val="Hyperlink"/>
                <w:color w:val="auto"/>
                <w:u w:val="none"/>
                <w:rPrChange w:id="621" w:author="Tran, Dan P. (Technatomy)" w:date="2019-03-27T09:55:00Z">
                  <w:rPr>
                    <w:rStyle w:val="Hyperlink"/>
                  </w:rPr>
                </w:rPrChange>
              </w:rPr>
              <w:fldChar w:fldCharType="separate"/>
            </w:r>
            <w:r w:rsidR="00AD3107" w:rsidRPr="00041BFA">
              <w:rPr>
                <w:rStyle w:val="Hyperlink"/>
                <w:color w:val="auto"/>
                <w:u w:val="none"/>
                <w:rPrChange w:id="622" w:author="Tran, Dan P. (Technatomy)" w:date="2019-03-27T09:55:00Z">
                  <w:rPr>
                    <w:rStyle w:val="Hyperlink"/>
                  </w:rPr>
                </w:rPrChange>
              </w:rPr>
              <w:t>258</w:t>
            </w:r>
            <w:r w:rsidRPr="00041BFA">
              <w:rPr>
                <w:rStyle w:val="Hyperlink"/>
                <w:color w:val="auto"/>
                <w:u w:val="none"/>
                <w:rPrChange w:id="623" w:author="Tran, Dan P. (Technatomy)" w:date="2019-03-27T09:55:00Z">
                  <w:rPr>
                    <w:rStyle w:val="Hyperlink"/>
                  </w:rPr>
                </w:rPrChange>
              </w:rPr>
              <w:fldChar w:fldCharType="end"/>
            </w:r>
          </w:p>
          <w:p w:rsidR="00AD3107" w:rsidRPr="00041BFA" w:rsidRDefault="00AD3107" w:rsidP="009316D5">
            <w:pPr>
              <w:pStyle w:val="TableText0"/>
            </w:pPr>
            <w:r w:rsidRPr="00041BFA">
              <w:t xml:space="preserve">Updated Schedule prompt displays: </w:t>
            </w:r>
            <w:r w:rsidR="0053795C" w:rsidRPr="00041BFA">
              <w:rPr>
                <w:rStyle w:val="Hyperlink"/>
                <w:color w:val="auto"/>
                <w:u w:val="none"/>
                <w:rPrChange w:id="624" w:author="Tran, Dan P. (Technatomy)" w:date="2019-03-27T09:55:00Z">
                  <w:rPr>
                    <w:rStyle w:val="Hyperlink"/>
                  </w:rPr>
                </w:rPrChange>
              </w:rPr>
              <w:fldChar w:fldCharType="begin"/>
            </w:r>
            <w:r w:rsidR="0053795C" w:rsidRPr="00041BFA">
              <w:rPr>
                <w:rStyle w:val="Hyperlink"/>
                <w:color w:val="auto"/>
                <w:u w:val="none"/>
                <w:rPrChange w:id="625" w:author="Tran, Dan P. (Technatomy)" w:date="2019-03-27T09:55:00Z">
                  <w:rPr>
                    <w:rStyle w:val="Hyperlink"/>
                  </w:rPr>
                </w:rPrChange>
              </w:rPr>
              <w:instrText xml:space="preserve"> HYPERLINK \l "Page_178" </w:instrText>
            </w:r>
            <w:r w:rsidR="0053795C" w:rsidRPr="00041BFA">
              <w:rPr>
                <w:rStyle w:val="Hyperlink"/>
                <w:color w:val="auto"/>
                <w:u w:val="none"/>
                <w:rPrChange w:id="626" w:author="Tran, Dan P. (Technatomy)" w:date="2019-03-27T09:55:00Z">
                  <w:rPr>
                    <w:rStyle w:val="Hyperlink"/>
                  </w:rPr>
                </w:rPrChange>
              </w:rPr>
              <w:fldChar w:fldCharType="separate"/>
            </w:r>
            <w:r w:rsidRPr="00041BFA">
              <w:rPr>
                <w:rStyle w:val="Hyperlink"/>
                <w:color w:val="auto"/>
                <w:u w:val="none"/>
                <w:rPrChange w:id="627" w:author="Tran, Dan P. (Technatomy)" w:date="2019-03-27T09:55:00Z">
                  <w:rPr>
                    <w:rStyle w:val="Hyperlink"/>
                  </w:rPr>
                </w:rPrChange>
              </w:rPr>
              <w:t>178</w:t>
            </w:r>
            <w:r w:rsidR="0053795C" w:rsidRPr="00041BFA">
              <w:rPr>
                <w:rStyle w:val="Hyperlink"/>
                <w:color w:val="auto"/>
                <w:u w:val="none"/>
                <w:rPrChange w:id="628" w:author="Tran, Dan P. (Technatomy)" w:date="2019-03-27T09:55:00Z">
                  <w:rPr>
                    <w:rStyle w:val="Hyperlink"/>
                  </w:rPr>
                </w:rPrChange>
              </w:rPr>
              <w:fldChar w:fldCharType="end"/>
            </w:r>
            <w:r w:rsidRPr="00041BFA">
              <w:t xml:space="preserve">, </w:t>
            </w:r>
            <w:r w:rsidR="0053795C" w:rsidRPr="00041BFA">
              <w:rPr>
                <w:rStyle w:val="Hyperlink"/>
                <w:color w:val="auto"/>
                <w:u w:val="none"/>
                <w:rPrChange w:id="629" w:author="Tran, Dan P. (Technatomy)" w:date="2019-03-27T09:55:00Z">
                  <w:rPr>
                    <w:rStyle w:val="Hyperlink"/>
                  </w:rPr>
                </w:rPrChange>
              </w:rPr>
              <w:fldChar w:fldCharType="begin"/>
            </w:r>
            <w:r w:rsidR="0053795C" w:rsidRPr="00041BFA">
              <w:rPr>
                <w:rStyle w:val="Hyperlink"/>
                <w:color w:val="auto"/>
                <w:u w:val="none"/>
                <w:rPrChange w:id="630" w:author="Tran, Dan P. (Technatomy)" w:date="2019-03-27T09:55:00Z">
                  <w:rPr>
                    <w:rStyle w:val="Hyperlink"/>
                  </w:rPr>
                </w:rPrChange>
              </w:rPr>
              <w:instrText xml:space="preserve"> HYPERLINK \l "Page_185" </w:instrText>
            </w:r>
            <w:r w:rsidR="0053795C" w:rsidRPr="00041BFA">
              <w:rPr>
                <w:rStyle w:val="Hyperlink"/>
                <w:color w:val="auto"/>
                <w:u w:val="none"/>
                <w:rPrChange w:id="631" w:author="Tran, Dan P. (Technatomy)" w:date="2019-03-27T09:55:00Z">
                  <w:rPr>
                    <w:rStyle w:val="Hyperlink"/>
                  </w:rPr>
                </w:rPrChange>
              </w:rPr>
              <w:fldChar w:fldCharType="separate"/>
            </w:r>
            <w:r w:rsidRPr="00041BFA">
              <w:rPr>
                <w:rStyle w:val="Hyperlink"/>
                <w:color w:val="auto"/>
                <w:u w:val="none"/>
                <w:rPrChange w:id="632" w:author="Tran, Dan P. (Technatomy)" w:date="2019-03-27T09:55:00Z">
                  <w:rPr>
                    <w:rStyle w:val="Hyperlink"/>
                  </w:rPr>
                </w:rPrChange>
              </w:rPr>
              <w:t>185</w:t>
            </w:r>
            <w:r w:rsidR="0053795C" w:rsidRPr="00041BFA">
              <w:rPr>
                <w:rStyle w:val="Hyperlink"/>
                <w:color w:val="auto"/>
                <w:u w:val="none"/>
                <w:rPrChange w:id="633" w:author="Tran, Dan P. (Technatomy)" w:date="2019-03-27T09:55:00Z">
                  <w:rPr>
                    <w:rStyle w:val="Hyperlink"/>
                  </w:rPr>
                </w:rPrChange>
              </w:rPr>
              <w:fldChar w:fldCharType="end"/>
            </w:r>
            <w:r w:rsidRPr="00041BFA">
              <w:t xml:space="preserve">, </w:t>
            </w:r>
            <w:r w:rsidR="0053795C" w:rsidRPr="00041BFA">
              <w:rPr>
                <w:rStyle w:val="Hyperlink"/>
                <w:color w:val="auto"/>
                <w:u w:val="none"/>
                <w:rPrChange w:id="634" w:author="Tran, Dan P. (Technatomy)" w:date="2019-03-27T09:55:00Z">
                  <w:rPr>
                    <w:rStyle w:val="Hyperlink"/>
                  </w:rPr>
                </w:rPrChange>
              </w:rPr>
              <w:fldChar w:fldCharType="begin"/>
            </w:r>
            <w:r w:rsidR="0053795C" w:rsidRPr="00041BFA">
              <w:rPr>
                <w:rStyle w:val="Hyperlink"/>
                <w:color w:val="auto"/>
                <w:u w:val="none"/>
                <w:rPrChange w:id="635" w:author="Tran, Dan P. (Technatomy)" w:date="2019-03-27T09:55:00Z">
                  <w:rPr>
                    <w:rStyle w:val="Hyperlink"/>
                  </w:rPr>
                </w:rPrChange>
              </w:rPr>
              <w:instrText xml:space="preserve"> HYPERLINK \l "Page_187" </w:instrText>
            </w:r>
            <w:r w:rsidR="0053795C" w:rsidRPr="00041BFA">
              <w:rPr>
                <w:rStyle w:val="Hyperlink"/>
                <w:color w:val="auto"/>
                <w:u w:val="none"/>
                <w:rPrChange w:id="636" w:author="Tran, Dan P. (Technatomy)" w:date="2019-03-27T09:55:00Z">
                  <w:rPr>
                    <w:rStyle w:val="Hyperlink"/>
                  </w:rPr>
                </w:rPrChange>
              </w:rPr>
              <w:fldChar w:fldCharType="separate"/>
            </w:r>
            <w:r w:rsidRPr="00041BFA">
              <w:rPr>
                <w:rStyle w:val="Hyperlink"/>
                <w:color w:val="auto"/>
                <w:u w:val="none"/>
                <w:rPrChange w:id="637" w:author="Tran, Dan P. (Technatomy)" w:date="2019-03-27T09:55:00Z">
                  <w:rPr>
                    <w:rStyle w:val="Hyperlink"/>
                  </w:rPr>
                </w:rPrChange>
              </w:rPr>
              <w:t>187</w:t>
            </w:r>
            <w:r w:rsidR="0053795C" w:rsidRPr="00041BFA">
              <w:rPr>
                <w:rStyle w:val="Hyperlink"/>
                <w:color w:val="auto"/>
                <w:u w:val="none"/>
                <w:rPrChange w:id="638" w:author="Tran, Dan P. (Technatomy)" w:date="2019-03-27T09:55:00Z">
                  <w:rPr>
                    <w:rStyle w:val="Hyperlink"/>
                  </w:rPr>
                </w:rPrChange>
              </w:rPr>
              <w:fldChar w:fldCharType="end"/>
            </w:r>
            <w:r w:rsidRPr="00041BFA">
              <w:t xml:space="preserve">, </w:t>
            </w:r>
            <w:r w:rsidR="0053795C" w:rsidRPr="00041BFA">
              <w:rPr>
                <w:rStyle w:val="Hyperlink"/>
                <w:color w:val="auto"/>
                <w:u w:val="none"/>
                <w:rPrChange w:id="639" w:author="Tran, Dan P. (Technatomy)" w:date="2019-03-27T09:55:00Z">
                  <w:rPr>
                    <w:rStyle w:val="Hyperlink"/>
                  </w:rPr>
                </w:rPrChange>
              </w:rPr>
              <w:fldChar w:fldCharType="begin"/>
            </w:r>
            <w:r w:rsidR="0053795C" w:rsidRPr="00041BFA">
              <w:rPr>
                <w:rStyle w:val="Hyperlink"/>
                <w:color w:val="auto"/>
                <w:u w:val="none"/>
                <w:rPrChange w:id="640" w:author="Tran, Dan P. (Technatomy)" w:date="2019-03-27T09:55:00Z">
                  <w:rPr>
                    <w:rStyle w:val="Hyperlink"/>
                  </w:rPr>
                </w:rPrChange>
              </w:rPr>
              <w:instrText xml:space="preserve"> HYPERLINK \l "Page_189" </w:instrText>
            </w:r>
            <w:r w:rsidR="0053795C" w:rsidRPr="00041BFA">
              <w:rPr>
                <w:rStyle w:val="Hyperlink"/>
                <w:color w:val="auto"/>
                <w:u w:val="none"/>
                <w:rPrChange w:id="641" w:author="Tran, Dan P. (Technatomy)" w:date="2019-03-27T09:55:00Z">
                  <w:rPr>
                    <w:rStyle w:val="Hyperlink"/>
                  </w:rPr>
                </w:rPrChange>
              </w:rPr>
              <w:fldChar w:fldCharType="separate"/>
            </w:r>
            <w:r w:rsidRPr="00041BFA">
              <w:rPr>
                <w:rStyle w:val="Hyperlink"/>
                <w:color w:val="auto"/>
                <w:u w:val="none"/>
                <w:rPrChange w:id="642" w:author="Tran, Dan P. (Technatomy)" w:date="2019-03-27T09:55:00Z">
                  <w:rPr>
                    <w:rStyle w:val="Hyperlink"/>
                  </w:rPr>
                </w:rPrChange>
              </w:rPr>
              <w:t>189</w:t>
            </w:r>
            <w:r w:rsidR="0053795C" w:rsidRPr="00041BFA">
              <w:rPr>
                <w:rStyle w:val="Hyperlink"/>
                <w:color w:val="auto"/>
                <w:u w:val="none"/>
                <w:rPrChange w:id="643" w:author="Tran, Dan P. (Technatomy)" w:date="2019-03-27T09:55:00Z">
                  <w:rPr>
                    <w:rStyle w:val="Hyperlink"/>
                  </w:rPr>
                </w:rPrChange>
              </w:rPr>
              <w:fldChar w:fldCharType="end"/>
            </w:r>
            <w:r w:rsidRPr="00041BFA">
              <w:t xml:space="preserve">, </w:t>
            </w:r>
            <w:r w:rsidR="0053795C" w:rsidRPr="00041BFA">
              <w:rPr>
                <w:rStyle w:val="Hyperlink"/>
                <w:color w:val="auto"/>
                <w:u w:val="none"/>
                <w:rPrChange w:id="644" w:author="Tran, Dan P. (Technatomy)" w:date="2019-03-27T09:55:00Z">
                  <w:rPr>
                    <w:rStyle w:val="Hyperlink"/>
                  </w:rPr>
                </w:rPrChange>
              </w:rPr>
              <w:fldChar w:fldCharType="begin"/>
            </w:r>
            <w:r w:rsidR="0053795C" w:rsidRPr="00041BFA">
              <w:rPr>
                <w:rStyle w:val="Hyperlink"/>
                <w:color w:val="auto"/>
                <w:u w:val="none"/>
                <w:rPrChange w:id="645" w:author="Tran, Dan P. (Technatomy)" w:date="2019-03-27T09:55:00Z">
                  <w:rPr>
                    <w:rStyle w:val="Hyperlink"/>
                  </w:rPr>
                </w:rPrChange>
              </w:rPr>
              <w:instrText xml:space="preserve"> HYPERLINK \l "Page_206" </w:instrText>
            </w:r>
            <w:r w:rsidR="0053795C" w:rsidRPr="00041BFA">
              <w:rPr>
                <w:rStyle w:val="Hyperlink"/>
                <w:color w:val="auto"/>
                <w:u w:val="none"/>
                <w:rPrChange w:id="646" w:author="Tran, Dan P. (Technatomy)" w:date="2019-03-27T09:55:00Z">
                  <w:rPr>
                    <w:rStyle w:val="Hyperlink"/>
                  </w:rPr>
                </w:rPrChange>
              </w:rPr>
              <w:fldChar w:fldCharType="separate"/>
            </w:r>
            <w:r w:rsidRPr="00041BFA">
              <w:rPr>
                <w:rStyle w:val="Hyperlink"/>
                <w:color w:val="auto"/>
                <w:u w:val="none"/>
                <w:rPrChange w:id="647" w:author="Tran, Dan P. (Technatomy)" w:date="2019-03-27T09:55:00Z">
                  <w:rPr>
                    <w:rStyle w:val="Hyperlink"/>
                  </w:rPr>
                </w:rPrChange>
              </w:rPr>
              <w:t>206</w:t>
            </w:r>
            <w:r w:rsidR="0053795C" w:rsidRPr="00041BFA">
              <w:rPr>
                <w:rStyle w:val="Hyperlink"/>
                <w:color w:val="auto"/>
                <w:u w:val="none"/>
                <w:rPrChange w:id="648" w:author="Tran, Dan P. (Technatomy)" w:date="2019-03-27T09:55:00Z">
                  <w:rPr>
                    <w:rStyle w:val="Hyperlink"/>
                  </w:rPr>
                </w:rPrChange>
              </w:rPr>
              <w:fldChar w:fldCharType="end"/>
            </w:r>
            <w:r w:rsidRPr="00041BFA">
              <w:t xml:space="preserve">, </w:t>
            </w:r>
            <w:r w:rsidR="0053795C" w:rsidRPr="00041BFA">
              <w:rPr>
                <w:rStyle w:val="Hyperlink"/>
                <w:color w:val="auto"/>
                <w:u w:val="none"/>
                <w:rPrChange w:id="649" w:author="Tran, Dan P. (Technatomy)" w:date="2019-03-27T09:55:00Z">
                  <w:rPr>
                    <w:rStyle w:val="Hyperlink"/>
                  </w:rPr>
                </w:rPrChange>
              </w:rPr>
              <w:fldChar w:fldCharType="begin"/>
            </w:r>
            <w:r w:rsidR="0053795C" w:rsidRPr="00041BFA">
              <w:rPr>
                <w:rStyle w:val="Hyperlink"/>
                <w:color w:val="auto"/>
                <w:u w:val="none"/>
                <w:rPrChange w:id="650" w:author="Tran, Dan P. (Technatomy)" w:date="2019-03-27T09:55:00Z">
                  <w:rPr>
                    <w:rStyle w:val="Hyperlink"/>
                  </w:rPr>
                </w:rPrChange>
              </w:rPr>
              <w:instrText xml:space="preserve"> HYPERLINK \l "Page_212" </w:instrText>
            </w:r>
            <w:r w:rsidR="0053795C" w:rsidRPr="00041BFA">
              <w:rPr>
                <w:rStyle w:val="Hyperlink"/>
                <w:color w:val="auto"/>
                <w:u w:val="none"/>
                <w:rPrChange w:id="651" w:author="Tran, Dan P. (Technatomy)" w:date="2019-03-27T09:55:00Z">
                  <w:rPr>
                    <w:rStyle w:val="Hyperlink"/>
                  </w:rPr>
                </w:rPrChange>
              </w:rPr>
              <w:fldChar w:fldCharType="separate"/>
            </w:r>
            <w:r w:rsidRPr="00041BFA">
              <w:rPr>
                <w:rStyle w:val="Hyperlink"/>
                <w:color w:val="auto"/>
                <w:u w:val="none"/>
                <w:rPrChange w:id="652" w:author="Tran, Dan P. (Technatomy)" w:date="2019-03-27T09:55:00Z">
                  <w:rPr>
                    <w:rStyle w:val="Hyperlink"/>
                  </w:rPr>
                </w:rPrChange>
              </w:rPr>
              <w:t>212</w:t>
            </w:r>
            <w:r w:rsidR="0053795C" w:rsidRPr="00041BFA">
              <w:rPr>
                <w:rStyle w:val="Hyperlink"/>
                <w:color w:val="auto"/>
                <w:u w:val="none"/>
                <w:rPrChange w:id="653" w:author="Tran, Dan P. (Technatomy)" w:date="2019-03-27T09:55:00Z">
                  <w:rPr>
                    <w:rStyle w:val="Hyperlink"/>
                  </w:rPr>
                </w:rPrChange>
              </w:rPr>
              <w:fldChar w:fldCharType="end"/>
            </w:r>
            <w:r w:rsidRPr="00041BFA">
              <w:t xml:space="preserve">, </w:t>
            </w:r>
            <w:r w:rsidR="0053795C" w:rsidRPr="00041BFA">
              <w:rPr>
                <w:rStyle w:val="Hyperlink"/>
                <w:color w:val="auto"/>
                <w:u w:val="none"/>
                <w:rPrChange w:id="654" w:author="Tran, Dan P. (Technatomy)" w:date="2019-03-27T09:55:00Z">
                  <w:rPr>
                    <w:rStyle w:val="Hyperlink"/>
                  </w:rPr>
                </w:rPrChange>
              </w:rPr>
              <w:fldChar w:fldCharType="begin"/>
            </w:r>
            <w:r w:rsidR="0053795C" w:rsidRPr="00041BFA">
              <w:rPr>
                <w:rStyle w:val="Hyperlink"/>
                <w:color w:val="auto"/>
                <w:u w:val="none"/>
                <w:rPrChange w:id="655" w:author="Tran, Dan P. (Technatomy)" w:date="2019-03-27T09:55:00Z">
                  <w:rPr>
                    <w:rStyle w:val="Hyperlink"/>
                  </w:rPr>
                </w:rPrChange>
              </w:rPr>
              <w:instrText xml:space="preserve"> HYPERLINK \l "Page_214" </w:instrText>
            </w:r>
            <w:r w:rsidR="0053795C" w:rsidRPr="00041BFA">
              <w:rPr>
                <w:rStyle w:val="Hyperlink"/>
                <w:color w:val="auto"/>
                <w:u w:val="none"/>
                <w:rPrChange w:id="656" w:author="Tran, Dan P. (Technatomy)" w:date="2019-03-27T09:55:00Z">
                  <w:rPr>
                    <w:rStyle w:val="Hyperlink"/>
                  </w:rPr>
                </w:rPrChange>
              </w:rPr>
              <w:fldChar w:fldCharType="separate"/>
            </w:r>
            <w:r w:rsidRPr="00041BFA">
              <w:rPr>
                <w:rStyle w:val="Hyperlink"/>
                <w:color w:val="auto"/>
                <w:u w:val="none"/>
                <w:rPrChange w:id="657" w:author="Tran, Dan P. (Technatomy)" w:date="2019-03-27T09:55:00Z">
                  <w:rPr>
                    <w:rStyle w:val="Hyperlink"/>
                  </w:rPr>
                </w:rPrChange>
              </w:rPr>
              <w:t>214</w:t>
            </w:r>
            <w:r w:rsidR="0053795C" w:rsidRPr="00041BFA">
              <w:rPr>
                <w:rStyle w:val="Hyperlink"/>
                <w:color w:val="auto"/>
                <w:u w:val="none"/>
                <w:rPrChange w:id="658" w:author="Tran, Dan P. (Technatomy)" w:date="2019-03-27T09:55:00Z">
                  <w:rPr>
                    <w:rStyle w:val="Hyperlink"/>
                  </w:rPr>
                </w:rPrChange>
              </w:rPr>
              <w:fldChar w:fldCharType="end"/>
            </w:r>
            <w:r w:rsidRPr="00041BFA">
              <w:t xml:space="preserve">, </w:t>
            </w:r>
            <w:r w:rsidR="0053795C" w:rsidRPr="00041BFA">
              <w:rPr>
                <w:rStyle w:val="Hyperlink"/>
                <w:color w:val="auto"/>
                <w:u w:val="none"/>
                <w:rPrChange w:id="659" w:author="Tran, Dan P. (Technatomy)" w:date="2019-03-27T09:55:00Z">
                  <w:rPr>
                    <w:rStyle w:val="Hyperlink"/>
                  </w:rPr>
                </w:rPrChange>
              </w:rPr>
              <w:fldChar w:fldCharType="begin"/>
            </w:r>
            <w:r w:rsidR="0053795C" w:rsidRPr="00041BFA">
              <w:rPr>
                <w:rStyle w:val="Hyperlink"/>
                <w:color w:val="auto"/>
                <w:u w:val="none"/>
                <w:rPrChange w:id="660" w:author="Tran, Dan P. (Technatomy)" w:date="2019-03-27T09:55:00Z">
                  <w:rPr>
                    <w:rStyle w:val="Hyperlink"/>
                  </w:rPr>
                </w:rPrChange>
              </w:rPr>
              <w:instrText xml:space="preserve"> HYPERLINK \l "Page_219" </w:instrText>
            </w:r>
            <w:r w:rsidR="0053795C" w:rsidRPr="00041BFA">
              <w:rPr>
                <w:rStyle w:val="Hyperlink"/>
                <w:color w:val="auto"/>
                <w:u w:val="none"/>
                <w:rPrChange w:id="661" w:author="Tran, Dan P. (Technatomy)" w:date="2019-03-27T09:55:00Z">
                  <w:rPr>
                    <w:rStyle w:val="Hyperlink"/>
                  </w:rPr>
                </w:rPrChange>
              </w:rPr>
              <w:fldChar w:fldCharType="separate"/>
            </w:r>
            <w:r w:rsidRPr="00041BFA">
              <w:rPr>
                <w:rStyle w:val="Hyperlink"/>
                <w:color w:val="auto"/>
                <w:u w:val="none"/>
                <w:rPrChange w:id="662" w:author="Tran, Dan P. (Technatomy)" w:date="2019-03-27T09:55:00Z">
                  <w:rPr>
                    <w:rStyle w:val="Hyperlink"/>
                  </w:rPr>
                </w:rPrChange>
              </w:rPr>
              <w:t>219</w:t>
            </w:r>
            <w:r w:rsidR="0053795C" w:rsidRPr="00041BFA">
              <w:rPr>
                <w:rStyle w:val="Hyperlink"/>
                <w:color w:val="auto"/>
                <w:u w:val="none"/>
                <w:rPrChange w:id="663" w:author="Tran, Dan P. (Technatomy)" w:date="2019-03-27T09:55:00Z">
                  <w:rPr>
                    <w:rStyle w:val="Hyperlink"/>
                  </w:rPr>
                </w:rPrChange>
              </w:rPr>
              <w:fldChar w:fldCharType="end"/>
            </w:r>
            <w:r w:rsidRPr="00041BFA">
              <w:t xml:space="preserve">, </w:t>
            </w:r>
            <w:r w:rsidR="0053795C" w:rsidRPr="00041BFA">
              <w:rPr>
                <w:rStyle w:val="Hyperlink"/>
                <w:color w:val="auto"/>
                <w:u w:val="none"/>
                <w:rPrChange w:id="664" w:author="Tran, Dan P. (Technatomy)" w:date="2019-03-27T09:55:00Z">
                  <w:rPr>
                    <w:rStyle w:val="Hyperlink"/>
                  </w:rPr>
                </w:rPrChange>
              </w:rPr>
              <w:fldChar w:fldCharType="begin"/>
            </w:r>
            <w:r w:rsidR="0053795C" w:rsidRPr="00041BFA">
              <w:rPr>
                <w:rStyle w:val="Hyperlink"/>
                <w:color w:val="auto"/>
                <w:u w:val="none"/>
                <w:rPrChange w:id="665" w:author="Tran, Dan P. (Technatomy)" w:date="2019-03-27T09:55:00Z">
                  <w:rPr>
                    <w:rStyle w:val="Hyperlink"/>
                  </w:rPr>
                </w:rPrChange>
              </w:rPr>
              <w:instrText xml:space="preserve"> HYPERLINK \l "Page_226" </w:instrText>
            </w:r>
            <w:r w:rsidR="0053795C" w:rsidRPr="00041BFA">
              <w:rPr>
                <w:rStyle w:val="Hyperlink"/>
                <w:color w:val="auto"/>
                <w:u w:val="none"/>
                <w:rPrChange w:id="666" w:author="Tran, Dan P. (Technatomy)" w:date="2019-03-27T09:55:00Z">
                  <w:rPr>
                    <w:rStyle w:val="Hyperlink"/>
                  </w:rPr>
                </w:rPrChange>
              </w:rPr>
              <w:fldChar w:fldCharType="separate"/>
            </w:r>
            <w:r w:rsidRPr="00041BFA">
              <w:rPr>
                <w:rStyle w:val="Hyperlink"/>
                <w:color w:val="auto"/>
                <w:u w:val="none"/>
                <w:rPrChange w:id="667" w:author="Tran, Dan P. (Technatomy)" w:date="2019-03-27T09:55:00Z">
                  <w:rPr>
                    <w:rStyle w:val="Hyperlink"/>
                  </w:rPr>
                </w:rPrChange>
              </w:rPr>
              <w:t>226</w:t>
            </w:r>
            <w:r w:rsidR="0053795C" w:rsidRPr="00041BFA">
              <w:rPr>
                <w:rStyle w:val="Hyperlink"/>
                <w:color w:val="auto"/>
                <w:u w:val="none"/>
                <w:rPrChange w:id="668" w:author="Tran, Dan P. (Technatomy)" w:date="2019-03-27T09:55:00Z">
                  <w:rPr>
                    <w:rStyle w:val="Hyperlink"/>
                  </w:rPr>
                </w:rPrChange>
              </w:rPr>
              <w:fldChar w:fldCharType="end"/>
            </w:r>
            <w:r w:rsidRPr="00041BFA">
              <w:t xml:space="preserve">, </w:t>
            </w:r>
            <w:r w:rsidR="0053795C" w:rsidRPr="00041BFA">
              <w:rPr>
                <w:rStyle w:val="Hyperlink"/>
                <w:color w:val="auto"/>
                <w:u w:val="none"/>
                <w:rPrChange w:id="669" w:author="Tran, Dan P. (Technatomy)" w:date="2019-03-27T09:55:00Z">
                  <w:rPr>
                    <w:rStyle w:val="Hyperlink"/>
                  </w:rPr>
                </w:rPrChange>
              </w:rPr>
              <w:fldChar w:fldCharType="begin"/>
            </w:r>
            <w:r w:rsidR="0053795C" w:rsidRPr="00041BFA">
              <w:rPr>
                <w:rStyle w:val="Hyperlink"/>
                <w:color w:val="auto"/>
                <w:u w:val="none"/>
                <w:rPrChange w:id="670" w:author="Tran, Dan P. (Technatomy)" w:date="2019-03-27T09:55:00Z">
                  <w:rPr>
                    <w:rStyle w:val="Hyperlink"/>
                  </w:rPr>
                </w:rPrChange>
              </w:rPr>
              <w:instrText xml:space="preserve"> HYPERLINK \l "Page_235" </w:instrText>
            </w:r>
            <w:r w:rsidR="0053795C" w:rsidRPr="00041BFA">
              <w:rPr>
                <w:rStyle w:val="Hyperlink"/>
                <w:color w:val="auto"/>
                <w:u w:val="none"/>
                <w:rPrChange w:id="671" w:author="Tran, Dan P. (Technatomy)" w:date="2019-03-27T09:55:00Z">
                  <w:rPr>
                    <w:rStyle w:val="Hyperlink"/>
                  </w:rPr>
                </w:rPrChange>
              </w:rPr>
              <w:fldChar w:fldCharType="separate"/>
            </w:r>
            <w:r w:rsidRPr="00041BFA">
              <w:rPr>
                <w:rStyle w:val="Hyperlink"/>
                <w:color w:val="auto"/>
                <w:u w:val="none"/>
                <w:rPrChange w:id="672" w:author="Tran, Dan P. (Technatomy)" w:date="2019-03-27T09:55:00Z">
                  <w:rPr>
                    <w:rStyle w:val="Hyperlink"/>
                  </w:rPr>
                </w:rPrChange>
              </w:rPr>
              <w:t>235-236</w:t>
            </w:r>
            <w:r w:rsidR="0053795C" w:rsidRPr="00041BFA">
              <w:rPr>
                <w:rStyle w:val="Hyperlink"/>
                <w:color w:val="auto"/>
                <w:u w:val="none"/>
                <w:rPrChange w:id="673" w:author="Tran, Dan P. (Technatomy)" w:date="2019-03-27T09:55:00Z">
                  <w:rPr>
                    <w:rStyle w:val="Hyperlink"/>
                  </w:rPr>
                </w:rPrChange>
              </w:rPr>
              <w:fldChar w:fldCharType="end"/>
            </w:r>
            <w:r w:rsidRPr="00041BFA">
              <w:t xml:space="preserve">, </w:t>
            </w:r>
            <w:r w:rsidR="0053795C" w:rsidRPr="00041BFA">
              <w:rPr>
                <w:rStyle w:val="Hyperlink"/>
                <w:color w:val="auto"/>
                <w:u w:val="none"/>
                <w:rPrChange w:id="674" w:author="Tran, Dan P. (Technatomy)" w:date="2019-03-27T09:55:00Z">
                  <w:rPr>
                    <w:rStyle w:val="Hyperlink"/>
                  </w:rPr>
                </w:rPrChange>
              </w:rPr>
              <w:fldChar w:fldCharType="begin"/>
            </w:r>
            <w:r w:rsidR="0053795C" w:rsidRPr="00041BFA">
              <w:rPr>
                <w:rStyle w:val="Hyperlink"/>
                <w:color w:val="auto"/>
                <w:u w:val="none"/>
                <w:rPrChange w:id="675" w:author="Tran, Dan P. (Technatomy)" w:date="2019-03-27T09:55:00Z">
                  <w:rPr>
                    <w:rStyle w:val="Hyperlink"/>
                  </w:rPr>
                </w:rPrChange>
              </w:rPr>
              <w:instrText xml:space="preserve"> HYPERLINK \l "Page_2</w:instrText>
            </w:r>
            <w:r w:rsidR="0053795C" w:rsidRPr="00041BFA">
              <w:rPr>
                <w:rStyle w:val="Hyperlink"/>
                <w:color w:val="auto"/>
                <w:u w:val="none"/>
                <w:rPrChange w:id="676" w:author="Tran, Dan P. (Technatomy)" w:date="2019-03-27T09:55:00Z">
                  <w:rPr>
                    <w:rStyle w:val="Hyperlink"/>
                  </w:rPr>
                </w:rPrChange>
              </w:rPr>
              <w:instrText xml:space="preserve">39" </w:instrText>
            </w:r>
            <w:r w:rsidR="0053795C" w:rsidRPr="00041BFA">
              <w:rPr>
                <w:rStyle w:val="Hyperlink"/>
                <w:color w:val="auto"/>
                <w:u w:val="none"/>
                <w:rPrChange w:id="677" w:author="Tran, Dan P. (Technatomy)" w:date="2019-03-27T09:55:00Z">
                  <w:rPr>
                    <w:rStyle w:val="Hyperlink"/>
                  </w:rPr>
                </w:rPrChange>
              </w:rPr>
              <w:fldChar w:fldCharType="separate"/>
            </w:r>
            <w:r w:rsidRPr="00041BFA">
              <w:rPr>
                <w:rStyle w:val="Hyperlink"/>
                <w:color w:val="auto"/>
                <w:u w:val="none"/>
                <w:rPrChange w:id="678" w:author="Tran, Dan P. (Technatomy)" w:date="2019-03-27T09:55:00Z">
                  <w:rPr>
                    <w:rStyle w:val="Hyperlink"/>
                  </w:rPr>
                </w:rPrChange>
              </w:rPr>
              <w:t>239-240</w:t>
            </w:r>
            <w:r w:rsidR="0053795C" w:rsidRPr="00041BFA">
              <w:rPr>
                <w:rStyle w:val="Hyperlink"/>
                <w:color w:val="auto"/>
                <w:u w:val="none"/>
                <w:rPrChange w:id="679" w:author="Tran, Dan P. (Technatomy)" w:date="2019-03-27T09:55:00Z">
                  <w:rPr>
                    <w:rStyle w:val="Hyperlink"/>
                  </w:rPr>
                </w:rPrChange>
              </w:rPr>
              <w:fldChar w:fldCharType="end"/>
            </w:r>
            <w:r w:rsidRPr="00041BFA">
              <w:t xml:space="preserve">, </w:t>
            </w:r>
            <w:r w:rsidR="0053795C" w:rsidRPr="00041BFA">
              <w:rPr>
                <w:rStyle w:val="Hyperlink"/>
                <w:color w:val="auto"/>
                <w:u w:val="none"/>
                <w:rPrChange w:id="680" w:author="Tran, Dan P. (Technatomy)" w:date="2019-03-27T09:55:00Z">
                  <w:rPr>
                    <w:rStyle w:val="Hyperlink"/>
                  </w:rPr>
                </w:rPrChange>
              </w:rPr>
              <w:fldChar w:fldCharType="begin"/>
            </w:r>
            <w:r w:rsidR="0053795C" w:rsidRPr="00041BFA">
              <w:rPr>
                <w:rStyle w:val="Hyperlink"/>
                <w:color w:val="auto"/>
                <w:u w:val="none"/>
                <w:rPrChange w:id="681" w:author="Tran, Dan P. (Technatomy)" w:date="2019-03-27T09:55:00Z">
                  <w:rPr>
                    <w:rStyle w:val="Hyperlink"/>
                  </w:rPr>
                </w:rPrChange>
              </w:rPr>
              <w:instrText xml:space="preserve"> HYPERLINK \l "Page_243" </w:instrText>
            </w:r>
            <w:r w:rsidR="0053795C" w:rsidRPr="00041BFA">
              <w:rPr>
                <w:rStyle w:val="Hyperlink"/>
                <w:color w:val="auto"/>
                <w:u w:val="none"/>
                <w:rPrChange w:id="682" w:author="Tran, Dan P. (Technatomy)" w:date="2019-03-27T09:55:00Z">
                  <w:rPr>
                    <w:rStyle w:val="Hyperlink"/>
                  </w:rPr>
                </w:rPrChange>
              </w:rPr>
              <w:fldChar w:fldCharType="separate"/>
            </w:r>
            <w:r w:rsidRPr="00041BFA">
              <w:rPr>
                <w:rStyle w:val="Hyperlink"/>
                <w:color w:val="auto"/>
                <w:u w:val="none"/>
                <w:rPrChange w:id="683" w:author="Tran, Dan P. (Technatomy)" w:date="2019-03-27T09:55:00Z">
                  <w:rPr>
                    <w:rStyle w:val="Hyperlink"/>
                  </w:rPr>
                </w:rPrChange>
              </w:rPr>
              <w:t>243</w:t>
            </w:r>
            <w:r w:rsidR="0053795C" w:rsidRPr="00041BFA">
              <w:rPr>
                <w:rStyle w:val="Hyperlink"/>
                <w:color w:val="auto"/>
                <w:u w:val="none"/>
                <w:rPrChange w:id="684" w:author="Tran, Dan P. (Technatomy)" w:date="2019-03-27T09:55:00Z">
                  <w:rPr>
                    <w:rStyle w:val="Hyperlink"/>
                  </w:rPr>
                </w:rPrChange>
              </w:rPr>
              <w:fldChar w:fldCharType="end"/>
            </w:r>
            <w:r w:rsidRPr="00041BFA">
              <w:t xml:space="preserve">, </w:t>
            </w:r>
            <w:r w:rsidR="0053795C" w:rsidRPr="00041BFA">
              <w:rPr>
                <w:rStyle w:val="Hyperlink"/>
                <w:color w:val="auto"/>
                <w:u w:val="none"/>
                <w:rPrChange w:id="685" w:author="Tran, Dan P. (Technatomy)" w:date="2019-03-27T09:55:00Z">
                  <w:rPr>
                    <w:rStyle w:val="Hyperlink"/>
                  </w:rPr>
                </w:rPrChange>
              </w:rPr>
              <w:fldChar w:fldCharType="begin"/>
            </w:r>
            <w:r w:rsidR="0053795C" w:rsidRPr="00041BFA">
              <w:rPr>
                <w:rStyle w:val="Hyperlink"/>
                <w:color w:val="auto"/>
                <w:u w:val="none"/>
                <w:rPrChange w:id="686" w:author="Tran, Dan P. (Technatomy)" w:date="2019-03-27T09:55:00Z">
                  <w:rPr>
                    <w:rStyle w:val="Hyperlink"/>
                  </w:rPr>
                </w:rPrChange>
              </w:rPr>
              <w:instrText xml:space="preserve"> HYPERLINK \l "Page_258" </w:instrText>
            </w:r>
            <w:r w:rsidR="0053795C" w:rsidRPr="00041BFA">
              <w:rPr>
                <w:rStyle w:val="Hyperlink"/>
                <w:color w:val="auto"/>
                <w:u w:val="none"/>
                <w:rPrChange w:id="687" w:author="Tran, Dan P. (Technatomy)" w:date="2019-03-27T09:55:00Z">
                  <w:rPr>
                    <w:rStyle w:val="Hyperlink"/>
                  </w:rPr>
                </w:rPrChange>
              </w:rPr>
              <w:fldChar w:fldCharType="separate"/>
            </w:r>
            <w:r w:rsidRPr="00041BFA">
              <w:rPr>
                <w:rStyle w:val="Hyperlink"/>
                <w:color w:val="auto"/>
                <w:u w:val="none"/>
                <w:rPrChange w:id="688" w:author="Tran, Dan P. (Technatomy)" w:date="2019-03-27T09:55:00Z">
                  <w:rPr>
                    <w:rStyle w:val="Hyperlink"/>
                  </w:rPr>
                </w:rPrChange>
              </w:rPr>
              <w:t>258</w:t>
            </w:r>
            <w:r w:rsidR="0053795C" w:rsidRPr="00041BFA">
              <w:rPr>
                <w:rStyle w:val="Hyperlink"/>
                <w:color w:val="auto"/>
                <w:u w:val="none"/>
                <w:rPrChange w:id="689" w:author="Tran, Dan P. (Technatomy)" w:date="2019-03-27T09:55:00Z">
                  <w:rPr>
                    <w:rStyle w:val="Hyperlink"/>
                  </w:rPr>
                </w:rPrChange>
              </w:rPr>
              <w:fldChar w:fldCharType="end"/>
            </w:r>
            <w:r w:rsidRPr="00041BFA">
              <w:t xml:space="preserve">, </w:t>
            </w:r>
            <w:r w:rsidR="0053795C" w:rsidRPr="00041BFA">
              <w:rPr>
                <w:rStyle w:val="Hyperlink"/>
                <w:color w:val="auto"/>
                <w:u w:val="none"/>
                <w:rPrChange w:id="690" w:author="Tran, Dan P. (Technatomy)" w:date="2019-03-27T09:55:00Z">
                  <w:rPr>
                    <w:rStyle w:val="Hyperlink"/>
                  </w:rPr>
                </w:rPrChange>
              </w:rPr>
              <w:fldChar w:fldCharType="begin"/>
            </w:r>
            <w:r w:rsidR="0053795C" w:rsidRPr="00041BFA">
              <w:rPr>
                <w:rStyle w:val="Hyperlink"/>
                <w:color w:val="auto"/>
                <w:u w:val="none"/>
                <w:rPrChange w:id="691" w:author="Tran, Dan P. (Technatomy)" w:date="2019-03-27T09:55:00Z">
                  <w:rPr>
                    <w:rStyle w:val="Hyperlink"/>
                  </w:rPr>
                </w:rPrChange>
              </w:rPr>
              <w:instrText xml:space="preserve"> HYPERLINK \l "Page_236" </w:instrText>
            </w:r>
            <w:r w:rsidR="0053795C" w:rsidRPr="00041BFA">
              <w:rPr>
                <w:rStyle w:val="Hyperlink"/>
                <w:color w:val="auto"/>
                <w:u w:val="none"/>
                <w:rPrChange w:id="692" w:author="Tran, Dan P. (Technatomy)" w:date="2019-03-27T09:55:00Z">
                  <w:rPr>
                    <w:rStyle w:val="Hyperlink"/>
                  </w:rPr>
                </w:rPrChange>
              </w:rPr>
              <w:fldChar w:fldCharType="separate"/>
            </w:r>
            <w:r w:rsidRPr="00041BFA">
              <w:rPr>
                <w:rStyle w:val="Hyperlink"/>
                <w:color w:val="auto"/>
                <w:u w:val="none"/>
                <w:rPrChange w:id="693" w:author="Tran, Dan P. (Technatomy)" w:date="2019-03-27T09:55:00Z">
                  <w:rPr>
                    <w:rStyle w:val="Hyperlink"/>
                  </w:rPr>
                </w:rPrChange>
              </w:rPr>
              <w:t>236</w:t>
            </w:r>
            <w:r w:rsidR="0053795C" w:rsidRPr="00041BFA">
              <w:rPr>
                <w:rStyle w:val="Hyperlink"/>
                <w:color w:val="auto"/>
                <w:u w:val="none"/>
                <w:rPrChange w:id="694" w:author="Tran, Dan P. (Technatomy)" w:date="2019-03-27T09:55:00Z">
                  <w:rPr>
                    <w:rStyle w:val="Hyperlink"/>
                  </w:rPr>
                </w:rPrChange>
              </w:rPr>
              <w:fldChar w:fldCharType="end"/>
            </w:r>
            <w:r w:rsidRPr="00041BFA">
              <w:t xml:space="preserve">, </w:t>
            </w:r>
            <w:r w:rsidR="0053795C" w:rsidRPr="00041BFA">
              <w:rPr>
                <w:rStyle w:val="Hyperlink"/>
                <w:color w:val="auto"/>
                <w:u w:val="none"/>
                <w:rPrChange w:id="695" w:author="Tran, Dan P. (Technatomy)" w:date="2019-03-27T09:55:00Z">
                  <w:rPr>
                    <w:rStyle w:val="Hyperlink"/>
                  </w:rPr>
                </w:rPrChange>
              </w:rPr>
              <w:fldChar w:fldCharType="begin"/>
            </w:r>
            <w:r w:rsidR="0053795C" w:rsidRPr="00041BFA">
              <w:rPr>
                <w:rStyle w:val="Hyperlink"/>
                <w:color w:val="auto"/>
                <w:u w:val="none"/>
                <w:rPrChange w:id="696" w:author="Tran, Dan P. (Technatomy)" w:date="2019-03-27T09:55:00Z">
                  <w:rPr>
                    <w:rStyle w:val="Hyperlink"/>
                  </w:rPr>
                </w:rPrChange>
              </w:rPr>
              <w:instrText xml:space="preserve"> HYPERLINK \l "Page_239" </w:instrText>
            </w:r>
            <w:r w:rsidR="0053795C" w:rsidRPr="00041BFA">
              <w:rPr>
                <w:rStyle w:val="Hyperlink"/>
                <w:color w:val="auto"/>
                <w:u w:val="none"/>
                <w:rPrChange w:id="697" w:author="Tran, Dan P. (Technatomy)" w:date="2019-03-27T09:55:00Z">
                  <w:rPr>
                    <w:rStyle w:val="Hyperlink"/>
                  </w:rPr>
                </w:rPrChange>
              </w:rPr>
              <w:fldChar w:fldCharType="separate"/>
            </w:r>
            <w:r w:rsidRPr="00041BFA">
              <w:rPr>
                <w:rStyle w:val="Hyperlink"/>
                <w:color w:val="auto"/>
                <w:u w:val="none"/>
                <w:rPrChange w:id="698" w:author="Tran, Dan P. (Technatomy)" w:date="2019-03-27T09:55:00Z">
                  <w:rPr>
                    <w:rStyle w:val="Hyperlink"/>
                  </w:rPr>
                </w:rPrChange>
              </w:rPr>
              <w:t>239-240</w:t>
            </w:r>
            <w:r w:rsidR="0053795C" w:rsidRPr="00041BFA">
              <w:rPr>
                <w:rStyle w:val="Hyperlink"/>
                <w:color w:val="auto"/>
                <w:u w:val="none"/>
                <w:rPrChange w:id="699" w:author="Tran, Dan P. (Technatomy)" w:date="2019-03-27T09:55:00Z">
                  <w:rPr>
                    <w:rStyle w:val="Hyperlink"/>
                  </w:rPr>
                </w:rPrChange>
              </w:rPr>
              <w:fldChar w:fldCharType="end"/>
            </w:r>
          </w:p>
          <w:p w:rsidR="00AD3107" w:rsidRPr="00041BFA" w:rsidRDefault="00AD3107" w:rsidP="009316D5">
            <w:pPr>
              <w:pStyle w:val="TableText0"/>
              <w:rPr>
                <w:rPrChange w:id="700" w:author="Tran, Dan P. (Technatomy)" w:date="2019-03-27T09:55:00Z">
                  <w:rPr/>
                </w:rPrChange>
              </w:rPr>
            </w:pPr>
            <w:r w:rsidRPr="00041BFA">
              <w:rPr>
                <w:rPrChange w:id="701" w:author="Tran, Dan P. (Technatomy)" w:date="2019-03-27T09:55:00Z">
                  <w:rPr/>
                </w:rPrChange>
              </w:rPr>
              <w:t>Updated text for Schedule changes</w:t>
            </w:r>
          </w:p>
          <w:p w:rsidR="00AD3107" w:rsidRPr="00041BFA" w:rsidRDefault="00AD3107" w:rsidP="009316D5">
            <w:pPr>
              <w:pStyle w:val="TableText0"/>
            </w:pPr>
            <w:r w:rsidRPr="00041BFA">
              <w:rPr>
                <w:rPrChange w:id="702" w:author="Tran, Dan P. (Technatomy)" w:date="2019-03-27T09:55:00Z">
                  <w:rPr/>
                </w:rPrChange>
              </w:rPr>
              <w:t xml:space="preserve">Updated Available Dosage list enhancement information: </w:t>
            </w:r>
            <w:r w:rsidR="0053795C" w:rsidRPr="00041BFA">
              <w:rPr>
                <w:rStyle w:val="Hyperlink"/>
                <w:color w:val="auto"/>
                <w:u w:val="none"/>
                <w:rPrChange w:id="703" w:author="Tran, Dan P. (Technatomy)" w:date="2019-03-27T09:55:00Z">
                  <w:rPr>
                    <w:rStyle w:val="Hyperlink"/>
                  </w:rPr>
                </w:rPrChange>
              </w:rPr>
              <w:fldChar w:fldCharType="begin"/>
            </w:r>
            <w:r w:rsidR="0053795C" w:rsidRPr="00041BFA">
              <w:rPr>
                <w:rStyle w:val="Hyperlink"/>
                <w:color w:val="auto"/>
                <w:u w:val="none"/>
                <w:rPrChange w:id="704" w:author="Tran, Dan P. (Technatomy)" w:date="2019-03-27T09:55:00Z">
                  <w:rPr>
                    <w:rStyle w:val="Hyperlink"/>
                  </w:rPr>
                </w:rPrChange>
              </w:rPr>
              <w:instrText xml:space="preserve"> HYPERLINK \l "P</w:instrText>
            </w:r>
            <w:r w:rsidR="0053795C" w:rsidRPr="00041BFA">
              <w:rPr>
                <w:rStyle w:val="Hyperlink"/>
                <w:color w:val="auto"/>
                <w:u w:val="none"/>
                <w:rPrChange w:id="705" w:author="Tran, Dan P. (Technatomy)" w:date="2019-03-27T09:55:00Z">
                  <w:rPr>
                    <w:rStyle w:val="Hyperlink"/>
                  </w:rPr>
                </w:rPrChange>
              </w:rPr>
              <w:instrText xml:space="preserve">age_236" </w:instrText>
            </w:r>
            <w:r w:rsidR="0053795C" w:rsidRPr="00041BFA">
              <w:rPr>
                <w:rStyle w:val="Hyperlink"/>
                <w:color w:val="auto"/>
                <w:u w:val="none"/>
                <w:rPrChange w:id="706" w:author="Tran, Dan P. (Technatomy)" w:date="2019-03-27T09:55:00Z">
                  <w:rPr>
                    <w:rStyle w:val="Hyperlink"/>
                  </w:rPr>
                </w:rPrChange>
              </w:rPr>
              <w:fldChar w:fldCharType="separate"/>
            </w:r>
            <w:r w:rsidRPr="00041BFA">
              <w:rPr>
                <w:rStyle w:val="Hyperlink"/>
                <w:color w:val="auto"/>
                <w:u w:val="none"/>
                <w:rPrChange w:id="707" w:author="Tran, Dan P. (Technatomy)" w:date="2019-03-27T09:55:00Z">
                  <w:rPr>
                    <w:rStyle w:val="Hyperlink"/>
                  </w:rPr>
                </w:rPrChange>
              </w:rPr>
              <w:t>236</w:t>
            </w:r>
            <w:r w:rsidR="0053795C" w:rsidRPr="00041BFA">
              <w:rPr>
                <w:rStyle w:val="Hyperlink"/>
                <w:color w:val="auto"/>
                <w:u w:val="none"/>
                <w:rPrChange w:id="708" w:author="Tran, Dan P. (Technatomy)" w:date="2019-03-27T09:55:00Z">
                  <w:rPr>
                    <w:rStyle w:val="Hyperlink"/>
                  </w:rPr>
                </w:rPrChange>
              </w:rPr>
              <w:fldChar w:fldCharType="end"/>
            </w:r>
          </w:p>
          <w:p w:rsidR="00AD3107" w:rsidRPr="00041BFA" w:rsidRDefault="0053795C" w:rsidP="009316D5">
            <w:pPr>
              <w:pStyle w:val="TableText0"/>
            </w:pPr>
            <w:r w:rsidRPr="00041BFA">
              <w:rPr>
                <w:rStyle w:val="Hyperlink"/>
                <w:color w:val="auto"/>
                <w:u w:val="none"/>
                <w:rPrChange w:id="709" w:author="Tran, Dan P. (Technatomy)" w:date="2019-03-27T09:55:00Z">
                  <w:rPr>
                    <w:rStyle w:val="Hyperlink"/>
                  </w:rPr>
                </w:rPrChange>
              </w:rPr>
              <w:fldChar w:fldCharType="begin"/>
            </w:r>
            <w:r w:rsidRPr="00041BFA">
              <w:rPr>
                <w:rStyle w:val="Hyperlink"/>
                <w:color w:val="auto"/>
                <w:u w:val="none"/>
                <w:rPrChange w:id="710" w:author="Tran, Dan P. (Technatomy)" w:date="2019-03-27T09:55:00Z">
                  <w:rPr>
                    <w:rStyle w:val="Hyperlink"/>
                  </w:rPr>
                </w:rPrChange>
              </w:rPr>
              <w:instrText xml:space="preserve"> HYPERLINK \l "Page_191" </w:instrText>
            </w:r>
            <w:r w:rsidRPr="00041BFA">
              <w:rPr>
                <w:rStyle w:val="Hyperlink"/>
                <w:color w:val="auto"/>
                <w:u w:val="none"/>
                <w:rPrChange w:id="711" w:author="Tran, Dan P. (Technatomy)" w:date="2019-03-27T09:55:00Z">
                  <w:rPr>
                    <w:rStyle w:val="Hyperlink"/>
                  </w:rPr>
                </w:rPrChange>
              </w:rPr>
              <w:fldChar w:fldCharType="separate"/>
            </w:r>
            <w:r w:rsidR="00AD3107" w:rsidRPr="00041BFA">
              <w:rPr>
                <w:rStyle w:val="Hyperlink"/>
                <w:color w:val="auto"/>
                <w:u w:val="none"/>
                <w:rPrChange w:id="712" w:author="Tran, Dan P. (Technatomy)" w:date="2019-03-27T09:55:00Z">
                  <w:rPr>
                    <w:rStyle w:val="Hyperlink"/>
                  </w:rPr>
                </w:rPrChange>
              </w:rPr>
              <w:t>Updated Chapter 22 – Dosing Order Checks</w:t>
            </w:r>
            <w:r w:rsidRPr="00041BFA">
              <w:rPr>
                <w:rStyle w:val="Hyperlink"/>
                <w:color w:val="auto"/>
                <w:u w:val="none"/>
                <w:rPrChange w:id="713" w:author="Tran, Dan P. (Technatomy)" w:date="2019-03-27T09:55:00Z">
                  <w:rPr>
                    <w:rStyle w:val="Hyperlink"/>
                  </w:rPr>
                </w:rPrChange>
              </w:rPr>
              <w:fldChar w:fldCharType="end"/>
            </w:r>
          </w:p>
          <w:p w:rsidR="00AD3107" w:rsidRPr="00041BFA" w:rsidRDefault="00AD3107" w:rsidP="009316D5">
            <w:pPr>
              <w:pStyle w:val="TableText0"/>
            </w:pPr>
            <w:r w:rsidRPr="00041BFA">
              <w:t xml:space="preserve">Updated Error Information Table: </w:t>
            </w:r>
            <w:r w:rsidR="0053795C" w:rsidRPr="00041BFA">
              <w:rPr>
                <w:rStyle w:val="Hyperlink"/>
                <w:color w:val="auto"/>
                <w:u w:val="none"/>
                <w:rPrChange w:id="714" w:author="Tran, Dan P. (Technatomy)" w:date="2019-03-27T09:55:00Z">
                  <w:rPr>
                    <w:rStyle w:val="Hyperlink"/>
                  </w:rPr>
                </w:rPrChange>
              </w:rPr>
              <w:fldChar w:fldCharType="begin"/>
            </w:r>
            <w:r w:rsidR="0053795C" w:rsidRPr="00041BFA">
              <w:rPr>
                <w:rStyle w:val="Hyperlink"/>
                <w:color w:val="auto"/>
                <w:u w:val="none"/>
                <w:rPrChange w:id="715" w:author="Tran, Dan P. (Technatomy)" w:date="2019-03-27T09:55:00Z">
                  <w:rPr>
                    <w:rStyle w:val="Hyperlink"/>
                  </w:rPr>
                </w:rPrChange>
              </w:rPr>
              <w:instrText xml:space="preserve"> HYPERLINK \l "Page_206" </w:instrText>
            </w:r>
            <w:r w:rsidR="0053795C" w:rsidRPr="00041BFA">
              <w:rPr>
                <w:rStyle w:val="Hyperlink"/>
                <w:color w:val="auto"/>
                <w:u w:val="none"/>
                <w:rPrChange w:id="716" w:author="Tran, Dan P. (Technatomy)" w:date="2019-03-27T09:55:00Z">
                  <w:rPr>
                    <w:rStyle w:val="Hyperlink"/>
                  </w:rPr>
                </w:rPrChange>
              </w:rPr>
              <w:fldChar w:fldCharType="separate"/>
            </w:r>
            <w:r w:rsidRPr="00041BFA">
              <w:rPr>
                <w:rStyle w:val="Hyperlink"/>
                <w:color w:val="auto"/>
                <w:u w:val="none"/>
                <w:rPrChange w:id="717" w:author="Tran, Dan P. (Technatomy)" w:date="2019-03-27T09:55:00Z">
                  <w:rPr>
                    <w:rStyle w:val="Hyperlink"/>
                  </w:rPr>
                </w:rPrChange>
              </w:rPr>
              <w:t>206</w:t>
            </w:r>
            <w:r w:rsidR="0053795C" w:rsidRPr="00041BFA">
              <w:rPr>
                <w:rStyle w:val="Hyperlink"/>
                <w:color w:val="auto"/>
                <w:u w:val="none"/>
                <w:rPrChange w:id="718" w:author="Tran, Dan P. (Technatomy)" w:date="2019-03-27T09:55:00Z">
                  <w:rPr>
                    <w:rStyle w:val="Hyperlink"/>
                  </w:rPr>
                </w:rPrChange>
              </w:rPr>
              <w:fldChar w:fldCharType="end"/>
            </w:r>
            <w:r w:rsidRPr="00041BFA">
              <w:t xml:space="preserve">, </w:t>
            </w:r>
            <w:r w:rsidR="0053795C" w:rsidRPr="00041BFA">
              <w:rPr>
                <w:rStyle w:val="Hyperlink"/>
                <w:color w:val="auto"/>
                <w:u w:val="none"/>
                <w:rPrChange w:id="719" w:author="Tran, Dan P. (Technatomy)" w:date="2019-03-27T09:55:00Z">
                  <w:rPr>
                    <w:rStyle w:val="Hyperlink"/>
                  </w:rPr>
                </w:rPrChange>
              </w:rPr>
              <w:fldChar w:fldCharType="begin"/>
            </w:r>
            <w:r w:rsidR="0053795C" w:rsidRPr="00041BFA">
              <w:rPr>
                <w:rStyle w:val="Hyperlink"/>
                <w:color w:val="auto"/>
                <w:u w:val="none"/>
                <w:rPrChange w:id="720" w:author="Tran, Dan P. (Technatomy)" w:date="2019-03-27T09:55:00Z">
                  <w:rPr>
                    <w:rStyle w:val="Hyperlink"/>
                  </w:rPr>
                </w:rPrChange>
              </w:rPr>
              <w:instrText xml:space="preserve"> HYPERLINK \l "Page_448" </w:instrText>
            </w:r>
            <w:r w:rsidR="0053795C" w:rsidRPr="00041BFA">
              <w:rPr>
                <w:rStyle w:val="Hyperlink"/>
                <w:color w:val="auto"/>
                <w:u w:val="none"/>
                <w:rPrChange w:id="721" w:author="Tran, Dan P. (Technatomy)" w:date="2019-03-27T09:55:00Z">
                  <w:rPr>
                    <w:rStyle w:val="Hyperlink"/>
                  </w:rPr>
                </w:rPrChange>
              </w:rPr>
              <w:fldChar w:fldCharType="separate"/>
            </w:r>
            <w:r w:rsidRPr="00041BFA">
              <w:rPr>
                <w:rStyle w:val="Hyperlink"/>
                <w:color w:val="auto"/>
                <w:u w:val="none"/>
                <w:rPrChange w:id="722" w:author="Tran, Dan P. (Technatomy)" w:date="2019-03-27T09:55:00Z">
                  <w:rPr>
                    <w:rStyle w:val="Hyperlink"/>
                  </w:rPr>
                </w:rPrChange>
              </w:rPr>
              <w:t>448</w:t>
            </w:r>
            <w:r w:rsidR="0053795C" w:rsidRPr="00041BFA">
              <w:rPr>
                <w:rStyle w:val="Hyperlink"/>
                <w:color w:val="auto"/>
                <w:u w:val="none"/>
                <w:rPrChange w:id="723" w:author="Tran, Dan P. (Technatomy)" w:date="2019-03-27T09:55:00Z">
                  <w:rPr>
                    <w:rStyle w:val="Hyperlink"/>
                  </w:rPr>
                </w:rPrChange>
              </w:rPr>
              <w:fldChar w:fldCharType="end"/>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11/2017</w:t>
            </w:r>
          </w:p>
        </w:tc>
        <w:tc>
          <w:tcPr>
            <w:tcW w:w="759" w:type="pct"/>
            <w:vAlign w:val="center"/>
          </w:tcPr>
          <w:p w:rsidR="00AD3107" w:rsidRPr="009316D5" w:rsidRDefault="00AD3107" w:rsidP="009316D5">
            <w:pPr>
              <w:pStyle w:val="TableText0"/>
            </w:pPr>
            <w:r w:rsidRPr="009316D5">
              <w:t>PSO*7.0*490</w:t>
            </w:r>
          </w:p>
        </w:tc>
        <w:tc>
          <w:tcPr>
            <w:tcW w:w="3731" w:type="pct"/>
            <w:vAlign w:val="center"/>
          </w:tcPr>
          <w:p w:rsidR="00AD3107" w:rsidRPr="009316D5" w:rsidRDefault="00AD3107" w:rsidP="009316D5">
            <w:pPr>
              <w:pStyle w:val="TableText0"/>
            </w:pPr>
            <w:r w:rsidRPr="009316D5">
              <w:t>Modified List of Patients/Prescriptions for Recall Notice – Output</w:t>
            </w:r>
          </w:p>
          <w:p w:rsidR="00AD3107" w:rsidRPr="009316D5" w:rsidRDefault="00AD3107" w:rsidP="009316D5">
            <w:pPr>
              <w:pStyle w:val="TableText0"/>
            </w:pPr>
            <w:r w:rsidRPr="009316D5">
              <w:t>(V. Herring, Dev)</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11/2017</w:t>
            </w:r>
          </w:p>
        </w:tc>
        <w:tc>
          <w:tcPr>
            <w:tcW w:w="759" w:type="pct"/>
            <w:vAlign w:val="center"/>
          </w:tcPr>
          <w:p w:rsidR="00AD3107" w:rsidRPr="009316D5" w:rsidRDefault="00AD3107" w:rsidP="009316D5">
            <w:pPr>
              <w:pStyle w:val="TableText0"/>
            </w:pPr>
            <w:r w:rsidRPr="009316D5">
              <w:t>PSO*7*478</w:t>
            </w:r>
          </w:p>
        </w:tc>
        <w:tc>
          <w:tcPr>
            <w:tcW w:w="3731" w:type="pct"/>
            <w:vAlign w:val="center"/>
          </w:tcPr>
          <w:p w:rsidR="00AD3107" w:rsidRPr="009316D5" w:rsidRDefault="00AD3107" w:rsidP="009316D5">
            <w:pPr>
              <w:pStyle w:val="TableText0"/>
            </w:pPr>
            <w:r w:rsidRPr="009316D5">
              <w:t>Update title page, Reject Information screen and add Print action to VER</w:t>
            </w:r>
          </w:p>
          <w:p w:rsidR="00AD3107" w:rsidRPr="009316D5" w:rsidRDefault="00AD3107" w:rsidP="009316D5">
            <w:pPr>
              <w:pStyle w:val="TableText0"/>
            </w:pPr>
            <w:r w:rsidRPr="009316D5">
              <w:t>(C. Fawcett, Analyst)</w:t>
            </w:r>
          </w:p>
        </w:tc>
        <w:bookmarkStart w:id="724" w:name="_GoBack"/>
        <w:bookmarkEnd w:id="724"/>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9/2017</w:t>
            </w:r>
          </w:p>
        </w:tc>
        <w:tc>
          <w:tcPr>
            <w:tcW w:w="759" w:type="pct"/>
            <w:vAlign w:val="center"/>
          </w:tcPr>
          <w:p w:rsidR="00AD3107" w:rsidRPr="009316D5" w:rsidRDefault="00AD3107" w:rsidP="009316D5">
            <w:pPr>
              <w:pStyle w:val="TableText0"/>
            </w:pPr>
            <w:r w:rsidRPr="009316D5">
              <w:t>PSO*7.0*422</w:t>
            </w:r>
          </w:p>
        </w:tc>
        <w:tc>
          <w:tcPr>
            <w:tcW w:w="3731" w:type="pct"/>
            <w:vAlign w:val="center"/>
          </w:tcPr>
          <w:p w:rsidR="00AD3107" w:rsidRPr="00041BFA" w:rsidRDefault="00AD3107" w:rsidP="009316D5">
            <w:pPr>
              <w:pStyle w:val="TableText0"/>
              <w:rPr>
                <w:rPrChange w:id="725" w:author="Tran, Dan P. (Technatomy)" w:date="2019-03-27T09:55:00Z">
                  <w:rPr/>
                </w:rPrChange>
              </w:rPr>
            </w:pPr>
            <w:r w:rsidRPr="00041BFA">
              <w:t xml:space="preserve">Replaced references of “Do You want to Edit the SIG?” </w:t>
            </w:r>
          </w:p>
          <w:p w:rsidR="00AD3107" w:rsidRPr="00041BFA" w:rsidRDefault="00AD3107" w:rsidP="009316D5">
            <w:pPr>
              <w:pStyle w:val="TableText0"/>
              <w:rPr>
                <w:rPrChange w:id="726" w:author="Tran, Dan P. (Technatomy)" w:date="2019-03-27T09:55:00Z">
                  <w:rPr/>
                </w:rPrChange>
              </w:rPr>
            </w:pPr>
            <w:r w:rsidRPr="00041BFA">
              <w:rPr>
                <w:rPrChange w:id="727" w:author="Tran, Dan P. (Technatomy)" w:date="2019-03-27T09:55:00Z">
                  <w:rPr/>
                </w:rPrChange>
              </w:rPr>
              <w:t xml:space="preserve">Chapter 21: </w:t>
            </w:r>
            <w:r w:rsidR="0053795C" w:rsidRPr="00041BFA">
              <w:rPr>
                <w:rStyle w:val="Hyperlink"/>
                <w:color w:val="auto"/>
                <w:u w:val="none"/>
                <w:rPrChange w:id="728" w:author="Tran, Dan P. (Technatomy)" w:date="2019-03-27T09:55:00Z">
                  <w:rPr>
                    <w:rStyle w:val="Hyperlink"/>
                  </w:rPr>
                </w:rPrChange>
              </w:rPr>
              <w:fldChar w:fldCharType="begin"/>
            </w:r>
            <w:r w:rsidR="0053795C" w:rsidRPr="00041BFA">
              <w:rPr>
                <w:rStyle w:val="Hyperlink"/>
                <w:color w:val="auto"/>
                <w:u w:val="none"/>
                <w:rPrChange w:id="729" w:author="Tran, Dan P. (Technatomy)" w:date="2019-03-27T09:55:00Z">
                  <w:rPr>
                    <w:rStyle w:val="Hyperlink"/>
                  </w:rPr>
                </w:rPrChange>
              </w:rPr>
              <w:instrText xml:space="preserve"> HYPERLINK \l "PSO_</w:instrText>
            </w:r>
            <w:r w:rsidR="0053795C" w:rsidRPr="00041BFA">
              <w:rPr>
                <w:rStyle w:val="Hyperlink"/>
                <w:color w:val="auto"/>
                <w:u w:val="none"/>
                <w:rPrChange w:id="730" w:author="Tran, Dan P. (Technatomy)" w:date="2019-03-27T09:55:00Z">
                  <w:rPr>
                    <w:rStyle w:val="Hyperlink"/>
                  </w:rPr>
                </w:rPrChange>
              </w:rPr>
              <w:instrText xml:space="preserve">7_422_ClinOrders" </w:instrText>
            </w:r>
            <w:r w:rsidR="0053795C" w:rsidRPr="00041BFA">
              <w:rPr>
                <w:rStyle w:val="Hyperlink"/>
                <w:color w:val="auto"/>
                <w:u w:val="none"/>
                <w:rPrChange w:id="731" w:author="Tran, Dan P. (Technatomy)" w:date="2019-03-27T09:55:00Z">
                  <w:rPr>
                    <w:rStyle w:val="Hyperlink"/>
                  </w:rPr>
                </w:rPrChange>
              </w:rPr>
              <w:fldChar w:fldCharType="separate"/>
            </w:r>
            <w:r w:rsidRPr="00041BFA">
              <w:rPr>
                <w:rStyle w:val="Hyperlink"/>
                <w:color w:val="auto"/>
                <w:u w:val="none"/>
                <w:rPrChange w:id="732" w:author="Tran, Dan P. (Technatomy)" w:date="2019-03-27T09:55:00Z">
                  <w:rPr>
                    <w:rStyle w:val="Hyperlink"/>
                  </w:rPr>
                </w:rPrChange>
              </w:rPr>
              <w:t>Clinic Orders</w:t>
            </w:r>
            <w:r w:rsidR="0053795C" w:rsidRPr="00041BFA">
              <w:rPr>
                <w:rStyle w:val="Hyperlink"/>
                <w:color w:val="auto"/>
                <w:u w:val="none"/>
                <w:rPrChange w:id="733" w:author="Tran, Dan P. (Technatomy)" w:date="2019-03-27T09:55:00Z">
                  <w:rPr>
                    <w:rStyle w:val="Hyperlink"/>
                  </w:rPr>
                </w:rPrChange>
              </w:rPr>
              <w:fldChar w:fldCharType="end"/>
            </w:r>
            <w:r w:rsidRPr="00041BFA">
              <w:t xml:space="preserve"> and </w:t>
            </w:r>
            <w:r w:rsidR="0053795C" w:rsidRPr="00041BFA">
              <w:rPr>
                <w:rStyle w:val="Hyperlink"/>
                <w:color w:val="auto"/>
                <w:u w:val="none"/>
                <w:rPrChange w:id="734" w:author="Tran, Dan P. (Technatomy)" w:date="2019-03-27T09:55:00Z">
                  <w:rPr>
                    <w:rStyle w:val="Hyperlink"/>
                  </w:rPr>
                </w:rPrChange>
              </w:rPr>
              <w:fldChar w:fldCharType="begin"/>
            </w:r>
            <w:r w:rsidR="0053795C" w:rsidRPr="00041BFA">
              <w:rPr>
                <w:rStyle w:val="Hyperlink"/>
                <w:color w:val="auto"/>
                <w:u w:val="none"/>
                <w:rPrChange w:id="735" w:author="Tran, Dan P. (Technatomy)" w:date="2019-03-27T09:55:00Z">
                  <w:rPr>
                    <w:rStyle w:val="Hyperlink"/>
                  </w:rPr>
                </w:rPrChange>
              </w:rPr>
              <w:instrText xml:space="preserve"> HYPERLINK \l "PSO_7_422_TherDup" </w:instrText>
            </w:r>
            <w:r w:rsidR="0053795C" w:rsidRPr="00041BFA">
              <w:rPr>
                <w:rStyle w:val="Hyperlink"/>
                <w:color w:val="auto"/>
                <w:u w:val="none"/>
                <w:rPrChange w:id="736" w:author="Tran, Dan P. (Technatomy)" w:date="2019-03-27T09:55:00Z">
                  <w:rPr>
                    <w:rStyle w:val="Hyperlink"/>
                  </w:rPr>
                </w:rPrChange>
              </w:rPr>
              <w:fldChar w:fldCharType="separate"/>
            </w:r>
            <w:r w:rsidRPr="00041BFA">
              <w:rPr>
                <w:rStyle w:val="Hyperlink"/>
                <w:color w:val="auto"/>
                <w:u w:val="none"/>
                <w:rPrChange w:id="737" w:author="Tran, Dan P. (Technatomy)" w:date="2019-03-27T09:55:00Z">
                  <w:rPr>
                    <w:rStyle w:val="Hyperlink"/>
                  </w:rPr>
                </w:rPrChange>
              </w:rPr>
              <w:t>Therapeutic Duplication</w:t>
            </w:r>
            <w:r w:rsidR="0053795C" w:rsidRPr="00041BFA">
              <w:rPr>
                <w:rStyle w:val="Hyperlink"/>
                <w:color w:val="auto"/>
                <w:u w:val="none"/>
                <w:rPrChange w:id="738" w:author="Tran, Dan P. (Technatomy)" w:date="2019-03-27T09:55:00Z">
                  <w:rPr>
                    <w:rStyle w:val="Hyperlink"/>
                  </w:rPr>
                </w:rPrChange>
              </w:rPr>
              <w:fldChar w:fldCharType="end"/>
            </w:r>
            <w:r w:rsidRPr="00041BFA">
              <w:t xml:space="preserve">, and Chapter 25: </w:t>
            </w:r>
            <w:r w:rsidR="0053795C" w:rsidRPr="00041BFA">
              <w:rPr>
                <w:rStyle w:val="Hyperlink"/>
                <w:color w:val="auto"/>
                <w:u w:val="none"/>
                <w:rPrChange w:id="739" w:author="Tran, Dan P. (Technatomy)" w:date="2019-03-27T09:55:00Z">
                  <w:rPr>
                    <w:rStyle w:val="Hyperlink"/>
                  </w:rPr>
                </w:rPrChange>
              </w:rPr>
              <w:fldChar w:fldCharType="begin"/>
            </w:r>
            <w:r w:rsidR="0053795C" w:rsidRPr="00041BFA">
              <w:rPr>
                <w:rStyle w:val="Hyperlink"/>
                <w:color w:val="auto"/>
                <w:u w:val="none"/>
                <w:rPrChange w:id="740" w:author="Tran, Dan P. (Technatomy)" w:date="2019-03-27T09:55:00Z">
                  <w:rPr>
                    <w:rStyle w:val="Hyperlink"/>
                  </w:rPr>
                </w:rPrChange>
              </w:rPr>
              <w:instrText xml:space="preserve"> HYPERLINK \l "PSO_7_422_PatRxProcess" </w:instrText>
            </w:r>
            <w:r w:rsidR="0053795C" w:rsidRPr="00041BFA">
              <w:rPr>
                <w:rStyle w:val="Hyperlink"/>
                <w:color w:val="auto"/>
                <w:u w:val="none"/>
                <w:rPrChange w:id="741" w:author="Tran, Dan P. (Technatomy)" w:date="2019-03-27T09:55:00Z">
                  <w:rPr>
                    <w:rStyle w:val="Hyperlink"/>
                  </w:rPr>
                </w:rPrChange>
              </w:rPr>
              <w:fldChar w:fldCharType="separate"/>
            </w:r>
            <w:r w:rsidRPr="00041BFA">
              <w:rPr>
                <w:rStyle w:val="Hyperlink"/>
                <w:color w:val="auto"/>
                <w:u w:val="none"/>
                <w:rPrChange w:id="742" w:author="Tran, Dan P. (Technatomy)" w:date="2019-03-27T09:55:00Z">
                  <w:rPr>
                    <w:rStyle w:val="Hyperlink"/>
                  </w:rPr>
                </w:rPrChange>
              </w:rPr>
              <w:t>Patient Prescription Processing</w:t>
            </w:r>
            <w:r w:rsidR="0053795C" w:rsidRPr="00041BFA">
              <w:rPr>
                <w:rStyle w:val="Hyperlink"/>
                <w:color w:val="auto"/>
                <w:u w:val="none"/>
                <w:rPrChange w:id="743" w:author="Tran, Dan P. (Technatomy)" w:date="2019-03-27T09:55:00Z">
                  <w:rPr>
                    <w:rStyle w:val="Hyperlink"/>
                  </w:rPr>
                </w:rPrChange>
              </w:rPr>
              <w:fldChar w:fldCharType="end"/>
            </w:r>
            <w:r w:rsidRPr="00041BFA">
              <w:t xml:space="preserve"> </w:t>
            </w:r>
          </w:p>
          <w:p w:rsidR="00AD3107" w:rsidRPr="00041BFA" w:rsidRDefault="00AD3107" w:rsidP="009316D5">
            <w:pPr>
              <w:pStyle w:val="TableText0"/>
              <w:rPr>
                <w:rPrChange w:id="744" w:author="Tran, Dan P. (Technatomy)" w:date="2019-03-27T09:55:00Z">
                  <w:rPr/>
                </w:rPrChange>
              </w:rPr>
            </w:pPr>
            <w:r w:rsidRPr="00041BFA">
              <w:rPr>
                <w:rPrChange w:id="745" w:author="Tran, Dan P. (Technatomy)" w:date="2019-03-27T09:55:00Z">
                  <w:rPr/>
                </w:rPrChange>
              </w:rPr>
              <w:t>(C. Heffernan, SQA)</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05/2017</w:t>
            </w:r>
          </w:p>
        </w:tc>
        <w:tc>
          <w:tcPr>
            <w:tcW w:w="759" w:type="pct"/>
            <w:vAlign w:val="center"/>
          </w:tcPr>
          <w:p w:rsidR="00AD3107" w:rsidRPr="009316D5" w:rsidRDefault="00AD3107" w:rsidP="009316D5">
            <w:pPr>
              <w:pStyle w:val="TableText0"/>
            </w:pPr>
            <w:r w:rsidRPr="009316D5">
              <w:t>PSO*7*479</w:t>
            </w:r>
          </w:p>
        </w:tc>
        <w:tc>
          <w:tcPr>
            <w:tcW w:w="3731" w:type="pct"/>
            <w:vAlign w:val="center"/>
          </w:tcPr>
          <w:p w:rsidR="00AD3107" w:rsidRPr="00041BFA" w:rsidRDefault="00AD3107" w:rsidP="009316D5">
            <w:pPr>
              <w:pStyle w:val="TableText0"/>
            </w:pPr>
            <w:r w:rsidRPr="00041BFA">
              <w:t xml:space="preserve">Modifies the prompt to the user when printing an OneVA Pharmacy label. </w:t>
            </w:r>
            <w:r w:rsidR="0053795C" w:rsidRPr="00041BFA">
              <w:rPr>
                <w:rStyle w:val="Hyperlink"/>
                <w:color w:val="auto"/>
                <w:u w:val="none"/>
                <w:rPrChange w:id="746" w:author="Tran, Dan P. (Technatomy)" w:date="2019-03-27T09:55:00Z">
                  <w:rPr>
                    <w:rStyle w:val="Hyperlink"/>
                  </w:rPr>
                </w:rPrChange>
              </w:rPr>
              <w:fldChar w:fldCharType="begin"/>
            </w:r>
            <w:r w:rsidR="0053795C" w:rsidRPr="00041BFA">
              <w:rPr>
                <w:rStyle w:val="Hyperlink"/>
                <w:color w:val="auto"/>
                <w:u w:val="none"/>
                <w:rPrChange w:id="747" w:author="Tran, Dan P. (Technatomy)" w:date="2019-03-27T09:55:00Z">
                  <w:rPr>
                    <w:rStyle w:val="Hyperlink"/>
                  </w:rPr>
                </w:rPrChange>
              </w:rPr>
              <w:instrText xml:space="preserve"> HYPERLINK \l "p1" </w:instrText>
            </w:r>
            <w:r w:rsidR="0053795C" w:rsidRPr="00041BFA">
              <w:rPr>
                <w:rStyle w:val="Hyperlink"/>
                <w:color w:val="auto"/>
                <w:u w:val="none"/>
                <w:rPrChange w:id="748" w:author="Tran, Dan P. (Technatomy)" w:date="2019-03-27T09:55:00Z">
                  <w:rPr>
                    <w:rStyle w:val="Hyperlink"/>
                  </w:rPr>
                </w:rPrChange>
              </w:rPr>
              <w:fldChar w:fldCharType="separate"/>
            </w:r>
            <w:r w:rsidRPr="00041BFA">
              <w:rPr>
                <w:rStyle w:val="Hyperlink"/>
                <w:color w:val="auto"/>
                <w:u w:val="none"/>
                <w:rPrChange w:id="749" w:author="Tran, Dan P. (Technatomy)" w:date="2019-03-27T09:55:00Z">
                  <w:rPr>
                    <w:rStyle w:val="Hyperlink"/>
                  </w:rPr>
                </w:rPrChange>
              </w:rPr>
              <w:t>Chapter 1</w:t>
            </w:r>
            <w:r w:rsidR="0053795C" w:rsidRPr="00041BFA">
              <w:rPr>
                <w:rStyle w:val="Hyperlink"/>
                <w:color w:val="auto"/>
                <w:u w:val="none"/>
                <w:rPrChange w:id="750" w:author="Tran, Dan P. (Technatomy)" w:date="2019-03-27T09:55:00Z">
                  <w:rPr>
                    <w:rStyle w:val="Hyperlink"/>
                  </w:rPr>
                </w:rPrChange>
              </w:rPr>
              <w:fldChar w:fldCharType="end"/>
            </w:r>
            <w:r w:rsidRPr="00041BFA">
              <w:t xml:space="preserve"> &amp; </w:t>
            </w:r>
            <w:r w:rsidR="0053795C" w:rsidRPr="00041BFA">
              <w:rPr>
                <w:rStyle w:val="Hyperlink"/>
                <w:color w:val="auto"/>
                <w:u w:val="none"/>
                <w:rPrChange w:id="751" w:author="Tran, Dan P. (Technatomy)" w:date="2019-03-27T09:55:00Z">
                  <w:rPr>
                    <w:rStyle w:val="Hyperlink"/>
                  </w:rPr>
                </w:rPrChange>
              </w:rPr>
              <w:fldChar w:fldCharType="begin"/>
            </w:r>
            <w:r w:rsidR="0053795C" w:rsidRPr="00041BFA">
              <w:rPr>
                <w:rStyle w:val="Hyperlink"/>
                <w:color w:val="auto"/>
                <w:u w:val="none"/>
                <w:rPrChange w:id="752" w:author="Tran, Dan P. (Technatomy)" w:date="2019-03-27T09:55:00Z">
                  <w:rPr>
                    <w:rStyle w:val="Hyperlink"/>
                  </w:rPr>
                </w:rPrChange>
              </w:rPr>
              <w:instrText xml:space="preserve"> HYPERLINK \l "p367" </w:instrText>
            </w:r>
            <w:r w:rsidR="0053795C" w:rsidRPr="00041BFA">
              <w:rPr>
                <w:rStyle w:val="Hyperlink"/>
                <w:color w:val="auto"/>
                <w:u w:val="none"/>
                <w:rPrChange w:id="753" w:author="Tran, Dan P. (Technatomy)" w:date="2019-03-27T09:55:00Z">
                  <w:rPr>
                    <w:rStyle w:val="Hyperlink"/>
                  </w:rPr>
                </w:rPrChange>
              </w:rPr>
              <w:fldChar w:fldCharType="separate"/>
            </w:r>
            <w:r w:rsidRPr="00041BFA">
              <w:rPr>
                <w:rStyle w:val="Hyperlink"/>
                <w:color w:val="auto"/>
                <w:u w:val="none"/>
                <w:rPrChange w:id="754" w:author="Tran, Dan P. (Technatomy)" w:date="2019-03-27T09:55:00Z">
                  <w:rPr>
                    <w:rStyle w:val="Hyperlink"/>
                  </w:rPr>
                </w:rPrChange>
              </w:rPr>
              <w:t>Verifying ePharmacy Orders</w:t>
            </w:r>
            <w:r w:rsidR="0053795C" w:rsidRPr="00041BFA">
              <w:rPr>
                <w:rStyle w:val="Hyperlink"/>
                <w:color w:val="auto"/>
                <w:u w:val="none"/>
                <w:rPrChange w:id="755" w:author="Tran, Dan P. (Technatomy)" w:date="2019-03-27T09:55:00Z">
                  <w:rPr>
                    <w:rStyle w:val="Hyperlink"/>
                  </w:rPr>
                </w:rPrChange>
              </w:rPr>
              <w:fldChar w:fldCharType="end"/>
            </w:r>
          </w:p>
          <w:p w:rsidR="00AD3107" w:rsidRPr="00041BFA" w:rsidRDefault="00AD3107" w:rsidP="009316D5">
            <w:pPr>
              <w:pStyle w:val="TableText0"/>
              <w:rPr>
                <w:rPrChange w:id="756" w:author="Tran, Dan P. (Technatomy)" w:date="2019-03-27T09:55:00Z">
                  <w:rPr/>
                </w:rPrChange>
              </w:rPr>
            </w:pPr>
            <w:r w:rsidRPr="00041BFA">
              <w:rPr>
                <w:rPrChange w:id="757" w:author="Tran, Dan P. (Technatomy)" w:date="2019-03-27T09:55:00Z">
                  <w:rPr/>
                </w:rPrChange>
              </w:rPr>
              <w:t xml:space="preserve"> (B. Thomas,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12/2016</w:t>
            </w:r>
          </w:p>
        </w:tc>
        <w:tc>
          <w:tcPr>
            <w:tcW w:w="759" w:type="pct"/>
            <w:vAlign w:val="center"/>
          </w:tcPr>
          <w:p w:rsidR="00AD3107" w:rsidRPr="009316D5" w:rsidRDefault="00AD3107" w:rsidP="009316D5">
            <w:pPr>
              <w:pStyle w:val="TableText0"/>
            </w:pPr>
            <w:r w:rsidRPr="009316D5">
              <w:t>PSO*7*460</w:t>
            </w:r>
          </w:p>
        </w:tc>
        <w:tc>
          <w:tcPr>
            <w:tcW w:w="3731" w:type="pct"/>
            <w:vAlign w:val="center"/>
          </w:tcPr>
          <w:p w:rsidR="00AD3107" w:rsidRPr="00041BFA" w:rsidRDefault="00AD3107" w:rsidP="009316D5">
            <w:pPr>
              <w:pStyle w:val="TableText0"/>
              <w:rPr>
                <w:rPrChange w:id="758" w:author="Tran, Dan P. (Technatomy)" w:date="2019-03-27T09:55:00Z">
                  <w:rPr/>
                </w:rPrChange>
              </w:rPr>
            </w:pPr>
            <w:r w:rsidRPr="00041BFA">
              <w:t xml:space="preserve">Updated title page to reflect new release month of December (P. </w:t>
            </w:r>
            <w:r w:rsidRPr="00041BFA">
              <w:rPr>
                <w:rPrChange w:id="759" w:author="Tran, Dan P. (Technatomy)" w:date="2019-03-27T09:55:00Z">
                  <w:rPr/>
                </w:rPrChange>
              </w:rPr>
              <w:t>Crossman, Developer)</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11/2016</w:t>
            </w:r>
          </w:p>
        </w:tc>
        <w:tc>
          <w:tcPr>
            <w:tcW w:w="759" w:type="pct"/>
            <w:vAlign w:val="center"/>
          </w:tcPr>
          <w:p w:rsidR="00AD3107" w:rsidRPr="009316D5" w:rsidRDefault="00AD3107" w:rsidP="009316D5">
            <w:pPr>
              <w:pStyle w:val="TableText0"/>
            </w:pPr>
            <w:r w:rsidRPr="009316D5">
              <w:t>PSO*7*460</w:t>
            </w:r>
          </w:p>
        </w:tc>
        <w:tc>
          <w:tcPr>
            <w:tcW w:w="3731" w:type="pct"/>
            <w:vAlign w:val="center"/>
          </w:tcPr>
          <w:p w:rsidR="00AD3107" w:rsidRPr="00041BFA" w:rsidRDefault="0053795C" w:rsidP="009316D5">
            <w:pPr>
              <w:pStyle w:val="TableText0"/>
            </w:pPr>
            <w:r w:rsidRPr="00041BFA">
              <w:rPr>
                <w:rStyle w:val="Hyperlink"/>
                <w:color w:val="auto"/>
                <w:u w:val="none"/>
                <w:rPrChange w:id="760" w:author="Tran, Dan P. (Technatomy)" w:date="2019-03-27T09:55:00Z">
                  <w:rPr>
                    <w:rStyle w:val="Hyperlink"/>
                  </w:rPr>
                </w:rPrChange>
              </w:rPr>
              <w:fldChar w:fldCharType="begin"/>
            </w:r>
            <w:r w:rsidRPr="00041BFA">
              <w:rPr>
                <w:rStyle w:val="Hyperlink"/>
                <w:color w:val="auto"/>
                <w:u w:val="none"/>
                <w:rPrChange w:id="761" w:author="Tran, Dan P. (Technatomy)" w:date="2019-03-27T09:55:00Z">
                  <w:rPr>
                    <w:rStyle w:val="Hyperlink"/>
                  </w:rPr>
                </w:rPrChange>
              </w:rPr>
              <w:instrText xml:space="preserve"> HYPERLINK \l "Page_44" </w:instrText>
            </w:r>
            <w:r w:rsidRPr="00041BFA">
              <w:rPr>
                <w:rStyle w:val="Hyperlink"/>
                <w:color w:val="auto"/>
                <w:u w:val="none"/>
                <w:rPrChange w:id="762" w:author="Tran, Dan P. (Technatomy)" w:date="2019-03-27T09:55:00Z">
                  <w:rPr>
                    <w:rStyle w:val="Hyperlink"/>
                  </w:rPr>
                </w:rPrChange>
              </w:rPr>
              <w:fldChar w:fldCharType="separate"/>
            </w:r>
            <w:r w:rsidR="00AD3107" w:rsidRPr="00041BFA">
              <w:rPr>
                <w:rStyle w:val="Hyperlink"/>
                <w:color w:val="auto"/>
                <w:u w:val="none"/>
                <w:rPrChange w:id="763" w:author="Tran, Dan P. (Technatomy)" w:date="2019-03-27T09:55:00Z">
                  <w:rPr>
                    <w:rStyle w:val="Hyperlink"/>
                  </w:rPr>
                </w:rPrChange>
              </w:rPr>
              <w:t>Updated copay activity log for Fixed Medication Copayment Tiers (FMCT)</w:t>
            </w:r>
            <w:r w:rsidRPr="00041BFA">
              <w:rPr>
                <w:rStyle w:val="Hyperlink"/>
                <w:color w:val="auto"/>
                <w:u w:val="none"/>
                <w:rPrChange w:id="764" w:author="Tran, Dan P. (Technatomy)" w:date="2019-03-27T09:55:00Z">
                  <w:rPr>
                    <w:rStyle w:val="Hyperlink"/>
                  </w:rPr>
                </w:rPrChange>
              </w:rPr>
              <w:fldChar w:fldCharType="end"/>
            </w:r>
          </w:p>
          <w:p w:rsidR="00AD3107" w:rsidRPr="00041BFA" w:rsidRDefault="00AD3107" w:rsidP="009316D5">
            <w:pPr>
              <w:pStyle w:val="TableText0"/>
              <w:rPr>
                <w:rPrChange w:id="765" w:author="Tran, Dan P. (Technatomy)" w:date="2019-03-27T09:55:00Z">
                  <w:rPr/>
                </w:rPrChange>
              </w:rPr>
            </w:pPr>
            <w:r w:rsidRPr="00041BFA">
              <w:rPr>
                <w:rPrChange w:id="766" w:author="Tran, Dan P. (Technatomy)" w:date="2019-03-27T09:55:00Z">
                  <w:rPr/>
                </w:rPrChange>
              </w:rPr>
              <w:t>Updated Title Page to current OIT Standards</w:t>
            </w:r>
          </w:p>
          <w:p w:rsidR="00AD3107" w:rsidRPr="00041BFA" w:rsidRDefault="00AD3107" w:rsidP="009316D5">
            <w:pPr>
              <w:pStyle w:val="TableText0"/>
              <w:rPr>
                <w:rPrChange w:id="767" w:author="Tran, Dan P. (Technatomy)" w:date="2019-03-27T09:55:00Z">
                  <w:rPr/>
                </w:rPrChange>
              </w:rPr>
            </w:pPr>
            <w:r w:rsidRPr="00041BFA">
              <w:rPr>
                <w:rPrChange w:id="768" w:author="Tran, Dan P. (Technatomy)" w:date="2019-03-27T09:55:00Z">
                  <w:rPr/>
                </w:rPrChange>
              </w:rPr>
              <w:t>Updated Revision History</w:t>
            </w:r>
          </w:p>
          <w:p w:rsidR="00AD3107" w:rsidRPr="00041BFA" w:rsidRDefault="00AD3107" w:rsidP="009316D5">
            <w:pPr>
              <w:pStyle w:val="TableText0"/>
              <w:rPr>
                <w:rPrChange w:id="769" w:author="Tran, Dan P. (Technatomy)" w:date="2019-03-27T09:55:00Z">
                  <w:rPr/>
                </w:rPrChange>
              </w:rPr>
            </w:pPr>
            <w:r w:rsidRPr="00041BFA">
              <w:rPr>
                <w:rPrChange w:id="770" w:author="Tran, Dan P. (Technatomy)" w:date="2019-03-27T09:55:00Z">
                  <w:rPr/>
                </w:rPrChange>
              </w:rPr>
              <w:t>Updated Table of Contents</w:t>
            </w:r>
          </w:p>
          <w:p w:rsidR="00AD3107" w:rsidRPr="00041BFA" w:rsidRDefault="00AD3107" w:rsidP="009316D5">
            <w:pPr>
              <w:pStyle w:val="TableText0"/>
              <w:rPr>
                <w:rPrChange w:id="771" w:author="Tran, Dan P. (Technatomy)" w:date="2019-03-27T09:55:00Z">
                  <w:rPr/>
                </w:rPrChange>
              </w:rPr>
            </w:pPr>
            <w:r w:rsidRPr="00041BFA">
              <w:rPr>
                <w:rPrChange w:id="772" w:author="Tran, Dan P. (Technatomy)" w:date="2019-03-27T09:55:00Z">
                  <w:rPr/>
                </w:rPrChange>
              </w:rPr>
              <w:t>Updated footer date to March 2014 per business request.</w:t>
            </w:r>
          </w:p>
          <w:p w:rsidR="00AD3107" w:rsidRPr="00041BFA" w:rsidRDefault="00AD3107" w:rsidP="009316D5">
            <w:pPr>
              <w:pStyle w:val="TableText0"/>
              <w:rPr>
                <w:rPrChange w:id="773" w:author="Tran, Dan P. (Technatomy)" w:date="2019-03-27T09:55:00Z">
                  <w:rPr/>
                </w:rPrChange>
              </w:rPr>
            </w:pPr>
            <w:r w:rsidRPr="00041BFA">
              <w:rPr>
                <w:rPrChange w:id="774" w:author="Tran, Dan P. (Technatomy)" w:date="2019-03-27T09:55:00Z">
                  <w:rPr/>
                </w:rPrChange>
              </w:rPr>
              <w:t>(S. Pelchar PM; P. Crossman, Dev)</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lastRenderedPageBreak/>
              <w:t>08/2016</w:t>
            </w:r>
          </w:p>
        </w:tc>
        <w:tc>
          <w:tcPr>
            <w:tcW w:w="759" w:type="pct"/>
            <w:vAlign w:val="center"/>
          </w:tcPr>
          <w:p w:rsidR="00AD3107" w:rsidRPr="009316D5" w:rsidRDefault="00AD3107" w:rsidP="009316D5">
            <w:pPr>
              <w:pStyle w:val="TableText0"/>
            </w:pPr>
            <w:r w:rsidRPr="009316D5">
              <w:t>PSO*7*448</w:t>
            </w:r>
          </w:p>
        </w:tc>
        <w:tc>
          <w:tcPr>
            <w:tcW w:w="3731" w:type="pct"/>
            <w:vAlign w:val="center"/>
          </w:tcPr>
          <w:p w:rsidR="00AD3107" w:rsidRPr="009316D5" w:rsidRDefault="00AD3107" w:rsidP="009316D5">
            <w:pPr>
              <w:pStyle w:val="TableText0"/>
            </w:pPr>
            <w:r w:rsidRPr="009316D5">
              <w:t>Updated Title Page to current OIT standards</w:t>
            </w:r>
          </w:p>
          <w:p w:rsidR="00AD3107" w:rsidRPr="009316D5" w:rsidRDefault="00AD3107" w:rsidP="009316D5">
            <w:pPr>
              <w:pStyle w:val="TableText0"/>
            </w:pPr>
            <w:r w:rsidRPr="009316D5">
              <w:t>Update Revision History</w:t>
            </w:r>
          </w:p>
          <w:p w:rsidR="00AD3107" w:rsidRPr="009316D5" w:rsidRDefault="00AD3107" w:rsidP="009316D5">
            <w:pPr>
              <w:pStyle w:val="TableText0"/>
            </w:pPr>
            <w:r w:rsidRPr="009316D5">
              <w:t>Updated Table of Contents</w:t>
            </w:r>
          </w:p>
          <w:p w:rsidR="00AD3107" w:rsidRPr="009316D5" w:rsidRDefault="00AD3107" w:rsidP="009316D5">
            <w:pPr>
              <w:pStyle w:val="TableText0"/>
            </w:pPr>
          </w:p>
          <w:p w:rsidR="00AD3107" w:rsidRPr="009316D5" w:rsidRDefault="00AD3107" w:rsidP="009316D5">
            <w:pPr>
              <w:pStyle w:val="TableText0"/>
            </w:pPr>
            <w:r w:rsidRPr="009316D5">
              <w:t>Updated Using the Copy Action section</w:t>
            </w:r>
          </w:p>
          <w:p w:rsidR="00AD3107" w:rsidRPr="009316D5" w:rsidRDefault="00AD3107" w:rsidP="009316D5">
            <w:pPr>
              <w:pStyle w:val="TableText0"/>
            </w:pPr>
            <w:r w:rsidRPr="009316D5">
              <w:t>Updated Holding and Unholding a Prescription section</w:t>
            </w:r>
          </w:p>
          <w:p w:rsidR="00AD3107" w:rsidRPr="009316D5" w:rsidRDefault="00AD3107" w:rsidP="009316D5">
            <w:pPr>
              <w:pStyle w:val="TableText0"/>
            </w:pPr>
            <w:r w:rsidRPr="009316D5">
              <w:t xml:space="preserve">Updated examples to read “Veteran Prescription” </w:t>
            </w:r>
          </w:p>
          <w:p w:rsidR="00AD3107" w:rsidRPr="009316D5" w:rsidRDefault="00AD3107" w:rsidP="009316D5">
            <w:pPr>
              <w:pStyle w:val="TableText0"/>
            </w:pPr>
            <w:r w:rsidRPr="009316D5">
              <w:t>Updated [PSO LM BACKDOOR ORDERS]</w:t>
            </w:r>
          </w:p>
          <w:p w:rsidR="00AD3107" w:rsidRPr="009316D5" w:rsidRDefault="00AD3107" w:rsidP="009316D5">
            <w:pPr>
              <w:pStyle w:val="TableText0"/>
            </w:pPr>
            <w:r w:rsidRPr="009316D5">
              <w:t>Added Resubmitting an ePharmacy Order section</w:t>
            </w:r>
          </w:p>
          <w:p w:rsidR="00AD3107" w:rsidRPr="009316D5" w:rsidRDefault="00AD3107" w:rsidP="009316D5">
            <w:pPr>
              <w:pStyle w:val="TableText0"/>
            </w:pPr>
            <w:r w:rsidRPr="009316D5">
              <w:t>Added Reversing an ePharmacy Order section</w:t>
            </w:r>
          </w:p>
          <w:p w:rsidR="00AD3107" w:rsidRPr="009316D5" w:rsidRDefault="00AD3107" w:rsidP="009316D5">
            <w:pPr>
              <w:pStyle w:val="TableText0"/>
            </w:pPr>
            <w:r w:rsidRPr="009316D5">
              <w:t>Updated [PSO EPHARMACY MENU]</w:t>
            </w:r>
          </w:p>
          <w:p w:rsidR="00AD3107" w:rsidRPr="009316D5" w:rsidRDefault="00AD3107" w:rsidP="009316D5">
            <w:pPr>
              <w:pStyle w:val="TableText0"/>
            </w:pPr>
            <w:r w:rsidRPr="009316D5">
              <w:t>Updated [PSO IGNORED REJECTS REPORT]</w:t>
            </w:r>
          </w:p>
          <w:p w:rsidR="00AD3107" w:rsidRPr="009316D5" w:rsidRDefault="00AD3107" w:rsidP="009316D5">
            <w:pPr>
              <w:pStyle w:val="TableText0"/>
            </w:pPr>
            <w:r w:rsidRPr="009316D5">
              <w:t>Updated [PSO REJECTS VIEW/PROCESS]</w:t>
            </w:r>
          </w:p>
          <w:p w:rsidR="00AD3107" w:rsidRPr="009316D5" w:rsidRDefault="00AD3107" w:rsidP="009316D5">
            <w:pPr>
              <w:pStyle w:val="TableText0"/>
            </w:pPr>
            <w:r w:rsidRPr="009316D5">
              <w:t>Updated [PSO REJECTS WORKLIST]</w:t>
            </w:r>
            <w:r w:rsidRPr="009316D5">
              <w:br/>
              <w:t>[PSO BYPASS/OVERRIDE REPORT]</w:t>
            </w:r>
          </w:p>
          <w:p w:rsidR="00AD3107" w:rsidRPr="009316D5" w:rsidRDefault="00AD3107" w:rsidP="009316D5">
            <w:pPr>
              <w:pStyle w:val="TableText0"/>
            </w:pPr>
            <w:r w:rsidRPr="009316D5">
              <w:t>Added [PSO PRODUCTIVITY REVENUE R</w:t>
            </w:r>
            <w:r w:rsidRPr="009316D5" w:rsidDel="00B33762">
              <w:t>E</w:t>
            </w:r>
            <w:r w:rsidRPr="009316D5">
              <w:t>P</w:t>
            </w:r>
            <w:r w:rsidRPr="009316D5" w:rsidDel="00B33762">
              <w:t>OR</w:t>
            </w:r>
            <w:r w:rsidRPr="009316D5">
              <w:t>T] section</w:t>
            </w:r>
          </w:p>
          <w:p w:rsidR="00AD3107" w:rsidRPr="009316D5" w:rsidRDefault="00AD3107" w:rsidP="009316D5">
            <w:pPr>
              <w:pStyle w:val="TableText0"/>
            </w:pPr>
            <w:r w:rsidRPr="009316D5">
              <w:t>Updated [PSO PNDLBL]</w:t>
            </w:r>
          </w:p>
          <w:p w:rsidR="00AD3107" w:rsidRPr="009316D5" w:rsidRDefault="00AD3107" w:rsidP="009316D5">
            <w:pPr>
              <w:pStyle w:val="TableText0"/>
            </w:pPr>
            <w:r w:rsidRPr="009316D5">
              <w:t>(T. Tarleton, PM; T. Rollins,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07/2016</w:t>
            </w:r>
          </w:p>
        </w:tc>
        <w:tc>
          <w:tcPr>
            <w:tcW w:w="759" w:type="pct"/>
            <w:vAlign w:val="center"/>
          </w:tcPr>
          <w:p w:rsidR="00AD3107" w:rsidRPr="009316D5" w:rsidRDefault="00AD3107" w:rsidP="009316D5">
            <w:pPr>
              <w:pStyle w:val="TableText0"/>
            </w:pPr>
            <w:r w:rsidRPr="009316D5">
              <w:t>PSO*7*451</w:t>
            </w:r>
          </w:p>
        </w:tc>
        <w:tc>
          <w:tcPr>
            <w:tcW w:w="3731" w:type="pct"/>
            <w:vAlign w:val="center"/>
          </w:tcPr>
          <w:p w:rsidR="00AD3107" w:rsidRPr="009316D5" w:rsidRDefault="00AD3107" w:rsidP="009316D5">
            <w:pPr>
              <w:pStyle w:val="TableText0"/>
            </w:pPr>
            <w:r w:rsidRPr="009316D5">
              <w:t>Updated View/Edit ASAP Definitions [PSO SPMP ASAP DEFINITIONS] option.</w:t>
            </w:r>
          </w:p>
          <w:p w:rsidR="00AD3107" w:rsidRPr="009316D5" w:rsidRDefault="00AD3107" w:rsidP="009316D5">
            <w:pPr>
              <w:pStyle w:val="TableText0"/>
            </w:pPr>
            <w:r w:rsidRPr="009316D5">
              <w:t>Updated View/Edit SPMP State Parameters [PSO SPMP STATE PARAMETERS] option.</w:t>
            </w:r>
          </w:p>
          <w:p w:rsidR="00AD3107" w:rsidRPr="009316D5" w:rsidRDefault="00AD3107" w:rsidP="009316D5">
            <w:pPr>
              <w:pStyle w:val="TableText0"/>
            </w:pPr>
            <w:r w:rsidRPr="009316D5">
              <w:t>Updated View/Export Batch</w:t>
            </w:r>
            <w:r w:rsidRPr="009316D5">
              <w:fldChar w:fldCharType="begin"/>
            </w:r>
            <w:r w:rsidRPr="009316D5">
              <w:instrText xml:space="preserve"> XE "View/Export Batch" </w:instrText>
            </w:r>
            <w:r w:rsidRPr="009316D5">
              <w:fldChar w:fldCharType="end"/>
            </w:r>
            <w:r w:rsidRPr="009316D5">
              <w:t xml:space="preserve"> [PSO SPMP BATCH VIEW/EXPORT] option.</w:t>
            </w:r>
          </w:p>
          <w:p w:rsidR="00AD3107" w:rsidRPr="009316D5" w:rsidRDefault="00AD3107" w:rsidP="009316D5">
            <w:pPr>
              <w:pStyle w:val="TableText0"/>
            </w:pPr>
            <w:r w:rsidRPr="009316D5">
              <w:t>Added Manage Secure SHell (SSH) [PSO SPMP SSH KEY MANAGEMENT] option.</w:t>
            </w:r>
          </w:p>
          <w:p w:rsidR="00AD3107" w:rsidRPr="009316D5" w:rsidRDefault="00AD3107" w:rsidP="009316D5">
            <w:pPr>
              <w:pStyle w:val="TableText0"/>
            </w:pPr>
            <w:r w:rsidRPr="009316D5">
              <w:t>Added PSO SPMP ADMIN to Security Keys</w:t>
            </w:r>
          </w:p>
          <w:p w:rsidR="00AD3107" w:rsidRPr="009316D5" w:rsidRDefault="00AD3107" w:rsidP="009316D5">
            <w:pPr>
              <w:pStyle w:val="TableText0"/>
            </w:pPr>
            <w:r w:rsidRPr="009316D5">
              <w:t>Added reference to Appendix A – ASAP Definitions and updated ASAP version screen captures.</w:t>
            </w:r>
          </w:p>
          <w:p w:rsidR="00AD3107" w:rsidRPr="009316D5" w:rsidRDefault="00AD3107" w:rsidP="009316D5">
            <w:pPr>
              <w:pStyle w:val="TableText0"/>
            </w:pPr>
            <w:r w:rsidRPr="009316D5">
              <w:t>Added PDMP to Glossary.</w:t>
            </w:r>
          </w:p>
          <w:p w:rsidR="00AD3107" w:rsidRPr="009316D5" w:rsidRDefault="00AD3107" w:rsidP="009316D5">
            <w:pPr>
              <w:pStyle w:val="TableText0"/>
            </w:pPr>
            <w:r w:rsidRPr="009316D5">
              <w:t>Updated Index</w:t>
            </w:r>
          </w:p>
          <w:p w:rsidR="00AD3107" w:rsidRPr="009316D5" w:rsidRDefault="00AD3107" w:rsidP="009316D5">
            <w:pPr>
              <w:pStyle w:val="TableText0"/>
            </w:pPr>
            <w:r w:rsidRPr="009316D5">
              <w:t>(I. Kogan, PM; W. Porter, TW)</w:t>
            </w:r>
          </w:p>
        </w:tc>
      </w:tr>
      <w:tr w:rsidR="00AD3107" w:rsidRPr="009316D5" w:rsidTr="00AD310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trHeight w:hRule="exact" w:val="1837"/>
        </w:trPr>
        <w:tc>
          <w:tcPr>
            <w:tcW w:w="510" w:type="pct"/>
            <w:tcBorders>
              <w:top w:val="single" w:sz="4" w:space="0" w:color="000000"/>
              <w:left w:val="single" w:sz="4" w:space="0" w:color="000000"/>
              <w:bottom w:val="single" w:sz="4" w:space="0" w:color="000000"/>
              <w:right w:val="single" w:sz="4" w:space="0" w:color="000000"/>
            </w:tcBorders>
            <w:vAlign w:val="center"/>
          </w:tcPr>
          <w:p w:rsidR="00AD3107" w:rsidRPr="009316D5" w:rsidRDefault="00AD3107" w:rsidP="009316D5">
            <w:pPr>
              <w:pStyle w:val="TableText0"/>
              <w:rPr>
                <w:rFonts w:eastAsia="Times New Roman"/>
              </w:rPr>
            </w:pPr>
            <w:r w:rsidRPr="009316D5">
              <w:t>01/2016</w:t>
            </w:r>
          </w:p>
        </w:tc>
        <w:tc>
          <w:tcPr>
            <w:tcW w:w="759" w:type="pct"/>
            <w:tcBorders>
              <w:top w:val="single" w:sz="4" w:space="0" w:color="000000"/>
              <w:left w:val="single" w:sz="4" w:space="0" w:color="000000"/>
              <w:bottom w:val="single" w:sz="4" w:space="0" w:color="000000"/>
              <w:right w:val="single" w:sz="4" w:space="0" w:color="000000"/>
            </w:tcBorders>
            <w:vAlign w:val="center"/>
          </w:tcPr>
          <w:p w:rsidR="00AD3107" w:rsidRPr="009316D5" w:rsidRDefault="00AD3107" w:rsidP="009316D5">
            <w:pPr>
              <w:pStyle w:val="TableText0"/>
            </w:pPr>
            <w:r w:rsidRPr="009316D5">
              <w:t>P</w:t>
            </w:r>
            <w:r w:rsidRPr="009316D5">
              <w:rPr>
                <w:spacing w:val="-1"/>
              </w:rPr>
              <w:t>SO</w:t>
            </w:r>
            <w:r w:rsidRPr="009316D5">
              <w:t>*7*427</w:t>
            </w:r>
          </w:p>
        </w:tc>
        <w:tc>
          <w:tcPr>
            <w:tcW w:w="3731" w:type="pct"/>
            <w:tcBorders>
              <w:top w:val="single" w:sz="4" w:space="0" w:color="000000"/>
              <w:left w:val="single" w:sz="4" w:space="0" w:color="000000"/>
              <w:bottom w:val="single" w:sz="4" w:space="0" w:color="000000"/>
              <w:right w:val="single" w:sz="4" w:space="0" w:color="000000"/>
            </w:tcBorders>
            <w:vAlign w:val="center"/>
          </w:tcPr>
          <w:p w:rsidR="00AD3107" w:rsidRPr="009316D5" w:rsidRDefault="00AD3107" w:rsidP="009316D5">
            <w:pPr>
              <w:pStyle w:val="TableText0"/>
            </w:pPr>
            <w:r w:rsidRPr="009316D5">
              <w:rPr>
                <w:spacing w:val="-1"/>
              </w:rPr>
              <w:t>U</w:t>
            </w:r>
            <w:r w:rsidRPr="009316D5">
              <w:t>pda</w:t>
            </w:r>
            <w:r w:rsidRPr="009316D5">
              <w:rPr>
                <w:spacing w:val="1"/>
              </w:rPr>
              <w:t>t</w:t>
            </w:r>
            <w:r w:rsidRPr="009316D5">
              <w:t>ed</w:t>
            </w:r>
            <w:r w:rsidRPr="009316D5">
              <w:rPr>
                <w:spacing w:val="-2"/>
              </w:rPr>
              <w:t xml:space="preserve"> </w:t>
            </w:r>
            <w:r w:rsidRPr="009316D5">
              <w:rPr>
                <w:spacing w:val="-1"/>
              </w:rPr>
              <w:t>C</w:t>
            </w:r>
            <w:r w:rsidRPr="009316D5">
              <w:t>o</w:t>
            </w:r>
            <w:r w:rsidRPr="009316D5">
              <w:rPr>
                <w:spacing w:val="-2"/>
              </w:rPr>
              <w:t>v</w:t>
            </w:r>
            <w:r w:rsidRPr="009316D5">
              <w:t>er</w:t>
            </w:r>
            <w:r w:rsidRPr="009316D5">
              <w:rPr>
                <w:spacing w:val="1"/>
              </w:rPr>
              <w:t xml:space="preserve"> </w:t>
            </w:r>
            <w:r w:rsidRPr="009316D5">
              <w:t>Pa</w:t>
            </w:r>
            <w:r w:rsidRPr="009316D5">
              <w:rPr>
                <w:spacing w:val="-2"/>
              </w:rPr>
              <w:t>g</w:t>
            </w:r>
            <w:r w:rsidRPr="009316D5">
              <w:t xml:space="preserve">e </w:t>
            </w:r>
            <w:r w:rsidRPr="009316D5">
              <w:rPr>
                <w:spacing w:val="1"/>
              </w:rPr>
              <w:t>t</w:t>
            </w:r>
            <w:r w:rsidRPr="009316D5">
              <w:t>o</w:t>
            </w:r>
            <w:r w:rsidRPr="009316D5">
              <w:rPr>
                <w:spacing w:val="-2"/>
              </w:rPr>
              <w:t xml:space="preserve"> </w:t>
            </w:r>
            <w:r w:rsidRPr="009316D5">
              <w:t>J</w:t>
            </w:r>
            <w:r w:rsidRPr="009316D5">
              <w:rPr>
                <w:spacing w:val="1"/>
              </w:rPr>
              <w:t>a</w:t>
            </w:r>
            <w:r w:rsidRPr="009316D5">
              <w:rPr>
                <w:spacing w:val="-2"/>
              </w:rPr>
              <w:t>n</w:t>
            </w:r>
            <w:r w:rsidRPr="009316D5">
              <w:t>ua</w:t>
            </w:r>
            <w:r w:rsidRPr="009316D5">
              <w:rPr>
                <w:spacing w:val="1"/>
              </w:rPr>
              <w:t>r</w:t>
            </w:r>
            <w:r w:rsidRPr="009316D5">
              <w:t>y</w:t>
            </w:r>
            <w:r w:rsidRPr="009316D5">
              <w:rPr>
                <w:spacing w:val="-2"/>
              </w:rPr>
              <w:t xml:space="preserve"> </w:t>
            </w:r>
            <w:r w:rsidRPr="009316D5">
              <w:t>201</w:t>
            </w:r>
            <w:r w:rsidRPr="009316D5">
              <w:rPr>
                <w:spacing w:val="2"/>
              </w:rPr>
              <w:t>6</w:t>
            </w:r>
            <w:r w:rsidRPr="009316D5">
              <w:t xml:space="preserve">. </w:t>
            </w:r>
            <w:r w:rsidRPr="009316D5">
              <w:rPr>
                <w:spacing w:val="-1"/>
              </w:rPr>
              <w:t>R</w:t>
            </w:r>
            <w:r w:rsidRPr="009316D5">
              <w:t>e</w:t>
            </w:r>
            <w:r w:rsidRPr="009316D5">
              <w:rPr>
                <w:spacing w:val="-2"/>
              </w:rPr>
              <w:t>s</w:t>
            </w:r>
            <w:r w:rsidRPr="009316D5">
              <w:t>pond</w:t>
            </w:r>
            <w:r w:rsidRPr="009316D5">
              <w:rPr>
                <w:spacing w:val="-2"/>
              </w:rPr>
              <w:t>e</w:t>
            </w:r>
            <w:r w:rsidRPr="009316D5">
              <w:t xml:space="preserve">d </w:t>
            </w:r>
            <w:r w:rsidRPr="009316D5">
              <w:rPr>
                <w:spacing w:val="1"/>
              </w:rPr>
              <w:t>t</w:t>
            </w:r>
            <w:r w:rsidRPr="009316D5">
              <w:t>o cu</w:t>
            </w:r>
            <w:r w:rsidRPr="009316D5">
              <w:rPr>
                <w:spacing w:val="1"/>
              </w:rPr>
              <w:t>st</w:t>
            </w:r>
            <w:r w:rsidRPr="009316D5">
              <w:t>o</w:t>
            </w:r>
            <w:r w:rsidRPr="009316D5">
              <w:rPr>
                <w:spacing w:val="-4"/>
              </w:rPr>
              <w:t>m</w:t>
            </w:r>
            <w:r w:rsidRPr="009316D5">
              <w:t>er</w:t>
            </w:r>
            <w:r w:rsidRPr="009316D5">
              <w:rPr>
                <w:spacing w:val="1"/>
              </w:rPr>
              <w:t xml:space="preserve"> </w:t>
            </w:r>
            <w:r w:rsidRPr="009316D5">
              <w:rPr>
                <w:spacing w:val="-2"/>
              </w:rPr>
              <w:t>c</w:t>
            </w:r>
            <w:r w:rsidRPr="009316D5">
              <w:t>o</w:t>
            </w:r>
            <w:r w:rsidRPr="009316D5">
              <w:rPr>
                <w:spacing w:val="-1"/>
              </w:rPr>
              <w:t>m</w:t>
            </w:r>
            <w:r w:rsidRPr="009316D5">
              <w:rPr>
                <w:spacing w:val="-4"/>
              </w:rPr>
              <w:t>m</w:t>
            </w:r>
            <w:r w:rsidRPr="009316D5">
              <w:t>en</w:t>
            </w:r>
            <w:r w:rsidRPr="009316D5">
              <w:rPr>
                <w:spacing w:val="1"/>
              </w:rPr>
              <w:t>t</w:t>
            </w:r>
            <w:r w:rsidRPr="009316D5">
              <w:t>s on p</w:t>
            </w:r>
            <w:r w:rsidRPr="009316D5">
              <w:rPr>
                <w:spacing w:val="1"/>
              </w:rPr>
              <w:t>a</w:t>
            </w:r>
            <w:r w:rsidRPr="009316D5">
              <w:rPr>
                <w:spacing w:val="-2"/>
              </w:rPr>
              <w:t>g</w:t>
            </w:r>
            <w:r w:rsidRPr="009316D5">
              <w:t>es</w:t>
            </w:r>
            <w:r w:rsidRPr="009316D5">
              <w:rPr>
                <w:spacing w:val="1"/>
              </w:rPr>
              <w:t xml:space="preserve"> </w:t>
            </w:r>
            <w:r w:rsidRPr="009316D5">
              <w:t>28</w:t>
            </w:r>
            <w:r w:rsidRPr="009316D5">
              <w:rPr>
                <w:spacing w:val="1"/>
              </w:rPr>
              <w:t>7</w:t>
            </w:r>
            <w:r w:rsidRPr="009316D5">
              <w:rPr>
                <w:spacing w:val="-4"/>
              </w:rPr>
              <w:t>-</w:t>
            </w:r>
            <w:r w:rsidRPr="009316D5">
              <w:t>288, 29</w:t>
            </w:r>
            <w:r w:rsidRPr="009316D5">
              <w:rPr>
                <w:spacing w:val="1"/>
              </w:rPr>
              <w:t>0</w:t>
            </w:r>
            <w:r w:rsidRPr="009316D5">
              <w:t xml:space="preserve">. </w:t>
            </w:r>
            <w:r w:rsidRPr="009316D5">
              <w:rPr>
                <w:spacing w:val="-1"/>
              </w:rPr>
              <w:t>U</w:t>
            </w:r>
            <w:r w:rsidRPr="009316D5">
              <w:t>pd</w:t>
            </w:r>
            <w:r w:rsidRPr="009316D5">
              <w:rPr>
                <w:spacing w:val="-2"/>
              </w:rPr>
              <w:t>a</w:t>
            </w:r>
            <w:r w:rsidRPr="009316D5">
              <w:rPr>
                <w:spacing w:val="1"/>
              </w:rPr>
              <w:t>t</w:t>
            </w:r>
            <w:r w:rsidRPr="009316D5">
              <w:t>ed</w:t>
            </w:r>
          </w:p>
          <w:p w:rsidR="00AD3107" w:rsidRPr="009316D5" w:rsidRDefault="00AD3107" w:rsidP="009316D5">
            <w:pPr>
              <w:pStyle w:val="TableText0"/>
            </w:pPr>
            <w:r w:rsidRPr="009316D5">
              <w:rPr>
                <w:spacing w:val="1"/>
              </w:rPr>
              <w:t>V</w:t>
            </w:r>
            <w:r w:rsidRPr="009316D5">
              <w:rPr>
                <w:spacing w:val="-1"/>
              </w:rPr>
              <w:t>i</w:t>
            </w:r>
            <w:r w:rsidRPr="009316D5">
              <w:t xml:space="preserve">ew </w:t>
            </w:r>
            <w:r w:rsidRPr="009316D5">
              <w:rPr>
                <w:spacing w:val="-1"/>
              </w:rPr>
              <w:t>P</w:t>
            </w:r>
            <w:r w:rsidRPr="009316D5">
              <w:rPr>
                <w:spacing w:val="1"/>
              </w:rPr>
              <w:t>r</w:t>
            </w:r>
            <w:r w:rsidRPr="009316D5">
              <w:rPr>
                <w:spacing w:val="-2"/>
              </w:rPr>
              <w:t>e</w:t>
            </w:r>
            <w:r w:rsidRPr="009316D5">
              <w:t>s</w:t>
            </w:r>
            <w:r w:rsidRPr="009316D5">
              <w:rPr>
                <w:spacing w:val="1"/>
              </w:rPr>
              <w:t>c</w:t>
            </w:r>
            <w:r w:rsidRPr="009316D5">
              <w:rPr>
                <w:spacing w:val="-2"/>
              </w:rPr>
              <w:t>r</w:t>
            </w:r>
            <w:r w:rsidRPr="009316D5">
              <w:rPr>
                <w:spacing w:val="1"/>
              </w:rPr>
              <w:t>i</w:t>
            </w:r>
            <w:r w:rsidRPr="009316D5">
              <w:rPr>
                <w:spacing w:val="-2"/>
              </w:rPr>
              <w:t>p</w:t>
            </w:r>
            <w:r w:rsidRPr="009316D5">
              <w:rPr>
                <w:spacing w:val="1"/>
              </w:rPr>
              <w:t>ti</w:t>
            </w:r>
            <w:r w:rsidRPr="009316D5">
              <w:t>on</w:t>
            </w:r>
            <w:r w:rsidRPr="009316D5">
              <w:rPr>
                <w:spacing w:val="-2"/>
              </w:rPr>
              <w:t xml:space="preserve"> </w:t>
            </w:r>
            <w:r w:rsidRPr="009316D5">
              <w:t>and E</w:t>
            </w:r>
            <w:r w:rsidRPr="009316D5">
              <w:rPr>
                <w:spacing w:val="-3"/>
              </w:rPr>
              <w:t>d</w:t>
            </w:r>
            <w:r w:rsidRPr="009316D5">
              <w:rPr>
                <w:spacing w:val="-1"/>
              </w:rPr>
              <w:t>i</w:t>
            </w:r>
            <w:r w:rsidRPr="009316D5">
              <w:t>t</w:t>
            </w:r>
            <w:r w:rsidRPr="009316D5">
              <w:rPr>
                <w:spacing w:val="54"/>
              </w:rPr>
              <w:t xml:space="preserve"> </w:t>
            </w:r>
            <w:r w:rsidRPr="009316D5">
              <w:t>Pr</w:t>
            </w:r>
            <w:r w:rsidRPr="009316D5">
              <w:rPr>
                <w:spacing w:val="1"/>
              </w:rPr>
              <w:t>e</w:t>
            </w:r>
            <w:r w:rsidRPr="009316D5">
              <w:rPr>
                <w:spacing w:val="-2"/>
              </w:rPr>
              <w:t>s</w:t>
            </w:r>
            <w:r w:rsidRPr="009316D5">
              <w:t>c</w:t>
            </w:r>
            <w:r w:rsidRPr="009316D5">
              <w:rPr>
                <w:spacing w:val="-1"/>
              </w:rPr>
              <w:t>r</w:t>
            </w:r>
            <w:r w:rsidRPr="009316D5">
              <w:rPr>
                <w:spacing w:val="1"/>
              </w:rPr>
              <w:t>i</w:t>
            </w:r>
            <w:r w:rsidRPr="009316D5">
              <w:t>p</w:t>
            </w:r>
            <w:r w:rsidRPr="009316D5">
              <w:rPr>
                <w:spacing w:val="-1"/>
              </w:rPr>
              <w:t>t</w:t>
            </w:r>
            <w:r w:rsidRPr="009316D5">
              <w:rPr>
                <w:spacing w:val="1"/>
              </w:rPr>
              <w:t>i</w:t>
            </w:r>
            <w:r w:rsidRPr="009316D5">
              <w:t>on S</w:t>
            </w:r>
            <w:r w:rsidRPr="009316D5">
              <w:rPr>
                <w:spacing w:val="-2"/>
              </w:rPr>
              <w:t>c</w:t>
            </w:r>
            <w:r w:rsidRPr="009316D5">
              <w:rPr>
                <w:spacing w:val="1"/>
              </w:rPr>
              <w:t>r</w:t>
            </w:r>
            <w:r w:rsidRPr="009316D5">
              <w:rPr>
                <w:spacing w:val="-2"/>
              </w:rPr>
              <w:t>e</w:t>
            </w:r>
            <w:r w:rsidRPr="009316D5">
              <w:t>en</w:t>
            </w:r>
            <w:r w:rsidRPr="009316D5">
              <w:rPr>
                <w:spacing w:val="1"/>
              </w:rPr>
              <w:t>s</w:t>
            </w:r>
            <w:r w:rsidRPr="009316D5">
              <w:t xml:space="preserve">, </w:t>
            </w:r>
            <w:r w:rsidRPr="009316D5">
              <w:rPr>
                <w:spacing w:val="-1"/>
              </w:rPr>
              <w:t>U</w:t>
            </w:r>
            <w:r w:rsidRPr="009316D5">
              <w:t>p</w:t>
            </w:r>
            <w:r w:rsidRPr="009316D5">
              <w:rPr>
                <w:spacing w:val="-2"/>
              </w:rPr>
              <w:t>da</w:t>
            </w:r>
            <w:r w:rsidRPr="009316D5">
              <w:rPr>
                <w:spacing w:val="1"/>
              </w:rPr>
              <w:t>t</w:t>
            </w:r>
            <w:r w:rsidRPr="009316D5">
              <w:t>ed M</w:t>
            </w:r>
            <w:r w:rsidRPr="009316D5">
              <w:rPr>
                <w:spacing w:val="1"/>
              </w:rPr>
              <w:t>e</w:t>
            </w:r>
            <w:r w:rsidRPr="009316D5">
              <w:t>d</w:t>
            </w:r>
            <w:r w:rsidRPr="009316D5">
              <w:rPr>
                <w:spacing w:val="-1"/>
              </w:rPr>
              <w:t>i</w:t>
            </w:r>
            <w:r w:rsidRPr="009316D5">
              <w:t>c</w:t>
            </w:r>
            <w:r w:rsidRPr="009316D5">
              <w:rPr>
                <w:spacing w:val="-2"/>
              </w:rPr>
              <w:t>a</w:t>
            </w:r>
            <w:r w:rsidRPr="009316D5">
              <w:rPr>
                <w:spacing w:val="1"/>
              </w:rPr>
              <w:t>ti</w:t>
            </w:r>
            <w:r w:rsidRPr="009316D5">
              <w:t>on</w:t>
            </w:r>
            <w:r w:rsidRPr="009316D5">
              <w:rPr>
                <w:spacing w:val="-2"/>
              </w:rPr>
              <w:t xml:space="preserve"> </w:t>
            </w:r>
            <w:r w:rsidRPr="009316D5">
              <w:t>Pr</w:t>
            </w:r>
            <w:r w:rsidRPr="009316D5">
              <w:rPr>
                <w:spacing w:val="-2"/>
              </w:rPr>
              <w:t>o</w:t>
            </w:r>
            <w:r w:rsidRPr="009316D5">
              <w:rPr>
                <w:spacing w:val="1"/>
              </w:rPr>
              <w:t>f</w:t>
            </w:r>
            <w:r w:rsidRPr="009316D5">
              <w:rPr>
                <w:spacing w:val="-1"/>
              </w:rPr>
              <w:t>i</w:t>
            </w:r>
            <w:r w:rsidRPr="009316D5">
              <w:rPr>
                <w:spacing w:val="1"/>
              </w:rPr>
              <w:t>l</w:t>
            </w:r>
            <w:r w:rsidRPr="009316D5">
              <w:t>e, O</w:t>
            </w:r>
            <w:r w:rsidRPr="009316D5">
              <w:rPr>
                <w:spacing w:val="-3"/>
              </w:rPr>
              <w:t>p</w:t>
            </w:r>
            <w:r w:rsidRPr="009316D5">
              <w:t>en</w:t>
            </w:r>
            <w:r w:rsidRPr="009316D5">
              <w:rPr>
                <w:spacing w:val="-1"/>
              </w:rPr>
              <w:t>/U</w:t>
            </w:r>
            <w:r w:rsidRPr="009316D5">
              <w:t>n</w:t>
            </w:r>
            <w:r w:rsidRPr="009316D5">
              <w:rPr>
                <w:spacing w:val="1"/>
              </w:rPr>
              <w:t>r</w:t>
            </w:r>
            <w:r w:rsidRPr="009316D5">
              <w:t>e</w:t>
            </w:r>
            <w:r w:rsidRPr="009316D5">
              <w:rPr>
                <w:spacing w:val="1"/>
              </w:rPr>
              <w:t>s</w:t>
            </w:r>
            <w:r w:rsidRPr="009316D5">
              <w:rPr>
                <w:spacing w:val="-2"/>
              </w:rPr>
              <w:t>o</w:t>
            </w:r>
            <w:r w:rsidRPr="009316D5">
              <w:rPr>
                <w:spacing w:val="1"/>
              </w:rPr>
              <w:t>l</w:t>
            </w:r>
            <w:r w:rsidRPr="009316D5">
              <w:rPr>
                <w:spacing w:val="-2"/>
              </w:rPr>
              <w:t>v</w:t>
            </w:r>
            <w:r w:rsidRPr="009316D5">
              <w:t>ed Bu</w:t>
            </w:r>
            <w:r w:rsidRPr="009316D5">
              <w:rPr>
                <w:spacing w:val="-2"/>
              </w:rPr>
              <w:t>l</w:t>
            </w:r>
            <w:r w:rsidRPr="009316D5">
              <w:rPr>
                <w:spacing w:val="1"/>
              </w:rPr>
              <w:t>l</w:t>
            </w:r>
            <w:r w:rsidRPr="009316D5">
              <w:t>e</w:t>
            </w:r>
            <w:r w:rsidRPr="009316D5">
              <w:rPr>
                <w:spacing w:val="-1"/>
              </w:rPr>
              <w:t>t</w:t>
            </w:r>
            <w:r w:rsidRPr="009316D5">
              <w:rPr>
                <w:spacing w:val="1"/>
              </w:rPr>
              <w:t>i</w:t>
            </w:r>
            <w:r w:rsidRPr="009316D5">
              <w:t xml:space="preserve">n, </w:t>
            </w:r>
            <w:r w:rsidRPr="009316D5">
              <w:rPr>
                <w:spacing w:val="1"/>
              </w:rPr>
              <w:t>V</w:t>
            </w:r>
            <w:r w:rsidRPr="009316D5">
              <w:rPr>
                <w:spacing w:val="-1"/>
              </w:rPr>
              <w:t>i</w:t>
            </w:r>
            <w:r w:rsidRPr="009316D5">
              <w:t>ew/P</w:t>
            </w:r>
            <w:r w:rsidRPr="009316D5">
              <w:rPr>
                <w:spacing w:val="-2"/>
              </w:rPr>
              <w:t>r</w:t>
            </w:r>
            <w:r w:rsidRPr="009316D5">
              <w:t>oc</w:t>
            </w:r>
            <w:r w:rsidRPr="009316D5">
              <w:rPr>
                <w:spacing w:val="-2"/>
              </w:rPr>
              <w:t>e</w:t>
            </w:r>
            <w:r w:rsidRPr="009316D5">
              <w:t>ss</w:t>
            </w:r>
            <w:r w:rsidRPr="009316D5">
              <w:rPr>
                <w:spacing w:val="-1"/>
              </w:rPr>
              <w:t xml:space="preserve"> </w:t>
            </w:r>
            <w:r w:rsidRPr="009316D5">
              <w:rPr>
                <w:spacing w:val="2"/>
              </w:rPr>
              <w:t>T</w:t>
            </w:r>
            <w:r w:rsidRPr="009316D5">
              <w:rPr>
                <w:spacing w:val="-2"/>
              </w:rPr>
              <w:t>h</w:t>
            </w:r>
            <w:r w:rsidRPr="009316D5">
              <w:rPr>
                <w:spacing w:val="1"/>
              </w:rPr>
              <w:t>ir</w:t>
            </w:r>
            <w:r w:rsidRPr="009316D5">
              <w:t xml:space="preserve">d </w:t>
            </w:r>
            <w:r w:rsidRPr="009316D5">
              <w:rPr>
                <w:spacing w:val="-3"/>
              </w:rPr>
              <w:t>P</w:t>
            </w:r>
            <w:r w:rsidRPr="009316D5">
              <w:t>a</w:t>
            </w:r>
            <w:r w:rsidRPr="009316D5">
              <w:rPr>
                <w:spacing w:val="-1"/>
              </w:rPr>
              <w:t>r</w:t>
            </w:r>
            <w:r w:rsidRPr="009316D5">
              <w:rPr>
                <w:spacing w:val="1"/>
              </w:rPr>
              <w:t>t</w:t>
            </w:r>
            <w:r w:rsidRPr="009316D5">
              <w:t>y</w:t>
            </w:r>
            <w:r w:rsidRPr="009316D5">
              <w:rPr>
                <w:spacing w:val="-2"/>
              </w:rPr>
              <w:t xml:space="preserve"> </w:t>
            </w:r>
            <w:r w:rsidRPr="009316D5">
              <w:rPr>
                <w:spacing w:val="-1"/>
              </w:rPr>
              <w:t>R</w:t>
            </w:r>
            <w:r w:rsidRPr="009316D5">
              <w:rPr>
                <w:spacing w:val="-2"/>
              </w:rPr>
              <w:t>e</w:t>
            </w:r>
            <w:r w:rsidRPr="009316D5">
              <w:rPr>
                <w:spacing w:val="3"/>
              </w:rPr>
              <w:t>j</w:t>
            </w:r>
            <w:r w:rsidRPr="009316D5">
              <w:t>e</w:t>
            </w:r>
            <w:r w:rsidRPr="009316D5">
              <w:rPr>
                <w:spacing w:val="-2"/>
              </w:rPr>
              <w:t>c</w:t>
            </w:r>
            <w:r w:rsidRPr="009316D5">
              <w:rPr>
                <w:spacing w:val="1"/>
              </w:rPr>
              <w:t>t</w:t>
            </w:r>
            <w:r w:rsidRPr="009316D5">
              <w:t>, a</w:t>
            </w:r>
            <w:r w:rsidRPr="009316D5">
              <w:rPr>
                <w:spacing w:val="-2"/>
              </w:rPr>
              <w:t>n</w:t>
            </w:r>
            <w:r w:rsidRPr="009316D5">
              <w:t>d</w:t>
            </w:r>
            <w:r w:rsidRPr="009316D5">
              <w:rPr>
                <w:spacing w:val="-2"/>
              </w:rPr>
              <w:t xml:space="preserve"> </w:t>
            </w:r>
            <w:r w:rsidRPr="009316D5">
              <w:rPr>
                <w:spacing w:val="2"/>
              </w:rPr>
              <w:t>T</w:t>
            </w:r>
            <w:r w:rsidRPr="009316D5">
              <w:t>h</w:t>
            </w:r>
            <w:r w:rsidRPr="009316D5">
              <w:rPr>
                <w:spacing w:val="-1"/>
              </w:rPr>
              <w:t>i</w:t>
            </w:r>
            <w:r w:rsidRPr="009316D5">
              <w:rPr>
                <w:spacing w:val="1"/>
              </w:rPr>
              <w:t>r</w:t>
            </w:r>
            <w:r w:rsidRPr="009316D5">
              <w:t>d P</w:t>
            </w:r>
            <w:r w:rsidRPr="009316D5">
              <w:rPr>
                <w:spacing w:val="-2"/>
              </w:rPr>
              <w:t>a</w:t>
            </w:r>
            <w:r w:rsidRPr="009316D5">
              <w:rPr>
                <w:spacing w:val="1"/>
              </w:rPr>
              <w:t>rt</w:t>
            </w:r>
            <w:r w:rsidRPr="009316D5">
              <w:t>y</w:t>
            </w:r>
            <w:r w:rsidRPr="009316D5">
              <w:rPr>
                <w:spacing w:val="-2"/>
              </w:rPr>
              <w:t xml:space="preserve"> </w:t>
            </w:r>
            <w:r w:rsidRPr="009316D5">
              <w:rPr>
                <w:spacing w:val="-1"/>
              </w:rPr>
              <w:t>R</w:t>
            </w:r>
            <w:r w:rsidRPr="009316D5">
              <w:rPr>
                <w:spacing w:val="-2"/>
              </w:rPr>
              <w:t>e</w:t>
            </w:r>
            <w:r w:rsidRPr="009316D5">
              <w:rPr>
                <w:spacing w:val="1"/>
              </w:rPr>
              <w:t>j</w:t>
            </w:r>
            <w:r w:rsidRPr="009316D5">
              <w:t>ec</w:t>
            </w:r>
            <w:r w:rsidRPr="009316D5">
              <w:rPr>
                <w:spacing w:val="1"/>
              </w:rPr>
              <w:t>t</w:t>
            </w:r>
            <w:r w:rsidRPr="009316D5">
              <w:t>s Wo</w:t>
            </w:r>
            <w:r w:rsidRPr="009316D5">
              <w:rPr>
                <w:spacing w:val="1"/>
              </w:rPr>
              <w:t>r</w:t>
            </w:r>
            <w:r w:rsidRPr="009316D5">
              <w:rPr>
                <w:spacing w:val="-2"/>
              </w:rPr>
              <w:t>k</w:t>
            </w:r>
            <w:r w:rsidRPr="009316D5">
              <w:rPr>
                <w:spacing w:val="1"/>
              </w:rPr>
              <w:t>l</w:t>
            </w:r>
            <w:r w:rsidRPr="009316D5">
              <w:rPr>
                <w:spacing w:val="-1"/>
              </w:rPr>
              <w:t>i</w:t>
            </w:r>
            <w:r w:rsidRPr="009316D5">
              <w:t>st</w:t>
            </w:r>
            <w:r w:rsidRPr="009316D5">
              <w:rPr>
                <w:spacing w:val="-1"/>
              </w:rPr>
              <w:t xml:space="preserve"> </w:t>
            </w:r>
            <w:r w:rsidRPr="009316D5">
              <w:rPr>
                <w:spacing w:val="1"/>
              </w:rPr>
              <w:t>i</w:t>
            </w:r>
            <w:r w:rsidRPr="009316D5">
              <w:t xml:space="preserve">n </w:t>
            </w:r>
            <w:r w:rsidRPr="009316D5">
              <w:rPr>
                <w:spacing w:val="-2"/>
              </w:rPr>
              <w:t>a</w:t>
            </w:r>
            <w:r w:rsidRPr="009316D5">
              <w:t>cc</w:t>
            </w:r>
            <w:r w:rsidRPr="009316D5">
              <w:rPr>
                <w:spacing w:val="-2"/>
              </w:rPr>
              <w:t>o</w:t>
            </w:r>
            <w:r w:rsidRPr="009316D5">
              <w:rPr>
                <w:spacing w:val="1"/>
              </w:rPr>
              <w:t>r</w:t>
            </w:r>
            <w:r w:rsidRPr="009316D5">
              <w:t>da</w:t>
            </w:r>
            <w:r w:rsidRPr="009316D5">
              <w:rPr>
                <w:spacing w:val="-2"/>
              </w:rPr>
              <w:t>n</w:t>
            </w:r>
            <w:r w:rsidRPr="009316D5">
              <w:t>ce</w:t>
            </w:r>
            <w:r w:rsidRPr="009316D5">
              <w:rPr>
                <w:spacing w:val="1"/>
              </w:rPr>
              <w:t xml:space="preserve"> </w:t>
            </w:r>
            <w:r w:rsidRPr="009316D5">
              <w:rPr>
                <w:spacing w:val="-1"/>
              </w:rPr>
              <w:t>wit</w:t>
            </w:r>
            <w:r w:rsidRPr="009316D5">
              <w:t>h new fu</w:t>
            </w:r>
            <w:r w:rsidRPr="009316D5">
              <w:rPr>
                <w:spacing w:val="-2"/>
              </w:rPr>
              <w:t>n</w:t>
            </w:r>
            <w:r w:rsidRPr="009316D5">
              <w:t>c</w:t>
            </w:r>
            <w:r w:rsidRPr="009316D5">
              <w:rPr>
                <w:spacing w:val="-1"/>
              </w:rPr>
              <w:t>t</w:t>
            </w:r>
            <w:r w:rsidRPr="009316D5">
              <w:rPr>
                <w:spacing w:val="1"/>
              </w:rPr>
              <w:t>i</w:t>
            </w:r>
            <w:r w:rsidRPr="009316D5">
              <w:t>on</w:t>
            </w:r>
            <w:r w:rsidRPr="009316D5">
              <w:rPr>
                <w:spacing w:val="-2"/>
              </w:rPr>
              <w:t>a</w:t>
            </w:r>
            <w:r w:rsidRPr="009316D5">
              <w:rPr>
                <w:spacing w:val="1"/>
              </w:rPr>
              <w:t>l</w:t>
            </w:r>
            <w:r w:rsidRPr="009316D5">
              <w:rPr>
                <w:spacing w:val="-1"/>
              </w:rPr>
              <w:t>i</w:t>
            </w:r>
            <w:r w:rsidRPr="009316D5">
              <w:rPr>
                <w:spacing w:val="1"/>
              </w:rPr>
              <w:t>t</w:t>
            </w:r>
            <w:r w:rsidRPr="009316D5">
              <w:t>y</w:t>
            </w:r>
            <w:r w:rsidRPr="009316D5">
              <w:rPr>
                <w:spacing w:val="-2"/>
              </w:rPr>
              <w:t xml:space="preserve"> </w:t>
            </w:r>
            <w:r w:rsidRPr="009316D5">
              <w:t>a</w:t>
            </w:r>
            <w:r w:rsidRPr="009316D5">
              <w:rPr>
                <w:spacing w:val="1"/>
              </w:rPr>
              <w:t>s</w:t>
            </w:r>
            <w:r w:rsidRPr="009316D5">
              <w:t>s</w:t>
            </w:r>
            <w:r w:rsidRPr="009316D5">
              <w:rPr>
                <w:spacing w:val="-2"/>
              </w:rPr>
              <w:t>o</w:t>
            </w:r>
            <w:r w:rsidRPr="009316D5">
              <w:t>c</w:t>
            </w:r>
            <w:r w:rsidRPr="009316D5">
              <w:rPr>
                <w:spacing w:val="-1"/>
              </w:rPr>
              <w:t>i</w:t>
            </w:r>
            <w:r w:rsidRPr="009316D5">
              <w:rPr>
                <w:spacing w:val="-2"/>
              </w:rPr>
              <w:t>a</w:t>
            </w:r>
            <w:r w:rsidRPr="009316D5">
              <w:rPr>
                <w:spacing w:val="1"/>
              </w:rPr>
              <w:t>t</w:t>
            </w:r>
            <w:r w:rsidRPr="009316D5">
              <w:t xml:space="preserve">ed </w:t>
            </w:r>
            <w:r w:rsidRPr="009316D5">
              <w:rPr>
                <w:spacing w:val="-1"/>
              </w:rPr>
              <w:t>w</w:t>
            </w:r>
            <w:r w:rsidRPr="009316D5">
              <w:rPr>
                <w:spacing w:val="1"/>
              </w:rPr>
              <w:t>it</w:t>
            </w:r>
            <w:r w:rsidRPr="009316D5">
              <w:t>h P</w:t>
            </w:r>
            <w:r w:rsidRPr="009316D5">
              <w:rPr>
                <w:spacing w:val="-1"/>
              </w:rPr>
              <w:t>SO</w:t>
            </w:r>
            <w:r w:rsidRPr="009316D5">
              <w:t>*7</w:t>
            </w:r>
            <w:r w:rsidRPr="009316D5">
              <w:rPr>
                <w:spacing w:val="-2"/>
              </w:rPr>
              <w:t>*</w:t>
            </w:r>
            <w:r w:rsidRPr="009316D5">
              <w:t>427.</w:t>
            </w:r>
          </w:p>
          <w:p w:rsidR="00AD3107" w:rsidRPr="009316D5" w:rsidRDefault="00AD3107" w:rsidP="009316D5">
            <w:pPr>
              <w:pStyle w:val="TableText0"/>
            </w:pPr>
            <w:r w:rsidRPr="009316D5">
              <w:rPr>
                <w:spacing w:val="1"/>
              </w:rPr>
              <w:t>(</w:t>
            </w:r>
            <w:r w:rsidRPr="009316D5">
              <w:t xml:space="preserve">T. </w:t>
            </w:r>
            <w:r w:rsidRPr="009316D5">
              <w:rPr>
                <w:spacing w:val="2"/>
              </w:rPr>
              <w:t>T</w:t>
            </w:r>
            <w:r w:rsidRPr="009316D5">
              <w:t>a</w:t>
            </w:r>
            <w:r w:rsidRPr="009316D5">
              <w:rPr>
                <w:spacing w:val="-1"/>
              </w:rPr>
              <w:t>r</w:t>
            </w:r>
            <w:r w:rsidRPr="009316D5">
              <w:rPr>
                <w:spacing w:val="1"/>
              </w:rPr>
              <w:t>l</w:t>
            </w:r>
            <w:r w:rsidRPr="009316D5">
              <w:rPr>
                <w:spacing w:val="-2"/>
              </w:rPr>
              <w:t>e</w:t>
            </w:r>
            <w:r w:rsidRPr="009316D5">
              <w:rPr>
                <w:spacing w:val="1"/>
              </w:rPr>
              <w:t>to</w:t>
            </w:r>
            <w:r w:rsidRPr="009316D5">
              <w:t xml:space="preserve">n, </w:t>
            </w:r>
            <w:r w:rsidRPr="009316D5">
              <w:rPr>
                <w:spacing w:val="-3"/>
              </w:rPr>
              <w:t>P</w:t>
            </w:r>
            <w:r w:rsidRPr="009316D5">
              <w:t>M;</w:t>
            </w:r>
            <w:r w:rsidRPr="009316D5">
              <w:rPr>
                <w:spacing w:val="-1"/>
              </w:rPr>
              <w:t xml:space="preserve"> </w:t>
            </w:r>
            <w:r w:rsidRPr="009316D5">
              <w:t>V</w:t>
            </w:r>
            <w:r w:rsidRPr="009316D5">
              <w:rPr>
                <w:spacing w:val="1"/>
              </w:rPr>
              <w:t xml:space="preserve"> </w:t>
            </w:r>
            <w:r w:rsidRPr="009316D5">
              <w:rPr>
                <w:spacing w:val="-1"/>
              </w:rPr>
              <w:t>D</w:t>
            </w:r>
            <w:r w:rsidRPr="009316D5">
              <w:t>u</w:t>
            </w:r>
            <w:r w:rsidRPr="009316D5">
              <w:rPr>
                <w:spacing w:val="-2"/>
              </w:rPr>
              <w:t>n</w:t>
            </w:r>
            <w:r w:rsidRPr="009316D5">
              <w:rPr>
                <w:spacing w:val="1"/>
              </w:rPr>
              <w:t>i</w:t>
            </w:r>
            <w:r w:rsidRPr="009316D5">
              <w:t>e,</w:t>
            </w:r>
            <w:r w:rsidRPr="009316D5">
              <w:rPr>
                <w:spacing w:val="-2"/>
              </w:rPr>
              <w:t xml:space="preserve"> </w:t>
            </w:r>
            <w:r w:rsidRPr="009316D5">
              <w:rPr>
                <w:spacing w:val="2"/>
              </w:rPr>
              <w:t>TW</w:t>
            </w:r>
            <w:r w:rsidRPr="009316D5">
              <w:t>)</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06/2016</w:t>
            </w:r>
          </w:p>
        </w:tc>
        <w:tc>
          <w:tcPr>
            <w:tcW w:w="759" w:type="pct"/>
            <w:vAlign w:val="center"/>
          </w:tcPr>
          <w:p w:rsidR="00AD3107" w:rsidRPr="009316D5" w:rsidRDefault="00AD3107" w:rsidP="009316D5">
            <w:pPr>
              <w:pStyle w:val="TableText0"/>
            </w:pPr>
            <w:r w:rsidRPr="009316D5">
              <w:t>PSO*7*444</w:t>
            </w:r>
          </w:p>
        </w:tc>
        <w:tc>
          <w:tcPr>
            <w:tcW w:w="3731" w:type="pct"/>
            <w:vAlign w:val="center"/>
          </w:tcPr>
          <w:p w:rsidR="00AD3107" w:rsidRPr="009316D5" w:rsidRDefault="00AD3107" w:rsidP="009316D5">
            <w:pPr>
              <w:pStyle w:val="TableText0"/>
            </w:pPr>
            <w:r w:rsidRPr="009316D5">
              <w:t>Added Ex. 5 re Medication Profile list item with Bad Address Indicator</w:t>
            </w:r>
          </w:p>
          <w:p w:rsidR="00AD3107" w:rsidRPr="009316D5" w:rsidRDefault="00AD3107" w:rsidP="009316D5">
            <w:pPr>
              <w:pStyle w:val="TableText0"/>
            </w:pPr>
          </w:p>
          <w:p w:rsidR="00AD3107" w:rsidRPr="009316D5" w:rsidRDefault="00AD3107" w:rsidP="009316D5">
            <w:pPr>
              <w:pStyle w:val="TableText0"/>
              <w:rPr>
                <w:color w:val="1F497D"/>
              </w:rPr>
            </w:pPr>
            <w:r w:rsidRPr="009316D5">
              <w:t xml:space="preserve">Max Day Supply has been added and now Days Supply can be entered from 1-365 for a drug. </w:t>
            </w:r>
          </w:p>
          <w:p w:rsidR="00AD3107" w:rsidRPr="009316D5" w:rsidRDefault="00AD3107" w:rsidP="009316D5">
            <w:pPr>
              <w:pStyle w:val="TableText0"/>
            </w:pPr>
            <w:r w:rsidRPr="009316D5">
              <w:t>Added table comparing MAXIMUM DAYS SUPPLY values in files 50.68 and 50.  Displaying the effect on the days supply. (A. Zak, T. Nixon, L. Ramos,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04/2016</w:t>
            </w:r>
          </w:p>
        </w:tc>
        <w:tc>
          <w:tcPr>
            <w:tcW w:w="759" w:type="pct"/>
            <w:vAlign w:val="center"/>
          </w:tcPr>
          <w:p w:rsidR="00AD3107" w:rsidRPr="009316D5" w:rsidRDefault="00AD3107" w:rsidP="009316D5">
            <w:pPr>
              <w:pStyle w:val="TableText0"/>
            </w:pPr>
            <w:r w:rsidRPr="009316D5">
              <w:t>PSO*7*411</w:t>
            </w:r>
          </w:p>
          <w:p w:rsidR="00AD3107" w:rsidRPr="009316D5" w:rsidRDefault="00AD3107" w:rsidP="009316D5">
            <w:pPr>
              <w:pStyle w:val="TableText0"/>
            </w:pPr>
          </w:p>
        </w:tc>
        <w:tc>
          <w:tcPr>
            <w:tcW w:w="3731" w:type="pct"/>
            <w:vAlign w:val="center"/>
          </w:tcPr>
          <w:p w:rsidR="00AD3107" w:rsidRPr="009316D5" w:rsidRDefault="00AD3107" w:rsidP="009316D5">
            <w:pPr>
              <w:pStyle w:val="TableText0"/>
            </w:pPr>
            <w:r w:rsidRPr="009316D5">
              <w:lastRenderedPageBreak/>
              <w:t>Update Revision History</w:t>
            </w:r>
          </w:p>
          <w:p w:rsidR="00AD3107" w:rsidRPr="009316D5" w:rsidRDefault="00AD3107" w:rsidP="009316D5">
            <w:pPr>
              <w:pStyle w:val="TableText0"/>
            </w:pPr>
            <w:r w:rsidRPr="009316D5">
              <w:lastRenderedPageBreak/>
              <w:t>Updated Table of Contents</w:t>
            </w:r>
          </w:p>
          <w:p w:rsidR="00AD3107" w:rsidRPr="009316D5" w:rsidRDefault="00AD3107" w:rsidP="009316D5">
            <w:pPr>
              <w:pStyle w:val="TableText0"/>
            </w:pPr>
            <w:r w:rsidRPr="009316D5">
              <w:t>Updated screen captures</w:t>
            </w:r>
            <w:r w:rsidRPr="009316D5">
              <w:br/>
              <w:t xml:space="preserve">  (pg 210 is added text, not a screen)</w:t>
            </w:r>
            <w:r w:rsidRPr="009316D5">
              <w:br/>
              <w:t>Add chapter for Allergy Order Checks</w:t>
            </w:r>
          </w:p>
          <w:p w:rsidR="00AD3107" w:rsidRPr="009316D5" w:rsidRDefault="00AD3107" w:rsidP="009316D5">
            <w:pPr>
              <w:pStyle w:val="TableText0"/>
            </w:pPr>
            <w:r w:rsidRPr="009316D5">
              <w:t>Add chapter for Clinical Reminder Order Checks</w:t>
            </w:r>
          </w:p>
          <w:p w:rsidR="00AD3107" w:rsidRPr="009316D5" w:rsidRDefault="00AD3107" w:rsidP="009316D5">
            <w:pPr>
              <w:pStyle w:val="TableText0"/>
            </w:pPr>
            <w:r w:rsidRPr="009316D5">
              <w:t>Update Chapter numbers</w:t>
            </w:r>
            <w:r w:rsidRPr="009316D5">
              <w:br/>
              <w:t>Update Glossary</w:t>
            </w:r>
          </w:p>
          <w:p w:rsidR="00AD3107" w:rsidRPr="009316D5" w:rsidRDefault="00AD3107" w:rsidP="009316D5">
            <w:pPr>
              <w:pStyle w:val="TableText0"/>
            </w:pPr>
            <w:r w:rsidRPr="009316D5">
              <w:t>Update Index</w:t>
            </w:r>
          </w:p>
          <w:p w:rsidR="00AD3107" w:rsidRPr="009316D5" w:rsidRDefault="00AD3107" w:rsidP="009316D5">
            <w:pPr>
              <w:pStyle w:val="TableText0"/>
            </w:pPr>
            <w:r w:rsidRPr="009316D5">
              <w:t>(H. Cross, PM; Regina Lule,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lastRenderedPageBreak/>
              <w:t>3/2015</w:t>
            </w:r>
          </w:p>
        </w:tc>
        <w:tc>
          <w:tcPr>
            <w:tcW w:w="759" w:type="pct"/>
            <w:vAlign w:val="center"/>
          </w:tcPr>
          <w:p w:rsidR="00AD3107" w:rsidRPr="009316D5" w:rsidRDefault="00AD3107" w:rsidP="009316D5">
            <w:pPr>
              <w:pStyle w:val="TableText0"/>
            </w:pPr>
            <w:r w:rsidRPr="009316D5">
              <w:t>PSO*7*438</w:t>
            </w:r>
          </w:p>
        </w:tc>
        <w:tc>
          <w:tcPr>
            <w:tcW w:w="3731" w:type="pct"/>
            <w:vAlign w:val="center"/>
          </w:tcPr>
          <w:p w:rsidR="00AD3107" w:rsidRPr="009316D5" w:rsidRDefault="00AD3107" w:rsidP="009316D5">
            <w:pPr>
              <w:pStyle w:val="TableText0"/>
            </w:pPr>
            <w:r w:rsidRPr="009316D5">
              <w:t>Updated help text for patient lookup.</w:t>
            </w:r>
          </w:p>
          <w:p w:rsidR="00AD3107" w:rsidRPr="009316D5" w:rsidRDefault="00AD3107" w:rsidP="009316D5">
            <w:pPr>
              <w:pStyle w:val="TableText0"/>
            </w:pPr>
            <w:r w:rsidRPr="009316D5">
              <w:t>T. Downing, PM; R. Sutton,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08/2014</w:t>
            </w:r>
          </w:p>
        </w:tc>
        <w:tc>
          <w:tcPr>
            <w:tcW w:w="759" w:type="pct"/>
            <w:vAlign w:val="center"/>
          </w:tcPr>
          <w:p w:rsidR="00AD3107" w:rsidRPr="009316D5" w:rsidRDefault="00AD3107" w:rsidP="009316D5">
            <w:pPr>
              <w:pStyle w:val="TableText0"/>
            </w:pPr>
            <w:r w:rsidRPr="009316D5">
              <w:t>POS*7*408</w:t>
            </w:r>
          </w:p>
        </w:tc>
        <w:tc>
          <w:tcPr>
            <w:tcW w:w="3731" w:type="pct"/>
            <w:vAlign w:val="center"/>
          </w:tcPr>
          <w:p w:rsidR="00AD3107" w:rsidRPr="009316D5" w:rsidRDefault="00AD3107" w:rsidP="009316D5">
            <w:pPr>
              <w:pStyle w:val="TableText0"/>
            </w:pPr>
            <w:r w:rsidRPr="009316D5">
              <w:t>Updated [PSO AUTOQUEUE JOBS] option</w:t>
            </w:r>
          </w:p>
          <w:p w:rsidR="00AD3107" w:rsidRPr="009316D5" w:rsidRDefault="00AD3107" w:rsidP="009316D5">
            <w:pPr>
              <w:pStyle w:val="TableText0"/>
            </w:pPr>
            <w:r w:rsidRPr="009316D5">
              <w:t xml:space="preserve">Updated Supervisor Functions Menu </w:t>
            </w:r>
          </w:p>
          <w:p w:rsidR="00AD3107" w:rsidRPr="009316D5" w:rsidRDefault="00AD3107" w:rsidP="009316D5">
            <w:pPr>
              <w:pStyle w:val="TableText0"/>
            </w:pPr>
            <w:r w:rsidRPr="009316D5">
              <w:t>Added section for the new Supervisor Functions menu option: State Prescription Monitoring Program Menu [PSO SPMP MENU] and its options</w:t>
            </w:r>
          </w:p>
          <w:p w:rsidR="00AD3107" w:rsidRPr="009316D5" w:rsidRDefault="00AD3107" w:rsidP="009316D5">
            <w:pPr>
              <w:pStyle w:val="TableText0"/>
            </w:pPr>
            <w:r w:rsidRPr="009316D5">
              <w:t xml:space="preserve">Added Appendix A: ASAP Definitions </w:t>
            </w:r>
          </w:p>
          <w:p w:rsidR="00AD3107" w:rsidRPr="009316D5" w:rsidRDefault="00AD3107" w:rsidP="009316D5">
            <w:pPr>
              <w:pStyle w:val="TableText0"/>
            </w:pPr>
            <w:r w:rsidRPr="009316D5">
              <w:t>Added ASAP and SPMP to the Glossary</w:t>
            </w:r>
          </w:p>
          <w:p w:rsidR="00AD3107" w:rsidRPr="009316D5" w:rsidRDefault="00AD3107" w:rsidP="009316D5">
            <w:pPr>
              <w:pStyle w:val="TableText0"/>
            </w:pPr>
            <w:r w:rsidRPr="009316D5">
              <w:t>Updated Index</w:t>
            </w:r>
          </w:p>
          <w:p w:rsidR="00AD3107" w:rsidRPr="009316D5" w:rsidRDefault="00AD3107" w:rsidP="009316D5">
            <w:pPr>
              <w:pStyle w:val="TableText0"/>
            </w:pPr>
            <w:r w:rsidRPr="009316D5">
              <w:t>(Y.Olinger, PM; J. Owczarzak,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08/2014</w:t>
            </w:r>
          </w:p>
        </w:tc>
        <w:tc>
          <w:tcPr>
            <w:tcW w:w="759" w:type="pct"/>
            <w:vAlign w:val="center"/>
          </w:tcPr>
          <w:p w:rsidR="00AD3107" w:rsidRPr="009316D5" w:rsidRDefault="00AD3107" w:rsidP="009316D5">
            <w:pPr>
              <w:pStyle w:val="TableText0"/>
            </w:pPr>
            <w:r w:rsidRPr="009316D5">
              <w:t>PSO*7*313</w:t>
            </w:r>
          </w:p>
        </w:tc>
        <w:tc>
          <w:tcPr>
            <w:tcW w:w="3731" w:type="pct"/>
            <w:vAlign w:val="center"/>
          </w:tcPr>
          <w:p w:rsidR="00AD3107" w:rsidRPr="009316D5" w:rsidRDefault="00AD3107" w:rsidP="009316D5">
            <w:pPr>
              <w:pStyle w:val="TableText0"/>
            </w:pPr>
            <w:r w:rsidRPr="009316D5">
              <w:t>Updated Outpatient Pharmacy Hidden Actions</w:t>
            </w:r>
          </w:p>
          <w:p w:rsidR="00AD3107" w:rsidRPr="009316D5" w:rsidRDefault="00AD3107" w:rsidP="009316D5">
            <w:pPr>
              <w:pStyle w:val="TableText0"/>
            </w:pPr>
            <w:r w:rsidRPr="009316D5">
              <w:t>Updated Automate Internet Refill</w:t>
            </w:r>
          </w:p>
          <w:p w:rsidR="00AD3107" w:rsidRPr="009316D5" w:rsidRDefault="00AD3107" w:rsidP="009316D5">
            <w:pPr>
              <w:pStyle w:val="TableText0"/>
            </w:pPr>
            <w:r w:rsidRPr="009316D5">
              <w:t>Added section on titration</w:t>
            </w:r>
          </w:p>
          <w:p w:rsidR="00AD3107" w:rsidRPr="009316D5" w:rsidRDefault="00AD3107" w:rsidP="009316D5">
            <w:pPr>
              <w:pStyle w:val="TableText0"/>
            </w:pPr>
            <w:r w:rsidRPr="009316D5">
              <w:t>Updated [PSO LM BACKDOOR ORDERS]</w:t>
            </w:r>
          </w:p>
          <w:p w:rsidR="00AD3107" w:rsidRPr="009316D5" w:rsidRDefault="00AD3107" w:rsidP="009316D5">
            <w:pPr>
              <w:pStyle w:val="TableText0"/>
              <w:rPr>
                <w:rFonts w:eastAsia="MS Mincho"/>
                <w:lang w:eastAsia="x-none"/>
              </w:rPr>
            </w:pPr>
            <w:r w:rsidRPr="009316D5">
              <w:t xml:space="preserve">Updated </w:t>
            </w:r>
            <w:r w:rsidRPr="009316D5">
              <w:rPr>
                <w:rFonts w:eastAsia="MS Mincho"/>
                <w:lang w:val="x-none" w:eastAsia="x-none"/>
              </w:rPr>
              <w:t>[PSO BATCH BARCODE]</w:t>
            </w:r>
          </w:p>
          <w:p w:rsidR="00AD3107" w:rsidRPr="009316D5" w:rsidRDefault="00AD3107" w:rsidP="009316D5">
            <w:pPr>
              <w:pStyle w:val="TableText0"/>
            </w:pPr>
            <w:r w:rsidRPr="009316D5">
              <w:t>Updated Activity Log</w:t>
            </w:r>
          </w:p>
          <w:p w:rsidR="00AD3107" w:rsidRPr="009316D5" w:rsidRDefault="00AD3107" w:rsidP="009316D5">
            <w:pPr>
              <w:pStyle w:val="TableText0"/>
            </w:pPr>
            <w:r w:rsidRPr="009316D5">
              <w:t>Updated Glossary</w:t>
            </w:r>
          </w:p>
          <w:p w:rsidR="00AD3107" w:rsidRPr="009316D5" w:rsidRDefault="00AD3107" w:rsidP="009316D5">
            <w:pPr>
              <w:pStyle w:val="TableText0"/>
            </w:pPr>
            <w:r w:rsidRPr="009316D5">
              <w:t>Updated Index</w:t>
            </w:r>
          </w:p>
          <w:p w:rsidR="00AD3107" w:rsidRPr="009316D5" w:rsidRDefault="00AD3107" w:rsidP="009316D5">
            <w:pPr>
              <w:pStyle w:val="TableText0"/>
              <w:rPr>
                <w:noProof/>
              </w:rPr>
            </w:pPr>
            <w:r w:rsidRPr="009316D5">
              <w:t>(Y.Olinger, PM; J. Owczarzak,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03/2014</w:t>
            </w:r>
          </w:p>
        </w:tc>
        <w:tc>
          <w:tcPr>
            <w:tcW w:w="759" w:type="pct"/>
            <w:vAlign w:val="center"/>
          </w:tcPr>
          <w:p w:rsidR="00AD3107" w:rsidRPr="009316D5" w:rsidRDefault="00AD3107" w:rsidP="009316D5">
            <w:pPr>
              <w:pStyle w:val="TableText0"/>
            </w:pPr>
            <w:r w:rsidRPr="009316D5">
              <w:t>PSO*7*372, PSO*7*416</w:t>
            </w:r>
            <w:r w:rsidRPr="009316D5">
              <w:br/>
            </w:r>
            <w:r w:rsidRPr="009316D5">
              <w:br/>
            </w:r>
            <w:r w:rsidRPr="009316D5">
              <w:br/>
            </w:r>
            <w:r w:rsidRPr="009316D5">
              <w:br/>
            </w:r>
            <w:r w:rsidRPr="009316D5">
              <w:br/>
            </w:r>
            <w:r w:rsidRPr="009316D5">
              <w:br/>
            </w:r>
          </w:p>
          <w:p w:rsidR="00AD3107" w:rsidRPr="009316D5" w:rsidRDefault="00AD3107" w:rsidP="009316D5">
            <w:pPr>
              <w:pStyle w:val="TableText0"/>
            </w:pPr>
          </w:p>
          <w:p w:rsidR="00AD3107" w:rsidRPr="009316D5" w:rsidRDefault="00AD3107" w:rsidP="009316D5">
            <w:pPr>
              <w:pStyle w:val="TableText0"/>
            </w:pPr>
          </w:p>
          <w:p w:rsidR="00AD3107" w:rsidRPr="009316D5" w:rsidRDefault="00AD3107" w:rsidP="009316D5">
            <w:pPr>
              <w:pStyle w:val="TableText0"/>
            </w:pPr>
            <w:r w:rsidRPr="009316D5">
              <w:t>PSO*7*433</w:t>
            </w:r>
          </w:p>
        </w:tc>
        <w:tc>
          <w:tcPr>
            <w:tcW w:w="3731" w:type="pct"/>
            <w:vAlign w:val="center"/>
          </w:tcPr>
          <w:p w:rsidR="00AD3107" w:rsidRPr="009316D5" w:rsidRDefault="00AD3107" w:rsidP="009316D5">
            <w:pPr>
              <w:pStyle w:val="TableText0"/>
              <w:rPr>
                <w:noProof/>
              </w:rPr>
            </w:pPr>
            <w:r w:rsidRPr="009316D5">
              <w:rPr>
                <w:noProof/>
              </w:rPr>
              <w:t>Renumber all pages</w:t>
            </w:r>
          </w:p>
          <w:p w:rsidR="00AD3107" w:rsidRPr="009316D5" w:rsidRDefault="00AD3107" w:rsidP="009316D5">
            <w:pPr>
              <w:pStyle w:val="TableText0"/>
            </w:pPr>
            <w:r w:rsidRPr="009316D5">
              <w:t>Updated Revision History and Table of Contents.</w:t>
            </w:r>
          </w:p>
          <w:p w:rsidR="00AD3107" w:rsidRPr="009316D5" w:rsidRDefault="00AD3107" w:rsidP="009316D5">
            <w:pPr>
              <w:pStyle w:val="TableText0"/>
              <w:rPr>
                <w:snapToGrid w:val="0"/>
              </w:rPr>
            </w:pPr>
            <w:r w:rsidRPr="009316D5">
              <w:rPr>
                <w:snapToGrid w:val="0"/>
              </w:rPr>
              <w:t>Added to the Related Manuals</w:t>
            </w:r>
          </w:p>
          <w:p w:rsidR="00AD3107" w:rsidRPr="009316D5" w:rsidRDefault="00AD3107" w:rsidP="009316D5">
            <w:pPr>
              <w:pStyle w:val="TableText0"/>
            </w:pPr>
            <w:r w:rsidRPr="009316D5">
              <w:t>Added Order Check information</w:t>
            </w:r>
          </w:p>
          <w:p w:rsidR="00AD3107" w:rsidRPr="009316D5" w:rsidRDefault="00AD3107" w:rsidP="009316D5">
            <w:pPr>
              <w:pStyle w:val="TableText0"/>
            </w:pPr>
            <w:r w:rsidRPr="009316D5">
              <w:t>Added Chapter 20 Dosing Order Checks</w:t>
            </w:r>
          </w:p>
          <w:p w:rsidR="00AD3107" w:rsidRPr="009316D5" w:rsidRDefault="00AD3107" w:rsidP="009316D5">
            <w:pPr>
              <w:pStyle w:val="TableText0"/>
            </w:pPr>
            <w:r w:rsidRPr="009316D5">
              <w:t>Inserted, deleted, or updated Content</w:t>
            </w:r>
            <w:r w:rsidRPr="009316D5">
              <w:br/>
              <w:t>Updated screens</w:t>
            </w:r>
            <w:r w:rsidRPr="009316D5">
              <w:br/>
              <w:t>Update Glossary</w:t>
            </w:r>
          </w:p>
          <w:p w:rsidR="00AD3107" w:rsidRPr="009316D5" w:rsidRDefault="00AD3107" w:rsidP="009316D5">
            <w:pPr>
              <w:pStyle w:val="TableText0"/>
            </w:pPr>
            <w:r w:rsidRPr="009316D5">
              <w:t>Update Index</w:t>
            </w:r>
          </w:p>
          <w:p w:rsidR="00AD3107" w:rsidRPr="009316D5" w:rsidRDefault="00AD3107" w:rsidP="009316D5">
            <w:pPr>
              <w:pStyle w:val="TableText0"/>
            </w:pPr>
            <w:r w:rsidRPr="009316D5">
              <w:t>Added Lookup National Clean-Up Utility Data</w:t>
            </w:r>
          </w:p>
          <w:p w:rsidR="00AD3107" w:rsidRPr="009316D5" w:rsidRDefault="00AD3107" w:rsidP="009316D5">
            <w:pPr>
              <w:pStyle w:val="TableText0"/>
            </w:pPr>
            <w:r w:rsidRPr="009316D5">
              <w:t>(C. Powell, PM; S. Heiress,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11/2013</w:t>
            </w:r>
          </w:p>
        </w:tc>
        <w:tc>
          <w:tcPr>
            <w:tcW w:w="759" w:type="pct"/>
            <w:vAlign w:val="center"/>
          </w:tcPr>
          <w:p w:rsidR="00AD3107" w:rsidRPr="009316D5" w:rsidRDefault="00AD3107" w:rsidP="009316D5">
            <w:pPr>
              <w:pStyle w:val="TableText0"/>
            </w:pPr>
            <w:r w:rsidRPr="009316D5">
              <w:t>PSO*7*421</w:t>
            </w:r>
          </w:p>
        </w:tc>
        <w:tc>
          <w:tcPr>
            <w:tcW w:w="3731" w:type="pct"/>
            <w:vAlign w:val="center"/>
          </w:tcPr>
          <w:p w:rsidR="00AD3107" w:rsidRPr="009316D5" w:rsidRDefault="00AD3107" w:rsidP="009316D5">
            <w:pPr>
              <w:pStyle w:val="TableText0"/>
            </w:pPr>
            <w:r w:rsidRPr="009316D5">
              <w:t>Updated Revision History and Table of Contents.</w:t>
            </w:r>
          </w:p>
          <w:p w:rsidR="00AD3107" w:rsidRPr="009316D5" w:rsidRDefault="00AD3107" w:rsidP="009316D5">
            <w:pPr>
              <w:pStyle w:val="TableText0"/>
            </w:pPr>
            <w:r w:rsidRPr="009316D5">
              <w:t>Multiple format fixes (doc corruption problem).</w:t>
            </w:r>
          </w:p>
          <w:p w:rsidR="00AD3107" w:rsidRPr="009316D5" w:rsidRDefault="00AD3107" w:rsidP="009316D5">
            <w:pPr>
              <w:pStyle w:val="TableText0"/>
            </w:pPr>
            <w:r w:rsidRPr="009316D5">
              <w:t xml:space="preserve">Changed NCPDP number. </w:t>
            </w:r>
          </w:p>
          <w:p w:rsidR="00AD3107" w:rsidRPr="009316D5" w:rsidRDefault="00AD3107" w:rsidP="009316D5">
            <w:pPr>
              <w:pStyle w:val="TableText0"/>
            </w:pPr>
            <w:r w:rsidRPr="009316D5">
              <w:t>Added content to record Reject Resolution Required, changes to ePharmacy Site Parameters screen, and the change from PSORPH to ePHARMACY SITE MANAGER security key. Added “Reject Resolution Required" term to glossary.</w:t>
            </w:r>
          </w:p>
          <w:p w:rsidR="00AD3107" w:rsidRPr="009316D5" w:rsidRDefault="00AD3107" w:rsidP="009316D5">
            <w:pPr>
              <w:pStyle w:val="TableText0"/>
            </w:pPr>
            <w:r w:rsidRPr="009316D5">
              <w:lastRenderedPageBreak/>
              <w:t>Restored proper numerical sequence throughout the PSO Managers User Manual. This was done to overcome document corruption issues with page suffixes. This resequencing negates the need for change pages as the entire manual has changed. We recommend users print out entire document anew.</w:t>
            </w:r>
          </w:p>
          <w:p w:rsidR="00AD3107" w:rsidRPr="009316D5" w:rsidRDefault="00AD3107" w:rsidP="009316D5">
            <w:pPr>
              <w:pStyle w:val="TableText0"/>
            </w:pPr>
            <w:r w:rsidRPr="009316D5">
              <w:t>(S. Taubenfeld, PM; K. McGarghan, Tech. Writer)</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lastRenderedPageBreak/>
              <w:t>05/2013</w:t>
            </w:r>
          </w:p>
        </w:tc>
        <w:tc>
          <w:tcPr>
            <w:tcW w:w="759" w:type="pct"/>
            <w:vAlign w:val="center"/>
          </w:tcPr>
          <w:p w:rsidR="00AD3107" w:rsidRPr="009316D5" w:rsidRDefault="00AD3107" w:rsidP="009316D5">
            <w:pPr>
              <w:pStyle w:val="TableText0"/>
            </w:pPr>
            <w:r w:rsidRPr="009316D5">
              <w:t>PSO*7*391</w:t>
            </w:r>
          </w:p>
        </w:tc>
        <w:tc>
          <w:tcPr>
            <w:tcW w:w="3731" w:type="pct"/>
            <w:vAlign w:val="center"/>
          </w:tcPr>
          <w:p w:rsidR="00AD3107" w:rsidRPr="009316D5" w:rsidRDefault="00AD3107" w:rsidP="009316D5">
            <w:pPr>
              <w:pStyle w:val="TableText0"/>
            </w:pPr>
            <w:r w:rsidRPr="009316D5">
              <w:t>Updated Revision History</w:t>
            </w:r>
          </w:p>
          <w:p w:rsidR="00AD3107" w:rsidRPr="009316D5" w:rsidRDefault="00AD3107" w:rsidP="009316D5">
            <w:pPr>
              <w:pStyle w:val="TableText0"/>
            </w:pPr>
            <w:r w:rsidRPr="009316D5">
              <w:t>Updated Table of Contents</w:t>
            </w:r>
          </w:p>
          <w:p w:rsidR="00AD3107" w:rsidRPr="009316D5" w:rsidRDefault="00AD3107" w:rsidP="009316D5">
            <w:pPr>
              <w:pStyle w:val="TableText0"/>
            </w:pPr>
            <w:r w:rsidRPr="009316D5">
              <w:t>Modified [PSO PROVIDER EDIT], [PSO PROVIDER ADD], and [PSO PROVIDER INQUIRE].</w:t>
            </w:r>
          </w:p>
          <w:p w:rsidR="00AD3107" w:rsidRPr="009316D5" w:rsidRDefault="00AD3107" w:rsidP="009316D5">
            <w:pPr>
              <w:pStyle w:val="TableText0"/>
              <w:rPr>
                <w:rFonts w:eastAsia="MS Mincho"/>
              </w:rPr>
            </w:pPr>
            <w:r w:rsidRPr="009316D5">
              <w:rPr>
                <w:rFonts w:eastAsia="MS Mincho"/>
              </w:rPr>
              <w:t>Added [PSORXDL] option.</w:t>
            </w:r>
          </w:p>
          <w:p w:rsidR="00AD3107" w:rsidRPr="009316D5" w:rsidRDefault="00AD3107" w:rsidP="009316D5">
            <w:pPr>
              <w:pStyle w:val="TableText0"/>
              <w:rPr>
                <w:rFonts w:eastAsia="MS Mincho"/>
              </w:rPr>
            </w:pPr>
            <w:r w:rsidRPr="009316D5">
              <w:rPr>
                <w:rFonts w:eastAsia="MS Mincho"/>
              </w:rPr>
              <w:t>Modified [PSO EXPIRE INITIALIZE]</w:t>
            </w:r>
          </w:p>
          <w:p w:rsidR="00AD3107" w:rsidRPr="009316D5" w:rsidRDefault="00AD3107" w:rsidP="009316D5">
            <w:pPr>
              <w:pStyle w:val="TableText0"/>
              <w:rPr>
                <w:rFonts w:eastAsia="MS Mincho"/>
              </w:rPr>
            </w:pPr>
            <w:r w:rsidRPr="009316D5">
              <w:rPr>
                <w:rFonts w:eastAsia="MS Mincho"/>
              </w:rPr>
              <w:t>Modified [PSO RELEASE REPORT].</w:t>
            </w:r>
          </w:p>
          <w:p w:rsidR="00AD3107" w:rsidRPr="009316D5" w:rsidRDefault="00AD3107" w:rsidP="009316D5">
            <w:pPr>
              <w:pStyle w:val="TableText0"/>
              <w:rPr>
                <w:rFonts w:eastAsia="MS Mincho"/>
              </w:rPr>
            </w:pPr>
            <w:r w:rsidRPr="009316D5">
              <w:rPr>
                <w:rFonts w:eastAsia="MS Mincho"/>
              </w:rPr>
              <w:t>Modified [PSO LMOE FINISH].</w:t>
            </w:r>
          </w:p>
          <w:p w:rsidR="00AD3107" w:rsidRPr="009316D5" w:rsidRDefault="00AD3107" w:rsidP="009316D5">
            <w:pPr>
              <w:pStyle w:val="TableText0"/>
              <w:rPr>
                <w:rFonts w:eastAsia="MS Mincho"/>
              </w:rPr>
            </w:pPr>
            <w:r w:rsidRPr="009316D5">
              <w:rPr>
                <w:rFonts w:eastAsia="MS Mincho"/>
              </w:rPr>
              <w:t>New security key named "PSDRPH" introduced.</w:t>
            </w:r>
          </w:p>
          <w:p w:rsidR="00AD3107" w:rsidRPr="009316D5" w:rsidRDefault="00AD3107" w:rsidP="009316D5">
            <w:pPr>
              <w:pStyle w:val="TableText0"/>
              <w:rPr>
                <w:rFonts w:eastAsia="MS Mincho"/>
              </w:rPr>
            </w:pPr>
            <w:r w:rsidRPr="009316D5">
              <w:rPr>
                <w:rFonts w:eastAsia="MS Mincho"/>
              </w:rPr>
              <w:t>Added Changes to Processing a Prescription section.</w:t>
            </w:r>
          </w:p>
          <w:p w:rsidR="00AD3107" w:rsidRPr="009316D5" w:rsidRDefault="00AD3107" w:rsidP="009316D5">
            <w:pPr>
              <w:pStyle w:val="TableText0"/>
            </w:pPr>
            <w:r w:rsidRPr="009316D5">
              <w:t>Added Hash Counts and DEA Certification section</w:t>
            </w:r>
          </w:p>
          <w:p w:rsidR="00AD3107" w:rsidRPr="009316D5" w:rsidRDefault="00AD3107" w:rsidP="009316D5">
            <w:pPr>
              <w:pStyle w:val="TableText0"/>
            </w:pPr>
            <w:r w:rsidRPr="009316D5">
              <w:t>Added two System Error messages</w:t>
            </w:r>
          </w:p>
          <w:p w:rsidR="00AD3107" w:rsidRPr="009316D5" w:rsidRDefault="00AD3107" w:rsidP="009316D5">
            <w:pPr>
              <w:pStyle w:val="TableText0"/>
              <w:rPr>
                <w:rFonts w:eastAsia="MS Mincho"/>
              </w:rPr>
            </w:pPr>
            <w:r w:rsidRPr="009316D5">
              <w:t>Updated Index</w:t>
            </w:r>
          </w:p>
          <w:p w:rsidR="00AD3107" w:rsidRPr="009316D5" w:rsidRDefault="00AD3107" w:rsidP="009316D5">
            <w:pPr>
              <w:pStyle w:val="TableText0"/>
            </w:pPr>
            <w:r w:rsidRPr="009316D5">
              <w:t>(Niha Goyal, PM; John Owczarzak,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01/2013</w:t>
            </w:r>
          </w:p>
        </w:tc>
        <w:tc>
          <w:tcPr>
            <w:tcW w:w="759" w:type="pct"/>
            <w:vAlign w:val="center"/>
          </w:tcPr>
          <w:p w:rsidR="00AD3107" w:rsidRPr="009316D5" w:rsidRDefault="00AD3107" w:rsidP="009316D5">
            <w:pPr>
              <w:pStyle w:val="TableText0"/>
            </w:pPr>
            <w:r w:rsidRPr="009316D5">
              <w:t>PSO*7*390</w:t>
            </w:r>
          </w:p>
        </w:tc>
        <w:tc>
          <w:tcPr>
            <w:tcW w:w="3731" w:type="pct"/>
            <w:vAlign w:val="center"/>
          </w:tcPr>
          <w:p w:rsidR="00AD3107" w:rsidRPr="009316D5" w:rsidRDefault="00AD3107" w:rsidP="009316D5">
            <w:pPr>
              <w:pStyle w:val="TableText0"/>
            </w:pPr>
            <w:r w:rsidRPr="009316D5">
              <w:t>Updated Revision History</w:t>
            </w:r>
          </w:p>
          <w:p w:rsidR="00AD3107" w:rsidRPr="009316D5" w:rsidRDefault="00AD3107" w:rsidP="009316D5">
            <w:pPr>
              <w:pStyle w:val="TableText0"/>
            </w:pPr>
            <w:r w:rsidRPr="009316D5">
              <w:t>Updated Table of Contents</w:t>
            </w:r>
          </w:p>
          <w:p w:rsidR="00AD3107" w:rsidRPr="009316D5" w:rsidRDefault="00AD3107" w:rsidP="009316D5">
            <w:pPr>
              <w:pStyle w:val="TableText0"/>
            </w:pPr>
            <w:r w:rsidRPr="009316D5">
              <w:t>Added new option Check Drug Interaction</w:t>
            </w:r>
          </w:p>
          <w:p w:rsidR="00AD3107" w:rsidRPr="009316D5" w:rsidRDefault="00AD3107" w:rsidP="009316D5">
            <w:pPr>
              <w:pStyle w:val="TableText0"/>
            </w:pPr>
            <w:r w:rsidRPr="009316D5">
              <w:t>Added Creatinine Clearance (CrCL) and Body Surface Area (BSA), when available, to the header area of Patient and Medication Profile displays</w:t>
            </w:r>
          </w:p>
          <w:p w:rsidR="00AD3107" w:rsidRPr="009316D5" w:rsidRDefault="00AD3107" w:rsidP="009316D5">
            <w:pPr>
              <w:pStyle w:val="TableText0"/>
            </w:pPr>
            <w:r w:rsidRPr="009316D5">
              <w:t>Added new option Check Drug Interaction</w:t>
            </w:r>
          </w:p>
          <w:p w:rsidR="00AD3107" w:rsidRPr="009316D5" w:rsidRDefault="00AD3107" w:rsidP="009316D5">
            <w:pPr>
              <w:pStyle w:val="TableText0"/>
            </w:pPr>
            <w:r w:rsidRPr="009316D5">
              <w:t>Added information regarding clinic orders</w:t>
            </w:r>
          </w:p>
          <w:p w:rsidR="00AD3107" w:rsidRPr="009316D5" w:rsidRDefault="00AD3107" w:rsidP="009316D5">
            <w:pPr>
              <w:pStyle w:val="TableText0"/>
            </w:pPr>
            <w:r w:rsidRPr="009316D5">
              <w:t>Added drug allergy changes</w:t>
            </w:r>
          </w:p>
          <w:p w:rsidR="00AD3107" w:rsidRPr="009316D5" w:rsidRDefault="00AD3107" w:rsidP="009316D5">
            <w:pPr>
              <w:pStyle w:val="TableText0"/>
            </w:pPr>
            <w:r w:rsidRPr="009316D5">
              <w:t>Update Hidden Actions</w:t>
            </w:r>
          </w:p>
          <w:p w:rsidR="00AD3107" w:rsidRPr="009316D5" w:rsidRDefault="00AD3107" w:rsidP="009316D5">
            <w:pPr>
              <w:pStyle w:val="TableText0"/>
            </w:pPr>
            <w:r w:rsidRPr="009316D5">
              <w:t>Fix page numbering</w:t>
            </w:r>
          </w:p>
          <w:p w:rsidR="00AD3107" w:rsidRPr="009316D5" w:rsidRDefault="00AD3107" w:rsidP="009316D5">
            <w:pPr>
              <w:pStyle w:val="TableText0"/>
            </w:pPr>
            <w:r w:rsidRPr="009316D5">
              <w:t>Update Glossary</w:t>
            </w:r>
          </w:p>
          <w:p w:rsidR="00AD3107" w:rsidRPr="009316D5" w:rsidRDefault="00AD3107" w:rsidP="009316D5">
            <w:pPr>
              <w:pStyle w:val="TableText0"/>
            </w:pPr>
            <w:r w:rsidRPr="009316D5">
              <w:t>Update Index</w:t>
            </w:r>
          </w:p>
          <w:p w:rsidR="00AD3107" w:rsidRPr="009316D5" w:rsidRDefault="00AD3107" w:rsidP="009316D5">
            <w:pPr>
              <w:pStyle w:val="TableText0"/>
            </w:pPr>
            <w:r w:rsidRPr="009316D5">
              <w:t xml:space="preserve">(G. Tucker, PM; S. Heiress, TW) </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09/2012</w:t>
            </w:r>
          </w:p>
        </w:tc>
        <w:tc>
          <w:tcPr>
            <w:tcW w:w="759" w:type="pct"/>
            <w:vAlign w:val="center"/>
          </w:tcPr>
          <w:p w:rsidR="00AD3107" w:rsidRPr="009316D5" w:rsidRDefault="00AD3107" w:rsidP="009316D5">
            <w:pPr>
              <w:pStyle w:val="TableText0"/>
            </w:pPr>
            <w:r w:rsidRPr="009316D5">
              <w:t>PSO*7*386</w:t>
            </w:r>
          </w:p>
        </w:tc>
        <w:tc>
          <w:tcPr>
            <w:tcW w:w="3731" w:type="pct"/>
            <w:vAlign w:val="center"/>
          </w:tcPr>
          <w:p w:rsidR="00AD3107" w:rsidRPr="009316D5" w:rsidRDefault="00AD3107" w:rsidP="009316D5">
            <w:pPr>
              <w:pStyle w:val="TableText0"/>
            </w:pPr>
            <w:r w:rsidRPr="009316D5">
              <w:t>Updated TOC</w:t>
            </w:r>
          </w:p>
          <w:p w:rsidR="00AD3107" w:rsidRPr="009316D5" w:rsidRDefault="00AD3107" w:rsidP="009316D5">
            <w:pPr>
              <w:pStyle w:val="TableText0"/>
            </w:pPr>
            <w:r w:rsidRPr="009316D5">
              <w:t>Added section on HOLD and UNHOLD functionality.</w:t>
            </w:r>
          </w:p>
          <w:p w:rsidR="00AD3107" w:rsidRPr="009316D5" w:rsidRDefault="00AD3107" w:rsidP="009316D5">
            <w:pPr>
              <w:pStyle w:val="TableText0"/>
            </w:pPr>
            <w:r w:rsidRPr="009316D5">
              <w:t>Updated Flagging and Unflagging Pending Orders.</w:t>
            </w:r>
          </w:p>
          <w:p w:rsidR="00AD3107" w:rsidRPr="009316D5" w:rsidRDefault="00AD3107" w:rsidP="009316D5">
            <w:pPr>
              <w:pStyle w:val="TableText0"/>
            </w:pPr>
            <w:r w:rsidRPr="009316D5">
              <w:t>Updated Activity Log for HOLD/UNHOLD comments.</w:t>
            </w:r>
          </w:p>
          <w:p w:rsidR="00AD3107" w:rsidRPr="009316D5" w:rsidRDefault="00AD3107" w:rsidP="009316D5">
            <w:pPr>
              <w:pStyle w:val="TableText0"/>
            </w:pPr>
            <w:r w:rsidRPr="009316D5">
              <w:t>Added PSO TECH ADV key information.</w:t>
            </w:r>
          </w:p>
          <w:p w:rsidR="00AD3107" w:rsidRPr="009316D5" w:rsidRDefault="00AD3107" w:rsidP="009316D5">
            <w:pPr>
              <w:pStyle w:val="TableText0"/>
            </w:pPr>
            <w:r w:rsidRPr="009316D5">
              <w:t>(Niha Goyal, PM; John Owczarzak,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03/2012</w:t>
            </w:r>
          </w:p>
        </w:tc>
        <w:tc>
          <w:tcPr>
            <w:tcW w:w="759" w:type="pct"/>
            <w:vAlign w:val="center"/>
          </w:tcPr>
          <w:p w:rsidR="00AD3107" w:rsidRPr="009316D5" w:rsidRDefault="00AD3107" w:rsidP="009316D5">
            <w:pPr>
              <w:pStyle w:val="TableText0"/>
            </w:pPr>
            <w:r w:rsidRPr="009316D5">
              <w:t>PSO*7*354</w:t>
            </w:r>
          </w:p>
        </w:tc>
        <w:tc>
          <w:tcPr>
            <w:tcW w:w="3731" w:type="pct"/>
            <w:vAlign w:val="center"/>
          </w:tcPr>
          <w:p w:rsidR="00AD3107" w:rsidRPr="009316D5" w:rsidRDefault="00AD3107" w:rsidP="009316D5">
            <w:pPr>
              <w:pStyle w:val="TableText0"/>
            </w:pPr>
            <w:r w:rsidRPr="009316D5">
              <w:t>Add an option to the Maintenance menu</w:t>
            </w:r>
          </w:p>
          <w:p w:rsidR="00AD3107" w:rsidRPr="009316D5" w:rsidRDefault="00AD3107" w:rsidP="009316D5">
            <w:pPr>
              <w:pStyle w:val="TableText0"/>
            </w:pPr>
            <w:r w:rsidRPr="009316D5">
              <w:t>Added Site Parameter</w:t>
            </w:r>
          </w:p>
          <w:p w:rsidR="00AD3107" w:rsidRPr="009316D5" w:rsidRDefault="00AD3107" w:rsidP="009316D5">
            <w:pPr>
              <w:pStyle w:val="TableText0"/>
            </w:pPr>
            <w:r w:rsidRPr="009316D5">
              <w:rPr>
                <w:iCs/>
              </w:rPr>
              <w:t>Added Domain Name Server (DNS) and mail tracking information</w:t>
            </w:r>
          </w:p>
          <w:p w:rsidR="00AD3107" w:rsidRPr="009316D5" w:rsidRDefault="00AD3107" w:rsidP="009316D5">
            <w:pPr>
              <w:pStyle w:val="TableText0"/>
            </w:pPr>
            <w:r w:rsidRPr="009316D5">
              <w:t>A file named PHARMACY AUTOMATED DISPENSING DEVICES added.</w:t>
            </w:r>
          </w:p>
          <w:p w:rsidR="00AD3107" w:rsidRPr="009316D5" w:rsidRDefault="00AD3107" w:rsidP="009316D5">
            <w:pPr>
              <w:pStyle w:val="TableText0"/>
            </w:pPr>
            <w:r w:rsidRPr="009316D5">
              <w:t>A new multiple named OPAI added to DISPENSING SYSTEM PRINTER sub-file.</w:t>
            </w:r>
          </w:p>
          <w:p w:rsidR="00AD3107" w:rsidRPr="009316D5" w:rsidRDefault="00AD3107" w:rsidP="009316D5">
            <w:pPr>
              <w:pStyle w:val="TableText0"/>
            </w:pPr>
            <w:r w:rsidRPr="009316D5">
              <w:t>Added the acronym and definition of ADD and OPAI to the Glossary</w:t>
            </w:r>
          </w:p>
          <w:p w:rsidR="00AD3107" w:rsidRPr="009316D5" w:rsidRDefault="00AD3107" w:rsidP="009316D5">
            <w:pPr>
              <w:pStyle w:val="TableText0"/>
            </w:pPr>
            <w:r w:rsidRPr="009316D5">
              <w:t>(Niha Goyal, PM; John Owczarzak,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lastRenderedPageBreak/>
              <w:t>02/2012</w:t>
            </w:r>
          </w:p>
        </w:tc>
        <w:tc>
          <w:tcPr>
            <w:tcW w:w="759" w:type="pct"/>
            <w:vAlign w:val="center"/>
          </w:tcPr>
          <w:p w:rsidR="00AD3107" w:rsidRPr="009316D5" w:rsidRDefault="00AD3107" w:rsidP="009316D5">
            <w:pPr>
              <w:pStyle w:val="TableText0"/>
            </w:pPr>
            <w:r w:rsidRPr="009316D5">
              <w:t>PSO*7*385</w:t>
            </w:r>
          </w:p>
        </w:tc>
        <w:tc>
          <w:tcPr>
            <w:tcW w:w="3731" w:type="pct"/>
            <w:vAlign w:val="center"/>
          </w:tcPr>
          <w:p w:rsidR="00AD3107" w:rsidRPr="009316D5" w:rsidRDefault="00AD3107" w:rsidP="009316D5">
            <w:pPr>
              <w:pStyle w:val="TableText0"/>
            </w:pPr>
            <w:r w:rsidRPr="009316D5">
              <w:t>Removed incorrect listing of View Additional Reject Info (ARI) action</w:t>
            </w:r>
          </w:p>
          <w:p w:rsidR="00AD3107" w:rsidRPr="009316D5" w:rsidRDefault="00AD3107" w:rsidP="009316D5">
            <w:pPr>
              <w:pStyle w:val="TableText0"/>
            </w:pPr>
            <w:r w:rsidRPr="009316D5">
              <w:t>Added new actions Submit Multiple Actions (SMA) and Suspense Date Calculation (SMA)</w:t>
            </w:r>
          </w:p>
          <w:p w:rsidR="00AD3107" w:rsidRPr="009316D5" w:rsidRDefault="00AD3107" w:rsidP="009316D5">
            <w:pPr>
              <w:pStyle w:val="TableText0"/>
            </w:pPr>
            <w:r w:rsidRPr="009316D5">
              <w:t>Added new option View ePharmacy Rx (VER)</w:t>
            </w:r>
          </w:p>
          <w:p w:rsidR="00AD3107" w:rsidRPr="009316D5" w:rsidRDefault="00AD3107" w:rsidP="009316D5">
            <w:pPr>
              <w:pStyle w:val="TableText0"/>
            </w:pPr>
            <w:r w:rsidRPr="009316D5">
              <w:t>Added TRICARE and CHAMPVA examples of rejects on a new order</w:t>
            </w:r>
          </w:p>
          <w:p w:rsidR="00AD3107" w:rsidRPr="009316D5" w:rsidRDefault="00AD3107" w:rsidP="009316D5">
            <w:pPr>
              <w:pStyle w:val="TableText0"/>
            </w:pPr>
            <w:r w:rsidRPr="009316D5">
              <w:t>Corrected earlier formatting errors</w:t>
            </w:r>
          </w:p>
          <w:p w:rsidR="00AD3107" w:rsidRPr="009316D5" w:rsidRDefault="00AD3107" w:rsidP="009316D5">
            <w:pPr>
              <w:pStyle w:val="TableText0"/>
            </w:pPr>
            <w:r w:rsidRPr="009316D5">
              <w:t>Added signature alert</w:t>
            </w:r>
          </w:p>
          <w:p w:rsidR="00AD3107" w:rsidRPr="009316D5" w:rsidRDefault="00AD3107" w:rsidP="009316D5">
            <w:pPr>
              <w:pStyle w:val="TableText0"/>
            </w:pPr>
            <w:r w:rsidRPr="009316D5">
              <w:t>Corrected typos</w:t>
            </w:r>
          </w:p>
          <w:p w:rsidR="00AD3107" w:rsidRPr="009316D5" w:rsidRDefault="00AD3107" w:rsidP="009316D5">
            <w:pPr>
              <w:pStyle w:val="TableText0"/>
            </w:pPr>
            <w:r w:rsidRPr="009316D5">
              <w:t>Updated Service Code values</w:t>
            </w:r>
          </w:p>
          <w:p w:rsidR="00AD3107" w:rsidRPr="009316D5" w:rsidRDefault="00AD3107" w:rsidP="009316D5">
            <w:pPr>
              <w:pStyle w:val="TableText0"/>
            </w:pPr>
            <w:r w:rsidRPr="009316D5">
              <w:t>Updated changed security key names</w:t>
            </w:r>
          </w:p>
          <w:p w:rsidR="00AD3107" w:rsidRPr="009316D5" w:rsidRDefault="00AD3107" w:rsidP="009316D5">
            <w:pPr>
              <w:pStyle w:val="TableText0"/>
            </w:pPr>
            <w:r w:rsidRPr="009316D5">
              <w:t>Updated name of TRICARE CHAMPVA Bypass/Override Report</w:t>
            </w:r>
          </w:p>
          <w:p w:rsidR="00AD3107" w:rsidRPr="009316D5" w:rsidRDefault="00AD3107" w:rsidP="009316D5">
            <w:pPr>
              <w:pStyle w:val="TableText0"/>
            </w:pPr>
            <w:r w:rsidRPr="009316D5">
              <w:t>Updated screen shots related to patch changes</w:t>
            </w:r>
          </w:p>
          <w:p w:rsidR="00AD3107" w:rsidRPr="009316D5" w:rsidRDefault="00AD3107" w:rsidP="009316D5">
            <w:pPr>
              <w:pStyle w:val="TableText0"/>
            </w:pPr>
            <w:r w:rsidRPr="009316D5">
              <w:t>Updated wording based on reviewer feedback</w:t>
            </w:r>
          </w:p>
          <w:p w:rsidR="00AD3107" w:rsidRPr="009316D5" w:rsidRDefault="00AD3107" w:rsidP="009316D5">
            <w:pPr>
              <w:pStyle w:val="TableText0"/>
            </w:pPr>
            <w:r w:rsidRPr="009316D5">
              <w:t>Added CHAMPVA functionality</w:t>
            </w:r>
          </w:p>
          <w:p w:rsidR="00AD3107" w:rsidRPr="009316D5" w:rsidRDefault="00AD3107" w:rsidP="009316D5">
            <w:pPr>
              <w:pStyle w:val="TableText0"/>
            </w:pPr>
            <w:r w:rsidRPr="009316D5">
              <w:t>Added separate section to list changes to security keys</w:t>
            </w:r>
          </w:p>
          <w:p w:rsidR="00AD3107" w:rsidRPr="009316D5" w:rsidRDefault="00AD3107" w:rsidP="009316D5">
            <w:pPr>
              <w:pStyle w:val="TableText0"/>
            </w:pPr>
            <w:r w:rsidRPr="009316D5">
              <w:t>Updated wording for ¾ Days Supply Hold</w:t>
            </w:r>
          </w:p>
          <w:p w:rsidR="00AD3107" w:rsidRPr="009316D5" w:rsidRDefault="00AD3107" w:rsidP="009316D5">
            <w:pPr>
              <w:pStyle w:val="TableText0"/>
            </w:pPr>
            <w:r w:rsidRPr="009316D5">
              <w:t>Added rounding functionality for ¾ Days Supply Hold</w:t>
            </w:r>
          </w:p>
          <w:p w:rsidR="00AD3107" w:rsidRPr="009316D5" w:rsidRDefault="00AD3107" w:rsidP="009316D5">
            <w:pPr>
              <w:pStyle w:val="TableText0"/>
            </w:pPr>
            <w:r w:rsidRPr="009316D5">
              <w:t>Added CHAMPVA to Glossary</w:t>
            </w:r>
          </w:p>
          <w:p w:rsidR="00AD3107" w:rsidRPr="009316D5" w:rsidRDefault="00AD3107" w:rsidP="009316D5">
            <w:pPr>
              <w:pStyle w:val="TableText0"/>
            </w:pPr>
            <w:r w:rsidRPr="009316D5">
              <w:t>(S. Spence, PM; C. Smith,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10/2011</w:t>
            </w:r>
          </w:p>
        </w:tc>
        <w:tc>
          <w:tcPr>
            <w:tcW w:w="759" w:type="pct"/>
            <w:vAlign w:val="center"/>
          </w:tcPr>
          <w:p w:rsidR="00AD3107" w:rsidRPr="009316D5" w:rsidRDefault="00AD3107" w:rsidP="009316D5">
            <w:pPr>
              <w:pStyle w:val="TableText0"/>
            </w:pPr>
            <w:r w:rsidRPr="009316D5">
              <w:t>PSO*7*359</w:t>
            </w:r>
          </w:p>
        </w:tc>
        <w:tc>
          <w:tcPr>
            <w:tcW w:w="3731" w:type="pct"/>
            <w:vAlign w:val="center"/>
          </w:tcPr>
          <w:p w:rsidR="00AD3107" w:rsidRPr="009316D5" w:rsidRDefault="00AD3107" w:rsidP="009316D5">
            <w:pPr>
              <w:pStyle w:val="TableText0"/>
            </w:pPr>
            <w:r w:rsidRPr="009316D5">
              <w:t>Added new action View Additional Reject Info (ARI)</w:t>
            </w:r>
          </w:p>
          <w:p w:rsidR="00AD3107" w:rsidRPr="009316D5" w:rsidRDefault="00AD3107" w:rsidP="009316D5">
            <w:pPr>
              <w:pStyle w:val="TableText0"/>
            </w:pPr>
            <w:r w:rsidRPr="009316D5">
              <w:t>Expanded ECME Numbers to twelve digits</w:t>
            </w:r>
          </w:p>
          <w:p w:rsidR="00AD3107" w:rsidRPr="009316D5" w:rsidRDefault="00AD3107" w:rsidP="009316D5">
            <w:pPr>
              <w:pStyle w:val="TableText0"/>
            </w:pPr>
            <w:r w:rsidRPr="009316D5">
              <w:t>Updated screen shots related to patch changes</w:t>
            </w:r>
          </w:p>
          <w:p w:rsidR="00AD3107" w:rsidRPr="009316D5" w:rsidRDefault="00AD3107" w:rsidP="009316D5">
            <w:pPr>
              <w:pStyle w:val="TableText0"/>
            </w:pPr>
            <w:r w:rsidRPr="009316D5">
              <w:t>Added TRICARE to Glossary</w:t>
            </w:r>
          </w:p>
          <w:p w:rsidR="00AD3107" w:rsidRPr="009316D5" w:rsidRDefault="00AD3107" w:rsidP="009316D5">
            <w:pPr>
              <w:pStyle w:val="TableText0"/>
            </w:pPr>
            <w:r w:rsidRPr="009316D5">
              <w:t>Corrected typos</w:t>
            </w:r>
          </w:p>
          <w:p w:rsidR="00AD3107" w:rsidRPr="009316D5" w:rsidRDefault="00AD3107" w:rsidP="009316D5">
            <w:pPr>
              <w:pStyle w:val="TableText0"/>
            </w:pPr>
            <w:r w:rsidRPr="009316D5">
              <w:t>Corrected formatting errors from 11/10 reissue</w:t>
            </w:r>
          </w:p>
          <w:p w:rsidR="00AD3107" w:rsidRPr="009316D5" w:rsidRDefault="00AD3107" w:rsidP="009316D5">
            <w:pPr>
              <w:pStyle w:val="TableText0"/>
            </w:pPr>
            <w:r w:rsidRPr="009316D5">
              <w:t>(S. Spence, PM; C. Smith,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09/2011</w:t>
            </w:r>
          </w:p>
        </w:tc>
        <w:tc>
          <w:tcPr>
            <w:tcW w:w="759" w:type="pct"/>
            <w:vAlign w:val="center"/>
          </w:tcPr>
          <w:p w:rsidR="00AD3107" w:rsidRPr="009316D5" w:rsidRDefault="00AD3107" w:rsidP="009316D5">
            <w:pPr>
              <w:pStyle w:val="TableText0"/>
            </w:pPr>
            <w:r w:rsidRPr="009316D5">
              <w:t>PSO*7*382</w:t>
            </w:r>
          </w:p>
        </w:tc>
        <w:tc>
          <w:tcPr>
            <w:tcW w:w="3731" w:type="pct"/>
            <w:vAlign w:val="center"/>
          </w:tcPr>
          <w:p w:rsidR="00AD3107" w:rsidRPr="009316D5" w:rsidRDefault="00AD3107" w:rsidP="009316D5">
            <w:pPr>
              <w:pStyle w:val="TableText0"/>
            </w:pPr>
            <w:r w:rsidRPr="009316D5">
              <w:t>Added information regarding the new [PSO HRC PROFILE/REFILL] option.</w:t>
            </w:r>
          </w:p>
          <w:p w:rsidR="00AD3107" w:rsidRPr="009316D5" w:rsidRDefault="00AD3107" w:rsidP="009316D5">
            <w:pPr>
              <w:pStyle w:val="TableText0"/>
            </w:pPr>
            <w:r w:rsidRPr="009316D5">
              <w:t>(N. Goyal, PM; J. Owczarzak,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t>04/2011</w:t>
            </w:r>
          </w:p>
        </w:tc>
        <w:tc>
          <w:tcPr>
            <w:tcW w:w="759" w:type="pct"/>
            <w:vAlign w:val="center"/>
          </w:tcPr>
          <w:p w:rsidR="00AD3107" w:rsidRPr="009316D5" w:rsidRDefault="00AD3107" w:rsidP="009316D5">
            <w:pPr>
              <w:pStyle w:val="TableText0"/>
            </w:pPr>
            <w:r w:rsidRPr="009316D5">
              <w:t>PSO*7*251</w:t>
            </w:r>
          </w:p>
        </w:tc>
        <w:tc>
          <w:tcPr>
            <w:tcW w:w="3731" w:type="pct"/>
            <w:vAlign w:val="center"/>
          </w:tcPr>
          <w:p w:rsidR="00AD3107" w:rsidRPr="009316D5" w:rsidRDefault="00AD3107" w:rsidP="009316D5">
            <w:pPr>
              <w:pStyle w:val="TableText0"/>
            </w:pPr>
            <w:r w:rsidRPr="009316D5">
              <w:t>Updated Revision History</w:t>
            </w:r>
          </w:p>
          <w:p w:rsidR="00AD3107" w:rsidRPr="009316D5" w:rsidRDefault="00AD3107" w:rsidP="009316D5">
            <w:pPr>
              <w:pStyle w:val="TableText0"/>
            </w:pPr>
            <w:r w:rsidRPr="009316D5">
              <w:t>Updated Table of Contents</w:t>
            </w:r>
          </w:p>
          <w:p w:rsidR="00AD3107" w:rsidRPr="009316D5" w:rsidRDefault="00AD3107" w:rsidP="009316D5">
            <w:pPr>
              <w:pStyle w:val="TableText0"/>
            </w:pPr>
            <w:r w:rsidRPr="009316D5">
              <w:t>Added Order Status</w:t>
            </w:r>
          </w:p>
          <w:p w:rsidR="00AD3107" w:rsidRPr="009316D5" w:rsidRDefault="00AD3107" w:rsidP="009316D5">
            <w:pPr>
              <w:pStyle w:val="TableText0"/>
            </w:pPr>
            <w:r w:rsidRPr="009316D5">
              <w:t>Add the word “prompt”</w:t>
            </w:r>
          </w:p>
          <w:p w:rsidR="00AD3107" w:rsidRPr="009316D5" w:rsidRDefault="00AD3107" w:rsidP="009316D5">
            <w:pPr>
              <w:pStyle w:val="TableText0"/>
            </w:pPr>
            <w:r w:rsidRPr="009316D5">
              <w:t>New OP Hidden Action</w:t>
            </w:r>
          </w:p>
          <w:p w:rsidR="00AD3107" w:rsidRPr="009316D5" w:rsidRDefault="00AD3107" w:rsidP="009316D5">
            <w:pPr>
              <w:pStyle w:val="TableText0"/>
            </w:pPr>
            <w:r w:rsidRPr="009316D5">
              <w:t>Added site parameter</w:t>
            </w:r>
          </w:p>
          <w:p w:rsidR="00AD3107" w:rsidRPr="009316D5" w:rsidRDefault="00AD3107" w:rsidP="009316D5">
            <w:pPr>
              <w:pStyle w:val="TableText0"/>
            </w:pPr>
            <w:r w:rsidRPr="009316D5">
              <w:t>Added example of site parameter</w:t>
            </w:r>
          </w:p>
          <w:p w:rsidR="00AD3107" w:rsidRPr="009316D5" w:rsidRDefault="00AD3107" w:rsidP="009316D5">
            <w:pPr>
              <w:pStyle w:val="TableText0"/>
            </w:pPr>
            <w:r w:rsidRPr="009316D5">
              <w:t>Added codes</w:t>
            </w:r>
          </w:p>
          <w:p w:rsidR="00AD3107" w:rsidRPr="009316D5" w:rsidRDefault="00AD3107" w:rsidP="009316D5">
            <w:pPr>
              <w:pStyle w:val="TableText0"/>
            </w:pPr>
            <w:r w:rsidRPr="009316D5">
              <w:t>New example</w:t>
            </w:r>
          </w:p>
          <w:p w:rsidR="00AD3107" w:rsidRPr="009316D5" w:rsidRDefault="00AD3107" w:rsidP="009316D5">
            <w:pPr>
              <w:pStyle w:val="TableText0"/>
            </w:pPr>
            <w:r w:rsidRPr="009316D5">
              <w:t>Added information regarding Intervention Menu Hidden Actions</w:t>
            </w:r>
          </w:p>
          <w:p w:rsidR="00AD3107" w:rsidRPr="009316D5" w:rsidRDefault="00AD3107" w:rsidP="009316D5">
            <w:pPr>
              <w:pStyle w:val="TableText0"/>
            </w:pPr>
            <w:r w:rsidRPr="009316D5">
              <w:t>Added blank page</w:t>
            </w:r>
          </w:p>
          <w:p w:rsidR="00AD3107" w:rsidRPr="009316D5" w:rsidRDefault="00AD3107" w:rsidP="009316D5">
            <w:pPr>
              <w:pStyle w:val="TableText0"/>
            </w:pPr>
            <w:r w:rsidRPr="009316D5">
              <w:t>Added blank page</w:t>
            </w:r>
          </w:p>
          <w:p w:rsidR="00AD3107" w:rsidRPr="009316D5" w:rsidRDefault="00AD3107" w:rsidP="009316D5">
            <w:pPr>
              <w:pStyle w:val="TableText0"/>
            </w:pPr>
            <w:r w:rsidRPr="009316D5">
              <w:t>Allergy/ADR Order Checks and Drug-Drug Interaction Enhancements</w:t>
            </w:r>
          </w:p>
          <w:p w:rsidR="00AD3107" w:rsidRPr="009316D5" w:rsidRDefault="00AD3107" w:rsidP="009316D5">
            <w:pPr>
              <w:pStyle w:val="TableText0"/>
            </w:pPr>
            <w:r w:rsidRPr="009316D5">
              <w:t>Enhanced Order Checks</w:t>
            </w:r>
          </w:p>
          <w:p w:rsidR="00AD3107" w:rsidRPr="009316D5" w:rsidRDefault="00AD3107" w:rsidP="009316D5">
            <w:pPr>
              <w:pStyle w:val="TableText0"/>
            </w:pPr>
            <w:r w:rsidRPr="009316D5">
              <w:t>Added remote order checking note</w:t>
            </w:r>
          </w:p>
          <w:p w:rsidR="00AD3107" w:rsidRPr="009316D5" w:rsidRDefault="00AD3107" w:rsidP="009316D5">
            <w:pPr>
              <w:pStyle w:val="TableText0"/>
            </w:pPr>
            <w:r w:rsidRPr="009316D5">
              <w:t>CPRS Order Checks</w:t>
            </w:r>
          </w:p>
          <w:p w:rsidR="00AD3107" w:rsidRPr="009316D5" w:rsidRDefault="00AD3107" w:rsidP="009316D5">
            <w:pPr>
              <w:pStyle w:val="TableText0"/>
            </w:pPr>
            <w:r w:rsidRPr="009316D5">
              <w:t>Added Intervention Menu to the screen example</w:t>
            </w:r>
          </w:p>
          <w:p w:rsidR="00AD3107" w:rsidRPr="009316D5" w:rsidRDefault="00AD3107" w:rsidP="009316D5">
            <w:pPr>
              <w:pStyle w:val="TableText0"/>
            </w:pPr>
            <w:r w:rsidRPr="009316D5">
              <w:lastRenderedPageBreak/>
              <w:t>Incorporate dosing checks in verification process</w:t>
            </w:r>
          </w:p>
          <w:p w:rsidR="00AD3107" w:rsidRPr="009316D5" w:rsidRDefault="00AD3107" w:rsidP="009316D5">
            <w:pPr>
              <w:pStyle w:val="TableText0"/>
            </w:pPr>
            <w:r w:rsidRPr="009316D5">
              <w:t>Incorporate dosing checks in verification process examples</w:t>
            </w:r>
          </w:p>
          <w:p w:rsidR="00AD3107" w:rsidRPr="009316D5" w:rsidRDefault="00AD3107" w:rsidP="009316D5">
            <w:pPr>
              <w:pStyle w:val="TableText0"/>
            </w:pPr>
            <w:r w:rsidRPr="009316D5">
              <w:t>Verifying ePharmacy Orders</w:t>
            </w:r>
          </w:p>
          <w:p w:rsidR="00AD3107" w:rsidRPr="009316D5" w:rsidRDefault="00AD3107" w:rsidP="009316D5">
            <w:pPr>
              <w:pStyle w:val="TableText0"/>
            </w:pPr>
            <w:r w:rsidRPr="009316D5">
              <w:t>Updated screens for Process Checks and Rx Verification</w:t>
            </w:r>
          </w:p>
          <w:p w:rsidR="00AD3107" w:rsidRPr="009316D5" w:rsidRDefault="00AD3107" w:rsidP="009316D5">
            <w:pPr>
              <w:pStyle w:val="TableText0"/>
            </w:pPr>
            <w:r w:rsidRPr="009316D5">
              <w:t>CPRS Order Checks – How They Work</w:t>
            </w:r>
          </w:p>
          <w:p w:rsidR="00AD3107" w:rsidRPr="009316D5" w:rsidRDefault="00AD3107" w:rsidP="009316D5">
            <w:pPr>
              <w:pStyle w:val="TableText0"/>
            </w:pPr>
            <w:r w:rsidRPr="009316D5">
              <w:t>Error Messages and Order Check</w:t>
            </w:r>
          </w:p>
          <w:p w:rsidR="00AD3107" w:rsidRPr="009316D5" w:rsidRDefault="00AD3107" w:rsidP="009316D5">
            <w:pPr>
              <w:pStyle w:val="TableText0"/>
            </w:pPr>
            <w:r w:rsidRPr="009316D5">
              <w:t>Added API, DATUP, DIF, &amp; FDB to the Glossary, and updated page numbering</w:t>
            </w:r>
          </w:p>
          <w:p w:rsidR="00AD3107" w:rsidRPr="009316D5" w:rsidRDefault="00AD3107" w:rsidP="009316D5">
            <w:pPr>
              <w:pStyle w:val="TableText0"/>
            </w:pPr>
            <w:r w:rsidRPr="009316D5">
              <w:t>Updated Index to include Enhanced Drug-Drug Interactions, Duplicate Drug Order Check, Allergy/ADR Order Check Display and CPRS Order Checks, and updated page numbering</w:t>
            </w:r>
          </w:p>
          <w:p w:rsidR="00AD3107" w:rsidRPr="009316D5" w:rsidRDefault="00AD3107" w:rsidP="009316D5">
            <w:pPr>
              <w:pStyle w:val="TableText0"/>
            </w:pPr>
            <w:r w:rsidRPr="009316D5">
              <w:t xml:space="preserve"> (G. Tucker, PM, H. Whitney, Developer, S. Heiress and G. Scorca, TW)</w:t>
            </w:r>
          </w:p>
        </w:tc>
      </w:tr>
      <w:tr w:rsidR="00AD3107" w:rsidRPr="009316D5" w:rsidTr="00AD3107">
        <w:tblPrEx>
          <w:tblCellMar>
            <w:top w:w="29" w:type="dxa"/>
            <w:left w:w="58" w:type="dxa"/>
            <w:bottom w:w="29" w:type="dxa"/>
            <w:right w:w="58" w:type="dxa"/>
          </w:tblCellMar>
        </w:tblPrEx>
        <w:tc>
          <w:tcPr>
            <w:tcW w:w="510" w:type="pct"/>
            <w:vAlign w:val="center"/>
          </w:tcPr>
          <w:p w:rsidR="00AD3107" w:rsidRPr="009316D5" w:rsidRDefault="00AD3107" w:rsidP="009316D5">
            <w:pPr>
              <w:pStyle w:val="TableText0"/>
            </w:pPr>
            <w:r w:rsidRPr="009316D5">
              <w:lastRenderedPageBreak/>
              <w:t>11/2010</w:t>
            </w:r>
          </w:p>
        </w:tc>
        <w:tc>
          <w:tcPr>
            <w:tcW w:w="759" w:type="pct"/>
            <w:vAlign w:val="center"/>
          </w:tcPr>
          <w:p w:rsidR="00AD3107" w:rsidRPr="009316D5" w:rsidRDefault="00AD3107" w:rsidP="009316D5">
            <w:pPr>
              <w:pStyle w:val="TableText0"/>
            </w:pPr>
            <w:r w:rsidRPr="009316D5">
              <w:t>PSO*7*358</w:t>
            </w:r>
          </w:p>
        </w:tc>
        <w:tc>
          <w:tcPr>
            <w:tcW w:w="3731" w:type="pct"/>
            <w:vAlign w:val="center"/>
          </w:tcPr>
          <w:p w:rsidR="00AD3107" w:rsidRPr="009316D5" w:rsidRDefault="00AD3107" w:rsidP="009316D5">
            <w:pPr>
              <w:pStyle w:val="TableText0"/>
            </w:pPr>
            <w:r w:rsidRPr="009316D5">
              <w:t>Added information regarding TRICARE Active Duty Bypass/Override details</w:t>
            </w:r>
          </w:p>
          <w:p w:rsidR="00AD3107" w:rsidRPr="009316D5" w:rsidRDefault="00AD3107" w:rsidP="009316D5">
            <w:pPr>
              <w:pStyle w:val="TableText0"/>
            </w:pPr>
            <w:r w:rsidRPr="009316D5">
              <w:t>(S. Spence, PM; G. Johnson, TW)</w:t>
            </w:r>
          </w:p>
        </w:tc>
      </w:tr>
    </w:tbl>
    <w:p w:rsidR="00092338" w:rsidRPr="00EE678B" w:rsidRDefault="00092338" w:rsidP="00092338">
      <w:pPr>
        <w:rPr>
          <w:color w:val="000000"/>
          <w:szCs w:val="20"/>
        </w:rPr>
      </w:pPr>
    </w:p>
    <w:p w:rsidR="00092338" w:rsidRPr="00EE678B" w:rsidRDefault="00092338" w:rsidP="001C42A8">
      <w:pPr>
        <w:pStyle w:val="Title2"/>
        <w:rPr>
          <w:sz w:val="24"/>
        </w:rPr>
      </w:pPr>
      <w:r w:rsidRPr="00EE678B">
        <w:br w:type="page"/>
      </w:r>
      <w:bookmarkStart w:id="775" w:name="_Toc38424504"/>
      <w:bookmarkStart w:id="776" w:name="_Toc280701100"/>
      <w:bookmarkStart w:id="777" w:name="_Toc299044271"/>
      <w:bookmarkStart w:id="778" w:name="_Toc280853440"/>
      <w:bookmarkStart w:id="779" w:name="_Toc339962437"/>
      <w:bookmarkStart w:id="780" w:name="_Toc339962694"/>
      <w:bookmarkStart w:id="781" w:name="_Toc340138559"/>
      <w:bookmarkStart w:id="782" w:name="_Toc340138852"/>
      <w:bookmarkStart w:id="783" w:name="_Toc340139109"/>
      <w:bookmarkStart w:id="784" w:name="_Toc340143745"/>
      <w:bookmarkStart w:id="785" w:name="_Toc340144002"/>
      <w:bookmarkStart w:id="786" w:name="_Toc340146049"/>
      <w:bookmarkStart w:id="787" w:name="_Toc345400329"/>
      <w:bookmarkStart w:id="788" w:name="_Toc353099982"/>
      <w:bookmarkStart w:id="789" w:name="_Toc353262811"/>
      <w:r w:rsidRPr="00EE678B">
        <w:lastRenderedPageBreak/>
        <w:t>Preface</w:t>
      </w:r>
      <w:bookmarkEnd w:id="4"/>
      <w:bookmarkEnd w:id="5"/>
      <w:bookmarkEnd w:id="6"/>
      <w:bookmarkEnd w:id="7"/>
      <w:bookmarkEnd w:id="8"/>
      <w:bookmarkEnd w:id="9"/>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092338" w:rsidRPr="00EE678B" w:rsidRDefault="00092338" w:rsidP="00092338">
      <w:pPr>
        <w:rPr>
          <w:color w:val="000000"/>
          <w:szCs w:val="20"/>
        </w:rPr>
      </w:pPr>
      <w:r w:rsidRPr="00EE678B">
        <w:rPr>
          <w:color w:val="000000"/>
          <w:szCs w:val="20"/>
        </w:rPr>
        <w:t>This user manual describes the functional characteristics of Outpatient Pharmacy V. 7.0. It is intended for pharmacists and technicians who are familiar with the functioning of Outpatient Pharmacy in a Veterans Affairs Medical Center (VAMC).</w:t>
      </w:r>
    </w:p>
    <w:p w:rsidR="00092338" w:rsidRPr="00EE678B" w:rsidRDefault="00092338" w:rsidP="00092338">
      <w:pPr>
        <w:rPr>
          <w:color w:val="000000"/>
          <w:szCs w:val="20"/>
        </w:rPr>
      </w:pPr>
    </w:p>
    <w:p w:rsidR="00092338" w:rsidRPr="00EE678B" w:rsidRDefault="00092338" w:rsidP="00092338">
      <w:pPr>
        <w:jc w:val="center"/>
        <w:rPr>
          <w:i/>
          <w:iCs/>
          <w:color w:val="000000"/>
          <w:szCs w:val="24"/>
        </w:rPr>
      </w:pPr>
      <w:r w:rsidRPr="00EE678B">
        <w:rPr>
          <w:color w:val="000000"/>
          <w:szCs w:val="20"/>
        </w:rPr>
        <w:br w:type="page"/>
      </w:r>
    </w:p>
    <w:p w:rsidR="00092338" w:rsidRPr="00EE678B" w:rsidRDefault="00092338" w:rsidP="00092338">
      <w:pPr>
        <w:rPr>
          <w:color w:val="000000"/>
          <w:szCs w:val="24"/>
        </w:rPr>
      </w:pPr>
    </w:p>
    <w:p w:rsidR="00092338" w:rsidRPr="00EE678B" w:rsidRDefault="00092338" w:rsidP="001C42A8">
      <w:pPr>
        <w:pStyle w:val="Title2"/>
      </w:pPr>
      <w:bookmarkStart w:id="790" w:name="_Toc520299100"/>
      <w:bookmarkStart w:id="791" w:name="_Toc520304567"/>
      <w:bookmarkStart w:id="792" w:name="_Toc520306276"/>
      <w:bookmarkStart w:id="793" w:name="_Toc522420063"/>
      <w:bookmarkStart w:id="794" w:name="_Toc522441327"/>
      <w:bookmarkStart w:id="795" w:name="_Toc38424505"/>
      <w:bookmarkStart w:id="796" w:name="_Toc280701101"/>
      <w:bookmarkStart w:id="797" w:name="_Toc299044272"/>
      <w:bookmarkStart w:id="798" w:name="_Toc280853441"/>
      <w:bookmarkStart w:id="799" w:name="_Toc339962438"/>
      <w:bookmarkStart w:id="800" w:name="_Toc339962695"/>
      <w:bookmarkStart w:id="801" w:name="_Toc340138560"/>
      <w:bookmarkStart w:id="802" w:name="_Toc340138853"/>
      <w:bookmarkStart w:id="803" w:name="_Toc340139110"/>
      <w:bookmarkStart w:id="804" w:name="_Toc340143746"/>
      <w:bookmarkStart w:id="805" w:name="_Toc340144003"/>
      <w:bookmarkStart w:id="806" w:name="_Toc340146050"/>
      <w:bookmarkStart w:id="807" w:name="_Toc345400330"/>
      <w:bookmarkStart w:id="808" w:name="_Toc353099983"/>
      <w:bookmarkStart w:id="809" w:name="_Toc353262812"/>
      <w:r w:rsidRPr="00EE678B">
        <w:t>Table o</w:t>
      </w:r>
      <w:bookmarkStart w:id="810" w:name="TOC"/>
      <w:bookmarkEnd w:id="810"/>
      <w:r w:rsidRPr="00EE678B">
        <w:t>f Contents</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rsidR="008D7324" w:rsidRDefault="00092338">
      <w:pPr>
        <w:pStyle w:val="TOC1"/>
        <w:rPr>
          <w:rFonts w:asciiTheme="minorHAnsi" w:eastAsiaTheme="minorEastAsia" w:hAnsiTheme="minorHAnsi" w:cstheme="minorBidi"/>
          <w:b w:val="0"/>
          <w:bCs w:val="0"/>
          <w:noProof/>
          <w:szCs w:val="22"/>
        </w:rPr>
      </w:pPr>
      <w:r w:rsidRPr="00EE678B">
        <w:rPr>
          <w:color w:val="000000"/>
          <w:sz w:val="24"/>
        </w:rPr>
        <w:fldChar w:fldCharType="begin"/>
      </w:r>
      <w:r w:rsidRPr="00EE678B">
        <w:rPr>
          <w:color w:val="000000"/>
          <w:sz w:val="24"/>
        </w:rPr>
        <w:instrText xml:space="preserve"> TOC \o "1-3" \h \z </w:instrText>
      </w:r>
      <w:r w:rsidRPr="00EE678B">
        <w:rPr>
          <w:color w:val="000000"/>
          <w:sz w:val="24"/>
        </w:rPr>
        <w:fldChar w:fldCharType="separate"/>
      </w:r>
      <w:hyperlink w:anchor="_Toc4140280" w:history="1">
        <w:r w:rsidR="008D7324" w:rsidRPr="00A826A2">
          <w:rPr>
            <w:rStyle w:val="Hyperlink"/>
            <w:noProof/>
          </w:rPr>
          <w:t>Chapter 1: Introduction</w:t>
        </w:r>
        <w:r w:rsidR="008D7324">
          <w:rPr>
            <w:noProof/>
            <w:webHidden/>
          </w:rPr>
          <w:tab/>
        </w:r>
        <w:r w:rsidR="008D7324">
          <w:rPr>
            <w:noProof/>
            <w:webHidden/>
          </w:rPr>
          <w:fldChar w:fldCharType="begin"/>
        </w:r>
        <w:r w:rsidR="008D7324">
          <w:rPr>
            <w:noProof/>
            <w:webHidden/>
          </w:rPr>
          <w:instrText xml:space="preserve"> PAGEREF _Toc4140280 \h </w:instrText>
        </w:r>
        <w:r w:rsidR="008D7324">
          <w:rPr>
            <w:noProof/>
            <w:webHidden/>
          </w:rPr>
        </w:r>
        <w:r w:rsidR="008D7324">
          <w:rPr>
            <w:noProof/>
            <w:webHidden/>
          </w:rPr>
          <w:fldChar w:fldCharType="separate"/>
        </w:r>
        <w:r w:rsidR="008D7324">
          <w:rPr>
            <w:noProof/>
            <w:webHidden/>
          </w:rPr>
          <w:t>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81" w:history="1">
        <w:r w:rsidR="008D7324" w:rsidRPr="00A826A2">
          <w:rPr>
            <w:rStyle w:val="Hyperlink"/>
            <w:noProof/>
          </w:rPr>
          <w:t>Documentation Conventions</w:t>
        </w:r>
        <w:r w:rsidR="008D7324">
          <w:rPr>
            <w:noProof/>
            <w:webHidden/>
          </w:rPr>
          <w:tab/>
        </w:r>
        <w:r w:rsidR="008D7324">
          <w:rPr>
            <w:noProof/>
            <w:webHidden/>
          </w:rPr>
          <w:fldChar w:fldCharType="begin"/>
        </w:r>
        <w:r w:rsidR="008D7324">
          <w:rPr>
            <w:noProof/>
            <w:webHidden/>
          </w:rPr>
          <w:instrText xml:space="preserve"> PAGEREF _Toc4140281 \h </w:instrText>
        </w:r>
        <w:r w:rsidR="008D7324">
          <w:rPr>
            <w:noProof/>
            <w:webHidden/>
          </w:rPr>
        </w:r>
        <w:r w:rsidR="008D7324">
          <w:rPr>
            <w:noProof/>
            <w:webHidden/>
          </w:rPr>
          <w:fldChar w:fldCharType="separate"/>
        </w:r>
        <w:r w:rsidR="008D7324">
          <w:rPr>
            <w:noProof/>
            <w:webHidden/>
          </w:rPr>
          <w:t>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82" w:history="1">
        <w:r w:rsidR="008D7324" w:rsidRPr="00A826A2">
          <w:rPr>
            <w:rStyle w:val="Hyperlink"/>
            <w:noProof/>
          </w:rPr>
          <w:t>Getting Help</w:t>
        </w:r>
        <w:r w:rsidR="008D7324">
          <w:rPr>
            <w:noProof/>
            <w:webHidden/>
          </w:rPr>
          <w:tab/>
        </w:r>
        <w:r w:rsidR="008D7324">
          <w:rPr>
            <w:noProof/>
            <w:webHidden/>
          </w:rPr>
          <w:fldChar w:fldCharType="begin"/>
        </w:r>
        <w:r w:rsidR="008D7324">
          <w:rPr>
            <w:noProof/>
            <w:webHidden/>
          </w:rPr>
          <w:instrText xml:space="preserve"> PAGEREF _Toc4140282 \h </w:instrText>
        </w:r>
        <w:r w:rsidR="008D7324">
          <w:rPr>
            <w:noProof/>
            <w:webHidden/>
          </w:rPr>
        </w:r>
        <w:r w:rsidR="008D7324">
          <w:rPr>
            <w:noProof/>
            <w:webHidden/>
          </w:rPr>
          <w:fldChar w:fldCharType="separate"/>
        </w:r>
        <w:r w:rsidR="008D7324">
          <w:rPr>
            <w:noProof/>
            <w:webHidden/>
          </w:rPr>
          <w:t>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83" w:history="1">
        <w:r w:rsidR="008D7324" w:rsidRPr="00A826A2">
          <w:rPr>
            <w:rStyle w:val="Hyperlink"/>
            <w:noProof/>
          </w:rPr>
          <w:t>Related Manuals</w:t>
        </w:r>
        <w:r w:rsidR="008D7324">
          <w:rPr>
            <w:noProof/>
            <w:webHidden/>
          </w:rPr>
          <w:tab/>
        </w:r>
        <w:r w:rsidR="008D7324">
          <w:rPr>
            <w:noProof/>
            <w:webHidden/>
          </w:rPr>
          <w:fldChar w:fldCharType="begin"/>
        </w:r>
        <w:r w:rsidR="008D7324">
          <w:rPr>
            <w:noProof/>
            <w:webHidden/>
          </w:rPr>
          <w:instrText xml:space="preserve"> PAGEREF _Toc4140283 \h </w:instrText>
        </w:r>
        <w:r w:rsidR="008D7324">
          <w:rPr>
            <w:noProof/>
            <w:webHidden/>
          </w:rPr>
        </w:r>
        <w:r w:rsidR="008D7324">
          <w:rPr>
            <w:noProof/>
            <w:webHidden/>
          </w:rPr>
          <w:fldChar w:fldCharType="separate"/>
        </w:r>
        <w:r w:rsidR="008D7324">
          <w:rPr>
            <w:noProof/>
            <w:webHidden/>
          </w:rPr>
          <w:t>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84" w:history="1">
        <w:r w:rsidR="008D7324" w:rsidRPr="00A826A2">
          <w:rPr>
            <w:rStyle w:val="Hyperlink"/>
            <w:noProof/>
          </w:rPr>
          <w:t>Main Package Documentation</w:t>
        </w:r>
        <w:r w:rsidR="008D7324">
          <w:rPr>
            <w:noProof/>
            <w:webHidden/>
          </w:rPr>
          <w:tab/>
        </w:r>
        <w:r w:rsidR="008D7324">
          <w:rPr>
            <w:noProof/>
            <w:webHidden/>
          </w:rPr>
          <w:fldChar w:fldCharType="begin"/>
        </w:r>
        <w:r w:rsidR="008D7324">
          <w:rPr>
            <w:noProof/>
            <w:webHidden/>
          </w:rPr>
          <w:instrText xml:space="preserve"> PAGEREF _Toc4140284 \h </w:instrText>
        </w:r>
        <w:r w:rsidR="008D7324">
          <w:rPr>
            <w:noProof/>
            <w:webHidden/>
          </w:rPr>
        </w:r>
        <w:r w:rsidR="008D7324">
          <w:rPr>
            <w:noProof/>
            <w:webHidden/>
          </w:rPr>
          <w:fldChar w:fldCharType="separate"/>
        </w:r>
        <w:r w:rsidR="008D7324">
          <w:rPr>
            <w:noProof/>
            <w:webHidden/>
          </w:rPr>
          <w:t>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85" w:history="1">
        <w:r w:rsidR="008D7324" w:rsidRPr="00A826A2">
          <w:rPr>
            <w:rStyle w:val="Hyperlink"/>
            <w:noProof/>
          </w:rPr>
          <w:t>Additional Documentation</w:t>
        </w:r>
        <w:r w:rsidR="008D7324">
          <w:rPr>
            <w:noProof/>
            <w:webHidden/>
          </w:rPr>
          <w:tab/>
        </w:r>
        <w:r w:rsidR="008D7324">
          <w:rPr>
            <w:noProof/>
            <w:webHidden/>
          </w:rPr>
          <w:fldChar w:fldCharType="begin"/>
        </w:r>
        <w:r w:rsidR="008D7324">
          <w:rPr>
            <w:noProof/>
            <w:webHidden/>
          </w:rPr>
          <w:instrText xml:space="preserve"> PAGEREF _Toc4140285 \h </w:instrText>
        </w:r>
        <w:r w:rsidR="008D7324">
          <w:rPr>
            <w:noProof/>
            <w:webHidden/>
          </w:rPr>
        </w:r>
        <w:r w:rsidR="008D7324">
          <w:rPr>
            <w:noProof/>
            <w:webHidden/>
          </w:rPr>
          <w:fldChar w:fldCharType="separate"/>
        </w:r>
        <w:r w:rsidR="008D7324">
          <w:rPr>
            <w:noProof/>
            <w:webHidden/>
          </w:rPr>
          <w:t>2</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286" w:history="1">
        <w:r w:rsidR="008D7324" w:rsidRPr="00A826A2">
          <w:rPr>
            <w:rStyle w:val="Hyperlink"/>
            <w:noProof/>
          </w:rPr>
          <w:t>Chapter 2: List Manager</w:t>
        </w:r>
        <w:r w:rsidR="008D7324">
          <w:rPr>
            <w:noProof/>
            <w:webHidden/>
          </w:rPr>
          <w:tab/>
        </w:r>
        <w:r w:rsidR="008D7324">
          <w:rPr>
            <w:noProof/>
            <w:webHidden/>
          </w:rPr>
          <w:fldChar w:fldCharType="begin"/>
        </w:r>
        <w:r w:rsidR="008D7324">
          <w:rPr>
            <w:noProof/>
            <w:webHidden/>
          </w:rPr>
          <w:instrText xml:space="preserve"> PAGEREF _Toc4140286 \h </w:instrText>
        </w:r>
        <w:r w:rsidR="008D7324">
          <w:rPr>
            <w:noProof/>
            <w:webHidden/>
          </w:rPr>
        </w:r>
        <w:r w:rsidR="008D7324">
          <w:rPr>
            <w:noProof/>
            <w:webHidden/>
          </w:rPr>
          <w:fldChar w:fldCharType="separate"/>
        </w:r>
        <w:r w:rsidR="008D7324">
          <w:rPr>
            <w:noProof/>
            <w:webHidden/>
          </w:rPr>
          <w:t>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87" w:history="1">
        <w:r w:rsidR="008D7324" w:rsidRPr="00A826A2">
          <w:rPr>
            <w:rStyle w:val="Hyperlink"/>
            <w:noProof/>
          </w:rPr>
          <w:t>Patient Demographics and Clinical Alerts</w:t>
        </w:r>
        <w:r w:rsidR="008D7324">
          <w:rPr>
            <w:noProof/>
            <w:webHidden/>
          </w:rPr>
          <w:tab/>
        </w:r>
        <w:r w:rsidR="008D7324">
          <w:rPr>
            <w:noProof/>
            <w:webHidden/>
          </w:rPr>
          <w:fldChar w:fldCharType="begin"/>
        </w:r>
        <w:r w:rsidR="008D7324">
          <w:rPr>
            <w:noProof/>
            <w:webHidden/>
          </w:rPr>
          <w:instrText xml:space="preserve"> PAGEREF _Toc4140287 \h </w:instrText>
        </w:r>
        <w:r w:rsidR="008D7324">
          <w:rPr>
            <w:noProof/>
            <w:webHidden/>
          </w:rPr>
        </w:r>
        <w:r w:rsidR="008D7324">
          <w:rPr>
            <w:noProof/>
            <w:webHidden/>
          </w:rPr>
          <w:fldChar w:fldCharType="separate"/>
        </w:r>
        <w:r w:rsidR="008D7324">
          <w:rPr>
            <w:noProof/>
            <w:webHidden/>
          </w:rPr>
          <w:t>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88" w:history="1">
        <w:r w:rsidR="008D7324" w:rsidRPr="00A826A2">
          <w:rPr>
            <w:rStyle w:val="Hyperlink"/>
            <w:rFonts w:eastAsia="MS Mincho"/>
            <w:noProof/>
          </w:rPr>
          <w:t>Using List Manager with Outpatient Pharmacy</w:t>
        </w:r>
        <w:r w:rsidR="008D7324">
          <w:rPr>
            <w:noProof/>
            <w:webHidden/>
          </w:rPr>
          <w:tab/>
        </w:r>
        <w:r w:rsidR="008D7324">
          <w:rPr>
            <w:noProof/>
            <w:webHidden/>
          </w:rPr>
          <w:fldChar w:fldCharType="begin"/>
        </w:r>
        <w:r w:rsidR="008D7324">
          <w:rPr>
            <w:noProof/>
            <w:webHidden/>
          </w:rPr>
          <w:instrText xml:space="preserve"> PAGEREF _Toc4140288 \h </w:instrText>
        </w:r>
        <w:r w:rsidR="008D7324">
          <w:rPr>
            <w:noProof/>
            <w:webHidden/>
          </w:rPr>
        </w:r>
        <w:r w:rsidR="008D7324">
          <w:rPr>
            <w:noProof/>
            <w:webHidden/>
          </w:rPr>
          <w:fldChar w:fldCharType="separate"/>
        </w:r>
        <w:r w:rsidR="008D7324">
          <w:rPr>
            <w:noProof/>
            <w:webHidden/>
          </w:rPr>
          <w:t>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89" w:history="1">
        <w:r w:rsidR="008D7324" w:rsidRPr="00A826A2">
          <w:rPr>
            <w:rStyle w:val="Hyperlink"/>
            <w:noProof/>
          </w:rPr>
          <w:t>Entering Actions</w:t>
        </w:r>
        <w:r w:rsidR="008D7324">
          <w:rPr>
            <w:noProof/>
            <w:webHidden/>
          </w:rPr>
          <w:tab/>
        </w:r>
        <w:r w:rsidR="008D7324">
          <w:rPr>
            <w:noProof/>
            <w:webHidden/>
          </w:rPr>
          <w:fldChar w:fldCharType="begin"/>
        </w:r>
        <w:r w:rsidR="008D7324">
          <w:rPr>
            <w:noProof/>
            <w:webHidden/>
          </w:rPr>
          <w:instrText xml:space="preserve"> PAGEREF _Toc4140289 \h </w:instrText>
        </w:r>
        <w:r w:rsidR="008D7324">
          <w:rPr>
            <w:noProof/>
            <w:webHidden/>
          </w:rPr>
        </w:r>
        <w:r w:rsidR="008D7324">
          <w:rPr>
            <w:noProof/>
            <w:webHidden/>
          </w:rPr>
          <w:fldChar w:fldCharType="separate"/>
        </w:r>
        <w:r w:rsidR="008D7324">
          <w:rPr>
            <w:noProof/>
            <w:webHidden/>
          </w:rPr>
          <w:t>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90" w:history="1">
        <w:r w:rsidR="008D7324" w:rsidRPr="00A826A2">
          <w:rPr>
            <w:rStyle w:val="Hyperlink"/>
            <w:noProof/>
          </w:rPr>
          <w:t>Outpatient Pharmacy Hidden Actions</w:t>
        </w:r>
        <w:r w:rsidR="008D7324">
          <w:rPr>
            <w:noProof/>
            <w:webHidden/>
          </w:rPr>
          <w:tab/>
        </w:r>
        <w:r w:rsidR="008D7324">
          <w:rPr>
            <w:noProof/>
            <w:webHidden/>
          </w:rPr>
          <w:fldChar w:fldCharType="begin"/>
        </w:r>
        <w:r w:rsidR="008D7324">
          <w:rPr>
            <w:noProof/>
            <w:webHidden/>
          </w:rPr>
          <w:instrText xml:space="preserve"> PAGEREF _Toc4140290 \h </w:instrText>
        </w:r>
        <w:r w:rsidR="008D7324">
          <w:rPr>
            <w:noProof/>
            <w:webHidden/>
          </w:rPr>
        </w:r>
        <w:r w:rsidR="008D7324">
          <w:rPr>
            <w:noProof/>
            <w:webHidden/>
          </w:rPr>
          <w:fldChar w:fldCharType="separate"/>
        </w:r>
        <w:r w:rsidR="008D7324">
          <w:rPr>
            <w:noProof/>
            <w:webHidden/>
          </w:rPr>
          <w:t>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91" w:history="1">
        <w:r w:rsidR="008D7324" w:rsidRPr="00A826A2">
          <w:rPr>
            <w:rStyle w:val="Hyperlink"/>
            <w:noProof/>
          </w:rPr>
          <w:t>Speed Actions</w:t>
        </w:r>
        <w:r w:rsidR="008D7324">
          <w:rPr>
            <w:noProof/>
            <w:webHidden/>
          </w:rPr>
          <w:tab/>
        </w:r>
        <w:r w:rsidR="008D7324">
          <w:rPr>
            <w:noProof/>
            <w:webHidden/>
          </w:rPr>
          <w:fldChar w:fldCharType="begin"/>
        </w:r>
        <w:r w:rsidR="008D7324">
          <w:rPr>
            <w:noProof/>
            <w:webHidden/>
          </w:rPr>
          <w:instrText xml:space="preserve"> PAGEREF _Toc4140291 \h </w:instrText>
        </w:r>
        <w:r w:rsidR="008D7324">
          <w:rPr>
            <w:noProof/>
            <w:webHidden/>
          </w:rPr>
        </w:r>
        <w:r w:rsidR="008D7324">
          <w:rPr>
            <w:noProof/>
            <w:webHidden/>
          </w:rPr>
          <w:fldChar w:fldCharType="separate"/>
        </w:r>
        <w:r w:rsidR="008D7324">
          <w:rPr>
            <w:noProof/>
            <w:webHidden/>
          </w:rPr>
          <w:t>10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92" w:history="1">
        <w:r w:rsidR="008D7324" w:rsidRPr="00A826A2">
          <w:rPr>
            <w:rStyle w:val="Hyperlink"/>
            <w:noProof/>
          </w:rPr>
          <w:t>Other Outpatient Pharmacy ListMan Actions</w:t>
        </w:r>
        <w:r w:rsidR="008D7324">
          <w:rPr>
            <w:noProof/>
            <w:webHidden/>
          </w:rPr>
          <w:tab/>
        </w:r>
        <w:r w:rsidR="008D7324">
          <w:rPr>
            <w:noProof/>
            <w:webHidden/>
          </w:rPr>
          <w:fldChar w:fldCharType="begin"/>
        </w:r>
        <w:r w:rsidR="008D7324">
          <w:rPr>
            <w:noProof/>
            <w:webHidden/>
          </w:rPr>
          <w:instrText xml:space="preserve"> PAGEREF _Toc4140292 \h </w:instrText>
        </w:r>
        <w:r w:rsidR="008D7324">
          <w:rPr>
            <w:noProof/>
            <w:webHidden/>
          </w:rPr>
        </w:r>
        <w:r w:rsidR="008D7324">
          <w:rPr>
            <w:noProof/>
            <w:webHidden/>
          </w:rPr>
          <w:fldChar w:fldCharType="separate"/>
        </w:r>
        <w:r w:rsidR="008D7324">
          <w:rPr>
            <w:noProof/>
            <w:webHidden/>
          </w:rPr>
          <w:t>10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93" w:history="1">
        <w:r w:rsidR="008D7324" w:rsidRPr="00A826A2">
          <w:rPr>
            <w:rStyle w:val="Hyperlink"/>
            <w:noProof/>
          </w:rPr>
          <w:t>Other Screen Actions</w:t>
        </w:r>
        <w:r w:rsidR="008D7324">
          <w:rPr>
            <w:noProof/>
            <w:webHidden/>
          </w:rPr>
          <w:tab/>
        </w:r>
        <w:r w:rsidR="008D7324">
          <w:rPr>
            <w:noProof/>
            <w:webHidden/>
          </w:rPr>
          <w:fldChar w:fldCharType="begin"/>
        </w:r>
        <w:r w:rsidR="008D7324">
          <w:rPr>
            <w:noProof/>
            <w:webHidden/>
          </w:rPr>
          <w:instrText xml:space="preserve"> PAGEREF _Toc4140293 \h </w:instrText>
        </w:r>
        <w:r w:rsidR="008D7324">
          <w:rPr>
            <w:noProof/>
            <w:webHidden/>
          </w:rPr>
        </w:r>
        <w:r w:rsidR="008D7324">
          <w:rPr>
            <w:noProof/>
            <w:webHidden/>
          </w:rPr>
          <w:fldChar w:fldCharType="separate"/>
        </w:r>
        <w:r w:rsidR="008D7324">
          <w:rPr>
            <w:noProof/>
            <w:webHidden/>
          </w:rPr>
          <w:t>10</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294" w:history="1">
        <w:r w:rsidR="008D7324" w:rsidRPr="00A826A2">
          <w:rPr>
            <w:rStyle w:val="Hyperlink"/>
            <w:rFonts w:cs="Arial"/>
            <w:noProof/>
            <w:kern w:val="32"/>
          </w:rPr>
          <w:t>Chapter 3: Using the Outpatient Pharmacy Manager Menu</w:t>
        </w:r>
        <w:r w:rsidR="008D7324">
          <w:rPr>
            <w:noProof/>
            <w:webHidden/>
          </w:rPr>
          <w:tab/>
        </w:r>
        <w:r w:rsidR="008D7324">
          <w:rPr>
            <w:noProof/>
            <w:webHidden/>
          </w:rPr>
          <w:fldChar w:fldCharType="begin"/>
        </w:r>
        <w:r w:rsidR="008D7324">
          <w:rPr>
            <w:noProof/>
            <w:webHidden/>
          </w:rPr>
          <w:instrText xml:space="preserve"> PAGEREF _Toc4140294 \h </w:instrText>
        </w:r>
        <w:r w:rsidR="008D7324">
          <w:rPr>
            <w:noProof/>
            <w:webHidden/>
          </w:rPr>
        </w:r>
        <w:r w:rsidR="008D7324">
          <w:rPr>
            <w:noProof/>
            <w:webHidden/>
          </w:rPr>
          <w:fldChar w:fldCharType="separate"/>
        </w:r>
        <w:r w:rsidR="008D7324">
          <w:rPr>
            <w:noProof/>
            <w:webHidden/>
          </w:rPr>
          <w:t>12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95" w:history="1">
        <w:r w:rsidR="008D7324" w:rsidRPr="00A826A2">
          <w:rPr>
            <w:rStyle w:val="Hyperlink"/>
            <w:noProof/>
          </w:rPr>
          <w:t>Patient Lookup</w:t>
        </w:r>
        <w:r w:rsidR="008D7324">
          <w:rPr>
            <w:noProof/>
            <w:webHidden/>
          </w:rPr>
          <w:tab/>
        </w:r>
        <w:r w:rsidR="008D7324">
          <w:rPr>
            <w:noProof/>
            <w:webHidden/>
          </w:rPr>
          <w:fldChar w:fldCharType="begin"/>
        </w:r>
        <w:r w:rsidR="008D7324">
          <w:rPr>
            <w:noProof/>
            <w:webHidden/>
          </w:rPr>
          <w:instrText xml:space="preserve"> PAGEREF _Toc4140295 \h </w:instrText>
        </w:r>
        <w:r w:rsidR="008D7324">
          <w:rPr>
            <w:noProof/>
            <w:webHidden/>
          </w:rPr>
        </w:r>
        <w:r w:rsidR="008D7324">
          <w:rPr>
            <w:noProof/>
            <w:webHidden/>
          </w:rPr>
          <w:fldChar w:fldCharType="separate"/>
        </w:r>
        <w:r w:rsidR="008D7324">
          <w:rPr>
            <w:noProof/>
            <w:webHidden/>
          </w:rPr>
          <w:t>12</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296" w:history="1">
        <w:r w:rsidR="008D7324" w:rsidRPr="00A826A2">
          <w:rPr>
            <w:rStyle w:val="Hyperlink"/>
            <w:rFonts w:cs="Arial"/>
            <w:noProof/>
            <w:kern w:val="32"/>
          </w:rPr>
          <w:t>Chapter 4: Using the Archive Menu Option</w:t>
        </w:r>
        <w:r w:rsidR="008D7324">
          <w:rPr>
            <w:noProof/>
            <w:webHidden/>
          </w:rPr>
          <w:tab/>
        </w:r>
        <w:r w:rsidR="008D7324">
          <w:rPr>
            <w:noProof/>
            <w:webHidden/>
          </w:rPr>
          <w:fldChar w:fldCharType="begin"/>
        </w:r>
        <w:r w:rsidR="008D7324">
          <w:rPr>
            <w:noProof/>
            <w:webHidden/>
          </w:rPr>
          <w:instrText xml:space="preserve"> PAGEREF _Toc4140296 \h </w:instrText>
        </w:r>
        <w:r w:rsidR="008D7324">
          <w:rPr>
            <w:noProof/>
            <w:webHidden/>
          </w:rPr>
        </w:r>
        <w:r w:rsidR="008D7324">
          <w:rPr>
            <w:noProof/>
            <w:webHidden/>
          </w:rPr>
          <w:fldChar w:fldCharType="separate"/>
        </w:r>
        <w:r w:rsidR="008D7324">
          <w:rPr>
            <w:noProof/>
            <w:webHidden/>
          </w:rPr>
          <w:t>14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297" w:history="1">
        <w:r w:rsidR="008D7324" w:rsidRPr="00A826A2">
          <w:rPr>
            <w:rStyle w:val="Hyperlink"/>
            <w:noProof/>
          </w:rPr>
          <w:t>Archiving</w:t>
        </w:r>
        <w:r w:rsidR="008D7324">
          <w:rPr>
            <w:noProof/>
            <w:webHidden/>
          </w:rPr>
          <w:tab/>
        </w:r>
        <w:r w:rsidR="008D7324">
          <w:rPr>
            <w:noProof/>
            <w:webHidden/>
          </w:rPr>
          <w:fldChar w:fldCharType="begin"/>
        </w:r>
        <w:r w:rsidR="008D7324">
          <w:rPr>
            <w:noProof/>
            <w:webHidden/>
          </w:rPr>
          <w:instrText xml:space="preserve"> PAGEREF _Toc4140297 \h </w:instrText>
        </w:r>
        <w:r w:rsidR="008D7324">
          <w:rPr>
            <w:noProof/>
            <w:webHidden/>
          </w:rPr>
        </w:r>
        <w:r w:rsidR="008D7324">
          <w:rPr>
            <w:noProof/>
            <w:webHidden/>
          </w:rPr>
          <w:fldChar w:fldCharType="separate"/>
        </w:r>
        <w:r w:rsidR="008D7324">
          <w:rPr>
            <w:noProof/>
            <w:webHidden/>
          </w:rPr>
          <w:t>14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98" w:history="1">
        <w:r w:rsidR="008D7324" w:rsidRPr="00A826A2">
          <w:rPr>
            <w:rStyle w:val="Hyperlink"/>
            <w:noProof/>
          </w:rPr>
          <w:t>Find</w:t>
        </w:r>
        <w:r w:rsidR="008D7324">
          <w:rPr>
            <w:noProof/>
            <w:webHidden/>
          </w:rPr>
          <w:tab/>
        </w:r>
        <w:r w:rsidR="008D7324">
          <w:rPr>
            <w:noProof/>
            <w:webHidden/>
          </w:rPr>
          <w:fldChar w:fldCharType="begin"/>
        </w:r>
        <w:r w:rsidR="008D7324">
          <w:rPr>
            <w:noProof/>
            <w:webHidden/>
          </w:rPr>
          <w:instrText xml:space="preserve"> PAGEREF _Toc4140298 \h </w:instrText>
        </w:r>
        <w:r w:rsidR="008D7324">
          <w:rPr>
            <w:noProof/>
            <w:webHidden/>
          </w:rPr>
        </w:r>
        <w:r w:rsidR="008D7324">
          <w:rPr>
            <w:noProof/>
            <w:webHidden/>
          </w:rPr>
          <w:fldChar w:fldCharType="separate"/>
        </w:r>
        <w:r w:rsidR="008D7324">
          <w:rPr>
            <w:noProof/>
            <w:webHidden/>
          </w:rPr>
          <w:t>14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299" w:history="1">
        <w:r w:rsidR="008D7324" w:rsidRPr="00A826A2">
          <w:rPr>
            <w:rStyle w:val="Hyperlink"/>
            <w:noProof/>
          </w:rPr>
          <w:t>Save to Tape</w:t>
        </w:r>
        <w:r w:rsidR="008D7324">
          <w:rPr>
            <w:noProof/>
            <w:webHidden/>
          </w:rPr>
          <w:tab/>
        </w:r>
        <w:r w:rsidR="008D7324">
          <w:rPr>
            <w:noProof/>
            <w:webHidden/>
          </w:rPr>
          <w:fldChar w:fldCharType="begin"/>
        </w:r>
        <w:r w:rsidR="008D7324">
          <w:rPr>
            <w:noProof/>
            <w:webHidden/>
          </w:rPr>
          <w:instrText xml:space="preserve"> PAGEREF _Toc4140299 \h </w:instrText>
        </w:r>
        <w:r w:rsidR="008D7324">
          <w:rPr>
            <w:noProof/>
            <w:webHidden/>
          </w:rPr>
        </w:r>
        <w:r w:rsidR="008D7324">
          <w:rPr>
            <w:noProof/>
            <w:webHidden/>
          </w:rPr>
          <w:fldChar w:fldCharType="separate"/>
        </w:r>
        <w:r w:rsidR="008D7324">
          <w:rPr>
            <w:noProof/>
            <w:webHidden/>
          </w:rPr>
          <w:t>14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0" w:history="1">
        <w:r w:rsidR="008D7324" w:rsidRPr="00A826A2">
          <w:rPr>
            <w:rStyle w:val="Hyperlink"/>
            <w:noProof/>
          </w:rPr>
          <w:t>Tape Retrieval</w:t>
        </w:r>
        <w:r w:rsidR="008D7324">
          <w:rPr>
            <w:noProof/>
            <w:webHidden/>
          </w:rPr>
          <w:tab/>
        </w:r>
        <w:r w:rsidR="008D7324">
          <w:rPr>
            <w:noProof/>
            <w:webHidden/>
          </w:rPr>
          <w:fldChar w:fldCharType="begin"/>
        </w:r>
        <w:r w:rsidR="008D7324">
          <w:rPr>
            <w:noProof/>
            <w:webHidden/>
          </w:rPr>
          <w:instrText xml:space="preserve"> PAGEREF _Toc4140300 \h </w:instrText>
        </w:r>
        <w:r w:rsidR="008D7324">
          <w:rPr>
            <w:noProof/>
            <w:webHidden/>
          </w:rPr>
        </w:r>
        <w:r w:rsidR="008D7324">
          <w:rPr>
            <w:noProof/>
            <w:webHidden/>
          </w:rPr>
          <w:fldChar w:fldCharType="separate"/>
        </w:r>
        <w:r w:rsidR="008D7324">
          <w:rPr>
            <w:noProof/>
            <w:webHidden/>
          </w:rPr>
          <w:t>14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1" w:history="1">
        <w:r w:rsidR="008D7324" w:rsidRPr="00A826A2">
          <w:rPr>
            <w:rStyle w:val="Hyperlink"/>
            <w:noProof/>
          </w:rPr>
          <w:t>Archive to File</w:t>
        </w:r>
        <w:r w:rsidR="008D7324">
          <w:rPr>
            <w:noProof/>
            <w:webHidden/>
          </w:rPr>
          <w:tab/>
        </w:r>
        <w:r w:rsidR="008D7324">
          <w:rPr>
            <w:noProof/>
            <w:webHidden/>
          </w:rPr>
          <w:fldChar w:fldCharType="begin"/>
        </w:r>
        <w:r w:rsidR="008D7324">
          <w:rPr>
            <w:noProof/>
            <w:webHidden/>
          </w:rPr>
          <w:instrText xml:space="preserve"> PAGEREF _Toc4140301 \h </w:instrText>
        </w:r>
        <w:r w:rsidR="008D7324">
          <w:rPr>
            <w:noProof/>
            <w:webHidden/>
          </w:rPr>
        </w:r>
        <w:r w:rsidR="008D7324">
          <w:rPr>
            <w:noProof/>
            <w:webHidden/>
          </w:rPr>
          <w:fldChar w:fldCharType="separate"/>
        </w:r>
        <w:r w:rsidR="008D7324">
          <w:rPr>
            <w:noProof/>
            <w:webHidden/>
          </w:rPr>
          <w:t>15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2" w:history="1">
        <w:r w:rsidR="008D7324" w:rsidRPr="00A826A2">
          <w:rPr>
            <w:rStyle w:val="Hyperlink"/>
            <w:noProof/>
          </w:rPr>
          <w:t>File Retrieval</w:t>
        </w:r>
        <w:r w:rsidR="008D7324">
          <w:rPr>
            <w:noProof/>
            <w:webHidden/>
          </w:rPr>
          <w:tab/>
        </w:r>
        <w:r w:rsidR="008D7324">
          <w:rPr>
            <w:noProof/>
            <w:webHidden/>
          </w:rPr>
          <w:fldChar w:fldCharType="begin"/>
        </w:r>
        <w:r w:rsidR="008D7324">
          <w:rPr>
            <w:noProof/>
            <w:webHidden/>
          </w:rPr>
          <w:instrText xml:space="preserve"> PAGEREF _Toc4140302 \h </w:instrText>
        </w:r>
        <w:r w:rsidR="008D7324">
          <w:rPr>
            <w:noProof/>
            <w:webHidden/>
          </w:rPr>
        </w:r>
        <w:r w:rsidR="008D7324">
          <w:rPr>
            <w:noProof/>
            <w:webHidden/>
          </w:rPr>
          <w:fldChar w:fldCharType="separate"/>
        </w:r>
        <w:r w:rsidR="008D7324">
          <w:rPr>
            <w:noProof/>
            <w:webHidden/>
          </w:rPr>
          <w:t>15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3" w:history="1">
        <w:r w:rsidR="008D7324" w:rsidRPr="00A826A2">
          <w:rPr>
            <w:rStyle w:val="Hyperlink"/>
            <w:noProof/>
          </w:rPr>
          <w:t>Purge   *Temporarily Out of Order*</w:t>
        </w:r>
        <w:r w:rsidR="008D7324">
          <w:rPr>
            <w:noProof/>
            <w:webHidden/>
          </w:rPr>
          <w:tab/>
        </w:r>
        <w:r w:rsidR="008D7324">
          <w:rPr>
            <w:noProof/>
            <w:webHidden/>
          </w:rPr>
          <w:fldChar w:fldCharType="begin"/>
        </w:r>
        <w:r w:rsidR="008D7324">
          <w:rPr>
            <w:noProof/>
            <w:webHidden/>
          </w:rPr>
          <w:instrText xml:space="preserve"> PAGEREF _Toc4140303 \h </w:instrText>
        </w:r>
        <w:r w:rsidR="008D7324">
          <w:rPr>
            <w:noProof/>
            <w:webHidden/>
          </w:rPr>
        </w:r>
        <w:r w:rsidR="008D7324">
          <w:rPr>
            <w:noProof/>
            <w:webHidden/>
          </w:rPr>
          <w:fldChar w:fldCharType="separate"/>
        </w:r>
        <w:r w:rsidR="008D7324">
          <w:rPr>
            <w:noProof/>
            <w:webHidden/>
          </w:rPr>
          <w:t>17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4" w:history="1">
        <w:r w:rsidR="008D7324" w:rsidRPr="00A826A2">
          <w:rPr>
            <w:rStyle w:val="Hyperlink"/>
            <w:noProof/>
          </w:rPr>
          <w:t>List One Patient's Archived Rx's</w:t>
        </w:r>
        <w:r w:rsidR="008D7324">
          <w:rPr>
            <w:noProof/>
            <w:webHidden/>
          </w:rPr>
          <w:tab/>
        </w:r>
        <w:r w:rsidR="008D7324">
          <w:rPr>
            <w:noProof/>
            <w:webHidden/>
          </w:rPr>
          <w:fldChar w:fldCharType="begin"/>
        </w:r>
        <w:r w:rsidR="008D7324">
          <w:rPr>
            <w:noProof/>
            <w:webHidden/>
          </w:rPr>
          <w:instrText xml:space="preserve"> PAGEREF _Toc4140304 \h </w:instrText>
        </w:r>
        <w:r w:rsidR="008D7324">
          <w:rPr>
            <w:noProof/>
            <w:webHidden/>
          </w:rPr>
        </w:r>
        <w:r w:rsidR="008D7324">
          <w:rPr>
            <w:noProof/>
            <w:webHidden/>
          </w:rPr>
          <w:fldChar w:fldCharType="separate"/>
        </w:r>
        <w:r w:rsidR="008D7324">
          <w:rPr>
            <w:noProof/>
            <w:webHidden/>
          </w:rPr>
          <w:t>17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5" w:history="1">
        <w:r w:rsidR="008D7324" w:rsidRPr="00A826A2">
          <w:rPr>
            <w:rStyle w:val="Hyperlink"/>
            <w:noProof/>
          </w:rPr>
          <w:t>Print Archived Prescriptions</w:t>
        </w:r>
        <w:r w:rsidR="008D7324">
          <w:rPr>
            <w:noProof/>
            <w:webHidden/>
          </w:rPr>
          <w:tab/>
        </w:r>
        <w:r w:rsidR="008D7324">
          <w:rPr>
            <w:noProof/>
            <w:webHidden/>
          </w:rPr>
          <w:fldChar w:fldCharType="begin"/>
        </w:r>
        <w:r w:rsidR="008D7324">
          <w:rPr>
            <w:noProof/>
            <w:webHidden/>
          </w:rPr>
          <w:instrText xml:space="preserve"> PAGEREF _Toc4140305 \h </w:instrText>
        </w:r>
        <w:r w:rsidR="008D7324">
          <w:rPr>
            <w:noProof/>
            <w:webHidden/>
          </w:rPr>
        </w:r>
        <w:r w:rsidR="008D7324">
          <w:rPr>
            <w:noProof/>
            <w:webHidden/>
          </w:rPr>
          <w:fldChar w:fldCharType="separate"/>
        </w:r>
        <w:r w:rsidR="008D7324">
          <w:rPr>
            <w:noProof/>
            <w:webHidden/>
          </w:rPr>
          <w:t>17</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06" w:history="1">
        <w:r w:rsidR="008D7324" w:rsidRPr="00A826A2">
          <w:rPr>
            <w:rStyle w:val="Hyperlink"/>
            <w:noProof/>
          </w:rPr>
          <w:t>Chapter 5: Autocanceling</w:t>
        </w:r>
        <w:r w:rsidR="008D7324">
          <w:rPr>
            <w:noProof/>
            <w:webHidden/>
          </w:rPr>
          <w:tab/>
        </w:r>
        <w:r w:rsidR="008D7324">
          <w:rPr>
            <w:noProof/>
            <w:webHidden/>
          </w:rPr>
          <w:fldChar w:fldCharType="begin"/>
        </w:r>
        <w:r w:rsidR="008D7324">
          <w:rPr>
            <w:noProof/>
            <w:webHidden/>
          </w:rPr>
          <w:instrText xml:space="preserve"> PAGEREF _Toc4140306 \h </w:instrText>
        </w:r>
        <w:r w:rsidR="008D7324">
          <w:rPr>
            <w:noProof/>
            <w:webHidden/>
          </w:rPr>
        </w:r>
        <w:r w:rsidR="008D7324">
          <w:rPr>
            <w:noProof/>
            <w:webHidden/>
          </w:rPr>
          <w:fldChar w:fldCharType="separate"/>
        </w:r>
        <w:r w:rsidR="008D7324">
          <w:rPr>
            <w:noProof/>
            <w:webHidden/>
          </w:rPr>
          <w:t>18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7" w:history="1">
        <w:r w:rsidR="008D7324" w:rsidRPr="00A826A2">
          <w:rPr>
            <w:rStyle w:val="Hyperlink"/>
            <w:noProof/>
          </w:rPr>
          <w:t>Autocancel Rx's on Admission</w:t>
        </w:r>
        <w:r w:rsidR="008D7324">
          <w:rPr>
            <w:noProof/>
            <w:webHidden/>
          </w:rPr>
          <w:tab/>
        </w:r>
        <w:r w:rsidR="008D7324">
          <w:rPr>
            <w:noProof/>
            <w:webHidden/>
          </w:rPr>
          <w:fldChar w:fldCharType="begin"/>
        </w:r>
        <w:r w:rsidR="008D7324">
          <w:rPr>
            <w:noProof/>
            <w:webHidden/>
          </w:rPr>
          <w:instrText xml:space="preserve"> PAGEREF _Toc4140307 \h </w:instrText>
        </w:r>
        <w:r w:rsidR="008D7324">
          <w:rPr>
            <w:noProof/>
            <w:webHidden/>
          </w:rPr>
        </w:r>
        <w:r w:rsidR="008D7324">
          <w:rPr>
            <w:noProof/>
            <w:webHidden/>
          </w:rPr>
          <w:fldChar w:fldCharType="separate"/>
        </w:r>
        <w:r w:rsidR="008D7324">
          <w:rPr>
            <w:noProof/>
            <w:webHidden/>
          </w:rPr>
          <w:t>18</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08" w:history="1">
        <w:r w:rsidR="008D7324" w:rsidRPr="00A826A2">
          <w:rPr>
            <w:rStyle w:val="Hyperlink"/>
            <w:noProof/>
          </w:rPr>
          <w:t>Chapter 6: Using the Bingo Board Menu</w:t>
        </w:r>
        <w:r w:rsidR="008D7324">
          <w:rPr>
            <w:noProof/>
            <w:webHidden/>
          </w:rPr>
          <w:tab/>
        </w:r>
        <w:r w:rsidR="008D7324">
          <w:rPr>
            <w:noProof/>
            <w:webHidden/>
          </w:rPr>
          <w:fldChar w:fldCharType="begin"/>
        </w:r>
        <w:r w:rsidR="008D7324">
          <w:rPr>
            <w:noProof/>
            <w:webHidden/>
          </w:rPr>
          <w:instrText xml:space="preserve"> PAGEREF _Toc4140308 \h </w:instrText>
        </w:r>
        <w:r w:rsidR="008D7324">
          <w:rPr>
            <w:noProof/>
            <w:webHidden/>
          </w:rPr>
        </w:r>
        <w:r w:rsidR="008D7324">
          <w:rPr>
            <w:noProof/>
            <w:webHidden/>
          </w:rPr>
          <w:fldChar w:fldCharType="separate"/>
        </w:r>
        <w:r w:rsidR="008D7324">
          <w:rPr>
            <w:noProof/>
            <w:webHidden/>
          </w:rPr>
          <w:t>20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09" w:history="1">
        <w:r w:rsidR="008D7324" w:rsidRPr="00A826A2">
          <w:rPr>
            <w:rStyle w:val="Hyperlink"/>
            <w:noProof/>
          </w:rPr>
          <w:t>Bingo Board</w:t>
        </w:r>
        <w:r w:rsidR="008D7324">
          <w:rPr>
            <w:noProof/>
            <w:webHidden/>
          </w:rPr>
          <w:tab/>
        </w:r>
        <w:r w:rsidR="008D7324">
          <w:rPr>
            <w:noProof/>
            <w:webHidden/>
          </w:rPr>
          <w:fldChar w:fldCharType="begin"/>
        </w:r>
        <w:r w:rsidR="008D7324">
          <w:rPr>
            <w:noProof/>
            <w:webHidden/>
          </w:rPr>
          <w:instrText xml:space="preserve"> PAGEREF _Toc4140309 \h </w:instrText>
        </w:r>
        <w:r w:rsidR="008D7324">
          <w:rPr>
            <w:noProof/>
            <w:webHidden/>
          </w:rPr>
        </w:r>
        <w:r w:rsidR="008D7324">
          <w:rPr>
            <w:noProof/>
            <w:webHidden/>
          </w:rPr>
          <w:fldChar w:fldCharType="separate"/>
        </w:r>
        <w:r w:rsidR="008D7324">
          <w:rPr>
            <w:noProof/>
            <w:webHidden/>
          </w:rPr>
          <w:t>20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10" w:history="1">
        <w:r w:rsidR="008D7324" w:rsidRPr="00A826A2">
          <w:rPr>
            <w:rStyle w:val="Hyperlink"/>
            <w:noProof/>
          </w:rPr>
          <w:t>Bingo Board Manager (BM)</w:t>
        </w:r>
        <w:r w:rsidR="008D7324">
          <w:rPr>
            <w:noProof/>
            <w:webHidden/>
          </w:rPr>
          <w:tab/>
        </w:r>
        <w:r w:rsidR="008D7324">
          <w:rPr>
            <w:noProof/>
            <w:webHidden/>
          </w:rPr>
          <w:fldChar w:fldCharType="begin"/>
        </w:r>
        <w:r w:rsidR="008D7324">
          <w:rPr>
            <w:noProof/>
            <w:webHidden/>
          </w:rPr>
          <w:instrText xml:space="preserve"> PAGEREF _Toc4140310 \h </w:instrText>
        </w:r>
        <w:r w:rsidR="008D7324">
          <w:rPr>
            <w:noProof/>
            <w:webHidden/>
          </w:rPr>
        </w:r>
        <w:r w:rsidR="008D7324">
          <w:rPr>
            <w:noProof/>
            <w:webHidden/>
          </w:rPr>
          <w:fldChar w:fldCharType="separate"/>
        </w:r>
        <w:r w:rsidR="008D7324">
          <w:rPr>
            <w:noProof/>
            <w:webHidden/>
          </w:rPr>
          <w:t>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1" w:history="1">
        <w:r w:rsidR="008D7324" w:rsidRPr="00A826A2">
          <w:rPr>
            <w:rStyle w:val="Hyperlink"/>
            <w:noProof/>
          </w:rPr>
          <w:t>Enter/Edit Display</w:t>
        </w:r>
        <w:r w:rsidR="008D7324">
          <w:rPr>
            <w:noProof/>
            <w:webHidden/>
          </w:rPr>
          <w:tab/>
        </w:r>
        <w:r w:rsidR="008D7324">
          <w:rPr>
            <w:noProof/>
            <w:webHidden/>
          </w:rPr>
          <w:fldChar w:fldCharType="begin"/>
        </w:r>
        <w:r w:rsidR="008D7324">
          <w:rPr>
            <w:noProof/>
            <w:webHidden/>
          </w:rPr>
          <w:instrText xml:space="preserve"> PAGEREF _Toc4140311 \h </w:instrText>
        </w:r>
        <w:r w:rsidR="008D7324">
          <w:rPr>
            <w:noProof/>
            <w:webHidden/>
          </w:rPr>
        </w:r>
        <w:r w:rsidR="008D7324">
          <w:rPr>
            <w:noProof/>
            <w:webHidden/>
          </w:rPr>
          <w:fldChar w:fldCharType="separate"/>
        </w:r>
        <w:r w:rsidR="008D7324">
          <w:rPr>
            <w:noProof/>
            <w:webHidden/>
          </w:rPr>
          <w:t>21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2" w:history="1">
        <w:r w:rsidR="008D7324" w:rsidRPr="00A826A2">
          <w:rPr>
            <w:rStyle w:val="Hyperlink"/>
            <w:noProof/>
          </w:rPr>
          <w:t>Auto-Start Enter/Edit</w:t>
        </w:r>
        <w:r w:rsidR="008D7324">
          <w:rPr>
            <w:noProof/>
            <w:webHidden/>
          </w:rPr>
          <w:tab/>
        </w:r>
        <w:r w:rsidR="008D7324">
          <w:rPr>
            <w:noProof/>
            <w:webHidden/>
          </w:rPr>
          <w:fldChar w:fldCharType="begin"/>
        </w:r>
        <w:r w:rsidR="008D7324">
          <w:rPr>
            <w:noProof/>
            <w:webHidden/>
          </w:rPr>
          <w:instrText xml:space="preserve"> PAGEREF _Toc4140312 \h </w:instrText>
        </w:r>
        <w:r w:rsidR="008D7324">
          <w:rPr>
            <w:noProof/>
            <w:webHidden/>
          </w:rPr>
        </w:r>
        <w:r w:rsidR="008D7324">
          <w:rPr>
            <w:noProof/>
            <w:webHidden/>
          </w:rPr>
          <w:fldChar w:fldCharType="separate"/>
        </w:r>
        <w:r w:rsidR="008D7324">
          <w:rPr>
            <w:noProof/>
            <w:webHidden/>
          </w:rPr>
          <w:t>22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3" w:history="1">
        <w:r w:rsidR="008D7324" w:rsidRPr="00A826A2">
          <w:rPr>
            <w:rStyle w:val="Hyperlink"/>
            <w:noProof/>
          </w:rPr>
          <w:t>Print Bingo Board Statistics</w:t>
        </w:r>
        <w:r w:rsidR="008D7324">
          <w:rPr>
            <w:noProof/>
            <w:webHidden/>
          </w:rPr>
          <w:tab/>
        </w:r>
        <w:r w:rsidR="008D7324">
          <w:rPr>
            <w:noProof/>
            <w:webHidden/>
          </w:rPr>
          <w:fldChar w:fldCharType="begin"/>
        </w:r>
        <w:r w:rsidR="008D7324">
          <w:rPr>
            <w:noProof/>
            <w:webHidden/>
          </w:rPr>
          <w:instrText xml:space="preserve"> PAGEREF _Toc4140313 \h </w:instrText>
        </w:r>
        <w:r w:rsidR="008D7324">
          <w:rPr>
            <w:noProof/>
            <w:webHidden/>
          </w:rPr>
        </w:r>
        <w:r w:rsidR="008D7324">
          <w:rPr>
            <w:noProof/>
            <w:webHidden/>
          </w:rPr>
          <w:fldChar w:fldCharType="separate"/>
        </w:r>
        <w:r w:rsidR="008D7324">
          <w:rPr>
            <w:noProof/>
            <w:webHidden/>
          </w:rPr>
          <w:t>22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4" w:history="1">
        <w:r w:rsidR="008D7324" w:rsidRPr="00A826A2">
          <w:rPr>
            <w:rStyle w:val="Hyperlink"/>
            <w:noProof/>
          </w:rPr>
          <w:t>Print Bingo Board Wait Time</w:t>
        </w:r>
        <w:r w:rsidR="008D7324">
          <w:rPr>
            <w:noProof/>
            <w:webHidden/>
          </w:rPr>
          <w:tab/>
        </w:r>
        <w:r w:rsidR="008D7324">
          <w:rPr>
            <w:noProof/>
            <w:webHidden/>
          </w:rPr>
          <w:fldChar w:fldCharType="begin"/>
        </w:r>
        <w:r w:rsidR="008D7324">
          <w:rPr>
            <w:noProof/>
            <w:webHidden/>
          </w:rPr>
          <w:instrText xml:space="preserve"> PAGEREF _Toc4140314 \h </w:instrText>
        </w:r>
        <w:r w:rsidR="008D7324">
          <w:rPr>
            <w:noProof/>
            <w:webHidden/>
          </w:rPr>
        </w:r>
        <w:r w:rsidR="008D7324">
          <w:rPr>
            <w:noProof/>
            <w:webHidden/>
          </w:rPr>
          <w:fldChar w:fldCharType="separate"/>
        </w:r>
        <w:r w:rsidR="008D7324">
          <w:rPr>
            <w:noProof/>
            <w:webHidden/>
          </w:rPr>
          <w:t>23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5" w:history="1">
        <w:r w:rsidR="008D7324" w:rsidRPr="00A826A2">
          <w:rPr>
            <w:rStyle w:val="Hyperlink"/>
            <w:noProof/>
          </w:rPr>
          <w:t>Purge Bingo Board Data</w:t>
        </w:r>
        <w:r w:rsidR="008D7324">
          <w:rPr>
            <w:noProof/>
            <w:webHidden/>
          </w:rPr>
          <w:tab/>
        </w:r>
        <w:r w:rsidR="008D7324">
          <w:rPr>
            <w:noProof/>
            <w:webHidden/>
          </w:rPr>
          <w:fldChar w:fldCharType="begin"/>
        </w:r>
        <w:r w:rsidR="008D7324">
          <w:rPr>
            <w:noProof/>
            <w:webHidden/>
          </w:rPr>
          <w:instrText xml:space="preserve"> PAGEREF _Toc4140315 \h </w:instrText>
        </w:r>
        <w:r w:rsidR="008D7324">
          <w:rPr>
            <w:noProof/>
            <w:webHidden/>
          </w:rPr>
        </w:r>
        <w:r w:rsidR="008D7324">
          <w:rPr>
            <w:noProof/>
            <w:webHidden/>
          </w:rPr>
          <w:fldChar w:fldCharType="separate"/>
        </w:r>
        <w:r w:rsidR="008D7324">
          <w:rPr>
            <w:noProof/>
            <w:webHidden/>
          </w:rPr>
          <w:t>24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6" w:history="1">
        <w:r w:rsidR="008D7324" w:rsidRPr="00A826A2">
          <w:rPr>
            <w:rStyle w:val="Hyperlink"/>
            <w:noProof/>
          </w:rPr>
          <w:t>Start Bingo Board Display</w:t>
        </w:r>
        <w:r w:rsidR="008D7324">
          <w:rPr>
            <w:noProof/>
            <w:webHidden/>
          </w:rPr>
          <w:tab/>
        </w:r>
        <w:r w:rsidR="008D7324">
          <w:rPr>
            <w:noProof/>
            <w:webHidden/>
          </w:rPr>
          <w:fldChar w:fldCharType="begin"/>
        </w:r>
        <w:r w:rsidR="008D7324">
          <w:rPr>
            <w:noProof/>
            <w:webHidden/>
          </w:rPr>
          <w:instrText xml:space="preserve"> PAGEREF _Toc4140316 \h </w:instrText>
        </w:r>
        <w:r w:rsidR="008D7324">
          <w:rPr>
            <w:noProof/>
            <w:webHidden/>
          </w:rPr>
        </w:r>
        <w:r w:rsidR="008D7324">
          <w:rPr>
            <w:noProof/>
            <w:webHidden/>
          </w:rPr>
          <w:fldChar w:fldCharType="separate"/>
        </w:r>
        <w:r w:rsidR="008D7324">
          <w:rPr>
            <w:noProof/>
            <w:webHidden/>
          </w:rPr>
          <w:t>25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7" w:history="1">
        <w:r w:rsidR="008D7324" w:rsidRPr="00A826A2">
          <w:rPr>
            <w:rStyle w:val="Hyperlink"/>
            <w:noProof/>
          </w:rPr>
          <w:t>Stop Bingo Board Display</w:t>
        </w:r>
        <w:r w:rsidR="008D7324">
          <w:rPr>
            <w:noProof/>
            <w:webHidden/>
          </w:rPr>
          <w:tab/>
        </w:r>
        <w:r w:rsidR="008D7324">
          <w:rPr>
            <w:noProof/>
            <w:webHidden/>
          </w:rPr>
          <w:fldChar w:fldCharType="begin"/>
        </w:r>
        <w:r w:rsidR="008D7324">
          <w:rPr>
            <w:noProof/>
            <w:webHidden/>
          </w:rPr>
          <w:instrText xml:space="preserve"> PAGEREF _Toc4140317 \h </w:instrText>
        </w:r>
        <w:r w:rsidR="008D7324">
          <w:rPr>
            <w:noProof/>
            <w:webHidden/>
          </w:rPr>
        </w:r>
        <w:r w:rsidR="008D7324">
          <w:rPr>
            <w:noProof/>
            <w:webHidden/>
          </w:rPr>
          <w:fldChar w:fldCharType="separate"/>
        </w:r>
        <w:r w:rsidR="008D7324">
          <w:rPr>
            <w:noProof/>
            <w:webHidden/>
          </w:rPr>
          <w:t>25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18" w:history="1">
        <w:r w:rsidR="008D7324" w:rsidRPr="00A826A2">
          <w:rPr>
            <w:rStyle w:val="Hyperlink"/>
            <w:noProof/>
          </w:rPr>
          <w:t>Bingo Board User (BU)</w:t>
        </w:r>
        <w:r w:rsidR="008D7324">
          <w:rPr>
            <w:noProof/>
            <w:webHidden/>
          </w:rPr>
          <w:tab/>
        </w:r>
        <w:r w:rsidR="008D7324">
          <w:rPr>
            <w:noProof/>
            <w:webHidden/>
          </w:rPr>
          <w:fldChar w:fldCharType="begin"/>
        </w:r>
        <w:r w:rsidR="008D7324">
          <w:rPr>
            <w:noProof/>
            <w:webHidden/>
          </w:rPr>
          <w:instrText xml:space="preserve"> PAGEREF _Toc4140318 \h </w:instrText>
        </w:r>
        <w:r w:rsidR="008D7324">
          <w:rPr>
            <w:noProof/>
            <w:webHidden/>
          </w:rPr>
        </w:r>
        <w:r w:rsidR="008D7324">
          <w:rPr>
            <w:noProof/>
            <w:webHidden/>
          </w:rPr>
          <w:fldChar w:fldCharType="separate"/>
        </w:r>
        <w:r w:rsidR="008D7324">
          <w:rPr>
            <w:noProof/>
            <w:webHidden/>
          </w:rPr>
          <w:t>25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19" w:history="1">
        <w:r w:rsidR="008D7324" w:rsidRPr="00A826A2">
          <w:rPr>
            <w:rStyle w:val="Hyperlink"/>
            <w:noProof/>
          </w:rPr>
          <w:t>Enter New Patient</w:t>
        </w:r>
        <w:r w:rsidR="008D7324">
          <w:rPr>
            <w:noProof/>
            <w:webHidden/>
          </w:rPr>
          <w:tab/>
        </w:r>
        <w:r w:rsidR="008D7324">
          <w:rPr>
            <w:noProof/>
            <w:webHidden/>
          </w:rPr>
          <w:fldChar w:fldCharType="begin"/>
        </w:r>
        <w:r w:rsidR="008D7324">
          <w:rPr>
            <w:noProof/>
            <w:webHidden/>
          </w:rPr>
          <w:instrText xml:space="preserve"> PAGEREF _Toc4140319 \h </w:instrText>
        </w:r>
        <w:r w:rsidR="008D7324">
          <w:rPr>
            <w:noProof/>
            <w:webHidden/>
          </w:rPr>
        </w:r>
        <w:r w:rsidR="008D7324">
          <w:rPr>
            <w:noProof/>
            <w:webHidden/>
          </w:rPr>
          <w:fldChar w:fldCharType="separate"/>
        </w:r>
        <w:r w:rsidR="008D7324">
          <w:rPr>
            <w:noProof/>
            <w:webHidden/>
          </w:rPr>
          <w:t>26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20" w:history="1">
        <w:r w:rsidR="008D7324" w:rsidRPr="00A826A2">
          <w:rPr>
            <w:rStyle w:val="Hyperlink"/>
            <w:noProof/>
          </w:rPr>
          <w:t>Display Patient's Name on Monitor</w:t>
        </w:r>
        <w:r w:rsidR="008D7324">
          <w:rPr>
            <w:noProof/>
            <w:webHidden/>
          </w:rPr>
          <w:tab/>
        </w:r>
        <w:r w:rsidR="008D7324">
          <w:rPr>
            <w:noProof/>
            <w:webHidden/>
          </w:rPr>
          <w:fldChar w:fldCharType="begin"/>
        </w:r>
        <w:r w:rsidR="008D7324">
          <w:rPr>
            <w:noProof/>
            <w:webHidden/>
          </w:rPr>
          <w:instrText xml:space="preserve"> PAGEREF _Toc4140320 \h </w:instrText>
        </w:r>
        <w:r w:rsidR="008D7324">
          <w:rPr>
            <w:noProof/>
            <w:webHidden/>
          </w:rPr>
        </w:r>
        <w:r w:rsidR="008D7324">
          <w:rPr>
            <w:noProof/>
            <w:webHidden/>
          </w:rPr>
          <w:fldChar w:fldCharType="separate"/>
        </w:r>
        <w:r w:rsidR="008D7324">
          <w:rPr>
            <w:noProof/>
            <w:webHidden/>
          </w:rPr>
          <w:t>26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21" w:history="1">
        <w:r w:rsidR="008D7324" w:rsidRPr="00A826A2">
          <w:rPr>
            <w:rStyle w:val="Hyperlink"/>
            <w:noProof/>
          </w:rPr>
          <w:t>Remove Patient's Name from Monitor</w:t>
        </w:r>
        <w:r w:rsidR="008D7324">
          <w:rPr>
            <w:noProof/>
            <w:webHidden/>
          </w:rPr>
          <w:tab/>
        </w:r>
        <w:r w:rsidR="008D7324">
          <w:rPr>
            <w:noProof/>
            <w:webHidden/>
          </w:rPr>
          <w:fldChar w:fldCharType="begin"/>
        </w:r>
        <w:r w:rsidR="008D7324">
          <w:rPr>
            <w:noProof/>
            <w:webHidden/>
          </w:rPr>
          <w:instrText xml:space="preserve"> PAGEREF _Toc4140321 \h </w:instrText>
        </w:r>
        <w:r w:rsidR="008D7324">
          <w:rPr>
            <w:noProof/>
            <w:webHidden/>
          </w:rPr>
        </w:r>
        <w:r w:rsidR="008D7324">
          <w:rPr>
            <w:noProof/>
            <w:webHidden/>
          </w:rPr>
          <w:fldChar w:fldCharType="separate"/>
        </w:r>
        <w:r w:rsidR="008D7324">
          <w:rPr>
            <w:noProof/>
            <w:webHidden/>
          </w:rPr>
          <w:t>26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22" w:history="1">
        <w:r w:rsidR="008D7324" w:rsidRPr="00A826A2">
          <w:rPr>
            <w:rStyle w:val="Hyperlink"/>
            <w:noProof/>
          </w:rPr>
          <w:t>Status of Patient's Order</w:t>
        </w:r>
        <w:r w:rsidR="008D7324">
          <w:rPr>
            <w:noProof/>
            <w:webHidden/>
          </w:rPr>
          <w:tab/>
        </w:r>
        <w:r w:rsidR="008D7324">
          <w:rPr>
            <w:noProof/>
            <w:webHidden/>
          </w:rPr>
          <w:fldChar w:fldCharType="begin"/>
        </w:r>
        <w:r w:rsidR="008D7324">
          <w:rPr>
            <w:noProof/>
            <w:webHidden/>
          </w:rPr>
          <w:instrText xml:space="preserve"> PAGEREF _Toc4140322 \h </w:instrText>
        </w:r>
        <w:r w:rsidR="008D7324">
          <w:rPr>
            <w:noProof/>
            <w:webHidden/>
          </w:rPr>
        </w:r>
        <w:r w:rsidR="008D7324">
          <w:rPr>
            <w:noProof/>
            <w:webHidden/>
          </w:rPr>
          <w:fldChar w:fldCharType="separate"/>
        </w:r>
        <w:r w:rsidR="008D7324">
          <w:rPr>
            <w:noProof/>
            <w:webHidden/>
          </w:rPr>
          <w:t>26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23" w:history="1">
        <w:r w:rsidR="008D7324" w:rsidRPr="00A826A2">
          <w:rPr>
            <w:rStyle w:val="Hyperlink"/>
            <w:noProof/>
          </w:rPr>
          <w:t>ScripTalk Mapping Error Messages</w:t>
        </w:r>
        <w:r w:rsidR="008D7324">
          <w:rPr>
            <w:noProof/>
            <w:webHidden/>
          </w:rPr>
          <w:tab/>
        </w:r>
        <w:r w:rsidR="008D7324">
          <w:rPr>
            <w:noProof/>
            <w:webHidden/>
          </w:rPr>
          <w:fldChar w:fldCharType="begin"/>
        </w:r>
        <w:r w:rsidR="008D7324">
          <w:rPr>
            <w:noProof/>
            <w:webHidden/>
          </w:rPr>
          <w:instrText xml:space="preserve"> PAGEREF _Toc4140323 \h </w:instrText>
        </w:r>
        <w:r w:rsidR="008D7324">
          <w:rPr>
            <w:noProof/>
            <w:webHidden/>
          </w:rPr>
        </w:r>
        <w:r w:rsidR="008D7324">
          <w:rPr>
            <w:noProof/>
            <w:webHidden/>
          </w:rPr>
          <w:fldChar w:fldCharType="separate"/>
        </w:r>
        <w:r w:rsidR="008D7324">
          <w:rPr>
            <w:noProof/>
            <w:webHidden/>
          </w:rPr>
          <w:t>27</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24" w:history="1">
        <w:r w:rsidR="008D7324" w:rsidRPr="00A826A2">
          <w:rPr>
            <w:rStyle w:val="Hyperlink"/>
            <w:noProof/>
          </w:rPr>
          <w:t>Chapter 7: Changing the Label Printer</w:t>
        </w:r>
        <w:r w:rsidR="008D7324">
          <w:rPr>
            <w:noProof/>
            <w:webHidden/>
          </w:rPr>
          <w:tab/>
        </w:r>
        <w:r w:rsidR="008D7324">
          <w:rPr>
            <w:noProof/>
            <w:webHidden/>
          </w:rPr>
          <w:fldChar w:fldCharType="begin"/>
        </w:r>
        <w:r w:rsidR="008D7324">
          <w:rPr>
            <w:noProof/>
            <w:webHidden/>
          </w:rPr>
          <w:instrText xml:space="preserve"> PAGEREF _Toc4140324 \h </w:instrText>
        </w:r>
        <w:r w:rsidR="008D7324">
          <w:rPr>
            <w:noProof/>
            <w:webHidden/>
          </w:rPr>
        </w:r>
        <w:r w:rsidR="008D7324">
          <w:rPr>
            <w:noProof/>
            <w:webHidden/>
          </w:rPr>
          <w:fldChar w:fldCharType="separate"/>
        </w:r>
        <w:r w:rsidR="008D7324">
          <w:rPr>
            <w:noProof/>
            <w:webHidden/>
          </w:rPr>
          <w:t>28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25" w:history="1">
        <w:r w:rsidR="008D7324" w:rsidRPr="00A826A2">
          <w:rPr>
            <w:rStyle w:val="Hyperlink"/>
            <w:noProof/>
          </w:rPr>
          <w:t>Change Label Printer</w:t>
        </w:r>
        <w:r w:rsidR="008D7324">
          <w:rPr>
            <w:noProof/>
            <w:webHidden/>
          </w:rPr>
          <w:tab/>
        </w:r>
        <w:r w:rsidR="008D7324">
          <w:rPr>
            <w:noProof/>
            <w:webHidden/>
          </w:rPr>
          <w:fldChar w:fldCharType="begin"/>
        </w:r>
        <w:r w:rsidR="008D7324">
          <w:rPr>
            <w:noProof/>
            <w:webHidden/>
          </w:rPr>
          <w:instrText xml:space="preserve"> PAGEREF _Toc4140325 \h </w:instrText>
        </w:r>
        <w:r w:rsidR="008D7324">
          <w:rPr>
            <w:noProof/>
            <w:webHidden/>
          </w:rPr>
        </w:r>
        <w:r w:rsidR="008D7324">
          <w:rPr>
            <w:noProof/>
            <w:webHidden/>
          </w:rPr>
          <w:fldChar w:fldCharType="separate"/>
        </w:r>
        <w:r w:rsidR="008D7324">
          <w:rPr>
            <w:noProof/>
            <w:webHidden/>
          </w:rPr>
          <w:t>28</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26" w:history="1">
        <w:r w:rsidR="008D7324" w:rsidRPr="00A826A2">
          <w:rPr>
            <w:rStyle w:val="Hyperlink"/>
            <w:noProof/>
          </w:rPr>
          <w:t>Chapter 8: Check Drug Interaction</w:t>
        </w:r>
        <w:r w:rsidR="008D7324">
          <w:rPr>
            <w:noProof/>
            <w:webHidden/>
          </w:rPr>
          <w:tab/>
        </w:r>
        <w:r w:rsidR="008D7324">
          <w:rPr>
            <w:noProof/>
            <w:webHidden/>
          </w:rPr>
          <w:fldChar w:fldCharType="begin"/>
        </w:r>
        <w:r w:rsidR="008D7324">
          <w:rPr>
            <w:noProof/>
            <w:webHidden/>
          </w:rPr>
          <w:instrText xml:space="preserve"> PAGEREF _Toc4140326 \h </w:instrText>
        </w:r>
        <w:r w:rsidR="008D7324">
          <w:rPr>
            <w:noProof/>
            <w:webHidden/>
          </w:rPr>
        </w:r>
        <w:r w:rsidR="008D7324">
          <w:rPr>
            <w:noProof/>
            <w:webHidden/>
          </w:rPr>
          <w:fldChar w:fldCharType="separate"/>
        </w:r>
        <w:r w:rsidR="008D7324">
          <w:rPr>
            <w:noProof/>
            <w:webHidden/>
          </w:rPr>
          <w:t>30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27" w:history="1">
        <w:r w:rsidR="008D7324" w:rsidRPr="00A826A2">
          <w:rPr>
            <w:rStyle w:val="Hyperlink"/>
            <w:noProof/>
          </w:rPr>
          <w:t>Check Drug Interaction</w:t>
        </w:r>
        <w:r w:rsidR="008D7324">
          <w:rPr>
            <w:noProof/>
            <w:webHidden/>
          </w:rPr>
          <w:tab/>
        </w:r>
        <w:r w:rsidR="008D7324">
          <w:rPr>
            <w:noProof/>
            <w:webHidden/>
          </w:rPr>
          <w:fldChar w:fldCharType="begin"/>
        </w:r>
        <w:r w:rsidR="008D7324">
          <w:rPr>
            <w:noProof/>
            <w:webHidden/>
          </w:rPr>
          <w:instrText xml:space="preserve"> PAGEREF _Toc4140327 \h </w:instrText>
        </w:r>
        <w:r w:rsidR="008D7324">
          <w:rPr>
            <w:noProof/>
            <w:webHidden/>
          </w:rPr>
        </w:r>
        <w:r w:rsidR="008D7324">
          <w:rPr>
            <w:noProof/>
            <w:webHidden/>
          </w:rPr>
          <w:fldChar w:fldCharType="separate"/>
        </w:r>
        <w:r w:rsidR="008D7324">
          <w:rPr>
            <w:noProof/>
            <w:webHidden/>
          </w:rPr>
          <w:t>30</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28" w:history="1">
        <w:r w:rsidR="008D7324" w:rsidRPr="00A826A2">
          <w:rPr>
            <w:rStyle w:val="Hyperlink"/>
            <w:noProof/>
          </w:rPr>
          <w:t>Chapter 9: Controlling the Dispensing of Clozapine</w:t>
        </w:r>
        <w:r w:rsidR="008D7324">
          <w:rPr>
            <w:noProof/>
            <w:webHidden/>
          </w:rPr>
          <w:tab/>
        </w:r>
        <w:r w:rsidR="008D7324">
          <w:rPr>
            <w:noProof/>
            <w:webHidden/>
          </w:rPr>
          <w:fldChar w:fldCharType="begin"/>
        </w:r>
        <w:r w:rsidR="008D7324">
          <w:rPr>
            <w:noProof/>
            <w:webHidden/>
          </w:rPr>
          <w:instrText xml:space="preserve"> PAGEREF _Toc4140328 \h </w:instrText>
        </w:r>
        <w:r w:rsidR="008D7324">
          <w:rPr>
            <w:noProof/>
            <w:webHidden/>
          </w:rPr>
        </w:r>
        <w:r w:rsidR="008D7324">
          <w:rPr>
            <w:noProof/>
            <w:webHidden/>
          </w:rPr>
          <w:fldChar w:fldCharType="separate"/>
        </w:r>
        <w:r w:rsidR="008D7324">
          <w:rPr>
            <w:noProof/>
            <w:webHidden/>
          </w:rPr>
          <w:t>32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29" w:history="1">
        <w:r w:rsidR="008D7324" w:rsidRPr="00A826A2">
          <w:rPr>
            <w:rStyle w:val="Hyperlink"/>
            <w:noProof/>
          </w:rPr>
          <w:t>Clozapine Pharmacy Manager</w:t>
        </w:r>
        <w:r w:rsidR="008D7324">
          <w:rPr>
            <w:noProof/>
            <w:webHidden/>
          </w:rPr>
          <w:tab/>
        </w:r>
        <w:r w:rsidR="008D7324">
          <w:rPr>
            <w:noProof/>
            <w:webHidden/>
          </w:rPr>
          <w:fldChar w:fldCharType="begin"/>
        </w:r>
        <w:r w:rsidR="008D7324">
          <w:rPr>
            <w:noProof/>
            <w:webHidden/>
          </w:rPr>
          <w:instrText xml:space="preserve"> PAGEREF _Toc4140329 \h </w:instrText>
        </w:r>
        <w:r w:rsidR="008D7324">
          <w:rPr>
            <w:noProof/>
            <w:webHidden/>
          </w:rPr>
        </w:r>
        <w:r w:rsidR="008D7324">
          <w:rPr>
            <w:noProof/>
            <w:webHidden/>
          </w:rPr>
          <w:fldChar w:fldCharType="separate"/>
        </w:r>
        <w:r w:rsidR="008D7324">
          <w:rPr>
            <w:noProof/>
            <w:webHidden/>
          </w:rPr>
          <w:t>32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0" w:history="1">
        <w:r w:rsidR="008D7324" w:rsidRPr="00A826A2">
          <w:rPr>
            <w:rStyle w:val="Hyperlink"/>
            <w:noProof/>
          </w:rPr>
          <w:t>Display Lab Tests and Results</w:t>
        </w:r>
        <w:r w:rsidR="008D7324">
          <w:rPr>
            <w:noProof/>
            <w:webHidden/>
          </w:rPr>
          <w:tab/>
        </w:r>
        <w:r w:rsidR="008D7324">
          <w:rPr>
            <w:noProof/>
            <w:webHidden/>
          </w:rPr>
          <w:fldChar w:fldCharType="begin"/>
        </w:r>
        <w:r w:rsidR="008D7324">
          <w:rPr>
            <w:noProof/>
            <w:webHidden/>
          </w:rPr>
          <w:instrText xml:space="preserve"> PAGEREF _Toc4140330 \h </w:instrText>
        </w:r>
        <w:r w:rsidR="008D7324">
          <w:rPr>
            <w:noProof/>
            <w:webHidden/>
          </w:rPr>
        </w:r>
        <w:r w:rsidR="008D7324">
          <w:rPr>
            <w:noProof/>
            <w:webHidden/>
          </w:rPr>
          <w:fldChar w:fldCharType="separate"/>
        </w:r>
        <w:r w:rsidR="008D7324">
          <w:rPr>
            <w:noProof/>
            <w:webHidden/>
          </w:rPr>
          <w:t>33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1" w:history="1">
        <w:r w:rsidR="008D7324" w:rsidRPr="00A826A2">
          <w:rPr>
            <w:rStyle w:val="Hyperlink"/>
            <w:noProof/>
          </w:rPr>
          <w:t>Edit Data for a Patient in the Clozapine Program</w:t>
        </w:r>
        <w:r w:rsidR="008D7324">
          <w:rPr>
            <w:noProof/>
            <w:webHidden/>
          </w:rPr>
          <w:tab/>
        </w:r>
        <w:r w:rsidR="008D7324">
          <w:rPr>
            <w:noProof/>
            <w:webHidden/>
          </w:rPr>
          <w:fldChar w:fldCharType="begin"/>
        </w:r>
        <w:r w:rsidR="008D7324">
          <w:rPr>
            <w:noProof/>
            <w:webHidden/>
          </w:rPr>
          <w:instrText xml:space="preserve"> PAGEREF _Toc4140331 \h </w:instrText>
        </w:r>
        <w:r w:rsidR="008D7324">
          <w:rPr>
            <w:noProof/>
            <w:webHidden/>
          </w:rPr>
        </w:r>
        <w:r w:rsidR="008D7324">
          <w:rPr>
            <w:noProof/>
            <w:webHidden/>
          </w:rPr>
          <w:fldChar w:fldCharType="separate"/>
        </w:r>
        <w:r w:rsidR="008D7324">
          <w:rPr>
            <w:noProof/>
            <w:webHidden/>
          </w:rPr>
          <w:t>33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2" w:history="1">
        <w:r w:rsidR="008D7324" w:rsidRPr="00A826A2">
          <w:rPr>
            <w:rStyle w:val="Hyperlink"/>
            <w:noProof/>
          </w:rPr>
          <w:t>List of Override Prescriptions</w:t>
        </w:r>
        <w:r w:rsidR="008D7324">
          <w:rPr>
            <w:noProof/>
            <w:webHidden/>
          </w:rPr>
          <w:tab/>
        </w:r>
        <w:r w:rsidR="008D7324">
          <w:rPr>
            <w:noProof/>
            <w:webHidden/>
          </w:rPr>
          <w:fldChar w:fldCharType="begin"/>
        </w:r>
        <w:r w:rsidR="008D7324">
          <w:rPr>
            <w:noProof/>
            <w:webHidden/>
          </w:rPr>
          <w:instrText xml:space="preserve"> PAGEREF _Toc4140332 \h </w:instrText>
        </w:r>
        <w:r w:rsidR="008D7324">
          <w:rPr>
            <w:noProof/>
            <w:webHidden/>
          </w:rPr>
        </w:r>
        <w:r w:rsidR="008D7324">
          <w:rPr>
            <w:noProof/>
            <w:webHidden/>
          </w:rPr>
          <w:fldChar w:fldCharType="separate"/>
        </w:r>
        <w:r w:rsidR="008D7324">
          <w:rPr>
            <w:noProof/>
            <w:webHidden/>
          </w:rPr>
          <w:t>33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3" w:history="1">
        <w:r w:rsidR="008D7324" w:rsidRPr="00A826A2">
          <w:rPr>
            <w:rStyle w:val="Hyperlink"/>
            <w:noProof/>
          </w:rPr>
          <w:t>Register Clozapine Patient</w:t>
        </w:r>
        <w:r w:rsidR="008D7324">
          <w:rPr>
            <w:noProof/>
            <w:webHidden/>
          </w:rPr>
          <w:tab/>
        </w:r>
        <w:r w:rsidR="008D7324">
          <w:rPr>
            <w:noProof/>
            <w:webHidden/>
          </w:rPr>
          <w:fldChar w:fldCharType="begin"/>
        </w:r>
        <w:r w:rsidR="008D7324">
          <w:rPr>
            <w:noProof/>
            <w:webHidden/>
          </w:rPr>
          <w:instrText xml:space="preserve"> PAGEREF _Toc4140333 \h </w:instrText>
        </w:r>
        <w:r w:rsidR="008D7324">
          <w:rPr>
            <w:noProof/>
            <w:webHidden/>
          </w:rPr>
        </w:r>
        <w:r w:rsidR="008D7324">
          <w:rPr>
            <w:noProof/>
            <w:webHidden/>
          </w:rPr>
          <w:fldChar w:fldCharType="separate"/>
        </w:r>
        <w:r w:rsidR="008D7324">
          <w:rPr>
            <w:noProof/>
            <w:webHidden/>
          </w:rPr>
          <w:t>34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4" w:history="1">
        <w:r w:rsidR="008D7324" w:rsidRPr="00A826A2">
          <w:rPr>
            <w:rStyle w:val="Hyperlink"/>
            <w:noProof/>
          </w:rPr>
          <w:t>Messages for Clozapine Drug Selection</w:t>
        </w:r>
        <w:r w:rsidR="008D7324">
          <w:rPr>
            <w:noProof/>
            <w:webHidden/>
          </w:rPr>
          <w:tab/>
        </w:r>
        <w:r w:rsidR="008D7324">
          <w:rPr>
            <w:noProof/>
            <w:webHidden/>
          </w:rPr>
          <w:fldChar w:fldCharType="begin"/>
        </w:r>
        <w:r w:rsidR="008D7324">
          <w:rPr>
            <w:noProof/>
            <w:webHidden/>
          </w:rPr>
          <w:instrText xml:space="preserve"> PAGEREF _Toc4140334 \h </w:instrText>
        </w:r>
        <w:r w:rsidR="008D7324">
          <w:rPr>
            <w:noProof/>
            <w:webHidden/>
          </w:rPr>
        </w:r>
        <w:r w:rsidR="008D7324">
          <w:rPr>
            <w:noProof/>
            <w:webHidden/>
          </w:rPr>
          <w:fldChar w:fldCharType="separate"/>
        </w:r>
        <w:r w:rsidR="008D7324">
          <w:rPr>
            <w:noProof/>
            <w:webHidden/>
          </w:rPr>
          <w:t>34</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35" w:history="1">
        <w:r w:rsidR="008D7324" w:rsidRPr="00A826A2">
          <w:rPr>
            <w:rStyle w:val="Hyperlink"/>
            <w:noProof/>
          </w:rPr>
          <w:t>Chapter 10: Handling Copay Charges</w:t>
        </w:r>
        <w:r w:rsidR="008D7324">
          <w:rPr>
            <w:noProof/>
            <w:webHidden/>
          </w:rPr>
          <w:tab/>
        </w:r>
        <w:r w:rsidR="008D7324">
          <w:rPr>
            <w:noProof/>
            <w:webHidden/>
          </w:rPr>
          <w:fldChar w:fldCharType="begin"/>
        </w:r>
        <w:r w:rsidR="008D7324">
          <w:rPr>
            <w:noProof/>
            <w:webHidden/>
          </w:rPr>
          <w:instrText xml:space="preserve"> PAGEREF _Toc4140335 \h </w:instrText>
        </w:r>
        <w:r w:rsidR="008D7324">
          <w:rPr>
            <w:noProof/>
            <w:webHidden/>
          </w:rPr>
        </w:r>
        <w:r w:rsidR="008D7324">
          <w:rPr>
            <w:noProof/>
            <w:webHidden/>
          </w:rPr>
          <w:fldChar w:fldCharType="separate"/>
        </w:r>
        <w:r w:rsidR="008D7324">
          <w:rPr>
            <w:noProof/>
            <w:webHidden/>
          </w:rPr>
          <w:t>38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6" w:history="1">
        <w:r w:rsidR="008D7324" w:rsidRPr="00A826A2">
          <w:rPr>
            <w:rStyle w:val="Hyperlink"/>
            <w:noProof/>
          </w:rPr>
          <w:t>Copay Menu</w:t>
        </w:r>
        <w:r w:rsidR="008D7324">
          <w:rPr>
            <w:noProof/>
            <w:webHidden/>
          </w:rPr>
          <w:tab/>
        </w:r>
        <w:r w:rsidR="008D7324">
          <w:rPr>
            <w:noProof/>
            <w:webHidden/>
          </w:rPr>
          <w:fldChar w:fldCharType="begin"/>
        </w:r>
        <w:r w:rsidR="008D7324">
          <w:rPr>
            <w:noProof/>
            <w:webHidden/>
          </w:rPr>
          <w:instrText xml:space="preserve"> PAGEREF _Toc4140336 \h </w:instrText>
        </w:r>
        <w:r w:rsidR="008D7324">
          <w:rPr>
            <w:noProof/>
            <w:webHidden/>
          </w:rPr>
        </w:r>
        <w:r w:rsidR="008D7324">
          <w:rPr>
            <w:noProof/>
            <w:webHidden/>
          </w:rPr>
          <w:fldChar w:fldCharType="separate"/>
        </w:r>
        <w:r w:rsidR="008D7324">
          <w:rPr>
            <w:noProof/>
            <w:webHidden/>
          </w:rPr>
          <w:t>39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7" w:history="1">
        <w:r w:rsidR="008D7324" w:rsidRPr="00A826A2">
          <w:rPr>
            <w:rStyle w:val="Hyperlink"/>
            <w:noProof/>
          </w:rPr>
          <w:t>CHAMPUS Billing Exemption</w:t>
        </w:r>
        <w:r w:rsidR="008D7324">
          <w:rPr>
            <w:noProof/>
            <w:webHidden/>
          </w:rPr>
          <w:tab/>
        </w:r>
        <w:r w:rsidR="008D7324">
          <w:rPr>
            <w:noProof/>
            <w:webHidden/>
          </w:rPr>
          <w:fldChar w:fldCharType="begin"/>
        </w:r>
        <w:r w:rsidR="008D7324">
          <w:rPr>
            <w:noProof/>
            <w:webHidden/>
          </w:rPr>
          <w:instrText xml:space="preserve"> PAGEREF _Toc4140337 \h </w:instrText>
        </w:r>
        <w:r w:rsidR="008D7324">
          <w:rPr>
            <w:noProof/>
            <w:webHidden/>
          </w:rPr>
        </w:r>
        <w:r w:rsidR="008D7324">
          <w:rPr>
            <w:noProof/>
            <w:webHidden/>
          </w:rPr>
          <w:fldChar w:fldCharType="separate"/>
        </w:r>
        <w:r w:rsidR="008D7324">
          <w:rPr>
            <w:noProof/>
            <w:webHidden/>
          </w:rPr>
          <w:t>40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8" w:history="1">
        <w:r w:rsidR="008D7324" w:rsidRPr="00A826A2">
          <w:rPr>
            <w:rStyle w:val="Hyperlink"/>
            <w:noProof/>
          </w:rPr>
          <w:t>Exempt Rx Patient Status from Copayment</w:t>
        </w:r>
        <w:r w:rsidR="008D7324">
          <w:rPr>
            <w:noProof/>
            <w:webHidden/>
          </w:rPr>
          <w:tab/>
        </w:r>
        <w:r w:rsidR="008D7324">
          <w:rPr>
            <w:noProof/>
            <w:webHidden/>
          </w:rPr>
          <w:fldChar w:fldCharType="begin"/>
        </w:r>
        <w:r w:rsidR="008D7324">
          <w:rPr>
            <w:noProof/>
            <w:webHidden/>
          </w:rPr>
          <w:instrText xml:space="preserve"> PAGEREF _Toc4140338 \h </w:instrText>
        </w:r>
        <w:r w:rsidR="008D7324">
          <w:rPr>
            <w:noProof/>
            <w:webHidden/>
          </w:rPr>
        </w:r>
        <w:r w:rsidR="008D7324">
          <w:rPr>
            <w:noProof/>
            <w:webHidden/>
          </w:rPr>
          <w:fldChar w:fldCharType="separate"/>
        </w:r>
        <w:r w:rsidR="008D7324">
          <w:rPr>
            <w:noProof/>
            <w:webHidden/>
          </w:rPr>
          <w:t>40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39" w:history="1">
        <w:r w:rsidR="008D7324" w:rsidRPr="00A826A2">
          <w:rPr>
            <w:rStyle w:val="Hyperlink"/>
            <w:noProof/>
          </w:rPr>
          <w:t>Reset Copay Status/Cancel Charges</w:t>
        </w:r>
        <w:r w:rsidR="008D7324">
          <w:rPr>
            <w:noProof/>
            <w:webHidden/>
          </w:rPr>
          <w:tab/>
        </w:r>
        <w:r w:rsidR="008D7324">
          <w:rPr>
            <w:noProof/>
            <w:webHidden/>
          </w:rPr>
          <w:fldChar w:fldCharType="begin"/>
        </w:r>
        <w:r w:rsidR="008D7324">
          <w:rPr>
            <w:noProof/>
            <w:webHidden/>
          </w:rPr>
          <w:instrText xml:space="preserve"> PAGEREF _Toc4140339 \h </w:instrText>
        </w:r>
        <w:r w:rsidR="008D7324">
          <w:rPr>
            <w:noProof/>
            <w:webHidden/>
          </w:rPr>
        </w:r>
        <w:r w:rsidR="008D7324">
          <w:rPr>
            <w:noProof/>
            <w:webHidden/>
          </w:rPr>
          <w:fldChar w:fldCharType="separate"/>
        </w:r>
        <w:r w:rsidR="008D7324">
          <w:rPr>
            <w:noProof/>
            <w:webHidden/>
          </w:rPr>
          <w:t>41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40" w:history="1">
        <w:r w:rsidR="008D7324" w:rsidRPr="00A826A2">
          <w:rPr>
            <w:rStyle w:val="Hyperlink"/>
            <w:noProof/>
          </w:rPr>
          <w:t>Reset Copay Status</w:t>
        </w:r>
        <w:r w:rsidR="008D7324">
          <w:rPr>
            <w:noProof/>
            <w:webHidden/>
          </w:rPr>
          <w:tab/>
        </w:r>
        <w:r w:rsidR="008D7324">
          <w:rPr>
            <w:noProof/>
            <w:webHidden/>
          </w:rPr>
          <w:fldChar w:fldCharType="begin"/>
        </w:r>
        <w:r w:rsidR="008D7324">
          <w:rPr>
            <w:noProof/>
            <w:webHidden/>
          </w:rPr>
          <w:instrText xml:space="preserve"> PAGEREF _Toc4140340 \h </w:instrText>
        </w:r>
        <w:r w:rsidR="008D7324">
          <w:rPr>
            <w:noProof/>
            <w:webHidden/>
          </w:rPr>
        </w:r>
        <w:r w:rsidR="008D7324">
          <w:rPr>
            <w:noProof/>
            <w:webHidden/>
          </w:rPr>
          <w:fldChar w:fldCharType="separate"/>
        </w:r>
        <w:r w:rsidR="008D7324">
          <w:rPr>
            <w:noProof/>
            <w:webHidden/>
          </w:rPr>
          <w:t>42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41" w:history="1">
        <w:r w:rsidR="008D7324" w:rsidRPr="00A826A2">
          <w:rPr>
            <w:rStyle w:val="Hyperlink"/>
            <w:noProof/>
          </w:rPr>
          <w:t>Enter/Edit Medication Exemption Question Responses</w:t>
        </w:r>
        <w:r w:rsidR="008D7324">
          <w:rPr>
            <w:noProof/>
            <w:webHidden/>
          </w:rPr>
          <w:tab/>
        </w:r>
        <w:r w:rsidR="008D7324">
          <w:rPr>
            <w:noProof/>
            <w:webHidden/>
          </w:rPr>
          <w:fldChar w:fldCharType="begin"/>
        </w:r>
        <w:r w:rsidR="008D7324">
          <w:rPr>
            <w:noProof/>
            <w:webHidden/>
          </w:rPr>
          <w:instrText xml:space="preserve"> PAGEREF _Toc4140341 \h </w:instrText>
        </w:r>
        <w:r w:rsidR="008D7324">
          <w:rPr>
            <w:noProof/>
            <w:webHidden/>
          </w:rPr>
        </w:r>
        <w:r w:rsidR="008D7324">
          <w:rPr>
            <w:noProof/>
            <w:webHidden/>
          </w:rPr>
          <w:fldChar w:fldCharType="separate"/>
        </w:r>
        <w:r w:rsidR="008D7324">
          <w:rPr>
            <w:noProof/>
            <w:webHidden/>
          </w:rPr>
          <w:t>43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42" w:history="1">
        <w:r w:rsidR="008D7324" w:rsidRPr="00A826A2">
          <w:rPr>
            <w:rStyle w:val="Hyperlink"/>
            <w:noProof/>
          </w:rPr>
          <w:t>Cancel Charges</w:t>
        </w:r>
        <w:r w:rsidR="008D7324">
          <w:rPr>
            <w:noProof/>
            <w:webHidden/>
          </w:rPr>
          <w:tab/>
        </w:r>
        <w:r w:rsidR="008D7324">
          <w:rPr>
            <w:noProof/>
            <w:webHidden/>
          </w:rPr>
          <w:fldChar w:fldCharType="begin"/>
        </w:r>
        <w:r w:rsidR="008D7324">
          <w:rPr>
            <w:noProof/>
            <w:webHidden/>
          </w:rPr>
          <w:instrText xml:space="preserve"> PAGEREF _Toc4140342 \h </w:instrText>
        </w:r>
        <w:r w:rsidR="008D7324">
          <w:rPr>
            <w:noProof/>
            <w:webHidden/>
          </w:rPr>
        </w:r>
        <w:r w:rsidR="008D7324">
          <w:rPr>
            <w:noProof/>
            <w:webHidden/>
          </w:rPr>
          <w:fldChar w:fldCharType="separate"/>
        </w:r>
        <w:r w:rsidR="008D7324">
          <w:rPr>
            <w:noProof/>
            <w:webHidden/>
          </w:rPr>
          <w:t>44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43" w:history="1">
        <w:r w:rsidR="008D7324" w:rsidRPr="00A826A2">
          <w:rPr>
            <w:rStyle w:val="Hyperlink"/>
            <w:noProof/>
          </w:rPr>
          <w:t>Potential Charges and Partial Charges</w:t>
        </w:r>
        <w:r w:rsidR="008D7324">
          <w:rPr>
            <w:noProof/>
            <w:webHidden/>
          </w:rPr>
          <w:tab/>
        </w:r>
        <w:r w:rsidR="008D7324">
          <w:rPr>
            <w:noProof/>
            <w:webHidden/>
          </w:rPr>
          <w:fldChar w:fldCharType="begin"/>
        </w:r>
        <w:r w:rsidR="008D7324">
          <w:rPr>
            <w:noProof/>
            <w:webHidden/>
          </w:rPr>
          <w:instrText xml:space="preserve"> PAGEREF _Toc4140343 \h </w:instrText>
        </w:r>
        <w:r w:rsidR="008D7324">
          <w:rPr>
            <w:noProof/>
            <w:webHidden/>
          </w:rPr>
        </w:r>
        <w:r w:rsidR="008D7324">
          <w:rPr>
            <w:noProof/>
            <w:webHidden/>
          </w:rPr>
          <w:fldChar w:fldCharType="separate"/>
        </w:r>
        <w:r w:rsidR="008D7324">
          <w:rPr>
            <w:noProof/>
            <w:webHidden/>
          </w:rPr>
          <w:t>45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44" w:history="1">
        <w:r w:rsidR="008D7324" w:rsidRPr="00A826A2">
          <w:rPr>
            <w:rStyle w:val="Hyperlink"/>
            <w:noProof/>
          </w:rPr>
          <w:t>IB-initiated Medication Copay Charge</w:t>
        </w:r>
        <w:r w:rsidR="008D7324">
          <w:rPr>
            <w:noProof/>
            <w:webHidden/>
          </w:rPr>
          <w:tab/>
        </w:r>
        <w:r w:rsidR="008D7324">
          <w:rPr>
            <w:noProof/>
            <w:webHidden/>
          </w:rPr>
          <w:fldChar w:fldCharType="begin"/>
        </w:r>
        <w:r w:rsidR="008D7324">
          <w:rPr>
            <w:noProof/>
            <w:webHidden/>
          </w:rPr>
          <w:instrText xml:space="preserve"> PAGEREF _Toc4140344 \h </w:instrText>
        </w:r>
        <w:r w:rsidR="008D7324">
          <w:rPr>
            <w:noProof/>
            <w:webHidden/>
          </w:rPr>
        </w:r>
        <w:r w:rsidR="008D7324">
          <w:rPr>
            <w:noProof/>
            <w:webHidden/>
          </w:rPr>
          <w:fldChar w:fldCharType="separate"/>
        </w:r>
        <w:r w:rsidR="008D7324">
          <w:rPr>
            <w:noProof/>
            <w:webHidden/>
          </w:rPr>
          <w:t>46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45" w:history="1">
        <w:r w:rsidR="008D7324" w:rsidRPr="00A826A2">
          <w:rPr>
            <w:rStyle w:val="Hyperlink"/>
            <w:noProof/>
          </w:rPr>
          <w:t>Fixed Medication Copayment Tiers (FMCT)</w:t>
        </w:r>
        <w:r w:rsidR="008D7324">
          <w:rPr>
            <w:noProof/>
            <w:webHidden/>
          </w:rPr>
          <w:tab/>
        </w:r>
        <w:r w:rsidR="008D7324">
          <w:rPr>
            <w:noProof/>
            <w:webHidden/>
          </w:rPr>
          <w:fldChar w:fldCharType="begin"/>
        </w:r>
        <w:r w:rsidR="008D7324">
          <w:rPr>
            <w:noProof/>
            <w:webHidden/>
          </w:rPr>
          <w:instrText xml:space="preserve"> PAGEREF _Toc4140345 \h </w:instrText>
        </w:r>
        <w:r w:rsidR="008D7324">
          <w:rPr>
            <w:noProof/>
            <w:webHidden/>
          </w:rPr>
        </w:r>
        <w:r w:rsidR="008D7324">
          <w:rPr>
            <w:noProof/>
            <w:webHidden/>
          </w:rPr>
          <w:fldChar w:fldCharType="separate"/>
        </w:r>
        <w:r w:rsidR="008D7324">
          <w:rPr>
            <w:noProof/>
            <w:webHidden/>
          </w:rPr>
          <w:t>47</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46" w:history="1">
        <w:r w:rsidR="008D7324" w:rsidRPr="00A826A2">
          <w:rPr>
            <w:rStyle w:val="Hyperlink"/>
            <w:noProof/>
          </w:rPr>
          <w:t xml:space="preserve">Chapter </w:t>
        </w:r>
        <w:r w:rsidR="008D7324" w:rsidRPr="00A826A2">
          <w:rPr>
            <w:rStyle w:val="Hyperlink"/>
            <w:rFonts w:eastAsia="MS Mincho"/>
            <w:noProof/>
          </w:rPr>
          <w:t>11</w:t>
        </w:r>
        <w:r w:rsidR="008D7324" w:rsidRPr="00A826A2">
          <w:rPr>
            <w:rStyle w:val="Hyperlink"/>
            <w:noProof/>
          </w:rPr>
          <w:t>: Evaluating Drug Usage</w:t>
        </w:r>
        <w:r w:rsidR="008D7324">
          <w:rPr>
            <w:noProof/>
            <w:webHidden/>
          </w:rPr>
          <w:tab/>
        </w:r>
        <w:r w:rsidR="008D7324">
          <w:rPr>
            <w:noProof/>
            <w:webHidden/>
          </w:rPr>
          <w:fldChar w:fldCharType="begin"/>
        </w:r>
        <w:r w:rsidR="008D7324">
          <w:rPr>
            <w:noProof/>
            <w:webHidden/>
          </w:rPr>
          <w:instrText xml:space="preserve"> PAGEREF _Toc4140346 \h </w:instrText>
        </w:r>
        <w:r w:rsidR="008D7324">
          <w:rPr>
            <w:noProof/>
            <w:webHidden/>
          </w:rPr>
        </w:r>
        <w:r w:rsidR="008D7324">
          <w:rPr>
            <w:noProof/>
            <w:webHidden/>
          </w:rPr>
          <w:fldChar w:fldCharType="separate"/>
        </w:r>
        <w:r w:rsidR="008D7324">
          <w:rPr>
            <w:noProof/>
            <w:webHidden/>
          </w:rPr>
          <w:t>49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47" w:history="1">
        <w:r w:rsidR="008D7324" w:rsidRPr="00A826A2">
          <w:rPr>
            <w:rStyle w:val="Hyperlink"/>
            <w:noProof/>
          </w:rPr>
          <w:t>DUE Supervisor</w:t>
        </w:r>
        <w:r w:rsidR="008D7324">
          <w:rPr>
            <w:noProof/>
            <w:webHidden/>
          </w:rPr>
          <w:tab/>
        </w:r>
        <w:r w:rsidR="008D7324">
          <w:rPr>
            <w:noProof/>
            <w:webHidden/>
          </w:rPr>
          <w:fldChar w:fldCharType="begin"/>
        </w:r>
        <w:r w:rsidR="008D7324">
          <w:rPr>
            <w:noProof/>
            <w:webHidden/>
          </w:rPr>
          <w:instrText xml:space="preserve"> PAGEREF _Toc4140347 \h </w:instrText>
        </w:r>
        <w:r w:rsidR="008D7324">
          <w:rPr>
            <w:noProof/>
            <w:webHidden/>
          </w:rPr>
        </w:r>
        <w:r w:rsidR="008D7324">
          <w:rPr>
            <w:noProof/>
            <w:webHidden/>
          </w:rPr>
          <w:fldChar w:fldCharType="separate"/>
        </w:r>
        <w:r w:rsidR="008D7324">
          <w:rPr>
            <w:noProof/>
            <w:webHidden/>
          </w:rPr>
          <w:t>49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48" w:history="1">
        <w:r w:rsidR="008D7324" w:rsidRPr="00A826A2">
          <w:rPr>
            <w:rStyle w:val="Hyperlink"/>
            <w:noProof/>
          </w:rPr>
          <w:t>Enter a New Answer Sheet</w:t>
        </w:r>
        <w:r w:rsidR="008D7324">
          <w:rPr>
            <w:noProof/>
            <w:webHidden/>
          </w:rPr>
          <w:tab/>
        </w:r>
        <w:r w:rsidR="008D7324">
          <w:rPr>
            <w:noProof/>
            <w:webHidden/>
          </w:rPr>
          <w:fldChar w:fldCharType="begin"/>
        </w:r>
        <w:r w:rsidR="008D7324">
          <w:rPr>
            <w:noProof/>
            <w:webHidden/>
          </w:rPr>
          <w:instrText xml:space="preserve"> PAGEREF _Toc4140348 \h </w:instrText>
        </w:r>
        <w:r w:rsidR="008D7324">
          <w:rPr>
            <w:noProof/>
            <w:webHidden/>
          </w:rPr>
        </w:r>
        <w:r w:rsidR="008D7324">
          <w:rPr>
            <w:noProof/>
            <w:webHidden/>
          </w:rPr>
          <w:fldChar w:fldCharType="separate"/>
        </w:r>
        <w:r w:rsidR="008D7324">
          <w:rPr>
            <w:noProof/>
            <w:webHidden/>
          </w:rPr>
          <w:t>49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49" w:history="1">
        <w:r w:rsidR="008D7324" w:rsidRPr="00A826A2">
          <w:rPr>
            <w:rStyle w:val="Hyperlink"/>
            <w:noProof/>
          </w:rPr>
          <w:t>Edit an Existing Answer Sheet</w:t>
        </w:r>
        <w:r w:rsidR="008D7324">
          <w:rPr>
            <w:noProof/>
            <w:webHidden/>
          </w:rPr>
          <w:tab/>
        </w:r>
        <w:r w:rsidR="008D7324">
          <w:rPr>
            <w:noProof/>
            <w:webHidden/>
          </w:rPr>
          <w:fldChar w:fldCharType="begin"/>
        </w:r>
        <w:r w:rsidR="008D7324">
          <w:rPr>
            <w:noProof/>
            <w:webHidden/>
          </w:rPr>
          <w:instrText xml:space="preserve"> PAGEREF _Toc4140349 \h </w:instrText>
        </w:r>
        <w:r w:rsidR="008D7324">
          <w:rPr>
            <w:noProof/>
            <w:webHidden/>
          </w:rPr>
        </w:r>
        <w:r w:rsidR="008D7324">
          <w:rPr>
            <w:noProof/>
            <w:webHidden/>
          </w:rPr>
          <w:fldChar w:fldCharType="separate"/>
        </w:r>
        <w:r w:rsidR="008D7324">
          <w:rPr>
            <w:noProof/>
            <w:webHidden/>
          </w:rPr>
          <w:t>49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0" w:history="1">
        <w:r w:rsidR="008D7324" w:rsidRPr="00A826A2">
          <w:rPr>
            <w:rStyle w:val="Hyperlink"/>
            <w:noProof/>
          </w:rPr>
          <w:t>Create/Edit a Questionnaire</w:t>
        </w:r>
        <w:r w:rsidR="008D7324">
          <w:rPr>
            <w:noProof/>
            <w:webHidden/>
          </w:rPr>
          <w:tab/>
        </w:r>
        <w:r w:rsidR="008D7324">
          <w:rPr>
            <w:noProof/>
            <w:webHidden/>
          </w:rPr>
          <w:fldChar w:fldCharType="begin"/>
        </w:r>
        <w:r w:rsidR="008D7324">
          <w:rPr>
            <w:noProof/>
            <w:webHidden/>
          </w:rPr>
          <w:instrText xml:space="preserve"> PAGEREF _Toc4140350 \h </w:instrText>
        </w:r>
        <w:r w:rsidR="008D7324">
          <w:rPr>
            <w:noProof/>
            <w:webHidden/>
          </w:rPr>
        </w:r>
        <w:r w:rsidR="008D7324">
          <w:rPr>
            <w:noProof/>
            <w:webHidden/>
          </w:rPr>
          <w:fldChar w:fldCharType="separate"/>
        </w:r>
        <w:r w:rsidR="008D7324">
          <w:rPr>
            <w:noProof/>
            <w:webHidden/>
          </w:rPr>
          <w:t>49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1" w:history="1">
        <w:r w:rsidR="008D7324" w:rsidRPr="00A826A2">
          <w:rPr>
            <w:rStyle w:val="Hyperlink"/>
            <w:noProof/>
          </w:rPr>
          <w:t>Batch Print Questionnaires</w:t>
        </w:r>
        <w:r w:rsidR="008D7324">
          <w:rPr>
            <w:noProof/>
            <w:webHidden/>
          </w:rPr>
          <w:tab/>
        </w:r>
        <w:r w:rsidR="008D7324">
          <w:rPr>
            <w:noProof/>
            <w:webHidden/>
          </w:rPr>
          <w:fldChar w:fldCharType="begin"/>
        </w:r>
        <w:r w:rsidR="008D7324">
          <w:rPr>
            <w:noProof/>
            <w:webHidden/>
          </w:rPr>
          <w:instrText xml:space="preserve"> PAGEREF _Toc4140351 \h </w:instrText>
        </w:r>
        <w:r w:rsidR="008D7324">
          <w:rPr>
            <w:noProof/>
            <w:webHidden/>
          </w:rPr>
        </w:r>
        <w:r w:rsidR="008D7324">
          <w:rPr>
            <w:noProof/>
            <w:webHidden/>
          </w:rPr>
          <w:fldChar w:fldCharType="separate"/>
        </w:r>
        <w:r w:rsidR="008D7324">
          <w:rPr>
            <w:noProof/>
            <w:webHidden/>
          </w:rPr>
          <w:t>50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2" w:history="1">
        <w:r w:rsidR="008D7324" w:rsidRPr="00A826A2">
          <w:rPr>
            <w:rStyle w:val="Hyperlink"/>
            <w:noProof/>
          </w:rPr>
          <w:t>DUE Report</w:t>
        </w:r>
        <w:r w:rsidR="008D7324">
          <w:rPr>
            <w:noProof/>
            <w:webHidden/>
          </w:rPr>
          <w:tab/>
        </w:r>
        <w:r w:rsidR="008D7324">
          <w:rPr>
            <w:noProof/>
            <w:webHidden/>
          </w:rPr>
          <w:fldChar w:fldCharType="begin"/>
        </w:r>
        <w:r w:rsidR="008D7324">
          <w:rPr>
            <w:noProof/>
            <w:webHidden/>
          </w:rPr>
          <w:instrText xml:space="preserve"> PAGEREF _Toc4140352 \h </w:instrText>
        </w:r>
        <w:r w:rsidR="008D7324">
          <w:rPr>
            <w:noProof/>
            <w:webHidden/>
          </w:rPr>
        </w:r>
        <w:r w:rsidR="008D7324">
          <w:rPr>
            <w:noProof/>
            <w:webHidden/>
          </w:rPr>
          <w:fldChar w:fldCharType="separate"/>
        </w:r>
        <w:r w:rsidR="008D7324">
          <w:rPr>
            <w:noProof/>
            <w:webHidden/>
          </w:rPr>
          <w:t>50</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53" w:history="1">
        <w:r w:rsidR="008D7324" w:rsidRPr="00A826A2">
          <w:rPr>
            <w:rStyle w:val="Hyperlink"/>
            <w:noProof/>
          </w:rPr>
          <w:t>Chapter 12: Enter/Edit Clinic Sort Groups</w:t>
        </w:r>
        <w:r w:rsidR="008D7324">
          <w:rPr>
            <w:noProof/>
            <w:webHidden/>
          </w:rPr>
          <w:tab/>
        </w:r>
        <w:r w:rsidR="008D7324">
          <w:rPr>
            <w:noProof/>
            <w:webHidden/>
          </w:rPr>
          <w:fldChar w:fldCharType="begin"/>
        </w:r>
        <w:r w:rsidR="008D7324">
          <w:rPr>
            <w:noProof/>
            <w:webHidden/>
          </w:rPr>
          <w:instrText xml:space="preserve"> PAGEREF _Toc4140353 \h </w:instrText>
        </w:r>
        <w:r w:rsidR="008D7324">
          <w:rPr>
            <w:noProof/>
            <w:webHidden/>
          </w:rPr>
        </w:r>
        <w:r w:rsidR="008D7324">
          <w:rPr>
            <w:noProof/>
            <w:webHidden/>
          </w:rPr>
          <w:fldChar w:fldCharType="separate"/>
        </w:r>
        <w:r w:rsidR="008D7324">
          <w:rPr>
            <w:noProof/>
            <w:webHidden/>
          </w:rPr>
          <w:t>51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4" w:history="1">
        <w:r w:rsidR="008D7324" w:rsidRPr="00A826A2">
          <w:rPr>
            <w:rStyle w:val="Hyperlink"/>
            <w:noProof/>
          </w:rPr>
          <w:t>Enter/Edit Clinic Sort Groups</w:t>
        </w:r>
        <w:r w:rsidR="008D7324">
          <w:rPr>
            <w:noProof/>
            <w:webHidden/>
          </w:rPr>
          <w:tab/>
        </w:r>
        <w:r w:rsidR="008D7324">
          <w:rPr>
            <w:noProof/>
            <w:webHidden/>
          </w:rPr>
          <w:fldChar w:fldCharType="begin"/>
        </w:r>
        <w:r w:rsidR="008D7324">
          <w:rPr>
            <w:noProof/>
            <w:webHidden/>
          </w:rPr>
          <w:instrText xml:space="preserve"> PAGEREF _Toc4140354 \h </w:instrText>
        </w:r>
        <w:r w:rsidR="008D7324">
          <w:rPr>
            <w:noProof/>
            <w:webHidden/>
          </w:rPr>
        </w:r>
        <w:r w:rsidR="008D7324">
          <w:rPr>
            <w:noProof/>
            <w:webHidden/>
          </w:rPr>
          <w:fldChar w:fldCharType="separate"/>
        </w:r>
        <w:r w:rsidR="008D7324">
          <w:rPr>
            <w:noProof/>
            <w:webHidden/>
          </w:rPr>
          <w:t>51</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55" w:history="1">
        <w:r w:rsidR="008D7324" w:rsidRPr="00A826A2">
          <w:rPr>
            <w:rStyle w:val="Hyperlink"/>
            <w:noProof/>
          </w:rPr>
          <w:t>Chapter 13: External Interface Menu</w:t>
        </w:r>
        <w:r w:rsidR="008D7324">
          <w:rPr>
            <w:noProof/>
            <w:webHidden/>
          </w:rPr>
          <w:tab/>
        </w:r>
        <w:r w:rsidR="008D7324">
          <w:rPr>
            <w:noProof/>
            <w:webHidden/>
          </w:rPr>
          <w:fldChar w:fldCharType="begin"/>
        </w:r>
        <w:r w:rsidR="008D7324">
          <w:rPr>
            <w:noProof/>
            <w:webHidden/>
          </w:rPr>
          <w:instrText xml:space="preserve"> PAGEREF _Toc4140355 \h </w:instrText>
        </w:r>
        <w:r w:rsidR="008D7324">
          <w:rPr>
            <w:noProof/>
            <w:webHidden/>
          </w:rPr>
        </w:r>
        <w:r w:rsidR="008D7324">
          <w:rPr>
            <w:noProof/>
            <w:webHidden/>
          </w:rPr>
          <w:fldChar w:fldCharType="separate"/>
        </w:r>
        <w:r w:rsidR="008D7324">
          <w:rPr>
            <w:noProof/>
            <w:webHidden/>
          </w:rPr>
          <w:t>53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6" w:history="1">
        <w:r w:rsidR="008D7324" w:rsidRPr="00A826A2">
          <w:rPr>
            <w:rStyle w:val="Hyperlink"/>
            <w:noProof/>
          </w:rPr>
          <w:t>External Interface Menu</w:t>
        </w:r>
        <w:r w:rsidR="008D7324">
          <w:rPr>
            <w:noProof/>
            <w:webHidden/>
          </w:rPr>
          <w:tab/>
        </w:r>
        <w:r w:rsidR="008D7324">
          <w:rPr>
            <w:noProof/>
            <w:webHidden/>
          </w:rPr>
          <w:fldChar w:fldCharType="begin"/>
        </w:r>
        <w:r w:rsidR="008D7324">
          <w:rPr>
            <w:noProof/>
            <w:webHidden/>
          </w:rPr>
          <w:instrText xml:space="preserve"> PAGEREF _Toc4140356 \h </w:instrText>
        </w:r>
        <w:r w:rsidR="008D7324">
          <w:rPr>
            <w:noProof/>
            <w:webHidden/>
          </w:rPr>
        </w:r>
        <w:r w:rsidR="008D7324">
          <w:rPr>
            <w:noProof/>
            <w:webHidden/>
          </w:rPr>
          <w:fldChar w:fldCharType="separate"/>
        </w:r>
        <w:r w:rsidR="008D7324">
          <w:rPr>
            <w:noProof/>
            <w:webHidden/>
          </w:rPr>
          <w:t>53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7" w:history="1">
        <w:r w:rsidR="008D7324" w:rsidRPr="00A826A2">
          <w:rPr>
            <w:rStyle w:val="Hyperlink"/>
            <w:noProof/>
          </w:rPr>
          <w:t>Purge External Batches</w:t>
        </w:r>
        <w:r w:rsidR="008D7324">
          <w:rPr>
            <w:noProof/>
            <w:webHidden/>
          </w:rPr>
          <w:tab/>
        </w:r>
        <w:r w:rsidR="008D7324">
          <w:rPr>
            <w:noProof/>
            <w:webHidden/>
          </w:rPr>
          <w:fldChar w:fldCharType="begin"/>
        </w:r>
        <w:r w:rsidR="008D7324">
          <w:rPr>
            <w:noProof/>
            <w:webHidden/>
          </w:rPr>
          <w:instrText xml:space="preserve"> PAGEREF _Toc4140357 \h </w:instrText>
        </w:r>
        <w:r w:rsidR="008D7324">
          <w:rPr>
            <w:noProof/>
            <w:webHidden/>
          </w:rPr>
        </w:r>
        <w:r w:rsidR="008D7324">
          <w:rPr>
            <w:noProof/>
            <w:webHidden/>
          </w:rPr>
          <w:fldChar w:fldCharType="separate"/>
        </w:r>
        <w:r w:rsidR="008D7324">
          <w:rPr>
            <w:noProof/>
            <w:webHidden/>
          </w:rPr>
          <w:t>53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8" w:history="1">
        <w:r w:rsidR="008D7324" w:rsidRPr="00A826A2">
          <w:rPr>
            <w:rStyle w:val="Hyperlink"/>
            <w:noProof/>
          </w:rPr>
          <w:t>Reprint External Batches</w:t>
        </w:r>
        <w:r w:rsidR="008D7324">
          <w:rPr>
            <w:noProof/>
            <w:webHidden/>
          </w:rPr>
          <w:tab/>
        </w:r>
        <w:r w:rsidR="008D7324">
          <w:rPr>
            <w:noProof/>
            <w:webHidden/>
          </w:rPr>
          <w:fldChar w:fldCharType="begin"/>
        </w:r>
        <w:r w:rsidR="008D7324">
          <w:rPr>
            <w:noProof/>
            <w:webHidden/>
          </w:rPr>
          <w:instrText xml:space="preserve"> PAGEREF _Toc4140358 \h </w:instrText>
        </w:r>
        <w:r w:rsidR="008D7324">
          <w:rPr>
            <w:noProof/>
            <w:webHidden/>
          </w:rPr>
        </w:r>
        <w:r w:rsidR="008D7324">
          <w:rPr>
            <w:noProof/>
            <w:webHidden/>
          </w:rPr>
          <w:fldChar w:fldCharType="separate"/>
        </w:r>
        <w:r w:rsidR="008D7324">
          <w:rPr>
            <w:noProof/>
            <w:webHidden/>
          </w:rPr>
          <w:t>53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59" w:history="1">
        <w:r w:rsidR="008D7324" w:rsidRPr="00A826A2">
          <w:rPr>
            <w:rStyle w:val="Hyperlink"/>
            <w:noProof/>
          </w:rPr>
          <w:t>View External Batches</w:t>
        </w:r>
        <w:r w:rsidR="008D7324">
          <w:rPr>
            <w:noProof/>
            <w:webHidden/>
          </w:rPr>
          <w:tab/>
        </w:r>
        <w:r w:rsidR="008D7324">
          <w:rPr>
            <w:noProof/>
            <w:webHidden/>
          </w:rPr>
          <w:fldChar w:fldCharType="begin"/>
        </w:r>
        <w:r w:rsidR="008D7324">
          <w:rPr>
            <w:noProof/>
            <w:webHidden/>
          </w:rPr>
          <w:instrText xml:space="preserve"> PAGEREF _Toc4140359 \h </w:instrText>
        </w:r>
        <w:r w:rsidR="008D7324">
          <w:rPr>
            <w:noProof/>
            <w:webHidden/>
          </w:rPr>
        </w:r>
        <w:r w:rsidR="008D7324">
          <w:rPr>
            <w:noProof/>
            <w:webHidden/>
          </w:rPr>
          <w:fldChar w:fldCharType="separate"/>
        </w:r>
        <w:r w:rsidR="008D7324">
          <w:rPr>
            <w:noProof/>
            <w:webHidden/>
          </w:rPr>
          <w:t>54</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60" w:history="1">
        <w:r w:rsidR="008D7324" w:rsidRPr="00A826A2">
          <w:rPr>
            <w:rStyle w:val="Hyperlink"/>
            <w:noProof/>
          </w:rPr>
          <w:t>Chapter 14: Label/Profile Monitor Reprint</w:t>
        </w:r>
        <w:r w:rsidR="008D7324">
          <w:rPr>
            <w:noProof/>
            <w:webHidden/>
          </w:rPr>
          <w:tab/>
        </w:r>
        <w:r w:rsidR="008D7324">
          <w:rPr>
            <w:noProof/>
            <w:webHidden/>
          </w:rPr>
          <w:fldChar w:fldCharType="begin"/>
        </w:r>
        <w:r w:rsidR="008D7324">
          <w:rPr>
            <w:noProof/>
            <w:webHidden/>
          </w:rPr>
          <w:instrText xml:space="preserve"> PAGEREF _Toc4140360 \h </w:instrText>
        </w:r>
        <w:r w:rsidR="008D7324">
          <w:rPr>
            <w:noProof/>
            <w:webHidden/>
          </w:rPr>
        </w:r>
        <w:r w:rsidR="008D7324">
          <w:rPr>
            <w:noProof/>
            <w:webHidden/>
          </w:rPr>
          <w:fldChar w:fldCharType="separate"/>
        </w:r>
        <w:r w:rsidR="008D7324">
          <w:rPr>
            <w:noProof/>
            <w:webHidden/>
          </w:rPr>
          <w:t>57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61" w:history="1">
        <w:r w:rsidR="008D7324" w:rsidRPr="00A826A2">
          <w:rPr>
            <w:rStyle w:val="Hyperlink"/>
            <w:noProof/>
          </w:rPr>
          <w:t>Label Profile Monitor Reprint</w:t>
        </w:r>
        <w:r w:rsidR="008D7324">
          <w:rPr>
            <w:noProof/>
            <w:webHidden/>
          </w:rPr>
          <w:tab/>
        </w:r>
        <w:r w:rsidR="008D7324">
          <w:rPr>
            <w:noProof/>
            <w:webHidden/>
          </w:rPr>
          <w:fldChar w:fldCharType="begin"/>
        </w:r>
        <w:r w:rsidR="008D7324">
          <w:rPr>
            <w:noProof/>
            <w:webHidden/>
          </w:rPr>
          <w:instrText xml:space="preserve"> PAGEREF _Toc4140361 \h </w:instrText>
        </w:r>
        <w:r w:rsidR="008D7324">
          <w:rPr>
            <w:noProof/>
            <w:webHidden/>
          </w:rPr>
        </w:r>
        <w:r w:rsidR="008D7324">
          <w:rPr>
            <w:noProof/>
            <w:webHidden/>
          </w:rPr>
          <w:fldChar w:fldCharType="separate"/>
        </w:r>
        <w:r w:rsidR="008D7324">
          <w:rPr>
            <w:noProof/>
            <w:webHidden/>
          </w:rPr>
          <w:t>57</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62" w:history="1">
        <w:r w:rsidR="008D7324" w:rsidRPr="00A826A2">
          <w:rPr>
            <w:rStyle w:val="Hyperlink"/>
            <w:noProof/>
          </w:rPr>
          <w:t>Chapter 15: Implementing and Maintaining Outpatient Pharmacy</w:t>
        </w:r>
        <w:r w:rsidR="008D7324">
          <w:rPr>
            <w:noProof/>
            <w:webHidden/>
          </w:rPr>
          <w:tab/>
        </w:r>
        <w:r w:rsidR="008D7324">
          <w:rPr>
            <w:noProof/>
            <w:webHidden/>
          </w:rPr>
          <w:fldChar w:fldCharType="begin"/>
        </w:r>
        <w:r w:rsidR="008D7324">
          <w:rPr>
            <w:noProof/>
            <w:webHidden/>
          </w:rPr>
          <w:instrText xml:space="preserve"> PAGEREF _Toc4140362 \h </w:instrText>
        </w:r>
        <w:r w:rsidR="008D7324">
          <w:rPr>
            <w:noProof/>
            <w:webHidden/>
          </w:rPr>
        </w:r>
        <w:r w:rsidR="008D7324">
          <w:rPr>
            <w:noProof/>
            <w:webHidden/>
          </w:rPr>
          <w:fldChar w:fldCharType="separate"/>
        </w:r>
        <w:r w:rsidR="008D7324">
          <w:rPr>
            <w:noProof/>
            <w:webHidden/>
          </w:rPr>
          <w:t>59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63" w:history="1">
        <w:r w:rsidR="008D7324" w:rsidRPr="00A826A2">
          <w:rPr>
            <w:rStyle w:val="Hyperlink"/>
            <w:noProof/>
          </w:rPr>
          <w:t>Maintenance (Outpatient Pharmacy)</w:t>
        </w:r>
        <w:r w:rsidR="008D7324">
          <w:rPr>
            <w:noProof/>
            <w:webHidden/>
          </w:rPr>
          <w:tab/>
        </w:r>
        <w:r w:rsidR="008D7324">
          <w:rPr>
            <w:noProof/>
            <w:webHidden/>
          </w:rPr>
          <w:fldChar w:fldCharType="begin"/>
        </w:r>
        <w:r w:rsidR="008D7324">
          <w:rPr>
            <w:noProof/>
            <w:webHidden/>
          </w:rPr>
          <w:instrText xml:space="preserve"> PAGEREF _Toc4140363 \h </w:instrText>
        </w:r>
        <w:r w:rsidR="008D7324">
          <w:rPr>
            <w:noProof/>
            <w:webHidden/>
          </w:rPr>
        </w:r>
        <w:r w:rsidR="008D7324">
          <w:rPr>
            <w:noProof/>
            <w:webHidden/>
          </w:rPr>
          <w:fldChar w:fldCharType="separate"/>
        </w:r>
        <w:r w:rsidR="008D7324">
          <w:rPr>
            <w:noProof/>
            <w:webHidden/>
          </w:rPr>
          <w:t>59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64" w:history="1">
        <w:r w:rsidR="008D7324" w:rsidRPr="00A826A2">
          <w:rPr>
            <w:rStyle w:val="Hyperlink"/>
            <w:noProof/>
          </w:rPr>
          <w:t>Site Parameter Enter/Edit</w:t>
        </w:r>
        <w:r w:rsidR="008D7324">
          <w:rPr>
            <w:noProof/>
            <w:webHidden/>
          </w:rPr>
          <w:tab/>
        </w:r>
        <w:r w:rsidR="008D7324">
          <w:rPr>
            <w:noProof/>
            <w:webHidden/>
          </w:rPr>
          <w:fldChar w:fldCharType="begin"/>
        </w:r>
        <w:r w:rsidR="008D7324">
          <w:rPr>
            <w:noProof/>
            <w:webHidden/>
          </w:rPr>
          <w:instrText xml:space="preserve"> PAGEREF _Toc4140364 \h </w:instrText>
        </w:r>
        <w:r w:rsidR="008D7324">
          <w:rPr>
            <w:noProof/>
            <w:webHidden/>
          </w:rPr>
        </w:r>
        <w:r w:rsidR="008D7324">
          <w:rPr>
            <w:noProof/>
            <w:webHidden/>
          </w:rPr>
          <w:fldChar w:fldCharType="separate"/>
        </w:r>
        <w:r w:rsidR="008D7324">
          <w:rPr>
            <w:noProof/>
            <w:webHidden/>
          </w:rPr>
          <w:t>59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65" w:history="1">
        <w:r w:rsidR="008D7324" w:rsidRPr="00A826A2">
          <w:rPr>
            <w:rStyle w:val="Hyperlink"/>
            <w:noProof/>
          </w:rPr>
          <w:t>PSO RX Numbering Warning</w:t>
        </w:r>
        <w:r w:rsidR="008D7324">
          <w:rPr>
            <w:noProof/>
            <w:webHidden/>
          </w:rPr>
          <w:tab/>
        </w:r>
        <w:r w:rsidR="008D7324">
          <w:rPr>
            <w:noProof/>
            <w:webHidden/>
          </w:rPr>
          <w:fldChar w:fldCharType="begin"/>
        </w:r>
        <w:r w:rsidR="008D7324">
          <w:rPr>
            <w:noProof/>
            <w:webHidden/>
          </w:rPr>
          <w:instrText xml:space="preserve"> PAGEREF _Toc4140365 \h </w:instrText>
        </w:r>
        <w:r w:rsidR="008D7324">
          <w:rPr>
            <w:noProof/>
            <w:webHidden/>
          </w:rPr>
        </w:r>
        <w:r w:rsidR="008D7324">
          <w:rPr>
            <w:noProof/>
            <w:webHidden/>
          </w:rPr>
          <w:fldChar w:fldCharType="separate"/>
        </w:r>
        <w:r w:rsidR="008D7324">
          <w:rPr>
            <w:noProof/>
            <w:webHidden/>
          </w:rPr>
          <w:t>66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66" w:history="1">
        <w:r w:rsidR="008D7324" w:rsidRPr="00A826A2">
          <w:rPr>
            <w:rStyle w:val="Hyperlink"/>
            <w:noProof/>
          </w:rPr>
          <w:t>Edit Provider</w:t>
        </w:r>
        <w:r w:rsidR="008D7324">
          <w:rPr>
            <w:noProof/>
            <w:webHidden/>
          </w:rPr>
          <w:tab/>
        </w:r>
        <w:r w:rsidR="008D7324">
          <w:rPr>
            <w:noProof/>
            <w:webHidden/>
          </w:rPr>
          <w:fldChar w:fldCharType="begin"/>
        </w:r>
        <w:r w:rsidR="008D7324">
          <w:rPr>
            <w:noProof/>
            <w:webHidden/>
          </w:rPr>
          <w:instrText xml:space="preserve"> PAGEREF _Toc4140366 \h </w:instrText>
        </w:r>
        <w:r w:rsidR="008D7324">
          <w:rPr>
            <w:noProof/>
            <w:webHidden/>
          </w:rPr>
        </w:r>
        <w:r w:rsidR="008D7324">
          <w:rPr>
            <w:noProof/>
            <w:webHidden/>
          </w:rPr>
          <w:fldChar w:fldCharType="separate"/>
        </w:r>
        <w:r w:rsidR="008D7324">
          <w:rPr>
            <w:noProof/>
            <w:webHidden/>
          </w:rPr>
          <w:t>67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67" w:history="1">
        <w:r w:rsidR="008D7324" w:rsidRPr="00A826A2">
          <w:rPr>
            <w:rStyle w:val="Hyperlink"/>
            <w:noProof/>
          </w:rPr>
          <w:t>Add New Providers</w:t>
        </w:r>
        <w:r w:rsidR="008D7324">
          <w:rPr>
            <w:noProof/>
            <w:webHidden/>
          </w:rPr>
          <w:tab/>
        </w:r>
        <w:r w:rsidR="008D7324">
          <w:rPr>
            <w:noProof/>
            <w:webHidden/>
          </w:rPr>
          <w:fldChar w:fldCharType="begin"/>
        </w:r>
        <w:r w:rsidR="008D7324">
          <w:rPr>
            <w:noProof/>
            <w:webHidden/>
          </w:rPr>
          <w:instrText xml:space="preserve"> PAGEREF _Toc4140367 \h </w:instrText>
        </w:r>
        <w:r w:rsidR="008D7324">
          <w:rPr>
            <w:noProof/>
            <w:webHidden/>
          </w:rPr>
        </w:r>
        <w:r w:rsidR="008D7324">
          <w:rPr>
            <w:noProof/>
            <w:webHidden/>
          </w:rPr>
          <w:fldChar w:fldCharType="separate"/>
        </w:r>
        <w:r w:rsidR="008D7324">
          <w:rPr>
            <w:noProof/>
            <w:webHidden/>
          </w:rPr>
          <w:t>68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68" w:history="1">
        <w:r w:rsidR="008D7324" w:rsidRPr="00A826A2">
          <w:rPr>
            <w:rStyle w:val="Hyperlink"/>
            <w:noProof/>
          </w:rPr>
          <w:t>Add/Edit/Delete DEA Number for a Provider</w:t>
        </w:r>
        <w:r w:rsidR="008D7324">
          <w:rPr>
            <w:noProof/>
            <w:webHidden/>
          </w:rPr>
          <w:tab/>
        </w:r>
        <w:r w:rsidR="008D7324">
          <w:rPr>
            <w:noProof/>
            <w:webHidden/>
          </w:rPr>
          <w:fldChar w:fldCharType="begin"/>
        </w:r>
        <w:r w:rsidR="008D7324">
          <w:rPr>
            <w:noProof/>
            <w:webHidden/>
          </w:rPr>
          <w:instrText xml:space="preserve"> PAGEREF _Toc4140368 \h </w:instrText>
        </w:r>
        <w:r w:rsidR="008D7324">
          <w:rPr>
            <w:noProof/>
            <w:webHidden/>
          </w:rPr>
        </w:r>
        <w:r w:rsidR="008D7324">
          <w:rPr>
            <w:noProof/>
            <w:webHidden/>
          </w:rPr>
          <w:fldChar w:fldCharType="separate"/>
        </w:r>
        <w:r w:rsidR="008D7324">
          <w:rPr>
            <w:noProof/>
            <w:webHidden/>
          </w:rPr>
          <w:t>69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69" w:history="1">
        <w:r w:rsidR="008D7324" w:rsidRPr="00A826A2">
          <w:rPr>
            <w:rStyle w:val="Hyperlink"/>
            <w:noProof/>
          </w:rPr>
          <w:t>Queue Background Jobs</w:t>
        </w:r>
        <w:r w:rsidR="008D7324">
          <w:rPr>
            <w:noProof/>
            <w:webHidden/>
          </w:rPr>
          <w:tab/>
        </w:r>
        <w:r w:rsidR="008D7324">
          <w:rPr>
            <w:noProof/>
            <w:webHidden/>
          </w:rPr>
          <w:fldChar w:fldCharType="begin"/>
        </w:r>
        <w:r w:rsidR="008D7324">
          <w:rPr>
            <w:noProof/>
            <w:webHidden/>
          </w:rPr>
          <w:instrText xml:space="preserve"> PAGEREF _Toc4140369 \h </w:instrText>
        </w:r>
        <w:r w:rsidR="008D7324">
          <w:rPr>
            <w:noProof/>
            <w:webHidden/>
          </w:rPr>
        </w:r>
        <w:r w:rsidR="008D7324">
          <w:rPr>
            <w:noProof/>
            <w:webHidden/>
          </w:rPr>
          <w:fldChar w:fldCharType="separate"/>
        </w:r>
        <w:r w:rsidR="008D7324">
          <w:rPr>
            <w:noProof/>
            <w:webHidden/>
          </w:rPr>
          <w:t>73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70" w:history="1">
        <w:r w:rsidR="008D7324" w:rsidRPr="00A826A2">
          <w:rPr>
            <w:rStyle w:val="Hyperlink"/>
            <w:noProof/>
          </w:rPr>
          <w:t>Autocancel Rx's on Admission</w:t>
        </w:r>
        <w:r w:rsidR="008D7324">
          <w:rPr>
            <w:noProof/>
            <w:webHidden/>
          </w:rPr>
          <w:tab/>
        </w:r>
        <w:r w:rsidR="008D7324">
          <w:rPr>
            <w:noProof/>
            <w:webHidden/>
          </w:rPr>
          <w:fldChar w:fldCharType="begin"/>
        </w:r>
        <w:r w:rsidR="008D7324">
          <w:rPr>
            <w:noProof/>
            <w:webHidden/>
          </w:rPr>
          <w:instrText xml:space="preserve"> PAGEREF _Toc4140370 \h </w:instrText>
        </w:r>
        <w:r w:rsidR="008D7324">
          <w:rPr>
            <w:noProof/>
            <w:webHidden/>
          </w:rPr>
        </w:r>
        <w:r w:rsidR="008D7324">
          <w:rPr>
            <w:noProof/>
            <w:webHidden/>
          </w:rPr>
          <w:fldChar w:fldCharType="separate"/>
        </w:r>
        <w:r w:rsidR="008D7324">
          <w:rPr>
            <w:noProof/>
            <w:webHidden/>
          </w:rPr>
          <w:t>74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71" w:history="1">
        <w:r w:rsidR="008D7324" w:rsidRPr="00A826A2">
          <w:rPr>
            <w:rStyle w:val="Hyperlink"/>
            <w:noProof/>
          </w:rPr>
          <w:t>Bingo Board Manager (BM)</w:t>
        </w:r>
        <w:r w:rsidR="008D7324">
          <w:rPr>
            <w:noProof/>
            <w:webHidden/>
          </w:rPr>
          <w:tab/>
        </w:r>
        <w:r w:rsidR="008D7324">
          <w:rPr>
            <w:noProof/>
            <w:webHidden/>
          </w:rPr>
          <w:fldChar w:fldCharType="begin"/>
        </w:r>
        <w:r w:rsidR="008D7324">
          <w:rPr>
            <w:noProof/>
            <w:webHidden/>
          </w:rPr>
          <w:instrText xml:space="preserve"> PAGEREF _Toc4140371 \h </w:instrText>
        </w:r>
        <w:r w:rsidR="008D7324">
          <w:rPr>
            <w:noProof/>
            <w:webHidden/>
          </w:rPr>
        </w:r>
        <w:r w:rsidR="008D7324">
          <w:rPr>
            <w:noProof/>
            <w:webHidden/>
          </w:rPr>
          <w:fldChar w:fldCharType="separate"/>
        </w:r>
        <w:r w:rsidR="008D7324">
          <w:rPr>
            <w:noProof/>
            <w:webHidden/>
          </w:rPr>
          <w:t>74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2" w:history="1">
        <w:r w:rsidR="008D7324" w:rsidRPr="00A826A2">
          <w:rPr>
            <w:rStyle w:val="Hyperlink"/>
            <w:noProof/>
          </w:rPr>
          <w:t>Enter/Edit Display</w:t>
        </w:r>
        <w:r w:rsidR="008D7324">
          <w:rPr>
            <w:noProof/>
            <w:webHidden/>
          </w:rPr>
          <w:tab/>
        </w:r>
        <w:r w:rsidR="008D7324">
          <w:rPr>
            <w:noProof/>
            <w:webHidden/>
          </w:rPr>
          <w:fldChar w:fldCharType="begin"/>
        </w:r>
        <w:r w:rsidR="008D7324">
          <w:rPr>
            <w:noProof/>
            <w:webHidden/>
          </w:rPr>
          <w:instrText xml:space="preserve"> PAGEREF _Toc4140372 \h </w:instrText>
        </w:r>
        <w:r w:rsidR="008D7324">
          <w:rPr>
            <w:noProof/>
            <w:webHidden/>
          </w:rPr>
        </w:r>
        <w:r w:rsidR="008D7324">
          <w:rPr>
            <w:noProof/>
            <w:webHidden/>
          </w:rPr>
          <w:fldChar w:fldCharType="separate"/>
        </w:r>
        <w:r w:rsidR="008D7324">
          <w:rPr>
            <w:noProof/>
            <w:webHidden/>
          </w:rPr>
          <w:t>75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3" w:history="1">
        <w:r w:rsidR="008D7324" w:rsidRPr="00A826A2">
          <w:rPr>
            <w:rStyle w:val="Hyperlink"/>
            <w:noProof/>
          </w:rPr>
          <w:t>Auto-Start Enter/Edit</w:t>
        </w:r>
        <w:r w:rsidR="008D7324">
          <w:rPr>
            <w:noProof/>
            <w:webHidden/>
          </w:rPr>
          <w:tab/>
        </w:r>
        <w:r w:rsidR="008D7324">
          <w:rPr>
            <w:noProof/>
            <w:webHidden/>
          </w:rPr>
          <w:fldChar w:fldCharType="begin"/>
        </w:r>
        <w:r w:rsidR="008D7324">
          <w:rPr>
            <w:noProof/>
            <w:webHidden/>
          </w:rPr>
          <w:instrText xml:space="preserve"> PAGEREF _Toc4140373 \h </w:instrText>
        </w:r>
        <w:r w:rsidR="008D7324">
          <w:rPr>
            <w:noProof/>
            <w:webHidden/>
          </w:rPr>
        </w:r>
        <w:r w:rsidR="008D7324">
          <w:rPr>
            <w:noProof/>
            <w:webHidden/>
          </w:rPr>
          <w:fldChar w:fldCharType="separate"/>
        </w:r>
        <w:r w:rsidR="008D7324">
          <w:rPr>
            <w:noProof/>
            <w:webHidden/>
          </w:rPr>
          <w:t>76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4" w:history="1">
        <w:r w:rsidR="008D7324" w:rsidRPr="00A826A2">
          <w:rPr>
            <w:rStyle w:val="Hyperlink"/>
            <w:noProof/>
          </w:rPr>
          <w:t>Print Bingo Board Statistics</w:t>
        </w:r>
        <w:r w:rsidR="008D7324">
          <w:rPr>
            <w:noProof/>
            <w:webHidden/>
          </w:rPr>
          <w:tab/>
        </w:r>
        <w:r w:rsidR="008D7324">
          <w:rPr>
            <w:noProof/>
            <w:webHidden/>
          </w:rPr>
          <w:fldChar w:fldCharType="begin"/>
        </w:r>
        <w:r w:rsidR="008D7324">
          <w:rPr>
            <w:noProof/>
            <w:webHidden/>
          </w:rPr>
          <w:instrText xml:space="preserve"> PAGEREF _Toc4140374 \h </w:instrText>
        </w:r>
        <w:r w:rsidR="008D7324">
          <w:rPr>
            <w:noProof/>
            <w:webHidden/>
          </w:rPr>
        </w:r>
        <w:r w:rsidR="008D7324">
          <w:rPr>
            <w:noProof/>
            <w:webHidden/>
          </w:rPr>
          <w:fldChar w:fldCharType="separate"/>
        </w:r>
        <w:r w:rsidR="008D7324">
          <w:rPr>
            <w:noProof/>
            <w:webHidden/>
          </w:rPr>
          <w:t>76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5" w:history="1">
        <w:r w:rsidR="008D7324" w:rsidRPr="00A826A2">
          <w:rPr>
            <w:rStyle w:val="Hyperlink"/>
            <w:noProof/>
          </w:rPr>
          <w:t>Print Bingo Board Wait Time</w:t>
        </w:r>
        <w:r w:rsidR="008D7324">
          <w:rPr>
            <w:noProof/>
            <w:webHidden/>
          </w:rPr>
          <w:tab/>
        </w:r>
        <w:r w:rsidR="008D7324">
          <w:rPr>
            <w:noProof/>
            <w:webHidden/>
          </w:rPr>
          <w:fldChar w:fldCharType="begin"/>
        </w:r>
        <w:r w:rsidR="008D7324">
          <w:rPr>
            <w:noProof/>
            <w:webHidden/>
          </w:rPr>
          <w:instrText xml:space="preserve"> PAGEREF _Toc4140375 \h </w:instrText>
        </w:r>
        <w:r w:rsidR="008D7324">
          <w:rPr>
            <w:noProof/>
            <w:webHidden/>
          </w:rPr>
        </w:r>
        <w:r w:rsidR="008D7324">
          <w:rPr>
            <w:noProof/>
            <w:webHidden/>
          </w:rPr>
          <w:fldChar w:fldCharType="separate"/>
        </w:r>
        <w:r w:rsidR="008D7324">
          <w:rPr>
            <w:noProof/>
            <w:webHidden/>
          </w:rPr>
          <w:t>76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6" w:history="1">
        <w:r w:rsidR="008D7324" w:rsidRPr="00A826A2">
          <w:rPr>
            <w:rStyle w:val="Hyperlink"/>
            <w:noProof/>
          </w:rPr>
          <w:t>Purge Bingo Board Data</w:t>
        </w:r>
        <w:r w:rsidR="008D7324">
          <w:rPr>
            <w:noProof/>
            <w:webHidden/>
          </w:rPr>
          <w:tab/>
        </w:r>
        <w:r w:rsidR="008D7324">
          <w:rPr>
            <w:noProof/>
            <w:webHidden/>
          </w:rPr>
          <w:fldChar w:fldCharType="begin"/>
        </w:r>
        <w:r w:rsidR="008D7324">
          <w:rPr>
            <w:noProof/>
            <w:webHidden/>
          </w:rPr>
          <w:instrText xml:space="preserve"> PAGEREF _Toc4140376 \h </w:instrText>
        </w:r>
        <w:r w:rsidR="008D7324">
          <w:rPr>
            <w:noProof/>
            <w:webHidden/>
          </w:rPr>
        </w:r>
        <w:r w:rsidR="008D7324">
          <w:rPr>
            <w:noProof/>
            <w:webHidden/>
          </w:rPr>
          <w:fldChar w:fldCharType="separate"/>
        </w:r>
        <w:r w:rsidR="008D7324">
          <w:rPr>
            <w:noProof/>
            <w:webHidden/>
          </w:rPr>
          <w:t>78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7" w:history="1">
        <w:r w:rsidR="008D7324" w:rsidRPr="00A826A2">
          <w:rPr>
            <w:rStyle w:val="Hyperlink"/>
            <w:noProof/>
          </w:rPr>
          <w:t>Start Bingo Board Display</w:t>
        </w:r>
        <w:r w:rsidR="008D7324">
          <w:rPr>
            <w:noProof/>
            <w:webHidden/>
          </w:rPr>
          <w:tab/>
        </w:r>
        <w:r w:rsidR="008D7324">
          <w:rPr>
            <w:noProof/>
            <w:webHidden/>
          </w:rPr>
          <w:fldChar w:fldCharType="begin"/>
        </w:r>
        <w:r w:rsidR="008D7324">
          <w:rPr>
            <w:noProof/>
            <w:webHidden/>
          </w:rPr>
          <w:instrText xml:space="preserve"> PAGEREF _Toc4140377 \h </w:instrText>
        </w:r>
        <w:r w:rsidR="008D7324">
          <w:rPr>
            <w:noProof/>
            <w:webHidden/>
          </w:rPr>
        </w:r>
        <w:r w:rsidR="008D7324">
          <w:rPr>
            <w:noProof/>
            <w:webHidden/>
          </w:rPr>
          <w:fldChar w:fldCharType="separate"/>
        </w:r>
        <w:r w:rsidR="008D7324">
          <w:rPr>
            <w:noProof/>
            <w:webHidden/>
          </w:rPr>
          <w:t>78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78" w:history="1">
        <w:r w:rsidR="008D7324" w:rsidRPr="00A826A2">
          <w:rPr>
            <w:rStyle w:val="Hyperlink"/>
            <w:noProof/>
          </w:rPr>
          <w:t>Stop Bingo Board Display</w:t>
        </w:r>
        <w:r w:rsidR="008D7324">
          <w:rPr>
            <w:noProof/>
            <w:webHidden/>
          </w:rPr>
          <w:tab/>
        </w:r>
        <w:r w:rsidR="008D7324">
          <w:rPr>
            <w:noProof/>
            <w:webHidden/>
          </w:rPr>
          <w:fldChar w:fldCharType="begin"/>
        </w:r>
        <w:r w:rsidR="008D7324">
          <w:rPr>
            <w:noProof/>
            <w:webHidden/>
          </w:rPr>
          <w:instrText xml:space="preserve"> PAGEREF _Toc4140378 \h </w:instrText>
        </w:r>
        <w:r w:rsidR="008D7324">
          <w:rPr>
            <w:noProof/>
            <w:webHidden/>
          </w:rPr>
        </w:r>
        <w:r w:rsidR="008D7324">
          <w:rPr>
            <w:noProof/>
            <w:webHidden/>
          </w:rPr>
          <w:fldChar w:fldCharType="separate"/>
        </w:r>
        <w:r w:rsidR="008D7324">
          <w:rPr>
            <w:noProof/>
            <w:webHidden/>
          </w:rPr>
          <w:t>78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79" w:history="1">
        <w:r w:rsidR="008D7324" w:rsidRPr="00A826A2">
          <w:rPr>
            <w:rStyle w:val="Hyperlink"/>
            <w:noProof/>
          </w:rPr>
          <w:t>Edit Data for a Patient in the Clozapine Program</w:t>
        </w:r>
        <w:r w:rsidR="008D7324">
          <w:rPr>
            <w:noProof/>
            <w:webHidden/>
          </w:rPr>
          <w:tab/>
        </w:r>
        <w:r w:rsidR="008D7324">
          <w:rPr>
            <w:noProof/>
            <w:webHidden/>
          </w:rPr>
          <w:fldChar w:fldCharType="begin"/>
        </w:r>
        <w:r w:rsidR="008D7324">
          <w:rPr>
            <w:noProof/>
            <w:webHidden/>
          </w:rPr>
          <w:instrText xml:space="preserve"> PAGEREF _Toc4140379 \h </w:instrText>
        </w:r>
        <w:r w:rsidR="008D7324">
          <w:rPr>
            <w:noProof/>
            <w:webHidden/>
          </w:rPr>
        </w:r>
        <w:r w:rsidR="008D7324">
          <w:rPr>
            <w:noProof/>
            <w:webHidden/>
          </w:rPr>
          <w:fldChar w:fldCharType="separate"/>
        </w:r>
        <w:r w:rsidR="008D7324">
          <w:rPr>
            <w:noProof/>
            <w:webHidden/>
          </w:rPr>
          <w:t>79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0" w:history="1">
        <w:r w:rsidR="008D7324" w:rsidRPr="00A826A2">
          <w:rPr>
            <w:rStyle w:val="Hyperlink"/>
            <w:noProof/>
          </w:rPr>
          <w:t>Enter/Edit Clinic Sort Groups</w:t>
        </w:r>
        <w:r w:rsidR="008D7324">
          <w:rPr>
            <w:noProof/>
            <w:webHidden/>
          </w:rPr>
          <w:tab/>
        </w:r>
        <w:r w:rsidR="008D7324">
          <w:rPr>
            <w:noProof/>
            <w:webHidden/>
          </w:rPr>
          <w:fldChar w:fldCharType="begin"/>
        </w:r>
        <w:r w:rsidR="008D7324">
          <w:rPr>
            <w:noProof/>
            <w:webHidden/>
          </w:rPr>
          <w:instrText xml:space="preserve"> PAGEREF _Toc4140380 \h </w:instrText>
        </w:r>
        <w:r w:rsidR="008D7324">
          <w:rPr>
            <w:noProof/>
            <w:webHidden/>
          </w:rPr>
        </w:r>
        <w:r w:rsidR="008D7324">
          <w:rPr>
            <w:noProof/>
            <w:webHidden/>
          </w:rPr>
          <w:fldChar w:fldCharType="separate"/>
        </w:r>
        <w:r w:rsidR="008D7324">
          <w:rPr>
            <w:noProof/>
            <w:webHidden/>
          </w:rPr>
          <w:t>79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1" w:history="1">
        <w:r w:rsidR="008D7324" w:rsidRPr="00A826A2">
          <w:rPr>
            <w:rStyle w:val="Hyperlink"/>
            <w:noProof/>
          </w:rPr>
          <w:t>Initialize Rx Cost Statistics</w:t>
        </w:r>
        <w:r w:rsidR="008D7324">
          <w:rPr>
            <w:noProof/>
            <w:webHidden/>
          </w:rPr>
          <w:tab/>
        </w:r>
        <w:r w:rsidR="008D7324">
          <w:rPr>
            <w:noProof/>
            <w:webHidden/>
          </w:rPr>
          <w:fldChar w:fldCharType="begin"/>
        </w:r>
        <w:r w:rsidR="008D7324">
          <w:rPr>
            <w:noProof/>
            <w:webHidden/>
          </w:rPr>
          <w:instrText xml:space="preserve"> PAGEREF _Toc4140381 \h </w:instrText>
        </w:r>
        <w:r w:rsidR="008D7324">
          <w:rPr>
            <w:noProof/>
            <w:webHidden/>
          </w:rPr>
        </w:r>
        <w:r w:rsidR="008D7324">
          <w:rPr>
            <w:noProof/>
            <w:webHidden/>
          </w:rPr>
          <w:fldChar w:fldCharType="separate"/>
        </w:r>
        <w:r w:rsidR="008D7324">
          <w:rPr>
            <w:noProof/>
            <w:webHidden/>
          </w:rPr>
          <w:t>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2" w:history="1">
        <w:r w:rsidR="008D7324" w:rsidRPr="00A826A2">
          <w:rPr>
            <w:rStyle w:val="Hyperlink"/>
            <w:noProof/>
          </w:rPr>
          <w:t>Edit Pharmacy Intervention</w:t>
        </w:r>
        <w:r w:rsidR="008D7324">
          <w:rPr>
            <w:noProof/>
            <w:webHidden/>
          </w:rPr>
          <w:tab/>
        </w:r>
        <w:r w:rsidR="008D7324">
          <w:rPr>
            <w:noProof/>
            <w:webHidden/>
          </w:rPr>
          <w:fldChar w:fldCharType="begin"/>
        </w:r>
        <w:r w:rsidR="008D7324">
          <w:rPr>
            <w:noProof/>
            <w:webHidden/>
          </w:rPr>
          <w:instrText xml:space="preserve"> PAGEREF _Toc4140382 \h </w:instrText>
        </w:r>
        <w:r w:rsidR="008D7324">
          <w:rPr>
            <w:noProof/>
            <w:webHidden/>
          </w:rPr>
        </w:r>
        <w:r w:rsidR="008D7324">
          <w:rPr>
            <w:noProof/>
            <w:webHidden/>
          </w:rPr>
          <w:fldChar w:fldCharType="separate"/>
        </w:r>
        <w:r w:rsidR="008D7324">
          <w:rPr>
            <w:noProof/>
            <w:webHidden/>
          </w:rPr>
          <w:t>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3" w:history="1">
        <w:r w:rsidR="008D7324" w:rsidRPr="00A826A2">
          <w:rPr>
            <w:rStyle w:val="Hyperlink"/>
            <w:noProof/>
          </w:rPr>
          <w:t>Delete Intervention</w:t>
        </w:r>
        <w:r w:rsidR="008D7324">
          <w:rPr>
            <w:noProof/>
            <w:webHidden/>
          </w:rPr>
          <w:tab/>
        </w:r>
        <w:r w:rsidR="008D7324">
          <w:rPr>
            <w:noProof/>
            <w:webHidden/>
          </w:rPr>
          <w:fldChar w:fldCharType="begin"/>
        </w:r>
        <w:r w:rsidR="008D7324">
          <w:rPr>
            <w:noProof/>
            <w:webHidden/>
          </w:rPr>
          <w:instrText xml:space="preserve"> PAGEREF _Toc4140383 \h </w:instrText>
        </w:r>
        <w:r w:rsidR="008D7324">
          <w:rPr>
            <w:noProof/>
            <w:webHidden/>
          </w:rPr>
        </w:r>
        <w:r w:rsidR="008D7324">
          <w:rPr>
            <w:noProof/>
            <w:webHidden/>
          </w:rPr>
          <w:fldChar w:fldCharType="separate"/>
        </w:r>
        <w:r w:rsidR="008D7324">
          <w:rPr>
            <w:noProof/>
            <w:webHidden/>
          </w:rPr>
          <w:t>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4" w:history="1">
        <w:r w:rsidR="008D7324" w:rsidRPr="00A826A2">
          <w:rPr>
            <w:rStyle w:val="Hyperlink"/>
            <w:noProof/>
          </w:rPr>
          <w:t>Auto-delete from Suspense</w:t>
        </w:r>
        <w:r w:rsidR="008D7324">
          <w:rPr>
            <w:noProof/>
            <w:webHidden/>
          </w:rPr>
          <w:tab/>
        </w:r>
        <w:r w:rsidR="008D7324">
          <w:rPr>
            <w:noProof/>
            <w:webHidden/>
          </w:rPr>
          <w:fldChar w:fldCharType="begin"/>
        </w:r>
        <w:r w:rsidR="008D7324">
          <w:rPr>
            <w:noProof/>
            <w:webHidden/>
          </w:rPr>
          <w:instrText xml:space="preserve"> PAGEREF _Toc4140384 \h </w:instrText>
        </w:r>
        <w:r w:rsidR="008D7324">
          <w:rPr>
            <w:noProof/>
            <w:webHidden/>
          </w:rPr>
        </w:r>
        <w:r w:rsidR="008D7324">
          <w:rPr>
            <w:noProof/>
            <w:webHidden/>
          </w:rPr>
          <w:fldChar w:fldCharType="separate"/>
        </w:r>
        <w:r w:rsidR="008D7324">
          <w:rPr>
            <w:noProof/>
            <w:webHidden/>
          </w:rPr>
          <w:t>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5" w:history="1">
        <w:r w:rsidR="008D7324" w:rsidRPr="00A826A2">
          <w:rPr>
            <w:rStyle w:val="Hyperlink"/>
            <w:noProof/>
          </w:rPr>
          <w:t>Automate Internet Refill</w:t>
        </w:r>
        <w:r w:rsidR="008D7324">
          <w:rPr>
            <w:noProof/>
            <w:webHidden/>
          </w:rPr>
          <w:tab/>
        </w:r>
        <w:r w:rsidR="008D7324">
          <w:rPr>
            <w:noProof/>
            <w:webHidden/>
          </w:rPr>
          <w:fldChar w:fldCharType="begin"/>
        </w:r>
        <w:r w:rsidR="008D7324">
          <w:rPr>
            <w:noProof/>
            <w:webHidden/>
          </w:rPr>
          <w:instrText xml:space="preserve"> PAGEREF _Toc4140385 \h </w:instrText>
        </w:r>
        <w:r w:rsidR="008D7324">
          <w:rPr>
            <w:noProof/>
            <w:webHidden/>
          </w:rPr>
        </w:r>
        <w:r w:rsidR="008D7324">
          <w:rPr>
            <w:noProof/>
            <w:webHidden/>
          </w:rPr>
          <w:fldChar w:fldCharType="separate"/>
        </w:r>
        <w:r w:rsidR="008D7324">
          <w:rPr>
            <w:noProof/>
            <w:webHidden/>
          </w:rPr>
          <w:t>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6" w:history="1">
        <w:r w:rsidR="008D7324" w:rsidRPr="00A826A2">
          <w:rPr>
            <w:rStyle w:val="Hyperlink"/>
            <w:noProof/>
          </w:rPr>
          <w:t>Delete a Prescription</w:t>
        </w:r>
        <w:r w:rsidR="008D7324">
          <w:rPr>
            <w:noProof/>
            <w:webHidden/>
          </w:rPr>
          <w:tab/>
        </w:r>
        <w:r w:rsidR="008D7324">
          <w:rPr>
            <w:noProof/>
            <w:webHidden/>
          </w:rPr>
          <w:fldChar w:fldCharType="begin"/>
        </w:r>
        <w:r w:rsidR="008D7324">
          <w:rPr>
            <w:noProof/>
            <w:webHidden/>
          </w:rPr>
          <w:instrText xml:space="preserve"> PAGEREF _Toc4140386 \h </w:instrText>
        </w:r>
        <w:r w:rsidR="008D7324">
          <w:rPr>
            <w:noProof/>
            <w:webHidden/>
          </w:rPr>
        </w:r>
        <w:r w:rsidR="008D7324">
          <w:rPr>
            <w:noProof/>
            <w:webHidden/>
          </w:rPr>
          <w:fldChar w:fldCharType="separate"/>
        </w:r>
        <w:r w:rsidR="008D7324">
          <w:rPr>
            <w:noProof/>
            <w:webHidden/>
          </w:rPr>
          <w:t>82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7" w:history="1">
        <w:r w:rsidR="008D7324" w:rsidRPr="00A826A2">
          <w:rPr>
            <w:rStyle w:val="Hyperlink"/>
            <w:noProof/>
          </w:rPr>
          <w:t>Expire Prescriptions</w:t>
        </w:r>
        <w:r w:rsidR="008D7324">
          <w:rPr>
            <w:noProof/>
            <w:webHidden/>
          </w:rPr>
          <w:tab/>
        </w:r>
        <w:r w:rsidR="008D7324">
          <w:rPr>
            <w:noProof/>
            <w:webHidden/>
          </w:rPr>
          <w:fldChar w:fldCharType="begin"/>
        </w:r>
        <w:r w:rsidR="008D7324">
          <w:rPr>
            <w:noProof/>
            <w:webHidden/>
          </w:rPr>
          <w:instrText xml:space="preserve"> PAGEREF _Toc4140387 \h </w:instrText>
        </w:r>
        <w:r w:rsidR="008D7324">
          <w:rPr>
            <w:noProof/>
            <w:webHidden/>
          </w:rPr>
        </w:r>
        <w:r w:rsidR="008D7324">
          <w:rPr>
            <w:noProof/>
            <w:webHidden/>
          </w:rPr>
          <w:fldChar w:fldCharType="separate"/>
        </w:r>
        <w:r w:rsidR="008D7324">
          <w:rPr>
            <w:noProof/>
            <w:webHidden/>
          </w:rPr>
          <w:t>82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8" w:history="1">
        <w:r w:rsidR="008D7324" w:rsidRPr="00A826A2">
          <w:rPr>
            <w:rStyle w:val="Hyperlink"/>
            <w:noProof/>
          </w:rPr>
          <w:t>Manual Auto Expire Rxs</w:t>
        </w:r>
        <w:r w:rsidR="008D7324">
          <w:rPr>
            <w:noProof/>
            <w:webHidden/>
          </w:rPr>
          <w:tab/>
        </w:r>
        <w:r w:rsidR="008D7324">
          <w:rPr>
            <w:noProof/>
            <w:webHidden/>
          </w:rPr>
          <w:fldChar w:fldCharType="begin"/>
        </w:r>
        <w:r w:rsidR="008D7324">
          <w:rPr>
            <w:noProof/>
            <w:webHidden/>
          </w:rPr>
          <w:instrText xml:space="preserve"> PAGEREF _Toc4140388 \h </w:instrText>
        </w:r>
        <w:r w:rsidR="008D7324">
          <w:rPr>
            <w:noProof/>
            <w:webHidden/>
          </w:rPr>
        </w:r>
        <w:r w:rsidR="008D7324">
          <w:rPr>
            <w:noProof/>
            <w:webHidden/>
          </w:rPr>
          <w:fldChar w:fldCharType="separate"/>
        </w:r>
        <w:r w:rsidR="008D7324">
          <w:rPr>
            <w:noProof/>
            <w:webHidden/>
          </w:rPr>
          <w:t>82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89" w:history="1">
        <w:r w:rsidR="008D7324" w:rsidRPr="00A826A2">
          <w:rPr>
            <w:rStyle w:val="Hyperlink"/>
            <w:noProof/>
          </w:rPr>
          <w:t>Non-VA Provider Import</w:t>
        </w:r>
        <w:r w:rsidR="008D7324">
          <w:rPr>
            <w:noProof/>
            <w:webHidden/>
          </w:rPr>
          <w:tab/>
        </w:r>
        <w:r w:rsidR="008D7324">
          <w:rPr>
            <w:noProof/>
            <w:webHidden/>
          </w:rPr>
          <w:fldChar w:fldCharType="begin"/>
        </w:r>
        <w:r w:rsidR="008D7324">
          <w:rPr>
            <w:noProof/>
            <w:webHidden/>
          </w:rPr>
          <w:instrText xml:space="preserve"> PAGEREF _Toc4140389 \h </w:instrText>
        </w:r>
        <w:r w:rsidR="008D7324">
          <w:rPr>
            <w:noProof/>
            <w:webHidden/>
          </w:rPr>
        </w:r>
        <w:r w:rsidR="008D7324">
          <w:rPr>
            <w:noProof/>
            <w:webHidden/>
          </w:rPr>
          <w:fldChar w:fldCharType="separate"/>
        </w:r>
        <w:r w:rsidR="008D7324">
          <w:rPr>
            <w:noProof/>
            <w:webHidden/>
          </w:rPr>
          <w:t>83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0" w:history="1">
        <w:r w:rsidR="008D7324" w:rsidRPr="00A826A2">
          <w:rPr>
            <w:rStyle w:val="Hyperlink"/>
            <w:noProof/>
          </w:rPr>
          <w:t>Prescription Cost Update</w:t>
        </w:r>
        <w:r w:rsidR="008D7324">
          <w:rPr>
            <w:noProof/>
            <w:webHidden/>
          </w:rPr>
          <w:tab/>
        </w:r>
        <w:r w:rsidR="008D7324">
          <w:rPr>
            <w:noProof/>
            <w:webHidden/>
          </w:rPr>
          <w:fldChar w:fldCharType="begin"/>
        </w:r>
        <w:r w:rsidR="008D7324">
          <w:rPr>
            <w:noProof/>
            <w:webHidden/>
          </w:rPr>
          <w:instrText xml:space="preserve"> PAGEREF _Toc4140390 \h </w:instrText>
        </w:r>
        <w:r w:rsidR="008D7324">
          <w:rPr>
            <w:noProof/>
            <w:webHidden/>
          </w:rPr>
        </w:r>
        <w:r w:rsidR="008D7324">
          <w:rPr>
            <w:noProof/>
            <w:webHidden/>
          </w:rPr>
          <w:fldChar w:fldCharType="separate"/>
        </w:r>
        <w:r w:rsidR="008D7324">
          <w:rPr>
            <w:noProof/>
            <w:webHidden/>
          </w:rPr>
          <w:t>84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1" w:history="1">
        <w:r w:rsidR="008D7324" w:rsidRPr="00A826A2">
          <w:rPr>
            <w:rStyle w:val="Hyperlink"/>
            <w:noProof/>
          </w:rPr>
          <w:t>Purge Drug Cost Data</w:t>
        </w:r>
        <w:r w:rsidR="008D7324">
          <w:rPr>
            <w:noProof/>
            <w:webHidden/>
          </w:rPr>
          <w:tab/>
        </w:r>
        <w:r w:rsidR="008D7324">
          <w:rPr>
            <w:noProof/>
            <w:webHidden/>
          </w:rPr>
          <w:fldChar w:fldCharType="begin"/>
        </w:r>
        <w:r w:rsidR="008D7324">
          <w:rPr>
            <w:noProof/>
            <w:webHidden/>
          </w:rPr>
          <w:instrText xml:space="preserve"> PAGEREF _Toc4140391 \h </w:instrText>
        </w:r>
        <w:r w:rsidR="008D7324">
          <w:rPr>
            <w:noProof/>
            <w:webHidden/>
          </w:rPr>
        </w:r>
        <w:r w:rsidR="008D7324">
          <w:rPr>
            <w:noProof/>
            <w:webHidden/>
          </w:rPr>
          <w:fldChar w:fldCharType="separate"/>
        </w:r>
        <w:r w:rsidR="008D7324">
          <w:rPr>
            <w:noProof/>
            <w:webHidden/>
          </w:rPr>
          <w:t>85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2" w:history="1">
        <w:r w:rsidR="008D7324" w:rsidRPr="00A826A2">
          <w:rPr>
            <w:rStyle w:val="Hyperlink"/>
            <w:noProof/>
          </w:rPr>
          <w:t>Purge External Batches</w:t>
        </w:r>
        <w:r w:rsidR="008D7324">
          <w:rPr>
            <w:noProof/>
            <w:webHidden/>
          </w:rPr>
          <w:tab/>
        </w:r>
        <w:r w:rsidR="008D7324">
          <w:rPr>
            <w:noProof/>
            <w:webHidden/>
          </w:rPr>
          <w:fldChar w:fldCharType="begin"/>
        </w:r>
        <w:r w:rsidR="008D7324">
          <w:rPr>
            <w:noProof/>
            <w:webHidden/>
          </w:rPr>
          <w:instrText xml:space="preserve"> PAGEREF _Toc4140392 \h </w:instrText>
        </w:r>
        <w:r w:rsidR="008D7324">
          <w:rPr>
            <w:noProof/>
            <w:webHidden/>
          </w:rPr>
        </w:r>
        <w:r w:rsidR="008D7324">
          <w:rPr>
            <w:noProof/>
            <w:webHidden/>
          </w:rPr>
          <w:fldChar w:fldCharType="separate"/>
        </w:r>
        <w:r w:rsidR="008D7324">
          <w:rPr>
            <w:noProof/>
            <w:webHidden/>
          </w:rPr>
          <w:t>85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3" w:history="1">
        <w:r w:rsidR="008D7324" w:rsidRPr="00A826A2">
          <w:rPr>
            <w:rStyle w:val="Hyperlink"/>
            <w:noProof/>
          </w:rPr>
          <w:t>Recompile AMIS Data</w:t>
        </w:r>
        <w:r w:rsidR="008D7324">
          <w:rPr>
            <w:noProof/>
            <w:webHidden/>
          </w:rPr>
          <w:tab/>
        </w:r>
        <w:r w:rsidR="008D7324">
          <w:rPr>
            <w:noProof/>
            <w:webHidden/>
          </w:rPr>
          <w:fldChar w:fldCharType="begin"/>
        </w:r>
        <w:r w:rsidR="008D7324">
          <w:rPr>
            <w:noProof/>
            <w:webHidden/>
          </w:rPr>
          <w:instrText xml:space="preserve"> PAGEREF _Toc4140393 \h </w:instrText>
        </w:r>
        <w:r w:rsidR="008D7324">
          <w:rPr>
            <w:noProof/>
            <w:webHidden/>
          </w:rPr>
        </w:r>
        <w:r w:rsidR="008D7324">
          <w:rPr>
            <w:noProof/>
            <w:webHidden/>
          </w:rPr>
          <w:fldChar w:fldCharType="separate"/>
        </w:r>
        <w:r w:rsidR="008D7324">
          <w:rPr>
            <w:noProof/>
            <w:webHidden/>
          </w:rPr>
          <w:t>85</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394" w:history="1">
        <w:r w:rsidR="008D7324" w:rsidRPr="00A826A2">
          <w:rPr>
            <w:rStyle w:val="Hyperlink"/>
            <w:noProof/>
          </w:rPr>
          <w:t>Chapter 16: Using the Medication Profile</w:t>
        </w:r>
        <w:r w:rsidR="008D7324">
          <w:rPr>
            <w:noProof/>
            <w:webHidden/>
          </w:rPr>
          <w:tab/>
        </w:r>
        <w:r w:rsidR="008D7324">
          <w:rPr>
            <w:noProof/>
            <w:webHidden/>
          </w:rPr>
          <w:fldChar w:fldCharType="begin"/>
        </w:r>
        <w:r w:rsidR="008D7324">
          <w:rPr>
            <w:noProof/>
            <w:webHidden/>
          </w:rPr>
          <w:instrText xml:space="preserve"> PAGEREF _Toc4140394 \h </w:instrText>
        </w:r>
        <w:r w:rsidR="008D7324">
          <w:rPr>
            <w:noProof/>
            <w:webHidden/>
          </w:rPr>
        </w:r>
        <w:r w:rsidR="008D7324">
          <w:rPr>
            <w:noProof/>
            <w:webHidden/>
          </w:rPr>
          <w:fldChar w:fldCharType="separate"/>
        </w:r>
        <w:r w:rsidR="008D7324">
          <w:rPr>
            <w:noProof/>
            <w:webHidden/>
          </w:rPr>
          <w:t>87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5" w:history="1">
        <w:r w:rsidR="008D7324" w:rsidRPr="00A826A2">
          <w:rPr>
            <w:rStyle w:val="Hyperlink"/>
            <w:noProof/>
          </w:rPr>
          <w:t>Medication Profile</w:t>
        </w:r>
        <w:r w:rsidR="008D7324">
          <w:rPr>
            <w:noProof/>
            <w:webHidden/>
          </w:rPr>
          <w:tab/>
        </w:r>
        <w:r w:rsidR="008D7324">
          <w:rPr>
            <w:noProof/>
            <w:webHidden/>
          </w:rPr>
          <w:fldChar w:fldCharType="begin"/>
        </w:r>
        <w:r w:rsidR="008D7324">
          <w:rPr>
            <w:noProof/>
            <w:webHidden/>
          </w:rPr>
          <w:instrText xml:space="preserve"> PAGEREF _Toc4140395 \h </w:instrText>
        </w:r>
        <w:r w:rsidR="008D7324">
          <w:rPr>
            <w:noProof/>
            <w:webHidden/>
          </w:rPr>
        </w:r>
        <w:r w:rsidR="008D7324">
          <w:rPr>
            <w:noProof/>
            <w:webHidden/>
          </w:rPr>
          <w:fldChar w:fldCharType="separate"/>
        </w:r>
        <w:r w:rsidR="008D7324">
          <w:rPr>
            <w:noProof/>
            <w:webHidden/>
          </w:rPr>
          <w:t>87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6" w:history="1">
        <w:r w:rsidR="008D7324" w:rsidRPr="00A826A2">
          <w:rPr>
            <w:rStyle w:val="Hyperlink"/>
            <w:noProof/>
          </w:rPr>
          <w:t>Medication Profile: Short Format</w:t>
        </w:r>
        <w:r w:rsidR="008D7324">
          <w:rPr>
            <w:noProof/>
            <w:webHidden/>
          </w:rPr>
          <w:tab/>
        </w:r>
        <w:r w:rsidR="008D7324">
          <w:rPr>
            <w:noProof/>
            <w:webHidden/>
          </w:rPr>
          <w:fldChar w:fldCharType="begin"/>
        </w:r>
        <w:r w:rsidR="008D7324">
          <w:rPr>
            <w:noProof/>
            <w:webHidden/>
          </w:rPr>
          <w:instrText xml:space="preserve"> PAGEREF _Toc4140396 \h </w:instrText>
        </w:r>
        <w:r w:rsidR="008D7324">
          <w:rPr>
            <w:noProof/>
            <w:webHidden/>
          </w:rPr>
        </w:r>
        <w:r w:rsidR="008D7324">
          <w:rPr>
            <w:noProof/>
            <w:webHidden/>
          </w:rPr>
          <w:fldChar w:fldCharType="separate"/>
        </w:r>
        <w:r w:rsidR="008D7324">
          <w:rPr>
            <w:noProof/>
            <w:webHidden/>
          </w:rPr>
          <w:t>87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397" w:history="1">
        <w:r w:rsidR="008D7324" w:rsidRPr="00A826A2">
          <w:rPr>
            <w:rStyle w:val="Hyperlink"/>
            <w:noProof/>
          </w:rPr>
          <w:t>OneVA Pharmacy and the Medication Profile</w:t>
        </w:r>
        <w:r w:rsidR="008D7324">
          <w:rPr>
            <w:noProof/>
            <w:webHidden/>
          </w:rPr>
          <w:tab/>
        </w:r>
        <w:r w:rsidR="008D7324">
          <w:rPr>
            <w:noProof/>
            <w:webHidden/>
          </w:rPr>
          <w:fldChar w:fldCharType="begin"/>
        </w:r>
        <w:r w:rsidR="008D7324">
          <w:rPr>
            <w:noProof/>
            <w:webHidden/>
          </w:rPr>
          <w:instrText xml:space="preserve"> PAGEREF _Toc4140397 \h </w:instrText>
        </w:r>
        <w:r w:rsidR="008D7324">
          <w:rPr>
            <w:noProof/>
            <w:webHidden/>
          </w:rPr>
        </w:r>
        <w:r w:rsidR="008D7324">
          <w:rPr>
            <w:noProof/>
            <w:webHidden/>
          </w:rPr>
          <w:fldChar w:fldCharType="separate"/>
        </w:r>
        <w:r w:rsidR="008D7324">
          <w:rPr>
            <w:noProof/>
            <w:webHidden/>
          </w:rPr>
          <w:t>88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8" w:history="1">
        <w:r w:rsidR="008D7324" w:rsidRPr="00A826A2">
          <w:rPr>
            <w:rStyle w:val="Hyperlink"/>
            <w:noProof/>
          </w:rPr>
          <w:t>Medication Profile: Long Format</w:t>
        </w:r>
        <w:r w:rsidR="008D7324">
          <w:rPr>
            <w:noProof/>
            <w:webHidden/>
          </w:rPr>
          <w:tab/>
        </w:r>
        <w:r w:rsidR="008D7324">
          <w:rPr>
            <w:noProof/>
            <w:webHidden/>
          </w:rPr>
          <w:fldChar w:fldCharType="begin"/>
        </w:r>
        <w:r w:rsidR="008D7324">
          <w:rPr>
            <w:noProof/>
            <w:webHidden/>
          </w:rPr>
          <w:instrText xml:space="preserve"> PAGEREF _Toc4140398 \h </w:instrText>
        </w:r>
        <w:r w:rsidR="008D7324">
          <w:rPr>
            <w:noProof/>
            <w:webHidden/>
          </w:rPr>
        </w:r>
        <w:r w:rsidR="008D7324">
          <w:rPr>
            <w:noProof/>
            <w:webHidden/>
          </w:rPr>
          <w:fldChar w:fldCharType="separate"/>
        </w:r>
        <w:r w:rsidR="008D7324">
          <w:rPr>
            <w:noProof/>
            <w:webHidden/>
          </w:rPr>
          <w:t>90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399" w:history="1">
        <w:r w:rsidR="008D7324" w:rsidRPr="00A826A2">
          <w:rPr>
            <w:rStyle w:val="Hyperlink"/>
            <w:noProof/>
          </w:rPr>
          <w:t>Medication Reconciliation</w:t>
        </w:r>
        <w:r w:rsidR="008D7324">
          <w:rPr>
            <w:noProof/>
            <w:webHidden/>
          </w:rPr>
          <w:tab/>
        </w:r>
        <w:r w:rsidR="008D7324">
          <w:rPr>
            <w:noProof/>
            <w:webHidden/>
          </w:rPr>
          <w:fldChar w:fldCharType="begin"/>
        </w:r>
        <w:r w:rsidR="008D7324">
          <w:rPr>
            <w:noProof/>
            <w:webHidden/>
          </w:rPr>
          <w:instrText xml:space="preserve"> PAGEREF _Toc4140399 \h </w:instrText>
        </w:r>
        <w:r w:rsidR="008D7324">
          <w:rPr>
            <w:noProof/>
            <w:webHidden/>
          </w:rPr>
        </w:r>
        <w:r w:rsidR="008D7324">
          <w:rPr>
            <w:noProof/>
            <w:webHidden/>
          </w:rPr>
          <w:fldChar w:fldCharType="separate"/>
        </w:r>
        <w:r w:rsidR="008D7324">
          <w:rPr>
            <w:noProof/>
            <w:webHidden/>
          </w:rPr>
          <w:t>92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0" w:history="1">
        <w:r w:rsidR="008D7324" w:rsidRPr="00A826A2">
          <w:rPr>
            <w:rStyle w:val="Hyperlink"/>
            <w:noProof/>
          </w:rPr>
          <w:t>Medication Profile and Refill</w:t>
        </w:r>
        <w:r w:rsidR="008D7324">
          <w:rPr>
            <w:noProof/>
            <w:webHidden/>
          </w:rPr>
          <w:tab/>
        </w:r>
        <w:r w:rsidR="008D7324">
          <w:rPr>
            <w:noProof/>
            <w:webHidden/>
          </w:rPr>
          <w:fldChar w:fldCharType="begin"/>
        </w:r>
        <w:r w:rsidR="008D7324">
          <w:rPr>
            <w:noProof/>
            <w:webHidden/>
          </w:rPr>
          <w:instrText xml:space="preserve"> PAGEREF _Toc4140400 \h </w:instrText>
        </w:r>
        <w:r w:rsidR="008D7324">
          <w:rPr>
            <w:noProof/>
            <w:webHidden/>
          </w:rPr>
        </w:r>
        <w:r w:rsidR="008D7324">
          <w:rPr>
            <w:noProof/>
            <w:webHidden/>
          </w:rPr>
          <w:fldChar w:fldCharType="separate"/>
        </w:r>
        <w:r w:rsidR="008D7324">
          <w:rPr>
            <w:noProof/>
            <w:webHidden/>
          </w:rPr>
          <w:t>92</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01" w:history="1">
        <w:r w:rsidR="008D7324" w:rsidRPr="00A826A2">
          <w:rPr>
            <w:rStyle w:val="Hyperlink"/>
            <w:noProof/>
          </w:rPr>
          <w:t>Chapter 17: About the Output Reports Menu</w:t>
        </w:r>
        <w:r w:rsidR="008D7324">
          <w:rPr>
            <w:noProof/>
            <w:webHidden/>
          </w:rPr>
          <w:tab/>
        </w:r>
        <w:r w:rsidR="008D7324">
          <w:rPr>
            <w:noProof/>
            <w:webHidden/>
          </w:rPr>
          <w:fldChar w:fldCharType="begin"/>
        </w:r>
        <w:r w:rsidR="008D7324">
          <w:rPr>
            <w:noProof/>
            <w:webHidden/>
          </w:rPr>
          <w:instrText xml:space="preserve"> PAGEREF _Toc4140401 \h </w:instrText>
        </w:r>
        <w:r w:rsidR="008D7324">
          <w:rPr>
            <w:noProof/>
            <w:webHidden/>
          </w:rPr>
        </w:r>
        <w:r w:rsidR="008D7324">
          <w:rPr>
            <w:noProof/>
            <w:webHidden/>
          </w:rPr>
          <w:fldChar w:fldCharType="separate"/>
        </w:r>
        <w:r w:rsidR="008D7324">
          <w:rPr>
            <w:noProof/>
            <w:webHidden/>
          </w:rPr>
          <w:t>97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2" w:history="1">
        <w:r w:rsidR="008D7324" w:rsidRPr="00A826A2">
          <w:rPr>
            <w:rStyle w:val="Hyperlink"/>
            <w:noProof/>
          </w:rPr>
          <w:t>Output Reports</w:t>
        </w:r>
        <w:r w:rsidR="008D7324">
          <w:rPr>
            <w:noProof/>
            <w:webHidden/>
          </w:rPr>
          <w:tab/>
        </w:r>
        <w:r w:rsidR="008D7324">
          <w:rPr>
            <w:noProof/>
            <w:webHidden/>
          </w:rPr>
          <w:fldChar w:fldCharType="begin"/>
        </w:r>
        <w:r w:rsidR="008D7324">
          <w:rPr>
            <w:noProof/>
            <w:webHidden/>
          </w:rPr>
          <w:instrText xml:space="preserve"> PAGEREF _Toc4140402 \h </w:instrText>
        </w:r>
        <w:r w:rsidR="008D7324">
          <w:rPr>
            <w:noProof/>
            <w:webHidden/>
          </w:rPr>
        </w:r>
        <w:r w:rsidR="008D7324">
          <w:rPr>
            <w:noProof/>
            <w:webHidden/>
          </w:rPr>
          <w:fldChar w:fldCharType="separate"/>
        </w:r>
        <w:r w:rsidR="008D7324">
          <w:rPr>
            <w:noProof/>
            <w:webHidden/>
          </w:rPr>
          <w:t>97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3" w:history="1">
        <w:r w:rsidR="008D7324" w:rsidRPr="00A826A2">
          <w:rPr>
            <w:rStyle w:val="Hyperlink"/>
            <w:noProof/>
          </w:rPr>
          <w:t>Action Profile (132 COLUMN PRINTOUT)</w:t>
        </w:r>
        <w:r w:rsidR="008D7324">
          <w:rPr>
            <w:noProof/>
            <w:webHidden/>
          </w:rPr>
          <w:tab/>
        </w:r>
        <w:r w:rsidR="008D7324">
          <w:rPr>
            <w:noProof/>
            <w:webHidden/>
          </w:rPr>
          <w:fldChar w:fldCharType="begin"/>
        </w:r>
        <w:r w:rsidR="008D7324">
          <w:rPr>
            <w:noProof/>
            <w:webHidden/>
          </w:rPr>
          <w:instrText xml:space="preserve"> PAGEREF _Toc4140403 \h </w:instrText>
        </w:r>
        <w:r w:rsidR="008D7324">
          <w:rPr>
            <w:noProof/>
            <w:webHidden/>
          </w:rPr>
        </w:r>
        <w:r w:rsidR="008D7324">
          <w:rPr>
            <w:noProof/>
            <w:webHidden/>
          </w:rPr>
          <w:fldChar w:fldCharType="separate"/>
        </w:r>
        <w:r w:rsidR="008D7324">
          <w:rPr>
            <w:noProof/>
            <w:webHidden/>
          </w:rPr>
          <w:t>97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4" w:history="1">
        <w:r w:rsidR="008D7324" w:rsidRPr="00A826A2">
          <w:rPr>
            <w:rStyle w:val="Hyperlink"/>
            <w:noProof/>
          </w:rPr>
          <w:t>Alpha Drug List and Synonyms</w:t>
        </w:r>
        <w:r w:rsidR="008D7324">
          <w:rPr>
            <w:noProof/>
            <w:webHidden/>
          </w:rPr>
          <w:tab/>
        </w:r>
        <w:r w:rsidR="008D7324">
          <w:rPr>
            <w:noProof/>
            <w:webHidden/>
          </w:rPr>
          <w:fldChar w:fldCharType="begin"/>
        </w:r>
        <w:r w:rsidR="008D7324">
          <w:rPr>
            <w:noProof/>
            <w:webHidden/>
          </w:rPr>
          <w:instrText xml:space="preserve"> PAGEREF _Toc4140404 \h </w:instrText>
        </w:r>
        <w:r w:rsidR="008D7324">
          <w:rPr>
            <w:noProof/>
            <w:webHidden/>
          </w:rPr>
        </w:r>
        <w:r w:rsidR="008D7324">
          <w:rPr>
            <w:noProof/>
            <w:webHidden/>
          </w:rPr>
          <w:fldChar w:fldCharType="separate"/>
        </w:r>
        <w:r w:rsidR="008D7324">
          <w:rPr>
            <w:noProof/>
            <w:webHidden/>
          </w:rPr>
          <w:t>101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5" w:history="1">
        <w:r w:rsidR="008D7324" w:rsidRPr="00A826A2">
          <w:rPr>
            <w:rStyle w:val="Hyperlink"/>
            <w:noProof/>
          </w:rPr>
          <w:t>AMIS Report</w:t>
        </w:r>
        <w:r w:rsidR="008D7324">
          <w:rPr>
            <w:noProof/>
            <w:webHidden/>
          </w:rPr>
          <w:tab/>
        </w:r>
        <w:r w:rsidR="008D7324">
          <w:rPr>
            <w:noProof/>
            <w:webHidden/>
          </w:rPr>
          <w:fldChar w:fldCharType="begin"/>
        </w:r>
        <w:r w:rsidR="008D7324">
          <w:rPr>
            <w:noProof/>
            <w:webHidden/>
          </w:rPr>
          <w:instrText xml:space="preserve"> PAGEREF _Toc4140405 \h </w:instrText>
        </w:r>
        <w:r w:rsidR="008D7324">
          <w:rPr>
            <w:noProof/>
            <w:webHidden/>
          </w:rPr>
        </w:r>
        <w:r w:rsidR="008D7324">
          <w:rPr>
            <w:noProof/>
            <w:webHidden/>
          </w:rPr>
          <w:fldChar w:fldCharType="separate"/>
        </w:r>
        <w:r w:rsidR="008D7324">
          <w:rPr>
            <w:noProof/>
            <w:webHidden/>
          </w:rPr>
          <w:t>101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6" w:history="1">
        <w:r w:rsidR="008D7324" w:rsidRPr="00A826A2">
          <w:rPr>
            <w:rStyle w:val="Hyperlink"/>
            <w:noProof/>
          </w:rPr>
          <w:t>Bad Address Reporting Main Menu</w:t>
        </w:r>
        <w:r w:rsidR="008D7324">
          <w:rPr>
            <w:noProof/>
            <w:webHidden/>
          </w:rPr>
          <w:tab/>
        </w:r>
        <w:r w:rsidR="008D7324">
          <w:rPr>
            <w:noProof/>
            <w:webHidden/>
          </w:rPr>
          <w:fldChar w:fldCharType="begin"/>
        </w:r>
        <w:r w:rsidR="008D7324">
          <w:rPr>
            <w:noProof/>
            <w:webHidden/>
          </w:rPr>
          <w:instrText xml:space="preserve"> PAGEREF _Toc4140406 \h </w:instrText>
        </w:r>
        <w:r w:rsidR="008D7324">
          <w:rPr>
            <w:noProof/>
            <w:webHidden/>
          </w:rPr>
        </w:r>
        <w:r w:rsidR="008D7324">
          <w:rPr>
            <w:noProof/>
            <w:webHidden/>
          </w:rPr>
          <w:fldChar w:fldCharType="separate"/>
        </w:r>
        <w:r w:rsidR="008D7324">
          <w:rPr>
            <w:noProof/>
            <w:webHidden/>
          </w:rPr>
          <w:t>101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07" w:history="1">
        <w:r w:rsidR="008D7324" w:rsidRPr="00A826A2">
          <w:rPr>
            <w:rStyle w:val="Hyperlink"/>
            <w:noProof/>
          </w:rPr>
          <w:t>Bad Address Suspended List</w:t>
        </w:r>
        <w:r w:rsidR="008D7324">
          <w:rPr>
            <w:noProof/>
            <w:webHidden/>
          </w:rPr>
          <w:tab/>
        </w:r>
        <w:r w:rsidR="008D7324">
          <w:rPr>
            <w:noProof/>
            <w:webHidden/>
          </w:rPr>
          <w:fldChar w:fldCharType="begin"/>
        </w:r>
        <w:r w:rsidR="008D7324">
          <w:rPr>
            <w:noProof/>
            <w:webHidden/>
          </w:rPr>
          <w:instrText xml:space="preserve"> PAGEREF _Toc4140407 \h </w:instrText>
        </w:r>
        <w:r w:rsidR="008D7324">
          <w:rPr>
            <w:noProof/>
            <w:webHidden/>
          </w:rPr>
        </w:r>
        <w:r w:rsidR="008D7324">
          <w:rPr>
            <w:noProof/>
            <w:webHidden/>
          </w:rPr>
          <w:fldChar w:fldCharType="separate"/>
        </w:r>
        <w:r w:rsidR="008D7324">
          <w:rPr>
            <w:noProof/>
            <w:webHidden/>
          </w:rPr>
          <w:t>101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08" w:history="1">
        <w:r w:rsidR="008D7324" w:rsidRPr="00A826A2">
          <w:rPr>
            <w:rStyle w:val="Hyperlink"/>
            <w:noProof/>
          </w:rPr>
          <w:t>List Prescriptions Not Mailed</w:t>
        </w:r>
        <w:r w:rsidR="008D7324">
          <w:rPr>
            <w:noProof/>
            <w:webHidden/>
          </w:rPr>
          <w:tab/>
        </w:r>
        <w:r w:rsidR="008D7324">
          <w:rPr>
            <w:noProof/>
            <w:webHidden/>
          </w:rPr>
          <w:fldChar w:fldCharType="begin"/>
        </w:r>
        <w:r w:rsidR="008D7324">
          <w:rPr>
            <w:noProof/>
            <w:webHidden/>
          </w:rPr>
          <w:instrText xml:space="preserve"> PAGEREF _Toc4140408 \h </w:instrText>
        </w:r>
        <w:r w:rsidR="008D7324">
          <w:rPr>
            <w:noProof/>
            <w:webHidden/>
          </w:rPr>
        </w:r>
        <w:r w:rsidR="008D7324">
          <w:rPr>
            <w:noProof/>
            <w:webHidden/>
          </w:rPr>
          <w:fldChar w:fldCharType="separate"/>
        </w:r>
        <w:r w:rsidR="008D7324">
          <w:rPr>
            <w:noProof/>
            <w:webHidden/>
          </w:rPr>
          <w:t>102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09" w:history="1">
        <w:r w:rsidR="008D7324" w:rsidRPr="00A826A2">
          <w:rPr>
            <w:rStyle w:val="Hyperlink"/>
            <w:noProof/>
          </w:rPr>
          <w:t>CMOP Controlled Substance Rx Dispense Report</w:t>
        </w:r>
        <w:r w:rsidR="008D7324">
          <w:rPr>
            <w:noProof/>
            <w:webHidden/>
          </w:rPr>
          <w:tab/>
        </w:r>
        <w:r w:rsidR="008D7324">
          <w:rPr>
            <w:noProof/>
            <w:webHidden/>
          </w:rPr>
          <w:fldChar w:fldCharType="begin"/>
        </w:r>
        <w:r w:rsidR="008D7324">
          <w:rPr>
            <w:noProof/>
            <w:webHidden/>
          </w:rPr>
          <w:instrText xml:space="preserve"> PAGEREF _Toc4140409 \h </w:instrText>
        </w:r>
        <w:r w:rsidR="008D7324">
          <w:rPr>
            <w:noProof/>
            <w:webHidden/>
          </w:rPr>
        </w:r>
        <w:r w:rsidR="008D7324">
          <w:rPr>
            <w:noProof/>
            <w:webHidden/>
          </w:rPr>
          <w:fldChar w:fldCharType="separate"/>
        </w:r>
        <w:r w:rsidR="008D7324">
          <w:rPr>
            <w:noProof/>
            <w:webHidden/>
          </w:rPr>
          <w:t>102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10" w:history="1">
        <w:r w:rsidR="008D7324" w:rsidRPr="00A826A2">
          <w:rPr>
            <w:rStyle w:val="Hyperlink"/>
            <w:noProof/>
          </w:rPr>
          <w:t>Commonly Dispensed Drugs</w:t>
        </w:r>
        <w:r w:rsidR="008D7324">
          <w:rPr>
            <w:noProof/>
            <w:webHidden/>
          </w:rPr>
          <w:tab/>
        </w:r>
        <w:r w:rsidR="008D7324">
          <w:rPr>
            <w:noProof/>
            <w:webHidden/>
          </w:rPr>
          <w:fldChar w:fldCharType="begin"/>
        </w:r>
        <w:r w:rsidR="008D7324">
          <w:rPr>
            <w:noProof/>
            <w:webHidden/>
          </w:rPr>
          <w:instrText xml:space="preserve"> PAGEREF _Toc4140410 \h </w:instrText>
        </w:r>
        <w:r w:rsidR="008D7324">
          <w:rPr>
            <w:noProof/>
            <w:webHidden/>
          </w:rPr>
        </w:r>
        <w:r w:rsidR="008D7324">
          <w:rPr>
            <w:noProof/>
            <w:webHidden/>
          </w:rPr>
          <w:fldChar w:fldCharType="separate"/>
        </w:r>
        <w:r w:rsidR="008D7324">
          <w:rPr>
            <w:noProof/>
            <w:webHidden/>
          </w:rPr>
          <w:t>102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11" w:history="1">
        <w:r w:rsidR="008D7324" w:rsidRPr="00A826A2">
          <w:rPr>
            <w:rStyle w:val="Hyperlink"/>
            <w:noProof/>
          </w:rPr>
          <w:t>Cost Analysis Reports</w:t>
        </w:r>
        <w:r w:rsidR="008D7324">
          <w:rPr>
            <w:noProof/>
            <w:webHidden/>
          </w:rPr>
          <w:tab/>
        </w:r>
        <w:r w:rsidR="008D7324">
          <w:rPr>
            <w:noProof/>
            <w:webHidden/>
          </w:rPr>
          <w:fldChar w:fldCharType="begin"/>
        </w:r>
        <w:r w:rsidR="008D7324">
          <w:rPr>
            <w:noProof/>
            <w:webHidden/>
          </w:rPr>
          <w:instrText xml:space="preserve"> PAGEREF _Toc4140411 \h </w:instrText>
        </w:r>
        <w:r w:rsidR="008D7324">
          <w:rPr>
            <w:noProof/>
            <w:webHidden/>
          </w:rPr>
        </w:r>
        <w:r w:rsidR="008D7324">
          <w:rPr>
            <w:noProof/>
            <w:webHidden/>
          </w:rPr>
          <w:fldChar w:fldCharType="separate"/>
        </w:r>
        <w:r w:rsidR="008D7324">
          <w:rPr>
            <w:noProof/>
            <w:webHidden/>
          </w:rPr>
          <w:t>102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2" w:history="1">
        <w:r w:rsidR="008D7324" w:rsidRPr="00A826A2">
          <w:rPr>
            <w:rStyle w:val="Hyperlink"/>
            <w:noProof/>
          </w:rPr>
          <w:t>Clinic Costs</w:t>
        </w:r>
        <w:r w:rsidR="008D7324">
          <w:rPr>
            <w:noProof/>
            <w:webHidden/>
          </w:rPr>
          <w:tab/>
        </w:r>
        <w:r w:rsidR="008D7324">
          <w:rPr>
            <w:noProof/>
            <w:webHidden/>
          </w:rPr>
          <w:fldChar w:fldCharType="begin"/>
        </w:r>
        <w:r w:rsidR="008D7324">
          <w:rPr>
            <w:noProof/>
            <w:webHidden/>
          </w:rPr>
          <w:instrText xml:space="preserve"> PAGEREF _Toc4140412 \h </w:instrText>
        </w:r>
        <w:r w:rsidR="008D7324">
          <w:rPr>
            <w:noProof/>
            <w:webHidden/>
          </w:rPr>
        </w:r>
        <w:r w:rsidR="008D7324">
          <w:rPr>
            <w:noProof/>
            <w:webHidden/>
          </w:rPr>
          <w:fldChar w:fldCharType="separate"/>
        </w:r>
        <w:r w:rsidR="008D7324">
          <w:rPr>
            <w:noProof/>
            <w:webHidden/>
          </w:rPr>
          <w:t>102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3" w:history="1">
        <w:r w:rsidR="008D7324" w:rsidRPr="00A826A2">
          <w:rPr>
            <w:rStyle w:val="Hyperlink"/>
            <w:noProof/>
          </w:rPr>
          <w:t>Division Costs by Drug</w:t>
        </w:r>
        <w:r w:rsidR="008D7324">
          <w:rPr>
            <w:noProof/>
            <w:webHidden/>
          </w:rPr>
          <w:tab/>
        </w:r>
        <w:r w:rsidR="008D7324">
          <w:rPr>
            <w:noProof/>
            <w:webHidden/>
          </w:rPr>
          <w:fldChar w:fldCharType="begin"/>
        </w:r>
        <w:r w:rsidR="008D7324">
          <w:rPr>
            <w:noProof/>
            <w:webHidden/>
          </w:rPr>
          <w:instrText xml:space="preserve"> PAGEREF _Toc4140413 \h </w:instrText>
        </w:r>
        <w:r w:rsidR="008D7324">
          <w:rPr>
            <w:noProof/>
            <w:webHidden/>
          </w:rPr>
        </w:r>
        <w:r w:rsidR="008D7324">
          <w:rPr>
            <w:noProof/>
            <w:webHidden/>
          </w:rPr>
          <w:fldChar w:fldCharType="separate"/>
        </w:r>
        <w:r w:rsidR="008D7324">
          <w:rPr>
            <w:noProof/>
            <w:webHidden/>
          </w:rPr>
          <w:t>103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4" w:history="1">
        <w:r w:rsidR="008D7324" w:rsidRPr="00A826A2">
          <w:rPr>
            <w:rStyle w:val="Hyperlink"/>
            <w:noProof/>
          </w:rPr>
          <w:t>Drug Costs</w:t>
        </w:r>
        <w:r w:rsidR="008D7324">
          <w:rPr>
            <w:noProof/>
            <w:webHidden/>
          </w:rPr>
          <w:tab/>
        </w:r>
        <w:r w:rsidR="008D7324">
          <w:rPr>
            <w:noProof/>
            <w:webHidden/>
          </w:rPr>
          <w:fldChar w:fldCharType="begin"/>
        </w:r>
        <w:r w:rsidR="008D7324">
          <w:rPr>
            <w:noProof/>
            <w:webHidden/>
          </w:rPr>
          <w:instrText xml:space="preserve"> PAGEREF _Toc4140414 \h </w:instrText>
        </w:r>
        <w:r w:rsidR="008D7324">
          <w:rPr>
            <w:noProof/>
            <w:webHidden/>
          </w:rPr>
        </w:r>
        <w:r w:rsidR="008D7324">
          <w:rPr>
            <w:noProof/>
            <w:webHidden/>
          </w:rPr>
          <w:fldChar w:fldCharType="separate"/>
        </w:r>
        <w:r w:rsidR="008D7324">
          <w:rPr>
            <w:noProof/>
            <w:webHidden/>
          </w:rPr>
          <w:t>103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5" w:history="1">
        <w:r w:rsidR="008D7324" w:rsidRPr="00A826A2">
          <w:rPr>
            <w:rStyle w:val="Hyperlink"/>
            <w:noProof/>
          </w:rPr>
          <w:t>Drug Costs by Division</w:t>
        </w:r>
        <w:r w:rsidR="008D7324">
          <w:rPr>
            <w:noProof/>
            <w:webHidden/>
          </w:rPr>
          <w:tab/>
        </w:r>
        <w:r w:rsidR="008D7324">
          <w:rPr>
            <w:noProof/>
            <w:webHidden/>
          </w:rPr>
          <w:fldChar w:fldCharType="begin"/>
        </w:r>
        <w:r w:rsidR="008D7324">
          <w:rPr>
            <w:noProof/>
            <w:webHidden/>
          </w:rPr>
          <w:instrText xml:space="preserve"> PAGEREF _Toc4140415 \h </w:instrText>
        </w:r>
        <w:r w:rsidR="008D7324">
          <w:rPr>
            <w:noProof/>
            <w:webHidden/>
          </w:rPr>
        </w:r>
        <w:r w:rsidR="008D7324">
          <w:rPr>
            <w:noProof/>
            <w:webHidden/>
          </w:rPr>
          <w:fldChar w:fldCharType="separate"/>
        </w:r>
        <w:r w:rsidR="008D7324">
          <w:rPr>
            <w:noProof/>
            <w:webHidden/>
          </w:rPr>
          <w:t>103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6" w:history="1">
        <w:r w:rsidR="008D7324" w:rsidRPr="00A826A2">
          <w:rPr>
            <w:rStyle w:val="Hyperlink"/>
            <w:noProof/>
          </w:rPr>
          <w:t>Drug Costs by Division by Provider</w:t>
        </w:r>
        <w:r w:rsidR="008D7324">
          <w:rPr>
            <w:noProof/>
            <w:webHidden/>
          </w:rPr>
          <w:tab/>
        </w:r>
        <w:r w:rsidR="008D7324">
          <w:rPr>
            <w:noProof/>
            <w:webHidden/>
          </w:rPr>
          <w:fldChar w:fldCharType="begin"/>
        </w:r>
        <w:r w:rsidR="008D7324">
          <w:rPr>
            <w:noProof/>
            <w:webHidden/>
          </w:rPr>
          <w:instrText xml:space="preserve"> PAGEREF _Toc4140416 \h </w:instrText>
        </w:r>
        <w:r w:rsidR="008D7324">
          <w:rPr>
            <w:noProof/>
            <w:webHidden/>
          </w:rPr>
        </w:r>
        <w:r w:rsidR="008D7324">
          <w:rPr>
            <w:noProof/>
            <w:webHidden/>
          </w:rPr>
          <w:fldChar w:fldCharType="separate"/>
        </w:r>
        <w:r w:rsidR="008D7324">
          <w:rPr>
            <w:noProof/>
            <w:webHidden/>
          </w:rPr>
          <w:t>103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7" w:history="1">
        <w:r w:rsidR="008D7324" w:rsidRPr="00A826A2">
          <w:rPr>
            <w:rStyle w:val="Hyperlink"/>
            <w:noProof/>
          </w:rPr>
          <w:t>Drug Costs by Provider</w:t>
        </w:r>
        <w:r w:rsidR="008D7324">
          <w:rPr>
            <w:noProof/>
            <w:webHidden/>
          </w:rPr>
          <w:tab/>
        </w:r>
        <w:r w:rsidR="008D7324">
          <w:rPr>
            <w:noProof/>
            <w:webHidden/>
          </w:rPr>
          <w:fldChar w:fldCharType="begin"/>
        </w:r>
        <w:r w:rsidR="008D7324">
          <w:rPr>
            <w:noProof/>
            <w:webHidden/>
          </w:rPr>
          <w:instrText xml:space="preserve"> PAGEREF _Toc4140417 \h </w:instrText>
        </w:r>
        <w:r w:rsidR="008D7324">
          <w:rPr>
            <w:noProof/>
            <w:webHidden/>
          </w:rPr>
        </w:r>
        <w:r w:rsidR="008D7324">
          <w:rPr>
            <w:noProof/>
            <w:webHidden/>
          </w:rPr>
          <w:fldChar w:fldCharType="separate"/>
        </w:r>
        <w:r w:rsidR="008D7324">
          <w:rPr>
            <w:noProof/>
            <w:webHidden/>
          </w:rPr>
          <w:t>103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8" w:history="1">
        <w:r w:rsidR="008D7324" w:rsidRPr="00A826A2">
          <w:rPr>
            <w:rStyle w:val="Hyperlink"/>
            <w:noProof/>
          </w:rPr>
          <w:t>High Cost Rx Report</w:t>
        </w:r>
        <w:r w:rsidR="008D7324">
          <w:rPr>
            <w:noProof/>
            <w:webHidden/>
          </w:rPr>
          <w:tab/>
        </w:r>
        <w:r w:rsidR="008D7324">
          <w:rPr>
            <w:noProof/>
            <w:webHidden/>
          </w:rPr>
          <w:fldChar w:fldCharType="begin"/>
        </w:r>
        <w:r w:rsidR="008D7324">
          <w:rPr>
            <w:noProof/>
            <w:webHidden/>
          </w:rPr>
          <w:instrText xml:space="preserve"> PAGEREF _Toc4140418 \h </w:instrText>
        </w:r>
        <w:r w:rsidR="008D7324">
          <w:rPr>
            <w:noProof/>
            <w:webHidden/>
          </w:rPr>
        </w:r>
        <w:r w:rsidR="008D7324">
          <w:rPr>
            <w:noProof/>
            <w:webHidden/>
          </w:rPr>
          <w:fldChar w:fldCharType="separate"/>
        </w:r>
        <w:r w:rsidR="008D7324">
          <w:rPr>
            <w:noProof/>
            <w:webHidden/>
          </w:rPr>
          <w:t>103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19" w:history="1">
        <w:r w:rsidR="008D7324" w:rsidRPr="00A826A2">
          <w:rPr>
            <w:rStyle w:val="Hyperlink"/>
            <w:noProof/>
          </w:rPr>
          <w:t>Patient Status Costs</w:t>
        </w:r>
        <w:r w:rsidR="008D7324">
          <w:rPr>
            <w:noProof/>
            <w:webHidden/>
          </w:rPr>
          <w:tab/>
        </w:r>
        <w:r w:rsidR="008D7324">
          <w:rPr>
            <w:noProof/>
            <w:webHidden/>
          </w:rPr>
          <w:fldChar w:fldCharType="begin"/>
        </w:r>
        <w:r w:rsidR="008D7324">
          <w:rPr>
            <w:noProof/>
            <w:webHidden/>
          </w:rPr>
          <w:instrText xml:space="preserve"> PAGEREF _Toc4140419 \h </w:instrText>
        </w:r>
        <w:r w:rsidR="008D7324">
          <w:rPr>
            <w:noProof/>
            <w:webHidden/>
          </w:rPr>
        </w:r>
        <w:r w:rsidR="008D7324">
          <w:rPr>
            <w:noProof/>
            <w:webHidden/>
          </w:rPr>
          <w:fldChar w:fldCharType="separate"/>
        </w:r>
        <w:r w:rsidR="008D7324">
          <w:rPr>
            <w:noProof/>
            <w:webHidden/>
          </w:rPr>
          <w:t>104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20" w:history="1">
        <w:r w:rsidR="008D7324" w:rsidRPr="00A826A2">
          <w:rPr>
            <w:rStyle w:val="Hyperlink"/>
            <w:noProof/>
          </w:rPr>
          <w:t>Pharmacy Cost Statistics Menu</w:t>
        </w:r>
        <w:r w:rsidR="008D7324">
          <w:rPr>
            <w:noProof/>
            <w:webHidden/>
          </w:rPr>
          <w:tab/>
        </w:r>
        <w:r w:rsidR="008D7324">
          <w:rPr>
            <w:noProof/>
            <w:webHidden/>
          </w:rPr>
          <w:fldChar w:fldCharType="begin"/>
        </w:r>
        <w:r w:rsidR="008D7324">
          <w:rPr>
            <w:noProof/>
            <w:webHidden/>
          </w:rPr>
          <w:instrText xml:space="preserve"> PAGEREF _Toc4140420 \h </w:instrText>
        </w:r>
        <w:r w:rsidR="008D7324">
          <w:rPr>
            <w:noProof/>
            <w:webHidden/>
          </w:rPr>
        </w:r>
        <w:r w:rsidR="008D7324">
          <w:rPr>
            <w:noProof/>
            <w:webHidden/>
          </w:rPr>
          <w:fldChar w:fldCharType="separate"/>
        </w:r>
        <w:r w:rsidR="008D7324">
          <w:rPr>
            <w:noProof/>
            <w:webHidden/>
          </w:rPr>
          <w:t>104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21" w:history="1">
        <w:r w:rsidR="008D7324" w:rsidRPr="00A826A2">
          <w:rPr>
            <w:rStyle w:val="Hyperlink"/>
            <w:noProof/>
          </w:rPr>
          <w:t>Provider by Drug Costs</w:t>
        </w:r>
        <w:r w:rsidR="008D7324">
          <w:rPr>
            <w:noProof/>
            <w:webHidden/>
          </w:rPr>
          <w:tab/>
        </w:r>
        <w:r w:rsidR="008D7324">
          <w:rPr>
            <w:noProof/>
            <w:webHidden/>
          </w:rPr>
          <w:fldChar w:fldCharType="begin"/>
        </w:r>
        <w:r w:rsidR="008D7324">
          <w:rPr>
            <w:noProof/>
            <w:webHidden/>
          </w:rPr>
          <w:instrText xml:space="preserve"> PAGEREF _Toc4140421 \h </w:instrText>
        </w:r>
        <w:r w:rsidR="008D7324">
          <w:rPr>
            <w:noProof/>
            <w:webHidden/>
          </w:rPr>
        </w:r>
        <w:r w:rsidR="008D7324">
          <w:rPr>
            <w:noProof/>
            <w:webHidden/>
          </w:rPr>
          <w:fldChar w:fldCharType="separate"/>
        </w:r>
        <w:r w:rsidR="008D7324">
          <w:rPr>
            <w:noProof/>
            <w:webHidden/>
          </w:rPr>
          <w:t>104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22" w:history="1">
        <w:r w:rsidR="008D7324" w:rsidRPr="00A826A2">
          <w:rPr>
            <w:rStyle w:val="Hyperlink"/>
            <w:noProof/>
          </w:rPr>
          <w:t>Provider Costs</w:t>
        </w:r>
        <w:r w:rsidR="008D7324">
          <w:rPr>
            <w:noProof/>
            <w:webHidden/>
          </w:rPr>
          <w:tab/>
        </w:r>
        <w:r w:rsidR="008D7324">
          <w:rPr>
            <w:noProof/>
            <w:webHidden/>
          </w:rPr>
          <w:fldChar w:fldCharType="begin"/>
        </w:r>
        <w:r w:rsidR="008D7324">
          <w:rPr>
            <w:noProof/>
            <w:webHidden/>
          </w:rPr>
          <w:instrText xml:space="preserve"> PAGEREF _Toc4140422 \h </w:instrText>
        </w:r>
        <w:r w:rsidR="008D7324">
          <w:rPr>
            <w:noProof/>
            <w:webHidden/>
          </w:rPr>
        </w:r>
        <w:r w:rsidR="008D7324">
          <w:rPr>
            <w:noProof/>
            <w:webHidden/>
          </w:rPr>
          <w:fldChar w:fldCharType="separate"/>
        </w:r>
        <w:r w:rsidR="008D7324">
          <w:rPr>
            <w:noProof/>
            <w:webHidden/>
          </w:rPr>
          <w:t>104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23" w:history="1">
        <w:r w:rsidR="008D7324" w:rsidRPr="00A826A2">
          <w:rPr>
            <w:rStyle w:val="Hyperlink"/>
            <w:noProof/>
          </w:rPr>
          <w:t>Request Statistics</w:t>
        </w:r>
        <w:r w:rsidR="008D7324">
          <w:rPr>
            <w:noProof/>
            <w:webHidden/>
          </w:rPr>
          <w:tab/>
        </w:r>
        <w:r w:rsidR="008D7324">
          <w:rPr>
            <w:noProof/>
            <w:webHidden/>
          </w:rPr>
          <w:fldChar w:fldCharType="begin"/>
        </w:r>
        <w:r w:rsidR="008D7324">
          <w:rPr>
            <w:noProof/>
            <w:webHidden/>
          </w:rPr>
          <w:instrText xml:space="preserve"> PAGEREF _Toc4140423 \h </w:instrText>
        </w:r>
        <w:r w:rsidR="008D7324">
          <w:rPr>
            <w:noProof/>
            <w:webHidden/>
          </w:rPr>
        </w:r>
        <w:r w:rsidR="008D7324">
          <w:rPr>
            <w:noProof/>
            <w:webHidden/>
          </w:rPr>
          <w:fldChar w:fldCharType="separate"/>
        </w:r>
        <w:r w:rsidR="008D7324">
          <w:rPr>
            <w:noProof/>
            <w:webHidden/>
          </w:rPr>
          <w:t>104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24" w:history="1">
        <w:r w:rsidR="008D7324" w:rsidRPr="00A826A2">
          <w:rPr>
            <w:rStyle w:val="Hyperlink"/>
            <w:noProof/>
          </w:rPr>
          <w:t>Daily AMIS Report</w:t>
        </w:r>
        <w:r w:rsidR="008D7324">
          <w:rPr>
            <w:noProof/>
            <w:webHidden/>
          </w:rPr>
          <w:tab/>
        </w:r>
        <w:r w:rsidR="008D7324">
          <w:rPr>
            <w:noProof/>
            <w:webHidden/>
          </w:rPr>
          <w:fldChar w:fldCharType="begin"/>
        </w:r>
        <w:r w:rsidR="008D7324">
          <w:rPr>
            <w:noProof/>
            <w:webHidden/>
          </w:rPr>
          <w:instrText xml:space="preserve"> PAGEREF _Toc4140424 \h </w:instrText>
        </w:r>
        <w:r w:rsidR="008D7324">
          <w:rPr>
            <w:noProof/>
            <w:webHidden/>
          </w:rPr>
        </w:r>
        <w:r w:rsidR="008D7324">
          <w:rPr>
            <w:noProof/>
            <w:webHidden/>
          </w:rPr>
          <w:fldChar w:fldCharType="separate"/>
        </w:r>
        <w:r w:rsidR="008D7324">
          <w:rPr>
            <w:noProof/>
            <w:webHidden/>
          </w:rPr>
          <w:t>104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25" w:history="1">
        <w:r w:rsidR="008D7324" w:rsidRPr="00A826A2">
          <w:rPr>
            <w:rStyle w:val="Hyperlink"/>
            <w:noProof/>
          </w:rPr>
          <w:t>Drug List By Synonym</w:t>
        </w:r>
        <w:r w:rsidR="008D7324">
          <w:rPr>
            <w:noProof/>
            <w:webHidden/>
          </w:rPr>
          <w:tab/>
        </w:r>
        <w:r w:rsidR="008D7324">
          <w:rPr>
            <w:noProof/>
            <w:webHidden/>
          </w:rPr>
          <w:fldChar w:fldCharType="begin"/>
        </w:r>
        <w:r w:rsidR="008D7324">
          <w:rPr>
            <w:noProof/>
            <w:webHidden/>
          </w:rPr>
          <w:instrText xml:space="preserve"> PAGEREF _Toc4140425 \h </w:instrText>
        </w:r>
        <w:r w:rsidR="008D7324">
          <w:rPr>
            <w:noProof/>
            <w:webHidden/>
          </w:rPr>
        </w:r>
        <w:r w:rsidR="008D7324">
          <w:rPr>
            <w:noProof/>
            <w:webHidden/>
          </w:rPr>
          <w:fldChar w:fldCharType="separate"/>
        </w:r>
        <w:r w:rsidR="008D7324">
          <w:rPr>
            <w:noProof/>
            <w:webHidden/>
          </w:rPr>
          <w:t>105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26" w:history="1">
        <w:r w:rsidR="008D7324" w:rsidRPr="00A826A2">
          <w:rPr>
            <w:rStyle w:val="Hyperlink"/>
            <w:noProof/>
          </w:rPr>
          <w:t>Free Text Dosage Report</w:t>
        </w:r>
        <w:r w:rsidR="008D7324">
          <w:rPr>
            <w:noProof/>
            <w:webHidden/>
          </w:rPr>
          <w:tab/>
        </w:r>
        <w:r w:rsidR="008D7324">
          <w:rPr>
            <w:noProof/>
            <w:webHidden/>
          </w:rPr>
          <w:fldChar w:fldCharType="begin"/>
        </w:r>
        <w:r w:rsidR="008D7324">
          <w:rPr>
            <w:noProof/>
            <w:webHidden/>
          </w:rPr>
          <w:instrText xml:space="preserve"> PAGEREF _Toc4140426 \h </w:instrText>
        </w:r>
        <w:r w:rsidR="008D7324">
          <w:rPr>
            <w:noProof/>
            <w:webHidden/>
          </w:rPr>
        </w:r>
        <w:r w:rsidR="008D7324">
          <w:rPr>
            <w:noProof/>
            <w:webHidden/>
          </w:rPr>
          <w:fldChar w:fldCharType="separate"/>
        </w:r>
        <w:r w:rsidR="008D7324">
          <w:rPr>
            <w:noProof/>
            <w:webHidden/>
          </w:rPr>
          <w:t>105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27" w:history="1">
        <w:r w:rsidR="008D7324" w:rsidRPr="00A826A2">
          <w:rPr>
            <w:rStyle w:val="Hyperlink"/>
            <w:noProof/>
          </w:rPr>
          <w:t>Inactive Drug List</w:t>
        </w:r>
        <w:r w:rsidR="008D7324">
          <w:rPr>
            <w:noProof/>
            <w:webHidden/>
          </w:rPr>
          <w:tab/>
        </w:r>
        <w:r w:rsidR="008D7324">
          <w:rPr>
            <w:noProof/>
            <w:webHidden/>
          </w:rPr>
          <w:fldChar w:fldCharType="begin"/>
        </w:r>
        <w:r w:rsidR="008D7324">
          <w:rPr>
            <w:noProof/>
            <w:webHidden/>
          </w:rPr>
          <w:instrText xml:space="preserve"> PAGEREF _Toc4140427 \h </w:instrText>
        </w:r>
        <w:r w:rsidR="008D7324">
          <w:rPr>
            <w:noProof/>
            <w:webHidden/>
          </w:rPr>
        </w:r>
        <w:r w:rsidR="008D7324">
          <w:rPr>
            <w:noProof/>
            <w:webHidden/>
          </w:rPr>
          <w:fldChar w:fldCharType="separate"/>
        </w:r>
        <w:r w:rsidR="008D7324">
          <w:rPr>
            <w:noProof/>
            <w:webHidden/>
          </w:rPr>
          <w:t>105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28" w:history="1">
        <w:r w:rsidR="008D7324" w:rsidRPr="00A826A2">
          <w:rPr>
            <w:rStyle w:val="Hyperlink"/>
            <w:noProof/>
          </w:rPr>
          <w:t>Internet Refill Report</w:t>
        </w:r>
        <w:r w:rsidR="008D7324">
          <w:rPr>
            <w:noProof/>
            <w:webHidden/>
          </w:rPr>
          <w:tab/>
        </w:r>
        <w:r w:rsidR="008D7324">
          <w:rPr>
            <w:noProof/>
            <w:webHidden/>
          </w:rPr>
          <w:fldChar w:fldCharType="begin"/>
        </w:r>
        <w:r w:rsidR="008D7324">
          <w:rPr>
            <w:noProof/>
            <w:webHidden/>
          </w:rPr>
          <w:instrText xml:space="preserve"> PAGEREF _Toc4140428 \h </w:instrText>
        </w:r>
        <w:r w:rsidR="008D7324">
          <w:rPr>
            <w:noProof/>
            <w:webHidden/>
          </w:rPr>
        </w:r>
        <w:r w:rsidR="008D7324">
          <w:rPr>
            <w:noProof/>
            <w:webHidden/>
          </w:rPr>
          <w:fldChar w:fldCharType="separate"/>
        </w:r>
        <w:r w:rsidR="008D7324">
          <w:rPr>
            <w:noProof/>
            <w:webHidden/>
          </w:rPr>
          <w:t>105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29" w:history="1">
        <w:r w:rsidR="008D7324" w:rsidRPr="00A826A2">
          <w:rPr>
            <w:rStyle w:val="Hyperlink"/>
            <w:noProof/>
          </w:rPr>
          <w:t>List of Patients/Prescriptions for Recall Notice</w:t>
        </w:r>
        <w:r w:rsidR="008D7324">
          <w:rPr>
            <w:noProof/>
            <w:webHidden/>
          </w:rPr>
          <w:tab/>
        </w:r>
        <w:r w:rsidR="008D7324">
          <w:rPr>
            <w:noProof/>
            <w:webHidden/>
          </w:rPr>
          <w:fldChar w:fldCharType="begin"/>
        </w:r>
        <w:r w:rsidR="008D7324">
          <w:rPr>
            <w:noProof/>
            <w:webHidden/>
          </w:rPr>
          <w:instrText xml:space="preserve"> PAGEREF _Toc4140429 \h </w:instrText>
        </w:r>
        <w:r w:rsidR="008D7324">
          <w:rPr>
            <w:noProof/>
            <w:webHidden/>
          </w:rPr>
        </w:r>
        <w:r w:rsidR="008D7324">
          <w:rPr>
            <w:noProof/>
            <w:webHidden/>
          </w:rPr>
          <w:fldChar w:fldCharType="separate"/>
        </w:r>
        <w:r w:rsidR="008D7324">
          <w:rPr>
            <w:noProof/>
            <w:webHidden/>
          </w:rPr>
          <w:t>111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30" w:history="1">
        <w:r w:rsidR="008D7324" w:rsidRPr="00A826A2">
          <w:rPr>
            <w:rStyle w:val="Hyperlink"/>
            <w:noProof/>
          </w:rPr>
          <w:t>List Prescriptions on Hold</w:t>
        </w:r>
        <w:r w:rsidR="008D7324">
          <w:rPr>
            <w:noProof/>
            <w:webHidden/>
          </w:rPr>
          <w:tab/>
        </w:r>
        <w:r w:rsidR="008D7324">
          <w:rPr>
            <w:noProof/>
            <w:webHidden/>
          </w:rPr>
          <w:fldChar w:fldCharType="begin"/>
        </w:r>
        <w:r w:rsidR="008D7324">
          <w:rPr>
            <w:noProof/>
            <w:webHidden/>
          </w:rPr>
          <w:instrText xml:space="preserve"> PAGEREF _Toc4140430 \h </w:instrText>
        </w:r>
        <w:r w:rsidR="008D7324">
          <w:rPr>
            <w:noProof/>
            <w:webHidden/>
          </w:rPr>
        </w:r>
        <w:r w:rsidR="008D7324">
          <w:rPr>
            <w:noProof/>
            <w:webHidden/>
          </w:rPr>
          <w:fldChar w:fldCharType="separate"/>
        </w:r>
        <w:r w:rsidR="008D7324">
          <w:rPr>
            <w:noProof/>
            <w:webHidden/>
          </w:rPr>
          <w:t>117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31" w:history="1">
        <w:r w:rsidR="008D7324" w:rsidRPr="00A826A2">
          <w:rPr>
            <w:rStyle w:val="Hyperlink"/>
            <w:noProof/>
          </w:rPr>
          <w:t>Management Reports Menu</w:t>
        </w:r>
        <w:r w:rsidR="008D7324">
          <w:rPr>
            <w:noProof/>
            <w:webHidden/>
          </w:rPr>
          <w:tab/>
        </w:r>
        <w:r w:rsidR="008D7324">
          <w:rPr>
            <w:noProof/>
            <w:webHidden/>
          </w:rPr>
          <w:fldChar w:fldCharType="begin"/>
        </w:r>
        <w:r w:rsidR="008D7324">
          <w:rPr>
            <w:noProof/>
            <w:webHidden/>
          </w:rPr>
          <w:instrText xml:space="preserve"> PAGEREF _Toc4140431 \h </w:instrText>
        </w:r>
        <w:r w:rsidR="008D7324">
          <w:rPr>
            <w:noProof/>
            <w:webHidden/>
          </w:rPr>
        </w:r>
        <w:r w:rsidR="008D7324">
          <w:rPr>
            <w:noProof/>
            <w:webHidden/>
          </w:rPr>
          <w:fldChar w:fldCharType="separate"/>
        </w:r>
        <w:r w:rsidR="008D7324">
          <w:rPr>
            <w:noProof/>
            <w:webHidden/>
          </w:rPr>
          <w:t>117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2" w:history="1">
        <w:r w:rsidR="008D7324" w:rsidRPr="00A826A2">
          <w:rPr>
            <w:rStyle w:val="Hyperlink"/>
            <w:noProof/>
          </w:rPr>
          <w:t>Daily Management Report Menu</w:t>
        </w:r>
        <w:r w:rsidR="008D7324">
          <w:rPr>
            <w:noProof/>
            <w:webHidden/>
          </w:rPr>
          <w:tab/>
        </w:r>
        <w:r w:rsidR="008D7324">
          <w:rPr>
            <w:noProof/>
            <w:webHidden/>
          </w:rPr>
          <w:fldChar w:fldCharType="begin"/>
        </w:r>
        <w:r w:rsidR="008D7324">
          <w:rPr>
            <w:noProof/>
            <w:webHidden/>
          </w:rPr>
          <w:instrText xml:space="preserve"> PAGEREF _Toc4140432 \h </w:instrText>
        </w:r>
        <w:r w:rsidR="008D7324">
          <w:rPr>
            <w:noProof/>
            <w:webHidden/>
          </w:rPr>
        </w:r>
        <w:r w:rsidR="008D7324">
          <w:rPr>
            <w:noProof/>
            <w:webHidden/>
          </w:rPr>
          <w:fldChar w:fldCharType="separate"/>
        </w:r>
        <w:r w:rsidR="008D7324">
          <w:rPr>
            <w:noProof/>
            <w:webHidden/>
          </w:rPr>
          <w:t>118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3" w:history="1">
        <w:r w:rsidR="008D7324" w:rsidRPr="00A826A2">
          <w:rPr>
            <w:rStyle w:val="Hyperlink"/>
            <w:noProof/>
          </w:rPr>
          <w:t>Date Range Recompile Data</w:t>
        </w:r>
        <w:r w:rsidR="008D7324">
          <w:rPr>
            <w:noProof/>
            <w:webHidden/>
          </w:rPr>
          <w:tab/>
        </w:r>
        <w:r w:rsidR="008D7324">
          <w:rPr>
            <w:noProof/>
            <w:webHidden/>
          </w:rPr>
          <w:fldChar w:fldCharType="begin"/>
        </w:r>
        <w:r w:rsidR="008D7324">
          <w:rPr>
            <w:noProof/>
            <w:webHidden/>
          </w:rPr>
          <w:instrText xml:space="preserve"> PAGEREF _Toc4140433 \h </w:instrText>
        </w:r>
        <w:r w:rsidR="008D7324">
          <w:rPr>
            <w:noProof/>
            <w:webHidden/>
          </w:rPr>
        </w:r>
        <w:r w:rsidR="008D7324">
          <w:rPr>
            <w:noProof/>
            <w:webHidden/>
          </w:rPr>
          <w:fldChar w:fldCharType="separate"/>
        </w:r>
        <w:r w:rsidR="008D7324">
          <w:rPr>
            <w:noProof/>
            <w:webHidden/>
          </w:rPr>
          <w:t>119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4" w:history="1">
        <w:r w:rsidR="008D7324" w:rsidRPr="00A826A2">
          <w:rPr>
            <w:rStyle w:val="Hyperlink"/>
            <w:noProof/>
          </w:rPr>
          <w:t>Initialize Daily Compile</w:t>
        </w:r>
        <w:r w:rsidR="008D7324">
          <w:rPr>
            <w:noProof/>
            <w:webHidden/>
          </w:rPr>
          <w:tab/>
        </w:r>
        <w:r w:rsidR="008D7324">
          <w:rPr>
            <w:noProof/>
            <w:webHidden/>
          </w:rPr>
          <w:fldChar w:fldCharType="begin"/>
        </w:r>
        <w:r w:rsidR="008D7324">
          <w:rPr>
            <w:noProof/>
            <w:webHidden/>
          </w:rPr>
          <w:instrText xml:space="preserve"> PAGEREF _Toc4140434 \h </w:instrText>
        </w:r>
        <w:r w:rsidR="008D7324">
          <w:rPr>
            <w:noProof/>
            <w:webHidden/>
          </w:rPr>
        </w:r>
        <w:r w:rsidR="008D7324">
          <w:rPr>
            <w:noProof/>
            <w:webHidden/>
          </w:rPr>
          <w:fldChar w:fldCharType="separate"/>
        </w:r>
        <w:r w:rsidR="008D7324">
          <w:rPr>
            <w:noProof/>
            <w:webHidden/>
          </w:rPr>
          <w:t>119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5" w:history="1">
        <w:r w:rsidR="008D7324" w:rsidRPr="00A826A2">
          <w:rPr>
            <w:rStyle w:val="Hyperlink"/>
            <w:noProof/>
          </w:rPr>
          <w:t>Monthly Management Report Menu</w:t>
        </w:r>
        <w:r w:rsidR="008D7324">
          <w:rPr>
            <w:noProof/>
            <w:webHidden/>
          </w:rPr>
          <w:tab/>
        </w:r>
        <w:r w:rsidR="008D7324">
          <w:rPr>
            <w:noProof/>
            <w:webHidden/>
          </w:rPr>
          <w:fldChar w:fldCharType="begin"/>
        </w:r>
        <w:r w:rsidR="008D7324">
          <w:rPr>
            <w:noProof/>
            <w:webHidden/>
          </w:rPr>
          <w:instrText xml:space="preserve"> PAGEREF _Toc4140435 \h </w:instrText>
        </w:r>
        <w:r w:rsidR="008D7324">
          <w:rPr>
            <w:noProof/>
            <w:webHidden/>
          </w:rPr>
        </w:r>
        <w:r w:rsidR="008D7324">
          <w:rPr>
            <w:noProof/>
            <w:webHidden/>
          </w:rPr>
          <w:fldChar w:fldCharType="separate"/>
        </w:r>
        <w:r w:rsidR="008D7324">
          <w:rPr>
            <w:noProof/>
            <w:webHidden/>
          </w:rPr>
          <w:t>119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6" w:history="1">
        <w:r w:rsidR="008D7324" w:rsidRPr="00A826A2">
          <w:rPr>
            <w:rStyle w:val="Hyperlink"/>
            <w:noProof/>
          </w:rPr>
          <w:t>One Day Recompile Data</w:t>
        </w:r>
        <w:r w:rsidR="008D7324">
          <w:rPr>
            <w:noProof/>
            <w:webHidden/>
          </w:rPr>
          <w:tab/>
        </w:r>
        <w:r w:rsidR="008D7324">
          <w:rPr>
            <w:noProof/>
            <w:webHidden/>
          </w:rPr>
          <w:fldChar w:fldCharType="begin"/>
        </w:r>
        <w:r w:rsidR="008D7324">
          <w:rPr>
            <w:noProof/>
            <w:webHidden/>
          </w:rPr>
          <w:instrText xml:space="preserve"> PAGEREF _Toc4140436 \h </w:instrText>
        </w:r>
        <w:r w:rsidR="008D7324">
          <w:rPr>
            <w:noProof/>
            <w:webHidden/>
          </w:rPr>
        </w:r>
        <w:r w:rsidR="008D7324">
          <w:rPr>
            <w:noProof/>
            <w:webHidden/>
          </w:rPr>
          <w:fldChar w:fldCharType="separate"/>
        </w:r>
        <w:r w:rsidR="008D7324">
          <w:rPr>
            <w:noProof/>
            <w:webHidden/>
          </w:rPr>
          <w:t>120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7" w:history="1">
        <w:r w:rsidR="008D7324" w:rsidRPr="00A826A2">
          <w:rPr>
            <w:rStyle w:val="Hyperlink"/>
            <w:noProof/>
          </w:rPr>
          <w:t>Purge Data</w:t>
        </w:r>
        <w:r w:rsidR="008D7324">
          <w:rPr>
            <w:noProof/>
            <w:webHidden/>
          </w:rPr>
          <w:tab/>
        </w:r>
        <w:r w:rsidR="008D7324">
          <w:rPr>
            <w:noProof/>
            <w:webHidden/>
          </w:rPr>
          <w:fldChar w:fldCharType="begin"/>
        </w:r>
        <w:r w:rsidR="008D7324">
          <w:rPr>
            <w:noProof/>
            <w:webHidden/>
          </w:rPr>
          <w:instrText xml:space="preserve"> PAGEREF _Toc4140437 \h </w:instrText>
        </w:r>
        <w:r w:rsidR="008D7324">
          <w:rPr>
            <w:noProof/>
            <w:webHidden/>
          </w:rPr>
        </w:r>
        <w:r w:rsidR="008D7324">
          <w:rPr>
            <w:noProof/>
            <w:webHidden/>
          </w:rPr>
          <w:fldChar w:fldCharType="separate"/>
        </w:r>
        <w:r w:rsidR="008D7324">
          <w:rPr>
            <w:noProof/>
            <w:webHidden/>
          </w:rPr>
          <w:t>120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8" w:history="1">
        <w:r w:rsidR="008D7324" w:rsidRPr="00A826A2">
          <w:rPr>
            <w:rStyle w:val="Hyperlink"/>
            <w:noProof/>
          </w:rPr>
          <w:t>Medication Profile</w:t>
        </w:r>
        <w:r w:rsidR="008D7324">
          <w:rPr>
            <w:noProof/>
            <w:webHidden/>
          </w:rPr>
          <w:tab/>
        </w:r>
        <w:r w:rsidR="008D7324">
          <w:rPr>
            <w:noProof/>
            <w:webHidden/>
          </w:rPr>
          <w:fldChar w:fldCharType="begin"/>
        </w:r>
        <w:r w:rsidR="008D7324">
          <w:rPr>
            <w:noProof/>
            <w:webHidden/>
          </w:rPr>
          <w:instrText xml:space="preserve"> PAGEREF _Toc4140438 \h </w:instrText>
        </w:r>
        <w:r w:rsidR="008D7324">
          <w:rPr>
            <w:noProof/>
            <w:webHidden/>
          </w:rPr>
        </w:r>
        <w:r w:rsidR="008D7324">
          <w:rPr>
            <w:noProof/>
            <w:webHidden/>
          </w:rPr>
          <w:fldChar w:fldCharType="separate"/>
        </w:r>
        <w:r w:rsidR="008D7324">
          <w:rPr>
            <w:noProof/>
            <w:webHidden/>
          </w:rPr>
          <w:t>120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39" w:history="1">
        <w:r w:rsidR="008D7324" w:rsidRPr="00A826A2">
          <w:rPr>
            <w:rStyle w:val="Hyperlink"/>
            <w:noProof/>
          </w:rPr>
          <w:t>Monthly Drug Cost</w:t>
        </w:r>
        <w:r w:rsidR="008D7324">
          <w:rPr>
            <w:noProof/>
            <w:webHidden/>
          </w:rPr>
          <w:tab/>
        </w:r>
        <w:r w:rsidR="008D7324">
          <w:rPr>
            <w:noProof/>
            <w:webHidden/>
          </w:rPr>
          <w:fldChar w:fldCharType="begin"/>
        </w:r>
        <w:r w:rsidR="008D7324">
          <w:rPr>
            <w:noProof/>
            <w:webHidden/>
          </w:rPr>
          <w:instrText xml:space="preserve"> PAGEREF _Toc4140439 \h </w:instrText>
        </w:r>
        <w:r w:rsidR="008D7324">
          <w:rPr>
            <w:noProof/>
            <w:webHidden/>
          </w:rPr>
        </w:r>
        <w:r w:rsidR="008D7324">
          <w:rPr>
            <w:noProof/>
            <w:webHidden/>
          </w:rPr>
          <w:fldChar w:fldCharType="separate"/>
        </w:r>
        <w:r w:rsidR="008D7324">
          <w:rPr>
            <w:noProof/>
            <w:webHidden/>
          </w:rPr>
          <w:t>120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40" w:history="1">
        <w:r w:rsidR="008D7324" w:rsidRPr="00A826A2">
          <w:rPr>
            <w:rStyle w:val="Hyperlink"/>
            <w:noProof/>
          </w:rPr>
          <w:t>Narcotic Prescription List</w:t>
        </w:r>
        <w:r w:rsidR="008D7324">
          <w:rPr>
            <w:noProof/>
            <w:webHidden/>
          </w:rPr>
          <w:tab/>
        </w:r>
        <w:r w:rsidR="008D7324">
          <w:rPr>
            <w:noProof/>
            <w:webHidden/>
          </w:rPr>
          <w:fldChar w:fldCharType="begin"/>
        </w:r>
        <w:r w:rsidR="008D7324">
          <w:rPr>
            <w:noProof/>
            <w:webHidden/>
          </w:rPr>
          <w:instrText xml:space="preserve"> PAGEREF _Toc4140440 \h </w:instrText>
        </w:r>
        <w:r w:rsidR="008D7324">
          <w:rPr>
            <w:noProof/>
            <w:webHidden/>
          </w:rPr>
        </w:r>
        <w:r w:rsidR="008D7324">
          <w:rPr>
            <w:noProof/>
            <w:webHidden/>
          </w:rPr>
          <w:fldChar w:fldCharType="separate"/>
        </w:r>
        <w:r w:rsidR="008D7324">
          <w:rPr>
            <w:noProof/>
            <w:webHidden/>
          </w:rPr>
          <w:t>120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41" w:history="1">
        <w:r w:rsidR="008D7324" w:rsidRPr="00A826A2">
          <w:rPr>
            <w:rStyle w:val="Hyperlink"/>
            <w:noProof/>
          </w:rPr>
          <w:t>Non-Formulary List</w:t>
        </w:r>
        <w:r w:rsidR="008D7324">
          <w:rPr>
            <w:noProof/>
            <w:webHidden/>
          </w:rPr>
          <w:tab/>
        </w:r>
        <w:r w:rsidR="008D7324">
          <w:rPr>
            <w:noProof/>
            <w:webHidden/>
          </w:rPr>
          <w:fldChar w:fldCharType="begin"/>
        </w:r>
        <w:r w:rsidR="008D7324">
          <w:rPr>
            <w:noProof/>
            <w:webHidden/>
          </w:rPr>
          <w:instrText xml:space="preserve"> PAGEREF _Toc4140441 \h </w:instrText>
        </w:r>
        <w:r w:rsidR="008D7324">
          <w:rPr>
            <w:noProof/>
            <w:webHidden/>
          </w:rPr>
        </w:r>
        <w:r w:rsidR="008D7324">
          <w:rPr>
            <w:noProof/>
            <w:webHidden/>
          </w:rPr>
          <w:fldChar w:fldCharType="separate"/>
        </w:r>
        <w:r w:rsidR="008D7324">
          <w:rPr>
            <w:noProof/>
            <w:webHidden/>
          </w:rPr>
          <w:t>120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42" w:history="1">
        <w:r w:rsidR="008D7324" w:rsidRPr="00A826A2">
          <w:rPr>
            <w:rStyle w:val="Hyperlink"/>
            <w:noProof/>
          </w:rPr>
          <w:t>Non-VA Meds Usage Report</w:t>
        </w:r>
        <w:r w:rsidR="008D7324">
          <w:rPr>
            <w:noProof/>
            <w:webHidden/>
          </w:rPr>
          <w:tab/>
        </w:r>
        <w:r w:rsidR="008D7324">
          <w:rPr>
            <w:noProof/>
            <w:webHidden/>
          </w:rPr>
          <w:fldChar w:fldCharType="begin"/>
        </w:r>
        <w:r w:rsidR="008D7324">
          <w:rPr>
            <w:noProof/>
            <w:webHidden/>
          </w:rPr>
          <w:instrText xml:space="preserve"> PAGEREF _Toc4140442 \h </w:instrText>
        </w:r>
        <w:r w:rsidR="008D7324">
          <w:rPr>
            <w:noProof/>
            <w:webHidden/>
          </w:rPr>
        </w:r>
        <w:r w:rsidR="008D7324">
          <w:rPr>
            <w:noProof/>
            <w:webHidden/>
          </w:rPr>
          <w:fldChar w:fldCharType="separate"/>
        </w:r>
        <w:r w:rsidR="008D7324">
          <w:rPr>
            <w:noProof/>
            <w:webHidden/>
          </w:rPr>
          <w:t>121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43" w:history="1">
        <w:r w:rsidR="008D7324" w:rsidRPr="00A826A2">
          <w:rPr>
            <w:rStyle w:val="Hyperlink"/>
            <w:noProof/>
          </w:rPr>
          <w:t>Poly Pharmacy Report</w:t>
        </w:r>
        <w:r w:rsidR="008D7324">
          <w:rPr>
            <w:noProof/>
            <w:webHidden/>
          </w:rPr>
          <w:tab/>
        </w:r>
        <w:r w:rsidR="008D7324">
          <w:rPr>
            <w:noProof/>
            <w:webHidden/>
          </w:rPr>
          <w:fldChar w:fldCharType="begin"/>
        </w:r>
        <w:r w:rsidR="008D7324">
          <w:rPr>
            <w:noProof/>
            <w:webHidden/>
          </w:rPr>
          <w:instrText xml:space="preserve"> PAGEREF _Toc4140443 \h </w:instrText>
        </w:r>
        <w:r w:rsidR="008D7324">
          <w:rPr>
            <w:noProof/>
            <w:webHidden/>
          </w:rPr>
        </w:r>
        <w:r w:rsidR="008D7324">
          <w:rPr>
            <w:noProof/>
            <w:webHidden/>
          </w:rPr>
          <w:fldChar w:fldCharType="separate"/>
        </w:r>
        <w:r w:rsidR="008D7324">
          <w:rPr>
            <w:noProof/>
            <w:webHidden/>
          </w:rPr>
          <w:t>122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44" w:history="1">
        <w:r w:rsidR="008D7324" w:rsidRPr="00A826A2">
          <w:rPr>
            <w:rStyle w:val="Hyperlink"/>
            <w:noProof/>
          </w:rPr>
          <w:t>Released and Unreleased Prescription Report</w:t>
        </w:r>
        <w:r w:rsidR="008D7324">
          <w:rPr>
            <w:noProof/>
            <w:webHidden/>
          </w:rPr>
          <w:tab/>
        </w:r>
        <w:r w:rsidR="008D7324">
          <w:rPr>
            <w:noProof/>
            <w:webHidden/>
          </w:rPr>
          <w:fldChar w:fldCharType="begin"/>
        </w:r>
        <w:r w:rsidR="008D7324">
          <w:rPr>
            <w:noProof/>
            <w:webHidden/>
          </w:rPr>
          <w:instrText xml:space="preserve"> PAGEREF _Toc4140444 \h </w:instrText>
        </w:r>
        <w:r w:rsidR="008D7324">
          <w:rPr>
            <w:noProof/>
            <w:webHidden/>
          </w:rPr>
        </w:r>
        <w:r w:rsidR="008D7324">
          <w:rPr>
            <w:noProof/>
            <w:webHidden/>
          </w:rPr>
          <w:fldChar w:fldCharType="separate"/>
        </w:r>
        <w:r w:rsidR="008D7324">
          <w:rPr>
            <w:noProof/>
            <w:webHidden/>
          </w:rPr>
          <w:t>122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45" w:history="1">
        <w:r w:rsidR="008D7324" w:rsidRPr="00A826A2">
          <w:rPr>
            <w:rStyle w:val="Hyperlink"/>
            <w:noProof/>
          </w:rPr>
          <w:t>Prescription List for Drug Warnings</w:t>
        </w:r>
        <w:r w:rsidR="008D7324">
          <w:rPr>
            <w:noProof/>
            <w:webHidden/>
          </w:rPr>
          <w:tab/>
        </w:r>
        <w:r w:rsidR="008D7324">
          <w:rPr>
            <w:noProof/>
            <w:webHidden/>
          </w:rPr>
          <w:fldChar w:fldCharType="begin"/>
        </w:r>
        <w:r w:rsidR="008D7324">
          <w:rPr>
            <w:noProof/>
            <w:webHidden/>
          </w:rPr>
          <w:instrText xml:space="preserve"> PAGEREF _Toc4140445 \h </w:instrText>
        </w:r>
        <w:r w:rsidR="008D7324">
          <w:rPr>
            <w:noProof/>
            <w:webHidden/>
          </w:rPr>
        </w:r>
        <w:r w:rsidR="008D7324">
          <w:rPr>
            <w:noProof/>
            <w:webHidden/>
          </w:rPr>
          <w:fldChar w:fldCharType="separate"/>
        </w:r>
        <w:r w:rsidR="008D7324">
          <w:rPr>
            <w:noProof/>
            <w:webHidden/>
          </w:rPr>
          <w:t>123</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46" w:history="1">
        <w:r w:rsidR="008D7324" w:rsidRPr="00A826A2">
          <w:rPr>
            <w:rStyle w:val="Hyperlink"/>
            <w:rFonts w:eastAsia="MS Mincho"/>
            <w:noProof/>
          </w:rPr>
          <w:t xml:space="preserve">Chapter </w:t>
        </w:r>
        <w:r w:rsidR="008D7324" w:rsidRPr="00A826A2">
          <w:rPr>
            <w:rStyle w:val="Hyperlink"/>
            <w:noProof/>
          </w:rPr>
          <w:t>18</w:t>
        </w:r>
        <w:r w:rsidR="008D7324" w:rsidRPr="00A826A2">
          <w:rPr>
            <w:rStyle w:val="Hyperlink"/>
            <w:rFonts w:eastAsia="MS Mincho"/>
            <w:noProof/>
          </w:rPr>
          <w:t xml:space="preserve">: </w:t>
        </w:r>
        <w:r w:rsidR="008D7324" w:rsidRPr="00A826A2">
          <w:rPr>
            <w:rStyle w:val="Hyperlink"/>
            <w:noProof/>
          </w:rPr>
          <w:t>Using the Pharmacy Intervention Menu</w:t>
        </w:r>
        <w:r w:rsidR="008D7324">
          <w:rPr>
            <w:noProof/>
            <w:webHidden/>
          </w:rPr>
          <w:tab/>
        </w:r>
        <w:r w:rsidR="008D7324">
          <w:rPr>
            <w:noProof/>
            <w:webHidden/>
          </w:rPr>
          <w:fldChar w:fldCharType="begin"/>
        </w:r>
        <w:r w:rsidR="008D7324">
          <w:rPr>
            <w:noProof/>
            <w:webHidden/>
          </w:rPr>
          <w:instrText xml:space="preserve"> PAGEREF _Toc4140446 \h </w:instrText>
        </w:r>
        <w:r w:rsidR="008D7324">
          <w:rPr>
            <w:noProof/>
            <w:webHidden/>
          </w:rPr>
        </w:r>
        <w:r w:rsidR="008D7324">
          <w:rPr>
            <w:noProof/>
            <w:webHidden/>
          </w:rPr>
          <w:fldChar w:fldCharType="separate"/>
        </w:r>
        <w:r w:rsidR="008D7324">
          <w:rPr>
            <w:noProof/>
            <w:webHidden/>
          </w:rPr>
          <w:t>125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47" w:history="1">
        <w:r w:rsidR="008D7324" w:rsidRPr="00A826A2">
          <w:rPr>
            <w:rStyle w:val="Hyperlink"/>
            <w:noProof/>
          </w:rPr>
          <w:t>Pharmacy Intervention Menu</w:t>
        </w:r>
        <w:r w:rsidR="008D7324">
          <w:rPr>
            <w:noProof/>
            <w:webHidden/>
          </w:rPr>
          <w:tab/>
        </w:r>
        <w:r w:rsidR="008D7324">
          <w:rPr>
            <w:noProof/>
            <w:webHidden/>
          </w:rPr>
          <w:fldChar w:fldCharType="begin"/>
        </w:r>
        <w:r w:rsidR="008D7324">
          <w:rPr>
            <w:noProof/>
            <w:webHidden/>
          </w:rPr>
          <w:instrText xml:space="preserve"> PAGEREF _Toc4140447 \h </w:instrText>
        </w:r>
        <w:r w:rsidR="008D7324">
          <w:rPr>
            <w:noProof/>
            <w:webHidden/>
          </w:rPr>
        </w:r>
        <w:r w:rsidR="008D7324">
          <w:rPr>
            <w:noProof/>
            <w:webHidden/>
          </w:rPr>
          <w:fldChar w:fldCharType="separate"/>
        </w:r>
        <w:r w:rsidR="008D7324">
          <w:rPr>
            <w:noProof/>
            <w:webHidden/>
          </w:rPr>
          <w:t>125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48" w:history="1">
        <w:r w:rsidR="008D7324" w:rsidRPr="00A826A2">
          <w:rPr>
            <w:rStyle w:val="Hyperlink"/>
            <w:noProof/>
          </w:rPr>
          <w:t>Enter Pharmacy Intervention</w:t>
        </w:r>
        <w:r w:rsidR="008D7324">
          <w:rPr>
            <w:noProof/>
            <w:webHidden/>
          </w:rPr>
          <w:tab/>
        </w:r>
        <w:r w:rsidR="008D7324">
          <w:rPr>
            <w:noProof/>
            <w:webHidden/>
          </w:rPr>
          <w:fldChar w:fldCharType="begin"/>
        </w:r>
        <w:r w:rsidR="008D7324">
          <w:rPr>
            <w:noProof/>
            <w:webHidden/>
          </w:rPr>
          <w:instrText xml:space="preserve"> PAGEREF _Toc4140448 \h </w:instrText>
        </w:r>
        <w:r w:rsidR="008D7324">
          <w:rPr>
            <w:noProof/>
            <w:webHidden/>
          </w:rPr>
        </w:r>
        <w:r w:rsidR="008D7324">
          <w:rPr>
            <w:noProof/>
            <w:webHidden/>
          </w:rPr>
          <w:fldChar w:fldCharType="separate"/>
        </w:r>
        <w:r w:rsidR="008D7324">
          <w:rPr>
            <w:noProof/>
            <w:webHidden/>
          </w:rPr>
          <w:t>125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49" w:history="1">
        <w:r w:rsidR="008D7324" w:rsidRPr="00A826A2">
          <w:rPr>
            <w:rStyle w:val="Hyperlink"/>
            <w:noProof/>
          </w:rPr>
          <w:t>Edit Pharmacy Intervention</w:t>
        </w:r>
        <w:r w:rsidR="008D7324">
          <w:rPr>
            <w:noProof/>
            <w:webHidden/>
          </w:rPr>
          <w:tab/>
        </w:r>
        <w:r w:rsidR="008D7324">
          <w:rPr>
            <w:noProof/>
            <w:webHidden/>
          </w:rPr>
          <w:fldChar w:fldCharType="begin"/>
        </w:r>
        <w:r w:rsidR="008D7324">
          <w:rPr>
            <w:noProof/>
            <w:webHidden/>
          </w:rPr>
          <w:instrText xml:space="preserve"> PAGEREF _Toc4140449 \h </w:instrText>
        </w:r>
        <w:r w:rsidR="008D7324">
          <w:rPr>
            <w:noProof/>
            <w:webHidden/>
          </w:rPr>
        </w:r>
        <w:r w:rsidR="008D7324">
          <w:rPr>
            <w:noProof/>
            <w:webHidden/>
          </w:rPr>
          <w:fldChar w:fldCharType="separate"/>
        </w:r>
        <w:r w:rsidR="008D7324">
          <w:rPr>
            <w:noProof/>
            <w:webHidden/>
          </w:rPr>
          <w:t>125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0" w:history="1">
        <w:r w:rsidR="008D7324" w:rsidRPr="00A826A2">
          <w:rPr>
            <w:rStyle w:val="Hyperlink"/>
            <w:noProof/>
          </w:rPr>
          <w:t>Print Pharmacy Intervention</w:t>
        </w:r>
        <w:r w:rsidR="008D7324">
          <w:rPr>
            <w:noProof/>
            <w:webHidden/>
          </w:rPr>
          <w:tab/>
        </w:r>
        <w:r w:rsidR="008D7324">
          <w:rPr>
            <w:noProof/>
            <w:webHidden/>
          </w:rPr>
          <w:fldChar w:fldCharType="begin"/>
        </w:r>
        <w:r w:rsidR="008D7324">
          <w:rPr>
            <w:noProof/>
            <w:webHidden/>
          </w:rPr>
          <w:instrText xml:space="preserve"> PAGEREF _Toc4140450 \h </w:instrText>
        </w:r>
        <w:r w:rsidR="008D7324">
          <w:rPr>
            <w:noProof/>
            <w:webHidden/>
          </w:rPr>
        </w:r>
        <w:r w:rsidR="008D7324">
          <w:rPr>
            <w:noProof/>
            <w:webHidden/>
          </w:rPr>
          <w:fldChar w:fldCharType="separate"/>
        </w:r>
        <w:r w:rsidR="008D7324">
          <w:rPr>
            <w:noProof/>
            <w:webHidden/>
          </w:rPr>
          <w:t>125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1" w:history="1">
        <w:r w:rsidR="008D7324" w:rsidRPr="00A826A2">
          <w:rPr>
            <w:rStyle w:val="Hyperlink"/>
            <w:noProof/>
          </w:rPr>
          <w:t>Delete Intervention</w:t>
        </w:r>
        <w:r w:rsidR="008D7324">
          <w:rPr>
            <w:noProof/>
            <w:webHidden/>
          </w:rPr>
          <w:tab/>
        </w:r>
        <w:r w:rsidR="008D7324">
          <w:rPr>
            <w:noProof/>
            <w:webHidden/>
          </w:rPr>
          <w:fldChar w:fldCharType="begin"/>
        </w:r>
        <w:r w:rsidR="008D7324">
          <w:rPr>
            <w:noProof/>
            <w:webHidden/>
          </w:rPr>
          <w:instrText xml:space="preserve"> PAGEREF _Toc4140451 \h </w:instrText>
        </w:r>
        <w:r w:rsidR="008D7324">
          <w:rPr>
            <w:noProof/>
            <w:webHidden/>
          </w:rPr>
        </w:r>
        <w:r w:rsidR="008D7324">
          <w:rPr>
            <w:noProof/>
            <w:webHidden/>
          </w:rPr>
          <w:fldChar w:fldCharType="separate"/>
        </w:r>
        <w:r w:rsidR="008D7324">
          <w:rPr>
            <w:noProof/>
            <w:webHidden/>
          </w:rPr>
          <w:t>126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2" w:history="1">
        <w:r w:rsidR="008D7324" w:rsidRPr="00A826A2">
          <w:rPr>
            <w:rStyle w:val="Hyperlink"/>
            <w:noProof/>
          </w:rPr>
          <w:t>View Intervention</w:t>
        </w:r>
        <w:r w:rsidR="008D7324">
          <w:rPr>
            <w:noProof/>
            <w:webHidden/>
          </w:rPr>
          <w:tab/>
        </w:r>
        <w:r w:rsidR="008D7324">
          <w:rPr>
            <w:noProof/>
            <w:webHidden/>
          </w:rPr>
          <w:fldChar w:fldCharType="begin"/>
        </w:r>
        <w:r w:rsidR="008D7324">
          <w:rPr>
            <w:noProof/>
            <w:webHidden/>
          </w:rPr>
          <w:instrText xml:space="preserve"> PAGEREF _Toc4140452 \h </w:instrText>
        </w:r>
        <w:r w:rsidR="008D7324">
          <w:rPr>
            <w:noProof/>
            <w:webHidden/>
          </w:rPr>
        </w:r>
        <w:r w:rsidR="008D7324">
          <w:rPr>
            <w:noProof/>
            <w:webHidden/>
          </w:rPr>
          <w:fldChar w:fldCharType="separate"/>
        </w:r>
        <w:r w:rsidR="008D7324">
          <w:rPr>
            <w:noProof/>
            <w:webHidden/>
          </w:rPr>
          <w:t>126</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53" w:history="1">
        <w:r w:rsidR="008D7324" w:rsidRPr="00A826A2">
          <w:rPr>
            <w:rStyle w:val="Hyperlink"/>
            <w:noProof/>
          </w:rPr>
          <w:t>Chapter 19: Allergy Order Checks</w:t>
        </w:r>
        <w:r w:rsidR="008D7324">
          <w:rPr>
            <w:noProof/>
            <w:webHidden/>
          </w:rPr>
          <w:tab/>
        </w:r>
        <w:r w:rsidR="008D7324">
          <w:rPr>
            <w:noProof/>
            <w:webHidden/>
          </w:rPr>
          <w:fldChar w:fldCharType="begin"/>
        </w:r>
        <w:r w:rsidR="008D7324">
          <w:rPr>
            <w:noProof/>
            <w:webHidden/>
          </w:rPr>
          <w:instrText xml:space="preserve"> PAGEREF _Toc4140453 \h </w:instrText>
        </w:r>
        <w:r w:rsidR="008D7324">
          <w:rPr>
            <w:noProof/>
            <w:webHidden/>
          </w:rPr>
        </w:r>
        <w:r w:rsidR="008D7324">
          <w:rPr>
            <w:noProof/>
            <w:webHidden/>
          </w:rPr>
          <w:fldChar w:fldCharType="separate"/>
        </w:r>
        <w:r w:rsidR="008D7324">
          <w:rPr>
            <w:noProof/>
            <w:webHidden/>
          </w:rPr>
          <w:t>127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4" w:history="1">
        <w:r w:rsidR="008D7324" w:rsidRPr="00A826A2">
          <w:rPr>
            <w:rStyle w:val="Hyperlink"/>
            <w:noProof/>
          </w:rPr>
          <w:t>CPRS Allergy/Adverse Reaction Entry Process</w:t>
        </w:r>
        <w:r w:rsidR="008D7324">
          <w:rPr>
            <w:noProof/>
            <w:webHidden/>
          </w:rPr>
          <w:tab/>
        </w:r>
        <w:r w:rsidR="008D7324">
          <w:rPr>
            <w:noProof/>
            <w:webHidden/>
          </w:rPr>
          <w:fldChar w:fldCharType="begin"/>
        </w:r>
        <w:r w:rsidR="008D7324">
          <w:rPr>
            <w:noProof/>
            <w:webHidden/>
          </w:rPr>
          <w:instrText xml:space="preserve"> PAGEREF _Toc4140454 \h </w:instrText>
        </w:r>
        <w:r w:rsidR="008D7324">
          <w:rPr>
            <w:noProof/>
            <w:webHidden/>
          </w:rPr>
        </w:r>
        <w:r w:rsidR="008D7324">
          <w:rPr>
            <w:noProof/>
            <w:webHidden/>
          </w:rPr>
          <w:fldChar w:fldCharType="separate"/>
        </w:r>
        <w:r w:rsidR="008D7324">
          <w:rPr>
            <w:noProof/>
            <w:webHidden/>
          </w:rPr>
          <w:t>130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5" w:history="1">
        <w:r w:rsidR="008D7324" w:rsidRPr="00A826A2">
          <w:rPr>
            <w:rStyle w:val="Hyperlink"/>
            <w:noProof/>
            <w:snapToGrid w:val="0"/>
          </w:rPr>
          <w:t>VistA Outpatient Allergy/Adverse Reaction Entry Process</w:t>
        </w:r>
        <w:r w:rsidR="008D7324">
          <w:rPr>
            <w:noProof/>
            <w:webHidden/>
          </w:rPr>
          <w:tab/>
        </w:r>
        <w:r w:rsidR="008D7324">
          <w:rPr>
            <w:noProof/>
            <w:webHidden/>
          </w:rPr>
          <w:fldChar w:fldCharType="begin"/>
        </w:r>
        <w:r w:rsidR="008D7324">
          <w:rPr>
            <w:noProof/>
            <w:webHidden/>
          </w:rPr>
          <w:instrText xml:space="preserve"> PAGEREF _Toc4140455 \h </w:instrText>
        </w:r>
        <w:r w:rsidR="008D7324">
          <w:rPr>
            <w:noProof/>
            <w:webHidden/>
          </w:rPr>
        </w:r>
        <w:r w:rsidR="008D7324">
          <w:rPr>
            <w:noProof/>
            <w:webHidden/>
          </w:rPr>
          <w:fldChar w:fldCharType="separate"/>
        </w:r>
        <w:r w:rsidR="008D7324">
          <w:rPr>
            <w:noProof/>
            <w:webHidden/>
          </w:rPr>
          <w:t>132</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56" w:history="1">
        <w:r w:rsidR="008D7324" w:rsidRPr="00A826A2">
          <w:rPr>
            <w:rStyle w:val="Hyperlink"/>
            <w:noProof/>
          </w:rPr>
          <w:t>Chapter 20: Clinical Reminder Order Checks</w:t>
        </w:r>
        <w:r w:rsidR="008D7324">
          <w:rPr>
            <w:noProof/>
            <w:webHidden/>
          </w:rPr>
          <w:tab/>
        </w:r>
        <w:r w:rsidR="008D7324">
          <w:rPr>
            <w:noProof/>
            <w:webHidden/>
          </w:rPr>
          <w:fldChar w:fldCharType="begin"/>
        </w:r>
        <w:r w:rsidR="008D7324">
          <w:rPr>
            <w:noProof/>
            <w:webHidden/>
          </w:rPr>
          <w:instrText xml:space="preserve"> PAGEREF _Toc4140456 \h </w:instrText>
        </w:r>
        <w:r w:rsidR="008D7324">
          <w:rPr>
            <w:noProof/>
            <w:webHidden/>
          </w:rPr>
        </w:r>
        <w:r w:rsidR="008D7324">
          <w:rPr>
            <w:noProof/>
            <w:webHidden/>
          </w:rPr>
          <w:fldChar w:fldCharType="separate"/>
        </w:r>
        <w:r w:rsidR="008D7324">
          <w:rPr>
            <w:noProof/>
            <w:webHidden/>
          </w:rPr>
          <w:t>139</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57" w:history="1">
        <w:r w:rsidR="008D7324" w:rsidRPr="00A826A2">
          <w:rPr>
            <w:rStyle w:val="Hyperlink"/>
            <w:noProof/>
          </w:rPr>
          <w:t>Chapter 21: Processing Order Checks</w:t>
        </w:r>
        <w:r w:rsidR="008D7324">
          <w:rPr>
            <w:noProof/>
            <w:webHidden/>
          </w:rPr>
          <w:tab/>
        </w:r>
        <w:r w:rsidR="008D7324">
          <w:rPr>
            <w:noProof/>
            <w:webHidden/>
          </w:rPr>
          <w:fldChar w:fldCharType="begin"/>
        </w:r>
        <w:r w:rsidR="008D7324">
          <w:rPr>
            <w:noProof/>
            <w:webHidden/>
          </w:rPr>
          <w:instrText xml:space="preserve"> PAGEREF _Toc4140457 \h </w:instrText>
        </w:r>
        <w:r w:rsidR="008D7324">
          <w:rPr>
            <w:noProof/>
            <w:webHidden/>
          </w:rPr>
        </w:r>
        <w:r w:rsidR="008D7324">
          <w:rPr>
            <w:noProof/>
            <w:webHidden/>
          </w:rPr>
          <w:fldChar w:fldCharType="separate"/>
        </w:r>
        <w:r w:rsidR="008D7324">
          <w:rPr>
            <w:noProof/>
            <w:webHidden/>
          </w:rPr>
          <w:t>140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8" w:history="1">
        <w:r w:rsidR="008D7324" w:rsidRPr="00A826A2">
          <w:rPr>
            <w:rStyle w:val="Hyperlink"/>
            <w:noProof/>
          </w:rPr>
          <w:t>Process Order Checks</w:t>
        </w:r>
        <w:r w:rsidR="008D7324">
          <w:rPr>
            <w:noProof/>
            <w:webHidden/>
          </w:rPr>
          <w:tab/>
        </w:r>
        <w:r w:rsidR="008D7324">
          <w:rPr>
            <w:noProof/>
            <w:webHidden/>
          </w:rPr>
          <w:fldChar w:fldCharType="begin"/>
        </w:r>
        <w:r w:rsidR="008D7324">
          <w:rPr>
            <w:noProof/>
            <w:webHidden/>
          </w:rPr>
          <w:instrText xml:space="preserve"> PAGEREF _Toc4140458 \h </w:instrText>
        </w:r>
        <w:r w:rsidR="008D7324">
          <w:rPr>
            <w:noProof/>
            <w:webHidden/>
          </w:rPr>
        </w:r>
        <w:r w:rsidR="008D7324">
          <w:rPr>
            <w:noProof/>
            <w:webHidden/>
          </w:rPr>
          <w:fldChar w:fldCharType="separate"/>
        </w:r>
        <w:r w:rsidR="008D7324">
          <w:rPr>
            <w:noProof/>
            <w:webHidden/>
          </w:rPr>
          <w:t>140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59" w:history="1">
        <w:r w:rsidR="008D7324" w:rsidRPr="00A826A2">
          <w:rPr>
            <w:rStyle w:val="Hyperlink"/>
            <w:rFonts w:eastAsia="SimSun"/>
            <w:noProof/>
          </w:rPr>
          <w:t>Clinic Orders</w:t>
        </w:r>
        <w:r w:rsidR="008D7324">
          <w:rPr>
            <w:noProof/>
            <w:webHidden/>
          </w:rPr>
          <w:tab/>
        </w:r>
        <w:r w:rsidR="008D7324">
          <w:rPr>
            <w:noProof/>
            <w:webHidden/>
          </w:rPr>
          <w:fldChar w:fldCharType="begin"/>
        </w:r>
        <w:r w:rsidR="008D7324">
          <w:rPr>
            <w:noProof/>
            <w:webHidden/>
          </w:rPr>
          <w:instrText xml:space="preserve"> PAGEREF _Toc4140459 \h </w:instrText>
        </w:r>
        <w:r w:rsidR="008D7324">
          <w:rPr>
            <w:noProof/>
            <w:webHidden/>
          </w:rPr>
        </w:r>
        <w:r w:rsidR="008D7324">
          <w:rPr>
            <w:noProof/>
            <w:webHidden/>
          </w:rPr>
          <w:fldChar w:fldCharType="separate"/>
        </w:r>
        <w:r w:rsidR="008D7324">
          <w:rPr>
            <w:noProof/>
            <w:webHidden/>
          </w:rPr>
          <w:t>143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0" w:history="1">
        <w:r w:rsidR="008D7324" w:rsidRPr="00A826A2">
          <w:rPr>
            <w:rStyle w:val="Hyperlink"/>
            <w:noProof/>
          </w:rPr>
          <w:t>Therapeutic Duplication</w:t>
        </w:r>
        <w:r w:rsidR="008D7324">
          <w:rPr>
            <w:noProof/>
            <w:webHidden/>
          </w:rPr>
          <w:tab/>
        </w:r>
        <w:r w:rsidR="008D7324">
          <w:rPr>
            <w:noProof/>
            <w:webHidden/>
          </w:rPr>
          <w:fldChar w:fldCharType="begin"/>
        </w:r>
        <w:r w:rsidR="008D7324">
          <w:rPr>
            <w:noProof/>
            <w:webHidden/>
          </w:rPr>
          <w:instrText xml:space="preserve"> PAGEREF _Toc4140460 \h </w:instrText>
        </w:r>
        <w:r w:rsidR="008D7324">
          <w:rPr>
            <w:noProof/>
            <w:webHidden/>
          </w:rPr>
        </w:r>
        <w:r w:rsidR="008D7324">
          <w:rPr>
            <w:noProof/>
            <w:webHidden/>
          </w:rPr>
          <w:fldChar w:fldCharType="separate"/>
        </w:r>
        <w:r w:rsidR="008D7324">
          <w:rPr>
            <w:noProof/>
            <w:webHidden/>
          </w:rPr>
          <w:t>182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1" w:history="1">
        <w:r w:rsidR="008D7324" w:rsidRPr="00A826A2">
          <w:rPr>
            <w:rStyle w:val="Hyperlink"/>
            <w:rFonts w:eastAsia="SimSun"/>
            <w:noProof/>
          </w:rPr>
          <w:t>Allergy/ADR Order Checks (PSO*7*251)</w:t>
        </w:r>
        <w:r w:rsidR="008D7324">
          <w:rPr>
            <w:noProof/>
            <w:webHidden/>
          </w:rPr>
          <w:tab/>
        </w:r>
        <w:r w:rsidR="008D7324">
          <w:rPr>
            <w:noProof/>
            <w:webHidden/>
          </w:rPr>
          <w:fldChar w:fldCharType="begin"/>
        </w:r>
        <w:r w:rsidR="008D7324">
          <w:rPr>
            <w:noProof/>
            <w:webHidden/>
          </w:rPr>
          <w:instrText xml:space="preserve"> PAGEREF _Toc4140461 \h </w:instrText>
        </w:r>
        <w:r w:rsidR="008D7324">
          <w:rPr>
            <w:noProof/>
            <w:webHidden/>
          </w:rPr>
        </w:r>
        <w:r w:rsidR="008D7324">
          <w:rPr>
            <w:noProof/>
            <w:webHidden/>
          </w:rPr>
          <w:fldChar w:fldCharType="separate"/>
        </w:r>
        <w:r w:rsidR="008D7324">
          <w:rPr>
            <w:noProof/>
            <w:webHidden/>
          </w:rPr>
          <w:t>198</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62" w:history="1">
        <w:r w:rsidR="008D7324" w:rsidRPr="00A826A2">
          <w:rPr>
            <w:rStyle w:val="Hyperlink"/>
            <w:noProof/>
          </w:rPr>
          <w:t>Chapter 22: Dosing Order Checks</w:t>
        </w:r>
        <w:r w:rsidR="008D7324">
          <w:rPr>
            <w:noProof/>
            <w:webHidden/>
          </w:rPr>
          <w:tab/>
        </w:r>
        <w:r w:rsidR="008D7324">
          <w:rPr>
            <w:noProof/>
            <w:webHidden/>
          </w:rPr>
          <w:fldChar w:fldCharType="begin"/>
        </w:r>
        <w:r w:rsidR="008D7324">
          <w:rPr>
            <w:noProof/>
            <w:webHidden/>
          </w:rPr>
          <w:instrText xml:space="preserve"> PAGEREF _Toc4140462 \h </w:instrText>
        </w:r>
        <w:r w:rsidR="008D7324">
          <w:rPr>
            <w:noProof/>
            <w:webHidden/>
          </w:rPr>
        </w:r>
        <w:r w:rsidR="008D7324">
          <w:rPr>
            <w:noProof/>
            <w:webHidden/>
          </w:rPr>
          <w:fldChar w:fldCharType="separate"/>
        </w:r>
        <w:r w:rsidR="008D7324">
          <w:rPr>
            <w:noProof/>
            <w:webHidden/>
          </w:rPr>
          <w:t>202</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63" w:history="1">
        <w:r w:rsidR="008D7324" w:rsidRPr="00A826A2">
          <w:rPr>
            <w:rStyle w:val="Hyperlink"/>
            <w:noProof/>
          </w:rPr>
          <w:t>Chapter 23: Releasing Medication</w:t>
        </w:r>
        <w:r w:rsidR="008D7324">
          <w:rPr>
            <w:noProof/>
            <w:webHidden/>
          </w:rPr>
          <w:tab/>
        </w:r>
        <w:r w:rsidR="008D7324">
          <w:rPr>
            <w:noProof/>
            <w:webHidden/>
          </w:rPr>
          <w:fldChar w:fldCharType="begin"/>
        </w:r>
        <w:r w:rsidR="008D7324">
          <w:rPr>
            <w:noProof/>
            <w:webHidden/>
          </w:rPr>
          <w:instrText xml:space="preserve"> PAGEREF _Toc4140463 \h </w:instrText>
        </w:r>
        <w:r w:rsidR="008D7324">
          <w:rPr>
            <w:noProof/>
            <w:webHidden/>
          </w:rPr>
        </w:r>
        <w:r w:rsidR="008D7324">
          <w:rPr>
            <w:noProof/>
            <w:webHidden/>
          </w:rPr>
          <w:fldChar w:fldCharType="separate"/>
        </w:r>
        <w:r w:rsidR="008D7324">
          <w:rPr>
            <w:noProof/>
            <w:webHidden/>
          </w:rPr>
          <w:t>204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4" w:history="1">
        <w:r w:rsidR="008D7324" w:rsidRPr="00A826A2">
          <w:rPr>
            <w:rStyle w:val="Hyperlink"/>
            <w:noProof/>
          </w:rPr>
          <w:t>Release Medication</w:t>
        </w:r>
        <w:r w:rsidR="008D7324">
          <w:rPr>
            <w:noProof/>
            <w:webHidden/>
          </w:rPr>
          <w:tab/>
        </w:r>
        <w:r w:rsidR="008D7324">
          <w:rPr>
            <w:noProof/>
            <w:webHidden/>
          </w:rPr>
          <w:fldChar w:fldCharType="begin"/>
        </w:r>
        <w:r w:rsidR="008D7324">
          <w:rPr>
            <w:noProof/>
            <w:webHidden/>
          </w:rPr>
          <w:instrText xml:space="preserve"> PAGEREF _Toc4140464 \h </w:instrText>
        </w:r>
        <w:r w:rsidR="008D7324">
          <w:rPr>
            <w:noProof/>
            <w:webHidden/>
          </w:rPr>
        </w:r>
        <w:r w:rsidR="008D7324">
          <w:rPr>
            <w:noProof/>
            <w:webHidden/>
          </w:rPr>
          <w:fldChar w:fldCharType="separate"/>
        </w:r>
        <w:r w:rsidR="008D7324">
          <w:rPr>
            <w:noProof/>
            <w:webHidden/>
          </w:rPr>
          <w:t>204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5" w:history="1">
        <w:r w:rsidR="008D7324" w:rsidRPr="00A826A2">
          <w:rPr>
            <w:rStyle w:val="Hyperlink"/>
            <w:noProof/>
          </w:rPr>
          <w:t>Changes to Releasing Orders Function – Digitally Signed Orders Only</w:t>
        </w:r>
        <w:r w:rsidR="008D7324">
          <w:rPr>
            <w:noProof/>
            <w:webHidden/>
          </w:rPr>
          <w:tab/>
        </w:r>
        <w:r w:rsidR="008D7324">
          <w:rPr>
            <w:noProof/>
            <w:webHidden/>
          </w:rPr>
          <w:fldChar w:fldCharType="begin"/>
        </w:r>
        <w:r w:rsidR="008D7324">
          <w:rPr>
            <w:noProof/>
            <w:webHidden/>
          </w:rPr>
          <w:instrText xml:space="preserve"> PAGEREF _Toc4140465 \h </w:instrText>
        </w:r>
        <w:r w:rsidR="008D7324">
          <w:rPr>
            <w:noProof/>
            <w:webHidden/>
          </w:rPr>
        </w:r>
        <w:r w:rsidR="008D7324">
          <w:rPr>
            <w:noProof/>
            <w:webHidden/>
          </w:rPr>
          <w:fldChar w:fldCharType="separate"/>
        </w:r>
        <w:r w:rsidR="008D7324">
          <w:rPr>
            <w:noProof/>
            <w:webHidden/>
          </w:rPr>
          <w:t>206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6" w:history="1">
        <w:r w:rsidR="008D7324" w:rsidRPr="00A826A2">
          <w:rPr>
            <w:rStyle w:val="Hyperlink"/>
            <w:noProof/>
          </w:rPr>
          <w:t>Changes to Releasing Orders Function – ScripTalk</w:t>
        </w:r>
        <w:r w:rsidR="008D7324" w:rsidRPr="00A826A2">
          <w:rPr>
            <w:rStyle w:val="Hyperlink"/>
            <w:noProof/>
          </w:rPr>
          <w:sym w:font="Symbol" w:char="F0D2"/>
        </w:r>
        <w:r w:rsidR="008D7324">
          <w:rPr>
            <w:noProof/>
            <w:webHidden/>
          </w:rPr>
          <w:tab/>
        </w:r>
        <w:r w:rsidR="008D7324">
          <w:rPr>
            <w:noProof/>
            <w:webHidden/>
          </w:rPr>
          <w:fldChar w:fldCharType="begin"/>
        </w:r>
        <w:r w:rsidR="008D7324">
          <w:rPr>
            <w:noProof/>
            <w:webHidden/>
          </w:rPr>
          <w:instrText xml:space="preserve"> PAGEREF _Toc4140466 \h </w:instrText>
        </w:r>
        <w:r w:rsidR="008D7324">
          <w:rPr>
            <w:noProof/>
            <w:webHidden/>
          </w:rPr>
        </w:r>
        <w:r w:rsidR="008D7324">
          <w:rPr>
            <w:noProof/>
            <w:webHidden/>
          </w:rPr>
          <w:fldChar w:fldCharType="separate"/>
        </w:r>
        <w:r w:rsidR="008D7324">
          <w:rPr>
            <w:noProof/>
            <w:webHidden/>
          </w:rPr>
          <w:t>209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7" w:history="1">
        <w:r w:rsidR="008D7324" w:rsidRPr="00A826A2">
          <w:rPr>
            <w:rStyle w:val="Hyperlink"/>
            <w:noProof/>
          </w:rPr>
          <w:t>Changes to Releasing Orders Function – Signature Alert</w:t>
        </w:r>
        <w:r w:rsidR="008D7324">
          <w:rPr>
            <w:noProof/>
            <w:webHidden/>
          </w:rPr>
          <w:tab/>
        </w:r>
        <w:r w:rsidR="008D7324">
          <w:rPr>
            <w:noProof/>
            <w:webHidden/>
          </w:rPr>
          <w:fldChar w:fldCharType="begin"/>
        </w:r>
        <w:r w:rsidR="008D7324">
          <w:rPr>
            <w:noProof/>
            <w:webHidden/>
          </w:rPr>
          <w:instrText xml:space="preserve"> PAGEREF _Toc4140467 \h </w:instrText>
        </w:r>
        <w:r w:rsidR="008D7324">
          <w:rPr>
            <w:noProof/>
            <w:webHidden/>
          </w:rPr>
        </w:r>
        <w:r w:rsidR="008D7324">
          <w:rPr>
            <w:noProof/>
            <w:webHidden/>
          </w:rPr>
          <w:fldChar w:fldCharType="separate"/>
        </w:r>
        <w:r w:rsidR="008D7324">
          <w:rPr>
            <w:noProof/>
            <w:webHidden/>
          </w:rPr>
          <w:t>209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68" w:history="1">
        <w:r w:rsidR="008D7324" w:rsidRPr="00A826A2">
          <w:rPr>
            <w:rStyle w:val="Hyperlink"/>
            <w:noProof/>
          </w:rPr>
          <w:t>Changes to Releasing Orders Function – HIPAA NCPDP Global</w:t>
        </w:r>
        <w:r w:rsidR="008D7324">
          <w:rPr>
            <w:noProof/>
            <w:webHidden/>
          </w:rPr>
          <w:tab/>
        </w:r>
        <w:r w:rsidR="008D7324">
          <w:rPr>
            <w:noProof/>
            <w:webHidden/>
          </w:rPr>
          <w:fldChar w:fldCharType="begin"/>
        </w:r>
        <w:r w:rsidR="008D7324">
          <w:rPr>
            <w:noProof/>
            <w:webHidden/>
          </w:rPr>
          <w:instrText xml:space="preserve"> PAGEREF _Toc4140468 \h </w:instrText>
        </w:r>
        <w:r w:rsidR="008D7324">
          <w:rPr>
            <w:noProof/>
            <w:webHidden/>
          </w:rPr>
        </w:r>
        <w:r w:rsidR="008D7324">
          <w:rPr>
            <w:noProof/>
            <w:webHidden/>
          </w:rPr>
          <w:fldChar w:fldCharType="separate"/>
        </w:r>
        <w:r w:rsidR="008D7324">
          <w:rPr>
            <w:noProof/>
            <w:webHidden/>
          </w:rPr>
          <w:t>209</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69" w:history="1">
        <w:r w:rsidR="008D7324" w:rsidRPr="00A826A2">
          <w:rPr>
            <w:rStyle w:val="Hyperlink"/>
            <w:noProof/>
          </w:rPr>
          <w:t>Chapter 24: Returning Medication to Stock</w:t>
        </w:r>
        <w:r w:rsidR="008D7324">
          <w:rPr>
            <w:noProof/>
            <w:webHidden/>
          </w:rPr>
          <w:tab/>
        </w:r>
        <w:r w:rsidR="008D7324">
          <w:rPr>
            <w:noProof/>
            <w:webHidden/>
          </w:rPr>
          <w:fldChar w:fldCharType="begin"/>
        </w:r>
        <w:r w:rsidR="008D7324">
          <w:rPr>
            <w:noProof/>
            <w:webHidden/>
          </w:rPr>
          <w:instrText xml:space="preserve"> PAGEREF _Toc4140469 \h </w:instrText>
        </w:r>
        <w:r w:rsidR="008D7324">
          <w:rPr>
            <w:noProof/>
            <w:webHidden/>
          </w:rPr>
        </w:r>
        <w:r w:rsidR="008D7324">
          <w:rPr>
            <w:noProof/>
            <w:webHidden/>
          </w:rPr>
          <w:fldChar w:fldCharType="separate"/>
        </w:r>
        <w:r w:rsidR="008D7324">
          <w:rPr>
            <w:noProof/>
            <w:webHidden/>
          </w:rPr>
          <w:t>213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70" w:history="1">
        <w:r w:rsidR="008D7324" w:rsidRPr="00A826A2">
          <w:rPr>
            <w:rStyle w:val="Hyperlink"/>
            <w:noProof/>
          </w:rPr>
          <w:t>Return Medication to Stock</w:t>
        </w:r>
        <w:r w:rsidR="008D7324">
          <w:rPr>
            <w:noProof/>
            <w:webHidden/>
          </w:rPr>
          <w:tab/>
        </w:r>
        <w:r w:rsidR="008D7324">
          <w:rPr>
            <w:noProof/>
            <w:webHidden/>
          </w:rPr>
          <w:fldChar w:fldCharType="begin"/>
        </w:r>
        <w:r w:rsidR="008D7324">
          <w:rPr>
            <w:noProof/>
            <w:webHidden/>
          </w:rPr>
          <w:instrText xml:space="preserve"> PAGEREF _Toc4140470 \h </w:instrText>
        </w:r>
        <w:r w:rsidR="008D7324">
          <w:rPr>
            <w:noProof/>
            <w:webHidden/>
          </w:rPr>
        </w:r>
        <w:r w:rsidR="008D7324">
          <w:rPr>
            <w:noProof/>
            <w:webHidden/>
          </w:rPr>
          <w:fldChar w:fldCharType="separate"/>
        </w:r>
        <w:r w:rsidR="008D7324">
          <w:rPr>
            <w:noProof/>
            <w:webHidden/>
          </w:rPr>
          <w:t>213</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471" w:history="1">
        <w:r w:rsidR="008D7324" w:rsidRPr="00A826A2">
          <w:rPr>
            <w:rStyle w:val="Hyperlink"/>
            <w:noProof/>
          </w:rPr>
          <w:t>Chapter 25: Processing a Prescription</w:t>
        </w:r>
        <w:r w:rsidR="008D7324">
          <w:rPr>
            <w:noProof/>
            <w:webHidden/>
          </w:rPr>
          <w:tab/>
        </w:r>
        <w:r w:rsidR="008D7324">
          <w:rPr>
            <w:noProof/>
            <w:webHidden/>
          </w:rPr>
          <w:fldChar w:fldCharType="begin"/>
        </w:r>
        <w:r w:rsidR="008D7324">
          <w:rPr>
            <w:noProof/>
            <w:webHidden/>
          </w:rPr>
          <w:instrText xml:space="preserve"> PAGEREF _Toc4140471 \h </w:instrText>
        </w:r>
        <w:r w:rsidR="008D7324">
          <w:rPr>
            <w:noProof/>
            <w:webHidden/>
          </w:rPr>
        </w:r>
        <w:r w:rsidR="008D7324">
          <w:rPr>
            <w:noProof/>
            <w:webHidden/>
          </w:rPr>
          <w:fldChar w:fldCharType="separate"/>
        </w:r>
        <w:r w:rsidR="008D7324">
          <w:rPr>
            <w:noProof/>
            <w:webHidden/>
          </w:rPr>
          <w:t>215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72" w:history="1">
        <w:r w:rsidR="008D7324" w:rsidRPr="00A826A2">
          <w:rPr>
            <w:rStyle w:val="Hyperlink"/>
            <w:noProof/>
          </w:rPr>
          <w:t>Rx (Prescriptions)</w:t>
        </w:r>
        <w:r w:rsidR="008D7324">
          <w:rPr>
            <w:noProof/>
            <w:webHidden/>
          </w:rPr>
          <w:tab/>
        </w:r>
        <w:r w:rsidR="008D7324">
          <w:rPr>
            <w:noProof/>
            <w:webHidden/>
          </w:rPr>
          <w:fldChar w:fldCharType="begin"/>
        </w:r>
        <w:r w:rsidR="008D7324">
          <w:rPr>
            <w:noProof/>
            <w:webHidden/>
          </w:rPr>
          <w:instrText xml:space="preserve"> PAGEREF _Toc4140472 \h </w:instrText>
        </w:r>
        <w:r w:rsidR="008D7324">
          <w:rPr>
            <w:noProof/>
            <w:webHidden/>
          </w:rPr>
        </w:r>
        <w:r w:rsidR="008D7324">
          <w:rPr>
            <w:noProof/>
            <w:webHidden/>
          </w:rPr>
          <w:fldChar w:fldCharType="separate"/>
        </w:r>
        <w:r w:rsidR="008D7324">
          <w:rPr>
            <w:noProof/>
            <w:webHidden/>
          </w:rPr>
          <w:t>215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73" w:history="1">
        <w:r w:rsidR="008D7324" w:rsidRPr="00A826A2">
          <w:rPr>
            <w:rStyle w:val="Hyperlink"/>
            <w:noProof/>
          </w:rPr>
          <w:t>Patient Prescription Processing</w:t>
        </w:r>
        <w:r w:rsidR="008D7324">
          <w:rPr>
            <w:noProof/>
            <w:webHidden/>
          </w:rPr>
          <w:tab/>
        </w:r>
        <w:r w:rsidR="008D7324">
          <w:rPr>
            <w:noProof/>
            <w:webHidden/>
          </w:rPr>
          <w:fldChar w:fldCharType="begin"/>
        </w:r>
        <w:r w:rsidR="008D7324">
          <w:rPr>
            <w:noProof/>
            <w:webHidden/>
          </w:rPr>
          <w:instrText xml:space="preserve"> PAGEREF _Toc4140473 \h </w:instrText>
        </w:r>
        <w:r w:rsidR="008D7324">
          <w:rPr>
            <w:noProof/>
            <w:webHidden/>
          </w:rPr>
        </w:r>
        <w:r w:rsidR="008D7324">
          <w:rPr>
            <w:noProof/>
            <w:webHidden/>
          </w:rPr>
          <w:fldChar w:fldCharType="separate"/>
        </w:r>
        <w:r w:rsidR="008D7324">
          <w:rPr>
            <w:noProof/>
            <w:webHidden/>
          </w:rPr>
          <w:t>215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74" w:history="1">
        <w:r w:rsidR="008D7324" w:rsidRPr="00A826A2">
          <w:rPr>
            <w:rStyle w:val="Hyperlink"/>
            <w:noProof/>
          </w:rPr>
          <w:t>Titration</w:t>
        </w:r>
        <w:r w:rsidR="008D7324">
          <w:rPr>
            <w:noProof/>
            <w:webHidden/>
          </w:rPr>
          <w:tab/>
        </w:r>
        <w:r w:rsidR="008D7324">
          <w:rPr>
            <w:noProof/>
            <w:webHidden/>
          </w:rPr>
          <w:fldChar w:fldCharType="begin"/>
        </w:r>
        <w:r w:rsidR="008D7324">
          <w:rPr>
            <w:noProof/>
            <w:webHidden/>
          </w:rPr>
          <w:instrText xml:space="preserve"> PAGEREF _Toc4140474 \h </w:instrText>
        </w:r>
        <w:r w:rsidR="008D7324">
          <w:rPr>
            <w:noProof/>
            <w:webHidden/>
          </w:rPr>
        </w:r>
        <w:r w:rsidR="008D7324">
          <w:rPr>
            <w:noProof/>
            <w:webHidden/>
          </w:rPr>
          <w:fldChar w:fldCharType="separate"/>
        </w:r>
        <w:r w:rsidR="008D7324">
          <w:rPr>
            <w:noProof/>
            <w:webHidden/>
          </w:rPr>
          <w:t>234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75" w:history="1">
        <w:r w:rsidR="008D7324" w:rsidRPr="00A826A2">
          <w:rPr>
            <w:rStyle w:val="Hyperlink"/>
            <w:noProof/>
          </w:rPr>
          <w:t>CPRS Order Checks</w:t>
        </w:r>
        <w:r w:rsidR="008D7324">
          <w:rPr>
            <w:noProof/>
            <w:webHidden/>
          </w:rPr>
          <w:tab/>
        </w:r>
        <w:r w:rsidR="008D7324">
          <w:rPr>
            <w:noProof/>
            <w:webHidden/>
          </w:rPr>
          <w:fldChar w:fldCharType="begin"/>
        </w:r>
        <w:r w:rsidR="008D7324">
          <w:rPr>
            <w:noProof/>
            <w:webHidden/>
          </w:rPr>
          <w:instrText xml:space="preserve"> PAGEREF _Toc4140475 \h </w:instrText>
        </w:r>
        <w:r w:rsidR="008D7324">
          <w:rPr>
            <w:noProof/>
            <w:webHidden/>
          </w:rPr>
        </w:r>
        <w:r w:rsidR="008D7324">
          <w:rPr>
            <w:noProof/>
            <w:webHidden/>
          </w:rPr>
          <w:fldChar w:fldCharType="separate"/>
        </w:r>
        <w:r w:rsidR="008D7324">
          <w:rPr>
            <w:noProof/>
            <w:webHidden/>
          </w:rPr>
          <w:t>235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76" w:history="1">
        <w:r w:rsidR="008D7324" w:rsidRPr="00A826A2">
          <w:rPr>
            <w:rStyle w:val="Hyperlink"/>
            <w:noProof/>
          </w:rPr>
          <w:t>Entering a New Order</w:t>
        </w:r>
        <w:r w:rsidR="008D7324">
          <w:rPr>
            <w:noProof/>
            <w:webHidden/>
          </w:rPr>
          <w:tab/>
        </w:r>
        <w:r w:rsidR="008D7324">
          <w:rPr>
            <w:noProof/>
            <w:webHidden/>
          </w:rPr>
          <w:fldChar w:fldCharType="begin"/>
        </w:r>
        <w:r w:rsidR="008D7324">
          <w:rPr>
            <w:noProof/>
            <w:webHidden/>
          </w:rPr>
          <w:instrText xml:space="preserve"> PAGEREF _Toc4140476 \h </w:instrText>
        </w:r>
        <w:r w:rsidR="008D7324">
          <w:rPr>
            <w:noProof/>
            <w:webHidden/>
          </w:rPr>
        </w:r>
        <w:r w:rsidR="008D7324">
          <w:rPr>
            <w:noProof/>
            <w:webHidden/>
          </w:rPr>
          <w:fldChar w:fldCharType="separate"/>
        </w:r>
        <w:r w:rsidR="008D7324">
          <w:rPr>
            <w:noProof/>
            <w:webHidden/>
          </w:rPr>
          <w:t>241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77" w:history="1">
        <w:r w:rsidR="008D7324" w:rsidRPr="00A826A2">
          <w:rPr>
            <w:rStyle w:val="Hyperlink"/>
            <w:noProof/>
          </w:rPr>
          <w:t>Editing an Order</w:t>
        </w:r>
        <w:r w:rsidR="008D7324">
          <w:rPr>
            <w:noProof/>
            <w:webHidden/>
          </w:rPr>
          <w:tab/>
        </w:r>
        <w:r w:rsidR="008D7324">
          <w:rPr>
            <w:noProof/>
            <w:webHidden/>
          </w:rPr>
          <w:fldChar w:fldCharType="begin"/>
        </w:r>
        <w:r w:rsidR="008D7324">
          <w:rPr>
            <w:noProof/>
            <w:webHidden/>
          </w:rPr>
          <w:instrText xml:space="preserve"> PAGEREF _Toc4140477 \h </w:instrText>
        </w:r>
        <w:r w:rsidR="008D7324">
          <w:rPr>
            <w:noProof/>
            <w:webHidden/>
          </w:rPr>
        </w:r>
        <w:r w:rsidR="008D7324">
          <w:rPr>
            <w:noProof/>
            <w:webHidden/>
          </w:rPr>
          <w:fldChar w:fldCharType="separate"/>
        </w:r>
        <w:r w:rsidR="008D7324">
          <w:rPr>
            <w:noProof/>
            <w:webHidden/>
          </w:rPr>
          <w:t>267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78" w:history="1">
        <w:r w:rsidR="008D7324" w:rsidRPr="00A826A2">
          <w:rPr>
            <w:rStyle w:val="Hyperlink"/>
            <w:noProof/>
          </w:rPr>
          <w:t>Editing an ePharmacy Order</w:t>
        </w:r>
        <w:r w:rsidR="008D7324">
          <w:rPr>
            <w:noProof/>
            <w:webHidden/>
          </w:rPr>
          <w:tab/>
        </w:r>
        <w:r w:rsidR="008D7324">
          <w:rPr>
            <w:noProof/>
            <w:webHidden/>
          </w:rPr>
          <w:fldChar w:fldCharType="begin"/>
        </w:r>
        <w:r w:rsidR="008D7324">
          <w:rPr>
            <w:noProof/>
            <w:webHidden/>
          </w:rPr>
          <w:instrText xml:space="preserve"> PAGEREF _Toc4140478 \h </w:instrText>
        </w:r>
        <w:r w:rsidR="008D7324">
          <w:rPr>
            <w:noProof/>
            <w:webHidden/>
          </w:rPr>
        </w:r>
        <w:r w:rsidR="008D7324">
          <w:rPr>
            <w:noProof/>
            <w:webHidden/>
          </w:rPr>
          <w:fldChar w:fldCharType="separate"/>
        </w:r>
        <w:r w:rsidR="008D7324">
          <w:rPr>
            <w:noProof/>
            <w:webHidden/>
          </w:rPr>
          <w:t>271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79" w:history="1">
        <w:r w:rsidR="008D7324" w:rsidRPr="00A826A2">
          <w:rPr>
            <w:rStyle w:val="Hyperlink"/>
            <w:noProof/>
          </w:rPr>
          <w:t>DAW/NDC Edit</w:t>
        </w:r>
        <w:r w:rsidR="008D7324">
          <w:rPr>
            <w:noProof/>
            <w:webHidden/>
          </w:rPr>
          <w:tab/>
        </w:r>
        <w:r w:rsidR="008D7324">
          <w:rPr>
            <w:noProof/>
            <w:webHidden/>
          </w:rPr>
          <w:fldChar w:fldCharType="begin"/>
        </w:r>
        <w:r w:rsidR="008D7324">
          <w:rPr>
            <w:noProof/>
            <w:webHidden/>
          </w:rPr>
          <w:instrText xml:space="preserve"> PAGEREF _Toc4140479 \h </w:instrText>
        </w:r>
        <w:r w:rsidR="008D7324">
          <w:rPr>
            <w:noProof/>
            <w:webHidden/>
          </w:rPr>
        </w:r>
        <w:r w:rsidR="008D7324">
          <w:rPr>
            <w:noProof/>
            <w:webHidden/>
          </w:rPr>
          <w:fldChar w:fldCharType="separate"/>
        </w:r>
        <w:r w:rsidR="008D7324">
          <w:rPr>
            <w:noProof/>
            <w:webHidden/>
          </w:rPr>
          <w:t>274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0" w:history="1">
        <w:r w:rsidR="008D7324" w:rsidRPr="00A826A2">
          <w:rPr>
            <w:rStyle w:val="Hyperlink"/>
            <w:noProof/>
          </w:rPr>
          <w:t>Using the Copy Action</w:t>
        </w:r>
        <w:r w:rsidR="008D7324">
          <w:rPr>
            <w:noProof/>
            <w:webHidden/>
          </w:rPr>
          <w:tab/>
        </w:r>
        <w:r w:rsidR="008D7324">
          <w:rPr>
            <w:noProof/>
            <w:webHidden/>
          </w:rPr>
          <w:fldChar w:fldCharType="begin"/>
        </w:r>
        <w:r w:rsidR="008D7324">
          <w:rPr>
            <w:noProof/>
            <w:webHidden/>
          </w:rPr>
          <w:instrText xml:space="preserve"> PAGEREF _Toc4140480 \h </w:instrText>
        </w:r>
        <w:r w:rsidR="008D7324">
          <w:rPr>
            <w:noProof/>
            <w:webHidden/>
          </w:rPr>
        </w:r>
        <w:r w:rsidR="008D7324">
          <w:rPr>
            <w:noProof/>
            <w:webHidden/>
          </w:rPr>
          <w:fldChar w:fldCharType="separate"/>
        </w:r>
        <w:r w:rsidR="008D7324">
          <w:rPr>
            <w:noProof/>
            <w:webHidden/>
          </w:rPr>
          <w:t>274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1" w:history="1">
        <w:r w:rsidR="008D7324" w:rsidRPr="00A826A2">
          <w:rPr>
            <w:rStyle w:val="Hyperlink"/>
            <w:noProof/>
          </w:rPr>
          <w:t>Copying an ePharmacy Order</w:t>
        </w:r>
        <w:r w:rsidR="008D7324">
          <w:rPr>
            <w:noProof/>
            <w:webHidden/>
          </w:rPr>
          <w:tab/>
        </w:r>
        <w:r w:rsidR="008D7324">
          <w:rPr>
            <w:noProof/>
            <w:webHidden/>
          </w:rPr>
          <w:fldChar w:fldCharType="begin"/>
        </w:r>
        <w:r w:rsidR="008D7324">
          <w:rPr>
            <w:noProof/>
            <w:webHidden/>
          </w:rPr>
          <w:instrText xml:space="preserve"> PAGEREF _Toc4140481 \h </w:instrText>
        </w:r>
        <w:r w:rsidR="008D7324">
          <w:rPr>
            <w:noProof/>
            <w:webHidden/>
          </w:rPr>
        </w:r>
        <w:r w:rsidR="008D7324">
          <w:rPr>
            <w:noProof/>
            <w:webHidden/>
          </w:rPr>
          <w:fldChar w:fldCharType="separate"/>
        </w:r>
        <w:r w:rsidR="008D7324">
          <w:rPr>
            <w:noProof/>
            <w:webHidden/>
          </w:rPr>
          <w:t>278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2" w:history="1">
        <w:r w:rsidR="008D7324" w:rsidRPr="00A826A2">
          <w:rPr>
            <w:rStyle w:val="Hyperlink"/>
            <w:noProof/>
          </w:rPr>
          <w:t>Reversing an ePharmacy Claim</w:t>
        </w:r>
        <w:r w:rsidR="008D7324">
          <w:rPr>
            <w:noProof/>
            <w:webHidden/>
          </w:rPr>
          <w:tab/>
        </w:r>
        <w:r w:rsidR="008D7324">
          <w:rPr>
            <w:noProof/>
            <w:webHidden/>
          </w:rPr>
          <w:fldChar w:fldCharType="begin"/>
        </w:r>
        <w:r w:rsidR="008D7324">
          <w:rPr>
            <w:noProof/>
            <w:webHidden/>
          </w:rPr>
          <w:instrText xml:space="preserve"> PAGEREF _Toc4140482 \h </w:instrText>
        </w:r>
        <w:r w:rsidR="008D7324">
          <w:rPr>
            <w:noProof/>
            <w:webHidden/>
          </w:rPr>
        </w:r>
        <w:r w:rsidR="008D7324">
          <w:rPr>
            <w:noProof/>
            <w:webHidden/>
          </w:rPr>
          <w:fldChar w:fldCharType="separate"/>
        </w:r>
        <w:r w:rsidR="008D7324">
          <w:rPr>
            <w:noProof/>
            <w:webHidden/>
          </w:rPr>
          <w:t>281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3" w:history="1">
        <w:r w:rsidR="008D7324" w:rsidRPr="00A826A2">
          <w:rPr>
            <w:rStyle w:val="Hyperlink"/>
            <w:noProof/>
          </w:rPr>
          <w:t>OneVA Pharmacy Processing within Patient Prescription Processing</w:t>
        </w:r>
        <w:r w:rsidR="008D7324">
          <w:rPr>
            <w:noProof/>
            <w:webHidden/>
          </w:rPr>
          <w:tab/>
        </w:r>
        <w:r w:rsidR="008D7324">
          <w:rPr>
            <w:noProof/>
            <w:webHidden/>
          </w:rPr>
          <w:fldChar w:fldCharType="begin"/>
        </w:r>
        <w:r w:rsidR="008D7324">
          <w:rPr>
            <w:noProof/>
            <w:webHidden/>
          </w:rPr>
          <w:instrText xml:space="preserve"> PAGEREF _Toc4140483 \h </w:instrText>
        </w:r>
        <w:r w:rsidR="008D7324">
          <w:rPr>
            <w:noProof/>
            <w:webHidden/>
          </w:rPr>
        </w:r>
        <w:r w:rsidR="008D7324">
          <w:rPr>
            <w:noProof/>
            <w:webHidden/>
          </w:rPr>
          <w:fldChar w:fldCharType="separate"/>
        </w:r>
        <w:r w:rsidR="008D7324">
          <w:rPr>
            <w:noProof/>
            <w:webHidden/>
          </w:rPr>
          <w:t>282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84" w:history="1">
        <w:r w:rsidR="008D7324" w:rsidRPr="00A826A2">
          <w:rPr>
            <w:rStyle w:val="Hyperlink"/>
            <w:noProof/>
          </w:rPr>
          <w:t>Holding and Unholding a Prescription</w:t>
        </w:r>
        <w:r w:rsidR="008D7324">
          <w:rPr>
            <w:noProof/>
            <w:webHidden/>
          </w:rPr>
          <w:tab/>
        </w:r>
        <w:r w:rsidR="008D7324">
          <w:rPr>
            <w:noProof/>
            <w:webHidden/>
          </w:rPr>
          <w:fldChar w:fldCharType="begin"/>
        </w:r>
        <w:r w:rsidR="008D7324">
          <w:rPr>
            <w:noProof/>
            <w:webHidden/>
          </w:rPr>
          <w:instrText xml:space="preserve"> PAGEREF _Toc4140484 \h </w:instrText>
        </w:r>
        <w:r w:rsidR="008D7324">
          <w:rPr>
            <w:noProof/>
            <w:webHidden/>
          </w:rPr>
        </w:r>
        <w:r w:rsidR="008D7324">
          <w:rPr>
            <w:noProof/>
            <w:webHidden/>
          </w:rPr>
          <w:fldChar w:fldCharType="separate"/>
        </w:r>
        <w:r w:rsidR="008D7324">
          <w:rPr>
            <w:noProof/>
            <w:webHidden/>
          </w:rPr>
          <w:t>288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5" w:history="1">
        <w:r w:rsidR="008D7324" w:rsidRPr="00A826A2">
          <w:rPr>
            <w:rStyle w:val="Hyperlink"/>
            <w:noProof/>
          </w:rPr>
          <w:t>Renewing a Prescription</w:t>
        </w:r>
        <w:r w:rsidR="008D7324">
          <w:rPr>
            <w:noProof/>
            <w:webHidden/>
          </w:rPr>
          <w:tab/>
        </w:r>
        <w:r w:rsidR="008D7324">
          <w:rPr>
            <w:noProof/>
            <w:webHidden/>
          </w:rPr>
          <w:fldChar w:fldCharType="begin"/>
        </w:r>
        <w:r w:rsidR="008D7324">
          <w:rPr>
            <w:noProof/>
            <w:webHidden/>
          </w:rPr>
          <w:instrText xml:space="preserve"> PAGEREF _Toc4140485 \h </w:instrText>
        </w:r>
        <w:r w:rsidR="008D7324">
          <w:rPr>
            <w:noProof/>
            <w:webHidden/>
          </w:rPr>
        </w:r>
        <w:r w:rsidR="008D7324">
          <w:rPr>
            <w:noProof/>
            <w:webHidden/>
          </w:rPr>
          <w:fldChar w:fldCharType="separate"/>
        </w:r>
        <w:r w:rsidR="008D7324">
          <w:rPr>
            <w:noProof/>
            <w:webHidden/>
          </w:rPr>
          <w:t>291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6" w:history="1">
        <w:r w:rsidR="008D7324" w:rsidRPr="00A826A2">
          <w:rPr>
            <w:rStyle w:val="Hyperlink"/>
            <w:noProof/>
          </w:rPr>
          <w:t>Renewing an ePharmacy Order</w:t>
        </w:r>
        <w:r w:rsidR="008D7324">
          <w:rPr>
            <w:noProof/>
            <w:webHidden/>
          </w:rPr>
          <w:tab/>
        </w:r>
        <w:r w:rsidR="008D7324">
          <w:rPr>
            <w:noProof/>
            <w:webHidden/>
          </w:rPr>
          <w:fldChar w:fldCharType="begin"/>
        </w:r>
        <w:r w:rsidR="008D7324">
          <w:rPr>
            <w:noProof/>
            <w:webHidden/>
          </w:rPr>
          <w:instrText xml:space="preserve"> PAGEREF _Toc4140486 \h </w:instrText>
        </w:r>
        <w:r w:rsidR="008D7324">
          <w:rPr>
            <w:noProof/>
            <w:webHidden/>
          </w:rPr>
        </w:r>
        <w:r w:rsidR="008D7324">
          <w:rPr>
            <w:noProof/>
            <w:webHidden/>
          </w:rPr>
          <w:fldChar w:fldCharType="separate"/>
        </w:r>
        <w:r w:rsidR="008D7324">
          <w:rPr>
            <w:noProof/>
            <w:webHidden/>
          </w:rPr>
          <w:t>293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87" w:history="1">
        <w:r w:rsidR="008D7324" w:rsidRPr="00A826A2">
          <w:rPr>
            <w:rStyle w:val="Hyperlink"/>
            <w:noProof/>
          </w:rPr>
          <w:t>Flagging and Unflagging Pending Orders</w:t>
        </w:r>
        <w:r w:rsidR="008D7324">
          <w:rPr>
            <w:noProof/>
            <w:webHidden/>
          </w:rPr>
          <w:tab/>
        </w:r>
        <w:r w:rsidR="008D7324">
          <w:rPr>
            <w:noProof/>
            <w:webHidden/>
          </w:rPr>
          <w:fldChar w:fldCharType="begin"/>
        </w:r>
        <w:r w:rsidR="008D7324">
          <w:rPr>
            <w:noProof/>
            <w:webHidden/>
          </w:rPr>
          <w:instrText xml:space="preserve"> PAGEREF _Toc4140487 \h </w:instrText>
        </w:r>
        <w:r w:rsidR="008D7324">
          <w:rPr>
            <w:noProof/>
            <w:webHidden/>
          </w:rPr>
        </w:r>
        <w:r w:rsidR="008D7324">
          <w:rPr>
            <w:noProof/>
            <w:webHidden/>
          </w:rPr>
          <w:fldChar w:fldCharType="separate"/>
        </w:r>
        <w:r w:rsidR="008D7324">
          <w:rPr>
            <w:noProof/>
            <w:webHidden/>
          </w:rPr>
          <w:t>295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88" w:history="1">
        <w:r w:rsidR="008D7324" w:rsidRPr="00A826A2">
          <w:rPr>
            <w:rStyle w:val="Hyperlink"/>
            <w:noProof/>
          </w:rPr>
          <w:t>Barcode Rx Menu</w:t>
        </w:r>
        <w:r w:rsidR="008D7324">
          <w:rPr>
            <w:noProof/>
            <w:webHidden/>
          </w:rPr>
          <w:tab/>
        </w:r>
        <w:r w:rsidR="008D7324">
          <w:rPr>
            <w:noProof/>
            <w:webHidden/>
          </w:rPr>
          <w:fldChar w:fldCharType="begin"/>
        </w:r>
        <w:r w:rsidR="008D7324">
          <w:rPr>
            <w:noProof/>
            <w:webHidden/>
          </w:rPr>
          <w:instrText xml:space="preserve"> PAGEREF _Toc4140488 \h </w:instrText>
        </w:r>
        <w:r w:rsidR="008D7324">
          <w:rPr>
            <w:noProof/>
            <w:webHidden/>
          </w:rPr>
        </w:r>
        <w:r w:rsidR="008D7324">
          <w:rPr>
            <w:noProof/>
            <w:webHidden/>
          </w:rPr>
          <w:fldChar w:fldCharType="separate"/>
        </w:r>
        <w:r w:rsidR="008D7324">
          <w:rPr>
            <w:noProof/>
            <w:webHidden/>
          </w:rPr>
          <w:t>298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89" w:history="1">
        <w:r w:rsidR="008D7324" w:rsidRPr="00A826A2">
          <w:rPr>
            <w:rStyle w:val="Hyperlink"/>
            <w:noProof/>
          </w:rPr>
          <w:t>Barcode Batch Prescription Entry</w:t>
        </w:r>
        <w:r w:rsidR="008D7324">
          <w:rPr>
            <w:noProof/>
            <w:webHidden/>
          </w:rPr>
          <w:tab/>
        </w:r>
        <w:r w:rsidR="008D7324">
          <w:rPr>
            <w:noProof/>
            <w:webHidden/>
          </w:rPr>
          <w:fldChar w:fldCharType="begin"/>
        </w:r>
        <w:r w:rsidR="008D7324">
          <w:rPr>
            <w:noProof/>
            <w:webHidden/>
          </w:rPr>
          <w:instrText xml:space="preserve"> PAGEREF _Toc4140489 \h </w:instrText>
        </w:r>
        <w:r w:rsidR="008D7324">
          <w:rPr>
            <w:noProof/>
            <w:webHidden/>
          </w:rPr>
        </w:r>
        <w:r w:rsidR="008D7324">
          <w:rPr>
            <w:noProof/>
            <w:webHidden/>
          </w:rPr>
          <w:fldChar w:fldCharType="separate"/>
        </w:r>
        <w:r w:rsidR="008D7324">
          <w:rPr>
            <w:noProof/>
            <w:webHidden/>
          </w:rPr>
          <w:t>298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0" w:history="1">
        <w:r w:rsidR="008D7324" w:rsidRPr="00A826A2">
          <w:rPr>
            <w:rStyle w:val="Hyperlink"/>
            <w:noProof/>
          </w:rPr>
          <w:t>Check Quality of Barcode</w:t>
        </w:r>
        <w:r w:rsidR="008D7324">
          <w:rPr>
            <w:noProof/>
            <w:webHidden/>
          </w:rPr>
          <w:tab/>
        </w:r>
        <w:r w:rsidR="008D7324">
          <w:rPr>
            <w:noProof/>
            <w:webHidden/>
          </w:rPr>
          <w:fldChar w:fldCharType="begin"/>
        </w:r>
        <w:r w:rsidR="008D7324">
          <w:rPr>
            <w:noProof/>
            <w:webHidden/>
          </w:rPr>
          <w:instrText xml:space="preserve"> PAGEREF _Toc4140490 \h </w:instrText>
        </w:r>
        <w:r w:rsidR="008D7324">
          <w:rPr>
            <w:noProof/>
            <w:webHidden/>
          </w:rPr>
        </w:r>
        <w:r w:rsidR="008D7324">
          <w:rPr>
            <w:noProof/>
            <w:webHidden/>
          </w:rPr>
          <w:fldChar w:fldCharType="separate"/>
        </w:r>
        <w:r w:rsidR="008D7324">
          <w:rPr>
            <w:noProof/>
            <w:webHidden/>
          </w:rPr>
          <w:t>299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1" w:history="1">
        <w:r w:rsidR="008D7324" w:rsidRPr="00A826A2">
          <w:rPr>
            <w:rStyle w:val="Hyperlink"/>
            <w:noProof/>
          </w:rPr>
          <w:t>Process Internet Refills</w:t>
        </w:r>
        <w:r w:rsidR="008D7324">
          <w:rPr>
            <w:noProof/>
            <w:webHidden/>
          </w:rPr>
          <w:tab/>
        </w:r>
        <w:r w:rsidR="008D7324">
          <w:rPr>
            <w:noProof/>
            <w:webHidden/>
          </w:rPr>
          <w:fldChar w:fldCharType="begin"/>
        </w:r>
        <w:r w:rsidR="008D7324">
          <w:rPr>
            <w:noProof/>
            <w:webHidden/>
          </w:rPr>
          <w:instrText xml:space="preserve"> PAGEREF _Toc4140491 \h </w:instrText>
        </w:r>
        <w:r w:rsidR="008D7324">
          <w:rPr>
            <w:noProof/>
            <w:webHidden/>
          </w:rPr>
        </w:r>
        <w:r w:rsidR="008D7324">
          <w:rPr>
            <w:noProof/>
            <w:webHidden/>
          </w:rPr>
          <w:fldChar w:fldCharType="separate"/>
        </w:r>
        <w:r w:rsidR="008D7324">
          <w:rPr>
            <w:noProof/>
            <w:webHidden/>
          </w:rPr>
          <w:t>299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2" w:history="1">
        <w:r w:rsidR="008D7324" w:rsidRPr="00A826A2">
          <w:rPr>
            <w:rStyle w:val="Hyperlink"/>
            <w:noProof/>
          </w:rPr>
          <w:t>Complete Orders from OERR</w:t>
        </w:r>
        <w:r w:rsidR="008D7324">
          <w:rPr>
            <w:noProof/>
            <w:webHidden/>
          </w:rPr>
          <w:tab/>
        </w:r>
        <w:r w:rsidR="008D7324">
          <w:rPr>
            <w:noProof/>
            <w:webHidden/>
          </w:rPr>
          <w:fldChar w:fldCharType="begin"/>
        </w:r>
        <w:r w:rsidR="008D7324">
          <w:rPr>
            <w:noProof/>
            <w:webHidden/>
          </w:rPr>
          <w:instrText xml:space="preserve"> PAGEREF _Toc4140492 \h </w:instrText>
        </w:r>
        <w:r w:rsidR="008D7324">
          <w:rPr>
            <w:noProof/>
            <w:webHidden/>
          </w:rPr>
        </w:r>
        <w:r w:rsidR="008D7324">
          <w:rPr>
            <w:noProof/>
            <w:webHidden/>
          </w:rPr>
          <w:fldChar w:fldCharType="separate"/>
        </w:r>
        <w:r w:rsidR="008D7324">
          <w:rPr>
            <w:noProof/>
            <w:webHidden/>
          </w:rPr>
          <w:t>300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3" w:history="1">
        <w:r w:rsidR="008D7324" w:rsidRPr="00A826A2">
          <w:rPr>
            <w:rStyle w:val="Hyperlink"/>
            <w:noProof/>
          </w:rPr>
          <w:t>Flagging and Unflagging Pending Orders</w:t>
        </w:r>
        <w:r w:rsidR="008D7324">
          <w:rPr>
            <w:noProof/>
            <w:webHidden/>
          </w:rPr>
          <w:tab/>
        </w:r>
        <w:r w:rsidR="008D7324">
          <w:rPr>
            <w:noProof/>
            <w:webHidden/>
          </w:rPr>
          <w:fldChar w:fldCharType="begin"/>
        </w:r>
        <w:r w:rsidR="008D7324">
          <w:rPr>
            <w:noProof/>
            <w:webHidden/>
          </w:rPr>
          <w:instrText xml:space="preserve"> PAGEREF _Toc4140493 \h </w:instrText>
        </w:r>
        <w:r w:rsidR="008D7324">
          <w:rPr>
            <w:noProof/>
            <w:webHidden/>
          </w:rPr>
        </w:r>
        <w:r w:rsidR="008D7324">
          <w:rPr>
            <w:noProof/>
            <w:webHidden/>
          </w:rPr>
          <w:fldChar w:fldCharType="separate"/>
        </w:r>
        <w:r w:rsidR="008D7324">
          <w:rPr>
            <w:noProof/>
            <w:webHidden/>
          </w:rPr>
          <w:t>305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4" w:history="1">
        <w:r w:rsidR="008D7324" w:rsidRPr="00A826A2">
          <w:rPr>
            <w:rStyle w:val="Hyperlink"/>
            <w:noProof/>
          </w:rPr>
          <w:t>Changes to Finishing Pending Orders Process - Digitally Signed Orders Only</w:t>
        </w:r>
        <w:r w:rsidR="008D7324">
          <w:rPr>
            <w:noProof/>
            <w:webHidden/>
          </w:rPr>
          <w:tab/>
        </w:r>
        <w:r w:rsidR="008D7324">
          <w:rPr>
            <w:noProof/>
            <w:webHidden/>
          </w:rPr>
          <w:fldChar w:fldCharType="begin"/>
        </w:r>
        <w:r w:rsidR="008D7324">
          <w:rPr>
            <w:noProof/>
            <w:webHidden/>
          </w:rPr>
          <w:instrText xml:space="preserve"> PAGEREF _Toc4140494 \h </w:instrText>
        </w:r>
        <w:r w:rsidR="008D7324">
          <w:rPr>
            <w:noProof/>
            <w:webHidden/>
          </w:rPr>
        </w:r>
        <w:r w:rsidR="008D7324">
          <w:rPr>
            <w:noProof/>
            <w:webHidden/>
          </w:rPr>
          <w:fldChar w:fldCharType="separate"/>
        </w:r>
        <w:r w:rsidR="008D7324">
          <w:rPr>
            <w:noProof/>
            <w:webHidden/>
          </w:rPr>
          <w:t>308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5" w:history="1">
        <w:r w:rsidR="008D7324" w:rsidRPr="00A826A2">
          <w:rPr>
            <w:rStyle w:val="Hyperlink"/>
            <w:rFonts w:eastAsia="MS Mincho"/>
            <w:noProof/>
          </w:rPr>
          <w:t>Finishing an Order from OERR with Multiple Institutions</w:t>
        </w:r>
        <w:r w:rsidR="008D7324">
          <w:rPr>
            <w:noProof/>
            <w:webHidden/>
          </w:rPr>
          <w:tab/>
        </w:r>
        <w:r w:rsidR="008D7324">
          <w:rPr>
            <w:noProof/>
            <w:webHidden/>
          </w:rPr>
          <w:fldChar w:fldCharType="begin"/>
        </w:r>
        <w:r w:rsidR="008D7324">
          <w:rPr>
            <w:noProof/>
            <w:webHidden/>
          </w:rPr>
          <w:instrText xml:space="preserve"> PAGEREF _Toc4140495 \h </w:instrText>
        </w:r>
        <w:r w:rsidR="008D7324">
          <w:rPr>
            <w:noProof/>
            <w:webHidden/>
          </w:rPr>
        </w:r>
        <w:r w:rsidR="008D7324">
          <w:rPr>
            <w:noProof/>
            <w:webHidden/>
          </w:rPr>
          <w:fldChar w:fldCharType="separate"/>
        </w:r>
        <w:r w:rsidR="008D7324">
          <w:rPr>
            <w:noProof/>
            <w:webHidden/>
          </w:rPr>
          <w:t>308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6" w:history="1">
        <w:r w:rsidR="008D7324" w:rsidRPr="00A826A2">
          <w:rPr>
            <w:rStyle w:val="Hyperlink"/>
            <w:noProof/>
          </w:rPr>
          <w:t>Finishing an ePharmacy Order</w:t>
        </w:r>
        <w:r w:rsidR="008D7324">
          <w:rPr>
            <w:noProof/>
            <w:webHidden/>
          </w:rPr>
          <w:tab/>
        </w:r>
        <w:r w:rsidR="008D7324">
          <w:rPr>
            <w:noProof/>
            <w:webHidden/>
          </w:rPr>
          <w:fldChar w:fldCharType="begin"/>
        </w:r>
        <w:r w:rsidR="008D7324">
          <w:rPr>
            <w:noProof/>
            <w:webHidden/>
          </w:rPr>
          <w:instrText xml:space="preserve"> PAGEREF _Toc4140496 \h </w:instrText>
        </w:r>
        <w:r w:rsidR="008D7324">
          <w:rPr>
            <w:noProof/>
            <w:webHidden/>
          </w:rPr>
        </w:r>
        <w:r w:rsidR="008D7324">
          <w:rPr>
            <w:noProof/>
            <w:webHidden/>
          </w:rPr>
          <w:fldChar w:fldCharType="separate"/>
        </w:r>
        <w:r w:rsidR="008D7324">
          <w:rPr>
            <w:noProof/>
            <w:webHidden/>
          </w:rPr>
          <w:t>309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497" w:history="1">
        <w:r w:rsidR="008D7324" w:rsidRPr="00A826A2">
          <w:rPr>
            <w:rStyle w:val="Hyperlink"/>
            <w:rFonts w:eastAsia="MS Mincho"/>
            <w:noProof/>
          </w:rPr>
          <w:t>Activity Log</w:t>
        </w:r>
        <w:r w:rsidR="008D7324">
          <w:rPr>
            <w:noProof/>
            <w:webHidden/>
          </w:rPr>
          <w:tab/>
        </w:r>
        <w:r w:rsidR="008D7324">
          <w:rPr>
            <w:noProof/>
            <w:webHidden/>
          </w:rPr>
          <w:fldChar w:fldCharType="begin"/>
        </w:r>
        <w:r w:rsidR="008D7324">
          <w:rPr>
            <w:noProof/>
            <w:webHidden/>
          </w:rPr>
          <w:instrText xml:space="preserve"> PAGEREF _Toc4140497 \h </w:instrText>
        </w:r>
        <w:r w:rsidR="008D7324">
          <w:rPr>
            <w:noProof/>
            <w:webHidden/>
          </w:rPr>
        </w:r>
        <w:r w:rsidR="008D7324">
          <w:rPr>
            <w:noProof/>
            <w:webHidden/>
          </w:rPr>
          <w:fldChar w:fldCharType="separate"/>
        </w:r>
        <w:r w:rsidR="008D7324">
          <w:rPr>
            <w:noProof/>
            <w:webHidden/>
          </w:rPr>
          <w:t>309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98" w:history="1">
        <w:r w:rsidR="008D7324" w:rsidRPr="00A826A2">
          <w:rPr>
            <w:rStyle w:val="Hyperlink"/>
            <w:noProof/>
          </w:rPr>
          <w:t>Discontinue Prescription(s)</w:t>
        </w:r>
        <w:r w:rsidR="008D7324">
          <w:rPr>
            <w:noProof/>
            <w:webHidden/>
          </w:rPr>
          <w:tab/>
        </w:r>
        <w:r w:rsidR="008D7324">
          <w:rPr>
            <w:noProof/>
            <w:webHidden/>
          </w:rPr>
          <w:fldChar w:fldCharType="begin"/>
        </w:r>
        <w:r w:rsidR="008D7324">
          <w:rPr>
            <w:noProof/>
            <w:webHidden/>
          </w:rPr>
          <w:instrText xml:space="preserve"> PAGEREF _Toc4140498 \h </w:instrText>
        </w:r>
        <w:r w:rsidR="008D7324">
          <w:rPr>
            <w:noProof/>
            <w:webHidden/>
          </w:rPr>
        </w:r>
        <w:r w:rsidR="008D7324">
          <w:rPr>
            <w:noProof/>
            <w:webHidden/>
          </w:rPr>
          <w:fldChar w:fldCharType="separate"/>
        </w:r>
        <w:r w:rsidR="008D7324">
          <w:rPr>
            <w:noProof/>
            <w:webHidden/>
          </w:rPr>
          <w:t>313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499" w:history="1">
        <w:r w:rsidR="008D7324" w:rsidRPr="00A826A2">
          <w:rPr>
            <w:rStyle w:val="Hyperlink"/>
            <w:noProof/>
          </w:rPr>
          <w:t>Edit Prescriptions</w:t>
        </w:r>
        <w:r w:rsidR="008D7324">
          <w:rPr>
            <w:noProof/>
            <w:webHidden/>
          </w:rPr>
          <w:tab/>
        </w:r>
        <w:r w:rsidR="008D7324">
          <w:rPr>
            <w:noProof/>
            <w:webHidden/>
          </w:rPr>
          <w:fldChar w:fldCharType="begin"/>
        </w:r>
        <w:r w:rsidR="008D7324">
          <w:rPr>
            <w:noProof/>
            <w:webHidden/>
          </w:rPr>
          <w:instrText xml:space="preserve"> PAGEREF _Toc4140499 \h </w:instrText>
        </w:r>
        <w:r w:rsidR="008D7324">
          <w:rPr>
            <w:noProof/>
            <w:webHidden/>
          </w:rPr>
        </w:r>
        <w:r w:rsidR="008D7324">
          <w:rPr>
            <w:noProof/>
            <w:webHidden/>
          </w:rPr>
          <w:fldChar w:fldCharType="separate"/>
        </w:r>
        <w:r w:rsidR="008D7324">
          <w:rPr>
            <w:noProof/>
            <w:webHidden/>
          </w:rPr>
          <w:t>314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0" w:history="1">
        <w:r w:rsidR="008D7324" w:rsidRPr="00A826A2">
          <w:rPr>
            <w:rStyle w:val="Hyperlink"/>
            <w:noProof/>
          </w:rPr>
          <w:t>Ignored Rejects Report</w:t>
        </w:r>
        <w:r w:rsidR="008D7324">
          <w:rPr>
            <w:noProof/>
            <w:webHidden/>
          </w:rPr>
          <w:tab/>
        </w:r>
        <w:r w:rsidR="008D7324">
          <w:rPr>
            <w:noProof/>
            <w:webHidden/>
          </w:rPr>
          <w:fldChar w:fldCharType="begin"/>
        </w:r>
        <w:r w:rsidR="008D7324">
          <w:rPr>
            <w:noProof/>
            <w:webHidden/>
          </w:rPr>
          <w:instrText xml:space="preserve"> PAGEREF _Toc4140500 \h </w:instrText>
        </w:r>
        <w:r w:rsidR="008D7324">
          <w:rPr>
            <w:noProof/>
            <w:webHidden/>
          </w:rPr>
        </w:r>
        <w:r w:rsidR="008D7324">
          <w:rPr>
            <w:noProof/>
            <w:webHidden/>
          </w:rPr>
          <w:fldChar w:fldCharType="separate"/>
        </w:r>
        <w:r w:rsidR="008D7324">
          <w:rPr>
            <w:noProof/>
            <w:webHidden/>
          </w:rPr>
          <w:t>319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1" w:history="1">
        <w:r w:rsidR="008D7324" w:rsidRPr="00A826A2">
          <w:rPr>
            <w:rStyle w:val="Hyperlink"/>
            <w:noProof/>
          </w:rPr>
          <w:t>ePharmacy Medication Profile (View Only)</w:t>
        </w:r>
        <w:r w:rsidR="008D7324">
          <w:rPr>
            <w:noProof/>
            <w:webHidden/>
          </w:rPr>
          <w:tab/>
        </w:r>
        <w:r w:rsidR="008D7324">
          <w:rPr>
            <w:noProof/>
            <w:webHidden/>
          </w:rPr>
          <w:fldChar w:fldCharType="begin"/>
        </w:r>
        <w:r w:rsidR="008D7324">
          <w:rPr>
            <w:noProof/>
            <w:webHidden/>
          </w:rPr>
          <w:instrText xml:space="preserve"> PAGEREF _Toc4140501 \h </w:instrText>
        </w:r>
        <w:r w:rsidR="008D7324">
          <w:rPr>
            <w:noProof/>
            <w:webHidden/>
          </w:rPr>
        </w:r>
        <w:r w:rsidR="008D7324">
          <w:rPr>
            <w:noProof/>
            <w:webHidden/>
          </w:rPr>
          <w:fldChar w:fldCharType="separate"/>
        </w:r>
        <w:r w:rsidR="008D7324">
          <w:rPr>
            <w:noProof/>
            <w:webHidden/>
          </w:rPr>
          <w:t>320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2" w:history="1">
        <w:r w:rsidR="008D7324" w:rsidRPr="00A826A2">
          <w:rPr>
            <w:rStyle w:val="Hyperlink"/>
            <w:noProof/>
          </w:rPr>
          <w:t>NDC Validation</w:t>
        </w:r>
        <w:r w:rsidR="008D7324">
          <w:rPr>
            <w:noProof/>
            <w:webHidden/>
          </w:rPr>
          <w:tab/>
        </w:r>
        <w:r w:rsidR="008D7324">
          <w:rPr>
            <w:noProof/>
            <w:webHidden/>
          </w:rPr>
          <w:fldChar w:fldCharType="begin"/>
        </w:r>
        <w:r w:rsidR="008D7324">
          <w:rPr>
            <w:noProof/>
            <w:webHidden/>
          </w:rPr>
          <w:instrText xml:space="preserve"> PAGEREF _Toc4140502 \h </w:instrText>
        </w:r>
        <w:r w:rsidR="008D7324">
          <w:rPr>
            <w:noProof/>
            <w:webHidden/>
          </w:rPr>
        </w:r>
        <w:r w:rsidR="008D7324">
          <w:rPr>
            <w:noProof/>
            <w:webHidden/>
          </w:rPr>
          <w:fldChar w:fldCharType="separate"/>
        </w:r>
        <w:r w:rsidR="008D7324">
          <w:rPr>
            <w:noProof/>
            <w:webHidden/>
          </w:rPr>
          <w:t>322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3" w:history="1">
        <w:r w:rsidR="008D7324" w:rsidRPr="00A826A2">
          <w:rPr>
            <w:rStyle w:val="Hyperlink"/>
            <w:noProof/>
          </w:rPr>
          <w:t>ePharmacy Medication Profile Division Preferences</w:t>
        </w:r>
        <w:r w:rsidR="008D7324">
          <w:rPr>
            <w:noProof/>
            <w:webHidden/>
          </w:rPr>
          <w:tab/>
        </w:r>
        <w:r w:rsidR="008D7324">
          <w:rPr>
            <w:noProof/>
            <w:webHidden/>
          </w:rPr>
          <w:fldChar w:fldCharType="begin"/>
        </w:r>
        <w:r w:rsidR="008D7324">
          <w:rPr>
            <w:noProof/>
            <w:webHidden/>
          </w:rPr>
          <w:instrText xml:space="preserve"> PAGEREF _Toc4140503 \h </w:instrText>
        </w:r>
        <w:r w:rsidR="008D7324">
          <w:rPr>
            <w:noProof/>
            <w:webHidden/>
          </w:rPr>
        </w:r>
        <w:r w:rsidR="008D7324">
          <w:rPr>
            <w:noProof/>
            <w:webHidden/>
          </w:rPr>
          <w:fldChar w:fldCharType="separate"/>
        </w:r>
        <w:r w:rsidR="008D7324">
          <w:rPr>
            <w:noProof/>
            <w:webHidden/>
          </w:rPr>
          <w:t>323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4" w:history="1">
        <w:r w:rsidR="008D7324" w:rsidRPr="00A826A2">
          <w:rPr>
            <w:rStyle w:val="Hyperlink"/>
            <w:noProof/>
          </w:rPr>
          <w:t>ePharmacy Site Parameters</w:t>
        </w:r>
        <w:r w:rsidR="008D7324">
          <w:rPr>
            <w:noProof/>
            <w:webHidden/>
          </w:rPr>
          <w:tab/>
        </w:r>
        <w:r w:rsidR="008D7324">
          <w:rPr>
            <w:noProof/>
            <w:webHidden/>
          </w:rPr>
          <w:fldChar w:fldCharType="begin"/>
        </w:r>
        <w:r w:rsidR="008D7324">
          <w:rPr>
            <w:noProof/>
            <w:webHidden/>
          </w:rPr>
          <w:instrText xml:space="preserve"> PAGEREF _Toc4140504 \h </w:instrText>
        </w:r>
        <w:r w:rsidR="008D7324">
          <w:rPr>
            <w:noProof/>
            <w:webHidden/>
          </w:rPr>
        </w:r>
        <w:r w:rsidR="008D7324">
          <w:rPr>
            <w:noProof/>
            <w:webHidden/>
          </w:rPr>
          <w:fldChar w:fldCharType="separate"/>
        </w:r>
        <w:r w:rsidR="008D7324">
          <w:rPr>
            <w:noProof/>
            <w:webHidden/>
          </w:rPr>
          <w:t>324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5" w:history="1">
        <w:r w:rsidR="008D7324" w:rsidRPr="00A826A2">
          <w:rPr>
            <w:rStyle w:val="Hyperlink"/>
            <w:noProof/>
          </w:rPr>
          <w:t>Third Party Payer Rejects – View/Process</w:t>
        </w:r>
        <w:r w:rsidR="008D7324">
          <w:rPr>
            <w:noProof/>
            <w:webHidden/>
          </w:rPr>
          <w:tab/>
        </w:r>
        <w:r w:rsidR="008D7324">
          <w:rPr>
            <w:noProof/>
            <w:webHidden/>
          </w:rPr>
          <w:fldChar w:fldCharType="begin"/>
        </w:r>
        <w:r w:rsidR="008D7324">
          <w:rPr>
            <w:noProof/>
            <w:webHidden/>
          </w:rPr>
          <w:instrText xml:space="preserve"> PAGEREF _Toc4140505 \h </w:instrText>
        </w:r>
        <w:r w:rsidR="008D7324">
          <w:rPr>
            <w:noProof/>
            <w:webHidden/>
          </w:rPr>
        </w:r>
        <w:r w:rsidR="008D7324">
          <w:rPr>
            <w:noProof/>
            <w:webHidden/>
          </w:rPr>
          <w:fldChar w:fldCharType="separate"/>
        </w:r>
        <w:r w:rsidR="008D7324">
          <w:rPr>
            <w:noProof/>
            <w:webHidden/>
          </w:rPr>
          <w:t>329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6" w:history="1">
        <w:r w:rsidR="008D7324" w:rsidRPr="00A826A2">
          <w:rPr>
            <w:rStyle w:val="Hyperlink"/>
            <w:noProof/>
          </w:rPr>
          <w:t>Third Party Payer Rejects – Worklist</w:t>
        </w:r>
        <w:r w:rsidR="008D7324">
          <w:rPr>
            <w:noProof/>
            <w:webHidden/>
          </w:rPr>
          <w:tab/>
        </w:r>
        <w:r w:rsidR="008D7324">
          <w:rPr>
            <w:noProof/>
            <w:webHidden/>
          </w:rPr>
          <w:fldChar w:fldCharType="begin"/>
        </w:r>
        <w:r w:rsidR="008D7324">
          <w:rPr>
            <w:noProof/>
            <w:webHidden/>
          </w:rPr>
          <w:instrText xml:space="preserve"> PAGEREF _Toc4140506 \h </w:instrText>
        </w:r>
        <w:r w:rsidR="008D7324">
          <w:rPr>
            <w:noProof/>
            <w:webHidden/>
          </w:rPr>
        </w:r>
        <w:r w:rsidR="008D7324">
          <w:rPr>
            <w:noProof/>
            <w:webHidden/>
          </w:rPr>
          <w:fldChar w:fldCharType="separate"/>
        </w:r>
        <w:r w:rsidR="008D7324">
          <w:rPr>
            <w:noProof/>
            <w:webHidden/>
          </w:rPr>
          <w:t>333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7" w:history="1">
        <w:r w:rsidR="008D7324" w:rsidRPr="00A826A2">
          <w:rPr>
            <w:rStyle w:val="Hyperlink"/>
            <w:noProof/>
          </w:rPr>
          <w:t>TRICARE CHAMPVA Bypass/Override Report</w:t>
        </w:r>
        <w:r w:rsidR="008D7324">
          <w:rPr>
            <w:noProof/>
            <w:webHidden/>
          </w:rPr>
          <w:tab/>
        </w:r>
        <w:r w:rsidR="008D7324">
          <w:rPr>
            <w:noProof/>
            <w:webHidden/>
          </w:rPr>
          <w:fldChar w:fldCharType="begin"/>
        </w:r>
        <w:r w:rsidR="008D7324">
          <w:rPr>
            <w:noProof/>
            <w:webHidden/>
          </w:rPr>
          <w:instrText xml:space="preserve"> PAGEREF _Toc4140507 \h </w:instrText>
        </w:r>
        <w:r w:rsidR="008D7324">
          <w:rPr>
            <w:noProof/>
            <w:webHidden/>
          </w:rPr>
        </w:r>
        <w:r w:rsidR="008D7324">
          <w:rPr>
            <w:noProof/>
            <w:webHidden/>
          </w:rPr>
          <w:fldChar w:fldCharType="separate"/>
        </w:r>
        <w:r w:rsidR="008D7324">
          <w:rPr>
            <w:noProof/>
            <w:webHidden/>
          </w:rPr>
          <w:t>347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8" w:history="1">
        <w:r w:rsidR="008D7324" w:rsidRPr="00A826A2">
          <w:rPr>
            <w:rStyle w:val="Hyperlink"/>
            <w:noProof/>
          </w:rPr>
          <w:t>View ePharmacy Rx</w:t>
        </w:r>
        <w:r w:rsidR="008D7324">
          <w:rPr>
            <w:noProof/>
            <w:webHidden/>
          </w:rPr>
          <w:tab/>
        </w:r>
        <w:r w:rsidR="008D7324">
          <w:rPr>
            <w:noProof/>
            <w:webHidden/>
          </w:rPr>
          <w:fldChar w:fldCharType="begin"/>
        </w:r>
        <w:r w:rsidR="008D7324">
          <w:rPr>
            <w:noProof/>
            <w:webHidden/>
          </w:rPr>
          <w:instrText xml:space="preserve"> PAGEREF _Toc4140508 \h </w:instrText>
        </w:r>
        <w:r w:rsidR="008D7324">
          <w:rPr>
            <w:noProof/>
            <w:webHidden/>
          </w:rPr>
        </w:r>
        <w:r w:rsidR="008D7324">
          <w:rPr>
            <w:noProof/>
            <w:webHidden/>
          </w:rPr>
          <w:fldChar w:fldCharType="separate"/>
        </w:r>
        <w:r w:rsidR="008D7324">
          <w:rPr>
            <w:noProof/>
            <w:webHidden/>
          </w:rPr>
          <w:t>375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09" w:history="1">
        <w:r w:rsidR="008D7324" w:rsidRPr="00A826A2">
          <w:rPr>
            <w:rStyle w:val="Hyperlink"/>
            <w:noProof/>
          </w:rPr>
          <w:t>Productivity/Revenue Report</w:t>
        </w:r>
        <w:r w:rsidR="008D7324">
          <w:rPr>
            <w:noProof/>
            <w:webHidden/>
          </w:rPr>
          <w:tab/>
        </w:r>
        <w:r w:rsidR="008D7324">
          <w:rPr>
            <w:noProof/>
            <w:webHidden/>
          </w:rPr>
          <w:fldChar w:fldCharType="begin"/>
        </w:r>
        <w:r w:rsidR="008D7324">
          <w:rPr>
            <w:noProof/>
            <w:webHidden/>
          </w:rPr>
          <w:instrText xml:space="preserve"> PAGEREF _Toc4140509 \h </w:instrText>
        </w:r>
        <w:r w:rsidR="008D7324">
          <w:rPr>
            <w:noProof/>
            <w:webHidden/>
          </w:rPr>
        </w:r>
        <w:r w:rsidR="008D7324">
          <w:rPr>
            <w:noProof/>
            <w:webHidden/>
          </w:rPr>
          <w:fldChar w:fldCharType="separate"/>
        </w:r>
        <w:r w:rsidR="008D7324">
          <w:rPr>
            <w:noProof/>
            <w:webHidden/>
          </w:rPr>
          <w:t>375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10" w:history="1">
        <w:r w:rsidR="008D7324" w:rsidRPr="00A826A2">
          <w:rPr>
            <w:rStyle w:val="Hyperlink"/>
            <w:noProof/>
          </w:rPr>
          <w:t>Example: Productivity Report</w:t>
        </w:r>
        <w:r w:rsidR="008D7324">
          <w:rPr>
            <w:noProof/>
            <w:webHidden/>
          </w:rPr>
          <w:tab/>
        </w:r>
        <w:r w:rsidR="008D7324">
          <w:rPr>
            <w:noProof/>
            <w:webHidden/>
          </w:rPr>
          <w:fldChar w:fldCharType="begin"/>
        </w:r>
        <w:r w:rsidR="008D7324">
          <w:rPr>
            <w:noProof/>
            <w:webHidden/>
          </w:rPr>
          <w:instrText xml:space="preserve"> PAGEREF _Toc4140510 \h </w:instrText>
        </w:r>
        <w:r w:rsidR="008D7324">
          <w:rPr>
            <w:noProof/>
            <w:webHidden/>
          </w:rPr>
        </w:r>
        <w:r w:rsidR="008D7324">
          <w:rPr>
            <w:noProof/>
            <w:webHidden/>
          </w:rPr>
          <w:fldChar w:fldCharType="separate"/>
        </w:r>
        <w:r w:rsidR="008D7324">
          <w:rPr>
            <w:noProof/>
            <w:webHidden/>
          </w:rPr>
          <w:t>376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11" w:history="1">
        <w:r w:rsidR="008D7324" w:rsidRPr="00A826A2">
          <w:rPr>
            <w:rStyle w:val="Hyperlink"/>
            <w:noProof/>
          </w:rPr>
          <w:t>Example: Revenue Report</w:t>
        </w:r>
        <w:r w:rsidR="008D7324">
          <w:rPr>
            <w:noProof/>
            <w:webHidden/>
          </w:rPr>
          <w:tab/>
        </w:r>
        <w:r w:rsidR="008D7324">
          <w:rPr>
            <w:noProof/>
            <w:webHidden/>
          </w:rPr>
          <w:fldChar w:fldCharType="begin"/>
        </w:r>
        <w:r w:rsidR="008D7324">
          <w:rPr>
            <w:noProof/>
            <w:webHidden/>
          </w:rPr>
          <w:instrText xml:space="preserve"> PAGEREF _Toc4140511 \h </w:instrText>
        </w:r>
        <w:r w:rsidR="008D7324">
          <w:rPr>
            <w:noProof/>
            <w:webHidden/>
          </w:rPr>
        </w:r>
        <w:r w:rsidR="008D7324">
          <w:rPr>
            <w:noProof/>
            <w:webHidden/>
          </w:rPr>
          <w:fldChar w:fldCharType="separate"/>
        </w:r>
        <w:r w:rsidR="008D7324">
          <w:rPr>
            <w:noProof/>
            <w:webHidden/>
          </w:rPr>
          <w:t>376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12" w:history="1">
        <w:r w:rsidR="008D7324" w:rsidRPr="00A826A2">
          <w:rPr>
            <w:rStyle w:val="Hyperlink"/>
            <w:noProof/>
          </w:rPr>
          <w:t>MailMan Message for Open/Unresolved Rejects</w:t>
        </w:r>
        <w:r w:rsidR="008D7324">
          <w:rPr>
            <w:noProof/>
            <w:webHidden/>
          </w:rPr>
          <w:tab/>
        </w:r>
        <w:r w:rsidR="008D7324">
          <w:rPr>
            <w:noProof/>
            <w:webHidden/>
          </w:rPr>
          <w:fldChar w:fldCharType="begin"/>
        </w:r>
        <w:r w:rsidR="008D7324">
          <w:rPr>
            <w:noProof/>
            <w:webHidden/>
          </w:rPr>
          <w:instrText xml:space="preserve"> PAGEREF _Toc4140512 \h </w:instrText>
        </w:r>
        <w:r w:rsidR="008D7324">
          <w:rPr>
            <w:noProof/>
            <w:webHidden/>
          </w:rPr>
        </w:r>
        <w:r w:rsidR="008D7324">
          <w:rPr>
            <w:noProof/>
            <w:webHidden/>
          </w:rPr>
          <w:fldChar w:fldCharType="separate"/>
        </w:r>
        <w:r w:rsidR="008D7324">
          <w:rPr>
            <w:noProof/>
            <w:webHidden/>
          </w:rPr>
          <w:t>378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13" w:history="1">
        <w:r w:rsidR="008D7324" w:rsidRPr="00A826A2">
          <w:rPr>
            <w:rStyle w:val="Hyperlink"/>
            <w:noProof/>
          </w:rPr>
          <w:t>Alerts for Discontinued CMOP Prescription</w:t>
        </w:r>
        <w:r w:rsidR="008D7324">
          <w:rPr>
            <w:noProof/>
            <w:webHidden/>
          </w:rPr>
          <w:tab/>
        </w:r>
        <w:r w:rsidR="008D7324">
          <w:rPr>
            <w:noProof/>
            <w:webHidden/>
          </w:rPr>
          <w:fldChar w:fldCharType="begin"/>
        </w:r>
        <w:r w:rsidR="008D7324">
          <w:rPr>
            <w:noProof/>
            <w:webHidden/>
          </w:rPr>
          <w:instrText xml:space="preserve"> PAGEREF _Toc4140513 \h </w:instrText>
        </w:r>
        <w:r w:rsidR="008D7324">
          <w:rPr>
            <w:noProof/>
            <w:webHidden/>
          </w:rPr>
        </w:r>
        <w:r w:rsidR="008D7324">
          <w:rPr>
            <w:noProof/>
            <w:webHidden/>
          </w:rPr>
          <w:fldChar w:fldCharType="separate"/>
        </w:r>
        <w:r w:rsidR="008D7324">
          <w:rPr>
            <w:noProof/>
            <w:webHidden/>
          </w:rPr>
          <w:t>379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14" w:history="1">
        <w:r w:rsidR="008D7324" w:rsidRPr="00A826A2">
          <w:rPr>
            <w:rStyle w:val="Hyperlink"/>
            <w:noProof/>
          </w:rPr>
          <w:t>Discontinued by a Background Process</w:t>
        </w:r>
        <w:r w:rsidR="008D7324">
          <w:rPr>
            <w:noProof/>
            <w:webHidden/>
          </w:rPr>
          <w:tab/>
        </w:r>
        <w:r w:rsidR="008D7324">
          <w:rPr>
            <w:noProof/>
            <w:webHidden/>
          </w:rPr>
          <w:fldChar w:fldCharType="begin"/>
        </w:r>
        <w:r w:rsidR="008D7324">
          <w:rPr>
            <w:noProof/>
            <w:webHidden/>
          </w:rPr>
          <w:instrText xml:space="preserve"> PAGEREF _Toc4140514 \h </w:instrText>
        </w:r>
        <w:r w:rsidR="008D7324">
          <w:rPr>
            <w:noProof/>
            <w:webHidden/>
          </w:rPr>
        </w:r>
        <w:r w:rsidR="008D7324">
          <w:rPr>
            <w:noProof/>
            <w:webHidden/>
          </w:rPr>
          <w:fldChar w:fldCharType="separate"/>
        </w:r>
        <w:r w:rsidR="008D7324">
          <w:rPr>
            <w:noProof/>
            <w:webHidden/>
          </w:rPr>
          <w:t>379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15" w:history="1">
        <w:r w:rsidR="008D7324" w:rsidRPr="00A826A2">
          <w:rPr>
            <w:rStyle w:val="Hyperlink"/>
            <w:noProof/>
          </w:rPr>
          <w:t>Discontinued by a Foreground Pharmacy Process</w:t>
        </w:r>
        <w:r w:rsidR="008D7324">
          <w:rPr>
            <w:noProof/>
            <w:webHidden/>
          </w:rPr>
          <w:tab/>
        </w:r>
        <w:r w:rsidR="008D7324">
          <w:rPr>
            <w:noProof/>
            <w:webHidden/>
          </w:rPr>
          <w:fldChar w:fldCharType="begin"/>
        </w:r>
        <w:r w:rsidR="008D7324">
          <w:rPr>
            <w:noProof/>
            <w:webHidden/>
          </w:rPr>
          <w:instrText xml:space="preserve"> PAGEREF _Toc4140515 \h </w:instrText>
        </w:r>
        <w:r w:rsidR="008D7324">
          <w:rPr>
            <w:noProof/>
            <w:webHidden/>
          </w:rPr>
        </w:r>
        <w:r w:rsidR="008D7324">
          <w:rPr>
            <w:noProof/>
            <w:webHidden/>
          </w:rPr>
          <w:fldChar w:fldCharType="separate"/>
        </w:r>
        <w:r w:rsidR="008D7324">
          <w:rPr>
            <w:noProof/>
            <w:webHidden/>
          </w:rPr>
          <w:t>379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16" w:history="1">
        <w:r w:rsidR="008D7324" w:rsidRPr="00A826A2">
          <w:rPr>
            <w:rStyle w:val="Hyperlink"/>
            <w:noProof/>
          </w:rPr>
          <w:t>List One Patient's Archived Rx's</w:t>
        </w:r>
        <w:r w:rsidR="008D7324">
          <w:rPr>
            <w:noProof/>
            <w:webHidden/>
          </w:rPr>
          <w:tab/>
        </w:r>
        <w:r w:rsidR="008D7324">
          <w:rPr>
            <w:noProof/>
            <w:webHidden/>
          </w:rPr>
          <w:fldChar w:fldCharType="begin"/>
        </w:r>
        <w:r w:rsidR="008D7324">
          <w:rPr>
            <w:noProof/>
            <w:webHidden/>
          </w:rPr>
          <w:instrText xml:space="preserve"> PAGEREF _Toc4140516 \h </w:instrText>
        </w:r>
        <w:r w:rsidR="008D7324">
          <w:rPr>
            <w:noProof/>
            <w:webHidden/>
          </w:rPr>
        </w:r>
        <w:r w:rsidR="008D7324">
          <w:rPr>
            <w:noProof/>
            <w:webHidden/>
          </w:rPr>
          <w:fldChar w:fldCharType="separate"/>
        </w:r>
        <w:r w:rsidR="008D7324">
          <w:rPr>
            <w:noProof/>
            <w:webHidden/>
          </w:rPr>
          <w:t>380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17" w:history="1">
        <w:r w:rsidR="008D7324" w:rsidRPr="00A826A2">
          <w:rPr>
            <w:rStyle w:val="Hyperlink"/>
            <w:noProof/>
          </w:rPr>
          <w:t>Manual Print of Multi-Rx Forms</w:t>
        </w:r>
        <w:r w:rsidR="008D7324">
          <w:rPr>
            <w:noProof/>
            <w:webHidden/>
          </w:rPr>
          <w:tab/>
        </w:r>
        <w:r w:rsidR="008D7324">
          <w:rPr>
            <w:noProof/>
            <w:webHidden/>
          </w:rPr>
          <w:fldChar w:fldCharType="begin"/>
        </w:r>
        <w:r w:rsidR="008D7324">
          <w:rPr>
            <w:noProof/>
            <w:webHidden/>
          </w:rPr>
          <w:instrText xml:space="preserve"> PAGEREF _Toc4140517 \h </w:instrText>
        </w:r>
        <w:r w:rsidR="008D7324">
          <w:rPr>
            <w:noProof/>
            <w:webHidden/>
          </w:rPr>
        </w:r>
        <w:r w:rsidR="008D7324">
          <w:rPr>
            <w:noProof/>
            <w:webHidden/>
          </w:rPr>
          <w:fldChar w:fldCharType="separate"/>
        </w:r>
        <w:r w:rsidR="008D7324">
          <w:rPr>
            <w:noProof/>
            <w:webHidden/>
          </w:rPr>
          <w:t>380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18" w:history="1">
        <w:r w:rsidR="008D7324" w:rsidRPr="00A826A2">
          <w:rPr>
            <w:rStyle w:val="Hyperlink"/>
            <w:noProof/>
          </w:rPr>
          <w:t>OneVA Pharmacy Prescription Report</w:t>
        </w:r>
        <w:r w:rsidR="008D7324">
          <w:rPr>
            <w:noProof/>
            <w:webHidden/>
          </w:rPr>
          <w:tab/>
        </w:r>
        <w:r w:rsidR="008D7324">
          <w:rPr>
            <w:noProof/>
            <w:webHidden/>
          </w:rPr>
          <w:fldChar w:fldCharType="begin"/>
        </w:r>
        <w:r w:rsidR="008D7324">
          <w:rPr>
            <w:noProof/>
            <w:webHidden/>
          </w:rPr>
          <w:instrText xml:space="preserve"> PAGEREF _Toc4140518 \h </w:instrText>
        </w:r>
        <w:r w:rsidR="008D7324">
          <w:rPr>
            <w:noProof/>
            <w:webHidden/>
          </w:rPr>
        </w:r>
        <w:r w:rsidR="008D7324">
          <w:rPr>
            <w:noProof/>
            <w:webHidden/>
          </w:rPr>
          <w:fldChar w:fldCharType="separate"/>
        </w:r>
        <w:r w:rsidR="008D7324">
          <w:rPr>
            <w:noProof/>
            <w:webHidden/>
          </w:rPr>
          <w:t>380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19" w:history="1">
        <w:r w:rsidR="008D7324" w:rsidRPr="00A826A2">
          <w:rPr>
            <w:rStyle w:val="Hyperlink"/>
            <w:noProof/>
          </w:rPr>
          <w:t>Reprint an Outpatient Rx Label</w:t>
        </w:r>
        <w:r w:rsidR="008D7324">
          <w:rPr>
            <w:noProof/>
            <w:webHidden/>
          </w:rPr>
          <w:tab/>
        </w:r>
        <w:r w:rsidR="008D7324">
          <w:rPr>
            <w:noProof/>
            <w:webHidden/>
          </w:rPr>
          <w:fldChar w:fldCharType="begin"/>
        </w:r>
        <w:r w:rsidR="008D7324">
          <w:rPr>
            <w:noProof/>
            <w:webHidden/>
          </w:rPr>
          <w:instrText xml:space="preserve"> PAGEREF _Toc4140519 \h </w:instrText>
        </w:r>
        <w:r w:rsidR="008D7324">
          <w:rPr>
            <w:noProof/>
            <w:webHidden/>
          </w:rPr>
        </w:r>
        <w:r w:rsidR="008D7324">
          <w:rPr>
            <w:noProof/>
            <w:webHidden/>
          </w:rPr>
          <w:fldChar w:fldCharType="separate"/>
        </w:r>
        <w:r w:rsidR="008D7324">
          <w:rPr>
            <w:noProof/>
            <w:webHidden/>
          </w:rPr>
          <w:t>385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0" w:history="1">
        <w:r w:rsidR="008D7324" w:rsidRPr="00A826A2">
          <w:rPr>
            <w:rStyle w:val="Hyperlink"/>
            <w:noProof/>
          </w:rPr>
          <w:t>Printing a OneVA Pharmacy Label</w:t>
        </w:r>
        <w:r w:rsidR="008D7324">
          <w:rPr>
            <w:noProof/>
            <w:webHidden/>
          </w:rPr>
          <w:tab/>
        </w:r>
        <w:r w:rsidR="008D7324">
          <w:rPr>
            <w:noProof/>
            <w:webHidden/>
          </w:rPr>
          <w:fldChar w:fldCharType="begin"/>
        </w:r>
        <w:r w:rsidR="008D7324">
          <w:rPr>
            <w:noProof/>
            <w:webHidden/>
          </w:rPr>
          <w:instrText xml:space="preserve"> PAGEREF _Toc4140520 \h </w:instrText>
        </w:r>
        <w:r w:rsidR="008D7324">
          <w:rPr>
            <w:noProof/>
            <w:webHidden/>
          </w:rPr>
        </w:r>
        <w:r w:rsidR="008D7324">
          <w:rPr>
            <w:noProof/>
            <w:webHidden/>
          </w:rPr>
          <w:fldChar w:fldCharType="separate"/>
        </w:r>
        <w:r w:rsidR="008D7324">
          <w:rPr>
            <w:noProof/>
            <w:webHidden/>
          </w:rPr>
          <w:t>386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1" w:history="1">
        <w:r w:rsidR="008D7324" w:rsidRPr="00A826A2">
          <w:rPr>
            <w:rStyle w:val="Hyperlink"/>
            <w:noProof/>
          </w:rPr>
          <w:t>Signature Log Reprint</w:t>
        </w:r>
        <w:r w:rsidR="008D7324">
          <w:rPr>
            <w:noProof/>
            <w:webHidden/>
          </w:rPr>
          <w:tab/>
        </w:r>
        <w:r w:rsidR="008D7324">
          <w:rPr>
            <w:noProof/>
            <w:webHidden/>
          </w:rPr>
          <w:fldChar w:fldCharType="begin"/>
        </w:r>
        <w:r w:rsidR="008D7324">
          <w:rPr>
            <w:noProof/>
            <w:webHidden/>
          </w:rPr>
          <w:instrText xml:space="preserve"> PAGEREF _Toc4140521 \h </w:instrText>
        </w:r>
        <w:r w:rsidR="008D7324">
          <w:rPr>
            <w:noProof/>
            <w:webHidden/>
          </w:rPr>
        </w:r>
        <w:r w:rsidR="008D7324">
          <w:rPr>
            <w:noProof/>
            <w:webHidden/>
          </w:rPr>
          <w:fldChar w:fldCharType="separate"/>
        </w:r>
        <w:r w:rsidR="008D7324">
          <w:rPr>
            <w:noProof/>
            <w:webHidden/>
          </w:rPr>
          <w:t>386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2" w:history="1">
        <w:r w:rsidR="008D7324" w:rsidRPr="00A826A2">
          <w:rPr>
            <w:rStyle w:val="Hyperlink"/>
            <w:noProof/>
          </w:rPr>
          <w:t>View Prescriptions</w:t>
        </w:r>
        <w:r w:rsidR="008D7324">
          <w:rPr>
            <w:noProof/>
            <w:webHidden/>
          </w:rPr>
          <w:tab/>
        </w:r>
        <w:r w:rsidR="008D7324">
          <w:rPr>
            <w:noProof/>
            <w:webHidden/>
          </w:rPr>
          <w:fldChar w:fldCharType="begin"/>
        </w:r>
        <w:r w:rsidR="008D7324">
          <w:rPr>
            <w:noProof/>
            <w:webHidden/>
          </w:rPr>
          <w:instrText xml:space="preserve"> PAGEREF _Toc4140522 \h </w:instrText>
        </w:r>
        <w:r w:rsidR="008D7324">
          <w:rPr>
            <w:noProof/>
            <w:webHidden/>
          </w:rPr>
        </w:r>
        <w:r w:rsidR="008D7324">
          <w:rPr>
            <w:noProof/>
            <w:webHidden/>
          </w:rPr>
          <w:fldChar w:fldCharType="separate"/>
        </w:r>
        <w:r w:rsidR="008D7324">
          <w:rPr>
            <w:noProof/>
            <w:webHidden/>
          </w:rPr>
          <w:t>387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3" w:history="1">
        <w:r w:rsidR="008D7324" w:rsidRPr="00A826A2">
          <w:rPr>
            <w:rStyle w:val="Hyperlink"/>
            <w:noProof/>
          </w:rPr>
          <w:t>Restrictions to Providers on Controlled Substances Orders</w:t>
        </w:r>
        <w:r w:rsidR="008D7324">
          <w:rPr>
            <w:noProof/>
            <w:webHidden/>
          </w:rPr>
          <w:tab/>
        </w:r>
        <w:r w:rsidR="008D7324">
          <w:rPr>
            <w:noProof/>
            <w:webHidden/>
          </w:rPr>
          <w:fldChar w:fldCharType="begin"/>
        </w:r>
        <w:r w:rsidR="008D7324">
          <w:rPr>
            <w:noProof/>
            <w:webHidden/>
          </w:rPr>
          <w:instrText xml:space="preserve"> PAGEREF _Toc4140523 \h </w:instrText>
        </w:r>
        <w:r w:rsidR="008D7324">
          <w:rPr>
            <w:noProof/>
            <w:webHidden/>
          </w:rPr>
        </w:r>
        <w:r w:rsidR="008D7324">
          <w:rPr>
            <w:noProof/>
            <w:webHidden/>
          </w:rPr>
          <w:fldChar w:fldCharType="separate"/>
        </w:r>
        <w:r w:rsidR="008D7324">
          <w:rPr>
            <w:noProof/>
            <w:webHidden/>
          </w:rPr>
          <w:t>387</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24" w:history="1">
        <w:r w:rsidR="008D7324" w:rsidRPr="00A826A2">
          <w:rPr>
            <w:rStyle w:val="Hyperlink"/>
            <w:noProof/>
          </w:rPr>
          <w:t>Chapter 26: ScripTalk</w:t>
        </w:r>
        <w:r w:rsidR="008D7324" w:rsidRPr="00A826A2">
          <w:rPr>
            <w:rStyle w:val="Hyperlink"/>
            <w:noProof/>
            <w:szCs w:val="36"/>
            <w:vertAlign w:val="superscript"/>
          </w:rPr>
          <w:sym w:font="Symbol" w:char="F0D2"/>
        </w:r>
        <w:r w:rsidR="008D7324" w:rsidRPr="00A826A2">
          <w:rPr>
            <w:rStyle w:val="Hyperlink"/>
            <w:noProof/>
          </w:rPr>
          <w:t xml:space="preserve"> ‘Talking’ Prescription Labels</w:t>
        </w:r>
        <w:r w:rsidR="008D7324">
          <w:rPr>
            <w:noProof/>
            <w:webHidden/>
          </w:rPr>
          <w:tab/>
        </w:r>
        <w:r w:rsidR="008D7324">
          <w:rPr>
            <w:noProof/>
            <w:webHidden/>
          </w:rPr>
          <w:fldChar w:fldCharType="begin"/>
        </w:r>
        <w:r w:rsidR="008D7324">
          <w:rPr>
            <w:noProof/>
            <w:webHidden/>
          </w:rPr>
          <w:instrText xml:space="preserve"> PAGEREF _Toc4140524 \h </w:instrText>
        </w:r>
        <w:r w:rsidR="008D7324">
          <w:rPr>
            <w:noProof/>
            <w:webHidden/>
          </w:rPr>
        </w:r>
        <w:r w:rsidR="008D7324">
          <w:rPr>
            <w:noProof/>
            <w:webHidden/>
          </w:rPr>
          <w:fldChar w:fldCharType="separate"/>
        </w:r>
        <w:r w:rsidR="008D7324">
          <w:rPr>
            <w:noProof/>
            <w:webHidden/>
          </w:rPr>
          <w:t>388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5" w:history="1">
        <w:r w:rsidR="008D7324" w:rsidRPr="00A826A2">
          <w:rPr>
            <w:rStyle w:val="Hyperlink"/>
            <w:noProof/>
          </w:rPr>
          <w:t>ScripTalk Main Menu</w:t>
        </w:r>
        <w:r w:rsidR="008D7324">
          <w:rPr>
            <w:noProof/>
            <w:webHidden/>
          </w:rPr>
          <w:tab/>
        </w:r>
        <w:r w:rsidR="008D7324">
          <w:rPr>
            <w:noProof/>
            <w:webHidden/>
          </w:rPr>
          <w:fldChar w:fldCharType="begin"/>
        </w:r>
        <w:r w:rsidR="008D7324">
          <w:rPr>
            <w:noProof/>
            <w:webHidden/>
          </w:rPr>
          <w:instrText xml:space="preserve"> PAGEREF _Toc4140525 \h </w:instrText>
        </w:r>
        <w:r w:rsidR="008D7324">
          <w:rPr>
            <w:noProof/>
            <w:webHidden/>
          </w:rPr>
        </w:r>
        <w:r w:rsidR="008D7324">
          <w:rPr>
            <w:noProof/>
            <w:webHidden/>
          </w:rPr>
          <w:fldChar w:fldCharType="separate"/>
        </w:r>
        <w:r w:rsidR="008D7324">
          <w:rPr>
            <w:noProof/>
            <w:webHidden/>
          </w:rPr>
          <w:t>388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6" w:history="1">
        <w:r w:rsidR="008D7324" w:rsidRPr="00A826A2">
          <w:rPr>
            <w:rStyle w:val="Hyperlink"/>
            <w:noProof/>
          </w:rPr>
          <w:t>ScripTalk Patient Enter/Edit</w:t>
        </w:r>
        <w:r w:rsidR="008D7324">
          <w:rPr>
            <w:noProof/>
            <w:webHidden/>
          </w:rPr>
          <w:tab/>
        </w:r>
        <w:r w:rsidR="008D7324">
          <w:rPr>
            <w:noProof/>
            <w:webHidden/>
          </w:rPr>
          <w:fldChar w:fldCharType="begin"/>
        </w:r>
        <w:r w:rsidR="008D7324">
          <w:rPr>
            <w:noProof/>
            <w:webHidden/>
          </w:rPr>
          <w:instrText xml:space="preserve"> PAGEREF _Toc4140526 \h </w:instrText>
        </w:r>
        <w:r w:rsidR="008D7324">
          <w:rPr>
            <w:noProof/>
            <w:webHidden/>
          </w:rPr>
        </w:r>
        <w:r w:rsidR="008D7324">
          <w:rPr>
            <w:noProof/>
            <w:webHidden/>
          </w:rPr>
          <w:fldChar w:fldCharType="separate"/>
        </w:r>
        <w:r w:rsidR="008D7324">
          <w:rPr>
            <w:noProof/>
            <w:webHidden/>
          </w:rPr>
          <w:t>388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7" w:history="1">
        <w:r w:rsidR="008D7324" w:rsidRPr="00A826A2">
          <w:rPr>
            <w:rStyle w:val="Hyperlink"/>
            <w:noProof/>
          </w:rPr>
          <w:t>Queue ScripTalk Label by Barcode</w:t>
        </w:r>
        <w:r w:rsidR="008D7324">
          <w:rPr>
            <w:noProof/>
            <w:webHidden/>
          </w:rPr>
          <w:tab/>
        </w:r>
        <w:r w:rsidR="008D7324">
          <w:rPr>
            <w:noProof/>
            <w:webHidden/>
          </w:rPr>
          <w:fldChar w:fldCharType="begin"/>
        </w:r>
        <w:r w:rsidR="008D7324">
          <w:rPr>
            <w:noProof/>
            <w:webHidden/>
          </w:rPr>
          <w:instrText xml:space="preserve"> PAGEREF _Toc4140527 \h </w:instrText>
        </w:r>
        <w:r w:rsidR="008D7324">
          <w:rPr>
            <w:noProof/>
            <w:webHidden/>
          </w:rPr>
        </w:r>
        <w:r w:rsidR="008D7324">
          <w:rPr>
            <w:noProof/>
            <w:webHidden/>
          </w:rPr>
          <w:fldChar w:fldCharType="separate"/>
        </w:r>
        <w:r w:rsidR="008D7324">
          <w:rPr>
            <w:noProof/>
            <w:webHidden/>
          </w:rPr>
          <w:t>389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8" w:history="1">
        <w:r w:rsidR="008D7324" w:rsidRPr="00A826A2">
          <w:rPr>
            <w:rStyle w:val="Hyperlink"/>
            <w:noProof/>
          </w:rPr>
          <w:t>Queue ScripTalk Label by Rx#</w:t>
        </w:r>
        <w:r w:rsidR="008D7324">
          <w:rPr>
            <w:noProof/>
            <w:webHidden/>
          </w:rPr>
          <w:tab/>
        </w:r>
        <w:r w:rsidR="008D7324">
          <w:rPr>
            <w:noProof/>
            <w:webHidden/>
          </w:rPr>
          <w:fldChar w:fldCharType="begin"/>
        </w:r>
        <w:r w:rsidR="008D7324">
          <w:rPr>
            <w:noProof/>
            <w:webHidden/>
          </w:rPr>
          <w:instrText xml:space="preserve"> PAGEREF _Toc4140528 \h </w:instrText>
        </w:r>
        <w:r w:rsidR="008D7324">
          <w:rPr>
            <w:noProof/>
            <w:webHidden/>
          </w:rPr>
        </w:r>
        <w:r w:rsidR="008D7324">
          <w:rPr>
            <w:noProof/>
            <w:webHidden/>
          </w:rPr>
          <w:fldChar w:fldCharType="separate"/>
        </w:r>
        <w:r w:rsidR="008D7324">
          <w:rPr>
            <w:noProof/>
            <w:webHidden/>
          </w:rPr>
          <w:t>389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29" w:history="1">
        <w:r w:rsidR="008D7324" w:rsidRPr="00A826A2">
          <w:rPr>
            <w:rStyle w:val="Hyperlink"/>
            <w:noProof/>
          </w:rPr>
          <w:t>ScripTalk Reports</w:t>
        </w:r>
        <w:r w:rsidR="008D7324">
          <w:rPr>
            <w:noProof/>
            <w:webHidden/>
          </w:rPr>
          <w:tab/>
        </w:r>
        <w:r w:rsidR="008D7324">
          <w:rPr>
            <w:noProof/>
            <w:webHidden/>
          </w:rPr>
          <w:fldChar w:fldCharType="begin"/>
        </w:r>
        <w:r w:rsidR="008D7324">
          <w:rPr>
            <w:noProof/>
            <w:webHidden/>
          </w:rPr>
          <w:instrText xml:space="preserve"> PAGEREF _Toc4140529 \h </w:instrText>
        </w:r>
        <w:r w:rsidR="008D7324">
          <w:rPr>
            <w:noProof/>
            <w:webHidden/>
          </w:rPr>
        </w:r>
        <w:r w:rsidR="008D7324">
          <w:rPr>
            <w:noProof/>
            <w:webHidden/>
          </w:rPr>
          <w:fldChar w:fldCharType="separate"/>
        </w:r>
        <w:r w:rsidR="008D7324">
          <w:rPr>
            <w:noProof/>
            <w:webHidden/>
          </w:rPr>
          <w:t>390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30" w:history="1">
        <w:r w:rsidR="008D7324" w:rsidRPr="00A826A2">
          <w:rPr>
            <w:rStyle w:val="Hyperlink"/>
            <w:noProof/>
          </w:rPr>
          <w:t>ScripTalk Audit History Report</w:t>
        </w:r>
        <w:r w:rsidR="008D7324">
          <w:rPr>
            <w:noProof/>
            <w:webHidden/>
          </w:rPr>
          <w:tab/>
        </w:r>
        <w:r w:rsidR="008D7324">
          <w:rPr>
            <w:noProof/>
            <w:webHidden/>
          </w:rPr>
          <w:fldChar w:fldCharType="begin"/>
        </w:r>
        <w:r w:rsidR="008D7324">
          <w:rPr>
            <w:noProof/>
            <w:webHidden/>
          </w:rPr>
          <w:instrText xml:space="preserve"> PAGEREF _Toc4140530 \h </w:instrText>
        </w:r>
        <w:r w:rsidR="008D7324">
          <w:rPr>
            <w:noProof/>
            <w:webHidden/>
          </w:rPr>
        </w:r>
        <w:r w:rsidR="008D7324">
          <w:rPr>
            <w:noProof/>
            <w:webHidden/>
          </w:rPr>
          <w:fldChar w:fldCharType="separate"/>
        </w:r>
        <w:r w:rsidR="008D7324">
          <w:rPr>
            <w:noProof/>
            <w:webHidden/>
          </w:rPr>
          <w:t>390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31" w:history="1">
        <w:r w:rsidR="008D7324" w:rsidRPr="00A826A2">
          <w:rPr>
            <w:rStyle w:val="Hyperlink"/>
            <w:noProof/>
          </w:rPr>
          <w:t>Report of ScripTalk Enrollees</w:t>
        </w:r>
        <w:r w:rsidR="008D7324">
          <w:rPr>
            <w:noProof/>
            <w:webHidden/>
          </w:rPr>
          <w:tab/>
        </w:r>
        <w:r w:rsidR="008D7324">
          <w:rPr>
            <w:noProof/>
            <w:webHidden/>
          </w:rPr>
          <w:fldChar w:fldCharType="begin"/>
        </w:r>
        <w:r w:rsidR="008D7324">
          <w:rPr>
            <w:noProof/>
            <w:webHidden/>
          </w:rPr>
          <w:instrText xml:space="preserve"> PAGEREF _Toc4140531 \h </w:instrText>
        </w:r>
        <w:r w:rsidR="008D7324">
          <w:rPr>
            <w:noProof/>
            <w:webHidden/>
          </w:rPr>
        </w:r>
        <w:r w:rsidR="008D7324">
          <w:rPr>
            <w:noProof/>
            <w:webHidden/>
          </w:rPr>
          <w:fldChar w:fldCharType="separate"/>
        </w:r>
        <w:r w:rsidR="008D7324">
          <w:rPr>
            <w:noProof/>
            <w:webHidden/>
          </w:rPr>
          <w:t>390</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32" w:history="1">
        <w:r w:rsidR="008D7324" w:rsidRPr="00A826A2">
          <w:rPr>
            <w:rStyle w:val="Hyperlink"/>
            <w:noProof/>
          </w:rPr>
          <w:t>Reprint a non-voided Outpatient Rx Label</w:t>
        </w:r>
        <w:r w:rsidR="008D7324">
          <w:rPr>
            <w:noProof/>
            <w:webHidden/>
          </w:rPr>
          <w:tab/>
        </w:r>
        <w:r w:rsidR="008D7324">
          <w:rPr>
            <w:noProof/>
            <w:webHidden/>
          </w:rPr>
          <w:fldChar w:fldCharType="begin"/>
        </w:r>
        <w:r w:rsidR="008D7324">
          <w:rPr>
            <w:noProof/>
            <w:webHidden/>
          </w:rPr>
          <w:instrText xml:space="preserve"> PAGEREF _Toc4140532 \h </w:instrText>
        </w:r>
        <w:r w:rsidR="008D7324">
          <w:rPr>
            <w:noProof/>
            <w:webHidden/>
          </w:rPr>
        </w:r>
        <w:r w:rsidR="008D7324">
          <w:rPr>
            <w:noProof/>
            <w:webHidden/>
          </w:rPr>
          <w:fldChar w:fldCharType="separate"/>
        </w:r>
        <w:r w:rsidR="008D7324">
          <w:rPr>
            <w:noProof/>
            <w:webHidden/>
          </w:rPr>
          <w:t>391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33" w:history="1">
        <w:r w:rsidR="008D7324" w:rsidRPr="00A826A2">
          <w:rPr>
            <w:rStyle w:val="Hyperlink"/>
            <w:noProof/>
          </w:rPr>
          <w:t>Set Up and Test ScripTalk Device</w:t>
        </w:r>
        <w:r w:rsidR="008D7324">
          <w:rPr>
            <w:noProof/>
            <w:webHidden/>
          </w:rPr>
          <w:tab/>
        </w:r>
        <w:r w:rsidR="008D7324">
          <w:rPr>
            <w:noProof/>
            <w:webHidden/>
          </w:rPr>
          <w:fldChar w:fldCharType="begin"/>
        </w:r>
        <w:r w:rsidR="008D7324">
          <w:rPr>
            <w:noProof/>
            <w:webHidden/>
          </w:rPr>
          <w:instrText xml:space="preserve"> PAGEREF _Toc4140533 \h </w:instrText>
        </w:r>
        <w:r w:rsidR="008D7324">
          <w:rPr>
            <w:noProof/>
            <w:webHidden/>
          </w:rPr>
        </w:r>
        <w:r w:rsidR="008D7324">
          <w:rPr>
            <w:noProof/>
            <w:webHidden/>
          </w:rPr>
          <w:fldChar w:fldCharType="separate"/>
        </w:r>
        <w:r w:rsidR="008D7324">
          <w:rPr>
            <w:noProof/>
            <w:webHidden/>
          </w:rPr>
          <w:t>391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34" w:history="1">
        <w:r w:rsidR="008D7324" w:rsidRPr="00A826A2">
          <w:rPr>
            <w:rStyle w:val="Hyperlink"/>
            <w:noProof/>
          </w:rPr>
          <w:t>ScripTalk Device Definition Enter/Edit</w:t>
        </w:r>
        <w:r w:rsidR="008D7324">
          <w:rPr>
            <w:noProof/>
            <w:webHidden/>
          </w:rPr>
          <w:tab/>
        </w:r>
        <w:r w:rsidR="008D7324">
          <w:rPr>
            <w:noProof/>
            <w:webHidden/>
          </w:rPr>
          <w:fldChar w:fldCharType="begin"/>
        </w:r>
        <w:r w:rsidR="008D7324">
          <w:rPr>
            <w:noProof/>
            <w:webHidden/>
          </w:rPr>
          <w:instrText xml:space="preserve"> PAGEREF _Toc4140534 \h </w:instrText>
        </w:r>
        <w:r w:rsidR="008D7324">
          <w:rPr>
            <w:noProof/>
            <w:webHidden/>
          </w:rPr>
        </w:r>
        <w:r w:rsidR="008D7324">
          <w:rPr>
            <w:noProof/>
            <w:webHidden/>
          </w:rPr>
          <w:fldChar w:fldCharType="separate"/>
        </w:r>
        <w:r w:rsidR="008D7324">
          <w:rPr>
            <w:noProof/>
            <w:webHidden/>
          </w:rPr>
          <w:t>392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35" w:history="1">
        <w:r w:rsidR="008D7324" w:rsidRPr="00A826A2">
          <w:rPr>
            <w:rStyle w:val="Hyperlink"/>
            <w:noProof/>
          </w:rPr>
          <w:t>Print Sample ScripTalk Label</w:t>
        </w:r>
        <w:r w:rsidR="008D7324">
          <w:rPr>
            <w:noProof/>
            <w:webHidden/>
          </w:rPr>
          <w:tab/>
        </w:r>
        <w:r w:rsidR="008D7324">
          <w:rPr>
            <w:noProof/>
            <w:webHidden/>
          </w:rPr>
          <w:fldChar w:fldCharType="begin"/>
        </w:r>
        <w:r w:rsidR="008D7324">
          <w:rPr>
            <w:noProof/>
            <w:webHidden/>
          </w:rPr>
          <w:instrText xml:space="preserve"> PAGEREF _Toc4140535 \h </w:instrText>
        </w:r>
        <w:r w:rsidR="008D7324">
          <w:rPr>
            <w:noProof/>
            <w:webHidden/>
          </w:rPr>
        </w:r>
        <w:r w:rsidR="008D7324">
          <w:rPr>
            <w:noProof/>
            <w:webHidden/>
          </w:rPr>
          <w:fldChar w:fldCharType="separate"/>
        </w:r>
        <w:r w:rsidR="008D7324">
          <w:rPr>
            <w:noProof/>
            <w:webHidden/>
          </w:rPr>
          <w:t>392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36" w:history="1">
        <w:r w:rsidR="008D7324" w:rsidRPr="00A826A2">
          <w:rPr>
            <w:rStyle w:val="Hyperlink"/>
            <w:noProof/>
          </w:rPr>
          <w:t>Test ScripTalk Device</w:t>
        </w:r>
        <w:r w:rsidR="008D7324">
          <w:rPr>
            <w:noProof/>
            <w:webHidden/>
          </w:rPr>
          <w:tab/>
        </w:r>
        <w:r w:rsidR="008D7324">
          <w:rPr>
            <w:noProof/>
            <w:webHidden/>
          </w:rPr>
          <w:fldChar w:fldCharType="begin"/>
        </w:r>
        <w:r w:rsidR="008D7324">
          <w:rPr>
            <w:noProof/>
            <w:webHidden/>
          </w:rPr>
          <w:instrText xml:space="preserve"> PAGEREF _Toc4140536 \h </w:instrText>
        </w:r>
        <w:r w:rsidR="008D7324">
          <w:rPr>
            <w:noProof/>
            <w:webHidden/>
          </w:rPr>
        </w:r>
        <w:r w:rsidR="008D7324">
          <w:rPr>
            <w:noProof/>
            <w:webHidden/>
          </w:rPr>
          <w:fldChar w:fldCharType="separate"/>
        </w:r>
        <w:r w:rsidR="008D7324">
          <w:rPr>
            <w:noProof/>
            <w:webHidden/>
          </w:rPr>
          <w:t>393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37" w:history="1">
        <w:r w:rsidR="008D7324" w:rsidRPr="00A826A2">
          <w:rPr>
            <w:rStyle w:val="Hyperlink"/>
            <w:noProof/>
          </w:rPr>
          <w:t>Reinitialize ScripTalk Printer</w:t>
        </w:r>
        <w:r w:rsidR="008D7324">
          <w:rPr>
            <w:noProof/>
            <w:webHidden/>
          </w:rPr>
          <w:tab/>
        </w:r>
        <w:r w:rsidR="008D7324">
          <w:rPr>
            <w:noProof/>
            <w:webHidden/>
          </w:rPr>
          <w:fldChar w:fldCharType="begin"/>
        </w:r>
        <w:r w:rsidR="008D7324">
          <w:rPr>
            <w:noProof/>
            <w:webHidden/>
          </w:rPr>
          <w:instrText xml:space="preserve"> PAGEREF _Toc4140537 \h </w:instrText>
        </w:r>
        <w:r w:rsidR="008D7324">
          <w:rPr>
            <w:noProof/>
            <w:webHidden/>
          </w:rPr>
        </w:r>
        <w:r w:rsidR="008D7324">
          <w:rPr>
            <w:noProof/>
            <w:webHidden/>
          </w:rPr>
          <w:fldChar w:fldCharType="separate"/>
        </w:r>
        <w:r w:rsidR="008D7324">
          <w:rPr>
            <w:noProof/>
            <w:webHidden/>
          </w:rPr>
          <w:t>394</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38" w:history="1">
        <w:r w:rsidR="008D7324" w:rsidRPr="00A826A2">
          <w:rPr>
            <w:rStyle w:val="Hyperlink"/>
            <w:noProof/>
          </w:rPr>
          <w:t>Void Label Setup</w:t>
        </w:r>
        <w:r w:rsidR="008D7324">
          <w:rPr>
            <w:noProof/>
            <w:webHidden/>
          </w:rPr>
          <w:tab/>
        </w:r>
        <w:r w:rsidR="008D7324">
          <w:rPr>
            <w:noProof/>
            <w:webHidden/>
          </w:rPr>
          <w:fldChar w:fldCharType="begin"/>
        </w:r>
        <w:r w:rsidR="008D7324">
          <w:rPr>
            <w:noProof/>
            <w:webHidden/>
          </w:rPr>
          <w:instrText xml:space="preserve"> PAGEREF _Toc4140538 \h </w:instrText>
        </w:r>
        <w:r w:rsidR="008D7324">
          <w:rPr>
            <w:noProof/>
            <w:webHidden/>
          </w:rPr>
        </w:r>
        <w:r w:rsidR="008D7324">
          <w:rPr>
            <w:noProof/>
            <w:webHidden/>
          </w:rPr>
          <w:fldChar w:fldCharType="separate"/>
        </w:r>
        <w:r w:rsidR="008D7324">
          <w:rPr>
            <w:noProof/>
            <w:webHidden/>
          </w:rPr>
          <w:t>394</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39" w:history="1">
        <w:r w:rsidR="008D7324" w:rsidRPr="00A826A2">
          <w:rPr>
            <w:rStyle w:val="Hyperlink"/>
            <w:noProof/>
          </w:rPr>
          <w:t>Chapter 27: Using the Supervisor Functions Menu</w:t>
        </w:r>
        <w:r w:rsidR="008D7324">
          <w:rPr>
            <w:noProof/>
            <w:webHidden/>
          </w:rPr>
          <w:tab/>
        </w:r>
        <w:r w:rsidR="008D7324">
          <w:rPr>
            <w:noProof/>
            <w:webHidden/>
          </w:rPr>
          <w:fldChar w:fldCharType="begin"/>
        </w:r>
        <w:r w:rsidR="008D7324">
          <w:rPr>
            <w:noProof/>
            <w:webHidden/>
          </w:rPr>
          <w:instrText xml:space="preserve"> PAGEREF _Toc4140539 \h </w:instrText>
        </w:r>
        <w:r w:rsidR="008D7324">
          <w:rPr>
            <w:noProof/>
            <w:webHidden/>
          </w:rPr>
        </w:r>
        <w:r w:rsidR="008D7324">
          <w:rPr>
            <w:noProof/>
            <w:webHidden/>
          </w:rPr>
          <w:fldChar w:fldCharType="separate"/>
        </w:r>
        <w:r w:rsidR="008D7324">
          <w:rPr>
            <w:noProof/>
            <w:webHidden/>
          </w:rPr>
          <w:t>395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0" w:history="1">
        <w:r w:rsidR="008D7324" w:rsidRPr="00A826A2">
          <w:rPr>
            <w:rStyle w:val="Hyperlink"/>
            <w:noProof/>
          </w:rPr>
          <w:t>Supervisor Functions</w:t>
        </w:r>
        <w:r w:rsidR="008D7324">
          <w:rPr>
            <w:noProof/>
            <w:webHidden/>
          </w:rPr>
          <w:tab/>
        </w:r>
        <w:r w:rsidR="008D7324">
          <w:rPr>
            <w:noProof/>
            <w:webHidden/>
          </w:rPr>
          <w:fldChar w:fldCharType="begin"/>
        </w:r>
        <w:r w:rsidR="008D7324">
          <w:rPr>
            <w:noProof/>
            <w:webHidden/>
          </w:rPr>
          <w:instrText xml:space="preserve"> PAGEREF _Toc4140540 \h </w:instrText>
        </w:r>
        <w:r w:rsidR="008D7324">
          <w:rPr>
            <w:noProof/>
            <w:webHidden/>
          </w:rPr>
        </w:r>
        <w:r w:rsidR="008D7324">
          <w:rPr>
            <w:noProof/>
            <w:webHidden/>
          </w:rPr>
          <w:fldChar w:fldCharType="separate"/>
        </w:r>
        <w:r w:rsidR="008D7324">
          <w:rPr>
            <w:noProof/>
            <w:webHidden/>
          </w:rPr>
          <w:t>395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1" w:history="1">
        <w:r w:rsidR="008D7324" w:rsidRPr="00A826A2">
          <w:rPr>
            <w:rStyle w:val="Hyperlink"/>
            <w:noProof/>
          </w:rPr>
          <w:t>Add New Providers</w:t>
        </w:r>
        <w:r w:rsidR="008D7324">
          <w:rPr>
            <w:noProof/>
            <w:webHidden/>
          </w:rPr>
          <w:tab/>
        </w:r>
        <w:r w:rsidR="008D7324">
          <w:rPr>
            <w:noProof/>
            <w:webHidden/>
          </w:rPr>
          <w:fldChar w:fldCharType="begin"/>
        </w:r>
        <w:r w:rsidR="008D7324">
          <w:rPr>
            <w:noProof/>
            <w:webHidden/>
          </w:rPr>
          <w:instrText xml:space="preserve"> PAGEREF _Toc4140541 \h </w:instrText>
        </w:r>
        <w:r w:rsidR="008D7324">
          <w:rPr>
            <w:noProof/>
            <w:webHidden/>
          </w:rPr>
        </w:r>
        <w:r w:rsidR="008D7324">
          <w:rPr>
            <w:noProof/>
            <w:webHidden/>
          </w:rPr>
          <w:fldChar w:fldCharType="separate"/>
        </w:r>
        <w:r w:rsidR="008D7324">
          <w:rPr>
            <w:noProof/>
            <w:webHidden/>
          </w:rPr>
          <w:t>395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2" w:history="1">
        <w:r w:rsidR="008D7324" w:rsidRPr="00A826A2">
          <w:rPr>
            <w:rStyle w:val="Hyperlink"/>
            <w:noProof/>
          </w:rPr>
          <w:t>Daily Rx Cost</w:t>
        </w:r>
        <w:r w:rsidR="008D7324">
          <w:rPr>
            <w:noProof/>
            <w:webHidden/>
          </w:rPr>
          <w:tab/>
        </w:r>
        <w:r w:rsidR="008D7324">
          <w:rPr>
            <w:noProof/>
            <w:webHidden/>
          </w:rPr>
          <w:fldChar w:fldCharType="begin"/>
        </w:r>
        <w:r w:rsidR="008D7324">
          <w:rPr>
            <w:noProof/>
            <w:webHidden/>
          </w:rPr>
          <w:instrText xml:space="preserve"> PAGEREF _Toc4140542 \h </w:instrText>
        </w:r>
        <w:r w:rsidR="008D7324">
          <w:rPr>
            <w:noProof/>
            <w:webHidden/>
          </w:rPr>
        </w:r>
        <w:r w:rsidR="008D7324">
          <w:rPr>
            <w:noProof/>
            <w:webHidden/>
          </w:rPr>
          <w:fldChar w:fldCharType="separate"/>
        </w:r>
        <w:r w:rsidR="008D7324">
          <w:rPr>
            <w:noProof/>
            <w:webHidden/>
          </w:rPr>
          <w:t>395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3" w:history="1">
        <w:r w:rsidR="008D7324" w:rsidRPr="00A826A2">
          <w:rPr>
            <w:rStyle w:val="Hyperlink"/>
            <w:noProof/>
          </w:rPr>
          <w:t>Delete a Prescription</w:t>
        </w:r>
        <w:r w:rsidR="008D7324">
          <w:rPr>
            <w:noProof/>
            <w:webHidden/>
          </w:rPr>
          <w:tab/>
        </w:r>
        <w:r w:rsidR="008D7324">
          <w:rPr>
            <w:noProof/>
            <w:webHidden/>
          </w:rPr>
          <w:fldChar w:fldCharType="begin"/>
        </w:r>
        <w:r w:rsidR="008D7324">
          <w:rPr>
            <w:noProof/>
            <w:webHidden/>
          </w:rPr>
          <w:instrText xml:space="preserve"> PAGEREF _Toc4140543 \h </w:instrText>
        </w:r>
        <w:r w:rsidR="008D7324">
          <w:rPr>
            <w:noProof/>
            <w:webHidden/>
          </w:rPr>
        </w:r>
        <w:r w:rsidR="008D7324">
          <w:rPr>
            <w:noProof/>
            <w:webHidden/>
          </w:rPr>
          <w:fldChar w:fldCharType="separate"/>
        </w:r>
        <w:r w:rsidR="008D7324">
          <w:rPr>
            <w:noProof/>
            <w:webHidden/>
          </w:rPr>
          <w:t>395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4" w:history="1">
        <w:r w:rsidR="008D7324" w:rsidRPr="00A826A2">
          <w:rPr>
            <w:rStyle w:val="Hyperlink"/>
            <w:noProof/>
          </w:rPr>
          <w:t>Edit Provider</w:t>
        </w:r>
        <w:r w:rsidR="008D7324">
          <w:rPr>
            <w:noProof/>
            <w:webHidden/>
          </w:rPr>
          <w:tab/>
        </w:r>
        <w:r w:rsidR="008D7324">
          <w:rPr>
            <w:noProof/>
            <w:webHidden/>
          </w:rPr>
          <w:fldChar w:fldCharType="begin"/>
        </w:r>
        <w:r w:rsidR="008D7324">
          <w:rPr>
            <w:noProof/>
            <w:webHidden/>
          </w:rPr>
          <w:instrText xml:space="preserve"> PAGEREF _Toc4140544 \h </w:instrText>
        </w:r>
        <w:r w:rsidR="008D7324">
          <w:rPr>
            <w:noProof/>
            <w:webHidden/>
          </w:rPr>
        </w:r>
        <w:r w:rsidR="008D7324">
          <w:rPr>
            <w:noProof/>
            <w:webHidden/>
          </w:rPr>
          <w:fldChar w:fldCharType="separate"/>
        </w:r>
        <w:r w:rsidR="008D7324">
          <w:rPr>
            <w:noProof/>
            <w:webHidden/>
          </w:rPr>
          <w:t>396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5" w:history="1">
        <w:r w:rsidR="008D7324" w:rsidRPr="00A826A2">
          <w:rPr>
            <w:rStyle w:val="Hyperlink"/>
            <w:noProof/>
          </w:rPr>
          <w:t>Initialize Rx Cost Statistics</w:t>
        </w:r>
        <w:r w:rsidR="008D7324">
          <w:rPr>
            <w:noProof/>
            <w:webHidden/>
          </w:rPr>
          <w:tab/>
        </w:r>
        <w:r w:rsidR="008D7324">
          <w:rPr>
            <w:noProof/>
            <w:webHidden/>
          </w:rPr>
          <w:fldChar w:fldCharType="begin"/>
        </w:r>
        <w:r w:rsidR="008D7324">
          <w:rPr>
            <w:noProof/>
            <w:webHidden/>
          </w:rPr>
          <w:instrText xml:space="preserve"> PAGEREF _Toc4140545 \h </w:instrText>
        </w:r>
        <w:r w:rsidR="008D7324">
          <w:rPr>
            <w:noProof/>
            <w:webHidden/>
          </w:rPr>
        </w:r>
        <w:r w:rsidR="008D7324">
          <w:rPr>
            <w:noProof/>
            <w:webHidden/>
          </w:rPr>
          <w:fldChar w:fldCharType="separate"/>
        </w:r>
        <w:r w:rsidR="008D7324">
          <w:rPr>
            <w:noProof/>
            <w:webHidden/>
          </w:rPr>
          <w:t>396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6" w:history="1">
        <w:r w:rsidR="008D7324" w:rsidRPr="00A826A2">
          <w:rPr>
            <w:rStyle w:val="Hyperlink"/>
            <w:noProof/>
          </w:rPr>
          <w:t>Inter-Divisional Processing</w:t>
        </w:r>
        <w:r w:rsidR="008D7324">
          <w:rPr>
            <w:noProof/>
            <w:webHidden/>
          </w:rPr>
          <w:tab/>
        </w:r>
        <w:r w:rsidR="008D7324">
          <w:rPr>
            <w:noProof/>
            <w:webHidden/>
          </w:rPr>
          <w:fldChar w:fldCharType="begin"/>
        </w:r>
        <w:r w:rsidR="008D7324">
          <w:rPr>
            <w:noProof/>
            <w:webHidden/>
          </w:rPr>
          <w:instrText xml:space="preserve"> PAGEREF _Toc4140546 \h </w:instrText>
        </w:r>
        <w:r w:rsidR="008D7324">
          <w:rPr>
            <w:noProof/>
            <w:webHidden/>
          </w:rPr>
        </w:r>
        <w:r w:rsidR="008D7324">
          <w:rPr>
            <w:noProof/>
            <w:webHidden/>
          </w:rPr>
          <w:fldChar w:fldCharType="separate"/>
        </w:r>
        <w:r w:rsidR="008D7324">
          <w:rPr>
            <w:noProof/>
            <w:webHidden/>
          </w:rPr>
          <w:t>396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7" w:history="1">
        <w:r w:rsidR="008D7324" w:rsidRPr="00A826A2">
          <w:rPr>
            <w:rStyle w:val="Hyperlink"/>
            <w:noProof/>
          </w:rPr>
          <w:t>Inventory</w:t>
        </w:r>
        <w:r w:rsidR="008D7324">
          <w:rPr>
            <w:noProof/>
            <w:webHidden/>
          </w:rPr>
          <w:tab/>
        </w:r>
        <w:r w:rsidR="008D7324">
          <w:rPr>
            <w:noProof/>
            <w:webHidden/>
          </w:rPr>
          <w:fldChar w:fldCharType="begin"/>
        </w:r>
        <w:r w:rsidR="008D7324">
          <w:rPr>
            <w:noProof/>
            <w:webHidden/>
          </w:rPr>
          <w:instrText xml:space="preserve"> PAGEREF _Toc4140547 \h </w:instrText>
        </w:r>
        <w:r w:rsidR="008D7324">
          <w:rPr>
            <w:noProof/>
            <w:webHidden/>
          </w:rPr>
        </w:r>
        <w:r w:rsidR="008D7324">
          <w:rPr>
            <w:noProof/>
            <w:webHidden/>
          </w:rPr>
          <w:fldChar w:fldCharType="separate"/>
        </w:r>
        <w:r w:rsidR="008D7324">
          <w:rPr>
            <w:noProof/>
            <w:webHidden/>
          </w:rPr>
          <w:t>396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8" w:history="1">
        <w:r w:rsidR="008D7324" w:rsidRPr="00A826A2">
          <w:rPr>
            <w:rStyle w:val="Hyperlink"/>
            <w:noProof/>
          </w:rPr>
          <w:t>Look-up Clerk by Code</w:t>
        </w:r>
        <w:r w:rsidR="008D7324">
          <w:rPr>
            <w:noProof/>
            <w:webHidden/>
          </w:rPr>
          <w:tab/>
        </w:r>
        <w:r w:rsidR="008D7324">
          <w:rPr>
            <w:noProof/>
            <w:webHidden/>
          </w:rPr>
          <w:fldChar w:fldCharType="begin"/>
        </w:r>
        <w:r w:rsidR="008D7324">
          <w:rPr>
            <w:noProof/>
            <w:webHidden/>
          </w:rPr>
          <w:instrText xml:space="preserve"> PAGEREF _Toc4140548 \h </w:instrText>
        </w:r>
        <w:r w:rsidR="008D7324">
          <w:rPr>
            <w:noProof/>
            <w:webHidden/>
          </w:rPr>
        </w:r>
        <w:r w:rsidR="008D7324">
          <w:rPr>
            <w:noProof/>
            <w:webHidden/>
          </w:rPr>
          <w:fldChar w:fldCharType="separate"/>
        </w:r>
        <w:r w:rsidR="008D7324">
          <w:rPr>
            <w:noProof/>
            <w:webHidden/>
          </w:rPr>
          <w:t>396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49" w:history="1">
        <w:r w:rsidR="008D7324" w:rsidRPr="00A826A2">
          <w:rPr>
            <w:rStyle w:val="Hyperlink"/>
            <w:noProof/>
          </w:rPr>
          <w:t>Lookup National Clean-Up Utility Data</w:t>
        </w:r>
        <w:r w:rsidR="008D7324">
          <w:rPr>
            <w:noProof/>
            <w:webHidden/>
          </w:rPr>
          <w:tab/>
        </w:r>
        <w:r w:rsidR="008D7324">
          <w:rPr>
            <w:noProof/>
            <w:webHidden/>
          </w:rPr>
          <w:fldChar w:fldCharType="begin"/>
        </w:r>
        <w:r w:rsidR="008D7324">
          <w:rPr>
            <w:noProof/>
            <w:webHidden/>
          </w:rPr>
          <w:instrText xml:space="preserve"> PAGEREF _Toc4140549 \h </w:instrText>
        </w:r>
        <w:r w:rsidR="008D7324">
          <w:rPr>
            <w:noProof/>
            <w:webHidden/>
          </w:rPr>
        </w:r>
        <w:r w:rsidR="008D7324">
          <w:rPr>
            <w:noProof/>
            <w:webHidden/>
          </w:rPr>
          <w:fldChar w:fldCharType="separate"/>
        </w:r>
        <w:r w:rsidR="008D7324">
          <w:rPr>
            <w:noProof/>
            <w:webHidden/>
          </w:rPr>
          <w:t>397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0" w:history="1">
        <w:r w:rsidR="008D7324" w:rsidRPr="00A826A2">
          <w:rPr>
            <w:rStyle w:val="Hyperlink"/>
            <w:noProof/>
          </w:rPr>
          <w:t>Monthly Rx Cost Compilation</w:t>
        </w:r>
        <w:r w:rsidR="008D7324">
          <w:rPr>
            <w:noProof/>
            <w:webHidden/>
          </w:rPr>
          <w:tab/>
        </w:r>
        <w:r w:rsidR="008D7324">
          <w:rPr>
            <w:noProof/>
            <w:webHidden/>
          </w:rPr>
          <w:fldChar w:fldCharType="begin"/>
        </w:r>
        <w:r w:rsidR="008D7324">
          <w:rPr>
            <w:noProof/>
            <w:webHidden/>
          </w:rPr>
          <w:instrText xml:space="preserve"> PAGEREF _Toc4140550 \h </w:instrText>
        </w:r>
        <w:r w:rsidR="008D7324">
          <w:rPr>
            <w:noProof/>
            <w:webHidden/>
          </w:rPr>
        </w:r>
        <w:r w:rsidR="008D7324">
          <w:rPr>
            <w:noProof/>
            <w:webHidden/>
          </w:rPr>
          <w:fldChar w:fldCharType="separate"/>
        </w:r>
        <w:r w:rsidR="008D7324">
          <w:rPr>
            <w:noProof/>
            <w:webHidden/>
          </w:rPr>
          <w:t>397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1" w:history="1">
        <w:r w:rsidR="008D7324" w:rsidRPr="00A826A2">
          <w:rPr>
            <w:rStyle w:val="Hyperlink"/>
            <w:noProof/>
          </w:rPr>
          <w:t>Patient Address Changes Report</w:t>
        </w:r>
        <w:r w:rsidR="008D7324">
          <w:rPr>
            <w:noProof/>
            <w:webHidden/>
          </w:rPr>
          <w:tab/>
        </w:r>
        <w:r w:rsidR="008D7324">
          <w:rPr>
            <w:noProof/>
            <w:webHidden/>
          </w:rPr>
          <w:fldChar w:fldCharType="begin"/>
        </w:r>
        <w:r w:rsidR="008D7324">
          <w:rPr>
            <w:noProof/>
            <w:webHidden/>
          </w:rPr>
          <w:instrText xml:space="preserve"> PAGEREF _Toc4140551 \h </w:instrText>
        </w:r>
        <w:r w:rsidR="008D7324">
          <w:rPr>
            <w:noProof/>
            <w:webHidden/>
          </w:rPr>
        </w:r>
        <w:r w:rsidR="008D7324">
          <w:rPr>
            <w:noProof/>
            <w:webHidden/>
          </w:rPr>
          <w:fldChar w:fldCharType="separate"/>
        </w:r>
        <w:r w:rsidR="008D7324">
          <w:rPr>
            <w:noProof/>
            <w:webHidden/>
          </w:rPr>
          <w:t>397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2" w:history="1">
        <w:r w:rsidR="008D7324" w:rsidRPr="00A826A2">
          <w:rPr>
            <w:rStyle w:val="Hyperlink"/>
            <w:noProof/>
          </w:rPr>
          <w:t>Pharmacist Enter/Edit</w:t>
        </w:r>
        <w:r w:rsidR="008D7324">
          <w:rPr>
            <w:noProof/>
            <w:webHidden/>
          </w:rPr>
          <w:tab/>
        </w:r>
        <w:r w:rsidR="008D7324">
          <w:rPr>
            <w:noProof/>
            <w:webHidden/>
          </w:rPr>
          <w:fldChar w:fldCharType="begin"/>
        </w:r>
        <w:r w:rsidR="008D7324">
          <w:rPr>
            <w:noProof/>
            <w:webHidden/>
          </w:rPr>
          <w:instrText xml:space="preserve"> PAGEREF _Toc4140552 \h </w:instrText>
        </w:r>
        <w:r w:rsidR="008D7324">
          <w:rPr>
            <w:noProof/>
            <w:webHidden/>
          </w:rPr>
        </w:r>
        <w:r w:rsidR="008D7324">
          <w:rPr>
            <w:noProof/>
            <w:webHidden/>
          </w:rPr>
          <w:fldChar w:fldCharType="separate"/>
        </w:r>
        <w:r w:rsidR="008D7324">
          <w:rPr>
            <w:noProof/>
            <w:webHidden/>
          </w:rPr>
          <w:t>398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3" w:history="1">
        <w:r w:rsidR="008D7324" w:rsidRPr="00A826A2">
          <w:rPr>
            <w:rStyle w:val="Hyperlink"/>
            <w:noProof/>
          </w:rPr>
          <w:t>Purge Drug Cost Data</w:t>
        </w:r>
        <w:r w:rsidR="008D7324">
          <w:rPr>
            <w:noProof/>
            <w:webHidden/>
          </w:rPr>
          <w:tab/>
        </w:r>
        <w:r w:rsidR="008D7324">
          <w:rPr>
            <w:noProof/>
            <w:webHidden/>
          </w:rPr>
          <w:fldChar w:fldCharType="begin"/>
        </w:r>
        <w:r w:rsidR="008D7324">
          <w:rPr>
            <w:noProof/>
            <w:webHidden/>
          </w:rPr>
          <w:instrText xml:space="preserve"> PAGEREF _Toc4140553 \h </w:instrText>
        </w:r>
        <w:r w:rsidR="008D7324">
          <w:rPr>
            <w:noProof/>
            <w:webHidden/>
          </w:rPr>
        </w:r>
        <w:r w:rsidR="008D7324">
          <w:rPr>
            <w:noProof/>
            <w:webHidden/>
          </w:rPr>
          <w:fldChar w:fldCharType="separate"/>
        </w:r>
        <w:r w:rsidR="008D7324">
          <w:rPr>
            <w:noProof/>
            <w:webHidden/>
          </w:rPr>
          <w:t>398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4" w:history="1">
        <w:r w:rsidR="008D7324" w:rsidRPr="00A826A2">
          <w:rPr>
            <w:rStyle w:val="Hyperlink"/>
            <w:noProof/>
          </w:rPr>
          <w:t>Recompile AMIS Data</w:t>
        </w:r>
        <w:r w:rsidR="008D7324">
          <w:rPr>
            <w:noProof/>
            <w:webHidden/>
          </w:rPr>
          <w:tab/>
        </w:r>
        <w:r w:rsidR="008D7324">
          <w:rPr>
            <w:noProof/>
            <w:webHidden/>
          </w:rPr>
          <w:fldChar w:fldCharType="begin"/>
        </w:r>
        <w:r w:rsidR="008D7324">
          <w:rPr>
            <w:noProof/>
            <w:webHidden/>
          </w:rPr>
          <w:instrText xml:space="preserve"> PAGEREF _Toc4140554 \h </w:instrText>
        </w:r>
        <w:r w:rsidR="008D7324">
          <w:rPr>
            <w:noProof/>
            <w:webHidden/>
          </w:rPr>
        </w:r>
        <w:r w:rsidR="008D7324">
          <w:rPr>
            <w:noProof/>
            <w:webHidden/>
          </w:rPr>
          <w:fldChar w:fldCharType="separate"/>
        </w:r>
        <w:r w:rsidR="008D7324">
          <w:rPr>
            <w:noProof/>
            <w:webHidden/>
          </w:rPr>
          <w:t>399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5" w:history="1">
        <w:r w:rsidR="008D7324" w:rsidRPr="00A826A2">
          <w:rPr>
            <w:rStyle w:val="Hyperlink"/>
            <w:noProof/>
          </w:rPr>
          <w:t>Site Parameter Enter/Edit</w:t>
        </w:r>
        <w:r w:rsidR="008D7324">
          <w:rPr>
            <w:noProof/>
            <w:webHidden/>
          </w:rPr>
          <w:tab/>
        </w:r>
        <w:r w:rsidR="008D7324">
          <w:rPr>
            <w:noProof/>
            <w:webHidden/>
          </w:rPr>
          <w:fldChar w:fldCharType="begin"/>
        </w:r>
        <w:r w:rsidR="008D7324">
          <w:rPr>
            <w:noProof/>
            <w:webHidden/>
          </w:rPr>
          <w:instrText xml:space="preserve"> PAGEREF _Toc4140555 \h </w:instrText>
        </w:r>
        <w:r w:rsidR="008D7324">
          <w:rPr>
            <w:noProof/>
            <w:webHidden/>
          </w:rPr>
        </w:r>
        <w:r w:rsidR="008D7324">
          <w:rPr>
            <w:noProof/>
            <w:webHidden/>
          </w:rPr>
          <w:fldChar w:fldCharType="separate"/>
        </w:r>
        <w:r w:rsidR="008D7324">
          <w:rPr>
            <w:noProof/>
            <w:webHidden/>
          </w:rPr>
          <w:t>399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6" w:history="1">
        <w:r w:rsidR="008D7324" w:rsidRPr="00A826A2">
          <w:rPr>
            <w:rStyle w:val="Hyperlink"/>
            <w:noProof/>
          </w:rPr>
          <w:t>State Prescription Monitoring Program (SPMP) Menu</w:t>
        </w:r>
        <w:r w:rsidR="008D7324">
          <w:rPr>
            <w:noProof/>
            <w:webHidden/>
          </w:rPr>
          <w:tab/>
        </w:r>
        <w:r w:rsidR="008D7324">
          <w:rPr>
            <w:noProof/>
            <w:webHidden/>
          </w:rPr>
          <w:fldChar w:fldCharType="begin"/>
        </w:r>
        <w:r w:rsidR="008D7324">
          <w:rPr>
            <w:noProof/>
            <w:webHidden/>
          </w:rPr>
          <w:instrText xml:space="preserve"> PAGEREF _Toc4140556 \h </w:instrText>
        </w:r>
        <w:r w:rsidR="008D7324">
          <w:rPr>
            <w:noProof/>
            <w:webHidden/>
          </w:rPr>
        </w:r>
        <w:r w:rsidR="008D7324">
          <w:rPr>
            <w:noProof/>
            <w:webHidden/>
          </w:rPr>
          <w:fldChar w:fldCharType="separate"/>
        </w:r>
        <w:r w:rsidR="008D7324">
          <w:rPr>
            <w:noProof/>
            <w:webHidden/>
          </w:rPr>
          <w:t>407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7" w:history="1">
        <w:r w:rsidR="008D7324" w:rsidRPr="00A826A2">
          <w:rPr>
            <w:rStyle w:val="Hyperlink"/>
            <w:noProof/>
          </w:rPr>
          <w:t>View Provider</w:t>
        </w:r>
        <w:r w:rsidR="008D7324">
          <w:rPr>
            <w:noProof/>
            <w:webHidden/>
          </w:rPr>
          <w:tab/>
        </w:r>
        <w:r w:rsidR="008D7324">
          <w:rPr>
            <w:noProof/>
            <w:webHidden/>
          </w:rPr>
          <w:fldChar w:fldCharType="begin"/>
        </w:r>
        <w:r w:rsidR="008D7324">
          <w:rPr>
            <w:noProof/>
            <w:webHidden/>
          </w:rPr>
          <w:instrText xml:space="preserve"> PAGEREF _Toc4140557 \h </w:instrText>
        </w:r>
        <w:r w:rsidR="008D7324">
          <w:rPr>
            <w:noProof/>
            <w:webHidden/>
          </w:rPr>
        </w:r>
        <w:r w:rsidR="008D7324">
          <w:rPr>
            <w:noProof/>
            <w:webHidden/>
          </w:rPr>
          <w:fldChar w:fldCharType="separate"/>
        </w:r>
        <w:r w:rsidR="008D7324">
          <w:rPr>
            <w:noProof/>
            <w:webHidden/>
          </w:rPr>
          <w:t>440</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58" w:history="1">
        <w:r w:rsidR="008D7324" w:rsidRPr="00A826A2">
          <w:rPr>
            <w:rStyle w:val="Hyperlink"/>
            <w:noProof/>
          </w:rPr>
          <w:t>Chapter 28: Using the Suspense Functions</w:t>
        </w:r>
        <w:r w:rsidR="008D7324">
          <w:rPr>
            <w:noProof/>
            <w:webHidden/>
          </w:rPr>
          <w:tab/>
        </w:r>
        <w:r w:rsidR="008D7324">
          <w:rPr>
            <w:noProof/>
            <w:webHidden/>
          </w:rPr>
          <w:fldChar w:fldCharType="begin"/>
        </w:r>
        <w:r w:rsidR="008D7324">
          <w:rPr>
            <w:noProof/>
            <w:webHidden/>
          </w:rPr>
          <w:instrText xml:space="preserve"> PAGEREF _Toc4140558 \h </w:instrText>
        </w:r>
        <w:r w:rsidR="008D7324">
          <w:rPr>
            <w:noProof/>
            <w:webHidden/>
          </w:rPr>
        </w:r>
        <w:r w:rsidR="008D7324">
          <w:rPr>
            <w:noProof/>
            <w:webHidden/>
          </w:rPr>
          <w:fldChar w:fldCharType="separate"/>
        </w:r>
        <w:r w:rsidR="008D7324">
          <w:rPr>
            <w:noProof/>
            <w:webHidden/>
          </w:rPr>
          <w:t>442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59" w:history="1">
        <w:r w:rsidR="008D7324" w:rsidRPr="00A826A2">
          <w:rPr>
            <w:rStyle w:val="Hyperlink"/>
            <w:noProof/>
          </w:rPr>
          <w:t>Suspense Functions</w:t>
        </w:r>
        <w:r w:rsidR="008D7324">
          <w:rPr>
            <w:noProof/>
            <w:webHidden/>
          </w:rPr>
          <w:tab/>
        </w:r>
        <w:r w:rsidR="008D7324">
          <w:rPr>
            <w:noProof/>
            <w:webHidden/>
          </w:rPr>
          <w:fldChar w:fldCharType="begin"/>
        </w:r>
        <w:r w:rsidR="008D7324">
          <w:rPr>
            <w:noProof/>
            <w:webHidden/>
          </w:rPr>
          <w:instrText xml:space="preserve"> PAGEREF _Toc4140559 \h </w:instrText>
        </w:r>
        <w:r w:rsidR="008D7324">
          <w:rPr>
            <w:noProof/>
            <w:webHidden/>
          </w:rPr>
        </w:r>
        <w:r w:rsidR="008D7324">
          <w:rPr>
            <w:noProof/>
            <w:webHidden/>
          </w:rPr>
          <w:fldChar w:fldCharType="separate"/>
        </w:r>
        <w:r w:rsidR="008D7324">
          <w:rPr>
            <w:noProof/>
            <w:webHidden/>
          </w:rPr>
          <w:t>442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60" w:history="1">
        <w:r w:rsidR="008D7324" w:rsidRPr="00A826A2">
          <w:rPr>
            <w:rStyle w:val="Hyperlink"/>
            <w:noProof/>
          </w:rPr>
          <w:t>Auto-delete from Suspense</w:t>
        </w:r>
        <w:r w:rsidR="008D7324">
          <w:rPr>
            <w:noProof/>
            <w:webHidden/>
          </w:rPr>
          <w:tab/>
        </w:r>
        <w:r w:rsidR="008D7324">
          <w:rPr>
            <w:noProof/>
            <w:webHidden/>
          </w:rPr>
          <w:fldChar w:fldCharType="begin"/>
        </w:r>
        <w:r w:rsidR="008D7324">
          <w:rPr>
            <w:noProof/>
            <w:webHidden/>
          </w:rPr>
          <w:instrText xml:space="preserve"> PAGEREF _Toc4140560 \h </w:instrText>
        </w:r>
        <w:r w:rsidR="008D7324">
          <w:rPr>
            <w:noProof/>
            <w:webHidden/>
          </w:rPr>
        </w:r>
        <w:r w:rsidR="008D7324">
          <w:rPr>
            <w:noProof/>
            <w:webHidden/>
          </w:rPr>
          <w:fldChar w:fldCharType="separate"/>
        </w:r>
        <w:r w:rsidR="008D7324">
          <w:rPr>
            <w:noProof/>
            <w:webHidden/>
          </w:rPr>
          <w:t>442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61" w:history="1">
        <w:r w:rsidR="008D7324" w:rsidRPr="00A826A2">
          <w:rPr>
            <w:rStyle w:val="Hyperlink"/>
            <w:noProof/>
          </w:rPr>
          <w:t>Change Suspense Date</w:t>
        </w:r>
        <w:r w:rsidR="008D7324">
          <w:rPr>
            <w:noProof/>
            <w:webHidden/>
          </w:rPr>
          <w:tab/>
        </w:r>
        <w:r w:rsidR="008D7324">
          <w:rPr>
            <w:noProof/>
            <w:webHidden/>
          </w:rPr>
          <w:fldChar w:fldCharType="begin"/>
        </w:r>
        <w:r w:rsidR="008D7324">
          <w:rPr>
            <w:noProof/>
            <w:webHidden/>
          </w:rPr>
          <w:instrText xml:space="preserve"> PAGEREF _Toc4140561 \h </w:instrText>
        </w:r>
        <w:r w:rsidR="008D7324">
          <w:rPr>
            <w:noProof/>
            <w:webHidden/>
          </w:rPr>
        </w:r>
        <w:r w:rsidR="008D7324">
          <w:rPr>
            <w:noProof/>
            <w:webHidden/>
          </w:rPr>
          <w:fldChar w:fldCharType="separate"/>
        </w:r>
        <w:r w:rsidR="008D7324">
          <w:rPr>
            <w:noProof/>
            <w:webHidden/>
          </w:rPr>
          <w:t>443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62" w:history="1">
        <w:r w:rsidR="008D7324" w:rsidRPr="00A826A2">
          <w:rPr>
            <w:rStyle w:val="Hyperlink"/>
            <w:noProof/>
          </w:rPr>
          <w:t>Count of Suspended Rx's by Day</w:t>
        </w:r>
        <w:r w:rsidR="008D7324">
          <w:rPr>
            <w:noProof/>
            <w:webHidden/>
          </w:rPr>
          <w:tab/>
        </w:r>
        <w:r w:rsidR="008D7324">
          <w:rPr>
            <w:noProof/>
            <w:webHidden/>
          </w:rPr>
          <w:fldChar w:fldCharType="begin"/>
        </w:r>
        <w:r w:rsidR="008D7324">
          <w:rPr>
            <w:noProof/>
            <w:webHidden/>
          </w:rPr>
          <w:instrText xml:space="preserve"> PAGEREF _Toc4140562 \h </w:instrText>
        </w:r>
        <w:r w:rsidR="008D7324">
          <w:rPr>
            <w:noProof/>
            <w:webHidden/>
          </w:rPr>
        </w:r>
        <w:r w:rsidR="008D7324">
          <w:rPr>
            <w:noProof/>
            <w:webHidden/>
          </w:rPr>
          <w:fldChar w:fldCharType="separate"/>
        </w:r>
        <w:r w:rsidR="008D7324">
          <w:rPr>
            <w:noProof/>
            <w:webHidden/>
          </w:rPr>
          <w:t>443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63" w:history="1">
        <w:r w:rsidR="008D7324" w:rsidRPr="00A826A2">
          <w:rPr>
            <w:rStyle w:val="Hyperlink"/>
            <w:noProof/>
          </w:rPr>
          <w:t>Delete Printed Rx's from Suspense</w:t>
        </w:r>
        <w:r w:rsidR="008D7324">
          <w:rPr>
            <w:noProof/>
            <w:webHidden/>
          </w:rPr>
          <w:tab/>
        </w:r>
        <w:r w:rsidR="008D7324">
          <w:rPr>
            <w:noProof/>
            <w:webHidden/>
          </w:rPr>
          <w:fldChar w:fldCharType="begin"/>
        </w:r>
        <w:r w:rsidR="008D7324">
          <w:rPr>
            <w:noProof/>
            <w:webHidden/>
          </w:rPr>
          <w:instrText xml:space="preserve"> PAGEREF _Toc4140563 \h </w:instrText>
        </w:r>
        <w:r w:rsidR="008D7324">
          <w:rPr>
            <w:noProof/>
            <w:webHidden/>
          </w:rPr>
        </w:r>
        <w:r w:rsidR="008D7324">
          <w:rPr>
            <w:noProof/>
            <w:webHidden/>
          </w:rPr>
          <w:fldChar w:fldCharType="separate"/>
        </w:r>
        <w:r w:rsidR="008D7324">
          <w:rPr>
            <w:noProof/>
            <w:webHidden/>
          </w:rPr>
          <w:t>443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64" w:history="1">
        <w:r w:rsidR="008D7324" w:rsidRPr="00A826A2">
          <w:rPr>
            <w:rStyle w:val="Hyperlink"/>
            <w:noProof/>
          </w:rPr>
          <w:t>Log of Suspended Rx's by Day (this Division)</w:t>
        </w:r>
        <w:r w:rsidR="008D7324">
          <w:rPr>
            <w:noProof/>
            <w:webHidden/>
          </w:rPr>
          <w:tab/>
        </w:r>
        <w:r w:rsidR="008D7324">
          <w:rPr>
            <w:noProof/>
            <w:webHidden/>
          </w:rPr>
          <w:fldChar w:fldCharType="begin"/>
        </w:r>
        <w:r w:rsidR="008D7324">
          <w:rPr>
            <w:noProof/>
            <w:webHidden/>
          </w:rPr>
          <w:instrText xml:space="preserve"> PAGEREF _Toc4140564 \h </w:instrText>
        </w:r>
        <w:r w:rsidR="008D7324">
          <w:rPr>
            <w:noProof/>
            <w:webHidden/>
          </w:rPr>
        </w:r>
        <w:r w:rsidR="008D7324">
          <w:rPr>
            <w:noProof/>
            <w:webHidden/>
          </w:rPr>
          <w:fldChar w:fldCharType="separate"/>
        </w:r>
        <w:r w:rsidR="008D7324">
          <w:rPr>
            <w:noProof/>
            <w:webHidden/>
          </w:rPr>
          <w:t>443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65" w:history="1">
        <w:r w:rsidR="008D7324" w:rsidRPr="00A826A2">
          <w:rPr>
            <w:rStyle w:val="Hyperlink"/>
            <w:noProof/>
          </w:rPr>
          <w:t>Print from Suspense File</w:t>
        </w:r>
        <w:r w:rsidR="008D7324">
          <w:rPr>
            <w:noProof/>
            <w:webHidden/>
          </w:rPr>
          <w:tab/>
        </w:r>
        <w:r w:rsidR="008D7324">
          <w:rPr>
            <w:noProof/>
            <w:webHidden/>
          </w:rPr>
          <w:fldChar w:fldCharType="begin"/>
        </w:r>
        <w:r w:rsidR="008D7324">
          <w:rPr>
            <w:noProof/>
            <w:webHidden/>
          </w:rPr>
          <w:instrText xml:space="preserve"> PAGEREF _Toc4140565 \h </w:instrText>
        </w:r>
        <w:r w:rsidR="008D7324">
          <w:rPr>
            <w:noProof/>
            <w:webHidden/>
          </w:rPr>
        </w:r>
        <w:r w:rsidR="008D7324">
          <w:rPr>
            <w:noProof/>
            <w:webHidden/>
          </w:rPr>
          <w:fldChar w:fldCharType="separate"/>
        </w:r>
        <w:r w:rsidR="008D7324">
          <w:rPr>
            <w:noProof/>
            <w:webHidden/>
          </w:rPr>
          <w:t>444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66" w:history="1">
        <w:r w:rsidR="008D7324" w:rsidRPr="00A826A2">
          <w:rPr>
            <w:rStyle w:val="Hyperlink"/>
            <w:noProof/>
          </w:rPr>
          <w:t>Print from Suspense by Category</w:t>
        </w:r>
        <w:r w:rsidR="008D7324">
          <w:rPr>
            <w:noProof/>
            <w:webHidden/>
          </w:rPr>
          <w:tab/>
        </w:r>
        <w:r w:rsidR="008D7324">
          <w:rPr>
            <w:noProof/>
            <w:webHidden/>
          </w:rPr>
          <w:fldChar w:fldCharType="begin"/>
        </w:r>
        <w:r w:rsidR="008D7324">
          <w:rPr>
            <w:noProof/>
            <w:webHidden/>
          </w:rPr>
          <w:instrText xml:space="preserve"> PAGEREF _Toc4140566 \h </w:instrText>
        </w:r>
        <w:r w:rsidR="008D7324">
          <w:rPr>
            <w:noProof/>
            <w:webHidden/>
          </w:rPr>
        </w:r>
        <w:r w:rsidR="008D7324">
          <w:rPr>
            <w:noProof/>
            <w:webHidden/>
          </w:rPr>
          <w:fldChar w:fldCharType="separate"/>
        </w:r>
        <w:r w:rsidR="008D7324">
          <w:rPr>
            <w:noProof/>
            <w:webHidden/>
          </w:rPr>
          <w:t>445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67" w:history="1">
        <w:r w:rsidR="008D7324" w:rsidRPr="00A826A2">
          <w:rPr>
            <w:rStyle w:val="Hyperlink"/>
            <w:noProof/>
          </w:rPr>
          <w:t>¾ Days Supply Hold</w:t>
        </w:r>
        <w:r w:rsidR="008D7324">
          <w:rPr>
            <w:noProof/>
            <w:webHidden/>
          </w:rPr>
          <w:tab/>
        </w:r>
        <w:r w:rsidR="008D7324">
          <w:rPr>
            <w:noProof/>
            <w:webHidden/>
          </w:rPr>
          <w:fldChar w:fldCharType="begin"/>
        </w:r>
        <w:r w:rsidR="008D7324">
          <w:rPr>
            <w:noProof/>
            <w:webHidden/>
          </w:rPr>
          <w:instrText xml:space="preserve"> PAGEREF _Toc4140567 \h </w:instrText>
        </w:r>
        <w:r w:rsidR="008D7324">
          <w:rPr>
            <w:noProof/>
            <w:webHidden/>
          </w:rPr>
        </w:r>
        <w:r w:rsidR="008D7324">
          <w:rPr>
            <w:noProof/>
            <w:webHidden/>
          </w:rPr>
          <w:fldChar w:fldCharType="separate"/>
        </w:r>
        <w:r w:rsidR="008D7324">
          <w:rPr>
            <w:noProof/>
            <w:webHidden/>
          </w:rPr>
          <w:t>445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68" w:history="1">
        <w:r w:rsidR="008D7324" w:rsidRPr="00A826A2">
          <w:rPr>
            <w:rStyle w:val="Hyperlink"/>
            <w:noProof/>
          </w:rPr>
          <w:t>Host Errors</w:t>
        </w:r>
        <w:r w:rsidR="008D7324">
          <w:rPr>
            <w:noProof/>
            <w:webHidden/>
          </w:rPr>
          <w:tab/>
        </w:r>
        <w:r w:rsidR="008D7324">
          <w:rPr>
            <w:noProof/>
            <w:webHidden/>
          </w:rPr>
          <w:fldChar w:fldCharType="begin"/>
        </w:r>
        <w:r w:rsidR="008D7324">
          <w:rPr>
            <w:noProof/>
            <w:webHidden/>
          </w:rPr>
          <w:instrText xml:space="preserve"> PAGEREF _Toc4140568 \h </w:instrText>
        </w:r>
        <w:r w:rsidR="008D7324">
          <w:rPr>
            <w:noProof/>
            <w:webHidden/>
          </w:rPr>
        </w:r>
        <w:r w:rsidR="008D7324">
          <w:rPr>
            <w:noProof/>
            <w:webHidden/>
          </w:rPr>
          <w:fldChar w:fldCharType="separate"/>
        </w:r>
        <w:r w:rsidR="008D7324">
          <w:rPr>
            <w:noProof/>
            <w:webHidden/>
          </w:rPr>
          <w:t>446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69" w:history="1">
        <w:r w:rsidR="008D7324" w:rsidRPr="00A826A2">
          <w:rPr>
            <w:rStyle w:val="Hyperlink"/>
            <w:noProof/>
          </w:rPr>
          <w:t>TRICARE and CHAMPVA</w:t>
        </w:r>
        <w:r w:rsidR="008D7324">
          <w:rPr>
            <w:noProof/>
            <w:webHidden/>
          </w:rPr>
          <w:tab/>
        </w:r>
        <w:r w:rsidR="008D7324">
          <w:rPr>
            <w:noProof/>
            <w:webHidden/>
          </w:rPr>
          <w:fldChar w:fldCharType="begin"/>
        </w:r>
        <w:r w:rsidR="008D7324">
          <w:rPr>
            <w:noProof/>
            <w:webHidden/>
          </w:rPr>
          <w:instrText xml:space="preserve"> PAGEREF _Toc4140569 \h </w:instrText>
        </w:r>
        <w:r w:rsidR="008D7324">
          <w:rPr>
            <w:noProof/>
            <w:webHidden/>
          </w:rPr>
        </w:r>
        <w:r w:rsidR="008D7324">
          <w:rPr>
            <w:noProof/>
            <w:webHidden/>
          </w:rPr>
          <w:fldChar w:fldCharType="separate"/>
        </w:r>
        <w:r w:rsidR="008D7324">
          <w:rPr>
            <w:noProof/>
            <w:webHidden/>
          </w:rPr>
          <w:t>446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0" w:history="1">
        <w:r w:rsidR="008D7324" w:rsidRPr="00A826A2">
          <w:rPr>
            <w:rStyle w:val="Hyperlink"/>
            <w:noProof/>
          </w:rPr>
          <w:t>Pull Early from Suspense</w:t>
        </w:r>
        <w:r w:rsidR="008D7324">
          <w:rPr>
            <w:noProof/>
            <w:webHidden/>
          </w:rPr>
          <w:tab/>
        </w:r>
        <w:r w:rsidR="008D7324">
          <w:rPr>
            <w:noProof/>
            <w:webHidden/>
          </w:rPr>
          <w:fldChar w:fldCharType="begin"/>
        </w:r>
        <w:r w:rsidR="008D7324">
          <w:rPr>
            <w:noProof/>
            <w:webHidden/>
          </w:rPr>
          <w:instrText xml:space="preserve"> PAGEREF _Toc4140570 \h </w:instrText>
        </w:r>
        <w:r w:rsidR="008D7324">
          <w:rPr>
            <w:noProof/>
            <w:webHidden/>
          </w:rPr>
        </w:r>
        <w:r w:rsidR="008D7324">
          <w:rPr>
            <w:noProof/>
            <w:webHidden/>
          </w:rPr>
          <w:fldChar w:fldCharType="separate"/>
        </w:r>
        <w:r w:rsidR="008D7324">
          <w:rPr>
            <w:noProof/>
            <w:webHidden/>
          </w:rPr>
          <w:t>447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1" w:history="1">
        <w:r w:rsidR="008D7324" w:rsidRPr="00A826A2">
          <w:rPr>
            <w:rStyle w:val="Hyperlink"/>
            <w:noProof/>
          </w:rPr>
          <w:t>Queue CMOP Prescription</w:t>
        </w:r>
        <w:r w:rsidR="008D7324">
          <w:rPr>
            <w:noProof/>
            <w:webHidden/>
          </w:rPr>
          <w:tab/>
        </w:r>
        <w:r w:rsidR="008D7324">
          <w:rPr>
            <w:noProof/>
            <w:webHidden/>
          </w:rPr>
          <w:fldChar w:fldCharType="begin"/>
        </w:r>
        <w:r w:rsidR="008D7324">
          <w:rPr>
            <w:noProof/>
            <w:webHidden/>
          </w:rPr>
          <w:instrText xml:space="preserve"> PAGEREF _Toc4140571 \h </w:instrText>
        </w:r>
        <w:r w:rsidR="008D7324">
          <w:rPr>
            <w:noProof/>
            <w:webHidden/>
          </w:rPr>
        </w:r>
        <w:r w:rsidR="008D7324">
          <w:rPr>
            <w:noProof/>
            <w:webHidden/>
          </w:rPr>
          <w:fldChar w:fldCharType="separate"/>
        </w:r>
        <w:r w:rsidR="008D7324">
          <w:rPr>
            <w:noProof/>
            <w:webHidden/>
          </w:rPr>
          <w:t>447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2" w:history="1">
        <w:r w:rsidR="008D7324" w:rsidRPr="00A826A2">
          <w:rPr>
            <w:rStyle w:val="Hyperlink"/>
            <w:noProof/>
          </w:rPr>
          <w:t>Reprint Batches from Suspense</w:t>
        </w:r>
        <w:r w:rsidR="008D7324">
          <w:rPr>
            <w:noProof/>
            <w:webHidden/>
          </w:rPr>
          <w:tab/>
        </w:r>
        <w:r w:rsidR="008D7324">
          <w:rPr>
            <w:noProof/>
            <w:webHidden/>
          </w:rPr>
          <w:fldChar w:fldCharType="begin"/>
        </w:r>
        <w:r w:rsidR="008D7324">
          <w:rPr>
            <w:noProof/>
            <w:webHidden/>
          </w:rPr>
          <w:instrText xml:space="preserve"> PAGEREF _Toc4140572 \h </w:instrText>
        </w:r>
        <w:r w:rsidR="008D7324">
          <w:rPr>
            <w:noProof/>
            <w:webHidden/>
          </w:rPr>
        </w:r>
        <w:r w:rsidR="008D7324">
          <w:rPr>
            <w:noProof/>
            <w:webHidden/>
          </w:rPr>
          <w:fldChar w:fldCharType="separate"/>
        </w:r>
        <w:r w:rsidR="008D7324">
          <w:rPr>
            <w:noProof/>
            <w:webHidden/>
          </w:rPr>
          <w:t>448</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73" w:history="1">
        <w:r w:rsidR="008D7324" w:rsidRPr="00A826A2">
          <w:rPr>
            <w:rStyle w:val="Hyperlink"/>
            <w:noProof/>
          </w:rPr>
          <w:t>Chapter 29: Updating a Patient’s Record</w:t>
        </w:r>
        <w:r w:rsidR="008D7324">
          <w:rPr>
            <w:noProof/>
            <w:webHidden/>
          </w:rPr>
          <w:tab/>
        </w:r>
        <w:r w:rsidR="008D7324">
          <w:rPr>
            <w:noProof/>
            <w:webHidden/>
          </w:rPr>
          <w:fldChar w:fldCharType="begin"/>
        </w:r>
        <w:r w:rsidR="008D7324">
          <w:rPr>
            <w:noProof/>
            <w:webHidden/>
          </w:rPr>
          <w:instrText xml:space="preserve"> PAGEREF _Toc4140573 \h </w:instrText>
        </w:r>
        <w:r w:rsidR="008D7324">
          <w:rPr>
            <w:noProof/>
            <w:webHidden/>
          </w:rPr>
        </w:r>
        <w:r w:rsidR="008D7324">
          <w:rPr>
            <w:noProof/>
            <w:webHidden/>
          </w:rPr>
          <w:fldChar w:fldCharType="separate"/>
        </w:r>
        <w:r w:rsidR="008D7324">
          <w:rPr>
            <w:noProof/>
            <w:webHidden/>
          </w:rPr>
          <w:t>449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4" w:history="1">
        <w:r w:rsidR="008D7324" w:rsidRPr="00A826A2">
          <w:rPr>
            <w:rStyle w:val="Hyperlink"/>
            <w:noProof/>
          </w:rPr>
          <w:t>Update Patient Record</w:t>
        </w:r>
        <w:r w:rsidR="008D7324">
          <w:rPr>
            <w:noProof/>
            <w:webHidden/>
          </w:rPr>
          <w:tab/>
        </w:r>
        <w:r w:rsidR="008D7324">
          <w:rPr>
            <w:noProof/>
            <w:webHidden/>
          </w:rPr>
          <w:fldChar w:fldCharType="begin"/>
        </w:r>
        <w:r w:rsidR="008D7324">
          <w:rPr>
            <w:noProof/>
            <w:webHidden/>
          </w:rPr>
          <w:instrText xml:space="preserve"> PAGEREF _Toc4140574 \h </w:instrText>
        </w:r>
        <w:r w:rsidR="008D7324">
          <w:rPr>
            <w:noProof/>
            <w:webHidden/>
          </w:rPr>
        </w:r>
        <w:r w:rsidR="008D7324">
          <w:rPr>
            <w:noProof/>
            <w:webHidden/>
          </w:rPr>
          <w:fldChar w:fldCharType="separate"/>
        </w:r>
        <w:r w:rsidR="008D7324">
          <w:rPr>
            <w:noProof/>
            <w:webHidden/>
          </w:rPr>
          <w:t>449</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75" w:history="1">
        <w:r w:rsidR="008D7324" w:rsidRPr="00A826A2">
          <w:rPr>
            <w:rStyle w:val="Hyperlink"/>
            <w:noProof/>
          </w:rPr>
          <w:t>Chapter 30: Verifying Prescriptions</w:t>
        </w:r>
        <w:r w:rsidR="008D7324">
          <w:rPr>
            <w:noProof/>
            <w:webHidden/>
          </w:rPr>
          <w:tab/>
        </w:r>
        <w:r w:rsidR="008D7324">
          <w:rPr>
            <w:noProof/>
            <w:webHidden/>
          </w:rPr>
          <w:fldChar w:fldCharType="begin"/>
        </w:r>
        <w:r w:rsidR="008D7324">
          <w:rPr>
            <w:noProof/>
            <w:webHidden/>
          </w:rPr>
          <w:instrText xml:space="preserve"> PAGEREF _Toc4140575 \h </w:instrText>
        </w:r>
        <w:r w:rsidR="008D7324">
          <w:rPr>
            <w:noProof/>
            <w:webHidden/>
          </w:rPr>
        </w:r>
        <w:r w:rsidR="008D7324">
          <w:rPr>
            <w:noProof/>
            <w:webHidden/>
          </w:rPr>
          <w:fldChar w:fldCharType="separate"/>
        </w:r>
        <w:r w:rsidR="008D7324">
          <w:rPr>
            <w:noProof/>
            <w:webHidden/>
          </w:rPr>
          <w:t>451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6" w:history="1">
        <w:r w:rsidR="008D7324" w:rsidRPr="00A826A2">
          <w:rPr>
            <w:rStyle w:val="Hyperlink"/>
            <w:noProof/>
          </w:rPr>
          <w:t>Verification</w:t>
        </w:r>
        <w:r w:rsidR="008D7324">
          <w:rPr>
            <w:noProof/>
            <w:webHidden/>
          </w:rPr>
          <w:tab/>
        </w:r>
        <w:r w:rsidR="008D7324">
          <w:rPr>
            <w:noProof/>
            <w:webHidden/>
          </w:rPr>
          <w:fldChar w:fldCharType="begin"/>
        </w:r>
        <w:r w:rsidR="008D7324">
          <w:rPr>
            <w:noProof/>
            <w:webHidden/>
          </w:rPr>
          <w:instrText xml:space="preserve"> PAGEREF _Toc4140576 \h </w:instrText>
        </w:r>
        <w:r w:rsidR="008D7324">
          <w:rPr>
            <w:noProof/>
            <w:webHidden/>
          </w:rPr>
        </w:r>
        <w:r w:rsidR="008D7324">
          <w:rPr>
            <w:noProof/>
            <w:webHidden/>
          </w:rPr>
          <w:fldChar w:fldCharType="separate"/>
        </w:r>
        <w:r w:rsidR="008D7324">
          <w:rPr>
            <w:noProof/>
            <w:webHidden/>
          </w:rPr>
          <w:t>451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7" w:history="1">
        <w:r w:rsidR="008D7324" w:rsidRPr="00A826A2">
          <w:rPr>
            <w:rStyle w:val="Hyperlink"/>
            <w:noProof/>
          </w:rPr>
          <w:t>List Non-Verified Scripts</w:t>
        </w:r>
        <w:r w:rsidR="008D7324">
          <w:rPr>
            <w:noProof/>
            <w:webHidden/>
          </w:rPr>
          <w:tab/>
        </w:r>
        <w:r w:rsidR="008D7324">
          <w:rPr>
            <w:noProof/>
            <w:webHidden/>
          </w:rPr>
          <w:fldChar w:fldCharType="begin"/>
        </w:r>
        <w:r w:rsidR="008D7324">
          <w:rPr>
            <w:noProof/>
            <w:webHidden/>
          </w:rPr>
          <w:instrText xml:space="preserve"> PAGEREF _Toc4140577 \h </w:instrText>
        </w:r>
        <w:r w:rsidR="008D7324">
          <w:rPr>
            <w:noProof/>
            <w:webHidden/>
          </w:rPr>
        </w:r>
        <w:r w:rsidR="008D7324">
          <w:rPr>
            <w:noProof/>
            <w:webHidden/>
          </w:rPr>
          <w:fldChar w:fldCharType="separate"/>
        </w:r>
        <w:r w:rsidR="008D7324">
          <w:rPr>
            <w:noProof/>
            <w:webHidden/>
          </w:rPr>
          <w:t>451</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8" w:history="1">
        <w:r w:rsidR="008D7324" w:rsidRPr="00A826A2">
          <w:rPr>
            <w:rStyle w:val="Hyperlink"/>
            <w:noProof/>
          </w:rPr>
          <w:t>Non-Verified Counts</w:t>
        </w:r>
        <w:r w:rsidR="008D7324">
          <w:rPr>
            <w:noProof/>
            <w:webHidden/>
          </w:rPr>
          <w:tab/>
        </w:r>
        <w:r w:rsidR="008D7324">
          <w:rPr>
            <w:noProof/>
            <w:webHidden/>
          </w:rPr>
          <w:fldChar w:fldCharType="begin"/>
        </w:r>
        <w:r w:rsidR="008D7324">
          <w:rPr>
            <w:noProof/>
            <w:webHidden/>
          </w:rPr>
          <w:instrText xml:space="preserve"> PAGEREF _Toc4140578 \h </w:instrText>
        </w:r>
        <w:r w:rsidR="008D7324">
          <w:rPr>
            <w:noProof/>
            <w:webHidden/>
          </w:rPr>
        </w:r>
        <w:r w:rsidR="008D7324">
          <w:rPr>
            <w:noProof/>
            <w:webHidden/>
          </w:rPr>
          <w:fldChar w:fldCharType="separate"/>
        </w:r>
        <w:r w:rsidR="008D7324">
          <w:rPr>
            <w:noProof/>
            <w:webHidden/>
          </w:rPr>
          <w:t>452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79" w:history="1">
        <w:r w:rsidR="008D7324" w:rsidRPr="00A826A2">
          <w:rPr>
            <w:rStyle w:val="Hyperlink"/>
            <w:noProof/>
          </w:rPr>
          <w:t>Rx Verification by Clerk</w:t>
        </w:r>
        <w:r w:rsidR="008D7324">
          <w:rPr>
            <w:noProof/>
            <w:webHidden/>
          </w:rPr>
          <w:tab/>
        </w:r>
        <w:r w:rsidR="008D7324">
          <w:rPr>
            <w:noProof/>
            <w:webHidden/>
          </w:rPr>
          <w:fldChar w:fldCharType="begin"/>
        </w:r>
        <w:r w:rsidR="008D7324">
          <w:rPr>
            <w:noProof/>
            <w:webHidden/>
          </w:rPr>
          <w:instrText xml:space="preserve"> PAGEREF _Toc4140579 \h </w:instrText>
        </w:r>
        <w:r w:rsidR="008D7324">
          <w:rPr>
            <w:noProof/>
            <w:webHidden/>
          </w:rPr>
        </w:r>
        <w:r w:rsidR="008D7324">
          <w:rPr>
            <w:noProof/>
            <w:webHidden/>
          </w:rPr>
          <w:fldChar w:fldCharType="separate"/>
        </w:r>
        <w:r w:rsidR="008D7324">
          <w:rPr>
            <w:noProof/>
            <w:webHidden/>
          </w:rPr>
          <w:t>452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0" w:history="1">
        <w:r w:rsidR="008D7324" w:rsidRPr="00A826A2">
          <w:rPr>
            <w:rStyle w:val="Hyperlink"/>
            <w:noProof/>
          </w:rPr>
          <w:t>Verification through Patient Prescription Processing</w:t>
        </w:r>
        <w:r w:rsidR="008D7324">
          <w:rPr>
            <w:noProof/>
            <w:webHidden/>
          </w:rPr>
          <w:tab/>
        </w:r>
        <w:r w:rsidR="008D7324">
          <w:rPr>
            <w:noProof/>
            <w:webHidden/>
          </w:rPr>
          <w:fldChar w:fldCharType="begin"/>
        </w:r>
        <w:r w:rsidR="008D7324">
          <w:rPr>
            <w:noProof/>
            <w:webHidden/>
          </w:rPr>
          <w:instrText xml:space="preserve"> PAGEREF _Toc4140580 \h </w:instrText>
        </w:r>
        <w:r w:rsidR="008D7324">
          <w:rPr>
            <w:noProof/>
            <w:webHidden/>
          </w:rPr>
        </w:r>
        <w:r w:rsidR="008D7324">
          <w:rPr>
            <w:noProof/>
            <w:webHidden/>
          </w:rPr>
          <w:fldChar w:fldCharType="separate"/>
        </w:r>
        <w:r w:rsidR="008D7324">
          <w:rPr>
            <w:noProof/>
            <w:webHidden/>
          </w:rPr>
          <w:t>452</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1" w:history="1">
        <w:r w:rsidR="008D7324" w:rsidRPr="00A826A2">
          <w:rPr>
            <w:rStyle w:val="Hyperlink"/>
            <w:noProof/>
          </w:rPr>
          <w:t>Verifying ePharmacy Orders</w:t>
        </w:r>
        <w:r w:rsidR="008D7324">
          <w:rPr>
            <w:noProof/>
            <w:webHidden/>
          </w:rPr>
          <w:tab/>
        </w:r>
        <w:r w:rsidR="008D7324">
          <w:rPr>
            <w:noProof/>
            <w:webHidden/>
          </w:rPr>
          <w:fldChar w:fldCharType="begin"/>
        </w:r>
        <w:r w:rsidR="008D7324">
          <w:rPr>
            <w:noProof/>
            <w:webHidden/>
          </w:rPr>
          <w:instrText xml:space="preserve"> PAGEREF _Toc4140581 \h </w:instrText>
        </w:r>
        <w:r w:rsidR="008D7324">
          <w:rPr>
            <w:noProof/>
            <w:webHidden/>
          </w:rPr>
        </w:r>
        <w:r w:rsidR="008D7324">
          <w:rPr>
            <w:noProof/>
            <w:webHidden/>
          </w:rPr>
          <w:fldChar w:fldCharType="separate"/>
        </w:r>
        <w:r w:rsidR="008D7324">
          <w:rPr>
            <w:noProof/>
            <w:webHidden/>
          </w:rPr>
          <w:t>456</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82" w:history="1">
        <w:r w:rsidR="008D7324" w:rsidRPr="00A826A2">
          <w:rPr>
            <w:rStyle w:val="Hyperlink"/>
            <w:noProof/>
          </w:rPr>
          <w:t>Chapter 31: CPRS Order Checks: How They Work</w:t>
        </w:r>
        <w:r w:rsidR="008D7324">
          <w:rPr>
            <w:noProof/>
            <w:webHidden/>
          </w:rPr>
          <w:tab/>
        </w:r>
        <w:r w:rsidR="008D7324">
          <w:rPr>
            <w:noProof/>
            <w:webHidden/>
          </w:rPr>
          <w:fldChar w:fldCharType="begin"/>
        </w:r>
        <w:r w:rsidR="008D7324">
          <w:rPr>
            <w:noProof/>
            <w:webHidden/>
          </w:rPr>
          <w:instrText xml:space="preserve"> PAGEREF _Toc4140582 \h </w:instrText>
        </w:r>
        <w:r w:rsidR="008D7324">
          <w:rPr>
            <w:noProof/>
            <w:webHidden/>
          </w:rPr>
        </w:r>
        <w:r w:rsidR="008D7324">
          <w:rPr>
            <w:noProof/>
            <w:webHidden/>
          </w:rPr>
          <w:fldChar w:fldCharType="separate"/>
        </w:r>
        <w:r w:rsidR="008D7324">
          <w:rPr>
            <w:noProof/>
            <w:webHidden/>
          </w:rPr>
          <w:t>459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3" w:history="1">
        <w:r w:rsidR="008D7324" w:rsidRPr="00A826A2">
          <w:rPr>
            <w:rStyle w:val="Hyperlink"/>
            <w:rFonts w:eastAsia="SimSun"/>
            <w:noProof/>
          </w:rPr>
          <w:t>Introduction</w:t>
        </w:r>
        <w:r w:rsidR="008D7324">
          <w:rPr>
            <w:noProof/>
            <w:webHidden/>
          </w:rPr>
          <w:tab/>
        </w:r>
        <w:r w:rsidR="008D7324">
          <w:rPr>
            <w:noProof/>
            <w:webHidden/>
          </w:rPr>
          <w:fldChar w:fldCharType="begin"/>
        </w:r>
        <w:r w:rsidR="008D7324">
          <w:rPr>
            <w:noProof/>
            <w:webHidden/>
          </w:rPr>
          <w:instrText xml:space="preserve"> PAGEREF _Toc4140583 \h </w:instrText>
        </w:r>
        <w:r w:rsidR="008D7324">
          <w:rPr>
            <w:noProof/>
            <w:webHidden/>
          </w:rPr>
        </w:r>
        <w:r w:rsidR="008D7324">
          <w:rPr>
            <w:noProof/>
            <w:webHidden/>
          </w:rPr>
          <w:fldChar w:fldCharType="separate"/>
        </w:r>
        <w:r w:rsidR="008D7324">
          <w:rPr>
            <w:noProof/>
            <w:webHidden/>
          </w:rPr>
          <w:t>459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4" w:history="1">
        <w:r w:rsidR="008D7324" w:rsidRPr="00A826A2">
          <w:rPr>
            <w:rStyle w:val="Hyperlink"/>
            <w:noProof/>
          </w:rPr>
          <w:t>Order Check Data Caching</w:t>
        </w:r>
        <w:r w:rsidR="008D7324">
          <w:rPr>
            <w:noProof/>
            <w:webHidden/>
          </w:rPr>
          <w:tab/>
        </w:r>
        <w:r w:rsidR="008D7324">
          <w:rPr>
            <w:noProof/>
            <w:webHidden/>
          </w:rPr>
          <w:fldChar w:fldCharType="begin"/>
        </w:r>
        <w:r w:rsidR="008D7324">
          <w:rPr>
            <w:noProof/>
            <w:webHidden/>
          </w:rPr>
          <w:instrText xml:space="preserve"> PAGEREF _Toc4140584 \h </w:instrText>
        </w:r>
        <w:r w:rsidR="008D7324">
          <w:rPr>
            <w:noProof/>
            <w:webHidden/>
          </w:rPr>
        </w:r>
        <w:r w:rsidR="008D7324">
          <w:rPr>
            <w:noProof/>
            <w:webHidden/>
          </w:rPr>
          <w:fldChar w:fldCharType="separate"/>
        </w:r>
        <w:r w:rsidR="008D7324">
          <w:rPr>
            <w:noProof/>
            <w:webHidden/>
          </w:rPr>
          <w:t>459</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5" w:history="1">
        <w:r w:rsidR="008D7324" w:rsidRPr="00A826A2">
          <w:rPr>
            <w:rStyle w:val="Hyperlink"/>
            <w:rFonts w:eastAsia="SimSun"/>
            <w:noProof/>
          </w:rPr>
          <w:t>Hash Counts and DEA Certification</w:t>
        </w:r>
        <w:r w:rsidR="008D7324">
          <w:rPr>
            <w:noProof/>
            <w:webHidden/>
          </w:rPr>
          <w:tab/>
        </w:r>
        <w:r w:rsidR="008D7324">
          <w:rPr>
            <w:noProof/>
            <w:webHidden/>
          </w:rPr>
          <w:fldChar w:fldCharType="begin"/>
        </w:r>
        <w:r w:rsidR="008D7324">
          <w:rPr>
            <w:noProof/>
            <w:webHidden/>
          </w:rPr>
          <w:instrText xml:space="preserve"> PAGEREF _Toc4140585 \h </w:instrText>
        </w:r>
        <w:r w:rsidR="008D7324">
          <w:rPr>
            <w:noProof/>
            <w:webHidden/>
          </w:rPr>
        </w:r>
        <w:r w:rsidR="008D7324">
          <w:rPr>
            <w:noProof/>
            <w:webHidden/>
          </w:rPr>
          <w:fldChar w:fldCharType="separate"/>
        </w:r>
        <w:r w:rsidR="008D7324">
          <w:rPr>
            <w:noProof/>
            <w:webHidden/>
          </w:rPr>
          <w:t>459</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86" w:history="1">
        <w:r w:rsidR="008D7324" w:rsidRPr="00A826A2">
          <w:rPr>
            <w:rStyle w:val="Hyperlink"/>
            <w:noProof/>
          </w:rPr>
          <w:t>Chapter 32: Error Messages</w:t>
        </w:r>
        <w:r w:rsidR="008D7324">
          <w:rPr>
            <w:noProof/>
            <w:webHidden/>
          </w:rPr>
          <w:tab/>
        </w:r>
        <w:r w:rsidR="008D7324">
          <w:rPr>
            <w:noProof/>
            <w:webHidden/>
          </w:rPr>
          <w:fldChar w:fldCharType="begin"/>
        </w:r>
        <w:r w:rsidR="008D7324">
          <w:rPr>
            <w:noProof/>
            <w:webHidden/>
          </w:rPr>
          <w:instrText xml:space="preserve"> PAGEREF _Toc4140586 \h </w:instrText>
        </w:r>
        <w:r w:rsidR="008D7324">
          <w:rPr>
            <w:noProof/>
            <w:webHidden/>
          </w:rPr>
        </w:r>
        <w:r w:rsidR="008D7324">
          <w:rPr>
            <w:noProof/>
            <w:webHidden/>
          </w:rPr>
          <w:fldChar w:fldCharType="separate"/>
        </w:r>
        <w:r w:rsidR="008D7324">
          <w:rPr>
            <w:noProof/>
            <w:webHidden/>
          </w:rPr>
          <w:t>463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7" w:history="1">
        <w:r w:rsidR="008D7324" w:rsidRPr="00A826A2">
          <w:rPr>
            <w:rStyle w:val="Hyperlink"/>
            <w:noProof/>
          </w:rPr>
          <w:t>Error Information</w:t>
        </w:r>
        <w:r w:rsidR="008D7324">
          <w:rPr>
            <w:noProof/>
            <w:webHidden/>
          </w:rPr>
          <w:tab/>
        </w:r>
        <w:r w:rsidR="008D7324">
          <w:rPr>
            <w:noProof/>
            <w:webHidden/>
          </w:rPr>
          <w:fldChar w:fldCharType="begin"/>
        </w:r>
        <w:r w:rsidR="008D7324">
          <w:rPr>
            <w:noProof/>
            <w:webHidden/>
          </w:rPr>
          <w:instrText xml:space="preserve"> PAGEREF _Toc4140587 \h </w:instrText>
        </w:r>
        <w:r w:rsidR="008D7324">
          <w:rPr>
            <w:noProof/>
            <w:webHidden/>
          </w:rPr>
        </w:r>
        <w:r w:rsidR="008D7324">
          <w:rPr>
            <w:noProof/>
            <w:webHidden/>
          </w:rPr>
          <w:fldChar w:fldCharType="separate"/>
        </w:r>
        <w:r w:rsidR="008D7324">
          <w:rPr>
            <w:noProof/>
            <w:webHidden/>
          </w:rPr>
          <w:t>463</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88" w:history="1">
        <w:r w:rsidR="008D7324" w:rsidRPr="00A826A2">
          <w:rPr>
            <w:rStyle w:val="Hyperlink"/>
            <w:noProof/>
          </w:rPr>
          <w:t>Three Levels of Error Messages</w:t>
        </w:r>
        <w:r w:rsidR="008D7324">
          <w:rPr>
            <w:noProof/>
            <w:webHidden/>
          </w:rPr>
          <w:tab/>
        </w:r>
        <w:r w:rsidR="008D7324">
          <w:rPr>
            <w:noProof/>
            <w:webHidden/>
          </w:rPr>
          <w:fldChar w:fldCharType="begin"/>
        </w:r>
        <w:r w:rsidR="008D7324">
          <w:rPr>
            <w:noProof/>
            <w:webHidden/>
          </w:rPr>
          <w:instrText xml:space="preserve"> PAGEREF _Toc4140588 \h </w:instrText>
        </w:r>
        <w:r w:rsidR="008D7324">
          <w:rPr>
            <w:noProof/>
            <w:webHidden/>
          </w:rPr>
        </w:r>
        <w:r w:rsidR="008D7324">
          <w:rPr>
            <w:noProof/>
            <w:webHidden/>
          </w:rPr>
          <w:fldChar w:fldCharType="separate"/>
        </w:r>
        <w:r w:rsidR="008D7324">
          <w:rPr>
            <w:noProof/>
            <w:webHidden/>
          </w:rPr>
          <w:t>463</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89" w:history="1">
        <w:r w:rsidR="008D7324" w:rsidRPr="00A826A2">
          <w:rPr>
            <w:rStyle w:val="Hyperlink"/>
            <w:noProof/>
          </w:rPr>
          <w:t>Chapter 33: Security Keys</w:t>
        </w:r>
        <w:r w:rsidR="008D7324">
          <w:rPr>
            <w:noProof/>
            <w:webHidden/>
          </w:rPr>
          <w:tab/>
        </w:r>
        <w:r w:rsidR="008D7324">
          <w:rPr>
            <w:noProof/>
            <w:webHidden/>
          </w:rPr>
          <w:fldChar w:fldCharType="begin"/>
        </w:r>
        <w:r w:rsidR="008D7324">
          <w:rPr>
            <w:noProof/>
            <w:webHidden/>
          </w:rPr>
          <w:instrText xml:space="preserve"> PAGEREF _Toc4140589 \h </w:instrText>
        </w:r>
        <w:r w:rsidR="008D7324">
          <w:rPr>
            <w:noProof/>
            <w:webHidden/>
          </w:rPr>
        </w:r>
        <w:r w:rsidR="008D7324">
          <w:rPr>
            <w:noProof/>
            <w:webHidden/>
          </w:rPr>
          <w:fldChar w:fldCharType="separate"/>
        </w:r>
        <w:r w:rsidR="008D7324">
          <w:rPr>
            <w:noProof/>
            <w:webHidden/>
          </w:rPr>
          <w:t>465</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90" w:history="1">
        <w:r w:rsidR="008D7324" w:rsidRPr="00A826A2">
          <w:rPr>
            <w:rStyle w:val="Hyperlink"/>
            <w:noProof/>
          </w:rPr>
          <w:t>Security Keys</w:t>
        </w:r>
        <w:r w:rsidR="008D7324">
          <w:rPr>
            <w:noProof/>
            <w:webHidden/>
          </w:rPr>
          <w:tab/>
        </w:r>
        <w:r w:rsidR="008D7324">
          <w:rPr>
            <w:noProof/>
            <w:webHidden/>
          </w:rPr>
          <w:fldChar w:fldCharType="begin"/>
        </w:r>
        <w:r w:rsidR="008D7324">
          <w:rPr>
            <w:noProof/>
            <w:webHidden/>
          </w:rPr>
          <w:instrText xml:space="preserve"> PAGEREF _Toc4140590 \h </w:instrText>
        </w:r>
        <w:r w:rsidR="008D7324">
          <w:rPr>
            <w:noProof/>
            <w:webHidden/>
          </w:rPr>
        </w:r>
        <w:r w:rsidR="008D7324">
          <w:rPr>
            <w:noProof/>
            <w:webHidden/>
          </w:rPr>
          <w:fldChar w:fldCharType="separate"/>
        </w:r>
        <w:r w:rsidR="008D7324">
          <w:rPr>
            <w:noProof/>
            <w:webHidden/>
          </w:rPr>
          <w:t>465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91" w:history="1">
        <w:r w:rsidR="008D7324" w:rsidRPr="00A826A2">
          <w:rPr>
            <w:rStyle w:val="Hyperlink"/>
            <w:noProof/>
          </w:rPr>
          <w:t>PSO TRICARE/CHAMPVA</w:t>
        </w:r>
        <w:r w:rsidR="008D7324">
          <w:rPr>
            <w:noProof/>
            <w:webHidden/>
          </w:rPr>
          <w:tab/>
        </w:r>
        <w:r w:rsidR="008D7324">
          <w:rPr>
            <w:noProof/>
            <w:webHidden/>
          </w:rPr>
          <w:fldChar w:fldCharType="begin"/>
        </w:r>
        <w:r w:rsidR="008D7324">
          <w:rPr>
            <w:noProof/>
            <w:webHidden/>
          </w:rPr>
          <w:instrText xml:space="preserve"> PAGEREF _Toc4140591 \h </w:instrText>
        </w:r>
        <w:r w:rsidR="008D7324">
          <w:rPr>
            <w:noProof/>
            <w:webHidden/>
          </w:rPr>
        </w:r>
        <w:r w:rsidR="008D7324">
          <w:rPr>
            <w:noProof/>
            <w:webHidden/>
          </w:rPr>
          <w:fldChar w:fldCharType="separate"/>
        </w:r>
        <w:r w:rsidR="008D7324">
          <w:rPr>
            <w:noProof/>
            <w:webHidden/>
          </w:rPr>
          <w:t>465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92" w:history="1">
        <w:r w:rsidR="008D7324" w:rsidRPr="00A826A2">
          <w:rPr>
            <w:rStyle w:val="Hyperlink"/>
            <w:noProof/>
          </w:rPr>
          <w:t>PSO TRICARE/CHAMPVA MGR</w:t>
        </w:r>
        <w:r w:rsidR="008D7324">
          <w:rPr>
            <w:noProof/>
            <w:webHidden/>
          </w:rPr>
          <w:tab/>
        </w:r>
        <w:r w:rsidR="008D7324">
          <w:rPr>
            <w:noProof/>
            <w:webHidden/>
          </w:rPr>
          <w:fldChar w:fldCharType="begin"/>
        </w:r>
        <w:r w:rsidR="008D7324">
          <w:rPr>
            <w:noProof/>
            <w:webHidden/>
          </w:rPr>
          <w:instrText xml:space="preserve"> PAGEREF _Toc4140592 \h </w:instrText>
        </w:r>
        <w:r w:rsidR="008D7324">
          <w:rPr>
            <w:noProof/>
            <w:webHidden/>
          </w:rPr>
        </w:r>
        <w:r w:rsidR="008D7324">
          <w:rPr>
            <w:noProof/>
            <w:webHidden/>
          </w:rPr>
          <w:fldChar w:fldCharType="separate"/>
        </w:r>
        <w:r w:rsidR="008D7324">
          <w:rPr>
            <w:noProof/>
            <w:webHidden/>
          </w:rPr>
          <w:t>465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93" w:history="1">
        <w:r w:rsidR="008D7324" w:rsidRPr="00A826A2">
          <w:rPr>
            <w:rStyle w:val="Hyperlink"/>
            <w:noProof/>
          </w:rPr>
          <w:t>PSO EPHARMACY SITE MANAGER</w:t>
        </w:r>
        <w:r w:rsidR="008D7324">
          <w:rPr>
            <w:noProof/>
            <w:webHidden/>
          </w:rPr>
          <w:tab/>
        </w:r>
        <w:r w:rsidR="008D7324">
          <w:rPr>
            <w:noProof/>
            <w:webHidden/>
          </w:rPr>
          <w:fldChar w:fldCharType="begin"/>
        </w:r>
        <w:r w:rsidR="008D7324">
          <w:rPr>
            <w:noProof/>
            <w:webHidden/>
          </w:rPr>
          <w:instrText xml:space="preserve"> PAGEREF _Toc4140593 \h </w:instrText>
        </w:r>
        <w:r w:rsidR="008D7324">
          <w:rPr>
            <w:noProof/>
            <w:webHidden/>
          </w:rPr>
        </w:r>
        <w:r w:rsidR="008D7324">
          <w:rPr>
            <w:noProof/>
            <w:webHidden/>
          </w:rPr>
          <w:fldChar w:fldCharType="separate"/>
        </w:r>
        <w:r w:rsidR="008D7324">
          <w:rPr>
            <w:noProof/>
            <w:webHidden/>
          </w:rPr>
          <w:t>465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94" w:history="1">
        <w:r w:rsidR="008D7324" w:rsidRPr="00A826A2">
          <w:rPr>
            <w:rStyle w:val="Hyperlink"/>
            <w:noProof/>
          </w:rPr>
          <w:t>PSO SPMP ADMIN</w:t>
        </w:r>
        <w:r w:rsidR="008D7324">
          <w:rPr>
            <w:noProof/>
            <w:webHidden/>
          </w:rPr>
          <w:tab/>
        </w:r>
        <w:r w:rsidR="008D7324">
          <w:rPr>
            <w:noProof/>
            <w:webHidden/>
          </w:rPr>
          <w:fldChar w:fldCharType="begin"/>
        </w:r>
        <w:r w:rsidR="008D7324">
          <w:rPr>
            <w:noProof/>
            <w:webHidden/>
          </w:rPr>
          <w:instrText xml:space="preserve"> PAGEREF _Toc4140594 \h </w:instrText>
        </w:r>
        <w:r w:rsidR="008D7324">
          <w:rPr>
            <w:noProof/>
            <w:webHidden/>
          </w:rPr>
        </w:r>
        <w:r w:rsidR="008D7324">
          <w:rPr>
            <w:noProof/>
            <w:webHidden/>
          </w:rPr>
          <w:fldChar w:fldCharType="separate"/>
        </w:r>
        <w:r w:rsidR="008D7324">
          <w:rPr>
            <w:noProof/>
            <w:webHidden/>
          </w:rPr>
          <w:t>465</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595" w:history="1">
        <w:r w:rsidR="008D7324" w:rsidRPr="00A826A2">
          <w:rPr>
            <w:rStyle w:val="Hyperlink"/>
            <w:noProof/>
          </w:rPr>
          <w:t>Chapter 34: DEA ePCS Utility</w:t>
        </w:r>
        <w:r w:rsidR="008D7324">
          <w:rPr>
            <w:noProof/>
            <w:webHidden/>
          </w:rPr>
          <w:tab/>
        </w:r>
        <w:r w:rsidR="008D7324">
          <w:rPr>
            <w:noProof/>
            <w:webHidden/>
          </w:rPr>
          <w:fldChar w:fldCharType="begin"/>
        </w:r>
        <w:r w:rsidR="008D7324">
          <w:rPr>
            <w:noProof/>
            <w:webHidden/>
          </w:rPr>
          <w:instrText xml:space="preserve"> PAGEREF _Toc4140595 \h </w:instrText>
        </w:r>
        <w:r w:rsidR="008D7324">
          <w:rPr>
            <w:noProof/>
            <w:webHidden/>
          </w:rPr>
        </w:r>
        <w:r w:rsidR="008D7324">
          <w:rPr>
            <w:noProof/>
            <w:webHidden/>
          </w:rPr>
          <w:fldChar w:fldCharType="separate"/>
        </w:r>
        <w:r w:rsidR="008D7324">
          <w:rPr>
            <w:noProof/>
            <w:webHidden/>
          </w:rPr>
          <w:t>466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96" w:history="1">
        <w:r w:rsidR="008D7324" w:rsidRPr="00A826A2">
          <w:rPr>
            <w:rStyle w:val="Hyperlink"/>
            <w:noProof/>
          </w:rPr>
          <w:t>Overview</w:t>
        </w:r>
        <w:r w:rsidR="008D7324">
          <w:rPr>
            <w:noProof/>
            <w:webHidden/>
          </w:rPr>
          <w:tab/>
        </w:r>
        <w:r w:rsidR="008D7324">
          <w:rPr>
            <w:noProof/>
            <w:webHidden/>
          </w:rPr>
          <w:fldChar w:fldCharType="begin"/>
        </w:r>
        <w:r w:rsidR="008D7324">
          <w:rPr>
            <w:noProof/>
            <w:webHidden/>
          </w:rPr>
          <w:instrText xml:space="preserve"> PAGEREF _Toc4140596 \h </w:instrText>
        </w:r>
        <w:r w:rsidR="008D7324">
          <w:rPr>
            <w:noProof/>
            <w:webHidden/>
          </w:rPr>
        </w:r>
        <w:r w:rsidR="008D7324">
          <w:rPr>
            <w:noProof/>
            <w:webHidden/>
          </w:rPr>
          <w:fldChar w:fldCharType="separate"/>
        </w:r>
        <w:r w:rsidR="008D7324">
          <w:rPr>
            <w:noProof/>
            <w:webHidden/>
          </w:rPr>
          <w:t>466</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597" w:history="1">
        <w:r w:rsidR="008D7324" w:rsidRPr="00A826A2">
          <w:rPr>
            <w:rStyle w:val="Hyperlink"/>
            <w:noProof/>
          </w:rPr>
          <w:t>Using the DEA ePCS Utility</w:t>
        </w:r>
        <w:r w:rsidR="008D7324">
          <w:rPr>
            <w:noProof/>
            <w:webHidden/>
          </w:rPr>
          <w:tab/>
        </w:r>
        <w:r w:rsidR="008D7324">
          <w:rPr>
            <w:noProof/>
            <w:webHidden/>
          </w:rPr>
          <w:fldChar w:fldCharType="begin"/>
        </w:r>
        <w:r w:rsidR="008D7324">
          <w:rPr>
            <w:noProof/>
            <w:webHidden/>
          </w:rPr>
          <w:instrText xml:space="preserve"> PAGEREF _Toc4140597 \h </w:instrText>
        </w:r>
        <w:r w:rsidR="008D7324">
          <w:rPr>
            <w:noProof/>
            <w:webHidden/>
          </w:rPr>
        </w:r>
        <w:r w:rsidR="008D7324">
          <w:rPr>
            <w:noProof/>
            <w:webHidden/>
          </w:rPr>
          <w:fldChar w:fldCharType="separate"/>
        </w:r>
        <w:r w:rsidR="008D7324">
          <w:rPr>
            <w:noProof/>
            <w:webHidden/>
          </w:rPr>
          <w:t>466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98" w:history="1">
        <w:r w:rsidR="008D7324" w:rsidRPr="00A826A2">
          <w:rPr>
            <w:rStyle w:val="Hyperlink"/>
            <w:noProof/>
          </w:rPr>
          <w:t>DEA ePCS Utility Functions Main Menu</w:t>
        </w:r>
        <w:r w:rsidR="008D7324">
          <w:rPr>
            <w:noProof/>
            <w:webHidden/>
          </w:rPr>
          <w:tab/>
        </w:r>
        <w:r w:rsidR="008D7324">
          <w:rPr>
            <w:noProof/>
            <w:webHidden/>
          </w:rPr>
          <w:fldChar w:fldCharType="begin"/>
        </w:r>
        <w:r w:rsidR="008D7324">
          <w:rPr>
            <w:noProof/>
            <w:webHidden/>
          </w:rPr>
          <w:instrText xml:space="preserve"> PAGEREF _Toc4140598 \h </w:instrText>
        </w:r>
        <w:r w:rsidR="008D7324">
          <w:rPr>
            <w:noProof/>
            <w:webHidden/>
          </w:rPr>
        </w:r>
        <w:r w:rsidR="008D7324">
          <w:rPr>
            <w:noProof/>
            <w:webHidden/>
          </w:rPr>
          <w:fldChar w:fldCharType="separate"/>
        </w:r>
        <w:r w:rsidR="008D7324">
          <w:rPr>
            <w:noProof/>
            <w:webHidden/>
          </w:rPr>
          <w:t>466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599" w:history="1">
        <w:r w:rsidR="008D7324" w:rsidRPr="00A826A2">
          <w:rPr>
            <w:rStyle w:val="Hyperlink"/>
            <w:noProof/>
          </w:rPr>
          <w:t>Option 1: DEA Expiration Date Report</w:t>
        </w:r>
        <w:r w:rsidR="008D7324">
          <w:rPr>
            <w:noProof/>
            <w:webHidden/>
          </w:rPr>
          <w:tab/>
        </w:r>
        <w:r w:rsidR="008D7324">
          <w:rPr>
            <w:noProof/>
            <w:webHidden/>
          </w:rPr>
          <w:fldChar w:fldCharType="begin"/>
        </w:r>
        <w:r w:rsidR="008D7324">
          <w:rPr>
            <w:noProof/>
            <w:webHidden/>
          </w:rPr>
          <w:instrText xml:space="preserve"> PAGEREF _Toc4140599 \h </w:instrText>
        </w:r>
        <w:r w:rsidR="008D7324">
          <w:rPr>
            <w:noProof/>
            <w:webHidden/>
          </w:rPr>
        </w:r>
        <w:r w:rsidR="008D7324">
          <w:rPr>
            <w:noProof/>
            <w:webHidden/>
          </w:rPr>
          <w:fldChar w:fldCharType="separate"/>
        </w:r>
        <w:r w:rsidR="008D7324">
          <w:rPr>
            <w:noProof/>
            <w:webHidden/>
          </w:rPr>
          <w:t>469</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0" w:history="1">
        <w:r w:rsidR="008D7324" w:rsidRPr="00A826A2">
          <w:rPr>
            <w:rStyle w:val="Hyperlink"/>
            <w:noProof/>
          </w:rPr>
          <w:t>Option 2: Print Prescribers with Privileges</w:t>
        </w:r>
        <w:r w:rsidR="008D7324">
          <w:rPr>
            <w:noProof/>
            <w:webHidden/>
          </w:rPr>
          <w:tab/>
        </w:r>
        <w:r w:rsidR="008D7324">
          <w:rPr>
            <w:noProof/>
            <w:webHidden/>
          </w:rPr>
          <w:fldChar w:fldCharType="begin"/>
        </w:r>
        <w:r w:rsidR="008D7324">
          <w:rPr>
            <w:noProof/>
            <w:webHidden/>
          </w:rPr>
          <w:instrText xml:space="preserve"> PAGEREF _Toc4140600 \h </w:instrText>
        </w:r>
        <w:r w:rsidR="008D7324">
          <w:rPr>
            <w:noProof/>
            <w:webHidden/>
          </w:rPr>
        </w:r>
        <w:r w:rsidR="008D7324">
          <w:rPr>
            <w:noProof/>
            <w:webHidden/>
          </w:rPr>
          <w:fldChar w:fldCharType="separate"/>
        </w:r>
        <w:r w:rsidR="008D7324">
          <w:rPr>
            <w:noProof/>
            <w:webHidden/>
          </w:rPr>
          <w:t>470</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1" w:history="1">
        <w:r w:rsidR="008D7324" w:rsidRPr="00A826A2">
          <w:rPr>
            <w:rStyle w:val="Hyperlink"/>
            <w:noProof/>
          </w:rPr>
          <w:t>Option 3: Print DISUSER Prescribers with Privileges</w:t>
        </w:r>
        <w:r w:rsidR="008D7324">
          <w:rPr>
            <w:noProof/>
            <w:webHidden/>
          </w:rPr>
          <w:tab/>
        </w:r>
        <w:r w:rsidR="008D7324">
          <w:rPr>
            <w:noProof/>
            <w:webHidden/>
          </w:rPr>
          <w:fldChar w:fldCharType="begin"/>
        </w:r>
        <w:r w:rsidR="008D7324">
          <w:rPr>
            <w:noProof/>
            <w:webHidden/>
          </w:rPr>
          <w:instrText xml:space="preserve"> PAGEREF _Toc4140601 \h </w:instrText>
        </w:r>
        <w:r w:rsidR="008D7324">
          <w:rPr>
            <w:noProof/>
            <w:webHidden/>
          </w:rPr>
        </w:r>
        <w:r w:rsidR="008D7324">
          <w:rPr>
            <w:noProof/>
            <w:webHidden/>
          </w:rPr>
          <w:fldChar w:fldCharType="separate"/>
        </w:r>
        <w:r w:rsidR="008D7324">
          <w:rPr>
            <w:noProof/>
            <w:webHidden/>
          </w:rPr>
          <w:t>471</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2" w:history="1">
        <w:r w:rsidR="008D7324" w:rsidRPr="00A826A2">
          <w:rPr>
            <w:rStyle w:val="Hyperlink"/>
            <w:noProof/>
          </w:rPr>
          <w:t>Option 4: Print PSDRPH Key Holders</w:t>
        </w:r>
        <w:r w:rsidR="008D7324">
          <w:rPr>
            <w:noProof/>
            <w:webHidden/>
          </w:rPr>
          <w:tab/>
        </w:r>
        <w:r w:rsidR="008D7324">
          <w:rPr>
            <w:noProof/>
            <w:webHidden/>
          </w:rPr>
          <w:fldChar w:fldCharType="begin"/>
        </w:r>
        <w:r w:rsidR="008D7324">
          <w:rPr>
            <w:noProof/>
            <w:webHidden/>
          </w:rPr>
          <w:instrText xml:space="preserve"> PAGEREF _Toc4140602 \h </w:instrText>
        </w:r>
        <w:r w:rsidR="008D7324">
          <w:rPr>
            <w:noProof/>
            <w:webHidden/>
          </w:rPr>
        </w:r>
        <w:r w:rsidR="008D7324">
          <w:rPr>
            <w:noProof/>
            <w:webHidden/>
          </w:rPr>
          <w:fldChar w:fldCharType="separate"/>
        </w:r>
        <w:r w:rsidR="008D7324">
          <w:rPr>
            <w:noProof/>
            <w:webHidden/>
          </w:rPr>
          <w:t>472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3" w:history="1">
        <w:r w:rsidR="008D7324" w:rsidRPr="00A826A2">
          <w:rPr>
            <w:rStyle w:val="Hyperlink"/>
            <w:noProof/>
          </w:rPr>
          <w:t>Option 5: Print Setting Parameters Privileges</w:t>
        </w:r>
        <w:r w:rsidR="008D7324">
          <w:rPr>
            <w:noProof/>
            <w:webHidden/>
          </w:rPr>
          <w:tab/>
        </w:r>
        <w:r w:rsidR="008D7324">
          <w:rPr>
            <w:noProof/>
            <w:webHidden/>
          </w:rPr>
          <w:fldChar w:fldCharType="begin"/>
        </w:r>
        <w:r w:rsidR="008D7324">
          <w:rPr>
            <w:noProof/>
            <w:webHidden/>
          </w:rPr>
          <w:instrText xml:space="preserve"> PAGEREF _Toc4140603 \h </w:instrText>
        </w:r>
        <w:r w:rsidR="008D7324">
          <w:rPr>
            <w:noProof/>
            <w:webHidden/>
          </w:rPr>
        </w:r>
        <w:r w:rsidR="008D7324">
          <w:rPr>
            <w:noProof/>
            <w:webHidden/>
          </w:rPr>
          <w:fldChar w:fldCharType="separate"/>
        </w:r>
        <w:r w:rsidR="008D7324">
          <w:rPr>
            <w:noProof/>
            <w:webHidden/>
          </w:rPr>
          <w:t>472</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4" w:history="1">
        <w:r w:rsidR="008D7324" w:rsidRPr="00A826A2">
          <w:rPr>
            <w:rStyle w:val="Hyperlink"/>
            <w:noProof/>
          </w:rPr>
          <w:t>Option 6: Print Audits for Prescriber Editing</w:t>
        </w:r>
        <w:r w:rsidR="008D7324">
          <w:rPr>
            <w:noProof/>
            <w:webHidden/>
          </w:rPr>
          <w:tab/>
        </w:r>
        <w:r w:rsidR="008D7324">
          <w:rPr>
            <w:noProof/>
            <w:webHidden/>
          </w:rPr>
          <w:fldChar w:fldCharType="begin"/>
        </w:r>
        <w:r w:rsidR="008D7324">
          <w:rPr>
            <w:noProof/>
            <w:webHidden/>
          </w:rPr>
          <w:instrText xml:space="preserve"> PAGEREF _Toc4140604 \h </w:instrText>
        </w:r>
        <w:r w:rsidR="008D7324">
          <w:rPr>
            <w:noProof/>
            <w:webHidden/>
          </w:rPr>
        </w:r>
        <w:r w:rsidR="008D7324">
          <w:rPr>
            <w:noProof/>
            <w:webHidden/>
          </w:rPr>
          <w:fldChar w:fldCharType="separate"/>
        </w:r>
        <w:r w:rsidR="008D7324">
          <w:rPr>
            <w:noProof/>
            <w:webHidden/>
          </w:rPr>
          <w:t>473</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5" w:history="1">
        <w:r w:rsidR="008D7324" w:rsidRPr="00A826A2">
          <w:rPr>
            <w:rStyle w:val="Hyperlink"/>
            <w:noProof/>
          </w:rPr>
          <w:t>Option 7: Changes to DEA Prescribing Privileges Report</w:t>
        </w:r>
        <w:r w:rsidR="008D7324">
          <w:rPr>
            <w:noProof/>
            <w:webHidden/>
          </w:rPr>
          <w:tab/>
        </w:r>
        <w:r w:rsidR="008D7324">
          <w:rPr>
            <w:noProof/>
            <w:webHidden/>
          </w:rPr>
          <w:fldChar w:fldCharType="begin"/>
        </w:r>
        <w:r w:rsidR="008D7324">
          <w:rPr>
            <w:noProof/>
            <w:webHidden/>
          </w:rPr>
          <w:instrText xml:space="preserve"> PAGEREF _Toc4140605 \h </w:instrText>
        </w:r>
        <w:r w:rsidR="008D7324">
          <w:rPr>
            <w:noProof/>
            <w:webHidden/>
          </w:rPr>
        </w:r>
        <w:r w:rsidR="008D7324">
          <w:rPr>
            <w:noProof/>
            <w:webHidden/>
          </w:rPr>
          <w:fldChar w:fldCharType="separate"/>
        </w:r>
        <w:r w:rsidR="008D7324">
          <w:rPr>
            <w:noProof/>
            <w:webHidden/>
          </w:rPr>
          <w:t>474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6" w:history="1">
        <w:r w:rsidR="008D7324" w:rsidRPr="00A826A2">
          <w:rPr>
            <w:rStyle w:val="Hyperlink"/>
            <w:noProof/>
          </w:rPr>
          <w:t>Option 8: Allocation Audit of PSDRPH Key Report</w:t>
        </w:r>
        <w:r w:rsidR="008D7324">
          <w:rPr>
            <w:noProof/>
            <w:webHidden/>
          </w:rPr>
          <w:tab/>
        </w:r>
        <w:r w:rsidR="008D7324">
          <w:rPr>
            <w:noProof/>
            <w:webHidden/>
          </w:rPr>
          <w:fldChar w:fldCharType="begin"/>
        </w:r>
        <w:r w:rsidR="008D7324">
          <w:rPr>
            <w:noProof/>
            <w:webHidden/>
          </w:rPr>
          <w:instrText xml:space="preserve"> PAGEREF _Toc4140606 \h </w:instrText>
        </w:r>
        <w:r w:rsidR="008D7324">
          <w:rPr>
            <w:noProof/>
            <w:webHidden/>
          </w:rPr>
        </w:r>
        <w:r w:rsidR="008D7324">
          <w:rPr>
            <w:noProof/>
            <w:webHidden/>
          </w:rPr>
          <w:fldChar w:fldCharType="separate"/>
        </w:r>
        <w:r w:rsidR="008D7324">
          <w:rPr>
            <w:noProof/>
            <w:webHidden/>
          </w:rPr>
          <w:t>474</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7" w:history="1">
        <w:r w:rsidR="008D7324" w:rsidRPr="00A826A2">
          <w:rPr>
            <w:rStyle w:val="Hyperlink"/>
            <w:noProof/>
          </w:rPr>
          <w:t>Option 9: Enter/Edit EPCS Access Reports Parameters</w:t>
        </w:r>
        <w:r w:rsidR="008D7324">
          <w:rPr>
            <w:noProof/>
            <w:webHidden/>
          </w:rPr>
          <w:tab/>
        </w:r>
        <w:r w:rsidR="008D7324">
          <w:rPr>
            <w:noProof/>
            <w:webHidden/>
          </w:rPr>
          <w:fldChar w:fldCharType="begin"/>
        </w:r>
        <w:r w:rsidR="008D7324">
          <w:rPr>
            <w:noProof/>
            <w:webHidden/>
          </w:rPr>
          <w:instrText xml:space="preserve"> PAGEREF _Toc4140607 \h </w:instrText>
        </w:r>
        <w:r w:rsidR="008D7324">
          <w:rPr>
            <w:noProof/>
            <w:webHidden/>
          </w:rPr>
        </w:r>
        <w:r w:rsidR="008D7324">
          <w:rPr>
            <w:noProof/>
            <w:webHidden/>
          </w:rPr>
          <w:fldChar w:fldCharType="separate"/>
        </w:r>
        <w:r w:rsidR="008D7324">
          <w:rPr>
            <w:noProof/>
            <w:webHidden/>
          </w:rPr>
          <w:t>475</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8" w:history="1">
        <w:r w:rsidR="008D7324" w:rsidRPr="00A826A2">
          <w:rPr>
            <w:rStyle w:val="Hyperlink"/>
            <w:noProof/>
          </w:rPr>
          <w:t>Option 10: Allow VA Number if DEA Number Expired</w:t>
        </w:r>
        <w:r w:rsidR="008D7324">
          <w:rPr>
            <w:noProof/>
            <w:webHidden/>
          </w:rPr>
          <w:tab/>
        </w:r>
        <w:r w:rsidR="008D7324">
          <w:rPr>
            <w:noProof/>
            <w:webHidden/>
          </w:rPr>
          <w:fldChar w:fldCharType="begin"/>
        </w:r>
        <w:r w:rsidR="008D7324">
          <w:rPr>
            <w:noProof/>
            <w:webHidden/>
          </w:rPr>
          <w:instrText xml:space="preserve"> PAGEREF _Toc4140608 \h </w:instrText>
        </w:r>
        <w:r w:rsidR="008D7324">
          <w:rPr>
            <w:noProof/>
            <w:webHidden/>
          </w:rPr>
        </w:r>
        <w:r w:rsidR="008D7324">
          <w:rPr>
            <w:noProof/>
            <w:webHidden/>
          </w:rPr>
          <w:fldChar w:fldCharType="separate"/>
        </w:r>
        <w:r w:rsidR="008D7324">
          <w:rPr>
            <w:noProof/>
            <w:webHidden/>
          </w:rPr>
          <w:t>476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09" w:history="1">
        <w:r w:rsidR="008D7324" w:rsidRPr="00A826A2">
          <w:rPr>
            <w:rStyle w:val="Hyperlink"/>
            <w:noProof/>
          </w:rPr>
          <w:t>Option 11: Set Pharmacy Operating Mode</w:t>
        </w:r>
        <w:r w:rsidR="008D7324">
          <w:rPr>
            <w:noProof/>
            <w:webHidden/>
          </w:rPr>
          <w:tab/>
        </w:r>
        <w:r w:rsidR="008D7324">
          <w:rPr>
            <w:noProof/>
            <w:webHidden/>
          </w:rPr>
          <w:fldChar w:fldCharType="begin"/>
        </w:r>
        <w:r w:rsidR="008D7324">
          <w:rPr>
            <w:noProof/>
            <w:webHidden/>
          </w:rPr>
          <w:instrText xml:space="preserve"> PAGEREF _Toc4140609 \h </w:instrText>
        </w:r>
        <w:r w:rsidR="008D7324">
          <w:rPr>
            <w:noProof/>
            <w:webHidden/>
          </w:rPr>
        </w:r>
        <w:r w:rsidR="008D7324">
          <w:rPr>
            <w:noProof/>
            <w:webHidden/>
          </w:rPr>
          <w:fldChar w:fldCharType="separate"/>
        </w:r>
        <w:r w:rsidR="008D7324">
          <w:rPr>
            <w:noProof/>
            <w:webHidden/>
          </w:rPr>
          <w:t>476</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10" w:history="1">
        <w:r w:rsidR="008D7324" w:rsidRPr="00A826A2">
          <w:rPr>
            <w:rStyle w:val="Hyperlink"/>
            <w:noProof/>
          </w:rPr>
          <w:t>Option 12: Edit Facility DEA# and Expiration Date</w:t>
        </w:r>
        <w:r w:rsidR="008D7324">
          <w:rPr>
            <w:noProof/>
            <w:webHidden/>
          </w:rPr>
          <w:tab/>
        </w:r>
        <w:r w:rsidR="008D7324">
          <w:rPr>
            <w:noProof/>
            <w:webHidden/>
          </w:rPr>
          <w:fldChar w:fldCharType="begin"/>
        </w:r>
        <w:r w:rsidR="008D7324">
          <w:rPr>
            <w:noProof/>
            <w:webHidden/>
          </w:rPr>
          <w:instrText xml:space="preserve"> PAGEREF _Toc4140610 \h </w:instrText>
        </w:r>
        <w:r w:rsidR="008D7324">
          <w:rPr>
            <w:noProof/>
            <w:webHidden/>
          </w:rPr>
        </w:r>
        <w:r w:rsidR="008D7324">
          <w:rPr>
            <w:noProof/>
            <w:webHidden/>
          </w:rPr>
          <w:fldChar w:fldCharType="separate"/>
        </w:r>
        <w:r w:rsidR="008D7324">
          <w:rPr>
            <w:noProof/>
            <w:webHidden/>
          </w:rPr>
          <w:t>477</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611" w:history="1">
        <w:r w:rsidR="008D7324" w:rsidRPr="00A826A2">
          <w:rPr>
            <w:rStyle w:val="Hyperlink"/>
            <w:noProof/>
          </w:rPr>
          <w:t>Standalone Options</w:t>
        </w:r>
        <w:r w:rsidR="008D7324">
          <w:rPr>
            <w:noProof/>
            <w:webHidden/>
          </w:rPr>
          <w:tab/>
        </w:r>
        <w:r w:rsidR="008D7324">
          <w:rPr>
            <w:noProof/>
            <w:webHidden/>
          </w:rPr>
          <w:fldChar w:fldCharType="begin"/>
        </w:r>
        <w:r w:rsidR="008D7324">
          <w:rPr>
            <w:noProof/>
            <w:webHidden/>
          </w:rPr>
          <w:instrText xml:space="preserve"> PAGEREF _Toc4140611 \h </w:instrText>
        </w:r>
        <w:r w:rsidR="008D7324">
          <w:rPr>
            <w:noProof/>
            <w:webHidden/>
          </w:rPr>
        </w:r>
        <w:r w:rsidR="008D7324">
          <w:rPr>
            <w:noProof/>
            <w:webHidden/>
          </w:rPr>
          <w:fldChar w:fldCharType="separate"/>
        </w:r>
        <w:r w:rsidR="008D7324">
          <w:rPr>
            <w:noProof/>
            <w:webHidden/>
          </w:rPr>
          <w:t>477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12" w:history="1">
        <w:r w:rsidR="008D7324" w:rsidRPr="00A826A2">
          <w:rPr>
            <w:rStyle w:val="Hyperlink"/>
            <w:noProof/>
          </w:rPr>
          <w:t>Task Changes to DEA Prescribing Privileges Report</w:t>
        </w:r>
        <w:r w:rsidR="008D7324">
          <w:rPr>
            <w:noProof/>
            <w:webHidden/>
          </w:rPr>
          <w:tab/>
        </w:r>
        <w:r w:rsidR="008D7324">
          <w:rPr>
            <w:noProof/>
            <w:webHidden/>
          </w:rPr>
          <w:fldChar w:fldCharType="begin"/>
        </w:r>
        <w:r w:rsidR="008D7324">
          <w:rPr>
            <w:noProof/>
            <w:webHidden/>
          </w:rPr>
          <w:instrText xml:space="preserve"> PAGEREF _Toc4140612 \h </w:instrText>
        </w:r>
        <w:r w:rsidR="008D7324">
          <w:rPr>
            <w:noProof/>
            <w:webHidden/>
          </w:rPr>
        </w:r>
        <w:r w:rsidR="008D7324">
          <w:rPr>
            <w:noProof/>
            <w:webHidden/>
          </w:rPr>
          <w:fldChar w:fldCharType="separate"/>
        </w:r>
        <w:r w:rsidR="008D7324">
          <w:rPr>
            <w:noProof/>
            <w:webHidden/>
          </w:rPr>
          <w:t>477</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13" w:history="1">
        <w:r w:rsidR="008D7324" w:rsidRPr="00A826A2">
          <w:rPr>
            <w:rStyle w:val="Hyperlink"/>
            <w:noProof/>
          </w:rPr>
          <w:t>Task Allocation Audit of PSDRPH Key Report Option</w:t>
        </w:r>
        <w:r w:rsidR="008D7324">
          <w:rPr>
            <w:noProof/>
            <w:webHidden/>
          </w:rPr>
          <w:tab/>
        </w:r>
        <w:r w:rsidR="008D7324">
          <w:rPr>
            <w:noProof/>
            <w:webHidden/>
          </w:rPr>
          <w:fldChar w:fldCharType="begin"/>
        </w:r>
        <w:r w:rsidR="008D7324">
          <w:rPr>
            <w:noProof/>
            <w:webHidden/>
          </w:rPr>
          <w:instrText xml:space="preserve"> PAGEREF _Toc4140613 \h </w:instrText>
        </w:r>
        <w:r w:rsidR="008D7324">
          <w:rPr>
            <w:noProof/>
            <w:webHidden/>
          </w:rPr>
        </w:r>
        <w:r w:rsidR="008D7324">
          <w:rPr>
            <w:noProof/>
            <w:webHidden/>
          </w:rPr>
          <w:fldChar w:fldCharType="separate"/>
        </w:r>
        <w:r w:rsidR="008D7324">
          <w:rPr>
            <w:noProof/>
            <w:webHidden/>
          </w:rPr>
          <w:t>478</w:t>
        </w:r>
        <w:r w:rsidR="008D7324">
          <w:rPr>
            <w:noProof/>
            <w:webHidden/>
          </w:rPr>
          <w:fldChar w:fldCharType="end"/>
        </w:r>
      </w:hyperlink>
    </w:p>
    <w:p w:rsidR="008D7324" w:rsidRDefault="0053795C">
      <w:pPr>
        <w:pStyle w:val="TOC3"/>
        <w:rPr>
          <w:rFonts w:asciiTheme="minorHAnsi" w:eastAsiaTheme="minorEastAsia" w:hAnsiTheme="minorHAnsi" w:cstheme="minorBidi"/>
          <w:i w:val="0"/>
          <w:noProof/>
          <w:szCs w:val="22"/>
        </w:rPr>
      </w:pPr>
      <w:hyperlink w:anchor="_Toc4140614" w:history="1">
        <w:r w:rsidR="008D7324" w:rsidRPr="00A826A2">
          <w:rPr>
            <w:rStyle w:val="Hyperlink"/>
            <w:noProof/>
          </w:rPr>
          <w:t>Allocate/De-allocate of PSDRPH Key</w:t>
        </w:r>
        <w:r w:rsidR="008D7324">
          <w:rPr>
            <w:noProof/>
            <w:webHidden/>
          </w:rPr>
          <w:tab/>
        </w:r>
        <w:r w:rsidR="008D7324">
          <w:rPr>
            <w:noProof/>
            <w:webHidden/>
          </w:rPr>
          <w:fldChar w:fldCharType="begin"/>
        </w:r>
        <w:r w:rsidR="008D7324">
          <w:rPr>
            <w:noProof/>
            <w:webHidden/>
          </w:rPr>
          <w:instrText xml:space="preserve"> PAGEREF _Toc4140614 \h </w:instrText>
        </w:r>
        <w:r w:rsidR="008D7324">
          <w:rPr>
            <w:noProof/>
            <w:webHidden/>
          </w:rPr>
        </w:r>
        <w:r w:rsidR="008D7324">
          <w:rPr>
            <w:noProof/>
            <w:webHidden/>
          </w:rPr>
          <w:fldChar w:fldCharType="separate"/>
        </w:r>
        <w:r w:rsidR="008D7324">
          <w:rPr>
            <w:noProof/>
            <w:webHidden/>
          </w:rPr>
          <w:t>478</w:t>
        </w:r>
        <w:r w:rsidR="008D7324">
          <w:rPr>
            <w:noProof/>
            <w:webHidden/>
          </w:rPr>
          <w:fldChar w:fldCharType="end"/>
        </w:r>
      </w:hyperlink>
    </w:p>
    <w:p w:rsidR="008D7324" w:rsidRDefault="0053795C">
      <w:pPr>
        <w:pStyle w:val="TOC2"/>
        <w:tabs>
          <w:tab w:val="right" w:leader="dot" w:pos="9350"/>
        </w:tabs>
        <w:rPr>
          <w:rFonts w:asciiTheme="minorHAnsi" w:eastAsiaTheme="minorEastAsia" w:hAnsiTheme="minorHAnsi" w:cstheme="minorBidi"/>
          <w:iCs w:val="0"/>
          <w:noProof/>
          <w:szCs w:val="22"/>
        </w:rPr>
      </w:pPr>
      <w:hyperlink w:anchor="_Toc4140615" w:history="1">
        <w:r w:rsidR="008D7324" w:rsidRPr="00A826A2">
          <w:rPr>
            <w:rStyle w:val="Hyperlink"/>
            <w:noProof/>
          </w:rPr>
          <w:t>Backdoor Order Entry Provider Selection</w:t>
        </w:r>
        <w:r w:rsidR="008D7324">
          <w:rPr>
            <w:noProof/>
            <w:webHidden/>
          </w:rPr>
          <w:tab/>
        </w:r>
        <w:r w:rsidR="008D7324">
          <w:rPr>
            <w:noProof/>
            <w:webHidden/>
          </w:rPr>
          <w:fldChar w:fldCharType="begin"/>
        </w:r>
        <w:r w:rsidR="008D7324">
          <w:rPr>
            <w:noProof/>
            <w:webHidden/>
          </w:rPr>
          <w:instrText xml:space="preserve"> PAGEREF _Toc4140615 \h </w:instrText>
        </w:r>
        <w:r w:rsidR="008D7324">
          <w:rPr>
            <w:noProof/>
            <w:webHidden/>
          </w:rPr>
        </w:r>
        <w:r w:rsidR="008D7324">
          <w:rPr>
            <w:noProof/>
            <w:webHidden/>
          </w:rPr>
          <w:fldChar w:fldCharType="separate"/>
        </w:r>
        <w:r w:rsidR="008D7324">
          <w:rPr>
            <w:noProof/>
            <w:webHidden/>
          </w:rPr>
          <w:t>478</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616" w:history="1">
        <w:r w:rsidR="008D7324" w:rsidRPr="00A826A2">
          <w:rPr>
            <w:rStyle w:val="Hyperlink"/>
            <w:noProof/>
          </w:rPr>
          <w:t>Appendix A: ASAP Definitions</w:t>
        </w:r>
        <w:r w:rsidR="008D7324">
          <w:rPr>
            <w:noProof/>
            <w:webHidden/>
          </w:rPr>
          <w:tab/>
        </w:r>
        <w:r w:rsidR="008D7324">
          <w:rPr>
            <w:noProof/>
            <w:webHidden/>
          </w:rPr>
          <w:fldChar w:fldCharType="begin"/>
        </w:r>
        <w:r w:rsidR="008D7324">
          <w:rPr>
            <w:noProof/>
            <w:webHidden/>
          </w:rPr>
          <w:instrText xml:space="preserve"> PAGEREF _Toc4140616 \h </w:instrText>
        </w:r>
        <w:r w:rsidR="008D7324">
          <w:rPr>
            <w:noProof/>
            <w:webHidden/>
          </w:rPr>
        </w:r>
        <w:r w:rsidR="008D7324">
          <w:rPr>
            <w:noProof/>
            <w:webHidden/>
          </w:rPr>
          <w:fldChar w:fldCharType="separate"/>
        </w:r>
        <w:r w:rsidR="008D7324">
          <w:rPr>
            <w:noProof/>
            <w:webHidden/>
          </w:rPr>
          <w:t>481</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617" w:history="1">
        <w:r w:rsidR="008D7324" w:rsidRPr="00A826A2">
          <w:rPr>
            <w:rStyle w:val="Hyperlink"/>
            <w:noProof/>
          </w:rPr>
          <w:t>Glossary</w:t>
        </w:r>
        <w:r w:rsidR="008D7324">
          <w:rPr>
            <w:noProof/>
            <w:webHidden/>
          </w:rPr>
          <w:tab/>
        </w:r>
        <w:r w:rsidR="008D7324">
          <w:rPr>
            <w:noProof/>
            <w:webHidden/>
          </w:rPr>
          <w:fldChar w:fldCharType="begin"/>
        </w:r>
        <w:r w:rsidR="008D7324">
          <w:rPr>
            <w:noProof/>
            <w:webHidden/>
          </w:rPr>
          <w:instrText xml:space="preserve"> PAGEREF _Toc4140617 \h </w:instrText>
        </w:r>
        <w:r w:rsidR="008D7324">
          <w:rPr>
            <w:noProof/>
            <w:webHidden/>
          </w:rPr>
        </w:r>
        <w:r w:rsidR="008D7324">
          <w:rPr>
            <w:noProof/>
            <w:webHidden/>
          </w:rPr>
          <w:fldChar w:fldCharType="separate"/>
        </w:r>
        <w:r w:rsidR="008D7324">
          <w:rPr>
            <w:noProof/>
            <w:webHidden/>
          </w:rPr>
          <w:t>491</w:t>
        </w:r>
        <w:r w:rsidR="008D7324">
          <w:rPr>
            <w:noProof/>
            <w:webHidden/>
          </w:rPr>
          <w:fldChar w:fldCharType="end"/>
        </w:r>
      </w:hyperlink>
    </w:p>
    <w:p w:rsidR="008D7324" w:rsidRDefault="0053795C">
      <w:pPr>
        <w:pStyle w:val="TOC1"/>
        <w:rPr>
          <w:rFonts w:asciiTheme="minorHAnsi" w:eastAsiaTheme="minorEastAsia" w:hAnsiTheme="minorHAnsi" w:cstheme="minorBidi"/>
          <w:b w:val="0"/>
          <w:bCs w:val="0"/>
          <w:noProof/>
          <w:szCs w:val="22"/>
        </w:rPr>
      </w:pPr>
      <w:hyperlink w:anchor="_Toc4140618" w:history="1">
        <w:r w:rsidR="008D7324" w:rsidRPr="00A826A2">
          <w:rPr>
            <w:rStyle w:val="Hyperlink"/>
            <w:rFonts w:eastAsia="MS Mincho"/>
            <w:noProof/>
          </w:rPr>
          <w:t>Index</w:t>
        </w:r>
        <w:r w:rsidR="008D7324">
          <w:rPr>
            <w:noProof/>
            <w:webHidden/>
          </w:rPr>
          <w:tab/>
        </w:r>
        <w:r w:rsidR="008D7324">
          <w:rPr>
            <w:noProof/>
            <w:webHidden/>
          </w:rPr>
          <w:fldChar w:fldCharType="begin"/>
        </w:r>
        <w:r w:rsidR="008D7324">
          <w:rPr>
            <w:noProof/>
            <w:webHidden/>
          </w:rPr>
          <w:instrText xml:space="preserve"> PAGEREF _Toc4140618 \h </w:instrText>
        </w:r>
        <w:r w:rsidR="008D7324">
          <w:rPr>
            <w:noProof/>
            <w:webHidden/>
          </w:rPr>
        </w:r>
        <w:r w:rsidR="008D7324">
          <w:rPr>
            <w:noProof/>
            <w:webHidden/>
          </w:rPr>
          <w:fldChar w:fldCharType="separate"/>
        </w:r>
        <w:r w:rsidR="008D7324">
          <w:rPr>
            <w:noProof/>
            <w:webHidden/>
          </w:rPr>
          <w:t>497</w:t>
        </w:r>
        <w:r w:rsidR="008D7324">
          <w:rPr>
            <w:noProof/>
            <w:webHidden/>
          </w:rPr>
          <w:fldChar w:fldCharType="end"/>
        </w:r>
      </w:hyperlink>
    </w:p>
    <w:p w:rsidR="00092338" w:rsidRPr="00EE678B" w:rsidRDefault="00092338" w:rsidP="00092338">
      <w:pPr>
        <w:rPr>
          <w:color w:val="000000"/>
          <w:szCs w:val="24"/>
        </w:rPr>
      </w:pPr>
      <w:r w:rsidRPr="00EE678B">
        <w:rPr>
          <w:color w:val="000000"/>
          <w:sz w:val="24"/>
          <w:szCs w:val="24"/>
        </w:rPr>
        <w:fldChar w:fldCharType="end"/>
      </w:r>
    </w:p>
    <w:p w:rsidR="00092338" w:rsidRPr="00EE678B" w:rsidRDefault="00092338" w:rsidP="00092338">
      <w:pPr>
        <w:rPr>
          <w:color w:val="000000"/>
          <w:sz w:val="24"/>
          <w:szCs w:val="24"/>
        </w:rPr>
      </w:pPr>
    </w:p>
    <w:p w:rsidR="00092338" w:rsidRPr="00EE678B" w:rsidRDefault="00092338" w:rsidP="00092338">
      <w:pPr>
        <w:rPr>
          <w:iCs/>
          <w:color w:val="000000"/>
          <w:szCs w:val="24"/>
        </w:rPr>
      </w:pPr>
    </w:p>
    <w:p w:rsidR="00092338" w:rsidRPr="00EE678B" w:rsidRDefault="00092338" w:rsidP="005E1E20">
      <w:pPr>
        <w:pStyle w:val="Heading1"/>
        <w:sectPr w:rsidR="00092338" w:rsidRPr="00EE678B" w:rsidSect="000056E5">
          <w:footerReference w:type="even" r:id="rId15"/>
          <w:footerReference w:type="default" r:id="rId16"/>
          <w:type w:val="oddPage"/>
          <w:pgSz w:w="12240" w:h="15840" w:code="1"/>
          <w:pgMar w:top="1440" w:right="1440" w:bottom="1440" w:left="1440" w:header="720" w:footer="720" w:gutter="0"/>
          <w:paperSrc w:first="259" w:other="259"/>
          <w:pgNumType w:fmt="lowerRoman" w:start="1"/>
          <w:cols w:space="720"/>
          <w:docGrid w:linePitch="326"/>
        </w:sectPr>
      </w:pPr>
    </w:p>
    <w:p w:rsidR="00092338" w:rsidRPr="00EE678B" w:rsidRDefault="00092338" w:rsidP="009426E7">
      <w:pPr>
        <w:pStyle w:val="ChapterHeading"/>
      </w:pPr>
      <w:bookmarkStart w:id="813" w:name="_Toc4140280"/>
      <w:r w:rsidRPr="00EE678B">
        <w:lastRenderedPageBreak/>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w:t>
      </w:r>
      <w:r w:rsidR="00251627">
        <w:rPr>
          <w:noProof/>
        </w:rPr>
        <w:fldChar w:fldCharType="end"/>
      </w:r>
      <w:r w:rsidRPr="00EE678B">
        <w:t>: Introduction</w:t>
      </w:r>
      <w:bookmarkEnd w:id="813"/>
      <w:r w:rsidRPr="00EE678B">
        <w:rPr>
          <w:b w:val="0"/>
        </w:rPr>
        <w:fldChar w:fldCharType="begin"/>
      </w:r>
      <w:r w:rsidRPr="00EE678B">
        <w:rPr>
          <w:b w:val="0"/>
        </w:rPr>
        <w:instrText>XE "Introduction"</w:instrText>
      </w:r>
      <w:r w:rsidRPr="00EE678B">
        <w:rPr>
          <w:b w:val="0"/>
        </w:rPr>
        <w:fldChar w:fldCharType="end"/>
      </w:r>
    </w:p>
    <w:p w:rsidR="00092338" w:rsidRPr="00EE678B" w:rsidRDefault="00092338" w:rsidP="00092338">
      <w:pPr>
        <w:rPr>
          <w:rFonts w:eastAsia="MS Mincho"/>
          <w:szCs w:val="20"/>
        </w:rPr>
      </w:pPr>
    </w:p>
    <w:p w:rsidR="00092338" w:rsidRPr="00EE678B" w:rsidRDefault="00092338" w:rsidP="00092338">
      <w:pPr>
        <w:rPr>
          <w:color w:val="000000"/>
          <w:szCs w:val="20"/>
        </w:rPr>
      </w:pPr>
      <w:r w:rsidRPr="00EE678B">
        <w:rPr>
          <w:color w:val="000000"/>
          <w:szCs w:val="20"/>
        </w:rPr>
        <w:t>The Outpatient Pharmacy V. 7.0 package:</w:t>
      </w:r>
    </w:p>
    <w:p w:rsidR="00092338" w:rsidRPr="00EE678B" w:rsidRDefault="00092338">
      <w:pPr>
        <w:numPr>
          <w:ilvl w:val="0"/>
          <w:numId w:val="29"/>
        </w:numPr>
        <w:spacing w:before="120"/>
        <w:rPr>
          <w:color w:val="000000"/>
          <w:szCs w:val="20"/>
        </w:rPr>
        <w:pPrChange w:id="814" w:author="Fred Perez" w:date="2019-03-22T09:44:00Z">
          <w:pPr>
            <w:numPr>
              <w:numId w:val="31"/>
            </w:numPr>
            <w:tabs>
              <w:tab w:val="num" w:pos="720"/>
            </w:tabs>
            <w:spacing w:before="120"/>
            <w:ind w:left="720" w:hanging="360"/>
          </w:pPr>
        </w:pPrChange>
      </w:pPr>
      <w:r w:rsidRPr="00EE678B">
        <w:rPr>
          <w:color w:val="000000"/>
          <w:szCs w:val="20"/>
        </w:rPr>
        <w:t>Provides a method for managing the medications given to Veterans who have visited a clinic or who have received prescriptions upon discharge from the hospital.</w:t>
      </w:r>
    </w:p>
    <w:p w:rsidR="00092338" w:rsidRPr="00EE678B" w:rsidRDefault="00092338">
      <w:pPr>
        <w:numPr>
          <w:ilvl w:val="0"/>
          <w:numId w:val="29"/>
        </w:numPr>
        <w:rPr>
          <w:color w:val="000000"/>
          <w:szCs w:val="20"/>
        </w:rPr>
        <w:pPrChange w:id="815" w:author="Fred Perez" w:date="2019-03-22T09:44:00Z">
          <w:pPr>
            <w:numPr>
              <w:numId w:val="31"/>
            </w:numPr>
            <w:tabs>
              <w:tab w:val="num" w:pos="720"/>
            </w:tabs>
            <w:ind w:left="720" w:hanging="360"/>
          </w:pPr>
        </w:pPrChange>
      </w:pPr>
      <w:r w:rsidRPr="00EE678B">
        <w:rPr>
          <w:color w:val="000000"/>
          <w:szCs w:val="20"/>
        </w:rPr>
        <w:t>Automatically generates prescription labels, and prints refill request forms.</w:t>
      </w:r>
    </w:p>
    <w:p w:rsidR="00092338" w:rsidRPr="00EE678B" w:rsidRDefault="00092338">
      <w:pPr>
        <w:numPr>
          <w:ilvl w:val="0"/>
          <w:numId w:val="29"/>
        </w:numPr>
        <w:rPr>
          <w:color w:val="000000"/>
          <w:szCs w:val="20"/>
        </w:rPr>
        <w:pPrChange w:id="816" w:author="Fred Perez" w:date="2019-03-22T09:44:00Z">
          <w:pPr>
            <w:numPr>
              <w:numId w:val="31"/>
            </w:numPr>
            <w:tabs>
              <w:tab w:val="num" w:pos="720"/>
            </w:tabs>
            <w:ind w:left="720" w:hanging="360"/>
          </w:pPr>
        </w:pPrChange>
      </w:pPr>
      <w:r w:rsidRPr="00EE678B">
        <w:rPr>
          <w:color w:val="000000"/>
          <w:szCs w:val="20"/>
        </w:rPr>
        <w:t>Medication histories are kept online to permit checks for potential interactions.</w:t>
      </w:r>
    </w:p>
    <w:p w:rsidR="00092338" w:rsidRPr="00EE678B" w:rsidRDefault="00092338">
      <w:pPr>
        <w:numPr>
          <w:ilvl w:val="0"/>
          <w:numId w:val="29"/>
        </w:numPr>
        <w:rPr>
          <w:color w:val="000000"/>
          <w:szCs w:val="20"/>
        </w:rPr>
        <w:pPrChange w:id="817" w:author="Fred Perez" w:date="2019-03-22T09:44:00Z">
          <w:pPr>
            <w:numPr>
              <w:numId w:val="31"/>
            </w:numPr>
            <w:tabs>
              <w:tab w:val="num" w:pos="720"/>
            </w:tabs>
            <w:ind w:left="720" w:hanging="360"/>
          </w:pPr>
        </w:pPrChange>
      </w:pPr>
      <w:r w:rsidRPr="00EE678B">
        <w:rPr>
          <w:color w:val="000000"/>
          <w:szCs w:val="20"/>
        </w:rPr>
        <w:t>Profiles can be generated to assist the clinician in managing the patient's medication regimen.</w:t>
      </w:r>
    </w:p>
    <w:p w:rsidR="00092338" w:rsidRPr="00EE678B" w:rsidRDefault="00092338">
      <w:pPr>
        <w:numPr>
          <w:ilvl w:val="0"/>
          <w:numId w:val="29"/>
        </w:numPr>
        <w:rPr>
          <w:color w:val="000000"/>
          <w:szCs w:val="20"/>
        </w:rPr>
        <w:pPrChange w:id="818" w:author="Fred Perez" w:date="2019-03-22T09:44:00Z">
          <w:pPr>
            <w:numPr>
              <w:numId w:val="31"/>
            </w:numPr>
            <w:tabs>
              <w:tab w:val="num" w:pos="720"/>
            </w:tabs>
            <w:ind w:left="720" w:hanging="360"/>
          </w:pPr>
        </w:pPrChange>
      </w:pPr>
      <w:r w:rsidRPr="00EE678B">
        <w:rPr>
          <w:color w:val="000000"/>
          <w:szCs w:val="20"/>
        </w:rPr>
        <w:t>Management reports aid the pharmacy in controlling inventory and costs.</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The primary benefits to the Veteran are the assurance that he or she is receiving the proper medication and the convenience of obtaining refills easily. The clinicians and pharmacists responsible for patient care benefit from a complete, accurate, and current medication profile available at any time to permit professional evaluation of treatment plans. Utilization, cost, and workload reports provide management cost controlling tools while maintaining the highest level of patient care.</w:t>
      </w:r>
    </w:p>
    <w:p w:rsidR="00105D96" w:rsidRPr="00962A17" w:rsidRDefault="00105D96" w:rsidP="00105D96">
      <w:pPr>
        <w:spacing w:before="120" w:after="120"/>
      </w:pPr>
      <w:r w:rsidRPr="00962A17">
        <w:t>The OneVA Pharmacy project (patch PSO*7*454 - December 2016) provided Pharmacists the capability to dispense prescriptions that originated in other VistA host sites. The OneVA Pharmacy User Manual and Installation Guide describe the site parameter required to use this functionality.</w:t>
      </w:r>
    </w:p>
    <w:p w:rsidR="00B2677F" w:rsidRDefault="00105D96" w:rsidP="00092338">
      <w:pPr>
        <w:rPr>
          <w:color w:val="000000"/>
        </w:rPr>
      </w:pPr>
      <w:bookmarkStart w:id="819" w:name="p1"/>
      <w:bookmarkEnd w:id="819"/>
      <w:r w:rsidRPr="00962A17">
        <w:rPr>
          <w:color w:val="000000"/>
        </w:rPr>
        <w:t>The OneVA Pharmacy patch, PSO*7*479,  provided Pharmacists the ability to print a label when no error message is returned when retrieving the label information from the host system.</w:t>
      </w:r>
    </w:p>
    <w:p w:rsidR="00B2677F" w:rsidRDefault="00B2677F" w:rsidP="00092338">
      <w:pPr>
        <w:rPr>
          <w:color w:val="000000"/>
        </w:rPr>
      </w:pPr>
    </w:p>
    <w:p w:rsidR="00092338" w:rsidRPr="00EE678B" w:rsidRDefault="00092338" w:rsidP="00092338">
      <w:pPr>
        <w:rPr>
          <w:color w:val="000000"/>
          <w:szCs w:val="20"/>
        </w:rPr>
      </w:pPr>
      <w:r w:rsidRPr="00EE678B">
        <w:rPr>
          <w:color w:val="000000"/>
          <w:szCs w:val="20"/>
        </w:rPr>
        <w:t>A number of site parameters allow the individual Department of Veterans Affairs Medical Center (VAMC) to customize the package to meet local needs.</w:t>
      </w:r>
    </w:p>
    <w:p w:rsidR="00092338" w:rsidRPr="00EE678B" w:rsidRDefault="00092338" w:rsidP="0047089E">
      <w:pPr>
        <w:pStyle w:val="ChapterHeading3"/>
      </w:pPr>
      <w:bookmarkStart w:id="820" w:name="_Toc49248167"/>
      <w:bookmarkStart w:id="821" w:name="_Toc50522943"/>
      <w:bookmarkStart w:id="822" w:name="_Toc137012692"/>
      <w:bookmarkStart w:id="823" w:name="_Toc280701103"/>
      <w:bookmarkStart w:id="824" w:name="_Toc299044274"/>
      <w:bookmarkStart w:id="825" w:name="_Toc280853443"/>
      <w:bookmarkStart w:id="826" w:name="_Toc303286022"/>
      <w:bookmarkStart w:id="827" w:name="_Toc339961904"/>
      <w:bookmarkStart w:id="828" w:name="_Toc339962439"/>
      <w:bookmarkStart w:id="829" w:name="_Toc340138562"/>
      <w:bookmarkStart w:id="830" w:name="_Toc340138854"/>
      <w:bookmarkStart w:id="831" w:name="_Toc340139112"/>
      <w:bookmarkStart w:id="832" w:name="_Toc340143747"/>
      <w:bookmarkStart w:id="833" w:name="_Toc340144004"/>
      <w:bookmarkStart w:id="834" w:name="_Toc4140281"/>
      <w:r w:rsidRPr="00EE678B">
        <w:t>Documentation Conventions</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p>
    <w:p w:rsidR="00092338" w:rsidRPr="00EE678B" w:rsidRDefault="00092338" w:rsidP="00092338">
      <w:pPr>
        <w:rPr>
          <w:b/>
          <w:szCs w:val="20"/>
        </w:rPr>
      </w:pPr>
    </w:p>
    <w:p w:rsidR="00092338" w:rsidRPr="00EE678B" w:rsidRDefault="00092338" w:rsidP="00092338">
      <w:pPr>
        <w:rPr>
          <w:caps/>
          <w:color w:val="000000"/>
          <w:szCs w:val="20"/>
        </w:rPr>
      </w:pPr>
      <w:r w:rsidRPr="00EE678B">
        <w:rPr>
          <w:color w:val="000000"/>
          <w:szCs w:val="20"/>
        </w:rPr>
        <w:t xml:space="preserve">This </w:t>
      </w:r>
      <w:r w:rsidRPr="00EE678B">
        <w:rPr>
          <w:i/>
          <w:color w:val="000000"/>
          <w:szCs w:val="20"/>
        </w:rPr>
        <w:t xml:space="preserve">Outpatient Pharmacy V. 7.0 Manager’s User Manual </w:t>
      </w:r>
      <w:r w:rsidRPr="00EE678B">
        <w:rPr>
          <w:color w:val="000000"/>
          <w:szCs w:val="20"/>
        </w:rPr>
        <w:t>includes documentation conventions, also known as notations, which are used consistently throughout this</w:t>
      </w:r>
      <w:r w:rsidRPr="00EE678B">
        <w:rPr>
          <w:i/>
          <w:color w:val="000000"/>
          <w:szCs w:val="20"/>
        </w:rPr>
        <w:t xml:space="preserve"> </w:t>
      </w:r>
      <w:r w:rsidRPr="00EE678B">
        <w:rPr>
          <w:color w:val="000000"/>
          <w:szCs w:val="20"/>
        </w:rPr>
        <w:t>manual. Each convention is outlined below.</w:t>
      </w:r>
    </w:p>
    <w:p w:rsidR="00092338" w:rsidRPr="00EE678B" w:rsidRDefault="00092338" w:rsidP="00092338">
      <w:pPr>
        <w:rPr>
          <w:color w:val="000000"/>
          <w:szCs w:val="20"/>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4570"/>
        <w:gridCol w:w="4552"/>
      </w:tblGrid>
      <w:tr w:rsidR="00092338" w:rsidRPr="00EE678B" w:rsidTr="00730493">
        <w:trPr>
          <w:cantSplit/>
          <w:trHeight w:val="412"/>
          <w:tblHeader/>
        </w:trPr>
        <w:tc>
          <w:tcPr>
            <w:tcW w:w="2505" w:type="pct"/>
            <w:shd w:val="pct10" w:color="auto" w:fill="auto"/>
            <w:vAlign w:val="center"/>
          </w:tcPr>
          <w:p w:rsidR="00092338" w:rsidRPr="00EE678B" w:rsidRDefault="00092338" w:rsidP="00730493">
            <w:pPr>
              <w:rPr>
                <w:rFonts w:ascii="Arial" w:hAnsi="Arial" w:cs="Arial"/>
                <w:b/>
                <w:bCs/>
                <w:szCs w:val="20"/>
              </w:rPr>
            </w:pPr>
            <w:r w:rsidRPr="00EE678B">
              <w:rPr>
                <w:rFonts w:ascii="Arial" w:hAnsi="Arial" w:cs="Arial"/>
                <w:b/>
                <w:bCs/>
                <w:szCs w:val="20"/>
              </w:rPr>
              <w:t>Convention</w:t>
            </w:r>
          </w:p>
        </w:tc>
        <w:tc>
          <w:tcPr>
            <w:tcW w:w="2495" w:type="pct"/>
            <w:shd w:val="pct10" w:color="auto" w:fill="auto"/>
            <w:vAlign w:val="center"/>
          </w:tcPr>
          <w:p w:rsidR="00092338" w:rsidRPr="00EE678B" w:rsidRDefault="00092338" w:rsidP="00730493">
            <w:pPr>
              <w:rPr>
                <w:rFonts w:ascii="Arial" w:hAnsi="Arial" w:cs="Arial"/>
                <w:b/>
                <w:bCs/>
                <w:szCs w:val="20"/>
              </w:rPr>
            </w:pPr>
            <w:r w:rsidRPr="00EE678B">
              <w:rPr>
                <w:rFonts w:ascii="Arial" w:hAnsi="Arial" w:cs="Arial"/>
                <w:b/>
                <w:bCs/>
                <w:szCs w:val="20"/>
              </w:rPr>
              <w:t>Example</w:t>
            </w:r>
          </w:p>
        </w:tc>
      </w:tr>
      <w:tr w:rsidR="00092338" w:rsidRPr="00EE678B" w:rsidTr="00730493">
        <w:trPr>
          <w:cantSplit/>
          <w:trHeight w:val="412"/>
        </w:trPr>
        <w:tc>
          <w:tcPr>
            <w:tcW w:w="2505" w:type="pct"/>
          </w:tcPr>
          <w:p w:rsidR="00092338" w:rsidRPr="00EE678B" w:rsidRDefault="00092338" w:rsidP="00730493">
            <w:pPr>
              <w:spacing w:before="40" w:after="40"/>
              <w:rPr>
                <w:rFonts w:cs="Arial"/>
                <w:color w:val="000000"/>
              </w:rPr>
            </w:pPr>
            <w:r w:rsidRPr="00EE678B">
              <w:rPr>
                <w:color w:val="000000"/>
              </w:rPr>
              <w:t>Menu option text is italicized.</w:t>
            </w:r>
          </w:p>
        </w:tc>
        <w:tc>
          <w:tcPr>
            <w:tcW w:w="2495" w:type="pct"/>
          </w:tcPr>
          <w:p w:rsidR="00092338" w:rsidRPr="00EE678B" w:rsidRDefault="00092338" w:rsidP="00730493">
            <w:pPr>
              <w:spacing w:before="40" w:after="40"/>
              <w:rPr>
                <w:rFonts w:ascii="Arial" w:hAnsi="Arial" w:cs="Arial"/>
                <w:bCs/>
                <w:color w:val="000000"/>
              </w:rPr>
            </w:pPr>
            <w:r w:rsidRPr="00EE678B">
              <w:rPr>
                <w:color w:val="000000"/>
              </w:rPr>
              <w:t xml:space="preserve">There are eight options on the </w:t>
            </w:r>
            <w:r w:rsidRPr="00EE678B">
              <w:rPr>
                <w:i/>
                <w:color w:val="000000"/>
              </w:rPr>
              <w:t>Archiving</w:t>
            </w:r>
            <w:r w:rsidRPr="00EE678B">
              <w:rPr>
                <w:color w:val="000000"/>
              </w:rPr>
              <w:t xml:space="preserve"> menu.</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color w:val="000000"/>
              </w:rPr>
              <w:t>Screen prompts are denoted with quotation marks around them.</w:t>
            </w:r>
          </w:p>
        </w:tc>
        <w:tc>
          <w:tcPr>
            <w:tcW w:w="2495" w:type="pct"/>
          </w:tcPr>
          <w:p w:rsidR="00092338" w:rsidRPr="00EE678B" w:rsidRDefault="00092338" w:rsidP="00730493">
            <w:pPr>
              <w:spacing w:before="40" w:after="40"/>
              <w:rPr>
                <w:color w:val="000000"/>
              </w:rPr>
            </w:pPr>
            <w:r w:rsidRPr="00EE678B">
              <w:rPr>
                <w:color w:val="000000"/>
              </w:rPr>
              <w:t>The “Dosage:” prompt displays next.</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color w:val="000000"/>
              </w:rPr>
              <w:t>Responses in bold face indicate user input.</w:t>
            </w:r>
          </w:p>
        </w:tc>
        <w:tc>
          <w:tcPr>
            <w:tcW w:w="2495" w:type="pct"/>
          </w:tcPr>
          <w:p w:rsidR="00092338" w:rsidRPr="00EE678B" w:rsidRDefault="00092338" w:rsidP="00730493">
            <w:pPr>
              <w:spacing w:before="40" w:after="40"/>
              <w:rPr>
                <w:color w:val="000000"/>
              </w:rPr>
            </w:pPr>
            <w:r w:rsidRPr="00EE678B">
              <w:rPr>
                <w:color w:val="000000"/>
              </w:rPr>
              <w:t xml:space="preserve">Select Orders by number: (1-6): </w:t>
            </w:r>
            <w:r w:rsidRPr="00EE678B">
              <w:rPr>
                <w:b/>
                <w:color w:val="000000"/>
              </w:rPr>
              <w:t>5</w:t>
            </w:r>
          </w:p>
        </w:tc>
      </w:tr>
      <w:tr w:rsidR="00092338" w:rsidRPr="00EE678B" w:rsidTr="00730493">
        <w:trPr>
          <w:cantSplit/>
          <w:trHeight w:val="412"/>
        </w:trPr>
        <w:tc>
          <w:tcPr>
            <w:tcW w:w="2505" w:type="pct"/>
          </w:tcPr>
          <w:p w:rsidR="00092338" w:rsidRPr="00EE678B" w:rsidRDefault="00092338" w:rsidP="00730493">
            <w:pPr>
              <w:spacing w:before="40" w:after="40"/>
              <w:rPr>
                <w:color w:val="000000"/>
              </w:rPr>
            </w:pPr>
            <w:r w:rsidRPr="00EE678B">
              <w:rPr>
                <w:rFonts w:ascii="Courier New" w:hAnsi="Courier New"/>
                <w:b/>
                <w:color w:val="000000"/>
              </w:rPr>
              <w:t>&lt;Enter&gt;</w:t>
            </w:r>
            <w:r w:rsidRPr="00EE678B">
              <w:rPr>
                <w:color w:val="000000"/>
              </w:rPr>
              <w:t xml:space="preserve"> indicates that the Enter key (or Return key on some keyboards) must be pressed.</w:t>
            </w:r>
          </w:p>
          <w:p w:rsidR="00092338" w:rsidRPr="00EE678B" w:rsidRDefault="00092338" w:rsidP="00730493">
            <w:pPr>
              <w:spacing w:before="40" w:after="40"/>
              <w:rPr>
                <w:color w:val="000000"/>
              </w:rPr>
            </w:pPr>
            <w:r w:rsidRPr="00EE678B">
              <w:rPr>
                <w:b/>
                <w:color w:val="000000"/>
              </w:rPr>
              <w:t>&lt;Tab&gt;</w:t>
            </w:r>
            <w:r w:rsidRPr="00EE678B">
              <w:rPr>
                <w:color w:val="000000"/>
              </w:rPr>
              <w:t xml:space="preserve"> indicates that the Tab key must be pressed.</w:t>
            </w:r>
          </w:p>
        </w:tc>
        <w:tc>
          <w:tcPr>
            <w:tcW w:w="2495" w:type="pct"/>
          </w:tcPr>
          <w:p w:rsidR="00092338" w:rsidRPr="00EE678B" w:rsidRDefault="00092338" w:rsidP="00730493">
            <w:pPr>
              <w:spacing w:before="40" w:after="40"/>
              <w:rPr>
                <w:color w:val="000000"/>
              </w:rPr>
            </w:pPr>
            <w:r w:rsidRPr="00EE678B">
              <w:rPr>
                <w:color w:val="000000"/>
              </w:rPr>
              <w:t xml:space="preserve">Type </w:t>
            </w:r>
            <w:r w:rsidRPr="00EE678B">
              <w:rPr>
                <w:b/>
                <w:color w:val="000000"/>
              </w:rPr>
              <w:t>Y</w:t>
            </w:r>
            <w:r w:rsidRPr="00EE678B">
              <w:rPr>
                <w:color w:val="000000"/>
              </w:rPr>
              <w:t xml:space="preserve"> for Yes or </w:t>
            </w:r>
            <w:r w:rsidRPr="00EE678B">
              <w:rPr>
                <w:b/>
                <w:color w:val="000000"/>
              </w:rPr>
              <w:t>N</w:t>
            </w:r>
            <w:r w:rsidRPr="00EE678B">
              <w:rPr>
                <w:color w:val="000000"/>
              </w:rPr>
              <w:t xml:space="preserve"> for No and press </w:t>
            </w:r>
            <w:r w:rsidRPr="00EE678B">
              <w:rPr>
                <w:rFonts w:ascii="Courier New" w:hAnsi="Courier New"/>
                <w:b/>
                <w:color w:val="000000"/>
              </w:rPr>
              <w:t>&lt;Enter&gt;</w:t>
            </w:r>
            <w:r w:rsidRPr="00EE678B">
              <w:rPr>
                <w:color w:val="000000"/>
              </w:rPr>
              <w:t>.</w:t>
            </w:r>
          </w:p>
          <w:p w:rsidR="00092338" w:rsidRPr="00EE678B" w:rsidRDefault="00092338" w:rsidP="00730493">
            <w:pPr>
              <w:spacing w:before="40" w:after="40"/>
              <w:rPr>
                <w:color w:val="000000"/>
              </w:rPr>
            </w:pPr>
            <w:r w:rsidRPr="00EE678B">
              <w:rPr>
                <w:color w:val="000000"/>
              </w:rPr>
              <w:t xml:space="preserve">Press </w:t>
            </w:r>
            <w:r w:rsidRPr="00EE678B">
              <w:rPr>
                <w:b/>
                <w:color w:val="000000"/>
              </w:rPr>
              <w:t>&lt;Tab&gt;</w:t>
            </w:r>
            <w:r w:rsidRPr="00EE678B">
              <w:rPr>
                <w:color w:val="000000"/>
              </w:rPr>
              <w:t xml:space="preserve"> to move the cursor to the next field.</w:t>
            </w:r>
          </w:p>
        </w:tc>
      </w:tr>
      <w:tr w:rsidR="00092338" w:rsidRPr="00EE678B" w:rsidTr="00730493">
        <w:trPr>
          <w:cantSplit/>
          <w:trHeight w:val="412"/>
        </w:trPr>
        <w:tc>
          <w:tcPr>
            <w:tcW w:w="2505" w:type="pct"/>
          </w:tcPr>
          <w:p w:rsidR="00092338" w:rsidRPr="00EE678B" w:rsidRDefault="00583040" w:rsidP="00730493">
            <w:pPr>
              <w:spacing w:before="40" w:after="40"/>
              <w:rPr>
                <w:color w:val="000000"/>
              </w:rPr>
            </w:pPr>
            <w:r>
              <w:rPr>
                <w:noProof/>
              </w:rPr>
              <w:drawing>
                <wp:anchor distT="0" distB="0" distL="114300" distR="114300" simplePos="0" relativeHeight="251642368" behindDoc="0" locked="0" layoutInCell="1" allowOverlap="1">
                  <wp:simplePos x="0" y="0"/>
                  <wp:positionH relativeFrom="column">
                    <wp:posOffset>-60960</wp:posOffset>
                  </wp:positionH>
                  <wp:positionV relativeFrom="paragraph">
                    <wp:posOffset>36830</wp:posOffset>
                  </wp:positionV>
                  <wp:extent cx="457200" cy="371475"/>
                  <wp:effectExtent l="0" t="0" r="0" b="0"/>
                  <wp:wrapSquare wrapText="bothSides"/>
                  <wp:docPr id="249" name="Picture 2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Indicates especially important or helpful information.</w:t>
            </w:r>
          </w:p>
        </w:tc>
        <w:tc>
          <w:tcPr>
            <w:tcW w:w="2495" w:type="pct"/>
          </w:tcPr>
          <w:p w:rsidR="00092338" w:rsidRPr="00EE678B" w:rsidRDefault="00583040" w:rsidP="00730493">
            <w:pPr>
              <w:spacing w:before="40" w:after="40"/>
              <w:rPr>
                <w:color w:val="000000"/>
              </w:rPr>
            </w:pPr>
            <w:r>
              <w:rPr>
                <w:noProof/>
              </w:rPr>
              <w:drawing>
                <wp:anchor distT="0" distB="0" distL="114300" distR="114300" simplePos="0" relativeHeight="251643392" behindDoc="0" locked="0" layoutInCell="1" allowOverlap="1">
                  <wp:simplePos x="0" y="0"/>
                  <wp:positionH relativeFrom="column">
                    <wp:posOffset>-59690</wp:posOffset>
                  </wp:positionH>
                  <wp:positionV relativeFrom="paragraph">
                    <wp:posOffset>38100</wp:posOffset>
                  </wp:positionV>
                  <wp:extent cx="457200" cy="371475"/>
                  <wp:effectExtent l="0" t="0" r="0" b="0"/>
                  <wp:wrapSquare wrapText="bothSides"/>
                  <wp:docPr id="248" name="Picture 1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Up to four of the last LAB results can be displayed in the message.</w:t>
            </w:r>
          </w:p>
        </w:tc>
      </w:tr>
      <w:tr w:rsidR="00092338" w:rsidRPr="00EE678B" w:rsidTr="00730493">
        <w:trPr>
          <w:cantSplit/>
          <w:trHeight w:val="412"/>
        </w:trPr>
        <w:tc>
          <w:tcPr>
            <w:tcW w:w="2505" w:type="pct"/>
          </w:tcPr>
          <w:p w:rsidR="00092338" w:rsidRPr="00EE678B" w:rsidRDefault="00583040" w:rsidP="00730493">
            <w:pPr>
              <w:spacing w:before="40" w:after="40"/>
              <w:rPr>
                <w:color w:val="000000"/>
              </w:rPr>
            </w:pPr>
            <w:r>
              <w:rPr>
                <w:noProof/>
              </w:rPr>
              <w:drawing>
                <wp:anchor distT="0" distB="0" distL="114300" distR="114300" simplePos="0" relativeHeight="251641344" behindDoc="0" locked="0" layoutInCell="1" allowOverlap="1">
                  <wp:simplePos x="0" y="0"/>
                  <wp:positionH relativeFrom="column">
                    <wp:posOffset>-34290</wp:posOffset>
                  </wp:positionH>
                  <wp:positionV relativeFrom="paragraph">
                    <wp:posOffset>16510</wp:posOffset>
                  </wp:positionV>
                  <wp:extent cx="511175" cy="204470"/>
                  <wp:effectExtent l="0" t="0" r="0" b="0"/>
                  <wp:wrapSquare wrapText="left"/>
                  <wp:docPr id="247" name="Picture 1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aphic of a ke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11175" cy="204470"/>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Indicates that options are locked with a particular security key. The user must hold the particular security key to be able to perform the menu option.</w:t>
            </w:r>
          </w:p>
        </w:tc>
        <w:tc>
          <w:tcPr>
            <w:tcW w:w="2495" w:type="pct"/>
          </w:tcPr>
          <w:p w:rsidR="00092338" w:rsidRPr="00EE678B" w:rsidRDefault="00583040" w:rsidP="00730493">
            <w:pPr>
              <w:spacing w:before="40" w:after="40"/>
              <w:rPr>
                <w:color w:val="000000"/>
              </w:rPr>
            </w:pPr>
            <w:r>
              <w:rPr>
                <w:noProof/>
              </w:rPr>
              <w:drawing>
                <wp:anchor distT="0" distB="0" distL="114300" distR="114300" simplePos="0" relativeHeight="251640320" behindDoc="0" locked="0" layoutInCell="1" allowOverlap="1">
                  <wp:simplePos x="0" y="0"/>
                  <wp:positionH relativeFrom="column">
                    <wp:posOffset>-40640</wp:posOffset>
                  </wp:positionH>
                  <wp:positionV relativeFrom="paragraph">
                    <wp:posOffset>31115</wp:posOffset>
                  </wp:positionV>
                  <wp:extent cx="523875" cy="209550"/>
                  <wp:effectExtent l="0" t="0" r="0" b="0"/>
                  <wp:wrapSquare wrapText="left"/>
                  <wp:docPr id="246" name="Picture 17"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raphic of a key"/>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3875" cy="209550"/>
                          </a:xfrm>
                          <a:prstGeom prst="rect">
                            <a:avLst/>
                          </a:prstGeom>
                          <a:noFill/>
                        </pic:spPr>
                      </pic:pic>
                    </a:graphicData>
                  </a:graphic>
                  <wp14:sizeRelH relativeFrom="page">
                    <wp14:pctWidth>0</wp14:pctWidth>
                  </wp14:sizeRelH>
                  <wp14:sizeRelV relativeFrom="page">
                    <wp14:pctHeight>0</wp14:pctHeight>
                  </wp14:sizeRelV>
                </wp:anchor>
              </w:drawing>
            </w:r>
            <w:r w:rsidR="00092338" w:rsidRPr="00EE678B">
              <w:rPr>
                <w:color w:val="000000"/>
              </w:rPr>
              <w:t>This option requires the security key PSOLOCKCLOZ.</w:t>
            </w:r>
          </w:p>
        </w:tc>
      </w:tr>
    </w:tbl>
    <w:p w:rsidR="00092338" w:rsidRPr="00EE678B" w:rsidRDefault="00092338" w:rsidP="004E0305">
      <w:pPr>
        <w:pStyle w:val="Heading2"/>
      </w:pPr>
      <w:bookmarkStart w:id="835" w:name="_Toc280701104"/>
      <w:bookmarkStart w:id="836" w:name="_Toc299044275"/>
      <w:bookmarkStart w:id="837" w:name="_Toc280853444"/>
      <w:bookmarkStart w:id="838" w:name="_Toc49248168"/>
      <w:bookmarkStart w:id="839" w:name="_Toc50522944"/>
      <w:bookmarkStart w:id="840" w:name="_Toc137012693"/>
      <w:bookmarkStart w:id="841" w:name="_Toc303286023"/>
      <w:bookmarkStart w:id="842" w:name="_Toc339961905"/>
      <w:bookmarkStart w:id="843" w:name="_Toc339962440"/>
      <w:bookmarkStart w:id="844" w:name="_Toc340138563"/>
      <w:bookmarkStart w:id="845" w:name="_Toc340138855"/>
      <w:bookmarkStart w:id="846" w:name="_Toc340139113"/>
      <w:bookmarkStart w:id="847" w:name="_Toc340143748"/>
      <w:bookmarkStart w:id="848" w:name="_Toc340144005"/>
      <w:bookmarkStart w:id="849" w:name="_Toc4140282"/>
      <w:r w:rsidRPr="00EE678B">
        <w:t>Getting Help</w:t>
      </w:r>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092338" w:rsidRPr="00EE678B" w:rsidRDefault="00092338" w:rsidP="00730493">
      <w:pPr>
        <w:keepNext/>
        <w:rPr>
          <w:color w:val="000000"/>
          <w:szCs w:val="24"/>
        </w:rPr>
      </w:pPr>
    </w:p>
    <w:p w:rsidR="00092338" w:rsidRPr="00EE678B" w:rsidRDefault="00092338" w:rsidP="00092338">
      <w:pPr>
        <w:rPr>
          <w:color w:val="000000"/>
          <w:szCs w:val="20"/>
        </w:rPr>
      </w:pPr>
      <w:r w:rsidRPr="00EE678B">
        <w:rPr>
          <w:b/>
          <w:color w:val="000000"/>
          <w:szCs w:val="20"/>
        </w:rPr>
        <w:t>?, ??</w:t>
      </w:r>
      <w:r w:rsidRPr="00EE678B">
        <w:rPr>
          <w:color w:val="000000"/>
          <w:szCs w:val="20"/>
        </w:rPr>
        <w:t xml:space="preserve">, </w:t>
      </w:r>
      <w:r w:rsidRPr="00EE678B">
        <w:rPr>
          <w:b/>
          <w:color w:val="000000"/>
          <w:szCs w:val="20"/>
        </w:rPr>
        <w:t>???</w:t>
      </w:r>
      <w:r w:rsidRPr="00EE678B">
        <w:rPr>
          <w:color w:val="000000"/>
          <w:szCs w:val="20"/>
        </w:rPr>
        <w:t xml:space="preserve"> One, two, or three question marks can be entered at any of the prompts for online help. One question mark elicits a brief statement of what information is appropriate for the prompt. Two question marks provide more help, plus the hidden actions, and three question marks will provide more detailed help, including a list of possible answers, if appropriate.</w:t>
      </w:r>
    </w:p>
    <w:p w:rsidR="00092338" w:rsidRPr="00EE678B" w:rsidRDefault="00092338" w:rsidP="004E0305">
      <w:pPr>
        <w:pStyle w:val="Heading2"/>
      </w:pPr>
      <w:bookmarkStart w:id="850" w:name="_Toc513952631"/>
      <w:bookmarkStart w:id="851" w:name="_Toc520273311"/>
      <w:bookmarkStart w:id="852" w:name="_Toc520299103"/>
      <w:bookmarkStart w:id="853" w:name="_Toc520304570"/>
      <w:bookmarkStart w:id="854" w:name="_Toc32836844"/>
      <w:bookmarkStart w:id="855" w:name="_Toc38424508"/>
      <w:bookmarkStart w:id="856" w:name="_Toc50535205"/>
      <w:bookmarkStart w:id="857" w:name="_Toc280701105"/>
      <w:bookmarkStart w:id="858" w:name="_Toc299044276"/>
      <w:bookmarkStart w:id="859" w:name="_Toc280853445"/>
      <w:bookmarkStart w:id="860" w:name="_Toc303286024"/>
      <w:bookmarkStart w:id="861" w:name="_Toc339961906"/>
      <w:bookmarkStart w:id="862" w:name="_Toc339962441"/>
      <w:bookmarkStart w:id="863" w:name="_Toc340138564"/>
      <w:bookmarkStart w:id="864" w:name="_Toc340138856"/>
      <w:bookmarkStart w:id="865" w:name="_Toc340139114"/>
      <w:bookmarkStart w:id="866" w:name="_Toc340143749"/>
      <w:bookmarkStart w:id="867" w:name="_Toc340144006"/>
      <w:bookmarkStart w:id="868" w:name="_Toc4140283"/>
      <w:r w:rsidRPr="00EE678B">
        <w:t>Related Manuals</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 xml:space="preserve">The following manuals are located on the VistA Documentation Library (VDL) at: </w:t>
      </w:r>
      <w:hyperlink r:id="rId19" w:history="1">
        <w:r w:rsidRPr="00EE678B">
          <w:rPr>
            <w:color w:val="0000FF"/>
            <w:szCs w:val="20"/>
            <w:u w:val="single"/>
          </w:rPr>
          <w:t>http://www.va.gov/vdl</w:t>
        </w:r>
      </w:hyperlink>
      <w:r w:rsidRPr="00EE678B">
        <w:rPr>
          <w:color w:val="000000"/>
          <w:szCs w:val="20"/>
        </w:rPr>
        <w:t>.</w:t>
      </w:r>
    </w:p>
    <w:p w:rsidR="00092338" w:rsidRPr="00EE678B" w:rsidRDefault="00092338" w:rsidP="00092338">
      <w:pPr>
        <w:rPr>
          <w:color w:val="000000"/>
          <w:szCs w:val="20"/>
        </w:rPr>
      </w:pPr>
    </w:p>
    <w:p w:rsidR="00092338" w:rsidRPr="00EE678B" w:rsidRDefault="00092338" w:rsidP="007A1309">
      <w:pPr>
        <w:pStyle w:val="Heading3"/>
      </w:pPr>
      <w:bookmarkStart w:id="869" w:name="p002"/>
      <w:bookmarkStart w:id="870" w:name="_Toc4140284"/>
      <w:bookmarkEnd w:id="869"/>
      <w:r w:rsidRPr="00EE678B">
        <w:t>Main Package Documentation</w:t>
      </w:r>
      <w:bookmarkEnd w:id="870"/>
    </w:p>
    <w:p w:rsidR="00092338" w:rsidRPr="00EE678B" w:rsidRDefault="00092338">
      <w:pPr>
        <w:numPr>
          <w:ilvl w:val="0"/>
          <w:numId w:val="60"/>
        </w:numPr>
        <w:spacing w:before="120"/>
        <w:rPr>
          <w:i/>
          <w:color w:val="000000"/>
          <w:szCs w:val="20"/>
        </w:rPr>
        <w:pPrChange w:id="871" w:author="Fred Perez" w:date="2019-03-22T09:44:00Z">
          <w:pPr>
            <w:numPr>
              <w:numId w:val="64"/>
            </w:numPr>
            <w:spacing w:before="120"/>
            <w:ind w:left="720" w:hanging="360"/>
          </w:pPr>
        </w:pPrChange>
      </w:pPr>
      <w:r w:rsidRPr="00EE678B">
        <w:rPr>
          <w:i/>
          <w:color w:val="000000"/>
          <w:szCs w:val="20"/>
        </w:rPr>
        <w:t>Outpatient Pharmacy V. 7.0 Release Notes</w:t>
      </w:r>
    </w:p>
    <w:p w:rsidR="00092338" w:rsidRPr="00EE678B" w:rsidRDefault="00092338">
      <w:pPr>
        <w:numPr>
          <w:ilvl w:val="0"/>
          <w:numId w:val="60"/>
        </w:numPr>
        <w:rPr>
          <w:i/>
          <w:color w:val="000000"/>
          <w:szCs w:val="20"/>
        </w:rPr>
        <w:pPrChange w:id="872" w:author="Fred Perez" w:date="2019-03-22T09:44:00Z">
          <w:pPr>
            <w:numPr>
              <w:numId w:val="64"/>
            </w:numPr>
            <w:ind w:left="720" w:hanging="360"/>
          </w:pPr>
        </w:pPrChange>
      </w:pPr>
      <w:r w:rsidRPr="00EE678B">
        <w:rPr>
          <w:i/>
          <w:color w:val="000000"/>
          <w:szCs w:val="20"/>
        </w:rPr>
        <w:t>Outpatient Pharmacy V. 7.0 Manager’s User Manual</w:t>
      </w:r>
    </w:p>
    <w:p w:rsidR="00092338" w:rsidRPr="00EE678B" w:rsidRDefault="00092338">
      <w:pPr>
        <w:numPr>
          <w:ilvl w:val="0"/>
          <w:numId w:val="60"/>
        </w:numPr>
        <w:rPr>
          <w:i/>
          <w:color w:val="000000"/>
          <w:szCs w:val="20"/>
        </w:rPr>
        <w:pPrChange w:id="873" w:author="Fred Perez" w:date="2019-03-22T09:44:00Z">
          <w:pPr>
            <w:numPr>
              <w:numId w:val="64"/>
            </w:numPr>
            <w:ind w:left="720" w:hanging="360"/>
          </w:pPr>
        </w:pPrChange>
      </w:pPr>
      <w:r w:rsidRPr="00EE678B">
        <w:rPr>
          <w:i/>
          <w:color w:val="000000"/>
          <w:szCs w:val="20"/>
        </w:rPr>
        <w:t>Outpatient Pharmacy V. 7.0 Pharmacist’s User Manual</w:t>
      </w:r>
    </w:p>
    <w:p w:rsidR="00092338" w:rsidRPr="00EE678B" w:rsidRDefault="00092338">
      <w:pPr>
        <w:numPr>
          <w:ilvl w:val="0"/>
          <w:numId w:val="60"/>
        </w:numPr>
        <w:rPr>
          <w:i/>
          <w:color w:val="000000"/>
          <w:szCs w:val="20"/>
        </w:rPr>
        <w:pPrChange w:id="874" w:author="Fred Perez" w:date="2019-03-22T09:44:00Z">
          <w:pPr>
            <w:numPr>
              <w:numId w:val="64"/>
            </w:numPr>
            <w:ind w:left="720" w:hanging="360"/>
          </w:pPr>
        </w:pPrChange>
      </w:pPr>
      <w:r w:rsidRPr="00EE678B">
        <w:rPr>
          <w:i/>
          <w:color w:val="000000"/>
          <w:szCs w:val="20"/>
        </w:rPr>
        <w:t>Outpatient Pharmacy V. 7.0 Technician’s User Manual</w:t>
      </w:r>
    </w:p>
    <w:p w:rsidR="00092338" w:rsidRPr="00EE678B" w:rsidRDefault="00092338">
      <w:pPr>
        <w:numPr>
          <w:ilvl w:val="0"/>
          <w:numId w:val="60"/>
        </w:numPr>
        <w:rPr>
          <w:i/>
          <w:color w:val="000000"/>
          <w:szCs w:val="20"/>
        </w:rPr>
        <w:pPrChange w:id="875" w:author="Fred Perez" w:date="2019-03-22T09:44:00Z">
          <w:pPr>
            <w:numPr>
              <w:numId w:val="64"/>
            </w:numPr>
            <w:ind w:left="720" w:hanging="360"/>
          </w:pPr>
        </w:pPrChange>
      </w:pPr>
      <w:r w:rsidRPr="00EE678B">
        <w:rPr>
          <w:i/>
          <w:color w:val="000000"/>
          <w:szCs w:val="20"/>
        </w:rPr>
        <w:t>Outpatient Pharmacy V. 7.0 User Manual – Supplemental</w:t>
      </w:r>
    </w:p>
    <w:p w:rsidR="00092338" w:rsidRPr="00EE678B" w:rsidRDefault="00092338">
      <w:pPr>
        <w:numPr>
          <w:ilvl w:val="0"/>
          <w:numId w:val="60"/>
        </w:numPr>
        <w:rPr>
          <w:i/>
          <w:color w:val="000000"/>
          <w:szCs w:val="20"/>
        </w:rPr>
        <w:pPrChange w:id="876" w:author="Fred Perez" w:date="2019-03-22T09:44:00Z">
          <w:pPr>
            <w:numPr>
              <w:numId w:val="64"/>
            </w:numPr>
            <w:ind w:left="720" w:hanging="360"/>
          </w:pPr>
        </w:pPrChange>
      </w:pPr>
      <w:r w:rsidRPr="00EE678B">
        <w:rPr>
          <w:i/>
          <w:color w:val="000000"/>
          <w:szCs w:val="20"/>
        </w:rPr>
        <w:t>Outpatient Pharmacy V. 7.0 Technical Manual/Security Guide</w:t>
      </w:r>
    </w:p>
    <w:p w:rsidR="00191D45" w:rsidRPr="00EE678B" w:rsidRDefault="00191D45">
      <w:pPr>
        <w:numPr>
          <w:ilvl w:val="0"/>
          <w:numId w:val="60"/>
        </w:numPr>
        <w:rPr>
          <w:i/>
          <w:color w:val="000000"/>
          <w:szCs w:val="20"/>
        </w:rPr>
        <w:pPrChange w:id="877" w:author="Fred Perez" w:date="2019-03-22T09:44:00Z">
          <w:pPr>
            <w:numPr>
              <w:numId w:val="64"/>
            </w:numPr>
            <w:ind w:left="720" w:hanging="360"/>
          </w:pPr>
        </w:pPrChange>
      </w:pPr>
      <w:r w:rsidRPr="00EE678B">
        <w:rPr>
          <w:i/>
          <w:color w:val="000000"/>
          <w:szCs w:val="20"/>
        </w:rPr>
        <w:t>Dosing Order Check User Manual</w:t>
      </w:r>
    </w:p>
    <w:p w:rsidR="00B2677F" w:rsidRPr="00B2677F" w:rsidRDefault="00191D45">
      <w:pPr>
        <w:numPr>
          <w:ilvl w:val="0"/>
          <w:numId w:val="60"/>
        </w:numPr>
        <w:rPr>
          <w:i/>
        </w:rPr>
        <w:pPrChange w:id="878" w:author="Fred Perez" w:date="2019-03-22T09:44:00Z">
          <w:pPr>
            <w:numPr>
              <w:numId w:val="64"/>
            </w:numPr>
            <w:ind w:left="720" w:hanging="360"/>
          </w:pPr>
        </w:pPrChange>
      </w:pPr>
      <w:r w:rsidRPr="00EE678B">
        <w:rPr>
          <w:i/>
          <w:color w:val="000000"/>
          <w:szCs w:val="20"/>
        </w:rPr>
        <w:t>VistA to MOCHA Interface Document</w:t>
      </w:r>
    </w:p>
    <w:p w:rsidR="00B2677F" w:rsidRPr="00962A17" w:rsidRDefault="00B2677F">
      <w:pPr>
        <w:numPr>
          <w:ilvl w:val="0"/>
          <w:numId w:val="60"/>
        </w:numPr>
        <w:rPr>
          <w:i/>
        </w:rPr>
        <w:pPrChange w:id="879" w:author="Fred Perez" w:date="2019-03-22T09:44:00Z">
          <w:pPr>
            <w:numPr>
              <w:numId w:val="64"/>
            </w:numPr>
            <w:ind w:left="720" w:hanging="360"/>
          </w:pPr>
        </w:pPrChange>
      </w:pPr>
      <w:r w:rsidRPr="00962A17">
        <w:rPr>
          <w:i/>
        </w:rPr>
        <w:t>Installation Guide – OneVA Pharmacy</w:t>
      </w:r>
    </w:p>
    <w:p w:rsidR="00B2677F" w:rsidRPr="00962A17" w:rsidRDefault="00B2677F">
      <w:pPr>
        <w:numPr>
          <w:ilvl w:val="0"/>
          <w:numId w:val="60"/>
        </w:numPr>
        <w:rPr>
          <w:i/>
        </w:rPr>
        <w:pPrChange w:id="880" w:author="Fred Perez" w:date="2019-03-22T09:44:00Z">
          <w:pPr>
            <w:numPr>
              <w:numId w:val="64"/>
            </w:numPr>
            <w:ind w:left="720" w:hanging="360"/>
          </w:pPr>
        </w:pPrChange>
      </w:pPr>
      <w:r w:rsidRPr="00962A17">
        <w:rPr>
          <w:i/>
        </w:rPr>
        <w:t>Release Notes – OneVA Pharmacy</w:t>
      </w:r>
    </w:p>
    <w:p w:rsidR="00B2677F" w:rsidRPr="00962A17" w:rsidRDefault="00B2677F">
      <w:pPr>
        <w:numPr>
          <w:ilvl w:val="0"/>
          <w:numId w:val="60"/>
        </w:numPr>
        <w:rPr>
          <w:i/>
        </w:rPr>
        <w:pPrChange w:id="881" w:author="Fred Perez" w:date="2019-03-22T09:44:00Z">
          <w:pPr>
            <w:numPr>
              <w:numId w:val="64"/>
            </w:numPr>
            <w:ind w:left="720" w:hanging="360"/>
          </w:pPr>
        </w:pPrChange>
      </w:pPr>
      <w:r w:rsidRPr="00962A17">
        <w:rPr>
          <w:i/>
        </w:rPr>
        <w:t>User Manual – OneVA Pharmacy</w:t>
      </w:r>
    </w:p>
    <w:p w:rsidR="00191D45" w:rsidRPr="00EE678B" w:rsidRDefault="00191D45">
      <w:pPr>
        <w:numPr>
          <w:ilvl w:val="0"/>
          <w:numId w:val="60"/>
        </w:numPr>
        <w:rPr>
          <w:i/>
          <w:color w:val="000000"/>
          <w:szCs w:val="20"/>
        </w:rPr>
        <w:pPrChange w:id="882" w:author="Fred Perez" w:date="2019-03-22T09:44:00Z">
          <w:pPr>
            <w:numPr>
              <w:numId w:val="64"/>
            </w:numPr>
            <w:ind w:left="720" w:hanging="360"/>
          </w:pPr>
        </w:pPrChange>
      </w:pPr>
    </w:p>
    <w:p w:rsidR="00092338" w:rsidRPr="00EE678B" w:rsidRDefault="00092338" w:rsidP="00092338">
      <w:pPr>
        <w:rPr>
          <w:color w:val="000000"/>
          <w:szCs w:val="20"/>
        </w:rPr>
      </w:pPr>
    </w:p>
    <w:p w:rsidR="00092338" w:rsidRPr="00EE678B" w:rsidRDefault="00092338" w:rsidP="00730493">
      <w:pPr>
        <w:pStyle w:val="ChapterHeading4"/>
      </w:pPr>
      <w:bookmarkStart w:id="883" w:name="_Toc4140285"/>
      <w:r w:rsidRPr="00EE678B">
        <w:t>Additional Documentation</w:t>
      </w:r>
      <w:bookmarkEnd w:id="883"/>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Additional documentation related to specific projects is also located on the VDL. For example, there may be several different Release Notes documents, which apply to specific projects. Also, there may be several sets of “Change Page” documents, which apply to changes made only for a specific package patch.</w:t>
      </w:r>
    </w:p>
    <w:p w:rsidR="00092338" w:rsidRPr="00EE678B" w:rsidRDefault="00092338" w:rsidP="00092338">
      <w:pPr>
        <w:rPr>
          <w:color w:val="000000"/>
          <w:szCs w:val="20"/>
        </w:rPr>
      </w:pPr>
    </w:p>
    <w:p w:rsidR="00092338" w:rsidRPr="00EE678B" w:rsidRDefault="009426E7" w:rsidP="009426E7">
      <w:pPr>
        <w:pStyle w:val="ChapterHeading"/>
      </w:pPr>
      <w:r w:rsidRPr="00EE678B">
        <w:rPr>
          <w:szCs w:val="20"/>
        </w:rPr>
        <w:br w:type="page"/>
      </w:r>
      <w:bookmarkStart w:id="884" w:name="_Toc513952636"/>
      <w:bookmarkStart w:id="885" w:name="_Toc520273316"/>
      <w:bookmarkStart w:id="886" w:name="_Toc520299108"/>
      <w:bookmarkStart w:id="887" w:name="_Toc520304575"/>
      <w:bookmarkStart w:id="888" w:name="_Toc32836849"/>
      <w:bookmarkStart w:id="889" w:name="_Toc38424513"/>
      <w:bookmarkStart w:id="890" w:name="_Toc50535210"/>
      <w:bookmarkStart w:id="891" w:name="_Toc146340734"/>
      <w:bookmarkStart w:id="892" w:name="_Toc280701106"/>
      <w:bookmarkStart w:id="893" w:name="_Toc299044277"/>
      <w:bookmarkStart w:id="894" w:name="_Toc280853446"/>
      <w:bookmarkStart w:id="895" w:name="_Toc303286025"/>
      <w:bookmarkStart w:id="896" w:name="_Toc339961907"/>
      <w:bookmarkStart w:id="897" w:name="_Toc340138565"/>
      <w:bookmarkStart w:id="898" w:name="_Toc340139115"/>
      <w:bookmarkStart w:id="899" w:name="_Toc4140286"/>
      <w:bookmarkStart w:id="900" w:name="OLE_LINK128"/>
      <w:r w:rsidR="00092338"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w:t>
      </w:r>
      <w:r w:rsidR="00251627">
        <w:rPr>
          <w:noProof/>
        </w:rPr>
        <w:fldChar w:fldCharType="end"/>
      </w:r>
      <w:r w:rsidR="00092338" w:rsidRPr="00EE678B">
        <w:t>: List Manager</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sidR="00092338" w:rsidRPr="00EE678B">
        <w:rPr>
          <w:b w:val="0"/>
        </w:rPr>
        <w:fldChar w:fldCharType="begin"/>
      </w:r>
      <w:r w:rsidR="00092338" w:rsidRPr="00EE678B">
        <w:rPr>
          <w:b w:val="0"/>
        </w:rPr>
        <w:instrText>XE "List Manager"</w:instrText>
      </w:r>
      <w:r w:rsidR="00092338" w:rsidRPr="00EE678B">
        <w:rPr>
          <w:b w:val="0"/>
        </w:rPr>
        <w:fldChar w:fldCharType="end"/>
      </w:r>
    </w:p>
    <w:p w:rsidR="00092338" w:rsidRPr="00EE678B" w:rsidRDefault="00092338" w:rsidP="00092338">
      <w:pPr>
        <w:rPr>
          <w:rFonts w:eastAsia="MS Mincho"/>
          <w:szCs w:val="20"/>
        </w:rPr>
      </w:pPr>
    </w:p>
    <w:p w:rsidR="00092338" w:rsidRPr="00EE678B" w:rsidRDefault="00092338" w:rsidP="00092338">
      <w:pPr>
        <w:rPr>
          <w:color w:val="000000"/>
          <w:szCs w:val="20"/>
        </w:rPr>
      </w:pPr>
      <w:r w:rsidRPr="00EE678B">
        <w:rPr>
          <w:color w:val="000000"/>
          <w:szCs w:val="20"/>
        </w:rPr>
        <w:t>The screen displayed when processing an order has changed dramatically from the previous version of Outpatient Pharmacy (e.g., v. 6.0). The new screen was designed using List Manager.</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This new screen gives more information and easier accessibility to vital reports and areas of a patient’s chart.</w:t>
      </w:r>
    </w:p>
    <w:p w:rsidR="00092338" w:rsidRPr="00EE678B" w:rsidRDefault="00092338" w:rsidP="00092338">
      <w:pPr>
        <w:rPr>
          <w:color w:val="000000"/>
          <w:sz w:val="16"/>
          <w:szCs w:val="20"/>
        </w:rPr>
      </w:pPr>
    </w:p>
    <w:p w:rsidR="00092338" w:rsidRPr="00EE678B" w:rsidRDefault="00092338" w:rsidP="00092338">
      <w:pPr>
        <w:rPr>
          <w:color w:val="000000"/>
          <w:szCs w:val="20"/>
        </w:rPr>
      </w:pPr>
      <w:r w:rsidRPr="00EE678B">
        <w:rPr>
          <w:color w:val="000000"/>
          <w:szCs w:val="20"/>
        </w:rPr>
        <w:t>Please take the time to read over the explanation of the screen and the actions that can now be executed at the touch of a key. This type of preparation before attempting to use List Manager will reduce the time and effort needed to become skilled in order processing with this new version of List Manager.</w:t>
      </w:r>
    </w:p>
    <w:p w:rsidR="00092338" w:rsidRPr="00EE678B" w:rsidRDefault="00092338" w:rsidP="00092338">
      <w:pPr>
        <w:rPr>
          <w:szCs w:val="20"/>
        </w:rPr>
      </w:pPr>
    </w:p>
    <w:p w:rsidR="00092338" w:rsidRPr="00EE678B" w:rsidRDefault="00092338" w:rsidP="00092338">
      <w:pPr>
        <w:rPr>
          <w:color w:val="000000"/>
          <w:sz w:val="16"/>
          <w:szCs w:val="20"/>
        </w:rPr>
      </w:pPr>
    </w:p>
    <w:bookmarkStart w:id="901" w:name="Page_3"/>
    <w:bookmarkEnd w:id="901"/>
    <w:p w:rsidR="00092338" w:rsidRPr="00EE678B" w:rsidRDefault="00583040" w:rsidP="00092338">
      <w:pPr>
        <w:jc w:val="center"/>
        <w:rPr>
          <w:rFonts w:ascii="Arial" w:eastAsia="MS Mincho" w:hAnsi="Arial"/>
          <w:b/>
          <w:color w:val="000000"/>
          <w:sz w:val="36"/>
          <w:szCs w:val="20"/>
        </w:rPr>
      </w:pPr>
      <w:r>
        <w:rPr>
          <w:noProof/>
        </w:rPr>
        <mc:AlternateContent>
          <mc:Choice Requires="wpg">
            <w:drawing>
              <wp:anchor distT="0" distB="0" distL="114300" distR="114300" simplePos="0" relativeHeight="251621888" behindDoc="0" locked="0" layoutInCell="1" allowOverlap="1">
                <wp:simplePos x="0" y="0"/>
                <wp:positionH relativeFrom="column">
                  <wp:posOffset>-342900</wp:posOffset>
                </wp:positionH>
                <wp:positionV relativeFrom="paragraph">
                  <wp:posOffset>127000</wp:posOffset>
                </wp:positionV>
                <wp:extent cx="6400800" cy="3657600"/>
                <wp:effectExtent l="0" t="4445" r="9525" b="5080"/>
                <wp:wrapNone/>
                <wp:docPr id="230"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0800" cy="3657600"/>
                          <a:chOff x="900" y="5040"/>
                          <a:chExt cx="10080" cy="5760"/>
                        </a:xfrm>
                      </wpg:grpSpPr>
                      <wps:wsp>
                        <wps:cNvPr id="231" name="Text Box 6"/>
                        <wps:cNvSpPr txBox="1">
                          <a:spLocks noChangeArrowheads="1"/>
                        </wps:cNvSpPr>
                        <wps:spPr bwMode="auto">
                          <a:xfrm>
                            <a:off x="2700" y="5580"/>
                            <a:ext cx="8280" cy="5220"/>
                          </a:xfrm>
                          <a:prstGeom prst="rect">
                            <a:avLst/>
                          </a:prstGeom>
                          <a:solidFill>
                            <a:srgbClr val="FFFFFF"/>
                          </a:solidFill>
                          <a:ln w="9525">
                            <a:solidFill>
                              <a:srgbClr val="000080"/>
                            </a:solidFill>
                            <a:miter lim="800000"/>
                            <a:headEnd/>
                            <a:tailEnd/>
                          </a:ln>
                        </wps:spPr>
                        <wps:txbx>
                          <w:txbxContent>
                            <w:p w:rsidR="00251627" w:rsidRPr="00BB49DA" w:rsidRDefault="00251627" w:rsidP="00BB49DA">
                              <w:pPr>
                                <w:shd w:val="pct10" w:color="auto" w:fill="auto"/>
                                <w:rPr>
                                  <w:rFonts w:ascii="Courier New" w:hAnsi="Courier New"/>
                                  <w:color w:val="000000"/>
                                  <w:sz w:val="18"/>
                                  <w:szCs w:val="20"/>
                                  <w:u w:val="single"/>
                                  <w:lang w:val="x-none" w:eastAsia="x-none"/>
                                </w:rPr>
                              </w:pPr>
                              <w:bookmarkStart w:id="902" w:name="OLE_LINK117"/>
                              <w:bookmarkStart w:id="903" w:name="OLE_LINK118"/>
                              <w:bookmarkStart w:id="904" w:name="_Hlk165274319"/>
                              <w:r w:rsidRPr="00BB49DA">
                                <w:rPr>
                                  <w:rFonts w:ascii="Courier New" w:hAnsi="Courier New"/>
                                  <w:bCs/>
                                  <w:color w:val="000000"/>
                                  <w:sz w:val="18"/>
                                  <w:szCs w:val="20"/>
                                  <w:u w:val="single"/>
                                  <w:lang w:val="x-none" w:eastAsia="x-none"/>
                                </w:rPr>
                                <w:t>Patient Information</w:t>
                              </w:r>
                              <w:r w:rsidRPr="00BB49DA">
                                <w:rPr>
                                  <w:rFonts w:ascii="Courier New" w:hAnsi="Courier New"/>
                                  <w:color w:val="000000"/>
                                  <w:sz w:val="18"/>
                                  <w:szCs w:val="20"/>
                                  <w:u w:val="single"/>
                                  <w:lang w:val="x-none" w:eastAsia="x-none"/>
                                </w:rPr>
                                <w:t xml:space="preserve">        Feb 09, 2006 16:31:03       Page:   1 of    2 </w:t>
                              </w:r>
                            </w:p>
                            <w:p w:rsidR="00251627" w:rsidRPr="00BB49DA" w:rsidRDefault="00251627" w:rsidP="00BB49DA">
                              <w:pPr>
                                <w:shd w:val="pct10" w:color="auto" w:fill="auto"/>
                                <w:rPr>
                                  <w:rFonts w:ascii="Courier New" w:hAnsi="Courier New"/>
                                  <w:color w:val="000000"/>
                                  <w:sz w:val="18"/>
                                  <w:szCs w:val="20"/>
                                  <w:shd w:val="clear" w:color="auto" w:fill="000000"/>
                                  <w:lang w:val="x-none" w:eastAsia="x-none"/>
                                </w:rPr>
                              </w:pPr>
                              <w:r w:rsidRPr="00BB49DA">
                                <w:rPr>
                                  <w:rFonts w:ascii="Courier New" w:hAnsi="Courier New"/>
                                  <w:color w:val="000000"/>
                                  <w:sz w:val="18"/>
                                  <w:szCs w:val="20"/>
                                  <w:lang w:val="x-none" w:eastAsia="x-none"/>
                                </w:rPr>
                                <w:t xml:space="preserve">OPPATIENT17, ONE                                                  </w:t>
                              </w:r>
                              <w:r w:rsidRPr="00BB49DA">
                                <w:rPr>
                                  <w:rFonts w:ascii="Courier New" w:hAnsi="Courier New"/>
                                  <w:color w:val="FFFFFF"/>
                                  <w:sz w:val="18"/>
                                  <w:szCs w:val="20"/>
                                  <w:shd w:val="solid" w:color="auto" w:fill="FFFFFF"/>
                                  <w:lang w:val="x-none" w:eastAsia="x-none"/>
                                </w:rPr>
                                <w:t>&lt;A&gt;</w:t>
                              </w:r>
                              <w:r w:rsidRPr="00BB49DA">
                                <w:rPr>
                                  <w:rFonts w:ascii="Courier New" w:hAnsi="Courier New"/>
                                  <w:color w:val="000000"/>
                                  <w:sz w:val="18"/>
                                  <w:szCs w:val="20"/>
                                  <w:shd w:val="clear" w:color="auto" w:fill="00000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PID: 000-12-3456                           Ht(cm): 175.26 (08/06/2000)</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DOB: AUG 30,1948 (57)                      Wt(kg): 108.18 (01/14/2006)</w:t>
                              </w:r>
                            </w:p>
                            <w:p w:rsidR="00251627" w:rsidRDefault="00251627" w:rsidP="00BB49DA">
                              <w:pPr>
                                <w:shd w:val="pct10" w:color="auto" w:fill="auto"/>
                                <w:rPr>
                                  <w:rFonts w:ascii="Courier New" w:hAnsi="Courier New"/>
                                  <w:color w:val="000000"/>
                                  <w:sz w:val="18"/>
                                  <w:szCs w:val="20"/>
                                  <w:lang w:eastAsia="x-none"/>
                                </w:rPr>
                              </w:pPr>
                              <w:r w:rsidRPr="00BB49DA">
                                <w:rPr>
                                  <w:rFonts w:ascii="Courier New" w:hAnsi="Courier New"/>
                                  <w:color w:val="000000"/>
                                  <w:sz w:val="18"/>
                                  <w:szCs w:val="20"/>
                                  <w:lang w:val="x-none" w:eastAsia="x-none"/>
                                </w:rPr>
                                <w:t xml:space="preserve"> SEX: MALE</w:t>
                              </w:r>
                            </w:p>
                            <w:p w:rsidR="00251627" w:rsidRPr="00B10E0E" w:rsidRDefault="00251627" w:rsidP="00BB49DA">
                              <w:pPr>
                                <w:shd w:val="pct10" w:color="auto" w:fill="auto"/>
                                <w:rPr>
                                  <w:rFonts w:ascii="Courier New" w:hAnsi="Courier New"/>
                                  <w:color w:val="000000"/>
                                  <w:sz w:val="18"/>
                                  <w:szCs w:val="20"/>
                                  <w:lang w:eastAsia="x-none"/>
                                </w:rPr>
                              </w:pPr>
                              <w:r w:rsidRPr="003168EC">
                                <w:rPr>
                                  <w:rFonts w:ascii="Courier New" w:hAnsi="Courier New" w:cs="Courier New"/>
                                  <w:sz w:val="18"/>
                                  <w:szCs w:val="18"/>
                                </w:rPr>
                                <w:t xml:space="preserve">CrCL: &lt;Not Found&gt; (CREAT: Not Found)      BSA (m2): </w:t>
                              </w:r>
                              <w:r>
                                <w:rPr>
                                  <w:rFonts w:ascii="Courier New" w:hAnsi="Courier New" w:cs="Courier New"/>
                                  <w:sz w:val="18"/>
                                  <w:szCs w:val="18"/>
                                </w:rPr>
                                <w:t>1.95</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u w:val="single"/>
                                  <w:lang w:val="x-none" w:eastAsia="x-none"/>
                                </w:rPr>
                                <w:t>+</w:t>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Eligibility: SERVICE CONNECTED 50% to 100%     SC%: 70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RX PATIENT STATUS: SC LESS THAN 50%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Disabilities: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1313 TWIN OAKS LANE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HOME PHONE: 555-555-8361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ANYVILLE                                          CELL PHONE: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ALABAMA  12345                                    WORK PHONE: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Prescription Mail Delivery: Regular Mail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Allergies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Verified: PEANUTS, </w:t>
                              </w:r>
                            </w:p>
                            <w:p w:rsidR="00251627" w:rsidRPr="00BB49DA" w:rsidRDefault="00251627" w:rsidP="00BB49DA">
                              <w:pPr>
                                <w:shd w:val="clear" w:color="auto" w:fill="FFFFFF"/>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Enter ?? for more actions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EA  Enter/Edit Allergy/ADR Data         PU  Patient Record Update</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DD  Detailed Allergy/ADR List           EX  Exit Patient List</w:t>
                              </w:r>
                            </w:p>
                            <w:p w:rsidR="00251627" w:rsidRPr="00BB49DA" w:rsidRDefault="00251627" w:rsidP="00BB49DA">
                              <w:pPr>
                                <w:shd w:val="pct10" w:color="auto" w:fill="auto"/>
                                <w:rPr>
                                  <w:rFonts w:ascii="Courier New" w:eastAsia="MS Mincho" w:hAnsi="Courier New"/>
                                  <w:color w:val="000000"/>
                                  <w:sz w:val="18"/>
                                  <w:szCs w:val="18"/>
                                  <w:lang w:val="x-none" w:eastAsia="x-none"/>
                                </w:rPr>
                              </w:pPr>
                              <w:r w:rsidRPr="00BB49DA">
                                <w:rPr>
                                  <w:rFonts w:ascii="Courier New" w:hAnsi="Courier New"/>
                                  <w:color w:val="000000"/>
                                  <w:sz w:val="18"/>
                                  <w:szCs w:val="18"/>
                                  <w:lang w:val="x-none" w:eastAsia="x-none"/>
                                </w:rPr>
                                <w:t xml:space="preserve">Select Action: Quit// </w:t>
                              </w:r>
                              <w:bookmarkEnd w:id="902"/>
                              <w:bookmarkEnd w:id="903"/>
                              <w:bookmarkEnd w:id="904"/>
                            </w:p>
                            <w:p w:rsidR="00251627" w:rsidRPr="001439DF" w:rsidRDefault="00251627" w:rsidP="001C34C2">
                              <w:pPr>
                                <w:pStyle w:val="PlainText"/>
                                <w:shd w:val="clear" w:color="auto" w:fill="F2F2F2"/>
                                <w:rPr>
                                  <w:rFonts w:eastAsia="MS Mincho"/>
                                  <w:sz w:val="18"/>
                                  <w:szCs w:val="18"/>
                                </w:rPr>
                              </w:pPr>
                            </w:p>
                          </w:txbxContent>
                        </wps:txbx>
                        <wps:bodyPr rot="0" vert="horz" wrap="square" lIns="45720" tIns="45720" rIns="45720" bIns="45720" anchor="t" anchorCtr="0" upright="1">
                          <a:noAutofit/>
                        </wps:bodyPr>
                      </wps:wsp>
                      <wpg:grpSp>
                        <wpg:cNvPr id="233" name="Group 7"/>
                        <wpg:cNvGrpSpPr>
                          <a:grpSpLocks/>
                        </wpg:cNvGrpSpPr>
                        <wpg:grpSpPr bwMode="auto">
                          <a:xfrm>
                            <a:off x="9180" y="5040"/>
                            <a:ext cx="1800" cy="735"/>
                            <a:chOff x="9120" y="5580"/>
                            <a:chExt cx="1800" cy="735"/>
                          </a:xfrm>
                        </wpg:grpSpPr>
                        <wps:wsp>
                          <wps:cNvPr id="234" name="Text Box 8"/>
                          <wps:cNvSpPr txBox="1">
                            <a:spLocks noChangeArrowheads="1"/>
                          </wps:cNvSpPr>
                          <wps:spPr bwMode="auto">
                            <a:xfrm>
                              <a:off x="9120" y="5580"/>
                              <a:ext cx="18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6"/>
                                    <w:szCs w:val="16"/>
                                  </w:rPr>
                                </w:pPr>
                                <w:r w:rsidRPr="00827B08">
                                  <w:rPr>
                                    <w:rFonts w:ascii="Arial" w:hAnsi="Arial"/>
                                    <w:b/>
                                    <w:sz w:val="16"/>
                                    <w:szCs w:val="16"/>
                                  </w:rPr>
                                  <w:t>Allergy Indicator</w:t>
                                </w:r>
                              </w:p>
                            </w:txbxContent>
                          </wps:txbx>
                          <wps:bodyPr rot="0" vert="horz" wrap="square" lIns="91440" tIns="45720" rIns="91440" bIns="45720" anchor="t" anchorCtr="0" upright="1">
                            <a:noAutofit/>
                          </wps:bodyPr>
                        </wps:wsp>
                        <wps:wsp>
                          <wps:cNvPr id="235" name="Line 9"/>
                          <wps:cNvCnPr>
                            <a:cxnSpLocks noChangeShapeType="1"/>
                          </wps:cNvCnPr>
                          <wps:spPr bwMode="auto">
                            <a:xfrm>
                              <a:off x="10065" y="5835"/>
                              <a:ext cx="0" cy="48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236" name="Text Box 10"/>
                        <wps:cNvSpPr txBox="1">
                          <a:spLocks noChangeArrowheads="1"/>
                        </wps:cNvSpPr>
                        <wps:spPr bwMode="auto">
                          <a:xfrm>
                            <a:off x="1260" y="6120"/>
                            <a:ext cx="1260" cy="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8"/>
                                </w:rPr>
                              </w:pPr>
                              <w:r w:rsidRPr="00827B08">
                                <w:rPr>
                                  <w:rFonts w:ascii="Arial" w:hAnsi="Arial"/>
                                  <w:b/>
                                  <w:sz w:val="18"/>
                                  <w:szCs w:val="24"/>
                                </w:rPr>
                                <w:t>Header Area</w:t>
                              </w:r>
                            </w:p>
                          </w:txbxContent>
                        </wps:txbx>
                        <wps:bodyPr rot="0" vert="horz" wrap="square" lIns="45720" tIns="45720" rIns="45720" bIns="45720" anchor="t" anchorCtr="0" upright="1">
                          <a:noAutofit/>
                        </wps:bodyPr>
                      </wps:wsp>
                      <wps:wsp>
                        <wps:cNvPr id="237" name="Text Box 11"/>
                        <wps:cNvSpPr txBox="1">
                          <a:spLocks noChangeArrowheads="1"/>
                        </wps:cNvSpPr>
                        <wps:spPr bwMode="auto">
                          <a:xfrm>
                            <a:off x="900" y="8640"/>
                            <a:ext cx="19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6"/>
                                </w:rPr>
                              </w:pPr>
                              <w:r w:rsidRPr="00827B08">
                                <w:rPr>
                                  <w:rFonts w:ascii="Arial" w:hAnsi="Arial"/>
                                  <w:b/>
                                  <w:sz w:val="16"/>
                                  <w:szCs w:val="24"/>
                                </w:rPr>
                                <w:t>Message Window</w:t>
                              </w:r>
                            </w:p>
                          </w:txbxContent>
                        </wps:txbx>
                        <wps:bodyPr rot="0" vert="horz" wrap="square" lIns="91440" tIns="45720" rIns="91440" bIns="45720" anchor="t" anchorCtr="0" upright="1">
                          <a:noAutofit/>
                        </wps:bodyPr>
                      </wps:wsp>
                      <wps:wsp>
                        <wps:cNvPr id="238" name="Text Box 12"/>
                        <wps:cNvSpPr txBox="1">
                          <a:spLocks noChangeArrowheads="1"/>
                        </wps:cNvSpPr>
                        <wps:spPr bwMode="auto">
                          <a:xfrm>
                            <a:off x="1360" y="10185"/>
                            <a:ext cx="10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6"/>
                                </w:rPr>
                              </w:pPr>
                              <w:r w:rsidRPr="00827B08">
                                <w:rPr>
                                  <w:rFonts w:ascii="Arial" w:hAnsi="Arial"/>
                                  <w:b/>
                                  <w:sz w:val="16"/>
                                  <w:szCs w:val="24"/>
                                </w:rPr>
                                <w:t>Action Area</w:t>
                              </w:r>
                            </w:p>
                          </w:txbxContent>
                        </wps:txbx>
                        <wps:bodyPr rot="0" vert="horz" wrap="square" lIns="45720" tIns="45720" rIns="45720" bIns="45720" anchor="t" anchorCtr="0" upright="1">
                          <a:noAutofit/>
                        </wps:bodyPr>
                      </wps:wsp>
                      <wps:wsp>
                        <wps:cNvPr id="239" name="Text Box 13"/>
                        <wps:cNvSpPr txBox="1">
                          <a:spLocks noChangeArrowheads="1"/>
                        </wps:cNvSpPr>
                        <wps:spPr bwMode="auto">
                          <a:xfrm>
                            <a:off x="1260" y="7560"/>
                            <a:ext cx="110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6"/>
                                  <w:szCs w:val="16"/>
                                </w:rPr>
                              </w:pPr>
                              <w:r w:rsidRPr="00827B08">
                                <w:rPr>
                                  <w:rFonts w:ascii="Arial" w:hAnsi="Arial"/>
                                  <w:b/>
                                  <w:sz w:val="16"/>
                                  <w:szCs w:val="16"/>
                                </w:rPr>
                                <w:t>List Area</w:t>
                              </w:r>
                            </w:p>
                            <w:p w:rsidR="00251627" w:rsidRPr="00827B08" w:rsidRDefault="00251627" w:rsidP="00092338">
                              <w:pPr>
                                <w:rPr>
                                  <w:rFonts w:ascii="Arial" w:hAnsi="Arial" w:cs="Arial"/>
                                  <w:b/>
                                  <w:sz w:val="16"/>
                                  <w:szCs w:val="16"/>
                                </w:rPr>
                              </w:pPr>
                              <w:r w:rsidRPr="00827B08">
                                <w:rPr>
                                  <w:rFonts w:ascii="Arial" w:hAnsi="Arial" w:cs="Arial"/>
                                  <w:b/>
                                  <w:sz w:val="16"/>
                                  <w:szCs w:val="16"/>
                                </w:rPr>
                                <w:t>(Scrolling region)</w:t>
                              </w:r>
                            </w:p>
                          </w:txbxContent>
                        </wps:txbx>
                        <wps:bodyPr rot="0" vert="horz" wrap="square" lIns="91440" tIns="45720" rIns="91440" bIns="45720" anchor="t" anchorCtr="0" upright="1">
                          <a:noAutofit/>
                        </wps:bodyPr>
                      </wps:wsp>
                      <wpg:grpSp>
                        <wpg:cNvPr id="240" name="Group 14"/>
                        <wpg:cNvGrpSpPr>
                          <a:grpSpLocks/>
                        </wpg:cNvGrpSpPr>
                        <wpg:grpSpPr bwMode="auto">
                          <a:xfrm>
                            <a:off x="1440" y="5580"/>
                            <a:ext cx="1380" cy="360"/>
                            <a:chOff x="1380" y="5985"/>
                            <a:chExt cx="1380" cy="360"/>
                          </a:xfrm>
                        </wpg:grpSpPr>
                        <wps:wsp>
                          <wps:cNvPr id="241" name="Text Box 15"/>
                          <wps:cNvSpPr txBox="1">
                            <a:spLocks noChangeArrowheads="1"/>
                          </wps:cNvSpPr>
                          <wps:spPr bwMode="auto">
                            <a:xfrm>
                              <a:off x="1380" y="5985"/>
                              <a:ext cx="120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Default="00251627" w:rsidP="00092338">
                                <w:r w:rsidRPr="00827B08">
                                  <w:rPr>
                                    <w:rFonts w:ascii="Arial" w:hAnsi="Arial"/>
                                    <w:b/>
                                    <w:sz w:val="16"/>
                                    <w:szCs w:val="16"/>
                                  </w:rPr>
                                  <w:t>Screen</w:t>
                                </w:r>
                                <w:r>
                                  <w:t xml:space="preserve"> </w:t>
                                </w:r>
                                <w:r w:rsidRPr="00827B08">
                                  <w:rPr>
                                    <w:rFonts w:ascii="Arial" w:hAnsi="Arial" w:cs="Arial"/>
                                    <w:b/>
                                    <w:sz w:val="16"/>
                                    <w:szCs w:val="16"/>
                                  </w:rPr>
                                  <w:t>Title</w:t>
                                </w:r>
                              </w:p>
                            </w:txbxContent>
                          </wps:txbx>
                          <wps:bodyPr rot="0" vert="horz" wrap="square" lIns="45720" tIns="45720" rIns="45720" bIns="45720" anchor="t" anchorCtr="0" upright="1">
                            <a:noAutofit/>
                          </wps:bodyPr>
                        </wps:wsp>
                        <wps:wsp>
                          <wps:cNvPr id="242" name="Line 16"/>
                          <wps:cNvCnPr>
                            <a:cxnSpLocks noChangeShapeType="1"/>
                          </wps:cNvCnPr>
                          <wps:spPr bwMode="auto">
                            <a:xfrm>
                              <a:off x="2400" y="6165"/>
                              <a:ext cx="360" cy="0"/>
                            </a:xfrm>
                            <a:prstGeom prst="line">
                              <a:avLst/>
                            </a:prstGeom>
                            <a:noFill/>
                            <a:ln w="9525">
                              <a:solidFill>
                                <a:srgbClr val="000080"/>
                              </a:solidFill>
                              <a:round/>
                              <a:headEnd/>
                              <a:tailEnd type="triangle" w="med" len="med"/>
                            </a:ln>
                            <a:extLst>
                              <a:ext uri="{909E8E84-426E-40DD-AFC4-6F175D3DCCD1}">
                                <a14:hiddenFill xmlns:a14="http://schemas.microsoft.com/office/drawing/2010/main">
                                  <a:noFill/>
                                </a14:hiddenFill>
                              </a:ext>
                            </a:extLst>
                          </wps:spPr>
                          <wps:bodyPr/>
                        </wps:wsp>
                      </wpg:grpSp>
                      <wps:wsp>
                        <wps:cNvPr id="243" name="AutoShape 17"/>
                        <wps:cNvSpPr>
                          <a:spLocks/>
                        </wps:cNvSpPr>
                        <wps:spPr bwMode="auto">
                          <a:xfrm>
                            <a:off x="2520" y="5940"/>
                            <a:ext cx="179" cy="960"/>
                          </a:xfrm>
                          <a:prstGeom prst="leftBrace">
                            <a:avLst>
                              <a:gd name="adj1" fmla="val 4469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4" name="AutoShape 18"/>
                        <wps:cNvSpPr>
                          <a:spLocks/>
                        </wps:cNvSpPr>
                        <wps:spPr bwMode="auto">
                          <a:xfrm>
                            <a:off x="2520" y="7020"/>
                            <a:ext cx="180" cy="2520"/>
                          </a:xfrm>
                          <a:prstGeom prst="leftBrace">
                            <a:avLst>
                              <a:gd name="adj1" fmla="val 116667"/>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5" name="AutoShape 19"/>
                        <wps:cNvSpPr>
                          <a:spLocks/>
                        </wps:cNvSpPr>
                        <wps:spPr bwMode="auto">
                          <a:xfrm>
                            <a:off x="2480" y="9900"/>
                            <a:ext cx="180" cy="720"/>
                          </a:xfrm>
                          <a:prstGeom prst="leftBrace">
                            <a:avLst>
                              <a:gd name="adj1" fmla="val 33333"/>
                              <a:gd name="adj2" fmla="val 50000"/>
                            </a:avLst>
                          </a:prstGeom>
                          <a:noFill/>
                          <a:ln w="9525">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7pt;margin-top:10pt;width:7in;height:4in;z-index:251621888" coordorigin="900,5040" coordsize="10080,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">
                <v:shapetype id="_x0000_t202" coordsize="21600,21600" o:spt="202" path="m,l,21600r21600,l21600,xe">
                  <v:stroke joinstyle="miter"/>
                  <v:path gradientshapeok="t" o:connecttype="rect"/>
                </v:shapetype>
                <v:shape id="Text Box 6" o:spid="_x0000_s1027" type="#_x0000_t202" style="position:absolute;left:2700;top:5580;width:8280;height:5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" strokecolor="navy">
                  <v:textbox inset="3.6pt,,3.6pt">
                    <w:txbxContent>
                      <w:p w:rsidR="00251627" w:rsidRPr="00BB49DA" w:rsidRDefault="00251627" w:rsidP="00BB49DA">
                        <w:pPr>
                          <w:shd w:val="pct10" w:color="auto" w:fill="auto"/>
                          <w:rPr>
                            <w:rFonts w:ascii="Courier New" w:hAnsi="Courier New"/>
                            <w:color w:val="000000"/>
                            <w:sz w:val="18"/>
                            <w:szCs w:val="20"/>
                            <w:u w:val="single"/>
                            <w:lang w:val="x-none" w:eastAsia="x-none"/>
                          </w:rPr>
                        </w:pPr>
                        <w:bookmarkStart w:id="149" w:name="OLE_LINK117"/>
                        <w:bookmarkStart w:id="150" w:name="OLE_LINK118"/>
                        <w:bookmarkStart w:id="151" w:name="_Hlk165274319"/>
                        <w:r w:rsidRPr="00BB49DA">
                          <w:rPr>
                            <w:rFonts w:ascii="Courier New" w:hAnsi="Courier New"/>
                            <w:bCs/>
                            <w:color w:val="000000"/>
                            <w:sz w:val="18"/>
                            <w:szCs w:val="20"/>
                            <w:u w:val="single"/>
                            <w:lang w:val="x-none" w:eastAsia="x-none"/>
                          </w:rPr>
                          <w:t>Patient Information</w:t>
                        </w:r>
                        <w:r w:rsidRPr="00BB49DA">
                          <w:rPr>
                            <w:rFonts w:ascii="Courier New" w:hAnsi="Courier New"/>
                            <w:color w:val="000000"/>
                            <w:sz w:val="18"/>
                            <w:szCs w:val="20"/>
                            <w:u w:val="single"/>
                            <w:lang w:val="x-none" w:eastAsia="x-none"/>
                          </w:rPr>
                          <w:t xml:space="preserve">        Feb 09, 2006 16:31:03       Page:   1 of    2 </w:t>
                        </w:r>
                      </w:p>
                      <w:p w:rsidR="00251627" w:rsidRPr="00BB49DA" w:rsidRDefault="00251627" w:rsidP="00BB49DA">
                        <w:pPr>
                          <w:shd w:val="pct10" w:color="auto" w:fill="auto"/>
                          <w:rPr>
                            <w:rFonts w:ascii="Courier New" w:hAnsi="Courier New"/>
                            <w:color w:val="000000"/>
                            <w:sz w:val="18"/>
                            <w:szCs w:val="20"/>
                            <w:shd w:val="clear" w:color="auto" w:fill="000000"/>
                            <w:lang w:val="x-none" w:eastAsia="x-none"/>
                          </w:rPr>
                        </w:pPr>
                        <w:r w:rsidRPr="00BB49DA">
                          <w:rPr>
                            <w:rFonts w:ascii="Courier New" w:hAnsi="Courier New"/>
                            <w:color w:val="000000"/>
                            <w:sz w:val="18"/>
                            <w:szCs w:val="20"/>
                            <w:lang w:val="x-none" w:eastAsia="x-none"/>
                          </w:rPr>
                          <w:t xml:space="preserve">OPPATIENT17, ONE                                                  </w:t>
                        </w:r>
                        <w:r w:rsidRPr="00BB49DA">
                          <w:rPr>
                            <w:rFonts w:ascii="Courier New" w:hAnsi="Courier New"/>
                            <w:color w:val="FFFFFF"/>
                            <w:sz w:val="18"/>
                            <w:szCs w:val="20"/>
                            <w:shd w:val="solid" w:color="auto" w:fill="FFFFFF"/>
                            <w:lang w:val="x-none" w:eastAsia="x-none"/>
                          </w:rPr>
                          <w:t>&lt;A&gt;</w:t>
                        </w:r>
                        <w:r w:rsidRPr="00BB49DA">
                          <w:rPr>
                            <w:rFonts w:ascii="Courier New" w:hAnsi="Courier New"/>
                            <w:color w:val="000000"/>
                            <w:sz w:val="18"/>
                            <w:szCs w:val="20"/>
                            <w:shd w:val="clear" w:color="auto" w:fill="00000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PID: 000-12-3456                           Ht(cm): 175.26 (08/06/2000)</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DOB: AUG 30,1948 (57)                      Wt(kg): 108.18 (01/14/2006)</w:t>
                        </w:r>
                      </w:p>
                      <w:p w:rsidR="00251627" w:rsidRDefault="00251627" w:rsidP="00BB49DA">
                        <w:pPr>
                          <w:shd w:val="pct10" w:color="auto" w:fill="auto"/>
                          <w:rPr>
                            <w:rFonts w:ascii="Courier New" w:hAnsi="Courier New"/>
                            <w:color w:val="000000"/>
                            <w:sz w:val="18"/>
                            <w:szCs w:val="20"/>
                            <w:lang w:eastAsia="x-none"/>
                          </w:rPr>
                        </w:pPr>
                        <w:r w:rsidRPr="00BB49DA">
                          <w:rPr>
                            <w:rFonts w:ascii="Courier New" w:hAnsi="Courier New"/>
                            <w:color w:val="000000"/>
                            <w:sz w:val="18"/>
                            <w:szCs w:val="20"/>
                            <w:lang w:val="x-none" w:eastAsia="x-none"/>
                          </w:rPr>
                          <w:t xml:space="preserve"> SEX: MALE</w:t>
                        </w:r>
                      </w:p>
                      <w:p w:rsidR="00251627" w:rsidRPr="00B10E0E" w:rsidRDefault="00251627" w:rsidP="00BB49DA">
                        <w:pPr>
                          <w:shd w:val="pct10" w:color="auto" w:fill="auto"/>
                          <w:rPr>
                            <w:rFonts w:ascii="Courier New" w:hAnsi="Courier New"/>
                            <w:color w:val="000000"/>
                            <w:sz w:val="18"/>
                            <w:szCs w:val="20"/>
                            <w:lang w:eastAsia="x-none"/>
                          </w:rPr>
                        </w:pPr>
                        <w:r w:rsidRPr="003168EC">
                          <w:rPr>
                            <w:rFonts w:ascii="Courier New" w:hAnsi="Courier New" w:cs="Courier New"/>
                            <w:sz w:val="18"/>
                            <w:szCs w:val="18"/>
                          </w:rPr>
                          <w:t xml:space="preserve">CrCL: &lt;Not Found&gt; (CREAT: Not Found)      BSA (m2): </w:t>
                        </w:r>
                        <w:r>
                          <w:rPr>
                            <w:rFonts w:ascii="Courier New" w:hAnsi="Courier New" w:cs="Courier New"/>
                            <w:sz w:val="18"/>
                            <w:szCs w:val="18"/>
                          </w:rPr>
                          <w:t>1.95</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u w:val="single"/>
                            <w:lang w:val="x-none" w:eastAsia="x-none"/>
                          </w:rPr>
                          <w:t>+</w:t>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u w:val="single"/>
                            <w:lang w:val="x-none" w:eastAsia="x-none"/>
                          </w:rPr>
                          <w:tab/>
                        </w: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Eligibility: SERVICE CONNECTED 50% to 100%     SC%: 70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RX PATIENT STATUS: SC LESS THAN 50%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Disabilities: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1313 TWIN OAKS LANE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HOME PHONE: 555-555-8361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ANYVILLE                                          CELL PHONE: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ALABAMA  12345                                    WORK PHONE: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Prescription Mail Delivery: Regular Mail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Allergies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Verified: PEANUTS, </w:t>
                        </w:r>
                      </w:p>
                      <w:p w:rsidR="00251627" w:rsidRPr="00BB49DA" w:rsidRDefault="00251627" w:rsidP="00BB49DA">
                        <w:pPr>
                          <w:shd w:val="clear" w:color="auto" w:fill="FFFFFF"/>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 xml:space="preserve">+           Enter ?? for more actions                                             </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EA  Enter/Edit Allergy/ADR Data         PU  Patient Record Update</w:t>
                        </w:r>
                      </w:p>
                      <w:p w:rsidR="00251627" w:rsidRPr="00BB49DA" w:rsidRDefault="00251627" w:rsidP="00BB49DA">
                        <w:pPr>
                          <w:shd w:val="pct10" w:color="auto" w:fill="auto"/>
                          <w:rPr>
                            <w:rFonts w:ascii="Courier New" w:hAnsi="Courier New"/>
                            <w:color w:val="000000"/>
                            <w:sz w:val="18"/>
                            <w:szCs w:val="20"/>
                            <w:lang w:val="x-none" w:eastAsia="x-none"/>
                          </w:rPr>
                        </w:pPr>
                        <w:r w:rsidRPr="00BB49DA">
                          <w:rPr>
                            <w:rFonts w:ascii="Courier New" w:hAnsi="Courier New"/>
                            <w:color w:val="000000"/>
                            <w:sz w:val="18"/>
                            <w:szCs w:val="20"/>
                            <w:lang w:val="x-none" w:eastAsia="x-none"/>
                          </w:rPr>
                          <w:t>DD  Detailed Allergy/ADR List           EX  Exit Patient List</w:t>
                        </w:r>
                      </w:p>
                      <w:p w:rsidR="00251627" w:rsidRPr="00BB49DA" w:rsidRDefault="00251627" w:rsidP="00BB49DA">
                        <w:pPr>
                          <w:shd w:val="pct10" w:color="auto" w:fill="auto"/>
                          <w:rPr>
                            <w:rFonts w:ascii="Courier New" w:eastAsia="MS Mincho" w:hAnsi="Courier New"/>
                            <w:color w:val="000000"/>
                            <w:sz w:val="18"/>
                            <w:szCs w:val="18"/>
                            <w:lang w:val="x-none" w:eastAsia="x-none"/>
                          </w:rPr>
                        </w:pPr>
                        <w:r w:rsidRPr="00BB49DA">
                          <w:rPr>
                            <w:rFonts w:ascii="Courier New" w:hAnsi="Courier New"/>
                            <w:color w:val="000000"/>
                            <w:sz w:val="18"/>
                            <w:szCs w:val="18"/>
                            <w:lang w:val="x-none" w:eastAsia="x-none"/>
                          </w:rPr>
                          <w:t xml:space="preserve">Select Action: Quit// </w:t>
                        </w:r>
                        <w:bookmarkEnd w:id="149"/>
                        <w:bookmarkEnd w:id="150"/>
                        <w:bookmarkEnd w:id="151"/>
                      </w:p>
                      <w:p w:rsidR="00251627" w:rsidRPr="001439DF" w:rsidRDefault="00251627" w:rsidP="001C34C2">
                        <w:pPr>
                          <w:pStyle w:val="PlainText"/>
                          <w:shd w:val="clear" w:color="auto" w:fill="F2F2F2"/>
                          <w:rPr>
                            <w:rFonts w:eastAsia="MS Mincho"/>
                            <w:sz w:val="18"/>
                            <w:szCs w:val="18"/>
                          </w:rPr>
                        </w:pPr>
                      </w:p>
                    </w:txbxContent>
                  </v:textbox>
                </v:shape>
                <v:group id="Group 7" o:spid="_x0000_s1028" style="position:absolute;left:9180;top:5040;width:1800;height:735" coordorigin="9120,5580" coordsize="1800,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Text Box 8" o:spid="_x0000_s1029" type="#_x0000_t202" style="position:absolute;left:9120;top:5580;width:18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" filled="f" stroked="f">
                    <v:textbox>
                      <w:txbxContent>
                        <w:p w:rsidR="00251627" w:rsidRPr="00827B08" w:rsidRDefault="00251627" w:rsidP="00092338">
                          <w:pPr>
                            <w:rPr>
                              <w:rFonts w:ascii="Arial" w:hAnsi="Arial"/>
                              <w:b/>
                              <w:sz w:val="16"/>
                              <w:szCs w:val="16"/>
                            </w:rPr>
                          </w:pPr>
                          <w:r w:rsidRPr="00827B08">
                            <w:rPr>
                              <w:rFonts w:ascii="Arial" w:hAnsi="Arial"/>
                              <w:b/>
                              <w:sz w:val="16"/>
                              <w:szCs w:val="16"/>
                            </w:rPr>
                            <w:t>Allergy Indicator</w:t>
                          </w:r>
                        </w:p>
                      </w:txbxContent>
                    </v:textbox>
                  </v:shape>
                  <v:line id="Line 9" o:spid="_x0000_s1030" style="position:absolute;visibility:visible;mso-wrap-style:square" from="10065,5835" to="10065,6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" strokecolor="navy">
                    <v:stroke endarrow="block"/>
                  </v:line>
                </v:group>
                <v:shape id="Text Box 10" o:spid="_x0000_s1031" type="#_x0000_t202" style="position:absolute;left:1260;top:6120;width:1260;height: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" filled="f" stroked="f">
                  <v:textbox inset="3.6pt,,3.6pt">
                    <w:txbxContent>
                      <w:p w:rsidR="00251627" w:rsidRPr="00827B08" w:rsidRDefault="00251627" w:rsidP="00092338">
                        <w:pPr>
                          <w:rPr>
                            <w:rFonts w:ascii="Arial" w:hAnsi="Arial"/>
                            <w:b/>
                            <w:sz w:val="18"/>
                          </w:rPr>
                        </w:pPr>
                        <w:r w:rsidRPr="00827B08">
                          <w:rPr>
                            <w:rFonts w:ascii="Arial" w:hAnsi="Arial"/>
                            <w:b/>
                            <w:sz w:val="18"/>
                            <w:szCs w:val="24"/>
                          </w:rPr>
                          <w:t>Header Area</w:t>
                        </w:r>
                      </w:p>
                    </w:txbxContent>
                  </v:textbox>
                </v:shape>
                <v:shape id="Text Box 11" o:spid="_x0000_s1032" type="#_x0000_t202" style="position:absolute;left:900;top:8640;width:19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" filled="f" stroked="f">
                  <v:textbox>
                    <w:txbxContent>
                      <w:p w:rsidR="00251627" w:rsidRPr="00827B08" w:rsidRDefault="00251627" w:rsidP="00092338">
                        <w:pPr>
                          <w:rPr>
                            <w:rFonts w:ascii="Arial" w:hAnsi="Arial"/>
                            <w:b/>
                            <w:sz w:val="16"/>
                          </w:rPr>
                        </w:pPr>
                        <w:r w:rsidRPr="00827B08">
                          <w:rPr>
                            <w:rFonts w:ascii="Arial" w:hAnsi="Arial"/>
                            <w:b/>
                            <w:sz w:val="16"/>
                            <w:szCs w:val="24"/>
                          </w:rPr>
                          <w:t>Message Window</w:t>
                        </w:r>
                      </w:p>
                    </w:txbxContent>
                  </v:textbox>
                </v:shape>
                <v:shape id="Text Box 12" o:spid="_x0000_s1033" type="#_x0000_t202" style="position:absolute;left:1360;top:10185;width:108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" filled="f" stroked="f">
                  <v:textbox inset="3.6pt,,3.6pt">
                    <w:txbxContent>
                      <w:p w:rsidR="00251627" w:rsidRPr="00827B08" w:rsidRDefault="00251627" w:rsidP="00092338">
                        <w:pPr>
                          <w:rPr>
                            <w:rFonts w:ascii="Arial" w:hAnsi="Arial"/>
                            <w:b/>
                            <w:sz w:val="16"/>
                          </w:rPr>
                        </w:pPr>
                        <w:r w:rsidRPr="00827B08">
                          <w:rPr>
                            <w:rFonts w:ascii="Arial" w:hAnsi="Arial"/>
                            <w:b/>
                            <w:sz w:val="16"/>
                            <w:szCs w:val="24"/>
                          </w:rPr>
                          <w:t>Action Area</w:t>
                        </w:r>
                      </w:p>
                    </w:txbxContent>
                  </v:textbox>
                </v:shape>
                <v:shape id="Text Box 13" o:spid="_x0000_s1034" type="#_x0000_t202" style="position:absolute;left:1260;top:7560;width:110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" filled="f" stroked="f">
                  <v:textbox>
                    <w:txbxContent>
                      <w:p w:rsidR="00251627" w:rsidRPr="00827B08" w:rsidRDefault="00251627" w:rsidP="00092338">
                        <w:pPr>
                          <w:rPr>
                            <w:rFonts w:ascii="Arial" w:hAnsi="Arial"/>
                            <w:b/>
                            <w:sz w:val="16"/>
                            <w:szCs w:val="16"/>
                          </w:rPr>
                        </w:pPr>
                        <w:r w:rsidRPr="00827B08">
                          <w:rPr>
                            <w:rFonts w:ascii="Arial" w:hAnsi="Arial"/>
                            <w:b/>
                            <w:sz w:val="16"/>
                            <w:szCs w:val="16"/>
                          </w:rPr>
                          <w:t>List Area</w:t>
                        </w:r>
                      </w:p>
                      <w:p w:rsidR="00251627" w:rsidRPr="00827B08" w:rsidRDefault="00251627" w:rsidP="00092338">
                        <w:pPr>
                          <w:rPr>
                            <w:rFonts w:ascii="Arial" w:hAnsi="Arial" w:cs="Arial"/>
                            <w:b/>
                            <w:sz w:val="16"/>
                            <w:szCs w:val="16"/>
                          </w:rPr>
                        </w:pPr>
                        <w:r w:rsidRPr="00827B08">
                          <w:rPr>
                            <w:rFonts w:ascii="Arial" w:hAnsi="Arial" w:cs="Arial"/>
                            <w:b/>
                            <w:sz w:val="16"/>
                            <w:szCs w:val="16"/>
                          </w:rPr>
                          <w:t>(Scrolling region)</w:t>
                        </w:r>
                      </w:p>
                    </w:txbxContent>
                  </v:textbox>
                </v:shape>
                <v:group id="Group 14" o:spid="_x0000_s1035" style="position:absolute;left:1440;top:5580;width:1380;height:360" coordorigin="1380,5985" coordsize="1380,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">
                  <v:shape id="Text Box 15" o:spid="_x0000_s1036" type="#_x0000_t202" style="position:absolute;left:1380;top:5985;width:120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" filled="f" stroked="f">
                    <v:textbox inset="3.6pt,,3.6pt">
                      <w:txbxContent>
                        <w:p w:rsidR="00251627" w:rsidRDefault="00251627" w:rsidP="00092338">
                          <w:r w:rsidRPr="00827B08">
                            <w:rPr>
                              <w:rFonts w:ascii="Arial" w:hAnsi="Arial"/>
                              <w:b/>
                              <w:sz w:val="16"/>
                              <w:szCs w:val="16"/>
                            </w:rPr>
                            <w:t>Screen</w:t>
                          </w:r>
                          <w:r>
                            <w:t xml:space="preserve"> </w:t>
                          </w:r>
                          <w:r w:rsidRPr="00827B08">
                            <w:rPr>
                              <w:rFonts w:ascii="Arial" w:hAnsi="Arial" w:cs="Arial"/>
                              <w:b/>
                              <w:sz w:val="16"/>
                              <w:szCs w:val="16"/>
                            </w:rPr>
                            <w:t>Title</w:t>
                          </w:r>
                        </w:p>
                      </w:txbxContent>
                    </v:textbox>
                  </v:shape>
                  <v:line id="Line 16" o:spid="_x0000_s1037" style="position:absolute;visibility:visible;mso-wrap-style:square" from="2400,6165" to="2760,6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" strokecolor="navy">
                    <v:stroke endarrow="block"/>
                  </v:line>
                </v:group>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7" o:spid="_x0000_s1038" type="#_x0000_t87" style="position:absolute;left:2520;top:5940;width:179;height: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" strokecolor="navy"/>
                <v:shape id="AutoShape 18" o:spid="_x0000_s1039" type="#_x0000_t87" style="position:absolute;left:2520;top:7020;width:180;height:2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" strokecolor="navy"/>
                <v:shape id="AutoShape 19" o:spid="_x0000_s1040" type="#_x0000_t87" style="position:absolute;left:2480;top:9900;width:1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" strokecolor="navy"/>
              </v:group>
            </w:pict>
          </mc:Fallback>
        </mc:AlternateContent>
      </w:r>
      <w:r w:rsidR="00092338" w:rsidRPr="00EE678B">
        <w:rPr>
          <w:rFonts w:ascii="Arial" w:eastAsia="MS Mincho" w:hAnsi="Arial"/>
          <w:b/>
          <w:color w:val="000000"/>
          <w:sz w:val="36"/>
          <w:szCs w:val="20"/>
        </w:rPr>
        <w:t>Outpatient List Manager</w:t>
      </w: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Screen title:</w:t>
      </w:r>
      <w:r w:rsidRPr="00EE678B">
        <w:rPr>
          <w:color w:val="000000"/>
          <w:szCs w:val="20"/>
        </w:rPr>
        <w:tab/>
        <w:t>The screen title changes according to what type of information List Manager is displaying (e.g., Patient Information, Medication Profile, New OP Order (ROUTINE), etc.).</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Allergy indicator:</w:t>
      </w:r>
      <w:r w:rsidRPr="00EE678B">
        <w:rPr>
          <w:b/>
          <w:color w:val="000000"/>
          <w:szCs w:val="20"/>
        </w:rPr>
        <w:tab/>
      </w:r>
      <w:r w:rsidRPr="00EE678B">
        <w:rPr>
          <w:color w:val="000000"/>
          <w:szCs w:val="20"/>
        </w:rPr>
        <w:t>This indicator displays when there has been information entered into the ALLERGY field for the patient. The indicator displays “NO ALLERGY ASSESSMENT” if there is no allergy assessment for the patient.</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1466D2">
        <w:rPr>
          <w:b/>
          <w:color w:val="000000"/>
          <w:szCs w:val="20"/>
        </w:rPr>
        <w:t>Header area:</w:t>
      </w:r>
      <w:r w:rsidRPr="001466D2">
        <w:rPr>
          <w:b/>
          <w:color w:val="000000"/>
          <w:szCs w:val="20"/>
        </w:rPr>
        <w:tab/>
      </w:r>
      <w:bookmarkStart w:id="905" w:name="HEADER_AREA_LM"/>
      <w:bookmarkEnd w:id="905"/>
      <w:r w:rsidRPr="001466D2">
        <w:rPr>
          <w:color w:val="000000"/>
          <w:szCs w:val="20"/>
        </w:rPr>
        <w:t>The header area is a "fixed" (non-scrollable) area th</w:t>
      </w:r>
      <w:r w:rsidR="00EA46A3" w:rsidRPr="001466D2">
        <w:rPr>
          <w:color w:val="000000"/>
          <w:szCs w:val="20"/>
        </w:rPr>
        <w:t>at displays patient information, including demographic information and Clinical Alerts.</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List area:</w:t>
      </w:r>
      <w:r w:rsidRPr="00EE678B">
        <w:rPr>
          <w:color w:val="000000"/>
          <w:szCs w:val="20"/>
        </w:rPr>
        <w:tab/>
        <w:t>(scrolling region) This area scrolls (like the previous version) and displays the information on which action can be taken.</w:t>
      </w:r>
    </w:p>
    <w:p w:rsidR="00092338" w:rsidRPr="00EE678B" w:rsidRDefault="00092338" w:rsidP="00092338">
      <w:pPr>
        <w:tabs>
          <w:tab w:val="left" w:pos="1800"/>
        </w:tabs>
        <w:ind w:left="1800" w:hanging="1800"/>
        <w:rPr>
          <w:b/>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Message window:</w:t>
      </w:r>
      <w:r w:rsidRPr="00EE678B">
        <w:rPr>
          <w:b/>
          <w:color w:val="000000"/>
          <w:szCs w:val="20"/>
        </w:rPr>
        <w:tab/>
      </w:r>
      <w:r w:rsidRPr="00EE678B">
        <w:rPr>
          <w:color w:val="000000"/>
          <w:szCs w:val="20"/>
        </w:rPr>
        <w:t xml:space="preserve">This section displays a plus (+) sign, minus (-) sign, or informational text (i.e., Enter ?? for more actions). If a plus sign is entered at the action prompt, List Manager will </w:t>
      </w:r>
      <w:bookmarkStart w:id="906" w:name="OLE_LINK18"/>
      <w:bookmarkStart w:id="907" w:name="OLE_LINK19"/>
      <w:r w:rsidRPr="00EE678B">
        <w:rPr>
          <w:color w:val="000000"/>
          <w:szCs w:val="20"/>
        </w:rPr>
        <w:t>"</w:t>
      </w:r>
      <w:bookmarkEnd w:id="906"/>
      <w:bookmarkEnd w:id="907"/>
      <w:r w:rsidRPr="00EE678B">
        <w:rPr>
          <w:color w:val="000000"/>
          <w:szCs w:val="20"/>
        </w:rPr>
        <w:t>jump" forward a page. If a minus sign is displayed and entered at the action prompt, List Manager will "jump" back a screen. The plus and minus signs are only valid actions if they are displayed in the message window.</w:t>
      </w:r>
    </w:p>
    <w:p w:rsidR="00092338" w:rsidRPr="00EE678B" w:rsidRDefault="00092338" w:rsidP="00092338">
      <w:pPr>
        <w:tabs>
          <w:tab w:val="left" w:pos="1800"/>
        </w:tabs>
        <w:ind w:left="1800" w:hanging="1800"/>
        <w:rPr>
          <w:color w:val="000000"/>
          <w:szCs w:val="20"/>
        </w:rPr>
      </w:pPr>
    </w:p>
    <w:p w:rsidR="00092338" w:rsidRPr="00EE678B" w:rsidRDefault="00092338" w:rsidP="00092338">
      <w:pPr>
        <w:tabs>
          <w:tab w:val="left" w:pos="1800"/>
        </w:tabs>
        <w:ind w:left="1800" w:hanging="1800"/>
        <w:rPr>
          <w:color w:val="000000"/>
          <w:szCs w:val="20"/>
        </w:rPr>
      </w:pPr>
      <w:r w:rsidRPr="00EE678B">
        <w:rPr>
          <w:b/>
          <w:color w:val="000000"/>
          <w:szCs w:val="20"/>
        </w:rPr>
        <w:t>Action area:</w:t>
      </w:r>
      <w:r w:rsidRPr="00EE678B">
        <w:rPr>
          <w:color w:val="000000"/>
          <w:szCs w:val="20"/>
        </w:rPr>
        <w:tab/>
        <w:t>A list of actions display in this area of the screen. If a double question mark (??) is entered at the “Select Item(s)” prompt, a “hidden” list of additional actions that are available will be displayed.</w:t>
      </w:r>
    </w:p>
    <w:p w:rsidR="00092338" w:rsidRPr="00EE678B" w:rsidRDefault="00092338" w:rsidP="00092338">
      <w:pPr>
        <w:rPr>
          <w:rFonts w:eastAsia="MS Mincho"/>
          <w:szCs w:val="20"/>
        </w:rPr>
      </w:pPr>
    </w:p>
    <w:p w:rsidR="00092338" w:rsidRPr="00EE678B" w:rsidRDefault="00583040" w:rsidP="00092338">
      <w:pPr>
        <w:rPr>
          <w:rFonts w:eastAsia="MS Mincho"/>
          <w:szCs w:val="20"/>
        </w:rPr>
      </w:pPr>
      <w:r>
        <w:rPr>
          <w:noProof/>
        </w:rPr>
        <mc:AlternateContent>
          <mc:Choice Requires="wps">
            <w:drawing>
              <wp:anchor distT="0" distB="0" distL="114300" distR="114300" simplePos="0" relativeHeight="251624960" behindDoc="0" locked="0" layoutInCell="1" allowOverlap="1">
                <wp:simplePos x="0" y="0"/>
                <wp:positionH relativeFrom="column">
                  <wp:posOffset>3086100</wp:posOffset>
                </wp:positionH>
                <wp:positionV relativeFrom="paragraph">
                  <wp:posOffset>9525</wp:posOffset>
                </wp:positionV>
                <wp:extent cx="1371600" cy="342900"/>
                <wp:effectExtent l="0" t="0" r="0" b="0"/>
                <wp:wrapNone/>
                <wp:docPr id="135" name="Text Box 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cs="Arial"/>
                                <w:b/>
                                <w:sz w:val="16"/>
                                <w:szCs w:val="16"/>
                              </w:rPr>
                            </w:pPr>
                            <w:r w:rsidRPr="00827B08">
                              <w:rPr>
                                <w:rFonts w:ascii="Arial" w:hAnsi="Arial" w:cs="Arial"/>
                                <w:b/>
                                <w:sz w:val="16"/>
                                <w:szCs w:val="16"/>
                              </w:rPr>
                              <w:t>Order Status and CMOP Indicators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5" o:spid="_x0000_s1041" type="#_x0000_t202" style="position:absolute;margin-left:243pt;margin-top:.75pt;width:108pt;height:27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" stroked="f">
                <v:textbox>
                  <w:txbxContent>
                    <w:p w:rsidR="00251627" w:rsidRPr="00827B08" w:rsidRDefault="00251627" w:rsidP="00092338">
                      <w:pPr>
                        <w:rPr>
                          <w:rFonts w:ascii="Arial" w:hAnsi="Arial" w:cs="Arial"/>
                          <w:b/>
                          <w:sz w:val="16"/>
                          <w:szCs w:val="16"/>
                        </w:rPr>
                      </w:pPr>
                      <w:r w:rsidRPr="00827B08">
                        <w:rPr>
                          <w:rFonts w:ascii="Arial" w:hAnsi="Arial" w:cs="Arial"/>
                          <w:b/>
                          <w:sz w:val="16"/>
                          <w:szCs w:val="16"/>
                        </w:rPr>
                        <w:t>Order Status and CMOP Indicators</w:t>
                      </w:r>
                    </w:p>
                  </w:txbxContent>
                </v:textbox>
              </v:shape>
            </w:pict>
          </mc:Fallback>
        </mc:AlternateContent>
      </w:r>
    </w:p>
    <w:p w:rsidR="00092338" w:rsidRPr="00EE678B" w:rsidRDefault="00583040" w:rsidP="00092338">
      <w:pPr>
        <w:keepNext/>
        <w:keepLines/>
        <w:rPr>
          <w:rFonts w:eastAsia="MS Mincho"/>
          <w:szCs w:val="20"/>
        </w:rPr>
      </w:pPr>
      <w:r>
        <w:rPr>
          <w:noProof/>
        </w:rPr>
        <mc:AlternateContent>
          <mc:Choice Requires="wps">
            <w:drawing>
              <wp:anchor distT="0" distB="0" distL="114300" distR="114300" simplePos="0" relativeHeight="251622912" behindDoc="0" locked="0" layoutInCell="1" allowOverlap="1">
                <wp:simplePos x="0" y="0"/>
                <wp:positionH relativeFrom="column">
                  <wp:posOffset>4800600</wp:posOffset>
                </wp:positionH>
                <wp:positionV relativeFrom="paragraph">
                  <wp:posOffset>9525</wp:posOffset>
                </wp:positionV>
                <wp:extent cx="1143000" cy="228600"/>
                <wp:effectExtent l="0" t="0" r="0" b="0"/>
                <wp:wrapNone/>
                <wp:docPr id="134" name="Text Box 1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6"/>
                              </w:rPr>
                            </w:pPr>
                            <w:r w:rsidRPr="00827B08">
                              <w:rPr>
                                <w:rFonts w:ascii="Arial" w:hAnsi="Arial"/>
                                <w:b/>
                                <w:sz w:val="16"/>
                                <w:szCs w:val="24"/>
                              </w:rPr>
                              <w:t>Allergy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42" type="#_x0000_t202" style="position:absolute;margin-left:378pt;margin-top:.75pt;width:90pt;height:18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" filled="f" stroked="f">
                <v:textbox>
                  <w:txbxContent>
                    <w:p w:rsidR="00251627" w:rsidRPr="00827B08" w:rsidRDefault="00251627" w:rsidP="00092338">
                      <w:pPr>
                        <w:rPr>
                          <w:rFonts w:ascii="Arial" w:hAnsi="Arial"/>
                          <w:b/>
                          <w:sz w:val="16"/>
                        </w:rPr>
                      </w:pPr>
                      <w:r w:rsidRPr="00827B08">
                        <w:rPr>
                          <w:rFonts w:ascii="Arial" w:hAnsi="Arial"/>
                          <w:b/>
                          <w:sz w:val="16"/>
                          <w:szCs w:val="24"/>
                        </w:rPr>
                        <w:t>Allergy Indicator</w:t>
                      </w:r>
                    </w:p>
                  </w:txbxContent>
                </v:textbox>
              </v:shape>
            </w:pict>
          </mc:Fallback>
        </mc:AlternateContent>
      </w:r>
      <w:r w:rsidR="00092338" w:rsidRPr="00EE678B">
        <w:rPr>
          <w:rFonts w:eastAsia="MS Mincho"/>
          <w:b/>
          <w:bCs/>
          <w:sz w:val="20"/>
          <w:szCs w:val="20"/>
        </w:rPr>
        <w:t>Example: Showing more Indicators and Definitions</w:t>
      </w:r>
    </w:p>
    <w:p w:rsidR="00092338" w:rsidRPr="00EE678B" w:rsidRDefault="00583040" w:rsidP="00092338">
      <w:pPr>
        <w:rPr>
          <w:color w:val="000000"/>
          <w:szCs w:val="20"/>
        </w:rPr>
      </w:pPr>
      <w:r>
        <w:rPr>
          <w:noProof/>
        </w:rPr>
        <mc:AlternateContent>
          <mc:Choice Requires="wps">
            <w:drawing>
              <wp:anchor distT="0" distB="0" distL="114300" distR="114300" simplePos="0" relativeHeight="251625984" behindDoc="0" locked="0" layoutInCell="1" allowOverlap="1">
                <wp:simplePos x="0" y="0"/>
                <wp:positionH relativeFrom="column">
                  <wp:posOffset>3886200</wp:posOffset>
                </wp:positionH>
                <wp:positionV relativeFrom="paragraph">
                  <wp:posOffset>31750</wp:posOffset>
                </wp:positionV>
                <wp:extent cx="342900" cy="1609090"/>
                <wp:effectExtent l="0" t="0" r="57150" b="29210"/>
                <wp:wrapNone/>
                <wp:docPr id="133" name="Straight Connector 1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2900" cy="16090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508D8D" id="Straight Connector 133" o:spid="_x0000_s1026" style="position:absolute;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2.5pt" to="333pt,12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">
                <v:stroke endarrow="block"/>
              </v:line>
            </w:pict>
          </mc:Fallback>
        </mc:AlternateContent>
      </w:r>
      <w:r>
        <w:rPr>
          <w:noProof/>
        </w:rPr>
        <mc:AlternateContent>
          <mc:Choice Requires="wps">
            <w:drawing>
              <wp:anchor distT="0" distB="0" distL="114298" distR="114298" simplePos="0" relativeHeight="251623936" behindDoc="0" locked="0" layoutInCell="1" allowOverlap="1">
                <wp:simplePos x="0" y="0"/>
                <wp:positionH relativeFrom="column">
                  <wp:posOffset>5143499</wp:posOffset>
                </wp:positionH>
                <wp:positionV relativeFrom="paragraph">
                  <wp:posOffset>31750</wp:posOffset>
                </wp:positionV>
                <wp:extent cx="0" cy="228600"/>
                <wp:effectExtent l="76200" t="0" r="38100" b="38100"/>
                <wp:wrapNone/>
                <wp:docPr id="132" name="Straight Connector 1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3539AC" id="Straight Connector 132" o:spid="_x0000_s1026" style="position:absolute;z-index:2516239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5pt,2.5pt" to="4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">
                <v:stroke endarrow="block"/>
              </v:line>
            </w:pict>
          </mc:Fallback>
        </mc:AlternateContent>
      </w:r>
    </w:p>
    <w:p w:rsidR="00092338" w:rsidRPr="00EE678B" w:rsidRDefault="00092338" w:rsidP="00BB49DA">
      <w:pPr>
        <w:pStyle w:val="ScreenCapture"/>
      </w:pPr>
      <w:r w:rsidRPr="00EE678B">
        <w:rPr>
          <w:bCs/>
        </w:rPr>
        <w:t>Medication Profile</w:t>
      </w:r>
      <w:r w:rsidRPr="00EE678B">
        <w:t xml:space="preserve">            May 22, 2006 10:44:56          Page:    1 of    1 </w:t>
      </w:r>
    </w:p>
    <w:p w:rsidR="00092338" w:rsidRPr="00EE678B" w:rsidRDefault="00092338" w:rsidP="00BB49DA">
      <w:pPr>
        <w:pStyle w:val="ScreenCapture"/>
      </w:pPr>
      <w:r w:rsidRPr="00EE678B">
        <w:t>OPPATIENT16,ONE</w:t>
      </w:r>
      <w:r w:rsidRPr="00EE678B">
        <w:tab/>
      </w:r>
      <w:r w:rsidRPr="00EE678B">
        <w:tab/>
      </w:r>
      <w:r w:rsidRPr="00EE678B">
        <w:tab/>
      </w:r>
      <w:r w:rsidRPr="00EE678B">
        <w:tab/>
      </w:r>
      <w:r w:rsidRPr="00EE678B">
        <w:tab/>
      </w:r>
      <w:r w:rsidRPr="00EE678B">
        <w:tab/>
      </w:r>
      <w:r w:rsidRPr="00EE678B">
        <w:tab/>
      </w:r>
      <w:r w:rsidRPr="00EE678B">
        <w:tab/>
      </w:r>
      <w:r w:rsidRPr="00EE678B">
        <w:rPr>
          <w:color w:val="FFFFFF"/>
          <w:shd w:val="solid" w:color="auto" w:fill="FFFFFF"/>
        </w:rPr>
        <w:t>&lt;A&gt;</w:t>
      </w:r>
    </w:p>
    <w:p w:rsidR="00092338" w:rsidRPr="00EE678B" w:rsidRDefault="00092338" w:rsidP="00BB49DA">
      <w:pPr>
        <w:pStyle w:val="ScreenCapture"/>
      </w:pPr>
      <w:r w:rsidRPr="00EE678B">
        <w:t xml:space="preserve">  PID: 000-24-6802                                 Ht(cm): 177.80 (02/08/2004)</w:t>
      </w:r>
    </w:p>
    <w:p w:rsidR="00092338" w:rsidRPr="00EE678B" w:rsidRDefault="00583040" w:rsidP="00BB49DA">
      <w:pPr>
        <w:pStyle w:val="ScreenCapture"/>
      </w:pPr>
      <w:r>
        <w:rPr>
          <w:noProof/>
        </w:rPr>
        <mc:AlternateContent>
          <mc:Choice Requires="wps">
            <w:drawing>
              <wp:anchor distT="0" distB="0" distL="114300" distR="114300" simplePos="0" relativeHeight="251631104" behindDoc="0" locked="0" layoutInCell="1" allowOverlap="1">
                <wp:simplePos x="0" y="0"/>
                <wp:positionH relativeFrom="column">
                  <wp:posOffset>5360035</wp:posOffset>
                </wp:positionH>
                <wp:positionV relativeFrom="paragraph">
                  <wp:posOffset>73660</wp:posOffset>
                </wp:positionV>
                <wp:extent cx="685800" cy="457200"/>
                <wp:effectExtent l="0" t="0" r="0" b="0"/>
                <wp:wrapNone/>
                <wp:docPr id="131"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rFonts w:ascii="Arial" w:hAnsi="Arial"/>
                                <w:b/>
                                <w:sz w:val="16"/>
                              </w:rPr>
                            </w:pPr>
                            <w:r w:rsidRPr="00827B08">
                              <w:rPr>
                                <w:rFonts w:ascii="Arial" w:hAnsi="Arial"/>
                                <w:b/>
                                <w:sz w:val="16"/>
                              </w:rPr>
                              <w:t>Return</w:t>
                            </w:r>
                          </w:p>
                          <w:p w:rsidR="00251627" w:rsidRPr="00827B08" w:rsidRDefault="00251627" w:rsidP="00092338">
                            <w:pPr>
                              <w:rPr>
                                <w:rFonts w:ascii="Arial" w:hAnsi="Arial"/>
                                <w:b/>
                                <w:sz w:val="16"/>
                              </w:rPr>
                            </w:pPr>
                            <w:r w:rsidRPr="00827B08">
                              <w:rPr>
                                <w:rFonts w:ascii="Arial" w:hAnsi="Arial"/>
                                <w:b/>
                                <w:sz w:val="16"/>
                              </w:rPr>
                              <w:t>To Stock 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43" type="#_x0000_t202" style="position:absolute;left:0;text-align:left;margin-left:422.05pt;margin-top:5.8pt;width:54pt;height:36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" stroked="f">
                <v:textbox>
                  <w:txbxContent>
                    <w:p w:rsidR="00251627" w:rsidRPr="00827B08" w:rsidRDefault="00251627" w:rsidP="00092338">
                      <w:pPr>
                        <w:rPr>
                          <w:rFonts w:ascii="Arial" w:hAnsi="Arial"/>
                          <w:b/>
                          <w:sz w:val="16"/>
                        </w:rPr>
                      </w:pPr>
                      <w:r w:rsidRPr="00827B08">
                        <w:rPr>
                          <w:rFonts w:ascii="Arial" w:hAnsi="Arial"/>
                          <w:b/>
                          <w:sz w:val="16"/>
                        </w:rPr>
                        <w:t>Return</w:t>
                      </w:r>
                    </w:p>
                    <w:p w:rsidR="00251627" w:rsidRPr="00827B08" w:rsidRDefault="00251627" w:rsidP="00092338">
                      <w:pPr>
                        <w:rPr>
                          <w:rFonts w:ascii="Arial" w:hAnsi="Arial"/>
                          <w:b/>
                          <w:sz w:val="16"/>
                        </w:rPr>
                      </w:pPr>
                      <w:r w:rsidRPr="00827B08">
                        <w:rPr>
                          <w:rFonts w:ascii="Arial" w:hAnsi="Arial"/>
                          <w:b/>
                          <w:sz w:val="16"/>
                        </w:rPr>
                        <w:t>To Stock Indicator</w:t>
                      </w:r>
                    </w:p>
                  </w:txbxContent>
                </v:textbox>
              </v:shape>
            </w:pict>
          </mc:Fallback>
        </mc:AlternateContent>
      </w:r>
      <w:r w:rsidR="00092338" w:rsidRPr="00EE678B">
        <w:t xml:space="preserve">  DOB: APR 3,1941 (65)                             Wt(kg): 90.45 (02/08/2004) </w:t>
      </w:r>
    </w:p>
    <w:p w:rsidR="00092338" w:rsidRPr="00EE678B" w:rsidRDefault="00092338" w:rsidP="00BB49DA">
      <w:pPr>
        <w:pStyle w:val="ScreenCapture"/>
      </w:pPr>
      <w:r w:rsidRPr="00EE678B">
        <w:t xml:space="preserve">  SEX: MALE                   Non-VA Meds on File</w:t>
      </w:r>
    </w:p>
    <w:p w:rsidR="00092338" w:rsidRPr="00EE678B" w:rsidRDefault="00092338" w:rsidP="00BB49DA">
      <w:pPr>
        <w:pStyle w:val="ScreenCapture"/>
      </w:pPr>
      <w:r w:rsidRPr="00EE678B">
        <w:t xml:space="preserve"> CrCL: 102.4(est.) (CREAT:1.0mg/dL 10/30/12)     BSA (m2): 2.08</w:t>
      </w:r>
    </w:p>
    <w:p w:rsidR="00092338" w:rsidRPr="00EE678B" w:rsidRDefault="00583040" w:rsidP="00BB49DA">
      <w:pPr>
        <w:pStyle w:val="ScreenCapture"/>
        <w:rPr>
          <w:sz w:val="24"/>
        </w:rPr>
      </w:pPr>
      <w:r>
        <w:rPr>
          <w:noProof/>
        </w:rPr>
        <mc:AlternateContent>
          <mc:Choice Requires="wps">
            <w:drawing>
              <wp:anchor distT="0" distB="0" distL="114300" distR="114300" simplePos="0" relativeHeight="251627008" behindDoc="0" locked="0" layoutInCell="1" allowOverlap="1">
                <wp:simplePos x="0" y="0"/>
                <wp:positionH relativeFrom="column">
                  <wp:posOffset>-457200</wp:posOffset>
                </wp:positionH>
                <wp:positionV relativeFrom="paragraph">
                  <wp:posOffset>100330</wp:posOffset>
                </wp:positionV>
                <wp:extent cx="685800" cy="342900"/>
                <wp:effectExtent l="0" t="0" r="0" b="0"/>
                <wp:wrapNone/>
                <wp:docPr id="130"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Pr="00827B08" w:rsidRDefault="00251627" w:rsidP="00092338">
                            <w:pPr>
                              <w:rPr>
                                <w:sz w:val="16"/>
                              </w:rPr>
                            </w:pPr>
                            <w:r>
                              <w:rPr>
                                <w:rFonts w:ascii="Arial" w:hAnsi="Arial"/>
                                <w:b/>
                                <w:sz w:val="16"/>
                              </w:rPr>
                              <w:t xml:space="preserve">Copay </w:t>
                            </w:r>
                            <w:r w:rsidRPr="00827B08">
                              <w:rPr>
                                <w:rFonts w:ascii="Arial" w:hAnsi="Arial"/>
                                <w:b/>
                                <w:sz w:val="16"/>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0" o:spid="_x0000_s1044" type="#_x0000_t202" style="position:absolute;left:0;text-align:left;margin-left:-36pt;margin-top:7.9pt;width:54pt;height:27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" stroked="f">
                <v:textbox>
                  <w:txbxContent>
                    <w:p w:rsidR="00251627" w:rsidRPr="00827B08" w:rsidRDefault="00251627" w:rsidP="00092338">
                      <w:pPr>
                        <w:rPr>
                          <w:sz w:val="16"/>
                        </w:rPr>
                      </w:pPr>
                      <w:r>
                        <w:rPr>
                          <w:rFonts w:ascii="Arial" w:hAnsi="Arial"/>
                          <w:b/>
                          <w:sz w:val="16"/>
                        </w:rPr>
                        <w:t xml:space="preserve">Copay </w:t>
                      </w:r>
                      <w:r w:rsidRPr="00827B08">
                        <w:rPr>
                          <w:rFonts w:ascii="Arial" w:hAnsi="Arial"/>
                          <w:b/>
                          <w:sz w:val="16"/>
                        </w:rPr>
                        <w:t>Indicator</w:t>
                      </w:r>
                    </w:p>
                  </w:txbxContent>
                </v:textbox>
              </v:shape>
            </w:pict>
          </mc:Fallback>
        </mc:AlternateContent>
      </w:r>
      <w:r w:rsidR="00092338" w:rsidRPr="00EE678B">
        <w:t xml:space="preserve">                             Last entry on 01/13/01</w:t>
      </w:r>
    </w:p>
    <w:p w:rsidR="00092338" w:rsidRPr="00EE678B" w:rsidRDefault="00583040" w:rsidP="00BB49DA">
      <w:pPr>
        <w:pStyle w:val="ScreenCapture"/>
        <w:rPr>
          <w:sz w:val="24"/>
        </w:rPr>
      </w:pPr>
      <w:r>
        <w:rPr>
          <w:noProof/>
        </w:rPr>
        <mc:AlternateContent>
          <mc:Choice Requires="wps">
            <w:drawing>
              <wp:anchor distT="0" distB="0" distL="114298" distR="114298" simplePos="0" relativeHeight="251633152" behindDoc="0" locked="0" layoutInCell="1" allowOverlap="1">
                <wp:simplePos x="0" y="0"/>
                <wp:positionH relativeFrom="column">
                  <wp:posOffset>5674994</wp:posOffset>
                </wp:positionH>
                <wp:positionV relativeFrom="paragraph">
                  <wp:posOffset>93980</wp:posOffset>
                </wp:positionV>
                <wp:extent cx="0" cy="685800"/>
                <wp:effectExtent l="0" t="0" r="19050" b="0"/>
                <wp:wrapNone/>
                <wp:docPr id="129" name="Straight Connector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0FCDD7" id="Straight Connector 129" o:spid="_x0000_s1026" style="position:absolute;flip:y;z-index:2516331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46.85pt,7.4pt" to="446.85pt,6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"/>
            </w:pict>
          </mc:Fallback>
        </mc:AlternateContent>
      </w:r>
      <w:r w:rsidR="00092338" w:rsidRPr="00EE678B">
        <w:t xml:space="preserve">                                                           ISSUE  LAST REF DAY</w:t>
      </w:r>
    </w:p>
    <w:p w:rsidR="00092338" w:rsidRPr="00EE678B" w:rsidRDefault="00092338" w:rsidP="00BB49DA">
      <w:pPr>
        <w:pStyle w:val="ScreenCapture"/>
      </w:pPr>
      <w:r w:rsidRPr="00EE678B">
        <w:t xml:space="preserve"> #  RX #         DRUG                              QTY ST   DATE  FILL REM SUP</w:t>
      </w:r>
    </w:p>
    <w:p w:rsidR="00092338" w:rsidRPr="00EE678B" w:rsidRDefault="00583040" w:rsidP="00BB49DA">
      <w:pPr>
        <w:pStyle w:val="ScreenCapture"/>
      </w:pPr>
      <w:r>
        <w:rPr>
          <w:noProof/>
        </w:rPr>
        <mc:AlternateContent>
          <mc:Choice Requires="wps">
            <w:drawing>
              <wp:anchor distT="0" distB="0" distL="114298" distR="114298" simplePos="0" relativeHeight="251630080" behindDoc="0" locked="0" layoutInCell="1" allowOverlap="1">
                <wp:simplePos x="0" y="0"/>
                <wp:positionH relativeFrom="column">
                  <wp:posOffset>-1</wp:posOffset>
                </wp:positionH>
                <wp:positionV relativeFrom="paragraph">
                  <wp:posOffset>39370</wp:posOffset>
                </wp:positionV>
                <wp:extent cx="0" cy="114300"/>
                <wp:effectExtent l="0" t="0" r="19050" b="0"/>
                <wp:wrapNone/>
                <wp:docPr id="128" name="Straight Connector 1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61321" id="Straight Connector 128" o:spid="_x0000_s1026" style="position:absolute;flip:y;z-index:2516300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3.1pt" to="0,1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"/>
            </w:pict>
          </mc:Fallback>
        </mc:AlternateContent>
      </w:r>
      <w:r w:rsidR="00092338" w:rsidRPr="00EE678B">
        <w:t xml:space="preserve">                                                                               </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29056" behindDoc="0" locked="0" layoutInCell="1" allowOverlap="1">
                <wp:simplePos x="0" y="0"/>
                <wp:positionH relativeFrom="column">
                  <wp:posOffset>0</wp:posOffset>
                </wp:positionH>
                <wp:positionV relativeFrom="paragraph">
                  <wp:posOffset>24129</wp:posOffset>
                </wp:positionV>
                <wp:extent cx="1143000" cy="0"/>
                <wp:effectExtent l="0" t="0" r="0" b="0"/>
                <wp:wrapNone/>
                <wp:docPr id="229" name="Straight Connector 1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41F63" id="Straight Connector 127" o:spid="_x0000_s1026" style="position:absolute;flip:x;z-index:2516290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1.9pt" to="90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"/>
            </w:pict>
          </mc:Fallback>
        </mc:AlternateContent>
      </w:r>
      <w:r>
        <w:rPr>
          <w:noProof/>
        </w:rPr>
        <mc:AlternateContent>
          <mc:Choice Requires="wps">
            <w:drawing>
              <wp:anchor distT="0" distB="0" distL="114298" distR="114298" simplePos="0" relativeHeight="251628032" behindDoc="0" locked="0" layoutInCell="1" allowOverlap="1">
                <wp:simplePos x="0" y="0"/>
                <wp:positionH relativeFrom="column">
                  <wp:posOffset>1142999</wp:posOffset>
                </wp:positionH>
                <wp:positionV relativeFrom="paragraph">
                  <wp:posOffset>24130</wp:posOffset>
                </wp:positionV>
                <wp:extent cx="0" cy="228600"/>
                <wp:effectExtent l="76200" t="0" r="38100" b="38100"/>
                <wp:wrapNone/>
                <wp:docPr id="228" name="Straight Connector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B5A25" id="Straight Connector 126" o:spid="_x0000_s1026" style="position:absolute;z-index:2516280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90pt,1.9pt" to="90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">
                <v:stroke endarrow="block"/>
              </v:line>
            </w:pict>
          </mc:Fallback>
        </mc:AlternateContent>
      </w:r>
      <w:r w:rsidR="00092338" w:rsidRPr="00EE678B">
        <w:t>------------------------------------ACTIVE----------------------------------</w:t>
      </w:r>
    </w:p>
    <w:p w:rsidR="00092338" w:rsidRPr="00EE678B" w:rsidRDefault="00092338" w:rsidP="00BB49DA">
      <w:pPr>
        <w:pStyle w:val="ScreenCapture"/>
      </w:pPr>
      <w:r w:rsidRPr="00EE678B">
        <w:t xml:space="preserve"> 1 503902        ACETAMINOPHEN 500MG TAB            60 AT 05-22 05-22   3  30</w:t>
      </w:r>
    </w:p>
    <w:p w:rsidR="00092338" w:rsidRPr="00EE678B" w:rsidRDefault="00583040" w:rsidP="00BB49DA">
      <w:pPr>
        <w:pStyle w:val="ScreenCapture"/>
      </w:pPr>
      <w:r>
        <w:rPr>
          <w:noProof/>
        </w:rPr>
        <mc:AlternateContent>
          <mc:Choice Requires="wps">
            <w:drawing>
              <wp:anchor distT="0" distB="0" distL="114300" distR="114300" simplePos="0" relativeHeight="251637248" behindDoc="0" locked="0" layoutInCell="1" allowOverlap="1">
                <wp:simplePos x="0" y="0"/>
                <wp:positionH relativeFrom="column">
                  <wp:posOffset>-457200</wp:posOffset>
                </wp:positionH>
                <wp:positionV relativeFrom="paragraph">
                  <wp:posOffset>66675</wp:posOffset>
                </wp:positionV>
                <wp:extent cx="800100" cy="342900"/>
                <wp:effectExtent l="0" t="0" r="0" b="0"/>
                <wp:wrapNone/>
                <wp:docPr id="227"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Default="00251627" w:rsidP="00092338">
                            <w:pPr>
                              <w:pStyle w:val="BodyText3"/>
                              <w:rPr>
                                <w:rFonts w:ascii="Arial" w:hAnsi="Arial" w:cs="Arial"/>
                                <w:bCs/>
                              </w:rPr>
                            </w:pPr>
                            <w:r>
                              <w:rPr>
                                <w:rFonts w:ascii="Arial" w:hAnsi="Arial" w:cs="Arial"/>
                              </w:rPr>
                              <w:t xml:space="preserve">ePharmacy </w:t>
                            </w:r>
                            <w:r>
                              <w:rPr>
                                <w:rFonts w:ascii="Arial" w:hAnsi="Arial" w:cs="Arial"/>
                                <w:bCs/>
                              </w:rPr>
                              <w:t>Indicator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45" type="#_x0000_t202" style="position:absolute;left:0;text-align:left;margin-left:-36pt;margin-top:5.25pt;width:63pt;height:27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" stroked="f">
                <v:textbox>
                  <w:txbxContent>
                    <w:p w:rsidR="00251627" w:rsidRDefault="00251627" w:rsidP="00092338">
                      <w:pPr>
                        <w:pStyle w:val="BodyText3"/>
                        <w:rPr>
                          <w:rFonts w:ascii="Arial" w:hAnsi="Arial" w:cs="Arial"/>
                          <w:bCs/>
                        </w:rPr>
                      </w:pPr>
                      <w:r>
                        <w:rPr>
                          <w:rFonts w:ascii="Arial" w:hAnsi="Arial" w:cs="Arial"/>
                        </w:rPr>
                        <w:t xml:space="preserve">ePharmacy </w:t>
                      </w:r>
                      <w:r>
                        <w:rPr>
                          <w:rFonts w:ascii="Arial" w:hAnsi="Arial" w:cs="Arial"/>
                          <w:bCs/>
                        </w:rPr>
                        <w:t>Indicator</w:t>
                      </w:r>
                    </w:p>
                  </w:txbxContent>
                </v:textbox>
              </v:shape>
            </w:pict>
          </mc:Fallback>
        </mc:AlternateContent>
      </w:r>
      <w:r w:rsidR="00092338" w:rsidRPr="00EE678B">
        <w:t xml:space="preserve"> 2 503886$       DIGOXIN (LANOXIN) 0.2MG CAP        60 A&gt; 05-07 05-07   5  30</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32128" behindDoc="0" locked="0" layoutInCell="1" allowOverlap="1">
                <wp:simplePos x="0" y="0"/>
                <wp:positionH relativeFrom="column">
                  <wp:posOffset>5257800</wp:posOffset>
                </wp:positionH>
                <wp:positionV relativeFrom="paragraph">
                  <wp:posOffset>87629</wp:posOffset>
                </wp:positionV>
                <wp:extent cx="417830" cy="0"/>
                <wp:effectExtent l="38100" t="76200" r="0" b="76200"/>
                <wp:wrapNone/>
                <wp:docPr id="226" name="Straight Connector 1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178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CE8D4A" id="Straight Connector 124" o:spid="_x0000_s1026" style="position:absolute;flip:x;z-index:2516321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14pt,6.9pt" to="446.9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">
                <v:stroke endarrow="block"/>
              </v:line>
            </w:pict>
          </mc:Fallback>
        </mc:AlternateContent>
      </w:r>
      <w:r w:rsidR="00092338" w:rsidRPr="00EE678B">
        <w:t xml:space="preserve"> 3 503871$       HISTOPLASMIN 1ML                    1 A  03-14 03-14R  5  30</w:t>
      </w:r>
    </w:p>
    <w:p w:rsidR="00092338" w:rsidRPr="00EE678B" w:rsidRDefault="00092338" w:rsidP="00BB49DA">
      <w:pPr>
        <w:pStyle w:val="ScreenCapture"/>
      </w:pPr>
      <w:r w:rsidRPr="00EE678B">
        <w:t xml:space="preserve"> 4 100002042$e   NALBUPHINE HCL INJ 10MG/ML          1 A  03-14 03-14   5  30</w:t>
      </w:r>
    </w:p>
    <w:p w:rsidR="00092338" w:rsidRPr="00EE678B" w:rsidRDefault="00583040" w:rsidP="00BB49DA">
      <w:pPr>
        <w:pStyle w:val="ScreenCapture"/>
      </w:pPr>
      <w:r>
        <w:rPr>
          <w:noProof/>
        </w:rPr>
        <mc:AlternateContent>
          <mc:Choice Requires="wpg">
            <w:drawing>
              <wp:anchor distT="0" distB="0" distL="114300" distR="114300" simplePos="0" relativeHeight="251639296" behindDoc="0" locked="0" layoutInCell="1" allowOverlap="1">
                <wp:simplePos x="0" y="0"/>
                <wp:positionH relativeFrom="column">
                  <wp:posOffset>0</wp:posOffset>
                </wp:positionH>
                <wp:positionV relativeFrom="paragraph">
                  <wp:posOffset>20955</wp:posOffset>
                </wp:positionV>
                <wp:extent cx="1371600" cy="228600"/>
                <wp:effectExtent l="0" t="38100" r="57150" b="0"/>
                <wp:wrapNone/>
                <wp:docPr id="1503"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228600"/>
                          <a:chOff x="1440" y="9000"/>
                          <a:chExt cx="2160" cy="360"/>
                        </a:xfrm>
                      </wpg:grpSpPr>
                      <wps:wsp>
                        <wps:cNvPr id="224" name="Line 44"/>
                        <wps:cNvCnPr/>
                        <wps:spPr bwMode="auto">
                          <a:xfrm>
                            <a:off x="1440" y="9360"/>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45"/>
                        <wps:cNvCnPr/>
                        <wps:spPr bwMode="auto">
                          <a:xfrm flipV="1">
                            <a:off x="3600" y="900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2FB0E5" id="Group 121" o:spid="_x0000_s1026" style="position:absolute;margin-left:0;margin-top:1.65pt;width:108pt;height:18pt;z-index:251639296" coordorigin="1440,9000" coordsize="216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">
                <v:line id="Line 44" o:spid="_x0000_s1027" style="position:absolute;visibility:visible;mso-wrap-style:square" from="1440,936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"/>
                <v:line id="Line 45" o:spid="_x0000_s1028" style="position:absolute;flip:y;visibility:visible;mso-wrap-style:square" from="3600,9000" to="36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">
                  <v:stroke endarrow="block"/>
                </v:line>
              </v:group>
            </w:pict>
          </mc:Fallback>
        </mc:AlternateContent>
      </w:r>
      <w:r>
        <w:rPr>
          <w:noProof/>
        </w:rPr>
        <mc:AlternateContent>
          <mc:Choice Requires="wps">
            <w:drawing>
              <wp:anchor distT="0" distB="0" distL="114298" distR="114298" simplePos="0" relativeHeight="251638272" behindDoc="0" locked="0" layoutInCell="1" allowOverlap="1">
                <wp:simplePos x="0" y="0"/>
                <wp:positionH relativeFrom="column">
                  <wp:posOffset>-1</wp:posOffset>
                </wp:positionH>
                <wp:positionV relativeFrom="paragraph">
                  <wp:posOffset>20955</wp:posOffset>
                </wp:positionV>
                <wp:extent cx="0" cy="228600"/>
                <wp:effectExtent l="0" t="0" r="19050" b="0"/>
                <wp:wrapNone/>
                <wp:docPr id="1502" name="Straight Connector 1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E9F204" id="Straight Connector 120" o:spid="_x0000_s1026" style="position:absolute;z-index:25163827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65pt" to="0,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"/>
            </w:pict>
          </mc:Fallback>
        </mc:AlternateContent>
      </w:r>
      <w:r w:rsidR="00092338" w:rsidRPr="00EE678B">
        <w:t xml:space="preserve"> 5 100002040$    SALICYLIC ACID 40% OINT (OZ)        1 S  03-14 03-17   5  30</w:t>
      </w:r>
    </w:p>
    <w:p w:rsidR="00092338" w:rsidRPr="00EE678B" w:rsidRDefault="00092338" w:rsidP="00BB49DA">
      <w:pPr>
        <w:pStyle w:val="ScreenCapture"/>
      </w:pPr>
      <w:r w:rsidRPr="00EE678B">
        <w:t>---------------------------------DISCONTINUED----------------------------------</w:t>
      </w:r>
    </w:p>
    <w:p w:rsidR="00092338" w:rsidRPr="00EE678B" w:rsidRDefault="00092338" w:rsidP="00BB49DA">
      <w:pPr>
        <w:pStyle w:val="ScreenCapture"/>
      </w:pPr>
      <w:r w:rsidRPr="00EE678B">
        <w:t xml:space="preserve"> 6 503881        BACLOFEN 10MG TABS                 30 DC 04-07 05-01   2  30</w:t>
      </w:r>
    </w:p>
    <w:p w:rsidR="00092338" w:rsidRPr="00EE678B" w:rsidRDefault="00583040" w:rsidP="00BB49DA">
      <w:pPr>
        <w:pStyle w:val="ScreenCapture"/>
      </w:pPr>
      <w:r>
        <w:rPr>
          <w:noProof/>
        </w:rPr>
        <mc:AlternateContent>
          <mc:Choice Requires="wps">
            <w:drawing>
              <wp:anchor distT="0" distB="0" distL="114300" distR="114300" simplePos="0" relativeHeight="251634176" behindDoc="0" locked="0" layoutInCell="1" allowOverlap="1">
                <wp:simplePos x="0" y="0"/>
                <wp:positionH relativeFrom="column">
                  <wp:posOffset>-472440</wp:posOffset>
                </wp:positionH>
                <wp:positionV relativeFrom="paragraph">
                  <wp:posOffset>55245</wp:posOffset>
                </wp:positionV>
                <wp:extent cx="685800" cy="342900"/>
                <wp:effectExtent l="0" t="0" r="0" b="0"/>
                <wp:wrapNone/>
                <wp:docPr id="1501"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Default="00251627" w:rsidP="00092338">
                            <w:pPr>
                              <w:pStyle w:val="BodyText3"/>
                              <w:spacing w:after="0"/>
                              <w:rPr>
                                <w:rFonts w:ascii="Arial" w:hAnsi="Arial" w:cs="Arial"/>
                                <w:bCs/>
                                <w:szCs w:val="24"/>
                              </w:rPr>
                            </w:pPr>
                            <w:r>
                              <w:rPr>
                                <w:rFonts w:ascii="Arial" w:hAnsi="Arial" w:cs="Arial"/>
                                <w:bCs/>
                                <w:szCs w:val="24"/>
                              </w:rPr>
                              <w:t>Pending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9" o:spid="_x0000_s1046" type="#_x0000_t202" style="position:absolute;left:0;text-align:left;margin-left:-37.2pt;margin-top:4.35pt;width:54pt;height:27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" stroked="f">
                <v:textbox>
                  <w:txbxContent>
                    <w:p w:rsidR="00251627" w:rsidRDefault="00251627" w:rsidP="00092338">
                      <w:pPr>
                        <w:pStyle w:val="BodyText3"/>
                        <w:spacing w:after="0"/>
                        <w:rPr>
                          <w:rFonts w:ascii="Arial" w:hAnsi="Arial" w:cs="Arial"/>
                          <w:bCs/>
                          <w:szCs w:val="24"/>
                        </w:rPr>
                      </w:pPr>
                      <w:r>
                        <w:rPr>
                          <w:rFonts w:ascii="Arial" w:hAnsi="Arial" w:cs="Arial"/>
                          <w:bCs/>
                          <w:szCs w:val="24"/>
                        </w:rPr>
                        <w:t>Pending Orders</w:t>
                      </w:r>
                    </w:p>
                  </w:txbxContent>
                </v:textbox>
              </v:shape>
            </w:pict>
          </mc:Fallback>
        </mc:AlternateContent>
      </w:r>
      <w:r w:rsidR="00092338" w:rsidRPr="00EE678B">
        <w:t xml:space="preserve"> 7 100002020A$   TIMOLOL 0.25% OPTH SOL 10ML         1 DE 02-03 02-03   5  30</w:t>
      </w:r>
    </w:p>
    <w:p w:rsidR="00092338" w:rsidRPr="00EE678B" w:rsidRDefault="00092338" w:rsidP="00BB49DA">
      <w:pPr>
        <w:pStyle w:val="ScreenCapture"/>
      </w:pPr>
      <w:r w:rsidRPr="00EE678B">
        <w:t>--------------------------------------HOLD-------------------------------------</w:t>
      </w:r>
    </w:p>
    <w:p w:rsidR="00092338" w:rsidRPr="00EE678B" w:rsidRDefault="00583040" w:rsidP="00BB49DA">
      <w:pPr>
        <w:pStyle w:val="ScreenCapture"/>
      </w:pPr>
      <w:r>
        <w:rPr>
          <w:noProof/>
        </w:rPr>
        <mc:AlternateContent>
          <mc:Choice Requires="wps">
            <w:drawing>
              <wp:anchor distT="0" distB="0" distL="114298" distR="114298" simplePos="0" relativeHeight="251647488" behindDoc="0" locked="0" layoutInCell="1" allowOverlap="1">
                <wp:simplePos x="0" y="0"/>
                <wp:positionH relativeFrom="column">
                  <wp:posOffset>-40641</wp:posOffset>
                </wp:positionH>
                <wp:positionV relativeFrom="paragraph">
                  <wp:posOffset>100965</wp:posOffset>
                </wp:positionV>
                <wp:extent cx="0" cy="114300"/>
                <wp:effectExtent l="0" t="0" r="19050" b="0"/>
                <wp:wrapNone/>
                <wp:docPr id="1500" name="Straight Connector 1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2A0FC8" id="Straight Connector 118" o:spid="_x0000_s1026" style="position:absolute;flip:y;z-index:2516474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2pt,7.95pt" to="-3.2pt,1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"/>
            </w:pict>
          </mc:Fallback>
        </mc:AlternateContent>
      </w:r>
      <w:r w:rsidR="00092338" w:rsidRPr="00EE678B">
        <w:t xml:space="preserve"> 8 100001942     ABDOMINAL PAD 7 1/2 X 8  STERILE    1 H  09-28 09-28   5  30</w:t>
      </w:r>
    </w:p>
    <w:p w:rsidR="00092338" w:rsidRPr="00EE678B" w:rsidRDefault="00583040" w:rsidP="00BB49DA">
      <w:pPr>
        <w:pStyle w:val="ScreenCapture"/>
      </w:pPr>
      <w:r>
        <w:rPr>
          <w:noProof/>
        </w:rPr>
        <mc:AlternateContent>
          <mc:Choice Requires="wps">
            <w:drawing>
              <wp:anchor distT="0" distB="0" distL="114298" distR="114298" simplePos="0" relativeHeight="251645440" behindDoc="0" locked="0" layoutInCell="1" allowOverlap="1">
                <wp:simplePos x="0" y="0"/>
                <wp:positionH relativeFrom="column">
                  <wp:posOffset>469899</wp:posOffset>
                </wp:positionH>
                <wp:positionV relativeFrom="paragraph">
                  <wp:posOffset>85725</wp:posOffset>
                </wp:positionV>
                <wp:extent cx="0" cy="228600"/>
                <wp:effectExtent l="76200" t="0" r="38100" b="38100"/>
                <wp:wrapNone/>
                <wp:docPr id="1499" name="Straight Connector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291BB4" id="Straight Connector 117" o:spid="_x0000_s1026" style="position:absolute;z-index:25164544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37pt,6.75pt" to="37pt,2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">
                <v:stroke endarrow="block"/>
              </v:line>
            </w:pict>
          </mc:Fallback>
        </mc:AlternateContent>
      </w:r>
      <w:r>
        <w:rPr>
          <w:noProof/>
        </w:rPr>
        <mc:AlternateContent>
          <mc:Choice Requires="wps">
            <w:drawing>
              <wp:anchor distT="4294967294" distB="4294967294" distL="114300" distR="114300" simplePos="0" relativeHeight="251646464" behindDoc="0" locked="0" layoutInCell="1" allowOverlap="1">
                <wp:simplePos x="0" y="0"/>
                <wp:positionH relativeFrom="column">
                  <wp:posOffset>-38100</wp:posOffset>
                </wp:positionH>
                <wp:positionV relativeFrom="paragraph">
                  <wp:posOffset>85724</wp:posOffset>
                </wp:positionV>
                <wp:extent cx="505460" cy="0"/>
                <wp:effectExtent l="0" t="0" r="0" b="0"/>
                <wp:wrapNone/>
                <wp:docPr id="1498" name="Straight Connector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054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69EBD" id="Straight Connector 116" o:spid="_x0000_s1026" style="position:absolute;flip:x;z-index:2516464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pt,6.75pt" to="36.8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"/>
            </w:pict>
          </mc:Fallback>
        </mc:AlternateContent>
      </w:r>
      <w:r w:rsidR="00092338" w:rsidRPr="00EE678B">
        <w:t>----------------------------------NON-VERIFIED---------------------------------</w:t>
      </w:r>
    </w:p>
    <w:p w:rsidR="00092338" w:rsidRPr="00EE678B" w:rsidRDefault="00583040" w:rsidP="00BB49DA">
      <w:pPr>
        <w:pStyle w:val="ScreenCapture"/>
      </w:pPr>
      <w:r>
        <w:rPr>
          <w:noProof/>
        </w:rPr>
        <mc:AlternateContent>
          <mc:Choice Requires="wps">
            <w:drawing>
              <wp:anchor distT="0" distB="0" distL="114300" distR="114300" simplePos="0" relativeHeight="251644416" behindDoc="0" locked="0" layoutInCell="1" allowOverlap="1">
                <wp:simplePos x="0" y="0"/>
                <wp:positionH relativeFrom="column">
                  <wp:posOffset>-466725</wp:posOffset>
                </wp:positionH>
                <wp:positionV relativeFrom="paragraph">
                  <wp:posOffset>88265</wp:posOffset>
                </wp:positionV>
                <wp:extent cx="685800" cy="342900"/>
                <wp:effectExtent l="0" t="0" r="0" b="0"/>
                <wp:wrapNone/>
                <wp:docPr id="149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Default="00251627" w:rsidP="00092338">
                            <w:pPr>
                              <w:pStyle w:val="BodyText3"/>
                              <w:spacing w:after="0"/>
                              <w:rPr>
                                <w:rFonts w:ascii="Arial" w:hAnsi="Arial" w:cs="Arial"/>
                                <w:bCs/>
                                <w:szCs w:val="24"/>
                              </w:rPr>
                            </w:pPr>
                            <w:r w:rsidRPr="004A4E7D">
                              <w:rPr>
                                <w:rFonts w:ascii="Arial" w:hAnsi="Arial" w:cs="Arial"/>
                                <w:bCs/>
                                <w:szCs w:val="24"/>
                              </w:rPr>
                              <w:t>Flagged Order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47" type="#_x0000_t202" style="position:absolute;left:0;text-align:left;margin-left:-36.75pt;margin-top:6.95pt;width:54pt;height:27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" stroked="f">
                <v:textbox>
                  <w:txbxContent>
                    <w:p w:rsidR="00251627" w:rsidRDefault="00251627" w:rsidP="00092338">
                      <w:pPr>
                        <w:pStyle w:val="BodyText3"/>
                        <w:spacing w:after="0"/>
                        <w:rPr>
                          <w:rFonts w:ascii="Arial" w:hAnsi="Arial" w:cs="Arial"/>
                          <w:bCs/>
                          <w:szCs w:val="24"/>
                        </w:rPr>
                      </w:pPr>
                      <w:r w:rsidRPr="004A4E7D">
                        <w:rPr>
                          <w:rFonts w:ascii="Arial" w:hAnsi="Arial" w:cs="Arial"/>
                          <w:bCs/>
                          <w:szCs w:val="24"/>
                        </w:rPr>
                        <w:t>Flagged Order</w:t>
                      </w:r>
                    </w:p>
                  </w:txbxContent>
                </v:textbox>
              </v:shape>
            </w:pict>
          </mc:Fallback>
        </mc:AlternateContent>
      </w:r>
      <w:r w:rsidR="00092338" w:rsidRPr="00EE678B">
        <w:t xml:space="preserve"> 9 100002039$    BACLOFEN 10MG TABS                 30 N  03-14 03-14   5  30</w:t>
      </w:r>
    </w:p>
    <w:p w:rsidR="00092338" w:rsidRPr="00EE678B" w:rsidRDefault="00092338" w:rsidP="00BB49DA">
      <w:pPr>
        <w:pStyle w:val="ScreenCapture"/>
      </w:pPr>
      <w:r w:rsidRPr="00EE678B">
        <w:t>------------------------------------PENDING------------------------------------</w:t>
      </w:r>
    </w:p>
    <w:p w:rsidR="00092338" w:rsidRPr="00EE678B" w:rsidRDefault="00583040" w:rsidP="00BB49DA">
      <w:pPr>
        <w:pStyle w:val="ScreenCapture"/>
      </w:pPr>
      <w:r>
        <w:rPr>
          <w:noProof/>
        </w:rPr>
        <mc:AlternateContent>
          <mc:Choice Requires="wps">
            <w:drawing>
              <wp:anchor distT="0" distB="0" distL="114298" distR="114298" simplePos="0" relativeHeight="251649536" behindDoc="0" locked="0" layoutInCell="1" allowOverlap="1">
                <wp:simplePos x="0" y="0"/>
                <wp:positionH relativeFrom="column">
                  <wp:posOffset>-1</wp:posOffset>
                </wp:positionH>
                <wp:positionV relativeFrom="paragraph">
                  <wp:posOffset>58420</wp:posOffset>
                </wp:positionV>
                <wp:extent cx="0" cy="114300"/>
                <wp:effectExtent l="0" t="0" r="19050" b="0"/>
                <wp:wrapNone/>
                <wp:docPr id="1496" name="Straight Connector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45755" id="Straight Connector 114" o:spid="_x0000_s1026" style="position:absolute;flip:y;z-index:2516495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4.6pt" to="0,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"/>
            </w:pict>
          </mc:Fallback>
        </mc:AlternateContent>
      </w:r>
      <w:r w:rsidR="00092338" w:rsidRPr="00EE678B">
        <w:t>10 AMPICILLIN 250MG CAP                   QTY: 40       ISDT: 05-29  REF:  0</w:t>
      </w:r>
    </w:p>
    <w:p w:rsidR="00092338" w:rsidRPr="00EE678B" w:rsidRDefault="00583040" w:rsidP="00BB49DA">
      <w:pPr>
        <w:pStyle w:val="ScreenCapture"/>
      </w:pPr>
      <w:r>
        <w:rPr>
          <w:noProof/>
        </w:rPr>
        <mc:AlternateContent>
          <mc:Choice Requires="wps">
            <w:drawing>
              <wp:anchor distT="4294967294" distB="4294967294" distL="114300" distR="114300" simplePos="0" relativeHeight="251648512" behindDoc="0" locked="0" layoutInCell="1" allowOverlap="1">
                <wp:simplePos x="0" y="0"/>
                <wp:positionH relativeFrom="column">
                  <wp:posOffset>0</wp:posOffset>
                </wp:positionH>
                <wp:positionV relativeFrom="paragraph">
                  <wp:posOffset>48259</wp:posOffset>
                </wp:positionV>
                <wp:extent cx="342900" cy="0"/>
                <wp:effectExtent l="0" t="76200" r="0" b="76200"/>
                <wp:wrapNone/>
                <wp:docPr id="1495" name="Straight Connector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0859A" id="Straight Connector 113" o:spid="_x0000_s1026" style="position:absolute;flip:y;z-index:2516485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3.8pt" to="27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">
                <v:stroke endarrow="block"/>
              </v:line>
            </w:pict>
          </mc:Fallback>
        </mc:AlternateContent>
      </w:r>
      <w:r w:rsidR="00092338" w:rsidRPr="00EE678B">
        <w:rPr>
          <w:color w:val="FFFFFF"/>
          <w:shd w:val="clear" w:color="000000" w:fill="000000"/>
        </w:rPr>
        <w:t>11</w:t>
      </w:r>
      <w:r w:rsidR="00092338" w:rsidRPr="00EE678B">
        <w:t xml:space="preserve"> SIMETHICONE 40MG TAB</w:t>
      </w:r>
      <w:r w:rsidR="00092338" w:rsidRPr="00EE678B">
        <w:tab/>
      </w:r>
      <w:r w:rsidR="00092338" w:rsidRPr="00EE678B">
        <w:tab/>
      </w:r>
      <w:r w:rsidR="00092338" w:rsidRPr="00EE678B">
        <w:tab/>
        <w:t xml:space="preserve">  QTY: 30</w:t>
      </w:r>
      <w:r w:rsidR="00092338" w:rsidRPr="00EE678B">
        <w:tab/>
        <w:t xml:space="preserve">   ISDT: 05-30  REF:  3</w:t>
      </w:r>
    </w:p>
    <w:p w:rsidR="00092338" w:rsidRPr="00EE678B" w:rsidRDefault="00583040" w:rsidP="00BB49DA">
      <w:pPr>
        <w:pStyle w:val="ScreenCapture"/>
      </w:pPr>
      <w:r>
        <w:rPr>
          <w:noProof/>
        </w:rPr>
        <mc:AlternateContent>
          <mc:Choice Requires="wps">
            <w:drawing>
              <wp:anchor distT="0" distB="0" distL="114300" distR="114300" simplePos="0" relativeHeight="251635200" behindDoc="0" locked="0" layoutInCell="1" allowOverlap="1">
                <wp:simplePos x="0" y="0"/>
                <wp:positionH relativeFrom="column">
                  <wp:posOffset>-457200</wp:posOffset>
                </wp:positionH>
                <wp:positionV relativeFrom="paragraph">
                  <wp:posOffset>20955</wp:posOffset>
                </wp:positionV>
                <wp:extent cx="571500" cy="457200"/>
                <wp:effectExtent l="0" t="0" r="0" b="0"/>
                <wp:wrapNone/>
                <wp:docPr id="1494"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Default="00251627" w:rsidP="00092338">
                            <w:pPr>
                              <w:rPr>
                                <w:rFonts w:ascii="Arial" w:hAnsi="Arial" w:cs="Arial"/>
                                <w:b/>
                                <w:bCs/>
                                <w:sz w:val="16"/>
                              </w:rPr>
                            </w:pPr>
                            <w:r>
                              <w:rPr>
                                <w:rFonts w:ascii="Arial" w:hAnsi="Arial" w:cs="Arial"/>
                                <w:b/>
                                <w:bCs/>
                                <w:sz w:val="16"/>
                              </w:rPr>
                              <w:t>Non-VA Meds Orders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48" type="#_x0000_t202" style="position:absolute;left:0;text-align:left;margin-left:-36pt;margin-top:1.65pt;width:45pt;height:36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" stroked="f">
                <v:textbox>
                  <w:txbxContent>
                    <w:p w:rsidR="00251627" w:rsidRDefault="00251627" w:rsidP="00092338">
                      <w:pPr>
                        <w:rPr>
                          <w:rFonts w:ascii="Arial" w:hAnsi="Arial" w:cs="Arial"/>
                          <w:b/>
                          <w:bCs/>
                          <w:sz w:val="16"/>
                        </w:rPr>
                      </w:pPr>
                      <w:r>
                        <w:rPr>
                          <w:rFonts w:ascii="Arial" w:hAnsi="Arial" w:cs="Arial"/>
                          <w:b/>
                          <w:bCs/>
                          <w:sz w:val="16"/>
                        </w:rPr>
                        <w:t>Non-VA Meds Orders</w:t>
                      </w:r>
                    </w:p>
                  </w:txbxContent>
                </v:textbox>
              </v:shape>
            </w:pict>
          </mc:Fallback>
        </mc:AlternateContent>
      </w:r>
      <w:r>
        <w:rPr>
          <w:noProof/>
        </w:rPr>
        <mc:AlternateContent>
          <mc:Choice Requires="wps">
            <w:drawing>
              <wp:anchor distT="4294967294" distB="4294967294" distL="114300" distR="114300" simplePos="0" relativeHeight="251636224" behindDoc="0" locked="0" layoutInCell="1" allowOverlap="1">
                <wp:simplePos x="0" y="0"/>
                <wp:positionH relativeFrom="column">
                  <wp:posOffset>114300</wp:posOffset>
                </wp:positionH>
                <wp:positionV relativeFrom="paragraph">
                  <wp:posOffset>82549</wp:posOffset>
                </wp:positionV>
                <wp:extent cx="228600" cy="0"/>
                <wp:effectExtent l="0" t="76200" r="0" b="76200"/>
                <wp:wrapNone/>
                <wp:docPr id="1493" name="Straight Connector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E5EF4D" id="Straight Connector 111" o:spid="_x0000_s1026" style="position:absolute;z-index:25163622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9pt,6.5pt" to="2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">
                <v:stroke endarrow="block"/>
              </v:line>
            </w:pict>
          </mc:Fallback>
        </mc:AlternateContent>
      </w:r>
      <w:r w:rsidR="00092338" w:rsidRPr="00EE678B">
        <w:rPr>
          <w:sz w:val="24"/>
        </w:rPr>
        <w:t>--</w:t>
      </w:r>
      <w:r w:rsidR="00092338" w:rsidRPr="00EE678B">
        <w:t>----------------------NON-VA MEDS (Not dispensed by VA)----------------------</w:t>
      </w:r>
    </w:p>
    <w:p w:rsidR="00092338" w:rsidRPr="00EE678B" w:rsidRDefault="00092338" w:rsidP="00BB49DA">
      <w:pPr>
        <w:pStyle w:val="ScreenCapture"/>
      </w:pPr>
      <w:r w:rsidRPr="00EE678B">
        <w:t>GINGKO EXT 1 TAB ONCE A DAY BY MOUTH                 Date Documented: 01/13/01</w:t>
      </w:r>
    </w:p>
    <w:p w:rsidR="00092338" w:rsidRPr="00EE678B" w:rsidRDefault="00092338" w:rsidP="00BB49DA">
      <w:pPr>
        <w:pStyle w:val="ScreenCapture"/>
      </w:pPr>
      <w:r w:rsidRPr="00EE678B">
        <w:t>IBUPROFEN 50MG TAB                                   Date Documented: 12/10/00</w:t>
      </w:r>
    </w:p>
    <w:p w:rsidR="00092338" w:rsidRPr="00EE678B" w:rsidRDefault="00092338" w:rsidP="00BB49DA">
      <w:pPr>
        <w:pStyle w:val="ScreenCapture"/>
      </w:pPr>
    </w:p>
    <w:p w:rsidR="00092338" w:rsidRPr="00EE678B" w:rsidRDefault="00092338" w:rsidP="00BB49DA">
      <w:pPr>
        <w:pStyle w:val="ScreenCapture"/>
      </w:pPr>
      <w:r w:rsidRPr="00EE678B">
        <w:t xml:space="preserve">          Enter ?? for more actions                                             </w:t>
      </w:r>
    </w:p>
    <w:p w:rsidR="00092338" w:rsidRPr="00EE678B" w:rsidRDefault="00092338" w:rsidP="00BB49DA">
      <w:pPr>
        <w:pStyle w:val="ScreenCapture"/>
      </w:pPr>
      <w:r w:rsidRPr="00EE678B">
        <w:t>PU  Patient Record Update               NO  New Order</w:t>
      </w:r>
    </w:p>
    <w:p w:rsidR="00092338" w:rsidRPr="00EE678B" w:rsidRDefault="00092338" w:rsidP="00BB49DA">
      <w:pPr>
        <w:pStyle w:val="ScreenCapture"/>
      </w:pPr>
      <w:r w:rsidRPr="00EE678B">
        <w:t>PI  Patient Information                 SO  Select Order</w:t>
      </w:r>
    </w:p>
    <w:p w:rsidR="00092338" w:rsidRPr="00EE678B" w:rsidRDefault="00092338" w:rsidP="00BB49DA">
      <w:pPr>
        <w:pStyle w:val="ScreenCapture"/>
      </w:pPr>
      <w:r w:rsidRPr="00EE678B">
        <w:t>Select Action: Quit//</w:t>
      </w:r>
    </w:p>
    <w:p w:rsidR="00092338" w:rsidRPr="00EE678B" w:rsidRDefault="00092338" w:rsidP="00092338">
      <w:pPr>
        <w:rPr>
          <w:color w:val="000000"/>
          <w:szCs w:val="20"/>
        </w:rPr>
      </w:pPr>
    </w:p>
    <w:p w:rsidR="00092338" w:rsidRPr="00EE678B" w:rsidRDefault="00092338" w:rsidP="00092338">
      <w:pPr>
        <w:keepNext/>
        <w:keepLines/>
        <w:rPr>
          <w:color w:val="000000"/>
          <w:szCs w:val="20"/>
        </w:rPr>
      </w:pPr>
      <w:r w:rsidRPr="00EE678B">
        <w:rPr>
          <w:color w:val="000000"/>
          <w:szCs w:val="20"/>
        </w:rPr>
        <w:t>All orders are subgrouped by like statuses and then listed alphabetically within the subgroup.</w:t>
      </w:r>
    </w:p>
    <w:p w:rsidR="00092338" w:rsidRPr="00EE678B" w:rsidRDefault="00092338" w:rsidP="00092338">
      <w:pPr>
        <w:keepNext/>
        <w:keepLines/>
        <w:rPr>
          <w:color w:val="000000"/>
          <w:szCs w:val="20"/>
        </w:rPr>
      </w:pPr>
    </w:p>
    <w:bookmarkEnd w:id="900"/>
    <w:p w:rsidR="00092338" w:rsidRPr="00EE678B" w:rsidRDefault="00092338" w:rsidP="00092338">
      <w:pPr>
        <w:keepNext/>
        <w:keepLines/>
        <w:tabs>
          <w:tab w:val="left" w:pos="1620"/>
          <w:tab w:val="left" w:pos="2250"/>
        </w:tabs>
        <w:rPr>
          <w:color w:val="000000"/>
          <w:szCs w:val="24"/>
        </w:rPr>
      </w:pPr>
      <w:r w:rsidRPr="00EE678B">
        <w:rPr>
          <w:b/>
          <w:color w:val="000000"/>
        </w:rPr>
        <w:t>Order Status:</w:t>
      </w:r>
      <w:r w:rsidRPr="00EE678B">
        <w:rPr>
          <w:color w:val="000000"/>
          <w:szCs w:val="24"/>
        </w:rPr>
        <w:tab/>
        <w:t>The current status of the order. These statuses include:</w:t>
      </w:r>
    </w:p>
    <w:p w:rsidR="00092338" w:rsidRPr="00EE678B" w:rsidRDefault="00092338" w:rsidP="00730493">
      <w:pPr>
        <w:keepNext/>
        <w:keepLines/>
        <w:tabs>
          <w:tab w:val="left" w:pos="2160"/>
        </w:tabs>
        <w:spacing w:before="120"/>
        <w:ind w:left="2174" w:hanging="547"/>
        <w:rPr>
          <w:color w:val="000000"/>
          <w:szCs w:val="24"/>
        </w:rPr>
      </w:pPr>
      <w:r w:rsidRPr="00EE678B">
        <w:rPr>
          <w:color w:val="000000"/>
          <w:szCs w:val="24"/>
        </w:rPr>
        <w:t>A</w:t>
      </w:r>
      <w:r w:rsidRPr="00EE678B">
        <w:rPr>
          <w:color w:val="000000"/>
          <w:szCs w:val="24"/>
        </w:rPr>
        <w:tab/>
        <w:t>Active</w:t>
      </w:r>
    </w:p>
    <w:p w:rsidR="00092338" w:rsidRPr="00EE678B" w:rsidRDefault="00092338" w:rsidP="00092338">
      <w:pPr>
        <w:tabs>
          <w:tab w:val="left" w:pos="2160"/>
        </w:tabs>
        <w:ind w:left="2160" w:hanging="540"/>
        <w:rPr>
          <w:color w:val="000000"/>
          <w:szCs w:val="24"/>
        </w:rPr>
      </w:pPr>
      <w:r w:rsidRPr="00EE678B">
        <w:rPr>
          <w:color w:val="000000"/>
          <w:szCs w:val="24"/>
        </w:rPr>
        <w:t>S</w:t>
      </w:r>
      <w:r w:rsidRPr="00EE678B">
        <w:rPr>
          <w:color w:val="000000"/>
          <w:szCs w:val="24"/>
        </w:rPr>
        <w:tab/>
        <w:t>Suspended</w:t>
      </w:r>
    </w:p>
    <w:p w:rsidR="00092338" w:rsidRPr="00EE678B" w:rsidRDefault="00092338" w:rsidP="00092338">
      <w:pPr>
        <w:tabs>
          <w:tab w:val="left" w:pos="2160"/>
        </w:tabs>
        <w:ind w:left="2160" w:hanging="540"/>
        <w:rPr>
          <w:color w:val="000000"/>
          <w:szCs w:val="24"/>
        </w:rPr>
      </w:pPr>
      <w:r w:rsidRPr="00EE678B">
        <w:rPr>
          <w:color w:val="000000"/>
          <w:szCs w:val="24"/>
        </w:rPr>
        <w:t>N</w:t>
      </w:r>
      <w:r w:rsidRPr="00EE678B">
        <w:rPr>
          <w:color w:val="000000"/>
          <w:szCs w:val="24"/>
        </w:rPr>
        <w:tab/>
        <w:t>Non-Verified or Drug Interactions</w:t>
      </w:r>
    </w:p>
    <w:p w:rsidR="00092338" w:rsidRPr="00EE678B" w:rsidRDefault="00092338" w:rsidP="00092338">
      <w:pPr>
        <w:tabs>
          <w:tab w:val="left" w:pos="2160"/>
        </w:tabs>
        <w:ind w:left="2160" w:hanging="540"/>
      </w:pPr>
      <w:r w:rsidRPr="00EE678B">
        <w:rPr>
          <w:color w:val="000000"/>
        </w:rPr>
        <w:t>HP</w:t>
      </w:r>
      <w:r w:rsidRPr="00EE678B">
        <w:rPr>
          <w:color w:val="000000"/>
        </w:rPr>
        <w:tab/>
      </w:r>
      <w:r w:rsidRPr="00EE678B">
        <w:t>Placed on hold by provider through CPRS</w:t>
      </w:r>
    </w:p>
    <w:p w:rsidR="00092338" w:rsidRPr="00EE678B" w:rsidRDefault="00092338" w:rsidP="00092338">
      <w:pPr>
        <w:tabs>
          <w:tab w:val="left" w:pos="2160"/>
        </w:tabs>
        <w:ind w:left="2160" w:hanging="540"/>
        <w:rPr>
          <w:color w:val="000000"/>
        </w:rPr>
      </w:pPr>
      <w:r w:rsidRPr="00EE678B">
        <w:t>H</w:t>
      </w:r>
      <w:r w:rsidRPr="00EE678B">
        <w:tab/>
        <w:t>Placed on hold via backdoor Pharmacy</w:t>
      </w:r>
    </w:p>
    <w:p w:rsidR="00092338" w:rsidRPr="00EE678B" w:rsidRDefault="00092338" w:rsidP="00092338">
      <w:pPr>
        <w:tabs>
          <w:tab w:val="left" w:pos="2160"/>
        </w:tabs>
        <w:ind w:left="2160" w:hanging="540"/>
        <w:rPr>
          <w:color w:val="000000"/>
          <w:szCs w:val="24"/>
        </w:rPr>
      </w:pPr>
      <w:r w:rsidRPr="00EE678B">
        <w:rPr>
          <w:color w:val="000000"/>
          <w:szCs w:val="24"/>
        </w:rPr>
        <w:t>E</w:t>
      </w:r>
      <w:r w:rsidRPr="00EE678B">
        <w:rPr>
          <w:color w:val="000000"/>
          <w:szCs w:val="24"/>
        </w:rPr>
        <w:tab/>
        <w:t>Expired</w:t>
      </w:r>
    </w:p>
    <w:p w:rsidR="00092338" w:rsidRPr="00EE678B" w:rsidRDefault="00092338" w:rsidP="00092338">
      <w:pPr>
        <w:tabs>
          <w:tab w:val="left" w:pos="2160"/>
        </w:tabs>
        <w:ind w:left="2160" w:hanging="540"/>
        <w:rPr>
          <w:szCs w:val="24"/>
        </w:rPr>
      </w:pPr>
      <w:r w:rsidRPr="00EE678B">
        <w:t>DP</w:t>
      </w:r>
      <w:r w:rsidRPr="00EE678B">
        <w:rPr>
          <w:szCs w:val="24"/>
        </w:rPr>
        <w:tab/>
        <w:t xml:space="preserve">Discontinued by </w:t>
      </w:r>
      <w:r w:rsidRPr="00EE678B">
        <w:t>provider through CPRS</w:t>
      </w:r>
    </w:p>
    <w:p w:rsidR="00092338" w:rsidRPr="00EE678B" w:rsidRDefault="00092338" w:rsidP="00092338">
      <w:pPr>
        <w:tabs>
          <w:tab w:val="left" w:pos="2160"/>
        </w:tabs>
        <w:ind w:left="2160" w:hanging="540"/>
        <w:rPr>
          <w:szCs w:val="24"/>
        </w:rPr>
      </w:pPr>
      <w:r w:rsidRPr="00EE678B">
        <w:rPr>
          <w:szCs w:val="24"/>
        </w:rPr>
        <w:t>DE</w:t>
      </w:r>
      <w:r w:rsidRPr="00EE678B">
        <w:rPr>
          <w:szCs w:val="24"/>
        </w:rPr>
        <w:tab/>
        <w:t xml:space="preserve">Discontinued </w:t>
      </w:r>
      <w:r w:rsidRPr="00EE678B">
        <w:t>due to edit via backdoor Pharmacy</w:t>
      </w:r>
    </w:p>
    <w:p w:rsidR="00092338" w:rsidRPr="00EE678B" w:rsidRDefault="00092338" w:rsidP="00092338">
      <w:pPr>
        <w:tabs>
          <w:tab w:val="left" w:pos="2160"/>
        </w:tabs>
        <w:ind w:left="2160" w:hanging="540"/>
      </w:pPr>
      <w:r w:rsidRPr="00EE678B">
        <w:t>DC</w:t>
      </w:r>
      <w:r w:rsidRPr="00EE678B">
        <w:tab/>
        <w:t>Discontinued via backdoor Pharmacy</w:t>
      </w:r>
    </w:p>
    <w:p w:rsidR="00092338" w:rsidRPr="00EE678B" w:rsidRDefault="00092338" w:rsidP="00730493"/>
    <w:p w:rsidR="00092338" w:rsidRPr="00EE678B" w:rsidRDefault="00092338" w:rsidP="00092338">
      <w:pPr>
        <w:tabs>
          <w:tab w:val="left" w:pos="2160"/>
        </w:tabs>
        <w:rPr>
          <w:color w:val="000000"/>
        </w:rPr>
      </w:pPr>
      <w:r w:rsidRPr="00EE678B">
        <w:rPr>
          <w:color w:val="000000"/>
        </w:rPr>
        <w:t>The Status column will also display some additional discontinue type actions</w:t>
      </w:r>
      <w:r w:rsidRPr="00EE678B">
        <w:rPr>
          <w:szCs w:val="24"/>
        </w:rPr>
        <w:t xml:space="preserve"> </w:t>
      </w:r>
      <w:r w:rsidRPr="00EE678B">
        <w:rPr>
          <w:color w:val="000000"/>
        </w:rPr>
        <w:t>performed on the order. The codes and the action they represent are as follows:</w:t>
      </w:r>
    </w:p>
    <w:p w:rsidR="00092338" w:rsidRPr="00EE678B" w:rsidRDefault="00092338" w:rsidP="00730493">
      <w:pPr>
        <w:keepNext/>
        <w:keepLines/>
        <w:tabs>
          <w:tab w:val="left" w:pos="2160"/>
        </w:tabs>
        <w:spacing w:before="120"/>
        <w:ind w:left="2174" w:hanging="547"/>
      </w:pPr>
      <w:r w:rsidRPr="00EE678B">
        <w:t>DF</w:t>
      </w:r>
      <w:r w:rsidRPr="00EE678B">
        <w:tab/>
        <w:t>Discontinued due to edit by a provider through CPRS</w:t>
      </w:r>
    </w:p>
    <w:p w:rsidR="00092338" w:rsidRPr="00EE678B" w:rsidRDefault="00092338" w:rsidP="00092338">
      <w:pPr>
        <w:tabs>
          <w:tab w:val="left" w:pos="2160"/>
        </w:tabs>
        <w:ind w:left="2160" w:hanging="540"/>
      </w:pPr>
      <w:r w:rsidRPr="00EE678B">
        <w:t>DD</w:t>
      </w:r>
      <w:r w:rsidRPr="00EE678B">
        <w:tab/>
        <w:t>Discontinued due to death</w:t>
      </w:r>
    </w:p>
    <w:p w:rsidR="00092338" w:rsidRPr="00EE678B" w:rsidRDefault="00092338" w:rsidP="00092338">
      <w:pPr>
        <w:tabs>
          <w:tab w:val="left" w:pos="2160"/>
        </w:tabs>
        <w:ind w:left="2160" w:hanging="540"/>
      </w:pPr>
      <w:r w:rsidRPr="00EE678B">
        <w:t>DA</w:t>
      </w:r>
      <w:r w:rsidRPr="00EE678B">
        <w:tab/>
        <w:t>Auto discontinued due to admission</w:t>
      </w:r>
    </w:p>
    <w:p w:rsidR="00730493" w:rsidRPr="00EE678B" w:rsidRDefault="00730493" w:rsidP="00092338"/>
    <w:p w:rsidR="00092338" w:rsidRPr="00EE678B" w:rsidRDefault="00583040" w:rsidP="00730493">
      <w:pPr>
        <w:ind w:left="720" w:hanging="720"/>
        <w:rPr>
          <w:rFonts w:eastAsia="Batang"/>
          <w:color w:val="000000"/>
          <w:szCs w:val="24"/>
          <w:lang w:eastAsia="ko-KR"/>
        </w:rPr>
      </w:pPr>
      <w:r>
        <w:rPr>
          <w:noProof/>
        </w:rPr>
        <w:drawing>
          <wp:inline distT="0" distB="0" distL="0" distR="0">
            <wp:extent cx="464820" cy="373380"/>
            <wp:effectExtent l="0" t="0" r="0" b="0"/>
            <wp:docPr id="2" name="Picture 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92338" w:rsidRPr="00EE678B">
        <w:rPr>
          <w:color w:val="000000"/>
          <w:szCs w:val="24"/>
        </w:rPr>
        <w:t>A “B” will be appended t</w:t>
      </w:r>
      <w:r w:rsidR="00092338" w:rsidRPr="00EE678B">
        <w:rPr>
          <w:rFonts w:eastAsia="Batang"/>
          <w:color w:val="000000"/>
          <w:szCs w:val="24"/>
          <w:lang w:eastAsia="ko-KR"/>
        </w:rPr>
        <w:t>o the above statuses if the Bad Address Indicator was set and there was no active temporary address at the time of the last label activity.</w:t>
      </w:r>
    </w:p>
    <w:p w:rsidR="00092338" w:rsidRPr="00EE678B" w:rsidRDefault="00092338" w:rsidP="00092338">
      <w:pPr>
        <w:rPr>
          <w:color w:val="000000"/>
          <w:szCs w:val="24"/>
        </w:rPr>
      </w:pPr>
    </w:p>
    <w:p w:rsidR="00092338" w:rsidRPr="00EE678B" w:rsidRDefault="00092338" w:rsidP="00092338">
      <w:pPr>
        <w:tabs>
          <w:tab w:val="left" w:pos="2160"/>
        </w:tabs>
        <w:ind w:left="2160" w:hanging="2160"/>
        <w:rPr>
          <w:color w:val="000000"/>
          <w:szCs w:val="20"/>
        </w:rPr>
      </w:pPr>
      <w:r w:rsidRPr="00EE678B">
        <w:rPr>
          <w:b/>
          <w:bCs/>
          <w:color w:val="000000"/>
          <w:szCs w:val="20"/>
        </w:rPr>
        <w:t>CMOP Indicators:</w:t>
      </w:r>
      <w:r w:rsidRPr="00EE678B">
        <w:rPr>
          <w:bCs/>
          <w:color w:val="000000"/>
          <w:szCs w:val="20"/>
        </w:rPr>
        <w:tab/>
      </w:r>
      <w:r w:rsidRPr="00EE678B">
        <w:rPr>
          <w:color w:val="000000"/>
          <w:szCs w:val="20"/>
        </w:rPr>
        <w:t>There are two separate indicators when the drug in an order is marked for Consolidated Mail Outpatient Pharmacy (CMOP) processing. This indicator is displayed after the Order Status if applicable.</w:t>
      </w:r>
    </w:p>
    <w:p w:rsidR="00092338" w:rsidRPr="00EE678B" w:rsidRDefault="00092338" w:rsidP="00092338">
      <w:pPr>
        <w:tabs>
          <w:tab w:val="left" w:pos="2160"/>
        </w:tabs>
        <w:ind w:left="2160" w:hanging="2160"/>
        <w:rPr>
          <w:color w:val="000000"/>
          <w:szCs w:val="20"/>
        </w:rPr>
      </w:pPr>
      <w:r w:rsidRPr="00EE678B">
        <w:rPr>
          <w:color w:val="000000"/>
          <w:szCs w:val="20"/>
        </w:rPr>
        <w:tab/>
        <w:t>&gt;</w:t>
      </w:r>
      <w:r w:rsidRPr="00EE678B">
        <w:rPr>
          <w:color w:val="000000"/>
          <w:szCs w:val="20"/>
        </w:rPr>
        <w:tab/>
        <w:t>Drug for the prescription is marked for CMOP</w:t>
      </w:r>
    </w:p>
    <w:p w:rsidR="00092338" w:rsidRPr="00EE678B" w:rsidRDefault="00092338" w:rsidP="00092338">
      <w:pPr>
        <w:tabs>
          <w:tab w:val="left" w:pos="2160"/>
        </w:tabs>
        <w:ind w:left="2160" w:hanging="2160"/>
        <w:rPr>
          <w:color w:val="000000"/>
          <w:szCs w:val="20"/>
        </w:rPr>
      </w:pPr>
      <w:r w:rsidRPr="00EE678B">
        <w:rPr>
          <w:color w:val="000000"/>
          <w:szCs w:val="20"/>
        </w:rPr>
        <w:tab/>
        <w:t>T</w:t>
      </w:r>
      <w:r w:rsidRPr="00EE678B">
        <w:rPr>
          <w:color w:val="000000"/>
          <w:szCs w:val="20"/>
        </w:rPr>
        <w:tab/>
        <w:t>Displayed when the last fill is either in a Transmitted or Retransmitted</w:t>
      </w:r>
    </w:p>
    <w:p w:rsidR="00092338" w:rsidRPr="00EE678B" w:rsidRDefault="00092338" w:rsidP="00092338">
      <w:pPr>
        <w:tabs>
          <w:tab w:val="left" w:pos="2160"/>
        </w:tabs>
        <w:ind w:left="2160" w:hanging="2160"/>
        <w:rPr>
          <w:color w:val="000000"/>
          <w:szCs w:val="20"/>
        </w:rPr>
      </w:pPr>
      <w:r w:rsidRPr="00EE678B">
        <w:rPr>
          <w:color w:val="000000"/>
          <w:szCs w:val="20"/>
        </w:rPr>
        <w:tab/>
        <w:t>CMOP state. (This indicator can overwrite the “&gt;” indicator.</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Copay Indicator:</w:t>
      </w:r>
      <w:r w:rsidRPr="00EE678B">
        <w:rPr>
          <w:bCs/>
          <w:color w:val="000000"/>
          <w:szCs w:val="20"/>
        </w:rPr>
        <w:tab/>
      </w:r>
      <w:r w:rsidRPr="00EE678B">
        <w:rPr>
          <w:color w:val="000000"/>
          <w:szCs w:val="20"/>
        </w:rPr>
        <w:t>A “$” displayed to the right of the prescription number indicates the prescription is copay eligible.</w:t>
      </w:r>
    </w:p>
    <w:p w:rsidR="00092338" w:rsidRPr="00EE678B" w:rsidRDefault="00092338" w:rsidP="00092338">
      <w:pPr>
        <w:tabs>
          <w:tab w:val="left" w:pos="2160"/>
        </w:tabs>
        <w:ind w:left="2160" w:hanging="2160"/>
        <w:rPr>
          <w:bCs/>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ePharmacy</w:t>
      </w:r>
      <w:r w:rsidRPr="00EE678B">
        <w:rPr>
          <w:b/>
          <w:bCs/>
          <w:color w:val="000000"/>
          <w:szCs w:val="20"/>
        </w:rPr>
        <w:tab/>
      </w:r>
      <w:r w:rsidRPr="00EE678B">
        <w:rPr>
          <w:bCs/>
          <w:color w:val="000000"/>
          <w:szCs w:val="20"/>
        </w:rPr>
        <w:t xml:space="preserve">An </w:t>
      </w:r>
      <w:r w:rsidRPr="00EE678B">
        <w:rPr>
          <w:color w:val="000000"/>
          <w:szCs w:val="20"/>
        </w:rPr>
        <w:t>‘e’ displayed to the right of the prescription number indicates that</w:t>
      </w:r>
    </w:p>
    <w:p w:rsidR="00092338" w:rsidRPr="00EE678B" w:rsidRDefault="00092338" w:rsidP="00092338">
      <w:pPr>
        <w:tabs>
          <w:tab w:val="left" w:pos="2160"/>
        </w:tabs>
        <w:ind w:left="2160" w:hanging="2160"/>
        <w:rPr>
          <w:bCs/>
          <w:color w:val="000000"/>
          <w:szCs w:val="20"/>
        </w:rPr>
      </w:pPr>
      <w:r w:rsidRPr="00EE678B">
        <w:rPr>
          <w:b/>
          <w:bCs/>
          <w:color w:val="000000"/>
          <w:szCs w:val="20"/>
        </w:rPr>
        <w:t>Indicator</w:t>
      </w:r>
      <w:r w:rsidRPr="00EE678B">
        <w:rPr>
          <w:bCs/>
          <w:color w:val="000000"/>
          <w:szCs w:val="20"/>
        </w:rPr>
        <w:tab/>
        <w:t>the prescription is electronic third party billable.</w:t>
      </w:r>
    </w:p>
    <w:p w:rsidR="00092338" w:rsidRPr="00EE678B" w:rsidRDefault="00092338" w:rsidP="00092338">
      <w:pPr>
        <w:tabs>
          <w:tab w:val="left" w:pos="2160"/>
        </w:tabs>
        <w:ind w:left="2160" w:hanging="2160"/>
        <w:rPr>
          <w:bCs/>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Return to Stock</w:t>
      </w:r>
      <w:r w:rsidRPr="00EE678B">
        <w:rPr>
          <w:bCs/>
          <w:color w:val="000000"/>
          <w:szCs w:val="20"/>
        </w:rPr>
        <w:tab/>
      </w:r>
      <w:r w:rsidRPr="00EE678B">
        <w:rPr>
          <w:color w:val="000000"/>
          <w:szCs w:val="20"/>
        </w:rPr>
        <w:t>An “R” displayed to the right of the Last Fill Date indicates the last fill</w:t>
      </w:r>
    </w:p>
    <w:p w:rsidR="00092338" w:rsidRPr="00EE678B" w:rsidRDefault="00092338" w:rsidP="00092338">
      <w:pPr>
        <w:tabs>
          <w:tab w:val="left" w:pos="2160"/>
        </w:tabs>
        <w:ind w:left="2160" w:hanging="2160"/>
        <w:rPr>
          <w:color w:val="000000"/>
          <w:szCs w:val="20"/>
        </w:rPr>
      </w:pPr>
      <w:r w:rsidRPr="00EE678B">
        <w:rPr>
          <w:b/>
          <w:bCs/>
          <w:color w:val="000000"/>
          <w:szCs w:val="20"/>
        </w:rPr>
        <w:t>Indicator:</w:t>
      </w:r>
      <w:r w:rsidRPr="00EE678B">
        <w:rPr>
          <w:color w:val="000000"/>
          <w:szCs w:val="20"/>
        </w:rPr>
        <w:tab/>
        <w:t>was returned to stock.</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Pending Orders:</w:t>
      </w:r>
      <w:r w:rsidRPr="00EE678B">
        <w:rPr>
          <w:color w:val="000000"/>
          <w:szCs w:val="20"/>
        </w:rPr>
        <w:tab/>
        <w:t>Any orders entered through Computerized Patient Records System (CPRS), or another outside source, that have not been finished by Outpatient Pharmacy.</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bCs/>
          <w:color w:val="000000"/>
          <w:szCs w:val="20"/>
        </w:rPr>
        <w:t>Non-VA Meds</w:t>
      </w:r>
      <w:r w:rsidRPr="00EE678B">
        <w:rPr>
          <w:bCs/>
          <w:color w:val="000000"/>
          <w:szCs w:val="20"/>
        </w:rPr>
        <w:tab/>
      </w:r>
      <w:r w:rsidRPr="00EE678B">
        <w:rPr>
          <w:color w:val="000000"/>
          <w:szCs w:val="20"/>
        </w:rPr>
        <w:t>Any over the counter (OTC) medications, herbal supplements, medications</w:t>
      </w:r>
    </w:p>
    <w:p w:rsidR="00092338" w:rsidRPr="00EE678B" w:rsidRDefault="00092338" w:rsidP="00092338">
      <w:pPr>
        <w:tabs>
          <w:tab w:val="left" w:pos="2160"/>
        </w:tabs>
        <w:ind w:left="2160" w:hanging="2160"/>
        <w:rPr>
          <w:color w:val="000000"/>
          <w:szCs w:val="20"/>
        </w:rPr>
      </w:pPr>
      <w:r w:rsidRPr="00EE678B">
        <w:rPr>
          <w:b/>
          <w:bCs/>
          <w:color w:val="000000"/>
          <w:szCs w:val="20"/>
        </w:rPr>
        <w:t>Orders:</w:t>
      </w:r>
      <w:r w:rsidRPr="00EE678B">
        <w:rPr>
          <w:color w:val="000000"/>
          <w:szCs w:val="20"/>
        </w:rPr>
        <w:tab/>
        <w:t xml:space="preserve">prescribed by providers outside the VA, and medications prescribed by the VA, but purchased by the patient at an outside pharmacy are displayed here. </w:t>
      </w:r>
      <w:r w:rsidRPr="00EE678B">
        <w:rPr>
          <w:bCs/>
          <w:color w:val="000000"/>
          <w:szCs w:val="20"/>
        </w:rPr>
        <w:t>Non-VA Meds orders cannot be placed or updated in Outpatient Pharmacy. The user can input information about a patient’s use of Non-VA Meds only through CPRS. However, the user can use either CPRS or Outpatient Pharmacy menu options to view Non-VA Meds data in a patient’s medical records.</w:t>
      </w:r>
    </w:p>
    <w:p w:rsidR="00092338" w:rsidRPr="00EE678B" w:rsidRDefault="00092338" w:rsidP="00092338">
      <w:pPr>
        <w:tabs>
          <w:tab w:val="left" w:pos="2160"/>
        </w:tabs>
        <w:ind w:left="2160" w:hanging="2160"/>
        <w:rPr>
          <w:color w:val="000000"/>
          <w:szCs w:val="20"/>
        </w:rPr>
      </w:pPr>
    </w:p>
    <w:p w:rsidR="00092338" w:rsidRPr="00EE678B" w:rsidRDefault="00092338" w:rsidP="00092338">
      <w:pPr>
        <w:tabs>
          <w:tab w:val="left" w:pos="2160"/>
        </w:tabs>
        <w:ind w:left="2160" w:hanging="2160"/>
        <w:rPr>
          <w:color w:val="000000"/>
          <w:szCs w:val="20"/>
        </w:rPr>
      </w:pPr>
      <w:r w:rsidRPr="00EE678B">
        <w:rPr>
          <w:b/>
          <w:color w:val="000000"/>
          <w:szCs w:val="20"/>
        </w:rPr>
        <w:t>Third Party Rejects</w:t>
      </w:r>
      <w:r w:rsidRPr="00EE678B">
        <w:rPr>
          <w:color w:val="000000"/>
          <w:szCs w:val="20"/>
        </w:rPr>
        <w:tab/>
        <w:t>Any prescriptions that are rejected by third party payers because of Refill Too Soon (code 79) or Drug Utilization Review (DUR</w:t>
      </w:r>
      <w:r w:rsidR="00D8267F" w:rsidRPr="00EE678B">
        <w:rPr>
          <w:color w:val="000000"/>
          <w:szCs w:val="20"/>
        </w:rPr>
        <w:t xml:space="preserve"> </w:t>
      </w:r>
      <w:r w:rsidRPr="00EE678B">
        <w:rPr>
          <w:color w:val="000000"/>
          <w:szCs w:val="20"/>
        </w:rPr>
        <w:t>– code 88) are displayed in this section.</w:t>
      </w:r>
    </w:p>
    <w:p w:rsidR="00092338" w:rsidRPr="00EE678B" w:rsidRDefault="00092338" w:rsidP="00092338">
      <w:pPr>
        <w:rPr>
          <w:color w:val="000000"/>
          <w:szCs w:val="20"/>
        </w:rPr>
      </w:pPr>
    </w:p>
    <w:p w:rsidR="00092338" w:rsidRPr="00EE678B" w:rsidRDefault="00092338" w:rsidP="004F6865">
      <w:pPr>
        <w:pStyle w:val="EampleHeading"/>
      </w:pPr>
      <w:r w:rsidRPr="00EE678B">
        <w:t>Example: Showing Rejected Prescriptions</w:t>
      </w:r>
    </w:p>
    <w:p w:rsidR="00092338" w:rsidRPr="00EE678B" w:rsidRDefault="00092338" w:rsidP="00273A35">
      <w:pPr>
        <w:pStyle w:val="ScreenCapture"/>
      </w:pPr>
      <w:r w:rsidRPr="00EE678B">
        <w:t>Medication Profile         August 12, 2006@12:35:04          Page:    1 of    1</w:t>
      </w:r>
    </w:p>
    <w:p w:rsidR="00092338" w:rsidRPr="00EE678B" w:rsidRDefault="00092338" w:rsidP="00273A35">
      <w:pPr>
        <w:pStyle w:val="ScreenCapture"/>
      </w:pPr>
      <w:r w:rsidRPr="00EE678B">
        <w:t>OPPATIENT16,ONE                                                      &lt;A&gt;</w:t>
      </w:r>
    </w:p>
    <w:p w:rsidR="00092338" w:rsidRPr="00EE678B" w:rsidRDefault="00092338" w:rsidP="00273A35">
      <w:pPr>
        <w:pStyle w:val="ScreenCapture"/>
      </w:pPr>
      <w:r w:rsidRPr="00EE678B">
        <w:t xml:space="preserve">  PID: 000-24-6802                                 Ht(cm): 177.80 (02/08/2005)</w:t>
      </w:r>
    </w:p>
    <w:p w:rsidR="00092338" w:rsidRPr="00EE678B" w:rsidRDefault="00092338" w:rsidP="00273A35">
      <w:pPr>
        <w:pStyle w:val="ScreenCapture"/>
      </w:pPr>
      <w:r w:rsidRPr="00EE678B">
        <w:t xml:space="preserve">  DOB: APR 3,1941 (65)                             Wt(kg): 90.45 (02/08/2005) </w:t>
      </w:r>
    </w:p>
    <w:p w:rsidR="00092338" w:rsidRPr="00EE678B" w:rsidRDefault="00092338" w:rsidP="00273A35">
      <w:pPr>
        <w:pStyle w:val="ScreenCapture"/>
      </w:pPr>
      <w:r w:rsidRPr="00EE678B">
        <w:t xml:space="preserve">  SEX: MALE                  </w:t>
      </w:r>
    </w:p>
    <w:p w:rsidR="00092338" w:rsidRPr="00EE678B" w:rsidRDefault="00092338" w:rsidP="00273A35">
      <w:pPr>
        <w:pStyle w:val="ScreenCapture"/>
      </w:pPr>
      <w:r w:rsidRPr="00EE678B">
        <w:t xml:space="preserve"> CrCL: 78.1(est.) (CREAT:1.0mg/dL 6/24/03)       BSA (m2): 2.08</w:t>
      </w:r>
    </w:p>
    <w:p w:rsidR="00092338" w:rsidRPr="00EE678B" w:rsidRDefault="00092338" w:rsidP="008E5A90">
      <w:pPr>
        <w:pStyle w:val="ScreenCapture"/>
        <w:keepNext/>
      </w:pPr>
      <w:r w:rsidRPr="00EE678B">
        <w:t xml:space="preserve">                                                    ISSUE   LAST  REF  DAY</w:t>
      </w:r>
    </w:p>
    <w:p w:rsidR="00092338" w:rsidRPr="00EE678B" w:rsidRDefault="00092338" w:rsidP="008E5A90">
      <w:pPr>
        <w:pStyle w:val="ScreenCapture"/>
        <w:keepNext/>
      </w:pPr>
      <w:r w:rsidRPr="00EE678B">
        <w:t>#  RX #          DRUG                               QTY ST  DATE  FILL REM  SUP</w:t>
      </w:r>
    </w:p>
    <w:p w:rsidR="00092338" w:rsidRPr="00EE678B" w:rsidRDefault="00092338" w:rsidP="008E5A90">
      <w:pPr>
        <w:pStyle w:val="ScreenCapture"/>
        <w:keepNext/>
      </w:pPr>
    </w:p>
    <w:p w:rsidR="00092338" w:rsidRPr="00EE678B" w:rsidRDefault="00092338" w:rsidP="00273A35">
      <w:pPr>
        <w:pStyle w:val="ScreenCapture"/>
      </w:pPr>
      <w:r w:rsidRPr="00EE678B">
        <w:t>----------------REFILL TOO SOON/DUR REJECTS (Third Party)----------------------</w:t>
      </w:r>
    </w:p>
    <w:p w:rsidR="00092338" w:rsidRPr="00EE678B" w:rsidRDefault="00092338" w:rsidP="00273A35">
      <w:pPr>
        <w:pStyle w:val="ScreenCapture"/>
      </w:pPr>
      <w:r w:rsidRPr="00EE678B">
        <w:t xml:space="preserve">1 51368009$e     DIGOXIN (LANOXIN) 0.05MG CAP        90 A&gt;  02-16 02-16  3  90 </w:t>
      </w:r>
    </w:p>
    <w:p w:rsidR="00092338" w:rsidRPr="00EE678B" w:rsidRDefault="00092338" w:rsidP="00273A35">
      <w:pPr>
        <w:pStyle w:val="ScreenCapture"/>
      </w:pPr>
      <w:r w:rsidRPr="00EE678B">
        <w:t>2 51360563e      OXYBUTYNIN CHLORIDE 15MG SA TAB    180 S&gt;  02-15 05-06  0  90</w:t>
      </w:r>
    </w:p>
    <w:p w:rsidR="00092338" w:rsidRPr="00EE678B" w:rsidRDefault="00092338" w:rsidP="00273A35">
      <w:pPr>
        <w:pStyle w:val="ScreenCapture"/>
      </w:pPr>
      <w:r w:rsidRPr="00EE678B">
        <w:t>---------------------------------ACTIVE---------------------------------------</w:t>
      </w:r>
    </w:p>
    <w:p w:rsidR="00092338" w:rsidRPr="00EE678B" w:rsidRDefault="00092338" w:rsidP="00273A35">
      <w:pPr>
        <w:pStyle w:val="ScreenCapture"/>
      </w:pPr>
      <w:r w:rsidRPr="00EE678B">
        <w:t>3 100003470e     ABSORBABLE GELATIN FILM              1 A   11-04 11-04  5  31</w:t>
      </w:r>
    </w:p>
    <w:p w:rsidR="00092338" w:rsidRPr="00EE678B" w:rsidRDefault="00092338" w:rsidP="00273A35">
      <w:pPr>
        <w:pStyle w:val="ScreenCapture"/>
      </w:pPr>
      <w:r w:rsidRPr="00EE678B">
        <w:t>4 100003461      ACETAMINOPHEN 650MG SUPPOS.         10 A&gt;  11-04 11-04  1  10</w:t>
      </w:r>
    </w:p>
    <w:p w:rsidR="00092338" w:rsidRPr="00EE678B" w:rsidRDefault="00092338" w:rsidP="00273A35">
      <w:pPr>
        <w:pStyle w:val="ScreenCapture"/>
      </w:pPr>
      <w:r w:rsidRPr="00EE678B">
        <w:t>5 100003185e     ALBUMIN 25% 50ML                     2 A   08-01 08-01  5   5</w:t>
      </w:r>
    </w:p>
    <w:p w:rsidR="00092338" w:rsidRPr="00EE678B" w:rsidRDefault="00092338" w:rsidP="00273A35">
      <w:pPr>
        <w:pStyle w:val="ScreenCapture"/>
      </w:pPr>
      <w:r w:rsidRPr="00EE678B">
        <w:t>-----------------------------------DISCONTINUED-------------------------------</w:t>
      </w:r>
    </w:p>
    <w:p w:rsidR="00092338" w:rsidRPr="00EE678B" w:rsidRDefault="00092338" w:rsidP="00273A35">
      <w:pPr>
        <w:pStyle w:val="ScreenCapture"/>
      </w:pPr>
      <w:r w:rsidRPr="00EE678B">
        <w:t>6 100003530     ANALGESIC BALM 1 POUND                1 A   01-08 01-08  3  90</w:t>
      </w:r>
    </w:p>
    <w:p w:rsidR="00092338" w:rsidRPr="00EE678B" w:rsidRDefault="00092338" w:rsidP="00273A35">
      <w:pPr>
        <w:pStyle w:val="ScreenCapture"/>
      </w:pPr>
      <w:r w:rsidRPr="00EE678B">
        <w:t>7 100003400     APPLICATORS, COTTON TIP STERILE      10 A   09-23 09-23  5  31</w:t>
      </w:r>
    </w:p>
    <w:p w:rsidR="00092338" w:rsidRPr="00EE678B" w:rsidRDefault="00092338" w:rsidP="00273A35">
      <w:pPr>
        <w:pStyle w:val="ScreenCapture"/>
      </w:pPr>
    </w:p>
    <w:p w:rsidR="00092338" w:rsidRPr="00EE678B" w:rsidRDefault="00092338" w:rsidP="00273A35">
      <w:pPr>
        <w:pStyle w:val="ScreenCapture"/>
      </w:pPr>
    </w:p>
    <w:p w:rsidR="00092338" w:rsidRPr="00EE678B" w:rsidRDefault="00092338" w:rsidP="00273A35">
      <w:pPr>
        <w:pStyle w:val="ScreenCapture"/>
      </w:pPr>
      <w:r w:rsidRPr="00EE678B">
        <w:t>+         Enter ?? for more actions</w:t>
      </w:r>
    </w:p>
    <w:p w:rsidR="00092338" w:rsidRPr="00EE678B" w:rsidRDefault="00092338" w:rsidP="00273A35">
      <w:pPr>
        <w:pStyle w:val="ScreenCapture"/>
      </w:pPr>
      <w:r w:rsidRPr="00EE678B">
        <w:t>PU  Patient Record Update               NO  New Order</w:t>
      </w:r>
    </w:p>
    <w:p w:rsidR="00092338" w:rsidRPr="00EE678B" w:rsidRDefault="00092338" w:rsidP="00273A35">
      <w:pPr>
        <w:pStyle w:val="ScreenCapture"/>
      </w:pPr>
      <w:r w:rsidRPr="00EE678B">
        <w:t>PI  Patient Information                 SO  Select Order</w:t>
      </w:r>
    </w:p>
    <w:p w:rsidR="00092338" w:rsidRPr="00EE678B" w:rsidRDefault="00092338" w:rsidP="00273A35">
      <w:pPr>
        <w:pStyle w:val="ScreenCapture"/>
      </w:pPr>
      <w:r w:rsidRPr="00EE678B">
        <w:t>Select Action: Next Screen//</w:t>
      </w:r>
    </w:p>
    <w:p w:rsidR="00EA46A3" w:rsidRPr="001466D2" w:rsidRDefault="00EA46A3" w:rsidP="00752627">
      <w:pPr>
        <w:pStyle w:val="Heading2"/>
        <w:spacing w:before="360" w:after="240"/>
      </w:pPr>
      <w:bookmarkStart w:id="908" w:name="PT_DEMOS_CLIN_ALERT"/>
      <w:bookmarkStart w:id="909" w:name="_Toc518565999"/>
      <w:bookmarkStart w:id="910" w:name="_Toc524010774"/>
      <w:bookmarkStart w:id="911" w:name="_Toc4140287"/>
      <w:bookmarkEnd w:id="908"/>
      <w:r w:rsidRPr="001466D2">
        <w:t>Patient Demographics</w:t>
      </w:r>
      <w:r w:rsidRPr="001466D2">
        <w:fldChar w:fldCharType="begin"/>
      </w:r>
      <w:r w:rsidRPr="001466D2">
        <w:instrText xml:space="preserve"> XE "Patient Demographics" </w:instrText>
      </w:r>
      <w:r w:rsidRPr="001466D2">
        <w:fldChar w:fldCharType="end"/>
      </w:r>
      <w:r w:rsidRPr="001466D2">
        <w:t xml:space="preserve"> and Clinical Alerts</w:t>
      </w:r>
      <w:bookmarkEnd w:id="909"/>
      <w:bookmarkEnd w:id="910"/>
      <w:bookmarkEnd w:id="911"/>
      <w:r w:rsidRPr="001466D2">
        <w:fldChar w:fldCharType="begin"/>
      </w:r>
      <w:r w:rsidRPr="001466D2">
        <w:instrText xml:space="preserve"> XE "Clinical Alerts" </w:instrText>
      </w:r>
      <w:r w:rsidRPr="001466D2">
        <w:fldChar w:fldCharType="end"/>
      </w:r>
    </w:p>
    <w:p w:rsidR="00EA46A3" w:rsidRPr="001466D2" w:rsidRDefault="00EA46A3" w:rsidP="00EA46A3">
      <w:pPr>
        <w:spacing w:before="120"/>
      </w:pPr>
      <w:r w:rsidRPr="001466D2">
        <w:t>Patient demographic information and Clinical Alerts display in the List Manager header area when using certain Pharmacy options.</w:t>
      </w:r>
    </w:p>
    <w:p w:rsidR="00EA46A3" w:rsidRPr="001466D2" w:rsidRDefault="00EA46A3" w:rsidP="00EA46A3">
      <w:pPr>
        <w:spacing w:before="120"/>
      </w:pPr>
      <w:r w:rsidRPr="001466D2">
        <w:t>The demographic details are derived from existing patient information and include details such as date of birth, weight, height, and gender, as well as information about the patient’s primary care team and/or physician, physician contact numbers (office phone/pager), clinician remarks, and the assigned or recent facility where care is received</w:t>
      </w:r>
      <w:r w:rsidR="006E291B" w:rsidRPr="001466D2">
        <w:t>, if available</w:t>
      </w:r>
      <w:r w:rsidRPr="001466D2">
        <w:t>.</w:t>
      </w:r>
    </w:p>
    <w:p w:rsidR="00EA46A3" w:rsidRPr="001466D2" w:rsidRDefault="00EA46A3" w:rsidP="00EA46A3">
      <w:pPr>
        <w:spacing w:before="120"/>
        <w:rPr>
          <w:color w:val="000000"/>
          <w:szCs w:val="20"/>
        </w:rPr>
      </w:pPr>
      <w:r w:rsidRPr="001466D2">
        <w:rPr>
          <w:iCs/>
        </w:rPr>
        <w:t xml:space="preserve">Clinical Alerts are used to convey important patient care information. </w:t>
      </w:r>
      <w:r w:rsidRPr="001466D2">
        <w:rPr>
          <w:color w:val="000000"/>
          <w:szCs w:val="20"/>
        </w:rPr>
        <w:t>Pharmacy Supervisors can enter one or more Clinical Alerts t</w:t>
      </w:r>
      <w:r w:rsidRPr="001466D2">
        <w:rPr>
          <w:iCs/>
        </w:rPr>
        <w:t>o make pharmacy personnel aware of things like drug interactions or the patient’s participation in clinical trials. U</w:t>
      </w:r>
      <w:r w:rsidRPr="001466D2">
        <w:rPr>
          <w:color w:val="000000"/>
          <w:szCs w:val="20"/>
        </w:rPr>
        <w:t>s</w:t>
      </w:r>
      <w:r w:rsidR="006E291B" w:rsidRPr="001466D2">
        <w:rPr>
          <w:color w:val="000000"/>
          <w:szCs w:val="20"/>
        </w:rPr>
        <w:t>e</w:t>
      </w:r>
      <w:r w:rsidRPr="001466D2">
        <w:rPr>
          <w:color w:val="000000"/>
          <w:szCs w:val="20"/>
        </w:rPr>
        <w:t xml:space="preserve"> the Clinical Alert Enter/Edit [PSO CLINICAL ALERT ENTER/EDIT] option </w:t>
      </w:r>
      <w:r w:rsidR="006E291B" w:rsidRPr="001466D2">
        <w:rPr>
          <w:color w:val="000000"/>
          <w:szCs w:val="20"/>
        </w:rPr>
        <w:t>to</w:t>
      </w:r>
      <w:r w:rsidRPr="001466D2">
        <w:rPr>
          <w:color w:val="000000"/>
          <w:szCs w:val="20"/>
        </w:rPr>
        <w:t xml:space="preserve"> add, edit, or delete Clinical Alerts from a patient’s record.</w:t>
      </w:r>
    </w:p>
    <w:p w:rsidR="00EA46A3" w:rsidRPr="001466D2" w:rsidRDefault="00EA46A3" w:rsidP="00612852">
      <w:pPr>
        <w:pStyle w:val="BodyText"/>
        <w:spacing w:before="0" w:after="0"/>
        <w:rPr>
          <w:iCs/>
        </w:rPr>
      </w:pP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Select OPTION NAME: PSO CLIN</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1  PSO CLINIC COSTS    Clinic Costs</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2  PSO CLINICAL ALERT ENTER EDIT    Clinical Alert Enter/Edit</w:t>
      </w:r>
    </w:p>
    <w:p w:rsidR="00EA46A3" w:rsidRPr="001466D2" w:rsidRDefault="00EA46A3" w:rsidP="00612852">
      <w:pPr>
        <w:pStyle w:val="BodyText"/>
        <w:spacing w:before="0" w:after="0"/>
        <w:rPr>
          <w:iCs/>
        </w:rPr>
      </w:pPr>
    </w:p>
    <w:p w:rsidR="00EA46A3" w:rsidRPr="001466D2" w:rsidRDefault="00EA46A3" w:rsidP="00EA46A3">
      <w:pPr>
        <w:pStyle w:val="BodyText"/>
        <w:rPr>
          <w:iCs/>
        </w:rPr>
      </w:pPr>
      <w:r w:rsidRPr="001466D2">
        <w:rPr>
          <w:iCs/>
        </w:rPr>
        <w:t xml:space="preserve">Patient demographics and any Clinical Alerts are prominently displayed </w:t>
      </w:r>
      <w:r w:rsidRPr="001466D2">
        <w:t>when using any of the following Pharmacy options:</w:t>
      </w:r>
    </w:p>
    <w:p w:rsidR="00EA46A3" w:rsidRPr="001466D2" w:rsidRDefault="00EA46A3">
      <w:pPr>
        <w:numPr>
          <w:ilvl w:val="0"/>
          <w:numId w:val="107"/>
        </w:numPr>
        <w:pPrChange w:id="912" w:author="Fred Perez" w:date="2019-03-22T09:44:00Z">
          <w:pPr>
            <w:numPr>
              <w:numId w:val="119"/>
            </w:numPr>
            <w:tabs>
              <w:tab w:val="num" w:pos="360"/>
              <w:tab w:val="num" w:pos="720"/>
            </w:tabs>
            <w:ind w:left="720" w:hanging="720"/>
          </w:pPr>
        </w:pPrChange>
      </w:pPr>
      <w:r w:rsidRPr="001466D2">
        <w:t>Medication Profile [PSO P]</w:t>
      </w:r>
    </w:p>
    <w:p w:rsidR="00EA46A3" w:rsidRPr="001466D2" w:rsidRDefault="00EA46A3">
      <w:pPr>
        <w:numPr>
          <w:ilvl w:val="0"/>
          <w:numId w:val="107"/>
        </w:numPr>
        <w:pPrChange w:id="913" w:author="Fred Perez" w:date="2019-03-22T09:44:00Z">
          <w:pPr>
            <w:numPr>
              <w:numId w:val="119"/>
            </w:numPr>
            <w:tabs>
              <w:tab w:val="num" w:pos="360"/>
              <w:tab w:val="num" w:pos="720"/>
            </w:tabs>
            <w:ind w:left="720" w:hanging="720"/>
          </w:pPr>
        </w:pPrChange>
      </w:pPr>
      <w:r w:rsidRPr="001466D2">
        <w:t>View Prescriptions [PSO VIEW]</w:t>
      </w:r>
    </w:p>
    <w:p w:rsidR="00EA46A3" w:rsidRPr="001466D2" w:rsidRDefault="00EA46A3">
      <w:pPr>
        <w:numPr>
          <w:ilvl w:val="0"/>
          <w:numId w:val="107"/>
        </w:numPr>
        <w:pPrChange w:id="914" w:author="Fred Perez" w:date="2019-03-22T09:44:00Z">
          <w:pPr>
            <w:numPr>
              <w:numId w:val="119"/>
            </w:numPr>
            <w:tabs>
              <w:tab w:val="num" w:pos="360"/>
              <w:tab w:val="num" w:pos="720"/>
            </w:tabs>
            <w:ind w:left="720" w:hanging="720"/>
          </w:pPr>
        </w:pPrChange>
      </w:pPr>
      <w:r w:rsidRPr="001466D2">
        <w:t>Patient Prescription Processing [PSO LM BACKDOOR ORDERS]</w:t>
      </w:r>
    </w:p>
    <w:p w:rsidR="00EA46A3" w:rsidRPr="001466D2" w:rsidRDefault="00EA46A3">
      <w:pPr>
        <w:numPr>
          <w:ilvl w:val="0"/>
          <w:numId w:val="107"/>
        </w:numPr>
        <w:pPrChange w:id="915" w:author="Fred Perez" w:date="2019-03-22T09:44:00Z">
          <w:pPr>
            <w:numPr>
              <w:numId w:val="119"/>
            </w:numPr>
            <w:tabs>
              <w:tab w:val="num" w:pos="360"/>
              <w:tab w:val="num" w:pos="720"/>
            </w:tabs>
            <w:ind w:left="720" w:hanging="720"/>
          </w:pPr>
        </w:pPrChange>
      </w:pPr>
      <w:r w:rsidRPr="001466D2">
        <w:t>Complete Orders from OERR [PSO LMOE FINISH]</w:t>
      </w:r>
    </w:p>
    <w:p w:rsidR="00EA46A3" w:rsidRPr="001466D2" w:rsidRDefault="00EA46A3" w:rsidP="00612852">
      <w:pPr>
        <w:rPr>
          <w:color w:val="000000"/>
          <w:szCs w:val="20"/>
        </w:rPr>
      </w:pPr>
      <w:bookmarkStart w:id="916" w:name="CLIN_ALERT"/>
      <w:bookmarkEnd w:id="916"/>
    </w:p>
    <w:p w:rsidR="00EA46A3" w:rsidRPr="001466D2" w:rsidRDefault="00EA46A3" w:rsidP="00EA46A3">
      <w:pPr>
        <w:pStyle w:val="Boldunderline"/>
        <w:keepNext/>
        <w:rPr>
          <w:rFonts w:eastAsia="MS Mincho"/>
          <w:bCs/>
          <w:color w:val="auto"/>
          <w:sz w:val="20"/>
          <w:szCs w:val="20"/>
          <w:u w:val="none"/>
          <w:lang w:eastAsia="x-none"/>
        </w:rPr>
      </w:pPr>
      <w:r w:rsidRPr="001466D2">
        <w:rPr>
          <w:rFonts w:eastAsia="MS Mincho"/>
          <w:bCs/>
          <w:color w:val="auto"/>
          <w:sz w:val="20"/>
          <w:szCs w:val="20"/>
          <w:u w:val="none"/>
          <w:lang w:val="x-none" w:eastAsia="x-none"/>
        </w:rPr>
        <w:t>Example: Clinical Alerts</w:t>
      </w:r>
      <w:r w:rsidRPr="001466D2">
        <w:rPr>
          <w:rFonts w:eastAsia="MS Mincho"/>
          <w:bCs/>
          <w:color w:val="auto"/>
          <w:sz w:val="20"/>
          <w:szCs w:val="20"/>
          <w:u w:val="none"/>
          <w:lang w:eastAsia="x-none"/>
        </w:rPr>
        <w:t xml:space="preserve"> Displayed with Patient Demographics</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OPPATIENT16,ONE                                                     &lt;A&gt; </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PID: 000-12-3456                           Ht(cm): 175.26 (08/06/2000)</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DOB: AUG 30,1948 (62)                      Wt(kg): 108.18 (01/14/2006)</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SEX: MALE</w:t>
      </w:r>
    </w:p>
    <w:p w:rsidR="00EA46A3" w:rsidRPr="001466D2" w:rsidRDefault="00EA46A3" w:rsidP="00EA46A3">
      <w:pPr>
        <w:pStyle w:val="PlainText"/>
        <w:keepN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Eligibility: SERVICE CONNECTED 50% to 100%     SC%: 70                          </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RX PATIENT STATUS: SC LESS THAN 50%                                   </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eastAsia="x-none"/>
        </w:rPr>
        <w:t>Extended Patient Demographics</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val="x-none" w:eastAsia="x-none"/>
        </w:rPr>
        <w:t>Primary Care Team: GREEN TEAM          Phone: (307)778-7533</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PC Provider: SAAD,VANCE MILTON        Position: PROV GREEN 7</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r w:rsidRPr="001466D2">
        <w:rPr>
          <w:rFonts w:eastAsia="Times New Roman" w:cs="Times New Roman"/>
          <w:b w:val="0"/>
          <w:noProof w:val="0"/>
          <w:sz w:val="16"/>
          <w:szCs w:val="16"/>
          <w:lang w:val="x-none" w:eastAsia="x-none"/>
        </w:rPr>
        <w:t>Pager: 12345                              Phone: 8001234567</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Remarks:</w:t>
      </w:r>
      <w:r w:rsidRPr="001466D2">
        <w:rPr>
          <w:rFonts w:eastAsia="Times New Roman" w:cs="Times New Roman"/>
          <w:b w:val="0"/>
          <w:noProof w:val="0"/>
          <w:sz w:val="16"/>
          <w:szCs w:val="16"/>
          <w:lang w:eastAsia="x-none"/>
        </w:rPr>
        <w:t xml:space="preserve"> </w:t>
      </w:r>
      <w:r w:rsidRPr="001466D2">
        <w:rPr>
          <w:rFonts w:eastAsia="Times New Roman" w:cs="Times New Roman"/>
          <w:b w:val="0"/>
          <w:noProof w:val="0"/>
          <w:sz w:val="16"/>
          <w:szCs w:val="16"/>
          <w:lang w:val="x-none" w:eastAsia="x-none"/>
        </w:rPr>
        <w:t>**PURPLE HEART RECIPIENT**</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eastAsia="x-none"/>
        </w:rPr>
        <w:t xml:space="preserve">Assigned/Recent </w:t>
      </w:r>
      <w:r w:rsidRPr="001466D2">
        <w:rPr>
          <w:rFonts w:eastAsia="Times New Roman" w:cs="Times New Roman"/>
          <w:b w:val="0"/>
          <w:noProof w:val="0"/>
          <w:sz w:val="16"/>
          <w:szCs w:val="16"/>
          <w:lang w:val="x-none" w:eastAsia="x-none"/>
        </w:rPr>
        <w:t>Facility: CHEYENNE VAMC</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p>
    <w:p w:rsidR="00EA46A3" w:rsidRPr="001466D2" w:rsidRDefault="00EA46A3" w:rsidP="00EA46A3">
      <w:pPr>
        <w:pStyle w:val="PlainText"/>
        <w:shd w:val="clear" w:color="auto" w:fill="F2F2F2"/>
        <w:jc w:val="left"/>
        <w:rPr>
          <w:sz w:val="18"/>
          <w:szCs w:val="18"/>
        </w:rPr>
      </w:pP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CLINICAL ALERTS:</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AUG 16, 2017@08:53:38 ENROLLED IN CLINICAL TRIAL</w:t>
      </w:r>
    </w:p>
    <w:p w:rsidR="00EA46A3" w:rsidRPr="001466D2" w:rsidRDefault="00EA46A3" w:rsidP="00EA46A3">
      <w:pPr>
        <w:pStyle w:val="PlainText"/>
        <w:shd w:val="clear" w:color="auto" w:fill="F2F2F2"/>
        <w:jc w:val="left"/>
        <w:rPr>
          <w:rFonts w:eastAsia="Times New Roman" w:cs="Times New Roman"/>
          <w:b w:val="0"/>
          <w:noProof w:val="0"/>
          <w:sz w:val="16"/>
          <w:szCs w:val="16"/>
          <w:lang w:val="x-none" w:eastAsia="x-none"/>
        </w:rPr>
      </w:pPr>
      <w:r w:rsidRPr="001466D2">
        <w:rPr>
          <w:rFonts w:eastAsia="Times New Roman" w:cs="Times New Roman"/>
          <w:b w:val="0"/>
          <w:noProof w:val="0"/>
          <w:sz w:val="16"/>
          <w:szCs w:val="16"/>
          <w:lang w:val="x-none" w:eastAsia="x-none"/>
        </w:rPr>
        <w:t xml:space="preserve">  OCT 06, 2017@11:54:32 REMOVED FROM CLINICAL TRIAL – ELEVATED BP</w:t>
      </w:r>
    </w:p>
    <w:p w:rsidR="00EA46A3" w:rsidRPr="001466D2" w:rsidRDefault="00EA46A3" w:rsidP="00EA46A3">
      <w:pPr>
        <w:pStyle w:val="PlainText"/>
        <w:shd w:val="clear" w:color="auto" w:fill="F2F2F2"/>
        <w:jc w:val="left"/>
        <w:rPr>
          <w:rFonts w:eastAsia="Times New Roman" w:cs="Times New Roman"/>
          <w:b w:val="0"/>
          <w:noProof w:val="0"/>
          <w:sz w:val="16"/>
          <w:szCs w:val="16"/>
          <w:lang w:eastAsia="x-none"/>
        </w:rPr>
      </w:pPr>
    </w:p>
    <w:p w:rsidR="00EA46A3" w:rsidRPr="001466D2" w:rsidRDefault="00EA46A3" w:rsidP="00EA46A3">
      <w:pPr>
        <w:rPr>
          <w:rFonts w:eastAsia="MS Mincho"/>
        </w:rPr>
      </w:pPr>
    </w:p>
    <w:p w:rsidR="00EA46A3" w:rsidRPr="00586CE3" w:rsidRDefault="00583040" w:rsidP="00EA46A3">
      <w:pPr>
        <w:pStyle w:val="BodyText"/>
        <w:ind w:right="-360"/>
      </w:pPr>
      <w:r>
        <w:rPr>
          <w:noProof/>
        </w:rPr>
        <w:drawing>
          <wp:anchor distT="0" distB="0" distL="114300" distR="114300" simplePos="0" relativeHeight="251679232" behindDoc="0" locked="0" layoutInCell="1" allowOverlap="1">
            <wp:simplePos x="0" y="0"/>
            <wp:positionH relativeFrom="column">
              <wp:posOffset>0</wp:posOffset>
            </wp:positionH>
            <wp:positionV relativeFrom="paragraph">
              <wp:posOffset>45085</wp:posOffset>
            </wp:positionV>
            <wp:extent cx="457200" cy="371475"/>
            <wp:effectExtent l="0" t="0" r="0" b="0"/>
            <wp:wrapSquare wrapText="bothSides"/>
            <wp:docPr id="1492" name="Picture 6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Note graphi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A46A3" w:rsidRPr="001466D2">
        <w:t>The Primary Care Team</w:t>
      </w:r>
      <w:r w:rsidR="00EA46A3" w:rsidRPr="001466D2">
        <w:rPr>
          <w:b/>
        </w:rPr>
        <w:t xml:space="preserve"> Phone</w:t>
      </w:r>
      <w:r w:rsidR="00EA46A3" w:rsidRPr="001466D2">
        <w:t xml:space="preserve"> number comes from the PHONE field in the TEAM file (#404.51).</w:t>
      </w:r>
      <w:r w:rsidR="00EA46A3" w:rsidRPr="001466D2">
        <w:br/>
        <w:t>The Provider</w:t>
      </w:r>
      <w:r w:rsidR="00EA46A3" w:rsidRPr="001466D2">
        <w:rPr>
          <w:b/>
        </w:rPr>
        <w:t xml:space="preserve"> Phone</w:t>
      </w:r>
      <w:r w:rsidR="00EA46A3" w:rsidRPr="001466D2">
        <w:t xml:space="preserve"> number comes from the OFFICE PHONE field in the NEW PERSON file (#200).</w:t>
      </w:r>
      <w:r w:rsidR="00EA46A3" w:rsidRPr="001466D2">
        <w:br/>
        <w:t xml:space="preserve">The Provider </w:t>
      </w:r>
      <w:r w:rsidR="00EA46A3" w:rsidRPr="001466D2">
        <w:rPr>
          <w:b/>
        </w:rPr>
        <w:t>Pager</w:t>
      </w:r>
      <w:r w:rsidR="00EA46A3" w:rsidRPr="001466D2">
        <w:t xml:space="preserve"> number comes from either the DIGITAL PAGER or VOICE PAGER field in the NEW PERSON file (#200). If both fields are populated, then the digital pager number takes precedence and is displayed.</w:t>
      </w:r>
      <w:bookmarkStart w:id="917" w:name="PT_DEMOS_CLIN_ALERT_end"/>
      <w:bookmarkEnd w:id="917"/>
    </w:p>
    <w:p w:rsidR="00092338" w:rsidRPr="00EE678B" w:rsidRDefault="00092338" w:rsidP="0047089E">
      <w:pPr>
        <w:pStyle w:val="ChapterHeading3"/>
        <w:rPr>
          <w:rFonts w:eastAsia="MS Mincho"/>
          <w:b w:val="0"/>
        </w:rPr>
      </w:pPr>
      <w:bookmarkStart w:id="918" w:name="_Toc4140288"/>
      <w:r w:rsidRPr="00586CE3">
        <w:rPr>
          <w:rFonts w:eastAsia="MS Mincho"/>
        </w:rPr>
        <w:t>Using List Manager with Outpatient Pharmacy</w:t>
      </w:r>
      <w:bookmarkEnd w:id="918"/>
      <w:r w:rsidRPr="00586CE3">
        <w:rPr>
          <w:rFonts w:eastAsia="MS Mincho"/>
          <w:b w:val="0"/>
        </w:rPr>
        <w:fldChar w:fldCharType="begin"/>
      </w:r>
      <w:r w:rsidRPr="00586CE3">
        <w:rPr>
          <w:b w:val="0"/>
        </w:rPr>
        <w:instrText>XE "</w:instrText>
      </w:r>
      <w:r w:rsidRPr="00586CE3">
        <w:rPr>
          <w:rFonts w:eastAsia="MS Mincho"/>
          <w:b w:val="0"/>
        </w:rPr>
        <w:instrText>Using List Manager with Outpatient Pharmacy</w:instrText>
      </w:r>
      <w:r w:rsidRPr="00586CE3">
        <w:rPr>
          <w:b w:val="0"/>
        </w:rPr>
        <w:instrText>"</w:instrText>
      </w:r>
      <w:r w:rsidRPr="00586CE3">
        <w:rPr>
          <w:rFonts w:eastAsia="MS Mincho"/>
          <w:b w:val="0"/>
        </w:rPr>
        <w:fldChar w:fldCharType="end"/>
      </w:r>
    </w:p>
    <w:p w:rsidR="00730493" w:rsidRPr="00EE678B" w:rsidRDefault="00730493" w:rsidP="00092338">
      <w:pPr>
        <w:rPr>
          <w:color w:val="000000"/>
          <w:szCs w:val="20"/>
        </w:rPr>
      </w:pPr>
    </w:p>
    <w:p w:rsidR="00092338" w:rsidRPr="00EE678B" w:rsidRDefault="00092338" w:rsidP="00092338">
      <w:pPr>
        <w:rPr>
          <w:color w:val="000000"/>
          <w:szCs w:val="20"/>
        </w:rPr>
      </w:pPr>
      <w:r w:rsidRPr="00EE678B">
        <w:rPr>
          <w:color w:val="000000"/>
          <w:szCs w:val="20"/>
        </w:rPr>
        <w:t>List Manager is a tool designed so that a list of items can be presented to the user for an action.</w:t>
      </w:r>
    </w:p>
    <w:p w:rsidR="00092338" w:rsidRPr="00EE678B" w:rsidRDefault="00092338" w:rsidP="00092338">
      <w:pPr>
        <w:rPr>
          <w:color w:val="000000"/>
          <w:szCs w:val="20"/>
        </w:rPr>
      </w:pPr>
    </w:p>
    <w:p w:rsidR="00092338" w:rsidRPr="00EE678B" w:rsidRDefault="00092338" w:rsidP="00092338">
      <w:pPr>
        <w:rPr>
          <w:color w:val="000000"/>
          <w:szCs w:val="20"/>
        </w:rPr>
      </w:pPr>
      <w:r w:rsidRPr="00EE678B">
        <w:rPr>
          <w:color w:val="000000"/>
          <w:szCs w:val="20"/>
        </w:rPr>
        <w:t>For Outpatient Pharmacy, the List Manager does the following:</w:t>
      </w:r>
    </w:p>
    <w:p w:rsidR="00092338" w:rsidRPr="00EE678B" w:rsidRDefault="00092338">
      <w:pPr>
        <w:numPr>
          <w:ilvl w:val="0"/>
          <w:numId w:val="28"/>
        </w:numPr>
        <w:spacing w:before="120"/>
        <w:rPr>
          <w:color w:val="000000"/>
          <w:szCs w:val="20"/>
        </w:rPr>
        <w:pPrChange w:id="919" w:author="Fred Perez" w:date="2019-03-22T09:44:00Z">
          <w:pPr>
            <w:numPr>
              <w:numId w:val="30"/>
            </w:numPr>
            <w:tabs>
              <w:tab w:val="num" w:pos="720"/>
            </w:tabs>
            <w:spacing w:before="120"/>
            <w:ind w:left="720" w:hanging="360"/>
          </w:pPr>
        </w:pPrChange>
      </w:pPr>
      <w:r w:rsidRPr="00EE678B">
        <w:rPr>
          <w:color w:val="000000"/>
          <w:szCs w:val="20"/>
        </w:rPr>
        <w:t>Allows the pharmacist or technician to browse through a list of actions</w:t>
      </w:r>
    </w:p>
    <w:p w:rsidR="00092338" w:rsidRPr="00EE678B" w:rsidRDefault="00092338">
      <w:pPr>
        <w:numPr>
          <w:ilvl w:val="0"/>
          <w:numId w:val="28"/>
        </w:numPr>
        <w:rPr>
          <w:color w:val="000000"/>
          <w:szCs w:val="20"/>
        </w:rPr>
        <w:pPrChange w:id="920" w:author="Fred Perez" w:date="2019-03-22T09:44:00Z">
          <w:pPr>
            <w:numPr>
              <w:numId w:val="30"/>
            </w:numPr>
            <w:tabs>
              <w:tab w:val="num" w:pos="720"/>
            </w:tabs>
            <w:ind w:left="720" w:hanging="360"/>
          </w:pPr>
        </w:pPrChange>
      </w:pPr>
      <w:r w:rsidRPr="00EE678B">
        <w:rPr>
          <w:color w:val="000000"/>
          <w:szCs w:val="20"/>
        </w:rPr>
        <w:t>Allows the pharmacist or technician to take action against those items</w:t>
      </w:r>
    </w:p>
    <w:p w:rsidR="00092338" w:rsidRPr="00EE678B" w:rsidRDefault="00092338">
      <w:pPr>
        <w:numPr>
          <w:ilvl w:val="0"/>
          <w:numId w:val="28"/>
        </w:numPr>
        <w:rPr>
          <w:color w:val="000000"/>
          <w:szCs w:val="20"/>
        </w:rPr>
        <w:pPrChange w:id="921" w:author="Fred Perez" w:date="2019-03-22T09:44:00Z">
          <w:pPr>
            <w:numPr>
              <w:numId w:val="30"/>
            </w:numPr>
            <w:tabs>
              <w:tab w:val="num" w:pos="720"/>
            </w:tabs>
            <w:ind w:left="720" w:hanging="360"/>
          </w:pPr>
        </w:pPrChange>
      </w:pPr>
      <w:r w:rsidRPr="00EE678B">
        <w:rPr>
          <w:color w:val="000000"/>
          <w:szCs w:val="20"/>
        </w:rPr>
        <w:t>Allows the user to select an action that displays an action or informational profile</w:t>
      </w:r>
    </w:p>
    <w:p w:rsidR="00092338" w:rsidRPr="00EE678B" w:rsidRDefault="00092338">
      <w:pPr>
        <w:numPr>
          <w:ilvl w:val="0"/>
          <w:numId w:val="28"/>
        </w:numPr>
        <w:rPr>
          <w:color w:val="000000"/>
          <w:szCs w:val="20"/>
        </w:rPr>
        <w:pPrChange w:id="922" w:author="Fred Perez" w:date="2019-03-22T09:44:00Z">
          <w:pPr>
            <w:numPr>
              <w:numId w:val="30"/>
            </w:numPr>
            <w:tabs>
              <w:tab w:val="num" w:pos="720"/>
            </w:tabs>
            <w:ind w:left="720" w:hanging="360"/>
          </w:pPr>
        </w:pPrChange>
      </w:pPr>
      <w:r w:rsidRPr="00EE678B">
        <w:rPr>
          <w:color w:val="000000"/>
          <w:szCs w:val="20"/>
        </w:rPr>
        <w:t>Allows the user to select a different action without leaving an option.</w:t>
      </w:r>
    </w:p>
    <w:p w:rsidR="00092338" w:rsidRPr="00EE678B" w:rsidRDefault="00092338" w:rsidP="0047089E">
      <w:pPr>
        <w:pStyle w:val="ChapterHeading3"/>
      </w:pPr>
      <w:bookmarkStart w:id="923" w:name="_Toc513952638"/>
      <w:bookmarkStart w:id="924" w:name="_Toc520273318"/>
      <w:bookmarkStart w:id="925" w:name="_Toc520299110"/>
      <w:bookmarkStart w:id="926" w:name="_Toc520304577"/>
      <w:bookmarkStart w:id="927" w:name="_Toc32836851"/>
      <w:bookmarkStart w:id="928" w:name="_Toc38424515"/>
      <w:bookmarkStart w:id="929" w:name="_Toc50535212"/>
      <w:bookmarkStart w:id="930" w:name="_Toc280701108"/>
      <w:bookmarkStart w:id="931" w:name="_Toc299044279"/>
      <w:bookmarkStart w:id="932" w:name="_Toc280853448"/>
      <w:bookmarkStart w:id="933" w:name="_Toc303286027"/>
      <w:bookmarkStart w:id="934" w:name="_Toc339961909"/>
      <w:bookmarkStart w:id="935" w:name="_Toc339962443"/>
      <w:bookmarkStart w:id="936" w:name="_Toc340138567"/>
      <w:bookmarkStart w:id="937" w:name="_Toc340138858"/>
      <w:bookmarkStart w:id="938" w:name="_Toc340139117"/>
      <w:bookmarkStart w:id="939" w:name="_Toc340143751"/>
      <w:bookmarkStart w:id="940" w:name="_Toc340144008"/>
      <w:bookmarkStart w:id="941" w:name="_Toc4140289"/>
      <w:r w:rsidRPr="00EE678B">
        <w:t>Entering Actions</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r w:rsidRPr="00EE678B">
        <w:rPr>
          <w:b w:val="0"/>
        </w:rPr>
        <w:fldChar w:fldCharType="begin"/>
      </w:r>
      <w:r w:rsidRPr="00EE678B">
        <w:rPr>
          <w:b w:val="0"/>
        </w:rPr>
        <w:instrText>XE "Entering Actions"</w:instrText>
      </w:r>
      <w:r w:rsidRPr="00EE678B">
        <w:rPr>
          <w:b w:val="0"/>
        </w:rPr>
        <w:fldChar w:fldCharType="end"/>
      </w:r>
    </w:p>
    <w:p w:rsidR="00730493" w:rsidRPr="00EE678B" w:rsidRDefault="00730493" w:rsidP="00092338">
      <w:pPr>
        <w:rPr>
          <w:color w:val="000000"/>
          <w:szCs w:val="20"/>
        </w:rPr>
      </w:pPr>
    </w:p>
    <w:p w:rsidR="00092338" w:rsidRDefault="00092338" w:rsidP="00092338">
      <w:pPr>
        <w:rPr>
          <w:ins w:id="942" w:author="Fred Perez" w:date="2019-03-22T08:19:00Z"/>
          <w:color w:val="000000"/>
          <w:szCs w:val="20"/>
        </w:rPr>
      </w:pPr>
      <w:r w:rsidRPr="00EE678B">
        <w:rPr>
          <w:color w:val="000000"/>
          <w:szCs w:val="20"/>
        </w:rPr>
        <w:t>Actions are entered by typing the name(s), or synonym(s) at the “Select Item(s)” prompt. In addition to the various actions that may be available specific to a particular option, List Manager provides generic actions applicable to any List Manager screen. A double question mark (??) may be entered at the “Select Action” prompt for a list of all actions available. The following is a list of generic List Manager actions with a brief description. The synonym for each action is shown in brackets following the action name. Entering the synonym is the quickest way to select an action.</w:t>
      </w:r>
    </w:p>
    <w:p w:rsidR="00957A5D" w:rsidRDefault="00957A5D" w:rsidP="00092338">
      <w:pPr>
        <w:rPr>
          <w:ins w:id="943" w:author="Fred Perez" w:date="2019-03-22T08:19:00Z"/>
          <w:color w:val="000000"/>
          <w:szCs w:val="20"/>
        </w:rPr>
      </w:pPr>
    </w:p>
    <w:p w:rsidR="00957A5D" w:rsidRPr="00957A5D" w:rsidRDefault="00957A5D" w:rsidP="00957A5D">
      <w:pPr>
        <w:rPr>
          <w:ins w:id="944" w:author="Fred Perez" w:date="2019-03-22T08:21:00Z"/>
        </w:rPr>
      </w:pPr>
      <w:bookmarkStart w:id="945" w:name="p7_545"/>
      <w:bookmarkEnd w:id="945"/>
      <w:ins w:id="946" w:author="Fred Perez" w:date="2019-03-22T08:21:00Z">
        <w:r w:rsidRPr="00F26E23">
          <w:t>Patch PSO*7</w:t>
        </w:r>
        <w:r>
          <w:t>.0</w:t>
        </w:r>
        <w:r w:rsidRPr="00F26E23">
          <w:t>*545</w:t>
        </w:r>
        <w:r>
          <w:t xml:space="preserve"> modifies </w:t>
        </w:r>
        <w:r w:rsidRPr="00F26E23">
          <w:t xml:space="preserve">the Copy and Renew ListMan actions to ensure that the DEA number in the original Rx has the credentials to write </w:t>
        </w:r>
        <w:r>
          <w:t>Controlled Substance (CS)</w:t>
        </w:r>
        <w:r w:rsidRPr="00F26E23">
          <w:t xml:space="preserve"> orders.</w:t>
        </w:r>
      </w:ins>
    </w:p>
    <w:p w:rsidR="00092338" w:rsidRPr="00EE678B" w:rsidRDefault="00092338" w:rsidP="00092338">
      <w:pPr>
        <w:rPr>
          <w:color w:val="000000"/>
          <w:szCs w:val="20"/>
        </w:rPr>
      </w:pPr>
    </w:p>
    <w:tbl>
      <w:tblPr>
        <w:tblW w:w="0" w:type="auto"/>
        <w:tblLook w:val="04A0" w:firstRow="1" w:lastRow="0" w:firstColumn="1" w:lastColumn="0" w:noHBand="0" w:noVBand="1"/>
      </w:tblPr>
      <w:tblGrid>
        <w:gridCol w:w="3364"/>
        <w:gridCol w:w="5996"/>
      </w:tblGrid>
      <w:tr w:rsidR="00092338" w:rsidRPr="00EE678B" w:rsidTr="006D235E">
        <w:trPr>
          <w:trHeight w:val="350"/>
          <w:tblHeader/>
        </w:trPr>
        <w:tc>
          <w:tcPr>
            <w:tcW w:w="3438" w:type="dxa"/>
            <w:shd w:val="clear" w:color="auto" w:fill="auto"/>
            <w:vAlign w:val="center"/>
          </w:tcPr>
          <w:p w:rsidR="00092338" w:rsidRPr="00EE678B" w:rsidRDefault="0009233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092338" w:rsidRPr="00EE678B" w:rsidRDefault="0009233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Next Screen [+]</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next screen (may be shown as a default).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Previous Screen [-]</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previous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Up a Line [UP]</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up one line.</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Down a Line [DN]</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down one line.</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Shift View to Right [&gt;]</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the screen to the right if the screen width is more than 80 characters.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Shift View to Left [&lt;]</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the screen to the left if the screen width is more than 80 characters.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First Screen [FS]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first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Last Screen [LS]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the last screen.</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Go to Page [GO]</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Move to any selected page in the list.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Re Display Screen [RD]</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Redisplay the current.</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Print Screen [PS]</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Prints the header and the portion of the list currently displayed.</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Print List [PL]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Prints the list of entries currently displayed.</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Search List [SL]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Finds selected text in list of entries.</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Auto Display (On/Off) [ADPL]</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Toggles the menu of actions to be displayed/not displayed automatically.</w:t>
            </w:r>
          </w:p>
        </w:tc>
      </w:tr>
      <w:tr w:rsidR="00092338" w:rsidRPr="00EE678B" w:rsidTr="006D235E">
        <w:tc>
          <w:tcPr>
            <w:tcW w:w="3438" w:type="dxa"/>
            <w:shd w:val="clear" w:color="auto" w:fill="auto"/>
          </w:tcPr>
          <w:p w:rsidR="00092338" w:rsidRPr="00EE678B" w:rsidRDefault="00092338" w:rsidP="006D235E">
            <w:pPr>
              <w:spacing w:before="120"/>
              <w:rPr>
                <w:color w:val="000000"/>
                <w:szCs w:val="20"/>
              </w:rPr>
            </w:pPr>
            <w:r w:rsidRPr="00EE678B">
              <w:rPr>
                <w:color w:val="000000"/>
                <w:szCs w:val="20"/>
              </w:rPr>
              <w:t>Quit [QU]</w:t>
            </w:r>
          </w:p>
        </w:tc>
        <w:tc>
          <w:tcPr>
            <w:tcW w:w="6138" w:type="dxa"/>
            <w:shd w:val="clear" w:color="auto" w:fill="auto"/>
          </w:tcPr>
          <w:p w:rsidR="00092338" w:rsidRPr="00EE678B" w:rsidRDefault="00092338" w:rsidP="006D235E">
            <w:pPr>
              <w:spacing w:before="120"/>
              <w:rPr>
                <w:color w:val="000000"/>
                <w:szCs w:val="20"/>
              </w:rPr>
            </w:pPr>
            <w:r w:rsidRPr="00EE678B">
              <w:rPr>
                <w:color w:val="000000"/>
                <w:szCs w:val="20"/>
              </w:rPr>
              <w:t>Exits the screen (may be shown as a default).</w:t>
            </w:r>
          </w:p>
        </w:tc>
      </w:tr>
    </w:tbl>
    <w:p w:rsidR="00092338" w:rsidRPr="00EE678B" w:rsidRDefault="00092338" w:rsidP="00092338">
      <w:pPr>
        <w:rPr>
          <w:color w:val="000000"/>
          <w:szCs w:val="20"/>
        </w:rPr>
      </w:pPr>
    </w:p>
    <w:p w:rsidR="003A0668" w:rsidRPr="00EE678B" w:rsidRDefault="003A0668" w:rsidP="007A1309">
      <w:pPr>
        <w:pStyle w:val="Heading3"/>
      </w:pPr>
      <w:bookmarkStart w:id="947" w:name="_Toc513952639"/>
      <w:bookmarkStart w:id="948" w:name="_Toc520273319"/>
      <w:bookmarkStart w:id="949" w:name="_Toc520299111"/>
      <w:bookmarkStart w:id="950" w:name="_Toc520304578"/>
      <w:bookmarkStart w:id="951" w:name="_Toc32836852"/>
      <w:bookmarkStart w:id="952" w:name="_Toc38424516"/>
      <w:bookmarkStart w:id="953" w:name="_Toc50535213"/>
      <w:bookmarkStart w:id="954" w:name="_Toc280701109"/>
      <w:bookmarkStart w:id="955" w:name="_Toc299044280"/>
      <w:bookmarkStart w:id="956" w:name="_Toc280853449"/>
      <w:bookmarkStart w:id="957" w:name="_Toc303286028"/>
      <w:bookmarkStart w:id="958" w:name="_Toc339961910"/>
      <w:bookmarkStart w:id="959" w:name="_Toc339962444"/>
      <w:bookmarkStart w:id="960" w:name="_Toc340138568"/>
      <w:bookmarkStart w:id="961" w:name="_Toc340138859"/>
      <w:bookmarkStart w:id="962" w:name="_Toc340139118"/>
      <w:bookmarkStart w:id="963" w:name="_Toc340143752"/>
      <w:bookmarkStart w:id="964" w:name="_Toc340144009"/>
      <w:bookmarkStart w:id="965" w:name="_Toc4140290"/>
      <w:r w:rsidRPr="00EE678B">
        <w:t>Outpatient Pharmacy Hidden Actions</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Pr="00EE678B">
        <w:rPr>
          <w:b w:val="0"/>
        </w:rPr>
        <w:fldChar w:fldCharType="begin"/>
      </w:r>
      <w:r w:rsidRPr="00EE678B">
        <w:rPr>
          <w:b w:val="0"/>
        </w:rPr>
        <w:instrText>XE "Outpatient Pharmacy Hidden Actions"</w:instrText>
      </w:r>
      <w:r w:rsidRPr="00EE678B">
        <w:rPr>
          <w:b w:val="0"/>
        </w:rPr>
        <w:fldChar w:fldCharType="end"/>
      </w:r>
    </w:p>
    <w:p w:rsidR="003A0668" w:rsidRPr="00EE678B" w:rsidRDefault="003A0668" w:rsidP="003A0668">
      <w:pPr>
        <w:tabs>
          <w:tab w:val="left" w:pos="2880"/>
        </w:tabs>
        <w:rPr>
          <w:rFonts w:eastAsia="MS Mincho"/>
          <w:szCs w:val="20"/>
        </w:rPr>
      </w:pPr>
    </w:p>
    <w:p w:rsidR="003A0668" w:rsidRPr="00EE678B" w:rsidRDefault="003A0668" w:rsidP="003A0668">
      <w:pPr>
        <w:rPr>
          <w:color w:val="000000"/>
          <w:szCs w:val="20"/>
        </w:rPr>
      </w:pPr>
      <w:r w:rsidRPr="00EE678B">
        <w:rPr>
          <w:color w:val="000000"/>
          <w:szCs w:val="20"/>
        </w:rPr>
        <w:t>The Outpatient Pharmacy hidden actions will display with the previous hidden actions once a completed or finished order is selected and a double question mark (??) is entered at the “Select Action:” prompt.</w:t>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The following hidden actions appear on the Medication Profile screen and can only be applied to one order at a time.</w:t>
      </w:r>
    </w:p>
    <w:p w:rsidR="003A0668" w:rsidRPr="00EE678B" w:rsidRDefault="003A0668" w:rsidP="003A0668">
      <w:pPr>
        <w:rPr>
          <w:color w:val="000000"/>
          <w:szCs w:val="20"/>
        </w:rPr>
      </w:pPr>
    </w:p>
    <w:tbl>
      <w:tblPr>
        <w:tblW w:w="0" w:type="auto"/>
        <w:tblLook w:val="04A0" w:firstRow="1" w:lastRow="0" w:firstColumn="1" w:lastColumn="0" w:noHBand="0" w:noVBand="1"/>
      </w:tblPr>
      <w:tblGrid>
        <w:gridCol w:w="3364"/>
        <w:gridCol w:w="5996"/>
      </w:tblGrid>
      <w:tr w:rsidR="003A0668" w:rsidRPr="00EE678B" w:rsidTr="006D235E">
        <w:trPr>
          <w:trHeight w:val="350"/>
          <w:tblHeader/>
        </w:trPr>
        <w:tc>
          <w:tcPr>
            <w:tcW w:w="34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Activity Logs [AL]</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the Activity Logs.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Copy [CO]</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user to copy and edit an order.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Check Interactions [CK]</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a user to perform order checks against the patient’s active medication profile with or without a prospective drug</w:t>
            </w:r>
            <w:r w:rsidRPr="00EE678B">
              <w:rPr>
                <w:color w:val="000000"/>
              </w:rPr>
              <w:t>.</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DIN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available drug restriction/guideline information for the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Dispense Drug and Orderable Item associated with the selected medication order.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Intervention Menu [IN]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Intervention menu allows the user to enter a new intervention or delete, edit, print, and view an existing intervention.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Hold [HD]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Places an order on a hold status.</w:t>
            </w:r>
          </w:p>
        </w:tc>
      </w:tr>
      <w:tr w:rsidR="003A0668" w:rsidRPr="00EE678B" w:rsidTr="006D235E">
        <w:tc>
          <w:tcPr>
            <w:tcW w:w="3438" w:type="dxa"/>
            <w:shd w:val="clear" w:color="auto" w:fill="auto"/>
          </w:tcPr>
          <w:p w:rsidR="003A0668" w:rsidRPr="00EE678B" w:rsidRDefault="003A0668" w:rsidP="006D235E">
            <w:pPr>
              <w:keepNext/>
              <w:spacing w:before="120"/>
              <w:rPr>
                <w:color w:val="000000"/>
                <w:szCs w:val="20"/>
              </w:rPr>
            </w:pPr>
            <w:r w:rsidRPr="00EE678B">
              <w:rPr>
                <w:color w:val="000000"/>
                <w:szCs w:val="20"/>
              </w:rPr>
              <w:t>Other OP Actions [OTH]</w:t>
            </w:r>
          </w:p>
        </w:tc>
        <w:tc>
          <w:tcPr>
            <w:tcW w:w="6138" w:type="dxa"/>
            <w:shd w:val="clear" w:color="auto" w:fill="auto"/>
          </w:tcPr>
          <w:p w:rsidR="003A0668" w:rsidRPr="00EE678B" w:rsidRDefault="003A0668" w:rsidP="006D235E">
            <w:pPr>
              <w:keepNext/>
              <w:spacing w:before="120"/>
              <w:rPr>
                <w:color w:val="000000"/>
                <w:szCs w:val="20"/>
              </w:rPr>
            </w:pPr>
            <w:r w:rsidRPr="00EE678B">
              <w:rPr>
                <w:color w:val="000000"/>
                <w:szCs w:val="20"/>
              </w:rPr>
              <w:t>Allows the user to choose from the following sub-actions: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p>
        </w:tc>
        <w:tc>
          <w:tcPr>
            <w:tcW w:w="6138" w:type="dxa"/>
            <w:shd w:val="clear" w:color="auto" w:fill="auto"/>
          </w:tcPr>
          <w:p w:rsidR="003A0668" w:rsidRPr="00EE678B" w:rsidRDefault="003A0668">
            <w:pPr>
              <w:numPr>
                <w:ilvl w:val="0"/>
                <w:numId w:val="97"/>
              </w:numPr>
              <w:spacing w:before="120"/>
              <w:ind w:left="522"/>
              <w:rPr>
                <w:color w:val="000000"/>
                <w:szCs w:val="20"/>
              </w:rPr>
              <w:pPrChange w:id="966" w:author="Fred Perez" w:date="2019-03-22T09:44:00Z">
                <w:pPr>
                  <w:numPr>
                    <w:numId w:val="109"/>
                  </w:numPr>
                  <w:spacing w:before="120"/>
                  <w:ind w:left="522" w:hanging="360"/>
                </w:pPr>
              </w:pPrChange>
            </w:pPr>
            <w:r w:rsidRPr="00EE678B">
              <w:rPr>
                <w:color w:val="000000"/>
                <w:szCs w:val="20"/>
              </w:rPr>
              <w:t>Progress Note [PN],</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pPr>
              <w:numPr>
                <w:ilvl w:val="0"/>
                <w:numId w:val="97"/>
              </w:numPr>
              <w:ind w:left="518"/>
              <w:rPr>
                <w:color w:val="000000"/>
                <w:szCs w:val="20"/>
              </w:rPr>
              <w:pPrChange w:id="967" w:author="Fred Perez" w:date="2019-03-22T09:44:00Z">
                <w:pPr>
                  <w:numPr>
                    <w:numId w:val="109"/>
                  </w:numPr>
                  <w:ind w:left="518" w:hanging="360"/>
                </w:pPr>
              </w:pPrChange>
            </w:pPr>
            <w:r w:rsidRPr="00EE678B">
              <w:rPr>
                <w:color w:val="000000"/>
                <w:szCs w:val="20"/>
              </w:rPr>
              <w:t>Action Profile [AP],</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pPr>
              <w:numPr>
                <w:ilvl w:val="0"/>
                <w:numId w:val="97"/>
              </w:numPr>
              <w:ind w:left="518"/>
              <w:rPr>
                <w:color w:val="000000"/>
                <w:szCs w:val="20"/>
              </w:rPr>
              <w:pPrChange w:id="968" w:author="Fred Perez" w:date="2019-03-22T09:44:00Z">
                <w:pPr>
                  <w:numPr>
                    <w:numId w:val="109"/>
                  </w:numPr>
                  <w:ind w:left="518" w:hanging="360"/>
                </w:pPr>
              </w:pPrChange>
            </w:pPr>
            <w:r w:rsidRPr="00EE678B">
              <w:rPr>
                <w:color w:val="000000"/>
                <w:szCs w:val="20"/>
              </w:rPr>
              <w:t>Print Medication Instructions [MI],</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pPr>
              <w:numPr>
                <w:ilvl w:val="0"/>
                <w:numId w:val="97"/>
              </w:numPr>
              <w:ind w:left="518"/>
              <w:rPr>
                <w:color w:val="000000"/>
                <w:szCs w:val="20"/>
              </w:rPr>
              <w:pPrChange w:id="969" w:author="Fred Perez" w:date="2019-03-22T09:44:00Z">
                <w:pPr>
                  <w:numPr>
                    <w:numId w:val="109"/>
                  </w:numPr>
                  <w:ind w:left="518" w:hanging="360"/>
                </w:pPr>
              </w:pPrChange>
            </w:pPr>
            <w:r w:rsidRPr="00EE678B">
              <w:rPr>
                <w:color w:val="000000"/>
                <w:szCs w:val="20"/>
              </w:rPr>
              <w:t>Display Orders' Statuses [DO], or</w:t>
            </w:r>
          </w:p>
        </w:tc>
      </w:tr>
      <w:tr w:rsidR="003A0668" w:rsidRPr="00EE678B" w:rsidTr="006D235E">
        <w:tc>
          <w:tcPr>
            <w:tcW w:w="3438" w:type="dxa"/>
            <w:shd w:val="clear" w:color="auto" w:fill="auto"/>
          </w:tcPr>
          <w:p w:rsidR="003A0668" w:rsidRPr="00EE678B" w:rsidRDefault="003A0668" w:rsidP="00730493">
            <w:pPr>
              <w:rPr>
                <w:color w:val="000000"/>
                <w:szCs w:val="20"/>
              </w:rPr>
            </w:pPr>
          </w:p>
        </w:tc>
        <w:tc>
          <w:tcPr>
            <w:tcW w:w="6138" w:type="dxa"/>
            <w:shd w:val="clear" w:color="auto" w:fill="auto"/>
          </w:tcPr>
          <w:p w:rsidR="003A0668" w:rsidRPr="00EE678B" w:rsidRDefault="003A0668">
            <w:pPr>
              <w:numPr>
                <w:ilvl w:val="0"/>
                <w:numId w:val="97"/>
              </w:numPr>
              <w:ind w:left="518"/>
              <w:rPr>
                <w:color w:val="000000"/>
                <w:szCs w:val="20"/>
              </w:rPr>
              <w:pPrChange w:id="970" w:author="Fred Perez" w:date="2019-03-22T09:44:00Z">
                <w:pPr>
                  <w:numPr>
                    <w:numId w:val="109"/>
                  </w:numPr>
                  <w:ind w:left="518" w:hanging="360"/>
                </w:pPr>
              </w:pPrChange>
            </w:pPr>
            <w:r w:rsidRPr="00EE678B">
              <w:rPr>
                <w:color w:val="000000"/>
                <w:szCs w:val="20"/>
              </w:rPr>
              <w:t>Non-VA Meds Report</w:t>
            </w:r>
            <w:r w:rsidRPr="00EE678B">
              <w:rPr>
                <w:color w:val="000000"/>
                <w:szCs w:val="20"/>
              </w:rPr>
              <w:fldChar w:fldCharType="begin"/>
            </w:r>
            <w:r w:rsidRPr="00EE678B">
              <w:rPr>
                <w:color w:val="000000"/>
                <w:szCs w:val="20"/>
              </w:rPr>
              <w:instrText>XE "Non-VA Meds Usage Report"</w:instrText>
            </w:r>
            <w:r w:rsidRPr="00EE678B">
              <w:rPr>
                <w:color w:val="000000"/>
                <w:szCs w:val="20"/>
              </w:rPr>
              <w:fldChar w:fldCharType="end"/>
            </w:r>
            <w:r w:rsidRPr="00EE678B">
              <w:rPr>
                <w:color w:val="000000"/>
                <w:szCs w:val="20"/>
              </w:rPr>
              <w:t xml:space="preserve"> [NV].</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Patient Information [PI]</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Shows patient information, allergies, adverse reactions, and pending clinic appointments.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Pull Rx [PP]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pull prescription(s) early from suspense.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[RP]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label.</w:t>
            </w:r>
          </w:p>
        </w:tc>
      </w:tr>
      <w:tr w:rsidR="003A0668" w:rsidRPr="00EE678B" w:rsidTr="00730493">
        <w:trPr>
          <w:cantSplit/>
        </w:trPr>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View Reject [REJ]</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user to view and resolve the Refill Too Soon or Drug Utilization Review returned by the third party payer for a specific prescription/fill claim.</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Unhold [UH]</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Removes an order from a hold status.</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Verify [VF]</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the pharmacist to verify an order a pharmacy technician has entered.</w:t>
            </w:r>
          </w:p>
        </w:tc>
      </w:tr>
    </w:tbl>
    <w:p w:rsidR="003A0668" w:rsidRDefault="003A0668" w:rsidP="003A0668">
      <w:pPr>
        <w:rPr>
          <w:color w:val="000000"/>
          <w:szCs w:val="20"/>
        </w:rPr>
      </w:pPr>
    </w:p>
    <w:p w:rsidR="00703176" w:rsidRPr="00B05170" w:rsidRDefault="00703176" w:rsidP="00703176">
      <w:pPr>
        <w:autoSpaceDE w:val="0"/>
        <w:autoSpaceDN w:val="0"/>
        <w:adjustRightInd w:val="0"/>
      </w:pPr>
      <w:bookmarkStart w:id="971" w:name="P318_8"/>
      <w:bookmarkEnd w:id="971"/>
      <w:r w:rsidRPr="00B05170">
        <w:t>The PSO HIDDEN ACTIONS Protocol in PROTOCOL File (#101)  includes two hidden actions, PSO LM BACKDOOR MARK AS TITRATION and PSO LM BACKDOOR TITRATION RX REFILL, which are both added to the PROTOCOL File (#101).</w:t>
      </w:r>
      <w:r w:rsidRPr="00B05170">
        <w:rPr>
          <w:rFonts w:ascii="r_ansi" w:hAnsi="r_ansi" w:cs="r_ansi"/>
          <w:sz w:val="20"/>
          <w:szCs w:val="20"/>
        </w:rPr>
        <w:t xml:space="preserve"> </w:t>
      </w:r>
    </w:p>
    <w:p w:rsidR="00703176" w:rsidRPr="00B05170" w:rsidRDefault="00703176" w:rsidP="00703176">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703176" w:rsidRPr="00B05170" w:rsidRDefault="00703176" w:rsidP="00703176">
      <w:pPr>
        <w:pStyle w:val="Manual-screencaptures"/>
      </w:pPr>
      <w:r w:rsidRPr="00B05170">
        <w:t xml:space="preserve">  ******************************  IMPORTANT  *******************************</w:t>
      </w:r>
    </w:p>
    <w:p w:rsidR="00703176" w:rsidRPr="00B05170" w:rsidRDefault="00703176" w:rsidP="00703176">
      <w:pPr>
        <w:pStyle w:val="Manual-screencaptures"/>
      </w:pPr>
      <w:r w:rsidRPr="00B05170">
        <w:t xml:space="preserve">  The enhancements related to Titration/Maintenance dose Rx are made only</w:t>
      </w:r>
    </w:p>
    <w:p w:rsidR="00703176" w:rsidRPr="00B05170" w:rsidRDefault="00703176" w:rsidP="00703176">
      <w:pPr>
        <w:pStyle w:val="Manual-screencaptures"/>
      </w:pPr>
      <w:r w:rsidRPr="00B05170">
        <w:t xml:space="preserve">  for Outpatient Pharmacy package. The corresponding changes to CPRS package</w:t>
      </w:r>
    </w:p>
    <w:p w:rsidR="00703176" w:rsidRPr="00B05170" w:rsidRDefault="00703176" w:rsidP="00703176">
      <w:pPr>
        <w:pStyle w:val="Manual-screencaptures"/>
      </w:pPr>
      <w:r w:rsidRPr="00B05170">
        <w:t xml:space="preserve">  are not included at this time. Therefore, the CPRS Order Copy and Order </w:t>
      </w:r>
    </w:p>
    <w:p w:rsidR="00703176" w:rsidRPr="00B05170" w:rsidRDefault="00703176" w:rsidP="00703176">
      <w:pPr>
        <w:pStyle w:val="Manual-screencaptures"/>
      </w:pPr>
      <w:r w:rsidRPr="00B05170">
        <w:t xml:space="preserve">  Change functionalities will continue to function as is. Furthermore, there</w:t>
      </w:r>
    </w:p>
    <w:p w:rsidR="00703176" w:rsidRPr="00B05170" w:rsidRDefault="00703176" w:rsidP="00703176">
      <w:pPr>
        <w:pStyle w:val="Manual-screencaptures"/>
      </w:pPr>
      <w:r w:rsidRPr="00B05170">
        <w:t xml:space="preserve">  will be no indication of a Titration/Maintenance order in the CPRS </w:t>
      </w:r>
    </w:p>
    <w:p w:rsidR="00703176" w:rsidRPr="00B05170" w:rsidRDefault="00703176" w:rsidP="00703176">
      <w:pPr>
        <w:pStyle w:val="Manual-screencaptures"/>
      </w:pPr>
      <w:r w:rsidRPr="00B05170">
        <w:t xml:space="preserve">  application.</w:t>
      </w:r>
    </w:p>
    <w:p w:rsidR="00703176" w:rsidRPr="00B05170" w:rsidRDefault="00703176" w:rsidP="00703176">
      <w:pPr>
        <w:pStyle w:val="Manual-screencaptures"/>
      </w:pPr>
      <w:r w:rsidRPr="00B05170">
        <w:t xml:space="preserve">  **************************************************************************</w:t>
      </w:r>
    </w:p>
    <w:p w:rsidR="00703176" w:rsidRPr="00B05170" w:rsidRDefault="00703176" w:rsidP="00703176">
      <w:pPr>
        <w:autoSpaceDE w:val="0"/>
        <w:autoSpaceDN w:val="0"/>
        <w:adjustRightInd w:val="0"/>
      </w:pPr>
    </w:p>
    <w:p w:rsidR="00703176" w:rsidRPr="00B05170" w:rsidRDefault="00703176" w:rsidP="00703176">
      <w:pPr>
        <w:autoSpaceDE w:val="0"/>
        <w:autoSpaceDN w:val="0"/>
        <w:adjustRightInd w:val="0"/>
      </w:pPr>
      <w:r w:rsidRPr="00B05170">
        <w:t>There is also a hidden action</w:t>
      </w:r>
      <w:r w:rsidR="00B05170" w:rsidRPr="00B05170">
        <w:t xml:space="preserve">, TR (Convert Titration Rx), </w:t>
      </w:r>
      <w:r w:rsidRPr="00B05170">
        <w:t xml:space="preserve"> in the Patient Prescription Processing [</w:t>
      </w:r>
      <w:r w:rsidR="00FB2AE9" w:rsidRPr="00B05170">
        <w:t xml:space="preserve">PSO </w:t>
      </w:r>
      <w:r w:rsidRPr="00B05170">
        <w:t xml:space="preserve">LM BACKDOOR </w:t>
      </w:r>
      <w:r w:rsidR="00B05170" w:rsidRPr="00B05170">
        <w:t xml:space="preserve">TITRATION RX REFILL] option. </w:t>
      </w:r>
      <w:r w:rsidRPr="00B05170">
        <w:t>This action populates the MAINTENANCE DOSE RX (#45.2) field in the PRESCRIPTION File (#52). When a titration to maintenance prescription needs to be refilled so the patient can continue on the Maintenance Dose, this option allows the users to create a new prescription with the maintenance dose only. This process works similar to copying an existing prescription; however, it can only be used on prescriptions with the following characteristics:</w:t>
      </w:r>
    </w:p>
    <w:p w:rsidR="00703176" w:rsidRPr="00B05170" w:rsidRDefault="00703176" w:rsidP="00703176">
      <w:pPr>
        <w:autoSpaceDE w:val="0"/>
        <w:autoSpaceDN w:val="0"/>
        <w:adjustRightInd w:val="0"/>
      </w:pPr>
      <w:r w:rsidRPr="00B05170">
        <w:t xml:space="preserve">   </w:t>
      </w:r>
    </w:p>
    <w:p w:rsidR="00A14B0D" w:rsidRPr="00B31611" w:rsidRDefault="00A14B0D">
      <w:pPr>
        <w:numPr>
          <w:ilvl w:val="0"/>
          <w:numId w:val="101"/>
        </w:numPr>
        <w:autoSpaceDE w:val="0"/>
        <w:autoSpaceDN w:val="0"/>
        <w:adjustRightInd w:val="0"/>
        <w:pPrChange w:id="972" w:author="Fred Perez" w:date="2019-03-22T09:44:00Z">
          <w:pPr>
            <w:numPr>
              <w:numId w:val="115"/>
            </w:numPr>
            <w:autoSpaceDE w:val="0"/>
            <w:autoSpaceDN w:val="0"/>
            <w:adjustRightInd w:val="0"/>
            <w:ind w:left="720" w:hanging="360"/>
          </w:pPr>
        </w:pPrChange>
      </w:pPr>
      <w:r w:rsidRPr="00B31611">
        <w:t>Rx is a complex order with a THEN conjunction</w:t>
      </w:r>
    </w:p>
    <w:p w:rsidR="00A14B0D" w:rsidRPr="00B31611" w:rsidRDefault="00A14B0D">
      <w:pPr>
        <w:numPr>
          <w:ilvl w:val="0"/>
          <w:numId w:val="101"/>
        </w:numPr>
        <w:autoSpaceDE w:val="0"/>
        <w:autoSpaceDN w:val="0"/>
        <w:adjustRightInd w:val="0"/>
        <w:pPrChange w:id="973" w:author="Fred Perez" w:date="2019-03-22T09:44:00Z">
          <w:pPr>
            <w:numPr>
              <w:numId w:val="115"/>
            </w:numPr>
            <w:autoSpaceDE w:val="0"/>
            <w:autoSpaceDN w:val="0"/>
            <w:adjustRightInd w:val="0"/>
            <w:ind w:left="720" w:hanging="360"/>
          </w:pPr>
        </w:pPrChange>
      </w:pPr>
      <w:r w:rsidRPr="00B31611">
        <w:t>Rx is released</w:t>
      </w:r>
    </w:p>
    <w:p w:rsidR="00A14B0D" w:rsidRPr="00B31611" w:rsidRDefault="00A14B0D">
      <w:pPr>
        <w:numPr>
          <w:ilvl w:val="0"/>
          <w:numId w:val="101"/>
        </w:numPr>
        <w:autoSpaceDE w:val="0"/>
        <w:autoSpaceDN w:val="0"/>
        <w:adjustRightInd w:val="0"/>
        <w:pPrChange w:id="974" w:author="Fred Perez" w:date="2019-03-22T09:44:00Z">
          <w:pPr>
            <w:numPr>
              <w:numId w:val="115"/>
            </w:numPr>
            <w:autoSpaceDE w:val="0"/>
            <w:autoSpaceDN w:val="0"/>
            <w:adjustRightInd w:val="0"/>
            <w:ind w:left="720" w:hanging="360"/>
          </w:pPr>
        </w:pPrChange>
      </w:pPr>
      <w:r w:rsidRPr="00B31611">
        <w:t>Rx status is ACTIVE</w:t>
      </w:r>
    </w:p>
    <w:p w:rsidR="00A14B0D" w:rsidRPr="00B31611" w:rsidRDefault="00A14B0D">
      <w:pPr>
        <w:numPr>
          <w:ilvl w:val="0"/>
          <w:numId w:val="101"/>
        </w:numPr>
        <w:autoSpaceDE w:val="0"/>
        <w:autoSpaceDN w:val="0"/>
        <w:adjustRightInd w:val="0"/>
        <w:pPrChange w:id="975" w:author="Fred Perez" w:date="2019-03-22T09:44:00Z">
          <w:pPr>
            <w:numPr>
              <w:numId w:val="115"/>
            </w:numPr>
            <w:autoSpaceDE w:val="0"/>
            <w:autoSpaceDN w:val="0"/>
            <w:adjustRightInd w:val="0"/>
            <w:ind w:left="720" w:hanging="360"/>
          </w:pPr>
        </w:pPrChange>
      </w:pPr>
      <w:r w:rsidRPr="00B31611">
        <w:t>Rx does not have refills previously ordered</w:t>
      </w:r>
    </w:p>
    <w:p w:rsidR="00A14B0D" w:rsidRPr="00B31611" w:rsidRDefault="00A14B0D">
      <w:pPr>
        <w:numPr>
          <w:ilvl w:val="0"/>
          <w:numId w:val="101"/>
        </w:numPr>
        <w:autoSpaceDE w:val="0"/>
        <w:autoSpaceDN w:val="0"/>
        <w:adjustRightInd w:val="0"/>
        <w:pPrChange w:id="976" w:author="Fred Perez" w:date="2019-03-22T09:44:00Z">
          <w:pPr>
            <w:numPr>
              <w:numId w:val="115"/>
            </w:numPr>
            <w:autoSpaceDE w:val="0"/>
            <w:autoSpaceDN w:val="0"/>
            <w:adjustRightInd w:val="0"/>
            <w:ind w:left="720" w:hanging="360"/>
          </w:pPr>
        </w:pPrChange>
      </w:pPr>
      <w:r w:rsidRPr="00B31611">
        <w:t>Rx # Of Refills is greater than 0 (zero)</w:t>
      </w:r>
    </w:p>
    <w:p w:rsidR="00703176" w:rsidRPr="00B05170" w:rsidRDefault="00703176" w:rsidP="00703176">
      <w:pPr>
        <w:autoSpaceDE w:val="0"/>
        <w:autoSpaceDN w:val="0"/>
        <w:adjustRightInd w:val="0"/>
      </w:pPr>
      <w:r w:rsidRPr="00B05170">
        <w:t xml:space="preserve">   </w:t>
      </w:r>
    </w:p>
    <w:p w:rsidR="00703176" w:rsidRPr="00B05170" w:rsidRDefault="00703176" w:rsidP="00703176">
      <w:pPr>
        <w:autoSpaceDE w:val="0"/>
        <w:autoSpaceDN w:val="0"/>
        <w:adjustRightInd w:val="0"/>
      </w:pPr>
      <w:r w:rsidRPr="00B05170">
        <w:t>Before the new Maintenance Rx can be accepted, the user is prompted to validate the QTY field for the new Rx, which may or may not be automatically re-calculated. Only the last dose from the original</w:t>
      </w:r>
    </w:p>
    <w:p w:rsidR="00703176" w:rsidRPr="00B05170" w:rsidRDefault="00703176" w:rsidP="00703176">
      <w:pPr>
        <w:autoSpaceDE w:val="0"/>
        <w:autoSpaceDN w:val="0"/>
        <w:adjustRightInd w:val="0"/>
      </w:pPr>
      <w:r w:rsidRPr="00B05170">
        <w:t>prescription is carried over to the new Maintenance Rx, and the # of Refills field is decreased by 1 because the new Maintenance Rx counts as a fill.</w:t>
      </w:r>
    </w:p>
    <w:p w:rsidR="00703176" w:rsidRPr="00B05170" w:rsidRDefault="00703176" w:rsidP="00703176">
      <w:pPr>
        <w:autoSpaceDE w:val="0"/>
        <w:autoSpaceDN w:val="0"/>
        <w:adjustRightInd w:val="0"/>
        <w:rPr>
          <w:rFonts w:ascii="r_ansi" w:hAnsi="r_ansi" w:cs="r_ansi"/>
          <w:sz w:val="20"/>
          <w:szCs w:val="20"/>
        </w:rPr>
      </w:pPr>
    </w:p>
    <w:p w:rsidR="00703176" w:rsidRPr="00B05170" w:rsidRDefault="00703176" w:rsidP="00703176">
      <w:pPr>
        <w:autoSpaceDE w:val="0"/>
        <w:autoSpaceDN w:val="0"/>
        <w:adjustRightInd w:val="0"/>
      </w:pPr>
      <w:r w:rsidRPr="00B05170">
        <w:t>Once a user verifies the information for the Maintenance Rx is accurate, they can accept the Maintenance Rx. This action triggers a Duplicate Drug check against the original complex order, which must be discontinued before the new Maintenance Rx can be accepted. After the new Maintenance Rx is accepted, it will have the new indicator 'm' on the right side of the Rx # in the patient's Medication Profile.</w:t>
      </w:r>
    </w:p>
    <w:p w:rsidR="00703176" w:rsidRPr="00B05170" w:rsidRDefault="00703176" w:rsidP="00703176">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703176" w:rsidRPr="00B05170" w:rsidRDefault="00703176" w:rsidP="00703176">
      <w:pPr>
        <w:pStyle w:val="Manual-screencaptures"/>
      </w:pPr>
      <w:r w:rsidRPr="00B05170">
        <w:t xml:space="preserve">           :                   :                            :</w:t>
      </w:r>
    </w:p>
    <w:p w:rsidR="00703176" w:rsidRPr="00B05170" w:rsidRDefault="00703176" w:rsidP="00703176">
      <w:pPr>
        <w:pStyle w:val="Manual-screencaptures"/>
      </w:pPr>
      <w:r w:rsidRPr="00B05170">
        <w:t xml:space="preserve">                                                   ISSUE  LAST REF DAY</w:t>
      </w:r>
    </w:p>
    <w:p w:rsidR="00703176" w:rsidRPr="00B05170" w:rsidRDefault="00703176" w:rsidP="00703176">
      <w:pPr>
        <w:pStyle w:val="Manual-screencaptures"/>
      </w:pPr>
      <w:r w:rsidRPr="00B05170">
        <w:t xml:space="preserve">   #  RX #       DRUG                       QTY ST  DATE  FILL REM SUP</w:t>
      </w:r>
    </w:p>
    <w:p w:rsidR="00703176" w:rsidRPr="00B05170" w:rsidRDefault="00703176" w:rsidP="00703176">
      <w:pPr>
        <w:pStyle w:val="Manual-screencaptures"/>
      </w:pPr>
      <w:r w:rsidRPr="00B05170">
        <w:t xml:space="preserve">  -------------------------------ACTIVE-------------------------------</w:t>
      </w:r>
    </w:p>
    <w:p w:rsidR="00703176" w:rsidRPr="00B05170" w:rsidRDefault="00703176" w:rsidP="00703176">
      <w:pPr>
        <w:pStyle w:val="Manual-screencaptures"/>
      </w:pPr>
      <w:r w:rsidRPr="00B05170">
        <w:t xml:space="preserve">   1 100005436m  AMOXAPINE 50MG TAB          30 S  09-26 09-26   1  30 </w:t>
      </w:r>
    </w:p>
    <w:p w:rsidR="00703176" w:rsidRPr="00B05170" w:rsidRDefault="00703176" w:rsidP="00703176">
      <w:pPr>
        <w:pStyle w:val="Manual-screencaptures"/>
      </w:pPr>
      <w:r w:rsidRPr="00B05170">
        <w:t xml:space="preserve">   2 100005022   AMOXICILLIN 250MG CAP       30 A  08-18 08-18  11  30</w:t>
      </w:r>
    </w:p>
    <w:p w:rsidR="00703176" w:rsidRPr="00B05170" w:rsidRDefault="00703176" w:rsidP="00703176">
      <w:pPr>
        <w:pStyle w:val="Manual-screencaptures"/>
      </w:pPr>
      <w:r w:rsidRPr="00B05170">
        <w:t xml:space="preserve">   3 100005035   KALETRA                      3 A  09-29 09-29   0   3</w:t>
      </w:r>
    </w:p>
    <w:p w:rsidR="00703176" w:rsidRDefault="00703176" w:rsidP="00703176">
      <w:pPr>
        <w:pStyle w:val="Manual-screencaptures"/>
      </w:pPr>
      <w:r w:rsidRPr="00B05170">
        <w:t xml:space="preserve">           :                   :                            :</w:t>
      </w:r>
    </w:p>
    <w:p w:rsidR="00E728A4" w:rsidRDefault="00E728A4" w:rsidP="00E728A4">
      <w:pPr>
        <w:autoSpaceDE w:val="0"/>
        <w:autoSpaceDN w:val="0"/>
        <w:adjustRightInd w:val="0"/>
        <w:rPr>
          <w:ins w:id="977" w:author="Fred Perez" w:date="2019-03-22T08:25:00Z"/>
        </w:rPr>
      </w:pPr>
      <w:bookmarkStart w:id="978" w:name="p10_545"/>
      <w:bookmarkStart w:id="979" w:name="_Toc513952640"/>
      <w:bookmarkStart w:id="980" w:name="_Toc520273320"/>
      <w:bookmarkStart w:id="981" w:name="_Toc520299112"/>
      <w:bookmarkStart w:id="982" w:name="_Toc520304579"/>
      <w:bookmarkStart w:id="983" w:name="_Toc32836853"/>
      <w:bookmarkStart w:id="984" w:name="_Toc38424517"/>
      <w:bookmarkStart w:id="985" w:name="_Toc50535214"/>
      <w:bookmarkStart w:id="986" w:name="_Toc280701110"/>
      <w:bookmarkStart w:id="987" w:name="_Toc299044281"/>
      <w:bookmarkStart w:id="988" w:name="_Toc280853450"/>
      <w:bookmarkStart w:id="989" w:name="_Toc303286029"/>
      <w:bookmarkStart w:id="990" w:name="_Toc339961911"/>
      <w:bookmarkStart w:id="991" w:name="_Toc339962445"/>
      <w:bookmarkStart w:id="992" w:name="_Toc340138569"/>
      <w:bookmarkStart w:id="993" w:name="_Toc340138860"/>
      <w:bookmarkStart w:id="994" w:name="_Toc340139119"/>
      <w:bookmarkStart w:id="995" w:name="_Toc340143753"/>
      <w:bookmarkStart w:id="996" w:name="_Toc340144010"/>
      <w:bookmarkEnd w:id="978"/>
      <w:ins w:id="997" w:author="Fred Perez" w:date="2019-03-22T08:25:00Z">
        <w:r>
          <w:t>Patch PSO*7.0*545 adds a reminder to the TM function for Controlled Substances, indicating that the Rx cannot later be converted to a Maintenance Rx. The reminder states the following:</w:t>
        </w:r>
      </w:ins>
    </w:p>
    <w:p w:rsidR="00E728A4" w:rsidRDefault="00E728A4" w:rsidP="00E728A4">
      <w:pPr>
        <w:autoSpaceDE w:val="0"/>
        <w:autoSpaceDN w:val="0"/>
        <w:adjustRightInd w:val="0"/>
        <w:rPr>
          <w:ins w:id="998" w:author="Fred Perez" w:date="2019-03-22T08:25:00Z"/>
        </w:rPr>
      </w:pPr>
    </w:p>
    <w:p w:rsidR="00E728A4" w:rsidRPr="00251627" w:rsidRDefault="00E728A4" w:rsidP="00E728A4">
      <w:pPr>
        <w:pStyle w:val="Screen"/>
        <w:rPr>
          <w:sz w:val="18"/>
          <w:szCs w:val="18"/>
          <w:rPrChange w:id="999" w:author="Tran, Dan P. (Technatomy)" w:date="2019-03-25T11:11:00Z">
            <w:rPr/>
          </w:rPrChange>
        </w:rPr>
      </w:pPr>
      <w:ins w:id="1000" w:author="Fred Perez" w:date="2019-03-22T08:25:00Z">
        <w:r w:rsidRPr="00251627">
          <w:rPr>
            <w:sz w:val="18"/>
            <w:szCs w:val="18"/>
            <w:rPrChange w:id="1001" w:author="Tran, Dan P. (Technatomy)" w:date="2019-03-25T11:11:00Z">
              <w:rPr/>
            </w:rPrChange>
          </w:rPr>
          <w:t xml:space="preserve">NOTE: Marking this controlled substance Rx as a Titration prescription will prevent refills and renewals. </w:t>
        </w:r>
      </w:ins>
    </w:p>
    <w:p w:rsidR="00E728A4" w:rsidRPr="00251627" w:rsidRDefault="00E728A4" w:rsidP="00E728A4">
      <w:pPr>
        <w:pStyle w:val="Screen"/>
        <w:rPr>
          <w:ins w:id="1002" w:author="Fred Perez" w:date="2019-03-22T08:25:00Z"/>
          <w:sz w:val="18"/>
          <w:szCs w:val="18"/>
          <w:rPrChange w:id="1003" w:author="Tran, Dan P. (Technatomy)" w:date="2019-03-25T11:11:00Z">
            <w:rPr>
              <w:ins w:id="1004" w:author="Fred Perez" w:date="2019-03-22T08:25:00Z"/>
            </w:rPr>
          </w:rPrChange>
        </w:rPr>
      </w:pPr>
      <w:ins w:id="1005" w:author="Fred Perez" w:date="2019-03-22T08:25:00Z">
        <w:r w:rsidRPr="00251627">
          <w:rPr>
            <w:sz w:val="18"/>
            <w:szCs w:val="18"/>
            <w:rPrChange w:id="1006" w:author="Tran, Dan P. (Technatomy)" w:date="2019-03-25T11:11:00Z">
              <w:rPr/>
            </w:rPrChange>
          </w:rPr>
          <w:t>You will not be able to convert the Rx to a maintenance prescription by the TR Hidden Action.</w:t>
        </w:r>
      </w:ins>
    </w:p>
    <w:p w:rsidR="00703176" w:rsidRPr="00251627" w:rsidRDefault="00703176" w:rsidP="009A790E">
      <w:pPr>
        <w:pStyle w:val="BodyText"/>
        <w:rPr>
          <w:sz w:val="18"/>
          <w:szCs w:val="18"/>
          <w:rPrChange w:id="1007" w:author="Tran, Dan P. (Technatomy)" w:date="2019-03-25T11:11:00Z">
            <w:rPr/>
          </w:rPrChange>
        </w:rPr>
      </w:pPr>
    </w:p>
    <w:p w:rsidR="003A0668" w:rsidRPr="00EE678B" w:rsidRDefault="003A0668" w:rsidP="00730493">
      <w:pPr>
        <w:pStyle w:val="ChapterHeading4"/>
      </w:pPr>
      <w:bookmarkStart w:id="1008" w:name="_Toc4140291"/>
      <w:r w:rsidRPr="00EE678B">
        <w:t>Speed Actions</w:t>
      </w:r>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1008"/>
      <w:r w:rsidRPr="00EE678B">
        <w:rPr>
          <w:b w:val="0"/>
        </w:rPr>
        <w:fldChar w:fldCharType="begin"/>
      </w:r>
      <w:r w:rsidRPr="00EE678B">
        <w:rPr>
          <w:b w:val="0"/>
        </w:rPr>
        <w:instrText>XE "Speed Actions"</w:instrText>
      </w:r>
      <w:r w:rsidRPr="00EE678B">
        <w:rPr>
          <w:b w:val="0"/>
        </w:rPr>
        <w:fldChar w:fldCharType="end"/>
      </w:r>
    </w:p>
    <w:p w:rsidR="00730493" w:rsidRPr="00EE678B" w:rsidRDefault="00730493" w:rsidP="003A0668">
      <w:pPr>
        <w:keepNext/>
        <w:keepLines/>
        <w:rPr>
          <w:color w:val="000000"/>
          <w:szCs w:val="20"/>
        </w:rPr>
      </w:pPr>
    </w:p>
    <w:p w:rsidR="003A0668" w:rsidRPr="00EE678B" w:rsidRDefault="003A0668" w:rsidP="003A0668">
      <w:pPr>
        <w:keepNext/>
        <w:keepLines/>
        <w:rPr>
          <w:color w:val="000000"/>
          <w:szCs w:val="20"/>
        </w:rPr>
      </w:pPr>
      <w:r w:rsidRPr="00EE678B">
        <w:rPr>
          <w:color w:val="000000"/>
          <w:szCs w:val="20"/>
        </w:rPr>
        <w:t>These Outpatient Pharmacy actions are referred to as “speed actions” and appear on the Medication Profile screen. These actions can be applied to one or more orders at a time.</w:t>
      </w:r>
    </w:p>
    <w:p w:rsidR="003A0668" w:rsidRPr="00EE678B" w:rsidRDefault="003A0668" w:rsidP="003A0668">
      <w:pPr>
        <w:rPr>
          <w:color w:val="000000"/>
          <w:szCs w:val="20"/>
        </w:rPr>
      </w:pPr>
    </w:p>
    <w:tbl>
      <w:tblPr>
        <w:tblW w:w="0" w:type="auto"/>
        <w:tblLook w:val="04A0" w:firstRow="1" w:lastRow="0" w:firstColumn="1" w:lastColumn="0" w:noHBand="0" w:noVBand="1"/>
      </w:tblPr>
      <w:tblGrid>
        <w:gridCol w:w="3369"/>
        <w:gridCol w:w="5991"/>
      </w:tblGrid>
      <w:tr w:rsidR="003A0668" w:rsidRPr="00EE678B" w:rsidTr="006D235E">
        <w:trPr>
          <w:trHeight w:val="350"/>
          <w:tblHeader/>
        </w:trPr>
        <w:tc>
          <w:tcPr>
            <w:tcW w:w="34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[RP]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label.</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Renew [RN]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 continuation of a medication authorized by the provider.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Refill [RF]</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 second or subsequent filling authorized by the provider.</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Reprint Signature [RS]</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Reprints the signature log.</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Discontinue [DC]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Status used when an order was made inactive either by a new order or by the request of a physician.</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Release [RL]</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at the time the order is filled and ready to be given to the patient.</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Pull Rx [PP]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pull prescription(s) early from suspense.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Inpat. Profile [IP]</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view an Inpatient Profile.</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CM</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Action taken to manually queue to CMOP.</w:t>
            </w:r>
          </w:p>
        </w:tc>
      </w:tr>
      <w:tr w:rsidR="003A0668" w:rsidRPr="00EE678B" w:rsidTr="006D235E">
        <w:tc>
          <w:tcPr>
            <w:tcW w:w="3438" w:type="dxa"/>
            <w:shd w:val="clear" w:color="auto" w:fill="auto"/>
          </w:tcPr>
          <w:p w:rsidR="003A0668" w:rsidRPr="00EE678B" w:rsidRDefault="003A0668" w:rsidP="006D235E">
            <w:pPr>
              <w:spacing w:before="120"/>
              <w:rPr>
                <w:color w:val="000000"/>
                <w:szCs w:val="20"/>
              </w:rPr>
            </w:pPr>
            <w:r w:rsidRPr="00EE678B">
              <w:rPr>
                <w:color w:val="000000"/>
                <w:szCs w:val="20"/>
              </w:rPr>
              <w:t>Fill/Rel Date Disply [RDD]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Switch between displaying the FILL DATE column and the</w:t>
            </w:r>
            <w:r w:rsidR="00730493" w:rsidRPr="00EE678B">
              <w:rPr>
                <w:color w:val="000000"/>
                <w:szCs w:val="20"/>
              </w:rPr>
              <w:t xml:space="preserve"> LAST RELD column.</w:t>
            </w:r>
          </w:p>
        </w:tc>
      </w:tr>
      <w:tr w:rsidR="003A0668" w:rsidRPr="00EE678B" w:rsidTr="006D235E">
        <w:tc>
          <w:tcPr>
            <w:tcW w:w="3438" w:type="dxa"/>
            <w:shd w:val="clear" w:color="auto" w:fill="auto"/>
          </w:tcPr>
          <w:p w:rsidR="003A0668" w:rsidRPr="00EE678B" w:rsidRDefault="003A0668" w:rsidP="006D235E">
            <w:pPr>
              <w:spacing w:before="120"/>
              <w:rPr>
                <w:color w:val="000000"/>
              </w:rPr>
            </w:pPr>
            <w:r w:rsidRPr="00EE678B">
              <w:rPr>
                <w:color w:val="000000"/>
              </w:rPr>
              <w:t>Display Remote [DR]</w:t>
            </w:r>
          </w:p>
        </w:tc>
        <w:tc>
          <w:tcPr>
            <w:tcW w:w="6138" w:type="dxa"/>
            <w:shd w:val="clear" w:color="auto" w:fill="auto"/>
          </w:tcPr>
          <w:p w:rsidR="003A0668" w:rsidRPr="00EE678B" w:rsidRDefault="003A0668" w:rsidP="006D235E">
            <w:pPr>
              <w:spacing w:before="120"/>
              <w:rPr>
                <w:color w:val="000000"/>
              </w:rPr>
            </w:pPr>
            <w:r w:rsidRPr="00EE678B">
              <w:rPr>
                <w:color w:val="000000"/>
              </w:rPr>
              <w:t>Action taken to display a patient’s remote prescriptions.</w:t>
            </w:r>
          </w:p>
        </w:tc>
      </w:tr>
    </w:tbl>
    <w:p w:rsidR="003A0668" w:rsidRPr="00EE678B" w:rsidRDefault="003A0668" w:rsidP="003A0668">
      <w:pPr>
        <w:tabs>
          <w:tab w:val="left" w:pos="3600"/>
        </w:tabs>
        <w:rPr>
          <w:color w:val="000000"/>
        </w:rPr>
      </w:pPr>
    </w:p>
    <w:p w:rsidR="003A0668" w:rsidRPr="00EE678B" w:rsidRDefault="003A0668" w:rsidP="00730493">
      <w:pPr>
        <w:pStyle w:val="ChapterHeading4"/>
      </w:pPr>
      <w:bookmarkStart w:id="1009" w:name="_Toc513952641"/>
      <w:bookmarkStart w:id="1010" w:name="_Toc520273321"/>
      <w:bookmarkStart w:id="1011" w:name="_Toc520299113"/>
      <w:bookmarkStart w:id="1012" w:name="_Toc520304580"/>
      <w:bookmarkStart w:id="1013" w:name="_Toc32836854"/>
      <w:bookmarkStart w:id="1014" w:name="_Toc38424518"/>
      <w:bookmarkStart w:id="1015" w:name="_Toc50535215"/>
      <w:bookmarkStart w:id="1016" w:name="_Toc280701111"/>
      <w:bookmarkStart w:id="1017" w:name="_Toc299044282"/>
      <w:bookmarkStart w:id="1018" w:name="_Toc280853451"/>
      <w:bookmarkStart w:id="1019" w:name="_Toc303286030"/>
      <w:bookmarkStart w:id="1020" w:name="_Toc339961912"/>
      <w:bookmarkStart w:id="1021" w:name="_Toc339962446"/>
      <w:bookmarkStart w:id="1022" w:name="_Toc340138570"/>
      <w:bookmarkStart w:id="1023" w:name="_Toc340138861"/>
      <w:bookmarkStart w:id="1024" w:name="_Toc340139120"/>
      <w:bookmarkStart w:id="1025" w:name="_Toc340143754"/>
      <w:bookmarkStart w:id="1026" w:name="_Toc340144011"/>
      <w:bookmarkStart w:id="1027" w:name="_Toc4140292"/>
      <w:r w:rsidRPr="00EE678B">
        <w:t>Other Outpatient Pharmacy ListMan Actions</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r w:rsidRPr="00EE678B">
        <w:rPr>
          <w:b w:val="0"/>
        </w:rPr>
        <w:fldChar w:fldCharType="begin"/>
      </w:r>
      <w:r w:rsidRPr="00EE678B">
        <w:rPr>
          <w:b w:val="0"/>
        </w:rPr>
        <w:instrText>XE "Other Outpatient Pharmacy ListMan Actions"</w:instrText>
      </w:r>
      <w:r w:rsidRPr="00EE678B">
        <w:rPr>
          <w:b w:val="0"/>
        </w:rPr>
        <w:fldChar w:fldCharType="end"/>
      </w:r>
    </w:p>
    <w:p w:rsidR="003A0668" w:rsidRPr="00EE678B" w:rsidRDefault="003A0668" w:rsidP="003A0668">
      <w:pPr>
        <w:ind w:left="3600" w:hanging="3600"/>
        <w:rPr>
          <w:b/>
          <w:bCs/>
          <w:color w:val="000000"/>
          <w:szCs w:val="20"/>
        </w:rPr>
      </w:pPr>
    </w:p>
    <w:tbl>
      <w:tblPr>
        <w:tblW w:w="0" w:type="auto"/>
        <w:tblInd w:w="18" w:type="dxa"/>
        <w:tblLook w:val="04A0" w:firstRow="1" w:lastRow="0" w:firstColumn="1" w:lastColumn="0" w:noHBand="0" w:noVBand="1"/>
      </w:tblPr>
      <w:tblGrid>
        <w:gridCol w:w="3344"/>
        <w:gridCol w:w="5998"/>
      </w:tblGrid>
      <w:tr w:rsidR="003A0668" w:rsidRPr="00EE678B" w:rsidTr="00730493">
        <w:trPr>
          <w:trHeight w:val="350"/>
        </w:trPr>
        <w:tc>
          <w:tcPr>
            <w:tcW w:w="3420" w:type="dxa"/>
            <w:shd w:val="clear" w:color="auto" w:fill="auto"/>
            <w:vAlign w:val="center"/>
          </w:tcPr>
          <w:p w:rsidR="003A0668" w:rsidRPr="00EE678B" w:rsidRDefault="003A0668" w:rsidP="00730493">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vAlign w:val="center"/>
          </w:tcPr>
          <w:p w:rsidR="003A0668" w:rsidRPr="00EE678B" w:rsidRDefault="003A0668" w:rsidP="00730493">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Exit [EX]</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Exit processing pending orders.</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AC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Accept.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BY</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Bypass.</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DC</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Discontinue.</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ED</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Edit.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FN</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Finish.</w:t>
            </w:r>
          </w:p>
        </w:tc>
      </w:tr>
    </w:tbl>
    <w:p w:rsidR="003A0668" w:rsidRPr="00EE678B" w:rsidRDefault="003A0668" w:rsidP="003A0668">
      <w:pPr>
        <w:ind w:left="3600" w:hanging="3600"/>
        <w:rPr>
          <w:rFonts w:eastAsia="MS Mincho"/>
          <w:szCs w:val="20"/>
        </w:rPr>
      </w:pPr>
    </w:p>
    <w:p w:rsidR="003A0668" w:rsidRPr="00EE678B" w:rsidRDefault="003A0668" w:rsidP="00730493">
      <w:pPr>
        <w:pStyle w:val="ChapterHeading4"/>
      </w:pPr>
      <w:bookmarkStart w:id="1028" w:name="_Toc513952642"/>
      <w:bookmarkStart w:id="1029" w:name="_Toc520273322"/>
      <w:bookmarkStart w:id="1030" w:name="_Toc520299114"/>
      <w:bookmarkStart w:id="1031" w:name="_Toc520304581"/>
      <w:bookmarkStart w:id="1032" w:name="_Toc32836855"/>
      <w:bookmarkStart w:id="1033" w:name="_Toc38424519"/>
      <w:bookmarkStart w:id="1034" w:name="_Toc50535216"/>
      <w:bookmarkStart w:id="1035" w:name="_Toc280701112"/>
      <w:bookmarkStart w:id="1036" w:name="_Toc299044283"/>
      <w:bookmarkStart w:id="1037" w:name="_Toc280853452"/>
      <w:bookmarkStart w:id="1038" w:name="_Toc303286031"/>
      <w:bookmarkStart w:id="1039" w:name="_Toc339961913"/>
      <w:bookmarkStart w:id="1040" w:name="_Toc339962447"/>
      <w:bookmarkStart w:id="1041" w:name="_Toc340138571"/>
      <w:bookmarkStart w:id="1042" w:name="_Toc340138862"/>
      <w:bookmarkStart w:id="1043" w:name="_Toc340139121"/>
      <w:bookmarkStart w:id="1044" w:name="_Toc340143755"/>
      <w:bookmarkStart w:id="1045" w:name="_Toc340144012"/>
      <w:bookmarkStart w:id="1046" w:name="_Toc4140293"/>
      <w:r w:rsidRPr="00EE678B">
        <w:t>Other Screen Actions</w:t>
      </w:r>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r w:rsidRPr="00EE678B">
        <w:rPr>
          <w:b w:val="0"/>
        </w:rPr>
        <w:fldChar w:fldCharType="begin"/>
      </w:r>
      <w:r w:rsidRPr="00EE678B">
        <w:rPr>
          <w:b w:val="0"/>
        </w:rPr>
        <w:instrText>XE "Other Screen Actions"</w:instrText>
      </w:r>
      <w:r w:rsidRPr="00EE678B">
        <w:rPr>
          <w:b w:val="0"/>
        </w:rPr>
        <w:fldChar w:fldCharType="end"/>
      </w:r>
    </w:p>
    <w:p w:rsidR="003A0668" w:rsidRPr="00EE678B" w:rsidRDefault="003A0668" w:rsidP="003A0668">
      <w:pPr>
        <w:ind w:left="3600" w:hanging="3600"/>
        <w:rPr>
          <w:b/>
          <w:bCs/>
          <w:color w:val="000000"/>
          <w:szCs w:val="20"/>
        </w:rPr>
      </w:pPr>
    </w:p>
    <w:tbl>
      <w:tblPr>
        <w:tblW w:w="0" w:type="auto"/>
        <w:tblInd w:w="18" w:type="dxa"/>
        <w:tblLook w:val="04A0" w:firstRow="1" w:lastRow="0" w:firstColumn="1" w:lastColumn="0" w:noHBand="0" w:noVBand="1"/>
      </w:tblPr>
      <w:tblGrid>
        <w:gridCol w:w="3355"/>
        <w:gridCol w:w="5987"/>
      </w:tblGrid>
      <w:tr w:rsidR="003A0668" w:rsidRPr="00EE678B" w:rsidTr="006D235E">
        <w:trPr>
          <w:trHeight w:val="350"/>
        </w:trPr>
        <w:tc>
          <w:tcPr>
            <w:tcW w:w="3420" w:type="dxa"/>
            <w:shd w:val="clear" w:color="auto" w:fill="auto"/>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Action</w:t>
            </w:r>
          </w:p>
        </w:tc>
        <w:tc>
          <w:tcPr>
            <w:tcW w:w="6138" w:type="dxa"/>
            <w:shd w:val="clear" w:color="auto" w:fill="auto"/>
          </w:tcPr>
          <w:p w:rsidR="003A0668" w:rsidRPr="00EE678B" w:rsidRDefault="003A0668" w:rsidP="006D235E">
            <w:pPr>
              <w:rPr>
                <w:rFonts w:ascii="Arial" w:hAnsi="Arial" w:cs="Arial"/>
                <w:b/>
                <w:color w:val="000000"/>
                <w:sz w:val="20"/>
                <w:szCs w:val="20"/>
                <w:u w:val="single"/>
              </w:rPr>
            </w:pPr>
            <w:r w:rsidRPr="00EE678B">
              <w:rPr>
                <w:rFonts w:ascii="Arial" w:hAnsi="Arial" w:cs="Arial"/>
                <w:b/>
                <w:color w:val="000000"/>
                <w:sz w:val="20"/>
                <w:szCs w:val="20"/>
                <w:u w:val="single"/>
              </w:rPr>
              <w:t>Description</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Edit/Enter Allergy/ADR Data [EA]</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Provides access to the Adverse Reaction Tracking package to allow entry and/or edit of allergy adverse reaction data for the patient. See the Adverse Reaction Tracking package documentation for more information on allergy/ADR processing.</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Detailed Allergy Display [DA]</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Displays a detailed listing of the selected item from the patient's allergy/ADR list. Entry to the Edit Allergy/ADR Data action is provided with this list also.</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Patient Record Update [PU]</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 xml:space="preserve">Allows editing of patient data such as SSN, birth date, address, phone, and outpatient narrative. Patient data can also be updated using the </w:t>
            </w:r>
            <w:r w:rsidRPr="00EE678B">
              <w:rPr>
                <w:i/>
                <w:iCs/>
                <w:color w:val="000000"/>
                <w:szCs w:val="20"/>
              </w:rPr>
              <w:t xml:space="preserve">Update Patient Record </w:t>
            </w:r>
            <w:r w:rsidRPr="00EE678B">
              <w:rPr>
                <w:color w:val="000000"/>
                <w:szCs w:val="20"/>
              </w:rPr>
              <w:t>menu option. If implementing Other Language Modifications, either can be used to set a patient's other language preference.</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New Order [NO]</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Allows new orders to be entered for the patient.</w:t>
            </w:r>
          </w:p>
        </w:tc>
      </w:tr>
      <w:tr w:rsidR="003A0668" w:rsidRPr="00EE678B" w:rsidTr="006D235E">
        <w:tc>
          <w:tcPr>
            <w:tcW w:w="3420" w:type="dxa"/>
            <w:shd w:val="clear" w:color="auto" w:fill="auto"/>
          </w:tcPr>
          <w:p w:rsidR="003A0668" w:rsidRPr="00EE678B" w:rsidRDefault="003A0668" w:rsidP="006D235E">
            <w:pPr>
              <w:spacing w:before="120"/>
              <w:rPr>
                <w:color w:val="000000"/>
                <w:szCs w:val="20"/>
              </w:rPr>
            </w:pPr>
            <w:r w:rsidRPr="00EE678B">
              <w:rPr>
                <w:color w:val="000000"/>
                <w:szCs w:val="20"/>
              </w:rPr>
              <w:t>Exit Patient List [EX]</w:t>
            </w:r>
          </w:p>
        </w:tc>
        <w:tc>
          <w:tcPr>
            <w:tcW w:w="6138" w:type="dxa"/>
            <w:shd w:val="clear" w:color="auto" w:fill="auto"/>
          </w:tcPr>
          <w:p w:rsidR="003A0668" w:rsidRPr="00EE678B" w:rsidRDefault="003A0668" w:rsidP="006D235E">
            <w:pPr>
              <w:spacing w:before="120"/>
              <w:rPr>
                <w:color w:val="000000"/>
                <w:szCs w:val="20"/>
              </w:rPr>
            </w:pPr>
            <w:r w:rsidRPr="00EE678B">
              <w:rPr>
                <w:color w:val="000000"/>
                <w:szCs w:val="20"/>
              </w:rPr>
              <w:t>Exit patient’s Patient Information screen so that a new patient can be selected.</w:t>
            </w:r>
          </w:p>
        </w:tc>
      </w:tr>
      <w:tr w:rsidR="00B2677F" w:rsidRPr="00962A17" w:rsidTr="00256079">
        <w:tc>
          <w:tcPr>
            <w:tcW w:w="3420" w:type="dxa"/>
            <w:shd w:val="clear" w:color="auto" w:fill="auto"/>
          </w:tcPr>
          <w:p w:rsidR="00B2677F" w:rsidRPr="00962A17" w:rsidRDefault="00B2677F" w:rsidP="00256079">
            <w:pPr>
              <w:spacing w:before="120"/>
              <w:rPr>
                <w:color w:val="000000"/>
                <w:szCs w:val="20"/>
              </w:rPr>
            </w:pPr>
            <w:r w:rsidRPr="00962A17">
              <w:t>Refill Rx from Another VA Pharmacy (RF)</w:t>
            </w:r>
          </w:p>
        </w:tc>
        <w:tc>
          <w:tcPr>
            <w:tcW w:w="6138" w:type="dxa"/>
            <w:shd w:val="clear" w:color="auto" w:fill="auto"/>
          </w:tcPr>
          <w:p w:rsidR="00B2677F" w:rsidRPr="00962A17" w:rsidRDefault="00B2677F" w:rsidP="009A790E">
            <w:pPr>
              <w:pStyle w:val="BodyText"/>
            </w:pPr>
          </w:p>
          <w:p w:rsidR="00B2677F" w:rsidRPr="00962A17" w:rsidRDefault="00B2677F" w:rsidP="009A790E">
            <w:pPr>
              <w:pStyle w:val="BodyText"/>
            </w:pPr>
            <w:r w:rsidRPr="00962A17">
              <w:t xml:space="preserve">OneVA Pharmacy (patch PSO*7*454) introduced the RF action item on the new ‘REMOTE OP Medications’ profile. The RF action item allows the Pharmacist to refill a prescription order that originated from another VA Pharmacy location. </w:t>
            </w:r>
          </w:p>
          <w:p w:rsidR="00B2677F" w:rsidRPr="00962A17" w:rsidRDefault="00583040" w:rsidP="00256079">
            <w:pPr>
              <w:spacing w:before="120"/>
              <w:rPr>
                <w:color w:val="000000"/>
                <w:szCs w:val="20"/>
              </w:rPr>
            </w:pPr>
            <w:r>
              <w:rPr>
                <w:noProof/>
              </w:rPr>
              <w:drawing>
                <wp:inline distT="0" distB="0" distL="0" distR="0">
                  <wp:extent cx="464820" cy="381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t xml:space="preserve"> </w:t>
            </w:r>
            <w:r w:rsidR="00B2677F" w:rsidRPr="00962A17">
              <w:rPr>
                <w:b/>
              </w:rPr>
              <w:t>Note:</w:t>
            </w:r>
            <w:r w:rsidR="00B2677F" w:rsidRPr="00962A17">
              <w:t xml:space="preserve"> For additional information regarding OneVA Pharmacy RF  processing go to the VA Software Document Library (VDL), select the Clinical section then choose the “Pharm: Outpatient Pharmacy” page. Locate the “User Manual – OneVA Pharmacy” document.</w:t>
            </w:r>
          </w:p>
        </w:tc>
      </w:tr>
      <w:tr w:rsidR="00B2677F" w:rsidRPr="00962A17" w:rsidTr="00256079">
        <w:tc>
          <w:tcPr>
            <w:tcW w:w="3420" w:type="dxa"/>
            <w:shd w:val="clear" w:color="auto" w:fill="auto"/>
          </w:tcPr>
          <w:p w:rsidR="00B2677F" w:rsidRPr="00962A17" w:rsidRDefault="00B2677F" w:rsidP="00256079">
            <w:pPr>
              <w:spacing w:before="120"/>
              <w:rPr>
                <w:color w:val="000000"/>
                <w:szCs w:val="20"/>
              </w:rPr>
            </w:pPr>
            <w:r w:rsidRPr="00962A17">
              <w:t>Partial from Another VA Pharmacy (PR)</w:t>
            </w:r>
          </w:p>
        </w:tc>
        <w:tc>
          <w:tcPr>
            <w:tcW w:w="6138" w:type="dxa"/>
            <w:shd w:val="clear" w:color="auto" w:fill="auto"/>
          </w:tcPr>
          <w:p w:rsidR="00B2677F" w:rsidRPr="00962A17" w:rsidRDefault="00B2677F" w:rsidP="009A790E">
            <w:pPr>
              <w:pStyle w:val="BodyText"/>
            </w:pPr>
            <w:r w:rsidRPr="00962A17">
              <w:t>OneVA Pharmacy (patch PSO*7*454) introduced the PR action item on the new ‘REMOTE OP Medications’ profile. The PR action item allows the Pharmacist to partial a prescription order that originated from another VA Pharmacy location.</w:t>
            </w:r>
          </w:p>
          <w:p w:rsidR="00B2677F" w:rsidRPr="00962A17" w:rsidRDefault="00583040" w:rsidP="00256079">
            <w:pPr>
              <w:spacing w:before="120"/>
              <w:rPr>
                <w:color w:val="000000"/>
                <w:szCs w:val="20"/>
              </w:rPr>
            </w:pPr>
            <w:r>
              <w:rPr>
                <w:noProof/>
              </w:rPr>
              <w:drawing>
                <wp:inline distT="0" distB="0" distL="0" distR="0">
                  <wp:extent cx="464820" cy="381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 processing go to the VA Software Document Library (VDL), select the Clinical section then choose the “Pharm: Outpatient Pharmacy” page. Locate the “User Manual – OneVA Pharmacy” document.</w:t>
            </w:r>
          </w:p>
        </w:tc>
      </w:tr>
    </w:tbl>
    <w:p w:rsidR="00B2677F" w:rsidRPr="00962A17" w:rsidRDefault="00B2677F" w:rsidP="00B2677F">
      <w:pPr>
        <w:rPr>
          <w:color w:val="000000"/>
        </w:rPr>
      </w:pPr>
    </w:p>
    <w:p w:rsidR="00B2677F" w:rsidRPr="00962A17" w:rsidRDefault="00B2677F" w:rsidP="00B2677F">
      <w:pPr>
        <w:rPr>
          <w:color w:val="000000"/>
        </w:rPr>
      </w:pPr>
    </w:p>
    <w:p w:rsidR="00D76F50" w:rsidRPr="00EE678B" w:rsidRDefault="00B2677F" w:rsidP="00B2677F">
      <w:pPr>
        <w:rPr>
          <w:color w:val="000000"/>
        </w:rPr>
      </w:pPr>
      <w:r w:rsidRPr="00962A17">
        <w:rPr>
          <w:rStyle w:val="Heading1Char"/>
          <w:b w:val="0"/>
        </w:rPr>
        <w:br w:type="page"/>
      </w:r>
    </w:p>
    <w:p w:rsidR="003A0668" w:rsidRPr="00EE678B" w:rsidRDefault="003A0668" w:rsidP="000A0A20">
      <w:pPr>
        <w:pStyle w:val="ChapterHeading"/>
      </w:pPr>
      <w:bookmarkStart w:id="1047" w:name="_Toc172533427"/>
      <w:bookmarkStart w:id="1048" w:name="_Toc172701432"/>
      <w:bookmarkStart w:id="1049" w:name="_Toc172707635"/>
      <w:bookmarkStart w:id="1050" w:name="_Toc173048485"/>
      <w:bookmarkStart w:id="1051" w:name="_Toc174155342"/>
      <w:bookmarkStart w:id="1052" w:name="_Toc174165794"/>
      <w:bookmarkStart w:id="1053" w:name="_Toc174330756"/>
      <w:bookmarkStart w:id="1054" w:name="_Toc174512234"/>
      <w:bookmarkStart w:id="1055" w:name="_Toc175405126"/>
      <w:bookmarkStart w:id="1056" w:name="_Toc177358130"/>
      <w:bookmarkStart w:id="1057" w:name="_Toc177361471"/>
      <w:bookmarkStart w:id="1058" w:name="_Toc177455923"/>
      <w:bookmarkStart w:id="1059" w:name="_Toc520273324"/>
      <w:bookmarkStart w:id="1060" w:name="_Toc520299116"/>
      <w:bookmarkStart w:id="1061" w:name="_Toc520304583"/>
      <w:bookmarkStart w:id="1062" w:name="_Toc32836857"/>
      <w:bookmarkStart w:id="1063" w:name="_Toc38424521"/>
      <w:bookmarkStart w:id="1064" w:name="_Toc50535218"/>
      <w:bookmarkStart w:id="1065" w:name="_Toc280701113"/>
      <w:bookmarkStart w:id="1066" w:name="_Toc299044284"/>
      <w:bookmarkStart w:id="1067" w:name="_Toc280853453"/>
      <w:bookmarkStart w:id="1068" w:name="_Toc303286032"/>
      <w:bookmarkStart w:id="1069" w:name="_Toc339961914"/>
      <w:bookmarkStart w:id="1070" w:name="_Toc340138572"/>
      <w:bookmarkStart w:id="1071" w:name="_Toc340139122"/>
      <w:bookmarkStart w:id="1072" w:name="_Toc4140294"/>
      <w:r w:rsidRPr="00EE678B">
        <w:rPr>
          <w:rStyle w:val="Heading1Char"/>
          <w:b/>
        </w:rPr>
        <w:t xml:space="preserve">Chapter </w:t>
      </w:r>
      <w:r w:rsidRPr="00EE678B">
        <w:rPr>
          <w:rStyle w:val="Heading1Char"/>
          <w:b/>
        </w:rPr>
        <w:fldChar w:fldCharType="begin"/>
      </w:r>
      <w:r w:rsidRPr="00EE678B">
        <w:rPr>
          <w:rStyle w:val="Heading1Char"/>
          <w:b/>
        </w:rPr>
        <w:instrText xml:space="preserve"> SEQ CHPNUM \* Arabic \* MERGEFORMAT </w:instrText>
      </w:r>
      <w:r w:rsidRPr="00EE678B">
        <w:rPr>
          <w:rStyle w:val="Heading1Char"/>
          <w:b/>
        </w:rPr>
        <w:fldChar w:fldCharType="separate"/>
      </w:r>
      <w:r w:rsidR="00766F5B">
        <w:rPr>
          <w:rStyle w:val="Heading1Char"/>
          <w:b/>
          <w:noProof/>
        </w:rPr>
        <w:t>3</w:t>
      </w:r>
      <w:r w:rsidRPr="00EE678B">
        <w:rPr>
          <w:rStyle w:val="Heading1Char"/>
          <w:b/>
        </w:rPr>
        <w:fldChar w:fldCharType="end"/>
      </w:r>
      <w:r w:rsidRPr="00EE678B">
        <w:rPr>
          <w:rStyle w:val="Heading1Char"/>
          <w:b/>
        </w:rPr>
        <w:t>:</w:t>
      </w:r>
      <w:bookmarkEnd w:id="1047"/>
      <w:bookmarkEnd w:id="1048"/>
      <w:bookmarkEnd w:id="1049"/>
      <w:bookmarkEnd w:id="1050"/>
      <w:bookmarkEnd w:id="1051"/>
      <w:bookmarkEnd w:id="1052"/>
      <w:bookmarkEnd w:id="1053"/>
      <w:bookmarkEnd w:id="1054"/>
      <w:bookmarkEnd w:id="1055"/>
      <w:bookmarkEnd w:id="1056"/>
      <w:bookmarkEnd w:id="1057"/>
      <w:bookmarkEnd w:id="1058"/>
      <w:r w:rsidRPr="00EE678B">
        <w:rPr>
          <w:rStyle w:val="Heading1Char"/>
          <w:b/>
        </w:rPr>
        <w:t xml:space="preserve"> </w:t>
      </w:r>
      <w:bookmarkEnd w:id="1059"/>
      <w:bookmarkEnd w:id="1060"/>
      <w:bookmarkEnd w:id="1061"/>
      <w:bookmarkEnd w:id="1062"/>
      <w:bookmarkEnd w:id="1063"/>
      <w:bookmarkEnd w:id="1064"/>
      <w:r w:rsidRPr="00EE678B">
        <w:rPr>
          <w:rStyle w:val="Heading1Char"/>
          <w:b/>
        </w:rPr>
        <w:t>Using the Outpatient Pharmacy Manager Menu</w:t>
      </w:r>
      <w:bookmarkEnd w:id="1065"/>
      <w:bookmarkEnd w:id="1066"/>
      <w:bookmarkEnd w:id="1067"/>
      <w:bookmarkEnd w:id="1068"/>
      <w:bookmarkEnd w:id="1069"/>
      <w:bookmarkEnd w:id="1070"/>
      <w:bookmarkEnd w:id="1071"/>
      <w:bookmarkEnd w:id="1072"/>
      <w:r w:rsidRPr="00EE678B">
        <w:rPr>
          <w:b w:val="0"/>
        </w:rPr>
        <w:fldChar w:fldCharType="begin"/>
      </w:r>
      <w:r w:rsidRPr="00EE678B">
        <w:rPr>
          <w:b w:val="0"/>
        </w:rPr>
        <w:instrText xml:space="preserve">XE "Using the Outpatient Pharmacy Manager Menu" </w:instrText>
      </w:r>
      <w:r w:rsidRPr="00EE678B">
        <w:rPr>
          <w:b w:val="0"/>
        </w:rPr>
        <w:fldChar w:fldCharType="end"/>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This manual describes options available on the </w:t>
      </w:r>
      <w:r w:rsidRPr="00EE678B">
        <w:rPr>
          <w:i/>
          <w:color w:val="000000"/>
          <w:szCs w:val="20"/>
        </w:rPr>
        <w:t>Outpatient Pharmacy Manager</w:t>
      </w:r>
      <w:r w:rsidRPr="00EE678B">
        <w:rPr>
          <w:color w:val="000000"/>
          <w:szCs w:val="20"/>
        </w:rPr>
        <w:t xml:space="preserve"> menu. This menu should be assigned to supervisors, package coordinators, and members of the Automated Data Processing (ADP)/Information Resources Management Service (IRMS) staff.</w:t>
      </w:r>
    </w:p>
    <w:p w:rsidR="003A0668" w:rsidRPr="00EE678B" w:rsidRDefault="003A0668" w:rsidP="003A0668">
      <w:pPr>
        <w:rPr>
          <w:color w:val="000000"/>
          <w:szCs w:val="20"/>
        </w:rPr>
      </w:pPr>
    </w:p>
    <w:p w:rsidR="003A0668" w:rsidRPr="00EE678B" w:rsidRDefault="003A0668" w:rsidP="003A0668">
      <w:pPr>
        <w:keepNext/>
        <w:keepLines/>
        <w:rPr>
          <w:b/>
          <w:color w:val="000000"/>
          <w:sz w:val="20"/>
          <w:szCs w:val="20"/>
        </w:rPr>
      </w:pPr>
      <w:bookmarkStart w:id="1073" w:name="OLE_LINK73"/>
      <w:bookmarkStart w:id="1074" w:name="OLE_LINK74"/>
      <w:r w:rsidRPr="00EE678B">
        <w:rPr>
          <w:b/>
          <w:color w:val="000000"/>
          <w:sz w:val="20"/>
          <w:szCs w:val="20"/>
        </w:rPr>
        <w:t xml:space="preserve">Example: Accessing the </w:t>
      </w:r>
      <w:r w:rsidRPr="00EE678B">
        <w:rPr>
          <w:b/>
          <w:i/>
          <w:color w:val="000000"/>
          <w:sz w:val="20"/>
          <w:szCs w:val="20"/>
        </w:rPr>
        <w:t>Outpatient Pharmacy Manager</w:t>
      </w:r>
      <w:r w:rsidRPr="00EE678B">
        <w:rPr>
          <w:b/>
          <w:color w:val="000000"/>
          <w:sz w:val="20"/>
          <w:szCs w:val="20"/>
        </w:rPr>
        <w:t xml:space="preserve"> menu</w:t>
      </w:r>
    </w:p>
    <w:p w:rsidR="003A0668" w:rsidRPr="00EE678B" w:rsidRDefault="003A0668" w:rsidP="003A0668">
      <w:pPr>
        <w:rPr>
          <w:color w:val="000000"/>
          <w:szCs w:val="20"/>
        </w:rPr>
      </w:pPr>
    </w:p>
    <w:p w:rsidR="003A0668" w:rsidRPr="00EE678B" w:rsidRDefault="003A0668" w:rsidP="00273A35">
      <w:pPr>
        <w:pStyle w:val="ScreenCapture"/>
      </w:pPr>
      <w:r w:rsidRPr="00EE678B">
        <w:t xml:space="preserve">Select OPTION NAME: </w:t>
      </w:r>
      <w:r w:rsidRPr="00EE678B">
        <w:rPr>
          <w:b/>
        </w:rPr>
        <w:t>PSO</w:t>
      </w:r>
      <w:r w:rsidRPr="00EE678B">
        <w:t xml:space="preserve"> </w:t>
      </w:r>
      <w:r w:rsidRPr="00EE678B">
        <w:rPr>
          <w:b/>
        </w:rPr>
        <w:t>MANAGER</w:t>
      </w:r>
      <w:r w:rsidRPr="00EE678B">
        <w:t xml:space="preserve">       Outpatient Pharmacy Manager</w:t>
      </w:r>
    </w:p>
    <w:p w:rsidR="003A0668" w:rsidRPr="00EE678B" w:rsidRDefault="003A0668" w:rsidP="00273A35">
      <w:pPr>
        <w:pStyle w:val="ScreenCapture"/>
      </w:pPr>
      <w:r w:rsidRPr="00EE678B">
        <w:t>Outpatient Pharmacy software - Version 7.0</w:t>
      </w:r>
    </w:p>
    <w:p w:rsidR="003A0668" w:rsidRPr="00EE678B" w:rsidRDefault="003A0668" w:rsidP="003A0668">
      <w:pPr>
        <w:rPr>
          <w:color w:val="000000"/>
          <w:szCs w:val="24"/>
        </w:rPr>
      </w:pPr>
    </w:p>
    <w:bookmarkEnd w:id="1073"/>
    <w:bookmarkEnd w:id="1074"/>
    <w:p w:rsidR="003A0668" w:rsidRPr="00EE678B" w:rsidRDefault="003A0668" w:rsidP="003A0668">
      <w:pPr>
        <w:rPr>
          <w:color w:val="000000"/>
          <w:szCs w:val="20"/>
        </w:rPr>
      </w:pPr>
      <w:r w:rsidRPr="00EE678B">
        <w:rPr>
          <w:color w:val="000000"/>
          <w:szCs w:val="20"/>
        </w:rPr>
        <w:t xml:space="preserve">The following options are available on the </w:t>
      </w:r>
      <w:r w:rsidRPr="00EE678B">
        <w:rPr>
          <w:i/>
          <w:iCs/>
          <w:color w:val="000000"/>
          <w:szCs w:val="20"/>
        </w:rPr>
        <w:t>Outpatient Pharmacy Manager</w:t>
      </w:r>
      <w:r w:rsidRPr="00EE678B">
        <w:rPr>
          <w:color w:val="000000"/>
          <w:szCs w:val="20"/>
        </w:rPr>
        <w:t xml:space="preserve"> menu.</w:t>
      </w:r>
    </w:p>
    <w:p w:rsidR="003A0668" w:rsidRPr="00EE678B" w:rsidRDefault="003A0668">
      <w:pPr>
        <w:numPr>
          <w:ilvl w:val="0"/>
          <w:numId w:val="30"/>
        </w:numPr>
        <w:spacing w:before="120"/>
        <w:rPr>
          <w:i/>
          <w:color w:val="000000"/>
          <w:szCs w:val="20"/>
        </w:rPr>
        <w:pPrChange w:id="1075" w:author="Fred Perez" w:date="2019-03-22T09:44:00Z">
          <w:pPr>
            <w:numPr>
              <w:numId w:val="32"/>
            </w:numPr>
            <w:tabs>
              <w:tab w:val="num" w:pos="720"/>
            </w:tabs>
            <w:spacing w:before="120"/>
            <w:ind w:left="720" w:hanging="360"/>
          </w:pPr>
        </w:pPrChange>
      </w:pPr>
      <w:r w:rsidRPr="00EE678B">
        <w:rPr>
          <w:i/>
          <w:color w:val="000000"/>
          <w:szCs w:val="20"/>
        </w:rPr>
        <w:t>Archiving…</w:t>
      </w:r>
    </w:p>
    <w:p w:rsidR="003A0668" w:rsidRPr="00EE678B" w:rsidRDefault="003A0668">
      <w:pPr>
        <w:numPr>
          <w:ilvl w:val="0"/>
          <w:numId w:val="30"/>
        </w:numPr>
        <w:rPr>
          <w:i/>
          <w:color w:val="000000"/>
          <w:szCs w:val="20"/>
        </w:rPr>
        <w:pPrChange w:id="1076" w:author="Fred Perez" w:date="2019-03-22T09:44:00Z">
          <w:pPr>
            <w:numPr>
              <w:numId w:val="32"/>
            </w:numPr>
            <w:tabs>
              <w:tab w:val="num" w:pos="720"/>
            </w:tabs>
            <w:ind w:left="720" w:hanging="360"/>
          </w:pPr>
        </w:pPrChange>
      </w:pPr>
      <w:r w:rsidRPr="00EE678B">
        <w:rPr>
          <w:i/>
          <w:color w:val="000000"/>
          <w:szCs w:val="20"/>
        </w:rPr>
        <w:t>Autocancel Rx's on Admission</w:t>
      </w:r>
    </w:p>
    <w:p w:rsidR="003A0668" w:rsidRPr="00EE678B" w:rsidRDefault="003A0668">
      <w:pPr>
        <w:numPr>
          <w:ilvl w:val="0"/>
          <w:numId w:val="30"/>
        </w:numPr>
        <w:rPr>
          <w:i/>
          <w:color w:val="000000"/>
          <w:szCs w:val="20"/>
        </w:rPr>
        <w:pPrChange w:id="1077" w:author="Fred Perez" w:date="2019-03-22T09:44:00Z">
          <w:pPr>
            <w:numPr>
              <w:numId w:val="32"/>
            </w:numPr>
            <w:tabs>
              <w:tab w:val="num" w:pos="720"/>
            </w:tabs>
            <w:ind w:left="720" w:hanging="360"/>
          </w:pPr>
        </w:pPrChange>
      </w:pPr>
      <w:r w:rsidRPr="00EE678B">
        <w:rPr>
          <w:i/>
          <w:color w:val="000000"/>
          <w:szCs w:val="20"/>
        </w:rPr>
        <w:t>Bingo Board...</w:t>
      </w:r>
    </w:p>
    <w:p w:rsidR="003A0668" w:rsidRPr="00EE678B" w:rsidRDefault="003A0668">
      <w:pPr>
        <w:numPr>
          <w:ilvl w:val="0"/>
          <w:numId w:val="30"/>
        </w:numPr>
        <w:rPr>
          <w:i/>
          <w:color w:val="000000"/>
          <w:szCs w:val="20"/>
        </w:rPr>
        <w:pPrChange w:id="1078" w:author="Fred Perez" w:date="2019-03-22T09:44:00Z">
          <w:pPr>
            <w:numPr>
              <w:numId w:val="32"/>
            </w:numPr>
            <w:tabs>
              <w:tab w:val="num" w:pos="720"/>
            </w:tabs>
            <w:ind w:left="720" w:hanging="360"/>
          </w:pPr>
        </w:pPrChange>
      </w:pPr>
      <w:r w:rsidRPr="00EE678B">
        <w:rPr>
          <w:i/>
          <w:color w:val="000000"/>
          <w:szCs w:val="20"/>
        </w:rPr>
        <w:t>Change Label Printer</w:t>
      </w:r>
    </w:p>
    <w:p w:rsidR="003A0668" w:rsidRPr="00EE678B" w:rsidRDefault="003A0668">
      <w:pPr>
        <w:numPr>
          <w:ilvl w:val="0"/>
          <w:numId w:val="30"/>
        </w:numPr>
        <w:rPr>
          <w:i/>
          <w:color w:val="000000"/>
          <w:szCs w:val="20"/>
        </w:rPr>
        <w:pPrChange w:id="1079" w:author="Fred Perez" w:date="2019-03-22T09:44:00Z">
          <w:pPr>
            <w:numPr>
              <w:numId w:val="32"/>
            </w:numPr>
            <w:tabs>
              <w:tab w:val="num" w:pos="720"/>
            </w:tabs>
            <w:ind w:left="720" w:hanging="360"/>
          </w:pPr>
        </w:pPrChange>
      </w:pPr>
      <w:r w:rsidRPr="00EE678B">
        <w:rPr>
          <w:i/>
          <w:color w:val="000000"/>
          <w:szCs w:val="20"/>
        </w:rPr>
        <w:t>Check Drug Interaction</w:t>
      </w:r>
    </w:p>
    <w:p w:rsidR="003A0668" w:rsidRPr="00EE678B" w:rsidRDefault="003A0668">
      <w:pPr>
        <w:numPr>
          <w:ilvl w:val="0"/>
          <w:numId w:val="30"/>
        </w:numPr>
        <w:rPr>
          <w:i/>
          <w:color w:val="000000"/>
          <w:szCs w:val="20"/>
        </w:rPr>
        <w:pPrChange w:id="1080" w:author="Fred Perez" w:date="2019-03-22T09:44:00Z">
          <w:pPr>
            <w:numPr>
              <w:numId w:val="32"/>
            </w:numPr>
            <w:tabs>
              <w:tab w:val="num" w:pos="720"/>
            </w:tabs>
            <w:ind w:left="720" w:hanging="360"/>
          </w:pPr>
        </w:pPrChange>
      </w:pPr>
      <w:r w:rsidRPr="00EE678B">
        <w:rPr>
          <w:i/>
          <w:color w:val="000000"/>
          <w:szCs w:val="20"/>
        </w:rPr>
        <w:t>Clozapine Pharmacy Manager...</w:t>
      </w:r>
    </w:p>
    <w:p w:rsidR="003A0668" w:rsidRPr="00EE678B" w:rsidRDefault="003A0668">
      <w:pPr>
        <w:numPr>
          <w:ilvl w:val="0"/>
          <w:numId w:val="30"/>
        </w:numPr>
        <w:rPr>
          <w:i/>
          <w:color w:val="000000"/>
          <w:szCs w:val="20"/>
        </w:rPr>
        <w:pPrChange w:id="1081" w:author="Fred Perez" w:date="2019-03-22T09:44:00Z">
          <w:pPr>
            <w:numPr>
              <w:numId w:val="32"/>
            </w:numPr>
            <w:tabs>
              <w:tab w:val="num" w:pos="720"/>
            </w:tabs>
            <w:ind w:left="720" w:hanging="360"/>
          </w:pPr>
        </w:pPrChange>
      </w:pPr>
      <w:r w:rsidRPr="00EE678B">
        <w:rPr>
          <w:i/>
          <w:color w:val="000000"/>
          <w:szCs w:val="20"/>
        </w:rPr>
        <w:t>Copay Menu…</w:t>
      </w:r>
    </w:p>
    <w:p w:rsidR="003A0668" w:rsidRPr="00EE678B" w:rsidRDefault="003A0668">
      <w:pPr>
        <w:numPr>
          <w:ilvl w:val="0"/>
          <w:numId w:val="30"/>
        </w:numPr>
        <w:rPr>
          <w:i/>
          <w:color w:val="000000"/>
          <w:szCs w:val="20"/>
        </w:rPr>
        <w:pPrChange w:id="1082" w:author="Fred Perez" w:date="2019-03-22T09:44:00Z">
          <w:pPr>
            <w:numPr>
              <w:numId w:val="32"/>
            </w:numPr>
            <w:tabs>
              <w:tab w:val="num" w:pos="720"/>
            </w:tabs>
            <w:ind w:left="720" w:hanging="360"/>
          </w:pPr>
        </w:pPrChange>
      </w:pPr>
      <w:r w:rsidRPr="00EE678B">
        <w:rPr>
          <w:i/>
          <w:color w:val="000000"/>
          <w:szCs w:val="20"/>
        </w:rPr>
        <w:t>DUE Supervisor...</w:t>
      </w:r>
    </w:p>
    <w:p w:rsidR="003A0668" w:rsidRPr="00EE678B" w:rsidRDefault="003A0668">
      <w:pPr>
        <w:numPr>
          <w:ilvl w:val="0"/>
          <w:numId w:val="30"/>
        </w:numPr>
        <w:rPr>
          <w:i/>
          <w:color w:val="000000"/>
          <w:szCs w:val="20"/>
        </w:rPr>
        <w:pPrChange w:id="1083" w:author="Fred Perez" w:date="2019-03-22T09:44:00Z">
          <w:pPr>
            <w:numPr>
              <w:numId w:val="32"/>
            </w:numPr>
            <w:tabs>
              <w:tab w:val="num" w:pos="720"/>
            </w:tabs>
            <w:ind w:left="720" w:hanging="360"/>
          </w:pPr>
        </w:pPrChange>
      </w:pPr>
      <w:r w:rsidRPr="00EE678B">
        <w:rPr>
          <w:i/>
          <w:color w:val="000000"/>
          <w:szCs w:val="20"/>
        </w:rPr>
        <w:t>Enter/Edit Clinic Sort Groups</w:t>
      </w:r>
    </w:p>
    <w:p w:rsidR="003A0668" w:rsidRPr="00EE678B" w:rsidRDefault="003A0668">
      <w:pPr>
        <w:numPr>
          <w:ilvl w:val="0"/>
          <w:numId w:val="30"/>
        </w:numPr>
        <w:rPr>
          <w:i/>
          <w:color w:val="000000"/>
          <w:szCs w:val="20"/>
        </w:rPr>
        <w:pPrChange w:id="1084" w:author="Fred Perez" w:date="2019-03-22T09:44:00Z">
          <w:pPr>
            <w:numPr>
              <w:numId w:val="32"/>
            </w:numPr>
            <w:tabs>
              <w:tab w:val="num" w:pos="720"/>
            </w:tabs>
            <w:ind w:left="720" w:hanging="360"/>
          </w:pPr>
        </w:pPrChange>
      </w:pPr>
      <w:r w:rsidRPr="00EE678B">
        <w:rPr>
          <w:i/>
          <w:color w:val="000000"/>
          <w:szCs w:val="20"/>
        </w:rPr>
        <w:t>External Interface Menu...</w:t>
      </w:r>
    </w:p>
    <w:p w:rsidR="003A0668" w:rsidRPr="00EE678B" w:rsidRDefault="003A0668">
      <w:pPr>
        <w:numPr>
          <w:ilvl w:val="0"/>
          <w:numId w:val="30"/>
        </w:numPr>
        <w:rPr>
          <w:i/>
          <w:color w:val="000000"/>
          <w:szCs w:val="20"/>
        </w:rPr>
        <w:pPrChange w:id="1085" w:author="Fred Perez" w:date="2019-03-22T09:44:00Z">
          <w:pPr>
            <w:numPr>
              <w:numId w:val="32"/>
            </w:numPr>
            <w:tabs>
              <w:tab w:val="num" w:pos="720"/>
            </w:tabs>
            <w:ind w:left="720" w:hanging="360"/>
          </w:pPr>
        </w:pPrChange>
      </w:pPr>
      <w:r w:rsidRPr="00EE678B">
        <w:rPr>
          <w:i/>
          <w:color w:val="000000"/>
          <w:szCs w:val="20"/>
        </w:rPr>
        <w:t>Label/Profile Monitor Reprint</w:t>
      </w:r>
    </w:p>
    <w:p w:rsidR="003A0668" w:rsidRPr="00EE678B" w:rsidRDefault="003A0668">
      <w:pPr>
        <w:numPr>
          <w:ilvl w:val="0"/>
          <w:numId w:val="30"/>
        </w:numPr>
        <w:rPr>
          <w:i/>
          <w:color w:val="000000"/>
          <w:szCs w:val="20"/>
        </w:rPr>
        <w:pPrChange w:id="1086" w:author="Fred Perez" w:date="2019-03-22T09:44:00Z">
          <w:pPr>
            <w:numPr>
              <w:numId w:val="32"/>
            </w:numPr>
            <w:tabs>
              <w:tab w:val="num" w:pos="720"/>
            </w:tabs>
            <w:ind w:left="720" w:hanging="360"/>
          </w:pPr>
        </w:pPrChange>
      </w:pPr>
      <w:r w:rsidRPr="00EE678B">
        <w:rPr>
          <w:i/>
          <w:color w:val="000000"/>
          <w:szCs w:val="20"/>
        </w:rPr>
        <w:t>Maintenance (Outpatient Pharmacy)...</w:t>
      </w:r>
    </w:p>
    <w:p w:rsidR="003A0668" w:rsidRPr="00EE678B" w:rsidRDefault="003A0668">
      <w:pPr>
        <w:numPr>
          <w:ilvl w:val="0"/>
          <w:numId w:val="30"/>
        </w:numPr>
        <w:rPr>
          <w:i/>
          <w:color w:val="000000"/>
          <w:szCs w:val="20"/>
        </w:rPr>
        <w:pPrChange w:id="1087" w:author="Fred Perez" w:date="2019-03-22T09:44:00Z">
          <w:pPr>
            <w:numPr>
              <w:numId w:val="32"/>
            </w:numPr>
            <w:tabs>
              <w:tab w:val="num" w:pos="720"/>
            </w:tabs>
            <w:ind w:left="720" w:hanging="360"/>
          </w:pPr>
        </w:pPrChange>
      </w:pPr>
      <w:r w:rsidRPr="00EE678B">
        <w:rPr>
          <w:i/>
          <w:color w:val="000000"/>
          <w:szCs w:val="20"/>
        </w:rPr>
        <w:t>Medication Profile</w:t>
      </w:r>
    </w:p>
    <w:p w:rsidR="003A0668" w:rsidRPr="00EE678B" w:rsidRDefault="003A0668">
      <w:pPr>
        <w:numPr>
          <w:ilvl w:val="0"/>
          <w:numId w:val="30"/>
        </w:numPr>
        <w:rPr>
          <w:i/>
          <w:color w:val="000000"/>
          <w:szCs w:val="20"/>
        </w:rPr>
        <w:pPrChange w:id="1088" w:author="Fred Perez" w:date="2019-03-22T09:44:00Z">
          <w:pPr>
            <w:numPr>
              <w:numId w:val="32"/>
            </w:numPr>
            <w:tabs>
              <w:tab w:val="num" w:pos="720"/>
            </w:tabs>
            <w:ind w:left="720" w:hanging="360"/>
          </w:pPr>
        </w:pPrChange>
      </w:pPr>
      <w:r w:rsidRPr="00EE678B">
        <w:rPr>
          <w:i/>
          <w:color w:val="000000"/>
          <w:szCs w:val="20"/>
        </w:rPr>
        <w:t>Output Reports...</w:t>
      </w:r>
    </w:p>
    <w:p w:rsidR="003A0668" w:rsidRPr="00EE678B" w:rsidRDefault="003A0668">
      <w:pPr>
        <w:numPr>
          <w:ilvl w:val="0"/>
          <w:numId w:val="30"/>
        </w:numPr>
        <w:rPr>
          <w:i/>
          <w:color w:val="000000"/>
          <w:szCs w:val="20"/>
        </w:rPr>
        <w:pPrChange w:id="1089" w:author="Fred Perez" w:date="2019-03-22T09:44:00Z">
          <w:pPr>
            <w:numPr>
              <w:numId w:val="32"/>
            </w:numPr>
            <w:tabs>
              <w:tab w:val="num" w:pos="720"/>
            </w:tabs>
            <w:ind w:left="720" w:hanging="360"/>
          </w:pPr>
        </w:pPrChange>
      </w:pPr>
      <w:r w:rsidRPr="00EE678B">
        <w:rPr>
          <w:i/>
          <w:color w:val="000000"/>
          <w:szCs w:val="20"/>
        </w:rPr>
        <w:t>Pharmacy Intervention Menu...</w:t>
      </w:r>
    </w:p>
    <w:p w:rsidR="003A0668" w:rsidRPr="00EE678B" w:rsidRDefault="003A0668">
      <w:pPr>
        <w:numPr>
          <w:ilvl w:val="0"/>
          <w:numId w:val="30"/>
        </w:numPr>
        <w:rPr>
          <w:i/>
          <w:color w:val="000000"/>
          <w:szCs w:val="20"/>
        </w:rPr>
        <w:pPrChange w:id="1090" w:author="Fred Perez" w:date="2019-03-22T09:44:00Z">
          <w:pPr>
            <w:numPr>
              <w:numId w:val="32"/>
            </w:numPr>
            <w:tabs>
              <w:tab w:val="num" w:pos="720"/>
            </w:tabs>
            <w:ind w:left="720" w:hanging="360"/>
          </w:pPr>
        </w:pPrChange>
      </w:pPr>
      <w:r w:rsidRPr="00EE678B">
        <w:rPr>
          <w:i/>
          <w:color w:val="000000"/>
          <w:szCs w:val="20"/>
        </w:rPr>
        <w:t>Process Drug/Drug Interactions</w:t>
      </w:r>
    </w:p>
    <w:p w:rsidR="003A0668" w:rsidRPr="00EE678B" w:rsidRDefault="003A0668">
      <w:pPr>
        <w:numPr>
          <w:ilvl w:val="0"/>
          <w:numId w:val="30"/>
        </w:numPr>
        <w:rPr>
          <w:i/>
          <w:color w:val="000000"/>
          <w:szCs w:val="20"/>
        </w:rPr>
        <w:pPrChange w:id="1091" w:author="Fred Perez" w:date="2019-03-22T09:44:00Z">
          <w:pPr>
            <w:numPr>
              <w:numId w:val="32"/>
            </w:numPr>
            <w:tabs>
              <w:tab w:val="num" w:pos="720"/>
            </w:tabs>
            <w:ind w:left="720" w:hanging="360"/>
          </w:pPr>
        </w:pPrChange>
      </w:pPr>
      <w:r w:rsidRPr="00EE678B">
        <w:rPr>
          <w:i/>
          <w:color w:val="000000"/>
          <w:szCs w:val="20"/>
        </w:rPr>
        <w:t>Release Medication</w:t>
      </w:r>
    </w:p>
    <w:p w:rsidR="003A0668" w:rsidRPr="00EE678B" w:rsidRDefault="003A0668">
      <w:pPr>
        <w:numPr>
          <w:ilvl w:val="0"/>
          <w:numId w:val="30"/>
        </w:numPr>
        <w:rPr>
          <w:i/>
          <w:color w:val="000000"/>
          <w:szCs w:val="20"/>
        </w:rPr>
        <w:pPrChange w:id="1092" w:author="Fred Perez" w:date="2019-03-22T09:44:00Z">
          <w:pPr>
            <w:numPr>
              <w:numId w:val="32"/>
            </w:numPr>
            <w:tabs>
              <w:tab w:val="num" w:pos="720"/>
            </w:tabs>
            <w:ind w:left="720" w:hanging="360"/>
          </w:pPr>
        </w:pPrChange>
      </w:pPr>
      <w:r w:rsidRPr="00EE678B">
        <w:rPr>
          <w:i/>
          <w:color w:val="000000"/>
          <w:szCs w:val="20"/>
        </w:rPr>
        <w:t>Return Medication to Stock</w:t>
      </w:r>
    </w:p>
    <w:p w:rsidR="003A0668" w:rsidRPr="00EE678B" w:rsidRDefault="003A0668">
      <w:pPr>
        <w:numPr>
          <w:ilvl w:val="0"/>
          <w:numId w:val="30"/>
        </w:numPr>
        <w:rPr>
          <w:i/>
          <w:color w:val="000000"/>
          <w:szCs w:val="20"/>
        </w:rPr>
        <w:pPrChange w:id="1093" w:author="Fred Perez" w:date="2019-03-22T09:44:00Z">
          <w:pPr>
            <w:numPr>
              <w:numId w:val="32"/>
            </w:numPr>
            <w:tabs>
              <w:tab w:val="num" w:pos="720"/>
            </w:tabs>
            <w:ind w:left="720" w:hanging="360"/>
          </w:pPr>
        </w:pPrChange>
      </w:pPr>
      <w:r w:rsidRPr="00EE678B">
        <w:rPr>
          <w:i/>
          <w:color w:val="000000"/>
          <w:szCs w:val="20"/>
        </w:rPr>
        <w:t>Rx (Prescriptions)...</w:t>
      </w:r>
    </w:p>
    <w:p w:rsidR="003A0668" w:rsidRPr="00EE678B" w:rsidRDefault="003A0668">
      <w:pPr>
        <w:numPr>
          <w:ilvl w:val="0"/>
          <w:numId w:val="30"/>
        </w:numPr>
        <w:rPr>
          <w:i/>
          <w:color w:val="000000"/>
          <w:szCs w:val="20"/>
        </w:rPr>
        <w:pPrChange w:id="1094" w:author="Fred Perez" w:date="2019-03-22T09:44:00Z">
          <w:pPr>
            <w:numPr>
              <w:numId w:val="32"/>
            </w:numPr>
            <w:tabs>
              <w:tab w:val="num" w:pos="720"/>
            </w:tabs>
            <w:ind w:left="720" w:hanging="360"/>
          </w:pPr>
        </w:pPrChange>
      </w:pPr>
      <w:r w:rsidRPr="00EE678B">
        <w:rPr>
          <w:i/>
          <w:color w:val="000000"/>
          <w:szCs w:val="20"/>
        </w:rPr>
        <w:t>ScripTalk Main Menu...</w:t>
      </w:r>
    </w:p>
    <w:p w:rsidR="003A0668" w:rsidRPr="00EE678B" w:rsidRDefault="003A0668">
      <w:pPr>
        <w:numPr>
          <w:ilvl w:val="0"/>
          <w:numId w:val="30"/>
        </w:numPr>
        <w:rPr>
          <w:i/>
          <w:color w:val="000000"/>
          <w:szCs w:val="20"/>
        </w:rPr>
        <w:pPrChange w:id="1095" w:author="Fred Perez" w:date="2019-03-22T09:44:00Z">
          <w:pPr>
            <w:numPr>
              <w:numId w:val="32"/>
            </w:numPr>
            <w:tabs>
              <w:tab w:val="num" w:pos="720"/>
            </w:tabs>
            <w:ind w:left="720" w:hanging="360"/>
          </w:pPr>
        </w:pPrChange>
      </w:pPr>
      <w:r w:rsidRPr="00EE678B">
        <w:rPr>
          <w:i/>
          <w:color w:val="000000"/>
          <w:szCs w:val="20"/>
        </w:rPr>
        <w:t>Supervisor Functions...</w:t>
      </w:r>
    </w:p>
    <w:p w:rsidR="003A0668" w:rsidRPr="00EE678B" w:rsidRDefault="003A0668">
      <w:pPr>
        <w:numPr>
          <w:ilvl w:val="0"/>
          <w:numId w:val="30"/>
        </w:numPr>
        <w:rPr>
          <w:i/>
          <w:color w:val="000000"/>
          <w:szCs w:val="20"/>
        </w:rPr>
        <w:pPrChange w:id="1096" w:author="Fred Perez" w:date="2019-03-22T09:44:00Z">
          <w:pPr>
            <w:numPr>
              <w:numId w:val="32"/>
            </w:numPr>
            <w:tabs>
              <w:tab w:val="num" w:pos="720"/>
            </w:tabs>
            <w:ind w:left="720" w:hanging="360"/>
          </w:pPr>
        </w:pPrChange>
      </w:pPr>
      <w:r w:rsidRPr="00EE678B">
        <w:rPr>
          <w:i/>
          <w:color w:val="000000"/>
          <w:szCs w:val="20"/>
        </w:rPr>
        <w:t>Suspense Functions...</w:t>
      </w:r>
    </w:p>
    <w:p w:rsidR="003A0668" w:rsidRPr="00EE678B" w:rsidRDefault="003A0668">
      <w:pPr>
        <w:numPr>
          <w:ilvl w:val="0"/>
          <w:numId w:val="30"/>
        </w:numPr>
        <w:rPr>
          <w:i/>
          <w:color w:val="000000"/>
          <w:szCs w:val="20"/>
        </w:rPr>
        <w:pPrChange w:id="1097" w:author="Fred Perez" w:date="2019-03-22T09:44:00Z">
          <w:pPr>
            <w:numPr>
              <w:numId w:val="32"/>
            </w:numPr>
            <w:tabs>
              <w:tab w:val="num" w:pos="720"/>
            </w:tabs>
            <w:ind w:left="720" w:hanging="360"/>
          </w:pPr>
        </w:pPrChange>
      </w:pPr>
      <w:r w:rsidRPr="00EE678B">
        <w:rPr>
          <w:i/>
          <w:color w:val="000000"/>
          <w:szCs w:val="20"/>
        </w:rPr>
        <w:t>Update Patient Record</w:t>
      </w:r>
    </w:p>
    <w:p w:rsidR="003A0668" w:rsidRPr="00EE678B" w:rsidRDefault="003A0668">
      <w:pPr>
        <w:numPr>
          <w:ilvl w:val="0"/>
          <w:numId w:val="30"/>
        </w:numPr>
        <w:rPr>
          <w:color w:val="000000"/>
          <w:szCs w:val="20"/>
        </w:rPr>
        <w:pPrChange w:id="1098" w:author="Fred Perez" w:date="2019-03-22T09:44:00Z">
          <w:pPr>
            <w:numPr>
              <w:numId w:val="32"/>
            </w:numPr>
            <w:tabs>
              <w:tab w:val="num" w:pos="720"/>
            </w:tabs>
            <w:ind w:left="720" w:hanging="360"/>
          </w:pPr>
        </w:pPrChange>
      </w:pPr>
      <w:r w:rsidRPr="00EE678B">
        <w:rPr>
          <w:i/>
          <w:color w:val="000000"/>
          <w:szCs w:val="20"/>
        </w:rPr>
        <w:t>Verification...</w:t>
      </w:r>
    </w:p>
    <w:p w:rsidR="003A0668" w:rsidRPr="00EE678B" w:rsidRDefault="003A0668" w:rsidP="009426E7">
      <w:bookmarkStart w:id="1099" w:name="_Toc280701114"/>
      <w:bookmarkStart w:id="1100" w:name="_Toc299044285"/>
      <w:bookmarkStart w:id="1101" w:name="_Toc280853454"/>
      <w:bookmarkStart w:id="1102" w:name="_Toc303286033"/>
      <w:bookmarkStart w:id="1103" w:name="_Toc339961915"/>
      <w:bookmarkStart w:id="1104" w:name="_Toc339962448"/>
      <w:bookmarkStart w:id="1105" w:name="_Toc340138573"/>
      <w:bookmarkStart w:id="1106" w:name="_Toc340138863"/>
      <w:bookmarkStart w:id="1107" w:name="_Toc340139123"/>
      <w:bookmarkStart w:id="1108" w:name="_Toc340143756"/>
      <w:bookmarkStart w:id="1109" w:name="_Toc340144013"/>
    </w:p>
    <w:p w:rsidR="003A0668" w:rsidRPr="00EE678B" w:rsidRDefault="003A0668" w:rsidP="000A0A20">
      <w:pPr>
        <w:pStyle w:val="Heading2"/>
      </w:pPr>
      <w:bookmarkStart w:id="1110" w:name="_Toc4140295"/>
      <w:r w:rsidRPr="00EE678B">
        <w:t>Patient Loo</w:t>
      </w:r>
      <w:bookmarkStart w:id="1111" w:name="_Hlt289845847"/>
      <w:bookmarkEnd w:id="1111"/>
      <w:r w:rsidRPr="00EE678B">
        <w:t>kup</w:t>
      </w:r>
      <w:bookmarkEnd w:id="1099"/>
      <w:bookmarkEnd w:id="1100"/>
      <w:bookmarkEnd w:id="1101"/>
      <w:bookmarkEnd w:id="1102"/>
      <w:bookmarkEnd w:id="1103"/>
      <w:bookmarkEnd w:id="1104"/>
      <w:bookmarkEnd w:id="1105"/>
      <w:bookmarkEnd w:id="1106"/>
      <w:bookmarkEnd w:id="1107"/>
      <w:bookmarkEnd w:id="1108"/>
      <w:bookmarkEnd w:id="1109"/>
      <w:bookmarkEnd w:id="1110"/>
      <w:r w:rsidRPr="00EE678B">
        <w:rPr>
          <w:b w:val="0"/>
        </w:rPr>
        <w:fldChar w:fldCharType="begin"/>
      </w:r>
      <w:r w:rsidRPr="00EE678B">
        <w:rPr>
          <w:b w:val="0"/>
        </w:rPr>
        <w:instrText>XE "Patient Lookup"</w:instrText>
      </w:r>
      <w:r w:rsidRPr="00EE678B">
        <w:rPr>
          <w:b w:val="0"/>
        </w:rPr>
        <w:fldChar w:fldCharType="end"/>
      </w:r>
    </w:p>
    <w:p w:rsidR="003A0668" w:rsidRPr="00EE678B" w:rsidRDefault="003A0668" w:rsidP="003A0668">
      <w:pPr>
        <w:keepNext/>
        <w:keepLines/>
      </w:pPr>
    </w:p>
    <w:p w:rsidR="003A0668" w:rsidRPr="00EE678B" w:rsidRDefault="003A0668" w:rsidP="003A0668">
      <w:pPr>
        <w:keepNext/>
        <w:keepLines/>
        <w:rPr>
          <w:color w:val="000000"/>
          <w:szCs w:val="24"/>
        </w:rPr>
      </w:pPr>
      <w:r w:rsidRPr="00EE678B">
        <w:rPr>
          <w:color w:val="000000"/>
          <w:szCs w:val="24"/>
        </w:rPr>
        <w:t>The ability to look up a patient by prescription number or wand a barcode with the prescription has been added to the patient lookup prompt on the following options.</w:t>
      </w:r>
    </w:p>
    <w:p w:rsidR="003A0668" w:rsidRPr="00EE678B" w:rsidRDefault="003A0668">
      <w:pPr>
        <w:keepNext/>
        <w:keepLines/>
        <w:numPr>
          <w:ilvl w:val="0"/>
          <w:numId w:val="67"/>
        </w:numPr>
        <w:spacing w:before="120"/>
        <w:rPr>
          <w:color w:val="000000"/>
          <w:szCs w:val="24"/>
        </w:rPr>
        <w:pPrChange w:id="1112" w:author="Fred Perez" w:date="2019-03-22T09:44:00Z">
          <w:pPr>
            <w:keepNext/>
            <w:keepLines/>
            <w:numPr>
              <w:numId w:val="72"/>
            </w:numPr>
            <w:tabs>
              <w:tab w:val="num" w:pos="360"/>
            </w:tabs>
            <w:spacing w:before="120"/>
            <w:ind w:left="360" w:hanging="360"/>
          </w:pPr>
        </w:pPrChange>
      </w:pPr>
      <w:r w:rsidRPr="00EE678B">
        <w:rPr>
          <w:i/>
          <w:color w:val="000000"/>
          <w:sz w:val="24"/>
          <w:szCs w:val="24"/>
        </w:rPr>
        <w:t>Patient Prescription Processing</w:t>
      </w:r>
      <w:r w:rsidRPr="00EE678B">
        <w:rPr>
          <w:color w:val="000000"/>
          <w:szCs w:val="24"/>
        </w:rPr>
        <w:t xml:space="preserve"> </w:t>
      </w:r>
      <w:r w:rsidRPr="00EE678B">
        <w:rPr>
          <w:rFonts w:ascii="Courier New" w:hAnsi="Courier New" w:cs="Courier New"/>
          <w:color w:val="000000"/>
          <w:szCs w:val="24"/>
        </w:rPr>
        <w:t>[PSO LM BACKDOOR ORDERS]</w:t>
      </w:r>
    </w:p>
    <w:p w:rsidR="003A0668" w:rsidRPr="00EE678B" w:rsidRDefault="003A0668">
      <w:pPr>
        <w:keepNext/>
        <w:keepLines/>
        <w:numPr>
          <w:ilvl w:val="0"/>
          <w:numId w:val="67"/>
        </w:numPr>
        <w:rPr>
          <w:color w:val="000000"/>
          <w:szCs w:val="24"/>
        </w:rPr>
        <w:pPrChange w:id="1113" w:author="Fred Perez" w:date="2019-03-22T09:44:00Z">
          <w:pPr>
            <w:keepNext/>
            <w:keepLines/>
            <w:numPr>
              <w:numId w:val="72"/>
            </w:numPr>
            <w:tabs>
              <w:tab w:val="num" w:pos="360"/>
            </w:tabs>
            <w:ind w:left="360" w:hanging="360"/>
          </w:pPr>
        </w:pPrChange>
      </w:pPr>
      <w:r w:rsidRPr="00EE678B">
        <w:rPr>
          <w:i/>
          <w:color w:val="000000"/>
          <w:sz w:val="24"/>
          <w:szCs w:val="24"/>
        </w:rPr>
        <w:t>Medication Profile</w:t>
      </w:r>
      <w:r w:rsidRPr="00EE678B">
        <w:rPr>
          <w:color w:val="000000"/>
          <w:szCs w:val="24"/>
        </w:rPr>
        <w:t xml:space="preserve"> </w:t>
      </w:r>
      <w:r w:rsidR="0045200F" w:rsidRPr="00EE678B">
        <w:rPr>
          <w:rFonts w:ascii="Courier New" w:hAnsi="Courier New" w:cs="Courier New"/>
          <w:color w:val="000000"/>
          <w:szCs w:val="24"/>
        </w:rPr>
        <w:t xml:space="preserve">[PSO </w:t>
      </w:r>
      <w:r w:rsidRPr="00EE678B">
        <w:rPr>
          <w:rFonts w:ascii="Courier New" w:hAnsi="Courier New" w:cs="Courier New"/>
          <w:color w:val="000000"/>
          <w:szCs w:val="24"/>
        </w:rPr>
        <w:t>P]</w:t>
      </w:r>
    </w:p>
    <w:p w:rsidR="003A0668" w:rsidRPr="00EE678B" w:rsidRDefault="003A0668">
      <w:pPr>
        <w:numPr>
          <w:ilvl w:val="0"/>
          <w:numId w:val="67"/>
        </w:numPr>
        <w:rPr>
          <w:color w:val="000000"/>
          <w:szCs w:val="24"/>
        </w:rPr>
        <w:pPrChange w:id="1114" w:author="Fred Perez" w:date="2019-03-22T09:44:00Z">
          <w:pPr>
            <w:numPr>
              <w:numId w:val="72"/>
            </w:numPr>
            <w:tabs>
              <w:tab w:val="num" w:pos="360"/>
            </w:tabs>
            <w:ind w:left="360" w:hanging="360"/>
          </w:pPr>
        </w:pPrChange>
      </w:pPr>
      <w:r w:rsidRPr="00EE678B">
        <w:rPr>
          <w:i/>
          <w:color w:val="000000"/>
          <w:sz w:val="24"/>
          <w:szCs w:val="24"/>
        </w:rPr>
        <w:t>Rx (Prescriptions)</w:t>
      </w:r>
      <w:r w:rsidRPr="00EE678B">
        <w:rPr>
          <w:color w:val="000000"/>
          <w:szCs w:val="24"/>
        </w:rPr>
        <w:t xml:space="preserve"> </w:t>
      </w:r>
      <w:r w:rsidRPr="00EE678B">
        <w:rPr>
          <w:rFonts w:ascii="Courier New" w:hAnsi="Courier New" w:cs="Courier New"/>
          <w:color w:val="000000"/>
          <w:szCs w:val="24"/>
        </w:rPr>
        <w:t>[PSO RX]</w:t>
      </w:r>
    </w:p>
    <w:p w:rsidR="003A0668" w:rsidRPr="00EE678B" w:rsidRDefault="003A0668">
      <w:pPr>
        <w:numPr>
          <w:ilvl w:val="0"/>
          <w:numId w:val="67"/>
        </w:numPr>
        <w:rPr>
          <w:color w:val="000000"/>
          <w:szCs w:val="24"/>
        </w:rPr>
        <w:pPrChange w:id="1115" w:author="Fred Perez" w:date="2019-03-22T09:44:00Z">
          <w:pPr>
            <w:numPr>
              <w:numId w:val="72"/>
            </w:numPr>
            <w:tabs>
              <w:tab w:val="num" w:pos="360"/>
            </w:tabs>
            <w:ind w:left="360" w:hanging="360"/>
          </w:pPr>
        </w:pPrChange>
      </w:pPr>
      <w:r w:rsidRPr="00EE678B">
        <w:rPr>
          <w:i/>
          <w:color w:val="000000"/>
          <w:sz w:val="24"/>
          <w:szCs w:val="24"/>
        </w:rPr>
        <w:t>Update Patient Record</w:t>
      </w:r>
      <w:r w:rsidRPr="00EE678B">
        <w:rPr>
          <w:color w:val="000000"/>
          <w:szCs w:val="24"/>
        </w:rPr>
        <w:t xml:space="preserve"> </w:t>
      </w:r>
      <w:r w:rsidRPr="00EE678B">
        <w:rPr>
          <w:rFonts w:ascii="Courier New" w:hAnsi="Courier New" w:cs="Courier New"/>
          <w:color w:val="000000"/>
          <w:szCs w:val="24"/>
        </w:rPr>
        <w:t>[PSO PAT]</w:t>
      </w:r>
    </w:p>
    <w:p w:rsidR="003A0668" w:rsidRPr="00EE678B" w:rsidRDefault="003A0668">
      <w:pPr>
        <w:numPr>
          <w:ilvl w:val="0"/>
          <w:numId w:val="67"/>
        </w:numPr>
        <w:rPr>
          <w:color w:val="000000"/>
          <w:szCs w:val="24"/>
        </w:rPr>
        <w:pPrChange w:id="1116" w:author="Fred Perez" w:date="2019-03-22T09:44:00Z">
          <w:pPr>
            <w:numPr>
              <w:numId w:val="72"/>
            </w:numPr>
            <w:tabs>
              <w:tab w:val="num" w:pos="360"/>
            </w:tabs>
            <w:ind w:left="360" w:hanging="360"/>
          </w:pPr>
        </w:pPrChange>
      </w:pPr>
      <w:r w:rsidRPr="00EE678B">
        <w:rPr>
          <w:i/>
          <w:color w:val="000000"/>
          <w:sz w:val="24"/>
          <w:szCs w:val="24"/>
        </w:rPr>
        <w:t>Manual Print of Multi-Rx Forms</w:t>
      </w:r>
      <w:r w:rsidRPr="00EE678B">
        <w:rPr>
          <w:color w:val="000000"/>
          <w:szCs w:val="24"/>
        </w:rPr>
        <w:t xml:space="preserve"> </w:t>
      </w:r>
      <w:r w:rsidRPr="00EE678B">
        <w:rPr>
          <w:rFonts w:ascii="Courier New" w:hAnsi="Courier New" w:cs="Courier New"/>
          <w:color w:val="000000"/>
          <w:szCs w:val="24"/>
        </w:rPr>
        <w:t>[PSO LM MULTI-RX PRINT]</w:t>
      </w:r>
    </w:p>
    <w:p w:rsidR="003A0668" w:rsidRPr="00EE678B" w:rsidRDefault="003A0668">
      <w:pPr>
        <w:numPr>
          <w:ilvl w:val="0"/>
          <w:numId w:val="67"/>
        </w:numPr>
        <w:rPr>
          <w:color w:val="000000"/>
          <w:szCs w:val="24"/>
        </w:rPr>
        <w:pPrChange w:id="1117" w:author="Fred Perez" w:date="2019-03-22T09:44:00Z">
          <w:pPr>
            <w:numPr>
              <w:numId w:val="72"/>
            </w:numPr>
            <w:tabs>
              <w:tab w:val="num" w:pos="360"/>
            </w:tabs>
            <w:ind w:left="360" w:hanging="360"/>
          </w:pPr>
        </w:pPrChange>
      </w:pPr>
      <w:r w:rsidRPr="00EE678B">
        <w:rPr>
          <w:i/>
          <w:color w:val="000000"/>
          <w:sz w:val="24"/>
          <w:szCs w:val="24"/>
        </w:rPr>
        <w:t>ScripTalk Patient Enter/Edit</w:t>
      </w:r>
      <w:r w:rsidRPr="00EE678B">
        <w:rPr>
          <w:color w:val="000000"/>
          <w:szCs w:val="24"/>
        </w:rPr>
        <w:t xml:space="preserve"> </w:t>
      </w:r>
      <w:r w:rsidRPr="00EE678B">
        <w:rPr>
          <w:rFonts w:ascii="Courier New" w:hAnsi="Courier New" w:cs="Courier New"/>
          <w:color w:val="000000"/>
          <w:szCs w:val="24"/>
        </w:rPr>
        <w:t>[PSO SCRIPTALK PATIENT ENROLL]</w:t>
      </w:r>
    </w:p>
    <w:p w:rsidR="003A0668" w:rsidRPr="00EE678B" w:rsidRDefault="003A0668">
      <w:pPr>
        <w:numPr>
          <w:ilvl w:val="0"/>
          <w:numId w:val="67"/>
        </w:numPr>
        <w:rPr>
          <w:color w:val="000000"/>
          <w:szCs w:val="24"/>
        </w:rPr>
        <w:pPrChange w:id="1118" w:author="Fred Perez" w:date="2019-03-22T09:44:00Z">
          <w:pPr>
            <w:numPr>
              <w:numId w:val="72"/>
            </w:numPr>
            <w:tabs>
              <w:tab w:val="num" w:pos="360"/>
            </w:tabs>
            <w:ind w:left="360" w:hanging="360"/>
          </w:pPr>
        </w:pPrChange>
      </w:pPr>
      <w:r w:rsidRPr="00EE678B">
        <w:rPr>
          <w:i/>
          <w:color w:val="000000"/>
          <w:sz w:val="24"/>
          <w:szCs w:val="24"/>
        </w:rPr>
        <w:t>Patient Address Changes Report</w:t>
      </w:r>
      <w:r w:rsidRPr="00EE678B">
        <w:rPr>
          <w:color w:val="000000"/>
          <w:szCs w:val="24"/>
        </w:rPr>
        <w:t xml:space="preserve"> </w:t>
      </w:r>
      <w:r w:rsidRPr="00EE678B">
        <w:rPr>
          <w:rFonts w:ascii="Courier New" w:hAnsi="Courier New" w:cs="Courier New"/>
          <w:color w:val="000000"/>
          <w:szCs w:val="24"/>
        </w:rPr>
        <w:t>[PSO ADDRESS CHANGE REPORT]</w:t>
      </w:r>
    </w:p>
    <w:p w:rsidR="003A0668" w:rsidRPr="00EE678B" w:rsidRDefault="003A0668">
      <w:pPr>
        <w:numPr>
          <w:ilvl w:val="0"/>
          <w:numId w:val="67"/>
        </w:numPr>
        <w:rPr>
          <w:color w:val="000000"/>
          <w:szCs w:val="24"/>
        </w:rPr>
        <w:pPrChange w:id="1119" w:author="Fred Perez" w:date="2019-03-22T09:44:00Z">
          <w:pPr>
            <w:numPr>
              <w:numId w:val="72"/>
            </w:numPr>
            <w:tabs>
              <w:tab w:val="num" w:pos="360"/>
            </w:tabs>
            <w:ind w:left="360" w:hanging="360"/>
          </w:pPr>
        </w:pPrChange>
      </w:pPr>
      <w:r w:rsidRPr="00EE678B">
        <w:rPr>
          <w:i/>
          <w:color w:val="000000"/>
          <w:sz w:val="24"/>
          <w:szCs w:val="24"/>
        </w:rPr>
        <w:t>List Prescriptions Not Mailed</w:t>
      </w:r>
      <w:r w:rsidRPr="00EE678B">
        <w:rPr>
          <w:color w:val="000000"/>
          <w:szCs w:val="24"/>
        </w:rPr>
        <w:t xml:space="preserve"> </w:t>
      </w:r>
      <w:r w:rsidRPr="00EE678B">
        <w:rPr>
          <w:rFonts w:ascii="Courier New" w:hAnsi="Courier New" w:cs="Courier New"/>
          <w:color w:val="000000"/>
          <w:szCs w:val="24"/>
        </w:rPr>
        <w:t>[PSO BAI NOT MAILED]</w:t>
      </w:r>
    </w:p>
    <w:p w:rsidR="003A0668" w:rsidRPr="00EE678B" w:rsidRDefault="003A0668">
      <w:pPr>
        <w:numPr>
          <w:ilvl w:val="0"/>
          <w:numId w:val="67"/>
        </w:numPr>
        <w:rPr>
          <w:color w:val="000000"/>
          <w:szCs w:val="24"/>
        </w:rPr>
        <w:pPrChange w:id="1120" w:author="Fred Perez" w:date="2019-03-22T09:44:00Z">
          <w:pPr>
            <w:numPr>
              <w:numId w:val="72"/>
            </w:numPr>
            <w:tabs>
              <w:tab w:val="num" w:pos="360"/>
            </w:tabs>
            <w:ind w:left="360" w:hanging="360"/>
          </w:pPr>
        </w:pPrChange>
      </w:pPr>
      <w:r w:rsidRPr="00EE678B">
        <w:rPr>
          <w:i/>
          <w:color w:val="000000"/>
          <w:sz w:val="24"/>
          <w:szCs w:val="24"/>
        </w:rPr>
        <w:t>Non-VA Meds Usage Report</w:t>
      </w:r>
      <w:r w:rsidRPr="00EE678B">
        <w:rPr>
          <w:color w:val="000000"/>
          <w:szCs w:val="24"/>
        </w:rPr>
        <w:t xml:space="preserve"> </w:t>
      </w:r>
      <w:r w:rsidRPr="00EE678B">
        <w:rPr>
          <w:rFonts w:ascii="Courier New" w:hAnsi="Courier New" w:cs="Courier New"/>
          <w:color w:val="000000"/>
          <w:szCs w:val="24"/>
        </w:rPr>
        <w:t>[PSO NON-VA MEDS USAGE REPORT]</w:t>
      </w:r>
    </w:p>
    <w:p w:rsidR="003A0668" w:rsidRPr="00EE678B" w:rsidRDefault="003A0668">
      <w:pPr>
        <w:numPr>
          <w:ilvl w:val="0"/>
          <w:numId w:val="67"/>
        </w:numPr>
        <w:rPr>
          <w:color w:val="000000"/>
          <w:szCs w:val="24"/>
        </w:rPr>
        <w:pPrChange w:id="1121" w:author="Fred Perez" w:date="2019-03-22T09:44:00Z">
          <w:pPr>
            <w:numPr>
              <w:numId w:val="72"/>
            </w:numPr>
            <w:tabs>
              <w:tab w:val="num" w:pos="360"/>
            </w:tabs>
            <w:ind w:left="360" w:hanging="360"/>
          </w:pPr>
        </w:pPrChange>
      </w:pPr>
      <w:r w:rsidRPr="00EE678B">
        <w:rPr>
          <w:i/>
          <w:color w:val="000000"/>
          <w:sz w:val="24"/>
          <w:szCs w:val="24"/>
        </w:rPr>
        <w:t>Enter New Patient</w:t>
      </w:r>
      <w:r w:rsidRPr="00EE678B">
        <w:rPr>
          <w:color w:val="000000"/>
          <w:szCs w:val="24"/>
        </w:rPr>
        <w:t xml:space="preserve"> </w:t>
      </w:r>
      <w:r w:rsidRPr="00EE678B">
        <w:rPr>
          <w:rFonts w:ascii="Courier New" w:hAnsi="Courier New" w:cs="Courier New"/>
          <w:color w:val="000000"/>
          <w:szCs w:val="24"/>
        </w:rPr>
        <w:t>[PSO BINGO NEW PATIENT]</w:t>
      </w:r>
    </w:p>
    <w:p w:rsidR="003A0668" w:rsidRPr="00EE678B" w:rsidRDefault="003A0668">
      <w:pPr>
        <w:keepNext/>
        <w:keepLines/>
        <w:numPr>
          <w:ilvl w:val="0"/>
          <w:numId w:val="67"/>
        </w:numPr>
        <w:rPr>
          <w:color w:val="000000"/>
          <w:szCs w:val="24"/>
        </w:rPr>
        <w:pPrChange w:id="1122" w:author="Fred Perez" w:date="2019-03-22T09:44:00Z">
          <w:pPr>
            <w:keepNext/>
            <w:keepLines/>
            <w:numPr>
              <w:numId w:val="72"/>
            </w:numPr>
            <w:tabs>
              <w:tab w:val="num" w:pos="360"/>
            </w:tabs>
            <w:ind w:left="360" w:hanging="360"/>
          </w:pPr>
        </w:pPrChange>
      </w:pPr>
      <w:r w:rsidRPr="00EE678B">
        <w:rPr>
          <w:i/>
          <w:color w:val="000000"/>
          <w:sz w:val="24"/>
          <w:szCs w:val="24"/>
        </w:rPr>
        <w:t>Action Profile (132 COLUMN PRINTOUT)</w:t>
      </w:r>
      <w:r w:rsidRPr="00EE678B">
        <w:rPr>
          <w:color w:val="000000"/>
          <w:szCs w:val="24"/>
        </w:rPr>
        <w:t xml:space="preserve"> </w:t>
      </w:r>
      <w:r w:rsidRPr="00EE678B">
        <w:rPr>
          <w:rFonts w:ascii="Courier New" w:hAnsi="Courier New" w:cs="Courier New"/>
          <w:color w:val="000000"/>
          <w:szCs w:val="24"/>
        </w:rPr>
        <w:t>[PSO ACTION PROFILE]</w:t>
      </w:r>
    </w:p>
    <w:p w:rsidR="003A0668" w:rsidRPr="00EE678B" w:rsidRDefault="003A0668">
      <w:pPr>
        <w:numPr>
          <w:ilvl w:val="0"/>
          <w:numId w:val="67"/>
        </w:numPr>
        <w:rPr>
          <w:color w:val="000000"/>
          <w:szCs w:val="24"/>
        </w:rPr>
        <w:pPrChange w:id="1123" w:author="Fred Perez" w:date="2019-03-22T09:44:00Z">
          <w:pPr>
            <w:numPr>
              <w:numId w:val="72"/>
            </w:numPr>
            <w:tabs>
              <w:tab w:val="num" w:pos="360"/>
            </w:tabs>
            <w:ind w:left="360" w:hanging="360"/>
          </w:pPr>
        </w:pPrChange>
      </w:pPr>
      <w:r w:rsidRPr="00EE678B">
        <w:rPr>
          <w:i/>
          <w:color w:val="000000"/>
          <w:sz w:val="24"/>
          <w:szCs w:val="24"/>
        </w:rPr>
        <w:t>Poly Pharmacy Report</w:t>
      </w:r>
      <w:r w:rsidRPr="00EE678B">
        <w:rPr>
          <w:color w:val="000000"/>
          <w:szCs w:val="24"/>
        </w:rPr>
        <w:t xml:space="preserve"> </w:t>
      </w:r>
      <w:r w:rsidRPr="00EE678B">
        <w:rPr>
          <w:rFonts w:ascii="Courier New" w:hAnsi="Courier New" w:cs="Courier New"/>
          <w:color w:val="000000"/>
          <w:szCs w:val="24"/>
        </w:rPr>
        <w:t>[PSOPOLY]</w:t>
      </w:r>
    </w:p>
    <w:p w:rsidR="003A0668" w:rsidRPr="00EE678B" w:rsidRDefault="003A0668" w:rsidP="003A0668">
      <w:pPr>
        <w:rPr>
          <w:color w:val="000000"/>
          <w:szCs w:val="24"/>
        </w:rPr>
      </w:pPr>
      <w:bookmarkStart w:id="1124" w:name="p12"/>
      <w:bookmarkEnd w:id="1124"/>
    </w:p>
    <w:p w:rsidR="003A0668" w:rsidRPr="00EE678B" w:rsidRDefault="003A0668" w:rsidP="003A0668">
      <w:pPr>
        <w:rPr>
          <w:color w:val="000000"/>
          <w:szCs w:val="24"/>
        </w:rPr>
      </w:pPr>
      <w:r w:rsidRPr="00EE678B">
        <w:rPr>
          <w:color w:val="000000"/>
          <w:szCs w:val="24"/>
        </w:rPr>
        <w:t>The help text for patient lookup reads as follows.</w:t>
      </w:r>
    </w:p>
    <w:p w:rsidR="003A0668" w:rsidRPr="00EE678B" w:rsidRDefault="003A0668" w:rsidP="003A0668">
      <w:pPr>
        <w:rPr>
          <w:color w:val="000000"/>
          <w:szCs w:val="24"/>
        </w:rPr>
      </w:pPr>
    </w:p>
    <w:p w:rsidR="003A0668" w:rsidRPr="00EE678B" w:rsidRDefault="003A0668" w:rsidP="00273A35">
      <w:pPr>
        <w:pStyle w:val="ScreenCapture"/>
      </w:pPr>
      <w:r w:rsidRPr="00EE678B">
        <w:t xml:space="preserve">  Enter the prescription number prefixed by a # (ex. #XXXXXXX) or</w:t>
      </w:r>
    </w:p>
    <w:p w:rsidR="003A0668" w:rsidRPr="00EE678B" w:rsidRDefault="003A0668" w:rsidP="00273A35">
      <w:pPr>
        <w:pStyle w:val="ScreenCapture"/>
      </w:pPr>
      <w:r w:rsidRPr="00EE678B">
        <w:t xml:space="preserve">  Wand the barcode of the prescription. The format of the barcode is</w:t>
      </w:r>
    </w:p>
    <w:p w:rsidR="003A0668" w:rsidRPr="00EE678B" w:rsidRDefault="003A0668" w:rsidP="00273A35">
      <w:pPr>
        <w:pStyle w:val="ScreenCapture"/>
      </w:pPr>
      <w:r w:rsidRPr="00EE678B">
        <w:t xml:space="preserve">  NNN-NNNNNNN where the first 3 digits are your station number.</w:t>
      </w:r>
    </w:p>
    <w:p w:rsidR="003A0668" w:rsidRDefault="003A0668" w:rsidP="00273A35">
      <w:pPr>
        <w:pStyle w:val="ScreenCapture"/>
      </w:pPr>
      <w:r w:rsidRPr="00EE678B">
        <w:t xml:space="preserve">            - OR -</w:t>
      </w:r>
    </w:p>
    <w:p w:rsidR="00AF1BE0" w:rsidRDefault="00AF1BE0" w:rsidP="00AF1BE0">
      <w:pPr>
        <w:pStyle w:val="ScreenCapture"/>
      </w:pPr>
      <w:r>
        <w:t xml:space="preserve">  Enter the universal Member ID number from the patient's VHIC Card</w:t>
      </w:r>
    </w:p>
    <w:p w:rsidR="00AF1BE0" w:rsidRDefault="00AF1BE0" w:rsidP="00AF1BE0">
      <w:pPr>
        <w:pStyle w:val="ScreenCapture"/>
      </w:pPr>
      <w:r>
        <w:t xml:space="preserve">  or wand the barcode of the VHIC card</w:t>
      </w:r>
    </w:p>
    <w:p w:rsidR="00AF1BE0" w:rsidRPr="00EE678B" w:rsidRDefault="00AF1BE0" w:rsidP="00AF1BE0">
      <w:pPr>
        <w:pStyle w:val="ScreenCapture"/>
      </w:pPr>
      <w:r w:rsidRPr="00EE678B">
        <w:t xml:space="preserve">            - OR </w:t>
      </w:r>
      <w:r>
        <w:t>–</w:t>
      </w:r>
    </w:p>
    <w:p w:rsidR="003A0668" w:rsidRPr="00EE678B" w:rsidRDefault="003A0668" w:rsidP="00273A35">
      <w:pPr>
        <w:pStyle w:val="ScreenCapture"/>
      </w:pPr>
      <w:r w:rsidRPr="00EE678B">
        <w:t xml:space="preserve">  Answer with PATIENT NAME, or SOCIAL SECURITY NUMBER, or last 4 digits</w:t>
      </w:r>
    </w:p>
    <w:p w:rsidR="003A0668" w:rsidRPr="00EE678B" w:rsidRDefault="003A0668" w:rsidP="00273A35">
      <w:pPr>
        <w:pStyle w:val="ScreenCapture"/>
      </w:pPr>
      <w:r w:rsidRPr="00EE678B">
        <w:t xml:space="preserve">  of SOCIAL SECURITY NUMBER, or first initial of last name with last 4</w:t>
      </w:r>
    </w:p>
    <w:p w:rsidR="003A0668" w:rsidRPr="00EE678B" w:rsidRDefault="003A0668" w:rsidP="00273A35">
      <w:pPr>
        <w:pStyle w:val="ScreenCapture"/>
      </w:pPr>
      <w:r w:rsidRPr="00EE678B">
        <w:t xml:space="preserve">  digits of SOCIAL SECURITY NUMBER</w:t>
      </w:r>
    </w:p>
    <w:p w:rsidR="003A0668" w:rsidRPr="00EE678B" w:rsidRDefault="003A0668" w:rsidP="00273A35">
      <w:pPr>
        <w:pStyle w:val="ScreenCapture"/>
      </w:pPr>
      <w:r w:rsidRPr="00EE678B">
        <w:t xml:space="preserve">  Do you want the entire NNNNNNNN-Entry PATIENT List?</w:t>
      </w:r>
    </w:p>
    <w:p w:rsidR="003A0668" w:rsidRPr="00EE678B" w:rsidRDefault="003A0668" w:rsidP="003A0668">
      <w:pPr>
        <w:rPr>
          <w:rFonts w:eastAsia="MS Mincho"/>
          <w:szCs w:val="20"/>
        </w:rPr>
      </w:pPr>
    </w:p>
    <w:p w:rsidR="003A0668" w:rsidRPr="00EE678B" w:rsidRDefault="009426E7" w:rsidP="009426E7">
      <w:pPr>
        <w:pStyle w:val="ChapterHeading"/>
        <w:rPr>
          <w:rStyle w:val="Heading1Char"/>
        </w:rPr>
      </w:pPr>
      <w:r w:rsidRPr="00EE678B">
        <w:rPr>
          <w:rFonts w:eastAsia="MS Mincho"/>
          <w:szCs w:val="20"/>
        </w:rPr>
        <w:br w:type="page"/>
      </w:r>
      <w:bookmarkStart w:id="1125" w:name="_Toc513952644"/>
      <w:bookmarkStart w:id="1126" w:name="_Toc520273325"/>
      <w:bookmarkStart w:id="1127" w:name="_Toc520299117"/>
      <w:bookmarkStart w:id="1128" w:name="_Toc520304584"/>
      <w:bookmarkStart w:id="1129" w:name="_Toc32836858"/>
      <w:bookmarkStart w:id="1130" w:name="_Toc38424522"/>
      <w:bookmarkStart w:id="1131" w:name="_Toc50535219"/>
      <w:bookmarkStart w:id="1132" w:name="_Toc280701115"/>
      <w:bookmarkStart w:id="1133" w:name="_Toc299044286"/>
      <w:bookmarkStart w:id="1134" w:name="_Toc280853455"/>
      <w:bookmarkStart w:id="1135" w:name="_Toc303286034"/>
      <w:bookmarkStart w:id="1136" w:name="_Toc339961916"/>
      <w:bookmarkStart w:id="1137" w:name="_Toc340138574"/>
      <w:bookmarkStart w:id="1138" w:name="_Toc340139124"/>
      <w:bookmarkStart w:id="1139" w:name="_Toc4140296"/>
      <w:r w:rsidR="003A0668" w:rsidRPr="00EE678B">
        <w:rPr>
          <w:rStyle w:val="Heading1Char"/>
          <w:b/>
        </w:rPr>
        <w:t xml:space="preserve">Chapter </w:t>
      </w:r>
      <w:r w:rsidR="003A0668" w:rsidRPr="00EE678B">
        <w:rPr>
          <w:rStyle w:val="Heading1Char"/>
          <w:b/>
        </w:rPr>
        <w:fldChar w:fldCharType="begin"/>
      </w:r>
      <w:r w:rsidR="003A0668" w:rsidRPr="00EE678B">
        <w:rPr>
          <w:rStyle w:val="Heading1Char"/>
          <w:b/>
        </w:rPr>
        <w:instrText xml:space="preserve"> SEQ CHPNUM \* Arabic \* MERGEFORMAT </w:instrText>
      </w:r>
      <w:r w:rsidR="003A0668" w:rsidRPr="00EE678B">
        <w:rPr>
          <w:rStyle w:val="Heading1Char"/>
          <w:b/>
        </w:rPr>
        <w:fldChar w:fldCharType="separate"/>
      </w:r>
      <w:r w:rsidR="00766F5B">
        <w:rPr>
          <w:rStyle w:val="Heading1Char"/>
          <w:b/>
          <w:noProof/>
        </w:rPr>
        <w:t>4</w:t>
      </w:r>
      <w:r w:rsidR="003A0668" w:rsidRPr="00EE678B">
        <w:rPr>
          <w:rStyle w:val="Heading1Char"/>
          <w:b/>
        </w:rPr>
        <w:fldChar w:fldCharType="end"/>
      </w:r>
      <w:r w:rsidR="003A0668" w:rsidRPr="00EE678B">
        <w:rPr>
          <w:rStyle w:val="Heading1Char"/>
          <w:b/>
        </w:rPr>
        <w:t>: Using the Archive Menu Option</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r w:rsidR="003A0668" w:rsidRPr="00EE678B">
        <w:rPr>
          <w:rFonts w:ascii="Times New Roman" w:hAnsi="Times New Roman"/>
          <w:b w:val="0"/>
          <w:sz w:val="22"/>
          <w:szCs w:val="20"/>
        </w:rPr>
        <w:fldChar w:fldCharType="begin"/>
      </w:r>
      <w:r w:rsidR="003A0668" w:rsidRPr="00EE678B">
        <w:rPr>
          <w:rFonts w:ascii="Times New Roman" w:hAnsi="Times New Roman"/>
          <w:b w:val="0"/>
          <w:sz w:val="22"/>
          <w:szCs w:val="20"/>
        </w:rPr>
        <w:instrText>XE "Using the Archive Menu Option"</w:instrText>
      </w:r>
      <w:r w:rsidR="003A0668" w:rsidRPr="00EE678B">
        <w:rPr>
          <w:rFonts w:ascii="Times New Roman" w:hAnsi="Times New Roman"/>
          <w:b w:val="0"/>
          <w:sz w:val="22"/>
          <w:szCs w:val="20"/>
        </w:rPr>
        <w:fldChar w:fldCharType="end"/>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This chapter describes the options on the </w:t>
      </w:r>
      <w:r w:rsidRPr="00EE678B">
        <w:rPr>
          <w:i/>
          <w:color w:val="000000"/>
          <w:szCs w:val="20"/>
        </w:rPr>
        <w:t>Archiving</w:t>
      </w:r>
      <w:r w:rsidRPr="00EE678B">
        <w:rPr>
          <w:color w:val="000000"/>
          <w:szCs w:val="20"/>
        </w:rPr>
        <w:t xml:space="preserve"> menu.</w:t>
      </w:r>
    </w:p>
    <w:p w:rsidR="003A0668" w:rsidRPr="00EE678B" w:rsidRDefault="003A0668" w:rsidP="003A0668">
      <w:pPr>
        <w:tabs>
          <w:tab w:val="left" w:pos="1440"/>
        </w:tabs>
        <w:ind w:left="1440" w:hanging="1440"/>
        <w:rPr>
          <w:color w:val="000000"/>
          <w:szCs w:val="20"/>
        </w:rPr>
      </w:pPr>
    </w:p>
    <w:p w:rsidR="003A0668" w:rsidRPr="00EE678B" w:rsidRDefault="00583040" w:rsidP="00B31828">
      <w:pPr>
        <w:tabs>
          <w:tab w:val="left" w:pos="1080"/>
        </w:tabs>
        <w:ind w:left="1080" w:hanging="1080"/>
        <w:rPr>
          <w:color w:val="000000"/>
          <w:szCs w:val="20"/>
        </w:rPr>
      </w:pPr>
      <w:r>
        <w:rPr>
          <w:noProof/>
        </w:rPr>
        <w:drawing>
          <wp:inline distT="0" distB="0" distL="0" distR="0">
            <wp:extent cx="518160" cy="198120"/>
            <wp:effectExtent l="0" t="0" r="0" b="0"/>
            <wp:docPr id="5" name="Picture 2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Graphic of a k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B31828" w:rsidRPr="00EE678B">
        <w:tab/>
      </w:r>
      <w:r w:rsidR="003A0668" w:rsidRPr="00EE678B">
        <w:rPr>
          <w:color w:val="000000"/>
          <w:szCs w:val="20"/>
        </w:rPr>
        <w:t>This menu is locked with the PSOA PURGE key. The PSOA PURGE key should be assigned to all persons responsible for performing these functions.</w:t>
      </w:r>
    </w:p>
    <w:p w:rsidR="003A0668" w:rsidRPr="00EE678B" w:rsidRDefault="003A0668" w:rsidP="004E0305">
      <w:pPr>
        <w:pStyle w:val="Heading2"/>
      </w:pPr>
      <w:bookmarkStart w:id="1140" w:name="_Toc359245273"/>
      <w:bookmarkStart w:id="1141" w:name="_Toc4140297"/>
      <w:bookmarkStart w:id="1142" w:name="_Toc280701116"/>
      <w:bookmarkStart w:id="1143" w:name="_Toc299044287"/>
      <w:bookmarkStart w:id="1144" w:name="_Toc280853456"/>
      <w:bookmarkStart w:id="1145" w:name="_Toc303286035"/>
      <w:bookmarkStart w:id="1146" w:name="_Toc339961917"/>
      <w:bookmarkStart w:id="1147" w:name="_Toc339962449"/>
      <w:bookmarkStart w:id="1148" w:name="_Toc340138575"/>
      <w:bookmarkStart w:id="1149" w:name="_Toc340138864"/>
      <w:bookmarkStart w:id="1150" w:name="_Toc340139125"/>
      <w:bookmarkStart w:id="1151" w:name="_Toc340143757"/>
      <w:bookmarkStart w:id="1152" w:name="_Toc340144014"/>
      <w:r w:rsidRPr="00EE678B">
        <w:t>Archiving</w:t>
      </w:r>
      <w:bookmarkEnd w:id="1140"/>
      <w:bookmarkEnd w:id="1141"/>
      <w:r w:rsidRPr="00EE678B">
        <w:rPr>
          <w:b w:val="0"/>
        </w:rPr>
        <w:fldChar w:fldCharType="begin"/>
      </w:r>
      <w:r w:rsidRPr="00EE678B">
        <w:rPr>
          <w:b w:val="0"/>
        </w:rPr>
        <w:instrText xml:space="preserve">XE "Archiving" </w:instrText>
      </w:r>
      <w:r w:rsidRPr="00EE678B">
        <w:rPr>
          <w:b w:val="0"/>
        </w:rPr>
        <w:fldChar w:fldCharType="end"/>
      </w:r>
    </w:p>
    <w:bookmarkEnd w:id="1142"/>
    <w:bookmarkEnd w:id="1143"/>
    <w:bookmarkEnd w:id="1144"/>
    <w:bookmarkEnd w:id="1145"/>
    <w:bookmarkEnd w:id="1146"/>
    <w:bookmarkEnd w:id="1147"/>
    <w:bookmarkEnd w:id="1148"/>
    <w:bookmarkEnd w:id="1149"/>
    <w:bookmarkEnd w:id="1150"/>
    <w:bookmarkEnd w:id="1151"/>
    <w:bookmarkEnd w:id="1152"/>
    <w:p w:rsidR="003A0668" w:rsidRPr="00EE678B" w:rsidRDefault="003A0668" w:rsidP="00FC7A1D">
      <w:pPr>
        <w:pStyle w:val="Manual-optionname"/>
      </w:pPr>
      <w:r w:rsidRPr="00EE678B">
        <w:t>[PSO ARCHIVE]</w:t>
      </w:r>
    </w:p>
    <w:p w:rsidR="003A0668" w:rsidRPr="00EE678B" w:rsidRDefault="003A0668" w:rsidP="00FC7A1D">
      <w:pPr>
        <w:keepNext/>
        <w:rPr>
          <w:rFonts w:eastAsia="MS Mincho"/>
          <w:szCs w:val="20"/>
        </w:rPr>
      </w:pPr>
    </w:p>
    <w:p w:rsidR="003A0668" w:rsidRPr="00EE678B" w:rsidRDefault="003A0668" w:rsidP="003A0668">
      <w:pPr>
        <w:rPr>
          <w:color w:val="000000"/>
          <w:szCs w:val="20"/>
        </w:rPr>
      </w:pPr>
      <w:r w:rsidRPr="00EE678B">
        <w:rPr>
          <w:color w:val="000000"/>
          <w:szCs w:val="20"/>
        </w:rPr>
        <w:t xml:space="preserve">The </w:t>
      </w:r>
      <w:r w:rsidRPr="00EE678B">
        <w:rPr>
          <w:i/>
          <w:color w:val="000000"/>
          <w:szCs w:val="20"/>
        </w:rPr>
        <w:t>Archiving</w:t>
      </w:r>
      <w:r w:rsidRPr="00EE678B">
        <w:rPr>
          <w:color w:val="000000"/>
          <w:szCs w:val="20"/>
        </w:rPr>
        <w:t xml:space="preserve"> menu</w:t>
      </w:r>
      <w:r w:rsidRPr="00EE678B">
        <w:rPr>
          <w:color w:val="000000"/>
          <w:szCs w:val="20"/>
        </w:rPr>
        <w:fldChar w:fldCharType="begin"/>
      </w:r>
      <w:r w:rsidRPr="00EE678B">
        <w:rPr>
          <w:color w:val="000000"/>
          <w:szCs w:val="20"/>
        </w:rPr>
        <w:instrText>XE "Archiving menu"</w:instrText>
      </w:r>
      <w:r w:rsidRPr="00EE678B">
        <w:rPr>
          <w:color w:val="000000"/>
          <w:szCs w:val="20"/>
        </w:rPr>
        <w:fldChar w:fldCharType="end"/>
      </w:r>
      <w:r w:rsidRPr="00EE678B">
        <w:rPr>
          <w:color w:val="000000"/>
          <w:szCs w:val="20"/>
        </w:rPr>
        <w:t xml:space="preserve"> is used to build a data warehouse and manage resources by saving prescription data to external storage devices like tape, disk, or CD-ROM and then purging old prescriptions, typically those that have expired more than a year ago.</w:t>
      </w:r>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 xml:space="preserve">There are eight options on the </w:t>
      </w:r>
      <w:r w:rsidRPr="00EE678B">
        <w:rPr>
          <w:i/>
          <w:color w:val="000000"/>
          <w:szCs w:val="20"/>
        </w:rPr>
        <w:t>Archiving</w:t>
      </w:r>
      <w:r w:rsidRPr="00EE678B">
        <w:rPr>
          <w:color w:val="000000"/>
          <w:szCs w:val="20"/>
        </w:rPr>
        <w:t xml:space="preserve"> menu:</w:t>
      </w:r>
    </w:p>
    <w:p w:rsidR="003A0668" w:rsidRPr="00EE678B" w:rsidRDefault="003A0668">
      <w:pPr>
        <w:numPr>
          <w:ilvl w:val="0"/>
          <w:numId w:val="31"/>
        </w:numPr>
        <w:spacing w:before="120"/>
        <w:rPr>
          <w:color w:val="000000"/>
          <w:szCs w:val="20"/>
        </w:rPr>
        <w:pPrChange w:id="1153" w:author="Fred Perez" w:date="2019-03-22T09:44:00Z">
          <w:pPr>
            <w:numPr>
              <w:numId w:val="33"/>
            </w:numPr>
            <w:tabs>
              <w:tab w:val="num" w:pos="720"/>
            </w:tabs>
            <w:spacing w:before="120"/>
            <w:ind w:left="720" w:hanging="360"/>
          </w:pPr>
        </w:pPrChange>
      </w:pPr>
      <w:r w:rsidRPr="00EE678B">
        <w:rPr>
          <w:i/>
          <w:color w:val="000000"/>
          <w:szCs w:val="20"/>
        </w:rPr>
        <w:t>Find</w:t>
      </w:r>
    </w:p>
    <w:p w:rsidR="003A0668" w:rsidRPr="00EE678B" w:rsidRDefault="003A0668">
      <w:pPr>
        <w:numPr>
          <w:ilvl w:val="0"/>
          <w:numId w:val="31"/>
        </w:numPr>
        <w:rPr>
          <w:i/>
          <w:color w:val="000000"/>
          <w:szCs w:val="20"/>
        </w:rPr>
        <w:pPrChange w:id="1154" w:author="Fred Perez" w:date="2019-03-22T09:44:00Z">
          <w:pPr>
            <w:numPr>
              <w:numId w:val="33"/>
            </w:numPr>
            <w:tabs>
              <w:tab w:val="num" w:pos="720"/>
            </w:tabs>
            <w:ind w:left="720" w:hanging="360"/>
          </w:pPr>
        </w:pPrChange>
      </w:pPr>
      <w:r w:rsidRPr="00EE678B">
        <w:rPr>
          <w:i/>
          <w:color w:val="000000"/>
          <w:szCs w:val="20"/>
        </w:rPr>
        <w:t>Save to Tape</w:t>
      </w:r>
    </w:p>
    <w:p w:rsidR="003A0668" w:rsidRPr="00EE678B" w:rsidRDefault="003A0668">
      <w:pPr>
        <w:numPr>
          <w:ilvl w:val="0"/>
          <w:numId w:val="31"/>
        </w:numPr>
        <w:rPr>
          <w:i/>
          <w:color w:val="000000"/>
          <w:szCs w:val="20"/>
        </w:rPr>
        <w:pPrChange w:id="1155" w:author="Fred Perez" w:date="2019-03-22T09:44:00Z">
          <w:pPr>
            <w:numPr>
              <w:numId w:val="33"/>
            </w:numPr>
            <w:tabs>
              <w:tab w:val="num" w:pos="720"/>
            </w:tabs>
            <w:ind w:left="720" w:hanging="360"/>
          </w:pPr>
        </w:pPrChange>
      </w:pPr>
      <w:r w:rsidRPr="00EE678B">
        <w:rPr>
          <w:i/>
          <w:color w:val="000000"/>
          <w:szCs w:val="20"/>
        </w:rPr>
        <w:t>Tape Retrieval</w:t>
      </w:r>
    </w:p>
    <w:p w:rsidR="003A0668" w:rsidRPr="00EE678B" w:rsidRDefault="003A0668">
      <w:pPr>
        <w:numPr>
          <w:ilvl w:val="0"/>
          <w:numId w:val="31"/>
        </w:numPr>
        <w:rPr>
          <w:i/>
          <w:color w:val="000000"/>
          <w:szCs w:val="20"/>
        </w:rPr>
        <w:pPrChange w:id="1156" w:author="Fred Perez" w:date="2019-03-22T09:44:00Z">
          <w:pPr>
            <w:numPr>
              <w:numId w:val="33"/>
            </w:numPr>
            <w:tabs>
              <w:tab w:val="num" w:pos="720"/>
            </w:tabs>
            <w:ind w:left="720" w:hanging="360"/>
          </w:pPr>
        </w:pPrChange>
      </w:pPr>
      <w:r w:rsidRPr="00EE678B">
        <w:rPr>
          <w:i/>
          <w:color w:val="000000"/>
          <w:szCs w:val="20"/>
        </w:rPr>
        <w:t>Archive to File</w:t>
      </w:r>
    </w:p>
    <w:p w:rsidR="003A0668" w:rsidRPr="00EE678B" w:rsidRDefault="003A0668">
      <w:pPr>
        <w:numPr>
          <w:ilvl w:val="0"/>
          <w:numId w:val="31"/>
        </w:numPr>
        <w:rPr>
          <w:i/>
          <w:color w:val="000000"/>
          <w:szCs w:val="20"/>
        </w:rPr>
        <w:pPrChange w:id="1157" w:author="Fred Perez" w:date="2019-03-22T09:44:00Z">
          <w:pPr>
            <w:numPr>
              <w:numId w:val="33"/>
            </w:numPr>
            <w:tabs>
              <w:tab w:val="num" w:pos="720"/>
            </w:tabs>
            <w:ind w:left="720" w:hanging="360"/>
          </w:pPr>
        </w:pPrChange>
      </w:pPr>
      <w:r w:rsidRPr="00EE678B">
        <w:rPr>
          <w:i/>
          <w:color w:val="000000"/>
          <w:szCs w:val="20"/>
        </w:rPr>
        <w:t>File Retrieval</w:t>
      </w:r>
    </w:p>
    <w:p w:rsidR="003A0668" w:rsidRPr="00EE678B" w:rsidRDefault="003A0668">
      <w:pPr>
        <w:numPr>
          <w:ilvl w:val="0"/>
          <w:numId w:val="31"/>
        </w:numPr>
        <w:rPr>
          <w:i/>
          <w:color w:val="000000"/>
          <w:szCs w:val="20"/>
        </w:rPr>
        <w:pPrChange w:id="1158" w:author="Fred Perez" w:date="2019-03-22T09:44:00Z">
          <w:pPr>
            <w:numPr>
              <w:numId w:val="33"/>
            </w:numPr>
            <w:tabs>
              <w:tab w:val="num" w:pos="720"/>
            </w:tabs>
            <w:ind w:left="720" w:hanging="360"/>
          </w:pPr>
        </w:pPrChange>
      </w:pPr>
      <w:r w:rsidRPr="00EE678B">
        <w:rPr>
          <w:i/>
          <w:color w:val="000000"/>
          <w:szCs w:val="20"/>
        </w:rPr>
        <w:t>Purge **&gt; Out of order: Unavailable</w:t>
      </w:r>
    </w:p>
    <w:p w:rsidR="003A0668" w:rsidRPr="00EE678B" w:rsidRDefault="003A0668">
      <w:pPr>
        <w:numPr>
          <w:ilvl w:val="0"/>
          <w:numId w:val="31"/>
        </w:numPr>
        <w:rPr>
          <w:i/>
          <w:color w:val="000000"/>
          <w:szCs w:val="20"/>
        </w:rPr>
        <w:pPrChange w:id="1159" w:author="Fred Perez" w:date="2019-03-22T09:44:00Z">
          <w:pPr>
            <w:numPr>
              <w:numId w:val="33"/>
            </w:numPr>
            <w:tabs>
              <w:tab w:val="num" w:pos="720"/>
            </w:tabs>
            <w:ind w:left="720" w:hanging="360"/>
          </w:pPr>
        </w:pPrChange>
      </w:pPr>
      <w:r w:rsidRPr="00EE678B">
        <w:rPr>
          <w:i/>
          <w:color w:val="000000"/>
          <w:szCs w:val="20"/>
        </w:rPr>
        <w:t>List One Patient's Archived Rx's</w:t>
      </w:r>
    </w:p>
    <w:p w:rsidR="003A0668" w:rsidRPr="00EE678B" w:rsidRDefault="003A0668">
      <w:pPr>
        <w:numPr>
          <w:ilvl w:val="0"/>
          <w:numId w:val="31"/>
        </w:numPr>
        <w:rPr>
          <w:i/>
          <w:color w:val="000000"/>
          <w:szCs w:val="20"/>
        </w:rPr>
        <w:pPrChange w:id="1160" w:author="Fred Perez" w:date="2019-03-22T09:44:00Z">
          <w:pPr>
            <w:numPr>
              <w:numId w:val="33"/>
            </w:numPr>
            <w:tabs>
              <w:tab w:val="num" w:pos="720"/>
            </w:tabs>
            <w:ind w:left="720" w:hanging="360"/>
          </w:pPr>
        </w:pPrChange>
      </w:pPr>
      <w:r w:rsidRPr="00EE678B">
        <w:rPr>
          <w:i/>
          <w:color w:val="000000"/>
          <w:szCs w:val="20"/>
        </w:rPr>
        <w:t>Print Archived Prescriptions</w:t>
      </w:r>
    </w:p>
    <w:p w:rsidR="003A0668" w:rsidRPr="00EE678B" w:rsidRDefault="003A0668" w:rsidP="003A0668">
      <w:pPr>
        <w:rPr>
          <w:rFonts w:eastAsia="MS Mincho"/>
          <w:szCs w:val="20"/>
        </w:rPr>
      </w:pPr>
    </w:p>
    <w:p w:rsidR="003A0668" w:rsidRPr="00EE678B" w:rsidRDefault="003A0668" w:rsidP="00730493">
      <w:pPr>
        <w:pStyle w:val="ChapterHeading4"/>
      </w:pPr>
      <w:bookmarkStart w:id="1161" w:name="_Toc513952645"/>
      <w:bookmarkStart w:id="1162" w:name="_Toc520273326"/>
      <w:bookmarkStart w:id="1163" w:name="_Toc520299118"/>
      <w:bookmarkStart w:id="1164" w:name="_Toc520304585"/>
      <w:bookmarkStart w:id="1165" w:name="_Toc32836859"/>
      <w:bookmarkStart w:id="1166" w:name="_Toc38424523"/>
      <w:bookmarkStart w:id="1167" w:name="_Toc50535220"/>
      <w:bookmarkStart w:id="1168" w:name="_Toc280701117"/>
      <w:bookmarkStart w:id="1169" w:name="_Toc299044288"/>
      <w:bookmarkStart w:id="1170" w:name="_Toc280853457"/>
      <w:bookmarkStart w:id="1171" w:name="_Toc303286036"/>
      <w:bookmarkStart w:id="1172" w:name="_Toc339961918"/>
      <w:bookmarkStart w:id="1173" w:name="_Toc339962450"/>
      <w:bookmarkStart w:id="1174" w:name="_Toc340138576"/>
      <w:bookmarkStart w:id="1175" w:name="_Toc340138865"/>
      <w:bookmarkStart w:id="1176" w:name="_Toc340139126"/>
      <w:bookmarkStart w:id="1177" w:name="_Toc340143758"/>
      <w:bookmarkStart w:id="1178" w:name="_Toc340144015"/>
      <w:bookmarkStart w:id="1179" w:name="_Toc4140298"/>
      <w:r w:rsidRPr="00EE678B">
        <w:t>Find</w:t>
      </w:r>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r w:rsidRPr="00EE678B">
        <w:rPr>
          <w:b w:val="0"/>
        </w:rPr>
        <w:fldChar w:fldCharType="begin"/>
      </w:r>
      <w:r w:rsidRPr="00EE678B">
        <w:rPr>
          <w:b w:val="0"/>
        </w:rPr>
        <w:instrText>XE "Find"</w:instrText>
      </w:r>
      <w:r w:rsidRPr="00EE678B">
        <w:rPr>
          <w:b w:val="0"/>
        </w:rPr>
        <w:fldChar w:fldCharType="end"/>
      </w:r>
    </w:p>
    <w:p w:rsidR="003A0668" w:rsidRPr="00EE678B" w:rsidRDefault="003A0668" w:rsidP="00FC7A1D">
      <w:pPr>
        <w:pStyle w:val="Manual-optionname"/>
      </w:pPr>
      <w:r w:rsidRPr="00EE678B">
        <w:t>[PSO ARCHIVE FIND]</w:t>
      </w:r>
    </w:p>
    <w:p w:rsidR="003A0668" w:rsidRPr="00EE678B" w:rsidRDefault="003A0668" w:rsidP="00FC7A1D">
      <w:pPr>
        <w:keepNext/>
        <w:rPr>
          <w:color w:val="000000"/>
          <w:szCs w:val="20"/>
        </w:rPr>
      </w:pPr>
    </w:p>
    <w:p w:rsidR="003A0668" w:rsidRPr="00EE678B" w:rsidRDefault="003A0668" w:rsidP="003A0668">
      <w:pPr>
        <w:rPr>
          <w:color w:val="000000"/>
          <w:szCs w:val="20"/>
        </w:rPr>
      </w:pPr>
      <w:r w:rsidRPr="00EE678B">
        <w:rPr>
          <w:color w:val="000000"/>
          <w:szCs w:val="20"/>
        </w:rPr>
        <w:t xml:space="preserve">This option identifies prescriptions that have expired or have been canceled before the selected date; the default date given to the user is 360 days ago. As the </w:t>
      </w:r>
      <w:r w:rsidRPr="00EE678B">
        <w:rPr>
          <w:i/>
          <w:color w:val="000000"/>
          <w:szCs w:val="20"/>
        </w:rPr>
        <w:t>Find</w:t>
      </w:r>
      <w:r w:rsidRPr="00EE678B">
        <w:rPr>
          <w:color w:val="000000"/>
          <w:szCs w:val="20"/>
        </w:rPr>
        <w:t xml:space="preserve"> option runs, it prints a dot on the screen for each prescription identified.</w:t>
      </w:r>
    </w:p>
    <w:p w:rsidR="003A0668" w:rsidRPr="00EE678B" w:rsidRDefault="003A0668" w:rsidP="003A0668">
      <w:pPr>
        <w:rPr>
          <w:color w:val="000000"/>
          <w:szCs w:val="20"/>
        </w:rPr>
      </w:pPr>
    </w:p>
    <w:p w:rsidR="003A0668" w:rsidRPr="00EE678B" w:rsidRDefault="003A0668" w:rsidP="00730493">
      <w:pPr>
        <w:pStyle w:val="ChapterHeading4"/>
      </w:pPr>
      <w:bookmarkStart w:id="1180" w:name="_Toc513952646"/>
      <w:bookmarkStart w:id="1181" w:name="_Toc520273327"/>
      <w:bookmarkStart w:id="1182" w:name="_Toc520299119"/>
      <w:bookmarkStart w:id="1183" w:name="_Toc520304586"/>
      <w:bookmarkStart w:id="1184" w:name="_Toc32836860"/>
      <w:bookmarkStart w:id="1185" w:name="_Toc38424524"/>
      <w:bookmarkStart w:id="1186" w:name="_Toc50535221"/>
      <w:bookmarkStart w:id="1187" w:name="_Toc280701118"/>
      <w:bookmarkStart w:id="1188" w:name="_Toc299044289"/>
      <w:bookmarkStart w:id="1189" w:name="_Toc280853458"/>
      <w:bookmarkStart w:id="1190" w:name="_Toc303286037"/>
      <w:bookmarkStart w:id="1191" w:name="_Toc339961919"/>
      <w:bookmarkStart w:id="1192" w:name="_Toc339962451"/>
      <w:bookmarkStart w:id="1193" w:name="_Toc340138577"/>
      <w:bookmarkStart w:id="1194" w:name="_Toc340138866"/>
      <w:bookmarkStart w:id="1195" w:name="_Toc340139127"/>
      <w:bookmarkStart w:id="1196" w:name="_Toc340143759"/>
      <w:bookmarkStart w:id="1197" w:name="_Toc340144016"/>
      <w:bookmarkStart w:id="1198" w:name="_Toc4140299"/>
      <w:r w:rsidRPr="00EE678B">
        <w:t>Save to Tape</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EE678B">
        <w:rPr>
          <w:b w:val="0"/>
        </w:rPr>
        <w:fldChar w:fldCharType="begin"/>
      </w:r>
      <w:r w:rsidRPr="00EE678B">
        <w:rPr>
          <w:b w:val="0"/>
        </w:rPr>
        <w:instrText>XE "Save to Tape"</w:instrText>
      </w:r>
      <w:r w:rsidRPr="00EE678B">
        <w:rPr>
          <w:b w:val="0"/>
        </w:rPr>
        <w:fldChar w:fldCharType="end"/>
      </w:r>
    </w:p>
    <w:p w:rsidR="003A0668" w:rsidRPr="00EE678B" w:rsidRDefault="003A0668" w:rsidP="00FC7A1D">
      <w:pPr>
        <w:pStyle w:val="Manual-optionname"/>
      </w:pPr>
      <w:r w:rsidRPr="00EE678B">
        <w:t>[PSO ARCHIVE TAPE SAVE]</w:t>
      </w:r>
    </w:p>
    <w:p w:rsidR="003A0668" w:rsidRPr="00EE678B" w:rsidRDefault="003A0668" w:rsidP="00FC7A1D">
      <w:pPr>
        <w:keepNext/>
        <w:rPr>
          <w:color w:val="000000"/>
          <w:szCs w:val="20"/>
        </w:rPr>
      </w:pPr>
    </w:p>
    <w:p w:rsidR="003A0668" w:rsidRPr="00EE678B" w:rsidRDefault="003A0668" w:rsidP="003A0668">
      <w:pPr>
        <w:rPr>
          <w:color w:val="000000"/>
          <w:szCs w:val="20"/>
        </w:rPr>
      </w:pPr>
      <w:r w:rsidRPr="00EE678B">
        <w:rPr>
          <w:color w:val="000000"/>
          <w:szCs w:val="20"/>
        </w:rPr>
        <w:t xml:space="preserve">The </w:t>
      </w:r>
      <w:r w:rsidRPr="00EE678B">
        <w:rPr>
          <w:i/>
          <w:iCs/>
          <w:color w:val="000000"/>
          <w:szCs w:val="20"/>
        </w:rPr>
        <w:t>Save to Tape</w:t>
      </w:r>
      <w:r w:rsidRPr="00EE678B">
        <w:rPr>
          <w:color w:val="000000"/>
          <w:szCs w:val="20"/>
        </w:rPr>
        <w:t xml:space="preserve"> option records all information about the archived prescriptions gathered by the </w:t>
      </w:r>
      <w:r w:rsidRPr="00EE678B">
        <w:rPr>
          <w:i/>
          <w:color w:val="000000"/>
          <w:szCs w:val="20"/>
        </w:rPr>
        <w:t>Find</w:t>
      </w:r>
      <w:r w:rsidRPr="00EE678B">
        <w:rPr>
          <w:color w:val="000000"/>
          <w:szCs w:val="20"/>
        </w:rPr>
        <w:t xml:space="preserve"> option to magnetic tape. The tape must be opened for variable length records. The first part of the tape holds an index that lists alphabetically all patients for whom prescriptions are recorded on the tape and, for each patient, a list of his or her prescriptions.</w:t>
      </w:r>
    </w:p>
    <w:p w:rsidR="003A0668" w:rsidRPr="00EE678B" w:rsidRDefault="003A0668" w:rsidP="00273A35">
      <w:pPr>
        <w:pStyle w:val="Heading2"/>
      </w:pPr>
      <w:bookmarkStart w:id="1199" w:name="_Toc513952647"/>
      <w:bookmarkStart w:id="1200" w:name="_Toc520273328"/>
      <w:bookmarkStart w:id="1201" w:name="_Toc520299120"/>
      <w:bookmarkStart w:id="1202" w:name="_Toc520304587"/>
      <w:bookmarkStart w:id="1203" w:name="_Toc32836861"/>
      <w:bookmarkStart w:id="1204" w:name="_Toc38424525"/>
      <w:bookmarkStart w:id="1205" w:name="_Toc50535222"/>
      <w:bookmarkStart w:id="1206" w:name="_Toc280701119"/>
      <w:bookmarkStart w:id="1207" w:name="_Toc299044290"/>
      <w:bookmarkStart w:id="1208" w:name="_Toc280853459"/>
      <w:bookmarkStart w:id="1209" w:name="_Toc303286038"/>
      <w:bookmarkStart w:id="1210" w:name="_Toc339961920"/>
      <w:bookmarkStart w:id="1211" w:name="_Toc339962452"/>
      <w:bookmarkStart w:id="1212" w:name="_Toc340138578"/>
      <w:bookmarkStart w:id="1213" w:name="_Toc340138867"/>
      <w:bookmarkStart w:id="1214" w:name="_Toc340139128"/>
      <w:bookmarkStart w:id="1215" w:name="_Toc340143760"/>
      <w:bookmarkStart w:id="1216" w:name="_Toc340144017"/>
      <w:bookmarkStart w:id="1217" w:name="_Toc4140300"/>
      <w:r w:rsidRPr="00EE678B">
        <w:t>Tape Retrieval</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r w:rsidRPr="00EE678B">
        <w:rPr>
          <w:b w:val="0"/>
        </w:rPr>
        <w:fldChar w:fldCharType="begin"/>
      </w:r>
      <w:r w:rsidRPr="00EE678B">
        <w:rPr>
          <w:b w:val="0"/>
        </w:rPr>
        <w:instrText>XE "Tape Retrieval"</w:instrText>
      </w:r>
      <w:r w:rsidRPr="00EE678B">
        <w:rPr>
          <w:b w:val="0"/>
        </w:rPr>
        <w:fldChar w:fldCharType="end"/>
      </w:r>
    </w:p>
    <w:p w:rsidR="003A0668" w:rsidRPr="00EE678B" w:rsidRDefault="003A0668" w:rsidP="00FC7A1D">
      <w:pPr>
        <w:pStyle w:val="Manual-optionname"/>
      </w:pPr>
      <w:r w:rsidRPr="00EE678B">
        <w:t>[PSO ARCHIVE TAPE RETRIEVE]</w:t>
      </w:r>
    </w:p>
    <w:p w:rsidR="003A0668" w:rsidRPr="00EE678B" w:rsidRDefault="003A0668" w:rsidP="00FC7A1D">
      <w:pPr>
        <w:keepNext/>
        <w:rPr>
          <w:color w:val="000000"/>
          <w:szCs w:val="20"/>
        </w:rPr>
      </w:pPr>
    </w:p>
    <w:p w:rsidR="003A0668" w:rsidRPr="00EE678B" w:rsidRDefault="003A0668" w:rsidP="0047089E">
      <w:pPr>
        <w:rPr>
          <w:color w:val="000000"/>
          <w:szCs w:val="20"/>
        </w:rPr>
      </w:pPr>
      <w:r w:rsidRPr="00EE678B">
        <w:rPr>
          <w:color w:val="000000"/>
          <w:szCs w:val="20"/>
        </w:rPr>
        <w:t xml:space="preserve">The </w:t>
      </w:r>
      <w:r w:rsidRPr="00EE678B">
        <w:rPr>
          <w:i/>
          <w:color w:val="000000"/>
          <w:szCs w:val="20"/>
        </w:rPr>
        <w:t>Tape Retrieval</w:t>
      </w:r>
      <w:r w:rsidRPr="00EE678B">
        <w:rPr>
          <w:color w:val="000000"/>
          <w:szCs w:val="20"/>
        </w:rPr>
        <w:t xml:space="preserve"> option reads information from the tape and prints a summary of all prescriptions for the selected patient. This printed copy should be directed to a printer with 132-column width. Because the retrieval option reads the index first to find the patient, the tape must be rewound before each retrieval. It should be emphasized that this retrieval simply prints the information about the prescriptions. It does not restore this information to the on-line database.</w:t>
      </w:r>
    </w:p>
    <w:p w:rsidR="003A0668" w:rsidRPr="00EE678B" w:rsidRDefault="003A0668" w:rsidP="004F6865">
      <w:pPr>
        <w:pStyle w:val="Heading2"/>
      </w:pPr>
      <w:bookmarkStart w:id="1218" w:name="_Toc513952648"/>
      <w:bookmarkStart w:id="1219" w:name="_Toc520273329"/>
      <w:bookmarkStart w:id="1220" w:name="_Toc520299121"/>
      <w:bookmarkStart w:id="1221" w:name="_Toc520304588"/>
      <w:bookmarkStart w:id="1222" w:name="_Toc32836862"/>
      <w:bookmarkStart w:id="1223" w:name="_Toc38424526"/>
      <w:bookmarkStart w:id="1224" w:name="_Toc50535223"/>
      <w:bookmarkStart w:id="1225" w:name="_Toc280701120"/>
      <w:bookmarkStart w:id="1226" w:name="_Toc299044291"/>
      <w:bookmarkStart w:id="1227" w:name="_Toc280853460"/>
      <w:bookmarkStart w:id="1228" w:name="_Toc303286039"/>
      <w:bookmarkStart w:id="1229" w:name="_Toc339961921"/>
      <w:bookmarkStart w:id="1230" w:name="_Toc339962453"/>
      <w:bookmarkStart w:id="1231" w:name="_Toc340138579"/>
      <w:bookmarkStart w:id="1232" w:name="_Toc340138868"/>
      <w:bookmarkStart w:id="1233" w:name="_Toc340139129"/>
      <w:bookmarkStart w:id="1234" w:name="_Toc340143761"/>
      <w:bookmarkStart w:id="1235" w:name="_Toc340144018"/>
      <w:bookmarkStart w:id="1236" w:name="_Toc4140301"/>
      <w:r w:rsidRPr="00EE678B">
        <w:t>Archive to File</w:t>
      </w:r>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r w:rsidRPr="00EE678B">
        <w:rPr>
          <w:b w:val="0"/>
        </w:rPr>
        <w:fldChar w:fldCharType="begin"/>
      </w:r>
      <w:r w:rsidRPr="00EE678B">
        <w:rPr>
          <w:b w:val="0"/>
        </w:rPr>
        <w:instrText>XE "Archive to File"</w:instrText>
      </w:r>
      <w:r w:rsidRPr="00EE678B">
        <w:rPr>
          <w:b w:val="0"/>
        </w:rPr>
        <w:fldChar w:fldCharType="end"/>
      </w:r>
    </w:p>
    <w:p w:rsidR="003A0668" w:rsidRPr="00EE678B" w:rsidRDefault="003A0668" w:rsidP="00AC3658">
      <w:pPr>
        <w:pStyle w:val="Manual-optionname"/>
        <w:rPr>
          <w:bCs/>
        </w:rPr>
      </w:pPr>
      <w:r w:rsidRPr="00EE678B">
        <w:t>[PSO ARCHIVE FILE SAVE]</w:t>
      </w:r>
    </w:p>
    <w:p w:rsidR="003A0668" w:rsidRPr="00EE678B" w:rsidRDefault="003A0668" w:rsidP="003A0668">
      <w:pPr>
        <w:keepNext/>
        <w:keepLines/>
        <w:rPr>
          <w:color w:val="000000"/>
          <w:szCs w:val="20"/>
        </w:rPr>
      </w:pPr>
    </w:p>
    <w:p w:rsidR="003A0668" w:rsidRPr="00EE678B" w:rsidRDefault="003A0668" w:rsidP="0047089E">
      <w:pPr>
        <w:rPr>
          <w:color w:val="000000"/>
          <w:szCs w:val="20"/>
        </w:rPr>
      </w:pPr>
      <w:r w:rsidRPr="00EE678B">
        <w:rPr>
          <w:color w:val="000000"/>
          <w:szCs w:val="20"/>
        </w:rPr>
        <w:t xml:space="preserve">The </w:t>
      </w:r>
      <w:r w:rsidRPr="00EE678B">
        <w:rPr>
          <w:i/>
          <w:color w:val="000000"/>
          <w:szCs w:val="20"/>
        </w:rPr>
        <w:t>Archive to File</w:t>
      </w:r>
      <w:r w:rsidRPr="00EE678B">
        <w:rPr>
          <w:color w:val="000000"/>
          <w:szCs w:val="20"/>
        </w:rPr>
        <w:t xml:space="preserve"> option records all information about the archived prescriptions gathered by the </w:t>
      </w:r>
      <w:r w:rsidRPr="00EE678B">
        <w:rPr>
          <w:i/>
          <w:color w:val="000000"/>
          <w:szCs w:val="20"/>
        </w:rPr>
        <w:t>Find</w:t>
      </w:r>
      <w:r w:rsidRPr="00EE678B">
        <w:rPr>
          <w:color w:val="000000"/>
          <w:szCs w:val="20"/>
        </w:rPr>
        <w:t xml:space="preserve"> option to a Host File Server (HFS) file. The first part of the file holds an index that alphabetically lists all patients for whom prescriptions are recorded and, for each patient, a list of his or her prescriptions. With the proper file name convention (e.g., ARC0797.TMP, ARC0897.TMP, etc.). These files can be grouped and stored on any medium on the operating system for long-term storage. Subsequently, the file can be deleted from the system, in effect producing a manageable data warehouse and freeing up system resources.</w:t>
      </w:r>
    </w:p>
    <w:p w:rsidR="003A0668" w:rsidRPr="00EE678B" w:rsidRDefault="003A0668" w:rsidP="003A0668">
      <w:pPr>
        <w:rPr>
          <w:color w:val="000000"/>
          <w:szCs w:val="20"/>
        </w:rPr>
      </w:pPr>
    </w:p>
    <w:p w:rsidR="003A0668" w:rsidRPr="00EE678B" w:rsidRDefault="00583040" w:rsidP="0047089E">
      <w:pPr>
        <w:ind w:left="720" w:hanging="720"/>
        <w:rPr>
          <w:rFonts w:eastAsia="MS Mincho"/>
          <w:color w:val="000000"/>
          <w:szCs w:val="20"/>
        </w:rPr>
      </w:pPr>
      <w:r>
        <w:rPr>
          <w:noProof/>
        </w:rPr>
        <w:drawing>
          <wp:inline distT="0" distB="0" distL="0" distR="0">
            <wp:extent cx="464820" cy="373380"/>
            <wp:effectExtent l="0" t="0" r="0" b="0"/>
            <wp:docPr id="6" name="Picture 22"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3A0668" w:rsidRPr="00EE678B">
        <w:rPr>
          <w:color w:val="000000"/>
          <w:szCs w:val="20"/>
        </w:rPr>
        <w:t>Any file name may be chosen for the archiving file. However, it is suggested that a</w:t>
      </w:r>
      <w:r w:rsidR="003A0668" w:rsidRPr="00EE678B">
        <w:rPr>
          <w:rFonts w:eastAsia="MS Mincho"/>
          <w:color w:val="000000"/>
          <w:szCs w:val="20"/>
        </w:rPr>
        <w:t xml:space="preserve"> naming convention be used to group the files for easier retrieval</w:t>
      </w:r>
    </w:p>
    <w:p w:rsidR="003A0668" w:rsidRPr="00EE678B" w:rsidRDefault="003A0668" w:rsidP="003A0668">
      <w:pPr>
        <w:rPr>
          <w:rFonts w:eastAsia="MS Mincho"/>
          <w:szCs w:val="20"/>
        </w:rPr>
      </w:pPr>
    </w:p>
    <w:p w:rsidR="003A0668" w:rsidRPr="00EE678B" w:rsidRDefault="003A0668" w:rsidP="004F6865">
      <w:pPr>
        <w:pStyle w:val="ExampleHeading"/>
        <w:rPr>
          <w:rFonts w:eastAsia="MS Mincho"/>
        </w:rPr>
      </w:pPr>
      <w:r w:rsidRPr="00EE678B">
        <w:rPr>
          <w:rFonts w:eastAsia="MS Mincho"/>
        </w:rPr>
        <w:t>Example: Archive to File</w:t>
      </w:r>
    </w:p>
    <w:p w:rsidR="003A0668" w:rsidRPr="00EE678B" w:rsidRDefault="003A0668" w:rsidP="00273A35">
      <w:pPr>
        <w:pStyle w:val="ScreenCapture"/>
      </w:pPr>
      <w:r w:rsidRPr="00EE678B">
        <w:t xml:space="preserve">Select Outpatient Pharmacy Manager Option: </w:t>
      </w:r>
      <w:r w:rsidRPr="00EE678B">
        <w:rPr>
          <w:b/>
        </w:rPr>
        <w:t>ARCH</w:t>
      </w:r>
      <w:r w:rsidRPr="00EE678B">
        <w:t>iving</w:t>
      </w:r>
    </w:p>
    <w:p w:rsidR="003A0668" w:rsidRPr="00EE678B" w:rsidRDefault="003A0668" w:rsidP="00273A35">
      <w:pPr>
        <w:pStyle w:val="ScreenCapture"/>
      </w:pPr>
    </w:p>
    <w:p w:rsidR="003A0668" w:rsidRPr="00EE678B" w:rsidRDefault="003A0668" w:rsidP="00273A35">
      <w:pPr>
        <w:pStyle w:val="ScreenCapture"/>
      </w:pPr>
      <w:r w:rsidRPr="00EE678B">
        <w:t xml:space="preserve">Select Archiving Option: </w:t>
      </w:r>
      <w:r w:rsidRPr="00EE678B">
        <w:rPr>
          <w:b/>
        </w:rPr>
        <w:t>ARCHI</w:t>
      </w:r>
      <w:r w:rsidRPr="00EE678B">
        <w:t>ve to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13 Rx'S will be archived. Ok to continue Y/N? NO// </w:t>
      </w:r>
      <w:r w:rsidRPr="00EE678B">
        <w:rPr>
          <w:b/>
        </w:rPr>
        <w:t>YES</w:t>
      </w:r>
      <w:r w:rsidRPr="00EE678B">
        <w:t xml:space="preserve"> YES</w:t>
      </w:r>
    </w:p>
    <w:p w:rsidR="003A0668" w:rsidRPr="00EE678B" w:rsidRDefault="003A0668" w:rsidP="00273A35">
      <w:pPr>
        <w:pStyle w:val="ScreenCapture"/>
      </w:pPr>
    </w:p>
    <w:p w:rsidR="003A0668" w:rsidRPr="00EE678B" w:rsidRDefault="003A0668" w:rsidP="00273A35">
      <w:pPr>
        <w:pStyle w:val="ScreenCapture"/>
      </w:pPr>
      <w:r w:rsidRPr="00EE678B">
        <w:t xml:space="preserve">Do you want a hardcopy of your archived prescriptions? NO// </w:t>
      </w:r>
      <w:r w:rsidRPr="00EE678B">
        <w:rPr>
          <w:b/>
        </w:rPr>
        <w:t>&lt;Enter&gt;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rPr>
          <w:shd w:val="clear" w:color="auto" w:fill="FFFFFF"/>
        </w:rPr>
      </w:pPr>
      <w:r w:rsidRPr="00EE678B">
        <w:t xml:space="preserve">Host File Server Device: </w:t>
      </w:r>
      <w:r w:rsidRPr="00EE678B">
        <w:rPr>
          <w:b/>
          <w:i/>
          <w:shd w:val="clear" w:color="auto" w:fill="FFFFFF"/>
        </w:rPr>
        <w:t>[Select Host File Server Device]</w:t>
      </w:r>
    </w:p>
    <w:p w:rsidR="003A0668" w:rsidRPr="00EE678B" w:rsidRDefault="003A0668" w:rsidP="00273A35">
      <w:pPr>
        <w:pStyle w:val="ScreenCapture"/>
        <w:rPr>
          <w:shd w:val="clear" w:color="auto" w:fill="FFFFFF"/>
        </w:rPr>
      </w:pPr>
      <w:r w:rsidRPr="00EE678B">
        <w:t xml:space="preserve">HOST FILE NAME: </w:t>
      </w:r>
      <w:r w:rsidRPr="00EE678B">
        <w:rPr>
          <w:b/>
          <w:i/>
          <w:shd w:val="clear" w:color="auto" w:fill="FFFFFF"/>
        </w:rPr>
        <w:t>[Enter the unique name for the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Recording information.............</w:t>
      </w:r>
    </w:p>
    <w:p w:rsidR="003A0668" w:rsidRPr="00EE678B" w:rsidRDefault="003A0668" w:rsidP="00273A35">
      <w:pPr>
        <w:pStyle w:val="ScreenCapture"/>
      </w:pPr>
    </w:p>
    <w:p w:rsidR="003A0668" w:rsidRPr="00EE678B" w:rsidRDefault="003A0668" w:rsidP="00273A35">
      <w:pPr>
        <w:pStyle w:val="ScreenCapture"/>
      </w:pPr>
      <w:r w:rsidRPr="00EE678B">
        <w:t>Select Archiving Option:</w:t>
      </w:r>
    </w:p>
    <w:p w:rsidR="003A0668" w:rsidRPr="00EE678B" w:rsidRDefault="003A0668" w:rsidP="004E0305">
      <w:pPr>
        <w:pStyle w:val="Heading2"/>
      </w:pPr>
      <w:bookmarkStart w:id="1237" w:name="_Toc513952649"/>
      <w:bookmarkStart w:id="1238" w:name="_Toc520273330"/>
      <w:bookmarkStart w:id="1239" w:name="_Toc520299122"/>
      <w:bookmarkStart w:id="1240" w:name="_Toc520304589"/>
      <w:bookmarkStart w:id="1241" w:name="_Toc32836863"/>
      <w:bookmarkStart w:id="1242" w:name="_Toc38424527"/>
      <w:bookmarkStart w:id="1243" w:name="_Toc50535224"/>
      <w:bookmarkStart w:id="1244" w:name="_Toc280701121"/>
      <w:bookmarkStart w:id="1245" w:name="_Toc299044292"/>
      <w:bookmarkStart w:id="1246" w:name="_Toc280853461"/>
      <w:bookmarkStart w:id="1247" w:name="_Toc303286040"/>
      <w:bookmarkStart w:id="1248" w:name="_Toc339961922"/>
      <w:bookmarkStart w:id="1249" w:name="_Toc339962454"/>
      <w:bookmarkStart w:id="1250" w:name="_Toc340138580"/>
      <w:bookmarkStart w:id="1251" w:name="_Toc340138869"/>
      <w:bookmarkStart w:id="1252" w:name="_Toc340139130"/>
      <w:bookmarkStart w:id="1253" w:name="_Toc340143762"/>
      <w:bookmarkStart w:id="1254" w:name="_Toc340144019"/>
      <w:bookmarkStart w:id="1255" w:name="_Toc4140302"/>
      <w:r w:rsidRPr="00EE678B">
        <w:t>File Retrieval</w:t>
      </w:r>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r w:rsidRPr="00EE678B">
        <w:rPr>
          <w:b w:val="0"/>
        </w:rPr>
        <w:fldChar w:fldCharType="begin"/>
      </w:r>
      <w:r w:rsidRPr="00EE678B">
        <w:rPr>
          <w:b w:val="0"/>
        </w:rPr>
        <w:instrText>XE "File Retrieval"</w:instrText>
      </w:r>
      <w:r w:rsidRPr="00EE678B">
        <w:rPr>
          <w:b w:val="0"/>
        </w:rPr>
        <w:fldChar w:fldCharType="end"/>
      </w:r>
    </w:p>
    <w:p w:rsidR="003A0668" w:rsidRPr="00EE678B" w:rsidRDefault="003A0668" w:rsidP="00AC3658">
      <w:pPr>
        <w:pStyle w:val="Manual-optionname"/>
      </w:pPr>
      <w:r w:rsidRPr="00EE678B">
        <w:t>[PSO ARCHIVE FILE RETRIEVE]</w:t>
      </w:r>
    </w:p>
    <w:p w:rsidR="003A0668" w:rsidRPr="00EE678B" w:rsidRDefault="003A0668" w:rsidP="003A0668">
      <w:pPr>
        <w:keepNext/>
        <w:keepLines/>
        <w:rPr>
          <w:rFonts w:eastAsia="MS Mincho"/>
          <w:color w:val="000000"/>
          <w:szCs w:val="20"/>
        </w:rPr>
      </w:pPr>
    </w:p>
    <w:p w:rsidR="003A0668" w:rsidRPr="00EE678B" w:rsidRDefault="003A0668" w:rsidP="0047089E">
      <w:pPr>
        <w:rPr>
          <w:rFonts w:eastAsia="MS Mincho"/>
          <w:color w:val="000000"/>
          <w:szCs w:val="20"/>
        </w:rPr>
      </w:pPr>
      <w:r w:rsidRPr="00EE678B">
        <w:rPr>
          <w:rFonts w:eastAsia="MS Mincho"/>
          <w:color w:val="000000"/>
          <w:szCs w:val="20"/>
        </w:rPr>
        <w:t>This option reads information from the HFS file and prints a summary of all prescriptions for the selected patient. This printed copy should be directed to a printer with 132-column width. It should be emphasized that the file must be copied from the long-term storage medium back onto the system and that this retrieval simply prints the information about the prescriptions. It does not restore this information to the on-line database.</w:t>
      </w:r>
    </w:p>
    <w:p w:rsidR="003A0668" w:rsidRPr="00EE678B" w:rsidRDefault="003A0668" w:rsidP="003A0668">
      <w:pPr>
        <w:rPr>
          <w:rFonts w:eastAsia="MS Mincho"/>
          <w:color w:val="000000"/>
          <w:szCs w:val="20"/>
        </w:rPr>
      </w:pPr>
    </w:p>
    <w:p w:rsidR="003A0668" w:rsidRPr="00EE678B" w:rsidRDefault="003A0668" w:rsidP="00AC3658">
      <w:pPr>
        <w:pStyle w:val="ExampleHeading"/>
        <w:rPr>
          <w:rFonts w:eastAsia="MS Mincho"/>
        </w:rPr>
      </w:pPr>
      <w:r w:rsidRPr="00EE678B">
        <w:rPr>
          <w:rFonts w:eastAsia="MS Mincho"/>
        </w:rPr>
        <w:t>Example: File Retrieval</w:t>
      </w:r>
    </w:p>
    <w:p w:rsidR="003A0668" w:rsidRPr="00EE678B" w:rsidRDefault="003A0668" w:rsidP="00273A35">
      <w:pPr>
        <w:pStyle w:val="ScreenCapture"/>
      </w:pPr>
      <w:r w:rsidRPr="00EE678B">
        <w:t xml:space="preserve">Select Archiving Option: </w:t>
      </w:r>
      <w:r w:rsidRPr="00EE678B">
        <w:rPr>
          <w:b/>
        </w:rPr>
        <w:t>FILE</w:t>
      </w:r>
      <w:r w:rsidRPr="00EE678B">
        <w:t xml:space="preserve"> Retrieval</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Host File Server Device: [Select Host File Server Device]</w:t>
      </w:r>
    </w:p>
    <w:p w:rsidR="003A0668" w:rsidRPr="00EE678B" w:rsidRDefault="003A0668" w:rsidP="00273A35">
      <w:pPr>
        <w:pStyle w:val="ScreenCapture"/>
        <w:rPr>
          <w:shd w:val="clear" w:color="auto" w:fill="FFFFFF"/>
        </w:rPr>
      </w:pPr>
      <w:r w:rsidRPr="00EE678B">
        <w:t xml:space="preserve">HOST FILE NAME: </w:t>
      </w:r>
      <w:r w:rsidRPr="00EE678B">
        <w:rPr>
          <w:rFonts w:ascii="Arial" w:hAnsi="Arial" w:cs="Arial"/>
          <w:b/>
          <w:i/>
          <w:shd w:val="clear" w:color="auto" w:fill="FFFFFF"/>
        </w:rPr>
        <w:t>[Enter the unique name for the file.]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rPr>
          <w:shd w:val="clear" w:color="auto" w:fill="FFFFFF"/>
        </w:rPr>
      </w:pPr>
      <w:r w:rsidRPr="00EE678B">
        <w:t xml:space="preserve">Output Device: </w:t>
      </w:r>
      <w:r w:rsidRPr="00EE678B">
        <w:rPr>
          <w:rStyle w:val="JOMarkupChar"/>
          <w:szCs w:val="16"/>
        </w:rPr>
        <w:t>[Select Print Device]</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Do you want to print the file index? </w:t>
      </w:r>
      <w:r w:rsidRPr="00EE678B">
        <w:rPr>
          <w:b/>
        </w:rPr>
        <w:t>Y</w:t>
      </w:r>
      <w:r w:rsidRPr="00EE678B">
        <w:t>ES</w:t>
      </w:r>
    </w:p>
    <w:p w:rsidR="003A0668" w:rsidRPr="00EE678B" w:rsidRDefault="003A0668" w:rsidP="00273A35">
      <w:pPr>
        <w:pStyle w:val="ScreenCapture"/>
      </w:pPr>
      <w:r w:rsidRPr="00EE678B">
        <w:t>&amp;^NEW</w:t>
      </w:r>
    </w:p>
    <w:p w:rsidR="003A0668" w:rsidRPr="00EE678B" w:rsidRDefault="003A0668" w:rsidP="00273A35">
      <w:pPr>
        <w:pStyle w:val="ScreenCapture"/>
      </w:pPr>
      <w:r w:rsidRPr="00EE678B">
        <w:t>OPPATIENT10,ONE%000987654^4541C,5107A,</w:t>
      </w:r>
    </w:p>
    <w:p w:rsidR="003A0668" w:rsidRPr="00EE678B" w:rsidRDefault="003A0668" w:rsidP="00273A35">
      <w:pPr>
        <w:pStyle w:val="ScreenCapture"/>
      </w:pPr>
      <w:r w:rsidRPr="00EE678B">
        <w:t>OPPATIENT6,ONE%000135790^5269A,</w:t>
      </w:r>
    </w:p>
    <w:p w:rsidR="003A0668" w:rsidRPr="00EE678B" w:rsidRDefault="003A0668" w:rsidP="00273A35">
      <w:pPr>
        <w:pStyle w:val="ScreenCapture"/>
      </w:pPr>
      <w:r w:rsidRPr="00EE678B">
        <w:t>OPPATIENT16,ONE%000246802^4713,</w:t>
      </w:r>
    </w:p>
    <w:p w:rsidR="003A0668" w:rsidRPr="00EE678B" w:rsidRDefault="003A0668" w:rsidP="00273A35">
      <w:pPr>
        <w:pStyle w:val="ScreenCapture"/>
      </w:pPr>
      <w:r w:rsidRPr="00EE678B">
        <w:t>OPPATIENT17,ONE%000123456^628,629,630,631,981B,</w:t>
      </w:r>
    </w:p>
    <w:p w:rsidR="003A0668" w:rsidRPr="00EE678B" w:rsidRDefault="003A0668" w:rsidP="00273A35">
      <w:pPr>
        <w:pStyle w:val="ScreenCapture"/>
      </w:pPr>
      <w:r w:rsidRPr="00EE678B">
        <w:t>OPPATIENT2,ONE%000234567^4778,</w:t>
      </w:r>
    </w:p>
    <w:p w:rsidR="003A0668" w:rsidRPr="00EE678B" w:rsidRDefault="003A0668" w:rsidP="00273A35">
      <w:pPr>
        <w:pStyle w:val="ScreenCapture"/>
      </w:pPr>
      <w:r w:rsidRPr="00EE678B">
        <w:t>OPPATIENT29,ONE%000876543^916A,</w:t>
      </w:r>
    </w:p>
    <w:p w:rsidR="003A0668" w:rsidRPr="00EE678B" w:rsidRDefault="003A0668" w:rsidP="00273A35">
      <w:pPr>
        <w:pStyle w:val="ScreenCapture"/>
      </w:pPr>
      <w:r w:rsidRPr="00EE678B">
        <w:t>OPPATIENT31,ONE%000357901^4631,</w:t>
      </w:r>
    </w:p>
    <w:p w:rsidR="003A0668" w:rsidRPr="00EE678B" w:rsidRDefault="003A0668" w:rsidP="00273A35">
      <w:pPr>
        <w:pStyle w:val="ScreenCapture"/>
      </w:pPr>
      <w:r w:rsidRPr="00EE678B">
        <w:t>OPPATIENT11,ONE%000468024^450,</w:t>
      </w:r>
    </w:p>
    <w:p w:rsidR="003A0668" w:rsidRPr="00EE678B" w:rsidRDefault="003A0668" w:rsidP="00273A35">
      <w:pPr>
        <w:pStyle w:val="ScreenCapture"/>
      </w:pPr>
      <w:r w:rsidRPr="00EE678B">
        <w: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Enter Patient Name : </w:t>
      </w:r>
      <w:r w:rsidRPr="00EE678B">
        <w:rPr>
          <w:b/>
          <w:bCs/>
        </w:rPr>
        <w:t>OPPATIENT17,ONE</w:t>
      </w:r>
      <w:r w:rsidRPr="00EE678B">
        <w:tab/>
        <w:t xml:space="preserve">01-01-09     000123456     NO     NSC VETERAN </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THE FOLLOWING SCRIPTS WERE ARCHIVED FOR :</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OPPATIENT17,ONE (000123456)</w:t>
      </w:r>
      <w:r w:rsidR="00D8267F" w:rsidRPr="00EE678B">
        <w:t xml:space="preserve"> </w:t>
      </w:r>
      <w:r w:rsidRPr="00EE678B">
        <w:t>– 628,629,630,631,981B,</w:t>
      </w:r>
    </w:p>
    <w:p w:rsidR="003A0668" w:rsidRPr="00EE678B" w:rsidRDefault="003A0668" w:rsidP="00273A35">
      <w:pPr>
        <w:pStyle w:val="ScreenCapture"/>
      </w:pPr>
    </w:p>
    <w:p w:rsidR="003A0668" w:rsidRPr="00EE678B" w:rsidRDefault="003A0668" w:rsidP="00273A35">
      <w:pPr>
        <w:pStyle w:val="ScreenCapture"/>
      </w:pPr>
      <w:r w:rsidRPr="00EE678B">
        <w:t>OPPATIENT17,ONE                                     ID#: 000123456      ELIG:</w:t>
      </w:r>
    </w:p>
    <w:p w:rsidR="003A0668" w:rsidRPr="00EE678B" w:rsidRDefault="003A0668" w:rsidP="00273A35">
      <w:pPr>
        <w:pStyle w:val="ScreenCapture"/>
      </w:pPr>
    </w:p>
    <w:p w:rsidR="003A0668" w:rsidRPr="00EE678B" w:rsidRDefault="003A0668" w:rsidP="00273A35">
      <w:pPr>
        <w:pStyle w:val="ScreenCapture"/>
      </w:pPr>
      <w:r w:rsidRPr="00EE678B">
        <w:t>456 STREET                                             DOB: 08-30-1948     PHONE: 5556789</w:t>
      </w:r>
    </w:p>
    <w:p w:rsidR="003A0668" w:rsidRPr="00EE678B" w:rsidRDefault="003A0668" w:rsidP="00273A35">
      <w:pPr>
        <w:pStyle w:val="ScreenCapture"/>
      </w:pPr>
      <w:r w:rsidRPr="00EE678B">
        <w:t>CARBON HILL</w:t>
      </w:r>
    </w:p>
    <w:p w:rsidR="003A0668" w:rsidRPr="00EE678B" w:rsidRDefault="003A0668" w:rsidP="00273A35">
      <w:pPr>
        <w:pStyle w:val="ScreenCapture"/>
      </w:pPr>
      <w:r w:rsidRPr="00EE678B">
        <w:t>ALABAMA   32423</w:t>
      </w:r>
    </w:p>
    <w:p w:rsidR="003A0668" w:rsidRPr="00EE678B" w:rsidRDefault="003A0668" w:rsidP="00273A35">
      <w:pPr>
        <w:pStyle w:val="ScreenCapture"/>
      </w:pPr>
      <w:r w:rsidRPr="00EE678B">
        <w:t>CANNOT USE SAFETY CAPS.</w:t>
      </w:r>
    </w:p>
    <w:p w:rsidR="003A0668" w:rsidRPr="00EE678B" w:rsidRDefault="003A0668" w:rsidP="00273A35">
      <w:pPr>
        <w:pStyle w:val="ScreenCapture"/>
      </w:pPr>
      <w:r w:rsidRPr="00EE678B">
        <w:t>DISABILITIES:</w:t>
      </w:r>
    </w:p>
    <w:p w:rsidR="003A0668" w:rsidRPr="00EE678B" w:rsidRDefault="003A0668" w:rsidP="00273A35">
      <w:pPr>
        <w:pStyle w:val="ScreenCapture"/>
      </w:pPr>
    </w:p>
    <w:p w:rsidR="003A0668" w:rsidRPr="00EE678B" w:rsidRDefault="003A0668" w:rsidP="00273A35">
      <w:pPr>
        <w:pStyle w:val="ScreenCapture"/>
      </w:pPr>
      <w:r w:rsidRPr="00EE678B">
        <w:t>REACTIONS: UNKNOWN</w:t>
      </w:r>
    </w:p>
    <w:p w:rsidR="003A0668" w:rsidRPr="00EE678B" w:rsidRDefault="003A0668" w:rsidP="00273A35">
      <w:pPr>
        <w:pStyle w:val="ScreenCapture"/>
      </w:pPr>
    </w:p>
    <w:p w:rsidR="003A0668" w:rsidRPr="00EE678B" w:rsidRDefault="003A0668" w:rsidP="00273A35">
      <w:pPr>
        <w:pStyle w:val="ScreenCapture"/>
      </w:pPr>
      <w:r w:rsidRPr="00EE678B">
        <w:t xml:space="preserve">                            RX RETRIEVAL FOR OPPATIENT17,ONE                  07/17/07  PAGE 1</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Rx: 628  DRUG: ACETAMINOPHEN W/CODEINE 15MG TAB             TRADE NAME: QTY: 90     30 DAY SUPPLY</w:t>
      </w:r>
    </w:p>
    <w:p w:rsidR="003A0668" w:rsidRPr="00EE678B" w:rsidRDefault="003A0668" w:rsidP="00273A35">
      <w:pPr>
        <w:pStyle w:val="ScreenCapture"/>
      </w:pPr>
      <w:r w:rsidRPr="00EE678B">
        <w:t xml:space="preserve">       SIG: T1 TAB 23D PRN</w:t>
      </w:r>
    </w:p>
    <w:p w:rsidR="003A0668" w:rsidRPr="00EE678B" w:rsidRDefault="003A0668" w:rsidP="00273A35">
      <w:pPr>
        <w:pStyle w:val="ScreenCapture"/>
      </w:pPr>
      <w:r w:rsidRPr="00EE678B">
        <w:t xml:space="preserve">    LATEST: JUN 8,2007               # OF REFILLS: 5  REMAINING: 5    PROVIDER: OPPROVIDER30,TWO</w:t>
      </w:r>
    </w:p>
    <w:p w:rsidR="003A0668" w:rsidRPr="00EE678B" w:rsidRDefault="003A0668" w:rsidP="00273A35">
      <w:pPr>
        <w:pStyle w:val="ScreenCapture"/>
      </w:pPr>
      <w:r w:rsidRPr="00EE678B">
        <w:t xml:space="preserve">    ISSUED: JUN 8,2007                     CLINIC: DR. ALBANY          DIVISION: GENERAL HOSPITAL</w:t>
      </w:r>
    </w:p>
    <w:p w:rsidR="003A0668" w:rsidRPr="00EE678B" w:rsidRDefault="003A0668" w:rsidP="00273A35">
      <w:pPr>
        <w:pStyle w:val="ScreenCapture"/>
      </w:pPr>
      <w:r w:rsidRPr="00EE678B">
        <w:t xml:space="preserve">    LOGGED: JUN 8,2007                    ROUTING: Window            CLERK CODE: OPCLERK2,FOUR</w:t>
      </w:r>
    </w:p>
    <w:p w:rsidR="003A0668" w:rsidRPr="00EE678B" w:rsidRDefault="003A0668" w:rsidP="00273A35">
      <w:pPr>
        <w:pStyle w:val="ScreenCapture"/>
      </w:pPr>
      <w:r w:rsidRPr="00EE678B">
        <w:t xml:space="preserve">   EXPIRES:                                   CAP: NON-SAFETY            STATUS: Active</w:t>
      </w:r>
    </w:p>
    <w:p w:rsidR="003A0668" w:rsidRPr="00EE678B" w:rsidRDefault="003A0668" w:rsidP="00273A35">
      <w:pPr>
        <w:pStyle w:val="ScreenCapture"/>
      </w:pPr>
      <w:r w:rsidRPr="00EE678B">
        <w:t xml:space="preserve">    FILLED: JUN 8,2007  PHARMACIST:             VERIFYING PHARMACIST:           LOT #: </w:t>
      </w:r>
    </w:p>
    <w:p w:rsidR="003A0668" w:rsidRPr="00EE678B" w:rsidRDefault="003A0668" w:rsidP="00273A35">
      <w:pPr>
        <w:pStyle w:val="ScreenCapture"/>
      </w:pPr>
      <w:r w:rsidRPr="00EE678B">
        <w:t xml:space="preserve">     NEXT: JUN 28,2007                     COPAY TYPE: PSO NSC RX COPAY NEWCOPAY TRANSACTION #: </w:t>
      </w:r>
    </w:p>
    <w:p w:rsidR="003A0668" w:rsidRPr="00EE678B" w:rsidRDefault="003A0668" w:rsidP="00273A35">
      <w:pPr>
        <w:pStyle w:val="ScreenCapture"/>
      </w:pPr>
      <w:r w:rsidRPr="00EE678B">
        <w:t xml:space="preserve">   REMARKS: New Order Created due to the editing of Rx # 479</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                            RX RETRIEVAL FOR OPPATIENT17,ONE                  07/17/07  PAGE 2</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Rx: 629       DRUG: ACETAMINOPHEN W/CODEINE 15MG TAB             TRADE NAME: QTY: 90     30 DAY SUPPLY</w:t>
      </w:r>
    </w:p>
    <w:p w:rsidR="003A0668" w:rsidRPr="00EE678B" w:rsidRDefault="003A0668" w:rsidP="00273A35">
      <w:pPr>
        <w:pStyle w:val="ScreenCapture"/>
      </w:pPr>
      <w:r w:rsidRPr="00EE678B">
        <w:t xml:space="preserve">       SIG: T1 TAB 23D PRN</w:t>
      </w:r>
    </w:p>
    <w:p w:rsidR="003A0668" w:rsidRPr="00EE678B" w:rsidRDefault="003A0668" w:rsidP="00273A35">
      <w:pPr>
        <w:pStyle w:val="ScreenCapture"/>
      </w:pPr>
      <w:r w:rsidRPr="00EE678B">
        <w:t xml:space="preserve">    LATEST: JUN 8,2007               # OF REFILLS: 5  REMAINING: 5    PROVIDER: OPPROVIDER30,TWO</w:t>
      </w:r>
    </w:p>
    <w:p w:rsidR="003A0668" w:rsidRPr="00EE678B" w:rsidRDefault="003A0668" w:rsidP="00273A35">
      <w:pPr>
        <w:pStyle w:val="ScreenCapture"/>
      </w:pPr>
      <w:r w:rsidRPr="00EE678B">
        <w:t xml:space="preserve">    ISSUED: JUN 8,2007                     CLINIC: DR. ALBANY          DIVISION: GENERAL HOSPITAL</w:t>
      </w:r>
    </w:p>
    <w:p w:rsidR="003A0668" w:rsidRPr="00EE678B" w:rsidRDefault="003A0668" w:rsidP="00273A35">
      <w:pPr>
        <w:pStyle w:val="ScreenCapture"/>
      </w:pPr>
      <w:r w:rsidRPr="00EE678B">
        <w:t xml:space="preserve">    LOGGED: JUN 8,2007                    ROUTING: Window            CLERK CODE: OPCLERK2,FOUR</w:t>
      </w:r>
    </w:p>
    <w:p w:rsidR="003A0668" w:rsidRPr="00EE678B" w:rsidRDefault="003A0668" w:rsidP="00273A35">
      <w:pPr>
        <w:pStyle w:val="ScreenCapture"/>
      </w:pPr>
      <w:r w:rsidRPr="00EE678B">
        <w:t xml:space="preserve">   EXPIRES:                                   CAP: NON-SAFETY            STATUS: Active</w:t>
      </w:r>
    </w:p>
    <w:p w:rsidR="003A0668" w:rsidRPr="00EE678B" w:rsidRDefault="003A0668" w:rsidP="00273A35">
      <w:pPr>
        <w:pStyle w:val="ScreenCapture"/>
      </w:pPr>
      <w:r w:rsidRPr="00EE678B">
        <w:t xml:space="preserve">    FILLED: JUN 8,2007  PHARMACIST:                        VERIFYING PHARMACIST: LOT #: </w:t>
      </w:r>
    </w:p>
    <w:p w:rsidR="003A0668" w:rsidRPr="00EE678B" w:rsidRDefault="003A0668" w:rsidP="00273A35">
      <w:pPr>
        <w:pStyle w:val="ScreenCapture"/>
      </w:pPr>
      <w:r w:rsidRPr="00EE678B">
        <w:t xml:space="preserve">     NEXT: JUN 28,2007                     COPAY TYPE: PSO NSC RX COPAY NEWCOPAY TRANSACTION #: </w:t>
      </w:r>
    </w:p>
    <w:p w:rsidR="003A0668" w:rsidRPr="00EE678B" w:rsidRDefault="003A0668" w:rsidP="00273A35">
      <w:pPr>
        <w:pStyle w:val="ScreenCapture"/>
      </w:pPr>
      <w:r w:rsidRPr="00EE678B">
        <w:t xml:space="preserve">   REMARKS: New Order Created due to the editing of Rx # 479</w:t>
      </w:r>
    </w:p>
    <w:p w:rsidR="003A0668" w:rsidRPr="00EE678B" w:rsidRDefault="003A0668" w:rsidP="00273A35">
      <w:pPr>
        <w:pStyle w:val="ScreenCapture"/>
        <w:rPr>
          <w:rFonts w:eastAsia="MS Mincho"/>
        </w:rPr>
      </w:pPr>
    </w:p>
    <w:p w:rsidR="003A0668" w:rsidRPr="00EE678B" w:rsidRDefault="003A0668" w:rsidP="008E5A90">
      <w:pPr>
        <w:pStyle w:val="ScreenCapture"/>
        <w:keepNext/>
      </w:pPr>
      <w:r w:rsidRPr="00EE678B">
        <w:t>LABEL LOG</w:t>
      </w:r>
    </w:p>
    <w:p w:rsidR="003A0668" w:rsidRPr="00EE678B" w:rsidRDefault="003A0668" w:rsidP="008E5A90">
      <w:pPr>
        <w:pStyle w:val="ScreenCapture"/>
        <w:keepNext/>
      </w:pPr>
      <w:r w:rsidRPr="00EE678B">
        <w:t>#     DATE          REFERENCE    PRINTED BY                      COMMENT</w:t>
      </w:r>
    </w:p>
    <w:p w:rsidR="003A0668" w:rsidRPr="00EE678B" w:rsidRDefault="003A0668" w:rsidP="008E5A90">
      <w:pPr>
        <w:pStyle w:val="ScreenCapture"/>
        <w:keepNext/>
      </w:pPr>
      <w:r w:rsidRPr="00EE678B">
        <w:t>===============================================================================</w:t>
      </w:r>
    </w:p>
    <w:p w:rsidR="003A0668" w:rsidRPr="00EE678B" w:rsidRDefault="003A0668" w:rsidP="00273A35">
      <w:pPr>
        <w:pStyle w:val="ScreenCapture"/>
      </w:pPr>
      <w:r w:rsidRPr="00EE678B">
        <w:t>1     JUN 8,2007    ORIGINAL     OPCLERK2,FOUR                From RX number 629</w:t>
      </w:r>
    </w:p>
    <w:p w:rsidR="003A0668" w:rsidRPr="00EE678B" w:rsidRDefault="003A0668" w:rsidP="00273A35">
      <w:pPr>
        <w:pStyle w:val="ScreenCapture"/>
      </w:pPr>
    </w:p>
    <w:p w:rsidR="003A0668" w:rsidRPr="00EE678B" w:rsidRDefault="003A0668" w:rsidP="00273A35">
      <w:pPr>
        <w:pStyle w:val="ScreenCapture"/>
      </w:pPr>
      <w:r w:rsidRPr="00EE678B">
        <w:t>[This report has been abbreviated to save space.]</w:t>
      </w:r>
    </w:p>
    <w:p w:rsidR="003A0668" w:rsidRPr="00EE678B" w:rsidRDefault="003A0668" w:rsidP="0047089E">
      <w:pPr>
        <w:pStyle w:val="ChapterHeading3"/>
      </w:pPr>
      <w:bookmarkStart w:id="1256" w:name="_Toc520273331"/>
      <w:bookmarkStart w:id="1257" w:name="_Toc520299123"/>
      <w:bookmarkStart w:id="1258" w:name="_Toc520304590"/>
      <w:bookmarkStart w:id="1259" w:name="_Toc32836864"/>
      <w:bookmarkStart w:id="1260" w:name="_Toc38424528"/>
      <w:bookmarkStart w:id="1261" w:name="_Toc50535225"/>
      <w:bookmarkStart w:id="1262" w:name="_Toc280701122"/>
      <w:bookmarkStart w:id="1263" w:name="_Toc299044293"/>
      <w:bookmarkStart w:id="1264" w:name="_Toc280853462"/>
      <w:bookmarkStart w:id="1265" w:name="_Toc303286041"/>
      <w:bookmarkStart w:id="1266" w:name="_Toc339961923"/>
      <w:bookmarkStart w:id="1267" w:name="_Toc339962455"/>
      <w:bookmarkStart w:id="1268" w:name="_Toc340138581"/>
      <w:bookmarkStart w:id="1269" w:name="_Toc340138870"/>
      <w:bookmarkStart w:id="1270" w:name="_Toc340139131"/>
      <w:bookmarkStart w:id="1271" w:name="_Toc340143763"/>
      <w:bookmarkStart w:id="1272" w:name="_Toc340144020"/>
      <w:bookmarkStart w:id="1273" w:name="_Toc4140303"/>
      <w:r w:rsidRPr="00EE678B">
        <w:t>Purge   *Temporarily Out of Order</w:t>
      </w:r>
      <w:bookmarkEnd w:id="1256"/>
      <w:bookmarkEnd w:id="1257"/>
      <w:bookmarkEnd w:id="1258"/>
      <w:r w:rsidRPr="00EE678B">
        <w:fldChar w:fldCharType="begin"/>
      </w:r>
      <w:r w:rsidRPr="00EE678B">
        <w:instrText>XE "Purge"</w:instrText>
      </w:r>
      <w:r w:rsidRPr="00EE678B">
        <w:fldChar w:fldCharType="end"/>
      </w:r>
      <w:r w:rsidRPr="00EE678B">
        <w:t>*</w:t>
      </w:r>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p>
    <w:p w:rsidR="003A0668" w:rsidRPr="00EE678B" w:rsidRDefault="003A0668" w:rsidP="00FC7A1D">
      <w:pPr>
        <w:pStyle w:val="Manual-optionname"/>
      </w:pPr>
      <w:r w:rsidRPr="00EE678B">
        <w:t>[PSO ARCHIVE PURGE]</w:t>
      </w:r>
    </w:p>
    <w:p w:rsidR="003A0668" w:rsidRPr="00EE678B" w:rsidRDefault="003A0668" w:rsidP="00FC7A1D">
      <w:pPr>
        <w:keepNext/>
        <w:rPr>
          <w:rFonts w:eastAsia="MS Mincho"/>
          <w:szCs w:val="20"/>
        </w:rPr>
      </w:pPr>
    </w:p>
    <w:p w:rsidR="003A0668" w:rsidRPr="00EE678B" w:rsidRDefault="00583040" w:rsidP="00410BC2">
      <w:pPr>
        <w:keepNext/>
        <w:keepLines/>
        <w:rPr>
          <w:color w:val="000000"/>
          <w:szCs w:val="20"/>
        </w:rPr>
      </w:pPr>
      <w:r>
        <w:rPr>
          <w:noProof/>
        </w:rPr>
        <w:drawing>
          <wp:inline distT="0" distB="0" distL="0" distR="0">
            <wp:extent cx="464820" cy="373380"/>
            <wp:effectExtent l="0" t="0" r="0" b="0"/>
            <wp:docPr id="7" name="Picture 21"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3A0668" w:rsidRPr="00EE678B">
        <w:rPr>
          <w:b/>
          <w:bCs/>
          <w:color w:val="000000"/>
          <w:szCs w:val="20"/>
        </w:rPr>
        <w:t>Note:</w:t>
      </w:r>
      <w:r w:rsidR="003A0668" w:rsidRPr="00EE678B">
        <w:rPr>
          <w:color w:val="000000"/>
          <w:szCs w:val="20"/>
        </w:rPr>
        <w:t xml:space="preserve"> This option is inactivated until further notice.</w:t>
      </w:r>
    </w:p>
    <w:p w:rsidR="003A0668" w:rsidRPr="00EE678B" w:rsidRDefault="003A0668" w:rsidP="003A0668">
      <w:pPr>
        <w:keepNext/>
        <w:keepLines/>
        <w:rPr>
          <w:color w:val="000000"/>
          <w:szCs w:val="20"/>
        </w:rPr>
      </w:pPr>
    </w:p>
    <w:p w:rsidR="003A0668" w:rsidRPr="00EE678B" w:rsidRDefault="003A0668" w:rsidP="003A0668">
      <w:pPr>
        <w:keepNext/>
        <w:keepLines/>
        <w:rPr>
          <w:color w:val="000000"/>
          <w:szCs w:val="20"/>
        </w:rPr>
      </w:pPr>
      <w:r w:rsidRPr="00EE678B">
        <w:rPr>
          <w:color w:val="000000"/>
          <w:szCs w:val="20"/>
        </w:rPr>
        <w:t>When active, this option deletes all archived prescriptions from the PRESCRIPTION file. On platforms other than PCs, the journaling of the prescription global should be disabled before running this option and then enabled again after the purge is completed.</w:t>
      </w:r>
    </w:p>
    <w:p w:rsidR="003A0668" w:rsidRPr="00EE678B" w:rsidRDefault="003A0668" w:rsidP="0047089E">
      <w:pPr>
        <w:pStyle w:val="ChapterHeading3"/>
      </w:pPr>
      <w:bookmarkStart w:id="1274" w:name="_Toc520273332"/>
      <w:bookmarkStart w:id="1275" w:name="_Toc520299124"/>
      <w:bookmarkStart w:id="1276" w:name="_Toc520304591"/>
      <w:bookmarkStart w:id="1277" w:name="_Toc32836865"/>
      <w:bookmarkStart w:id="1278" w:name="_Toc38424529"/>
      <w:bookmarkStart w:id="1279" w:name="_Toc50535226"/>
      <w:bookmarkStart w:id="1280" w:name="_Toc280701123"/>
      <w:bookmarkStart w:id="1281" w:name="_Toc299044294"/>
      <w:bookmarkStart w:id="1282" w:name="_Toc280853463"/>
      <w:bookmarkStart w:id="1283" w:name="_Toc303286042"/>
      <w:bookmarkStart w:id="1284" w:name="_Toc339961924"/>
      <w:bookmarkStart w:id="1285" w:name="_Toc339962456"/>
      <w:bookmarkStart w:id="1286" w:name="_Toc340138582"/>
      <w:bookmarkStart w:id="1287" w:name="_Toc340138871"/>
      <w:bookmarkStart w:id="1288" w:name="_Toc340139132"/>
      <w:bookmarkStart w:id="1289" w:name="_Toc340143764"/>
      <w:bookmarkStart w:id="1290" w:name="_Toc340144021"/>
      <w:bookmarkStart w:id="1291" w:name="_Toc4140304"/>
      <w:r w:rsidRPr="00EE678B">
        <w:t>List One Patient's Archived Rx's</w:t>
      </w:r>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r w:rsidRPr="00EE678B">
        <w:fldChar w:fldCharType="begin"/>
      </w:r>
      <w:r w:rsidRPr="00EE678B">
        <w:instrText>XE "List One Patient's Archived Rx's"</w:instrText>
      </w:r>
      <w:r w:rsidRPr="00EE678B">
        <w:fldChar w:fldCharType="end"/>
      </w:r>
    </w:p>
    <w:p w:rsidR="003A0668" w:rsidRPr="00EE678B" w:rsidRDefault="003A0668" w:rsidP="00FC7A1D">
      <w:pPr>
        <w:pStyle w:val="Manual-optionname"/>
      </w:pPr>
      <w:r w:rsidRPr="00EE678B">
        <w:t>[PSO ARCHIVE LIST RX'S]</w:t>
      </w:r>
    </w:p>
    <w:p w:rsidR="003A0668" w:rsidRPr="00EE678B" w:rsidRDefault="003A0668" w:rsidP="00FC7A1D">
      <w:pPr>
        <w:keepNext/>
        <w:rPr>
          <w:rFonts w:eastAsia="MS Mincho"/>
          <w:szCs w:val="20"/>
        </w:rPr>
      </w:pPr>
    </w:p>
    <w:p w:rsidR="003A0668" w:rsidRPr="00EE678B" w:rsidRDefault="003A0668" w:rsidP="00410BC2">
      <w:pPr>
        <w:keepNext/>
        <w:keepLines/>
        <w:rPr>
          <w:szCs w:val="20"/>
        </w:rPr>
      </w:pPr>
      <w:r w:rsidRPr="00EE678B">
        <w:rPr>
          <w:szCs w:val="20"/>
        </w:rPr>
        <w:t>This option displays the basic patient statistics and the prescription numbers and dates of archiving for all archived prescriptions for the selected patient.</w:t>
      </w:r>
    </w:p>
    <w:p w:rsidR="003A0668" w:rsidRPr="00EE678B" w:rsidRDefault="003A0668" w:rsidP="003A0668">
      <w:pPr>
        <w:rPr>
          <w:color w:val="000000"/>
          <w:szCs w:val="20"/>
        </w:rPr>
      </w:pPr>
    </w:p>
    <w:p w:rsidR="003A0668" w:rsidRPr="00EE678B" w:rsidRDefault="003A0668" w:rsidP="00273A35">
      <w:pPr>
        <w:pStyle w:val="ScreenCapture"/>
      </w:pPr>
      <w:r w:rsidRPr="00EE678B">
        <w:t xml:space="preserve">Select Archiving Option: </w:t>
      </w:r>
      <w:r w:rsidRPr="00EE678B">
        <w:rPr>
          <w:b/>
        </w:rPr>
        <w:t>LIST</w:t>
      </w:r>
      <w:r w:rsidRPr="00EE678B">
        <w:t xml:space="preserve"> One Patient's Archived Rx's</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 xml:space="preserve">Show archived prescriptions for:    </w:t>
      </w:r>
      <w:r w:rsidRPr="00EE678B">
        <w:rPr>
          <w:b/>
        </w:rPr>
        <w:t>OPPATIENT,TEN</w:t>
      </w:r>
      <w:r w:rsidRPr="00EE678B">
        <w:t xml:space="preserve">   OPPATIENT,TEN             YES     SC </w:t>
      </w:r>
    </w:p>
    <w:p w:rsidR="003A0668" w:rsidRPr="00EE678B" w:rsidRDefault="003A0668" w:rsidP="00273A35">
      <w:pPr>
        <w:pStyle w:val="ScreenCapture"/>
      </w:pPr>
      <w:r w:rsidRPr="00EE678B">
        <w:t xml:space="preserve">VETERAN                    </w:t>
      </w:r>
    </w:p>
    <w:p w:rsidR="003A0668" w:rsidRPr="00EE678B" w:rsidRDefault="003A0668" w:rsidP="00273A35">
      <w:pPr>
        <w:pStyle w:val="ScreenCapture"/>
      </w:pPr>
    </w:p>
    <w:p w:rsidR="003A0668" w:rsidRPr="00EE678B" w:rsidRDefault="003A0668" w:rsidP="00273A35">
      <w:pPr>
        <w:pStyle w:val="ScreenCapture"/>
      </w:pPr>
      <w:r w:rsidRPr="00EE678B">
        <w:t xml:space="preserve">DEVICE: HOME//  </w:t>
      </w:r>
      <w:r w:rsidRPr="00EE678B">
        <w:rPr>
          <w:b/>
        </w:rPr>
        <w:t>&lt;Enter&gt;</w:t>
      </w:r>
      <w:r w:rsidRPr="00EE678B">
        <w:t xml:space="preserve"> GENERIC INCOMING TELNET</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OPPATIENT,TEN                           ID#:   000-12-3499</w:t>
      </w:r>
    </w:p>
    <w:p w:rsidR="003A0668" w:rsidRPr="00EE678B" w:rsidRDefault="003A0668" w:rsidP="00273A35">
      <w:pPr>
        <w:pStyle w:val="ScreenCapture"/>
      </w:pPr>
      <w:r w:rsidRPr="00EE678B">
        <w:t>4 ABBEY LANE                            DOB:   04-04-1944</w:t>
      </w:r>
    </w:p>
    <w:p w:rsidR="003A0668" w:rsidRPr="00EE678B" w:rsidRDefault="003A0668" w:rsidP="00273A35">
      <w:pPr>
        <w:pStyle w:val="ScreenCapture"/>
      </w:pPr>
      <w:r w:rsidRPr="00EE678B">
        <w:t>LIVERPOOL                               PHONE: 555-5678</w:t>
      </w:r>
    </w:p>
    <w:p w:rsidR="003A0668" w:rsidRPr="00EE678B" w:rsidRDefault="003A0668" w:rsidP="00273A35">
      <w:pPr>
        <w:pStyle w:val="ScreenCapture"/>
      </w:pPr>
      <w:r w:rsidRPr="00EE678B">
        <w:t>NEW YORK  12202                         ELIG:  EMPLOYEE</w:t>
      </w:r>
    </w:p>
    <w:p w:rsidR="003A0668" w:rsidRPr="00EE678B" w:rsidRDefault="003A0668" w:rsidP="00273A35">
      <w:pPr>
        <w:pStyle w:val="ScreenCapture"/>
      </w:pPr>
    </w:p>
    <w:p w:rsidR="003A0668" w:rsidRPr="00EE678B" w:rsidRDefault="003A0668" w:rsidP="00273A35">
      <w:pPr>
        <w:pStyle w:val="ScreenCapture"/>
      </w:pPr>
      <w:r w:rsidRPr="00EE678B">
        <w:t>ARCHIVED: 09/10/06 - 100001174,</w:t>
      </w:r>
    </w:p>
    <w:p w:rsidR="003A0668" w:rsidRPr="00EE678B" w:rsidRDefault="003A0668" w:rsidP="00273A35">
      <w:pPr>
        <w:pStyle w:val="ScreenCapture"/>
      </w:pPr>
      <w:r w:rsidRPr="00EE678B">
        <w:t xml:space="preserve">          01/06/07 - 100001229,100001232,</w:t>
      </w:r>
    </w:p>
    <w:p w:rsidR="003A0668" w:rsidRPr="00EE678B" w:rsidRDefault="003A0668" w:rsidP="00273A35">
      <w:pPr>
        <w:pStyle w:val="ScreenCapture"/>
      </w:pPr>
      <w:r w:rsidRPr="00EE678B">
        <w:t xml:space="preserve">          </w:t>
      </w:r>
    </w:p>
    <w:p w:rsidR="003A0668" w:rsidRPr="00EE678B" w:rsidRDefault="003A0668" w:rsidP="00273A35">
      <w:pPr>
        <w:pStyle w:val="ScreenCapture"/>
      </w:pPr>
      <w:r w:rsidRPr="00EE678B">
        <w:t xml:space="preserve"> Please press RETURN to continue </w:t>
      </w:r>
    </w:p>
    <w:p w:rsidR="003A0668" w:rsidRPr="00EE678B" w:rsidRDefault="003A0668" w:rsidP="00273A35">
      <w:pPr>
        <w:pStyle w:val="Heading2"/>
      </w:pPr>
      <w:bookmarkStart w:id="1292" w:name="_Toc520273333"/>
      <w:bookmarkStart w:id="1293" w:name="_Toc520299125"/>
      <w:bookmarkStart w:id="1294" w:name="_Toc520304592"/>
      <w:bookmarkStart w:id="1295" w:name="_Toc32836866"/>
      <w:bookmarkStart w:id="1296" w:name="_Toc38424530"/>
      <w:bookmarkStart w:id="1297" w:name="_Toc50535227"/>
      <w:bookmarkStart w:id="1298" w:name="_Toc280701124"/>
      <w:bookmarkStart w:id="1299" w:name="_Toc299044295"/>
      <w:bookmarkStart w:id="1300" w:name="_Toc280853464"/>
      <w:bookmarkStart w:id="1301" w:name="_Toc303286043"/>
      <w:bookmarkStart w:id="1302" w:name="_Toc339961925"/>
      <w:bookmarkStart w:id="1303" w:name="_Toc339962457"/>
      <w:bookmarkStart w:id="1304" w:name="_Toc340138583"/>
      <w:bookmarkStart w:id="1305" w:name="_Toc340138872"/>
      <w:bookmarkStart w:id="1306" w:name="_Toc340139133"/>
      <w:bookmarkStart w:id="1307" w:name="_Toc340143765"/>
      <w:bookmarkStart w:id="1308" w:name="_Toc340144022"/>
      <w:bookmarkStart w:id="1309" w:name="_Toc4140305"/>
      <w:r w:rsidRPr="00EE678B">
        <w:t>Print Archived Prescriptions</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r w:rsidRPr="00EE678B">
        <w:fldChar w:fldCharType="begin"/>
      </w:r>
      <w:r w:rsidRPr="00EE678B">
        <w:instrText>XE "Print Archived Prescriptions"</w:instrText>
      </w:r>
      <w:r w:rsidRPr="00EE678B">
        <w:fldChar w:fldCharType="end"/>
      </w:r>
    </w:p>
    <w:p w:rsidR="003A0668" w:rsidRPr="00EE678B" w:rsidRDefault="003A0668" w:rsidP="00FC7A1D">
      <w:pPr>
        <w:pStyle w:val="Manual-optionname"/>
      </w:pPr>
      <w:r w:rsidRPr="00EE678B">
        <w:t>[PSOARINDEX]</w:t>
      </w:r>
    </w:p>
    <w:p w:rsidR="003A0668" w:rsidRPr="00EE678B" w:rsidRDefault="003A0668" w:rsidP="00FC7A1D">
      <w:pPr>
        <w:keepNext/>
        <w:rPr>
          <w:color w:val="000000"/>
          <w:szCs w:val="20"/>
        </w:rPr>
      </w:pPr>
    </w:p>
    <w:p w:rsidR="003A0668" w:rsidRPr="00EE678B" w:rsidRDefault="003A0668" w:rsidP="00273A35">
      <w:pPr>
        <w:rPr>
          <w:color w:val="000000"/>
          <w:szCs w:val="20"/>
        </w:rPr>
      </w:pPr>
      <w:r w:rsidRPr="00EE678B">
        <w:rPr>
          <w:color w:val="000000"/>
          <w:szCs w:val="20"/>
        </w:rPr>
        <w:t>This option allows the user to print a list of archived prescriptions from the PHARMACY ARCHIVE file.</w:t>
      </w:r>
    </w:p>
    <w:p w:rsidR="003A0668" w:rsidRPr="00EE678B" w:rsidRDefault="003A0668" w:rsidP="00273A35">
      <w:pPr>
        <w:rPr>
          <w:color w:val="000000"/>
          <w:szCs w:val="20"/>
        </w:rPr>
      </w:pPr>
    </w:p>
    <w:p w:rsidR="003A0668" w:rsidRPr="00EE678B" w:rsidRDefault="009426E7" w:rsidP="009426E7">
      <w:pPr>
        <w:pStyle w:val="ChapterHeading"/>
      </w:pPr>
      <w:r w:rsidRPr="00EE678B">
        <w:rPr>
          <w:rFonts w:eastAsia="MS Mincho"/>
          <w:szCs w:val="20"/>
        </w:rPr>
        <w:br w:type="page"/>
      </w:r>
      <w:bookmarkStart w:id="1310" w:name="_Toc4140306"/>
      <w:r w:rsidR="003A0668"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5</w:t>
      </w:r>
      <w:r w:rsidR="00251627">
        <w:rPr>
          <w:noProof/>
        </w:rPr>
        <w:fldChar w:fldCharType="end"/>
      </w:r>
      <w:r w:rsidR="009109A1" w:rsidRPr="00EE678B">
        <w:t>:</w:t>
      </w:r>
      <w:r w:rsidR="003A0668" w:rsidRPr="00EE678B">
        <w:t xml:space="preserve"> Autocanceling</w:t>
      </w:r>
      <w:bookmarkEnd w:id="1310"/>
    </w:p>
    <w:p w:rsidR="003A0668" w:rsidRPr="00EE678B" w:rsidRDefault="003A0668" w:rsidP="003A0668">
      <w:pPr>
        <w:rPr>
          <w:color w:val="000000"/>
          <w:szCs w:val="20"/>
        </w:rPr>
      </w:pPr>
    </w:p>
    <w:p w:rsidR="003A0668" w:rsidRPr="00EE678B" w:rsidRDefault="003A0668" w:rsidP="003A0668">
      <w:pPr>
        <w:rPr>
          <w:color w:val="000000"/>
          <w:szCs w:val="20"/>
        </w:rPr>
      </w:pPr>
      <w:r w:rsidRPr="00EE678B">
        <w:rPr>
          <w:color w:val="000000"/>
          <w:szCs w:val="20"/>
        </w:rPr>
        <w:t>This chapter describes the option for canceling prescriptions for patient who are admitted as inpatients.</w:t>
      </w:r>
    </w:p>
    <w:p w:rsidR="003A0668" w:rsidRPr="00EE678B" w:rsidRDefault="003A0668" w:rsidP="004E0305">
      <w:pPr>
        <w:pStyle w:val="Heading2"/>
      </w:pPr>
      <w:bookmarkStart w:id="1311" w:name="_Toc280701126"/>
      <w:bookmarkStart w:id="1312" w:name="_Toc299044297"/>
      <w:bookmarkStart w:id="1313" w:name="_Toc280853466"/>
      <w:bookmarkStart w:id="1314" w:name="_Toc303286045"/>
      <w:bookmarkStart w:id="1315" w:name="_Toc339961927"/>
      <w:bookmarkStart w:id="1316" w:name="_Toc339962458"/>
      <w:bookmarkStart w:id="1317" w:name="_Toc340138585"/>
      <w:bookmarkStart w:id="1318" w:name="_Toc340138873"/>
      <w:bookmarkStart w:id="1319" w:name="_Toc340139135"/>
      <w:bookmarkStart w:id="1320" w:name="_Toc340143766"/>
      <w:bookmarkStart w:id="1321" w:name="_Toc340144023"/>
      <w:bookmarkStart w:id="1322" w:name="_Toc4140307"/>
      <w:r w:rsidRPr="00EE678B">
        <w:t>Autocan</w:t>
      </w:r>
      <w:bookmarkStart w:id="1323" w:name="_Hlt289845851"/>
      <w:bookmarkEnd w:id="1323"/>
      <w:r w:rsidRPr="00EE678B">
        <w:t>cel Rx's on Admission</w:t>
      </w:r>
      <w:bookmarkEnd w:id="1311"/>
      <w:bookmarkEnd w:id="1312"/>
      <w:bookmarkEnd w:id="1313"/>
      <w:bookmarkEnd w:id="1314"/>
      <w:bookmarkEnd w:id="1315"/>
      <w:bookmarkEnd w:id="1316"/>
      <w:bookmarkEnd w:id="1317"/>
      <w:bookmarkEnd w:id="1318"/>
      <w:bookmarkEnd w:id="1319"/>
      <w:bookmarkEnd w:id="1320"/>
      <w:bookmarkEnd w:id="1321"/>
      <w:bookmarkEnd w:id="1322"/>
      <w:r w:rsidRPr="00EE678B">
        <w:fldChar w:fldCharType="begin"/>
      </w:r>
      <w:r w:rsidRPr="00EE678B">
        <w:instrText>XE "Autocancel Rx's on Admission"</w:instrText>
      </w:r>
      <w:r w:rsidRPr="00EE678B">
        <w:fldChar w:fldCharType="end"/>
      </w:r>
    </w:p>
    <w:p w:rsidR="003A0668" w:rsidRPr="00EE678B" w:rsidRDefault="003A0668" w:rsidP="00FC7A1D">
      <w:pPr>
        <w:pStyle w:val="Manual-optionname"/>
      </w:pPr>
      <w:r w:rsidRPr="00EE678B">
        <w:t>[PSO AUTOCANCEL1]</w:t>
      </w:r>
    </w:p>
    <w:p w:rsidR="003A0668" w:rsidRPr="00EE678B" w:rsidRDefault="003A0668" w:rsidP="00FC7A1D">
      <w:pPr>
        <w:keepNext/>
        <w:rPr>
          <w:rFonts w:eastAsia="MS Mincho"/>
          <w:szCs w:val="20"/>
        </w:rPr>
      </w:pPr>
    </w:p>
    <w:p w:rsidR="003A0668" w:rsidRPr="00EE678B" w:rsidRDefault="003A0668" w:rsidP="00410BC2">
      <w:pPr>
        <w:keepNext/>
        <w:keepLines/>
        <w:rPr>
          <w:color w:val="000000"/>
          <w:szCs w:val="20"/>
        </w:rPr>
      </w:pPr>
      <w:r w:rsidRPr="00EE678B">
        <w:rPr>
          <w:color w:val="000000"/>
          <w:szCs w:val="20"/>
        </w:rPr>
        <w:t xml:space="preserve">Using the </w:t>
      </w:r>
      <w:r w:rsidRPr="00EE678B">
        <w:rPr>
          <w:i/>
          <w:color w:val="000000"/>
          <w:szCs w:val="20"/>
        </w:rPr>
        <w:t>Autocancel Rx's on Admission</w:t>
      </w:r>
      <w:r w:rsidRPr="00EE678B">
        <w:rPr>
          <w:color w:val="000000"/>
          <w:szCs w:val="20"/>
        </w:rPr>
        <w:t xml:space="preserve"> option, a job can be tasked every night to cancel the outpatient prescriptions of patients who were admitted three (3) days previous. Enter the desired time to queue the job to run. The time set for the job to run can also be edited with this option. The job should be set to run at a time between 5:30 p.m. and 11:30 p.m. (or as convenient for the site).</w:t>
      </w:r>
    </w:p>
    <w:p w:rsidR="003A0668" w:rsidRPr="00EE678B" w:rsidRDefault="003A0668" w:rsidP="003A0668">
      <w:pPr>
        <w:rPr>
          <w:rFonts w:eastAsia="MS Mincho"/>
          <w:szCs w:val="20"/>
        </w:rPr>
      </w:pPr>
    </w:p>
    <w:p w:rsidR="003A0668" w:rsidRPr="00EE678B" w:rsidRDefault="003A0668" w:rsidP="00273A35">
      <w:pPr>
        <w:pStyle w:val="ScreenCapture"/>
        <w:rPr>
          <w:rFonts w:eastAsia="MS Mincho"/>
        </w:rPr>
      </w:pPr>
      <w:r w:rsidRPr="00EE678B">
        <w:rPr>
          <w:rFonts w:eastAsia="MS Mincho"/>
        </w:rPr>
        <w:t xml:space="preserve">Select Outpatient Pharmacy Manager Option: </w:t>
      </w:r>
      <w:r w:rsidRPr="00EE678B">
        <w:rPr>
          <w:rFonts w:eastAsia="MS Mincho"/>
          <w:b/>
        </w:rPr>
        <w:t>Autocancel</w:t>
      </w:r>
      <w:r w:rsidRPr="00EE678B">
        <w:rPr>
          <w:rFonts w:eastAsia="MS Mincho"/>
        </w:rPr>
        <w:t xml:space="preserve"> Rx's on Admission</w:t>
      </w:r>
    </w:p>
    <w:p w:rsidR="003A0668" w:rsidRPr="00EE678B" w:rsidRDefault="003A0668" w:rsidP="00273A35">
      <w:pPr>
        <w:pStyle w:val="ScreenCapture"/>
      </w:pPr>
    </w:p>
    <w:p w:rsidR="003A0668" w:rsidRPr="00EE678B" w:rsidRDefault="003A0668" w:rsidP="00273A35">
      <w:pPr>
        <w:pStyle w:val="ScreenCapture"/>
      </w:pPr>
      <w:r w:rsidRPr="00EE678B">
        <w:t xml:space="preserve">                          Edit Option Schedule</w:t>
      </w:r>
    </w:p>
    <w:p w:rsidR="003A0668" w:rsidRPr="00EE678B" w:rsidRDefault="003A0668" w:rsidP="00273A35">
      <w:pPr>
        <w:pStyle w:val="ScreenCapture"/>
      </w:pPr>
      <w:r w:rsidRPr="00EE678B">
        <w:t xml:space="preserve">    Option Name: PSO AUTOCANCEL                </w:t>
      </w:r>
    </w:p>
    <w:p w:rsidR="003A0668" w:rsidRPr="00EE678B" w:rsidRDefault="003A0668" w:rsidP="00273A35">
      <w:pPr>
        <w:pStyle w:val="ScreenCapture"/>
      </w:pPr>
      <w:r w:rsidRPr="00EE678B">
        <w:t xml:space="preserve">    Menu Text: Autocancel on Admission                   TASK ID: 1090241</w:t>
      </w:r>
    </w:p>
    <w:p w:rsidR="003A0668" w:rsidRPr="00EE678B" w:rsidRDefault="003A0668" w:rsidP="00273A35">
      <w:pPr>
        <w:pStyle w:val="ScreenCapture"/>
      </w:pPr>
      <w:r w:rsidRPr="00EE678B">
        <w:t xml:space="preserve">  __________________________________________________________________________</w:t>
      </w:r>
    </w:p>
    <w:p w:rsidR="003A0668" w:rsidRPr="00EE678B" w:rsidRDefault="003A0668" w:rsidP="00273A35">
      <w:pPr>
        <w:pStyle w:val="ScreenCapture"/>
      </w:pPr>
    </w:p>
    <w:p w:rsidR="003A0668" w:rsidRPr="00EE678B" w:rsidRDefault="003A0668" w:rsidP="00273A35">
      <w:pPr>
        <w:pStyle w:val="ScreenCapture"/>
      </w:pPr>
      <w:r w:rsidRPr="00EE678B">
        <w:t xml:space="preserve">  QUEUED TO RUN AT WHAT TIME: JUN 27,2007@12:02             </w:t>
      </w:r>
    </w:p>
    <w:p w:rsidR="003A0668" w:rsidRPr="00EE678B" w:rsidRDefault="003A0668" w:rsidP="00273A35">
      <w:pPr>
        <w:pStyle w:val="ScreenCapture"/>
      </w:pPr>
    </w:p>
    <w:p w:rsidR="003A0668" w:rsidRPr="00EE678B" w:rsidRDefault="003A0668" w:rsidP="00273A35">
      <w:pPr>
        <w:pStyle w:val="ScreenCapture"/>
      </w:pPr>
      <w:r w:rsidRPr="00EE678B">
        <w:t xml:space="preserve">DEVICE FOR QUEUED JOB OUTPUT:                               </w:t>
      </w:r>
    </w:p>
    <w:p w:rsidR="003A0668" w:rsidRPr="00EE678B" w:rsidRDefault="003A0668" w:rsidP="00273A35">
      <w:pPr>
        <w:pStyle w:val="ScreenCapture"/>
      </w:pPr>
    </w:p>
    <w:p w:rsidR="003A0668" w:rsidRPr="00EE678B" w:rsidRDefault="003A0668" w:rsidP="00273A35">
      <w:pPr>
        <w:pStyle w:val="ScreenCapture"/>
      </w:pPr>
      <w:r w:rsidRPr="00EE678B">
        <w:t xml:space="preserve"> QUEUED TO RUN ON VOLUME SET:                      </w:t>
      </w:r>
    </w:p>
    <w:p w:rsidR="003A0668" w:rsidRPr="00EE678B" w:rsidRDefault="003A0668" w:rsidP="00273A35">
      <w:pPr>
        <w:pStyle w:val="ScreenCapture"/>
      </w:pPr>
    </w:p>
    <w:p w:rsidR="003A0668" w:rsidRPr="00EE678B" w:rsidRDefault="003A0668" w:rsidP="00273A35">
      <w:pPr>
        <w:pStyle w:val="ScreenCapture"/>
      </w:pPr>
      <w:r w:rsidRPr="00EE678B">
        <w:t xml:space="preserve">      RESCHEDULING FREQUENCY: 1D                            </w:t>
      </w:r>
    </w:p>
    <w:p w:rsidR="003A0668" w:rsidRPr="00EE678B" w:rsidRDefault="003A0668" w:rsidP="00273A35">
      <w:pPr>
        <w:pStyle w:val="ScreenCapture"/>
      </w:pPr>
    </w:p>
    <w:p w:rsidR="003A0668" w:rsidRPr="00EE678B" w:rsidRDefault="003A0668" w:rsidP="00273A35">
      <w:pPr>
        <w:pStyle w:val="ScreenCapture"/>
      </w:pPr>
      <w:r w:rsidRPr="00EE678B">
        <w:t xml:space="preserve">             TASK PARAMETERS:                                                 </w:t>
      </w:r>
    </w:p>
    <w:p w:rsidR="003A0668" w:rsidRPr="00EE678B" w:rsidRDefault="003A0668" w:rsidP="00273A35">
      <w:pPr>
        <w:pStyle w:val="ScreenCapture"/>
      </w:pPr>
    </w:p>
    <w:p w:rsidR="003A0668" w:rsidRPr="00EE678B" w:rsidRDefault="003A0668" w:rsidP="00273A35">
      <w:pPr>
        <w:pStyle w:val="ScreenCapture"/>
      </w:pPr>
      <w:r w:rsidRPr="00EE678B">
        <w:t xml:space="preserve">            SPECIAL QUEUEING:                     </w:t>
      </w:r>
    </w:p>
    <w:p w:rsidR="003A0668" w:rsidRPr="00EE678B" w:rsidRDefault="003A0668" w:rsidP="00273A35">
      <w:pPr>
        <w:pStyle w:val="ScreenCapture"/>
      </w:pPr>
    </w:p>
    <w:p w:rsidR="003A0668" w:rsidRPr="00EE678B" w:rsidRDefault="003A0668" w:rsidP="00273A35">
      <w:pPr>
        <w:pStyle w:val="ScreenCapture"/>
      </w:pPr>
      <w:r w:rsidRPr="00EE678B">
        <w:t>_______________________________________________________________________________</w:t>
      </w:r>
    </w:p>
    <w:p w:rsidR="003A0668" w:rsidRPr="00EE678B" w:rsidRDefault="003A0668" w:rsidP="00273A35">
      <w:pPr>
        <w:pStyle w:val="ScreenCapture"/>
      </w:pPr>
      <w:r w:rsidRPr="00EE678B">
        <w:t>s        SAVE</w:t>
      </w:r>
    </w:p>
    <w:p w:rsidR="003A0668" w:rsidRPr="00EE678B" w:rsidRDefault="003A0668" w:rsidP="00273A35">
      <w:pPr>
        <w:pStyle w:val="ScreenCapture"/>
      </w:pPr>
      <w:r w:rsidRPr="00EE678B">
        <w:t>n        NEXT PAGE</w:t>
      </w:r>
    </w:p>
    <w:p w:rsidR="003A0668" w:rsidRPr="00EE678B" w:rsidRDefault="003A0668" w:rsidP="00273A35">
      <w:pPr>
        <w:pStyle w:val="ScreenCapture"/>
      </w:pPr>
      <w:r w:rsidRPr="00EE678B">
        <w:t>r        REFRESH</w:t>
      </w:r>
    </w:p>
    <w:p w:rsidR="003A0668" w:rsidRPr="00EE678B" w:rsidRDefault="003A0668" w:rsidP="00273A35">
      <w:pPr>
        <w:pStyle w:val="ScreenCapture"/>
      </w:pPr>
    </w:p>
    <w:p w:rsidR="003A0668" w:rsidRPr="00EE678B" w:rsidRDefault="003A0668" w:rsidP="00273A35">
      <w:pPr>
        <w:pStyle w:val="ScreenCapture"/>
      </w:pPr>
    </w:p>
    <w:p w:rsidR="003A0668" w:rsidRPr="00EE678B" w:rsidRDefault="003A0668" w:rsidP="00273A35">
      <w:pPr>
        <w:pStyle w:val="ScreenCapture"/>
      </w:pPr>
      <w:r w:rsidRPr="00EE678B">
        <w:t>COMMAND:                                   Press &lt;PF1&gt;H for help    Insert</w:t>
      </w:r>
    </w:p>
    <w:p w:rsidR="003A0668" w:rsidRPr="00EE678B" w:rsidRDefault="003A0668" w:rsidP="003A0668">
      <w:pPr>
        <w:rPr>
          <w:color w:val="000000"/>
          <w:szCs w:val="20"/>
        </w:rPr>
      </w:pPr>
    </w:p>
    <w:p w:rsidR="003A0668" w:rsidRPr="00EE678B" w:rsidRDefault="003A0668" w:rsidP="003A0668">
      <w:pPr>
        <w:jc w:val="center"/>
        <w:rPr>
          <w:i/>
          <w:iCs/>
          <w:color w:val="000000"/>
          <w:szCs w:val="20"/>
        </w:rPr>
      </w:pPr>
      <w:r w:rsidRPr="00EE678B">
        <w:rPr>
          <w:color w:val="000080"/>
          <w:szCs w:val="20"/>
        </w:rPr>
        <w:br w:type="page"/>
      </w:r>
      <w:r w:rsidRPr="00EE678B">
        <w:rPr>
          <w:i/>
          <w:iCs/>
          <w:color w:val="000000"/>
          <w:szCs w:val="20"/>
        </w:rPr>
        <w:t>(This page included for two-sided copying.)</w:t>
      </w:r>
    </w:p>
    <w:p w:rsidR="00410BC2" w:rsidRPr="00EE678B" w:rsidRDefault="00410BC2" w:rsidP="003A0668">
      <w:pPr>
        <w:jc w:val="center"/>
        <w:rPr>
          <w:i/>
          <w:iCs/>
          <w:color w:val="000000"/>
          <w:szCs w:val="20"/>
        </w:rPr>
      </w:pPr>
    </w:p>
    <w:p w:rsidR="00410BC2" w:rsidRPr="00EE678B" w:rsidRDefault="009426E7" w:rsidP="009426E7">
      <w:pPr>
        <w:pStyle w:val="ChapterHeading"/>
      </w:pPr>
      <w:r w:rsidRPr="00EE678B">
        <w:rPr>
          <w:rFonts w:eastAsia="MS Mincho"/>
          <w:szCs w:val="20"/>
        </w:rPr>
        <w:br w:type="page"/>
      </w:r>
      <w:bookmarkStart w:id="1324" w:name="_Toc513952651"/>
      <w:bookmarkStart w:id="1325" w:name="_Toc520273335"/>
      <w:bookmarkStart w:id="1326" w:name="_Toc520299127"/>
      <w:bookmarkStart w:id="1327" w:name="_Toc520304594"/>
      <w:bookmarkStart w:id="1328" w:name="_Toc32836868"/>
      <w:bookmarkStart w:id="1329" w:name="_Toc38424532"/>
      <w:bookmarkStart w:id="1330" w:name="_Toc50535229"/>
      <w:bookmarkStart w:id="1331" w:name="_Toc280701127"/>
      <w:bookmarkStart w:id="1332" w:name="_Toc299044298"/>
      <w:bookmarkStart w:id="1333" w:name="_Toc280853467"/>
      <w:bookmarkStart w:id="1334" w:name="_Toc303286046"/>
      <w:bookmarkStart w:id="1335" w:name="_Toc339961928"/>
      <w:bookmarkStart w:id="1336" w:name="_Toc340138586"/>
      <w:bookmarkStart w:id="1337" w:name="_Toc340139136"/>
      <w:bookmarkStart w:id="1338" w:name="_Toc4140308"/>
      <w:r w:rsidR="00410BC2"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6</w:t>
      </w:r>
      <w:r w:rsidR="00251627">
        <w:rPr>
          <w:noProof/>
        </w:rPr>
        <w:fldChar w:fldCharType="end"/>
      </w:r>
      <w:r w:rsidR="009109A1" w:rsidRPr="00EE678B">
        <w:t>:</w:t>
      </w:r>
      <w:r w:rsidR="00410BC2" w:rsidRPr="00EE678B">
        <w:t xml:space="preserve"> Using the Bingo Board Menu</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r w:rsidR="00410BC2" w:rsidRPr="00EE678B">
        <w:fldChar w:fldCharType="begin"/>
      </w:r>
      <w:r w:rsidR="00410BC2" w:rsidRPr="00EE678B">
        <w:instrText>XE "Using the Bingo Board Menu"</w:instrText>
      </w:r>
      <w:r w:rsidR="00410BC2" w:rsidRPr="00EE678B">
        <w:fldChar w:fldCharType="end"/>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This chapter describes the options available on the </w:t>
      </w:r>
      <w:r w:rsidRPr="00EE678B">
        <w:rPr>
          <w:i/>
          <w:color w:val="000000"/>
          <w:szCs w:val="20"/>
        </w:rPr>
        <w:t>Bingo Board</w:t>
      </w:r>
      <w:r w:rsidRPr="00EE678B">
        <w:rPr>
          <w:color w:val="000000"/>
          <w:szCs w:val="20"/>
        </w:rPr>
        <w:t xml:space="preserve"> menu.</w:t>
      </w:r>
    </w:p>
    <w:p w:rsidR="00410BC2" w:rsidRPr="00EE678B" w:rsidRDefault="00410BC2" w:rsidP="004E0305">
      <w:pPr>
        <w:pStyle w:val="Heading2"/>
      </w:pPr>
      <w:bookmarkStart w:id="1339" w:name="_Toc280701128"/>
      <w:bookmarkStart w:id="1340" w:name="_Toc299044299"/>
      <w:bookmarkStart w:id="1341" w:name="_Toc280853468"/>
      <w:bookmarkStart w:id="1342" w:name="_Toc303286047"/>
      <w:bookmarkStart w:id="1343" w:name="_Toc339961929"/>
      <w:bookmarkStart w:id="1344" w:name="_Toc339962459"/>
      <w:bookmarkStart w:id="1345" w:name="_Toc340138587"/>
      <w:bookmarkStart w:id="1346" w:name="_Toc340138874"/>
      <w:bookmarkStart w:id="1347" w:name="_Toc340139137"/>
      <w:bookmarkStart w:id="1348" w:name="_Toc340143767"/>
      <w:bookmarkStart w:id="1349" w:name="_Toc340144024"/>
      <w:bookmarkStart w:id="1350" w:name="_Toc4140309"/>
      <w:r w:rsidRPr="00EE678B">
        <w:t>Bingo Board</w:t>
      </w:r>
      <w:bookmarkEnd w:id="1339"/>
      <w:bookmarkEnd w:id="1340"/>
      <w:bookmarkEnd w:id="1341"/>
      <w:bookmarkEnd w:id="1342"/>
      <w:bookmarkEnd w:id="1343"/>
      <w:bookmarkEnd w:id="1344"/>
      <w:bookmarkEnd w:id="1345"/>
      <w:bookmarkEnd w:id="1346"/>
      <w:bookmarkEnd w:id="1347"/>
      <w:bookmarkEnd w:id="1348"/>
      <w:bookmarkEnd w:id="1349"/>
      <w:bookmarkEnd w:id="1350"/>
    </w:p>
    <w:p w:rsidR="00410BC2" w:rsidRPr="00EE678B" w:rsidRDefault="00410BC2" w:rsidP="00FC7A1D">
      <w:pPr>
        <w:pStyle w:val="Manual-optionname"/>
      </w:pPr>
      <w:r w:rsidRPr="00EE678B">
        <w:t>[PSO BINGO BOARD]</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 xml:space="preserve">Pharmacy management uses the </w:t>
      </w:r>
      <w:r w:rsidRPr="00EE678B">
        <w:rPr>
          <w:i/>
          <w:color w:val="000000"/>
          <w:szCs w:val="20"/>
        </w:rPr>
        <w:t>Bingo Board</w:t>
      </w:r>
      <w:r w:rsidRPr="00EE678B">
        <w:rPr>
          <w:color w:val="000000"/>
          <w:szCs w:val="20"/>
        </w:rPr>
        <w:t xml:space="preserve"> menu to control the bingo board functions. The bingo board notifies a patient that the prescription has been filled. This is accomplished by displaying the patient's name or a number on monitors located in the pharmacy and non-pharmacy (i.e., cafeteria) waiting areas.</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first prompts upon entering Outpatient Pharmacy are to enter the division and label printer. If more than one group has been defined, a prompt to enter a display group will appear. If only one group is defined, it is automatically selected and no prompt appears. If no display group is defined, it is assumed that the site is not set up to run bingo board.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following options are available on the</w:t>
      </w:r>
      <w:r w:rsidRPr="00EE678B">
        <w:rPr>
          <w:i/>
          <w:color w:val="000000"/>
          <w:szCs w:val="20"/>
        </w:rPr>
        <w:t xml:space="preserve"> Bingo Board </w:t>
      </w:r>
      <w:r w:rsidRPr="00EE678B">
        <w:rPr>
          <w:color w:val="000000"/>
          <w:szCs w:val="20"/>
        </w:rPr>
        <w:t>menu:</w:t>
      </w:r>
    </w:p>
    <w:p w:rsidR="00410BC2" w:rsidRPr="00EE678B" w:rsidRDefault="00410BC2">
      <w:pPr>
        <w:numPr>
          <w:ilvl w:val="0"/>
          <w:numId w:val="32"/>
        </w:numPr>
        <w:spacing w:before="120"/>
        <w:rPr>
          <w:i/>
          <w:color w:val="000000"/>
          <w:szCs w:val="20"/>
        </w:rPr>
        <w:pPrChange w:id="1351" w:author="Fred Perez" w:date="2019-03-22T09:44:00Z">
          <w:pPr>
            <w:numPr>
              <w:numId w:val="34"/>
            </w:numPr>
            <w:tabs>
              <w:tab w:val="num" w:pos="720"/>
            </w:tabs>
            <w:spacing w:before="120"/>
            <w:ind w:left="720" w:hanging="360"/>
          </w:pPr>
        </w:pPrChange>
      </w:pPr>
      <w:r w:rsidRPr="00EE678B">
        <w:rPr>
          <w:i/>
          <w:color w:val="000000"/>
          <w:szCs w:val="20"/>
        </w:rPr>
        <w:t>BM</w:t>
      </w:r>
      <w:r w:rsidRPr="00EE678B">
        <w:rPr>
          <w:i/>
          <w:color w:val="000000"/>
          <w:szCs w:val="20"/>
        </w:rPr>
        <w:tab/>
        <w:t>Bingo Board Manager</w:t>
      </w:r>
    </w:p>
    <w:p w:rsidR="00410BC2" w:rsidRPr="00EE678B" w:rsidRDefault="00410BC2">
      <w:pPr>
        <w:numPr>
          <w:ilvl w:val="0"/>
          <w:numId w:val="32"/>
        </w:numPr>
        <w:rPr>
          <w:i/>
          <w:color w:val="000000"/>
          <w:szCs w:val="20"/>
        </w:rPr>
        <w:pPrChange w:id="1352" w:author="Fred Perez" w:date="2019-03-22T09:44:00Z">
          <w:pPr>
            <w:numPr>
              <w:numId w:val="34"/>
            </w:numPr>
            <w:tabs>
              <w:tab w:val="num" w:pos="720"/>
            </w:tabs>
            <w:ind w:left="720" w:hanging="360"/>
          </w:pPr>
        </w:pPrChange>
      </w:pPr>
      <w:r w:rsidRPr="00EE678B">
        <w:rPr>
          <w:i/>
          <w:color w:val="000000"/>
          <w:szCs w:val="20"/>
        </w:rPr>
        <w:t>BU</w:t>
      </w:r>
      <w:r w:rsidRPr="00EE678B">
        <w:rPr>
          <w:i/>
          <w:color w:val="000000"/>
          <w:szCs w:val="20"/>
        </w:rPr>
        <w:tab/>
        <w:t>Bingo Board User</w:t>
      </w:r>
    </w:p>
    <w:p w:rsidR="00410BC2" w:rsidRPr="00EE678B" w:rsidRDefault="00410BC2" w:rsidP="004E0305">
      <w:pPr>
        <w:pStyle w:val="Heading2"/>
      </w:pPr>
      <w:bookmarkStart w:id="1353" w:name="_Toc520273336"/>
      <w:bookmarkStart w:id="1354" w:name="_Toc520299128"/>
      <w:bookmarkStart w:id="1355" w:name="_Toc520304595"/>
      <w:bookmarkStart w:id="1356" w:name="_Toc32836869"/>
      <w:bookmarkStart w:id="1357" w:name="_Toc38424533"/>
      <w:bookmarkStart w:id="1358" w:name="_Toc50535230"/>
      <w:bookmarkStart w:id="1359" w:name="_Toc280701129"/>
      <w:bookmarkStart w:id="1360" w:name="_Toc299044300"/>
      <w:bookmarkStart w:id="1361" w:name="_Toc280853469"/>
      <w:bookmarkStart w:id="1362" w:name="_Toc303286048"/>
      <w:bookmarkStart w:id="1363" w:name="_Toc339961930"/>
      <w:bookmarkStart w:id="1364" w:name="_Toc339962460"/>
      <w:bookmarkStart w:id="1365" w:name="_Toc340138588"/>
      <w:bookmarkStart w:id="1366" w:name="_Toc340138875"/>
      <w:bookmarkStart w:id="1367" w:name="_Toc340139138"/>
      <w:bookmarkStart w:id="1368" w:name="_Toc340143768"/>
      <w:bookmarkStart w:id="1369" w:name="_Toc340144025"/>
      <w:bookmarkStart w:id="1370" w:name="_Toc4140310"/>
      <w:r w:rsidRPr="00EE678B">
        <w:t>Bingo Board Man</w:t>
      </w:r>
      <w:bookmarkStart w:id="1371" w:name="_Hlt289845853"/>
      <w:bookmarkEnd w:id="1371"/>
      <w:r w:rsidRPr="00EE678B">
        <w:t>ager</w:t>
      </w:r>
      <w:r w:rsidRPr="00EE678B">
        <w:fldChar w:fldCharType="begin"/>
      </w:r>
      <w:r w:rsidRPr="00EE678B">
        <w:instrText>XE "Bingo Board Manager"</w:instrText>
      </w:r>
      <w:r w:rsidRPr="00EE678B">
        <w:fldChar w:fldCharType="end"/>
      </w:r>
      <w:r w:rsidRPr="00EE678B">
        <w:t xml:space="preserve"> (BM)</w:t>
      </w:r>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10BC2" w:rsidRPr="00EE678B" w:rsidRDefault="00410BC2" w:rsidP="00FC7A1D">
      <w:pPr>
        <w:pStyle w:val="Manual-optionname"/>
      </w:pPr>
      <w:r w:rsidRPr="00EE678B">
        <w:t>[PSO BINGO MANAGER]</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 xml:space="preserve">The necessary options to set up the bingo board can be accessed through the </w:t>
      </w:r>
      <w:r w:rsidRPr="00EE678B">
        <w:rPr>
          <w:i/>
          <w:color w:val="000000"/>
          <w:szCs w:val="20"/>
        </w:rPr>
        <w:t>Bingo Board Manager</w:t>
      </w:r>
      <w:r w:rsidRPr="00EE678B">
        <w:rPr>
          <w:color w:val="000000"/>
          <w:szCs w:val="20"/>
        </w:rPr>
        <w:t xml:space="preserve"> menu. Before data entry can begin, the division must be defined when entering the software package. Divisions are manager defined, but should be consistent with local policies in order to keep the statistical data relevant. At least one division must be defined.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After the division has been defined, the display parameters must be defined through the </w:t>
      </w:r>
      <w:r w:rsidRPr="00EE678B">
        <w:rPr>
          <w:i/>
          <w:color w:val="000000"/>
          <w:szCs w:val="20"/>
        </w:rPr>
        <w:t>Enter/Edit Display</w:t>
      </w:r>
      <w:r w:rsidRPr="00EE678B">
        <w:rPr>
          <w:color w:val="000000"/>
          <w:szCs w:val="20"/>
        </w:rPr>
        <w:t xml:space="preserve"> option. The display group is a uniquely defined location where the patient data will be displayed. As with the division parameter, at least one display group must be defined.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Names now display differently on the bingo board. Names and ticket numbers can be displayed alphabetically in one column, and new names to the board will appear in reverse video for a user-defined amount of time. The user enters the time when creating a display group and it is stored in the GROUP DISPLAY file.</w:t>
      </w:r>
    </w:p>
    <w:p w:rsidR="00410BC2" w:rsidRPr="00EE678B" w:rsidRDefault="00410BC2" w:rsidP="00410BC2">
      <w:pPr>
        <w:rPr>
          <w:color w:val="000000"/>
          <w:szCs w:val="20"/>
        </w:rPr>
      </w:pPr>
    </w:p>
    <w:tbl>
      <w:tblPr>
        <w:tblW w:w="0" w:type="auto"/>
        <w:tblInd w:w="18" w:type="dxa"/>
        <w:tblLook w:val="04A0" w:firstRow="1" w:lastRow="0" w:firstColumn="1" w:lastColumn="0" w:noHBand="0" w:noVBand="1"/>
      </w:tblPr>
      <w:tblGrid>
        <w:gridCol w:w="936"/>
        <w:gridCol w:w="8406"/>
      </w:tblGrid>
      <w:tr w:rsidR="00410BC2" w:rsidRPr="00EE678B" w:rsidTr="006D235E">
        <w:tc>
          <w:tcPr>
            <w:tcW w:w="900" w:type="dxa"/>
            <w:shd w:val="clear" w:color="auto" w:fill="auto"/>
          </w:tcPr>
          <w:p w:rsidR="00410BC2" w:rsidRPr="00EE678B" w:rsidRDefault="00583040" w:rsidP="006D235E">
            <w:pPr>
              <w:spacing w:before="120"/>
              <w:ind w:left="180"/>
              <w:rPr>
                <w:noProof/>
              </w:rPr>
            </w:pPr>
            <w:r>
              <w:rPr>
                <w:noProof/>
              </w:rPr>
              <w:drawing>
                <wp:anchor distT="0" distB="0" distL="114300" distR="114300" simplePos="0" relativeHeight="251650560" behindDoc="0" locked="0" layoutInCell="1" allowOverlap="0">
                  <wp:simplePos x="0" y="0"/>
                  <wp:positionH relativeFrom="column">
                    <wp:posOffset>3175</wp:posOffset>
                  </wp:positionH>
                  <wp:positionV relativeFrom="paragraph">
                    <wp:posOffset>117475</wp:posOffset>
                  </wp:positionV>
                  <wp:extent cx="457200" cy="371475"/>
                  <wp:effectExtent l="0" t="0" r="0" b="0"/>
                  <wp:wrapSquare wrapText="bothSides"/>
                  <wp:docPr id="1491" name="Picture 26"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p>
        </w:tc>
        <w:tc>
          <w:tcPr>
            <w:tcW w:w="8658" w:type="dxa"/>
            <w:shd w:val="clear" w:color="auto" w:fill="auto"/>
          </w:tcPr>
          <w:p w:rsidR="00410BC2" w:rsidRPr="00EE678B" w:rsidRDefault="00410BC2" w:rsidP="006D235E">
            <w:pPr>
              <w:spacing w:before="120"/>
              <w:rPr>
                <w:color w:val="000000"/>
                <w:szCs w:val="20"/>
              </w:rPr>
            </w:pPr>
            <w:r w:rsidRPr="00EE678B">
              <w:rPr>
                <w:color w:val="000000"/>
                <w:szCs w:val="20"/>
              </w:rPr>
              <w:t>IRMS must set up a dedicated device to be used for the bingo board. Only devices with the sub-type C-VT can be entered at the “DISPLAY DEVICE” prompt. A DEC VT-220 with a coaxial output connected to a cable ready TV monitor is all that is needed on the hardware side.</w:t>
            </w:r>
          </w:p>
        </w:tc>
      </w:tr>
    </w:tbl>
    <w:p w:rsidR="00410BC2" w:rsidRPr="00EE678B" w:rsidRDefault="00410BC2" w:rsidP="00410BC2">
      <w:pPr>
        <w:ind w:left="180"/>
        <w:rPr>
          <w:color w:val="000000"/>
          <w:szCs w:val="20"/>
        </w:rPr>
      </w:pPr>
    </w:p>
    <w:p w:rsidR="00410BC2" w:rsidRPr="00EE678B" w:rsidRDefault="00410BC2" w:rsidP="00410BC2">
      <w:pPr>
        <w:keepNext/>
        <w:keepLines/>
        <w:rPr>
          <w:color w:val="000000"/>
          <w:szCs w:val="20"/>
        </w:rPr>
      </w:pPr>
      <w:r w:rsidRPr="00EE678B">
        <w:rPr>
          <w:color w:val="000000"/>
          <w:szCs w:val="20"/>
        </w:rPr>
        <w:t xml:space="preserve">The following options are available on the </w:t>
      </w:r>
      <w:r w:rsidRPr="00EE678B">
        <w:rPr>
          <w:i/>
          <w:color w:val="000000"/>
          <w:szCs w:val="20"/>
        </w:rPr>
        <w:t xml:space="preserve">Bingo Board Manager </w:t>
      </w:r>
      <w:r w:rsidRPr="00EE678B">
        <w:rPr>
          <w:color w:val="000000"/>
          <w:szCs w:val="20"/>
        </w:rPr>
        <w:t>menu:</w:t>
      </w:r>
    </w:p>
    <w:p w:rsidR="00410BC2" w:rsidRPr="00EE678B" w:rsidRDefault="00410BC2" w:rsidP="009426E7">
      <w:pPr>
        <w:keepNext/>
        <w:keepLines/>
        <w:numPr>
          <w:ilvl w:val="0"/>
          <w:numId w:val="24"/>
        </w:numPr>
        <w:spacing w:before="120"/>
        <w:rPr>
          <w:i/>
          <w:color w:val="000000"/>
          <w:szCs w:val="20"/>
        </w:rPr>
      </w:pPr>
      <w:r w:rsidRPr="00EE678B">
        <w:rPr>
          <w:i/>
          <w:color w:val="000000"/>
          <w:szCs w:val="20"/>
        </w:rPr>
        <w:t>Enter/Edit Display</w:t>
      </w:r>
    </w:p>
    <w:p w:rsidR="00410BC2" w:rsidRPr="00EE678B" w:rsidRDefault="00410BC2" w:rsidP="009B6A7F">
      <w:pPr>
        <w:keepNext/>
        <w:keepLines/>
        <w:numPr>
          <w:ilvl w:val="0"/>
          <w:numId w:val="24"/>
        </w:numPr>
        <w:rPr>
          <w:i/>
          <w:color w:val="000000"/>
          <w:szCs w:val="20"/>
        </w:rPr>
      </w:pPr>
      <w:r w:rsidRPr="00EE678B">
        <w:rPr>
          <w:i/>
          <w:color w:val="000000"/>
          <w:szCs w:val="20"/>
        </w:rPr>
        <w:t>Auto-Start Enter/Edit</w:t>
      </w:r>
    </w:p>
    <w:p w:rsidR="00410BC2" w:rsidRPr="00EE678B" w:rsidRDefault="00410BC2" w:rsidP="009B6A7F">
      <w:pPr>
        <w:keepNext/>
        <w:keepLines/>
        <w:numPr>
          <w:ilvl w:val="0"/>
          <w:numId w:val="24"/>
        </w:numPr>
        <w:rPr>
          <w:i/>
          <w:color w:val="000000"/>
          <w:szCs w:val="20"/>
        </w:rPr>
      </w:pPr>
      <w:r w:rsidRPr="00EE678B">
        <w:rPr>
          <w:i/>
          <w:color w:val="000000"/>
          <w:szCs w:val="20"/>
        </w:rPr>
        <w:t>Print Bingo Board Statistics</w:t>
      </w:r>
    </w:p>
    <w:p w:rsidR="00410BC2" w:rsidRPr="00EE678B" w:rsidRDefault="00410BC2" w:rsidP="009B6A7F">
      <w:pPr>
        <w:keepNext/>
        <w:keepLines/>
        <w:numPr>
          <w:ilvl w:val="0"/>
          <w:numId w:val="24"/>
        </w:numPr>
        <w:rPr>
          <w:i/>
          <w:color w:val="000000"/>
          <w:szCs w:val="20"/>
        </w:rPr>
      </w:pPr>
      <w:r w:rsidRPr="00EE678B">
        <w:rPr>
          <w:i/>
          <w:color w:val="000000"/>
          <w:szCs w:val="20"/>
        </w:rPr>
        <w:t>Print Bingo Board Wait Time</w:t>
      </w:r>
    </w:p>
    <w:p w:rsidR="00410BC2" w:rsidRPr="00EE678B" w:rsidRDefault="00410BC2" w:rsidP="009B6A7F">
      <w:pPr>
        <w:keepNext/>
        <w:keepLines/>
        <w:numPr>
          <w:ilvl w:val="0"/>
          <w:numId w:val="24"/>
        </w:numPr>
        <w:rPr>
          <w:i/>
          <w:color w:val="000000"/>
          <w:szCs w:val="20"/>
        </w:rPr>
      </w:pPr>
      <w:r w:rsidRPr="00EE678B">
        <w:rPr>
          <w:i/>
          <w:color w:val="000000"/>
          <w:szCs w:val="20"/>
        </w:rPr>
        <w:t>Purge Bingo Board Data</w:t>
      </w:r>
    </w:p>
    <w:p w:rsidR="00410BC2" w:rsidRPr="00EE678B" w:rsidRDefault="00410BC2" w:rsidP="009B6A7F">
      <w:pPr>
        <w:keepNext/>
        <w:keepLines/>
        <w:numPr>
          <w:ilvl w:val="0"/>
          <w:numId w:val="24"/>
        </w:numPr>
        <w:rPr>
          <w:i/>
          <w:color w:val="000000"/>
          <w:szCs w:val="20"/>
        </w:rPr>
      </w:pPr>
      <w:r w:rsidRPr="00EE678B">
        <w:rPr>
          <w:i/>
          <w:color w:val="000000"/>
          <w:szCs w:val="20"/>
        </w:rPr>
        <w:t>Start Bingo Board Display</w:t>
      </w:r>
    </w:p>
    <w:p w:rsidR="00410BC2" w:rsidRPr="00EE678B" w:rsidRDefault="00410BC2" w:rsidP="009B6A7F">
      <w:pPr>
        <w:keepNext/>
        <w:keepLines/>
        <w:numPr>
          <w:ilvl w:val="0"/>
          <w:numId w:val="24"/>
        </w:numPr>
        <w:rPr>
          <w:i/>
          <w:color w:val="000000"/>
          <w:szCs w:val="20"/>
        </w:rPr>
      </w:pPr>
      <w:r w:rsidRPr="00EE678B">
        <w:rPr>
          <w:i/>
          <w:color w:val="000000"/>
          <w:szCs w:val="20"/>
        </w:rPr>
        <w:t>Stop Bingo Board Display</w:t>
      </w:r>
    </w:p>
    <w:p w:rsidR="00410BC2" w:rsidRPr="00EE678B" w:rsidRDefault="00410BC2" w:rsidP="00410BC2">
      <w:pPr>
        <w:rPr>
          <w:i/>
          <w:color w:val="000000"/>
          <w:szCs w:val="20"/>
        </w:rPr>
      </w:pPr>
    </w:p>
    <w:p w:rsidR="00410BC2" w:rsidRPr="00EE678B" w:rsidRDefault="00410BC2" w:rsidP="007A1309">
      <w:pPr>
        <w:pStyle w:val="Heading3"/>
      </w:pPr>
      <w:bookmarkStart w:id="1372" w:name="_Toc520273337"/>
      <w:bookmarkStart w:id="1373" w:name="_Toc520299129"/>
      <w:bookmarkStart w:id="1374" w:name="_Toc520304596"/>
      <w:bookmarkStart w:id="1375" w:name="_Toc32836870"/>
      <w:bookmarkStart w:id="1376" w:name="_Toc38424534"/>
      <w:bookmarkStart w:id="1377" w:name="_Toc50535231"/>
      <w:bookmarkStart w:id="1378" w:name="_Toc280701130"/>
      <w:bookmarkStart w:id="1379" w:name="_Toc299044301"/>
      <w:bookmarkStart w:id="1380" w:name="_Toc280853470"/>
      <w:bookmarkStart w:id="1381" w:name="_Toc303286049"/>
      <w:bookmarkStart w:id="1382" w:name="_Toc339961931"/>
      <w:bookmarkStart w:id="1383" w:name="_Toc339962461"/>
      <w:bookmarkStart w:id="1384" w:name="_Toc340138589"/>
      <w:bookmarkStart w:id="1385" w:name="_Toc340138876"/>
      <w:bookmarkStart w:id="1386" w:name="_Toc340139139"/>
      <w:bookmarkStart w:id="1387" w:name="_Toc340143769"/>
      <w:bookmarkStart w:id="1388" w:name="_Toc340144026"/>
      <w:bookmarkStart w:id="1389" w:name="_Toc4140311"/>
      <w:r w:rsidRPr="00EE678B">
        <w:t>Enter/Edit Display</w:t>
      </w:r>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r w:rsidRPr="00EE678B">
        <w:fldChar w:fldCharType="begin"/>
      </w:r>
      <w:r w:rsidRPr="00EE678B">
        <w:instrText>XE "Enter/Edit Display"</w:instrText>
      </w:r>
      <w:r w:rsidRPr="00EE678B">
        <w:fldChar w:fldCharType="end"/>
      </w:r>
    </w:p>
    <w:p w:rsidR="00410BC2" w:rsidRPr="00EE678B" w:rsidRDefault="00410BC2" w:rsidP="00FC7A1D">
      <w:pPr>
        <w:pStyle w:val="Manual-optionname"/>
      </w:pPr>
      <w:r w:rsidRPr="00EE678B">
        <w:t>[PSO BINGO ENTER/EDIT DISPLAY]</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This option allows locations where the patient data will be displayed to be defined</w:t>
      </w:r>
      <w:r w:rsidRPr="00EE678B">
        <w:t xml:space="preserve"> </w:t>
      </w:r>
      <w:r w:rsidRPr="00EE678B">
        <w:rPr>
          <w:color w:val="000000"/>
          <w:szCs w:val="20"/>
        </w:rPr>
        <w:t>uniquely. Either a new display group name or the name of an existing group to edit or delete can be entered.</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If the name is chosen at the “NAME/TICKET” prompt, the “TICKET #” prompt will not appear when a new patient is entered in the </w:t>
      </w:r>
      <w:r w:rsidRPr="00EE678B">
        <w:rPr>
          <w:i/>
          <w:color w:val="000000"/>
          <w:szCs w:val="20"/>
        </w:rPr>
        <w:t>Enter New Patient</w:t>
      </w:r>
      <w:r w:rsidRPr="00EE678B">
        <w:rPr>
          <w:color w:val="000000"/>
          <w:szCs w:val="20"/>
        </w:rPr>
        <w:t xml:space="preserve"> option.</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 xml:space="preserve">The display cannot be changed from name to ticket when patients are already in the Group Display. All patients must be purged using the </w:t>
      </w:r>
      <w:r w:rsidRPr="00EE678B">
        <w:rPr>
          <w:i/>
          <w:color w:val="000000"/>
          <w:szCs w:val="20"/>
        </w:rPr>
        <w:t>Purge Bingo Board Data</w:t>
      </w:r>
      <w:r w:rsidRPr="00EE678B">
        <w:rPr>
          <w:color w:val="000000"/>
          <w:szCs w:val="20"/>
        </w:rPr>
        <w:t xml:space="preserve"> option for that Group Display. After the data is purged, the NAME/TICKET field must be edited using this option. Then the patient can be re-entered and ticket numbers assigned.</w:t>
      </w:r>
    </w:p>
    <w:p w:rsidR="00410BC2" w:rsidRPr="00EE678B" w:rsidRDefault="00410BC2" w:rsidP="00410BC2">
      <w:pPr>
        <w:rPr>
          <w:color w:val="000000"/>
          <w:szCs w:val="20"/>
        </w:rPr>
      </w:pPr>
    </w:p>
    <w:p w:rsidR="00410BC2" w:rsidRPr="00EE678B" w:rsidRDefault="00410BC2" w:rsidP="00AC3658">
      <w:pPr>
        <w:pStyle w:val="ExampleHeading"/>
        <w:rPr>
          <w:rFonts w:eastAsia="MS Mincho"/>
        </w:rPr>
      </w:pPr>
      <w:r w:rsidRPr="00EE678B">
        <w:rPr>
          <w:rFonts w:eastAsia="MS Mincho"/>
        </w:rPr>
        <w:t>Example: Enter/Edit Display</w:t>
      </w:r>
    </w:p>
    <w:p w:rsidR="00410BC2" w:rsidRPr="00EE678B" w:rsidRDefault="00410BC2" w:rsidP="00273A35">
      <w:pPr>
        <w:pStyle w:val="ScreenCapture"/>
      </w:pPr>
      <w:r w:rsidRPr="00EE678B">
        <w:t xml:space="preserve">Select Bingo Board Manager Option: </w:t>
      </w:r>
      <w:r w:rsidRPr="00EE678B">
        <w:rPr>
          <w:b/>
        </w:rPr>
        <w:t>E</w:t>
      </w:r>
      <w:r w:rsidRPr="00EE678B">
        <w:t>nter/Edit Display</w:t>
      </w:r>
    </w:p>
    <w:p w:rsidR="00410BC2" w:rsidRPr="00EE678B" w:rsidRDefault="00410BC2" w:rsidP="00273A35">
      <w:pPr>
        <w:pStyle w:val="ScreenCapture"/>
      </w:pPr>
    </w:p>
    <w:p w:rsidR="00410BC2" w:rsidRPr="00EE678B" w:rsidRDefault="00410BC2" w:rsidP="00273A35">
      <w:pPr>
        <w:pStyle w:val="ScreenCapture"/>
      </w:pPr>
      <w:r w:rsidRPr="00EE678B">
        <w:t xml:space="preserve">Select GROUP DISPLAY NAME: </w:t>
      </w:r>
      <w:r w:rsidRPr="00EE678B">
        <w:rPr>
          <w:b/>
        </w:rPr>
        <w:t>MAIN</w:t>
      </w:r>
    </w:p>
    <w:p w:rsidR="00410BC2" w:rsidRPr="00EE678B" w:rsidRDefault="00410BC2" w:rsidP="00273A35">
      <w:pPr>
        <w:pStyle w:val="ScreenCapture"/>
      </w:pPr>
      <w:r w:rsidRPr="00EE678B">
        <w:t xml:space="preserve">  Are you adding 'MAIN' as a new GROUP DISPLAY (the 3RD)? </w:t>
      </w:r>
      <w:r w:rsidRPr="00EE678B">
        <w:rPr>
          <w:b/>
        </w:rPr>
        <w:t>Y</w:t>
      </w:r>
      <w:r w:rsidRPr="00EE678B">
        <w:t xml:space="preserve"> (Yes)</w:t>
      </w:r>
    </w:p>
    <w:p w:rsidR="00410BC2" w:rsidRPr="00EE678B" w:rsidRDefault="00410BC2" w:rsidP="00273A35">
      <w:pPr>
        <w:pStyle w:val="ScreenCapture"/>
      </w:pPr>
    </w:p>
    <w:p w:rsidR="00410BC2" w:rsidRPr="00EE678B" w:rsidRDefault="00410BC2" w:rsidP="00273A35">
      <w:pPr>
        <w:pStyle w:val="ScreenCapture"/>
      </w:pPr>
      <w:r w:rsidRPr="00EE678B">
        <w:t xml:space="preserve">NAME: MAIN// </w:t>
      </w:r>
      <w:r w:rsidRPr="00EE678B">
        <w:rPr>
          <w:b/>
        </w:rPr>
        <w:t>&lt;Enter&gt;</w:t>
      </w:r>
      <w:r w:rsidRPr="00EE678B">
        <w:t xml:space="preserve">  [The name of the Display Group.]</w:t>
      </w:r>
    </w:p>
    <w:p w:rsidR="00410BC2" w:rsidRPr="00EE678B" w:rsidRDefault="00410BC2" w:rsidP="00273A35">
      <w:pPr>
        <w:pStyle w:val="ScreenCapture"/>
      </w:pPr>
      <w:r w:rsidRPr="00EE678B">
        <w:t xml:space="preserve">NAME/TICKET: </w:t>
      </w:r>
      <w:r w:rsidRPr="00EE678B">
        <w:rPr>
          <w:b/>
          <w:bCs/>
        </w:rPr>
        <w:t>NAME</w:t>
      </w:r>
      <w:r w:rsidRPr="00EE678B">
        <w:t xml:space="preserve">  NAME  [Select either Name or Ticket # to display.]</w:t>
      </w:r>
    </w:p>
    <w:p w:rsidR="00410BC2" w:rsidRPr="00EE678B" w:rsidRDefault="00410BC2" w:rsidP="00273A35">
      <w:pPr>
        <w:pStyle w:val="ScreenCapture"/>
      </w:pPr>
      <w:r w:rsidRPr="00EE678B">
        <w:t>MESSAGE:</w:t>
      </w:r>
    </w:p>
    <w:p w:rsidR="00410BC2" w:rsidRPr="00EE678B" w:rsidRDefault="00410BC2" w:rsidP="00273A35">
      <w:pPr>
        <w:pStyle w:val="ScreenCapture"/>
      </w:pPr>
      <w:r w:rsidRPr="00EE678B">
        <w:t xml:space="preserve">  1&gt;WEST CLINIC VAMC</w:t>
      </w:r>
    </w:p>
    <w:p w:rsidR="00410BC2" w:rsidRPr="00EE678B" w:rsidRDefault="00410BC2" w:rsidP="00273A35">
      <w:pPr>
        <w:pStyle w:val="ScreenCapture"/>
        <w:rPr>
          <w:shd w:val="clear" w:color="auto" w:fill="FFFFFF"/>
        </w:rPr>
      </w:pPr>
      <w:r w:rsidRPr="00EE678B">
        <w:t xml:space="preserve">  2&gt;</w:t>
      </w:r>
      <w:r w:rsidRPr="00EE678B">
        <w:rPr>
          <w:rFonts w:ascii="Arial" w:hAnsi="Arial" w:cs="Arial"/>
          <w:b/>
          <w:i/>
          <w:shd w:val="clear" w:color="auto" w:fill="FFFFFF"/>
        </w:rPr>
        <w:t>[This is a free text field. The message will appear on the screen for the users to view.]</w:t>
      </w:r>
    </w:p>
    <w:p w:rsidR="00410BC2" w:rsidRPr="00EE678B" w:rsidRDefault="00410BC2" w:rsidP="00273A35">
      <w:pPr>
        <w:pStyle w:val="ScreenCapture"/>
      </w:pPr>
      <w:r w:rsidRPr="00EE678B">
        <w:t xml:space="preserve">EDIT Option: </w:t>
      </w:r>
      <w:r w:rsidRPr="00EE678B">
        <w:rPr>
          <w:b/>
        </w:rPr>
        <w:t>&lt;Enter&gt;</w:t>
      </w:r>
    </w:p>
    <w:p w:rsidR="00410BC2" w:rsidRPr="00EE678B" w:rsidRDefault="00410BC2" w:rsidP="00273A35">
      <w:pPr>
        <w:pStyle w:val="ScreenCapture"/>
        <w:rPr>
          <w:shd w:val="clear" w:color="auto" w:fill="FFFFFF"/>
        </w:rPr>
      </w:pPr>
      <w:r w:rsidRPr="00EE678B">
        <w:t xml:space="preserve">TWO COLUMN DISPLAY: </w:t>
      </w:r>
      <w:r w:rsidRPr="00EE678B">
        <w:rPr>
          <w:b/>
        </w:rPr>
        <w:t>Y</w:t>
      </w:r>
      <w:r w:rsidRPr="00EE678B">
        <w:t xml:space="preserve">  YES  </w:t>
      </w:r>
      <w:r w:rsidRPr="00EE678B">
        <w:rPr>
          <w:rFonts w:ascii="Arial" w:hAnsi="Arial" w:cs="Arial"/>
          <w:b/>
          <w:i/>
          <w:shd w:val="clear" w:color="auto" w:fill="FFFFFF"/>
        </w:rPr>
        <w:t>[Display names/ticket #'s in one or two column.]</w:t>
      </w:r>
    </w:p>
    <w:p w:rsidR="00410BC2" w:rsidRPr="00EE678B" w:rsidRDefault="00410BC2" w:rsidP="00273A35">
      <w:pPr>
        <w:pStyle w:val="ScreenCapture"/>
        <w:rPr>
          <w:shd w:val="clear" w:color="auto" w:fill="FFFFFF"/>
        </w:rPr>
      </w:pPr>
      <w:r w:rsidRPr="00EE678B">
        <w:t xml:space="preserve">DISPLAY WAIT TIME: </w:t>
      </w:r>
      <w:r w:rsidRPr="00EE678B">
        <w:rPr>
          <w:b/>
        </w:rPr>
        <w:t>Y</w:t>
      </w:r>
      <w:r w:rsidRPr="00EE678B">
        <w:t xml:space="preserve">  YES  </w:t>
      </w:r>
      <w:r w:rsidRPr="00EE678B">
        <w:rPr>
          <w:rFonts w:ascii="Arial" w:hAnsi="Arial" w:cs="Arial"/>
          <w:b/>
          <w:i/>
          <w:shd w:val="clear" w:color="auto" w:fill="FFFFFF"/>
        </w:rPr>
        <w:t>[Average display waiting time.]</w:t>
      </w:r>
    </w:p>
    <w:p w:rsidR="00410BC2" w:rsidRPr="00EE678B" w:rsidRDefault="00410BC2" w:rsidP="00273A35">
      <w:pPr>
        <w:pStyle w:val="ScreenCapture"/>
        <w:rPr>
          <w:shd w:val="clear" w:color="auto" w:fill="FFFFFF"/>
        </w:rPr>
      </w:pPr>
      <w:r w:rsidRPr="00EE678B">
        <w:t xml:space="preserve">NORMAL WAIT TIME: </w:t>
      </w:r>
      <w:r w:rsidRPr="00EE678B">
        <w:rPr>
          <w:bCs/>
        </w:rPr>
        <w:t>10</w:t>
      </w:r>
      <w:r w:rsidRPr="00EE678B">
        <w:t xml:space="preserve">  </w:t>
      </w:r>
      <w:r w:rsidRPr="00EE678B">
        <w:rPr>
          <w:rFonts w:ascii="Arial" w:hAnsi="Arial" w:cs="Arial"/>
          <w:b/>
          <w:i/>
          <w:shd w:val="clear" w:color="auto" w:fill="FFFFFF"/>
        </w:rPr>
        <w:t>[Normal wait time (in minutes) is entered by the site.]</w:t>
      </w:r>
    </w:p>
    <w:p w:rsidR="00410BC2" w:rsidRPr="00EE678B" w:rsidRDefault="00410BC2" w:rsidP="00273A35">
      <w:pPr>
        <w:pStyle w:val="ScreenCapture"/>
      </w:pPr>
      <w:r w:rsidRPr="00EE678B">
        <w:t xml:space="preserve">DISPLAY SETUP HELP TEXT: </w:t>
      </w:r>
      <w:r w:rsidRPr="00EE678B">
        <w:rPr>
          <w:b/>
        </w:rPr>
        <w:t>Y</w:t>
      </w:r>
      <w:r w:rsidRPr="00EE678B">
        <w:t xml:space="preserve">  YES</w:t>
      </w:r>
    </w:p>
    <w:p w:rsidR="00410BC2" w:rsidRPr="00EE678B" w:rsidRDefault="00410BC2" w:rsidP="00273A35">
      <w:pPr>
        <w:pStyle w:val="ScreenCapture"/>
      </w:pPr>
    </w:p>
    <w:p w:rsidR="00410BC2" w:rsidRPr="00EE678B" w:rsidRDefault="00410BC2" w:rsidP="00273A35">
      <w:pPr>
        <w:pStyle w:val="ScreenCapture"/>
      </w:pPr>
      <w:r w:rsidRPr="00EE678B">
        <w:t>In order to automatically start and stop the bingo board monitor,</w:t>
      </w:r>
    </w:p>
    <w:p w:rsidR="00410BC2" w:rsidRPr="00EE678B" w:rsidRDefault="00410BC2" w:rsidP="00273A35">
      <w:pPr>
        <w:pStyle w:val="ScreenCapture"/>
      </w:pPr>
      <w:r w:rsidRPr="00EE678B">
        <w:t>a dedicated device must be setup by your IRM Service</w:t>
      </w:r>
    </w:p>
    <w:p w:rsidR="00410BC2" w:rsidRPr="00EE678B" w:rsidRDefault="00410BC2" w:rsidP="00273A35">
      <w:pPr>
        <w:pStyle w:val="ScreenCapture"/>
      </w:pPr>
    </w:p>
    <w:p w:rsidR="00410BC2" w:rsidRPr="00EE678B" w:rsidRDefault="00410BC2" w:rsidP="00273A35">
      <w:pPr>
        <w:pStyle w:val="ScreenCapture"/>
      </w:pPr>
      <w:r w:rsidRPr="00EE678B">
        <w:t>Once a dedicated device is setup, the bingo board can be scheduled</w:t>
      </w:r>
    </w:p>
    <w:p w:rsidR="00410BC2" w:rsidRPr="00EE678B" w:rsidRDefault="00410BC2" w:rsidP="00273A35">
      <w:pPr>
        <w:pStyle w:val="ScreenCapture"/>
      </w:pPr>
      <w:r w:rsidRPr="00EE678B">
        <w:t>to automatically start and/or stop at user-defined times.</w:t>
      </w:r>
    </w:p>
    <w:p w:rsidR="00410BC2" w:rsidRPr="00EE678B" w:rsidRDefault="00410BC2" w:rsidP="00273A35">
      <w:pPr>
        <w:pStyle w:val="ScreenCapture"/>
      </w:pPr>
    </w:p>
    <w:p w:rsidR="00410BC2" w:rsidRPr="00EE678B" w:rsidRDefault="00410BC2" w:rsidP="00273A35">
      <w:pPr>
        <w:pStyle w:val="ScreenCapture"/>
      </w:pPr>
      <w:r w:rsidRPr="00EE678B">
        <w:t>Enter 'NO' at the DISPLAY SETUP HELP TEXT prompt not to display this help text.</w:t>
      </w:r>
    </w:p>
    <w:p w:rsidR="00410BC2" w:rsidRPr="00EE678B" w:rsidRDefault="00410BC2" w:rsidP="00273A35">
      <w:pPr>
        <w:pStyle w:val="ScreenCapture"/>
      </w:pPr>
    </w:p>
    <w:p w:rsidR="00410BC2" w:rsidRPr="00EE678B" w:rsidRDefault="00410BC2" w:rsidP="00273A35">
      <w:pPr>
        <w:pStyle w:val="ScreenCapture"/>
        <w:rPr>
          <w:shd w:val="clear" w:color="auto" w:fill="FFFFFF"/>
        </w:rPr>
      </w:pPr>
      <w:r w:rsidRPr="00EE678B">
        <w:t xml:space="preserve">DISPLAY DEVICE: </w:t>
      </w:r>
      <w:r w:rsidRPr="00EE678B">
        <w:rPr>
          <w:b/>
        </w:rPr>
        <w:t>?</w:t>
      </w:r>
      <w:r w:rsidRPr="00EE678B">
        <w:t xml:space="preserve">  </w:t>
      </w:r>
      <w:r w:rsidRPr="00EE678B">
        <w:rPr>
          <w:b/>
          <w:i/>
          <w:shd w:val="clear" w:color="auto" w:fill="FFFFFF"/>
        </w:rPr>
        <w:t>[Device dedicated by IRMS for bingo board setup.]</w:t>
      </w:r>
    </w:p>
    <w:p w:rsidR="00410BC2" w:rsidRPr="00EE678B" w:rsidRDefault="00410BC2" w:rsidP="00273A35">
      <w:pPr>
        <w:pStyle w:val="ScreenCapture"/>
      </w:pPr>
      <w:r w:rsidRPr="00EE678B">
        <w:t xml:space="preserve">     Only devices with Sub-type starting with "C-VT" are allowed.</w:t>
      </w:r>
    </w:p>
    <w:p w:rsidR="00410BC2" w:rsidRPr="00EE678B" w:rsidRDefault="00410BC2" w:rsidP="00273A35">
      <w:pPr>
        <w:pStyle w:val="ScreenCapture"/>
      </w:pPr>
      <w:r w:rsidRPr="00EE678B">
        <w:t xml:space="preserve"> Answer with DEVICE NAME, or LOCAL SYNONYM, or $I, or VOLUME SET(CPU), or SIGN-ON/SYSTEM DEVICE, or FORM CURRENTLY MOUNTED</w:t>
      </w:r>
    </w:p>
    <w:p w:rsidR="00410BC2" w:rsidRPr="00EE678B" w:rsidRDefault="00410BC2" w:rsidP="00273A35">
      <w:pPr>
        <w:pStyle w:val="ScreenCapture"/>
        <w:rPr>
          <w:shd w:val="clear" w:color="auto" w:fill="FFFFFF"/>
        </w:rPr>
      </w:pPr>
      <w:r w:rsidRPr="00EE678B">
        <w:t xml:space="preserve">DISPLAY DEVICE: </w:t>
      </w:r>
      <w:r w:rsidRPr="00EE678B">
        <w:rPr>
          <w:b/>
          <w:i/>
          <w:shd w:val="clear" w:color="auto" w:fill="FFFFFF"/>
        </w:rPr>
        <w:t>[Select print device.]</w:t>
      </w:r>
    </w:p>
    <w:p w:rsidR="00410BC2" w:rsidRPr="00EE678B" w:rsidRDefault="00410BC2" w:rsidP="00273A35">
      <w:pPr>
        <w:pStyle w:val="ScreenCapture"/>
        <w:rPr>
          <w:shd w:val="clear" w:color="auto" w:fill="FFFFFF"/>
        </w:rPr>
      </w:pPr>
      <w:r w:rsidRPr="00EE678B">
        <w:t xml:space="preserve">AUTO-START DISPLAY DEVICE: </w:t>
      </w:r>
      <w:r w:rsidRPr="00EE678B">
        <w:rPr>
          <w:b/>
        </w:rPr>
        <w:t>Y</w:t>
      </w:r>
      <w:r w:rsidRPr="00EE678B">
        <w:t xml:space="preserve">  YES  </w:t>
      </w:r>
      <w:r w:rsidRPr="00EE678B">
        <w:rPr>
          <w:b/>
          <w:i/>
          <w:shd w:val="clear" w:color="auto" w:fill="FFFFFF"/>
        </w:rPr>
        <w:t>[Sets the display group to start automatically.]</w:t>
      </w:r>
    </w:p>
    <w:p w:rsidR="00410BC2" w:rsidRPr="00EE678B" w:rsidRDefault="00410BC2" w:rsidP="00273A35">
      <w:pPr>
        <w:pStyle w:val="ScreenCapture"/>
      </w:pPr>
      <w:r w:rsidRPr="00EE678B">
        <w:t xml:space="preserve">Do you want to initialize auto-start now? NO// </w:t>
      </w:r>
      <w:r w:rsidRPr="00EE678B">
        <w:rPr>
          <w:b/>
        </w:rPr>
        <w:t>Y</w:t>
      </w:r>
      <w:r w:rsidRPr="00EE678B">
        <w:t xml:space="preserve">  YES</w:t>
      </w:r>
    </w:p>
    <w:p w:rsidR="00410BC2" w:rsidRPr="00EE678B" w:rsidRDefault="00410BC2" w:rsidP="00273A35">
      <w:pPr>
        <w:pStyle w:val="ScreenCapture"/>
      </w:pPr>
      <w:r w:rsidRPr="00EE678B">
        <w:t xml:space="preserve">Enter Start Time: </w:t>
      </w:r>
      <w:r w:rsidRPr="00EE678B">
        <w:rPr>
          <w:b/>
        </w:rPr>
        <w:t>?</w:t>
      </w:r>
    </w:p>
    <w:p w:rsidR="00410BC2" w:rsidRPr="00EE678B" w:rsidRDefault="00410BC2" w:rsidP="00273A35">
      <w:pPr>
        <w:pStyle w:val="ScreenCapture"/>
      </w:pPr>
    </w:p>
    <w:p w:rsidR="00410BC2" w:rsidRPr="00EE678B" w:rsidRDefault="00410BC2" w:rsidP="008E5A90">
      <w:pPr>
        <w:pStyle w:val="ScreenCapture"/>
        <w:keepNext/>
      </w:pPr>
      <w:r w:rsidRPr="00EE678B">
        <w:t>Enter time as HH:MM in 12 hour format (For example, '8:00' or '8:00AM).</w:t>
      </w:r>
    </w:p>
    <w:p w:rsidR="00410BC2" w:rsidRPr="00EE678B" w:rsidRDefault="00410BC2" w:rsidP="008E5A90">
      <w:pPr>
        <w:pStyle w:val="ScreenCapture"/>
        <w:keepNext/>
      </w:pPr>
    </w:p>
    <w:p w:rsidR="00410BC2" w:rsidRPr="00EE678B" w:rsidRDefault="00410BC2" w:rsidP="00273A35">
      <w:pPr>
        <w:pStyle w:val="ScreenCapture"/>
        <w:rPr>
          <w:shd w:val="clear" w:color="auto" w:fill="FFFFFF"/>
        </w:rPr>
      </w:pPr>
      <w:r w:rsidRPr="00EE678B">
        <w:t xml:space="preserve">Enter Start Time: </w:t>
      </w:r>
      <w:r w:rsidRPr="00EE678B">
        <w:rPr>
          <w:b/>
        </w:rPr>
        <w:t>9:30am</w:t>
      </w:r>
      <w:r w:rsidRPr="00EE678B">
        <w:t xml:space="preserve">  </w:t>
      </w:r>
      <w:r w:rsidRPr="00EE678B">
        <w:rPr>
          <w:b/>
          <w:i/>
          <w:shd w:val="clear" w:color="auto" w:fill="FFFFFF"/>
        </w:rPr>
        <w:t>[Start time for the display group.]</w:t>
      </w:r>
    </w:p>
    <w:p w:rsidR="00410BC2" w:rsidRPr="00EE678B" w:rsidRDefault="00410BC2" w:rsidP="00273A35">
      <w:pPr>
        <w:pStyle w:val="ScreenCapture"/>
        <w:rPr>
          <w:shd w:val="clear" w:color="auto" w:fill="FFFFFF"/>
        </w:rPr>
      </w:pPr>
      <w:r w:rsidRPr="00EE678B">
        <w:t xml:space="preserve">Enter Stop Time: </w:t>
      </w:r>
      <w:r w:rsidRPr="00EE678B">
        <w:rPr>
          <w:b/>
        </w:rPr>
        <w:t>4:00pm</w:t>
      </w:r>
      <w:r w:rsidRPr="00EE678B">
        <w:t xml:space="preserve">  </w:t>
      </w:r>
      <w:r w:rsidRPr="00EE678B">
        <w:rPr>
          <w:b/>
          <w:i/>
          <w:shd w:val="clear" w:color="auto" w:fill="FFFFFF"/>
        </w:rPr>
        <w:t>[Stop time for the display group.]</w:t>
      </w:r>
    </w:p>
    <w:p w:rsidR="00410BC2" w:rsidRPr="00EE678B" w:rsidRDefault="00410BC2" w:rsidP="00410BC2">
      <w:pPr>
        <w:ind w:left="1080"/>
        <w:rPr>
          <w:rFonts w:eastAsia="MS Mincho" w:cs="Courier New"/>
          <w:szCs w:val="20"/>
        </w:rPr>
      </w:pPr>
    </w:p>
    <w:p w:rsidR="00410BC2" w:rsidRPr="00EE678B" w:rsidRDefault="00583040" w:rsidP="0047089E">
      <w:pPr>
        <w:ind w:left="720" w:hanging="720"/>
        <w:rPr>
          <w:b/>
          <w:szCs w:val="20"/>
        </w:rPr>
      </w:pPr>
      <w:r>
        <w:rPr>
          <w:noProof/>
        </w:rPr>
        <w:drawing>
          <wp:inline distT="0" distB="0" distL="0" distR="0">
            <wp:extent cx="464820" cy="373380"/>
            <wp:effectExtent l="0" t="0" r="0" b="0"/>
            <wp:docPr id="8" name="Picture 2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10BC2" w:rsidRPr="00EE678B">
        <w:rPr>
          <w:color w:val="000000"/>
          <w:szCs w:val="20"/>
        </w:rPr>
        <w:t xml:space="preserve">A </w:t>
      </w:r>
      <w:r w:rsidR="00410BC2" w:rsidRPr="00EE678B">
        <w:rPr>
          <w:szCs w:val="20"/>
        </w:rPr>
        <w:t>time that is at least two minutes in the future must be entered at the “QUEUED TO RUN AT WHAT TIME” prompt.</w:t>
      </w:r>
    </w:p>
    <w:p w:rsidR="00410BC2" w:rsidRPr="00EE678B" w:rsidRDefault="00410BC2" w:rsidP="00410BC2">
      <w:pPr>
        <w:ind w:left="1080"/>
        <w:rPr>
          <w:szCs w:val="20"/>
        </w:rPr>
      </w:pPr>
    </w:p>
    <w:p w:rsidR="00410BC2" w:rsidRPr="00EE678B" w:rsidRDefault="00410BC2" w:rsidP="0047089E">
      <w:pPr>
        <w:rPr>
          <w:rFonts w:eastAsia="MS Mincho"/>
        </w:rPr>
      </w:pPr>
      <w:r w:rsidRPr="00EE678B">
        <w:rPr>
          <w:rFonts w:eastAsia="MS Mincho"/>
        </w:rPr>
        <w:t>The software will convert it to today’s date with the time entered. For example, to queue it to run later today and the current time is 8:00</w:t>
      </w:r>
      <w:r w:rsidR="00D8267F" w:rsidRPr="00EE678B">
        <w:rPr>
          <w:rFonts w:eastAsia="MS Mincho"/>
        </w:rPr>
        <w:t xml:space="preserve"> </w:t>
      </w:r>
      <w:r w:rsidRPr="00EE678B">
        <w:rPr>
          <w:rFonts w:eastAsia="MS Mincho"/>
        </w:rPr>
        <w:t>a.m., a time like 9:30</w:t>
      </w:r>
      <w:r w:rsidR="00D8267F" w:rsidRPr="00EE678B">
        <w:rPr>
          <w:rFonts w:eastAsia="MS Mincho"/>
        </w:rPr>
        <w:t xml:space="preserve"> </w:t>
      </w:r>
      <w:r w:rsidRPr="00EE678B">
        <w:rPr>
          <w:rFonts w:eastAsia="MS Mincho"/>
        </w:rPr>
        <w:t xml:space="preserve">a.m. can be entered. It will default to today’s date. To queue for tomorrow, enter a time like </w:t>
      </w:r>
      <w:r w:rsidRPr="00EE678B">
        <w:rPr>
          <w:rFonts w:eastAsia="MS Mincho"/>
          <w:b/>
        </w:rPr>
        <w:t>T+1@00:00am/pm</w:t>
      </w:r>
      <w:r w:rsidRPr="00EE678B">
        <w:rPr>
          <w:rFonts w:eastAsia="MS Mincho"/>
        </w:rPr>
        <w:t>. For example, to queue it for 8:30</w:t>
      </w:r>
      <w:r w:rsidR="00D8267F" w:rsidRPr="00EE678B">
        <w:rPr>
          <w:rFonts w:eastAsia="MS Mincho"/>
        </w:rPr>
        <w:t xml:space="preserve"> </w:t>
      </w:r>
      <w:r w:rsidRPr="00EE678B">
        <w:rPr>
          <w:rFonts w:eastAsia="MS Mincho"/>
        </w:rPr>
        <w:t>a.m. and the current time is 3:00</w:t>
      </w:r>
      <w:r w:rsidR="00D8267F" w:rsidRPr="00EE678B">
        <w:rPr>
          <w:rFonts w:eastAsia="MS Mincho"/>
        </w:rPr>
        <w:t xml:space="preserve"> </w:t>
      </w:r>
      <w:r w:rsidRPr="00EE678B">
        <w:rPr>
          <w:rFonts w:eastAsia="MS Mincho"/>
        </w:rPr>
        <w:t xml:space="preserve">p.m., </w:t>
      </w:r>
      <w:r w:rsidRPr="00EE678B">
        <w:rPr>
          <w:rFonts w:eastAsia="MS Mincho"/>
          <w:b/>
          <w:bCs/>
        </w:rPr>
        <w:t>T+</w:t>
      </w:r>
      <w:r w:rsidRPr="00EE678B">
        <w:rPr>
          <w:rFonts w:eastAsia="MS Mincho"/>
          <w:b/>
        </w:rPr>
        <w:t>1(or tomorrow's date)@8:30am</w:t>
      </w:r>
      <w:r w:rsidRPr="00EE678B">
        <w:rPr>
          <w:rFonts w:eastAsia="MS Mincho"/>
          <w:bCs/>
        </w:rPr>
        <w:t xml:space="preserve"> must be entered</w:t>
      </w:r>
      <w:r w:rsidRPr="00EE678B">
        <w:rPr>
          <w:rFonts w:eastAsia="MS Mincho"/>
        </w:rPr>
        <w:t>.</w:t>
      </w:r>
    </w:p>
    <w:p w:rsidR="00410BC2" w:rsidRPr="00EE678B" w:rsidRDefault="00410BC2" w:rsidP="00410BC2">
      <w:pPr>
        <w:rPr>
          <w:szCs w:val="20"/>
        </w:rPr>
      </w:pPr>
    </w:p>
    <w:p w:rsidR="00410BC2" w:rsidRPr="00EE678B" w:rsidRDefault="00583040" w:rsidP="0047089E">
      <w:pPr>
        <w:ind w:left="720" w:hanging="720"/>
        <w:rPr>
          <w:b/>
          <w:szCs w:val="20"/>
        </w:rPr>
      </w:pPr>
      <w:r>
        <w:rPr>
          <w:noProof/>
        </w:rPr>
        <w:drawing>
          <wp:inline distT="0" distB="0" distL="0" distR="0">
            <wp:extent cx="464820" cy="373380"/>
            <wp:effectExtent l="0" t="0" r="0" b="0"/>
            <wp:docPr id="9" name="Picture 24"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10BC2" w:rsidRPr="00EE678B">
        <w:rPr>
          <w:szCs w:val="20"/>
        </w:rPr>
        <w:t xml:space="preserve">If the local Outpatient Pharmacy only runs Monday-Friday, enter </w:t>
      </w:r>
      <w:r w:rsidR="00410BC2" w:rsidRPr="00EE678B">
        <w:rPr>
          <w:b/>
          <w:szCs w:val="20"/>
        </w:rPr>
        <w:t>D@00:00am/pm</w:t>
      </w:r>
      <w:r w:rsidR="00410BC2" w:rsidRPr="00EE678B">
        <w:rPr>
          <w:szCs w:val="20"/>
        </w:rPr>
        <w:t xml:space="preserve"> (with D representing "Days of the Week) at the “RESCHEDULING FREQUENCY” prompt. </w:t>
      </w:r>
      <w:r w:rsidR="00410BC2" w:rsidRPr="00EE678B">
        <w:rPr>
          <w:rFonts w:eastAsia="MS Mincho"/>
          <w:szCs w:val="20"/>
        </w:rPr>
        <w:t>For example, to queue it to run at 7:45</w:t>
      </w:r>
      <w:r w:rsidR="00D8267F" w:rsidRPr="00EE678B">
        <w:rPr>
          <w:rFonts w:eastAsia="MS Mincho"/>
          <w:szCs w:val="20"/>
        </w:rPr>
        <w:t xml:space="preserve"> </w:t>
      </w:r>
      <w:r w:rsidR="00410BC2" w:rsidRPr="00EE678B">
        <w:rPr>
          <w:rFonts w:eastAsia="MS Mincho"/>
          <w:szCs w:val="20"/>
        </w:rPr>
        <w:t xml:space="preserve">a.m. Monday through Friday, enter </w:t>
      </w:r>
      <w:r w:rsidR="00410BC2" w:rsidRPr="00EE678B">
        <w:rPr>
          <w:rFonts w:ascii="Courier New" w:eastAsia="MS Mincho" w:hAnsi="Courier New" w:cs="Courier New"/>
          <w:b/>
          <w:szCs w:val="20"/>
        </w:rPr>
        <w:t>D@7:45am</w:t>
      </w:r>
      <w:r w:rsidR="00410BC2" w:rsidRPr="00EE678B">
        <w:rPr>
          <w:rFonts w:eastAsia="MS Mincho"/>
          <w:bCs/>
          <w:szCs w:val="20"/>
        </w:rPr>
        <w:t>.</w:t>
      </w:r>
    </w:p>
    <w:p w:rsidR="00410BC2" w:rsidRPr="00EE678B" w:rsidRDefault="00410BC2" w:rsidP="00410BC2">
      <w:pPr>
        <w:rPr>
          <w:color w:val="000000"/>
          <w:szCs w:val="20"/>
        </w:rPr>
      </w:pPr>
    </w:p>
    <w:p w:rsidR="00410BC2" w:rsidRPr="00EE678B" w:rsidRDefault="00410BC2" w:rsidP="007A1309">
      <w:pPr>
        <w:pStyle w:val="Heading3"/>
      </w:pPr>
      <w:bookmarkStart w:id="1390" w:name="_Toc520273338"/>
      <w:bookmarkStart w:id="1391" w:name="_Toc520299130"/>
      <w:bookmarkStart w:id="1392" w:name="_Toc520304597"/>
      <w:bookmarkStart w:id="1393" w:name="_Toc32836871"/>
      <w:bookmarkStart w:id="1394" w:name="_Toc38424535"/>
      <w:bookmarkStart w:id="1395" w:name="_Toc50535232"/>
      <w:bookmarkStart w:id="1396" w:name="_Toc280701131"/>
      <w:bookmarkStart w:id="1397" w:name="_Toc299044302"/>
      <w:bookmarkStart w:id="1398" w:name="_Toc280853471"/>
      <w:bookmarkStart w:id="1399" w:name="_Toc303286050"/>
      <w:bookmarkStart w:id="1400" w:name="_Toc339961932"/>
      <w:bookmarkStart w:id="1401" w:name="_Toc339962462"/>
      <w:bookmarkStart w:id="1402" w:name="_Toc340138590"/>
      <w:bookmarkStart w:id="1403" w:name="_Toc340138877"/>
      <w:bookmarkStart w:id="1404" w:name="_Toc340139140"/>
      <w:bookmarkStart w:id="1405" w:name="_Toc340143770"/>
      <w:bookmarkStart w:id="1406" w:name="_Toc340144027"/>
      <w:bookmarkStart w:id="1407" w:name="_Toc4140312"/>
      <w:r w:rsidRPr="00EE678B">
        <w:t>Auto-Start Enter/Edit</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r w:rsidRPr="00EE678B">
        <w:fldChar w:fldCharType="begin"/>
      </w:r>
      <w:r w:rsidRPr="00EE678B">
        <w:instrText>XE "Auto-Start Enter/Edit"</w:instrText>
      </w:r>
      <w:r w:rsidRPr="00EE678B">
        <w:fldChar w:fldCharType="end"/>
      </w:r>
    </w:p>
    <w:p w:rsidR="00410BC2" w:rsidRPr="00EE678B" w:rsidRDefault="00410BC2" w:rsidP="00FC7A1D">
      <w:pPr>
        <w:pStyle w:val="Manual-optionname"/>
      </w:pPr>
      <w:r w:rsidRPr="00EE678B">
        <w:t>[PSO BINGO INITIALIZE]</w:t>
      </w:r>
    </w:p>
    <w:p w:rsidR="00410BC2" w:rsidRPr="00EE678B" w:rsidRDefault="00410BC2" w:rsidP="00FC7A1D">
      <w:pPr>
        <w:keepNext/>
        <w:rPr>
          <w:color w:val="000000"/>
          <w:szCs w:val="20"/>
        </w:rPr>
      </w:pPr>
    </w:p>
    <w:p w:rsidR="00410BC2" w:rsidRPr="00EE678B" w:rsidRDefault="00410BC2" w:rsidP="00410BC2">
      <w:pPr>
        <w:rPr>
          <w:color w:val="000000"/>
          <w:szCs w:val="20"/>
        </w:rPr>
      </w:pPr>
      <w:r w:rsidRPr="00EE678B">
        <w:rPr>
          <w:color w:val="000000"/>
          <w:szCs w:val="20"/>
        </w:rPr>
        <w:t>This option is used to change the start and stop times of the display groups that have been set up to automatically start and/or stop each day. The scheduling time and frequency can also be changed using this option.</w:t>
      </w:r>
    </w:p>
    <w:p w:rsidR="00410BC2" w:rsidRPr="00EE678B" w:rsidRDefault="00410BC2" w:rsidP="00410BC2">
      <w:pPr>
        <w:rPr>
          <w:color w:val="000000"/>
          <w:szCs w:val="20"/>
        </w:rPr>
      </w:pPr>
    </w:p>
    <w:p w:rsidR="00410BC2" w:rsidRPr="00EE678B" w:rsidRDefault="00410BC2" w:rsidP="00AC3658">
      <w:pPr>
        <w:pStyle w:val="ExampleHeading"/>
        <w:rPr>
          <w:rFonts w:eastAsia="MS Mincho"/>
        </w:rPr>
      </w:pPr>
      <w:r w:rsidRPr="00EE678B">
        <w:rPr>
          <w:rFonts w:eastAsia="MS Mincho"/>
        </w:rPr>
        <w:t>Example: Auto-Start Enter/Edit</w:t>
      </w:r>
    </w:p>
    <w:p w:rsidR="00410BC2" w:rsidRPr="00EE678B" w:rsidRDefault="00410BC2" w:rsidP="00273A35">
      <w:pPr>
        <w:pStyle w:val="ScreenCapture"/>
      </w:pPr>
      <w:r w:rsidRPr="00EE678B">
        <w:t xml:space="preserve">Select Bingo Board Manager Option: </w:t>
      </w:r>
      <w:r w:rsidRPr="00EE678B">
        <w:rPr>
          <w:b/>
        </w:rPr>
        <w:t>Auto</w:t>
      </w:r>
      <w:r w:rsidRPr="00EE678B">
        <w:t>-Start Enter/Edit</w:t>
      </w:r>
    </w:p>
    <w:p w:rsidR="00410BC2" w:rsidRPr="00EE678B" w:rsidRDefault="00410BC2" w:rsidP="00273A35">
      <w:pPr>
        <w:pStyle w:val="ScreenCapture"/>
      </w:pPr>
    </w:p>
    <w:p w:rsidR="00410BC2" w:rsidRPr="00EE678B" w:rsidRDefault="00410BC2" w:rsidP="00273A35">
      <w:pPr>
        <w:pStyle w:val="ScreenCapture"/>
      </w:pPr>
      <w:r w:rsidRPr="00EE678B">
        <w:t xml:space="preserve">You want to edit Display Group(s) Start/Stop times? NO// </w:t>
      </w:r>
      <w:r w:rsidRPr="00EE678B">
        <w:rPr>
          <w:b/>
        </w:rPr>
        <w:t>Y</w:t>
      </w:r>
      <w:r w:rsidRPr="00EE678B">
        <w:t xml:space="preserve">  YES</w:t>
      </w:r>
    </w:p>
    <w:p w:rsidR="00410BC2" w:rsidRPr="00EE678B" w:rsidRDefault="00410BC2" w:rsidP="00273A35">
      <w:pPr>
        <w:pStyle w:val="ScreenCapture"/>
      </w:pPr>
      <w:r w:rsidRPr="00EE678B">
        <w:t xml:space="preserve">Select GROUP DISPLAY NAME: </w:t>
      </w:r>
      <w:r w:rsidRPr="00EE678B">
        <w:rPr>
          <w:b/>
        </w:rPr>
        <w:t>MAIN</w:t>
      </w:r>
      <w:r w:rsidRPr="00EE678B">
        <w:t xml:space="preserve"> </w:t>
      </w:r>
    </w:p>
    <w:p w:rsidR="00410BC2" w:rsidRPr="00EE678B" w:rsidRDefault="00410BC2" w:rsidP="00273A35">
      <w:pPr>
        <w:pStyle w:val="ScreenCapture"/>
      </w:pPr>
      <w:r w:rsidRPr="00EE678B">
        <w:t xml:space="preserve">Enter Start Time: 3:00AM// </w:t>
      </w:r>
      <w:r w:rsidRPr="00EE678B">
        <w:rPr>
          <w:b/>
        </w:rPr>
        <w:t>&lt;Enter&gt;</w:t>
      </w:r>
    </w:p>
    <w:p w:rsidR="00410BC2" w:rsidRPr="00EE678B" w:rsidRDefault="00410BC2" w:rsidP="00273A35">
      <w:pPr>
        <w:pStyle w:val="ScreenCapture"/>
      </w:pPr>
      <w:r w:rsidRPr="00EE678B">
        <w:t xml:space="preserve">Enter Stop Time: 4:00PM// </w:t>
      </w:r>
      <w:r w:rsidRPr="00EE678B">
        <w:rPr>
          <w:b/>
        </w:rPr>
        <w:t>&lt;Enter&gt;</w:t>
      </w:r>
    </w:p>
    <w:p w:rsidR="00410BC2" w:rsidRPr="00EE678B" w:rsidRDefault="00410BC2" w:rsidP="00273A35">
      <w:pPr>
        <w:pStyle w:val="ScreenCapture"/>
      </w:pPr>
    </w:p>
    <w:p w:rsidR="00410BC2" w:rsidRPr="00EE678B" w:rsidRDefault="00410BC2" w:rsidP="00273A35">
      <w:pPr>
        <w:pStyle w:val="ScreenCapture"/>
      </w:pPr>
      <w:r w:rsidRPr="00EE678B">
        <w:t>Select GROUP DISPLAY NAME:</w:t>
      </w:r>
    </w:p>
    <w:p w:rsidR="00410BC2" w:rsidRPr="00EE678B" w:rsidRDefault="00410BC2" w:rsidP="00410BC2"/>
    <w:p w:rsidR="00410BC2" w:rsidRPr="00EE678B" w:rsidRDefault="00410BC2" w:rsidP="00410BC2">
      <w:r w:rsidRPr="00EE678B">
        <w:t xml:space="preserve">See the </w:t>
      </w:r>
      <w:r w:rsidRPr="00EE678B">
        <w:rPr>
          <w:i/>
        </w:rPr>
        <w:t>Enter/Edit Display</w:t>
      </w:r>
      <w:r w:rsidRPr="00EE678B">
        <w:t xml:space="preserve"> option for an example of the auto-start screen.</w:t>
      </w:r>
    </w:p>
    <w:p w:rsidR="00410BC2" w:rsidRPr="00EE678B" w:rsidRDefault="00410BC2" w:rsidP="00410BC2"/>
    <w:p w:rsidR="00410BC2" w:rsidRPr="00EE678B" w:rsidRDefault="00410BC2" w:rsidP="007A1309">
      <w:pPr>
        <w:pStyle w:val="Heading3"/>
      </w:pPr>
      <w:bookmarkStart w:id="1408" w:name="_Toc520273339"/>
      <w:bookmarkStart w:id="1409" w:name="_Toc520299131"/>
      <w:bookmarkStart w:id="1410" w:name="_Toc520304598"/>
      <w:bookmarkStart w:id="1411" w:name="_Toc32836872"/>
      <w:bookmarkStart w:id="1412" w:name="_Toc38424536"/>
      <w:bookmarkStart w:id="1413" w:name="_Toc50535233"/>
      <w:bookmarkStart w:id="1414" w:name="_Toc280701132"/>
      <w:bookmarkStart w:id="1415" w:name="_Toc299044303"/>
      <w:bookmarkStart w:id="1416" w:name="_Toc280853472"/>
      <w:bookmarkStart w:id="1417" w:name="_Toc303286051"/>
      <w:bookmarkStart w:id="1418" w:name="_Toc339961933"/>
      <w:bookmarkStart w:id="1419" w:name="_Toc339962463"/>
      <w:bookmarkStart w:id="1420" w:name="_Toc340138591"/>
      <w:bookmarkStart w:id="1421" w:name="_Toc340138878"/>
      <w:bookmarkStart w:id="1422" w:name="_Toc340139141"/>
      <w:bookmarkStart w:id="1423" w:name="_Toc340143771"/>
      <w:bookmarkStart w:id="1424" w:name="_Toc340144028"/>
      <w:bookmarkStart w:id="1425" w:name="_Toc4140313"/>
      <w:r w:rsidRPr="00EE678B">
        <w:t>Print Bingo Board Statistics</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r w:rsidRPr="00EE678B">
        <w:fldChar w:fldCharType="begin"/>
      </w:r>
      <w:r w:rsidRPr="00EE678B">
        <w:instrText>XE "Print Bingo Board Statistics"</w:instrText>
      </w:r>
      <w:r w:rsidRPr="00EE678B">
        <w:fldChar w:fldCharType="end"/>
      </w:r>
    </w:p>
    <w:p w:rsidR="00410BC2" w:rsidRPr="00EE678B" w:rsidRDefault="00410BC2" w:rsidP="00FC7A1D">
      <w:pPr>
        <w:pStyle w:val="Manual-optionname"/>
      </w:pPr>
      <w:r w:rsidRPr="00EE678B">
        <w:t>[PSO BINGO REPORT PRINT]</w:t>
      </w:r>
    </w:p>
    <w:p w:rsidR="00410BC2" w:rsidRPr="00EE678B" w:rsidRDefault="00410BC2" w:rsidP="00FC7A1D">
      <w:pPr>
        <w:keepNext/>
        <w:rPr>
          <w:rFonts w:eastAsia="MS Mincho"/>
          <w:szCs w:val="20"/>
        </w:rPr>
      </w:pPr>
    </w:p>
    <w:p w:rsidR="00410BC2" w:rsidRPr="00EE678B" w:rsidRDefault="00410BC2" w:rsidP="00410BC2">
      <w:pPr>
        <w:rPr>
          <w:color w:val="000000"/>
          <w:szCs w:val="20"/>
        </w:rPr>
      </w:pPr>
      <w:r w:rsidRPr="00EE678B">
        <w:rPr>
          <w:color w:val="000000"/>
          <w:szCs w:val="20"/>
        </w:rPr>
        <w:t>With this option, a report can be generated covering a date range that can be sorted by single division or all divisions. Date ranges in the future are not allowed. The start date must be a date that precedes the end date.</w:t>
      </w:r>
    </w:p>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The Bingo Board Report includes totals on number of patients, waiting time, and average waiting time.</w:t>
      </w:r>
    </w:p>
    <w:p w:rsidR="00410BC2" w:rsidRPr="00EE678B" w:rsidRDefault="00410BC2" w:rsidP="00410BC2">
      <w:pPr>
        <w:rPr>
          <w:color w:val="000000"/>
          <w:szCs w:val="20"/>
        </w:rPr>
      </w:pPr>
    </w:p>
    <w:p w:rsidR="00410BC2" w:rsidRPr="00EE678B" w:rsidRDefault="00410BC2" w:rsidP="00273A35">
      <w:pPr>
        <w:pStyle w:val="ScreenCapture"/>
      </w:pPr>
      <w:r w:rsidRPr="00EE678B">
        <w:t xml:space="preserve">Select Bingo Board Manager Option: </w:t>
      </w:r>
      <w:r w:rsidRPr="00EE678B">
        <w:rPr>
          <w:b/>
        </w:rPr>
        <w:t>Print</w:t>
      </w:r>
      <w:r w:rsidRPr="00EE678B">
        <w:t xml:space="preserve"> </w:t>
      </w:r>
    </w:p>
    <w:p w:rsidR="00410BC2" w:rsidRPr="00EE678B" w:rsidRDefault="00410BC2" w:rsidP="00273A35">
      <w:pPr>
        <w:pStyle w:val="ScreenCapture"/>
      </w:pPr>
      <w:r w:rsidRPr="00EE678B">
        <w:t xml:space="preserve">    1    Print Bingo Board Statistics      </w:t>
      </w:r>
    </w:p>
    <w:p w:rsidR="00410BC2" w:rsidRPr="00EE678B" w:rsidRDefault="00410BC2" w:rsidP="00273A35">
      <w:pPr>
        <w:pStyle w:val="ScreenCapture"/>
      </w:pPr>
      <w:r w:rsidRPr="00EE678B">
        <w:t xml:space="preserve">    2    Print Bingo Board Wait Time       </w:t>
      </w:r>
    </w:p>
    <w:p w:rsidR="00410BC2" w:rsidRPr="00EE678B" w:rsidRDefault="00410BC2" w:rsidP="00273A35">
      <w:pPr>
        <w:pStyle w:val="ScreenCapture"/>
      </w:pPr>
      <w:r w:rsidRPr="00EE678B">
        <w:t xml:space="preserve">CHOOSE 1-2: </w:t>
      </w:r>
      <w:r w:rsidRPr="00EE678B">
        <w:rPr>
          <w:b/>
        </w:rPr>
        <w:t>1</w:t>
      </w:r>
      <w:r w:rsidRPr="00EE678B">
        <w:t xml:space="preserve">  Print Bingo Board Statistics</w:t>
      </w:r>
    </w:p>
    <w:p w:rsidR="00410BC2" w:rsidRPr="00EE678B" w:rsidRDefault="00410BC2" w:rsidP="00273A35">
      <w:pPr>
        <w:pStyle w:val="ScreenCapture"/>
      </w:pPr>
    </w:p>
    <w:p w:rsidR="00410BC2" w:rsidRPr="00EE678B" w:rsidRDefault="00410BC2" w:rsidP="00273A35">
      <w:pPr>
        <w:pStyle w:val="ScreenCapture"/>
      </w:pPr>
    </w:p>
    <w:p w:rsidR="00410BC2" w:rsidRPr="00EE678B" w:rsidRDefault="00410BC2" w:rsidP="00273A35">
      <w:pPr>
        <w:pStyle w:val="ScreenCapture"/>
      </w:pPr>
      <w:r w:rsidRPr="00EE678B">
        <w:t xml:space="preserve">Start Date:   </w:t>
      </w:r>
      <w:r w:rsidRPr="00EE678B">
        <w:rPr>
          <w:b/>
        </w:rPr>
        <w:t>060907</w:t>
      </w:r>
      <w:r w:rsidRPr="00EE678B">
        <w:t xml:space="preserve"> (JUN 09, 2007)</w:t>
      </w:r>
    </w:p>
    <w:p w:rsidR="00410BC2" w:rsidRPr="00EE678B" w:rsidRDefault="00410BC2" w:rsidP="00273A35">
      <w:pPr>
        <w:pStyle w:val="ScreenCapture"/>
      </w:pPr>
    </w:p>
    <w:p w:rsidR="00410BC2" w:rsidRPr="00EE678B" w:rsidRDefault="00410BC2" w:rsidP="00273A35">
      <w:pPr>
        <w:pStyle w:val="ScreenCapture"/>
      </w:pPr>
      <w:r w:rsidRPr="00EE678B">
        <w:t xml:space="preserve">Ending Date:  </w:t>
      </w:r>
      <w:r w:rsidRPr="00EE678B">
        <w:rPr>
          <w:b/>
        </w:rPr>
        <w:t>070907</w:t>
      </w:r>
      <w:r w:rsidRPr="00EE678B">
        <w:t xml:space="preserve"> (JUL 09, 2007)</w:t>
      </w:r>
    </w:p>
    <w:p w:rsidR="00410BC2" w:rsidRPr="00EE678B" w:rsidRDefault="00410BC2" w:rsidP="00273A35">
      <w:pPr>
        <w:pStyle w:val="ScreenCapture"/>
      </w:pPr>
    </w:p>
    <w:p w:rsidR="00410BC2" w:rsidRPr="00EE678B" w:rsidRDefault="00410BC2" w:rsidP="00273A35">
      <w:pPr>
        <w:pStyle w:val="ScreenCapture"/>
      </w:pPr>
      <w:r w:rsidRPr="00EE678B">
        <w:t xml:space="preserve">Report all Divisions? N// </w:t>
      </w:r>
      <w:r w:rsidRPr="00EE678B">
        <w:rPr>
          <w:b/>
        </w:rPr>
        <w:t xml:space="preserve">Y </w:t>
      </w:r>
      <w:r w:rsidRPr="00EE678B">
        <w:t xml:space="preserve"> YES</w:t>
      </w:r>
    </w:p>
    <w:p w:rsidR="00410BC2" w:rsidRPr="00EE678B" w:rsidRDefault="00410BC2" w:rsidP="00273A35">
      <w:pPr>
        <w:pStyle w:val="ScreenCapture"/>
        <w:rPr>
          <w:shd w:val="clear" w:color="auto" w:fill="FFFFFF"/>
        </w:rPr>
      </w:pPr>
      <w:r w:rsidRPr="00EE678B">
        <w:t xml:space="preserve">DEVICE: HOME// </w:t>
      </w:r>
      <w:r w:rsidRPr="00EE678B">
        <w:rPr>
          <w:rStyle w:val="JOMarkupChar"/>
        </w:rPr>
        <w:t>[Select print device.]</w:t>
      </w:r>
    </w:p>
    <w:p w:rsidR="00410BC2" w:rsidRPr="00EE678B" w:rsidRDefault="00410BC2" w:rsidP="00273A35">
      <w:pPr>
        <w:pStyle w:val="ScreenCapture"/>
      </w:pPr>
    </w:p>
    <w:p w:rsidR="00410BC2" w:rsidRPr="00EE678B" w:rsidRDefault="00410BC2" w:rsidP="00273A35">
      <w:pPr>
        <w:pStyle w:val="ScreenCapture"/>
      </w:pPr>
    </w:p>
    <w:p w:rsidR="00410BC2" w:rsidRPr="00EE678B" w:rsidRDefault="00410BC2" w:rsidP="00273A35">
      <w:pPr>
        <w:pStyle w:val="ScreenCapture"/>
      </w:pPr>
      <w:r w:rsidRPr="00EE678B">
        <w:t>No data found for TROY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ALBANY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JAN division for this date range</w:t>
      </w:r>
    </w:p>
    <w:p w:rsidR="00410BC2" w:rsidRPr="00EE678B" w:rsidRDefault="00410BC2" w:rsidP="00273A35">
      <w:pPr>
        <w:pStyle w:val="ScreenCapture"/>
      </w:pPr>
    </w:p>
    <w:p w:rsidR="00410BC2" w:rsidRPr="00EE678B" w:rsidRDefault="00410BC2" w:rsidP="00273A35">
      <w:pPr>
        <w:pStyle w:val="ScreenCapture"/>
      </w:pPr>
      <w:r w:rsidRPr="00EE678B">
        <w:t>No data found for VAL division for this date range</w:t>
      </w:r>
    </w:p>
    <w:p w:rsidR="00410BC2" w:rsidRPr="00EE678B" w:rsidRDefault="00410BC2" w:rsidP="00273A35">
      <w:pPr>
        <w:pStyle w:val="ScreenCapture"/>
      </w:pPr>
    </w:p>
    <w:p w:rsidR="00410BC2" w:rsidRPr="00EE678B" w:rsidRDefault="00410BC2" w:rsidP="00273A35">
      <w:pPr>
        <w:pStyle w:val="ScreenCapture"/>
      </w:pPr>
      <w:r w:rsidRPr="00EE678B">
        <w:t xml:space="preserve">               B I N G O   B O A R D  R E P O R T   JUL 09, 2007</w:t>
      </w:r>
    </w:p>
    <w:p w:rsidR="00410BC2" w:rsidRPr="00EE678B" w:rsidRDefault="00410BC2" w:rsidP="00273A35">
      <w:pPr>
        <w:pStyle w:val="ScreenCapture"/>
      </w:pPr>
      <w:r w:rsidRPr="00EE678B">
        <w:t xml:space="preserve">     REPORT PERIOD:  JUN 09, 2007  through  JUL 09, 2007</w:t>
      </w:r>
    </w:p>
    <w:p w:rsidR="00410BC2" w:rsidRPr="00EE678B" w:rsidRDefault="00410BC2" w:rsidP="00273A35">
      <w:pPr>
        <w:pStyle w:val="ScreenCapture"/>
      </w:pPr>
    </w:p>
    <w:p w:rsidR="00410BC2" w:rsidRPr="00EE678B" w:rsidRDefault="00410BC2" w:rsidP="00273A35">
      <w:pPr>
        <w:pStyle w:val="ScreenCapture"/>
      </w:pPr>
      <w:r w:rsidRPr="00EE678B">
        <w:t xml:space="preserve">     ______________________________________________________________________</w:t>
      </w:r>
    </w:p>
    <w:p w:rsidR="00410BC2" w:rsidRPr="00EE678B" w:rsidRDefault="00410BC2" w:rsidP="00273A35">
      <w:pPr>
        <w:pStyle w:val="ScreenCapture"/>
      </w:pPr>
      <w:r w:rsidRPr="00EE678B">
        <w:t xml:space="preserve">     | DIVISION:  All Divisions         DATE:                             |</w:t>
      </w:r>
    </w:p>
    <w:p w:rsidR="00410BC2" w:rsidRPr="00EE678B" w:rsidRDefault="00410BC2" w:rsidP="00273A35">
      <w:pPr>
        <w:pStyle w:val="ScreenCapture"/>
      </w:pPr>
      <w:r w:rsidRPr="00EE678B">
        <w:t xml:space="preserve">     |                                        (Time In Minutes)           |</w:t>
      </w:r>
    </w:p>
    <w:p w:rsidR="00410BC2" w:rsidRPr="00EE678B" w:rsidRDefault="00410BC2" w:rsidP="00273A35">
      <w:pPr>
        <w:pStyle w:val="ScreenCapture"/>
      </w:pPr>
      <w:r w:rsidRPr="00EE678B">
        <w:t xml:space="preserve">     |  TIME PERIOD   # PATIENTS SERVED   TOT WAIT TIME     AVG WAIT TIME |</w:t>
      </w:r>
    </w:p>
    <w:p w:rsidR="00410BC2" w:rsidRPr="00EE678B" w:rsidRDefault="00410BC2" w:rsidP="00273A35">
      <w:pPr>
        <w:pStyle w:val="ScreenCapture"/>
      </w:pPr>
      <w:r w:rsidRPr="00EE678B">
        <w:t xml:space="preserve">     |                                                                    |</w:t>
      </w:r>
    </w:p>
    <w:p w:rsidR="00410BC2" w:rsidRPr="00EE678B" w:rsidRDefault="00410BC2" w:rsidP="00273A35">
      <w:pPr>
        <w:pStyle w:val="ScreenCapture"/>
      </w:pPr>
      <w:r w:rsidRPr="00EE678B">
        <w:t xml:space="preserve">     |                                                                    |</w:t>
      </w:r>
    </w:p>
    <w:p w:rsidR="00410BC2" w:rsidRPr="00EE678B" w:rsidRDefault="00410BC2" w:rsidP="00273A35">
      <w:pPr>
        <w:pStyle w:val="ScreenCapture"/>
      </w:pPr>
      <w:r w:rsidRPr="00EE678B">
        <w:t xml:space="preserve">     |  Total             0                 0.00                          |</w:t>
      </w:r>
    </w:p>
    <w:p w:rsidR="00410BC2" w:rsidRPr="00EE678B" w:rsidRDefault="00410BC2" w:rsidP="00273A35">
      <w:pPr>
        <w:pStyle w:val="ScreenCapture"/>
      </w:pPr>
      <w:r w:rsidRPr="00EE678B">
        <w:t xml:space="preserve">     ______________________________________________________________________</w:t>
      </w:r>
    </w:p>
    <w:p w:rsidR="00410BC2" w:rsidRPr="00EE678B" w:rsidRDefault="00410BC2" w:rsidP="00410BC2">
      <w:pPr>
        <w:rPr>
          <w:rFonts w:eastAsia="MS Mincho"/>
          <w:szCs w:val="20"/>
        </w:rPr>
      </w:pPr>
    </w:p>
    <w:p w:rsidR="00410BC2" w:rsidRPr="00EE678B" w:rsidRDefault="00410BC2" w:rsidP="007A1309">
      <w:pPr>
        <w:pStyle w:val="Heading3"/>
      </w:pPr>
      <w:bookmarkStart w:id="1426" w:name="_Toc520273340"/>
      <w:bookmarkStart w:id="1427" w:name="_Toc520299132"/>
      <w:bookmarkStart w:id="1428" w:name="_Toc520304599"/>
      <w:bookmarkStart w:id="1429" w:name="_Toc32836873"/>
      <w:bookmarkStart w:id="1430" w:name="_Toc38424537"/>
      <w:bookmarkStart w:id="1431" w:name="_Toc50535234"/>
      <w:bookmarkStart w:id="1432" w:name="_Toc280701133"/>
      <w:bookmarkStart w:id="1433" w:name="_Toc299044304"/>
      <w:bookmarkStart w:id="1434" w:name="_Toc280853473"/>
      <w:bookmarkStart w:id="1435" w:name="_Toc303286052"/>
      <w:bookmarkStart w:id="1436" w:name="_Toc339961934"/>
      <w:bookmarkStart w:id="1437" w:name="_Toc339962464"/>
      <w:bookmarkStart w:id="1438" w:name="_Toc340138592"/>
      <w:bookmarkStart w:id="1439" w:name="_Toc340138879"/>
      <w:bookmarkStart w:id="1440" w:name="_Toc340139142"/>
      <w:bookmarkStart w:id="1441" w:name="_Toc340143772"/>
      <w:bookmarkStart w:id="1442" w:name="_Toc340144029"/>
      <w:bookmarkStart w:id="1443" w:name="_Toc4140314"/>
      <w:r w:rsidRPr="00EE678B">
        <w:t>Print Bingo Board Wait Time</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r w:rsidRPr="00EE678B">
        <w:fldChar w:fldCharType="begin"/>
      </w:r>
      <w:r w:rsidRPr="00EE678B">
        <w:instrText>XE "Print Bingo Board Wait Time"</w:instrText>
      </w:r>
      <w:r w:rsidRPr="00EE678B">
        <w:fldChar w:fldCharType="end"/>
      </w:r>
    </w:p>
    <w:p w:rsidR="00410BC2" w:rsidRPr="00EE678B" w:rsidRDefault="00410BC2" w:rsidP="00FC7A1D">
      <w:pPr>
        <w:pStyle w:val="Manual-optionname"/>
      </w:pPr>
      <w:r w:rsidRPr="00EE678B">
        <w:t>[PSO BINGO REPORT WAIT TIME]</w:t>
      </w:r>
    </w:p>
    <w:p w:rsidR="00410BC2" w:rsidRPr="00EE678B" w:rsidRDefault="00410BC2" w:rsidP="00FC7A1D">
      <w:pPr>
        <w:keepNext/>
        <w:rPr>
          <w:rFonts w:eastAsia="MS Mincho"/>
          <w:szCs w:val="20"/>
        </w:rPr>
      </w:pPr>
    </w:p>
    <w:p w:rsidR="00410BC2" w:rsidRPr="00EE678B" w:rsidRDefault="00410BC2" w:rsidP="00AC3658">
      <w:pPr>
        <w:rPr>
          <w:color w:val="000000"/>
          <w:szCs w:val="20"/>
        </w:rPr>
      </w:pPr>
      <w:r w:rsidRPr="00EE678B">
        <w:rPr>
          <w:color w:val="000000"/>
          <w:szCs w:val="20"/>
        </w:rPr>
        <w:t>This option allows a report to be printed that sorts the entries in the PATIENT NOTIFICATION (Rx READY) file by Display Group, then Wait Time. This report can be used to keep track of the bingo board activity for a given day. To keep a permanent record of this activity, this report can be printed each day, preferably at the end of the day. The following are definitions of the items found on this report.</w:t>
      </w:r>
    </w:p>
    <w:p w:rsidR="00410BC2" w:rsidRPr="00EE678B" w:rsidRDefault="00410BC2" w:rsidP="00410BC2">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789"/>
        <w:gridCol w:w="7453"/>
      </w:tblGrid>
      <w:tr w:rsidR="00410BC2" w:rsidRPr="00EE678B" w:rsidTr="0047089E">
        <w:trPr>
          <w:tblHeader/>
        </w:trPr>
        <w:tc>
          <w:tcPr>
            <w:tcW w:w="1800" w:type="dxa"/>
            <w:shd w:val="clear" w:color="auto" w:fill="E6E6E6"/>
          </w:tcPr>
          <w:p w:rsidR="00410BC2" w:rsidRPr="00EE678B" w:rsidRDefault="00410BC2" w:rsidP="009426E7">
            <w:pPr>
              <w:rPr>
                <w:color w:val="000000"/>
                <w:szCs w:val="20"/>
              </w:rPr>
            </w:pPr>
            <w:r w:rsidRPr="00EE678B">
              <w:rPr>
                <w:rFonts w:ascii="Arial" w:hAnsi="Arial" w:cs="Arial"/>
                <w:b/>
                <w:color w:val="000000"/>
              </w:rPr>
              <w:t>Field</w:t>
            </w:r>
          </w:p>
        </w:tc>
        <w:tc>
          <w:tcPr>
            <w:tcW w:w="7560" w:type="dxa"/>
            <w:shd w:val="clear" w:color="auto" w:fill="E6E6E6"/>
          </w:tcPr>
          <w:p w:rsidR="00410BC2" w:rsidRPr="00EE678B" w:rsidRDefault="00410BC2" w:rsidP="009426E7">
            <w:pPr>
              <w:rPr>
                <w:color w:val="000000"/>
                <w:szCs w:val="20"/>
              </w:rPr>
            </w:pPr>
            <w:r w:rsidRPr="00EE678B">
              <w:rPr>
                <w:rFonts w:ascii="Arial" w:hAnsi="Arial" w:cs="Arial"/>
                <w:b/>
                <w:color w:val="000000"/>
              </w:rPr>
              <w:t>Description</w:t>
            </w:r>
          </w:p>
        </w:tc>
      </w:tr>
      <w:tr w:rsidR="00410BC2" w:rsidRPr="00EE678B" w:rsidTr="0047089E">
        <w:tc>
          <w:tcPr>
            <w:tcW w:w="1800" w:type="dxa"/>
          </w:tcPr>
          <w:p w:rsidR="00410BC2" w:rsidRPr="00EE678B" w:rsidRDefault="00410BC2" w:rsidP="009426E7">
            <w:pPr>
              <w:rPr>
                <w:color w:val="000000"/>
              </w:rPr>
            </w:pPr>
            <w:r w:rsidRPr="00EE678B">
              <w:rPr>
                <w:color w:val="000000"/>
              </w:rPr>
              <w:t>Name</w:t>
            </w:r>
          </w:p>
        </w:tc>
        <w:tc>
          <w:tcPr>
            <w:tcW w:w="7560" w:type="dxa"/>
          </w:tcPr>
          <w:p w:rsidR="00410BC2" w:rsidRPr="00EE678B" w:rsidRDefault="00410BC2" w:rsidP="009426E7">
            <w:pPr>
              <w:rPr>
                <w:color w:val="000000"/>
              </w:rPr>
            </w:pPr>
            <w:r w:rsidRPr="00EE678B">
              <w:rPr>
                <w:color w:val="000000"/>
              </w:rPr>
              <w:t>The name of the patient. For a patient with multiple entries, his/her name is printed only once.</w:t>
            </w:r>
          </w:p>
        </w:tc>
      </w:tr>
      <w:tr w:rsidR="00410BC2" w:rsidRPr="00EE678B" w:rsidTr="0047089E">
        <w:tc>
          <w:tcPr>
            <w:tcW w:w="1800" w:type="dxa"/>
          </w:tcPr>
          <w:p w:rsidR="00410BC2" w:rsidRPr="00EE678B" w:rsidRDefault="00410BC2" w:rsidP="009426E7">
            <w:pPr>
              <w:rPr>
                <w:color w:val="000000"/>
              </w:rPr>
            </w:pPr>
            <w:r w:rsidRPr="00EE678B">
              <w:rPr>
                <w:color w:val="000000"/>
              </w:rPr>
              <w:t>Time In</w:t>
            </w:r>
          </w:p>
        </w:tc>
        <w:tc>
          <w:tcPr>
            <w:tcW w:w="7560" w:type="dxa"/>
          </w:tcPr>
          <w:p w:rsidR="00410BC2" w:rsidRPr="00EE678B" w:rsidRDefault="00410BC2" w:rsidP="009426E7">
            <w:pPr>
              <w:rPr>
                <w:color w:val="000000"/>
              </w:rPr>
            </w:pPr>
            <w:r w:rsidRPr="00EE678B">
              <w:rPr>
                <w:color w:val="000000"/>
              </w:rPr>
              <w:t>The time that the patient's name was entered in the computer.</w:t>
            </w:r>
          </w:p>
        </w:tc>
      </w:tr>
      <w:tr w:rsidR="00410BC2" w:rsidRPr="00EE678B" w:rsidTr="0047089E">
        <w:tc>
          <w:tcPr>
            <w:tcW w:w="1800" w:type="dxa"/>
          </w:tcPr>
          <w:p w:rsidR="00410BC2" w:rsidRPr="00EE678B" w:rsidRDefault="00410BC2" w:rsidP="009426E7">
            <w:pPr>
              <w:rPr>
                <w:color w:val="000000"/>
              </w:rPr>
            </w:pPr>
            <w:r w:rsidRPr="00EE678B">
              <w:rPr>
                <w:color w:val="000000"/>
              </w:rPr>
              <w:t>Time Out</w:t>
            </w:r>
          </w:p>
        </w:tc>
        <w:tc>
          <w:tcPr>
            <w:tcW w:w="7560" w:type="dxa"/>
          </w:tcPr>
          <w:p w:rsidR="00410BC2" w:rsidRPr="00EE678B" w:rsidRDefault="00410BC2" w:rsidP="009426E7">
            <w:pPr>
              <w:rPr>
                <w:color w:val="000000"/>
              </w:rPr>
            </w:pPr>
            <w:r w:rsidRPr="00EE678B">
              <w:rPr>
                <w:color w:val="000000"/>
              </w:rPr>
              <w:t>The time that the patient's name was entered on the bingo board monitor.</w:t>
            </w:r>
          </w:p>
        </w:tc>
      </w:tr>
      <w:tr w:rsidR="00410BC2" w:rsidRPr="00EE678B" w:rsidTr="0047089E">
        <w:tc>
          <w:tcPr>
            <w:tcW w:w="1800" w:type="dxa"/>
          </w:tcPr>
          <w:p w:rsidR="00410BC2" w:rsidRPr="00EE678B" w:rsidRDefault="00410BC2" w:rsidP="009426E7">
            <w:pPr>
              <w:rPr>
                <w:color w:val="000000"/>
              </w:rPr>
            </w:pPr>
            <w:r w:rsidRPr="00EE678B">
              <w:rPr>
                <w:color w:val="000000"/>
              </w:rPr>
              <w:t>Rx#</w:t>
            </w:r>
          </w:p>
        </w:tc>
        <w:tc>
          <w:tcPr>
            <w:tcW w:w="7560" w:type="dxa"/>
          </w:tcPr>
          <w:p w:rsidR="00410BC2" w:rsidRPr="00EE678B" w:rsidRDefault="00410BC2" w:rsidP="009426E7">
            <w:pPr>
              <w:rPr>
                <w:color w:val="000000"/>
              </w:rPr>
            </w:pPr>
            <w:r w:rsidRPr="00EE678B">
              <w:rPr>
                <w:color w:val="000000"/>
              </w:rPr>
              <w:t>The prescription number.</w:t>
            </w:r>
          </w:p>
        </w:tc>
      </w:tr>
      <w:tr w:rsidR="00410BC2" w:rsidRPr="00EE678B" w:rsidTr="0047089E">
        <w:tc>
          <w:tcPr>
            <w:tcW w:w="1800" w:type="dxa"/>
          </w:tcPr>
          <w:p w:rsidR="00410BC2" w:rsidRPr="00EE678B" w:rsidRDefault="00410BC2" w:rsidP="009426E7">
            <w:pPr>
              <w:rPr>
                <w:color w:val="000000"/>
              </w:rPr>
            </w:pPr>
            <w:r w:rsidRPr="00EE678B">
              <w:rPr>
                <w:color w:val="000000"/>
              </w:rPr>
              <w:t>Wait Time</w:t>
            </w:r>
          </w:p>
        </w:tc>
        <w:tc>
          <w:tcPr>
            <w:tcW w:w="7560" w:type="dxa"/>
          </w:tcPr>
          <w:p w:rsidR="00410BC2" w:rsidRPr="00EE678B" w:rsidRDefault="00410BC2" w:rsidP="009426E7">
            <w:pPr>
              <w:rPr>
                <w:color w:val="000000"/>
              </w:rPr>
            </w:pPr>
            <w:r w:rsidRPr="00EE678B">
              <w:rPr>
                <w:color w:val="000000"/>
              </w:rPr>
              <w:t>The amount of time it took to fill the prescription. It is the difference between Time In and Time Out. For orders with more than one prescription, the wait time is the same for each.</w:t>
            </w:r>
          </w:p>
        </w:tc>
      </w:tr>
      <w:tr w:rsidR="00410BC2" w:rsidRPr="00EE678B" w:rsidTr="0047089E">
        <w:tc>
          <w:tcPr>
            <w:tcW w:w="1800" w:type="dxa"/>
          </w:tcPr>
          <w:p w:rsidR="00410BC2" w:rsidRPr="00EE678B" w:rsidRDefault="00410BC2" w:rsidP="009426E7">
            <w:pPr>
              <w:rPr>
                <w:color w:val="000000"/>
              </w:rPr>
            </w:pPr>
            <w:r w:rsidRPr="00EE678B">
              <w:rPr>
                <w:color w:val="000000"/>
              </w:rPr>
              <w:t>Display</w:t>
            </w:r>
          </w:p>
        </w:tc>
        <w:tc>
          <w:tcPr>
            <w:tcW w:w="7560" w:type="dxa"/>
          </w:tcPr>
          <w:p w:rsidR="00410BC2" w:rsidRPr="00EE678B" w:rsidRDefault="00410BC2" w:rsidP="009426E7">
            <w:pPr>
              <w:rPr>
                <w:color w:val="000000"/>
              </w:rPr>
            </w:pPr>
            <w:r w:rsidRPr="00EE678B">
              <w:rPr>
                <w:color w:val="000000"/>
              </w:rPr>
              <w:t>The Display Group that the entries were entered under. Multiple site hospitals may have multiple display groups set up to coincide with each site.</w:t>
            </w:r>
          </w:p>
        </w:tc>
      </w:tr>
      <w:tr w:rsidR="00410BC2" w:rsidRPr="00EE678B" w:rsidTr="0047089E">
        <w:tc>
          <w:tcPr>
            <w:tcW w:w="1800" w:type="dxa"/>
          </w:tcPr>
          <w:p w:rsidR="00410BC2" w:rsidRPr="00EE678B" w:rsidRDefault="00410BC2" w:rsidP="009426E7">
            <w:pPr>
              <w:rPr>
                <w:color w:val="000000"/>
              </w:rPr>
            </w:pPr>
            <w:r w:rsidRPr="00EE678B">
              <w:rPr>
                <w:color w:val="000000"/>
              </w:rPr>
              <w:t>Total</w:t>
            </w:r>
          </w:p>
        </w:tc>
        <w:tc>
          <w:tcPr>
            <w:tcW w:w="7560" w:type="dxa"/>
          </w:tcPr>
          <w:p w:rsidR="00410BC2" w:rsidRPr="00EE678B" w:rsidRDefault="00410BC2" w:rsidP="009426E7">
            <w:pPr>
              <w:rPr>
                <w:color w:val="000000"/>
              </w:rPr>
            </w:pPr>
            <w:r w:rsidRPr="00EE678B">
              <w:rPr>
                <w:color w:val="000000"/>
              </w:rPr>
              <w:t>A summation of all the Wait Times in the PATIENT NOTIFICATION (Rx READY) file. It includes the wait time of the patients with multiple entries. For example, if it took 3 minutes to fill each of the three prescriptions for OPPATIENT23,ONE, the Total function sums up the Wait Time as though it took 9 minutes.</w:t>
            </w:r>
          </w:p>
        </w:tc>
      </w:tr>
      <w:tr w:rsidR="00410BC2" w:rsidRPr="00EE678B" w:rsidTr="0047089E">
        <w:tc>
          <w:tcPr>
            <w:tcW w:w="1800" w:type="dxa"/>
          </w:tcPr>
          <w:p w:rsidR="00410BC2" w:rsidRPr="00EE678B" w:rsidRDefault="00410BC2" w:rsidP="009426E7">
            <w:pPr>
              <w:rPr>
                <w:color w:val="000000"/>
              </w:rPr>
            </w:pPr>
            <w:r w:rsidRPr="00EE678B">
              <w:rPr>
                <w:color w:val="000000"/>
              </w:rPr>
              <w:t>Count</w:t>
            </w:r>
          </w:p>
        </w:tc>
        <w:tc>
          <w:tcPr>
            <w:tcW w:w="7560" w:type="dxa"/>
          </w:tcPr>
          <w:p w:rsidR="00410BC2" w:rsidRPr="00EE678B" w:rsidRDefault="00410BC2" w:rsidP="009426E7">
            <w:pPr>
              <w:rPr>
                <w:color w:val="000000"/>
              </w:rPr>
            </w:pPr>
            <w:r w:rsidRPr="00EE678B">
              <w:rPr>
                <w:color w:val="000000"/>
              </w:rPr>
              <w:t>The number of Wait Time entries. It counts the number of wait time entries for each prescription, not each patient.</w:t>
            </w:r>
          </w:p>
        </w:tc>
      </w:tr>
      <w:tr w:rsidR="00410BC2" w:rsidRPr="00EE678B" w:rsidTr="0047089E">
        <w:tc>
          <w:tcPr>
            <w:tcW w:w="1800" w:type="dxa"/>
          </w:tcPr>
          <w:p w:rsidR="00410BC2" w:rsidRPr="00EE678B" w:rsidRDefault="00410BC2" w:rsidP="009426E7">
            <w:pPr>
              <w:rPr>
                <w:color w:val="000000"/>
              </w:rPr>
            </w:pPr>
            <w:r w:rsidRPr="00EE678B">
              <w:rPr>
                <w:color w:val="000000"/>
              </w:rPr>
              <w:t>Mean</w:t>
            </w:r>
          </w:p>
        </w:tc>
        <w:tc>
          <w:tcPr>
            <w:tcW w:w="7560" w:type="dxa"/>
          </w:tcPr>
          <w:p w:rsidR="00410BC2" w:rsidRPr="00EE678B" w:rsidRDefault="00410BC2" w:rsidP="009426E7">
            <w:pPr>
              <w:rPr>
                <w:color w:val="000000"/>
              </w:rPr>
            </w:pPr>
            <w:r w:rsidRPr="00EE678B">
              <w:rPr>
                <w:color w:val="000000"/>
              </w:rPr>
              <w:t>The average or middle value of the Wait Time range of values.</w:t>
            </w:r>
          </w:p>
        </w:tc>
      </w:tr>
      <w:tr w:rsidR="00410BC2" w:rsidRPr="00EE678B" w:rsidTr="0047089E">
        <w:tc>
          <w:tcPr>
            <w:tcW w:w="1800" w:type="dxa"/>
          </w:tcPr>
          <w:p w:rsidR="00410BC2" w:rsidRPr="00EE678B" w:rsidRDefault="00410BC2" w:rsidP="009426E7">
            <w:pPr>
              <w:rPr>
                <w:color w:val="000000"/>
              </w:rPr>
            </w:pPr>
            <w:r w:rsidRPr="00EE678B">
              <w:rPr>
                <w:color w:val="000000"/>
              </w:rPr>
              <w:t>Minimum</w:t>
            </w:r>
          </w:p>
        </w:tc>
        <w:tc>
          <w:tcPr>
            <w:tcW w:w="7560" w:type="dxa"/>
          </w:tcPr>
          <w:p w:rsidR="00410BC2" w:rsidRPr="00EE678B" w:rsidRDefault="00410BC2" w:rsidP="009426E7">
            <w:pPr>
              <w:rPr>
                <w:color w:val="000000"/>
              </w:rPr>
            </w:pPr>
            <w:r w:rsidRPr="00EE678B">
              <w:rPr>
                <w:color w:val="000000"/>
              </w:rPr>
              <w:t>The least Wait Time value in the range.</w:t>
            </w:r>
          </w:p>
        </w:tc>
      </w:tr>
      <w:tr w:rsidR="00410BC2" w:rsidRPr="00EE678B" w:rsidTr="0047089E">
        <w:tc>
          <w:tcPr>
            <w:tcW w:w="1800" w:type="dxa"/>
          </w:tcPr>
          <w:p w:rsidR="00410BC2" w:rsidRPr="00EE678B" w:rsidRDefault="00410BC2" w:rsidP="009426E7">
            <w:pPr>
              <w:rPr>
                <w:color w:val="000000"/>
              </w:rPr>
            </w:pPr>
            <w:r w:rsidRPr="00EE678B">
              <w:rPr>
                <w:color w:val="000000"/>
              </w:rPr>
              <w:t>Maximum</w:t>
            </w:r>
          </w:p>
        </w:tc>
        <w:tc>
          <w:tcPr>
            <w:tcW w:w="7560" w:type="dxa"/>
          </w:tcPr>
          <w:p w:rsidR="00410BC2" w:rsidRPr="00EE678B" w:rsidRDefault="00410BC2" w:rsidP="009426E7">
            <w:pPr>
              <w:rPr>
                <w:color w:val="000000"/>
              </w:rPr>
            </w:pPr>
            <w:r w:rsidRPr="00EE678B">
              <w:rPr>
                <w:color w:val="000000"/>
              </w:rPr>
              <w:t>The greatest Wait Time value in the range.</w:t>
            </w:r>
          </w:p>
        </w:tc>
      </w:tr>
      <w:tr w:rsidR="00410BC2" w:rsidRPr="00EE678B" w:rsidTr="0047089E">
        <w:tc>
          <w:tcPr>
            <w:tcW w:w="1800" w:type="dxa"/>
          </w:tcPr>
          <w:p w:rsidR="00410BC2" w:rsidRPr="00EE678B" w:rsidRDefault="00410BC2" w:rsidP="009426E7">
            <w:pPr>
              <w:rPr>
                <w:color w:val="000000"/>
              </w:rPr>
            </w:pPr>
            <w:r w:rsidRPr="00EE678B">
              <w:rPr>
                <w:color w:val="000000"/>
              </w:rPr>
              <w:t>Dev. (Deviation)</w:t>
            </w:r>
          </w:p>
        </w:tc>
        <w:tc>
          <w:tcPr>
            <w:tcW w:w="7560" w:type="dxa"/>
          </w:tcPr>
          <w:p w:rsidR="00410BC2" w:rsidRPr="00EE678B" w:rsidRDefault="00410BC2" w:rsidP="009426E7">
            <w:pPr>
              <w:rPr>
                <w:color w:val="000000"/>
              </w:rPr>
            </w:pPr>
            <w:r w:rsidRPr="00EE678B">
              <w:rPr>
                <w:color w:val="000000"/>
              </w:rPr>
              <w:t>A relative number that signifies the overall departure from the average.</w:t>
            </w:r>
          </w:p>
        </w:tc>
      </w:tr>
    </w:tbl>
    <w:p w:rsidR="00410BC2" w:rsidRPr="00EE678B" w:rsidRDefault="00410BC2" w:rsidP="00410BC2">
      <w:pPr>
        <w:rPr>
          <w:color w:val="000000"/>
          <w:szCs w:val="20"/>
        </w:rPr>
      </w:pPr>
    </w:p>
    <w:p w:rsidR="00410BC2" w:rsidRPr="00EE678B" w:rsidRDefault="00410BC2" w:rsidP="00410BC2">
      <w:pPr>
        <w:rPr>
          <w:color w:val="000000"/>
          <w:szCs w:val="20"/>
        </w:rPr>
      </w:pPr>
      <w:r w:rsidRPr="00EE678B">
        <w:rPr>
          <w:color w:val="000000"/>
          <w:szCs w:val="20"/>
        </w:rPr>
        <w:t>If this report is not printed each day, data may be lost because many sites purge the PATIENT NOTIFICATION (Rx READY) file each morning.</w:t>
      </w:r>
    </w:p>
    <w:p w:rsidR="00410BC2" w:rsidRPr="00EE678B" w:rsidRDefault="00410BC2" w:rsidP="00410BC2">
      <w:pPr>
        <w:rPr>
          <w:rFonts w:eastAsia="MS Mincho"/>
          <w:color w:val="000000"/>
          <w:szCs w:val="20"/>
        </w:rPr>
      </w:pPr>
    </w:p>
    <w:p w:rsidR="000B70B2" w:rsidRPr="00EE678B" w:rsidRDefault="000B70B2" w:rsidP="00AC3658">
      <w:pPr>
        <w:pStyle w:val="ExampleHeading"/>
        <w:rPr>
          <w:rFonts w:eastAsia="MS Mincho"/>
        </w:rPr>
      </w:pPr>
      <w:r w:rsidRPr="00EE678B">
        <w:rPr>
          <w:rFonts w:eastAsia="MS Mincho"/>
        </w:rPr>
        <w:t>Example:  Print Bingo Board Wait Time</w:t>
      </w:r>
    </w:p>
    <w:p w:rsidR="000B70B2" w:rsidRPr="00EE678B" w:rsidRDefault="000B70B2" w:rsidP="00273A35">
      <w:pPr>
        <w:pStyle w:val="ScreenCapture"/>
      </w:pPr>
      <w:r w:rsidRPr="00EE678B">
        <w:t xml:space="preserve">Select Bingo Board Option: </w:t>
      </w:r>
      <w:r w:rsidRPr="00EE678B">
        <w:rPr>
          <w:b/>
        </w:rPr>
        <w:t xml:space="preserve">BM </w:t>
      </w:r>
      <w:r w:rsidRPr="00EE678B">
        <w:t xml:space="preserve"> Bingo Board Manager</w:t>
      </w:r>
    </w:p>
    <w:p w:rsidR="000B70B2" w:rsidRPr="00EE678B" w:rsidRDefault="000B70B2" w:rsidP="00273A35">
      <w:pPr>
        <w:pStyle w:val="ScreenCapture"/>
      </w:pPr>
    </w:p>
    <w:p w:rsidR="000B70B2" w:rsidRPr="00EE678B" w:rsidRDefault="000B70B2" w:rsidP="00273A35">
      <w:pPr>
        <w:pStyle w:val="ScreenCapture"/>
      </w:pPr>
      <w:r w:rsidRPr="00EE678B">
        <w:t xml:space="preserve">                  BINGO BOARD CONTROL PANEL</w:t>
      </w:r>
    </w:p>
    <w:p w:rsidR="000B70B2" w:rsidRPr="00EE678B" w:rsidRDefault="000B70B2" w:rsidP="00273A35">
      <w:pPr>
        <w:pStyle w:val="ScreenCapture"/>
      </w:pPr>
      <w:r w:rsidRPr="00EE678B">
        <w:t xml:space="preserve"> </w:t>
      </w:r>
    </w:p>
    <w:p w:rsidR="000B70B2" w:rsidRPr="00EE678B" w:rsidRDefault="000B70B2" w:rsidP="00273A35">
      <w:pPr>
        <w:pStyle w:val="ScreenCapture"/>
        <w:rPr>
          <w:b/>
        </w:rPr>
      </w:pPr>
      <w:r w:rsidRPr="00EE678B">
        <w:t xml:space="preserve">Select Bingo Board Manager Option: </w:t>
      </w:r>
      <w:r w:rsidRPr="00EE678B">
        <w:rPr>
          <w:b/>
        </w:rPr>
        <w:t>PRINT</w:t>
      </w:r>
    </w:p>
    <w:p w:rsidR="000B70B2" w:rsidRPr="00EE678B" w:rsidRDefault="000B70B2" w:rsidP="00273A35">
      <w:pPr>
        <w:pStyle w:val="ScreenCapture"/>
      </w:pPr>
      <w:r w:rsidRPr="00EE678B">
        <w:t xml:space="preserve">    1    Print Bingo Board Statistics     </w:t>
      </w:r>
    </w:p>
    <w:p w:rsidR="000B70B2" w:rsidRPr="00EE678B" w:rsidRDefault="000B70B2" w:rsidP="00273A35">
      <w:pPr>
        <w:pStyle w:val="ScreenCapture"/>
      </w:pPr>
      <w:r w:rsidRPr="00EE678B">
        <w:t xml:space="preserve">    2    Print Bingo Board Wait Time      </w:t>
      </w:r>
    </w:p>
    <w:p w:rsidR="000B70B2" w:rsidRPr="00EE678B" w:rsidRDefault="000B70B2" w:rsidP="00273A35">
      <w:pPr>
        <w:pStyle w:val="ScreenCapture"/>
      </w:pPr>
      <w:r w:rsidRPr="00EE678B">
        <w:t xml:space="preserve">CHOOSE 1-2: </w:t>
      </w:r>
      <w:r w:rsidRPr="00EE678B">
        <w:rPr>
          <w:b/>
        </w:rPr>
        <w:t>2</w:t>
      </w:r>
      <w:r w:rsidRPr="00EE678B">
        <w:t xml:space="preserve">  Print Bingo Board Wait Time</w:t>
      </w:r>
    </w:p>
    <w:p w:rsidR="000B70B2" w:rsidRPr="00EE678B" w:rsidRDefault="000B70B2" w:rsidP="00273A35">
      <w:pPr>
        <w:pStyle w:val="ScreenCapture"/>
        <w:rPr>
          <w:shd w:val="clear" w:color="auto" w:fill="FFFFFF"/>
        </w:rPr>
      </w:pPr>
      <w:r w:rsidRPr="00EE678B">
        <w:t xml:space="preserve">DEVICE: </w:t>
      </w:r>
      <w:r w:rsidRPr="00EE678B">
        <w:rPr>
          <w:b/>
          <w:i/>
          <w:shd w:val="clear" w:color="auto" w:fill="FFFFFF"/>
        </w:rPr>
        <w:t>[Select Print Device]</w:t>
      </w:r>
    </w:p>
    <w:p w:rsidR="000B70B2" w:rsidRPr="00EE678B" w:rsidRDefault="000B70B2" w:rsidP="00273A35">
      <w:pPr>
        <w:pStyle w:val="ScreenCapture"/>
      </w:pPr>
    </w:p>
    <w:p w:rsidR="000B70B2" w:rsidRPr="00EE678B" w:rsidRDefault="000B70B2" w:rsidP="00273A35">
      <w:pPr>
        <w:pStyle w:val="ScreenCapture"/>
        <w:rPr>
          <w:b/>
          <w:i/>
        </w:rPr>
      </w:pPr>
      <w:r w:rsidRPr="00EE678B">
        <w:t xml:space="preserve">                                   </w:t>
      </w:r>
      <w:r w:rsidRPr="00EE678B">
        <w:rPr>
          <w:b/>
          <w:i/>
        </w:rPr>
        <w:t>(</w:t>
      </w:r>
      <w:r w:rsidRPr="00EE678B">
        <w:rPr>
          <w:rFonts w:ascii="Arial" w:hAnsi="Arial" w:cs="Arial"/>
          <w:b/>
          <w:i/>
          <w:shd w:val="clear" w:color="auto" w:fill="FFFFFF"/>
        </w:rPr>
        <w:t>report follows)</w:t>
      </w:r>
      <w:r w:rsidRPr="00EE678B">
        <w:rPr>
          <w:b/>
          <w:i/>
        </w:rPr>
        <w:t xml:space="preserve">                               </w:t>
      </w:r>
    </w:p>
    <w:p w:rsidR="000B70B2" w:rsidRPr="00EE678B" w:rsidRDefault="000B70B2" w:rsidP="00273A35">
      <w:pPr>
        <w:pStyle w:val="ScreenCapture"/>
      </w:pPr>
    </w:p>
    <w:p w:rsidR="000B70B2" w:rsidRPr="00EE678B" w:rsidRDefault="000B70B2" w:rsidP="00273A35">
      <w:pPr>
        <w:pStyle w:val="ScreenCapture"/>
      </w:pPr>
      <w:r w:rsidRPr="00EE678B">
        <w:t>BINGO BOARD WAIT TIME PRINTOUT                MAY 21,2007  15:34    PAGE 1</w:t>
      </w:r>
    </w:p>
    <w:p w:rsidR="000B70B2" w:rsidRPr="00EE678B" w:rsidRDefault="000B70B2" w:rsidP="00273A35">
      <w:pPr>
        <w:pStyle w:val="ScreenCapture"/>
      </w:pPr>
      <w:r w:rsidRPr="00EE678B">
        <w:t xml:space="preserve">                               TIME      TIME                         WAIT</w:t>
      </w:r>
    </w:p>
    <w:p w:rsidR="000B70B2" w:rsidRPr="00EE678B" w:rsidRDefault="000B70B2" w:rsidP="00273A35">
      <w:pPr>
        <w:pStyle w:val="ScreenCapture"/>
      </w:pPr>
      <w:r w:rsidRPr="00EE678B">
        <w:t>NAME                             IN       OUT         Rx#             TIME</w:t>
      </w:r>
    </w:p>
    <w:p w:rsidR="000B70B2" w:rsidRPr="00EE678B" w:rsidRDefault="000B70B2" w:rsidP="00273A35">
      <w:pPr>
        <w:pStyle w:val="ScreenCapture"/>
      </w:pPr>
      <w:r w:rsidRPr="00EE678B">
        <w:t>--------------------------------------------------------------------------</w:t>
      </w:r>
    </w:p>
    <w:p w:rsidR="000B70B2" w:rsidRPr="00EE678B" w:rsidRDefault="000B70B2" w:rsidP="00273A35">
      <w:pPr>
        <w:pStyle w:val="ScreenCapture"/>
      </w:pPr>
    </w:p>
    <w:p w:rsidR="000B70B2" w:rsidRPr="00EE678B" w:rsidRDefault="000B70B2" w:rsidP="00273A35">
      <w:pPr>
        <w:pStyle w:val="ScreenCapture"/>
      </w:pPr>
      <w:r w:rsidRPr="00EE678B">
        <w:t xml:space="preserve">        DISPLAY: WAITING ROOM</w:t>
      </w:r>
    </w:p>
    <w:p w:rsidR="000B70B2" w:rsidRPr="00EE678B" w:rsidRDefault="000B70B2" w:rsidP="00273A35">
      <w:pPr>
        <w:pStyle w:val="ScreenCapture"/>
      </w:pPr>
      <w:r w:rsidRPr="00EE678B">
        <w:t>OPPATIENT30,ONE                1503      1504         2004342            1</w:t>
      </w:r>
    </w:p>
    <w:p w:rsidR="000B70B2" w:rsidRPr="00EE678B" w:rsidRDefault="000B70B2" w:rsidP="00273A35">
      <w:pPr>
        <w:pStyle w:val="ScreenCapture"/>
      </w:pPr>
      <w:r w:rsidRPr="00EE678B">
        <w:t xml:space="preserve">                               1503      1504         2004343            1</w:t>
      </w:r>
    </w:p>
    <w:p w:rsidR="000B70B2" w:rsidRPr="00EE678B" w:rsidRDefault="000B70B2" w:rsidP="00273A35">
      <w:pPr>
        <w:pStyle w:val="ScreenCapture"/>
      </w:pPr>
      <w:r w:rsidRPr="00EE678B">
        <w:t xml:space="preserve">                               1503      1504         2004345            1</w:t>
      </w:r>
    </w:p>
    <w:p w:rsidR="000B70B2" w:rsidRPr="00EE678B" w:rsidRDefault="000B70B2" w:rsidP="00273A35">
      <w:pPr>
        <w:pStyle w:val="ScreenCapture"/>
      </w:pPr>
      <w:r w:rsidRPr="00EE678B">
        <w:t xml:space="preserve">                               1509      1512         2004346            3</w:t>
      </w:r>
    </w:p>
    <w:p w:rsidR="000B70B2" w:rsidRPr="00EE678B" w:rsidRDefault="000B70B2" w:rsidP="00273A35">
      <w:pPr>
        <w:pStyle w:val="ScreenCapture"/>
      </w:pPr>
      <w:r w:rsidRPr="00EE678B">
        <w:t>OPPATIENT14,ONE                1509      1512         2004350            3</w:t>
      </w:r>
    </w:p>
    <w:p w:rsidR="000B70B2" w:rsidRPr="00EE678B" w:rsidRDefault="000B70B2" w:rsidP="00273A35">
      <w:pPr>
        <w:pStyle w:val="ScreenCapture"/>
      </w:pPr>
      <w:r w:rsidRPr="00EE678B">
        <w:t xml:space="preserve">                               1509      1512         2004354            3</w:t>
      </w:r>
    </w:p>
    <w:p w:rsidR="000B70B2" w:rsidRPr="00EE678B" w:rsidRDefault="000B70B2" w:rsidP="00273A35">
      <w:pPr>
        <w:pStyle w:val="ScreenCapture"/>
      </w:pPr>
      <w:r w:rsidRPr="00EE678B">
        <w:t>OPPATIENT23,ONE                1509      1512         2002744            3</w:t>
      </w:r>
    </w:p>
    <w:p w:rsidR="000B70B2" w:rsidRPr="00EE678B" w:rsidRDefault="000B70B2" w:rsidP="00273A35">
      <w:pPr>
        <w:pStyle w:val="ScreenCapture"/>
      </w:pPr>
      <w:r w:rsidRPr="00EE678B">
        <w:t xml:space="preserve">                               1509      1512         2006376            3</w:t>
      </w:r>
    </w:p>
    <w:p w:rsidR="000B70B2" w:rsidRPr="00EE678B" w:rsidRDefault="000B70B2" w:rsidP="00273A35">
      <w:pPr>
        <w:pStyle w:val="ScreenCapture"/>
      </w:pPr>
      <w:r w:rsidRPr="00EE678B">
        <w:t xml:space="preserve">                               1509      1512         2006377            3</w:t>
      </w:r>
    </w:p>
    <w:p w:rsidR="000B70B2" w:rsidRPr="00EE678B" w:rsidRDefault="000B70B2" w:rsidP="00273A35">
      <w:pPr>
        <w:pStyle w:val="ScreenCapture"/>
      </w:pPr>
      <w:r w:rsidRPr="00EE678B">
        <w:t>OPPATIENT19,ONE                1524      1527         2002403            3</w:t>
      </w:r>
    </w:p>
    <w:p w:rsidR="000B70B2" w:rsidRPr="00EE678B" w:rsidRDefault="000B70B2" w:rsidP="00273A35">
      <w:pPr>
        <w:pStyle w:val="ScreenCapture"/>
      </w:pPr>
      <w:r w:rsidRPr="00EE678B">
        <w:t xml:space="preserve">                               1524      1527         2006034            3</w:t>
      </w:r>
    </w:p>
    <w:p w:rsidR="000B70B2" w:rsidRPr="00EE678B" w:rsidRDefault="000B70B2" w:rsidP="00273A35">
      <w:pPr>
        <w:pStyle w:val="ScreenCapture"/>
      </w:pPr>
      <w:r w:rsidRPr="00EE678B">
        <w:t>OPPATIENT26,ONE                1524      1527         2002365            3</w:t>
      </w:r>
    </w:p>
    <w:p w:rsidR="000B70B2" w:rsidRPr="00EE678B" w:rsidRDefault="000B70B2" w:rsidP="00273A35">
      <w:pPr>
        <w:pStyle w:val="ScreenCapture"/>
      </w:pPr>
      <w:r w:rsidRPr="00EE678B">
        <w:t xml:space="preserve">                               1524      1527         2002573            3</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TOTAL                                                                   33</w:t>
      </w:r>
    </w:p>
    <w:p w:rsidR="000B70B2" w:rsidRPr="00EE678B" w:rsidRDefault="000B70B2" w:rsidP="00273A35">
      <w:pPr>
        <w:pStyle w:val="ScreenCapture"/>
      </w:pPr>
      <w:r w:rsidRPr="00EE678B">
        <w:t>COUNT                                                                   13</w:t>
      </w:r>
    </w:p>
    <w:p w:rsidR="000B70B2" w:rsidRPr="00EE678B" w:rsidRDefault="000B70B2" w:rsidP="00273A35">
      <w:pPr>
        <w:pStyle w:val="ScreenCapture"/>
      </w:pPr>
      <w:r w:rsidRPr="00EE678B">
        <w:t>MEAN                                                                     3</w:t>
      </w:r>
    </w:p>
    <w:p w:rsidR="000B70B2" w:rsidRPr="00EE678B" w:rsidRDefault="000B70B2" w:rsidP="00273A35">
      <w:pPr>
        <w:pStyle w:val="ScreenCapture"/>
      </w:pPr>
      <w:r w:rsidRPr="00EE678B">
        <w:t>MINIMUM                                                                  1</w:t>
      </w:r>
    </w:p>
    <w:p w:rsidR="000B70B2" w:rsidRPr="00EE678B" w:rsidRDefault="000B70B2" w:rsidP="00273A35">
      <w:pPr>
        <w:pStyle w:val="ScreenCapture"/>
      </w:pPr>
      <w:r w:rsidRPr="00EE678B">
        <w:t>MAXIMUM                                                                  3</w:t>
      </w:r>
    </w:p>
    <w:p w:rsidR="000B70B2" w:rsidRPr="00EE678B" w:rsidRDefault="000B70B2" w:rsidP="00273A35">
      <w:pPr>
        <w:pStyle w:val="ScreenCapture"/>
      </w:pPr>
      <w:r w:rsidRPr="00EE678B">
        <w:t>DEV.                                                                     1</w:t>
      </w:r>
    </w:p>
    <w:p w:rsidR="000B70B2" w:rsidRPr="00EE678B" w:rsidRDefault="000B70B2" w:rsidP="000B70B2">
      <w:pPr>
        <w:rPr>
          <w:color w:val="000000"/>
          <w:szCs w:val="20"/>
        </w:rPr>
      </w:pPr>
    </w:p>
    <w:p w:rsidR="000B70B2" w:rsidRPr="00EE678B" w:rsidRDefault="000B70B2" w:rsidP="007A1309">
      <w:pPr>
        <w:pStyle w:val="Heading3"/>
      </w:pPr>
      <w:bookmarkStart w:id="1444" w:name="_Toc520273341"/>
      <w:bookmarkStart w:id="1445" w:name="_Toc520299133"/>
      <w:bookmarkStart w:id="1446" w:name="_Toc520304600"/>
      <w:bookmarkStart w:id="1447" w:name="_Toc32836874"/>
      <w:bookmarkStart w:id="1448" w:name="_Toc38424538"/>
      <w:bookmarkStart w:id="1449" w:name="_Toc50535235"/>
      <w:bookmarkStart w:id="1450" w:name="_Toc280701134"/>
      <w:bookmarkStart w:id="1451" w:name="_Toc299044305"/>
      <w:bookmarkStart w:id="1452" w:name="_Toc280853474"/>
      <w:bookmarkStart w:id="1453" w:name="_Toc303286053"/>
      <w:bookmarkStart w:id="1454" w:name="_Toc339961935"/>
      <w:bookmarkStart w:id="1455" w:name="_Toc339962465"/>
      <w:bookmarkStart w:id="1456" w:name="_Toc340138593"/>
      <w:bookmarkStart w:id="1457" w:name="_Toc340138880"/>
      <w:bookmarkStart w:id="1458" w:name="_Toc340139143"/>
      <w:bookmarkStart w:id="1459" w:name="_Toc340143773"/>
      <w:bookmarkStart w:id="1460" w:name="_Toc340144030"/>
      <w:bookmarkStart w:id="1461" w:name="_Toc4140315"/>
      <w:r w:rsidRPr="00EE678B">
        <w:t>Purge Bingo Board Data</w:t>
      </w:r>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r w:rsidRPr="00EE678B">
        <w:fldChar w:fldCharType="begin"/>
      </w:r>
      <w:r w:rsidRPr="00EE678B">
        <w:instrText>XE "Purge Bingo Board Data"</w:instrText>
      </w:r>
      <w:r w:rsidRPr="00EE678B">
        <w:fldChar w:fldCharType="end"/>
      </w:r>
    </w:p>
    <w:p w:rsidR="000B70B2" w:rsidRPr="00EE678B" w:rsidRDefault="000B70B2" w:rsidP="00FC7A1D">
      <w:pPr>
        <w:pStyle w:val="Manual-optionname"/>
      </w:pPr>
      <w:r w:rsidRPr="00EE678B">
        <w:t>[PSO BINGO PURGE]</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With this option all entries can be deleted from the PATIENT NOTIFICATION (Rx READY) file.</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0" name="Picture 103"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It is recommended that data be purged each day. However, if data is not purged, it will not affect the accuracy of the bingo board statistics.</w:t>
      </w:r>
    </w:p>
    <w:p w:rsidR="000B70B2" w:rsidRPr="00EE678B" w:rsidRDefault="000B70B2" w:rsidP="000B70B2">
      <w:pPr>
        <w:rPr>
          <w:color w:val="000000"/>
          <w:szCs w:val="20"/>
        </w:rPr>
      </w:pPr>
    </w:p>
    <w:p w:rsidR="000B70B2" w:rsidRPr="00EE678B" w:rsidRDefault="000B70B2" w:rsidP="0047089E">
      <w:r w:rsidRPr="00EE678B">
        <w:t>If this option is used before the end of the workday, all data will be lost except the statistical data on those prescriptions already picked up.</w:t>
      </w:r>
    </w:p>
    <w:p w:rsidR="000B70B2" w:rsidRPr="00EE678B" w:rsidRDefault="000B70B2" w:rsidP="000B70B2"/>
    <w:p w:rsidR="000B70B2" w:rsidRPr="00EE678B" w:rsidRDefault="000B70B2" w:rsidP="007A1309">
      <w:pPr>
        <w:pStyle w:val="Heading3"/>
      </w:pPr>
      <w:bookmarkStart w:id="1462" w:name="_Toc4140316"/>
      <w:r w:rsidRPr="00EE678B">
        <w:t>Start Bingo Board Display</w:t>
      </w:r>
      <w:bookmarkEnd w:id="1462"/>
      <w:r w:rsidRPr="00EE678B">
        <w:fldChar w:fldCharType="begin"/>
      </w:r>
      <w:r w:rsidRPr="00EE678B">
        <w:instrText>XE "Start Bingo Board Display"</w:instrText>
      </w:r>
      <w:r w:rsidRPr="00EE678B">
        <w:fldChar w:fldCharType="end"/>
      </w:r>
    </w:p>
    <w:p w:rsidR="000B70B2" w:rsidRPr="00EE678B" w:rsidRDefault="000B70B2" w:rsidP="00FC7A1D">
      <w:pPr>
        <w:pStyle w:val="Manual-optionname"/>
      </w:pPr>
      <w:r w:rsidRPr="00EE678B">
        <w:t>[PSO BINGO START]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The </w:t>
      </w:r>
      <w:r w:rsidRPr="00EE678B">
        <w:rPr>
          <w:i/>
          <w:color w:val="000000"/>
          <w:szCs w:val="20"/>
        </w:rPr>
        <w:t>Start Bingo Board Display</w:t>
      </w:r>
      <w:r w:rsidRPr="00EE678B">
        <w:rPr>
          <w:color w:val="000000"/>
          <w:szCs w:val="20"/>
        </w:rPr>
        <w:t xml:space="preserve"> option has been changed so that the bingo board can be started without tying up a terminal or requiring the user who starts it to have multiple sign-on capability. A site parameter has been added to indicate whether a dedicated device has been reserved. If so, the user is prompted to enter the device name. If a dedicated device is set up, the user is able to automatically start or stop the board via TaskMan. The user is also prompted for a Display Group that is saved as a site parameter. This option requires working with local IRMS to complete its setup.</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Use this option to start the bingo board display. If there are no prescription entries yet, the message typed in the GROUP DISPLAY will cycle. When the entries begin, the message will be displayed and held for a period of time, then pages of numbers or names will be displayed until all the names have been shown. Then the cycle starts over.</w:t>
      </w:r>
    </w:p>
    <w:p w:rsidR="000B70B2" w:rsidRPr="00EE678B" w:rsidRDefault="000B70B2" w:rsidP="000B70B2">
      <w:pPr>
        <w:rPr>
          <w:color w:val="000000"/>
          <w:szCs w:val="20"/>
        </w:rPr>
      </w:pPr>
    </w:p>
    <w:p w:rsidR="000B70B2" w:rsidRPr="00EE678B" w:rsidRDefault="00583040" w:rsidP="000B70B2">
      <w:pPr>
        <w:rPr>
          <w:color w:val="000000"/>
          <w:szCs w:val="20"/>
        </w:rPr>
      </w:pPr>
      <w:r>
        <w:rPr>
          <w:noProof/>
          <w:color w:val="000000"/>
          <w:position w:val="-4"/>
          <w:szCs w:val="20"/>
        </w:rPr>
        <w:drawing>
          <wp:inline distT="0" distB="0" distL="0" distR="0">
            <wp:extent cx="419100" cy="335280"/>
            <wp:effectExtent l="0" t="0" r="0" b="0"/>
            <wp:docPr id="11" name="Picture 14"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0B70B2" w:rsidRPr="00EE678B">
        <w:rPr>
          <w:color w:val="000000"/>
          <w:position w:val="-4"/>
          <w:szCs w:val="20"/>
        </w:rPr>
        <w:t>The terminal that executes the option may or may not be the display terminal.</w:t>
      </w:r>
    </w:p>
    <w:p w:rsidR="000B70B2" w:rsidRPr="00EE678B" w:rsidRDefault="000B70B2" w:rsidP="000B70B2">
      <w:pPr>
        <w:rPr>
          <w:color w:val="000000"/>
          <w:szCs w:val="24"/>
        </w:rPr>
      </w:pPr>
    </w:p>
    <w:p w:rsidR="000B70B2" w:rsidRPr="00EE678B" w:rsidRDefault="000B70B2" w:rsidP="007A1309">
      <w:pPr>
        <w:pStyle w:val="Heading3"/>
      </w:pPr>
      <w:bookmarkStart w:id="1463" w:name="_Toc520273343"/>
      <w:bookmarkStart w:id="1464" w:name="_Toc520299135"/>
      <w:bookmarkStart w:id="1465" w:name="_Toc520304602"/>
      <w:bookmarkStart w:id="1466" w:name="_Toc32836876"/>
      <w:bookmarkStart w:id="1467" w:name="_Toc38424540"/>
      <w:bookmarkStart w:id="1468" w:name="_Toc50535237"/>
      <w:bookmarkStart w:id="1469" w:name="_Toc280701136"/>
      <w:bookmarkStart w:id="1470" w:name="_Toc299044307"/>
      <w:bookmarkStart w:id="1471" w:name="_Toc280853476"/>
      <w:bookmarkStart w:id="1472" w:name="_Toc303286055"/>
      <w:bookmarkStart w:id="1473" w:name="_Toc339961937"/>
      <w:bookmarkStart w:id="1474" w:name="_Toc339962467"/>
      <w:bookmarkStart w:id="1475" w:name="_Toc340138595"/>
      <w:bookmarkStart w:id="1476" w:name="_Toc340138882"/>
      <w:bookmarkStart w:id="1477" w:name="_Toc340139145"/>
      <w:bookmarkStart w:id="1478" w:name="_Toc340143775"/>
      <w:bookmarkStart w:id="1479" w:name="_Toc340144032"/>
      <w:bookmarkStart w:id="1480" w:name="_Toc4140317"/>
      <w:r w:rsidRPr="00EE678B">
        <w:t>Stop Bingo Board Display</w:t>
      </w:r>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r w:rsidRPr="00EE678B">
        <w:fldChar w:fldCharType="begin"/>
      </w:r>
      <w:r w:rsidRPr="00EE678B">
        <w:instrText>XE "Stop Bingo Board Display"</w:instrText>
      </w:r>
      <w:r w:rsidRPr="00EE678B">
        <w:fldChar w:fldCharType="end"/>
      </w:r>
    </w:p>
    <w:p w:rsidR="000B70B2" w:rsidRPr="00EE678B" w:rsidRDefault="000B70B2" w:rsidP="00FC7A1D">
      <w:pPr>
        <w:pStyle w:val="Manual-optionname"/>
      </w:pPr>
      <w:r w:rsidRPr="00EE678B">
        <w:t>[PSO BINGO STOP]</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This option is used to stop the bingo board display. The bingo board can be stopped and started as often as desired. It must be stopped if any changes are made to the display group currently being used. This option can be accessed from any terminal.</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2"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When the display is stopped and “Yes” entered at the purge prompt, a second prompt displays and allows either all of the display groups or a specific display group to be selected for purging.</w:t>
      </w:r>
    </w:p>
    <w:p w:rsidR="000B70B2" w:rsidRPr="00EE678B" w:rsidRDefault="000B70B2" w:rsidP="004E0305">
      <w:pPr>
        <w:pStyle w:val="Heading2"/>
      </w:pPr>
      <w:bookmarkStart w:id="1481" w:name="_Toc520273344"/>
      <w:bookmarkStart w:id="1482" w:name="_Toc520299136"/>
      <w:bookmarkStart w:id="1483" w:name="_Toc520304603"/>
      <w:bookmarkStart w:id="1484" w:name="_Toc32836877"/>
      <w:bookmarkStart w:id="1485" w:name="_Toc38424541"/>
      <w:bookmarkStart w:id="1486" w:name="_Toc50535238"/>
      <w:bookmarkStart w:id="1487" w:name="_Toc280701137"/>
      <w:bookmarkStart w:id="1488" w:name="_Toc299044308"/>
      <w:bookmarkStart w:id="1489" w:name="_Toc280853477"/>
      <w:bookmarkStart w:id="1490" w:name="_Toc303286056"/>
      <w:bookmarkStart w:id="1491" w:name="_Toc339961938"/>
      <w:bookmarkStart w:id="1492" w:name="_Toc339962468"/>
      <w:bookmarkStart w:id="1493" w:name="_Toc340138596"/>
      <w:bookmarkStart w:id="1494" w:name="_Toc340138883"/>
      <w:bookmarkStart w:id="1495" w:name="_Toc340139146"/>
      <w:bookmarkStart w:id="1496" w:name="_Toc340143776"/>
      <w:bookmarkStart w:id="1497" w:name="_Toc340144033"/>
      <w:bookmarkStart w:id="1498" w:name="_Toc4140318"/>
      <w:r w:rsidRPr="00EE678B">
        <w:t>Bingo Board User (BU)</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r w:rsidRPr="00EE678B">
        <w:fldChar w:fldCharType="begin"/>
      </w:r>
      <w:r w:rsidRPr="00EE678B">
        <w:instrText>XE "Bingo Board User (BU)"</w:instrText>
      </w:r>
      <w:r w:rsidRPr="00EE678B">
        <w:fldChar w:fldCharType="end"/>
      </w:r>
    </w:p>
    <w:p w:rsidR="000B70B2" w:rsidRPr="00EE678B" w:rsidRDefault="000B70B2" w:rsidP="00FC7A1D">
      <w:pPr>
        <w:pStyle w:val="Manual-optionname"/>
        <w:rPr>
          <w:bCs/>
        </w:rPr>
      </w:pPr>
      <w:r w:rsidRPr="00EE678B">
        <w:t>[PSO BINGO USER]</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The </w:t>
      </w:r>
      <w:r w:rsidRPr="00EE678B">
        <w:rPr>
          <w:i/>
          <w:color w:val="000000"/>
          <w:szCs w:val="20"/>
        </w:rPr>
        <w:t>Bingo Board User</w:t>
      </w:r>
      <w:r w:rsidRPr="00EE678B">
        <w:rPr>
          <w:color w:val="000000"/>
          <w:szCs w:val="20"/>
        </w:rPr>
        <w:t xml:space="preserve"> menu enables use of the bingo board display. The options on this menu allow a patient’s name or a number to be displayed, entered, or removed from the bingo board display located in the pharmacy area.</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When the routing for an order is set to “Window”, the entering of prescription orders stores information in the bingo board PATIENT NOTIFICATION (Rx READY) file. For new, renew, pull early from suspense, refill orders, barcode refill/renew, and finish process for orders entered via CPRS, the date and time is captured when the order is stored in this file. The same occurs for partials, except the time is captured when a prescription number is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Releasing the prescription places the name or ticket number of the patient on the bingo board monitor if a display group exists and stores data in the WAITING TIME file. The options on this menu are used to manually enter, display, or remove a patient’s name or number from the monitor.</w:t>
      </w:r>
    </w:p>
    <w:p w:rsidR="000B70B2" w:rsidRPr="00EE678B" w:rsidRDefault="000B70B2" w:rsidP="000B70B2">
      <w:pPr>
        <w:rPr>
          <w:rFonts w:eastAsia="MS Mincho"/>
          <w:color w:val="000000"/>
          <w:szCs w:val="20"/>
        </w:rPr>
      </w:pPr>
    </w:p>
    <w:p w:rsidR="000B70B2" w:rsidRPr="00EE678B" w:rsidRDefault="000B70B2" w:rsidP="000B70B2">
      <w:pPr>
        <w:keepNext/>
        <w:keepLines/>
        <w:rPr>
          <w:rFonts w:eastAsia="MS Mincho"/>
          <w:color w:val="000000"/>
          <w:szCs w:val="20"/>
        </w:rPr>
      </w:pPr>
      <w:r w:rsidRPr="00EE678B">
        <w:rPr>
          <w:rFonts w:eastAsia="MS Mincho"/>
          <w:color w:val="000000"/>
          <w:szCs w:val="20"/>
        </w:rPr>
        <w:t xml:space="preserve">The following options are available on the </w:t>
      </w:r>
      <w:r w:rsidRPr="00EE678B">
        <w:rPr>
          <w:rFonts w:eastAsia="MS Mincho"/>
          <w:i/>
          <w:color w:val="000000"/>
          <w:szCs w:val="20"/>
        </w:rPr>
        <w:t xml:space="preserve">Bingo Board User </w:t>
      </w:r>
      <w:r w:rsidRPr="00EE678B">
        <w:rPr>
          <w:rFonts w:eastAsia="MS Mincho"/>
          <w:color w:val="000000"/>
          <w:szCs w:val="20"/>
        </w:rPr>
        <w:t>menu:</w:t>
      </w:r>
    </w:p>
    <w:p w:rsidR="000B70B2" w:rsidRPr="00EE678B" w:rsidRDefault="000B70B2" w:rsidP="009426E7">
      <w:pPr>
        <w:keepNext/>
        <w:keepLines/>
        <w:numPr>
          <w:ilvl w:val="0"/>
          <w:numId w:val="21"/>
        </w:numPr>
        <w:spacing w:before="120"/>
        <w:rPr>
          <w:rFonts w:eastAsia="MS Mincho"/>
          <w:i/>
          <w:color w:val="000000"/>
          <w:szCs w:val="20"/>
        </w:rPr>
      </w:pPr>
      <w:r w:rsidRPr="00EE678B">
        <w:rPr>
          <w:rFonts w:eastAsia="MS Mincho"/>
          <w:i/>
          <w:color w:val="000000"/>
          <w:szCs w:val="20"/>
        </w:rPr>
        <w:t>Enter New Patient</w:t>
      </w:r>
    </w:p>
    <w:p w:rsidR="000B70B2" w:rsidRPr="00EE678B" w:rsidRDefault="000B70B2" w:rsidP="009B6A7F">
      <w:pPr>
        <w:keepNext/>
        <w:keepLines/>
        <w:numPr>
          <w:ilvl w:val="0"/>
          <w:numId w:val="21"/>
        </w:numPr>
        <w:rPr>
          <w:rFonts w:eastAsia="MS Mincho"/>
          <w:i/>
          <w:color w:val="000000"/>
          <w:szCs w:val="20"/>
        </w:rPr>
      </w:pPr>
      <w:r w:rsidRPr="00EE678B">
        <w:rPr>
          <w:rFonts w:eastAsia="MS Mincho"/>
          <w:i/>
          <w:color w:val="000000"/>
          <w:szCs w:val="20"/>
        </w:rPr>
        <w:t>Display Patient’s Name on Monitor</w:t>
      </w:r>
    </w:p>
    <w:p w:rsidR="000B70B2" w:rsidRPr="00EE678B" w:rsidRDefault="000B70B2" w:rsidP="009B6A7F">
      <w:pPr>
        <w:keepNext/>
        <w:keepLines/>
        <w:numPr>
          <w:ilvl w:val="0"/>
          <w:numId w:val="21"/>
        </w:numPr>
        <w:rPr>
          <w:rFonts w:eastAsia="MS Mincho"/>
          <w:i/>
          <w:color w:val="000000"/>
          <w:szCs w:val="20"/>
        </w:rPr>
      </w:pPr>
      <w:r w:rsidRPr="00EE678B">
        <w:rPr>
          <w:rFonts w:eastAsia="MS Mincho"/>
          <w:i/>
          <w:color w:val="000000"/>
          <w:szCs w:val="20"/>
        </w:rPr>
        <w:t>Remove Patient’s Name from Monitor</w:t>
      </w:r>
    </w:p>
    <w:p w:rsidR="000B70B2" w:rsidRPr="00EE678B" w:rsidRDefault="000B70B2" w:rsidP="0047089E">
      <w:pPr>
        <w:numPr>
          <w:ilvl w:val="0"/>
          <w:numId w:val="21"/>
        </w:numPr>
        <w:rPr>
          <w:rFonts w:eastAsia="MS Mincho"/>
          <w:i/>
          <w:color w:val="000000"/>
          <w:szCs w:val="20"/>
        </w:rPr>
      </w:pPr>
      <w:r w:rsidRPr="00EE678B">
        <w:rPr>
          <w:rFonts w:eastAsia="MS Mincho"/>
          <w:i/>
          <w:color w:val="000000"/>
          <w:szCs w:val="20"/>
        </w:rPr>
        <w:t>Status of Patient’s Order</w:t>
      </w:r>
    </w:p>
    <w:p w:rsidR="000B70B2" w:rsidRPr="00EE678B" w:rsidRDefault="000B70B2" w:rsidP="0047089E">
      <w:pPr>
        <w:rPr>
          <w:rFonts w:eastAsia="MS Mincho"/>
          <w:i/>
          <w:color w:val="000000"/>
          <w:szCs w:val="20"/>
        </w:rPr>
      </w:pPr>
    </w:p>
    <w:p w:rsidR="000B70B2" w:rsidRPr="00EE678B" w:rsidRDefault="000B70B2" w:rsidP="007A1309">
      <w:pPr>
        <w:pStyle w:val="Heading3"/>
      </w:pPr>
      <w:bookmarkStart w:id="1499" w:name="_Toc520273345"/>
      <w:bookmarkStart w:id="1500" w:name="_Toc520299137"/>
      <w:bookmarkStart w:id="1501" w:name="_Toc520304604"/>
      <w:bookmarkStart w:id="1502" w:name="_Toc32836878"/>
      <w:bookmarkStart w:id="1503" w:name="_Toc38424542"/>
      <w:bookmarkStart w:id="1504" w:name="_Toc50535239"/>
      <w:bookmarkStart w:id="1505" w:name="_Toc280701138"/>
      <w:bookmarkStart w:id="1506" w:name="_Toc299044309"/>
      <w:bookmarkStart w:id="1507" w:name="_Toc280853478"/>
      <w:bookmarkStart w:id="1508" w:name="_Toc303286057"/>
      <w:bookmarkStart w:id="1509" w:name="_Toc339961939"/>
      <w:bookmarkStart w:id="1510" w:name="_Toc339962469"/>
      <w:bookmarkStart w:id="1511" w:name="_Toc340138597"/>
      <w:bookmarkStart w:id="1512" w:name="_Toc340138884"/>
      <w:bookmarkStart w:id="1513" w:name="_Toc340139147"/>
      <w:bookmarkStart w:id="1514" w:name="_Toc340143777"/>
      <w:bookmarkStart w:id="1515" w:name="_Toc340144034"/>
      <w:bookmarkStart w:id="1516" w:name="_Toc4140319"/>
      <w:r w:rsidRPr="00EE678B">
        <w:t>Enter New Patient</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r w:rsidRPr="00EE678B">
        <w:fldChar w:fldCharType="begin"/>
      </w:r>
      <w:r w:rsidRPr="00EE678B">
        <w:instrText>XE "Enter New Patient"</w:instrText>
      </w:r>
      <w:r w:rsidRPr="00EE678B">
        <w:fldChar w:fldCharType="end"/>
      </w:r>
    </w:p>
    <w:p w:rsidR="000B70B2" w:rsidRPr="00EE678B" w:rsidRDefault="000B70B2" w:rsidP="00FC7A1D">
      <w:pPr>
        <w:pStyle w:val="Manual-optionname"/>
      </w:pPr>
      <w:r w:rsidRPr="00EE678B">
        <w:t>[PSO BINGO NEW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enter the name of a new patient manually on the bingo board. Each prescription number for the patient’s order must also be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A “Ticket #” prompt displays if ticket number was chosen as the method of display in the </w:t>
      </w:r>
      <w:r w:rsidRPr="00EE678B">
        <w:rPr>
          <w:i/>
          <w:color w:val="000000"/>
          <w:szCs w:val="20"/>
        </w:rPr>
        <w:t>Enter/Edit Display</w:t>
      </w:r>
      <w:r w:rsidRPr="00EE678B">
        <w:rPr>
          <w:color w:val="000000"/>
          <w:szCs w:val="20"/>
        </w:rPr>
        <w:t xml:space="preserve"> option on the </w:t>
      </w:r>
      <w:r w:rsidRPr="00EE678B">
        <w:rPr>
          <w:i/>
          <w:color w:val="000000"/>
          <w:szCs w:val="20"/>
        </w:rPr>
        <w:t>Bingo Board Manager</w:t>
      </w:r>
      <w:r w:rsidRPr="00EE678B">
        <w:rPr>
          <w:color w:val="000000"/>
          <w:szCs w:val="20"/>
        </w:rPr>
        <w:t xml:space="preserve"> menu. The ticket number will be entered first, and at the next prompt each of the prescription numbers for that patient will be entered.</w:t>
      </w:r>
    </w:p>
    <w:p w:rsidR="000B70B2" w:rsidRPr="00EE678B" w:rsidRDefault="000B70B2" w:rsidP="000B70B2">
      <w:pPr>
        <w:rPr>
          <w:color w:val="000000"/>
          <w:szCs w:val="20"/>
        </w:rPr>
      </w:pPr>
    </w:p>
    <w:p w:rsidR="000B70B2" w:rsidRPr="00EE678B" w:rsidRDefault="000B70B2" w:rsidP="007A1309">
      <w:pPr>
        <w:pStyle w:val="Heading3"/>
      </w:pPr>
      <w:bookmarkStart w:id="1517" w:name="_Toc520273346"/>
      <w:bookmarkStart w:id="1518" w:name="_Toc520299138"/>
      <w:bookmarkStart w:id="1519" w:name="_Toc520304605"/>
      <w:bookmarkStart w:id="1520" w:name="_Toc32836879"/>
      <w:bookmarkStart w:id="1521" w:name="_Toc38424543"/>
      <w:bookmarkStart w:id="1522" w:name="_Toc50535240"/>
      <w:bookmarkStart w:id="1523" w:name="_Toc280701139"/>
      <w:bookmarkStart w:id="1524" w:name="_Toc299044310"/>
      <w:bookmarkStart w:id="1525" w:name="_Toc280853479"/>
      <w:bookmarkStart w:id="1526" w:name="_Toc303286058"/>
      <w:bookmarkStart w:id="1527" w:name="_Toc339961940"/>
      <w:bookmarkStart w:id="1528" w:name="_Toc339962470"/>
      <w:bookmarkStart w:id="1529" w:name="_Toc340138598"/>
      <w:bookmarkStart w:id="1530" w:name="_Toc340138885"/>
      <w:bookmarkStart w:id="1531" w:name="_Toc340139148"/>
      <w:bookmarkStart w:id="1532" w:name="_Toc340143778"/>
      <w:bookmarkStart w:id="1533" w:name="_Toc340144035"/>
      <w:bookmarkStart w:id="1534" w:name="_Toc4140320"/>
      <w:r w:rsidRPr="00EE678B">
        <w:t>Display Patient's Name on Monitor</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r w:rsidRPr="00EE678B">
        <w:fldChar w:fldCharType="begin"/>
      </w:r>
      <w:r w:rsidRPr="00EE678B">
        <w:instrText>XE "Display Patient's Name on Monitor"</w:instrText>
      </w:r>
      <w:r w:rsidRPr="00EE678B">
        <w:fldChar w:fldCharType="end"/>
      </w:r>
    </w:p>
    <w:p w:rsidR="000B70B2" w:rsidRPr="00EE678B" w:rsidRDefault="000B70B2" w:rsidP="00FC7A1D">
      <w:pPr>
        <w:pStyle w:val="Manual-optionname"/>
      </w:pPr>
      <w:r w:rsidRPr="00EE678B">
        <w:t>[PSO BINGO DISPLAY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begin displaying the name or number of a patient whose prescription is ready. The message, "PRESCRIPTIONS ARE READY FOR:" appears as fixed text on the display screen. This option displays the following reminder for ECME billable prescriptions:</w:t>
      </w:r>
    </w:p>
    <w:p w:rsidR="000B70B2" w:rsidRPr="00EE678B" w:rsidRDefault="000B70B2" w:rsidP="000B70B2">
      <w:pPr>
        <w:rPr>
          <w:color w:val="000000"/>
          <w:szCs w:val="20"/>
        </w:rPr>
      </w:pPr>
    </w:p>
    <w:p w:rsidR="000B70B2" w:rsidRPr="00EE678B" w:rsidRDefault="000B70B2" w:rsidP="00273A35">
      <w:pPr>
        <w:pStyle w:val="ScreenCapture"/>
      </w:pPr>
      <w:r w:rsidRPr="00EE678B">
        <w:t xml:space="preserve">  “*** This Pharmacy Rx requires a patient signature! ***”</w:t>
      </w:r>
    </w:p>
    <w:p w:rsidR="00410BC2" w:rsidRPr="00EE678B" w:rsidRDefault="00410BC2" w:rsidP="000B70B2">
      <w:pPr>
        <w:rPr>
          <w:rFonts w:eastAsia="MS Mincho"/>
          <w:szCs w:val="20"/>
        </w:rPr>
      </w:pPr>
    </w:p>
    <w:p w:rsidR="000B70B2" w:rsidRPr="00EE678B" w:rsidRDefault="000B70B2" w:rsidP="007A1309">
      <w:pPr>
        <w:pStyle w:val="Heading3"/>
      </w:pPr>
      <w:bookmarkStart w:id="1535" w:name="_Toc280701140"/>
      <w:bookmarkStart w:id="1536" w:name="_Toc299044311"/>
      <w:bookmarkStart w:id="1537" w:name="_Toc280853480"/>
      <w:bookmarkStart w:id="1538" w:name="_Toc303286059"/>
      <w:bookmarkStart w:id="1539" w:name="_Toc339961941"/>
      <w:bookmarkStart w:id="1540" w:name="_Toc339962471"/>
      <w:bookmarkStart w:id="1541" w:name="_Toc340138599"/>
      <w:bookmarkStart w:id="1542" w:name="_Toc340138886"/>
      <w:bookmarkStart w:id="1543" w:name="_Toc340139149"/>
      <w:bookmarkStart w:id="1544" w:name="_Toc340143779"/>
      <w:bookmarkStart w:id="1545" w:name="_Toc340144036"/>
      <w:bookmarkStart w:id="1546" w:name="_Toc4140321"/>
      <w:r w:rsidRPr="00EE678B">
        <w:t>Remove Patient's Name from Monitor</w:t>
      </w:r>
      <w:bookmarkEnd w:id="1535"/>
      <w:bookmarkEnd w:id="1536"/>
      <w:bookmarkEnd w:id="1537"/>
      <w:bookmarkEnd w:id="1538"/>
      <w:bookmarkEnd w:id="1539"/>
      <w:bookmarkEnd w:id="1540"/>
      <w:bookmarkEnd w:id="1541"/>
      <w:bookmarkEnd w:id="1542"/>
      <w:bookmarkEnd w:id="1543"/>
      <w:bookmarkEnd w:id="1544"/>
      <w:bookmarkEnd w:id="1545"/>
      <w:bookmarkEnd w:id="1546"/>
      <w:r w:rsidRPr="00EE678B">
        <w:fldChar w:fldCharType="begin"/>
      </w:r>
      <w:r w:rsidRPr="00EE678B">
        <w:instrText>XE "Remove Patient's Name from Monitor"</w:instrText>
      </w:r>
      <w:r w:rsidRPr="00EE678B">
        <w:fldChar w:fldCharType="end"/>
      </w:r>
    </w:p>
    <w:p w:rsidR="000B70B2" w:rsidRPr="00EE678B" w:rsidRDefault="000B70B2" w:rsidP="00FC7A1D">
      <w:pPr>
        <w:pStyle w:val="Manual-optionname"/>
      </w:pPr>
      <w:r w:rsidRPr="00EE678B">
        <w:t>[PSO BINGO DELETE PATIENT]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After the patient picks up the prescription, the name or ticket number can be removed from the display either manually or through the barcode reader. This option displays the following reminder for ECME billable prescriptions: “*** This ePharmacy Rx requires a patient signature! ***”</w:t>
      </w:r>
    </w:p>
    <w:p w:rsidR="000B70B2" w:rsidRPr="00EE678B" w:rsidRDefault="000B70B2" w:rsidP="000B70B2">
      <w:pPr>
        <w:rPr>
          <w:color w:val="000000"/>
          <w:szCs w:val="20"/>
        </w:rPr>
      </w:pPr>
    </w:p>
    <w:p w:rsidR="000B70B2" w:rsidRPr="00EE678B" w:rsidRDefault="00583040" w:rsidP="0047089E">
      <w:pPr>
        <w:ind w:left="720" w:hanging="720"/>
        <w:rPr>
          <w:color w:val="000000"/>
          <w:szCs w:val="20"/>
        </w:rPr>
      </w:pPr>
      <w:r>
        <w:rPr>
          <w:noProof/>
        </w:rPr>
        <w:drawing>
          <wp:inline distT="0" distB="0" distL="0" distR="0">
            <wp:extent cx="464820" cy="373380"/>
            <wp:effectExtent l="0" t="0" r="0" b="0"/>
            <wp:docPr id="13"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position w:val="-4"/>
          <w:szCs w:val="20"/>
        </w:rPr>
        <w:t>It is recommended that a patient’s name be removed from the monitor as soon as the</w:t>
      </w:r>
      <w:r w:rsidR="000B70B2" w:rsidRPr="00EE678B">
        <w:rPr>
          <w:color w:val="000000"/>
          <w:szCs w:val="20"/>
        </w:rPr>
        <w:t xml:space="preserve"> prescription is picked up.</w:t>
      </w:r>
    </w:p>
    <w:p w:rsidR="000B70B2" w:rsidRPr="00EE678B" w:rsidRDefault="000B70B2" w:rsidP="000B70B2">
      <w:pPr>
        <w:rPr>
          <w:color w:val="000000"/>
          <w:szCs w:val="20"/>
        </w:rPr>
      </w:pPr>
    </w:p>
    <w:p w:rsidR="000B70B2" w:rsidRPr="00EE678B" w:rsidRDefault="000B70B2" w:rsidP="007A1309">
      <w:pPr>
        <w:pStyle w:val="Heading3"/>
      </w:pPr>
      <w:bookmarkStart w:id="1547" w:name="_Toc520273348"/>
      <w:bookmarkStart w:id="1548" w:name="_Toc520299140"/>
      <w:bookmarkStart w:id="1549" w:name="_Toc520304607"/>
      <w:bookmarkStart w:id="1550" w:name="_Toc32836881"/>
      <w:bookmarkStart w:id="1551" w:name="_Toc38424545"/>
      <w:bookmarkStart w:id="1552" w:name="_Toc50535242"/>
      <w:bookmarkStart w:id="1553" w:name="_Toc280701141"/>
      <w:bookmarkStart w:id="1554" w:name="_Toc299044312"/>
      <w:bookmarkStart w:id="1555" w:name="_Toc280853481"/>
      <w:bookmarkStart w:id="1556" w:name="_Toc303286060"/>
      <w:bookmarkStart w:id="1557" w:name="_Toc339961942"/>
      <w:bookmarkStart w:id="1558" w:name="_Toc339962472"/>
      <w:bookmarkStart w:id="1559" w:name="_Toc340138600"/>
      <w:bookmarkStart w:id="1560" w:name="_Toc340138887"/>
      <w:bookmarkStart w:id="1561" w:name="_Toc340139150"/>
      <w:bookmarkStart w:id="1562" w:name="_Toc340143780"/>
      <w:bookmarkStart w:id="1563" w:name="_Toc340144037"/>
      <w:bookmarkStart w:id="1564" w:name="_Toc4140322"/>
      <w:r w:rsidRPr="00EE678B">
        <w:t>Status of Patient's Order</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r w:rsidRPr="00EE678B">
        <w:fldChar w:fldCharType="begin"/>
      </w:r>
      <w:r w:rsidRPr="00EE678B">
        <w:instrText>XE "Status of Patient's Order"</w:instrText>
      </w:r>
      <w:r w:rsidRPr="00EE678B">
        <w:fldChar w:fldCharType="end"/>
      </w:r>
    </w:p>
    <w:p w:rsidR="000B70B2" w:rsidRPr="00EE678B" w:rsidRDefault="000B70B2" w:rsidP="00FC7A1D">
      <w:pPr>
        <w:pStyle w:val="Manual-optionname"/>
      </w:pPr>
      <w:r w:rsidRPr="00EE678B">
        <w:t>[PSO BINGO STATUS]</w:t>
      </w:r>
    </w:p>
    <w:p w:rsidR="000B70B2" w:rsidRPr="00EE678B" w:rsidRDefault="000B70B2" w:rsidP="00FC7A1D">
      <w:pPr>
        <w:keepNext/>
        <w:rPr>
          <w:rFonts w:eastAsia="MS Mincho"/>
          <w:szCs w:val="20"/>
        </w:rPr>
      </w:pPr>
    </w:p>
    <w:p w:rsidR="000B70B2" w:rsidRPr="00EE678B" w:rsidRDefault="000B70B2" w:rsidP="00FA6D2B">
      <w:pPr>
        <w:rPr>
          <w:color w:val="000000"/>
          <w:szCs w:val="20"/>
        </w:rPr>
      </w:pPr>
      <w:r w:rsidRPr="00EE678B">
        <w:rPr>
          <w:color w:val="000000"/>
          <w:szCs w:val="20"/>
        </w:rPr>
        <w:t>This option enables checking of the number of prescriptions a patient has ready, the division, time in/time out, and the prescription number(s). There are four possible statuses:</w:t>
      </w:r>
    </w:p>
    <w:p w:rsidR="000B70B2" w:rsidRPr="00EE678B" w:rsidRDefault="000B70B2" w:rsidP="00FA6D2B">
      <w:pPr>
        <w:rPr>
          <w:color w:val="000000"/>
          <w:szCs w:val="20"/>
        </w:rPr>
      </w:pPr>
    </w:p>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611"/>
        <w:gridCol w:w="7624"/>
      </w:tblGrid>
      <w:tr w:rsidR="000B70B2" w:rsidRPr="00EE678B" w:rsidTr="008E5A90">
        <w:trPr>
          <w:tblHeader/>
        </w:trPr>
        <w:tc>
          <w:tcPr>
            <w:tcW w:w="1620" w:type="dxa"/>
            <w:shd w:val="clear" w:color="auto" w:fill="E6E6E6"/>
          </w:tcPr>
          <w:p w:rsidR="000B70B2" w:rsidRPr="00EE678B" w:rsidRDefault="000B70B2" w:rsidP="009426E7">
            <w:pPr>
              <w:keepNext/>
              <w:keepLines/>
              <w:rPr>
                <w:color w:val="000000"/>
                <w:szCs w:val="20"/>
              </w:rPr>
            </w:pPr>
            <w:r w:rsidRPr="00EE678B">
              <w:rPr>
                <w:rFonts w:ascii="Arial" w:hAnsi="Arial" w:cs="Arial"/>
                <w:b/>
                <w:color w:val="000000"/>
              </w:rPr>
              <w:t>Status</w:t>
            </w:r>
          </w:p>
        </w:tc>
        <w:tc>
          <w:tcPr>
            <w:tcW w:w="7733" w:type="dxa"/>
            <w:shd w:val="clear" w:color="auto" w:fill="E6E6E6"/>
          </w:tcPr>
          <w:p w:rsidR="000B70B2" w:rsidRPr="00EE678B" w:rsidRDefault="000B70B2" w:rsidP="009426E7">
            <w:pPr>
              <w:keepNext/>
              <w:keepLines/>
              <w:rPr>
                <w:color w:val="000000"/>
                <w:szCs w:val="20"/>
              </w:rPr>
            </w:pPr>
            <w:r w:rsidRPr="00EE678B">
              <w:rPr>
                <w:rFonts w:ascii="Arial" w:hAnsi="Arial" w:cs="Arial"/>
                <w:b/>
                <w:color w:val="000000"/>
              </w:rPr>
              <w:t>Description</w:t>
            </w:r>
          </w:p>
        </w:tc>
      </w:tr>
      <w:tr w:rsidR="000B70B2" w:rsidRPr="00EE678B" w:rsidTr="009426E7">
        <w:tc>
          <w:tcPr>
            <w:tcW w:w="1620" w:type="dxa"/>
          </w:tcPr>
          <w:p w:rsidR="000B70B2" w:rsidRPr="00EE678B" w:rsidRDefault="000B70B2" w:rsidP="009426E7">
            <w:pPr>
              <w:keepNext/>
              <w:keepLines/>
              <w:rPr>
                <w:color w:val="000000"/>
                <w:szCs w:val="20"/>
              </w:rPr>
            </w:pPr>
            <w:r w:rsidRPr="00EE678B">
              <w:rPr>
                <w:color w:val="000000"/>
              </w:rPr>
              <w:t>Pending</w:t>
            </w:r>
          </w:p>
        </w:tc>
        <w:tc>
          <w:tcPr>
            <w:tcW w:w="7733" w:type="dxa"/>
          </w:tcPr>
          <w:p w:rsidR="000B70B2" w:rsidRPr="00EE678B" w:rsidRDefault="000B70B2" w:rsidP="009426E7">
            <w:pPr>
              <w:keepNext/>
              <w:keepLines/>
              <w:rPr>
                <w:color w:val="000000"/>
                <w:szCs w:val="20"/>
              </w:rPr>
            </w:pPr>
            <w:r w:rsidRPr="00EE678B">
              <w:rPr>
                <w:color w:val="000000"/>
              </w:rPr>
              <w:t>Active order input via CPRS that is in the PENDING OUTPATIENT ORDERS file.</w:t>
            </w:r>
          </w:p>
        </w:tc>
      </w:tr>
      <w:tr w:rsidR="000B70B2" w:rsidRPr="00EE678B" w:rsidTr="009426E7">
        <w:tc>
          <w:tcPr>
            <w:tcW w:w="1620" w:type="dxa"/>
          </w:tcPr>
          <w:p w:rsidR="000B70B2" w:rsidRPr="00EE678B" w:rsidRDefault="000B70B2" w:rsidP="00FA6D2B">
            <w:pPr>
              <w:rPr>
                <w:color w:val="000000"/>
                <w:szCs w:val="20"/>
              </w:rPr>
            </w:pPr>
            <w:r w:rsidRPr="00EE678B">
              <w:rPr>
                <w:color w:val="000000"/>
              </w:rPr>
              <w:t>Being Processed</w:t>
            </w:r>
          </w:p>
        </w:tc>
        <w:tc>
          <w:tcPr>
            <w:tcW w:w="7733" w:type="dxa"/>
          </w:tcPr>
          <w:p w:rsidR="000B70B2" w:rsidRPr="00EE678B" w:rsidRDefault="000B70B2" w:rsidP="00FA6D2B">
            <w:pPr>
              <w:rPr>
                <w:color w:val="000000"/>
                <w:szCs w:val="20"/>
              </w:rPr>
            </w:pPr>
            <w:r w:rsidRPr="00EE678B">
              <w:rPr>
                <w:color w:val="000000"/>
              </w:rPr>
              <w:t>Order that is in the PATIENT NOTIFICATION (Rx READY) file, but not displayed.</w:t>
            </w:r>
          </w:p>
        </w:tc>
      </w:tr>
      <w:tr w:rsidR="000B70B2" w:rsidRPr="00EE678B" w:rsidTr="009426E7">
        <w:tc>
          <w:tcPr>
            <w:tcW w:w="1620" w:type="dxa"/>
          </w:tcPr>
          <w:p w:rsidR="000B70B2" w:rsidRPr="00EE678B" w:rsidRDefault="000B70B2" w:rsidP="009426E7">
            <w:pPr>
              <w:keepNext/>
              <w:keepLines/>
              <w:rPr>
                <w:color w:val="000000"/>
                <w:szCs w:val="20"/>
              </w:rPr>
            </w:pPr>
            <w:r w:rsidRPr="00EE678B">
              <w:rPr>
                <w:color w:val="000000"/>
              </w:rPr>
              <w:t>Ready For Pickup</w:t>
            </w:r>
          </w:p>
        </w:tc>
        <w:tc>
          <w:tcPr>
            <w:tcW w:w="7733" w:type="dxa"/>
          </w:tcPr>
          <w:p w:rsidR="000B70B2" w:rsidRPr="00EE678B" w:rsidRDefault="000B70B2" w:rsidP="009426E7">
            <w:pPr>
              <w:keepNext/>
              <w:keepLines/>
              <w:rPr>
                <w:color w:val="000000"/>
                <w:szCs w:val="20"/>
              </w:rPr>
            </w:pPr>
            <w:r w:rsidRPr="00EE678B">
              <w:rPr>
                <w:color w:val="000000"/>
              </w:rPr>
              <w:t>Order that is in the PATIENT NOTIFICATION (Rx READY) file and is being displayed.</w:t>
            </w:r>
          </w:p>
        </w:tc>
      </w:tr>
      <w:tr w:rsidR="000B70B2" w:rsidRPr="00EE678B" w:rsidTr="009426E7">
        <w:tc>
          <w:tcPr>
            <w:tcW w:w="1620" w:type="dxa"/>
          </w:tcPr>
          <w:p w:rsidR="000B70B2" w:rsidRPr="00EE678B" w:rsidRDefault="000B70B2" w:rsidP="00FA6D2B">
            <w:pPr>
              <w:rPr>
                <w:color w:val="000000"/>
                <w:szCs w:val="20"/>
              </w:rPr>
            </w:pPr>
            <w:r w:rsidRPr="00EE678B">
              <w:rPr>
                <w:color w:val="000000"/>
              </w:rPr>
              <w:t xml:space="preserve">Picked Up </w:t>
            </w:r>
          </w:p>
        </w:tc>
        <w:tc>
          <w:tcPr>
            <w:tcW w:w="7733" w:type="dxa"/>
          </w:tcPr>
          <w:p w:rsidR="000B70B2" w:rsidRPr="00EE678B" w:rsidRDefault="000B70B2" w:rsidP="00FA6D2B">
            <w:pPr>
              <w:rPr>
                <w:color w:val="000000"/>
                <w:szCs w:val="20"/>
              </w:rPr>
            </w:pPr>
            <w:r w:rsidRPr="00EE678B">
              <w:rPr>
                <w:color w:val="000000"/>
              </w:rPr>
              <w:t>Order that has been picked up.</w:t>
            </w:r>
          </w:p>
        </w:tc>
      </w:tr>
    </w:tbl>
    <w:p w:rsidR="000B70B2" w:rsidRPr="00EE678B" w:rsidRDefault="000B70B2" w:rsidP="000B70B2">
      <w:pPr>
        <w:rPr>
          <w:rFonts w:eastAsia="MS Mincho"/>
          <w:szCs w:val="20"/>
        </w:rPr>
      </w:pPr>
    </w:p>
    <w:p w:rsidR="000B70B2" w:rsidRPr="00EE678B" w:rsidRDefault="000B70B2" w:rsidP="00AC3658">
      <w:pPr>
        <w:pStyle w:val="ExampleHeading"/>
        <w:rPr>
          <w:rFonts w:eastAsia="MS Mincho"/>
        </w:rPr>
      </w:pPr>
      <w:r w:rsidRPr="00EE678B">
        <w:rPr>
          <w:rFonts w:eastAsia="MS Mincho"/>
        </w:rPr>
        <w:t>Example: Status of Patient's Order</w:t>
      </w:r>
    </w:p>
    <w:p w:rsidR="000B70B2" w:rsidRPr="00EE678B" w:rsidRDefault="000B70B2" w:rsidP="00273A35">
      <w:pPr>
        <w:pStyle w:val="ScreenCapture"/>
      </w:pPr>
      <w:r w:rsidRPr="00EE678B">
        <w:t xml:space="preserve">Select Bingo Board User Option: </w:t>
      </w:r>
      <w:r w:rsidRPr="00EE678B">
        <w:rPr>
          <w:b/>
        </w:rPr>
        <w:t>St</w:t>
      </w:r>
      <w:r w:rsidRPr="00EE678B">
        <w:t>atus of Patient's Order</w:t>
      </w:r>
    </w:p>
    <w:p w:rsidR="000B70B2" w:rsidRPr="00EE678B" w:rsidRDefault="000B70B2" w:rsidP="00273A35">
      <w:pPr>
        <w:pStyle w:val="ScreenCapture"/>
      </w:pPr>
    </w:p>
    <w:p w:rsidR="000B70B2" w:rsidRPr="00EE678B" w:rsidRDefault="000B70B2" w:rsidP="00273A35">
      <w:pPr>
        <w:pStyle w:val="ScreenCapture"/>
      </w:pPr>
      <w:r w:rsidRPr="00EE678B">
        <w:t xml:space="preserve">Enter Patient Name: </w:t>
      </w:r>
      <w:r w:rsidRPr="00EE678B">
        <w:rPr>
          <w:b/>
          <w:bCs/>
        </w:rPr>
        <w:t>OPPATIENT17,ONE</w:t>
      </w:r>
      <w:r w:rsidRPr="00EE678B">
        <w:t xml:space="preserve">       08-30-48    000123456    NO   NSC VETERAN </w:t>
      </w:r>
    </w:p>
    <w:p w:rsidR="000B70B2" w:rsidRPr="00EE678B" w:rsidRDefault="000B70B2" w:rsidP="00273A35">
      <w:pPr>
        <w:pStyle w:val="ScreenCapture"/>
      </w:pPr>
    </w:p>
    <w:p w:rsidR="000B70B2" w:rsidRPr="00EE678B" w:rsidRDefault="000B70B2" w:rsidP="00273A35">
      <w:pPr>
        <w:pStyle w:val="ScreenCapture"/>
      </w:pPr>
      <w:r w:rsidRPr="00EE678B">
        <w:t xml:space="preserve">        OPPATIENT17,ONE has the following orders for 10/31/06</w:t>
      </w:r>
    </w:p>
    <w:p w:rsidR="000B70B2" w:rsidRPr="00EE678B" w:rsidRDefault="000B70B2" w:rsidP="00273A35">
      <w:pPr>
        <w:pStyle w:val="ScreenCapture"/>
      </w:pPr>
    </w:p>
    <w:p w:rsidR="000B70B2" w:rsidRPr="00EE678B" w:rsidRDefault="000B70B2" w:rsidP="00273A35">
      <w:pPr>
        <w:pStyle w:val="ScreenCapture"/>
      </w:pPr>
      <w:r w:rsidRPr="00EE678B">
        <w:t>Being Processed: ***Entered on OCT 31, 2006***</w:t>
      </w:r>
    </w:p>
    <w:p w:rsidR="000B70B2" w:rsidRPr="00EE678B" w:rsidRDefault="000B70B2" w:rsidP="00273A35">
      <w:pPr>
        <w:pStyle w:val="ScreenCapture"/>
      </w:pPr>
      <w:r w:rsidRPr="00EE678B">
        <w:t xml:space="preserve">     Division: GENERAL HOSPITAL            Time In: 10:27    Time Out:</w:t>
      </w:r>
    </w:p>
    <w:p w:rsidR="000B70B2" w:rsidRPr="00EE678B" w:rsidRDefault="000B70B2" w:rsidP="00273A35">
      <w:pPr>
        <w:pStyle w:val="ScreenCapture"/>
      </w:pPr>
      <w:r w:rsidRPr="00EE678B">
        <w:t xml:space="preserve">     Rx #: 500416,</w:t>
      </w:r>
    </w:p>
    <w:p w:rsidR="000B70B2" w:rsidRPr="00EE678B" w:rsidRDefault="000B70B2" w:rsidP="00273A35">
      <w:pPr>
        <w:pStyle w:val="ScreenCapture"/>
      </w:pPr>
    </w:p>
    <w:p w:rsidR="000B70B2" w:rsidRPr="00EE678B" w:rsidRDefault="000B70B2" w:rsidP="00273A35">
      <w:pPr>
        <w:pStyle w:val="ScreenCapture"/>
      </w:pPr>
      <w:r w:rsidRPr="00EE678B">
        <w:t>Pending:</w:t>
      </w:r>
    </w:p>
    <w:p w:rsidR="000B70B2" w:rsidRPr="00EE678B" w:rsidRDefault="000B70B2" w:rsidP="00273A35">
      <w:pPr>
        <w:pStyle w:val="ScreenCapture"/>
      </w:pPr>
      <w:r w:rsidRPr="00EE678B">
        <w:t xml:space="preserve">     Orderable Item: ACETAMINOPHEN              Provider: OPPROVIDER24,TWO</w:t>
      </w:r>
    </w:p>
    <w:p w:rsidR="000B70B2" w:rsidRPr="00EE678B" w:rsidRDefault="000B70B2" w:rsidP="00273A35">
      <w:pPr>
        <w:pStyle w:val="ScreenCapture"/>
      </w:pPr>
      <w:r w:rsidRPr="00EE678B">
        <w:t xml:space="preserve">     Entered By: OPPHARMACIST28,THREE           Time In: 10/31/06@06:46</w:t>
      </w:r>
    </w:p>
    <w:p w:rsidR="000B70B2" w:rsidRPr="00EE678B" w:rsidRDefault="000B70B2" w:rsidP="00273A35">
      <w:pPr>
        <w:pStyle w:val="ScreenCapture"/>
      </w:pPr>
      <w:r w:rsidRPr="00EE678B">
        <w:t xml:space="preserve">     Drug: ACETAMINOPHEN 325MG TAB UD           Routing: MAIL</w:t>
      </w:r>
    </w:p>
    <w:p w:rsidR="000B70B2" w:rsidRPr="00EE678B" w:rsidRDefault="000B70B2" w:rsidP="00273A35">
      <w:pPr>
        <w:pStyle w:val="ScreenCapture"/>
      </w:pPr>
    </w:p>
    <w:p w:rsidR="000B70B2" w:rsidRPr="00EE678B" w:rsidRDefault="000B70B2" w:rsidP="00273A35">
      <w:pPr>
        <w:pStyle w:val="ScreenCapture"/>
      </w:pPr>
      <w:r w:rsidRPr="00EE678B">
        <w:t>Ready For Pickup:</w:t>
      </w:r>
    </w:p>
    <w:p w:rsidR="000B70B2" w:rsidRPr="00EE678B" w:rsidRDefault="000B70B2" w:rsidP="00273A35">
      <w:pPr>
        <w:pStyle w:val="ScreenCapture"/>
      </w:pPr>
      <w:r w:rsidRPr="00EE678B">
        <w:t xml:space="preserve">     Division: GENERAL HOSPITAL   Time In: 10:36    Time Out: 10:46</w:t>
      </w:r>
    </w:p>
    <w:p w:rsidR="000B70B2" w:rsidRPr="00EE678B" w:rsidRDefault="000B70B2" w:rsidP="00273A35">
      <w:pPr>
        <w:pStyle w:val="ScreenCapture"/>
      </w:pPr>
      <w:r w:rsidRPr="00EE678B">
        <w:t xml:space="preserve">     Rx #: 1022731,</w:t>
      </w:r>
    </w:p>
    <w:p w:rsidR="000B70B2" w:rsidRPr="00EE678B" w:rsidRDefault="000B70B2" w:rsidP="00273A35">
      <w:pPr>
        <w:pStyle w:val="ScreenCapture"/>
      </w:pPr>
    </w:p>
    <w:p w:rsidR="000B70B2" w:rsidRPr="00EE678B" w:rsidRDefault="000B70B2" w:rsidP="00273A35">
      <w:pPr>
        <w:pStyle w:val="ScreenCapture"/>
      </w:pPr>
      <w:r w:rsidRPr="00EE678B">
        <w:t>Enter Patient Name:</w:t>
      </w:r>
    </w:p>
    <w:p w:rsidR="000B70B2" w:rsidRPr="00EE678B" w:rsidRDefault="000B70B2" w:rsidP="000B70B2">
      <w:pPr>
        <w:rPr>
          <w:rFonts w:eastAsia="MS Mincho"/>
          <w:szCs w:val="20"/>
        </w:rPr>
      </w:pPr>
    </w:p>
    <w:p w:rsidR="00443325" w:rsidRPr="00E01502" w:rsidRDefault="00443325" w:rsidP="00443325">
      <w:pPr>
        <w:pStyle w:val="Heading2"/>
      </w:pPr>
      <w:bookmarkStart w:id="1565" w:name="_Toc499731222"/>
      <w:bookmarkStart w:id="1566" w:name="_Toc4140323"/>
      <w:r w:rsidRPr="00E01502">
        <w:t>ScripTalk Mapping Error Messages</w:t>
      </w:r>
      <w:bookmarkEnd w:id="1565"/>
      <w:bookmarkEnd w:id="1566"/>
    </w:p>
    <w:p w:rsidR="00443325" w:rsidRPr="00E01502" w:rsidRDefault="00443325" w:rsidP="00443325"/>
    <w:p w:rsidR="00443325" w:rsidRDefault="00443325" w:rsidP="00443325">
      <w:r w:rsidRPr="00E01502">
        <w:t>This is a list of the error messages that will be displayed on the screen for a site using the Bingo Board in the event of a mapping issue with the ScripTalk device when ScripTalk labels are printed.</w:t>
      </w:r>
    </w:p>
    <w:p w:rsidR="00443325" w:rsidRPr="00240B44" w:rsidRDefault="00443325" w:rsidP="00443325">
      <w:pPr>
        <w:rPr>
          <w:rFonts w:eastAsia="SimSun"/>
          <w:color w:val="000000"/>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3095"/>
        <w:gridCol w:w="4729"/>
      </w:tblGrid>
      <w:tr w:rsidR="00443325" w:rsidRPr="00240B44" w:rsidTr="00D64663">
        <w:trPr>
          <w:cantSplit/>
          <w:trHeight w:val="422"/>
          <w:tblHeader/>
        </w:trPr>
        <w:tc>
          <w:tcPr>
            <w:tcW w:w="816" w:type="pct"/>
            <w:shd w:val="clear" w:color="auto" w:fill="D9D9D9"/>
            <w:vAlign w:val="center"/>
          </w:tcPr>
          <w:p w:rsidR="00443325" w:rsidRPr="00240B44" w:rsidRDefault="00443325" w:rsidP="00D64663">
            <w:pPr>
              <w:keepNext/>
              <w:spacing w:before="60" w:after="60"/>
              <w:jc w:val="center"/>
              <w:rPr>
                <w:rFonts w:ascii="Arial" w:hAnsi="Arial" w:cs="Arial"/>
                <w:b/>
                <w:iCs/>
              </w:rPr>
            </w:pPr>
            <w:r w:rsidRPr="00240B44">
              <w:rPr>
                <w:rFonts w:ascii="Arial" w:hAnsi="Arial" w:cs="Arial"/>
                <w:b/>
                <w:iCs/>
              </w:rPr>
              <w:t>Error Level</w:t>
            </w:r>
          </w:p>
        </w:tc>
        <w:tc>
          <w:tcPr>
            <w:tcW w:w="1655" w:type="pct"/>
            <w:shd w:val="clear" w:color="auto" w:fill="D9D9D9"/>
            <w:vAlign w:val="center"/>
          </w:tcPr>
          <w:p w:rsidR="00443325" w:rsidRPr="00240B44" w:rsidRDefault="00443325" w:rsidP="00D64663">
            <w:pPr>
              <w:keepNext/>
              <w:spacing w:before="60" w:after="60"/>
              <w:jc w:val="center"/>
              <w:rPr>
                <w:rFonts w:ascii="Arial" w:hAnsi="Arial" w:cs="Arial"/>
                <w:b/>
                <w:iCs/>
              </w:rPr>
            </w:pPr>
            <w:r w:rsidRPr="00240B44">
              <w:rPr>
                <w:rFonts w:ascii="Arial" w:hAnsi="Arial" w:cs="Arial"/>
                <w:b/>
                <w:iCs/>
              </w:rPr>
              <w:t>Error Message</w:t>
            </w:r>
          </w:p>
        </w:tc>
        <w:tc>
          <w:tcPr>
            <w:tcW w:w="2529" w:type="pct"/>
            <w:shd w:val="clear" w:color="auto" w:fill="D9D9D9"/>
            <w:vAlign w:val="center"/>
          </w:tcPr>
          <w:p w:rsidR="00443325" w:rsidRPr="00240B44" w:rsidRDefault="000056E5" w:rsidP="00D64663">
            <w:pPr>
              <w:keepNext/>
              <w:spacing w:before="60" w:after="60"/>
              <w:jc w:val="center"/>
              <w:rPr>
                <w:rFonts w:ascii="Arial" w:hAnsi="Arial" w:cs="Arial"/>
                <w:b/>
                <w:iCs/>
              </w:rPr>
            </w:pPr>
            <w:r>
              <w:rPr>
                <w:rFonts w:ascii="Arial" w:hAnsi="Arial" w:cs="Arial"/>
                <w:b/>
                <w:iCs/>
              </w:rPr>
              <w:t>Why This Message is Being Displayed</w:t>
            </w:r>
          </w:p>
        </w:tc>
      </w:tr>
      <w:tr w:rsidR="00443325" w:rsidRPr="00240B44" w:rsidTr="00D64663">
        <w:trPr>
          <w:cantSplit/>
          <w:trHeight w:val="458"/>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Please review ScripTalk mapped device setup.</w:t>
            </w:r>
          </w:p>
        </w:tc>
        <w:tc>
          <w:tcPr>
            <w:tcW w:w="2529" w:type="pct"/>
          </w:tcPr>
          <w:p w:rsidR="00443325" w:rsidRPr="00AA26C0" w:rsidRDefault="00443325" w:rsidP="00D64663">
            <w:pPr>
              <w:spacing w:before="40" w:after="40"/>
            </w:pPr>
            <w:r w:rsidRPr="00AA26C0">
              <w:t>The system has detected that there is a printer in the PRINTER TO BE MAPPED field, but no device has been selected.</w:t>
            </w:r>
          </w:p>
        </w:tc>
      </w:tr>
      <w:tr w:rsidR="00443325" w:rsidRPr="00240B44"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NO SCRIPTALK PRINTER DEFINED FOR THIS DIVISION!</w:t>
            </w:r>
          </w:p>
        </w:tc>
        <w:tc>
          <w:tcPr>
            <w:tcW w:w="2529" w:type="pct"/>
          </w:tcPr>
          <w:p w:rsidR="00443325" w:rsidRPr="00AA26C0" w:rsidRDefault="00443325" w:rsidP="00D64663">
            <w:pPr>
              <w:spacing w:before="40" w:after="40"/>
            </w:pPr>
            <w:r w:rsidRPr="00AA26C0">
              <w:t>The system cannot find a division printer defined. However, there is a properly defined printer in the PRINTER TO BE MAPPED field.</w:t>
            </w:r>
          </w:p>
        </w:tc>
      </w:tr>
      <w:tr w:rsidR="00443325" w:rsidRPr="00240B44"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spacing w:before="40" w:after="40"/>
            </w:pPr>
            <w:r w:rsidRPr="00240B44">
              <w:t>There is no mapped printer and the division printer is set for manual.</w:t>
            </w:r>
          </w:p>
        </w:tc>
        <w:tc>
          <w:tcPr>
            <w:tcW w:w="2529" w:type="pct"/>
          </w:tcPr>
          <w:p w:rsidR="00443325" w:rsidRPr="00AA26C0" w:rsidRDefault="00443325" w:rsidP="00D64663">
            <w:pPr>
              <w:spacing w:before="40" w:after="40"/>
            </w:pPr>
            <w:r w:rsidRPr="00AA26C0">
              <w:t>There is no PRINTER TO BE MAPPED and the Division printer is set for manual. No ScripTalk label will print.</w:t>
            </w:r>
          </w:p>
        </w:tc>
      </w:tr>
      <w:tr w:rsidR="00443325" w:rsidRPr="00EE678B" w:rsidTr="00D64663">
        <w:trPr>
          <w:cantSplit/>
        </w:trPr>
        <w:tc>
          <w:tcPr>
            <w:tcW w:w="816" w:type="pct"/>
          </w:tcPr>
          <w:p w:rsidR="00443325" w:rsidRPr="00240B44" w:rsidRDefault="00443325" w:rsidP="00D64663">
            <w:pPr>
              <w:spacing w:before="40" w:after="40"/>
              <w:rPr>
                <w:iCs/>
              </w:rPr>
            </w:pPr>
            <w:r w:rsidRPr="00240B44">
              <w:rPr>
                <w:iCs/>
              </w:rPr>
              <w:t>System</w:t>
            </w:r>
          </w:p>
        </w:tc>
        <w:tc>
          <w:tcPr>
            <w:tcW w:w="1655" w:type="pct"/>
          </w:tcPr>
          <w:p w:rsidR="00443325" w:rsidRPr="00240B44" w:rsidRDefault="00443325" w:rsidP="00D64663">
            <w:pPr>
              <w:rPr>
                <w:color w:val="000000"/>
                <w:szCs w:val="24"/>
              </w:rPr>
            </w:pPr>
            <w:r w:rsidRPr="00240B44">
              <w:rPr>
                <w:color w:val="000000"/>
                <w:szCs w:val="24"/>
              </w:rPr>
              <w:t>NO SCRIPTALK PRINTER DEFINED FRO THIS DIVISION! No mapped printer defined. No ScripTalk label will print.</w:t>
            </w:r>
          </w:p>
        </w:tc>
        <w:tc>
          <w:tcPr>
            <w:tcW w:w="2529" w:type="pct"/>
          </w:tcPr>
          <w:p w:rsidR="00443325" w:rsidRPr="00AA26C0" w:rsidRDefault="00443325" w:rsidP="00D64663">
            <w:pPr>
              <w:spacing w:before="40" w:after="40"/>
            </w:pPr>
            <w:r w:rsidRPr="00AA26C0">
              <w:t>No printers are defined  so no label will print.</w:t>
            </w:r>
          </w:p>
        </w:tc>
      </w:tr>
    </w:tbl>
    <w:p w:rsidR="000B70B2" w:rsidRPr="00EE678B" w:rsidRDefault="009426E7" w:rsidP="00273A35">
      <w:pPr>
        <w:pStyle w:val="ChapterHeading"/>
      </w:pPr>
      <w:r w:rsidRPr="00EE678B">
        <w:rPr>
          <w:rFonts w:eastAsia="MS Mincho"/>
          <w:szCs w:val="20"/>
        </w:rPr>
        <w:br w:type="page"/>
      </w:r>
      <w:bookmarkStart w:id="1567" w:name="_Toc520273349"/>
      <w:bookmarkStart w:id="1568" w:name="_Toc520299141"/>
      <w:bookmarkStart w:id="1569" w:name="_Toc520304608"/>
      <w:bookmarkStart w:id="1570" w:name="_Toc32836882"/>
      <w:bookmarkStart w:id="1571" w:name="_Toc38424546"/>
      <w:bookmarkStart w:id="1572" w:name="_Toc50535243"/>
      <w:bookmarkStart w:id="1573" w:name="_Toc280701142"/>
      <w:bookmarkStart w:id="1574" w:name="_Toc299044313"/>
      <w:bookmarkStart w:id="1575" w:name="_Toc280853482"/>
      <w:bookmarkStart w:id="1576" w:name="_Toc303286061"/>
      <w:bookmarkStart w:id="1577" w:name="_Toc339961943"/>
      <w:bookmarkStart w:id="1578" w:name="_Toc340138601"/>
      <w:bookmarkStart w:id="1579" w:name="_Toc340139151"/>
      <w:bookmarkStart w:id="1580" w:name="_Toc4140324"/>
      <w:r w:rsidR="000B70B2"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7</w:t>
      </w:r>
      <w:r w:rsidR="00251627">
        <w:rPr>
          <w:noProof/>
        </w:rPr>
        <w:fldChar w:fldCharType="end"/>
      </w:r>
      <w:r w:rsidR="000B70B2" w:rsidRPr="00EE678B">
        <w:t>: Changing the Label Printer</w:t>
      </w:r>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r w:rsidR="000B70B2" w:rsidRPr="00EE678B">
        <w:fldChar w:fldCharType="begin"/>
      </w:r>
      <w:r w:rsidR="000B70B2" w:rsidRPr="00EE678B">
        <w:instrText>XE "Changing the Label Printer"</w:instrText>
      </w:r>
      <w:r w:rsidR="000B70B2" w:rsidRPr="00EE678B">
        <w:fldChar w:fldCharType="end"/>
      </w:r>
    </w:p>
    <w:p w:rsidR="000B70B2" w:rsidRPr="00EE678B" w:rsidRDefault="000B70B2" w:rsidP="000B70B2">
      <w:pPr>
        <w:rPr>
          <w:i/>
          <w:iCs/>
          <w:color w:val="000000"/>
          <w:szCs w:val="20"/>
        </w:rPr>
      </w:pPr>
      <w:bookmarkStart w:id="1581" w:name="_Toc520273350"/>
      <w:bookmarkStart w:id="1582" w:name="_Toc520299142"/>
      <w:bookmarkStart w:id="1583" w:name="_Toc520304609"/>
    </w:p>
    <w:p w:rsidR="000B70B2" w:rsidRPr="00EE678B" w:rsidRDefault="000B70B2" w:rsidP="000B70B2">
      <w:pPr>
        <w:rPr>
          <w:iCs/>
          <w:color w:val="000000"/>
          <w:szCs w:val="20"/>
        </w:rPr>
      </w:pPr>
      <w:r w:rsidRPr="00EE678B">
        <w:rPr>
          <w:iCs/>
          <w:color w:val="000000"/>
          <w:szCs w:val="20"/>
        </w:rPr>
        <w:t xml:space="preserve">This chapter describes the </w:t>
      </w:r>
      <w:r w:rsidRPr="00EE678B">
        <w:rPr>
          <w:i/>
          <w:iCs/>
          <w:color w:val="000000"/>
          <w:szCs w:val="20"/>
        </w:rPr>
        <w:t>Change Label Printer</w:t>
      </w:r>
      <w:r w:rsidRPr="00EE678B">
        <w:rPr>
          <w:iCs/>
          <w:color w:val="000000"/>
          <w:szCs w:val="20"/>
        </w:rPr>
        <w:t xml:space="preserve"> option.</w:t>
      </w:r>
    </w:p>
    <w:p w:rsidR="000B70B2" w:rsidRPr="00EE678B" w:rsidRDefault="000B70B2" w:rsidP="004E0305">
      <w:pPr>
        <w:pStyle w:val="Heading2"/>
      </w:pPr>
      <w:bookmarkStart w:id="1584" w:name="_Toc280701143"/>
      <w:bookmarkStart w:id="1585" w:name="_Toc299044314"/>
      <w:bookmarkStart w:id="1586" w:name="_Toc280853483"/>
      <w:bookmarkStart w:id="1587" w:name="_Toc303286062"/>
      <w:bookmarkStart w:id="1588" w:name="_Toc339961944"/>
      <w:bookmarkStart w:id="1589" w:name="_Toc339962473"/>
      <w:bookmarkStart w:id="1590" w:name="_Toc340138602"/>
      <w:bookmarkStart w:id="1591" w:name="_Toc340138888"/>
      <w:bookmarkStart w:id="1592" w:name="_Toc340139152"/>
      <w:bookmarkStart w:id="1593" w:name="_Toc340143781"/>
      <w:bookmarkStart w:id="1594" w:name="_Toc340144038"/>
      <w:bookmarkStart w:id="1595" w:name="_Toc4140325"/>
      <w:r w:rsidRPr="00EE678B">
        <w:t>Change Labe</w:t>
      </w:r>
      <w:bookmarkStart w:id="1596" w:name="_Hlt289845855"/>
      <w:bookmarkEnd w:id="1596"/>
      <w:r w:rsidRPr="00EE678B">
        <w:t>l Printer</w:t>
      </w:r>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0B70B2" w:rsidRPr="00EE678B" w:rsidRDefault="000B70B2" w:rsidP="00FC7A1D">
      <w:pPr>
        <w:pStyle w:val="Manual-optionname"/>
      </w:pPr>
      <w:r w:rsidRPr="00EE678B">
        <w:t>[PSO CHANGE PRINTER]</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This option allows the user to change the printer to which labels are printed.</w:t>
      </w:r>
    </w:p>
    <w:p w:rsidR="000B70B2" w:rsidRPr="00EE678B" w:rsidRDefault="000B70B2" w:rsidP="000B70B2">
      <w:pPr>
        <w:rPr>
          <w:color w:val="000000"/>
          <w:szCs w:val="20"/>
        </w:rPr>
      </w:pPr>
    </w:p>
    <w:p w:rsidR="000B70B2" w:rsidRPr="00EE678B" w:rsidRDefault="000B70B2" w:rsidP="00273A35">
      <w:pPr>
        <w:pStyle w:val="ScreenCapture"/>
      </w:pPr>
      <w:r w:rsidRPr="00EE678B">
        <w:t xml:space="preserve">Select Outpatient Pharmacy Manager Option: </w:t>
      </w:r>
      <w:r w:rsidRPr="00EE678B">
        <w:rPr>
          <w:b/>
        </w:rPr>
        <w:t>Change</w:t>
      </w:r>
      <w:r w:rsidRPr="00EE678B">
        <w:t xml:space="preserve"> Label Printer</w:t>
      </w:r>
    </w:p>
    <w:p w:rsidR="000B70B2" w:rsidRPr="00EE678B" w:rsidRDefault="000B70B2" w:rsidP="00273A35">
      <w:pPr>
        <w:pStyle w:val="ScreenCapture"/>
      </w:pPr>
      <w:r w:rsidRPr="00EE678B">
        <w:t xml:space="preserve">Select LABEL PRINTER: LABELPRT2//  </w:t>
      </w:r>
      <w:r w:rsidRPr="00EE678B">
        <w:rPr>
          <w:b/>
        </w:rPr>
        <w:t>&lt;Enter&gt;</w:t>
      </w:r>
      <w:r w:rsidRPr="00EE678B">
        <w:t xml:space="preserve"> LABELPRT2</w:t>
      </w:r>
    </w:p>
    <w:p w:rsidR="000B70B2" w:rsidRPr="00EE678B" w:rsidRDefault="000B70B2" w:rsidP="00273A35">
      <w:pPr>
        <w:pStyle w:val="ScreenCapture"/>
      </w:pPr>
    </w:p>
    <w:p w:rsidR="000B70B2" w:rsidRPr="00EE678B" w:rsidRDefault="000B70B2" w:rsidP="00273A35">
      <w:pPr>
        <w:pStyle w:val="ScreenCapture"/>
        <w:rPr>
          <w:b/>
        </w:rPr>
      </w:pPr>
      <w:r w:rsidRPr="00EE678B">
        <w:t>OK to assume label alignment is correct? YES//</w:t>
      </w:r>
      <w:r w:rsidRPr="00EE678B">
        <w:rPr>
          <w:b/>
        </w:rPr>
        <w:t>&lt;Enter&gt;</w:t>
      </w:r>
    </w:p>
    <w:p w:rsidR="000B70B2" w:rsidRPr="00EE678B" w:rsidRDefault="000B70B2" w:rsidP="000B70B2">
      <w:pPr>
        <w:rPr>
          <w:color w:val="000000"/>
          <w:szCs w:val="20"/>
        </w:rPr>
      </w:pPr>
    </w:p>
    <w:p w:rsidR="00B3274B" w:rsidRPr="00EE678B" w:rsidRDefault="00B3274B" w:rsidP="009A790E">
      <w:pPr>
        <w:pStyle w:val="BodyText"/>
      </w:pPr>
      <w:r w:rsidRPr="00EE678B">
        <w:br w:type="page"/>
        <w:t>(This page included for two-sided copying.)</w:t>
      </w:r>
    </w:p>
    <w:p w:rsidR="00B3274B" w:rsidRPr="00EE678B" w:rsidRDefault="00B3274B" w:rsidP="00273A35">
      <w:pPr>
        <w:pStyle w:val="ChapterHeading"/>
      </w:pPr>
      <w:r w:rsidRPr="00EE678B">
        <w:rPr>
          <w:szCs w:val="20"/>
        </w:rPr>
        <w:br w:type="page"/>
      </w:r>
      <w:bookmarkStart w:id="1597" w:name="_Toc358018940"/>
      <w:bookmarkStart w:id="1598" w:name="_Toc4140326"/>
      <w:bookmarkStart w:id="1599" w:name="_Toc329869052"/>
      <w:bookmarkStart w:id="1600" w:name="_Toc331577176"/>
      <w:bookmarkStart w:id="1601" w:name="_Toc331577721"/>
      <w:bookmarkStart w:id="1602" w:name="_Toc332812884"/>
      <w:bookmarkStart w:id="1603" w:name="_Toc339961945"/>
      <w:bookmarkStart w:id="1604" w:name="_Toc340138603"/>
      <w:bookmarkStart w:id="1605" w:name="_Toc340139153"/>
      <w:r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8</w:t>
      </w:r>
      <w:r w:rsidR="00251627">
        <w:rPr>
          <w:noProof/>
        </w:rPr>
        <w:fldChar w:fldCharType="end"/>
      </w:r>
      <w:r w:rsidRPr="00EE678B">
        <w:t>: Check Drug Interaction</w:t>
      </w:r>
      <w:bookmarkEnd w:id="1597"/>
      <w:bookmarkEnd w:id="1598"/>
      <w:r w:rsidRPr="00EE678B">
        <w:fldChar w:fldCharType="begin"/>
      </w:r>
      <w:r w:rsidRPr="00EE678B">
        <w:instrText xml:space="preserve"> XE "Change Label Printer" </w:instrText>
      </w:r>
      <w:r w:rsidRPr="00EE678B">
        <w:fldChar w:fldCharType="end"/>
      </w:r>
    </w:p>
    <w:p w:rsidR="00B3274B" w:rsidRPr="00EE678B" w:rsidRDefault="00B3274B" w:rsidP="00B3274B">
      <w:pPr>
        <w:rPr>
          <w:i/>
          <w:iCs/>
          <w:color w:val="000000"/>
          <w:szCs w:val="20"/>
        </w:rPr>
      </w:pPr>
    </w:p>
    <w:bookmarkEnd w:id="1599"/>
    <w:bookmarkEnd w:id="1600"/>
    <w:bookmarkEnd w:id="1601"/>
    <w:bookmarkEnd w:id="1602"/>
    <w:bookmarkEnd w:id="1603"/>
    <w:bookmarkEnd w:id="1604"/>
    <w:bookmarkEnd w:id="1605"/>
    <w:p w:rsidR="000B70B2" w:rsidRPr="00EE678B" w:rsidRDefault="000B70B2" w:rsidP="000B70B2">
      <w:pPr>
        <w:keepNext/>
        <w:keepLines/>
        <w:rPr>
          <w:iCs/>
          <w:color w:val="000000"/>
          <w:szCs w:val="20"/>
        </w:rPr>
      </w:pPr>
      <w:r w:rsidRPr="00EE678B">
        <w:rPr>
          <w:iCs/>
          <w:color w:val="000000"/>
          <w:szCs w:val="20"/>
        </w:rPr>
        <w:t xml:space="preserve">This chapter describes the </w:t>
      </w:r>
      <w:r w:rsidRPr="00EE678B">
        <w:rPr>
          <w:i/>
          <w:iCs/>
          <w:color w:val="000000"/>
          <w:szCs w:val="20"/>
        </w:rPr>
        <w:t>Check Drug Interaction</w:t>
      </w:r>
      <w:r w:rsidRPr="00EE678B">
        <w:rPr>
          <w:iCs/>
          <w:color w:val="000000"/>
          <w:szCs w:val="20"/>
        </w:rPr>
        <w:t xml:space="preserve"> option shown on the Outpatient Pharmacy Manager </w:t>
      </w:r>
      <w:r w:rsidRPr="00EE678B">
        <w:rPr>
          <w:rFonts w:ascii="Courier New" w:hAnsi="Courier New" w:cs="Courier New"/>
          <w:color w:val="000000"/>
          <w:szCs w:val="24"/>
        </w:rPr>
        <w:t>[PSO MANAGER]</w:t>
      </w:r>
      <w:r w:rsidRPr="00EE678B">
        <w:rPr>
          <w:iCs/>
          <w:color w:val="000000"/>
          <w:szCs w:val="20"/>
        </w:rPr>
        <w:t xml:space="preserve"> menu and the Pharmacist Menu </w:t>
      </w:r>
      <w:r w:rsidRPr="00EE678B">
        <w:rPr>
          <w:rFonts w:ascii="Courier New" w:hAnsi="Courier New" w:cs="Courier New"/>
          <w:color w:val="000000"/>
          <w:szCs w:val="24"/>
        </w:rPr>
        <w:t>[PSO USER1].</w:t>
      </w:r>
    </w:p>
    <w:p w:rsidR="000B70B2" w:rsidRPr="00EE678B" w:rsidRDefault="000B70B2" w:rsidP="004E0305">
      <w:pPr>
        <w:pStyle w:val="Heading2"/>
      </w:pPr>
      <w:bookmarkStart w:id="1606" w:name="_Toc340138604"/>
      <w:bookmarkStart w:id="1607" w:name="_Toc340138889"/>
      <w:bookmarkStart w:id="1608" w:name="_Toc340139154"/>
      <w:bookmarkStart w:id="1609" w:name="_Toc340143782"/>
      <w:bookmarkStart w:id="1610" w:name="_Toc340144039"/>
      <w:bookmarkStart w:id="1611" w:name="_Toc4140327"/>
      <w:r w:rsidRPr="00EE678B">
        <w:t>Check Drug Interaction</w:t>
      </w:r>
      <w:bookmarkEnd w:id="1606"/>
      <w:bookmarkEnd w:id="1607"/>
      <w:bookmarkEnd w:id="1608"/>
      <w:bookmarkEnd w:id="1609"/>
      <w:bookmarkEnd w:id="1610"/>
      <w:bookmarkEnd w:id="1611"/>
      <w:r w:rsidRPr="00EE678B">
        <w:fldChar w:fldCharType="begin"/>
      </w:r>
      <w:r w:rsidRPr="00EE678B">
        <w:instrText>XE "Check Drug Interaction"</w:instrText>
      </w:r>
      <w:r w:rsidRPr="00EE678B">
        <w:fldChar w:fldCharType="end"/>
      </w:r>
    </w:p>
    <w:p w:rsidR="000B70B2" w:rsidRPr="00EE678B" w:rsidRDefault="000B70B2" w:rsidP="00FC7A1D">
      <w:pPr>
        <w:pStyle w:val="Manual-optionname"/>
      </w:pPr>
      <w:r w:rsidRPr="00EE678B">
        <w:t>[PSO CHECK DRUG INTERACTION]</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 xml:space="preserve">This option </w:t>
      </w:r>
      <w:r w:rsidRPr="00EE678B">
        <w:rPr>
          <w:color w:val="000000"/>
        </w:rPr>
        <w:t>allows a user to check drug interactions between two or more drugs</w:t>
      </w:r>
      <w:r w:rsidRPr="00EE678B">
        <w:rPr>
          <w:color w:val="000000"/>
          <w:szCs w:val="20"/>
        </w:rPr>
        <w:t>.</w:t>
      </w:r>
    </w:p>
    <w:p w:rsidR="000B70B2" w:rsidRPr="00EE678B" w:rsidRDefault="000B70B2" w:rsidP="000B70B2">
      <w:pPr>
        <w:rPr>
          <w:color w:val="000000"/>
          <w:szCs w:val="20"/>
        </w:rPr>
      </w:pPr>
    </w:p>
    <w:p w:rsidR="000B70B2" w:rsidRPr="00EE678B" w:rsidRDefault="000B70B2" w:rsidP="00273A35">
      <w:pPr>
        <w:pStyle w:val="ScreenCapture"/>
      </w:pPr>
      <w:r w:rsidRPr="00EE678B">
        <w:t>Select Outpatient Pharmacy Manager Option: CHECK Drug Interaction</w:t>
      </w:r>
    </w:p>
    <w:p w:rsidR="000B70B2" w:rsidRPr="00EE678B" w:rsidRDefault="000B70B2" w:rsidP="00273A35">
      <w:pPr>
        <w:pStyle w:val="ScreenCapture"/>
      </w:pPr>
      <w:r w:rsidRPr="00EE678B">
        <w:t xml:space="preserve">Drug 1:    WARFARIN 2MG TABS         BL110           </w:t>
      </w:r>
    </w:p>
    <w:p w:rsidR="000B70B2" w:rsidRPr="00EE678B" w:rsidRDefault="000B70B2" w:rsidP="00273A35">
      <w:pPr>
        <w:pStyle w:val="ScreenCapture"/>
      </w:pPr>
      <w:r w:rsidRPr="00EE678B">
        <w:t xml:space="preserve">         ...OK? Yes//  (Yes)</w:t>
      </w:r>
    </w:p>
    <w:p w:rsidR="000B70B2" w:rsidRPr="00EE678B" w:rsidRDefault="000B70B2" w:rsidP="00273A35">
      <w:pPr>
        <w:pStyle w:val="ScreenCapture"/>
      </w:pPr>
    </w:p>
    <w:p w:rsidR="000B70B2" w:rsidRPr="00EE678B" w:rsidRDefault="000B70B2" w:rsidP="00273A35">
      <w:pPr>
        <w:pStyle w:val="ScreenCapture"/>
      </w:pPr>
      <w:r w:rsidRPr="00EE678B">
        <w:t>Drug 2: SIMVASTATIN 40MG TAB</w:t>
      </w:r>
    </w:p>
    <w:p w:rsidR="000B70B2" w:rsidRPr="00EE678B" w:rsidRDefault="000B70B2" w:rsidP="00273A35">
      <w:pPr>
        <w:pStyle w:val="ScreenCapture"/>
      </w:pPr>
      <w:r w:rsidRPr="00EE678B">
        <w:t xml:space="preserve">  Lookup: GENERIC NAME</w:t>
      </w:r>
    </w:p>
    <w:p w:rsidR="000B70B2" w:rsidRPr="00EE678B" w:rsidRDefault="000B70B2" w:rsidP="00273A35">
      <w:pPr>
        <w:pStyle w:val="ScreenCapture"/>
      </w:pPr>
      <w:r w:rsidRPr="00EE678B">
        <w:t xml:space="preserve">SIMVASTATIN 40MG TAB           CV350           </w:t>
      </w:r>
    </w:p>
    <w:p w:rsidR="000B70B2" w:rsidRPr="00EE678B" w:rsidRDefault="000B70B2" w:rsidP="00273A35">
      <w:pPr>
        <w:pStyle w:val="ScreenCapture"/>
      </w:pPr>
      <w:r w:rsidRPr="00EE678B">
        <w:t xml:space="preserve">         ...OK? Yes//  (Yes)</w:t>
      </w:r>
    </w:p>
    <w:p w:rsidR="000B70B2" w:rsidRPr="00EE678B" w:rsidRDefault="000B70B2" w:rsidP="00273A35">
      <w:pPr>
        <w:pStyle w:val="ScreenCapture"/>
      </w:pPr>
    </w:p>
    <w:p w:rsidR="000B70B2" w:rsidRPr="00EE678B" w:rsidRDefault="000B70B2" w:rsidP="00273A35">
      <w:pPr>
        <w:pStyle w:val="ScreenCapture"/>
      </w:pPr>
      <w:r w:rsidRPr="00EE678B">
        <w:t xml:space="preserve">Drug 3: </w:t>
      </w:r>
    </w:p>
    <w:p w:rsidR="000B70B2" w:rsidRPr="00EE678B" w:rsidRDefault="000B70B2" w:rsidP="00273A35">
      <w:pPr>
        <w:pStyle w:val="ScreenCapture"/>
      </w:pPr>
    </w:p>
    <w:p w:rsidR="000B70B2" w:rsidRPr="00EE678B" w:rsidRDefault="000B70B2" w:rsidP="00273A35">
      <w:pPr>
        <w:pStyle w:val="ScreenCapture"/>
      </w:pPr>
      <w:r w:rsidRPr="00EE678B">
        <w:t>Now Processing Enhanced Order Checks!  Please wait...</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 DRUG INTERACTION(S) ***</w:t>
      </w:r>
    </w:p>
    <w:p w:rsidR="000B70B2" w:rsidRPr="00EE678B" w:rsidRDefault="000B70B2" w:rsidP="00273A35">
      <w:pPr>
        <w:pStyle w:val="ScreenCapture"/>
      </w:pPr>
      <w:r w:rsidRPr="00EE678B">
        <w:t>============================================================</w:t>
      </w:r>
    </w:p>
    <w:p w:rsidR="00C860BB" w:rsidRDefault="000B70B2" w:rsidP="00273A35">
      <w:pPr>
        <w:pStyle w:val="ScreenCapture"/>
      </w:pPr>
      <w:r w:rsidRPr="00EE678B">
        <w:t xml:space="preserve">***Significant*** </w:t>
      </w:r>
      <w:r w:rsidR="00C860BB">
        <w:rPr>
          <w:lang w:val="en-US"/>
        </w:rPr>
        <w:t xml:space="preserve">Drug Interaction </w:t>
      </w:r>
      <w:r w:rsidRPr="00EE678B">
        <w:t xml:space="preserve">with </w:t>
      </w:r>
    </w:p>
    <w:p w:rsidR="000B70B2" w:rsidRPr="00EE678B" w:rsidRDefault="000B70B2" w:rsidP="00273A35">
      <w:pPr>
        <w:pStyle w:val="ScreenCapture"/>
      </w:pPr>
      <w:r w:rsidRPr="00EE678B">
        <w:t>SIMVASTATIN 40MG TAB and</w:t>
      </w:r>
    </w:p>
    <w:p w:rsidR="000B70B2" w:rsidRPr="00EE678B" w:rsidRDefault="000B70B2" w:rsidP="00273A35">
      <w:pPr>
        <w:pStyle w:val="ScreenCapture"/>
      </w:pPr>
      <w:r w:rsidRPr="00EE678B">
        <w:t>WARFARIN 2MG TABS</w:t>
      </w:r>
    </w:p>
    <w:p w:rsidR="000B70B2" w:rsidRPr="00EE678B" w:rsidRDefault="000B70B2" w:rsidP="00273A35">
      <w:pPr>
        <w:pStyle w:val="ScreenCapture"/>
      </w:pPr>
    </w:p>
    <w:p w:rsidR="000B70B2" w:rsidRPr="00EE678B" w:rsidRDefault="000B70B2" w:rsidP="00273A35">
      <w:pPr>
        <w:pStyle w:val="ScreenCapture"/>
      </w:pPr>
      <w:r w:rsidRPr="00EE678B">
        <w:t>CLINICAL EFFECTS:  Increase hypoprothrombinemic effects of warfarin.</w:t>
      </w: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Press Return to Continue...: </w:t>
      </w:r>
    </w:p>
    <w:p w:rsidR="000B70B2" w:rsidRPr="00EE678B" w:rsidRDefault="000B70B2" w:rsidP="00273A35">
      <w:pPr>
        <w:pStyle w:val="ScreenCapture"/>
      </w:pPr>
    </w:p>
    <w:p w:rsidR="000B70B2" w:rsidRPr="00EE678B" w:rsidRDefault="000B70B2" w:rsidP="00273A35">
      <w:pPr>
        <w:pStyle w:val="ScreenCapture"/>
      </w:pPr>
      <w:r w:rsidRPr="00EE678B">
        <w:t>Display Professional Interaction monograph? N// YES</w:t>
      </w:r>
    </w:p>
    <w:p w:rsidR="000B70B2" w:rsidRPr="00EE678B" w:rsidRDefault="000B70B2" w:rsidP="00273A35">
      <w:pPr>
        <w:pStyle w:val="ScreenCapture"/>
      </w:pPr>
    </w:p>
    <w:p w:rsidR="000B70B2" w:rsidRPr="00EE678B" w:rsidRDefault="000B70B2" w:rsidP="00273A35">
      <w:pPr>
        <w:pStyle w:val="ScreenCapture"/>
      </w:pPr>
      <w:r w:rsidRPr="00EE678B">
        <w:t xml:space="preserve">DEVICE: HOME//   SSH VIRTUAL TERMINAL    Right Margin: 80//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Drug Interaction with SIMVASTATIN 40MG TAB and WARFARIN 2MG TABS</w:t>
      </w:r>
    </w:p>
    <w:p w:rsidR="000B70B2" w:rsidRPr="00EE678B" w:rsidRDefault="000B70B2" w:rsidP="00273A35">
      <w:pPr>
        <w:pStyle w:val="ScreenCapture"/>
      </w:pPr>
      <w:r w:rsidRPr="00EE678B">
        <w:t xml:space="preserve">     This information is generalized and not intended as specific medical </w:t>
      </w:r>
    </w:p>
    <w:p w:rsidR="000B70B2" w:rsidRPr="00EE678B" w:rsidRDefault="000B70B2" w:rsidP="00273A35">
      <w:pPr>
        <w:pStyle w:val="ScreenCapture"/>
      </w:pPr>
      <w:r w:rsidRPr="00EE678B">
        <w:t xml:space="preserve">     advice. Consult your healthcare professional before taking or </w:t>
      </w:r>
    </w:p>
    <w:p w:rsidR="000B70B2" w:rsidRPr="00EE678B" w:rsidRDefault="000B70B2" w:rsidP="00273A35">
      <w:pPr>
        <w:pStyle w:val="ScreenCapture"/>
      </w:pPr>
      <w:r w:rsidRPr="00EE678B">
        <w:t xml:space="preserve">     discontinuing any drug or commencing any course of treatment.</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MONOGRAPH TITLE:  Selected Anticoagulants/Selected HMG-CoA Reductase </w:t>
      </w:r>
    </w:p>
    <w:p w:rsidR="000B70B2" w:rsidRPr="00EE678B" w:rsidRDefault="000B70B2" w:rsidP="00273A35">
      <w:pPr>
        <w:pStyle w:val="ScreenCapture"/>
      </w:pPr>
      <w:r w:rsidRPr="00EE678B">
        <w:t xml:space="preserve">     Inhibitors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SEVERITY LEVEL:  3-Moderate Interaction: Assess the risk to the </w:t>
      </w:r>
    </w:p>
    <w:p w:rsidR="000B70B2" w:rsidRPr="00EE678B" w:rsidRDefault="000B70B2" w:rsidP="00273A35">
      <w:pPr>
        <w:pStyle w:val="ScreenCapture"/>
      </w:pPr>
      <w:r w:rsidRPr="00EE678B">
        <w:t xml:space="preserve">     patient and take action as needed.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MECHANISM OF ACTION:  The exact mechanism of this interaction is </w:t>
      </w:r>
    </w:p>
    <w:p w:rsidR="000B70B2" w:rsidRPr="00EE678B" w:rsidRDefault="000B70B2" w:rsidP="00273A35">
      <w:pPr>
        <w:pStyle w:val="ScreenCapture"/>
      </w:pPr>
      <w:r w:rsidRPr="00EE678B">
        <w:t xml:space="preserve">     unknown. The HMG-CoA reductase inhibitor may inhibit the hepatic </w:t>
      </w:r>
    </w:p>
    <w:p w:rsidR="000B70B2" w:rsidRPr="00EE678B" w:rsidRDefault="000B70B2" w:rsidP="00273A35">
      <w:pPr>
        <w:pStyle w:val="ScreenCapture"/>
      </w:pPr>
      <w:r w:rsidRPr="00EE678B">
        <w:t xml:space="preserve">     hydroxylation of warfarin.  The HMG-CoA reductase inhibitors, which </w:t>
      </w:r>
    </w:p>
    <w:p w:rsidR="000B70B2" w:rsidRPr="00EE678B" w:rsidRDefault="000B70B2" w:rsidP="00273A35">
      <w:pPr>
        <w:pStyle w:val="ScreenCapture"/>
      </w:pPr>
      <w:r w:rsidRPr="00EE678B">
        <w:t xml:space="preserve">     are highly plasma protein bound, may displace warfarin from its </w:t>
      </w:r>
    </w:p>
    <w:p w:rsidR="000B70B2" w:rsidRPr="00EE678B" w:rsidRDefault="000B70B2" w:rsidP="00273A35">
      <w:pPr>
        <w:pStyle w:val="ScreenCapture"/>
      </w:pPr>
      <w:r w:rsidRPr="00EE678B">
        <w:t xml:space="preserve">     binding site.</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CLINICAL EFFECTS:  Increase hypoprothrombinemic effects of warfarin.</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PREDISPOSING FACTORS:  None determined.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PATIENT MANAGEMENT:  Patients should be monitored for changes in </w:t>
      </w:r>
    </w:p>
    <w:p w:rsidR="000B70B2" w:rsidRPr="00EE678B" w:rsidRDefault="000B70B2" w:rsidP="00273A35">
      <w:pPr>
        <w:pStyle w:val="ScreenCapture"/>
      </w:pPr>
      <w:r w:rsidRPr="00EE678B">
        <w:t xml:space="preserve">     prothrombin time when a HMG Co-A reductase inhibitor is added to or </w:t>
      </w:r>
    </w:p>
    <w:p w:rsidR="000B70B2" w:rsidRPr="00EE678B" w:rsidRDefault="000B70B2" w:rsidP="00273A35">
      <w:pPr>
        <w:pStyle w:val="ScreenCapture"/>
      </w:pPr>
      <w:r w:rsidRPr="00EE678B">
        <w:t xml:space="preserve">     discontinued from warfarin therapy, or if the dosage of the HMG Co-A </w:t>
      </w:r>
    </w:p>
    <w:p w:rsidR="000B70B2" w:rsidRPr="00EE678B" w:rsidRDefault="000B70B2" w:rsidP="00273A35">
      <w:pPr>
        <w:pStyle w:val="ScreenCapture"/>
      </w:pPr>
      <w:r w:rsidRPr="00EE678B">
        <w:t xml:space="preserve">     reductase inhibitor is adjusted.</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DISCUSSION:  Case reports in the medical literature and to the </w:t>
      </w:r>
    </w:p>
    <w:p w:rsidR="000B70B2" w:rsidRPr="00EE678B" w:rsidRDefault="000B70B2" w:rsidP="00273A35">
      <w:pPr>
        <w:pStyle w:val="ScreenCapture"/>
      </w:pPr>
      <w:r w:rsidRPr="00EE678B">
        <w:t xml:space="preserve">     manufacturer have documented an interaction between lovastatin and </w:t>
      </w:r>
    </w:p>
    <w:p w:rsidR="000B70B2" w:rsidRPr="00EE678B" w:rsidRDefault="000B70B2" w:rsidP="00273A35">
      <w:pPr>
        <w:pStyle w:val="ScreenCapture"/>
      </w:pPr>
      <w:r w:rsidRPr="00EE678B">
        <w:t xml:space="preserve">     warfarin. A case report has documented an interaction between </w:t>
      </w:r>
    </w:p>
    <w:p w:rsidR="000B70B2" w:rsidRPr="00EE678B" w:rsidRDefault="000B70B2" w:rsidP="00273A35">
      <w:pPr>
        <w:pStyle w:val="ScreenCapture"/>
      </w:pPr>
      <w:r w:rsidRPr="00EE678B">
        <w:t xml:space="preserve">     pravastatin and fluindione (an orally administered indanedione </w:t>
      </w:r>
    </w:p>
    <w:p w:rsidR="000B70B2" w:rsidRPr="00EE678B" w:rsidRDefault="000B70B2" w:rsidP="00273A35">
      <w:pPr>
        <w:pStyle w:val="ScreenCapture"/>
      </w:pPr>
      <w:r w:rsidRPr="00EE678B">
        <w:t xml:space="preserve">     anticoagulant), suggesting that pravastatin could also interact </w:t>
      </w:r>
    </w:p>
    <w:p w:rsidR="000B70B2" w:rsidRPr="00EE678B" w:rsidRDefault="000B70B2" w:rsidP="00273A35">
      <w:pPr>
        <w:pStyle w:val="ScreenCapture"/>
      </w:pPr>
      <w:r w:rsidRPr="00EE678B">
        <w:t xml:space="preserve">     similarly with warfarin. Information concerning a potential </w:t>
      </w:r>
    </w:p>
    <w:p w:rsidR="000B70B2" w:rsidRPr="00EE678B" w:rsidRDefault="000B70B2" w:rsidP="00273A35">
      <w:pPr>
        <w:pStyle w:val="ScreenCapture"/>
      </w:pPr>
      <w:r w:rsidRPr="00EE678B">
        <w:t xml:space="preserve">     interaction with simvastatin is conflicting. A case report has </w:t>
      </w:r>
    </w:p>
    <w:p w:rsidR="000B70B2" w:rsidRPr="00EE678B" w:rsidRDefault="000B70B2" w:rsidP="00273A35">
      <w:pPr>
        <w:pStyle w:val="ScreenCapture"/>
      </w:pPr>
      <w:r w:rsidRPr="00EE678B">
        <w:t xml:space="preserve">     documented an interaction between simvastatin and acenocoumarol while </w:t>
      </w:r>
    </w:p>
    <w:p w:rsidR="000B70B2" w:rsidRPr="00EE678B" w:rsidRDefault="000B70B2" w:rsidP="00273A35">
      <w:pPr>
        <w:pStyle w:val="ScreenCapture"/>
      </w:pPr>
      <w:r w:rsidRPr="00EE678B">
        <w:t xml:space="preserve">     another case report showed no interaction with warfarin. One group of </w:t>
      </w:r>
    </w:p>
    <w:p w:rsidR="000B70B2" w:rsidRPr="00EE678B" w:rsidRDefault="000B70B2" w:rsidP="00273A35">
      <w:pPr>
        <w:pStyle w:val="ScreenCapture"/>
      </w:pPr>
      <w:r w:rsidRPr="00EE678B">
        <w:t xml:space="preserve">     authors reported three case reports of increased international </w:t>
      </w:r>
    </w:p>
    <w:p w:rsidR="000B70B2" w:rsidRPr="00EE678B" w:rsidRDefault="000B70B2" w:rsidP="00273A35">
      <w:pPr>
        <w:pStyle w:val="ScreenCapture"/>
      </w:pPr>
      <w:r w:rsidRPr="00EE678B">
        <w:t xml:space="preserve">     normalized ratios (INRs) following the addition of fluvastatin to </w:t>
      </w:r>
    </w:p>
    <w:p w:rsidR="000B70B2" w:rsidRPr="00EE678B" w:rsidRDefault="000B70B2" w:rsidP="00273A35">
      <w:pPr>
        <w:pStyle w:val="ScreenCapture"/>
      </w:pPr>
      <w:r w:rsidRPr="00EE678B">
        <w:t xml:space="preserve">     warfarin therapy. The addition of rosuvastatin to patients stabilized </w:t>
      </w:r>
    </w:p>
    <w:p w:rsidR="000B70B2" w:rsidRPr="00EE678B" w:rsidRDefault="000B70B2" w:rsidP="00273A35">
      <w:pPr>
        <w:pStyle w:val="ScreenCapture"/>
      </w:pPr>
      <w:r w:rsidRPr="00EE678B">
        <w:t xml:space="preserve">     on warfarin resulted in clinically significant changes in INR.</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REFERENCES:</w:t>
      </w:r>
    </w:p>
    <w:p w:rsidR="000B70B2" w:rsidRPr="00EE678B" w:rsidRDefault="000B70B2" w:rsidP="00273A35">
      <w:pPr>
        <w:pStyle w:val="ScreenCapture"/>
      </w:pPr>
      <w:r w:rsidRPr="00EE678B">
        <w:t xml:space="preserve">     1.Ahmad S. Lovastatin. Warfarin interaction. Arch Intern Med 1990 Nov; </w:t>
      </w:r>
    </w:p>
    <w:p w:rsidR="000B70B2" w:rsidRPr="00EE678B" w:rsidRDefault="000B70B2" w:rsidP="00273A35">
      <w:pPr>
        <w:pStyle w:val="ScreenCapture"/>
      </w:pPr>
      <w:r w:rsidRPr="00EE678B">
        <w:t xml:space="preserve">     150(11):2407.</w:t>
      </w:r>
    </w:p>
    <w:p w:rsidR="000B70B2" w:rsidRPr="00EE678B" w:rsidRDefault="000B70B2" w:rsidP="00273A35">
      <w:pPr>
        <w:pStyle w:val="ScreenCapture"/>
      </w:pPr>
      <w:r w:rsidRPr="00EE678B">
        <w:t xml:space="preserve">     2.Hoffman HS. The interaction of lovastatin and warfarin. Conn Med </w:t>
      </w:r>
    </w:p>
    <w:p w:rsidR="000B70B2" w:rsidRPr="00EE678B" w:rsidRDefault="000B70B2" w:rsidP="00273A35">
      <w:pPr>
        <w:pStyle w:val="ScreenCapture"/>
      </w:pPr>
      <w:r w:rsidRPr="00EE678B">
        <w:t xml:space="preserve">     1992 Feb; 56(2):107.</w:t>
      </w:r>
    </w:p>
    <w:p w:rsidR="000B70B2" w:rsidRPr="00EE678B" w:rsidRDefault="000B70B2" w:rsidP="00273A35">
      <w:pPr>
        <w:pStyle w:val="ScreenCapture"/>
      </w:pPr>
      <w:r w:rsidRPr="00EE678B">
        <w:t xml:space="preserve">     3.Iliadis EA, Konwinski MF. Lovastatin during warfarin therapy </w:t>
      </w:r>
    </w:p>
    <w:p w:rsidR="000B70B2" w:rsidRPr="00EE678B" w:rsidRDefault="000B70B2" w:rsidP="00273A35">
      <w:pPr>
        <w:pStyle w:val="ScreenCapture"/>
      </w:pPr>
      <w:r w:rsidRPr="00EE678B">
        <w:t xml:space="preserve">     resulting in bleeding. Pa Med 1995 Dec;98(12):31.</w:t>
      </w:r>
    </w:p>
    <w:p w:rsidR="000B70B2" w:rsidRPr="00EE678B" w:rsidRDefault="000B70B2" w:rsidP="00273A35">
      <w:pPr>
        <w:pStyle w:val="ScreenCapture"/>
      </w:pPr>
      <w:r w:rsidRPr="00EE678B">
        <w:t xml:space="preserve">     4.Personal communication. Merck &amp; Co., Inc. 1991.</w:t>
      </w:r>
    </w:p>
    <w:p w:rsidR="000B70B2" w:rsidRPr="00EE678B" w:rsidRDefault="000B70B2" w:rsidP="00273A35">
      <w:pPr>
        <w:pStyle w:val="ScreenCapture"/>
      </w:pPr>
      <w:r w:rsidRPr="00EE678B">
        <w:t xml:space="preserve">     5.Trenque T, Choisy H, Germain ML. Pravastatin: interaction with oral </w:t>
      </w:r>
    </w:p>
    <w:p w:rsidR="000B70B2" w:rsidRPr="00EE678B" w:rsidRDefault="000B70B2" w:rsidP="00273A35">
      <w:pPr>
        <w:pStyle w:val="ScreenCapture"/>
      </w:pPr>
      <w:r w:rsidRPr="00EE678B">
        <w:t xml:space="preserve">     anticoagulant?. BMJ 1996 Apr 6;312(7035):886.</w:t>
      </w:r>
    </w:p>
    <w:p w:rsidR="000B70B2" w:rsidRPr="00EE678B" w:rsidRDefault="000B70B2" w:rsidP="00273A35">
      <w:pPr>
        <w:pStyle w:val="ScreenCapture"/>
      </w:pPr>
      <w:r w:rsidRPr="00EE678B">
        <w:t xml:space="preserve">     6.Grau E, Perella M, Pastor E. Simvastatin-oral anticoagulant </w:t>
      </w:r>
    </w:p>
    <w:p w:rsidR="000B70B2" w:rsidRPr="00EE678B" w:rsidRDefault="000B70B2" w:rsidP="00273A35">
      <w:pPr>
        <w:pStyle w:val="ScreenCapture"/>
      </w:pPr>
      <w:r w:rsidRPr="00EE678B">
        <w:t xml:space="preserve">     interaction. Lancet 1996 Feb 10;347(8998):405-6.</w:t>
      </w:r>
    </w:p>
    <w:p w:rsidR="000B70B2" w:rsidRPr="00EE678B" w:rsidRDefault="000B70B2" w:rsidP="00273A35">
      <w:pPr>
        <w:pStyle w:val="ScreenCapture"/>
      </w:pPr>
      <w:r w:rsidRPr="00EE678B">
        <w:t xml:space="preserve">     7.Gaw A, Wosornu D. Simvastatin during warfarin therapy in </w:t>
      </w:r>
    </w:p>
    <w:p w:rsidR="000B70B2" w:rsidRPr="00EE678B" w:rsidRDefault="000B70B2" w:rsidP="00273A35">
      <w:pPr>
        <w:pStyle w:val="ScreenCapture"/>
      </w:pPr>
      <w:r w:rsidRPr="00EE678B">
        <w:t xml:space="preserve">     hyperlipoproteinaemia. Lancet 1992 Oct 17;340(8825):979-80.</w:t>
      </w:r>
    </w:p>
    <w:p w:rsidR="000B70B2" w:rsidRPr="00EE678B" w:rsidRDefault="000B70B2" w:rsidP="00273A35">
      <w:pPr>
        <w:pStyle w:val="ScreenCapture"/>
      </w:pPr>
      <w:r w:rsidRPr="00EE678B">
        <w:t xml:space="preserve">     8.Trilli LE, Kelley CL, Aspinall SL, Kroner BA. Potential interaction </w:t>
      </w:r>
    </w:p>
    <w:p w:rsidR="000B70B2" w:rsidRPr="00EE678B" w:rsidRDefault="000B70B2" w:rsidP="00273A35">
      <w:pPr>
        <w:pStyle w:val="ScreenCapture"/>
      </w:pPr>
      <w:r w:rsidRPr="00EE678B">
        <w:t xml:space="preserve">     between warfarin and fluvastatin. Ann Pharmacother 1996 Dec; </w:t>
      </w:r>
    </w:p>
    <w:p w:rsidR="000B70B2" w:rsidRPr="00EE678B" w:rsidRDefault="000B70B2" w:rsidP="00273A35">
      <w:pPr>
        <w:pStyle w:val="ScreenCapture"/>
      </w:pPr>
      <w:r w:rsidRPr="00EE678B">
        <w:t xml:space="preserve">     30(12):1399-402.</w:t>
      </w:r>
    </w:p>
    <w:p w:rsidR="000B70B2" w:rsidRPr="00EE678B" w:rsidRDefault="000B70B2" w:rsidP="00273A35">
      <w:pPr>
        <w:pStyle w:val="ScreenCapture"/>
      </w:pPr>
    </w:p>
    <w:p w:rsidR="000B70B2" w:rsidRPr="00EE678B" w:rsidRDefault="000B70B2" w:rsidP="00273A35">
      <w:pPr>
        <w:pStyle w:val="ScreenCapture"/>
      </w:pPr>
      <w:r w:rsidRPr="00EE678B">
        <w:t xml:space="preserve">Press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Professional Monograph</w:t>
      </w:r>
    </w:p>
    <w:p w:rsidR="000B70B2" w:rsidRPr="00EE678B" w:rsidRDefault="000B70B2" w:rsidP="00273A35">
      <w:pPr>
        <w:pStyle w:val="ScreenCapture"/>
      </w:pPr>
      <w:r w:rsidRPr="00EE678B">
        <w:t xml:space="preserve">   Drug Interaction with SIMVASTATIN 40MG TAB and WARFARIN 2MG TABS</w:t>
      </w:r>
    </w:p>
    <w:p w:rsidR="000B70B2" w:rsidRPr="00EE678B" w:rsidRDefault="000B70B2" w:rsidP="00273A35">
      <w:pPr>
        <w:pStyle w:val="ScreenCapture"/>
      </w:pPr>
      <w:r w:rsidRPr="00EE678B">
        <w:t xml:space="preserve">     9.Crestor (rosuvastatin calcium) US prescribing information. </w:t>
      </w:r>
    </w:p>
    <w:p w:rsidR="000B70B2" w:rsidRPr="00EE678B" w:rsidRDefault="000B70B2" w:rsidP="00273A35">
      <w:pPr>
        <w:pStyle w:val="ScreenCapture"/>
      </w:pPr>
      <w:r w:rsidRPr="00EE678B">
        <w:t xml:space="preserve">     AstraZeneca Pharmaceuticals LP February, 2012.</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     Copyright 2012 First DataBank, Inc.</w:t>
      </w:r>
    </w:p>
    <w:p w:rsidR="000B70B2" w:rsidRPr="00EE678B" w:rsidRDefault="000B70B2" w:rsidP="00273A35">
      <w:pPr>
        <w:pStyle w:val="ScreenCapture"/>
      </w:pPr>
    </w:p>
    <w:p w:rsidR="000B70B2" w:rsidRPr="00EE678B" w:rsidRDefault="000B70B2" w:rsidP="00273A35">
      <w:pPr>
        <w:pStyle w:val="ScreenCapture"/>
      </w:pPr>
      <w:r w:rsidRPr="00EE678B">
        <w:t>------------------------------------------------------------</w:t>
      </w:r>
    </w:p>
    <w:p w:rsidR="000B70B2" w:rsidRPr="00EE678B" w:rsidRDefault="000B70B2" w:rsidP="00273A35">
      <w:pPr>
        <w:pStyle w:val="ScreenCapture"/>
      </w:pPr>
    </w:p>
    <w:p w:rsidR="000B70B2" w:rsidRPr="00EE678B" w:rsidRDefault="000B70B2" w:rsidP="00273A35">
      <w:pPr>
        <w:pStyle w:val="ScreenCapture"/>
      </w:pPr>
      <w:r w:rsidRPr="00EE678B">
        <w:t xml:space="preserve">Enter RETURN to continue or '^' to exit: </w:t>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Display Professional Interaction monograph? N// O</w:t>
      </w:r>
    </w:p>
    <w:p w:rsidR="000B70B2" w:rsidRPr="00EE678B" w:rsidRDefault="00FA6D2B" w:rsidP="00FA6D2B">
      <w:pPr>
        <w:pStyle w:val="ChapterHeading"/>
      </w:pPr>
      <w:r w:rsidRPr="00EE678B">
        <w:rPr>
          <w:rFonts w:eastAsia="MS Mincho"/>
          <w:szCs w:val="20"/>
        </w:rPr>
        <w:br w:type="page"/>
      </w:r>
      <w:bookmarkStart w:id="1612" w:name="_Toc4140328"/>
      <w:r w:rsidR="000B70B2"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9</w:t>
      </w:r>
      <w:r w:rsidR="00251627">
        <w:rPr>
          <w:noProof/>
        </w:rPr>
        <w:fldChar w:fldCharType="end"/>
      </w:r>
      <w:r w:rsidR="000B70B2" w:rsidRPr="00EE678B">
        <w:t>: Controlling the Dispensing of Clozapine</w:t>
      </w:r>
      <w:bookmarkEnd w:id="1612"/>
      <w:r w:rsidR="000B70B2" w:rsidRPr="00EE678B">
        <w:fldChar w:fldCharType="begin"/>
      </w:r>
      <w:r w:rsidR="000B70B2" w:rsidRPr="00EE678B">
        <w:instrText>XE "Controlling the Dispensing of Clozapine"</w:instrText>
      </w:r>
      <w:r w:rsidR="000B70B2" w:rsidRPr="00EE678B">
        <w:fldChar w:fldCharType="end"/>
      </w:r>
    </w:p>
    <w:p w:rsidR="000B70B2" w:rsidRPr="00EE678B" w:rsidRDefault="000B70B2" w:rsidP="000B70B2">
      <w:pPr>
        <w:rPr>
          <w:color w:val="000000"/>
          <w:szCs w:val="20"/>
        </w:rPr>
      </w:pPr>
      <w:bookmarkStart w:id="1613" w:name="_Toc520273352"/>
      <w:bookmarkStart w:id="1614" w:name="_Toc520299144"/>
      <w:bookmarkStart w:id="1615" w:name="_Toc520304611"/>
      <w:bookmarkStart w:id="1616" w:name="_Toc32836884"/>
      <w:bookmarkStart w:id="1617" w:name="_Toc38424548"/>
      <w:bookmarkStart w:id="1618" w:name="_Toc50535245"/>
    </w:p>
    <w:p w:rsidR="000B70B2" w:rsidRPr="00EE678B" w:rsidRDefault="000B70B2" w:rsidP="000B70B2">
      <w:pPr>
        <w:rPr>
          <w:color w:val="000000"/>
          <w:szCs w:val="20"/>
        </w:rPr>
      </w:pPr>
      <w:r w:rsidRPr="00EE678B">
        <w:rPr>
          <w:color w:val="000000"/>
          <w:szCs w:val="20"/>
        </w:rPr>
        <w:t>This chapter describes the options available through Outpatient Pharmacy for dispensing Clozapine.</w:t>
      </w:r>
    </w:p>
    <w:p w:rsidR="000B70B2" w:rsidRPr="00EE678B" w:rsidRDefault="000B70B2" w:rsidP="004E0305">
      <w:pPr>
        <w:pStyle w:val="Heading2"/>
      </w:pPr>
      <w:bookmarkStart w:id="1619" w:name="_Ref173550966"/>
      <w:bookmarkStart w:id="1620" w:name="_Toc280701145"/>
      <w:bookmarkStart w:id="1621" w:name="_Toc299044316"/>
      <w:bookmarkStart w:id="1622" w:name="_Toc280853485"/>
      <w:bookmarkStart w:id="1623" w:name="_Toc303286064"/>
      <w:bookmarkStart w:id="1624" w:name="_Toc339961947"/>
      <w:bookmarkStart w:id="1625" w:name="_Toc339962474"/>
      <w:bookmarkStart w:id="1626" w:name="_Toc340138606"/>
      <w:bookmarkStart w:id="1627" w:name="_Toc340138890"/>
      <w:bookmarkStart w:id="1628" w:name="_Toc340139156"/>
      <w:bookmarkStart w:id="1629" w:name="_Toc340143783"/>
      <w:bookmarkStart w:id="1630" w:name="_Toc340144040"/>
      <w:bookmarkStart w:id="1631" w:name="_Toc4140329"/>
      <w:r w:rsidRPr="00EE678B">
        <w:t>Clozapi</w:t>
      </w:r>
      <w:bookmarkStart w:id="1632" w:name="_Hlt289845857"/>
      <w:bookmarkEnd w:id="1632"/>
      <w:r w:rsidRPr="00EE678B">
        <w:t>ne Pharmacy Manager</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EE678B">
        <w:fldChar w:fldCharType="begin"/>
      </w:r>
      <w:r w:rsidRPr="00EE678B">
        <w:instrText>XE "Clozapine Pharmacy Manager"</w:instrText>
      </w:r>
      <w:r w:rsidRPr="00EE678B">
        <w:fldChar w:fldCharType="end"/>
      </w:r>
    </w:p>
    <w:p w:rsidR="000B70B2" w:rsidRPr="00EE678B" w:rsidRDefault="000B70B2" w:rsidP="00FC7A1D">
      <w:pPr>
        <w:pStyle w:val="Manual-optionname"/>
      </w:pPr>
      <w:r w:rsidRPr="00EE678B">
        <w:t>[PSOL MANAGER]</w:t>
      </w:r>
    </w:p>
    <w:p w:rsidR="000B70B2" w:rsidRPr="00EE678B" w:rsidRDefault="000B70B2" w:rsidP="00FC7A1D">
      <w:pPr>
        <w:keepNext/>
        <w:rPr>
          <w:rFonts w:eastAsia="MS Mincho"/>
          <w:szCs w:val="20"/>
        </w:rPr>
      </w:pPr>
    </w:p>
    <w:p w:rsidR="000B70B2" w:rsidRPr="00EE678B" w:rsidRDefault="00583040" w:rsidP="00B3274B">
      <w:pPr>
        <w:tabs>
          <w:tab w:val="left" w:pos="900"/>
        </w:tabs>
        <w:rPr>
          <w:szCs w:val="20"/>
        </w:rPr>
      </w:pPr>
      <w:r>
        <w:rPr>
          <w:noProof/>
          <w:szCs w:val="20"/>
        </w:rPr>
        <w:drawing>
          <wp:inline distT="0" distB="0" distL="0" distR="0">
            <wp:extent cx="419100" cy="167640"/>
            <wp:effectExtent l="0" t="0" r="0" b="0"/>
            <wp:docPr id="14" name="Picture 1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raphic of a k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9100" cy="167640"/>
                    </a:xfrm>
                    <a:prstGeom prst="rect">
                      <a:avLst/>
                    </a:prstGeom>
                    <a:noFill/>
                    <a:ln>
                      <a:noFill/>
                    </a:ln>
                  </pic:spPr>
                </pic:pic>
              </a:graphicData>
            </a:graphic>
          </wp:inline>
        </w:drawing>
      </w:r>
      <w:r w:rsidR="000B70B2" w:rsidRPr="00EE678B">
        <w:rPr>
          <w:szCs w:val="20"/>
        </w:rPr>
        <w:tab/>
        <w:t>This option requires a security key, PSOLOCKCLOZ.</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Use this menu to control the dispensing of Clozapine. The following options are available on this menu:</w:t>
      </w:r>
    </w:p>
    <w:p w:rsidR="000B70B2" w:rsidRPr="00EE678B" w:rsidRDefault="000B70B2">
      <w:pPr>
        <w:numPr>
          <w:ilvl w:val="0"/>
          <w:numId w:val="33"/>
        </w:numPr>
        <w:spacing w:before="120"/>
        <w:rPr>
          <w:i/>
          <w:color w:val="000000"/>
          <w:szCs w:val="20"/>
        </w:rPr>
        <w:pPrChange w:id="1633" w:author="Fred Perez" w:date="2019-03-22T09:44:00Z">
          <w:pPr>
            <w:numPr>
              <w:numId w:val="35"/>
            </w:numPr>
            <w:tabs>
              <w:tab w:val="num" w:pos="720"/>
            </w:tabs>
            <w:spacing w:before="120"/>
            <w:ind w:left="720" w:hanging="360"/>
          </w:pPr>
        </w:pPrChange>
      </w:pPr>
      <w:r w:rsidRPr="00EE678B">
        <w:rPr>
          <w:i/>
          <w:color w:val="000000"/>
          <w:szCs w:val="20"/>
        </w:rPr>
        <w:t>Display Lab Tests and Results</w:t>
      </w:r>
    </w:p>
    <w:p w:rsidR="000B70B2" w:rsidRPr="00EE678B" w:rsidRDefault="000B70B2">
      <w:pPr>
        <w:numPr>
          <w:ilvl w:val="0"/>
          <w:numId w:val="33"/>
        </w:numPr>
        <w:rPr>
          <w:i/>
          <w:color w:val="000000"/>
          <w:szCs w:val="20"/>
        </w:rPr>
        <w:pPrChange w:id="1634" w:author="Fred Perez" w:date="2019-03-22T09:44:00Z">
          <w:pPr>
            <w:numPr>
              <w:numId w:val="35"/>
            </w:numPr>
            <w:tabs>
              <w:tab w:val="num" w:pos="720"/>
            </w:tabs>
            <w:ind w:left="720" w:hanging="360"/>
          </w:pPr>
        </w:pPrChange>
      </w:pPr>
      <w:r w:rsidRPr="00EE678B">
        <w:rPr>
          <w:i/>
          <w:color w:val="000000"/>
          <w:szCs w:val="20"/>
        </w:rPr>
        <w:t>Edit Data for a Patient in the Clozapine Program</w:t>
      </w:r>
    </w:p>
    <w:p w:rsidR="000B70B2" w:rsidRPr="00EE678B" w:rsidRDefault="000B70B2">
      <w:pPr>
        <w:numPr>
          <w:ilvl w:val="0"/>
          <w:numId w:val="33"/>
        </w:numPr>
        <w:rPr>
          <w:i/>
          <w:color w:val="000000"/>
          <w:szCs w:val="20"/>
        </w:rPr>
        <w:pPrChange w:id="1635" w:author="Fred Perez" w:date="2019-03-22T09:44:00Z">
          <w:pPr>
            <w:numPr>
              <w:numId w:val="35"/>
            </w:numPr>
            <w:tabs>
              <w:tab w:val="num" w:pos="720"/>
            </w:tabs>
            <w:ind w:left="720" w:hanging="360"/>
          </w:pPr>
        </w:pPrChange>
      </w:pPr>
      <w:r w:rsidRPr="00EE678B">
        <w:rPr>
          <w:i/>
          <w:color w:val="000000"/>
          <w:szCs w:val="20"/>
        </w:rPr>
        <w:t>List of Override Prescriptions</w:t>
      </w:r>
    </w:p>
    <w:p w:rsidR="000B70B2" w:rsidRPr="00EE678B" w:rsidRDefault="000B70B2">
      <w:pPr>
        <w:numPr>
          <w:ilvl w:val="0"/>
          <w:numId w:val="33"/>
        </w:numPr>
        <w:rPr>
          <w:i/>
          <w:color w:val="000000"/>
          <w:szCs w:val="20"/>
        </w:rPr>
        <w:pPrChange w:id="1636" w:author="Fred Perez" w:date="2019-03-22T09:44:00Z">
          <w:pPr>
            <w:numPr>
              <w:numId w:val="35"/>
            </w:numPr>
            <w:tabs>
              <w:tab w:val="num" w:pos="720"/>
            </w:tabs>
            <w:ind w:left="720" w:hanging="360"/>
          </w:pPr>
        </w:pPrChange>
      </w:pPr>
      <w:r w:rsidRPr="00EE678B">
        <w:rPr>
          <w:i/>
          <w:color w:val="000000"/>
          <w:szCs w:val="20"/>
        </w:rPr>
        <w:t>Register Clozapine Patient</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manufacturer requires this dispensing information for Clozapine patients. All members of the Clozapine treatment team must be entered as users on the local system and must be given this key. All pharmacists who have the ability to override the lockouts in this option must also hold the key. These pharmacists should be identified by the pharmacy service representative of the Clozapine treatment team.</w:t>
      </w:r>
    </w:p>
    <w:p w:rsidR="000B70B2" w:rsidRPr="00EE678B" w:rsidRDefault="000B70B2" w:rsidP="000B70B2">
      <w:pPr>
        <w:rPr>
          <w:color w:val="000000"/>
          <w:szCs w:val="20"/>
        </w:rPr>
      </w:pPr>
    </w:p>
    <w:p w:rsidR="000B70B2" w:rsidRPr="00EE678B" w:rsidRDefault="000B70B2" w:rsidP="000B70B2">
      <w:pPr>
        <w:rPr>
          <w:color w:val="000000"/>
          <w:szCs w:val="20"/>
        </w:rPr>
      </w:pPr>
      <w:bookmarkStart w:id="1637" w:name="OLE_LINK115"/>
      <w:bookmarkStart w:id="1638" w:name="OLE_LINK116"/>
      <w:r w:rsidRPr="00EE678B">
        <w:rPr>
          <w:color w:val="000000"/>
          <w:szCs w:val="20"/>
        </w:rPr>
        <w:t>The following step must be taken before a prescription for Clozapine can be entered. If this information is missing, Clozapine prescriptions cannot be entered.</w:t>
      </w:r>
    </w:p>
    <w:bookmarkEnd w:id="1637"/>
    <w:bookmarkEnd w:id="1638"/>
    <w:p w:rsidR="000B70B2" w:rsidRPr="00EE678B" w:rsidRDefault="000B70B2" w:rsidP="000B70B2">
      <w:pPr>
        <w:rPr>
          <w:color w:val="000000"/>
          <w:szCs w:val="20"/>
        </w:rPr>
      </w:pPr>
    </w:p>
    <w:p w:rsidR="000B70B2" w:rsidRPr="00EE678B" w:rsidRDefault="000B70B2" w:rsidP="000B70B2">
      <w:pPr>
        <w:rPr>
          <w:color w:val="000000"/>
          <w:szCs w:val="20"/>
        </w:rPr>
      </w:pPr>
      <w:bookmarkStart w:id="1639" w:name="_Toc520273353"/>
      <w:bookmarkStart w:id="1640" w:name="_Toc520299145"/>
      <w:bookmarkStart w:id="1641" w:name="_Toc520304612"/>
      <w:bookmarkStart w:id="1642" w:name="_Toc32836885"/>
      <w:bookmarkStart w:id="1643" w:name="_Toc38424549"/>
      <w:bookmarkStart w:id="1644" w:name="_Toc50535246"/>
      <w:r w:rsidRPr="00EE678B">
        <w:rPr>
          <w:color w:val="000000"/>
          <w:szCs w:val="20"/>
        </w:rPr>
        <w:t xml:space="preserve">Any physician writing a prescription for Clozapine must have a DEA number or VA number entered in the NEW PERSON file. These can be added through the </w:t>
      </w:r>
      <w:r w:rsidRPr="00EE678B">
        <w:rPr>
          <w:i/>
          <w:color w:val="000000"/>
          <w:szCs w:val="20"/>
        </w:rPr>
        <w:t>Add New Providers</w:t>
      </w:r>
      <w:r w:rsidRPr="00EE678B">
        <w:rPr>
          <w:color w:val="000000"/>
          <w:szCs w:val="20"/>
        </w:rPr>
        <w:t xml:space="preserve"> option on the </w:t>
      </w:r>
      <w:r w:rsidRPr="00EE678B">
        <w:rPr>
          <w:i/>
          <w:color w:val="000000"/>
          <w:szCs w:val="20"/>
        </w:rPr>
        <w:t xml:space="preserve">Supervisor's </w:t>
      </w:r>
      <w:r w:rsidRPr="00EE678B">
        <w:rPr>
          <w:color w:val="000000"/>
          <w:szCs w:val="20"/>
        </w:rPr>
        <w:t>menu. This must be done before the prescription is entered. The DEA or VA number cannot be entered during the new prescription entry process. With the release of YS*5.01*90, providers must also hold the YSCL AUTHORIZED security key.</w:t>
      </w:r>
    </w:p>
    <w:p w:rsidR="000B70B2" w:rsidRPr="00EE678B" w:rsidRDefault="000B70B2" w:rsidP="000B70B2">
      <w:pPr>
        <w:rPr>
          <w:color w:val="000000"/>
          <w:szCs w:val="20"/>
        </w:rPr>
      </w:pPr>
    </w:p>
    <w:p w:rsidR="000B70B2" w:rsidRPr="00EE678B" w:rsidRDefault="000B70B2" w:rsidP="000B70B2">
      <w:pPr>
        <w:rPr>
          <w:color w:val="000000"/>
          <w:szCs w:val="20"/>
        </w:rPr>
      </w:pPr>
      <w:bookmarkStart w:id="1645" w:name="OLE_LINK61"/>
      <w:bookmarkStart w:id="1646" w:name="OLE_LINK62"/>
      <w:r w:rsidRPr="00EE678B">
        <w:rPr>
          <w:color w:val="000000"/>
          <w:szCs w:val="20"/>
        </w:rPr>
        <w:t>When an order is placed, the system checks for the provider’s DEA number or VA number first. If the provider does not have either, the following warning displays:</w:t>
      </w:r>
    </w:p>
    <w:p w:rsidR="000B70B2" w:rsidRPr="00EE678B" w:rsidRDefault="000B70B2" w:rsidP="000B70B2">
      <w:pPr>
        <w:rPr>
          <w:color w:val="000000"/>
          <w:szCs w:val="20"/>
        </w:rPr>
      </w:pPr>
    </w:p>
    <w:p w:rsidR="000B70B2" w:rsidRPr="00EE678B" w:rsidRDefault="000B70B2" w:rsidP="00273A35">
      <w:pPr>
        <w:pStyle w:val="ScreenCapture"/>
      </w:pPr>
      <w:r w:rsidRPr="00EE678B">
        <w:t>Provider must have a DEA# or VA#" to write prescriptions for clozapine</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the provider has either the DEA number or the VA number, then the software checks for the assignment of the YSCL AUTHORIZED key. If the provider has a DEA or VA number, but does not hold the YSCL AUTHORIZED key, the following warning displays:</w:t>
      </w:r>
    </w:p>
    <w:p w:rsidR="000B70B2" w:rsidRPr="00EE678B" w:rsidRDefault="000B70B2" w:rsidP="000B70B2">
      <w:pPr>
        <w:rPr>
          <w:color w:val="000000"/>
          <w:szCs w:val="20"/>
        </w:rPr>
      </w:pPr>
    </w:p>
    <w:p w:rsidR="000B70B2" w:rsidRPr="00EE678B" w:rsidRDefault="000B70B2" w:rsidP="00273A35">
      <w:pPr>
        <w:pStyle w:val="ScreenCapture"/>
      </w:pPr>
      <w:r w:rsidRPr="00EE678B">
        <w:t>Provider must hold YSCL AUTHORIZED key to write prescriptions for clozapine</w:t>
      </w:r>
    </w:p>
    <w:bookmarkEnd w:id="1645"/>
    <w:bookmarkEnd w:id="1646"/>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Prescriptions for Clozapine are for 7-day, 14-day, or 28-day supply and allow zero to three refills, depending on patient-defined criteria. For a Clozapine prescription, the total daily dose must be entered. If the prescription is for pills to be taken at intervals, enter a number equal to the pill strength times the number of pills per day. If the prescription is for a dose pack, enter the daily dose specified by the dose pack. This entry should be between 12.5 and 900, in increments of 12.5 mg/day. If it is not, a prompt will display asking for the dosage to be confirmed.</w:t>
      </w:r>
    </w:p>
    <w:p w:rsidR="000B70B2" w:rsidRPr="00EE678B" w:rsidRDefault="000B70B2" w:rsidP="004E0305">
      <w:pPr>
        <w:pStyle w:val="Heading2"/>
      </w:pPr>
      <w:bookmarkStart w:id="1647" w:name="_Toc280701146"/>
      <w:bookmarkStart w:id="1648" w:name="_Toc299044317"/>
      <w:bookmarkStart w:id="1649" w:name="_Toc280853486"/>
      <w:bookmarkStart w:id="1650" w:name="_Toc303286065"/>
      <w:bookmarkStart w:id="1651" w:name="_Toc339961948"/>
      <w:bookmarkStart w:id="1652" w:name="_Toc339962475"/>
      <w:bookmarkStart w:id="1653" w:name="_Toc340138607"/>
      <w:bookmarkStart w:id="1654" w:name="_Toc340138891"/>
      <w:bookmarkStart w:id="1655" w:name="_Toc340139157"/>
      <w:bookmarkStart w:id="1656" w:name="_Toc340143784"/>
      <w:bookmarkStart w:id="1657" w:name="_Toc340144041"/>
      <w:bookmarkStart w:id="1658" w:name="_Toc4140330"/>
      <w:r w:rsidRPr="00EE678B">
        <w:t>Display Lab Tests and Results</w:t>
      </w:r>
      <w:bookmarkEnd w:id="1639"/>
      <w:bookmarkEnd w:id="1640"/>
      <w:bookmarkEnd w:id="1641"/>
      <w:bookmarkEnd w:id="1642"/>
      <w:bookmarkEnd w:id="1643"/>
      <w:bookmarkEnd w:id="1644"/>
      <w:bookmarkEnd w:id="1647"/>
      <w:bookmarkEnd w:id="1648"/>
      <w:bookmarkEnd w:id="1649"/>
      <w:bookmarkEnd w:id="1650"/>
      <w:bookmarkEnd w:id="1651"/>
      <w:bookmarkEnd w:id="1652"/>
      <w:bookmarkEnd w:id="1653"/>
      <w:bookmarkEnd w:id="1654"/>
      <w:bookmarkEnd w:id="1655"/>
      <w:bookmarkEnd w:id="1656"/>
      <w:bookmarkEnd w:id="1657"/>
      <w:bookmarkEnd w:id="1658"/>
      <w:r w:rsidRPr="00EE678B">
        <w:fldChar w:fldCharType="begin"/>
      </w:r>
      <w:r w:rsidRPr="00EE678B">
        <w:instrText>XE "Display Lab Tests and Results"</w:instrText>
      </w:r>
      <w:r w:rsidRPr="00EE678B">
        <w:fldChar w:fldCharType="end"/>
      </w:r>
    </w:p>
    <w:p w:rsidR="000B70B2" w:rsidRPr="00EE678B" w:rsidRDefault="000B70B2" w:rsidP="00FC7A1D">
      <w:pPr>
        <w:pStyle w:val="Manual-optionname"/>
      </w:pPr>
      <w:r w:rsidRPr="00EE678B">
        <w:t>[PSOLAB LIST]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szCs w:val="20"/>
        </w:rPr>
        <w:t>With this option, lab test results for patients receiving Clozapine can be displayed and monitored. This option should be assigned to all appropriate pharmacists. Monitoring lab test results is required by the Circular 10-90-059 regarding patient management protocol for the use of Clozapine, and should be run as specified in the circular. Date ranges for prescription fills should be 7, 14, or 28 days and ranges for lab tests should be at least 30 days.</w:t>
      </w:r>
    </w:p>
    <w:p w:rsidR="000B70B2" w:rsidRPr="00EE678B" w:rsidRDefault="000B70B2" w:rsidP="004E0305">
      <w:pPr>
        <w:pStyle w:val="Heading2"/>
      </w:pPr>
      <w:bookmarkStart w:id="1659" w:name="_Toc520273354"/>
      <w:bookmarkStart w:id="1660" w:name="_Toc520299146"/>
      <w:bookmarkStart w:id="1661" w:name="_Toc520304613"/>
      <w:bookmarkStart w:id="1662" w:name="_Toc32836886"/>
      <w:bookmarkStart w:id="1663" w:name="_Toc38424550"/>
      <w:bookmarkStart w:id="1664" w:name="_Toc50535247"/>
      <w:bookmarkStart w:id="1665" w:name="_Toc280701147"/>
      <w:bookmarkStart w:id="1666" w:name="_Toc299044318"/>
      <w:bookmarkStart w:id="1667" w:name="_Toc280853487"/>
      <w:bookmarkStart w:id="1668" w:name="_Toc303286066"/>
      <w:bookmarkStart w:id="1669" w:name="_Toc339961949"/>
      <w:bookmarkStart w:id="1670" w:name="_Toc339962476"/>
      <w:bookmarkStart w:id="1671" w:name="_Toc340138608"/>
      <w:bookmarkStart w:id="1672" w:name="_Toc340138892"/>
      <w:bookmarkStart w:id="1673" w:name="_Toc340139158"/>
      <w:bookmarkStart w:id="1674" w:name="_Toc340143785"/>
      <w:bookmarkStart w:id="1675" w:name="_Toc340144042"/>
      <w:bookmarkStart w:id="1676" w:name="_Toc4140331"/>
      <w:r w:rsidRPr="00EE678B">
        <w:t>Edit Data for a Patient in the Clozapine Program</w:t>
      </w:r>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r w:rsidRPr="00EE678B">
        <w:fldChar w:fldCharType="begin"/>
      </w:r>
      <w:r w:rsidRPr="00EE678B">
        <w:instrText>XE "Edit Data for a Patient in the Clozapine Program"</w:instrText>
      </w:r>
      <w:r w:rsidRPr="00EE678B">
        <w:fldChar w:fldCharType="end"/>
      </w:r>
    </w:p>
    <w:p w:rsidR="000B70B2" w:rsidRPr="00EE678B" w:rsidRDefault="000B70B2" w:rsidP="00FC7A1D">
      <w:pPr>
        <w:pStyle w:val="Manual-optionname"/>
      </w:pPr>
      <w:r w:rsidRPr="00EE678B">
        <w:t>[PSOL EDIT]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edit data for a patient who has already been enrolled in the Clozapine treatment program. It is typically used to re-register a patient whose treatment has been discontinued and who has rejoined the program.</w:t>
      </w:r>
    </w:p>
    <w:p w:rsidR="000B70B2" w:rsidRPr="00EE678B" w:rsidRDefault="000B70B2" w:rsidP="000B70B2">
      <w:pPr>
        <w:rPr>
          <w:color w:val="000000"/>
          <w:szCs w:val="20"/>
        </w:rPr>
      </w:pPr>
    </w:p>
    <w:p w:rsidR="000B70B2" w:rsidRPr="00EE678B" w:rsidRDefault="00583040" w:rsidP="000B70B2">
      <w:pPr>
        <w:rPr>
          <w:color w:val="000000"/>
          <w:szCs w:val="20"/>
        </w:rPr>
      </w:pPr>
      <w:r>
        <w:rPr>
          <w:noProof/>
        </w:rPr>
        <w:drawing>
          <wp:inline distT="0" distB="0" distL="0" distR="0">
            <wp:extent cx="502920" cy="411480"/>
            <wp:effectExtent l="0" t="0" r="0" b="0"/>
            <wp:docPr id="15"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Local users cannot edit Patient Status within the Clozapine module.</w:t>
      </w:r>
    </w:p>
    <w:p w:rsidR="000B70B2" w:rsidRPr="00EE678B" w:rsidRDefault="000B70B2" w:rsidP="000B70B2">
      <w:pPr>
        <w:rPr>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There are two statuses, Pre-Treatment and Active Treatment, that can be selected. Two other statuses, Treatment on Hold and Discontinued, are set by the background job and require the patient to be re-registered.</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The Pre-Treatment status is for a registered patient, but who has never received a prescription. If after four weeks (28 days prior to the start date listed for the data collection) the patient does not receive a prescription, the patient status is changed to Discontinued by the background job and the patient must be re-registered.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Patch YS*5.01*90 allows for a monthly prescription as well as weekly and bi-weekly. The Active status is for a patient that has had a prescription within the last 7, 14, or 28 days. If the most recent prescription is over 56 days old, the patient status is now automatically discontinued and the patient must be re-registered.</w:t>
      </w:r>
    </w:p>
    <w:p w:rsidR="000B70B2" w:rsidRPr="00EE678B" w:rsidRDefault="000B70B2" w:rsidP="000B70B2">
      <w:pPr>
        <w:rPr>
          <w:color w:val="000000"/>
          <w:szCs w:val="20"/>
        </w:rPr>
      </w:pPr>
    </w:p>
    <w:p w:rsidR="000B70B2" w:rsidRPr="00EE678B" w:rsidRDefault="00583040" w:rsidP="00FA6D2B">
      <w:pPr>
        <w:ind w:left="720" w:hanging="720"/>
        <w:rPr>
          <w:color w:val="000000"/>
          <w:szCs w:val="20"/>
        </w:rPr>
      </w:pPr>
      <w:r>
        <w:rPr>
          <w:noProof/>
        </w:rPr>
        <w:drawing>
          <wp:inline distT="0" distB="0" distL="0" distR="0">
            <wp:extent cx="464820" cy="373380"/>
            <wp:effectExtent l="0" t="0" r="0" b="0"/>
            <wp:docPr id="16"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Sex, race, and ZIP Code should be registered for each patient through Medical Administration Service (MAS)/Business Management Office.</w:t>
      </w:r>
    </w:p>
    <w:p w:rsidR="000B70B2" w:rsidRPr="00EE678B" w:rsidRDefault="000B70B2" w:rsidP="000B70B2">
      <w:pPr>
        <w:rPr>
          <w:color w:val="000000"/>
          <w:szCs w:val="20"/>
        </w:rPr>
      </w:pPr>
    </w:p>
    <w:p w:rsidR="000B70B2" w:rsidRPr="00EE678B" w:rsidRDefault="000B70B2" w:rsidP="00273A35">
      <w:pPr>
        <w:pStyle w:val="Heading2"/>
      </w:pPr>
      <w:bookmarkStart w:id="1677" w:name="_Toc520273355"/>
      <w:bookmarkStart w:id="1678" w:name="_Toc520299147"/>
      <w:bookmarkStart w:id="1679" w:name="_Toc520304614"/>
      <w:bookmarkStart w:id="1680" w:name="_Toc32836887"/>
      <w:bookmarkStart w:id="1681" w:name="_Toc38424551"/>
      <w:bookmarkStart w:id="1682" w:name="_Toc50535248"/>
      <w:bookmarkStart w:id="1683" w:name="_Toc280701148"/>
      <w:bookmarkStart w:id="1684" w:name="_Toc299044319"/>
      <w:bookmarkStart w:id="1685" w:name="_Toc280853488"/>
      <w:bookmarkStart w:id="1686" w:name="_Toc303286067"/>
      <w:bookmarkStart w:id="1687" w:name="_Toc339961950"/>
      <w:bookmarkStart w:id="1688" w:name="_Toc339962477"/>
      <w:bookmarkStart w:id="1689" w:name="_Toc340138609"/>
      <w:bookmarkStart w:id="1690" w:name="_Toc340138893"/>
      <w:bookmarkStart w:id="1691" w:name="_Toc340139159"/>
      <w:bookmarkStart w:id="1692" w:name="_Toc340143786"/>
      <w:bookmarkStart w:id="1693" w:name="_Toc340144043"/>
      <w:bookmarkStart w:id="1694" w:name="_Toc4140332"/>
      <w:r w:rsidRPr="00EE678B">
        <w:t>List of Override Prescriptions</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r w:rsidRPr="00EE678B">
        <w:fldChar w:fldCharType="begin"/>
      </w:r>
      <w:r w:rsidRPr="00EE678B">
        <w:instrText>XE "List of Override Prescriptions"</w:instrText>
      </w:r>
      <w:r w:rsidRPr="00EE678B">
        <w:fldChar w:fldCharType="end"/>
      </w:r>
    </w:p>
    <w:p w:rsidR="000B70B2" w:rsidRPr="00EE678B" w:rsidRDefault="000B70B2" w:rsidP="00FC7A1D">
      <w:pPr>
        <w:pStyle w:val="Manual-optionname"/>
      </w:pPr>
      <w:r w:rsidRPr="00EE678B">
        <w:t>[PSOLIST OVERRIDES]</w:t>
      </w:r>
    </w:p>
    <w:p w:rsidR="000B70B2" w:rsidRPr="00EE678B" w:rsidRDefault="000B70B2" w:rsidP="00FC7A1D">
      <w:pPr>
        <w:keepNext/>
        <w:rPr>
          <w:rFonts w:eastAsia="MS Mincho"/>
          <w:szCs w:val="20"/>
        </w:rPr>
      </w:pPr>
    </w:p>
    <w:p w:rsidR="000B70B2" w:rsidRPr="00EE678B" w:rsidRDefault="000B70B2" w:rsidP="0047089E">
      <w:pPr>
        <w:rPr>
          <w:color w:val="000000"/>
          <w:szCs w:val="20"/>
        </w:rPr>
      </w:pPr>
      <w:r w:rsidRPr="00EE678B">
        <w:rPr>
          <w:color w:val="000000"/>
          <w:szCs w:val="20"/>
        </w:rPr>
        <w:t>As described in Circular 10-90-059, a list of the Clozapine prescriptions entered can be generated by overriding the lockout. This option should be assigned to appropriate pharmacists and should be run weekly.</w:t>
      </w:r>
    </w:p>
    <w:p w:rsidR="000B70B2" w:rsidRPr="00EE678B" w:rsidRDefault="000B70B2" w:rsidP="00273A35">
      <w:pPr>
        <w:pStyle w:val="Heading2"/>
      </w:pPr>
      <w:bookmarkStart w:id="1695" w:name="_Toc520273356"/>
      <w:bookmarkStart w:id="1696" w:name="_Toc520299148"/>
      <w:bookmarkStart w:id="1697" w:name="_Toc520304615"/>
      <w:bookmarkStart w:id="1698" w:name="_Toc32836888"/>
      <w:bookmarkStart w:id="1699" w:name="_Toc38424552"/>
      <w:bookmarkStart w:id="1700" w:name="_Toc50535249"/>
      <w:bookmarkStart w:id="1701" w:name="_Toc280701149"/>
      <w:bookmarkStart w:id="1702" w:name="_Toc299044320"/>
      <w:bookmarkStart w:id="1703" w:name="_Toc280853489"/>
      <w:bookmarkStart w:id="1704" w:name="_Toc303286068"/>
      <w:bookmarkStart w:id="1705" w:name="_Toc339961951"/>
      <w:bookmarkStart w:id="1706" w:name="_Toc339962478"/>
      <w:bookmarkStart w:id="1707" w:name="_Toc340138610"/>
      <w:bookmarkStart w:id="1708" w:name="_Toc340138894"/>
      <w:bookmarkStart w:id="1709" w:name="_Toc340139160"/>
      <w:bookmarkStart w:id="1710" w:name="_Toc340143787"/>
      <w:bookmarkStart w:id="1711" w:name="_Toc340144044"/>
      <w:bookmarkStart w:id="1712" w:name="_Toc4140333"/>
      <w:r w:rsidRPr="00EE678B">
        <w:t>Register Clozapine Patient</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r w:rsidRPr="00EE678B">
        <w:fldChar w:fldCharType="begin"/>
      </w:r>
      <w:r w:rsidRPr="00EE678B">
        <w:instrText>XE "Register Clozapine Patient"</w:instrText>
      </w:r>
      <w:r w:rsidRPr="00EE678B">
        <w:fldChar w:fldCharType="end"/>
      </w:r>
    </w:p>
    <w:p w:rsidR="000B70B2" w:rsidRPr="00EE678B" w:rsidRDefault="000B70B2" w:rsidP="00FC7A1D">
      <w:pPr>
        <w:pStyle w:val="Manual-optionname"/>
      </w:pPr>
      <w:r w:rsidRPr="00EE678B">
        <w:t>[PSOL REGISTER PATIENT]</w:t>
      </w:r>
    </w:p>
    <w:p w:rsidR="000B70B2" w:rsidRPr="00EE678B" w:rsidRDefault="000B70B2" w:rsidP="00FC7A1D">
      <w:pPr>
        <w:keepNext/>
        <w:rPr>
          <w:rFonts w:eastAsia="MS Mincho"/>
          <w:color w:val="000000"/>
          <w:szCs w:val="20"/>
        </w:rPr>
      </w:pPr>
    </w:p>
    <w:p w:rsidR="000B70B2" w:rsidRPr="00EE678B" w:rsidRDefault="000B70B2" w:rsidP="0047089E">
      <w:pPr>
        <w:rPr>
          <w:color w:val="000000"/>
          <w:szCs w:val="20"/>
        </w:rPr>
      </w:pPr>
      <w:r w:rsidRPr="00EE678B">
        <w:rPr>
          <w:color w:val="000000"/>
          <w:szCs w:val="20"/>
        </w:rPr>
        <w:t>This option is used to register patients authorized to receive Clozapine by VHA’s National Clozapine Coordinating Center (NCCC). Data required by manufacturers of the drug Clozapine is entered into the PHARMACY PATIENT file through this option. Patients registered in this program must have a ZIP code, date of birth, race, and sex entered in the PATIENT file.</w:t>
      </w:r>
    </w:p>
    <w:p w:rsidR="000B70B2" w:rsidRPr="00EE678B" w:rsidRDefault="000B70B2" w:rsidP="004E0305">
      <w:pPr>
        <w:pStyle w:val="Heading2"/>
      </w:pPr>
      <w:bookmarkStart w:id="1713" w:name="_Toc280701150"/>
      <w:bookmarkStart w:id="1714" w:name="_Toc299044321"/>
      <w:bookmarkStart w:id="1715" w:name="_Toc280853490"/>
      <w:bookmarkStart w:id="1716" w:name="_Toc303286069"/>
      <w:bookmarkStart w:id="1717" w:name="_Toc339961952"/>
      <w:bookmarkStart w:id="1718" w:name="_Toc339962479"/>
      <w:bookmarkStart w:id="1719" w:name="_Toc340138611"/>
      <w:bookmarkStart w:id="1720" w:name="_Toc340138895"/>
      <w:bookmarkStart w:id="1721" w:name="_Toc340139161"/>
      <w:bookmarkStart w:id="1722" w:name="_Toc340143788"/>
      <w:bookmarkStart w:id="1723" w:name="_Toc340144045"/>
      <w:bookmarkStart w:id="1724" w:name="_Toc4140334"/>
      <w:r w:rsidRPr="00EE678B">
        <w:t>Messages for Clozapine Drug Selection</w:t>
      </w:r>
      <w:bookmarkEnd w:id="1713"/>
      <w:bookmarkEnd w:id="1714"/>
      <w:bookmarkEnd w:id="1715"/>
      <w:bookmarkEnd w:id="1716"/>
      <w:bookmarkEnd w:id="1717"/>
      <w:bookmarkEnd w:id="1718"/>
      <w:bookmarkEnd w:id="1719"/>
      <w:bookmarkEnd w:id="1720"/>
      <w:bookmarkEnd w:id="1721"/>
      <w:bookmarkEnd w:id="1722"/>
      <w:bookmarkEnd w:id="1723"/>
      <w:bookmarkEnd w:id="1724"/>
      <w:r w:rsidRPr="00EE678B">
        <w:fldChar w:fldCharType="begin"/>
      </w:r>
      <w:r w:rsidRPr="00EE678B">
        <w:instrText>XE "Messages for Clozapine Drug Selection"</w:instrText>
      </w:r>
      <w:r w:rsidRPr="00EE678B">
        <w:fldChar w:fldCharType="end"/>
      </w:r>
    </w:p>
    <w:p w:rsidR="000B70B2" w:rsidRPr="00EE678B" w:rsidRDefault="000B70B2" w:rsidP="000B70B2">
      <w:pPr>
        <w:keepNext/>
        <w:keepLines/>
        <w:rPr>
          <w:rFonts w:eastAsia="MS Mincho"/>
          <w:color w:val="000000"/>
          <w:szCs w:val="20"/>
        </w:rPr>
      </w:pPr>
    </w:p>
    <w:p w:rsidR="000B70B2" w:rsidRPr="00EE678B" w:rsidRDefault="000B70B2" w:rsidP="000B70B2">
      <w:pPr>
        <w:rPr>
          <w:color w:val="000000"/>
          <w:szCs w:val="20"/>
        </w:rPr>
      </w:pPr>
      <w:r w:rsidRPr="00EE678B">
        <w:rPr>
          <w:color w:val="000000"/>
          <w:szCs w:val="20"/>
        </w:rPr>
        <w:t>When the Clozapine drug has been selected, the following messages are introduced for dispensing Clozapine according to the scenarios shown in the examples below.</w:t>
      </w:r>
    </w:p>
    <w:p w:rsidR="000B70B2" w:rsidRPr="00EE678B" w:rsidRDefault="000B70B2" w:rsidP="000B70B2">
      <w:pPr>
        <w:rPr>
          <w:color w:val="000000"/>
          <w:szCs w:val="24"/>
        </w:rPr>
      </w:pPr>
    </w:p>
    <w:p w:rsidR="000B70B2" w:rsidRPr="00EE678B" w:rsidRDefault="00583040" w:rsidP="000B70B2">
      <w:pPr>
        <w:rPr>
          <w:color w:val="000000"/>
          <w:szCs w:val="20"/>
        </w:rPr>
      </w:pPr>
      <w:r>
        <w:rPr>
          <w:noProof/>
        </w:rPr>
        <w:drawing>
          <wp:inline distT="0" distB="0" distL="0" distR="0">
            <wp:extent cx="502920" cy="411480"/>
            <wp:effectExtent l="0" t="0" r="0" b="0"/>
            <wp:docPr id="1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All messages are processed through communication with the Mental Health patch YS*5.01*90.</w:t>
      </w:r>
    </w:p>
    <w:p w:rsidR="000B70B2" w:rsidRPr="00EE678B" w:rsidRDefault="000B70B2" w:rsidP="000B70B2">
      <w:pPr>
        <w:rPr>
          <w:color w:val="000000"/>
          <w:szCs w:val="24"/>
        </w:rPr>
      </w:pPr>
    </w:p>
    <w:p w:rsidR="000B70B2" w:rsidRPr="00EE678B" w:rsidRDefault="00583040" w:rsidP="00FA6D2B">
      <w:pPr>
        <w:ind w:left="810" w:hanging="810"/>
        <w:rPr>
          <w:color w:val="000000"/>
          <w:szCs w:val="20"/>
        </w:rPr>
      </w:pPr>
      <w:r>
        <w:rPr>
          <w:noProof/>
        </w:rPr>
        <w:drawing>
          <wp:inline distT="0" distB="0" distL="0" distR="0">
            <wp:extent cx="502920" cy="411480"/>
            <wp:effectExtent l="0" t="0" r="0" b="0"/>
            <wp:docPr id="18"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0B70B2" w:rsidRPr="00EE678B">
        <w:rPr>
          <w:color w:val="000000"/>
          <w:szCs w:val="20"/>
        </w:rPr>
        <w:t>The “</w:t>
      </w:r>
      <w:r w:rsidR="000B70B2" w:rsidRPr="00EE678B">
        <w:rPr>
          <w:color w:val="000000"/>
          <w:szCs w:val="20"/>
          <w:lang w:eastAsia="ko-KR"/>
        </w:rPr>
        <w:t>NEUTROPHIL MATURITY, MEAN (ANC) results” verbiage shown in these examples is for illustration only. This can vary, depending on the site definition for ANC calculation.</w:t>
      </w:r>
    </w:p>
    <w:p w:rsidR="000B70B2" w:rsidRPr="00EE678B" w:rsidRDefault="000B70B2" w:rsidP="000B70B2">
      <w:pPr>
        <w:rPr>
          <w:color w:val="000000"/>
          <w:szCs w:val="24"/>
        </w:rPr>
      </w:pPr>
    </w:p>
    <w:p w:rsidR="000B70B2" w:rsidRPr="00EE678B" w:rsidRDefault="000B70B2" w:rsidP="00AC3658">
      <w:pPr>
        <w:pStyle w:val="ExampleHeading"/>
      </w:pPr>
      <w:r w:rsidRPr="00EE678B">
        <w:t>Example 1: Patient not registered (or not eligible) in the Clozapine program</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denied. Please contact the</w:t>
      </w:r>
    </w:p>
    <w:p w:rsidR="000B70B2" w:rsidRPr="00EE678B" w:rsidRDefault="000B70B2" w:rsidP="00273A35">
      <w:pPr>
        <w:pStyle w:val="ScreenCapture"/>
        <w:rPr>
          <w:lang w:eastAsia="ko-KR"/>
        </w:rPr>
      </w:pPr>
      <w:r w:rsidRPr="00EE678B">
        <w:rPr>
          <w:lang w:eastAsia="ko-KR"/>
        </w:rPr>
        <w:t>Director of the VA National Clozapine Coordinating Center</w:t>
      </w:r>
    </w:p>
    <w:p w:rsidR="000B70B2" w:rsidRPr="00EE678B" w:rsidRDefault="000B70B2" w:rsidP="00273A35">
      <w:pPr>
        <w:pStyle w:val="ScreenCapture"/>
        <w:rPr>
          <w:lang w:eastAsia="ko-KR"/>
        </w:rPr>
      </w:pPr>
      <w:r w:rsidRPr="00EE678B">
        <w:rPr>
          <w:lang w:eastAsia="ko-KR"/>
        </w:rPr>
        <w:t>(Phone: 214-857-0068 Fax: 214-857-0339).</w:t>
      </w:r>
    </w:p>
    <w:p w:rsidR="000B70B2" w:rsidRPr="00EE678B" w:rsidRDefault="000B70B2" w:rsidP="000B70B2">
      <w:pPr>
        <w:rPr>
          <w:color w:val="000000"/>
          <w:szCs w:val="24"/>
        </w:rPr>
      </w:pPr>
    </w:p>
    <w:p w:rsidR="000B70B2" w:rsidRPr="00EE678B" w:rsidRDefault="000B70B2" w:rsidP="00AC3658">
      <w:pPr>
        <w:pStyle w:val="ExampleHeading"/>
      </w:pPr>
      <w:r w:rsidRPr="00EE678B">
        <w:t>Example 2: Patient discontinued from the Clozapine program</w:t>
      </w:r>
    </w:p>
    <w:p w:rsidR="000B70B2" w:rsidRPr="00EE678B" w:rsidRDefault="000B70B2" w:rsidP="00273A35">
      <w:pPr>
        <w:pStyle w:val="ScreenCapture"/>
        <w:rPr>
          <w:lang w:eastAsia="ko-KR"/>
        </w:rPr>
      </w:pPr>
      <w:bookmarkStart w:id="1725" w:name="OLE_LINK132"/>
      <w:bookmarkStart w:id="1726" w:name="OLE_LINK133"/>
      <w:r w:rsidRPr="00EE678B">
        <w:rPr>
          <w:lang w:eastAsia="ko-KR"/>
        </w:rPr>
        <w:t>Now doing drug interaction and allergy checks. Please wait...</w:t>
      </w:r>
    </w:p>
    <w:bookmarkEnd w:id="1725"/>
    <w:bookmarkEnd w:id="1726"/>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This patient has been discontinued from the clozapine treatment program ***</w:t>
      </w:r>
    </w:p>
    <w:p w:rsidR="000B70B2" w:rsidRPr="00EE678B" w:rsidRDefault="000B70B2" w:rsidP="00273A35">
      <w:pPr>
        <w:pStyle w:val="ScreenCapture"/>
        <w:rPr>
          <w:lang w:eastAsia="ko-KR"/>
        </w:rPr>
      </w:pPr>
      <w:r w:rsidRPr="00EE678B">
        <w:rPr>
          <w:lang w:eastAsia="ko-KR"/>
        </w:rPr>
        <w:t>*** and must have a new registration number assigned ***</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denied. Please contact the</w:t>
      </w:r>
    </w:p>
    <w:p w:rsidR="000B70B2" w:rsidRPr="00EE678B" w:rsidRDefault="000B70B2" w:rsidP="00273A35">
      <w:pPr>
        <w:pStyle w:val="ScreenCapture"/>
        <w:rPr>
          <w:lang w:eastAsia="ko-KR"/>
        </w:rPr>
      </w:pPr>
      <w:r w:rsidRPr="00EE678B">
        <w:rPr>
          <w:lang w:eastAsia="ko-KR"/>
        </w:rPr>
        <w:t>Director of the VA National Clozapine Coordinating Center</w:t>
      </w:r>
    </w:p>
    <w:p w:rsidR="000B70B2" w:rsidRPr="00EE678B" w:rsidRDefault="000B70B2" w:rsidP="00273A35">
      <w:pPr>
        <w:pStyle w:val="ScreenCapture"/>
        <w:rPr>
          <w:lang w:eastAsia="ko-KR"/>
        </w:rPr>
      </w:pPr>
      <w:r w:rsidRPr="00EE678B">
        <w:rPr>
          <w:lang w:eastAsia="ko-KR"/>
        </w:rPr>
        <w:t>(Phone: 214-857-0068 Fax: 214-857-0339).</w:t>
      </w:r>
    </w:p>
    <w:p w:rsidR="000B70B2" w:rsidRPr="00EE678B" w:rsidRDefault="000B70B2" w:rsidP="000B70B2">
      <w:pPr>
        <w:ind w:left="1051" w:hanging="1051"/>
        <w:rPr>
          <w:rFonts w:ascii="Times New Roman Bold" w:hAnsi="Times New Roman Bold"/>
          <w:color w:val="000000"/>
          <w:sz w:val="20"/>
          <w:szCs w:val="24"/>
        </w:rPr>
      </w:pPr>
    </w:p>
    <w:p w:rsidR="000B70B2" w:rsidRPr="00EE678B" w:rsidRDefault="000B70B2" w:rsidP="00AC3658">
      <w:pPr>
        <w:pStyle w:val="ExampleHeading"/>
      </w:pPr>
      <w:r w:rsidRPr="00EE678B">
        <w:t>Example 3: Clozapine Patient with no LAB work in the past 7 days or if labs are available which have not been entered in VistA, the site will receive the following warning</w:t>
      </w:r>
    </w:p>
    <w:p w:rsidR="000B70B2" w:rsidRPr="00EE678B" w:rsidRDefault="000B70B2" w:rsidP="00273A35">
      <w:pPr>
        <w:pStyle w:val="ScreenCapture"/>
      </w:pPr>
      <w:r w:rsidRPr="00EE678B">
        <w:t>Now doing drug interaction and allergy checks. Please wait...</w:t>
      </w:r>
    </w:p>
    <w:p w:rsidR="000B70B2" w:rsidRPr="00EE678B" w:rsidRDefault="000B70B2" w:rsidP="00273A35">
      <w:pPr>
        <w:pStyle w:val="ScreenCapture"/>
      </w:pPr>
    </w:p>
    <w:p w:rsidR="000B70B2" w:rsidRPr="00EE678B" w:rsidRDefault="000B70B2" w:rsidP="00273A35">
      <w:pPr>
        <w:pStyle w:val="ScreenCapture"/>
      </w:pPr>
      <w:r w:rsidRPr="00EE678B">
        <w:t>Permission to dispense clozapine has been denied. If the results of the latest</w:t>
      </w:r>
    </w:p>
    <w:p w:rsidR="000B70B2" w:rsidRPr="00EE678B" w:rsidRDefault="000B70B2" w:rsidP="00273A35">
      <w:pPr>
        <w:pStyle w:val="ScreenCapture"/>
      </w:pPr>
      <w:r w:rsidRPr="00EE678B">
        <w:t>Lab Test drawn in the past 7 days show WBC&gt;3000/mm3 and ANC&gt;1500/mm3 and</w:t>
      </w:r>
    </w:p>
    <w:p w:rsidR="000B70B2" w:rsidRPr="00EE678B" w:rsidRDefault="000B70B2" w:rsidP="00273A35">
      <w:pPr>
        <w:pStyle w:val="ScreenCapture"/>
      </w:pPr>
      <w:r w:rsidRPr="00EE678B">
        <w:t>you wish to dispense outside the FDA and VA protocol WBC/ANC limits, document</w:t>
      </w:r>
    </w:p>
    <w:p w:rsidR="000B70B2" w:rsidRPr="00EE678B" w:rsidRDefault="000B70B2" w:rsidP="00273A35">
      <w:pPr>
        <w:pStyle w:val="ScreenCapture"/>
      </w:pPr>
      <w:r w:rsidRPr="00EE678B">
        <w:t>your request to Director of the VA National Clozapine Coordinating Center</w:t>
      </w:r>
    </w:p>
    <w:p w:rsidR="000B70B2" w:rsidRPr="00EE678B" w:rsidRDefault="000B70B2" w:rsidP="00273A35">
      <w:pPr>
        <w:pStyle w:val="ScreenCapture"/>
      </w:pPr>
      <w:r w:rsidRPr="00EE678B">
        <w:t>(Phone: 214-857-0068 Fax: 214-857-0339) for a one-time override permission.</w:t>
      </w:r>
    </w:p>
    <w:p w:rsidR="000B70B2" w:rsidRPr="00EE678B" w:rsidRDefault="000B70B2" w:rsidP="00273A35">
      <w:pPr>
        <w:pStyle w:val="ScreenCapture"/>
      </w:pPr>
    </w:p>
    <w:p w:rsidR="000B70B2" w:rsidRPr="00EE678B" w:rsidRDefault="000B70B2" w:rsidP="00273A35">
      <w:pPr>
        <w:pStyle w:val="ScreenCapture"/>
      </w:pPr>
      <w:r w:rsidRPr="00EE678B">
        <w:t>A CBC/Differential including WBC and ANC Must Be Ordered and Monitored on a</w:t>
      </w:r>
    </w:p>
    <w:p w:rsidR="000B70B2" w:rsidRPr="00EE678B" w:rsidRDefault="000B70B2" w:rsidP="00273A35">
      <w:pPr>
        <w:pStyle w:val="ScreenCapture"/>
      </w:pPr>
      <w:r w:rsidRPr="00EE678B">
        <w:t>Twice weekly basis until the WBC STABILIZES above 3500/mm3 and ANC above</w:t>
      </w:r>
    </w:p>
    <w:p w:rsidR="000B70B2" w:rsidRPr="00EE678B" w:rsidRDefault="000B70B2" w:rsidP="00273A35">
      <w:pPr>
        <w:pStyle w:val="ScreenCapture"/>
      </w:pPr>
      <w:r w:rsidRPr="00EE678B">
        <w:t>2000/mm3 with no signs of infection.</w:t>
      </w:r>
    </w:p>
    <w:p w:rsidR="000B70B2" w:rsidRPr="00EE678B" w:rsidRDefault="000B70B2" w:rsidP="00273A35">
      <w:pPr>
        <w:pStyle w:val="ScreenCapture"/>
      </w:pPr>
    </w:p>
    <w:p w:rsidR="000B70B2" w:rsidRPr="00EE678B" w:rsidRDefault="000B70B2" w:rsidP="00273A35">
      <w:pPr>
        <w:pStyle w:val="ScreenCapture"/>
      </w:pPr>
      <w:r w:rsidRPr="00EE678B">
        <w:t>Also make sure that the LAB tests, WBC and ANC are set up correctly in the</w:t>
      </w:r>
    </w:p>
    <w:p w:rsidR="000B70B2" w:rsidRPr="00EE678B" w:rsidRDefault="000B70B2" w:rsidP="00273A35">
      <w:pPr>
        <w:pStyle w:val="ScreenCapture"/>
      </w:pPr>
      <w:r w:rsidRPr="00EE678B">
        <w:t>Mental Health package using the CLOZAPINE MULTI TEST LINK option.</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the patient has paper documentation to prove laboratory tests were done (for example, outside the VA system) and the results were within accepted limits, the NCCC can authorize a onetime override. After the NCCC has received and approved this documentation, the following message will display.</w:t>
      </w:r>
    </w:p>
    <w:p w:rsidR="000B70B2" w:rsidRPr="00EE678B" w:rsidRDefault="000B70B2" w:rsidP="000B70B2">
      <w:pPr>
        <w:rPr>
          <w:color w:val="000000"/>
          <w:szCs w:val="20"/>
        </w:rPr>
      </w:pPr>
    </w:p>
    <w:p w:rsidR="000B70B2" w:rsidRPr="00EE678B" w:rsidRDefault="000B70B2" w:rsidP="00AC3658">
      <w:pPr>
        <w:pStyle w:val="ExampleHeading"/>
      </w:pPr>
      <w:r w:rsidRPr="00EE678B">
        <w:t>Example 4: Onetime override authorized by NCCC</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Permission to dispense clozapine has been authorized by NCCC</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NCCC AUTHORIZED</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Do you want to override and issue this prescription? N//</w:t>
      </w:r>
    </w:p>
    <w:p w:rsidR="000B70B2" w:rsidRPr="00EE678B" w:rsidRDefault="000B70B2" w:rsidP="000B70B2">
      <w:pPr>
        <w:rPr>
          <w:color w:val="000000"/>
          <w:szCs w:val="20"/>
          <w:lang w:eastAsia="ko-KR"/>
        </w:rPr>
      </w:pPr>
    </w:p>
    <w:p w:rsidR="000B70B2" w:rsidRPr="00EE678B" w:rsidRDefault="000B70B2" w:rsidP="00AC3658">
      <w:pPr>
        <w:pStyle w:val="ExampleHeading"/>
      </w:pPr>
      <w:r w:rsidRPr="00EE678B">
        <w:t>Example 5: When the Patient’s WBC &lt;3500 (range 3000 to 3500 for overriding)</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27,2006 are:</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xml:space="preserve">     WBC: 3100</w:t>
      </w:r>
    </w:p>
    <w:p w:rsidR="000B70B2" w:rsidRPr="00EE678B" w:rsidRDefault="000B70B2" w:rsidP="00273A35">
      <w:pPr>
        <w:pStyle w:val="ScreenCapture"/>
        <w:rPr>
          <w:lang w:eastAsia="ko-KR"/>
        </w:rPr>
      </w:pPr>
      <w:r w:rsidRPr="00EE678B">
        <w:rPr>
          <w:lang w:eastAsia="ko-KR"/>
        </w:rPr>
        <w:t xml:space="preserve">     ANC: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Last Four WBC and ANC results were:</w:t>
      </w:r>
    </w:p>
    <w:p w:rsidR="000B70B2" w:rsidRPr="00EE678B" w:rsidRDefault="000B70B2" w:rsidP="00273A35">
      <w:pPr>
        <w:pStyle w:val="ScreenCapture"/>
        <w:rPr>
          <w:lang w:eastAsia="ko-KR"/>
        </w:rPr>
      </w:pPr>
      <w:r w:rsidRPr="00EE678B">
        <w:rPr>
          <w:lang w:eastAsia="ko-KR"/>
        </w:rPr>
        <w:t xml:space="preserve">                                       WBC    ANC</w:t>
      </w:r>
    </w:p>
    <w:p w:rsidR="000B70B2" w:rsidRPr="00EE678B" w:rsidRDefault="000B70B2" w:rsidP="00273A35">
      <w:pPr>
        <w:pStyle w:val="ScreenCapture"/>
        <w:rPr>
          <w:lang w:eastAsia="ko-KR"/>
        </w:rPr>
      </w:pPr>
      <w:r w:rsidRPr="00EE678B">
        <w:rPr>
          <w:lang w:eastAsia="ko-KR"/>
        </w:rPr>
        <w:t xml:space="preserve">     05/20/2006@14:53        Results: 4900</w:t>
      </w:r>
      <w:r w:rsidR="00D8267F" w:rsidRPr="00EE678B">
        <w:rPr>
          <w:lang w:eastAsia="ko-KR"/>
        </w:rPr>
        <w:t xml:space="preserve"> </w:t>
      </w:r>
      <w:r w:rsidRPr="00EE678B">
        <w:rPr>
          <w:lang w:eastAsia="ko-KR"/>
        </w:rPr>
        <w:t>– 2800</w:t>
      </w:r>
    </w:p>
    <w:p w:rsidR="000B70B2" w:rsidRPr="00EE678B" w:rsidRDefault="000B70B2" w:rsidP="00273A35">
      <w:pPr>
        <w:pStyle w:val="ScreenCapture"/>
        <w:rPr>
          <w:lang w:eastAsia="ko-KR"/>
        </w:rPr>
      </w:pPr>
      <w:r w:rsidRPr="00EE678B">
        <w:rPr>
          <w:lang w:eastAsia="ko-KR"/>
        </w:rPr>
        <w:t xml:space="preserve">     05/27/2006@14:53        Results: 1900</w:t>
      </w:r>
      <w:r w:rsidR="00D8267F" w:rsidRPr="00EE678B">
        <w:rPr>
          <w:lang w:eastAsia="ko-KR"/>
        </w:rPr>
        <w:t xml:space="preserve"> </w:t>
      </w:r>
      <w:r w:rsidRPr="00EE678B">
        <w:rPr>
          <w:lang w:eastAsia="ko-KR"/>
        </w:rPr>
        <w:t>– 2500</w:t>
      </w:r>
    </w:p>
    <w:p w:rsidR="000B70B2" w:rsidRPr="00EE678B" w:rsidRDefault="000B70B2" w:rsidP="00273A35">
      <w:pPr>
        <w:pStyle w:val="ScreenCapture"/>
        <w:rPr>
          <w:lang w:eastAsia="ko-KR"/>
        </w:rPr>
      </w:pPr>
      <w:r w:rsidRPr="00EE678B">
        <w:rPr>
          <w:lang w:eastAsia="ko-KR"/>
        </w:rPr>
        <w:t xml:space="preserve">     06/27/2006@14:53        Results: 3900</w:t>
      </w:r>
      <w:r w:rsidR="00D8267F" w:rsidRPr="00EE678B">
        <w:rPr>
          <w:lang w:eastAsia="ko-KR"/>
        </w:rPr>
        <w:t xml:space="preserve"> </w:t>
      </w:r>
      <w:r w:rsidRPr="00EE678B">
        <w:rPr>
          <w:lang w:eastAsia="ko-KR"/>
        </w:rPr>
        <w:t>– 2500</w:t>
      </w:r>
    </w:p>
    <w:p w:rsidR="000B70B2" w:rsidRPr="00EE678B" w:rsidRDefault="000B70B2" w:rsidP="00273A35">
      <w:pPr>
        <w:pStyle w:val="ScreenCapture"/>
        <w:rPr>
          <w:lang w:eastAsia="ko-KR"/>
        </w:rPr>
      </w:pPr>
      <w:r w:rsidRPr="00EE678B">
        <w:rPr>
          <w:lang w:eastAsia="ko-KR"/>
        </w:rPr>
        <w:t xml:space="preserve">     07/27/2006@15:06        Results: 3100 –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LAST WBC RESULT &lt; 3500</w:t>
      </w:r>
    </w:p>
    <w:p w:rsidR="000B70B2" w:rsidRPr="00EE678B" w:rsidRDefault="000B70B2" w:rsidP="000B70B2">
      <w:pPr>
        <w:rPr>
          <w:color w:val="000000"/>
          <w:szCs w:val="24"/>
        </w:rPr>
      </w:pPr>
    </w:p>
    <w:p w:rsidR="000B70B2" w:rsidRPr="00EE678B" w:rsidRDefault="00583040" w:rsidP="000B70B2">
      <w:pPr>
        <w:rPr>
          <w:color w:val="000000"/>
          <w:szCs w:val="20"/>
        </w:rPr>
      </w:pPr>
      <w:r>
        <w:rPr>
          <w:noProof/>
          <w:color w:val="000000"/>
          <w:position w:val="-4"/>
          <w:szCs w:val="20"/>
        </w:rPr>
        <w:drawing>
          <wp:inline distT="0" distB="0" distL="0" distR="0">
            <wp:extent cx="472440" cy="381000"/>
            <wp:effectExtent l="0" t="0" r="0" b="0"/>
            <wp:docPr id="19" name="Picture 1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0B70B2" w:rsidRPr="00EE678B">
        <w:rPr>
          <w:color w:val="000000"/>
          <w:szCs w:val="20"/>
        </w:rPr>
        <w:t>Up to four of the last LAB results can be displayed in the message.</w:t>
      </w:r>
    </w:p>
    <w:p w:rsidR="000B70B2" w:rsidRPr="00EE678B" w:rsidRDefault="000B70B2" w:rsidP="000B70B2">
      <w:pPr>
        <w:rPr>
          <w:color w:val="000000"/>
          <w:szCs w:val="24"/>
        </w:rPr>
      </w:pPr>
    </w:p>
    <w:p w:rsidR="000B70B2" w:rsidRPr="00EE678B" w:rsidRDefault="000B70B2" w:rsidP="00AC3658">
      <w:pPr>
        <w:pStyle w:val="ExampleHeading"/>
      </w:pPr>
      <w:r w:rsidRPr="00EE678B">
        <w:t>Example 6: When the Patient’s WBC is above range but ANC &lt;2000 (range 1500 to 2000 for overriding)</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26,2006 are:</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xml:space="preserve">     WBC: 3900</w:t>
      </w:r>
    </w:p>
    <w:p w:rsidR="000B70B2" w:rsidRPr="00EE678B" w:rsidRDefault="000B70B2" w:rsidP="00273A35">
      <w:pPr>
        <w:pStyle w:val="ScreenCapture"/>
        <w:rPr>
          <w:lang w:eastAsia="ko-KR"/>
        </w:rPr>
      </w:pPr>
      <w:r w:rsidRPr="00EE678B">
        <w:rPr>
          <w:lang w:eastAsia="ko-KR"/>
        </w:rPr>
        <w:t xml:space="preserve">     ANC: 1900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No previous results to display ***</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Override reason being: LAST ANC RESULT &lt; 2000</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Do you want to override and issue this prescription? N//</w:t>
      </w:r>
    </w:p>
    <w:p w:rsidR="000B70B2" w:rsidRPr="00EE678B" w:rsidRDefault="000B70B2" w:rsidP="000B70B2">
      <w:pPr>
        <w:rPr>
          <w:color w:val="000000"/>
          <w:szCs w:val="24"/>
        </w:rPr>
      </w:pPr>
    </w:p>
    <w:p w:rsidR="000B70B2" w:rsidRPr="00EE678B" w:rsidRDefault="00583040" w:rsidP="000B70B2">
      <w:pPr>
        <w:rPr>
          <w:color w:val="000000"/>
          <w:szCs w:val="20"/>
        </w:rPr>
      </w:pPr>
      <w:r>
        <w:rPr>
          <w:noProof/>
          <w:color w:val="000000"/>
          <w:position w:val="-4"/>
          <w:szCs w:val="20"/>
        </w:rPr>
        <w:drawing>
          <wp:inline distT="0" distB="0" distL="0" distR="0">
            <wp:extent cx="472440" cy="381000"/>
            <wp:effectExtent l="0" t="0" r="0" b="0"/>
            <wp:docPr id="20" name="Picture 1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0B70B2" w:rsidRPr="00EE678B">
        <w:rPr>
          <w:color w:val="000000"/>
          <w:szCs w:val="20"/>
        </w:rPr>
        <w:t>In Example 6, previous LAB results did not exist.</w:t>
      </w:r>
    </w:p>
    <w:p w:rsidR="000B70B2" w:rsidRPr="00EE678B" w:rsidRDefault="000B70B2" w:rsidP="000B70B2">
      <w:pPr>
        <w:rPr>
          <w:color w:val="000000"/>
          <w:szCs w:val="24"/>
        </w:rPr>
      </w:pPr>
    </w:p>
    <w:p w:rsidR="000B70B2" w:rsidRPr="00EE678B" w:rsidRDefault="000B70B2" w:rsidP="00AC3658">
      <w:pPr>
        <w:pStyle w:val="ExampleHeading"/>
      </w:pPr>
      <w:r w:rsidRPr="00EE678B">
        <w:t>Example 7: Patient meets all criteria</w:t>
      </w:r>
    </w:p>
    <w:p w:rsidR="000B70B2" w:rsidRPr="00EE678B" w:rsidRDefault="000B70B2" w:rsidP="00273A35">
      <w:pPr>
        <w:pStyle w:val="ScreenCapture"/>
        <w:rPr>
          <w:lang w:eastAsia="ko-KR"/>
        </w:rPr>
      </w:pPr>
      <w:r w:rsidRPr="00EE678B">
        <w:rPr>
          <w:lang w:eastAsia="ko-KR"/>
        </w:rPr>
        <w:t>Now doing drug interaction and allergy checks. Please wait...</w:t>
      </w:r>
    </w:p>
    <w:p w:rsidR="000B70B2" w:rsidRPr="00EE678B" w:rsidRDefault="000B70B2" w:rsidP="00273A35">
      <w:pPr>
        <w:pStyle w:val="ScreenCapture"/>
        <w:rPr>
          <w:lang w:eastAsia="ko-KR"/>
        </w:rPr>
      </w:pPr>
    </w:p>
    <w:p w:rsidR="000B70B2" w:rsidRPr="00EE678B" w:rsidRDefault="000B70B2" w:rsidP="00273A35">
      <w:pPr>
        <w:pStyle w:val="ScreenCapture"/>
        <w:rPr>
          <w:lang w:eastAsia="ko-KR"/>
        </w:rPr>
      </w:pPr>
      <w:r w:rsidRPr="00EE678B">
        <w:rPr>
          <w:lang w:eastAsia="ko-KR"/>
        </w:rPr>
        <w:t>*** Most recent WBC and NEUTROPHIL MATURITY, MEAN (ANC) results ***</w:t>
      </w:r>
    </w:p>
    <w:p w:rsidR="000B70B2" w:rsidRPr="00EE678B" w:rsidRDefault="000B70B2" w:rsidP="00273A35">
      <w:pPr>
        <w:pStyle w:val="ScreenCapture"/>
        <w:rPr>
          <w:lang w:eastAsia="ko-KR"/>
        </w:rPr>
      </w:pPr>
      <w:r w:rsidRPr="00EE678B">
        <w:rPr>
          <w:lang w:eastAsia="ko-KR"/>
        </w:rPr>
        <w:t xml:space="preserve">     performed on JUL 27,2006 are:</w:t>
      </w:r>
    </w:p>
    <w:p w:rsidR="000B70B2" w:rsidRPr="00EE678B" w:rsidRDefault="000B70B2" w:rsidP="00273A35">
      <w:pPr>
        <w:pStyle w:val="ScreenCapture"/>
        <w:rPr>
          <w:lang w:eastAsia="ko-KR"/>
        </w:rPr>
      </w:pPr>
    </w:p>
    <w:p w:rsidR="000B70B2" w:rsidRPr="00EE678B" w:rsidRDefault="000B70B2" w:rsidP="008E5A90">
      <w:pPr>
        <w:pStyle w:val="ScreenCapture"/>
        <w:keepNext/>
        <w:rPr>
          <w:lang w:eastAsia="ko-KR"/>
        </w:rPr>
      </w:pPr>
      <w:r w:rsidRPr="00EE678B">
        <w:rPr>
          <w:lang w:eastAsia="ko-KR"/>
        </w:rPr>
        <w:t xml:space="preserve">     WBC: 3900</w:t>
      </w:r>
    </w:p>
    <w:p w:rsidR="000B70B2" w:rsidRPr="00EE678B" w:rsidRDefault="000B70B2" w:rsidP="008E5A90">
      <w:pPr>
        <w:pStyle w:val="ScreenCapture"/>
        <w:keepNext/>
        <w:rPr>
          <w:lang w:eastAsia="ko-KR"/>
        </w:rPr>
      </w:pPr>
      <w:r w:rsidRPr="00EE678B">
        <w:rPr>
          <w:lang w:eastAsia="ko-KR"/>
        </w:rPr>
        <w:t xml:space="preserve">     ANC: 2000</w:t>
      </w:r>
    </w:p>
    <w:p w:rsidR="000B70B2" w:rsidRPr="00EE678B" w:rsidRDefault="000B70B2" w:rsidP="008E5A90">
      <w:pPr>
        <w:pStyle w:val="ScreenCapture"/>
        <w:keepNext/>
        <w:rPr>
          <w:lang w:eastAsia="ko-KR"/>
        </w:rPr>
      </w:pPr>
    </w:p>
    <w:p w:rsidR="000B70B2" w:rsidRPr="00EE678B" w:rsidRDefault="000B70B2" w:rsidP="00273A35">
      <w:pPr>
        <w:pStyle w:val="ScreenCapture"/>
        <w:rPr>
          <w:lang w:eastAsia="ko-KR"/>
        </w:rPr>
      </w:pPr>
      <w:r w:rsidRPr="00EE678B">
        <w:rPr>
          <w:lang w:eastAsia="ko-KR"/>
        </w:rPr>
        <w:t>CLOZAPINE dosage (mg/day) ? : (12.5-3000):</w:t>
      </w:r>
    </w:p>
    <w:p w:rsidR="000B70B2" w:rsidRPr="00EE678B" w:rsidRDefault="000B70B2" w:rsidP="000B70B2">
      <w:pPr>
        <w:rPr>
          <w:color w:val="000000"/>
          <w:szCs w:val="24"/>
        </w:rPr>
      </w:pPr>
    </w:p>
    <w:p w:rsidR="000B70B2" w:rsidRPr="00EE678B" w:rsidRDefault="000B70B2" w:rsidP="000B70B2">
      <w:pPr>
        <w:jc w:val="center"/>
        <w:rPr>
          <w:color w:val="000000"/>
          <w:szCs w:val="24"/>
        </w:rPr>
      </w:pPr>
      <w:r w:rsidRPr="00EE678B">
        <w:rPr>
          <w:rFonts w:eastAsia="MS Mincho"/>
          <w:szCs w:val="20"/>
        </w:rPr>
        <w:br w:type="page"/>
      </w:r>
      <w:r w:rsidRPr="00EE678B">
        <w:rPr>
          <w:i/>
          <w:color w:val="000000"/>
          <w:szCs w:val="24"/>
        </w:rPr>
        <w:t>(This page included for two-sided copying.)</w:t>
      </w:r>
    </w:p>
    <w:p w:rsidR="000B70B2" w:rsidRPr="00EE678B" w:rsidRDefault="000B70B2" w:rsidP="000B70B2">
      <w:pPr>
        <w:jc w:val="center"/>
        <w:rPr>
          <w:color w:val="000000"/>
          <w:szCs w:val="24"/>
        </w:rPr>
      </w:pPr>
    </w:p>
    <w:p w:rsidR="000B70B2" w:rsidRPr="00EE678B" w:rsidRDefault="00FA6D2B" w:rsidP="00FA6D2B">
      <w:pPr>
        <w:pStyle w:val="ChapterHeading"/>
      </w:pPr>
      <w:r w:rsidRPr="00EE678B">
        <w:rPr>
          <w:rFonts w:eastAsia="MS Mincho"/>
          <w:szCs w:val="20"/>
        </w:rPr>
        <w:br w:type="page"/>
      </w:r>
      <w:bookmarkStart w:id="1727" w:name="_Toc280701151"/>
      <w:bookmarkStart w:id="1728" w:name="_Toc299044322"/>
      <w:bookmarkStart w:id="1729" w:name="_Toc280853491"/>
      <w:bookmarkStart w:id="1730" w:name="_Toc303286070"/>
      <w:bookmarkStart w:id="1731" w:name="_Toc339961953"/>
      <w:bookmarkStart w:id="1732" w:name="_Toc340138612"/>
      <w:bookmarkStart w:id="1733" w:name="_Toc340139162"/>
      <w:bookmarkStart w:id="1734" w:name="_Toc4140335"/>
      <w:r w:rsidR="000B70B2"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10</w:t>
      </w:r>
      <w:r w:rsidR="00251627">
        <w:rPr>
          <w:noProof/>
        </w:rPr>
        <w:fldChar w:fldCharType="end"/>
      </w:r>
      <w:r w:rsidR="000B70B2" w:rsidRPr="00EE678B">
        <w:t>: Handling Copay Charges</w:t>
      </w:r>
      <w:bookmarkEnd w:id="1727"/>
      <w:bookmarkEnd w:id="1728"/>
      <w:bookmarkEnd w:id="1729"/>
      <w:bookmarkEnd w:id="1730"/>
      <w:bookmarkEnd w:id="1731"/>
      <w:bookmarkEnd w:id="1732"/>
      <w:bookmarkEnd w:id="1733"/>
      <w:bookmarkEnd w:id="1734"/>
      <w:r w:rsidR="000B70B2" w:rsidRPr="00EE678B">
        <w:fldChar w:fldCharType="begin"/>
      </w:r>
      <w:r w:rsidR="000B70B2" w:rsidRPr="00EE678B">
        <w:instrText>XE "Handling Copay Charges"</w:instrText>
      </w:r>
      <w:r w:rsidR="000B70B2" w:rsidRPr="00EE678B">
        <w:fldChar w:fldCharType="end"/>
      </w:r>
    </w:p>
    <w:p w:rsidR="000B70B2" w:rsidRPr="00EE678B" w:rsidRDefault="000B70B2" w:rsidP="000B70B2">
      <w:pPr>
        <w:keepNext/>
        <w:keepLines/>
        <w:tabs>
          <w:tab w:val="num" w:pos="1309"/>
        </w:tabs>
        <w:rPr>
          <w:bCs/>
          <w:color w:val="000000"/>
          <w:szCs w:val="20"/>
        </w:rPr>
      </w:pPr>
    </w:p>
    <w:p w:rsidR="000B70B2" w:rsidRPr="00EE678B" w:rsidRDefault="000B70B2" w:rsidP="000B70B2">
      <w:pPr>
        <w:rPr>
          <w:color w:val="000000"/>
          <w:szCs w:val="20"/>
        </w:rPr>
      </w:pPr>
      <w:r w:rsidRPr="00EE678B">
        <w:rPr>
          <w:color w:val="000000"/>
          <w:szCs w:val="20"/>
        </w:rPr>
        <w:t>The copay status of a prescription is determined at the time of entry and re-evaluated every time a fill for that prescription is released. A prescription will be designated as exempt from copay under the following conditions:</w:t>
      </w:r>
    </w:p>
    <w:p w:rsidR="000B70B2" w:rsidRPr="00EE678B" w:rsidRDefault="000B70B2" w:rsidP="000B70B2">
      <w:pPr>
        <w:rPr>
          <w:color w:val="000000"/>
          <w:szCs w:val="24"/>
        </w:rPr>
      </w:pPr>
    </w:p>
    <w:p w:rsidR="000B70B2" w:rsidRPr="00EE678B" w:rsidRDefault="000B70B2" w:rsidP="009B6A7F">
      <w:pPr>
        <w:numPr>
          <w:ilvl w:val="0"/>
          <w:numId w:val="22"/>
        </w:numPr>
        <w:rPr>
          <w:color w:val="000000"/>
          <w:szCs w:val="20"/>
        </w:rPr>
      </w:pPr>
      <w:r w:rsidRPr="00EE678B">
        <w:rPr>
          <w:color w:val="000000"/>
          <w:szCs w:val="20"/>
        </w:rPr>
        <w:t>The drug is marked as a supply item, nutritional supplement or for investigational use.</w:t>
      </w:r>
    </w:p>
    <w:p w:rsidR="000B70B2" w:rsidRPr="00EE678B" w:rsidRDefault="000B70B2" w:rsidP="009B6A7F">
      <w:pPr>
        <w:numPr>
          <w:ilvl w:val="0"/>
          <w:numId w:val="22"/>
        </w:numPr>
        <w:rPr>
          <w:color w:val="000000"/>
          <w:szCs w:val="20"/>
        </w:rPr>
      </w:pPr>
      <w:r w:rsidRPr="00EE678B">
        <w:rPr>
          <w:color w:val="000000"/>
          <w:szCs w:val="20"/>
        </w:rPr>
        <w:t>The Rx Patient Status assigned to the prescription is exempt from copayment.</w:t>
      </w:r>
    </w:p>
    <w:p w:rsidR="000B70B2" w:rsidRPr="00EE678B" w:rsidRDefault="000B70B2" w:rsidP="009B6A7F">
      <w:pPr>
        <w:numPr>
          <w:ilvl w:val="0"/>
          <w:numId w:val="22"/>
        </w:numPr>
        <w:rPr>
          <w:color w:val="000000"/>
          <w:szCs w:val="20"/>
        </w:rPr>
      </w:pPr>
      <w:r w:rsidRPr="00EE678B">
        <w:rPr>
          <w:color w:val="000000"/>
          <w:szCs w:val="20"/>
        </w:rPr>
        <w:t>The Veteran is copay exempt based on income.</w:t>
      </w:r>
    </w:p>
    <w:p w:rsidR="000B70B2" w:rsidRPr="00EE678B" w:rsidRDefault="000B70B2" w:rsidP="009B6A7F">
      <w:pPr>
        <w:numPr>
          <w:ilvl w:val="0"/>
          <w:numId w:val="22"/>
        </w:numPr>
        <w:rPr>
          <w:color w:val="000000"/>
          <w:szCs w:val="20"/>
        </w:rPr>
      </w:pPr>
      <w:r w:rsidRPr="00EE678B">
        <w:rPr>
          <w:color w:val="000000"/>
          <w:szCs w:val="20"/>
        </w:rPr>
        <w:t>The medication prescribed is used in the treatment of:</w:t>
      </w:r>
    </w:p>
    <w:p w:rsidR="000B70B2" w:rsidRPr="00EE678B" w:rsidRDefault="000B70B2" w:rsidP="009B6A7F">
      <w:pPr>
        <w:numPr>
          <w:ilvl w:val="1"/>
          <w:numId w:val="22"/>
        </w:numPr>
        <w:rPr>
          <w:color w:val="000000"/>
          <w:szCs w:val="20"/>
        </w:rPr>
      </w:pPr>
      <w:r w:rsidRPr="00EE678B">
        <w:rPr>
          <w:color w:val="000000"/>
          <w:szCs w:val="20"/>
        </w:rPr>
        <w:t>A Service Connected (SC) condition</w:t>
      </w:r>
    </w:p>
    <w:p w:rsidR="000B70B2" w:rsidRPr="00EE678B" w:rsidRDefault="000B70B2" w:rsidP="009B6A7F">
      <w:pPr>
        <w:numPr>
          <w:ilvl w:val="1"/>
          <w:numId w:val="22"/>
        </w:numPr>
        <w:rPr>
          <w:color w:val="000000"/>
          <w:szCs w:val="20"/>
        </w:rPr>
      </w:pPr>
      <w:r w:rsidRPr="00EE678B">
        <w:rPr>
          <w:color w:val="000000"/>
          <w:szCs w:val="20"/>
        </w:rPr>
        <w:t>Combat Veteran (CV)</w:t>
      </w:r>
    </w:p>
    <w:p w:rsidR="000B70B2" w:rsidRPr="00EE678B" w:rsidRDefault="000B70B2" w:rsidP="009B6A7F">
      <w:pPr>
        <w:numPr>
          <w:ilvl w:val="1"/>
          <w:numId w:val="22"/>
        </w:numPr>
        <w:rPr>
          <w:color w:val="000000"/>
          <w:szCs w:val="20"/>
        </w:rPr>
      </w:pPr>
      <w:r w:rsidRPr="00EE678B">
        <w:rPr>
          <w:color w:val="000000"/>
          <w:szCs w:val="20"/>
        </w:rPr>
        <w:t>Vietnam-era herbicide/Agent Orange (AO) exposure</w:t>
      </w:r>
    </w:p>
    <w:p w:rsidR="000B70B2" w:rsidRPr="00EE678B" w:rsidRDefault="000B70B2" w:rsidP="009B6A7F">
      <w:pPr>
        <w:numPr>
          <w:ilvl w:val="1"/>
          <w:numId w:val="22"/>
        </w:numPr>
        <w:rPr>
          <w:color w:val="000000"/>
          <w:szCs w:val="20"/>
        </w:rPr>
      </w:pPr>
      <w:r w:rsidRPr="00EE678B">
        <w:rPr>
          <w:color w:val="000000"/>
          <w:szCs w:val="20"/>
        </w:rPr>
        <w:t>Ionizing Radiation (IR) exposure</w:t>
      </w:r>
    </w:p>
    <w:p w:rsidR="000B70B2" w:rsidRPr="00EE678B" w:rsidRDefault="000B70B2" w:rsidP="009B6A7F">
      <w:pPr>
        <w:numPr>
          <w:ilvl w:val="1"/>
          <w:numId w:val="22"/>
        </w:numPr>
        <w:rPr>
          <w:color w:val="000000"/>
          <w:szCs w:val="20"/>
        </w:rPr>
      </w:pPr>
      <w:r w:rsidRPr="00EE678B">
        <w:rPr>
          <w:color w:val="000000"/>
          <w:szCs w:val="20"/>
        </w:rPr>
        <w:t>Southwest Asia Conditions</w:t>
      </w:r>
    </w:p>
    <w:p w:rsidR="000B70B2" w:rsidRPr="00EE678B" w:rsidRDefault="000B70B2" w:rsidP="009B6A7F">
      <w:pPr>
        <w:numPr>
          <w:ilvl w:val="1"/>
          <w:numId w:val="22"/>
        </w:numPr>
        <w:rPr>
          <w:color w:val="000000"/>
          <w:szCs w:val="20"/>
        </w:rPr>
      </w:pPr>
      <w:r w:rsidRPr="00EE678B">
        <w:rPr>
          <w:color w:val="000000"/>
          <w:szCs w:val="20"/>
        </w:rPr>
        <w:t>Shipboard Hazard and Defense (SHAD)</w:t>
      </w:r>
      <w:r w:rsidRPr="00EE678B">
        <w:rPr>
          <w:color w:val="000000"/>
          <w:szCs w:val="20"/>
        </w:rPr>
        <w:fldChar w:fldCharType="begin"/>
      </w:r>
      <w:r w:rsidRPr="00EE678B">
        <w:rPr>
          <w:color w:val="000000"/>
          <w:szCs w:val="20"/>
        </w:rPr>
        <w:instrText>XE "SHAD"</w:instrText>
      </w:r>
      <w:r w:rsidRPr="00EE678B">
        <w:rPr>
          <w:color w:val="000000"/>
          <w:szCs w:val="20"/>
        </w:rPr>
        <w:fldChar w:fldCharType="end"/>
      </w:r>
    </w:p>
    <w:p w:rsidR="000B70B2" w:rsidRPr="00EE678B" w:rsidRDefault="000B70B2" w:rsidP="009B6A7F">
      <w:pPr>
        <w:numPr>
          <w:ilvl w:val="1"/>
          <w:numId w:val="22"/>
        </w:numPr>
        <w:rPr>
          <w:color w:val="000000"/>
          <w:szCs w:val="20"/>
        </w:rPr>
      </w:pPr>
      <w:r w:rsidRPr="00EE678B">
        <w:rPr>
          <w:color w:val="000000"/>
          <w:szCs w:val="20"/>
        </w:rPr>
        <w:t>Military Sexual Trauma (MST)</w:t>
      </w:r>
    </w:p>
    <w:p w:rsidR="000B70B2" w:rsidRPr="00EE678B" w:rsidRDefault="000B70B2" w:rsidP="009B6A7F">
      <w:pPr>
        <w:numPr>
          <w:ilvl w:val="1"/>
          <w:numId w:val="22"/>
        </w:numPr>
        <w:rPr>
          <w:color w:val="000000"/>
          <w:szCs w:val="20"/>
        </w:rPr>
      </w:pPr>
      <w:r w:rsidRPr="00EE678B">
        <w:rPr>
          <w:color w:val="000000"/>
          <w:szCs w:val="20"/>
        </w:rPr>
        <w:t>Cancer of the Head and/or Neck (HNC)</w:t>
      </w:r>
    </w:p>
    <w:p w:rsidR="000B70B2" w:rsidRPr="00EE678B" w:rsidRDefault="000B70B2" w:rsidP="00273A35"/>
    <w:p w:rsidR="000B70B2" w:rsidRPr="00EE678B" w:rsidRDefault="000B70B2" w:rsidP="000B70B2">
      <w:pPr>
        <w:rPr>
          <w:rFonts w:eastAsia="MS Mincho"/>
          <w:color w:val="000000"/>
          <w:szCs w:val="20"/>
        </w:rPr>
      </w:pPr>
      <w:r w:rsidRPr="00EE678B">
        <w:rPr>
          <w:rFonts w:eastAsia="MS Mincho"/>
          <w:color w:val="000000"/>
          <w:szCs w:val="20"/>
        </w:rPr>
        <w:t>The copay status of a prescription is re-evaluated whenever a fill is released. Various actions can occur based on changes to the criteria that determine the copay status of a prescription, including no action, automatic copay status reset, or a MailMan message generated detailing missing information required for user follow up.</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Once a Veteran meets the designated annual copayment cap, subsequent fills for any prescriptions dispensed will not be charged a copay. Any fills for copay-eligible prescriptions entered after the cap is reached are not billed and are identified as potential charges. If editing the Days Supply of an Rx or returning an Rx fill to stock results in the total copayment of the Veteran to fall below the annual cap, Integrated Billing (IB) software shall initiate a copay charge for any fill that was identified as a potential charge until the annual cap is once again reached.</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A user will be prompted to respond to any medication copay exemption questions that apply to the patient when entering a new prescription. Responses entered for the medication copay exemption questions are stored with the prescription and display as default values when an order is renewed, copied, or edited in such a way that a new order is created.</w:t>
      </w:r>
    </w:p>
    <w:p w:rsidR="000B70B2" w:rsidRPr="00EE678B" w:rsidRDefault="000B70B2" w:rsidP="000B70B2">
      <w:pPr>
        <w:rPr>
          <w:color w:val="000000"/>
          <w:szCs w:val="20"/>
        </w:rPr>
      </w:pPr>
    </w:p>
    <w:p w:rsidR="000B70B2" w:rsidRPr="00EE678B" w:rsidRDefault="000B70B2" w:rsidP="000B70B2">
      <w:pPr>
        <w:rPr>
          <w:color w:val="000000"/>
          <w:szCs w:val="24"/>
        </w:rPr>
      </w:pPr>
      <w:r w:rsidRPr="00EE678B">
        <w:rPr>
          <w:color w:val="000000"/>
          <w:szCs w:val="24"/>
        </w:rPr>
        <w:t>If none of the copay exemptions listed apply, the order is released as a copay prescription with no questions asked. (See “Patient Prescription Processing-New Order Entry”, for a complete order entry example.)</w:t>
      </w:r>
    </w:p>
    <w:p w:rsidR="000B70B2" w:rsidRPr="00EE678B" w:rsidRDefault="000B70B2" w:rsidP="000B70B2">
      <w:pPr>
        <w:rPr>
          <w:color w:val="000000"/>
          <w:szCs w:val="24"/>
        </w:rPr>
      </w:pPr>
    </w:p>
    <w:p w:rsidR="000B70B2" w:rsidRPr="00EE678B" w:rsidRDefault="000B70B2" w:rsidP="00AC3658">
      <w:pPr>
        <w:pStyle w:val="ExampleHeading"/>
      </w:pPr>
      <w:r w:rsidRPr="00EE678B">
        <w:t>Example: Entering an Rx for a patient with no applicable medication copay exemptions</w:t>
      </w:r>
    </w:p>
    <w:p w:rsidR="000B70B2" w:rsidRPr="00EE678B" w:rsidRDefault="000B70B2" w:rsidP="00273A35">
      <w:pPr>
        <w:pStyle w:val="ScreenCapture"/>
      </w:pPr>
      <w:r w:rsidRPr="00EE678B">
        <w:t xml:space="preserve">Do you want to enter a Progress Note? No// </w:t>
      </w:r>
      <w:r w:rsidRPr="00EE678B">
        <w:rPr>
          <w:b/>
        </w:rPr>
        <w:t>&lt;Enter&gt;</w:t>
      </w:r>
      <w:r w:rsidRPr="00EE678B">
        <w:t xml:space="preserve">  NO</w:t>
      </w:r>
    </w:p>
    <w:p w:rsidR="000B70B2" w:rsidRPr="00EE678B" w:rsidRDefault="000B70B2" w:rsidP="00273A35">
      <w:pPr>
        <w:pStyle w:val="ScreenCapture"/>
      </w:pPr>
    </w:p>
    <w:p w:rsidR="000B70B2" w:rsidRPr="00EE678B" w:rsidRDefault="000B70B2" w:rsidP="00273A35">
      <w:pPr>
        <w:pStyle w:val="ScreenCapture"/>
      </w:pPr>
      <w:r w:rsidRPr="00EE678B">
        <w:t>Rx # 559157            10/23/06</w:t>
      </w:r>
    </w:p>
    <w:p w:rsidR="000B70B2" w:rsidRPr="00EE678B" w:rsidRDefault="000B70B2" w:rsidP="00273A35">
      <w:pPr>
        <w:pStyle w:val="ScreenCapture"/>
      </w:pPr>
      <w:r w:rsidRPr="00EE678B">
        <w:t>OPPATIENT24,ONE               #30</w:t>
      </w:r>
    </w:p>
    <w:p w:rsidR="000B70B2" w:rsidRPr="00EE678B" w:rsidRDefault="000B70B2" w:rsidP="00273A35">
      <w:pPr>
        <w:pStyle w:val="ScreenCapture"/>
      </w:pPr>
      <w:r w:rsidRPr="00EE678B">
        <w:t>TAKE ONE TABLET BY MOUTH EVERY DAY</w:t>
      </w:r>
    </w:p>
    <w:p w:rsidR="000B70B2" w:rsidRPr="00EE678B" w:rsidRDefault="000B70B2" w:rsidP="00273A35">
      <w:pPr>
        <w:pStyle w:val="ScreenCapture"/>
      </w:pPr>
    </w:p>
    <w:p w:rsidR="000B70B2" w:rsidRPr="00EE678B" w:rsidRDefault="000B70B2" w:rsidP="00273A35">
      <w:pPr>
        <w:pStyle w:val="ScreenCapture"/>
      </w:pPr>
      <w:r w:rsidRPr="00EE678B">
        <w:t>NIACIN (NIASPAN-KOS) 500MG SA TAB</w:t>
      </w:r>
    </w:p>
    <w:p w:rsidR="000B70B2" w:rsidRPr="00EE678B" w:rsidRDefault="000B70B2" w:rsidP="00273A35">
      <w:pPr>
        <w:pStyle w:val="ScreenCapture"/>
      </w:pPr>
      <w:r w:rsidRPr="00EE678B">
        <w:t>OPPROVIDER,ONE            OPPHARMACIST,ONE</w:t>
      </w:r>
    </w:p>
    <w:p w:rsidR="000B70B2" w:rsidRPr="00EE678B" w:rsidRDefault="000B70B2" w:rsidP="00273A35">
      <w:pPr>
        <w:pStyle w:val="ScreenCapture"/>
      </w:pPr>
      <w:r w:rsidRPr="00EE678B">
        <w:t># of Refills: 11</w:t>
      </w:r>
    </w:p>
    <w:p w:rsidR="000B70B2" w:rsidRPr="00EE678B" w:rsidRDefault="000B70B2" w:rsidP="00273A35">
      <w:pPr>
        <w:pStyle w:val="ScreenCapture"/>
      </w:pPr>
      <w:r w:rsidRPr="00EE678B">
        <w:t>Is this correct? YES//</w:t>
      </w:r>
    </w:p>
    <w:p w:rsidR="000B70B2" w:rsidRPr="00EE678B" w:rsidRDefault="000B70B2" w:rsidP="00D7570F">
      <w:pPr>
        <w:spacing w:after="240"/>
        <w:rPr>
          <w:color w:val="000000"/>
          <w:szCs w:val="20"/>
        </w:rPr>
      </w:pPr>
      <w:r w:rsidRPr="00EE678B">
        <w:rPr>
          <w:color w:val="000000"/>
          <w:szCs w:val="20"/>
        </w:rPr>
        <w:t>If any medication copay exemptions apply to a patient when entering a new prescription, the applicable questions are displayed for the user to respond “Yes” or “No.” The responses will be used to determine the copay status of the prescription. The prescription fill will not generate a copay charge when released if at least one of the responses is “Yes”. Responses are required.</w:t>
      </w:r>
    </w:p>
    <w:p w:rsidR="000B70B2" w:rsidRPr="00EE678B" w:rsidRDefault="000B70B2" w:rsidP="00AC3658">
      <w:pPr>
        <w:pStyle w:val="ExampleHeading"/>
      </w:pPr>
      <w:r w:rsidRPr="00EE678B">
        <w:t>Example: An order with medication copay exemptions, but no responses entered</w:t>
      </w:r>
    </w:p>
    <w:p w:rsidR="000B70B2" w:rsidRPr="00EE678B" w:rsidRDefault="000B70B2" w:rsidP="00273A35">
      <w:pPr>
        <w:pStyle w:val="ScreenCapture"/>
      </w:pPr>
      <w:r w:rsidRPr="00EE678B">
        <w:t>Rx # 3754648           10/24/06</w:t>
      </w:r>
    </w:p>
    <w:p w:rsidR="000B70B2" w:rsidRPr="00EE678B" w:rsidRDefault="000B70B2" w:rsidP="00273A35">
      <w:pPr>
        <w:pStyle w:val="ScreenCapture"/>
      </w:pPr>
      <w:r w:rsidRPr="00EE678B">
        <w:t>OPPATIENT24,ONE               #30</w:t>
      </w:r>
    </w:p>
    <w:p w:rsidR="000B70B2" w:rsidRPr="00EE678B" w:rsidRDefault="000B70B2" w:rsidP="00273A35">
      <w:pPr>
        <w:pStyle w:val="ScreenCapture"/>
      </w:pPr>
      <w:r w:rsidRPr="00EE678B">
        <w:t>APPLY SMALL AMOUNT TO AFFECTED AREA TWICE A DAY</w:t>
      </w:r>
    </w:p>
    <w:p w:rsidR="000B70B2" w:rsidRPr="00EE678B" w:rsidRDefault="000B70B2" w:rsidP="00273A35">
      <w:pPr>
        <w:pStyle w:val="ScreenCapture"/>
      </w:pPr>
    </w:p>
    <w:p w:rsidR="000B70B2" w:rsidRPr="00EE678B" w:rsidRDefault="000B70B2" w:rsidP="00273A35">
      <w:pPr>
        <w:pStyle w:val="ScreenCapture"/>
      </w:pPr>
      <w:r w:rsidRPr="00EE678B">
        <w:t>HYDROCORTISONE 1% CREAM</w:t>
      </w:r>
    </w:p>
    <w:p w:rsidR="000B70B2" w:rsidRPr="00EE678B" w:rsidRDefault="000B70B2" w:rsidP="00273A35">
      <w:pPr>
        <w:pStyle w:val="ScreenCapture"/>
      </w:pPr>
      <w:r w:rsidRPr="00EE678B">
        <w:t>OPPROVIDER,ONE            OPPHARMACIST,ONE</w:t>
      </w:r>
    </w:p>
    <w:p w:rsidR="000B70B2" w:rsidRPr="00EE678B" w:rsidRDefault="000B70B2" w:rsidP="00273A35">
      <w:pPr>
        <w:pStyle w:val="ScreenCapture"/>
      </w:pPr>
      <w:r w:rsidRPr="00EE678B">
        <w:t># of Refills: 11</w:t>
      </w:r>
    </w:p>
    <w:p w:rsidR="000B70B2" w:rsidRPr="00EE678B" w:rsidRDefault="000B70B2" w:rsidP="00273A35">
      <w:pPr>
        <w:pStyle w:val="ScreenCapture"/>
      </w:pPr>
      <w:r w:rsidRPr="00EE678B">
        <w:t xml:space="preserve">       SC Percent: 30%</w:t>
      </w:r>
    </w:p>
    <w:p w:rsidR="000B70B2" w:rsidRPr="00EE678B" w:rsidRDefault="000B70B2" w:rsidP="00273A35">
      <w:pPr>
        <w:pStyle w:val="ScreenCapture"/>
      </w:pPr>
      <w:r w:rsidRPr="00EE678B">
        <w:t xml:space="preserve">     Disabilities: NONE STATED</w:t>
      </w:r>
    </w:p>
    <w:p w:rsidR="000B70B2" w:rsidRPr="00EE678B" w:rsidRDefault="000B70B2" w:rsidP="00273A35">
      <w:pPr>
        <w:pStyle w:val="ScreenCapture"/>
      </w:pPr>
    </w:p>
    <w:p w:rsidR="000B70B2" w:rsidRPr="00EE678B" w:rsidRDefault="000B70B2" w:rsidP="00273A35">
      <w:pPr>
        <w:pStyle w:val="ScreenCapture"/>
        <w:rPr>
          <w:b/>
        </w:rPr>
      </w:pPr>
      <w:r w:rsidRPr="00EE678B">
        <w:t xml:space="preserve">Was treatment for Service Connected condition? </w:t>
      </w:r>
      <w:r w:rsidRPr="00EE678B">
        <w:rPr>
          <w:b/>
        </w:rPr>
        <w:t>NO &lt;Enter&gt;</w:t>
      </w:r>
    </w:p>
    <w:p w:rsidR="000B70B2" w:rsidRPr="00EE678B" w:rsidRDefault="000B70B2" w:rsidP="00273A35">
      <w:pPr>
        <w:pStyle w:val="ScreenCapture"/>
        <w:rPr>
          <w:b/>
        </w:rPr>
      </w:pPr>
      <w:r w:rsidRPr="00EE678B">
        <w:t xml:space="preserve">Was treatment related to Combat? </w:t>
      </w:r>
      <w:r w:rsidRPr="00EE678B">
        <w:rPr>
          <w:b/>
        </w:rPr>
        <w:t>NO</w:t>
      </w:r>
      <w:r w:rsidRPr="00EE678B">
        <w:t xml:space="preserve"> </w:t>
      </w:r>
      <w:r w:rsidRPr="00EE678B">
        <w:rPr>
          <w:b/>
        </w:rPr>
        <w:t>&lt;Enter&gt;</w:t>
      </w:r>
    </w:p>
    <w:p w:rsidR="000B70B2" w:rsidRPr="00EE678B" w:rsidRDefault="000B70B2" w:rsidP="00273A35">
      <w:pPr>
        <w:pStyle w:val="ScreenCapture"/>
        <w:rPr>
          <w:b/>
        </w:rPr>
      </w:pPr>
      <w:r w:rsidRPr="00EE678B">
        <w:t xml:space="preserve">Was treatment related to Agent Orange exposure? </w:t>
      </w:r>
      <w:r w:rsidRPr="00EE678B">
        <w:rPr>
          <w:b/>
        </w:rPr>
        <w:t>NO &lt;Enter&gt;</w:t>
      </w:r>
    </w:p>
    <w:p w:rsidR="000B70B2" w:rsidRPr="00EE678B" w:rsidRDefault="000B70B2" w:rsidP="00273A35">
      <w:pPr>
        <w:pStyle w:val="ScreenCapture"/>
      </w:pPr>
      <w:r w:rsidRPr="00EE678B">
        <w:t xml:space="preserve">Was treatment related to service in SW Asia? </w:t>
      </w:r>
      <w:r w:rsidRPr="00EE678B">
        <w:rPr>
          <w:b/>
        </w:rPr>
        <w:t>NO &lt;Enter&gt;</w:t>
      </w:r>
    </w:p>
    <w:p w:rsidR="000B70B2" w:rsidRPr="00EE678B" w:rsidRDefault="000B70B2" w:rsidP="00273A35">
      <w:pPr>
        <w:pStyle w:val="ScreenCapture"/>
      </w:pPr>
      <w:r w:rsidRPr="00EE678B">
        <w:t xml:space="preserve">Was treatment related to PROJ 112/SHAD? </w:t>
      </w:r>
      <w:r w:rsidRPr="00EE678B">
        <w:rPr>
          <w:b/>
        </w:rPr>
        <w:t>NO &lt;Enter&gt;</w:t>
      </w:r>
    </w:p>
    <w:p w:rsidR="000B70B2" w:rsidRPr="00EE678B" w:rsidRDefault="000B70B2" w:rsidP="00273A35">
      <w:pPr>
        <w:pStyle w:val="ScreenCapture"/>
      </w:pPr>
      <w:r w:rsidRPr="00EE678B">
        <w:t xml:space="preserve">Was treatment related to Military Sexual Trauma? </w:t>
      </w:r>
      <w:r w:rsidRPr="00EE678B">
        <w:rPr>
          <w:b/>
        </w:rPr>
        <w:t>NO &lt;Enter&gt;</w:t>
      </w:r>
    </w:p>
    <w:p w:rsidR="000B70B2" w:rsidRPr="00EE678B" w:rsidRDefault="000B70B2" w:rsidP="00273A35">
      <w:pPr>
        <w:pStyle w:val="ScreenCapture"/>
      </w:pPr>
      <w:r w:rsidRPr="00EE678B">
        <w:t xml:space="preserve">Was treatment related to Head and/or Neck Cancer? </w:t>
      </w:r>
      <w:r w:rsidRPr="00EE678B">
        <w:rPr>
          <w:b/>
        </w:rPr>
        <w:t>NO &lt;Enter&gt;</w:t>
      </w:r>
    </w:p>
    <w:p w:rsidR="000B70B2" w:rsidRPr="00EE678B" w:rsidRDefault="000B70B2" w:rsidP="00273A35">
      <w:pPr>
        <w:pStyle w:val="ScreenCapture"/>
        <w:rPr>
          <w:b/>
        </w:rPr>
      </w:pPr>
      <w:r w:rsidRPr="00EE678B">
        <w:t xml:space="preserve">Is this correct? YES// </w:t>
      </w:r>
      <w:r w:rsidRPr="00EE678B">
        <w:rPr>
          <w:b/>
        </w:rPr>
        <w:t>&lt;Enter&gt;</w:t>
      </w:r>
    </w:p>
    <w:p w:rsidR="000B70B2" w:rsidRPr="00EE678B" w:rsidRDefault="000B70B2" w:rsidP="00273A35">
      <w:pPr>
        <w:pStyle w:val="ScreenCapture"/>
      </w:pPr>
    </w:p>
    <w:p w:rsidR="000B70B2" w:rsidRPr="00EE678B" w:rsidRDefault="000B70B2" w:rsidP="00273A35">
      <w:pPr>
        <w:pStyle w:val="ScreenCapture"/>
      </w:pPr>
      <w:r w:rsidRPr="00EE678B">
        <w:t>All Service Connected and Environmental Indicators that apply will be asked regardless of a previously entered “Yes” response. SC will be asked for SC 0-100%, but copay charges will continue to be formulated in the same manner.)</w:t>
      </w:r>
    </w:p>
    <w:p w:rsidR="000B70B2" w:rsidRPr="00EE678B" w:rsidRDefault="000B70B2" w:rsidP="00273A35">
      <w:pPr>
        <w:pStyle w:val="ScreenCapture"/>
      </w:pPr>
    </w:p>
    <w:p w:rsidR="000B70B2" w:rsidRPr="00EE678B" w:rsidRDefault="000B70B2" w:rsidP="00273A35">
      <w:pPr>
        <w:pStyle w:val="ScreenCapture"/>
      </w:pPr>
      <w:bookmarkStart w:id="1735" w:name="OLE_LINK63"/>
      <w:bookmarkStart w:id="1736" w:name="OLE_LINK77"/>
      <w:bookmarkStart w:id="1737" w:name="OLE_LINK78"/>
      <w:r w:rsidRPr="00EE678B">
        <w:t xml:space="preserve">Was treatment for a Service Connected condition? </w:t>
      </w:r>
      <w:r w:rsidRPr="00EE678B">
        <w:rPr>
          <w:b/>
        </w:rPr>
        <w:t>NO &lt;Enter&gt;</w:t>
      </w:r>
    </w:p>
    <w:p w:rsidR="000B70B2" w:rsidRPr="00EE678B" w:rsidRDefault="000B70B2" w:rsidP="00273A35">
      <w:pPr>
        <w:pStyle w:val="ScreenCapture"/>
      </w:pPr>
      <w:r w:rsidRPr="00EE678B">
        <w:t xml:space="preserve">Was treatment related to Combat? </w:t>
      </w:r>
      <w:r w:rsidRPr="00EE678B">
        <w:rPr>
          <w:b/>
        </w:rPr>
        <w:t>NO &lt;Enter&gt;</w:t>
      </w:r>
    </w:p>
    <w:p w:rsidR="000B70B2" w:rsidRPr="00EE678B" w:rsidRDefault="000B70B2" w:rsidP="00273A35">
      <w:pPr>
        <w:pStyle w:val="ScreenCapture"/>
        <w:rPr>
          <w:b/>
        </w:rPr>
      </w:pPr>
      <w:r w:rsidRPr="00EE678B">
        <w:t xml:space="preserve">Was treatment related to Agent Orange exposure? N// </w:t>
      </w:r>
      <w:r w:rsidRPr="00EE678B">
        <w:rPr>
          <w:b/>
        </w:rPr>
        <w:t>Y</w:t>
      </w:r>
    </w:p>
    <w:bookmarkEnd w:id="1735"/>
    <w:bookmarkEnd w:id="1736"/>
    <w:bookmarkEnd w:id="1737"/>
    <w:p w:rsidR="000B70B2" w:rsidRPr="00EE678B" w:rsidRDefault="000B70B2" w:rsidP="00273A35">
      <w:pPr>
        <w:pStyle w:val="ScreenCapture"/>
      </w:pPr>
      <w:r w:rsidRPr="00EE678B">
        <w:t>Is this correct? YES//</w:t>
      </w:r>
    </w:p>
    <w:p w:rsidR="000B70B2" w:rsidRPr="00EE678B" w:rsidRDefault="000B70B2" w:rsidP="00D7570F">
      <w:pPr>
        <w:spacing w:before="120" w:after="120"/>
        <w:rPr>
          <w:color w:val="000000"/>
          <w:szCs w:val="20"/>
        </w:rPr>
      </w:pPr>
      <w:r w:rsidRPr="00EE678B">
        <w:rPr>
          <w:rFonts w:cs="Arial"/>
          <w:iCs/>
          <w:color w:val="000000"/>
          <w:szCs w:val="28"/>
        </w:rPr>
        <w:t>A dollar sign is displayed next to the copay prescription number if the copay status is billable.</w:t>
      </w:r>
    </w:p>
    <w:p w:rsidR="000B70B2" w:rsidRPr="00EE678B" w:rsidRDefault="000B70B2" w:rsidP="00AC3658">
      <w:pPr>
        <w:pStyle w:val="ExampleHeading"/>
      </w:pPr>
      <w:bookmarkStart w:id="1738" w:name="Page_38"/>
      <w:bookmarkEnd w:id="1738"/>
      <w:r w:rsidRPr="00EE678B">
        <w:t>Example: Billable Copay Status</w:t>
      </w:r>
    </w:p>
    <w:p w:rsidR="000B70B2" w:rsidRPr="00EE678B" w:rsidRDefault="000B70B2" w:rsidP="00273A35">
      <w:pPr>
        <w:pStyle w:val="ScreenCapture"/>
        <w:ind w:left="1440"/>
      </w:pPr>
      <w:r w:rsidRPr="00EE678B">
        <w:t>Medication Profile            Oct 24, 2006@15:14:58     Page:    1 of    1</w:t>
      </w:r>
    </w:p>
    <w:p w:rsidR="000B70B2" w:rsidRPr="00EE678B" w:rsidRDefault="000B70B2" w:rsidP="00273A35">
      <w:pPr>
        <w:pStyle w:val="ScreenCapture"/>
        <w:ind w:left="1440"/>
      </w:pPr>
      <w:r w:rsidRPr="00EE678B">
        <w:t>OPPATIENT24,ONE</w:t>
      </w:r>
    </w:p>
    <w:p w:rsidR="000B70B2" w:rsidRPr="00EE678B" w:rsidRDefault="000B70B2" w:rsidP="00273A35">
      <w:pPr>
        <w:pStyle w:val="ScreenCapture"/>
        <w:ind w:left="1440"/>
      </w:pPr>
      <w:r w:rsidRPr="00EE678B">
        <w:t xml:space="preserve">  PID: 000-34-5678P                           Ht(cm): _______ (______)  </w:t>
      </w:r>
    </w:p>
    <w:p w:rsidR="000B70B2" w:rsidRPr="00EE678B" w:rsidRDefault="000B70B2" w:rsidP="00273A35">
      <w:pPr>
        <w:pStyle w:val="ScreenCapture"/>
        <w:ind w:left="1440"/>
      </w:pPr>
      <w:r w:rsidRPr="00EE678B">
        <w:t xml:space="preserve">  DOB: DEC 2,1921 (85)                        Wt(kg): _______ (______)  </w:t>
      </w:r>
    </w:p>
    <w:p w:rsidR="000B70B2" w:rsidRPr="00EE678B" w:rsidRDefault="000B70B2" w:rsidP="00273A35">
      <w:pPr>
        <w:pStyle w:val="ScreenCapture"/>
        <w:ind w:left="1440"/>
      </w:pPr>
      <w:r w:rsidRPr="00EE678B">
        <w:t xml:space="preserve"> CrCL: &lt;Not Found&gt;</w:t>
      </w:r>
      <w:r w:rsidR="00C64E96" w:rsidRPr="0038517E">
        <w:rPr>
          <w:rFonts w:cs="Courier New"/>
        </w:rPr>
        <w:t xml:space="preserve"> (CREAT: Not Found</w:t>
      </w:r>
      <w:r w:rsidR="00C64E96">
        <w:rPr>
          <w:rFonts w:cs="Courier New"/>
          <w:lang w:val="en-US"/>
        </w:rPr>
        <w:t xml:space="preserve">)       </w:t>
      </w:r>
      <w:r w:rsidRPr="00EE678B">
        <w:t xml:space="preserve">BSA (m2): _______ </w:t>
      </w:r>
    </w:p>
    <w:p w:rsidR="000B70B2" w:rsidRPr="00EE678B" w:rsidRDefault="000B70B2" w:rsidP="00273A35">
      <w:pPr>
        <w:pStyle w:val="ScreenCapture"/>
        <w:ind w:left="1440"/>
      </w:pPr>
    </w:p>
    <w:p w:rsidR="000B70B2" w:rsidRPr="00EE678B" w:rsidRDefault="00583040" w:rsidP="00273A35">
      <w:pPr>
        <w:pStyle w:val="ScreenCapture"/>
        <w:ind w:left="1440"/>
      </w:pPr>
      <w:r>
        <w:rPr>
          <w:noProof/>
        </w:rPr>
        <mc:AlternateContent>
          <mc:Choice Requires="wps">
            <w:drawing>
              <wp:anchor distT="0" distB="0" distL="114300" distR="114300" simplePos="0" relativeHeight="251651584" behindDoc="0" locked="0" layoutInCell="1" allowOverlap="1">
                <wp:simplePos x="0" y="0"/>
                <wp:positionH relativeFrom="column">
                  <wp:posOffset>0</wp:posOffset>
                </wp:positionH>
                <wp:positionV relativeFrom="paragraph">
                  <wp:posOffset>97790</wp:posOffset>
                </wp:positionV>
                <wp:extent cx="712470" cy="342900"/>
                <wp:effectExtent l="0" t="0" r="0" b="0"/>
                <wp:wrapNone/>
                <wp:docPr id="1490"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247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51627" w:rsidRDefault="00251627" w:rsidP="000B70B2">
                            <w:pPr>
                              <w:jc w:val="right"/>
                              <w:rPr>
                                <w:rFonts w:ascii="Arial" w:hAnsi="Arial" w:cs="Arial"/>
                                <w:sz w:val="18"/>
                              </w:rPr>
                            </w:pPr>
                            <w:r>
                              <w:rPr>
                                <w:rFonts w:ascii="Arial" w:hAnsi="Arial" w:cs="Arial"/>
                                <w:sz w:val="18"/>
                              </w:rPr>
                              <w:t xml:space="preserve">No Copay  </w:t>
                            </w:r>
                          </w:p>
                          <w:p w:rsidR="00251627" w:rsidRDefault="00251627" w:rsidP="000B70B2">
                            <w:pPr>
                              <w:jc w:val="right"/>
                              <w:rPr>
                                <w:rFonts w:ascii="Arial" w:hAnsi="Arial" w:cs="Arial"/>
                                <w:sz w:val="20"/>
                              </w:rPr>
                            </w:pPr>
                            <w:r>
                              <w:rPr>
                                <w:rFonts w:ascii="Arial" w:hAnsi="Arial" w:cs="Arial"/>
                                <w:sz w:val="18"/>
                              </w:rPr>
                              <w:t>Copay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49" type="#_x0000_t202" style="position:absolute;left:0;text-align:left;margin-left:0;margin-top:7.7pt;width:56.1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" stroked="f">
                <v:textbox inset="0,0,0,0">
                  <w:txbxContent>
                    <w:p w:rsidR="00251627" w:rsidRDefault="00251627" w:rsidP="000B70B2">
                      <w:pPr>
                        <w:jc w:val="right"/>
                        <w:rPr>
                          <w:rFonts w:ascii="Arial" w:hAnsi="Arial" w:cs="Arial"/>
                          <w:sz w:val="18"/>
                        </w:rPr>
                      </w:pPr>
                      <w:r>
                        <w:rPr>
                          <w:rFonts w:ascii="Arial" w:hAnsi="Arial" w:cs="Arial"/>
                          <w:sz w:val="18"/>
                        </w:rPr>
                        <w:t xml:space="preserve">No Copay  </w:t>
                      </w:r>
                    </w:p>
                    <w:p w:rsidR="00251627" w:rsidRDefault="00251627" w:rsidP="000B70B2">
                      <w:pPr>
                        <w:jc w:val="right"/>
                        <w:rPr>
                          <w:rFonts w:ascii="Arial" w:hAnsi="Arial" w:cs="Arial"/>
                          <w:sz w:val="20"/>
                        </w:rPr>
                      </w:pPr>
                      <w:r>
                        <w:rPr>
                          <w:rFonts w:ascii="Arial" w:hAnsi="Arial" w:cs="Arial"/>
                          <w:sz w:val="18"/>
                        </w:rPr>
                        <w:t>Copay</w:t>
                      </w:r>
                    </w:p>
                  </w:txbxContent>
                </v:textbox>
              </v:shape>
            </w:pict>
          </mc:Fallback>
        </mc:AlternateContent>
      </w:r>
      <w:r w:rsidR="000B70B2" w:rsidRPr="00EE678B">
        <w:t>----------------------------------ACTIVE----------------------------------</w:t>
      </w:r>
    </w:p>
    <w:p w:rsidR="000B70B2" w:rsidRPr="00EE678B" w:rsidRDefault="000B70B2" w:rsidP="00273A35">
      <w:pPr>
        <w:pStyle w:val="ScreenCapture"/>
        <w:ind w:left="1440"/>
      </w:pPr>
      <w:r w:rsidRPr="00EE678B">
        <w:t>1 559163    FOSINOPRIL NA 20MG TAB              30 A&gt; 10-24 10-24  11  30</w:t>
      </w:r>
    </w:p>
    <w:p w:rsidR="000B70B2" w:rsidRPr="00EE678B" w:rsidRDefault="000B70B2" w:rsidP="00273A35">
      <w:pPr>
        <w:pStyle w:val="ScreenCapture"/>
        <w:ind w:left="1440"/>
      </w:pPr>
      <w:r w:rsidRPr="00EE678B">
        <w:t>2 559157</w:t>
      </w:r>
      <w:r w:rsidRPr="00EE678B">
        <w:rPr>
          <w:b/>
          <w:bCs/>
        </w:rPr>
        <w:t>$</w:t>
      </w:r>
      <w:r w:rsidRPr="00EE678B">
        <w:t xml:space="preserve">   NIACIN (NIASPAN-KOS) 500MG SA TAB   30 A&gt; 10-23 10-23  11  30</w:t>
      </w:r>
    </w:p>
    <w:p w:rsidR="000B70B2" w:rsidRPr="00EE678B" w:rsidRDefault="000B70B2" w:rsidP="00273A35">
      <w:pPr>
        <w:pStyle w:val="ScreenCapture"/>
        <w:ind w:left="1440"/>
      </w:pPr>
    </w:p>
    <w:p w:rsidR="000B70B2" w:rsidRPr="00EE678B" w:rsidRDefault="000B70B2" w:rsidP="00273A35">
      <w:pPr>
        <w:pStyle w:val="ScreenCapture"/>
        <w:ind w:left="1440"/>
      </w:pPr>
    </w:p>
    <w:p w:rsidR="000B70B2" w:rsidRPr="00EE678B" w:rsidRDefault="000B70B2" w:rsidP="00273A35">
      <w:pPr>
        <w:pStyle w:val="ScreenCapture"/>
        <w:ind w:left="1440"/>
      </w:pPr>
    </w:p>
    <w:p w:rsidR="000B70B2" w:rsidRPr="00EE678B" w:rsidRDefault="000B70B2" w:rsidP="00273A35">
      <w:pPr>
        <w:pStyle w:val="ScreenCapture"/>
        <w:ind w:left="1440"/>
      </w:pPr>
      <w:r w:rsidRPr="00EE678B">
        <w:t xml:space="preserve">          Enter ?? for more actions                                            </w:t>
      </w:r>
    </w:p>
    <w:p w:rsidR="000B70B2" w:rsidRPr="00EE678B" w:rsidRDefault="000B70B2" w:rsidP="00273A35">
      <w:pPr>
        <w:pStyle w:val="ScreenCapture"/>
        <w:ind w:left="1440"/>
      </w:pPr>
      <w:r w:rsidRPr="00EE678B">
        <w:t>PU  Patient Record Update               NO  New Order</w:t>
      </w:r>
    </w:p>
    <w:p w:rsidR="000B70B2" w:rsidRPr="00EE678B" w:rsidRDefault="000B70B2" w:rsidP="00273A35">
      <w:pPr>
        <w:pStyle w:val="ScreenCapture"/>
        <w:ind w:left="1440"/>
      </w:pPr>
      <w:r w:rsidRPr="00EE678B">
        <w:t>PI  Patient Information                 SO  Select Order</w:t>
      </w:r>
    </w:p>
    <w:p w:rsidR="000B70B2" w:rsidRPr="00EE678B" w:rsidRDefault="000B70B2" w:rsidP="00273A35">
      <w:pPr>
        <w:pStyle w:val="ScreenCapture"/>
        <w:ind w:left="1440"/>
      </w:pPr>
      <w:r w:rsidRPr="00EE678B">
        <w:t>Select Action: Quit//</w:t>
      </w:r>
    </w:p>
    <w:p w:rsidR="000B70B2" w:rsidRPr="00EE678B" w:rsidRDefault="000B70B2" w:rsidP="000B70B2">
      <w:pPr>
        <w:rPr>
          <w:color w:val="000000"/>
          <w:szCs w:val="24"/>
        </w:rPr>
      </w:pPr>
    </w:p>
    <w:p w:rsidR="000B70B2" w:rsidRPr="00EE678B" w:rsidRDefault="000B70B2" w:rsidP="00273A35">
      <w:pPr>
        <w:pStyle w:val="Heading2"/>
      </w:pPr>
      <w:bookmarkStart w:id="1739" w:name="_Toc38424554"/>
      <w:bookmarkStart w:id="1740" w:name="_Toc280701152"/>
      <w:bookmarkStart w:id="1741" w:name="_Toc299044323"/>
      <w:bookmarkStart w:id="1742" w:name="_Toc280853492"/>
      <w:bookmarkStart w:id="1743" w:name="_Toc303286071"/>
      <w:bookmarkStart w:id="1744" w:name="_Toc339961954"/>
      <w:bookmarkStart w:id="1745" w:name="_Toc339962480"/>
      <w:bookmarkStart w:id="1746" w:name="_Toc340138613"/>
      <w:bookmarkStart w:id="1747" w:name="_Toc340138896"/>
      <w:bookmarkStart w:id="1748" w:name="_Toc340139163"/>
      <w:bookmarkStart w:id="1749" w:name="_Toc340143789"/>
      <w:bookmarkStart w:id="1750" w:name="_Toc340144046"/>
      <w:bookmarkStart w:id="1751" w:name="_Toc4140336"/>
      <w:bookmarkStart w:id="1752" w:name="_Toc520273358"/>
      <w:bookmarkStart w:id="1753" w:name="_Toc520299150"/>
      <w:bookmarkStart w:id="1754" w:name="_Toc520304617"/>
      <w:r w:rsidRPr="00EE678B">
        <w:t>Copay Menu</w:t>
      </w:r>
      <w:bookmarkEnd w:id="1739"/>
      <w:bookmarkEnd w:id="1740"/>
      <w:bookmarkEnd w:id="1741"/>
      <w:bookmarkEnd w:id="1742"/>
      <w:bookmarkEnd w:id="1743"/>
      <w:bookmarkEnd w:id="1744"/>
      <w:bookmarkEnd w:id="1745"/>
      <w:bookmarkEnd w:id="1746"/>
      <w:bookmarkEnd w:id="1747"/>
      <w:bookmarkEnd w:id="1748"/>
      <w:bookmarkEnd w:id="1749"/>
      <w:bookmarkEnd w:id="1750"/>
      <w:bookmarkEnd w:id="1751"/>
      <w:r w:rsidRPr="00EE678B">
        <w:fldChar w:fldCharType="begin"/>
      </w:r>
      <w:r w:rsidRPr="00EE678B">
        <w:instrText>XE "Copay Menu"</w:instrText>
      </w:r>
      <w:r w:rsidRPr="00EE678B">
        <w:fldChar w:fldCharType="end"/>
      </w:r>
    </w:p>
    <w:p w:rsidR="000B70B2" w:rsidRPr="00EE678B" w:rsidRDefault="000B70B2" w:rsidP="00FC7A1D">
      <w:pPr>
        <w:pStyle w:val="Manual-optionname"/>
      </w:pPr>
      <w:r w:rsidRPr="00EE678B">
        <w:t>[PSOCP MENU]</w:t>
      </w:r>
    </w:p>
    <w:p w:rsidR="000B70B2" w:rsidRPr="00EE678B" w:rsidRDefault="000B70B2" w:rsidP="00FC7A1D">
      <w:pPr>
        <w:keepNext/>
        <w:rPr>
          <w:rFonts w:eastAsia="MS Mincho"/>
          <w:szCs w:val="20"/>
        </w:rPr>
      </w:pPr>
    </w:p>
    <w:p w:rsidR="000B70B2" w:rsidRPr="00EE678B" w:rsidRDefault="000B70B2" w:rsidP="00FA6D2B">
      <w:pPr>
        <w:rPr>
          <w:color w:val="000000"/>
          <w:szCs w:val="20"/>
        </w:rPr>
      </w:pPr>
      <w:r w:rsidRPr="00EE678B">
        <w:rPr>
          <w:color w:val="000000"/>
          <w:szCs w:val="24"/>
        </w:rPr>
        <w:t>Users with access to this menu option can exempt an Rx Patient Status from copayment or CHAMPUS billing, reset a prescription’s copay status, cancel some or all charges for a prescription, and enter/edit responses to medication exemption questions prompted at order entry.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The following options are available on the </w:t>
      </w:r>
      <w:r w:rsidRPr="00EE678B">
        <w:rPr>
          <w:i/>
          <w:color w:val="000000"/>
          <w:szCs w:val="20"/>
        </w:rPr>
        <w:t>Copay Menu:</w:t>
      </w:r>
    </w:p>
    <w:p w:rsidR="000B70B2" w:rsidRPr="00EE678B" w:rsidRDefault="000B70B2">
      <w:pPr>
        <w:numPr>
          <w:ilvl w:val="0"/>
          <w:numId w:val="34"/>
        </w:numPr>
        <w:spacing w:before="120"/>
        <w:rPr>
          <w:i/>
          <w:color w:val="000000"/>
          <w:szCs w:val="20"/>
        </w:rPr>
        <w:pPrChange w:id="1755" w:author="Fred Perez" w:date="2019-03-22T09:44:00Z">
          <w:pPr>
            <w:numPr>
              <w:numId w:val="36"/>
            </w:numPr>
            <w:tabs>
              <w:tab w:val="num" w:pos="720"/>
            </w:tabs>
            <w:spacing w:before="120"/>
            <w:ind w:left="720" w:hanging="360"/>
          </w:pPr>
        </w:pPrChange>
      </w:pPr>
      <w:r w:rsidRPr="00EE678B">
        <w:rPr>
          <w:i/>
          <w:color w:val="000000"/>
          <w:szCs w:val="20"/>
        </w:rPr>
        <w:t>CHAMPUS Billing Exemption</w:t>
      </w:r>
    </w:p>
    <w:p w:rsidR="000B70B2" w:rsidRPr="00EE678B" w:rsidRDefault="000B70B2">
      <w:pPr>
        <w:numPr>
          <w:ilvl w:val="0"/>
          <w:numId w:val="34"/>
        </w:numPr>
        <w:rPr>
          <w:i/>
          <w:color w:val="000000"/>
          <w:szCs w:val="20"/>
        </w:rPr>
        <w:pPrChange w:id="1756" w:author="Fred Perez" w:date="2019-03-22T09:44:00Z">
          <w:pPr>
            <w:numPr>
              <w:numId w:val="36"/>
            </w:numPr>
            <w:tabs>
              <w:tab w:val="num" w:pos="720"/>
            </w:tabs>
            <w:ind w:left="720" w:hanging="360"/>
          </w:pPr>
        </w:pPrChange>
      </w:pPr>
      <w:r w:rsidRPr="00EE678B">
        <w:rPr>
          <w:i/>
          <w:color w:val="000000"/>
          <w:szCs w:val="20"/>
        </w:rPr>
        <w:t>Exempt Rx Patient Status from Copayment</w:t>
      </w:r>
    </w:p>
    <w:p w:rsidR="00E84008" w:rsidRDefault="000B70B2">
      <w:pPr>
        <w:numPr>
          <w:ilvl w:val="0"/>
          <w:numId w:val="34"/>
        </w:numPr>
        <w:rPr>
          <w:i/>
          <w:color w:val="000000"/>
          <w:szCs w:val="20"/>
        </w:rPr>
        <w:pPrChange w:id="1757" w:author="Fred Perez" w:date="2019-03-22T09:44:00Z">
          <w:pPr>
            <w:numPr>
              <w:numId w:val="36"/>
            </w:numPr>
            <w:tabs>
              <w:tab w:val="num" w:pos="720"/>
            </w:tabs>
            <w:ind w:left="720" w:hanging="360"/>
          </w:pPr>
        </w:pPrChange>
      </w:pPr>
      <w:r w:rsidRPr="00EE678B">
        <w:rPr>
          <w:i/>
          <w:color w:val="000000"/>
          <w:szCs w:val="20"/>
        </w:rPr>
        <w:t>Reset Copay Status/Cancel Charges</w:t>
      </w:r>
    </w:p>
    <w:p w:rsidR="00E84008" w:rsidRDefault="00E84008" w:rsidP="00E84008">
      <w:pPr>
        <w:rPr>
          <w:color w:val="000000"/>
        </w:rPr>
      </w:pPr>
    </w:p>
    <w:p w:rsidR="00E84008" w:rsidRDefault="00E84008" w:rsidP="00B305BB">
      <w:pPr>
        <w:rPr>
          <w:color w:val="000000"/>
          <w:sz w:val="24"/>
          <w:szCs w:val="24"/>
        </w:rPr>
      </w:pPr>
      <w:bookmarkStart w:id="1758" w:name="page_39"/>
      <w:bookmarkEnd w:id="1758"/>
      <w:r>
        <w:rPr>
          <w:color w:val="000000"/>
        </w:rPr>
        <w:t>Prepayments (credit balances) will no longer be automatically created when resetting or cancelling charges.  Users will receive a VistA message that alerts the user to a possible manual refund situation.  This is a change but is standard VistA functionality.  The elimination of prepays is associated with both the standing Copay Reset option and the new List Manager option.</w:t>
      </w:r>
    </w:p>
    <w:p w:rsidR="000B70B2" w:rsidRPr="00EE678B" w:rsidRDefault="000B70B2" w:rsidP="004E0305">
      <w:pPr>
        <w:pStyle w:val="Heading2"/>
      </w:pPr>
      <w:bookmarkStart w:id="1759" w:name="_Toc523624801"/>
      <w:bookmarkStart w:id="1760" w:name="_Toc38424555"/>
      <w:bookmarkStart w:id="1761" w:name="_Toc280701153"/>
      <w:bookmarkStart w:id="1762" w:name="_Toc299044324"/>
      <w:bookmarkStart w:id="1763" w:name="_Toc280853493"/>
      <w:bookmarkStart w:id="1764" w:name="_Toc303286072"/>
      <w:bookmarkStart w:id="1765" w:name="_Toc339961955"/>
      <w:bookmarkStart w:id="1766" w:name="_Toc339962481"/>
      <w:bookmarkStart w:id="1767" w:name="_Toc340138614"/>
      <w:bookmarkStart w:id="1768" w:name="_Toc340138897"/>
      <w:bookmarkStart w:id="1769" w:name="_Toc340139164"/>
      <w:bookmarkStart w:id="1770" w:name="_Toc340143790"/>
      <w:bookmarkStart w:id="1771" w:name="_Toc340144047"/>
      <w:bookmarkStart w:id="1772" w:name="_Toc4140337"/>
      <w:r w:rsidRPr="00EE678B">
        <w:t>CHAMPUS Billin</w:t>
      </w:r>
      <w:bookmarkStart w:id="1773" w:name="_Hlt289845859"/>
      <w:bookmarkEnd w:id="1773"/>
      <w:r w:rsidRPr="00EE678B">
        <w:t>g Exemption</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r w:rsidRPr="00EE678B">
        <w:fldChar w:fldCharType="begin"/>
      </w:r>
      <w:r w:rsidRPr="00EE678B">
        <w:instrText>XE "CHAMPUS Billing Exemption"</w:instrText>
      </w:r>
      <w:r w:rsidRPr="00EE678B">
        <w:fldChar w:fldCharType="end"/>
      </w:r>
    </w:p>
    <w:p w:rsidR="000B70B2" w:rsidRPr="00EE678B" w:rsidRDefault="000B70B2" w:rsidP="00FC7A1D">
      <w:pPr>
        <w:pStyle w:val="Manual-optionname"/>
      </w:pPr>
      <w:r w:rsidRPr="00EE678B">
        <w:t>[PSOCP CHAMPUS EXEMPTION]</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Use this option to select a patient category (Rx Patient Status) to exempt from any CHAMPUS billing.</w:t>
      </w:r>
    </w:p>
    <w:p w:rsidR="000B70B2" w:rsidRPr="00EE678B" w:rsidRDefault="000B70B2" w:rsidP="000B70B2">
      <w:pPr>
        <w:rPr>
          <w:color w:val="000000"/>
          <w:szCs w:val="20"/>
        </w:rPr>
      </w:pPr>
    </w:p>
    <w:p w:rsidR="000B70B2" w:rsidRPr="00EE678B" w:rsidRDefault="000B70B2" w:rsidP="00AC3658">
      <w:pPr>
        <w:pStyle w:val="ExampleHeading"/>
      </w:pPr>
      <w:r w:rsidRPr="00EE678B">
        <w:t>Example: CHAMPUS Billing Exemption</w:t>
      </w:r>
    </w:p>
    <w:p w:rsidR="000B70B2" w:rsidRPr="00EE678B" w:rsidRDefault="000B70B2" w:rsidP="00273A35">
      <w:pPr>
        <w:pStyle w:val="ScreenCapture"/>
      </w:pPr>
      <w:r w:rsidRPr="00EE678B">
        <w:t xml:space="preserve">Select Copay Menu Option:  </w:t>
      </w:r>
      <w:r w:rsidRPr="00EE678B">
        <w:rPr>
          <w:b/>
          <w:bCs/>
        </w:rPr>
        <w:t>CHAMP</w:t>
      </w:r>
      <w:r w:rsidRPr="00EE678B">
        <w:t>US Billing Exemption</w:t>
      </w:r>
    </w:p>
    <w:p w:rsidR="000B70B2" w:rsidRPr="00EE678B" w:rsidRDefault="000B70B2" w:rsidP="00273A35">
      <w:pPr>
        <w:pStyle w:val="ScreenCapture"/>
      </w:pPr>
    </w:p>
    <w:p w:rsidR="000B70B2" w:rsidRPr="00EE678B" w:rsidRDefault="000B70B2" w:rsidP="00273A35">
      <w:pPr>
        <w:pStyle w:val="ScreenCapture"/>
      </w:pPr>
      <w:r w:rsidRPr="00EE678B">
        <w:t xml:space="preserve">Select RX PATIENT STATUS NAME:    </w:t>
      </w:r>
      <w:r w:rsidRPr="00EE678B">
        <w:rPr>
          <w:b/>
          <w:bCs/>
        </w:rPr>
        <w:t>ZZPOW</w:t>
      </w:r>
      <w:r w:rsidRPr="00EE678B">
        <w:t xml:space="preserve"> </w:t>
      </w:r>
    </w:p>
    <w:p w:rsidR="000B70B2" w:rsidRPr="00EE678B" w:rsidRDefault="000B70B2" w:rsidP="00273A35">
      <w:pPr>
        <w:pStyle w:val="ScreenCapture"/>
      </w:pPr>
    </w:p>
    <w:p w:rsidR="000B70B2" w:rsidRPr="00EE678B" w:rsidRDefault="000B70B2" w:rsidP="00273A35">
      <w:pPr>
        <w:pStyle w:val="ScreenCapture"/>
      </w:pPr>
      <w:r w:rsidRPr="00EE678B">
        <w:t xml:space="preserve">EXEMPT FROM CHAMPUS BILLING: </w:t>
      </w:r>
      <w:r w:rsidRPr="00EE678B">
        <w:rPr>
          <w:b/>
          <w:bCs/>
        </w:rPr>
        <w:t>?</w:t>
      </w:r>
    </w:p>
    <w:p w:rsidR="000B70B2" w:rsidRPr="00EE678B" w:rsidRDefault="000B70B2" w:rsidP="00273A35">
      <w:pPr>
        <w:pStyle w:val="ScreenCapture"/>
      </w:pPr>
      <w:r w:rsidRPr="00EE678B">
        <w:t xml:space="preserve">     Answer YES if this Rx Patient status is to be exempt from Champus billing.</w:t>
      </w:r>
    </w:p>
    <w:p w:rsidR="000B70B2" w:rsidRPr="00EE678B" w:rsidRDefault="000B70B2" w:rsidP="00273A35">
      <w:pPr>
        <w:pStyle w:val="ScreenCapture"/>
      </w:pPr>
      <w:r w:rsidRPr="00EE678B">
        <w:t xml:space="preserve">     Choose from:</w:t>
      </w:r>
    </w:p>
    <w:p w:rsidR="000B70B2" w:rsidRPr="00EE678B" w:rsidRDefault="000B70B2" w:rsidP="00273A35">
      <w:pPr>
        <w:pStyle w:val="ScreenCapture"/>
      </w:pPr>
      <w:r w:rsidRPr="00EE678B">
        <w:t xml:space="preserve">       0        NO</w:t>
      </w:r>
    </w:p>
    <w:p w:rsidR="000B70B2" w:rsidRPr="00EE678B" w:rsidRDefault="000B70B2" w:rsidP="00273A35">
      <w:pPr>
        <w:pStyle w:val="ScreenCapture"/>
      </w:pPr>
      <w:r w:rsidRPr="00EE678B">
        <w:t xml:space="preserve">       1        YES</w:t>
      </w:r>
    </w:p>
    <w:p w:rsidR="000B70B2" w:rsidRPr="00EE678B" w:rsidRDefault="000B70B2" w:rsidP="00273A35">
      <w:pPr>
        <w:pStyle w:val="ScreenCapture"/>
      </w:pPr>
      <w:r w:rsidRPr="00EE678B">
        <w:t>EXEMPT FROM CHAMPUS BILLING:</w:t>
      </w:r>
    </w:p>
    <w:p w:rsidR="000B70B2" w:rsidRPr="00EE678B" w:rsidRDefault="000B70B2" w:rsidP="004E0305">
      <w:pPr>
        <w:pStyle w:val="Heading2"/>
      </w:pPr>
      <w:bookmarkStart w:id="1774" w:name="_Toc523624802"/>
      <w:bookmarkStart w:id="1775" w:name="_Toc38424556"/>
      <w:bookmarkStart w:id="1776" w:name="_Toc280701154"/>
      <w:bookmarkStart w:id="1777" w:name="_Toc299044325"/>
      <w:bookmarkStart w:id="1778" w:name="_Toc280853494"/>
      <w:bookmarkStart w:id="1779" w:name="_Toc303286073"/>
      <w:bookmarkStart w:id="1780" w:name="_Toc339961956"/>
      <w:bookmarkStart w:id="1781" w:name="_Toc339962482"/>
      <w:bookmarkStart w:id="1782" w:name="_Toc340138615"/>
      <w:bookmarkStart w:id="1783" w:name="_Toc340138898"/>
      <w:bookmarkStart w:id="1784" w:name="_Toc340139165"/>
      <w:bookmarkStart w:id="1785" w:name="_Toc340143791"/>
      <w:bookmarkStart w:id="1786" w:name="_Toc340144048"/>
      <w:bookmarkStart w:id="1787" w:name="_Toc4140338"/>
      <w:r w:rsidRPr="00EE678B">
        <w:t>Exempt Rx Patient Status from Copayment</w:t>
      </w:r>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r w:rsidRPr="00EE678B">
        <w:fldChar w:fldCharType="begin"/>
      </w:r>
      <w:r w:rsidRPr="00EE678B">
        <w:instrText>XE "Exempt Rx Patient Status from Copayment"</w:instrText>
      </w:r>
      <w:r w:rsidRPr="00EE678B">
        <w:fldChar w:fldCharType="end"/>
      </w:r>
    </w:p>
    <w:p w:rsidR="000B70B2" w:rsidRPr="00EE678B" w:rsidRDefault="000B70B2" w:rsidP="00FC7A1D">
      <w:pPr>
        <w:pStyle w:val="Manual-optionname"/>
      </w:pPr>
      <w:r w:rsidRPr="00EE678B">
        <w:t>[PSOCP EXEMPTION]</w:t>
      </w:r>
    </w:p>
    <w:p w:rsidR="000B70B2" w:rsidRPr="00EE678B" w:rsidRDefault="000B70B2" w:rsidP="00FC7A1D">
      <w:pPr>
        <w:keepNext/>
        <w:rPr>
          <w:rFonts w:eastAsia="MS Mincho"/>
          <w:szCs w:val="20"/>
        </w:rPr>
      </w:pPr>
    </w:p>
    <w:p w:rsidR="000B70B2" w:rsidRPr="00EE678B" w:rsidRDefault="000B70B2" w:rsidP="000B70B2">
      <w:pPr>
        <w:keepNext/>
        <w:keepLines/>
        <w:rPr>
          <w:color w:val="000000"/>
          <w:szCs w:val="20"/>
        </w:rPr>
      </w:pPr>
      <w:r w:rsidRPr="00EE678B">
        <w:rPr>
          <w:color w:val="000000"/>
          <w:szCs w:val="20"/>
        </w:rPr>
        <w:t>This option allows users to exempt an Rx Patient Status from copayment. A prescription assigned an Rx Patient Status that has been set as exempt from copay will not be charged a copay. A warning is displayed describing the consequences of taking this action and then the user is asked to confirm the change.</w:t>
      </w:r>
    </w:p>
    <w:p w:rsidR="000B70B2" w:rsidRPr="00EE678B" w:rsidRDefault="000B70B2" w:rsidP="000B70B2">
      <w:pPr>
        <w:rPr>
          <w:color w:val="000000"/>
          <w:szCs w:val="20"/>
        </w:rPr>
      </w:pPr>
    </w:p>
    <w:p w:rsidR="000B70B2" w:rsidRPr="00EE678B" w:rsidRDefault="000B70B2" w:rsidP="00AC3658">
      <w:pPr>
        <w:pStyle w:val="ExampleHeading"/>
      </w:pPr>
      <w:r w:rsidRPr="00EE678B">
        <w:t>Example: Exempt Rx Patient Status from Copayment</w:t>
      </w:r>
    </w:p>
    <w:p w:rsidR="000B70B2" w:rsidRPr="00EE678B" w:rsidRDefault="000B70B2" w:rsidP="00273A35">
      <w:pPr>
        <w:pStyle w:val="ScreenCapture"/>
      </w:pPr>
      <w:r w:rsidRPr="00EE678B">
        <w:t xml:space="preserve">Select RX PATIENT STATUS NAME: </w:t>
      </w:r>
      <w:r w:rsidRPr="00EE678B">
        <w:rPr>
          <w:b/>
          <w:bCs/>
        </w:rPr>
        <w:t>Inpatient</w:t>
      </w:r>
      <w:r w:rsidRPr="00EE678B">
        <w:t xml:space="preserve"> </w:t>
      </w:r>
    </w:p>
    <w:p w:rsidR="000B70B2" w:rsidRPr="00EE678B" w:rsidRDefault="000B70B2" w:rsidP="00273A35">
      <w:pPr>
        <w:pStyle w:val="ScreenCapture"/>
      </w:pPr>
    </w:p>
    <w:p w:rsidR="000B70B2" w:rsidRPr="00EE678B" w:rsidRDefault="000B70B2" w:rsidP="00273A35">
      <w:pPr>
        <w:pStyle w:val="ScreenCapture"/>
      </w:pPr>
      <w:r w:rsidRPr="00EE678B">
        <w:t xml:space="preserve">EXEMPT FROM COPAYMENT: NO// </w:t>
      </w:r>
      <w:r w:rsidRPr="00EE678B">
        <w:rPr>
          <w:b/>
          <w:bCs/>
        </w:rPr>
        <w:t>Y</w:t>
      </w:r>
      <w:r w:rsidRPr="00EE678B">
        <w:t xml:space="preserve">  YES</w:t>
      </w:r>
    </w:p>
    <w:p w:rsidR="000B70B2" w:rsidRPr="00EE678B" w:rsidRDefault="000B70B2" w:rsidP="00273A35">
      <w:pPr>
        <w:pStyle w:val="ScreenCapture"/>
      </w:pPr>
      <w:r w:rsidRPr="00EE678B">
        <w:t xml:space="preserve">                            **** WARNING ****</w:t>
      </w:r>
    </w:p>
    <w:p w:rsidR="000B70B2" w:rsidRPr="00EE678B" w:rsidRDefault="000B70B2" w:rsidP="00273A35">
      <w:pPr>
        <w:pStyle w:val="ScreenCapture"/>
      </w:pPr>
      <w:r w:rsidRPr="00EE678B">
        <w:t>By setting the Exempt from Copayment for the Rx Patient Status of</w:t>
      </w:r>
    </w:p>
    <w:p w:rsidR="000B70B2" w:rsidRPr="00EE678B" w:rsidRDefault="000B70B2" w:rsidP="00273A35">
      <w:pPr>
        <w:pStyle w:val="ScreenCapture"/>
      </w:pPr>
      <w:r w:rsidRPr="00EE678B">
        <w:t>INPATIENT to 'YES', every prescription entered</w:t>
      </w:r>
    </w:p>
    <w:p w:rsidR="000B70B2" w:rsidRPr="00EE678B" w:rsidRDefault="000B70B2" w:rsidP="00273A35">
      <w:pPr>
        <w:pStyle w:val="ScreenCapture"/>
      </w:pPr>
      <w:r w:rsidRPr="00EE678B">
        <w:t>with this Rx Patient Status will NOT be charged a Copayment.</w:t>
      </w:r>
    </w:p>
    <w:p w:rsidR="000B70B2" w:rsidRPr="00EE678B" w:rsidRDefault="000B70B2" w:rsidP="00273A35">
      <w:pPr>
        <w:pStyle w:val="ScreenCapture"/>
      </w:pPr>
    </w:p>
    <w:p w:rsidR="000B70B2" w:rsidRPr="00EE678B" w:rsidRDefault="000B70B2" w:rsidP="00273A35">
      <w:pPr>
        <w:pStyle w:val="ScreenCapture"/>
      </w:pPr>
      <w:r w:rsidRPr="00EE678B">
        <w:t>A mail message will be sent to PSORPH and PSO COPAY Key holders informing</w:t>
      </w:r>
    </w:p>
    <w:p w:rsidR="000B70B2" w:rsidRPr="00EE678B" w:rsidRDefault="000B70B2" w:rsidP="00273A35">
      <w:pPr>
        <w:pStyle w:val="ScreenCapture"/>
      </w:pPr>
      <w:r w:rsidRPr="00EE678B">
        <w:t>them of your change.</w:t>
      </w:r>
    </w:p>
    <w:p w:rsidR="000B70B2" w:rsidRPr="00EE678B" w:rsidRDefault="000B70B2" w:rsidP="00273A35">
      <w:pPr>
        <w:pStyle w:val="ScreenCapture"/>
      </w:pPr>
    </w:p>
    <w:p w:rsidR="000B70B2" w:rsidRPr="00EE678B" w:rsidRDefault="000B70B2" w:rsidP="00273A35">
      <w:pPr>
        <w:pStyle w:val="ScreenCapture"/>
      </w:pPr>
      <w:r w:rsidRPr="00EE678B">
        <w:t xml:space="preserve">Are you sure you want to do this? Y// </w:t>
      </w:r>
      <w:r w:rsidRPr="00EE678B">
        <w:rPr>
          <w:b/>
        </w:rPr>
        <w:t>&lt;Enter&gt;</w:t>
      </w:r>
      <w:r w:rsidRPr="00EE678B">
        <w:t xml:space="preserve"> ES</w:t>
      </w:r>
    </w:p>
    <w:p w:rsidR="000B70B2" w:rsidRPr="00EE678B" w:rsidRDefault="000B70B2" w:rsidP="00273A35">
      <w:pPr>
        <w:pStyle w:val="ScreenCapture"/>
      </w:pPr>
    </w:p>
    <w:p w:rsidR="000B70B2" w:rsidRPr="00EE678B" w:rsidRDefault="000B70B2" w:rsidP="00273A35">
      <w:pPr>
        <w:pStyle w:val="ScreenCapture"/>
      </w:pPr>
      <w:r w:rsidRPr="00EE678B">
        <w:t>Setting INPATIENT Rx Patient Status to Exempt from Copayment.</w:t>
      </w:r>
    </w:p>
    <w:p w:rsidR="000B70B2" w:rsidRPr="00EE678B" w:rsidRDefault="000B70B2" w:rsidP="00273A35">
      <w:pPr>
        <w:pStyle w:val="ScreenCapture"/>
      </w:pPr>
    </w:p>
    <w:p w:rsidR="000B70B2" w:rsidRPr="00EE678B" w:rsidRDefault="000B70B2" w:rsidP="00273A35">
      <w:pPr>
        <w:pStyle w:val="ScreenCapture"/>
      </w:pPr>
      <w:r w:rsidRPr="00EE678B">
        <w:t>The warning displayed when removing the copay exemption from an Rx Patient Status differs slightly.</w:t>
      </w:r>
    </w:p>
    <w:p w:rsidR="000B70B2" w:rsidRPr="00EE678B" w:rsidRDefault="000B70B2" w:rsidP="000B70B2">
      <w:pPr>
        <w:rPr>
          <w:color w:val="000000"/>
          <w:szCs w:val="20"/>
        </w:rPr>
      </w:pPr>
    </w:p>
    <w:p w:rsidR="000B70B2" w:rsidRPr="00EE678B" w:rsidRDefault="000B70B2" w:rsidP="00AC3658">
      <w:pPr>
        <w:pStyle w:val="ExampleHeading"/>
      </w:pPr>
      <w:r w:rsidRPr="00EE678B">
        <w:t>Example: Warning Message</w:t>
      </w:r>
    </w:p>
    <w:p w:rsidR="000B70B2" w:rsidRPr="00EE678B" w:rsidRDefault="000B70B2" w:rsidP="00273A35">
      <w:pPr>
        <w:pStyle w:val="ScreenCapture"/>
      </w:pPr>
      <w:r w:rsidRPr="00EE678B">
        <w:t>By setting the EXEMPT FROM COPAYMENT for the Rx Patient Status of</w:t>
      </w:r>
    </w:p>
    <w:p w:rsidR="000B70B2" w:rsidRPr="00EE678B" w:rsidRDefault="000B70B2" w:rsidP="00273A35">
      <w:pPr>
        <w:pStyle w:val="ScreenCapture"/>
      </w:pPr>
      <w:r w:rsidRPr="00EE678B">
        <w:t>OPT NSC to 'NO', prescriptions entered with this Rx</w:t>
      </w:r>
    </w:p>
    <w:p w:rsidR="000B70B2" w:rsidRPr="00EE678B" w:rsidRDefault="000B70B2" w:rsidP="00273A35">
      <w:pPr>
        <w:pStyle w:val="ScreenCapture"/>
      </w:pPr>
      <w:r w:rsidRPr="00EE678B">
        <w:t>Patient Status from this point on will NOT be exempt from Copayment.</w:t>
      </w:r>
    </w:p>
    <w:p w:rsidR="000B70B2" w:rsidRPr="00EE678B" w:rsidRDefault="000B70B2" w:rsidP="00273A35">
      <w:pPr>
        <w:pStyle w:val="ScreenCapture"/>
      </w:pPr>
    </w:p>
    <w:p w:rsidR="000B70B2" w:rsidRPr="00EE678B" w:rsidRDefault="000B70B2" w:rsidP="00273A35">
      <w:pPr>
        <w:pStyle w:val="ScreenCapture"/>
      </w:pPr>
      <w:r w:rsidRPr="00EE678B">
        <w:t>A MailMan message is sent to the holders of the PSO COPAY and PSORPH keys whenever the copay exemption status of an Rx Patient Status is changed.</w:t>
      </w:r>
    </w:p>
    <w:p w:rsidR="000B70B2" w:rsidRPr="00EE678B" w:rsidRDefault="000B70B2" w:rsidP="00273A35">
      <w:pPr>
        <w:pStyle w:val="ScreenCapture"/>
      </w:pPr>
    </w:p>
    <w:p w:rsidR="000B70B2" w:rsidRPr="00EE678B" w:rsidRDefault="000B70B2" w:rsidP="00273A35">
      <w:pPr>
        <w:pStyle w:val="ScreenCapture"/>
      </w:pPr>
      <w:r w:rsidRPr="00EE678B">
        <w:t>Example: MailMan Message</w:t>
      </w:r>
    </w:p>
    <w:p w:rsidR="000B70B2" w:rsidRPr="00EE678B" w:rsidRDefault="000B70B2" w:rsidP="00273A35">
      <w:pPr>
        <w:pStyle w:val="ScreenCapture"/>
      </w:pPr>
    </w:p>
    <w:p w:rsidR="000B70B2" w:rsidRPr="00EE678B" w:rsidRDefault="000B70B2" w:rsidP="00273A35">
      <w:pPr>
        <w:pStyle w:val="ScreenCapture"/>
      </w:pPr>
      <w:r w:rsidRPr="00EE678B">
        <w:t>Subj: Exempt from Copayment  [#4072] 18 Oct 06 16:29  3 lines</w:t>
      </w:r>
    </w:p>
    <w:p w:rsidR="000B70B2" w:rsidRPr="00EE678B" w:rsidRDefault="000B70B2" w:rsidP="00273A35">
      <w:pPr>
        <w:pStyle w:val="ScreenCapture"/>
      </w:pPr>
      <w:r w:rsidRPr="00EE678B">
        <w:t>From: OUTPATIENT PHARMACY  In 'IN' basket. Page 1  *New*</w:t>
      </w:r>
    </w:p>
    <w:p w:rsidR="000B70B2" w:rsidRPr="00EE678B" w:rsidRDefault="000B70B2" w:rsidP="00273A35">
      <w:pPr>
        <w:pStyle w:val="ScreenCapture"/>
      </w:pPr>
      <w:r w:rsidRPr="00EE678B">
        <w:t>-------------------------------------------------------------------------------</w:t>
      </w:r>
    </w:p>
    <w:p w:rsidR="000B70B2" w:rsidRPr="00EE678B" w:rsidRDefault="000B70B2" w:rsidP="00273A35">
      <w:pPr>
        <w:pStyle w:val="ScreenCapture"/>
      </w:pPr>
      <w:r w:rsidRPr="00EE678B">
        <w:t>The INPATIENT Rx Patient Status has been marked as</w:t>
      </w:r>
    </w:p>
    <w:p w:rsidR="000B70B2" w:rsidRPr="00EE678B" w:rsidRDefault="000B70B2" w:rsidP="00273A35">
      <w:pPr>
        <w:pStyle w:val="ScreenCapture"/>
      </w:pPr>
      <w:r w:rsidRPr="00EE678B">
        <w:t xml:space="preserve">Exempt from Copayment by </w:t>
      </w:r>
      <w:r w:rsidRPr="00EE678B">
        <w:rPr>
          <w:caps/>
        </w:rPr>
        <w:t>OPPHARMACIST3,THREE</w:t>
      </w:r>
      <w:r w:rsidRPr="00EE678B">
        <w:t>.</w:t>
      </w:r>
    </w:p>
    <w:p w:rsidR="000B70B2" w:rsidRPr="00EE678B" w:rsidRDefault="000B70B2" w:rsidP="00273A35">
      <w:pPr>
        <w:pStyle w:val="ScreenCapture"/>
      </w:pPr>
      <w:r w:rsidRPr="00EE678B">
        <w:t>Every prescription with this Rx Patient Status will not be charged a Copayment.</w:t>
      </w:r>
    </w:p>
    <w:p w:rsidR="000B70B2" w:rsidRPr="00EE678B" w:rsidRDefault="000B70B2" w:rsidP="00273A35">
      <w:pPr>
        <w:pStyle w:val="ScreenCapture"/>
      </w:pPr>
    </w:p>
    <w:p w:rsidR="000B70B2" w:rsidRPr="00EE678B" w:rsidRDefault="000B70B2" w:rsidP="00273A35">
      <w:pPr>
        <w:pStyle w:val="ScreenCapture"/>
      </w:pPr>
      <w:r w:rsidRPr="00EE678B">
        <w:t>Enter message action (in IN basket): Ignore//</w:t>
      </w:r>
    </w:p>
    <w:p w:rsidR="000B70B2" w:rsidRPr="00EE678B" w:rsidRDefault="000B70B2" w:rsidP="000B70B2"/>
    <w:p w:rsidR="000B70B2" w:rsidRPr="00EE678B" w:rsidRDefault="000B70B2" w:rsidP="000B70B2">
      <w:pPr>
        <w:rPr>
          <w:color w:val="000000"/>
          <w:szCs w:val="20"/>
        </w:rPr>
      </w:pPr>
      <w:r w:rsidRPr="00EE678B">
        <w:rPr>
          <w:color w:val="000000"/>
          <w:szCs w:val="20"/>
        </w:rPr>
        <w:t>The text differs slightly when the copay exemption is removed.</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Exemption Removed</w:t>
      </w:r>
    </w:p>
    <w:p w:rsidR="000B70B2" w:rsidRPr="00EE678B" w:rsidRDefault="000B70B2" w:rsidP="00273A35">
      <w:pPr>
        <w:pStyle w:val="ScreenCapture"/>
      </w:pPr>
      <w:r w:rsidRPr="00EE678B">
        <w:t>The Exempt from Copayment status has been removed from the</w:t>
      </w:r>
    </w:p>
    <w:p w:rsidR="000B70B2" w:rsidRPr="00EE678B" w:rsidRDefault="000B70B2" w:rsidP="00273A35">
      <w:pPr>
        <w:pStyle w:val="ScreenCapture"/>
      </w:pPr>
      <w:r w:rsidRPr="00EE678B">
        <w:t xml:space="preserve">OPT NSC Rx Patient Status by </w:t>
      </w:r>
      <w:r w:rsidRPr="00EE678B">
        <w:rPr>
          <w:caps/>
        </w:rPr>
        <w:t>OPPHARMACIST3,THREE</w:t>
      </w:r>
      <w:r w:rsidRPr="00EE678B">
        <w:t>.</w:t>
      </w:r>
    </w:p>
    <w:p w:rsidR="000B70B2" w:rsidRPr="00EE678B" w:rsidRDefault="000B70B2" w:rsidP="00273A35">
      <w:pPr>
        <w:pStyle w:val="ScreenCapture"/>
      </w:pPr>
      <w:r w:rsidRPr="00EE678B">
        <w:t>Prescriptions entered with this Rx Patient Status will not be exempt from</w:t>
      </w:r>
    </w:p>
    <w:p w:rsidR="000B70B2" w:rsidRPr="00EE678B" w:rsidRDefault="000B70B2" w:rsidP="00273A35">
      <w:pPr>
        <w:pStyle w:val="ScreenCapture"/>
      </w:pPr>
      <w:r w:rsidRPr="00EE678B">
        <w:t>Copayment.</w:t>
      </w:r>
    </w:p>
    <w:p w:rsidR="000B70B2" w:rsidRPr="00EE678B" w:rsidRDefault="000B70B2" w:rsidP="004E0305">
      <w:pPr>
        <w:pStyle w:val="Heading2"/>
      </w:pPr>
      <w:bookmarkStart w:id="1788" w:name="_Toc38424557"/>
      <w:bookmarkStart w:id="1789" w:name="_Toc280701155"/>
      <w:bookmarkStart w:id="1790" w:name="_Toc299044326"/>
      <w:bookmarkStart w:id="1791" w:name="_Toc280853495"/>
      <w:bookmarkStart w:id="1792" w:name="_Toc303286074"/>
      <w:bookmarkStart w:id="1793" w:name="_Toc339961957"/>
      <w:bookmarkStart w:id="1794" w:name="_Toc339962483"/>
      <w:bookmarkStart w:id="1795" w:name="_Toc340138616"/>
      <w:bookmarkStart w:id="1796" w:name="_Toc340138899"/>
      <w:bookmarkStart w:id="1797" w:name="_Toc340139166"/>
      <w:bookmarkStart w:id="1798" w:name="_Toc340143792"/>
      <w:bookmarkStart w:id="1799" w:name="_Toc340144049"/>
      <w:bookmarkStart w:id="1800" w:name="_Toc4140339"/>
      <w:r w:rsidRPr="00EE678B">
        <w:t>Reset Copay Status/Cancel Charges</w:t>
      </w:r>
      <w:bookmarkEnd w:id="1788"/>
      <w:bookmarkEnd w:id="1789"/>
      <w:bookmarkEnd w:id="1790"/>
      <w:bookmarkEnd w:id="1791"/>
      <w:bookmarkEnd w:id="1792"/>
      <w:bookmarkEnd w:id="1793"/>
      <w:bookmarkEnd w:id="1794"/>
      <w:bookmarkEnd w:id="1795"/>
      <w:bookmarkEnd w:id="1796"/>
      <w:bookmarkEnd w:id="1797"/>
      <w:bookmarkEnd w:id="1798"/>
      <w:bookmarkEnd w:id="1799"/>
      <w:bookmarkEnd w:id="1800"/>
      <w:r w:rsidRPr="00EE678B">
        <w:fldChar w:fldCharType="begin"/>
      </w:r>
      <w:r w:rsidRPr="00EE678B">
        <w:instrText>XE "Reset Copay Status/Cancel Charges"</w:instrText>
      </w:r>
      <w:r w:rsidRPr="00EE678B">
        <w:fldChar w:fldCharType="end"/>
      </w:r>
    </w:p>
    <w:p w:rsidR="000B70B2" w:rsidRPr="00EE678B" w:rsidRDefault="000B70B2" w:rsidP="00FC7A1D">
      <w:pPr>
        <w:pStyle w:val="Manual-optionname"/>
      </w:pPr>
      <w:r w:rsidRPr="00EE678B">
        <w:t>[PSOCP RESET COPAY STATUS]</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 xml:space="preserve">This option combines and enhances the functionality of the previous </w:t>
      </w:r>
      <w:r w:rsidRPr="00EE678B">
        <w:rPr>
          <w:i/>
          <w:iCs/>
          <w:color w:val="000000"/>
          <w:szCs w:val="20"/>
        </w:rPr>
        <w:t>Remove Copay Charge</w:t>
      </w:r>
      <w:r w:rsidRPr="00EE678B">
        <w:rPr>
          <w:color w:val="000000"/>
          <w:szCs w:val="20"/>
        </w:rPr>
        <w:t xml:space="preserve"> and </w:t>
      </w:r>
      <w:r w:rsidRPr="00EE678B">
        <w:rPr>
          <w:i/>
          <w:iCs/>
          <w:color w:val="000000"/>
          <w:szCs w:val="20"/>
        </w:rPr>
        <w:t>Reset Copay Status</w:t>
      </w:r>
      <w:r w:rsidRPr="00EE678B">
        <w:rPr>
          <w:color w:val="000000"/>
          <w:szCs w:val="20"/>
        </w:rPr>
        <w:t xml:space="preserve"> options. Three basic functions can be performed with this option:</w:t>
      </w:r>
    </w:p>
    <w:p w:rsidR="000B70B2" w:rsidRPr="00EE678B" w:rsidRDefault="000B70B2">
      <w:pPr>
        <w:numPr>
          <w:ilvl w:val="0"/>
          <w:numId w:val="35"/>
        </w:numPr>
        <w:spacing w:before="120"/>
        <w:rPr>
          <w:color w:val="000000"/>
          <w:szCs w:val="20"/>
        </w:rPr>
        <w:pPrChange w:id="1801" w:author="Fred Perez" w:date="2019-03-22T09:44:00Z">
          <w:pPr>
            <w:numPr>
              <w:numId w:val="37"/>
            </w:numPr>
            <w:tabs>
              <w:tab w:val="num" w:pos="720"/>
            </w:tabs>
            <w:spacing w:before="120"/>
            <w:ind w:left="720" w:hanging="360"/>
          </w:pPr>
        </w:pPrChange>
      </w:pPr>
      <w:r w:rsidRPr="00EE678B">
        <w:rPr>
          <w:color w:val="000000"/>
          <w:szCs w:val="20"/>
        </w:rPr>
        <w:t>The prescription’s copay status can be reset.</w:t>
      </w:r>
    </w:p>
    <w:p w:rsidR="000B70B2" w:rsidRPr="00EE678B" w:rsidRDefault="000B70B2">
      <w:pPr>
        <w:numPr>
          <w:ilvl w:val="0"/>
          <w:numId w:val="35"/>
        </w:numPr>
        <w:rPr>
          <w:color w:val="000000"/>
          <w:szCs w:val="20"/>
        </w:rPr>
        <w:pPrChange w:id="1802" w:author="Fred Perez" w:date="2019-03-22T09:44:00Z">
          <w:pPr>
            <w:numPr>
              <w:numId w:val="37"/>
            </w:numPr>
            <w:tabs>
              <w:tab w:val="num" w:pos="720"/>
            </w:tabs>
            <w:ind w:left="720" w:hanging="360"/>
          </w:pPr>
        </w:pPrChange>
      </w:pPr>
      <w:r w:rsidRPr="00EE678B">
        <w:rPr>
          <w:color w:val="000000"/>
          <w:szCs w:val="20"/>
        </w:rPr>
        <w:t>Responses to the medication exemption questions can be entered or changed.</w:t>
      </w:r>
    </w:p>
    <w:p w:rsidR="000B70B2" w:rsidRPr="00EE678B" w:rsidRDefault="000B70B2">
      <w:pPr>
        <w:numPr>
          <w:ilvl w:val="0"/>
          <w:numId w:val="35"/>
        </w:numPr>
        <w:rPr>
          <w:color w:val="000000"/>
          <w:szCs w:val="20"/>
        </w:rPr>
        <w:pPrChange w:id="1803" w:author="Fred Perez" w:date="2019-03-22T09:44:00Z">
          <w:pPr>
            <w:numPr>
              <w:numId w:val="37"/>
            </w:numPr>
            <w:tabs>
              <w:tab w:val="num" w:pos="720"/>
            </w:tabs>
            <w:ind w:left="720" w:hanging="360"/>
          </w:pPr>
        </w:pPrChange>
      </w:pPr>
      <w:r w:rsidRPr="00EE678B">
        <w:rPr>
          <w:color w:val="000000"/>
          <w:szCs w:val="20"/>
        </w:rPr>
        <w:t>All or selected copay charges can be cancelled.</w:t>
      </w:r>
    </w:p>
    <w:p w:rsidR="00E84008" w:rsidRDefault="00E84008" w:rsidP="000B70B2">
      <w:pPr>
        <w:rPr>
          <w:color w:val="000000"/>
          <w:szCs w:val="20"/>
        </w:rPr>
      </w:pPr>
    </w:p>
    <w:p w:rsidR="00E84008" w:rsidRDefault="00E84008" w:rsidP="00E84008">
      <w:pPr>
        <w:rPr>
          <w:color w:val="000000"/>
          <w:sz w:val="24"/>
          <w:szCs w:val="24"/>
        </w:rPr>
      </w:pPr>
      <w:bookmarkStart w:id="1804" w:name="page_40"/>
      <w:bookmarkEnd w:id="1804"/>
      <w:r>
        <w:rPr>
          <w:color w:val="000000"/>
        </w:rPr>
        <w:t>Prepayments (credit balances) will no longer be automatically created when resetting or cancelling charges.  Users will receive a VistA message that alerts the user to a possible manual refund situation.  This is a change but is standard VistA functionality.  The elimination of prepays is associated with both the standing Copay Reset option and the new List Manager option.</w:t>
      </w:r>
    </w:p>
    <w:p w:rsidR="00E84008" w:rsidRDefault="00E84008" w:rsidP="00E84008">
      <w:pPr>
        <w:rPr>
          <w:color w:val="000000"/>
          <w:szCs w:val="20"/>
        </w:rPr>
      </w:pPr>
    </w:p>
    <w:p w:rsidR="00E84008" w:rsidRDefault="00E84008" w:rsidP="00E84008">
      <w:pPr>
        <w:rPr>
          <w:color w:val="000000"/>
          <w:szCs w:val="20"/>
        </w:rPr>
      </w:pPr>
      <w:r>
        <w:rPr>
          <w:color w:val="000000"/>
          <w:szCs w:val="20"/>
        </w:rPr>
        <w:t>The actions allowed depend on the copay status of the patient and that of the selected prescription. The user needs to know the prescription number to be changed when accessing this option.</w:t>
      </w:r>
    </w:p>
    <w:p w:rsidR="00E84008" w:rsidRDefault="00E84008" w:rsidP="00E84008">
      <w:pPr>
        <w:rPr>
          <w:color w:val="000000"/>
          <w:szCs w:val="20"/>
        </w:rPr>
      </w:pPr>
    </w:p>
    <w:p w:rsidR="00E84008" w:rsidRDefault="00E84008" w:rsidP="00E84008">
      <w:pPr>
        <w:rPr>
          <w:color w:val="000000"/>
          <w:szCs w:val="20"/>
        </w:rPr>
      </w:pPr>
      <w:r>
        <w:rPr>
          <w:color w:val="000000"/>
          <w:szCs w:val="20"/>
        </w:rPr>
        <w:t>Other actions listed at the bottom of the screen are provided to allow the user to look up additional information about the patient.  These actions are:  Account Profile, Bill Profile, Bill Inquiry, Third Party Inquiry, and Patient Inquiry.</w:t>
      </w:r>
    </w:p>
    <w:p w:rsidR="00E84008" w:rsidRDefault="00E84008" w:rsidP="00E84008">
      <w:pPr>
        <w:rPr>
          <w:color w:val="000000"/>
          <w:szCs w:val="20"/>
        </w:rPr>
      </w:pPr>
    </w:p>
    <w:p w:rsidR="00E84008" w:rsidRDefault="00E84008" w:rsidP="00E84008">
      <w:pPr>
        <w:autoSpaceDE w:val="0"/>
        <w:autoSpaceDN w:val="0"/>
        <w:rPr>
          <w:rFonts w:ascii="Courier New" w:hAnsi="Courier New" w:cs="Courier New"/>
          <w:sz w:val="20"/>
          <w:szCs w:val="20"/>
          <w:u w:val="single"/>
        </w:rPr>
      </w:pPr>
      <w:r>
        <w:rPr>
          <w:rFonts w:ascii="Courier New" w:hAnsi="Courier New" w:cs="Courier New"/>
          <w:b/>
          <w:bCs/>
          <w:sz w:val="20"/>
          <w:szCs w:val="20"/>
          <w:u w:val="single"/>
        </w:rPr>
        <w:t xml:space="preserve">Patient Medications </w:t>
      </w:r>
      <w:r>
        <w:rPr>
          <w:rFonts w:ascii="Courier New" w:hAnsi="Courier New" w:cs="Courier New"/>
          <w:sz w:val="20"/>
          <w:szCs w:val="20"/>
          <w:u w:val="single"/>
        </w:rPr>
        <w:t xml:space="preserve">         Mar 14, 2017@13:53:17          Page:    1 of    2 </w:t>
      </w:r>
    </w:p>
    <w:p w:rsidR="00E84008" w:rsidRDefault="00E84008" w:rsidP="00E84008">
      <w:pPr>
        <w:autoSpaceDE w:val="0"/>
        <w:autoSpaceDN w:val="0"/>
        <w:rPr>
          <w:rFonts w:ascii="Courier New" w:hAnsi="Courier New" w:cs="Courier New"/>
          <w:sz w:val="20"/>
          <w:szCs w:val="20"/>
          <w:u w:val="single"/>
        </w:rPr>
      </w:pPr>
      <w:r>
        <w:rPr>
          <w:rFonts w:ascii="Courier New" w:hAnsi="Courier New" w:cs="Courier New"/>
          <w:sz w:val="20"/>
          <w:szCs w:val="20"/>
          <w:u w:val="single"/>
        </w:rPr>
        <w:t xml:space="preserve">     Patient Name           ID     Medication        Fill DT  Status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1   XXXX,XXXXXXX XXXX      X0000  SILDENAFIL CITRA  06/16/12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Rx#:2345682-5              BIL#:442-K2027X3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2  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09/27/12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Rx#:2345682-6              BIL#:442-K302AIU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3  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10/12/12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Rx#:2345682A-0             BIL#:442-K302AIU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MT:NO LONGER REQUIRE          DT:            </w:t>
      </w:r>
      <w:r>
        <w:rPr>
          <w:rFonts w:ascii="Courier New" w:hAnsi="Courier New" w:cs="Courier New"/>
          <w:color w:val="1F497D"/>
          <w:sz w:val="20"/>
          <w:szCs w:val="20"/>
        </w:rPr>
        <w:t>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4   </w:t>
      </w:r>
      <w:r>
        <w:rPr>
          <w:rFonts w:ascii="Courier New" w:hAnsi="Courier New" w:cs="Courier New"/>
          <w:color w:val="1F497D"/>
          <w:sz w:val="20"/>
          <w:szCs w:val="20"/>
        </w:rPr>
        <w:t> </w:t>
      </w:r>
      <w:r>
        <w:rPr>
          <w:rFonts w:ascii="Courier New" w:hAnsi="Courier New" w:cs="Courier New"/>
          <w:sz w:val="20"/>
          <w:szCs w:val="20"/>
        </w:rPr>
        <w:t xml:space="preserve">XXXX,XXXXXXX XXXX      X0000  SILDENAFIL CITRA  11/04/12 COLLECTED/CLOSED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SC:YES   SC%:10               Rx#:2345682A-1             BIL#:442-K302MXR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MT:NO LONGER REQUIRE          DT:            </w:t>
      </w:r>
      <w:r>
        <w:rPr>
          <w:rFonts w:ascii="Courier New" w:hAnsi="Courier New" w:cs="Courier New"/>
          <w:color w:val="1F497D"/>
          <w:sz w:val="20"/>
          <w:szCs w:val="20"/>
        </w:rPr>
        <w:t xml:space="preserve">   </w:t>
      </w:r>
      <w:r>
        <w:rPr>
          <w:rFonts w:ascii="Courier New" w:hAnsi="Courier New" w:cs="Courier New"/>
          <w:sz w:val="20"/>
          <w:szCs w:val="20"/>
        </w:rPr>
        <w:t>RX:Previously NON-</w:t>
      </w:r>
    </w:p>
    <w:p w:rsidR="00E84008" w:rsidRDefault="00E84008" w:rsidP="00E84008">
      <w:pPr>
        <w:autoSpaceDE w:val="0"/>
        <w:autoSpaceDN w:val="0"/>
        <w:rPr>
          <w:rFonts w:ascii="Courier New" w:hAnsi="Courier New" w:cs="Courier New"/>
          <w:sz w:val="20"/>
          <w:szCs w:val="20"/>
        </w:rPr>
      </w:pP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 xml:space="preserve">+         Enter ?? for more actions                                             </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RC Reset/Cancel           AP Account Profile        BP Bill Profile</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CA Cancel Charge          PB Bill Inquiry           TP Third Party Inq.</w:t>
      </w:r>
    </w:p>
    <w:p w:rsidR="00E84008" w:rsidRDefault="00E84008" w:rsidP="00E84008">
      <w:pPr>
        <w:autoSpaceDE w:val="0"/>
        <w:autoSpaceDN w:val="0"/>
        <w:rPr>
          <w:rFonts w:ascii="Courier New" w:hAnsi="Courier New" w:cs="Courier New"/>
          <w:sz w:val="20"/>
          <w:szCs w:val="20"/>
        </w:rPr>
      </w:pPr>
      <w:r>
        <w:rPr>
          <w:rFonts w:ascii="Courier New" w:hAnsi="Courier New" w:cs="Courier New"/>
          <w:sz w:val="20"/>
          <w:szCs w:val="20"/>
        </w:rPr>
        <w:t>EC Excel Report           PI Patient Inquiry        CP Change Patient</w:t>
      </w:r>
    </w:p>
    <w:p w:rsidR="00E84008" w:rsidRDefault="00E84008" w:rsidP="00E84008">
      <w:pPr>
        <w:rPr>
          <w:color w:val="000000"/>
        </w:rPr>
      </w:pPr>
      <w:r>
        <w:rPr>
          <w:rFonts w:ascii="Courier New" w:hAnsi="Courier New" w:cs="Courier New"/>
          <w:sz w:val="20"/>
          <w:szCs w:val="20"/>
        </w:rPr>
        <w:t>Select Action:Next Screen//</w:t>
      </w:r>
    </w:p>
    <w:p w:rsidR="000B70B2" w:rsidRPr="00EE678B" w:rsidRDefault="000B70B2" w:rsidP="000B70B2">
      <w:pPr>
        <w:rPr>
          <w:color w:val="000000"/>
          <w:szCs w:val="20"/>
        </w:rPr>
      </w:pPr>
    </w:p>
    <w:p w:rsidR="000B70B2" w:rsidRPr="00EE678B" w:rsidRDefault="000B70B2" w:rsidP="007A1309">
      <w:pPr>
        <w:pStyle w:val="Heading3"/>
      </w:pPr>
      <w:bookmarkStart w:id="1805" w:name="_Toc280701156"/>
      <w:bookmarkStart w:id="1806" w:name="_Toc299044327"/>
      <w:bookmarkStart w:id="1807" w:name="_Toc280853496"/>
      <w:bookmarkStart w:id="1808" w:name="_Toc303286075"/>
      <w:bookmarkStart w:id="1809" w:name="_Toc339961958"/>
      <w:bookmarkStart w:id="1810" w:name="_Toc339962484"/>
      <w:bookmarkStart w:id="1811" w:name="_Toc340138617"/>
      <w:bookmarkStart w:id="1812" w:name="_Toc340138900"/>
      <w:bookmarkStart w:id="1813" w:name="_Toc340139167"/>
      <w:bookmarkStart w:id="1814" w:name="_Toc340143793"/>
      <w:bookmarkStart w:id="1815" w:name="_Toc340144050"/>
      <w:bookmarkStart w:id="1816" w:name="_Toc4140340"/>
      <w:r w:rsidRPr="00EE678B">
        <w:t>Reset Copay Status</w:t>
      </w:r>
      <w:bookmarkEnd w:id="1805"/>
      <w:bookmarkEnd w:id="1806"/>
      <w:bookmarkEnd w:id="1807"/>
      <w:bookmarkEnd w:id="1808"/>
      <w:bookmarkEnd w:id="1809"/>
      <w:bookmarkEnd w:id="1810"/>
      <w:bookmarkEnd w:id="1811"/>
      <w:bookmarkEnd w:id="1812"/>
      <w:bookmarkEnd w:id="1813"/>
      <w:bookmarkEnd w:id="1814"/>
      <w:bookmarkEnd w:id="1815"/>
      <w:bookmarkEnd w:id="1816"/>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Two methods can be used to change the copay status of a prescription directly. The first method is illustrated below. By entering “Yes” at the “Do you want to reset the status to NO COPAYMENT?” prompt and entering a reason for the reset, the prescription’s copay status is changed from COPAY to NO COPAYMENT.</w:t>
      </w:r>
    </w:p>
    <w:p w:rsidR="000B70B2" w:rsidRPr="00EE678B" w:rsidRDefault="000B70B2" w:rsidP="000B70B2">
      <w:pPr>
        <w:rPr>
          <w:color w:val="000000"/>
          <w:szCs w:val="20"/>
        </w:rPr>
      </w:pPr>
      <w:bookmarkStart w:id="1817" w:name="OLE_LINK4"/>
      <w:bookmarkStart w:id="1818" w:name="OLE_LINK7"/>
    </w:p>
    <w:bookmarkEnd w:id="1817"/>
    <w:bookmarkEnd w:id="1818"/>
    <w:p w:rsidR="000B70B2" w:rsidRPr="00EE678B" w:rsidRDefault="000B70B2" w:rsidP="00AC3658">
      <w:pPr>
        <w:pStyle w:val="ExampleHeading"/>
      </w:pPr>
      <w:r w:rsidRPr="00EE678B">
        <w:t>Example: Change the Copay Status</w:t>
      </w:r>
    </w:p>
    <w:bookmarkEnd w:id="1752"/>
    <w:bookmarkEnd w:id="1753"/>
    <w:bookmarkEnd w:id="1754"/>
    <w:p w:rsidR="000B70B2" w:rsidRPr="00EE678B" w:rsidRDefault="000B70B2" w:rsidP="00273A35">
      <w:pPr>
        <w:pStyle w:val="ScreenCapture"/>
      </w:pPr>
      <w:r w:rsidRPr="00EE678B">
        <w:t xml:space="preserve">Select PRESCRIPTION RX #: </w:t>
      </w:r>
      <w:r w:rsidRPr="00EE678B">
        <w:rPr>
          <w:b/>
          <w:bCs/>
        </w:rPr>
        <w:t>559157</w:t>
      </w:r>
      <w:r w:rsidRPr="00EE678B">
        <w:t xml:space="preserve">       NIACIN (NIASPAN-KOS) 500MG SA TAB </w:t>
      </w:r>
    </w:p>
    <w:p w:rsidR="000B70B2" w:rsidRPr="00EE678B" w:rsidRDefault="000B70B2" w:rsidP="00273A35">
      <w:pPr>
        <w:pStyle w:val="ScreenCapture"/>
      </w:pPr>
    </w:p>
    <w:p w:rsidR="000B70B2" w:rsidRPr="00EE678B" w:rsidRDefault="000B70B2" w:rsidP="00273A35">
      <w:pPr>
        <w:pStyle w:val="ScreenCapture"/>
        <w:rPr>
          <w:rFonts w:ascii="Arial" w:hAnsi="Arial"/>
          <w:i/>
          <w:iCs/>
        </w:rPr>
      </w:pPr>
      <w:r w:rsidRPr="00EE678B">
        <w:t xml:space="preserve">Rx # 559157 is a Copay prescription  </w:t>
      </w:r>
    </w:p>
    <w:p w:rsidR="000B70B2" w:rsidRPr="00EE678B" w:rsidRDefault="000B70B2" w:rsidP="000B70B2"/>
    <w:p w:rsidR="000B70B2" w:rsidRPr="00EE678B" w:rsidRDefault="000B70B2" w:rsidP="000B70B2">
      <w:r w:rsidRPr="00EE678B">
        <w:t>The reset prompt displays only if there are no exemption flags set to ‘Yes.’</w:t>
      </w:r>
    </w:p>
    <w:p w:rsidR="000B70B2" w:rsidRPr="00EE678B" w:rsidRDefault="000B70B2" w:rsidP="000B70B2"/>
    <w:p w:rsidR="000B70B2" w:rsidRPr="00EE678B" w:rsidRDefault="000B70B2" w:rsidP="00273A35">
      <w:pPr>
        <w:pStyle w:val="ScreenCapture"/>
      </w:pPr>
      <w:r w:rsidRPr="00EE678B">
        <w:t xml:space="preserve">Do you want to reset the status to NO COPAYMENT? N// </w:t>
      </w:r>
      <w:r w:rsidRPr="00EE678B">
        <w:rPr>
          <w:b/>
          <w:bCs/>
        </w:rPr>
        <w:t>Y</w:t>
      </w:r>
      <w:r w:rsidRPr="00EE678B">
        <w:t>ES</w:t>
      </w:r>
    </w:p>
    <w:p w:rsidR="000B70B2" w:rsidRPr="00EE678B" w:rsidRDefault="000B70B2" w:rsidP="00273A35">
      <w:pPr>
        <w:pStyle w:val="ScreenCapture"/>
      </w:pPr>
      <w:bookmarkStart w:id="1819" w:name="OLE_LINK8"/>
      <w:r w:rsidRPr="00EE678B">
        <w:t>Select Reason for Reset :</w:t>
      </w:r>
      <w:r w:rsidRPr="00EE678B">
        <w:rPr>
          <w:b/>
        </w:rPr>
        <w:t xml:space="preserve"> ??</w:t>
      </w:r>
    </w:p>
    <w:bookmarkEnd w:id="1819"/>
    <w:p w:rsidR="000B70B2" w:rsidRPr="00EE678B" w:rsidRDefault="000B70B2" w:rsidP="00273A35">
      <w:pPr>
        <w:pStyle w:val="ScreenCapture"/>
      </w:pPr>
    </w:p>
    <w:p w:rsidR="000B70B2" w:rsidRPr="00EE678B" w:rsidRDefault="000B70B2" w:rsidP="00273A35">
      <w:pPr>
        <w:pStyle w:val="ScreenCapture"/>
      </w:pPr>
      <w:r w:rsidRPr="00EE678B">
        <w:t xml:space="preserve">   Choose from:</w:t>
      </w:r>
    </w:p>
    <w:p w:rsidR="000B70B2" w:rsidRPr="00EE678B" w:rsidRDefault="000B70B2" w:rsidP="00273A35">
      <w:pPr>
        <w:pStyle w:val="ScreenCapture"/>
      </w:pPr>
      <w:r w:rsidRPr="00EE678B">
        <w:t xml:space="preserve">   1            RX REFUSED</w:t>
      </w:r>
    </w:p>
    <w:p w:rsidR="000B70B2" w:rsidRPr="00EE678B" w:rsidRDefault="000B70B2" w:rsidP="00273A35">
      <w:pPr>
        <w:pStyle w:val="ScreenCapture"/>
      </w:pPr>
      <w:r w:rsidRPr="00EE678B">
        <w:t xml:space="preserve">   2            RX NEVER RECEIVED</w:t>
      </w:r>
    </w:p>
    <w:p w:rsidR="000B70B2" w:rsidRPr="00EE678B" w:rsidRDefault="000B70B2" w:rsidP="00273A35">
      <w:pPr>
        <w:pStyle w:val="ScreenCapture"/>
      </w:pPr>
      <w:r w:rsidRPr="00EE678B">
        <w:t xml:space="preserve">   3            RX RETURNED/DAMAGED (MAIL)</w:t>
      </w:r>
    </w:p>
    <w:p w:rsidR="000B70B2" w:rsidRPr="00EE678B" w:rsidRDefault="000B70B2" w:rsidP="00273A35">
      <w:pPr>
        <w:pStyle w:val="ScreenCapture"/>
      </w:pPr>
      <w:r w:rsidRPr="00EE678B">
        <w:t xml:space="preserve">   4            ENTERED IN ERROR</w:t>
      </w:r>
    </w:p>
    <w:p w:rsidR="000B70B2" w:rsidRPr="00EE678B" w:rsidRDefault="000B70B2" w:rsidP="00273A35">
      <w:pPr>
        <w:pStyle w:val="ScreenCapture"/>
      </w:pPr>
      <w:r w:rsidRPr="00EE678B">
        <w:t xml:space="preserve">   5            RX CANCELLED</w:t>
      </w:r>
    </w:p>
    <w:p w:rsidR="000B70B2" w:rsidRPr="00EE678B" w:rsidRDefault="000B70B2" w:rsidP="00273A35">
      <w:pPr>
        <w:pStyle w:val="ScreenCapture"/>
      </w:pPr>
      <w:r w:rsidRPr="00EE678B">
        <w:t xml:space="preserve">   6            INPATIENT/PASS</w:t>
      </w:r>
    </w:p>
    <w:p w:rsidR="000B70B2" w:rsidRPr="00EE678B" w:rsidRDefault="000B70B2" w:rsidP="00273A35">
      <w:pPr>
        <w:pStyle w:val="ScreenCapture"/>
      </w:pPr>
      <w:r w:rsidRPr="00EE678B">
        <w:t xml:space="preserve">   7            INVESTIGATIONAL DRUG</w:t>
      </w:r>
    </w:p>
    <w:p w:rsidR="000B70B2" w:rsidRPr="00EE678B" w:rsidRDefault="000B70B2" w:rsidP="00273A35">
      <w:pPr>
        <w:pStyle w:val="ScreenCapture"/>
      </w:pPr>
      <w:r w:rsidRPr="00EE678B">
        <w:t xml:space="preserve">   8            RX DELETED</w:t>
      </w:r>
    </w:p>
    <w:p w:rsidR="000B70B2" w:rsidRPr="00EE678B" w:rsidRDefault="000B70B2" w:rsidP="00273A35">
      <w:pPr>
        <w:pStyle w:val="ScreenCapture"/>
      </w:pPr>
      <w:r w:rsidRPr="00EE678B">
        <w:t xml:space="preserve">   9            EMPLOYEE</w:t>
      </w:r>
    </w:p>
    <w:p w:rsidR="000B70B2" w:rsidRPr="00EE678B" w:rsidRDefault="000B70B2" w:rsidP="00273A35">
      <w:pPr>
        <w:pStyle w:val="ScreenCapture"/>
      </w:pPr>
      <w:r w:rsidRPr="00EE678B">
        <w:t xml:space="preserve">   10           CNH</w:t>
      </w:r>
      <w:r w:rsidR="00D8267F" w:rsidRPr="00EE678B">
        <w:t xml:space="preserve"> </w:t>
      </w:r>
      <w:r w:rsidRPr="00EE678B">
        <w:t>– 3 DAY</w:t>
      </w:r>
    </w:p>
    <w:p w:rsidR="000B70B2" w:rsidRPr="00EE678B" w:rsidRDefault="000B70B2" w:rsidP="00273A35">
      <w:pPr>
        <w:pStyle w:val="ScreenCapture"/>
      </w:pPr>
      <w:r w:rsidRPr="00EE678B">
        <w:t xml:space="preserve">   11           PATIENT DECEASED</w:t>
      </w:r>
    </w:p>
    <w:p w:rsidR="000B70B2" w:rsidRPr="00EE678B" w:rsidRDefault="000B70B2" w:rsidP="00273A35">
      <w:pPr>
        <w:pStyle w:val="ScreenCapture"/>
      </w:pPr>
      <w:r w:rsidRPr="00EE678B">
        <w:t xml:space="preserve">   12           SUPPLY ITEM</w:t>
      </w:r>
    </w:p>
    <w:p w:rsidR="000B70B2" w:rsidRPr="00EE678B" w:rsidRDefault="000B70B2" w:rsidP="00273A35">
      <w:pPr>
        <w:pStyle w:val="ScreenCapture"/>
      </w:pPr>
      <w:r w:rsidRPr="00EE678B">
        <w:t xml:space="preserve">   13           BEDSIDE MEDICATIONS</w:t>
      </w:r>
    </w:p>
    <w:p w:rsidR="000B70B2" w:rsidRPr="00EE678B" w:rsidRDefault="000B70B2" w:rsidP="00273A35">
      <w:pPr>
        <w:pStyle w:val="ScreenCapture"/>
      </w:pPr>
      <w:r w:rsidRPr="00EE678B">
        <w:t xml:space="preserve">   14           ELIGIBILITY INCORRECT</w:t>
      </w:r>
    </w:p>
    <w:p w:rsidR="000B70B2" w:rsidRPr="00EE678B" w:rsidRDefault="000B70B2" w:rsidP="00273A35">
      <w:pPr>
        <w:pStyle w:val="ScreenCapture"/>
      </w:pPr>
      <w:r w:rsidRPr="00EE678B">
        <w:t xml:space="preserve">   15           CHANGE IN ELIGIBILITY</w:t>
      </w:r>
    </w:p>
    <w:p w:rsidR="000B70B2" w:rsidRPr="00EE678B" w:rsidRDefault="000B70B2" w:rsidP="00273A35">
      <w:pPr>
        <w:pStyle w:val="ScreenCapture"/>
      </w:pPr>
      <w:r w:rsidRPr="00EE678B">
        <w:t xml:space="preserve">   16           RX EDITED</w:t>
      </w:r>
    </w:p>
    <w:p w:rsidR="000B70B2" w:rsidRPr="00EE678B" w:rsidRDefault="000B70B2" w:rsidP="00273A35">
      <w:pPr>
        <w:pStyle w:val="ScreenCapture"/>
      </w:pPr>
      <w:r w:rsidRPr="00EE678B">
        <w:t xml:space="preserve">   21           RX COPAY INCOME EXEMPTION</w:t>
      </w:r>
    </w:p>
    <w:p w:rsidR="000B70B2" w:rsidRPr="00EE678B" w:rsidRDefault="000B70B2" w:rsidP="00273A35">
      <w:pPr>
        <w:pStyle w:val="ScreenCapture"/>
      </w:pPr>
      <w:r w:rsidRPr="00EE678B">
        <w:t xml:space="preserve">   33           AGENT ORANGE RELATED</w:t>
      </w:r>
    </w:p>
    <w:p w:rsidR="000B70B2" w:rsidRPr="00EE678B" w:rsidRDefault="000B70B2" w:rsidP="00273A35">
      <w:pPr>
        <w:pStyle w:val="ScreenCapture"/>
      </w:pPr>
      <w:r w:rsidRPr="00EE678B">
        <w:t xml:space="preserve">   34           IONIZING RAD RELATED</w:t>
      </w:r>
    </w:p>
    <w:p w:rsidR="000B70B2" w:rsidRPr="00EE678B" w:rsidRDefault="000B70B2" w:rsidP="00273A35">
      <w:pPr>
        <w:pStyle w:val="ScreenCapture"/>
      </w:pPr>
      <w:r w:rsidRPr="00EE678B">
        <w:t xml:space="preserve">   35           SOUTHWEST ASIA RELATED</w:t>
      </w:r>
    </w:p>
    <w:p w:rsidR="000B70B2" w:rsidRPr="00EE678B" w:rsidRDefault="000B70B2" w:rsidP="00273A35">
      <w:pPr>
        <w:pStyle w:val="ScreenCapture"/>
      </w:pPr>
      <w:r w:rsidRPr="00EE678B">
        <w:t xml:space="preserve">   37           MILITARY SEXUAL TRAUMA</w:t>
      </w:r>
    </w:p>
    <w:p w:rsidR="000B70B2" w:rsidRPr="00EE678B" w:rsidRDefault="000B70B2" w:rsidP="00273A35">
      <w:pPr>
        <w:pStyle w:val="ScreenCapture"/>
      </w:pPr>
      <w:r w:rsidRPr="00EE678B">
        <w:t xml:space="preserve">   38           COPAY CAP REACHED</w:t>
      </w:r>
    </w:p>
    <w:p w:rsidR="000B70B2" w:rsidRPr="00EE678B" w:rsidRDefault="000B70B2" w:rsidP="00273A35">
      <w:pPr>
        <w:pStyle w:val="ScreenCapture"/>
      </w:pPr>
      <w:r w:rsidRPr="00EE678B">
        <w:t xml:space="preserve">   39           CANCER OF HEAD/NECK</w:t>
      </w:r>
    </w:p>
    <w:p w:rsidR="000B70B2" w:rsidRPr="00EE678B" w:rsidRDefault="000B70B2" w:rsidP="00273A35">
      <w:pPr>
        <w:pStyle w:val="ScreenCapture"/>
      </w:pPr>
      <w:r w:rsidRPr="00EE678B">
        <w:t xml:space="preserve">   40           PHARMACY AUTO CANCELLED</w:t>
      </w:r>
    </w:p>
    <w:p w:rsidR="000B70B2" w:rsidRPr="00EE678B" w:rsidRDefault="000B70B2" w:rsidP="000B70B2"/>
    <w:p w:rsidR="000B70B2" w:rsidRPr="00EE678B" w:rsidRDefault="000B70B2" w:rsidP="00AC3658">
      <w:pPr>
        <w:pStyle w:val="ExampleHeading"/>
      </w:pPr>
      <w:r w:rsidRPr="00EE678B">
        <w:t>Example: Change the Copay Status (continued)</w:t>
      </w:r>
    </w:p>
    <w:p w:rsidR="000B70B2" w:rsidRPr="00EE678B" w:rsidRDefault="000B70B2" w:rsidP="00273A35">
      <w:pPr>
        <w:pStyle w:val="ScreenCapture"/>
      </w:pPr>
      <w:r w:rsidRPr="00EE678B">
        <w:t xml:space="preserve">   44           COMBAT VETERAN</w:t>
      </w:r>
    </w:p>
    <w:p w:rsidR="000B70B2" w:rsidRPr="00EE678B" w:rsidRDefault="000B70B2" w:rsidP="00273A35">
      <w:pPr>
        <w:pStyle w:val="ScreenCapture"/>
      </w:pPr>
      <w:r w:rsidRPr="00EE678B">
        <w:t xml:space="preserve">   45           RX FOR FORMER POW</w:t>
      </w:r>
    </w:p>
    <w:p w:rsidR="000B70B2" w:rsidRPr="00EE678B" w:rsidRDefault="000B70B2" w:rsidP="00273A35">
      <w:pPr>
        <w:pStyle w:val="ScreenCapture"/>
      </w:pPr>
      <w:r w:rsidRPr="00EE678B">
        <w:t xml:space="preserve">   46           RX FOR UNEMPLOYABLE VETERAN</w:t>
      </w:r>
    </w:p>
    <w:p w:rsidR="000B70B2" w:rsidRPr="00EE678B" w:rsidRDefault="000B70B2" w:rsidP="00273A35">
      <w:pPr>
        <w:pStyle w:val="ScreenCapture"/>
      </w:pPr>
      <w:r w:rsidRPr="00EE678B">
        <w:t xml:space="preserve">   47           KATRINA AFFECTED VETERAN</w:t>
      </w:r>
    </w:p>
    <w:p w:rsidR="000B70B2" w:rsidRPr="00EE678B" w:rsidRDefault="000B70B2" w:rsidP="00273A35">
      <w:pPr>
        <w:pStyle w:val="ScreenCapture"/>
      </w:pPr>
      <w:r w:rsidRPr="00EE678B">
        <w:t xml:space="preserve">   48</w:t>
      </w:r>
      <w:r w:rsidRPr="00EE678B">
        <w:tab/>
        <w:t>PROJECT 112/SHAD</w:t>
      </w:r>
    </w:p>
    <w:p w:rsidR="000B70B2" w:rsidRPr="00EE678B" w:rsidRDefault="000B70B2" w:rsidP="00273A35">
      <w:pPr>
        <w:pStyle w:val="ScreenCapture"/>
      </w:pPr>
    </w:p>
    <w:p w:rsidR="000B70B2" w:rsidRPr="00EE678B" w:rsidRDefault="000B70B2" w:rsidP="00273A35">
      <w:pPr>
        <w:pStyle w:val="ScreenCapture"/>
      </w:pPr>
      <w:r w:rsidRPr="00EE678B">
        <w:t>Select Reason for Reset :</w:t>
      </w:r>
      <w:r w:rsidRPr="00EE678B">
        <w:rPr>
          <w:b/>
        </w:rPr>
        <w:t xml:space="preserve"> 15 </w:t>
      </w:r>
      <w:r w:rsidRPr="00EE678B">
        <w:t>CHANGE IN ELIGIBILITY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change is recorded in the Copay Activity Log for this prescription.</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10/24/06    COPAY RESET          ORIGINAL       </w:t>
      </w:r>
      <w:r w:rsidRPr="00EE678B">
        <w:rPr>
          <w:caps/>
        </w:rPr>
        <w:t>OPPROVIDER9,TWO</w:t>
      </w:r>
    </w:p>
    <w:p w:rsidR="000B70B2" w:rsidRPr="00EE678B" w:rsidRDefault="000B70B2" w:rsidP="00273A35">
      <w:pPr>
        <w:pStyle w:val="ScreenCapture"/>
      </w:pPr>
      <w:r w:rsidRPr="00EE678B">
        <w:t xml:space="preserve">Comment: CHANGE IN ELIGIBILITY   Old value=Copay   New value=No Copay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Resetting the copay status does not involve canceling any incurred copay charges. The new copay status applies to future fills only. Any past charges billed will not be cancelled automatically. The canceling of copay charges is independent of the reset function.</w:t>
      </w:r>
    </w:p>
    <w:p w:rsidR="000B70B2" w:rsidRPr="00EE678B" w:rsidRDefault="000B70B2" w:rsidP="000B70B2">
      <w:pPr>
        <w:rPr>
          <w:color w:val="000000"/>
          <w:szCs w:val="20"/>
        </w:rPr>
      </w:pPr>
    </w:p>
    <w:p w:rsidR="000B70B2" w:rsidRPr="00EE678B" w:rsidRDefault="000B70B2" w:rsidP="007A1309">
      <w:pPr>
        <w:pStyle w:val="Heading3"/>
      </w:pPr>
      <w:bookmarkStart w:id="1820" w:name="_Toc280701157"/>
      <w:bookmarkStart w:id="1821" w:name="_Toc299044328"/>
      <w:bookmarkStart w:id="1822" w:name="_Toc280853497"/>
      <w:bookmarkStart w:id="1823" w:name="_Toc303286076"/>
      <w:bookmarkStart w:id="1824" w:name="_Toc339961959"/>
      <w:bookmarkStart w:id="1825" w:name="_Toc339962485"/>
      <w:bookmarkStart w:id="1826" w:name="_Toc340138618"/>
      <w:bookmarkStart w:id="1827" w:name="_Toc340138901"/>
      <w:bookmarkStart w:id="1828" w:name="_Toc340139168"/>
      <w:bookmarkStart w:id="1829" w:name="_Toc340143794"/>
      <w:bookmarkStart w:id="1830" w:name="_Toc340144051"/>
      <w:bookmarkStart w:id="1831" w:name="_Toc4140341"/>
      <w:r w:rsidRPr="00EE678B">
        <w:t>Enter/Edit Medication Exemption Question Responses</w:t>
      </w:r>
      <w:bookmarkEnd w:id="1820"/>
      <w:bookmarkEnd w:id="1821"/>
      <w:bookmarkEnd w:id="1822"/>
      <w:bookmarkEnd w:id="1823"/>
      <w:bookmarkEnd w:id="1824"/>
      <w:bookmarkEnd w:id="1825"/>
      <w:bookmarkEnd w:id="1826"/>
      <w:bookmarkEnd w:id="1827"/>
      <w:bookmarkEnd w:id="1828"/>
      <w:bookmarkEnd w:id="1829"/>
      <w:bookmarkEnd w:id="1830"/>
      <w:bookmarkEnd w:id="1831"/>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 xml:space="preserve">The second way a user can directly reset the copay status of a prescription is to use the </w:t>
      </w:r>
      <w:r w:rsidRPr="00EE678B">
        <w:rPr>
          <w:i/>
          <w:iCs/>
          <w:color w:val="000000"/>
          <w:szCs w:val="20"/>
        </w:rPr>
        <w:t>Reset Copay Status/Cancel Charges</w:t>
      </w:r>
      <w:r w:rsidRPr="00EE678B">
        <w:rPr>
          <w:color w:val="000000"/>
          <w:szCs w:val="20"/>
        </w:rPr>
        <w:t xml:space="preserve"> option to enter or edit any existing responses to the medication exemption questions displayed during order entry. Only those medication exemptions that apply to the patient for which the prescription is written can be modified. Any existing response to an exemption question displays to the user after entering the prescription number and the user is asked about entering or editing any copay exemption flags.</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In the following screen example, </w:t>
      </w:r>
      <w:r w:rsidRPr="00EE678B">
        <w:rPr>
          <w:i/>
          <w:color w:val="000000"/>
          <w:szCs w:val="20"/>
        </w:rPr>
        <w:t xml:space="preserve">Reset Copay Status, </w:t>
      </w:r>
      <w:r w:rsidRPr="00EE678B">
        <w:rPr>
          <w:color w:val="000000"/>
          <w:szCs w:val="20"/>
        </w:rPr>
        <w:t>the &lt;50% SC, Agent Orange (AO) exposure, PROJ 112/SHAD, and Military Sexual Trauma (MST) medication exemptions apply to the Veteran for which Rx# 3754533 has been entered. SC, AO, and SHAD exemption defaults of “No” display because values already exist. The MST exemption does not display because a response has never been entered.</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Prompts display for Service Connected and all Environmental Indicators that are flagged for the Veteran in Enrollment.</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user is prompted to respond to “Do you want to enter/edit any copay exemption flags?” If the user responds “Yes”, each medication exemption that applies to the Veteran will be presented for editing. All three medication copay exemptions are presented for editing, including the MST exemption for which a response did not exist. “Yes” is entered for the MST exemption question and a system message indicates that the copay status of the Rx is reset to No Copay by this action.</w:t>
      </w:r>
    </w:p>
    <w:p w:rsidR="000B70B2" w:rsidRPr="00EE678B" w:rsidRDefault="000B70B2" w:rsidP="000B70B2">
      <w:pPr>
        <w:rPr>
          <w:color w:val="000000"/>
          <w:szCs w:val="20"/>
        </w:rPr>
      </w:pPr>
    </w:p>
    <w:p w:rsidR="000B70B2" w:rsidRPr="00EE678B" w:rsidRDefault="000B70B2" w:rsidP="00AC3658">
      <w:pPr>
        <w:pStyle w:val="ExampleHeading"/>
      </w:pPr>
      <w:r w:rsidRPr="00EE678B">
        <w:t>Example: Reset Copay Status</w:t>
      </w:r>
    </w:p>
    <w:p w:rsidR="000B70B2" w:rsidRPr="00EE678B" w:rsidRDefault="000B70B2" w:rsidP="00273A35">
      <w:pPr>
        <w:pStyle w:val="ScreenCapture"/>
      </w:pPr>
      <w:r w:rsidRPr="00EE678B">
        <w:t xml:space="preserve">Select Copay Menu Option: </w:t>
      </w:r>
      <w:r w:rsidRPr="00EE678B">
        <w:rPr>
          <w:b/>
        </w:rPr>
        <w:t>RESET</w:t>
      </w:r>
      <w:r w:rsidRPr="00EE678B">
        <w:t xml:space="preserve"> Copay Status/Cancel Charges</w:t>
      </w:r>
    </w:p>
    <w:p w:rsidR="000B70B2" w:rsidRPr="00EE678B" w:rsidRDefault="000B70B2" w:rsidP="00273A35">
      <w:pPr>
        <w:pStyle w:val="ScreenCapture"/>
      </w:pPr>
    </w:p>
    <w:p w:rsidR="000B70B2" w:rsidRPr="00EE678B" w:rsidRDefault="000B70B2" w:rsidP="00273A35">
      <w:pPr>
        <w:pStyle w:val="ScreenCapture"/>
      </w:pPr>
      <w:r w:rsidRPr="00EE678B">
        <w:t xml:space="preserve">Select PRESCRIPTION RX #:    </w:t>
      </w:r>
      <w:r w:rsidRPr="00EE678B">
        <w:rPr>
          <w:b/>
        </w:rPr>
        <w:t>3754533</w:t>
      </w:r>
      <w:r w:rsidRPr="00EE678B">
        <w:t xml:space="preserve">     HYDROCORTISONE 1.0% CREAM         </w:t>
      </w:r>
    </w:p>
    <w:p w:rsidR="000B70B2" w:rsidRPr="00EE678B" w:rsidRDefault="000B70B2" w:rsidP="00273A35">
      <w:pPr>
        <w:pStyle w:val="ScreenCapture"/>
      </w:pPr>
    </w:p>
    <w:p w:rsidR="000B70B2" w:rsidRPr="00EE678B" w:rsidRDefault="000B70B2" w:rsidP="00273A35">
      <w:pPr>
        <w:pStyle w:val="ScreenCapture"/>
      </w:pPr>
      <w:r w:rsidRPr="00EE678B">
        <w:t xml:space="preserve">Rx # 3754533 is a Copay prescription </w:t>
      </w:r>
      <w:r w:rsidRPr="00EE678B">
        <w:rPr>
          <w:rFonts w:ascii="Arial" w:hAnsi="Arial" w:cs="Arial"/>
          <w:b/>
          <w:i/>
          <w:shd w:val="clear" w:color="auto" w:fill="FFFFFF"/>
        </w:rPr>
        <w:t>&lt;</w:t>
      </w:r>
      <w:r w:rsidRPr="00EE678B">
        <w:rPr>
          <w:rFonts w:ascii="Arial" w:hAnsi="Arial" w:cs="Arial"/>
          <w:b/>
          <w:i/>
          <w:iCs/>
          <w:shd w:val="clear" w:color="auto" w:fill="FFFFFF"/>
        </w:rPr>
        <w:t>Current c</w:t>
      </w:r>
      <w:r w:rsidRPr="00EE678B">
        <w:rPr>
          <w:rFonts w:ascii="Arial" w:hAnsi="Arial"/>
          <w:b/>
          <w:i/>
          <w:iCs/>
          <w:shd w:val="clear" w:color="auto" w:fill="FFFFFF"/>
        </w:rPr>
        <w:t>opay status of Rx&gt; appears.</w:t>
      </w:r>
    </w:p>
    <w:p w:rsidR="000B70B2" w:rsidRPr="00EE678B" w:rsidRDefault="000B70B2" w:rsidP="00273A35">
      <w:pPr>
        <w:pStyle w:val="ScreenCapture"/>
      </w:pPr>
    </w:p>
    <w:p w:rsidR="000B70B2" w:rsidRPr="00EE678B" w:rsidRDefault="000B70B2" w:rsidP="00273A35">
      <w:pPr>
        <w:pStyle w:val="ScreenCapture"/>
      </w:pPr>
      <w:r w:rsidRPr="00EE678B">
        <w:t>The following exemption flags have been set:</w:t>
      </w:r>
    </w:p>
    <w:p w:rsidR="000B70B2" w:rsidRPr="00EE678B" w:rsidRDefault="000B70B2" w:rsidP="00273A35">
      <w:pPr>
        <w:pStyle w:val="ScreenCapture"/>
        <w:rPr>
          <w:rFonts w:ascii="Arial" w:hAnsi="Arial" w:cs="Arial"/>
          <w:b/>
          <w:i/>
          <w:shd w:val="clear" w:color="auto" w:fill="FFFFFF"/>
        </w:rPr>
      </w:pPr>
      <w:r w:rsidRPr="00EE678B">
        <w:t>SC:   No</w:t>
      </w:r>
      <w:r w:rsidRPr="00EE678B">
        <w:tab/>
      </w:r>
      <w:r w:rsidRPr="00EE678B">
        <w:rPr>
          <w:rFonts w:ascii="Arial" w:hAnsi="Arial" w:cs="Arial"/>
          <w:b/>
          <w:i/>
          <w:shd w:val="clear" w:color="auto" w:fill="FFFFFF"/>
        </w:rPr>
        <w:t>&lt;If any exemption flags have values they will be displayed after the copay status</w:t>
      </w:r>
    </w:p>
    <w:p w:rsidR="000B70B2" w:rsidRPr="00EE678B" w:rsidRDefault="000B70B2" w:rsidP="00273A35">
      <w:pPr>
        <w:pStyle w:val="ScreenCapture"/>
      </w:pPr>
      <w:r w:rsidRPr="00EE678B">
        <w:t xml:space="preserve">AO:   No  </w:t>
      </w:r>
      <w:r w:rsidRPr="00EE678B">
        <w:tab/>
      </w:r>
    </w:p>
    <w:p w:rsidR="000B70B2" w:rsidRPr="00EE678B" w:rsidRDefault="000B70B2" w:rsidP="00273A35">
      <w:pPr>
        <w:pStyle w:val="ScreenCapture"/>
      </w:pPr>
    </w:p>
    <w:p w:rsidR="000B70B2" w:rsidRPr="00EE678B" w:rsidRDefault="000B70B2" w:rsidP="00273A35">
      <w:pPr>
        <w:pStyle w:val="ScreenCapture"/>
      </w:pPr>
    </w:p>
    <w:p w:rsidR="000B70B2" w:rsidRPr="00EE678B" w:rsidRDefault="000B70B2" w:rsidP="00273A35">
      <w:pPr>
        <w:pStyle w:val="ScreenCapture"/>
      </w:pPr>
      <w:r w:rsidRPr="00EE678B">
        <w:t xml:space="preserve">Do you want to enter/edit any copay exemption flags? Y// </w:t>
      </w:r>
      <w:r w:rsidRPr="00EE678B">
        <w:rPr>
          <w:b/>
        </w:rPr>
        <w:t>&lt;Enter&gt;</w:t>
      </w:r>
      <w:r w:rsidRPr="00EE678B">
        <w:t xml:space="preserve"> ES</w:t>
      </w:r>
    </w:p>
    <w:p w:rsidR="000B70B2" w:rsidRPr="00EE678B" w:rsidRDefault="000B70B2" w:rsidP="00273A35">
      <w:pPr>
        <w:pStyle w:val="ScreenCapture"/>
      </w:pPr>
    </w:p>
    <w:p w:rsidR="000B70B2" w:rsidRPr="00EE678B" w:rsidRDefault="000B70B2" w:rsidP="00273A35">
      <w:pPr>
        <w:pStyle w:val="ScreenCapture"/>
        <w:rPr>
          <w:b/>
        </w:rPr>
      </w:pPr>
      <w:r w:rsidRPr="00EE678B">
        <w:t>Was treatment for a Service Connected condition?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rPr>
          <w:b/>
        </w:rPr>
      </w:pPr>
      <w:r w:rsidRPr="00EE678B">
        <w:t>Was treatment related to Agent Orange exposure?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rPr>
          <w:b/>
        </w:rPr>
      </w:pPr>
      <w:r w:rsidRPr="00EE678B">
        <w:t>Was treatment related to PROJ 112/SHAD? N//</w:t>
      </w:r>
      <w:r w:rsidRPr="00EE678B">
        <w:rPr>
          <w:b/>
        </w:rPr>
        <w:t xml:space="preserve"> &lt;Enter&gt; </w:t>
      </w:r>
      <w:r w:rsidRPr="00EE678B">
        <w:t>O</w:t>
      </w:r>
    </w:p>
    <w:p w:rsidR="000B70B2" w:rsidRPr="00EE678B" w:rsidRDefault="000B70B2" w:rsidP="00273A35">
      <w:pPr>
        <w:pStyle w:val="ScreenCapture"/>
      </w:pPr>
    </w:p>
    <w:p w:rsidR="000B70B2" w:rsidRPr="00EE678B" w:rsidRDefault="000B70B2" w:rsidP="00273A35">
      <w:pPr>
        <w:pStyle w:val="ScreenCapture"/>
      </w:pPr>
      <w:r w:rsidRPr="00EE678B">
        <w:t xml:space="preserve">Was treatment related to Military Sexual Trauma?// </w:t>
      </w:r>
      <w:r w:rsidRPr="00EE678B">
        <w:rPr>
          <w:b/>
        </w:rPr>
        <w:t>Y</w:t>
      </w:r>
      <w:r w:rsidRPr="00EE678B">
        <w:t>ES</w:t>
      </w:r>
    </w:p>
    <w:p w:rsidR="000B70B2" w:rsidRPr="00EE678B" w:rsidRDefault="000B70B2" w:rsidP="00273A35">
      <w:pPr>
        <w:pStyle w:val="ScreenCapture"/>
      </w:pPr>
    </w:p>
    <w:p w:rsidR="000B70B2" w:rsidRPr="00EE678B" w:rsidRDefault="000B70B2" w:rsidP="00273A35">
      <w:pPr>
        <w:pStyle w:val="ScreenCapture"/>
      </w:pPr>
      <w:r w:rsidRPr="00EE678B">
        <w:t>Editing of exemption flag(s) has resulted in a copay status change.</w:t>
      </w:r>
    </w:p>
    <w:p w:rsidR="000B70B2" w:rsidRPr="00EE678B" w:rsidRDefault="000B70B2" w:rsidP="00273A35">
      <w:pPr>
        <w:pStyle w:val="ScreenCapture"/>
      </w:pPr>
      <w:r w:rsidRPr="00EE678B">
        <w:t>The status for this Rx will be reset to NO COPAY.</w:t>
      </w:r>
    </w:p>
    <w:p w:rsidR="000B70B2" w:rsidRPr="00EE678B" w:rsidRDefault="000B70B2" w:rsidP="00273A35">
      <w:pPr>
        <w:pStyle w:val="ScreenCapture"/>
      </w:pPr>
    </w:p>
    <w:p w:rsidR="000B70B2" w:rsidRPr="00EE678B" w:rsidRDefault="000B70B2" w:rsidP="00273A35">
      <w:pPr>
        <w:pStyle w:val="ScreenCapture"/>
      </w:pPr>
      <w:r w:rsidRPr="00EE678B">
        <w:t xml:space="preserve">Do you want to cancel any charges(Y/N)? </w:t>
      </w:r>
      <w:r w:rsidRPr="00EE678B">
        <w:rPr>
          <w:b/>
        </w:rPr>
        <w:t>N</w:t>
      </w:r>
      <w:r w:rsidRPr="00EE678B">
        <w:t xml:space="preserve"> </w:t>
      </w:r>
      <w:r w:rsidRPr="00EE678B">
        <w:rPr>
          <w:rStyle w:val="JOMarkupChar"/>
        </w:rPr>
        <w:t>&lt;This prompt appears only if this Rx has incurred any charges.</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Copay Activity Log for this order shows the record of the change.</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 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1</w:t>
      </w:r>
      <w:r w:rsidRPr="00EE678B">
        <w:tab/>
        <w:t xml:space="preserve">10/24/06  </w:t>
      </w:r>
      <w:r w:rsidRPr="00EE678B">
        <w:tab/>
        <w:t>COPAY RESET</w:t>
      </w:r>
      <w:r w:rsidRPr="00EE678B">
        <w:tab/>
        <w:t xml:space="preserve">Refill 2       </w:t>
      </w:r>
      <w:r w:rsidRPr="00EE678B">
        <w:rPr>
          <w:caps/>
        </w:rPr>
        <w:t>OPPROVIDER9,TWO</w:t>
      </w:r>
      <w:r w:rsidRPr="00EE678B">
        <w:t xml:space="preserve"> </w:t>
      </w:r>
    </w:p>
    <w:p w:rsidR="000B70B2" w:rsidRPr="00EE678B" w:rsidRDefault="000B70B2" w:rsidP="00273A35">
      <w:pPr>
        <w:pStyle w:val="ScreenCapture"/>
      </w:pPr>
      <w:r w:rsidRPr="00EE678B">
        <w:t xml:space="preserve">Comment: MILITARY SEXUAL TRAUMA RELATED  Old value=Copay   New value=No copay  </w:t>
      </w:r>
    </w:p>
    <w:p w:rsidR="000B70B2" w:rsidRPr="00EE678B" w:rsidRDefault="000B70B2" w:rsidP="000B70B2"/>
    <w:p w:rsidR="00FA6D2B" w:rsidRPr="00EE678B" w:rsidRDefault="00583040" w:rsidP="00F56112">
      <w:pPr>
        <w:spacing w:before="120"/>
        <w:ind w:left="1350" w:hanging="1350"/>
        <w:rPr>
          <w:color w:val="000000"/>
          <w:szCs w:val="20"/>
        </w:rPr>
      </w:pPr>
      <w:r>
        <w:rPr>
          <w:noProof/>
          <w:color w:val="000000"/>
          <w:position w:val="-4"/>
          <w:szCs w:val="20"/>
        </w:rPr>
        <w:drawing>
          <wp:inline distT="0" distB="0" distL="0" distR="0">
            <wp:extent cx="472440" cy="381000"/>
            <wp:effectExtent l="0" t="0" r="0" b="0"/>
            <wp:docPr id="21" name="Picture 2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72440" cy="381000"/>
                    </a:xfrm>
                    <a:prstGeom prst="rect">
                      <a:avLst/>
                    </a:prstGeom>
                    <a:noFill/>
                    <a:ln>
                      <a:noFill/>
                    </a:ln>
                  </pic:spPr>
                </pic:pic>
              </a:graphicData>
            </a:graphic>
          </wp:inline>
        </w:drawing>
      </w:r>
      <w:r w:rsidR="00FA6D2B" w:rsidRPr="00EE678B">
        <w:rPr>
          <w:b/>
          <w:color w:val="000000"/>
          <w:szCs w:val="20"/>
        </w:rPr>
        <w:t>Note:</w:t>
      </w:r>
      <w:r w:rsidR="00FA6D2B" w:rsidRPr="00EE678B">
        <w:rPr>
          <w:color w:val="000000"/>
          <w:szCs w:val="20"/>
        </w:rPr>
        <w:t xml:space="preserve"> The copay status of an Rx will not be reset from a “No” Copay-to-Copay status based strictly on a response to a medication exemption question.</w:t>
      </w:r>
    </w:p>
    <w:p w:rsidR="000B70B2" w:rsidRPr="00EE678B" w:rsidRDefault="000B70B2" w:rsidP="000B70B2"/>
    <w:p w:rsidR="000B70B2" w:rsidRPr="00EE678B" w:rsidRDefault="000B70B2" w:rsidP="007A1309">
      <w:pPr>
        <w:pStyle w:val="Heading3"/>
      </w:pPr>
      <w:bookmarkStart w:id="1832" w:name="_Toc280701158"/>
      <w:bookmarkStart w:id="1833" w:name="_Toc299044329"/>
      <w:bookmarkStart w:id="1834" w:name="_Toc280853498"/>
      <w:bookmarkStart w:id="1835" w:name="_Toc303286077"/>
      <w:bookmarkStart w:id="1836" w:name="_Toc339961960"/>
      <w:bookmarkStart w:id="1837" w:name="_Toc339962486"/>
      <w:bookmarkStart w:id="1838" w:name="_Toc340138619"/>
      <w:bookmarkStart w:id="1839" w:name="_Toc340138902"/>
      <w:bookmarkStart w:id="1840" w:name="_Toc340139169"/>
      <w:bookmarkStart w:id="1841" w:name="_Toc340143795"/>
      <w:bookmarkStart w:id="1842" w:name="_Toc340144052"/>
      <w:bookmarkStart w:id="1843" w:name="_Toc4140342"/>
      <w:r w:rsidRPr="00EE678B">
        <w:t>Cancel Charges</w:t>
      </w:r>
      <w:bookmarkEnd w:id="1832"/>
      <w:bookmarkEnd w:id="1833"/>
      <w:bookmarkEnd w:id="1834"/>
      <w:bookmarkEnd w:id="1835"/>
      <w:bookmarkEnd w:id="1836"/>
      <w:bookmarkEnd w:id="1837"/>
      <w:bookmarkEnd w:id="1838"/>
      <w:bookmarkEnd w:id="1839"/>
      <w:bookmarkEnd w:id="1840"/>
      <w:bookmarkEnd w:id="1841"/>
      <w:bookmarkEnd w:id="1842"/>
      <w:bookmarkEnd w:id="1843"/>
    </w:p>
    <w:p w:rsidR="000B70B2" w:rsidRPr="00EE678B" w:rsidRDefault="000B70B2" w:rsidP="000B70B2">
      <w:pPr>
        <w:keepNext/>
        <w:keepLines/>
        <w:rPr>
          <w:rFonts w:eastAsia="MS Mincho"/>
          <w:szCs w:val="20"/>
        </w:rPr>
      </w:pPr>
    </w:p>
    <w:p w:rsidR="000B70B2" w:rsidRPr="00EE678B" w:rsidRDefault="000B70B2" w:rsidP="000B70B2">
      <w:pPr>
        <w:rPr>
          <w:color w:val="000000"/>
          <w:szCs w:val="20"/>
        </w:rPr>
      </w:pPr>
      <w:r w:rsidRPr="00EE678B">
        <w:rPr>
          <w:color w:val="000000"/>
          <w:szCs w:val="20"/>
        </w:rPr>
        <w:t>A user can select to remove all or specific charges for a prescription fill. If the user chooses to cancel a specific charge, a list of fills/refills is displayed showing the fill reference and release date. Any charge that has already been cancelled or any fill that has not been billed due to the Veteran meeting the annual copay cap will be identified.</w:t>
      </w:r>
    </w:p>
    <w:p w:rsidR="000B70B2" w:rsidRPr="00EE678B" w:rsidRDefault="000B70B2" w:rsidP="000B70B2">
      <w:pPr>
        <w:rPr>
          <w:color w:val="000000"/>
          <w:szCs w:val="20"/>
        </w:rPr>
      </w:pPr>
    </w:p>
    <w:p w:rsidR="000B70B2" w:rsidRPr="00EE678B" w:rsidRDefault="000B70B2" w:rsidP="00AC3658">
      <w:pPr>
        <w:pStyle w:val="ExampleHeading"/>
      </w:pPr>
      <w:r w:rsidRPr="00EE678B">
        <w:t>Example: Cancel Copay Charges</w:t>
      </w:r>
    </w:p>
    <w:p w:rsidR="000B70B2" w:rsidRPr="00EE678B" w:rsidRDefault="000B70B2" w:rsidP="00273A35">
      <w:pPr>
        <w:pStyle w:val="ScreenCapture"/>
      </w:pPr>
      <w:r w:rsidRPr="00EE678B">
        <w:t>Do you want to cancel any charges(Y/N)? Y</w:t>
      </w:r>
      <w:r w:rsidRPr="00EE678B">
        <w:tab/>
        <w:t>&lt;This prompt appears only if this Rx has incurred any charges.</w:t>
      </w:r>
    </w:p>
    <w:p w:rsidR="000B70B2" w:rsidRPr="00EE678B" w:rsidRDefault="000B70B2" w:rsidP="00273A35">
      <w:pPr>
        <w:pStyle w:val="ScreenCapture"/>
      </w:pPr>
    </w:p>
    <w:p w:rsidR="000B70B2" w:rsidRPr="00EE678B" w:rsidRDefault="000B70B2" w:rsidP="00273A35">
      <w:pPr>
        <w:pStyle w:val="ScreenCapture"/>
      </w:pPr>
      <w:r w:rsidRPr="00EE678B">
        <w:t xml:space="preserve">(A)ll or (S)elect Charges? (A/S): </w:t>
      </w:r>
      <w:r w:rsidRPr="00EE678B">
        <w:rPr>
          <w:bCs/>
        </w:rPr>
        <w:t>S</w:t>
      </w:r>
    </w:p>
    <w:p w:rsidR="000B70B2" w:rsidRPr="00EE678B" w:rsidRDefault="000B70B2" w:rsidP="00273A35">
      <w:pPr>
        <w:pStyle w:val="ScreenCapture"/>
      </w:pPr>
      <w:r w:rsidRPr="00EE678B">
        <w:t xml:space="preserve">1. Original fill   (05/01/06)    </w:t>
      </w:r>
    </w:p>
    <w:p w:rsidR="000B70B2" w:rsidRPr="00EE678B" w:rsidRDefault="000B70B2" w:rsidP="00273A35">
      <w:pPr>
        <w:pStyle w:val="ScreenCapture"/>
      </w:pPr>
      <w:r w:rsidRPr="00EE678B">
        <w:t xml:space="preserve">2. Refill #1       (6/10/06)     </w:t>
      </w:r>
    </w:p>
    <w:p w:rsidR="000B70B2" w:rsidRPr="00EE678B" w:rsidRDefault="000B70B2" w:rsidP="00273A35">
      <w:pPr>
        <w:pStyle w:val="ScreenCapture"/>
      </w:pPr>
      <w:r w:rsidRPr="00EE678B">
        <w:t>3. Refill #2       (7/12/06)     (Charge Cancelled)</w:t>
      </w:r>
    </w:p>
    <w:p w:rsidR="000B70B2" w:rsidRPr="00EE678B" w:rsidRDefault="000B70B2" w:rsidP="00273A35">
      <w:pPr>
        <w:pStyle w:val="ScreenCapture"/>
      </w:pPr>
      <w:r w:rsidRPr="00EE678B">
        <w:t xml:space="preserve">4. Refill #3       (8/15/06)      </w:t>
      </w:r>
    </w:p>
    <w:p w:rsidR="000B70B2" w:rsidRPr="00EE678B" w:rsidRDefault="000B70B2" w:rsidP="00273A35">
      <w:pPr>
        <w:pStyle w:val="ScreenCapture"/>
      </w:pPr>
      <w:r w:rsidRPr="00EE678B">
        <w:t>5. Refill #4       (9/23/06)    (Potential Charge *)</w:t>
      </w:r>
    </w:p>
    <w:p w:rsidR="000B70B2" w:rsidRPr="00EE678B" w:rsidRDefault="000B70B2" w:rsidP="00273A35">
      <w:pPr>
        <w:pStyle w:val="ScreenCapture"/>
      </w:pPr>
    </w:p>
    <w:p w:rsidR="000B70B2" w:rsidRPr="00EE678B" w:rsidRDefault="000B70B2" w:rsidP="00273A35">
      <w:pPr>
        <w:pStyle w:val="ScreenCapture"/>
      </w:pPr>
      <w:r w:rsidRPr="00EE678B">
        <w:t>* Potential charge indicates fill was not billed due to the annual cap.</w:t>
      </w:r>
    </w:p>
    <w:p w:rsidR="000B70B2" w:rsidRPr="00EE678B" w:rsidRDefault="000B70B2" w:rsidP="00273A35">
      <w:pPr>
        <w:pStyle w:val="ScreenCapture"/>
      </w:pPr>
      <w:r w:rsidRPr="00EE678B">
        <w:t>If cancelled, this fill will not be considered for future copay billing.</w:t>
      </w:r>
    </w:p>
    <w:p w:rsidR="000B70B2" w:rsidRPr="00EE678B" w:rsidRDefault="000B70B2" w:rsidP="00273A35">
      <w:pPr>
        <w:pStyle w:val="ScreenCapture"/>
      </w:pPr>
    </w:p>
    <w:p w:rsidR="000B70B2" w:rsidRPr="00EE678B" w:rsidRDefault="000B70B2" w:rsidP="00273A35">
      <w:pPr>
        <w:pStyle w:val="ScreenCapture"/>
      </w:pPr>
      <w:r w:rsidRPr="00EE678B">
        <w:t xml:space="preserve">Select 1:-5: </w:t>
      </w:r>
      <w:r w:rsidRPr="00EE678B">
        <w:rPr>
          <w:bCs/>
        </w:rPr>
        <w:t>5</w:t>
      </w:r>
    </w:p>
    <w:p w:rsidR="000B70B2" w:rsidRPr="00EE678B" w:rsidRDefault="000B70B2" w:rsidP="00273A35">
      <w:pPr>
        <w:pStyle w:val="ScreenCapture"/>
      </w:pPr>
    </w:p>
    <w:p w:rsidR="000B70B2" w:rsidRPr="00EE678B" w:rsidRDefault="000B70B2" w:rsidP="00273A35">
      <w:pPr>
        <w:pStyle w:val="ScreenCapture"/>
        <w:rPr>
          <w:bCs/>
          <w:u w:val="single"/>
        </w:rPr>
      </w:pPr>
      <w:r w:rsidRPr="00EE678B">
        <w:t xml:space="preserve">Do you wish to continue (Y/N)? </w:t>
      </w:r>
      <w:r w:rsidRPr="00EE678B">
        <w:rPr>
          <w:bCs/>
        </w:rPr>
        <w:t>Y</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Typing a “</w:t>
      </w:r>
      <w:r w:rsidRPr="00EE678B">
        <w:rPr>
          <w:b/>
          <w:color w:val="000000"/>
          <w:szCs w:val="20"/>
        </w:rPr>
        <w:t>??</w:t>
      </w:r>
      <w:r w:rsidRPr="00EE678B">
        <w:rPr>
          <w:color w:val="000000"/>
          <w:szCs w:val="20"/>
        </w:rPr>
        <w:t>” at the “Select Reason for Reset or Charge Cancellation” prompt lists the same reasons displayed previously in the “Reset Copay Status” section. Once the reason for the change is entered, a summary of all the actions taken on the prescription is displayed.</w:t>
      </w:r>
    </w:p>
    <w:p w:rsidR="000B70B2" w:rsidRPr="00EE678B" w:rsidRDefault="000B70B2" w:rsidP="000B70B2">
      <w:pPr>
        <w:rPr>
          <w:color w:val="000000"/>
          <w:szCs w:val="20"/>
        </w:rPr>
      </w:pPr>
    </w:p>
    <w:p w:rsidR="000B70B2" w:rsidRPr="00EE678B" w:rsidRDefault="000B70B2" w:rsidP="00AC3658">
      <w:pPr>
        <w:pStyle w:val="ExampleHeading"/>
      </w:pPr>
      <w:r w:rsidRPr="00EE678B">
        <w:t>Example: Summary of Actions</w:t>
      </w:r>
    </w:p>
    <w:p w:rsidR="000B70B2" w:rsidRPr="00EE678B" w:rsidRDefault="000B70B2" w:rsidP="00273A35">
      <w:pPr>
        <w:pStyle w:val="ScreenCapture"/>
      </w:pPr>
      <w:r w:rsidRPr="00EE678B">
        <w:t>Editing of exemption flag(s) has resulted in a copay status change.</w:t>
      </w:r>
    </w:p>
    <w:p w:rsidR="000B70B2" w:rsidRPr="00EE678B" w:rsidRDefault="000B70B2" w:rsidP="00273A35">
      <w:pPr>
        <w:pStyle w:val="ScreenCapture"/>
      </w:pPr>
      <w:r w:rsidRPr="00EE678B">
        <w:t>The status for this Rx will be reset to NO COPAY.</w:t>
      </w:r>
    </w:p>
    <w:p w:rsidR="000B70B2" w:rsidRPr="00EE678B" w:rsidRDefault="000B70B2" w:rsidP="00273A35">
      <w:pPr>
        <w:pStyle w:val="ScreenCapture"/>
      </w:pPr>
    </w:p>
    <w:p w:rsidR="000B70B2" w:rsidRPr="00EE678B" w:rsidRDefault="000B70B2" w:rsidP="00273A35">
      <w:pPr>
        <w:pStyle w:val="ScreenCapture"/>
      </w:pPr>
      <w:r w:rsidRPr="00EE678B">
        <w:t xml:space="preserve">Select Reason for Reset or Charge Cancellation : </w:t>
      </w:r>
      <w:r w:rsidRPr="00EE678B">
        <w:rPr>
          <w:b/>
          <w:bCs/>
        </w:rPr>
        <w:t>1</w:t>
      </w:r>
      <w:r w:rsidRPr="00EE678B">
        <w:t xml:space="preserve">  RX REFUSED</w:t>
      </w:r>
    </w:p>
    <w:p w:rsidR="000B70B2" w:rsidRPr="00EE678B" w:rsidRDefault="000B70B2" w:rsidP="00273A35">
      <w:pPr>
        <w:pStyle w:val="ScreenCapture"/>
      </w:pPr>
      <w:r w:rsidRPr="00EE678B">
        <w:t>Copay status reset due to exemption flag(s)</w:t>
      </w:r>
    </w:p>
    <w:p w:rsidR="000B70B2" w:rsidRPr="00EE678B" w:rsidRDefault="000B70B2" w:rsidP="00273A35">
      <w:pPr>
        <w:pStyle w:val="ScreenCapture"/>
      </w:pPr>
    </w:p>
    <w:p w:rsidR="000B70B2" w:rsidRPr="00EE678B" w:rsidRDefault="000B70B2" w:rsidP="00273A35">
      <w:pPr>
        <w:pStyle w:val="ScreenCapture"/>
      </w:pPr>
      <w:r w:rsidRPr="00EE678B">
        <w:t>The following exemption flags have been changed:</w:t>
      </w:r>
    </w:p>
    <w:p w:rsidR="000B70B2" w:rsidRPr="00EE678B" w:rsidRDefault="000B70B2" w:rsidP="00273A35">
      <w:pPr>
        <w:pStyle w:val="ScreenCapture"/>
        <w:rPr>
          <w:rFonts w:ascii="Arial" w:hAnsi="Arial"/>
        </w:rPr>
      </w:pPr>
      <w:r w:rsidRPr="00EE678B">
        <w:t>EC: Yes</w:t>
      </w:r>
      <w:r w:rsidRPr="00EE678B">
        <w:tab/>
      </w:r>
    </w:p>
    <w:p w:rsidR="000B70B2" w:rsidRPr="00EE678B" w:rsidRDefault="000B70B2" w:rsidP="00273A35">
      <w:pPr>
        <w:pStyle w:val="ScreenCapture"/>
      </w:pPr>
      <w:r w:rsidRPr="00EE678B">
        <w:t>MST: Yes</w:t>
      </w:r>
    </w:p>
    <w:p w:rsidR="000B70B2" w:rsidRPr="00EE678B" w:rsidRDefault="000B70B2" w:rsidP="00273A35">
      <w:pPr>
        <w:pStyle w:val="ScreenCapture"/>
      </w:pPr>
      <w:r w:rsidRPr="00EE678B">
        <w:t>Rx # 3754533 – Refill 3 copay charge cancelled</w:t>
      </w:r>
    </w:p>
    <w:p w:rsidR="000B70B2" w:rsidRPr="00EE678B" w:rsidRDefault="000B70B2" w:rsidP="00273A35">
      <w:pPr>
        <w:pStyle w:val="ScreenCapture"/>
      </w:pPr>
    </w:p>
    <w:p w:rsidR="000B70B2" w:rsidRPr="00EE678B" w:rsidRDefault="000B70B2" w:rsidP="00273A35">
      <w:pPr>
        <w:pStyle w:val="ScreenCapture"/>
      </w:pPr>
      <w:r w:rsidRPr="00EE678B">
        <w:t>Select PRESCRIPTION RX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The Copay Activity Log shows the canceled charge as REMOVE COPAY CHARGE.</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11/02/06    REMOVE COPAY CHARGE  Refill 3       </w:t>
      </w:r>
      <w:r w:rsidRPr="00EE678B">
        <w:rPr>
          <w:caps/>
        </w:rPr>
        <w:t>OPPROVIDER9,TWO</w:t>
      </w:r>
      <w:r w:rsidRPr="00EE678B">
        <w:t xml:space="preserve"> </w:t>
      </w:r>
    </w:p>
    <w:p w:rsidR="000B70B2" w:rsidRPr="00EE678B" w:rsidRDefault="000B70B2" w:rsidP="00273A35">
      <w:pPr>
        <w:pStyle w:val="ScreenCapture"/>
      </w:pPr>
      <w:r w:rsidRPr="00EE678B">
        <w:t>Comment: RX REFUSED</w:t>
      </w:r>
    </w:p>
    <w:p w:rsidR="000B70B2" w:rsidRPr="00EE678B" w:rsidRDefault="000B70B2" w:rsidP="00FA6D2B"/>
    <w:p w:rsidR="000B70B2" w:rsidRPr="00EE678B" w:rsidRDefault="000B70B2" w:rsidP="007A1309">
      <w:pPr>
        <w:pStyle w:val="Heading3"/>
      </w:pPr>
      <w:bookmarkStart w:id="1844" w:name="_Toc280701159"/>
      <w:bookmarkStart w:id="1845" w:name="_Toc299044330"/>
      <w:bookmarkStart w:id="1846" w:name="_Toc280853499"/>
      <w:bookmarkStart w:id="1847" w:name="_Toc303286078"/>
      <w:bookmarkStart w:id="1848" w:name="_Toc339961961"/>
      <w:bookmarkStart w:id="1849" w:name="_Toc339962487"/>
      <w:bookmarkStart w:id="1850" w:name="_Toc340138620"/>
      <w:bookmarkStart w:id="1851" w:name="_Toc340138903"/>
      <w:bookmarkStart w:id="1852" w:name="_Toc340139170"/>
      <w:bookmarkStart w:id="1853" w:name="_Toc340143796"/>
      <w:bookmarkStart w:id="1854" w:name="_Toc340144053"/>
      <w:bookmarkStart w:id="1855" w:name="_Toc4140343"/>
      <w:r w:rsidRPr="00EE678B">
        <w:t>Potential Charges and Partial Charges</w:t>
      </w:r>
      <w:bookmarkEnd w:id="1844"/>
      <w:bookmarkEnd w:id="1845"/>
      <w:bookmarkEnd w:id="1846"/>
      <w:bookmarkEnd w:id="1847"/>
      <w:bookmarkEnd w:id="1848"/>
      <w:bookmarkEnd w:id="1849"/>
      <w:bookmarkEnd w:id="1850"/>
      <w:bookmarkEnd w:id="1851"/>
      <w:bookmarkEnd w:id="1852"/>
      <w:bookmarkEnd w:id="1853"/>
      <w:bookmarkEnd w:id="1854"/>
      <w:bookmarkEnd w:id="1855"/>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In this example, the prescription is for a 90-day supply. When Refill #2 was released, the Veteran met his annual copay cap and the fill was not billed. An entry is made in the Copay Activity Log to document when a prescription fill is not billed due to the annual copay cap. A fill is identified as a potential charge when NO BILLING was performed.</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 for No Bill</w:t>
      </w:r>
    </w:p>
    <w:p w:rsidR="000B70B2" w:rsidRPr="00EE678B" w:rsidRDefault="000B70B2" w:rsidP="00273A35">
      <w:pPr>
        <w:pStyle w:val="ScreenCapture"/>
      </w:pPr>
      <w:r w:rsidRPr="00EE678B">
        <w:t>Rx Activity Log               Oct 23, 2006 @13:53:02          Page:    1 of    1</w:t>
      </w:r>
    </w:p>
    <w:p w:rsidR="000B70B2" w:rsidRPr="00EE678B" w:rsidRDefault="000B70B2" w:rsidP="00273A35">
      <w:pPr>
        <w:pStyle w:val="ScreenCapture"/>
      </w:pPr>
      <w:r w:rsidRPr="00EE678B">
        <w:t>OPPATIENT9,ONE</w:t>
      </w:r>
    </w:p>
    <w:p w:rsidR="000B70B2" w:rsidRPr="00EE678B" w:rsidRDefault="000B70B2" w:rsidP="00273A35">
      <w:pPr>
        <w:pStyle w:val="ScreenCapture"/>
      </w:pPr>
      <w:r w:rsidRPr="00EE678B">
        <w:t xml:space="preserve">  PID: 000-76-5432P                                Ht(cm): 169.55 (03/06/2006)</w:t>
      </w:r>
    </w:p>
    <w:p w:rsidR="000B70B2" w:rsidRPr="00EE678B" w:rsidRDefault="000B70B2" w:rsidP="00273A35">
      <w:pPr>
        <w:pStyle w:val="ScreenCapture"/>
      </w:pPr>
      <w:r w:rsidRPr="00EE678B">
        <w:t xml:space="preserve">  DOB: NOV 18,1950 (55)                            Wt(kg): 125.45 (03/06/2006)</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Rx #: 459166   Original Fill Released: 03/12/06                                </w:t>
      </w:r>
    </w:p>
    <w:p w:rsidR="000B70B2" w:rsidRPr="00EE678B" w:rsidRDefault="000B70B2" w:rsidP="00273A35">
      <w:pPr>
        <w:pStyle w:val="ScreenCapture"/>
      </w:pPr>
      <w:r w:rsidRPr="00EE678B">
        <w:t xml:space="preserve">Routing: Mail      Finished by: OPPHARMACIST27,THREE                           </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10/23/06    ANNUAL CAP REACHED   REFILL 2       OPPHARMACIST15,THREE       </w:t>
      </w:r>
    </w:p>
    <w:p w:rsidR="000B70B2" w:rsidRPr="00EE678B" w:rsidRDefault="000B70B2" w:rsidP="00273A35">
      <w:pPr>
        <w:pStyle w:val="ScreenCapture"/>
      </w:pPr>
      <w:r w:rsidRPr="00EE678B">
        <w:t xml:space="preserve">Comment:  NO BILLING FOR THIS FILL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The list of fills associated with this order, as seen in the </w:t>
      </w:r>
      <w:r w:rsidRPr="00EE678B">
        <w:rPr>
          <w:i/>
          <w:iCs/>
          <w:color w:val="000000"/>
          <w:szCs w:val="20"/>
        </w:rPr>
        <w:t>Reset Copay Status/Cancel Charges</w:t>
      </w:r>
      <w:r w:rsidRPr="00EE678B">
        <w:rPr>
          <w:color w:val="000000"/>
          <w:szCs w:val="20"/>
        </w:rPr>
        <w:t xml:space="preserve"> option, would show Refill #2 as a Potential Charge.</w:t>
      </w:r>
    </w:p>
    <w:p w:rsidR="000B70B2" w:rsidRPr="00EE678B" w:rsidRDefault="000B70B2" w:rsidP="000B70B2">
      <w:pPr>
        <w:rPr>
          <w:color w:val="000000"/>
          <w:szCs w:val="20"/>
        </w:rPr>
      </w:pPr>
    </w:p>
    <w:p w:rsidR="000B70B2" w:rsidRPr="00EE678B" w:rsidRDefault="000B70B2" w:rsidP="00AC3658">
      <w:pPr>
        <w:pStyle w:val="ExampleHeading"/>
      </w:pPr>
      <w:r w:rsidRPr="00EE678B">
        <w:t>Example: Reset Copay Status/Cancel Charges for Potential Charge</w:t>
      </w:r>
    </w:p>
    <w:p w:rsidR="000B70B2" w:rsidRPr="00EE678B" w:rsidRDefault="000B70B2" w:rsidP="00273A35">
      <w:pPr>
        <w:pStyle w:val="ScreenCapture"/>
      </w:pPr>
      <w:r w:rsidRPr="00EE678B">
        <w:rPr>
          <w:rFonts w:ascii="Comic Sans MS" w:hAnsi="Comic Sans MS"/>
        </w:rPr>
        <w:tab/>
      </w:r>
      <w:r w:rsidRPr="00EE678B">
        <w:t xml:space="preserve">1. Original fill   (03/06/06)    </w:t>
      </w:r>
    </w:p>
    <w:p w:rsidR="000B70B2" w:rsidRPr="00EE678B" w:rsidRDefault="000B70B2" w:rsidP="00273A35">
      <w:pPr>
        <w:pStyle w:val="ScreenCapture"/>
      </w:pPr>
      <w:r w:rsidRPr="00EE678B">
        <w:tab/>
        <w:t xml:space="preserve">2. Refill #1       (05/24/06)    </w:t>
      </w:r>
    </w:p>
    <w:p w:rsidR="000B70B2" w:rsidRPr="00EE678B" w:rsidRDefault="000B70B2" w:rsidP="00273A35">
      <w:pPr>
        <w:pStyle w:val="ScreenCapture"/>
      </w:pPr>
      <w:r w:rsidRPr="00EE678B">
        <w:tab/>
        <w:t>3. Refill #2       (10/23/06)          (Potential Charge *)</w:t>
      </w:r>
    </w:p>
    <w:p w:rsidR="000B70B2" w:rsidRPr="00EE678B" w:rsidRDefault="000B70B2" w:rsidP="00273A35">
      <w:pPr>
        <w:pStyle w:val="ScreenCapture"/>
      </w:pPr>
    </w:p>
    <w:p w:rsidR="000B70B2" w:rsidRPr="00EE678B" w:rsidRDefault="000B70B2" w:rsidP="00273A35">
      <w:pPr>
        <w:pStyle w:val="ScreenCapture"/>
      </w:pPr>
      <w:r w:rsidRPr="00EE678B">
        <w:t>* Potential charge indicates fill was not billed due to the annual cap.</w:t>
      </w:r>
    </w:p>
    <w:p w:rsidR="000B70B2" w:rsidRPr="00EE678B" w:rsidRDefault="000B70B2" w:rsidP="00273A35">
      <w:pPr>
        <w:pStyle w:val="ScreenCapture"/>
      </w:pPr>
      <w:r w:rsidRPr="00EE678B">
        <w:t>If cancelled, this fill will not be considered for future copay billing.</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If the same Refill #2 is released and the Veteran reaches the annual copay cap after the first 30 days of the 90-day supply is billed, the Copay Activity Log will indicate that the Veteran was partially billed due to the annual cap.</w:t>
      </w:r>
    </w:p>
    <w:p w:rsidR="000B70B2" w:rsidRPr="00EE678B" w:rsidRDefault="000B70B2" w:rsidP="000B70B2">
      <w:pPr>
        <w:rPr>
          <w:rFonts w:eastAsia="MS Mincho"/>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10/26/06    ANNUAL CAP REACHED   REFILL 2       OPPHARMACIST15,THREE       </w:t>
      </w:r>
    </w:p>
    <w:p w:rsidR="000B70B2" w:rsidRPr="00EE678B" w:rsidRDefault="000B70B2" w:rsidP="00273A35">
      <w:pPr>
        <w:pStyle w:val="ScreenCapture"/>
      </w:pPr>
      <w:r w:rsidRPr="00EE678B">
        <w:tab/>
        <w:t xml:space="preserve">Comment:  PARTIAL BILLING FOR THIS FILL                                </w:t>
      </w:r>
    </w:p>
    <w:p w:rsidR="000B70B2" w:rsidRPr="00EE678B" w:rsidRDefault="000B70B2" w:rsidP="00273A35">
      <w:pPr>
        <w:pStyle w:val="ScreenCapture"/>
      </w:pPr>
    </w:p>
    <w:p w:rsidR="000B70B2" w:rsidRPr="00EE678B" w:rsidRDefault="000B70B2" w:rsidP="00273A35">
      <w:pPr>
        <w:pStyle w:val="ScreenCapture"/>
      </w:pPr>
      <w:r w:rsidRPr="00EE678B">
        <w:t>Refill #2 will not be identified as having a potential charge because partial billing was done.</w:t>
      </w:r>
    </w:p>
    <w:p w:rsidR="000B70B2" w:rsidRPr="00EE678B" w:rsidRDefault="000B70B2" w:rsidP="00273A35">
      <w:pPr>
        <w:pStyle w:val="ScreenCapture"/>
      </w:pPr>
    </w:p>
    <w:p w:rsidR="000B70B2" w:rsidRPr="00EE678B" w:rsidRDefault="000B70B2" w:rsidP="00273A35">
      <w:pPr>
        <w:pStyle w:val="ScreenCapture"/>
      </w:pPr>
      <w:r w:rsidRPr="00EE678B">
        <w:t>Example: Reset Copay Status/Cancel Charges for Partial Charge</w:t>
      </w:r>
    </w:p>
    <w:p w:rsidR="000B70B2" w:rsidRPr="00EE678B" w:rsidRDefault="000B70B2" w:rsidP="00273A35">
      <w:pPr>
        <w:pStyle w:val="ScreenCapture"/>
      </w:pPr>
    </w:p>
    <w:p w:rsidR="000B70B2" w:rsidRPr="00EE678B" w:rsidRDefault="000B70B2" w:rsidP="00273A35">
      <w:pPr>
        <w:pStyle w:val="ScreenCapture"/>
      </w:pPr>
      <w:r w:rsidRPr="00EE678B">
        <w:rPr>
          <w:rFonts w:ascii="Arial" w:hAnsi="Arial"/>
          <w:sz w:val="20"/>
        </w:rPr>
        <w:tab/>
      </w:r>
      <w:r w:rsidRPr="00EE678B">
        <w:t xml:space="preserve">1. Original fill   (03/06/06)    </w:t>
      </w:r>
    </w:p>
    <w:p w:rsidR="000B70B2" w:rsidRPr="00EE678B" w:rsidRDefault="000B70B2" w:rsidP="00273A35">
      <w:pPr>
        <w:pStyle w:val="ScreenCapture"/>
      </w:pPr>
      <w:r w:rsidRPr="00EE678B">
        <w:tab/>
        <w:t xml:space="preserve">2. Refill #1       (05/24/06)    </w:t>
      </w:r>
    </w:p>
    <w:p w:rsidR="000B70B2" w:rsidRPr="00EE678B" w:rsidRDefault="000B70B2" w:rsidP="00273A35">
      <w:pPr>
        <w:pStyle w:val="ScreenCapture"/>
      </w:pPr>
      <w:r w:rsidRPr="00EE678B">
        <w:tab/>
        <w:t xml:space="preserve">3. Refill #2       (10/23/06)          </w:t>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If Refill #2 is cancelled, the partial charge (for 30-day supply) is cancelled and the remaining 60-day supply that was not charged is removed from consideration for future copay billing. Only one entry is entered in the Copay Activity Log.</w:t>
      </w:r>
    </w:p>
    <w:p w:rsidR="000B70B2" w:rsidRPr="00EE678B" w:rsidRDefault="000B70B2" w:rsidP="000B70B2">
      <w:pPr>
        <w:rPr>
          <w:color w:val="000000"/>
          <w:szCs w:val="20"/>
        </w:rPr>
      </w:pPr>
    </w:p>
    <w:p w:rsidR="000B70B2" w:rsidRPr="00EE678B" w:rsidRDefault="000B70B2" w:rsidP="00AC3658">
      <w:pPr>
        <w:pStyle w:val="ExampleHeading"/>
      </w:pPr>
      <w:r w:rsidRPr="00EE678B">
        <w:t>Example: Copay Activity Log</w:t>
      </w:r>
    </w:p>
    <w:p w:rsidR="000B70B2" w:rsidRPr="00EE678B" w:rsidRDefault="000B70B2" w:rsidP="00273A35">
      <w:pPr>
        <w:pStyle w:val="ScreenCapture"/>
      </w:pPr>
      <w:r w:rsidRPr="00EE678B">
        <w:ta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10/26/06    ANNUAL CAP REACHED   REFILL 2       OPPHARMACIST15,THREE       </w:t>
      </w:r>
    </w:p>
    <w:p w:rsidR="000B70B2" w:rsidRPr="00EE678B" w:rsidRDefault="000B70B2" w:rsidP="00273A35">
      <w:pPr>
        <w:pStyle w:val="ScreenCapture"/>
      </w:pPr>
      <w:r w:rsidRPr="00EE678B">
        <w:tab/>
        <w:t xml:space="preserve">Comment:  PARTIAL BILLING FOR THIS FILL                                  </w:t>
      </w:r>
    </w:p>
    <w:p w:rsidR="000B70B2" w:rsidRPr="00EE678B" w:rsidRDefault="000B70B2" w:rsidP="00273A35">
      <w:pPr>
        <w:pStyle w:val="ScreenCapture"/>
      </w:pPr>
      <w:r w:rsidRPr="00EE678B">
        <w:t xml:space="preserve">2   10/29/06    REMOVE COPAY CHARGE  REFILL 2       OPPHARMACIST15,THREE        </w:t>
      </w:r>
    </w:p>
    <w:p w:rsidR="000B70B2" w:rsidRPr="00EE678B" w:rsidRDefault="000B70B2" w:rsidP="00273A35">
      <w:pPr>
        <w:pStyle w:val="ScreenCapture"/>
      </w:pPr>
      <w:r w:rsidRPr="00EE678B">
        <w:tab/>
        <w:t xml:space="preserve">Comment: RX REFUSED                                       </w:t>
      </w:r>
    </w:p>
    <w:p w:rsidR="000B70B2" w:rsidRPr="00EE678B" w:rsidRDefault="000B70B2" w:rsidP="000B70B2">
      <w:pPr>
        <w:rPr>
          <w:rFonts w:eastAsia="MS Mincho"/>
          <w:color w:val="000000"/>
          <w:szCs w:val="20"/>
        </w:rPr>
      </w:pPr>
    </w:p>
    <w:p w:rsidR="000B70B2" w:rsidRPr="00EE678B" w:rsidRDefault="000B70B2" w:rsidP="000B70B2">
      <w:pPr>
        <w:rPr>
          <w:rFonts w:eastAsia="MS Mincho"/>
          <w:color w:val="000000"/>
          <w:szCs w:val="20"/>
        </w:rPr>
      </w:pPr>
      <w:r w:rsidRPr="00EE678B">
        <w:rPr>
          <w:rFonts w:eastAsia="MS Mincho"/>
          <w:color w:val="000000"/>
          <w:szCs w:val="20"/>
        </w:rPr>
        <w:t>Once a potential charge has been cancelled, it will be dropped from the list of incurred charges that are displayed.</w:t>
      </w:r>
    </w:p>
    <w:p w:rsidR="000B70B2" w:rsidRPr="00EE678B" w:rsidRDefault="000B70B2" w:rsidP="000B70B2">
      <w:pPr>
        <w:rPr>
          <w:rFonts w:eastAsia="MS Mincho" w:cs="Courier New"/>
          <w:szCs w:val="20"/>
        </w:rPr>
      </w:pPr>
    </w:p>
    <w:p w:rsidR="000B70B2" w:rsidRPr="00EE678B" w:rsidRDefault="000B70B2" w:rsidP="007A1309">
      <w:pPr>
        <w:pStyle w:val="Heading3"/>
      </w:pPr>
      <w:bookmarkStart w:id="1856" w:name="_Toc280701160"/>
      <w:bookmarkStart w:id="1857" w:name="_Toc299044331"/>
      <w:bookmarkStart w:id="1858" w:name="_Toc280853500"/>
      <w:bookmarkStart w:id="1859" w:name="_Toc303286079"/>
      <w:bookmarkStart w:id="1860" w:name="_Toc339961962"/>
      <w:bookmarkStart w:id="1861" w:name="_Toc339962488"/>
      <w:bookmarkStart w:id="1862" w:name="_Toc340138621"/>
      <w:bookmarkStart w:id="1863" w:name="_Toc340138904"/>
      <w:bookmarkStart w:id="1864" w:name="_Toc340139171"/>
      <w:bookmarkStart w:id="1865" w:name="_Toc340143797"/>
      <w:bookmarkStart w:id="1866" w:name="_Toc340144054"/>
      <w:bookmarkStart w:id="1867" w:name="_Toc4140344"/>
      <w:r w:rsidRPr="00EE678B">
        <w:t>IB-initiated Medication Copay Charge</w:t>
      </w:r>
      <w:bookmarkEnd w:id="1856"/>
      <w:bookmarkEnd w:id="1857"/>
      <w:bookmarkEnd w:id="1858"/>
      <w:bookmarkEnd w:id="1859"/>
      <w:bookmarkEnd w:id="1860"/>
      <w:bookmarkEnd w:id="1861"/>
      <w:bookmarkEnd w:id="1862"/>
      <w:bookmarkEnd w:id="1863"/>
      <w:bookmarkEnd w:id="1864"/>
      <w:bookmarkEnd w:id="1865"/>
      <w:bookmarkEnd w:id="1866"/>
      <w:bookmarkEnd w:id="1867"/>
    </w:p>
    <w:p w:rsidR="000B70B2" w:rsidRPr="00EE678B" w:rsidRDefault="000B70B2" w:rsidP="000B70B2">
      <w:pPr>
        <w:rPr>
          <w:rFonts w:eastAsia="MS Mincho" w:cs="Courier New"/>
          <w:color w:val="000000"/>
          <w:szCs w:val="20"/>
        </w:rPr>
      </w:pPr>
    </w:p>
    <w:p w:rsidR="000B70B2" w:rsidRPr="00EE678B" w:rsidRDefault="000B70B2" w:rsidP="000B70B2">
      <w:pPr>
        <w:rPr>
          <w:rFonts w:eastAsia="MS Mincho" w:cs="Courier New"/>
          <w:color w:val="000000"/>
          <w:szCs w:val="20"/>
        </w:rPr>
      </w:pPr>
      <w:r w:rsidRPr="00EE678B">
        <w:rPr>
          <w:rFonts w:eastAsia="MS Mincho" w:cs="Courier New"/>
          <w:color w:val="000000"/>
          <w:szCs w:val="20"/>
        </w:rPr>
        <w:t>There are times when the medication copay status of a prescription can be changed by a background process. In this example, another prescription for the same Veteran was returned to stock, dropping copayments below the annual cap. Integrated Billing (IB) goes through all of the prescriptions looking for any that were not billed a copay because the annual cap was reached. IB initiates a copay charge against any such prescriptions that are found until the copay cap is again reached.</w:t>
      </w:r>
    </w:p>
    <w:p w:rsidR="000B70B2" w:rsidRPr="00EE678B" w:rsidRDefault="000B70B2" w:rsidP="000B70B2">
      <w:pPr>
        <w:ind w:left="900" w:hanging="900"/>
        <w:rPr>
          <w:rFonts w:eastAsia="MS Mincho" w:cs="Courier New"/>
          <w:b/>
          <w:bCs/>
          <w:position w:val="-4"/>
          <w:sz w:val="24"/>
          <w:szCs w:val="20"/>
        </w:rPr>
      </w:pPr>
    </w:p>
    <w:p w:rsidR="000B70B2" w:rsidRPr="00EE678B" w:rsidRDefault="000B70B2" w:rsidP="00AC3658">
      <w:pPr>
        <w:pStyle w:val="ExampleHeading"/>
      </w:pPr>
      <w:r w:rsidRPr="00EE678B">
        <w:t>Example: An IB-initiated Medication Copay Charge</w:t>
      </w:r>
    </w:p>
    <w:p w:rsidR="000B70B2" w:rsidRPr="00EE678B" w:rsidRDefault="000B70B2" w:rsidP="00273A35">
      <w:pPr>
        <w:pStyle w:val="ScreenCapture"/>
      </w:pPr>
      <w:r w:rsidRPr="00EE678B">
        <w:t>Rx Activity Log               Nov 05, 2006@17:18          Page:    1 of    1</w:t>
      </w:r>
    </w:p>
    <w:p w:rsidR="000B70B2" w:rsidRPr="00EE678B" w:rsidRDefault="000B70B2" w:rsidP="00273A35">
      <w:pPr>
        <w:pStyle w:val="ScreenCapture"/>
      </w:pPr>
      <w:r w:rsidRPr="00EE678B">
        <w:t>OPPATIENT9,ONE</w:t>
      </w:r>
    </w:p>
    <w:p w:rsidR="000B70B2" w:rsidRPr="00EE678B" w:rsidRDefault="000B70B2" w:rsidP="00273A35">
      <w:pPr>
        <w:pStyle w:val="ScreenCapture"/>
      </w:pPr>
      <w:r w:rsidRPr="00EE678B">
        <w:t xml:space="preserve">  PID: 000-76-5432P                                Ht(cm): 169.55 (03/06/2006)</w:t>
      </w:r>
    </w:p>
    <w:p w:rsidR="000B70B2" w:rsidRPr="00EE678B" w:rsidRDefault="000B70B2" w:rsidP="00273A35">
      <w:pPr>
        <w:pStyle w:val="ScreenCapture"/>
      </w:pPr>
      <w:r w:rsidRPr="00EE678B">
        <w:t xml:space="preserve">  DOB: NOV 18,1950 (55)                            Wt(kg): 125.45 (03/06/2006)</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Rx #: 3754328   Original Fill Released: 10/09/06                               </w:t>
      </w:r>
    </w:p>
    <w:p w:rsidR="000B70B2" w:rsidRPr="00EE678B" w:rsidRDefault="000B70B2" w:rsidP="00273A35">
      <w:pPr>
        <w:pStyle w:val="ScreenCapture"/>
      </w:pPr>
      <w:r w:rsidRPr="00EE678B">
        <w:t xml:space="preserve">Routing: Window      Finished by: OPPHARMACIST1,THREE                          </w:t>
      </w:r>
    </w:p>
    <w:p w:rsidR="000B70B2" w:rsidRPr="00EE678B" w:rsidRDefault="000B70B2" w:rsidP="00273A35">
      <w:pPr>
        <w:pStyle w:val="ScreenCapture"/>
      </w:pPr>
      <w:r w:rsidRPr="00EE678B">
        <w:t xml:space="preserve">                                                                               </w:t>
      </w:r>
    </w:p>
    <w:p w:rsidR="000B70B2" w:rsidRPr="00EE678B" w:rsidRDefault="000B70B2" w:rsidP="00273A35">
      <w:pPr>
        <w:pStyle w:val="ScreenCapture"/>
      </w:pPr>
      <w:r w:rsidRPr="00EE678B">
        <w:t xml:space="preserve">Copay Activity Log:                                                            </w:t>
      </w:r>
    </w:p>
    <w:p w:rsidR="000B70B2" w:rsidRPr="00EE678B" w:rsidRDefault="000B70B2" w:rsidP="00273A35">
      <w:pPr>
        <w:pStyle w:val="ScreenCapture"/>
      </w:pPr>
      <w:r w:rsidRPr="00EE678B">
        <w:t xml:space="preserve">#   Date        Reason               Rx Ref         Initiator Of Activity      </w:t>
      </w:r>
    </w:p>
    <w:p w:rsidR="000B70B2" w:rsidRPr="00EE678B" w:rsidRDefault="000B70B2" w:rsidP="00273A35">
      <w:pPr>
        <w:pStyle w:val="ScreenCapture"/>
      </w:pPr>
      <w:r w:rsidRPr="00EE678B">
        <w:t>===============================================================================</w:t>
      </w:r>
    </w:p>
    <w:p w:rsidR="000B70B2" w:rsidRPr="00EE678B" w:rsidRDefault="000B70B2" w:rsidP="00273A35">
      <w:pPr>
        <w:pStyle w:val="ScreenCapture"/>
      </w:pPr>
      <w:r w:rsidRPr="00EE678B">
        <w:t xml:space="preserve">1   10/09/06    ANNUAL CAP REACHED   ORIGINAL       OPPHARMACIST1,THREE        </w:t>
      </w:r>
    </w:p>
    <w:p w:rsidR="000B70B2" w:rsidRPr="00EE678B" w:rsidRDefault="000B70B2" w:rsidP="00273A35">
      <w:pPr>
        <w:pStyle w:val="ScreenCapture"/>
      </w:pPr>
      <w:r w:rsidRPr="00EE678B">
        <w:t xml:space="preserve">Comment:  NO BILLING FOR THIS FILL                                             </w:t>
      </w:r>
    </w:p>
    <w:p w:rsidR="000B70B2" w:rsidRPr="00EE678B" w:rsidRDefault="000B70B2" w:rsidP="00273A35">
      <w:pPr>
        <w:pStyle w:val="ScreenCapture"/>
      </w:pPr>
      <w:r w:rsidRPr="00EE678B">
        <w:t xml:space="preserve">2   10/09/06    IB-INITIATED COPAY   ORIGINAL       OPPHARMACIST1,THREE        </w:t>
      </w:r>
    </w:p>
    <w:p w:rsidR="000B70B2" w:rsidRPr="00EE678B" w:rsidRDefault="000B70B2" w:rsidP="00273A35">
      <w:pPr>
        <w:pStyle w:val="ScreenCapture"/>
      </w:pPr>
      <w:r w:rsidRPr="00EE678B">
        <w:t xml:space="preserve">Comment: FULL CHARGE </w:t>
      </w:r>
    </w:p>
    <w:p w:rsidR="000B70B2" w:rsidRDefault="000B70B2" w:rsidP="000B70B2">
      <w:pPr>
        <w:rPr>
          <w:color w:val="000000"/>
          <w:szCs w:val="24"/>
        </w:rPr>
      </w:pPr>
    </w:p>
    <w:p w:rsidR="000A2979" w:rsidRPr="008C73E1" w:rsidRDefault="000A2979" w:rsidP="008C73E1">
      <w:pPr>
        <w:pStyle w:val="Heading3"/>
        <w:rPr>
          <w:lang w:val="en-US"/>
        </w:rPr>
      </w:pPr>
      <w:bookmarkStart w:id="1868" w:name="_Toc4140345"/>
      <w:bookmarkStart w:id="1869" w:name="Page_44"/>
      <w:r>
        <w:rPr>
          <w:lang w:val="en-US"/>
        </w:rPr>
        <w:t>Fixed Medication Copayment Tiers (FMCT)</w:t>
      </w:r>
      <w:bookmarkEnd w:id="1868"/>
    </w:p>
    <w:p w:rsidR="000A2979" w:rsidRDefault="000A2979" w:rsidP="008C73E1">
      <w:pPr>
        <w:rPr>
          <w:rFonts w:eastAsia="MS Mincho"/>
          <w:szCs w:val="20"/>
        </w:rPr>
      </w:pPr>
      <w:r>
        <w:rPr>
          <w:rFonts w:eastAsia="MS Mincho"/>
          <w:szCs w:val="20"/>
        </w:rPr>
        <w:t xml:space="preserve">Patch PSO*7*460 introduces copay tiers for drugs. </w:t>
      </w:r>
      <w:r w:rsidRPr="000A2979">
        <w:rPr>
          <w:rFonts w:eastAsia="MS Mincho"/>
          <w:szCs w:val="20"/>
        </w:rPr>
        <w:t>The Chief Business Office (CBO) requests updating IT systems to conform with changes to qualified prescription medications within VistA and VA National and Local Drug Files, to establish fixed copayment amounts depending on the class of medication (Tier 1, Tier 2, or Tier 3) while still maintaining the utility of the $700 copayment cap per calendar year for PG 2-8, as applicable, on an individual Veteran basis. The PBM is requesting the addition of Tier 0 for excluded and exempt products with no copayment.</w:t>
      </w:r>
      <w:r>
        <w:rPr>
          <w:rFonts w:eastAsia="MS Mincho"/>
          <w:szCs w:val="20"/>
        </w:rPr>
        <w:t xml:space="preserve"> Changes to Outpatient Pharmacy will be seen in the copay activity log.</w:t>
      </w:r>
    </w:p>
    <w:p w:rsidR="000A2979" w:rsidRDefault="000A2979" w:rsidP="008C73E1">
      <w:pPr>
        <w:rPr>
          <w:rFonts w:eastAsia="MS Mincho"/>
          <w:szCs w:val="20"/>
        </w:rPr>
      </w:pPr>
    </w:p>
    <w:p w:rsidR="000A2979" w:rsidRPr="008C73E1" w:rsidRDefault="000A2979" w:rsidP="00F71054">
      <w:pPr>
        <w:pStyle w:val="ScreenCapture"/>
        <w:rPr>
          <w:rFonts w:eastAsia="MS Mincho"/>
        </w:rPr>
      </w:pPr>
      <w:r w:rsidRPr="00F71054">
        <w:rPr>
          <w:rFonts w:eastAsia="MS Mincho"/>
        </w:rPr>
        <w:t xml:space="preserve">Rx #: 100002266   Original Fill Released: 08/23/16                              </w:t>
      </w:r>
    </w:p>
    <w:p w:rsidR="000A2979" w:rsidRPr="008C73E1" w:rsidRDefault="000A2979" w:rsidP="008C73E1">
      <w:pPr>
        <w:pStyle w:val="ScreenCapture"/>
        <w:rPr>
          <w:rFonts w:eastAsia="MS Mincho"/>
        </w:rPr>
      </w:pPr>
      <w:r w:rsidRPr="008C73E1">
        <w:rPr>
          <w:rFonts w:eastAsia="MS Mincho"/>
        </w:rPr>
        <w:t xml:space="preserve">Routing: Window      Finished by: CROSSMAN,PAMELA                               </w:t>
      </w:r>
    </w:p>
    <w:p w:rsidR="000A2979" w:rsidRPr="008C73E1" w:rsidRDefault="000A2979" w:rsidP="008C73E1">
      <w:pPr>
        <w:pStyle w:val="ScreenCapture"/>
        <w:rPr>
          <w:rFonts w:eastAsia="MS Mincho"/>
        </w:rPr>
      </w:pPr>
      <w:r w:rsidRPr="008C73E1">
        <w:rPr>
          <w:rFonts w:eastAsia="MS Mincho"/>
        </w:rPr>
        <w:t xml:space="preserve">                                                                                </w:t>
      </w:r>
    </w:p>
    <w:p w:rsidR="000A2979" w:rsidRPr="008C73E1" w:rsidRDefault="000A2979" w:rsidP="008C73E1">
      <w:pPr>
        <w:pStyle w:val="ScreenCapture"/>
        <w:rPr>
          <w:rFonts w:eastAsia="MS Mincho"/>
        </w:rPr>
      </w:pPr>
      <w:r w:rsidRPr="008C73E1">
        <w:rPr>
          <w:rFonts w:eastAsia="MS Mincho"/>
        </w:rPr>
        <w:t xml:space="preserve">Copay Activity Log:                                                             </w:t>
      </w:r>
    </w:p>
    <w:p w:rsidR="000A2979" w:rsidRPr="008C73E1" w:rsidRDefault="000A2979" w:rsidP="008C73E1">
      <w:pPr>
        <w:pStyle w:val="ScreenCapture"/>
        <w:rPr>
          <w:rFonts w:eastAsia="MS Mincho"/>
        </w:rPr>
      </w:pPr>
      <w:r w:rsidRPr="008C73E1">
        <w:rPr>
          <w:rFonts w:eastAsia="MS Mincho"/>
        </w:rPr>
        <w:t xml:space="preserve">#   Date        Reason               Rx Ref         Initiator Of Activity       </w:t>
      </w:r>
    </w:p>
    <w:p w:rsidR="000A2979" w:rsidRPr="008C73E1" w:rsidRDefault="000A2979" w:rsidP="008C73E1">
      <w:pPr>
        <w:pStyle w:val="ScreenCapture"/>
        <w:rPr>
          <w:rFonts w:eastAsia="MS Mincho"/>
        </w:rPr>
      </w:pPr>
      <w:r w:rsidRPr="008C73E1">
        <w:rPr>
          <w:rFonts w:eastAsia="MS Mincho"/>
        </w:rPr>
        <w:t xml:space="preserve">=============================================================================== </w:t>
      </w:r>
    </w:p>
    <w:p w:rsidR="000A2979" w:rsidRPr="008C73E1" w:rsidRDefault="000A2979" w:rsidP="008C73E1">
      <w:pPr>
        <w:pStyle w:val="ScreenCapture"/>
        <w:rPr>
          <w:rFonts w:eastAsia="MS Mincho"/>
        </w:rPr>
      </w:pPr>
      <w:r w:rsidRPr="008C73E1">
        <w:rPr>
          <w:rFonts w:eastAsia="MS Mincho"/>
        </w:rPr>
        <w:t xml:space="preserve">1   08/23/16    COPAY RESET          ORIGINAL       CROSSMAN,PAMELA             </w:t>
      </w:r>
    </w:p>
    <w:p w:rsidR="000B70B2" w:rsidRPr="008C73E1" w:rsidRDefault="000A2979" w:rsidP="008C73E1">
      <w:pPr>
        <w:pStyle w:val="ScreenCapture"/>
        <w:rPr>
          <w:rFonts w:eastAsia="MS Mincho"/>
        </w:rPr>
      </w:pPr>
      <w:r w:rsidRPr="008C73E1">
        <w:rPr>
          <w:rFonts w:eastAsia="MS Mincho"/>
        </w:rPr>
        <w:t>Comment: Copay Tier 1  Old value=No Copay   New value=Copay</w:t>
      </w:r>
      <w:r w:rsidRPr="000A2979">
        <w:rPr>
          <w:rFonts w:eastAsia="MS Mincho"/>
        </w:rPr>
        <w:t xml:space="preserve">                     </w:t>
      </w:r>
      <w:bookmarkEnd w:id="1869"/>
      <w:r w:rsidR="000B70B2" w:rsidRPr="00EE678B">
        <w:rPr>
          <w:rFonts w:eastAsia="MS Mincho"/>
        </w:rPr>
        <w:br w:type="page"/>
      </w:r>
      <w:r w:rsidR="000B70B2" w:rsidRPr="00EE678B">
        <w:t>(This page included for two-sided copying.)</w:t>
      </w:r>
    </w:p>
    <w:p w:rsidR="000B70B2" w:rsidRPr="00EE678B" w:rsidRDefault="000B70B2" w:rsidP="000B70B2">
      <w:pPr>
        <w:jc w:val="center"/>
        <w:rPr>
          <w:color w:val="000000"/>
          <w:szCs w:val="24"/>
        </w:rPr>
      </w:pPr>
    </w:p>
    <w:p w:rsidR="000B70B2" w:rsidRPr="00EE678B" w:rsidRDefault="00FA6D2B" w:rsidP="00FA6D2B">
      <w:pPr>
        <w:pStyle w:val="ChapterHeading"/>
      </w:pPr>
      <w:r w:rsidRPr="00EE678B">
        <w:rPr>
          <w:rFonts w:eastAsia="MS Mincho"/>
          <w:szCs w:val="20"/>
        </w:rPr>
        <w:br w:type="page"/>
      </w:r>
      <w:bookmarkStart w:id="1870" w:name="_Toc4140346"/>
      <w:r w:rsidR="000B70B2" w:rsidRPr="00EE678B">
        <w:t xml:space="preserve">Chapter </w:t>
      </w:r>
      <w:r w:rsidR="00251627">
        <w:rPr>
          <w:rFonts w:eastAsia="MS Mincho"/>
          <w:noProof/>
        </w:rPr>
        <w:fldChar w:fldCharType="begin"/>
      </w:r>
      <w:r w:rsidR="00251627">
        <w:rPr>
          <w:rFonts w:eastAsia="MS Mincho"/>
          <w:noProof/>
        </w:rPr>
        <w:instrText xml:space="preserve"> SEQ CHPNUM \* Arabic \* MERGEFORMAT </w:instrText>
      </w:r>
      <w:r w:rsidR="00251627">
        <w:rPr>
          <w:rFonts w:eastAsia="MS Mincho"/>
          <w:noProof/>
        </w:rPr>
        <w:fldChar w:fldCharType="separate"/>
      </w:r>
      <w:r w:rsidR="00766F5B" w:rsidRPr="00766F5B">
        <w:rPr>
          <w:rFonts w:eastAsia="MS Mincho"/>
          <w:noProof/>
        </w:rPr>
        <w:t>11</w:t>
      </w:r>
      <w:r w:rsidR="00251627">
        <w:rPr>
          <w:rFonts w:eastAsia="MS Mincho"/>
          <w:noProof/>
        </w:rPr>
        <w:fldChar w:fldCharType="end"/>
      </w:r>
      <w:r w:rsidR="000B70B2" w:rsidRPr="00EE678B">
        <w:t>: Evaluating Drug Usage</w:t>
      </w:r>
      <w:bookmarkEnd w:id="1870"/>
      <w:r w:rsidR="000B70B2" w:rsidRPr="00EE678B">
        <w:fldChar w:fldCharType="begin"/>
      </w:r>
      <w:r w:rsidR="000B70B2" w:rsidRPr="00EE678B">
        <w:instrText>XE "Evaluating Drug Usage"</w:instrText>
      </w:r>
      <w:r w:rsidR="000B70B2" w:rsidRPr="00EE678B">
        <w:fldChar w:fldCharType="end"/>
      </w:r>
    </w:p>
    <w:p w:rsidR="000B70B2" w:rsidRPr="00EE678B" w:rsidRDefault="000B70B2" w:rsidP="000B70B2">
      <w:pPr>
        <w:rPr>
          <w:color w:val="000000"/>
          <w:szCs w:val="20"/>
        </w:rPr>
      </w:pPr>
    </w:p>
    <w:p w:rsidR="000B70B2" w:rsidRPr="00EE678B" w:rsidRDefault="000B70B2" w:rsidP="000B70B2">
      <w:pPr>
        <w:rPr>
          <w:color w:val="000000"/>
          <w:szCs w:val="20"/>
        </w:rPr>
      </w:pPr>
      <w:r w:rsidRPr="00EE678B">
        <w:rPr>
          <w:color w:val="000000"/>
          <w:szCs w:val="20"/>
        </w:rPr>
        <w:t xml:space="preserve">This chapter describes the options on the </w:t>
      </w:r>
      <w:r w:rsidRPr="00EE678B">
        <w:rPr>
          <w:i/>
          <w:color w:val="000000"/>
          <w:szCs w:val="20"/>
        </w:rPr>
        <w:t>DUE Supervisor</w:t>
      </w:r>
      <w:r w:rsidRPr="00EE678B">
        <w:rPr>
          <w:color w:val="000000"/>
          <w:szCs w:val="20"/>
        </w:rPr>
        <w:t xml:space="preserve"> menu.</w:t>
      </w:r>
    </w:p>
    <w:p w:rsidR="000B70B2" w:rsidRPr="00EE678B" w:rsidRDefault="000B70B2" w:rsidP="004E0305">
      <w:pPr>
        <w:pStyle w:val="Heading2"/>
      </w:pPr>
      <w:bookmarkStart w:id="1871" w:name="_Toc520273364"/>
      <w:bookmarkStart w:id="1872" w:name="_Toc520299156"/>
      <w:bookmarkStart w:id="1873" w:name="_Toc520304623"/>
      <w:bookmarkStart w:id="1874" w:name="_Toc32836891"/>
      <w:bookmarkStart w:id="1875" w:name="_Toc38424559"/>
      <w:bookmarkStart w:id="1876" w:name="_Toc50535252"/>
      <w:bookmarkStart w:id="1877" w:name="_Toc280701162"/>
      <w:bookmarkStart w:id="1878" w:name="_Toc299044333"/>
      <w:bookmarkStart w:id="1879" w:name="_Toc280853502"/>
      <w:bookmarkStart w:id="1880" w:name="_Toc303286081"/>
      <w:bookmarkStart w:id="1881" w:name="_Toc339961964"/>
      <w:bookmarkStart w:id="1882" w:name="_Toc339962489"/>
      <w:bookmarkStart w:id="1883" w:name="_Toc340138623"/>
      <w:bookmarkStart w:id="1884" w:name="_Toc340138905"/>
      <w:bookmarkStart w:id="1885" w:name="_Toc340139173"/>
      <w:bookmarkStart w:id="1886" w:name="_Toc340143798"/>
      <w:bookmarkStart w:id="1887" w:name="_Toc340144055"/>
      <w:bookmarkStart w:id="1888" w:name="_Toc4140347"/>
      <w:r w:rsidRPr="00EE678B">
        <w:t xml:space="preserve">DUE </w:t>
      </w:r>
      <w:bookmarkStart w:id="1889" w:name="_Hlt289845861"/>
      <w:bookmarkEnd w:id="1889"/>
      <w:r w:rsidRPr="00EE678B">
        <w:t>Supervisor</w:t>
      </w:r>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r w:rsidRPr="00EE678B">
        <w:fldChar w:fldCharType="begin"/>
      </w:r>
      <w:r w:rsidRPr="00EE678B">
        <w:instrText>XE "DUE Supervisor"</w:instrText>
      </w:r>
      <w:r w:rsidRPr="00EE678B">
        <w:fldChar w:fldCharType="end"/>
      </w:r>
    </w:p>
    <w:p w:rsidR="000B70B2" w:rsidRPr="00EE678B" w:rsidRDefault="000B70B2" w:rsidP="00FC7A1D">
      <w:pPr>
        <w:pStyle w:val="Manual-optionname"/>
      </w:pPr>
      <w:r w:rsidRPr="00EE678B">
        <w:t>[PSOD SUPERVISOR]</w:t>
      </w:r>
    </w:p>
    <w:p w:rsidR="000B70B2" w:rsidRPr="00EE678B" w:rsidRDefault="000B70B2" w:rsidP="00FC7A1D">
      <w:pPr>
        <w:keepNext/>
        <w:rPr>
          <w:color w:val="000000"/>
          <w:szCs w:val="20"/>
        </w:rPr>
      </w:pPr>
    </w:p>
    <w:p w:rsidR="000B70B2" w:rsidRPr="00EE678B" w:rsidRDefault="000B70B2" w:rsidP="000B70B2">
      <w:pPr>
        <w:rPr>
          <w:color w:val="000000"/>
          <w:szCs w:val="20"/>
        </w:rPr>
      </w:pPr>
      <w:r w:rsidRPr="00EE678B">
        <w:rPr>
          <w:color w:val="000000"/>
          <w:szCs w:val="20"/>
        </w:rPr>
        <w:t>This menu provides options to create a questionnaire based on the criteria of a Drug Usage Evaluation and print an answer sheet for the provider’s use in answering the questionnaire. The answer sheet can be printed and distributed to the clinic so that the provider may complete it when ordering a medication being evaluated. An answer sheet can also be generated (optional) when a patient's Action Profile prints, if the profile contains a medication being evaluated. The provider’s responses can be entered into the DUE ANSWER SHEET file.</w:t>
      </w:r>
    </w:p>
    <w:p w:rsidR="000B70B2" w:rsidRPr="00EE678B" w:rsidRDefault="000B70B2" w:rsidP="000B70B2">
      <w:pPr>
        <w:rPr>
          <w:color w:val="000000"/>
          <w:szCs w:val="20"/>
        </w:rPr>
      </w:pPr>
    </w:p>
    <w:p w:rsidR="000B70B2" w:rsidRPr="00EE678B" w:rsidRDefault="000B70B2" w:rsidP="000B70B2">
      <w:pPr>
        <w:rPr>
          <w:color w:val="000000"/>
          <w:szCs w:val="20"/>
        </w:rPr>
      </w:pPr>
      <w:bookmarkStart w:id="1890" w:name="OLE_LINK11"/>
      <w:r w:rsidRPr="00EE678B">
        <w:rPr>
          <w:color w:val="000000"/>
          <w:szCs w:val="20"/>
        </w:rPr>
        <w:t xml:space="preserve">The following options are available on the </w:t>
      </w:r>
      <w:r w:rsidRPr="00EE678B">
        <w:rPr>
          <w:i/>
          <w:color w:val="000000"/>
          <w:szCs w:val="20"/>
        </w:rPr>
        <w:t xml:space="preserve">DUE Supervisor </w:t>
      </w:r>
      <w:r w:rsidRPr="00EE678B">
        <w:rPr>
          <w:color w:val="000000"/>
          <w:szCs w:val="20"/>
        </w:rPr>
        <w:t>menu:</w:t>
      </w:r>
    </w:p>
    <w:p w:rsidR="000B70B2" w:rsidRPr="00EE678B" w:rsidRDefault="000B70B2">
      <w:pPr>
        <w:numPr>
          <w:ilvl w:val="0"/>
          <w:numId w:val="36"/>
        </w:numPr>
        <w:spacing w:before="120"/>
        <w:rPr>
          <w:color w:val="000000"/>
          <w:szCs w:val="20"/>
        </w:rPr>
        <w:pPrChange w:id="1891" w:author="Fred Perez" w:date="2019-03-22T09:44:00Z">
          <w:pPr>
            <w:numPr>
              <w:numId w:val="38"/>
            </w:numPr>
            <w:tabs>
              <w:tab w:val="num" w:pos="720"/>
            </w:tabs>
            <w:spacing w:before="120"/>
            <w:ind w:left="720" w:hanging="360"/>
          </w:pPr>
        </w:pPrChange>
      </w:pPr>
      <w:r w:rsidRPr="00EE678B">
        <w:rPr>
          <w:i/>
          <w:color w:val="000000"/>
          <w:szCs w:val="20"/>
        </w:rPr>
        <w:t>1  Enter a New Answer Sheet</w:t>
      </w:r>
    </w:p>
    <w:p w:rsidR="000B70B2" w:rsidRPr="00EE678B" w:rsidRDefault="000B70B2">
      <w:pPr>
        <w:numPr>
          <w:ilvl w:val="0"/>
          <w:numId w:val="36"/>
        </w:numPr>
        <w:rPr>
          <w:i/>
          <w:color w:val="000000"/>
          <w:szCs w:val="20"/>
        </w:rPr>
        <w:pPrChange w:id="1892" w:author="Fred Perez" w:date="2019-03-22T09:44:00Z">
          <w:pPr>
            <w:numPr>
              <w:numId w:val="38"/>
            </w:numPr>
            <w:tabs>
              <w:tab w:val="num" w:pos="720"/>
            </w:tabs>
            <w:ind w:left="720" w:hanging="360"/>
          </w:pPr>
        </w:pPrChange>
      </w:pPr>
      <w:r w:rsidRPr="00EE678B">
        <w:rPr>
          <w:i/>
          <w:color w:val="000000"/>
          <w:szCs w:val="20"/>
        </w:rPr>
        <w:t>2  Edit an Existing Answer Sheet</w:t>
      </w:r>
    </w:p>
    <w:p w:rsidR="000B70B2" w:rsidRPr="00EE678B" w:rsidRDefault="000B70B2">
      <w:pPr>
        <w:numPr>
          <w:ilvl w:val="0"/>
          <w:numId w:val="36"/>
        </w:numPr>
        <w:rPr>
          <w:i/>
          <w:color w:val="000000"/>
          <w:szCs w:val="20"/>
        </w:rPr>
        <w:pPrChange w:id="1893" w:author="Fred Perez" w:date="2019-03-22T09:44:00Z">
          <w:pPr>
            <w:numPr>
              <w:numId w:val="38"/>
            </w:numPr>
            <w:tabs>
              <w:tab w:val="num" w:pos="720"/>
            </w:tabs>
            <w:ind w:left="720" w:hanging="360"/>
          </w:pPr>
        </w:pPrChange>
      </w:pPr>
      <w:r w:rsidRPr="00EE678B">
        <w:rPr>
          <w:i/>
          <w:color w:val="000000"/>
          <w:szCs w:val="20"/>
        </w:rPr>
        <w:t>3  Create/Edit a Questionnaire</w:t>
      </w:r>
    </w:p>
    <w:p w:rsidR="000B70B2" w:rsidRPr="00EE678B" w:rsidRDefault="000B70B2">
      <w:pPr>
        <w:numPr>
          <w:ilvl w:val="0"/>
          <w:numId w:val="36"/>
        </w:numPr>
        <w:rPr>
          <w:i/>
          <w:color w:val="000000"/>
          <w:szCs w:val="20"/>
        </w:rPr>
        <w:pPrChange w:id="1894" w:author="Fred Perez" w:date="2019-03-22T09:44:00Z">
          <w:pPr>
            <w:numPr>
              <w:numId w:val="38"/>
            </w:numPr>
            <w:tabs>
              <w:tab w:val="num" w:pos="720"/>
            </w:tabs>
            <w:ind w:left="720" w:hanging="360"/>
          </w:pPr>
        </w:pPrChange>
      </w:pPr>
      <w:r w:rsidRPr="00EE678B">
        <w:rPr>
          <w:i/>
          <w:color w:val="000000"/>
          <w:szCs w:val="20"/>
        </w:rPr>
        <w:t>4  Batch Print Questionnaires</w:t>
      </w:r>
    </w:p>
    <w:p w:rsidR="000B70B2" w:rsidRPr="00EE678B" w:rsidRDefault="000B70B2">
      <w:pPr>
        <w:numPr>
          <w:ilvl w:val="0"/>
          <w:numId w:val="36"/>
        </w:numPr>
        <w:rPr>
          <w:i/>
          <w:color w:val="000000"/>
          <w:szCs w:val="20"/>
        </w:rPr>
        <w:pPrChange w:id="1895" w:author="Fred Perez" w:date="2019-03-22T09:44:00Z">
          <w:pPr>
            <w:numPr>
              <w:numId w:val="38"/>
            </w:numPr>
            <w:tabs>
              <w:tab w:val="num" w:pos="720"/>
            </w:tabs>
            <w:ind w:left="720" w:hanging="360"/>
          </w:pPr>
        </w:pPrChange>
      </w:pPr>
      <w:r w:rsidRPr="00EE678B">
        <w:rPr>
          <w:i/>
          <w:color w:val="000000"/>
          <w:szCs w:val="20"/>
        </w:rPr>
        <w:t>5  DUE Report</w:t>
      </w:r>
    </w:p>
    <w:p w:rsidR="000B70B2" w:rsidRPr="00EE678B" w:rsidRDefault="000B70B2" w:rsidP="004E0305">
      <w:pPr>
        <w:pStyle w:val="Heading2"/>
      </w:pPr>
      <w:bookmarkStart w:id="1896" w:name="_Toc520273365"/>
      <w:bookmarkStart w:id="1897" w:name="_Toc520299157"/>
      <w:bookmarkStart w:id="1898" w:name="_Toc520304624"/>
      <w:bookmarkStart w:id="1899" w:name="_Toc32836892"/>
      <w:bookmarkStart w:id="1900" w:name="_Toc38424560"/>
      <w:bookmarkStart w:id="1901" w:name="_Toc50535253"/>
      <w:bookmarkStart w:id="1902" w:name="_Toc280701163"/>
      <w:bookmarkStart w:id="1903" w:name="_Toc299044334"/>
      <w:bookmarkStart w:id="1904" w:name="_Toc280853503"/>
      <w:bookmarkStart w:id="1905" w:name="_Toc303286082"/>
      <w:bookmarkStart w:id="1906" w:name="_Toc339961965"/>
      <w:bookmarkStart w:id="1907" w:name="_Toc339962490"/>
      <w:bookmarkStart w:id="1908" w:name="_Toc340138624"/>
      <w:bookmarkStart w:id="1909" w:name="_Toc340138906"/>
      <w:bookmarkStart w:id="1910" w:name="_Toc340139174"/>
      <w:bookmarkStart w:id="1911" w:name="_Toc340143799"/>
      <w:bookmarkStart w:id="1912" w:name="_Toc340144056"/>
      <w:bookmarkStart w:id="1913" w:name="_Toc4140348"/>
      <w:bookmarkEnd w:id="1890"/>
      <w:r w:rsidRPr="00EE678B">
        <w:t>Enter a New Answer Sheet</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r w:rsidRPr="00EE678B">
        <w:fldChar w:fldCharType="begin"/>
      </w:r>
      <w:r w:rsidRPr="00EE678B">
        <w:instrText>XE "Enter a New Answer Sheet"</w:instrText>
      </w:r>
      <w:r w:rsidRPr="00EE678B">
        <w:fldChar w:fldCharType="end"/>
      </w:r>
    </w:p>
    <w:p w:rsidR="000B70B2" w:rsidRPr="00EE678B" w:rsidRDefault="000B70B2" w:rsidP="00FC7A1D">
      <w:pPr>
        <w:pStyle w:val="Manual-optionname"/>
      </w:pPr>
      <w:r w:rsidRPr="00EE678B">
        <w:t>[PSOD CREATE ANSWER SHEET]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In this option, the user enters answers to a DUE Questionnaire. This creates an answer sheet entry in the DUE ANSWER SHEET file. These answer sheets can be kept online for statistical and/or compliance studies. Answer sheets are stored in the file using a sequence number. This number is generated by the computer</w:t>
      </w:r>
      <w:r w:rsidRPr="00EE678B">
        <w:t xml:space="preserve"> </w:t>
      </w:r>
      <w:r w:rsidRPr="00EE678B">
        <w:rPr>
          <w:color w:val="000000"/>
          <w:szCs w:val="20"/>
        </w:rPr>
        <w:t>automatically and should be written on the hard copy of the answer sheet immediately so that it can be used later in editing or deleting the entry.</w:t>
      </w:r>
    </w:p>
    <w:p w:rsidR="000B70B2" w:rsidRPr="00EE678B" w:rsidRDefault="000B70B2" w:rsidP="004E0305">
      <w:pPr>
        <w:pStyle w:val="Heading2"/>
      </w:pPr>
      <w:bookmarkStart w:id="1914" w:name="_Toc520273366"/>
      <w:bookmarkStart w:id="1915" w:name="_Toc520299158"/>
      <w:bookmarkStart w:id="1916" w:name="_Toc520304625"/>
      <w:bookmarkStart w:id="1917" w:name="_Toc32836893"/>
      <w:bookmarkStart w:id="1918" w:name="_Toc38424561"/>
      <w:bookmarkStart w:id="1919" w:name="_Toc50535254"/>
      <w:bookmarkStart w:id="1920" w:name="_Toc280701164"/>
      <w:bookmarkStart w:id="1921" w:name="_Toc299044335"/>
      <w:bookmarkStart w:id="1922" w:name="_Toc280853504"/>
      <w:bookmarkStart w:id="1923" w:name="_Toc303286083"/>
      <w:bookmarkStart w:id="1924" w:name="_Toc339961966"/>
      <w:bookmarkStart w:id="1925" w:name="_Toc339962491"/>
      <w:bookmarkStart w:id="1926" w:name="_Toc340138625"/>
      <w:bookmarkStart w:id="1927" w:name="_Toc340138907"/>
      <w:bookmarkStart w:id="1928" w:name="_Toc340139175"/>
      <w:bookmarkStart w:id="1929" w:name="_Toc340143800"/>
      <w:bookmarkStart w:id="1930" w:name="_Toc340144057"/>
      <w:bookmarkStart w:id="1931" w:name="_Toc4140349"/>
      <w:r w:rsidRPr="00EE678B">
        <w:t>Edit an Existing Answer Sheet</w:t>
      </w:r>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r w:rsidRPr="00EE678B">
        <w:fldChar w:fldCharType="begin"/>
      </w:r>
      <w:r w:rsidRPr="00EE678B">
        <w:instrText>XE "Edit an Existing Answer Sheet"</w:instrText>
      </w:r>
      <w:r w:rsidRPr="00EE678B">
        <w:fldChar w:fldCharType="end"/>
      </w:r>
    </w:p>
    <w:p w:rsidR="000B70B2" w:rsidRPr="00EE678B" w:rsidRDefault="000B70B2" w:rsidP="00FC7A1D">
      <w:pPr>
        <w:pStyle w:val="Manual-optionname"/>
      </w:pPr>
      <w:r w:rsidRPr="00EE678B">
        <w:t>[PSOD EDIT ANSWER SHEET]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Edit a DUE Answer Sheet entry using this option. Ordinarily, the sequence number is available when editing the Answer Sheet; however, the user can search the file if the provider, drug, or questionnaire is known by typing ^S at the “SEQUENCE NUMBER” prompt. The search displays all of the entries containing the combination of provider, drug, or questionnaire used in the search.</w:t>
      </w:r>
    </w:p>
    <w:p w:rsidR="000B70B2" w:rsidRPr="00EE678B" w:rsidRDefault="000B70B2" w:rsidP="00273A35">
      <w:pPr>
        <w:pStyle w:val="Heading2"/>
      </w:pPr>
      <w:bookmarkStart w:id="1932" w:name="_Toc520273367"/>
      <w:bookmarkStart w:id="1933" w:name="_Toc520299159"/>
      <w:bookmarkStart w:id="1934" w:name="_Toc520304626"/>
      <w:bookmarkStart w:id="1935" w:name="_Toc32836894"/>
      <w:bookmarkStart w:id="1936" w:name="_Toc38424562"/>
      <w:bookmarkStart w:id="1937" w:name="_Toc50535255"/>
      <w:bookmarkStart w:id="1938" w:name="_Toc280701165"/>
      <w:bookmarkStart w:id="1939" w:name="_Toc299044336"/>
      <w:bookmarkStart w:id="1940" w:name="_Toc280853505"/>
      <w:bookmarkStart w:id="1941" w:name="_Toc303286084"/>
      <w:bookmarkStart w:id="1942" w:name="_Toc339961967"/>
      <w:bookmarkStart w:id="1943" w:name="_Toc339962492"/>
      <w:bookmarkStart w:id="1944" w:name="_Toc340138626"/>
      <w:bookmarkStart w:id="1945" w:name="_Toc340138908"/>
      <w:bookmarkStart w:id="1946" w:name="_Toc340139176"/>
      <w:bookmarkStart w:id="1947" w:name="_Toc340143801"/>
      <w:bookmarkStart w:id="1948" w:name="_Toc340144058"/>
      <w:bookmarkStart w:id="1949" w:name="_Toc4140350"/>
      <w:r w:rsidRPr="00EE678B">
        <w:t>Create/Edit a Questionnaire</w:t>
      </w:r>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r w:rsidRPr="00EE678B">
        <w:fldChar w:fldCharType="begin"/>
      </w:r>
      <w:r w:rsidRPr="00EE678B">
        <w:instrText>XE "Create/Edit a Questionnaire"</w:instrText>
      </w:r>
      <w:r w:rsidRPr="00EE678B">
        <w:fldChar w:fldCharType="end"/>
      </w:r>
    </w:p>
    <w:p w:rsidR="000B70B2" w:rsidRPr="00EE678B" w:rsidRDefault="000B70B2" w:rsidP="00FC7A1D">
      <w:pPr>
        <w:pStyle w:val="Manual-optionname"/>
      </w:pPr>
      <w:r w:rsidRPr="00EE678B">
        <w:t>[PSOD DUE BUILD QUESTIONNAIRE]</w:t>
      </w:r>
    </w:p>
    <w:p w:rsidR="000B70B2" w:rsidRPr="00EE678B" w:rsidRDefault="000B70B2" w:rsidP="00FC7A1D">
      <w:pPr>
        <w:keepNext/>
        <w:rPr>
          <w:rFonts w:eastAsia="MS Mincho"/>
          <w:szCs w:val="20"/>
        </w:rPr>
      </w:pPr>
    </w:p>
    <w:p w:rsidR="000B70B2" w:rsidRPr="00EE678B" w:rsidRDefault="000B70B2" w:rsidP="0047089E">
      <w:pPr>
        <w:rPr>
          <w:color w:val="000000"/>
          <w:szCs w:val="20"/>
        </w:rPr>
      </w:pPr>
      <w:r w:rsidRPr="00EE678B">
        <w:rPr>
          <w:color w:val="000000"/>
          <w:szCs w:val="20"/>
        </w:rPr>
        <w:t xml:space="preserve">To create a questionnaire, first select one or more drugs being evaluated. After selecting the drugs, create a set of questions to be used on the questionnaire. These questions do not have to be added to the DUE QUESTION file since they are being added through this option. The questionnaire must be marked as “Active” and “Active for Profiles” for the Answer Sheet to print automatically with the Action Profiles. A summary can be printed for the questionnaire using the </w:t>
      </w:r>
      <w:r w:rsidRPr="00EE678B">
        <w:rPr>
          <w:i/>
          <w:color w:val="000000"/>
          <w:szCs w:val="20"/>
        </w:rPr>
        <w:t>DUE Report</w:t>
      </w:r>
      <w:r w:rsidRPr="00EE678B">
        <w:rPr>
          <w:color w:val="000000"/>
          <w:szCs w:val="20"/>
        </w:rPr>
        <w:t xml:space="preserve"> option. For this reason, when creating a questionnaire, the user should strive to make each question a yes, no, or unknown type question. Questions having a free text or numeric type answer are ignored in the summary.</w:t>
      </w:r>
    </w:p>
    <w:p w:rsidR="000B70B2" w:rsidRPr="00EE678B" w:rsidRDefault="000B70B2" w:rsidP="000B70B2">
      <w:pPr>
        <w:rPr>
          <w:color w:val="000000"/>
          <w:szCs w:val="20"/>
        </w:rPr>
      </w:pPr>
    </w:p>
    <w:p w:rsidR="000B70B2" w:rsidRPr="00EE678B" w:rsidRDefault="00583040" w:rsidP="00FA6D2B">
      <w:pPr>
        <w:ind w:left="720" w:hanging="720"/>
        <w:rPr>
          <w:color w:val="000000"/>
          <w:szCs w:val="20"/>
        </w:rPr>
      </w:pPr>
      <w:r>
        <w:rPr>
          <w:noProof/>
        </w:rPr>
        <w:drawing>
          <wp:inline distT="0" distB="0" distL="0" distR="0">
            <wp:extent cx="464820" cy="373380"/>
            <wp:effectExtent l="0" t="0" r="0" b="0"/>
            <wp:docPr id="22"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0B70B2" w:rsidRPr="00EE678B">
        <w:rPr>
          <w:color w:val="000000"/>
          <w:szCs w:val="20"/>
        </w:rPr>
        <w:t>The PRINT DUE QUESTIONNAIRE site parameter needs to be set to “YES” for the questionnaire to print with the Action Profile.</w:t>
      </w:r>
    </w:p>
    <w:p w:rsidR="000B70B2" w:rsidRPr="00EE678B" w:rsidRDefault="000B70B2" w:rsidP="004E0305">
      <w:pPr>
        <w:pStyle w:val="Heading2"/>
      </w:pPr>
      <w:bookmarkStart w:id="1950" w:name="_Toc520273368"/>
      <w:bookmarkStart w:id="1951" w:name="_Toc520299160"/>
      <w:bookmarkStart w:id="1952" w:name="_Toc520304627"/>
      <w:bookmarkStart w:id="1953" w:name="_Toc32836895"/>
      <w:bookmarkStart w:id="1954" w:name="_Toc38424563"/>
      <w:bookmarkStart w:id="1955" w:name="_Toc50535256"/>
      <w:bookmarkStart w:id="1956" w:name="_Toc280701166"/>
      <w:bookmarkStart w:id="1957" w:name="_Toc299044337"/>
      <w:bookmarkStart w:id="1958" w:name="_Toc280853506"/>
      <w:bookmarkStart w:id="1959" w:name="_Toc303286085"/>
      <w:bookmarkStart w:id="1960" w:name="_Toc339961968"/>
      <w:bookmarkStart w:id="1961" w:name="_Toc339962493"/>
      <w:bookmarkStart w:id="1962" w:name="_Toc340138627"/>
      <w:bookmarkStart w:id="1963" w:name="_Toc340138909"/>
      <w:bookmarkStart w:id="1964" w:name="_Toc340139177"/>
      <w:bookmarkStart w:id="1965" w:name="_Toc340143802"/>
      <w:bookmarkStart w:id="1966" w:name="_Toc340144059"/>
      <w:bookmarkStart w:id="1967" w:name="_Toc4140351"/>
      <w:r w:rsidRPr="00EE678B">
        <w:t>Batch Print Questionnaires</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EE678B">
        <w:fldChar w:fldCharType="begin"/>
      </w:r>
      <w:r w:rsidRPr="00EE678B">
        <w:instrText>XE "Batch Print Questionnaires"</w:instrText>
      </w:r>
      <w:r w:rsidRPr="00EE678B">
        <w:fldChar w:fldCharType="end"/>
      </w:r>
    </w:p>
    <w:p w:rsidR="000B70B2" w:rsidRPr="00EE678B" w:rsidRDefault="000B70B2" w:rsidP="00FC7A1D">
      <w:pPr>
        <w:pStyle w:val="Manual-optionname"/>
      </w:pPr>
      <w:r w:rsidRPr="00EE678B">
        <w:t>[PSOD BATCH PRINT QUESTIONNAIRE]</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To print a blank form of a selected questionnaire, enter the number of copies and a printer device. These questionnaire answer sheets can be distributed to providers to complete when ordering medications being evaluated.</w:t>
      </w:r>
    </w:p>
    <w:p w:rsidR="000B70B2" w:rsidRPr="00EE678B" w:rsidRDefault="000B70B2" w:rsidP="004E0305">
      <w:pPr>
        <w:pStyle w:val="Heading2"/>
      </w:pPr>
      <w:bookmarkStart w:id="1968" w:name="_Toc520273369"/>
      <w:bookmarkStart w:id="1969" w:name="_Toc520299161"/>
      <w:bookmarkStart w:id="1970" w:name="_Toc520304628"/>
      <w:bookmarkStart w:id="1971" w:name="_Toc32836896"/>
      <w:bookmarkStart w:id="1972" w:name="_Toc38424564"/>
      <w:bookmarkStart w:id="1973" w:name="_Toc50535257"/>
      <w:bookmarkStart w:id="1974" w:name="_Toc280701167"/>
      <w:bookmarkStart w:id="1975" w:name="_Toc299044338"/>
      <w:bookmarkStart w:id="1976" w:name="_Toc280853507"/>
      <w:bookmarkStart w:id="1977" w:name="_Toc303286086"/>
      <w:bookmarkStart w:id="1978" w:name="_Toc339961969"/>
      <w:bookmarkStart w:id="1979" w:name="_Toc339962494"/>
      <w:bookmarkStart w:id="1980" w:name="_Toc340138628"/>
      <w:bookmarkStart w:id="1981" w:name="_Toc340138910"/>
      <w:bookmarkStart w:id="1982" w:name="_Toc340139178"/>
      <w:bookmarkStart w:id="1983" w:name="_Toc340143803"/>
      <w:bookmarkStart w:id="1984" w:name="_Toc340144060"/>
      <w:bookmarkStart w:id="1985" w:name="_Toc4140352"/>
      <w:r w:rsidRPr="00EE678B">
        <w:t>DUE Report</w:t>
      </w:r>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r w:rsidRPr="00EE678B">
        <w:fldChar w:fldCharType="begin"/>
      </w:r>
      <w:r w:rsidRPr="00EE678B">
        <w:instrText>XE "DUE Report"</w:instrText>
      </w:r>
      <w:r w:rsidRPr="00EE678B">
        <w:fldChar w:fldCharType="end"/>
      </w:r>
    </w:p>
    <w:p w:rsidR="000B70B2" w:rsidRPr="00EE678B" w:rsidRDefault="000B70B2" w:rsidP="00FC7A1D">
      <w:pPr>
        <w:pStyle w:val="Manual-optionname"/>
      </w:pPr>
      <w:r w:rsidRPr="00EE678B">
        <w:t>[PSOD DUE SORT AND PRINT]</w:t>
      </w:r>
    </w:p>
    <w:p w:rsidR="000B70B2" w:rsidRPr="00EE678B" w:rsidRDefault="000B70B2" w:rsidP="00FC7A1D">
      <w:pPr>
        <w:keepNext/>
        <w:rPr>
          <w:rFonts w:eastAsia="MS Mincho"/>
          <w:szCs w:val="20"/>
        </w:rPr>
      </w:pPr>
    </w:p>
    <w:p w:rsidR="000B70B2" w:rsidRPr="00EE678B" w:rsidRDefault="000B70B2" w:rsidP="000B70B2">
      <w:pPr>
        <w:rPr>
          <w:color w:val="000000"/>
          <w:szCs w:val="20"/>
        </w:rPr>
      </w:pPr>
      <w:r w:rsidRPr="00EE678B">
        <w:rPr>
          <w:color w:val="000000"/>
          <w:szCs w:val="20"/>
        </w:rPr>
        <w:t>This report displays entries from the DUE ANSWER SHEET file. A summary of this report is available, showing the number of answer sheets, number of questionnaires, and a breakdown of all yes/no/unknown type questions. This breakdown shows each question number and the number of times it was answered yes/no/unknown, or unanswered. For this reason, when creating a questionnaire, the user should strive to make each question a yes, no, or unknown type question. Questions having a free text or numeric type answer are ignored in the summary.</w:t>
      </w:r>
    </w:p>
    <w:p w:rsidR="000B70B2" w:rsidRPr="00EE678B" w:rsidRDefault="000B70B2" w:rsidP="00FA6D2B">
      <w:pPr>
        <w:rPr>
          <w:rFonts w:eastAsia="MS Mincho"/>
        </w:rPr>
      </w:pPr>
    </w:p>
    <w:p w:rsidR="006D16E8" w:rsidRPr="00EE678B" w:rsidRDefault="00FA6D2B" w:rsidP="00FA6D2B">
      <w:pPr>
        <w:pStyle w:val="ChapterHeading"/>
      </w:pPr>
      <w:r w:rsidRPr="00EE678B">
        <w:rPr>
          <w:rFonts w:eastAsia="MS Mincho"/>
        </w:rPr>
        <w:br w:type="page"/>
      </w:r>
      <w:bookmarkStart w:id="1986" w:name="_Toc520273370"/>
      <w:bookmarkStart w:id="1987" w:name="_Toc520299162"/>
      <w:bookmarkStart w:id="1988" w:name="_Toc520304629"/>
      <w:bookmarkStart w:id="1989" w:name="_Toc32836897"/>
      <w:bookmarkStart w:id="1990" w:name="_Toc38424565"/>
      <w:bookmarkStart w:id="1991" w:name="_Toc50535258"/>
      <w:bookmarkStart w:id="1992" w:name="_Toc280701168"/>
      <w:bookmarkStart w:id="1993" w:name="_Toc299044339"/>
      <w:bookmarkStart w:id="1994" w:name="_Toc280853508"/>
      <w:bookmarkStart w:id="1995" w:name="_Toc303286087"/>
      <w:bookmarkStart w:id="1996" w:name="_Toc339961970"/>
      <w:bookmarkStart w:id="1997" w:name="_Toc340138629"/>
      <w:bookmarkStart w:id="1998" w:name="_Toc340139179"/>
      <w:bookmarkStart w:id="1999" w:name="_Toc4140353"/>
      <w:r w:rsidR="006D16E8"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12</w:t>
      </w:r>
      <w:r w:rsidR="00251627">
        <w:rPr>
          <w:noProof/>
        </w:rPr>
        <w:fldChar w:fldCharType="end"/>
      </w:r>
      <w:r w:rsidR="009109A1" w:rsidRPr="00EE678B">
        <w:t>:</w:t>
      </w:r>
      <w:r w:rsidR="006D16E8" w:rsidRPr="00EE678B">
        <w:t xml:space="preserve"> Enter/Edit Clinic Sort Groups</w:t>
      </w:r>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r w:rsidR="006D16E8" w:rsidRPr="00EE678B">
        <w:fldChar w:fldCharType="begin"/>
      </w:r>
      <w:r w:rsidR="006D16E8" w:rsidRPr="00EE678B">
        <w:instrText>XE "Enter/Edit Clinic Sort Groups"</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 xml:space="preserve">This chapter describes the </w:t>
      </w:r>
      <w:r w:rsidRPr="00EE678B">
        <w:rPr>
          <w:i/>
          <w:color w:val="000000"/>
          <w:szCs w:val="20"/>
        </w:rPr>
        <w:t>Enter/Edit Clinic Sort Groups</w:t>
      </w:r>
      <w:r w:rsidRPr="00EE678B">
        <w:rPr>
          <w:color w:val="000000"/>
          <w:szCs w:val="20"/>
        </w:rPr>
        <w:t xml:space="preserve"> option.</w:t>
      </w:r>
    </w:p>
    <w:p w:rsidR="006D16E8" w:rsidRPr="00EE678B" w:rsidRDefault="006D16E8" w:rsidP="004E0305">
      <w:pPr>
        <w:pStyle w:val="Heading2"/>
      </w:pPr>
      <w:bookmarkStart w:id="2000" w:name="_Toc280701169"/>
      <w:bookmarkStart w:id="2001" w:name="_Toc299044340"/>
      <w:bookmarkStart w:id="2002" w:name="_Toc280853509"/>
      <w:bookmarkStart w:id="2003" w:name="_Toc303286088"/>
      <w:bookmarkStart w:id="2004" w:name="_Toc339961971"/>
      <w:bookmarkStart w:id="2005" w:name="_Toc339962495"/>
      <w:bookmarkStart w:id="2006" w:name="_Toc340138630"/>
      <w:bookmarkStart w:id="2007" w:name="_Toc340138911"/>
      <w:bookmarkStart w:id="2008" w:name="_Toc340139180"/>
      <w:bookmarkStart w:id="2009" w:name="_Toc340143804"/>
      <w:bookmarkStart w:id="2010" w:name="_Toc340144061"/>
      <w:bookmarkStart w:id="2011" w:name="_Toc4140354"/>
      <w:r w:rsidRPr="00EE678B">
        <w:t>Enter/Edit Cl</w:t>
      </w:r>
      <w:bookmarkStart w:id="2012" w:name="_Hlt289845863"/>
      <w:bookmarkEnd w:id="2012"/>
      <w:r w:rsidRPr="00EE678B">
        <w:t>inic Sort Groups</w:t>
      </w:r>
      <w:bookmarkEnd w:id="2000"/>
      <w:bookmarkEnd w:id="2001"/>
      <w:bookmarkEnd w:id="2002"/>
      <w:bookmarkEnd w:id="2003"/>
      <w:bookmarkEnd w:id="2004"/>
      <w:bookmarkEnd w:id="2005"/>
      <w:bookmarkEnd w:id="2006"/>
      <w:bookmarkEnd w:id="2007"/>
      <w:bookmarkEnd w:id="2008"/>
      <w:bookmarkEnd w:id="2009"/>
      <w:bookmarkEnd w:id="2010"/>
      <w:bookmarkEnd w:id="2011"/>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SETUP CLINIC GROUPS]</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enables the user to identify a group of clinics that will print together for the action/informational profiles.</w:t>
      </w:r>
    </w:p>
    <w:p w:rsidR="006D16E8" w:rsidRPr="00EE678B" w:rsidRDefault="006D16E8" w:rsidP="006D16E8">
      <w:pPr>
        <w:rPr>
          <w:color w:val="000000"/>
          <w:szCs w:val="20"/>
        </w:rPr>
      </w:pPr>
    </w:p>
    <w:p w:rsidR="006D16E8" w:rsidRPr="00EE678B" w:rsidRDefault="006D16E8" w:rsidP="00AC3658">
      <w:pPr>
        <w:pStyle w:val="ExampleHeading"/>
        <w:rPr>
          <w:rFonts w:eastAsia="MS Mincho"/>
        </w:rPr>
      </w:pPr>
      <w:r w:rsidRPr="00EE678B">
        <w:rPr>
          <w:rFonts w:eastAsia="MS Mincho"/>
        </w:rPr>
        <w:t>Example: Enter/Edit Clinic Sort Groups</w:t>
      </w:r>
    </w:p>
    <w:p w:rsidR="006D16E8" w:rsidRPr="00EE678B" w:rsidRDefault="006D16E8" w:rsidP="00273A35">
      <w:pPr>
        <w:pStyle w:val="ScreenCapture"/>
      </w:pPr>
      <w:r w:rsidRPr="00EE678B">
        <w:t xml:space="preserve">Select Pharmacist Menu Option: </w:t>
      </w:r>
      <w:r w:rsidRPr="00EE678B">
        <w:rPr>
          <w:b/>
        </w:rPr>
        <w:t>ENT</w:t>
      </w:r>
      <w:r w:rsidRPr="00EE678B">
        <w:rPr>
          <w:bCs/>
        </w:rPr>
        <w:t>er</w:t>
      </w:r>
      <w:r w:rsidRPr="00EE678B">
        <w:t>/Edit Clinic Sort Groups</w:t>
      </w:r>
    </w:p>
    <w:p w:rsidR="006D16E8" w:rsidRPr="00EE678B" w:rsidRDefault="006D16E8" w:rsidP="00273A35">
      <w:pPr>
        <w:pStyle w:val="ScreenCapture"/>
      </w:pPr>
    </w:p>
    <w:p w:rsidR="006D16E8" w:rsidRPr="00EE678B" w:rsidRDefault="006D16E8" w:rsidP="00273A35">
      <w:pPr>
        <w:pStyle w:val="ScreenCapture"/>
      </w:pPr>
      <w:r w:rsidRPr="00EE678B">
        <w:t xml:space="preserve">Select Clinic Sort Group: </w:t>
      </w:r>
      <w:r w:rsidRPr="00EE678B">
        <w:rPr>
          <w:b/>
        </w:rPr>
        <w:t>?</w:t>
      </w:r>
    </w:p>
    <w:p w:rsidR="006D16E8" w:rsidRPr="00EE678B" w:rsidRDefault="006D16E8" w:rsidP="00273A35">
      <w:pPr>
        <w:pStyle w:val="ScreenCapture"/>
      </w:pPr>
      <w:r w:rsidRPr="00EE678B">
        <w:t xml:space="preserve"> Answer with OUTPATIENT CLINIC SORT GROUP NAME</w:t>
      </w:r>
    </w:p>
    <w:p w:rsidR="006D16E8" w:rsidRPr="00EE678B" w:rsidRDefault="006D16E8" w:rsidP="00273A35">
      <w:pPr>
        <w:pStyle w:val="ScreenCapture"/>
      </w:pPr>
      <w:r w:rsidRPr="00EE678B">
        <w:t>Choose from:</w:t>
      </w:r>
    </w:p>
    <w:p w:rsidR="006D16E8" w:rsidRPr="00EE678B" w:rsidRDefault="006D16E8" w:rsidP="00273A35">
      <w:pPr>
        <w:pStyle w:val="ScreenCapture"/>
      </w:pPr>
      <w:r w:rsidRPr="00EE678B">
        <w:t xml:space="preserve">   CLINIC 1</w:t>
      </w:r>
    </w:p>
    <w:p w:rsidR="006D16E8" w:rsidRPr="00EE678B" w:rsidRDefault="006D16E8" w:rsidP="00273A35">
      <w:pPr>
        <w:pStyle w:val="ScreenCapture"/>
      </w:pPr>
      <w:r w:rsidRPr="00EE678B">
        <w:t xml:space="preserve">   CLINIC 2</w:t>
      </w:r>
    </w:p>
    <w:p w:rsidR="006D16E8" w:rsidRPr="00EE678B" w:rsidRDefault="006D16E8" w:rsidP="00273A35">
      <w:pPr>
        <w:pStyle w:val="ScreenCapture"/>
      </w:pPr>
      <w:r w:rsidRPr="00EE678B">
        <w:t xml:space="preserve">   </w:t>
      </w:r>
    </w:p>
    <w:p w:rsidR="006D16E8" w:rsidRPr="00EE678B" w:rsidRDefault="006D16E8" w:rsidP="00273A35">
      <w:pPr>
        <w:pStyle w:val="ScreenCapture"/>
      </w:pPr>
      <w:r w:rsidRPr="00EE678B">
        <w:t xml:space="preserve">     You may enter a new OUTPATIENT CLINIC SORT GROUP, if you wish</w:t>
      </w:r>
    </w:p>
    <w:p w:rsidR="006D16E8" w:rsidRPr="00EE678B" w:rsidRDefault="006D16E8" w:rsidP="00273A35">
      <w:pPr>
        <w:pStyle w:val="ScreenCapture"/>
      </w:pPr>
      <w:r w:rsidRPr="00EE678B">
        <w:t xml:space="preserve">     Answer must be 3-30 characters in length.</w:t>
      </w:r>
    </w:p>
    <w:p w:rsidR="006D16E8" w:rsidRPr="00EE678B" w:rsidRDefault="006D16E8" w:rsidP="00273A35">
      <w:pPr>
        <w:pStyle w:val="ScreenCapture"/>
        <w:rPr>
          <w:b/>
          <w:u w:val="single"/>
        </w:rPr>
      </w:pPr>
      <w:r w:rsidRPr="00EE678B">
        <w:t xml:space="preserve">Select Clinic Sort Group: </w:t>
      </w:r>
      <w:r w:rsidRPr="00EE678B">
        <w:rPr>
          <w:b/>
        </w:rPr>
        <w:t>CLINIC 3</w:t>
      </w:r>
    </w:p>
    <w:p w:rsidR="006D16E8" w:rsidRPr="00EE678B" w:rsidRDefault="006D16E8" w:rsidP="00273A35">
      <w:pPr>
        <w:pStyle w:val="ScreenCapture"/>
      </w:pPr>
      <w:r w:rsidRPr="00EE678B">
        <w:t xml:space="preserve">  Are you adding 'CLINIC 3' as</w:t>
      </w:r>
    </w:p>
    <w:p w:rsidR="006D16E8" w:rsidRPr="00EE678B" w:rsidRDefault="006D16E8" w:rsidP="00273A35">
      <w:pPr>
        <w:pStyle w:val="ScreenCapture"/>
      </w:pPr>
      <w:r w:rsidRPr="00EE678B">
        <w:t xml:space="preserve">    a new OUTPATIENT CLINIC SORT GROUP (the 6TH)? Y  </w:t>
      </w:r>
      <w:r w:rsidRPr="00EE678B">
        <w:rPr>
          <w:b/>
        </w:rPr>
        <w:t>&lt;Enter&gt;</w:t>
      </w:r>
      <w:r w:rsidRPr="00EE678B">
        <w:t xml:space="preserve"> (Yes)</w:t>
      </w:r>
    </w:p>
    <w:p w:rsidR="006D16E8" w:rsidRPr="00EE678B" w:rsidRDefault="006D16E8" w:rsidP="00273A35">
      <w:pPr>
        <w:pStyle w:val="ScreenCapture"/>
      </w:pPr>
      <w:r w:rsidRPr="00EE678B">
        <w:t xml:space="preserve">NAME: CLINIC 3// </w:t>
      </w:r>
      <w:r w:rsidRPr="00EE678B">
        <w:rPr>
          <w:b/>
        </w:rPr>
        <w:t>&lt;Enter&gt;</w:t>
      </w:r>
    </w:p>
    <w:p w:rsidR="006D16E8" w:rsidRPr="00EE678B" w:rsidRDefault="006D16E8" w:rsidP="00273A35">
      <w:pPr>
        <w:pStyle w:val="ScreenCapture"/>
      </w:pPr>
      <w:r w:rsidRPr="00EE678B">
        <w:t>Select SORT GROUPS: ?</w:t>
      </w:r>
    </w:p>
    <w:p w:rsidR="006D16E8" w:rsidRPr="00EE678B" w:rsidRDefault="006D16E8" w:rsidP="00273A35">
      <w:pPr>
        <w:pStyle w:val="ScreenCapture"/>
      </w:pPr>
      <w:r w:rsidRPr="00EE678B">
        <w:t xml:space="preserve"> Answer with SORT GROUP SORT GROUPS</w:t>
      </w:r>
    </w:p>
    <w:p w:rsidR="006D16E8" w:rsidRPr="00EE678B" w:rsidRDefault="006D16E8" w:rsidP="00273A35">
      <w:pPr>
        <w:pStyle w:val="ScreenCapture"/>
      </w:pPr>
      <w:r w:rsidRPr="00EE678B">
        <w:t xml:space="preserve">     You may enter a new SORT GROUP, if you wish</w:t>
      </w:r>
    </w:p>
    <w:p w:rsidR="006D16E8" w:rsidRPr="00EE678B" w:rsidRDefault="006D16E8" w:rsidP="00273A35">
      <w:pPr>
        <w:pStyle w:val="ScreenCapture"/>
      </w:pPr>
      <w:r w:rsidRPr="00EE678B">
        <w:t xml:space="preserve">     Enter name of clinic to be included in the sort group.</w:t>
      </w:r>
    </w:p>
    <w:p w:rsidR="006D16E8" w:rsidRPr="00EE678B" w:rsidRDefault="006D16E8" w:rsidP="00273A35">
      <w:pPr>
        <w:pStyle w:val="ScreenCapture"/>
      </w:pPr>
      <w:r w:rsidRPr="00EE678B">
        <w:t xml:space="preserve"> Answer with HOSPITAL LOCATION NAME, or ABBREVIATION</w:t>
      </w:r>
    </w:p>
    <w:p w:rsidR="006D16E8" w:rsidRPr="00EE678B" w:rsidRDefault="006D16E8" w:rsidP="00273A35">
      <w:pPr>
        <w:pStyle w:val="ScreenCapture"/>
      </w:pPr>
      <w:r w:rsidRPr="00EE678B">
        <w:t xml:space="preserve"> Do you want the entire 122-Entry HOSPITAL LOCATION List? </w:t>
      </w:r>
      <w:r w:rsidRPr="00EE678B">
        <w:rPr>
          <w:b/>
        </w:rPr>
        <w:t>N</w:t>
      </w:r>
      <w:r w:rsidRPr="00EE678B">
        <w:t xml:space="preserve"> (No)</w:t>
      </w:r>
    </w:p>
    <w:p w:rsidR="006D16E8" w:rsidRPr="00EE678B" w:rsidRDefault="006D16E8" w:rsidP="00273A35">
      <w:pPr>
        <w:pStyle w:val="ScreenCapture"/>
      </w:pPr>
      <w:r w:rsidRPr="00EE678B">
        <w:t xml:space="preserve">Select SORT GROUPS: </w:t>
      </w:r>
      <w:r w:rsidRPr="00EE678B">
        <w:rPr>
          <w:b/>
        </w:rPr>
        <w:t>2 EAST</w:t>
      </w:r>
      <w:r w:rsidRPr="00EE678B">
        <w:t xml:space="preserve">      </w:t>
      </w:r>
    </w:p>
    <w:p w:rsidR="006D16E8" w:rsidRPr="00EE678B" w:rsidRDefault="006D16E8" w:rsidP="00273A35">
      <w:pPr>
        <w:pStyle w:val="ScreenCapture"/>
      </w:pPr>
      <w:r w:rsidRPr="00EE678B">
        <w:t xml:space="preserve">  Are you adding '2 EAST' as a new SORT GROUP (the 1ST for this OUTPATIENT CLINIC SORT GROUP)? </w:t>
      </w:r>
      <w:r w:rsidRPr="00EE678B">
        <w:rPr>
          <w:b/>
        </w:rPr>
        <w:t>Y</w:t>
      </w:r>
      <w:r w:rsidRPr="00EE678B">
        <w:t xml:space="preserve"> (Yes)</w:t>
      </w:r>
    </w:p>
    <w:p w:rsidR="006D16E8" w:rsidRPr="00EE678B" w:rsidRDefault="006D16E8" w:rsidP="00273A35">
      <w:pPr>
        <w:pStyle w:val="ScreenCapture"/>
      </w:pPr>
      <w:r w:rsidRPr="00EE678B">
        <w:t xml:space="preserve">Select SORT GROUPS: </w:t>
      </w:r>
      <w:r w:rsidRPr="00EE678B">
        <w:rPr>
          <w:b/>
        </w:rPr>
        <w:t>&lt;Enter&gt;</w:t>
      </w:r>
    </w:p>
    <w:p w:rsidR="000B70B2" w:rsidRPr="00EE678B" w:rsidRDefault="006D16E8" w:rsidP="006D16E8">
      <w:pPr>
        <w:jc w:val="center"/>
        <w:rPr>
          <w:iCs/>
          <w:color w:val="000000"/>
          <w:szCs w:val="24"/>
        </w:rPr>
      </w:pPr>
      <w:r w:rsidRPr="00EE678B">
        <w:rPr>
          <w:color w:val="000000"/>
          <w:szCs w:val="20"/>
        </w:rPr>
        <w:br w:type="page"/>
      </w:r>
      <w:r w:rsidRPr="00EE678B">
        <w:rPr>
          <w:i/>
          <w:iCs/>
          <w:color w:val="000000"/>
          <w:szCs w:val="24"/>
        </w:rPr>
        <w:t>(This page included for two-sided copying.)</w:t>
      </w:r>
    </w:p>
    <w:p w:rsidR="006D16E8" w:rsidRPr="00EE678B" w:rsidRDefault="006D16E8" w:rsidP="006D16E8">
      <w:pPr>
        <w:jc w:val="center"/>
        <w:rPr>
          <w:iCs/>
          <w:color w:val="000000"/>
          <w:szCs w:val="24"/>
        </w:rPr>
      </w:pPr>
    </w:p>
    <w:p w:rsidR="006D16E8" w:rsidRPr="00EE678B" w:rsidRDefault="00FA6D2B" w:rsidP="00FA6D2B">
      <w:pPr>
        <w:pStyle w:val="ChapterHeading"/>
      </w:pPr>
      <w:r w:rsidRPr="00EE678B">
        <w:rPr>
          <w:rFonts w:eastAsia="MS Mincho"/>
          <w:szCs w:val="20"/>
        </w:rPr>
        <w:br w:type="page"/>
      </w:r>
      <w:bookmarkStart w:id="2013" w:name="_Toc280701170"/>
      <w:bookmarkStart w:id="2014" w:name="_Toc299044341"/>
      <w:bookmarkStart w:id="2015" w:name="_Toc280853510"/>
      <w:bookmarkStart w:id="2016" w:name="_Toc303286089"/>
      <w:bookmarkStart w:id="2017" w:name="_Toc339961972"/>
      <w:bookmarkStart w:id="2018" w:name="_Toc340138631"/>
      <w:bookmarkStart w:id="2019" w:name="_Toc340139181"/>
      <w:bookmarkStart w:id="2020" w:name="_Toc4140355"/>
      <w:r w:rsidR="006D16E8"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13</w:t>
      </w:r>
      <w:r w:rsidR="00251627">
        <w:rPr>
          <w:noProof/>
        </w:rPr>
        <w:fldChar w:fldCharType="end"/>
      </w:r>
      <w:r w:rsidR="009109A1" w:rsidRPr="00EE678B">
        <w:t>:</w:t>
      </w:r>
      <w:r w:rsidR="006D16E8" w:rsidRPr="00EE678B">
        <w:t xml:space="preserve"> External Interface Menu</w:t>
      </w:r>
      <w:bookmarkEnd w:id="2013"/>
      <w:bookmarkEnd w:id="2014"/>
      <w:bookmarkEnd w:id="2015"/>
      <w:bookmarkEnd w:id="2016"/>
      <w:bookmarkEnd w:id="2017"/>
      <w:bookmarkEnd w:id="2018"/>
      <w:bookmarkEnd w:id="2019"/>
      <w:bookmarkEnd w:id="2020"/>
      <w:r w:rsidR="006D16E8" w:rsidRPr="00EE678B">
        <w:fldChar w:fldCharType="begin"/>
      </w:r>
      <w:r w:rsidR="006D16E8" w:rsidRPr="00EE678B">
        <w:instrText>XE "External Interface Menu"</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 xml:space="preserve">This chapter describes the options on the </w:t>
      </w:r>
      <w:r w:rsidRPr="00EE678B">
        <w:rPr>
          <w:i/>
          <w:color w:val="000000"/>
          <w:szCs w:val="20"/>
        </w:rPr>
        <w:t>External Interface Menu</w:t>
      </w:r>
      <w:r w:rsidRPr="00EE678B">
        <w:rPr>
          <w:color w:val="000000"/>
          <w:szCs w:val="20"/>
        </w:rPr>
        <w:t>.</w:t>
      </w:r>
    </w:p>
    <w:p w:rsidR="006D16E8" w:rsidRPr="00EE678B" w:rsidRDefault="006D16E8" w:rsidP="006D16E8">
      <w:pPr>
        <w:rPr>
          <w:rFonts w:eastAsia="MS Mincho"/>
          <w:szCs w:val="20"/>
        </w:rPr>
      </w:pPr>
    </w:p>
    <w:p w:rsidR="006D16E8" w:rsidRPr="00EE678B" w:rsidRDefault="00583040" w:rsidP="0047089E">
      <w:pPr>
        <w:tabs>
          <w:tab w:val="left" w:pos="1080"/>
        </w:tabs>
        <w:ind w:left="1080" w:hanging="1080"/>
        <w:rPr>
          <w:color w:val="000000"/>
          <w:szCs w:val="20"/>
        </w:rPr>
      </w:pPr>
      <w:r>
        <w:rPr>
          <w:noProof/>
        </w:rPr>
        <w:drawing>
          <wp:inline distT="0" distB="0" distL="0" distR="0">
            <wp:extent cx="525780" cy="213360"/>
            <wp:effectExtent l="0" t="0" r="0" b="0"/>
            <wp:docPr id="23"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47089E" w:rsidRPr="00EE678B">
        <w:tab/>
      </w:r>
      <w:r w:rsidR="006D16E8" w:rsidRPr="00EE678B">
        <w:rPr>
          <w:color w:val="000000"/>
          <w:szCs w:val="20"/>
        </w:rPr>
        <w:t>This menu is locked with the PSOINTERFACE lock. The PSOINTERFACE key should be assigned to all persons responsible for performing these functions.</w:t>
      </w:r>
    </w:p>
    <w:p w:rsidR="006D16E8" w:rsidRPr="00EE678B" w:rsidRDefault="006D16E8" w:rsidP="004E0305">
      <w:pPr>
        <w:pStyle w:val="Heading2"/>
      </w:pPr>
      <w:bookmarkStart w:id="2021" w:name="_Toc280701171"/>
      <w:bookmarkStart w:id="2022" w:name="_Toc299044342"/>
      <w:bookmarkStart w:id="2023" w:name="_Toc280853511"/>
      <w:bookmarkStart w:id="2024" w:name="_Toc303286090"/>
      <w:bookmarkStart w:id="2025" w:name="_Toc339961973"/>
      <w:bookmarkStart w:id="2026" w:name="_Toc339962496"/>
      <w:bookmarkStart w:id="2027" w:name="_Toc340138632"/>
      <w:bookmarkStart w:id="2028" w:name="_Toc340138912"/>
      <w:bookmarkStart w:id="2029" w:name="_Toc340139182"/>
      <w:bookmarkStart w:id="2030" w:name="_Toc340143805"/>
      <w:bookmarkStart w:id="2031" w:name="_Toc340144062"/>
      <w:bookmarkStart w:id="2032" w:name="_Toc4140356"/>
      <w:r w:rsidRPr="00EE678B">
        <w:t>External</w:t>
      </w:r>
      <w:bookmarkStart w:id="2033" w:name="_Hlt289845865"/>
      <w:bookmarkEnd w:id="2033"/>
      <w:r w:rsidRPr="00EE678B">
        <w:t xml:space="preserve"> Interface Menu</w:t>
      </w:r>
      <w:bookmarkEnd w:id="2021"/>
      <w:bookmarkEnd w:id="2022"/>
      <w:bookmarkEnd w:id="2023"/>
      <w:bookmarkEnd w:id="2024"/>
      <w:bookmarkEnd w:id="2025"/>
      <w:bookmarkEnd w:id="2026"/>
      <w:bookmarkEnd w:id="2027"/>
      <w:bookmarkEnd w:id="2028"/>
      <w:bookmarkEnd w:id="2029"/>
      <w:bookmarkEnd w:id="2030"/>
      <w:bookmarkEnd w:id="2031"/>
      <w:bookmarkEnd w:id="2032"/>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EXTERNAL INTERFACE]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menu contains the following options for using an external interface device.</w:t>
      </w:r>
    </w:p>
    <w:p w:rsidR="006D16E8" w:rsidRPr="00EE678B" w:rsidRDefault="006D16E8">
      <w:pPr>
        <w:numPr>
          <w:ilvl w:val="0"/>
          <w:numId w:val="37"/>
        </w:numPr>
        <w:spacing w:before="120"/>
        <w:rPr>
          <w:i/>
          <w:color w:val="000000"/>
          <w:szCs w:val="20"/>
        </w:rPr>
        <w:pPrChange w:id="2034" w:author="Fred Perez" w:date="2019-03-22T09:44:00Z">
          <w:pPr>
            <w:numPr>
              <w:numId w:val="39"/>
            </w:numPr>
            <w:tabs>
              <w:tab w:val="num" w:pos="720"/>
            </w:tabs>
            <w:spacing w:before="120"/>
            <w:ind w:left="720" w:hanging="360"/>
          </w:pPr>
        </w:pPrChange>
      </w:pPr>
      <w:r w:rsidRPr="00EE678B">
        <w:rPr>
          <w:i/>
          <w:color w:val="000000"/>
          <w:szCs w:val="20"/>
        </w:rPr>
        <w:t>Purge External Batches</w:t>
      </w:r>
    </w:p>
    <w:p w:rsidR="006D16E8" w:rsidRPr="00EE678B" w:rsidRDefault="006D16E8">
      <w:pPr>
        <w:numPr>
          <w:ilvl w:val="0"/>
          <w:numId w:val="37"/>
        </w:numPr>
        <w:rPr>
          <w:i/>
          <w:color w:val="000000"/>
          <w:szCs w:val="20"/>
        </w:rPr>
        <w:pPrChange w:id="2035" w:author="Fred Perez" w:date="2019-03-22T09:44:00Z">
          <w:pPr>
            <w:numPr>
              <w:numId w:val="39"/>
            </w:numPr>
            <w:tabs>
              <w:tab w:val="num" w:pos="720"/>
            </w:tabs>
            <w:ind w:left="720" w:hanging="360"/>
          </w:pPr>
        </w:pPrChange>
      </w:pPr>
      <w:r w:rsidRPr="00EE678B">
        <w:rPr>
          <w:i/>
          <w:color w:val="000000"/>
          <w:szCs w:val="20"/>
        </w:rPr>
        <w:t>Reprint External Batches</w:t>
      </w:r>
    </w:p>
    <w:p w:rsidR="006D16E8" w:rsidRPr="00EE678B" w:rsidRDefault="006D16E8">
      <w:pPr>
        <w:numPr>
          <w:ilvl w:val="0"/>
          <w:numId w:val="37"/>
        </w:numPr>
        <w:rPr>
          <w:color w:val="000000"/>
          <w:szCs w:val="20"/>
        </w:rPr>
        <w:pPrChange w:id="2036" w:author="Fred Perez" w:date="2019-03-22T09:44:00Z">
          <w:pPr>
            <w:numPr>
              <w:numId w:val="39"/>
            </w:numPr>
            <w:tabs>
              <w:tab w:val="num" w:pos="720"/>
            </w:tabs>
            <w:ind w:left="720" w:hanging="360"/>
          </w:pPr>
        </w:pPrChange>
      </w:pPr>
      <w:r w:rsidRPr="00EE678B">
        <w:rPr>
          <w:i/>
          <w:color w:val="000000"/>
          <w:szCs w:val="20"/>
        </w:rPr>
        <w:t>View External Batches</w:t>
      </w:r>
    </w:p>
    <w:p w:rsidR="006D16E8" w:rsidRPr="00EE678B" w:rsidRDefault="006D16E8" w:rsidP="004E0305">
      <w:pPr>
        <w:pStyle w:val="Heading2"/>
      </w:pPr>
      <w:bookmarkStart w:id="2037" w:name="_Toc520273372"/>
      <w:bookmarkStart w:id="2038" w:name="_Toc520299164"/>
      <w:bookmarkStart w:id="2039" w:name="_Toc520304631"/>
      <w:bookmarkStart w:id="2040" w:name="_Toc32836899"/>
      <w:bookmarkStart w:id="2041" w:name="_Toc38424567"/>
      <w:bookmarkStart w:id="2042" w:name="_Toc50535260"/>
      <w:bookmarkStart w:id="2043" w:name="_Toc280701172"/>
      <w:bookmarkStart w:id="2044" w:name="_Toc299044343"/>
      <w:bookmarkStart w:id="2045" w:name="_Toc280853512"/>
      <w:bookmarkStart w:id="2046" w:name="_Toc303286091"/>
      <w:bookmarkStart w:id="2047" w:name="_Toc339961974"/>
      <w:bookmarkStart w:id="2048" w:name="_Toc339962497"/>
      <w:bookmarkStart w:id="2049" w:name="_Toc340138633"/>
      <w:bookmarkStart w:id="2050" w:name="_Toc340138913"/>
      <w:bookmarkStart w:id="2051" w:name="_Toc340139183"/>
      <w:bookmarkStart w:id="2052" w:name="_Toc340143806"/>
      <w:bookmarkStart w:id="2053" w:name="_Toc340144063"/>
      <w:bookmarkStart w:id="2054" w:name="_Toc4140357"/>
      <w:r w:rsidRPr="00EE678B">
        <w:t>Purge External Batches</w:t>
      </w:r>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r w:rsidRPr="00EE678B">
        <w:fldChar w:fldCharType="begin"/>
      </w:r>
      <w:r w:rsidRPr="00EE678B">
        <w:instrText>XE "Purge External Batches"</w:instrText>
      </w:r>
      <w:r w:rsidRPr="00EE678B">
        <w:fldChar w:fldCharType="end"/>
      </w:r>
    </w:p>
    <w:p w:rsidR="006D16E8" w:rsidRPr="00EE678B" w:rsidRDefault="006D16E8" w:rsidP="00FC7A1D">
      <w:pPr>
        <w:pStyle w:val="Manual-optionname"/>
      </w:pPr>
      <w:r w:rsidRPr="00EE678B">
        <w:t>[PSO INTERFACE PURGE]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purges entries from the PHARMACY EXTERNAL INTERFACE file.</w:t>
      </w:r>
    </w:p>
    <w:p w:rsidR="006D16E8" w:rsidRPr="00EE678B" w:rsidRDefault="006D16E8" w:rsidP="006D16E8">
      <w:pPr>
        <w:rPr>
          <w:color w:val="000000"/>
          <w:szCs w:val="20"/>
        </w:rPr>
      </w:pPr>
    </w:p>
    <w:p w:rsidR="006D16E8" w:rsidRPr="00EE678B" w:rsidRDefault="006D16E8" w:rsidP="00AC3658">
      <w:pPr>
        <w:pStyle w:val="ExampleHeading"/>
      </w:pPr>
      <w:r w:rsidRPr="00EE678B">
        <w:t>Example: Purge External Batches</w:t>
      </w:r>
    </w:p>
    <w:p w:rsidR="006D16E8" w:rsidRPr="00EE678B" w:rsidRDefault="006D16E8" w:rsidP="00273A35">
      <w:pPr>
        <w:pStyle w:val="ScreenCapture"/>
      </w:pPr>
      <w:r w:rsidRPr="00EE678B">
        <w:t xml:space="preserve">Select External Interface Menu Option: </w:t>
      </w:r>
      <w:r w:rsidRPr="00EE678B">
        <w:rPr>
          <w:b/>
          <w:bCs/>
        </w:rPr>
        <w:t>Purge</w:t>
      </w:r>
      <w:r w:rsidRPr="00EE678B">
        <w:t xml:space="preserve"> External Batches</w:t>
      </w:r>
    </w:p>
    <w:p w:rsidR="006D16E8" w:rsidRPr="00EE678B" w:rsidRDefault="006D16E8" w:rsidP="00273A35">
      <w:pPr>
        <w:pStyle w:val="ScreenCapture"/>
      </w:pPr>
      <w:r w:rsidRPr="00EE678B">
        <w:t xml:space="preserve">Enter cutoff date for purge of External Interface file: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Purge entries that were not successfully processed?  NO//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Purge queued to run in background.</w:t>
      </w:r>
    </w:p>
    <w:p w:rsidR="006D16E8" w:rsidRPr="00EE678B" w:rsidRDefault="006D16E8" w:rsidP="00273A35">
      <w:pPr>
        <w:pStyle w:val="ScreenCapture"/>
      </w:pPr>
    </w:p>
    <w:p w:rsidR="006D16E8" w:rsidRPr="00EE678B" w:rsidRDefault="006D16E8" w:rsidP="00273A35">
      <w:pPr>
        <w:pStyle w:val="ScreenCapture"/>
      </w:pPr>
      <w:r w:rsidRPr="00EE678B">
        <w:t>Select External Interface Menu Option:</w:t>
      </w:r>
    </w:p>
    <w:p w:rsidR="006D16E8" w:rsidRPr="00EE678B" w:rsidRDefault="006D16E8" w:rsidP="004E0305">
      <w:pPr>
        <w:pStyle w:val="Heading2"/>
      </w:pPr>
      <w:bookmarkStart w:id="2055" w:name="_Toc520273373"/>
      <w:bookmarkStart w:id="2056" w:name="_Toc520299165"/>
      <w:bookmarkStart w:id="2057" w:name="_Toc520304632"/>
      <w:bookmarkStart w:id="2058" w:name="_Toc32836900"/>
      <w:bookmarkStart w:id="2059" w:name="_Toc38424568"/>
      <w:bookmarkStart w:id="2060" w:name="_Toc50535261"/>
      <w:bookmarkStart w:id="2061" w:name="_Toc280701173"/>
      <w:bookmarkStart w:id="2062" w:name="_Toc299044344"/>
      <w:bookmarkStart w:id="2063" w:name="_Toc280853513"/>
      <w:bookmarkStart w:id="2064" w:name="_Toc303286092"/>
      <w:bookmarkStart w:id="2065" w:name="_Toc339961975"/>
      <w:bookmarkStart w:id="2066" w:name="_Toc339962498"/>
      <w:bookmarkStart w:id="2067" w:name="_Toc340138634"/>
      <w:bookmarkStart w:id="2068" w:name="_Toc340138914"/>
      <w:bookmarkStart w:id="2069" w:name="_Toc340139184"/>
      <w:bookmarkStart w:id="2070" w:name="_Toc340143807"/>
      <w:bookmarkStart w:id="2071" w:name="_Toc340144064"/>
      <w:bookmarkStart w:id="2072" w:name="_Toc4140358"/>
      <w:r w:rsidRPr="00EE678B">
        <w:t>Reprint External Batches</w:t>
      </w:r>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r w:rsidRPr="00EE678B">
        <w:fldChar w:fldCharType="begin"/>
      </w:r>
      <w:r w:rsidRPr="00EE678B">
        <w:instrText>XE "Reprint External Batches"</w:instrText>
      </w:r>
      <w:r w:rsidRPr="00EE678B">
        <w:fldChar w:fldCharType="end"/>
      </w:r>
    </w:p>
    <w:p w:rsidR="006D16E8" w:rsidRPr="00EE678B" w:rsidRDefault="006D16E8" w:rsidP="00FC7A1D">
      <w:pPr>
        <w:pStyle w:val="Manual-optionname"/>
      </w:pPr>
      <w:r w:rsidRPr="00EE678B">
        <w:t>[PSO INTERFACE REPRINT]</w:t>
      </w:r>
    </w:p>
    <w:p w:rsidR="006D16E8" w:rsidRPr="00EE678B" w:rsidRDefault="006D16E8" w:rsidP="00FC7A1D">
      <w:pPr>
        <w:keepNext/>
        <w:rPr>
          <w:rFonts w:eastAsia="MS Mincho"/>
          <w:szCs w:val="20"/>
        </w:rPr>
      </w:pPr>
    </w:p>
    <w:p w:rsidR="006D16E8" w:rsidRPr="00EE678B" w:rsidRDefault="006D16E8" w:rsidP="006D16E8">
      <w:pPr>
        <w:keepNext/>
        <w:keepLines/>
        <w:rPr>
          <w:color w:val="000000"/>
          <w:szCs w:val="20"/>
        </w:rPr>
      </w:pPr>
      <w:r w:rsidRPr="00EE678B">
        <w:rPr>
          <w:color w:val="000000"/>
          <w:szCs w:val="20"/>
        </w:rPr>
        <w:t>This option enables the reprinting of labels for batches of prescriptions that have been sent to the external interface.</w:t>
      </w:r>
    </w:p>
    <w:p w:rsidR="006D16E8" w:rsidRPr="00EE678B" w:rsidRDefault="006D16E8" w:rsidP="006D16E8">
      <w:pPr>
        <w:rPr>
          <w:color w:val="000000"/>
          <w:szCs w:val="20"/>
        </w:rPr>
      </w:pPr>
    </w:p>
    <w:p w:rsidR="006D16E8" w:rsidRPr="00EE678B" w:rsidRDefault="006D16E8" w:rsidP="00AC3658">
      <w:pPr>
        <w:pStyle w:val="ExampleHeading"/>
      </w:pPr>
      <w:r w:rsidRPr="00EE678B">
        <w:t>Example: Reprint External Batches</w:t>
      </w:r>
    </w:p>
    <w:p w:rsidR="006D16E8" w:rsidRPr="00EE678B" w:rsidRDefault="006D16E8" w:rsidP="00273A35">
      <w:pPr>
        <w:pStyle w:val="ScreenCapture"/>
      </w:pPr>
      <w:r w:rsidRPr="00EE678B">
        <w:t xml:space="preserve">Select External Interface Menu Option: </w:t>
      </w:r>
      <w:r w:rsidRPr="00EE678B">
        <w:rPr>
          <w:b/>
        </w:rPr>
        <w:t>Rep</w:t>
      </w:r>
      <w:r w:rsidRPr="00EE678B">
        <w:t>rint External Batches</w:t>
      </w:r>
    </w:p>
    <w:p w:rsidR="006D16E8" w:rsidRPr="00EE678B" w:rsidRDefault="006D16E8" w:rsidP="00273A35">
      <w:pPr>
        <w:pStyle w:val="ScreenCapture"/>
      </w:pPr>
    </w:p>
    <w:p w:rsidR="006D16E8" w:rsidRPr="00EE678B" w:rsidRDefault="006D16E8" w:rsidP="00273A35">
      <w:pPr>
        <w:pStyle w:val="ScreenCapture"/>
      </w:pPr>
      <w:r w:rsidRPr="00EE678B">
        <w:t>Enter a date/time range to see all batches sent to the External Interface.</w:t>
      </w:r>
    </w:p>
    <w:p w:rsidR="006D16E8" w:rsidRPr="00EE678B" w:rsidRDefault="006D16E8" w:rsidP="00273A35">
      <w:pPr>
        <w:pStyle w:val="ScreenCapture"/>
      </w:pPr>
    </w:p>
    <w:p w:rsidR="006D16E8" w:rsidRPr="00EE678B" w:rsidRDefault="006D16E8" w:rsidP="00273A35">
      <w:pPr>
        <w:pStyle w:val="ScreenCapture"/>
      </w:pPr>
      <w:bookmarkStart w:id="2073" w:name="OLE_LINK64"/>
      <w:bookmarkStart w:id="2074" w:name="OLE_LINK101"/>
      <w:r w:rsidRPr="00EE678B">
        <w:t xml:space="preserve">Start date/time: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End date/time: </w:t>
      </w:r>
      <w:r w:rsidRPr="00EE678B">
        <w:rPr>
          <w:b/>
          <w:bCs/>
        </w:rPr>
        <w:t>030707</w:t>
      </w:r>
      <w:r w:rsidRPr="00EE678B">
        <w:t xml:space="preserve"> (MAR 07, 2007)</w:t>
      </w:r>
    </w:p>
    <w:bookmarkEnd w:id="2073"/>
    <w:bookmarkEnd w:id="2074"/>
    <w:p w:rsidR="006D16E8" w:rsidRPr="00EE678B" w:rsidRDefault="006D16E8" w:rsidP="00273A35">
      <w:pPr>
        <w:pStyle w:val="ScreenCapture"/>
      </w:pPr>
    </w:p>
    <w:p w:rsidR="006D16E8" w:rsidRPr="00EE678B" w:rsidRDefault="006D16E8" w:rsidP="00273A35">
      <w:pPr>
        <w:pStyle w:val="ScreenCapture"/>
      </w:pPr>
      <w:r w:rsidRPr="00EE678B">
        <w:t>Gathering batches, please wait...</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 xml:space="preserve"> BATCH    QUEUED TO PRINT ON:           PATIENT:         ALBANY</w:t>
      </w:r>
    </w:p>
    <w:p w:rsidR="006D16E8" w:rsidRPr="00EE678B" w:rsidRDefault="006D16E8" w:rsidP="00273A35">
      <w:pPr>
        <w:pStyle w:val="ScreenCapture"/>
      </w:pPr>
      <w:r w:rsidRPr="00EE678B">
        <w:t>------------------------------------------------------------------------------</w:t>
      </w:r>
    </w:p>
    <w:p w:rsidR="006D16E8" w:rsidRPr="00EE678B" w:rsidRDefault="006D16E8" w:rsidP="00273A35">
      <w:pPr>
        <w:pStyle w:val="ScreenCapture"/>
      </w:pPr>
    </w:p>
    <w:p w:rsidR="006D16E8" w:rsidRPr="00EE678B" w:rsidRDefault="006D16E8" w:rsidP="00273A35">
      <w:pPr>
        <w:pStyle w:val="ScreenCapture"/>
      </w:pPr>
      <w:r w:rsidRPr="00EE678B">
        <w:t xml:space="preserve">  1       FEB 28,2007@08:06:14          OPPATIENT12,ONE</w:t>
      </w:r>
    </w:p>
    <w:p w:rsidR="006D16E8" w:rsidRPr="00EE678B" w:rsidRDefault="006D16E8" w:rsidP="00273A35">
      <w:pPr>
        <w:pStyle w:val="ScreenCapture"/>
      </w:pPr>
      <w:r w:rsidRPr="00EE678B">
        <w:t xml:space="preserve">  2       FEB 28,2007@08:10:56          OPPATIENT12,ONE</w:t>
      </w:r>
    </w:p>
    <w:p w:rsidR="006D16E8" w:rsidRPr="00EE678B" w:rsidRDefault="006D16E8" w:rsidP="00273A35">
      <w:pPr>
        <w:pStyle w:val="ScreenCapture"/>
      </w:pPr>
      <w:r w:rsidRPr="00EE678B">
        <w:t xml:space="preserve">  3       FEB 28,2007@08:19:20          OPPATIENT22,ONE</w:t>
      </w:r>
    </w:p>
    <w:p w:rsidR="006D16E8" w:rsidRPr="00EE678B" w:rsidRDefault="006D16E8" w:rsidP="00273A35">
      <w:pPr>
        <w:pStyle w:val="ScreenCapture"/>
      </w:pPr>
      <w:r w:rsidRPr="00EE678B">
        <w:t xml:space="preserve">  4       FEB 28,2007@08:38:17          OPPATIENT28,ONE</w:t>
      </w:r>
    </w:p>
    <w:p w:rsidR="006D16E8" w:rsidRPr="00EE678B" w:rsidRDefault="006D16E8" w:rsidP="00273A35">
      <w:pPr>
        <w:pStyle w:val="ScreenCapture"/>
      </w:pPr>
      <w:r w:rsidRPr="00EE678B">
        <w:t xml:space="preserve">  5       FEB 28,2007@08:50:32          OPPATIENT9,ONE</w:t>
      </w:r>
    </w:p>
    <w:p w:rsidR="006D16E8" w:rsidRPr="00EE678B" w:rsidRDefault="006D16E8" w:rsidP="00273A35">
      <w:pPr>
        <w:pStyle w:val="ScreenCapture"/>
      </w:pPr>
      <w:r w:rsidRPr="00EE678B">
        <w:t xml:space="preserve">  6       FEB 28,2007@09:15:35          OPPATIENT9,ONE</w:t>
      </w:r>
    </w:p>
    <w:p w:rsidR="006D16E8" w:rsidRPr="00EE678B" w:rsidRDefault="006D16E8" w:rsidP="00273A35">
      <w:pPr>
        <w:pStyle w:val="ScreenCapture"/>
      </w:pPr>
      <w:r w:rsidRPr="00EE678B">
        <w:t xml:space="preserve">  7       FEB 28,2007@09:33:48          OPPATIENT18,ONE</w:t>
      </w:r>
    </w:p>
    <w:p w:rsidR="006D16E8" w:rsidRPr="00EE678B" w:rsidRDefault="006D16E8" w:rsidP="00273A35">
      <w:pPr>
        <w:pStyle w:val="ScreenCapture"/>
      </w:pPr>
      <w:r w:rsidRPr="00EE678B">
        <w:t xml:space="preserve">  8       FEB 28,2007@09:39:31          OPPATIENT1,ONE</w:t>
      </w:r>
    </w:p>
    <w:p w:rsidR="006D16E8" w:rsidRPr="00EE678B" w:rsidRDefault="006D16E8" w:rsidP="00273A35">
      <w:pPr>
        <w:pStyle w:val="ScreenCapture"/>
      </w:pPr>
      <w:r w:rsidRPr="00EE678B">
        <w:t xml:space="preserve">  9       FEB 28,2007@10:36:51          OPPATIENT10,ONE</w:t>
      </w:r>
    </w:p>
    <w:p w:rsidR="006D16E8" w:rsidRPr="00EE678B" w:rsidRDefault="006D16E8" w:rsidP="00273A35">
      <w:pPr>
        <w:pStyle w:val="ScreenCapture"/>
      </w:pPr>
      <w:r w:rsidRPr="00EE678B">
        <w:t xml:space="preserve">  10      FEB 28,2007@13:37:24          OPPATIENT4,ONE</w:t>
      </w:r>
    </w:p>
    <w:p w:rsidR="006D16E8" w:rsidRPr="00EE678B" w:rsidRDefault="006D16E8" w:rsidP="00273A35">
      <w:pPr>
        <w:pStyle w:val="ScreenCapture"/>
      </w:pPr>
      <w:r w:rsidRPr="00EE678B">
        <w:t xml:space="preserve">  11      FEB 28,2007@13:46:07          OPPATIENT8,ONE</w:t>
      </w:r>
    </w:p>
    <w:p w:rsidR="006D16E8" w:rsidRPr="00EE678B" w:rsidRDefault="006D16E8" w:rsidP="00273A35">
      <w:pPr>
        <w:pStyle w:val="ScreenCapture"/>
      </w:pPr>
    </w:p>
    <w:p w:rsidR="006D16E8" w:rsidRPr="00EE678B" w:rsidRDefault="006D16E8" w:rsidP="00273A35">
      <w:pPr>
        <w:pStyle w:val="ScreenCapture"/>
      </w:pPr>
      <w:r w:rsidRPr="00EE678B">
        <w:t xml:space="preserve">Select Batch(s) to reprint: (1-11): </w:t>
      </w:r>
      <w:r w:rsidRPr="00EE678B">
        <w:rPr>
          <w:b/>
        </w:rPr>
        <w:t>5,6</w:t>
      </w:r>
    </w:p>
    <w:p w:rsidR="006D16E8" w:rsidRPr="00EE678B" w:rsidRDefault="006D16E8" w:rsidP="00273A35">
      <w:pPr>
        <w:pStyle w:val="ScreenCapture"/>
      </w:pPr>
    </w:p>
    <w:p w:rsidR="006D16E8" w:rsidRPr="00EE678B" w:rsidRDefault="006D16E8" w:rsidP="00273A35">
      <w:pPr>
        <w:pStyle w:val="ScreenCapture"/>
      </w:pPr>
      <w:r w:rsidRPr="00EE678B">
        <w:t>Batches selected for Reprint are:</w:t>
      </w:r>
    </w:p>
    <w:p w:rsidR="006D16E8" w:rsidRPr="00EE678B" w:rsidRDefault="006D16E8" w:rsidP="00273A35">
      <w:pPr>
        <w:pStyle w:val="ScreenCapture"/>
      </w:pPr>
    </w:p>
    <w:p w:rsidR="006D16E8" w:rsidRPr="00EE678B" w:rsidRDefault="006D16E8" w:rsidP="00273A35">
      <w:pPr>
        <w:pStyle w:val="ScreenCapture"/>
      </w:pPr>
      <w:r w:rsidRPr="00EE678B">
        <w:t>Batch 5 Queued for FEB 28,2007@08:50:32 by OPPHARMACIST4,THREE</w:t>
      </w:r>
    </w:p>
    <w:p w:rsidR="006D16E8" w:rsidRPr="00EE678B" w:rsidRDefault="006D16E8" w:rsidP="00273A35">
      <w:pPr>
        <w:pStyle w:val="ScreenCapture"/>
      </w:pPr>
      <w:r w:rsidRPr="00EE678B">
        <w:t>Batch 6 Queued for FEB 28,2007@09:15:35 by OPPHARMACIST4,THREE</w:t>
      </w:r>
    </w:p>
    <w:p w:rsidR="006D16E8" w:rsidRPr="00EE678B" w:rsidRDefault="006D16E8" w:rsidP="00273A35">
      <w:pPr>
        <w:pStyle w:val="ScreenCapture"/>
      </w:pPr>
    </w:p>
    <w:p w:rsidR="006D16E8" w:rsidRPr="00EE678B" w:rsidRDefault="006D16E8" w:rsidP="00273A35">
      <w:pPr>
        <w:pStyle w:val="ScreenCapture"/>
      </w:pPr>
      <w:r w:rsidRPr="00EE678B">
        <w:t xml:space="preserve">Before Reprinting, would you like a list of these prescriptions? </w:t>
      </w:r>
      <w:r w:rsidRPr="00EE678B">
        <w:rPr>
          <w:b/>
        </w:rPr>
        <w:t>N</w:t>
      </w:r>
      <w:r w:rsidRPr="00EE678B">
        <w:t>//</w:t>
      </w:r>
      <w:r w:rsidRPr="00EE678B">
        <w:rPr>
          <w:b/>
        </w:rPr>
        <w:t xml:space="preserve"> &lt;Enter&gt; O</w:t>
      </w:r>
    </w:p>
    <w:p w:rsidR="006D16E8" w:rsidRPr="00EE678B" w:rsidRDefault="006D16E8" w:rsidP="00273A35">
      <w:pPr>
        <w:pStyle w:val="ScreenCapture"/>
      </w:pPr>
    </w:p>
    <w:p w:rsidR="006D16E8" w:rsidRPr="00EE678B" w:rsidRDefault="006D16E8" w:rsidP="00273A35">
      <w:pPr>
        <w:pStyle w:val="ScreenCapture"/>
      </w:pPr>
      <w:r w:rsidRPr="00EE678B">
        <w:t xml:space="preserve">Are you sure you want to Reprint labels? Y// </w:t>
      </w:r>
      <w:r w:rsidRPr="00EE678B">
        <w:rPr>
          <w:b/>
        </w:rPr>
        <w:t>&lt;Enter&gt;</w:t>
      </w:r>
      <w:r w:rsidRPr="00EE678B">
        <w:t xml:space="preserve"> YES..</w:t>
      </w:r>
    </w:p>
    <w:p w:rsidR="006D16E8" w:rsidRPr="00EE678B" w:rsidRDefault="006D16E8" w:rsidP="00273A35">
      <w:pPr>
        <w:pStyle w:val="ScreenCapture"/>
      </w:pPr>
    </w:p>
    <w:p w:rsidR="006D16E8" w:rsidRPr="00EE678B" w:rsidRDefault="006D16E8" w:rsidP="00273A35">
      <w:pPr>
        <w:pStyle w:val="ScreenCapture"/>
        <w:rPr>
          <w:shd w:val="clear" w:color="auto" w:fill="FFFFFF"/>
        </w:rPr>
      </w:pPr>
      <w:r w:rsidRPr="00EE678B">
        <w:t xml:space="preserve">Select LABEL DEVICE: </w:t>
      </w:r>
      <w:r w:rsidRPr="00EE678B">
        <w:rPr>
          <w:rStyle w:val="JOMarkupChar"/>
          <w:b w:val="0"/>
        </w:rPr>
        <w:t>[Select Print Device]</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LABEL(S) QUEUED TO PRINT!</w:t>
      </w:r>
    </w:p>
    <w:p w:rsidR="006D16E8" w:rsidRPr="00EE678B" w:rsidRDefault="006D16E8" w:rsidP="00273A35">
      <w:pPr>
        <w:pStyle w:val="ScreenCapture"/>
      </w:pPr>
    </w:p>
    <w:p w:rsidR="006D16E8" w:rsidRPr="00EE678B" w:rsidRDefault="006D16E8" w:rsidP="00273A35">
      <w:pPr>
        <w:pStyle w:val="ScreenCapture"/>
      </w:pPr>
    </w:p>
    <w:p w:rsidR="006D16E8" w:rsidRPr="00EE678B" w:rsidRDefault="006D16E8" w:rsidP="00273A35">
      <w:pPr>
        <w:pStyle w:val="ScreenCapture"/>
      </w:pPr>
      <w:r w:rsidRPr="00EE678B">
        <w:t>Select External Interface Menu Option:</w:t>
      </w:r>
    </w:p>
    <w:p w:rsidR="006D16E8" w:rsidRPr="00EE678B" w:rsidRDefault="006D16E8" w:rsidP="004E0305">
      <w:pPr>
        <w:pStyle w:val="Heading2"/>
      </w:pPr>
      <w:bookmarkStart w:id="2075" w:name="_Toc520273374"/>
      <w:bookmarkStart w:id="2076" w:name="_Toc520299166"/>
      <w:bookmarkStart w:id="2077" w:name="_Toc520304633"/>
      <w:bookmarkStart w:id="2078" w:name="_Toc32836901"/>
      <w:bookmarkStart w:id="2079" w:name="_Toc38424569"/>
      <w:bookmarkStart w:id="2080" w:name="_Toc50535262"/>
      <w:bookmarkStart w:id="2081" w:name="_Toc280701174"/>
      <w:bookmarkStart w:id="2082" w:name="_Toc299044345"/>
      <w:bookmarkStart w:id="2083" w:name="_Toc280853514"/>
      <w:bookmarkStart w:id="2084" w:name="_Toc303286093"/>
      <w:bookmarkStart w:id="2085" w:name="_Toc339961976"/>
      <w:bookmarkStart w:id="2086" w:name="_Toc339962499"/>
      <w:bookmarkStart w:id="2087" w:name="_Toc340138635"/>
      <w:bookmarkStart w:id="2088" w:name="_Toc340138915"/>
      <w:bookmarkStart w:id="2089" w:name="_Toc340139185"/>
      <w:bookmarkStart w:id="2090" w:name="_Toc340143808"/>
      <w:bookmarkStart w:id="2091" w:name="_Toc340144065"/>
      <w:bookmarkStart w:id="2092" w:name="_Toc4140359"/>
      <w:r w:rsidRPr="00EE678B">
        <w:t>View External Batches</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r w:rsidRPr="00EE678B">
        <w:fldChar w:fldCharType="begin"/>
      </w:r>
      <w:r w:rsidRPr="00EE678B">
        <w:instrText>XE "View External Batches"</w:instrText>
      </w:r>
      <w:r w:rsidRPr="00EE678B">
        <w:fldChar w:fldCharType="end"/>
      </w:r>
    </w:p>
    <w:p w:rsidR="006D16E8" w:rsidRPr="00EE678B" w:rsidRDefault="006D16E8" w:rsidP="00FC7A1D">
      <w:pPr>
        <w:pStyle w:val="Manual-optionname"/>
      </w:pPr>
      <w:r w:rsidRPr="00EE678B">
        <w:t>[PSOINTERFACE VIEW]</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With this option the user can view batches of prescriptions that have printed from the external interface.</w:t>
      </w:r>
    </w:p>
    <w:p w:rsidR="006D16E8" w:rsidRPr="00EE678B" w:rsidRDefault="006D16E8" w:rsidP="006D16E8">
      <w:pPr>
        <w:rPr>
          <w:rFonts w:eastAsia="MS Mincho"/>
          <w:szCs w:val="20"/>
        </w:rPr>
      </w:pPr>
    </w:p>
    <w:p w:rsidR="006D16E8" w:rsidRPr="00EE678B" w:rsidRDefault="006D16E8" w:rsidP="00AC3658">
      <w:pPr>
        <w:pStyle w:val="ExampleHeading"/>
      </w:pPr>
      <w:r w:rsidRPr="00EE678B">
        <w:t>Example: View External Batches</w:t>
      </w:r>
    </w:p>
    <w:p w:rsidR="006D16E8" w:rsidRPr="00EE678B" w:rsidRDefault="006D16E8" w:rsidP="00273A35">
      <w:pPr>
        <w:pStyle w:val="ScreenCapture"/>
      </w:pPr>
      <w:r w:rsidRPr="00EE678B">
        <w:t xml:space="preserve">Select External Interface Menu Option: </w:t>
      </w:r>
      <w:r w:rsidRPr="00EE678B">
        <w:rPr>
          <w:b/>
        </w:rPr>
        <w:t>View</w:t>
      </w:r>
      <w:r w:rsidRPr="00EE678B">
        <w:t xml:space="preserve"> External Batches</w:t>
      </w:r>
    </w:p>
    <w:p w:rsidR="006D16E8" w:rsidRPr="00EE678B" w:rsidRDefault="006D16E8" w:rsidP="00273A35">
      <w:pPr>
        <w:pStyle w:val="ScreenCapture"/>
      </w:pPr>
    </w:p>
    <w:p w:rsidR="006D16E8" w:rsidRPr="00EE678B" w:rsidRDefault="006D16E8" w:rsidP="00273A35">
      <w:pPr>
        <w:pStyle w:val="ScreenCapture"/>
      </w:pPr>
      <w:r w:rsidRPr="00EE678B">
        <w:t>Enter a date/time range to see all batches sent to the External Interface.</w:t>
      </w:r>
    </w:p>
    <w:p w:rsidR="006D16E8" w:rsidRPr="00EE678B" w:rsidRDefault="006D16E8" w:rsidP="00273A35">
      <w:pPr>
        <w:pStyle w:val="ScreenCapture"/>
      </w:pPr>
    </w:p>
    <w:p w:rsidR="006D16E8" w:rsidRPr="00EE678B" w:rsidRDefault="006D16E8" w:rsidP="00273A35">
      <w:pPr>
        <w:pStyle w:val="ScreenCapture"/>
      </w:pPr>
      <w:r w:rsidRPr="00EE678B">
        <w:t xml:space="preserve">Start date/time: </w:t>
      </w:r>
      <w:r w:rsidRPr="00EE678B">
        <w:rPr>
          <w:b/>
          <w:bCs/>
        </w:rPr>
        <w:t>022807</w:t>
      </w:r>
      <w:r w:rsidRPr="00EE678B">
        <w:t xml:space="preserve"> (FEB 28, 2007)</w:t>
      </w:r>
    </w:p>
    <w:p w:rsidR="006D16E8" w:rsidRPr="00EE678B" w:rsidRDefault="006D16E8" w:rsidP="00273A35">
      <w:pPr>
        <w:pStyle w:val="ScreenCapture"/>
      </w:pPr>
    </w:p>
    <w:p w:rsidR="006D16E8" w:rsidRPr="00EE678B" w:rsidRDefault="006D16E8" w:rsidP="00273A35">
      <w:pPr>
        <w:pStyle w:val="ScreenCapture"/>
      </w:pPr>
      <w:r w:rsidRPr="00EE678B">
        <w:t xml:space="preserve">End date/time: </w:t>
      </w:r>
      <w:r w:rsidRPr="00EE678B">
        <w:rPr>
          <w:b/>
          <w:bCs/>
        </w:rPr>
        <w:t>030707</w:t>
      </w:r>
      <w:r w:rsidRPr="00EE678B">
        <w:t xml:space="preserve"> (MAR 07, 2007)</w:t>
      </w:r>
    </w:p>
    <w:p w:rsidR="006D16E8" w:rsidRPr="00EE678B" w:rsidRDefault="006D16E8" w:rsidP="00273A35">
      <w:pPr>
        <w:pStyle w:val="ScreenCapture"/>
      </w:pPr>
    </w:p>
    <w:p w:rsidR="006D16E8" w:rsidRPr="00EE678B" w:rsidRDefault="006D16E8" w:rsidP="00273A35">
      <w:pPr>
        <w:pStyle w:val="ScreenCapture"/>
      </w:pPr>
      <w:r w:rsidRPr="00EE678B">
        <w:t>Gathering batches, please wait...</w:t>
      </w:r>
    </w:p>
    <w:p w:rsidR="006D16E8" w:rsidRPr="00EE678B" w:rsidRDefault="006D16E8" w:rsidP="00273A35">
      <w:pPr>
        <w:pStyle w:val="ScreenCapture"/>
      </w:pPr>
    </w:p>
    <w:p w:rsidR="006D16E8" w:rsidRPr="00EE678B" w:rsidRDefault="006D16E8" w:rsidP="00273A35">
      <w:pPr>
        <w:pStyle w:val="ScreenCapture"/>
      </w:pPr>
      <w:r w:rsidRPr="00EE678B">
        <w:t xml:space="preserve"> BATCH    QUEUED TO PRINT ON:           PATIENT:        BROWNS PLACE</w:t>
      </w:r>
    </w:p>
    <w:p w:rsidR="006D16E8" w:rsidRPr="00EE678B" w:rsidRDefault="006D16E8" w:rsidP="00273A35">
      <w:pPr>
        <w:pStyle w:val="ScreenCapture"/>
      </w:pPr>
      <w:r w:rsidRPr="00EE678B">
        <w:t>------------------------------------------------------------------------------</w:t>
      </w:r>
    </w:p>
    <w:p w:rsidR="006D16E8" w:rsidRPr="00EE678B" w:rsidRDefault="006D16E8" w:rsidP="00273A35">
      <w:pPr>
        <w:pStyle w:val="ScreenCapture"/>
      </w:pPr>
      <w:r w:rsidRPr="00EE678B">
        <w:t xml:space="preserve">  1       FEB 28,2007@08:06:14          OPPATIENT12,ONE</w:t>
      </w:r>
    </w:p>
    <w:p w:rsidR="006D16E8" w:rsidRPr="00EE678B" w:rsidRDefault="006D16E8" w:rsidP="00273A35">
      <w:pPr>
        <w:pStyle w:val="ScreenCapture"/>
      </w:pPr>
      <w:r w:rsidRPr="00EE678B">
        <w:t xml:space="preserve">  2       FEB 28,2007@08:10:56          OPPATIENT12,ONE</w:t>
      </w:r>
    </w:p>
    <w:p w:rsidR="006D16E8" w:rsidRPr="00EE678B" w:rsidRDefault="006D16E8" w:rsidP="00273A35">
      <w:pPr>
        <w:pStyle w:val="ScreenCapture"/>
      </w:pPr>
      <w:r w:rsidRPr="00EE678B">
        <w:t xml:space="preserve">  3       FEB 28,2007@08:19:20          OPPATIENT22,ONE</w:t>
      </w:r>
    </w:p>
    <w:p w:rsidR="006D16E8" w:rsidRPr="00EE678B" w:rsidRDefault="006D16E8" w:rsidP="00273A35">
      <w:pPr>
        <w:pStyle w:val="ScreenCapture"/>
      </w:pPr>
      <w:r w:rsidRPr="00EE678B">
        <w:t xml:space="preserve">  4       FEB 28,2007@08:38:17          OPPATIENT28,ONE</w:t>
      </w:r>
    </w:p>
    <w:p w:rsidR="006D16E8" w:rsidRPr="00EE678B" w:rsidRDefault="006D16E8" w:rsidP="00273A35">
      <w:pPr>
        <w:pStyle w:val="ScreenCapture"/>
      </w:pPr>
      <w:r w:rsidRPr="00EE678B">
        <w:t xml:space="preserve">  5       FEB 28,2007@08:50:32          OPPATIENT9,ONE</w:t>
      </w:r>
    </w:p>
    <w:p w:rsidR="006D16E8" w:rsidRPr="00EE678B" w:rsidRDefault="006D16E8" w:rsidP="00273A35">
      <w:pPr>
        <w:pStyle w:val="ScreenCapture"/>
      </w:pPr>
      <w:r w:rsidRPr="00EE678B">
        <w:t xml:space="preserve">  6       FEB 28,2007@09:15:35          OPPATIENT9,ONE</w:t>
      </w:r>
    </w:p>
    <w:p w:rsidR="006D16E8" w:rsidRPr="00EE678B" w:rsidRDefault="006D16E8" w:rsidP="00273A35">
      <w:pPr>
        <w:pStyle w:val="ScreenCapture"/>
      </w:pPr>
      <w:r w:rsidRPr="00EE678B">
        <w:t xml:space="preserve">  7       FEB 28,2007@09:33:48          OPPATIENT18,ONE</w:t>
      </w:r>
    </w:p>
    <w:p w:rsidR="006D16E8" w:rsidRPr="00EE678B" w:rsidRDefault="006D16E8" w:rsidP="00273A35">
      <w:pPr>
        <w:pStyle w:val="ScreenCapture"/>
      </w:pPr>
      <w:r w:rsidRPr="00EE678B">
        <w:t xml:space="preserve">  8       FEB 28,2007@09:39:31          OPPATIENT1,ONE</w:t>
      </w:r>
    </w:p>
    <w:p w:rsidR="006D16E8" w:rsidRPr="00EE678B" w:rsidRDefault="006D16E8" w:rsidP="00273A35">
      <w:pPr>
        <w:pStyle w:val="ScreenCapture"/>
      </w:pPr>
      <w:r w:rsidRPr="00EE678B">
        <w:t xml:space="preserve">  9       FEB 28,2007@10:36:51          OPPATIENT10,ONE</w:t>
      </w:r>
    </w:p>
    <w:p w:rsidR="006D16E8" w:rsidRPr="00EE678B" w:rsidRDefault="006D16E8" w:rsidP="00273A35">
      <w:pPr>
        <w:pStyle w:val="ScreenCapture"/>
      </w:pPr>
      <w:r w:rsidRPr="00EE678B">
        <w:t xml:space="preserve">  10      FEB 28,2007@13:37:24          OPPATIENT4,ONE</w:t>
      </w:r>
    </w:p>
    <w:p w:rsidR="006D16E8" w:rsidRPr="00EE678B" w:rsidRDefault="006D16E8" w:rsidP="00273A35">
      <w:pPr>
        <w:pStyle w:val="ScreenCapture"/>
      </w:pPr>
      <w:r w:rsidRPr="00EE678B">
        <w:t xml:space="preserve">  11      FEB 28,2007@13:46:07          OPPATIENT8,ONE</w:t>
      </w:r>
    </w:p>
    <w:p w:rsidR="006D16E8" w:rsidRPr="00EE678B" w:rsidRDefault="006D16E8" w:rsidP="00273A35">
      <w:pPr>
        <w:pStyle w:val="ScreenCapture"/>
      </w:pPr>
    </w:p>
    <w:p w:rsidR="006D16E8" w:rsidRPr="00EE678B" w:rsidRDefault="006D16E8" w:rsidP="00273A35">
      <w:pPr>
        <w:pStyle w:val="ScreenCapture"/>
      </w:pPr>
      <w:r w:rsidRPr="00EE678B">
        <w:t xml:space="preserve">Select Batch(s) to reprint: (1-11): </w:t>
      </w:r>
      <w:r w:rsidRPr="00EE678B">
        <w:rPr>
          <w:b/>
        </w:rPr>
        <w:t>5,6</w:t>
      </w:r>
    </w:p>
    <w:p w:rsidR="006D16E8" w:rsidRPr="00EE678B" w:rsidRDefault="006D16E8" w:rsidP="00273A35">
      <w:pPr>
        <w:pStyle w:val="ScreenCapture"/>
      </w:pPr>
    </w:p>
    <w:p w:rsidR="006D16E8" w:rsidRPr="00EE678B" w:rsidRDefault="006D16E8" w:rsidP="00273A35">
      <w:pPr>
        <w:pStyle w:val="ScreenCapture"/>
      </w:pPr>
      <w:r w:rsidRPr="00EE678B">
        <w:t>Batches selected for Viewing are:</w:t>
      </w:r>
    </w:p>
    <w:p w:rsidR="006D16E8" w:rsidRPr="00EE678B" w:rsidRDefault="006D16E8" w:rsidP="00273A35">
      <w:pPr>
        <w:pStyle w:val="ScreenCapture"/>
      </w:pPr>
    </w:p>
    <w:p w:rsidR="006D16E8" w:rsidRPr="00EE678B" w:rsidRDefault="006D16E8" w:rsidP="00273A35">
      <w:pPr>
        <w:pStyle w:val="ScreenCapture"/>
      </w:pPr>
      <w:r w:rsidRPr="00EE678B">
        <w:t>Batch 5 Queued for FEB 28,2007@08:50:32 by OPPHARMACIST4,THREE</w:t>
      </w:r>
    </w:p>
    <w:p w:rsidR="006D16E8" w:rsidRPr="00EE678B" w:rsidRDefault="006D16E8" w:rsidP="00273A35">
      <w:pPr>
        <w:pStyle w:val="ScreenCapture"/>
      </w:pPr>
      <w:r w:rsidRPr="00EE678B">
        <w:t>Batch 6 Queued for FEB 28,2007@09:15:35 by OPPHARMACIST4,THREE</w:t>
      </w:r>
    </w:p>
    <w:p w:rsidR="006D16E8" w:rsidRPr="00EE678B" w:rsidRDefault="006D16E8" w:rsidP="00273A35">
      <w:pPr>
        <w:pStyle w:val="ScreenCapture"/>
      </w:pPr>
    </w:p>
    <w:p w:rsidR="006D16E8" w:rsidRPr="00EE678B" w:rsidRDefault="006D16E8" w:rsidP="00CB318F">
      <w:pPr>
        <w:pStyle w:val="ScreenCapture"/>
        <w:keepNext/>
      </w:pPr>
      <w:r w:rsidRPr="00EE678B">
        <w:t xml:space="preserve">Print list to the screen or to a printer: (S/P): Screen// </w:t>
      </w:r>
      <w:r w:rsidRPr="00EE678B">
        <w:rPr>
          <w:b/>
        </w:rPr>
        <w:t>&lt;Enter&gt;</w:t>
      </w:r>
    </w:p>
    <w:p w:rsidR="006D16E8" w:rsidRPr="00EE678B" w:rsidRDefault="006D16E8" w:rsidP="00CB318F">
      <w:pPr>
        <w:pStyle w:val="ScreenCapture"/>
        <w:keepNext/>
      </w:pPr>
    </w:p>
    <w:p w:rsidR="006D16E8" w:rsidRPr="00EE678B" w:rsidRDefault="006D16E8" w:rsidP="00273A35">
      <w:pPr>
        <w:pStyle w:val="ScreenCapture"/>
      </w:pPr>
      <w:r w:rsidRPr="00EE678B">
        <w:t xml:space="preserve">Enter RETURN to continue or '^' to exit: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RX #              NAME -&gt; OPPATIENT9,ONE                    BATCH 5</w:t>
      </w:r>
    </w:p>
    <w:p w:rsidR="006D16E8" w:rsidRPr="00EE678B" w:rsidRDefault="006D16E8" w:rsidP="00273A35">
      <w:pPr>
        <w:pStyle w:val="ScreenCapture"/>
      </w:pPr>
      <w:r w:rsidRPr="00EE678B">
        <w:t>------------------------------------------------------------------------------</w:t>
      </w:r>
    </w:p>
    <w:p w:rsidR="006D16E8" w:rsidRPr="00EE678B" w:rsidRDefault="006D16E8" w:rsidP="00273A35">
      <w:pPr>
        <w:pStyle w:val="ScreenCapture"/>
      </w:pPr>
      <w:r w:rsidRPr="00EE678B">
        <w:t>2820              NADOLOL 40MG TAB                          ACTIVE</w:t>
      </w:r>
    </w:p>
    <w:p w:rsidR="006D16E8" w:rsidRPr="00EE678B" w:rsidRDefault="006D16E8" w:rsidP="00273A35">
      <w:pPr>
        <w:pStyle w:val="ScreenCapture"/>
      </w:pPr>
    </w:p>
    <w:p w:rsidR="006D16E8" w:rsidRPr="00EE678B" w:rsidRDefault="006D16E8" w:rsidP="00273A35">
      <w:pPr>
        <w:pStyle w:val="ScreenCapture"/>
      </w:pPr>
      <w:r w:rsidRPr="00EE678B">
        <w:t xml:space="preserve">Enter RETURN to continue or '^' to exit: </w:t>
      </w:r>
      <w:r w:rsidRPr="00EE678B">
        <w:rPr>
          <w:b/>
        </w:rPr>
        <w:t>&lt;Enter&gt;</w:t>
      </w:r>
    </w:p>
    <w:p w:rsidR="006D16E8" w:rsidRPr="00EE678B" w:rsidRDefault="006D16E8" w:rsidP="00273A35">
      <w:pPr>
        <w:pStyle w:val="ScreenCapture"/>
      </w:pPr>
    </w:p>
    <w:p w:rsidR="006D16E8" w:rsidRPr="00EE678B" w:rsidRDefault="006D16E8" w:rsidP="00273A35">
      <w:pPr>
        <w:pStyle w:val="ScreenCapture"/>
      </w:pPr>
      <w:r w:rsidRPr="00EE678B">
        <w:t>RX #              NAME -&gt; OPPATIENT9,ONE                    BATCH 6</w:t>
      </w:r>
    </w:p>
    <w:p w:rsidR="006D16E8" w:rsidRPr="00EE678B" w:rsidRDefault="006D16E8" w:rsidP="00273A35">
      <w:pPr>
        <w:pStyle w:val="ScreenCapture"/>
      </w:pPr>
      <w:r w:rsidRPr="00EE678B">
        <w:t>------------------------------------------------------------------------------</w:t>
      </w:r>
    </w:p>
    <w:p w:rsidR="006D16E8" w:rsidRPr="00EE678B" w:rsidRDefault="006D16E8" w:rsidP="00273A35">
      <w:pPr>
        <w:pStyle w:val="ScreenCapture"/>
      </w:pPr>
      <w:r w:rsidRPr="00EE678B">
        <w:t>2821              MICONAZOLE NITRATE 2% LOT 60ML            ACTIVE</w:t>
      </w:r>
    </w:p>
    <w:p w:rsidR="006D16E8" w:rsidRPr="00EE678B" w:rsidRDefault="006D16E8" w:rsidP="00273A35">
      <w:pPr>
        <w:pStyle w:val="ScreenCapture"/>
      </w:pPr>
      <w:r w:rsidRPr="00EE678B">
        <w:t>END OF LIST</w:t>
      </w:r>
    </w:p>
    <w:p w:rsidR="006D16E8" w:rsidRPr="00EE678B" w:rsidRDefault="006D16E8" w:rsidP="006D16E8">
      <w:pPr>
        <w:rPr>
          <w:color w:val="000000"/>
          <w:szCs w:val="24"/>
        </w:rPr>
      </w:pPr>
    </w:p>
    <w:p w:rsidR="006D16E8" w:rsidRPr="00EE678B" w:rsidRDefault="006D16E8" w:rsidP="006D16E8">
      <w:pPr>
        <w:jc w:val="center"/>
        <w:rPr>
          <w:iCs/>
          <w:color w:val="000000"/>
          <w:szCs w:val="20"/>
        </w:rPr>
      </w:pPr>
      <w:r w:rsidRPr="00EE678B">
        <w:rPr>
          <w:color w:val="000000"/>
          <w:szCs w:val="20"/>
        </w:rPr>
        <w:br w:type="page"/>
      </w:r>
      <w:r w:rsidRPr="00EE678B">
        <w:rPr>
          <w:i/>
          <w:iCs/>
          <w:color w:val="000000"/>
          <w:szCs w:val="20"/>
        </w:rPr>
        <w:t>(This page included for two-sided copying.)</w:t>
      </w:r>
    </w:p>
    <w:p w:rsidR="006D16E8" w:rsidRPr="00EE678B" w:rsidRDefault="006D16E8" w:rsidP="006D16E8">
      <w:pPr>
        <w:jc w:val="center"/>
        <w:rPr>
          <w:iCs/>
          <w:color w:val="000000"/>
          <w:szCs w:val="20"/>
        </w:rPr>
      </w:pPr>
    </w:p>
    <w:p w:rsidR="006D16E8" w:rsidRPr="00EE678B" w:rsidRDefault="00FA6D2B" w:rsidP="00FA6D2B">
      <w:pPr>
        <w:pStyle w:val="ChapterHeading"/>
      </w:pPr>
      <w:r w:rsidRPr="00EE678B">
        <w:rPr>
          <w:rFonts w:eastAsia="MS Mincho"/>
          <w:szCs w:val="20"/>
        </w:rPr>
        <w:br w:type="page"/>
      </w:r>
      <w:bookmarkStart w:id="2093" w:name="_Toc520273375"/>
      <w:bookmarkStart w:id="2094" w:name="_Toc520299167"/>
      <w:bookmarkStart w:id="2095" w:name="_Toc520304634"/>
      <w:bookmarkStart w:id="2096" w:name="_Toc32836902"/>
      <w:bookmarkStart w:id="2097" w:name="_Toc38424570"/>
      <w:bookmarkStart w:id="2098" w:name="_Toc50535263"/>
      <w:bookmarkStart w:id="2099" w:name="_Toc280701175"/>
      <w:bookmarkStart w:id="2100" w:name="_Toc299044346"/>
      <w:bookmarkStart w:id="2101" w:name="_Toc280853515"/>
      <w:bookmarkStart w:id="2102" w:name="_Toc303286094"/>
      <w:bookmarkStart w:id="2103" w:name="_Toc339961977"/>
      <w:bookmarkStart w:id="2104" w:name="_Toc340138636"/>
      <w:bookmarkStart w:id="2105" w:name="_Toc340139186"/>
      <w:bookmarkStart w:id="2106" w:name="_Toc4140360"/>
      <w:r w:rsidR="006D16E8"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14</w:t>
      </w:r>
      <w:r w:rsidR="00251627">
        <w:rPr>
          <w:noProof/>
        </w:rPr>
        <w:fldChar w:fldCharType="end"/>
      </w:r>
      <w:r w:rsidR="009109A1" w:rsidRPr="00EE678B">
        <w:t>:</w:t>
      </w:r>
      <w:r w:rsidR="006D16E8" w:rsidRPr="00EE678B">
        <w:t xml:space="preserve"> Label/Profile Monitor Reprint</w:t>
      </w:r>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r w:rsidR="006D16E8" w:rsidRPr="00EE678B">
        <w:fldChar w:fldCharType="begin"/>
      </w:r>
      <w:r w:rsidR="006D16E8" w:rsidRPr="00EE678B">
        <w:instrText>XE "Label/Profile Monitor Reprint"</w:instrText>
      </w:r>
      <w:r w:rsidR="006D16E8" w:rsidRPr="00EE678B">
        <w:fldChar w:fldCharType="end"/>
      </w:r>
    </w:p>
    <w:p w:rsidR="006D16E8" w:rsidRPr="00EE678B" w:rsidRDefault="006D16E8" w:rsidP="006D16E8">
      <w:pPr>
        <w:keepNext/>
        <w:keepLines/>
        <w:rPr>
          <w:rFonts w:eastAsia="MS Mincho"/>
          <w:szCs w:val="20"/>
        </w:rPr>
      </w:pPr>
    </w:p>
    <w:p w:rsidR="006D16E8" w:rsidRPr="00EE678B" w:rsidRDefault="006D16E8" w:rsidP="006D16E8">
      <w:pPr>
        <w:tabs>
          <w:tab w:val="left" w:pos="1080"/>
        </w:tabs>
        <w:rPr>
          <w:bCs/>
          <w:color w:val="000000"/>
        </w:rPr>
      </w:pPr>
      <w:r w:rsidRPr="00EE678B">
        <w:rPr>
          <w:bCs/>
          <w:color w:val="000000"/>
        </w:rPr>
        <w:t>This mini-chapter defines the option for handling printer malfunctions.</w:t>
      </w:r>
    </w:p>
    <w:p w:rsidR="006D16E8" w:rsidRPr="00EE678B" w:rsidRDefault="006D16E8" w:rsidP="004E0305">
      <w:pPr>
        <w:pStyle w:val="Heading2"/>
      </w:pPr>
      <w:bookmarkStart w:id="2107" w:name="_Toc280701176"/>
      <w:bookmarkStart w:id="2108" w:name="_Toc299044347"/>
      <w:bookmarkStart w:id="2109" w:name="_Toc280853516"/>
      <w:bookmarkStart w:id="2110" w:name="_Toc303286095"/>
      <w:bookmarkStart w:id="2111" w:name="_Toc339961978"/>
      <w:bookmarkStart w:id="2112" w:name="_Toc339962500"/>
      <w:bookmarkStart w:id="2113" w:name="_Toc340138637"/>
      <w:bookmarkStart w:id="2114" w:name="_Toc340138916"/>
      <w:bookmarkStart w:id="2115" w:name="_Toc340139187"/>
      <w:bookmarkStart w:id="2116" w:name="_Toc340143809"/>
      <w:bookmarkStart w:id="2117" w:name="_Toc340144066"/>
      <w:bookmarkStart w:id="2118" w:name="_Toc4140361"/>
      <w:r w:rsidRPr="00EE678B">
        <w:t>Label Profile Monitor Reprint</w:t>
      </w:r>
      <w:bookmarkEnd w:id="2107"/>
      <w:bookmarkEnd w:id="2108"/>
      <w:bookmarkEnd w:id="2109"/>
      <w:bookmarkEnd w:id="2110"/>
      <w:bookmarkEnd w:id="2111"/>
      <w:bookmarkEnd w:id="2112"/>
      <w:bookmarkEnd w:id="2113"/>
      <w:bookmarkEnd w:id="2114"/>
      <w:bookmarkEnd w:id="2115"/>
      <w:bookmarkEnd w:id="2116"/>
      <w:bookmarkEnd w:id="2117"/>
      <w:bookmarkEnd w:id="2118"/>
    </w:p>
    <w:p w:rsidR="006D16E8" w:rsidRPr="00EE678B" w:rsidRDefault="006D16E8" w:rsidP="00FC7A1D">
      <w:pPr>
        <w:pStyle w:val="Manual-optionname"/>
      </w:pPr>
      <w:r w:rsidRPr="00EE678B">
        <w:t>[PSO B]</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When a printer malfunction occurs, up to 1000 (or more depending on the Label Profile Monitor Max site parameter) damaged labels or profiles can be reprinted. Enter the failed output device name and the last usable label or profile.</w:t>
      </w:r>
    </w:p>
    <w:p w:rsidR="006D16E8" w:rsidRPr="00EE678B" w:rsidRDefault="006D16E8" w:rsidP="006D16E8">
      <w:pPr>
        <w:jc w:val="center"/>
        <w:rPr>
          <w:rFonts w:eastAsia="MS Mincho"/>
          <w:szCs w:val="20"/>
        </w:rPr>
      </w:pPr>
    </w:p>
    <w:p w:rsidR="006D16E8" w:rsidRPr="00EE678B" w:rsidRDefault="006D16E8" w:rsidP="006D16E8">
      <w:pPr>
        <w:jc w:val="center"/>
        <w:rPr>
          <w:iCs/>
          <w:color w:val="000000"/>
          <w:szCs w:val="20"/>
        </w:rPr>
      </w:pPr>
      <w:r w:rsidRPr="00EE678B">
        <w:rPr>
          <w:rFonts w:eastAsia="MS Mincho"/>
          <w:szCs w:val="20"/>
        </w:rPr>
        <w:br w:type="page"/>
      </w:r>
      <w:r w:rsidRPr="00EE678B">
        <w:rPr>
          <w:i/>
          <w:iCs/>
          <w:color w:val="000000"/>
          <w:szCs w:val="20"/>
        </w:rPr>
        <w:t>(This page included for two-sided copying.)</w:t>
      </w:r>
    </w:p>
    <w:p w:rsidR="006D16E8" w:rsidRPr="00EE678B" w:rsidRDefault="006D16E8" w:rsidP="006D16E8">
      <w:pPr>
        <w:jc w:val="center"/>
        <w:rPr>
          <w:iCs/>
          <w:color w:val="000000"/>
          <w:szCs w:val="20"/>
        </w:rPr>
      </w:pPr>
    </w:p>
    <w:p w:rsidR="006D16E8" w:rsidRPr="00EE678B" w:rsidRDefault="00FA6D2B" w:rsidP="00FA6D2B">
      <w:pPr>
        <w:pStyle w:val="ChapterHeading"/>
      </w:pPr>
      <w:r w:rsidRPr="00EE678B">
        <w:rPr>
          <w:rFonts w:eastAsia="MS Mincho"/>
          <w:szCs w:val="20"/>
        </w:rPr>
        <w:br w:type="page"/>
      </w:r>
      <w:bookmarkStart w:id="2119" w:name="_Toc513952655"/>
      <w:bookmarkStart w:id="2120" w:name="_Toc520273376"/>
      <w:bookmarkStart w:id="2121" w:name="_Toc520299168"/>
      <w:bookmarkStart w:id="2122" w:name="_Toc520304635"/>
      <w:bookmarkStart w:id="2123" w:name="_Toc32836903"/>
      <w:bookmarkStart w:id="2124" w:name="_Toc38424571"/>
      <w:bookmarkStart w:id="2125" w:name="_Toc50535264"/>
      <w:bookmarkStart w:id="2126" w:name="_Toc280701177"/>
      <w:bookmarkStart w:id="2127" w:name="_Toc299044348"/>
      <w:bookmarkStart w:id="2128" w:name="_Toc280853517"/>
      <w:bookmarkStart w:id="2129" w:name="_Toc303286096"/>
      <w:bookmarkStart w:id="2130" w:name="_Toc339961979"/>
      <w:bookmarkStart w:id="2131" w:name="_Toc340138638"/>
      <w:bookmarkStart w:id="2132" w:name="_Toc340139188"/>
      <w:bookmarkStart w:id="2133" w:name="_Toc4140362"/>
      <w:r w:rsidR="006D16E8"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15</w:t>
      </w:r>
      <w:r w:rsidR="00251627">
        <w:rPr>
          <w:noProof/>
        </w:rPr>
        <w:fldChar w:fldCharType="end"/>
      </w:r>
      <w:r w:rsidR="009109A1" w:rsidRPr="00EE678B">
        <w:t>:</w:t>
      </w:r>
      <w:r w:rsidR="006D16E8" w:rsidRPr="00EE678B">
        <w:t xml:space="preserve"> Implementing and Maintaining </w:t>
      </w:r>
      <w:bookmarkEnd w:id="2119"/>
      <w:bookmarkEnd w:id="2120"/>
      <w:bookmarkEnd w:id="2121"/>
      <w:bookmarkEnd w:id="2122"/>
      <w:r w:rsidR="006D16E8" w:rsidRPr="00EE678B">
        <w:t>Outpatient Pharmacy</w:t>
      </w:r>
      <w:bookmarkEnd w:id="2123"/>
      <w:bookmarkEnd w:id="2124"/>
      <w:bookmarkEnd w:id="2125"/>
      <w:bookmarkEnd w:id="2126"/>
      <w:bookmarkEnd w:id="2127"/>
      <w:bookmarkEnd w:id="2128"/>
      <w:bookmarkEnd w:id="2129"/>
      <w:bookmarkEnd w:id="2130"/>
      <w:bookmarkEnd w:id="2131"/>
      <w:bookmarkEnd w:id="2132"/>
      <w:bookmarkEnd w:id="2133"/>
      <w:r w:rsidR="006D16E8" w:rsidRPr="00EE678B">
        <w:fldChar w:fldCharType="begin"/>
      </w:r>
      <w:r w:rsidR="006D16E8" w:rsidRPr="00EE678B">
        <w:instrText>XE "Implementing and Maintaining Outpatient Pharmacy"</w:instrText>
      </w:r>
      <w:r w:rsidR="006D16E8" w:rsidRPr="00EE678B">
        <w:fldChar w:fldCharType="end"/>
      </w:r>
    </w:p>
    <w:p w:rsidR="006D16E8" w:rsidRPr="00EE678B" w:rsidRDefault="006D16E8" w:rsidP="004E0305">
      <w:pPr>
        <w:pStyle w:val="Heading2"/>
      </w:pPr>
      <w:bookmarkStart w:id="2134" w:name="_Toc520273377"/>
      <w:bookmarkStart w:id="2135" w:name="_Toc520299169"/>
      <w:bookmarkStart w:id="2136" w:name="_Toc520304636"/>
      <w:bookmarkStart w:id="2137" w:name="_Toc32836904"/>
      <w:bookmarkStart w:id="2138" w:name="_Toc38424572"/>
      <w:bookmarkStart w:id="2139" w:name="_Toc50535265"/>
      <w:bookmarkStart w:id="2140" w:name="_Toc280701178"/>
      <w:bookmarkStart w:id="2141" w:name="_Toc299044349"/>
      <w:bookmarkStart w:id="2142" w:name="_Toc280853518"/>
      <w:bookmarkStart w:id="2143" w:name="_Toc303286097"/>
      <w:bookmarkStart w:id="2144" w:name="_Toc339961980"/>
      <w:bookmarkStart w:id="2145" w:name="_Toc339962501"/>
      <w:bookmarkStart w:id="2146" w:name="_Toc340138639"/>
      <w:bookmarkStart w:id="2147" w:name="_Toc340138917"/>
      <w:bookmarkStart w:id="2148" w:name="_Toc340139189"/>
      <w:bookmarkStart w:id="2149" w:name="_Toc340143810"/>
      <w:bookmarkStart w:id="2150" w:name="_Toc340144067"/>
      <w:bookmarkStart w:id="2151" w:name="_Toc4140363"/>
      <w:r w:rsidRPr="00EE678B">
        <w:t>Maintena</w:t>
      </w:r>
      <w:bookmarkStart w:id="2152" w:name="_Hlt289845867"/>
      <w:bookmarkEnd w:id="2152"/>
      <w:r w:rsidRPr="00EE678B">
        <w:t>nce (Outpatient Pharmacy)</w:t>
      </w:r>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r w:rsidRPr="00EE678B">
        <w:fldChar w:fldCharType="begin"/>
      </w:r>
      <w:r w:rsidRPr="00EE678B">
        <w:instrText>XE "Maintenance (Outpatient Pharmacy)"</w:instrText>
      </w:r>
      <w:r w:rsidRPr="00EE678B">
        <w:fldChar w:fldCharType="end"/>
      </w:r>
    </w:p>
    <w:p w:rsidR="006D16E8" w:rsidRPr="00EE678B" w:rsidRDefault="006D16E8" w:rsidP="00FC7A1D">
      <w:pPr>
        <w:pStyle w:val="Manual-optionname"/>
      </w:pPr>
      <w:r w:rsidRPr="00EE678B">
        <w:t>[PSO MAINTENANCE]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The </w:t>
      </w:r>
      <w:r w:rsidRPr="00EE678B">
        <w:rPr>
          <w:i/>
          <w:color w:val="000000"/>
          <w:szCs w:val="20"/>
        </w:rPr>
        <w:t>Maintenance (Outpatient Pharmacy)</w:t>
      </w:r>
      <w:r w:rsidRPr="00EE678B">
        <w:rPr>
          <w:color w:val="000000"/>
          <w:szCs w:val="20"/>
        </w:rPr>
        <w:t xml:space="preserve"> menu contains the options that are used for implementing and maintaining the Outpatient Pharmacy software. These options are:</w:t>
      </w:r>
    </w:p>
    <w:p w:rsidR="006D16E8" w:rsidRPr="00EE678B" w:rsidRDefault="006D16E8">
      <w:pPr>
        <w:numPr>
          <w:ilvl w:val="0"/>
          <w:numId w:val="61"/>
        </w:numPr>
        <w:spacing w:before="120"/>
        <w:rPr>
          <w:i/>
          <w:color w:val="000000"/>
          <w:szCs w:val="20"/>
        </w:rPr>
        <w:pPrChange w:id="2153" w:author="Fred Perez" w:date="2019-03-22T09:44:00Z">
          <w:pPr>
            <w:numPr>
              <w:numId w:val="65"/>
            </w:numPr>
            <w:tabs>
              <w:tab w:val="num" w:pos="720"/>
            </w:tabs>
            <w:spacing w:before="120"/>
            <w:ind w:left="720" w:hanging="360"/>
          </w:pPr>
        </w:pPrChange>
      </w:pPr>
      <w:r w:rsidRPr="00EE678B">
        <w:rPr>
          <w:i/>
          <w:color w:val="000000"/>
          <w:szCs w:val="20"/>
        </w:rPr>
        <w:t>Site Parameter Enter/Edit</w:t>
      </w:r>
    </w:p>
    <w:p w:rsidR="006D16E8" w:rsidRPr="00EE678B" w:rsidRDefault="006D16E8">
      <w:pPr>
        <w:numPr>
          <w:ilvl w:val="0"/>
          <w:numId w:val="61"/>
        </w:numPr>
        <w:rPr>
          <w:i/>
          <w:color w:val="000000"/>
          <w:szCs w:val="20"/>
        </w:rPr>
        <w:pPrChange w:id="2154" w:author="Fred Perez" w:date="2019-03-22T09:44:00Z">
          <w:pPr>
            <w:numPr>
              <w:numId w:val="65"/>
            </w:numPr>
            <w:tabs>
              <w:tab w:val="num" w:pos="720"/>
            </w:tabs>
            <w:ind w:left="720" w:hanging="360"/>
          </w:pPr>
        </w:pPrChange>
      </w:pPr>
      <w:r w:rsidRPr="00EE678B">
        <w:rPr>
          <w:i/>
          <w:color w:val="000000"/>
          <w:szCs w:val="20"/>
        </w:rPr>
        <w:t>Edit Provider</w:t>
      </w:r>
    </w:p>
    <w:p w:rsidR="006D16E8" w:rsidRPr="00EE678B" w:rsidRDefault="006D16E8">
      <w:pPr>
        <w:numPr>
          <w:ilvl w:val="0"/>
          <w:numId w:val="61"/>
        </w:numPr>
        <w:rPr>
          <w:i/>
          <w:color w:val="000000"/>
          <w:szCs w:val="20"/>
        </w:rPr>
        <w:pPrChange w:id="2155" w:author="Fred Perez" w:date="2019-03-22T09:44:00Z">
          <w:pPr>
            <w:numPr>
              <w:numId w:val="65"/>
            </w:numPr>
            <w:tabs>
              <w:tab w:val="num" w:pos="720"/>
            </w:tabs>
            <w:ind w:left="720" w:hanging="360"/>
          </w:pPr>
        </w:pPrChange>
      </w:pPr>
      <w:r w:rsidRPr="00EE678B">
        <w:rPr>
          <w:i/>
          <w:color w:val="000000"/>
          <w:szCs w:val="20"/>
        </w:rPr>
        <w:t>Add New Providers</w:t>
      </w:r>
    </w:p>
    <w:p w:rsidR="006D16E8" w:rsidRPr="00EE678B" w:rsidRDefault="006D16E8">
      <w:pPr>
        <w:numPr>
          <w:ilvl w:val="0"/>
          <w:numId w:val="61"/>
        </w:numPr>
        <w:rPr>
          <w:i/>
          <w:color w:val="000000"/>
          <w:szCs w:val="20"/>
        </w:rPr>
        <w:pPrChange w:id="2156" w:author="Fred Perez" w:date="2019-03-22T09:44:00Z">
          <w:pPr>
            <w:numPr>
              <w:numId w:val="65"/>
            </w:numPr>
            <w:tabs>
              <w:tab w:val="num" w:pos="720"/>
            </w:tabs>
            <w:ind w:left="720" w:hanging="360"/>
          </w:pPr>
        </w:pPrChange>
      </w:pPr>
      <w:r w:rsidRPr="00EE678B">
        <w:rPr>
          <w:i/>
          <w:color w:val="000000"/>
          <w:szCs w:val="20"/>
        </w:rPr>
        <w:t>Queue Background Jobs</w:t>
      </w:r>
    </w:p>
    <w:p w:rsidR="006D16E8" w:rsidRPr="00EE678B" w:rsidRDefault="006D16E8">
      <w:pPr>
        <w:numPr>
          <w:ilvl w:val="0"/>
          <w:numId w:val="61"/>
        </w:numPr>
        <w:rPr>
          <w:i/>
          <w:color w:val="000000"/>
          <w:szCs w:val="20"/>
        </w:rPr>
        <w:pPrChange w:id="2157" w:author="Fred Perez" w:date="2019-03-22T09:44:00Z">
          <w:pPr>
            <w:numPr>
              <w:numId w:val="65"/>
            </w:numPr>
            <w:tabs>
              <w:tab w:val="num" w:pos="720"/>
            </w:tabs>
            <w:ind w:left="720" w:hanging="360"/>
          </w:pPr>
        </w:pPrChange>
      </w:pPr>
      <w:r w:rsidRPr="00EE678B">
        <w:rPr>
          <w:i/>
          <w:color w:val="000000"/>
          <w:szCs w:val="20"/>
        </w:rPr>
        <w:t>Autocancel Rx's on Admission</w:t>
      </w:r>
    </w:p>
    <w:p w:rsidR="006D16E8" w:rsidRPr="00EE678B" w:rsidRDefault="006D16E8">
      <w:pPr>
        <w:numPr>
          <w:ilvl w:val="0"/>
          <w:numId w:val="61"/>
        </w:numPr>
        <w:rPr>
          <w:i/>
          <w:color w:val="000000"/>
          <w:szCs w:val="20"/>
        </w:rPr>
        <w:pPrChange w:id="2158" w:author="Fred Perez" w:date="2019-03-22T09:44:00Z">
          <w:pPr>
            <w:numPr>
              <w:numId w:val="65"/>
            </w:numPr>
            <w:tabs>
              <w:tab w:val="num" w:pos="720"/>
            </w:tabs>
            <w:ind w:left="720" w:hanging="360"/>
          </w:pPr>
        </w:pPrChange>
      </w:pPr>
      <w:r w:rsidRPr="00EE678B">
        <w:rPr>
          <w:i/>
          <w:color w:val="000000"/>
          <w:szCs w:val="20"/>
        </w:rPr>
        <w:t>Bingo Board Manager ...</w:t>
      </w:r>
    </w:p>
    <w:p w:rsidR="006D16E8" w:rsidRPr="00EE678B" w:rsidRDefault="006D16E8">
      <w:pPr>
        <w:numPr>
          <w:ilvl w:val="0"/>
          <w:numId w:val="61"/>
        </w:numPr>
        <w:rPr>
          <w:i/>
          <w:color w:val="000000"/>
          <w:szCs w:val="20"/>
        </w:rPr>
        <w:pPrChange w:id="2159" w:author="Fred Perez" w:date="2019-03-22T09:44:00Z">
          <w:pPr>
            <w:numPr>
              <w:numId w:val="65"/>
            </w:numPr>
            <w:tabs>
              <w:tab w:val="num" w:pos="720"/>
            </w:tabs>
            <w:ind w:left="720" w:hanging="360"/>
          </w:pPr>
        </w:pPrChange>
      </w:pPr>
      <w:r w:rsidRPr="00EE678B">
        <w:rPr>
          <w:i/>
          <w:color w:val="000000"/>
          <w:szCs w:val="20"/>
        </w:rPr>
        <w:t>Edit Data for a Patient in the Clozapine Program</w:t>
      </w:r>
    </w:p>
    <w:p w:rsidR="006D16E8" w:rsidRPr="00EE678B" w:rsidRDefault="006D16E8">
      <w:pPr>
        <w:numPr>
          <w:ilvl w:val="0"/>
          <w:numId w:val="61"/>
        </w:numPr>
        <w:rPr>
          <w:i/>
          <w:color w:val="000000"/>
          <w:szCs w:val="20"/>
        </w:rPr>
        <w:pPrChange w:id="2160" w:author="Fred Perez" w:date="2019-03-22T09:44:00Z">
          <w:pPr>
            <w:numPr>
              <w:numId w:val="65"/>
            </w:numPr>
            <w:tabs>
              <w:tab w:val="num" w:pos="720"/>
            </w:tabs>
            <w:ind w:left="720" w:hanging="360"/>
          </w:pPr>
        </w:pPrChange>
      </w:pPr>
      <w:r w:rsidRPr="00EE678B">
        <w:rPr>
          <w:i/>
          <w:color w:val="000000"/>
          <w:szCs w:val="20"/>
        </w:rPr>
        <w:t>Enter/Edit Clinic Sort Groups</w:t>
      </w:r>
    </w:p>
    <w:p w:rsidR="006D16E8" w:rsidRPr="00EE678B" w:rsidRDefault="006D16E8">
      <w:pPr>
        <w:numPr>
          <w:ilvl w:val="0"/>
          <w:numId w:val="61"/>
        </w:numPr>
        <w:rPr>
          <w:i/>
          <w:color w:val="000000"/>
          <w:szCs w:val="20"/>
        </w:rPr>
        <w:pPrChange w:id="2161" w:author="Fred Perez" w:date="2019-03-22T09:44:00Z">
          <w:pPr>
            <w:numPr>
              <w:numId w:val="65"/>
            </w:numPr>
            <w:tabs>
              <w:tab w:val="num" w:pos="720"/>
            </w:tabs>
            <w:ind w:left="720" w:hanging="360"/>
          </w:pPr>
        </w:pPrChange>
      </w:pPr>
      <w:r w:rsidRPr="00EE678B">
        <w:rPr>
          <w:i/>
          <w:color w:val="000000"/>
          <w:szCs w:val="20"/>
        </w:rPr>
        <w:t>Initialize Rx Cost Statistics</w:t>
      </w:r>
    </w:p>
    <w:p w:rsidR="006D16E8" w:rsidRPr="00EE678B" w:rsidRDefault="006D16E8">
      <w:pPr>
        <w:numPr>
          <w:ilvl w:val="0"/>
          <w:numId w:val="61"/>
        </w:numPr>
        <w:rPr>
          <w:i/>
          <w:color w:val="000000"/>
          <w:szCs w:val="20"/>
        </w:rPr>
        <w:pPrChange w:id="2162" w:author="Fred Perez" w:date="2019-03-22T09:44:00Z">
          <w:pPr>
            <w:numPr>
              <w:numId w:val="65"/>
            </w:numPr>
            <w:tabs>
              <w:tab w:val="num" w:pos="720"/>
            </w:tabs>
            <w:ind w:left="720" w:hanging="360"/>
          </w:pPr>
        </w:pPrChange>
      </w:pPr>
      <w:r w:rsidRPr="00EE678B">
        <w:rPr>
          <w:i/>
          <w:color w:val="000000"/>
          <w:szCs w:val="20"/>
        </w:rPr>
        <w:t>Edit Pharmacy Intervention</w:t>
      </w:r>
    </w:p>
    <w:p w:rsidR="006D16E8" w:rsidRPr="00EE678B" w:rsidRDefault="006D16E8">
      <w:pPr>
        <w:numPr>
          <w:ilvl w:val="0"/>
          <w:numId w:val="61"/>
        </w:numPr>
        <w:rPr>
          <w:i/>
          <w:color w:val="000000"/>
          <w:szCs w:val="20"/>
        </w:rPr>
        <w:pPrChange w:id="2163" w:author="Fred Perez" w:date="2019-03-22T09:44:00Z">
          <w:pPr>
            <w:numPr>
              <w:numId w:val="65"/>
            </w:numPr>
            <w:tabs>
              <w:tab w:val="num" w:pos="720"/>
            </w:tabs>
            <w:ind w:left="720" w:hanging="360"/>
          </w:pPr>
        </w:pPrChange>
      </w:pPr>
      <w:r w:rsidRPr="00EE678B">
        <w:rPr>
          <w:i/>
          <w:color w:val="000000"/>
          <w:szCs w:val="20"/>
        </w:rPr>
        <w:t>Delete Intervention</w:t>
      </w:r>
    </w:p>
    <w:p w:rsidR="006D16E8" w:rsidRPr="00EE678B" w:rsidRDefault="006D16E8">
      <w:pPr>
        <w:numPr>
          <w:ilvl w:val="0"/>
          <w:numId w:val="61"/>
        </w:numPr>
        <w:rPr>
          <w:i/>
          <w:color w:val="000000"/>
          <w:szCs w:val="20"/>
        </w:rPr>
        <w:pPrChange w:id="2164" w:author="Fred Perez" w:date="2019-03-22T09:44:00Z">
          <w:pPr>
            <w:numPr>
              <w:numId w:val="65"/>
            </w:numPr>
            <w:tabs>
              <w:tab w:val="num" w:pos="720"/>
            </w:tabs>
            <w:ind w:left="720" w:hanging="360"/>
          </w:pPr>
        </w:pPrChange>
      </w:pPr>
      <w:r w:rsidRPr="00EE678B">
        <w:rPr>
          <w:i/>
          <w:color w:val="000000"/>
          <w:szCs w:val="20"/>
        </w:rPr>
        <w:t>Auto-delete from Suspense</w:t>
      </w:r>
    </w:p>
    <w:p w:rsidR="006D16E8" w:rsidRPr="00EE678B" w:rsidRDefault="006D16E8">
      <w:pPr>
        <w:numPr>
          <w:ilvl w:val="0"/>
          <w:numId w:val="61"/>
        </w:numPr>
        <w:rPr>
          <w:i/>
          <w:color w:val="000000"/>
          <w:szCs w:val="20"/>
        </w:rPr>
        <w:pPrChange w:id="2165" w:author="Fred Perez" w:date="2019-03-22T09:44:00Z">
          <w:pPr>
            <w:numPr>
              <w:numId w:val="65"/>
            </w:numPr>
            <w:tabs>
              <w:tab w:val="num" w:pos="720"/>
            </w:tabs>
            <w:ind w:left="720" w:hanging="360"/>
          </w:pPr>
        </w:pPrChange>
      </w:pPr>
      <w:r w:rsidRPr="00EE678B">
        <w:rPr>
          <w:i/>
          <w:color w:val="000000"/>
          <w:szCs w:val="20"/>
        </w:rPr>
        <w:t>Delete a Prescription</w:t>
      </w:r>
    </w:p>
    <w:p w:rsidR="006D16E8" w:rsidRPr="00EE678B" w:rsidRDefault="006D16E8">
      <w:pPr>
        <w:numPr>
          <w:ilvl w:val="0"/>
          <w:numId w:val="61"/>
        </w:numPr>
        <w:rPr>
          <w:i/>
          <w:color w:val="000000"/>
          <w:szCs w:val="20"/>
        </w:rPr>
        <w:pPrChange w:id="2166" w:author="Fred Perez" w:date="2019-03-22T09:44:00Z">
          <w:pPr>
            <w:numPr>
              <w:numId w:val="65"/>
            </w:numPr>
            <w:tabs>
              <w:tab w:val="num" w:pos="720"/>
            </w:tabs>
            <w:ind w:left="720" w:hanging="360"/>
          </w:pPr>
        </w:pPrChange>
      </w:pPr>
      <w:r w:rsidRPr="00EE678B">
        <w:rPr>
          <w:i/>
          <w:color w:val="000000"/>
        </w:rPr>
        <w:t>Enter/Edit Automated Dispensing Devices</w:t>
      </w:r>
    </w:p>
    <w:p w:rsidR="006D16E8" w:rsidRPr="00EE678B" w:rsidRDefault="006D16E8">
      <w:pPr>
        <w:numPr>
          <w:ilvl w:val="0"/>
          <w:numId w:val="61"/>
        </w:numPr>
        <w:rPr>
          <w:i/>
          <w:color w:val="000000"/>
          <w:szCs w:val="20"/>
        </w:rPr>
        <w:pPrChange w:id="2167" w:author="Fred Perez" w:date="2019-03-22T09:44:00Z">
          <w:pPr>
            <w:numPr>
              <w:numId w:val="65"/>
            </w:numPr>
            <w:tabs>
              <w:tab w:val="num" w:pos="720"/>
            </w:tabs>
            <w:ind w:left="720" w:hanging="360"/>
          </w:pPr>
        </w:pPrChange>
      </w:pPr>
      <w:r w:rsidRPr="00EE678B">
        <w:rPr>
          <w:i/>
          <w:color w:val="000000"/>
          <w:szCs w:val="20"/>
        </w:rPr>
        <w:t>Expire Prescriptions</w:t>
      </w:r>
    </w:p>
    <w:p w:rsidR="006D16E8" w:rsidRDefault="006D16E8">
      <w:pPr>
        <w:numPr>
          <w:ilvl w:val="0"/>
          <w:numId w:val="61"/>
        </w:numPr>
        <w:rPr>
          <w:i/>
          <w:color w:val="000000"/>
          <w:szCs w:val="20"/>
        </w:rPr>
        <w:pPrChange w:id="2168" w:author="Fred Perez" w:date="2019-03-22T09:44:00Z">
          <w:pPr>
            <w:numPr>
              <w:numId w:val="65"/>
            </w:numPr>
            <w:tabs>
              <w:tab w:val="num" w:pos="720"/>
            </w:tabs>
            <w:ind w:left="720" w:hanging="360"/>
          </w:pPr>
        </w:pPrChange>
      </w:pPr>
      <w:r w:rsidRPr="00EE678B">
        <w:rPr>
          <w:i/>
          <w:color w:val="000000"/>
          <w:szCs w:val="20"/>
        </w:rPr>
        <w:t>Manual Auto Expire Rxs</w:t>
      </w:r>
    </w:p>
    <w:p w:rsidR="00AD3107" w:rsidRPr="00EE678B" w:rsidRDefault="00AD3107">
      <w:pPr>
        <w:numPr>
          <w:ilvl w:val="0"/>
          <w:numId w:val="61"/>
        </w:numPr>
        <w:rPr>
          <w:i/>
          <w:color w:val="000000"/>
          <w:szCs w:val="20"/>
        </w:rPr>
        <w:pPrChange w:id="2169" w:author="Fred Perez" w:date="2019-03-22T09:44:00Z">
          <w:pPr>
            <w:numPr>
              <w:numId w:val="65"/>
            </w:numPr>
            <w:tabs>
              <w:tab w:val="num" w:pos="720"/>
            </w:tabs>
            <w:ind w:left="720" w:hanging="360"/>
          </w:pPr>
        </w:pPrChange>
      </w:pPr>
      <w:r w:rsidRPr="00AD3107">
        <w:rPr>
          <w:i/>
          <w:color w:val="000000"/>
          <w:szCs w:val="20"/>
        </w:rPr>
        <w:t>Non-VA Provider Import</w:t>
      </w:r>
    </w:p>
    <w:p w:rsidR="006D16E8" w:rsidRPr="00EE678B" w:rsidRDefault="006D16E8">
      <w:pPr>
        <w:numPr>
          <w:ilvl w:val="0"/>
          <w:numId w:val="61"/>
        </w:numPr>
        <w:rPr>
          <w:i/>
          <w:color w:val="000000"/>
          <w:szCs w:val="20"/>
        </w:rPr>
        <w:pPrChange w:id="2170" w:author="Fred Perez" w:date="2019-03-22T09:44:00Z">
          <w:pPr>
            <w:numPr>
              <w:numId w:val="65"/>
            </w:numPr>
            <w:tabs>
              <w:tab w:val="num" w:pos="720"/>
            </w:tabs>
            <w:ind w:left="720" w:hanging="360"/>
          </w:pPr>
        </w:pPrChange>
      </w:pPr>
      <w:r w:rsidRPr="00EE678B">
        <w:rPr>
          <w:i/>
          <w:color w:val="000000"/>
          <w:szCs w:val="20"/>
        </w:rPr>
        <w:t>Prescription Cost Update</w:t>
      </w:r>
    </w:p>
    <w:p w:rsidR="006D16E8" w:rsidRPr="00EE678B" w:rsidRDefault="006D16E8">
      <w:pPr>
        <w:numPr>
          <w:ilvl w:val="0"/>
          <w:numId w:val="61"/>
        </w:numPr>
        <w:rPr>
          <w:i/>
          <w:color w:val="000000"/>
          <w:szCs w:val="20"/>
        </w:rPr>
        <w:pPrChange w:id="2171" w:author="Fred Perez" w:date="2019-03-22T09:44:00Z">
          <w:pPr>
            <w:numPr>
              <w:numId w:val="65"/>
            </w:numPr>
            <w:tabs>
              <w:tab w:val="num" w:pos="720"/>
            </w:tabs>
            <w:ind w:left="720" w:hanging="360"/>
          </w:pPr>
        </w:pPrChange>
      </w:pPr>
      <w:r w:rsidRPr="00EE678B">
        <w:rPr>
          <w:i/>
          <w:color w:val="000000"/>
          <w:szCs w:val="20"/>
        </w:rPr>
        <w:t>Purge Drug Cost Data</w:t>
      </w:r>
    </w:p>
    <w:p w:rsidR="006D16E8" w:rsidRPr="00EE678B" w:rsidRDefault="006D16E8">
      <w:pPr>
        <w:keepNext/>
        <w:keepLines/>
        <w:numPr>
          <w:ilvl w:val="0"/>
          <w:numId w:val="61"/>
        </w:numPr>
        <w:rPr>
          <w:i/>
          <w:color w:val="000000"/>
          <w:szCs w:val="20"/>
        </w:rPr>
        <w:pPrChange w:id="2172" w:author="Fred Perez" w:date="2019-03-22T09:44:00Z">
          <w:pPr>
            <w:keepNext/>
            <w:keepLines/>
            <w:numPr>
              <w:numId w:val="65"/>
            </w:numPr>
            <w:tabs>
              <w:tab w:val="num" w:pos="720"/>
            </w:tabs>
            <w:ind w:left="720" w:hanging="360"/>
          </w:pPr>
        </w:pPrChange>
      </w:pPr>
      <w:r w:rsidRPr="00EE678B">
        <w:rPr>
          <w:i/>
          <w:color w:val="000000"/>
          <w:szCs w:val="20"/>
        </w:rPr>
        <w:t>Purge External Batches</w:t>
      </w:r>
    </w:p>
    <w:p w:rsidR="006D16E8" w:rsidRPr="00EE678B" w:rsidRDefault="006D16E8">
      <w:pPr>
        <w:numPr>
          <w:ilvl w:val="0"/>
          <w:numId w:val="61"/>
        </w:numPr>
        <w:rPr>
          <w:i/>
          <w:color w:val="000000"/>
          <w:szCs w:val="20"/>
        </w:rPr>
        <w:pPrChange w:id="2173" w:author="Fred Perez" w:date="2019-03-22T09:44:00Z">
          <w:pPr>
            <w:numPr>
              <w:numId w:val="65"/>
            </w:numPr>
            <w:tabs>
              <w:tab w:val="num" w:pos="720"/>
            </w:tabs>
            <w:ind w:left="720" w:hanging="360"/>
          </w:pPr>
        </w:pPrChange>
      </w:pPr>
      <w:r w:rsidRPr="00EE678B">
        <w:rPr>
          <w:i/>
          <w:color w:val="000000"/>
          <w:szCs w:val="20"/>
        </w:rPr>
        <w:t>Recompile AMIS Data</w:t>
      </w:r>
    </w:p>
    <w:p w:rsidR="006D16E8" w:rsidRPr="00EE678B" w:rsidRDefault="006D16E8" w:rsidP="000A0A20">
      <w:pPr>
        <w:pStyle w:val="Heading2"/>
      </w:pPr>
      <w:bookmarkStart w:id="2174" w:name="_Toc520273378"/>
      <w:bookmarkStart w:id="2175" w:name="_Toc520299170"/>
      <w:bookmarkStart w:id="2176" w:name="_Toc520304637"/>
      <w:bookmarkStart w:id="2177" w:name="_Toc32836905"/>
      <w:bookmarkStart w:id="2178" w:name="_Toc38424573"/>
      <w:bookmarkStart w:id="2179" w:name="_Toc50535266"/>
      <w:bookmarkStart w:id="2180" w:name="_Toc280701179"/>
      <w:bookmarkStart w:id="2181" w:name="_Toc299044350"/>
      <w:bookmarkStart w:id="2182" w:name="_Toc280853519"/>
      <w:bookmarkStart w:id="2183" w:name="_Toc303286098"/>
      <w:bookmarkStart w:id="2184" w:name="_Toc339961981"/>
      <w:bookmarkStart w:id="2185" w:name="_Toc339962502"/>
      <w:bookmarkStart w:id="2186" w:name="_Toc340138640"/>
      <w:bookmarkStart w:id="2187" w:name="_Toc340138918"/>
      <w:bookmarkStart w:id="2188" w:name="_Toc340139190"/>
      <w:bookmarkStart w:id="2189" w:name="_Toc340143811"/>
      <w:bookmarkStart w:id="2190" w:name="_Toc340144068"/>
      <w:bookmarkStart w:id="2191" w:name="_Toc4140364"/>
      <w:r w:rsidRPr="00EE678B">
        <w:t>Site Parameter Enter/Edit</w:t>
      </w:r>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r w:rsidRPr="00EE678B">
        <w:fldChar w:fldCharType="begin"/>
      </w:r>
      <w:r w:rsidRPr="00EE678B">
        <w:instrText>XE "Site Parameter Enter/Edit"</w:instrText>
      </w:r>
      <w:r w:rsidRPr="00EE678B">
        <w:fldChar w:fldCharType="end"/>
      </w:r>
    </w:p>
    <w:p w:rsidR="006D16E8" w:rsidRPr="00EE678B" w:rsidRDefault="006D16E8" w:rsidP="00FC7A1D">
      <w:pPr>
        <w:pStyle w:val="Manual-optionname"/>
      </w:pPr>
      <w:r w:rsidRPr="00EE678B">
        <w:t>[PSO SITE PARAMETERS]</w:t>
      </w:r>
    </w:p>
    <w:p w:rsidR="006D16E8" w:rsidRPr="00EE678B" w:rsidRDefault="006D16E8" w:rsidP="00FC7A1D">
      <w:pPr>
        <w:keepNext/>
        <w:rPr>
          <w:rFonts w:eastAsia="MS Mincho"/>
          <w:szCs w:val="20"/>
        </w:rPr>
      </w:pPr>
      <w:bookmarkStart w:id="2192" w:name="_Toc520273379"/>
      <w:bookmarkStart w:id="2193" w:name="_Toc520299171"/>
      <w:bookmarkStart w:id="2194" w:name="_Toc520304638"/>
      <w:bookmarkStart w:id="2195" w:name="_Toc32836906"/>
      <w:bookmarkStart w:id="2196" w:name="_Toc38424574"/>
      <w:bookmarkStart w:id="2197" w:name="_Toc50535267"/>
    </w:p>
    <w:p w:rsidR="006D16E8" w:rsidRPr="00EE678B" w:rsidRDefault="006D16E8" w:rsidP="006D16E8">
      <w:pPr>
        <w:rPr>
          <w:color w:val="000000"/>
          <w:szCs w:val="20"/>
        </w:rPr>
      </w:pPr>
      <w:r w:rsidRPr="00EE678B">
        <w:rPr>
          <w:color w:val="000000"/>
          <w:szCs w:val="20"/>
        </w:rPr>
        <w:t>This option is used to establish and edit parameters for the Outpatient Pharmacy software application. The following table lists each parameter and its corresponding description. These fields are contained in either the OUTPATIENT SITE file or the PHARMACY SYSTEM file.</w:t>
      </w:r>
    </w:p>
    <w:p w:rsidR="006D16E8" w:rsidRPr="00EE678B" w:rsidRDefault="006D16E8" w:rsidP="006D16E8">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15"/>
        <w:gridCol w:w="6827"/>
      </w:tblGrid>
      <w:tr w:rsidR="006D16E8" w:rsidRPr="00EE678B" w:rsidTr="00FA6D2B">
        <w:trPr>
          <w:tblHeader/>
        </w:trPr>
        <w:tc>
          <w:tcPr>
            <w:tcW w:w="24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Site Parameter</w:t>
            </w:r>
          </w:p>
        </w:tc>
        <w:tc>
          <w:tcPr>
            <w:tcW w:w="69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NAME</w:t>
            </w:r>
          </w:p>
        </w:tc>
        <w:tc>
          <w:tcPr>
            <w:tcW w:w="6930" w:type="dxa"/>
          </w:tcPr>
          <w:p w:rsidR="006D16E8" w:rsidRPr="00EE678B" w:rsidRDefault="006D16E8" w:rsidP="00FA6D2B">
            <w:pPr>
              <w:rPr>
                <w:color w:val="000000"/>
                <w:sz w:val="20"/>
                <w:szCs w:val="20"/>
              </w:rPr>
            </w:pPr>
            <w:r w:rsidRPr="00EE678B">
              <w:rPr>
                <w:color w:val="000000"/>
                <w:sz w:val="20"/>
                <w:szCs w:val="20"/>
              </w:rPr>
              <w:t>This field contains the name of the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STREET ADDRESS</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address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AREA CODE</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area code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PHONE NUMBER</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telephone number of the outpatient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ZIP+4 CODE</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zip code of the outpatient site. This field will allow zip+4 format (excluding the "-")</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SITE NUMBER</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show the site/station number.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NCPDP NUMBER</w:t>
            </w:r>
          </w:p>
        </w:tc>
        <w:tc>
          <w:tcPr>
            <w:tcW w:w="6930" w:type="dxa"/>
          </w:tcPr>
          <w:p w:rsidR="006D16E8" w:rsidRPr="00EE678B" w:rsidRDefault="006D16E8" w:rsidP="00FA6D2B">
            <w:pPr>
              <w:rPr>
                <w:color w:val="000000"/>
                <w:sz w:val="20"/>
                <w:szCs w:val="20"/>
              </w:rPr>
            </w:pPr>
            <w:r w:rsidRPr="00EE678B">
              <w:rPr>
                <w:color w:val="000000"/>
                <w:sz w:val="20"/>
                <w:szCs w:val="20"/>
              </w:rPr>
              <w:t>This field is the site-specific National Council for Prescription Drug Programs number (NCPDP), formerly referred to as the National Association of Boards of Pharmacy Number (NABP).</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CITY</w:t>
            </w:r>
          </w:p>
        </w:tc>
        <w:tc>
          <w:tcPr>
            <w:tcW w:w="6930" w:type="dxa"/>
          </w:tcPr>
          <w:p w:rsidR="006D16E8" w:rsidRPr="00EE678B" w:rsidRDefault="006D16E8" w:rsidP="00FA6D2B">
            <w:pPr>
              <w:rPr>
                <w:color w:val="000000"/>
                <w:sz w:val="20"/>
                <w:szCs w:val="20"/>
              </w:rPr>
            </w:pPr>
            <w:r w:rsidRPr="00EE678B">
              <w:rPr>
                <w:color w:val="000000"/>
                <w:sz w:val="20"/>
                <w:szCs w:val="20"/>
              </w:rPr>
              <w:t>This field is used for the city in which the outpatient site is located.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FRANK STATE</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show the state in which the outpatient site resides.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MAILING COMMENTS</w:t>
            </w:r>
          </w:p>
        </w:tc>
        <w:tc>
          <w:tcPr>
            <w:tcW w:w="6930" w:type="dxa"/>
          </w:tcPr>
          <w:p w:rsidR="006D16E8" w:rsidRPr="00EE678B" w:rsidRDefault="006D16E8" w:rsidP="00FA6D2B">
            <w:pPr>
              <w:rPr>
                <w:color w:val="000000"/>
                <w:sz w:val="20"/>
                <w:szCs w:val="20"/>
              </w:rPr>
            </w:pPr>
            <w:r w:rsidRPr="00EE678B">
              <w:rPr>
                <w:color w:val="000000"/>
                <w:sz w:val="20"/>
                <w:szCs w:val="20"/>
              </w:rPr>
              <w:t>This field will be printed on the laser labels mailing address label. It can contain anything the site deems appropriate (i.e., whether mailing is "Forwarding service requested" or "Address service requested", etc.)</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INACTIVE DATE</w:t>
            </w:r>
          </w:p>
        </w:tc>
        <w:tc>
          <w:tcPr>
            <w:tcW w:w="6930" w:type="dxa"/>
          </w:tcPr>
          <w:p w:rsidR="006D16E8" w:rsidRPr="00EE678B" w:rsidRDefault="006D16E8" w:rsidP="00FA6D2B">
            <w:pPr>
              <w:rPr>
                <w:color w:val="000000"/>
                <w:sz w:val="20"/>
                <w:szCs w:val="20"/>
              </w:rPr>
            </w:pPr>
            <w:r w:rsidRPr="00EE678B">
              <w:rPr>
                <w:color w:val="000000"/>
                <w:sz w:val="20"/>
                <w:szCs w:val="20"/>
              </w:rPr>
              <w:t>This date will indicate that the Outpatient Site is no longer active, and cannot be selected through the Outpatient Pharmacy options.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HOLD FUNCTION?</w:t>
            </w:r>
          </w:p>
        </w:tc>
        <w:tc>
          <w:tcPr>
            <w:tcW w:w="6930" w:type="dxa"/>
          </w:tcPr>
          <w:p w:rsidR="006D16E8" w:rsidRPr="00EE678B" w:rsidRDefault="006D16E8" w:rsidP="00FA6D2B">
            <w:pPr>
              <w:rPr>
                <w:color w:val="000000"/>
                <w:sz w:val="20"/>
                <w:szCs w:val="20"/>
              </w:rPr>
            </w:pPr>
            <w:r w:rsidRPr="00EE678B">
              <w:rPr>
                <w:color w:val="000000"/>
                <w:sz w:val="20"/>
                <w:szCs w:val="20"/>
              </w:rPr>
              <w:t>This site parameter is used to determine if the ‘Hold’ function will be used at the medical facility.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SUSPENSE FUNCTION?</w:t>
            </w:r>
          </w:p>
        </w:tc>
        <w:tc>
          <w:tcPr>
            <w:tcW w:w="6930" w:type="dxa"/>
          </w:tcPr>
          <w:p w:rsidR="006D16E8" w:rsidRPr="00EE678B" w:rsidRDefault="006D16E8" w:rsidP="00FA6D2B">
            <w:pPr>
              <w:rPr>
                <w:color w:val="000000"/>
                <w:sz w:val="20"/>
                <w:szCs w:val="20"/>
              </w:rPr>
            </w:pPr>
            <w:r w:rsidRPr="00EE678B">
              <w:rPr>
                <w:color w:val="000000"/>
                <w:sz w:val="20"/>
                <w:szCs w:val="20"/>
              </w:rPr>
              <w:t>This site parameter will be used to determine if the ‘Suspense’ feature will be used at the medical facility.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CANCEL DRUG IN SAME CLASS</w:t>
            </w:r>
          </w:p>
        </w:tc>
        <w:tc>
          <w:tcPr>
            <w:tcW w:w="6930" w:type="dxa"/>
          </w:tcPr>
          <w:p w:rsidR="006D16E8" w:rsidRPr="00EE678B" w:rsidRDefault="006D16E8" w:rsidP="00FA6D2B">
            <w:pPr>
              <w:rPr>
                <w:color w:val="000000"/>
                <w:sz w:val="20"/>
                <w:szCs w:val="20"/>
              </w:rPr>
            </w:pPr>
            <w:r w:rsidRPr="00EE678B">
              <w:rPr>
                <w:color w:val="000000"/>
                <w:sz w:val="20"/>
                <w:szCs w:val="20"/>
              </w:rPr>
              <w:t>Prescriptions with duplicate classes can only be discontinued if this site parameter is set to ‘Yes’ and if the Rx has not been put on hold through CPRS.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REFILL INACTIVE DRUG RXS</w:t>
            </w:r>
          </w:p>
        </w:tc>
        <w:tc>
          <w:tcPr>
            <w:tcW w:w="6930" w:type="dxa"/>
          </w:tcPr>
          <w:p w:rsidR="006D16E8" w:rsidRPr="00EE678B" w:rsidRDefault="006D16E8" w:rsidP="00FA6D2B">
            <w:pPr>
              <w:rPr>
                <w:color w:val="000000"/>
                <w:sz w:val="20"/>
                <w:szCs w:val="20"/>
              </w:rPr>
            </w:pPr>
            <w:r w:rsidRPr="00EE678B">
              <w:rPr>
                <w:color w:val="000000"/>
                <w:sz w:val="20"/>
                <w:szCs w:val="20"/>
              </w:rPr>
              <w:t>This will be used to determine if inactive drugs will be used to refill active prescriptions.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ASK METHOD OF PICKUP</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method of pickup will be asked for window prescriptions.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PASS MEDS ON PROFILE</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pass medication within specified date range will be listed on profiles.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PROFILE `SORT BY’ DEFAULT</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the sort order of medications on profiles.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COPIES ON NEW</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the number of copies for labels to print.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DRUG CHECK FOR CLERK</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duplicate drug warnings should be shown for non-pharmacist.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FEE BASIS SUPPORT</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fee basis prescriptions are processed.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MULTI RX REQUEST FORM</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multiple prescription request forms are printed with medication labels.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BARCODES ON REQUEST FORMS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barcodes are printed on profiles, labels, and multi request forms.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BARCODES ON ACTION PROFILES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if barcodes are to print with the action profiles. The printer used must be setup or have barcode capabilities for the barcodes to print. Contact IRM to help determine which printers have barcode capabilities.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VERIFICATION</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prescriptions entered by a non-pharmacist are placed in a non-verified status.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DISPLAY GROUP</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which bingo board display screen will be shown on the waiting room monitor.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SCREEN PROFILES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profiles are displayed when refilling and renewing medications.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EDIT PATIENT DATA</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editing of patient data will be allowed.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EDIT DRUG</w:t>
            </w:r>
          </w:p>
        </w:tc>
        <w:tc>
          <w:tcPr>
            <w:tcW w:w="6930" w:type="dxa"/>
          </w:tcPr>
          <w:p w:rsidR="006D16E8" w:rsidRPr="00EE678B" w:rsidRDefault="006D16E8" w:rsidP="00FA6D2B">
            <w:pPr>
              <w:rPr>
                <w:color w:val="000000"/>
                <w:sz w:val="20"/>
                <w:szCs w:val="20"/>
              </w:rPr>
            </w:pPr>
            <w:r w:rsidRPr="00EE678B">
              <w:rPr>
                <w:color w:val="000000"/>
                <w:sz w:val="20"/>
                <w:szCs w:val="20"/>
              </w:rPr>
              <w:t xml:space="preserve">This field will be used to determine if drugs can be changed during prescription edit. </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RENEWING RX'S ALLOWED</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renewing of medications will be allowed.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PASS MEDS CANCEL</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pass medications are to be cancelled.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AUTO SUSPEND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medication that is refilled or renewed before the next possible fill date is to be placed in suspense automatically.</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SHALL COMPUTER ASSIGN RX #S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the computer will auto generate prescription numbers.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PROFILE WITH NEW PRESCRIPTIONS</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medication profiles are printed when new medication is ordered.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SLAVED LABEL PRINTING</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allow printing of RX labels without being able to queue to a printer.</w:t>
            </w:r>
          </w:p>
          <w:p w:rsidR="006D16E8" w:rsidRPr="00EE678B" w:rsidRDefault="006D16E8" w:rsidP="00FA6D2B">
            <w:pPr>
              <w:rPr>
                <w:color w:val="000000"/>
                <w:sz w:val="20"/>
                <w:szCs w:val="20"/>
              </w:rPr>
            </w:pPr>
            <w:r w:rsidRPr="00EE678B">
              <w:rPr>
                <w:color w:val="000000"/>
                <w:sz w:val="20"/>
                <w:szCs w:val="20"/>
              </w:rPr>
              <w:t>This parameter is primarily for slaved printing of RX labels. If 'yes' is the answer the prompt or action to be taken on the label will include the '/PRINT' action.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METHADONE PROGRAM</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if the site has a methadone program and if a particular drug should be prompted for.</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METHADONE DRUG</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show what drug is being used if the site has a methadone program.</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DAYS TO PULL FROM SUSPENSE</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pull a patient's medication from suspense for a specified number of days. The day range is from 0 to 10.</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DAYS TO PULL SUSPENDED CS CMOP</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pull a patient's controlled substances from suspense for CMOP medications for a specified number of days. The range is between 0 and 10.</w:t>
            </w:r>
          </w:p>
        </w:tc>
      </w:tr>
      <w:tr w:rsidR="006D16E8" w:rsidRPr="00EE678B" w:rsidTr="00FA6D2B">
        <w:tc>
          <w:tcPr>
            <w:tcW w:w="2430" w:type="dxa"/>
          </w:tcPr>
          <w:p w:rsidR="006D16E8" w:rsidRPr="00EE678B" w:rsidRDefault="006D16E8" w:rsidP="00FA6D2B">
            <w:pPr>
              <w:keepNext/>
              <w:keepLines/>
              <w:rPr>
                <w:color w:val="000000"/>
                <w:sz w:val="20"/>
                <w:szCs w:val="20"/>
              </w:rPr>
            </w:pPr>
            <w:r w:rsidRPr="00EE678B">
              <w:rPr>
                <w:color w:val="000000"/>
                <w:sz w:val="20"/>
                <w:szCs w:val="20"/>
              </w:rPr>
              <w:t>RECENTLY DC'D/EXPIRED DAYS</w:t>
            </w:r>
          </w:p>
        </w:tc>
        <w:tc>
          <w:tcPr>
            <w:tcW w:w="6930" w:type="dxa"/>
          </w:tcPr>
          <w:p w:rsidR="006D16E8" w:rsidRPr="00EE678B" w:rsidRDefault="006D16E8" w:rsidP="00FA6D2B">
            <w:pPr>
              <w:keepNext/>
              <w:keepLines/>
              <w:rPr>
                <w:color w:val="000000"/>
                <w:sz w:val="20"/>
                <w:szCs w:val="20"/>
              </w:rPr>
            </w:pPr>
            <w:r w:rsidRPr="00EE678B">
              <w:rPr>
                <w:color w:val="000000"/>
                <w:sz w:val="20"/>
                <w:szCs w:val="20"/>
              </w:rPr>
              <w:t>Allow local facilities to set a timeframe (7-45 days) for which a discontinued or expired outpatient medication order will be identified as ‘recently discontinued/expired’. Default value is 7 days.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NEW LABEL STOCK</w:t>
            </w:r>
          </w:p>
        </w:tc>
        <w:tc>
          <w:tcPr>
            <w:tcW w:w="6930" w:type="dxa"/>
          </w:tcPr>
          <w:p w:rsidR="006D16E8" w:rsidRPr="00EE678B" w:rsidRDefault="006D16E8" w:rsidP="00FA6D2B">
            <w:pPr>
              <w:rPr>
                <w:color w:val="000000"/>
                <w:sz w:val="20"/>
                <w:szCs w:val="20"/>
              </w:rPr>
            </w:pPr>
            <w:r w:rsidRPr="00EE678B">
              <w:rPr>
                <w:color w:val="000000"/>
                <w:sz w:val="20"/>
                <w:szCs w:val="20"/>
              </w:rPr>
              <w:t>This field will be used to determine which medication label stock will be used.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EXTERNAL INTERFACE</w:t>
            </w:r>
          </w:p>
        </w:tc>
        <w:tc>
          <w:tcPr>
            <w:tcW w:w="6930" w:type="dxa"/>
          </w:tcPr>
          <w:p w:rsidR="006D16E8" w:rsidRPr="00EE678B" w:rsidRDefault="006D16E8" w:rsidP="00FA6D2B">
            <w:pPr>
              <w:rPr>
                <w:color w:val="000000"/>
                <w:sz w:val="20"/>
                <w:szCs w:val="20"/>
              </w:rPr>
            </w:pPr>
            <w:r w:rsidRPr="00EE678B">
              <w:rPr>
                <w:color w:val="000000"/>
                <w:sz w:val="20"/>
                <w:szCs w:val="20"/>
              </w:rPr>
              <w:t>This field allows sites to alter the characteristics of the external interface. The Set of Codes field have the following values:</w:t>
            </w:r>
          </w:p>
          <w:p w:rsidR="006D16E8" w:rsidRPr="00EE678B" w:rsidRDefault="006D16E8" w:rsidP="0047089E">
            <w:pPr>
              <w:spacing w:before="120"/>
              <w:rPr>
                <w:color w:val="000000"/>
                <w:sz w:val="20"/>
                <w:szCs w:val="20"/>
              </w:rPr>
            </w:pPr>
            <w:r w:rsidRPr="00EE678B">
              <w:rPr>
                <w:color w:val="000000"/>
                <w:sz w:val="20"/>
                <w:szCs w:val="20"/>
              </w:rPr>
              <w:t>0</w:t>
            </w:r>
            <w:r w:rsidR="00D8267F" w:rsidRPr="00EE678B">
              <w:rPr>
                <w:color w:val="000000"/>
                <w:sz w:val="20"/>
                <w:szCs w:val="20"/>
              </w:rPr>
              <w:t xml:space="preserve"> </w:t>
            </w:r>
            <w:r w:rsidRPr="00EE678B">
              <w:rPr>
                <w:color w:val="000000"/>
                <w:sz w:val="20"/>
                <w:szCs w:val="20"/>
              </w:rPr>
              <w:t>– the external interface is off</w:t>
            </w:r>
          </w:p>
          <w:p w:rsidR="006D16E8" w:rsidRPr="00EE678B" w:rsidRDefault="006D16E8" w:rsidP="00FA6D2B">
            <w:pPr>
              <w:rPr>
                <w:color w:val="000000"/>
                <w:sz w:val="20"/>
                <w:szCs w:val="20"/>
              </w:rPr>
            </w:pPr>
            <w:r w:rsidRPr="00EE678B">
              <w:rPr>
                <w:color w:val="000000"/>
                <w:sz w:val="20"/>
                <w:szCs w:val="20"/>
              </w:rPr>
              <w:t>1</w:t>
            </w:r>
            <w:r w:rsidR="00D8267F" w:rsidRPr="00EE678B">
              <w:rPr>
                <w:color w:val="000000"/>
                <w:sz w:val="20"/>
                <w:szCs w:val="20"/>
              </w:rPr>
              <w:t xml:space="preserve"> </w:t>
            </w:r>
            <w:r w:rsidRPr="00EE678B">
              <w:rPr>
                <w:color w:val="000000"/>
                <w:sz w:val="20"/>
                <w:szCs w:val="20"/>
              </w:rPr>
              <w:t>– send all drugs to the external interface; print labels locally</w:t>
            </w:r>
          </w:p>
          <w:p w:rsidR="006D16E8" w:rsidRPr="00EE678B" w:rsidRDefault="006D16E8" w:rsidP="00FA6D2B">
            <w:pPr>
              <w:rPr>
                <w:color w:val="000000"/>
                <w:sz w:val="20"/>
                <w:szCs w:val="20"/>
              </w:rPr>
            </w:pPr>
            <w:r w:rsidRPr="00EE678B">
              <w:rPr>
                <w:color w:val="000000"/>
                <w:sz w:val="20"/>
                <w:szCs w:val="20"/>
              </w:rPr>
              <w:t>2</w:t>
            </w:r>
            <w:r w:rsidR="00D8267F" w:rsidRPr="00EE678B">
              <w:rPr>
                <w:color w:val="000000"/>
                <w:sz w:val="20"/>
                <w:szCs w:val="20"/>
              </w:rPr>
              <w:t xml:space="preserve"> </w:t>
            </w:r>
            <w:r w:rsidRPr="00EE678B">
              <w:rPr>
                <w:color w:val="000000"/>
                <w:sz w:val="20"/>
                <w:szCs w:val="20"/>
              </w:rPr>
              <w:t>– send all drugs to the external interface; don't print labels locally</w:t>
            </w:r>
          </w:p>
          <w:p w:rsidR="006D16E8" w:rsidRPr="00EE678B" w:rsidRDefault="006D16E8" w:rsidP="00FA6D2B">
            <w:pPr>
              <w:rPr>
                <w:color w:val="000000"/>
                <w:sz w:val="20"/>
                <w:szCs w:val="20"/>
              </w:rPr>
            </w:pPr>
            <w:r w:rsidRPr="00EE678B">
              <w:rPr>
                <w:color w:val="000000"/>
                <w:sz w:val="20"/>
                <w:szCs w:val="20"/>
              </w:rPr>
              <w:t>3</w:t>
            </w:r>
            <w:r w:rsidR="00D8267F" w:rsidRPr="00EE678B">
              <w:rPr>
                <w:color w:val="000000"/>
                <w:sz w:val="20"/>
                <w:szCs w:val="20"/>
              </w:rPr>
              <w:t xml:space="preserve"> </w:t>
            </w:r>
            <w:r w:rsidRPr="00EE678B">
              <w:rPr>
                <w:color w:val="000000"/>
                <w:sz w:val="20"/>
                <w:szCs w:val="20"/>
              </w:rPr>
              <w:t xml:space="preserve">– send only marked drugs to the external interface; don't print labels locally </w:t>
            </w:r>
          </w:p>
          <w:p w:rsidR="006D16E8" w:rsidRPr="00EE678B" w:rsidRDefault="006D16E8" w:rsidP="00FA6D2B">
            <w:pPr>
              <w:rPr>
                <w:color w:val="000000"/>
                <w:sz w:val="20"/>
                <w:szCs w:val="20"/>
              </w:rPr>
            </w:pPr>
            <w:r w:rsidRPr="00EE678B">
              <w:rPr>
                <w:color w:val="000000"/>
                <w:sz w:val="20"/>
                <w:szCs w:val="20"/>
              </w:rPr>
              <w:t>4</w:t>
            </w:r>
            <w:r w:rsidR="00D8267F" w:rsidRPr="00EE678B">
              <w:rPr>
                <w:color w:val="000000"/>
                <w:sz w:val="20"/>
                <w:szCs w:val="20"/>
              </w:rPr>
              <w:t xml:space="preserve"> </w:t>
            </w:r>
            <w:r w:rsidRPr="00EE678B">
              <w:rPr>
                <w:color w:val="000000"/>
                <w:sz w:val="20"/>
                <w:szCs w:val="20"/>
              </w:rPr>
              <w:t>– send only marked drugs to external interface and print labels through VistA.</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DISPENSING SYSTEM PRINTER</w:t>
            </w:r>
          </w:p>
        </w:tc>
        <w:tc>
          <w:tcPr>
            <w:tcW w:w="6930" w:type="dxa"/>
          </w:tcPr>
          <w:p w:rsidR="006D16E8" w:rsidRPr="00EE678B" w:rsidRDefault="006D16E8" w:rsidP="00FA6D2B">
            <w:pPr>
              <w:rPr>
                <w:color w:val="000000"/>
                <w:sz w:val="20"/>
                <w:szCs w:val="20"/>
              </w:rPr>
            </w:pPr>
            <w:r w:rsidRPr="00EE678B">
              <w:rPr>
                <w:color w:val="000000"/>
                <w:sz w:val="20"/>
                <w:szCs w:val="20"/>
              </w:rPr>
              <w:t>This field identifies the name of the printer(s) that, when selected, and the interface is in use, an HL7 message is generated to the dispensing system.</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BLANK LABEL BETWEEN PATIENTS</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if a blank label should print between patients on the label printers.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VERIFYING PHARMACIST ON LABELS</w:t>
            </w:r>
          </w:p>
        </w:tc>
        <w:tc>
          <w:tcPr>
            <w:tcW w:w="6930" w:type="dxa"/>
          </w:tcPr>
          <w:p w:rsidR="006D16E8" w:rsidRPr="00EE678B" w:rsidRDefault="006D16E8" w:rsidP="00FA6D2B">
            <w:pPr>
              <w:rPr>
                <w:color w:val="000000"/>
                <w:sz w:val="20"/>
                <w:szCs w:val="20"/>
              </w:rPr>
            </w:pPr>
            <w:r w:rsidRPr="00EE678B">
              <w:rPr>
                <w:color w:val="000000"/>
                <w:sz w:val="20"/>
                <w:szCs w:val="20"/>
              </w:rPr>
              <w:t>This site parameter will determine if the name of the verifying pharmacist or the name of the person who made the order request will print on the Rx label. If the parameter is set to Yes the verifying pharmacist name will print.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AUTOMATED DISPENSE</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what version of the automated dispense machine this site is running. If the machine is older than HL7 V.2.4, enter letter O, if HL7 V.2.4 has been installed, enter 2.4.</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 xml:space="preserve">FILE RELEASE DATE/TIME </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if the release date/time is to be filed for the prescription dispensed by an external interface.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 xml:space="preserve">ENABLE MASTER FILE UPDATE </w:t>
            </w:r>
          </w:p>
        </w:tc>
        <w:tc>
          <w:tcPr>
            <w:tcW w:w="6930" w:type="dxa"/>
          </w:tcPr>
          <w:p w:rsidR="006D16E8" w:rsidRPr="00EE678B" w:rsidRDefault="006D16E8" w:rsidP="00FA6D2B">
            <w:pPr>
              <w:rPr>
                <w:color w:val="000000"/>
                <w:sz w:val="20"/>
                <w:szCs w:val="20"/>
              </w:rPr>
            </w:pPr>
            <w:r w:rsidRPr="00EE678B">
              <w:rPr>
                <w:color w:val="000000"/>
                <w:sz w:val="20"/>
                <w:szCs w:val="20"/>
              </w:rPr>
              <w:t>This field will determine if the automated dispense machines are ready to receive HL7 V.2.4 messages.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DISPENSE DNS NAME</w:t>
            </w:r>
          </w:p>
        </w:tc>
        <w:tc>
          <w:tcPr>
            <w:tcW w:w="6930" w:type="dxa"/>
          </w:tcPr>
          <w:p w:rsidR="006D16E8" w:rsidRPr="00EE678B" w:rsidRDefault="006D16E8" w:rsidP="00FA6D2B">
            <w:pPr>
              <w:rPr>
                <w:color w:val="000000"/>
                <w:sz w:val="20"/>
                <w:szCs w:val="20"/>
              </w:rPr>
            </w:pPr>
            <w:r w:rsidRPr="00EE678B">
              <w:rPr>
                <w:color w:val="000000"/>
                <w:sz w:val="20"/>
                <w:szCs w:val="20"/>
              </w:rPr>
              <w:t>This is the DNS computer name of the automated dispensing machine that is used for this outpatient site division.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DISPENSE DNS PORT</w:t>
            </w:r>
          </w:p>
        </w:tc>
        <w:tc>
          <w:tcPr>
            <w:tcW w:w="6930" w:type="dxa"/>
          </w:tcPr>
          <w:p w:rsidR="006D16E8" w:rsidRPr="00EE678B" w:rsidRDefault="006D16E8" w:rsidP="00FA6D2B">
            <w:pPr>
              <w:rPr>
                <w:color w:val="000000"/>
                <w:sz w:val="20"/>
                <w:szCs w:val="20"/>
              </w:rPr>
            </w:pPr>
            <w:r w:rsidRPr="00EE678B">
              <w:rPr>
                <w:color w:val="000000"/>
                <w:sz w:val="20"/>
                <w:szCs w:val="20"/>
              </w:rPr>
              <w:t>Enter the DNS port number associated with the automated dispense machine for this outpatient pharmacy site division.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OPAI</w:t>
            </w:r>
          </w:p>
        </w:tc>
        <w:tc>
          <w:tcPr>
            <w:tcW w:w="6930" w:type="dxa"/>
          </w:tcPr>
          <w:p w:rsidR="006D16E8" w:rsidRPr="00EE678B" w:rsidRDefault="006D16E8" w:rsidP="00FA6D2B">
            <w:pPr>
              <w:rPr>
                <w:color w:val="000000"/>
                <w:sz w:val="20"/>
                <w:szCs w:val="20"/>
              </w:rPr>
            </w:pPr>
            <w:r w:rsidRPr="00EE678B">
              <w:rPr>
                <w:color w:val="000000"/>
                <w:sz w:val="20"/>
                <w:szCs w:val="20"/>
              </w:rPr>
              <w:t>This multiple field will allow any one division to have more than one Automated Dispensing Device (ADD) communicating with VistA through the Outpatient Pharmacy Automated Interface (OPAI). It is linked to the DISPENSING SYSTEM PRINTER (#59.0200801) field. When a label printer is selected during Patient Prescription Processing, HL7 messages for orders will be routed based on the automated dispensing devices defined in this multiple.</w:t>
            </w:r>
          </w:p>
        </w:tc>
      </w:tr>
    </w:tbl>
    <w:p w:rsidR="006D16E8" w:rsidRPr="00EE678B" w:rsidRDefault="006D16E8" w:rsidP="006D16E8">
      <w:pPr>
        <w:rPr>
          <w:color w:val="000000"/>
          <w:szCs w:val="20"/>
        </w:rPr>
      </w:pPr>
    </w:p>
    <w:p w:rsidR="006D16E8" w:rsidRPr="00EE678B" w:rsidRDefault="006D16E8" w:rsidP="006D16E8">
      <w:pPr>
        <w:rPr>
          <w:rFonts w:eastAsia="MS Mincho" w:cs="Courier New"/>
          <w:color w:val="000000"/>
          <w:szCs w:val="20"/>
        </w:rPr>
      </w:pPr>
      <w:r w:rsidRPr="00EE678B">
        <w:rPr>
          <w:color w:val="000000"/>
          <w:szCs w:val="20"/>
        </w:rPr>
        <w:t xml:space="preserve">The CPRS ORDERING INSTITUTION field in the OUTPATIENT SITE file allows multiple Institutions to be entered for the local site. If more than one Institution is entered for a site, the user can select the appropriate Institution when using the </w:t>
      </w:r>
      <w:r w:rsidRPr="00EE678B">
        <w:rPr>
          <w:i/>
          <w:color w:val="000000"/>
          <w:szCs w:val="20"/>
        </w:rPr>
        <w:t>Complete Orders from OERR</w:t>
      </w:r>
      <w:r w:rsidRPr="00EE678B">
        <w:rPr>
          <w:color w:val="000000"/>
          <w:szCs w:val="20"/>
        </w:rPr>
        <w:t xml:space="preserve"> option and complete Pending Orders from clinics that are associated with the specific Institution selected.</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20"/>
        <w:gridCol w:w="6822"/>
      </w:tblGrid>
      <w:tr w:rsidR="006D16E8" w:rsidRPr="00EE678B" w:rsidTr="00FA6D2B">
        <w:trPr>
          <w:tblHeader/>
        </w:trPr>
        <w:tc>
          <w:tcPr>
            <w:tcW w:w="2430" w:type="dxa"/>
            <w:shd w:val="clear" w:color="auto" w:fill="E6E6E6"/>
          </w:tcPr>
          <w:p w:rsidR="006D16E8" w:rsidRPr="00EE678B" w:rsidRDefault="006D16E8" w:rsidP="00FA6D2B">
            <w:pPr>
              <w:rPr>
                <w:rFonts w:ascii="Arial" w:hAnsi="Arial" w:cs="Arial"/>
                <w:b/>
                <w:color w:val="000000"/>
              </w:rPr>
            </w:pPr>
            <w:r w:rsidRPr="00EE678B">
              <w:rPr>
                <w:color w:val="000000"/>
                <w:szCs w:val="24"/>
              </w:rPr>
              <w:br w:type="page"/>
            </w:r>
            <w:r w:rsidRPr="00EE678B">
              <w:rPr>
                <w:rFonts w:ascii="Arial" w:hAnsi="Arial" w:cs="Arial"/>
                <w:b/>
                <w:color w:val="000000"/>
              </w:rPr>
              <w:t>Site Parameter</w:t>
            </w:r>
          </w:p>
        </w:tc>
        <w:tc>
          <w:tcPr>
            <w:tcW w:w="693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CPRS ORDERING INSTITUTION</w:t>
            </w:r>
          </w:p>
        </w:tc>
        <w:tc>
          <w:tcPr>
            <w:tcW w:w="6930" w:type="dxa"/>
          </w:tcPr>
          <w:p w:rsidR="006D16E8" w:rsidRPr="00EE678B" w:rsidRDefault="006D16E8" w:rsidP="00FA6D2B">
            <w:pPr>
              <w:rPr>
                <w:color w:val="000000"/>
                <w:sz w:val="20"/>
                <w:szCs w:val="20"/>
              </w:rPr>
            </w:pPr>
            <w:r w:rsidRPr="00EE678B">
              <w:rPr>
                <w:color w:val="000000"/>
                <w:sz w:val="20"/>
                <w:szCs w:val="20"/>
              </w:rPr>
              <w:t>This field is used when completing orders from CPRS. If there is only one Institution entry, then when completing orders from CPRS under this Outpatient site, only those orders from that Institution will be shown. If there is more than one entry, then the Institution will be prompted for when completing orders from CPRS, and only those orders associated with that Institution selected will be shown.</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RELATED INSTITUTION</w:t>
            </w:r>
          </w:p>
        </w:tc>
        <w:tc>
          <w:tcPr>
            <w:tcW w:w="6930" w:type="dxa"/>
          </w:tcPr>
          <w:p w:rsidR="006D16E8" w:rsidRPr="00EE678B" w:rsidRDefault="006D16E8" w:rsidP="00FA6D2B">
            <w:pPr>
              <w:rPr>
                <w:color w:val="000000"/>
                <w:sz w:val="20"/>
                <w:szCs w:val="20"/>
              </w:rPr>
            </w:pPr>
            <w:r w:rsidRPr="00EE678B">
              <w:rPr>
                <w:color w:val="000000"/>
                <w:sz w:val="20"/>
                <w:szCs w:val="20"/>
              </w:rPr>
              <w:t>Institution associated with the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LOGICAL LINK</w:t>
            </w:r>
          </w:p>
        </w:tc>
        <w:tc>
          <w:tcPr>
            <w:tcW w:w="6930" w:type="dxa"/>
          </w:tcPr>
          <w:p w:rsidR="006D16E8" w:rsidRPr="00EE678B" w:rsidRDefault="006D16E8" w:rsidP="00FA6D2B">
            <w:pPr>
              <w:rPr>
                <w:color w:val="000000"/>
                <w:sz w:val="20"/>
                <w:szCs w:val="20"/>
              </w:rPr>
            </w:pPr>
            <w:r w:rsidRPr="00EE678B">
              <w:rPr>
                <w:color w:val="000000"/>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a Clinic associated with the prescription, and the Institution derived from that Clinic has an entry in this CPRS ORDERING INSTITUTION multiple with an associated Logical Link.</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NPI INSTITUTION</w:t>
            </w:r>
          </w:p>
        </w:tc>
        <w:tc>
          <w:tcPr>
            <w:tcW w:w="6930" w:type="dxa"/>
          </w:tcPr>
          <w:p w:rsidR="006D16E8" w:rsidRPr="00EE678B" w:rsidRDefault="006D16E8" w:rsidP="00FA6D2B">
            <w:pPr>
              <w:rPr>
                <w:color w:val="000000"/>
                <w:sz w:val="20"/>
                <w:szCs w:val="20"/>
              </w:rPr>
            </w:pPr>
            <w:r w:rsidRPr="00EE678B">
              <w:rPr>
                <w:color w:val="000000"/>
                <w:sz w:val="20"/>
                <w:szCs w:val="20"/>
              </w:rPr>
              <w:t>This is the institution or division that has the National Provider Identifier (NPI) value for this Outpatient Site. No two Outpatient Site entries in this file should point to the same INSTITUTION file entry. (Note that the RELATED INSTITUTION field differs from this field and is the parent institution , which may be the same for any or all of the Outpatient Site entries.)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LABEL/PROFILE MONITOR MAX</w:t>
            </w:r>
          </w:p>
        </w:tc>
        <w:tc>
          <w:tcPr>
            <w:tcW w:w="6930" w:type="dxa"/>
          </w:tcPr>
          <w:p w:rsidR="006D16E8" w:rsidRPr="00EE678B" w:rsidRDefault="006D16E8" w:rsidP="00FA6D2B">
            <w:pPr>
              <w:rPr>
                <w:color w:val="000000"/>
                <w:sz w:val="20"/>
                <w:szCs w:val="20"/>
              </w:rPr>
            </w:pPr>
            <w:r w:rsidRPr="00EE678B">
              <w:rPr>
                <w:color w:val="000000"/>
                <w:sz w:val="20"/>
                <w:szCs w:val="20"/>
              </w:rPr>
              <w:t>Maximum number of label/profiles to be stored in the Label/Profile Monitor list for each printer device. The default and minimum value for this number is 1000. Each time the printer is used an entry is made in the Label/Profile monitor and if the monitor holds more entries than specified by this parameter, the oldest entry is deleted.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NARCOTICS NUMBERED DIFFERENTLY</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if narcotics will be numbered differently from other medications/supplies.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 LOWER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what prescription numbers narcotics are to start with if narcotics are numbered differently from other prescriptions/supplies.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NARCOTIC UPPER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determine the highest prescription number used for narcotics if this type of medication is numbered differently from other medications/supplies.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LAST NARCOTIC NUMBER ISSUED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indicate last number issue d for narcotic medications.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PRESCRIPTION # LOWER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enter the lowest prescription number for this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PRESCRIPTION # UPPER BOUND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enter the highest prescription number for this site.</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LAST PRESCRIPTION # ISSUED</w:t>
            </w:r>
          </w:p>
        </w:tc>
        <w:tc>
          <w:tcPr>
            <w:tcW w:w="6930" w:type="dxa"/>
          </w:tcPr>
          <w:p w:rsidR="006D16E8" w:rsidRPr="00EE678B" w:rsidRDefault="006D16E8" w:rsidP="00FA6D2B">
            <w:pPr>
              <w:rPr>
                <w:color w:val="000000"/>
                <w:sz w:val="20"/>
                <w:szCs w:val="20"/>
              </w:rPr>
            </w:pPr>
            <w:r w:rsidRPr="00EE678B">
              <w:rPr>
                <w:color w:val="000000"/>
                <w:sz w:val="20"/>
                <w:szCs w:val="20"/>
              </w:rPr>
              <w:t>This field is used to store the last RX number used.</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IB SERVICE/SECTION</w:t>
            </w:r>
          </w:p>
        </w:tc>
        <w:tc>
          <w:tcPr>
            <w:tcW w:w="6930" w:type="dxa"/>
          </w:tcPr>
          <w:p w:rsidR="006D16E8" w:rsidRPr="00EE678B" w:rsidRDefault="006D16E8" w:rsidP="00FA6D2B">
            <w:pPr>
              <w:rPr>
                <w:color w:val="000000"/>
                <w:sz w:val="20"/>
                <w:szCs w:val="20"/>
              </w:rPr>
            </w:pPr>
            <w:r w:rsidRPr="00EE678B">
              <w:rPr>
                <w:color w:val="000000"/>
                <w:sz w:val="20"/>
                <w:szCs w:val="20"/>
              </w:rPr>
              <w:t>Select the appropriate entry in the Service/Section file (#49) that is to be used for the Pharmacy Copayment/Integrated Billing procedures.</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FOR COPAY DOCUMENT</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the copayment procedures for the patient to follow upon receipt of the copay document. For example, information may include a telephone number to call regarding billing inquiries, a payment mailing address, etc.</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REFILLABLE RX</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procedures for the patient to obtain a refill of his refillable medication. May include the address, phone number, etc. that will assist the patient.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NARRATIVE NON-REFILLABLE RX</w:t>
            </w:r>
          </w:p>
        </w:tc>
        <w:tc>
          <w:tcPr>
            <w:tcW w:w="6930" w:type="dxa"/>
          </w:tcPr>
          <w:p w:rsidR="006D16E8" w:rsidRPr="00EE678B" w:rsidRDefault="006D16E8" w:rsidP="00FA6D2B">
            <w:pPr>
              <w:rPr>
                <w:color w:val="000000"/>
                <w:sz w:val="20"/>
                <w:szCs w:val="20"/>
              </w:rPr>
            </w:pPr>
            <w:r w:rsidRPr="00EE678B">
              <w:rPr>
                <w:color w:val="000000"/>
                <w:sz w:val="20"/>
                <w:szCs w:val="20"/>
              </w:rPr>
              <w:t>This field contains information from the site regarding procedures for the patient to obtain a new prescription for his non-refillable medication. This field may contain address, phone number, etc., that will assist the patient.</w:t>
            </w:r>
          </w:p>
        </w:tc>
      </w:tr>
      <w:tr w:rsidR="006D16E8" w:rsidRPr="00EE678B" w:rsidTr="00FA6D2B">
        <w:tc>
          <w:tcPr>
            <w:tcW w:w="2430" w:type="dxa"/>
          </w:tcPr>
          <w:p w:rsidR="006D16E8" w:rsidRPr="00EE678B" w:rsidRDefault="006D16E8" w:rsidP="00FA6D2B">
            <w:pPr>
              <w:rPr>
                <w:color w:val="000000"/>
                <w:sz w:val="20"/>
                <w:szCs w:val="20"/>
              </w:rPr>
            </w:pPr>
            <w:r w:rsidRPr="00EE678B">
              <w:rPr>
                <w:color w:val="000000"/>
                <w:sz w:val="20"/>
                <w:szCs w:val="20"/>
              </w:rPr>
              <w:t>CHARGE LOCATION</w:t>
            </w:r>
          </w:p>
        </w:tc>
        <w:tc>
          <w:tcPr>
            <w:tcW w:w="6930" w:type="dxa"/>
          </w:tcPr>
          <w:p w:rsidR="006D16E8" w:rsidRPr="00EE678B" w:rsidRDefault="006D16E8" w:rsidP="00FA6D2B">
            <w:pPr>
              <w:rPr>
                <w:color w:val="000000"/>
                <w:sz w:val="20"/>
                <w:szCs w:val="20"/>
              </w:rPr>
            </w:pPr>
            <w:r w:rsidRPr="00EE678B">
              <w:rPr>
                <w:color w:val="000000"/>
                <w:sz w:val="20"/>
                <w:szCs w:val="20"/>
              </w:rPr>
              <w:t>This field is a pointer to the Hospital Location File (#44). Multi-division sites should populate this field for each division. This data could be obtained from the Business Office of the Medical Center.</w:t>
            </w: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CHARGE LOCATION field is used to group charges in the COTS billing system according to the type of service.</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D545A4">
        <w:tc>
          <w:tcPr>
            <w:tcW w:w="990" w:type="dxa"/>
            <w:shd w:val="clear" w:color="auto" w:fill="auto"/>
            <w:vAlign w:val="center"/>
          </w:tcPr>
          <w:p w:rsidR="00BB49DA" w:rsidRPr="00EE678B" w:rsidRDefault="00583040" w:rsidP="00D545A4">
            <w:pPr>
              <w:jc w:val="center"/>
              <w:rPr>
                <w:color w:val="000000"/>
              </w:rPr>
            </w:pPr>
            <w:r>
              <w:rPr>
                <w:noProof/>
              </w:rPr>
              <w:drawing>
                <wp:inline distT="0" distB="0" distL="0" distR="0">
                  <wp:extent cx="411480" cy="411480"/>
                  <wp:effectExtent l="0" t="0" r="0" b="0"/>
                  <wp:docPr id="24" name="Picture 24"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u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385164">
            <w:pPr>
              <w:spacing w:after="120"/>
              <w:jc w:val="center"/>
              <w:rPr>
                <w:color w:val="000000"/>
              </w:rPr>
            </w:pPr>
            <w:r w:rsidRPr="00EE678B">
              <w:rPr>
                <w:b/>
                <w:color w:val="000000"/>
              </w:rPr>
              <w:t>***Important***</w:t>
            </w:r>
          </w:p>
          <w:p w:rsidR="00BB49DA" w:rsidRPr="00EE678B" w:rsidRDefault="00BB49DA" w:rsidP="00385164">
            <w:pPr>
              <w:spacing w:before="120" w:after="120"/>
              <w:rPr>
                <w:color w:val="000000"/>
              </w:rPr>
            </w:pPr>
            <w:r w:rsidRPr="00EE678B">
              <w:rPr>
                <w:color w:val="000000"/>
                <w:szCs w:val="20"/>
              </w:rPr>
              <w:t>Entering and defining the Charge Locations is crucial to the success of this function. Initially, however, a unique Outpatient Pharmacy Location must be entered in the HOSPITAL LOCATION file by Registration or Scheduling. It is recommended that the Location be coordinated with the Medical Center’s business office. A Charge Location should be defined for every division currently in the OUTPATIENT SITE file, which means that there could be multiple hospital locations or one location for all divisions</w:t>
            </w:r>
            <w:r w:rsidRPr="00EE678B">
              <w:rPr>
                <w:color w:val="000000"/>
              </w:rPr>
              <w:t>.</w:t>
            </w:r>
          </w:p>
        </w:tc>
      </w:tr>
    </w:tbl>
    <w:p w:rsidR="00BB49DA" w:rsidRPr="00EE678B" w:rsidRDefault="00BB49DA" w:rsidP="006D16E8">
      <w:pPr>
        <w:rPr>
          <w:color w:val="000000"/>
          <w:szCs w:val="20"/>
        </w:rPr>
      </w:pPr>
    </w:p>
    <w:p w:rsidR="006D16E8" w:rsidRPr="00EE678B" w:rsidRDefault="006D16E8" w:rsidP="006D16E8">
      <w:pPr>
        <w:rPr>
          <w:color w:val="000000"/>
          <w:szCs w:val="20"/>
        </w:rPr>
      </w:pPr>
      <w:r w:rsidRPr="00EE678B">
        <w:rPr>
          <w:color w:val="000000"/>
          <w:szCs w:val="20"/>
        </w:rPr>
        <w:t>If a Charge Location is not defined for a particular division, Outpatient Pharmacy will search all active divisions in the OUTPATIENT SITE file for a Charge Location entry and use the first one it finds. If the PFSS switch is ON and no Charge Locations are defined in any divisions, the information will not be passed on to IB or the COTS billing system and no charge takes place.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Information in the CHARGE LOCATION field cannot be deleted, but it can be replaced with entry of another Charge Location.</w:t>
      </w:r>
    </w:p>
    <w:p w:rsidR="006D16E8" w:rsidRPr="00EE678B" w:rsidRDefault="006D16E8" w:rsidP="006D16E8">
      <w:pPr>
        <w:rPr>
          <w:color w:val="00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509"/>
        <w:gridCol w:w="6733"/>
      </w:tblGrid>
      <w:tr w:rsidR="006D16E8" w:rsidRPr="00EE678B" w:rsidTr="00FA6D2B">
        <w:trPr>
          <w:tblHeader/>
        </w:trPr>
        <w:tc>
          <w:tcPr>
            <w:tcW w:w="2520" w:type="dxa"/>
            <w:shd w:val="clear" w:color="auto" w:fill="E6E6E6"/>
          </w:tcPr>
          <w:p w:rsidR="006D16E8" w:rsidRPr="00EE678B" w:rsidRDefault="006D16E8" w:rsidP="00FA6D2B">
            <w:pPr>
              <w:rPr>
                <w:rFonts w:ascii="Arial" w:hAnsi="Arial" w:cs="Arial"/>
                <w:b/>
                <w:color w:val="000000"/>
              </w:rPr>
            </w:pPr>
            <w:r w:rsidRPr="00EE678B">
              <w:rPr>
                <w:color w:val="000000"/>
                <w:szCs w:val="24"/>
              </w:rPr>
              <w:br w:type="page"/>
            </w:r>
            <w:r w:rsidRPr="00EE678B">
              <w:rPr>
                <w:rFonts w:ascii="Arial" w:hAnsi="Arial" w:cs="Arial"/>
                <w:b/>
                <w:color w:val="000000"/>
              </w:rPr>
              <w:t>Site Parameter</w:t>
            </w:r>
          </w:p>
        </w:tc>
        <w:tc>
          <w:tcPr>
            <w:tcW w:w="6840" w:type="dxa"/>
            <w:shd w:val="clear" w:color="auto" w:fill="E6E6E6"/>
          </w:tcPr>
          <w:p w:rsidR="006D16E8" w:rsidRPr="00EE678B" w:rsidRDefault="006D16E8" w:rsidP="00FA6D2B">
            <w:pPr>
              <w:rPr>
                <w:rFonts w:ascii="Arial" w:hAnsi="Arial" w:cs="Arial"/>
                <w:b/>
                <w:color w:val="000000"/>
              </w:rPr>
            </w:pPr>
            <w:r w:rsidRPr="00EE678B">
              <w:rPr>
                <w:rFonts w:ascii="Arial" w:hAnsi="Arial" w:cs="Arial"/>
                <w:b/>
                <w:color w:val="000000"/>
              </w:rPr>
              <w:t>Description</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SCRIPTALK DEVICE</w:t>
            </w:r>
          </w:p>
        </w:tc>
        <w:tc>
          <w:tcPr>
            <w:tcW w:w="6840" w:type="dxa"/>
          </w:tcPr>
          <w:p w:rsidR="006D16E8" w:rsidRPr="00EE678B" w:rsidRDefault="006D16E8" w:rsidP="00FA6D2B">
            <w:pPr>
              <w:rPr>
                <w:color w:val="000000"/>
                <w:sz w:val="20"/>
                <w:szCs w:val="20"/>
              </w:rPr>
            </w:pPr>
            <w:r w:rsidRPr="00EE678B">
              <w:rPr>
                <w:color w:val="000000"/>
                <w:sz w:val="20"/>
                <w:szCs w:val="20"/>
              </w:rPr>
              <w:t>This field contains a pointer to the ScripTalk printer device in the device file.</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SCRIPTALK AUTO-PRINT SETTINGS</w:t>
            </w:r>
          </w:p>
        </w:tc>
        <w:tc>
          <w:tcPr>
            <w:tcW w:w="6840" w:type="dxa"/>
          </w:tcPr>
          <w:p w:rsidR="006D16E8" w:rsidRPr="00EE678B" w:rsidRDefault="006D16E8" w:rsidP="00FA6D2B">
            <w:pPr>
              <w:rPr>
                <w:color w:val="000000"/>
                <w:sz w:val="20"/>
                <w:szCs w:val="20"/>
              </w:rPr>
            </w:pPr>
            <w:r w:rsidRPr="00EE678B">
              <w:rPr>
                <w:color w:val="000000"/>
                <w:sz w:val="20"/>
                <w:szCs w:val="20"/>
              </w:rPr>
              <w:t>Set this to 'A' to have a ScripTalk label automatically print for ScripTalk-enrolled patients whenever their regular medication label prints. Set to 'M' if ScripTalk labels will be printed manually.</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DEFAULT OUTPATIENT SITE</w:t>
            </w:r>
          </w:p>
        </w:tc>
        <w:tc>
          <w:tcPr>
            <w:tcW w:w="6840" w:type="dxa"/>
          </w:tcPr>
          <w:p w:rsidR="006D16E8" w:rsidRPr="00EE678B" w:rsidRDefault="006D16E8" w:rsidP="00FA6D2B">
            <w:pPr>
              <w:rPr>
                <w:color w:val="000000"/>
                <w:sz w:val="20"/>
                <w:szCs w:val="20"/>
              </w:rPr>
            </w:pPr>
            <w:r w:rsidRPr="00EE678B">
              <w:rPr>
                <w:color w:val="000000"/>
                <w:sz w:val="20"/>
                <w:szCs w:val="20"/>
              </w:rPr>
              <w:t>The outpatient site (and parameters) which will be used for ward order entry. An entry in this field will bypass the site selection prompt when entering outpatient from OE/RR.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ADMISSION CANCEL OF RXS</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determine if outpatient medication will be cancelled after 72 hours of an admission to the medical center.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EXEMPT WARD FROM AUTOCANCEL</w:t>
            </w:r>
          </w:p>
        </w:tc>
        <w:tc>
          <w:tcPr>
            <w:tcW w:w="6840" w:type="dxa"/>
          </w:tcPr>
          <w:p w:rsidR="006D16E8" w:rsidRPr="00EE678B" w:rsidRDefault="006D16E8" w:rsidP="00FA6D2B">
            <w:pPr>
              <w:rPr>
                <w:color w:val="000000"/>
                <w:sz w:val="20"/>
                <w:szCs w:val="20"/>
              </w:rPr>
            </w:pPr>
            <w:r w:rsidRPr="00EE678B">
              <w:rPr>
                <w:color w:val="000000"/>
                <w:sz w:val="20"/>
                <w:szCs w:val="20"/>
              </w:rPr>
              <w:t>For all of the WARD LOCATIONS entered, prescriptions for patients on these wards will not be canceled by the Autocancel RX's on Admission Outpatient Pharmacy system job.</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DAYS PRINTED RX STAYS IN 52.5: 7</w:t>
            </w:r>
          </w:p>
        </w:tc>
        <w:tc>
          <w:tcPr>
            <w:tcW w:w="6840" w:type="dxa"/>
          </w:tcPr>
          <w:p w:rsidR="006D16E8" w:rsidRPr="00EE678B" w:rsidRDefault="006D16E8" w:rsidP="00FA6D2B">
            <w:pPr>
              <w:rPr>
                <w:color w:val="000000"/>
                <w:sz w:val="20"/>
                <w:szCs w:val="20"/>
              </w:rPr>
            </w:pPr>
            <w:r w:rsidRPr="00EE678B">
              <w:rPr>
                <w:color w:val="000000"/>
                <w:sz w:val="20"/>
                <w:szCs w:val="20"/>
              </w:rPr>
              <w:t>This field contains the number of days printed prescriptions are to remain in the RX SUSPENSE file when running the Delete From Suspense File option. The number of days to remain may be from 7 to 90.</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POLYPHARMACY W/ACTION PROFILE</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determine if a polypharmacy report prints with action profile across all divisions.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INTERDIVISIONAL PROCESSING</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if interdivisional processing is to occur.</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DIVISION PROMPT ASKED</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if the 'Division' prompt is to be asked.</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REFILL/RENEW DIVISION</w:t>
            </w:r>
          </w:p>
        </w:tc>
        <w:tc>
          <w:tcPr>
            <w:tcW w:w="6840" w:type="dxa"/>
          </w:tcPr>
          <w:p w:rsidR="006D16E8" w:rsidRPr="00EE678B" w:rsidRDefault="006D16E8" w:rsidP="00FA6D2B">
            <w:pPr>
              <w:rPr>
                <w:color w:val="000000"/>
                <w:sz w:val="20"/>
                <w:szCs w:val="20"/>
              </w:rPr>
            </w:pPr>
            <w:r w:rsidRPr="00EE678B">
              <w:rPr>
                <w:color w:val="000000"/>
                <w:sz w:val="20"/>
                <w:szCs w:val="20"/>
              </w:rPr>
              <w:t>This field is used to indicate the refill/renew division for multi divisional sites.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PROCESS AUTO REFILLS FOR INPAT</w:t>
            </w:r>
          </w:p>
        </w:tc>
        <w:tc>
          <w:tcPr>
            <w:tcW w:w="6840" w:type="dxa"/>
          </w:tcPr>
          <w:p w:rsidR="006D16E8" w:rsidRPr="00EE678B" w:rsidRDefault="006D16E8" w:rsidP="00FA6D2B">
            <w:pPr>
              <w:rPr>
                <w:color w:val="000000"/>
                <w:sz w:val="20"/>
                <w:szCs w:val="20"/>
              </w:rPr>
            </w:pPr>
            <w:r w:rsidRPr="00EE678B">
              <w:rPr>
                <w:color w:val="000000"/>
                <w:sz w:val="20"/>
                <w:szCs w:val="20"/>
              </w:rPr>
              <w:t>This flag should be set to Yes, only if the site wants the scheduled AUTO REFILL [PSO AUTO REFILL] option to process refills for patients who are currently an inpatient. The AUTO REFILL job defaults to NO unless the site has this flagged as YES.</w:t>
            </w:r>
          </w:p>
        </w:tc>
      </w:tr>
      <w:tr w:rsidR="006D16E8" w:rsidRPr="00EE678B" w:rsidTr="00FA6D2B">
        <w:tc>
          <w:tcPr>
            <w:tcW w:w="2520" w:type="dxa"/>
          </w:tcPr>
          <w:p w:rsidR="006D16E8" w:rsidRPr="00EE678B" w:rsidRDefault="006D16E8" w:rsidP="00FA6D2B">
            <w:pPr>
              <w:rPr>
                <w:color w:val="000000"/>
                <w:sz w:val="20"/>
                <w:szCs w:val="20"/>
              </w:rPr>
            </w:pPr>
            <w:r w:rsidRPr="00EE678B">
              <w:rPr>
                <w:color w:val="000000"/>
                <w:sz w:val="20"/>
                <w:szCs w:val="20"/>
              </w:rPr>
              <w:t>PROCESS AUTO REFILLS FOR CNH</w:t>
            </w:r>
          </w:p>
        </w:tc>
        <w:tc>
          <w:tcPr>
            <w:tcW w:w="6840" w:type="dxa"/>
          </w:tcPr>
          <w:p w:rsidR="006D16E8" w:rsidRPr="00EE678B" w:rsidRDefault="006D16E8" w:rsidP="00FA6D2B">
            <w:pPr>
              <w:rPr>
                <w:color w:val="000000"/>
                <w:sz w:val="20"/>
                <w:szCs w:val="20"/>
              </w:rPr>
            </w:pPr>
            <w:r w:rsidRPr="00EE678B">
              <w:rPr>
                <w:color w:val="000000"/>
                <w:sz w:val="20"/>
                <w:szCs w:val="20"/>
              </w:rPr>
              <w:t>This flag should be set to Yes, only if the site wants the scheduled AUTO REFILL [PSO AUTO REFILL] option to process refills for CNH</w:t>
            </w:r>
            <w:r w:rsidRPr="00EE678B">
              <w:rPr>
                <w:color w:val="000000"/>
                <w:szCs w:val="24"/>
              </w:rPr>
              <w:t xml:space="preserve"> </w:t>
            </w:r>
            <w:r w:rsidRPr="00EE678B">
              <w:rPr>
                <w:color w:val="000000"/>
                <w:sz w:val="20"/>
                <w:szCs w:val="20"/>
              </w:rPr>
              <w:t>patients. The AUTO REFILL job defaults to NO unless the site has this flagged as YES.</w:t>
            </w:r>
          </w:p>
        </w:tc>
      </w:tr>
    </w:tbl>
    <w:p w:rsidR="006D16E8" w:rsidRPr="00EE678B" w:rsidRDefault="006D16E8" w:rsidP="006D16E8">
      <w:pPr>
        <w:rPr>
          <w:color w:val="000000"/>
        </w:rPr>
      </w:pPr>
    </w:p>
    <w:p w:rsidR="006D16E8" w:rsidRPr="00EE678B" w:rsidRDefault="006D16E8" w:rsidP="006D16E8">
      <w:pPr>
        <w:rPr>
          <w:color w:val="000000"/>
        </w:rPr>
      </w:pPr>
      <w:r w:rsidRPr="00EE678B">
        <w:rPr>
          <w:color w:val="000000"/>
        </w:rPr>
        <w:t xml:space="preserve">The following example displays all of the prompts that are possible with the </w:t>
      </w:r>
      <w:r w:rsidRPr="00EE678B">
        <w:rPr>
          <w:i/>
          <w:color w:val="000000"/>
        </w:rPr>
        <w:t xml:space="preserve">Site Parameter Enter/Edit </w:t>
      </w:r>
      <w:r w:rsidRPr="00EE678B">
        <w:rPr>
          <w:color w:val="000000"/>
        </w:rPr>
        <w:t>option. The prompts displayed at each site will depend upon that site’s settings.</w:t>
      </w:r>
    </w:p>
    <w:p w:rsidR="006D16E8" w:rsidRPr="00EE678B" w:rsidRDefault="006D16E8" w:rsidP="006D16E8">
      <w:pPr>
        <w:rPr>
          <w:color w:val="000000"/>
        </w:rPr>
      </w:pPr>
    </w:p>
    <w:p w:rsidR="006D16E8" w:rsidRPr="00EE678B" w:rsidRDefault="006D16E8" w:rsidP="009A678F">
      <w:pPr>
        <w:pStyle w:val="ExampleHeading"/>
      </w:pPr>
      <w:r w:rsidRPr="00EE678B">
        <w:t>Example: Site Parameter Enter/Edit – all fields</w:t>
      </w:r>
    </w:p>
    <w:p w:rsidR="006D16E8" w:rsidRPr="00EE678B" w:rsidRDefault="006D16E8" w:rsidP="009D4294">
      <w:pPr>
        <w:pStyle w:val="ScreenCapture"/>
      </w:pPr>
      <w:r w:rsidRPr="00EE678B">
        <w:t xml:space="preserve">Select Maintenance (Outpatient Pharmacy) Option: </w:t>
      </w:r>
      <w:r w:rsidRPr="00EE678B">
        <w:rPr>
          <w:b/>
        </w:rPr>
        <w:t>SITE</w:t>
      </w:r>
      <w:r w:rsidRPr="00EE678B">
        <w:t xml:space="preserve"> Parameter Enter/Edit</w:t>
      </w:r>
    </w:p>
    <w:p w:rsidR="006D16E8" w:rsidRPr="00EE678B" w:rsidRDefault="006D16E8" w:rsidP="009D4294">
      <w:pPr>
        <w:pStyle w:val="ScreenCapture"/>
      </w:pPr>
    </w:p>
    <w:p w:rsidR="006D16E8" w:rsidRPr="00EE678B" w:rsidRDefault="006D16E8" w:rsidP="009D4294">
      <w:pPr>
        <w:pStyle w:val="ScreenCapture"/>
      </w:pPr>
      <w:r w:rsidRPr="00EE678B">
        <w:t xml:space="preserve">Select SITE NAME: </w:t>
      </w:r>
      <w:r w:rsidRPr="00EE678B">
        <w:rPr>
          <w:b/>
        </w:rPr>
        <w:t>ALBANY</w:t>
      </w:r>
      <w:r w:rsidRPr="00EE678B">
        <w:t xml:space="preserve">    500  </w:t>
      </w:r>
    </w:p>
    <w:p w:rsidR="006D16E8" w:rsidRPr="00EE678B" w:rsidRDefault="006D16E8" w:rsidP="009D4294">
      <w:pPr>
        <w:pStyle w:val="ScreenCapture"/>
      </w:pPr>
      <w:r w:rsidRPr="00EE678B">
        <w:t xml:space="preserve">Would you like to see all site parameters for this division? Y// </w:t>
      </w:r>
      <w:r w:rsidRPr="00EE678B">
        <w:rPr>
          <w:b/>
        </w:rPr>
        <w:t>NO</w:t>
      </w:r>
      <w:r w:rsidRPr="00EE678B">
        <w:t xml:space="preserve"> </w:t>
      </w:r>
    </w:p>
    <w:p w:rsidR="006D16E8" w:rsidRPr="00EE678B" w:rsidRDefault="006D16E8" w:rsidP="009D4294">
      <w:pPr>
        <w:pStyle w:val="ScreenCapture"/>
      </w:pPr>
    </w:p>
    <w:p w:rsidR="006D16E8" w:rsidRPr="00EE678B" w:rsidRDefault="006D16E8" w:rsidP="009D4294">
      <w:pPr>
        <w:pStyle w:val="ScreenCapture"/>
      </w:pPr>
      <w:r w:rsidRPr="00EE678B">
        <w:t xml:space="preserve">NAME: ALBANY// </w:t>
      </w:r>
      <w:r w:rsidRPr="00EE678B">
        <w:rPr>
          <w:b/>
        </w:rPr>
        <w:t>&lt;Enter&gt;</w:t>
      </w:r>
    </w:p>
    <w:p w:rsidR="006D16E8" w:rsidRPr="00EE678B" w:rsidRDefault="006D16E8" w:rsidP="009D4294">
      <w:pPr>
        <w:pStyle w:val="ScreenCapture"/>
      </w:pPr>
      <w:r w:rsidRPr="00EE678B">
        <w:t xml:space="preserve">MAILING FRANK STREET ADDRESS: 114 ANYSTREET AVE// </w:t>
      </w:r>
      <w:r w:rsidRPr="00EE678B">
        <w:rPr>
          <w:b/>
        </w:rPr>
        <w:t>&lt;Enter&gt;</w:t>
      </w:r>
    </w:p>
    <w:p w:rsidR="006D16E8" w:rsidRPr="00EE678B" w:rsidRDefault="006D16E8" w:rsidP="009D4294">
      <w:pPr>
        <w:pStyle w:val="ScreenCapture"/>
      </w:pPr>
      <w:r w:rsidRPr="00EE678B">
        <w:t xml:space="preserve">AREA CODE: 555// </w:t>
      </w:r>
      <w:r w:rsidRPr="00EE678B">
        <w:rPr>
          <w:b/>
        </w:rPr>
        <w:t>&lt;Enter&gt;</w:t>
      </w:r>
    </w:p>
    <w:p w:rsidR="006D16E8" w:rsidRPr="00EE678B" w:rsidRDefault="006D16E8" w:rsidP="009D4294">
      <w:pPr>
        <w:pStyle w:val="ScreenCapture"/>
      </w:pPr>
      <w:r w:rsidRPr="00EE678B">
        <w:t xml:space="preserve">PHONE NUMBER: 555-1234// </w:t>
      </w:r>
      <w:r w:rsidRPr="00EE678B">
        <w:rPr>
          <w:b/>
        </w:rPr>
        <w:t>&lt;Enter&gt;</w:t>
      </w:r>
    </w:p>
    <w:p w:rsidR="006D16E8" w:rsidRPr="00EE678B" w:rsidRDefault="006D16E8" w:rsidP="009D4294">
      <w:pPr>
        <w:pStyle w:val="ScreenCapture"/>
      </w:pPr>
      <w:r w:rsidRPr="00EE678B">
        <w:t xml:space="preserve">MAILING FRANK ZIP+4 CODE: 55555// </w:t>
      </w:r>
      <w:r w:rsidRPr="00EE678B">
        <w:rPr>
          <w:b/>
        </w:rPr>
        <w:t>&lt;Enter&gt;</w:t>
      </w:r>
    </w:p>
    <w:p w:rsidR="006D16E8" w:rsidRPr="00EE678B" w:rsidRDefault="006D16E8" w:rsidP="009D4294">
      <w:pPr>
        <w:pStyle w:val="ScreenCapture"/>
        <w:rPr>
          <w:b/>
        </w:rPr>
      </w:pPr>
      <w:r w:rsidRPr="00EE678B">
        <w:t xml:space="preserve">SITE NUMBER: 123// </w:t>
      </w:r>
      <w:r w:rsidRPr="00EE678B">
        <w:rPr>
          <w:b/>
        </w:rPr>
        <w:t>&lt;Enter&gt;</w:t>
      </w:r>
      <w:bookmarkStart w:id="2198" w:name="_Hlt289283145"/>
      <w:bookmarkEnd w:id="2198"/>
    </w:p>
    <w:p w:rsidR="006D16E8" w:rsidRPr="00EE678B" w:rsidRDefault="006D16E8" w:rsidP="009D4294">
      <w:pPr>
        <w:pStyle w:val="ScreenCapture"/>
      </w:pPr>
      <w:r w:rsidRPr="00EE678B">
        <w:t xml:space="preserve">NCPDP NUMBER: </w:t>
      </w:r>
      <w:r w:rsidRPr="00EE678B">
        <w:rPr>
          <w:b/>
        </w:rPr>
        <w:t>&lt;Enter&gt;</w:t>
      </w:r>
    </w:p>
    <w:p w:rsidR="006D16E8" w:rsidRPr="00EE678B" w:rsidRDefault="006D16E8" w:rsidP="009D4294">
      <w:pPr>
        <w:pStyle w:val="ScreenCapture"/>
      </w:pPr>
      <w:r w:rsidRPr="00EE678B">
        <w:t xml:space="preserve">MAILING FRANK CITY: ANY CITY// </w:t>
      </w:r>
      <w:r w:rsidRPr="00EE678B">
        <w:rPr>
          <w:b/>
        </w:rPr>
        <w:t>&lt;Enter&gt;</w:t>
      </w:r>
    </w:p>
    <w:p w:rsidR="006D16E8" w:rsidRPr="00EE678B" w:rsidRDefault="006D16E8" w:rsidP="009D4294">
      <w:pPr>
        <w:pStyle w:val="ScreenCapture"/>
      </w:pPr>
      <w:r w:rsidRPr="00EE678B">
        <w:t xml:space="preserve">MAILING FRANK STATE: ANY STATE// </w:t>
      </w:r>
      <w:r w:rsidRPr="00EE678B">
        <w:rPr>
          <w:b/>
        </w:rPr>
        <w:t>&lt;Enter&gt;</w:t>
      </w:r>
    </w:p>
    <w:p w:rsidR="006D16E8" w:rsidRPr="00EE678B" w:rsidRDefault="006D16E8" w:rsidP="009D4294">
      <w:pPr>
        <w:pStyle w:val="ScreenCapture"/>
      </w:pPr>
      <w:r w:rsidRPr="00EE678B">
        <w:t xml:space="preserve">MAILING COMMENTS: </w:t>
      </w:r>
      <w:r w:rsidRPr="00EE678B">
        <w:rPr>
          <w:b/>
        </w:rPr>
        <w:t>&lt;Enter&gt;</w:t>
      </w:r>
    </w:p>
    <w:p w:rsidR="006D16E8" w:rsidRPr="00EE678B" w:rsidRDefault="006D16E8" w:rsidP="009D4294">
      <w:pPr>
        <w:pStyle w:val="ScreenCapture"/>
      </w:pPr>
      <w:r w:rsidRPr="00EE678B">
        <w:t xml:space="preserve">INACTIVE DATE: </w:t>
      </w:r>
      <w:r w:rsidRPr="00EE678B">
        <w:rPr>
          <w:b/>
        </w:rPr>
        <w:t>&lt;Enter&gt;</w:t>
      </w:r>
    </w:p>
    <w:p w:rsidR="006D16E8" w:rsidRPr="00EE678B" w:rsidRDefault="006D16E8" w:rsidP="009D4294">
      <w:pPr>
        <w:pStyle w:val="ScreenCapture"/>
      </w:pPr>
      <w:r w:rsidRPr="00EE678B">
        <w:t xml:space="preserve">HOLD FUNCTION?: NO// </w:t>
      </w:r>
      <w:r w:rsidRPr="00EE678B">
        <w:rPr>
          <w:b/>
        </w:rPr>
        <w:t>&lt;Enter&gt;</w:t>
      </w:r>
    </w:p>
    <w:p w:rsidR="006D16E8" w:rsidRPr="00EE678B" w:rsidRDefault="006D16E8" w:rsidP="009D4294">
      <w:pPr>
        <w:pStyle w:val="ScreenCapture"/>
      </w:pPr>
      <w:r w:rsidRPr="00EE678B">
        <w:t xml:space="preserve">SUSPENSE FUNCTION?: YES// </w:t>
      </w:r>
      <w:r w:rsidRPr="00EE678B">
        <w:rPr>
          <w:b/>
        </w:rPr>
        <w:t>&lt;Enter&gt;</w:t>
      </w:r>
    </w:p>
    <w:p w:rsidR="006D16E8" w:rsidRPr="00EE678B" w:rsidRDefault="006D16E8" w:rsidP="009D4294">
      <w:pPr>
        <w:pStyle w:val="ScreenCapture"/>
      </w:pPr>
      <w:r w:rsidRPr="00EE678B">
        <w:t xml:space="preserve">CANCEL DRUG IN SAME CLASS: YES// </w:t>
      </w:r>
      <w:r w:rsidRPr="00EE678B">
        <w:rPr>
          <w:b/>
        </w:rPr>
        <w:t>&lt;Enter&gt;</w:t>
      </w:r>
    </w:p>
    <w:p w:rsidR="006D16E8" w:rsidRPr="00EE678B" w:rsidRDefault="006D16E8" w:rsidP="009D4294">
      <w:pPr>
        <w:pStyle w:val="ScreenCapture"/>
      </w:pPr>
      <w:r w:rsidRPr="00EE678B">
        <w:t xml:space="preserve">REFILL INACTIVE DRUG RXS: YES// </w:t>
      </w:r>
      <w:r w:rsidRPr="00EE678B">
        <w:rPr>
          <w:b/>
        </w:rPr>
        <w:t>&lt;Enter&gt;</w:t>
      </w:r>
    </w:p>
    <w:p w:rsidR="006D16E8" w:rsidRPr="00EE678B" w:rsidRDefault="006D16E8" w:rsidP="009D4294">
      <w:pPr>
        <w:pStyle w:val="ScreenCapture"/>
      </w:pPr>
      <w:r w:rsidRPr="00EE678B">
        <w:t xml:space="preserve">ASK METHOD OF PICKUP: YES// </w:t>
      </w:r>
      <w:r w:rsidRPr="00EE678B">
        <w:rPr>
          <w:b/>
        </w:rPr>
        <w:t>&lt;Enter&gt;</w:t>
      </w:r>
    </w:p>
    <w:p w:rsidR="006D16E8" w:rsidRPr="00EE678B" w:rsidRDefault="006D16E8" w:rsidP="009D4294">
      <w:pPr>
        <w:pStyle w:val="ScreenCapture"/>
      </w:pPr>
      <w:r w:rsidRPr="00EE678B">
        <w:t xml:space="preserve">PASS MEDS ON PROFILE: YES// </w:t>
      </w:r>
      <w:r w:rsidRPr="00EE678B">
        <w:rPr>
          <w:b/>
        </w:rPr>
        <w:t>&lt;Enter&gt;</w:t>
      </w:r>
    </w:p>
    <w:p w:rsidR="006D16E8" w:rsidRPr="00EE678B" w:rsidRDefault="006D16E8" w:rsidP="009D4294">
      <w:pPr>
        <w:pStyle w:val="ScreenCapture"/>
      </w:pPr>
      <w:r w:rsidRPr="00EE678B">
        <w:t xml:space="preserve">PROFILE `SORT BY' DEFAULT: DATE// </w:t>
      </w:r>
      <w:r w:rsidRPr="00EE678B">
        <w:rPr>
          <w:b/>
        </w:rPr>
        <w:t>&lt;Enter&gt;</w:t>
      </w:r>
    </w:p>
    <w:p w:rsidR="006D16E8" w:rsidRPr="00EE678B" w:rsidRDefault="006D16E8" w:rsidP="009D4294">
      <w:pPr>
        <w:pStyle w:val="ScreenCapture"/>
      </w:pPr>
      <w:r w:rsidRPr="00EE678B">
        <w:t xml:space="preserve">COPIES ON NEW: YES// </w:t>
      </w:r>
      <w:r w:rsidRPr="00EE678B">
        <w:rPr>
          <w:b/>
        </w:rPr>
        <w:t>&lt;Enter&gt;</w:t>
      </w:r>
    </w:p>
    <w:p w:rsidR="006D16E8" w:rsidRPr="00EE678B" w:rsidRDefault="006D16E8" w:rsidP="009D4294">
      <w:pPr>
        <w:pStyle w:val="ScreenCapture"/>
      </w:pPr>
      <w:r w:rsidRPr="00EE678B">
        <w:t xml:space="preserve">DRUG CHECK FOR CLERK: YES// </w:t>
      </w:r>
      <w:r w:rsidRPr="00EE678B">
        <w:rPr>
          <w:b/>
        </w:rPr>
        <w:t>&lt;Enter&gt;</w:t>
      </w:r>
    </w:p>
    <w:p w:rsidR="006D16E8" w:rsidRPr="00EE678B" w:rsidRDefault="006D16E8" w:rsidP="009D4294">
      <w:pPr>
        <w:pStyle w:val="ScreenCapture"/>
      </w:pPr>
      <w:r w:rsidRPr="00EE678B">
        <w:t xml:space="preserve">FEE BASIS SUPPORT: YES// </w:t>
      </w:r>
      <w:r w:rsidRPr="00EE678B">
        <w:rPr>
          <w:b/>
        </w:rPr>
        <w:t>&lt;Enter&gt;</w:t>
      </w:r>
    </w:p>
    <w:p w:rsidR="006D16E8" w:rsidRPr="00EE678B" w:rsidRDefault="006D16E8" w:rsidP="009D4294">
      <w:pPr>
        <w:pStyle w:val="ScreenCapture"/>
      </w:pPr>
      <w:r w:rsidRPr="00EE678B">
        <w:t xml:space="preserve">MULTI RX REQUEST FORM: YES// </w:t>
      </w:r>
      <w:r w:rsidRPr="00EE678B">
        <w:rPr>
          <w:b/>
        </w:rPr>
        <w:t>&lt;Enter&gt;</w:t>
      </w:r>
    </w:p>
    <w:p w:rsidR="006D16E8" w:rsidRPr="00EE678B" w:rsidRDefault="006D16E8" w:rsidP="009D4294">
      <w:pPr>
        <w:pStyle w:val="ScreenCapture"/>
      </w:pPr>
      <w:r w:rsidRPr="00EE678B">
        <w:t xml:space="preserve">BARCODES ON REQUEST FORMS: BOTH// </w:t>
      </w:r>
      <w:r w:rsidRPr="00EE678B">
        <w:rPr>
          <w:b/>
        </w:rPr>
        <w:t>&lt;Enter&gt;</w:t>
      </w:r>
    </w:p>
    <w:p w:rsidR="006D16E8" w:rsidRPr="00EE678B" w:rsidRDefault="006D16E8" w:rsidP="009D4294">
      <w:pPr>
        <w:pStyle w:val="ScreenCapture"/>
      </w:pPr>
      <w:r w:rsidRPr="00EE678B">
        <w:t xml:space="preserve">BARCODES ON ACTION PROFILES: YES// </w:t>
      </w:r>
      <w:r w:rsidRPr="00EE678B">
        <w:rPr>
          <w:b/>
        </w:rPr>
        <w:t>&lt;Enter&gt;</w:t>
      </w:r>
    </w:p>
    <w:p w:rsidR="006D16E8" w:rsidRPr="00EE678B" w:rsidRDefault="006D16E8" w:rsidP="009D4294">
      <w:pPr>
        <w:pStyle w:val="ScreenCapture"/>
      </w:pPr>
      <w:r w:rsidRPr="00EE678B">
        <w:t xml:space="preserve">VERIFICATION: YES// </w:t>
      </w:r>
      <w:r w:rsidRPr="00EE678B">
        <w:rPr>
          <w:b/>
        </w:rPr>
        <w:t>&lt;Enter&gt;</w:t>
      </w:r>
    </w:p>
    <w:p w:rsidR="006D16E8" w:rsidRPr="00EE678B" w:rsidRDefault="006D16E8" w:rsidP="009D4294">
      <w:pPr>
        <w:pStyle w:val="ScreenCapture"/>
      </w:pPr>
      <w:r w:rsidRPr="00EE678B">
        <w:t xml:space="preserve">DISPLAY GROUP: OUTPATIENT// </w:t>
      </w:r>
      <w:r w:rsidRPr="00EE678B">
        <w:rPr>
          <w:b/>
        </w:rPr>
        <w:t>&lt;Enter&gt;</w:t>
      </w:r>
    </w:p>
    <w:p w:rsidR="006D16E8" w:rsidRPr="00EE678B" w:rsidRDefault="006D16E8" w:rsidP="009D4294">
      <w:pPr>
        <w:pStyle w:val="ScreenCapture"/>
      </w:pPr>
      <w:r w:rsidRPr="00EE678B">
        <w:t xml:space="preserve">SCREEN PROFILES: YES// </w:t>
      </w:r>
      <w:r w:rsidRPr="00EE678B">
        <w:rPr>
          <w:b/>
        </w:rPr>
        <w:t>&lt;Enter&gt;</w:t>
      </w:r>
    </w:p>
    <w:p w:rsidR="006D16E8" w:rsidRPr="00EE678B" w:rsidRDefault="006D16E8" w:rsidP="009D4294">
      <w:pPr>
        <w:pStyle w:val="ScreenCapture"/>
      </w:pPr>
      <w:r w:rsidRPr="00EE678B">
        <w:t xml:space="preserve">EDIT PATIENT DATA: YES// </w:t>
      </w:r>
      <w:r w:rsidRPr="00EE678B">
        <w:rPr>
          <w:b/>
        </w:rPr>
        <w:t>&lt;Enter&gt;</w:t>
      </w:r>
    </w:p>
    <w:p w:rsidR="006D16E8" w:rsidRPr="00EE678B" w:rsidRDefault="006D16E8" w:rsidP="009D4294">
      <w:pPr>
        <w:pStyle w:val="ScreenCapture"/>
      </w:pPr>
      <w:r w:rsidRPr="00EE678B">
        <w:t xml:space="preserve">EDIT DRUG: YES// </w:t>
      </w:r>
      <w:r w:rsidRPr="00EE678B">
        <w:rPr>
          <w:b/>
        </w:rPr>
        <w:t>&lt;Enter&gt;</w:t>
      </w:r>
    </w:p>
    <w:p w:rsidR="006D16E8" w:rsidRPr="00EE678B" w:rsidRDefault="006D16E8" w:rsidP="009D4294">
      <w:pPr>
        <w:pStyle w:val="ScreenCapture"/>
      </w:pPr>
      <w:r w:rsidRPr="00EE678B">
        <w:t xml:space="preserve">RENEWING RX'S ALLOWED: YES// </w:t>
      </w:r>
      <w:r w:rsidRPr="00EE678B">
        <w:rPr>
          <w:b/>
        </w:rPr>
        <w:t>&lt;Enter&gt;</w:t>
      </w:r>
    </w:p>
    <w:p w:rsidR="006D16E8" w:rsidRPr="00EE678B" w:rsidRDefault="006D16E8" w:rsidP="009D4294">
      <w:pPr>
        <w:pStyle w:val="ScreenCapture"/>
      </w:pPr>
      <w:r w:rsidRPr="00EE678B">
        <w:t xml:space="preserve">PASS MEDS CANCEL: NO// </w:t>
      </w:r>
      <w:r w:rsidRPr="00EE678B">
        <w:rPr>
          <w:b/>
        </w:rPr>
        <w:t>&lt;Enter&gt;</w:t>
      </w:r>
    </w:p>
    <w:p w:rsidR="006D16E8" w:rsidRPr="00EE678B" w:rsidRDefault="006D16E8" w:rsidP="009D4294">
      <w:pPr>
        <w:pStyle w:val="ScreenCapture"/>
      </w:pPr>
      <w:r w:rsidRPr="00EE678B">
        <w:t xml:space="preserve">AUTO SUSPEND: YES// </w:t>
      </w:r>
      <w:r w:rsidRPr="00EE678B">
        <w:rPr>
          <w:b/>
        </w:rPr>
        <w:t>&lt;Enter&gt;</w:t>
      </w:r>
    </w:p>
    <w:p w:rsidR="006D16E8" w:rsidRPr="00EE678B" w:rsidRDefault="006D16E8" w:rsidP="009D4294">
      <w:pPr>
        <w:pStyle w:val="ScreenCapture"/>
      </w:pPr>
      <w:r w:rsidRPr="00EE678B">
        <w:t xml:space="preserve">SHALL COMPUTER ASSIGN RX #S: YES// </w:t>
      </w:r>
      <w:r w:rsidRPr="00EE678B">
        <w:rPr>
          <w:b/>
        </w:rPr>
        <w:t>&lt;Enter&gt;</w:t>
      </w:r>
    </w:p>
    <w:p w:rsidR="006D16E8" w:rsidRPr="00EE678B" w:rsidRDefault="006D16E8" w:rsidP="009D4294">
      <w:pPr>
        <w:pStyle w:val="ScreenCapture"/>
      </w:pPr>
      <w:r w:rsidRPr="00EE678B">
        <w:t xml:space="preserve">PROFILE WITH NEW PRESCRIPTIONS: NO// </w:t>
      </w:r>
      <w:r w:rsidRPr="00EE678B">
        <w:rPr>
          <w:b/>
        </w:rPr>
        <w:t>&lt;Enter&gt;</w:t>
      </w:r>
    </w:p>
    <w:p w:rsidR="006D16E8" w:rsidRPr="00EE678B" w:rsidRDefault="006D16E8" w:rsidP="009D4294">
      <w:pPr>
        <w:pStyle w:val="ScreenCapture"/>
      </w:pPr>
      <w:r w:rsidRPr="00EE678B">
        <w:t xml:space="preserve">SLAVED LABEL PRINTING: YES// </w:t>
      </w:r>
      <w:r w:rsidRPr="00EE678B">
        <w:rPr>
          <w:b/>
        </w:rPr>
        <w:t>&lt;Enter&gt;</w:t>
      </w:r>
    </w:p>
    <w:p w:rsidR="006D16E8" w:rsidRPr="00EE678B" w:rsidRDefault="006D16E8" w:rsidP="009D4294">
      <w:pPr>
        <w:pStyle w:val="ScreenCapture"/>
      </w:pPr>
      <w:r w:rsidRPr="00EE678B">
        <w:t xml:space="preserve">METHADONE PROGRAM: NO// </w:t>
      </w:r>
      <w:r w:rsidRPr="00EE678B">
        <w:rPr>
          <w:b/>
        </w:rPr>
        <w:t>&lt;Enter&gt;</w:t>
      </w:r>
    </w:p>
    <w:p w:rsidR="006D16E8" w:rsidRPr="00EE678B" w:rsidRDefault="006D16E8" w:rsidP="009D4294">
      <w:pPr>
        <w:pStyle w:val="ScreenCapture"/>
      </w:pPr>
      <w:r w:rsidRPr="00EE678B">
        <w:t xml:space="preserve">METHADONE DRUG: METHADONE SOLUTION (METHADOSE)// </w:t>
      </w:r>
      <w:r w:rsidRPr="00EE678B">
        <w:rPr>
          <w:b/>
        </w:rPr>
        <w:t>&lt;Enter&gt;</w:t>
      </w:r>
    </w:p>
    <w:p w:rsidR="006D16E8" w:rsidRPr="00EE678B" w:rsidRDefault="006D16E8" w:rsidP="009D4294">
      <w:pPr>
        <w:pStyle w:val="ScreenCapture"/>
      </w:pPr>
      <w:r w:rsidRPr="00EE678B">
        <w:t xml:space="preserve">DAYS TO PULL FROM SUSPENSE: 2// </w:t>
      </w:r>
      <w:r w:rsidRPr="00EE678B">
        <w:rPr>
          <w:b/>
        </w:rPr>
        <w:t>&lt;Enter&gt;</w:t>
      </w:r>
    </w:p>
    <w:p w:rsidR="006D16E8" w:rsidRPr="00EE678B" w:rsidRDefault="006D16E8" w:rsidP="009D4294">
      <w:pPr>
        <w:pStyle w:val="ScreenCapture"/>
      </w:pPr>
      <w:r w:rsidRPr="00EE678B">
        <w:t xml:space="preserve">DAYS TO PULL SUSPENDED CS CMOP: </w:t>
      </w:r>
      <w:r w:rsidRPr="00EE678B">
        <w:rPr>
          <w:b/>
        </w:rPr>
        <w:t>&lt;Enter&gt;</w:t>
      </w:r>
    </w:p>
    <w:p w:rsidR="006D16E8" w:rsidRPr="00EE678B" w:rsidRDefault="006D16E8" w:rsidP="009D4294">
      <w:pPr>
        <w:pStyle w:val="ScreenCapture"/>
      </w:pPr>
      <w:r w:rsidRPr="00EE678B">
        <w:t xml:space="preserve">RECENTLY DC'D/EXPIRED DAYS: </w:t>
      </w:r>
      <w:r w:rsidRPr="00EE678B">
        <w:rPr>
          <w:b/>
        </w:rPr>
        <w:t>&lt;Enter&gt;</w:t>
      </w:r>
    </w:p>
    <w:p w:rsidR="006D16E8" w:rsidRPr="00EE678B" w:rsidRDefault="006D16E8" w:rsidP="009D4294">
      <w:pPr>
        <w:pStyle w:val="ScreenCapture"/>
      </w:pPr>
      <w:r w:rsidRPr="00EE678B">
        <w:t xml:space="preserve">NEW LABEL STOCK: YES// </w:t>
      </w:r>
      <w:r w:rsidRPr="00EE678B">
        <w:rPr>
          <w:b/>
        </w:rPr>
        <w:t>&lt;Enter&gt;</w:t>
      </w:r>
    </w:p>
    <w:p w:rsidR="006D16E8" w:rsidRPr="00EE678B" w:rsidRDefault="006D16E8" w:rsidP="009D4294">
      <w:pPr>
        <w:pStyle w:val="ScreenCapture"/>
        <w:rPr>
          <w:color w:val="000000"/>
        </w:rPr>
      </w:pPr>
      <w:r w:rsidRPr="00EE678B">
        <w:rPr>
          <w:color w:val="000000"/>
        </w:rPr>
        <w:t>EXTERNAL INTERFACE: SEND ALL ORDERS AND PRINT LABEL</w:t>
      </w:r>
    </w:p>
    <w:p w:rsidR="006D16E8" w:rsidRPr="00EE678B" w:rsidRDefault="006D16E8" w:rsidP="009D4294">
      <w:pPr>
        <w:pStyle w:val="ScreenCapture"/>
      </w:pPr>
      <w:r w:rsidRPr="00EE678B">
        <w:t xml:space="preserve">         // </w:t>
      </w:r>
      <w:r w:rsidRPr="00EE678B">
        <w:rPr>
          <w:b/>
        </w:rPr>
        <w:t>&lt;Enter&gt;</w:t>
      </w:r>
    </w:p>
    <w:p w:rsidR="006D16E8" w:rsidRPr="00EE678B" w:rsidRDefault="006D16E8" w:rsidP="009D4294">
      <w:pPr>
        <w:pStyle w:val="ScreenCapture"/>
      </w:pPr>
      <w:r w:rsidRPr="00EE678B">
        <w:t xml:space="preserve">Select DISPENSING SYSTEM PRINTER: </w:t>
      </w:r>
      <w:r w:rsidRPr="00EE678B">
        <w:rPr>
          <w:b/>
        </w:rPr>
        <w:t>&lt;Enter&gt;</w:t>
      </w:r>
    </w:p>
    <w:p w:rsidR="006D16E8" w:rsidRPr="00EE678B" w:rsidRDefault="006D16E8" w:rsidP="009D4294">
      <w:pPr>
        <w:pStyle w:val="ScreenCapture"/>
      </w:pPr>
      <w:r w:rsidRPr="00EE678B">
        <w:t xml:space="preserve">BLANK LABEL BETWEEN PATIENTS: </w:t>
      </w:r>
      <w:r w:rsidRPr="00EE678B">
        <w:rPr>
          <w:b/>
        </w:rPr>
        <w:t>&lt;Enter&gt;</w:t>
      </w:r>
    </w:p>
    <w:p w:rsidR="006D16E8" w:rsidRPr="00EE678B" w:rsidRDefault="006D16E8" w:rsidP="009D4294">
      <w:pPr>
        <w:pStyle w:val="ScreenCapture"/>
      </w:pPr>
      <w:r w:rsidRPr="00EE678B">
        <w:t xml:space="preserve">VERIFYING PHARMACIST ON LABELS: YES// </w:t>
      </w:r>
      <w:r w:rsidRPr="00EE678B">
        <w:rPr>
          <w:b/>
        </w:rPr>
        <w:t>&lt;Enter&gt;</w:t>
      </w:r>
    </w:p>
    <w:p w:rsidR="006D16E8" w:rsidRPr="00EE678B" w:rsidRDefault="006D16E8" w:rsidP="009D4294">
      <w:pPr>
        <w:pStyle w:val="ScreenCapture"/>
      </w:pPr>
      <w:r w:rsidRPr="00EE678B">
        <w:t xml:space="preserve">AUTOMATED DISPENSE: HL7 V.2.4// </w:t>
      </w:r>
      <w:r w:rsidRPr="00EE678B">
        <w:rPr>
          <w:b/>
        </w:rPr>
        <w:t>&lt;Enter&gt;</w:t>
      </w:r>
    </w:p>
    <w:p w:rsidR="006D16E8" w:rsidRPr="00EE678B" w:rsidRDefault="006D16E8" w:rsidP="009D4294">
      <w:pPr>
        <w:pStyle w:val="ScreenCapture"/>
      </w:pPr>
      <w:r w:rsidRPr="00EE678B">
        <w:t xml:space="preserve">FILE RELEASE DATE/TIME: YES// </w:t>
      </w:r>
      <w:r w:rsidRPr="00EE678B">
        <w:rPr>
          <w:b/>
        </w:rPr>
        <w:t>&lt;Enter&gt;</w:t>
      </w:r>
    </w:p>
    <w:p w:rsidR="006D16E8" w:rsidRPr="00EE678B" w:rsidRDefault="006D16E8" w:rsidP="009D4294">
      <w:pPr>
        <w:pStyle w:val="ScreenCapture"/>
      </w:pPr>
      <w:r w:rsidRPr="00EE678B">
        <w:t xml:space="preserve">ENABLE MASTER FILE UPDATE: </w:t>
      </w:r>
      <w:r w:rsidRPr="00EE678B">
        <w:rPr>
          <w:b/>
        </w:rPr>
        <w:t>&lt;Enter&gt;</w:t>
      </w:r>
    </w:p>
    <w:p w:rsidR="006D16E8" w:rsidRPr="00EE678B" w:rsidRDefault="006D16E8" w:rsidP="009D4294">
      <w:pPr>
        <w:pStyle w:val="ScreenCapture"/>
      </w:pPr>
      <w:r w:rsidRPr="00EE678B">
        <w:t xml:space="preserve">DISPENSE DNS NAME: </w:t>
      </w:r>
      <w:r w:rsidRPr="00EE678B">
        <w:rPr>
          <w:b/>
        </w:rPr>
        <w:t>&lt;Enter&gt;</w:t>
      </w:r>
    </w:p>
    <w:p w:rsidR="006D16E8" w:rsidRPr="00EE678B" w:rsidRDefault="006D16E8" w:rsidP="009D4294">
      <w:pPr>
        <w:pStyle w:val="ScreenCapture"/>
      </w:pPr>
      <w:r w:rsidRPr="00EE678B">
        <w:t xml:space="preserve">DISPENSE DNS PORT: </w:t>
      </w:r>
      <w:r w:rsidRPr="00EE678B">
        <w:rPr>
          <w:b/>
        </w:rPr>
        <w:t>&lt;Enter&gt;</w:t>
      </w:r>
    </w:p>
    <w:p w:rsidR="006D16E8" w:rsidRPr="00EE678B" w:rsidRDefault="006D16E8" w:rsidP="009D4294">
      <w:pPr>
        <w:pStyle w:val="ScreenCapture"/>
      </w:pPr>
      <w:r w:rsidRPr="00EE678B">
        <w:t xml:space="preserve">Select CPRS ORDERING INSTITUTION: TROY// </w:t>
      </w:r>
      <w:r w:rsidRPr="00EE678B">
        <w:rPr>
          <w:b/>
        </w:rPr>
        <w:t>&lt;Enter&gt;</w:t>
      </w:r>
    </w:p>
    <w:p w:rsidR="006D16E8" w:rsidRPr="00EE678B" w:rsidRDefault="006D16E8" w:rsidP="009D4294">
      <w:pPr>
        <w:pStyle w:val="ScreenCapture"/>
      </w:pPr>
      <w:r w:rsidRPr="00EE678B">
        <w:t xml:space="preserve">  CPRS ORDERING INSTITUTION: TROY// </w:t>
      </w:r>
      <w:r w:rsidRPr="00EE678B">
        <w:rPr>
          <w:b/>
        </w:rPr>
        <w:t>&lt;Enter&gt;</w:t>
      </w:r>
    </w:p>
    <w:p w:rsidR="006D16E8" w:rsidRPr="00EE678B" w:rsidRDefault="006D16E8" w:rsidP="009D4294">
      <w:pPr>
        <w:pStyle w:val="ScreenCapture"/>
      </w:pPr>
      <w:r w:rsidRPr="00EE678B">
        <w:t xml:space="preserve">  LOGICAL LINK: </w:t>
      </w:r>
      <w:r w:rsidRPr="00EE678B">
        <w:rPr>
          <w:b/>
        </w:rPr>
        <w:t>&lt;Enter&gt;</w:t>
      </w:r>
    </w:p>
    <w:p w:rsidR="006D16E8" w:rsidRPr="00EE678B" w:rsidRDefault="006D16E8" w:rsidP="009D4294">
      <w:pPr>
        <w:pStyle w:val="ScreenCapture"/>
      </w:pPr>
      <w:r w:rsidRPr="00EE678B">
        <w:t xml:space="preserve">Select CPRS ORDERING INSTITUTION: </w:t>
      </w:r>
      <w:r w:rsidRPr="00EE678B">
        <w:rPr>
          <w:b/>
        </w:rPr>
        <w:t>&lt;Enter&gt;</w:t>
      </w:r>
    </w:p>
    <w:p w:rsidR="006D16E8" w:rsidRPr="00EE678B" w:rsidRDefault="006D16E8" w:rsidP="009D4294">
      <w:pPr>
        <w:pStyle w:val="ScreenCapture"/>
      </w:pPr>
      <w:r w:rsidRPr="00EE678B">
        <w:t xml:space="preserve">RELATED INSTITUTION: ALBANY// </w:t>
      </w:r>
      <w:r w:rsidRPr="00EE678B">
        <w:rPr>
          <w:b/>
        </w:rPr>
        <w:t>&lt;Enter&gt;</w:t>
      </w:r>
    </w:p>
    <w:p w:rsidR="006D16E8" w:rsidRPr="00EE678B" w:rsidRDefault="006D16E8" w:rsidP="009D4294">
      <w:pPr>
        <w:pStyle w:val="ScreenCapture"/>
      </w:pPr>
      <w:r w:rsidRPr="00EE678B">
        <w:t xml:space="preserve">NPI INSTITUTION: </w:t>
      </w:r>
      <w:r w:rsidRPr="00EE678B">
        <w:rPr>
          <w:b/>
        </w:rPr>
        <w:t>&lt;Enter&gt;</w:t>
      </w:r>
    </w:p>
    <w:p w:rsidR="006D16E8" w:rsidRPr="00EE678B" w:rsidRDefault="006D16E8" w:rsidP="009D4294">
      <w:pPr>
        <w:pStyle w:val="ScreenCapture"/>
      </w:pPr>
      <w:r w:rsidRPr="00EE678B">
        <w:t xml:space="preserve">LABEL/PROFILE MONITOR MAX: 1000// </w:t>
      </w:r>
      <w:r w:rsidRPr="00EE678B">
        <w:rPr>
          <w:b/>
        </w:rPr>
        <w:t>&lt;Enter&gt;</w:t>
      </w:r>
    </w:p>
    <w:p w:rsidR="006D16E8" w:rsidRPr="00EE678B" w:rsidRDefault="006D16E8" w:rsidP="009D4294">
      <w:pPr>
        <w:pStyle w:val="ScreenCapture"/>
      </w:pPr>
      <w:r w:rsidRPr="00EE678B">
        <w:t xml:space="preserve">NARCOTICS NUMBERED DIFFERENTLY: YES// </w:t>
      </w:r>
      <w:r w:rsidRPr="00EE678B">
        <w:rPr>
          <w:b/>
        </w:rPr>
        <w:t>&lt;Enter&gt;</w:t>
      </w:r>
    </w:p>
    <w:p w:rsidR="006D16E8" w:rsidRPr="00EE678B" w:rsidRDefault="006D16E8" w:rsidP="009D4294">
      <w:pPr>
        <w:pStyle w:val="ScreenCapture"/>
      </w:pPr>
      <w:r w:rsidRPr="00EE678B">
        <w:t xml:space="preserve">NARCOTIC LOWER BOUND: 10000// </w:t>
      </w:r>
      <w:r w:rsidRPr="00EE678B">
        <w:rPr>
          <w:b/>
        </w:rPr>
        <w:t>&lt;Enter&gt;</w:t>
      </w:r>
    </w:p>
    <w:p w:rsidR="006D16E8" w:rsidRPr="00EE678B" w:rsidRDefault="006D16E8" w:rsidP="009D4294">
      <w:pPr>
        <w:pStyle w:val="ScreenCapture"/>
      </w:pPr>
      <w:r w:rsidRPr="00EE678B">
        <w:t xml:space="preserve">NARCOTIC UPPER BOUND: 99999// </w:t>
      </w:r>
      <w:r w:rsidRPr="00EE678B">
        <w:rPr>
          <w:b/>
        </w:rPr>
        <w:t>&lt;Enter&gt;</w:t>
      </w:r>
    </w:p>
    <w:p w:rsidR="006D16E8" w:rsidRPr="00EE678B" w:rsidRDefault="006D16E8" w:rsidP="009D4294">
      <w:pPr>
        <w:pStyle w:val="ScreenCapture"/>
      </w:pPr>
      <w:r w:rsidRPr="00EE678B">
        <w:t xml:space="preserve">PRESCRIPTION # LOWER BOUND: 100000999// </w:t>
      </w:r>
      <w:r w:rsidRPr="00EE678B">
        <w:rPr>
          <w:b/>
        </w:rPr>
        <w:t>&lt;Enter&gt;</w:t>
      </w:r>
    </w:p>
    <w:p w:rsidR="006D16E8" w:rsidRPr="00EE678B" w:rsidRDefault="006D16E8" w:rsidP="009D4294">
      <w:pPr>
        <w:pStyle w:val="ScreenCapture"/>
      </w:pPr>
      <w:r w:rsidRPr="00EE678B">
        <w:t xml:space="preserve">PRESCRIPTION # UPPER BOUND: 500000000// </w:t>
      </w:r>
      <w:r w:rsidRPr="00EE678B">
        <w:rPr>
          <w:b/>
        </w:rPr>
        <w:t>&lt;Enter&gt;</w:t>
      </w:r>
    </w:p>
    <w:p w:rsidR="006D16E8" w:rsidRPr="00EE678B" w:rsidRDefault="006D16E8" w:rsidP="009D4294">
      <w:pPr>
        <w:pStyle w:val="ScreenCapture"/>
        <w:rPr>
          <w:b/>
        </w:rPr>
      </w:pPr>
      <w:r w:rsidRPr="00EE678B">
        <w:t xml:space="preserve">IB SERVICE/SECTION: PHARMACY//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NARRATIVE FOR COPAY DOCUMENT:</w:t>
      </w:r>
      <w:r w:rsidRPr="00EE678B">
        <w:rPr>
          <w:b/>
        </w:rPr>
        <w:t xml:space="preserve"> &lt;Enter&gt;</w:t>
      </w:r>
    </w:p>
    <w:p w:rsidR="006D16E8" w:rsidRPr="00EE678B" w:rsidRDefault="006D16E8" w:rsidP="009D4294">
      <w:pPr>
        <w:pStyle w:val="ScreenCapture"/>
      </w:pPr>
    </w:p>
    <w:p w:rsidR="006D16E8" w:rsidRPr="00EE678B" w:rsidRDefault="006D16E8" w:rsidP="009D4294">
      <w:pPr>
        <w:pStyle w:val="ScreenCapture"/>
      </w:pPr>
      <w:r w:rsidRPr="00EE678B">
        <w:t>The copay narrative displays here.</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p>
    <w:p w:rsidR="006D16E8" w:rsidRPr="00EE678B" w:rsidRDefault="006D16E8" w:rsidP="009D4294">
      <w:pPr>
        <w:pStyle w:val="ScreenCapture"/>
      </w:pPr>
      <w:r w:rsidRPr="00EE678B">
        <w:t>NARRATIVE REFILLABLE RX:</w:t>
      </w:r>
    </w:p>
    <w:p w:rsidR="006D16E8" w:rsidRPr="00EE678B" w:rsidRDefault="006D16E8" w:rsidP="009D4294">
      <w:pPr>
        <w:pStyle w:val="ScreenCapture"/>
      </w:pPr>
      <w:r w:rsidRPr="00EE678B">
        <w:t>**************************************************************************</w:t>
      </w:r>
    </w:p>
    <w:p w:rsidR="006D16E8" w:rsidRPr="00EE678B" w:rsidRDefault="006D16E8" w:rsidP="009D4294">
      <w:pPr>
        <w:pStyle w:val="ScreenCapture"/>
      </w:pPr>
      <w:r w:rsidRPr="00EE678B">
        <w:t>The narrative for refillable RXs displays here.</w:t>
      </w:r>
    </w:p>
    <w:p w:rsidR="006D16E8" w:rsidRPr="00EE678B" w:rsidRDefault="006D16E8" w:rsidP="009D4294">
      <w:pPr>
        <w:pStyle w:val="ScreenCapture"/>
      </w:pPr>
    </w:p>
    <w:p w:rsidR="006D16E8" w:rsidRPr="00EE678B" w:rsidRDefault="006D16E8" w:rsidP="009D4294">
      <w:pPr>
        <w:pStyle w:val="ScreenCapture"/>
      </w:pPr>
      <w:r w:rsidRPr="00EE678B">
        <w:t>*************************************************************************</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r w:rsidRPr="00EE678B">
        <w:rPr>
          <w:b/>
        </w:rPr>
        <w:t>&lt;Enter&gt;</w:t>
      </w:r>
    </w:p>
    <w:p w:rsidR="006D16E8" w:rsidRPr="00EE678B" w:rsidRDefault="006D16E8" w:rsidP="009D4294">
      <w:pPr>
        <w:pStyle w:val="ScreenCapture"/>
      </w:pPr>
      <w:r w:rsidRPr="00EE678B">
        <w:t>NARRATIVE NON-REFILLABLE RX:. . .</w:t>
      </w:r>
    </w:p>
    <w:p w:rsidR="006D16E8" w:rsidRPr="00EE678B" w:rsidRDefault="006D16E8" w:rsidP="009D4294">
      <w:pPr>
        <w:pStyle w:val="ScreenCapture"/>
      </w:pPr>
      <w:r w:rsidRPr="00EE678B">
        <w:t xml:space="preserve">       . . .</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The narrative for non-refillable RXs displays here.</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w:t>
      </w:r>
    </w:p>
    <w:p w:rsidR="006D16E8" w:rsidRPr="00EE678B" w:rsidRDefault="006D16E8" w:rsidP="009D4294">
      <w:pPr>
        <w:pStyle w:val="ScreenCapture"/>
      </w:pPr>
    </w:p>
    <w:p w:rsidR="006D16E8" w:rsidRPr="00EE678B" w:rsidRDefault="006D16E8" w:rsidP="009D4294">
      <w:pPr>
        <w:pStyle w:val="ScreenCapture"/>
      </w:pPr>
      <w:r w:rsidRPr="00EE678B">
        <w:t xml:space="preserve">  Edit? NO// </w:t>
      </w:r>
      <w:r w:rsidRPr="00EE678B">
        <w:rPr>
          <w:b/>
        </w:rPr>
        <w:t>&lt;Enter&gt;</w:t>
      </w:r>
    </w:p>
    <w:p w:rsidR="006D16E8" w:rsidRPr="00EE678B" w:rsidRDefault="006D16E8" w:rsidP="009D4294">
      <w:pPr>
        <w:pStyle w:val="ScreenCapture"/>
      </w:pPr>
      <w:r w:rsidRPr="00EE678B">
        <w:t xml:space="preserve">LOGICAL LINK: </w:t>
      </w:r>
      <w:r w:rsidRPr="00EE678B">
        <w:rPr>
          <w:b/>
        </w:rPr>
        <w:t>&lt;Enter&gt;</w:t>
      </w:r>
    </w:p>
    <w:p w:rsidR="006D16E8" w:rsidRPr="00EE678B" w:rsidRDefault="006D16E8" w:rsidP="009D4294">
      <w:pPr>
        <w:pStyle w:val="ScreenCapture"/>
      </w:pPr>
      <w:r w:rsidRPr="00EE678B">
        <w:t xml:space="preserve">PROCESS AUTO REFILLS FOR INPAT: NO// </w:t>
      </w:r>
      <w:r w:rsidRPr="00EE678B">
        <w:rPr>
          <w:b/>
        </w:rPr>
        <w:t>&lt;Enter&gt;</w:t>
      </w:r>
    </w:p>
    <w:p w:rsidR="006D16E8" w:rsidRPr="00EE678B" w:rsidRDefault="006D16E8" w:rsidP="009D4294">
      <w:pPr>
        <w:pStyle w:val="ScreenCapture"/>
      </w:pPr>
      <w:r w:rsidRPr="00EE678B">
        <w:t xml:space="preserve">PROCESS AUTO REFILLS FOR CNH: NO//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Outpatient System Parameters</w:t>
      </w:r>
    </w:p>
    <w:p w:rsidR="006D16E8" w:rsidRPr="00EE678B" w:rsidRDefault="006D16E8" w:rsidP="009D4294">
      <w:pPr>
        <w:pStyle w:val="ScreenCapture"/>
      </w:pPr>
    </w:p>
    <w:p w:rsidR="006D16E8" w:rsidRPr="00EE678B" w:rsidRDefault="006D16E8" w:rsidP="009D4294">
      <w:pPr>
        <w:pStyle w:val="ScreenCapture"/>
      </w:pPr>
      <w:r w:rsidRPr="00EE678B">
        <w:t xml:space="preserve">DEFAULT OUTPATIENT SITE: JAN// </w:t>
      </w:r>
      <w:r w:rsidRPr="00EE678B">
        <w:rPr>
          <w:b/>
        </w:rPr>
        <w:t>&lt;Enter&gt;</w:t>
      </w:r>
    </w:p>
    <w:p w:rsidR="006D16E8" w:rsidRPr="00EE678B" w:rsidRDefault="006D16E8" w:rsidP="009D4294">
      <w:pPr>
        <w:pStyle w:val="ScreenCapture"/>
      </w:pPr>
      <w:r w:rsidRPr="00EE678B">
        <w:t xml:space="preserve">ADMISSION CANCEL OF RXS: YES// </w:t>
      </w:r>
      <w:r w:rsidRPr="00EE678B">
        <w:rPr>
          <w:b/>
        </w:rPr>
        <w:t>&lt;Enter&gt;</w:t>
      </w:r>
    </w:p>
    <w:p w:rsidR="006D16E8" w:rsidRPr="00EE678B" w:rsidRDefault="006D16E8" w:rsidP="009D4294">
      <w:pPr>
        <w:pStyle w:val="ScreenCapture"/>
      </w:pPr>
      <w:r w:rsidRPr="00EE678B">
        <w:t xml:space="preserve">Select EXEMPT WARD FROM AUTOCANCEL: NHCU// </w:t>
      </w:r>
      <w:r w:rsidRPr="00EE678B">
        <w:rPr>
          <w:b/>
        </w:rPr>
        <w:t>&lt;Enter&gt;</w:t>
      </w:r>
    </w:p>
    <w:p w:rsidR="006D16E8" w:rsidRPr="00EE678B" w:rsidRDefault="006D16E8" w:rsidP="009D4294">
      <w:pPr>
        <w:pStyle w:val="ScreenCapture"/>
      </w:pPr>
      <w:r w:rsidRPr="00EE678B">
        <w:t xml:space="preserve">DAYS PRINTED RX STAYS IN 52.5: 7// </w:t>
      </w:r>
      <w:r w:rsidRPr="00EE678B">
        <w:rPr>
          <w:b/>
        </w:rPr>
        <w:t>&lt;Enter&gt;</w:t>
      </w:r>
    </w:p>
    <w:p w:rsidR="006D16E8" w:rsidRPr="00EE678B" w:rsidRDefault="006D16E8" w:rsidP="009D4294">
      <w:pPr>
        <w:pStyle w:val="ScreenCapture"/>
      </w:pPr>
      <w:r w:rsidRPr="00EE678B">
        <w:t xml:space="preserve">POLYPHARMACY W/ACTION PROFILE: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Currently 'INTERDIVISIONAL' processing 'is' allowed.</w:t>
      </w:r>
    </w:p>
    <w:p w:rsidR="006D16E8" w:rsidRPr="00EE678B" w:rsidRDefault="006D16E8" w:rsidP="009D4294">
      <w:pPr>
        <w:pStyle w:val="ScreenCapture"/>
      </w:pPr>
      <w:r w:rsidRPr="00EE678B">
        <w:t xml:space="preserve">    Do you want to change this? : N// </w:t>
      </w:r>
      <w:r w:rsidRPr="00EE678B">
        <w:rPr>
          <w:b/>
        </w:rPr>
        <w:t xml:space="preserve">&lt;Enter&gt;  </w:t>
      </w:r>
      <w:r w:rsidRPr="00EE678B">
        <w:t>O</w:t>
      </w:r>
    </w:p>
    <w:p w:rsidR="006D16E8" w:rsidRPr="00EE678B" w:rsidRDefault="006D16E8" w:rsidP="009D4294">
      <w:pPr>
        <w:pStyle w:val="ScreenCapture"/>
      </w:pPr>
    </w:p>
    <w:p w:rsidR="006D16E8" w:rsidRPr="00EE678B" w:rsidRDefault="006D16E8" w:rsidP="009D4294">
      <w:pPr>
        <w:pStyle w:val="ScreenCapture"/>
      </w:pPr>
      <w:r w:rsidRPr="00EE678B">
        <w:t xml:space="preserve"> This question involves the following prompt:</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'RX is from another division.  Continue? (Y/N)'</w:t>
      </w:r>
    </w:p>
    <w:p w:rsidR="006D16E8" w:rsidRPr="00EE678B" w:rsidRDefault="006D16E8" w:rsidP="009D4294">
      <w:pPr>
        <w:pStyle w:val="ScreenCapture"/>
      </w:pPr>
      <w:r w:rsidRPr="00EE678B">
        <w:t xml:space="preserve"> </w:t>
      </w:r>
    </w:p>
    <w:p w:rsidR="006D16E8" w:rsidRPr="00EE678B" w:rsidRDefault="006D16E8" w:rsidP="009D4294">
      <w:pPr>
        <w:pStyle w:val="ScreenCapture"/>
      </w:pPr>
      <w:r w:rsidRPr="00EE678B">
        <w:t>Do you want this prompt to appear</w:t>
      </w:r>
    </w:p>
    <w:p w:rsidR="006D16E8" w:rsidRPr="00EE678B" w:rsidRDefault="006D16E8" w:rsidP="009D4294">
      <w:pPr>
        <w:pStyle w:val="ScreenCapture"/>
      </w:pPr>
      <w:r w:rsidRPr="00EE678B">
        <w:t xml:space="preserve">whenever an action is attempted on the prescription: Y// </w:t>
      </w:r>
      <w:r w:rsidRPr="00EE678B">
        <w:rPr>
          <w:b/>
        </w:rPr>
        <w:t xml:space="preserve">&lt;Enter&gt; </w:t>
      </w:r>
      <w:r w:rsidRPr="00EE678B">
        <w:t>ES</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Do you want all refill request forms to be processed</w:t>
      </w:r>
    </w:p>
    <w:p w:rsidR="006D16E8" w:rsidRPr="00EE678B" w:rsidRDefault="006D16E8" w:rsidP="009D4294">
      <w:pPr>
        <w:pStyle w:val="ScreenCapture"/>
      </w:pPr>
      <w:r w:rsidRPr="00EE678B">
        <w:t xml:space="preserve">at a particular division?: Y// </w:t>
      </w:r>
      <w:r w:rsidRPr="00EE678B">
        <w:rPr>
          <w:b/>
        </w:rPr>
        <w:t xml:space="preserve">&lt;Enter&gt; </w:t>
      </w:r>
      <w:r w:rsidRPr="00EE678B">
        <w:t>ES</w:t>
      </w:r>
    </w:p>
    <w:p w:rsidR="006D16E8" w:rsidRPr="00EE678B" w:rsidRDefault="006D16E8" w:rsidP="009D4294">
      <w:pPr>
        <w:pStyle w:val="ScreenCapture"/>
      </w:pPr>
    </w:p>
    <w:p w:rsidR="006D16E8" w:rsidRPr="00EE678B" w:rsidRDefault="006D16E8" w:rsidP="009D4294">
      <w:pPr>
        <w:pStyle w:val="ScreenCapture"/>
      </w:pPr>
      <w:r w:rsidRPr="00EE678B">
        <w:t xml:space="preserve">Choose REFILL division: Cindy//  </w:t>
      </w:r>
      <w:r w:rsidRPr="00EE678B">
        <w:rPr>
          <w:b/>
        </w:rPr>
        <w:t>&lt;Enter&gt;</w:t>
      </w:r>
      <w:r w:rsidRPr="00EE678B">
        <w:t xml:space="preserve">   043  </w:t>
      </w:r>
    </w:p>
    <w:p w:rsidR="006D16E8" w:rsidRPr="00EE678B" w:rsidRDefault="006D16E8" w:rsidP="009D4294">
      <w:pPr>
        <w:pStyle w:val="ScreenCapture"/>
      </w:pPr>
    </w:p>
    <w:p w:rsidR="006D16E8" w:rsidRPr="00EE678B" w:rsidRDefault="006D16E8" w:rsidP="009D4294">
      <w:pPr>
        <w:pStyle w:val="ScreenCapture"/>
      </w:pPr>
      <w:r w:rsidRPr="00EE678B">
        <w:t>Initialization of 'INTERDIVISIONAL PROCESSING' is complete.</w:t>
      </w:r>
    </w:p>
    <w:p w:rsidR="006D16E8" w:rsidRPr="00EE678B" w:rsidRDefault="006D16E8" w:rsidP="009D4294">
      <w:pPr>
        <w:pStyle w:val="ScreenCapture"/>
      </w:pPr>
    </w:p>
    <w:p w:rsidR="006D16E8" w:rsidRPr="00EE678B" w:rsidRDefault="006D16E8" w:rsidP="009D4294">
      <w:pPr>
        <w:pStyle w:val="ScreenCapture"/>
      </w:pPr>
      <w:r w:rsidRPr="00EE678B">
        <w:t>Select SITE NAME:</w:t>
      </w:r>
    </w:p>
    <w:p w:rsidR="00FC1777" w:rsidRDefault="00FC1777" w:rsidP="00577473">
      <w:pPr>
        <w:pStyle w:val="BodyTex"/>
      </w:pPr>
      <w:bookmarkStart w:id="2199" w:name="_Toc345316316"/>
      <w:bookmarkStart w:id="2200" w:name="_Toc280701180"/>
      <w:bookmarkStart w:id="2201" w:name="_Toc299044351"/>
      <w:bookmarkStart w:id="2202" w:name="_Toc280853520"/>
      <w:bookmarkStart w:id="2203" w:name="_Toc303286099"/>
      <w:bookmarkStart w:id="2204" w:name="_Toc339961982"/>
      <w:bookmarkStart w:id="2205" w:name="_Toc339962503"/>
      <w:bookmarkStart w:id="2206" w:name="_Toc340138641"/>
      <w:bookmarkStart w:id="2207" w:name="_Toc340138919"/>
      <w:bookmarkStart w:id="2208" w:name="_Toc340139191"/>
      <w:bookmarkStart w:id="2209" w:name="_Toc340143812"/>
      <w:bookmarkStart w:id="2210" w:name="_Toc340144069"/>
    </w:p>
    <w:p w:rsidR="00EE2D54" w:rsidRPr="001466D2" w:rsidRDefault="00EE2D54" w:rsidP="00717523">
      <w:pPr>
        <w:pStyle w:val="Heading3"/>
        <w:spacing w:before="240"/>
      </w:pPr>
      <w:bookmarkStart w:id="2211" w:name="P408_64"/>
      <w:bookmarkStart w:id="2212" w:name="Upper_bound_warning_start"/>
      <w:bookmarkStart w:id="2213" w:name="_Toc524010851"/>
      <w:bookmarkStart w:id="2214" w:name="_Toc4140365"/>
      <w:bookmarkEnd w:id="2199"/>
      <w:bookmarkEnd w:id="2211"/>
      <w:bookmarkEnd w:id="2212"/>
      <w:r w:rsidRPr="001466D2">
        <w:t>PSO RX Numbering Warning</w:t>
      </w:r>
      <w:bookmarkEnd w:id="2213"/>
      <w:bookmarkEnd w:id="2214"/>
      <w:r w:rsidRPr="001466D2">
        <w:fldChar w:fldCharType="begin"/>
      </w:r>
      <w:r w:rsidRPr="001466D2">
        <w:instrText xml:space="preserve"> XE "PSO RX Numbering Warnin</w:instrText>
      </w:r>
      <w:r w:rsidRPr="001466D2">
        <w:rPr>
          <w:iCs/>
        </w:rPr>
        <w:instrText>g</w:instrText>
      </w:r>
      <w:r w:rsidRPr="001466D2">
        <w:instrText>"</w:instrText>
      </w:r>
      <w:r w:rsidRPr="001466D2">
        <w:fldChar w:fldCharType="end"/>
      </w:r>
    </w:p>
    <w:p w:rsidR="00EE2D54" w:rsidRPr="001466D2" w:rsidRDefault="00EE2D54" w:rsidP="00EE2D54">
      <w:pPr>
        <w:pStyle w:val="Manual-optionname"/>
        <w:keepNext w:val="0"/>
      </w:pPr>
      <w:r w:rsidRPr="001466D2">
        <w:t>[PSO RX NUMBERING WARNING]</w:t>
      </w:r>
    </w:p>
    <w:p w:rsidR="00EE2D54" w:rsidRPr="001466D2" w:rsidRDefault="00EE2D54" w:rsidP="00EE2D54">
      <w:pPr>
        <w:pStyle w:val="Manual-bodytext"/>
        <w:rPr>
          <w:lang w:val="en-US"/>
        </w:rPr>
      </w:pPr>
    </w:p>
    <w:p w:rsidR="00EE2D54" w:rsidRPr="001466D2" w:rsidRDefault="00EE2D54" w:rsidP="00EE2D54">
      <w:pPr>
        <w:rPr>
          <w:iCs/>
        </w:rPr>
      </w:pPr>
      <w:r w:rsidRPr="001466D2">
        <w:rPr>
          <w:color w:val="000000"/>
          <w:szCs w:val="20"/>
        </w:rPr>
        <w:t>The PSO RX Numbering Warning [</w:t>
      </w:r>
      <w:r w:rsidRPr="001466D2">
        <w:t>PSO RX NUMBERING WARNING</w:t>
      </w:r>
      <w:r w:rsidRPr="001466D2">
        <w:rPr>
          <w:color w:val="000000"/>
          <w:szCs w:val="20"/>
        </w:rPr>
        <w:t xml:space="preserve">] option  </w:t>
      </w:r>
      <w:r w:rsidRPr="001466D2">
        <w:rPr>
          <w:iCs/>
        </w:rPr>
        <w:t xml:space="preserve">searches the prescription number ranges for all active sites in the OUTPATIENT SITE file (#59) and generates a MailMan message to the PHARMACY SUPERVISORS mail group when </w:t>
      </w:r>
      <w:r w:rsidRPr="001466D2">
        <w:rPr>
          <w:color w:val="000000"/>
          <w:szCs w:val="20"/>
        </w:rPr>
        <w:t xml:space="preserve">one or more Outpatient Pharmacy sites </w:t>
      </w:r>
      <w:r w:rsidRPr="001466D2">
        <w:rPr>
          <w:iCs/>
        </w:rPr>
        <w:t>in a multi-divisional facility</w:t>
      </w:r>
      <w:r w:rsidRPr="001466D2">
        <w:rPr>
          <w:color w:val="000000"/>
          <w:szCs w:val="20"/>
        </w:rPr>
        <w:t xml:space="preserve"> are approaching the upper limit of the defined prescription numbering series</w:t>
      </w:r>
      <w:r w:rsidRPr="001466D2">
        <w:rPr>
          <w:iCs/>
        </w:rPr>
        <w:t xml:space="preserve">. This option </w:t>
      </w:r>
      <w:r w:rsidRPr="001466D2">
        <w:rPr>
          <w:color w:val="000000"/>
          <w:szCs w:val="20"/>
        </w:rPr>
        <w:t>is scheduled to run as a nightly job at 03:01.</w:t>
      </w:r>
      <w:r w:rsidRPr="001466D2">
        <w:rPr>
          <w:iCs/>
        </w:rPr>
        <w:t xml:space="preserve"> </w:t>
      </w:r>
      <w:r w:rsidRPr="001466D2">
        <w:rPr>
          <w:color w:val="000000"/>
          <w:szCs w:val="20"/>
        </w:rPr>
        <w:t>This warning is intended to prevent an unintentional shutdown of prescription processing that will occur if the pharmacy reaches the upper limit of the numbering series.</w:t>
      </w:r>
    </w:p>
    <w:p w:rsidR="00EE2D54" w:rsidRPr="001466D2" w:rsidRDefault="00EE2D54" w:rsidP="00EE2D54">
      <w:pPr>
        <w:rPr>
          <w:iCs/>
        </w:rPr>
      </w:pPr>
    </w:p>
    <w:p w:rsidR="00EE2D54" w:rsidRPr="001466D2" w:rsidRDefault="00EE2D54" w:rsidP="00EE2D54">
      <w:pPr>
        <w:rPr>
          <w:color w:val="000000"/>
          <w:szCs w:val="20"/>
        </w:rPr>
      </w:pPr>
      <w:r w:rsidRPr="001466D2">
        <w:rPr>
          <w:color w:val="000000"/>
          <w:szCs w:val="20"/>
        </w:rPr>
        <w:t>Most VA facilities use separate numbering systems for Narcotic and non-Narcotic medications. If Narcotics are numbered separately, then the warning will include information about the upper limit for Narcotics. If Narcotics are not numbered separately, then they are grouped with non-Narcotic medications. Information specific to Narcotics numbering is only tracked and displayed if Narcotics are numbered separately.</w:t>
      </w:r>
    </w:p>
    <w:p w:rsidR="00EE2D54" w:rsidRPr="001466D2" w:rsidRDefault="00EE2D54" w:rsidP="00EE2D54">
      <w:pPr>
        <w:rPr>
          <w:color w:val="000000"/>
          <w:szCs w:val="20"/>
        </w:rPr>
      </w:pPr>
    </w:p>
    <w:p w:rsidR="00EE2D54" w:rsidRPr="001466D2" w:rsidRDefault="00EE2D54" w:rsidP="00EE2D54">
      <w:pPr>
        <w:rPr>
          <w:color w:val="000000"/>
          <w:szCs w:val="20"/>
        </w:rPr>
      </w:pPr>
      <w:r w:rsidRPr="001466D2">
        <w:rPr>
          <w:iCs/>
        </w:rPr>
        <w:t>The PHARMACY SUPERVISORS mail group must be populated with those individuals responsible for modifying the prescription numbering range at each active Outpatient Pharmacy site.</w:t>
      </w:r>
      <w:r w:rsidRPr="001466D2">
        <w:rPr>
          <w:color w:val="000000"/>
          <w:szCs w:val="20"/>
        </w:rPr>
        <w:t xml:space="preserve"> </w:t>
      </w:r>
    </w:p>
    <w:p w:rsidR="00EE2D54" w:rsidRPr="001466D2" w:rsidRDefault="00EE2D54" w:rsidP="00EE2D54">
      <w:pPr>
        <w:rPr>
          <w:color w:val="000000"/>
          <w:szCs w:val="20"/>
        </w:rPr>
      </w:pPr>
    </w:p>
    <w:p w:rsidR="00EE2D54" w:rsidRPr="001466D2" w:rsidRDefault="00EE2D54" w:rsidP="00EE2D54">
      <w:pPr>
        <w:rPr>
          <w:iCs/>
        </w:rPr>
      </w:pPr>
      <w:r w:rsidRPr="001466D2">
        <w:rPr>
          <w:iCs/>
        </w:rPr>
        <w:t>The warning message contains information about each site in a multi-divisional facility where the upper-limit of the prescription numbering series is approaching. Information for all sites approaching the upper limit of a defined numbering series is included in the warning message.</w:t>
      </w:r>
    </w:p>
    <w:p w:rsidR="00EE2D54" w:rsidRPr="001466D2" w:rsidRDefault="00EE2D54" w:rsidP="00EE2D54">
      <w:pPr>
        <w:rPr>
          <w:iCs/>
        </w:rPr>
      </w:pPr>
    </w:p>
    <w:p w:rsidR="00EE2D54" w:rsidRPr="001466D2" w:rsidRDefault="00EE2D54" w:rsidP="00EE2D54">
      <w:pPr>
        <w:pStyle w:val="ExampleHeading"/>
      </w:pPr>
      <w:r w:rsidRPr="001466D2">
        <w:t>Example: MailMan message sent to PHARMACY SUPERVISORS</w:t>
      </w:r>
    </w:p>
    <w:p w:rsidR="00EE2D54" w:rsidRPr="001466D2" w:rsidRDefault="00EE2D54" w:rsidP="00EE2D54">
      <w:pPr>
        <w:pStyle w:val="ScreenCapture"/>
        <w:keepNext/>
      </w:pPr>
      <w:r w:rsidRPr="001466D2">
        <w:t>LIMIT: 1000</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CHEYENNE VAM&amp;ROC</w:t>
      </w:r>
    </w:p>
    <w:p w:rsidR="00EE2D54" w:rsidRPr="001466D2" w:rsidRDefault="00EE2D54" w:rsidP="00EE2D54">
      <w:pPr>
        <w:pStyle w:val="ScreenCapture"/>
      </w:pPr>
      <w:r w:rsidRPr="001466D2">
        <w:t>NARCOTIC LOWER BOUND       : 800000</w:t>
      </w:r>
    </w:p>
    <w:p w:rsidR="00EE2D54" w:rsidRPr="001466D2" w:rsidRDefault="00EE2D54" w:rsidP="00EE2D54">
      <w:pPr>
        <w:pStyle w:val="ScreenCapture"/>
      </w:pPr>
      <w:r w:rsidRPr="001466D2">
        <w:t>NARCOTIC UPPER BOUND       : 892661</w:t>
      </w:r>
    </w:p>
    <w:p w:rsidR="00EE2D54" w:rsidRPr="001466D2" w:rsidRDefault="00EE2D54" w:rsidP="00EE2D54">
      <w:pPr>
        <w:pStyle w:val="ScreenCapture"/>
      </w:pPr>
      <w:r w:rsidRPr="001466D2">
        <w:t>LAST NARCOTIC ISSUED       : 891662</w:t>
      </w:r>
    </w:p>
    <w:p w:rsidR="00EE2D54" w:rsidRPr="001466D2" w:rsidRDefault="00EE2D54" w:rsidP="00EE2D54">
      <w:pPr>
        <w:pStyle w:val="ScreenCapture"/>
      </w:pPr>
      <w:r w:rsidRPr="001466D2">
        <w:t>There are 999 Numbers left, a new series needs to be defined.</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CHEYENNE VAM&amp;ROC</w:t>
      </w:r>
    </w:p>
    <w:p w:rsidR="00EE2D54" w:rsidRPr="001466D2" w:rsidRDefault="00EE2D54" w:rsidP="00EE2D54">
      <w:pPr>
        <w:pStyle w:val="ScreenCapture"/>
      </w:pPr>
      <w:r w:rsidRPr="001466D2">
        <w:t>PRESCRIPTION # LOWER BOUND       : 2000001</w:t>
      </w:r>
    </w:p>
    <w:p w:rsidR="00EE2D54" w:rsidRPr="001466D2" w:rsidRDefault="00EE2D54" w:rsidP="00EE2D54">
      <w:pPr>
        <w:pStyle w:val="ScreenCapture"/>
      </w:pPr>
      <w:r w:rsidRPr="001466D2">
        <w:t>PRESCRIPTION # UPPER BOUND       : 2299118</w:t>
      </w:r>
    </w:p>
    <w:p w:rsidR="00EE2D54" w:rsidRPr="001466D2" w:rsidRDefault="00EE2D54" w:rsidP="00EE2D54">
      <w:pPr>
        <w:pStyle w:val="ScreenCapture"/>
      </w:pPr>
      <w:r w:rsidRPr="001466D2">
        <w:t>LAST PRESCRIPTION # ISSUED       : 2298119</w:t>
      </w:r>
    </w:p>
    <w:p w:rsidR="00EE2D54" w:rsidRPr="001466D2" w:rsidRDefault="00EE2D54" w:rsidP="00EE2D54">
      <w:pPr>
        <w:pStyle w:val="ScreenCapture"/>
      </w:pPr>
      <w:r w:rsidRPr="001466D2">
        <w:t>There are 999 Numbers left, a new series needs to be defined.</w:t>
      </w:r>
    </w:p>
    <w:p w:rsidR="00EE2D54" w:rsidRPr="001466D2" w:rsidRDefault="00EE2D54" w:rsidP="00EE2D54">
      <w:pPr>
        <w:pStyle w:val="ScreenCapture"/>
      </w:pPr>
      <w:r w:rsidRPr="001466D2">
        <w:t> </w:t>
      </w:r>
    </w:p>
    <w:p w:rsidR="00EE2D54" w:rsidRPr="001466D2" w:rsidRDefault="00EE2D54" w:rsidP="00EE2D54">
      <w:pPr>
        <w:pStyle w:val="ScreenCapture"/>
      </w:pPr>
      <w:r w:rsidRPr="001466D2">
        <w:t>SITE: GREELEY CLINIC</w:t>
      </w:r>
    </w:p>
    <w:p w:rsidR="00EE2D54" w:rsidRPr="001466D2" w:rsidRDefault="00EE2D54" w:rsidP="00EE2D54">
      <w:pPr>
        <w:pStyle w:val="ScreenCapture"/>
      </w:pPr>
      <w:r w:rsidRPr="001466D2">
        <w:t>NARCOTIC LOWER BOUND       : 960000</w:t>
      </w:r>
    </w:p>
    <w:p w:rsidR="00EE2D54" w:rsidRPr="001466D2" w:rsidRDefault="00EE2D54" w:rsidP="00EE2D54">
      <w:pPr>
        <w:pStyle w:val="ScreenCapture"/>
      </w:pPr>
      <w:r w:rsidRPr="001466D2">
        <w:t>NARCOTIC UPPER BOUND       : 964794</w:t>
      </w:r>
    </w:p>
    <w:p w:rsidR="00EE2D54" w:rsidRPr="001466D2" w:rsidRDefault="00EE2D54" w:rsidP="00EE2D54">
      <w:pPr>
        <w:pStyle w:val="ScreenCapture"/>
      </w:pPr>
      <w:r w:rsidRPr="001466D2">
        <w:t>LAST NARCOTIC ISSUED       : 964294</w:t>
      </w:r>
    </w:p>
    <w:p w:rsidR="00EE2D54" w:rsidRPr="001466D2" w:rsidRDefault="00EE2D54" w:rsidP="00EE2D54">
      <w:pPr>
        <w:pStyle w:val="ScreenCapture"/>
      </w:pPr>
      <w:r w:rsidRPr="001466D2">
        <w:t>There are 500 Numbers left, a new series needs to be defined.</w:t>
      </w:r>
    </w:p>
    <w:p w:rsidR="00EE2D54" w:rsidRPr="001466D2" w:rsidRDefault="00EE2D54" w:rsidP="00EE2D54">
      <w:pPr>
        <w:pStyle w:val="ScreenCapture"/>
        <w:rPr>
          <w:lang w:val="en-US"/>
        </w:rPr>
      </w:pPr>
    </w:p>
    <w:p w:rsidR="00EE2D54" w:rsidRPr="001466D2" w:rsidRDefault="00EE2D54" w:rsidP="00EE2D54">
      <w:pPr>
        <w:pStyle w:val="ScreenCapture"/>
      </w:pPr>
      <w:r w:rsidRPr="001466D2">
        <w:t>SITE: FORT COLLINS CLINIC</w:t>
      </w:r>
    </w:p>
    <w:p w:rsidR="00EE2D54" w:rsidRPr="001466D2" w:rsidRDefault="00EE2D54" w:rsidP="00EE2D54">
      <w:pPr>
        <w:pStyle w:val="ScreenCapture"/>
      </w:pPr>
      <w:r w:rsidRPr="001466D2">
        <w:t>NARCOTIC LOWER BOUND       : 980000</w:t>
      </w:r>
    </w:p>
    <w:p w:rsidR="00EE2D54" w:rsidRPr="001466D2" w:rsidRDefault="00EE2D54" w:rsidP="00EE2D54">
      <w:pPr>
        <w:pStyle w:val="ScreenCapture"/>
      </w:pPr>
      <w:r w:rsidRPr="001466D2">
        <w:t>NARCOTIC UPPER BOUND       : 990028</w:t>
      </w:r>
    </w:p>
    <w:p w:rsidR="00EE2D54" w:rsidRPr="001466D2" w:rsidRDefault="00EE2D54" w:rsidP="00EE2D54">
      <w:pPr>
        <w:pStyle w:val="ScreenCapture"/>
      </w:pPr>
      <w:r w:rsidRPr="001466D2">
        <w:t>LAST NARCOTIC ISSUED       : 989228</w:t>
      </w:r>
    </w:p>
    <w:p w:rsidR="00EE2D54" w:rsidRPr="001466D2" w:rsidRDefault="00EE2D54" w:rsidP="00EE2D54">
      <w:pPr>
        <w:pStyle w:val="ScreenCapture"/>
      </w:pPr>
      <w:r w:rsidRPr="001466D2">
        <w:t>There are 800 Numbers left, a new series needs to be defined.</w:t>
      </w:r>
    </w:p>
    <w:p w:rsidR="00EE2D54" w:rsidRPr="001466D2" w:rsidRDefault="00EE2D54" w:rsidP="00EE2D54">
      <w:pPr>
        <w:pStyle w:val="ScreenCapture"/>
        <w:rPr>
          <w:lang w:val="en-US"/>
        </w:rPr>
      </w:pPr>
    </w:p>
    <w:p w:rsidR="00EE2D54" w:rsidRPr="001466D2" w:rsidRDefault="00EE2D54" w:rsidP="00EE2D54">
      <w:pPr>
        <w:pStyle w:val="ScreenCapture"/>
      </w:pPr>
      <w:r w:rsidRPr="001466D2">
        <w:t>SITE: SIDNEY CLINIC</w:t>
      </w:r>
    </w:p>
    <w:p w:rsidR="00EE2D54" w:rsidRPr="001466D2" w:rsidRDefault="00EE2D54" w:rsidP="00EE2D54">
      <w:pPr>
        <w:pStyle w:val="ScreenCapture"/>
      </w:pPr>
      <w:r w:rsidRPr="001466D2">
        <w:t>PRESCRIPTION # LOWER BOUND       : 1400000</w:t>
      </w:r>
    </w:p>
    <w:p w:rsidR="00EE2D54" w:rsidRPr="001466D2" w:rsidRDefault="00EE2D54" w:rsidP="00EE2D54">
      <w:pPr>
        <w:pStyle w:val="ScreenCapture"/>
      </w:pPr>
      <w:r w:rsidRPr="001466D2">
        <w:t>PRESCRIPTION # UPPER BOUND       : 1404532</w:t>
      </w:r>
    </w:p>
    <w:p w:rsidR="00EE2D54" w:rsidRPr="001466D2" w:rsidRDefault="00EE2D54" w:rsidP="00EE2D54">
      <w:pPr>
        <w:pStyle w:val="ScreenCapture"/>
      </w:pPr>
      <w:r w:rsidRPr="001466D2">
        <w:t>LAST PRESCRIPTION # ISSUED       : 1404</w:t>
      </w:r>
      <w:r w:rsidRPr="001466D2">
        <w:rPr>
          <w:lang w:val="en-US"/>
        </w:rPr>
        <w:t>500</w:t>
      </w:r>
    </w:p>
    <w:p w:rsidR="00EE2D54" w:rsidRPr="001466D2" w:rsidRDefault="00EE2D54" w:rsidP="00EE2D54">
      <w:pPr>
        <w:pStyle w:val="ScreenCapture"/>
        <w:rPr>
          <w:lang w:val="en-US"/>
        </w:rPr>
      </w:pPr>
      <w:r w:rsidRPr="001466D2">
        <w:t xml:space="preserve">There are </w:t>
      </w:r>
      <w:r w:rsidRPr="001466D2">
        <w:rPr>
          <w:lang w:val="en-US"/>
        </w:rPr>
        <w:t>32</w:t>
      </w:r>
      <w:r w:rsidRPr="001466D2">
        <w:t xml:space="preserve"> Numbers left, a new series needs to be defined.</w:t>
      </w:r>
    </w:p>
    <w:p w:rsidR="00EE2D54" w:rsidRPr="001466D2" w:rsidRDefault="00EE2D54" w:rsidP="00EE2D54">
      <w:pPr>
        <w:pStyle w:val="ScreenCapture"/>
        <w:rPr>
          <w:lang w:val="en-US"/>
        </w:rPr>
      </w:pPr>
      <w:r w:rsidRPr="001466D2">
        <w:t>*** EXTREMELY LOW ***</w:t>
      </w:r>
      <w:bookmarkStart w:id="2215" w:name="PSO_RX_NUM_WARN_end"/>
      <w:bookmarkEnd w:id="2215"/>
    </w:p>
    <w:p w:rsidR="00EE2D54" w:rsidRPr="001466D2" w:rsidRDefault="00EE2D54" w:rsidP="00EE2D54">
      <w:pPr>
        <w:rPr>
          <w:iCs/>
        </w:rPr>
      </w:pPr>
    </w:p>
    <w:p w:rsidR="00EE2D54" w:rsidRPr="001466D2" w:rsidRDefault="00EE2D54" w:rsidP="00EE2D54">
      <w:pPr>
        <w:pStyle w:val="Heading4"/>
      </w:pPr>
      <w:r w:rsidRPr="001466D2">
        <w:fldChar w:fldCharType="begin"/>
      </w:r>
      <w:r w:rsidRPr="001466D2">
        <w:instrText xml:space="preserve"> REF Upper_bound_warning_start \h  \* MERGEFORMAT </w:instrText>
      </w:r>
      <w:r w:rsidRPr="001466D2">
        <w:fldChar w:fldCharType="end"/>
      </w:r>
      <w:r w:rsidRPr="001466D2">
        <w:t>RX Upper Bound Warning Limit</w:t>
      </w:r>
      <w:r w:rsidRPr="001466D2">
        <w:rPr>
          <w:i w:val="0"/>
        </w:rPr>
        <w:fldChar w:fldCharType="begin"/>
      </w:r>
      <w:r w:rsidRPr="001466D2">
        <w:rPr>
          <w:i w:val="0"/>
        </w:rPr>
        <w:instrText xml:space="preserve"> XE "RX Upper Bound Warning Limit"</w:instrText>
      </w:r>
      <w:r w:rsidRPr="001466D2">
        <w:rPr>
          <w:i w:val="0"/>
        </w:rPr>
        <w:fldChar w:fldCharType="end"/>
      </w:r>
    </w:p>
    <w:p w:rsidR="00EE2D54" w:rsidRPr="001466D2" w:rsidRDefault="00EE2D54" w:rsidP="00EE2D54">
      <w:pPr>
        <w:rPr>
          <w:iCs/>
        </w:rPr>
      </w:pPr>
    </w:p>
    <w:p w:rsidR="008130D7" w:rsidRPr="001466D2" w:rsidRDefault="008130D7" w:rsidP="008130D7">
      <w:pPr>
        <w:rPr>
          <w:iCs/>
        </w:rPr>
      </w:pPr>
      <w:r w:rsidRPr="001466D2">
        <w:rPr>
          <w:color w:val="000000"/>
          <w:szCs w:val="20"/>
        </w:rPr>
        <w:t>The number</w:t>
      </w:r>
      <w:r w:rsidR="009920E5" w:rsidRPr="001466D2">
        <w:rPr>
          <w:color w:val="000000"/>
          <w:szCs w:val="20"/>
        </w:rPr>
        <w:t xml:space="preserve"> of prescriptions </w:t>
      </w:r>
      <w:r w:rsidRPr="001466D2">
        <w:rPr>
          <w:color w:val="000000"/>
          <w:szCs w:val="20"/>
        </w:rPr>
        <w:t xml:space="preserve">remaining when the warning message is sent </w:t>
      </w:r>
      <w:r w:rsidRPr="001466D2">
        <w:t xml:space="preserve">is controlled by the RX Upper Bound Warning Limit field (#48) in the Pharmacy System file (#59.7). </w:t>
      </w:r>
      <w:r w:rsidRPr="001466D2">
        <w:rPr>
          <w:iCs/>
        </w:rPr>
        <w:t xml:space="preserve">Edit this field using the Site Parameter Enter/Edit </w:t>
      </w:r>
      <w:r w:rsidRPr="001466D2">
        <w:t xml:space="preserve">[PSO SITE PARAMETERS] </w:t>
      </w:r>
      <w:r w:rsidRPr="001466D2">
        <w:rPr>
          <w:iCs/>
        </w:rPr>
        <w:t>option.</w:t>
      </w:r>
    </w:p>
    <w:p w:rsidR="00EE2D54" w:rsidRPr="001466D2" w:rsidRDefault="00EE2D54" w:rsidP="00EE2D54">
      <w:pPr>
        <w:rPr>
          <w:iCs/>
        </w:rPr>
      </w:pPr>
    </w:p>
    <w:p w:rsidR="00EE2D54" w:rsidRPr="00586CE3" w:rsidRDefault="00EE2D54" w:rsidP="00EE2D54">
      <w:pPr>
        <w:rPr>
          <w:color w:val="000000"/>
          <w:szCs w:val="20"/>
        </w:rPr>
      </w:pPr>
      <w:r w:rsidRPr="001466D2">
        <w:rPr>
          <w:color w:val="000000"/>
          <w:szCs w:val="20"/>
        </w:rPr>
        <w:t>The value stored in this field determines when the system first sends an early warning message for a particular site and numbering series. If no custom value is entered, then the default value is used. By default, the warning message is sent to the PHARMACY SUPERVISORS mail group when there are 1000 prescription numbers left in a series and again each time the nightly job runs and less than 1000 numbers remain in the defined prescription numbering series. If a custom value is entered, the warning will be sent when the number of prescriptions left in the series equals the site-specific value entered in this field.</w:t>
      </w:r>
      <w:bookmarkStart w:id="2216" w:name="Upper_bound_warning_end"/>
      <w:bookmarkEnd w:id="2216"/>
    </w:p>
    <w:p w:rsidR="006D16E8" w:rsidRPr="00EE678B" w:rsidRDefault="006D16E8" w:rsidP="009D4294">
      <w:pPr>
        <w:pStyle w:val="Heading2"/>
      </w:pPr>
      <w:bookmarkStart w:id="2217" w:name="_Toc4140366"/>
      <w:r w:rsidRPr="00EE678B">
        <w:t>Edit Provider</w:t>
      </w:r>
      <w:bookmarkEnd w:id="2192"/>
      <w:bookmarkEnd w:id="2193"/>
      <w:bookmarkEnd w:id="2194"/>
      <w:bookmarkEnd w:id="2195"/>
      <w:bookmarkEnd w:id="2196"/>
      <w:bookmarkEnd w:id="2197"/>
      <w:bookmarkEnd w:id="2200"/>
      <w:bookmarkEnd w:id="2201"/>
      <w:bookmarkEnd w:id="2202"/>
      <w:bookmarkEnd w:id="2203"/>
      <w:bookmarkEnd w:id="2204"/>
      <w:bookmarkEnd w:id="2205"/>
      <w:bookmarkEnd w:id="2206"/>
      <w:bookmarkEnd w:id="2207"/>
      <w:bookmarkEnd w:id="2208"/>
      <w:bookmarkEnd w:id="2209"/>
      <w:bookmarkEnd w:id="2210"/>
      <w:bookmarkEnd w:id="2217"/>
      <w:r w:rsidRPr="00EE678B">
        <w:fldChar w:fldCharType="begin"/>
      </w:r>
      <w:r w:rsidRPr="00EE678B">
        <w:instrText>XE "Edit Provider"</w:instrText>
      </w:r>
      <w:r w:rsidRPr="00EE678B">
        <w:fldChar w:fldCharType="end"/>
      </w:r>
    </w:p>
    <w:p w:rsidR="006D16E8" w:rsidRPr="00EE678B" w:rsidRDefault="006D16E8" w:rsidP="00FC7A1D">
      <w:pPr>
        <w:pStyle w:val="Manual-optionname"/>
      </w:pPr>
      <w:r w:rsidRPr="00EE678B">
        <w:t>[PSO PROVIDER EDIT]</w:t>
      </w:r>
    </w:p>
    <w:p w:rsidR="006D16E8" w:rsidRPr="00EE678B" w:rsidRDefault="006D16E8" w:rsidP="00FC7A1D">
      <w:pPr>
        <w:keepNext/>
        <w:rPr>
          <w:color w:val="000000"/>
          <w:szCs w:val="20"/>
        </w:rPr>
      </w:pPr>
    </w:p>
    <w:p w:rsidR="006D16E8" w:rsidRDefault="006D16E8" w:rsidP="006D16E8">
      <w:pPr>
        <w:keepNext/>
        <w:keepLines/>
        <w:rPr>
          <w:ins w:id="2218" w:author="Fred Perez" w:date="2019-03-22T08:31:00Z"/>
          <w:color w:val="000000"/>
          <w:szCs w:val="20"/>
        </w:rPr>
      </w:pPr>
      <w:r w:rsidRPr="00EE678B">
        <w:rPr>
          <w:color w:val="000000"/>
          <w:szCs w:val="20"/>
        </w:rPr>
        <w:t>Edit existing provider entries in the NEW PERSON file with this option.</w:t>
      </w:r>
    </w:p>
    <w:p w:rsidR="00760E48" w:rsidRDefault="00760E48" w:rsidP="006D16E8">
      <w:pPr>
        <w:keepNext/>
        <w:keepLines/>
        <w:rPr>
          <w:ins w:id="2219" w:author="Fred Perez" w:date="2019-03-22T08:31:00Z"/>
          <w:color w:val="000000"/>
          <w:szCs w:val="20"/>
        </w:rPr>
      </w:pPr>
    </w:p>
    <w:p w:rsidR="00760E48" w:rsidRDefault="00760E48" w:rsidP="00760E48">
      <w:pPr>
        <w:rPr>
          <w:ins w:id="2220" w:author="Fred Perez" w:date="2019-03-22T08:31:00Z"/>
        </w:rPr>
      </w:pPr>
      <w:bookmarkStart w:id="2221" w:name="p67_545"/>
      <w:bookmarkEnd w:id="2221"/>
      <w:ins w:id="2222" w:author="Fred Perez" w:date="2019-03-22T08:31:00Z">
        <w:r>
          <w:t xml:space="preserve">Patch PSO*7.0*545 modifies the </w:t>
        </w:r>
        <w:r w:rsidRPr="00073486">
          <w:rPr>
            <w:i/>
          </w:rPr>
          <w:t>Edit Provider</w:t>
        </w:r>
        <w:r>
          <w:t xml:space="preserve"> </w:t>
        </w:r>
        <w:r w:rsidRPr="008E16B2">
          <w:t xml:space="preserve">[PSO PROVIDER EDIT] </w:t>
        </w:r>
        <w:r>
          <w:t xml:space="preserve">and </w:t>
        </w:r>
        <w:r w:rsidRPr="0063067D">
          <w:rPr>
            <w:i/>
          </w:rPr>
          <w:t>Add New Providers</w:t>
        </w:r>
        <w:r>
          <w:t xml:space="preserve"> [PSO PROVIDER ADD] options to allow multiple DEA numbers for a Non-VA Provider. If the </w:t>
        </w:r>
        <w:r w:rsidRPr="008E16B2">
          <w:rPr>
            <w:i/>
          </w:rPr>
          <w:t>Set Pharmacy Operating Mode</w:t>
        </w:r>
        <w:r w:rsidRPr="00B74264">
          <w:t xml:space="preserve"> [PSO VAMC MBM PHARMACY MODE]</w:t>
        </w:r>
        <w:r>
          <w:t xml:space="preserve"> option is set to Meds By Mail (MBM), then multiple DEA numbers can be assigned to VA Providers as well. </w:t>
        </w:r>
      </w:ins>
    </w:p>
    <w:p w:rsidR="00760E48" w:rsidRDefault="00760E48" w:rsidP="00760E48">
      <w:pPr>
        <w:rPr>
          <w:ins w:id="2223" w:author="Fred Perez" w:date="2019-03-22T08:31:00Z"/>
        </w:rPr>
      </w:pPr>
    </w:p>
    <w:p w:rsidR="00760E48" w:rsidRDefault="00760E48" w:rsidP="00760E48">
      <w:pPr>
        <w:rPr>
          <w:ins w:id="2224" w:author="Fred Perez" w:date="2019-03-22T08:31:00Z"/>
        </w:rPr>
      </w:pPr>
      <w:ins w:id="2225" w:author="Fred Perez" w:date="2019-03-22T08:31:00Z">
        <w:r>
          <w:t>The following existing fields are hidden and not editable:</w:t>
        </w:r>
      </w:ins>
    </w:p>
    <w:p w:rsidR="00760E48" w:rsidRDefault="00760E48" w:rsidP="00760E48">
      <w:pPr>
        <w:rPr>
          <w:ins w:id="2226" w:author="Fred Perez" w:date="2019-03-22T08:31:00Z"/>
        </w:rPr>
      </w:pPr>
    </w:p>
    <w:p w:rsidR="00760E48" w:rsidRDefault="00760E48" w:rsidP="00760E48">
      <w:pPr>
        <w:numPr>
          <w:ilvl w:val="0"/>
          <w:numId w:val="19"/>
        </w:numPr>
        <w:rPr>
          <w:ins w:id="2227" w:author="Fred Perez" w:date="2019-03-22T08:31:00Z"/>
        </w:rPr>
      </w:pPr>
      <w:ins w:id="2228" w:author="Fred Perez" w:date="2019-03-22T08:31:00Z">
        <w:r w:rsidRPr="00110E93">
          <w:rPr>
            <w:color w:val="000000"/>
            <w:szCs w:val="20"/>
          </w:rPr>
          <w:t>Prescriber</w:t>
        </w:r>
        <w:r>
          <w:t xml:space="preserve"> DEA # (field #53.2)</w:t>
        </w:r>
      </w:ins>
    </w:p>
    <w:p w:rsidR="00760E48" w:rsidRPr="000D25F4" w:rsidRDefault="00760E48" w:rsidP="00760E48">
      <w:pPr>
        <w:numPr>
          <w:ilvl w:val="0"/>
          <w:numId w:val="19"/>
        </w:numPr>
        <w:rPr>
          <w:ins w:id="2229" w:author="Fred Perez" w:date="2019-03-22T08:31:00Z"/>
          <w:color w:val="000000"/>
          <w:szCs w:val="20"/>
        </w:rPr>
      </w:pPr>
      <w:ins w:id="2230" w:author="Fred Perez" w:date="2019-03-22T08:31:00Z">
        <w:r w:rsidRPr="00110E93">
          <w:rPr>
            <w:color w:val="000000"/>
            <w:szCs w:val="20"/>
          </w:rPr>
          <w:t>Prescriber</w:t>
        </w:r>
        <w:r w:rsidRPr="000D25F4">
          <w:rPr>
            <w:color w:val="000000"/>
            <w:szCs w:val="20"/>
          </w:rPr>
          <w:t xml:space="preserve"> DEA expiration date (field #747.44)</w:t>
        </w:r>
      </w:ins>
    </w:p>
    <w:p w:rsidR="00760E48" w:rsidRPr="000D25F4" w:rsidRDefault="00760E48" w:rsidP="00760E48">
      <w:pPr>
        <w:numPr>
          <w:ilvl w:val="0"/>
          <w:numId w:val="19"/>
        </w:numPr>
        <w:rPr>
          <w:ins w:id="2231" w:author="Fred Perez" w:date="2019-03-22T08:31:00Z"/>
          <w:color w:val="000000"/>
          <w:szCs w:val="20"/>
        </w:rPr>
      </w:pPr>
      <w:ins w:id="2232" w:author="Fred Perez" w:date="2019-03-22T08:31:00Z">
        <w:r w:rsidRPr="00110E93">
          <w:rPr>
            <w:color w:val="000000"/>
            <w:szCs w:val="20"/>
          </w:rPr>
          <w:t>Prescriber</w:t>
        </w:r>
        <w:r w:rsidRPr="000D25F4">
          <w:rPr>
            <w:color w:val="000000"/>
            <w:szCs w:val="20"/>
          </w:rPr>
          <w:t xml:space="preserve"> Detox/Maint # (field #53.11)</w:t>
        </w:r>
      </w:ins>
    </w:p>
    <w:p w:rsidR="00760E48" w:rsidRDefault="00760E48" w:rsidP="00760E48">
      <w:pPr>
        <w:rPr>
          <w:ins w:id="2233" w:author="Fred Perez" w:date="2019-03-22T08:31:00Z"/>
        </w:rPr>
      </w:pPr>
    </w:p>
    <w:p w:rsidR="00760E48" w:rsidRPr="000D25F4" w:rsidRDefault="00336DEF" w:rsidP="00760E48">
      <w:pPr>
        <w:rPr>
          <w:ins w:id="2234" w:author="Fred Perez" w:date="2019-03-22T08:31:00Z"/>
          <w:color w:val="000000"/>
          <w:szCs w:val="20"/>
        </w:rPr>
      </w:pPr>
      <w:ins w:id="2235" w:author="Tran, Dan P. (Technatomy)" w:date="2019-03-25T11:30:00Z">
        <w:r>
          <w:t xml:space="preserve">The </w:t>
        </w:r>
      </w:ins>
      <w:ins w:id="2236" w:author="Fred Perez" w:date="2019-03-22T08:31:00Z">
        <w:r w:rsidR="00760E48">
          <w:t xml:space="preserve">DEA numbers will now be displayed with their schedule under the </w:t>
        </w:r>
        <w:r w:rsidR="00760E48" w:rsidRPr="0063067D">
          <w:rPr>
            <w:i/>
          </w:rPr>
          <w:t>Edit Provider</w:t>
        </w:r>
        <w:r w:rsidR="00760E48">
          <w:t xml:space="preserve"> [PSO PROVIDER EDIT], </w:t>
        </w:r>
        <w:r w:rsidR="00760E48" w:rsidRPr="0063067D">
          <w:rPr>
            <w:i/>
          </w:rPr>
          <w:t>Add New Providers</w:t>
        </w:r>
        <w:r w:rsidR="00760E48">
          <w:t xml:space="preserve"> [PSO PROVIDER ADD]</w:t>
        </w:r>
        <w:del w:id="2237" w:author="Tran, Dan P. (Technatomy)" w:date="2019-03-25T11:30:00Z">
          <w:r w:rsidR="00760E48" w:rsidDel="00E45374">
            <w:delText>,</w:delText>
          </w:r>
        </w:del>
        <w:r w:rsidR="00760E48">
          <w:t xml:space="preserve"> and </w:t>
        </w:r>
        <w:r w:rsidR="00760E48" w:rsidRPr="0063067D">
          <w:rPr>
            <w:i/>
          </w:rPr>
          <w:t>View Provider</w:t>
        </w:r>
        <w:r w:rsidR="00760E48">
          <w:t xml:space="preserve"> [PSO PROVIDER INQUIRE] options.</w:t>
        </w:r>
      </w:ins>
    </w:p>
    <w:p w:rsidR="00760E48" w:rsidRDefault="00760E48" w:rsidP="00760E48">
      <w:pPr>
        <w:keepNext/>
        <w:keepLines/>
        <w:rPr>
          <w:ins w:id="2238" w:author="Fred Perez" w:date="2019-03-22T08:31:00Z"/>
          <w:color w:val="000000"/>
          <w:szCs w:val="20"/>
        </w:rPr>
      </w:pPr>
    </w:p>
    <w:p w:rsidR="00760E48" w:rsidRPr="00EE678B" w:rsidRDefault="00760E48" w:rsidP="006D16E8">
      <w:pPr>
        <w:keepNext/>
        <w:keepLines/>
        <w:rPr>
          <w:color w:val="000000"/>
          <w:szCs w:val="20"/>
        </w:rPr>
      </w:pPr>
      <w:ins w:id="2239" w:author="Fred Perez" w:date="2019-03-22T08:31:00Z">
        <w:r>
          <w:rPr>
            <w:color w:val="000000"/>
            <w:szCs w:val="20"/>
          </w:rPr>
          <w:t xml:space="preserve">Please refer to the </w:t>
        </w:r>
        <w:r w:rsidRPr="00841982">
          <w:rPr>
            <w:i/>
            <w:color w:val="000000"/>
            <w:szCs w:val="20"/>
          </w:rPr>
          <w:t>Add New Providers</w:t>
        </w:r>
        <w:r>
          <w:rPr>
            <w:color w:val="000000"/>
            <w:szCs w:val="20"/>
          </w:rPr>
          <w:t xml:space="preserve"> </w:t>
        </w:r>
        <w:r w:rsidRPr="00841982">
          <w:rPr>
            <w:color w:val="000000"/>
            <w:szCs w:val="20"/>
          </w:rPr>
          <w:t>[</w:t>
        </w:r>
      </w:ins>
      <w:ins w:id="2240" w:author="Tran, Dan P. (Technatomy)" w:date="2019-03-25T11:32:00Z">
        <w:r w:rsidR="00E45374">
          <w:rPr>
            <w:color w:val="000000"/>
            <w:szCs w:val="20"/>
          </w:rPr>
          <w:fldChar w:fldCharType="begin"/>
        </w:r>
        <w:r w:rsidR="00E45374">
          <w:rPr>
            <w:color w:val="000000"/>
            <w:szCs w:val="20"/>
          </w:rPr>
          <w:instrText xml:space="preserve"> HYPERLINK  \l "pso545" </w:instrText>
        </w:r>
        <w:r w:rsidR="00E45374">
          <w:rPr>
            <w:color w:val="000000"/>
            <w:szCs w:val="20"/>
          </w:rPr>
          <w:fldChar w:fldCharType="separate"/>
        </w:r>
        <w:r w:rsidRPr="00E45374">
          <w:rPr>
            <w:rStyle w:val="Hyperlink"/>
            <w:szCs w:val="20"/>
          </w:rPr>
          <w:t>PSO PROVIDER ADD</w:t>
        </w:r>
        <w:r w:rsidR="00E45374">
          <w:rPr>
            <w:color w:val="000000"/>
            <w:szCs w:val="20"/>
          </w:rPr>
          <w:fldChar w:fldCharType="end"/>
        </w:r>
      </w:ins>
      <w:ins w:id="2241" w:author="Fred Perez" w:date="2019-03-22T08:31:00Z">
        <w:r w:rsidRPr="00841982">
          <w:rPr>
            <w:color w:val="000000"/>
            <w:szCs w:val="20"/>
          </w:rPr>
          <w:t>]</w:t>
        </w:r>
        <w:r>
          <w:rPr>
            <w:color w:val="000000"/>
            <w:szCs w:val="20"/>
          </w:rPr>
          <w:t xml:space="preserve"> section below for details regarding Patch PSO*7.0*545 changes.</w:t>
        </w:r>
      </w:ins>
    </w:p>
    <w:p w:rsidR="006D16E8" w:rsidRPr="00EE678B" w:rsidRDefault="006D16E8" w:rsidP="004E0305">
      <w:pPr>
        <w:pStyle w:val="Heading2"/>
      </w:pPr>
      <w:bookmarkStart w:id="2242" w:name="_Toc520273380"/>
      <w:bookmarkStart w:id="2243" w:name="_Toc520299172"/>
      <w:bookmarkStart w:id="2244" w:name="_Toc520304639"/>
      <w:bookmarkStart w:id="2245" w:name="_Toc32836907"/>
      <w:bookmarkStart w:id="2246" w:name="_Toc38424575"/>
      <w:bookmarkStart w:id="2247" w:name="_Toc50535268"/>
      <w:bookmarkStart w:id="2248" w:name="_Toc280701181"/>
      <w:bookmarkStart w:id="2249" w:name="_Toc299044352"/>
      <w:bookmarkStart w:id="2250" w:name="_Toc280853521"/>
      <w:bookmarkStart w:id="2251" w:name="_Toc303286100"/>
      <w:bookmarkStart w:id="2252" w:name="_Toc339961983"/>
      <w:bookmarkStart w:id="2253" w:name="_Toc339962504"/>
      <w:bookmarkStart w:id="2254" w:name="_Toc340138642"/>
      <w:bookmarkStart w:id="2255" w:name="_Toc340138920"/>
      <w:bookmarkStart w:id="2256" w:name="_Toc340139192"/>
      <w:bookmarkStart w:id="2257" w:name="_Toc340143813"/>
      <w:bookmarkStart w:id="2258" w:name="_Toc340144070"/>
      <w:bookmarkStart w:id="2259" w:name="_Toc4140367"/>
      <w:r w:rsidRPr="00EE678B">
        <w:t>Add New Providers</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r w:rsidRPr="00EE678B">
        <w:fldChar w:fldCharType="begin"/>
      </w:r>
      <w:r w:rsidRPr="00EE678B">
        <w:instrText>XE "Add New Providers"</w:instrText>
      </w:r>
      <w:r w:rsidRPr="00EE678B">
        <w:fldChar w:fldCharType="end"/>
      </w:r>
    </w:p>
    <w:p w:rsidR="006D16E8" w:rsidRPr="00EE678B" w:rsidRDefault="006D16E8" w:rsidP="00FC7A1D">
      <w:pPr>
        <w:pStyle w:val="Manual-optionname"/>
      </w:pPr>
      <w:r w:rsidRPr="00EE678B">
        <w:t>[</w:t>
      </w:r>
      <w:bookmarkStart w:id="2260" w:name="pso545"/>
      <w:r w:rsidRPr="00EE678B">
        <w:t>PSO PROVIDER ADD]</w:t>
      </w:r>
      <w:bookmarkEnd w:id="2260"/>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This option allows new providers to be added. The provider’s name is already in the file if the name entered at the “Enter NEW PERSON's name” prompt is repeated and the screen returns to the menu. The </w:t>
      </w:r>
      <w:r w:rsidRPr="00EE678B">
        <w:rPr>
          <w:i/>
          <w:iCs/>
          <w:color w:val="000000"/>
          <w:szCs w:val="20"/>
        </w:rPr>
        <w:t>Edit Provider</w:t>
      </w:r>
      <w:r w:rsidRPr="00EE678B">
        <w:rPr>
          <w:color w:val="000000"/>
          <w:szCs w:val="20"/>
        </w:rPr>
        <w:t xml:space="preserve"> option must be used in this case to change existing provider entries.</w:t>
      </w:r>
    </w:p>
    <w:p w:rsidR="006D16E8" w:rsidRPr="00EE678B" w:rsidRDefault="006D16E8" w:rsidP="006D16E8">
      <w:pPr>
        <w:rPr>
          <w:color w:val="000000"/>
          <w:szCs w:val="20"/>
        </w:rPr>
      </w:pPr>
    </w:p>
    <w:p w:rsidR="006D16E8" w:rsidRDefault="006D16E8" w:rsidP="006D16E8">
      <w:pPr>
        <w:rPr>
          <w:ins w:id="2261" w:author="Fred Perez" w:date="2019-03-22T08:43:00Z"/>
          <w:color w:val="000000"/>
        </w:rPr>
      </w:pPr>
      <w:r w:rsidRPr="00EE678B">
        <w:rPr>
          <w:color w:val="000000"/>
        </w:rPr>
        <w:t xml:space="preserve">PSO*7*391 modified these three options, </w:t>
      </w:r>
      <w:r w:rsidRPr="00EE678B">
        <w:rPr>
          <w:i/>
          <w:color w:val="000000"/>
        </w:rPr>
        <w:t>Edit Provider</w:t>
      </w:r>
      <w:r w:rsidRPr="00EE678B">
        <w:rPr>
          <w:color w:val="000000"/>
        </w:rPr>
        <w:t xml:space="preserve"> [PSO PROVIDER EDIT], </w:t>
      </w:r>
      <w:r w:rsidRPr="00EE678B">
        <w:rPr>
          <w:i/>
          <w:color w:val="000000"/>
        </w:rPr>
        <w:t>Add New Providers</w:t>
      </w:r>
      <w:r w:rsidRPr="00EE678B">
        <w:rPr>
          <w:color w:val="000000"/>
        </w:rPr>
        <w:t xml:space="preserve"> [PSO PROVIDER ADD], and </w:t>
      </w:r>
      <w:r w:rsidRPr="00EE678B">
        <w:rPr>
          <w:i/>
          <w:color w:val="000000"/>
        </w:rPr>
        <w:t>View Provider</w:t>
      </w:r>
      <w:r w:rsidRPr="00EE678B">
        <w:rPr>
          <w:color w:val="000000"/>
        </w:rPr>
        <w:t xml:space="preserve"> [PSO PROVIDER INQUIRE] to include the DETOX/MAINTENANCE ID NUMBER field (#53.11) and the DEA EXPIRATION DATE field (#747.44) of the NEW PERSON file (#200) as part of the screen along with the DEA# field (53.2).</w:t>
      </w:r>
    </w:p>
    <w:p w:rsidR="00493F1C" w:rsidRDefault="00493F1C" w:rsidP="006D16E8">
      <w:pPr>
        <w:rPr>
          <w:ins w:id="2262" w:author="Fred Perez" w:date="2019-03-22T08:43:00Z"/>
          <w:color w:val="000000"/>
        </w:rPr>
      </w:pPr>
    </w:p>
    <w:p w:rsidR="00385DD2" w:rsidRDefault="00385DD2" w:rsidP="00385DD2">
      <w:pPr>
        <w:rPr>
          <w:ins w:id="2263" w:author="Fred Perez" w:date="2019-03-22T08:44:00Z"/>
        </w:rPr>
      </w:pPr>
      <w:bookmarkStart w:id="2264" w:name="p68_545"/>
      <w:bookmarkEnd w:id="2264"/>
      <w:ins w:id="2265" w:author="Fred Perez" w:date="2019-03-22T08:44:00Z">
        <w:r>
          <w:t xml:space="preserve">Patch PSO*7.0*545 modifies the </w:t>
        </w:r>
        <w:r w:rsidRPr="00073486">
          <w:rPr>
            <w:i/>
          </w:rPr>
          <w:t>Edit Provider</w:t>
        </w:r>
        <w:r>
          <w:t xml:space="preserve"> </w:t>
        </w:r>
        <w:r w:rsidRPr="008E16B2">
          <w:t xml:space="preserve">[PSO PROVIDER EDIT] </w:t>
        </w:r>
        <w:r>
          <w:t xml:space="preserve">and </w:t>
        </w:r>
        <w:r w:rsidRPr="0063067D">
          <w:rPr>
            <w:i/>
          </w:rPr>
          <w:t>Add New Providers</w:t>
        </w:r>
        <w:r>
          <w:t xml:space="preserve"> [PSO PROVIDER ADD] options to allow multiple DEA numbers for a Non-VA Provider. If the </w:t>
        </w:r>
        <w:r w:rsidRPr="008E16B2">
          <w:rPr>
            <w:i/>
          </w:rPr>
          <w:t>Set Pharmacy Operating Mode</w:t>
        </w:r>
        <w:r w:rsidRPr="00B74264">
          <w:t xml:space="preserve"> [PSO VAMC MBM PHARMACY MODE]</w:t>
        </w:r>
        <w:r>
          <w:t xml:space="preserve"> option is set to Meds By Mail (MBM), then multiple DEA numbers can be assigned to VA Providers as well. </w:t>
        </w:r>
      </w:ins>
    </w:p>
    <w:p w:rsidR="00385DD2" w:rsidRDefault="00385DD2" w:rsidP="00385DD2">
      <w:pPr>
        <w:rPr>
          <w:ins w:id="2266" w:author="Fred Perez" w:date="2019-03-22T08:44:00Z"/>
        </w:rPr>
      </w:pPr>
    </w:p>
    <w:p w:rsidR="00385DD2" w:rsidRDefault="00385DD2" w:rsidP="00385DD2">
      <w:pPr>
        <w:rPr>
          <w:ins w:id="2267" w:author="Fred Perez" w:date="2019-03-22T08:44:00Z"/>
        </w:rPr>
      </w:pPr>
      <w:ins w:id="2268" w:author="Fred Perez" w:date="2019-03-22T08:44:00Z">
        <w:r>
          <w:t>The following existing fields are hidden and not editable:</w:t>
        </w:r>
      </w:ins>
    </w:p>
    <w:p w:rsidR="00385DD2" w:rsidRDefault="00385DD2" w:rsidP="00385DD2">
      <w:pPr>
        <w:rPr>
          <w:ins w:id="2269" w:author="Fred Perez" w:date="2019-03-22T08:44:00Z"/>
        </w:rPr>
      </w:pPr>
    </w:p>
    <w:p w:rsidR="00385DD2" w:rsidRDefault="00385DD2" w:rsidP="00385DD2">
      <w:pPr>
        <w:numPr>
          <w:ilvl w:val="0"/>
          <w:numId w:val="19"/>
        </w:numPr>
        <w:rPr>
          <w:ins w:id="2270" w:author="Fred Perez" w:date="2019-03-22T08:44:00Z"/>
        </w:rPr>
      </w:pPr>
      <w:ins w:id="2271" w:author="Fred Perez" w:date="2019-03-22T08:44:00Z">
        <w:r w:rsidRPr="00110E93">
          <w:rPr>
            <w:color w:val="000000"/>
            <w:szCs w:val="20"/>
          </w:rPr>
          <w:t>Prescriber</w:t>
        </w:r>
        <w:r>
          <w:t xml:space="preserve"> DEA # (field #53.2)</w:t>
        </w:r>
      </w:ins>
    </w:p>
    <w:p w:rsidR="00385DD2" w:rsidRPr="000D25F4" w:rsidRDefault="00385DD2" w:rsidP="00385DD2">
      <w:pPr>
        <w:numPr>
          <w:ilvl w:val="0"/>
          <w:numId w:val="19"/>
        </w:numPr>
        <w:rPr>
          <w:ins w:id="2272" w:author="Fred Perez" w:date="2019-03-22T08:44:00Z"/>
          <w:color w:val="000000"/>
          <w:szCs w:val="20"/>
        </w:rPr>
      </w:pPr>
      <w:ins w:id="2273" w:author="Fred Perez" w:date="2019-03-22T08:44:00Z">
        <w:r w:rsidRPr="00110E93">
          <w:rPr>
            <w:color w:val="000000"/>
            <w:szCs w:val="20"/>
          </w:rPr>
          <w:t>Prescriber</w:t>
        </w:r>
        <w:r w:rsidRPr="000D25F4">
          <w:rPr>
            <w:color w:val="000000"/>
            <w:szCs w:val="20"/>
          </w:rPr>
          <w:t xml:space="preserve"> DEA expiration date (field #747.44)</w:t>
        </w:r>
      </w:ins>
    </w:p>
    <w:p w:rsidR="00385DD2" w:rsidRPr="000D25F4" w:rsidRDefault="00385DD2" w:rsidP="00385DD2">
      <w:pPr>
        <w:numPr>
          <w:ilvl w:val="0"/>
          <w:numId w:val="19"/>
        </w:numPr>
        <w:rPr>
          <w:ins w:id="2274" w:author="Fred Perez" w:date="2019-03-22T08:44:00Z"/>
          <w:color w:val="000000"/>
          <w:szCs w:val="20"/>
        </w:rPr>
      </w:pPr>
      <w:ins w:id="2275" w:author="Fred Perez" w:date="2019-03-22T08:44:00Z">
        <w:r w:rsidRPr="00110E93">
          <w:rPr>
            <w:color w:val="000000"/>
            <w:szCs w:val="20"/>
          </w:rPr>
          <w:t>Prescriber</w:t>
        </w:r>
        <w:r w:rsidRPr="000D25F4">
          <w:rPr>
            <w:color w:val="000000"/>
            <w:szCs w:val="20"/>
          </w:rPr>
          <w:t xml:space="preserve"> Detox/Maint # (field #53.11)</w:t>
        </w:r>
      </w:ins>
    </w:p>
    <w:p w:rsidR="00385DD2" w:rsidRDefault="00385DD2" w:rsidP="00385DD2">
      <w:pPr>
        <w:rPr>
          <w:ins w:id="2276" w:author="Fred Perez" w:date="2019-03-22T08:44:00Z"/>
        </w:rPr>
      </w:pPr>
    </w:p>
    <w:p w:rsidR="00385DD2" w:rsidRPr="000D25F4" w:rsidRDefault="00E45374" w:rsidP="00385DD2">
      <w:pPr>
        <w:rPr>
          <w:ins w:id="2277" w:author="Fred Perez" w:date="2019-03-22T08:44:00Z"/>
          <w:color w:val="000000"/>
          <w:szCs w:val="20"/>
        </w:rPr>
      </w:pPr>
      <w:ins w:id="2278" w:author="Tran, Dan P. (Technatomy)" w:date="2019-03-25T11:33:00Z">
        <w:r>
          <w:t xml:space="preserve">The </w:t>
        </w:r>
      </w:ins>
      <w:ins w:id="2279" w:author="Fred Perez" w:date="2019-03-22T08:44:00Z">
        <w:r w:rsidR="00385DD2">
          <w:t xml:space="preserve">DEA numbers will now be displayed with their schedule under the </w:t>
        </w:r>
        <w:r w:rsidR="00385DD2" w:rsidRPr="0063067D">
          <w:rPr>
            <w:i/>
          </w:rPr>
          <w:t>Edit Provider</w:t>
        </w:r>
        <w:r w:rsidR="00385DD2">
          <w:t xml:space="preserve"> [PSO PROVIDER EDIT], </w:t>
        </w:r>
        <w:r w:rsidR="00385DD2" w:rsidRPr="0063067D">
          <w:rPr>
            <w:i/>
          </w:rPr>
          <w:t>Add New Providers</w:t>
        </w:r>
        <w:r w:rsidR="00385DD2">
          <w:t xml:space="preserve"> [PSO PROVIDER ADD]</w:t>
        </w:r>
        <w:del w:id="2280" w:author="Tran, Dan P. (Technatomy)" w:date="2019-03-25T11:33:00Z">
          <w:r w:rsidR="00385DD2" w:rsidDel="00E45374">
            <w:delText>,</w:delText>
          </w:r>
        </w:del>
        <w:r w:rsidR="00385DD2">
          <w:t xml:space="preserve"> and </w:t>
        </w:r>
        <w:r w:rsidR="00385DD2" w:rsidRPr="0063067D">
          <w:rPr>
            <w:i/>
          </w:rPr>
          <w:t>View Provider</w:t>
        </w:r>
        <w:r w:rsidR="00385DD2">
          <w:t xml:space="preserve"> [PSO PROVIDER INQUIRE] options.</w:t>
        </w:r>
      </w:ins>
    </w:p>
    <w:p w:rsidR="00385DD2" w:rsidRDefault="00385DD2" w:rsidP="00385DD2">
      <w:pPr>
        <w:rPr>
          <w:ins w:id="2281" w:author="Fred Perez" w:date="2019-03-22T08:44:00Z"/>
        </w:rPr>
      </w:pPr>
    </w:p>
    <w:p w:rsidR="00385DD2" w:rsidRDefault="00385DD2" w:rsidP="00385DD2">
      <w:pPr>
        <w:pStyle w:val="ExampleHeading"/>
        <w:rPr>
          <w:ins w:id="2282" w:author="Fred Perez" w:date="2019-03-22T08:44:00Z"/>
        </w:rPr>
      </w:pPr>
      <w:ins w:id="2283" w:author="Fred Perez" w:date="2019-03-22T08:44:00Z">
        <w:r w:rsidRPr="00EE678B">
          <w:t>Example: [PSO PROVIDER ADD]</w:t>
        </w:r>
        <w:r>
          <w:t xml:space="preserve"> Showing No DEA Numbers/DETOX Numbers and the Option to Add Multiple DEA Numbers</w:t>
        </w:r>
      </w:ins>
    </w:p>
    <w:p w:rsidR="00385DD2" w:rsidRPr="006E015C" w:rsidRDefault="00385DD2" w:rsidP="00385DD2">
      <w:pPr>
        <w:pStyle w:val="ScreenCapture"/>
        <w:rPr>
          <w:ins w:id="2284" w:author="Fred Perez" w:date="2019-03-22T08:44:00Z"/>
          <w:lang w:val="en-US"/>
        </w:rPr>
      </w:pPr>
      <w:ins w:id="2285" w:author="Fred Perez" w:date="2019-03-22T08:44:00Z">
        <w:r>
          <w:t xml:space="preserve">      Provider: </w:t>
        </w:r>
        <w:r>
          <w:rPr>
            <w:lang w:val="en-US"/>
          </w:rPr>
          <w:t>CHAPMAN,CRAIG</w:t>
        </w:r>
      </w:ins>
    </w:p>
    <w:p w:rsidR="00385DD2" w:rsidRDefault="00385DD2" w:rsidP="00385DD2">
      <w:pPr>
        <w:pStyle w:val="ScreenCapture"/>
        <w:rPr>
          <w:ins w:id="2286" w:author="Fred Perez" w:date="2019-03-22T08:44:00Z"/>
        </w:rPr>
      </w:pPr>
      <w:ins w:id="2287" w:author="Fred Perez" w:date="2019-03-22T08:44:00Z">
        <w:r>
          <w:t> </w:t>
        </w:r>
      </w:ins>
    </w:p>
    <w:p w:rsidR="00385DD2" w:rsidRDefault="00385DD2" w:rsidP="00385DD2">
      <w:pPr>
        <w:pStyle w:val="ScreenCapture"/>
        <w:rPr>
          <w:ins w:id="2288" w:author="Fred Perez" w:date="2019-03-22T08:44:00Z"/>
        </w:rPr>
      </w:pPr>
      <w:ins w:id="2289" w:author="Fred Perez" w:date="2019-03-22T08:44:00Z">
        <w:r>
          <w:t>  NON-VA PRESCRIBER: NO                 TAX ID: 10-8882123</w:t>
        </w:r>
      </w:ins>
    </w:p>
    <w:p w:rsidR="00385DD2" w:rsidRDefault="00385DD2" w:rsidP="00385DD2">
      <w:pPr>
        <w:pStyle w:val="ScreenCapture"/>
        <w:rPr>
          <w:ins w:id="2290" w:author="Fred Perez" w:date="2019-03-22T08:44:00Z"/>
        </w:rPr>
      </w:pPr>
      <w:ins w:id="2291" w:author="Fred Perez" w:date="2019-03-22T08:44:00Z">
        <w:r>
          <w:t>  EXCLUSIONARY CHECK PERFORMED: YES</w:t>
        </w:r>
      </w:ins>
    </w:p>
    <w:p w:rsidR="00385DD2" w:rsidRDefault="00385DD2" w:rsidP="00385DD2">
      <w:pPr>
        <w:pStyle w:val="ScreenCapture"/>
        <w:rPr>
          <w:ins w:id="2292" w:author="Fred Perez" w:date="2019-03-22T08:44:00Z"/>
        </w:rPr>
      </w:pPr>
      <w:ins w:id="2293" w:author="Fred Perez" w:date="2019-03-22T08:44:00Z">
        <w:r>
          <w:t>  DATE EXCLUSIONARY LIST CHECKED: JUN 25, 2018</w:t>
        </w:r>
      </w:ins>
    </w:p>
    <w:p w:rsidR="00385DD2" w:rsidRDefault="00385DD2" w:rsidP="00385DD2">
      <w:pPr>
        <w:pStyle w:val="ScreenCapture"/>
        <w:rPr>
          <w:ins w:id="2294" w:author="Fred Perez" w:date="2019-03-22T08:44:00Z"/>
        </w:rPr>
      </w:pPr>
      <w:ins w:id="2295" w:author="Fred Perez" w:date="2019-03-22T08:44:00Z">
        <w:r>
          <w:t>  ON EXCLUSIONARY LIST: NO</w:t>
        </w:r>
      </w:ins>
    </w:p>
    <w:p w:rsidR="00385DD2" w:rsidRDefault="00385DD2" w:rsidP="00385DD2">
      <w:pPr>
        <w:pStyle w:val="ScreenCapture"/>
        <w:rPr>
          <w:ins w:id="2296" w:author="Fred Perez" w:date="2019-03-22T08:44:00Z"/>
        </w:rPr>
      </w:pPr>
      <w:ins w:id="2297" w:author="Fred Perez" w:date="2019-03-22T08:44:00Z">
        <w:r>
          <w:t>  EXCLUSIONARY CHECKED BY: PROVIDER,MPDUONE</w:t>
        </w:r>
      </w:ins>
    </w:p>
    <w:p w:rsidR="00385DD2" w:rsidRDefault="00385DD2" w:rsidP="00385DD2">
      <w:pPr>
        <w:pStyle w:val="ScreenCapture"/>
        <w:rPr>
          <w:ins w:id="2298" w:author="Fred Perez" w:date="2019-03-22T08:44:00Z"/>
        </w:rPr>
      </w:pPr>
      <w:ins w:id="2299" w:author="Fred Perez" w:date="2019-03-22T08:44:00Z">
        <w:r>
          <w:t> </w:t>
        </w:r>
      </w:ins>
    </w:p>
    <w:p w:rsidR="00385DD2" w:rsidRDefault="00385DD2" w:rsidP="00385DD2">
      <w:pPr>
        <w:pStyle w:val="ScreenCapture"/>
        <w:rPr>
          <w:ins w:id="2300" w:author="Fred Perez" w:date="2019-03-22T08:44:00Z"/>
        </w:rPr>
      </w:pPr>
      <w:ins w:id="2301" w:author="Fred Perez" w:date="2019-03-22T08:44:00Z">
        <w:r>
          <w:t>  AUTHORIZED TO WRITE MED ORDERS: YES</w:t>
        </w:r>
      </w:ins>
    </w:p>
    <w:p w:rsidR="00385DD2" w:rsidRDefault="00385DD2" w:rsidP="00385DD2">
      <w:pPr>
        <w:pStyle w:val="ScreenCapture"/>
        <w:rPr>
          <w:ins w:id="2302" w:author="Fred Perez" w:date="2019-03-22T08:44:00Z"/>
        </w:rPr>
      </w:pPr>
      <w:ins w:id="2303" w:author="Fred Perez" w:date="2019-03-22T08:44:00Z">
        <w:r>
          <w:t>  PROVIDER CLASS: CHIEF OF SURGERY</w:t>
        </w:r>
      </w:ins>
    </w:p>
    <w:p w:rsidR="00385DD2" w:rsidRDefault="00385DD2" w:rsidP="00385DD2">
      <w:pPr>
        <w:pStyle w:val="ScreenCapture"/>
        <w:rPr>
          <w:ins w:id="2304" w:author="Fred Perez" w:date="2019-03-22T08:44:00Z"/>
        </w:rPr>
      </w:pPr>
      <w:ins w:id="2305" w:author="Fred Perez" w:date="2019-03-22T08:44:00Z">
        <w:r>
          <w:t>  PROVIDER TYPE: FEE BASIS</w:t>
        </w:r>
      </w:ins>
    </w:p>
    <w:p w:rsidR="00385DD2" w:rsidRDefault="00385DD2" w:rsidP="00385DD2">
      <w:pPr>
        <w:pStyle w:val="ScreenCapture"/>
        <w:rPr>
          <w:ins w:id="2306" w:author="Fred Perez" w:date="2019-03-22T08:44:00Z"/>
        </w:rPr>
      </w:pPr>
      <w:ins w:id="2307" w:author="Fred Perez" w:date="2019-03-22T08:44:00Z">
        <w:r>
          <w:t>  REMARKS: TESTING FOR REMARK FIELD CONTENT ONE</w:t>
        </w:r>
      </w:ins>
    </w:p>
    <w:p w:rsidR="00385DD2" w:rsidRDefault="00385DD2" w:rsidP="00385DD2">
      <w:pPr>
        <w:pStyle w:val="ScreenCapture"/>
        <w:rPr>
          <w:ins w:id="2308" w:author="Fred Perez" w:date="2019-03-22T08:44:00Z"/>
        </w:rPr>
      </w:pPr>
      <w:ins w:id="2309" w:author="Fred Perez" w:date="2019-03-22T08:44:00Z">
        <w:r>
          <w:t>  VA#: 123000</w:t>
        </w:r>
      </w:ins>
    </w:p>
    <w:p w:rsidR="00385DD2" w:rsidRDefault="00385DD2" w:rsidP="00385DD2">
      <w:pPr>
        <w:pStyle w:val="ScreenCapture"/>
        <w:rPr>
          <w:ins w:id="2310" w:author="Fred Perez" w:date="2019-03-22T08:44:00Z"/>
        </w:rPr>
      </w:pPr>
      <w:ins w:id="2311" w:author="Fred Perez" w:date="2019-03-22T08:44:00Z">
        <w:r>
          <w:t> </w:t>
        </w:r>
      </w:ins>
    </w:p>
    <w:p w:rsidR="00385DD2" w:rsidRDefault="00385DD2" w:rsidP="00385DD2">
      <w:pPr>
        <w:pStyle w:val="ScreenCapture"/>
        <w:rPr>
          <w:ins w:id="2312" w:author="Fred Perez" w:date="2019-03-22T08:44:00Z"/>
        </w:rPr>
      </w:pPr>
      <w:ins w:id="2313" w:author="Fred Perez" w:date="2019-03-22T08:44:00Z">
        <w:r>
          <w:t>STREET ADDRESS 1: MAIN ST 1</w:t>
        </w:r>
      </w:ins>
    </w:p>
    <w:p w:rsidR="00385DD2" w:rsidRDefault="00385DD2" w:rsidP="00385DD2">
      <w:pPr>
        <w:pStyle w:val="ScreenCapture"/>
        <w:rPr>
          <w:ins w:id="2314" w:author="Fred Perez" w:date="2019-03-22T08:44:00Z"/>
        </w:rPr>
      </w:pPr>
      <w:ins w:id="2315" w:author="Fred Perez" w:date="2019-03-22T08:44:00Z">
        <w:r>
          <w:t>STREET ADDRESS 2: MAIN ST 2</w:t>
        </w:r>
      </w:ins>
    </w:p>
    <w:p w:rsidR="00385DD2" w:rsidRDefault="00385DD2" w:rsidP="00385DD2">
      <w:pPr>
        <w:pStyle w:val="ScreenCapture"/>
        <w:rPr>
          <w:ins w:id="2316" w:author="Fred Perez" w:date="2019-03-22T08:44:00Z"/>
        </w:rPr>
      </w:pPr>
      <w:ins w:id="2317" w:author="Fred Perez" w:date="2019-03-22T08:44:00Z">
        <w:r>
          <w:t>STREET ADDRESS 3: MAIN ST 3</w:t>
        </w:r>
      </w:ins>
    </w:p>
    <w:p w:rsidR="00385DD2" w:rsidRDefault="00385DD2" w:rsidP="00385DD2">
      <w:pPr>
        <w:pStyle w:val="ScreenCapture"/>
        <w:rPr>
          <w:ins w:id="2318" w:author="Fred Perez" w:date="2019-03-22T08:44:00Z"/>
        </w:rPr>
      </w:pPr>
      <w:ins w:id="2319" w:author="Fred Perez" w:date="2019-03-22T08:44:00Z">
        <w:r>
          <w:t>CITY: PLANO                              STATE: TEXAS</w:t>
        </w:r>
      </w:ins>
    </w:p>
    <w:p w:rsidR="00385DD2" w:rsidRDefault="00385DD2" w:rsidP="00385DD2">
      <w:pPr>
        <w:pStyle w:val="ScreenCapture"/>
        <w:rPr>
          <w:ins w:id="2320" w:author="Fred Perez" w:date="2019-03-22T08:44:00Z"/>
        </w:rPr>
      </w:pPr>
      <w:ins w:id="2321" w:author="Fred Perez" w:date="2019-03-22T08:44:00Z">
        <w:r>
          <w:t>ZIP CODE: 75025</w:t>
        </w:r>
      </w:ins>
    </w:p>
    <w:p w:rsidR="00385DD2" w:rsidRDefault="00385DD2" w:rsidP="00385DD2">
      <w:pPr>
        <w:pStyle w:val="ScreenCapture"/>
        <w:rPr>
          <w:ins w:id="2322" w:author="Fred Perez" w:date="2019-03-22T08:44:00Z"/>
        </w:rPr>
      </w:pPr>
      <w:ins w:id="2323" w:author="Fred Perez" w:date="2019-03-22T08:44:00Z">
        <w:r>
          <w:t> </w:t>
        </w:r>
      </w:ins>
    </w:p>
    <w:p w:rsidR="00385DD2" w:rsidRDefault="00385DD2" w:rsidP="00385DD2">
      <w:pPr>
        <w:pStyle w:val="ScreenCapture"/>
        <w:rPr>
          <w:ins w:id="2324" w:author="Fred Perez" w:date="2019-03-22T08:44:00Z"/>
        </w:rPr>
      </w:pPr>
      <w:ins w:id="2325" w:author="Fred Perez" w:date="2019-03-22T08:44:00Z">
        <w:r>
          <w:t>OFFICE PHONE: 972-111-2222               PHONE #3: 972-111-3333</w:t>
        </w:r>
      </w:ins>
    </w:p>
    <w:p w:rsidR="00385DD2" w:rsidRDefault="00385DD2" w:rsidP="00385DD2">
      <w:pPr>
        <w:pStyle w:val="ScreenCapture"/>
        <w:rPr>
          <w:ins w:id="2326" w:author="Fred Perez" w:date="2019-03-22T08:44:00Z"/>
        </w:rPr>
      </w:pPr>
      <w:ins w:id="2327" w:author="Fred Perez" w:date="2019-03-22T08:44:00Z">
        <w:r>
          <w:t>PHONE #4: 972-111-4444                   COMMERCIAL PHONE: 972-111-5555</w:t>
        </w:r>
      </w:ins>
    </w:p>
    <w:p w:rsidR="00385DD2" w:rsidRDefault="00385DD2" w:rsidP="00385DD2">
      <w:pPr>
        <w:pStyle w:val="ScreenCapture"/>
        <w:rPr>
          <w:ins w:id="2328" w:author="Fred Perez" w:date="2019-03-22T08:44:00Z"/>
        </w:rPr>
      </w:pPr>
      <w:ins w:id="2329" w:author="Fred Perez" w:date="2019-03-22T08:44:00Z">
        <w:r>
          <w:t> </w:t>
        </w:r>
      </w:ins>
    </w:p>
    <w:p w:rsidR="00385DD2" w:rsidRDefault="00385DD2" w:rsidP="00385DD2">
      <w:pPr>
        <w:pStyle w:val="ScreenCapture"/>
        <w:rPr>
          <w:ins w:id="2330" w:author="Fred Perez" w:date="2019-03-22T08:44:00Z"/>
        </w:rPr>
      </w:pPr>
      <w:ins w:id="2331" w:author="Fred Perez" w:date="2019-03-22T08:44:00Z">
        <w:r>
          <w:t>FAX NUMBER: 972-111-6666                 VOICE PAGER: 972-111-7777</w:t>
        </w:r>
      </w:ins>
    </w:p>
    <w:p w:rsidR="00385DD2" w:rsidRDefault="00385DD2" w:rsidP="00385DD2">
      <w:pPr>
        <w:pStyle w:val="ScreenCapture"/>
        <w:rPr>
          <w:ins w:id="2332" w:author="Fred Perez" w:date="2019-03-22T08:44:00Z"/>
        </w:rPr>
      </w:pPr>
      <w:ins w:id="2333" w:author="Fred Perez" w:date="2019-03-22T08:44:00Z">
        <w:r>
          <w:t>DIGITAL PAGER: 972-111-8888</w:t>
        </w:r>
      </w:ins>
    </w:p>
    <w:p w:rsidR="00385DD2" w:rsidRDefault="00385DD2" w:rsidP="00385DD2">
      <w:pPr>
        <w:pStyle w:val="ScreenCapture"/>
        <w:rPr>
          <w:ins w:id="2334" w:author="Fred Perez" w:date="2019-03-22T08:44:00Z"/>
        </w:rPr>
      </w:pPr>
      <w:ins w:id="2335" w:author="Fred Perez" w:date="2019-03-22T08:44:00Z">
        <w:r>
          <w:t> </w:t>
        </w:r>
      </w:ins>
    </w:p>
    <w:p w:rsidR="00385DD2" w:rsidRDefault="00385DD2" w:rsidP="00385DD2">
      <w:pPr>
        <w:pStyle w:val="ScreenCapture"/>
        <w:rPr>
          <w:ins w:id="2336" w:author="Fred Perez" w:date="2019-03-22T08:44:00Z"/>
        </w:rPr>
      </w:pPr>
      <w:ins w:id="2337" w:author="Fred Perez" w:date="2019-03-22T08:44:00Z">
        <w:r>
          <w:t>ROOM: ABC</w:t>
        </w:r>
      </w:ins>
    </w:p>
    <w:p w:rsidR="00385DD2" w:rsidRDefault="00385DD2" w:rsidP="00385DD2">
      <w:pPr>
        <w:pStyle w:val="ScreenCapture"/>
        <w:rPr>
          <w:ins w:id="2338" w:author="Fred Perez" w:date="2019-03-22T08:44:00Z"/>
        </w:rPr>
      </w:pPr>
      <w:ins w:id="2339" w:author="Fred Perez" w:date="2019-03-22T08:44:00Z">
        <w:r>
          <w:t> </w:t>
        </w:r>
      </w:ins>
    </w:p>
    <w:p w:rsidR="00385DD2" w:rsidRDefault="00385DD2" w:rsidP="00385DD2">
      <w:pPr>
        <w:pStyle w:val="ScreenCapture"/>
        <w:rPr>
          <w:ins w:id="2340" w:author="Fred Perez" w:date="2019-03-22T08:44:00Z"/>
        </w:rPr>
      </w:pPr>
      <w:ins w:id="2341" w:author="Fred Perez" w:date="2019-03-22T08:44:00Z">
        <w:r>
          <w:t> </w:t>
        </w:r>
      </w:ins>
    </w:p>
    <w:p w:rsidR="00385DD2" w:rsidRDefault="00385DD2" w:rsidP="00385DD2">
      <w:pPr>
        <w:pStyle w:val="ScreenCapture"/>
        <w:rPr>
          <w:ins w:id="2342" w:author="Fred Perez" w:date="2019-03-22T08:44:00Z"/>
        </w:rPr>
      </w:pPr>
      <w:ins w:id="2343" w:author="Fred Perez" w:date="2019-03-22T08:44:00Z">
        <w:r>
          <w:t>NON-VA PRESCRIBER: NO// </w:t>
        </w:r>
      </w:ins>
    </w:p>
    <w:p w:rsidR="00385DD2" w:rsidRDefault="00385DD2" w:rsidP="00385DD2">
      <w:pPr>
        <w:pStyle w:val="ScreenCapture"/>
        <w:rPr>
          <w:ins w:id="2344" w:author="Fred Perez" w:date="2019-03-22T08:44:00Z"/>
        </w:rPr>
      </w:pPr>
      <w:ins w:id="2345" w:author="Fred Perez" w:date="2019-03-22T08:44:00Z">
        <w:r>
          <w:t>TAX ID: 10-8882123// </w:t>
        </w:r>
      </w:ins>
    </w:p>
    <w:p w:rsidR="00385DD2" w:rsidRDefault="00385DD2" w:rsidP="00385DD2">
      <w:pPr>
        <w:pStyle w:val="ScreenCapture"/>
        <w:rPr>
          <w:ins w:id="2346" w:author="Fred Perez" w:date="2019-03-22T08:44:00Z"/>
        </w:rPr>
      </w:pPr>
      <w:ins w:id="2347" w:author="Fred Perez" w:date="2019-03-22T08:44:00Z">
        <w:r>
          <w:t>EXCLUSIONARY CHECK PERFORMED: YES// </w:t>
        </w:r>
      </w:ins>
    </w:p>
    <w:p w:rsidR="00385DD2" w:rsidRDefault="00385DD2" w:rsidP="00385DD2">
      <w:pPr>
        <w:pStyle w:val="ScreenCapture"/>
        <w:rPr>
          <w:ins w:id="2348" w:author="Fred Perez" w:date="2019-03-22T08:44:00Z"/>
        </w:rPr>
      </w:pPr>
      <w:ins w:id="2349" w:author="Fred Perez" w:date="2019-03-22T08:44:00Z">
        <w:r>
          <w:t>DATE EXCLUSIONARY LIST CHECKED: JUN 25,2018// </w:t>
        </w:r>
      </w:ins>
    </w:p>
    <w:p w:rsidR="00385DD2" w:rsidRDefault="00385DD2" w:rsidP="00385DD2">
      <w:pPr>
        <w:pStyle w:val="ScreenCapture"/>
        <w:rPr>
          <w:ins w:id="2350" w:author="Fred Perez" w:date="2019-03-22T08:44:00Z"/>
        </w:rPr>
      </w:pPr>
      <w:ins w:id="2351" w:author="Fred Perez" w:date="2019-03-22T08:44:00Z">
        <w:r>
          <w:t>ON EXCLUSIONARY LIST: NO// </w:t>
        </w:r>
      </w:ins>
    </w:p>
    <w:p w:rsidR="00385DD2" w:rsidRDefault="00385DD2" w:rsidP="00385DD2">
      <w:pPr>
        <w:pStyle w:val="ScreenCapture"/>
        <w:rPr>
          <w:ins w:id="2352" w:author="Fred Perez" w:date="2019-03-22T08:44:00Z"/>
        </w:rPr>
      </w:pPr>
      <w:ins w:id="2353" w:author="Fred Perez" w:date="2019-03-22T08:44:00Z">
        <w:r>
          <w:t>AUTHORIZED TO WRITE MED ORDERS: YES// </w:t>
        </w:r>
      </w:ins>
    </w:p>
    <w:p w:rsidR="00385DD2" w:rsidRDefault="00385DD2" w:rsidP="00385DD2">
      <w:pPr>
        <w:pStyle w:val="ScreenCapture"/>
        <w:rPr>
          <w:ins w:id="2354" w:author="Fred Perez" w:date="2019-03-22T08:44:00Z"/>
        </w:rPr>
      </w:pPr>
      <w:ins w:id="2355" w:author="Fred Perez" w:date="2019-03-22T08:44:00Z">
        <w:r>
          <w:t> </w:t>
        </w:r>
      </w:ins>
    </w:p>
    <w:p w:rsidR="00385DD2" w:rsidRDefault="00385DD2" w:rsidP="00385DD2">
      <w:pPr>
        <w:pStyle w:val="ScreenCapture"/>
        <w:rPr>
          <w:ins w:id="2356" w:author="Fred Perez" w:date="2019-03-22T08:44:00Z"/>
        </w:rPr>
      </w:pPr>
      <w:ins w:id="2357" w:author="Fred Perez" w:date="2019-03-22T08:44:00Z">
        <w:r>
          <w:t>DEA NUMBERS</w:t>
        </w:r>
      </w:ins>
    </w:p>
    <w:p w:rsidR="00385DD2" w:rsidRDefault="00385DD2" w:rsidP="00385DD2">
      <w:pPr>
        <w:pStyle w:val="ScreenCapture"/>
        <w:rPr>
          <w:ins w:id="2358" w:author="Fred Perez" w:date="2019-03-22T08:44:00Z"/>
        </w:rPr>
      </w:pPr>
      <w:ins w:id="2359" w:author="Fred Perez" w:date="2019-03-22T08:44:00Z">
        <w:r>
          <w:t> </w:t>
        </w:r>
      </w:ins>
    </w:p>
    <w:p w:rsidR="00385DD2" w:rsidRDefault="00385DD2" w:rsidP="00385DD2">
      <w:pPr>
        <w:pStyle w:val="ScreenCapture"/>
        <w:rPr>
          <w:ins w:id="2360" w:author="Fred Perez" w:date="2019-03-22T08:44:00Z"/>
        </w:rPr>
      </w:pPr>
      <w:ins w:id="2361" w:author="Fred Perez" w:date="2019-03-22T08:44:00Z">
        <w:r>
          <w:t> </w:t>
        </w:r>
      </w:ins>
    </w:p>
    <w:p w:rsidR="00385DD2" w:rsidRDefault="00385DD2" w:rsidP="00385DD2">
      <w:pPr>
        <w:pStyle w:val="ScreenCapture"/>
        <w:rPr>
          <w:ins w:id="2362" w:author="Fred Perez" w:date="2019-03-22T08:44:00Z"/>
        </w:rPr>
      </w:pPr>
      <w:ins w:id="2363" w:author="Fred Perez" w:date="2019-03-22T08:44:00Z">
        <w:r>
          <w:t>SELECT an existing entry to edit,</w:t>
        </w:r>
      </w:ins>
    </w:p>
    <w:p w:rsidR="00385DD2" w:rsidRDefault="00385DD2" w:rsidP="00385DD2">
      <w:pPr>
        <w:pStyle w:val="ScreenCapture"/>
        <w:rPr>
          <w:ins w:id="2364" w:author="Fred Perez" w:date="2019-03-22T08:44:00Z"/>
        </w:rPr>
      </w:pPr>
      <w:ins w:id="2365" w:author="Fred Perez" w:date="2019-03-22T08:44:00Z">
        <w:r>
          <w:t>Type a DEA number (e.g., AA1234563) to begin a new entry,</w:t>
        </w:r>
      </w:ins>
    </w:p>
    <w:p w:rsidR="00385DD2" w:rsidRPr="00EC4BE2" w:rsidRDefault="00385DD2" w:rsidP="00385DD2">
      <w:pPr>
        <w:pStyle w:val="ScreenCapture"/>
        <w:rPr>
          <w:ins w:id="2366" w:author="Fred Perez" w:date="2019-03-22T08:44:00Z"/>
          <w:lang w:val="en-US"/>
        </w:rPr>
      </w:pPr>
      <w:ins w:id="2367" w:author="Fred Perez" w:date="2019-03-22T08:44:00Z">
        <w:r>
          <w:t>or type '@' to delete an existing entry.: </w:t>
        </w:r>
        <w:r>
          <w:rPr>
            <w:lang w:val="en-US"/>
          </w:rPr>
          <w:t>AA1234563</w:t>
        </w:r>
      </w:ins>
    </w:p>
    <w:p w:rsidR="00385DD2" w:rsidRDefault="00385DD2" w:rsidP="00385DD2">
      <w:pPr>
        <w:pStyle w:val="ScreenCapture"/>
        <w:rPr>
          <w:ins w:id="2368" w:author="Fred Perez" w:date="2019-03-22T08:44:00Z"/>
        </w:rPr>
      </w:pPr>
    </w:p>
    <w:p w:rsidR="00385DD2" w:rsidRDefault="00385DD2" w:rsidP="00385DD2">
      <w:pPr>
        <w:rPr>
          <w:ins w:id="2369" w:author="Fred Perez" w:date="2019-03-22T08:44:00Z"/>
        </w:rPr>
      </w:pPr>
    </w:p>
    <w:p w:rsidR="00385DD2" w:rsidRDefault="00385DD2" w:rsidP="00385DD2">
      <w:pPr>
        <w:pStyle w:val="Heading3"/>
        <w:rPr>
          <w:ins w:id="2370" w:author="Fred Perez" w:date="2019-03-22T08:44:00Z"/>
          <w:lang w:val="en-US"/>
        </w:rPr>
      </w:pPr>
      <w:bookmarkStart w:id="2371" w:name="_Toc3271972"/>
      <w:bookmarkStart w:id="2372" w:name="_Toc4140368"/>
      <w:ins w:id="2373" w:author="Fred Perez" w:date="2019-03-22T08:44:00Z">
        <w:r>
          <w:rPr>
            <w:lang w:val="en-US"/>
          </w:rPr>
          <w:t>Add/Edit/Delete DEA Number for a Provider</w:t>
        </w:r>
        <w:bookmarkEnd w:id="2371"/>
        <w:bookmarkEnd w:id="2372"/>
      </w:ins>
    </w:p>
    <w:p w:rsidR="00385DD2" w:rsidRDefault="00385DD2" w:rsidP="00385DD2">
      <w:pPr>
        <w:rPr>
          <w:ins w:id="2374" w:author="Fred Perez" w:date="2019-03-22T08:44:00Z"/>
          <w:lang w:eastAsia="x-none"/>
        </w:rPr>
      </w:pPr>
    </w:p>
    <w:p w:rsidR="00385DD2" w:rsidRDefault="00385DD2" w:rsidP="00385DD2">
      <w:pPr>
        <w:rPr>
          <w:ins w:id="2375" w:author="Fred Perez" w:date="2019-03-22T08:44:00Z"/>
          <w:lang w:eastAsia="x-none"/>
        </w:rPr>
      </w:pPr>
      <w:ins w:id="2376" w:author="Fred Perez" w:date="2019-03-22T08:44:00Z">
        <w:r>
          <w:rPr>
            <w:lang w:eastAsia="x-none"/>
          </w:rPr>
          <w:t xml:space="preserve">From any of the screens in the examples above, </w:t>
        </w:r>
        <w:r w:rsidRPr="002A695B">
          <w:rPr>
            <w:lang w:eastAsia="x-none"/>
          </w:rPr>
          <w:t xml:space="preserve">the following prompt can be used to add/edit/delete </w:t>
        </w:r>
        <w:r>
          <w:rPr>
            <w:lang w:eastAsia="x-none"/>
          </w:rPr>
          <w:t>DEA numbers for a Provider</w:t>
        </w:r>
        <w:r w:rsidRPr="002A695B">
          <w:rPr>
            <w:lang w:eastAsia="x-none"/>
          </w:rPr>
          <w:t xml:space="preserve">. </w:t>
        </w:r>
        <w:r>
          <w:rPr>
            <w:lang w:eastAsia="x-none"/>
          </w:rPr>
          <w:t xml:space="preserve">The prompt </w:t>
        </w:r>
        <w:r w:rsidRPr="002A695B">
          <w:rPr>
            <w:lang w:eastAsia="x-none"/>
          </w:rPr>
          <w:t>open</w:t>
        </w:r>
        <w:r>
          <w:rPr>
            <w:lang w:eastAsia="x-none"/>
          </w:rPr>
          <w:t>s</w:t>
        </w:r>
        <w:r w:rsidRPr="002A695B">
          <w:rPr>
            <w:lang w:eastAsia="x-none"/>
          </w:rPr>
          <w:t xml:space="preserve"> a new ListMan screen that provide</w:t>
        </w:r>
        <w:r>
          <w:rPr>
            <w:lang w:eastAsia="x-none"/>
          </w:rPr>
          <w:t>s</w:t>
        </w:r>
        <w:r w:rsidRPr="002A695B">
          <w:rPr>
            <w:lang w:eastAsia="x-none"/>
          </w:rPr>
          <w:t xml:space="preserve"> information from the DEA/DOJ Web Service</w:t>
        </w:r>
        <w:r>
          <w:rPr>
            <w:lang w:eastAsia="x-none"/>
          </w:rPr>
          <w:t xml:space="preserve">, along with </w:t>
        </w:r>
        <w:r w:rsidRPr="002A695B">
          <w:rPr>
            <w:lang w:eastAsia="x-none"/>
          </w:rPr>
          <w:t>current information saved on the local system.</w:t>
        </w:r>
      </w:ins>
    </w:p>
    <w:p w:rsidR="00385DD2" w:rsidRDefault="00385DD2" w:rsidP="00385DD2">
      <w:pPr>
        <w:pStyle w:val="Heading4"/>
        <w:rPr>
          <w:ins w:id="2377" w:author="Fred Perez" w:date="2019-03-22T08:44:00Z"/>
          <w:lang w:val="en-US"/>
        </w:rPr>
      </w:pPr>
      <w:ins w:id="2378" w:author="Fred Perez" w:date="2019-03-22T08:44:00Z">
        <w:r>
          <w:rPr>
            <w:lang w:val="en-US"/>
          </w:rPr>
          <w:t>Add DEA Number for a Provider</w:t>
        </w:r>
      </w:ins>
    </w:p>
    <w:p w:rsidR="00385DD2" w:rsidRDefault="00385DD2" w:rsidP="00385DD2">
      <w:pPr>
        <w:rPr>
          <w:ins w:id="2379" w:author="Fred Perez" w:date="2019-03-22T08:44:00Z"/>
          <w:lang w:eastAsia="x-none"/>
        </w:rPr>
      </w:pPr>
    </w:p>
    <w:p w:rsidR="00385DD2" w:rsidRDefault="00385DD2" w:rsidP="00385DD2">
      <w:pPr>
        <w:rPr>
          <w:ins w:id="2380" w:author="Fred Perez" w:date="2019-03-22T08:44:00Z"/>
          <w:lang w:eastAsia="x-none"/>
        </w:rPr>
      </w:pPr>
      <w:ins w:id="2381" w:author="Fred Perez" w:date="2019-03-22T08:44:00Z">
        <w:r>
          <w:rPr>
            <w:lang w:eastAsia="x-none"/>
          </w:rPr>
          <w:t xml:space="preserve">Refer to the following examples in order to add </w:t>
        </w:r>
        <w:r w:rsidRPr="00EC4D77">
          <w:rPr>
            <w:lang w:eastAsia="x-none"/>
          </w:rPr>
          <w:t xml:space="preserve">a DEA </w:t>
        </w:r>
        <w:r>
          <w:rPr>
            <w:lang w:eastAsia="x-none"/>
          </w:rPr>
          <w:t>n</w:t>
        </w:r>
        <w:r w:rsidRPr="00EC4D77">
          <w:rPr>
            <w:lang w:eastAsia="x-none"/>
          </w:rPr>
          <w:t xml:space="preserve">umber for a </w:t>
        </w:r>
        <w:r>
          <w:rPr>
            <w:lang w:eastAsia="x-none"/>
          </w:rPr>
          <w:t>P</w:t>
        </w:r>
        <w:r w:rsidRPr="00EC4D77">
          <w:rPr>
            <w:lang w:eastAsia="x-none"/>
          </w:rPr>
          <w:t>rovider</w:t>
        </w:r>
        <w:r>
          <w:rPr>
            <w:lang w:eastAsia="x-none"/>
          </w:rPr>
          <w:t>.</w:t>
        </w:r>
        <w:r w:rsidRPr="00EC4D77">
          <w:rPr>
            <w:lang w:eastAsia="x-none"/>
          </w:rPr>
          <w:t xml:space="preserve"> </w:t>
        </w:r>
        <w:r>
          <w:rPr>
            <w:lang w:eastAsia="x-none"/>
          </w:rPr>
          <w:t>Perform the steps as shown in the examples below Please n</w:t>
        </w:r>
        <w:r w:rsidRPr="00EC4D77">
          <w:rPr>
            <w:lang w:eastAsia="x-none"/>
          </w:rPr>
          <w:t xml:space="preserve">ote the last name mismatch warning if you choose a DEA </w:t>
        </w:r>
        <w:r>
          <w:rPr>
            <w:lang w:eastAsia="x-none"/>
          </w:rPr>
          <w:t xml:space="preserve">entry </w:t>
        </w:r>
        <w:r w:rsidRPr="00EC4D77">
          <w:rPr>
            <w:lang w:eastAsia="x-none"/>
          </w:rPr>
          <w:t xml:space="preserve">with a last name </w:t>
        </w:r>
        <w:r>
          <w:rPr>
            <w:lang w:eastAsia="x-none"/>
          </w:rPr>
          <w:t xml:space="preserve">different from </w:t>
        </w:r>
        <w:r w:rsidRPr="00EC4D77">
          <w:rPr>
            <w:lang w:eastAsia="x-none"/>
          </w:rPr>
          <w:t xml:space="preserve">the </w:t>
        </w:r>
        <w:r>
          <w:rPr>
            <w:lang w:eastAsia="x-none"/>
          </w:rPr>
          <w:t>P</w:t>
        </w:r>
        <w:r w:rsidRPr="00EC4D77">
          <w:rPr>
            <w:lang w:eastAsia="x-none"/>
          </w:rPr>
          <w:t xml:space="preserve">rovider information contained in </w:t>
        </w:r>
        <w:r>
          <w:rPr>
            <w:lang w:eastAsia="x-none"/>
          </w:rPr>
          <w:t xml:space="preserve">the NEW PERSON </w:t>
        </w:r>
        <w:r w:rsidRPr="00EC4D77">
          <w:rPr>
            <w:lang w:eastAsia="x-none"/>
          </w:rPr>
          <w:t xml:space="preserve">file </w:t>
        </w:r>
        <w:r>
          <w:rPr>
            <w:lang w:eastAsia="x-none"/>
          </w:rPr>
          <w:t>(</w:t>
        </w:r>
        <w:r w:rsidRPr="00EC4D77">
          <w:rPr>
            <w:lang w:eastAsia="x-none"/>
          </w:rPr>
          <w:t>#200</w:t>
        </w:r>
        <w:r>
          <w:rPr>
            <w:lang w:eastAsia="x-none"/>
          </w:rPr>
          <w:t>)</w:t>
        </w:r>
        <w:r w:rsidRPr="00EC4D77">
          <w:rPr>
            <w:lang w:eastAsia="x-none"/>
          </w:rPr>
          <w:t>.</w:t>
        </w:r>
      </w:ins>
    </w:p>
    <w:p w:rsidR="00385DD2" w:rsidRDefault="00385DD2" w:rsidP="00385DD2">
      <w:pPr>
        <w:rPr>
          <w:ins w:id="2382" w:author="Fred Perez" w:date="2019-03-22T08:44:00Z"/>
          <w:lang w:eastAsia="x-none"/>
        </w:rPr>
      </w:pPr>
    </w:p>
    <w:p w:rsidR="00385DD2" w:rsidRDefault="00385DD2" w:rsidP="00385DD2">
      <w:pPr>
        <w:pStyle w:val="ExampleHeading"/>
        <w:rPr>
          <w:ins w:id="2383" w:author="Fred Perez" w:date="2019-03-22T08:44:00Z"/>
        </w:rPr>
      </w:pPr>
      <w:ins w:id="2384" w:author="Fred Perez" w:date="2019-03-22T08:44:00Z">
        <w:r w:rsidRPr="00EE678B">
          <w:t xml:space="preserve">Example: </w:t>
        </w:r>
        <w:r>
          <w:t>Add DEA Number for a Provider (1 of 4)</w:t>
        </w:r>
      </w:ins>
    </w:p>
    <w:p w:rsidR="00385DD2" w:rsidRDefault="00385DD2" w:rsidP="00385DD2">
      <w:pPr>
        <w:pStyle w:val="ScreenCapture"/>
        <w:rPr>
          <w:ins w:id="2385" w:author="Fred Perez" w:date="2019-03-22T08:44:00Z"/>
        </w:rPr>
      </w:pPr>
      <w:ins w:id="2386" w:author="Fred Perez" w:date="2019-03-22T08:44:00Z">
        <w:r>
          <w:t xml:space="preserve">AUTHORIZED TO WRITE MED ORDERS: YES// </w:t>
        </w:r>
      </w:ins>
    </w:p>
    <w:p w:rsidR="00385DD2" w:rsidRDefault="00385DD2" w:rsidP="00385DD2">
      <w:pPr>
        <w:pStyle w:val="ScreenCapture"/>
        <w:rPr>
          <w:ins w:id="2387" w:author="Fred Perez" w:date="2019-03-22T08:44:00Z"/>
        </w:rPr>
      </w:pPr>
    </w:p>
    <w:p w:rsidR="00385DD2" w:rsidRDefault="00385DD2" w:rsidP="00385DD2">
      <w:pPr>
        <w:pStyle w:val="ScreenCapture"/>
        <w:rPr>
          <w:ins w:id="2388" w:author="Fred Perez" w:date="2019-03-22T08:44:00Z"/>
        </w:rPr>
      </w:pPr>
      <w:ins w:id="2389" w:author="Fred Perez" w:date="2019-03-22T08:44:00Z">
        <w:r>
          <w:t>DEA NUMBERS</w:t>
        </w:r>
      </w:ins>
    </w:p>
    <w:p w:rsidR="00385DD2" w:rsidRDefault="00385DD2" w:rsidP="00385DD2">
      <w:pPr>
        <w:pStyle w:val="ScreenCapture"/>
        <w:rPr>
          <w:ins w:id="2390" w:author="Fred Perez" w:date="2019-03-22T08:44:00Z"/>
        </w:rPr>
      </w:pPr>
    </w:p>
    <w:p w:rsidR="00385DD2" w:rsidRDefault="00385DD2" w:rsidP="00385DD2">
      <w:pPr>
        <w:pStyle w:val="ScreenCapture"/>
        <w:rPr>
          <w:ins w:id="2391" w:author="Fred Perez" w:date="2019-03-22T08:44:00Z"/>
        </w:rPr>
      </w:pPr>
      <w:ins w:id="2392" w:author="Fred Perez" w:date="2019-03-22T08:44:00Z">
        <w:r>
          <w:t>SELECT an existing entry to edit,</w:t>
        </w:r>
      </w:ins>
    </w:p>
    <w:p w:rsidR="00385DD2" w:rsidRDefault="00385DD2" w:rsidP="00385DD2">
      <w:pPr>
        <w:pStyle w:val="ScreenCapture"/>
        <w:rPr>
          <w:ins w:id="2393" w:author="Fred Perez" w:date="2019-03-22T08:44:00Z"/>
        </w:rPr>
      </w:pPr>
      <w:ins w:id="2394" w:author="Fred Perez" w:date="2019-03-22T08:44:00Z">
        <w:r>
          <w:t>Type a DEA number (e.g., AA1234563) to begin a new entry,</w:t>
        </w:r>
      </w:ins>
    </w:p>
    <w:p w:rsidR="00385DD2" w:rsidRDefault="00385DD2" w:rsidP="00385DD2">
      <w:pPr>
        <w:pStyle w:val="ScreenCapture"/>
        <w:rPr>
          <w:ins w:id="2395" w:author="Fred Perez" w:date="2019-03-22T08:44:00Z"/>
        </w:rPr>
      </w:pPr>
      <w:ins w:id="2396" w:author="Fred Perez" w:date="2019-03-22T08:44:00Z">
        <w:r>
          <w:t>or type '@' to delete an existing entry.:</w:t>
        </w:r>
      </w:ins>
    </w:p>
    <w:p w:rsidR="00385DD2" w:rsidRDefault="00385DD2" w:rsidP="00385DD2">
      <w:pPr>
        <w:rPr>
          <w:ins w:id="2397" w:author="Fred Perez" w:date="2019-03-22T08:44:00Z"/>
          <w:lang w:eastAsia="x-none"/>
        </w:rPr>
      </w:pPr>
    </w:p>
    <w:p w:rsidR="00385DD2" w:rsidRDefault="00385DD2" w:rsidP="00385DD2">
      <w:pPr>
        <w:pStyle w:val="ExampleHeading"/>
        <w:rPr>
          <w:ins w:id="2398" w:author="Fred Perez" w:date="2019-03-22T08:44:00Z"/>
        </w:rPr>
      </w:pPr>
      <w:ins w:id="2399" w:author="Fred Perez" w:date="2019-03-22T08:44:00Z">
        <w:r w:rsidRPr="00EE678B">
          <w:t xml:space="preserve">Example: </w:t>
        </w:r>
        <w:r>
          <w:t>Add DEA Number for a Provider (2 of 4)</w:t>
        </w:r>
      </w:ins>
    </w:p>
    <w:p w:rsidR="00385DD2" w:rsidRDefault="00385DD2" w:rsidP="00385DD2">
      <w:pPr>
        <w:pStyle w:val="ScreenCapture"/>
        <w:rPr>
          <w:ins w:id="2400" w:author="Fred Perez" w:date="2019-03-22T08:44:00Z"/>
        </w:rPr>
      </w:pPr>
      <w:ins w:id="2401" w:author="Fred Perez" w:date="2019-03-22T08:44:00Z">
        <w:r>
          <w:t xml:space="preserve">AUTHORIZED TO WRITE MED ORDERS: YES// </w:t>
        </w:r>
      </w:ins>
    </w:p>
    <w:p w:rsidR="00385DD2" w:rsidRDefault="00385DD2" w:rsidP="00385DD2">
      <w:pPr>
        <w:pStyle w:val="ScreenCapture"/>
        <w:rPr>
          <w:ins w:id="2402" w:author="Fred Perez" w:date="2019-03-22T08:44:00Z"/>
        </w:rPr>
      </w:pPr>
    </w:p>
    <w:p w:rsidR="00385DD2" w:rsidRDefault="00385DD2" w:rsidP="00385DD2">
      <w:pPr>
        <w:pStyle w:val="ScreenCapture"/>
        <w:rPr>
          <w:ins w:id="2403" w:author="Fred Perez" w:date="2019-03-22T08:44:00Z"/>
        </w:rPr>
      </w:pPr>
      <w:ins w:id="2404" w:author="Fred Perez" w:date="2019-03-22T08:44:00Z">
        <w:r>
          <w:t>DEA NUMBERS</w:t>
        </w:r>
      </w:ins>
    </w:p>
    <w:p w:rsidR="00385DD2" w:rsidRDefault="00385DD2" w:rsidP="00385DD2">
      <w:pPr>
        <w:pStyle w:val="ScreenCapture"/>
        <w:rPr>
          <w:ins w:id="2405" w:author="Fred Perez" w:date="2019-03-22T08:44:00Z"/>
        </w:rPr>
      </w:pPr>
    </w:p>
    <w:p w:rsidR="00385DD2" w:rsidRDefault="00385DD2" w:rsidP="00385DD2">
      <w:pPr>
        <w:pStyle w:val="ScreenCapture"/>
        <w:rPr>
          <w:ins w:id="2406" w:author="Fred Perez" w:date="2019-03-22T08:44:00Z"/>
        </w:rPr>
      </w:pPr>
    </w:p>
    <w:p w:rsidR="00385DD2" w:rsidRDefault="00385DD2" w:rsidP="00385DD2">
      <w:pPr>
        <w:pStyle w:val="ScreenCapture"/>
        <w:rPr>
          <w:ins w:id="2407" w:author="Fred Perez" w:date="2019-03-22T08:44:00Z"/>
        </w:rPr>
      </w:pPr>
      <w:ins w:id="2408" w:author="Fred Perez" w:date="2019-03-22T08:44:00Z">
        <w:r>
          <w:t>SELECT an existing entry to edit,</w:t>
        </w:r>
      </w:ins>
    </w:p>
    <w:p w:rsidR="00385DD2" w:rsidRDefault="00385DD2" w:rsidP="00385DD2">
      <w:pPr>
        <w:pStyle w:val="ScreenCapture"/>
        <w:rPr>
          <w:ins w:id="2409" w:author="Fred Perez" w:date="2019-03-22T08:44:00Z"/>
        </w:rPr>
      </w:pPr>
      <w:ins w:id="2410" w:author="Fred Perez" w:date="2019-03-22T08:44:00Z">
        <w:r>
          <w:t>Type a DEA number (e.g., AA1234563) to begin a new entry,</w:t>
        </w:r>
      </w:ins>
    </w:p>
    <w:p w:rsidR="00385DD2" w:rsidRDefault="00385DD2" w:rsidP="00385DD2">
      <w:pPr>
        <w:pStyle w:val="ScreenCapture"/>
        <w:rPr>
          <w:ins w:id="2411" w:author="Fred Perez" w:date="2019-03-22T08:44:00Z"/>
        </w:rPr>
      </w:pPr>
      <w:ins w:id="2412" w:author="Fred Perez" w:date="2019-03-22T08:44:00Z">
        <w:r>
          <w:t>or type '@' to delete an existing entry.: BV6409393</w:t>
        </w:r>
      </w:ins>
    </w:p>
    <w:p w:rsidR="00385DD2" w:rsidRDefault="00385DD2" w:rsidP="00385DD2">
      <w:pPr>
        <w:pStyle w:val="ScreenCapture"/>
        <w:rPr>
          <w:ins w:id="2413" w:author="Fred Perez" w:date="2019-03-22T08:44:00Z"/>
        </w:rPr>
      </w:pPr>
    </w:p>
    <w:p w:rsidR="00385DD2" w:rsidRDefault="00385DD2" w:rsidP="00385DD2">
      <w:pPr>
        <w:pStyle w:val="ScreenCapture"/>
        <w:rPr>
          <w:ins w:id="2414" w:author="Fred Perez" w:date="2019-03-22T08:44:00Z"/>
        </w:rPr>
      </w:pPr>
      <w:ins w:id="2415" w:author="Fred Perez" w:date="2019-03-22T08:44:00Z">
        <w:r>
          <w:t>DOJ NAME:   VON GOELER, DOROTHEA S MD MPH</w:t>
        </w:r>
      </w:ins>
    </w:p>
    <w:p w:rsidR="00385DD2" w:rsidRDefault="00385DD2" w:rsidP="00385DD2">
      <w:pPr>
        <w:pStyle w:val="ScreenCapture"/>
        <w:rPr>
          <w:ins w:id="2416" w:author="Fred Perez" w:date="2019-03-22T08:44:00Z"/>
        </w:rPr>
      </w:pPr>
      <w:ins w:id="2417" w:author="Fred Perez" w:date="2019-03-22T08:44:00Z">
        <w:r>
          <w:t>VISTA NAME: IRWIN,BENJAMIN</w:t>
        </w:r>
      </w:ins>
    </w:p>
    <w:p w:rsidR="00385DD2" w:rsidRDefault="00385DD2" w:rsidP="00385DD2">
      <w:pPr>
        <w:pStyle w:val="ScreenCapture"/>
        <w:rPr>
          <w:ins w:id="2418" w:author="Fred Perez" w:date="2019-03-22T08:44:00Z"/>
        </w:rPr>
      </w:pPr>
    </w:p>
    <w:p w:rsidR="00385DD2" w:rsidRDefault="00385DD2" w:rsidP="00385DD2">
      <w:pPr>
        <w:pStyle w:val="ScreenCapture"/>
        <w:rPr>
          <w:ins w:id="2419" w:author="Fred Perez" w:date="2019-03-22T08:44:00Z"/>
        </w:rPr>
      </w:pPr>
      <w:ins w:id="2420" w:author="Fred Perez" w:date="2019-03-22T08:44:00Z">
        <w:r>
          <w:t>The last names don't match.</w:t>
        </w:r>
      </w:ins>
    </w:p>
    <w:p w:rsidR="00385DD2" w:rsidRDefault="00385DD2" w:rsidP="00385DD2">
      <w:pPr>
        <w:pStyle w:val="ScreenCapture"/>
        <w:rPr>
          <w:ins w:id="2421" w:author="Fred Perez" w:date="2019-03-22T08:44:00Z"/>
        </w:rPr>
      </w:pPr>
      <w:ins w:id="2422" w:author="Fred Perez" w:date="2019-03-22T08:44:00Z">
        <w:r>
          <w:t>Do you really want to continue? YES</w:t>
        </w:r>
      </w:ins>
    </w:p>
    <w:p w:rsidR="00385DD2" w:rsidDel="00FD4F67" w:rsidRDefault="00385DD2" w:rsidP="00385DD2">
      <w:pPr>
        <w:pStyle w:val="ScreenCapture"/>
        <w:rPr>
          <w:ins w:id="2423" w:author="Fred Perez" w:date="2019-03-22T08:44:00Z"/>
          <w:del w:id="2424" w:author="Tran, Dan P. (Technatomy)" w:date="2019-03-25T12:30:00Z"/>
        </w:rPr>
      </w:pPr>
      <w:ins w:id="2425" w:author="Fred Perez" w:date="2019-03-22T08:44:00Z">
        <w:r>
          <w:t>The DEA number doesn't match provider's last name. Please verify the information</w:t>
        </w:r>
      </w:ins>
    </w:p>
    <w:p w:rsidR="00385DD2" w:rsidRDefault="00385DD2" w:rsidP="00FD4F67">
      <w:pPr>
        <w:pStyle w:val="ScreenCapture"/>
        <w:rPr>
          <w:ins w:id="2426" w:author="Fred Perez" w:date="2019-03-22T08:44:00Z"/>
        </w:rPr>
      </w:pPr>
      <w:ins w:id="2427" w:author="Fred Perez" w:date="2019-03-22T08:44:00Z">
        <w:r>
          <w:t>.</w:t>
        </w:r>
      </w:ins>
    </w:p>
    <w:p w:rsidR="00385DD2" w:rsidRDefault="00385DD2" w:rsidP="00385DD2">
      <w:pPr>
        <w:pStyle w:val="ScreenCapture"/>
        <w:rPr>
          <w:ins w:id="2428" w:author="Fred Perez" w:date="2019-03-22T08:44:00Z"/>
        </w:rPr>
      </w:pPr>
      <w:ins w:id="2429" w:author="Fred Perez" w:date="2019-03-22T08:44:00Z">
        <w:r>
          <w:t>Type &lt;Enter&gt; to continue:</w:t>
        </w:r>
      </w:ins>
    </w:p>
    <w:p w:rsidR="00385DD2" w:rsidRDefault="00385DD2" w:rsidP="00385DD2">
      <w:pPr>
        <w:rPr>
          <w:ins w:id="2430" w:author="Fred Perez" w:date="2019-03-22T08:44:00Z"/>
          <w:lang w:eastAsia="x-none"/>
        </w:rPr>
      </w:pPr>
    </w:p>
    <w:p w:rsidR="00385DD2" w:rsidRDefault="00385DD2" w:rsidP="00385DD2">
      <w:pPr>
        <w:rPr>
          <w:ins w:id="2431" w:author="Fred Perez" w:date="2019-03-22T08:44:00Z"/>
          <w:lang w:eastAsia="x-none"/>
        </w:rPr>
      </w:pPr>
      <w:ins w:id="2432" w:author="Fred Perez" w:date="2019-03-22T08:44:00Z">
        <w:r>
          <w:rPr>
            <w:lang w:eastAsia="x-none"/>
          </w:rPr>
          <w:t>When the following DEA NUMBER MANAGEMENT screen appears, please note the following:</w:t>
        </w:r>
      </w:ins>
    </w:p>
    <w:p w:rsidR="00385DD2" w:rsidRDefault="00385DD2" w:rsidP="00385DD2">
      <w:pPr>
        <w:rPr>
          <w:ins w:id="2433" w:author="Fred Perez" w:date="2019-03-22T08:44:00Z"/>
          <w:lang w:eastAsia="x-none"/>
        </w:rPr>
      </w:pPr>
    </w:p>
    <w:p w:rsidR="00385DD2" w:rsidRDefault="00385DD2">
      <w:pPr>
        <w:numPr>
          <w:ilvl w:val="0"/>
          <w:numId w:val="109"/>
        </w:numPr>
        <w:rPr>
          <w:ins w:id="2434" w:author="Fred Perez" w:date="2019-03-22T08:44:00Z"/>
          <w:lang w:eastAsia="x-none"/>
        </w:rPr>
        <w:pPrChange w:id="2435" w:author="Fred Perez" w:date="2019-03-22T09:44:00Z">
          <w:pPr>
            <w:numPr>
              <w:numId w:val="120"/>
            </w:numPr>
            <w:tabs>
              <w:tab w:val="num" w:pos="360"/>
              <w:tab w:val="num" w:pos="720"/>
            </w:tabs>
            <w:ind w:left="720" w:hanging="720"/>
          </w:pPr>
        </w:pPrChange>
      </w:pPr>
      <w:ins w:id="2436" w:author="Fred Perez" w:date="2019-03-22T08:44:00Z">
        <w:r>
          <w:rPr>
            <w:lang w:eastAsia="x-none"/>
          </w:rPr>
          <w:t>Column 1 shows the data labels.</w:t>
        </w:r>
      </w:ins>
    </w:p>
    <w:p w:rsidR="00385DD2" w:rsidRDefault="00385DD2">
      <w:pPr>
        <w:numPr>
          <w:ilvl w:val="0"/>
          <w:numId w:val="109"/>
        </w:numPr>
        <w:rPr>
          <w:ins w:id="2437" w:author="Fred Perez" w:date="2019-03-22T08:44:00Z"/>
          <w:lang w:eastAsia="x-none"/>
        </w:rPr>
        <w:pPrChange w:id="2438" w:author="Fred Perez" w:date="2019-03-22T09:44:00Z">
          <w:pPr>
            <w:numPr>
              <w:numId w:val="120"/>
            </w:numPr>
            <w:tabs>
              <w:tab w:val="num" w:pos="360"/>
              <w:tab w:val="num" w:pos="720"/>
            </w:tabs>
            <w:ind w:left="720" w:hanging="720"/>
          </w:pPr>
        </w:pPrChange>
      </w:pPr>
      <w:ins w:id="2439" w:author="Fred Perez" w:date="2019-03-22T08:44:00Z">
        <w:r>
          <w:rPr>
            <w:lang w:eastAsia="x-none"/>
          </w:rPr>
          <w:t>Column 2 shows the data from the DOJ/DEA database.</w:t>
        </w:r>
      </w:ins>
    </w:p>
    <w:p w:rsidR="00385DD2" w:rsidRDefault="00385DD2">
      <w:pPr>
        <w:numPr>
          <w:ilvl w:val="0"/>
          <w:numId w:val="109"/>
        </w:numPr>
        <w:rPr>
          <w:ins w:id="2440" w:author="Fred Perez" w:date="2019-03-22T08:44:00Z"/>
          <w:lang w:eastAsia="x-none"/>
        </w:rPr>
        <w:pPrChange w:id="2441" w:author="Fred Perez" w:date="2019-03-22T09:44:00Z">
          <w:pPr>
            <w:numPr>
              <w:numId w:val="120"/>
            </w:numPr>
            <w:tabs>
              <w:tab w:val="num" w:pos="360"/>
              <w:tab w:val="num" w:pos="720"/>
            </w:tabs>
            <w:ind w:left="720" w:hanging="720"/>
          </w:pPr>
        </w:pPrChange>
      </w:pPr>
      <w:ins w:id="2442" w:author="Fred Perez" w:date="2019-03-22T08:44:00Z">
        <w:r>
          <w:rPr>
            <w:lang w:eastAsia="x-none"/>
          </w:rPr>
          <w:t>Column 3 shows (or will show) the current data from the local database.</w:t>
        </w:r>
      </w:ins>
    </w:p>
    <w:p w:rsidR="00385DD2" w:rsidRDefault="00385DD2" w:rsidP="00385DD2">
      <w:pPr>
        <w:rPr>
          <w:ins w:id="2443" w:author="Fred Perez" w:date="2019-03-22T08:44:00Z"/>
          <w:lang w:eastAsia="x-none"/>
        </w:rPr>
      </w:pPr>
    </w:p>
    <w:p w:rsidR="00385DD2" w:rsidRDefault="00385DD2" w:rsidP="00385DD2">
      <w:pPr>
        <w:rPr>
          <w:ins w:id="2444" w:author="Fred Perez" w:date="2019-03-22T08:44:00Z"/>
          <w:lang w:eastAsia="x-none"/>
        </w:rPr>
      </w:pPr>
      <w:ins w:id="2445" w:author="Fred Perez" w:date="2019-03-22T08:44:00Z">
        <w:r>
          <w:rPr>
            <w:lang w:eastAsia="x-none"/>
          </w:rPr>
          <w:t>This screen will allow the user to do the following:</w:t>
        </w:r>
      </w:ins>
    </w:p>
    <w:p w:rsidR="00385DD2" w:rsidRDefault="00385DD2" w:rsidP="00385DD2">
      <w:pPr>
        <w:rPr>
          <w:ins w:id="2446" w:author="Fred Perez" w:date="2019-03-22T08:44:00Z"/>
          <w:lang w:eastAsia="x-none"/>
        </w:rPr>
      </w:pPr>
    </w:p>
    <w:p w:rsidR="00385DD2" w:rsidRDefault="00385DD2">
      <w:pPr>
        <w:numPr>
          <w:ilvl w:val="0"/>
          <w:numId w:val="110"/>
        </w:numPr>
        <w:rPr>
          <w:ins w:id="2447" w:author="Fred Perez" w:date="2019-03-22T08:44:00Z"/>
          <w:lang w:eastAsia="x-none"/>
        </w:rPr>
        <w:pPrChange w:id="2448" w:author="Fred Perez" w:date="2019-03-22T09:44:00Z">
          <w:pPr>
            <w:numPr>
              <w:numId w:val="121"/>
            </w:numPr>
            <w:tabs>
              <w:tab w:val="num" w:pos="360"/>
              <w:tab w:val="num" w:pos="720"/>
            </w:tabs>
            <w:ind w:left="720" w:hanging="720"/>
          </w:pPr>
        </w:pPrChange>
      </w:pPr>
      <w:ins w:id="2449" w:author="Fred Perez" w:date="2019-03-22T08:44:00Z">
        <w:r>
          <w:rPr>
            <w:lang w:eastAsia="x-none"/>
          </w:rPr>
          <w:t>(C)OPY the DOJ/DEA Values to the Local DEA Database.</w:t>
        </w:r>
      </w:ins>
    </w:p>
    <w:p w:rsidR="00385DD2" w:rsidRDefault="00385DD2">
      <w:pPr>
        <w:numPr>
          <w:ilvl w:val="0"/>
          <w:numId w:val="110"/>
        </w:numPr>
        <w:rPr>
          <w:ins w:id="2450" w:author="Fred Perez" w:date="2019-03-22T08:44:00Z"/>
          <w:lang w:eastAsia="x-none"/>
        </w:rPr>
        <w:pPrChange w:id="2451" w:author="Fred Perez" w:date="2019-03-22T09:44:00Z">
          <w:pPr>
            <w:numPr>
              <w:numId w:val="121"/>
            </w:numPr>
            <w:tabs>
              <w:tab w:val="num" w:pos="360"/>
              <w:tab w:val="num" w:pos="720"/>
            </w:tabs>
            <w:ind w:left="720" w:hanging="720"/>
          </w:pPr>
        </w:pPrChange>
      </w:pPr>
      <w:ins w:id="2452" w:author="Fred Perez" w:date="2019-03-22T08:44:00Z">
        <w:r>
          <w:rPr>
            <w:lang w:eastAsia="x-none"/>
          </w:rPr>
          <w:t>(E)DIT the DETOX NUMBER, EXPIRATION DATE, and SCHEDULES.</w:t>
        </w:r>
      </w:ins>
    </w:p>
    <w:p w:rsidR="00385DD2" w:rsidRDefault="00385DD2">
      <w:pPr>
        <w:numPr>
          <w:ilvl w:val="0"/>
          <w:numId w:val="110"/>
        </w:numPr>
        <w:rPr>
          <w:ins w:id="2453" w:author="Fred Perez" w:date="2019-03-22T08:44:00Z"/>
          <w:lang w:eastAsia="x-none"/>
        </w:rPr>
        <w:pPrChange w:id="2454" w:author="Fred Perez" w:date="2019-03-22T09:44:00Z">
          <w:pPr>
            <w:numPr>
              <w:numId w:val="121"/>
            </w:numPr>
            <w:tabs>
              <w:tab w:val="num" w:pos="360"/>
              <w:tab w:val="num" w:pos="720"/>
            </w:tabs>
            <w:ind w:left="720" w:hanging="720"/>
          </w:pPr>
        </w:pPrChange>
      </w:pPr>
      <w:ins w:id="2455" w:author="Fred Perez" w:date="2019-03-22T08:44:00Z">
        <w:r>
          <w:rPr>
            <w:lang w:eastAsia="x-none"/>
          </w:rPr>
          <w:t>(A)CCEPT and save the changes. Once the DOJ/DEA values are copied to the Local Value, the (A)CCEPT and save option must be used to save the results to the local database.</w:t>
        </w:r>
      </w:ins>
    </w:p>
    <w:p w:rsidR="00385DD2" w:rsidRDefault="00385DD2">
      <w:pPr>
        <w:numPr>
          <w:ilvl w:val="0"/>
          <w:numId w:val="110"/>
        </w:numPr>
        <w:rPr>
          <w:ins w:id="2456" w:author="Fred Perez" w:date="2019-03-22T08:44:00Z"/>
          <w:lang w:eastAsia="x-none"/>
        </w:rPr>
        <w:pPrChange w:id="2457" w:author="Fred Perez" w:date="2019-03-22T09:44:00Z">
          <w:pPr>
            <w:numPr>
              <w:numId w:val="121"/>
            </w:numPr>
            <w:tabs>
              <w:tab w:val="num" w:pos="360"/>
              <w:tab w:val="num" w:pos="720"/>
            </w:tabs>
            <w:ind w:left="720" w:hanging="720"/>
          </w:pPr>
        </w:pPrChange>
      </w:pPr>
      <w:ins w:id="2458" w:author="Fred Perez" w:date="2019-03-22T08:44:00Z">
        <w:r>
          <w:rPr>
            <w:lang w:eastAsia="x-none"/>
          </w:rPr>
          <w:t>(X) or (Q) to QUIT AND REJECT CHANGES.</w:t>
        </w:r>
      </w:ins>
    </w:p>
    <w:p w:rsidR="00385DD2" w:rsidRDefault="00385DD2" w:rsidP="00385DD2">
      <w:pPr>
        <w:rPr>
          <w:ins w:id="2459" w:author="Fred Perez" w:date="2019-03-22T08:44:00Z"/>
          <w:lang w:eastAsia="x-none"/>
        </w:rPr>
      </w:pPr>
    </w:p>
    <w:p w:rsidR="00385DD2" w:rsidRDefault="00385DD2" w:rsidP="00385DD2">
      <w:pPr>
        <w:pStyle w:val="ExampleHeading"/>
        <w:rPr>
          <w:ins w:id="2460" w:author="Fred Perez" w:date="2019-03-22T08:44:00Z"/>
        </w:rPr>
      </w:pPr>
      <w:ins w:id="2461" w:author="Fred Perez" w:date="2019-03-22T08:44:00Z">
        <w:r w:rsidRPr="00EE678B">
          <w:t xml:space="preserve">Example: </w:t>
        </w:r>
        <w:r>
          <w:t>Add DEA Number for a Provider (3 of 4)</w:t>
        </w:r>
      </w:ins>
    </w:p>
    <w:p w:rsidR="00385DD2" w:rsidRDefault="00385DD2" w:rsidP="00385DD2">
      <w:pPr>
        <w:pStyle w:val="ScreenCapture"/>
        <w:rPr>
          <w:ins w:id="2462" w:author="Fred Perez" w:date="2019-03-22T08:44:00Z"/>
        </w:rPr>
      </w:pPr>
      <w:ins w:id="2463" w:author="Fred Perez" w:date="2019-03-22T08:44:00Z">
        <w:r>
          <w:t xml:space="preserve">DEA NUMBER MANAGEMENT         Mar 11, 2019@10:30:19          Page:    1 of    2 </w:t>
        </w:r>
      </w:ins>
    </w:p>
    <w:p w:rsidR="00385DD2" w:rsidRDefault="00385DD2" w:rsidP="00385DD2">
      <w:pPr>
        <w:pStyle w:val="ScreenCapture"/>
        <w:rPr>
          <w:ins w:id="2464" w:author="Fred Perez" w:date="2019-03-22T08:44:00Z"/>
        </w:rPr>
      </w:pPr>
    </w:p>
    <w:p w:rsidR="00385DD2" w:rsidRDefault="00385DD2" w:rsidP="00385DD2">
      <w:pPr>
        <w:pStyle w:val="ScreenCapture"/>
        <w:rPr>
          <w:ins w:id="2465" w:author="Fred Perez" w:date="2019-03-22T08:44:00Z"/>
        </w:rPr>
      </w:pPr>
      <w:ins w:id="2466" w:author="Fred Perez" w:date="2019-03-22T08:44:00Z">
        <w:r>
          <w:t xml:space="preserve">NAME              DOJ/DEA VALUE                 LOCAL VALUE                    </w:t>
        </w:r>
      </w:ins>
    </w:p>
    <w:p w:rsidR="00385DD2" w:rsidRDefault="00385DD2" w:rsidP="00385DD2">
      <w:pPr>
        <w:pStyle w:val="ScreenCapture"/>
        <w:rPr>
          <w:ins w:id="2467" w:author="Fred Perez" w:date="2019-03-22T08:44:00Z"/>
        </w:rPr>
      </w:pPr>
      <w:ins w:id="2468" w:author="Fred Perez" w:date="2019-03-22T08:44:00Z">
        <w:r>
          <w:t xml:space="preserve"> NAME:             VON GOELER, DOROTHEA S MD MPH                                </w:t>
        </w:r>
      </w:ins>
    </w:p>
    <w:p w:rsidR="00385DD2" w:rsidRDefault="00385DD2" w:rsidP="00385DD2">
      <w:pPr>
        <w:pStyle w:val="ScreenCapture"/>
        <w:rPr>
          <w:ins w:id="2469" w:author="Fred Perez" w:date="2019-03-22T08:44:00Z"/>
        </w:rPr>
      </w:pPr>
      <w:ins w:id="2470" w:author="Fred Perez" w:date="2019-03-22T08:44:00Z">
        <w:r>
          <w:t xml:space="preserve"> ADDRESS 1:                                                                     </w:t>
        </w:r>
      </w:ins>
    </w:p>
    <w:p w:rsidR="00385DD2" w:rsidRDefault="00385DD2" w:rsidP="00385DD2">
      <w:pPr>
        <w:pStyle w:val="ScreenCapture"/>
        <w:rPr>
          <w:ins w:id="2471" w:author="Fred Perez" w:date="2019-03-22T08:44:00Z"/>
        </w:rPr>
      </w:pPr>
      <w:ins w:id="2472" w:author="Fred Perez" w:date="2019-03-22T08:44:00Z">
        <w:r>
          <w:t xml:space="preserve"> ADDRESS 2:        BRIGHTWOOD HEALTH CENTER**                                   </w:t>
        </w:r>
      </w:ins>
    </w:p>
    <w:p w:rsidR="00385DD2" w:rsidRDefault="00385DD2" w:rsidP="00385DD2">
      <w:pPr>
        <w:pStyle w:val="ScreenCapture"/>
        <w:rPr>
          <w:ins w:id="2473" w:author="Fred Perez" w:date="2019-03-22T08:44:00Z"/>
        </w:rPr>
      </w:pPr>
      <w:ins w:id="2474" w:author="Fred Perez" w:date="2019-03-22T08:44:00Z">
        <w:r>
          <w:t xml:space="preserve"> ADDRESS 3:        380 PLAINFIELD STREET**                                      </w:t>
        </w:r>
      </w:ins>
    </w:p>
    <w:p w:rsidR="00385DD2" w:rsidRDefault="00385DD2" w:rsidP="00385DD2">
      <w:pPr>
        <w:pStyle w:val="ScreenCapture"/>
        <w:rPr>
          <w:ins w:id="2475" w:author="Fred Perez" w:date="2019-03-22T08:44:00Z"/>
        </w:rPr>
      </w:pPr>
      <w:ins w:id="2476" w:author="Fred Perez" w:date="2019-03-22T08:44:00Z">
        <w:r>
          <w:t xml:space="preserve"> CITY:             SPRINGFIELD**                                                </w:t>
        </w:r>
      </w:ins>
    </w:p>
    <w:p w:rsidR="00385DD2" w:rsidRDefault="00385DD2" w:rsidP="00385DD2">
      <w:pPr>
        <w:pStyle w:val="ScreenCapture"/>
        <w:rPr>
          <w:ins w:id="2477" w:author="Fred Perez" w:date="2019-03-22T08:44:00Z"/>
        </w:rPr>
      </w:pPr>
      <w:ins w:id="2478" w:author="Fred Perez" w:date="2019-03-22T08:44:00Z">
        <w:r>
          <w:t xml:space="preserve"> STATE:            MASSACHUSETTS**                                              </w:t>
        </w:r>
      </w:ins>
    </w:p>
    <w:p w:rsidR="00385DD2" w:rsidRDefault="00385DD2" w:rsidP="00385DD2">
      <w:pPr>
        <w:pStyle w:val="ScreenCapture"/>
        <w:rPr>
          <w:ins w:id="2479" w:author="Fred Perez" w:date="2019-03-22T08:44:00Z"/>
        </w:rPr>
      </w:pPr>
      <w:ins w:id="2480" w:author="Fred Perez" w:date="2019-03-22T08:44:00Z">
        <w:r>
          <w:t xml:space="preserve"> ZIP CODE:         011070000**                                                  </w:t>
        </w:r>
      </w:ins>
    </w:p>
    <w:p w:rsidR="00385DD2" w:rsidRDefault="00385DD2" w:rsidP="00385DD2">
      <w:pPr>
        <w:pStyle w:val="ScreenCapture"/>
        <w:rPr>
          <w:ins w:id="2481" w:author="Fred Perez" w:date="2019-03-22T08:44:00Z"/>
        </w:rPr>
      </w:pPr>
      <w:ins w:id="2482" w:author="Fred Perez" w:date="2019-03-22T08:44:00Z">
        <w:r>
          <w:t xml:space="preserve"> ACTIVITY CODE:    C1**                                                         </w:t>
        </w:r>
      </w:ins>
    </w:p>
    <w:p w:rsidR="00385DD2" w:rsidRDefault="00385DD2" w:rsidP="00385DD2">
      <w:pPr>
        <w:pStyle w:val="ScreenCapture"/>
        <w:rPr>
          <w:ins w:id="2483" w:author="Fred Perez" w:date="2019-03-22T08:44:00Z"/>
        </w:rPr>
      </w:pPr>
      <w:ins w:id="2484" w:author="Fred Perez" w:date="2019-03-22T08:44:00Z">
        <w:r>
          <w:t xml:space="preserve"> TYPE:             INDIVIDUAL**                                                 </w:t>
        </w:r>
      </w:ins>
    </w:p>
    <w:p w:rsidR="00385DD2" w:rsidRDefault="00385DD2" w:rsidP="00385DD2">
      <w:pPr>
        <w:pStyle w:val="ScreenCapture"/>
        <w:rPr>
          <w:ins w:id="2485" w:author="Fred Perez" w:date="2019-03-22T08:44:00Z"/>
        </w:rPr>
      </w:pPr>
      <w:ins w:id="2486" w:author="Fred Perez" w:date="2019-03-22T08:44:00Z">
        <w:r>
          <w:t xml:space="preserve"> DEA NUMBER:       BV6409393**                                                  </w:t>
        </w:r>
      </w:ins>
    </w:p>
    <w:p w:rsidR="00385DD2" w:rsidRDefault="00385DD2" w:rsidP="00385DD2">
      <w:pPr>
        <w:pStyle w:val="ScreenCapture"/>
        <w:rPr>
          <w:ins w:id="2487" w:author="Fred Perez" w:date="2019-03-22T08:44:00Z"/>
        </w:rPr>
      </w:pPr>
      <w:ins w:id="2488" w:author="Fred Perez" w:date="2019-03-22T08:44:00Z">
        <w:r>
          <w:t xml:space="preserve"> DETOX NUMBER:     XV6409393**                                                  </w:t>
        </w:r>
      </w:ins>
    </w:p>
    <w:p w:rsidR="00385DD2" w:rsidRDefault="00385DD2" w:rsidP="00385DD2">
      <w:pPr>
        <w:pStyle w:val="ScreenCapture"/>
        <w:rPr>
          <w:ins w:id="2489" w:author="Fred Perez" w:date="2019-03-22T08:44:00Z"/>
        </w:rPr>
      </w:pPr>
      <w:ins w:id="2490" w:author="Fred Perez" w:date="2019-03-22T08:44:00Z">
        <w:r>
          <w:t xml:space="preserve"> EXPIRATION DATE:  MAY 31, 2020**                                               </w:t>
        </w:r>
      </w:ins>
    </w:p>
    <w:p w:rsidR="00385DD2" w:rsidRDefault="00385DD2" w:rsidP="00385DD2">
      <w:pPr>
        <w:pStyle w:val="ScreenCapture"/>
        <w:rPr>
          <w:ins w:id="2491" w:author="Fred Perez" w:date="2019-03-22T08:44:00Z"/>
        </w:rPr>
      </w:pPr>
      <w:ins w:id="2492" w:author="Fred Perez" w:date="2019-03-22T08:44:00Z">
        <w:r>
          <w:t xml:space="preserve"> SCH II NARC:      YES**                                                        </w:t>
        </w:r>
      </w:ins>
    </w:p>
    <w:p w:rsidR="00385DD2" w:rsidRDefault="00385DD2" w:rsidP="00385DD2">
      <w:pPr>
        <w:pStyle w:val="ScreenCapture"/>
        <w:rPr>
          <w:ins w:id="2493" w:author="Fred Perez" w:date="2019-03-22T08:44:00Z"/>
        </w:rPr>
      </w:pPr>
      <w:ins w:id="2494" w:author="Fred Perez" w:date="2019-03-22T08:44:00Z">
        <w:r>
          <w:t xml:space="preserve"> SCH II NON-NARC:  YES**                                                        </w:t>
        </w:r>
      </w:ins>
    </w:p>
    <w:p w:rsidR="00385DD2" w:rsidRDefault="00385DD2" w:rsidP="00385DD2">
      <w:pPr>
        <w:pStyle w:val="ScreenCapture"/>
        <w:rPr>
          <w:ins w:id="2495" w:author="Fred Perez" w:date="2019-03-22T08:44:00Z"/>
        </w:rPr>
      </w:pPr>
      <w:ins w:id="2496" w:author="Fred Perez" w:date="2019-03-22T08:44:00Z">
        <w:r>
          <w:t xml:space="preserve"> SCH III NARC:     YES**                                                        </w:t>
        </w:r>
      </w:ins>
    </w:p>
    <w:p w:rsidR="00385DD2" w:rsidRDefault="00385DD2" w:rsidP="00385DD2">
      <w:pPr>
        <w:pStyle w:val="ScreenCapture"/>
        <w:rPr>
          <w:ins w:id="2497" w:author="Fred Perez" w:date="2019-03-22T08:44:00Z"/>
        </w:rPr>
      </w:pPr>
      <w:ins w:id="2498" w:author="Fred Perez" w:date="2019-03-22T08:44:00Z">
        <w:r>
          <w:t xml:space="preserve"> SCH III NON-NARC: YES**                                                        </w:t>
        </w:r>
      </w:ins>
    </w:p>
    <w:p w:rsidR="00385DD2" w:rsidRDefault="00385DD2" w:rsidP="00385DD2">
      <w:pPr>
        <w:pStyle w:val="ScreenCapture"/>
        <w:rPr>
          <w:ins w:id="2499" w:author="Fred Perez" w:date="2019-03-22T08:44:00Z"/>
        </w:rPr>
      </w:pPr>
      <w:ins w:id="2500" w:author="Fred Perez" w:date="2019-03-22T08:44:00Z">
        <w:r>
          <w:t xml:space="preserve"> SCH IV:           YES**                                                        </w:t>
        </w:r>
      </w:ins>
    </w:p>
    <w:p w:rsidR="00385DD2" w:rsidRDefault="00385DD2" w:rsidP="00385DD2">
      <w:pPr>
        <w:pStyle w:val="ScreenCapture"/>
        <w:rPr>
          <w:ins w:id="2501" w:author="Fred Perez" w:date="2019-03-22T08:44:00Z"/>
        </w:rPr>
      </w:pPr>
      <w:ins w:id="2502" w:author="Fred Perez" w:date="2019-03-22T08:44:00Z">
        <w:r>
          <w:t xml:space="preserve">+         Enter ?? for more actions                                             </w:t>
        </w:r>
      </w:ins>
    </w:p>
    <w:p w:rsidR="00385DD2" w:rsidRDefault="00385DD2" w:rsidP="00385DD2">
      <w:pPr>
        <w:pStyle w:val="ScreenCapture"/>
        <w:rPr>
          <w:ins w:id="2503" w:author="Fred Perez" w:date="2019-03-22T08:44:00Z"/>
        </w:rPr>
      </w:pPr>
      <w:ins w:id="2504" w:author="Fred Perez" w:date="2019-03-22T08:44:00Z">
        <w:r>
          <w:t>C COPY DOJ/DEA VALUES TO VISTA          A ACCEPT AND SAVE CHANGES</w:t>
        </w:r>
      </w:ins>
    </w:p>
    <w:p w:rsidR="00385DD2" w:rsidRDefault="00385DD2" w:rsidP="00385DD2">
      <w:pPr>
        <w:pStyle w:val="ScreenCapture"/>
        <w:rPr>
          <w:ins w:id="2505" w:author="Fred Perez" w:date="2019-03-22T08:44:00Z"/>
        </w:rPr>
      </w:pPr>
      <w:ins w:id="2506" w:author="Fred Perez" w:date="2019-03-22T08:44:00Z">
        <w:r>
          <w:t>E EDIT VISTA VALUES                     X QUIT AND REJECT CHANGES</w:t>
        </w:r>
      </w:ins>
    </w:p>
    <w:p w:rsidR="00385DD2" w:rsidRDefault="00385DD2" w:rsidP="00385DD2">
      <w:pPr>
        <w:pStyle w:val="ScreenCapture"/>
        <w:rPr>
          <w:ins w:id="2507" w:author="Fred Perez" w:date="2019-03-22T08:44:00Z"/>
        </w:rPr>
      </w:pPr>
      <w:ins w:id="2508" w:author="Fred Perez" w:date="2019-03-22T08:44:00Z">
        <w:r>
          <w:t>Select Item(s): Next Screen//</w:t>
        </w:r>
      </w:ins>
    </w:p>
    <w:p w:rsidR="00385DD2" w:rsidRDefault="00385DD2" w:rsidP="00385DD2">
      <w:pPr>
        <w:rPr>
          <w:ins w:id="2509" w:author="Fred Perez" w:date="2019-03-22T08:44:00Z"/>
          <w:lang w:eastAsia="x-none"/>
        </w:rPr>
      </w:pPr>
    </w:p>
    <w:p w:rsidR="00385DD2" w:rsidRDefault="00385DD2" w:rsidP="00385DD2">
      <w:pPr>
        <w:rPr>
          <w:ins w:id="2510" w:author="Fred Perez" w:date="2019-03-22T08:44:00Z"/>
          <w:lang w:eastAsia="x-none"/>
        </w:rPr>
      </w:pPr>
      <w:ins w:id="2511" w:author="Fred Perez" w:date="2019-03-22T08:44:00Z">
        <w:r>
          <w:rPr>
            <w:lang w:eastAsia="x-none"/>
          </w:rPr>
          <w:t>The following example displays after the (C)OPY option is performed. Please note that the information from the DOJ/DEA VALUE column has been moved to the LOCAL VALUE column.</w:t>
        </w:r>
      </w:ins>
    </w:p>
    <w:p w:rsidR="00385DD2" w:rsidRDefault="00385DD2" w:rsidP="00385DD2">
      <w:pPr>
        <w:rPr>
          <w:ins w:id="2512" w:author="Fred Perez" w:date="2019-03-22T08:44:00Z"/>
          <w:lang w:eastAsia="x-none"/>
        </w:rPr>
      </w:pPr>
    </w:p>
    <w:p w:rsidR="00385DD2" w:rsidRDefault="00385DD2" w:rsidP="00385DD2">
      <w:pPr>
        <w:rPr>
          <w:ins w:id="2513" w:author="Fred Perez" w:date="2019-03-22T08:44:00Z"/>
          <w:lang w:eastAsia="x-none"/>
        </w:rPr>
      </w:pPr>
      <w:ins w:id="2514" w:author="Fred Perez" w:date="2019-03-22T08:44:00Z">
        <w:r>
          <w:rPr>
            <w:lang w:eastAsia="x-none"/>
          </w:rPr>
          <w:t>To write the LOCAL VALUE information to the database the user must select (A)CCEPT AND SAVE CHANGES.</w:t>
        </w:r>
      </w:ins>
    </w:p>
    <w:p w:rsidR="00385DD2" w:rsidRDefault="00385DD2" w:rsidP="00385DD2">
      <w:pPr>
        <w:rPr>
          <w:ins w:id="2515" w:author="Tran, Dan P. (Technatomy)" w:date="2019-03-25T12:34:00Z"/>
          <w:lang w:eastAsia="x-none"/>
        </w:rPr>
      </w:pPr>
    </w:p>
    <w:p w:rsidR="00DA26A4" w:rsidRDefault="00DA26A4" w:rsidP="00385DD2">
      <w:pPr>
        <w:rPr>
          <w:ins w:id="2516" w:author="Tran, Dan P. (Technatomy)" w:date="2019-03-25T12:34:00Z"/>
          <w:lang w:eastAsia="x-none"/>
        </w:rPr>
      </w:pPr>
    </w:p>
    <w:p w:rsidR="00DA26A4" w:rsidRDefault="00DA26A4" w:rsidP="00385DD2">
      <w:pPr>
        <w:rPr>
          <w:ins w:id="2517" w:author="Fred Perez" w:date="2019-03-22T08:44:00Z"/>
          <w:lang w:eastAsia="x-none"/>
        </w:rPr>
      </w:pPr>
    </w:p>
    <w:p w:rsidR="00385DD2" w:rsidRDefault="00385DD2" w:rsidP="00385DD2">
      <w:pPr>
        <w:pStyle w:val="ExampleHeading"/>
        <w:rPr>
          <w:ins w:id="2518" w:author="Fred Perez" w:date="2019-03-22T08:44:00Z"/>
        </w:rPr>
      </w:pPr>
      <w:ins w:id="2519" w:author="Fred Perez" w:date="2019-03-22T08:44:00Z">
        <w:r w:rsidRPr="00EE678B">
          <w:t xml:space="preserve">Example: </w:t>
        </w:r>
        <w:r>
          <w:t>Add DEA Number for a Provider (4 of 4)</w:t>
        </w:r>
      </w:ins>
    </w:p>
    <w:p w:rsidR="00385DD2" w:rsidRDefault="00385DD2" w:rsidP="00385DD2">
      <w:pPr>
        <w:pStyle w:val="ScreenCapture"/>
        <w:rPr>
          <w:ins w:id="2520" w:author="Fred Perez" w:date="2019-03-22T08:44:00Z"/>
        </w:rPr>
      </w:pPr>
      <w:ins w:id="2521" w:author="Fred Perez" w:date="2019-03-22T08:44:00Z">
        <w:r>
          <w:t xml:space="preserve">DEA NUMBER MANAGEMENT         Mar 11, 2019@10:44:54          Page:    1 of    2 </w:t>
        </w:r>
      </w:ins>
    </w:p>
    <w:p w:rsidR="00385DD2" w:rsidRDefault="00385DD2" w:rsidP="00385DD2">
      <w:pPr>
        <w:pStyle w:val="ScreenCapture"/>
        <w:rPr>
          <w:ins w:id="2522" w:author="Fred Perez" w:date="2019-03-22T08:44:00Z"/>
        </w:rPr>
      </w:pPr>
    </w:p>
    <w:p w:rsidR="00385DD2" w:rsidRDefault="00385DD2" w:rsidP="00385DD2">
      <w:pPr>
        <w:pStyle w:val="ScreenCapture"/>
        <w:rPr>
          <w:ins w:id="2523" w:author="Fred Perez" w:date="2019-03-22T08:44:00Z"/>
        </w:rPr>
      </w:pPr>
      <w:ins w:id="2524" w:author="Fred Perez" w:date="2019-03-22T08:44:00Z">
        <w:r>
          <w:t xml:space="preserve">NAME              DOJ/DEA VALUE                 LOCAL VALUE                    </w:t>
        </w:r>
      </w:ins>
    </w:p>
    <w:p w:rsidR="00385DD2" w:rsidRDefault="00385DD2" w:rsidP="00385DD2">
      <w:pPr>
        <w:pStyle w:val="ScreenCapture"/>
        <w:rPr>
          <w:ins w:id="2525" w:author="Fred Perez" w:date="2019-03-22T08:44:00Z"/>
        </w:rPr>
      </w:pPr>
      <w:ins w:id="2526" w:author="Fred Perez" w:date="2019-03-22T08:44:00Z">
        <w:r>
          <w:t xml:space="preserve"> NAME:             VON GOELER, DOROTHEA S MD MPH VON GOELER, DOROTHEA S MD MPH  </w:t>
        </w:r>
      </w:ins>
    </w:p>
    <w:p w:rsidR="00385DD2" w:rsidRDefault="00385DD2" w:rsidP="00385DD2">
      <w:pPr>
        <w:pStyle w:val="ScreenCapture"/>
        <w:rPr>
          <w:ins w:id="2527" w:author="Fred Perez" w:date="2019-03-22T08:44:00Z"/>
        </w:rPr>
      </w:pPr>
      <w:ins w:id="2528" w:author="Fred Perez" w:date="2019-03-22T08:44:00Z">
        <w:r>
          <w:t xml:space="preserve"> ADDRESS 1:                                                                     </w:t>
        </w:r>
      </w:ins>
    </w:p>
    <w:p w:rsidR="00385DD2" w:rsidRDefault="00385DD2" w:rsidP="00385DD2">
      <w:pPr>
        <w:pStyle w:val="ScreenCapture"/>
        <w:rPr>
          <w:ins w:id="2529" w:author="Fred Perez" w:date="2019-03-22T08:44:00Z"/>
        </w:rPr>
      </w:pPr>
      <w:ins w:id="2530" w:author="Fred Perez" w:date="2019-03-22T08:44:00Z">
        <w:r>
          <w:t xml:space="preserve"> ADDRESS 2:        BRIGHTWOOD HEALTH CENTER      BRIGHTWOOD HEALTH CENTER       </w:t>
        </w:r>
      </w:ins>
    </w:p>
    <w:p w:rsidR="00385DD2" w:rsidRDefault="00385DD2" w:rsidP="00385DD2">
      <w:pPr>
        <w:pStyle w:val="ScreenCapture"/>
        <w:rPr>
          <w:ins w:id="2531" w:author="Fred Perez" w:date="2019-03-22T08:44:00Z"/>
        </w:rPr>
      </w:pPr>
      <w:ins w:id="2532" w:author="Fred Perez" w:date="2019-03-22T08:44:00Z">
        <w:r>
          <w:t xml:space="preserve"> ADDRESS 3:        380 PLAINFIELD STREET         380 PLAINFIELD STREET          </w:t>
        </w:r>
      </w:ins>
    </w:p>
    <w:p w:rsidR="00385DD2" w:rsidRDefault="00385DD2" w:rsidP="00385DD2">
      <w:pPr>
        <w:pStyle w:val="ScreenCapture"/>
        <w:rPr>
          <w:ins w:id="2533" w:author="Fred Perez" w:date="2019-03-22T08:44:00Z"/>
        </w:rPr>
      </w:pPr>
      <w:ins w:id="2534" w:author="Fred Perez" w:date="2019-03-22T08:44:00Z">
        <w:r>
          <w:t xml:space="preserve"> CITY:             SPRINGFIELD                   SPRINGFIELD                    </w:t>
        </w:r>
      </w:ins>
    </w:p>
    <w:p w:rsidR="00385DD2" w:rsidRDefault="00385DD2" w:rsidP="00385DD2">
      <w:pPr>
        <w:pStyle w:val="ScreenCapture"/>
        <w:rPr>
          <w:ins w:id="2535" w:author="Fred Perez" w:date="2019-03-22T08:44:00Z"/>
        </w:rPr>
      </w:pPr>
      <w:ins w:id="2536" w:author="Fred Perez" w:date="2019-03-22T08:44:00Z">
        <w:r>
          <w:t xml:space="preserve"> STATE:            MASSACHUSETTS                 MASSACHUSETTS                  </w:t>
        </w:r>
      </w:ins>
    </w:p>
    <w:p w:rsidR="00385DD2" w:rsidRDefault="00385DD2" w:rsidP="00385DD2">
      <w:pPr>
        <w:pStyle w:val="ScreenCapture"/>
        <w:rPr>
          <w:ins w:id="2537" w:author="Fred Perez" w:date="2019-03-22T08:44:00Z"/>
        </w:rPr>
      </w:pPr>
      <w:ins w:id="2538" w:author="Fred Perez" w:date="2019-03-22T08:44:00Z">
        <w:r>
          <w:t xml:space="preserve"> ZIP CODE:         011070000                     011070000                      </w:t>
        </w:r>
      </w:ins>
    </w:p>
    <w:p w:rsidR="00385DD2" w:rsidRDefault="00385DD2" w:rsidP="00385DD2">
      <w:pPr>
        <w:pStyle w:val="ScreenCapture"/>
        <w:rPr>
          <w:ins w:id="2539" w:author="Fred Perez" w:date="2019-03-22T08:44:00Z"/>
        </w:rPr>
      </w:pPr>
      <w:ins w:id="2540" w:author="Fred Perez" w:date="2019-03-22T08:44:00Z">
        <w:r>
          <w:t xml:space="preserve"> ACTIVITY CODE:    C1                            C1                             </w:t>
        </w:r>
      </w:ins>
    </w:p>
    <w:p w:rsidR="00385DD2" w:rsidRDefault="00385DD2" w:rsidP="00385DD2">
      <w:pPr>
        <w:pStyle w:val="ScreenCapture"/>
        <w:rPr>
          <w:ins w:id="2541" w:author="Fred Perez" w:date="2019-03-22T08:44:00Z"/>
        </w:rPr>
      </w:pPr>
      <w:ins w:id="2542" w:author="Fred Perez" w:date="2019-03-22T08:44:00Z">
        <w:r>
          <w:t xml:space="preserve"> TYPE:             INDIVIDUAL                    INDIVIDUAL                     </w:t>
        </w:r>
      </w:ins>
    </w:p>
    <w:p w:rsidR="00385DD2" w:rsidRDefault="00385DD2" w:rsidP="00385DD2">
      <w:pPr>
        <w:pStyle w:val="ScreenCapture"/>
        <w:rPr>
          <w:ins w:id="2543" w:author="Fred Perez" w:date="2019-03-22T08:44:00Z"/>
        </w:rPr>
      </w:pPr>
      <w:ins w:id="2544" w:author="Fred Perez" w:date="2019-03-22T08:44:00Z">
        <w:r>
          <w:t xml:space="preserve"> DEA NUMBER:       BV6409393                     BV6409393                      </w:t>
        </w:r>
      </w:ins>
    </w:p>
    <w:p w:rsidR="00385DD2" w:rsidRDefault="00385DD2" w:rsidP="00385DD2">
      <w:pPr>
        <w:pStyle w:val="ScreenCapture"/>
        <w:rPr>
          <w:ins w:id="2545" w:author="Fred Perez" w:date="2019-03-22T08:44:00Z"/>
        </w:rPr>
      </w:pPr>
      <w:ins w:id="2546" w:author="Fred Perez" w:date="2019-03-22T08:44:00Z">
        <w:r>
          <w:t xml:space="preserve"> DETOX NUMBER:     XV6409393                     XV6409393                      </w:t>
        </w:r>
      </w:ins>
    </w:p>
    <w:p w:rsidR="00385DD2" w:rsidRDefault="00385DD2" w:rsidP="00385DD2">
      <w:pPr>
        <w:pStyle w:val="ScreenCapture"/>
        <w:rPr>
          <w:ins w:id="2547" w:author="Fred Perez" w:date="2019-03-22T08:44:00Z"/>
        </w:rPr>
      </w:pPr>
      <w:ins w:id="2548" w:author="Fred Perez" w:date="2019-03-22T08:44:00Z">
        <w:r>
          <w:t xml:space="preserve"> EXPIRATION DATE:  MAY 31, 2020                  MAY 31, 2020                   </w:t>
        </w:r>
      </w:ins>
    </w:p>
    <w:p w:rsidR="00385DD2" w:rsidRDefault="00385DD2" w:rsidP="00385DD2">
      <w:pPr>
        <w:pStyle w:val="ScreenCapture"/>
        <w:rPr>
          <w:ins w:id="2549" w:author="Fred Perez" w:date="2019-03-22T08:44:00Z"/>
        </w:rPr>
      </w:pPr>
      <w:ins w:id="2550" w:author="Fred Perez" w:date="2019-03-22T08:44:00Z">
        <w:r>
          <w:t xml:space="preserve"> SCH II NARC:      YES                           YES                            </w:t>
        </w:r>
      </w:ins>
    </w:p>
    <w:p w:rsidR="00385DD2" w:rsidRDefault="00385DD2" w:rsidP="00385DD2">
      <w:pPr>
        <w:pStyle w:val="ScreenCapture"/>
        <w:rPr>
          <w:ins w:id="2551" w:author="Fred Perez" w:date="2019-03-22T08:44:00Z"/>
        </w:rPr>
      </w:pPr>
      <w:ins w:id="2552" w:author="Fred Perez" w:date="2019-03-22T08:44:00Z">
        <w:r>
          <w:t xml:space="preserve"> SCH II NON-NARC:  YES                           YES                            </w:t>
        </w:r>
      </w:ins>
    </w:p>
    <w:p w:rsidR="00385DD2" w:rsidRDefault="00385DD2" w:rsidP="00385DD2">
      <w:pPr>
        <w:pStyle w:val="ScreenCapture"/>
        <w:rPr>
          <w:ins w:id="2553" w:author="Fred Perez" w:date="2019-03-22T08:44:00Z"/>
        </w:rPr>
      </w:pPr>
      <w:ins w:id="2554" w:author="Fred Perez" w:date="2019-03-22T08:44:00Z">
        <w:r>
          <w:t xml:space="preserve"> SCH III NARC:     YES                           YES                            </w:t>
        </w:r>
      </w:ins>
    </w:p>
    <w:p w:rsidR="00385DD2" w:rsidRDefault="00385DD2" w:rsidP="00385DD2">
      <w:pPr>
        <w:pStyle w:val="ScreenCapture"/>
        <w:rPr>
          <w:ins w:id="2555" w:author="Fred Perez" w:date="2019-03-22T08:44:00Z"/>
        </w:rPr>
      </w:pPr>
      <w:ins w:id="2556" w:author="Fred Perez" w:date="2019-03-22T08:44:00Z">
        <w:r>
          <w:t xml:space="preserve"> SCH III NON-NARC: YES                           YES                            </w:t>
        </w:r>
      </w:ins>
    </w:p>
    <w:p w:rsidR="00385DD2" w:rsidRDefault="00385DD2" w:rsidP="00385DD2">
      <w:pPr>
        <w:pStyle w:val="ScreenCapture"/>
        <w:rPr>
          <w:ins w:id="2557" w:author="Fred Perez" w:date="2019-03-22T08:44:00Z"/>
        </w:rPr>
      </w:pPr>
      <w:ins w:id="2558" w:author="Fred Perez" w:date="2019-03-22T08:44:00Z">
        <w:r>
          <w:t xml:space="preserve"> SCH IV:           YES                           YES                            </w:t>
        </w:r>
      </w:ins>
    </w:p>
    <w:p w:rsidR="00385DD2" w:rsidRDefault="00385DD2" w:rsidP="00385DD2">
      <w:pPr>
        <w:pStyle w:val="ScreenCapture"/>
        <w:rPr>
          <w:ins w:id="2559" w:author="Fred Perez" w:date="2019-03-22T08:44:00Z"/>
        </w:rPr>
      </w:pPr>
      <w:ins w:id="2560" w:author="Fred Perez" w:date="2019-03-22T08:44:00Z">
        <w:r>
          <w:t xml:space="preserve">+         Enter ?? for more actions                                             </w:t>
        </w:r>
      </w:ins>
    </w:p>
    <w:p w:rsidR="00385DD2" w:rsidRDefault="00385DD2" w:rsidP="00385DD2">
      <w:pPr>
        <w:pStyle w:val="ScreenCapture"/>
        <w:rPr>
          <w:ins w:id="2561" w:author="Fred Perez" w:date="2019-03-22T08:44:00Z"/>
        </w:rPr>
      </w:pPr>
      <w:ins w:id="2562" w:author="Fred Perez" w:date="2019-03-22T08:44:00Z">
        <w:r>
          <w:t>C COPY DOJ/DEA VALUES TO VISTA          A ACCEPT AND SAVE CHANGES</w:t>
        </w:r>
      </w:ins>
    </w:p>
    <w:p w:rsidR="00385DD2" w:rsidRDefault="00385DD2" w:rsidP="00385DD2">
      <w:pPr>
        <w:pStyle w:val="ScreenCapture"/>
        <w:rPr>
          <w:ins w:id="2563" w:author="Fred Perez" w:date="2019-03-22T08:44:00Z"/>
        </w:rPr>
      </w:pPr>
      <w:ins w:id="2564" w:author="Fred Perez" w:date="2019-03-22T08:44:00Z">
        <w:r>
          <w:t>E EDIT VISTA VALUES                     X QUIT AND REJECT CHANGES</w:t>
        </w:r>
      </w:ins>
    </w:p>
    <w:p w:rsidR="00385DD2" w:rsidRDefault="00385DD2" w:rsidP="00385DD2">
      <w:pPr>
        <w:pStyle w:val="ScreenCapture"/>
        <w:rPr>
          <w:ins w:id="2565" w:author="Fred Perez" w:date="2019-03-22T08:44:00Z"/>
        </w:rPr>
      </w:pPr>
      <w:ins w:id="2566" w:author="Fred Perez" w:date="2019-03-22T08:44:00Z">
        <w:r>
          <w:t>Select Item(s): Next Screen//</w:t>
        </w:r>
      </w:ins>
    </w:p>
    <w:p w:rsidR="00385DD2" w:rsidRDefault="00385DD2" w:rsidP="00385DD2">
      <w:pPr>
        <w:pStyle w:val="Heading4"/>
        <w:rPr>
          <w:ins w:id="2567" w:author="Fred Perez" w:date="2019-03-22T08:44:00Z"/>
          <w:lang w:val="en-US"/>
        </w:rPr>
      </w:pPr>
      <w:ins w:id="2568" w:author="Fred Perez" w:date="2019-03-22T08:44:00Z">
        <w:r>
          <w:rPr>
            <w:lang w:val="en-US"/>
          </w:rPr>
          <w:t>Edit DEA Number for a Provider</w:t>
        </w:r>
      </w:ins>
    </w:p>
    <w:p w:rsidR="00385DD2" w:rsidRDefault="00385DD2" w:rsidP="00385DD2">
      <w:pPr>
        <w:rPr>
          <w:ins w:id="2569" w:author="Fred Perez" w:date="2019-03-22T08:44:00Z"/>
          <w:lang w:eastAsia="x-none"/>
        </w:rPr>
      </w:pPr>
    </w:p>
    <w:p w:rsidR="00385DD2" w:rsidRDefault="00385DD2" w:rsidP="00385DD2">
      <w:pPr>
        <w:rPr>
          <w:ins w:id="2570" w:author="Fred Perez" w:date="2019-03-22T08:44:00Z"/>
          <w:lang w:eastAsia="x-none"/>
        </w:rPr>
      </w:pPr>
      <w:ins w:id="2571" w:author="Fred Perez" w:date="2019-03-22T08:44:00Z">
        <w:r>
          <w:rPr>
            <w:lang w:eastAsia="x-none"/>
          </w:rPr>
          <w:t xml:space="preserve">Select (E)DIT to edit the DEA number for a Provider. </w:t>
        </w:r>
      </w:ins>
    </w:p>
    <w:p w:rsidR="00385DD2" w:rsidRDefault="00385DD2" w:rsidP="00385DD2">
      <w:pPr>
        <w:rPr>
          <w:ins w:id="2572" w:author="Fred Perez" w:date="2019-03-22T08:44:00Z"/>
          <w:lang w:eastAsia="x-none"/>
        </w:rPr>
      </w:pPr>
    </w:p>
    <w:p w:rsidR="00385DD2" w:rsidRDefault="00385DD2" w:rsidP="00385DD2">
      <w:pPr>
        <w:pStyle w:val="ExampleHeading"/>
        <w:rPr>
          <w:ins w:id="2573" w:author="Fred Perez" w:date="2019-03-22T08:44:00Z"/>
        </w:rPr>
      </w:pPr>
      <w:ins w:id="2574" w:author="Fred Perez" w:date="2019-03-22T08:44:00Z">
        <w:r w:rsidRPr="00EE678B">
          <w:t xml:space="preserve">Example: </w:t>
        </w:r>
        <w:r>
          <w:t>Edit DEA Number for a Provider (1 of 2)</w:t>
        </w:r>
      </w:ins>
    </w:p>
    <w:p w:rsidR="00385DD2" w:rsidRDefault="00385DD2" w:rsidP="00385DD2">
      <w:pPr>
        <w:pStyle w:val="ScreenCapture"/>
        <w:rPr>
          <w:ins w:id="2575" w:author="Fred Perez" w:date="2019-03-22T08:44:00Z"/>
        </w:rPr>
      </w:pPr>
      <w:ins w:id="2576" w:author="Fred Perez" w:date="2019-03-22T08:44:00Z">
        <w:r>
          <w:t>C COPY DOJ/DEA VALUES TO VISTA          A ACCEPT AND SAVE CHANGES</w:t>
        </w:r>
      </w:ins>
    </w:p>
    <w:p w:rsidR="00385DD2" w:rsidRDefault="00385DD2" w:rsidP="00385DD2">
      <w:pPr>
        <w:pStyle w:val="ScreenCapture"/>
        <w:rPr>
          <w:ins w:id="2577" w:author="Fred Perez" w:date="2019-03-22T08:44:00Z"/>
        </w:rPr>
      </w:pPr>
      <w:ins w:id="2578" w:author="Fred Perez" w:date="2019-03-22T08:44:00Z">
        <w:r>
          <w:t>E EDIT VISTA VALUES                     X QUIT AND REJECT CHANGES</w:t>
        </w:r>
      </w:ins>
    </w:p>
    <w:p w:rsidR="00385DD2" w:rsidRDefault="00385DD2" w:rsidP="00385DD2">
      <w:pPr>
        <w:pStyle w:val="ScreenCapture"/>
        <w:rPr>
          <w:ins w:id="2579" w:author="Fred Perez" w:date="2019-03-22T08:44:00Z"/>
        </w:rPr>
      </w:pPr>
      <w:ins w:id="2580" w:author="Fred Perez" w:date="2019-03-22T08:44:00Z">
        <w:r>
          <w:t xml:space="preserve">Select Item(s): Next Screen// E   EDIT VISTA VALUES  </w:t>
        </w:r>
      </w:ins>
    </w:p>
    <w:p w:rsidR="00385DD2" w:rsidRDefault="00385DD2" w:rsidP="00385DD2">
      <w:pPr>
        <w:pStyle w:val="ScreenCapture"/>
        <w:rPr>
          <w:ins w:id="2581" w:author="Fred Perez" w:date="2019-03-22T08:44:00Z"/>
        </w:rPr>
      </w:pPr>
      <w:ins w:id="2582" w:author="Fred Perez" w:date="2019-03-22T08:44:00Z">
        <w:r>
          <w:t xml:space="preserve">DETOX: XV6409393// </w:t>
        </w:r>
      </w:ins>
    </w:p>
    <w:p w:rsidR="00385DD2" w:rsidRDefault="00385DD2" w:rsidP="00385DD2">
      <w:pPr>
        <w:pStyle w:val="ScreenCapture"/>
        <w:rPr>
          <w:ins w:id="2583" w:author="Fred Perez" w:date="2019-03-22T08:44:00Z"/>
        </w:rPr>
      </w:pPr>
      <w:ins w:id="2584" w:author="Fred Perez" w:date="2019-03-22T08:44:00Z">
        <w:r>
          <w:t>EXPIRATION DATE:  MAY 31, 2020//   (MAY 31, 2020)</w:t>
        </w:r>
      </w:ins>
    </w:p>
    <w:p w:rsidR="00385DD2" w:rsidRDefault="00385DD2" w:rsidP="00385DD2">
      <w:pPr>
        <w:pStyle w:val="ScreenCapture"/>
        <w:rPr>
          <w:ins w:id="2585" w:author="Fred Perez" w:date="2019-03-22T08:44:00Z"/>
        </w:rPr>
      </w:pPr>
      <w:ins w:id="2586" w:author="Fred Perez" w:date="2019-03-22T08:44:00Z">
        <w:r>
          <w:t xml:space="preserve">SCHEDULE II NARCOTIC? YES// </w:t>
        </w:r>
      </w:ins>
    </w:p>
    <w:p w:rsidR="00385DD2" w:rsidRDefault="00385DD2" w:rsidP="00385DD2">
      <w:pPr>
        <w:pStyle w:val="ScreenCapture"/>
        <w:rPr>
          <w:ins w:id="2587" w:author="Fred Perez" w:date="2019-03-22T08:44:00Z"/>
        </w:rPr>
      </w:pPr>
      <w:ins w:id="2588" w:author="Fred Perez" w:date="2019-03-22T08:44:00Z">
        <w:r>
          <w:t xml:space="preserve">SCHEDULE II NON-NARCOTIC? YES// </w:t>
        </w:r>
      </w:ins>
    </w:p>
    <w:p w:rsidR="00385DD2" w:rsidRDefault="00385DD2" w:rsidP="00385DD2">
      <w:pPr>
        <w:pStyle w:val="ScreenCapture"/>
        <w:rPr>
          <w:ins w:id="2589" w:author="Fred Perez" w:date="2019-03-22T08:44:00Z"/>
        </w:rPr>
      </w:pPr>
      <w:ins w:id="2590" w:author="Fred Perez" w:date="2019-03-22T08:44:00Z">
        <w:r>
          <w:t xml:space="preserve">SCHEDULE III NARCOTIC? YES// </w:t>
        </w:r>
      </w:ins>
    </w:p>
    <w:p w:rsidR="00385DD2" w:rsidRDefault="00385DD2" w:rsidP="00385DD2">
      <w:pPr>
        <w:pStyle w:val="ScreenCapture"/>
        <w:rPr>
          <w:ins w:id="2591" w:author="Fred Perez" w:date="2019-03-22T08:44:00Z"/>
        </w:rPr>
      </w:pPr>
      <w:ins w:id="2592" w:author="Fred Perez" w:date="2019-03-22T08:44:00Z">
        <w:r>
          <w:t xml:space="preserve">SCHEDULE III NON-NARCOTIC? YES// </w:t>
        </w:r>
      </w:ins>
    </w:p>
    <w:p w:rsidR="00385DD2" w:rsidRDefault="00385DD2" w:rsidP="00385DD2">
      <w:pPr>
        <w:pStyle w:val="ScreenCapture"/>
        <w:rPr>
          <w:ins w:id="2593" w:author="Fred Perez" w:date="2019-03-22T08:44:00Z"/>
        </w:rPr>
      </w:pPr>
      <w:ins w:id="2594" w:author="Fred Perez" w:date="2019-03-22T08:44:00Z">
        <w:r>
          <w:t>SCHEDULE IV? YES// NO</w:t>
        </w:r>
      </w:ins>
    </w:p>
    <w:p w:rsidR="00385DD2" w:rsidRDefault="00385DD2" w:rsidP="00385DD2">
      <w:pPr>
        <w:pStyle w:val="ScreenCapture"/>
        <w:rPr>
          <w:ins w:id="2595" w:author="Fred Perez" w:date="2019-03-22T08:44:00Z"/>
        </w:rPr>
      </w:pPr>
      <w:ins w:id="2596" w:author="Fred Perez" w:date="2019-03-22T08:44:00Z">
        <w:r>
          <w:t>SCHEDULE V? YES//</w:t>
        </w:r>
      </w:ins>
    </w:p>
    <w:p w:rsidR="00385DD2" w:rsidRDefault="00385DD2" w:rsidP="00385DD2">
      <w:pPr>
        <w:rPr>
          <w:ins w:id="2597" w:author="Fred Perez" w:date="2019-03-22T08:44:00Z"/>
          <w:lang w:eastAsia="x-none"/>
        </w:rPr>
      </w:pPr>
    </w:p>
    <w:p w:rsidR="00385DD2" w:rsidRDefault="00385DD2" w:rsidP="00385DD2">
      <w:pPr>
        <w:rPr>
          <w:ins w:id="2598" w:author="Fred Perez" w:date="2019-03-22T08:44:00Z"/>
          <w:lang w:eastAsia="x-none"/>
        </w:rPr>
      </w:pPr>
      <w:ins w:id="2599" w:author="Fred Perez" w:date="2019-03-22T08:44:00Z">
        <w:r>
          <w:rPr>
            <w:lang w:eastAsia="x-none"/>
          </w:rPr>
          <w:t>When finished editing, the screen displays the new values.</w:t>
        </w:r>
      </w:ins>
    </w:p>
    <w:p w:rsidR="00385DD2" w:rsidRDefault="00385DD2" w:rsidP="00385DD2">
      <w:pPr>
        <w:rPr>
          <w:ins w:id="2600" w:author="Fred Perez" w:date="2019-03-22T08:44:00Z"/>
          <w:lang w:eastAsia="x-none"/>
        </w:rPr>
      </w:pPr>
    </w:p>
    <w:p w:rsidR="00385DD2" w:rsidRDefault="00385DD2" w:rsidP="00385DD2">
      <w:pPr>
        <w:rPr>
          <w:ins w:id="2601" w:author="Fred Perez" w:date="2019-03-22T08:44:00Z"/>
          <w:lang w:eastAsia="x-none"/>
        </w:rPr>
      </w:pPr>
      <w:ins w:id="2602" w:author="Fred Perez" w:date="2019-03-22T08:44:00Z">
        <w:r>
          <w:rPr>
            <w:lang w:eastAsia="x-none"/>
          </w:rPr>
          <w:t>To write the LOCAL VALUE information/changes to the database the user must select (A)CCEPT AND SAVE CHANGES.</w:t>
        </w:r>
      </w:ins>
    </w:p>
    <w:p w:rsidR="00385DD2" w:rsidRDefault="00385DD2" w:rsidP="00385DD2">
      <w:pPr>
        <w:rPr>
          <w:ins w:id="2603" w:author="Fred Perez" w:date="2019-03-22T08:44:00Z"/>
          <w:lang w:eastAsia="x-none"/>
        </w:rPr>
      </w:pPr>
    </w:p>
    <w:p w:rsidR="00385DD2" w:rsidRDefault="00385DD2" w:rsidP="00385DD2">
      <w:pPr>
        <w:pStyle w:val="ExampleHeading"/>
        <w:rPr>
          <w:ins w:id="2604" w:author="Fred Perez" w:date="2019-03-22T08:44:00Z"/>
        </w:rPr>
      </w:pPr>
      <w:ins w:id="2605" w:author="Fred Perez" w:date="2019-03-22T08:44:00Z">
        <w:r w:rsidRPr="00EE678B">
          <w:t xml:space="preserve">Example: </w:t>
        </w:r>
        <w:r>
          <w:t>Edit DEA Number for a Provider (2 of 2)</w:t>
        </w:r>
      </w:ins>
    </w:p>
    <w:p w:rsidR="00385DD2" w:rsidRDefault="00385DD2" w:rsidP="00385DD2">
      <w:pPr>
        <w:pStyle w:val="ScreenCapture"/>
        <w:rPr>
          <w:ins w:id="2606" w:author="Fred Perez" w:date="2019-03-22T08:44:00Z"/>
        </w:rPr>
      </w:pPr>
      <w:ins w:id="2607" w:author="Fred Perez" w:date="2019-03-22T08:44:00Z">
        <w:r>
          <w:t xml:space="preserve">DEA NUMBER MANAGEMENT         Mar 11, 2019@10:49:05          Page:    1 of    2 </w:t>
        </w:r>
      </w:ins>
    </w:p>
    <w:p w:rsidR="00385DD2" w:rsidRDefault="00385DD2" w:rsidP="00385DD2">
      <w:pPr>
        <w:pStyle w:val="ScreenCapture"/>
        <w:rPr>
          <w:ins w:id="2608" w:author="Fred Perez" w:date="2019-03-22T08:44:00Z"/>
        </w:rPr>
      </w:pPr>
    </w:p>
    <w:p w:rsidR="00385DD2" w:rsidRDefault="00385DD2" w:rsidP="00385DD2">
      <w:pPr>
        <w:pStyle w:val="ScreenCapture"/>
        <w:rPr>
          <w:ins w:id="2609" w:author="Fred Perez" w:date="2019-03-22T08:44:00Z"/>
        </w:rPr>
      </w:pPr>
      <w:ins w:id="2610" w:author="Fred Perez" w:date="2019-03-22T08:44:00Z">
        <w:r>
          <w:t xml:space="preserve">NAME              DOJ/DEA VALUE                 LOCAL VALUE                    </w:t>
        </w:r>
      </w:ins>
    </w:p>
    <w:p w:rsidR="00385DD2" w:rsidRDefault="00385DD2" w:rsidP="00385DD2">
      <w:pPr>
        <w:pStyle w:val="ScreenCapture"/>
        <w:rPr>
          <w:ins w:id="2611" w:author="Fred Perez" w:date="2019-03-22T08:44:00Z"/>
        </w:rPr>
      </w:pPr>
      <w:ins w:id="2612" w:author="Fred Perez" w:date="2019-03-22T08:44:00Z">
        <w:r>
          <w:t xml:space="preserve"> NAME:             VON GOELER, DOROTHEA S MD MPH VON GOELER, DOROTHEA S MD MPH  </w:t>
        </w:r>
      </w:ins>
    </w:p>
    <w:p w:rsidR="00385DD2" w:rsidRDefault="00385DD2" w:rsidP="00385DD2">
      <w:pPr>
        <w:pStyle w:val="ScreenCapture"/>
        <w:rPr>
          <w:ins w:id="2613" w:author="Fred Perez" w:date="2019-03-22T08:44:00Z"/>
        </w:rPr>
      </w:pPr>
      <w:ins w:id="2614" w:author="Fred Perez" w:date="2019-03-22T08:44:00Z">
        <w:r>
          <w:t xml:space="preserve"> ADDRESS 1:                                                                     </w:t>
        </w:r>
      </w:ins>
    </w:p>
    <w:p w:rsidR="00385DD2" w:rsidRDefault="00385DD2" w:rsidP="00385DD2">
      <w:pPr>
        <w:pStyle w:val="ScreenCapture"/>
        <w:rPr>
          <w:ins w:id="2615" w:author="Fred Perez" w:date="2019-03-22T08:44:00Z"/>
        </w:rPr>
      </w:pPr>
      <w:ins w:id="2616" w:author="Fred Perez" w:date="2019-03-22T08:44:00Z">
        <w:r>
          <w:t xml:space="preserve"> ADDRESS 2:        BRIGHTWOOD HEALTH CENTER      BRIGHTWOOD HEALTH CENTER       </w:t>
        </w:r>
      </w:ins>
    </w:p>
    <w:p w:rsidR="00385DD2" w:rsidRDefault="00385DD2" w:rsidP="00385DD2">
      <w:pPr>
        <w:pStyle w:val="ScreenCapture"/>
        <w:rPr>
          <w:ins w:id="2617" w:author="Fred Perez" w:date="2019-03-22T08:44:00Z"/>
        </w:rPr>
      </w:pPr>
      <w:ins w:id="2618" w:author="Fred Perez" w:date="2019-03-22T08:44:00Z">
        <w:r>
          <w:t xml:space="preserve"> ADDRESS 3:        380 PLAINFIELD STREET         380 PLAINFIELD STREET          </w:t>
        </w:r>
      </w:ins>
    </w:p>
    <w:p w:rsidR="00385DD2" w:rsidRDefault="00385DD2" w:rsidP="00385DD2">
      <w:pPr>
        <w:pStyle w:val="ScreenCapture"/>
        <w:rPr>
          <w:ins w:id="2619" w:author="Fred Perez" w:date="2019-03-22T08:44:00Z"/>
        </w:rPr>
      </w:pPr>
      <w:ins w:id="2620" w:author="Fred Perez" w:date="2019-03-22T08:44:00Z">
        <w:r>
          <w:t xml:space="preserve"> CITY:             SPRINGFIELD                   SPRINGFIELD                    </w:t>
        </w:r>
      </w:ins>
    </w:p>
    <w:p w:rsidR="00385DD2" w:rsidRDefault="00385DD2" w:rsidP="00385DD2">
      <w:pPr>
        <w:pStyle w:val="ScreenCapture"/>
        <w:rPr>
          <w:ins w:id="2621" w:author="Fred Perez" w:date="2019-03-22T08:44:00Z"/>
        </w:rPr>
      </w:pPr>
      <w:ins w:id="2622" w:author="Fred Perez" w:date="2019-03-22T08:44:00Z">
        <w:r>
          <w:t xml:space="preserve"> STATE:            MASSACHUSETTS                 MASSACHUSETTS                  </w:t>
        </w:r>
      </w:ins>
    </w:p>
    <w:p w:rsidR="00385DD2" w:rsidRDefault="00385DD2" w:rsidP="00385DD2">
      <w:pPr>
        <w:pStyle w:val="ScreenCapture"/>
        <w:rPr>
          <w:ins w:id="2623" w:author="Fred Perez" w:date="2019-03-22T08:44:00Z"/>
        </w:rPr>
      </w:pPr>
      <w:ins w:id="2624" w:author="Fred Perez" w:date="2019-03-22T08:44:00Z">
        <w:r>
          <w:t xml:space="preserve"> ZIP CODE:         011070000                     011070000                      </w:t>
        </w:r>
      </w:ins>
    </w:p>
    <w:p w:rsidR="00385DD2" w:rsidRDefault="00385DD2" w:rsidP="00385DD2">
      <w:pPr>
        <w:pStyle w:val="ScreenCapture"/>
        <w:rPr>
          <w:ins w:id="2625" w:author="Fred Perez" w:date="2019-03-22T08:44:00Z"/>
        </w:rPr>
      </w:pPr>
      <w:ins w:id="2626" w:author="Fred Perez" w:date="2019-03-22T08:44:00Z">
        <w:r>
          <w:t xml:space="preserve"> ACTIVITY CODE:    C1                            C1                             </w:t>
        </w:r>
      </w:ins>
    </w:p>
    <w:p w:rsidR="00385DD2" w:rsidRDefault="00385DD2" w:rsidP="00385DD2">
      <w:pPr>
        <w:pStyle w:val="ScreenCapture"/>
        <w:rPr>
          <w:ins w:id="2627" w:author="Fred Perez" w:date="2019-03-22T08:44:00Z"/>
        </w:rPr>
      </w:pPr>
      <w:ins w:id="2628" w:author="Fred Perez" w:date="2019-03-22T08:44:00Z">
        <w:r>
          <w:t xml:space="preserve"> TYPE:             INDIVIDUAL                    INDIVIDUAL                     </w:t>
        </w:r>
      </w:ins>
    </w:p>
    <w:p w:rsidR="00385DD2" w:rsidRDefault="00385DD2" w:rsidP="00385DD2">
      <w:pPr>
        <w:pStyle w:val="ScreenCapture"/>
        <w:rPr>
          <w:ins w:id="2629" w:author="Fred Perez" w:date="2019-03-22T08:44:00Z"/>
        </w:rPr>
      </w:pPr>
      <w:ins w:id="2630" w:author="Fred Perez" w:date="2019-03-22T08:44:00Z">
        <w:r>
          <w:t xml:space="preserve"> DEA NUMBER:       BV6409393                     BV6409393                      </w:t>
        </w:r>
      </w:ins>
    </w:p>
    <w:p w:rsidR="00385DD2" w:rsidRDefault="00385DD2" w:rsidP="00385DD2">
      <w:pPr>
        <w:pStyle w:val="ScreenCapture"/>
        <w:rPr>
          <w:ins w:id="2631" w:author="Fred Perez" w:date="2019-03-22T08:44:00Z"/>
        </w:rPr>
      </w:pPr>
      <w:ins w:id="2632" w:author="Fred Perez" w:date="2019-03-22T08:44:00Z">
        <w:r>
          <w:t xml:space="preserve"> DETOX NUMBER:     XV6409393                     XV6409393                      </w:t>
        </w:r>
      </w:ins>
    </w:p>
    <w:p w:rsidR="00385DD2" w:rsidRDefault="00385DD2" w:rsidP="00385DD2">
      <w:pPr>
        <w:pStyle w:val="ScreenCapture"/>
        <w:rPr>
          <w:ins w:id="2633" w:author="Fred Perez" w:date="2019-03-22T08:44:00Z"/>
        </w:rPr>
      </w:pPr>
      <w:ins w:id="2634" w:author="Fred Perez" w:date="2019-03-22T08:44:00Z">
        <w:r>
          <w:t xml:space="preserve"> EXPIRATION DATE:  MAY 31, 2020                  MAY 31, 2020                   </w:t>
        </w:r>
      </w:ins>
    </w:p>
    <w:p w:rsidR="00385DD2" w:rsidRDefault="00385DD2" w:rsidP="00385DD2">
      <w:pPr>
        <w:pStyle w:val="ScreenCapture"/>
        <w:rPr>
          <w:ins w:id="2635" w:author="Fred Perez" w:date="2019-03-22T08:44:00Z"/>
        </w:rPr>
      </w:pPr>
      <w:ins w:id="2636" w:author="Fred Perez" w:date="2019-03-22T08:44:00Z">
        <w:r>
          <w:t xml:space="preserve"> SCH II NARC:      YES                           YES                            </w:t>
        </w:r>
      </w:ins>
    </w:p>
    <w:p w:rsidR="00385DD2" w:rsidRDefault="00385DD2" w:rsidP="00385DD2">
      <w:pPr>
        <w:pStyle w:val="ScreenCapture"/>
        <w:rPr>
          <w:ins w:id="2637" w:author="Fred Perez" w:date="2019-03-22T08:44:00Z"/>
        </w:rPr>
      </w:pPr>
      <w:ins w:id="2638" w:author="Fred Perez" w:date="2019-03-22T08:44:00Z">
        <w:r>
          <w:t xml:space="preserve"> SCH II NON-NARC:  YES                           YES                            </w:t>
        </w:r>
      </w:ins>
    </w:p>
    <w:p w:rsidR="00385DD2" w:rsidRDefault="00385DD2" w:rsidP="00385DD2">
      <w:pPr>
        <w:pStyle w:val="ScreenCapture"/>
        <w:rPr>
          <w:ins w:id="2639" w:author="Fred Perez" w:date="2019-03-22T08:44:00Z"/>
        </w:rPr>
      </w:pPr>
      <w:ins w:id="2640" w:author="Fred Perez" w:date="2019-03-22T08:44:00Z">
        <w:r>
          <w:t xml:space="preserve"> SCH III NARC:     YES                           YES                            </w:t>
        </w:r>
      </w:ins>
    </w:p>
    <w:p w:rsidR="00385DD2" w:rsidRDefault="00385DD2" w:rsidP="00385DD2">
      <w:pPr>
        <w:pStyle w:val="ScreenCapture"/>
        <w:rPr>
          <w:ins w:id="2641" w:author="Fred Perez" w:date="2019-03-22T08:44:00Z"/>
        </w:rPr>
      </w:pPr>
      <w:ins w:id="2642" w:author="Fred Perez" w:date="2019-03-22T08:44:00Z">
        <w:r>
          <w:t xml:space="preserve"> SCH III NON-NARC: YES                           YES                            </w:t>
        </w:r>
      </w:ins>
    </w:p>
    <w:p w:rsidR="00385DD2" w:rsidRDefault="00385DD2" w:rsidP="00385DD2">
      <w:pPr>
        <w:pStyle w:val="ScreenCapture"/>
        <w:rPr>
          <w:ins w:id="2643" w:author="Fred Perez" w:date="2019-03-22T08:44:00Z"/>
        </w:rPr>
      </w:pPr>
      <w:ins w:id="2644" w:author="Fred Perez" w:date="2019-03-22T08:44:00Z">
        <w:r>
          <w:t xml:space="preserve"> SCH IV:           YES**                         NO                             </w:t>
        </w:r>
      </w:ins>
    </w:p>
    <w:p w:rsidR="00385DD2" w:rsidRDefault="00385DD2" w:rsidP="00385DD2">
      <w:pPr>
        <w:pStyle w:val="ScreenCapture"/>
        <w:rPr>
          <w:ins w:id="2645" w:author="Fred Perez" w:date="2019-03-22T08:44:00Z"/>
        </w:rPr>
      </w:pPr>
      <w:ins w:id="2646" w:author="Fred Perez" w:date="2019-03-22T08:44:00Z">
        <w:r>
          <w:t xml:space="preserve">+         Enter ?? for more actions                                             </w:t>
        </w:r>
      </w:ins>
    </w:p>
    <w:p w:rsidR="00385DD2" w:rsidRDefault="00385DD2" w:rsidP="00385DD2">
      <w:pPr>
        <w:pStyle w:val="ScreenCapture"/>
        <w:rPr>
          <w:ins w:id="2647" w:author="Fred Perez" w:date="2019-03-22T08:44:00Z"/>
        </w:rPr>
      </w:pPr>
      <w:ins w:id="2648" w:author="Fred Perez" w:date="2019-03-22T08:44:00Z">
        <w:r>
          <w:t>C COPY DOJ/DEA VALUES TO VISTA          A ACCEPT AND SAVE CHANGES</w:t>
        </w:r>
      </w:ins>
    </w:p>
    <w:p w:rsidR="00385DD2" w:rsidRDefault="00385DD2" w:rsidP="00385DD2">
      <w:pPr>
        <w:pStyle w:val="ScreenCapture"/>
        <w:rPr>
          <w:ins w:id="2649" w:author="Fred Perez" w:date="2019-03-22T08:44:00Z"/>
        </w:rPr>
      </w:pPr>
      <w:ins w:id="2650" w:author="Fred Perez" w:date="2019-03-22T08:44:00Z">
        <w:r>
          <w:t>E EDIT VISTA VALUES                     X QUIT AND REJECT CHANGES</w:t>
        </w:r>
      </w:ins>
    </w:p>
    <w:p w:rsidR="00385DD2" w:rsidRDefault="00385DD2" w:rsidP="00385DD2">
      <w:pPr>
        <w:pStyle w:val="ScreenCapture"/>
        <w:rPr>
          <w:ins w:id="2651" w:author="Fred Perez" w:date="2019-03-22T08:44:00Z"/>
        </w:rPr>
      </w:pPr>
      <w:ins w:id="2652" w:author="Fred Perez" w:date="2019-03-22T08:44:00Z">
        <w:r>
          <w:t>Select Item(s): Next Screen//</w:t>
        </w:r>
      </w:ins>
    </w:p>
    <w:p w:rsidR="00385DD2" w:rsidRDefault="00385DD2" w:rsidP="00385DD2">
      <w:pPr>
        <w:pStyle w:val="Heading4"/>
        <w:rPr>
          <w:ins w:id="2653" w:author="Fred Perez" w:date="2019-03-22T08:44:00Z"/>
          <w:lang w:val="en-US"/>
        </w:rPr>
      </w:pPr>
      <w:ins w:id="2654" w:author="Fred Perez" w:date="2019-03-22T08:44:00Z">
        <w:r>
          <w:rPr>
            <w:lang w:val="en-US"/>
          </w:rPr>
          <w:t>Delete DEA Number for a Provider</w:t>
        </w:r>
      </w:ins>
    </w:p>
    <w:p w:rsidR="00385DD2" w:rsidRDefault="00385DD2" w:rsidP="00385DD2">
      <w:pPr>
        <w:rPr>
          <w:ins w:id="2655" w:author="Fred Perez" w:date="2019-03-22T08:44:00Z"/>
          <w:lang w:eastAsia="x-none"/>
        </w:rPr>
      </w:pPr>
    </w:p>
    <w:p w:rsidR="00385DD2" w:rsidRDefault="00385DD2" w:rsidP="00385DD2">
      <w:pPr>
        <w:rPr>
          <w:ins w:id="2656" w:author="Fred Perez" w:date="2019-03-22T08:44:00Z"/>
          <w:lang w:eastAsia="x-none"/>
        </w:rPr>
      </w:pPr>
      <w:ins w:id="2657" w:author="Fred Perez" w:date="2019-03-22T08:44:00Z">
        <w:r>
          <w:rPr>
            <w:lang w:eastAsia="x-none"/>
          </w:rPr>
          <w:t>To delete a DEA number for a Provider, please perform the actions as shown in the following examples.</w:t>
        </w:r>
      </w:ins>
    </w:p>
    <w:p w:rsidR="00385DD2" w:rsidRDefault="00385DD2" w:rsidP="00385DD2">
      <w:pPr>
        <w:rPr>
          <w:ins w:id="2658" w:author="Fred Perez" w:date="2019-03-22T08:44:00Z"/>
          <w:lang w:eastAsia="x-none"/>
        </w:rPr>
      </w:pPr>
    </w:p>
    <w:p w:rsidR="00385DD2" w:rsidRDefault="00385DD2" w:rsidP="00385DD2">
      <w:pPr>
        <w:rPr>
          <w:ins w:id="2659" w:author="Fred Perez" w:date="2019-03-22T08:44:00Z"/>
          <w:lang w:eastAsia="x-none"/>
        </w:rPr>
      </w:pPr>
      <w:ins w:id="2660" w:author="Fred Perez" w:date="2019-03-22T08:44:00Z">
        <w:r>
          <w:rPr>
            <w:lang w:eastAsia="x-none"/>
          </w:rPr>
          <w:t>Select the DEA number you wish to delete. Once the desired DEA number is selected, enter “@” to delete the selected DEA number.</w:t>
        </w:r>
      </w:ins>
    </w:p>
    <w:p w:rsidR="00385DD2" w:rsidRDefault="00385DD2" w:rsidP="00385DD2">
      <w:pPr>
        <w:rPr>
          <w:ins w:id="2661" w:author="Fred Perez" w:date="2019-03-22T08:44:00Z"/>
          <w:lang w:eastAsia="x-none"/>
        </w:rPr>
      </w:pPr>
    </w:p>
    <w:p w:rsidR="00385DD2" w:rsidRDefault="00385DD2" w:rsidP="00385DD2">
      <w:pPr>
        <w:pStyle w:val="ExampleHeading"/>
        <w:rPr>
          <w:ins w:id="2662" w:author="Fred Perez" w:date="2019-03-22T08:44:00Z"/>
        </w:rPr>
      </w:pPr>
      <w:ins w:id="2663" w:author="Fred Perez" w:date="2019-03-22T08:44:00Z">
        <w:r w:rsidRPr="00EE678B">
          <w:t xml:space="preserve">Example: </w:t>
        </w:r>
        <w:r>
          <w:t>Delete DEA Number for a Provider (1 of 2)</w:t>
        </w:r>
      </w:ins>
    </w:p>
    <w:p w:rsidR="00385DD2" w:rsidRDefault="00385DD2" w:rsidP="00385DD2">
      <w:pPr>
        <w:pStyle w:val="ScreenCapture"/>
        <w:rPr>
          <w:ins w:id="2664" w:author="Fred Perez" w:date="2019-03-22T08:44:00Z"/>
        </w:rPr>
      </w:pPr>
      <w:ins w:id="2665" w:author="Fred Perez" w:date="2019-03-22T08:44:00Z">
        <w:r>
          <w:t xml:space="preserve">AUTHORIZED TO WRITE MED ORDERS: YES// </w:t>
        </w:r>
      </w:ins>
    </w:p>
    <w:p w:rsidR="00385DD2" w:rsidRDefault="00385DD2" w:rsidP="00385DD2">
      <w:pPr>
        <w:pStyle w:val="ScreenCapture"/>
        <w:rPr>
          <w:ins w:id="2666" w:author="Fred Perez" w:date="2019-03-22T08:44:00Z"/>
        </w:rPr>
      </w:pPr>
    </w:p>
    <w:p w:rsidR="00385DD2" w:rsidRDefault="00385DD2" w:rsidP="00385DD2">
      <w:pPr>
        <w:pStyle w:val="ScreenCapture"/>
        <w:rPr>
          <w:ins w:id="2667" w:author="Fred Perez" w:date="2019-03-22T08:44:00Z"/>
        </w:rPr>
      </w:pPr>
      <w:ins w:id="2668" w:author="Fred Perez" w:date="2019-03-22T08:44:00Z">
        <w:r>
          <w:t>DEA NUMBERS</w:t>
        </w:r>
      </w:ins>
    </w:p>
    <w:p w:rsidR="00385DD2" w:rsidRDefault="00385DD2" w:rsidP="00385DD2">
      <w:pPr>
        <w:pStyle w:val="ScreenCapture"/>
        <w:rPr>
          <w:ins w:id="2669" w:author="Fred Perez" w:date="2019-03-22T08:44:00Z"/>
        </w:rPr>
      </w:pPr>
      <w:ins w:id="2670" w:author="Fred Perez" w:date="2019-03-22T08:44:00Z">
        <w:r>
          <w:t xml:space="preserve">    1 - BI1956020 TENNESSEE  Contains Detox # XI1956020</w:t>
        </w:r>
      </w:ins>
    </w:p>
    <w:p w:rsidR="00385DD2" w:rsidRDefault="00385DD2" w:rsidP="00385DD2">
      <w:pPr>
        <w:pStyle w:val="ScreenCapture"/>
        <w:rPr>
          <w:ins w:id="2671" w:author="Fred Perez" w:date="2019-03-22T08:44:00Z"/>
        </w:rPr>
      </w:pPr>
      <w:ins w:id="2672" w:author="Fred Perez" w:date="2019-03-22T08:44:00Z">
        <w:r>
          <w:t xml:space="preserve">    2 - GH6783218 OHIO</w:t>
        </w:r>
      </w:ins>
    </w:p>
    <w:p w:rsidR="00385DD2" w:rsidRDefault="00385DD2" w:rsidP="00385DD2">
      <w:pPr>
        <w:pStyle w:val="ScreenCapture"/>
        <w:rPr>
          <w:ins w:id="2673" w:author="Fred Perez" w:date="2019-03-22T08:44:00Z"/>
        </w:rPr>
      </w:pPr>
    </w:p>
    <w:p w:rsidR="00385DD2" w:rsidRDefault="00385DD2" w:rsidP="00385DD2">
      <w:pPr>
        <w:pStyle w:val="ScreenCapture"/>
        <w:rPr>
          <w:ins w:id="2674" w:author="Fred Perez" w:date="2019-03-22T08:44:00Z"/>
        </w:rPr>
      </w:pPr>
      <w:ins w:id="2675" w:author="Fred Perez" w:date="2019-03-22T08:44:00Z">
        <w:r>
          <w:t>SELECT an existing entry to edit,</w:t>
        </w:r>
      </w:ins>
    </w:p>
    <w:p w:rsidR="00385DD2" w:rsidRDefault="00385DD2" w:rsidP="00385DD2">
      <w:pPr>
        <w:pStyle w:val="ScreenCapture"/>
        <w:rPr>
          <w:ins w:id="2676" w:author="Fred Perez" w:date="2019-03-22T08:44:00Z"/>
        </w:rPr>
      </w:pPr>
      <w:ins w:id="2677" w:author="Fred Perez" w:date="2019-03-22T08:44:00Z">
        <w:r>
          <w:t>Type a DEA number (e.g., AA1234563) to begin a new entry,</w:t>
        </w:r>
      </w:ins>
    </w:p>
    <w:p w:rsidR="00385DD2" w:rsidRDefault="00385DD2" w:rsidP="00385DD2">
      <w:pPr>
        <w:pStyle w:val="ScreenCapture"/>
        <w:rPr>
          <w:ins w:id="2678" w:author="Fred Perez" w:date="2019-03-22T08:44:00Z"/>
        </w:rPr>
      </w:pPr>
      <w:ins w:id="2679" w:author="Fred Perez" w:date="2019-03-22T08:44:00Z">
        <w:r>
          <w:t xml:space="preserve">or type '@' to delete an existing entry.: </w:t>
        </w:r>
        <w:r>
          <w:rPr>
            <w:lang w:val="en-US"/>
          </w:rPr>
          <w:t>@</w:t>
        </w:r>
      </w:ins>
    </w:p>
    <w:p w:rsidR="00385DD2" w:rsidRDefault="00385DD2" w:rsidP="00385DD2">
      <w:pPr>
        <w:rPr>
          <w:ins w:id="2680" w:author="Fred Perez" w:date="2019-03-22T08:44:00Z"/>
          <w:lang w:eastAsia="x-none"/>
        </w:rPr>
      </w:pPr>
    </w:p>
    <w:p w:rsidR="00385DD2" w:rsidRDefault="00385DD2" w:rsidP="00385DD2">
      <w:pPr>
        <w:pStyle w:val="ExampleHeading"/>
        <w:rPr>
          <w:ins w:id="2681" w:author="Fred Perez" w:date="2019-03-22T08:44:00Z"/>
        </w:rPr>
      </w:pPr>
      <w:ins w:id="2682" w:author="Fred Perez" w:date="2019-03-22T08:44:00Z">
        <w:r w:rsidRPr="00EE678B">
          <w:t xml:space="preserve">Example: </w:t>
        </w:r>
        <w:r>
          <w:t>Delete DEA Number for a Provider (2 of 2)</w:t>
        </w:r>
      </w:ins>
    </w:p>
    <w:p w:rsidR="00385DD2" w:rsidRDefault="00385DD2" w:rsidP="00385DD2">
      <w:pPr>
        <w:pStyle w:val="ScreenCapture"/>
        <w:rPr>
          <w:ins w:id="2683" w:author="Fred Perez" w:date="2019-03-22T08:44:00Z"/>
        </w:rPr>
      </w:pPr>
      <w:ins w:id="2684" w:author="Fred Perez" w:date="2019-03-22T08:44:00Z">
        <w:r>
          <w:t xml:space="preserve">AUTHORIZED TO WRITE MED ORDERS: YES// </w:t>
        </w:r>
      </w:ins>
    </w:p>
    <w:p w:rsidR="00385DD2" w:rsidRDefault="00385DD2" w:rsidP="00385DD2">
      <w:pPr>
        <w:pStyle w:val="ScreenCapture"/>
        <w:rPr>
          <w:ins w:id="2685" w:author="Fred Perez" w:date="2019-03-22T08:44:00Z"/>
        </w:rPr>
      </w:pPr>
    </w:p>
    <w:p w:rsidR="00385DD2" w:rsidRDefault="00385DD2" w:rsidP="00385DD2">
      <w:pPr>
        <w:pStyle w:val="ScreenCapture"/>
        <w:rPr>
          <w:ins w:id="2686" w:author="Fred Perez" w:date="2019-03-22T08:44:00Z"/>
        </w:rPr>
      </w:pPr>
      <w:ins w:id="2687" w:author="Fred Perez" w:date="2019-03-22T08:44:00Z">
        <w:r>
          <w:t>DEA NUMBERS</w:t>
        </w:r>
      </w:ins>
    </w:p>
    <w:p w:rsidR="00385DD2" w:rsidRDefault="00385DD2" w:rsidP="00385DD2">
      <w:pPr>
        <w:pStyle w:val="ScreenCapture"/>
        <w:rPr>
          <w:ins w:id="2688" w:author="Fred Perez" w:date="2019-03-22T08:44:00Z"/>
        </w:rPr>
      </w:pPr>
      <w:ins w:id="2689" w:author="Fred Perez" w:date="2019-03-22T08:44:00Z">
        <w:r>
          <w:t xml:space="preserve">    1 - BI1956020 TENNESSEE  Contains Detox # XI1956020</w:t>
        </w:r>
      </w:ins>
    </w:p>
    <w:p w:rsidR="00385DD2" w:rsidRDefault="00385DD2" w:rsidP="00385DD2">
      <w:pPr>
        <w:pStyle w:val="ScreenCapture"/>
        <w:rPr>
          <w:ins w:id="2690" w:author="Fred Perez" w:date="2019-03-22T08:44:00Z"/>
        </w:rPr>
      </w:pPr>
      <w:ins w:id="2691" w:author="Fred Perez" w:date="2019-03-22T08:44:00Z">
        <w:r>
          <w:t xml:space="preserve">    2 - GH6783218 OHIO</w:t>
        </w:r>
      </w:ins>
    </w:p>
    <w:p w:rsidR="00385DD2" w:rsidRDefault="00385DD2" w:rsidP="00385DD2">
      <w:pPr>
        <w:pStyle w:val="ScreenCapture"/>
        <w:rPr>
          <w:ins w:id="2692" w:author="Fred Perez" w:date="2019-03-22T08:44:00Z"/>
        </w:rPr>
      </w:pPr>
    </w:p>
    <w:p w:rsidR="00385DD2" w:rsidRDefault="00385DD2" w:rsidP="00385DD2">
      <w:pPr>
        <w:pStyle w:val="ScreenCapture"/>
        <w:rPr>
          <w:ins w:id="2693" w:author="Fred Perez" w:date="2019-03-22T08:44:00Z"/>
        </w:rPr>
      </w:pPr>
      <w:ins w:id="2694" w:author="Fred Perez" w:date="2019-03-22T08:44:00Z">
        <w:r>
          <w:t>SELECT an existing entry to edit,</w:t>
        </w:r>
      </w:ins>
    </w:p>
    <w:p w:rsidR="00385DD2" w:rsidRDefault="00385DD2" w:rsidP="00385DD2">
      <w:pPr>
        <w:pStyle w:val="ScreenCapture"/>
        <w:rPr>
          <w:ins w:id="2695" w:author="Fred Perez" w:date="2019-03-22T08:44:00Z"/>
        </w:rPr>
      </w:pPr>
      <w:ins w:id="2696" w:author="Fred Perez" w:date="2019-03-22T08:44:00Z">
        <w:r>
          <w:t>Type a DEA number (e.g., AA1234563) to begin a new entry,</w:t>
        </w:r>
      </w:ins>
    </w:p>
    <w:p w:rsidR="00385DD2" w:rsidRDefault="00385DD2" w:rsidP="00385DD2">
      <w:pPr>
        <w:pStyle w:val="ScreenCapture"/>
        <w:rPr>
          <w:ins w:id="2697" w:author="Fred Perez" w:date="2019-03-22T08:44:00Z"/>
        </w:rPr>
      </w:pPr>
      <w:ins w:id="2698" w:author="Fred Perez" w:date="2019-03-22T08:44:00Z">
        <w:r>
          <w:t>or type '@' to delete an existing entry.: @</w:t>
        </w:r>
      </w:ins>
    </w:p>
    <w:p w:rsidR="00385DD2" w:rsidRDefault="00385DD2" w:rsidP="00385DD2">
      <w:pPr>
        <w:pStyle w:val="ScreenCapture"/>
        <w:rPr>
          <w:ins w:id="2699" w:author="Fred Perez" w:date="2019-03-22T08:44:00Z"/>
        </w:rPr>
      </w:pPr>
    </w:p>
    <w:p w:rsidR="00385DD2" w:rsidRDefault="00385DD2" w:rsidP="00385DD2">
      <w:pPr>
        <w:pStyle w:val="ScreenCapture"/>
        <w:rPr>
          <w:ins w:id="2700" w:author="Fred Perez" w:date="2019-03-22T08:44:00Z"/>
        </w:rPr>
      </w:pPr>
      <w:ins w:id="2701" w:author="Fred Perez" w:date="2019-03-22T08:44:00Z">
        <w:r>
          <w:t>Select a choice from the list for DELETION.:  (1-2): 1</w:t>
        </w:r>
      </w:ins>
    </w:p>
    <w:p w:rsidR="00385DD2" w:rsidRDefault="00385DD2" w:rsidP="00385DD2">
      <w:pPr>
        <w:pStyle w:val="ScreenCapture"/>
        <w:rPr>
          <w:ins w:id="2702" w:author="Fred Perez" w:date="2019-03-22T08:44:00Z"/>
        </w:rPr>
      </w:pPr>
    </w:p>
    <w:p w:rsidR="00385DD2" w:rsidRDefault="00385DD2" w:rsidP="00385DD2">
      <w:pPr>
        <w:pStyle w:val="ScreenCapture"/>
        <w:rPr>
          <w:ins w:id="2703" w:author="Fred Perez" w:date="2019-03-22T08:44:00Z"/>
        </w:rPr>
      </w:pPr>
      <w:ins w:id="2704" w:author="Fred Perez" w:date="2019-03-22T08:44:00Z">
        <w:r>
          <w:t>Removing the DEA number does not affect previously written prescriptions.</w:t>
        </w:r>
      </w:ins>
    </w:p>
    <w:p w:rsidR="00385DD2" w:rsidRDefault="00385DD2" w:rsidP="00385DD2">
      <w:pPr>
        <w:pStyle w:val="ScreenCapture"/>
        <w:rPr>
          <w:ins w:id="2705" w:author="Fred Perez" w:date="2019-03-22T08:44:00Z"/>
        </w:rPr>
      </w:pPr>
      <w:ins w:id="2706" w:author="Fred Perez" w:date="2019-03-22T08:44:00Z">
        <w:r>
          <w:t>This DEA # contains Detox # XI1956020. To maintain the Detox #,</w:t>
        </w:r>
      </w:ins>
    </w:p>
    <w:p w:rsidR="00385DD2" w:rsidRDefault="00385DD2" w:rsidP="00385DD2">
      <w:pPr>
        <w:pStyle w:val="ScreenCapture"/>
        <w:rPr>
          <w:ins w:id="2707" w:author="Fred Perez" w:date="2019-03-22T08:44:00Z"/>
        </w:rPr>
      </w:pPr>
      <w:ins w:id="2708" w:author="Fred Perez" w:date="2019-03-22T08:44:00Z">
        <w:r>
          <w:t>please add it to another DEA # on the provider's profile.</w:t>
        </w:r>
      </w:ins>
    </w:p>
    <w:p w:rsidR="00385DD2" w:rsidRDefault="00385DD2" w:rsidP="00385DD2">
      <w:pPr>
        <w:pStyle w:val="ScreenCapture"/>
        <w:rPr>
          <w:ins w:id="2709" w:author="Fred Perez" w:date="2019-03-22T08:44:00Z"/>
        </w:rPr>
      </w:pPr>
    </w:p>
    <w:p w:rsidR="00385DD2" w:rsidRDefault="00385DD2" w:rsidP="00385DD2">
      <w:pPr>
        <w:pStyle w:val="ScreenCapture"/>
        <w:rPr>
          <w:ins w:id="2710" w:author="Fred Perez" w:date="2019-03-22T08:44:00Z"/>
        </w:rPr>
      </w:pPr>
      <w:ins w:id="2711" w:author="Fred Perez" w:date="2019-03-22T08:44:00Z">
        <w:r>
          <w:t>DO YOU STILL WANT TO DELETE THIS DEA NUMBER? YES</w:t>
        </w:r>
      </w:ins>
    </w:p>
    <w:p w:rsidR="00385DD2" w:rsidRDefault="00385DD2" w:rsidP="00385DD2">
      <w:pPr>
        <w:rPr>
          <w:ins w:id="2712" w:author="Fred Perez" w:date="2019-03-22T08:44:00Z"/>
        </w:rPr>
      </w:pPr>
    </w:p>
    <w:p w:rsidR="00385DD2" w:rsidRDefault="00385DD2" w:rsidP="00385DD2">
      <w:pPr>
        <w:pStyle w:val="ExampleHeading"/>
        <w:rPr>
          <w:ins w:id="2713" w:author="Fred Perez" w:date="2019-03-22T08:44:00Z"/>
        </w:rPr>
      </w:pPr>
      <w:ins w:id="2714" w:author="Fred Perez" w:date="2019-03-22T08:44:00Z">
        <w:r w:rsidRPr="00EE678B">
          <w:t xml:space="preserve">Example: </w:t>
        </w:r>
        <w:r>
          <w:t>Showing Display of Multiple DEA Numbers</w:t>
        </w:r>
      </w:ins>
    </w:p>
    <w:p w:rsidR="00385DD2" w:rsidRDefault="00385DD2" w:rsidP="00385DD2">
      <w:pPr>
        <w:pStyle w:val="ScreenCapture"/>
        <w:rPr>
          <w:ins w:id="2715" w:author="Fred Perez" w:date="2019-03-22T08:44:00Z"/>
        </w:rPr>
      </w:pPr>
      <w:ins w:id="2716" w:author="Fred Perez" w:date="2019-03-22T08:44:00Z">
        <w:r>
          <w:t xml:space="preserve">                         Provider: IRWIN,BENJAMIN</w:t>
        </w:r>
      </w:ins>
    </w:p>
    <w:p w:rsidR="00385DD2" w:rsidRDefault="00385DD2" w:rsidP="00385DD2">
      <w:pPr>
        <w:pStyle w:val="ScreenCapture"/>
        <w:rPr>
          <w:ins w:id="2717" w:author="Fred Perez" w:date="2019-03-22T08:44:00Z"/>
        </w:rPr>
      </w:pPr>
    </w:p>
    <w:p w:rsidR="00385DD2" w:rsidRDefault="00385DD2" w:rsidP="00385DD2">
      <w:pPr>
        <w:pStyle w:val="ScreenCapture"/>
        <w:rPr>
          <w:ins w:id="2718" w:author="Fred Perez" w:date="2019-03-22T08:44:00Z"/>
        </w:rPr>
      </w:pPr>
    </w:p>
    <w:p w:rsidR="00385DD2" w:rsidRDefault="00385DD2" w:rsidP="00385DD2">
      <w:pPr>
        <w:pStyle w:val="ScreenCapture"/>
        <w:rPr>
          <w:ins w:id="2719" w:author="Fred Perez" w:date="2019-03-22T08:44:00Z"/>
        </w:rPr>
      </w:pPr>
      <w:ins w:id="2720" w:author="Fred Perez" w:date="2019-03-22T08:44:00Z">
        <w:r>
          <w:t xml:space="preserve">  AUTHORIZED TO WRITE MED ORDERS: YES</w:t>
        </w:r>
      </w:ins>
    </w:p>
    <w:p w:rsidR="00385DD2" w:rsidRDefault="00385DD2" w:rsidP="00385DD2">
      <w:pPr>
        <w:pStyle w:val="ScreenCapture"/>
        <w:rPr>
          <w:ins w:id="2721" w:author="Fred Perez" w:date="2019-03-22T08:44:00Z"/>
        </w:rPr>
      </w:pPr>
      <w:ins w:id="2722" w:author="Fred Perez" w:date="2019-03-22T08:44:00Z">
        <w:r>
          <w:t xml:space="preserve">  INACTIVE DATE: JAN 07, 2020</w:t>
        </w:r>
      </w:ins>
    </w:p>
    <w:p w:rsidR="00385DD2" w:rsidRDefault="00385DD2" w:rsidP="00385DD2">
      <w:pPr>
        <w:pStyle w:val="ScreenCapture"/>
        <w:rPr>
          <w:ins w:id="2723" w:author="Fred Perez" w:date="2019-03-22T08:44:00Z"/>
        </w:rPr>
      </w:pPr>
      <w:ins w:id="2724" w:author="Fred Perez" w:date="2019-03-22T08:44:00Z">
        <w:r>
          <w:t xml:space="preserve">  PROVIDER CLASS: CHIEF OF SURGERY</w:t>
        </w:r>
      </w:ins>
    </w:p>
    <w:p w:rsidR="00385DD2" w:rsidRDefault="00385DD2" w:rsidP="00385DD2">
      <w:pPr>
        <w:pStyle w:val="ScreenCapture"/>
        <w:rPr>
          <w:ins w:id="2725" w:author="Fred Perez" w:date="2019-03-22T08:44:00Z"/>
        </w:rPr>
      </w:pPr>
      <w:ins w:id="2726" w:author="Fred Perez" w:date="2019-03-22T08:44:00Z">
        <w:r>
          <w:t xml:space="preserve">  PROVIDER TYPE: FEE BASIS</w:t>
        </w:r>
      </w:ins>
    </w:p>
    <w:p w:rsidR="00385DD2" w:rsidRDefault="00385DD2" w:rsidP="00385DD2">
      <w:pPr>
        <w:pStyle w:val="ScreenCapture"/>
        <w:rPr>
          <w:ins w:id="2727" w:author="Fred Perez" w:date="2019-03-22T08:44:00Z"/>
        </w:rPr>
      </w:pPr>
      <w:ins w:id="2728" w:author="Fred Perez" w:date="2019-03-22T08:44:00Z">
        <w:r>
          <w:t xml:space="preserve">  VA#: BI1956</w:t>
        </w:r>
      </w:ins>
    </w:p>
    <w:p w:rsidR="00385DD2" w:rsidRDefault="00385DD2" w:rsidP="00385DD2">
      <w:pPr>
        <w:pStyle w:val="ScreenCapture"/>
        <w:rPr>
          <w:ins w:id="2729" w:author="Fred Perez" w:date="2019-03-22T08:44:00Z"/>
        </w:rPr>
      </w:pPr>
    </w:p>
    <w:p w:rsidR="00385DD2" w:rsidRDefault="00385DD2" w:rsidP="00385DD2">
      <w:pPr>
        <w:pStyle w:val="ScreenCapture"/>
        <w:rPr>
          <w:ins w:id="2730" w:author="Fred Perez" w:date="2019-03-22T08:44:00Z"/>
        </w:rPr>
      </w:pPr>
      <w:ins w:id="2731" w:author="Fred Perez" w:date="2019-03-22T08:44:00Z">
        <w:r>
          <w:t xml:space="preserve">  DEA NUMBER: BI1956020                   DEA NUMBER: GH6783218</w:t>
        </w:r>
      </w:ins>
    </w:p>
    <w:p w:rsidR="00385DD2" w:rsidRDefault="00385DD2" w:rsidP="00385DD2">
      <w:pPr>
        <w:pStyle w:val="ScreenCapture"/>
        <w:rPr>
          <w:ins w:id="2732" w:author="Fred Perez" w:date="2019-03-22T08:44:00Z"/>
        </w:rPr>
      </w:pPr>
      <w:ins w:id="2733" w:author="Fred Perez" w:date="2019-03-22T08:44:00Z">
        <w:r>
          <w:t xml:space="preserve">  DETOX NUMBER:                           DETOX NUMBER: XA1234563</w:t>
        </w:r>
      </w:ins>
    </w:p>
    <w:p w:rsidR="00385DD2" w:rsidRDefault="00385DD2" w:rsidP="00385DD2">
      <w:pPr>
        <w:pStyle w:val="ScreenCapture"/>
        <w:rPr>
          <w:ins w:id="2734" w:author="Fred Perez" w:date="2019-03-22T08:44:00Z"/>
        </w:rPr>
      </w:pPr>
      <w:ins w:id="2735" w:author="Fred Perez" w:date="2019-03-22T08:44:00Z">
        <w:r>
          <w:t xml:space="preserve">  EXPIRATION DATE: MAY 31, 2020           EXPIRATION DATE: JAN 01, 2020</w:t>
        </w:r>
      </w:ins>
    </w:p>
    <w:p w:rsidR="00385DD2" w:rsidRDefault="00385DD2" w:rsidP="00385DD2">
      <w:pPr>
        <w:pStyle w:val="ScreenCapture"/>
        <w:rPr>
          <w:ins w:id="2736" w:author="Fred Perez" w:date="2019-03-22T08:44:00Z"/>
        </w:rPr>
      </w:pPr>
      <w:ins w:id="2737" w:author="Fred Perez" w:date="2019-03-22T08:44:00Z">
        <w:r>
          <w:t xml:space="preserve">      SCHEDULE II NARCOTIC: NO                SCHEDULE II NARCOTIC: YES</w:t>
        </w:r>
      </w:ins>
    </w:p>
    <w:p w:rsidR="00385DD2" w:rsidRDefault="00385DD2" w:rsidP="00385DD2">
      <w:pPr>
        <w:pStyle w:val="ScreenCapture"/>
        <w:rPr>
          <w:ins w:id="2738" w:author="Fred Perez" w:date="2019-03-22T08:44:00Z"/>
        </w:rPr>
      </w:pPr>
      <w:ins w:id="2739" w:author="Fred Perez" w:date="2019-03-22T08:44:00Z">
        <w:r>
          <w:t xml:space="preserve">  SCHEDULE II NON-NARCOTIC: NO            SCHEDULE II NON-NARCOTIC: YES</w:t>
        </w:r>
      </w:ins>
    </w:p>
    <w:p w:rsidR="00385DD2" w:rsidRDefault="00385DD2" w:rsidP="00385DD2">
      <w:pPr>
        <w:pStyle w:val="ScreenCapture"/>
        <w:rPr>
          <w:ins w:id="2740" w:author="Fred Perez" w:date="2019-03-22T08:44:00Z"/>
        </w:rPr>
      </w:pPr>
      <w:ins w:id="2741" w:author="Fred Perez" w:date="2019-03-22T08:44:00Z">
        <w:r>
          <w:t xml:space="preserve">     SCHEDULE III NARCOTIC: YES              SCHEDULE III NARCOTIC: YES</w:t>
        </w:r>
      </w:ins>
    </w:p>
    <w:p w:rsidR="00385DD2" w:rsidRDefault="00385DD2" w:rsidP="00385DD2">
      <w:pPr>
        <w:pStyle w:val="ScreenCapture"/>
        <w:rPr>
          <w:ins w:id="2742" w:author="Fred Perez" w:date="2019-03-22T08:44:00Z"/>
        </w:rPr>
      </w:pPr>
      <w:ins w:id="2743" w:author="Fred Perez" w:date="2019-03-22T08:44:00Z">
        <w:r>
          <w:t xml:space="preserve"> SCHEDULE III NON-NARCOTIC: YES          SCHEDULE III NON-NARCOTIC: YES</w:t>
        </w:r>
      </w:ins>
    </w:p>
    <w:p w:rsidR="00385DD2" w:rsidRDefault="00385DD2" w:rsidP="00385DD2">
      <w:pPr>
        <w:pStyle w:val="ScreenCapture"/>
        <w:rPr>
          <w:ins w:id="2744" w:author="Fred Perez" w:date="2019-03-22T08:44:00Z"/>
        </w:rPr>
      </w:pPr>
      <w:ins w:id="2745" w:author="Fred Perez" w:date="2019-03-22T08:44:00Z">
        <w:r>
          <w:t xml:space="preserve">               SCHEDULE IV: YES                        SCHEDULE IV: YES</w:t>
        </w:r>
      </w:ins>
    </w:p>
    <w:p w:rsidR="00385DD2" w:rsidRDefault="00385DD2" w:rsidP="00385DD2">
      <w:pPr>
        <w:pStyle w:val="ScreenCapture"/>
        <w:rPr>
          <w:ins w:id="2746" w:author="Fred Perez" w:date="2019-03-22T08:44:00Z"/>
        </w:rPr>
      </w:pPr>
      <w:ins w:id="2747" w:author="Fred Perez" w:date="2019-03-22T08:44:00Z">
        <w:r>
          <w:t xml:space="preserve">                SCHEDULE V: YES                         SCHEDULE V: YES</w:t>
        </w:r>
      </w:ins>
    </w:p>
    <w:p w:rsidR="00385DD2" w:rsidRDefault="00385DD2" w:rsidP="00385DD2">
      <w:pPr>
        <w:pStyle w:val="ScreenCapture"/>
        <w:rPr>
          <w:ins w:id="2748" w:author="Fred Perez" w:date="2019-03-22T08:44:00Z"/>
        </w:rPr>
      </w:pPr>
    </w:p>
    <w:p w:rsidR="00385DD2" w:rsidRDefault="00385DD2" w:rsidP="00385DD2">
      <w:pPr>
        <w:pStyle w:val="ScreenCapture"/>
        <w:rPr>
          <w:ins w:id="2749" w:author="Fred Perez" w:date="2019-03-22T08:44:00Z"/>
        </w:rPr>
      </w:pPr>
      <w:ins w:id="2750" w:author="Fred Perez" w:date="2019-03-22T08:44:00Z">
        <w:r>
          <w:t>STREET ADDRESS 1: 1ST STREET ADDRESS</w:t>
        </w:r>
      </w:ins>
    </w:p>
    <w:p w:rsidR="00385DD2" w:rsidRDefault="00385DD2" w:rsidP="00385DD2">
      <w:pPr>
        <w:pStyle w:val="ScreenCapture"/>
        <w:rPr>
          <w:ins w:id="2751" w:author="Fred Perez" w:date="2019-03-22T08:44:00Z"/>
        </w:rPr>
      </w:pPr>
      <w:ins w:id="2752" w:author="Fred Perez" w:date="2019-03-22T08:44:00Z">
        <w:r>
          <w:t>STREET ADDRESS 2: 2ND SCREET ADDRESS</w:t>
        </w:r>
      </w:ins>
    </w:p>
    <w:p w:rsidR="00385DD2" w:rsidRDefault="00385DD2" w:rsidP="00385DD2">
      <w:pPr>
        <w:pStyle w:val="ScreenCapture"/>
        <w:rPr>
          <w:ins w:id="2753" w:author="Fred Perez" w:date="2019-03-22T08:44:00Z"/>
        </w:rPr>
      </w:pPr>
      <w:ins w:id="2754" w:author="Fred Perez" w:date="2019-03-22T08:44:00Z">
        <w:r>
          <w:t>STREET ADDRESS 3: 3RD STREET ADDRESS</w:t>
        </w:r>
      </w:ins>
    </w:p>
    <w:p w:rsidR="00385DD2" w:rsidRDefault="00385DD2" w:rsidP="00385DD2">
      <w:pPr>
        <w:pStyle w:val="ScreenCapture"/>
        <w:rPr>
          <w:ins w:id="2755" w:author="Fred Perez" w:date="2019-03-22T08:44:00Z"/>
        </w:rPr>
      </w:pPr>
    </w:p>
    <w:p w:rsidR="00385DD2" w:rsidRDefault="00385DD2" w:rsidP="00385DD2">
      <w:pPr>
        <w:pStyle w:val="ScreenCapture"/>
        <w:rPr>
          <w:ins w:id="2756" w:author="Fred Perez" w:date="2019-03-22T08:44:00Z"/>
        </w:rPr>
      </w:pPr>
      <w:ins w:id="2757" w:author="Fred Perez" w:date="2019-03-22T08:44:00Z">
        <w:r>
          <w:t>CITY: ANYTOWN                            STATE: TENNESSEE</w:t>
        </w:r>
      </w:ins>
    </w:p>
    <w:p w:rsidR="00385DD2" w:rsidRDefault="00385DD2" w:rsidP="00385DD2">
      <w:pPr>
        <w:pStyle w:val="ScreenCapture"/>
        <w:rPr>
          <w:ins w:id="2758" w:author="Fred Perez" w:date="2019-03-22T08:44:00Z"/>
        </w:rPr>
      </w:pPr>
      <w:ins w:id="2759" w:author="Fred Perez" w:date="2019-03-22T08:44:00Z">
        <w:r>
          <w:t>ZIP CODE: 37352</w:t>
        </w:r>
      </w:ins>
    </w:p>
    <w:p w:rsidR="00385DD2" w:rsidRDefault="00385DD2" w:rsidP="00385DD2">
      <w:pPr>
        <w:pStyle w:val="ScreenCapture"/>
        <w:rPr>
          <w:ins w:id="2760" w:author="Fred Perez" w:date="2019-03-22T08:44:00Z"/>
        </w:rPr>
      </w:pPr>
    </w:p>
    <w:p w:rsidR="00385DD2" w:rsidRDefault="00385DD2" w:rsidP="00385DD2">
      <w:pPr>
        <w:pStyle w:val="ScreenCapture"/>
        <w:rPr>
          <w:ins w:id="2761" w:author="Fred Perez" w:date="2019-03-22T08:44:00Z"/>
        </w:rPr>
      </w:pPr>
      <w:ins w:id="2762" w:author="Fred Perez" w:date="2019-03-22T08:44:00Z">
        <w:r>
          <w:t xml:space="preserve">NON-VA PRESCRIBER: </w:t>
        </w:r>
      </w:ins>
    </w:p>
    <w:p w:rsidR="00385DD2" w:rsidRDefault="00385DD2" w:rsidP="00385DD2">
      <w:pPr>
        <w:pStyle w:val="ScreenCapture"/>
        <w:rPr>
          <w:ins w:id="2763" w:author="Fred Perez" w:date="2019-03-22T08:44:00Z"/>
        </w:rPr>
      </w:pPr>
      <w:ins w:id="2764" w:author="Fred Perez" w:date="2019-03-22T08:44:00Z">
        <w:r>
          <w:t xml:space="preserve">TAX ID: </w:t>
        </w:r>
      </w:ins>
    </w:p>
    <w:p w:rsidR="00385DD2" w:rsidRDefault="00385DD2" w:rsidP="00385DD2">
      <w:pPr>
        <w:pStyle w:val="ScreenCapture"/>
        <w:rPr>
          <w:ins w:id="2765" w:author="Fred Perez" w:date="2019-03-22T08:44:00Z"/>
        </w:rPr>
      </w:pPr>
      <w:ins w:id="2766" w:author="Fred Perez" w:date="2019-03-22T08:44:00Z">
        <w:r>
          <w:t xml:space="preserve">EXCLUSIONARY CHECK PERFORMED: </w:t>
        </w:r>
      </w:ins>
    </w:p>
    <w:p w:rsidR="00385DD2" w:rsidRDefault="00385DD2" w:rsidP="00385DD2">
      <w:pPr>
        <w:pStyle w:val="ScreenCapture"/>
        <w:rPr>
          <w:ins w:id="2767" w:author="Fred Perez" w:date="2019-03-22T08:44:00Z"/>
        </w:rPr>
      </w:pPr>
      <w:ins w:id="2768" w:author="Fred Perez" w:date="2019-03-22T08:44:00Z">
        <w:r>
          <w:t xml:space="preserve">DATE EXCLUSIONARY LIST CHECKED: </w:t>
        </w:r>
      </w:ins>
    </w:p>
    <w:p w:rsidR="00385DD2" w:rsidRDefault="00385DD2" w:rsidP="00385DD2">
      <w:pPr>
        <w:pStyle w:val="ScreenCapture"/>
        <w:rPr>
          <w:ins w:id="2769" w:author="Fred Perez" w:date="2019-03-22T08:44:00Z"/>
        </w:rPr>
      </w:pPr>
      <w:ins w:id="2770" w:author="Fred Perez" w:date="2019-03-22T08:44:00Z">
        <w:r>
          <w:t xml:space="preserve">ON EXCLUSIONARY LIST: </w:t>
        </w:r>
      </w:ins>
    </w:p>
    <w:p w:rsidR="00385DD2" w:rsidRDefault="00385DD2" w:rsidP="00385DD2">
      <w:pPr>
        <w:pStyle w:val="ScreenCapture"/>
        <w:rPr>
          <w:ins w:id="2771" w:author="Fred Perez" w:date="2019-03-22T08:44:00Z"/>
        </w:rPr>
      </w:pPr>
      <w:ins w:id="2772" w:author="Fred Perez" w:date="2019-03-22T08:44:00Z">
        <w:r>
          <w:t xml:space="preserve">AUTHORIZED TO WRITE MED ORDERS: YES// </w:t>
        </w:r>
      </w:ins>
    </w:p>
    <w:p w:rsidR="00385DD2" w:rsidRDefault="00385DD2" w:rsidP="00385DD2">
      <w:pPr>
        <w:pStyle w:val="ScreenCapture"/>
        <w:rPr>
          <w:ins w:id="2773" w:author="Fred Perez" w:date="2019-03-22T08:44:00Z"/>
        </w:rPr>
      </w:pPr>
    </w:p>
    <w:p w:rsidR="00385DD2" w:rsidRDefault="00385DD2" w:rsidP="00385DD2">
      <w:pPr>
        <w:pStyle w:val="ScreenCapture"/>
        <w:rPr>
          <w:ins w:id="2774" w:author="Fred Perez" w:date="2019-03-22T08:44:00Z"/>
        </w:rPr>
      </w:pPr>
      <w:ins w:id="2775" w:author="Fred Perez" w:date="2019-03-22T08:44:00Z">
        <w:r>
          <w:t>DEA NUMBERS</w:t>
        </w:r>
      </w:ins>
    </w:p>
    <w:p w:rsidR="00385DD2" w:rsidRDefault="00385DD2" w:rsidP="00385DD2">
      <w:pPr>
        <w:pStyle w:val="ScreenCapture"/>
        <w:rPr>
          <w:ins w:id="2776" w:author="Fred Perez" w:date="2019-03-22T08:44:00Z"/>
        </w:rPr>
      </w:pPr>
      <w:ins w:id="2777" w:author="Fred Perez" w:date="2019-03-22T08:44:00Z">
        <w:r>
          <w:t xml:space="preserve">    1 - BI1956020 TENNESSEE</w:t>
        </w:r>
      </w:ins>
    </w:p>
    <w:p w:rsidR="00385DD2" w:rsidRDefault="00385DD2" w:rsidP="00385DD2">
      <w:pPr>
        <w:pStyle w:val="ScreenCapture"/>
        <w:rPr>
          <w:ins w:id="2778" w:author="Fred Perez" w:date="2019-03-22T08:44:00Z"/>
        </w:rPr>
      </w:pPr>
      <w:ins w:id="2779" w:author="Fred Perez" w:date="2019-03-22T08:44:00Z">
        <w:r>
          <w:t xml:space="preserve">    2 - GH6783218 OKLAHOMA  Contains Detox # XA1234563</w:t>
        </w:r>
      </w:ins>
    </w:p>
    <w:p w:rsidR="00385DD2" w:rsidRDefault="00385DD2" w:rsidP="00385DD2">
      <w:pPr>
        <w:pStyle w:val="ScreenCapture"/>
        <w:rPr>
          <w:ins w:id="2780" w:author="Fred Perez" w:date="2019-03-22T08:44:00Z"/>
        </w:rPr>
      </w:pPr>
      <w:ins w:id="2781" w:author="Fred Perez" w:date="2019-03-22T08:44:00Z">
        <w:r>
          <w:t xml:space="preserve"> </w:t>
        </w:r>
      </w:ins>
    </w:p>
    <w:p w:rsidR="00385DD2" w:rsidRDefault="00385DD2" w:rsidP="00385DD2">
      <w:pPr>
        <w:pStyle w:val="ScreenCapture"/>
        <w:rPr>
          <w:ins w:id="2782" w:author="Fred Perez" w:date="2019-03-22T08:44:00Z"/>
        </w:rPr>
      </w:pPr>
      <w:ins w:id="2783" w:author="Fred Perez" w:date="2019-03-22T08:44:00Z">
        <w:r>
          <w:t>SELECT an existing entry to edit,</w:t>
        </w:r>
      </w:ins>
    </w:p>
    <w:p w:rsidR="00385DD2" w:rsidRDefault="00385DD2" w:rsidP="00385DD2">
      <w:pPr>
        <w:pStyle w:val="ScreenCapture"/>
        <w:rPr>
          <w:ins w:id="2784" w:author="Fred Perez" w:date="2019-03-22T08:44:00Z"/>
        </w:rPr>
      </w:pPr>
      <w:ins w:id="2785" w:author="Fred Perez" w:date="2019-03-22T08:44:00Z">
        <w:r>
          <w:t>Type a DEA number (e.g., AA1234563) to begin a new entry,</w:t>
        </w:r>
      </w:ins>
    </w:p>
    <w:p w:rsidR="00385DD2" w:rsidRDefault="00385DD2" w:rsidP="00385DD2">
      <w:pPr>
        <w:pStyle w:val="ScreenCapture"/>
        <w:rPr>
          <w:ins w:id="2786" w:author="Fred Perez" w:date="2019-03-22T08:44:00Z"/>
        </w:rPr>
      </w:pPr>
      <w:ins w:id="2787" w:author="Fred Perez" w:date="2019-03-22T08:44:00Z">
        <w:r>
          <w:t xml:space="preserve">or type '@' to delete an existing entry.: </w:t>
        </w:r>
      </w:ins>
    </w:p>
    <w:p w:rsidR="00385DD2" w:rsidRDefault="00385DD2" w:rsidP="00385DD2">
      <w:pPr>
        <w:pStyle w:val="ScreenCapture"/>
        <w:rPr>
          <w:ins w:id="2788" w:author="Fred Perez" w:date="2019-03-22T08:44:00Z"/>
        </w:rPr>
      </w:pPr>
    </w:p>
    <w:p w:rsidR="00385DD2" w:rsidRDefault="00385DD2" w:rsidP="00385DD2">
      <w:pPr>
        <w:pStyle w:val="ScreenCapture"/>
        <w:rPr>
          <w:ins w:id="2789" w:author="Fred Perez" w:date="2019-03-22T08:44:00Z"/>
        </w:rPr>
      </w:pPr>
      <w:ins w:id="2790" w:author="Fred Perez" w:date="2019-03-22T08:44:00Z">
        <w:r>
          <w:t>USE FOR INPATIENT ORDERS</w:t>
        </w:r>
      </w:ins>
    </w:p>
    <w:p w:rsidR="00385DD2" w:rsidRDefault="00385DD2" w:rsidP="00385DD2">
      <w:pPr>
        <w:pStyle w:val="ScreenCapture"/>
        <w:rPr>
          <w:ins w:id="2791" w:author="Fred Perez" w:date="2019-03-22T08:44:00Z"/>
        </w:rPr>
      </w:pPr>
      <w:ins w:id="2792" w:author="Fred Perez" w:date="2019-03-22T08:44:00Z">
        <w:r>
          <w:t xml:space="preserve">    1 - BI1956020 - YES</w:t>
        </w:r>
      </w:ins>
    </w:p>
    <w:p w:rsidR="00385DD2" w:rsidRDefault="00385DD2" w:rsidP="00385DD2">
      <w:pPr>
        <w:pStyle w:val="ScreenCapture"/>
        <w:rPr>
          <w:ins w:id="2793" w:author="Fred Perez" w:date="2019-03-22T08:44:00Z"/>
        </w:rPr>
      </w:pPr>
      <w:ins w:id="2794" w:author="Fred Perez" w:date="2019-03-22T08:44:00Z">
        <w:r>
          <w:t xml:space="preserve">    2 - GH6783218 - NO</w:t>
        </w:r>
      </w:ins>
    </w:p>
    <w:p w:rsidR="00385DD2" w:rsidRDefault="00385DD2" w:rsidP="00385DD2">
      <w:pPr>
        <w:pStyle w:val="ScreenCapture"/>
        <w:rPr>
          <w:ins w:id="2795" w:author="Fred Perez" w:date="2019-03-22T08:44:00Z"/>
        </w:rPr>
      </w:pPr>
      <w:ins w:id="2796" w:author="Fred Perez" w:date="2019-03-22T08:44:00Z">
        <w:r>
          <w:t xml:space="preserve">SELECT a DEA NUMBER to change the entry for INPATIENT USAGE: </w:t>
        </w:r>
      </w:ins>
    </w:p>
    <w:p w:rsidR="00385DD2" w:rsidRDefault="00385DD2" w:rsidP="00385DD2">
      <w:pPr>
        <w:pStyle w:val="ScreenCapture"/>
        <w:rPr>
          <w:ins w:id="2797" w:author="Fred Perez" w:date="2019-03-22T08:44:00Z"/>
        </w:rPr>
      </w:pPr>
    </w:p>
    <w:p w:rsidR="00385DD2" w:rsidRDefault="00385DD2" w:rsidP="00385DD2">
      <w:pPr>
        <w:pStyle w:val="ScreenCapture"/>
        <w:rPr>
          <w:ins w:id="2798" w:author="Fred Perez" w:date="2019-03-22T08:44:00Z"/>
        </w:rPr>
      </w:pPr>
      <w:ins w:id="2799" w:author="Fred Perez" w:date="2019-03-22T08:44:00Z">
        <w:r>
          <w:t>VA#: BI1956// BI1956</w:t>
        </w:r>
      </w:ins>
    </w:p>
    <w:p w:rsidR="00385DD2" w:rsidRDefault="00385DD2" w:rsidP="00385DD2">
      <w:pPr>
        <w:pStyle w:val="ScreenCapture"/>
        <w:rPr>
          <w:ins w:id="2800" w:author="Fred Perez" w:date="2019-03-22T08:44:00Z"/>
        </w:rPr>
      </w:pPr>
      <w:ins w:id="2801" w:author="Fred Perez" w:date="2019-03-22T08:44:00Z">
        <w:r>
          <w:t xml:space="preserve">INACTIVE DATE: JAN 7,2020//  </w:t>
        </w:r>
      </w:ins>
    </w:p>
    <w:p w:rsidR="00385DD2" w:rsidDel="00DA26A4" w:rsidRDefault="00385DD2" w:rsidP="00DA26A4">
      <w:pPr>
        <w:ind w:left="720" w:hanging="720"/>
        <w:rPr>
          <w:del w:id="2802" w:author="Tran, Dan P. (Technatomy)" w:date="2019-03-25T12:36:00Z"/>
          <w:color w:val="000000"/>
        </w:rPr>
      </w:pPr>
      <w:ins w:id="2803" w:author="Fred Perez" w:date="2019-03-22T08:44:00Z">
        <w:r w:rsidRPr="00B31611">
          <w:rPr>
            <w:noProof/>
          </w:rPr>
          <w:drawing>
            <wp:inline distT="0" distB="0" distL="0" distR="0">
              <wp:extent cx="466090" cy="370840"/>
              <wp:effectExtent l="0" t="0" r="0" b="0"/>
              <wp:docPr id="1344" name="Picture 1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6090" cy="370840"/>
                      </a:xfrm>
                      <a:prstGeom prst="rect">
                        <a:avLst/>
                      </a:prstGeom>
                      <a:noFill/>
                      <a:ln>
                        <a:noFill/>
                      </a:ln>
                    </pic:spPr>
                  </pic:pic>
                </a:graphicData>
              </a:graphic>
            </wp:inline>
          </w:drawing>
        </w:r>
        <w:r w:rsidRPr="00FF05BC">
          <w:rPr>
            <w:b/>
          </w:rPr>
          <w:t>Note:</w:t>
        </w:r>
        <w:r w:rsidRPr="00FF05BC">
          <w:t xml:space="preserve"> </w:t>
        </w:r>
        <w:r>
          <w:t xml:space="preserve">The USE FOR INPATIENT ORDERS flag should be set for the DEA number that will be used when placing Inpatient Medication orders. The initial migration of DEA numbers from field #53.2 to field #53.21 of the NEW PERSON file (#200) will have the USE FOR INPATIENT flag in the DEA NUMBERS file (#8991.9) set to “YES”. </w:t>
        </w:r>
      </w:ins>
    </w:p>
    <w:p w:rsidR="00DA26A4" w:rsidRDefault="00DA26A4" w:rsidP="00385DD2">
      <w:pPr>
        <w:ind w:left="720" w:hanging="720"/>
        <w:rPr>
          <w:ins w:id="2804" w:author="Tran, Dan P. (Technatomy)" w:date="2019-03-25T12:36:00Z"/>
        </w:rPr>
      </w:pPr>
    </w:p>
    <w:p w:rsidR="00493F1C" w:rsidRPr="00EE678B" w:rsidDel="00DA26A4" w:rsidRDefault="00493F1C" w:rsidP="006D16E8">
      <w:pPr>
        <w:rPr>
          <w:del w:id="2805" w:author="Tran, Dan P. (Technatomy)" w:date="2019-03-25T12:36:00Z"/>
          <w:color w:val="000000"/>
        </w:rPr>
      </w:pPr>
    </w:p>
    <w:p w:rsidR="006D16E8" w:rsidRPr="00EE678B" w:rsidRDefault="006D16E8">
      <w:pPr>
        <w:ind w:left="720" w:hanging="720"/>
        <w:rPr>
          <w:color w:val="000000"/>
        </w:rPr>
        <w:pPrChange w:id="2806" w:author="Tran, Dan P. (Technatomy)" w:date="2019-03-25T12:36:00Z">
          <w:pPr/>
        </w:pPrChange>
      </w:pPr>
    </w:p>
    <w:p w:rsidR="006D16E8" w:rsidRPr="00EE678B" w:rsidDel="00493F1C" w:rsidRDefault="006D16E8" w:rsidP="009A678F">
      <w:pPr>
        <w:pStyle w:val="ExampleHeading"/>
        <w:rPr>
          <w:del w:id="2807" w:author="Fred Perez" w:date="2019-03-22T08:42:00Z"/>
        </w:rPr>
      </w:pPr>
      <w:del w:id="2808" w:author="Fred Perez" w:date="2019-03-22T08:42:00Z">
        <w:r w:rsidRPr="00EE678B" w:rsidDel="00493F1C">
          <w:delText>Example: [PSO PROVIDER ADD]</w:delText>
        </w:r>
      </w:del>
    </w:p>
    <w:p w:rsidR="006D16E8" w:rsidRPr="00EE678B" w:rsidDel="00493F1C" w:rsidRDefault="006D16E8" w:rsidP="009D4294">
      <w:pPr>
        <w:pStyle w:val="ScreenCapture"/>
        <w:rPr>
          <w:del w:id="2809" w:author="Fred Perez" w:date="2019-03-22T08:42:00Z"/>
        </w:rPr>
      </w:pPr>
      <w:del w:id="2810" w:author="Fred Perez" w:date="2019-03-22T08:42:00Z">
        <w:r w:rsidRPr="00EE678B" w:rsidDel="00493F1C">
          <w:delText>Provider: PROVIDER, TEST</w:delText>
        </w:r>
      </w:del>
    </w:p>
    <w:p w:rsidR="006D16E8" w:rsidRPr="00EE678B" w:rsidDel="00493F1C" w:rsidRDefault="006D16E8" w:rsidP="009D4294">
      <w:pPr>
        <w:pStyle w:val="ScreenCapture"/>
        <w:rPr>
          <w:del w:id="2811" w:author="Fred Perez" w:date="2019-03-22T08:42:00Z"/>
          <w:rFonts w:eastAsia="MS Mincho"/>
        </w:rPr>
      </w:pPr>
    </w:p>
    <w:p w:rsidR="006D16E8" w:rsidRPr="00EE678B" w:rsidDel="00493F1C" w:rsidRDefault="00D8267F" w:rsidP="009D4294">
      <w:pPr>
        <w:pStyle w:val="ScreenCapture"/>
        <w:rPr>
          <w:del w:id="2812" w:author="Fred Perez" w:date="2019-03-22T08:42:00Z"/>
        </w:rPr>
      </w:pPr>
      <w:del w:id="2813" w:author="Fred Perez" w:date="2019-03-22T08:42:00Z">
        <w:r w:rsidRPr="00EE678B" w:rsidDel="00493F1C">
          <w:delText xml:space="preserve"> </w:delText>
        </w:r>
        <w:r w:rsidR="006D16E8" w:rsidRPr="00EE678B" w:rsidDel="00493F1C">
          <w:delText xml:space="preserve"> AUTHORIZED TO WRITE MED ORDERS: YES</w:delText>
        </w:r>
        <w:r w:rsidRPr="00EE678B" w:rsidDel="00493F1C">
          <w:delText xml:space="preserve">  </w:delText>
        </w:r>
        <w:r w:rsidR="006D16E8" w:rsidRPr="00EE678B" w:rsidDel="00493F1C">
          <w:delText xml:space="preserve"> DEA#: TP4578893</w:delText>
        </w:r>
      </w:del>
    </w:p>
    <w:p w:rsidR="006D16E8" w:rsidRPr="00EE678B" w:rsidDel="00493F1C" w:rsidRDefault="00D8267F" w:rsidP="009D4294">
      <w:pPr>
        <w:pStyle w:val="ScreenCapture"/>
        <w:rPr>
          <w:del w:id="2814" w:author="Fred Perez" w:date="2019-03-22T08:42:00Z"/>
        </w:rPr>
      </w:pPr>
      <w:del w:id="2815" w:author="Fred Perez" w:date="2019-03-22T08:42:00Z">
        <w:r w:rsidRPr="00EE678B" w:rsidDel="00493F1C">
          <w:delText xml:space="preserve"> </w:delText>
        </w:r>
        <w:r w:rsidR="006D16E8" w:rsidRPr="00EE678B" w:rsidDel="00493F1C">
          <w:delText xml:space="preserve"> VA#: 1122</w:delText>
        </w:r>
        <w:r w:rsidRPr="00EE678B" w:rsidDel="00493F1C">
          <w:delText xml:space="preserve">                            </w:delText>
        </w:r>
        <w:r w:rsidR="006D16E8" w:rsidRPr="00EE678B" w:rsidDel="00493F1C">
          <w:delText xml:space="preserve"> DETOX/MAINTENANCE ID NUMBER: AX1234567</w:delText>
        </w:r>
      </w:del>
    </w:p>
    <w:p w:rsidR="006D16E8" w:rsidRPr="00EE678B" w:rsidDel="00493F1C" w:rsidRDefault="006D16E8" w:rsidP="009D4294">
      <w:pPr>
        <w:pStyle w:val="ScreenCapture"/>
        <w:rPr>
          <w:del w:id="2816" w:author="Fred Perez" w:date="2019-03-22T08:42:00Z"/>
        </w:rPr>
      </w:pPr>
    </w:p>
    <w:p w:rsidR="006D16E8" w:rsidRPr="00EE678B" w:rsidDel="00493F1C" w:rsidRDefault="00D8267F" w:rsidP="009D4294">
      <w:pPr>
        <w:pStyle w:val="ScreenCapture"/>
        <w:rPr>
          <w:del w:id="2817" w:author="Fred Perez" w:date="2019-03-22T08:42:00Z"/>
        </w:rPr>
      </w:pPr>
      <w:del w:id="2818" w:author="Fred Perez" w:date="2019-03-22T08:42:00Z">
        <w:r w:rsidRPr="00EE678B" w:rsidDel="00493F1C">
          <w:delText xml:space="preserve"> </w:delText>
        </w:r>
        <w:r w:rsidR="006D16E8" w:rsidRPr="00EE678B" w:rsidDel="00493F1C">
          <w:delText xml:space="preserve"> DEA EXPIRATION DATE: DEC 09, 2017</w:delText>
        </w:r>
      </w:del>
    </w:p>
    <w:p w:rsidR="006D16E8" w:rsidRPr="00EE678B" w:rsidDel="00493F1C" w:rsidRDefault="006D16E8" w:rsidP="009D4294">
      <w:pPr>
        <w:pStyle w:val="ScreenCapture"/>
        <w:rPr>
          <w:del w:id="2819" w:author="Fred Perez" w:date="2019-03-22T08:42:00Z"/>
        </w:rPr>
      </w:pPr>
    </w:p>
    <w:p w:rsidR="006D16E8" w:rsidRPr="00EE678B" w:rsidDel="00493F1C" w:rsidRDefault="00D8267F" w:rsidP="009D4294">
      <w:pPr>
        <w:pStyle w:val="ScreenCapture"/>
        <w:rPr>
          <w:del w:id="2820" w:author="Fred Perez" w:date="2019-03-22T08:42:00Z"/>
        </w:rPr>
      </w:pPr>
      <w:del w:id="2821" w:author="Fred Perez" w:date="2019-03-22T08:42:00Z">
        <w:r w:rsidRPr="00EE678B" w:rsidDel="00493F1C">
          <w:delText xml:space="preserve"> </w:delText>
        </w:r>
        <w:r w:rsidR="006D16E8" w:rsidRPr="00EE678B" w:rsidDel="00493F1C">
          <w:delText xml:space="preserve"> STREET ADDRESS 1: 13th St</w:delText>
        </w:r>
        <w:r w:rsidRPr="00EE678B" w:rsidDel="00493F1C">
          <w:delText xml:space="preserve">            </w:delText>
        </w:r>
        <w:r w:rsidR="006D16E8" w:rsidRPr="00EE678B" w:rsidDel="00493F1C">
          <w:delText xml:space="preserve"> CITY: Cheyenne</w:delText>
        </w:r>
      </w:del>
    </w:p>
    <w:p w:rsidR="006D16E8" w:rsidRPr="00EE678B" w:rsidDel="00493F1C" w:rsidRDefault="00D8267F" w:rsidP="009D4294">
      <w:pPr>
        <w:pStyle w:val="ScreenCapture"/>
        <w:rPr>
          <w:del w:id="2822" w:author="Fred Perez" w:date="2019-03-22T08:42:00Z"/>
        </w:rPr>
      </w:pPr>
      <w:del w:id="2823" w:author="Fred Perez" w:date="2019-03-22T08:42:00Z">
        <w:r w:rsidRPr="00EE678B" w:rsidDel="00493F1C">
          <w:delText xml:space="preserve"> </w:delText>
        </w:r>
        <w:r w:rsidR="006D16E8" w:rsidRPr="00EE678B" w:rsidDel="00493F1C">
          <w:delText xml:space="preserve"> STATE: WYOMING</w:delText>
        </w:r>
        <w:r w:rsidRPr="00EE678B" w:rsidDel="00493F1C">
          <w:delText xml:space="preserve">                       </w:delText>
        </w:r>
        <w:r w:rsidR="006D16E8" w:rsidRPr="00EE678B" w:rsidDel="00493F1C">
          <w:delText xml:space="preserve"> ZIP CODE: 82009</w:delText>
        </w:r>
      </w:del>
    </w:p>
    <w:p w:rsidR="006D16E8" w:rsidRPr="00EE678B" w:rsidDel="00493F1C" w:rsidRDefault="006D16E8" w:rsidP="009D4294">
      <w:pPr>
        <w:pStyle w:val="ScreenCapture"/>
        <w:rPr>
          <w:del w:id="2824" w:author="Fred Perez" w:date="2019-03-22T08:42:00Z"/>
        </w:rPr>
      </w:pPr>
    </w:p>
    <w:p w:rsidR="006D16E8" w:rsidRPr="00EE678B" w:rsidDel="00493F1C" w:rsidRDefault="006D16E8" w:rsidP="009D4294">
      <w:pPr>
        <w:pStyle w:val="ScreenCapture"/>
        <w:rPr>
          <w:del w:id="2825" w:author="Fred Perez" w:date="2019-03-22T08:42:00Z"/>
        </w:rPr>
      </w:pPr>
      <w:del w:id="2826" w:author="Fred Perez" w:date="2019-03-22T08:42:00Z">
        <w:r w:rsidRPr="00EE678B" w:rsidDel="00493F1C">
          <w:delText>Example: [PSO PROVIDER EDIT]</w:delText>
        </w:r>
      </w:del>
    </w:p>
    <w:p w:rsidR="006D16E8" w:rsidRPr="00EE678B" w:rsidDel="00493F1C" w:rsidRDefault="006D16E8" w:rsidP="009D4294">
      <w:pPr>
        <w:pStyle w:val="ScreenCapture"/>
        <w:rPr>
          <w:del w:id="2827" w:author="Fred Perez" w:date="2019-03-22T08:42:00Z"/>
        </w:rPr>
      </w:pPr>
      <w:del w:id="2828" w:author="Fred Perez" w:date="2019-03-22T08:42:00Z">
        <w:r w:rsidRPr="00EE678B" w:rsidDel="00493F1C">
          <w:delText>Provider: PROVIDER, TEST</w:delText>
        </w:r>
      </w:del>
    </w:p>
    <w:p w:rsidR="006D16E8" w:rsidRPr="00EE678B" w:rsidDel="00493F1C" w:rsidRDefault="006D16E8" w:rsidP="009D4294">
      <w:pPr>
        <w:pStyle w:val="ScreenCapture"/>
        <w:rPr>
          <w:del w:id="2829" w:author="Fred Perez" w:date="2019-03-22T08:42:00Z"/>
        </w:rPr>
      </w:pPr>
    </w:p>
    <w:p w:rsidR="006D16E8" w:rsidRPr="00EE678B" w:rsidDel="00493F1C" w:rsidRDefault="006D16E8" w:rsidP="009D4294">
      <w:pPr>
        <w:pStyle w:val="ScreenCapture"/>
        <w:rPr>
          <w:del w:id="2830" w:author="Fred Perez" w:date="2019-03-22T08:42:00Z"/>
        </w:rPr>
      </w:pPr>
    </w:p>
    <w:p w:rsidR="006D16E8" w:rsidRPr="00EE678B" w:rsidDel="00493F1C" w:rsidRDefault="00D8267F" w:rsidP="009D4294">
      <w:pPr>
        <w:pStyle w:val="ScreenCapture"/>
        <w:rPr>
          <w:del w:id="2831" w:author="Fred Perez" w:date="2019-03-22T08:42:00Z"/>
        </w:rPr>
      </w:pPr>
      <w:del w:id="2832" w:author="Fred Perez" w:date="2019-03-22T08:42:00Z">
        <w:r w:rsidRPr="00EE678B" w:rsidDel="00493F1C">
          <w:delText xml:space="preserve"> </w:delText>
        </w:r>
        <w:r w:rsidR="006D16E8" w:rsidRPr="00EE678B" w:rsidDel="00493F1C">
          <w:delText xml:space="preserve"> AUTHORIZED TO WRITE MED ORDERS: YES</w:delText>
        </w:r>
        <w:r w:rsidRPr="00EE678B" w:rsidDel="00493F1C">
          <w:delText xml:space="preserve">  </w:delText>
        </w:r>
        <w:r w:rsidR="006D16E8" w:rsidRPr="00EE678B" w:rsidDel="00493F1C">
          <w:delText xml:space="preserve"> DEA#: TP4578893</w:delText>
        </w:r>
      </w:del>
    </w:p>
    <w:p w:rsidR="006D16E8" w:rsidRPr="00EE678B" w:rsidDel="00493F1C" w:rsidRDefault="00D8267F" w:rsidP="009D4294">
      <w:pPr>
        <w:pStyle w:val="ScreenCapture"/>
        <w:rPr>
          <w:del w:id="2833" w:author="Fred Perez" w:date="2019-03-22T08:42:00Z"/>
        </w:rPr>
      </w:pPr>
      <w:del w:id="2834" w:author="Fred Perez" w:date="2019-03-22T08:42:00Z">
        <w:r w:rsidRPr="00EE678B" w:rsidDel="00493F1C">
          <w:delText xml:space="preserve"> </w:delText>
        </w:r>
        <w:r w:rsidR="006D16E8" w:rsidRPr="00EE678B" w:rsidDel="00493F1C">
          <w:delText xml:space="preserve"> VA#: 1122</w:delText>
        </w:r>
        <w:r w:rsidRPr="00EE678B" w:rsidDel="00493F1C">
          <w:delText xml:space="preserve">                            </w:delText>
        </w:r>
        <w:r w:rsidR="006D16E8" w:rsidRPr="00EE678B" w:rsidDel="00493F1C">
          <w:delText xml:space="preserve"> DETOX/MAINTENANCE ID NUMBER: AX1234567</w:delText>
        </w:r>
      </w:del>
    </w:p>
    <w:p w:rsidR="006D16E8" w:rsidRPr="00EE678B" w:rsidDel="00493F1C" w:rsidRDefault="006D16E8" w:rsidP="009D4294">
      <w:pPr>
        <w:pStyle w:val="ScreenCapture"/>
        <w:rPr>
          <w:del w:id="2835" w:author="Fred Perez" w:date="2019-03-22T08:42:00Z"/>
        </w:rPr>
      </w:pPr>
    </w:p>
    <w:p w:rsidR="006D16E8" w:rsidRPr="00EE678B" w:rsidDel="00493F1C" w:rsidRDefault="00D8267F" w:rsidP="009D4294">
      <w:pPr>
        <w:pStyle w:val="ScreenCapture"/>
        <w:rPr>
          <w:del w:id="2836" w:author="Fred Perez" w:date="2019-03-22T08:42:00Z"/>
        </w:rPr>
      </w:pPr>
      <w:del w:id="2837" w:author="Fred Perez" w:date="2019-03-22T08:42:00Z">
        <w:r w:rsidRPr="00EE678B" w:rsidDel="00493F1C">
          <w:delText xml:space="preserve"> </w:delText>
        </w:r>
        <w:r w:rsidR="006D16E8" w:rsidRPr="00EE678B" w:rsidDel="00493F1C">
          <w:delText xml:space="preserve"> DEA EXPIRATION DATE: DEC 09, 2017</w:delText>
        </w:r>
      </w:del>
    </w:p>
    <w:p w:rsidR="006D16E8" w:rsidRPr="00EE678B" w:rsidDel="00493F1C" w:rsidRDefault="006D16E8" w:rsidP="009D4294">
      <w:pPr>
        <w:pStyle w:val="ScreenCapture"/>
        <w:rPr>
          <w:del w:id="2838" w:author="Fred Perez" w:date="2019-03-22T08:42:00Z"/>
        </w:rPr>
      </w:pPr>
    </w:p>
    <w:p w:rsidR="006D16E8" w:rsidRPr="00EE678B" w:rsidDel="00493F1C" w:rsidRDefault="00D8267F" w:rsidP="009D4294">
      <w:pPr>
        <w:pStyle w:val="ScreenCapture"/>
        <w:rPr>
          <w:del w:id="2839" w:author="Fred Perez" w:date="2019-03-22T08:42:00Z"/>
        </w:rPr>
      </w:pPr>
      <w:del w:id="2840" w:author="Fred Perez" w:date="2019-03-22T08:42:00Z">
        <w:r w:rsidRPr="00EE678B" w:rsidDel="00493F1C">
          <w:delText xml:space="preserve"> </w:delText>
        </w:r>
        <w:r w:rsidR="006D16E8" w:rsidRPr="00EE678B" w:rsidDel="00493F1C">
          <w:delText xml:space="preserve"> STREET ADDRESS 1: 13th St</w:delText>
        </w:r>
        <w:r w:rsidRPr="00EE678B" w:rsidDel="00493F1C">
          <w:delText xml:space="preserve">            </w:delText>
        </w:r>
        <w:r w:rsidR="006D16E8" w:rsidRPr="00EE678B" w:rsidDel="00493F1C">
          <w:delText xml:space="preserve"> CITY: Cheyenne</w:delText>
        </w:r>
      </w:del>
    </w:p>
    <w:p w:rsidR="006D16E8" w:rsidRPr="00EE678B" w:rsidDel="00493F1C" w:rsidRDefault="00D8267F" w:rsidP="009D4294">
      <w:pPr>
        <w:pStyle w:val="ScreenCapture"/>
        <w:rPr>
          <w:del w:id="2841" w:author="Fred Perez" w:date="2019-03-22T08:42:00Z"/>
        </w:rPr>
      </w:pPr>
      <w:del w:id="2842" w:author="Fred Perez" w:date="2019-03-22T08:42:00Z">
        <w:r w:rsidRPr="00EE678B" w:rsidDel="00493F1C">
          <w:delText xml:space="preserve"> </w:delText>
        </w:r>
        <w:r w:rsidR="006D16E8" w:rsidRPr="00EE678B" w:rsidDel="00493F1C">
          <w:delText xml:space="preserve"> STATE: WYOMING</w:delText>
        </w:r>
        <w:r w:rsidRPr="00EE678B" w:rsidDel="00493F1C">
          <w:delText xml:space="preserve">                       </w:delText>
        </w:r>
        <w:r w:rsidR="006D16E8" w:rsidRPr="00EE678B" w:rsidDel="00493F1C">
          <w:delText xml:space="preserve"> ZIP CODE: 82009</w:delText>
        </w:r>
      </w:del>
    </w:p>
    <w:p w:rsidR="006D16E8" w:rsidRPr="00EE678B" w:rsidDel="00493F1C" w:rsidRDefault="006D16E8" w:rsidP="009D4294">
      <w:pPr>
        <w:pStyle w:val="ScreenCapture"/>
        <w:rPr>
          <w:del w:id="2843" w:author="Fred Perez" w:date="2019-03-22T08:42:00Z"/>
        </w:rPr>
      </w:pPr>
    </w:p>
    <w:p w:rsidR="006D16E8" w:rsidRPr="00EE678B" w:rsidDel="00493F1C" w:rsidRDefault="006D16E8" w:rsidP="009D4294">
      <w:pPr>
        <w:pStyle w:val="ScreenCapture"/>
        <w:rPr>
          <w:del w:id="2844" w:author="Fred Perez" w:date="2019-03-22T08:42:00Z"/>
        </w:rPr>
      </w:pPr>
      <w:del w:id="2845" w:author="Fred Perez" w:date="2019-03-22T08:42:00Z">
        <w:r w:rsidRPr="00EE678B" w:rsidDel="00493F1C">
          <w:delText>Example: [PSO PROVIDER INQUIRE]</w:delText>
        </w:r>
      </w:del>
    </w:p>
    <w:p w:rsidR="006D16E8" w:rsidRPr="00EE678B" w:rsidDel="00493F1C" w:rsidRDefault="006D16E8" w:rsidP="009D4294">
      <w:pPr>
        <w:pStyle w:val="ScreenCapture"/>
        <w:rPr>
          <w:del w:id="2846" w:author="Fred Perez" w:date="2019-03-22T08:42:00Z"/>
        </w:rPr>
      </w:pPr>
      <w:del w:id="2847" w:author="Fred Perez" w:date="2019-03-22T08:42:00Z">
        <w:r w:rsidRPr="00EE678B" w:rsidDel="00493F1C">
          <w:delText>Name: PROVIDER, TEST</w:delText>
        </w:r>
      </w:del>
    </w:p>
    <w:p w:rsidR="006D16E8" w:rsidRPr="00EE678B" w:rsidDel="00493F1C" w:rsidRDefault="006D16E8" w:rsidP="009D4294">
      <w:pPr>
        <w:pStyle w:val="ScreenCapture"/>
        <w:rPr>
          <w:del w:id="2848" w:author="Fred Perez" w:date="2019-03-22T08:42:00Z"/>
        </w:rPr>
      </w:pPr>
      <w:del w:id="2849" w:author="Fred Perez" w:date="2019-03-22T08:42:00Z">
        <w:r w:rsidRPr="00EE678B" w:rsidDel="00493F1C">
          <w:delText>Initials: TP</w:delText>
        </w:r>
      </w:del>
    </w:p>
    <w:p w:rsidR="006D16E8" w:rsidRPr="00EE678B" w:rsidDel="00493F1C" w:rsidRDefault="006D16E8" w:rsidP="009D4294">
      <w:pPr>
        <w:pStyle w:val="ScreenCapture"/>
        <w:rPr>
          <w:del w:id="2850" w:author="Fred Perez" w:date="2019-03-22T08:42:00Z"/>
        </w:rPr>
      </w:pPr>
      <w:del w:id="2851" w:author="Fred Perez" w:date="2019-03-22T08:42:00Z">
        <w:r w:rsidRPr="00EE678B" w:rsidDel="00493F1C">
          <w:delText>NON-VA Prescriber:</w:delText>
        </w:r>
        <w:r w:rsidR="00D8267F" w:rsidRPr="00EE678B" w:rsidDel="00493F1C">
          <w:delText xml:space="preserve">                     </w:delText>
        </w:r>
        <w:r w:rsidRPr="00EE678B" w:rsidDel="00493F1C">
          <w:delText xml:space="preserve"> Tax ID:</w:delText>
        </w:r>
      </w:del>
    </w:p>
    <w:p w:rsidR="006D16E8" w:rsidRPr="00EE678B" w:rsidDel="00493F1C" w:rsidRDefault="006D16E8" w:rsidP="009D4294">
      <w:pPr>
        <w:pStyle w:val="ScreenCapture"/>
        <w:rPr>
          <w:del w:id="2852" w:author="Fred Perez" w:date="2019-03-22T08:42:00Z"/>
        </w:rPr>
      </w:pPr>
      <w:del w:id="2853" w:author="Fred Perez" w:date="2019-03-22T08:42:00Z">
        <w:r w:rsidRPr="00EE678B" w:rsidDel="00493F1C">
          <w:delText>Exclusionary Check Performed:</w:delText>
        </w:r>
        <w:r w:rsidR="00D8267F" w:rsidRPr="00EE678B" w:rsidDel="00493F1C">
          <w:delText xml:space="preserve">          </w:delText>
        </w:r>
        <w:r w:rsidRPr="00EE678B" w:rsidDel="00493F1C">
          <w:delText xml:space="preserve"> Date Exclusionary List Checked:</w:delText>
        </w:r>
      </w:del>
    </w:p>
    <w:p w:rsidR="006D16E8" w:rsidRPr="00EE678B" w:rsidDel="00493F1C" w:rsidRDefault="006D16E8" w:rsidP="009D4294">
      <w:pPr>
        <w:pStyle w:val="ScreenCapture"/>
        <w:rPr>
          <w:del w:id="2854" w:author="Fred Perez" w:date="2019-03-22T08:42:00Z"/>
        </w:rPr>
      </w:pPr>
      <w:del w:id="2855" w:author="Fred Perez" w:date="2019-03-22T08:42:00Z">
        <w:r w:rsidRPr="00EE678B" w:rsidDel="00493F1C">
          <w:delText>On Exclusionary List:</w:delText>
        </w:r>
      </w:del>
    </w:p>
    <w:p w:rsidR="006D16E8" w:rsidRPr="00EE678B" w:rsidDel="00493F1C" w:rsidRDefault="006D16E8" w:rsidP="009D4294">
      <w:pPr>
        <w:pStyle w:val="ScreenCapture"/>
        <w:rPr>
          <w:del w:id="2856" w:author="Fred Perez" w:date="2019-03-22T08:42:00Z"/>
        </w:rPr>
      </w:pPr>
      <w:del w:id="2857" w:author="Fred Perez" w:date="2019-03-22T08:42:00Z">
        <w:r w:rsidRPr="00EE678B" w:rsidDel="00493F1C">
          <w:delText>Exclusionary Checked By:</w:delText>
        </w:r>
      </w:del>
    </w:p>
    <w:p w:rsidR="006D16E8" w:rsidRPr="00EE678B" w:rsidDel="00493F1C" w:rsidRDefault="006D16E8" w:rsidP="009D4294">
      <w:pPr>
        <w:pStyle w:val="ScreenCapture"/>
        <w:rPr>
          <w:del w:id="2858" w:author="Fred Perez" w:date="2019-03-22T08:42:00Z"/>
        </w:rPr>
      </w:pPr>
      <w:del w:id="2859" w:author="Fred Perez" w:date="2019-03-22T08:42:00Z">
        <w:r w:rsidRPr="00EE678B" w:rsidDel="00493F1C">
          <w:delText>Authorized to Write Orders: Yes</w:delText>
        </w:r>
      </w:del>
    </w:p>
    <w:p w:rsidR="006D16E8" w:rsidRPr="00EE678B" w:rsidDel="00493F1C" w:rsidRDefault="006D16E8" w:rsidP="009D4294">
      <w:pPr>
        <w:pStyle w:val="ScreenCapture"/>
        <w:rPr>
          <w:del w:id="2860" w:author="Fred Perez" w:date="2019-03-22T08:42:00Z"/>
        </w:rPr>
      </w:pPr>
      <w:del w:id="2861" w:author="Fred Perez" w:date="2019-03-22T08:42:00Z">
        <w:r w:rsidRPr="00EE678B" w:rsidDel="00493F1C">
          <w:delText>Requires Cosigner: No</w:delText>
        </w:r>
        <w:r w:rsidR="00D8267F" w:rsidRPr="00EE678B" w:rsidDel="00493F1C">
          <w:delText xml:space="preserve">                  </w:delText>
        </w:r>
        <w:r w:rsidRPr="00EE678B" w:rsidDel="00493F1C">
          <w:delText xml:space="preserve"> DEA#: TP4578893</w:delText>
        </w:r>
      </w:del>
    </w:p>
    <w:p w:rsidR="006D16E8" w:rsidRPr="00EE678B" w:rsidDel="00493F1C" w:rsidRDefault="006D16E8" w:rsidP="009D4294">
      <w:pPr>
        <w:pStyle w:val="ScreenCapture"/>
        <w:rPr>
          <w:del w:id="2862" w:author="Fred Perez" w:date="2019-03-22T08:42:00Z"/>
        </w:rPr>
      </w:pPr>
      <w:del w:id="2863" w:author="Fred Perez" w:date="2019-03-22T08:42:00Z">
        <w:r w:rsidRPr="00EE678B" w:rsidDel="00493F1C">
          <w:delText>Detox/Maintenance ID#: AX1234567</w:delText>
        </w:r>
        <w:r w:rsidR="00D8267F" w:rsidRPr="00EE678B" w:rsidDel="00493F1C">
          <w:delText xml:space="preserve">       </w:delText>
        </w:r>
        <w:r w:rsidRPr="00EE678B" w:rsidDel="00493F1C">
          <w:delText xml:space="preserve"> DEA Expiration Date: Dec 09, 2017</w:delText>
        </w:r>
      </w:del>
    </w:p>
    <w:p w:rsidR="006D16E8" w:rsidRPr="00EE678B" w:rsidDel="00493F1C" w:rsidRDefault="006D16E8" w:rsidP="009D4294">
      <w:pPr>
        <w:pStyle w:val="ScreenCapture"/>
        <w:rPr>
          <w:del w:id="2864" w:author="Fred Perez" w:date="2019-03-22T08:42:00Z"/>
        </w:rPr>
      </w:pPr>
      <w:del w:id="2865" w:author="Fred Perez" w:date="2019-03-22T08:42:00Z">
        <w:r w:rsidRPr="00EE678B" w:rsidDel="00493F1C">
          <w:delText>Class:</w:delText>
        </w:r>
        <w:r w:rsidR="00D8267F" w:rsidRPr="00EE678B" w:rsidDel="00493F1C">
          <w:delText xml:space="preserve">                                 </w:delText>
        </w:r>
        <w:r w:rsidRPr="00EE678B" w:rsidDel="00493F1C">
          <w:delText xml:space="preserve"> VA#:</w:delText>
        </w:r>
        <w:r w:rsidR="00D8267F" w:rsidRPr="00EE678B" w:rsidDel="00493F1C">
          <w:delText xml:space="preserve"> </w:delText>
        </w:r>
        <w:r w:rsidRPr="00EE678B" w:rsidDel="00493F1C">
          <w:delText xml:space="preserve"> 1122</w:delText>
        </w:r>
      </w:del>
    </w:p>
    <w:p w:rsidR="006D16E8" w:rsidRPr="00EE678B" w:rsidDel="00493F1C" w:rsidRDefault="006D16E8" w:rsidP="009D4294">
      <w:pPr>
        <w:pStyle w:val="ScreenCapture"/>
        <w:rPr>
          <w:del w:id="2866" w:author="Fred Perez" w:date="2019-03-22T08:42:00Z"/>
        </w:rPr>
      </w:pPr>
      <w:del w:id="2867" w:author="Fred Perez" w:date="2019-03-22T08:42:00Z">
        <w:r w:rsidRPr="00EE678B" w:rsidDel="00493F1C">
          <w:delText>Type: Unknown</w:delText>
        </w:r>
        <w:r w:rsidR="00D8267F" w:rsidRPr="00EE678B" w:rsidDel="00493F1C">
          <w:delText xml:space="preserve">                         </w:delText>
        </w:r>
        <w:r w:rsidRPr="00EE678B" w:rsidDel="00493F1C">
          <w:delText xml:space="preserve"> NPI#: </w:delText>
        </w:r>
      </w:del>
    </w:p>
    <w:p w:rsidR="006D16E8" w:rsidRPr="00EE678B" w:rsidDel="00493F1C" w:rsidRDefault="006D16E8" w:rsidP="009D4294">
      <w:pPr>
        <w:pStyle w:val="ScreenCapture"/>
        <w:rPr>
          <w:del w:id="2868" w:author="Fred Perez" w:date="2019-03-22T08:42:00Z"/>
        </w:rPr>
      </w:pPr>
      <w:del w:id="2869" w:author="Fred Perez" w:date="2019-03-22T08:42:00Z">
        <w:r w:rsidRPr="00EE678B" w:rsidDel="00493F1C">
          <w:delText>emarks:</w:delText>
        </w:r>
      </w:del>
    </w:p>
    <w:p w:rsidR="006D16E8" w:rsidRPr="00EE678B" w:rsidDel="00493F1C" w:rsidRDefault="006D16E8" w:rsidP="009D4294">
      <w:pPr>
        <w:pStyle w:val="ScreenCapture"/>
        <w:rPr>
          <w:del w:id="2870" w:author="Fred Perez" w:date="2019-03-22T08:42:00Z"/>
        </w:rPr>
      </w:pPr>
      <w:del w:id="2871" w:author="Fred Perez" w:date="2019-03-22T08:42:00Z">
        <w:r w:rsidRPr="00EE678B" w:rsidDel="00493F1C">
          <w:delText>Synonym(s):</w:delText>
        </w:r>
        <w:r w:rsidR="00D8267F" w:rsidRPr="00EE678B" w:rsidDel="00493F1C">
          <w:delText xml:space="preserve">  </w:delText>
        </w:r>
        <w:r w:rsidRPr="00EE678B" w:rsidDel="00493F1C">
          <w:delText xml:space="preserve"> IK</w:delText>
        </w:r>
      </w:del>
    </w:p>
    <w:p w:rsidR="006D16E8" w:rsidRPr="00EE678B" w:rsidDel="00493F1C" w:rsidRDefault="006D16E8" w:rsidP="009D4294">
      <w:pPr>
        <w:pStyle w:val="ScreenCapture"/>
        <w:rPr>
          <w:del w:id="2872" w:author="Fred Perez" w:date="2019-03-22T08:42:00Z"/>
        </w:rPr>
      </w:pPr>
      <w:del w:id="2873" w:author="Fred Perez" w:date="2019-03-22T08:42:00Z">
        <w:r w:rsidRPr="00EE678B" w:rsidDel="00493F1C">
          <w:delText>Service/Section: INFORMATION OFFICE</w:delText>
        </w:r>
      </w:del>
    </w:p>
    <w:p w:rsidR="006D16E8" w:rsidRPr="00EE678B" w:rsidDel="00493F1C" w:rsidRDefault="006D16E8" w:rsidP="009D4294">
      <w:pPr>
        <w:pStyle w:val="ScreenCapture"/>
        <w:rPr>
          <w:del w:id="2874" w:author="Fred Perez" w:date="2019-03-22T08:42:00Z"/>
        </w:rPr>
      </w:pPr>
    </w:p>
    <w:p w:rsidR="006D16E8" w:rsidRPr="00EE678B" w:rsidDel="00493F1C" w:rsidRDefault="006D16E8" w:rsidP="009D4294">
      <w:pPr>
        <w:pStyle w:val="ScreenCapture"/>
        <w:rPr>
          <w:del w:id="2875" w:author="Fred Perez" w:date="2019-03-22T08:42:00Z"/>
        </w:rPr>
      </w:pPr>
      <w:del w:id="2876" w:author="Fred Perez" w:date="2019-03-22T08:42:00Z">
        <w:r w:rsidRPr="00EE678B" w:rsidDel="00493F1C">
          <w:delText>Address:</w:delText>
        </w:r>
        <w:r w:rsidR="00D8267F" w:rsidRPr="00EE678B" w:rsidDel="00493F1C">
          <w:delText xml:space="preserve"> </w:delText>
        </w:r>
        <w:r w:rsidRPr="00EE678B" w:rsidDel="00493F1C">
          <w:delText xml:space="preserve"> 13th St</w:delText>
        </w:r>
      </w:del>
    </w:p>
    <w:p w:rsidR="006D16E8" w:rsidRPr="00EE678B" w:rsidDel="00493F1C" w:rsidRDefault="00D8267F" w:rsidP="009D4294">
      <w:pPr>
        <w:pStyle w:val="ScreenCapture"/>
        <w:rPr>
          <w:del w:id="2877" w:author="Fred Perez" w:date="2019-03-22T08:42:00Z"/>
        </w:rPr>
      </w:pPr>
      <w:del w:id="2878" w:author="Fred Perez" w:date="2019-03-22T08:42:00Z">
        <w:r w:rsidRPr="00EE678B" w:rsidDel="00493F1C">
          <w:delText xml:space="preserve">         </w:delText>
        </w:r>
        <w:r w:rsidR="006D16E8" w:rsidRPr="00EE678B" w:rsidDel="00493F1C">
          <w:delText xml:space="preserve"> Cheyenne, WYOMING</w:delText>
        </w:r>
        <w:r w:rsidRPr="00EE678B" w:rsidDel="00493F1C">
          <w:delText xml:space="preserve"> </w:delText>
        </w:r>
        <w:r w:rsidR="006D16E8" w:rsidRPr="00EE678B" w:rsidDel="00493F1C">
          <w:delText xml:space="preserve"> 82009</w:delText>
        </w:r>
      </w:del>
    </w:p>
    <w:p w:rsidR="006D16E8" w:rsidRPr="00EE678B" w:rsidRDefault="006D16E8" w:rsidP="009D4294">
      <w:pPr>
        <w:pStyle w:val="Heading2"/>
      </w:pPr>
      <w:bookmarkStart w:id="2879" w:name="_Toc520273381"/>
      <w:bookmarkStart w:id="2880" w:name="_Toc520299173"/>
      <w:bookmarkStart w:id="2881" w:name="_Toc520304640"/>
      <w:bookmarkStart w:id="2882" w:name="_Toc32836908"/>
      <w:bookmarkStart w:id="2883" w:name="_Toc38424576"/>
      <w:bookmarkStart w:id="2884" w:name="_Toc50535269"/>
      <w:bookmarkStart w:id="2885" w:name="_Toc280701182"/>
      <w:bookmarkStart w:id="2886" w:name="_Toc299044353"/>
      <w:bookmarkStart w:id="2887" w:name="_Toc280853522"/>
      <w:bookmarkStart w:id="2888" w:name="_Toc303286101"/>
      <w:bookmarkStart w:id="2889" w:name="_Toc339961984"/>
      <w:bookmarkStart w:id="2890" w:name="_Toc339962505"/>
      <w:bookmarkStart w:id="2891" w:name="_Toc340138643"/>
      <w:bookmarkStart w:id="2892" w:name="_Toc340138921"/>
      <w:bookmarkStart w:id="2893" w:name="_Toc340139193"/>
      <w:bookmarkStart w:id="2894" w:name="_Toc340143814"/>
      <w:bookmarkStart w:id="2895" w:name="_Toc340144071"/>
      <w:bookmarkStart w:id="2896" w:name="_Toc4140369"/>
      <w:r w:rsidRPr="00EE678B">
        <w:t>Queue Background Jobs</w:t>
      </w:r>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r w:rsidRPr="00EE678B">
        <w:fldChar w:fldCharType="begin"/>
      </w:r>
      <w:r w:rsidRPr="00EE678B">
        <w:instrText>XE "Queue Background Jobs"</w:instrText>
      </w:r>
      <w:r w:rsidRPr="00EE678B">
        <w:fldChar w:fldCharType="end"/>
      </w:r>
    </w:p>
    <w:p w:rsidR="006D16E8" w:rsidRPr="00EE678B" w:rsidRDefault="006D16E8" w:rsidP="00FC7A1D">
      <w:pPr>
        <w:pStyle w:val="Manual-optionname"/>
      </w:pPr>
      <w:r w:rsidRPr="00EE678B">
        <w:t>[PSO AUTOQUEUE JOBS]</w:t>
      </w:r>
    </w:p>
    <w:p w:rsidR="006D16E8" w:rsidRPr="00EE678B" w:rsidRDefault="006D16E8" w:rsidP="00FC7A1D">
      <w:pPr>
        <w:keepNext/>
        <w:rPr>
          <w:color w:val="000000"/>
          <w:szCs w:val="20"/>
        </w:rPr>
      </w:pPr>
    </w:p>
    <w:p w:rsidR="006D16E8" w:rsidRPr="00EE678B" w:rsidRDefault="006D16E8" w:rsidP="006D16E8">
      <w:pPr>
        <w:keepNext/>
        <w:keepLines/>
        <w:rPr>
          <w:color w:val="000000"/>
          <w:szCs w:val="20"/>
        </w:rPr>
      </w:pPr>
      <w:r w:rsidRPr="00EE678B">
        <w:rPr>
          <w:color w:val="000000"/>
          <w:szCs w:val="20"/>
        </w:rPr>
        <w:t xml:space="preserve">This option is used to queue all background jobs. Once the </w:t>
      </w:r>
      <w:r w:rsidRPr="00EE678B">
        <w:rPr>
          <w:i/>
          <w:color w:val="000000"/>
          <w:szCs w:val="20"/>
        </w:rPr>
        <w:t>Queue the Background Jobs</w:t>
      </w:r>
      <w:r w:rsidRPr="00EE678B">
        <w:rPr>
          <w:color w:val="000000"/>
          <w:szCs w:val="20"/>
        </w:rPr>
        <w:t xml:space="preserve"> option is selected, the option automatically pre-selects the jobs. Entering “E” for exit cannot exit the option. To exit a specific job and go on to the next one, an up arrow (^) must be entered. The background jobs are as follows:</w:t>
      </w:r>
    </w:p>
    <w:p w:rsidR="006D16E8" w:rsidRPr="00EE678B" w:rsidRDefault="006D16E8" w:rsidP="00393328">
      <w:pPr>
        <w:numPr>
          <w:ilvl w:val="0"/>
          <w:numId w:val="19"/>
        </w:numPr>
        <w:spacing w:before="120"/>
        <w:rPr>
          <w:color w:val="000000"/>
          <w:szCs w:val="20"/>
        </w:rPr>
      </w:pPr>
      <w:r w:rsidRPr="00EE678B">
        <w:rPr>
          <w:color w:val="000000"/>
          <w:szCs w:val="20"/>
        </w:rPr>
        <w:t>Autocancel Rx’s on Admission</w:t>
      </w:r>
    </w:p>
    <w:p w:rsidR="006D16E8" w:rsidRPr="00EE678B" w:rsidRDefault="006D16E8" w:rsidP="009B6A7F">
      <w:pPr>
        <w:numPr>
          <w:ilvl w:val="0"/>
          <w:numId w:val="19"/>
        </w:numPr>
        <w:rPr>
          <w:color w:val="000000"/>
          <w:szCs w:val="20"/>
        </w:rPr>
      </w:pPr>
      <w:r w:rsidRPr="00EE678B">
        <w:rPr>
          <w:color w:val="000000"/>
          <w:szCs w:val="20"/>
        </w:rPr>
        <w:t xml:space="preserve">Nightly Rx Cost Compile </w:t>
      </w:r>
    </w:p>
    <w:p w:rsidR="006D16E8" w:rsidRPr="00EE678B" w:rsidRDefault="006D16E8" w:rsidP="009B6A7F">
      <w:pPr>
        <w:numPr>
          <w:ilvl w:val="0"/>
          <w:numId w:val="19"/>
        </w:numPr>
        <w:rPr>
          <w:color w:val="000000"/>
          <w:szCs w:val="20"/>
        </w:rPr>
      </w:pPr>
      <w:r w:rsidRPr="00EE678B">
        <w:rPr>
          <w:color w:val="000000"/>
          <w:szCs w:val="20"/>
        </w:rPr>
        <w:t>Nightly Management Data Compile</w:t>
      </w:r>
    </w:p>
    <w:p w:rsidR="006D16E8" w:rsidRPr="00EE678B" w:rsidRDefault="006D16E8" w:rsidP="009B6A7F">
      <w:pPr>
        <w:numPr>
          <w:ilvl w:val="0"/>
          <w:numId w:val="19"/>
        </w:numPr>
        <w:rPr>
          <w:color w:val="000000"/>
          <w:szCs w:val="20"/>
        </w:rPr>
      </w:pPr>
      <w:r w:rsidRPr="00EE678B">
        <w:rPr>
          <w:color w:val="000000"/>
          <w:szCs w:val="20"/>
        </w:rPr>
        <w:t>Compile AMIS Data (NIGHT JOB)</w:t>
      </w:r>
    </w:p>
    <w:p w:rsidR="006D16E8" w:rsidRPr="00EE678B" w:rsidRDefault="006D16E8" w:rsidP="009B6A7F">
      <w:pPr>
        <w:numPr>
          <w:ilvl w:val="0"/>
          <w:numId w:val="19"/>
        </w:numPr>
        <w:rPr>
          <w:color w:val="000000"/>
          <w:szCs w:val="20"/>
        </w:rPr>
      </w:pPr>
      <w:r w:rsidRPr="00EE678B">
        <w:rPr>
          <w:color w:val="000000"/>
          <w:szCs w:val="20"/>
        </w:rPr>
        <w:t>Expire Prescriptions</w:t>
      </w:r>
    </w:p>
    <w:p w:rsidR="006D16E8" w:rsidRDefault="006D16E8" w:rsidP="009B6A7F">
      <w:pPr>
        <w:numPr>
          <w:ilvl w:val="0"/>
          <w:numId w:val="19"/>
        </w:numPr>
        <w:rPr>
          <w:color w:val="000000"/>
          <w:szCs w:val="20"/>
        </w:rPr>
      </w:pPr>
      <w:r w:rsidRPr="00EE678B">
        <w:rPr>
          <w:color w:val="000000"/>
          <w:szCs w:val="20"/>
        </w:rPr>
        <w:t>Auto-delete from Suspense</w:t>
      </w:r>
    </w:p>
    <w:p w:rsidR="00125536" w:rsidRPr="00FF05BC" w:rsidRDefault="00125536" w:rsidP="00125536">
      <w:pPr>
        <w:numPr>
          <w:ilvl w:val="0"/>
          <w:numId w:val="19"/>
        </w:numPr>
        <w:rPr>
          <w:color w:val="000000"/>
        </w:rPr>
      </w:pPr>
      <w:bookmarkStart w:id="2897" w:name="PSO408_65"/>
      <w:bookmarkEnd w:id="2897"/>
      <w:r w:rsidRPr="00FF05BC">
        <w:rPr>
          <w:rFonts w:eastAsia="Calibri"/>
          <w:bCs/>
        </w:rPr>
        <w:t>Scheduled SPMP Data Export</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A date and time at least two minutes in the future must be entered. The jobs should be set to run at a time convenient for the site.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Respond only to the following prompts. All others will be left blank.</w:t>
      </w:r>
    </w:p>
    <w:p w:rsidR="006D16E8" w:rsidRPr="00EE678B" w:rsidRDefault="006D16E8" w:rsidP="006D16E8">
      <w:pPr>
        <w:rPr>
          <w:color w:val="000000"/>
          <w:szCs w:val="20"/>
        </w:rPr>
      </w:pPr>
    </w:p>
    <w:p w:rsidR="006D16E8" w:rsidRPr="00EE678B" w:rsidRDefault="006D16E8" w:rsidP="00FA6D2B">
      <w:pPr>
        <w:tabs>
          <w:tab w:val="left" w:pos="3600"/>
        </w:tabs>
        <w:ind w:left="4140" w:hanging="3780"/>
        <w:rPr>
          <w:color w:val="000000"/>
          <w:szCs w:val="20"/>
        </w:rPr>
      </w:pPr>
      <w:r w:rsidRPr="00EE678B">
        <w:rPr>
          <w:color w:val="000000"/>
          <w:szCs w:val="20"/>
        </w:rPr>
        <w:t>QUEUED TO RUN AT WHAT TIME:</w:t>
      </w:r>
      <w:r w:rsidRPr="00EE678B">
        <w:rPr>
          <w:color w:val="000000"/>
          <w:szCs w:val="20"/>
        </w:rPr>
        <w:tab/>
        <w:t>This is the date/time desire</w:t>
      </w:r>
      <w:r w:rsidR="00FA6D2B" w:rsidRPr="00EE678B">
        <w:rPr>
          <w:color w:val="000000"/>
          <w:szCs w:val="20"/>
        </w:rPr>
        <w:t xml:space="preserve">d for this option to be started </w:t>
      </w:r>
      <w:r w:rsidRPr="00EE678B">
        <w:rPr>
          <w:color w:val="000000"/>
          <w:szCs w:val="20"/>
        </w:rPr>
        <w:t>by TaskMan.</w:t>
      </w:r>
    </w:p>
    <w:p w:rsidR="006D16E8" w:rsidRPr="00EE678B" w:rsidRDefault="006D16E8" w:rsidP="00FA6D2B">
      <w:pPr>
        <w:tabs>
          <w:tab w:val="left" w:pos="3600"/>
        </w:tabs>
        <w:ind w:left="4140" w:hanging="3780"/>
        <w:rPr>
          <w:color w:val="000000"/>
          <w:szCs w:val="20"/>
        </w:rPr>
      </w:pPr>
    </w:p>
    <w:p w:rsidR="006D16E8" w:rsidRPr="00EE678B" w:rsidRDefault="006D16E8" w:rsidP="00FA6D2B">
      <w:pPr>
        <w:ind w:left="4140" w:hanging="3780"/>
        <w:rPr>
          <w:color w:val="000000"/>
          <w:szCs w:val="20"/>
        </w:rPr>
      </w:pPr>
      <w:r w:rsidRPr="00EE678B">
        <w:rPr>
          <w:color w:val="000000"/>
          <w:szCs w:val="20"/>
        </w:rPr>
        <w:t>RESCHEDULING FREQUENCY:</w:t>
      </w:r>
      <w:r w:rsidRPr="00EE678B">
        <w:rPr>
          <w:color w:val="000000"/>
          <w:szCs w:val="20"/>
        </w:rPr>
        <w:tab/>
        <w:t>If this field is blank then the job will run only once.</w:t>
      </w:r>
    </w:p>
    <w:p w:rsidR="006D16E8" w:rsidRDefault="006D16E8" w:rsidP="006D16E8">
      <w:pPr>
        <w:rPr>
          <w:color w:val="000000"/>
          <w:szCs w:val="20"/>
        </w:rPr>
      </w:pPr>
    </w:p>
    <w:p w:rsidR="00125536" w:rsidRPr="00FF05BC" w:rsidRDefault="00125536" w:rsidP="00125536">
      <w:pPr>
        <w:pStyle w:val="ListNumber"/>
        <w:widowControl w:val="0"/>
        <w:numPr>
          <w:ilvl w:val="0"/>
          <w:numId w:val="0"/>
        </w:numPr>
        <w:spacing w:before="20" w:after="20"/>
      </w:pPr>
      <w:r w:rsidRPr="00FF05BC">
        <w:t>The</w:t>
      </w:r>
      <w:r w:rsidRPr="00FF05BC">
        <w:rPr>
          <w:i/>
        </w:rPr>
        <w:t xml:space="preserve"> Scheduled SPMP Data Export</w:t>
      </w:r>
      <w:r w:rsidRPr="00FF05BC">
        <w:t xml:space="preserve">  [PSO SPMP SCHEDULED EXPORT] nightly background job option can also be scheduled via the </w:t>
      </w:r>
      <w:r w:rsidRPr="00FF05BC">
        <w:rPr>
          <w:i/>
        </w:rPr>
        <w:t>Schedule/Unschedule</w:t>
      </w:r>
      <w:r w:rsidRPr="00FF05BC">
        <w:t xml:space="preserve"> [XUTM SCHEDULE] option.</w:t>
      </w:r>
    </w:p>
    <w:p w:rsidR="00125536" w:rsidRPr="00FF05BC" w:rsidRDefault="00125536" w:rsidP="00125536">
      <w:pPr>
        <w:pStyle w:val="ListNumber"/>
        <w:widowControl w:val="0"/>
        <w:numPr>
          <w:ilvl w:val="0"/>
          <w:numId w:val="0"/>
        </w:numPr>
        <w:spacing w:before="20" w:after="20"/>
      </w:pPr>
    </w:p>
    <w:p w:rsidR="00125536" w:rsidRDefault="00583040" w:rsidP="00F56112">
      <w:pPr>
        <w:ind w:left="720" w:hanging="720"/>
      </w:pPr>
      <w:r>
        <w:rPr>
          <w:noProof/>
        </w:rPr>
        <w:drawing>
          <wp:inline distT="0" distB="0" distL="0" distR="0">
            <wp:extent cx="464820" cy="37338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25536" w:rsidRPr="00FF05BC">
        <w:rPr>
          <w:b/>
        </w:rPr>
        <w:t>Note:</w:t>
      </w:r>
      <w:r w:rsidR="00125536" w:rsidRPr="00FF05BC">
        <w:t xml:space="preserve"> When the background job fails to transmit the data to the state, a MailMan message is generated and sent to the subscribers of the PSO SPMP NOTIFICATIONS mail group.</w:t>
      </w:r>
    </w:p>
    <w:p w:rsidR="00125536" w:rsidRPr="00EE678B" w:rsidRDefault="00125536" w:rsidP="00125536">
      <w:pPr>
        <w:rPr>
          <w:color w:val="000000"/>
          <w:szCs w:val="20"/>
        </w:rPr>
      </w:pPr>
    </w:p>
    <w:p w:rsidR="006D16E8" w:rsidRPr="00EE678B" w:rsidRDefault="006D16E8" w:rsidP="009A678F">
      <w:pPr>
        <w:pStyle w:val="ExampleHeading"/>
      </w:pPr>
      <w:r w:rsidRPr="00EE678B">
        <w:t>Example: View of Queue Background Jobs Screen</w:t>
      </w:r>
    </w:p>
    <w:p w:rsidR="006D16E8" w:rsidRPr="00EE678B" w:rsidRDefault="006D16E8" w:rsidP="009D4294">
      <w:pPr>
        <w:pStyle w:val="ScreenCapture"/>
      </w:pPr>
      <w:r w:rsidRPr="00EE678B">
        <w:t xml:space="preserve">Select Maintenance (Outpatient Pharmacy) Option: </w:t>
      </w:r>
      <w:r w:rsidRPr="00EE678B">
        <w:rPr>
          <w:b/>
          <w:bCs/>
        </w:rPr>
        <w:t>Queue</w:t>
      </w:r>
      <w:r w:rsidRPr="00EE678B">
        <w:t xml:space="preserve"> Background Jobs</w:t>
      </w:r>
    </w:p>
    <w:p w:rsidR="006D16E8" w:rsidRPr="00EE678B" w:rsidRDefault="006D16E8" w:rsidP="009D4294">
      <w:pPr>
        <w:pStyle w:val="ScreenCapture"/>
      </w:pPr>
    </w:p>
    <w:p w:rsidR="006D16E8" w:rsidRPr="00EE678B" w:rsidRDefault="006D16E8" w:rsidP="009D4294">
      <w:pPr>
        <w:pStyle w:val="ScreenCapture"/>
      </w:pPr>
      <w:r w:rsidRPr="00EE678B">
        <w:t>If time to run option is current do not edit.</w:t>
      </w:r>
    </w:p>
    <w:p w:rsidR="006D16E8" w:rsidRPr="00EE678B" w:rsidRDefault="006D16E8" w:rsidP="009D4294">
      <w:pPr>
        <w:pStyle w:val="ScreenCapture"/>
      </w:pPr>
      <w:r w:rsidRPr="00EE678B">
        <w:t xml:space="preserve">                          Edit Option Schedule</w:t>
      </w:r>
    </w:p>
    <w:p w:rsidR="006D16E8" w:rsidRPr="00EE678B" w:rsidRDefault="006D16E8" w:rsidP="009D4294">
      <w:pPr>
        <w:pStyle w:val="ScreenCapture"/>
      </w:pPr>
      <w:r w:rsidRPr="00EE678B">
        <w:t xml:space="preserve">    Option Name: PSO AUTOCANCEL               </w:t>
      </w:r>
    </w:p>
    <w:p w:rsidR="006D16E8" w:rsidRPr="00EE678B" w:rsidRDefault="006D16E8" w:rsidP="009D4294">
      <w:pPr>
        <w:pStyle w:val="ScreenCapture"/>
      </w:pPr>
      <w:r w:rsidRPr="00EE678B">
        <w:t xml:space="preserve">    Menu Text: Autocancel on Admission                   TASK ID: 1090241</w:t>
      </w:r>
    </w:p>
    <w:p w:rsidR="006D16E8" w:rsidRPr="00EE678B" w:rsidRDefault="006D16E8" w:rsidP="009D4294">
      <w:pPr>
        <w:pStyle w:val="ScreenCapture"/>
      </w:pPr>
      <w:r w:rsidRPr="00EE678B">
        <w:t xml:space="preserve">  __________________________________________________________________________</w:t>
      </w:r>
    </w:p>
    <w:p w:rsidR="006D16E8" w:rsidRPr="00EE678B" w:rsidRDefault="006D16E8" w:rsidP="009D4294">
      <w:pPr>
        <w:pStyle w:val="ScreenCapture"/>
      </w:pPr>
    </w:p>
    <w:p w:rsidR="006D16E8" w:rsidRPr="00EE678B" w:rsidRDefault="006D16E8" w:rsidP="009D4294">
      <w:pPr>
        <w:pStyle w:val="ScreenCapture"/>
      </w:pPr>
      <w:r w:rsidRPr="00EE678B">
        <w:t xml:space="preserve">  QUEUED TO RUN AT WHAT TIME: JUN 27,2007@12:02            </w:t>
      </w:r>
    </w:p>
    <w:p w:rsidR="006D16E8" w:rsidRPr="00EE678B" w:rsidRDefault="006D16E8" w:rsidP="009D4294">
      <w:pPr>
        <w:pStyle w:val="ScreenCapture"/>
      </w:pPr>
    </w:p>
    <w:p w:rsidR="006D16E8" w:rsidRPr="00EE678B" w:rsidRDefault="006D16E8" w:rsidP="009D4294">
      <w:pPr>
        <w:pStyle w:val="ScreenCapture"/>
      </w:pPr>
      <w:r w:rsidRPr="00EE678B">
        <w:t>DEVICE FOR QUEUED JOB OUTPUT:</w:t>
      </w:r>
    </w:p>
    <w:p w:rsidR="006D16E8" w:rsidRPr="00EE678B" w:rsidRDefault="006D16E8" w:rsidP="009D4294">
      <w:pPr>
        <w:pStyle w:val="ScreenCapture"/>
      </w:pPr>
    </w:p>
    <w:p w:rsidR="006D16E8" w:rsidRPr="00EE678B" w:rsidRDefault="006D16E8" w:rsidP="009D4294">
      <w:pPr>
        <w:pStyle w:val="ScreenCapture"/>
      </w:pPr>
      <w:r w:rsidRPr="00EE678B">
        <w:t xml:space="preserve"> QUEUED TO RUN ON VOLUME SET:</w:t>
      </w:r>
    </w:p>
    <w:p w:rsidR="006D16E8" w:rsidRPr="00EE678B" w:rsidRDefault="006D16E8" w:rsidP="009D4294">
      <w:pPr>
        <w:pStyle w:val="ScreenCapture"/>
      </w:pPr>
    </w:p>
    <w:p w:rsidR="006D16E8" w:rsidRPr="00EE678B" w:rsidRDefault="006D16E8" w:rsidP="009D4294">
      <w:pPr>
        <w:pStyle w:val="ScreenCapture"/>
      </w:pPr>
      <w:r w:rsidRPr="00EE678B">
        <w:t xml:space="preserve">      RESCHEDULING FREQUENCY: 1D                           </w:t>
      </w:r>
    </w:p>
    <w:p w:rsidR="006D16E8" w:rsidRPr="00EE678B" w:rsidRDefault="006D16E8" w:rsidP="009D4294">
      <w:pPr>
        <w:pStyle w:val="ScreenCapture"/>
      </w:pPr>
    </w:p>
    <w:p w:rsidR="006D16E8" w:rsidRPr="00EE678B" w:rsidRDefault="006D16E8" w:rsidP="009D4294">
      <w:pPr>
        <w:pStyle w:val="ScreenCapture"/>
      </w:pPr>
      <w:r w:rsidRPr="00EE678B">
        <w:t xml:space="preserve">             TASK PARAMETERS:</w:t>
      </w:r>
    </w:p>
    <w:p w:rsidR="006D16E8" w:rsidRPr="00EE678B" w:rsidRDefault="006D16E8" w:rsidP="009D4294">
      <w:pPr>
        <w:pStyle w:val="ScreenCapture"/>
      </w:pPr>
    </w:p>
    <w:p w:rsidR="006D16E8" w:rsidRPr="00EE678B" w:rsidRDefault="006D16E8" w:rsidP="009D4294">
      <w:pPr>
        <w:pStyle w:val="ScreenCapture"/>
      </w:pPr>
      <w:r w:rsidRPr="00EE678B">
        <w:t xml:space="preserve">            SPECIAL QUEUEING:</w:t>
      </w:r>
    </w:p>
    <w:p w:rsidR="006D16E8" w:rsidRPr="00EE678B" w:rsidRDefault="006D16E8" w:rsidP="009D4294">
      <w:pPr>
        <w:pStyle w:val="ScreenCapture"/>
      </w:pPr>
    </w:p>
    <w:p w:rsidR="006D16E8" w:rsidRPr="00EE678B" w:rsidRDefault="006D16E8" w:rsidP="009D4294">
      <w:pPr>
        <w:pStyle w:val="ScreenCapture"/>
      </w:pPr>
      <w:r w:rsidRPr="00EE678B">
        <w:t>_______________________________________________________________________________</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COMMAND:                                       Press &lt;PF1&gt;H for help    Insert</w:t>
      </w:r>
    </w:p>
    <w:p w:rsidR="006D16E8" w:rsidRPr="00EE678B" w:rsidRDefault="006D16E8" w:rsidP="009D4294">
      <w:pPr>
        <w:pStyle w:val="Heading2"/>
      </w:pPr>
      <w:bookmarkStart w:id="2898" w:name="_Toc520273382"/>
      <w:bookmarkStart w:id="2899" w:name="_Toc520299174"/>
      <w:bookmarkStart w:id="2900" w:name="_Toc520304641"/>
      <w:bookmarkStart w:id="2901" w:name="_Toc32836909"/>
      <w:bookmarkStart w:id="2902" w:name="_Toc38424577"/>
      <w:bookmarkStart w:id="2903" w:name="_Toc50535270"/>
      <w:bookmarkStart w:id="2904" w:name="_Toc280701183"/>
      <w:bookmarkStart w:id="2905" w:name="_Toc299044354"/>
      <w:bookmarkStart w:id="2906" w:name="_Toc280853523"/>
      <w:bookmarkStart w:id="2907" w:name="_Toc303286102"/>
      <w:bookmarkStart w:id="2908" w:name="_Toc339961985"/>
      <w:bookmarkStart w:id="2909" w:name="_Toc339962506"/>
      <w:bookmarkStart w:id="2910" w:name="_Toc340138644"/>
      <w:bookmarkStart w:id="2911" w:name="_Toc340138922"/>
      <w:bookmarkStart w:id="2912" w:name="_Toc340139194"/>
      <w:bookmarkStart w:id="2913" w:name="_Toc340143815"/>
      <w:bookmarkStart w:id="2914" w:name="_Toc340144072"/>
      <w:bookmarkStart w:id="2915" w:name="_Toc4140370"/>
      <w:r w:rsidRPr="00EE678B">
        <w:t>Autocancel Rx's on Admission</w:t>
      </w:r>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r w:rsidRPr="00EE678B">
        <w:fldChar w:fldCharType="begin"/>
      </w:r>
      <w:r w:rsidRPr="00EE678B">
        <w:instrText>XE "Autocancel Rx's on Admission"</w:instrText>
      </w:r>
      <w:r w:rsidRPr="00EE678B">
        <w:fldChar w:fldCharType="end"/>
      </w:r>
    </w:p>
    <w:p w:rsidR="006D16E8" w:rsidRPr="00EE678B" w:rsidRDefault="006D16E8" w:rsidP="00FC7A1D">
      <w:pPr>
        <w:pStyle w:val="Manual-optionname"/>
      </w:pPr>
      <w:r w:rsidRPr="00EE678B">
        <w:t>[PSO AUTOCANCEL1]</w:t>
      </w:r>
    </w:p>
    <w:p w:rsidR="006D16E8" w:rsidRPr="00EE678B" w:rsidRDefault="006D16E8" w:rsidP="00FC7A1D">
      <w:pPr>
        <w:pStyle w:val="Manual-optionname"/>
      </w:pPr>
    </w:p>
    <w:p w:rsidR="006D16E8" w:rsidRPr="00EE678B" w:rsidRDefault="006D16E8" w:rsidP="00FC7A1D">
      <w:pPr>
        <w:rPr>
          <w:color w:val="000000"/>
          <w:szCs w:val="20"/>
        </w:rPr>
      </w:pPr>
      <w:r w:rsidRPr="00EE678B">
        <w:rPr>
          <w:color w:val="000000"/>
          <w:szCs w:val="20"/>
        </w:rPr>
        <w:t xml:space="preserve">Use the </w:t>
      </w:r>
      <w:r w:rsidRPr="00EE678B">
        <w:rPr>
          <w:i/>
          <w:color w:val="000000"/>
          <w:szCs w:val="20"/>
        </w:rPr>
        <w:t>Autocancel Rx's on Admission</w:t>
      </w:r>
      <w:r w:rsidRPr="00EE678B">
        <w:rPr>
          <w:color w:val="000000"/>
          <w:szCs w:val="20"/>
        </w:rPr>
        <w:t xml:space="preserve"> option to task a job every night to cancel the outpatient prescriptions of patients who were admitted 3 days ago. Enter the time desired to queue the job to run. Using this same option the user can also edit the time set for the job to run. The job should be set to run at a time between 5:30 p.m. and 11:30 p.m. (or when convenient for the site).</w:t>
      </w:r>
    </w:p>
    <w:p w:rsidR="006D16E8" w:rsidRPr="00EE678B" w:rsidRDefault="006D16E8" w:rsidP="004E0305">
      <w:pPr>
        <w:pStyle w:val="Heading2"/>
      </w:pPr>
      <w:bookmarkStart w:id="2916" w:name="_Toc520273383"/>
      <w:bookmarkStart w:id="2917" w:name="_Toc520299175"/>
      <w:bookmarkStart w:id="2918" w:name="_Toc520304642"/>
      <w:bookmarkStart w:id="2919" w:name="_Toc32836910"/>
      <w:bookmarkStart w:id="2920" w:name="_Toc38424578"/>
      <w:bookmarkStart w:id="2921" w:name="_Toc50535271"/>
      <w:bookmarkStart w:id="2922" w:name="_Toc280701184"/>
      <w:bookmarkStart w:id="2923" w:name="_Toc299044355"/>
      <w:bookmarkStart w:id="2924" w:name="_Toc280853524"/>
      <w:bookmarkStart w:id="2925" w:name="_Toc303286103"/>
      <w:bookmarkStart w:id="2926" w:name="_Toc339961986"/>
      <w:bookmarkStart w:id="2927" w:name="_Toc339962507"/>
      <w:bookmarkStart w:id="2928" w:name="_Toc340138645"/>
      <w:bookmarkStart w:id="2929" w:name="_Toc340138923"/>
      <w:bookmarkStart w:id="2930" w:name="_Toc340139195"/>
      <w:bookmarkStart w:id="2931" w:name="_Toc340143816"/>
      <w:bookmarkStart w:id="2932" w:name="_Toc340144073"/>
      <w:bookmarkStart w:id="2933" w:name="_Toc4140371"/>
      <w:r w:rsidRPr="00EE678B">
        <w:t>Bingo Board Manager (BM)</w:t>
      </w:r>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r w:rsidRPr="00EE678B">
        <w:fldChar w:fldCharType="begin"/>
      </w:r>
      <w:r w:rsidRPr="00EE678B">
        <w:instrText>XE "Bingo Board Manager (BM)"</w:instrText>
      </w:r>
      <w:r w:rsidRPr="00EE678B">
        <w:fldChar w:fldCharType="end"/>
      </w:r>
    </w:p>
    <w:p w:rsidR="006D16E8" w:rsidRPr="00EE678B" w:rsidRDefault="006D16E8" w:rsidP="00FC7A1D">
      <w:pPr>
        <w:pStyle w:val="Manual-optionname"/>
      </w:pPr>
      <w:r w:rsidRPr="00EE678B">
        <w:t>[PSO BINGO MANAGER]</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 xml:space="preserve">Through the </w:t>
      </w:r>
      <w:r w:rsidRPr="00EE678B">
        <w:rPr>
          <w:i/>
          <w:color w:val="000000"/>
          <w:szCs w:val="20"/>
        </w:rPr>
        <w:t>Bingo Board Manager</w:t>
      </w:r>
      <w:r w:rsidRPr="00EE678B">
        <w:rPr>
          <w:color w:val="000000"/>
          <w:szCs w:val="20"/>
        </w:rPr>
        <w:t xml:space="preserve"> menu the user can access the necessary options to set up the bingo board. Before data entry can begin, the division must be defined when entering the software package. Divisions are manager defined, but should be consistent with local policies in order to keep the statistical data relevant. At least one division must be defined.</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After defining the division, define the display parameters through the </w:t>
      </w:r>
      <w:r w:rsidRPr="00EE678B">
        <w:rPr>
          <w:i/>
          <w:color w:val="000000"/>
          <w:szCs w:val="20"/>
        </w:rPr>
        <w:t xml:space="preserve">Enter/Edit Display </w:t>
      </w:r>
      <w:r w:rsidRPr="00EE678B">
        <w:rPr>
          <w:color w:val="000000"/>
          <w:szCs w:val="20"/>
        </w:rPr>
        <w:t>option. The display group is a uniquely defined location where the patient data will be displayed. As with the division parameter, at least one display group must be defined.</w:t>
      </w:r>
    </w:p>
    <w:p w:rsidR="006D16E8" w:rsidRPr="00EE678B" w:rsidRDefault="006D16E8" w:rsidP="006D16E8">
      <w:pPr>
        <w:rPr>
          <w:color w:val="000000"/>
          <w:szCs w:val="20"/>
        </w:rPr>
      </w:pPr>
    </w:p>
    <w:p w:rsidR="006D16E8" w:rsidRPr="00EE678B" w:rsidRDefault="006D16E8" w:rsidP="006D16E8">
      <w:pPr>
        <w:keepNext/>
        <w:keepLines/>
        <w:rPr>
          <w:color w:val="000000"/>
          <w:szCs w:val="20"/>
        </w:rPr>
      </w:pPr>
      <w:r w:rsidRPr="00EE678B">
        <w:rPr>
          <w:color w:val="000000"/>
          <w:szCs w:val="20"/>
        </w:rPr>
        <w:t xml:space="preserve">The following options are available on the </w:t>
      </w:r>
      <w:r w:rsidRPr="00EE678B">
        <w:rPr>
          <w:i/>
          <w:color w:val="000000"/>
          <w:szCs w:val="20"/>
        </w:rPr>
        <w:t xml:space="preserve">Bingo Board Manager </w:t>
      </w:r>
      <w:r w:rsidRPr="00EE678B">
        <w:rPr>
          <w:color w:val="000000"/>
          <w:szCs w:val="20"/>
        </w:rPr>
        <w:t>menu:</w:t>
      </w:r>
    </w:p>
    <w:p w:rsidR="006D16E8" w:rsidRPr="00EE678B" w:rsidRDefault="006D16E8" w:rsidP="007104F8">
      <w:pPr>
        <w:numPr>
          <w:ilvl w:val="0"/>
          <w:numId w:val="23"/>
        </w:numPr>
        <w:spacing w:before="120"/>
        <w:rPr>
          <w:i/>
          <w:color w:val="000000"/>
          <w:szCs w:val="20"/>
        </w:rPr>
      </w:pPr>
      <w:r w:rsidRPr="00EE678B">
        <w:rPr>
          <w:i/>
          <w:color w:val="000000"/>
          <w:szCs w:val="20"/>
        </w:rPr>
        <w:t>Enter/Edit Display</w:t>
      </w:r>
    </w:p>
    <w:p w:rsidR="006D16E8" w:rsidRPr="00EE678B" w:rsidRDefault="006D16E8" w:rsidP="009B6A7F">
      <w:pPr>
        <w:numPr>
          <w:ilvl w:val="0"/>
          <w:numId w:val="23"/>
        </w:numPr>
        <w:rPr>
          <w:i/>
          <w:color w:val="000000"/>
          <w:szCs w:val="20"/>
        </w:rPr>
      </w:pPr>
      <w:r w:rsidRPr="00EE678B">
        <w:rPr>
          <w:i/>
          <w:color w:val="000000"/>
          <w:szCs w:val="20"/>
        </w:rPr>
        <w:t>Auto-Start Enter/Edit</w:t>
      </w:r>
    </w:p>
    <w:p w:rsidR="006D16E8" w:rsidRPr="00EE678B" w:rsidRDefault="006D16E8" w:rsidP="009B6A7F">
      <w:pPr>
        <w:numPr>
          <w:ilvl w:val="0"/>
          <w:numId w:val="23"/>
        </w:numPr>
        <w:rPr>
          <w:i/>
          <w:color w:val="000000"/>
          <w:szCs w:val="20"/>
        </w:rPr>
      </w:pPr>
      <w:r w:rsidRPr="00EE678B">
        <w:rPr>
          <w:i/>
          <w:color w:val="000000"/>
          <w:szCs w:val="20"/>
        </w:rPr>
        <w:t>Print Bingo Board Statistics</w:t>
      </w:r>
    </w:p>
    <w:p w:rsidR="006D16E8" w:rsidRPr="00EE678B" w:rsidRDefault="006D16E8" w:rsidP="009B6A7F">
      <w:pPr>
        <w:numPr>
          <w:ilvl w:val="0"/>
          <w:numId w:val="23"/>
        </w:numPr>
        <w:rPr>
          <w:i/>
          <w:color w:val="000000"/>
          <w:szCs w:val="20"/>
        </w:rPr>
      </w:pPr>
      <w:r w:rsidRPr="00EE678B">
        <w:rPr>
          <w:i/>
          <w:color w:val="000000"/>
          <w:szCs w:val="20"/>
        </w:rPr>
        <w:t>Print Bingo Board Wait Time</w:t>
      </w:r>
    </w:p>
    <w:p w:rsidR="006D16E8" w:rsidRPr="00EE678B" w:rsidRDefault="006D16E8" w:rsidP="009B6A7F">
      <w:pPr>
        <w:numPr>
          <w:ilvl w:val="0"/>
          <w:numId w:val="23"/>
        </w:numPr>
        <w:rPr>
          <w:i/>
          <w:color w:val="000000"/>
          <w:szCs w:val="20"/>
        </w:rPr>
      </w:pPr>
      <w:r w:rsidRPr="00EE678B">
        <w:rPr>
          <w:i/>
          <w:color w:val="000000"/>
          <w:szCs w:val="20"/>
        </w:rPr>
        <w:t>Purge Bingo Board Data</w:t>
      </w:r>
    </w:p>
    <w:p w:rsidR="006D16E8" w:rsidRPr="00EE678B" w:rsidRDefault="006D16E8" w:rsidP="009B6A7F">
      <w:pPr>
        <w:numPr>
          <w:ilvl w:val="0"/>
          <w:numId w:val="23"/>
        </w:numPr>
        <w:rPr>
          <w:i/>
          <w:color w:val="000000"/>
          <w:szCs w:val="20"/>
        </w:rPr>
      </w:pPr>
      <w:r w:rsidRPr="00EE678B">
        <w:rPr>
          <w:i/>
          <w:color w:val="000000"/>
          <w:szCs w:val="20"/>
        </w:rPr>
        <w:t>Start Bingo Board Display</w:t>
      </w:r>
    </w:p>
    <w:p w:rsidR="006D16E8" w:rsidRPr="00EE678B" w:rsidRDefault="006D16E8" w:rsidP="009B6A7F">
      <w:pPr>
        <w:numPr>
          <w:ilvl w:val="0"/>
          <w:numId w:val="23"/>
        </w:numPr>
        <w:rPr>
          <w:color w:val="000000"/>
          <w:szCs w:val="20"/>
        </w:rPr>
      </w:pPr>
      <w:r w:rsidRPr="00EE678B">
        <w:rPr>
          <w:i/>
          <w:color w:val="000000"/>
          <w:szCs w:val="20"/>
        </w:rPr>
        <w:t>Stop Bingo Board Display</w:t>
      </w:r>
    </w:p>
    <w:p w:rsidR="006D16E8" w:rsidRPr="00EE678B" w:rsidRDefault="006D16E8" w:rsidP="006D16E8">
      <w:pPr>
        <w:rPr>
          <w:color w:val="000000"/>
          <w:szCs w:val="20"/>
        </w:rPr>
      </w:pPr>
    </w:p>
    <w:p w:rsidR="006D16E8" w:rsidRPr="00EE678B" w:rsidRDefault="006D16E8" w:rsidP="00827DD8">
      <w:pPr>
        <w:pStyle w:val="Heading3"/>
      </w:pPr>
      <w:bookmarkStart w:id="2934" w:name="_Toc280701185"/>
      <w:bookmarkStart w:id="2935" w:name="_Toc299044356"/>
      <w:bookmarkStart w:id="2936" w:name="_Toc280853525"/>
      <w:bookmarkStart w:id="2937" w:name="_Toc303286104"/>
      <w:bookmarkStart w:id="2938" w:name="_Toc339961987"/>
      <w:bookmarkStart w:id="2939" w:name="_Toc339962508"/>
      <w:bookmarkStart w:id="2940" w:name="_Toc340138646"/>
      <w:bookmarkStart w:id="2941" w:name="_Toc340138924"/>
      <w:bookmarkStart w:id="2942" w:name="_Toc340139196"/>
      <w:bookmarkStart w:id="2943" w:name="_Toc340143817"/>
      <w:bookmarkStart w:id="2944" w:name="_Toc340144074"/>
      <w:bookmarkStart w:id="2945" w:name="_Toc4140372"/>
      <w:r w:rsidRPr="00EE678B">
        <w:t>Enter/Edit Display</w:t>
      </w:r>
      <w:bookmarkEnd w:id="2934"/>
      <w:bookmarkEnd w:id="2935"/>
      <w:bookmarkEnd w:id="2936"/>
      <w:bookmarkEnd w:id="2937"/>
      <w:bookmarkEnd w:id="2938"/>
      <w:bookmarkEnd w:id="2939"/>
      <w:bookmarkEnd w:id="2940"/>
      <w:bookmarkEnd w:id="2941"/>
      <w:bookmarkEnd w:id="2942"/>
      <w:bookmarkEnd w:id="2943"/>
      <w:bookmarkEnd w:id="2944"/>
      <w:bookmarkEnd w:id="2945"/>
      <w:r w:rsidRPr="00EE678B">
        <w:fldChar w:fldCharType="begin"/>
      </w:r>
      <w:r w:rsidRPr="00EE678B">
        <w:instrText>XE "Enter/Edit Display"</w:instrText>
      </w:r>
      <w:r w:rsidRPr="00EE678B">
        <w:fldChar w:fldCharType="end"/>
      </w:r>
    </w:p>
    <w:p w:rsidR="006D16E8" w:rsidRPr="00EE678B" w:rsidRDefault="006D16E8" w:rsidP="00FC7A1D">
      <w:pPr>
        <w:pStyle w:val="Manual-optionname"/>
      </w:pPr>
      <w:r w:rsidRPr="00EE678B">
        <w:t>[PSO BINGO ENTER/EDIT DISPLAY]</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Unique locations where the patient data will be displayed can be defined with this option. Enter a new display group name or the name of an existing group to edit or delete.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If the name is chosen at the “NAME/TICKET” prompt, the “TICKET #” prompt will not appear when a new patient is entered in the </w:t>
      </w:r>
      <w:r w:rsidRPr="00EE678B">
        <w:rPr>
          <w:i/>
          <w:color w:val="000000"/>
          <w:szCs w:val="20"/>
        </w:rPr>
        <w:t>Enter a New Patient</w:t>
      </w:r>
      <w:r w:rsidRPr="00EE678B">
        <w:rPr>
          <w:color w:val="000000"/>
          <w:szCs w:val="20"/>
        </w:rPr>
        <w:t xml:space="preserve"> option.</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The display cannot be changed from name to ticket when patients are already in the Group Display. All patients must be purged using the </w:t>
      </w:r>
      <w:r w:rsidRPr="00EE678B">
        <w:rPr>
          <w:i/>
          <w:color w:val="000000"/>
          <w:szCs w:val="20"/>
        </w:rPr>
        <w:t>Purge Bingo Board</w:t>
      </w:r>
      <w:r w:rsidRPr="00EE678B">
        <w:rPr>
          <w:color w:val="000000"/>
          <w:szCs w:val="20"/>
        </w:rPr>
        <w:t xml:space="preserve"> option for that Group Display. After the data is purged, the user must edit the NAME/TICKET field using this option. Then the patient can be re-entered and assigned ticket numbers.</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6"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position w:val="-4"/>
          <w:szCs w:val="20"/>
        </w:rPr>
        <w:t>Only devices with the sub-type C-VT can be entered at the “DISPLAY DEVICE”</w:t>
      </w:r>
      <w:r w:rsidR="006D16E8" w:rsidRPr="00EE678B">
        <w:rPr>
          <w:color w:val="000000"/>
          <w:szCs w:val="20"/>
        </w:rPr>
        <w:t xml:space="preserve"> prompt. A DEC VT-220 with a coaxial output connected to a cable ready TV monitor is all that is needed on the hardware side.</w:t>
      </w:r>
    </w:p>
    <w:p w:rsidR="007104F8" w:rsidRPr="00EE678B" w:rsidRDefault="007104F8" w:rsidP="006D16E8">
      <w:pPr>
        <w:rPr>
          <w:color w:val="000000"/>
          <w:szCs w:val="20"/>
        </w:rPr>
      </w:pPr>
    </w:p>
    <w:p w:rsidR="006D16E8" w:rsidRPr="00EE678B" w:rsidRDefault="006D16E8" w:rsidP="009A678F">
      <w:pPr>
        <w:pStyle w:val="ExampleHeading"/>
      </w:pPr>
      <w:r w:rsidRPr="00EE678B">
        <w:t>Example: Enter/Edit Display</w:t>
      </w:r>
    </w:p>
    <w:p w:rsidR="006D16E8" w:rsidRPr="00EE678B" w:rsidRDefault="006D16E8" w:rsidP="009D4294">
      <w:pPr>
        <w:pStyle w:val="ScreenCapture"/>
      </w:pPr>
      <w:r w:rsidRPr="00EE678B">
        <w:t xml:space="preserve">Select Bingo Board Manager Option: </w:t>
      </w:r>
      <w:r w:rsidRPr="00EE678B">
        <w:rPr>
          <w:b/>
          <w:bCs/>
        </w:rPr>
        <w:t>Enter</w:t>
      </w:r>
      <w:r w:rsidRPr="00EE678B">
        <w:t>/Edit Display</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rPr>
          <w:b/>
          <w:bCs/>
          <w:u w:val="single"/>
        </w:rPr>
      </w:pPr>
      <w:r w:rsidRPr="00EE678B">
        <w:t xml:space="preserve">Select GROUP DISPLAY NAME: </w:t>
      </w:r>
      <w:r w:rsidRPr="00EE678B">
        <w:rPr>
          <w:b/>
          <w:bCs/>
        </w:rPr>
        <w:t>MAIN</w:t>
      </w:r>
    </w:p>
    <w:p w:rsidR="006D16E8" w:rsidRPr="00EE678B" w:rsidRDefault="006D16E8" w:rsidP="009D4294">
      <w:pPr>
        <w:pStyle w:val="ScreenCapture"/>
      </w:pPr>
      <w:r w:rsidRPr="00EE678B">
        <w:t xml:space="preserve">  Are you adding 'MAIN' as a new GROUP DISPLAY (the 3RD)? </w:t>
      </w:r>
      <w:r w:rsidRPr="00EE678B">
        <w:rPr>
          <w:b/>
          <w:bCs/>
        </w:rPr>
        <w:t>Y</w:t>
      </w:r>
      <w:r w:rsidRPr="00EE678B">
        <w:t xml:space="preserve"> (Yes)</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pPr>
      <w:r w:rsidRPr="00EE678B">
        <w:t xml:space="preserve">NAME: MAIN// </w:t>
      </w:r>
      <w:r w:rsidRPr="00EE678B">
        <w:rPr>
          <w:b/>
        </w:rPr>
        <w:t>&lt;Enter&gt;</w:t>
      </w:r>
      <w:r w:rsidRPr="00EE678B">
        <w:t xml:space="preserve">  [The name of the Display Group.]</w:t>
      </w:r>
    </w:p>
    <w:p w:rsidR="006D16E8" w:rsidRPr="00EE678B" w:rsidRDefault="006D16E8" w:rsidP="009D4294">
      <w:pPr>
        <w:pStyle w:val="ScreenCapture"/>
      </w:pPr>
      <w:r w:rsidRPr="00EE678B">
        <w:t xml:space="preserve">NAME/TICKET: </w:t>
      </w:r>
      <w:r w:rsidRPr="00EE678B">
        <w:rPr>
          <w:b/>
          <w:bCs/>
        </w:rPr>
        <w:t>NAME</w:t>
      </w:r>
      <w:r w:rsidRPr="00EE678B">
        <w:t xml:space="preserve">  NAME  [Select either Name or Ticket # to display.]</w:t>
      </w:r>
    </w:p>
    <w:p w:rsidR="006D16E8" w:rsidRPr="00EE678B" w:rsidRDefault="006D16E8" w:rsidP="009D4294">
      <w:pPr>
        <w:pStyle w:val="ScreenCapture"/>
      </w:pPr>
      <w:r w:rsidRPr="00EE678B">
        <w:t>MESSAGE:</w:t>
      </w:r>
    </w:p>
    <w:p w:rsidR="006D16E8" w:rsidRPr="00EE678B" w:rsidRDefault="006D16E8" w:rsidP="009D4294">
      <w:pPr>
        <w:pStyle w:val="ScreenCapture"/>
      </w:pPr>
      <w:r w:rsidRPr="00EE678B">
        <w:t xml:space="preserve">  1&gt;WEST CLINIC VAMC</w:t>
      </w:r>
    </w:p>
    <w:p w:rsidR="006D16E8" w:rsidRPr="00EE678B" w:rsidRDefault="006D16E8" w:rsidP="009D4294">
      <w:pPr>
        <w:pStyle w:val="ScreenCapture"/>
        <w:rPr>
          <w:shd w:val="clear" w:color="auto" w:fill="FFFFFF"/>
        </w:rPr>
      </w:pPr>
      <w:r w:rsidRPr="00EE678B">
        <w:t xml:space="preserve">  2&gt;</w:t>
      </w:r>
      <w:r w:rsidRPr="00EE678B">
        <w:rPr>
          <w:shd w:val="clear" w:color="auto" w:fill="FFFFFF"/>
        </w:rPr>
        <w:t>[This is a free text field. The message will appear on the screen for the users to view.]</w:t>
      </w:r>
    </w:p>
    <w:p w:rsidR="006D16E8" w:rsidRPr="00EE678B" w:rsidRDefault="006D16E8" w:rsidP="009D4294">
      <w:pPr>
        <w:pStyle w:val="ScreenCapture"/>
      </w:pPr>
      <w:r w:rsidRPr="00EE678B">
        <w:t xml:space="preserve">EDIT Option: </w:t>
      </w:r>
      <w:r w:rsidRPr="00EE678B">
        <w:rPr>
          <w:b/>
        </w:rPr>
        <w:t>&lt;Enter&gt;</w:t>
      </w:r>
    </w:p>
    <w:p w:rsidR="006D16E8" w:rsidRPr="00EE678B" w:rsidRDefault="006D16E8" w:rsidP="009D4294">
      <w:pPr>
        <w:pStyle w:val="ScreenCapture"/>
        <w:rPr>
          <w:shd w:val="clear" w:color="auto" w:fill="FFFFFF"/>
        </w:rPr>
      </w:pPr>
      <w:r w:rsidRPr="00EE678B">
        <w:t xml:space="preserve">TWO COLUMN DISPLAY: </w:t>
      </w:r>
      <w:r w:rsidRPr="00EE678B">
        <w:rPr>
          <w:b/>
        </w:rPr>
        <w:t>Y</w:t>
      </w:r>
      <w:r w:rsidRPr="00EE678B">
        <w:t xml:space="preserve">  YES  </w:t>
      </w:r>
      <w:r w:rsidRPr="00EE678B">
        <w:rPr>
          <w:shd w:val="clear" w:color="auto" w:fill="FFFFFF"/>
        </w:rPr>
        <w:t>[Display names/ticket #'s in one or two column.]</w:t>
      </w:r>
    </w:p>
    <w:p w:rsidR="006D16E8" w:rsidRPr="00EE678B" w:rsidRDefault="006D16E8" w:rsidP="009D4294">
      <w:pPr>
        <w:pStyle w:val="ScreenCapture"/>
        <w:rPr>
          <w:shd w:val="clear" w:color="auto" w:fill="FFFFFF"/>
        </w:rPr>
      </w:pPr>
      <w:r w:rsidRPr="00EE678B">
        <w:t xml:space="preserve">DISPLAY WAIT TIME: </w:t>
      </w:r>
      <w:r w:rsidRPr="00EE678B">
        <w:rPr>
          <w:b/>
        </w:rPr>
        <w:t>Y</w:t>
      </w:r>
      <w:r w:rsidRPr="00EE678B">
        <w:t xml:space="preserve">  YES  </w:t>
      </w:r>
      <w:r w:rsidRPr="00EE678B">
        <w:rPr>
          <w:shd w:val="clear" w:color="auto" w:fill="FFFFFF"/>
        </w:rPr>
        <w:t>[Average display waiting time.]</w:t>
      </w:r>
    </w:p>
    <w:p w:rsidR="006D16E8" w:rsidRPr="00EE678B" w:rsidRDefault="006D16E8" w:rsidP="009D4294">
      <w:pPr>
        <w:pStyle w:val="ScreenCapture"/>
        <w:rPr>
          <w:shd w:val="clear" w:color="auto" w:fill="FFFFFF"/>
        </w:rPr>
      </w:pPr>
      <w:r w:rsidRPr="00EE678B">
        <w:t xml:space="preserve">NORMAL WAIT TIME: </w:t>
      </w:r>
      <w:r w:rsidRPr="00EE678B">
        <w:rPr>
          <w:b/>
        </w:rPr>
        <w:t>10</w:t>
      </w:r>
      <w:r w:rsidRPr="00EE678B">
        <w:t xml:space="preserve">  </w:t>
      </w:r>
      <w:r w:rsidRPr="00EE678B">
        <w:rPr>
          <w:shd w:val="clear" w:color="auto" w:fill="FFFFFF"/>
        </w:rPr>
        <w:t>[Normal wait time (in minutes) is entered by the site.]</w:t>
      </w:r>
    </w:p>
    <w:p w:rsidR="006D16E8" w:rsidRPr="00EE678B" w:rsidRDefault="006D16E8" w:rsidP="009D4294">
      <w:pPr>
        <w:pStyle w:val="ScreenCapture"/>
      </w:pPr>
      <w:r w:rsidRPr="00EE678B">
        <w:t xml:space="preserve">DISPLAY SETUP HELP TEXT: </w:t>
      </w:r>
      <w:r w:rsidRPr="00EE678B">
        <w:rPr>
          <w:b/>
        </w:rPr>
        <w:t>Y</w:t>
      </w:r>
      <w:r w:rsidRPr="00EE678B">
        <w:t xml:space="preserve">  YES</w:t>
      </w:r>
    </w:p>
    <w:p w:rsidR="006D16E8" w:rsidRPr="00EE678B" w:rsidRDefault="006D16E8" w:rsidP="009D4294">
      <w:pPr>
        <w:pStyle w:val="ScreenCapture"/>
      </w:pPr>
    </w:p>
    <w:p w:rsidR="006D16E8" w:rsidRPr="00EE678B" w:rsidRDefault="006D16E8" w:rsidP="009D4294">
      <w:pPr>
        <w:pStyle w:val="ScreenCapture"/>
      </w:pPr>
      <w:r w:rsidRPr="00EE678B">
        <w:t>In order to automatically start and stop the bingo board monitor,</w:t>
      </w:r>
    </w:p>
    <w:p w:rsidR="006D16E8" w:rsidRPr="00EE678B" w:rsidRDefault="006D16E8" w:rsidP="009D4294">
      <w:pPr>
        <w:pStyle w:val="ScreenCapture"/>
      </w:pPr>
      <w:r w:rsidRPr="00EE678B">
        <w:t>a dedicated device must be setup by your IRM Service.</w:t>
      </w:r>
    </w:p>
    <w:p w:rsidR="006D16E8" w:rsidRPr="00EE678B" w:rsidRDefault="006D16E8" w:rsidP="009D4294">
      <w:pPr>
        <w:pStyle w:val="ScreenCapture"/>
      </w:pPr>
    </w:p>
    <w:p w:rsidR="006D16E8" w:rsidRPr="00EE678B" w:rsidRDefault="006D16E8" w:rsidP="009D4294">
      <w:pPr>
        <w:pStyle w:val="ScreenCapture"/>
      </w:pPr>
      <w:r w:rsidRPr="00EE678B">
        <w:t>Once a dedicated device is setup, the bingo board can be scheduled</w:t>
      </w:r>
    </w:p>
    <w:p w:rsidR="006D16E8" w:rsidRPr="00EE678B" w:rsidRDefault="006D16E8" w:rsidP="009D4294">
      <w:pPr>
        <w:pStyle w:val="ScreenCapture"/>
      </w:pPr>
      <w:r w:rsidRPr="00EE678B">
        <w:t>to automatically start and/or stop at user-defined times.</w:t>
      </w:r>
    </w:p>
    <w:p w:rsidR="006D16E8" w:rsidRPr="00EE678B" w:rsidRDefault="006D16E8" w:rsidP="009D4294">
      <w:pPr>
        <w:pStyle w:val="ScreenCapture"/>
      </w:pPr>
    </w:p>
    <w:p w:rsidR="006D16E8" w:rsidRPr="00EE678B" w:rsidRDefault="006D16E8" w:rsidP="009D4294">
      <w:pPr>
        <w:pStyle w:val="ScreenCapture"/>
      </w:pPr>
      <w:r w:rsidRPr="00EE678B">
        <w:t>Enter 'NO' at the DISPLAY SETUP HELP TEXT prompt not to display this help text.</w:t>
      </w:r>
    </w:p>
    <w:p w:rsidR="006D16E8" w:rsidRPr="00EE678B" w:rsidRDefault="006D16E8" w:rsidP="009D4294">
      <w:pPr>
        <w:pStyle w:val="ScreenCapture"/>
      </w:pPr>
    </w:p>
    <w:p w:rsidR="006D16E8" w:rsidRPr="00EE678B" w:rsidRDefault="006D16E8" w:rsidP="009D4294">
      <w:pPr>
        <w:pStyle w:val="ScreenCapture"/>
        <w:rPr>
          <w:shd w:val="clear" w:color="auto" w:fill="FFFFFF"/>
        </w:rPr>
      </w:pPr>
      <w:r w:rsidRPr="00EE678B">
        <w:t xml:space="preserve">DISPLAY DEVICE: </w:t>
      </w:r>
      <w:r w:rsidRPr="00EE678B">
        <w:rPr>
          <w:b/>
        </w:rPr>
        <w:t>?</w:t>
      </w:r>
      <w:r w:rsidRPr="00EE678B">
        <w:t xml:space="preserve">  </w:t>
      </w:r>
      <w:r w:rsidRPr="00EE678B">
        <w:rPr>
          <w:shd w:val="clear" w:color="auto" w:fill="FFFFFF"/>
        </w:rPr>
        <w:t>[Device dedicated by IRMS for bingo board setup.]</w:t>
      </w:r>
    </w:p>
    <w:p w:rsidR="006D16E8" w:rsidRPr="00EE678B" w:rsidRDefault="006D16E8" w:rsidP="009D4294">
      <w:pPr>
        <w:pStyle w:val="ScreenCapture"/>
      </w:pPr>
      <w:r w:rsidRPr="00EE678B">
        <w:t xml:space="preserve">     Only devices with Sub-type starting with "C-VT" is allowed.</w:t>
      </w:r>
    </w:p>
    <w:p w:rsidR="006D16E8" w:rsidRPr="00EE678B" w:rsidRDefault="006D16E8" w:rsidP="009D4294">
      <w:pPr>
        <w:pStyle w:val="ScreenCapture"/>
      </w:pPr>
      <w:r w:rsidRPr="00EE678B">
        <w:t xml:space="preserve"> Answer with DEVICE NAME, or LOCAL SYNONYM, or $I, or VOLUME SET(CPU), or</w:t>
      </w:r>
    </w:p>
    <w:p w:rsidR="006D16E8" w:rsidRPr="00EE678B" w:rsidRDefault="006D16E8" w:rsidP="009D4294">
      <w:pPr>
        <w:pStyle w:val="ScreenCapture"/>
      </w:pPr>
      <w:r w:rsidRPr="00EE678B">
        <w:t xml:space="preserve">     SIGN-ON/SYSTEM DEVICE, or FORM CURRENTLY MOUNTED</w:t>
      </w:r>
    </w:p>
    <w:p w:rsidR="006D16E8" w:rsidRPr="00EE678B" w:rsidRDefault="006D16E8" w:rsidP="009D4294">
      <w:pPr>
        <w:pStyle w:val="ScreenCapture"/>
        <w:rPr>
          <w:shd w:val="clear" w:color="auto" w:fill="FFFFFF"/>
        </w:rPr>
      </w:pPr>
      <w:r w:rsidRPr="00EE678B">
        <w:t xml:space="preserve">DISPLAY DEVICE: </w:t>
      </w:r>
      <w:r w:rsidRPr="00EE678B">
        <w:rPr>
          <w:shd w:val="clear" w:color="auto" w:fill="FFFFFF"/>
        </w:rPr>
        <w:t>[Select print device.]</w:t>
      </w:r>
    </w:p>
    <w:p w:rsidR="006D16E8" w:rsidRPr="00EE678B" w:rsidRDefault="006D16E8" w:rsidP="009D4294">
      <w:pPr>
        <w:pStyle w:val="ScreenCapture"/>
        <w:rPr>
          <w:shd w:val="clear" w:color="auto" w:fill="FFFFFF"/>
        </w:rPr>
      </w:pPr>
      <w:r w:rsidRPr="00EE678B">
        <w:t xml:space="preserve">AUTO-START DISPLAY DEVICE: </w:t>
      </w:r>
      <w:r w:rsidRPr="00EE678B">
        <w:rPr>
          <w:b/>
        </w:rPr>
        <w:t>Y</w:t>
      </w:r>
      <w:r w:rsidRPr="00EE678B">
        <w:t xml:space="preserve">  YES  </w:t>
      </w:r>
      <w:r w:rsidRPr="00EE678B">
        <w:rPr>
          <w:shd w:val="clear" w:color="auto" w:fill="FFFFFF"/>
        </w:rPr>
        <w:t>[Sets the display group to start</w:t>
      </w:r>
      <w:r w:rsidRPr="00EE678B">
        <w:t xml:space="preserve"> </w:t>
      </w:r>
      <w:r w:rsidRPr="00EE678B">
        <w:rPr>
          <w:shd w:val="clear" w:color="auto" w:fill="FFFFFF"/>
        </w:rPr>
        <w:t>automatically.]</w:t>
      </w:r>
    </w:p>
    <w:p w:rsidR="006D16E8" w:rsidRPr="00EE678B" w:rsidRDefault="006D16E8" w:rsidP="009D4294">
      <w:pPr>
        <w:pStyle w:val="ScreenCapture"/>
      </w:pPr>
      <w:r w:rsidRPr="00EE678B">
        <w:t xml:space="preserve">Do you want to initialize auto-start now? NO// </w:t>
      </w:r>
      <w:r w:rsidRPr="00EE678B">
        <w:rPr>
          <w:b/>
        </w:rPr>
        <w:t>Y</w:t>
      </w:r>
      <w:r w:rsidRPr="00EE678B">
        <w:t xml:space="preserve">  YES</w:t>
      </w:r>
    </w:p>
    <w:p w:rsidR="006D16E8" w:rsidRPr="00EE678B" w:rsidRDefault="006D16E8" w:rsidP="009D4294">
      <w:pPr>
        <w:pStyle w:val="ScreenCapture"/>
      </w:pPr>
      <w:r w:rsidRPr="00EE678B">
        <w:t xml:space="preserve">Enter Start Time: </w:t>
      </w:r>
      <w:r w:rsidRPr="00EE678B">
        <w:rPr>
          <w:b/>
        </w:rPr>
        <w:t>?</w:t>
      </w:r>
    </w:p>
    <w:p w:rsidR="006D16E8" w:rsidRPr="00EE678B" w:rsidRDefault="006D16E8" w:rsidP="009D4294">
      <w:pPr>
        <w:pStyle w:val="ScreenCapture"/>
      </w:pPr>
    </w:p>
    <w:p w:rsidR="006D16E8" w:rsidRPr="00EE678B" w:rsidRDefault="006D16E8" w:rsidP="009D4294">
      <w:pPr>
        <w:pStyle w:val="ScreenCapture"/>
      </w:pPr>
      <w:r w:rsidRPr="00EE678B">
        <w:t>Enter time as HH:MM in 12 hour format (For example, '8:00' or '8:00AM).</w:t>
      </w:r>
    </w:p>
    <w:p w:rsidR="006D16E8" w:rsidRPr="00EE678B" w:rsidRDefault="006D16E8" w:rsidP="009D4294">
      <w:pPr>
        <w:pStyle w:val="ScreenCapture"/>
      </w:pPr>
    </w:p>
    <w:p w:rsidR="006D16E8" w:rsidRPr="00EE678B" w:rsidRDefault="006D16E8" w:rsidP="009D4294">
      <w:pPr>
        <w:pStyle w:val="ScreenCapture"/>
      </w:pPr>
    </w:p>
    <w:p w:rsidR="006D16E8" w:rsidRPr="00EE678B" w:rsidRDefault="006D16E8" w:rsidP="009D4294">
      <w:pPr>
        <w:pStyle w:val="ScreenCapture"/>
        <w:rPr>
          <w:shd w:val="clear" w:color="auto" w:fill="FFFFFF"/>
        </w:rPr>
      </w:pPr>
      <w:r w:rsidRPr="00EE678B">
        <w:t xml:space="preserve">Enter Start Time: </w:t>
      </w:r>
      <w:r w:rsidRPr="00EE678B">
        <w:rPr>
          <w:b/>
        </w:rPr>
        <w:t>9:30am</w:t>
      </w:r>
      <w:r w:rsidRPr="00EE678B">
        <w:t xml:space="preserve">  </w:t>
      </w:r>
      <w:r w:rsidRPr="00EE678B">
        <w:rPr>
          <w:shd w:val="clear" w:color="auto" w:fill="FFFFFF"/>
        </w:rPr>
        <w:t>[Start time for the display group.]</w:t>
      </w:r>
    </w:p>
    <w:p w:rsidR="006D16E8" w:rsidRPr="00EE678B" w:rsidRDefault="006D16E8" w:rsidP="009D4294">
      <w:pPr>
        <w:pStyle w:val="ScreenCapture"/>
        <w:rPr>
          <w:shd w:val="clear" w:color="auto" w:fill="FFFFFF"/>
        </w:rPr>
      </w:pPr>
      <w:r w:rsidRPr="00EE678B">
        <w:t xml:space="preserve">Enter Stop Time: </w:t>
      </w:r>
      <w:r w:rsidRPr="00EE678B">
        <w:rPr>
          <w:b/>
        </w:rPr>
        <w:t>4:00pm</w:t>
      </w:r>
      <w:r w:rsidRPr="00EE678B">
        <w:t xml:space="preserve">  </w:t>
      </w:r>
      <w:r w:rsidRPr="00EE678B">
        <w:rPr>
          <w:shd w:val="clear" w:color="auto" w:fill="FFFFFF"/>
        </w:rPr>
        <w:t>[Stop time for the display group.]</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At the "QUEUED TO RUN AT WHAT TIME" prompt a time must be entered that is at least two minutes in the future. The software will convert it to today's date with the time entered. For example, if the time is 8:00 a.m., to queue it for later today, enter 9:30 a.m. It will default to today's date. To enter a time for it to queue tomorrow, “</w:t>
      </w:r>
      <w:r w:rsidRPr="00EE678B">
        <w:rPr>
          <w:rFonts w:ascii="Courier New" w:hAnsi="Courier New" w:cs="Courier New"/>
          <w:color w:val="000000"/>
          <w:sz w:val="20"/>
          <w:szCs w:val="20"/>
        </w:rPr>
        <w:t>T+1@00:00am/pm</w:t>
      </w:r>
      <w:r w:rsidRPr="00EE678B">
        <w:rPr>
          <w:color w:val="000000"/>
          <w:szCs w:val="20"/>
        </w:rPr>
        <w:t>” must be entered. For example, if the time is 3:00</w:t>
      </w:r>
      <w:r w:rsidR="00D8267F" w:rsidRPr="00EE678B">
        <w:rPr>
          <w:color w:val="000000"/>
          <w:szCs w:val="20"/>
        </w:rPr>
        <w:t xml:space="preserve"> </w:t>
      </w:r>
      <w:r w:rsidRPr="00EE678B">
        <w:rPr>
          <w:color w:val="000000"/>
          <w:szCs w:val="20"/>
        </w:rPr>
        <w:t>p.m., to queue it for 8:30</w:t>
      </w:r>
      <w:r w:rsidR="00D8267F" w:rsidRPr="00EE678B">
        <w:rPr>
          <w:color w:val="000000"/>
          <w:szCs w:val="20"/>
        </w:rPr>
        <w:t xml:space="preserve"> </w:t>
      </w:r>
      <w:r w:rsidRPr="00EE678B">
        <w:rPr>
          <w:color w:val="000000"/>
          <w:szCs w:val="20"/>
        </w:rPr>
        <w:t>a.m., enter “</w:t>
      </w:r>
      <w:r w:rsidRPr="00EE678B">
        <w:rPr>
          <w:rFonts w:ascii="Courier New" w:hAnsi="Courier New" w:cs="Courier New"/>
          <w:color w:val="000000"/>
          <w:sz w:val="20"/>
          <w:szCs w:val="20"/>
        </w:rPr>
        <w:t>T+1(or tomorrow's date)@8:30am</w:t>
      </w:r>
      <w:r w:rsidRPr="00EE678B">
        <w:rPr>
          <w:color w:val="000000"/>
          <w:szCs w:val="20"/>
        </w:rPr>
        <w:t>”.</w:t>
      </w:r>
    </w:p>
    <w:p w:rsidR="006D16E8" w:rsidRPr="00EE678B" w:rsidRDefault="006D16E8" w:rsidP="006D16E8">
      <w:pPr>
        <w:rPr>
          <w:color w:val="000000"/>
          <w:szCs w:val="20"/>
        </w:rPr>
      </w:pPr>
    </w:p>
    <w:p w:rsidR="006D16E8" w:rsidRPr="00EE678B" w:rsidRDefault="006D16E8" w:rsidP="007A1309">
      <w:pPr>
        <w:pStyle w:val="Heading3"/>
      </w:pPr>
      <w:bookmarkStart w:id="2946" w:name="_Toc280701186"/>
      <w:bookmarkStart w:id="2947" w:name="_Toc299044357"/>
      <w:bookmarkStart w:id="2948" w:name="_Toc280853526"/>
      <w:bookmarkStart w:id="2949" w:name="_Toc303286105"/>
      <w:bookmarkStart w:id="2950" w:name="_Toc339961988"/>
      <w:bookmarkStart w:id="2951" w:name="_Toc339962509"/>
      <w:bookmarkStart w:id="2952" w:name="_Toc340138647"/>
      <w:bookmarkStart w:id="2953" w:name="_Toc340138925"/>
      <w:bookmarkStart w:id="2954" w:name="_Toc340139197"/>
      <w:bookmarkStart w:id="2955" w:name="_Toc340143818"/>
      <w:bookmarkStart w:id="2956" w:name="_Toc340144075"/>
      <w:bookmarkStart w:id="2957" w:name="_Toc4140373"/>
      <w:r w:rsidRPr="00EE678B">
        <w:t>Auto-Start Enter/Edit</w:t>
      </w:r>
      <w:bookmarkEnd w:id="2946"/>
      <w:bookmarkEnd w:id="2947"/>
      <w:bookmarkEnd w:id="2948"/>
      <w:bookmarkEnd w:id="2949"/>
      <w:bookmarkEnd w:id="2950"/>
      <w:bookmarkEnd w:id="2951"/>
      <w:bookmarkEnd w:id="2952"/>
      <w:bookmarkEnd w:id="2953"/>
      <w:bookmarkEnd w:id="2954"/>
      <w:bookmarkEnd w:id="2955"/>
      <w:bookmarkEnd w:id="2956"/>
      <w:bookmarkEnd w:id="2957"/>
      <w:r w:rsidRPr="00EE678B">
        <w:fldChar w:fldCharType="begin"/>
      </w:r>
      <w:r w:rsidRPr="00EE678B">
        <w:instrText>XE "Auto-Start Enter/Edit"</w:instrText>
      </w:r>
      <w:r w:rsidRPr="00EE678B">
        <w:fldChar w:fldCharType="end"/>
      </w:r>
    </w:p>
    <w:p w:rsidR="006D16E8" w:rsidRPr="00EE678B" w:rsidRDefault="006D16E8" w:rsidP="00FC7A1D">
      <w:pPr>
        <w:pStyle w:val="Manual-optionname"/>
      </w:pPr>
      <w:r w:rsidRPr="00EE678B">
        <w:t>[PSO BINGO INITIALIZE]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is used to change the start and stop times of the display groups that have been set up to automatically start and/or stop each day. The scheduling time and frequency can also be changed using this option.</w:t>
      </w:r>
    </w:p>
    <w:p w:rsidR="006D16E8" w:rsidRPr="00EE678B" w:rsidRDefault="006D16E8" w:rsidP="006D16E8">
      <w:pPr>
        <w:rPr>
          <w:color w:val="000000"/>
          <w:szCs w:val="20"/>
        </w:rPr>
      </w:pPr>
    </w:p>
    <w:p w:rsidR="006D16E8" w:rsidRPr="00EE678B" w:rsidRDefault="006D16E8" w:rsidP="009A678F">
      <w:pPr>
        <w:pStyle w:val="ExampleHeading"/>
      </w:pPr>
      <w:r w:rsidRPr="00EE678B">
        <w:t>Example: Auto-Start Enter/Edit</w:t>
      </w:r>
    </w:p>
    <w:p w:rsidR="006D16E8" w:rsidRPr="00EE678B" w:rsidRDefault="006D16E8" w:rsidP="009D4294">
      <w:pPr>
        <w:pStyle w:val="ScreenCapture"/>
      </w:pPr>
      <w:r w:rsidRPr="00EE678B">
        <w:t xml:space="preserve">Select Bingo Board Manager Option: </w:t>
      </w:r>
      <w:r w:rsidRPr="00EE678B">
        <w:rPr>
          <w:b/>
        </w:rPr>
        <w:t>AUTO</w:t>
      </w:r>
      <w:r w:rsidRPr="00EE678B">
        <w:t>-Start Enter/Edit</w:t>
      </w:r>
    </w:p>
    <w:p w:rsidR="006D16E8" w:rsidRPr="00EE678B" w:rsidRDefault="006D16E8" w:rsidP="009D4294">
      <w:pPr>
        <w:pStyle w:val="ScreenCapture"/>
      </w:pPr>
    </w:p>
    <w:p w:rsidR="006D16E8" w:rsidRPr="00EE678B" w:rsidRDefault="006D16E8" w:rsidP="009D4294">
      <w:pPr>
        <w:pStyle w:val="ScreenCapture"/>
      </w:pPr>
      <w:r w:rsidRPr="00EE678B">
        <w:t xml:space="preserve">You want to edit Display Group(s) Start/Stop times? NO// </w:t>
      </w:r>
      <w:r w:rsidRPr="00EE678B">
        <w:rPr>
          <w:b/>
        </w:rPr>
        <w:t>Y</w:t>
      </w:r>
      <w:r w:rsidRPr="00EE678B">
        <w:t xml:space="preserve">  YES</w:t>
      </w:r>
    </w:p>
    <w:p w:rsidR="006D16E8" w:rsidRPr="00EE678B" w:rsidRDefault="006D16E8" w:rsidP="009D4294">
      <w:pPr>
        <w:pStyle w:val="ScreenCapture"/>
      </w:pPr>
      <w:r w:rsidRPr="00EE678B">
        <w:t xml:space="preserve">Select GROUP DISPLAY NAME: </w:t>
      </w:r>
      <w:r w:rsidRPr="00EE678B">
        <w:rPr>
          <w:b/>
        </w:rPr>
        <w:t>MAIN</w:t>
      </w:r>
      <w:r w:rsidRPr="00EE678B">
        <w:t xml:space="preserve"> </w:t>
      </w:r>
    </w:p>
    <w:p w:rsidR="006D16E8" w:rsidRPr="00EE678B" w:rsidRDefault="006D16E8" w:rsidP="009D4294">
      <w:pPr>
        <w:pStyle w:val="ScreenCapture"/>
      </w:pPr>
      <w:r w:rsidRPr="00EE678B">
        <w:t xml:space="preserve">Enter Start Time: 3:00AM// </w:t>
      </w:r>
      <w:r w:rsidRPr="00EE678B">
        <w:rPr>
          <w:b/>
        </w:rPr>
        <w:t>&lt;Enter&gt;</w:t>
      </w:r>
    </w:p>
    <w:p w:rsidR="006D16E8" w:rsidRPr="00EE678B" w:rsidRDefault="006D16E8" w:rsidP="009D4294">
      <w:pPr>
        <w:pStyle w:val="ScreenCapture"/>
      </w:pPr>
      <w:r w:rsidRPr="00EE678B">
        <w:t xml:space="preserve">Enter Stop Time: 4:00PM// </w:t>
      </w:r>
      <w:r w:rsidRPr="00EE678B">
        <w:rPr>
          <w:b/>
        </w:rPr>
        <w:t>&lt;Enter&gt;</w:t>
      </w:r>
    </w:p>
    <w:p w:rsidR="006D16E8" w:rsidRPr="00EE678B" w:rsidRDefault="006D16E8" w:rsidP="009D4294">
      <w:pPr>
        <w:pStyle w:val="ScreenCapture"/>
      </w:pPr>
    </w:p>
    <w:p w:rsidR="006D16E8" w:rsidRPr="00EE678B" w:rsidRDefault="006D16E8" w:rsidP="009D4294">
      <w:pPr>
        <w:pStyle w:val="ScreenCapture"/>
      </w:pPr>
      <w:r w:rsidRPr="00EE678B">
        <w:t xml:space="preserve">Select GROUP DISPLAY NAME: </w:t>
      </w:r>
      <w:r w:rsidRPr="00EE678B">
        <w:rPr>
          <w:b/>
        </w:rPr>
        <w:t>&lt;Enter&gt;</w:t>
      </w:r>
    </w:p>
    <w:p w:rsidR="006D16E8" w:rsidRPr="00EE678B" w:rsidRDefault="006D16E8" w:rsidP="006D16E8">
      <w:pPr>
        <w:rPr>
          <w:color w:val="000000"/>
          <w:szCs w:val="20"/>
        </w:rPr>
      </w:pPr>
    </w:p>
    <w:p w:rsidR="006D16E8" w:rsidRPr="00EE678B" w:rsidRDefault="006D16E8" w:rsidP="006D16E8">
      <w:pPr>
        <w:keepNext/>
        <w:keepLines/>
        <w:rPr>
          <w:color w:val="000000"/>
          <w:szCs w:val="20"/>
        </w:rPr>
      </w:pPr>
      <w:r w:rsidRPr="00EE678B">
        <w:rPr>
          <w:color w:val="000000"/>
          <w:szCs w:val="20"/>
        </w:rPr>
        <w:t xml:space="preserve">See the </w:t>
      </w:r>
      <w:r w:rsidRPr="00EE678B">
        <w:rPr>
          <w:i/>
          <w:color w:val="000000"/>
          <w:szCs w:val="20"/>
        </w:rPr>
        <w:t>Enter/Edit Display</w:t>
      </w:r>
      <w:r w:rsidRPr="00EE678B">
        <w:rPr>
          <w:color w:val="000000"/>
          <w:szCs w:val="20"/>
        </w:rPr>
        <w:t xml:space="preserve"> option for an example of the auto-start screen.]</w:t>
      </w:r>
    </w:p>
    <w:p w:rsidR="006D16E8" w:rsidRPr="00EE678B" w:rsidRDefault="006D16E8" w:rsidP="006D16E8">
      <w:pPr>
        <w:rPr>
          <w:color w:val="000000"/>
          <w:szCs w:val="20"/>
        </w:rPr>
      </w:pPr>
    </w:p>
    <w:p w:rsidR="006D16E8" w:rsidRPr="00EE678B" w:rsidRDefault="006D16E8" w:rsidP="007A1309">
      <w:pPr>
        <w:pStyle w:val="Heading3"/>
      </w:pPr>
      <w:bookmarkStart w:id="2958" w:name="_Toc280701187"/>
      <w:bookmarkStart w:id="2959" w:name="_Toc299044358"/>
      <w:bookmarkStart w:id="2960" w:name="_Toc280853527"/>
      <w:bookmarkStart w:id="2961" w:name="_Toc303286106"/>
      <w:bookmarkStart w:id="2962" w:name="_Toc339961989"/>
      <w:bookmarkStart w:id="2963" w:name="_Toc339962510"/>
      <w:bookmarkStart w:id="2964" w:name="_Toc340138648"/>
      <w:bookmarkStart w:id="2965" w:name="_Toc340138926"/>
      <w:bookmarkStart w:id="2966" w:name="_Toc340139198"/>
      <w:bookmarkStart w:id="2967" w:name="_Toc340143819"/>
      <w:bookmarkStart w:id="2968" w:name="_Toc340144076"/>
      <w:bookmarkStart w:id="2969" w:name="_Toc4140374"/>
      <w:r w:rsidRPr="00EE678B">
        <w:t>Print Bingo Board Statistics</w:t>
      </w:r>
      <w:bookmarkEnd w:id="2958"/>
      <w:bookmarkEnd w:id="2959"/>
      <w:bookmarkEnd w:id="2960"/>
      <w:bookmarkEnd w:id="2961"/>
      <w:bookmarkEnd w:id="2962"/>
      <w:bookmarkEnd w:id="2963"/>
      <w:bookmarkEnd w:id="2964"/>
      <w:bookmarkEnd w:id="2965"/>
      <w:bookmarkEnd w:id="2966"/>
      <w:bookmarkEnd w:id="2967"/>
      <w:bookmarkEnd w:id="2968"/>
      <w:bookmarkEnd w:id="2969"/>
      <w:r w:rsidRPr="00EE678B">
        <w:fldChar w:fldCharType="begin"/>
      </w:r>
      <w:r w:rsidRPr="00EE678B">
        <w:instrText>XE "Print Bingo Board Statistics"</w:instrText>
      </w:r>
      <w:r w:rsidRPr="00EE678B">
        <w:fldChar w:fldCharType="end"/>
      </w:r>
    </w:p>
    <w:p w:rsidR="006D16E8" w:rsidRPr="00EE678B" w:rsidRDefault="006D16E8" w:rsidP="00FC7A1D">
      <w:pPr>
        <w:pStyle w:val="Manual-optionname"/>
      </w:pPr>
      <w:r w:rsidRPr="00EE678B">
        <w:t>[PSO BINGO REPORT PRINT]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A report is generated covering a date range that can be sorted by single division or all divisions. Date ranges in the future are not allowed. The start date must be a date that precedes the end date.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Bingo Board Report includes totals on number of patients, waiting time, and average waiting time.</w:t>
      </w:r>
    </w:p>
    <w:p w:rsidR="006D16E8" w:rsidRPr="00EE678B" w:rsidRDefault="006D16E8" w:rsidP="006D16E8">
      <w:pPr>
        <w:rPr>
          <w:color w:val="000000"/>
          <w:szCs w:val="20"/>
        </w:rPr>
      </w:pPr>
    </w:p>
    <w:p w:rsidR="006D16E8" w:rsidRPr="00EE678B" w:rsidRDefault="006D16E8" w:rsidP="007A1309">
      <w:pPr>
        <w:pStyle w:val="Heading3"/>
      </w:pPr>
      <w:bookmarkStart w:id="2970" w:name="_Toc280701188"/>
      <w:bookmarkStart w:id="2971" w:name="_Toc299044359"/>
      <w:bookmarkStart w:id="2972" w:name="_Toc280853528"/>
      <w:bookmarkStart w:id="2973" w:name="_Toc303286107"/>
      <w:bookmarkStart w:id="2974" w:name="_Toc339961990"/>
      <w:bookmarkStart w:id="2975" w:name="_Toc339962511"/>
      <w:bookmarkStart w:id="2976" w:name="_Toc340138649"/>
      <w:bookmarkStart w:id="2977" w:name="_Toc340138927"/>
      <w:bookmarkStart w:id="2978" w:name="_Toc340139199"/>
      <w:bookmarkStart w:id="2979" w:name="_Toc340143820"/>
      <w:bookmarkStart w:id="2980" w:name="_Toc340144077"/>
      <w:bookmarkStart w:id="2981" w:name="_Toc4140375"/>
      <w:r w:rsidRPr="00EE678B">
        <w:t>Print Bingo Board Wait Time</w:t>
      </w:r>
      <w:bookmarkEnd w:id="2970"/>
      <w:bookmarkEnd w:id="2971"/>
      <w:bookmarkEnd w:id="2972"/>
      <w:bookmarkEnd w:id="2973"/>
      <w:bookmarkEnd w:id="2974"/>
      <w:bookmarkEnd w:id="2975"/>
      <w:bookmarkEnd w:id="2976"/>
      <w:bookmarkEnd w:id="2977"/>
      <w:bookmarkEnd w:id="2978"/>
      <w:bookmarkEnd w:id="2979"/>
      <w:bookmarkEnd w:id="2980"/>
      <w:bookmarkEnd w:id="2981"/>
      <w:r w:rsidRPr="00EE678B">
        <w:fldChar w:fldCharType="begin"/>
      </w:r>
      <w:r w:rsidRPr="00EE678B">
        <w:instrText>XE "Print Bingo Board Wait Time"</w:instrText>
      </w:r>
      <w:r w:rsidRPr="00EE678B">
        <w:fldChar w:fldCharType="end"/>
      </w:r>
    </w:p>
    <w:p w:rsidR="006D16E8" w:rsidRPr="00EE678B" w:rsidRDefault="006D16E8" w:rsidP="00FC7A1D">
      <w:pPr>
        <w:pStyle w:val="Manual-optionname"/>
      </w:pPr>
      <w:r w:rsidRPr="00EE678B">
        <w:t>[PSO BINGO REPORT WAIT TIME]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allows printing of a report that sorts the entries in the PATIENT NOTIFICATION (Rx READY) file by Display Group, then Wait Time. This report can be used to keep track of the bingo board activity for a given day. To keep a permanent record of this activity, this report can be printed each day, preferably at the end of the day. The following are definitions of the items found on this report.</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1718"/>
        <w:gridCol w:w="7524"/>
      </w:tblGrid>
      <w:tr w:rsidR="006D16E8" w:rsidRPr="00EE678B" w:rsidTr="007104F8">
        <w:trPr>
          <w:tblHeader/>
        </w:trPr>
        <w:tc>
          <w:tcPr>
            <w:tcW w:w="1728" w:type="dxa"/>
            <w:shd w:val="clear" w:color="auto" w:fill="E6E6E6"/>
          </w:tcPr>
          <w:p w:rsidR="006D16E8" w:rsidRPr="00EE678B" w:rsidRDefault="006D16E8" w:rsidP="007104F8">
            <w:pPr>
              <w:rPr>
                <w:color w:val="000000"/>
                <w:szCs w:val="20"/>
              </w:rPr>
            </w:pPr>
            <w:r w:rsidRPr="00EE678B">
              <w:rPr>
                <w:rFonts w:ascii="Arial" w:hAnsi="Arial" w:cs="Arial"/>
                <w:b/>
                <w:color w:val="000000"/>
              </w:rPr>
              <w:t>Field</w:t>
            </w:r>
          </w:p>
        </w:tc>
        <w:tc>
          <w:tcPr>
            <w:tcW w:w="7632" w:type="dxa"/>
            <w:shd w:val="clear" w:color="auto" w:fill="E6E6E6"/>
          </w:tcPr>
          <w:p w:rsidR="006D16E8" w:rsidRPr="00EE678B" w:rsidRDefault="006D16E8" w:rsidP="007104F8">
            <w:pPr>
              <w:rPr>
                <w:color w:val="000000"/>
                <w:szCs w:val="20"/>
              </w:rPr>
            </w:pPr>
            <w:r w:rsidRPr="00EE678B">
              <w:rPr>
                <w:rFonts w:ascii="Arial" w:hAnsi="Arial" w:cs="Arial"/>
                <w:b/>
                <w:color w:val="000000"/>
              </w:rPr>
              <w:t>Description</w:t>
            </w:r>
          </w:p>
        </w:tc>
      </w:tr>
      <w:tr w:rsidR="006D16E8" w:rsidRPr="00EE678B" w:rsidTr="007104F8">
        <w:tc>
          <w:tcPr>
            <w:tcW w:w="1728" w:type="dxa"/>
          </w:tcPr>
          <w:p w:rsidR="006D16E8" w:rsidRPr="00EE678B" w:rsidRDefault="006D16E8" w:rsidP="007104F8">
            <w:pPr>
              <w:rPr>
                <w:color w:val="000000"/>
                <w:szCs w:val="20"/>
              </w:rPr>
            </w:pPr>
            <w:r w:rsidRPr="00EE678B">
              <w:rPr>
                <w:color w:val="000000"/>
              </w:rPr>
              <w:t>Name</w:t>
            </w:r>
          </w:p>
        </w:tc>
        <w:tc>
          <w:tcPr>
            <w:tcW w:w="7632" w:type="dxa"/>
          </w:tcPr>
          <w:p w:rsidR="006D16E8" w:rsidRPr="00EE678B" w:rsidRDefault="006D16E8" w:rsidP="007104F8">
            <w:pPr>
              <w:rPr>
                <w:color w:val="000000"/>
                <w:szCs w:val="20"/>
              </w:rPr>
            </w:pPr>
            <w:r w:rsidRPr="00EE678B">
              <w:rPr>
                <w:color w:val="000000"/>
              </w:rPr>
              <w:t>The name of the patient. For a patient with multiple entries, his/her name is printed only once.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Time In</w:t>
            </w:r>
          </w:p>
        </w:tc>
        <w:tc>
          <w:tcPr>
            <w:tcW w:w="7632" w:type="dxa"/>
          </w:tcPr>
          <w:p w:rsidR="006D16E8" w:rsidRPr="00EE678B" w:rsidRDefault="006D16E8" w:rsidP="007104F8">
            <w:pPr>
              <w:rPr>
                <w:color w:val="000000"/>
                <w:szCs w:val="20"/>
              </w:rPr>
            </w:pPr>
            <w:r w:rsidRPr="00EE678B">
              <w:rPr>
                <w:color w:val="000000"/>
              </w:rPr>
              <w:t>The time that the patient's name was entered in the computer.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Time Out</w:t>
            </w:r>
          </w:p>
        </w:tc>
        <w:tc>
          <w:tcPr>
            <w:tcW w:w="7632" w:type="dxa"/>
          </w:tcPr>
          <w:p w:rsidR="006D16E8" w:rsidRPr="00EE678B" w:rsidRDefault="006D16E8" w:rsidP="007104F8">
            <w:pPr>
              <w:rPr>
                <w:color w:val="000000"/>
                <w:szCs w:val="20"/>
              </w:rPr>
            </w:pPr>
            <w:r w:rsidRPr="00EE678B">
              <w:rPr>
                <w:color w:val="000000"/>
              </w:rPr>
              <w:t>The time that the patient's name was entered on the bingo board monitor.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Rx#</w:t>
            </w:r>
          </w:p>
        </w:tc>
        <w:tc>
          <w:tcPr>
            <w:tcW w:w="7632" w:type="dxa"/>
          </w:tcPr>
          <w:p w:rsidR="006D16E8" w:rsidRPr="00EE678B" w:rsidRDefault="006D16E8" w:rsidP="007104F8">
            <w:pPr>
              <w:rPr>
                <w:color w:val="000000"/>
                <w:szCs w:val="20"/>
              </w:rPr>
            </w:pPr>
            <w:r w:rsidRPr="00EE678B">
              <w:rPr>
                <w:color w:val="000000"/>
              </w:rPr>
              <w:t>The prescription number.</w:t>
            </w:r>
          </w:p>
        </w:tc>
      </w:tr>
      <w:tr w:rsidR="006D16E8" w:rsidRPr="00EE678B" w:rsidTr="007104F8">
        <w:tc>
          <w:tcPr>
            <w:tcW w:w="1728" w:type="dxa"/>
          </w:tcPr>
          <w:p w:rsidR="006D16E8" w:rsidRPr="00EE678B" w:rsidRDefault="006D16E8" w:rsidP="007104F8">
            <w:pPr>
              <w:rPr>
                <w:color w:val="000000"/>
                <w:szCs w:val="20"/>
              </w:rPr>
            </w:pPr>
            <w:r w:rsidRPr="00EE678B">
              <w:rPr>
                <w:color w:val="000000"/>
              </w:rPr>
              <w:t>Wait Time</w:t>
            </w:r>
          </w:p>
        </w:tc>
        <w:tc>
          <w:tcPr>
            <w:tcW w:w="7632" w:type="dxa"/>
          </w:tcPr>
          <w:p w:rsidR="006D16E8" w:rsidRPr="00EE678B" w:rsidRDefault="006D16E8" w:rsidP="007104F8">
            <w:pPr>
              <w:rPr>
                <w:color w:val="000000"/>
                <w:szCs w:val="20"/>
              </w:rPr>
            </w:pPr>
            <w:r w:rsidRPr="00EE678B">
              <w:rPr>
                <w:color w:val="000000"/>
              </w:rPr>
              <w:t>The amount of time it took to fill the prescription. It is the difference between Time In and Time Out. For orders with more than one prescription, the wait time is the same for each.</w:t>
            </w:r>
          </w:p>
        </w:tc>
      </w:tr>
      <w:tr w:rsidR="006D16E8" w:rsidRPr="00EE678B" w:rsidTr="007104F8">
        <w:tc>
          <w:tcPr>
            <w:tcW w:w="1728" w:type="dxa"/>
          </w:tcPr>
          <w:p w:rsidR="006D16E8" w:rsidRPr="00EE678B" w:rsidRDefault="006D16E8" w:rsidP="007104F8">
            <w:pPr>
              <w:rPr>
                <w:color w:val="000000"/>
                <w:szCs w:val="20"/>
              </w:rPr>
            </w:pPr>
            <w:r w:rsidRPr="00EE678B">
              <w:rPr>
                <w:color w:val="000000"/>
              </w:rPr>
              <w:t>Display</w:t>
            </w:r>
          </w:p>
        </w:tc>
        <w:tc>
          <w:tcPr>
            <w:tcW w:w="7632" w:type="dxa"/>
          </w:tcPr>
          <w:p w:rsidR="006D16E8" w:rsidRPr="00EE678B" w:rsidRDefault="006D16E8" w:rsidP="007104F8">
            <w:pPr>
              <w:rPr>
                <w:color w:val="000000"/>
                <w:szCs w:val="20"/>
              </w:rPr>
            </w:pPr>
            <w:r w:rsidRPr="00EE678B">
              <w:rPr>
                <w:color w:val="000000"/>
              </w:rPr>
              <w:t>The Display Group that the entries were entered under. Multiple site hospitals may have multiple display groups set up to coincide with each site.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Total</w:t>
            </w:r>
          </w:p>
        </w:tc>
        <w:tc>
          <w:tcPr>
            <w:tcW w:w="7632" w:type="dxa"/>
          </w:tcPr>
          <w:p w:rsidR="006D16E8" w:rsidRPr="00EE678B" w:rsidRDefault="006D16E8" w:rsidP="007104F8">
            <w:pPr>
              <w:rPr>
                <w:color w:val="000000"/>
                <w:szCs w:val="20"/>
              </w:rPr>
            </w:pPr>
            <w:r w:rsidRPr="00EE678B">
              <w:rPr>
                <w:color w:val="000000"/>
              </w:rPr>
              <w:t>A summation of all the Wait Times in the PATIENT NOTIFICATION (Rx READY) file. It includes the wait time of the patients with multiple entries. For example, if it took 3 minutes to fill each of the three prescriptions for OPPATIENT23,ONE, the Total function sums up the Wait Time as though it took 9 minutes.</w:t>
            </w:r>
          </w:p>
        </w:tc>
      </w:tr>
      <w:tr w:rsidR="006D16E8" w:rsidRPr="00EE678B" w:rsidTr="007104F8">
        <w:tc>
          <w:tcPr>
            <w:tcW w:w="1728" w:type="dxa"/>
          </w:tcPr>
          <w:p w:rsidR="006D16E8" w:rsidRPr="00EE678B" w:rsidRDefault="006D16E8" w:rsidP="007104F8">
            <w:pPr>
              <w:rPr>
                <w:color w:val="000000"/>
                <w:szCs w:val="20"/>
              </w:rPr>
            </w:pPr>
            <w:r w:rsidRPr="00EE678B">
              <w:rPr>
                <w:color w:val="000000"/>
              </w:rPr>
              <w:t>Count</w:t>
            </w:r>
          </w:p>
        </w:tc>
        <w:tc>
          <w:tcPr>
            <w:tcW w:w="7632" w:type="dxa"/>
          </w:tcPr>
          <w:p w:rsidR="006D16E8" w:rsidRPr="00EE678B" w:rsidRDefault="006D16E8" w:rsidP="007104F8">
            <w:pPr>
              <w:rPr>
                <w:color w:val="000000"/>
                <w:szCs w:val="20"/>
              </w:rPr>
            </w:pPr>
            <w:r w:rsidRPr="00EE678B">
              <w:rPr>
                <w:color w:val="000000"/>
              </w:rPr>
              <w:t>The number of Wait Time entries. It counts the number of wait time entries for each prescription, not each patient.</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Mean</w:t>
            </w:r>
          </w:p>
        </w:tc>
        <w:tc>
          <w:tcPr>
            <w:tcW w:w="7632" w:type="dxa"/>
          </w:tcPr>
          <w:p w:rsidR="006D16E8" w:rsidRPr="00EE678B" w:rsidRDefault="006D16E8" w:rsidP="007104F8">
            <w:pPr>
              <w:rPr>
                <w:color w:val="000000"/>
                <w:szCs w:val="20"/>
              </w:rPr>
            </w:pPr>
            <w:r w:rsidRPr="00EE678B">
              <w:rPr>
                <w:color w:val="000000"/>
              </w:rPr>
              <w:t>The average or middle value of the Wait Time range of values.</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Minimum</w:t>
            </w:r>
          </w:p>
        </w:tc>
        <w:tc>
          <w:tcPr>
            <w:tcW w:w="7632" w:type="dxa"/>
          </w:tcPr>
          <w:p w:rsidR="006D16E8" w:rsidRPr="00EE678B" w:rsidRDefault="006D16E8" w:rsidP="007104F8">
            <w:pPr>
              <w:rPr>
                <w:color w:val="000000"/>
                <w:szCs w:val="20"/>
              </w:rPr>
            </w:pPr>
            <w:r w:rsidRPr="00EE678B">
              <w:rPr>
                <w:color w:val="000000"/>
              </w:rPr>
              <w:t>The least Wait Time value in the range.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Maximum</w:t>
            </w:r>
          </w:p>
        </w:tc>
        <w:tc>
          <w:tcPr>
            <w:tcW w:w="7632" w:type="dxa"/>
          </w:tcPr>
          <w:p w:rsidR="006D16E8" w:rsidRPr="00EE678B" w:rsidRDefault="006D16E8" w:rsidP="007104F8">
            <w:pPr>
              <w:rPr>
                <w:color w:val="000000"/>
                <w:szCs w:val="20"/>
              </w:rPr>
            </w:pPr>
            <w:r w:rsidRPr="00EE678B">
              <w:rPr>
                <w:color w:val="000000"/>
              </w:rPr>
              <w:t>The greatest Wait Time value in the range.</w:t>
            </w:r>
          </w:p>
        </w:tc>
      </w:tr>
      <w:tr w:rsidR="006D16E8" w:rsidRPr="00EE678B" w:rsidTr="007104F8">
        <w:tc>
          <w:tcPr>
            <w:tcW w:w="1728" w:type="dxa"/>
          </w:tcPr>
          <w:p w:rsidR="006D16E8" w:rsidRPr="00EE678B" w:rsidRDefault="006D16E8" w:rsidP="007104F8">
            <w:pPr>
              <w:rPr>
                <w:color w:val="000000"/>
                <w:szCs w:val="20"/>
              </w:rPr>
            </w:pPr>
            <w:r w:rsidRPr="00EE678B">
              <w:rPr>
                <w:color w:val="000000"/>
              </w:rPr>
              <w:t>Dev. (Deviation)</w:t>
            </w:r>
          </w:p>
        </w:tc>
        <w:tc>
          <w:tcPr>
            <w:tcW w:w="7632" w:type="dxa"/>
          </w:tcPr>
          <w:p w:rsidR="006D16E8" w:rsidRPr="00EE678B" w:rsidRDefault="006D16E8" w:rsidP="007104F8">
            <w:pPr>
              <w:rPr>
                <w:color w:val="000000"/>
                <w:szCs w:val="20"/>
              </w:rPr>
            </w:pPr>
            <w:r w:rsidRPr="00EE678B">
              <w:rPr>
                <w:color w:val="000000"/>
              </w:rPr>
              <w:t>A relative number that signifies the overall departure from the average.</w:t>
            </w: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Data may be lost if this report is not printed each day, because many sites purge the PATIENT NOTIFICATION (Rx READY) file each morning.</w:t>
      </w:r>
    </w:p>
    <w:p w:rsidR="006D16E8" w:rsidRPr="00EE678B" w:rsidRDefault="006D16E8" w:rsidP="006D16E8">
      <w:pPr>
        <w:rPr>
          <w:color w:val="000000"/>
          <w:szCs w:val="20"/>
        </w:rPr>
      </w:pPr>
    </w:p>
    <w:p w:rsidR="006D16E8" w:rsidRPr="00EE678B" w:rsidRDefault="006D16E8" w:rsidP="009A678F">
      <w:pPr>
        <w:pStyle w:val="ExampleHeading"/>
      </w:pPr>
      <w:r w:rsidRPr="00EE678B">
        <w:t>Example: Print Bingo Board Wait Time</w:t>
      </w:r>
    </w:p>
    <w:p w:rsidR="006D16E8" w:rsidRPr="00EE678B" w:rsidRDefault="006D16E8" w:rsidP="003D2407">
      <w:pPr>
        <w:pStyle w:val="ScreenCapture"/>
      </w:pPr>
      <w:r w:rsidRPr="00EE678B">
        <w:t xml:space="preserve">Select Bingo Board Option: </w:t>
      </w:r>
      <w:r w:rsidRPr="00EE678B">
        <w:rPr>
          <w:b/>
          <w:bCs/>
        </w:rPr>
        <w:t xml:space="preserve">BM </w:t>
      </w:r>
      <w:r w:rsidRPr="00EE678B">
        <w:t xml:space="preserve"> Bingo Board Manager</w:t>
      </w:r>
    </w:p>
    <w:p w:rsidR="006D16E8" w:rsidRPr="00EE678B" w:rsidRDefault="006D16E8" w:rsidP="003D2407">
      <w:pPr>
        <w:pStyle w:val="ScreenCapture"/>
      </w:pPr>
    </w:p>
    <w:p w:rsidR="006D16E8" w:rsidRPr="00EE678B" w:rsidRDefault="006D16E8" w:rsidP="003D2407">
      <w:pPr>
        <w:pStyle w:val="ScreenCapture"/>
      </w:pPr>
      <w:r w:rsidRPr="00EE678B">
        <w:t xml:space="preserve">                  BINGO BOARD CONTROL PANEL</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Select Bingo Board Manager Option: </w:t>
      </w:r>
      <w:r w:rsidRPr="00EE678B">
        <w:rPr>
          <w:b/>
          <w:bCs/>
        </w:rPr>
        <w:t>PRINT</w:t>
      </w:r>
    </w:p>
    <w:p w:rsidR="006D16E8" w:rsidRPr="00EE678B" w:rsidRDefault="006D16E8" w:rsidP="003D2407">
      <w:pPr>
        <w:pStyle w:val="ScreenCapture"/>
      </w:pPr>
      <w:r w:rsidRPr="00EE678B">
        <w:t xml:space="preserve">    1    Print Bingo Board Statistics     </w:t>
      </w:r>
    </w:p>
    <w:p w:rsidR="006D16E8" w:rsidRPr="00EE678B" w:rsidRDefault="006D16E8" w:rsidP="003D2407">
      <w:pPr>
        <w:pStyle w:val="ScreenCapture"/>
      </w:pPr>
      <w:r w:rsidRPr="00EE678B">
        <w:t xml:space="preserve">    2    Print Bingo Board Wait Time      </w:t>
      </w:r>
    </w:p>
    <w:p w:rsidR="006D16E8" w:rsidRPr="00EE678B" w:rsidRDefault="006D16E8" w:rsidP="003D2407">
      <w:pPr>
        <w:pStyle w:val="ScreenCapture"/>
      </w:pPr>
      <w:r w:rsidRPr="00EE678B">
        <w:t xml:space="preserve">CHOOSE 1-2: </w:t>
      </w:r>
      <w:r w:rsidRPr="00EE678B">
        <w:rPr>
          <w:b/>
          <w:bCs/>
        </w:rPr>
        <w:t>2</w:t>
      </w:r>
      <w:r w:rsidRPr="00EE678B">
        <w:t xml:space="preserve">  Print Bingo Board Wait Time</w:t>
      </w:r>
    </w:p>
    <w:p w:rsidR="006D16E8" w:rsidRPr="00EE678B" w:rsidRDefault="006D16E8" w:rsidP="003D2407">
      <w:pPr>
        <w:pStyle w:val="ScreenCapture"/>
        <w:rPr>
          <w:shd w:val="clear" w:color="auto" w:fill="FFFFFF"/>
        </w:rPr>
      </w:pPr>
      <w:r w:rsidRPr="00EE678B">
        <w:t xml:space="preserve">DEVICE: </w:t>
      </w:r>
      <w:r w:rsidRPr="00EE678B">
        <w:rPr>
          <w:b/>
          <w:i/>
          <w:shd w:val="clear" w:color="auto" w:fill="FFFFFF"/>
        </w:rPr>
        <w:t>[Select Print Device]</w:t>
      </w:r>
    </w:p>
    <w:p w:rsidR="006D16E8" w:rsidRPr="00EE678B" w:rsidRDefault="006D16E8" w:rsidP="003D2407">
      <w:pPr>
        <w:pStyle w:val="ScreenCapture"/>
      </w:pPr>
      <w:r w:rsidRPr="00EE678B">
        <w:tab/>
        <w:t>report follows</w:t>
      </w:r>
      <w:r w:rsidRPr="00EE678B">
        <w:tab/>
      </w:r>
    </w:p>
    <w:p w:rsidR="006D16E8" w:rsidRPr="00EE678B" w:rsidRDefault="006D16E8" w:rsidP="003D2407">
      <w:pPr>
        <w:pStyle w:val="ScreenCapture"/>
      </w:pPr>
      <w:r w:rsidRPr="00EE678B">
        <w:t>BINGO BOARD WAIT TIME PRINTOUT                MAY 21,1997  15:34    PAGE 1</w:t>
      </w:r>
    </w:p>
    <w:p w:rsidR="006D16E8" w:rsidRPr="00EE678B" w:rsidRDefault="006D16E8" w:rsidP="003D2407">
      <w:pPr>
        <w:pStyle w:val="ScreenCapture"/>
      </w:pPr>
      <w:r w:rsidRPr="00EE678B">
        <w:t xml:space="preserve">                               TIME      TIME                         WAIT</w:t>
      </w:r>
    </w:p>
    <w:p w:rsidR="006D16E8" w:rsidRPr="00EE678B" w:rsidRDefault="006D16E8" w:rsidP="003D2407">
      <w:pPr>
        <w:pStyle w:val="ScreenCapture"/>
      </w:pPr>
      <w:r w:rsidRPr="00EE678B">
        <w:t>NAME                             IN       OUT         Rx#             TIME</w:t>
      </w:r>
    </w:p>
    <w:p w:rsidR="006D16E8" w:rsidRPr="00EE678B" w:rsidRDefault="006D16E8" w:rsidP="003D2407">
      <w:pPr>
        <w:pStyle w:val="ScreenCapture"/>
      </w:pPr>
      <w:r w:rsidRPr="00EE678B">
        <w:t>--------------------------------------------------------------------------</w:t>
      </w:r>
    </w:p>
    <w:p w:rsidR="006D16E8" w:rsidRPr="00EE678B" w:rsidRDefault="006D16E8" w:rsidP="003D2407">
      <w:pPr>
        <w:pStyle w:val="ScreenCapture"/>
      </w:pPr>
    </w:p>
    <w:p w:rsidR="006D16E8" w:rsidRPr="00EE678B" w:rsidRDefault="006D16E8" w:rsidP="003D2407">
      <w:pPr>
        <w:pStyle w:val="ScreenCapture"/>
      </w:pPr>
      <w:r w:rsidRPr="00EE678B">
        <w:t xml:space="preserve">        DISPLAY: WAITING ROOM</w:t>
      </w:r>
    </w:p>
    <w:p w:rsidR="006D16E8" w:rsidRPr="00EE678B" w:rsidRDefault="006D16E8" w:rsidP="003D2407">
      <w:pPr>
        <w:pStyle w:val="ScreenCapture"/>
      </w:pPr>
      <w:r w:rsidRPr="00EE678B">
        <w:t>OPPATIENT30,ONE                1503      1504         2004342            1</w:t>
      </w:r>
    </w:p>
    <w:p w:rsidR="006D16E8" w:rsidRPr="00EE678B" w:rsidRDefault="006D16E8" w:rsidP="003D2407">
      <w:pPr>
        <w:pStyle w:val="ScreenCapture"/>
      </w:pPr>
      <w:r w:rsidRPr="00EE678B">
        <w:t xml:space="preserve">                               1503      1504         2004343            1</w:t>
      </w:r>
    </w:p>
    <w:p w:rsidR="006D16E8" w:rsidRPr="00EE678B" w:rsidRDefault="006D16E8" w:rsidP="003D2407">
      <w:pPr>
        <w:pStyle w:val="ScreenCapture"/>
      </w:pPr>
      <w:r w:rsidRPr="00EE678B">
        <w:t xml:space="preserve">                               1503      1504         2004345            1</w:t>
      </w:r>
    </w:p>
    <w:p w:rsidR="006D16E8" w:rsidRPr="00EE678B" w:rsidRDefault="006D16E8" w:rsidP="003D2407">
      <w:pPr>
        <w:pStyle w:val="ScreenCapture"/>
      </w:pPr>
      <w:r w:rsidRPr="00EE678B">
        <w:t xml:space="preserve">                               1509      1512         2004346            3</w:t>
      </w:r>
    </w:p>
    <w:p w:rsidR="006D16E8" w:rsidRPr="00EE678B" w:rsidRDefault="006D16E8" w:rsidP="003D2407">
      <w:pPr>
        <w:pStyle w:val="ScreenCapture"/>
      </w:pPr>
      <w:r w:rsidRPr="00EE678B">
        <w:t>OPPATIENT14,ONE                1509      1512         2004350            3</w:t>
      </w:r>
    </w:p>
    <w:p w:rsidR="006D16E8" w:rsidRPr="00EE678B" w:rsidRDefault="006D16E8" w:rsidP="003D2407">
      <w:pPr>
        <w:pStyle w:val="ScreenCapture"/>
      </w:pPr>
      <w:r w:rsidRPr="00EE678B">
        <w:t xml:space="preserve">                               1509      1512         2004354            3</w:t>
      </w:r>
    </w:p>
    <w:p w:rsidR="006D16E8" w:rsidRPr="00EE678B" w:rsidRDefault="006D16E8" w:rsidP="003D2407">
      <w:pPr>
        <w:pStyle w:val="ScreenCapture"/>
      </w:pPr>
      <w:r w:rsidRPr="00EE678B">
        <w:t>OPPATIENT5,ONE                 1509      1512         2002744            3</w:t>
      </w:r>
    </w:p>
    <w:p w:rsidR="006D16E8" w:rsidRPr="00EE678B" w:rsidRDefault="006D16E8" w:rsidP="003D2407">
      <w:pPr>
        <w:pStyle w:val="ScreenCapture"/>
      </w:pPr>
      <w:r w:rsidRPr="00EE678B">
        <w:t xml:space="preserve">                               1509      1512         2006376            3</w:t>
      </w:r>
    </w:p>
    <w:p w:rsidR="006D16E8" w:rsidRPr="00EE678B" w:rsidRDefault="006D16E8" w:rsidP="003D2407">
      <w:pPr>
        <w:pStyle w:val="ScreenCapture"/>
      </w:pPr>
      <w:r w:rsidRPr="00EE678B">
        <w:t xml:space="preserve">                               1509      1512         2006377            3</w:t>
      </w:r>
    </w:p>
    <w:p w:rsidR="006D16E8" w:rsidRPr="00EE678B" w:rsidRDefault="006D16E8" w:rsidP="003D2407">
      <w:pPr>
        <w:pStyle w:val="ScreenCapture"/>
      </w:pPr>
      <w:r w:rsidRPr="00EE678B">
        <w:t>OPPATIENT19,ONE                1524      1527         2002403            3</w:t>
      </w:r>
    </w:p>
    <w:p w:rsidR="006D16E8" w:rsidRPr="00EE678B" w:rsidRDefault="006D16E8" w:rsidP="003D2407">
      <w:pPr>
        <w:pStyle w:val="ScreenCapture"/>
      </w:pPr>
      <w:r w:rsidRPr="00EE678B">
        <w:t xml:space="preserve">                               1524      1527         2006034            3</w:t>
      </w:r>
    </w:p>
    <w:p w:rsidR="006D16E8" w:rsidRPr="00EE678B" w:rsidRDefault="006D16E8" w:rsidP="003D2407">
      <w:pPr>
        <w:pStyle w:val="ScreenCapture"/>
      </w:pPr>
      <w:r w:rsidRPr="00EE678B">
        <w:t>OPPATIENT26,ONE                1524      1527         2002365            3</w:t>
      </w:r>
    </w:p>
    <w:p w:rsidR="006D16E8" w:rsidRPr="00EE678B" w:rsidRDefault="006D16E8" w:rsidP="003D2407">
      <w:pPr>
        <w:pStyle w:val="ScreenCapture"/>
      </w:pPr>
      <w:r w:rsidRPr="00EE678B">
        <w:t xml:space="preserve">                               1524      1527         2002573            3</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TOTAL                                                                   33</w:t>
      </w:r>
    </w:p>
    <w:p w:rsidR="006D16E8" w:rsidRPr="00EE678B" w:rsidRDefault="006D16E8" w:rsidP="003D2407">
      <w:pPr>
        <w:pStyle w:val="ScreenCapture"/>
      </w:pPr>
      <w:r w:rsidRPr="00EE678B">
        <w:t>COUNT                                                                   13</w:t>
      </w:r>
    </w:p>
    <w:p w:rsidR="006D16E8" w:rsidRPr="00EE678B" w:rsidRDefault="006D16E8" w:rsidP="003D2407">
      <w:pPr>
        <w:pStyle w:val="ScreenCapture"/>
      </w:pPr>
      <w:r w:rsidRPr="00EE678B">
        <w:t>MEAN                                                                     3</w:t>
      </w:r>
    </w:p>
    <w:p w:rsidR="006D16E8" w:rsidRPr="00EE678B" w:rsidRDefault="006D16E8" w:rsidP="003D2407">
      <w:pPr>
        <w:pStyle w:val="ScreenCapture"/>
      </w:pPr>
      <w:r w:rsidRPr="00EE678B">
        <w:t>MINIMUM                                                                  1</w:t>
      </w:r>
    </w:p>
    <w:p w:rsidR="006D16E8" w:rsidRPr="00EE678B" w:rsidRDefault="006D16E8" w:rsidP="003D2407">
      <w:pPr>
        <w:pStyle w:val="ScreenCapture"/>
      </w:pPr>
      <w:r w:rsidRPr="00EE678B">
        <w:t>MAXIMUM                                                                  3</w:t>
      </w:r>
    </w:p>
    <w:p w:rsidR="006D16E8" w:rsidRPr="00EE678B" w:rsidRDefault="006D16E8" w:rsidP="003D2407">
      <w:pPr>
        <w:pStyle w:val="ScreenCapture"/>
      </w:pPr>
      <w:r w:rsidRPr="00EE678B">
        <w:t>DEV.                                                                  1</w:t>
      </w:r>
    </w:p>
    <w:p w:rsidR="006D16E8" w:rsidRPr="00EE678B" w:rsidRDefault="006D16E8" w:rsidP="006D16E8"/>
    <w:p w:rsidR="006D16E8" w:rsidRPr="00EE678B" w:rsidRDefault="006D16E8" w:rsidP="007A1309">
      <w:pPr>
        <w:pStyle w:val="Heading3"/>
      </w:pPr>
      <w:bookmarkStart w:id="2982" w:name="_Toc280701189"/>
      <w:bookmarkStart w:id="2983" w:name="_Toc299044360"/>
      <w:bookmarkStart w:id="2984" w:name="_Toc280853529"/>
      <w:bookmarkStart w:id="2985" w:name="_Toc303286108"/>
      <w:bookmarkStart w:id="2986" w:name="_Toc339961991"/>
      <w:bookmarkStart w:id="2987" w:name="_Toc339962512"/>
      <w:bookmarkStart w:id="2988" w:name="_Toc340138650"/>
      <w:bookmarkStart w:id="2989" w:name="_Toc340138928"/>
      <w:bookmarkStart w:id="2990" w:name="_Toc340139200"/>
      <w:bookmarkStart w:id="2991" w:name="_Toc340143821"/>
      <w:bookmarkStart w:id="2992" w:name="_Toc340144078"/>
      <w:bookmarkStart w:id="2993" w:name="_Toc4140376"/>
      <w:r w:rsidRPr="00EE678B">
        <w:t>Purge Bingo Board Data</w:t>
      </w:r>
      <w:bookmarkEnd w:id="2982"/>
      <w:bookmarkEnd w:id="2983"/>
      <w:bookmarkEnd w:id="2984"/>
      <w:bookmarkEnd w:id="2985"/>
      <w:bookmarkEnd w:id="2986"/>
      <w:bookmarkEnd w:id="2987"/>
      <w:bookmarkEnd w:id="2988"/>
      <w:bookmarkEnd w:id="2989"/>
      <w:bookmarkEnd w:id="2990"/>
      <w:bookmarkEnd w:id="2991"/>
      <w:bookmarkEnd w:id="2992"/>
      <w:bookmarkEnd w:id="2993"/>
      <w:r w:rsidRPr="00EE678B">
        <w:fldChar w:fldCharType="begin"/>
      </w:r>
      <w:r w:rsidRPr="00EE678B">
        <w:instrText>XE "Purge Bingo Board Data"</w:instrText>
      </w:r>
      <w:r w:rsidRPr="00EE678B">
        <w:fldChar w:fldCharType="end"/>
      </w:r>
    </w:p>
    <w:p w:rsidR="006D16E8" w:rsidRPr="00EE678B" w:rsidRDefault="006D16E8" w:rsidP="00FC7A1D">
      <w:pPr>
        <w:pStyle w:val="Manual-optionname"/>
      </w:pPr>
      <w:r w:rsidRPr="00EE678B">
        <w:t>[PSO BINGO PURGE]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With this option, the user can delete all entries from the PATIENT NOTIFICATION (Rx READY) file.</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7"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It is recommended that data be purged each day. However, if data is not purged, it will not affect the accuracy of the bingo board statistics.</w:t>
      </w:r>
    </w:p>
    <w:p w:rsidR="006D16E8" w:rsidRPr="00EE678B" w:rsidRDefault="006D16E8" w:rsidP="006D16E8">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1C34C2">
        <w:tc>
          <w:tcPr>
            <w:tcW w:w="990" w:type="dxa"/>
            <w:shd w:val="clear" w:color="auto" w:fill="auto"/>
            <w:vAlign w:val="center"/>
          </w:tcPr>
          <w:p w:rsidR="00BB49DA" w:rsidRPr="00EE678B" w:rsidRDefault="00583040" w:rsidP="001C34C2">
            <w:pPr>
              <w:jc w:val="center"/>
              <w:rPr>
                <w:color w:val="000000"/>
              </w:rPr>
            </w:pPr>
            <w:r>
              <w:rPr>
                <w:noProof/>
              </w:rPr>
              <w:drawing>
                <wp:inline distT="0" distB="0" distL="0" distR="0">
                  <wp:extent cx="411480" cy="411480"/>
                  <wp:effectExtent l="0" t="0" r="0" b="0"/>
                  <wp:docPr id="28" name="Picture 28"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au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jc w:val="center"/>
              <w:rPr>
                <w:color w:val="000000"/>
              </w:rPr>
            </w:pPr>
            <w:r w:rsidRPr="00EE678B">
              <w:rPr>
                <w:b/>
                <w:color w:val="000000"/>
              </w:rPr>
              <w:t>***Important***</w:t>
            </w:r>
          </w:p>
          <w:p w:rsidR="00BB49DA" w:rsidRPr="00EE678B" w:rsidRDefault="00BB49DA" w:rsidP="00385164">
            <w:pPr>
              <w:spacing w:before="120" w:after="120"/>
              <w:jc w:val="center"/>
              <w:rPr>
                <w:color w:val="000000"/>
              </w:rPr>
            </w:pPr>
            <w:r w:rsidRPr="00EE678B">
              <w:rPr>
                <w:color w:val="000000"/>
                <w:szCs w:val="20"/>
              </w:rPr>
              <w:t>If this option is used before the end of the workday, all data will be lost except the statistical data on those prescriptions already picked up</w:t>
            </w:r>
            <w:r w:rsidRPr="00EE678B">
              <w:rPr>
                <w:color w:val="000000"/>
              </w:rPr>
              <w:t>.</w:t>
            </w:r>
          </w:p>
        </w:tc>
      </w:tr>
    </w:tbl>
    <w:p w:rsidR="00BB49DA" w:rsidRPr="00EE678B" w:rsidRDefault="00BB49DA" w:rsidP="006D16E8">
      <w:pPr>
        <w:rPr>
          <w:color w:val="000000"/>
          <w:szCs w:val="20"/>
        </w:rPr>
      </w:pPr>
    </w:p>
    <w:p w:rsidR="006D16E8" w:rsidRPr="00EE678B" w:rsidRDefault="006D16E8" w:rsidP="007A1309">
      <w:pPr>
        <w:pStyle w:val="Heading3"/>
      </w:pPr>
      <w:bookmarkStart w:id="2994" w:name="_Toc280701190"/>
      <w:bookmarkStart w:id="2995" w:name="_Toc299044361"/>
      <w:bookmarkStart w:id="2996" w:name="_Toc280853530"/>
      <w:bookmarkStart w:id="2997" w:name="_Toc303286109"/>
      <w:bookmarkStart w:id="2998" w:name="_Toc339961992"/>
      <w:bookmarkStart w:id="2999" w:name="_Toc339962513"/>
      <w:bookmarkStart w:id="3000" w:name="_Toc340138651"/>
      <w:bookmarkStart w:id="3001" w:name="_Toc340138929"/>
      <w:bookmarkStart w:id="3002" w:name="_Toc340139201"/>
      <w:bookmarkStart w:id="3003" w:name="_Toc340143822"/>
      <w:bookmarkStart w:id="3004" w:name="_Toc340144079"/>
      <w:bookmarkStart w:id="3005" w:name="_Toc4140377"/>
      <w:r w:rsidRPr="00EE678B">
        <w:t>Start Bingo Board Display</w:t>
      </w:r>
      <w:bookmarkEnd w:id="2994"/>
      <w:bookmarkEnd w:id="2995"/>
      <w:bookmarkEnd w:id="2996"/>
      <w:bookmarkEnd w:id="2997"/>
      <w:bookmarkEnd w:id="2998"/>
      <w:bookmarkEnd w:id="2999"/>
      <w:bookmarkEnd w:id="3000"/>
      <w:bookmarkEnd w:id="3001"/>
      <w:bookmarkEnd w:id="3002"/>
      <w:bookmarkEnd w:id="3003"/>
      <w:bookmarkEnd w:id="3004"/>
      <w:bookmarkEnd w:id="3005"/>
      <w:r w:rsidRPr="00EE678B">
        <w:fldChar w:fldCharType="begin"/>
      </w:r>
      <w:r w:rsidRPr="00EE678B">
        <w:instrText>XE "Start Bingo Board Display"</w:instrText>
      </w:r>
      <w:r w:rsidRPr="00EE678B">
        <w:fldChar w:fldCharType="end"/>
      </w:r>
    </w:p>
    <w:p w:rsidR="006D16E8" w:rsidRPr="00EE678B" w:rsidRDefault="006D16E8" w:rsidP="00FC7A1D">
      <w:pPr>
        <w:pStyle w:val="Manual-optionname"/>
      </w:pPr>
      <w:r w:rsidRPr="00EE678B">
        <w:t>[PSO BINGO START]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start the bingo board display. If there are no prescription entries yet, the message typed in the GROUP DISPLAY will cycle. When the entries begin, the message will be displayed and held for a period of time, then pages of numbers or names will be displayed until all the names have been shown. Then the cycle starts over.</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terminal that executes the option may or may not be the display terminal.</w:t>
      </w:r>
    </w:p>
    <w:p w:rsidR="006D16E8" w:rsidRPr="00EE678B" w:rsidRDefault="006D16E8" w:rsidP="006D16E8">
      <w:pPr>
        <w:rPr>
          <w:color w:val="000000"/>
          <w:szCs w:val="20"/>
        </w:rPr>
      </w:pPr>
    </w:p>
    <w:p w:rsidR="006D16E8" w:rsidRPr="00EE678B" w:rsidRDefault="006D16E8" w:rsidP="007A1309">
      <w:pPr>
        <w:pStyle w:val="Heading3"/>
      </w:pPr>
      <w:bookmarkStart w:id="3006" w:name="_Toc280701191"/>
      <w:bookmarkStart w:id="3007" w:name="_Toc299044362"/>
      <w:bookmarkStart w:id="3008" w:name="_Toc280853531"/>
      <w:bookmarkStart w:id="3009" w:name="_Toc303286110"/>
      <w:bookmarkStart w:id="3010" w:name="_Toc339961993"/>
      <w:bookmarkStart w:id="3011" w:name="_Toc339962514"/>
      <w:bookmarkStart w:id="3012" w:name="_Toc340138652"/>
      <w:bookmarkStart w:id="3013" w:name="_Toc340138930"/>
      <w:bookmarkStart w:id="3014" w:name="_Toc340139202"/>
      <w:bookmarkStart w:id="3015" w:name="_Toc340143823"/>
      <w:bookmarkStart w:id="3016" w:name="_Toc340144080"/>
      <w:bookmarkStart w:id="3017" w:name="_Toc4140378"/>
      <w:r w:rsidRPr="00EE678B">
        <w:t>Stop Bingo Board Display</w:t>
      </w:r>
      <w:bookmarkEnd w:id="3006"/>
      <w:bookmarkEnd w:id="3007"/>
      <w:bookmarkEnd w:id="3008"/>
      <w:bookmarkEnd w:id="3009"/>
      <w:bookmarkEnd w:id="3010"/>
      <w:bookmarkEnd w:id="3011"/>
      <w:bookmarkEnd w:id="3012"/>
      <w:bookmarkEnd w:id="3013"/>
      <w:bookmarkEnd w:id="3014"/>
      <w:bookmarkEnd w:id="3015"/>
      <w:bookmarkEnd w:id="3016"/>
      <w:bookmarkEnd w:id="3017"/>
      <w:r w:rsidRPr="00EE678B">
        <w:fldChar w:fldCharType="begin"/>
      </w:r>
      <w:r w:rsidRPr="00EE678B">
        <w:instrText>XE "Stop Bingo Board Display"</w:instrText>
      </w:r>
      <w:r w:rsidRPr="00EE678B">
        <w:fldChar w:fldCharType="end"/>
      </w:r>
    </w:p>
    <w:p w:rsidR="006D16E8" w:rsidRPr="00EE678B" w:rsidRDefault="006D16E8" w:rsidP="00FC7A1D">
      <w:pPr>
        <w:pStyle w:val="Manual-optionname"/>
      </w:pPr>
      <w:r w:rsidRPr="00EE678B">
        <w:t>[PSO BINGO STOP]</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stop the bingo board display. The bingo board can be stopped and started as often as desired. It must be stopped if any changes are made to the display group currently being used. This option can be accessed from any terminal.</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When the display is stopped and “Yes” answered to the purge prompt, a second prompt appears and allows all of the display groups or a specific display group to be selected for purging.</w:t>
      </w:r>
    </w:p>
    <w:p w:rsidR="006D16E8" w:rsidRPr="00EE678B" w:rsidRDefault="006D16E8" w:rsidP="004E0305">
      <w:pPr>
        <w:pStyle w:val="Heading2"/>
      </w:pPr>
      <w:bookmarkStart w:id="3018" w:name="_Toc520273384"/>
      <w:bookmarkStart w:id="3019" w:name="_Toc520299176"/>
      <w:bookmarkStart w:id="3020" w:name="_Toc520304643"/>
      <w:bookmarkStart w:id="3021" w:name="_Toc32836911"/>
      <w:bookmarkStart w:id="3022" w:name="_Toc38424579"/>
      <w:bookmarkStart w:id="3023" w:name="_Toc50535272"/>
      <w:bookmarkStart w:id="3024" w:name="_Toc280701192"/>
      <w:bookmarkStart w:id="3025" w:name="_Toc299044363"/>
      <w:bookmarkStart w:id="3026" w:name="_Toc280853532"/>
      <w:bookmarkStart w:id="3027" w:name="_Toc303286111"/>
      <w:bookmarkStart w:id="3028" w:name="_Toc339961994"/>
      <w:bookmarkStart w:id="3029" w:name="_Toc339962515"/>
      <w:bookmarkStart w:id="3030" w:name="_Toc340138653"/>
      <w:bookmarkStart w:id="3031" w:name="_Toc340138931"/>
      <w:bookmarkStart w:id="3032" w:name="_Toc340139203"/>
      <w:bookmarkStart w:id="3033" w:name="_Toc340143824"/>
      <w:bookmarkStart w:id="3034" w:name="_Toc340144081"/>
      <w:bookmarkStart w:id="3035" w:name="_Toc4140379"/>
      <w:r w:rsidRPr="00EE678B">
        <w:t>Edit Data for a Patient in the Clozapine Program</w:t>
      </w:r>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r w:rsidRPr="00EE678B">
        <w:fldChar w:fldCharType="begin"/>
      </w:r>
      <w:r w:rsidRPr="00EE678B">
        <w:instrText>XE "Edit Data for a Patient in the Clozapine Program"</w:instrText>
      </w:r>
      <w:r w:rsidRPr="00EE678B">
        <w:fldChar w:fldCharType="end"/>
      </w:r>
    </w:p>
    <w:p w:rsidR="006D16E8" w:rsidRPr="00EE678B" w:rsidRDefault="006D16E8" w:rsidP="00FC7A1D">
      <w:pPr>
        <w:pStyle w:val="Manual-optionname"/>
      </w:pPr>
      <w:r w:rsidRPr="00EE678B">
        <w:t>[PSOL EDIT]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edit data for a patient who has already been enrolled in the Clozapine treatment program. It is typically used to re-register a patient whose treatment has been discontinued and who has rejoined the program.</w:t>
      </w:r>
    </w:p>
    <w:p w:rsidR="006D16E8" w:rsidRPr="00EE678B" w:rsidRDefault="006D16E8" w:rsidP="006D16E8">
      <w:pPr>
        <w:rPr>
          <w:color w:val="000000"/>
          <w:szCs w:val="20"/>
        </w:rPr>
      </w:pPr>
    </w:p>
    <w:p w:rsidR="006D16E8" w:rsidRPr="00EE678B" w:rsidRDefault="006D16E8" w:rsidP="006D16E8">
      <w:pPr>
        <w:rPr>
          <w:rFonts w:eastAsia="MS Mincho"/>
          <w:color w:val="000000"/>
          <w:szCs w:val="20"/>
        </w:rPr>
      </w:pPr>
      <w:r w:rsidRPr="00EE678B">
        <w:rPr>
          <w:rFonts w:eastAsia="MS Mincho"/>
          <w:color w:val="000000"/>
          <w:szCs w:val="20"/>
        </w:rPr>
        <w:t>There are two statuses, Pre-Treatment and Active Treatment, which can be selected. Two other statuses, Treatment on Hold and Discontinued, are set by the background job and require the patient to be re-registered.</w:t>
      </w:r>
    </w:p>
    <w:p w:rsidR="006D16E8" w:rsidRPr="00EE678B" w:rsidRDefault="006D16E8" w:rsidP="006D16E8">
      <w:pPr>
        <w:rPr>
          <w:rFonts w:eastAsia="MS Mincho"/>
          <w:color w:val="000000"/>
          <w:szCs w:val="20"/>
        </w:rPr>
      </w:pPr>
    </w:p>
    <w:p w:rsidR="006D16E8" w:rsidRPr="00EE678B" w:rsidRDefault="006D16E8" w:rsidP="006D16E8">
      <w:pPr>
        <w:rPr>
          <w:rFonts w:eastAsia="MS Mincho"/>
          <w:color w:val="000000"/>
          <w:szCs w:val="20"/>
        </w:rPr>
      </w:pPr>
      <w:r w:rsidRPr="00EE678B">
        <w:rPr>
          <w:rFonts w:eastAsia="MS Mincho"/>
          <w:color w:val="000000"/>
          <w:szCs w:val="20"/>
        </w:rPr>
        <w:t>The Pre-Treatment status is for a patient registered but never receiving a prescription. If after four weeks (28 days prior to the start date listed for the data collection) the patient does not receive a prescription, the patient status is changed to Discontinued by the background job and the patient must be re-registered.</w:t>
      </w:r>
    </w:p>
    <w:p w:rsidR="006D16E8" w:rsidRPr="00EE678B" w:rsidRDefault="006D16E8" w:rsidP="006D16E8">
      <w:pPr>
        <w:tabs>
          <w:tab w:val="left" w:pos="720"/>
          <w:tab w:val="left" w:pos="1440"/>
          <w:tab w:val="left" w:pos="2160"/>
          <w:tab w:val="left" w:pos="2880"/>
          <w:tab w:val="left" w:pos="4680"/>
        </w:tabs>
        <w:rPr>
          <w:rFonts w:eastAsia="MS Mincho" w:cs="Courier New"/>
          <w:szCs w:val="20"/>
        </w:rPr>
      </w:pPr>
    </w:p>
    <w:p w:rsidR="006D16E8" w:rsidRPr="00EE678B" w:rsidRDefault="006D16E8" w:rsidP="006D16E8">
      <w:pPr>
        <w:rPr>
          <w:color w:val="000000"/>
          <w:szCs w:val="20"/>
        </w:rPr>
      </w:pPr>
      <w:r w:rsidRPr="00EE678B">
        <w:rPr>
          <w:color w:val="000000"/>
          <w:szCs w:val="20"/>
        </w:rPr>
        <w:t>The Active status is for a patient that has had a prescription within the last 7 or 14 days. If the most recent prescription is over 14 days old, the patient status is changed to Treatment on Hold by the background job and the patient must be re-registered.</w:t>
      </w:r>
    </w:p>
    <w:p w:rsidR="006D16E8" w:rsidRPr="00EE678B" w:rsidRDefault="006D16E8" w:rsidP="006D16E8">
      <w:pPr>
        <w:rPr>
          <w:color w:val="000000"/>
          <w:szCs w:val="20"/>
        </w:rPr>
      </w:pPr>
    </w:p>
    <w:p w:rsidR="006D16E8" w:rsidRPr="00EE678B" w:rsidRDefault="00583040" w:rsidP="007104F8">
      <w:pPr>
        <w:ind w:left="720" w:hanging="720"/>
        <w:rPr>
          <w:color w:val="000000"/>
          <w:szCs w:val="20"/>
        </w:rPr>
      </w:pPr>
      <w:r>
        <w:rPr>
          <w:noProof/>
        </w:rPr>
        <w:drawing>
          <wp:inline distT="0" distB="0" distL="0" distR="0">
            <wp:extent cx="464820" cy="373380"/>
            <wp:effectExtent l="0" t="0" r="0" b="0"/>
            <wp:docPr id="29"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Sex, race, and ZIP Code should be registered for each patient through Medical Administration Service (MAS) or the Business Management Office.</w:t>
      </w:r>
    </w:p>
    <w:p w:rsidR="006D16E8" w:rsidRPr="00EE678B" w:rsidRDefault="006D16E8" w:rsidP="004E0305">
      <w:pPr>
        <w:pStyle w:val="Heading2"/>
      </w:pPr>
      <w:bookmarkStart w:id="3036" w:name="_Toc520273385"/>
      <w:bookmarkStart w:id="3037" w:name="_Toc520299177"/>
      <w:bookmarkStart w:id="3038" w:name="_Toc520304644"/>
      <w:bookmarkStart w:id="3039" w:name="_Toc32836912"/>
      <w:bookmarkStart w:id="3040" w:name="_Toc38424580"/>
      <w:bookmarkStart w:id="3041" w:name="_Toc50535273"/>
      <w:bookmarkStart w:id="3042" w:name="_Toc280701193"/>
      <w:bookmarkStart w:id="3043" w:name="_Toc299044364"/>
      <w:bookmarkStart w:id="3044" w:name="_Toc280853533"/>
      <w:bookmarkStart w:id="3045" w:name="_Toc303286112"/>
      <w:bookmarkStart w:id="3046" w:name="_Toc339961995"/>
      <w:bookmarkStart w:id="3047" w:name="_Toc339962516"/>
      <w:bookmarkStart w:id="3048" w:name="_Toc340138654"/>
      <w:bookmarkStart w:id="3049" w:name="_Toc340138932"/>
      <w:bookmarkStart w:id="3050" w:name="_Toc340139204"/>
      <w:bookmarkStart w:id="3051" w:name="_Toc340143825"/>
      <w:bookmarkStart w:id="3052" w:name="_Toc340144082"/>
      <w:bookmarkStart w:id="3053" w:name="_Toc4140380"/>
      <w:r w:rsidRPr="00EE678B">
        <w:t>Enter/Edit Clinic Sort Groups</w:t>
      </w:r>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r w:rsidRPr="00EE678B">
        <w:fldChar w:fldCharType="begin"/>
      </w:r>
      <w:r w:rsidRPr="00EE678B">
        <w:instrText>XE "Enter/Edit Clinic Sort Groups"</w:instrText>
      </w:r>
      <w:r w:rsidRPr="00EE678B">
        <w:fldChar w:fldCharType="end"/>
      </w:r>
    </w:p>
    <w:p w:rsidR="006D16E8" w:rsidRPr="00EE678B" w:rsidRDefault="006D16E8" w:rsidP="00FC7A1D">
      <w:pPr>
        <w:pStyle w:val="Manual-optionname"/>
      </w:pPr>
      <w:r w:rsidRPr="00EE678B">
        <w:t>[PSO SETUP CLINIC GROUPS]</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enables a group of clinics to be identified that will print together for the action/informational profiles.</w:t>
      </w:r>
    </w:p>
    <w:p w:rsidR="006D16E8" w:rsidRPr="00EE678B" w:rsidRDefault="006D16E8" w:rsidP="006D16E8">
      <w:pPr>
        <w:rPr>
          <w:color w:val="000000"/>
          <w:szCs w:val="20"/>
        </w:rPr>
      </w:pPr>
    </w:p>
    <w:p w:rsidR="006D16E8" w:rsidRPr="00EE678B" w:rsidRDefault="006D16E8" w:rsidP="009A678F">
      <w:pPr>
        <w:pStyle w:val="ExampleHeading"/>
      </w:pPr>
      <w:r w:rsidRPr="00EE678B">
        <w:t>Example: Enter Clinic Sort Group</w:t>
      </w:r>
    </w:p>
    <w:p w:rsidR="006D16E8" w:rsidRPr="00EE678B" w:rsidRDefault="006D16E8" w:rsidP="003D2407">
      <w:pPr>
        <w:pStyle w:val="ScreenCapture"/>
      </w:pPr>
      <w:r w:rsidRPr="00EE678B">
        <w:t xml:space="preserve">Select Maintenance (Outpatient Pharmacy) Option: </w:t>
      </w:r>
      <w:r w:rsidRPr="00EE678B">
        <w:rPr>
          <w:b/>
          <w:bCs/>
        </w:rPr>
        <w:t>ENT</w:t>
      </w:r>
    </w:p>
    <w:p w:rsidR="006D16E8" w:rsidRPr="00EE678B" w:rsidRDefault="006D16E8" w:rsidP="003D2407">
      <w:pPr>
        <w:pStyle w:val="ScreenCapture"/>
      </w:pPr>
      <w:r w:rsidRPr="00EE678B">
        <w:t xml:space="preserve">    1    Enter/Edit Clinic Sort Groups    </w:t>
      </w:r>
    </w:p>
    <w:p w:rsidR="006D16E8" w:rsidRPr="00EE678B" w:rsidRDefault="006D16E8" w:rsidP="003D2407">
      <w:pPr>
        <w:pStyle w:val="ScreenCapture"/>
      </w:pPr>
      <w:r w:rsidRPr="00EE678B">
        <w:t xml:space="preserve">    2    Enter/Edit Local Drug Interaction</w:t>
      </w:r>
    </w:p>
    <w:p w:rsidR="006D16E8" w:rsidRPr="00EE678B" w:rsidRDefault="006D16E8" w:rsidP="003D2407">
      <w:pPr>
        <w:pStyle w:val="ScreenCapture"/>
      </w:pPr>
      <w:r w:rsidRPr="00EE678B">
        <w:t xml:space="preserve">CHOOSE 1-2: </w:t>
      </w:r>
      <w:r w:rsidRPr="00EE678B">
        <w:rPr>
          <w:b/>
          <w:bCs/>
        </w:rPr>
        <w:t>1</w:t>
      </w:r>
      <w:r w:rsidRPr="00EE678B">
        <w:t xml:space="preserve">  Enter/Edit Clinic Sort Groups</w:t>
      </w:r>
    </w:p>
    <w:p w:rsidR="006D16E8" w:rsidRPr="00EE678B" w:rsidRDefault="006D16E8" w:rsidP="003D2407">
      <w:pPr>
        <w:pStyle w:val="ScreenCapture"/>
      </w:pPr>
    </w:p>
    <w:p w:rsidR="006D16E8" w:rsidRPr="00EE678B" w:rsidRDefault="006D16E8" w:rsidP="003D2407">
      <w:pPr>
        <w:pStyle w:val="ScreenCapture"/>
      </w:pPr>
      <w:r w:rsidRPr="00EE678B">
        <w:t xml:space="preserve">Select Clinic Sort Group: </w:t>
      </w:r>
      <w:r w:rsidRPr="00EE678B">
        <w:rPr>
          <w:b/>
          <w:bCs/>
        </w:rPr>
        <w:t>?</w:t>
      </w:r>
    </w:p>
    <w:p w:rsidR="006D16E8" w:rsidRPr="00EE678B" w:rsidRDefault="006D16E8" w:rsidP="003D2407">
      <w:pPr>
        <w:pStyle w:val="ScreenCapture"/>
      </w:pPr>
      <w:r w:rsidRPr="00EE678B">
        <w:t xml:space="preserve"> Answer with OUTPATIENT CLINIC SORT GROUP NAME</w:t>
      </w:r>
    </w:p>
    <w:p w:rsidR="006D16E8" w:rsidRPr="00EE678B" w:rsidRDefault="006D16E8" w:rsidP="003D2407">
      <w:pPr>
        <w:pStyle w:val="ScreenCapture"/>
      </w:pPr>
      <w:r w:rsidRPr="00EE678B">
        <w:t>Choose from:</w:t>
      </w:r>
    </w:p>
    <w:p w:rsidR="006D16E8" w:rsidRPr="00EE678B" w:rsidRDefault="006D16E8" w:rsidP="003D2407">
      <w:pPr>
        <w:pStyle w:val="ScreenCapture"/>
      </w:pPr>
      <w:r w:rsidRPr="00EE678B">
        <w:t xml:space="preserve">   CLINIC 1</w:t>
      </w:r>
    </w:p>
    <w:p w:rsidR="006D16E8" w:rsidRPr="00EE678B" w:rsidRDefault="006D16E8" w:rsidP="003D2407">
      <w:pPr>
        <w:pStyle w:val="ScreenCapture"/>
      </w:pPr>
      <w:r w:rsidRPr="00EE678B">
        <w:t xml:space="preserve">   Clinic 2</w:t>
      </w:r>
    </w:p>
    <w:p w:rsidR="006D16E8" w:rsidRPr="00EE678B" w:rsidRDefault="006D16E8" w:rsidP="003D2407">
      <w:pPr>
        <w:pStyle w:val="ScreenCapture"/>
      </w:pPr>
      <w:r w:rsidRPr="00EE678B">
        <w:t xml:space="preserve">     You may enter a new OUTPATIENT CLINIC SORT GROUP, if you wish</w:t>
      </w:r>
    </w:p>
    <w:p w:rsidR="006D16E8" w:rsidRPr="00EE678B" w:rsidRDefault="006D16E8" w:rsidP="003D2407">
      <w:pPr>
        <w:pStyle w:val="ScreenCapture"/>
      </w:pPr>
      <w:r w:rsidRPr="00EE678B">
        <w:t xml:space="preserve">     Answer must be 3-30 characters in length.</w:t>
      </w:r>
    </w:p>
    <w:p w:rsidR="006D16E8" w:rsidRPr="00EE678B" w:rsidRDefault="006D16E8" w:rsidP="003D2407">
      <w:pPr>
        <w:pStyle w:val="ScreenCapture"/>
        <w:rPr>
          <w:b/>
          <w:bCs/>
          <w:u w:val="single"/>
        </w:rPr>
      </w:pPr>
      <w:r w:rsidRPr="00EE678B">
        <w:t xml:space="preserve">Select Clinic Sort Group: </w:t>
      </w:r>
      <w:r w:rsidRPr="00EE678B">
        <w:rPr>
          <w:b/>
          <w:bCs/>
        </w:rPr>
        <w:t>CLINIC 3</w:t>
      </w:r>
    </w:p>
    <w:p w:rsidR="006D16E8" w:rsidRPr="00EE678B" w:rsidRDefault="006D16E8" w:rsidP="003D2407">
      <w:pPr>
        <w:pStyle w:val="ScreenCapture"/>
      </w:pPr>
      <w:r w:rsidRPr="00EE678B">
        <w:t xml:space="preserve">  Are you adding 'CLINIC 3' as</w:t>
      </w:r>
    </w:p>
    <w:p w:rsidR="006D16E8" w:rsidRPr="00EE678B" w:rsidRDefault="006D16E8" w:rsidP="003D2407">
      <w:pPr>
        <w:pStyle w:val="ScreenCapture"/>
      </w:pPr>
      <w:r w:rsidRPr="00EE678B">
        <w:t xml:space="preserve">    a new OUTPATIENT CLINIC SORT GROUP (the 6TH)? </w:t>
      </w:r>
      <w:r w:rsidRPr="00EE678B">
        <w:rPr>
          <w:b/>
          <w:bCs/>
        </w:rPr>
        <w:t>Y</w:t>
      </w:r>
      <w:r w:rsidRPr="00EE678B">
        <w:t xml:space="preserve"> (Yes)</w:t>
      </w:r>
    </w:p>
    <w:p w:rsidR="006D16E8" w:rsidRPr="00EE678B" w:rsidRDefault="006D16E8" w:rsidP="003D2407">
      <w:pPr>
        <w:pStyle w:val="ScreenCapture"/>
      </w:pPr>
      <w:r w:rsidRPr="00EE678B">
        <w:t xml:space="preserve">NAME: Clinic 1// </w:t>
      </w:r>
      <w:r w:rsidRPr="00EE678B">
        <w:rPr>
          <w:b/>
        </w:rPr>
        <w:t>&lt;Enter&gt;</w:t>
      </w:r>
    </w:p>
    <w:p w:rsidR="006D16E8" w:rsidRPr="00EE678B" w:rsidRDefault="006D16E8" w:rsidP="003D2407">
      <w:pPr>
        <w:pStyle w:val="ScreenCapture"/>
        <w:rPr>
          <w:b/>
          <w:bCs/>
          <w:u w:val="single"/>
        </w:rPr>
      </w:pPr>
      <w:r w:rsidRPr="00EE678B">
        <w:t xml:space="preserve">Select SORT GROUPS: </w:t>
      </w:r>
      <w:r w:rsidRPr="00EE678B">
        <w:rPr>
          <w:b/>
          <w:bCs/>
        </w:rPr>
        <w:t>?</w:t>
      </w:r>
    </w:p>
    <w:p w:rsidR="006D16E8" w:rsidRPr="00EE678B" w:rsidRDefault="006D16E8" w:rsidP="003D2407">
      <w:pPr>
        <w:pStyle w:val="ScreenCapture"/>
      </w:pPr>
      <w:r w:rsidRPr="00EE678B">
        <w:t xml:space="preserve"> Answer with SORT GROUP SORT GROUPS</w:t>
      </w:r>
    </w:p>
    <w:p w:rsidR="006D16E8" w:rsidRPr="00EE678B" w:rsidRDefault="006D16E8" w:rsidP="003D2407">
      <w:pPr>
        <w:pStyle w:val="ScreenCapture"/>
      </w:pPr>
      <w:r w:rsidRPr="00EE678B">
        <w:t xml:space="preserve">     You may enter a new SORT GROUP, if you wish</w:t>
      </w:r>
    </w:p>
    <w:p w:rsidR="006D16E8" w:rsidRPr="00EE678B" w:rsidRDefault="006D16E8" w:rsidP="003D2407">
      <w:pPr>
        <w:pStyle w:val="ScreenCapture"/>
      </w:pPr>
      <w:r w:rsidRPr="00EE678B">
        <w:t xml:space="preserve">     Enter name of clinic to be included in the sort group.</w:t>
      </w:r>
    </w:p>
    <w:p w:rsidR="006D16E8" w:rsidRPr="00EE678B" w:rsidRDefault="006D16E8" w:rsidP="003D2407">
      <w:pPr>
        <w:pStyle w:val="ScreenCapture"/>
      </w:pPr>
      <w:r w:rsidRPr="00EE678B">
        <w:t xml:space="preserve"> Answer with HOSPITAL LOCATION NAME, or ABBREVIATION</w:t>
      </w:r>
    </w:p>
    <w:p w:rsidR="006D16E8" w:rsidRPr="00EE678B" w:rsidRDefault="006D16E8" w:rsidP="003D2407">
      <w:pPr>
        <w:pStyle w:val="ScreenCapture"/>
      </w:pPr>
      <w:r w:rsidRPr="00EE678B">
        <w:t xml:space="preserve"> Do you want the entire 122-Entry HOSPITAL LOCATION List? </w:t>
      </w:r>
      <w:r w:rsidRPr="00EE678B">
        <w:rPr>
          <w:b/>
          <w:bCs/>
        </w:rPr>
        <w:t>N</w:t>
      </w:r>
      <w:r w:rsidRPr="00EE678B">
        <w:t xml:space="preserve"> (No)</w:t>
      </w:r>
    </w:p>
    <w:p w:rsidR="006D16E8" w:rsidRPr="00EE678B" w:rsidRDefault="006D16E8" w:rsidP="003D2407">
      <w:pPr>
        <w:pStyle w:val="ScreenCapture"/>
      </w:pPr>
      <w:r w:rsidRPr="00EE678B">
        <w:t xml:space="preserve">Select SORT GROUPS: </w:t>
      </w:r>
      <w:r w:rsidRPr="00EE678B">
        <w:rPr>
          <w:b/>
          <w:bCs/>
        </w:rPr>
        <w:t>2 EAST</w:t>
      </w:r>
      <w:r w:rsidRPr="00EE678B">
        <w:t xml:space="preserve">      </w:t>
      </w:r>
    </w:p>
    <w:p w:rsidR="006D16E8" w:rsidRPr="00EE678B" w:rsidRDefault="006D16E8" w:rsidP="003D2407">
      <w:pPr>
        <w:pStyle w:val="ScreenCapture"/>
      </w:pPr>
      <w:r w:rsidRPr="00EE678B">
        <w:t xml:space="preserve">  Are you adding '2 EAST' as a new SORT GROUP (the 1ST for this OUTPATIENT CLINIC SORT GROUP)? </w:t>
      </w:r>
      <w:r w:rsidRPr="00EE678B">
        <w:rPr>
          <w:b/>
          <w:bCs/>
        </w:rPr>
        <w:t>Y</w:t>
      </w:r>
      <w:r w:rsidRPr="00EE678B">
        <w:t xml:space="preserve"> (Yes)</w:t>
      </w:r>
    </w:p>
    <w:p w:rsidR="006D16E8" w:rsidRPr="00EE678B" w:rsidRDefault="006D16E8" w:rsidP="003D2407">
      <w:pPr>
        <w:pStyle w:val="ScreenCapture"/>
      </w:pPr>
      <w:r w:rsidRPr="00EE678B">
        <w:t xml:space="preserve">Select SORT GROUPS: </w:t>
      </w:r>
      <w:r w:rsidRPr="00EE678B">
        <w:rPr>
          <w:b/>
        </w:rPr>
        <w:t>&lt;Enter&gt;</w:t>
      </w:r>
    </w:p>
    <w:p w:rsidR="006D16E8" w:rsidRPr="00EE678B" w:rsidRDefault="006D16E8" w:rsidP="004E0305">
      <w:pPr>
        <w:pStyle w:val="Heading2"/>
      </w:pPr>
      <w:bookmarkStart w:id="3054" w:name="_Toc520273386"/>
      <w:bookmarkStart w:id="3055" w:name="_Toc520299178"/>
      <w:bookmarkStart w:id="3056" w:name="_Toc520304645"/>
      <w:bookmarkStart w:id="3057" w:name="_Toc32836913"/>
      <w:bookmarkStart w:id="3058" w:name="_Toc38424581"/>
      <w:bookmarkStart w:id="3059" w:name="_Toc50535274"/>
      <w:bookmarkStart w:id="3060" w:name="_Toc280701194"/>
      <w:bookmarkStart w:id="3061" w:name="_Toc299044365"/>
      <w:bookmarkStart w:id="3062" w:name="_Toc280853534"/>
      <w:bookmarkStart w:id="3063" w:name="_Toc303286113"/>
      <w:bookmarkStart w:id="3064" w:name="_Toc339961996"/>
      <w:bookmarkStart w:id="3065" w:name="_Toc339962517"/>
      <w:bookmarkStart w:id="3066" w:name="_Toc340138655"/>
      <w:bookmarkStart w:id="3067" w:name="_Toc340138933"/>
      <w:bookmarkStart w:id="3068" w:name="_Toc340139205"/>
      <w:bookmarkStart w:id="3069" w:name="_Toc340143826"/>
      <w:bookmarkStart w:id="3070" w:name="_Toc340144083"/>
      <w:bookmarkStart w:id="3071" w:name="_Toc4140381"/>
      <w:r w:rsidRPr="00EE678B">
        <w:t>Initialize Rx Cost Statistics</w:t>
      </w:r>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r w:rsidRPr="00EE678B">
        <w:fldChar w:fldCharType="begin"/>
      </w:r>
      <w:r w:rsidRPr="00EE678B">
        <w:instrText>XE "Initialize Rx Cost Statistics"</w:instrText>
      </w:r>
      <w:r w:rsidRPr="00EE678B">
        <w:fldChar w:fldCharType="end"/>
      </w:r>
    </w:p>
    <w:p w:rsidR="006D16E8" w:rsidRPr="00EE678B" w:rsidRDefault="006D16E8" w:rsidP="00FC7A1D">
      <w:pPr>
        <w:pStyle w:val="Manual-optionname"/>
      </w:pPr>
      <w:r w:rsidRPr="00EE678B">
        <w:t>[PSO COSTINIT]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allows the manager to initialize the system to compile cost data for one day or a range of days automatically.</w:t>
      </w:r>
    </w:p>
    <w:p w:rsidR="006D16E8" w:rsidRPr="00EE678B" w:rsidRDefault="006D16E8" w:rsidP="006D16E8">
      <w:pPr>
        <w:rPr>
          <w:color w:val="000000"/>
          <w:szCs w:val="20"/>
        </w:rPr>
      </w:pPr>
    </w:p>
    <w:p w:rsidR="006D16E8" w:rsidRPr="00EE678B" w:rsidRDefault="00583040" w:rsidP="007104F8">
      <w:pPr>
        <w:ind w:left="720" w:hanging="720"/>
        <w:rPr>
          <w:rFonts w:eastAsia="MS Mincho"/>
          <w:color w:val="000000"/>
          <w:szCs w:val="20"/>
        </w:rPr>
      </w:pPr>
      <w:bookmarkStart w:id="3072" w:name="_Toc520273387"/>
      <w:r>
        <w:rPr>
          <w:noProof/>
        </w:rPr>
        <w:drawing>
          <wp:inline distT="0" distB="0" distL="0" distR="0">
            <wp:extent cx="464820" cy="373380"/>
            <wp:effectExtent l="0" t="0" r="0" b="0"/>
            <wp:docPr id="30"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rFonts w:eastAsia="MS Mincho"/>
          <w:b/>
          <w:color w:val="000000"/>
          <w:szCs w:val="20"/>
        </w:rPr>
        <w:t xml:space="preserve">Note: </w:t>
      </w:r>
      <w:r w:rsidR="006D16E8" w:rsidRPr="00EE678B">
        <w:rPr>
          <w:rFonts w:eastAsia="MS Mincho"/>
          <w:color w:val="000000"/>
          <w:szCs w:val="20"/>
        </w:rPr>
        <w:t>The default date is today plus 1 at 1:00 a.m. (T+1@01:00). The date on the screen represents either a default date/time if the option has never been queued, or the current date/time this option is queued to run.</w:t>
      </w:r>
    </w:p>
    <w:p w:rsidR="006D16E8" w:rsidRPr="00EE678B" w:rsidRDefault="006D16E8" w:rsidP="004E0305">
      <w:pPr>
        <w:pStyle w:val="Heading2"/>
      </w:pPr>
      <w:bookmarkStart w:id="3073" w:name="_Toc520299179"/>
      <w:bookmarkStart w:id="3074" w:name="_Toc520304646"/>
      <w:bookmarkStart w:id="3075" w:name="_Toc32836914"/>
      <w:bookmarkStart w:id="3076" w:name="_Toc38424582"/>
      <w:bookmarkStart w:id="3077" w:name="_Toc50535275"/>
      <w:bookmarkStart w:id="3078" w:name="_Toc280701195"/>
      <w:bookmarkStart w:id="3079" w:name="_Toc299044366"/>
      <w:bookmarkStart w:id="3080" w:name="_Toc280853535"/>
      <w:bookmarkStart w:id="3081" w:name="_Toc303286114"/>
      <w:bookmarkStart w:id="3082" w:name="_Toc339961997"/>
      <w:bookmarkStart w:id="3083" w:name="_Toc339962518"/>
      <w:bookmarkStart w:id="3084" w:name="_Toc340138656"/>
      <w:bookmarkStart w:id="3085" w:name="_Toc340138934"/>
      <w:bookmarkStart w:id="3086" w:name="_Toc340139206"/>
      <w:bookmarkStart w:id="3087" w:name="_Toc340143827"/>
      <w:bookmarkStart w:id="3088" w:name="_Toc340144084"/>
      <w:bookmarkStart w:id="3089" w:name="_Toc4140382"/>
      <w:r w:rsidRPr="00EE678B">
        <w:t>Edit Pharmacy Intervention</w:t>
      </w:r>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r w:rsidRPr="00EE678B">
        <w:fldChar w:fldCharType="begin"/>
      </w:r>
      <w:r w:rsidRPr="00EE678B">
        <w:instrText>XE "Edit Pharmacy Intervention"</w:instrText>
      </w:r>
      <w:r w:rsidRPr="00EE678B">
        <w:fldChar w:fldCharType="end"/>
      </w:r>
    </w:p>
    <w:p w:rsidR="006D16E8" w:rsidRPr="00EE678B" w:rsidRDefault="006D16E8" w:rsidP="00FC7A1D">
      <w:pPr>
        <w:pStyle w:val="Manual-optionname"/>
      </w:pPr>
      <w:r w:rsidRPr="00EE678B">
        <w:t>[PSO INTERVENTION EDIT]</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Use this option to edit an already existing entry in the APSP INTERVENTION file.</w:t>
      </w:r>
    </w:p>
    <w:p w:rsidR="006D16E8" w:rsidRPr="00EE678B" w:rsidRDefault="006D16E8" w:rsidP="004E0305">
      <w:pPr>
        <w:pStyle w:val="Heading2"/>
      </w:pPr>
      <w:bookmarkStart w:id="3090" w:name="_Toc520273388"/>
      <w:bookmarkStart w:id="3091" w:name="_Toc520299180"/>
      <w:bookmarkStart w:id="3092" w:name="_Toc520304647"/>
      <w:bookmarkStart w:id="3093" w:name="_Toc32836915"/>
      <w:bookmarkStart w:id="3094" w:name="_Toc38424583"/>
      <w:bookmarkStart w:id="3095" w:name="_Toc50535276"/>
      <w:bookmarkStart w:id="3096" w:name="_Toc280701196"/>
      <w:bookmarkStart w:id="3097" w:name="_Toc299044367"/>
      <w:bookmarkStart w:id="3098" w:name="_Toc280853536"/>
      <w:bookmarkStart w:id="3099" w:name="_Toc303286115"/>
      <w:bookmarkStart w:id="3100" w:name="_Toc339961998"/>
      <w:bookmarkStart w:id="3101" w:name="_Toc339962519"/>
      <w:bookmarkStart w:id="3102" w:name="_Toc340138657"/>
      <w:bookmarkStart w:id="3103" w:name="_Toc340138935"/>
      <w:bookmarkStart w:id="3104" w:name="_Toc340139207"/>
      <w:bookmarkStart w:id="3105" w:name="_Toc340143828"/>
      <w:bookmarkStart w:id="3106" w:name="_Toc340144085"/>
      <w:bookmarkStart w:id="3107" w:name="_Toc4140383"/>
      <w:r w:rsidRPr="00EE678B">
        <w:t>Delete Intervention</w:t>
      </w:r>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r w:rsidRPr="00EE678B">
        <w:fldChar w:fldCharType="begin"/>
      </w:r>
      <w:r w:rsidRPr="00EE678B">
        <w:instrText>XE "Delete Intervention"</w:instrText>
      </w:r>
      <w:r w:rsidRPr="00EE678B">
        <w:fldChar w:fldCharType="end"/>
      </w:r>
    </w:p>
    <w:p w:rsidR="006D16E8" w:rsidRPr="00EE678B" w:rsidRDefault="006D16E8" w:rsidP="00FC7A1D">
      <w:pPr>
        <w:pStyle w:val="Manual-optionname"/>
      </w:pPr>
      <w:r w:rsidRPr="00EE678B">
        <w:t>[PSO INTERVENTION DELETE]</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This option can be used to delete an intervention from the APSP INTERVENTION file. An intervention can be deleted only on the same day that it was entered.</w:t>
      </w:r>
    </w:p>
    <w:p w:rsidR="006D16E8" w:rsidRPr="00EE678B" w:rsidRDefault="006D16E8" w:rsidP="003D2407">
      <w:pPr>
        <w:pStyle w:val="Heading2"/>
      </w:pPr>
      <w:bookmarkStart w:id="3108" w:name="_Toc520273389"/>
      <w:bookmarkStart w:id="3109" w:name="_Toc520299181"/>
      <w:bookmarkStart w:id="3110" w:name="_Toc520304648"/>
      <w:bookmarkStart w:id="3111" w:name="_Toc32836916"/>
      <w:bookmarkStart w:id="3112" w:name="_Toc38424584"/>
      <w:bookmarkStart w:id="3113" w:name="_Toc50535277"/>
      <w:bookmarkStart w:id="3114" w:name="_Toc280701197"/>
      <w:bookmarkStart w:id="3115" w:name="_Toc299044368"/>
      <w:bookmarkStart w:id="3116" w:name="_Toc280853537"/>
      <w:bookmarkStart w:id="3117" w:name="_Toc303286116"/>
      <w:bookmarkStart w:id="3118" w:name="_Toc339961999"/>
      <w:bookmarkStart w:id="3119" w:name="_Toc339962520"/>
      <w:bookmarkStart w:id="3120" w:name="_Toc340138658"/>
      <w:bookmarkStart w:id="3121" w:name="_Toc340138936"/>
      <w:bookmarkStart w:id="3122" w:name="_Toc340139208"/>
      <w:bookmarkStart w:id="3123" w:name="_Toc340143829"/>
      <w:bookmarkStart w:id="3124" w:name="_Toc340144086"/>
      <w:bookmarkStart w:id="3125" w:name="_Toc4140384"/>
      <w:r w:rsidRPr="00EE678B">
        <w:t>Auto-delete from Suspense</w:t>
      </w:r>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r w:rsidRPr="00EE678B">
        <w:fldChar w:fldCharType="begin"/>
      </w:r>
      <w:r w:rsidRPr="00EE678B">
        <w:instrText>XE "Auto-delete from Suspense"</w:instrText>
      </w:r>
      <w:r w:rsidRPr="00EE678B">
        <w:fldChar w:fldCharType="end"/>
      </w:r>
      <w:r w:rsidRPr="00EE678B">
        <w:t xml:space="preserve"> </w:t>
      </w:r>
    </w:p>
    <w:p w:rsidR="006D16E8" w:rsidRPr="00EE678B" w:rsidRDefault="006D16E8" w:rsidP="00FC7A1D">
      <w:pPr>
        <w:pStyle w:val="Manual-optionname"/>
      </w:pPr>
      <w:r w:rsidRPr="00EE678B">
        <w:t>[PSO PNDEL]</w:t>
      </w:r>
    </w:p>
    <w:p w:rsidR="006D16E8" w:rsidRPr="00EE678B" w:rsidRDefault="006D16E8" w:rsidP="00FC7A1D">
      <w:pPr>
        <w:keepNext/>
        <w:rPr>
          <w:rFonts w:eastAsia="MS Mincho"/>
          <w:szCs w:val="20"/>
        </w:rPr>
      </w:pPr>
    </w:p>
    <w:p w:rsidR="006D16E8" w:rsidRPr="00EE678B" w:rsidRDefault="006D16E8" w:rsidP="008567DC">
      <w:pPr>
        <w:keepNext/>
        <w:keepLines/>
        <w:rPr>
          <w:color w:val="000000"/>
          <w:szCs w:val="20"/>
        </w:rPr>
      </w:pPr>
      <w:r w:rsidRPr="00EE678B">
        <w:rPr>
          <w:iCs/>
          <w:color w:val="000000"/>
          <w:szCs w:val="20"/>
        </w:rPr>
        <w:t xml:space="preserve">The </w:t>
      </w:r>
      <w:r w:rsidRPr="00EE678B">
        <w:rPr>
          <w:i/>
          <w:color w:val="000000"/>
          <w:szCs w:val="20"/>
        </w:rPr>
        <w:t>Auto-delete from Suspense</w:t>
      </w:r>
      <w:r w:rsidRPr="00EE678B">
        <w:rPr>
          <w:color w:val="000000"/>
          <w:szCs w:val="20"/>
        </w:rPr>
        <w:t xml:space="preserve"> option is the same option as the V. 6.0 </w:t>
      </w:r>
      <w:r w:rsidRPr="00EE678B">
        <w:rPr>
          <w:i/>
          <w:color w:val="000000"/>
          <w:szCs w:val="20"/>
        </w:rPr>
        <w:t>Delete from Suspense File</w:t>
      </w:r>
      <w:r w:rsidRPr="00EE678B">
        <w:rPr>
          <w:iCs/>
          <w:color w:val="000000"/>
          <w:szCs w:val="20"/>
        </w:rPr>
        <w:t xml:space="preserve"> option</w:t>
      </w:r>
      <w:r w:rsidRPr="00EE678B">
        <w:rPr>
          <w:color w:val="000000"/>
          <w:szCs w:val="20"/>
        </w:rPr>
        <w:t xml:space="preserve">. This option allows the user to delete from the file the records of all the prescriptions that have already been printed prior to the user specified number of days. This specified number of days must be set from 7 to 90 days at the “DAYS PRINTED RX STAYS IN 52.5” prompt in the </w:t>
      </w:r>
      <w:r w:rsidRPr="00EE678B">
        <w:rPr>
          <w:i/>
          <w:color w:val="000000"/>
          <w:szCs w:val="20"/>
        </w:rPr>
        <w:t>Site Parameter Enter/Edit</w:t>
      </w:r>
      <w:r w:rsidRPr="00EE678B">
        <w:rPr>
          <w:color w:val="000000"/>
          <w:szCs w:val="20"/>
        </w:rPr>
        <w:t xml:space="preserve"> option. The task is set to run every 7 days at the user specified time. The user may also re-queue or de-queue this task using this option. Once a prescription is deleted from suspense, it cannot be reset for reprinting. This option will delete based on the date the prescription was printed from suspense, not the original suspense date. The reason for using the print date is that one batch may print on a certain day with prescriptions with different original suspense dates. This job will therefore never delete only part of a printed batch.</w:t>
      </w:r>
    </w:p>
    <w:p w:rsidR="006D16E8" w:rsidRPr="00EE678B" w:rsidRDefault="006D16E8" w:rsidP="004E0305">
      <w:pPr>
        <w:pStyle w:val="Heading2"/>
      </w:pPr>
      <w:bookmarkStart w:id="3126" w:name="OLE_LINK123"/>
      <w:bookmarkStart w:id="3127" w:name="_Toc280701198"/>
      <w:bookmarkStart w:id="3128" w:name="_Toc299044369"/>
      <w:bookmarkStart w:id="3129" w:name="_Toc280853538"/>
      <w:bookmarkStart w:id="3130" w:name="_Toc303286117"/>
      <w:bookmarkStart w:id="3131" w:name="_Toc339962000"/>
      <w:bookmarkStart w:id="3132" w:name="_Toc339962521"/>
      <w:bookmarkStart w:id="3133" w:name="_Toc340138659"/>
      <w:bookmarkStart w:id="3134" w:name="_Toc340138937"/>
      <w:bookmarkStart w:id="3135" w:name="_Toc340139209"/>
      <w:bookmarkStart w:id="3136" w:name="_Toc340143830"/>
      <w:bookmarkStart w:id="3137" w:name="_Toc340144087"/>
      <w:bookmarkStart w:id="3138" w:name="_Toc4140385"/>
      <w:r w:rsidRPr="00EE678B">
        <w:t>Automate Internet Refill</w:t>
      </w:r>
      <w:bookmarkEnd w:id="3126"/>
      <w:bookmarkEnd w:id="3127"/>
      <w:bookmarkEnd w:id="3128"/>
      <w:bookmarkEnd w:id="3129"/>
      <w:bookmarkEnd w:id="3130"/>
      <w:bookmarkEnd w:id="3131"/>
      <w:bookmarkEnd w:id="3132"/>
      <w:bookmarkEnd w:id="3133"/>
      <w:bookmarkEnd w:id="3134"/>
      <w:bookmarkEnd w:id="3135"/>
      <w:bookmarkEnd w:id="3136"/>
      <w:bookmarkEnd w:id="3137"/>
      <w:bookmarkEnd w:id="3138"/>
    </w:p>
    <w:p w:rsidR="006D16E8" w:rsidRPr="00EE678B" w:rsidRDefault="006D16E8" w:rsidP="00FC7A1D">
      <w:pPr>
        <w:pStyle w:val="Manual-optionname"/>
      </w:pPr>
      <w:r w:rsidRPr="00EE678B">
        <w:t>[PSO AUTO REFILL INITIALIZE]</w:t>
      </w:r>
    </w:p>
    <w:p w:rsidR="006D16E8" w:rsidRPr="00EE678B" w:rsidRDefault="006D16E8" w:rsidP="00FC7A1D">
      <w:pPr>
        <w:keepNext/>
        <w:rPr>
          <w:rFonts w:eastAsia="MS Mincho"/>
          <w:szCs w:val="20"/>
        </w:rPr>
      </w:pPr>
    </w:p>
    <w:p w:rsidR="006D16E8" w:rsidRPr="00EE678B" w:rsidRDefault="006D16E8" w:rsidP="006D16E8">
      <w:pPr>
        <w:rPr>
          <w:color w:val="000000"/>
          <w:szCs w:val="24"/>
        </w:rPr>
      </w:pPr>
      <w:r w:rsidRPr="00EE678B">
        <w:rPr>
          <w:color w:val="000000"/>
          <w:szCs w:val="24"/>
        </w:rPr>
        <w:t>This option initializes a job that will automatically process the refill requests placed via the Internet.</w:t>
      </w:r>
    </w:p>
    <w:p w:rsidR="003D2407" w:rsidRPr="00EE678B" w:rsidRDefault="003D2407" w:rsidP="006D16E8">
      <w:pPr>
        <w:rPr>
          <w:color w:val="000000"/>
          <w:szCs w:val="24"/>
        </w:rPr>
      </w:pPr>
    </w:p>
    <w:p w:rsidR="006D16E8" w:rsidRPr="00EE678B" w:rsidRDefault="00583040" w:rsidP="007104F8">
      <w:pPr>
        <w:tabs>
          <w:tab w:val="left" w:pos="1260"/>
        </w:tabs>
        <w:rPr>
          <w:color w:val="000000"/>
          <w:szCs w:val="20"/>
        </w:rPr>
      </w:pPr>
      <w:r>
        <w:rPr>
          <w:noProof/>
        </w:rPr>
        <w:drawing>
          <wp:inline distT="0" distB="0" distL="0" distR="0">
            <wp:extent cx="525780" cy="213360"/>
            <wp:effectExtent l="0" t="0" r="0" b="0"/>
            <wp:docPr id="31"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7104F8" w:rsidRPr="00EE678B">
        <w:tab/>
      </w:r>
      <w:r w:rsidR="006D16E8" w:rsidRPr="00EE678B">
        <w:rPr>
          <w:color w:val="000000"/>
          <w:szCs w:val="20"/>
        </w:rPr>
        <w:t>This option requires the PSOAUTRF key.</w:t>
      </w:r>
    </w:p>
    <w:p w:rsidR="006D16E8" w:rsidRPr="00EE678B" w:rsidRDefault="006D16E8" w:rsidP="006D16E8">
      <w:pPr>
        <w:rPr>
          <w:color w:val="000000"/>
          <w:szCs w:val="20"/>
        </w:rPr>
      </w:pPr>
    </w:p>
    <w:p w:rsidR="006D16E8" w:rsidRPr="00EE678B" w:rsidRDefault="006D16E8" w:rsidP="006D16E8">
      <w:pPr>
        <w:rPr>
          <w:color w:val="000000"/>
          <w:szCs w:val="24"/>
        </w:rPr>
      </w:pPr>
      <w:r w:rsidRPr="00EE678B">
        <w:rPr>
          <w:color w:val="000000"/>
          <w:szCs w:val="24"/>
        </w:rPr>
        <w:t>The following warning is displayed if the user does not hold the key.</w:t>
      </w:r>
    </w:p>
    <w:p w:rsidR="006D16E8" w:rsidRPr="00EE678B" w:rsidRDefault="006D16E8" w:rsidP="006D16E8">
      <w:pPr>
        <w:rPr>
          <w:color w:val="000000"/>
          <w:szCs w:val="24"/>
        </w:rPr>
      </w:pPr>
    </w:p>
    <w:p w:rsidR="006D16E8" w:rsidRPr="00EE678B" w:rsidRDefault="006D16E8" w:rsidP="009A678F">
      <w:pPr>
        <w:pStyle w:val="ExampleHeading"/>
      </w:pPr>
      <w:r w:rsidRPr="00EE678B">
        <w:t>Example: Automate Internet Refills – no security key held</w:t>
      </w:r>
    </w:p>
    <w:p w:rsidR="006D16E8" w:rsidRPr="00EE678B" w:rsidRDefault="006D16E8" w:rsidP="003D2407">
      <w:pPr>
        <w:pStyle w:val="ScreenCapture"/>
      </w:pPr>
      <w:r w:rsidRPr="00EE678B">
        <w:t xml:space="preserve">Select Maintenance (Outpatient Pharmacy) Option: </w:t>
      </w:r>
      <w:r w:rsidRPr="00EE678B">
        <w:rPr>
          <w:b/>
        </w:rPr>
        <w:t>AUTOMATE</w:t>
      </w:r>
      <w:r w:rsidRPr="00EE678B">
        <w:t xml:space="preserve"> Internet Refill</w:t>
      </w:r>
    </w:p>
    <w:p w:rsidR="006D16E8" w:rsidRPr="00EE678B" w:rsidRDefault="006D16E8" w:rsidP="003D2407">
      <w:pPr>
        <w:pStyle w:val="ScreenCapture"/>
      </w:pPr>
      <w:r w:rsidRPr="00EE678B">
        <w:t>You must hold the PSOAUTRF key to run this option!</w:t>
      </w:r>
    </w:p>
    <w:p w:rsidR="006D16E8" w:rsidRPr="00EE678B" w:rsidRDefault="006D16E8" w:rsidP="006D16E8">
      <w:pPr>
        <w:rPr>
          <w:color w:val="000000"/>
        </w:rPr>
      </w:pPr>
    </w:p>
    <w:p w:rsidR="006D16E8" w:rsidRPr="00EE678B" w:rsidRDefault="006D16E8" w:rsidP="006D16E8">
      <w:pPr>
        <w:rPr>
          <w:szCs w:val="24"/>
        </w:rPr>
      </w:pPr>
      <w:r w:rsidRPr="00EE678B">
        <w:rPr>
          <w:szCs w:val="24"/>
        </w:rPr>
        <w:t xml:space="preserve">Internet refills are processed for all active divisions defined in the OUTPATIENT SITE file that have pending refill entries in the PRESCRIPTION REFILL REQUEST file. The </w:t>
      </w:r>
      <w:r w:rsidRPr="00EE678B">
        <w:rPr>
          <w:i/>
          <w:szCs w:val="24"/>
        </w:rPr>
        <w:t xml:space="preserve">Automate Internet Refill </w:t>
      </w:r>
      <w:r w:rsidRPr="00EE678B">
        <w:rPr>
          <w:szCs w:val="24"/>
        </w:rPr>
        <w:t xml:space="preserve">option uses the same criteria (prompting) that is used for the </w:t>
      </w:r>
      <w:r w:rsidRPr="00EE678B">
        <w:rPr>
          <w:i/>
          <w:szCs w:val="24"/>
        </w:rPr>
        <w:t>Process Internet Refill</w:t>
      </w:r>
      <w:r w:rsidRPr="00EE678B">
        <w:rPr>
          <w:szCs w:val="24"/>
        </w:rPr>
        <w:t xml:space="preserve"> option. However, instead of the user responding to the prompts, the criteria is automatically set up by the software as follows:</w:t>
      </w:r>
    </w:p>
    <w:p w:rsidR="006D16E8" w:rsidRPr="00EE678B" w:rsidRDefault="006D16E8" w:rsidP="006D16E8">
      <w:pPr>
        <w:rPr>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4618"/>
      </w:tblGrid>
      <w:tr w:rsidR="006D16E8" w:rsidRPr="00EE678B" w:rsidTr="007104F8">
        <w:trPr>
          <w:tblHeader/>
        </w:trPr>
        <w:tc>
          <w:tcPr>
            <w:tcW w:w="4680" w:type="dxa"/>
            <w:shd w:val="clear" w:color="auto" w:fill="E6E6E6"/>
          </w:tcPr>
          <w:p w:rsidR="006D16E8" w:rsidRPr="00EE678B" w:rsidRDefault="006D16E8" w:rsidP="006D235E">
            <w:pPr>
              <w:spacing w:before="40"/>
              <w:rPr>
                <w:rFonts w:ascii="Arial" w:hAnsi="Arial" w:cs="Arial"/>
                <w:b/>
                <w:sz w:val="20"/>
                <w:szCs w:val="20"/>
              </w:rPr>
            </w:pPr>
            <w:r w:rsidRPr="00EE678B">
              <w:rPr>
                <w:rFonts w:ascii="Arial" w:hAnsi="Arial" w:cs="Arial"/>
                <w:b/>
                <w:sz w:val="20"/>
                <w:szCs w:val="20"/>
              </w:rPr>
              <w:t>Prompt/Criteria</w:t>
            </w:r>
          </w:p>
        </w:tc>
        <w:tc>
          <w:tcPr>
            <w:tcW w:w="4680" w:type="dxa"/>
            <w:shd w:val="clear" w:color="auto" w:fill="E6E6E6"/>
          </w:tcPr>
          <w:p w:rsidR="006D16E8" w:rsidRPr="00EE678B" w:rsidRDefault="006D16E8" w:rsidP="006D235E">
            <w:pPr>
              <w:spacing w:before="40"/>
              <w:rPr>
                <w:rFonts w:ascii="Arial" w:hAnsi="Arial" w:cs="Arial"/>
                <w:b/>
                <w:sz w:val="20"/>
                <w:szCs w:val="20"/>
              </w:rPr>
            </w:pPr>
            <w:r w:rsidRPr="00EE678B">
              <w:rPr>
                <w:rFonts w:ascii="Arial" w:hAnsi="Arial" w:cs="Arial"/>
                <w:b/>
                <w:sz w:val="20"/>
                <w:szCs w:val="20"/>
              </w:rPr>
              <w:t>Pre-set Value</w:t>
            </w:r>
          </w:p>
        </w:tc>
      </w:tr>
      <w:tr w:rsidR="006D16E8" w:rsidRPr="00EE678B" w:rsidTr="007104F8">
        <w:tc>
          <w:tcPr>
            <w:tcW w:w="4680" w:type="dxa"/>
          </w:tcPr>
          <w:p w:rsidR="006D16E8" w:rsidRPr="00EE678B" w:rsidRDefault="006D16E8" w:rsidP="006D235E">
            <w:pPr>
              <w:rPr>
                <w:sz w:val="20"/>
                <w:szCs w:val="20"/>
              </w:rPr>
            </w:pPr>
            <w:r w:rsidRPr="00EE678B">
              <w:rPr>
                <w:bCs/>
                <w:sz w:val="20"/>
                <w:szCs w:val="20"/>
              </w:rPr>
              <w:t>FILL DATE:</w:t>
            </w:r>
          </w:p>
        </w:tc>
        <w:tc>
          <w:tcPr>
            <w:tcW w:w="4680" w:type="dxa"/>
          </w:tcPr>
          <w:p w:rsidR="006D16E8" w:rsidRPr="00EE678B" w:rsidRDefault="006D16E8" w:rsidP="006D235E">
            <w:pPr>
              <w:rPr>
                <w:sz w:val="20"/>
                <w:szCs w:val="20"/>
              </w:rPr>
            </w:pPr>
            <w:r w:rsidRPr="00EE678B">
              <w:rPr>
                <w:sz w:val="20"/>
                <w:szCs w:val="20"/>
              </w:rPr>
              <w:t>TODAY</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MAIL/WINDOW:</w:t>
            </w:r>
          </w:p>
        </w:tc>
        <w:tc>
          <w:tcPr>
            <w:tcW w:w="4680" w:type="dxa"/>
          </w:tcPr>
          <w:p w:rsidR="006D16E8" w:rsidRPr="00EE678B" w:rsidRDefault="006D16E8" w:rsidP="006D235E">
            <w:pPr>
              <w:rPr>
                <w:sz w:val="20"/>
                <w:szCs w:val="20"/>
              </w:rPr>
            </w:pPr>
            <w:r w:rsidRPr="00EE678B">
              <w:rPr>
                <w:sz w:val="20"/>
                <w:szCs w:val="20"/>
              </w:rPr>
              <w:t>MAIL</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Will these refills be Queued or Suspended?</w:t>
            </w:r>
          </w:p>
        </w:tc>
        <w:tc>
          <w:tcPr>
            <w:tcW w:w="4680" w:type="dxa"/>
          </w:tcPr>
          <w:p w:rsidR="006D16E8" w:rsidRPr="00EE678B" w:rsidRDefault="006D16E8" w:rsidP="006D235E">
            <w:pPr>
              <w:rPr>
                <w:sz w:val="20"/>
                <w:szCs w:val="20"/>
              </w:rPr>
            </w:pPr>
            <w:r w:rsidRPr="00EE678B">
              <w:rPr>
                <w:sz w:val="20"/>
                <w:szCs w:val="20"/>
              </w:rPr>
              <w:t>SUSPENDED</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PROCESS AUTO REFILLS FOR INPAT?</w:t>
            </w:r>
          </w:p>
        </w:tc>
        <w:tc>
          <w:tcPr>
            <w:tcW w:w="4680" w:type="dxa"/>
          </w:tcPr>
          <w:p w:rsidR="006D16E8" w:rsidRPr="00EE678B" w:rsidRDefault="006D16E8" w:rsidP="006D235E">
            <w:pPr>
              <w:rPr>
                <w:sz w:val="20"/>
                <w:szCs w:val="20"/>
              </w:rPr>
            </w:pPr>
            <w:r w:rsidRPr="00EE678B">
              <w:rPr>
                <w:sz w:val="20"/>
                <w:szCs w:val="20"/>
              </w:rPr>
              <w:t>NO (but site parameter overrides)</w:t>
            </w:r>
          </w:p>
        </w:tc>
      </w:tr>
      <w:tr w:rsidR="006D16E8" w:rsidRPr="00EE678B" w:rsidTr="007104F8">
        <w:tc>
          <w:tcPr>
            <w:tcW w:w="4680" w:type="dxa"/>
          </w:tcPr>
          <w:p w:rsidR="006D16E8" w:rsidRPr="00EE678B" w:rsidRDefault="006D16E8" w:rsidP="006D235E">
            <w:pPr>
              <w:rPr>
                <w:bCs/>
                <w:sz w:val="20"/>
                <w:szCs w:val="20"/>
              </w:rPr>
            </w:pPr>
            <w:r w:rsidRPr="00EE678B">
              <w:rPr>
                <w:bCs/>
                <w:sz w:val="20"/>
                <w:szCs w:val="20"/>
              </w:rPr>
              <w:t>PROCESS AUTO REFILLS FOR CNH?</w:t>
            </w:r>
          </w:p>
        </w:tc>
        <w:tc>
          <w:tcPr>
            <w:tcW w:w="4680" w:type="dxa"/>
          </w:tcPr>
          <w:p w:rsidR="006D16E8" w:rsidRPr="00EE678B" w:rsidRDefault="006D16E8" w:rsidP="006D235E">
            <w:pPr>
              <w:rPr>
                <w:sz w:val="20"/>
                <w:szCs w:val="20"/>
              </w:rPr>
            </w:pPr>
            <w:r w:rsidRPr="00EE678B">
              <w:rPr>
                <w:sz w:val="20"/>
                <w:szCs w:val="20"/>
              </w:rPr>
              <w:t>NO (but site parameter overrides)</w:t>
            </w:r>
          </w:p>
        </w:tc>
      </w:tr>
    </w:tbl>
    <w:p w:rsidR="006D16E8" w:rsidRPr="00EE678B" w:rsidRDefault="006D16E8" w:rsidP="006D16E8">
      <w:pPr>
        <w:rPr>
          <w:szCs w:val="24"/>
        </w:rPr>
      </w:pPr>
    </w:p>
    <w:p w:rsidR="006D16E8" w:rsidRPr="00EE678B" w:rsidRDefault="006D16E8" w:rsidP="006D16E8">
      <w:pPr>
        <w:rPr>
          <w:color w:val="000000"/>
        </w:rPr>
      </w:pPr>
      <w:r w:rsidRPr="00EE678B">
        <w:rPr>
          <w:color w:val="000000"/>
        </w:rPr>
        <w:t>Scheduling the background job includes setting a time and the job’s rescheduling frequency.</w:t>
      </w:r>
    </w:p>
    <w:p w:rsidR="006D16E8" w:rsidRPr="00EE678B" w:rsidRDefault="006D16E8" w:rsidP="006D16E8">
      <w:pPr>
        <w:rPr>
          <w:color w:val="000000"/>
        </w:rPr>
      </w:pPr>
    </w:p>
    <w:p w:rsidR="006D16E8" w:rsidRPr="00EE678B" w:rsidRDefault="00583040" w:rsidP="007104F8">
      <w:pPr>
        <w:ind w:left="720" w:hanging="720"/>
        <w:rPr>
          <w:iCs/>
          <w:color w:val="000000"/>
        </w:rPr>
      </w:pPr>
      <w:r>
        <w:rPr>
          <w:noProof/>
        </w:rPr>
        <w:drawing>
          <wp:inline distT="0" distB="0" distL="0" distR="0">
            <wp:extent cx="464820" cy="373380"/>
            <wp:effectExtent l="0" t="0" r="0" b="0"/>
            <wp:docPr id="32"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rPr>
        <w:t xml:space="preserve">These fields should be left blank: </w:t>
      </w:r>
      <w:r w:rsidR="006D16E8" w:rsidRPr="00EE678B">
        <w:rPr>
          <w:iCs/>
          <w:color w:val="000000"/>
        </w:rPr>
        <w:t>DEVICE FOR QUEUED JOB OUTPUT, QUEUED TO RUN ON VOLUME SET, TASK PARAMETERS, and SPECIAL QUEUEING.</w:t>
      </w:r>
    </w:p>
    <w:p w:rsidR="006D16E8" w:rsidRPr="00EE678B" w:rsidRDefault="006D16E8" w:rsidP="006D16E8">
      <w:pPr>
        <w:rPr>
          <w:iCs/>
          <w:color w:val="000000"/>
        </w:rPr>
      </w:pPr>
    </w:p>
    <w:p w:rsidR="006D16E8" w:rsidRPr="00EE678B" w:rsidRDefault="006D16E8" w:rsidP="009A678F">
      <w:pPr>
        <w:pStyle w:val="ExampleHeading"/>
      </w:pPr>
      <w:r w:rsidRPr="00EE678B">
        <w:t>Example: Automate Internet Refills – Setting up the background job</w:t>
      </w:r>
    </w:p>
    <w:p w:rsidR="006D16E8" w:rsidRPr="00EE678B" w:rsidRDefault="006D16E8" w:rsidP="003D2407">
      <w:pPr>
        <w:pStyle w:val="ScreenCapture"/>
      </w:pPr>
      <w:r w:rsidRPr="00EE678B">
        <w:t xml:space="preserve">Select Maintenance (Outpatient Pharmacy) Option: </w:t>
      </w:r>
      <w:r w:rsidRPr="00EE678B">
        <w:rPr>
          <w:b/>
        </w:rPr>
        <w:t>AUTOMATE</w:t>
      </w:r>
      <w:r w:rsidRPr="00EE678B">
        <w:t xml:space="preserve"> Internet Refill</w:t>
      </w:r>
    </w:p>
    <w:p w:rsidR="006D16E8" w:rsidRPr="00EE678B" w:rsidRDefault="006D16E8" w:rsidP="003D2407">
      <w:pPr>
        <w:pStyle w:val="ScreenCapture"/>
      </w:pPr>
    </w:p>
    <w:p w:rsidR="006D16E8" w:rsidRPr="00EE678B" w:rsidRDefault="006D16E8" w:rsidP="003D2407">
      <w:pPr>
        <w:pStyle w:val="ScreenCapture"/>
      </w:pPr>
      <w:r w:rsidRPr="00EE678B">
        <w:t xml:space="preserve">                          Edit Option Schedule</w:t>
      </w:r>
    </w:p>
    <w:p w:rsidR="006D16E8" w:rsidRPr="00EE678B" w:rsidRDefault="006D16E8" w:rsidP="003D2407">
      <w:pPr>
        <w:pStyle w:val="ScreenCapture"/>
      </w:pPr>
      <w:r w:rsidRPr="00EE678B">
        <w:t xml:space="preserve">    Option Name: PSO AUTO REFILL               </w:t>
      </w:r>
    </w:p>
    <w:p w:rsidR="006D16E8" w:rsidRPr="00EE678B" w:rsidRDefault="006D16E8" w:rsidP="003D2407">
      <w:pPr>
        <w:pStyle w:val="ScreenCapture"/>
      </w:pPr>
      <w:r w:rsidRPr="00EE678B">
        <w:t xml:space="preserve">    Menu Text: Automate Internet Refill                  TASK ID: 173872 </w:t>
      </w:r>
    </w:p>
    <w:p w:rsidR="006D16E8" w:rsidRPr="00EE678B" w:rsidRDefault="006D16E8" w:rsidP="003D2407">
      <w:pPr>
        <w:pStyle w:val="ScreenCapture"/>
      </w:pPr>
      <w:r w:rsidRPr="00EE678B">
        <w:t xml:space="preserve">  __________________________________________________________________________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 xml:space="preserve">  QUEUED TO RUN AT WHAT TIME: AUG 7,2007@16:40              </w:t>
      </w:r>
    </w:p>
    <w:p w:rsidR="006D16E8" w:rsidRPr="00EE678B" w:rsidRDefault="006D16E8" w:rsidP="003D2407">
      <w:pPr>
        <w:pStyle w:val="ScreenCapture"/>
      </w:pPr>
    </w:p>
    <w:p w:rsidR="006D16E8" w:rsidRPr="00EE678B" w:rsidRDefault="006D16E8" w:rsidP="003D2407">
      <w:pPr>
        <w:pStyle w:val="ScreenCapture"/>
      </w:pPr>
      <w:r w:rsidRPr="00EE678B">
        <w:t>DEVICE FOR QUEUED JOB OUTPUT:</w:t>
      </w:r>
    </w:p>
    <w:p w:rsidR="006D16E8" w:rsidRPr="00EE678B" w:rsidRDefault="006D16E8" w:rsidP="003D2407">
      <w:pPr>
        <w:pStyle w:val="ScreenCapture"/>
      </w:pPr>
    </w:p>
    <w:p w:rsidR="006D16E8" w:rsidRPr="00EE678B" w:rsidRDefault="006D16E8" w:rsidP="003D2407">
      <w:pPr>
        <w:pStyle w:val="ScreenCapture"/>
      </w:pPr>
      <w:r w:rsidRPr="00EE678B">
        <w:t xml:space="preserve"> QUEUED TO RUN ON VOLUME SET:</w:t>
      </w:r>
    </w:p>
    <w:p w:rsidR="006D16E8" w:rsidRPr="00EE678B" w:rsidRDefault="006D16E8" w:rsidP="003D2407">
      <w:pPr>
        <w:pStyle w:val="ScreenCapture"/>
      </w:pPr>
    </w:p>
    <w:p w:rsidR="006D16E8" w:rsidRPr="00EE678B" w:rsidRDefault="006D16E8" w:rsidP="003D2407">
      <w:pPr>
        <w:pStyle w:val="ScreenCapture"/>
      </w:pPr>
      <w:r w:rsidRPr="00EE678B">
        <w:t xml:space="preserve">      RESCHEDULING FREQUENCY: 24H                           </w:t>
      </w:r>
    </w:p>
    <w:p w:rsidR="006D16E8" w:rsidRPr="00EE678B" w:rsidRDefault="006D16E8" w:rsidP="003D2407">
      <w:pPr>
        <w:pStyle w:val="ScreenCapture"/>
      </w:pPr>
      <w:r w:rsidRPr="00EE678B">
        <w:t xml:space="preserve">             TASK PARAMETERS:</w:t>
      </w:r>
    </w:p>
    <w:p w:rsidR="006D16E8" w:rsidRPr="00EE678B" w:rsidRDefault="006D16E8" w:rsidP="003D2407">
      <w:pPr>
        <w:pStyle w:val="ScreenCapture"/>
      </w:pPr>
    </w:p>
    <w:p w:rsidR="006D16E8" w:rsidRPr="00EE678B" w:rsidRDefault="006D16E8" w:rsidP="003D2407">
      <w:pPr>
        <w:pStyle w:val="ScreenCapture"/>
      </w:pPr>
      <w:r w:rsidRPr="00EE678B">
        <w:t xml:space="preserve">            SPECIAL QUEUEING:</w:t>
      </w:r>
    </w:p>
    <w:p w:rsidR="006D16E8" w:rsidRPr="00EE678B" w:rsidRDefault="006D16E8" w:rsidP="003D2407">
      <w:pPr>
        <w:pStyle w:val="ScreenCapture"/>
      </w:pPr>
    </w:p>
    <w:p w:rsidR="006D16E8" w:rsidRPr="00EE678B" w:rsidRDefault="006D16E8" w:rsidP="003D2407">
      <w:pPr>
        <w:pStyle w:val="ScreenCapture"/>
      </w:pPr>
      <w:r w:rsidRPr="00EE678B">
        <w:t>_______________________________________________________________________________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COMMAND:</w:t>
      </w:r>
    </w:p>
    <w:p w:rsidR="009A1CB9" w:rsidRPr="001466D2" w:rsidRDefault="009A1CB9" w:rsidP="009A1CB9">
      <w:pPr>
        <w:autoSpaceDE w:val="0"/>
        <w:autoSpaceDN w:val="0"/>
        <w:adjustRightInd w:val="0"/>
      </w:pPr>
      <w:bookmarkStart w:id="3139" w:name="_Toc520273390"/>
      <w:bookmarkStart w:id="3140" w:name="_Toc520299182"/>
      <w:bookmarkStart w:id="3141" w:name="_Toc520304649"/>
      <w:bookmarkStart w:id="3142" w:name="_Toc32836917"/>
      <w:bookmarkStart w:id="3143" w:name="_Toc38424585"/>
      <w:bookmarkStart w:id="3144" w:name="_Toc50535278"/>
      <w:bookmarkStart w:id="3145" w:name="_Toc280701199"/>
      <w:bookmarkStart w:id="3146" w:name="_Toc299044370"/>
      <w:bookmarkStart w:id="3147" w:name="_Toc280853539"/>
      <w:bookmarkStart w:id="3148" w:name="_Toc303286118"/>
      <w:bookmarkStart w:id="3149" w:name="_Toc339962001"/>
      <w:bookmarkStart w:id="3150" w:name="_Toc339962522"/>
      <w:bookmarkStart w:id="3151" w:name="_Toc340138660"/>
      <w:bookmarkStart w:id="3152" w:name="_Toc340138938"/>
      <w:bookmarkStart w:id="3153" w:name="_Toc340139210"/>
      <w:bookmarkStart w:id="3154" w:name="_Toc340143831"/>
      <w:bookmarkStart w:id="3155" w:name="_Toc340144088"/>
    </w:p>
    <w:p w:rsidR="009A1CB9" w:rsidRPr="00B05170" w:rsidRDefault="009A1CB9" w:rsidP="009A1CB9">
      <w:pPr>
        <w:autoSpaceDE w:val="0"/>
        <w:autoSpaceDN w:val="0"/>
        <w:adjustRightInd w:val="0"/>
      </w:pPr>
      <w:bookmarkStart w:id="3156" w:name="P318_74"/>
      <w:bookmarkEnd w:id="3156"/>
      <w:r w:rsidRPr="00B05170">
        <w:t>External refill requests, such as from AudioFax and Internet, will not be processed for Titration/Maintenance marked prescriptions.</w:t>
      </w:r>
    </w:p>
    <w:p w:rsidR="009A1CB9" w:rsidRPr="00B05170" w:rsidRDefault="009A1CB9" w:rsidP="009A1CB9">
      <w:pPr>
        <w:pStyle w:val="Manual-ExampleHeading"/>
      </w:pPr>
    </w:p>
    <w:p w:rsidR="009A1CB9" w:rsidRPr="00B05170" w:rsidRDefault="009A1CB9" w:rsidP="009A1CB9">
      <w:pPr>
        <w:pStyle w:val="Manual-ExampleHeading"/>
      </w:pPr>
      <w:r w:rsidRPr="00B05170">
        <w:t xml:space="preserve"> Example: </w:t>
      </w:r>
      <w:r w:rsidRPr="00B05170">
        <w:rPr>
          <w:b w:val="0"/>
          <w:szCs w:val="20"/>
        </w:rPr>
        <w:t xml:space="preserve">Automate Internet Refills – </w:t>
      </w:r>
      <w:r w:rsidRPr="00B05170">
        <w:rPr>
          <w:rFonts w:ascii="Times New Roman" w:hAnsi="Times New Roman"/>
          <w:sz w:val="22"/>
        </w:rPr>
        <w:t>Titration/Maintenance marked prescriptions</w:t>
      </w:r>
    </w:p>
    <w:p w:rsidR="009A1CB9" w:rsidRPr="00B05170" w:rsidRDefault="009A1CB9" w:rsidP="009A1CB9">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9A1CB9" w:rsidRPr="00B05170" w:rsidRDefault="009A1CB9" w:rsidP="009A1CB9">
      <w:pPr>
        <w:pStyle w:val="Manual-screencaptures"/>
      </w:pPr>
      <w:r w:rsidRPr="00B05170">
        <w:t xml:space="preserve">   Subj: ALBANY External Application Refills: Not processed List  [#101509]</w:t>
      </w:r>
    </w:p>
    <w:p w:rsidR="009A1CB9" w:rsidRPr="00B05170" w:rsidRDefault="009A1CB9" w:rsidP="009A1CB9">
      <w:pPr>
        <w:pStyle w:val="Manual-screencaptures"/>
      </w:pPr>
      <w:r w:rsidRPr="00B05170">
        <w:t xml:space="preserve">   01/28/09@13:52  11 lines</w:t>
      </w:r>
    </w:p>
    <w:p w:rsidR="009A1CB9" w:rsidRPr="00B05170" w:rsidRDefault="009A1CB9" w:rsidP="009A1CB9">
      <w:pPr>
        <w:pStyle w:val="Manual-screencaptures"/>
      </w:pPr>
      <w:r w:rsidRPr="00B05170">
        <w:t xml:space="preserve">   From: POSTMASTER  In 'IN' basket.   Page 1</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Refills Not Processed Report for the ALBANY Division.</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The following refill requests were not processed:  </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Patient: OPPATIENT,TWO (9999)</w:t>
      </w:r>
    </w:p>
    <w:p w:rsidR="009A1CB9" w:rsidRPr="00B05170" w:rsidRDefault="009A1CB9" w:rsidP="009A1CB9">
      <w:pPr>
        <w:pStyle w:val="Manual-screencaptures"/>
      </w:pPr>
      <w:r w:rsidRPr="00B05170">
        <w:t xml:space="preserve"> </w:t>
      </w:r>
    </w:p>
    <w:p w:rsidR="009A1CB9" w:rsidRPr="00B05170" w:rsidRDefault="009A1CB9" w:rsidP="009A1CB9">
      <w:pPr>
        <w:pStyle w:val="Manual-screencaptures"/>
      </w:pPr>
      <w:r w:rsidRPr="00B05170">
        <w:t xml:space="preserve">     Rx #: 100005122  (REF #1)  Qty: 55</w:t>
      </w:r>
    </w:p>
    <w:p w:rsidR="009A1CB9" w:rsidRPr="00B05170" w:rsidRDefault="009A1CB9" w:rsidP="009A1CB9">
      <w:pPr>
        <w:pStyle w:val="Manual-screencaptures"/>
      </w:pPr>
      <w:r w:rsidRPr="00B05170">
        <w:t xml:space="preserve">     Drug: ZINC SULFATE 66MG TAB</w:t>
      </w:r>
    </w:p>
    <w:p w:rsidR="009A1CB9" w:rsidRPr="00B05170" w:rsidRDefault="009A1CB9" w:rsidP="009A1CB9">
      <w:pPr>
        <w:pStyle w:val="Manual-screencaptures"/>
      </w:pPr>
      <w:r w:rsidRPr="00B05170">
        <w:t xml:space="preserve">     Reason: 'Titration/Maintenance Rx' cannot be refilled.  </w:t>
      </w:r>
    </w:p>
    <w:p w:rsidR="009A1CB9" w:rsidRPr="00B05170" w:rsidRDefault="009A1CB9" w:rsidP="009A1CB9">
      <w:pPr>
        <w:autoSpaceDE w:val="0"/>
        <w:autoSpaceDN w:val="0"/>
        <w:adjustRightInd w:val="0"/>
        <w:rPr>
          <w:rFonts w:ascii="r_ansi" w:hAnsi="r_ansi" w:cs="r_ansi"/>
          <w:sz w:val="20"/>
          <w:szCs w:val="20"/>
        </w:rPr>
      </w:pPr>
      <w:r w:rsidRPr="00B05170">
        <w:rPr>
          <w:rFonts w:ascii="r_ansi" w:hAnsi="r_ansi" w:cs="r_ansi"/>
          <w:sz w:val="20"/>
          <w:szCs w:val="20"/>
        </w:rPr>
        <w:t xml:space="preserve"> </w:t>
      </w:r>
    </w:p>
    <w:p w:rsidR="009A1CB9" w:rsidRPr="00E0427C" w:rsidRDefault="009A1CB9" w:rsidP="009A1CB9">
      <w:pPr>
        <w:autoSpaceDE w:val="0"/>
        <w:autoSpaceDN w:val="0"/>
        <w:adjustRightInd w:val="0"/>
      </w:pPr>
      <w:r w:rsidRPr="00B05170">
        <w:t>CPRS refill requests will not be automatically processed (new func</w:t>
      </w:r>
      <w:r w:rsidR="00A3567D" w:rsidRPr="00B05170">
        <w:t>tionality delivered by PSO*7*313</w:t>
      </w:r>
      <w:r w:rsidRPr="00B05170">
        <w:t xml:space="preserve">) for Titration/Maintenance marked prescriptions. The refill request will remain in the patient's Medication Profile as PENDING, and </w:t>
      </w:r>
      <w:r w:rsidR="00866E38" w:rsidRPr="00B05170">
        <w:t>a</w:t>
      </w:r>
      <w:r w:rsidRPr="00B05170">
        <w:t xml:space="preserve"> mailman </w:t>
      </w:r>
      <w:r w:rsidR="00866E38" w:rsidRPr="00B05170">
        <w:t xml:space="preserve">message (as shown in the above example) </w:t>
      </w:r>
      <w:r w:rsidRPr="00B05170">
        <w:t>will also be sent to PSOAUTRF security key holders.</w:t>
      </w:r>
    </w:p>
    <w:p w:rsidR="006D16E8" w:rsidRPr="00EE678B" w:rsidRDefault="006D16E8" w:rsidP="004E0305">
      <w:pPr>
        <w:pStyle w:val="Heading2"/>
      </w:pPr>
      <w:bookmarkStart w:id="3157" w:name="_Toc4140386"/>
      <w:r w:rsidRPr="00EE678B">
        <w:t>Delete a Prescription</w:t>
      </w:r>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7"/>
      <w:r w:rsidRPr="00EE678B">
        <w:fldChar w:fldCharType="begin"/>
      </w:r>
      <w:r w:rsidRPr="00EE678B">
        <w:instrText>XE "Delete a Prescription"</w:instrText>
      </w:r>
      <w:r w:rsidRPr="00EE678B">
        <w:fldChar w:fldCharType="end"/>
      </w:r>
    </w:p>
    <w:p w:rsidR="006D16E8" w:rsidRPr="00EE678B" w:rsidRDefault="006D16E8" w:rsidP="00FC7A1D">
      <w:pPr>
        <w:pStyle w:val="Manual-optionname"/>
      </w:pPr>
      <w:r w:rsidRPr="00EE678B">
        <w:t>[PSORXDL]</w:t>
      </w:r>
    </w:p>
    <w:p w:rsidR="006D16E8" w:rsidRPr="00EE678B" w:rsidRDefault="006D16E8" w:rsidP="00FC7A1D">
      <w:pPr>
        <w:keepNext/>
        <w:rPr>
          <w:rFonts w:eastAsia="MS Mincho"/>
          <w:szCs w:val="20"/>
        </w:rPr>
      </w:pPr>
    </w:p>
    <w:p w:rsidR="006D16E8" w:rsidRPr="00EE678B" w:rsidRDefault="006D16E8" w:rsidP="006D16E8">
      <w:pPr>
        <w:rPr>
          <w:color w:val="000000"/>
          <w:szCs w:val="20"/>
        </w:rPr>
      </w:pPr>
      <w:r w:rsidRPr="00EE678B">
        <w:rPr>
          <w:color w:val="000000"/>
          <w:szCs w:val="20"/>
        </w:rPr>
        <w:t>Using this option, a prescription status can be changed to deleted. This is only a change in status, not a removal of data. Deleted prescriptions do not appear on any profiles.</w:t>
      </w:r>
    </w:p>
    <w:p w:rsidR="006D16E8" w:rsidRPr="00EE678B" w:rsidRDefault="006D16E8" w:rsidP="006D16E8">
      <w:pPr>
        <w:rPr>
          <w:color w:val="000000"/>
          <w:szCs w:val="20"/>
        </w:rPr>
      </w:pPr>
    </w:p>
    <w:p w:rsidR="006D16E8" w:rsidRPr="00EE678B" w:rsidRDefault="00583040" w:rsidP="006D16E8">
      <w:pPr>
        <w:rPr>
          <w:color w:val="000000"/>
          <w:position w:val="-4"/>
          <w:szCs w:val="20"/>
        </w:rPr>
      </w:pPr>
      <w:r>
        <w:rPr>
          <w:noProof/>
          <w:color w:val="000000"/>
          <w:position w:val="-4"/>
          <w:szCs w:val="20"/>
        </w:rPr>
        <w:drawing>
          <wp:inline distT="0" distB="0" distL="0" distR="0">
            <wp:extent cx="419100" cy="335280"/>
            <wp:effectExtent l="0" t="0" r="0" b="0"/>
            <wp:docPr id="33" name="Picture 1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6D16E8" w:rsidRPr="00EE678B">
        <w:rPr>
          <w:color w:val="000000"/>
          <w:position w:val="-4"/>
          <w:szCs w:val="20"/>
        </w:rPr>
        <w:t>A released prescription can only be deleted after it has been returned to stock.</w:t>
      </w:r>
    </w:p>
    <w:p w:rsidR="006D16E8" w:rsidRPr="00EE678B" w:rsidRDefault="006D16E8" w:rsidP="004E0305">
      <w:pPr>
        <w:pStyle w:val="Heading2"/>
      </w:pPr>
      <w:bookmarkStart w:id="3158" w:name="_Toc520273391"/>
      <w:bookmarkStart w:id="3159" w:name="_Toc520299183"/>
      <w:bookmarkStart w:id="3160" w:name="_Toc520304650"/>
      <w:bookmarkStart w:id="3161" w:name="_Toc32836918"/>
      <w:bookmarkStart w:id="3162" w:name="_Toc38424586"/>
      <w:bookmarkStart w:id="3163" w:name="_Toc50535279"/>
      <w:bookmarkStart w:id="3164" w:name="_Toc280701200"/>
      <w:bookmarkStart w:id="3165" w:name="_Toc299044371"/>
      <w:bookmarkStart w:id="3166" w:name="_Toc280853540"/>
      <w:bookmarkStart w:id="3167" w:name="_Toc303286119"/>
      <w:bookmarkStart w:id="3168" w:name="_Toc339962002"/>
      <w:bookmarkStart w:id="3169" w:name="_Toc339962523"/>
      <w:bookmarkStart w:id="3170" w:name="_Toc340138661"/>
      <w:bookmarkStart w:id="3171" w:name="_Toc340138939"/>
      <w:bookmarkStart w:id="3172" w:name="_Toc340139211"/>
      <w:bookmarkStart w:id="3173" w:name="_Toc340143832"/>
      <w:bookmarkStart w:id="3174" w:name="_Toc340144089"/>
      <w:bookmarkStart w:id="3175" w:name="_Toc4140387"/>
      <w:r w:rsidRPr="00EE678B">
        <w:t>Expire Prescriptions</w:t>
      </w:r>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r w:rsidRPr="00EE678B">
        <w:fldChar w:fldCharType="begin"/>
      </w:r>
      <w:r w:rsidRPr="00EE678B">
        <w:instrText>XE "Expire Prescriptions"</w:instrText>
      </w:r>
      <w:r w:rsidRPr="00EE678B">
        <w:fldChar w:fldCharType="end"/>
      </w:r>
    </w:p>
    <w:p w:rsidR="006D16E8" w:rsidRPr="00EE678B" w:rsidRDefault="006D16E8" w:rsidP="00FC7A1D">
      <w:pPr>
        <w:pStyle w:val="Manual-optionname"/>
      </w:pPr>
      <w:r w:rsidRPr="00EE678B">
        <w:t>[PSO EXPIRE INITIALIZE]</w:t>
      </w:r>
    </w:p>
    <w:p w:rsidR="006D16E8" w:rsidRPr="00EE678B" w:rsidRDefault="006D16E8" w:rsidP="00FC7A1D">
      <w:pPr>
        <w:keepNext/>
        <w:rPr>
          <w:rFonts w:eastAsia="MS Mincho"/>
          <w:szCs w:val="20"/>
        </w:rPr>
      </w:pPr>
    </w:p>
    <w:p w:rsidR="006D16E8" w:rsidRPr="00EE678B" w:rsidRDefault="006D16E8" w:rsidP="006D16E8">
      <w:pPr>
        <w:rPr>
          <w:color w:val="000000"/>
        </w:rPr>
      </w:pPr>
      <w:r w:rsidRPr="00EE678B">
        <w:rPr>
          <w:color w:val="000000"/>
          <w:szCs w:val="20"/>
        </w:rPr>
        <w:t xml:space="preserve">This option initializes a daily job that will mark any prescription as expired that has yesterday as an expiration date. </w:t>
      </w:r>
      <w:r w:rsidRPr="00EE678B">
        <w:rPr>
          <w:color w:val="000000"/>
        </w:rPr>
        <w:t>This option currently runs as a nightly job. PSO*7*391 modified the option to check for the Institutional DEA 'expiration date'. If the expiration date is within 30 calendar days or past expiration, then a mail message will be generated and sent to PSDMGR key holders.</w:t>
      </w:r>
    </w:p>
    <w:p w:rsidR="006D16E8" w:rsidRPr="00EE678B" w:rsidRDefault="006D16E8" w:rsidP="006D16E8">
      <w:pPr>
        <w:rPr>
          <w:color w:val="000000"/>
        </w:rPr>
      </w:pPr>
    </w:p>
    <w:p w:rsidR="006D16E8" w:rsidRPr="00EE678B" w:rsidRDefault="006D16E8" w:rsidP="009A678F">
      <w:pPr>
        <w:pStyle w:val="ExampleHeading"/>
      </w:pPr>
      <w:r w:rsidRPr="00EE678B">
        <w:t>Example: Institutional DEA Certification Expiration Date within 30 Days</w:t>
      </w:r>
    </w:p>
    <w:p w:rsidR="006D16E8" w:rsidRPr="00EE678B" w:rsidRDefault="006D16E8" w:rsidP="003D2407">
      <w:pPr>
        <w:pStyle w:val="ScreenCapture"/>
      </w:pPr>
      <w:r w:rsidRPr="00EE678B">
        <w:t>Subj: 500:Institutional DEA Expiration Date is about to expire  [#140331]</w:t>
      </w:r>
    </w:p>
    <w:p w:rsidR="006D16E8" w:rsidRPr="00EE678B" w:rsidRDefault="006D16E8" w:rsidP="003D2407">
      <w:pPr>
        <w:pStyle w:val="ScreenCapture"/>
      </w:pPr>
      <w:r w:rsidRPr="00EE678B">
        <w:t>03/20/12@11:57  3 lines</w:t>
      </w:r>
    </w:p>
    <w:p w:rsidR="006D16E8" w:rsidRPr="00EE678B" w:rsidRDefault="006D16E8" w:rsidP="003D2407">
      <w:pPr>
        <w:pStyle w:val="ScreenCapture"/>
      </w:pPr>
      <w:r w:rsidRPr="00EE678B">
        <w:t>From: POSTMASTER  In 'IN' basket.   Page 1  *New*</w:t>
      </w: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Please update Institutional DEA Certification Date. Will expire on </w:t>
      </w:r>
    </w:p>
    <w:p w:rsidR="006D16E8" w:rsidRPr="00EE678B" w:rsidRDefault="006D16E8" w:rsidP="003D2407">
      <w:pPr>
        <w:pStyle w:val="ScreenCapture"/>
      </w:pPr>
      <w:r w:rsidRPr="00EE678B">
        <w:t>3/24/12.</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w:t>
      </w:r>
    </w:p>
    <w:p w:rsidR="007104F8" w:rsidRPr="00EE678B" w:rsidRDefault="007104F8" w:rsidP="003D2407">
      <w:pPr>
        <w:rPr>
          <w:color w:val="000000"/>
          <w:szCs w:val="20"/>
        </w:rPr>
      </w:pPr>
    </w:p>
    <w:p w:rsidR="006D16E8" w:rsidRPr="00EE678B" w:rsidRDefault="006D16E8" w:rsidP="009A678F">
      <w:pPr>
        <w:pStyle w:val="ExampleHeading"/>
      </w:pPr>
      <w:r w:rsidRPr="00EE678B">
        <w:rPr>
          <w:szCs w:val="20"/>
        </w:rPr>
        <w:t>Example:</w:t>
      </w:r>
      <w:r w:rsidRPr="00EE678B">
        <w:t xml:space="preserve"> Institutional DEA Certification Past Expiration Date</w:t>
      </w:r>
    </w:p>
    <w:p w:rsidR="006D16E8" w:rsidRPr="00EE678B" w:rsidRDefault="006D16E8" w:rsidP="003D2407">
      <w:pPr>
        <w:pStyle w:val="ScreenCapture"/>
      </w:pPr>
      <w:r w:rsidRPr="00EE678B">
        <w:t>Subj: 500:Institutional DEA Expiration Date has expired  [#140333]</w:t>
      </w:r>
    </w:p>
    <w:p w:rsidR="006D16E8" w:rsidRPr="00EE678B" w:rsidRDefault="006D16E8" w:rsidP="003D2407">
      <w:pPr>
        <w:pStyle w:val="ScreenCapture"/>
      </w:pPr>
      <w:r w:rsidRPr="00EE678B">
        <w:t>03/20/12@12:08  3 lines</w:t>
      </w:r>
    </w:p>
    <w:p w:rsidR="006D16E8" w:rsidRPr="00EE678B" w:rsidRDefault="006D16E8" w:rsidP="003D2407">
      <w:pPr>
        <w:pStyle w:val="ScreenCapture"/>
      </w:pPr>
      <w:r w:rsidRPr="00EE678B">
        <w:t>From: POSTMASTER  In 'IN' basket.   Page 1  *New*</w:t>
      </w: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Please update Institutional DEA Certification Date. Expired on 2/19/12.</w:t>
      </w:r>
    </w:p>
    <w:p w:rsidR="006D16E8" w:rsidRPr="00EE678B" w:rsidRDefault="006D16E8" w:rsidP="003D2407">
      <w:pPr>
        <w:pStyle w:val="ScreenCapture"/>
        <w:rPr>
          <w:color w:val="000000"/>
          <w:szCs w:val="24"/>
        </w:rPr>
      </w:pPr>
      <w:r w:rsidRPr="00EE678B">
        <w:t>**********************************</w:t>
      </w:r>
      <w:bookmarkStart w:id="3176" w:name="_Toc520273392"/>
      <w:bookmarkStart w:id="3177" w:name="_Toc520299184"/>
      <w:bookmarkStart w:id="3178" w:name="_Toc520304651"/>
    </w:p>
    <w:p w:rsidR="006D16E8" w:rsidRPr="00EE678B" w:rsidRDefault="006D16E8" w:rsidP="003D2407">
      <w:pPr>
        <w:pStyle w:val="Heading2"/>
      </w:pPr>
      <w:bookmarkStart w:id="3179" w:name="_Toc32836919"/>
      <w:bookmarkStart w:id="3180" w:name="_Toc38424587"/>
      <w:bookmarkStart w:id="3181" w:name="_Toc50535280"/>
      <w:bookmarkStart w:id="3182" w:name="_Toc280701201"/>
      <w:bookmarkStart w:id="3183" w:name="_Toc299044372"/>
      <w:bookmarkStart w:id="3184" w:name="_Toc280853541"/>
      <w:bookmarkStart w:id="3185" w:name="_Toc303286120"/>
      <w:bookmarkStart w:id="3186" w:name="_Toc339962003"/>
      <w:bookmarkStart w:id="3187" w:name="_Toc339962524"/>
      <w:bookmarkStart w:id="3188" w:name="_Toc340138662"/>
      <w:bookmarkStart w:id="3189" w:name="_Toc340138940"/>
      <w:bookmarkStart w:id="3190" w:name="_Toc340139212"/>
      <w:bookmarkStart w:id="3191" w:name="_Toc340143833"/>
      <w:bookmarkStart w:id="3192" w:name="_Toc340144090"/>
      <w:bookmarkStart w:id="3193" w:name="_Toc4140388"/>
      <w:r w:rsidRPr="00EE678B">
        <w:t>Manual Auto Expire Rxs</w:t>
      </w:r>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r w:rsidRPr="00EE678B">
        <w:fldChar w:fldCharType="begin"/>
      </w:r>
      <w:r w:rsidRPr="00EE678B">
        <w:instrText>XE "Manual Auto Expire Rxs"</w:instrText>
      </w:r>
      <w:r w:rsidRPr="00EE678B">
        <w:fldChar w:fldCharType="end"/>
      </w:r>
    </w:p>
    <w:p w:rsidR="006D16E8" w:rsidRPr="00EE678B" w:rsidRDefault="006D16E8" w:rsidP="00FC7A1D">
      <w:pPr>
        <w:pStyle w:val="Manual-optionname"/>
      </w:pPr>
      <w:r w:rsidRPr="00EE678B">
        <w:t>[PSO MANUAL AUTO EXPIRE]</w:t>
      </w:r>
    </w:p>
    <w:p w:rsidR="006D16E8" w:rsidRPr="00EE678B" w:rsidRDefault="006D16E8" w:rsidP="00FC7A1D">
      <w:pPr>
        <w:keepNext/>
        <w:rPr>
          <w:color w:val="000000"/>
          <w:szCs w:val="20"/>
        </w:rPr>
      </w:pPr>
    </w:p>
    <w:p w:rsidR="006D16E8" w:rsidRPr="00EE678B" w:rsidRDefault="006D16E8" w:rsidP="003D2407">
      <w:pPr>
        <w:rPr>
          <w:color w:val="000000"/>
          <w:szCs w:val="20"/>
        </w:rPr>
      </w:pPr>
      <w:r w:rsidRPr="00EE678B">
        <w:rPr>
          <w:color w:val="000000"/>
          <w:szCs w:val="20"/>
        </w:rPr>
        <w:t xml:space="preserve">This job needs to be run only if expired prescriptions are showing up as active orders on the Orders tab in CPRS. This could happen if the </w:t>
      </w:r>
      <w:r w:rsidRPr="00EE678B">
        <w:rPr>
          <w:i/>
          <w:iCs/>
          <w:color w:val="000000"/>
          <w:szCs w:val="20"/>
        </w:rPr>
        <w:t>Expire Prescriptions</w:t>
      </w:r>
      <w:r w:rsidRPr="00EE678B">
        <w:rPr>
          <w:color w:val="000000"/>
          <w:szCs w:val="20"/>
        </w:rPr>
        <w:t xml:space="preserve"> option was not queued as a daily task </w:t>
      </w:r>
      <w:r w:rsidRPr="00EE678B">
        <w:rPr>
          <w:i/>
          <w:iCs/>
          <w:color w:val="000000"/>
          <w:szCs w:val="20"/>
        </w:rPr>
        <w:t xml:space="preserve">AND </w:t>
      </w:r>
      <w:r w:rsidRPr="00EE678B">
        <w:rPr>
          <w:color w:val="000000"/>
          <w:szCs w:val="20"/>
        </w:rPr>
        <w:t xml:space="preserve">those prescription(s) were never accessed/viewed in </w:t>
      </w:r>
      <w:r w:rsidRPr="00EE678B">
        <w:rPr>
          <w:i/>
          <w:iCs/>
          <w:color w:val="000000"/>
          <w:szCs w:val="20"/>
        </w:rPr>
        <w:t>Patient Prescription Processing</w:t>
      </w:r>
      <w:r w:rsidRPr="00EE678B">
        <w:rPr>
          <w:color w:val="000000"/>
          <w:szCs w:val="20"/>
        </w:rPr>
        <w:t xml:space="preserve"> option.</w:t>
      </w:r>
    </w:p>
    <w:p w:rsidR="006D16E8" w:rsidRPr="00EE678B" w:rsidRDefault="006D16E8" w:rsidP="006D16E8">
      <w:pPr>
        <w:rPr>
          <w:color w:val="000000"/>
          <w:szCs w:val="20"/>
        </w:rPr>
      </w:pPr>
    </w:p>
    <w:p w:rsidR="006D16E8" w:rsidRDefault="006D16E8" w:rsidP="006D16E8">
      <w:pPr>
        <w:rPr>
          <w:color w:val="000000"/>
          <w:szCs w:val="20"/>
        </w:rPr>
      </w:pPr>
      <w:r w:rsidRPr="00EE678B">
        <w:rPr>
          <w:color w:val="000000"/>
          <w:szCs w:val="20"/>
        </w:rPr>
        <w:t xml:space="preserve">Sites that have not queued the Expire Prescriptions job on the daily task schedule should do so by selecting the </w:t>
      </w:r>
      <w:r w:rsidRPr="00EE678B">
        <w:rPr>
          <w:i/>
          <w:iCs/>
          <w:color w:val="000000"/>
          <w:szCs w:val="20"/>
        </w:rPr>
        <w:t>Queue Background Jobs</w:t>
      </w:r>
      <w:r w:rsidRPr="00EE678B">
        <w:rPr>
          <w:color w:val="000000"/>
          <w:szCs w:val="20"/>
        </w:rPr>
        <w:t xml:space="preserve"> option from the Maintenance (Outpatient Pharmacy) menu option, making an entry in the Edit Option Schedule template for the </w:t>
      </w:r>
      <w:r w:rsidRPr="00EE678B">
        <w:rPr>
          <w:i/>
          <w:iCs/>
          <w:color w:val="000000"/>
          <w:szCs w:val="20"/>
        </w:rPr>
        <w:t>Expire Prescriptions</w:t>
      </w:r>
      <w:r w:rsidRPr="00EE678B">
        <w:rPr>
          <w:color w:val="000000"/>
          <w:szCs w:val="20"/>
        </w:rPr>
        <w:t xml:space="preserve"> option and scheduling it to run daily. </w:t>
      </w:r>
    </w:p>
    <w:p w:rsidR="00AD3107" w:rsidRPr="00C72ED9" w:rsidRDefault="00AD3107" w:rsidP="00AD3107">
      <w:pPr>
        <w:pStyle w:val="Heading2"/>
        <w:rPr>
          <w:lang w:val="en-US"/>
        </w:rPr>
      </w:pPr>
      <w:bookmarkStart w:id="3194" w:name="PSO_481_NonVAProviderImport"/>
      <w:bookmarkStart w:id="3195" w:name="_Toc534881664"/>
      <w:bookmarkStart w:id="3196" w:name="_Toc4140389"/>
      <w:bookmarkEnd w:id="3194"/>
      <w:r>
        <w:rPr>
          <w:lang w:val="en-US"/>
        </w:rPr>
        <w:t>N</w:t>
      </w:r>
      <w:bookmarkStart w:id="3197" w:name="PSO_7_481_NonVAProvidedImport"/>
      <w:bookmarkEnd w:id="3197"/>
      <w:r>
        <w:rPr>
          <w:lang w:val="en-US"/>
        </w:rPr>
        <w:t>on-VA Provider Import</w:t>
      </w:r>
      <w:bookmarkEnd w:id="3195"/>
      <w:bookmarkEnd w:id="3196"/>
    </w:p>
    <w:p w:rsidR="00AD3107" w:rsidRPr="00EE678B" w:rsidRDefault="00AD3107" w:rsidP="00AD3107">
      <w:pPr>
        <w:pStyle w:val="Manual-optionname"/>
      </w:pPr>
      <w:r w:rsidRPr="00EE678B">
        <w:t xml:space="preserve">[PSO </w:t>
      </w:r>
      <w:r>
        <w:rPr>
          <w:lang w:val="en-US"/>
        </w:rPr>
        <w:t>NON-VA PROVIDER IMPORT</w:t>
      </w:r>
      <w:r w:rsidRPr="00EE678B">
        <w:t>]</w:t>
      </w:r>
    </w:p>
    <w:p w:rsidR="00AD3107" w:rsidRPr="00EE678B" w:rsidRDefault="00AD3107" w:rsidP="00AD3107">
      <w:pPr>
        <w:keepNext/>
        <w:rPr>
          <w:color w:val="000000"/>
          <w:szCs w:val="20"/>
        </w:rPr>
      </w:pPr>
    </w:p>
    <w:p w:rsidR="00AD3107" w:rsidRPr="00C72ED9" w:rsidRDefault="00AD3107" w:rsidP="00AD3107">
      <w:pPr>
        <w:autoSpaceDE w:val="0"/>
        <w:autoSpaceDN w:val="0"/>
        <w:adjustRightInd w:val="0"/>
      </w:pPr>
      <w:r w:rsidRPr="00C72ED9">
        <w:t xml:space="preserve">This option will allow the upload </w:t>
      </w:r>
      <w:r>
        <w:t xml:space="preserve">of </w:t>
      </w:r>
      <w:r w:rsidRPr="00C72ED9">
        <w:t>"new" non-VA pr</w:t>
      </w:r>
      <w:r>
        <w:t xml:space="preserve">oviders for a site into the New </w:t>
      </w:r>
      <w:r w:rsidRPr="00C72ED9">
        <w:t>Person (#200) file.</w:t>
      </w:r>
      <w:r>
        <w:t xml:space="preserve"> </w:t>
      </w:r>
      <w:r w:rsidRPr="00C72ED9">
        <w:t>A "new" provider is defined as a provider whose</w:t>
      </w:r>
      <w:r>
        <w:t xml:space="preserve"> </w:t>
      </w:r>
      <w:r w:rsidRPr="00C72ED9">
        <w:t>National Provider Identifier (NPI) is not on file yet at a site.</w:t>
      </w:r>
    </w:p>
    <w:p w:rsidR="00AD3107" w:rsidRPr="00C72ED9" w:rsidRDefault="00AD3107" w:rsidP="00AD3107">
      <w:pPr>
        <w:autoSpaceDE w:val="0"/>
        <w:autoSpaceDN w:val="0"/>
        <w:adjustRightInd w:val="0"/>
      </w:pPr>
      <w:r w:rsidRPr="00C72ED9">
        <w:t xml:space="preserve"> </w:t>
      </w:r>
    </w:p>
    <w:p w:rsidR="00AD3107" w:rsidRPr="00C72ED9" w:rsidRDefault="00AD3107" w:rsidP="00AD3107">
      <w:pPr>
        <w:autoSpaceDE w:val="0"/>
        <w:autoSpaceDN w:val="0"/>
        <w:adjustRightInd w:val="0"/>
      </w:pPr>
      <w:r w:rsidRPr="00C72ED9">
        <w:t xml:space="preserve">The providers loaded by this </w:t>
      </w:r>
      <w:r>
        <w:t>option</w:t>
      </w:r>
      <w:r w:rsidRPr="00C72ED9">
        <w:t xml:space="preserve"> are eligible to be selected as encounter providers in CPRS but not as ordering providers. They may be used as ordering providers in the option </w:t>
      </w:r>
      <w:r>
        <w:t xml:space="preserve">Patient Prescription Processing </w:t>
      </w:r>
      <w:r w:rsidRPr="00C72ED9">
        <w:t>[PSO LM BACKDOOR ORDERS]</w:t>
      </w:r>
      <w:r>
        <w:t xml:space="preserve"> option.</w:t>
      </w:r>
    </w:p>
    <w:p w:rsidR="00AD3107" w:rsidRDefault="00AD3107" w:rsidP="00AD3107">
      <w:pPr>
        <w:autoSpaceDE w:val="0"/>
        <w:autoSpaceDN w:val="0"/>
        <w:adjustRightInd w:val="0"/>
      </w:pPr>
    </w:p>
    <w:p w:rsidR="00AD3107" w:rsidRPr="00C72ED9" w:rsidRDefault="00AD3107" w:rsidP="000D3EB5">
      <w:pPr>
        <w:keepNext/>
        <w:autoSpaceDE w:val="0"/>
        <w:autoSpaceDN w:val="0"/>
        <w:adjustRightInd w:val="0"/>
      </w:pPr>
      <w:r w:rsidRPr="00C72ED9">
        <w:t>This option is located within the Outpatient Pharmacy Manager [PSO</w:t>
      </w:r>
      <w:r>
        <w:t xml:space="preserve"> </w:t>
      </w:r>
      <w:r w:rsidRPr="00C72ED9">
        <w:t xml:space="preserve">MANAGER] menu under the Maintenance (Outpatient Pharmacy) [PSO MAINTENANCE] </w:t>
      </w:r>
      <w:r w:rsidRPr="00DD32BD">
        <w:t>menu.  Please see Non-VA Provider Updates (PSO*7.0*481) Deployment, Installation, Back-out and Rollback Guide to determine</w:t>
      </w:r>
      <w:r>
        <w:t xml:space="preserve"> the steps for the user importing these Non-Va providers.   </w:t>
      </w:r>
      <w:r w:rsidRPr="00C72ED9">
        <w:t>Data is imported from Excel files and filed into the NEW PERSON (#200) file.</w:t>
      </w:r>
      <w:r>
        <w:t xml:space="preserve"> </w:t>
      </w:r>
      <w:r w:rsidRPr="00C72ED9">
        <w:t>MailMan messages are sent to the holders of the</w:t>
      </w:r>
      <w:r w:rsidR="008E5E40">
        <w:t xml:space="preserve"> </w:t>
      </w:r>
      <w:r w:rsidRPr="00C72ED9">
        <w:t>PSDMGR key containing information about:</w:t>
      </w:r>
    </w:p>
    <w:p w:rsidR="00AD3107" w:rsidRPr="003820C2" w:rsidRDefault="00AD3107" w:rsidP="000D3EB5">
      <w:pPr>
        <w:keepNext/>
        <w:autoSpaceDE w:val="0"/>
        <w:autoSpaceDN w:val="0"/>
        <w:adjustRightInd w:val="0"/>
        <w:rPr>
          <w:rFonts w:ascii="Courier New" w:hAnsi="Courier New" w:cs="Courier New"/>
          <w:sz w:val="16"/>
          <w:szCs w:val="16"/>
        </w:rPr>
      </w:pPr>
      <w:r w:rsidRPr="003820C2">
        <w:rPr>
          <w:rFonts w:ascii="Courier New" w:hAnsi="Courier New" w:cs="Courier New"/>
          <w:sz w:val="16"/>
          <w:szCs w:val="16"/>
        </w:rPr>
        <w:t xml:space="preserve"> </w:t>
      </w:r>
    </w:p>
    <w:p w:rsidR="00AD3107" w:rsidRPr="00C72ED9" w:rsidRDefault="00AD3107" w:rsidP="000D3EB5">
      <w:pPr>
        <w:keepNext/>
        <w:autoSpaceDE w:val="0"/>
        <w:autoSpaceDN w:val="0"/>
        <w:adjustRightInd w:val="0"/>
      </w:pPr>
      <w:r w:rsidRPr="00C72ED9">
        <w:t>1. Providers which were filed successfully</w:t>
      </w:r>
    </w:p>
    <w:p w:rsidR="00AD3107" w:rsidRDefault="00AD3107" w:rsidP="00AD3107">
      <w:pPr>
        <w:autoSpaceDE w:val="0"/>
        <w:autoSpaceDN w:val="0"/>
        <w:adjustRightInd w:val="0"/>
      </w:pPr>
      <w:r w:rsidRPr="00C72ED9">
        <w:t>2. Providers which were not filed due to duplication of NPI's, etc.</w:t>
      </w:r>
    </w:p>
    <w:p w:rsidR="00AD3107" w:rsidRDefault="00AD3107" w:rsidP="00AD3107">
      <w:pPr>
        <w:autoSpaceDE w:val="0"/>
        <w:autoSpaceDN w:val="0"/>
        <w:adjustRightInd w:val="0"/>
      </w:pPr>
    </w:p>
    <w:p w:rsidR="00AD3107" w:rsidRDefault="00AD3107" w:rsidP="00AD3107">
      <w:pPr>
        <w:autoSpaceDE w:val="0"/>
        <w:autoSpaceDN w:val="0"/>
        <w:adjustRightInd w:val="0"/>
      </w:pPr>
      <w:bookmarkStart w:id="3198" w:name="PSO481V4"/>
      <w:bookmarkStart w:id="3199" w:name="_Hlk534807656"/>
      <w:r>
        <w:t>Notes:</w:t>
      </w:r>
    </w:p>
    <w:bookmarkEnd w:id="3198"/>
    <w:p w:rsidR="00AD3107" w:rsidRDefault="00AD3107" w:rsidP="00AD3107">
      <w:pPr>
        <w:autoSpaceDE w:val="0"/>
        <w:autoSpaceDN w:val="0"/>
        <w:adjustRightInd w:val="0"/>
      </w:pPr>
    </w:p>
    <w:p w:rsidR="00AD3107" w:rsidRDefault="00AD3107">
      <w:pPr>
        <w:numPr>
          <w:ilvl w:val="0"/>
          <w:numId w:val="108"/>
        </w:numPr>
        <w:autoSpaceDE w:val="0"/>
        <w:autoSpaceDN w:val="0"/>
        <w:adjustRightInd w:val="0"/>
        <w:pPrChange w:id="3200" w:author="Fred Perez" w:date="2019-03-22T09:44:00Z">
          <w:pPr>
            <w:numPr>
              <w:numId w:val="122"/>
            </w:numPr>
            <w:tabs>
              <w:tab w:val="num" w:pos="360"/>
              <w:tab w:val="num" w:pos="720"/>
            </w:tabs>
            <w:autoSpaceDE w:val="0"/>
            <w:autoSpaceDN w:val="0"/>
            <w:adjustRightInd w:val="0"/>
            <w:ind w:left="720" w:hanging="720"/>
          </w:pPr>
        </w:pPrChange>
      </w:pPr>
      <w:r>
        <w:t xml:space="preserve">The file import does not file non-VA provider information into the </w:t>
      </w:r>
      <w:r w:rsidRPr="00E86042">
        <w:t>IB NON/OTHER VA BILLING PROVIDER (#355.93) file</w:t>
      </w:r>
      <w:r>
        <w:t>.</w:t>
      </w:r>
    </w:p>
    <w:p w:rsidR="00AD3107" w:rsidRDefault="00AD3107" w:rsidP="00AD3107">
      <w:pPr>
        <w:autoSpaceDE w:val="0"/>
        <w:autoSpaceDN w:val="0"/>
        <w:adjustRightInd w:val="0"/>
      </w:pPr>
    </w:p>
    <w:p w:rsidR="00AD3107" w:rsidRDefault="00AD3107">
      <w:pPr>
        <w:numPr>
          <w:ilvl w:val="0"/>
          <w:numId w:val="108"/>
        </w:numPr>
        <w:autoSpaceDE w:val="0"/>
        <w:autoSpaceDN w:val="0"/>
        <w:adjustRightInd w:val="0"/>
        <w:pPrChange w:id="3201" w:author="Fred Perez" w:date="2019-03-22T09:44:00Z">
          <w:pPr>
            <w:numPr>
              <w:numId w:val="122"/>
            </w:numPr>
            <w:tabs>
              <w:tab w:val="num" w:pos="360"/>
              <w:tab w:val="num" w:pos="720"/>
            </w:tabs>
            <w:autoSpaceDE w:val="0"/>
            <w:autoSpaceDN w:val="0"/>
            <w:adjustRightInd w:val="0"/>
            <w:ind w:left="720" w:hanging="720"/>
          </w:pPr>
        </w:pPrChange>
      </w:pPr>
      <w:r>
        <w:t>Subsequent copies of spreadsheets may contain updated information for providers such as DEA Expiration Date, address, etc.  The file import does not update existing entries in the NEW PERSON (#200) file.</w:t>
      </w:r>
    </w:p>
    <w:p w:rsidR="00AD3107" w:rsidRDefault="00AD3107" w:rsidP="00AD3107">
      <w:pPr>
        <w:autoSpaceDE w:val="0"/>
        <w:autoSpaceDN w:val="0"/>
        <w:adjustRightInd w:val="0"/>
      </w:pPr>
    </w:p>
    <w:p w:rsidR="00AD3107" w:rsidRDefault="00AD3107" w:rsidP="00AD3107">
      <w:pPr>
        <w:autoSpaceDE w:val="0"/>
        <w:autoSpaceDN w:val="0"/>
        <w:adjustRightInd w:val="0"/>
      </w:pPr>
    </w:p>
    <w:bookmarkEnd w:id="3199"/>
    <w:p w:rsidR="00AD3107" w:rsidRPr="00C72ED9" w:rsidRDefault="00AD3107" w:rsidP="00AD3107">
      <w:pPr>
        <w:pStyle w:val="ScreenCapture"/>
        <w:ind w:left="0"/>
        <w:rPr>
          <w:b/>
        </w:rPr>
      </w:pPr>
      <w:r>
        <w:t xml:space="preserve">Select Maintenance (Outpatient Pharmacy) &lt;TEST ACCOUNT&gt; Option: </w:t>
      </w:r>
      <w:r w:rsidRPr="00C72ED9">
        <w:rPr>
          <w:b/>
        </w:rPr>
        <w:t xml:space="preserve">NON-VA Provider </w:t>
      </w:r>
    </w:p>
    <w:p w:rsidR="00AD3107" w:rsidRPr="00C72ED9" w:rsidRDefault="00AD3107" w:rsidP="00AD3107">
      <w:pPr>
        <w:pStyle w:val="ScreenCapture"/>
        <w:ind w:left="0"/>
        <w:rPr>
          <w:b/>
        </w:rPr>
      </w:pPr>
      <w:r w:rsidRPr="00C72ED9">
        <w:rPr>
          <w:b/>
        </w:rPr>
        <w:t>Import</w:t>
      </w:r>
    </w:p>
    <w:p w:rsidR="00AD3107" w:rsidRPr="00C72ED9" w:rsidRDefault="00AD3107" w:rsidP="00AD3107">
      <w:pPr>
        <w:pStyle w:val="ScreenCapture"/>
        <w:ind w:left="0"/>
      </w:pPr>
    </w:p>
    <w:p w:rsidR="00AD3107" w:rsidRDefault="00AD3107" w:rsidP="00AD3107">
      <w:pPr>
        <w:pStyle w:val="ScreenCapture"/>
        <w:ind w:left="0"/>
      </w:pPr>
      <w:r>
        <w:t>Considerations before invoking this option:</w:t>
      </w:r>
    </w:p>
    <w:p w:rsidR="00AD3107" w:rsidRDefault="00AD3107" w:rsidP="00AD3107">
      <w:pPr>
        <w:pStyle w:val="ScreenCapture"/>
        <w:ind w:left="0"/>
      </w:pPr>
    </w:p>
    <w:p w:rsidR="00AD3107" w:rsidRDefault="00AD3107" w:rsidP="00AD3107">
      <w:pPr>
        <w:pStyle w:val="ScreenCapture"/>
        <w:ind w:left="0"/>
      </w:pPr>
      <w:r>
        <w:t>TITLE (#3.1) file:</w:t>
      </w:r>
    </w:p>
    <w:p w:rsidR="00AD3107" w:rsidRDefault="00AD3107" w:rsidP="00AD3107">
      <w:pPr>
        <w:pStyle w:val="ScreenCapture"/>
        <w:ind w:left="0"/>
      </w:pPr>
      <w:r>
        <w:t xml:space="preserve">   Have the titles "HN NON-VA PROVIDER" and "TW NON-VA PROVIDER"</w:t>
      </w:r>
    </w:p>
    <w:p w:rsidR="00AD3107" w:rsidRDefault="00AD3107" w:rsidP="00AD3107">
      <w:pPr>
        <w:pStyle w:val="ScreenCapture"/>
        <w:ind w:left="0"/>
      </w:pPr>
      <w:r>
        <w:t xml:space="preserve">   been defined in the TITLE (#3.1) file in this system?</w:t>
      </w:r>
    </w:p>
    <w:p w:rsidR="00AD3107" w:rsidRDefault="00AD3107" w:rsidP="00AD3107">
      <w:pPr>
        <w:pStyle w:val="ScreenCapture"/>
        <w:ind w:left="0"/>
      </w:pPr>
      <w:r>
        <w:t xml:space="preserve">   It is optional to have the titles defined.</w:t>
      </w:r>
    </w:p>
    <w:p w:rsidR="00AD3107" w:rsidRDefault="00AD3107" w:rsidP="00AD3107">
      <w:pPr>
        <w:pStyle w:val="ScreenCapture"/>
        <w:ind w:left="0"/>
      </w:pPr>
      <w:r>
        <w:t xml:space="preserve">   However, the providers loaded by this patch will have no titles</w:t>
      </w:r>
    </w:p>
    <w:p w:rsidR="00AD3107" w:rsidRDefault="00AD3107" w:rsidP="00AD3107">
      <w:pPr>
        <w:pStyle w:val="ScreenCapture"/>
        <w:ind w:left="0"/>
      </w:pPr>
      <w:r>
        <w:t xml:space="preserve">   listed in CPRS if these titles are not pre-defined prior to importing</w:t>
      </w:r>
    </w:p>
    <w:p w:rsidR="00AD3107" w:rsidRDefault="00AD3107" w:rsidP="00AD3107">
      <w:pPr>
        <w:pStyle w:val="ScreenCapture"/>
        <w:ind w:left="0"/>
      </w:pPr>
      <w:r>
        <w:t xml:space="preserve">   the non-VA provider information included in this update.</w:t>
      </w:r>
    </w:p>
    <w:p w:rsidR="00AD3107" w:rsidRDefault="00AD3107" w:rsidP="00AD3107">
      <w:pPr>
        <w:pStyle w:val="ScreenCapture"/>
        <w:ind w:left="0"/>
      </w:pPr>
    </w:p>
    <w:p w:rsidR="00AD3107" w:rsidRDefault="00AD3107" w:rsidP="00AD3107">
      <w:pPr>
        <w:pStyle w:val="ScreenCapture"/>
        <w:ind w:left="0"/>
      </w:pPr>
      <w:r>
        <w:t>SERVICE/SECTION (#49) file:</w:t>
      </w:r>
    </w:p>
    <w:p w:rsidR="00AD3107" w:rsidRDefault="00AD3107" w:rsidP="00AD3107">
      <w:pPr>
        <w:pStyle w:val="ScreenCapture"/>
        <w:ind w:left="0"/>
      </w:pPr>
      <w:r>
        <w:t xml:space="preserve">   Determine whether an entry for the SERVICE/SECTION (#29) field</w:t>
      </w:r>
    </w:p>
    <w:p w:rsidR="00AD3107" w:rsidRDefault="00AD3107" w:rsidP="00AD3107">
      <w:pPr>
        <w:pStyle w:val="ScreenCapture"/>
        <w:ind w:left="0"/>
      </w:pPr>
      <w:r>
        <w:t xml:space="preserve">   should be populated during the import.</w:t>
      </w:r>
    </w:p>
    <w:p w:rsidR="00AD3107" w:rsidRDefault="00AD3107" w:rsidP="00AD3107">
      <w:pPr>
        <w:pStyle w:val="ScreenCapture"/>
        <w:ind w:left="0"/>
      </w:pPr>
      <w:r>
        <w:t xml:space="preserve">   It is optional to populate the SERVICE/SECTION (#29) field.</w:t>
      </w:r>
    </w:p>
    <w:p w:rsidR="00AD3107" w:rsidRDefault="00AD3107" w:rsidP="00AD3107">
      <w:pPr>
        <w:pStyle w:val="ScreenCapture"/>
        <w:ind w:left="0"/>
      </w:pPr>
      <w:r>
        <w:t xml:space="preserve">   Your site may wish to define a new SERVICE/SECTION (#49) file entry</w:t>
      </w:r>
    </w:p>
    <w:p w:rsidR="00AD3107" w:rsidRDefault="00AD3107" w:rsidP="00AD3107">
      <w:pPr>
        <w:pStyle w:val="ScreenCapture"/>
        <w:ind w:left="0"/>
      </w:pPr>
      <w:r>
        <w:t xml:space="preserve">   such as "NON-VA COMMUNITY CARE".</w:t>
      </w:r>
    </w:p>
    <w:p w:rsidR="00AD3107" w:rsidRDefault="00AD3107" w:rsidP="00AD3107">
      <w:pPr>
        <w:pStyle w:val="ScreenCapture"/>
        <w:ind w:left="0"/>
      </w:pPr>
    </w:p>
    <w:p w:rsidR="00AD3107" w:rsidRDefault="00AD3107" w:rsidP="00AD3107">
      <w:pPr>
        <w:pStyle w:val="ScreenCapture"/>
        <w:ind w:left="0"/>
      </w:pPr>
      <w:r>
        <w:t>Do you wish to proceed? NO</w:t>
      </w:r>
      <w:r w:rsidRPr="00C72ED9">
        <w:t xml:space="preserve">// </w:t>
      </w:r>
      <w:r w:rsidRPr="00C72ED9">
        <w:rPr>
          <w:b/>
        </w:rPr>
        <w:t>YES</w:t>
      </w:r>
    </w:p>
    <w:p w:rsidR="00AD3107" w:rsidRDefault="00AD3107" w:rsidP="00AD3107">
      <w:pPr>
        <w:pStyle w:val="ScreenCapture"/>
        <w:ind w:left="0"/>
      </w:pPr>
    </w:p>
    <w:p w:rsidR="00AD3107" w:rsidRDefault="00AD3107" w:rsidP="00AD3107">
      <w:pPr>
        <w:pStyle w:val="ScreenCapture"/>
        <w:ind w:left="0"/>
      </w:pPr>
      <w:r>
        <w:t>Your site VISN is: 1.</w:t>
      </w:r>
    </w:p>
    <w:p w:rsidR="00AD3107" w:rsidRDefault="00AD3107" w:rsidP="00AD3107">
      <w:pPr>
        <w:pStyle w:val="ScreenCapture"/>
        <w:ind w:left="0"/>
      </w:pPr>
      <w:r>
        <w:t>Only providers for your VISN may be imported.</w:t>
      </w:r>
    </w:p>
    <w:p w:rsidR="00AD3107" w:rsidRPr="00C72ED9" w:rsidRDefault="00AD3107" w:rsidP="00AD3107">
      <w:pPr>
        <w:pStyle w:val="ScreenCapture"/>
        <w:ind w:left="0"/>
        <w:rPr>
          <w:b/>
          <w:i/>
          <w:lang w:val="en-US"/>
        </w:rPr>
      </w:pPr>
      <w:r>
        <w:t xml:space="preserve">Directory name // </w:t>
      </w:r>
      <w:r w:rsidRPr="00C72ED9">
        <w:rPr>
          <w:b/>
          <w:i/>
          <w:lang w:val="en-US"/>
        </w:rPr>
        <w:t xml:space="preserve">&lt;directory name </w:t>
      </w:r>
      <w:r>
        <w:rPr>
          <w:b/>
          <w:i/>
          <w:lang w:val="en-US"/>
        </w:rPr>
        <w:t>where</w:t>
      </w:r>
      <w:r w:rsidRPr="00C72ED9">
        <w:rPr>
          <w:b/>
          <w:i/>
          <w:lang w:val="en-US"/>
        </w:rPr>
        <w:t xml:space="preserve"> csv file </w:t>
      </w:r>
      <w:r>
        <w:rPr>
          <w:b/>
          <w:i/>
          <w:lang w:val="en-US"/>
        </w:rPr>
        <w:t xml:space="preserve">is located </w:t>
      </w:r>
      <w:r w:rsidRPr="00C72ED9">
        <w:rPr>
          <w:b/>
          <w:i/>
          <w:lang w:val="en-US"/>
        </w:rPr>
        <w:t>containing non-VA providers to be imported&gt;</w:t>
      </w:r>
    </w:p>
    <w:p w:rsidR="00AD3107" w:rsidRPr="00C72ED9" w:rsidRDefault="00AD3107" w:rsidP="00AD3107">
      <w:pPr>
        <w:pStyle w:val="ScreenCapture"/>
        <w:ind w:left="0"/>
        <w:rPr>
          <w:b/>
          <w:lang w:val="en-US"/>
        </w:rPr>
      </w:pPr>
      <w:r>
        <w:t xml:space="preserve">File Name // </w:t>
      </w:r>
      <w:r w:rsidRPr="00C72ED9">
        <w:rPr>
          <w:b/>
          <w:i/>
          <w:lang w:val="en-US"/>
        </w:rPr>
        <w:t>&lt;the file name should be in format “PSO_481_#</w:t>
      </w:r>
      <w:r>
        <w:rPr>
          <w:b/>
          <w:i/>
          <w:lang w:val="en-US"/>
        </w:rPr>
        <w:t>#</w:t>
      </w:r>
      <w:r w:rsidRPr="00C72ED9">
        <w:rPr>
          <w:b/>
          <w:i/>
          <w:lang w:val="en-US"/>
        </w:rPr>
        <w:t>_XX.csv”, where #</w:t>
      </w:r>
      <w:r>
        <w:rPr>
          <w:b/>
          <w:i/>
          <w:lang w:val="en-US"/>
        </w:rPr>
        <w:t>#</w:t>
      </w:r>
      <w:r w:rsidRPr="00C72ED9">
        <w:rPr>
          <w:b/>
          <w:i/>
          <w:lang w:val="en-US"/>
        </w:rPr>
        <w:t xml:space="preserve"> is the VISN number and XX is the state.&gt;</w:t>
      </w:r>
    </w:p>
    <w:p w:rsidR="00AD3107" w:rsidRDefault="00AD3107" w:rsidP="00AD3107">
      <w:pPr>
        <w:pStyle w:val="ScreenCapture"/>
        <w:ind w:left="0"/>
      </w:pPr>
      <w:r>
        <w:t>Press ENTER if the SERVICE/SECTION (#29) field should not be populated.</w:t>
      </w:r>
    </w:p>
    <w:p w:rsidR="00AD3107" w:rsidRDefault="00AD3107" w:rsidP="00AD3107">
      <w:pPr>
        <w:pStyle w:val="ScreenCapture"/>
        <w:ind w:left="0"/>
      </w:pPr>
    </w:p>
    <w:p w:rsidR="00AD3107" w:rsidRPr="00C72ED9" w:rsidRDefault="00AD3107" w:rsidP="00AD3107">
      <w:pPr>
        <w:pStyle w:val="ScreenCapture"/>
        <w:ind w:left="0"/>
        <w:rPr>
          <w:b/>
          <w:i/>
          <w:lang w:val="en-US"/>
        </w:rPr>
      </w:pPr>
      <w:r>
        <w:t>Which SERVICE/SECTION (#29) field entry should be used</w:t>
      </w:r>
      <w:r w:rsidRPr="00C72ED9">
        <w:t xml:space="preserve">? </w:t>
      </w:r>
      <w:r w:rsidRPr="00C72ED9">
        <w:rPr>
          <w:b/>
          <w:i/>
          <w:lang w:val="en-US"/>
        </w:rPr>
        <w:t>&lt;</w:t>
      </w:r>
      <w:r w:rsidRPr="00C72ED9">
        <w:rPr>
          <w:b/>
          <w:i/>
        </w:rPr>
        <w:t>Enter a valid entry from the “SERVICE/SECTION (#49) file or “enter” if the field should not be populated.</w:t>
      </w:r>
      <w:r w:rsidRPr="00C72ED9">
        <w:rPr>
          <w:b/>
          <w:i/>
          <w:lang w:val="en-US"/>
        </w:rPr>
        <w:t>&gt;</w:t>
      </w:r>
    </w:p>
    <w:p w:rsidR="00AD3107" w:rsidRPr="009E303B" w:rsidRDefault="00AD3107" w:rsidP="00AD3107">
      <w:pPr>
        <w:pStyle w:val="ScreenCapture"/>
        <w:ind w:left="0"/>
        <w:rPr>
          <w:b/>
        </w:rPr>
      </w:pPr>
    </w:p>
    <w:p w:rsidR="00AD3107" w:rsidRDefault="00AD3107" w:rsidP="00AD3107">
      <w:pPr>
        <w:pStyle w:val="ScreenCapture"/>
        <w:ind w:left="0"/>
      </w:pPr>
    </w:p>
    <w:p w:rsidR="00AD3107" w:rsidRDefault="00AD3107" w:rsidP="00AD3107">
      <w:pPr>
        <w:pStyle w:val="ScreenCapture"/>
        <w:ind w:left="0"/>
      </w:pPr>
      <w:r>
        <w:t>Requested Start Time</w:t>
      </w:r>
      <w:r w:rsidRPr="00C72ED9">
        <w:t>: NOW//</w:t>
      </w:r>
      <w:r>
        <w:t xml:space="preserve"> (MAY 16, 2018@16:49:21)</w:t>
      </w:r>
    </w:p>
    <w:p w:rsidR="00AD3107" w:rsidRDefault="00AD3107" w:rsidP="00AD3107">
      <w:pPr>
        <w:pStyle w:val="ScreenCapture"/>
        <w:ind w:left="0"/>
      </w:pPr>
    </w:p>
    <w:p w:rsidR="00AD3107" w:rsidRDefault="00AD3107" w:rsidP="00AD3107">
      <w:pPr>
        <w:pStyle w:val="ScreenCapture"/>
        <w:ind w:left="0"/>
      </w:pPr>
      <w:r>
        <w:t xml:space="preserve">   PSO NON-VA PROVIDER IMPORT TASKED:1238567</w:t>
      </w:r>
    </w:p>
    <w:p w:rsidR="00AD3107" w:rsidRDefault="00AD3107" w:rsidP="00AD3107">
      <w:pPr>
        <w:pStyle w:val="ScreenCapture"/>
        <w:ind w:left="0"/>
      </w:pPr>
    </w:p>
    <w:p w:rsidR="00AD3107" w:rsidRDefault="00AD3107" w:rsidP="00AD3107">
      <w:pPr>
        <w:pStyle w:val="ScreenCapture"/>
        <w:ind w:left="0"/>
      </w:pPr>
    </w:p>
    <w:p w:rsidR="00AD3107" w:rsidRPr="00C72ED9" w:rsidRDefault="00AD3107" w:rsidP="00AD3107">
      <w:pPr>
        <w:pStyle w:val="ScreenCapture"/>
        <w:ind w:left="0"/>
        <w:rPr>
          <w:b/>
        </w:rPr>
      </w:pPr>
      <w:r w:rsidRPr="00C72ED9">
        <w:rPr>
          <w:b/>
        </w:rPr>
        <w:t>Example of non-VA provider filed by this option:</w:t>
      </w:r>
    </w:p>
    <w:p w:rsidR="00AD3107" w:rsidRPr="00C72ED9" w:rsidRDefault="00AD3107" w:rsidP="00AD3107">
      <w:pPr>
        <w:pStyle w:val="ScreenCapture"/>
        <w:ind w:left="0"/>
        <w:rPr>
          <w:b/>
        </w:rPr>
      </w:pPr>
      <w:r w:rsidRPr="00C72ED9">
        <w:rPr>
          <w:b/>
        </w:rPr>
        <w:t>------------------------------------------------</w:t>
      </w:r>
    </w:p>
    <w:p w:rsidR="00AD3107" w:rsidRPr="003820C2" w:rsidRDefault="00AD3107" w:rsidP="00AD3107">
      <w:pPr>
        <w:pStyle w:val="ScreenCapture"/>
        <w:ind w:left="0"/>
      </w:pPr>
      <w:r w:rsidRPr="003820C2">
        <w:t xml:space="preserve"> </w:t>
      </w:r>
    </w:p>
    <w:p w:rsidR="00AD3107" w:rsidRPr="003820C2" w:rsidRDefault="00AD3107" w:rsidP="00AD3107">
      <w:pPr>
        <w:pStyle w:val="ScreenCapture"/>
        <w:ind w:left="0"/>
      </w:pPr>
      <w:r w:rsidRPr="003820C2">
        <w:t>NAME: xxxx,xxxx</w:t>
      </w:r>
      <w:r>
        <w:t xml:space="preserve">           </w:t>
      </w:r>
      <w:r w:rsidRPr="003820C2">
        <w:t xml:space="preserve"> TITLE: HN NON-VA PROVIDER</w:t>
      </w:r>
    </w:p>
    <w:p w:rsidR="00AD3107" w:rsidRPr="003820C2" w:rsidRDefault="00AD3107" w:rsidP="00AD3107">
      <w:pPr>
        <w:pStyle w:val="ScreenCapture"/>
        <w:ind w:left="0"/>
      </w:pPr>
      <w:r w:rsidRPr="003820C2">
        <w:t>STREET ADDRESS 1: 123 STREET</w:t>
      </w:r>
      <w:r>
        <w:t xml:space="preserve">     </w:t>
      </w:r>
      <w:r w:rsidRPr="003820C2">
        <w:t>STREET ADDRESS 2: SUITE 100</w:t>
      </w:r>
    </w:p>
    <w:p w:rsidR="00AD3107" w:rsidRPr="003820C2" w:rsidRDefault="00AD3107" w:rsidP="00AD3107">
      <w:pPr>
        <w:pStyle w:val="ScreenCapture"/>
        <w:ind w:left="0"/>
      </w:pPr>
      <w:r w:rsidRPr="003820C2">
        <w:t>CITY: ANYTOWN</w:t>
      </w:r>
      <w:r>
        <w:t xml:space="preserve">            </w:t>
      </w:r>
      <w:r w:rsidRPr="003820C2">
        <w:t xml:space="preserve"> STATE: ANYSTATE</w:t>
      </w:r>
    </w:p>
    <w:p w:rsidR="00AD3107" w:rsidRPr="003820C2" w:rsidRDefault="00AD3107" w:rsidP="00AD3107">
      <w:pPr>
        <w:pStyle w:val="ScreenCapture"/>
        <w:ind w:left="0"/>
      </w:pPr>
      <w:r w:rsidRPr="003820C2">
        <w:t>ZIP CODE: 12345</w:t>
      </w:r>
      <w:r>
        <w:t xml:space="preserve">           </w:t>
      </w:r>
      <w:r w:rsidRPr="003820C2">
        <w:t xml:space="preserve"> SEX: MALE</w:t>
      </w:r>
    </w:p>
    <w:p w:rsidR="00AD3107" w:rsidRPr="003820C2" w:rsidRDefault="00AD3107" w:rsidP="00AD3107">
      <w:pPr>
        <w:pStyle w:val="ScreenCapture"/>
        <w:ind w:left="0"/>
      </w:pPr>
      <w:r w:rsidRPr="003820C2">
        <w:t>DATE ENTERED: JUL 31, 2018</w:t>
      </w:r>
      <w:r>
        <w:t xml:space="preserve">      </w:t>
      </w:r>
      <w:r w:rsidRPr="003820C2">
        <w:t>CREATOR: TASKMAN,PROXY USER</w:t>
      </w:r>
    </w:p>
    <w:p w:rsidR="00AD3107" w:rsidRPr="003820C2" w:rsidRDefault="00AD3107" w:rsidP="00AD3107">
      <w:pPr>
        <w:pStyle w:val="ScreenCapture"/>
        <w:ind w:left="0"/>
      </w:pPr>
      <w:r w:rsidRPr="003820C2">
        <w:t>NAME COMPONENTS: 200</w:t>
      </w:r>
      <w:r>
        <w:t xml:space="preserve">         </w:t>
      </w:r>
      <w:r w:rsidRPr="003820C2">
        <w:t>DEGREE: MD</w:t>
      </w:r>
    </w:p>
    <w:p w:rsidR="00AD3107" w:rsidRPr="003820C2" w:rsidRDefault="00AD3107" w:rsidP="00AD3107">
      <w:pPr>
        <w:pStyle w:val="ScreenCapture"/>
        <w:ind w:left="0"/>
      </w:pPr>
      <w:r w:rsidRPr="003820C2">
        <w:t>SERVICE/SECTION: OPTIONAL</w:t>
      </w:r>
    </w:p>
    <w:p w:rsidR="00AD3107" w:rsidRPr="003820C2" w:rsidRDefault="00AD3107" w:rsidP="00AD3107">
      <w:pPr>
        <w:pStyle w:val="ScreenCapture"/>
        <w:ind w:left="0"/>
      </w:pPr>
      <w:r w:rsidRPr="003820C2">
        <w:t>SIGNATURE BLOCK PRINTED NAME: xxxx xxxx</w:t>
      </w:r>
    </w:p>
    <w:p w:rsidR="00AD3107" w:rsidRPr="003820C2" w:rsidRDefault="00AD3107" w:rsidP="00AD3107">
      <w:pPr>
        <w:pStyle w:val="ScreenCapture"/>
        <w:ind w:left="0"/>
      </w:pPr>
      <w:r w:rsidRPr="003820C2">
        <w:t>KEY: XUORES</w:t>
      </w:r>
      <w:r>
        <w:t xml:space="preserve">             </w:t>
      </w:r>
      <w:r w:rsidRPr="003820C2">
        <w:t xml:space="preserve"> GIVEN BY: TASKMAN,PROXY USER</w:t>
      </w:r>
    </w:p>
    <w:p w:rsidR="00AD3107" w:rsidRPr="003820C2" w:rsidRDefault="00AD3107" w:rsidP="00AD3107">
      <w:pPr>
        <w:pStyle w:val="ScreenCapture"/>
        <w:ind w:left="0"/>
      </w:pPr>
      <w:r w:rsidRPr="003820C2">
        <w:t>DATE GIVEN: JUL 31, 2018</w:t>
      </w:r>
    </w:p>
    <w:p w:rsidR="00AD3107" w:rsidRPr="003820C2" w:rsidRDefault="00AD3107" w:rsidP="00AD3107">
      <w:pPr>
        <w:pStyle w:val="ScreenCapture"/>
        <w:ind w:left="0"/>
      </w:pPr>
      <w:r w:rsidRPr="003820C2">
        <w:t>SUBJECT ORGANIZATION: Veteran Care In The Community</w:t>
      </w:r>
    </w:p>
    <w:p w:rsidR="00AD3107" w:rsidRPr="003820C2" w:rsidRDefault="00AD3107" w:rsidP="00AD3107">
      <w:pPr>
        <w:pStyle w:val="ScreenCapture"/>
        <w:ind w:left="0"/>
      </w:pPr>
      <w:r w:rsidRPr="003820C2">
        <w:t>SUBJECT ORGANIZATION ID: n/a</w:t>
      </w:r>
      <w:r>
        <w:t xml:space="preserve">     </w:t>
      </w:r>
      <w:r w:rsidRPr="003820C2">
        <w:t>UNIQUE USER ID: 1111111111</w:t>
      </w:r>
    </w:p>
    <w:p w:rsidR="00AD3107" w:rsidRPr="003820C2" w:rsidRDefault="00AD3107" w:rsidP="00AD3107">
      <w:pPr>
        <w:pStyle w:val="ScreenCapture"/>
        <w:ind w:left="0"/>
      </w:pPr>
      <w:r w:rsidRPr="003820C2">
        <w:t>NPI: 1111111111</w:t>
      </w:r>
      <w:r>
        <w:t xml:space="preserve">           </w:t>
      </w:r>
      <w:r w:rsidRPr="003820C2">
        <w:t xml:space="preserve"> NPI ENTRY STATUS: DONE</w:t>
      </w:r>
    </w:p>
    <w:p w:rsidR="00AD3107" w:rsidRPr="003820C2" w:rsidRDefault="00AD3107" w:rsidP="00AD3107">
      <w:pPr>
        <w:pStyle w:val="ScreenCapture"/>
        <w:ind w:left="0"/>
      </w:pPr>
      <w:r w:rsidRPr="003820C2">
        <w:t>AUTHORIZE RELEASE OF NPI: Yes</w:t>
      </w:r>
    </w:p>
    <w:p w:rsidR="00AD3107" w:rsidRPr="003820C2" w:rsidRDefault="00AD3107" w:rsidP="00AD3107">
      <w:pPr>
        <w:pStyle w:val="ScreenCapture"/>
        <w:ind w:left="0"/>
      </w:pPr>
      <w:r w:rsidRPr="003820C2">
        <w:t>EFFECTIVE DATE/TIME: JUL 31, 2018@17:09:08</w:t>
      </w:r>
    </w:p>
    <w:p w:rsidR="00AD3107" w:rsidRPr="003820C2" w:rsidRDefault="00AD3107" w:rsidP="00AD3107">
      <w:pPr>
        <w:pStyle w:val="ScreenCapture"/>
        <w:ind w:left="0"/>
      </w:pPr>
      <w:r w:rsidRPr="003820C2">
        <w:t>STATUS: ACTIVE</w:t>
      </w:r>
      <w:r>
        <w:t xml:space="preserve">            </w:t>
      </w:r>
      <w:r w:rsidRPr="003820C2">
        <w:t>NPI: 1111111111</w:t>
      </w:r>
    </w:p>
    <w:p w:rsidR="00AD3107" w:rsidRPr="003820C2" w:rsidRDefault="00AD3107" w:rsidP="00AD3107">
      <w:pPr>
        <w:pStyle w:val="ScreenCapture"/>
        <w:ind w:left="0"/>
      </w:pPr>
      <w:r w:rsidRPr="003820C2">
        <w:t>AUTHORIZED TO WRITE MED ORDERS: YES</w:t>
      </w:r>
      <w:r>
        <w:t xml:space="preserve"> </w:t>
      </w:r>
      <w:r w:rsidRPr="003820C2">
        <w:t xml:space="preserve"> DEA#: AX111111111</w:t>
      </w:r>
    </w:p>
    <w:p w:rsidR="00AD3107" w:rsidRPr="003820C2" w:rsidRDefault="00AD3107" w:rsidP="00AD3107">
      <w:pPr>
        <w:pStyle w:val="ScreenCapture"/>
        <w:ind w:left="0"/>
      </w:pPr>
      <w:r w:rsidRPr="003820C2">
        <w:t>PROVIDER CLASS: PHYSICIAN</w:t>
      </w:r>
      <w:r>
        <w:t xml:space="preserve">      </w:t>
      </w:r>
      <w:r w:rsidRPr="003820C2">
        <w:t xml:space="preserve"> PROVIDER TYPE: FEE BASIS</w:t>
      </w:r>
    </w:p>
    <w:p w:rsidR="00AD3107" w:rsidRPr="003820C2" w:rsidRDefault="00AD3107" w:rsidP="00AD3107">
      <w:pPr>
        <w:pStyle w:val="ScreenCapture"/>
        <w:ind w:left="0"/>
      </w:pPr>
      <w:r w:rsidRPr="003820C2">
        <w:t>REMARKS: HN NON-VA PROVIDER</w:t>
      </w:r>
      <w:r>
        <w:t xml:space="preserve">     </w:t>
      </w:r>
      <w:r w:rsidRPr="003820C2">
        <w:t xml:space="preserve"> SCHEDULE II NARCOTIC: Yes</w:t>
      </w:r>
    </w:p>
    <w:p w:rsidR="00AD3107" w:rsidRPr="003820C2" w:rsidRDefault="00AD3107" w:rsidP="00AD3107">
      <w:pPr>
        <w:pStyle w:val="ScreenCapture"/>
        <w:ind w:left="0"/>
      </w:pPr>
      <w:r w:rsidRPr="003820C2">
        <w:t>SCHEDULE II NON-NARCOTIC: Yes</w:t>
      </w:r>
      <w:r>
        <w:t xml:space="preserve">    </w:t>
      </w:r>
      <w:r w:rsidRPr="003820C2">
        <w:t xml:space="preserve"> SCHEDULE III NARCOTIC: Yes</w:t>
      </w:r>
    </w:p>
    <w:p w:rsidR="00AD3107" w:rsidRPr="003820C2" w:rsidRDefault="00AD3107" w:rsidP="00AD3107">
      <w:pPr>
        <w:pStyle w:val="ScreenCapture"/>
        <w:ind w:left="0"/>
      </w:pPr>
      <w:r w:rsidRPr="003820C2">
        <w:t>SCHEDULE III NON-NARCOTIC: Yes</w:t>
      </w:r>
      <w:r>
        <w:t xml:space="preserve">    </w:t>
      </w:r>
      <w:r w:rsidRPr="003820C2">
        <w:t>SCHEDULE IV: Yes</w:t>
      </w:r>
    </w:p>
    <w:p w:rsidR="00AD3107" w:rsidRPr="003820C2" w:rsidRDefault="00AD3107" w:rsidP="00AD3107">
      <w:pPr>
        <w:pStyle w:val="ScreenCapture"/>
        <w:ind w:left="0"/>
      </w:pPr>
      <w:r w:rsidRPr="003820C2">
        <w:t>SCHEDULE V: Yes</w:t>
      </w:r>
      <w:r>
        <w:t xml:space="preserve">           </w:t>
      </w:r>
      <w:r w:rsidRPr="003820C2">
        <w:t xml:space="preserve"> DEA EXPIRATION DATE: OCT 31, 2020</w:t>
      </w:r>
    </w:p>
    <w:p w:rsidR="00AD3107" w:rsidRPr="003820C2" w:rsidRDefault="00AD3107" w:rsidP="00AD3107">
      <w:pPr>
        <w:pStyle w:val="ScreenCapture"/>
        <w:ind w:left="0"/>
      </w:pPr>
      <w:r w:rsidRPr="003820C2">
        <w:t>NON-VA PRESCRIBER: YES</w:t>
      </w:r>
      <w:r>
        <w:t xml:space="preserve">        </w:t>
      </w:r>
      <w:r w:rsidRPr="003820C2">
        <w:t>TAX ID: 11-1111111</w:t>
      </w:r>
    </w:p>
    <w:p w:rsidR="00AD3107" w:rsidRDefault="00AD3107" w:rsidP="00AD3107">
      <w:pPr>
        <w:pStyle w:val="ScreenCapture"/>
        <w:ind w:left="0"/>
      </w:pPr>
      <w:r w:rsidRPr="003820C2">
        <w:t>PSIM UPDATE USER: TASKMAN,PROXY USER</w:t>
      </w:r>
      <w:r>
        <w:t xml:space="preserve"> </w:t>
      </w:r>
      <w:r w:rsidRPr="003820C2">
        <w:t>PSIM UPDATE DT: JUL 31, 2018@17:09</w:t>
      </w:r>
    </w:p>
    <w:p w:rsidR="00AD3107" w:rsidRDefault="00AD3107" w:rsidP="00AD3107">
      <w:pPr>
        <w:autoSpaceDE w:val="0"/>
        <w:autoSpaceDN w:val="0"/>
        <w:adjustRightInd w:val="0"/>
        <w:rPr>
          <w:rFonts w:ascii="Courier New" w:hAnsi="Courier New" w:cs="Courier New"/>
          <w:sz w:val="16"/>
          <w:szCs w:val="16"/>
        </w:rPr>
      </w:pPr>
    </w:p>
    <w:p w:rsidR="00AD3107" w:rsidRPr="000E3148" w:rsidRDefault="00AD3107" w:rsidP="00AD3107">
      <w:pPr>
        <w:autoSpaceDE w:val="0"/>
        <w:autoSpaceDN w:val="0"/>
        <w:adjustRightInd w:val="0"/>
      </w:pPr>
      <w:r w:rsidRPr="00C72ED9">
        <w:rPr>
          <w:b/>
        </w:rPr>
        <w:t>Note:</w:t>
      </w:r>
      <w:r>
        <w:rPr>
          <w:b/>
        </w:rPr>
        <w:t xml:space="preserve"> </w:t>
      </w:r>
      <w:r w:rsidRPr="00C72ED9">
        <w:t>The</w:t>
      </w:r>
      <w:r w:rsidRPr="000E3148">
        <w:t xml:space="preserve"> Non-VA Provider Inactivate [PSO NON-VA PROVIDER INACTIVATE]</w:t>
      </w:r>
      <w:r>
        <w:t xml:space="preserve"> option, </w:t>
      </w:r>
      <w:r w:rsidRPr="000E3148">
        <w:t>will allow for the inactivation of providers which were previously filed</w:t>
      </w:r>
      <w:r>
        <w:t xml:space="preserve"> </w:t>
      </w:r>
      <w:r w:rsidRPr="000E3148">
        <w:t>by this option if it is decided later that the providers should not remain</w:t>
      </w:r>
      <w:r>
        <w:t xml:space="preserve"> </w:t>
      </w:r>
      <w:r w:rsidRPr="000E3148">
        <w:t>active due to workflow or other issues.</w:t>
      </w:r>
      <w:r>
        <w:t xml:space="preserve"> </w:t>
      </w:r>
      <w:r w:rsidRPr="000E3148">
        <w:t>The Non-VA Provider Inactivate</w:t>
      </w:r>
    </w:p>
    <w:p w:rsidR="00AD3107" w:rsidRPr="003820C2" w:rsidRDefault="00AD3107" w:rsidP="00AD3107">
      <w:pPr>
        <w:autoSpaceDE w:val="0"/>
        <w:autoSpaceDN w:val="0"/>
        <w:adjustRightInd w:val="0"/>
        <w:rPr>
          <w:rFonts w:ascii="Courier New" w:hAnsi="Courier New" w:cs="Courier New"/>
          <w:sz w:val="16"/>
          <w:szCs w:val="16"/>
        </w:rPr>
      </w:pPr>
      <w:r w:rsidRPr="000E3148">
        <w:t>[PSO NON-VA PROVIDER INACTIVATE] option is only accessible by users with</w:t>
      </w:r>
      <w:r>
        <w:t xml:space="preserve"> </w:t>
      </w:r>
      <w:r w:rsidRPr="000E3148">
        <w:t>programmer level access and is not attached to a menu.</w:t>
      </w:r>
      <w:r>
        <w:t xml:space="preserve"> Refer to the patch description for PSO*7.0*481 for further information.</w:t>
      </w:r>
    </w:p>
    <w:p w:rsidR="006D16E8" w:rsidRPr="00EE678B" w:rsidRDefault="006D16E8" w:rsidP="004E0305">
      <w:pPr>
        <w:pStyle w:val="Heading2"/>
      </w:pPr>
      <w:bookmarkStart w:id="3202" w:name="_Toc520273393"/>
      <w:bookmarkStart w:id="3203" w:name="_Toc520299185"/>
      <w:bookmarkStart w:id="3204" w:name="_Toc520304652"/>
      <w:bookmarkStart w:id="3205" w:name="_Toc32836920"/>
      <w:bookmarkStart w:id="3206" w:name="_Toc38424588"/>
      <w:bookmarkStart w:id="3207" w:name="_Toc50535281"/>
      <w:bookmarkStart w:id="3208" w:name="_Toc280701202"/>
      <w:bookmarkStart w:id="3209" w:name="_Toc299044373"/>
      <w:bookmarkStart w:id="3210" w:name="_Toc280853542"/>
      <w:bookmarkStart w:id="3211" w:name="_Toc303286121"/>
      <w:bookmarkStart w:id="3212" w:name="_Toc339962004"/>
      <w:bookmarkStart w:id="3213" w:name="_Toc339962525"/>
      <w:bookmarkStart w:id="3214" w:name="_Toc340138663"/>
      <w:bookmarkStart w:id="3215" w:name="_Toc340138941"/>
      <w:bookmarkStart w:id="3216" w:name="_Toc340139213"/>
      <w:bookmarkStart w:id="3217" w:name="_Toc340143834"/>
      <w:bookmarkStart w:id="3218" w:name="_Toc340144091"/>
      <w:bookmarkStart w:id="3219" w:name="_Toc4140390"/>
      <w:r w:rsidRPr="00EE678B">
        <w:t>Prescription Cost Update</w:t>
      </w:r>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r w:rsidRPr="00EE678B">
        <w:fldChar w:fldCharType="begin"/>
      </w:r>
      <w:r w:rsidRPr="00EE678B">
        <w:instrText>XE "Prescription Cost Update"</w:instrText>
      </w:r>
      <w:r w:rsidRPr="00EE678B">
        <w:fldChar w:fldCharType="end"/>
      </w:r>
    </w:p>
    <w:p w:rsidR="006D16E8" w:rsidRPr="00EE678B" w:rsidRDefault="006D16E8" w:rsidP="00FC7A1D">
      <w:pPr>
        <w:pStyle w:val="Manual-optionname"/>
      </w:pPr>
      <w:r w:rsidRPr="00EE678B">
        <w:t>[PSO RXCOST UPDATE]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updates prescription costs in the DRUG COST file by generic drug name. Costs can be updated on refills and partials as well. Updates can be made only as far back as one year plus 120 days.</w:t>
      </w:r>
    </w:p>
    <w:p w:rsidR="006D16E8" w:rsidRPr="00EE678B" w:rsidRDefault="006D16E8" w:rsidP="004E0305">
      <w:pPr>
        <w:pStyle w:val="Heading2"/>
      </w:pPr>
      <w:bookmarkStart w:id="3220" w:name="_Toc280701203"/>
      <w:bookmarkStart w:id="3221" w:name="_Toc299044374"/>
      <w:bookmarkStart w:id="3222" w:name="_Toc280853543"/>
      <w:bookmarkStart w:id="3223" w:name="_Toc303286122"/>
      <w:bookmarkStart w:id="3224" w:name="_Toc339962005"/>
      <w:bookmarkStart w:id="3225" w:name="_Toc339962526"/>
      <w:bookmarkStart w:id="3226" w:name="_Toc340138664"/>
      <w:bookmarkStart w:id="3227" w:name="_Toc340138942"/>
      <w:bookmarkStart w:id="3228" w:name="_Toc340139214"/>
      <w:bookmarkStart w:id="3229" w:name="_Toc340143835"/>
      <w:bookmarkStart w:id="3230" w:name="_Toc340144092"/>
      <w:bookmarkStart w:id="3231" w:name="_Toc4140391"/>
      <w:r w:rsidRPr="00EE678B">
        <w:t>Purge Drug Cost Data</w:t>
      </w:r>
      <w:bookmarkEnd w:id="3220"/>
      <w:bookmarkEnd w:id="3221"/>
      <w:bookmarkEnd w:id="3222"/>
      <w:bookmarkEnd w:id="3223"/>
      <w:bookmarkEnd w:id="3224"/>
      <w:bookmarkEnd w:id="3225"/>
      <w:bookmarkEnd w:id="3226"/>
      <w:bookmarkEnd w:id="3227"/>
      <w:bookmarkEnd w:id="3228"/>
      <w:bookmarkEnd w:id="3229"/>
      <w:bookmarkEnd w:id="3230"/>
      <w:bookmarkEnd w:id="3231"/>
      <w:r w:rsidRPr="00EE678B">
        <w:fldChar w:fldCharType="begin"/>
      </w:r>
      <w:r w:rsidRPr="00EE678B">
        <w:instrText>XE "Purge Drug Cost Data"</w:instrText>
      </w:r>
      <w:r w:rsidRPr="00EE678B">
        <w:fldChar w:fldCharType="end"/>
      </w:r>
    </w:p>
    <w:p w:rsidR="006D16E8" w:rsidRPr="00EE678B" w:rsidRDefault="006D16E8" w:rsidP="00FC7A1D">
      <w:pPr>
        <w:pStyle w:val="Manual-optionname"/>
      </w:pPr>
      <w:r w:rsidRPr="00EE678B">
        <w:t>[PSO PURGE DRUG COST]</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To purge drug cost data from the DRUG COST file, enter a starting and ending date. Then choose to run this job immediately or queue it.</w:t>
      </w:r>
    </w:p>
    <w:p w:rsidR="006D16E8" w:rsidRPr="00EE678B" w:rsidRDefault="006D16E8" w:rsidP="006D16E8">
      <w:pPr>
        <w:rPr>
          <w:color w:val="000000"/>
          <w:szCs w:val="20"/>
        </w:rPr>
      </w:pPr>
    </w:p>
    <w:p w:rsidR="006D16E8" w:rsidRPr="00EE678B" w:rsidRDefault="006D16E8" w:rsidP="009A678F">
      <w:pPr>
        <w:pStyle w:val="ExampleHeading"/>
      </w:pPr>
      <w:r w:rsidRPr="00EE678B">
        <w:t>Example: Purge Drug Cost Data</w:t>
      </w:r>
    </w:p>
    <w:p w:rsidR="006D16E8" w:rsidRPr="00EE678B" w:rsidRDefault="006D16E8" w:rsidP="003D2407">
      <w:pPr>
        <w:pStyle w:val="ScreenCapture"/>
      </w:pPr>
      <w:r w:rsidRPr="00EE678B">
        <w:t xml:space="preserve">Select Maintenance (Outpatient Pharmacy) Option: </w:t>
      </w:r>
      <w:r w:rsidRPr="00EE678B">
        <w:rPr>
          <w:b/>
          <w:bCs/>
        </w:rPr>
        <w:t xml:space="preserve">PURGE </w:t>
      </w:r>
      <w:r w:rsidRPr="00EE678B">
        <w:t>Drug Cost Data</w:t>
      </w:r>
    </w:p>
    <w:p w:rsidR="006D16E8" w:rsidRPr="00EE678B" w:rsidRDefault="006D16E8" w:rsidP="003D2407">
      <w:pPr>
        <w:pStyle w:val="ScreenCapture"/>
      </w:pPr>
    </w:p>
    <w:p w:rsidR="006D16E8" w:rsidRPr="00EE678B" w:rsidRDefault="006D16E8" w:rsidP="003D2407">
      <w:pPr>
        <w:pStyle w:val="ScreenCapture"/>
      </w:pPr>
      <w:r w:rsidRPr="00EE678B">
        <w:t xml:space="preserve">Purge Cost Data Starting: FEB 2007// </w:t>
      </w:r>
      <w:r w:rsidRPr="00EE678B">
        <w:rPr>
          <w:b/>
        </w:rPr>
        <w:t>&lt;Enter&gt;</w:t>
      </w:r>
      <w:r w:rsidRPr="00EE678B">
        <w:t xml:space="preserve"> (FEB 2007)</w:t>
      </w:r>
    </w:p>
    <w:p w:rsidR="006D16E8" w:rsidRPr="00EE678B" w:rsidRDefault="006D16E8" w:rsidP="003D2407">
      <w:pPr>
        <w:pStyle w:val="ScreenCapture"/>
      </w:pPr>
      <w:r w:rsidRPr="00EE678B">
        <w:t xml:space="preserve">Purge Cost Data Ending: </w:t>
      </w:r>
      <w:r w:rsidRPr="00EE678B">
        <w:rPr>
          <w:b/>
          <w:bCs/>
        </w:rPr>
        <w:t>3/97</w:t>
      </w:r>
      <w:r w:rsidRPr="00EE678B">
        <w:t xml:space="preserve"> (MAR 2007)</w:t>
      </w:r>
    </w:p>
    <w:p w:rsidR="006D16E8" w:rsidRPr="00EE678B" w:rsidRDefault="006D16E8" w:rsidP="003D2407">
      <w:pPr>
        <w:pStyle w:val="ScreenCapture"/>
      </w:pPr>
    </w:p>
    <w:p w:rsidR="006D16E8" w:rsidRPr="00EE678B" w:rsidRDefault="006D16E8" w:rsidP="003D2407">
      <w:pPr>
        <w:pStyle w:val="ScreenCapture"/>
      </w:pPr>
      <w:r w:rsidRPr="00EE678B">
        <w:t>Are you sure you want to purge cost data</w:t>
      </w:r>
    </w:p>
    <w:p w:rsidR="006D16E8" w:rsidRPr="00EE678B" w:rsidRDefault="006D16E8" w:rsidP="003D2407">
      <w:pPr>
        <w:pStyle w:val="ScreenCapture"/>
      </w:pPr>
      <w:r w:rsidRPr="00EE678B">
        <w:t xml:space="preserve">from 02/00/07 to 03/00/07? NO// </w:t>
      </w:r>
      <w:r w:rsidRPr="00EE678B">
        <w:rPr>
          <w:b/>
          <w:bCs/>
        </w:rPr>
        <w:t>Y</w:t>
      </w:r>
      <w:r w:rsidRPr="00EE678B">
        <w:t xml:space="preserve">  YES</w:t>
      </w:r>
    </w:p>
    <w:p w:rsidR="006D16E8" w:rsidRPr="00EE678B" w:rsidRDefault="006D16E8" w:rsidP="003D2407">
      <w:pPr>
        <w:pStyle w:val="ScreenCapture"/>
      </w:pPr>
    </w:p>
    <w:p w:rsidR="006D16E8" w:rsidRPr="00EE678B" w:rsidRDefault="006D16E8" w:rsidP="003D2407">
      <w:pPr>
        <w:pStyle w:val="ScreenCapture"/>
      </w:pPr>
      <w:r w:rsidRPr="00EE678B">
        <w:t xml:space="preserve">Do you want this option to run IMMEDIATELY or QUEUED? Q// </w:t>
      </w:r>
      <w:r w:rsidRPr="00EE678B">
        <w:rPr>
          <w:b/>
        </w:rPr>
        <w:t>&lt;Enter&gt;</w:t>
      </w:r>
      <w:r w:rsidRPr="00EE678B">
        <w:t xml:space="preserve"> UEUED</w:t>
      </w:r>
    </w:p>
    <w:p w:rsidR="006D16E8" w:rsidRPr="00EE678B" w:rsidRDefault="006D16E8" w:rsidP="003D2407">
      <w:pPr>
        <w:pStyle w:val="ScreenCapture"/>
      </w:pPr>
      <w:r w:rsidRPr="00EE678B">
        <w:t xml:space="preserve">Requested Start Time: NOW// </w:t>
      </w:r>
      <w:r w:rsidRPr="00EE678B">
        <w:rPr>
          <w:b/>
        </w:rPr>
        <w:t>&lt;Enter&gt;</w:t>
      </w:r>
      <w:r w:rsidRPr="00EE678B">
        <w:t xml:space="preserve"> (MAY 06, 2007@10:31:23)</w:t>
      </w:r>
    </w:p>
    <w:p w:rsidR="006D16E8" w:rsidRPr="00EE678B" w:rsidRDefault="006D16E8" w:rsidP="003D2407">
      <w:pPr>
        <w:pStyle w:val="ScreenCapture"/>
      </w:pPr>
      <w:r w:rsidRPr="00EE678B">
        <w:t>Task #223079 QUEUED.</w:t>
      </w:r>
    </w:p>
    <w:p w:rsidR="006D16E8" w:rsidRPr="00EE678B" w:rsidRDefault="006D16E8" w:rsidP="004E0305">
      <w:pPr>
        <w:pStyle w:val="Heading2"/>
      </w:pPr>
      <w:bookmarkStart w:id="3232" w:name="_Toc520273395"/>
      <w:bookmarkStart w:id="3233" w:name="_Toc520299187"/>
      <w:bookmarkStart w:id="3234" w:name="_Toc520304654"/>
      <w:bookmarkStart w:id="3235" w:name="_Toc32836922"/>
      <w:bookmarkStart w:id="3236" w:name="_Toc38424590"/>
      <w:bookmarkStart w:id="3237" w:name="_Toc50535283"/>
      <w:bookmarkStart w:id="3238" w:name="_Toc280701204"/>
      <w:bookmarkStart w:id="3239" w:name="_Toc299044375"/>
      <w:bookmarkStart w:id="3240" w:name="_Toc280853544"/>
      <w:bookmarkStart w:id="3241" w:name="_Toc303286123"/>
      <w:bookmarkStart w:id="3242" w:name="_Toc339962006"/>
      <w:bookmarkStart w:id="3243" w:name="_Toc339962527"/>
      <w:bookmarkStart w:id="3244" w:name="_Toc340138665"/>
      <w:bookmarkStart w:id="3245" w:name="_Toc340138943"/>
      <w:bookmarkStart w:id="3246" w:name="_Toc340139215"/>
      <w:bookmarkStart w:id="3247" w:name="_Toc340143836"/>
      <w:bookmarkStart w:id="3248" w:name="_Toc340144093"/>
      <w:bookmarkStart w:id="3249" w:name="_Toc4140392"/>
      <w:r w:rsidRPr="00EE678B">
        <w:t>Purge External Batches</w:t>
      </w:r>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r w:rsidRPr="00EE678B">
        <w:fldChar w:fldCharType="begin"/>
      </w:r>
      <w:r w:rsidRPr="00EE678B">
        <w:instrText>XE "Purge External Batches"</w:instrText>
      </w:r>
      <w:r w:rsidRPr="00EE678B">
        <w:fldChar w:fldCharType="end"/>
      </w:r>
    </w:p>
    <w:p w:rsidR="006D16E8" w:rsidRPr="00EE678B" w:rsidRDefault="006D16E8" w:rsidP="00FC7A1D">
      <w:pPr>
        <w:pStyle w:val="Manual-optionname"/>
      </w:pPr>
      <w:r w:rsidRPr="00EE678B">
        <w:t>[PSO INTERFACE PURGE]</w:t>
      </w:r>
    </w:p>
    <w:p w:rsidR="006D16E8" w:rsidRPr="00EE678B" w:rsidRDefault="006D16E8" w:rsidP="00FC7A1D">
      <w:pPr>
        <w:keepNext/>
        <w:tabs>
          <w:tab w:val="left" w:pos="1080"/>
        </w:tabs>
        <w:rPr>
          <w:rFonts w:eastAsia="MS Mincho"/>
          <w:color w:val="000000"/>
        </w:rPr>
      </w:pPr>
    </w:p>
    <w:p w:rsidR="006D16E8" w:rsidRPr="00EE678B" w:rsidRDefault="006D16E8" w:rsidP="006D16E8">
      <w:pPr>
        <w:rPr>
          <w:color w:val="000000"/>
          <w:szCs w:val="20"/>
        </w:rPr>
      </w:pPr>
      <w:r w:rsidRPr="00EE678B">
        <w:rPr>
          <w:color w:val="000000"/>
          <w:szCs w:val="20"/>
        </w:rPr>
        <w:t>This option purges entries from the PHARMACY EXTERNAL INTERFACE file.</w:t>
      </w:r>
    </w:p>
    <w:p w:rsidR="006D16E8" w:rsidRPr="00EE678B" w:rsidRDefault="006D16E8" w:rsidP="006D16E8">
      <w:pPr>
        <w:rPr>
          <w:color w:val="000000"/>
          <w:szCs w:val="20"/>
        </w:rPr>
      </w:pPr>
    </w:p>
    <w:p w:rsidR="006D16E8" w:rsidRPr="00EE678B" w:rsidRDefault="006D16E8" w:rsidP="009A678F">
      <w:pPr>
        <w:pStyle w:val="ExampleHeading"/>
      </w:pPr>
      <w:r w:rsidRPr="00EE678B">
        <w:t>Example: Purge External Batches</w:t>
      </w:r>
    </w:p>
    <w:p w:rsidR="006D16E8" w:rsidRPr="00EE678B" w:rsidRDefault="006D16E8" w:rsidP="00CB318F">
      <w:pPr>
        <w:pStyle w:val="ScreenCapture"/>
        <w:keepNext/>
      </w:pPr>
      <w:r w:rsidRPr="00EE678B">
        <w:t xml:space="preserve">Select External Interface Menu Option: </w:t>
      </w:r>
      <w:r w:rsidRPr="00EE678B">
        <w:rPr>
          <w:b/>
          <w:bCs/>
        </w:rPr>
        <w:t>Purge</w:t>
      </w:r>
      <w:r w:rsidRPr="00EE678B">
        <w:t xml:space="preserve"> External Batches</w:t>
      </w:r>
    </w:p>
    <w:p w:rsidR="006D16E8" w:rsidRPr="00EE678B" w:rsidRDefault="006D16E8" w:rsidP="00CB318F">
      <w:pPr>
        <w:pStyle w:val="ScreenCapture"/>
        <w:keepNext/>
      </w:pPr>
      <w:r w:rsidRPr="00EE678B">
        <w:t xml:space="preserve">Enter cutoff date for purge of External Interface file:  </w:t>
      </w:r>
      <w:r w:rsidRPr="00EE678B">
        <w:rPr>
          <w:b/>
          <w:bCs/>
        </w:rPr>
        <w:t>022807</w:t>
      </w:r>
      <w:r w:rsidRPr="00EE678B">
        <w:t xml:space="preserve"> (FEB 28, 2007)</w:t>
      </w:r>
    </w:p>
    <w:p w:rsidR="006D16E8" w:rsidRPr="00EE678B" w:rsidRDefault="006D16E8" w:rsidP="003D2407">
      <w:pPr>
        <w:pStyle w:val="ScreenCapture"/>
      </w:pPr>
    </w:p>
    <w:p w:rsidR="006D16E8" w:rsidRPr="00EE678B" w:rsidRDefault="006D16E8" w:rsidP="003D2407">
      <w:pPr>
        <w:pStyle w:val="ScreenCapture"/>
      </w:pPr>
      <w:r w:rsidRPr="00EE678B">
        <w:t xml:space="preserve">Purge entries that were not successfully processed?  NO// </w:t>
      </w:r>
      <w:r w:rsidRPr="00EE678B">
        <w:rPr>
          <w:b/>
        </w:rPr>
        <w:t>&lt;Enter&gt;</w:t>
      </w:r>
    </w:p>
    <w:p w:rsidR="006D16E8" w:rsidRPr="00EE678B" w:rsidRDefault="006D16E8" w:rsidP="003D2407">
      <w:pPr>
        <w:pStyle w:val="ScreenCapture"/>
      </w:pPr>
    </w:p>
    <w:p w:rsidR="006D16E8" w:rsidRPr="00EE678B" w:rsidRDefault="006D16E8" w:rsidP="003D2407">
      <w:pPr>
        <w:pStyle w:val="ScreenCapture"/>
      </w:pPr>
      <w:r w:rsidRPr="00EE678B">
        <w:t>Purge queued to run in background.</w:t>
      </w:r>
    </w:p>
    <w:p w:rsidR="006D16E8" w:rsidRPr="00EE678B" w:rsidRDefault="006D16E8" w:rsidP="003D2407">
      <w:pPr>
        <w:pStyle w:val="ScreenCapture"/>
      </w:pPr>
    </w:p>
    <w:p w:rsidR="006D16E8" w:rsidRPr="00EE678B" w:rsidRDefault="006D16E8" w:rsidP="003D2407">
      <w:pPr>
        <w:pStyle w:val="ScreenCapture"/>
      </w:pPr>
      <w:r w:rsidRPr="00EE678B">
        <w:t xml:space="preserve">Select External Interface Menu Option: </w:t>
      </w:r>
      <w:r w:rsidRPr="00EE678B">
        <w:rPr>
          <w:b/>
        </w:rPr>
        <w:t>&lt;Enter&gt;</w:t>
      </w:r>
    </w:p>
    <w:p w:rsidR="006D16E8" w:rsidRPr="00EE678B" w:rsidRDefault="006D16E8" w:rsidP="003D2407">
      <w:pPr>
        <w:pStyle w:val="Heading2"/>
      </w:pPr>
      <w:bookmarkStart w:id="3250" w:name="_Toc520273396"/>
      <w:bookmarkStart w:id="3251" w:name="_Toc520299188"/>
      <w:bookmarkStart w:id="3252" w:name="_Toc520304655"/>
      <w:bookmarkStart w:id="3253" w:name="_Toc32836923"/>
      <w:bookmarkStart w:id="3254" w:name="_Toc38424591"/>
      <w:bookmarkStart w:id="3255" w:name="_Toc50535284"/>
      <w:bookmarkStart w:id="3256" w:name="_Toc280701205"/>
      <w:bookmarkStart w:id="3257" w:name="_Toc299044376"/>
      <w:bookmarkStart w:id="3258" w:name="_Toc280853545"/>
      <w:bookmarkStart w:id="3259" w:name="_Toc303286124"/>
      <w:bookmarkStart w:id="3260" w:name="_Toc339962007"/>
      <w:bookmarkStart w:id="3261" w:name="_Toc339962528"/>
      <w:bookmarkStart w:id="3262" w:name="_Toc340138666"/>
      <w:bookmarkStart w:id="3263" w:name="_Toc340138944"/>
      <w:bookmarkStart w:id="3264" w:name="_Toc340139216"/>
      <w:bookmarkStart w:id="3265" w:name="_Toc340143837"/>
      <w:bookmarkStart w:id="3266" w:name="_Toc340144094"/>
      <w:bookmarkStart w:id="3267" w:name="_Toc4140393"/>
      <w:r w:rsidRPr="00EE678B">
        <w:t>Recompile AMIS Data</w:t>
      </w:r>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r w:rsidRPr="00EE678B">
        <w:fldChar w:fldCharType="begin"/>
      </w:r>
      <w:r w:rsidRPr="00EE678B">
        <w:instrText>XE "Recompile AMIS Data"</w:instrText>
      </w:r>
      <w:r w:rsidRPr="00EE678B">
        <w:fldChar w:fldCharType="end"/>
      </w:r>
    </w:p>
    <w:p w:rsidR="006D16E8" w:rsidRPr="00EE678B" w:rsidRDefault="006D16E8" w:rsidP="00FC7A1D">
      <w:pPr>
        <w:pStyle w:val="Manual-optionname"/>
      </w:pPr>
      <w:r w:rsidRPr="00EE678B">
        <w:t>[PSO AMIS RECOMPILE]</w:t>
      </w:r>
    </w:p>
    <w:p w:rsidR="006D16E8" w:rsidRPr="00EE678B" w:rsidRDefault="006D16E8" w:rsidP="00FC7A1D">
      <w:pPr>
        <w:keepNext/>
        <w:rPr>
          <w:color w:val="000000"/>
          <w:szCs w:val="20"/>
        </w:rPr>
      </w:pPr>
    </w:p>
    <w:p w:rsidR="006D16E8" w:rsidRPr="00EE678B" w:rsidRDefault="006D16E8" w:rsidP="006469CA">
      <w:pPr>
        <w:keepNext/>
        <w:keepLines/>
        <w:rPr>
          <w:color w:val="000000"/>
          <w:szCs w:val="20"/>
        </w:rPr>
      </w:pPr>
      <w:r w:rsidRPr="00EE678B">
        <w:rPr>
          <w:color w:val="000000"/>
          <w:szCs w:val="20"/>
        </w:rPr>
        <w:t>To gather Automated Management Information System (AMIS) data from various sources, use this option. It is recommended that this job should be queued to run during off-peak hours (or at a time that is convenient for the site).</w:t>
      </w:r>
    </w:p>
    <w:p w:rsidR="006D16E8" w:rsidRPr="00EE678B" w:rsidRDefault="006D16E8" w:rsidP="006D16E8">
      <w:pPr>
        <w:rPr>
          <w:color w:val="000000"/>
          <w:szCs w:val="20"/>
        </w:rPr>
      </w:pPr>
    </w:p>
    <w:p w:rsidR="006D16E8" w:rsidRPr="00EE678B" w:rsidRDefault="00583040" w:rsidP="003D2407">
      <w:pPr>
        <w:ind w:left="720" w:hanging="720"/>
        <w:rPr>
          <w:color w:val="000000"/>
          <w:szCs w:val="20"/>
        </w:rPr>
      </w:pPr>
      <w:r>
        <w:rPr>
          <w:noProof/>
        </w:rPr>
        <w:drawing>
          <wp:inline distT="0" distB="0" distL="0" distR="0">
            <wp:extent cx="464820" cy="373380"/>
            <wp:effectExtent l="0" t="0" r="0" b="0"/>
            <wp:docPr id="3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szCs w:val="20"/>
        </w:rPr>
        <w:t>The month/day/year may be specified for a current month report, but only month and year can be specified for reports of past months.</w:t>
      </w:r>
    </w:p>
    <w:p w:rsidR="006D16E8" w:rsidRPr="00EE678B" w:rsidRDefault="006D16E8" w:rsidP="007104F8">
      <w:pPr>
        <w:rPr>
          <w:rFonts w:eastAsia="MS Mincho"/>
        </w:rPr>
      </w:pPr>
    </w:p>
    <w:p w:rsidR="00CB318F" w:rsidRPr="00EE678B" w:rsidRDefault="00CB318F" w:rsidP="00CB318F">
      <w:pPr>
        <w:jc w:val="center"/>
        <w:rPr>
          <w:iCs/>
          <w:color w:val="000000"/>
          <w:szCs w:val="20"/>
        </w:rPr>
      </w:pPr>
      <w:r w:rsidRPr="00EE678B">
        <w:rPr>
          <w:rFonts w:ascii="Arial" w:eastAsia="MS Mincho" w:hAnsi="Arial"/>
          <w:b/>
          <w:snapToGrid w:val="0"/>
          <w:color w:val="000000"/>
          <w:sz w:val="36"/>
          <w:szCs w:val="20"/>
          <w:lang w:eastAsia="x-none"/>
        </w:rPr>
        <w:br w:type="page"/>
      </w:r>
      <w:r w:rsidRPr="00EE678B">
        <w:rPr>
          <w:i/>
          <w:iCs/>
          <w:color w:val="000000"/>
          <w:szCs w:val="20"/>
        </w:rPr>
        <w:t>(This page included for two-sided copying.)</w:t>
      </w:r>
    </w:p>
    <w:p w:rsidR="006D16E8" w:rsidRPr="00EE678B" w:rsidRDefault="007104F8" w:rsidP="00CB318F">
      <w:pPr>
        <w:pStyle w:val="ChapterHeading"/>
      </w:pPr>
      <w:r w:rsidRPr="00EE678B">
        <w:rPr>
          <w:rFonts w:eastAsia="MS Mincho"/>
          <w:szCs w:val="20"/>
        </w:rPr>
        <w:br w:type="page"/>
      </w:r>
      <w:bookmarkStart w:id="3268" w:name="_Toc4140394"/>
      <w:r w:rsidR="006D16E8"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16</w:t>
      </w:r>
      <w:r w:rsidR="00251627">
        <w:rPr>
          <w:noProof/>
        </w:rPr>
        <w:fldChar w:fldCharType="end"/>
      </w:r>
      <w:r w:rsidR="006D16E8" w:rsidRPr="00EE678B">
        <w:t>: Using the Medication Profile</w:t>
      </w:r>
      <w:bookmarkEnd w:id="3268"/>
      <w:r w:rsidR="006D16E8" w:rsidRPr="00EE678B">
        <w:fldChar w:fldCharType="begin"/>
      </w:r>
      <w:r w:rsidR="006D16E8" w:rsidRPr="00EE678B">
        <w:instrText>XE "Medication Profile"</w:instrText>
      </w:r>
      <w:r w:rsidR="006D16E8" w:rsidRPr="00EE678B">
        <w:fldChar w:fldCharType="end"/>
      </w:r>
    </w:p>
    <w:p w:rsidR="006D16E8" w:rsidRPr="00EE678B" w:rsidRDefault="006D16E8" w:rsidP="006D16E8">
      <w:pPr>
        <w:keepNext/>
        <w:keepLines/>
        <w:rPr>
          <w:rFonts w:eastAsia="MS Mincho"/>
          <w:szCs w:val="20"/>
        </w:rPr>
      </w:pPr>
      <w:bookmarkStart w:id="3269" w:name="OLE_LINK12"/>
    </w:p>
    <w:p w:rsidR="006D16E8" w:rsidRPr="00EE678B" w:rsidRDefault="006D16E8" w:rsidP="006D16E8">
      <w:pPr>
        <w:rPr>
          <w:color w:val="000000"/>
          <w:szCs w:val="20"/>
        </w:rPr>
      </w:pPr>
      <w:r w:rsidRPr="00EE678B">
        <w:rPr>
          <w:color w:val="000000"/>
          <w:szCs w:val="20"/>
        </w:rPr>
        <w:t>This chapter describes the Medication Profile, its different formats, and how it can be used in patient care.</w:t>
      </w:r>
    </w:p>
    <w:p w:rsidR="006D16E8" w:rsidRPr="00EE678B" w:rsidRDefault="006D16E8" w:rsidP="004E0305">
      <w:pPr>
        <w:pStyle w:val="Heading2"/>
      </w:pPr>
      <w:bookmarkStart w:id="3270" w:name="_Hlt289283172"/>
      <w:bookmarkStart w:id="3271" w:name="_Toc280701207"/>
      <w:bookmarkStart w:id="3272" w:name="_Toc299044378"/>
      <w:bookmarkStart w:id="3273" w:name="_Toc280853547"/>
      <w:bookmarkStart w:id="3274" w:name="_Toc303286126"/>
      <w:bookmarkStart w:id="3275" w:name="_Toc339962009"/>
      <w:bookmarkStart w:id="3276" w:name="_Toc339962529"/>
      <w:bookmarkStart w:id="3277" w:name="_Toc340138668"/>
      <w:bookmarkStart w:id="3278" w:name="_Toc340138945"/>
      <w:bookmarkStart w:id="3279" w:name="_Toc340139218"/>
      <w:bookmarkStart w:id="3280" w:name="_Toc340143838"/>
      <w:bookmarkStart w:id="3281" w:name="_Toc340144095"/>
      <w:bookmarkStart w:id="3282" w:name="_Toc4140395"/>
      <w:bookmarkEnd w:id="3270"/>
      <w:r w:rsidRPr="00EE678B">
        <w:t>Medica</w:t>
      </w:r>
      <w:bookmarkStart w:id="3283" w:name="_Hlt289845869"/>
      <w:bookmarkEnd w:id="3283"/>
      <w:r w:rsidRPr="00EE678B">
        <w:t>tion Profile</w:t>
      </w:r>
      <w:bookmarkEnd w:id="3271"/>
      <w:bookmarkEnd w:id="3272"/>
      <w:bookmarkEnd w:id="3273"/>
      <w:bookmarkEnd w:id="3274"/>
      <w:bookmarkEnd w:id="3275"/>
      <w:bookmarkEnd w:id="3276"/>
      <w:bookmarkEnd w:id="3277"/>
      <w:bookmarkEnd w:id="3278"/>
      <w:bookmarkEnd w:id="3279"/>
      <w:bookmarkEnd w:id="3280"/>
      <w:bookmarkEnd w:id="3281"/>
      <w:bookmarkEnd w:id="3282"/>
    </w:p>
    <w:p w:rsidR="006D16E8" w:rsidRPr="00EE678B" w:rsidRDefault="006D16E8" w:rsidP="00FC7A1D">
      <w:pPr>
        <w:pStyle w:val="Manual-optionname"/>
      </w:pPr>
      <w:r w:rsidRPr="00EE678B">
        <w:t>[PSO P]</w:t>
      </w:r>
    </w:p>
    <w:bookmarkEnd w:id="3269"/>
    <w:p w:rsidR="006D16E8" w:rsidRPr="00EE678B" w:rsidRDefault="006D16E8" w:rsidP="00FC7A1D">
      <w:pPr>
        <w:keepNext/>
        <w:rPr>
          <w:rFonts w:eastAsia="MS Mincho"/>
          <w:szCs w:val="20"/>
        </w:rPr>
      </w:pPr>
    </w:p>
    <w:p w:rsidR="006D16E8" w:rsidRDefault="006D16E8" w:rsidP="006D16E8">
      <w:pPr>
        <w:rPr>
          <w:color w:val="000000"/>
          <w:szCs w:val="20"/>
        </w:rPr>
      </w:pPr>
      <w:r w:rsidRPr="00EE678B">
        <w:rPr>
          <w:color w:val="000000"/>
          <w:szCs w:val="20"/>
        </w:rPr>
        <w:t>The Medication Profile displays a profile of all prescriptions on file for a particular patient. The prescription display includes all Non-VA Med orders also.</w:t>
      </w:r>
      <w:r w:rsidR="00B2677F" w:rsidRPr="00B2677F">
        <w:t xml:space="preserve"> </w:t>
      </w:r>
      <w:r w:rsidR="00B2677F" w:rsidRPr="00962A17">
        <w:t xml:space="preserve">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 </w:t>
      </w:r>
      <w:r w:rsidRPr="00EE678B">
        <w:rPr>
          <w:color w:val="000000"/>
          <w:szCs w:val="20"/>
        </w:rPr>
        <w:t xml:space="preserve"> The user may view this information directly on the screen or request it to be printed. The medication profile is available in two formats: short or long.</w:t>
      </w:r>
    </w:p>
    <w:p w:rsidR="00430219" w:rsidRDefault="00430219" w:rsidP="006D16E8">
      <w:pPr>
        <w:rPr>
          <w:color w:val="000000"/>
          <w:szCs w:val="20"/>
        </w:rPr>
      </w:pPr>
    </w:p>
    <w:p w:rsidR="00430219" w:rsidRPr="00586CE3" w:rsidRDefault="00430219" w:rsidP="00612852">
      <w:pPr>
        <w:pStyle w:val="BodyText"/>
        <w:spacing w:before="0"/>
        <w:rPr>
          <w:iCs/>
        </w:rPr>
      </w:pPr>
      <w:bookmarkStart w:id="3284" w:name="PSO_P"/>
      <w:bookmarkEnd w:id="3284"/>
      <w:r w:rsidRPr="001466D2">
        <w:t xml:space="preserve">Patient demographics and clinical alerts display in the header area of the Medication Profile. Refer to </w:t>
      </w:r>
      <w:hyperlink w:anchor="PT_DEMOS_CLIN_ALERT" w:history="1">
        <w:r w:rsidRPr="001466D2">
          <w:rPr>
            <w:rStyle w:val="Hyperlink"/>
          </w:rPr>
          <w:t>Patient Demographics and Clinical Alerts</w:t>
        </w:r>
      </w:hyperlink>
      <w:r w:rsidRPr="001466D2">
        <w:t xml:space="preserve"> for more information.</w:t>
      </w:r>
    </w:p>
    <w:p w:rsidR="006D16E8" w:rsidRPr="00EE678B" w:rsidRDefault="006D16E8" w:rsidP="004E0305">
      <w:pPr>
        <w:pStyle w:val="Heading2"/>
      </w:pPr>
      <w:bookmarkStart w:id="3285" w:name="_Toc280701208"/>
      <w:bookmarkStart w:id="3286" w:name="_Toc299044379"/>
      <w:bookmarkStart w:id="3287" w:name="_Toc280853548"/>
      <w:bookmarkStart w:id="3288" w:name="_Toc303286127"/>
      <w:bookmarkStart w:id="3289" w:name="_Toc339962010"/>
      <w:bookmarkStart w:id="3290" w:name="_Toc339962530"/>
      <w:bookmarkStart w:id="3291" w:name="_Toc340138669"/>
      <w:bookmarkStart w:id="3292" w:name="_Toc340138946"/>
      <w:bookmarkStart w:id="3293" w:name="_Toc340139219"/>
      <w:bookmarkStart w:id="3294" w:name="_Toc340143839"/>
      <w:bookmarkStart w:id="3295" w:name="_Toc340144096"/>
      <w:bookmarkStart w:id="3296" w:name="_Toc4140396"/>
      <w:r w:rsidRPr="00EE678B">
        <w:t>Medication Profile: Short Format</w:t>
      </w:r>
      <w:bookmarkEnd w:id="3285"/>
      <w:bookmarkEnd w:id="3286"/>
      <w:bookmarkEnd w:id="3287"/>
      <w:bookmarkEnd w:id="3288"/>
      <w:bookmarkEnd w:id="3289"/>
      <w:bookmarkEnd w:id="3290"/>
      <w:bookmarkEnd w:id="3291"/>
      <w:bookmarkEnd w:id="3292"/>
      <w:bookmarkEnd w:id="3293"/>
      <w:bookmarkEnd w:id="3294"/>
      <w:bookmarkEnd w:id="3295"/>
      <w:bookmarkEnd w:id="3296"/>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The short format displays the following information:</w:t>
      </w:r>
    </w:p>
    <w:tbl>
      <w:tblPr>
        <w:tblW w:w="0" w:type="auto"/>
        <w:tblLook w:val="01E0" w:firstRow="1" w:lastRow="1" w:firstColumn="1" w:lastColumn="1" w:noHBand="0" w:noVBand="0"/>
      </w:tblPr>
      <w:tblGrid>
        <w:gridCol w:w="4678"/>
        <w:gridCol w:w="4682"/>
      </w:tblGrid>
      <w:tr w:rsidR="006D16E8" w:rsidRPr="00EE678B" w:rsidTr="006D235E">
        <w:tc>
          <w:tcPr>
            <w:tcW w:w="4788" w:type="dxa"/>
          </w:tcPr>
          <w:p w:rsidR="006D16E8" w:rsidRPr="00EE678B" w:rsidRDefault="006D16E8">
            <w:pPr>
              <w:numPr>
                <w:ilvl w:val="0"/>
                <w:numId w:val="44"/>
              </w:numPr>
              <w:spacing w:before="40"/>
              <w:rPr>
                <w:color w:val="000000"/>
                <w:szCs w:val="20"/>
              </w:rPr>
              <w:pPrChange w:id="3297" w:author="Fred Perez" w:date="2019-03-22T09:44:00Z">
                <w:pPr>
                  <w:numPr>
                    <w:numId w:val="47"/>
                  </w:numPr>
                  <w:tabs>
                    <w:tab w:val="num" w:pos="720"/>
                  </w:tabs>
                  <w:spacing w:before="40"/>
                  <w:ind w:left="720" w:hanging="360"/>
                </w:pPr>
              </w:pPrChange>
            </w:pPr>
            <w:r w:rsidRPr="00EE678B">
              <w:rPr>
                <w:color w:val="000000"/>
                <w:szCs w:val="20"/>
              </w:rPr>
              <w:t>patient name</w:t>
            </w:r>
          </w:p>
        </w:tc>
        <w:tc>
          <w:tcPr>
            <w:tcW w:w="4788" w:type="dxa"/>
          </w:tcPr>
          <w:p w:rsidR="006D16E8" w:rsidRPr="00EE678B" w:rsidRDefault="006D16E8">
            <w:pPr>
              <w:numPr>
                <w:ilvl w:val="0"/>
                <w:numId w:val="44"/>
              </w:numPr>
              <w:spacing w:before="40"/>
              <w:rPr>
                <w:color w:val="000000"/>
                <w:szCs w:val="20"/>
              </w:rPr>
              <w:pPrChange w:id="3298" w:author="Fred Perez" w:date="2019-03-22T09:44:00Z">
                <w:pPr>
                  <w:numPr>
                    <w:numId w:val="47"/>
                  </w:numPr>
                  <w:tabs>
                    <w:tab w:val="num" w:pos="720"/>
                  </w:tabs>
                  <w:spacing w:before="40"/>
                  <w:ind w:left="720" w:hanging="360"/>
                </w:pPr>
              </w:pPrChange>
            </w:pPr>
            <w:bookmarkStart w:id="3299" w:name="OLE_LINK91"/>
            <w:bookmarkStart w:id="3300" w:name="OLE_LINK92"/>
            <w:r w:rsidRPr="00EE678B">
              <w:rPr>
                <w:color w:val="000000"/>
                <w:szCs w:val="20"/>
              </w:rPr>
              <w:t>DOB</w:t>
            </w:r>
          </w:p>
        </w:tc>
      </w:tr>
      <w:bookmarkEnd w:id="3299"/>
      <w:bookmarkEnd w:id="3300"/>
      <w:tr w:rsidR="006D16E8" w:rsidRPr="00EE678B" w:rsidTr="006D235E">
        <w:tc>
          <w:tcPr>
            <w:tcW w:w="4788" w:type="dxa"/>
          </w:tcPr>
          <w:p w:rsidR="006D16E8" w:rsidRPr="00EE678B" w:rsidRDefault="006D16E8">
            <w:pPr>
              <w:numPr>
                <w:ilvl w:val="0"/>
                <w:numId w:val="44"/>
              </w:numPr>
              <w:spacing w:before="40"/>
              <w:rPr>
                <w:color w:val="000000"/>
                <w:szCs w:val="20"/>
              </w:rPr>
              <w:pPrChange w:id="3301" w:author="Fred Perez" w:date="2019-03-22T09:44:00Z">
                <w:pPr>
                  <w:numPr>
                    <w:numId w:val="47"/>
                  </w:numPr>
                  <w:tabs>
                    <w:tab w:val="num" w:pos="720"/>
                  </w:tabs>
                  <w:spacing w:before="40"/>
                  <w:ind w:left="720" w:hanging="360"/>
                </w:pPr>
              </w:pPrChange>
            </w:pPr>
            <w:r w:rsidRPr="00EE678B">
              <w:rPr>
                <w:color w:val="000000"/>
                <w:szCs w:val="20"/>
              </w:rPr>
              <w:t>eligibility</w:t>
            </w:r>
          </w:p>
        </w:tc>
        <w:tc>
          <w:tcPr>
            <w:tcW w:w="4788" w:type="dxa"/>
          </w:tcPr>
          <w:p w:rsidR="006D16E8" w:rsidRPr="00EE678B" w:rsidRDefault="006D16E8">
            <w:pPr>
              <w:numPr>
                <w:ilvl w:val="0"/>
                <w:numId w:val="44"/>
              </w:numPr>
              <w:spacing w:before="40"/>
              <w:rPr>
                <w:color w:val="000000"/>
                <w:szCs w:val="20"/>
              </w:rPr>
              <w:pPrChange w:id="3302" w:author="Fred Perez" w:date="2019-03-22T09:44:00Z">
                <w:pPr>
                  <w:numPr>
                    <w:numId w:val="47"/>
                  </w:numPr>
                  <w:tabs>
                    <w:tab w:val="num" w:pos="720"/>
                  </w:tabs>
                  <w:spacing w:before="40"/>
                  <w:ind w:left="720" w:hanging="360"/>
                </w:pPr>
              </w:pPrChange>
            </w:pPr>
            <w:r w:rsidRPr="00EE678B">
              <w:rPr>
                <w:color w:val="000000"/>
                <w:szCs w:val="20"/>
              </w:rPr>
              <w:t>narrative</w:t>
            </w:r>
          </w:p>
        </w:tc>
      </w:tr>
      <w:tr w:rsidR="006D16E8" w:rsidRPr="00EE678B" w:rsidTr="006D235E">
        <w:tc>
          <w:tcPr>
            <w:tcW w:w="4788" w:type="dxa"/>
          </w:tcPr>
          <w:p w:rsidR="006D16E8" w:rsidRPr="00EE678B" w:rsidRDefault="006D16E8">
            <w:pPr>
              <w:numPr>
                <w:ilvl w:val="0"/>
                <w:numId w:val="44"/>
              </w:numPr>
              <w:spacing w:before="40"/>
              <w:rPr>
                <w:color w:val="000000"/>
                <w:szCs w:val="20"/>
              </w:rPr>
              <w:pPrChange w:id="3303" w:author="Fred Perez" w:date="2019-03-22T09:44:00Z">
                <w:pPr>
                  <w:numPr>
                    <w:numId w:val="47"/>
                  </w:numPr>
                  <w:tabs>
                    <w:tab w:val="num" w:pos="720"/>
                  </w:tabs>
                  <w:spacing w:before="40"/>
                  <w:ind w:left="720" w:hanging="360"/>
                </w:pPr>
              </w:pPrChange>
            </w:pPr>
            <w:r w:rsidRPr="00EE678B">
              <w:rPr>
                <w:color w:val="000000"/>
                <w:szCs w:val="20"/>
              </w:rPr>
              <w:t>reactions</w:t>
            </w:r>
          </w:p>
        </w:tc>
        <w:tc>
          <w:tcPr>
            <w:tcW w:w="4788" w:type="dxa"/>
          </w:tcPr>
          <w:p w:rsidR="006D16E8" w:rsidRPr="00EE678B" w:rsidRDefault="006D16E8">
            <w:pPr>
              <w:numPr>
                <w:ilvl w:val="0"/>
                <w:numId w:val="44"/>
              </w:numPr>
              <w:spacing w:before="40"/>
              <w:rPr>
                <w:color w:val="000000"/>
                <w:szCs w:val="20"/>
              </w:rPr>
              <w:pPrChange w:id="3304" w:author="Fred Perez" w:date="2019-03-22T09:44:00Z">
                <w:pPr>
                  <w:numPr>
                    <w:numId w:val="47"/>
                  </w:numPr>
                  <w:tabs>
                    <w:tab w:val="num" w:pos="720"/>
                  </w:tabs>
                  <w:spacing w:before="40"/>
                  <w:ind w:left="720" w:hanging="360"/>
                </w:pPr>
              </w:pPrChange>
            </w:pPr>
            <w:r w:rsidRPr="00EE678B">
              <w:rPr>
                <w:color w:val="000000"/>
                <w:szCs w:val="20"/>
              </w:rPr>
              <w:t>prescriptions</w:t>
            </w:r>
          </w:p>
        </w:tc>
      </w:tr>
      <w:tr w:rsidR="006D16E8" w:rsidRPr="00EE678B" w:rsidTr="006D235E">
        <w:tc>
          <w:tcPr>
            <w:tcW w:w="4788" w:type="dxa"/>
          </w:tcPr>
          <w:p w:rsidR="006D16E8" w:rsidRPr="00EE678B" w:rsidRDefault="006D16E8">
            <w:pPr>
              <w:numPr>
                <w:ilvl w:val="0"/>
                <w:numId w:val="44"/>
              </w:numPr>
              <w:spacing w:before="40"/>
              <w:rPr>
                <w:color w:val="000000"/>
                <w:szCs w:val="20"/>
              </w:rPr>
              <w:pPrChange w:id="3305" w:author="Fred Perez" w:date="2019-03-22T09:44:00Z">
                <w:pPr>
                  <w:numPr>
                    <w:numId w:val="47"/>
                  </w:numPr>
                  <w:tabs>
                    <w:tab w:val="num" w:pos="720"/>
                  </w:tabs>
                  <w:spacing w:before="40"/>
                  <w:ind w:left="720" w:hanging="360"/>
                </w:pPr>
              </w:pPrChange>
            </w:pPr>
            <w:r w:rsidRPr="00EE678B">
              <w:rPr>
                <w:color w:val="000000"/>
                <w:szCs w:val="20"/>
              </w:rPr>
              <w:t>prescription number</w:t>
            </w:r>
          </w:p>
        </w:tc>
        <w:tc>
          <w:tcPr>
            <w:tcW w:w="4788" w:type="dxa"/>
          </w:tcPr>
          <w:p w:rsidR="006D16E8" w:rsidRPr="00EE678B" w:rsidRDefault="006D16E8">
            <w:pPr>
              <w:numPr>
                <w:ilvl w:val="0"/>
                <w:numId w:val="44"/>
              </w:numPr>
              <w:spacing w:before="40"/>
              <w:rPr>
                <w:color w:val="000000"/>
                <w:szCs w:val="20"/>
              </w:rPr>
              <w:pPrChange w:id="3306" w:author="Fred Perez" w:date="2019-03-22T09:44:00Z">
                <w:pPr>
                  <w:numPr>
                    <w:numId w:val="47"/>
                  </w:numPr>
                  <w:tabs>
                    <w:tab w:val="num" w:pos="720"/>
                  </w:tabs>
                  <w:spacing w:before="40"/>
                  <w:ind w:left="720" w:hanging="360"/>
                </w:pPr>
              </w:pPrChange>
            </w:pPr>
            <w:r w:rsidRPr="00EE678B">
              <w:rPr>
                <w:color w:val="000000"/>
                <w:szCs w:val="20"/>
              </w:rPr>
              <w:t>drug name</w:t>
            </w:r>
          </w:p>
        </w:tc>
      </w:tr>
      <w:tr w:rsidR="006D16E8" w:rsidRPr="00EE678B" w:rsidTr="006D235E">
        <w:tc>
          <w:tcPr>
            <w:tcW w:w="4788" w:type="dxa"/>
          </w:tcPr>
          <w:p w:rsidR="006D16E8" w:rsidRPr="00EE678B" w:rsidRDefault="006D16E8">
            <w:pPr>
              <w:numPr>
                <w:ilvl w:val="0"/>
                <w:numId w:val="44"/>
              </w:numPr>
              <w:spacing w:before="40"/>
              <w:rPr>
                <w:color w:val="000000"/>
                <w:szCs w:val="20"/>
              </w:rPr>
              <w:pPrChange w:id="3307" w:author="Fred Perez" w:date="2019-03-22T09:44:00Z">
                <w:pPr>
                  <w:numPr>
                    <w:numId w:val="47"/>
                  </w:numPr>
                  <w:tabs>
                    <w:tab w:val="num" w:pos="720"/>
                  </w:tabs>
                  <w:spacing w:before="40"/>
                  <w:ind w:left="720" w:hanging="360"/>
                </w:pPr>
              </w:pPrChange>
            </w:pPr>
            <w:r w:rsidRPr="00EE678B">
              <w:rPr>
                <w:color w:val="000000"/>
                <w:szCs w:val="20"/>
              </w:rPr>
              <w:t>Sig</w:t>
            </w:r>
          </w:p>
        </w:tc>
        <w:tc>
          <w:tcPr>
            <w:tcW w:w="4788" w:type="dxa"/>
          </w:tcPr>
          <w:p w:rsidR="006D16E8" w:rsidRPr="00EE678B" w:rsidRDefault="006D16E8">
            <w:pPr>
              <w:numPr>
                <w:ilvl w:val="0"/>
                <w:numId w:val="44"/>
              </w:numPr>
              <w:spacing w:before="40"/>
              <w:rPr>
                <w:color w:val="000000"/>
                <w:szCs w:val="20"/>
              </w:rPr>
              <w:pPrChange w:id="3308" w:author="Fred Perez" w:date="2019-03-22T09:44:00Z">
                <w:pPr>
                  <w:numPr>
                    <w:numId w:val="47"/>
                  </w:numPr>
                  <w:tabs>
                    <w:tab w:val="num" w:pos="720"/>
                  </w:tabs>
                  <w:spacing w:before="40"/>
                  <w:ind w:left="720" w:hanging="360"/>
                </w:pPr>
              </w:pPrChange>
            </w:pPr>
            <w:r w:rsidRPr="00EE678B">
              <w:rPr>
                <w:color w:val="000000"/>
                <w:szCs w:val="20"/>
              </w:rPr>
              <w:t>Status</w:t>
            </w:r>
          </w:p>
        </w:tc>
      </w:tr>
      <w:tr w:rsidR="006D16E8" w:rsidRPr="00EE678B" w:rsidTr="006D235E">
        <w:tc>
          <w:tcPr>
            <w:tcW w:w="4788" w:type="dxa"/>
          </w:tcPr>
          <w:p w:rsidR="006D16E8" w:rsidRPr="00EE678B" w:rsidRDefault="006D16E8">
            <w:pPr>
              <w:numPr>
                <w:ilvl w:val="0"/>
                <w:numId w:val="44"/>
              </w:numPr>
              <w:spacing w:before="40"/>
              <w:rPr>
                <w:color w:val="000000"/>
                <w:szCs w:val="20"/>
              </w:rPr>
              <w:pPrChange w:id="3309" w:author="Fred Perez" w:date="2019-03-22T09:44:00Z">
                <w:pPr>
                  <w:numPr>
                    <w:numId w:val="47"/>
                  </w:numPr>
                  <w:tabs>
                    <w:tab w:val="num" w:pos="720"/>
                  </w:tabs>
                  <w:spacing w:before="40"/>
                  <w:ind w:left="720" w:hanging="360"/>
                </w:pPr>
              </w:pPrChange>
            </w:pPr>
            <w:r w:rsidRPr="00EE678B">
              <w:rPr>
                <w:color w:val="000000"/>
                <w:szCs w:val="20"/>
              </w:rPr>
              <w:t>quantity</w:t>
            </w:r>
          </w:p>
        </w:tc>
        <w:tc>
          <w:tcPr>
            <w:tcW w:w="4788" w:type="dxa"/>
          </w:tcPr>
          <w:p w:rsidR="006D16E8" w:rsidRPr="00EE678B" w:rsidRDefault="006D16E8">
            <w:pPr>
              <w:numPr>
                <w:ilvl w:val="0"/>
                <w:numId w:val="44"/>
              </w:numPr>
              <w:spacing w:before="40"/>
              <w:rPr>
                <w:color w:val="000000"/>
                <w:szCs w:val="20"/>
              </w:rPr>
              <w:pPrChange w:id="3310" w:author="Fred Perez" w:date="2019-03-22T09:44:00Z">
                <w:pPr>
                  <w:numPr>
                    <w:numId w:val="47"/>
                  </w:numPr>
                  <w:tabs>
                    <w:tab w:val="num" w:pos="720"/>
                  </w:tabs>
                  <w:spacing w:before="40"/>
                  <w:ind w:left="720" w:hanging="360"/>
                </w:pPr>
              </w:pPrChange>
            </w:pPr>
            <w:r w:rsidRPr="00EE678B">
              <w:rPr>
                <w:color w:val="000000"/>
                <w:szCs w:val="20"/>
              </w:rPr>
              <w:t>issue date</w:t>
            </w:r>
          </w:p>
        </w:tc>
      </w:tr>
      <w:tr w:rsidR="006D16E8" w:rsidRPr="00EE678B" w:rsidTr="006D235E">
        <w:tc>
          <w:tcPr>
            <w:tcW w:w="4788" w:type="dxa"/>
          </w:tcPr>
          <w:p w:rsidR="006D16E8" w:rsidRPr="00EE678B" w:rsidRDefault="006D16E8">
            <w:pPr>
              <w:numPr>
                <w:ilvl w:val="0"/>
                <w:numId w:val="44"/>
              </w:numPr>
              <w:spacing w:before="40"/>
              <w:rPr>
                <w:color w:val="000000"/>
                <w:szCs w:val="20"/>
              </w:rPr>
              <w:pPrChange w:id="3311" w:author="Fred Perez" w:date="2019-03-22T09:44:00Z">
                <w:pPr>
                  <w:numPr>
                    <w:numId w:val="47"/>
                  </w:numPr>
                  <w:tabs>
                    <w:tab w:val="num" w:pos="720"/>
                  </w:tabs>
                  <w:spacing w:before="40"/>
                  <w:ind w:left="720" w:hanging="360"/>
                </w:pPr>
              </w:pPrChange>
            </w:pPr>
            <w:r w:rsidRPr="00EE678B">
              <w:rPr>
                <w:color w:val="000000"/>
                <w:szCs w:val="20"/>
              </w:rPr>
              <w:t>last fill date</w:t>
            </w:r>
          </w:p>
        </w:tc>
        <w:tc>
          <w:tcPr>
            <w:tcW w:w="4788" w:type="dxa"/>
          </w:tcPr>
          <w:p w:rsidR="006D16E8" w:rsidRPr="00EE678B" w:rsidRDefault="006D16E8">
            <w:pPr>
              <w:numPr>
                <w:ilvl w:val="0"/>
                <w:numId w:val="44"/>
              </w:numPr>
              <w:spacing w:before="40"/>
              <w:rPr>
                <w:color w:val="000000"/>
                <w:szCs w:val="20"/>
              </w:rPr>
              <w:pPrChange w:id="3312" w:author="Fred Perez" w:date="2019-03-22T09:44:00Z">
                <w:pPr>
                  <w:numPr>
                    <w:numId w:val="47"/>
                  </w:numPr>
                  <w:tabs>
                    <w:tab w:val="num" w:pos="720"/>
                  </w:tabs>
                  <w:spacing w:before="40"/>
                  <w:ind w:left="720" w:hanging="360"/>
                </w:pPr>
              </w:pPrChange>
            </w:pPr>
            <w:r w:rsidRPr="00EE678B">
              <w:rPr>
                <w:color w:val="000000"/>
                <w:szCs w:val="20"/>
              </w:rPr>
              <w:t xml:space="preserve">refills remaining. </w:t>
            </w:r>
          </w:p>
        </w:tc>
      </w:tr>
      <w:tr w:rsidR="006D16E8" w:rsidRPr="00EE678B" w:rsidTr="006D235E">
        <w:tc>
          <w:tcPr>
            <w:tcW w:w="4788" w:type="dxa"/>
          </w:tcPr>
          <w:p w:rsidR="006D16E8" w:rsidRPr="00EE678B" w:rsidRDefault="006D16E8">
            <w:pPr>
              <w:numPr>
                <w:ilvl w:val="0"/>
                <w:numId w:val="44"/>
              </w:numPr>
              <w:spacing w:before="40"/>
              <w:rPr>
                <w:color w:val="000000"/>
                <w:szCs w:val="20"/>
              </w:rPr>
              <w:pPrChange w:id="3313" w:author="Fred Perez" w:date="2019-03-22T09:44:00Z">
                <w:pPr>
                  <w:numPr>
                    <w:numId w:val="47"/>
                  </w:numPr>
                  <w:tabs>
                    <w:tab w:val="num" w:pos="720"/>
                  </w:tabs>
                  <w:spacing w:before="40"/>
                  <w:ind w:left="720" w:hanging="360"/>
                </w:pPr>
              </w:pPrChange>
            </w:pPr>
            <w:r w:rsidRPr="00EE678B">
              <w:rPr>
                <w:color w:val="000000"/>
                <w:szCs w:val="20"/>
              </w:rPr>
              <w:t>address</w:t>
            </w:r>
            <w:r w:rsidRPr="00EE678B" w:rsidDel="00F11B1C">
              <w:rPr>
                <w:color w:val="000000"/>
                <w:szCs w:val="20"/>
              </w:rPr>
              <w:t xml:space="preserve"> </w:t>
            </w:r>
          </w:p>
        </w:tc>
        <w:tc>
          <w:tcPr>
            <w:tcW w:w="4788" w:type="dxa"/>
          </w:tcPr>
          <w:p w:rsidR="006D16E8" w:rsidRPr="00EE678B" w:rsidRDefault="006D16E8" w:rsidP="006D235E">
            <w:pPr>
              <w:spacing w:before="40"/>
              <w:rPr>
                <w:color w:val="000000"/>
                <w:szCs w:val="20"/>
              </w:rPr>
            </w:pP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short report format of the fields for Non-VA Med orders include the drug name or orderable item name, dosage, schedule and date documented.</w:t>
      </w:r>
    </w:p>
    <w:p w:rsidR="006D16E8" w:rsidRPr="00EE678B" w:rsidRDefault="006D16E8" w:rsidP="006D16E8">
      <w:pPr>
        <w:rPr>
          <w:color w:val="000000"/>
          <w:szCs w:val="20"/>
        </w:rPr>
      </w:pPr>
    </w:p>
    <w:p w:rsidR="006D16E8" w:rsidRPr="00EE678B" w:rsidRDefault="006D16E8" w:rsidP="006D16E8">
      <w:pPr>
        <w:rPr>
          <w:color w:val="000000"/>
          <w:szCs w:val="20"/>
        </w:rPr>
      </w:pPr>
      <w:bookmarkStart w:id="3314" w:name="OLE_LINK95"/>
      <w:bookmarkStart w:id="3315" w:name="OLE_LINK96"/>
      <w:r w:rsidRPr="00EE678B">
        <w:rPr>
          <w:color w:val="000000"/>
          <w:szCs w:val="20"/>
        </w:rPr>
        <w:t>The short format displays the status in an abbreviated form. The following is an explanation of the codes:</w:t>
      </w:r>
    </w:p>
    <w:p w:rsidR="006D16E8" w:rsidRPr="00EE678B" w:rsidRDefault="006D16E8" w:rsidP="006D16E8">
      <w:pPr>
        <w:keepNext/>
        <w:keepLines/>
        <w:rPr>
          <w:rFonts w:eastAsia="MS Mincho"/>
          <w:szCs w:val="20"/>
        </w:rPr>
      </w:pPr>
    </w:p>
    <w:p w:rsidR="006D16E8" w:rsidRPr="00EE678B" w:rsidRDefault="006D16E8" w:rsidP="007104F8">
      <w:pPr>
        <w:tabs>
          <w:tab w:val="left" w:pos="1620"/>
        </w:tabs>
        <w:ind w:left="360"/>
        <w:rPr>
          <w:b/>
          <w:color w:val="000000"/>
          <w:szCs w:val="20"/>
        </w:rPr>
      </w:pPr>
      <w:r w:rsidRPr="00EE678B">
        <w:rPr>
          <w:b/>
          <w:color w:val="000000"/>
          <w:szCs w:val="20"/>
        </w:rPr>
        <w:t>Code</w:t>
      </w:r>
      <w:r w:rsidRPr="00EE678B">
        <w:rPr>
          <w:b/>
          <w:color w:val="000000"/>
          <w:szCs w:val="20"/>
        </w:rPr>
        <w:tab/>
        <w:t>Status/Description</w:t>
      </w:r>
    </w:p>
    <w:p w:rsidR="006D16E8" w:rsidRPr="00EE678B" w:rsidRDefault="006D16E8" w:rsidP="007104F8">
      <w:pPr>
        <w:tabs>
          <w:tab w:val="left" w:pos="1620"/>
        </w:tabs>
        <w:ind w:left="360"/>
        <w:rPr>
          <w:color w:val="000000"/>
          <w:szCs w:val="20"/>
        </w:rPr>
      </w:pPr>
      <w:r w:rsidRPr="00EE678B">
        <w:rPr>
          <w:color w:val="000000"/>
          <w:szCs w:val="20"/>
        </w:rPr>
        <w:t>A</w:t>
      </w:r>
      <w:r w:rsidRPr="00EE678B">
        <w:rPr>
          <w:color w:val="000000"/>
          <w:szCs w:val="20"/>
        </w:rPr>
        <w:tab/>
        <w:t>Active</w:t>
      </w:r>
    </w:p>
    <w:p w:rsidR="006D16E8" w:rsidRPr="00EE678B" w:rsidRDefault="006D16E8" w:rsidP="007104F8">
      <w:pPr>
        <w:tabs>
          <w:tab w:val="left" w:pos="1620"/>
        </w:tabs>
        <w:ind w:left="360"/>
        <w:rPr>
          <w:color w:val="000000"/>
          <w:szCs w:val="20"/>
        </w:rPr>
      </w:pPr>
      <w:r w:rsidRPr="00EE678B">
        <w:rPr>
          <w:color w:val="000000"/>
          <w:szCs w:val="20"/>
        </w:rPr>
        <w:t>B</w:t>
      </w:r>
      <w:r w:rsidRPr="00EE678B">
        <w:rPr>
          <w:color w:val="000000"/>
          <w:szCs w:val="20"/>
        </w:rPr>
        <w:tab/>
        <w:t>Bad Address Indicated</w:t>
      </w:r>
    </w:p>
    <w:p w:rsidR="006D16E8" w:rsidRPr="00EE678B" w:rsidRDefault="006D16E8" w:rsidP="007104F8">
      <w:pPr>
        <w:tabs>
          <w:tab w:val="left" w:pos="1620"/>
        </w:tabs>
        <w:ind w:left="360"/>
        <w:rPr>
          <w:szCs w:val="20"/>
        </w:rPr>
      </w:pPr>
      <w:r w:rsidRPr="00EE678B">
        <w:rPr>
          <w:szCs w:val="20"/>
        </w:rPr>
        <w:t>DF</w:t>
      </w:r>
      <w:r w:rsidRPr="00EE678B">
        <w:rPr>
          <w:szCs w:val="20"/>
        </w:rPr>
        <w:tab/>
        <w:t>Discontinued due to edit by a provider through CPRS</w:t>
      </w:r>
    </w:p>
    <w:p w:rsidR="006D16E8" w:rsidRPr="00EE678B" w:rsidRDefault="006D16E8" w:rsidP="007104F8">
      <w:pPr>
        <w:tabs>
          <w:tab w:val="left" w:pos="1620"/>
        </w:tabs>
        <w:ind w:left="360"/>
        <w:rPr>
          <w:szCs w:val="20"/>
        </w:rPr>
      </w:pPr>
      <w:r w:rsidRPr="00EE678B">
        <w:rPr>
          <w:szCs w:val="20"/>
        </w:rPr>
        <w:t>DE</w:t>
      </w:r>
      <w:r w:rsidRPr="00EE678B">
        <w:rPr>
          <w:szCs w:val="20"/>
        </w:rPr>
        <w:tab/>
        <w:t>Discontinued due to edit via backdoor Pharmacy</w:t>
      </w:r>
    </w:p>
    <w:p w:rsidR="006D16E8" w:rsidRPr="00EE678B" w:rsidRDefault="006D16E8" w:rsidP="007104F8">
      <w:pPr>
        <w:tabs>
          <w:tab w:val="left" w:pos="1620"/>
        </w:tabs>
        <w:ind w:left="360"/>
        <w:rPr>
          <w:szCs w:val="20"/>
        </w:rPr>
      </w:pPr>
      <w:r w:rsidRPr="00EE678B">
        <w:rPr>
          <w:szCs w:val="20"/>
        </w:rPr>
        <w:t>DP</w:t>
      </w:r>
      <w:r w:rsidRPr="00EE678B">
        <w:rPr>
          <w:szCs w:val="20"/>
        </w:rPr>
        <w:tab/>
        <w:t>Discontinued by provider through CPRS</w:t>
      </w:r>
    </w:p>
    <w:p w:rsidR="006D16E8" w:rsidRPr="00EE678B" w:rsidRDefault="006D16E8" w:rsidP="007104F8">
      <w:pPr>
        <w:tabs>
          <w:tab w:val="left" w:pos="1620"/>
        </w:tabs>
        <w:ind w:left="360"/>
        <w:rPr>
          <w:szCs w:val="20"/>
        </w:rPr>
      </w:pPr>
      <w:r w:rsidRPr="00EE678B">
        <w:rPr>
          <w:szCs w:val="20"/>
        </w:rPr>
        <w:t>DC</w:t>
      </w:r>
      <w:r w:rsidRPr="00EE678B">
        <w:rPr>
          <w:szCs w:val="20"/>
        </w:rPr>
        <w:tab/>
        <w:t>Discontinued via backdoor Pharmacy</w:t>
      </w:r>
    </w:p>
    <w:p w:rsidR="006D16E8" w:rsidRPr="00EE678B" w:rsidRDefault="006D16E8" w:rsidP="007104F8">
      <w:pPr>
        <w:tabs>
          <w:tab w:val="left" w:pos="1620"/>
        </w:tabs>
        <w:ind w:left="360"/>
        <w:rPr>
          <w:szCs w:val="20"/>
        </w:rPr>
      </w:pPr>
      <w:r w:rsidRPr="00EE678B">
        <w:rPr>
          <w:szCs w:val="20"/>
        </w:rPr>
        <w:t>DD</w:t>
      </w:r>
      <w:r w:rsidRPr="00EE678B">
        <w:rPr>
          <w:szCs w:val="20"/>
        </w:rPr>
        <w:tab/>
        <w:t>Discontinued due to death</w:t>
      </w:r>
    </w:p>
    <w:p w:rsidR="006D16E8" w:rsidRPr="00EE678B" w:rsidRDefault="006D16E8" w:rsidP="007104F8">
      <w:pPr>
        <w:tabs>
          <w:tab w:val="left" w:pos="1620"/>
        </w:tabs>
        <w:ind w:left="360"/>
        <w:rPr>
          <w:szCs w:val="20"/>
        </w:rPr>
      </w:pPr>
      <w:r w:rsidRPr="00EE678B">
        <w:rPr>
          <w:szCs w:val="20"/>
        </w:rPr>
        <w:t>DA</w:t>
      </w:r>
      <w:r w:rsidRPr="00EE678B">
        <w:rPr>
          <w:szCs w:val="20"/>
        </w:rPr>
        <w:tab/>
        <w:t>Auto discontinued due to admission</w:t>
      </w:r>
    </w:p>
    <w:p w:rsidR="006D16E8" w:rsidRPr="00EE678B" w:rsidRDefault="006D16E8" w:rsidP="007104F8">
      <w:pPr>
        <w:tabs>
          <w:tab w:val="left" w:pos="1620"/>
        </w:tabs>
        <w:ind w:left="360"/>
        <w:rPr>
          <w:color w:val="000000"/>
          <w:szCs w:val="24"/>
        </w:rPr>
      </w:pPr>
      <w:r w:rsidRPr="00EE678B">
        <w:rPr>
          <w:color w:val="000000"/>
          <w:szCs w:val="24"/>
        </w:rPr>
        <w:t>E</w:t>
      </w:r>
      <w:r w:rsidRPr="00EE678B">
        <w:rPr>
          <w:color w:val="000000"/>
          <w:szCs w:val="24"/>
        </w:rPr>
        <w:tab/>
        <w:t>Expired</w:t>
      </w:r>
    </w:p>
    <w:p w:rsidR="006D16E8" w:rsidRPr="00EE678B" w:rsidRDefault="006D16E8" w:rsidP="007104F8">
      <w:pPr>
        <w:tabs>
          <w:tab w:val="left" w:pos="1620"/>
        </w:tabs>
        <w:ind w:left="360"/>
        <w:rPr>
          <w:color w:val="000000"/>
          <w:szCs w:val="20"/>
        </w:rPr>
      </w:pPr>
      <w:r w:rsidRPr="00EE678B">
        <w:rPr>
          <w:color w:val="000000"/>
          <w:szCs w:val="20"/>
        </w:rPr>
        <w:t>HP</w:t>
      </w:r>
      <w:r w:rsidRPr="00EE678B">
        <w:rPr>
          <w:color w:val="000000"/>
          <w:szCs w:val="20"/>
        </w:rPr>
        <w:tab/>
        <w:t>Placed on hold by provider through CPRS</w:t>
      </w:r>
    </w:p>
    <w:p w:rsidR="006D16E8" w:rsidRPr="00EE678B" w:rsidRDefault="006D16E8" w:rsidP="007104F8">
      <w:pPr>
        <w:tabs>
          <w:tab w:val="left" w:pos="1620"/>
        </w:tabs>
        <w:ind w:left="360"/>
        <w:rPr>
          <w:color w:val="000000"/>
          <w:szCs w:val="24"/>
        </w:rPr>
      </w:pPr>
      <w:r w:rsidRPr="00EE678B">
        <w:rPr>
          <w:color w:val="000000"/>
          <w:szCs w:val="24"/>
        </w:rPr>
        <w:t>H</w:t>
      </w:r>
      <w:r w:rsidRPr="00EE678B">
        <w:rPr>
          <w:color w:val="000000"/>
          <w:szCs w:val="24"/>
        </w:rPr>
        <w:tab/>
        <w:t>Placed on hold via backdoor Pharmacy</w:t>
      </w:r>
    </w:p>
    <w:p w:rsidR="006D16E8" w:rsidRPr="00EE678B" w:rsidRDefault="006D16E8" w:rsidP="007104F8">
      <w:pPr>
        <w:tabs>
          <w:tab w:val="left" w:pos="1620"/>
        </w:tabs>
        <w:ind w:left="360"/>
        <w:rPr>
          <w:color w:val="000000"/>
          <w:szCs w:val="24"/>
        </w:rPr>
      </w:pPr>
      <w:r w:rsidRPr="00EE678B">
        <w:rPr>
          <w:color w:val="000000"/>
          <w:szCs w:val="24"/>
        </w:rPr>
        <w:t>N</w:t>
      </w:r>
      <w:r w:rsidRPr="00EE678B">
        <w:rPr>
          <w:color w:val="000000"/>
          <w:szCs w:val="24"/>
        </w:rPr>
        <w:tab/>
        <w:t>Non Verified</w:t>
      </w:r>
    </w:p>
    <w:p w:rsidR="006D16E8" w:rsidRPr="00EE678B" w:rsidRDefault="006D16E8" w:rsidP="007104F8">
      <w:pPr>
        <w:tabs>
          <w:tab w:val="left" w:pos="1620"/>
        </w:tabs>
        <w:ind w:left="360"/>
        <w:rPr>
          <w:color w:val="000000"/>
          <w:szCs w:val="24"/>
        </w:rPr>
      </w:pPr>
      <w:r w:rsidRPr="00EE678B">
        <w:rPr>
          <w:color w:val="000000"/>
          <w:szCs w:val="24"/>
        </w:rPr>
        <w:t>P</w:t>
      </w:r>
      <w:r w:rsidRPr="00EE678B">
        <w:rPr>
          <w:color w:val="000000"/>
          <w:szCs w:val="24"/>
        </w:rPr>
        <w:tab/>
        <w:t>Pending due to drug interactions</w:t>
      </w:r>
    </w:p>
    <w:p w:rsidR="006D16E8" w:rsidRPr="00EE678B" w:rsidRDefault="006D16E8" w:rsidP="007104F8">
      <w:pPr>
        <w:tabs>
          <w:tab w:val="left" w:pos="1620"/>
        </w:tabs>
        <w:ind w:left="360"/>
        <w:rPr>
          <w:color w:val="000000"/>
          <w:szCs w:val="24"/>
        </w:rPr>
      </w:pPr>
      <w:r w:rsidRPr="00EE678B">
        <w:rPr>
          <w:color w:val="000000"/>
          <w:szCs w:val="24"/>
        </w:rPr>
        <w:t>S</w:t>
      </w:r>
      <w:r w:rsidRPr="00EE678B">
        <w:rPr>
          <w:color w:val="000000"/>
          <w:szCs w:val="24"/>
        </w:rPr>
        <w:tab/>
        <w:t>Suspended</w:t>
      </w:r>
      <w:bookmarkEnd w:id="3314"/>
      <w:bookmarkEnd w:id="3315"/>
    </w:p>
    <w:p w:rsidR="006D16E8" w:rsidRPr="00EE678B" w:rsidRDefault="006D16E8" w:rsidP="007104F8">
      <w:pPr>
        <w:tabs>
          <w:tab w:val="left" w:pos="1620"/>
        </w:tabs>
        <w:ind w:left="360"/>
        <w:rPr>
          <w:color w:val="000000"/>
          <w:szCs w:val="24"/>
        </w:rPr>
      </w:pPr>
      <w:r w:rsidRPr="00EE678B">
        <w:rPr>
          <w:color w:val="000000"/>
          <w:szCs w:val="24"/>
        </w:rPr>
        <w:t>$</w:t>
      </w:r>
      <w:r w:rsidRPr="00EE678B">
        <w:rPr>
          <w:color w:val="000000"/>
          <w:szCs w:val="24"/>
        </w:rPr>
        <w:tab/>
        <w:t>Copay eligible</w:t>
      </w:r>
    </w:p>
    <w:p w:rsidR="006D16E8" w:rsidRPr="00EE678B" w:rsidRDefault="006D16E8" w:rsidP="007104F8">
      <w:pPr>
        <w:keepNext/>
        <w:keepLines/>
        <w:tabs>
          <w:tab w:val="left" w:pos="1620"/>
        </w:tabs>
        <w:ind w:left="360"/>
        <w:rPr>
          <w:color w:val="000000"/>
          <w:szCs w:val="24"/>
        </w:rPr>
      </w:pPr>
      <w:r w:rsidRPr="00EE678B">
        <w:rPr>
          <w:color w:val="000000"/>
          <w:szCs w:val="24"/>
        </w:rPr>
        <w:t>E</w:t>
      </w:r>
      <w:r w:rsidRPr="00EE678B">
        <w:rPr>
          <w:color w:val="000000"/>
          <w:szCs w:val="24"/>
        </w:rPr>
        <w:tab/>
        <w:t>Third party electronically billable</w:t>
      </w:r>
    </w:p>
    <w:p w:rsidR="006D16E8" w:rsidRPr="00EE678B" w:rsidRDefault="006D16E8" w:rsidP="007104F8">
      <w:pPr>
        <w:tabs>
          <w:tab w:val="left" w:pos="1620"/>
        </w:tabs>
        <w:ind w:left="360"/>
        <w:rPr>
          <w:color w:val="000000"/>
          <w:szCs w:val="24"/>
        </w:rPr>
      </w:pPr>
      <w:r w:rsidRPr="00EE678B">
        <w:rPr>
          <w:color w:val="000000"/>
          <w:szCs w:val="24"/>
        </w:rPr>
        <w:t>R</w:t>
      </w:r>
      <w:r w:rsidRPr="00EE678B">
        <w:rPr>
          <w:color w:val="000000"/>
          <w:szCs w:val="24"/>
        </w:rPr>
        <w:tab/>
        <w:t>Returned to stock prescription (next to last fill date)</w:t>
      </w:r>
    </w:p>
    <w:p w:rsidR="006D16E8" w:rsidRPr="00EE678B" w:rsidRDefault="006D16E8" w:rsidP="00D7570F">
      <w:pPr>
        <w:pStyle w:val="ExampleHeading"/>
        <w:spacing w:before="120"/>
      </w:pPr>
      <w:bookmarkStart w:id="3316" w:name="Page_78"/>
      <w:bookmarkEnd w:id="3316"/>
      <w:r w:rsidRPr="00EE678B">
        <w:t>Example: Medication Short Profile</w:t>
      </w:r>
    </w:p>
    <w:p w:rsidR="006D16E8" w:rsidRPr="00EE678B" w:rsidRDefault="006D16E8" w:rsidP="003D2407">
      <w:pPr>
        <w:pStyle w:val="ScreenCapture"/>
      </w:pPr>
      <w:r w:rsidRPr="00EE678B">
        <w:t xml:space="preserve">Medication Profile            Jun 12, 2006@22:33:13          Page:    1 of    1 </w:t>
      </w:r>
    </w:p>
    <w:p w:rsidR="006D16E8" w:rsidRPr="00EE678B" w:rsidRDefault="006D16E8" w:rsidP="003D2407">
      <w:pPr>
        <w:pStyle w:val="ScreenCapture"/>
      </w:pPr>
      <w:r w:rsidRPr="00EE678B">
        <w:t>OPPATIENT16, ONE</w:t>
      </w:r>
    </w:p>
    <w:p w:rsidR="006D16E8" w:rsidRPr="00EE678B" w:rsidRDefault="006D16E8" w:rsidP="003D2407">
      <w:pPr>
        <w:pStyle w:val="ScreenCapture"/>
      </w:pPr>
      <w:r w:rsidRPr="00EE678B">
        <w:t xml:space="preserve">  PID: 000-55-3421                                 Ht(cm): _______ (______)   </w:t>
      </w:r>
    </w:p>
    <w:p w:rsidR="006D16E8" w:rsidRPr="00EE678B" w:rsidRDefault="006D16E8" w:rsidP="003D2407">
      <w:pPr>
        <w:pStyle w:val="ScreenCapture"/>
      </w:pPr>
      <w:r w:rsidRPr="00EE678B">
        <w:t xml:space="preserve">  DOB: DEC 2, 1923 (82)                            Wt(kg): 100.00 (06/24/2003)</w:t>
      </w:r>
    </w:p>
    <w:p w:rsidR="006D16E8" w:rsidRPr="00EE678B" w:rsidRDefault="006D16E8" w:rsidP="003D2407">
      <w:pPr>
        <w:pStyle w:val="ScreenCapture"/>
      </w:pPr>
      <w:r w:rsidRPr="00EE678B">
        <w:t xml:space="preserve">  SEX: MALE                              Non-VA Meds on File</w:t>
      </w:r>
    </w:p>
    <w:p w:rsidR="006D16E8" w:rsidRPr="00EE678B" w:rsidRDefault="006D16E8" w:rsidP="003D2407">
      <w:pPr>
        <w:pStyle w:val="ScreenCapture"/>
      </w:pPr>
      <w:r w:rsidRPr="00EE678B">
        <w:t xml:space="preserve"> CrCL: &lt;Not Found&gt;</w:t>
      </w:r>
      <w:r w:rsidR="00C64E96">
        <w:rPr>
          <w:lang w:val="en-US"/>
        </w:rPr>
        <w:t xml:space="preserve"> </w:t>
      </w:r>
      <w:r w:rsidR="00C64E96" w:rsidRPr="006C0AE5">
        <w:rPr>
          <w:rFonts w:cs="Courier New"/>
        </w:rPr>
        <w:t>(CREAT: Not Found</w:t>
      </w:r>
      <w:r w:rsidR="00C64E96">
        <w:rPr>
          <w:rFonts w:cs="Courier New"/>
          <w:lang w:val="en-US"/>
        </w:rPr>
        <w:t xml:space="preserve">             </w:t>
      </w:r>
      <w:r w:rsidRPr="00EE678B">
        <w:t>BSA (m2): _______</w:t>
      </w:r>
    </w:p>
    <w:p w:rsidR="006D16E8" w:rsidRPr="00EE678B" w:rsidRDefault="006D16E8" w:rsidP="003D2407">
      <w:pPr>
        <w:pStyle w:val="ScreenCapture"/>
      </w:pPr>
      <w:r w:rsidRPr="00EE678B">
        <w:t xml:space="preserve">                            Last entry on 1-20-05  </w:t>
      </w:r>
    </w:p>
    <w:p w:rsidR="006D16E8" w:rsidRPr="00EE678B" w:rsidRDefault="006D16E8" w:rsidP="003D2407">
      <w:pPr>
        <w:pStyle w:val="ScreenCapture"/>
      </w:pPr>
      <w:r w:rsidRPr="00EE678B">
        <w:t xml:space="preserve">                                                             ISSUE  LAST REF DAY</w:t>
      </w:r>
    </w:p>
    <w:p w:rsidR="006D16E8" w:rsidRPr="00EE678B" w:rsidRDefault="006D16E8" w:rsidP="003D2407">
      <w:pPr>
        <w:pStyle w:val="ScreenCapture"/>
      </w:pPr>
      <w:r w:rsidRPr="00EE678B">
        <w:t xml:space="preserve"> #  RX #         DRUG                                QTY ST   DATE  FILL REM SUP</w:t>
      </w:r>
    </w:p>
    <w:p w:rsidR="006D16E8" w:rsidRPr="00EE678B" w:rsidRDefault="006D16E8" w:rsidP="003D2407">
      <w:pPr>
        <w:pStyle w:val="ScreenCapture"/>
      </w:pPr>
      <w:bookmarkStart w:id="3317" w:name="p078"/>
      <w:bookmarkEnd w:id="3317"/>
    </w:p>
    <w:p w:rsidR="006D16E8" w:rsidRPr="00EE678B" w:rsidRDefault="006D16E8" w:rsidP="003D2407">
      <w:pPr>
        <w:pStyle w:val="ScreenCapture"/>
      </w:pPr>
      <w:r w:rsidRPr="00EE678B">
        <w:t>----------------REFILL TOO SOON/DUR REJECTS (Third Party)----------------------</w:t>
      </w:r>
    </w:p>
    <w:p w:rsidR="006D16E8" w:rsidRPr="00EE678B" w:rsidRDefault="006D16E8" w:rsidP="003D2407">
      <w:pPr>
        <w:pStyle w:val="ScreenCapture"/>
      </w:pPr>
      <w:r w:rsidRPr="00EE678B">
        <w:t xml:space="preserve"> 1 2390$e</w:t>
      </w:r>
      <w:r w:rsidRPr="00EE678B">
        <w:tab/>
        <w:t xml:space="preserve">  DIGOXIN (LANOXIN) 0.05MG CAP          90 A&gt;  02-16 02-16  3  90 </w:t>
      </w:r>
    </w:p>
    <w:p w:rsidR="006D16E8" w:rsidRPr="00EE678B" w:rsidRDefault="006D16E8" w:rsidP="003D2407">
      <w:pPr>
        <w:pStyle w:val="ScreenCapture"/>
      </w:pPr>
      <w:r w:rsidRPr="00EE678B">
        <w:t xml:space="preserve"> 2 2391e</w:t>
      </w:r>
      <w:r w:rsidRPr="00EE678B">
        <w:tab/>
        <w:t xml:space="preserve">  OXYBUTYNIN CHLORIDE 15MG SA TAB      180 S&gt;  02-15 05-06  0  90</w:t>
      </w:r>
    </w:p>
    <w:p w:rsidR="006D16E8" w:rsidRPr="00EE678B" w:rsidRDefault="006D16E8" w:rsidP="003D2407">
      <w:pPr>
        <w:pStyle w:val="ScreenCapture"/>
      </w:pPr>
      <w:r w:rsidRPr="00EE678B">
        <w:t>-------------------------------------ACTIVE-------------------------------------</w:t>
      </w:r>
    </w:p>
    <w:p w:rsidR="006D16E8" w:rsidRPr="00EE678B" w:rsidRDefault="006D16E8" w:rsidP="003D2407">
      <w:pPr>
        <w:pStyle w:val="ScreenCapture"/>
      </w:pPr>
      <w:r w:rsidRPr="00EE678B">
        <w:t xml:space="preserve"> 3 2396</w:t>
      </w:r>
      <w:r w:rsidRPr="00EE678B">
        <w:tab/>
      </w:r>
      <w:r w:rsidRPr="00EE678B">
        <w:tab/>
        <w:t xml:space="preserve">  AMPICILLIN 250MG CAP                  40 A&gt;  06-12 06-12   0  10</w:t>
      </w:r>
    </w:p>
    <w:p w:rsidR="006D16E8" w:rsidRPr="00EE678B" w:rsidRDefault="006D16E8" w:rsidP="003D2407">
      <w:pPr>
        <w:pStyle w:val="ScreenCapture"/>
      </w:pPr>
      <w:r w:rsidRPr="00EE678B">
        <w:t xml:space="preserve"> 4 2395</w:t>
      </w:r>
      <w:r w:rsidRPr="00EE678B">
        <w:tab/>
      </w:r>
      <w:r w:rsidRPr="00EE678B">
        <w:tab/>
        <w:t xml:space="preserve">  AZATHIOPRINE 50MG TAB                 90 E   06-10 05-03   3  90</w:t>
      </w:r>
    </w:p>
    <w:p w:rsidR="006D16E8" w:rsidRPr="00EE678B" w:rsidRDefault="006D16E8" w:rsidP="003D2407">
      <w:pPr>
        <w:pStyle w:val="ScreenCapture"/>
      </w:pPr>
      <w:r w:rsidRPr="00EE678B">
        <w:t>----------------------------------DISCONTINUED----------------------------------</w:t>
      </w:r>
    </w:p>
    <w:p w:rsidR="00B6775B" w:rsidRPr="00EE678B" w:rsidRDefault="006D16E8" w:rsidP="003D2407">
      <w:pPr>
        <w:pStyle w:val="ScreenCapture"/>
        <w:rPr>
          <w:b/>
        </w:rPr>
      </w:pPr>
      <w:r w:rsidRPr="00EE678B">
        <w:rPr>
          <w:b/>
        </w:rPr>
        <w:t xml:space="preserve"> </w:t>
      </w:r>
      <w:r w:rsidR="00B6775B" w:rsidRPr="00EE678B">
        <w:rPr>
          <w:b/>
        </w:rPr>
        <w:t>5 2398</w:t>
      </w:r>
      <w:r w:rsidR="00B6775B" w:rsidRPr="00EE678B">
        <w:rPr>
          <w:b/>
        </w:rPr>
        <w:tab/>
      </w:r>
      <w:r w:rsidR="00B6775B" w:rsidRPr="00EE678B">
        <w:rPr>
          <w:b/>
        </w:rPr>
        <w:tab/>
        <w:t xml:space="preserve">  FOLIC ACID 1MG TAB</w:t>
      </w:r>
      <w:r w:rsidR="00B6775B" w:rsidRPr="00EE678B">
        <w:rPr>
          <w:b/>
        </w:rPr>
        <w:tab/>
      </w:r>
      <w:r w:rsidR="00B6775B" w:rsidRPr="00EE678B">
        <w:rPr>
          <w:b/>
        </w:rPr>
        <w:tab/>
      </w:r>
      <w:r w:rsidR="00B6775B" w:rsidRPr="00EE678B">
        <w:rPr>
          <w:b/>
        </w:rPr>
        <w:tab/>
        <w:t xml:space="preserve">  90 DD&gt; 05-03 05-03R  3  90</w:t>
      </w:r>
    </w:p>
    <w:p w:rsidR="00B6775B" w:rsidRPr="00EE678B" w:rsidRDefault="00B6775B" w:rsidP="003D2407">
      <w:pPr>
        <w:pStyle w:val="ScreenCapture"/>
      </w:pPr>
      <w:r w:rsidRPr="00EE678B">
        <w:t xml:space="preserve"> 6 2400</w:t>
      </w:r>
      <w:r w:rsidRPr="00EE678B">
        <w:tab/>
      </w:r>
      <w:r w:rsidRPr="00EE678B">
        <w:tab/>
        <w:t xml:space="preserve">  HYDROCORTISONE 1%CR</w:t>
      </w:r>
      <w:r w:rsidRPr="00EE678B">
        <w:tab/>
      </w:r>
      <w:r w:rsidRPr="00EE678B">
        <w:tab/>
      </w:r>
      <w:r w:rsidRPr="00EE678B">
        <w:tab/>
        <w:t xml:space="preserve">   1 </w:t>
      </w:r>
      <w:r w:rsidRPr="00EE678B">
        <w:rPr>
          <w:b/>
          <w:color w:val="0000FF"/>
        </w:rPr>
        <w:t>DE</w:t>
      </w:r>
      <w:r w:rsidRPr="00EE678B">
        <w:t xml:space="preserve">&gt; 05-03 05-03R 11  30 </w:t>
      </w:r>
    </w:p>
    <w:p w:rsidR="00B6775B" w:rsidRPr="00EE678B" w:rsidRDefault="00B6775B" w:rsidP="003D2407">
      <w:pPr>
        <w:pStyle w:val="ScreenCapture"/>
        <w:rPr>
          <w:b/>
        </w:rPr>
      </w:pPr>
      <w:r w:rsidRPr="00EE678B">
        <w:rPr>
          <w:b/>
        </w:rPr>
        <w:t xml:space="preserve"> 7 2394</w:t>
      </w:r>
      <w:r w:rsidRPr="00EE678B">
        <w:rPr>
          <w:b/>
        </w:rPr>
        <w:tab/>
      </w:r>
      <w:r w:rsidRPr="00EE678B">
        <w:rPr>
          <w:b/>
        </w:rPr>
        <w:tab/>
        <w:t xml:space="preserve">  IBUPROFEN 400MG TAB 500'S</w:t>
      </w:r>
      <w:r w:rsidRPr="00EE678B">
        <w:rPr>
          <w:b/>
        </w:rPr>
        <w:tab/>
      </w:r>
      <w:r w:rsidRPr="00EE678B">
        <w:rPr>
          <w:b/>
        </w:rPr>
        <w:tab/>
        <w:t xml:space="preserve"> 270</w:t>
      </w:r>
      <w:r w:rsidRPr="00EE678B">
        <w:rPr>
          <w:b/>
          <w:szCs w:val="24"/>
        </w:rPr>
        <w:t xml:space="preserve"> </w:t>
      </w:r>
      <w:r w:rsidRPr="00EE678B">
        <w:rPr>
          <w:b/>
          <w:color w:val="0000FF"/>
          <w:szCs w:val="24"/>
        </w:rPr>
        <w:t>DC</w:t>
      </w:r>
      <w:r w:rsidRPr="00EE678B">
        <w:rPr>
          <w:b/>
          <w:szCs w:val="24"/>
        </w:rPr>
        <w:t xml:space="preserve">  </w:t>
      </w:r>
      <w:r w:rsidRPr="00EE678B">
        <w:rPr>
          <w:b/>
        </w:rPr>
        <w:t xml:space="preserve">05-03 05-03  </w:t>
      </w:r>
      <w:r w:rsidRPr="00EE678B">
        <w:rPr>
          <w:b/>
          <w:szCs w:val="24"/>
        </w:rPr>
        <w:t xml:space="preserve"> 3 </w:t>
      </w:r>
      <w:r w:rsidRPr="00EE678B">
        <w:rPr>
          <w:b/>
        </w:rPr>
        <w:t xml:space="preserve"> 90</w:t>
      </w:r>
    </w:p>
    <w:p w:rsidR="00B6775B" w:rsidRPr="00EE678B" w:rsidRDefault="00B6775B" w:rsidP="003D2407">
      <w:pPr>
        <w:pStyle w:val="ScreenCapture"/>
      </w:pPr>
      <w:r w:rsidRPr="00EE678B">
        <w:t xml:space="preserve"> 8 2399</w:t>
      </w:r>
      <w:r w:rsidRPr="00EE678B">
        <w:tab/>
      </w:r>
      <w:r w:rsidRPr="00EE678B">
        <w:tab/>
        <w:t xml:space="preserve">  MVI CAP/TAB</w:t>
      </w:r>
      <w:r w:rsidRPr="00EE678B">
        <w:tab/>
      </w:r>
      <w:r w:rsidRPr="00EE678B">
        <w:tab/>
      </w:r>
      <w:r w:rsidRPr="00EE678B">
        <w:tab/>
      </w:r>
      <w:r w:rsidRPr="00EE678B">
        <w:tab/>
        <w:t xml:space="preserve">  90 </w:t>
      </w:r>
      <w:r w:rsidRPr="00EE678B">
        <w:rPr>
          <w:b/>
          <w:color w:val="0000FF"/>
        </w:rPr>
        <w:t>DP</w:t>
      </w:r>
      <w:r w:rsidRPr="00EE678B">
        <w:t>&gt; 05-03 05-03R  3  90</w:t>
      </w:r>
    </w:p>
    <w:p w:rsidR="00B6775B" w:rsidRPr="00EE678B" w:rsidRDefault="00B6775B" w:rsidP="003D2407">
      <w:pPr>
        <w:pStyle w:val="ScreenCapture"/>
        <w:rPr>
          <w:szCs w:val="24"/>
        </w:rPr>
      </w:pPr>
      <w:r w:rsidRPr="00EE678B">
        <w:t xml:space="preserve"> 9 2402</w:t>
      </w:r>
      <w:r w:rsidRPr="00EE678B">
        <w:tab/>
      </w:r>
      <w:r w:rsidRPr="00EE678B">
        <w:tab/>
        <w:t xml:space="preserve">  TEMPAZEPAM 15MG CAP</w:t>
      </w:r>
      <w:r w:rsidRPr="00EE678B">
        <w:tab/>
      </w:r>
      <w:r w:rsidRPr="00EE678B">
        <w:tab/>
      </w:r>
      <w:r w:rsidRPr="00EE678B">
        <w:tab/>
        <w:t xml:space="preserve">  30 </w:t>
      </w:r>
      <w:r w:rsidRPr="00EE678B">
        <w:rPr>
          <w:b/>
          <w:color w:val="0000FF"/>
        </w:rPr>
        <w:t>DF</w:t>
      </w:r>
      <w:r w:rsidRPr="00EE678B">
        <w:t xml:space="preserve">  </w:t>
      </w:r>
      <w:r w:rsidRPr="00EE678B">
        <w:rPr>
          <w:szCs w:val="24"/>
        </w:rPr>
        <w:t>06</w:t>
      </w:r>
      <w:r w:rsidRPr="00EE678B">
        <w:t>-01 06-01   5  30</w:t>
      </w:r>
    </w:p>
    <w:p w:rsidR="00B6775B" w:rsidRPr="00EE678B" w:rsidRDefault="00B6775B" w:rsidP="003D2407">
      <w:pPr>
        <w:pStyle w:val="ScreenCapture"/>
        <w:rPr>
          <w:b/>
        </w:rPr>
      </w:pPr>
      <w:r w:rsidRPr="00EE678B">
        <w:rPr>
          <w:b/>
        </w:rPr>
        <w:t>10 2392</w:t>
      </w:r>
      <w:r w:rsidRPr="00EE678B">
        <w:rPr>
          <w:b/>
        </w:rPr>
        <w:tab/>
      </w:r>
      <w:r w:rsidRPr="00EE678B">
        <w:rPr>
          <w:b/>
        </w:rPr>
        <w:tab/>
        <w:t xml:space="preserve">  THIAMINE HCL 100MG TAB</w:t>
      </w:r>
      <w:r w:rsidRPr="00EE678B">
        <w:rPr>
          <w:b/>
        </w:rPr>
        <w:tab/>
      </w:r>
      <w:r w:rsidRPr="00EE678B">
        <w:rPr>
          <w:b/>
        </w:rPr>
        <w:tab/>
        <w:t xml:space="preserve">  90 </w:t>
      </w:r>
      <w:r w:rsidRPr="00EE678B">
        <w:rPr>
          <w:b/>
          <w:color w:val="0000FF"/>
        </w:rPr>
        <w:t>DA</w:t>
      </w:r>
      <w:r w:rsidRPr="00EE678B">
        <w:rPr>
          <w:b/>
        </w:rPr>
        <w:t>&gt; 05-03 05-03R  3  90</w:t>
      </w:r>
    </w:p>
    <w:p w:rsidR="006D16E8" w:rsidRPr="00EE678B" w:rsidRDefault="006D16E8" w:rsidP="003D2407">
      <w:pPr>
        <w:pStyle w:val="ScreenCapture"/>
      </w:pPr>
      <w:r w:rsidRPr="00EE678B">
        <w:t>--------------------------------------HOLD--------------------------------------</w:t>
      </w:r>
    </w:p>
    <w:p w:rsidR="006D16E8" w:rsidRPr="00EE678B" w:rsidRDefault="006D16E8" w:rsidP="003D2407">
      <w:pPr>
        <w:pStyle w:val="ScreenCapture"/>
      </w:pPr>
      <w:r w:rsidRPr="00EE678B">
        <w:t>11 2393</w:t>
      </w:r>
      <w:r w:rsidRPr="00EE678B">
        <w:tab/>
      </w:r>
      <w:r w:rsidRPr="00EE678B">
        <w:tab/>
        <w:t xml:space="preserve">  WARFARIN 5MG TAB</w:t>
      </w:r>
      <w:r w:rsidRPr="00EE678B">
        <w:tab/>
      </w:r>
      <w:r w:rsidRPr="00EE678B">
        <w:tab/>
      </w:r>
      <w:r w:rsidRPr="00EE678B">
        <w:tab/>
        <w:t xml:space="preserve">  90 </w:t>
      </w:r>
      <w:r w:rsidRPr="00EE678B">
        <w:rPr>
          <w:b/>
          <w:color w:val="0000FF"/>
        </w:rPr>
        <w:t xml:space="preserve">H </w:t>
      </w:r>
      <w:r w:rsidRPr="00EE678B">
        <w:t xml:space="preserve">  05-03   -     3  90</w:t>
      </w:r>
    </w:p>
    <w:p w:rsidR="006D16E8" w:rsidRPr="00EE678B" w:rsidRDefault="006D16E8" w:rsidP="003D2407">
      <w:pPr>
        <w:pStyle w:val="ScreenCapture"/>
      </w:pPr>
      <w:r w:rsidRPr="00EE678B">
        <w:t>12 2401</w:t>
      </w:r>
      <w:r w:rsidRPr="00EE678B">
        <w:tab/>
      </w:r>
      <w:r w:rsidRPr="00EE678B">
        <w:tab/>
        <w:t xml:space="preserve">  FUROSEMIDE 40MG TAB</w:t>
      </w:r>
      <w:r w:rsidRPr="00EE678B">
        <w:tab/>
      </w:r>
      <w:r w:rsidRPr="00EE678B">
        <w:tab/>
      </w:r>
      <w:r w:rsidRPr="00EE678B">
        <w:tab/>
        <w:t xml:space="preserve">  90 </w:t>
      </w:r>
      <w:r w:rsidRPr="00EE678B">
        <w:rPr>
          <w:b/>
          <w:color w:val="0000FF"/>
        </w:rPr>
        <w:t>HP</w:t>
      </w:r>
      <w:r w:rsidRPr="00EE678B">
        <w:t xml:space="preserve">  05-03   -     2  90</w:t>
      </w:r>
    </w:p>
    <w:p w:rsidR="006D16E8" w:rsidRPr="00EE678B" w:rsidRDefault="006D16E8" w:rsidP="003D2407">
      <w:pPr>
        <w:pStyle w:val="ScreenCapture"/>
      </w:pPr>
      <w:r w:rsidRPr="00EE678B">
        <w:t xml:space="preserve"> ----------------------------------NON-VERIFIED---------------------------------</w:t>
      </w:r>
    </w:p>
    <w:p w:rsidR="006D16E8" w:rsidRPr="00EE678B" w:rsidRDefault="006D16E8" w:rsidP="003D2407">
      <w:pPr>
        <w:pStyle w:val="ScreenCapture"/>
      </w:pPr>
      <w:r w:rsidRPr="00EE678B">
        <w:t>13 2397</w:t>
      </w:r>
      <w:r w:rsidRPr="00EE678B">
        <w:tab/>
      </w:r>
      <w:r w:rsidRPr="00EE678B">
        <w:tab/>
        <w:t xml:space="preserve">  BACLOFEN 10MG TABS</w:t>
      </w:r>
      <w:r w:rsidRPr="00EE678B">
        <w:tab/>
      </w:r>
      <w:r w:rsidRPr="00EE678B">
        <w:tab/>
      </w:r>
      <w:r w:rsidRPr="00EE678B">
        <w:tab/>
        <w:t xml:space="preserve">  30 N   03-14 03-14   5  30</w:t>
      </w:r>
    </w:p>
    <w:p w:rsidR="006D16E8" w:rsidRPr="00EE678B" w:rsidRDefault="006D16E8" w:rsidP="003D2407">
      <w:pPr>
        <w:pStyle w:val="ScreenCapture"/>
      </w:pPr>
      <w:r w:rsidRPr="00EE678B">
        <w:t xml:space="preserve"> ------------------------------------PENDING------------------------------------ </w:t>
      </w:r>
    </w:p>
    <w:p w:rsidR="006D16E8" w:rsidRPr="00EE678B" w:rsidRDefault="006D16E8" w:rsidP="003D2407">
      <w:pPr>
        <w:pStyle w:val="ScreenCapture"/>
      </w:pPr>
      <w:r w:rsidRPr="00EE678B">
        <w:t xml:space="preserve">14 CAPTOPRIL 25MG TAB                     QTY: 180         ISDT: 06-12  REF:  3 </w:t>
      </w:r>
    </w:p>
    <w:p w:rsidR="006D16E8" w:rsidRPr="00EE678B" w:rsidRDefault="006D16E8" w:rsidP="003D2407">
      <w:pPr>
        <w:pStyle w:val="ScreenCapture"/>
      </w:pPr>
      <w:r w:rsidRPr="00EE678B">
        <w:t xml:space="preserve">15 MULTIVITAMIN CAP/TAB                   QTY: 30          ISDT: 06-12&gt; REF:  3 </w:t>
      </w:r>
    </w:p>
    <w:p w:rsidR="006D16E8" w:rsidRPr="00EE678B" w:rsidRDefault="006D16E8" w:rsidP="003D2407">
      <w:pPr>
        <w:pStyle w:val="ScreenCapture"/>
        <w:rPr>
          <w:rFonts w:eastAsia="MS Mincho"/>
        </w:rPr>
      </w:pPr>
      <w:r w:rsidRPr="00EE678B">
        <w:rPr>
          <w:rFonts w:eastAsia="MS Mincho"/>
        </w:rPr>
        <w:t>------------------------NON-VA MEDS (Not dispensed by VA) ----------------------</w:t>
      </w:r>
    </w:p>
    <w:p w:rsidR="006D16E8" w:rsidRPr="00EE678B" w:rsidRDefault="006D16E8" w:rsidP="003D2407">
      <w:pPr>
        <w:pStyle w:val="ScreenCapture"/>
      </w:pPr>
      <w:r w:rsidRPr="00EE678B">
        <w:rPr>
          <w:rFonts w:eastAsia="MS Mincho"/>
        </w:rPr>
        <w:t>GINKGO EXT 1 TAB ONCE A DAY</w:t>
      </w:r>
      <w:r w:rsidRPr="00EE678B">
        <w:t xml:space="preserve"> BY MOUTH </w:t>
      </w:r>
      <w:r w:rsidRPr="00EE678B">
        <w:rPr>
          <w:rFonts w:eastAsia="MS Mincho"/>
        </w:rPr>
        <w:t xml:space="preserve">                Date Documented: 01/13/01</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w:t>
      </w:r>
      <w:r w:rsidRPr="00EE678B">
        <w:rPr>
          <w:rFonts w:eastAsia="MS Mincho"/>
        </w:rPr>
        <w:t xml:space="preserve">Enter ?? for more actions </w:t>
      </w:r>
    </w:p>
    <w:p w:rsidR="006D16E8" w:rsidRPr="00EE678B" w:rsidRDefault="006D16E8" w:rsidP="003D2407">
      <w:pPr>
        <w:pStyle w:val="ScreenCapture"/>
      </w:pPr>
    </w:p>
    <w:p w:rsidR="006D16E8" w:rsidRPr="00EE678B" w:rsidRDefault="006D16E8" w:rsidP="003D2407">
      <w:pPr>
        <w:pStyle w:val="ScreenCapture"/>
        <w:rPr>
          <w:rFonts w:eastAsia="MS Mincho"/>
        </w:rPr>
      </w:pPr>
      <w:r w:rsidRPr="00EE678B">
        <w:rPr>
          <w:rFonts w:eastAsia="MS Mincho"/>
        </w:rPr>
        <w:t>PU  Patient Record Update               NO  New Order</w:t>
      </w:r>
    </w:p>
    <w:p w:rsidR="006D16E8" w:rsidRPr="00EE678B" w:rsidRDefault="006D16E8" w:rsidP="003D2407">
      <w:pPr>
        <w:pStyle w:val="ScreenCapture"/>
        <w:rPr>
          <w:rFonts w:eastAsia="MS Mincho"/>
        </w:rPr>
      </w:pPr>
      <w:r w:rsidRPr="00EE678B">
        <w:rPr>
          <w:rFonts w:eastAsia="MS Mincho"/>
        </w:rPr>
        <w:t>PI  Patient Information                 SO  Select Order</w:t>
      </w:r>
    </w:p>
    <w:p w:rsidR="006D16E8" w:rsidRPr="00EE678B" w:rsidRDefault="006D16E8" w:rsidP="003D2407">
      <w:pPr>
        <w:pStyle w:val="ScreenCapture"/>
        <w:rPr>
          <w:rFonts w:eastAsia="MS Mincho"/>
        </w:rPr>
      </w:pPr>
    </w:p>
    <w:p w:rsidR="006D16E8" w:rsidRPr="00EE678B" w:rsidRDefault="006D16E8" w:rsidP="003D2407">
      <w:pPr>
        <w:pStyle w:val="ScreenCapture"/>
        <w:rPr>
          <w:rFonts w:eastAsia="MS Mincho"/>
        </w:rPr>
      </w:pPr>
      <w:r w:rsidRPr="00EE678B">
        <w:rPr>
          <w:rFonts w:eastAsia="MS Mincho"/>
        </w:rPr>
        <w:t>Select Action: Quit//</w:t>
      </w:r>
    </w:p>
    <w:p w:rsidR="006D16E8" w:rsidRPr="00EE678B" w:rsidRDefault="006D16E8" w:rsidP="009A678F">
      <w:pPr>
        <w:rPr>
          <w:rFonts w:eastAsia="MS Mincho"/>
        </w:rPr>
      </w:pPr>
    </w:p>
    <w:tbl>
      <w:tblPr>
        <w:tblW w:w="0" w:type="auto"/>
        <w:tblInd w:w="108" w:type="dxa"/>
        <w:tblLook w:val="04A0" w:firstRow="1" w:lastRow="0" w:firstColumn="1" w:lastColumn="0" w:noHBand="0" w:noVBand="1"/>
      </w:tblPr>
      <w:tblGrid>
        <w:gridCol w:w="989"/>
        <w:gridCol w:w="8263"/>
      </w:tblGrid>
      <w:tr w:rsidR="006D16E8" w:rsidRPr="00EE678B" w:rsidTr="007104F8">
        <w:tc>
          <w:tcPr>
            <w:tcW w:w="990" w:type="dxa"/>
          </w:tcPr>
          <w:p w:rsidR="006D16E8" w:rsidRPr="00EE678B" w:rsidRDefault="00583040" w:rsidP="006D235E">
            <w:pPr>
              <w:spacing w:before="120"/>
              <w:rPr>
                <w:color w:val="000000"/>
                <w:szCs w:val="24"/>
              </w:rPr>
            </w:pPr>
            <w:r>
              <w:rPr>
                <w:noProof/>
                <w:color w:val="000000"/>
                <w:szCs w:val="24"/>
              </w:rPr>
              <w:drawing>
                <wp:inline distT="0" distB="0" distL="0" distR="0">
                  <wp:extent cx="472440" cy="358140"/>
                  <wp:effectExtent l="0" t="0" r="0" b="0"/>
                  <wp:docPr id="35" name="Picture 9"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raphic of pencil drawing curvy lin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2440" cy="358140"/>
                          </a:xfrm>
                          <a:prstGeom prst="rect">
                            <a:avLst/>
                          </a:prstGeom>
                          <a:noFill/>
                          <a:ln>
                            <a:noFill/>
                          </a:ln>
                        </pic:spPr>
                      </pic:pic>
                    </a:graphicData>
                  </a:graphic>
                </wp:inline>
              </w:drawing>
            </w:r>
          </w:p>
        </w:tc>
        <w:tc>
          <w:tcPr>
            <w:tcW w:w="8478" w:type="dxa"/>
          </w:tcPr>
          <w:p w:rsidR="006D16E8" w:rsidRPr="00EE678B" w:rsidRDefault="006D16E8" w:rsidP="006D235E">
            <w:pPr>
              <w:spacing w:before="120"/>
              <w:rPr>
                <w:rFonts w:eastAsia="MS Mincho"/>
                <w:b/>
                <w:iCs/>
              </w:rPr>
            </w:pPr>
            <w:r w:rsidRPr="00EE678B">
              <w:rPr>
                <w:rFonts w:eastAsia="MS Mincho"/>
                <w:b/>
                <w:iCs/>
              </w:rPr>
              <w:t>Notes:</w:t>
            </w:r>
          </w:p>
          <w:p w:rsidR="006D16E8" w:rsidRPr="00EE678B" w:rsidRDefault="006D16E8" w:rsidP="006D235E">
            <w:pPr>
              <w:spacing w:before="60"/>
              <w:rPr>
                <w:rFonts w:eastAsia="MS Mincho"/>
                <w:iCs/>
              </w:rPr>
            </w:pPr>
            <w:r w:rsidRPr="00EE678B">
              <w:rPr>
                <w:rFonts w:eastAsia="MS Mincho"/>
                <w:iCs/>
              </w:rPr>
              <w:t>Order #4 indicates that it has recently expired.</w:t>
            </w:r>
          </w:p>
          <w:p w:rsidR="006D16E8" w:rsidRPr="00EE678B" w:rsidRDefault="006D16E8" w:rsidP="006D235E">
            <w:pPr>
              <w:spacing w:before="60"/>
              <w:rPr>
                <w:rFonts w:eastAsia="MS Mincho"/>
                <w:iCs/>
              </w:rPr>
            </w:pPr>
            <w:r w:rsidRPr="00EE678B">
              <w:rPr>
                <w:rFonts w:eastAsia="MS Mincho"/>
                <w:iCs/>
              </w:rPr>
              <w:t>Orders #5,7,10 indicate that they were recently discontinued.</w:t>
            </w:r>
          </w:p>
          <w:p w:rsidR="006D16E8" w:rsidRPr="00EE678B" w:rsidRDefault="006D16E8" w:rsidP="006D235E">
            <w:pPr>
              <w:spacing w:before="60"/>
              <w:rPr>
                <w:rFonts w:eastAsia="MS Mincho"/>
                <w:b/>
                <w:iCs/>
              </w:rPr>
            </w:pPr>
            <w:r w:rsidRPr="00EE678B">
              <w:rPr>
                <w:rFonts w:eastAsia="MS Mincho"/>
                <w:iCs/>
              </w:rPr>
              <w:t xml:space="preserve">Hold Type display codes are shown in </w:t>
            </w:r>
            <w:r w:rsidRPr="00EE678B">
              <w:rPr>
                <w:rFonts w:eastAsia="MS Mincho"/>
                <w:b/>
                <w:iCs/>
                <w:color w:val="0000FF"/>
              </w:rPr>
              <w:t>blue</w:t>
            </w:r>
            <w:r w:rsidRPr="00EE678B">
              <w:rPr>
                <w:rFonts w:eastAsia="MS Mincho"/>
                <w:b/>
                <w:iCs/>
              </w:rPr>
              <w:t>.</w:t>
            </w:r>
          </w:p>
          <w:p w:rsidR="006D16E8" w:rsidRPr="00EE678B" w:rsidRDefault="006D16E8" w:rsidP="006D235E">
            <w:pPr>
              <w:spacing w:before="60"/>
              <w:rPr>
                <w:rFonts w:eastAsia="MS Mincho"/>
                <w:b/>
                <w:iCs/>
                <w:shd w:val="clear" w:color="auto" w:fill="C0C0C0"/>
              </w:rPr>
            </w:pPr>
            <w:r w:rsidRPr="00EE678B">
              <w:rPr>
                <w:rFonts w:eastAsia="MS Mincho"/>
                <w:iCs/>
              </w:rPr>
              <w:t xml:space="preserve">Discontinue Type display codes are shown in </w:t>
            </w:r>
            <w:r w:rsidRPr="00EE678B">
              <w:rPr>
                <w:rFonts w:eastAsia="MS Mincho"/>
                <w:b/>
                <w:iCs/>
                <w:color w:val="0000FF"/>
              </w:rPr>
              <w:t>blue</w:t>
            </w:r>
            <w:r w:rsidRPr="00EE678B">
              <w:rPr>
                <w:rFonts w:eastAsia="MS Mincho"/>
                <w:b/>
                <w:iCs/>
              </w:rPr>
              <w:t>.</w:t>
            </w:r>
          </w:p>
        </w:tc>
      </w:tr>
    </w:tbl>
    <w:p w:rsidR="00B2677F" w:rsidRPr="00962A17" w:rsidRDefault="00B2677F" w:rsidP="00B2677F">
      <w:bookmarkStart w:id="3318" w:name="_Toc280701209"/>
      <w:bookmarkStart w:id="3319" w:name="_Toc299044380"/>
      <w:bookmarkStart w:id="3320" w:name="_Toc280853549"/>
      <w:bookmarkStart w:id="3321" w:name="_Toc303286128"/>
      <w:bookmarkStart w:id="3322" w:name="_Toc339962011"/>
      <w:bookmarkStart w:id="3323" w:name="_Toc339962531"/>
      <w:bookmarkStart w:id="3324" w:name="_Toc340138670"/>
      <w:bookmarkStart w:id="3325" w:name="_Toc340138947"/>
      <w:bookmarkStart w:id="3326" w:name="_Toc340139220"/>
      <w:bookmarkStart w:id="3327" w:name="_Toc340143840"/>
      <w:bookmarkStart w:id="3328" w:name="_Toc340144097"/>
    </w:p>
    <w:p w:rsidR="00B2677F" w:rsidRPr="00962A17" w:rsidRDefault="00B2677F" w:rsidP="00B2677F">
      <w:pPr>
        <w:pStyle w:val="Heading3"/>
        <w:rPr>
          <w:lang w:val="en-US"/>
        </w:rPr>
      </w:pPr>
      <w:bookmarkStart w:id="3329" w:name="_Toc483220593"/>
      <w:bookmarkStart w:id="3330" w:name="_Toc4140397"/>
      <w:r w:rsidRPr="00962A17">
        <w:t>OneVA Pharmacy</w:t>
      </w:r>
      <w:r w:rsidRPr="00962A17">
        <w:rPr>
          <w:lang w:val="en-US"/>
        </w:rPr>
        <w:t xml:space="preserve"> and the Medication Profile</w:t>
      </w:r>
      <w:bookmarkEnd w:id="3329"/>
      <w:bookmarkEnd w:id="3330"/>
      <w:r w:rsidRPr="00962A17">
        <w:rPr>
          <w:lang w:val="en-US"/>
        </w:rPr>
        <w:fldChar w:fldCharType="begin"/>
      </w:r>
      <w:r w:rsidRPr="00962A17">
        <w:instrText xml:space="preserve"> XE "OneVA Pharmacy</w:instrText>
      </w:r>
      <w:r w:rsidRPr="00962A17">
        <w:rPr>
          <w:lang w:val="en-US"/>
        </w:rPr>
        <w:instrText xml:space="preserve"> and the Medication Profile</w:instrText>
      </w:r>
      <w:r w:rsidRPr="00962A17">
        <w:instrText xml:space="preserve">" </w:instrText>
      </w:r>
      <w:r w:rsidRPr="00962A17">
        <w:rPr>
          <w:lang w:val="en-US"/>
        </w:rPr>
        <w:fldChar w:fldCharType="end"/>
      </w:r>
    </w:p>
    <w:p w:rsidR="00B2677F" w:rsidRPr="00962A17" w:rsidRDefault="00B2677F" w:rsidP="00B2677F">
      <w:r w:rsidRPr="00962A17">
        <w:t>Effective with the OneVA Pharmacy patch PSO*7*454 – December 2016, the Medication Profile displays all active medications from other facilities. The medications are retrieved from the Health Data Repository/Clinical Data Service (HDR/CDS) Repository and are displayed below the ‘local’ or ‘Non-VA Med’ orders and are sorted/grouped by facility. The prescriptions originating from other VA Pharmacy locations display under a divider header line showing the site name, site number, and status.</w:t>
      </w:r>
    </w:p>
    <w:p w:rsidR="00B2677F" w:rsidRPr="00962A17" w:rsidRDefault="00583040" w:rsidP="009A790E">
      <w:pPr>
        <w:pStyle w:val="BodyText"/>
      </w:pPr>
      <w:r>
        <w:rPr>
          <w:noProof/>
        </w:rPr>
        <w:drawing>
          <wp:inline distT="0" distB="0" distL="0" distR="0">
            <wp:extent cx="464820" cy="381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processing go to the VA Software Document Library (VDL), select the Clinical section then choose the “Pharm: Outpatient Pharmacy” page. Locate the “User Manual – OneVA Pharmacy” document.</w:t>
      </w:r>
    </w:p>
    <w:p w:rsidR="00B2677F" w:rsidRPr="00962A17" w:rsidRDefault="00B2677F" w:rsidP="00B2677F">
      <w:r w:rsidRPr="00962A17">
        <w:t>The example shown below displays three pages of a test patient’s Medication Profile, displaying the ‘local’ prescription orders followed by prescription orders that originated at other facilities.</w:t>
      </w: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u w:val="single"/>
        </w:rPr>
        <w:t xml:space="preserve">            Jul 28, 2016@05:20:23          Page:    1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C64E96" w:rsidRPr="0038517E">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-------------------------------------ACTIVE-------------------------------------</w:t>
      </w:r>
    </w:p>
    <w:p w:rsidR="00B2677F" w:rsidRPr="00962A17" w:rsidRDefault="00B2677F" w:rsidP="00B2677F">
      <w:pPr>
        <w:pStyle w:val="JOComputerScreen"/>
        <w:rPr>
          <w:rFonts w:eastAsia="Calibri"/>
        </w:rPr>
      </w:pPr>
      <w:r w:rsidRPr="00962A17">
        <w:rPr>
          <w:rFonts w:eastAsia="Calibri"/>
        </w:rPr>
        <w:t xml:space="preserve"> 1 10000126      FLUTICAS 100/SALMETEROL 50 INHL DISK 60  E&gt; 06-01 02-02  11  45</w:t>
      </w:r>
    </w:p>
    <w:p w:rsidR="00B2677F" w:rsidRPr="00962A17" w:rsidRDefault="00B2677F" w:rsidP="00B2677F">
      <w:pPr>
        <w:pStyle w:val="JOComputerScreen"/>
        <w:rPr>
          <w:rFonts w:eastAsia="Calibri"/>
        </w:rPr>
      </w:pPr>
      <w:r w:rsidRPr="00962A17">
        <w:rPr>
          <w:rFonts w:eastAsia="Calibri"/>
        </w:rPr>
        <w:t xml:space="preserve">                                                   Qty: 2                       </w:t>
      </w:r>
    </w:p>
    <w:p w:rsidR="00B2677F" w:rsidRPr="00962A17" w:rsidRDefault="00B2677F" w:rsidP="00B2677F">
      <w:pPr>
        <w:pStyle w:val="JOComputerScreen"/>
        <w:rPr>
          <w:rFonts w:eastAsia="Calibri"/>
        </w:rPr>
      </w:pPr>
      <w:r w:rsidRPr="00962A17">
        <w:rPr>
          <w:rFonts w:eastAsia="Calibri"/>
        </w:rPr>
        <w:t xml:space="preserve"> 2 10000128      NIACIN 250MG TAB                     270 S&gt; 06-08 08-27   2  90</w:t>
      </w:r>
    </w:p>
    <w:p w:rsidR="00B2677F" w:rsidRPr="00962A17" w:rsidRDefault="00B2677F" w:rsidP="00B2677F">
      <w:pPr>
        <w:pStyle w:val="JOComputerScreen"/>
        <w:rPr>
          <w:rFonts w:eastAsia="Calibri"/>
        </w:rPr>
      </w:pPr>
      <w:r w:rsidRPr="00962A17">
        <w:rPr>
          <w:rFonts w:eastAsia="Calibri"/>
        </w:rPr>
        <w:t xml:space="preserve"> 3 10000122      RAMIPRIL 5MG CAP                      30 A&gt; 05-31 05-31   8  30</w:t>
      </w:r>
    </w:p>
    <w:p w:rsidR="00B2677F" w:rsidRPr="00962A17" w:rsidRDefault="00B2677F" w:rsidP="00B2677F">
      <w:pPr>
        <w:pStyle w:val="JOComputerScreen"/>
        <w:rPr>
          <w:rFonts w:eastAsia="Calibri"/>
        </w:rPr>
      </w:pPr>
      <w:r w:rsidRPr="00962A17">
        <w:rPr>
          <w:rFonts w:eastAsia="Calibri"/>
        </w:rPr>
        <w:t>----------------------------------DISCONTINUED----------------------------------</w:t>
      </w:r>
    </w:p>
    <w:p w:rsidR="00B2677F" w:rsidRPr="00962A17" w:rsidRDefault="00B2677F" w:rsidP="00B2677F">
      <w:pPr>
        <w:pStyle w:val="JOComputerScreen"/>
        <w:rPr>
          <w:rFonts w:eastAsia="Calibri"/>
        </w:rPr>
      </w:pPr>
      <w:r w:rsidRPr="00962A17">
        <w:rPr>
          <w:rFonts w:eastAsia="Calibri"/>
        </w:rPr>
        <w:t xml:space="preserve"> 4 10000125      HYDROCHLOROTHIAZIDE 25MG TAB          60 DC&gt;02-01 02-02   5  60</w:t>
      </w:r>
    </w:p>
    <w:p w:rsidR="00B2677F" w:rsidRPr="00962A17" w:rsidRDefault="00B2677F" w:rsidP="00B2677F">
      <w:pPr>
        <w:pStyle w:val="JOComputerScreen"/>
        <w:rPr>
          <w:rFonts w:eastAsia="Calibri"/>
        </w:rPr>
      </w:pPr>
      <w:r w:rsidRPr="00962A17">
        <w:rPr>
          <w:rFonts w:eastAsia="Calibri"/>
        </w:rPr>
        <w:t>--------------------------------------HOLD--------------------------------------</w:t>
      </w:r>
    </w:p>
    <w:p w:rsidR="00B2677F" w:rsidRPr="00962A17" w:rsidRDefault="00B2677F" w:rsidP="00B2677F">
      <w:pPr>
        <w:pStyle w:val="JOComputerScreen"/>
        <w:rPr>
          <w:rFonts w:eastAsia="Calibri"/>
        </w:rPr>
      </w:pPr>
      <w:r w:rsidRPr="00962A17">
        <w:rPr>
          <w:rFonts w:eastAsia="Calibri"/>
        </w:rPr>
        <w:t xml:space="preserve"> 5 10000127      LISINOPRIL 2.5MG TAB                  90 H&gt; 03-10   -     3  90</w:t>
      </w:r>
    </w:p>
    <w:p w:rsidR="00B2677F" w:rsidRPr="00962A17" w:rsidRDefault="00B2677F" w:rsidP="00B2677F">
      <w:pPr>
        <w:pStyle w:val="JOComputerScreen"/>
        <w:rPr>
          <w:rFonts w:eastAsia="Calibri"/>
        </w:rPr>
      </w:pPr>
      <w:r w:rsidRPr="00962A17">
        <w:rPr>
          <w:rFonts w:eastAsia="Calibri"/>
        </w:rPr>
        <w:t>------------------------------DAYTON (552) ACTIVE-------------------------------</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u w:val="single"/>
        </w:rPr>
      </w:pPr>
      <w:r w:rsidRPr="00962A17">
        <w:rPr>
          <w:rFonts w:eastAsia="Calibri"/>
        </w:rPr>
        <w:t>Select Action: Next Screen//</w:t>
      </w:r>
    </w:p>
    <w:p w:rsidR="00B2677F" w:rsidRPr="00962A17" w:rsidRDefault="00B2677F" w:rsidP="00B2677F">
      <w:pPr>
        <w:pStyle w:val="JOComputerScreen"/>
        <w:rPr>
          <w:rFonts w:eastAsia="Calibri"/>
          <w:u w:val="single"/>
        </w:rPr>
      </w:pP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b/>
          <w:u w:val="single"/>
        </w:rPr>
        <w:t xml:space="preserve">  </w:t>
      </w:r>
      <w:r w:rsidRPr="00962A17">
        <w:rPr>
          <w:rFonts w:eastAsia="Calibri"/>
          <w:u w:val="single"/>
        </w:rPr>
        <w:t xml:space="preserve">          Jul 28, 2016@05:20:46          Page:    2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1D30DE" w:rsidRPr="006C0AE5">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 xml:space="preserve"> 6 2718399       IBUPROFEN 800MG TAB                   30 A  06-09 07-19   0  10</w:t>
      </w:r>
    </w:p>
    <w:p w:rsidR="00B2677F" w:rsidRPr="00962A17" w:rsidRDefault="00B2677F" w:rsidP="00B2677F">
      <w:pPr>
        <w:pStyle w:val="JOComputerScreen"/>
        <w:rPr>
          <w:rFonts w:eastAsia="Calibri"/>
        </w:rPr>
      </w:pPr>
      <w:r w:rsidRPr="00962A17">
        <w:rPr>
          <w:rFonts w:eastAsia="Calibri"/>
        </w:rPr>
        <w:t xml:space="preserve"> 7 2718383       OMEPRAZOLE 10MG SA CAP                30 A  02-02 06-10  11  30</w:t>
      </w:r>
    </w:p>
    <w:p w:rsidR="00B2677F" w:rsidRPr="00962A17" w:rsidRDefault="00B2677F" w:rsidP="00B2677F">
      <w:pPr>
        <w:pStyle w:val="JOComputerScreen"/>
        <w:rPr>
          <w:rFonts w:eastAsia="Calibri"/>
        </w:rPr>
      </w:pPr>
      <w:r w:rsidRPr="00962A17">
        <w:rPr>
          <w:rFonts w:eastAsia="Calibri"/>
        </w:rPr>
        <w:t xml:space="preserve"> 8 2718397       VERAPAMIL HCL 120MG TAB               60 A  06-15 06-15   5  60</w:t>
      </w:r>
    </w:p>
    <w:p w:rsidR="00B2677F" w:rsidRPr="00962A17" w:rsidRDefault="00B2677F" w:rsidP="00B2677F">
      <w:pPr>
        <w:pStyle w:val="JOComputerScreen"/>
        <w:rPr>
          <w:rFonts w:eastAsia="Calibri"/>
        </w:rPr>
      </w:pPr>
      <w:r w:rsidRPr="00962A17">
        <w:rPr>
          <w:rFonts w:eastAsia="Calibri"/>
        </w:rPr>
        <w:t>---------------------------DAYTON (552) DISCONTINUED----------------------------</w:t>
      </w:r>
    </w:p>
    <w:p w:rsidR="00B2677F" w:rsidRPr="00962A17" w:rsidRDefault="00B2677F" w:rsidP="00B2677F">
      <w:pPr>
        <w:pStyle w:val="JOComputerScreen"/>
        <w:rPr>
          <w:rFonts w:eastAsia="Calibri"/>
        </w:rPr>
      </w:pPr>
      <w:r w:rsidRPr="00962A17">
        <w:rPr>
          <w:rFonts w:eastAsia="Calibri"/>
        </w:rPr>
        <w:t xml:space="preserve"> 9 2718398       ASPIRIN 325MG BUFFERED TAB           300 DC 03-15 03-15   2  90</w:t>
      </w:r>
    </w:p>
    <w:p w:rsidR="00B2677F" w:rsidRPr="00962A17" w:rsidRDefault="00B2677F" w:rsidP="00B2677F">
      <w:pPr>
        <w:pStyle w:val="JOComputerScreen"/>
        <w:rPr>
          <w:rFonts w:eastAsia="Calibri"/>
        </w:rPr>
      </w:pPr>
      <w:r w:rsidRPr="00962A17">
        <w:rPr>
          <w:rFonts w:eastAsia="Calibri"/>
        </w:rPr>
        <w:t>-------------------------------DAYTON (552) HOLD--------------------------------</w:t>
      </w:r>
    </w:p>
    <w:p w:rsidR="00B2677F" w:rsidRPr="00962A17" w:rsidRDefault="00B2677F" w:rsidP="00B2677F">
      <w:pPr>
        <w:pStyle w:val="JOComputerScreen"/>
        <w:rPr>
          <w:rFonts w:eastAsia="Calibri"/>
        </w:rPr>
      </w:pPr>
      <w:r w:rsidRPr="00962A17">
        <w:rPr>
          <w:rFonts w:eastAsia="Calibri"/>
        </w:rPr>
        <w:t xml:space="preserve">10 2718400       ALBUTEROL 0.5% INHL SOLN               2 H  06-09 -   1  14    </w:t>
      </w:r>
    </w:p>
    <w:p w:rsidR="00B2677F" w:rsidRPr="00962A17" w:rsidRDefault="00B2677F" w:rsidP="00B2677F">
      <w:pPr>
        <w:pStyle w:val="JOComputerScreen"/>
        <w:rPr>
          <w:rFonts w:eastAsia="Calibri"/>
        </w:rPr>
      </w:pPr>
      <w:r w:rsidRPr="00962A17">
        <w:rPr>
          <w:rFonts w:eastAsia="Calibri"/>
        </w:rPr>
        <w:t>-----------------------------DAYTON (552) SUSPENDED-----------------------------</w:t>
      </w:r>
    </w:p>
    <w:p w:rsidR="00B2677F" w:rsidRPr="00962A17" w:rsidRDefault="00B2677F" w:rsidP="00B2677F">
      <w:pPr>
        <w:pStyle w:val="JOComputerScreen"/>
        <w:rPr>
          <w:rFonts w:eastAsia="Calibri"/>
        </w:rPr>
      </w:pPr>
      <w:r w:rsidRPr="00962A17">
        <w:rPr>
          <w:rFonts w:eastAsia="Calibri"/>
        </w:rPr>
        <w:t>11 2718401       CALCIUM GLUCONATE 500MG TAB           30 S  05-25 07-14   3  30</w:t>
      </w:r>
    </w:p>
    <w:p w:rsidR="00B2677F" w:rsidRPr="00962A17" w:rsidRDefault="00B2677F" w:rsidP="00B2677F">
      <w:pPr>
        <w:pStyle w:val="JOComputerScreen"/>
        <w:rPr>
          <w:rFonts w:eastAsia="Calibri"/>
        </w:rPr>
      </w:pPr>
      <w:r w:rsidRPr="00962A17">
        <w:rPr>
          <w:rFonts w:eastAsia="Calibri"/>
        </w:rPr>
        <w:t>-------------------------DAYTSHR TEST LAB (984) ACTIVE--------------------------</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rPr>
      </w:pPr>
      <w:r w:rsidRPr="00962A17">
        <w:rPr>
          <w:rFonts w:eastAsia="Calibri"/>
        </w:rPr>
        <w:t xml:space="preserve">Select Action: Next Screen// </w:t>
      </w:r>
    </w:p>
    <w:p w:rsidR="00B2677F" w:rsidRPr="00962A17" w:rsidRDefault="00B2677F" w:rsidP="00B2677F">
      <w:pPr>
        <w:pStyle w:val="JOComputerScreen"/>
        <w:rPr>
          <w:rFonts w:eastAsia="Calibri"/>
          <w:u w:val="single"/>
        </w:rPr>
      </w:pPr>
    </w:p>
    <w:p w:rsidR="00B2677F" w:rsidRPr="00962A17" w:rsidRDefault="00B2677F" w:rsidP="00B2677F">
      <w:pPr>
        <w:pStyle w:val="JOComputerScreen"/>
        <w:rPr>
          <w:rFonts w:eastAsia="Calibri"/>
          <w:u w:val="single"/>
        </w:rPr>
      </w:pPr>
      <w:r w:rsidRPr="00962A17">
        <w:rPr>
          <w:rFonts w:eastAsia="Calibri"/>
          <w:b/>
          <w:bCs/>
          <w:u w:val="single"/>
        </w:rPr>
        <w:t>Medication Profile</w:t>
      </w:r>
      <w:r w:rsidRPr="00962A17">
        <w:rPr>
          <w:rFonts w:eastAsia="Calibri"/>
          <w:u w:val="single"/>
        </w:rPr>
        <w:t xml:space="preserve">            Jul 28, 2016@05:16:31          Page:    3 of    3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FEMALE                            </w:t>
      </w:r>
    </w:p>
    <w:p w:rsidR="00B2677F" w:rsidRPr="00962A17" w:rsidRDefault="00B2677F" w:rsidP="00B2677F">
      <w:pPr>
        <w:pStyle w:val="JOComputerScreen"/>
        <w:rPr>
          <w:rFonts w:eastAsia="Calibri"/>
        </w:rPr>
      </w:pPr>
      <w:r w:rsidRPr="00962A17">
        <w:rPr>
          <w:rFonts w:eastAsia="Calibri"/>
        </w:rPr>
        <w:t xml:space="preserve"> CrCL: &lt;Not Found&gt;</w:t>
      </w:r>
      <w:r w:rsidR="001D30DE" w:rsidRPr="006C0AE5">
        <w:rPr>
          <w:rFonts w:cs="Courier New"/>
          <w:szCs w:val="16"/>
        </w:rPr>
        <w:t xml:space="preserve"> (CREAT: Not Found)            </w:t>
      </w:r>
      <w:r w:rsidRPr="00962A17">
        <w:rPr>
          <w:rFonts w:eastAsia="Calibri"/>
        </w:rPr>
        <w:t xml:space="preserve">BSA (m2): _______ </w:t>
      </w:r>
    </w:p>
    <w:p w:rsidR="00B2677F" w:rsidRPr="00962A17" w:rsidRDefault="00B2677F" w:rsidP="00B2677F">
      <w:pPr>
        <w:pStyle w:val="JOComputerScreen"/>
        <w:rPr>
          <w:rFonts w:eastAsia="Calibri"/>
        </w:rPr>
      </w:pPr>
      <w:r w:rsidRPr="00962A17">
        <w:rPr>
          <w:rFonts w:eastAsia="Calibri"/>
        </w:rPr>
        <w:t xml:space="preserve">                                                             ISSUE  LAST REF DAY</w:t>
      </w:r>
    </w:p>
    <w:p w:rsidR="00B2677F" w:rsidRPr="00962A17" w:rsidRDefault="00B2677F" w:rsidP="00B2677F">
      <w:pPr>
        <w:pStyle w:val="JOComputerScreen"/>
        <w:rPr>
          <w:rFonts w:eastAsia="Calibri"/>
        </w:rPr>
      </w:pPr>
      <w:r w:rsidRPr="00962A17">
        <w:rPr>
          <w:rFonts w:eastAsia="Calibri"/>
        </w:rPr>
        <w:t xml:space="preserve"> #  RX #         DRUG                                 QTY ST  DATE  FILL REM SUP</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12 2718902       BANDAGE, GAUZE, ROLLER 2 IN X 6 YD     3 A  04-19 04-19   9  29</w:t>
      </w:r>
    </w:p>
    <w:p w:rsidR="00B2677F" w:rsidRPr="00962A17" w:rsidRDefault="00B2677F" w:rsidP="00B2677F">
      <w:pPr>
        <w:pStyle w:val="JOComputerScreen"/>
        <w:rPr>
          <w:rFonts w:eastAsia="Calibri"/>
        </w:rPr>
      </w:pPr>
      <w:r w:rsidRPr="00962A17">
        <w:rPr>
          <w:rFonts w:eastAsia="Calibri"/>
        </w:rPr>
        <w:t>13 2718744       OMEPRAZOLE 10MG SA CAP                60 A  05-03 05-03   5  60</w:t>
      </w:r>
    </w:p>
    <w:p w:rsidR="00B2677F" w:rsidRPr="00962A17" w:rsidRDefault="00B2677F" w:rsidP="00B2677F">
      <w:pPr>
        <w:pStyle w:val="JOComputerScreen"/>
        <w:rPr>
          <w:rFonts w:eastAsia="Calibri"/>
        </w:rPr>
      </w:pPr>
      <w:r w:rsidRPr="00962A17">
        <w:rPr>
          <w:rFonts w:eastAsia="Calibri"/>
        </w:rPr>
        <w:t>----------------------DAYTSHR TEST LAB (984) DISCONTINUED-----------------------</w:t>
      </w:r>
    </w:p>
    <w:p w:rsidR="00B2677F" w:rsidRPr="00962A17" w:rsidRDefault="00B2677F" w:rsidP="00B2677F">
      <w:pPr>
        <w:pStyle w:val="JOComputerScreen"/>
        <w:rPr>
          <w:rFonts w:eastAsia="Calibri"/>
        </w:rPr>
      </w:pPr>
      <w:r w:rsidRPr="00962A17">
        <w:rPr>
          <w:rFonts w:eastAsia="Calibri"/>
        </w:rPr>
        <w:t>14 2718745       QUINAPRIL 20MG TAB                    30 DC 03-04 03-04  11  30</w:t>
      </w:r>
    </w:p>
    <w:p w:rsidR="00B2677F" w:rsidRPr="00962A17" w:rsidRDefault="00B2677F" w:rsidP="00B2677F">
      <w:pPr>
        <w:pStyle w:val="JOComputerScreen"/>
        <w:rPr>
          <w:rFonts w:eastAsia="Calibri"/>
        </w:rPr>
      </w:pPr>
      <w:r w:rsidRPr="00962A17">
        <w:rPr>
          <w:rFonts w:eastAsia="Calibri"/>
        </w:rPr>
        <w:t>-------------------------DAYTSHR TEST LAB (984) EXPIRED-------------------------</w:t>
      </w:r>
    </w:p>
    <w:p w:rsidR="00B2677F" w:rsidRPr="00962A17" w:rsidRDefault="00B2677F" w:rsidP="00B2677F">
      <w:pPr>
        <w:pStyle w:val="JOComputerScreen"/>
        <w:rPr>
          <w:rFonts w:eastAsia="Calibri"/>
        </w:rPr>
      </w:pPr>
      <w:r w:rsidRPr="00962A17">
        <w:rPr>
          <w:rFonts w:eastAsia="Calibri"/>
        </w:rPr>
        <w:t>15 2718746       AMOXICILLIN 250MG CAP                 30 E  06-01 05-04   0  10</w:t>
      </w:r>
    </w:p>
    <w:p w:rsidR="00B2677F" w:rsidRPr="00962A17" w:rsidRDefault="00B2677F" w:rsidP="00B2677F">
      <w:pPr>
        <w:pStyle w:val="JOComputerScreen"/>
        <w:rPr>
          <w:rFonts w:eastAsia="Calibri"/>
        </w:rPr>
      </w:pPr>
      <w:r w:rsidRPr="00962A17">
        <w:rPr>
          <w:rFonts w:eastAsia="Calibri"/>
        </w:rPr>
        <w:t>--------------------------DAYTSHR TEST LAB (984) HOLD---------------------------</w:t>
      </w:r>
    </w:p>
    <w:p w:rsidR="00B2677F" w:rsidRPr="00962A17" w:rsidRDefault="00B2677F" w:rsidP="00B2677F">
      <w:pPr>
        <w:pStyle w:val="JOComputerScreen"/>
        <w:rPr>
          <w:rFonts w:eastAsia="Calibri"/>
        </w:rPr>
      </w:pPr>
      <w:r w:rsidRPr="00962A17">
        <w:rPr>
          <w:rFonts w:eastAsia="Calibri"/>
        </w:rPr>
        <w:t xml:space="preserve">16 2718747       CETIRIZINE HCL 10MG TAB               45 H  04-23 -   4  45    </w:t>
      </w:r>
    </w:p>
    <w:p w:rsidR="00B2677F" w:rsidRPr="00962A17" w:rsidRDefault="00B2677F" w:rsidP="00B2677F">
      <w:pPr>
        <w:pStyle w:val="JOComputerScreen"/>
        <w:rPr>
          <w:rFonts w:eastAsia="Calibri"/>
        </w:rPr>
      </w:pPr>
      <w:r w:rsidRPr="00962A17">
        <w:rPr>
          <w:rFonts w:eastAsia="Calibri"/>
        </w:rPr>
        <w:t>------------------------DAYTSHR TEST LAB (984) SUSPENDED------------------------</w:t>
      </w:r>
    </w:p>
    <w:p w:rsidR="00B2677F" w:rsidRPr="00962A17" w:rsidRDefault="00B2677F" w:rsidP="00B2677F">
      <w:pPr>
        <w:pStyle w:val="JOComputerScreen"/>
        <w:rPr>
          <w:rFonts w:eastAsia="Calibri"/>
        </w:rPr>
      </w:pPr>
      <w:r w:rsidRPr="00962A17">
        <w:rPr>
          <w:rFonts w:eastAsia="Calibri"/>
        </w:rPr>
        <w:t>17 2718748       TRAZODONE HCL 50MG TAB                90 S  04-05 06-24   2  90</w:t>
      </w: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PU  Patient Record Update               NO  New Order</w:t>
      </w:r>
    </w:p>
    <w:p w:rsidR="00B2677F" w:rsidRPr="00962A17" w:rsidRDefault="00B2677F" w:rsidP="00B2677F">
      <w:pPr>
        <w:pStyle w:val="JOComputerScreen"/>
        <w:rPr>
          <w:rFonts w:eastAsia="Calibri"/>
        </w:rPr>
      </w:pPr>
      <w:r w:rsidRPr="00962A17">
        <w:rPr>
          <w:rFonts w:eastAsia="Calibri"/>
        </w:rPr>
        <w:t>PI  Patient Information                 SO  Select Order</w:t>
      </w:r>
    </w:p>
    <w:p w:rsidR="00B2677F" w:rsidRPr="00962A17" w:rsidRDefault="00B2677F" w:rsidP="00B2677F">
      <w:pPr>
        <w:pStyle w:val="JOComputerScreen"/>
        <w:rPr>
          <w:rFonts w:eastAsia="Calibri"/>
        </w:rPr>
      </w:pPr>
      <w:r w:rsidRPr="00962A17">
        <w:rPr>
          <w:rFonts w:eastAsia="Calibri"/>
        </w:rPr>
        <w:t>Select Action: Quit//</w:t>
      </w:r>
    </w:p>
    <w:p w:rsidR="00B2677F" w:rsidRPr="00962A17" w:rsidRDefault="00B2677F" w:rsidP="00B2677F"/>
    <w:p w:rsidR="00B2677F" w:rsidRPr="00962A17" w:rsidRDefault="00B2677F" w:rsidP="00B2677F">
      <w:r w:rsidRPr="00962A17">
        <w:t>The OneVA Pharmacy OneVA Pharmacy patch PSO*7*454 – December 2016 introduces the new view, ‘REMOTE OP Medications’, which displays the details of the remote prescription order. When selecting a OneVA Pharmacy prescription order from the Medication Profile screen, the new ‘REMOTE OP Medications’ page display as shown in the example below.</w:t>
      </w:r>
    </w:p>
    <w:p w:rsidR="00B2677F" w:rsidRPr="00962A17" w:rsidRDefault="00B2677F" w:rsidP="00B2677F">
      <w:pPr>
        <w:pStyle w:val="JOComputerScreen"/>
        <w:rPr>
          <w:rFonts w:eastAsia="Calibri"/>
          <w:u w:val="single"/>
        </w:rPr>
      </w:pPr>
      <w:r w:rsidRPr="00962A17">
        <w:rPr>
          <w:rFonts w:eastAsia="Calibri"/>
          <w:b/>
          <w:bCs/>
          <w:u w:val="single"/>
        </w:rPr>
        <w:t>REMOTE OP Medications (ACTIVE)</w:t>
      </w:r>
      <w:r w:rsidRPr="00962A17">
        <w:rPr>
          <w:rFonts w:eastAsia="Calibri"/>
          <w:u w:val="single"/>
        </w:rPr>
        <w:t xml:space="preserve">Jul 27, 2016@10:12:37          Page:    1 of    1 </w:t>
      </w:r>
    </w:p>
    <w:p w:rsidR="00B2677F" w:rsidRPr="00962A17" w:rsidRDefault="00B2677F" w:rsidP="00B2677F">
      <w:pPr>
        <w:pStyle w:val="JOComputerScreen"/>
        <w:rPr>
          <w:rFonts w:eastAsia="Calibri"/>
        </w:rPr>
      </w:pPr>
      <w:r w:rsidRPr="00962A17">
        <w:rPr>
          <w:rFonts w:eastAsia="Calibri"/>
        </w:rPr>
        <w:t xml:space="preserve">PSOPATIENT,SIX                                 &lt;NO ALLERGY ASSESSMENT&gt; </w:t>
      </w:r>
    </w:p>
    <w:p w:rsidR="00B2677F" w:rsidRPr="00962A17" w:rsidRDefault="00B2677F" w:rsidP="00B2677F">
      <w:pPr>
        <w:pStyle w:val="JOComputerScreen"/>
        <w:rPr>
          <w:rFonts w:eastAsia="Calibri"/>
        </w:rPr>
      </w:pPr>
      <w:r w:rsidRPr="00962A17">
        <w:rPr>
          <w:rFonts w:eastAsia="Calibri"/>
        </w:rPr>
        <w:t xml:space="preserve">  PID: 666-01-2136                                 Ht(cm): _______ (______)   </w:t>
      </w:r>
    </w:p>
    <w:p w:rsidR="00B2677F" w:rsidRPr="00962A17" w:rsidRDefault="00B2677F" w:rsidP="00B2677F">
      <w:pPr>
        <w:pStyle w:val="JOComputerScreen"/>
        <w:rPr>
          <w:rFonts w:eastAsia="Calibri"/>
        </w:rPr>
      </w:pPr>
      <w:r w:rsidRPr="00962A17">
        <w:rPr>
          <w:rFonts w:eastAsia="Calibri"/>
        </w:rPr>
        <w:t xml:space="preserve">  DOB: FEB 13,1961 (55)                            Wt(kg): _______ (______)   </w:t>
      </w:r>
    </w:p>
    <w:p w:rsidR="00B2677F" w:rsidRPr="00962A17" w:rsidRDefault="00B2677F" w:rsidP="00B2677F">
      <w:pPr>
        <w:pStyle w:val="JOComputerScreen"/>
        <w:rPr>
          <w:rFonts w:eastAsia="Calibri"/>
        </w:rPr>
      </w:pPr>
      <w:r w:rsidRPr="00962A17">
        <w:rPr>
          <w:rFonts w:eastAsia="Calibri"/>
        </w:rPr>
        <w:t xml:space="preserve">  SEX: FEFEMALE                            </w:t>
      </w:r>
    </w:p>
    <w:p w:rsidR="00B2677F" w:rsidRPr="00962A17" w:rsidRDefault="00B2677F" w:rsidP="00B2677F">
      <w:pPr>
        <w:pStyle w:val="JOComputerScreen"/>
        <w:rPr>
          <w:rFonts w:eastAsia="Calibri"/>
        </w:rPr>
      </w:pPr>
      <w:r w:rsidRPr="00962A17">
        <w:rPr>
          <w:rFonts w:eastAsia="Calibri"/>
        </w:rPr>
        <w:t xml:space="preserve"> CrCL: &lt;Not Found&gt;                               BSA (m2): _______ </w:t>
      </w:r>
    </w:p>
    <w:p w:rsidR="00B2677F" w:rsidRPr="00962A17" w:rsidRDefault="00B2677F" w:rsidP="00B2677F">
      <w:pPr>
        <w:pStyle w:val="JOComputerScreen"/>
        <w:rPr>
          <w:rFonts w:eastAsia="Calibri"/>
          <w:u w:val="single"/>
        </w:rPr>
      </w:pPr>
      <w:r w:rsidRPr="00962A17">
        <w:rPr>
          <w:rFonts w:eastAsia="Calibri"/>
          <w:u w:val="single"/>
        </w:rPr>
        <w:t xml:space="preserve">                                                                                </w:t>
      </w:r>
    </w:p>
    <w:p w:rsidR="00B2677F" w:rsidRPr="00962A17" w:rsidRDefault="00B2677F" w:rsidP="00B2677F">
      <w:pPr>
        <w:pStyle w:val="JOComputerScreen"/>
        <w:rPr>
          <w:rFonts w:eastAsia="Calibri"/>
        </w:rPr>
      </w:pPr>
      <w:r w:rsidRPr="00962A17">
        <w:rPr>
          <w:rFonts w:eastAsia="Calibri"/>
        </w:rPr>
        <w:t xml:space="preserve">         Site #: 984(DAYTSHR TEST LAB)                                          </w:t>
      </w:r>
    </w:p>
    <w:p w:rsidR="00B2677F" w:rsidRPr="00962A17" w:rsidRDefault="00B2677F" w:rsidP="00B2677F">
      <w:pPr>
        <w:pStyle w:val="JOComputerScreen"/>
        <w:rPr>
          <w:rFonts w:eastAsia="Calibri"/>
        </w:rPr>
      </w:pPr>
      <w:r w:rsidRPr="00962A17">
        <w:rPr>
          <w:rFonts w:eastAsia="Calibri"/>
        </w:rPr>
        <w:t xml:space="preserve">           Rx #: 2718862                                                        </w:t>
      </w:r>
    </w:p>
    <w:p w:rsidR="00B2677F" w:rsidRPr="00962A17" w:rsidRDefault="00B2677F" w:rsidP="00B2677F">
      <w:pPr>
        <w:pStyle w:val="JOComputerScreen"/>
        <w:rPr>
          <w:rFonts w:eastAsia="Calibri"/>
        </w:rPr>
      </w:pPr>
      <w:r w:rsidRPr="00962A17">
        <w:rPr>
          <w:rFonts w:eastAsia="Calibri"/>
        </w:rPr>
        <w:t xml:space="preserve">      Drug Name: IBUPROFEN 800MG TAB                                            </w:t>
      </w:r>
    </w:p>
    <w:p w:rsidR="00B2677F" w:rsidRPr="00962A17" w:rsidRDefault="00B2677F" w:rsidP="00B2677F">
      <w:pPr>
        <w:pStyle w:val="JOComputerScreen"/>
        <w:rPr>
          <w:rFonts w:eastAsia="Calibri"/>
        </w:rPr>
      </w:pPr>
      <w:r w:rsidRPr="00962A17">
        <w:rPr>
          <w:rFonts w:eastAsia="Calibri"/>
        </w:rPr>
        <w:t xml:space="preserve">    Days Supply: 30                                                             </w:t>
      </w:r>
    </w:p>
    <w:p w:rsidR="00B2677F" w:rsidRPr="00962A17" w:rsidRDefault="00B2677F" w:rsidP="00B2677F">
      <w:pPr>
        <w:pStyle w:val="JOComputerScreen"/>
        <w:rPr>
          <w:rFonts w:eastAsia="Calibri"/>
        </w:rPr>
      </w:pPr>
      <w:r w:rsidRPr="00962A17">
        <w:rPr>
          <w:rFonts w:eastAsia="Calibri"/>
        </w:rPr>
        <w:t xml:space="preserve">       Quantity: 60                                                             </w:t>
      </w:r>
    </w:p>
    <w:p w:rsidR="00B2677F" w:rsidRPr="00962A17" w:rsidRDefault="00B2677F" w:rsidP="00B2677F">
      <w:pPr>
        <w:pStyle w:val="JOComputerScreen"/>
        <w:rPr>
          <w:rFonts w:eastAsia="Calibri"/>
        </w:rPr>
      </w:pPr>
      <w:r w:rsidRPr="00962A17">
        <w:rPr>
          <w:rFonts w:eastAsia="Calibri"/>
        </w:rPr>
        <w:t xml:space="preserve">        Refills: 11                                                             </w:t>
      </w:r>
    </w:p>
    <w:p w:rsidR="00B2677F" w:rsidRPr="00962A17" w:rsidRDefault="00B2677F" w:rsidP="00B2677F">
      <w:pPr>
        <w:pStyle w:val="JOComputerScreen"/>
        <w:rPr>
          <w:rFonts w:eastAsia="Calibri"/>
        </w:rPr>
      </w:pPr>
      <w:r w:rsidRPr="00962A17">
        <w:rPr>
          <w:rFonts w:eastAsia="Calibri"/>
        </w:rPr>
        <w:t xml:space="preserve">Expiration Date: 06/01/17                                                       </w:t>
      </w:r>
    </w:p>
    <w:p w:rsidR="00B2677F" w:rsidRPr="00962A17" w:rsidRDefault="00B2677F" w:rsidP="00B2677F">
      <w:pPr>
        <w:pStyle w:val="JOComputerScreen"/>
        <w:rPr>
          <w:rFonts w:eastAsia="Calibri"/>
        </w:rPr>
      </w:pPr>
      <w:r w:rsidRPr="00962A17">
        <w:rPr>
          <w:rFonts w:eastAsia="Calibri"/>
        </w:rPr>
        <w:t xml:space="preserve">     Issue Date: 05/31/16                                                       </w:t>
      </w:r>
    </w:p>
    <w:p w:rsidR="00B2677F" w:rsidRPr="00962A17" w:rsidRDefault="00B2677F" w:rsidP="00B2677F">
      <w:pPr>
        <w:pStyle w:val="JOComputerScreen"/>
        <w:rPr>
          <w:rFonts w:eastAsia="Calibri"/>
        </w:rPr>
      </w:pPr>
      <w:r w:rsidRPr="00962A17">
        <w:rPr>
          <w:rFonts w:eastAsia="Calibri"/>
        </w:rPr>
        <w:t xml:space="preserve">      Stop Date: 06/01/17                                                       </w:t>
      </w:r>
    </w:p>
    <w:p w:rsidR="00B2677F" w:rsidRPr="00962A17" w:rsidRDefault="00B2677F" w:rsidP="00B2677F">
      <w:pPr>
        <w:pStyle w:val="JOComputerScreen"/>
        <w:rPr>
          <w:rFonts w:eastAsia="Calibri"/>
        </w:rPr>
      </w:pPr>
      <w:r w:rsidRPr="00962A17">
        <w:rPr>
          <w:rFonts w:eastAsia="Calibri"/>
        </w:rPr>
        <w:t xml:space="preserve"> Last Fill Date: 05/31/16                                                       </w:t>
      </w:r>
    </w:p>
    <w:p w:rsidR="00B2677F" w:rsidRPr="00962A17" w:rsidRDefault="00B2677F" w:rsidP="00B2677F">
      <w:pPr>
        <w:pStyle w:val="JOComputerScreen"/>
        <w:rPr>
          <w:rFonts w:eastAsia="Calibri"/>
        </w:rPr>
      </w:pPr>
      <w:r w:rsidRPr="00962A17">
        <w:rPr>
          <w:rFonts w:eastAsia="Calibri"/>
        </w:rPr>
        <w:t xml:space="preserve">            Sig: TAKE ONE TABLET BY MOUTH TWICE A DAY AS NEEDED --TAKE WITH     </w:t>
      </w:r>
    </w:p>
    <w:p w:rsidR="00B2677F" w:rsidRPr="00962A17" w:rsidRDefault="00B2677F" w:rsidP="00B2677F">
      <w:pPr>
        <w:pStyle w:val="JOComputerScreen"/>
        <w:rPr>
          <w:rFonts w:eastAsia="Calibri"/>
        </w:rPr>
      </w:pPr>
      <w:r w:rsidRPr="00962A17">
        <w:rPr>
          <w:rFonts w:eastAsia="Calibri"/>
        </w:rPr>
        <w:t xml:space="preserve">               FOOD IF GI UPSET OCCURS/DO NOT CRUSH OR CHEW--                   </w:t>
      </w:r>
    </w:p>
    <w:p w:rsidR="00B2677F" w:rsidRPr="00962A17" w:rsidRDefault="00B2677F" w:rsidP="00B2677F">
      <w:pPr>
        <w:pStyle w:val="JOComputerScreen"/>
        <w:rPr>
          <w:rFonts w:eastAsia="Calibri"/>
        </w:rPr>
      </w:pPr>
    </w:p>
    <w:p w:rsidR="00B2677F" w:rsidRPr="00962A17" w:rsidRDefault="00B2677F" w:rsidP="00B2677F">
      <w:pPr>
        <w:pStyle w:val="JOComputerScreen"/>
        <w:rPr>
          <w:rFonts w:eastAsia="Calibri"/>
        </w:rPr>
      </w:pPr>
      <w:r w:rsidRPr="00962A17">
        <w:rPr>
          <w:rFonts w:eastAsia="Calibri"/>
        </w:rPr>
        <w:t xml:space="preserve">          Enter ?? for more actions                                             </w:t>
      </w:r>
    </w:p>
    <w:p w:rsidR="00B2677F" w:rsidRPr="00962A17" w:rsidRDefault="00B2677F" w:rsidP="00B2677F">
      <w:pPr>
        <w:pStyle w:val="JOComputerScreen"/>
        <w:rPr>
          <w:rFonts w:eastAsia="Calibri"/>
        </w:rPr>
      </w:pPr>
      <w:r w:rsidRPr="00962A17">
        <w:rPr>
          <w:rFonts w:eastAsia="Calibri"/>
        </w:rPr>
        <w:t>RF   Refill Rx from Another VA Pharmacy PR   Partial</w:t>
      </w:r>
    </w:p>
    <w:p w:rsidR="00B2677F" w:rsidRPr="00962A17" w:rsidRDefault="00B2677F" w:rsidP="00B2677F">
      <w:pPr>
        <w:pStyle w:val="JOComputerScreen"/>
        <w:rPr>
          <w:rFonts w:eastAsia="Calibri"/>
        </w:rPr>
      </w:pPr>
      <w:r w:rsidRPr="00962A17">
        <w:rPr>
          <w:rFonts w:eastAsia="Calibri"/>
        </w:rPr>
        <w:t xml:space="preserve">Select Action:Quit// </w:t>
      </w:r>
    </w:p>
    <w:p w:rsidR="00B2677F" w:rsidRPr="00962A17" w:rsidRDefault="00B2677F" w:rsidP="009A790E">
      <w:pPr>
        <w:pStyle w:val="BodyText"/>
      </w:pPr>
    </w:p>
    <w:p w:rsidR="00B2677F" w:rsidRPr="00962A17" w:rsidRDefault="00583040" w:rsidP="009A790E">
      <w:pPr>
        <w:pStyle w:val="BodyText"/>
      </w:pPr>
      <w:r>
        <w:rPr>
          <w:b/>
          <w:noProof/>
        </w:rPr>
        <w:drawing>
          <wp:inline distT="0" distB="0" distL="0" distR="0">
            <wp:extent cx="464820" cy="381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B2677F" w:rsidRPr="00962A17">
        <w:rPr>
          <w:b/>
        </w:rPr>
        <w:t>Note:</w:t>
      </w:r>
      <w:r w:rsidR="00B2677F" w:rsidRPr="00962A17">
        <w:t xml:space="preserve">  For additional information regarding OneVA Pharmacy processing go to the VA Software Document Library (VDL), select the Clinical section then choose the “Pharm: Outpatient Pharmacy” page. Locate the “User Manual – OneVA Pharmacy” document.</w:t>
      </w:r>
      <w:bookmarkStart w:id="3331" w:name="p382_30f"/>
      <w:bookmarkEnd w:id="3331"/>
    </w:p>
    <w:p w:rsidR="006D16E8" w:rsidRPr="00EE678B" w:rsidRDefault="006D16E8" w:rsidP="004E0305">
      <w:pPr>
        <w:pStyle w:val="Heading2"/>
      </w:pPr>
      <w:bookmarkStart w:id="3332" w:name="_Toc4140398"/>
      <w:r w:rsidRPr="00EE678B">
        <w:t>Medication Profile: Long Format</w:t>
      </w:r>
      <w:bookmarkEnd w:id="3318"/>
      <w:bookmarkEnd w:id="3319"/>
      <w:bookmarkEnd w:id="3320"/>
      <w:bookmarkEnd w:id="3321"/>
      <w:bookmarkEnd w:id="3322"/>
      <w:bookmarkEnd w:id="3323"/>
      <w:bookmarkEnd w:id="3324"/>
      <w:bookmarkEnd w:id="3325"/>
      <w:bookmarkEnd w:id="3326"/>
      <w:bookmarkEnd w:id="3327"/>
      <w:bookmarkEnd w:id="3328"/>
      <w:bookmarkEnd w:id="3332"/>
    </w:p>
    <w:p w:rsidR="006D16E8" w:rsidRPr="00EE678B" w:rsidRDefault="006D16E8" w:rsidP="006D16E8">
      <w:pPr>
        <w:keepNext/>
        <w:keepLines/>
        <w:rPr>
          <w:rFonts w:eastAsia="MS Mincho"/>
          <w:szCs w:val="20"/>
        </w:rPr>
      </w:pPr>
    </w:p>
    <w:p w:rsidR="006D16E8" w:rsidRPr="00EE678B" w:rsidRDefault="006D16E8" w:rsidP="006D16E8">
      <w:pPr>
        <w:rPr>
          <w:color w:val="000000"/>
          <w:szCs w:val="20"/>
        </w:rPr>
      </w:pPr>
      <w:r w:rsidRPr="00EE678B">
        <w:rPr>
          <w:color w:val="000000"/>
          <w:szCs w:val="20"/>
        </w:rPr>
        <w:t>The long format displays all information contained on the short format as well as the following additional fields:</w:t>
      </w:r>
    </w:p>
    <w:p w:rsidR="006D16E8" w:rsidRPr="00EE678B" w:rsidRDefault="006D16E8" w:rsidP="006D16E8">
      <w:pPr>
        <w:keepNext/>
        <w:keepLines/>
        <w:rPr>
          <w:color w:val="000000"/>
          <w:szCs w:val="20"/>
        </w:rPr>
      </w:pPr>
    </w:p>
    <w:tbl>
      <w:tblPr>
        <w:tblW w:w="0" w:type="auto"/>
        <w:tblLook w:val="01E0" w:firstRow="1" w:lastRow="1" w:firstColumn="1" w:lastColumn="1" w:noHBand="0" w:noVBand="0"/>
      </w:tblPr>
      <w:tblGrid>
        <w:gridCol w:w="4685"/>
        <w:gridCol w:w="4675"/>
      </w:tblGrid>
      <w:tr w:rsidR="006D16E8" w:rsidRPr="00EE678B" w:rsidTr="006D235E">
        <w:tc>
          <w:tcPr>
            <w:tcW w:w="4788" w:type="dxa"/>
          </w:tcPr>
          <w:p w:rsidR="006D16E8" w:rsidRPr="00EE678B" w:rsidRDefault="006D16E8">
            <w:pPr>
              <w:numPr>
                <w:ilvl w:val="0"/>
                <w:numId w:val="45"/>
              </w:numPr>
              <w:spacing w:before="40"/>
              <w:rPr>
                <w:color w:val="000000"/>
                <w:szCs w:val="20"/>
              </w:rPr>
              <w:pPrChange w:id="3333" w:author="Fred Perez" w:date="2019-03-22T09:44:00Z">
                <w:pPr>
                  <w:numPr>
                    <w:numId w:val="48"/>
                  </w:numPr>
                  <w:tabs>
                    <w:tab w:val="num" w:pos="720"/>
                  </w:tabs>
                  <w:spacing w:before="40"/>
                  <w:ind w:left="720" w:hanging="360"/>
                </w:pPr>
              </w:pPrChange>
            </w:pPr>
            <w:r w:rsidRPr="00EE678B">
              <w:rPr>
                <w:color w:val="000000"/>
                <w:szCs w:val="20"/>
              </w:rPr>
              <w:t>physician’s name</w:t>
            </w:r>
          </w:p>
        </w:tc>
        <w:tc>
          <w:tcPr>
            <w:tcW w:w="4788" w:type="dxa"/>
          </w:tcPr>
          <w:p w:rsidR="006D16E8" w:rsidRPr="00EE678B" w:rsidRDefault="006D16E8">
            <w:pPr>
              <w:numPr>
                <w:ilvl w:val="0"/>
                <w:numId w:val="45"/>
              </w:numPr>
              <w:spacing w:before="40"/>
              <w:rPr>
                <w:color w:val="000000"/>
                <w:szCs w:val="20"/>
              </w:rPr>
              <w:pPrChange w:id="3334" w:author="Fred Perez" w:date="2019-03-22T09:44:00Z">
                <w:pPr>
                  <w:numPr>
                    <w:numId w:val="48"/>
                  </w:numPr>
                  <w:tabs>
                    <w:tab w:val="num" w:pos="720"/>
                  </w:tabs>
                  <w:spacing w:before="40"/>
                  <w:ind w:left="720" w:hanging="360"/>
                </w:pPr>
              </w:pPrChange>
            </w:pPr>
            <w:r w:rsidRPr="00EE678B">
              <w:rPr>
                <w:color w:val="000000"/>
                <w:szCs w:val="20"/>
              </w:rPr>
              <w:t xml:space="preserve">clerk code </w:t>
            </w:r>
          </w:p>
        </w:tc>
      </w:tr>
      <w:tr w:rsidR="006D16E8" w:rsidRPr="00EE678B" w:rsidTr="006D235E">
        <w:tc>
          <w:tcPr>
            <w:tcW w:w="4788" w:type="dxa"/>
          </w:tcPr>
          <w:p w:rsidR="006D16E8" w:rsidRPr="00EE678B" w:rsidRDefault="006D16E8">
            <w:pPr>
              <w:numPr>
                <w:ilvl w:val="0"/>
                <w:numId w:val="45"/>
              </w:numPr>
              <w:spacing w:before="40"/>
              <w:rPr>
                <w:color w:val="000000"/>
                <w:szCs w:val="20"/>
              </w:rPr>
              <w:pPrChange w:id="3335" w:author="Fred Perez" w:date="2019-03-22T09:44:00Z">
                <w:pPr>
                  <w:numPr>
                    <w:numId w:val="48"/>
                  </w:numPr>
                  <w:tabs>
                    <w:tab w:val="num" w:pos="720"/>
                  </w:tabs>
                  <w:spacing w:before="40"/>
                  <w:ind w:left="720" w:hanging="360"/>
                </w:pPr>
              </w:pPrChange>
            </w:pPr>
            <w:r w:rsidRPr="00EE678B">
              <w:rPr>
                <w:color w:val="000000"/>
                <w:szCs w:val="20"/>
              </w:rPr>
              <w:t>fill date</w:t>
            </w:r>
          </w:p>
        </w:tc>
        <w:tc>
          <w:tcPr>
            <w:tcW w:w="4788" w:type="dxa"/>
          </w:tcPr>
          <w:p w:rsidR="006D16E8" w:rsidRPr="00EE678B" w:rsidRDefault="006D16E8">
            <w:pPr>
              <w:numPr>
                <w:ilvl w:val="0"/>
                <w:numId w:val="45"/>
              </w:numPr>
              <w:spacing w:before="40"/>
              <w:rPr>
                <w:color w:val="000000"/>
                <w:szCs w:val="20"/>
              </w:rPr>
              <w:pPrChange w:id="3336" w:author="Fred Perez" w:date="2019-03-22T09:44:00Z">
                <w:pPr>
                  <w:numPr>
                    <w:numId w:val="48"/>
                  </w:numPr>
                  <w:tabs>
                    <w:tab w:val="num" w:pos="720"/>
                  </w:tabs>
                  <w:spacing w:before="40"/>
                  <w:ind w:left="720" w:hanging="360"/>
                </w:pPr>
              </w:pPrChange>
            </w:pPr>
            <w:r w:rsidRPr="00EE678B">
              <w:rPr>
                <w:color w:val="000000"/>
                <w:szCs w:val="20"/>
              </w:rPr>
              <w:t>total allowable refills</w:t>
            </w:r>
          </w:p>
        </w:tc>
      </w:tr>
      <w:tr w:rsidR="006D16E8" w:rsidRPr="00EE678B" w:rsidTr="006D235E">
        <w:tc>
          <w:tcPr>
            <w:tcW w:w="4788" w:type="dxa"/>
          </w:tcPr>
          <w:p w:rsidR="006D16E8" w:rsidRPr="00EE678B" w:rsidRDefault="006D16E8">
            <w:pPr>
              <w:numPr>
                <w:ilvl w:val="0"/>
                <w:numId w:val="45"/>
              </w:numPr>
              <w:spacing w:before="40"/>
              <w:rPr>
                <w:color w:val="000000"/>
                <w:szCs w:val="20"/>
              </w:rPr>
              <w:pPrChange w:id="3337" w:author="Fred Perez" w:date="2019-03-22T09:44:00Z">
                <w:pPr>
                  <w:numPr>
                    <w:numId w:val="48"/>
                  </w:numPr>
                  <w:tabs>
                    <w:tab w:val="num" w:pos="720"/>
                  </w:tabs>
                  <w:spacing w:before="40"/>
                  <w:ind w:left="720" w:hanging="360"/>
                </w:pPr>
              </w:pPrChange>
            </w:pPr>
            <w:r w:rsidRPr="00EE678B">
              <w:rPr>
                <w:color w:val="000000"/>
                <w:szCs w:val="20"/>
              </w:rPr>
              <w:t>dates of refills/partial fills</w:t>
            </w:r>
          </w:p>
        </w:tc>
        <w:tc>
          <w:tcPr>
            <w:tcW w:w="4788" w:type="dxa"/>
          </w:tcPr>
          <w:p w:rsidR="006D16E8" w:rsidRPr="00EE678B" w:rsidRDefault="006D16E8">
            <w:pPr>
              <w:numPr>
                <w:ilvl w:val="0"/>
                <w:numId w:val="45"/>
              </w:numPr>
              <w:spacing w:before="40"/>
              <w:rPr>
                <w:color w:val="000000"/>
                <w:szCs w:val="20"/>
              </w:rPr>
              <w:pPrChange w:id="3338" w:author="Fred Perez" w:date="2019-03-22T09:44:00Z">
                <w:pPr>
                  <w:numPr>
                    <w:numId w:val="48"/>
                  </w:numPr>
                  <w:tabs>
                    <w:tab w:val="num" w:pos="720"/>
                  </w:tabs>
                  <w:spacing w:before="40"/>
                  <w:ind w:left="720" w:hanging="360"/>
                </w:pPr>
              </w:pPrChange>
            </w:pPr>
            <w:r w:rsidRPr="00EE678B">
              <w:rPr>
                <w:color w:val="000000"/>
                <w:szCs w:val="20"/>
              </w:rPr>
              <w:t>which division filled it</w:t>
            </w:r>
          </w:p>
        </w:tc>
      </w:tr>
      <w:tr w:rsidR="006D16E8" w:rsidRPr="00EE678B" w:rsidTr="006D235E">
        <w:tc>
          <w:tcPr>
            <w:tcW w:w="4788" w:type="dxa"/>
          </w:tcPr>
          <w:p w:rsidR="006D16E8" w:rsidRPr="00EE678B" w:rsidRDefault="006D16E8">
            <w:pPr>
              <w:numPr>
                <w:ilvl w:val="0"/>
                <w:numId w:val="45"/>
              </w:numPr>
              <w:spacing w:before="40"/>
              <w:rPr>
                <w:color w:val="000000"/>
                <w:szCs w:val="20"/>
              </w:rPr>
              <w:pPrChange w:id="3339" w:author="Fred Perez" w:date="2019-03-22T09:44:00Z">
                <w:pPr>
                  <w:numPr>
                    <w:numId w:val="48"/>
                  </w:numPr>
                  <w:tabs>
                    <w:tab w:val="num" w:pos="720"/>
                  </w:tabs>
                  <w:spacing w:before="40"/>
                  <w:ind w:left="720" w:hanging="360"/>
                </w:pPr>
              </w:pPrChange>
            </w:pPr>
            <w:r w:rsidRPr="00EE678B">
              <w:rPr>
                <w:color w:val="000000"/>
                <w:szCs w:val="20"/>
              </w:rPr>
              <w:t>whether the prescription was filled at the pharmacy window or by mail</w:t>
            </w:r>
          </w:p>
        </w:tc>
        <w:tc>
          <w:tcPr>
            <w:tcW w:w="4788" w:type="dxa"/>
          </w:tcPr>
          <w:p w:rsidR="006D16E8" w:rsidRPr="00EE678B" w:rsidRDefault="006D16E8" w:rsidP="006D235E">
            <w:pPr>
              <w:spacing w:before="40"/>
              <w:rPr>
                <w:color w:val="000000"/>
                <w:szCs w:val="20"/>
              </w:rPr>
            </w:pPr>
          </w:p>
        </w:tc>
      </w:tr>
    </w:tbl>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The long report format of the fields for Non-VA Med orders include the start date, CPRS order #, status, documented by, order check(s), override reason, override provider, and statement of explanation.</w:t>
      </w:r>
    </w:p>
    <w:p w:rsidR="006D16E8" w:rsidRPr="00EE678B" w:rsidRDefault="006D16E8" w:rsidP="00D7570F">
      <w:pPr>
        <w:pStyle w:val="ExampleHeading"/>
        <w:spacing w:before="120"/>
      </w:pPr>
      <w:bookmarkStart w:id="3340" w:name="Page_81"/>
      <w:bookmarkStart w:id="3341" w:name="OLE_LINK32"/>
      <w:bookmarkStart w:id="3342" w:name="OLE_LINK33"/>
      <w:bookmarkEnd w:id="3340"/>
      <w:r w:rsidRPr="00EE678B">
        <w:t>Example: Medication Profile – Long Format</w:t>
      </w:r>
    </w:p>
    <w:p w:rsidR="006D16E8" w:rsidRPr="00EE678B" w:rsidRDefault="006D16E8" w:rsidP="003D2407">
      <w:pPr>
        <w:pStyle w:val="ScreenCapture"/>
      </w:pPr>
      <w:r w:rsidRPr="00EE678B">
        <w:t xml:space="preserve">Select PATIENT NAME:    </w:t>
      </w:r>
      <w:r w:rsidRPr="00EE678B">
        <w:rPr>
          <w:b/>
        </w:rPr>
        <w:t>OPPATIENT,ONE</w:t>
      </w:r>
      <w:r w:rsidRPr="00EE678B">
        <w:t xml:space="preserve">        8-5-19    666000777     NO     NSC </w:t>
      </w:r>
    </w:p>
    <w:p w:rsidR="006D16E8" w:rsidRPr="00EE678B" w:rsidRDefault="006D16E8" w:rsidP="003D2407">
      <w:pPr>
        <w:pStyle w:val="ScreenCapture"/>
      </w:pPr>
      <w:r w:rsidRPr="00EE678B">
        <w:t xml:space="preserve">VETERAN     OPPATIENT,ONE            </w:t>
      </w:r>
    </w:p>
    <w:p w:rsidR="006D16E8" w:rsidRPr="00EE678B" w:rsidRDefault="006D16E8" w:rsidP="003D2407">
      <w:pPr>
        <w:pStyle w:val="ScreenCapture"/>
      </w:pPr>
      <w:r w:rsidRPr="00EE678B">
        <w:t>WARNING : ** This patient has been flagged with a Bad Address Indicator.</w:t>
      </w:r>
    </w:p>
    <w:p w:rsidR="006D16E8" w:rsidRPr="00EE678B" w:rsidRDefault="006D16E8" w:rsidP="003D2407">
      <w:pPr>
        <w:pStyle w:val="ScreenCapture"/>
      </w:pPr>
      <w:r w:rsidRPr="00EE678B">
        <w:t xml:space="preserve">LONG or SHORT: SHORT// </w:t>
      </w:r>
      <w:r w:rsidRPr="00EE678B">
        <w:rPr>
          <w:b/>
        </w:rPr>
        <w:t>LONG</w:t>
      </w:r>
    </w:p>
    <w:p w:rsidR="006D16E8" w:rsidRPr="00EE678B" w:rsidRDefault="006D16E8" w:rsidP="003D2407">
      <w:pPr>
        <w:pStyle w:val="ScreenCapture"/>
      </w:pPr>
      <w:r w:rsidRPr="00EE678B">
        <w:t xml:space="preserve">Sort by DATE, CLASS or MEDICATION: DATE// </w:t>
      </w:r>
      <w:r w:rsidRPr="00EE678B">
        <w:rPr>
          <w:b/>
        </w:rPr>
        <w:t>&lt;Enter&gt;</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All Medications or Selection (A/S): All// </w:t>
      </w:r>
      <w:r w:rsidRPr="00EE678B">
        <w:rPr>
          <w:b/>
        </w:rPr>
        <w:t>&lt;Enter&gt;</w:t>
      </w:r>
    </w:p>
    <w:p w:rsidR="006D16E8" w:rsidRPr="00EE678B" w:rsidRDefault="006D16E8" w:rsidP="003D2407">
      <w:pPr>
        <w:pStyle w:val="ScreenCapture"/>
      </w:pPr>
      <w:r w:rsidRPr="00EE678B">
        <w:t xml:space="preserve">DEVICE: HOME// </w:t>
      </w:r>
      <w:r w:rsidRPr="00EE678B">
        <w:rPr>
          <w:rStyle w:val="JOMarkupChar"/>
        </w:rPr>
        <w:t xml:space="preserve">[Select Print Device] </w:t>
      </w:r>
      <w:r w:rsidRPr="00EE678B">
        <w:t xml:space="preserve"> GENERIC INCOMING TELNET</w:t>
      </w:r>
    </w:p>
    <w:p w:rsidR="006D16E8" w:rsidRPr="00EE678B" w:rsidRDefault="006D16E8" w:rsidP="003D2407">
      <w:pPr>
        <w:pStyle w:val="ScreenCapture"/>
      </w:pPr>
    </w:p>
    <w:bookmarkEnd w:id="3341"/>
    <w:bookmarkEnd w:id="3342"/>
    <w:p w:rsidR="006D16E8" w:rsidRPr="00EE678B" w:rsidRDefault="006D16E8" w:rsidP="003D2407">
      <w:pPr>
        <w:pStyle w:val="ScreenCapture"/>
      </w:pPr>
      <w:r w:rsidRPr="00EE678B">
        <w:t xml:space="preserve">OPPATIENT,ONE                           </w:t>
      </w:r>
    </w:p>
    <w:p w:rsidR="006D16E8" w:rsidRPr="00EE678B" w:rsidRDefault="006D16E8" w:rsidP="003D2407">
      <w:pPr>
        <w:pStyle w:val="ScreenCapture"/>
      </w:pPr>
      <w:r w:rsidRPr="00EE678B">
        <w:t xml:space="preserve">    (TEMP ADDRESS from AUG 28,2006 till (no end date))</w:t>
      </w:r>
    </w:p>
    <w:p w:rsidR="006D16E8" w:rsidRPr="00EE678B" w:rsidRDefault="006D16E8" w:rsidP="003D2407">
      <w:pPr>
        <w:pStyle w:val="ScreenCapture"/>
      </w:pPr>
      <w:r w:rsidRPr="00EE678B">
        <w:t>LINE1                                   DOB:   AUG 5,1919</w:t>
      </w:r>
    </w:p>
    <w:p w:rsidR="006D16E8" w:rsidRPr="00EE678B" w:rsidRDefault="006D16E8" w:rsidP="003D2407">
      <w:pPr>
        <w:pStyle w:val="ScreenCapture"/>
      </w:pPr>
      <w:r w:rsidRPr="00EE678B">
        <w:t>ANYTOWN                                 PHONE: 555-1212</w:t>
      </w:r>
    </w:p>
    <w:p w:rsidR="006D16E8" w:rsidRPr="00EE678B" w:rsidRDefault="006D16E8" w:rsidP="003D2407">
      <w:pPr>
        <w:pStyle w:val="ScreenCapture"/>
      </w:pPr>
      <w:r w:rsidRPr="00EE678B">
        <w:t>TEXAS  77379                            ELIG:  NSC</w:t>
      </w:r>
    </w:p>
    <w:p w:rsidR="006D16E8" w:rsidRPr="00EE678B" w:rsidRDefault="006D16E8" w:rsidP="003D2407">
      <w:pPr>
        <w:pStyle w:val="ScreenCapture"/>
      </w:pPr>
      <w:r w:rsidRPr="00EE678B">
        <w:t>CANNOT USE SAFETY CAPS.</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WEIGHT(Kg):                              HEIGHT(cm): </w:t>
      </w:r>
    </w:p>
    <w:p w:rsidR="006D16E8" w:rsidRPr="00EE678B" w:rsidRDefault="006D16E8" w:rsidP="003D2407">
      <w:pPr>
        <w:pStyle w:val="ScreenCapture"/>
      </w:pPr>
      <w:r w:rsidRPr="00EE678B">
        <w:t>CrCL: &lt;Not Found&gt;</w:t>
      </w:r>
      <w:r w:rsidR="001D30DE">
        <w:rPr>
          <w:lang w:val="en-US"/>
        </w:rPr>
        <w:t xml:space="preserve"> </w:t>
      </w:r>
      <w:r w:rsidR="001D30DE" w:rsidRPr="006C0AE5">
        <w:rPr>
          <w:rFonts w:cs="Courier New"/>
        </w:rPr>
        <w:t>(CREAT: Not Found</w:t>
      </w:r>
      <w:r w:rsidR="001D30DE">
        <w:rPr>
          <w:rFonts w:cs="Courier New"/>
          <w:lang w:val="en-US"/>
        </w:rPr>
        <w:t xml:space="preserve">        </w:t>
      </w:r>
      <w:r w:rsidRPr="00EE678B">
        <w:t>BSA (m2): _______</w:t>
      </w:r>
    </w:p>
    <w:p w:rsidR="006D16E8" w:rsidRPr="00EE678B" w:rsidRDefault="006D16E8" w:rsidP="003D2407">
      <w:pPr>
        <w:pStyle w:val="ScreenCapture"/>
      </w:pPr>
    </w:p>
    <w:p w:rsidR="006D16E8" w:rsidRPr="00EE678B" w:rsidRDefault="006D16E8" w:rsidP="003D2407">
      <w:pPr>
        <w:pStyle w:val="ScreenCapture"/>
      </w:pPr>
      <w:r w:rsidRPr="00EE678B">
        <w:t xml:space="preserve">DISABILITIES: </w:t>
      </w:r>
    </w:p>
    <w:p w:rsidR="006D16E8" w:rsidRPr="00EE678B" w:rsidRDefault="006D16E8" w:rsidP="003D2407">
      <w:pPr>
        <w:pStyle w:val="ScreenCapture"/>
      </w:pPr>
    </w:p>
    <w:p w:rsidR="006D16E8" w:rsidRPr="00EE678B" w:rsidRDefault="006D16E8" w:rsidP="003D2407">
      <w:pPr>
        <w:pStyle w:val="ScreenCapture"/>
      </w:pPr>
      <w:r w:rsidRPr="00EE678B">
        <w:t>ALLERGIES:_________________________________________________________________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ADVERSE REACTIONS:_________________________________________________________</w:t>
      </w:r>
    </w:p>
    <w:p w:rsidR="006D16E8" w:rsidRPr="00EE678B" w:rsidRDefault="006D16E8" w:rsidP="003D2407">
      <w:pPr>
        <w:pStyle w:val="ScreenCapture"/>
      </w:pPr>
    </w:p>
    <w:p w:rsidR="006D16E8" w:rsidRPr="00EE678B" w:rsidRDefault="006D16E8" w:rsidP="003D2407">
      <w:pPr>
        <w:pStyle w:val="ScreenCapture"/>
      </w:pPr>
      <w:r w:rsidRPr="00EE678B">
        <w:t xml:space="preserve">Enter RETURN to continue or '^' to exit: </w:t>
      </w:r>
      <w:r w:rsidRPr="00EE678B">
        <w:rPr>
          <w:b/>
        </w:rPr>
        <w:t>&lt;Enter&gt;</w:t>
      </w:r>
    </w:p>
    <w:p w:rsidR="006D16E8" w:rsidRPr="00EE678B" w:rsidRDefault="006D16E8" w:rsidP="003D2407">
      <w:pPr>
        <w:pStyle w:val="ScreenCapture"/>
      </w:pPr>
    </w:p>
    <w:p w:rsidR="006D16E8" w:rsidRPr="00EE678B" w:rsidRDefault="006D16E8" w:rsidP="003D2407">
      <w:pPr>
        <w:pStyle w:val="ScreenCapture"/>
      </w:pPr>
      <w:r w:rsidRPr="00EE678B">
        <w:t>Outpatient prescriptions are discontinued 72 hours after admission</w:t>
      </w:r>
    </w:p>
    <w:p w:rsidR="006D16E8" w:rsidRPr="00EE678B" w:rsidRDefault="006D16E8" w:rsidP="003D2407">
      <w:pPr>
        <w:pStyle w:val="ScreenCapture"/>
      </w:pPr>
    </w:p>
    <w:p w:rsidR="006D16E8" w:rsidRPr="00EE678B" w:rsidRDefault="006D16E8" w:rsidP="003D2407">
      <w:pPr>
        <w:pStyle w:val="ScreenCapture"/>
      </w:pPr>
      <w:r w:rsidRPr="00EE678B">
        <w:t xml:space="preserve">                    Medication Profile Sorted by ISSUE DATE</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Rx #:  100001968Ae               Drug: LOPERAMIDE 2MG CAP</w:t>
      </w:r>
    </w:p>
    <w:p w:rsidR="006D16E8" w:rsidRPr="00EE678B" w:rsidRDefault="006D16E8" w:rsidP="003D2407">
      <w:pPr>
        <w:pStyle w:val="ScreenCapture"/>
      </w:pPr>
      <w:r w:rsidRPr="00EE678B">
        <w:t xml:space="preserve">  SIG: TAKE TWO CAPSULES BY MOUTH EVERY DAY</w:t>
      </w:r>
    </w:p>
    <w:p w:rsidR="006D16E8" w:rsidRPr="00EE678B" w:rsidRDefault="006D16E8" w:rsidP="003D2407">
      <w:pPr>
        <w:pStyle w:val="ScreenCapture"/>
      </w:pPr>
      <w:r w:rsidRPr="00EE678B">
        <w:t xml:space="preserve">  QTY: 60              # of Refills: 5       Issue/Expr: 12-15-05/06-16-06</w:t>
      </w:r>
    </w:p>
    <w:p w:rsidR="006D16E8" w:rsidRPr="00EE678B" w:rsidRDefault="006D16E8" w:rsidP="003D2407">
      <w:pPr>
        <w:pStyle w:val="ScreenCapture"/>
      </w:pPr>
      <w:r w:rsidRPr="00EE678B">
        <w:t xml:space="preserve">  Prov: OPPROVIDER16,TWO   Entry By: 10000000013 Filled: 01-14-06 (M)</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  Last Released:                             Original Release: </w:t>
      </w:r>
    </w:p>
    <w:p w:rsidR="006D16E8" w:rsidRPr="00EE678B" w:rsidRDefault="006D16E8" w:rsidP="003D2407">
      <w:pPr>
        <w:pStyle w:val="ScreenCapture"/>
      </w:pPr>
      <w:r w:rsidRPr="00EE678B">
        <w:t xml:space="preserve">  Refilled: 02-19-04 (M)      Released: </w:t>
      </w:r>
    </w:p>
    <w:p w:rsidR="006D16E8" w:rsidRPr="00EE678B" w:rsidRDefault="006D16E8" w:rsidP="003D2407">
      <w:pPr>
        <w:pStyle w:val="ScreenCapture"/>
      </w:pPr>
      <w:r w:rsidRPr="00EE678B">
        <w:t xml:space="preserve">  Remarks:  </w:t>
      </w:r>
    </w:p>
    <w:p w:rsidR="006D16E8" w:rsidRPr="00EE678B" w:rsidRDefault="006D16E8" w:rsidP="003D2407">
      <w:pPr>
        <w:pStyle w:val="ScreenCapture"/>
      </w:pPr>
      <w:r w:rsidRPr="00EE678B">
        <w:t xml:space="preserve">  Division: ALBANY (500)                Active              4 Refills Left</w:t>
      </w:r>
    </w:p>
    <w:p w:rsidR="006D16E8" w:rsidRPr="00EE678B" w:rsidRDefault="006D16E8" w:rsidP="003D2407">
      <w:pPr>
        <w:pStyle w:val="ScreenCapture"/>
        <w:rPr>
          <w:b/>
          <w:bCs/>
          <w:sz w:val="20"/>
          <w:szCs w:val="20"/>
        </w:rPr>
      </w:pPr>
    </w:p>
    <w:p w:rsidR="006D16E8" w:rsidRPr="00EE678B" w:rsidRDefault="006D16E8" w:rsidP="003D2407">
      <w:pPr>
        <w:pStyle w:val="ScreenCapture"/>
      </w:pPr>
    </w:p>
    <w:p w:rsidR="006D16E8" w:rsidRPr="00EE678B" w:rsidRDefault="006D16E8" w:rsidP="003D2407">
      <w:pPr>
        <w:pStyle w:val="ScreenCapture"/>
      </w:pPr>
      <w:r w:rsidRPr="00EE678B">
        <w:t>-------------------------------------------------------------------------------</w:t>
      </w:r>
    </w:p>
    <w:p w:rsidR="006D16E8" w:rsidRPr="00EE678B" w:rsidRDefault="006D16E8" w:rsidP="003D2407">
      <w:pPr>
        <w:pStyle w:val="ScreenCapture"/>
      </w:pPr>
      <w:r w:rsidRPr="00EE678B">
        <w:t xml:space="preserve">                       Non-VA MEDS (Not Dispensed by VA)</w:t>
      </w:r>
    </w:p>
    <w:p w:rsidR="006D16E8" w:rsidRPr="00EE678B" w:rsidRDefault="006D16E8" w:rsidP="003D2407">
      <w:pPr>
        <w:pStyle w:val="ScreenCapture"/>
      </w:pPr>
      <w:r w:rsidRPr="00EE678B">
        <w:t>GINKGO BILOBA TAB</w:t>
      </w:r>
    </w:p>
    <w:p w:rsidR="006D16E8" w:rsidRPr="00EE678B" w:rsidRDefault="006D16E8" w:rsidP="003D2407">
      <w:pPr>
        <w:pStyle w:val="ScreenCapture"/>
      </w:pPr>
      <w:r w:rsidRPr="00EE678B">
        <w:t xml:space="preserve">  Dosage: 1 TABLET</w:t>
      </w:r>
    </w:p>
    <w:p w:rsidR="006D16E8" w:rsidRPr="00EE678B" w:rsidRDefault="006D16E8" w:rsidP="003D2407">
      <w:pPr>
        <w:pStyle w:val="ScreenCapture"/>
      </w:pPr>
      <w:r w:rsidRPr="00EE678B">
        <w:t xml:space="preserve">  Schedule: ONCE A DAY</w:t>
      </w:r>
    </w:p>
    <w:p w:rsidR="006D16E8" w:rsidRPr="00EE678B" w:rsidRDefault="006D16E8" w:rsidP="003D2407">
      <w:pPr>
        <w:pStyle w:val="ScreenCapture"/>
      </w:pPr>
      <w:r w:rsidRPr="00EE678B">
        <w:t xml:space="preserve">  Route: MOUTH  </w:t>
      </w:r>
    </w:p>
    <w:p w:rsidR="006D16E8" w:rsidRPr="00EE678B" w:rsidRDefault="006D16E8" w:rsidP="003D2407">
      <w:pPr>
        <w:pStyle w:val="ScreenCapture"/>
      </w:pPr>
      <w:r w:rsidRPr="00EE678B">
        <w:t xml:space="preserve">  Status: Discontinued (10/08/03)</w:t>
      </w:r>
    </w:p>
    <w:p w:rsidR="006D16E8" w:rsidRPr="00EE678B" w:rsidRDefault="006D16E8" w:rsidP="003D2407">
      <w:pPr>
        <w:pStyle w:val="ScreenCapture"/>
      </w:pPr>
      <w:r w:rsidRPr="00EE678B">
        <w:t xml:space="preserve">  Start Date: 09/03/03     CPRS Order #: 12232</w:t>
      </w:r>
    </w:p>
    <w:p w:rsidR="006D16E8" w:rsidRPr="00EE678B" w:rsidRDefault="006D16E8" w:rsidP="003D2407">
      <w:pPr>
        <w:pStyle w:val="ScreenCapture"/>
      </w:pPr>
      <w:r w:rsidRPr="00EE678B">
        <w:t xml:space="preserve">  Documented By: OPCLERK21,FOUR on 09/03/03</w:t>
      </w:r>
    </w:p>
    <w:p w:rsidR="006D16E8" w:rsidRPr="00EE678B" w:rsidRDefault="006D16E8" w:rsidP="003D2407">
      <w:pPr>
        <w:pStyle w:val="ScreenCapture"/>
      </w:pPr>
      <w:r w:rsidRPr="00EE678B">
        <w:t xml:space="preserve">  Statement of Explanation: Non-VA medication not recommended by VA provider.</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ACETAMINOPHEN 325MG CT</w:t>
      </w:r>
    </w:p>
    <w:p w:rsidR="006D16E8" w:rsidRPr="00EE678B" w:rsidRDefault="006D16E8" w:rsidP="003D2407">
      <w:pPr>
        <w:pStyle w:val="ScreenCapture"/>
      </w:pPr>
      <w:r w:rsidRPr="00EE678B">
        <w:t xml:space="preserve">  Dosage: 325MG    </w:t>
      </w:r>
    </w:p>
    <w:p w:rsidR="006D16E8" w:rsidRPr="00EE678B" w:rsidRDefault="006D16E8" w:rsidP="003D2407">
      <w:pPr>
        <w:pStyle w:val="ScreenCapture"/>
      </w:pPr>
      <w:r w:rsidRPr="00EE678B">
        <w:t xml:space="preserve">  Schedule:  </w:t>
      </w:r>
    </w:p>
    <w:p w:rsidR="006D16E8" w:rsidRPr="00EE678B" w:rsidRDefault="006D16E8" w:rsidP="003D2407">
      <w:pPr>
        <w:pStyle w:val="ScreenCapture"/>
      </w:pPr>
      <w:r w:rsidRPr="00EE678B">
        <w:t xml:space="preserve">  Route:    </w:t>
      </w:r>
    </w:p>
    <w:p w:rsidR="006D16E8" w:rsidRPr="00EE678B" w:rsidRDefault="006D16E8" w:rsidP="003D2407">
      <w:pPr>
        <w:pStyle w:val="ScreenCapture"/>
      </w:pPr>
      <w:r w:rsidRPr="00EE678B">
        <w:t xml:space="preserve">  Status: Active</w:t>
      </w:r>
    </w:p>
    <w:p w:rsidR="006D16E8" w:rsidRPr="00EE678B" w:rsidRDefault="006D16E8" w:rsidP="003D2407">
      <w:pPr>
        <w:pStyle w:val="ScreenCapture"/>
      </w:pPr>
      <w:r w:rsidRPr="00EE678B">
        <w:t xml:space="preserve">  Start Date: 09/03/03     CPRS Order #: 12234</w:t>
      </w:r>
    </w:p>
    <w:p w:rsidR="006D16E8" w:rsidRPr="00EE678B" w:rsidRDefault="006D16E8" w:rsidP="00CB318F">
      <w:pPr>
        <w:pStyle w:val="ScreenCapture"/>
        <w:keepNext/>
      </w:pPr>
      <w:r w:rsidRPr="00EE678B">
        <w:t xml:space="preserve">  Documented By: OPCLERK21,FOUR on 09/03/03</w:t>
      </w:r>
    </w:p>
    <w:p w:rsidR="006D16E8" w:rsidRPr="00EE678B" w:rsidRDefault="006D16E8" w:rsidP="00CB318F">
      <w:pPr>
        <w:pStyle w:val="ScreenCapture"/>
        <w:keepNext/>
      </w:pPr>
      <w:r w:rsidRPr="00EE678B">
        <w:t xml:space="preserve">  Statement of Explanation: Non-VA medication recommended by VA provider  </w:t>
      </w:r>
    </w:p>
    <w:p w:rsidR="006D16E8" w:rsidRPr="00EE678B" w:rsidRDefault="006D16E8" w:rsidP="003D2407">
      <w:pPr>
        <w:pStyle w:val="ScreenCapture"/>
      </w:pPr>
      <w:r w:rsidRPr="00EE678B">
        <w:t xml:space="preserve">                            Patient wants to buy from Non-VA pharmacy  </w:t>
      </w:r>
    </w:p>
    <w:p w:rsidR="006D16E8" w:rsidRPr="00EE678B" w:rsidRDefault="006D16E8" w:rsidP="003D2407"/>
    <w:p w:rsidR="006D16E8" w:rsidRPr="00EE678B" w:rsidRDefault="006D16E8" w:rsidP="006D16E8">
      <w:pPr>
        <w:rPr>
          <w:color w:val="000000"/>
          <w:szCs w:val="20"/>
        </w:rPr>
      </w:pPr>
      <w:bookmarkStart w:id="3343" w:name="_Toc197260912"/>
      <w:bookmarkStart w:id="3344" w:name="_Toc198027985"/>
      <w:bookmarkStart w:id="3345" w:name="_Toc280701210"/>
      <w:bookmarkStart w:id="3346" w:name="_Toc299044381"/>
      <w:bookmarkStart w:id="3347" w:name="_Toc280853550"/>
      <w:r w:rsidRPr="00EE678B">
        <w:rPr>
          <w:color w:val="000000"/>
          <w:szCs w:val="20"/>
        </w:rPr>
        <w:t>The Intervention menu hidden action has been included in the Patient Information, the Medication Profile and Detailed Order ListMan screens when utilizing the following options:</w:t>
      </w:r>
    </w:p>
    <w:p w:rsidR="006D16E8" w:rsidRPr="00EE678B" w:rsidRDefault="006D16E8">
      <w:pPr>
        <w:keepNext/>
        <w:keepLines/>
        <w:numPr>
          <w:ilvl w:val="0"/>
          <w:numId w:val="80"/>
        </w:numPr>
        <w:spacing w:before="120"/>
        <w:rPr>
          <w:color w:val="000000"/>
          <w:szCs w:val="24"/>
        </w:rPr>
        <w:pPrChange w:id="3348" w:author="Fred Perez" w:date="2019-03-22T09:44:00Z">
          <w:pPr>
            <w:keepNext/>
            <w:keepLines/>
            <w:numPr>
              <w:numId w:val="88"/>
            </w:numPr>
            <w:spacing w:before="120"/>
            <w:ind w:left="1080" w:hanging="360"/>
          </w:pPr>
        </w:pPrChange>
      </w:pPr>
      <w:r w:rsidRPr="00EE678B">
        <w:rPr>
          <w:color w:val="000000"/>
          <w:szCs w:val="24"/>
        </w:rPr>
        <w:t>Patient Prescription Processing [PSO LM BACKDOOR ORDERS]</w:t>
      </w:r>
    </w:p>
    <w:p w:rsidR="006D16E8" w:rsidRPr="00EE678B" w:rsidRDefault="006D16E8">
      <w:pPr>
        <w:keepNext/>
        <w:keepLines/>
        <w:numPr>
          <w:ilvl w:val="0"/>
          <w:numId w:val="80"/>
        </w:numPr>
        <w:rPr>
          <w:color w:val="000000"/>
          <w:szCs w:val="24"/>
        </w:rPr>
        <w:pPrChange w:id="3349" w:author="Fred Perez" w:date="2019-03-22T09:44:00Z">
          <w:pPr>
            <w:keepNext/>
            <w:keepLines/>
            <w:numPr>
              <w:numId w:val="88"/>
            </w:numPr>
            <w:ind w:left="1080" w:hanging="360"/>
          </w:pPr>
        </w:pPrChange>
      </w:pPr>
      <w:r w:rsidRPr="00EE678B">
        <w:rPr>
          <w:color w:val="000000"/>
          <w:szCs w:val="24"/>
        </w:rPr>
        <w:t>Complete Orders from OERR [PSO LMOE FINISH]</w:t>
      </w:r>
    </w:p>
    <w:p w:rsidR="006D16E8" w:rsidRPr="00EE678B" w:rsidRDefault="006D16E8">
      <w:pPr>
        <w:keepNext/>
        <w:keepLines/>
        <w:numPr>
          <w:ilvl w:val="0"/>
          <w:numId w:val="80"/>
        </w:numPr>
        <w:rPr>
          <w:color w:val="000000"/>
          <w:szCs w:val="24"/>
        </w:rPr>
        <w:pPrChange w:id="3350" w:author="Fred Perez" w:date="2019-03-22T09:44:00Z">
          <w:pPr>
            <w:keepNext/>
            <w:keepLines/>
            <w:numPr>
              <w:numId w:val="88"/>
            </w:numPr>
            <w:ind w:left="1080" w:hanging="360"/>
          </w:pPr>
        </w:pPrChange>
      </w:pPr>
      <w:r w:rsidRPr="00EE678B">
        <w:rPr>
          <w:color w:val="000000"/>
          <w:szCs w:val="24"/>
        </w:rPr>
        <w:t>Edit Prescriptions [PSO RXEDIT]</w:t>
      </w:r>
    </w:p>
    <w:p w:rsidR="006D16E8" w:rsidRPr="00EE678B" w:rsidRDefault="006D16E8" w:rsidP="006D16E8">
      <w:pPr>
        <w:spacing w:before="120"/>
        <w:rPr>
          <w:color w:val="000000"/>
          <w:szCs w:val="20"/>
        </w:rPr>
      </w:pPr>
      <w:bookmarkStart w:id="3351" w:name="p080"/>
      <w:bookmarkEnd w:id="3351"/>
      <w:r w:rsidRPr="00EE678B">
        <w:rPr>
          <w:color w:val="000000"/>
          <w:szCs w:val="20"/>
        </w:rPr>
        <w:t>See Chapter 1</w:t>
      </w:r>
      <w:r w:rsidR="00B87D28" w:rsidRPr="00EE678B">
        <w:rPr>
          <w:color w:val="000000"/>
          <w:szCs w:val="20"/>
        </w:rPr>
        <w:t>8</w:t>
      </w:r>
      <w:r w:rsidRPr="00EE678B">
        <w:rPr>
          <w:color w:val="000000"/>
          <w:szCs w:val="20"/>
        </w:rPr>
        <w:t>, “Using the Pharmacy Intervention Menu” for more details.</w:t>
      </w:r>
    </w:p>
    <w:p w:rsidR="006D16E8" w:rsidRPr="00EE678B" w:rsidRDefault="006D16E8" w:rsidP="004E0305">
      <w:pPr>
        <w:pStyle w:val="Heading2"/>
      </w:pPr>
      <w:bookmarkStart w:id="3352" w:name="_Hlt289283215"/>
      <w:bookmarkStart w:id="3353" w:name="_Toc303286129"/>
      <w:bookmarkStart w:id="3354" w:name="_Toc339962012"/>
      <w:bookmarkStart w:id="3355" w:name="_Toc339962532"/>
      <w:bookmarkStart w:id="3356" w:name="_Toc340138671"/>
      <w:bookmarkStart w:id="3357" w:name="_Toc340138948"/>
      <w:bookmarkStart w:id="3358" w:name="_Toc340139221"/>
      <w:bookmarkStart w:id="3359" w:name="_Toc340143841"/>
      <w:bookmarkStart w:id="3360" w:name="_Toc340144098"/>
      <w:bookmarkStart w:id="3361" w:name="_Toc4140399"/>
      <w:bookmarkEnd w:id="3352"/>
      <w:r w:rsidRPr="00EE678B">
        <w:t>Medication Recon</w:t>
      </w:r>
      <w:bookmarkStart w:id="3362" w:name="_Hlt289845871"/>
      <w:bookmarkEnd w:id="3362"/>
      <w:r w:rsidRPr="00EE678B">
        <w:t>ciliation</w:t>
      </w:r>
      <w:bookmarkEnd w:id="3343"/>
      <w:bookmarkEnd w:id="3344"/>
      <w:bookmarkEnd w:id="3345"/>
      <w:bookmarkEnd w:id="3346"/>
      <w:bookmarkEnd w:id="3347"/>
      <w:bookmarkEnd w:id="3353"/>
      <w:bookmarkEnd w:id="3354"/>
      <w:bookmarkEnd w:id="3355"/>
      <w:bookmarkEnd w:id="3356"/>
      <w:bookmarkEnd w:id="3357"/>
      <w:bookmarkEnd w:id="3358"/>
      <w:bookmarkEnd w:id="3359"/>
      <w:bookmarkEnd w:id="3360"/>
      <w:bookmarkEnd w:id="3361"/>
      <w:r w:rsidRPr="00EE678B">
        <w:fldChar w:fldCharType="begin"/>
      </w:r>
      <w:r w:rsidRPr="00EE678B">
        <w:instrText>XE "Medication Reconciliation"</w:instrText>
      </w:r>
      <w:r w:rsidRPr="00EE678B">
        <w:fldChar w:fldCharType="end"/>
      </w:r>
    </w:p>
    <w:p w:rsidR="006D16E8" w:rsidRPr="00EE678B" w:rsidRDefault="006D16E8" w:rsidP="006D16E8">
      <w:pPr>
        <w:tabs>
          <w:tab w:val="left" w:pos="1080"/>
        </w:tabs>
        <w:rPr>
          <w:bCs/>
          <w:color w:val="000000"/>
        </w:rPr>
      </w:pPr>
    </w:p>
    <w:p w:rsidR="006D16E8" w:rsidRPr="00EE678B" w:rsidRDefault="006D16E8" w:rsidP="006D16E8">
      <w:pPr>
        <w:rPr>
          <w:color w:val="000000"/>
          <w:szCs w:val="20"/>
        </w:rPr>
      </w:pPr>
      <w:r w:rsidRPr="00EE678B">
        <w:rPr>
          <w:color w:val="000000"/>
          <w:szCs w:val="20"/>
        </w:rPr>
        <w:t>The Medication Reconciliation product (patch PSO*7*294) introduces the components necessary to build four tools useful for medication reconciliation. The product utilizes Health Summary components and Text Integrated Utility (TIU) data objects to create a list of current medications. Medication Reconciliation also leverages the Remote Data Interoperability (RDI) software to include medication data from other sites.</w:t>
      </w:r>
    </w:p>
    <w:p w:rsidR="006D16E8" w:rsidRPr="00EE678B" w:rsidRDefault="006D16E8" w:rsidP="006D16E8">
      <w:pPr>
        <w:rPr>
          <w:color w:val="000000"/>
          <w:szCs w:val="20"/>
        </w:rPr>
      </w:pPr>
    </w:p>
    <w:p w:rsidR="006D16E8" w:rsidRPr="00EE678B" w:rsidRDefault="006D16E8" w:rsidP="006D16E8">
      <w:pPr>
        <w:rPr>
          <w:color w:val="000000"/>
          <w:szCs w:val="24"/>
        </w:rPr>
      </w:pPr>
      <w:r w:rsidRPr="00EE678B">
        <w:rPr>
          <w:color w:val="000000"/>
          <w:szCs w:val="24"/>
        </w:rPr>
        <w:t>For a complete list of functionality, please refer to the Medication Reconciliation Implementation Guide.</w:t>
      </w:r>
    </w:p>
    <w:p w:rsidR="006D16E8" w:rsidRPr="00EE678B" w:rsidRDefault="006D16E8" w:rsidP="004E0305">
      <w:pPr>
        <w:pStyle w:val="Heading2"/>
      </w:pPr>
      <w:bookmarkStart w:id="3363" w:name="_Toc4140400"/>
      <w:r w:rsidRPr="00EE678B">
        <w:t>Medication Profile and Refill</w:t>
      </w:r>
      <w:bookmarkEnd w:id="3363"/>
      <w:r w:rsidRPr="00EE678B">
        <w:fldChar w:fldCharType="begin"/>
      </w:r>
      <w:r w:rsidRPr="00EE678B">
        <w:instrText xml:space="preserve">XE "Medication Profile and Refill" </w:instrText>
      </w:r>
      <w:r w:rsidRPr="00EE678B">
        <w:fldChar w:fldCharType="end"/>
      </w:r>
    </w:p>
    <w:p w:rsidR="006D16E8" w:rsidRPr="00EE678B" w:rsidRDefault="006D16E8" w:rsidP="00FC7A1D">
      <w:pPr>
        <w:pStyle w:val="Manual-optionname"/>
      </w:pPr>
      <w:r w:rsidRPr="00EE678B">
        <w:t>[PSO HRC PROFILE/REFILL]</w:t>
      </w:r>
    </w:p>
    <w:p w:rsidR="006D16E8" w:rsidRPr="00EE678B" w:rsidRDefault="006D16E8" w:rsidP="00FC7A1D">
      <w:pPr>
        <w:keepNext/>
        <w:rPr>
          <w:color w:val="000000"/>
          <w:szCs w:val="20"/>
        </w:rPr>
      </w:pPr>
    </w:p>
    <w:p w:rsidR="006D16E8" w:rsidRPr="00EE678B" w:rsidRDefault="006D16E8" w:rsidP="006D16E8">
      <w:pPr>
        <w:rPr>
          <w:szCs w:val="24"/>
        </w:rPr>
      </w:pPr>
      <w:r w:rsidRPr="00EE678B">
        <w:rPr>
          <w:szCs w:val="24"/>
        </w:rPr>
        <w:t>This option was originally requested by the Health Resource Center (HRC) to provide a new standalone option similar to that of the ePharmacy Medication Profile (View Only) [PSO PMP] option for the Compensation and Pension Record Interchange (CAPRI) system. It allows users to view a medication profile as well as refill prescriptions for a specific patient.</w:t>
      </w:r>
    </w:p>
    <w:p w:rsidR="006D16E8" w:rsidRPr="00EE678B" w:rsidRDefault="006D16E8" w:rsidP="006D16E8">
      <w:pPr>
        <w:ind w:right="-540"/>
        <w:rPr>
          <w:color w:val="000000"/>
          <w:szCs w:val="24"/>
        </w:rPr>
      </w:pPr>
    </w:p>
    <w:p w:rsidR="006D16E8" w:rsidRPr="00EE678B" w:rsidRDefault="006D16E8" w:rsidP="009A678F">
      <w:pPr>
        <w:pStyle w:val="ExampleHeading"/>
      </w:pPr>
      <w:r w:rsidRPr="00EE678B">
        <w:t>Example 1: Medication Profile with default view</w:t>
      </w:r>
    </w:p>
    <w:p w:rsidR="006D16E8" w:rsidRPr="00EE678B" w:rsidRDefault="006D16E8" w:rsidP="003D2407">
      <w:pPr>
        <w:pStyle w:val="ScreenCapture"/>
      </w:pPr>
      <w:r w:rsidRPr="00EE678B">
        <w:t xml:space="preserve">Patient Medication Profile    Jun 04, 2007@19:22:16                 Page:    1 of    1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78.1(est.) (CREAT:1.0mg/dL 2/19/99)               BSA (m2): 2.23</w:t>
      </w:r>
    </w:p>
    <w:p w:rsidR="006D16E8" w:rsidRPr="00EE678B" w:rsidRDefault="006D16E8" w:rsidP="006D16E8">
      <w:pPr>
        <w:pStyle w:val="JOComputerBlack"/>
      </w:pPr>
      <w:r w:rsidRPr="00EE678B">
        <w:t xml:space="preserve">                                                           ISSUE    LAST     REF  DAY</w:t>
      </w:r>
    </w:p>
    <w:p w:rsidR="006D16E8" w:rsidRPr="00EE678B" w:rsidRDefault="006D16E8" w:rsidP="006D16E8">
      <w:pPr>
        <w:shd w:val="clear" w:color="auto" w:fill="000000"/>
        <w:ind w:left="720"/>
        <w:rPr>
          <w:rFonts w:ascii="Courier New" w:hAnsi="Courier New" w:cs="Courier New"/>
          <w:sz w:val="16"/>
          <w:szCs w:val="16"/>
        </w:rPr>
      </w:pPr>
      <w:r w:rsidRPr="00EE678B">
        <w:rPr>
          <w:rFonts w:ascii="Courier New" w:hAnsi="Courier New" w:cs="Courier New"/>
          <w:sz w:val="16"/>
          <w:szCs w:val="16"/>
        </w:rPr>
        <w:t xml:space="preserve">  # Rx#           DRUG [^]                         QTY ST  DATE     FILL     REM  SUP </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2 300483e       ALPRAZOLAM 0.25MG TABS            30 DC  06-14-07 06-14-07  11   30</w:t>
      </w:r>
    </w:p>
    <w:p w:rsidR="006D16E8" w:rsidRPr="00EE678B" w:rsidRDefault="006D16E8" w:rsidP="003D2407">
      <w:pPr>
        <w:pStyle w:val="ScreenCapture"/>
      </w:pPr>
      <w:r w:rsidRPr="00EE678B">
        <w:t xml:space="preserve">  3 100004113     AMITRIPTYLINE 10MG TAB            60 A   04-21-07 04-21-07  11   30</w:t>
      </w:r>
    </w:p>
    <w:p w:rsidR="006D16E8" w:rsidRPr="00EE678B" w:rsidRDefault="006D16E8" w:rsidP="003D2407">
      <w:pPr>
        <w:pStyle w:val="ScreenCapture"/>
      </w:pPr>
      <w:r w:rsidRPr="00EE678B">
        <w:t xml:space="preserve">  4 100004075e    CABERGOLINE 0.5MG TAB              7 E   05-18-05 05-18-05   6    7</w:t>
      </w:r>
    </w:p>
    <w:p w:rsidR="006D16E8" w:rsidRPr="00EE678B" w:rsidRDefault="006D16E8" w:rsidP="003D2407">
      <w:pPr>
        <w:pStyle w:val="ScreenCapture"/>
      </w:pPr>
      <w:r w:rsidRPr="00EE678B">
        <w:t xml:space="preserve">  5 100004155     DESIPRAMINE 25MG                  90 S   02-23-07 02-11-07  11   90</w:t>
      </w:r>
    </w:p>
    <w:p w:rsidR="006D16E8" w:rsidRPr="00EE678B" w:rsidRDefault="006D16E8" w:rsidP="003D2407">
      <w:pPr>
        <w:pStyle w:val="ScreenCapture"/>
      </w:pPr>
      <w:r w:rsidRPr="00EE678B">
        <w:t xml:space="preserve">  6 100004022$e   DIGOXIN 0.05MG/ML ELIX (60CC)     30 A   02-01-07 02-20-07  10   90</w:t>
      </w:r>
    </w:p>
    <w:p w:rsidR="006D16E8" w:rsidRPr="00EE678B" w:rsidRDefault="006D16E8" w:rsidP="003D2407">
      <w:pPr>
        <w:pStyle w:val="ScreenCapture"/>
      </w:pPr>
      <w:r w:rsidRPr="00EE678B">
        <w:t xml:space="preserve">  7 100004081     METAPROTERENOL 5% SOLUTION 10ML   15 DC  06-02-07 06-03-07  11   15</w:t>
      </w:r>
    </w:p>
    <w:p w:rsidR="006D16E8" w:rsidRPr="00EE678B" w:rsidRDefault="006D16E8" w:rsidP="003D2407">
      <w:pPr>
        <w:pStyle w:val="ScreenCapture"/>
      </w:pPr>
      <w:r w:rsidRPr="00EE678B">
        <w:t xml:space="preserve">  8 100004082     METAPROTERENOL 5% SOLUTION 10ML   10 DC  06-02-07 06-03-07  11   10</w:t>
      </w:r>
    </w:p>
    <w:p w:rsidR="006D16E8" w:rsidRPr="00EE678B" w:rsidRDefault="006D16E8" w:rsidP="003D2407">
      <w:pPr>
        <w:pStyle w:val="ScreenCapture"/>
      </w:pPr>
      <w:r w:rsidRPr="00EE678B">
        <w:t xml:space="preserve">  9 100004083     METAPROTERENOL 5% SOLUTION 10ML   15 A&gt;  06-02-07 06-23-07  11   15</w:t>
      </w:r>
    </w:p>
    <w:p w:rsidR="006D16E8" w:rsidRPr="00EE678B" w:rsidRDefault="006D16E8" w:rsidP="003D2407">
      <w:pPr>
        <w:pStyle w:val="ScreenCapture"/>
      </w:pPr>
      <w:r w:rsidRPr="00EE678B">
        <w:t xml:space="preserve"> 10 100004079     NICOTINE 10MG/ML SOLN NASAL SPRAY  1 A&gt;  06-02-07 06-23-07  11   15</w:t>
      </w:r>
    </w:p>
    <w:p w:rsidR="006D16E8" w:rsidRPr="00EE678B" w:rsidRDefault="006D16E8" w:rsidP="003D2407">
      <w:pPr>
        <w:pStyle w:val="ScreenCapture"/>
      </w:pPr>
      <w:r w:rsidRPr="00EE678B">
        <w:t xml:space="preserve"> 11 100003298     SIMVASTATIN 20MG TAB               5 DC  05-28-05 04-27-07   3   30</w:t>
      </w:r>
    </w:p>
    <w:p w:rsidR="006D16E8" w:rsidRPr="00EE678B" w:rsidRDefault="006D16E8" w:rsidP="003D2407">
      <w:pPr>
        <w:pStyle w:val="ScreenCapture"/>
      </w:pPr>
      <w:r w:rsidRPr="00EE678B">
        <w:t xml:space="preserve"> 12 100003298A    SODIUM CHLORIDE 0.9% NASAL SOLN(O  1 A   05-10-07 05-10-07  11   30</w:t>
      </w:r>
    </w:p>
    <w:p w:rsidR="006D16E8" w:rsidRPr="00EE678B" w:rsidRDefault="006D16E8" w:rsidP="003D2407">
      <w:pPr>
        <w:pStyle w:val="ScreenCapture"/>
      </w:pPr>
      <w:r w:rsidRPr="00EE678B">
        <w:t xml:space="preserve"> 13 100004070e    VALSARTAN 80MG TAB                 5 S   06-28-07 05-31-07  11   30</w:t>
      </w:r>
    </w:p>
    <w:p w:rsidR="006D16E8" w:rsidRPr="00EE678B" w:rsidRDefault="006D16E8" w:rsidP="006D16E8">
      <w:pPr>
        <w:shd w:val="clear" w:color="auto" w:fill="000000"/>
        <w:ind w:left="720"/>
        <w:jc w:val="center"/>
        <w:rPr>
          <w:rFonts w:ascii="Courier New" w:hAnsi="Courier New" w:cs="Courier New"/>
          <w:b/>
          <w:color w:val="FFFFFF"/>
          <w:sz w:val="16"/>
          <w:szCs w:val="16"/>
        </w:rPr>
      </w:pPr>
      <w:r w:rsidRPr="00EE678B">
        <w:rPr>
          <w:rFonts w:ascii="Courier New" w:hAnsi="Courier New" w:cs="Courier New"/>
          <w:b/>
          <w:color w:val="FFFFFF"/>
          <w:sz w:val="16"/>
          <w:szCs w:val="16"/>
        </w:rPr>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15 AMITRIPTYLINE 10MG TAB                             RN  06-02-07            3   10</w:t>
      </w:r>
    </w:p>
    <w:p w:rsidR="006D16E8" w:rsidRPr="00EE678B" w:rsidRDefault="006D16E8" w:rsidP="006D16E8">
      <w:pPr>
        <w:shd w:val="clear" w:color="auto" w:fill="000000"/>
        <w:ind w:left="720"/>
        <w:jc w:val="center"/>
        <w:rPr>
          <w:rFonts w:ascii="Courier New" w:hAnsi="Courier New" w:cs="Courier New"/>
          <w:b/>
          <w:color w:val="FFFFFF"/>
          <w:sz w:val="16"/>
          <w:szCs w:val="16"/>
        </w:rPr>
      </w:pPr>
      <w:r w:rsidRPr="00EE678B">
        <w:rPr>
          <w:rFonts w:ascii="Courier New" w:hAnsi="Courier New" w:cs="Courier New"/>
          <w:b/>
          <w:color w:val="FFFFFF"/>
          <w:sz w:val="16"/>
          <w:szCs w:val="16"/>
        </w:rPr>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shd w:val="clear" w:color="auto" w:fill="000000"/>
        <w:ind w:left="720"/>
        <w:rPr>
          <w:rFonts w:ascii="Courier New" w:hAnsi="Courier New" w:cs="Courier New"/>
          <w:sz w:val="16"/>
          <w:szCs w:val="16"/>
        </w:rPr>
      </w:pPr>
      <w:r w:rsidRPr="00EE678B">
        <w:rPr>
          <w:rFonts w:ascii="Courier New" w:hAnsi="Courier New" w:cs="Courier New"/>
          <w:sz w:val="16"/>
          <w:szCs w:val="16"/>
        </w:rPr>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7104F8"/>
    <w:p w:rsidR="006D16E8" w:rsidRPr="00EE678B" w:rsidRDefault="006D16E8" w:rsidP="006268D7">
      <w:pPr>
        <w:keepNext/>
        <w:rPr>
          <w:color w:val="000000"/>
        </w:rPr>
      </w:pPr>
      <w:r w:rsidRPr="00EE678B">
        <w:rPr>
          <w:color w:val="000000"/>
        </w:rPr>
        <w:t>The following options are available as Hidden Menu actions on this screen:</w:t>
      </w:r>
    </w:p>
    <w:p w:rsidR="006D16E8" w:rsidRPr="00EE678B" w:rsidRDefault="006D16E8" w:rsidP="006268D7">
      <w:pPr>
        <w:keepNext/>
        <w:tabs>
          <w:tab w:val="left" w:pos="1170"/>
          <w:tab w:val="left" w:pos="4320"/>
          <w:tab w:val="left" w:pos="4680"/>
        </w:tabs>
        <w:spacing w:before="120"/>
        <w:ind w:left="720"/>
        <w:rPr>
          <w:color w:val="000000"/>
        </w:rPr>
      </w:pPr>
      <w:r w:rsidRPr="00EE678B">
        <w:rPr>
          <w:color w:val="000000"/>
        </w:rPr>
        <w:t>DR</w:t>
      </w:r>
      <w:r w:rsidRPr="00EE678B">
        <w:rPr>
          <w:color w:val="000000"/>
        </w:rPr>
        <w:tab/>
        <w:t>- Sort by Drug</w:t>
      </w:r>
      <w:r w:rsidRPr="00EE678B">
        <w:rPr>
          <w:color w:val="000000"/>
        </w:rPr>
        <w:tab/>
        <w:t>LF</w:t>
      </w:r>
      <w:r w:rsidRPr="00EE678B">
        <w:rPr>
          <w:color w:val="000000"/>
        </w:rPr>
        <w:tab/>
        <w:t>- Sort by Last Fill</w:t>
      </w:r>
    </w:p>
    <w:p w:rsidR="006D16E8" w:rsidRPr="00EE678B" w:rsidRDefault="006D16E8" w:rsidP="007104F8">
      <w:pPr>
        <w:tabs>
          <w:tab w:val="left" w:pos="1170"/>
          <w:tab w:val="left" w:pos="4320"/>
          <w:tab w:val="left" w:pos="4680"/>
        </w:tabs>
        <w:ind w:left="720"/>
        <w:rPr>
          <w:color w:val="000000"/>
        </w:rPr>
      </w:pPr>
      <w:r w:rsidRPr="00EE678B">
        <w:rPr>
          <w:color w:val="000000"/>
        </w:rPr>
        <w:t>RX</w:t>
      </w:r>
      <w:r w:rsidRPr="00EE678B">
        <w:rPr>
          <w:color w:val="000000"/>
        </w:rPr>
        <w:tab/>
        <w:t>- Sort by Prescription</w:t>
      </w:r>
      <w:r w:rsidRPr="00EE678B">
        <w:rPr>
          <w:color w:val="000000"/>
        </w:rPr>
        <w:tab/>
        <w:t>ID</w:t>
      </w:r>
      <w:r w:rsidRPr="00EE678B">
        <w:rPr>
          <w:color w:val="000000"/>
        </w:rPr>
        <w:tab/>
        <w:t>- Sort by Issue Date</w:t>
      </w:r>
    </w:p>
    <w:p w:rsidR="006D16E8" w:rsidRPr="00EE678B" w:rsidRDefault="006D16E8" w:rsidP="006D16E8">
      <w:pPr>
        <w:rPr>
          <w:color w:val="000000"/>
        </w:rPr>
      </w:pPr>
    </w:p>
    <w:p w:rsidR="006D16E8" w:rsidRPr="00EE678B" w:rsidRDefault="006D16E8" w:rsidP="006D16E8">
      <w:pPr>
        <w:rPr>
          <w:color w:val="000000"/>
        </w:rPr>
      </w:pPr>
      <w:r w:rsidRPr="00EE678B">
        <w:rPr>
          <w:color w:val="000000"/>
        </w:rPr>
        <w:t xml:space="preserve">The </w:t>
      </w:r>
      <w:r w:rsidRPr="00EE678B">
        <w:rPr>
          <w:i/>
          <w:color w:val="000000"/>
        </w:rPr>
        <w:t>CV (Change View)</w:t>
      </w:r>
      <w:r w:rsidRPr="00EE678B">
        <w:rPr>
          <w:color w:val="000000"/>
        </w:rPr>
        <w:t xml:space="preserve"> action allows the user to change some characteristics of the screen above. The user can also save and/or delete preferences, which will be used every time the user runs this option. The users can have one set of preferences for each Division defined.</w:t>
      </w:r>
    </w:p>
    <w:p w:rsidR="006D16E8" w:rsidRPr="00EE678B" w:rsidRDefault="006D16E8" w:rsidP="006D16E8">
      <w:pPr>
        <w:rPr>
          <w:i/>
          <w:iCs/>
          <w:color w:val="000000"/>
          <w:szCs w:val="24"/>
        </w:rPr>
      </w:pPr>
    </w:p>
    <w:p w:rsidR="006D16E8" w:rsidRPr="00EE678B" w:rsidRDefault="006D16E8" w:rsidP="009A678F">
      <w:pPr>
        <w:pStyle w:val="ExampleHeading"/>
      </w:pPr>
      <w:r w:rsidRPr="00EE678B">
        <w:t>Example 2: Change View action</w:t>
      </w:r>
    </w:p>
    <w:p w:rsidR="006D16E8" w:rsidRPr="00EE678B" w:rsidRDefault="006D16E8" w:rsidP="006D16E8">
      <w:pPr>
        <w:rPr>
          <w:color w:val="000000"/>
          <w:szCs w:val="20"/>
        </w:rPr>
      </w:pPr>
      <w:r w:rsidRPr="00EE678B">
        <w:rPr>
          <w:color w:val="000000"/>
          <w:szCs w:val="20"/>
        </w:rPr>
        <w:t>Enter CV at the “Select” prompt to change the view preferences.</w:t>
      </w:r>
    </w:p>
    <w:p w:rsidR="006D16E8" w:rsidRPr="00EE678B" w:rsidRDefault="006D16E8" w:rsidP="006D16E8">
      <w:pPr>
        <w:keepNext/>
        <w:keepLines/>
        <w:rPr>
          <w:color w:val="000000"/>
          <w:szCs w:val="20"/>
        </w:rPr>
      </w:pPr>
    </w:p>
    <w:p w:rsidR="006D16E8" w:rsidRPr="00EE678B" w:rsidRDefault="006D16E8" w:rsidP="003D2407">
      <w:pPr>
        <w:pStyle w:val="ScreenCapture"/>
      </w:pPr>
      <w:r w:rsidRPr="00EE678B">
        <w:t xml:space="preserve">     OPPROVIDER,ONE's current default view (ALBANY):</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EXP/CANCEL CUTOFF  : 120 DAYS</w:t>
      </w:r>
    </w:p>
    <w:p w:rsidR="006D16E8" w:rsidRPr="00EE678B" w:rsidRDefault="006D16E8" w:rsidP="003D2407">
      <w:pPr>
        <w:pStyle w:val="ScreenCapture"/>
      </w:pPr>
      <w:r w:rsidRPr="00EE678B">
        <w:t xml:space="preserve">     SORT BY            : DRUG NAME</w:t>
      </w:r>
    </w:p>
    <w:p w:rsidR="006D16E8" w:rsidRPr="00EE678B" w:rsidRDefault="006D16E8" w:rsidP="003D2407">
      <w:pPr>
        <w:pStyle w:val="ScreenCapture"/>
      </w:pPr>
      <w:r w:rsidRPr="00EE678B">
        <w:t xml:space="preserve">     SORT ORDER         : ASCENDING</w:t>
      </w:r>
    </w:p>
    <w:p w:rsidR="006D16E8" w:rsidRPr="00EE678B" w:rsidRDefault="006D16E8" w:rsidP="003D2407">
      <w:pPr>
        <w:pStyle w:val="ScreenCapture"/>
      </w:pPr>
      <w:r w:rsidRPr="00EE678B">
        <w:t xml:space="preserve">     DISPLAY SIG        : NO</w:t>
      </w:r>
    </w:p>
    <w:p w:rsidR="006D16E8" w:rsidRPr="00EE678B" w:rsidRDefault="006D16E8" w:rsidP="003D2407">
      <w:pPr>
        <w:pStyle w:val="ScreenCapture"/>
      </w:pPr>
      <w:r w:rsidRPr="00EE678B">
        <w:t xml:space="preserve">     GROUP BY STATUS    : YES</w:t>
      </w:r>
    </w:p>
    <w:p w:rsidR="006D16E8" w:rsidRPr="00EE678B" w:rsidRDefault="006D16E8" w:rsidP="003D2407">
      <w:pPr>
        <w:pStyle w:val="ScreenCapture"/>
      </w:pPr>
      <w:r w:rsidRPr="00EE678B">
        <w:t xml:space="preserve">     DISPLAY ORDER COUNT: YES</w:t>
      </w:r>
    </w:p>
    <w:p w:rsidR="006D16E8" w:rsidRPr="00EE678B" w:rsidRDefault="006D16E8" w:rsidP="003D2407">
      <w:pPr>
        <w:pStyle w:val="ScreenCapture"/>
      </w:pPr>
    </w:p>
    <w:p w:rsidR="006D16E8" w:rsidRPr="00EE678B" w:rsidRDefault="006D16E8" w:rsidP="003D2407">
      <w:pPr>
        <w:pStyle w:val="ScreenCapture"/>
      </w:pPr>
      <w:r w:rsidRPr="00EE678B">
        <w:t xml:space="preserve">     Delete this default view? NO//</w:t>
      </w:r>
      <w:r w:rsidRPr="00EE678B">
        <w:rPr>
          <w:b/>
        </w:rPr>
        <w:t xml:space="preserve"> &lt;Enter&gt;</w:t>
      </w:r>
    </w:p>
    <w:p w:rsidR="006D16E8" w:rsidRPr="00EE678B" w:rsidRDefault="006D16E8" w:rsidP="003D2407">
      <w:pPr>
        <w:pStyle w:val="ScreenCapture"/>
      </w:pPr>
    </w:p>
    <w:p w:rsidR="006D16E8" w:rsidRPr="00EE678B" w:rsidRDefault="006D16E8" w:rsidP="003D2407">
      <w:pPr>
        <w:pStyle w:val="ScreenCapture"/>
      </w:pPr>
      <w:r w:rsidRPr="00EE678B">
        <w:t xml:space="preserve">EXP/CANCEL CUTOFF: 120// </w:t>
      </w:r>
      <w:r w:rsidRPr="00EE678B">
        <w:rPr>
          <w:b/>
        </w:rPr>
        <w:t>120 DAYS</w:t>
      </w:r>
    </w:p>
    <w:p w:rsidR="006D16E8" w:rsidRPr="00EE678B" w:rsidRDefault="006D16E8" w:rsidP="003D2407">
      <w:pPr>
        <w:pStyle w:val="ScreenCapture"/>
      </w:pPr>
      <w:r w:rsidRPr="00EE678B">
        <w:t xml:space="preserve">SORT BY: DR// </w:t>
      </w:r>
      <w:r w:rsidRPr="00EE678B">
        <w:rPr>
          <w:b/>
        </w:rPr>
        <w:t>DRUG NAME</w:t>
      </w:r>
    </w:p>
    <w:p w:rsidR="006D16E8" w:rsidRPr="00EE678B" w:rsidRDefault="006D16E8" w:rsidP="003D2407">
      <w:pPr>
        <w:pStyle w:val="ScreenCapture"/>
      </w:pPr>
      <w:r w:rsidRPr="00EE678B">
        <w:t xml:space="preserve">SORT ORDER: ASCENDING// </w:t>
      </w:r>
      <w:r w:rsidRPr="00EE678B">
        <w:rPr>
          <w:b/>
        </w:rPr>
        <w:t xml:space="preserve">ASCENDING  </w:t>
      </w:r>
    </w:p>
    <w:p w:rsidR="006D16E8" w:rsidRPr="00EE678B" w:rsidRDefault="006D16E8" w:rsidP="003D2407">
      <w:pPr>
        <w:pStyle w:val="ScreenCapture"/>
      </w:pPr>
      <w:r w:rsidRPr="00EE678B">
        <w:t xml:space="preserve">DISPLAY SIG: OFF// </w:t>
      </w:r>
      <w:r w:rsidRPr="00EE678B">
        <w:rPr>
          <w:b/>
        </w:rPr>
        <w:t>OFF</w:t>
      </w:r>
    </w:p>
    <w:p w:rsidR="006D16E8" w:rsidRPr="00EE678B" w:rsidRDefault="006D16E8" w:rsidP="003D2407">
      <w:pPr>
        <w:pStyle w:val="ScreenCapture"/>
      </w:pPr>
      <w:r w:rsidRPr="00EE678B">
        <w:t xml:space="preserve">GROUP BY STATUS: OFF// </w:t>
      </w:r>
      <w:r w:rsidRPr="00EE678B">
        <w:rPr>
          <w:b/>
        </w:rPr>
        <w:t>ON</w:t>
      </w:r>
      <w:r w:rsidRPr="00EE678B">
        <w:t xml:space="preserve"> </w:t>
      </w:r>
    </w:p>
    <w:p w:rsidR="006D16E8" w:rsidRPr="00EE678B" w:rsidRDefault="006D16E8" w:rsidP="003D2407">
      <w:pPr>
        <w:pStyle w:val="ScreenCapture"/>
      </w:pPr>
      <w:r w:rsidRPr="00EE678B">
        <w:t xml:space="preserve">DISPLAY ORDER COUNT: ON// </w:t>
      </w:r>
      <w:r w:rsidRPr="00EE678B">
        <w:rPr>
          <w:b/>
        </w:rPr>
        <w:t>OFF</w:t>
      </w:r>
    </w:p>
    <w:p w:rsidR="006D16E8" w:rsidRPr="00EE678B" w:rsidRDefault="006D16E8" w:rsidP="003D2407">
      <w:pPr>
        <w:pStyle w:val="ScreenCapture"/>
      </w:pPr>
    </w:p>
    <w:p w:rsidR="006D16E8" w:rsidRPr="00EE678B" w:rsidRDefault="006D16E8" w:rsidP="003D2407">
      <w:pPr>
        <w:pStyle w:val="ScreenCapture"/>
      </w:pPr>
      <w:r w:rsidRPr="00EE678B">
        <w:t xml:space="preserve">Save as your default View? NO// </w:t>
      </w:r>
      <w:r w:rsidRPr="00EE678B">
        <w:rPr>
          <w:b/>
        </w:rPr>
        <w:t>YES</w:t>
      </w:r>
    </w:p>
    <w:p w:rsidR="006D16E8" w:rsidRPr="00EE678B" w:rsidRDefault="006D16E8" w:rsidP="003D2407">
      <w:pPr>
        <w:pStyle w:val="ScreenCapture"/>
      </w:pPr>
    </w:p>
    <w:p w:rsidR="006D16E8" w:rsidRPr="00EE678B" w:rsidRDefault="006D16E8" w:rsidP="003D2407">
      <w:pPr>
        <w:pStyle w:val="ScreenCapture"/>
      </w:pPr>
      <w:r w:rsidRPr="00EE678B">
        <w:t>Saving...OK!</w:t>
      </w:r>
    </w:p>
    <w:p w:rsidR="006D16E8" w:rsidRPr="00EE678B" w:rsidRDefault="006D16E8" w:rsidP="006D16E8">
      <w:pPr>
        <w:rPr>
          <w:color w:val="000000"/>
          <w:szCs w:val="24"/>
        </w:rPr>
      </w:pPr>
    </w:p>
    <w:p w:rsidR="006D16E8" w:rsidRPr="00EE678B" w:rsidRDefault="006D16E8" w:rsidP="009A678F">
      <w:pPr>
        <w:pStyle w:val="ExampleHeading"/>
      </w:pPr>
      <w:r w:rsidRPr="00EE678B">
        <w:t>Example 3: Patient Information action</w:t>
      </w:r>
    </w:p>
    <w:p w:rsidR="006D16E8" w:rsidRPr="00EE678B" w:rsidRDefault="006D16E8" w:rsidP="006D16E8">
      <w:pPr>
        <w:rPr>
          <w:color w:val="000000"/>
          <w:szCs w:val="20"/>
        </w:rPr>
      </w:pPr>
      <w:r w:rsidRPr="00EE678B">
        <w:rPr>
          <w:color w:val="000000"/>
          <w:szCs w:val="20"/>
        </w:rPr>
        <w:t>Enter PI at the “Select” prompt to view patient information.</w:t>
      </w:r>
    </w:p>
    <w:p w:rsidR="006D16E8" w:rsidRPr="00EE678B" w:rsidRDefault="006D16E8" w:rsidP="006D16E8">
      <w:pPr>
        <w:keepNext/>
        <w:keepLines/>
        <w:rPr>
          <w:color w:val="000000"/>
          <w:szCs w:val="20"/>
        </w:rPr>
      </w:pPr>
    </w:p>
    <w:p w:rsidR="006D16E8" w:rsidRPr="00EE678B" w:rsidRDefault="006D16E8" w:rsidP="003D2407">
      <w:pPr>
        <w:pStyle w:val="ScreenCapture"/>
      </w:pPr>
      <w:r w:rsidRPr="00EE678B">
        <w:t xml:space="preserve">Patient Information           Jul 12, 2011@13:28:53          Page:    1 of    2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Ht(cm): _______ (______)</w:t>
      </w:r>
    </w:p>
    <w:p w:rsidR="006D16E8" w:rsidRPr="00EE678B" w:rsidRDefault="006D16E8" w:rsidP="003D2407">
      <w:pPr>
        <w:pStyle w:val="ScreenCapture"/>
      </w:pPr>
      <w:r w:rsidRPr="00EE678B">
        <w:t xml:space="preserve">  DOB: NOV 28,1900 (111)                        Wt(kg): _______ (______)</w:t>
      </w:r>
    </w:p>
    <w:p w:rsidR="001D30DE" w:rsidRDefault="006D16E8" w:rsidP="003D2407">
      <w:pPr>
        <w:pStyle w:val="ScreenCapture"/>
        <w:rPr>
          <w:lang w:val="en-US"/>
        </w:rPr>
      </w:pPr>
      <w:r w:rsidRPr="00EE678B">
        <w:t xml:space="preserve">  SEX: MALE</w:t>
      </w:r>
    </w:p>
    <w:p w:rsidR="006D16E8" w:rsidRPr="00B10E0E" w:rsidRDefault="001D30DE" w:rsidP="003D2407">
      <w:pPr>
        <w:pStyle w:val="ScreenCapture"/>
        <w:rPr>
          <w:lang w:val="en-US"/>
        </w:rPr>
      </w:pPr>
      <w:r>
        <w:rPr>
          <w:rFonts w:cs="Courier New"/>
          <w:lang w:val="en-US"/>
        </w:rPr>
        <w:t xml:space="preserve"> </w:t>
      </w:r>
      <w:r w:rsidRPr="00CD5A11">
        <w:rPr>
          <w:rFonts w:cs="Courier New"/>
        </w:rPr>
        <w:t>CrCL: &lt;Not Found</w:t>
      </w:r>
      <w:r>
        <w:rPr>
          <w:rFonts w:cs="Courier New"/>
        </w:rPr>
        <w:t xml:space="preserve">&gt; (CREAT: Not Found)         </w:t>
      </w:r>
      <w:r w:rsidRPr="00CD5A11">
        <w:rPr>
          <w:rFonts w:cs="Courier New"/>
        </w:rPr>
        <w:t xml:space="preserve">BSA (m2): </w:t>
      </w:r>
      <w:r w:rsidRPr="00962A17">
        <w:t xml:space="preserve">                        </w:t>
      </w:r>
    </w:p>
    <w:p w:rsidR="006D16E8" w:rsidRPr="00EE678B" w:rsidRDefault="006D16E8" w:rsidP="006D16E8">
      <w:pPr>
        <w:pStyle w:val="JOComputerBlack"/>
      </w:pPr>
    </w:p>
    <w:p w:rsidR="006D16E8" w:rsidRPr="00EE678B" w:rsidRDefault="006D16E8" w:rsidP="003D2407">
      <w:pPr>
        <w:pStyle w:val="ScreenCapture"/>
      </w:pPr>
      <w:r w:rsidRPr="00EE678B">
        <w:t xml:space="preserve">Eligibility: NSC, VA PENSION                                                    </w:t>
      </w:r>
    </w:p>
    <w:p w:rsidR="006D16E8" w:rsidRPr="00EE678B" w:rsidRDefault="006D16E8" w:rsidP="003D2407">
      <w:pPr>
        <w:pStyle w:val="ScreenCapture"/>
      </w:pPr>
      <w:r w:rsidRPr="00EE678B">
        <w:t xml:space="preserve">RX PATIENT STATUS: OPT NSC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Disabilities: POST-TRAUMATIC STRESS DISORDER-100% (SC),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2222 CENTRAL AVE                                                                </w:t>
      </w:r>
    </w:p>
    <w:p w:rsidR="006D16E8" w:rsidRPr="00EE678B" w:rsidRDefault="006D16E8" w:rsidP="003D2407">
      <w:pPr>
        <w:pStyle w:val="ScreenCapture"/>
      </w:pPr>
      <w:r w:rsidRPr="00EE678B">
        <w:t xml:space="preserve">                                                  HOME PHONE:                   </w:t>
      </w:r>
    </w:p>
    <w:p w:rsidR="006D16E8" w:rsidRPr="00EE678B" w:rsidRDefault="006D16E8" w:rsidP="003D2407">
      <w:pPr>
        <w:pStyle w:val="ScreenCapture"/>
      </w:pPr>
      <w:r w:rsidRPr="00EE678B">
        <w:t xml:space="preserve">ALBANY                                            CELL PHONE:                   </w:t>
      </w:r>
    </w:p>
    <w:p w:rsidR="006D16E8" w:rsidRPr="00EE678B" w:rsidRDefault="006D16E8" w:rsidP="003D2407">
      <w:pPr>
        <w:pStyle w:val="ScreenCapture"/>
      </w:pPr>
      <w:r w:rsidRPr="00EE678B">
        <w:t xml:space="preserve">NEW YORK  01280-7654                              WORK PHONE:                   </w:t>
      </w:r>
    </w:p>
    <w:p w:rsidR="006D16E8" w:rsidRPr="00EE678B" w:rsidRDefault="006D16E8" w:rsidP="003D2407">
      <w:pPr>
        <w:pStyle w:val="ScreenCapture"/>
      </w:pPr>
      <w:r w:rsidRPr="00EE678B">
        <w:t xml:space="preserve">Prescription Mail Delivery: Regular Mail                                        </w:t>
      </w:r>
    </w:p>
    <w:p w:rsidR="006D16E8" w:rsidRPr="00EE678B" w:rsidRDefault="006D16E8" w:rsidP="003D2407">
      <w:pPr>
        <w:pStyle w:val="ScreenCapture"/>
      </w:pPr>
      <w:r w:rsidRPr="00EE678B">
        <w:t xml:space="preserve">Cannot use safety caps.                                                         </w:t>
      </w: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Allergies                                                                       </w:t>
      </w:r>
    </w:p>
    <w:p w:rsidR="006D16E8" w:rsidRPr="00EE678B" w:rsidRDefault="006D16E8" w:rsidP="003D2407">
      <w:pPr>
        <w:pStyle w:val="ScreenCapture"/>
      </w:pPr>
      <w:r w:rsidRPr="00EE678B">
        <w:t xml:space="preserve">    Verified: PENICILLIN,           </w:t>
      </w:r>
    </w:p>
    <w:p w:rsidR="006D16E8" w:rsidRPr="00EE678B" w:rsidRDefault="006D16E8" w:rsidP="003D2407">
      <w:pPr>
        <w:pStyle w:val="ScreenCapture"/>
      </w:pPr>
    </w:p>
    <w:p w:rsidR="006D16E8" w:rsidRPr="00EE678B" w:rsidRDefault="006D16E8" w:rsidP="003D2407">
      <w:pPr>
        <w:pStyle w:val="ScreenCapture"/>
      </w:pPr>
      <w:r w:rsidRPr="00EE678B">
        <w:t>Adverse Reactions</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3D2407">
      <w:pPr>
        <w:pStyle w:val="ScreenCapture"/>
      </w:pPr>
      <w:r w:rsidRPr="00EE678B">
        <w:t xml:space="preserve">                                            </w:t>
      </w:r>
    </w:p>
    <w:p w:rsidR="006D16E8" w:rsidRPr="00EE678B" w:rsidRDefault="006D16E8" w:rsidP="003D2407">
      <w:pPr>
        <w:pStyle w:val="ScreenCapture"/>
      </w:pPr>
      <w:r w:rsidRPr="00EE678B">
        <w:t xml:space="preserve">                                                                                </w:t>
      </w:r>
    </w:p>
    <w:p w:rsidR="006D16E8" w:rsidRPr="00EE678B" w:rsidRDefault="006D16E8" w:rsidP="006D16E8">
      <w:pPr>
        <w:pStyle w:val="JOComputerBlack"/>
      </w:pPr>
      <w:r w:rsidRPr="00EE678B">
        <w:t>+         Enter ?? for more actions</w:t>
      </w:r>
    </w:p>
    <w:p w:rsidR="006D16E8" w:rsidRPr="00EE678B" w:rsidRDefault="006D16E8" w:rsidP="003D2407">
      <w:pPr>
        <w:pStyle w:val="ScreenCapture"/>
      </w:pPr>
      <w:r w:rsidRPr="00EE678B">
        <w:t>DD  Detailed Allergy/ADR List           EX  Exit Patient List</w:t>
      </w:r>
    </w:p>
    <w:p w:rsidR="006D16E8" w:rsidRPr="00EE678B" w:rsidRDefault="006D16E8" w:rsidP="003D2407">
      <w:pPr>
        <w:pStyle w:val="ScreenCapture"/>
        <w:rPr>
          <w:b/>
          <w:u w:val="single"/>
        </w:rPr>
      </w:pPr>
      <w:r w:rsidRPr="00EE678B">
        <w:t>Select Action: Next Screen//</w:t>
      </w:r>
    </w:p>
    <w:p w:rsidR="006D16E8" w:rsidRPr="00EE678B" w:rsidRDefault="006D16E8" w:rsidP="00D7570F">
      <w:pPr>
        <w:pStyle w:val="ExampleHeading"/>
        <w:spacing w:before="120"/>
      </w:pPr>
      <w:r w:rsidRPr="00EE678B">
        <w:t>Example 4: Medication Profile with SIG expanded</w:t>
      </w:r>
    </w:p>
    <w:p w:rsidR="006D16E8" w:rsidRPr="00EE678B" w:rsidRDefault="006D16E8" w:rsidP="00D7570F">
      <w:pPr>
        <w:keepNext/>
        <w:keepLines/>
        <w:spacing w:before="120" w:after="120"/>
        <w:rPr>
          <w:color w:val="000000"/>
          <w:szCs w:val="20"/>
        </w:rPr>
      </w:pPr>
      <w:bookmarkStart w:id="3364" w:name="Page_84"/>
      <w:bookmarkEnd w:id="3364"/>
      <w:r w:rsidRPr="00EE678B">
        <w:rPr>
          <w:color w:val="000000"/>
          <w:szCs w:val="20"/>
        </w:rPr>
        <w:t>Enter SIG at the “Select” prompt to show/hide the Rx SIG.</w:t>
      </w:r>
    </w:p>
    <w:p w:rsidR="006D16E8" w:rsidRPr="00EE678B" w:rsidRDefault="006D16E8" w:rsidP="003D2407">
      <w:pPr>
        <w:pStyle w:val="ScreenCapture"/>
      </w:pPr>
      <w:r w:rsidRPr="00EE678B">
        <w:t xml:space="preserve">Patient Medication Profile    Jun 04, 2007@19:22:16          Page:    1 of    1 </w:t>
      </w:r>
    </w:p>
    <w:p w:rsidR="006D16E8" w:rsidRPr="00EE678B" w:rsidRDefault="006D16E8" w:rsidP="003D2407">
      <w:pPr>
        <w:pStyle w:val="ScreenCapture"/>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&lt;Not Found&gt;</w:t>
      </w:r>
      <w:r w:rsidR="001D30DE">
        <w:rPr>
          <w:lang w:val="en-US"/>
        </w:rPr>
        <w:t xml:space="preserve"> </w:t>
      </w:r>
      <w:r w:rsidR="001D30DE" w:rsidRPr="00CD5A11">
        <w:rPr>
          <w:rFonts w:cs="Courier New"/>
        </w:rPr>
        <w:t>(CREAT: Not Found)</w:t>
      </w:r>
      <w:r w:rsidR="001D30DE">
        <w:rPr>
          <w:rFonts w:cs="Courier New"/>
          <w:lang w:val="en-US"/>
        </w:rPr>
        <w:t xml:space="preserve">            </w:t>
      </w:r>
      <w:r w:rsidRPr="00EE678B">
        <w:t>BSA (m2): 2.23</w:t>
      </w:r>
    </w:p>
    <w:p w:rsidR="006D16E8" w:rsidRPr="00EE678B" w:rsidRDefault="006D16E8" w:rsidP="006D16E8">
      <w:pPr>
        <w:pStyle w:val="JOComputerBlack"/>
      </w:pPr>
      <w:r w:rsidRPr="00EE678B">
        <w:t xml:space="preserve">                                                           ISSUE    LAST     REF  DAY</w:t>
      </w:r>
    </w:p>
    <w:p w:rsidR="006D16E8" w:rsidRPr="00EE678B" w:rsidRDefault="006D16E8" w:rsidP="006D16E8">
      <w:pPr>
        <w:pStyle w:val="JOComputerBlack"/>
      </w:pPr>
      <w:r w:rsidRPr="00EE678B">
        <w:t xml:space="preserve">  # Rx#           DRUG [^]                         QTY ST  DATE     FILL     REM  SUP </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SIG: TAKE 1 PUFF BY MOUTH EVERY DAY FOR 10 DAYS</w:t>
      </w:r>
    </w:p>
    <w:p w:rsidR="006D16E8" w:rsidRPr="00EE678B" w:rsidRDefault="006D16E8" w:rsidP="003D2407">
      <w:pPr>
        <w:pStyle w:val="ScreenCapture"/>
      </w:pPr>
      <w:r w:rsidRPr="00EE678B">
        <w:t xml:space="preserve">  2 300483e       ALPRAZOLAM 0.25MG TABS            30 DC  06-14-07 06-14-07  11   30</w:t>
      </w:r>
    </w:p>
    <w:p w:rsidR="006D16E8" w:rsidRPr="00EE678B" w:rsidRDefault="006D16E8" w:rsidP="003D2407">
      <w:pPr>
        <w:pStyle w:val="ScreenCapture"/>
      </w:pPr>
      <w:r w:rsidRPr="00EE678B">
        <w:t xml:space="preserve">    SIG: TAKE ONE CAPSULE BY BY MOUTH EVERY MORNING</w:t>
      </w:r>
    </w:p>
    <w:p w:rsidR="006D16E8" w:rsidRPr="00EE678B" w:rsidRDefault="006D16E8" w:rsidP="003D2407">
      <w:pPr>
        <w:pStyle w:val="ScreenCapture"/>
      </w:pPr>
      <w:r w:rsidRPr="00EE678B">
        <w:t xml:space="preserve">  3 100004113     AMITRIPTYLINE 10MG TAB            60 A   04-21-07 04-21-07  11   30</w:t>
      </w:r>
    </w:p>
    <w:p w:rsidR="006D16E8" w:rsidRPr="00EE678B" w:rsidRDefault="006D16E8" w:rsidP="003D2407">
      <w:pPr>
        <w:pStyle w:val="ScreenCapture"/>
      </w:pPr>
      <w:r w:rsidRPr="00EE678B">
        <w:t xml:space="preserve">    SIG: TAKE ONE TABLET BY BY MOUTH EVERY MORNING</w:t>
      </w:r>
    </w:p>
    <w:p w:rsidR="006D16E8" w:rsidRPr="00EE678B" w:rsidRDefault="006D16E8" w:rsidP="003D2407">
      <w:pPr>
        <w:pStyle w:val="ScreenCapture"/>
      </w:pPr>
      <w:r w:rsidRPr="00EE678B">
        <w:t xml:space="preserve">  4 100004075e    CABERGOLINE 0.5MG TAB              7 E   05-18-05 05-18-05   6    7</w:t>
      </w:r>
    </w:p>
    <w:p w:rsidR="006D16E8" w:rsidRPr="00EE678B" w:rsidRDefault="006D16E8" w:rsidP="003D2407">
      <w:pPr>
        <w:pStyle w:val="ScreenCapture"/>
      </w:pPr>
      <w:r w:rsidRPr="00EE678B">
        <w:t xml:space="preserve">    SIG: TAKE 2 TABLET(S) BY BY MOUTH EVERY 12 HOURS</w:t>
      </w:r>
    </w:p>
    <w:p w:rsidR="006D16E8" w:rsidRPr="00EE678B" w:rsidRDefault="006D16E8" w:rsidP="003D2407">
      <w:pPr>
        <w:pStyle w:val="ScreenCapture"/>
      </w:pPr>
      <w:r w:rsidRPr="00EE678B">
        <w:t xml:space="preserve">  5 100004155     DESIPRAMINE 25MG                  90 S   02-23-07 02-11-07  11   90</w:t>
      </w:r>
    </w:p>
    <w:p w:rsidR="006D16E8" w:rsidRPr="00EE678B" w:rsidRDefault="006D16E8" w:rsidP="003D2407">
      <w:pPr>
        <w:pStyle w:val="ScreenCapture"/>
      </w:pPr>
      <w:r w:rsidRPr="00EE678B">
        <w:t xml:space="preserve">    SIG: TAKE 2 TABLET(S) BY BY MOUTH EVERY 12 HOURS</w:t>
      </w:r>
    </w:p>
    <w:p w:rsidR="006D16E8" w:rsidRPr="00EE678B" w:rsidRDefault="006D16E8" w:rsidP="003D2407">
      <w:pPr>
        <w:pStyle w:val="ScreenCapture"/>
      </w:pPr>
      <w:r w:rsidRPr="00EE678B">
        <w:t xml:space="preserve">  6 100004022$e   DIGOXIN 0.05MG/ML ELIX (60CC)     30 A   02-01-07 02-20-07  10   90</w:t>
      </w:r>
    </w:p>
    <w:p w:rsidR="006D16E8" w:rsidRPr="00EE678B" w:rsidRDefault="006D16E8" w:rsidP="003D2407">
      <w:pPr>
        <w:pStyle w:val="ScreenCapture"/>
      </w:pPr>
      <w:r w:rsidRPr="00EE678B">
        <w:t xml:space="preserve">    SIG: INJECT 1000IM EVERY DAY</w:t>
      </w:r>
    </w:p>
    <w:p w:rsidR="006D16E8" w:rsidRPr="00EE678B" w:rsidRDefault="006D16E8" w:rsidP="003D2407">
      <w:pPr>
        <w:pStyle w:val="ScreenCapture"/>
      </w:pPr>
      <w:r w:rsidRPr="00EE678B">
        <w:t xml:space="preserve">  7 100004081     METAPROTERENOL 5% SOLUTION 10ML   15 DC  06-02-07 06-03-07  11   15</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8 100004082     METAPROTERENOL 5% SOLUTION 10ML   10 DC  06-02-07 06-03-07  11   10</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9 100004083     METAPROTERENOL 5% SOLUTION 10ML   15 A&gt;  06-02-07 06-23-07  11   15</w:t>
      </w:r>
    </w:p>
    <w:p w:rsidR="006D16E8" w:rsidRPr="00EE678B" w:rsidRDefault="006D16E8" w:rsidP="003D2407">
      <w:pPr>
        <w:pStyle w:val="ScreenCapture"/>
      </w:pPr>
      <w:r w:rsidRPr="00EE678B">
        <w:t xml:space="preserve">    SIG: INJECT 1000 IM EVERY DAY</w:t>
      </w:r>
    </w:p>
    <w:p w:rsidR="006D16E8" w:rsidRPr="00EE678B" w:rsidRDefault="006D16E8" w:rsidP="003D2407">
      <w:pPr>
        <w:pStyle w:val="ScreenCapture"/>
      </w:pPr>
      <w:r w:rsidRPr="00EE678B">
        <w:t xml:space="preserve"> 10 100004079     NICOTINE 10MG/ML SOLN NASAL SPRAY  1 A&gt;  06-02-07 06-23-07  11   15</w:t>
      </w:r>
    </w:p>
    <w:p w:rsidR="006D16E8" w:rsidRPr="00EE678B" w:rsidRDefault="006D16E8" w:rsidP="003D2407">
      <w:pPr>
        <w:pStyle w:val="ScreenCapture"/>
      </w:pPr>
      <w:r w:rsidRPr="00EE678B">
        <w:t xml:space="preserve">    SIG: APPLY 1 PATCH ON SHOULDER DAILY</w:t>
      </w:r>
    </w:p>
    <w:p w:rsidR="006D16E8" w:rsidRPr="00EE678B" w:rsidRDefault="006D16E8" w:rsidP="003D2407">
      <w:pPr>
        <w:pStyle w:val="ScreenCapture"/>
      </w:pPr>
      <w:r w:rsidRPr="00EE678B">
        <w:t xml:space="preserve"> 11 100003298     SIMVASTATIN 20MG TAB               5 DC  05-28-05 04-27-07   3   30</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3D2407">
      <w:pPr>
        <w:pStyle w:val="ScreenCapture"/>
      </w:pPr>
      <w:r w:rsidRPr="00EE678B">
        <w:t xml:space="preserve"> 12 100003298A    SODIUM CHLORIDE 0.9% NASAL SOLN(O  1 A   05-10-07 05-10-07  11   30</w:t>
      </w:r>
    </w:p>
    <w:p w:rsidR="006D16E8" w:rsidRPr="00EE678B" w:rsidRDefault="006D16E8" w:rsidP="003D2407">
      <w:pPr>
        <w:pStyle w:val="ScreenCapture"/>
      </w:pPr>
      <w:r w:rsidRPr="00EE678B">
        <w:t xml:space="preserve">    SIG: TAKE 2 PUFFS EACH NOSTRIL EVERY 8 HOURS</w:t>
      </w:r>
    </w:p>
    <w:p w:rsidR="006D16E8" w:rsidRPr="00EE678B" w:rsidRDefault="006D16E8" w:rsidP="003D2407">
      <w:pPr>
        <w:pStyle w:val="ScreenCapture"/>
      </w:pPr>
      <w:r w:rsidRPr="00EE678B">
        <w:t xml:space="preserve"> 13 100004070e    VALSARTAN 80MG TAB                 5 S   06-28-07 05-31-07  11   30</w:t>
      </w:r>
    </w:p>
    <w:p w:rsidR="006D16E8" w:rsidRPr="00EE678B" w:rsidRDefault="006D16E8" w:rsidP="003D2407">
      <w:pPr>
        <w:pStyle w:val="ScreenCapture"/>
      </w:pPr>
      <w:r w:rsidRPr="00EE678B">
        <w:t xml:space="preserve">    SIG: TAKE ONE TABLET BY MOUTH EVERY MORNING</w:t>
      </w:r>
    </w:p>
    <w:p w:rsidR="006D16E8" w:rsidRPr="00EE678B" w:rsidRDefault="006D16E8" w:rsidP="006D16E8">
      <w:pPr>
        <w:pStyle w:val="JOComputerBlack"/>
      </w:pPr>
      <w:r w:rsidRPr="00EE678B">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SIG: 1 PUFF BY MOUTH EVERY DAY FOR 5 DAYS</w:t>
      </w:r>
    </w:p>
    <w:p w:rsidR="006D16E8" w:rsidRPr="00EE678B" w:rsidRDefault="006D16E8" w:rsidP="003D2407">
      <w:pPr>
        <w:pStyle w:val="ScreenCapture"/>
      </w:pPr>
      <w:r w:rsidRPr="00EE678B">
        <w:t xml:space="preserve"> 15 AMITRIPTYLINE 10MG TAB                             RN  06-02-07            3   10</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6D16E8">
      <w:pPr>
        <w:pStyle w:val="JOComputerBlack"/>
      </w:pPr>
      <w:r w:rsidRPr="00EE678B">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rPr>
          <w:b/>
        </w:rPr>
      </w:pPr>
      <w:r w:rsidRPr="00EE678B">
        <w:t xml:space="preserve">    SIG: TAKE 2 TABLET(S) PO FOUR TIMES A DAY</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6D16E8">
      <w:pPr>
        <w:rPr>
          <w:color w:val="000000"/>
          <w:szCs w:val="24"/>
        </w:rPr>
      </w:pPr>
    </w:p>
    <w:p w:rsidR="00C01406" w:rsidRPr="004A6AE4" w:rsidRDefault="00DC7A85" w:rsidP="00B95398">
      <w:pPr>
        <w:pStyle w:val="ExampleHeading"/>
      </w:pPr>
      <w:r>
        <w:br w:type="page"/>
      </w:r>
      <w:bookmarkStart w:id="3365" w:name="Page82"/>
      <w:r w:rsidR="00C01406" w:rsidRPr="004A6AE4">
        <w:t xml:space="preserve">Example </w:t>
      </w:r>
      <w:bookmarkEnd w:id="3365"/>
      <w:r w:rsidR="00C01406" w:rsidRPr="004A6AE4">
        <w:t>5: Medication Profile list item with Bad Address Indicator:</w:t>
      </w:r>
    </w:p>
    <w:p w:rsidR="00C01406" w:rsidRPr="004A6AE4" w:rsidRDefault="00C01406" w:rsidP="00C01406">
      <w:r w:rsidRPr="004A6AE4">
        <w:t>The Outpatient Pharmacy Medication Profile has a display problem for a prescription with the following characteristics:</w:t>
      </w:r>
    </w:p>
    <w:p w:rsidR="00C01406" w:rsidRPr="004A6AE4" w:rsidRDefault="00C01406" w:rsidP="00C01406">
      <w:pPr>
        <w:pStyle w:val="NoSpacing"/>
        <w:ind w:left="720"/>
      </w:pPr>
      <w:r w:rsidRPr="004A6AE4">
        <w:t>1.  2-letter status (e.g., DC)</w:t>
      </w:r>
    </w:p>
    <w:p w:rsidR="00C01406" w:rsidRPr="004A6AE4" w:rsidRDefault="00C01406" w:rsidP="00C01406">
      <w:pPr>
        <w:pStyle w:val="NoSpacing"/>
        <w:ind w:left="720"/>
      </w:pPr>
      <w:r w:rsidRPr="004A6AE4">
        <w:t>2.  Drug marked for Consolidated Mailout Outpatient Pharmacy (CMOP)</w:t>
      </w:r>
    </w:p>
    <w:p w:rsidR="00C01406" w:rsidRPr="004A6AE4" w:rsidRDefault="00C01406" w:rsidP="00C01406">
      <w:pPr>
        <w:pStyle w:val="NoSpacing"/>
        <w:ind w:left="720"/>
      </w:pPr>
      <w:r w:rsidRPr="004A6AE4">
        <w:t>3.  Bad Address Indicator</w:t>
      </w:r>
    </w:p>
    <w:p w:rsidR="00C01406" w:rsidRPr="004A6AE4" w:rsidRDefault="00C01406" w:rsidP="00C01406">
      <w:pPr>
        <w:pStyle w:val="NoSpacing"/>
      </w:pPr>
    </w:p>
    <w:p w:rsidR="00C01406" w:rsidRPr="00B10E0E" w:rsidRDefault="00C01406" w:rsidP="00C01406">
      <w:pPr>
        <w:rPr>
          <w:rFonts w:ascii="Lucida Sans" w:hAnsi="Lucida Sans"/>
        </w:rPr>
      </w:pPr>
      <w:r w:rsidRPr="004A6AE4">
        <w:t xml:space="preserve">When a prescription with all three features is displayed the DAY SUP column value is being truncated as illustrated below where </w:t>
      </w:r>
      <w:r w:rsidRPr="00C01406">
        <w:t>the Day Supply value is actually 90 and it displays as 9.</w:t>
      </w:r>
    </w:p>
    <w:p w:rsidR="00C01406" w:rsidRDefault="00583040" w:rsidP="00C01406">
      <w:r>
        <w:rPr>
          <w:noProof/>
        </w:rPr>
        <mc:AlternateContent>
          <mc:Choice Requires="wps">
            <w:drawing>
              <wp:anchor distT="0" distB="0" distL="114300" distR="114300" simplePos="0" relativeHeight="251676160" behindDoc="0" locked="0" layoutInCell="1" allowOverlap="1">
                <wp:simplePos x="0" y="0"/>
                <wp:positionH relativeFrom="column">
                  <wp:posOffset>-18415</wp:posOffset>
                </wp:positionH>
                <wp:positionV relativeFrom="paragraph">
                  <wp:posOffset>146050</wp:posOffset>
                </wp:positionV>
                <wp:extent cx="6027420" cy="822960"/>
                <wp:effectExtent l="0" t="0" r="0" b="0"/>
                <wp:wrapNone/>
                <wp:docPr id="232" name="Rectangle 2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27420" cy="822960"/>
                        </a:xfrm>
                        <a:prstGeom prst="rect">
                          <a:avLst/>
                        </a:prstGeom>
                        <a:solidFill>
                          <a:srgbClr val="EEECE1"/>
                        </a:solidFill>
                        <a:ln w="25400" cap="flat" cmpd="sng" algn="ctr">
                          <a:solidFill>
                            <a:sysClr val="windowText" lastClr="000000"/>
                          </a:solidFill>
                          <a:prstDash val="solid"/>
                        </a:ln>
                        <a:effectLst/>
                      </wps:spPr>
                      <wps:txbx>
                        <w:txbxContent>
                          <w:p w:rsidR="00251627" w:rsidRPr="00AE2011" w:rsidRDefault="00251627" w:rsidP="00C01406">
                            <w:pPr>
                              <w:pStyle w:val="NoSpacing"/>
                              <w:rPr>
                                <w:rFonts w:ascii="Courier New" w:hAnsi="Courier New" w:cs="Courier New"/>
                                <w:sz w:val="18"/>
                                <w:szCs w:val="18"/>
                              </w:rPr>
                            </w:pPr>
                            <w:r w:rsidRPr="00AE2011">
                              <w:rPr>
                                <w:rFonts w:ascii="Courier New" w:hAnsi="Courier New" w:cs="Courier New"/>
                                <w:sz w:val="18"/>
                                <w:szCs w:val="18"/>
                              </w:rPr>
                              <w:t xml:space="preserve">                                                             ISSUE  LAST   REF </w:t>
                            </w:r>
                            <w:r w:rsidRPr="004A6AE4">
                              <w:rPr>
                                <w:rFonts w:ascii="Courier New" w:hAnsi="Courier New" w:cs="Courier New"/>
                                <w:sz w:val="18"/>
                                <w:szCs w:val="18"/>
                              </w:rPr>
                              <w:t>DAY</w:t>
                            </w:r>
                          </w:p>
                          <w:p w:rsidR="00251627" w:rsidRPr="00AE2011" w:rsidRDefault="00251627" w:rsidP="00C01406">
                            <w:pPr>
                              <w:pStyle w:val="NoSpacing"/>
                              <w:rPr>
                                <w:rFonts w:ascii="Courier New" w:hAnsi="Courier New" w:cs="Courier New"/>
                                <w:sz w:val="18"/>
                                <w:szCs w:val="18"/>
                              </w:rPr>
                            </w:pPr>
                            <w:r w:rsidRPr="00AE2011">
                              <w:rPr>
                                <w:rFonts w:ascii="Courier New" w:hAnsi="Courier New" w:cs="Courier New"/>
                                <w:sz w:val="18"/>
                                <w:szCs w:val="18"/>
                              </w:rPr>
                              <w:t xml:space="preserve"> #  RX #         DRUG                              QTY ST     DATE  FILL   REM </w:t>
                            </w:r>
                            <w:r w:rsidRPr="004A6AE4">
                              <w:rPr>
                                <w:rFonts w:ascii="Courier New" w:hAnsi="Courier New" w:cs="Courier New"/>
                                <w:sz w:val="18"/>
                                <w:szCs w:val="18"/>
                              </w:rPr>
                              <w:t>SUP</w:t>
                            </w:r>
                          </w:p>
                          <w:p w:rsidR="00251627" w:rsidRPr="00AE2011" w:rsidRDefault="00251627" w:rsidP="00C01406">
                            <w:pPr>
                              <w:pStyle w:val="NoSpacing"/>
                              <w:rPr>
                                <w:rFonts w:ascii="Courier New" w:hAnsi="Courier New" w:cs="Courier New"/>
                                <w:sz w:val="18"/>
                                <w:szCs w:val="18"/>
                              </w:rPr>
                            </w:pPr>
                            <w:r w:rsidRPr="00AE2011">
                              <w:rPr>
                                <w:rFonts w:ascii="Courier New" w:hAnsi="Courier New" w:cs="Courier New"/>
                                <w:sz w:val="18"/>
                                <w:szCs w:val="18"/>
                              </w:rPr>
                              <w:t xml:space="preserve"> --------------------------------DISCONTINUED--------------------------------</w:t>
                            </w:r>
                          </w:p>
                          <w:p w:rsidR="00251627" w:rsidRDefault="00251627" w:rsidP="00C01406">
                            <w:pPr>
                              <w:pStyle w:val="NoSpacing"/>
                              <w:rPr>
                                <w:rFonts w:ascii="Arial" w:hAnsi="Arial" w:cs="Arial"/>
                                <w:b/>
                                <w:color w:val="FF0000"/>
                              </w:rPr>
                            </w:pPr>
                            <w:r w:rsidRPr="00AE2011">
                              <w:rPr>
                                <w:rFonts w:ascii="Courier New" w:hAnsi="Courier New" w:cs="Courier New"/>
                                <w:sz w:val="18"/>
                                <w:szCs w:val="18"/>
                              </w:rPr>
                              <w:t xml:space="preserve"> 1 100005604$    TOBRAMYCIN 80MG/2ML INJ  100 DC&gt;B01-21 01-21   0  </w:t>
                            </w:r>
                            <w:r w:rsidRPr="004A6AE4">
                              <w:rPr>
                                <w:rFonts w:ascii="Courier New" w:hAnsi="Courier New" w:cs="Courier New"/>
                                <w:sz w:val="18"/>
                                <w:szCs w:val="18"/>
                              </w:rPr>
                              <w:t>9</w:t>
                            </w:r>
                            <w:r w:rsidRPr="004A6AE4">
                              <w:rPr>
                                <w:rFonts w:ascii="Courier New" w:hAnsi="Courier New" w:cs="Courier New"/>
                                <w:b/>
                                <w:color w:val="FF0000"/>
                                <w:sz w:val="18"/>
                                <w:szCs w:val="18"/>
                              </w:rPr>
                              <w:t>&lt;&lt;</w:t>
                            </w:r>
                            <w:r w:rsidRPr="00CF6513">
                              <w:rPr>
                                <w:rFonts w:ascii="Arial" w:hAnsi="Arial" w:cs="Arial"/>
                                <w:b/>
                                <w:color w:val="FF0000"/>
                                <w:sz w:val="18"/>
                                <w:szCs w:val="18"/>
                              </w:rPr>
                              <w:t>Truncated</w:t>
                            </w:r>
                          </w:p>
                          <w:p w:rsidR="00251627" w:rsidRPr="003268DB" w:rsidRDefault="00251627" w:rsidP="00C01406">
                            <w:pPr>
                              <w:pStyle w:val="NoSpacing"/>
                              <w:rPr>
                                <w:rFonts w:ascii="r_ansi" w:hAnsi="r_ansi"/>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232" o:spid="_x0000_s1050" style="position:absolute;margin-left:-1.45pt;margin-top:11.5pt;width:474.6pt;height:64.8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" fillcolor="#eeece1" strokecolor="windowText" strokeweight="2pt">
                <v:path arrowok="t"/>
                <v:textbox>
                  <w:txbxContent>
                    <w:p w:rsidR="00251627" w:rsidRPr="00AE2011" w:rsidRDefault="00251627" w:rsidP="00C01406">
                      <w:pPr>
                        <w:pStyle w:val="NoSpacing"/>
                        <w:rPr>
                          <w:rFonts w:ascii="Courier New" w:hAnsi="Courier New" w:cs="Courier New"/>
                          <w:sz w:val="18"/>
                          <w:szCs w:val="18"/>
                        </w:rPr>
                      </w:pPr>
                      <w:r w:rsidRPr="00AE2011">
                        <w:rPr>
                          <w:rFonts w:ascii="Courier New" w:hAnsi="Courier New" w:cs="Courier New"/>
                          <w:sz w:val="18"/>
                          <w:szCs w:val="18"/>
                        </w:rPr>
                        <w:t xml:space="preserve">                                                             ISSUE  LAST   REF </w:t>
                      </w:r>
                      <w:r w:rsidRPr="004A6AE4">
                        <w:rPr>
                          <w:rFonts w:ascii="Courier New" w:hAnsi="Courier New" w:cs="Courier New"/>
                          <w:sz w:val="18"/>
                          <w:szCs w:val="18"/>
                        </w:rPr>
                        <w:t>DAY</w:t>
                      </w:r>
                    </w:p>
                    <w:p w:rsidR="00251627" w:rsidRPr="00AE2011" w:rsidRDefault="00251627" w:rsidP="00C01406">
                      <w:pPr>
                        <w:pStyle w:val="NoSpacing"/>
                        <w:rPr>
                          <w:rFonts w:ascii="Courier New" w:hAnsi="Courier New" w:cs="Courier New"/>
                          <w:sz w:val="18"/>
                          <w:szCs w:val="18"/>
                        </w:rPr>
                      </w:pPr>
                      <w:r w:rsidRPr="00AE2011">
                        <w:rPr>
                          <w:rFonts w:ascii="Courier New" w:hAnsi="Courier New" w:cs="Courier New"/>
                          <w:sz w:val="18"/>
                          <w:szCs w:val="18"/>
                        </w:rPr>
                        <w:t xml:space="preserve"> #  RX #         DRUG                              QTY ST     DATE  FILL   REM </w:t>
                      </w:r>
                      <w:r w:rsidRPr="004A6AE4">
                        <w:rPr>
                          <w:rFonts w:ascii="Courier New" w:hAnsi="Courier New" w:cs="Courier New"/>
                          <w:sz w:val="18"/>
                          <w:szCs w:val="18"/>
                        </w:rPr>
                        <w:t>SUP</w:t>
                      </w:r>
                    </w:p>
                    <w:p w:rsidR="00251627" w:rsidRPr="00AE2011" w:rsidRDefault="00251627" w:rsidP="00C01406">
                      <w:pPr>
                        <w:pStyle w:val="NoSpacing"/>
                        <w:rPr>
                          <w:rFonts w:ascii="Courier New" w:hAnsi="Courier New" w:cs="Courier New"/>
                          <w:sz w:val="18"/>
                          <w:szCs w:val="18"/>
                        </w:rPr>
                      </w:pPr>
                      <w:r w:rsidRPr="00AE2011">
                        <w:rPr>
                          <w:rFonts w:ascii="Courier New" w:hAnsi="Courier New" w:cs="Courier New"/>
                          <w:sz w:val="18"/>
                          <w:szCs w:val="18"/>
                        </w:rPr>
                        <w:t xml:space="preserve"> --------------------------------DISCONTINUED--------------------------------</w:t>
                      </w:r>
                    </w:p>
                    <w:p w:rsidR="00251627" w:rsidRDefault="00251627" w:rsidP="00C01406">
                      <w:pPr>
                        <w:pStyle w:val="NoSpacing"/>
                        <w:rPr>
                          <w:rFonts w:ascii="Arial" w:hAnsi="Arial" w:cs="Arial"/>
                          <w:b/>
                          <w:color w:val="FF0000"/>
                        </w:rPr>
                      </w:pPr>
                      <w:r w:rsidRPr="00AE2011">
                        <w:rPr>
                          <w:rFonts w:ascii="Courier New" w:hAnsi="Courier New" w:cs="Courier New"/>
                          <w:sz w:val="18"/>
                          <w:szCs w:val="18"/>
                        </w:rPr>
                        <w:t xml:space="preserve"> 1 100005604$    TOBRAMYCIN 80MG/2ML INJ  100 DC&gt;B01-21 01-21   0  </w:t>
                      </w:r>
                      <w:r w:rsidRPr="004A6AE4">
                        <w:rPr>
                          <w:rFonts w:ascii="Courier New" w:hAnsi="Courier New" w:cs="Courier New"/>
                          <w:sz w:val="18"/>
                          <w:szCs w:val="18"/>
                        </w:rPr>
                        <w:t>9</w:t>
                      </w:r>
                      <w:r w:rsidRPr="004A6AE4">
                        <w:rPr>
                          <w:rFonts w:ascii="Courier New" w:hAnsi="Courier New" w:cs="Courier New"/>
                          <w:b/>
                          <w:color w:val="FF0000"/>
                          <w:sz w:val="18"/>
                          <w:szCs w:val="18"/>
                        </w:rPr>
                        <w:t>&lt;&lt;</w:t>
                      </w:r>
                      <w:r w:rsidRPr="00CF6513">
                        <w:rPr>
                          <w:rFonts w:ascii="Arial" w:hAnsi="Arial" w:cs="Arial"/>
                          <w:b/>
                          <w:color w:val="FF0000"/>
                          <w:sz w:val="18"/>
                          <w:szCs w:val="18"/>
                        </w:rPr>
                        <w:t>Truncated</w:t>
                      </w:r>
                    </w:p>
                    <w:p w:rsidR="00251627" w:rsidRPr="003268DB" w:rsidRDefault="00251627" w:rsidP="00C01406">
                      <w:pPr>
                        <w:pStyle w:val="NoSpacing"/>
                        <w:rPr>
                          <w:rFonts w:ascii="r_ansi" w:hAnsi="r_ansi"/>
                        </w:rPr>
                      </w:pPr>
                    </w:p>
                  </w:txbxContent>
                </v:textbox>
              </v:rect>
            </w:pict>
          </mc:Fallback>
        </mc:AlternateContent>
      </w:r>
    </w:p>
    <w:p w:rsidR="00C01406" w:rsidRPr="00C80715" w:rsidRDefault="00C01406" w:rsidP="00C01406"/>
    <w:p w:rsidR="00C01406" w:rsidRPr="00C80715" w:rsidRDefault="00C01406" w:rsidP="00C01406"/>
    <w:p w:rsidR="00C01406" w:rsidRPr="00C80715" w:rsidRDefault="00C01406" w:rsidP="00C01406"/>
    <w:p w:rsidR="00C01406" w:rsidRDefault="00C01406" w:rsidP="00C01406"/>
    <w:p w:rsidR="00C01406" w:rsidRDefault="00C01406" w:rsidP="00C01406"/>
    <w:p w:rsidR="00C01406" w:rsidRDefault="00C01406" w:rsidP="00C01406"/>
    <w:p w:rsidR="00C01406" w:rsidRPr="004A6AE4" w:rsidRDefault="00C01406" w:rsidP="00C01406">
      <w:pPr>
        <w:pStyle w:val="JOComputerScreen"/>
        <w:rPr>
          <w:lang w:val="pt-BR"/>
        </w:rPr>
      </w:pPr>
    </w:p>
    <w:p w:rsidR="00C01406" w:rsidRPr="004A6AE4" w:rsidRDefault="00C01406" w:rsidP="00C01406">
      <w:pPr>
        <w:pStyle w:val="JOComputerScreen"/>
        <w:rPr>
          <w:lang w:val="pt-BR"/>
        </w:rPr>
      </w:pPr>
      <w:r w:rsidRPr="004A6AE4">
        <w:rPr>
          <w:lang w:val="pt-BR"/>
        </w:rPr>
        <w:t>To resolve this issue, the BAD ADDRESS INDICATOR is now displayed on a separate line.</w:t>
      </w:r>
    </w:p>
    <w:p w:rsidR="00C01406" w:rsidRDefault="00C01406" w:rsidP="00C01406">
      <w:pPr>
        <w:pStyle w:val="JOComputerScreen"/>
        <w:rPr>
          <w:highlight w:val="yellow"/>
          <w:lang w:val="pt-BR"/>
        </w:rPr>
      </w:pPr>
    </w:p>
    <w:p w:rsidR="00C01406" w:rsidRPr="004A6AE4" w:rsidRDefault="00C01406" w:rsidP="00C01406">
      <w:pPr>
        <w:pStyle w:val="JOComputerScreen"/>
        <w:rPr>
          <w:lang w:val="pt-BR"/>
        </w:rPr>
      </w:pPr>
      <w:r w:rsidRPr="004A6AE4">
        <w:rPr>
          <w:lang w:val="pt-BR"/>
        </w:rPr>
        <w:t xml:space="preserve">Medication Profile            Sep 22, 2015@09:16:37        Page:    1 of   2 </w:t>
      </w:r>
    </w:p>
    <w:p w:rsidR="00C01406" w:rsidRPr="004A6AE4" w:rsidRDefault="00C01406" w:rsidP="00C01406">
      <w:pPr>
        <w:pStyle w:val="JOComputerScreen"/>
        <w:rPr>
          <w:lang w:val="pt-BR"/>
        </w:rPr>
      </w:pPr>
      <w:r w:rsidRPr="004A6AE4">
        <w:rPr>
          <w:lang w:val="pt-BR"/>
        </w:rPr>
        <w:t xml:space="preserve">OUTPATIENT,DELBERT                             &lt;NO ALLERGY ASSESSMENT&gt; </w:t>
      </w:r>
    </w:p>
    <w:p w:rsidR="00C01406" w:rsidRPr="004A6AE4" w:rsidRDefault="00C01406" w:rsidP="00C01406">
      <w:pPr>
        <w:pStyle w:val="JOComputerScreen"/>
        <w:rPr>
          <w:lang w:val="pt-BR"/>
        </w:rPr>
      </w:pPr>
      <w:r w:rsidRPr="004A6AE4">
        <w:rPr>
          <w:lang w:val="pt-BR"/>
        </w:rPr>
        <w:t xml:space="preserve">  PID: 666-06-1944                                 Ht(cm): _______ (______)   </w:t>
      </w:r>
    </w:p>
    <w:p w:rsidR="00C01406" w:rsidRPr="004A6AE4" w:rsidRDefault="00C01406" w:rsidP="00C01406">
      <w:pPr>
        <w:pStyle w:val="JOComputerScreen"/>
        <w:rPr>
          <w:lang w:val="pt-BR"/>
        </w:rPr>
      </w:pPr>
      <w:r w:rsidRPr="004A6AE4">
        <w:rPr>
          <w:lang w:val="pt-BR"/>
        </w:rPr>
        <w:t xml:space="preserve">  DOB: JUN 15,1944 (71)                            Wt(kg): _______ (______)   </w:t>
      </w:r>
    </w:p>
    <w:p w:rsidR="00C01406" w:rsidRPr="004A6AE4" w:rsidRDefault="00C01406" w:rsidP="00C01406">
      <w:pPr>
        <w:pStyle w:val="JOComputerScreen"/>
        <w:rPr>
          <w:lang w:val="pt-BR"/>
        </w:rPr>
      </w:pPr>
      <w:r w:rsidRPr="004A6AE4">
        <w:rPr>
          <w:lang w:val="pt-BR"/>
        </w:rPr>
        <w:t xml:space="preserve">  SEX: MALE                            </w:t>
      </w:r>
    </w:p>
    <w:p w:rsidR="00C01406" w:rsidRPr="004A6AE4" w:rsidRDefault="00C01406" w:rsidP="00C01406">
      <w:pPr>
        <w:pStyle w:val="JOComputerScreen"/>
        <w:rPr>
          <w:lang w:val="pt-BR"/>
        </w:rPr>
      </w:pPr>
      <w:r w:rsidRPr="004A6AE4">
        <w:rPr>
          <w:lang w:val="pt-BR"/>
        </w:rPr>
        <w:t xml:space="preserve"> CrCL: &lt;Not Found&gt;</w:t>
      </w:r>
      <w:r w:rsidR="001D30DE">
        <w:rPr>
          <w:lang w:val="pt-BR"/>
        </w:rPr>
        <w:t xml:space="preserve"> </w:t>
      </w:r>
      <w:r w:rsidR="001D30DE" w:rsidRPr="00CD5A11">
        <w:rPr>
          <w:rFonts w:cs="Courier New"/>
          <w:szCs w:val="16"/>
        </w:rPr>
        <w:t>(CREAT: Not Found)</w:t>
      </w:r>
      <w:r w:rsidR="001D30DE">
        <w:rPr>
          <w:rFonts w:cs="Courier New"/>
          <w:szCs w:val="16"/>
        </w:rPr>
        <w:t xml:space="preserve">            </w:t>
      </w:r>
      <w:r w:rsidRPr="004A6AE4">
        <w:rPr>
          <w:lang w:val="pt-BR"/>
        </w:rPr>
        <w:t xml:space="preserve">BSA (m2): _______ </w:t>
      </w:r>
    </w:p>
    <w:p w:rsidR="00C01406" w:rsidRPr="004A6AE4" w:rsidRDefault="00C01406" w:rsidP="00C01406">
      <w:pPr>
        <w:pStyle w:val="JOComputerScreen"/>
        <w:rPr>
          <w:lang w:val="pt-BR"/>
        </w:rPr>
      </w:pPr>
      <w:r w:rsidRPr="004A6AE4">
        <w:rPr>
          <w:lang w:val="pt-BR"/>
        </w:rPr>
        <w:t xml:space="preserve">                                                          ISSUE  LAST REF DAY</w:t>
      </w:r>
    </w:p>
    <w:p w:rsidR="00C01406" w:rsidRPr="004A6AE4" w:rsidRDefault="00C01406" w:rsidP="00C01406">
      <w:pPr>
        <w:pStyle w:val="JOComputerScreen"/>
        <w:rPr>
          <w:lang w:val="pt-BR"/>
        </w:rPr>
      </w:pPr>
      <w:r w:rsidRPr="004A6AE4">
        <w:rPr>
          <w:lang w:val="pt-BR"/>
        </w:rPr>
        <w:t>#  RX #         DRUG                               QTY ST  DATE  FILL REM SUP</w:t>
      </w:r>
    </w:p>
    <w:p w:rsidR="00C01406" w:rsidRPr="004A6AE4" w:rsidRDefault="00C01406" w:rsidP="00C01406">
      <w:pPr>
        <w:pStyle w:val="JOComputerScreen"/>
        <w:rPr>
          <w:lang w:val="pt-BR"/>
        </w:rPr>
      </w:pPr>
      <w:r w:rsidRPr="004A6AE4">
        <w:rPr>
          <w:lang w:val="pt-BR"/>
        </w:rPr>
        <w:t xml:space="preserve">                                                                             </w:t>
      </w:r>
    </w:p>
    <w:p w:rsidR="00C01406" w:rsidRPr="004A6AE4" w:rsidRDefault="00C01406" w:rsidP="00C01406">
      <w:pPr>
        <w:pStyle w:val="JOComputerScreen"/>
        <w:rPr>
          <w:lang w:val="pt-BR"/>
        </w:rPr>
      </w:pPr>
      <w:r w:rsidRPr="004A6AE4">
        <w:rPr>
          <w:lang w:val="pt-BR"/>
        </w:rPr>
        <w:t>-------------------------------------ACTIVE-------------------------------------</w:t>
      </w:r>
    </w:p>
    <w:p w:rsidR="00C01406" w:rsidRPr="004A6AE4" w:rsidRDefault="00C01406" w:rsidP="00C01406">
      <w:pPr>
        <w:pStyle w:val="JOComputerScreen"/>
        <w:rPr>
          <w:lang w:val="pt-BR"/>
        </w:rPr>
      </w:pPr>
      <w:r w:rsidRPr="004A6AE4">
        <w:rPr>
          <w:lang w:val="pt-BR"/>
        </w:rPr>
        <w:t>1 301278A       ALBUTEROL INHALER                  66 A  09-02 09-02   1  40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2 301276        INSULIN NPH U-100 INJ (PORK)       59 S  08-28 12-14   3  59</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3 301282$       LOMUSTINE 10MG CAP                 30 A  09-09 09-09   5  60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4 100003059A    PARALDEHYDE ORAL LIQUID (OZ)        1 A  08-28 09-09   0  90</w:t>
      </w:r>
    </w:p>
    <w:p w:rsidR="00C01406" w:rsidRPr="004A6AE4" w:rsidRDefault="00C01406" w:rsidP="00C01406">
      <w:pPr>
        <w:pStyle w:val="JOComputerScreen"/>
        <w:rPr>
          <w:lang w:val="pt-BR"/>
        </w:rPr>
      </w:pPr>
      <w:r w:rsidRPr="004A6AE4">
        <w:rPr>
          <w:lang w:val="pt-BR"/>
        </w:rPr>
        <w:t xml:space="preserve">                                                       *** Bad Address *** </w:t>
      </w:r>
    </w:p>
    <w:p w:rsidR="00C01406" w:rsidRPr="004A6AE4" w:rsidRDefault="00C01406" w:rsidP="00C01406">
      <w:pPr>
        <w:pStyle w:val="JOComputerScreen"/>
        <w:rPr>
          <w:lang w:val="pt-BR"/>
        </w:rPr>
      </w:pPr>
      <w:r w:rsidRPr="004A6AE4">
        <w:rPr>
          <w:lang w:val="pt-BR"/>
        </w:rPr>
        <w:t>5 301277        PIMOZIDE 2MG                       91 A  08-28 08-28   3  91</w:t>
      </w:r>
    </w:p>
    <w:p w:rsidR="00C01406" w:rsidRPr="004A6AE4" w:rsidRDefault="00C01406" w:rsidP="00C01406">
      <w:pPr>
        <w:pStyle w:val="JOComputerScreen"/>
        <w:rPr>
          <w:lang w:val="pt-BR"/>
        </w:rPr>
      </w:pPr>
      <w:r w:rsidRPr="004A6AE4">
        <w:rPr>
          <w:lang w:val="pt-BR"/>
        </w:rPr>
        <w:t xml:space="preserve">Enter ?? for more actions                                             </w:t>
      </w:r>
    </w:p>
    <w:p w:rsidR="00C01406" w:rsidRPr="004A6AE4" w:rsidRDefault="00C01406" w:rsidP="00C01406">
      <w:pPr>
        <w:pStyle w:val="JOComputerScreen"/>
        <w:rPr>
          <w:lang w:val="pt-BR"/>
        </w:rPr>
      </w:pPr>
      <w:r w:rsidRPr="004A6AE4">
        <w:rPr>
          <w:lang w:val="pt-BR"/>
        </w:rPr>
        <w:t>PU  Patient Record Update               NO  New Order</w:t>
      </w:r>
    </w:p>
    <w:p w:rsidR="00C01406" w:rsidRPr="004A6AE4" w:rsidRDefault="00C01406" w:rsidP="00C01406">
      <w:pPr>
        <w:pStyle w:val="JOComputerScreen"/>
        <w:rPr>
          <w:lang w:val="pt-BR"/>
        </w:rPr>
      </w:pPr>
      <w:r w:rsidRPr="004A6AE4">
        <w:rPr>
          <w:lang w:val="pt-BR"/>
        </w:rPr>
        <w:t>PI  Patient Information                 SO  Select Order</w:t>
      </w:r>
    </w:p>
    <w:p w:rsidR="00C01406" w:rsidRDefault="00C01406" w:rsidP="00C01406">
      <w:pPr>
        <w:pStyle w:val="JOComputerScreen"/>
        <w:rPr>
          <w:lang w:val="pt-BR"/>
        </w:rPr>
      </w:pPr>
      <w:r w:rsidRPr="004A6AE4">
        <w:rPr>
          <w:lang w:val="pt-BR"/>
        </w:rPr>
        <w:t>Select Action: Next Screen//</w:t>
      </w:r>
    </w:p>
    <w:p w:rsidR="00C01406" w:rsidRDefault="00C01406" w:rsidP="009A678F">
      <w:pPr>
        <w:pStyle w:val="ExampleHeading"/>
      </w:pPr>
    </w:p>
    <w:p w:rsidR="006D16E8" w:rsidRPr="00EE678B" w:rsidRDefault="006D16E8" w:rsidP="009A678F">
      <w:pPr>
        <w:pStyle w:val="ExampleHeading"/>
      </w:pPr>
      <w:r w:rsidRPr="00EE678B">
        <w:t xml:space="preserve">Example </w:t>
      </w:r>
      <w:r w:rsidR="00B95398">
        <w:t>6</w:t>
      </w:r>
      <w:r w:rsidRPr="00EE678B">
        <w:t>: Group By Status action</w:t>
      </w:r>
    </w:p>
    <w:p w:rsidR="006D16E8" w:rsidRPr="00EE678B" w:rsidRDefault="006D16E8" w:rsidP="006D16E8">
      <w:pPr>
        <w:rPr>
          <w:color w:val="000000"/>
          <w:szCs w:val="20"/>
        </w:rPr>
      </w:pPr>
      <w:r w:rsidRPr="00EE678B">
        <w:rPr>
          <w:color w:val="000000"/>
          <w:szCs w:val="20"/>
        </w:rPr>
        <w:t>Enter GS at the “Select” prompt to group/ungroup list by Rx status.</w:t>
      </w:r>
    </w:p>
    <w:p w:rsidR="006D16E8" w:rsidRPr="00EE678B" w:rsidRDefault="006D16E8" w:rsidP="006D16E8">
      <w:pPr>
        <w:rPr>
          <w:color w:val="000000"/>
          <w:szCs w:val="20"/>
        </w:rPr>
      </w:pPr>
    </w:p>
    <w:p w:rsidR="006D16E8" w:rsidRPr="00EE678B" w:rsidRDefault="006D16E8" w:rsidP="00CB318F">
      <w:pPr>
        <w:pStyle w:val="ScreenCapture"/>
        <w:keepNext/>
      </w:pPr>
      <w:r w:rsidRPr="00EE678B">
        <w:t xml:space="preserve">Patient Medication Profile    Jun 04, 2007@19:22:16          Page:    1 of    1 </w:t>
      </w:r>
    </w:p>
    <w:p w:rsidR="006D16E8" w:rsidRPr="00EE678B" w:rsidRDefault="006D16E8" w:rsidP="00CB318F">
      <w:pPr>
        <w:pStyle w:val="ScreenCapture"/>
        <w:keepNext/>
      </w:pPr>
      <w:r w:rsidRPr="00EE678B">
        <w:t xml:space="preserve">OPPATIENT,ONE                                                      &lt;A&gt; </w:t>
      </w:r>
    </w:p>
    <w:p w:rsidR="006D16E8" w:rsidRPr="00EE678B" w:rsidRDefault="006D16E8" w:rsidP="003D2407">
      <w:pPr>
        <w:pStyle w:val="ScreenCapture"/>
      </w:pPr>
      <w:r w:rsidRPr="00EE678B">
        <w:t xml:space="preserve">  PID: 000-12-5678                              HEIGHT(cm): 175.26 (11/21/2006)</w:t>
      </w:r>
    </w:p>
    <w:p w:rsidR="006D16E8" w:rsidRPr="00EE678B" w:rsidRDefault="006D16E8" w:rsidP="003D2407">
      <w:pPr>
        <w:pStyle w:val="ScreenCapture"/>
      </w:pPr>
      <w:r w:rsidRPr="00EE678B">
        <w:t xml:space="preserve">  DOB: NOV 28,1900 (111)                        WEIGHT(kg): 108.18 (08/09/2007)</w:t>
      </w:r>
    </w:p>
    <w:p w:rsidR="006D16E8" w:rsidRPr="00EE678B" w:rsidRDefault="006D16E8" w:rsidP="003D2407">
      <w:pPr>
        <w:pStyle w:val="ScreenCapture"/>
      </w:pPr>
      <w:r w:rsidRPr="00EE678B">
        <w:t xml:space="preserve">  SEX: MALE                             EXP/CANCEL CUTOFF: 120 DAY</w:t>
      </w:r>
    </w:p>
    <w:p w:rsidR="006D16E8" w:rsidRPr="00EE678B" w:rsidRDefault="006D16E8" w:rsidP="003D2407">
      <w:pPr>
        <w:pStyle w:val="ScreenCapture"/>
      </w:pPr>
      <w:r w:rsidRPr="00EE678B">
        <w:t xml:space="preserve"> CrCL: &lt;Not Found&gt;</w:t>
      </w:r>
      <w:r w:rsidR="001D30DE">
        <w:rPr>
          <w:lang w:val="en-US"/>
        </w:rPr>
        <w:t xml:space="preserve"> </w:t>
      </w:r>
      <w:r w:rsidR="001D30DE" w:rsidRPr="00CD5A11">
        <w:rPr>
          <w:rFonts w:cs="Courier New"/>
        </w:rPr>
        <w:t>(CREAT: Not Found)</w:t>
      </w:r>
      <w:r w:rsidR="001D30DE">
        <w:rPr>
          <w:rFonts w:cs="Courier New"/>
          <w:lang w:val="en-US"/>
        </w:rPr>
        <w:t xml:space="preserve">            </w:t>
      </w:r>
      <w:r w:rsidRPr="00EE678B">
        <w:t>BSA (m2): 2.23</w:t>
      </w:r>
    </w:p>
    <w:p w:rsidR="006D16E8" w:rsidRPr="00EE678B" w:rsidRDefault="006D16E8" w:rsidP="003D2407">
      <w:pPr>
        <w:pStyle w:val="ScreenCapture"/>
      </w:pPr>
    </w:p>
    <w:p w:rsidR="006D16E8" w:rsidRPr="00EE678B" w:rsidRDefault="006D16E8" w:rsidP="006D16E8">
      <w:pPr>
        <w:pStyle w:val="JOComputerBlack"/>
      </w:pPr>
      <w:r w:rsidRPr="00EE678B">
        <w:t>ISSUE    LAST     REF  DAY</w:t>
      </w:r>
    </w:p>
    <w:p w:rsidR="006D16E8" w:rsidRPr="00EE678B" w:rsidRDefault="006D16E8" w:rsidP="006D16E8">
      <w:pPr>
        <w:pStyle w:val="JOComputerBlack"/>
      </w:pPr>
      <w:r w:rsidRPr="00EE678B">
        <w:t xml:space="preserve">  # Rx#           DRUG [^]                         QTY ST  DATE     FILL     REM  SUP </w:t>
      </w:r>
    </w:p>
    <w:p w:rsidR="006D16E8" w:rsidRPr="00EE678B" w:rsidRDefault="006D16E8" w:rsidP="006D16E8">
      <w:pPr>
        <w:pStyle w:val="JOComputerBlack"/>
      </w:pPr>
      <w:r w:rsidRPr="00EE678B">
        <w:t>ACTIVE (6 orders)</w:t>
      </w:r>
    </w:p>
    <w:p w:rsidR="006D16E8" w:rsidRPr="00EE678B" w:rsidRDefault="006D16E8" w:rsidP="003D2407">
      <w:pPr>
        <w:pStyle w:val="ScreenCapture"/>
      </w:pPr>
      <w:r w:rsidRPr="00EE678B">
        <w:t xml:space="preserve">  1 100004112     ALBUTEROL INHALER                  1 A   04-21-07 04-21-07  11    7</w:t>
      </w:r>
    </w:p>
    <w:p w:rsidR="006D16E8" w:rsidRPr="00EE678B" w:rsidRDefault="006D16E8" w:rsidP="003D2407">
      <w:pPr>
        <w:pStyle w:val="ScreenCapture"/>
      </w:pPr>
      <w:r w:rsidRPr="00EE678B">
        <w:t xml:space="preserve">  2 100004113     AMITRIPTYLINE 10MG TAB            60 A   04-21-07 04-21-07  11   30</w:t>
      </w:r>
    </w:p>
    <w:p w:rsidR="006D16E8" w:rsidRPr="00EE678B" w:rsidRDefault="006D16E8" w:rsidP="003D2407">
      <w:pPr>
        <w:pStyle w:val="ScreenCapture"/>
      </w:pPr>
      <w:r w:rsidRPr="00EE678B">
        <w:t xml:space="preserve">  3 100004022$e   DIGOXIN 0.05MG/ML ELIX (60CC)     30 A   02-01-07 02-20-07  10   90</w:t>
      </w:r>
    </w:p>
    <w:p w:rsidR="006D16E8" w:rsidRPr="00EE678B" w:rsidRDefault="006D16E8" w:rsidP="003D2407">
      <w:pPr>
        <w:pStyle w:val="ScreenCapture"/>
      </w:pPr>
      <w:r w:rsidRPr="00EE678B">
        <w:t xml:space="preserve">  4 100004083     METAPROTERENOL 5% SOLUTION 10ML   15 A&gt;  06-02-07 06-23-07  11   15</w:t>
      </w:r>
    </w:p>
    <w:p w:rsidR="006D16E8" w:rsidRPr="00EE678B" w:rsidRDefault="006D16E8" w:rsidP="003D2407">
      <w:pPr>
        <w:pStyle w:val="ScreenCapture"/>
      </w:pPr>
      <w:r w:rsidRPr="00EE678B">
        <w:t xml:space="preserve">  5 100004079     NICOTINE 10MG/ML SOLN NASAL SPRAY  1 A&gt;  06-02-07 06-23-07  11   15</w:t>
      </w:r>
    </w:p>
    <w:p w:rsidR="006D16E8" w:rsidRPr="00EE678B" w:rsidRDefault="006D16E8" w:rsidP="003D2407">
      <w:pPr>
        <w:pStyle w:val="ScreenCapture"/>
      </w:pPr>
      <w:r w:rsidRPr="00EE678B">
        <w:t xml:space="preserve">  6 100003298A    SODIUM CHLORIDE 0.9% NASAL SOLN(O  1 A   05-10-07 05-10-07  11   30</w:t>
      </w:r>
    </w:p>
    <w:p w:rsidR="006D16E8" w:rsidRPr="00EE678B" w:rsidRDefault="006D16E8" w:rsidP="006D16E8">
      <w:pPr>
        <w:pStyle w:val="JOComputerBlack"/>
      </w:pPr>
      <w:r w:rsidRPr="00EE678B">
        <w:t>DISCONTINUED (4 orders)</w:t>
      </w:r>
    </w:p>
    <w:p w:rsidR="006D16E8" w:rsidRPr="00EE678B" w:rsidRDefault="006D16E8" w:rsidP="003D2407">
      <w:pPr>
        <w:pStyle w:val="ScreenCapture"/>
      </w:pPr>
      <w:r w:rsidRPr="00EE678B">
        <w:t xml:space="preserve">  7 300483e       ALPRAZOLAM 0.25MG TABS            30 DC  06-14-07 06-14-07  11   30</w:t>
      </w:r>
    </w:p>
    <w:p w:rsidR="006D16E8" w:rsidRPr="00EE678B" w:rsidRDefault="006D16E8" w:rsidP="003D2407">
      <w:pPr>
        <w:pStyle w:val="ScreenCapture"/>
      </w:pPr>
      <w:r w:rsidRPr="00EE678B">
        <w:t xml:space="preserve">  8 100004081     METAPROTERENOL 5% SOLUTION 10ML   15 DC  06-02-07 06-03-07  11   15</w:t>
      </w:r>
    </w:p>
    <w:p w:rsidR="006D16E8" w:rsidRPr="00EE678B" w:rsidRDefault="006D16E8" w:rsidP="003D2407">
      <w:pPr>
        <w:pStyle w:val="ScreenCapture"/>
      </w:pPr>
      <w:r w:rsidRPr="00EE678B">
        <w:t xml:space="preserve">  9 100004082     METAPROTERENOL 5% SOLUTION 10ML   10 DC  06-02-07 06-03-07  11   10</w:t>
      </w:r>
    </w:p>
    <w:p w:rsidR="006D16E8" w:rsidRPr="00EE678B" w:rsidRDefault="006D16E8" w:rsidP="003D2407">
      <w:pPr>
        <w:pStyle w:val="ScreenCapture"/>
      </w:pPr>
      <w:r w:rsidRPr="00EE678B">
        <w:t xml:space="preserve"> 10 100003298     SIMVASTATIN 20MG TAB               5 DC  05-28-05 04-27-07   3   30</w:t>
      </w:r>
    </w:p>
    <w:p w:rsidR="006D16E8" w:rsidRPr="00EE678B" w:rsidRDefault="006D16E8" w:rsidP="006D16E8">
      <w:pPr>
        <w:pStyle w:val="JOComputerBlack"/>
      </w:pPr>
      <w:r w:rsidRPr="00EE678B">
        <w:t>SUSPENDED (2 orders)</w:t>
      </w:r>
    </w:p>
    <w:p w:rsidR="006D16E8" w:rsidRPr="00EE678B" w:rsidRDefault="006D16E8" w:rsidP="003D2407">
      <w:pPr>
        <w:pStyle w:val="ScreenCapture"/>
      </w:pPr>
      <w:r w:rsidRPr="00EE678B">
        <w:t xml:space="preserve"> 11 100004155     DESIPRAMINE 25MG                  90 S   02-23-07 02-11-07  11   90</w:t>
      </w:r>
    </w:p>
    <w:p w:rsidR="006D16E8" w:rsidRPr="00EE678B" w:rsidRDefault="006D16E8" w:rsidP="003D2407">
      <w:pPr>
        <w:pStyle w:val="ScreenCapture"/>
      </w:pPr>
      <w:r w:rsidRPr="00EE678B">
        <w:t xml:space="preserve"> 12 100004070e    VALSARTAN 80MG TAB                 5 S   06-28-07 05-31-07  11   30</w:t>
      </w:r>
    </w:p>
    <w:p w:rsidR="006D16E8" w:rsidRPr="00EE678B" w:rsidRDefault="006D16E8" w:rsidP="006D16E8">
      <w:pPr>
        <w:pStyle w:val="JOComputerBlack"/>
      </w:pPr>
      <w:r w:rsidRPr="00EE678B">
        <w:t>EXPIRED (1 order)</w:t>
      </w:r>
    </w:p>
    <w:p w:rsidR="006D16E8" w:rsidRPr="00EE678B" w:rsidRDefault="006D16E8" w:rsidP="003D2407">
      <w:pPr>
        <w:pStyle w:val="ScreenCapture"/>
      </w:pPr>
      <w:r w:rsidRPr="00EE678B">
        <w:t xml:space="preserve"> 13 100004075e    CABERGOLINE 0.5MG TAB              7 E   05-18-05 05-18-05   6    7</w:t>
      </w:r>
    </w:p>
    <w:p w:rsidR="006D16E8" w:rsidRPr="00EE678B" w:rsidRDefault="006D16E8" w:rsidP="006D16E8">
      <w:pPr>
        <w:pStyle w:val="JOComputerBlack"/>
      </w:pPr>
      <w:r w:rsidRPr="00EE678B">
        <w:t>PENDING (2 order)</w:t>
      </w:r>
    </w:p>
    <w:p w:rsidR="006D16E8" w:rsidRPr="00EE678B" w:rsidRDefault="006D16E8" w:rsidP="003D2407">
      <w:pPr>
        <w:pStyle w:val="ScreenCapture"/>
      </w:pPr>
      <w:r w:rsidRPr="00EE678B">
        <w:t xml:space="preserve"> 14 ALBUTEROL INHALER                                  RF  06-03-07            2   30</w:t>
      </w:r>
    </w:p>
    <w:p w:rsidR="006D16E8" w:rsidRPr="00EE678B" w:rsidRDefault="006D16E8" w:rsidP="003D2407">
      <w:pPr>
        <w:pStyle w:val="ScreenCapture"/>
      </w:pPr>
      <w:r w:rsidRPr="00EE678B">
        <w:t xml:space="preserve"> 15 AMITRIPTYLINE 10MG TAB                             RN  06-02-07            3   10</w:t>
      </w:r>
    </w:p>
    <w:p w:rsidR="006D16E8" w:rsidRPr="00EE678B" w:rsidRDefault="006D16E8" w:rsidP="006D16E8">
      <w:pPr>
        <w:pStyle w:val="JOComputerBlack"/>
      </w:pPr>
      <w:r w:rsidRPr="00EE678B">
        <w:t>Non-VA MEDS (Not dispensed by VA) (1 order)</w:t>
      </w:r>
    </w:p>
    <w:p w:rsidR="006D16E8" w:rsidRPr="00EE678B" w:rsidRDefault="006D16E8" w:rsidP="003D2407">
      <w:pPr>
        <w:pStyle w:val="ScreenCapture"/>
      </w:pPr>
      <w:r w:rsidRPr="00EE678B">
        <w:t xml:space="preserve"> 16 TAMOXIFEN CITRATE 10MG TABS                   Date Documented: 06/04/07</w:t>
      </w:r>
    </w:p>
    <w:p w:rsidR="006D16E8" w:rsidRPr="00EE678B" w:rsidRDefault="006D16E8" w:rsidP="003D2407">
      <w:pPr>
        <w:pStyle w:val="ScreenCapture"/>
      </w:pPr>
    </w:p>
    <w:p w:rsidR="006D16E8" w:rsidRPr="00EE678B" w:rsidRDefault="006D16E8" w:rsidP="003D2407">
      <w:pPr>
        <w:pStyle w:val="ScreenCapture"/>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 xml:space="preserve">Select: Quit// </w:t>
      </w:r>
    </w:p>
    <w:p w:rsidR="006D16E8" w:rsidRPr="00EE678B" w:rsidRDefault="006D16E8" w:rsidP="006D16E8">
      <w:pPr>
        <w:jc w:val="center"/>
        <w:rPr>
          <w:rFonts w:eastAsia="MS Mincho"/>
          <w:szCs w:val="20"/>
        </w:rPr>
      </w:pPr>
    </w:p>
    <w:p w:rsidR="006D16E8" w:rsidRPr="00EE678B" w:rsidRDefault="006D16E8" w:rsidP="009A678F">
      <w:pPr>
        <w:pStyle w:val="ExampleHeading"/>
      </w:pPr>
      <w:r w:rsidRPr="00EE678B">
        <w:t xml:space="preserve">Example </w:t>
      </w:r>
      <w:r w:rsidR="00B95398">
        <w:t>7</w:t>
      </w:r>
      <w:r w:rsidRPr="00EE678B">
        <w:t>: Refill action</w:t>
      </w:r>
    </w:p>
    <w:p w:rsidR="006D16E8" w:rsidRPr="00EE678B" w:rsidRDefault="006D16E8" w:rsidP="006D16E8">
      <w:pPr>
        <w:keepNext/>
        <w:keepLines/>
        <w:rPr>
          <w:color w:val="000000"/>
          <w:szCs w:val="20"/>
        </w:rPr>
      </w:pPr>
      <w:r w:rsidRPr="00EE678B">
        <w:rPr>
          <w:color w:val="000000"/>
          <w:szCs w:val="20"/>
        </w:rPr>
        <w:t>Enter RF at the “Select” prompt to request a refill for one or more prescriptions as shown below. This action is also available after selecting a specific prescription.</w:t>
      </w:r>
    </w:p>
    <w:p w:rsidR="006D16E8" w:rsidRPr="00EE678B" w:rsidRDefault="006D16E8" w:rsidP="006D16E8">
      <w:pPr>
        <w:keepNext/>
        <w:keepLines/>
        <w:rPr>
          <w:color w:val="000000"/>
          <w:szCs w:val="24"/>
        </w:rPr>
      </w:pPr>
    </w:p>
    <w:p w:rsidR="006D16E8" w:rsidRPr="00EE678B" w:rsidRDefault="006D16E8" w:rsidP="006D16E8">
      <w:pPr>
        <w:pStyle w:val="JOComputerBlack"/>
      </w:pPr>
      <w:r w:rsidRPr="00EE678B">
        <w:t xml:space="preserve">          Enter ?? for more actions                                </w:t>
      </w:r>
    </w:p>
    <w:p w:rsidR="006D16E8" w:rsidRPr="00EE678B" w:rsidRDefault="006D16E8" w:rsidP="003D2407">
      <w:pPr>
        <w:pStyle w:val="ScreenCapture"/>
      </w:pPr>
      <w:r w:rsidRPr="00EE678B">
        <w:t>CV  Change View           PI  Patient Information   SIG Show/Hide SIG</w:t>
      </w:r>
    </w:p>
    <w:p w:rsidR="006D16E8" w:rsidRPr="00EE678B" w:rsidRDefault="006D16E8" w:rsidP="003D2407">
      <w:pPr>
        <w:pStyle w:val="ScreenCapture"/>
      </w:pPr>
      <w:r w:rsidRPr="00EE678B">
        <w:t>GS  Group by Status       RF  Refill</w:t>
      </w:r>
    </w:p>
    <w:p w:rsidR="006D16E8" w:rsidRPr="00EE678B" w:rsidRDefault="006D16E8" w:rsidP="003D2407">
      <w:pPr>
        <w:pStyle w:val="ScreenCapture"/>
      </w:pPr>
      <w:r w:rsidRPr="00EE678B">
        <w:t>Select: Quit// RF   Refill</w:t>
      </w:r>
    </w:p>
    <w:p w:rsidR="006D16E8" w:rsidRPr="00EE678B" w:rsidRDefault="006D16E8" w:rsidP="003D2407">
      <w:pPr>
        <w:pStyle w:val="ScreenCapture"/>
      </w:pPr>
      <w:r w:rsidRPr="00EE678B">
        <w:t xml:space="preserve">Barcode Refill? NO// </w:t>
      </w:r>
    </w:p>
    <w:p w:rsidR="006D16E8" w:rsidRPr="00EE678B" w:rsidRDefault="006D16E8" w:rsidP="003D2407">
      <w:pPr>
        <w:pStyle w:val="ScreenCapture"/>
      </w:pPr>
      <w:r w:rsidRPr="00EE678B">
        <w:t>Select Orders by number: (1-16): ?</w:t>
      </w:r>
    </w:p>
    <w:p w:rsidR="006D16E8" w:rsidRPr="00EE678B" w:rsidRDefault="006D16E8" w:rsidP="003D2407">
      <w:pPr>
        <w:pStyle w:val="ScreenCapture"/>
      </w:pPr>
    </w:p>
    <w:p w:rsidR="006D16E8" w:rsidRPr="00EE678B" w:rsidRDefault="006D16E8" w:rsidP="003D2407">
      <w:pPr>
        <w:pStyle w:val="ScreenCapture"/>
      </w:pPr>
      <w:r w:rsidRPr="00EE678B">
        <w:t>This response must be a list or range, e.g., 1,3,5 or 2-4,8.</w:t>
      </w:r>
    </w:p>
    <w:p w:rsidR="006D16E8" w:rsidRPr="00EE678B" w:rsidRDefault="006D16E8" w:rsidP="003D2407">
      <w:pPr>
        <w:pStyle w:val="ScreenCapture"/>
      </w:pPr>
    </w:p>
    <w:p w:rsidR="006D16E8" w:rsidRPr="00EE678B" w:rsidRDefault="006D16E8" w:rsidP="003D2407">
      <w:pPr>
        <w:pStyle w:val="ScreenCapture"/>
      </w:pPr>
      <w:r w:rsidRPr="00EE678B">
        <w:t>Select Orders by number: (1-16): 2</w:t>
      </w:r>
    </w:p>
    <w:p w:rsidR="006D16E8" w:rsidRPr="00EE678B" w:rsidRDefault="006D16E8" w:rsidP="003D2407">
      <w:pPr>
        <w:pStyle w:val="ScreenCapture"/>
      </w:pPr>
      <w:r w:rsidRPr="00EE678B">
        <w:t>FILL DATE: (5/2/2011 - 11/2/2011): TODAY//  (JUL 12, 2011)</w:t>
      </w:r>
    </w:p>
    <w:p w:rsidR="006D16E8" w:rsidRPr="00EE678B" w:rsidRDefault="006D16E8" w:rsidP="003D2407">
      <w:pPr>
        <w:pStyle w:val="ScreenCapture"/>
      </w:pPr>
      <w:r w:rsidRPr="00EE678B">
        <w:t>MAIL/WINDOW: MAIL// MAIL</w:t>
      </w:r>
    </w:p>
    <w:p w:rsidR="006D16E8" w:rsidRPr="00EE678B" w:rsidRDefault="006D16E8" w:rsidP="003D2407">
      <w:pPr>
        <w:pStyle w:val="ScreenCapture"/>
      </w:pPr>
      <w:r w:rsidRPr="00EE678B">
        <w:t xml:space="preserve">Now refilling Rx# 100004113   Drug: AMITRIPTYLINE 10MG TAB         </w:t>
      </w:r>
    </w:p>
    <w:p w:rsidR="006D16E8" w:rsidRPr="00EE678B" w:rsidRDefault="006D16E8" w:rsidP="003D2407">
      <w:pPr>
        <w:pStyle w:val="ScreenCapture"/>
      </w:pPr>
    </w:p>
    <w:p w:rsidR="006D16E8" w:rsidRPr="00EE678B" w:rsidRDefault="006D16E8" w:rsidP="003D2407">
      <w:pPr>
        <w:pStyle w:val="ScreenCapture"/>
      </w:pPr>
      <w:r w:rsidRPr="00EE678B">
        <w:t>Qty: 120           Sig: TAKE ONE TABLET BY MOUTH FOUR TIMES A DAY</w:t>
      </w:r>
    </w:p>
    <w:p w:rsidR="006D16E8" w:rsidRPr="00EE678B" w:rsidRDefault="006D16E8" w:rsidP="003D2407">
      <w:pPr>
        <w:pStyle w:val="ScreenCapture"/>
      </w:pPr>
    </w:p>
    <w:p w:rsidR="006D16E8" w:rsidRPr="00EE678B" w:rsidRDefault="006D16E8" w:rsidP="003D2407">
      <w:pPr>
        <w:pStyle w:val="ScreenCapture"/>
      </w:pPr>
      <w:r w:rsidRPr="00EE678B">
        <w:t>RX# 100004113 has been suspended until 07-12-11.</w:t>
      </w:r>
    </w:p>
    <w:p w:rsidR="006D16E8" w:rsidRPr="00EE678B" w:rsidRDefault="006D16E8" w:rsidP="006D16E8">
      <w:pPr>
        <w:rPr>
          <w:color w:val="000000"/>
          <w:szCs w:val="24"/>
        </w:rPr>
      </w:pPr>
    </w:p>
    <w:p w:rsidR="006D16E8" w:rsidRPr="00EE678B" w:rsidRDefault="00583040" w:rsidP="004E0305">
      <w:pPr>
        <w:keepNext/>
        <w:keepLines/>
        <w:ind w:left="720" w:hanging="720"/>
        <w:rPr>
          <w:color w:val="000000"/>
          <w:szCs w:val="24"/>
        </w:rPr>
      </w:pPr>
      <w:r>
        <w:rPr>
          <w:noProof/>
          <w:color w:val="000000"/>
          <w:szCs w:val="24"/>
        </w:rPr>
        <w:drawing>
          <wp:inline distT="0" distB="0" distL="0" distR="0">
            <wp:extent cx="472440" cy="358140"/>
            <wp:effectExtent l="0" t="0" r="0" b="0"/>
            <wp:docPr id="38" name="Picture 38"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Graphic of pencil drawing curvy lin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72440" cy="358140"/>
                    </a:xfrm>
                    <a:prstGeom prst="rect">
                      <a:avLst/>
                    </a:prstGeom>
                    <a:noFill/>
                    <a:ln>
                      <a:noFill/>
                    </a:ln>
                  </pic:spPr>
                </pic:pic>
              </a:graphicData>
            </a:graphic>
          </wp:inline>
        </w:drawing>
      </w:r>
      <w:r w:rsidR="006D16E8" w:rsidRPr="00EE678B">
        <w:rPr>
          <w:b/>
          <w:color w:val="000000"/>
        </w:rPr>
        <w:t>Note:</w:t>
      </w:r>
      <w:r w:rsidR="006D16E8" w:rsidRPr="00EE678B">
        <w:rPr>
          <w:color w:val="000000"/>
          <w:szCs w:val="24"/>
        </w:rPr>
        <w:t xml:space="preserve"> The system has the flexibility to</w:t>
      </w:r>
      <w:r w:rsidR="00D8267F" w:rsidRPr="00EE678B">
        <w:rPr>
          <w:color w:val="000000"/>
          <w:szCs w:val="24"/>
        </w:rPr>
        <w:t xml:space="preserve"> </w:t>
      </w:r>
      <w:r w:rsidR="006D16E8" w:rsidRPr="00EE678B">
        <w:rPr>
          <w:color w:val="000000"/>
          <w:szCs w:val="24"/>
        </w:rPr>
        <w:t>sort the Medication Profile by different columns (RX, drug name, date, etc.). When selecting a range of prescriptions from the Medication Profile to be refilled, selection is not limited to active prescriptions. If discontinued or expired prescriptions are included in a range, the system will display a message stating the status of each prescription as they are processed within the range. For example:</w:t>
      </w:r>
    </w:p>
    <w:p w:rsidR="006D16E8" w:rsidRPr="00EE678B" w:rsidRDefault="006D16E8" w:rsidP="006D16E8">
      <w:pPr>
        <w:rPr>
          <w:color w:val="000000"/>
          <w:szCs w:val="24"/>
        </w:rPr>
      </w:pPr>
    </w:p>
    <w:p w:rsidR="006D16E8" w:rsidRPr="00EE678B" w:rsidRDefault="006D16E8" w:rsidP="003D2407">
      <w:pPr>
        <w:pStyle w:val="ScreenCapture"/>
      </w:pPr>
      <w:r w:rsidRPr="00EE678B">
        <w:t>Cannot refill Rx # 100002897, Rx is in DISCONTINUED status.</w:t>
      </w:r>
    </w:p>
    <w:p w:rsidR="006D16E8" w:rsidRPr="00EE678B" w:rsidRDefault="006D16E8" w:rsidP="006D16E8">
      <w:pPr>
        <w:jc w:val="center"/>
        <w:rPr>
          <w:rFonts w:eastAsia="MS Mincho"/>
          <w:szCs w:val="20"/>
        </w:rPr>
      </w:pPr>
    </w:p>
    <w:p w:rsidR="006D16E8" w:rsidRPr="00EE678B" w:rsidRDefault="007104F8" w:rsidP="003D2407">
      <w:pPr>
        <w:pStyle w:val="ChapterHeading"/>
      </w:pPr>
      <w:r w:rsidRPr="00EE678B">
        <w:rPr>
          <w:rFonts w:eastAsia="MS Mincho"/>
          <w:szCs w:val="20"/>
        </w:rPr>
        <w:br w:type="page"/>
      </w:r>
      <w:bookmarkStart w:id="3366" w:name="_Toc4140401"/>
      <w:r w:rsidR="006D16E8"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17</w:t>
      </w:r>
      <w:r w:rsidR="00251627">
        <w:rPr>
          <w:noProof/>
        </w:rPr>
        <w:fldChar w:fldCharType="end"/>
      </w:r>
      <w:r w:rsidR="006D16E8" w:rsidRPr="00EE678B">
        <w:t>: About the Output Reports Menu</w:t>
      </w:r>
      <w:bookmarkEnd w:id="3366"/>
      <w:r w:rsidR="006D16E8" w:rsidRPr="00EE678B">
        <w:fldChar w:fldCharType="begin"/>
      </w:r>
      <w:r w:rsidR="006D16E8" w:rsidRPr="00EE678B">
        <w:instrText>XE "About the Output Reports Menu"</w:instrText>
      </w:r>
      <w:r w:rsidR="006D16E8" w:rsidRPr="00EE678B">
        <w:fldChar w:fldCharType="end"/>
      </w:r>
    </w:p>
    <w:p w:rsidR="006D16E8" w:rsidRPr="00EE678B" w:rsidRDefault="006D16E8" w:rsidP="006D16E8">
      <w:pPr>
        <w:keepNext/>
        <w:keepLines/>
        <w:rPr>
          <w:color w:val="000000"/>
          <w:szCs w:val="20"/>
        </w:rPr>
      </w:pPr>
    </w:p>
    <w:p w:rsidR="006D16E8" w:rsidRPr="00EE678B" w:rsidRDefault="006D16E8" w:rsidP="006D16E8">
      <w:pPr>
        <w:rPr>
          <w:color w:val="000000"/>
          <w:szCs w:val="20"/>
        </w:rPr>
      </w:pPr>
      <w:r w:rsidRPr="00EE678B">
        <w:rPr>
          <w:color w:val="000000"/>
          <w:szCs w:val="20"/>
        </w:rPr>
        <w:t xml:space="preserve">This chapter describes the options on the </w:t>
      </w:r>
      <w:r w:rsidRPr="00EE678B">
        <w:rPr>
          <w:i/>
          <w:color w:val="000000"/>
          <w:szCs w:val="20"/>
        </w:rPr>
        <w:t xml:space="preserve">Output Reports </w:t>
      </w:r>
      <w:r w:rsidRPr="00EE678B">
        <w:rPr>
          <w:color w:val="000000"/>
          <w:szCs w:val="20"/>
        </w:rPr>
        <w:t>menu.</w:t>
      </w:r>
    </w:p>
    <w:p w:rsidR="006D16E8" w:rsidRPr="00EE678B" w:rsidRDefault="006D16E8" w:rsidP="004E0305">
      <w:pPr>
        <w:pStyle w:val="Heading2"/>
      </w:pPr>
      <w:bookmarkStart w:id="3367" w:name="_Toc520273399"/>
      <w:bookmarkStart w:id="3368" w:name="_Toc520299191"/>
      <w:bookmarkStart w:id="3369" w:name="_Toc520304658"/>
      <w:bookmarkStart w:id="3370" w:name="_Toc280701212"/>
      <w:bookmarkStart w:id="3371" w:name="_Toc299044383"/>
      <w:bookmarkStart w:id="3372" w:name="_Toc280853552"/>
      <w:bookmarkStart w:id="3373" w:name="_Toc303286132"/>
      <w:bookmarkStart w:id="3374" w:name="_Toc339962015"/>
      <w:bookmarkStart w:id="3375" w:name="_Toc339962534"/>
      <w:bookmarkStart w:id="3376" w:name="_Toc340138674"/>
      <w:bookmarkStart w:id="3377" w:name="_Toc340138950"/>
      <w:bookmarkStart w:id="3378" w:name="_Toc340139224"/>
      <w:bookmarkStart w:id="3379" w:name="_Toc340143843"/>
      <w:bookmarkStart w:id="3380" w:name="_Toc340144100"/>
      <w:bookmarkStart w:id="3381" w:name="_Toc4140402"/>
      <w:r w:rsidRPr="00EE678B">
        <w:t>Output Repo</w:t>
      </w:r>
      <w:bookmarkStart w:id="3382" w:name="_Hlt289845873"/>
      <w:bookmarkEnd w:id="3382"/>
      <w:r w:rsidRPr="00EE678B">
        <w:t>rts</w:t>
      </w:r>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p>
    <w:p w:rsidR="006D16E8" w:rsidRPr="00EE678B" w:rsidRDefault="006D16E8" w:rsidP="003D2407">
      <w:pPr>
        <w:pStyle w:val="Manual-optionname"/>
      </w:pPr>
      <w:r w:rsidRPr="00EE678B">
        <w:t>[PSO OUTPUTS]</w:t>
      </w:r>
    </w:p>
    <w:p w:rsidR="006D16E8" w:rsidRPr="00EE678B" w:rsidRDefault="006D16E8" w:rsidP="006D16E8">
      <w:pPr>
        <w:keepNext/>
        <w:keepLines/>
        <w:rPr>
          <w:color w:val="000000"/>
          <w:szCs w:val="20"/>
        </w:rPr>
      </w:pPr>
    </w:p>
    <w:p w:rsidR="006D16E8" w:rsidRPr="00EE678B" w:rsidRDefault="006D16E8" w:rsidP="006D16E8">
      <w:pPr>
        <w:rPr>
          <w:color w:val="000000"/>
          <w:szCs w:val="20"/>
        </w:rPr>
      </w:pPr>
      <w:r w:rsidRPr="00EE678B">
        <w:rPr>
          <w:color w:val="000000"/>
          <w:szCs w:val="20"/>
        </w:rPr>
        <w:t xml:space="preserve">The </w:t>
      </w:r>
      <w:r w:rsidRPr="00EE678B">
        <w:rPr>
          <w:i/>
          <w:color w:val="000000"/>
          <w:szCs w:val="20"/>
        </w:rPr>
        <w:t>Output Reports</w:t>
      </w:r>
      <w:r w:rsidRPr="00EE678B">
        <w:rPr>
          <w:color w:val="000000"/>
          <w:szCs w:val="20"/>
        </w:rPr>
        <w:t xml:space="preserve"> menu generates a variety of management reports. These reports contain current medication profiles, utilization, cost, and workload information that help management maintain the highest level of patient care.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The following reports and menus are available on the </w:t>
      </w:r>
      <w:r w:rsidRPr="00EE678B">
        <w:rPr>
          <w:i/>
          <w:color w:val="000000"/>
          <w:szCs w:val="20"/>
        </w:rPr>
        <w:t>Output Reports</w:t>
      </w:r>
      <w:r w:rsidRPr="00EE678B">
        <w:rPr>
          <w:color w:val="000000"/>
          <w:szCs w:val="20"/>
        </w:rPr>
        <w:t xml:space="preserve"> menu:</w:t>
      </w:r>
    </w:p>
    <w:p w:rsidR="006D16E8" w:rsidRPr="00EE678B" w:rsidRDefault="006D16E8" w:rsidP="007104F8">
      <w:pPr>
        <w:numPr>
          <w:ilvl w:val="0"/>
          <w:numId w:val="25"/>
        </w:numPr>
        <w:spacing w:before="120"/>
        <w:rPr>
          <w:i/>
          <w:color w:val="000000"/>
          <w:szCs w:val="20"/>
        </w:rPr>
      </w:pPr>
      <w:r w:rsidRPr="00EE678B">
        <w:rPr>
          <w:i/>
          <w:color w:val="000000"/>
          <w:szCs w:val="20"/>
        </w:rPr>
        <w:t>Action Profile (132 COLUMN PRINTOUT)</w:t>
      </w:r>
    </w:p>
    <w:p w:rsidR="006D16E8" w:rsidRPr="00EE678B" w:rsidRDefault="006D16E8" w:rsidP="009B6A7F">
      <w:pPr>
        <w:numPr>
          <w:ilvl w:val="0"/>
          <w:numId w:val="25"/>
        </w:numPr>
        <w:rPr>
          <w:i/>
          <w:color w:val="000000"/>
          <w:szCs w:val="20"/>
        </w:rPr>
      </w:pPr>
      <w:r w:rsidRPr="00EE678B">
        <w:rPr>
          <w:i/>
          <w:color w:val="000000"/>
          <w:szCs w:val="20"/>
        </w:rPr>
        <w:t>Alpha Drug List and Synonyms</w:t>
      </w:r>
    </w:p>
    <w:p w:rsidR="006D16E8" w:rsidRPr="00EE678B" w:rsidRDefault="006D16E8" w:rsidP="009B6A7F">
      <w:pPr>
        <w:numPr>
          <w:ilvl w:val="0"/>
          <w:numId w:val="25"/>
        </w:numPr>
        <w:rPr>
          <w:i/>
          <w:color w:val="000000"/>
          <w:szCs w:val="20"/>
        </w:rPr>
      </w:pPr>
      <w:r w:rsidRPr="00EE678B">
        <w:rPr>
          <w:i/>
          <w:color w:val="000000"/>
          <w:szCs w:val="20"/>
        </w:rPr>
        <w:t>AMIS Report</w:t>
      </w:r>
    </w:p>
    <w:p w:rsidR="006D16E8" w:rsidRPr="00EE678B" w:rsidRDefault="006D16E8" w:rsidP="009B6A7F">
      <w:pPr>
        <w:numPr>
          <w:ilvl w:val="0"/>
          <w:numId w:val="25"/>
        </w:numPr>
        <w:rPr>
          <w:i/>
          <w:color w:val="000000"/>
          <w:szCs w:val="20"/>
        </w:rPr>
      </w:pPr>
      <w:r w:rsidRPr="00EE678B">
        <w:rPr>
          <w:i/>
          <w:color w:val="000000"/>
          <w:szCs w:val="20"/>
        </w:rPr>
        <w:t>Bad Address Reporting Main Menu ...</w:t>
      </w:r>
    </w:p>
    <w:p w:rsidR="006D16E8" w:rsidRPr="00EE678B" w:rsidRDefault="006D16E8" w:rsidP="009B6A7F">
      <w:pPr>
        <w:numPr>
          <w:ilvl w:val="0"/>
          <w:numId w:val="25"/>
        </w:numPr>
        <w:rPr>
          <w:i/>
          <w:color w:val="000000"/>
          <w:szCs w:val="20"/>
        </w:rPr>
      </w:pPr>
      <w:r w:rsidRPr="00EE678B">
        <w:rPr>
          <w:i/>
          <w:color w:val="000000"/>
          <w:szCs w:val="20"/>
        </w:rPr>
        <w:t>CMOP Controlled Substance Rx Dispense Report</w:t>
      </w:r>
    </w:p>
    <w:p w:rsidR="006D16E8" w:rsidRPr="00EE678B" w:rsidRDefault="006D16E8" w:rsidP="009B6A7F">
      <w:pPr>
        <w:numPr>
          <w:ilvl w:val="0"/>
          <w:numId w:val="25"/>
        </w:numPr>
        <w:rPr>
          <w:i/>
          <w:color w:val="000000"/>
          <w:szCs w:val="20"/>
        </w:rPr>
      </w:pPr>
      <w:r w:rsidRPr="00EE678B">
        <w:rPr>
          <w:i/>
          <w:color w:val="000000"/>
          <w:szCs w:val="20"/>
        </w:rPr>
        <w:t>Commonly Dispensed Drugs</w:t>
      </w:r>
    </w:p>
    <w:p w:rsidR="006D16E8" w:rsidRPr="00EE678B" w:rsidRDefault="006D16E8" w:rsidP="009B6A7F">
      <w:pPr>
        <w:numPr>
          <w:ilvl w:val="0"/>
          <w:numId w:val="25"/>
        </w:numPr>
        <w:rPr>
          <w:i/>
          <w:color w:val="000000"/>
          <w:szCs w:val="20"/>
        </w:rPr>
      </w:pPr>
      <w:r w:rsidRPr="00EE678B">
        <w:rPr>
          <w:i/>
          <w:color w:val="000000"/>
          <w:szCs w:val="20"/>
        </w:rPr>
        <w:t>Cost Analysis Reports ...</w:t>
      </w:r>
    </w:p>
    <w:p w:rsidR="006D16E8" w:rsidRPr="00EE678B" w:rsidRDefault="006D16E8" w:rsidP="009B6A7F">
      <w:pPr>
        <w:numPr>
          <w:ilvl w:val="0"/>
          <w:numId w:val="25"/>
        </w:numPr>
        <w:rPr>
          <w:i/>
          <w:color w:val="000000"/>
          <w:szCs w:val="20"/>
        </w:rPr>
      </w:pPr>
      <w:r w:rsidRPr="00EE678B">
        <w:rPr>
          <w:i/>
          <w:color w:val="000000"/>
          <w:szCs w:val="20"/>
        </w:rPr>
        <w:t>Daily AMIS Report</w:t>
      </w:r>
    </w:p>
    <w:p w:rsidR="006D16E8" w:rsidRPr="00EE678B" w:rsidRDefault="006D16E8" w:rsidP="009B6A7F">
      <w:pPr>
        <w:numPr>
          <w:ilvl w:val="0"/>
          <w:numId w:val="25"/>
        </w:numPr>
        <w:rPr>
          <w:i/>
          <w:color w:val="000000"/>
          <w:szCs w:val="20"/>
        </w:rPr>
      </w:pPr>
      <w:r w:rsidRPr="00EE678B">
        <w:rPr>
          <w:i/>
          <w:color w:val="000000"/>
          <w:szCs w:val="20"/>
        </w:rPr>
        <w:t>Drug List By Synonym</w:t>
      </w:r>
    </w:p>
    <w:p w:rsidR="006D16E8" w:rsidRPr="00EE678B" w:rsidRDefault="006D16E8" w:rsidP="009B6A7F">
      <w:pPr>
        <w:numPr>
          <w:ilvl w:val="0"/>
          <w:numId w:val="25"/>
        </w:numPr>
        <w:rPr>
          <w:i/>
          <w:color w:val="000000"/>
          <w:szCs w:val="20"/>
        </w:rPr>
      </w:pPr>
      <w:r w:rsidRPr="00EE678B">
        <w:rPr>
          <w:i/>
          <w:color w:val="000000"/>
          <w:szCs w:val="20"/>
        </w:rPr>
        <w:t>Free Text Dosage Report</w:t>
      </w:r>
    </w:p>
    <w:p w:rsidR="006D16E8" w:rsidRPr="00EE678B" w:rsidRDefault="006D16E8" w:rsidP="009B6A7F">
      <w:pPr>
        <w:numPr>
          <w:ilvl w:val="0"/>
          <w:numId w:val="25"/>
        </w:numPr>
        <w:rPr>
          <w:i/>
          <w:color w:val="000000"/>
          <w:szCs w:val="20"/>
        </w:rPr>
      </w:pPr>
      <w:r w:rsidRPr="00EE678B">
        <w:rPr>
          <w:i/>
          <w:color w:val="000000"/>
          <w:szCs w:val="20"/>
        </w:rPr>
        <w:t>Inactive Drug List</w:t>
      </w:r>
    </w:p>
    <w:p w:rsidR="006D16E8" w:rsidRPr="00EE678B" w:rsidRDefault="006D16E8" w:rsidP="009B6A7F">
      <w:pPr>
        <w:numPr>
          <w:ilvl w:val="0"/>
          <w:numId w:val="25"/>
        </w:numPr>
        <w:rPr>
          <w:i/>
          <w:color w:val="000000"/>
          <w:szCs w:val="20"/>
        </w:rPr>
      </w:pPr>
      <w:r w:rsidRPr="00EE678B">
        <w:rPr>
          <w:i/>
          <w:color w:val="000000"/>
          <w:szCs w:val="20"/>
        </w:rPr>
        <w:t>Internet Refill Report</w:t>
      </w:r>
    </w:p>
    <w:p w:rsidR="006D16E8" w:rsidRPr="00EE678B" w:rsidRDefault="006D16E8" w:rsidP="009B6A7F">
      <w:pPr>
        <w:numPr>
          <w:ilvl w:val="0"/>
          <w:numId w:val="25"/>
        </w:numPr>
        <w:rPr>
          <w:i/>
          <w:color w:val="000000"/>
          <w:szCs w:val="20"/>
        </w:rPr>
      </w:pPr>
      <w:r w:rsidRPr="00EE678B">
        <w:rPr>
          <w:i/>
          <w:color w:val="000000"/>
          <w:szCs w:val="20"/>
        </w:rPr>
        <w:t>List of Patients/Prescriptions for Recall Notice</w:t>
      </w:r>
    </w:p>
    <w:p w:rsidR="006D16E8" w:rsidRPr="00EE678B" w:rsidRDefault="006D16E8" w:rsidP="009B6A7F">
      <w:pPr>
        <w:numPr>
          <w:ilvl w:val="0"/>
          <w:numId w:val="25"/>
        </w:numPr>
        <w:rPr>
          <w:i/>
          <w:color w:val="000000"/>
          <w:szCs w:val="20"/>
        </w:rPr>
      </w:pPr>
      <w:r w:rsidRPr="00EE678B">
        <w:rPr>
          <w:i/>
          <w:color w:val="000000"/>
          <w:szCs w:val="20"/>
        </w:rPr>
        <w:t>List Prescriptions on Hold</w:t>
      </w:r>
    </w:p>
    <w:p w:rsidR="006D16E8" w:rsidRPr="00EE678B" w:rsidRDefault="006D16E8" w:rsidP="009B6A7F">
      <w:pPr>
        <w:numPr>
          <w:ilvl w:val="0"/>
          <w:numId w:val="25"/>
        </w:numPr>
        <w:rPr>
          <w:i/>
          <w:color w:val="000000"/>
          <w:szCs w:val="20"/>
        </w:rPr>
      </w:pPr>
      <w:r w:rsidRPr="00EE678B">
        <w:rPr>
          <w:i/>
          <w:color w:val="000000"/>
          <w:szCs w:val="20"/>
        </w:rPr>
        <w:t>Management Reports Menu ...</w:t>
      </w:r>
    </w:p>
    <w:p w:rsidR="006D16E8" w:rsidRPr="00EE678B" w:rsidRDefault="006D16E8" w:rsidP="009B6A7F">
      <w:pPr>
        <w:numPr>
          <w:ilvl w:val="0"/>
          <w:numId w:val="25"/>
        </w:numPr>
        <w:rPr>
          <w:i/>
          <w:color w:val="000000"/>
          <w:szCs w:val="20"/>
        </w:rPr>
      </w:pPr>
      <w:r w:rsidRPr="00EE678B">
        <w:rPr>
          <w:i/>
          <w:color w:val="000000"/>
          <w:szCs w:val="20"/>
        </w:rPr>
        <w:t>Medication Profile</w:t>
      </w:r>
    </w:p>
    <w:p w:rsidR="006D16E8" w:rsidRPr="00EE678B" w:rsidRDefault="006D16E8" w:rsidP="009B6A7F">
      <w:pPr>
        <w:numPr>
          <w:ilvl w:val="0"/>
          <w:numId w:val="25"/>
        </w:numPr>
        <w:rPr>
          <w:i/>
          <w:color w:val="000000"/>
          <w:szCs w:val="20"/>
        </w:rPr>
      </w:pPr>
      <w:r w:rsidRPr="00EE678B">
        <w:rPr>
          <w:i/>
          <w:color w:val="000000"/>
          <w:szCs w:val="20"/>
        </w:rPr>
        <w:t>Monthly Drug Cost</w:t>
      </w:r>
    </w:p>
    <w:p w:rsidR="006D16E8" w:rsidRPr="00EE678B" w:rsidRDefault="006D16E8" w:rsidP="009B6A7F">
      <w:pPr>
        <w:numPr>
          <w:ilvl w:val="0"/>
          <w:numId w:val="25"/>
        </w:numPr>
        <w:rPr>
          <w:i/>
          <w:color w:val="000000"/>
          <w:szCs w:val="20"/>
        </w:rPr>
      </w:pPr>
      <w:r w:rsidRPr="00EE678B">
        <w:rPr>
          <w:i/>
          <w:color w:val="000000"/>
          <w:szCs w:val="20"/>
        </w:rPr>
        <w:t>Narcotic Prescription List</w:t>
      </w:r>
    </w:p>
    <w:p w:rsidR="006D16E8" w:rsidRPr="00EE678B" w:rsidRDefault="006D16E8" w:rsidP="009B6A7F">
      <w:pPr>
        <w:numPr>
          <w:ilvl w:val="0"/>
          <w:numId w:val="25"/>
        </w:numPr>
        <w:rPr>
          <w:i/>
          <w:color w:val="000000"/>
          <w:szCs w:val="20"/>
        </w:rPr>
      </w:pPr>
      <w:r w:rsidRPr="00EE678B">
        <w:rPr>
          <w:i/>
          <w:color w:val="000000"/>
          <w:szCs w:val="20"/>
        </w:rPr>
        <w:t>Non-Formulary List</w:t>
      </w:r>
    </w:p>
    <w:p w:rsidR="006D16E8" w:rsidRPr="00EE678B" w:rsidRDefault="006D16E8" w:rsidP="009B6A7F">
      <w:pPr>
        <w:numPr>
          <w:ilvl w:val="0"/>
          <w:numId w:val="25"/>
        </w:numPr>
        <w:rPr>
          <w:i/>
          <w:color w:val="000000"/>
          <w:szCs w:val="20"/>
        </w:rPr>
      </w:pPr>
      <w:r w:rsidRPr="00EE678B">
        <w:rPr>
          <w:i/>
          <w:color w:val="000000"/>
          <w:szCs w:val="20"/>
        </w:rPr>
        <w:t>Non-VA Meds Usage Report</w:t>
      </w:r>
    </w:p>
    <w:p w:rsidR="006D16E8" w:rsidRPr="00EE678B" w:rsidRDefault="006D16E8" w:rsidP="009B6A7F">
      <w:pPr>
        <w:numPr>
          <w:ilvl w:val="0"/>
          <w:numId w:val="25"/>
        </w:numPr>
        <w:rPr>
          <w:i/>
          <w:color w:val="000000"/>
          <w:szCs w:val="20"/>
        </w:rPr>
      </w:pPr>
      <w:r w:rsidRPr="00EE678B">
        <w:rPr>
          <w:i/>
          <w:color w:val="000000"/>
          <w:szCs w:val="20"/>
        </w:rPr>
        <w:t>Poly Pharmacy Report</w:t>
      </w:r>
    </w:p>
    <w:p w:rsidR="006D16E8" w:rsidRPr="00EE678B" w:rsidRDefault="006D16E8" w:rsidP="009B6A7F">
      <w:pPr>
        <w:numPr>
          <w:ilvl w:val="0"/>
          <w:numId w:val="25"/>
        </w:numPr>
        <w:rPr>
          <w:i/>
          <w:color w:val="000000"/>
          <w:szCs w:val="20"/>
        </w:rPr>
      </w:pPr>
      <w:r w:rsidRPr="00EE678B">
        <w:rPr>
          <w:i/>
          <w:color w:val="000000"/>
          <w:szCs w:val="20"/>
        </w:rPr>
        <w:t>Prescription List for Drug Warnings</w:t>
      </w:r>
    </w:p>
    <w:p w:rsidR="006D16E8" w:rsidRPr="00EE678B" w:rsidRDefault="006D16E8" w:rsidP="009B6A7F">
      <w:pPr>
        <w:numPr>
          <w:ilvl w:val="0"/>
          <w:numId w:val="25"/>
        </w:numPr>
        <w:rPr>
          <w:i/>
          <w:color w:val="000000"/>
          <w:szCs w:val="20"/>
        </w:rPr>
      </w:pPr>
      <w:r w:rsidRPr="00EE678B">
        <w:rPr>
          <w:i/>
          <w:color w:val="000000"/>
          <w:szCs w:val="20"/>
        </w:rPr>
        <w:t>Released and Unreleased Prescription Report</w:t>
      </w:r>
    </w:p>
    <w:p w:rsidR="006D16E8" w:rsidRPr="00EE678B" w:rsidRDefault="006D16E8" w:rsidP="004E0305">
      <w:pPr>
        <w:pStyle w:val="Heading2"/>
      </w:pPr>
      <w:bookmarkStart w:id="3383" w:name="_Toc520273400"/>
      <w:bookmarkStart w:id="3384" w:name="_Toc520299192"/>
      <w:bookmarkStart w:id="3385" w:name="_Toc520304659"/>
      <w:bookmarkStart w:id="3386" w:name="_Toc32836926"/>
      <w:bookmarkStart w:id="3387" w:name="_Toc38424594"/>
      <w:bookmarkStart w:id="3388" w:name="_Toc50535287"/>
      <w:bookmarkStart w:id="3389" w:name="_Toc280701213"/>
      <w:bookmarkStart w:id="3390" w:name="_Toc299044384"/>
      <w:bookmarkStart w:id="3391" w:name="_Toc280853553"/>
      <w:bookmarkStart w:id="3392" w:name="_Toc303286133"/>
      <w:bookmarkStart w:id="3393" w:name="_Toc339962016"/>
      <w:bookmarkStart w:id="3394" w:name="_Toc339962535"/>
      <w:bookmarkStart w:id="3395" w:name="_Toc340138675"/>
      <w:bookmarkStart w:id="3396" w:name="_Toc340138951"/>
      <w:bookmarkStart w:id="3397" w:name="_Toc340139225"/>
      <w:bookmarkStart w:id="3398" w:name="_Toc340143844"/>
      <w:bookmarkStart w:id="3399" w:name="_Toc340144101"/>
      <w:bookmarkStart w:id="3400" w:name="_Toc4140403"/>
      <w:r w:rsidRPr="00EE678B">
        <w:t>Action Profile</w:t>
      </w:r>
      <w:r w:rsidRPr="00EE678B">
        <w:fldChar w:fldCharType="begin"/>
      </w:r>
      <w:r w:rsidRPr="00EE678B">
        <w:instrText>XE "Action Profile"</w:instrText>
      </w:r>
      <w:r w:rsidRPr="00EE678B">
        <w:fldChar w:fldCharType="end"/>
      </w:r>
      <w:r w:rsidRPr="00EE678B">
        <w:t xml:space="preserve"> (132 COLUMN PRINTOUT)</w:t>
      </w:r>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p>
    <w:p w:rsidR="006D16E8" w:rsidRPr="00EE678B" w:rsidRDefault="006D16E8" w:rsidP="00FC7A1D">
      <w:pPr>
        <w:pStyle w:val="Manual-optionname"/>
      </w:pPr>
      <w:r w:rsidRPr="00EE678B">
        <w:t>[PSO ACTION PROFILE]</w:t>
      </w:r>
    </w:p>
    <w:p w:rsidR="006D16E8" w:rsidRPr="00EE678B" w:rsidRDefault="006D16E8" w:rsidP="00FC7A1D">
      <w:pPr>
        <w:keepNext/>
        <w:rPr>
          <w:color w:val="000000"/>
          <w:szCs w:val="20"/>
        </w:rPr>
      </w:pPr>
    </w:p>
    <w:p w:rsidR="006D16E8" w:rsidRPr="00EE678B" w:rsidRDefault="006D16E8" w:rsidP="006D16E8">
      <w:pPr>
        <w:rPr>
          <w:color w:val="000000"/>
          <w:szCs w:val="20"/>
        </w:rPr>
      </w:pPr>
      <w:r w:rsidRPr="00EE678B">
        <w:rPr>
          <w:color w:val="000000"/>
          <w:szCs w:val="20"/>
        </w:rPr>
        <w:t>This option provides a list of a patient’s active prescriptions, the expired and canceled prescriptions that may be renewed, and any Non-VA Med orders documented via the CPRS GUI application, and any remote prescriptions the patient may have are added to the end of the list as shown in the following report. Each prescription is followed by a place for the provider to indicate the action, renew or discontinue. This profile can be printed for an individual patient, for all patients with appointments in a clinic, all patients in all clinics, or for a clinic group.</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 xml:space="preserve">In addition, a polypharmacy report can be printed with the action/informational profile. To get this report, answer </w:t>
      </w:r>
      <w:r w:rsidRPr="00EE678B">
        <w:rPr>
          <w:b/>
          <w:bCs/>
          <w:color w:val="000000"/>
          <w:szCs w:val="20"/>
        </w:rPr>
        <w:t>Yes</w:t>
      </w:r>
      <w:r w:rsidRPr="00EE678B">
        <w:rPr>
          <w:color w:val="000000"/>
          <w:szCs w:val="20"/>
        </w:rPr>
        <w:t xml:space="preserve"> to the “POLYPHARMACY W/ACTION PROFILE” prompt in the </w:t>
      </w:r>
      <w:r w:rsidRPr="00EE678B">
        <w:rPr>
          <w:i/>
          <w:color w:val="000000"/>
          <w:szCs w:val="20"/>
        </w:rPr>
        <w:t>Site Parameter Enter/Edit</w:t>
      </w:r>
      <w:r w:rsidRPr="00EE678B">
        <w:rPr>
          <w:color w:val="000000"/>
          <w:szCs w:val="20"/>
        </w:rPr>
        <w:t xml:space="preserve"> option to turn on this site parameter. This profile can be printed in an 80- or 132-column format. The Action Profile must be sent to a printer.</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Barcodes may not show up on the action profile if the site parameters have not been set up for them.</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If a prescription is for a drug marked for lab monitoring, the most recent lab result will be printed.</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Copay affects the output report for this option. The letters SC (service connected) and NSC (non-service connected) will print on the same line as the RENEW/MD line only if the Veteran is rated service connected less than 50% and the prescription is not a supply item. This allows the physician to indicate (circle) the correct Veteran eligibility so that the Veteran may be charged a copay for the prescription, if applicable.</w:t>
      </w:r>
    </w:p>
    <w:p w:rsidR="006D16E8" w:rsidRPr="00EE678B" w:rsidRDefault="006D16E8" w:rsidP="006D16E8">
      <w:pPr>
        <w:rPr>
          <w:color w:val="000000"/>
          <w:szCs w:val="20"/>
        </w:rPr>
      </w:pPr>
    </w:p>
    <w:p w:rsidR="006D16E8" w:rsidRPr="00EE678B" w:rsidRDefault="006D16E8" w:rsidP="006D16E8">
      <w:pPr>
        <w:rPr>
          <w:color w:val="000000"/>
          <w:szCs w:val="20"/>
        </w:rPr>
      </w:pPr>
      <w:r w:rsidRPr="00EE678B">
        <w:rPr>
          <w:color w:val="000000"/>
          <w:szCs w:val="20"/>
        </w:rPr>
        <w:t>This report now displays **BAD ADDRESS INDICATED** if the patient has a bad address indicator. Also, if a temporary address has no end date, the following text is now displayed: “</w:t>
      </w:r>
      <w:r w:rsidRPr="00EE678B">
        <w:rPr>
          <w:rFonts w:ascii="Courier New" w:hAnsi="Courier New" w:cs="Courier New"/>
          <w:color w:val="000000"/>
          <w:sz w:val="20"/>
          <w:szCs w:val="20"/>
        </w:rPr>
        <w:t>(Temp address from XXX 99,9999 till (no end date))</w:t>
      </w:r>
      <w:r w:rsidRPr="00EE678B">
        <w:rPr>
          <w:color w:val="000000"/>
          <w:szCs w:val="20"/>
        </w:rPr>
        <w:t>”.</w:t>
      </w:r>
    </w:p>
    <w:p w:rsidR="006D16E8" w:rsidRPr="00EE678B" w:rsidRDefault="006D16E8" w:rsidP="006D16E8">
      <w:pPr>
        <w:rPr>
          <w:color w:val="000000"/>
          <w:szCs w:val="20"/>
        </w:rPr>
      </w:pPr>
    </w:p>
    <w:p w:rsidR="006D16E8" w:rsidRPr="00EE678B" w:rsidRDefault="00583040" w:rsidP="006D16E8">
      <w:pPr>
        <w:rPr>
          <w:color w:val="000000"/>
          <w:szCs w:val="20"/>
        </w:rPr>
      </w:pPr>
      <w:r>
        <w:rPr>
          <w:noProof/>
        </w:rPr>
        <w:drawing>
          <wp:inline distT="0" distB="0" distL="0" distR="0">
            <wp:extent cx="464820" cy="373380"/>
            <wp:effectExtent l="0" t="0" r="0" b="0"/>
            <wp:docPr id="39"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16E8" w:rsidRPr="00EE678B">
        <w:rPr>
          <w:color w:val="000000"/>
          <w:position w:val="-4"/>
          <w:szCs w:val="20"/>
        </w:rPr>
        <w:t>If the prescription has been returned to stock, the letter (R ) will appear next to the last fill date.</w:t>
      </w:r>
    </w:p>
    <w:p w:rsidR="006D16E8" w:rsidRPr="00EE678B" w:rsidRDefault="006D16E8" w:rsidP="006D16E8">
      <w:pPr>
        <w:rPr>
          <w:color w:val="000000"/>
          <w:szCs w:val="20"/>
        </w:rPr>
      </w:pPr>
    </w:p>
    <w:p w:rsidR="006D16E8" w:rsidRPr="00EE678B" w:rsidRDefault="006D16E8" w:rsidP="009A678F">
      <w:pPr>
        <w:pStyle w:val="ExampleHeading"/>
      </w:pPr>
      <w:r w:rsidRPr="00EE678B">
        <w:t>Example: Action Profile Report</w:t>
      </w:r>
    </w:p>
    <w:p w:rsidR="006D16E8" w:rsidRPr="00EE678B" w:rsidRDefault="006D16E8" w:rsidP="006B4D1B">
      <w:pPr>
        <w:pStyle w:val="ScreenCapture"/>
      </w:pPr>
      <w:r w:rsidRPr="00EE678B">
        <w:t xml:space="preserve">Select Output Reports Option: </w:t>
      </w:r>
      <w:r w:rsidRPr="00EE678B">
        <w:rPr>
          <w:b/>
        </w:rPr>
        <w:t>action</w:t>
      </w:r>
      <w:r w:rsidRPr="00EE678B">
        <w:t xml:space="preserve"> Profile (132 COLUMN PRINTOUT)</w:t>
      </w:r>
    </w:p>
    <w:p w:rsidR="006D16E8" w:rsidRPr="00EE678B" w:rsidRDefault="006D16E8" w:rsidP="006B4D1B">
      <w:pPr>
        <w:pStyle w:val="ScreenCapture"/>
      </w:pPr>
      <w:r w:rsidRPr="00EE678B">
        <w:t xml:space="preserve">Action or Informational (A or I): A// </w:t>
      </w:r>
      <w:r w:rsidRPr="00EE678B">
        <w:rPr>
          <w:b/>
        </w:rPr>
        <w:t>I</w:t>
      </w:r>
      <w:r w:rsidRPr="00EE678B">
        <w:t xml:space="preserve">  Informational</w:t>
      </w:r>
    </w:p>
    <w:p w:rsidR="006D16E8" w:rsidRPr="00EE678B" w:rsidRDefault="006D16E8" w:rsidP="006B4D1B">
      <w:pPr>
        <w:pStyle w:val="ScreenCapture"/>
      </w:pPr>
      <w:r w:rsidRPr="00EE678B">
        <w:t xml:space="preserve">By Patient, Clinic or Clinic Group (P/C/G): P// </w:t>
      </w:r>
      <w:r w:rsidRPr="00EE678B">
        <w:rPr>
          <w:b/>
        </w:rPr>
        <w:t>&lt;Enter&gt;</w:t>
      </w:r>
      <w:r w:rsidRPr="00EE678B">
        <w:t xml:space="preserve"> atient</w:t>
      </w:r>
    </w:p>
    <w:p w:rsidR="006D16E8" w:rsidRPr="00EE678B" w:rsidRDefault="006D16E8" w:rsidP="006B4D1B">
      <w:pPr>
        <w:pStyle w:val="ScreenCapture"/>
      </w:pPr>
      <w:r w:rsidRPr="00EE678B">
        <w:t xml:space="preserve">Do you want this Profile to print in 80 column or 132 column: 132// </w:t>
      </w:r>
      <w:r w:rsidRPr="00EE678B">
        <w:rPr>
          <w:b/>
        </w:rPr>
        <w:t>&lt;Enter&gt;</w:t>
      </w:r>
    </w:p>
    <w:p w:rsidR="006D16E8" w:rsidRPr="00EE678B" w:rsidRDefault="006D16E8" w:rsidP="006B4D1B">
      <w:pPr>
        <w:pStyle w:val="ScreenCapture"/>
      </w:pPr>
      <w:r w:rsidRPr="00EE678B">
        <w:t>Select PATIENT NAME:</w:t>
      </w:r>
      <w:r w:rsidRPr="00EE678B">
        <w:rPr>
          <w:b/>
        </w:rPr>
        <w:t xml:space="preserve"> OPPATIENT,TEN</w:t>
      </w:r>
      <w:r w:rsidRPr="00EE678B">
        <w:t xml:space="preserve">  OPPATIENT,TEN           SC VETERAN       </w:t>
      </w:r>
    </w:p>
    <w:p w:rsidR="006D16E8" w:rsidRPr="00EE678B" w:rsidRDefault="006D16E8" w:rsidP="006B4D1B">
      <w:pPr>
        <w:pStyle w:val="ScreenCapture"/>
      </w:pPr>
    </w:p>
    <w:p w:rsidR="006D16E8" w:rsidRPr="00EE678B" w:rsidRDefault="006D16E8" w:rsidP="006B4D1B">
      <w:pPr>
        <w:pStyle w:val="ScreenCapture"/>
      </w:pPr>
      <w:r w:rsidRPr="00EE678B">
        <w:t xml:space="preserve">Profile Expiration/Discontinued Cutoff: (0-9999): 120// </w:t>
      </w:r>
      <w:r w:rsidRPr="00EE678B">
        <w:rPr>
          <w:b/>
        </w:rPr>
        <w:t>&lt;Enter&gt;</w:t>
      </w:r>
    </w:p>
    <w:p w:rsidR="006D16E8" w:rsidRPr="00EE678B" w:rsidRDefault="006D16E8" w:rsidP="006B4D1B">
      <w:pPr>
        <w:pStyle w:val="ScreenCapture"/>
      </w:pPr>
      <w:r w:rsidRPr="00EE678B">
        <w:t xml:space="preserve">DEVICE: </w:t>
      </w:r>
      <w:r w:rsidRPr="00EE678B">
        <w:rPr>
          <w:rFonts w:ascii="Arial" w:hAnsi="Arial" w:cs="Arial"/>
          <w:b/>
          <w:i/>
          <w:iCs/>
          <w:shd w:val="clear" w:color="auto" w:fill="FFFFFF"/>
        </w:rPr>
        <w:t>[Select Print Device</w:t>
      </w:r>
      <w:r w:rsidRPr="00EE678B">
        <w:rPr>
          <w:rFonts w:ascii="Arial" w:hAnsi="Arial" w:cs="Arial"/>
          <w:i/>
          <w:iCs/>
          <w:shd w:val="clear" w:color="auto" w:fill="FFFFFF"/>
        </w:rPr>
        <w:t>]</w:t>
      </w:r>
      <w:r w:rsidRPr="00EE678B">
        <w:t xml:space="preserve">  GENERIC INCOMING TELNET</w:t>
      </w:r>
    </w:p>
    <w:p w:rsidR="00447432" w:rsidRPr="00EE678B" w:rsidRDefault="00447432" w:rsidP="006B4D1B">
      <w:pPr>
        <w:pStyle w:val="ScreenCapture"/>
      </w:pPr>
    </w:p>
    <w:p w:rsidR="006D16E8" w:rsidRPr="00EE678B" w:rsidRDefault="006D16E8" w:rsidP="006B4D1B">
      <w:pPr>
        <w:pStyle w:val="ScreenCapture"/>
      </w:pPr>
      <w:r w:rsidRPr="00EE678B">
        <w:t>Informational Rx Profile                       Run Date: DEC 19,2012   Page: 1</w:t>
      </w:r>
    </w:p>
    <w:p w:rsidR="006D16E8" w:rsidRPr="00EE678B" w:rsidRDefault="006D16E8" w:rsidP="006B4D1B">
      <w:pPr>
        <w:pStyle w:val="ScreenCapture"/>
      </w:pPr>
      <w:r w:rsidRPr="00EE678B">
        <w:t>Sorted by drug classification for Rx's currently active and for those Rx's that have been inactive less than 120 days.        Site: VAMC ZZ ALBANY (500)</w:t>
      </w:r>
    </w:p>
    <w:p w:rsidR="006D16E8" w:rsidRPr="00EE678B" w:rsidRDefault="006D16E8" w:rsidP="006B4D1B">
      <w:pPr>
        <w:pStyle w:val="ScreenCapture"/>
      </w:pPr>
      <w:r w:rsidRPr="00EE678B">
        <w:t>-------------------------------------------------------------------------------</w:t>
      </w:r>
    </w:p>
    <w:p w:rsidR="006D16E8" w:rsidRPr="00EE678B" w:rsidRDefault="006D16E8" w:rsidP="006B4D1B">
      <w:pPr>
        <w:pStyle w:val="ScreenCapture"/>
      </w:pPr>
      <w:r w:rsidRPr="00EE678B">
        <w:t>Outpatient prescriptions are discontinued 72 hours after admission.</w:t>
      </w:r>
    </w:p>
    <w:p w:rsidR="006D16E8" w:rsidRPr="00EE678B" w:rsidRDefault="006D16E8" w:rsidP="006B4D1B">
      <w:pPr>
        <w:pStyle w:val="ScreenCapture"/>
      </w:pPr>
    </w:p>
    <w:p w:rsidR="006D16E8" w:rsidRPr="00EE678B" w:rsidRDefault="006D16E8" w:rsidP="006B4D1B">
      <w:pPr>
        <w:pStyle w:val="ScreenCapture"/>
      </w:pPr>
      <w:r w:rsidRPr="00EE678B">
        <w:t>Name  : AMATO,CHARLES</w:t>
      </w:r>
    </w:p>
    <w:p w:rsidR="006D16E8" w:rsidRPr="00EE678B" w:rsidRDefault="006D16E8" w:rsidP="006B4D1B">
      <w:pPr>
        <w:pStyle w:val="ScreenCapture"/>
      </w:pPr>
      <w:r w:rsidRPr="00EE678B">
        <w:t>DOB   : 1942                 Address  : SLDK SLDK SLDK</w:t>
      </w:r>
    </w:p>
    <w:p w:rsidR="006D16E8" w:rsidRPr="00EE678B" w:rsidRDefault="006D16E8" w:rsidP="006B4D1B">
      <w:pPr>
        <w:pStyle w:val="ScreenCapture"/>
      </w:pPr>
      <w:r w:rsidRPr="00EE678B">
        <w:t xml:space="preserve">                                         LSDK LSDK LSDK</w:t>
      </w:r>
    </w:p>
    <w:p w:rsidR="006D16E8" w:rsidRPr="00EE678B" w:rsidRDefault="006D16E8" w:rsidP="006B4D1B">
      <w:pPr>
        <w:pStyle w:val="ScreenCapture"/>
      </w:pPr>
      <w:r w:rsidRPr="00EE678B">
        <w:t xml:space="preserve">                                         SALT LAKE CITY, UTAH  84108</w:t>
      </w:r>
    </w:p>
    <w:p w:rsidR="006D16E8" w:rsidRPr="00EE678B" w:rsidRDefault="006D16E8" w:rsidP="006B4D1B">
      <w:pPr>
        <w:pStyle w:val="ScreenCapture"/>
      </w:pPr>
      <w:r w:rsidRPr="00EE678B">
        <w:t xml:space="preserve">                              Phone    : </w:t>
      </w:r>
    </w:p>
    <w:p w:rsidR="006D16E8" w:rsidRPr="00EE678B" w:rsidRDefault="006D16E8" w:rsidP="006B4D1B">
      <w:pPr>
        <w:pStyle w:val="ScreenCapture"/>
      </w:pPr>
    </w:p>
    <w:p w:rsidR="006D16E8" w:rsidRPr="00EE678B" w:rsidRDefault="006D16E8" w:rsidP="006B4D1B">
      <w:pPr>
        <w:pStyle w:val="ScreenCapture"/>
      </w:pPr>
      <w:r w:rsidRPr="00EE678B">
        <w:t>WEIGHT(Kg): 68.18 (12/12/2002)           HEIGHT(cm): 139.70 (12/12/2002)</w:t>
      </w:r>
    </w:p>
    <w:p w:rsidR="006D16E8" w:rsidRPr="00EE678B" w:rsidRDefault="006D16E8" w:rsidP="006B4D1B">
      <w:pPr>
        <w:pStyle w:val="ScreenCapture"/>
      </w:pPr>
      <w:r w:rsidRPr="00EE678B">
        <w:t>CrCL: 55.2(est.) (CREAT:1.2mg/dL 11/17/99)</w:t>
      </w:r>
      <w:r w:rsidR="001D30DE">
        <w:rPr>
          <w:lang w:val="en-US"/>
        </w:rPr>
        <w:t xml:space="preserve">      </w:t>
      </w:r>
      <w:r w:rsidRPr="00EE678B">
        <w:t>BSA: 1.55</w:t>
      </w:r>
    </w:p>
    <w:p w:rsidR="006D16E8" w:rsidRPr="00EE678B" w:rsidRDefault="006D16E8" w:rsidP="006B4D1B">
      <w:pPr>
        <w:pStyle w:val="ScreenCapture"/>
      </w:pPr>
      <w:r w:rsidRPr="00EE678B">
        <w:t xml:space="preserve">DISABILITIES: </w:t>
      </w:r>
    </w:p>
    <w:p w:rsidR="006D16E8" w:rsidRPr="00EE678B" w:rsidRDefault="006D16E8" w:rsidP="006B4D1B">
      <w:pPr>
        <w:pStyle w:val="ScreenCapture"/>
      </w:pPr>
    </w:p>
    <w:p w:rsidR="006D16E8" w:rsidRPr="00EE678B" w:rsidRDefault="006D16E8" w:rsidP="006B4D1B">
      <w:pPr>
        <w:pStyle w:val="ScreenCapture"/>
      </w:pPr>
      <w:r w:rsidRPr="00EE678B">
        <w:t xml:space="preserve">ALLERGIES: PENICILLIN, SOYBEANS, WHEAT, </w:t>
      </w:r>
    </w:p>
    <w:p w:rsidR="006D16E8" w:rsidRPr="00EE678B" w:rsidRDefault="006D16E8" w:rsidP="006B4D1B">
      <w:pPr>
        <w:pStyle w:val="ScreenCapture"/>
      </w:pPr>
    </w:p>
    <w:p w:rsidR="006D16E8" w:rsidRPr="00EE678B" w:rsidRDefault="006D16E8" w:rsidP="006B4D1B">
      <w:pPr>
        <w:pStyle w:val="ScreenCapture"/>
      </w:pPr>
      <w:r w:rsidRPr="00EE678B">
        <w:t xml:space="preserve">ADVERSE REACTIONS: </w:t>
      </w:r>
    </w:p>
    <w:p w:rsidR="006D16E8" w:rsidRPr="00EE678B" w:rsidRDefault="006D16E8" w:rsidP="006B4D1B">
      <w:pPr>
        <w:pStyle w:val="ScreenCapture"/>
      </w:pPr>
    </w:p>
    <w:p w:rsidR="006D16E8" w:rsidRPr="00EE678B" w:rsidRDefault="006D16E8" w:rsidP="006B4D1B">
      <w:pPr>
        <w:pStyle w:val="ScreenCapture"/>
      </w:pPr>
      <w:r w:rsidRPr="00EE678B">
        <w:t xml:space="preserve">Enter RETURN to continue or '^' to exit: </w:t>
      </w:r>
    </w:p>
    <w:p w:rsidR="006D16E8" w:rsidRPr="00EE678B" w:rsidRDefault="006D16E8" w:rsidP="006B4D1B">
      <w:pPr>
        <w:pStyle w:val="ScreenCapture"/>
      </w:pPr>
    </w:p>
    <w:p w:rsidR="00447432" w:rsidRPr="00EE678B" w:rsidRDefault="00447432" w:rsidP="006B4D1B">
      <w:pPr>
        <w:pStyle w:val="ScreenCapture"/>
      </w:pPr>
      <w:r w:rsidRPr="00EE678B">
        <w:t>-------------------------------------------------------------------------------</w:t>
      </w:r>
    </w:p>
    <w:p w:rsidR="00447432" w:rsidRPr="00EE678B" w:rsidRDefault="00447432" w:rsidP="006B4D1B">
      <w:pPr>
        <w:pStyle w:val="ScreenCapture"/>
      </w:pPr>
      <w:r w:rsidRPr="00EE678B">
        <w:t xml:space="preserve">Medication/Supply                                                         Rx#   </w:t>
      </w:r>
    </w:p>
    <w:p w:rsidR="00447432" w:rsidRPr="00EE678B" w:rsidRDefault="00447432" w:rsidP="006B4D1B">
      <w:pPr>
        <w:pStyle w:val="ScreenCapture"/>
      </w:pPr>
      <w:r w:rsidRPr="00EE678B">
        <w:t xml:space="preserve">     Status                                                                     </w:t>
      </w:r>
    </w:p>
    <w:p w:rsidR="00447432" w:rsidRPr="00EE678B" w:rsidRDefault="00447432" w:rsidP="006B4D1B">
      <w:pPr>
        <w:pStyle w:val="ScreenCapture"/>
      </w:pPr>
      <w:r w:rsidRPr="00EE678B">
        <w:t xml:space="preserve">                  Expiration                                                    </w:t>
      </w:r>
    </w:p>
    <w:p w:rsidR="00447432" w:rsidRPr="00EE678B" w:rsidRDefault="00447432" w:rsidP="00CB318F">
      <w:pPr>
        <w:pStyle w:val="ScreenCapture"/>
        <w:keepNext/>
      </w:pPr>
      <w:r w:rsidRPr="00EE678B">
        <w:t xml:space="preserve">                              Provider</w:t>
      </w:r>
    </w:p>
    <w:p w:rsidR="00447432" w:rsidRPr="00EE678B" w:rsidRDefault="00447432" w:rsidP="00CB318F">
      <w:pPr>
        <w:pStyle w:val="ScreenCapture"/>
        <w:keepNext/>
      </w:pPr>
      <w:r w:rsidRPr="00EE678B">
        <w:t xml:space="preserve">                                                                                </w:t>
      </w:r>
    </w:p>
    <w:p w:rsidR="00447432" w:rsidRPr="00EE678B" w:rsidRDefault="00447432" w:rsidP="006B4D1B">
      <w:pPr>
        <w:pStyle w:val="ScreenCapture"/>
      </w:pPr>
      <w:r w:rsidRPr="00EE678B">
        <w:t xml:space="preserve">                     Date</w:t>
      </w:r>
    </w:p>
    <w:p w:rsidR="00447432" w:rsidRPr="00EE678B" w:rsidRDefault="00447432" w:rsidP="006B4D1B">
      <w:pPr>
        <w:pStyle w:val="ScreenCapture"/>
      </w:pPr>
      <w:r w:rsidRPr="00EE678B">
        <w:t>Classification: RE400 - MUCOLYTICS</w:t>
      </w:r>
    </w:p>
    <w:p w:rsidR="00447432" w:rsidRPr="00EE678B" w:rsidRDefault="00447432" w:rsidP="006B4D1B">
      <w:pPr>
        <w:pStyle w:val="ScreenCapture"/>
      </w:pPr>
    </w:p>
    <w:p w:rsidR="00447432" w:rsidRPr="00EE678B" w:rsidRDefault="00447432" w:rsidP="006B4D1B">
      <w:pPr>
        <w:pStyle w:val="ScreenCapture"/>
      </w:pPr>
      <w:r w:rsidRPr="00EE678B">
        <w:t>ACETYLCYSTEINE 20% 30ML                     Qty: 30 for 90 Days          501217</w:t>
      </w:r>
    </w:p>
    <w:p w:rsidR="00447432" w:rsidRPr="00EE678B" w:rsidRDefault="00447432" w:rsidP="006B4D1B">
      <w:pPr>
        <w:pStyle w:val="ScreenCapture"/>
      </w:pPr>
      <w:r w:rsidRPr="00EE678B">
        <w:t xml:space="preserve">     Active                                                                     </w:t>
      </w:r>
    </w:p>
    <w:p w:rsidR="00447432" w:rsidRPr="00EE678B" w:rsidRDefault="00447432" w:rsidP="006B4D1B">
      <w:pPr>
        <w:pStyle w:val="ScreenCapture"/>
      </w:pPr>
      <w:r w:rsidRPr="00EE678B">
        <w:t xml:space="preserve">                   12-19-2013                                                   </w:t>
      </w:r>
    </w:p>
    <w:p w:rsidR="00447432" w:rsidRPr="00EE678B" w:rsidRDefault="00447432" w:rsidP="006B4D1B">
      <w:pPr>
        <w:pStyle w:val="ScreenCapture"/>
      </w:pPr>
      <w:r w:rsidRPr="00EE678B">
        <w:t xml:space="preserve">                              RITCHIE,ROXANNE</w:t>
      </w:r>
    </w:p>
    <w:p w:rsidR="00447432" w:rsidRPr="00EE678B" w:rsidRDefault="00447432" w:rsidP="006B4D1B">
      <w:pPr>
        <w:pStyle w:val="ScreenCapture"/>
      </w:pPr>
      <w:r w:rsidRPr="00EE678B">
        <w:t xml:space="preserve">         Sig: 1 MOUTH TWICE A DAY</w:t>
      </w:r>
    </w:p>
    <w:p w:rsidR="00447432" w:rsidRPr="00EE678B" w:rsidRDefault="00447432" w:rsidP="006B4D1B">
      <w:pPr>
        <w:pStyle w:val="ScreenCapture"/>
      </w:pPr>
      <w:r w:rsidRPr="00EE678B">
        <w:t xml:space="preserve">          Filled:  12-18-2012</w:t>
      </w:r>
    </w:p>
    <w:p w:rsidR="00447432" w:rsidRPr="00EE678B" w:rsidRDefault="00447432" w:rsidP="006B4D1B">
      <w:pPr>
        <w:pStyle w:val="ScreenCapture"/>
      </w:pPr>
      <w:r w:rsidRPr="00EE678B">
        <w:t xml:space="preserve">          Remaining Refills: 3               Clinic: 10TH FLOOR                 </w:t>
      </w:r>
    </w:p>
    <w:p w:rsidR="00447432" w:rsidRPr="00EE678B" w:rsidRDefault="00447432" w:rsidP="006B4D1B">
      <w:pPr>
        <w:pStyle w:val="ScreenCapture"/>
      </w:pPr>
      <w:r w:rsidRPr="00EE678B">
        <w:t xml:space="preserve">                         Price: $76.59</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2</w:t>
      </w:r>
    </w:p>
    <w:p w:rsidR="00447432" w:rsidRPr="00EE678B" w:rsidRDefault="00447432" w:rsidP="006B4D1B">
      <w:pPr>
        <w:pStyle w:val="ScreenCapture"/>
      </w:pPr>
      <w:r w:rsidRPr="00EE678B">
        <w:t>Sorted by drug classification for Rx's currently active and for those Rx's that have been inactive less than 120 days.        Site: VAMC 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ACETAMINOPHEN 325MG TABLET</w:t>
      </w:r>
    </w:p>
    <w:p w:rsidR="00447432" w:rsidRPr="00EE678B" w:rsidRDefault="00447432" w:rsidP="006B4D1B">
      <w:pPr>
        <w:pStyle w:val="ScreenCapture"/>
      </w:pPr>
      <w:r w:rsidRPr="00EE678B">
        <w:t>Eff. Date: 03-20-2009Qty: 180          Refills: 2  Prov: FOX,KIRK</w:t>
      </w:r>
    </w:p>
    <w:p w:rsidR="00447432" w:rsidRPr="00EE678B" w:rsidRDefault="00447432" w:rsidP="006B4D1B">
      <w:pPr>
        <w:pStyle w:val="ScreenCapture"/>
      </w:pPr>
      <w:r w:rsidRPr="00EE678B">
        <w:t xml:space="preserve">Sig: TAKE ONE TABLET BY MOUTH TWICE A DAY THESE ARE THE PATIENT </w:t>
      </w:r>
    </w:p>
    <w:p w:rsidR="00447432" w:rsidRPr="00EE678B" w:rsidRDefault="00447432" w:rsidP="006B4D1B">
      <w:pPr>
        <w:pStyle w:val="ScreenCapture"/>
      </w:pPr>
      <w:r w:rsidRPr="00EE678B">
        <w:t xml:space="preserve">      INSTRUCTIONS FOR ACETAMINOPHEN FOR THE MARTINSBURG NOIS CALL WITH THE </w:t>
      </w:r>
    </w:p>
    <w:p w:rsidR="00447432" w:rsidRPr="00EE678B" w:rsidRDefault="00447432" w:rsidP="006B4D1B">
      <w:pPr>
        <w:pStyle w:val="ScreenCapture"/>
      </w:pPr>
      <w:r w:rsidRPr="00EE678B">
        <w:t xml:space="preserve">      HELP OF JEANIE &amp; SHIRLEY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3</w:t>
      </w:r>
    </w:p>
    <w:p w:rsidR="00447432" w:rsidRPr="00EE678B" w:rsidRDefault="00447432" w:rsidP="006B4D1B">
      <w:pPr>
        <w:pStyle w:val="ScreenCapture"/>
      </w:pPr>
      <w:r w:rsidRPr="00EE678B">
        <w:t>Sorted by drug classification for Rx's currently active and for those Rx's that have been inactive less than 120 days.        Site: VAMC 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DAPSONE 25MG TAB</w:t>
      </w:r>
    </w:p>
    <w:p w:rsidR="00447432" w:rsidRPr="00EE678B" w:rsidRDefault="00447432" w:rsidP="006B4D1B">
      <w:pPr>
        <w:pStyle w:val="ScreenCapture"/>
      </w:pPr>
      <w:r w:rsidRPr="00EE678B">
        <w:t>Eff. Date: 03-20-2009Qty: 360          Refills: 0  Prov: FOX,KIRK</w:t>
      </w:r>
    </w:p>
    <w:p w:rsidR="00447432" w:rsidRPr="00EE678B" w:rsidRDefault="00447432" w:rsidP="006B4D1B">
      <w:pPr>
        <w:pStyle w:val="ScreenCapture"/>
      </w:pPr>
      <w:r w:rsidRPr="00EE678B">
        <w:t>Sig: TAKE TWO TABLETS BY MOUTH TWICE A DAY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4</w:t>
      </w:r>
    </w:p>
    <w:p w:rsidR="00447432" w:rsidRPr="00EE678B" w:rsidRDefault="00447432" w:rsidP="006B4D1B">
      <w:pPr>
        <w:pStyle w:val="ScreenCapture"/>
      </w:pPr>
      <w:r w:rsidRPr="00EE678B">
        <w:t>Sorted by drug classification for Rx's currently active</w:t>
      </w:r>
    </w:p>
    <w:p w:rsidR="00447432" w:rsidRPr="00EE678B" w:rsidRDefault="00447432" w:rsidP="006B4D1B">
      <w:pPr>
        <w:pStyle w:val="ScreenCapture"/>
      </w:pPr>
      <w:r w:rsidRPr="00EE678B">
        <w:t>and for those Rx's that have been inactive less than 120 days.        Site: VAMC</w:t>
      </w:r>
    </w:p>
    <w:p w:rsidR="00447432" w:rsidRPr="00EE678B" w:rsidRDefault="00447432" w:rsidP="006B4D1B">
      <w:pPr>
        <w:pStyle w:val="ScreenCapture"/>
      </w:pPr>
      <w:r w:rsidRPr="00EE678B">
        <w:t>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CB318F">
      <w:pPr>
        <w:pStyle w:val="ScreenCapture"/>
        <w:keepNext/>
      </w:pPr>
      <w:r w:rsidRPr="00EE678B">
        <w:t>Name  : AMATO,CHARLES</w:t>
      </w:r>
    </w:p>
    <w:p w:rsidR="00447432" w:rsidRPr="00EE678B" w:rsidRDefault="00447432" w:rsidP="00CB318F">
      <w:pPr>
        <w:pStyle w:val="ScreenCapture"/>
        <w:keepNext/>
      </w:pPr>
      <w:r w:rsidRPr="00EE678B">
        <w:t>DOB   : 1942                 Address  : SLDK SLDK SLDK</w:t>
      </w:r>
    </w:p>
    <w:p w:rsidR="00447432" w:rsidRPr="00EE678B" w:rsidRDefault="00447432" w:rsidP="00CB318F">
      <w:pPr>
        <w:pStyle w:val="ScreenCapture"/>
        <w:keepNext/>
      </w:pPr>
      <w:r w:rsidRPr="00EE678B">
        <w:t xml:space="preserve">                                         LSDK LSDK LSDK</w:t>
      </w:r>
    </w:p>
    <w:p w:rsidR="00447432" w:rsidRPr="00EE678B" w:rsidRDefault="00447432" w:rsidP="00CB318F">
      <w:pPr>
        <w:pStyle w:val="ScreenCapture"/>
        <w:keepNext/>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pPr>
      <w:r w:rsidRPr="00EE678B">
        <w:t>--------------------------------PENDING ORDERS--------------------------------</w:t>
      </w:r>
    </w:p>
    <w:p w:rsidR="00447432" w:rsidRPr="00EE678B" w:rsidRDefault="00447432" w:rsidP="006B4D1B">
      <w:pPr>
        <w:pStyle w:val="ScreenCapture"/>
      </w:pPr>
    </w:p>
    <w:p w:rsidR="00447432" w:rsidRPr="00EE678B" w:rsidRDefault="00447432" w:rsidP="006B4D1B">
      <w:pPr>
        <w:pStyle w:val="ScreenCapture"/>
      </w:pPr>
      <w:r w:rsidRPr="00EE678B">
        <w:t>Drug: ERYTHROMYCIN 250MG TAB</w:t>
      </w:r>
    </w:p>
    <w:p w:rsidR="00447432" w:rsidRPr="00EE678B" w:rsidRDefault="00447432" w:rsidP="006B4D1B">
      <w:pPr>
        <w:pStyle w:val="ScreenCapture"/>
      </w:pPr>
      <w:r w:rsidRPr="00EE678B">
        <w:t>Eff. Date: 03-20-2009Qty: 180          Refills: 3  Prov: FOX,KIRK</w:t>
      </w:r>
    </w:p>
    <w:p w:rsidR="00447432" w:rsidRPr="00EE678B" w:rsidRDefault="00447432" w:rsidP="006B4D1B">
      <w:pPr>
        <w:pStyle w:val="ScreenCapture"/>
      </w:pPr>
      <w:r w:rsidRPr="00EE678B">
        <w:t>Sig: TAKE ONE TABLET BY MOUTH TWICE A DAY</w:t>
      </w:r>
    </w:p>
    <w:p w:rsidR="00447432" w:rsidRPr="00EE678B" w:rsidRDefault="00447432" w:rsidP="006B4D1B">
      <w:pPr>
        <w:pStyle w:val="ScreenCapture"/>
      </w:pPr>
      <w:r w:rsidRPr="00EE678B">
        <w:t xml:space="preserve">Press Return to Continue or "^" to Exit: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Informational Rx Profile                       Run Date: DEC 19,2012   Page: 5</w:t>
      </w:r>
    </w:p>
    <w:p w:rsidR="00447432" w:rsidRPr="00EE678B" w:rsidRDefault="00447432" w:rsidP="006B4D1B">
      <w:pPr>
        <w:pStyle w:val="ScreenCapture"/>
      </w:pPr>
      <w:r w:rsidRPr="00EE678B">
        <w:t>Sorted by drug classification for Rx's currently active</w:t>
      </w:r>
    </w:p>
    <w:p w:rsidR="00447432" w:rsidRPr="00EE678B" w:rsidRDefault="00447432" w:rsidP="006B4D1B">
      <w:pPr>
        <w:pStyle w:val="ScreenCapture"/>
      </w:pPr>
      <w:r w:rsidRPr="00EE678B">
        <w:t>and for those Rx's that have been inactive less than 120 days.        Site: VAMC</w:t>
      </w:r>
    </w:p>
    <w:p w:rsidR="00447432" w:rsidRPr="00EE678B" w:rsidRDefault="00447432" w:rsidP="006B4D1B">
      <w:pPr>
        <w:pStyle w:val="ScreenCapture"/>
      </w:pPr>
      <w:r w:rsidRPr="00EE678B">
        <w:t>ZZ ALBANY (500)</w:t>
      </w:r>
    </w:p>
    <w:p w:rsidR="00447432" w:rsidRPr="00EE678B" w:rsidRDefault="00447432" w:rsidP="006B4D1B">
      <w:pPr>
        <w:pStyle w:val="ScreenCapture"/>
      </w:pPr>
      <w:r w:rsidRPr="00EE678B">
        <w:t>-------------------------------------------------------------------------------</w:t>
      </w:r>
    </w:p>
    <w:p w:rsidR="00447432" w:rsidRPr="00EE678B" w:rsidRDefault="00447432" w:rsidP="006B4D1B">
      <w:pPr>
        <w:pStyle w:val="ScreenCapture"/>
      </w:pPr>
      <w:r w:rsidRPr="00EE678B">
        <w:t>Outpatient prescriptions are discontinued 72 hours after admission.</w:t>
      </w:r>
    </w:p>
    <w:p w:rsidR="00447432" w:rsidRPr="00EE678B" w:rsidRDefault="00447432" w:rsidP="006B4D1B">
      <w:pPr>
        <w:pStyle w:val="ScreenCapture"/>
      </w:pPr>
    </w:p>
    <w:p w:rsidR="00447432" w:rsidRPr="00EE678B" w:rsidRDefault="00447432" w:rsidP="006B4D1B">
      <w:pPr>
        <w:pStyle w:val="ScreenCapture"/>
      </w:pPr>
      <w:r w:rsidRPr="00EE678B">
        <w:t>Name  : AMATO,CHARLES</w:t>
      </w:r>
    </w:p>
    <w:p w:rsidR="00447432" w:rsidRPr="00EE678B" w:rsidRDefault="00447432" w:rsidP="006B4D1B">
      <w:pPr>
        <w:pStyle w:val="ScreenCapture"/>
      </w:pPr>
      <w:r w:rsidRPr="00EE678B">
        <w:t>DOB   : 1942                 Address  : SLDK SLDK SLDK</w:t>
      </w:r>
    </w:p>
    <w:p w:rsidR="00447432" w:rsidRPr="00EE678B" w:rsidRDefault="00447432" w:rsidP="006B4D1B">
      <w:pPr>
        <w:pStyle w:val="ScreenCapture"/>
      </w:pPr>
      <w:r w:rsidRPr="00EE678B">
        <w:t xml:space="preserve">                                         LSDK LSDK LSDK</w:t>
      </w:r>
    </w:p>
    <w:p w:rsidR="00447432" w:rsidRPr="00EE678B" w:rsidRDefault="00447432" w:rsidP="006B4D1B">
      <w:pPr>
        <w:pStyle w:val="ScreenCapture"/>
      </w:pPr>
      <w:r w:rsidRPr="00EE678B">
        <w:t xml:space="preserve">                                         SALT LAKE CITY, UTAH  84108</w:t>
      </w:r>
    </w:p>
    <w:p w:rsidR="00447432" w:rsidRPr="00EE678B" w:rsidRDefault="00447432" w:rsidP="006B4D1B">
      <w:pPr>
        <w:pStyle w:val="ScreenCapture"/>
      </w:pPr>
      <w:r w:rsidRPr="00EE678B">
        <w:t xml:space="preserve">                              Phone    : </w:t>
      </w:r>
    </w:p>
    <w:p w:rsidR="00447432" w:rsidRPr="00EE678B" w:rsidRDefault="00447432" w:rsidP="006B4D1B">
      <w:pPr>
        <w:pStyle w:val="ScreenCapture"/>
      </w:pPr>
    </w:p>
    <w:p w:rsidR="00447432" w:rsidRPr="00EE678B" w:rsidRDefault="00447432" w:rsidP="006B4D1B">
      <w:pPr>
        <w:pStyle w:val="ScreenCapture"/>
      </w:pPr>
      <w:r w:rsidRPr="00EE678B">
        <w:t>WEIGHT(Kg): (12/12/2002)                HEIGHT(cm): (12/12/2002)</w:t>
      </w:r>
    </w:p>
    <w:p w:rsidR="00447432" w:rsidRPr="00EE678B" w:rsidRDefault="00447432" w:rsidP="006B4D1B">
      <w:pPr>
        <w:pStyle w:val="ScreenCapture"/>
      </w:pPr>
      <w:r w:rsidRPr="00EE678B">
        <w:t>-------------------------------------------------------------------------------</w:t>
      </w:r>
    </w:p>
    <w:p w:rsidR="00447432" w:rsidRPr="00EE678B" w:rsidRDefault="00447432" w:rsidP="006B4D1B">
      <w:pPr>
        <w:pStyle w:val="ScreenCapture"/>
        <w:rPr>
          <w:szCs w:val="24"/>
        </w:rPr>
      </w:pPr>
      <w:r w:rsidRPr="00EE678B">
        <w:t>--------------------------------PENDING ORDERS--------------------------------</w:t>
      </w:r>
    </w:p>
    <w:p w:rsidR="00447432" w:rsidRPr="00EE678B" w:rsidRDefault="00447432" w:rsidP="006D16E8">
      <w:pPr>
        <w:jc w:val="center"/>
        <w:rPr>
          <w:rFonts w:eastAsia="MS Mincho"/>
          <w:szCs w:val="20"/>
        </w:rPr>
      </w:pPr>
    </w:p>
    <w:p w:rsidR="00447432" w:rsidRPr="00EE678B" w:rsidRDefault="00447432" w:rsidP="009A678F">
      <w:pPr>
        <w:pStyle w:val="ExampleHeading"/>
      </w:pPr>
      <w:r w:rsidRPr="00EE678B">
        <w:t>Example: Action Profile with the Polypharmacy Report</w:t>
      </w:r>
    </w:p>
    <w:p w:rsidR="00447432" w:rsidRPr="00EE678B" w:rsidRDefault="00447432" w:rsidP="006B4D1B">
      <w:pPr>
        <w:pStyle w:val="ScreenCapture"/>
      </w:pPr>
      <w:r w:rsidRPr="00EE678B">
        <w:t xml:space="preserve">Select Outpatient Pharmacy Manager Option: </w:t>
      </w:r>
      <w:r w:rsidRPr="00EE678B">
        <w:rPr>
          <w:b/>
          <w:bCs/>
        </w:rPr>
        <w:t>Output</w:t>
      </w:r>
      <w:r w:rsidRPr="00EE678B">
        <w:t xml:space="preserve"> Reports</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Select Output Reports Option: </w:t>
      </w:r>
      <w:r w:rsidRPr="00EE678B">
        <w:rPr>
          <w:b/>
          <w:bCs/>
        </w:rPr>
        <w:t>Action</w:t>
      </w:r>
      <w:r w:rsidRPr="00EE678B">
        <w:t xml:space="preserve"> Profile (132 COLUMN PRINTOUT)</w:t>
      </w:r>
    </w:p>
    <w:p w:rsidR="00447432" w:rsidRPr="00EE678B" w:rsidRDefault="00447432" w:rsidP="006B4D1B">
      <w:pPr>
        <w:pStyle w:val="ScreenCapture"/>
      </w:pPr>
      <w:r w:rsidRPr="00EE678B">
        <w:t xml:space="preserve">Action or Informational (A or I): A// </w:t>
      </w:r>
      <w:r w:rsidRPr="00EE678B">
        <w:rPr>
          <w:b/>
        </w:rPr>
        <w:t>&lt;Enter&gt;</w:t>
      </w:r>
      <w:r w:rsidRPr="00EE678B">
        <w:t xml:space="preserve">   Action</w:t>
      </w:r>
    </w:p>
    <w:p w:rsidR="00447432" w:rsidRPr="00EE678B" w:rsidRDefault="00447432" w:rsidP="006B4D1B">
      <w:pPr>
        <w:pStyle w:val="ScreenCapture"/>
      </w:pPr>
      <w:r w:rsidRPr="00EE678B">
        <w:t xml:space="preserve">Do you want generate a Polypharmacy report?: NO// </w:t>
      </w:r>
      <w:r w:rsidRPr="00EE678B">
        <w:rPr>
          <w:b/>
          <w:bCs/>
        </w:rPr>
        <w:t>YES</w:t>
      </w:r>
    </w:p>
    <w:p w:rsidR="00447432" w:rsidRPr="00EE678B" w:rsidRDefault="00447432" w:rsidP="006B4D1B">
      <w:pPr>
        <w:pStyle w:val="ScreenCapture"/>
      </w:pPr>
      <w:r w:rsidRPr="00EE678B">
        <w:t xml:space="preserve">Minimum Number of Active Prescriptions: (1-100): 7// </w:t>
      </w:r>
      <w:r w:rsidRPr="00EE678B">
        <w:rPr>
          <w:b/>
        </w:rPr>
        <w:t>&lt;Enter&gt;</w:t>
      </w:r>
      <w:r w:rsidRPr="00EE678B">
        <w:t xml:space="preserve">  </w:t>
      </w:r>
    </w:p>
    <w:p w:rsidR="00447432" w:rsidRPr="00EE678B" w:rsidRDefault="00447432" w:rsidP="006B4D1B">
      <w:pPr>
        <w:pStyle w:val="ScreenCapture"/>
      </w:pPr>
      <w:r w:rsidRPr="00EE678B">
        <w:t xml:space="preserve">By Patient, Clinic or Clinic Group (P/C/G): P// </w:t>
      </w:r>
      <w:r w:rsidRPr="00EE678B">
        <w:rPr>
          <w:b/>
          <w:bCs/>
        </w:rPr>
        <w: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Enter 'P' to print by patient</w:t>
      </w:r>
    </w:p>
    <w:p w:rsidR="00447432" w:rsidRPr="00EE678B" w:rsidRDefault="00447432" w:rsidP="006B4D1B">
      <w:pPr>
        <w:pStyle w:val="ScreenCapture"/>
      </w:pPr>
      <w:r w:rsidRPr="00EE678B">
        <w:t xml:space="preserve">      'C' for printing by clinic</w:t>
      </w:r>
    </w:p>
    <w:p w:rsidR="00447432" w:rsidRPr="00EE678B" w:rsidRDefault="00447432" w:rsidP="006B4D1B">
      <w:pPr>
        <w:pStyle w:val="ScreenCapture"/>
      </w:pPr>
      <w:r w:rsidRPr="00EE678B">
        <w:t xml:space="preserve">      'G' for printing by clinic group</w:t>
      </w:r>
    </w:p>
    <w:p w:rsidR="00447432" w:rsidRPr="00EE678B" w:rsidRDefault="00447432" w:rsidP="006B4D1B">
      <w:pPr>
        <w:pStyle w:val="ScreenCapture"/>
      </w:pPr>
      <w:r w:rsidRPr="00EE678B">
        <w:t xml:space="preserve">      'E' to exit process</w:t>
      </w: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P         Patient</w:t>
      </w:r>
    </w:p>
    <w:p w:rsidR="00447432" w:rsidRPr="00EE678B" w:rsidRDefault="00447432" w:rsidP="006B4D1B">
      <w:pPr>
        <w:pStyle w:val="ScreenCapture"/>
      </w:pPr>
      <w:r w:rsidRPr="00EE678B">
        <w:t xml:space="preserve">          C         Clinic</w:t>
      </w:r>
    </w:p>
    <w:p w:rsidR="00447432" w:rsidRPr="00EE678B" w:rsidRDefault="00447432" w:rsidP="006B4D1B">
      <w:pPr>
        <w:pStyle w:val="ScreenCapture"/>
      </w:pPr>
      <w:r w:rsidRPr="00EE678B">
        <w:t xml:space="preserve">          G         Clinic Group</w:t>
      </w:r>
    </w:p>
    <w:p w:rsidR="00447432" w:rsidRPr="00EE678B" w:rsidRDefault="00447432" w:rsidP="006B4D1B">
      <w:pPr>
        <w:pStyle w:val="ScreenCapture"/>
      </w:pPr>
      <w:r w:rsidRPr="00EE678B">
        <w:t xml:space="preserve">          E         Exit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By Patient, Clinic or Clinic Group (P/C/G): P// </w:t>
      </w:r>
      <w:r w:rsidRPr="00EE678B">
        <w:rPr>
          <w:b/>
          <w:bCs/>
        </w:rPr>
        <w:t>G</w:t>
      </w:r>
      <w:r w:rsidRPr="00EE678B">
        <w:t xml:space="preserve">  Clinic Group</w:t>
      </w:r>
    </w:p>
    <w:p w:rsidR="00447432" w:rsidRPr="00EE678B" w:rsidRDefault="00447432" w:rsidP="006B4D1B">
      <w:pPr>
        <w:pStyle w:val="ScreenCapture"/>
      </w:pPr>
      <w:r w:rsidRPr="00EE678B">
        <w:t xml:space="preserve">Select Clinic Sort Group: </w:t>
      </w:r>
      <w:r w:rsidRPr="00EE678B">
        <w:rPr>
          <w:b/>
          <w:bCs/>
        </w:rPr>
        <w:t>WEST CLINIC</w:t>
      </w:r>
      <w:r w:rsidRPr="00EE678B">
        <w:t xml:space="preserve"> </w:t>
      </w:r>
    </w:p>
    <w:p w:rsidR="00447432" w:rsidRPr="00EE678B" w:rsidRDefault="00447432" w:rsidP="006B4D1B">
      <w:pPr>
        <w:pStyle w:val="ScreenCapture"/>
      </w:pPr>
      <w:r w:rsidRPr="00EE678B">
        <w:t xml:space="preserve">FOR DATE: </w:t>
      </w:r>
      <w:r w:rsidRPr="00EE678B">
        <w:rPr>
          <w:b/>
          <w:bCs/>
        </w:rPr>
        <w:t>021007</w:t>
      </w:r>
      <w:r w:rsidRPr="00EE678B">
        <w:t xml:space="preserve"> (FEB 10, 2007)</w:t>
      </w:r>
    </w:p>
    <w:p w:rsidR="00447432" w:rsidRPr="00EE678B" w:rsidRDefault="00447432" w:rsidP="006B4D1B">
      <w:pPr>
        <w:pStyle w:val="ScreenCapture"/>
      </w:pPr>
      <w:r w:rsidRPr="00EE678B">
        <w:t xml:space="preserve">Profile Expiration/Discontinued Cutoff: (0-9999): 120// </w:t>
      </w:r>
      <w:r w:rsidRPr="00EE678B">
        <w:rPr>
          <w:b/>
        </w:rPr>
        <w:t>&lt;Enter&gt;</w:t>
      </w:r>
    </w:p>
    <w:p w:rsidR="00447432" w:rsidRPr="00EE678B" w:rsidRDefault="00447432" w:rsidP="006B4D1B">
      <w:pPr>
        <w:pStyle w:val="ScreenCapture"/>
      </w:pPr>
      <w:r w:rsidRPr="00EE678B">
        <w:t xml:space="preserve">Select a Printer: </w:t>
      </w:r>
      <w:r w:rsidRPr="00EE678B">
        <w:rPr>
          <w:b/>
          <w:i/>
        </w:rPr>
        <w:t>[Select Print Device]</w:t>
      </w:r>
    </w:p>
    <w:p w:rsidR="00447432" w:rsidRPr="00EE678B" w:rsidRDefault="00447432" w:rsidP="006B4D1B">
      <w:pPr>
        <w:pStyle w:val="ScreenCapture"/>
      </w:pPr>
      <w:r w:rsidRPr="00EE678B">
        <w:t xml:space="preserve">DO YOU WANT YOUR OUTPUT QUEUED? NO// </w:t>
      </w:r>
      <w:r w:rsidRPr="00EE678B">
        <w:rPr>
          <w:b/>
        </w:rPr>
        <w:t>&lt;Enter&gt;</w:t>
      </w:r>
      <w:r w:rsidRPr="00EE678B">
        <w:t xml:space="preserve"> (NO)</w:t>
      </w:r>
    </w:p>
    <w:p w:rsidR="00447432" w:rsidRPr="00EE678B" w:rsidRDefault="00447432" w:rsidP="006B4D1B">
      <w:pPr>
        <w:pStyle w:val="ScreenCapture"/>
      </w:pPr>
    </w:p>
    <w:p w:rsidR="00447432" w:rsidRPr="00EE678B" w:rsidRDefault="00447432" w:rsidP="006B4D1B">
      <w:pPr>
        <w:pStyle w:val="ScreenCapture"/>
      </w:pPr>
      <w:r w:rsidRPr="00EE678B">
        <w:t xml:space="preserve">Select Clinic Sort Group: </w:t>
      </w:r>
      <w:r w:rsidRPr="00EE678B">
        <w:rPr>
          <w:b/>
        </w:rPr>
        <w:t>&lt;Enter&gt;</w:t>
      </w:r>
    </w:p>
    <w:p w:rsidR="00447432" w:rsidRPr="00EE678B" w:rsidRDefault="00447432" w:rsidP="004E0305">
      <w:pPr>
        <w:pStyle w:val="Heading2"/>
      </w:pPr>
      <w:bookmarkStart w:id="3401" w:name="_Toc520273401"/>
      <w:bookmarkStart w:id="3402" w:name="_Toc520299193"/>
      <w:bookmarkStart w:id="3403" w:name="_Toc520304660"/>
      <w:bookmarkStart w:id="3404" w:name="_Toc32836927"/>
      <w:bookmarkStart w:id="3405" w:name="_Toc38424595"/>
      <w:bookmarkStart w:id="3406" w:name="_Toc50535288"/>
      <w:bookmarkStart w:id="3407" w:name="_Toc280701214"/>
      <w:bookmarkStart w:id="3408" w:name="_Toc299044385"/>
      <w:bookmarkStart w:id="3409" w:name="_Toc280853554"/>
      <w:bookmarkStart w:id="3410" w:name="_Toc303286134"/>
      <w:bookmarkStart w:id="3411" w:name="_Toc339962017"/>
      <w:bookmarkStart w:id="3412" w:name="_Toc339962536"/>
      <w:bookmarkStart w:id="3413" w:name="_Toc340138676"/>
      <w:bookmarkStart w:id="3414" w:name="_Toc340138952"/>
      <w:bookmarkStart w:id="3415" w:name="_Toc340139226"/>
      <w:bookmarkStart w:id="3416" w:name="_Toc340143845"/>
      <w:bookmarkStart w:id="3417" w:name="_Toc340144102"/>
      <w:bookmarkStart w:id="3418" w:name="_Toc4140404"/>
      <w:r w:rsidRPr="00EE678B">
        <w:t>Alpha Drug List and Synonyms</w:t>
      </w:r>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r w:rsidRPr="00EE678B">
        <w:fldChar w:fldCharType="begin"/>
      </w:r>
      <w:r w:rsidRPr="00EE678B">
        <w:instrText>XE "Alpha Drug List and Synonyms"</w:instrText>
      </w:r>
      <w:r w:rsidRPr="00EE678B">
        <w:fldChar w:fldCharType="end"/>
      </w:r>
    </w:p>
    <w:p w:rsidR="00447432" w:rsidRPr="00EE678B" w:rsidRDefault="00447432" w:rsidP="00FC7A1D">
      <w:pPr>
        <w:pStyle w:val="Manual-optionname"/>
      </w:pPr>
      <w:r w:rsidRPr="00EE678B">
        <w:t>[PSO ALPHA]</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all drugs in alphabetical order by generic name. Any existing synonyms for each drug are listed in lowercase letters under the generic name.</w:t>
      </w:r>
    </w:p>
    <w:p w:rsidR="00447432" w:rsidRPr="00EE678B" w:rsidRDefault="00447432" w:rsidP="004E0305">
      <w:pPr>
        <w:pStyle w:val="Heading2"/>
      </w:pPr>
      <w:bookmarkStart w:id="3419" w:name="_Toc520273402"/>
      <w:bookmarkStart w:id="3420" w:name="_Toc520299194"/>
      <w:bookmarkStart w:id="3421" w:name="_Toc520304661"/>
      <w:bookmarkStart w:id="3422" w:name="_Toc32836928"/>
      <w:bookmarkStart w:id="3423" w:name="_Toc38424596"/>
      <w:bookmarkStart w:id="3424" w:name="_Toc50535289"/>
      <w:bookmarkStart w:id="3425" w:name="_Toc280701215"/>
      <w:bookmarkStart w:id="3426" w:name="_Toc299044386"/>
      <w:bookmarkStart w:id="3427" w:name="_Toc280853555"/>
      <w:bookmarkStart w:id="3428" w:name="_Toc303286135"/>
      <w:bookmarkStart w:id="3429" w:name="_Toc339962018"/>
      <w:bookmarkStart w:id="3430" w:name="_Toc339962537"/>
      <w:bookmarkStart w:id="3431" w:name="_Toc340138677"/>
      <w:bookmarkStart w:id="3432" w:name="_Toc340138953"/>
      <w:bookmarkStart w:id="3433" w:name="_Toc340139227"/>
      <w:bookmarkStart w:id="3434" w:name="_Toc340143846"/>
      <w:bookmarkStart w:id="3435" w:name="_Toc340144103"/>
      <w:bookmarkStart w:id="3436" w:name="_Toc4140405"/>
      <w:r w:rsidRPr="00EE678B">
        <w:t>AMIS Report</w:t>
      </w:r>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r w:rsidRPr="00EE678B">
        <w:fldChar w:fldCharType="begin"/>
      </w:r>
      <w:r w:rsidRPr="00EE678B">
        <w:instrText>XE "AMIS Report"</w:instrText>
      </w:r>
      <w:r w:rsidRPr="00EE678B">
        <w:fldChar w:fldCharType="end"/>
      </w:r>
    </w:p>
    <w:p w:rsidR="00447432" w:rsidRPr="00EE678B" w:rsidRDefault="00447432" w:rsidP="00FC7A1D">
      <w:pPr>
        <w:pStyle w:val="Manual-optionname"/>
      </w:pPr>
      <w:r w:rsidRPr="00EE678B">
        <w:t>[PSO AMIS]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prescription statistics that are required by the VA Central Office. For a multidivisional site, the print device will report each division's statistics on a separate page with the grand totals on the last page. This report must be printed on a 132-column printer.</w:t>
      </w:r>
    </w:p>
    <w:p w:rsidR="00447432" w:rsidRPr="00EE678B" w:rsidRDefault="00447432" w:rsidP="00447432">
      <w:pPr>
        <w:rPr>
          <w:color w:val="000000"/>
          <w:szCs w:val="20"/>
        </w:rPr>
      </w:pPr>
    </w:p>
    <w:p w:rsidR="00447432" w:rsidRPr="00EE678B" w:rsidRDefault="00583040" w:rsidP="007104F8">
      <w:pPr>
        <w:ind w:left="720" w:hanging="720"/>
        <w:rPr>
          <w:color w:val="000000"/>
          <w:szCs w:val="20"/>
        </w:rPr>
      </w:pPr>
      <w:r>
        <w:rPr>
          <w:noProof/>
        </w:rPr>
        <w:drawing>
          <wp:inline distT="0" distB="0" distL="0" distR="0">
            <wp:extent cx="464820" cy="373380"/>
            <wp:effectExtent l="0" t="0" r="0" b="0"/>
            <wp:docPr id="40"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47432" w:rsidRPr="00EE678B">
        <w:rPr>
          <w:color w:val="000000"/>
          <w:szCs w:val="20"/>
        </w:rPr>
        <w:t>Month/day/year may be specified for a current month report, but only month and year can be specified for reports of past months.</w:t>
      </w:r>
    </w:p>
    <w:p w:rsidR="00447432" w:rsidRPr="00EE678B" w:rsidRDefault="00447432" w:rsidP="004E0305">
      <w:pPr>
        <w:pStyle w:val="Heading2"/>
      </w:pPr>
      <w:bookmarkStart w:id="3437" w:name="_Toc280701216"/>
      <w:bookmarkStart w:id="3438" w:name="_Toc299044387"/>
      <w:bookmarkStart w:id="3439" w:name="_Toc280853556"/>
      <w:bookmarkStart w:id="3440" w:name="_Toc303286136"/>
      <w:bookmarkStart w:id="3441" w:name="_Toc339962019"/>
      <w:bookmarkStart w:id="3442" w:name="_Toc339962538"/>
      <w:bookmarkStart w:id="3443" w:name="_Toc340138678"/>
      <w:bookmarkStart w:id="3444" w:name="_Toc340138954"/>
      <w:bookmarkStart w:id="3445" w:name="_Toc340139228"/>
      <w:bookmarkStart w:id="3446" w:name="_Toc340143847"/>
      <w:bookmarkStart w:id="3447" w:name="_Toc340144104"/>
      <w:bookmarkStart w:id="3448" w:name="_Toc4140406"/>
      <w:bookmarkStart w:id="3449" w:name="_Toc520273403"/>
      <w:bookmarkStart w:id="3450" w:name="_Toc520299195"/>
      <w:bookmarkStart w:id="3451" w:name="_Toc520304662"/>
      <w:bookmarkStart w:id="3452" w:name="_Toc32836929"/>
      <w:bookmarkStart w:id="3453" w:name="_Toc38424597"/>
      <w:bookmarkStart w:id="3454" w:name="_Toc50535290"/>
      <w:r w:rsidRPr="00EE678B">
        <w:t>Bad Address Reporting Main Menu</w:t>
      </w:r>
      <w:bookmarkEnd w:id="3437"/>
      <w:bookmarkEnd w:id="3438"/>
      <w:bookmarkEnd w:id="3439"/>
      <w:bookmarkEnd w:id="3440"/>
      <w:bookmarkEnd w:id="3441"/>
      <w:bookmarkEnd w:id="3442"/>
      <w:bookmarkEnd w:id="3443"/>
      <w:bookmarkEnd w:id="3444"/>
      <w:bookmarkEnd w:id="3445"/>
      <w:bookmarkEnd w:id="3446"/>
      <w:bookmarkEnd w:id="3447"/>
      <w:bookmarkEnd w:id="3448"/>
    </w:p>
    <w:p w:rsidR="00447432" w:rsidRPr="00EE678B" w:rsidRDefault="00447432" w:rsidP="00FC7A1D">
      <w:pPr>
        <w:pStyle w:val="Manual-optionname"/>
      </w:pPr>
      <w:r w:rsidRPr="00EE678B">
        <w:t>[PSO BAI REPORT]</w:t>
      </w:r>
    </w:p>
    <w:p w:rsidR="00447432" w:rsidRPr="00EE678B" w:rsidRDefault="00447432" w:rsidP="00FC7A1D">
      <w:pPr>
        <w:keepNext/>
        <w:tabs>
          <w:tab w:val="left" w:pos="720"/>
        </w:tabs>
        <w:rPr>
          <w:b/>
          <w:bCs/>
          <w:color w:val="000000"/>
          <w:sz w:val="24"/>
          <w:szCs w:val="24"/>
        </w:rPr>
      </w:pPr>
    </w:p>
    <w:p w:rsidR="00447432" w:rsidRPr="00EE678B" w:rsidRDefault="00447432" w:rsidP="00447432">
      <w:pPr>
        <w:keepNext/>
        <w:rPr>
          <w:color w:val="000000"/>
          <w:szCs w:val="20"/>
        </w:rPr>
      </w:pPr>
      <w:r w:rsidRPr="00EE678B">
        <w:rPr>
          <w:color w:val="000000"/>
          <w:szCs w:val="20"/>
        </w:rPr>
        <w:t>The Bad Address Reporting Main Menu provides the following options:</w:t>
      </w:r>
    </w:p>
    <w:p w:rsidR="00447432" w:rsidRPr="00EE678B" w:rsidRDefault="00447432" w:rsidP="007104F8">
      <w:pPr>
        <w:numPr>
          <w:ilvl w:val="0"/>
          <w:numId w:val="26"/>
        </w:numPr>
        <w:spacing w:before="120"/>
        <w:rPr>
          <w:i/>
          <w:color w:val="000000"/>
          <w:szCs w:val="20"/>
        </w:rPr>
      </w:pPr>
      <w:r w:rsidRPr="00EE678B">
        <w:rPr>
          <w:i/>
          <w:color w:val="000000"/>
          <w:szCs w:val="20"/>
        </w:rPr>
        <w:t>Bad Address Suspended List</w:t>
      </w:r>
    </w:p>
    <w:p w:rsidR="00447432" w:rsidRPr="00EE678B" w:rsidRDefault="00447432" w:rsidP="009B6A7F">
      <w:pPr>
        <w:numPr>
          <w:ilvl w:val="0"/>
          <w:numId w:val="26"/>
        </w:numPr>
        <w:rPr>
          <w:i/>
          <w:color w:val="000000"/>
          <w:szCs w:val="20"/>
        </w:rPr>
      </w:pPr>
      <w:r w:rsidRPr="00EE678B">
        <w:rPr>
          <w:i/>
          <w:color w:val="000000"/>
          <w:szCs w:val="20"/>
        </w:rPr>
        <w:t>List Prescriptions Not Mailed</w:t>
      </w:r>
    </w:p>
    <w:p w:rsidR="007104F8" w:rsidRPr="00EE678B" w:rsidRDefault="007104F8" w:rsidP="007104F8"/>
    <w:p w:rsidR="00447432" w:rsidRPr="00EE678B" w:rsidRDefault="00447432" w:rsidP="007A1309">
      <w:pPr>
        <w:pStyle w:val="Heading3"/>
      </w:pPr>
      <w:bookmarkStart w:id="3455" w:name="_Toc146709565"/>
      <w:bookmarkStart w:id="3456" w:name="_Toc280701217"/>
      <w:bookmarkStart w:id="3457" w:name="_Toc299044388"/>
      <w:bookmarkStart w:id="3458" w:name="_Toc280853557"/>
      <w:bookmarkStart w:id="3459" w:name="_Toc303286137"/>
      <w:bookmarkStart w:id="3460" w:name="_Toc339962020"/>
      <w:bookmarkStart w:id="3461" w:name="_Toc339962539"/>
      <w:bookmarkStart w:id="3462" w:name="_Toc340138679"/>
      <w:bookmarkStart w:id="3463" w:name="_Toc340138955"/>
      <w:bookmarkStart w:id="3464" w:name="_Toc340139229"/>
      <w:bookmarkStart w:id="3465" w:name="_Toc340143848"/>
      <w:bookmarkStart w:id="3466" w:name="_Toc340144105"/>
      <w:bookmarkStart w:id="3467" w:name="_Toc4140407"/>
      <w:r w:rsidRPr="00EE678B">
        <w:t>Bad Address Suspended List</w:t>
      </w:r>
      <w:bookmarkEnd w:id="3455"/>
      <w:bookmarkEnd w:id="3456"/>
      <w:bookmarkEnd w:id="3457"/>
      <w:bookmarkEnd w:id="3458"/>
      <w:bookmarkEnd w:id="3459"/>
      <w:bookmarkEnd w:id="3460"/>
      <w:bookmarkEnd w:id="3461"/>
      <w:bookmarkEnd w:id="3462"/>
      <w:bookmarkEnd w:id="3463"/>
      <w:bookmarkEnd w:id="3464"/>
      <w:bookmarkEnd w:id="3465"/>
      <w:bookmarkEnd w:id="3466"/>
      <w:bookmarkEnd w:id="3467"/>
      <w:r w:rsidRPr="00EE678B">
        <w:t xml:space="preserve"> </w:t>
      </w:r>
    </w:p>
    <w:p w:rsidR="00447432" w:rsidRPr="00EE678B" w:rsidRDefault="00447432" w:rsidP="00FC7A1D">
      <w:pPr>
        <w:pStyle w:val="Manual-optionname"/>
      </w:pPr>
      <w:r w:rsidRPr="00EE678B">
        <w:t xml:space="preserve">[PSO BAI SUSPENDED] </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identifies prescriptions for Veterans with either Bad Address Indicated, Do Not Mail, for Foreign Address, as well as no active temporary address, giving the user the opportunity to be proactive regarding prescriptions that when Printed or Pulled Early from Suspense, would be unable to be mailed.</w:t>
      </w:r>
    </w:p>
    <w:p w:rsidR="00447432" w:rsidRPr="00EE678B" w:rsidRDefault="00447432" w:rsidP="00447432">
      <w:pPr>
        <w:rPr>
          <w:color w:val="000000"/>
          <w:szCs w:val="20"/>
        </w:rPr>
      </w:pPr>
    </w:p>
    <w:p w:rsidR="00447432" w:rsidRPr="00EE678B" w:rsidRDefault="00447432" w:rsidP="009A678F">
      <w:pPr>
        <w:pStyle w:val="ExampleHeading"/>
      </w:pPr>
      <w:bookmarkStart w:id="3468" w:name="OLE_LINK102"/>
      <w:bookmarkStart w:id="3469" w:name="OLE_LINK103"/>
      <w:r w:rsidRPr="00EE678B">
        <w:t>Example: Bad Address Suspended List Report</w:t>
      </w:r>
    </w:p>
    <w:bookmarkEnd w:id="3468"/>
    <w:bookmarkEnd w:id="3469"/>
    <w:p w:rsidR="00447432" w:rsidRPr="00EE678B" w:rsidRDefault="00447432" w:rsidP="006B4D1B">
      <w:pPr>
        <w:pStyle w:val="ScreenCapture"/>
      </w:pPr>
      <w:r w:rsidRPr="00EE678B">
        <w:t xml:space="preserve">Select Output Reports Option: </w:t>
      </w:r>
      <w:r w:rsidRPr="00EE678B">
        <w:rPr>
          <w:b/>
        </w:rPr>
        <w:t>Bad</w:t>
      </w:r>
      <w:r w:rsidRPr="00EE678B">
        <w:t xml:space="preserve"> Address Reporting Main Menu</w:t>
      </w:r>
    </w:p>
    <w:p w:rsidR="00447432" w:rsidRPr="00EE678B" w:rsidRDefault="00447432" w:rsidP="006B4D1B">
      <w:pPr>
        <w:pStyle w:val="ScreenCapture"/>
      </w:pPr>
    </w:p>
    <w:p w:rsidR="00447432" w:rsidRPr="00EE678B" w:rsidRDefault="00447432" w:rsidP="006B4D1B">
      <w:pPr>
        <w:pStyle w:val="ScreenCapture"/>
      </w:pPr>
      <w:r w:rsidRPr="00EE678B">
        <w:t xml:space="preserve">Select Bad Address Reporting Main Menu Option: </w:t>
      </w:r>
      <w:r w:rsidRPr="00EE678B">
        <w:rPr>
          <w:b/>
        </w:rPr>
        <w:t>Bad</w:t>
      </w:r>
      <w:r w:rsidRPr="00EE678B">
        <w:t xml:space="preserve"> Address Suspended List</w:t>
      </w:r>
    </w:p>
    <w:p w:rsidR="00447432" w:rsidRPr="00EE678B" w:rsidRDefault="00447432" w:rsidP="006B4D1B">
      <w:pPr>
        <w:pStyle w:val="ScreenCapture"/>
      </w:pPr>
    </w:p>
    <w:p w:rsidR="00447432" w:rsidRPr="00EE678B" w:rsidRDefault="00447432" w:rsidP="006B4D1B">
      <w:pPr>
        <w:pStyle w:val="ScreenCapture"/>
      </w:pPr>
      <w:r w:rsidRPr="00EE678B">
        <w:t>This option shows unprinted suspended prescriptions for the following:</w:t>
      </w:r>
    </w:p>
    <w:p w:rsidR="00447432" w:rsidRPr="00EE678B" w:rsidRDefault="00447432" w:rsidP="006B4D1B">
      <w:pPr>
        <w:pStyle w:val="ScreenCapture"/>
      </w:pPr>
    </w:p>
    <w:p w:rsidR="00447432" w:rsidRPr="00EE678B" w:rsidRDefault="00447432" w:rsidP="006B4D1B">
      <w:pPr>
        <w:pStyle w:val="ScreenCapture"/>
      </w:pPr>
      <w:r w:rsidRPr="00EE678B">
        <w:t>- BAD ADDRESS INDICATOR set in the PATIENT file (#2)</w:t>
      </w:r>
      <w:r w:rsidRPr="00EE678B">
        <w:rPr>
          <w:color w:val="000000"/>
        </w:rPr>
        <w:t xml:space="preserve"> and no active temporary address</w:t>
      </w:r>
    </w:p>
    <w:p w:rsidR="00447432" w:rsidRPr="00EE678B" w:rsidRDefault="00447432" w:rsidP="006B4D1B">
      <w:pPr>
        <w:pStyle w:val="ScreenCapture"/>
      </w:pPr>
      <w:r w:rsidRPr="00EE678B">
        <w:t>- DO NOT MAIL set in the PHARMACY PATIENT file (#55)</w:t>
      </w:r>
    </w:p>
    <w:p w:rsidR="00447432" w:rsidRPr="00EE678B" w:rsidRDefault="00447432" w:rsidP="006B4D1B">
      <w:pPr>
        <w:pStyle w:val="ScreenCapture"/>
      </w:pPr>
      <w:r w:rsidRPr="00EE678B">
        <w:t xml:space="preserve">- FOREIGN ADDRESS set in the PATIENT file (#2) </w:t>
      </w:r>
      <w:r w:rsidRPr="00EE678B">
        <w:rPr>
          <w:color w:val="000000"/>
        </w:rPr>
        <w:t>and no active US temporary address</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B         Bad Address Indicator</w:t>
      </w:r>
    </w:p>
    <w:p w:rsidR="00447432" w:rsidRPr="00EE678B" w:rsidRDefault="00447432" w:rsidP="006B4D1B">
      <w:pPr>
        <w:pStyle w:val="ScreenCapture"/>
      </w:pPr>
      <w:r w:rsidRPr="00EE678B">
        <w:t xml:space="preserve">          D         Do Not Mail</w:t>
      </w:r>
    </w:p>
    <w:p w:rsidR="00447432" w:rsidRPr="00EE678B" w:rsidRDefault="00447432" w:rsidP="006B4D1B">
      <w:pPr>
        <w:pStyle w:val="ScreenCapture"/>
      </w:pPr>
      <w:r w:rsidRPr="00EE678B">
        <w:t xml:space="preserve">          F         Foreign</w:t>
      </w:r>
    </w:p>
    <w:p w:rsidR="00447432" w:rsidRPr="00EE678B" w:rsidRDefault="00447432" w:rsidP="006B4D1B">
      <w:pPr>
        <w:pStyle w:val="ScreenCapture"/>
      </w:pPr>
      <w:r w:rsidRPr="00EE678B">
        <w:t xml:space="preserve">          A         All</w:t>
      </w:r>
    </w:p>
    <w:p w:rsidR="00447432" w:rsidRPr="00EE678B" w:rsidRDefault="00447432" w:rsidP="006B4D1B">
      <w:pPr>
        <w:pStyle w:val="ScreenCapture"/>
      </w:pPr>
    </w:p>
    <w:p w:rsidR="00447432" w:rsidRPr="00EE678B" w:rsidRDefault="00447432" w:rsidP="006B4D1B">
      <w:pPr>
        <w:pStyle w:val="ScreenCapture"/>
      </w:pPr>
      <w:r w:rsidRPr="00EE678B">
        <w:t xml:space="preserve">Print for Bad Address Indicator/Do Not Mail/Foreign/All (B/D/F/A): A// </w:t>
      </w:r>
      <w:r w:rsidRPr="00EE678B">
        <w:rPr>
          <w:b/>
        </w:rPr>
        <w:t xml:space="preserve">&lt;Enter&gt; </w:t>
      </w:r>
      <w:r w:rsidRPr="00EE678B">
        <w:t>All</w:t>
      </w:r>
    </w:p>
    <w:p w:rsidR="00447432" w:rsidRPr="00EE678B" w:rsidRDefault="00447432" w:rsidP="006B4D1B">
      <w:pPr>
        <w:pStyle w:val="ScreenCapture"/>
      </w:pPr>
    </w:p>
    <w:p w:rsidR="00447432" w:rsidRPr="00EE678B" w:rsidRDefault="00447432" w:rsidP="006B4D1B">
      <w:pPr>
        <w:pStyle w:val="ScreenCapture"/>
      </w:pPr>
      <w:r w:rsidRPr="00EE678B">
        <w:t xml:space="preserve">Ending suspense date: </w:t>
      </w:r>
      <w:r w:rsidRPr="00EE678B">
        <w:rPr>
          <w:b/>
        </w:rPr>
        <w:t>08.15.07</w:t>
      </w:r>
      <w:r w:rsidRPr="00EE678B">
        <w:t xml:space="preserve"> (AUG 15, 2007)</w:t>
      </w:r>
    </w:p>
    <w:p w:rsidR="00447432" w:rsidRPr="00EE678B" w:rsidRDefault="00447432" w:rsidP="006B4D1B">
      <w:pPr>
        <w:pStyle w:val="ScreenCapture"/>
      </w:pPr>
    </w:p>
    <w:p w:rsidR="00447432" w:rsidRPr="00EE678B" w:rsidRDefault="00447432" w:rsidP="006B4D1B">
      <w:pPr>
        <w:pStyle w:val="ScreenCapture"/>
      </w:pPr>
      <w:r w:rsidRPr="00EE678B">
        <w:t xml:space="preserve">   You are logged in under the ALBANY division.</w:t>
      </w:r>
    </w:p>
    <w:p w:rsidR="00447432" w:rsidRPr="00EE678B" w:rsidRDefault="00447432" w:rsidP="006B4D1B">
      <w:pPr>
        <w:pStyle w:val="ScreenCapture"/>
      </w:pPr>
    </w:p>
    <w:p w:rsidR="00447432" w:rsidRPr="00EE678B" w:rsidRDefault="00447432" w:rsidP="006B4D1B">
      <w:pPr>
        <w:pStyle w:val="ScreenCapture"/>
      </w:pPr>
      <w:r w:rsidRPr="00EE678B">
        <w:t xml:space="preserve">Print only those Rx's suspended for this division? Yes//  </w:t>
      </w:r>
      <w:r w:rsidRPr="00EE678B">
        <w:rPr>
          <w:b/>
        </w:rPr>
        <w:t xml:space="preserve">&lt;Enter&gt; </w:t>
      </w:r>
      <w:r w:rsidRPr="00EE678B">
        <w:t xml:space="preserve"> YES</w:t>
      </w:r>
    </w:p>
    <w:p w:rsidR="00447432" w:rsidRPr="00EE678B" w:rsidRDefault="00447432" w:rsidP="006B4D1B">
      <w:pPr>
        <w:pStyle w:val="ScreenCapture"/>
        <w:rPr>
          <w:shd w:val="clear" w:color="auto" w:fill="FFFFFF"/>
        </w:rPr>
      </w:pPr>
      <w:r w:rsidRPr="00EE678B">
        <w:t xml:space="preserve">DEVICE: HOME//   </w:t>
      </w:r>
      <w:r w:rsidRPr="00EE678B">
        <w:rPr>
          <w:b/>
          <w:i/>
          <w:shd w:val="clear" w:color="auto" w:fill="FFFFFF"/>
        </w:rPr>
        <w:t>[Select Print Device]</w:t>
      </w:r>
    </w:p>
    <w:p w:rsidR="00447432" w:rsidRPr="00EE678B" w:rsidRDefault="00447432" w:rsidP="00447432">
      <w:pPr>
        <w:keepNext/>
        <w:keepLines/>
        <w:rPr>
          <w:b/>
          <w:bCs/>
          <w:color w:val="000000"/>
          <w:sz w:val="20"/>
          <w:szCs w:val="24"/>
        </w:rPr>
      </w:pPr>
    </w:p>
    <w:p w:rsidR="00447432" w:rsidRPr="00EE678B" w:rsidRDefault="00447432" w:rsidP="009A678F">
      <w:pPr>
        <w:pStyle w:val="ExampleHeading"/>
      </w:pPr>
      <w:r w:rsidRPr="00EE678B">
        <w:t>Example: Bad Address Suspended List Report (continued)</w:t>
      </w:r>
    </w:p>
    <w:p w:rsidR="00447432" w:rsidRPr="00EE678B" w:rsidRDefault="00447432" w:rsidP="00FC7A1D">
      <w:pPr>
        <w:pStyle w:val="ScreenCapture"/>
      </w:pPr>
      <w:r w:rsidRPr="00EE678B">
        <w:t>Suspense BAI/DO NOT MAIL/FOREIGN ADDRESS report - division = ALBANY PAGE: 1</w:t>
      </w:r>
    </w:p>
    <w:p w:rsidR="00447432" w:rsidRPr="00EE678B" w:rsidRDefault="00447432" w:rsidP="00FC7A1D">
      <w:pPr>
        <w:pStyle w:val="ScreenCapture"/>
      </w:pPr>
      <w:r w:rsidRPr="00EE678B">
        <w:t>for suspense dates through AUG 15, 2007                               B/D/F</w:t>
      </w:r>
    </w:p>
    <w:p w:rsidR="00447432" w:rsidRPr="00EE678B" w:rsidRDefault="00447432" w:rsidP="00FC7A1D">
      <w:pPr>
        <w:pStyle w:val="ScreenCapture"/>
      </w:pPr>
      <w:r w:rsidRPr="00EE678B">
        <w:t>-----------------------------------------------------------------------------</w:t>
      </w:r>
    </w:p>
    <w:p w:rsidR="00447432" w:rsidRPr="00EE678B" w:rsidRDefault="00447432" w:rsidP="00FC7A1D">
      <w:pPr>
        <w:pStyle w:val="ScreenCapture"/>
      </w:pPr>
    </w:p>
    <w:p w:rsidR="00447432" w:rsidRPr="00EE678B" w:rsidRDefault="00447432" w:rsidP="00FC7A1D">
      <w:pPr>
        <w:pStyle w:val="ScreenCapture"/>
      </w:pPr>
      <w:r w:rsidRPr="00EE678B">
        <w:t xml:space="preserve">OPPATIENT,NINETYFIVE  (00-6666)  </w:t>
      </w:r>
    </w:p>
    <w:p w:rsidR="00447432" w:rsidRPr="00EE678B" w:rsidRDefault="00447432" w:rsidP="00FC7A1D">
      <w:pPr>
        <w:pStyle w:val="ScreenCapture"/>
      </w:pPr>
      <w:r w:rsidRPr="00EE678B">
        <w:t>AUG 13, 2007    Rx#: 100002466  AMOXICILLIN 250MG CAP                 D</w:t>
      </w:r>
    </w:p>
    <w:p w:rsidR="00447432" w:rsidRPr="00EE678B" w:rsidRDefault="00447432" w:rsidP="00FC7A1D">
      <w:pPr>
        <w:pStyle w:val="ScreenCapture"/>
      </w:pPr>
    </w:p>
    <w:p w:rsidR="00447432" w:rsidRPr="00EE678B" w:rsidRDefault="00447432" w:rsidP="00FC7A1D">
      <w:pPr>
        <w:pStyle w:val="ScreenCapture"/>
      </w:pPr>
      <w:r w:rsidRPr="00EE678B">
        <w:t xml:space="preserve">OPPATIENT,SEVEN  (00-0175)      </w:t>
      </w:r>
    </w:p>
    <w:p w:rsidR="00447432" w:rsidRPr="00EE678B" w:rsidRDefault="00447432" w:rsidP="00FC7A1D">
      <w:pPr>
        <w:pStyle w:val="ScreenCapture"/>
      </w:pPr>
      <w:r w:rsidRPr="00EE678B">
        <w:t>JUL 02, 2007    Rx#: 100002097  PLACEBO TAB                           B</w:t>
      </w:r>
    </w:p>
    <w:p w:rsidR="00447432" w:rsidRPr="00EE678B" w:rsidRDefault="00447432" w:rsidP="00FC7A1D">
      <w:pPr>
        <w:pStyle w:val="ScreenCapture"/>
      </w:pPr>
    </w:p>
    <w:p w:rsidR="00447432" w:rsidRPr="00EE678B" w:rsidRDefault="00447432" w:rsidP="00FC7A1D">
      <w:pPr>
        <w:pStyle w:val="ScreenCapture"/>
      </w:pPr>
    </w:p>
    <w:p w:rsidR="00447432" w:rsidRPr="00EE678B" w:rsidRDefault="00447432" w:rsidP="00FC7A1D">
      <w:pPr>
        <w:pStyle w:val="ScreenCapture"/>
      </w:pPr>
      <w:r w:rsidRPr="00EE678B">
        <w:t>NOTE: B=BAD ADDRESS INDICATOR  D=NO NOT MAIL  F=FOREIGN ADDRESS</w:t>
      </w:r>
    </w:p>
    <w:p w:rsidR="00447432" w:rsidRPr="00EE678B" w:rsidRDefault="00447432" w:rsidP="00FC7A1D">
      <w:pPr>
        <w:pStyle w:val="ScreenCapture"/>
      </w:pPr>
    </w:p>
    <w:p w:rsidR="00447432" w:rsidRPr="00EE678B" w:rsidRDefault="00447432" w:rsidP="00FC7A1D">
      <w:pPr>
        <w:pStyle w:val="ScreenCapture"/>
      </w:pPr>
      <w:r w:rsidRPr="00EE678B">
        <w:t>End of Report.</w:t>
      </w:r>
    </w:p>
    <w:p w:rsidR="00447432" w:rsidRPr="00EE678B" w:rsidRDefault="00447432" w:rsidP="00FC7A1D">
      <w:pPr>
        <w:pStyle w:val="ScreenCapture"/>
      </w:pPr>
      <w:r w:rsidRPr="00EE678B">
        <w:t>Press Return to continue:</w:t>
      </w:r>
    </w:p>
    <w:p w:rsidR="00447432" w:rsidRPr="00EE678B" w:rsidRDefault="00447432" w:rsidP="00447432">
      <w:pPr>
        <w:rPr>
          <w:color w:val="000000"/>
          <w:szCs w:val="20"/>
        </w:rPr>
      </w:pPr>
    </w:p>
    <w:p w:rsidR="00447432" w:rsidRPr="00EE678B" w:rsidRDefault="00447432" w:rsidP="007A1309">
      <w:pPr>
        <w:pStyle w:val="Heading3"/>
      </w:pPr>
      <w:bookmarkStart w:id="3470" w:name="_Toc146709566"/>
      <w:bookmarkStart w:id="3471" w:name="_Toc280701218"/>
      <w:bookmarkStart w:id="3472" w:name="_Toc299044389"/>
      <w:bookmarkStart w:id="3473" w:name="_Toc280853558"/>
      <w:bookmarkStart w:id="3474" w:name="_Toc303286138"/>
      <w:bookmarkStart w:id="3475" w:name="_Toc339962021"/>
      <w:bookmarkStart w:id="3476" w:name="_Toc339962540"/>
      <w:bookmarkStart w:id="3477" w:name="_Toc340138680"/>
      <w:bookmarkStart w:id="3478" w:name="_Toc340138956"/>
      <w:bookmarkStart w:id="3479" w:name="_Toc340139230"/>
      <w:bookmarkStart w:id="3480" w:name="_Toc340143849"/>
      <w:bookmarkStart w:id="3481" w:name="_Toc340144106"/>
      <w:bookmarkStart w:id="3482" w:name="_Toc4140408"/>
      <w:r w:rsidRPr="00EE678B">
        <w:t>List Prescriptions Not Mailed</w:t>
      </w:r>
      <w:bookmarkEnd w:id="3470"/>
      <w:bookmarkEnd w:id="3471"/>
      <w:bookmarkEnd w:id="3472"/>
      <w:bookmarkEnd w:id="3473"/>
      <w:bookmarkEnd w:id="3474"/>
      <w:bookmarkEnd w:id="3475"/>
      <w:bookmarkEnd w:id="3476"/>
      <w:bookmarkEnd w:id="3477"/>
      <w:bookmarkEnd w:id="3478"/>
      <w:bookmarkEnd w:id="3479"/>
      <w:bookmarkEnd w:id="3480"/>
      <w:bookmarkEnd w:id="3481"/>
      <w:bookmarkEnd w:id="3482"/>
      <w:r w:rsidRPr="00EE678B">
        <w:t xml:space="preserve"> </w:t>
      </w:r>
    </w:p>
    <w:p w:rsidR="00447432" w:rsidRPr="00EE678B" w:rsidRDefault="00447432" w:rsidP="00FC7A1D">
      <w:pPr>
        <w:pStyle w:val="Manual-optionname"/>
      </w:pPr>
      <w:r w:rsidRPr="00EE678B">
        <w:t>[PSO BAI NOT MAILED]</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provides a report of prescriptions with a routing of Mail that were not mailed due to a bad address.</w:t>
      </w:r>
    </w:p>
    <w:p w:rsidR="00447432" w:rsidRPr="00EE678B" w:rsidRDefault="00447432" w:rsidP="004E0305">
      <w:pPr>
        <w:pStyle w:val="Heading2"/>
      </w:pPr>
      <w:bookmarkStart w:id="3483" w:name="_Toc280701219"/>
      <w:bookmarkStart w:id="3484" w:name="_Toc299044390"/>
      <w:bookmarkStart w:id="3485" w:name="_Toc280853559"/>
      <w:bookmarkStart w:id="3486" w:name="_Toc303286139"/>
      <w:bookmarkStart w:id="3487" w:name="_Toc339962022"/>
      <w:bookmarkStart w:id="3488" w:name="_Toc339962541"/>
      <w:bookmarkStart w:id="3489" w:name="_Toc340138681"/>
      <w:bookmarkStart w:id="3490" w:name="_Toc340138957"/>
      <w:bookmarkStart w:id="3491" w:name="_Toc340139231"/>
      <w:bookmarkStart w:id="3492" w:name="_Toc340143850"/>
      <w:bookmarkStart w:id="3493" w:name="_Toc340144107"/>
      <w:bookmarkStart w:id="3494" w:name="_Toc4140409"/>
      <w:r w:rsidRPr="00EE678B">
        <w:t>CMOP Controlled Substance Rx Dispense Report</w:t>
      </w:r>
      <w:bookmarkEnd w:id="3449"/>
      <w:bookmarkEnd w:id="3450"/>
      <w:bookmarkEnd w:id="3451"/>
      <w:bookmarkEnd w:id="3452"/>
      <w:bookmarkEnd w:id="3453"/>
      <w:bookmarkEnd w:id="3454"/>
      <w:bookmarkEnd w:id="3483"/>
      <w:bookmarkEnd w:id="3484"/>
      <w:bookmarkEnd w:id="3485"/>
      <w:bookmarkEnd w:id="3486"/>
      <w:bookmarkEnd w:id="3487"/>
      <w:bookmarkEnd w:id="3488"/>
      <w:bookmarkEnd w:id="3489"/>
      <w:bookmarkEnd w:id="3490"/>
      <w:bookmarkEnd w:id="3491"/>
      <w:bookmarkEnd w:id="3492"/>
      <w:bookmarkEnd w:id="3493"/>
      <w:bookmarkEnd w:id="3494"/>
      <w:r w:rsidRPr="00EE678B">
        <w:fldChar w:fldCharType="begin"/>
      </w:r>
      <w:r w:rsidRPr="00EE678B">
        <w:instrText>XE "CMOP Controlled Substance Rx Dispense Report"</w:instrText>
      </w:r>
      <w:r w:rsidRPr="00EE678B">
        <w:fldChar w:fldCharType="end"/>
      </w:r>
    </w:p>
    <w:p w:rsidR="00447432" w:rsidRPr="00EE678B" w:rsidRDefault="00447432" w:rsidP="00FC7A1D">
      <w:pPr>
        <w:pStyle w:val="Manual-optionname"/>
      </w:pPr>
      <w:r w:rsidRPr="00EE678B">
        <w:t>[PSO CMOP CS RX DISPENSE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provides a log of controlled substance prescriptions dispensed by a CMOP. This report can be sorted by release date or alphabetically by drug name. It displays the Release Date, Patient Name, Prescription Number, CMOP Status, and CMOP facility at which the prescription was filled. This report is designed to print on a 132-column printer and it is recommended that the printing be queued.</w:t>
      </w:r>
    </w:p>
    <w:p w:rsidR="00447432" w:rsidRPr="00EE678B" w:rsidRDefault="00447432" w:rsidP="004E0305">
      <w:pPr>
        <w:pStyle w:val="Heading2"/>
      </w:pPr>
      <w:bookmarkStart w:id="3495" w:name="_Toc520273404"/>
      <w:bookmarkStart w:id="3496" w:name="_Toc520299196"/>
      <w:bookmarkStart w:id="3497" w:name="_Toc520304663"/>
      <w:bookmarkStart w:id="3498" w:name="_Toc32836930"/>
      <w:bookmarkStart w:id="3499" w:name="_Toc38424598"/>
      <w:bookmarkStart w:id="3500" w:name="_Toc50535291"/>
      <w:bookmarkStart w:id="3501" w:name="_Toc280701220"/>
      <w:bookmarkStart w:id="3502" w:name="_Toc299044391"/>
      <w:bookmarkStart w:id="3503" w:name="_Toc280853560"/>
      <w:bookmarkStart w:id="3504" w:name="_Toc303286140"/>
      <w:bookmarkStart w:id="3505" w:name="_Toc339962023"/>
      <w:bookmarkStart w:id="3506" w:name="_Toc339962542"/>
      <w:bookmarkStart w:id="3507" w:name="_Toc340138682"/>
      <w:bookmarkStart w:id="3508" w:name="_Toc340138958"/>
      <w:bookmarkStart w:id="3509" w:name="_Toc340139232"/>
      <w:bookmarkStart w:id="3510" w:name="_Toc340143851"/>
      <w:bookmarkStart w:id="3511" w:name="_Toc340144108"/>
      <w:bookmarkStart w:id="3512" w:name="_Toc4140410"/>
      <w:r w:rsidRPr="00EE678B">
        <w:t>Commonly Dispensed Drugs</w:t>
      </w:r>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r w:rsidRPr="00EE678B">
        <w:fldChar w:fldCharType="begin"/>
      </w:r>
      <w:r w:rsidRPr="00EE678B">
        <w:instrText>XE "Commonly Dispensed Drugs"</w:instrText>
      </w:r>
      <w:r w:rsidRPr="00EE678B">
        <w:fldChar w:fldCharType="end"/>
      </w:r>
    </w:p>
    <w:p w:rsidR="00447432" w:rsidRPr="00EE678B" w:rsidRDefault="00447432" w:rsidP="00FC7A1D">
      <w:pPr>
        <w:pStyle w:val="Manual-optionname"/>
      </w:pPr>
      <w:r w:rsidRPr="00EE678B">
        <w:t>[PSO COMMON]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the drugs with the greatest number of fills during a selected period of time. For multidivisional sites, the print device will report each division's statistics on a separate page.</w:t>
      </w:r>
    </w:p>
    <w:p w:rsidR="00447432" w:rsidRPr="00EE678B" w:rsidRDefault="00447432" w:rsidP="004E0305">
      <w:pPr>
        <w:pStyle w:val="Heading2"/>
      </w:pPr>
      <w:bookmarkStart w:id="3513" w:name="_Toc520273405"/>
      <w:bookmarkStart w:id="3514" w:name="_Toc520299197"/>
      <w:bookmarkStart w:id="3515" w:name="_Toc520304664"/>
      <w:bookmarkStart w:id="3516" w:name="_Toc32836931"/>
      <w:bookmarkStart w:id="3517" w:name="_Toc38424599"/>
      <w:bookmarkStart w:id="3518" w:name="_Toc50535292"/>
      <w:bookmarkStart w:id="3519" w:name="_Toc280701221"/>
      <w:bookmarkStart w:id="3520" w:name="_Toc299044392"/>
      <w:bookmarkStart w:id="3521" w:name="_Toc280853561"/>
      <w:bookmarkStart w:id="3522" w:name="_Toc303286141"/>
      <w:bookmarkStart w:id="3523" w:name="_Toc339962024"/>
      <w:bookmarkStart w:id="3524" w:name="_Toc339962543"/>
      <w:bookmarkStart w:id="3525" w:name="_Toc340138683"/>
      <w:bookmarkStart w:id="3526" w:name="_Toc340138959"/>
      <w:bookmarkStart w:id="3527" w:name="_Toc340139233"/>
      <w:bookmarkStart w:id="3528" w:name="_Toc340143852"/>
      <w:bookmarkStart w:id="3529" w:name="_Toc340144109"/>
      <w:bookmarkStart w:id="3530" w:name="_Toc4140411"/>
      <w:r w:rsidRPr="00EE678B">
        <w:t>Cost Analysis Reports</w:t>
      </w:r>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r w:rsidRPr="00EE678B">
        <w:fldChar w:fldCharType="begin"/>
      </w:r>
      <w:r w:rsidRPr="00EE678B">
        <w:instrText>XE "Cost Analysis Reports"</w:instrText>
      </w:r>
      <w:r w:rsidRPr="00EE678B">
        <w:fldChar w:fldCharType="end"/>
      </w:r>
    </w:p>
    <w:p w:rsidR="00447432" w:rsidRPr="00EE678B" w:rsidRDefault="00447432" w:rsidP="00FC7A1D">
      <w:pPr>
        <w:pStyle w:val="Manual-optionname"/>
      </w:pPr>
      <w:r w:rsidRPr="00EE678B">
        <w:t>[PSO COMMON]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menu contains twelve different reports of cost analysis using existing data. Data for these reports are already compiled, so they print relatively quickly.</w:t>
      </w:r>
    </w:p>
    <w:p w:rsidR="00447432" w:rsidRPr="00EE678B" w:rsidRDefault="00447432" w:rsidP="00447432">
      <w:pPr>
        <w:rPr>
          <w:color w:val="000000"/>
          <w:szCs w:val="20"/>
        </w:rPr>
      </w:pPr>
    </w:p>
    <w:p w:rsidR="00447432" w:rsidRPr="00EE678B" w:rsidRDefault="00447432" w:rsidP="007A1309">
      <w:pPr>
        <w:pStyle w:val="Heading3"/>
      </w:pPr>
      <w:bookmarkStart w:id="3531" w:name="_Toc520273406"/>
      <w:bookmarkStart w:id="3532" w:name="_Toc520299198"/>
      <w:bookmarkStart w:id="3533" w:name="_Toc520304665"/>
      <w:bookmarkStart w:id="3534" w:name="_Toc32836932"/>
      <w:bookmarkStart w:id="3535" w:name="_Toc38424600"/>
      <w:bookmarkStart w:id="3536" w:name="_Toc50535293"/>
      <w:bookmarkStart w:id="3537" w:name="_Toc280701222"/>
      <w:bookmarkStart w:id="3538" w:name="_Toc299044393"/>
      <w:bookmarkStart w:id="3539" w:name="_Toc280853562"/>
      <w:bookmarkStart w:id="3540" w:name="_Toc303286142"/>
      <w:bookmarkStart w:id="3541" w:name="_Toc339962025"/>
      <w:bookmarkStart w:id="3542" w:name="_Toc339962544"/>
      <w:bookmarkStart w:id="3543" w:name="_Toc340138684"/>
      <w:bookmarkStart w:id="3544" w:name="_Toc340138960"/>
      <w:bookmarkStart w:id="3545" w:name="_Toc340139234"/>
      <w:bookmarkStart w:id="3546" w:name="_Toc340143853"/>
      <w:bookmarkStart w:id="3547" w:name="_Toc340144110"/>
      <w:bookmarkStart w:id="3548" w:name="_Toc4140412"/>
      <w:r w:rsidRPr="00EE678B">
        <w:t>Clinic Costs</w:t>
      </w:r>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r w:rsidRPr="00EE678B">
        <w:fldChar w:fldCharType="begin"/>
      </w:r>
      <w:r w:rsidRPr="00EE678B">
        <w:instrText>XE "Clinic Costs"</w:instrText>
      </w:r>
      <w:r w:rsidRPr="00EE678B">
        <w:fldChar w:fldCharType="end"/>
      </w:r>
    </w:p>
    <w:p w:rsidR="00447432" w:rsidRPr="00EE678B" w:rsidRDefault="00447432" w:rsidP="00FC7A1D">
      <w:pPr>
        <w:pStyle w:val="Manual-optionname"/>
      </w:pPr>
      <w:r w:rsidRPr="00EE678B">
        <w:t>[PSO CLINIC COSTS]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the prescriptions filled during the user specified time period for a specific clinic or for clinics.</w:t>
      </w:r>
    </w:p>
    <w:p w:rsidR="00447432" w:rsidRPr="00EE678B" w:rsidRDefault="00447432" w:rsidP="00447432">
      <w:pPr>
        <w:rPr>
          <w:color w:val="000000"/>
          <w:szCs w:val="20"/>
        </w:rPr>
      </w:pPr>
    </w:p>
    <w:p w:rsidR="00447432" w:rsidRPr="00EE678B" w:rsidRDefault="00447432" w:rsidP="007A1309">
      <w:pPr>
        <w:pStyle w:val="Heading3"/>
      </w:pPr>
      <w:bookmarkStart w:id="3549" w:name="_Toc520273407"/>
      <w:bookmarkStart w:id="3550" w:name="_Toc520299199"/>
      <w:bookmarkStart w:id="3551" w:name="_Toc520304666"/>
      <w:bookmarkStart w:id="3552" w:name="_Toc32836933"/>
      <w:bookmarkStart w:id="3553" w:name="_Toc38424601"/>
      <w:bookmarkStart w:id="3554" w:name="_Toc50535294"/>
      <w:bookmarkStart w:id="3555" w:name="_Toc280701223"/>
      <w:bookmarkStart w:id="3556" w:name="_Toc299044394"/>
      <w:bookmarkStart w:id="3557" w:name="_Toc280853563"/>
      <w:bookmarkStart w:id="3558" w:name="_Toc303286143"/>
      <w:bookmarkStart w:id="3559" w:name="_Toc339962026"/>
      <w:bookmarkStart w:id="3560" w:name="_Toc339962545"/>
      <w:bookmarkStart w:id="3561" w:name="_Toc340138685"/>
      <w:bookmarkStart w:id="3562" w:name="_Toc340138961"/>
      <w:bookmarkStart w:id="3563" w:name="_Toc340139235"/>
      <w:bookmarkStart w:id="3564" w:name="_Toc340143854"/>
      <w:bookmarkStart w:id="3565" w:name="_Toc340144111"/>
      <w:bookmarkStart w:id="3566" w:name="_Toc4140413"/>
      <w:r w:rsidRPr="00EE678B">
        <w:t>Division Costs by Drug</w:t>
      </w:r>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r w:rsidRPr="00EE678B">
        <w:fldChar w:fldCharType="begin"/>
      </w:r>
      <w:r w:rsidRPr="00EE678B">
        <w:instrText>XE "Division Costs by Drug"</w:instrText>
      </w:r>
      <w:r w:rsidRPr="00EE678B">
        <w:fldChar w:fldCharType="end"/>
      </w:r>
    </w:p>
    <w:p w:rsidR="00447432" w:rsidRPr="00EE678B" w:rsidRDefault="00447432" w:rsidP="00FC7A1D">
      <w:pPr>
        <w:pStyle w:val="Manual-optionname"/>
      </w:pPr>
      <w:r w:rsidRPr="00EE678B">
        <w:t>[PSO DIV COSTS BY DRUG]</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period of time for one or more pharmacy divisions at a single site.</w:t>
      </w:r>
    </w:p>
    <w:p w:rsidR="00447432" w:rsidRPr="00EE678B" w:rsidRDefault="00447432" w:rsidP="00447432">
      <w:pPr>
        <w:rPr>
          <w:color w:val="000000"/>
          <w:szCs w:val="20"/>
        </w:rPr>
      </w:pPr>
    </w:p>
    <w:p w:rsidR="00447432" w:rsidRPr="00EE678B" w:rsidRDefault="00447432" w:rsidP="007A1309">
      <w:pPr>
        <w:pStyle w:val="Heading3"/>
      </w:pPr>
      <w:bookmarkStart w:id="3567" w:name="_Hlt290450447"/>
      <w:bookmarkStart w:id="3568" w:name="_Toc520273408"/>
      <w:bookmarkStart w:id="3569" w:name="_Toc520299200"/>
      <w:bookmarkStart w:id="3570" w:name="_Toc520304667"/>
      <w:bookmarkStart w:id="3571" w:name="_Toc32836934"/>
      <w:bookmarkStart w:id="3572" w:name="_Toc38424602"/>
      <w:bookmarkStart w:id="3573" w:name="_Toc50535295"/>
      <w:bookmarkStart w:id="3574" w:name="_Toc280701224"/>
      <w:bookmarkStart w:id="3575" w:name="_Toc299044395"/>
      <w:bookmarkStart w:id="3576" w:name="_Toc280853564"/>
      <w:bookmarkStart w:id="3577" w:name="_Toc303286144"/>
      <w:bookmarkStart w:id="3578" w:name="_Toc339962027"/>
      <w:bookmarkStart w:id="3579" w:name="_Toc339962546"/>
      <w:bookmarkStart w:id="3580" w:name="_Toc340138686"/>
      <w:bookmarkStart w:id="3581" w:name="_Toc340138962"/>
      <w:bookmarkStart w:id="3582" w:name="_Toc340139236"/>
      <w:bookmarkStart w:id="3583" w:name="_Toc340143855"/>
      <w:bookmarkStart w:id="3584" w:name="_Toc340144112"/>
      <w:bookmarkStart w:id="3585" w:name="_Toc4140414"/>
      <w:bookmarkEnd w:id="3567"/>
      <w:r w:rsidRPr="00EE678B">
        <w:t>Drug Costs</w:t>
      </w:r>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r w:rsidRPr="00EE678B">
        <w:fldChar w:fldCharType="begin"/>
      </w:r>
      <w:r w:rsidRPr="00EE678B">
        <w:instrText>XE "Drug Costs"</w:instrText>
      </w:r>
      <w:r w:rsidRPr="00EE678B">
        <w:fldChar w:fldCharType="end"/>
      </w:r>
    </w:p>
    <w:p w:rsidR="00447432" w:rsidRPr="00EE678B" w:rsidRDefault="00447432" w:rsidP="00FC7A1D">
      <w:pPr>
        <w:pStyle w:val="Manual-optionname"/>
      </w:pPr>
      <w:r w:rsidRPr="00EE678B">
        <w:t>[PSO DRUG COSTS]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time period for a specific drug or all drugs on file.</w:t>
      </w:r>
    </w:p>
    <w:p w:rsidR="00447432" w:rsidRPr="00EE678B" w:rsidRDefault="00447432" w:rsidP="00447432">
      <w:pPr>
        <w:rPr>
          <w:color w:val="000000"/>
          <w:szCs w:val="20"/>
        </w:rPr>
      </w:pPr>
    </w:p>
    <w:p w:rsidR="00447432" w:rsidRPr="00EE678B" w:rsidRDefault="00447432" w:rsidP="007A1309">
      <w:pPr>
        <w:pStyle w:val="Heading3"/>
      </w:pPr>
      <w:bookmarkStart w:id="3586" w:name="_Toc520273409"/>
      <w:bookmarkStart w:id="3587" w:name="_Toc520299201"/>
      <w:bookmarkStart w:id="3588" w:name="_Toc520304668"/>
      <w:bookmarkStart w:id="3589" w:name="_Toc32836935"/>
      <w:bookmarkStart w:id="3590" w:name="_Toc38424603"/>
      <w:bookmarkStart w:id="3591" w:name="_Toc50535296"/>
      <w:bookmarkStart w:id="3592" w:name="_Toc280701225"/>
      <w:bookmarkStart w:id="3593" w:name="_Toc299044396"/>
      <w:bookmarkStart w:id="3594" w:name="_Toc280853565"/>
      <w:bookmarkStart w:id="3595" w:name="_Toc303286145"/>
      <w:bookmarkStart w:id="3596" w:name="_Toc339962028"/>
      <w:bookmarkStart w:id="3597" w:name="_Toc339962547"/>
      <w:bookmarkStart w:id="3598" w:name="_Toc340138687"/>
      <w:bookmarkStart w:id="3599" w:name="_Toc340138963"/>
      <w:bookmarkStart w:id="3600" w:name="_Toc340139237"/>
      <w:bookmarkStart w:id="3601" w:name="_Toc340143856"/>
      <w:bookmarkStart w:id="3602" w:name="_Toc340144113"/>
      <w:bookmarkStart w:id="3603" w:name="_Toc4140415"/>
      <w:r w:rsidRPr="00EE678B">
        <w:t>Drug Costs by Division</w:t>
      </w:r>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r w:rsidRPr="00EE678B">
        <w:fldChar w:fldCharType="begin"/>
      </w:r>
      <w:r w:rsidRPr="00EE678B">
        <w:instrText>XE "Drug Costs by Division"</w:instrText>
      </w:r>
      <w:r w:rsidRPr="00EE678B">
        <w:fldChar w:fldCharType="end"/>
      </w:r>
    </w:p>
    <w:p w:rsidR="00447432" w:rsidRPr="00EE678B" w:rsidRDefault="00447432" w:rsidP="00FC7A1D">
      <w:pPr>
        <w:pStyle w:val="Manual-optionname"/>
      </w:pPr>
      <w:r w:rsidRPr="00EE678B">
        <w:t>[PSO COST BY DIVISION]</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user specified period of time at a specific pharmacy division or for all pharmacy divisions.</w:t>
      </w:r>
    </w:p>
    <w:p w:rsidR="00447432" w:rsidRPr="00EE678B" w:rsidRDefault="00447432" w:rsidP="00447432">
      <w:pPr>
        <w:rPr>
          <w:color w:val="000000"/>
          <w:szCs w:val="20"/>
        </w:rPr>
      </w:pPr>
    </w:p>
    <w:p w:rsidR="00447432" w:rsidRPr="00EE678B" w:rsidRDefault="00447432" w:rsidP="007A1309">
      <w:pPr>
        <w:pStyle w:val="Heading3"/>
      </w:pPr>
      <w:bookmarkStart w:id="3604" w:name="_Toc520273410"/>
      <w:bookmarkStart w:id="3605" w:name="_Toc520299202"/>
      <w:bookmarkStart w:id="3606" w:name="_Toc520304669"/>
      <w:bookmarkStart w:id="3607" w:name="_Toc32836936"/>
      <w:bookmarkStart w:id="3608" w:name="_Toc38424604"/>
      <w:bookmarkStart w:id="3609" w:name="_Toc50535297"/>
      <w:bookmarkStart w:id="3610" w:name="_Toc280701226"/>
      <w:bookmarkStart w:id="3611" w:name="_Toc299044397"/>
      <w:bookmarkStart w:id="3612" w:name="_Toc280853566"/>
      <w:bookmarkStart w:id="3613" w:name="_Toc303286146"/>
      <w:bookmarkStart w:id="3614" w:name="_Toc339962029"/>
      <w:bookmarkStart w:id="3615" w:name="_Toc339962548"/>
      <w:bookmarkStart w:id="3616" w:name="_Toc340138688"/>
      <w:bookmarkStart w:id="3617" w:name="_Toc340138964"/>
      <w:bookmarkStart w:id="3618" w:name="_Toc340139238"/>
      <w:bookmarkStart w:id="3619" w:name="_Toc340143857"/>
      <w:bookmarkStart w:id="3620" w:name="_Toc340144114"/>
      <w:bookmarkStart w:id="3621" w:name="_Toc4140416"/>
      <w:r w:rsidRPr="00EE678B">
        <w:t>Drug Costs by Division by Provider</w:t>
      </w:r>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r w:rsidRPr="00EE678B">
        <w:fldChar w:fldCharType="begin"/>
      </w:r>
      <w:r w:rsidRPr="00EE678B">
        <w:instrText>XE "Drug Costs by Division by Provider"</w:instrText>
      </w:r>
      <w:r w:rsidRPr="00EE678B">
        <w:fldChar w:fldCharType="end"/>
      </w:r>
    </w:p>
    <w:p w:rsidR="00447432" w:rsidRPr="00EE678B" w:rsidRDefault="00447432" w:rsidP="00FC7A1D">
      <w:pPr>
        <w:pStyle w:val="Manual-optionname"/>
      </w:pPr>
      <w:r w:rsidRPr="00EE678B">
        <w:t>[PSO COST DIVISION BY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drug costs during a user specified period of time sorted by division or divisions and within the division by provider.</w:t>
      </w:r>
    </w:p>
    <w:p w:rsidR="00447432" w:rsidRPr="00EE678B" w:rsidRDefault="00447432" w:rsidP="00447432">
      <w:pPr>
        <w:rPr>
          <w:color w:val="000000"/>
          <w:szCs w:val="20"/>
        </w:rPr>
      </w:pPr>
    </w:p>
    <w:p w:rsidR="00447432" w:rsidRPr="00EE678B" w:rsidRDefault="00447432" w:rsidP="007A1309">
      <w:pPr>
        <w:pStyle w:val="Heading3"/>
      </w:pPr>
      <w:bookmarkStart w:id="3622" w:name="_Toc520273411"/>
      <w:bookmarkStart w:id="3623" w:name="_Toc520299203"/>
      <w:bookmarkStart w:id="3624" w:name="_Toc520304670"/>
      <w:bookmarkStart w:id="3625" w:name="_Toc32836937"/>
      <w:bookmarkStart w:id="3626" w:name="_Toc38424605"/>
      <w:bookmarkStart w:id="3627" w:name="_Toc50535298"/>
      <w:bookmarkStart w:id="3628" w:name="_Toc280701227"/>
      <w:bookmarkStart w:id="3629" w:name="_Toc299044398"/>
      <w:bookmarkStart w:id="3630" w:name="_Toc280853567"/>
      <w:bookmarkStart w:id="3631" w:name="_Toc303286147"/>
      <w:bookmarkStart w:id="3632" w:name="_Toc339962030"/>
      <w:bookmarkStart w:id="3633" w:name="_Toc339962549"/>
      <w:bookmarkStart w:id="3634" w:name="_Toc340138689"/>
      <w:bookmarkStart w:id="3635" w:name="_Toc340138965"/>
      <w:bookmarkStart w:id="3636" w:name="_Toc340139239"/>
      <w:bookmarkStart w:id="3637" w:name="_Toc340143858"/>
      <w:bookmarkStart w:id="3638" w:name="_Toc340144115"/>
      <w:bookmarkStart w:id="3639" w:name="_Toc4140417"/>
      <w:r w:rsidRPr="00EE678B">
        <w:t>Drug Costs by Provider</w:t>
      </w:r>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r w:rsidRPr="00EE678B">
        <w:fldChar w:fldCharType="begin"/>
      </w:r>
      <w:r w:rsidRPr="00EE678B">
        <w:instrText>XE "Drug Costs by Provider"</w:instrText>
      </w:r>
      <w:r w:rsidRPr="00EE678B">
        <w:fldChar w:fldCharType="end"/>
      </w:r>
    </w:p>
    <w:p w:rsidR="00447432" w:rsidRPr="00EE678B" w:rsidRDefault="00447432" w:rsidP="00FC7A1D">
      <w:pPr>
        <w:pStyle w:val="Manual-optionname"/>
      </w:pPr>
      <w:r w:rsidRPr="00EE678B">
        <w:t>[PSO COST BY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data on all prescriptions filled during a specified period of time sorted by a drug or all drugs for each provider.</w:t>
      </w:r>
    </w:p>
    <w:p w:rsidR="00447432" w:rsidRPr="00EE678B" w:rsidRDefault="00447432" w:rsidP="00447432">
      <w:pPr>
        <w:rPr>
          <w:color w:val="000000"/>
          <w:szCs w:val="20"/>
        </w:rPr>
      </w:pPr>
    </w:p>
    <w:p w:rsidR="00447432" w:rsidRPr="001466D2" w:rsidRDefault="00447432" w:rsidP="007A1309">
      <w:pPr>
        <w:pStyle w:val="Heading3"/>
      </w:pPr>
      <w:bookmarkStart w:id="3640" w:name="_Toc520273412"/>
      <w:bookmarkStart w:id="3641" w:name="_Toc520299204"/>
      <w:bookmarkStart w:id="3642" w:name="_Toc520304671"/>
      <w:bookmarkStart w:id="3643" w:name="_Toc32836938"/>
      <w:bookmarkStart w:id="3644" w:name="_Toc38424606"/>
      <w:bookmarkStart w:id="3645" w:name="_Toc50535299"/>
      <w:bookmarkStart w:id="3646" w:name="_Toc280701228"/>
      <w:bookmarkStart w:id="3647" w:name="_Toc299044399"/>
      <w:bookmarkStart w:id="3648" w:name="_Toc280853568"/>
      <w:bookmarkStart w:id="3649" w:name="_Toc303286148"/>
      <w:bookmarkStart w:id="3650" w:name="_Toc339962031"/>
      <w:bookmarkStart w:id="3651" w:name="_Toc339962550"/>
      <w:bookmarkStart w:id="3652" w:name="_Toc340138690"/>
      <w:bookmarkStart w:id="3653" w:name="_Toc340138966"/>
      <w:bookmarkStart w:id="3654" w:name="_Toc340139240"/>
      <w:bookmarkStart w:id="3655" w:name="_Toc340143859"/>
      <w:bookmarkStart w:id="3656" w:name="_Toc340144116"/>
      <w:bookmarkStart w:id="3657" w:name="_Toc4140418"/>
      <w:r w:rsidRPr="001466D2">
        <w:t>High Cost Rx Report</w:t>
      </w:r>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r w:rsidRPr="001466D2">
        <w:fldChar w:fldCharType="begin"/>
      </w:r>
      <w:r w:rsidRPr="001466D2">
        <w:instrText>XE "High Cost Rx Report"</w:instrText>
      </w:r>
      <w:r w:rsidRPr="001466D2">
        <w:fldChar w:fldCharType="end"/>
      </w:r>
    </w:p>
    <w:p w:rsidR="00447432" w:rsidRPr="001466D2" w:rsidRDefault="00447432" w:rsidP="00FC7A1D">
      <w:pPr>
        <w:pStyle w:val="Manual-optionname"/>
      </w:pPr>
      <w:r w:rsidRPr="001466D2">
        <w:t>[PSO HI COST]</w:t>
      </w:r>
    </w:p>
    <w:p w:rsidR="00447432" w:rsidRPr="001466D2" w:rsidRDefault="00447432" w:rsidP="00FC7A1D">
      <w:pPr>
        <w:keepNext/>
        <w:rPr>
          <w:color w:val="000000"/>
          <w:szCs w:val="20"/>
        </w:rPr>
      </w:pPr>
    </w:p>
    <w:p w:rsidR="00447432" w:rsidRPr="001466D2" w:rsidRDefault="00447432" w:rsidP="00447432">
      <w:pPr>
        <w:rPr>
          <w:color w:val="000000"/>
          <w:szCs w:val="20"/>
        </w:rPr>
      </w:pPr>
      <w:r w:rsidRPr="001466D2">
        <w:rPr>
          <w:color w:val="000000"/>
          <w:szCs w:val="20"/>
        </w:rPr>
        <w:t>This report lists all prescriptions filled during the specified time period that cost more than the user specified dollar limit.</w:t>
      </w:r>
    </w:p>
    <w:p w:rsidR="00430219" w:rsidRPr="001466D2" w:rsidRDefault="00430219" w:rsidP="00447432">
      <w:pPr>
        <w:rPr>
          <w:color w:val="000000"/>
          <w:szCs w:val="20"/>
        </w:rPr>
      </w:pPr>
    </w:p>
    <w:p w:rsidR="00430219" w:rsidRPr="001466D2" w:rsidRDefault="00430219" w:rsidP="00430219">
      <w:pPr>
        <w:rPr>
          <w:color w:val="000000"/>
          <w:szCs w:val="20"/>
        </w:rPr>
      </w:pPr>
      <w:bookmarkStart w:id="3658" w:name="PSO_HI_COST"/>
      <w:bookmarkEnd w:id="3658"/>
      <w:r w:rsidRPr="001466D2">
        <w:rPr>
          <w:color w:val="000000"/>
          <w:szCs w:val="20"/>
        </w:rPr>
        <w:t xml:space="preserve">This option enables users to select any combination of available Outpatient pharmacy sites so that only information from those sites is included in the report. </w:t>
      </w:r>
      <w:bookmarkStart w:id="3659" w:name="_Hlk517090385"/>
      <w:r w:rsidRPr="001466D2">
        <w:rPr>
          <w:color w:val="000000"/>
          <w:szCs w:val="20"/>
        </w:rPr>
        <w:t>After specifying a Date Range and Dollar Limit, the new prompt “For RXs written at OUTPATIENT SITES(s): (Example 1,3 or 1-5)” displays. A list of active sites is retrieved from the OUTPATIENT SITE file and displays as a numbered list. The user can select one, some, or all sites to be included in the report. For example, a multi-divisional facility with five active outpatient sites could create the report for one site by typing the assigned site number (e.g., “3”), for multiple sites by typing the corresponding site numbers separated by a comma (e.g., “1,3,5”), or for all sites by typing the range “1-5.”</w:t>
      </w:r>
    </w:p>
    <w:p w:rsidR="00430219" w:rsidRPr="001466D2" w:rsidRDefault="00430219" w:rsidP="00430219">
      <w:pPr>
        <w:rPr>
          <w:color w:val="000000"/>
          <w:szCs w:val="20"/>
        </w:rPr>
      </w:pPr>
    </w:p>
    <w:p w:rsidR="00447432" w:rsidRPr="001466D2" w:rsidRDefault="00430219" w:rsidP="00447432">
      <w:pPr>
        <w:rPr>
          <w:color w:val="000000"/>
          <w:szCs w:val="20"/>
        </w:rPr>
      </w:pPr>
      <w:r w:rsidRPr="001466D2">
        <w:rPr>
          <w:color w:val="000000"/>
          <w:szCs w:val="20"/>
        </w:rPr>
        <w:t>A new header, “Outpatient Site(s) Included in this Report,” is added to the top of the report. The header displays a list of the site(s) included in the report.</w:t>
      </w:r>
      <w:bookmarkEnd w:id="3659"/>
      <w:r w:rsidRPr="001466D2">
        <w:rPr>
          <w:color w:val="000000"/>
          <w:szCs w:val="20"/>
        </w:rPr>
        <w:t xml:space="preserve"> This modification </w:t>
      </w:r>
      <w:r w:rsidR="006E291B" w:rsidRPr="001466D2">
        <w:rPr>
          <w:color w:val="000000"/>
          <w:szCs w:val="20"/>
        </w:rPr>
        <w:t>allows printing of the report for various divisions. However, the report does not show the division associated with individual prescriptions.</w:t>
      </w:r>
    </w:p>
    <w:p w:rsidR="00447432" w:rsidRPr="00EE678B" w:rsidRDefault="00447432" w:rsidP="007A1309">
      <w:pPr>
        <w:pStyle w:val="Heading3"/>
      </w:pPr>
      <w:bookmarkStart w:id="3660" w:name="_Toc520273413"/>
      <w:bookmarkStart w:id="3661" w:name="_Toc520299205"/>
      <w:bookmarkStart w:id="3662" w:name="_Toc520304672"/>
      <w:bookmarkStart w:id="3663" w:name="_Toc32836939"/>
      <w:bookmarkStart w:id="3664" w:name="_Toc38424607"/>
      <w:bookmarkStart w:id="3665" w:name="_Toc50535300"/>
      <w:bookmarkStart w:id="3666" w:name="_Toc280701229"/>
      <w:bookmarkStart w:id="3667" w:name="_Toc299044400"/>
      <w:bookmarkStart w:id="3668" w:name="_Toc280853569"/>
      <w:bookmarkStart w:id="3669" w:name="_Toc303286149"/>
      <w:bookmarkStart w:id="3670" w:name="_Toc339962032"/>
      <w:bookmarkStart w:id="3671" w:name="_Toc339962551"/>
      <w:bookmarkStart w:id="3672" w:name="_Toc340138691"/>
      <w:bookmarkStart w:id="3673" w:name="_Toc340138967"/>
      <w:bookmarkStart w:id="3674" w:name="_Toc340139241"/>
      <w:bookmarkStart w:id="3675" w:name="_Toc340143860"/>
      <w:bookmarkStart w:id="3676" w:name="_Toc340144117"/>
      <w:bookmarkStart w:id="3677" w:name="_Toc4140419"/>
      <w:r w:rsidRPr="00EE678B">
        <w:t>Patient Status Costs</w:t>
      </w:r>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r w:rsidRPr="00EE678B">
        <w:fldChar w:fldCharType="begin"/>
      </w:r>
      <w:r w:rsidRPr="00EE678B">
        <w:instrText>XE "Patient Status Costs"</w:instrText>
      </w:r>
      <w:r w:rsidRPr="00EE678B">
        <w:fldChar w:fldCharType="end"/>
      </w:r>
    </w:p>
    <w:p w:rsidR="00447432" w:rsidRPr="00EE678B" w:rsidRDefault="00447432" w:rsidP="00FC7A1D">
      <w:pPr>
        <w:pStyle w:val="Manual-optionname"/>
      </w:pPr>
      <w:r w:rsidRPr="00EE678B">
        <w:t>[PSO COST BY PATIENT STATUS]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data on all prescriptions filled during a user specified period of time for a specific patient status.</w:t>
      </w:r>
    </w:p>
    <w:p w:rsidR="00447432" w:rsidRPr="00EE678B" w:rsidRDefault="00447432" w:rsidP="00447432">
      <w:pPr>
        <w:rPr>
          <w:color w:val="000000"/>
          <w:szCs w:val="20"/>
        </w:rPr>
      </w:pPr>
    </w:p>
    <w:p w:rsidR="00447432" w:rsidRPr="00EE678B" w:rsidRDefault="00447432" w:rsidP="007A1309">
      <w:pPr>
        <w:pStyle w:val="Heading3"/>
      </w:pPr>
      <w:bookmarkStart w:id="3678" w:name="_Toc520273414"/>
      <w:bookmarkStart w:id="3679" w:name="_Toc520299206"/>
      <w:bookmarkStart w:id="3680" w:name="_Toc520304673"/>
      <w:bookmarkStart w:id="3681" w:name="_Toc32836940"/>
      <w:bookmarkStart w:id="3682" w:name="_Toc38424608"/>
      <w:bookmarkStart w:id="3683" w:name="_Toc50535301"/>
      <w:bookmarkStart w:id="3684" w:name="_Toc280701230"/>
      <w:bookmarkStart w:id="3685" w:name="_Toc299044401"/>
      <w:bookmarkStart w:id="3686" w:name="_Toc280853570"/>
      <w:bookmarkStart w:id="3687" w:name="_Toc303286150"/>
      <w:bookmarkStart w:id="3688" w:name="_Toc339962033"/>
      <w:bookmarkStart w:id="3689" w:name="_Toc339962552"/>
      <w:bookmarkStart w:id="3690" w:name="_Toc340138692"/>
      <w:bookmarkStart w:id="3691" w:name="_Toc340138968"/>
      <w:bookmarkStart w:id="3692" w:name="_Toc340139242"/>
      <w:bookmarkStart w:id="3693" w:name="_Toc340143861"/>
      <w:bookmarkStart w:id="3694" w:name="_Toc340144118"/>
      <w:bookmarkStart w:id="3695" w:name="_Toc4140420"/>
      <w:r w:rsidRPr="00EE678B">
        <w:t>Pharmacy Cost Statistics Menu</w:t>
      </w:r>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r w:rsidRPr="00EE678B">
        <w:fldChar w:fldCharType="begin"/>
      </w:r>
      <w:r w:rsidRPr="00EE678B">
        <w:instrText>XE "Pharmacy Cost Statistics Menu"</w:instrText>
      </w:r>
      <w:r w:rsidRPr="00EE678B">
        <w:fldChar w:fldCharType="end"/>
      </w:r>
    </w:p>
    <w:p w:rsidR="00447432" w:rsidRPr="00EE678B" w:rsidRDefault="00447432" w:rsidP="00FC7A1D">
      <w:pPr>
        <w:pStyle w:val="Manual-optionname"/>
      </w:pPr>
      <w:r w:rsidRPr="00EE678B">
        <w:t>[PSO COST STAT MENU]</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menu contains options for pharmacy cost statistics data.</w:t>
      </w:r>
    </w:p>
    <w:p w:rsidR="00447432" w:rsidRPr="00EE678B" w:rsidRDefault="00447432" w:rsidP="00D8267F">
      <w:pPr>
        <w:pStyle w:val="Heading4"/>
      </w:pPr>
      <w:bookmarkStart w:id="3696" w:name="_Toc520273415"/>
      <w:bookmarkStart w:id="3697" w:name="_Toc520299207"/>
      <w:bookmarkStart w:id="3698" w:name="_Toc520304674"/>
      <w:bookmarkStart w:id="3699" w:name="_Toc32836941"/>
      <w:bookmarkStart w:id="3700" w:name="_Toc280701231"/>
      <w:bookmarkStart w:id="3701" w:name="_Toc299044402"/>
      <w:bookmarkStart w:id="3702" w:name="_Toc280853571"/>
      <w:r w:rsidRPr="00EE678B">
        <w:t>Pharmacy Statistics</w:t>
      </w:r>
      <w:bookmarkEnd w:id="3696"/>
      <w:bookmarkEnd w:id="3697"/>
      <w:bookmarkEnd w:id="3698"/>
      <w:bookmarkEnd w:id="3699"/>
      <w:bookmarkEnd w:id="3700"/>
      <w:bookmarkEnd w:id="3701"/>
      <w:bookmarkEnd w:id="3702"/>
      <w:r w:rsidRPr="00EE678B">
        <w:fldChar w:fldCharType="begin"/>
      </w:r>
      <w:r w:rsidRPr="00EE678B">
        <w:instrText>XE "Pharmacy Statistics"</w:instrText>
      </w:r>
      <w:r w:rsidRPr="00EE678B">
        <w:fldChar w:fldCharType="end"/>
      </w:r>
    </w:p>
    <w:p w:rsidR="00447432" w:rsidRPr="00EE678B" w:rsidRDefault="00447432" w:rsidP="00FC7A1D">
      <w:pPr>
        <w:pStyle w:val="Manual-optionname"/>
      </w:pPr>
      <w:r w:rsidRPr="00EE678B">
        <w:t>[PSO COST STATISTICS]</w:t>
      </w:r>
    </w:p>
    <w:p w:rsidR="00447432" w:rsidRPr="00EE678B" w:rsidRDefault="00447432" w:rsidP="00FC7A1D">
      <w:pPr>
        <w:keepNext/>
        <w:rPr>
          <w:color w:val="000000"/>
          <w:szCs w:val="20"/>
        </w:rPr>
      </w:pPr>
    </w:p>
    <w:p w:rsidR="00447432" w:rsidRPr="00EE678B" w:rsidRDefault="00447432" w:rsidP="00447432">
      <w:pPr>
        <w:tabs>
          <w:tab w:val="left" w:pos="907"/>
        </w:tabs>
        <w:rPr>
          <w:color w:val="000000"/>
          <w:szCs w:val="24"/>
        </w:rPr>
      </w:pPr>
      <w:r w:rsidRPr="00EE678B">
        <w:rPr>
          <w:color w:val="000000"/>
          <w:szCs w:val="24"/>
        </w:rPr>
        <w:t>This report contains cost information and other statistics for all prescriptions filled during a user specified period of time.</w:t>
      </w:r>
    </w:p>
    <w:p w:rsidR="00447432" w:rsidRPr="00EE678B" w:rsidRDefault="00447432" w:rsidP="00D8267F">
      <w:pPr>
        <w:pStyle w:val="Heading4"/>
      </w:pPr>
      <w:bookmarkStart w:id="3703" w:name="_Toc520299208"/>
      <w:bookmarkStart w:id="3704" w:name="_Toc520304675"/>
      <w:bookmarkStart w:id="3705" w:name="_Toc32836942"/>
      <w:bookmarkStart w:id="3706" w:name="_Toc280701232"/>
      <w:bookmarkStart w:id="3707" w:name="_Toc299044403"/>
      <w:bookmarkStart w:id="3708" w:name="_Toc280853572"/>
      <w:r w:rsidRPr="00EE678B">
        <w:t>Sort Statistics By Division</w:t>
      </w:r>
      <w:bookmarkEnd w:id="3703"/>
      <w:bookmarkEnd w:id="3704"/>
      <w:bookmarkEnd w:id="3705"/>
      <w:bookmarkEnd w:id="3706"/>
      <w:bookmarkEnd w:id="3707"/>
      <w:bookmarkEnd w:id="3708"/>
      <w:r w:rsidRPr="00EE678B">
        <w:fldChar w:fldCharType="begin"/>
      </w:r>
      <w:r w:rsidRPr="00EE678B">
        <w:instrText>XE "Sort Statistics By Division"</w:instrText>
      </w:r>
      <w:r w:rsidRPr="00EE678B">
        <w:fldChar w:fldCharType="end"/>
      </w:r>
    </w:p>
    <w:p w:rsidR="00447432" w:rsidRPr="00EE678B" w:rsidRDefault="00447432" w:rsidP="00FC7A1D">
      <w:pPr>
        <w:pStyle w:val="Manual-optionname"/>
      </w:pPr>
      <w:r w:rsidRPr="00EE678B">
        <w:t>[PSO COST STATS BY DIVISION]</w:t>
      </w:r>
    </w:p>
    <w:p w:rsidR="00447432" w:rsidRPr="00EE678B" w:rsidRDefault="00447432" w:rsidP="00FC7A1D">
      <w:pPr>
        <w:keepNext/>
        <w:rPr>
          <w:color w:val="000000"/>
          <w:szCs w:val="20"/>
        </w:rPr>
      </w:pPr>
    </w:p>
    <w:p w:rsidR="00447432" w:rsidRPr="00EE678B" w:rsidRDefault="00447432" w:rsidP="00447432">
      <w:pPr>
        <w:tabs>
          <w:tab w:val="left" w:pos="907"/>
        </w:tabs>
        <w:rPr>
          <w:color w:val="000000"/>
          <w:szCs w:val="24"/>
        </w:rPr>
      </w:pPr>
      <w:r w:rsidRPr="00EE678B">
        <w:rPr>
          <w:color w:val="000000"/>
          <w:szCs w:val="24"/>
        </w:rPr>
        <w:t>This report sorted by division contains cost information and other statistics for all prescriptions filled during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3709" w:name="_Toc520299209"/>
      <w:bookmarkStart w:id="3710" w:name="_Toc520304676"/>
      <w:bookmarkStart w:id="3711" w:name="_Toc32836943"/>
      <w:bookmarkStart w:id="3712" w:name="_Toc38424609"/>
      <w:bookmarkStart w:id="3713" w:name="_Toc50535302"/>
      <w:bookmarkStart w:id="3714" w:name="_Toc280701233"/>
      <w:bookmarkStart w:id="3715" w:name="_Toc299044404"/>
      <w:bookmarkStart w:id="3716" w:name="_Toc280853573"/>
      <w:bookmarkStart w:id="3717" w:name="_Toc303286151"/>
      <w:bookmarkStart w:id="3718" w:name="_Toc339962034"/>
      <w:bookmarkStart w:id="3719" w:name="_Toc339962553"/>
      <w:bookmarkStart w:id="3720" w:name="_Toc340138693"/>
      <w:bookmarkStart w:id="3721" w:name="_Toc340138969"/>
      <w:bookmarkStart w:id="3722" w:name="_Toc340139243"/>
      <w:bookmarkStart w:id="3723" w:name="_Toc340143862"/>
      <w:bookmarkStart w:id="3724" w:name="_Toc340144119"/>
      <w:bookmarkStart w:id="3725" w:name="_Toc4140421"/>
      <w:r w:rsidRPr="00EE678B">
        <w:t>Provider by Drug Costs</w:t>
      </w:r>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r w:rsidRPr="00EE678B">
        <w:fldChar w:fldCharType="begin"/>
      </w:r>
      <w:r w:rsidRPr="00EE678B">
        <w:instrText>XE "Provider by Drug Costs"</w:instrText>
      </w:r>
      <w:r w:rsidRPr="00EE678B">
        <w:fldChar w:fldCharType="end"/>
      </w:r>
    </w:p>
    <w:p w:rsidR="00447432" w:rsidRPr="00EE678B" w:rsidRDefault="00447432" w:rsidP="00FC7A1D">
      <w:pPr>
        <w:pStyle w:val="Manual-optionname"/>
      </w:pPr>
      <w:r w:rsidRPr="00EE678B">
        <w:t>[PSO COST PROVIDER BY DRUG]</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sorted by provider displays data on all prescriptions filled for each drug during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3726" w:name="_Toc520273416"/>
      <w:bookmarkStart w:id="3727" w:name="_Toc520299210"/>
      <w:bookmarkStart w:id="3728" w:name="_Toc520304677"/>
      <w:bookmarkStart w:id="3729" w:name="_Toc32836944"/>
      <w:bookmarkStart w:id="3730" w:name="_Toc38424610"/>
      <w:bookmarkStart w:id="3731" w:name="_Toc50535303"/>
      <w:bookmarkStart w:id="3732" w:name="_Toc280701234"/>
      <w:bookmarkStart w:id="3733" w:name="_Toc299044405"/>
      <w:bookmarkStart w:id="3734" w:name="_Toc280853574"/>
      <w:bookmarkStart w:id="3735" w:name="_Toc303286152"/>
      <w:bookmarkStart w:id="3736" w:name="_Toc339962035"/>
      <w:bookmarkStart w:id="3737" w:name="_Toc339962554"/>
      <w:bookmarkStart w:id="3738" w:name="_Toc340138694"/>
      <w:bookmarkStart w:id="3739" w:name="_Toc340138970"/>
      <w:bookmarkStart w:id="3740" w:name="_Toc340139244"/>
      <w:bookmarkStart w:id="3741" w:name="_Toc340143863"/>
      <w:bookmarkStart w:id="3742" w:name="_Toc340144120"/>
      <w:bookmarkStart w:id="3743" w:name="_Toc4140422"/>
      <w:r w:rsidRPr="00EE678B">
        <w:t>Provider Costs</w:t>
      </w:r>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r w:rsidRPr="00EE678B">
        <w:fldChar w:fldCharType="begin"/>
      </w:r>
      <w:r w:rsidRPr="00EE678B">
        <w:instrText>XE "Provider Costs"</w:instrText>
      </w:r>
      <w:r w:rsidRPr="00EE678B">
        <w:fldChar w:fldCharType="end"/>
      </w:r>
    </w:p>
    <w:p w:rsidR="00447432" w:rsidRPr="00EE678B" w:rsidRDefault="00447432" w:rsidP="00FC7A1D">
      <w:pPr>
        <w:pStyle w:val="Manual-optionname"/>
      </w:pPr>
      <w:r w:rsidRPr="00EE678B">
        <w:t>[PSO COST PER PROVIDER]</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the total prescription and cost data for prescriptions sorted by provider for a user specified period of time.</w:t>
      </w:r>
    </w:p>
    <w:p w:rsidR="00447432" w:rsidRPr="00EE678B" w:rsidRDefault="00447432" w:rsidP="00447432">
      <w:pPr>
        <w:rPr>
          <w:color w:val="000000"/>
          <w:szCs w:val="24"/>
        </w:rPr>
      </w:pPr>
    </w:p>
    <w:p w:rsidR="00447432" w:rsidRPr="00EE678B" w:rsidRDefault="00447432" w:rsidP="007A1309">
      <w:pPr>
        <w:pStyle w:val="Heading3"/>
      </w:pPr>
      <w:bookmarkStart w:id="3744" w:name="_Toc520273417"/>
      <w:bookmarkStart w:id="3745" w:name="_Toc520299211"/>
      <w:bookmarkStart w:id="3746" w:name="_Toc520304678"/>
      <w:bookmarkStart w:id="3747" w:name="_Toc32836945"/>
      <w:bookmarkStart w:id="3748" w:name="_Toc38424611"/>
      <w:bookmarkStart w:id="3749" w:name="_Toc50535304"/>
      <w:bookmarkStart w:id="3750" w:name="_Toc280701235"/>
      <w:bookmarkStart w:id="3751" w:name="_Toc299044406"/>
      <w:bookmarkStart w:id="3752" w:name="_Toc280853575"/>
      <w:bookmarkStart w:id="3753" w:name="_Toc303286153"/>
      <w:bookmarkStart w:id="3754" w:name="_Toc339962036"/>
      <w:bookmarkStart w:id="3755" w:name="_Toc339962555"/>
      <w:bookmarkStart w:id="3756" w:name="_Toc340138695"/>
      <w:bookmarkStart w:id="3757" w:name="_Toc340138971"/>
      <w:bookmarkStart w:id="3758" w:name="_Toc340139245"/>
      <w:bookmarkStart w:id="3759" w:name="_Toc340143864"/>
      <w:bookmarkStart w:id="3760" w:name="_Toc340144121"/>
      <w:bookmarkStart w:id="3761" w:name="_Toc4140423"/>
      <w:r w:rsidRPr="00EE678B">
        <w:t>Request Statistics</w:t>
      </w:r>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r w:rsidRPr="00EE678B">
        <w:fldChar w:fldCharType="begin"/>
      </w:r>
      <w:r w:rsidRPr="00EE678B">
        <w:instrText>XE "Request Statistics"</w:instrText>
      </w:r>
      <w:r w:rsidRPr="00EE678B">
        <w:fldChar w:fldCharType="end"/>
      </w:r>
    </w:p>
    <w:p w:rsidR="00447432" w:rsidRPr="00EE678B" w:rsidRDefault="00447432" w:rsidP="00FC7A1D">
      <w:pPr>
        <w:pStyle w:val="Manual-optionname"/>
      </w:pPr>
      <w:r w:rsidRPr="00EE678B">
        <w:t>[PSO REQ STATS]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displays the total number of requests for service, average cost for each request, and average number of fills per request for a user specified period of time.</w:t>
      </w:r>
    </w:p>
    <w:p w:rsidR="00447432" w:rsidRPr="00EE678B" w:rsidRDefault="00447432" w:rsidP="004E0305">
      <w:pPr>
        <w:pStyle w:val="Heading2"/>
      </w:pPr>
      <w:bookmarkStart w:id="3762" w:name="_Toc520273418"/>
      <w:bookmarkStart w:id="3763" w:name="_Toc520299212"/>
      <w:bookmarkStart w:id="3764" w:name="_Toc520304679"/>
      <w:bookmarkStart w:id="3765" w:name="_Toc32836946"/>
      <w:bookmarkStart w:id="3766" w:name="_Toc38424612"/>
      <w:bookmarkStart w:id="3767" w:name="_Toc50535305"/>
      <w:bookmarkStart w:id="3768" w:name="_Toc280701236"/>
      <w:bookmarkStart w:id="3769" w:name="_Toc299044407"/>
      <w:bookmarkStart w:id="3770" w:name="_Toc280853576"/>
      <w:bookmarkStart w:id="3771" w:name="_Toc303286154"/>
      <w:bookmarkStart w:id="3772" w:name="_Toc339962037"/>
      <w:bookmarkStart w:id="3773" w:name="_Toc339962556"/>
      <w:bookmarkStart w:id="3774" w:name="_Toc340138696"/>
      <w:bookmarkStart w:id="3775" w:name="_Toc340138972"/>
      <w:bookmarkStart w:id="3776" w:name="_Toc340139246"/>
      <w:bookmarkStart w:id="3777" w:name="_Toc340143865"/>
      <w:bookmarkStart w:id="3778" w:name="_Toc340144122"/>
      <w:bookmarkStart w:id="3779" w:name="_Toc4140424"/>
      <w:r w:rsidRPr="00EE678B">
        <w:t>Daily AMIS Report</w:t>
      </w:r>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r w:rsidRPr="00EE678B">
        <w:fldChar w:fldCharType="begin"/>
      </w:r>
      <w:r w:rsidRPr="00EE678B">
        <w:instrText>XE "Daily AMIS Report"</w:instrText>
      </w:r>
      <w:r w:rsidRPr="00EE678B">
        <w:fldChar w:fldCharType="end"/>
      </w:r>
    </w:p>
    <w:p w:rsidR="00447432" w:rsidRPr="00EE678B" w:rsidRDefault="00447432" w:rsidP="00FC7A1D">
      <w:pPr>
        <w:pStyle w:val="Manual-optionname"/>
      </w:pPr>
      <w:r w:rsidRPr="00EE678B">
        <w:t>[PSO DAILY AMIS]</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contains Automated Management Information System (AMIS) data for a selected day, month, and quarter. Output includes daily, monthly, and quarter AMIS totals.</w:t>
      </w:r>
    </w:p>
    <w:p w:rsidR="00447432" w:rsidRPr="00EE678B" w:rsidRDefault="00447432" w:rsidP="00447432">
      <w:pPr>
        <w:rPr>
          <w:color w:val="000000"/>
          <w:szCs w:val="24"/>
        </w:rPr>
      </w:pPr>
    </w:p>
    <w:p w:rsidR="00447432" w:rsidRPr="00EE678B" w:rsidRDefault="00447432" w:rsidP="004E0305">
      <w:pPr>
        <w:pStyle w:val="Heading2"/>
      </w:pPr>
      <w:bookmarkStart w:id="3780" w:name="_Toc520273420"/>
      <w:bookmarkStart w:id="3781" w:name="_Toc520299214"/>
      <w:bookmarkStart w:id="3782" w:name="_Toc520304681"/>
      <w:bookmarkStart w:id="3783" w:name="_Toc32836947"/>
      <w:bookmarkStart w:id="3784" w:name="_Toc38424613"/>
      <w:bookmarkStart w:id="3785" w:name="_Toc50535306"/>
      <w:bookmarkStart w:id="3786" w:name="_Toc280701237"/>
      <w:bookmarkStart w:id="3787" w:name="_Toc299044408"/>
      <w:bookmarkStart w:id="3788" w:name="_Toc280853577"/>
      <w:bookmarkStart w:id="3789" w:name="_Toc303286155"/>
      <w:bookmarkStart w:id="3790" w:name="_Toc339962038"/>
      <w:bookmarkStart w:id="3791" w:name="_Toc339962557"/>
      <w:bookmarkStart w:id="3792" w:name="_Toc340138697"/>
      <w:bookmarkStart w:id="3793" w:name="_Toc340138973"/>
      <w:bookmarkStart w:id="3794" w:name="_Toc340139247"/>
      <w:bookmarkStart w:id="3795" w:name="_Toc340143866"/>
      <w:bookmarkStart w:id="3796" w:name="_Toc340144123"/>
      <w:bookmarkStart w:id="3797" w:name="_Toc4140425"/>
      <w:r w:rsidRPr="00EE678B">
        <w:t>Drug List By Synonym</w:t>
      </w:r>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r w:rsidRPr="00EE678B">
        <w:fldChar w:fldCharType="begin"/>
      </w:r>
      <w:r w:rsidRPr="00EE678B">
        <w:instrText>XE "Drug List By Synonym"</w:instrText>
      </w:r>
      <w:r w:rsidRPr="00EE678B">
        <w:fldChar w:fldCharType="end"/>
      </w:r>
    </w:p>
    <w:p w:rsidR="00447432" w:rsidRPr="00EE678B" w:rsidRDefault="00447432" w:rsidP="00FC7A1D">
      <w:pPr>
        <w:pStyle w:val="Manual-optionname"/>
      </w:pPr>
      <w:r w:rsidRPr="00EE678B">
        <w:t>[PSO SYNONYM]</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all active drugs in alphabetical order by synonym. The drug is listed once for each synonym.</w:t>
      </w:r>
    </w:p>
    <w:p w:rsidR="00447432" w:rsidRPr="00EE678B" w:rsidRDefault="00447432" w:rsidP="004E0305">
      <w:pPr>
        <w:pStyle w:val="Heading2"/>
      </w:pPr>
      <w:bookmarkStart w:id="3798" w:name="_Toc32836948"/>
      <w:bookmarkStart w:id="3799" w:name="_Toc38424614"/>
      <w:bookmarkStart w:id="3800" w:name="_Toc50535307"/>
      <w:bookmarkStart w:id="3801" w:name="_Toc280701238"/>
      <w:bookmarkStart w:id="3802" w:name="_Toc299044409"/>
      <w:bookmarkStart w:id="3803" w:name="_Toc280853578"/>
      <w:bookmarkStart w:id="3804" w:name="_Toc303286156"/>
      <w:bookmarkStart w:id="3805" w:name="_Toc339962039"/>
      <w:bookmarkStart w:id="3806" w:name="_Toc339962558"/>
      <w:bookmarkStart w:id="3807" w:name="_Toc340138698"/>
      <w:bookmarkStart w:id="3808" w:name="_Toc340138974"/>
      <w:bookmarkStart w:id="3809" w:name="_Toc340139248"/>
      <w:bookmarkStart w:id="3810" w:name="_Toc340143867"/>
      <w:bookmarkStart w:id="3811" w:name="_Toc340144124"/>
      <w:bookmarkStart w:id="3812" w:name="_Toc4140426"/>
      <w:r w:rsidRPr="00EE678B">
        <w:t>Free Text Dosage Report</w:t>
      </w:r>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r w:rsidRPr="00EE678B">
        <w:fldChar w:fldCharType="begin"/>
      </w:r>
      <w:r w:rsidRPr="00EE678B">
        <w:instrText>XE "Free Text Dosage Report"</w:instrText>
      </w:r>
      <w:r w:rsidRPr="00EE678B">
        <w:fldChar w:fldCharType="end"/>
      </w:r>
    </w:p>
    <w:p w:rsidR="00447432" w:rsidRPr="00EE678B" w:rsidRDefault="00447432" w:rsidP="00FC7A1D">
      <w:pPr>
        <w:pStyle w:val="Manual-optionname"/>
      </w:pPr>
      <w:r w:rsidRPr="00EE678B">
        <w:t>[PSO DOSAGE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provides a list of drugs for prescriptions having a Dosage Ordered entry that is free text or a dosage that results in the calculation of the number of tablets. This report is designed to help identify all such entries so that sites can determine if these dosages should be added to the Local Possible Dosages in the DRUG file, which would make them selectable during the medication order entry process.</w:t>
      </w:r>
    </w:p>
    <w:p w:rsidR="00447432" w:rsidRPr="00EE678B" w:rsidRDefault="00447432" w:rsidP="00447432">
      <w:pPr>
        <w:rPr>
          <w:color w:val="000000"/>
          <w:szCs w:val="24"/>
        </w:rPr>
      </w:pPr>
    </w:p>
    <w:p w:rsidR="00447432" w:rsidRPr="00EE678B" w:rsidRDefault="00447432" w:rsidP="009A678F">
      <w:pPr>
        <w:pStyle w:val="ExampleHeading"/>
      </w:pPr>
      <w:r w:rsidRPr="00EE678B">
        <w:t>Example: Free Text Dosage Report</w:t>
      </w:r>
    </w:p>
    <w:p w:rsidR="00447432" w:rsidRPr="00EE678B" w:rsidRDefault="00447432" w:rsidP="006B4D1B">
      <w:pPr>
        <w:pStyle w:val="ScreenCapture"/>
      </w:pPr>
      <w:r w:rsidRPr="00EE678B">
        <w:t>Run Date: NOV 13,2006                                            Page 1</w:t>
      </w:r>
    </w:p>
    <w:p w:rsidR="00447432" w:rsidRPr="00EE678B" w:rsidRDefault="00447432" w:rsidP="006B4D1B">
      <w:pPr>
        <w:pStyle w:val="ScreenCapture"/>
      </w:pPr>
      <w:r w:rsidRPr="00EE678B">
        <w:t xml:space="preserve">                    Free Text Dosage Entry Report</w:t>
      </w:r>
    </w:p>
    <w:p w:rsidR="00447432" w:rsidRPr="00EE678B" w:rsidRDefault="00447432" w:rsidP="006B4D1B">
      <w:pPr>
        <w:pStyle w:val="ScreenCapture"/>
      </w:pPr>
      <w:r w:rsidRPr="00EE678B">
        <w:t xml:space="preserve">               for the Period: APR 27,2006 to NOV 13,2006</w:t>
      </w:r>
    </w:p>
    <w:p w:rsidR="00447432" w:rsidRPr="00EE678B" w:rsidRDefault="00447432" w:rsidP="006B4D1B">
      <w:pPr>
        <w:pStyle w:val="ScreenCapture"/>
      </w:pPr>
      <w:r w:rsidRPr="00EE678B">
        <w:t>Drug                                    Free Text Entry                   Count</w:t>
      </w:r>
    </w:p>
    <w:p w:rsidR="00447432" w:rsidRPr="00EE678B" w:rsidRDefault="00447432" w:rsidP="006B4D1B">
      <w:pPr>
        <w:pStyle w:val="ScreenCapture"/>
      </w:pPr>
      <w:r w:rsidRPr="00EE678B">
        <w:t xml:space="preserve">    Provider:Count</w:t>
      </w:r>
    </w:p>
    <w:p w:rsidR="00447432" w:rsidRPr="00EE678B" w:rsidRDefault="00447432" w:rsidP="006B4D1B">
      <w:pPr>
        <w:pStyle w:val="ScreenCapture"/>
      </w:pPr>
      <w:r w:rsidRPr="00EE678B">
        <w:t>-------------------------------------------------------------------------------</w:t>
      </w:r>
    </w:p>
    <w:p w:rsidR="00447432" w:rsidRPr="00EE678B" w:rsidRDefault="00447432" w:rsidP="006B4D1B">
      <w:pPr>
        <w:pStyle w:val="ScreenCapture"/>
      </w:pPr>
      <w:r w:rsidRPr="00EE678B">
        <w:t>ACETAMINOPHEN AND CODEINE 30MG (342)    3 TABLETS                          3</w:t>
      </w:r>
    </w:p>
    <w:p w:rsidR="00447432" w:rsidRPr="00EE678B" w:rsidRDefault="00447432" w:rsidP="006B4D1B">
      <w:pPr>
        <w:pStyle w:val="ScreenCapture"/>
      </w:pPr>
      <w:r w:rsidRPr="00EE678B">
        <w:t xml:space="preserve">    OPPROVIDER24,TWO:3</w:t>
      </w:r>
    </w:p>
    <w:p w:rsidR="00447432" w:rsidRPr="00EE678B" w:rsidRDefault="00447432" w:rsidP="006B4D1B">
      <w:pPr>
        <w:pStyle w:val="ScreenCapture"/>
      </w:pPr>
    </w:p>
    <w:p w:rsidR="00447432" w:rsidRPr="00EE678B" w:rsidRDefault="00447432" w:rsidP="006B4D1B">
      <w:pPr>
        <w:pStyle w:val="ScreenCapture"/>
      </w:pPr>
      <w:r w:rsidRPr="00EE678B">
        <w:t>ALCOHOL PREP PADS (3718)                1 PAD                              2</w:t>
      </w:r>
    </w:p>
    <w:p w:rsidR="00447432" w:rsidRPr="00EE678B" w:rsidRDefault="00447432" w:rsidP="006B4D1B">
      <w:pPr>
        <w:pStyle w:val="ScreenCapture"/>
      </w:pPr>
      <w:r w:rsidRPr="00EE678B">
        <w:t xml:space="preserve">    OPPROVIDER13,TWO:2</w:t>
      </w:r>
    </w:p>
    <w:p w:rsidR="00447432" w:rsidRPr="00EE678B" w:rsidRDefault="00447432" w:rsidP="006B4D1B">
      <w:pPr>
        <w:pStyle w:val="ScreenCapture"/>
      </w:pPr>
      <w:r w:rsidRPr="00EE678B">
        <w:t xml:space="preserve">                                        PAD                                1</w:t>
      </w:r>
    </w:p>
    <w:p w:rsidR="00447432" w:rsidRPr="00EE678B" w:rsidRDefault="00447432" w:rsidP="006B4D1B">
      <w:pPr>
        <w:pStyle w:val="ScreenCapture"/>
      </w:pPr>
      <w:r w:rsidRPr="00EE678B">
        <w:t xml:space="preserve">    OPPROVIDER13,TWO:1</w:t>
      </w:r>
    </w:p>
    <w:p w:rsidR="00447432" w:rsidRPr="00EE678B" w:rsidRDefault="00447432" w:rsidP="006B4D1B">
      <w:pPr>
        <w:pStyle w:val="ScreenCapture"/>
      </w:pPr>
    </w:p>
    <w:p w:rsidR="00447432" w:rsidRPr="00EE678B" w:rsidRDefault="00447432" w:rsidP="006B4D1B">
      <w:pPr>
        <w:pStyle w:val="ScreenCapture"/>
      </w:pPr>
      <w:r w:rsidRPr="00EE678B">
        <w:t>AMINOPHYLLINE 500MG SUPP (3422)        1 SUPPOSITORY(IES) 500MG           1</w:t>
      </w:r>
    </w:p>
    <w:p w:rsidR="00447432" w:rsidRPr="00EE678B" w:rsidRDefault="00447432" w:rsidP="006B4D1B">
      <w:pPr>
        <w:pStyle w:val="ScreenCapture"/>
      </w:pPr>
      <w:r w:rsidRPr="00EE678B">
        <w:t xml:space="preserve">    OPPROVIDER13,TWO:1</w:t>
      </w:r>
    </w:p>
    <w:p w:rsidR="00447432" w:rsidRPr="00EE678B" w:rsidRDefault="00447432" w:rsidP="006B4D1B">
      <w:pPr>
        <w:pStyle w:val="ScreenCapture"/>
      </w:pPr>
    </w:p>
    <w:p w:rsidR="00447432" w:rsidRPr="00EE678B" w:rsidRDefault="00447432" w:rsidP="006B4D1B">
      <w:pPr>
        <w:pStyle w:val="ScreenCapture"/>
      </w:pPr>
      <w:r w:rsidRPr="00EE678B">
        <w:t>ASPIRIN BUFFERED 325MG TAB (280)        1625MG                             2</w:t>
      </w:r>
    </w:p>
    <w:p w:rsidR="00447432" w:rsidRPr="00EE678B" w:rsidRDefault="00447432" w:rsidP="006B4D1B">
      <w:pPr>
        <w:pStyle w:val="ScreenCapture"/>
      </w:pPr>
      <w:r w:rsidRPr="00EE678B">
        <w:t xml:space="preserve">    OPPROVIDER24,TWO:2</w:t>
      </w:r>
    </w:p>
    <w:p w:rsidR="00447432" w:rsidRPr="00EE678B" w:rsidRDefault="00447432" w:rsidP="006B4D1B">
      <w:pPr>
        <w:pStyle w:val="ScreenCapture"/>
      </w:pPr>
      <w:r w:rsidRPr="00EE678B">
        <w:t xml:space="preserve">                                        975MG                              3</w:t>
      </w:r>
    </w:p>
    <w:p w:rsidR="00447432" w:rsidRPr="00EE678B" w:rsidRDefault="00447432" w:rsidP="006B4D1B">
      <w:pPr>
        <w:pStyle w:val="ScreenCapture"/>
      </w:pPr>
      <w:r w:rsidRPr="00EE678B">
        <w:t xml:space="preserve">    OPPROVIDER24,TWO:2 OPPROVIDER13,TWO:1</w:t>
      </w:r>
    </w:p>
    <w:p w:rsidR="00447432" w:rsidRPr="00EE678B" w:rsidRDefault="00447432" w:rsidP="004E0305">
      <w:pPr>
        <w:pStyle w:val="Heading2"/>
      </w:pPr>
      <w:bookmarkStart w:id="3813" w:name="_Toc32836949"/>
      <w:bookmarkStart w:id="3814" w:name="_Toc38424615"/>
      <w:bookmarkStart w:id="3815" w:name="_Toc50535308"/>
      <w:bookmarkStart w:id="3816" w:name="_Toc280701239"/>
      <w:bookmarkStart w:id="3817" w:name="_Toc299044410"/>
      <w:bookmarkStart w:id="3818" w:name="_Toc280853579"/>
      <w:bookmarkStart w:id="3819" w:name="_Toc303286157"/>
      <w:bookmarkStart w:id="3820" w:name="_Toc339962040"/>
      <w:bookmarkStart w:id="3821" w:name="_Toc339962559"/>
      <w:bookmarkStart w:id="3822" w:name="_Toc340138699"/>
      <w:bookmarkStart w:id="3823" w:name="_Toc340138975"/>
      <w:bookmarkStart w:id="3824" w:name="_Toc340139249"/>
      <w:bookmarkStart w:id="3825" w:name="_Toc340143868"/>
      <w:bookmarkStart w:id="3826" w:name="_Toc340144125"/>
      <w:bookmarkStart w:id="3827" w:name="_Toc4140427"/>
      <w:r w:rsidRPr="00EE678B">
        <w:t>Inactive Drug List</w:t>
      </w:r>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r w:rsidRPr="00EE678B">
        <w:fldChar w:fldCharType="begin"/>
      </w:r>
      <w:r w:rsidRPr="00EE678B">
        <w:instrText>XE "Inactive Drug List"</w:instrText>
      </w:r>
      <w:r w:rsidRPr="00EE678B">
        <w:fldChar w:fldCharType="end"/>
      </w:r>
    </w:p>
    <w:p w:rsidR="00447432" w:rsidRPr="00EE678B" w:rsidRDefault="00447432" w:rsidP="00FC7A1D">
      <w:pPr>
        <w:pStyle w:val="Manual-optionname"/>
      </w:pPr>
      <w:r w:rsidRPr="00EE678B">
        <w:t>[PSO INACTIVE]</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report lists those drugs on file that have been inactivated.</w:t>
      </w:r>
    </w:p>
    <w:p w:rsidR="00447432" w:rsidRPr="00EE678B" w:rsidRDefault="00447432" w:rsidP="00447432">
      <w:pPr>
        <w:keepNext/>
        <w:keepLines/>
        <w:rPr>
          <w:color w:val="000000"/>
          <w:szCs w:val="20"/>
        </w:rPr>
      </w:pPr>
    </w:p>
    <w:p w:rsidR="00447432" w:rsidRPr="00EE678B" w:rsidRDefault="00447432" w:rsidP="00447432">
      <w:pPr>
        <w:rPr>
          <w:color w:val="000000"/>
          <w:szCs w:val="20"/>
        </w:rPr>
      </w:pPr>
      <w:r w:rsidRPr="00EE678B">
        <w:rPr>
          <w:color w:val="000000"/>
          <w:szCs w:val="20"/>
        </w:rPr>
        <w:t>VA FileMan sorts this report. If the user does not have VA FileMan experience, it is strongly recommended that the local IRMS staff be contacted before running this report.</w:t>
      </w:r>
    </w:p>
    <w:p w:rsidR="00447432" w:rsidRPr="00EE678B" w:rsidRDefault="00447432" w:rsidP="004E0305">
      <w:pPr>
        <w:pStyle w:val="Heading2"/>
      </w:pPr>
      <w:bookmarkStart w:id="3828" w:name="_Toc280701240"/>
      <w:bookmarkStart w:id="3829" w:name="_Toc299044411"/>
      <w:bookmarkStart w:id="3830" w:name="_Toc280853580"/>
      <w:bookmarkStart w:id="3831" w:name="_Toc303286158"/>
      <w:bookmarkStart w:id="3832" w:name="_Toc339962041"/>
      <w:bookmarkStart w:id="3833" w:name="_Toc339962560"/>
      <w:bookmarkStart w:id="3834" w:name="_Toc340138700"/>
      <w:bookmarkStart w:id="3835" w:name="_Toc340138976"/>
      <w:bookmarkStart w:id="3836" w:name="_Toc340139250"/>
      <w:bookmarkStart w:id="3837" w:name="_Toc340143869"/>
      <w:bookmarkStart w:id="3838" w:name="_Toc340144126"/>
      <w:bookmarkStart w:id="3839" w:name="_Toc4140428"/>
      <w:r w:rsidRPr="00EE678B">
        <w:t>Internet Refill Report</w:t>
      </w:r>
      <w:bookmarkEnd w:id="3828"/>
      <w:bookmarkEnd w:id="3829"/>
      <w:bookmarkEnd w:id="3830"/>
      <w:bookmarkEnd w:id="3831"/>
      <w:bookmarkEnd w:id="3832"/>
      <w:bookmarkEnd w:id="3833"/>
      <w:bookmarkEnd w:id="3834"/>
      <w:bookmarkEnd w:id="3835"/>
      <w:bookmarkEnd w:id="3836"/>
      <w:bookmarkEnd w:id="3837"/>
      <w:bookmarkEnd w:id="3838"/>
      <w:bookmarkEnd w:id="3839"/>
      <w:r w:rsidRPr="00EE678B">
        <w:fldChar w:fldCharType="begin"/>
      </w:r>
      <w:r w:rsidRPr="00EE678B">
        <w:instrText xml:space="preserve">XE "Internet Refill Report" </w:instrText>
      </w:r>
      <w:r w:rsidRPr="00EE678B">
        <w:fldChar w:fldCharType="end"/>
      </w:r>
    </w:p>
    <w:p w:rsidR="00447432" w:rsidRPr="00EE678B" w:rsidRDefault="00447432" w:rsidP="00FC7A1D">
      <w:pPr>
        <w:pStyle w:val="Manual-optionname"/>
      </w:pPr>
      <w:r w:rsidRPr="00EE678B">
        <w:t>[PSO INTERNET REFILL REPORT]</w:t>
      </w:r>
    </w:p>
    <w:p w:rsidR="00447432" w:rsidRPr="00EE678B" w:rsidRDefault="00447432" w:rsidP="00FC7A1D">
      <w:pPr>
        <w:keepNext/>
        <w:rPr>
          <w:color w:val="000000"/>
          <w:szCs w:val="20"/>
        </w:rPr>
      </w:pPr>
    </w:p>
    <w:p w:rsidR="00447432" w:rsidRPr="00EE678B" w:rsidRDefault="00447432" w:rsidP="00447432">
      <w:pPr>
        <w:rPr>
          <w:color w:val="000000"/>
          <w:szCs w:val="20"/>
        </w:rPr>
      </w:pPr>
      <w:r w:rsidRPr="00EE678B">
        <w:rPr>
          <w:color w:val="000000"/>
          <w:szCs w:val="20"/>
        </w:rPr>
        <w:t>This option generates a list of all Internet Refill prescriptions sorted by Patient, Date, or Result for one division or for all. This report can be printed in detail or summary format.</w:t>
      </w:r>
    </w:p>
    <w:p w:rsidR="00447432" w:rsidRPr="00EE678B" w:rsidRDefault="00447432" w:rsidP="00447432">
      <w:pPr>
        <w:rPr>
          <w:color w:val="000000"/>
          <w:szCs w:val="20"/>
        </w:rPr>
      </w:pPr>
    </w:p>
    <w:p w:rsidR="00447432" w:rsidRPr="00EE678B" w:rsidRDefault="00447432" w:rsidP="009A678F">
      <w:pPr>
        <w:pStyle w:val="ExampleHeading"/>
        <w:rPr>
          <w:color w:val="000000"/>
          <w:szCs w:val="20"/>
        </w:rPr>
      </w:pPr>
      <w:r w:rsidRPr="00EE678B">
        <w:t>Example: Internet Refill Report</w:t>
      </w:r>
      <w:r w:rsidRPr="00EE678B">
        <w:fldChar w:fldCharType="begin"/>
      </w:r>
      <w:r w:rsidRPr="00EE678B">
        <w:instrText>XE "Internet Refill Report:detailed by patient"</w:instrText>
      </w:r>
      <w:r w:rsidRPr="00EE678B">
        <w:fldChar w:fldCharType="end"/>
      </w:r>
      <w:r w:rsidRPr="00EE678B">
        <w:t xml:space="preserve"> – Detailed report, sorted by patient</w:t>
      </w:r>
    </w:p>
    <w:p w:rsidR="00447432" w:rsidRPr="00EE678B" w:rsidRDefault="00447432" w:rsidP="006B4D1B">
      <w:pPr>
        <w:pStyle w:val="ScreenCapture"/>
      </w:pPr>
      <w:r w:rsidRPr="00EE678B">
        <w:t xml:space="preserve">Select Output Reports Option:  </w:t>
      </w:r>
      <w:r w:rsidRPr="00EE678B">
        <w:rPr>
          <w:b/>
        </w:rPr>
        <w:t>Internet</w:t>
      </w:r>
      <w:r w:rsidRPr="00EE678B">
        <w:t xml:space="preserve"> Refill Report</w:t>
      </w:r>
    </w:p>
    <w:p w:rsidR="00447432" w:rsidRPr="00EE678B" w:rsidRDefault="00447432" w:rsidP="006B4D1B">
      <w:pPr>
        <w:pStyle w:val="ScreenCapture"/>
      </w:pPr>
    </w:p>
    <w:p w:rsidR="00447432" w:rsidRPr="00EE678B" w:rsidRDefault="00447432" w:rsidP="006B4D1B">
      <w:pPr>
        <w:pStyle w:val="ScreenCapture"/>
      </w:pPr>
      <w:r w:rsidRPr="00EE678B">
        <w:t>You may select a single or multiple DIVISIONS,</w:t>
      </w:r>
    </w:p>
    <w:p w:rsidR="00447432" w:rsidRPr="00EE678B" w:rsidRDefault="00447432" w:rsidP="006B4D1B">
      <w:pPr>
        <w:pStyle w:val="ScreenCapture"/>
      </w:pPr>
      <w:r w:rsidRPr="00EE678B">
        <w:t>or enter ^ALL to select all DIVISIONS.</w:t>
      </w:r>
    </w:p>
    <w:p w:rsidR="00447432" w:rsidRPr="00EE678B" w:rsidRDefault="00447432" w:rsidP="006B4D1B">
      <w:pPr>
        <w:pStyle w:val="ScreenCapture"/>
      </w:pPr>
    </w:p>
    <w:p w:rsidR="00447432" w:rsidRPr="00EE678B" w:rsidRDefault="00447432" w:rsidP="006B4D1B">
      <w:pPr>
        <w:pStyle w:val="ScreenCapture"/>
      </w:pPr>
      <w:r w:rsidRPr="00EE678B">
        <w:t xml:space="preserve">DIVISION:    </w:t>
      </w:r>
      <w:r w:rsidRPr="00EE678B">
        <w:rPr>
          <w:b/>
        </w:rPr>
        <w:t>ALBANY</w:t>
      </w:r>
      <w:r w:rsidRPr="00EE678B">
        <w:t xml:space="preserve">  500     ALBANY</w:t>
      </w:r>
    </w:p>
    <w:p w:rsidR="00447432" w:rsidRPr="00EE678B" w:rsidRDefault="00447432" w:rsidP="006B4D1B">
      <w:pPr>
        <w:pStyle w:val="ScreenCapture"/>
      </w:pPr>
    </w:p>
    <w:p w:rsidR="00447432" w:rsidRPr="00EE678B" w:rsidRDefault="00447432" w:rsidP="006B4D1B">
      <w:pPr>
        <w:pStyle w:val="ScreenCapture"/>
      </w:pPr>
      <w:r w:rsidRPr="00EE678B">
        <w:t xml:space="preserve">ANOTHER ONE: </w:t>
      </w:r>
      <w:r w:rsidRPr="00EE678B">
        <w:rPr>
          <w:b/>
        </w:rPr>
        <w:t>&lt;Enter&gt;</w:t>
      </w:r>
    </w:p>
    <w:p w:rsidR="00447432" w:rsidRPr="00EE678B" w:rsidRDefault="00447432" w:rsidP="006B4D1B">
      <w:pPr>
        <w:pStyle w:val="ScreenCapture"/>
      </w:pPr>
    </w:p>
    <w:p w:rsidR="00447432" w:rsidRPr="00EE678B" w:rsidRDefault="00447432" w:rsidP="006B4D1B">
      <w:pPr>
        <w:pStyle w:val="ScreenCapture"/>
      </w:pPr>
      <w:r w:rsidRPr="00EE678B">
        <w:t xml:space="preserve">Beginning Date: </w:t>
      </w:r>
      <w:r w:rsidRPr="00EE678B">
        <w:rPr>
          <w:b/>
        </w:rPr>
        <w:t>06.27.07</w:t>
      </w:r>
      <w:r w:rsidRPr="00EE678B">
        <w:t xml:space="preserve"> (JUN 27, 2007)</w:t>
      </w:r>
    </w:p>
    <w:p w:rsidR="00447432" w:rsidRPr="00EE678B" w:rsidRDefault="00447432" w:rsidP="006B4D1B">
      <w:pPr>
        <w:pStyle w:val="ScreenCapture"/>
      </w:pPr>
    </w:p>
    <w:p w:rsidR="00447432" w:rsidRPr="00EE678B" w:rsidRDefault="00447432" w:rsidP="006B4D1B">
      <w:pPr>
        <w:pStyle w:val="ScreenCapture"/>
      </w:pPr>
      <w:r w:rsidRPr="00EE678B">
        <w:t xml:space="preserve">Ending Date: </w:t>
      </w:r>
      <w:r w:rsidRPr="00EE678B">
        <w:rPr>
          <w:b/>
        </w:rPr>
        <w:t>08.16.07</w:t>
      </w:r>
      <w:r w:rsidRPr="00EE678B">
        <w:t xml:space="preserve"> (AUG 16, 2007)</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P         Patient</w:t>
      </w:r>
    </w:p>
    <w:p w:rsidR="00447432" w:rsidRPr="00EE678B" w:rsidRDefault="00447432" w:rsidP="006B4D1B">
      <w:pPr>
        <w:pStyle w:val="ScreenCapture"/>
      </w:pPr>
      <w:r w:rsidRPr="00EE678B">
        <w:t xml:space="preserve">          D         Date</w:t>
      </w:r>
    </w:p>
    <w:p w:rsidR="00447432" w:rsidRPr="00EE678B" w:rsidRDefault="00447432" w:rsidP="006B4D1B">
      <w:pPr>
        <w:pStyle w:val="ScreenCapture"/>
      </w:pPr>
      <w:r w:rsidRPr="00EE678B">
        <w:t xml:space="preserve">          R         Result</w:t>
      </w:r>
    </w:p>
    <w:p w:rsidR="00447432" w:rsidRPr="00EE678B" w:rsidRDefault="00447432" w:rsidP="006B4D1B">
      <w:pPr>
        <w:pStyle w:val="ScreenCapture"/>
      </w:pPr>
    </w:p>
    <w:p w:rsidR="00447432" w:rsidRPr="00EE678B" w:rsidRDefault="00447432" w:rsidP="006B4D1B">
      <w:pPr>
        <w:pStyle w:val="ScreenCapture"/>
      </w:pPr>
      <w:r w:rsidRPr="00EE678B">
        <w:t xml:space="preserve">Sort by Patient/Date/Result (P/D/R): R// </w:t>
      </w:r>
      <w:r w:rsidRPr="00EE678B">
        <w:rPr>
          <w:b/>
          <w:bCs/>
        </w:rPr>
        <w:t>Patient</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 xml:space="preserve">     Select one of the following:</w:t>
      </w:r>
    </w:p>
    <w:p w:rsidR="00447432" w:rsidRPr="00EE678B" w:rsidRDefault="00447432" w:rsidP="006B4D1B">
      <w:pPr>
        <w:pStyle w:val="ScreenCapture"/>
      </w:pPr>
    </w:p>
    <w:p w:rsidR="00447432" w:rsidRPr="00EE678B" w:rsidRDefault="00447432" w:rsidP="006B4D1B">
      <w:pPr>
        <w:pStyle w:val="ScreenCapture"/>
      </w:pPr>
      <w:r w:rsidRPr="00EE678B">
        <w:t xml:space="preserve">          D         Detail</w:t>
      </w:r>
    </w:p>
    <w:p w:rsidR="00447432" w:rsidRPr="00EE678B" w:rsidRDefault="00447432" w:rsidP="006B4D1B">
      <w:pPr>
        <w:pStyle w:val="ScreenCapture"/>
      </w:pPr>
      <w:r w:rsidRPr="00EE678B">
        <w:t xml:space="preserve">          S         Summary</w:t>
      </w:r>
    </w:p>
    <w:p w:rsidR="00447432" w:rsidRPr="00EE678B" w:rsidRDefault="00447432" w:rsidP="006B4D1B">
      <w:pPr>
        <w:pStyle w:val="ScreenCapture"/>
      </w:pPr>
    </w:p>
    <w:p w:rsidR="00447432" w:rsidRPr="00EE678B" w:rsidRDefault="00447432" w:rsidP="006B4D1B">
      <w:pPr>
        <w:pStyle w:val="ScreenCapture"/>
      </w:pPr>
      <w:r w:rsidRPr="00EE678B">
        <w:t xml:space="preserve">Print Detail/Summary report (D/S): S// </w:t>
      </w:r>
      <w:r w:rsidRPr="00EE678B">
        <w:rPr>
          <w:b/>
          <w:bCs/>
        </w:rPr>
        <w:t>Detail</w:t>
      </w:r>
    </w:p>
    <w:p w:rsidR="00447432" w:rsidRPr="00EE678B" w:rsidRDefault="00447432" w:rsidP="006B4D1B">
      <w:pPr>
        <w:pStyle w:val="ScreenCapture"/>
      </w:pPr>
      <w:bookmarkStart w:id="3840" w:name="OLE_LINK124"/>
      <w:bookmarkStart w:id="3841" w:name="OLE_LINK125"/>
    </w:p>
    <w:p w:rsidR="00447432" w:rsidRPr="00EE678B" w:rsidRDefault="00447432" w:rsidP="006B4D1B">
      <w:pPr>
        <w:pStyle w:val="ScreenCapture"/>
      </w:pPr>
      <w:r w:rsidRPr="00EE678B">
        <w:t xml:space="preserve">Do you want this report to print in 80 or 132 column format: 80// </w:t>
      </w:r>
      <w:r w:rsidRPr="00EE678B">
        <w:rPr>
          <w:b/>
        </w:rPr>
        <w:t>&lt;Enter&gt;</w:t>
      </w:r>
    </w:p>
    <w:p w:rsidR="00447432" w:rsidRPr="00EE678B" w:rsidRDefault="00447432" w:rsidP="006B4D1B">
      <w:pPr>
        <w:pStyle w:val="ScreenCapture"/>
      </w:pPr>
    </w:p>
    <w:bookmarkEnd w:id="3840"/>
    <w:bookmarkEnd w:id="3841"/>
    <w:p w:rsidR="00447432" w:rsidRPr="00EE678B" w:rsidRDefault="00447432" w:rsidP="006B4D1B">
      <w:pPr>
        <w:pStyle w:val="ScreenCapture"/>
      </w:pPr>
      <w:r w:rsidRPr="00EE678B">
        <w:t xml:space="preserve">DEVICE: HOME// </w:t>
      </w:r>
      <w:r w:rsidRPr="00EE678B">
        <w:rPr>
          <w:rStyle w:val="JOMarkupChar"/>
        </w:rPr>
        <w:t>[Select Print Device]</w:t>
      </w:r>
      <w:r w:rsidRPr="00EE678B">
        <w:rPr>
          <w:shd w:val="clear" w:color="auto" w:fill="FFFFFF"/>
        </w:rPr>
        <w:t xml:space="preserve"> </w:t>
      </w:r>
    </w:p>
    <w:p w:rsidR="00447432" w:rsidRPr="00EE678B" w:rsidRDefault="00447432" w:rsidP="006B4D1B">
      <w:pPr>
        <w:pStyle w:val="ScreenCapture"/>
      </w:pPr>
    </w:p>
    <w:p w:rsidR="00447432" w:rsidRPr="00EE678B" w:rsidRDefault="00447432" w:rsidP="006B4D1B">
      <w:pPr>
        <w:pStyle w:val="ScreenCapture"/>
      </w:pPr>
    </w:p>
    <w:p w:rsidR="00447432" w:rsidRPr="00EE678B" w:rsidRDefault="00447432" w:rsidP="006B4D1B">
      <w:pPr>
        <w:pStyle w:val="ScreenCapture"/>
      </w:pPr>
      <w:r w:rsidRPr="00EE678B">
        <w:t>INTERNET REFILL REPORT BY PATIENT</w:t>
      </w:r>
      <w:r w:rsidR="00D8267F" w:rsidRPr="00EE678B">
        <w:t xml:space="preserve"> </w:t>
      </w:r>
      <w:r w:rsidRPr="00EE678B">
        <w:t>– Detail   AUG 16,2007 15:29:56   PAGE: 1</w:t>
      </w:r>
    </w:p>
    <w:p w:rsidR="00447432" w:rsidRPr="00EE678B" w:rsidRDefault="00447432" w:rsidP="006B4D1B">
      <w:pPr>
        <w:pStyle w:val="ScreenCapture"/>
      </w:pPr>
      <w:r w:rsidRPr="00EE678B">
        <w:t>Not Filled</w:t>
      </w:r>
      <w:r w:rsidR="00D8267F" w:rsidRPr="00EE678B">
        <w:t xml:space="preserve"> </w:t>
      </w:r>
      <w:r w:rsidRPr="00EE678B">
        <w:t>– For date range JUN 27, 2007 through AUG 16, 2007 for ALBANY</w:t>
      </w:r>
    </w:p>
    <w:p w:rsidR="00447432" w:rsidRPr="00EE678B" w:rsidRDefault="00447432" w:rsidP="006B4D1B">
      <w:pPr>
        <w:pStyle w:val="ScreenCapture"/>
      </w:pPr>
    </w:p>
    <w:p w:rsidR="00447432" w:rsidRPr="00EE678B" w:rsidRDefault="00447432" w:rsidP="006B4D1B">
      <w:pPr>
        <w:pStyle w:val="ScreenCapture"/>
      </w:pPr>
      <w:r w:rsidRPr="00EE678B">
        <w:t xml:space="preserve">Patient                     Rx #        Date     </w:t>
      </w:r>
    </w:p>
    <w:p w:rsidR="00447432" w:rsidRPr="00EE678B" w:rsidRDefault="00447432" w:rsidP="006B4D1B">
      <w:pPr>
        <w:pStyle w:val="ScreenCapture"/>
      </w:pPr>
      <w:r w:rsidRPr="00EE678B">
        <w:t xml:space="preserve">                    Reason</w:t>
      </w:r>
    </w:p>
    <w:p w:rsidR="00447432" w:rsidRPr="00EE678B" w:rsidRDefault="00447432" w:rsidP="006B4D1B">
      <w:pPr>
        <w:pStyle w:val="ScreenCapture"/>
      </w:pPr>
      <w:r w:rsidRPr="00EE678B">
        <w:t>------------------------------------------------------------------------------</w:t>
      </w:r>
    </w:p>
    <w:p w:rsidR="00447432" w:rsidRPr="00EE678B" w:rsidRDefault="00447432" w:rsidP="006B4D1B">
      <w:pPr>
        <w:pStyle w:val="ScreenCapture"/>
      </w:pPr>
      <w:r w:rsidRPr="00EE678B">
        <w:t xml:space="preserve">OPPATIENT,ELEVEN (0359)     100002461   08/10/07 </w:t>
      </w:r>
    </w:p>
    <w:p w:rsidR="00447432" w:rsidRPr="00EE678B" w:rsidRDefault="00447432" w:rsidP="006B4D1B">
      <w:pPr>
        <w:pStyle w:val="ScreenCapture"/>
      </w:pPr>
      <w:r w:rsidRPr="00EE678B">
        <w:t xml:space="preserve">                    Patient Died on AUG 10, 2007</w:t>
      </w:r>
    </w:p>
    <w:p w:rsidR="00447432" w:rsidRPr="00EE678B" w:rsidRDefault="00447432" w:rsidP="006B4D1B">
      <w:pPr>
        <w:pStyle w:val="ScreenCapture"/>
      </w:pPr>
      <w:r w:rsidRPr="00EE678B">
        <w:t xml:space="preserve">                            100002461   08/21/07</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 xml:space="preserve">OPPATIENT,NINETEEN (0000)   10064       07/26/07 </w:t>
      </w:r>
    </w:p>
    <w:p w:rsidR="00447432" w:rsidRPr="00EE678B" w:rsidRDefault="00447432" w:rsidP="006B4D1B">
      <w:pPr>
        <w:pStyle w:val="ScreenCapture"/>
      </w:pPr>
      <w:r w:rsidRPr="00EE678B">
        <w:t xml:space="preserve">                    Cannot refill Rx # 10064 Rx is in DISCONTINUED status</w:t>
      </w:r>
    </w:p>
    <w:p w:rsidR="00447432" w:rsidRPr="00EE678B" w:rsidRDefault="00447432" w:rsidP="006B4D1B">
      <w:pPr>
        <w:pStyle w:val="ScreenCapture"/>
      </w:pPr>
      <w:r w:rsidRPr="00EE678B">
        <w:t xml:space="preserve">                            100002419   07/20/07</w:t>
      </w:r>
    </w:p>
    <w:p w:rsidR="00447432" w:rsidRPr="00EE678B" w:rsidRDefault="00447432" w:rsidP="006B4D1B">
      <w:pPr>
        <w:pStyle w:val="ScreenCapture"/>
      </w:pPr>
      <w:r w:rsidRPr="00EE678B">
        <w:t xml:space="preserve">                    Cannot refill Rx # 100002419</w:t>
      </w:r>
    </w:p>
    <w:p w:rsidR="00447432" w:rsidRPr="00EE678B" w:rsidRDefault="00447432" w:rsidP="006B4D1B">
      <w:pPr>
        <w:pStyle w:val="ScreenCapture"/>
      </w:pPr>
      <w:r w:rsidRPr="00EE678B">
        <w:t xml:space="preserve">                            100002421   08/02/07</w:t>
      </w:r>
    </w:p>
    <w:p w:rsidR="00447432" w:rsidRPr="00EE678B" w:rsidRDefault="00447432" w:rsidP="006B4D1B">
      <w:pPr>
        <w:pStyle w:val="ScreenCapture"/>
      </w:pPr>
      <w:r w:rsidRPr="00EE678B">
        <w:t xml:space="preserve">                    Cannot refill Rx # 100002421</w:t>
      </w:r>
    </w:p>
    <w:p w:rsidR="00447432" w:rsidRPr="00EE678B" w:rsidRDefault="00447432" w:rsidP="006B4D1B">
      <w:pPr>
        <w:pStyle w:val="ScreenCapture"/>
      </w:pPr>
      <w:r w:rsidRPr="00EE678B">
        <w:t xml:space="preserve">                            100002422   08/03/07</w:t>
      </w:r>
    </w:p>
    <w:p w:rsidR="00447432" w:rsidRPr="00EE678B" w:rsidRDefault="00447432" w:rsidP="006B4D1B">
      <w:pPr>
        <w:pStyle w:val="ScreenCapture"/>
      </w:pPr>
      <w:r w:rsidRPr="00EE678B">
        <w:t xml:space="preserve">                    Cannot refill Rx # 100002422</w:t>
      </w:r>
    </w:p>
    <w:p w:rsidR="00447432" w:rsidRPr="00EE678B" w:rsidRDefault="00447432" w:rsidP="006B4D1B">
      <w:pPr>
        <w:pStyle w:val="ScreenCapture"/>
      </w:pPr>
      <w:r w:rsidRPr="00EE678B">
        <w:t xml:space="preserve">     Total transactions for patient = 4</w:t>
      </w:r>
    </w:p>
    <w:p w:rsidR="00447432" w:rsidRPr="00EE678B" w:rsidRDefault="00447432" w:rsidP="006B4D1B">
      <w:pPr>
        <w:pStyle w:val="ScreenCapture"/>
      </w:pPr>
      <w:r w:rsidRPr="00EE678B">
        <w:t xml:space="preserve">OPPATIENT,FOUR (0358)       10065       07/26/07 </w:t>
      </w:r>
    </w:p>
    <w:p w:rsidR="00447432" w:rsidRPr="00EE678B" w:rsidRDefault="00447432" w:rsidP="006B4D1B">
      <w:pPr>
        <w:pStyle w:val="ScreenCapture"/>
      </w:pPr>
      <w:r w:rsidRPr="00EE678B">
        <w:t xml:space="preserve">                    Cannot refill Rx # 10065 Narcotic Drug</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OPPATIENT,ONE (0285)        100002435   07/30/07</w:t>
      </w:r>
    </w:p>
    <w:p w:rsidR="00447432" w:rsidRPr="00EE678B" w:rsidRDefault="00447432" w:rsidP="006B4D1B">
      <w:pPr>
        <w:pStyle w:val="ScreenCapture"/>
      </w:pPr>
      <w:r w:rsidRPr="00EE678B">
        <w:t xml:space="preserve">                    Cannot refill Rx # 100002435</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OPPATIENT,SEVEN (0117)      100002432   07/30/07</w:t>
      </w:r>
    </w:p>
    <w:p w:rsidR="00447432" w:rsidRPr="00EE678B" w:rsidRDefault="00447432" w:rsidP="006B4D1B">
      <w:pPr>
        <w:pStyle w:val="ScreenCapture"/>
      </w:pPr>
      <w:r w:rsidRPr="00EE678B">
        <w:t xml:space="preserve">                    Cannot refill Rx # 100002432</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r w:rsidRPr="00EE678B">
        <w:t>OPPATIENT,TWO (0270)        100002424   07/26/07</w:t>
      </w:r>
    </w:p>
    <w:p w:rsidR="00447432" w:rsidRPr="00EE678B" w:rsidRDefault="00447432" w:rsidP="006B4D1B">
      <w:pPr>
        <w:pStyle w:val="ScreenCapture"/>
      </w:pPr>
      <w:r w:rsidRPr="00EE678B">
        <w:t xml:space="preserve">                    Cannot refill Rx # 100002424</w:t>
      </w:r>
    </w:p>
    <w:p w:rsidR="00447432" w:rsidRPr="00EE678B" w:rsidRDefault="00447432" w:rsidP="006B4D1B">
      <w:pPr>
        <w:pStyle w:val="ScreenCapture"/>
      </w:pPr>
      <w:r w:rsidRPr="00EE678B">
        <w:t xml:space="preserve">     Total transactions for patient = 1</w:t>
      </w:r>
    </w:p>
    <w:p w:rsidR="00447432" w:rsidRPr="00EE678B" w:rsidRDefault="00447432" w:rsidP="006B4D1B">
      <w:pPr>
        <w:pStyle w:val="ScreenCapture"/>
      </w:pPr>
    </w:p>
    <w:p w:rsidR="00447432" w:rsidRPr="00EE678B" w:rsidRDefault="00447432" w:rsidP="006B4D1B">
      <w:pPr>
        <w:pStyle w:val="ScreenCapture"/>
      </w:pPr>
      <w:r w:rsidRPr="00EE678B">
        <w:t>Total transactions for date range JUN 27, 2007 through AUG 16, 2007 = 9</w:t>
      </w:r>
    </w:p>
    <w:p w:rsidR="00447432" w:rsidRPr="00EE678B" w:rsidRDefault="00447432" w:rsidP="006B4D1B">
      <w:pPr>
        <w:pStyle w:val="ScreenCapture"/>
      </w:pPr>
    </w:p>
    <w:p w:rsidR="00447432" w:rsidRPr="00EE678B" w:rsidRDefault="00447432" w:rsidP="006B4D1B">
      <w:pPr>
        <w:pStyle w:val="ScreenCapture"/>
      </w:pPr>
      <w:r w:rsidRPr="00EE678B">
        <w:t xml:space="preserve">Press Return to continue: </w:t>
      </w:r>
      <w:r w:rsidRPr="00EE678B">
        <w:rPr>
          <w:b/>
        </w:rPr>
        <w:t>&lt;Enter&gt;</w:t>
      </w:r>
    </w:p>
    <w:p w:rsidR="00447432" w:rsidRPr="00EE678B" w:rsidRDefault="00447432" w:rsidP="006B4D1B">
      <w:pPr>
        <w:pStyle w:val="ScreenCapture"/>
      </w:pPr>
    </w:p>
    <w:p w:rsidR="00447432" w:rsidRPr="00EE678B" w:rsidRDefault="00447432" w:rsidP="006B4D1B">
      <w:pPr>
        <w:pStyle w:val="ScreenCapture"/>
      </w:pPr>
      <w:r w:rsidRPr="00EE678B">
        <w:t>** END OF REPORT **</w:t>
      </w:r>
    </w:p>
    <w:p w:rsidR="00447432" w:rsidRPr="00EE678B" w:rsidRDefault="00447432" w:rsidP="00447432">
      <w:pPr>
        <w:rPr>
          <w:rFonts w:eastAsia="MS Mincho"/>
          <w:szCs w:val="20"/>
        </w:rPr>
      </w:pPr>
    </w:p>
    <w:p w:rsidR="00F84325" w:rsidRPr="00EE678B" w:rsidRDefault="00F84325" w:rsidP="009A678F">
      <w:pPr>
        <w:pStyle w:val="ExampleHeading"/>
        <w:rPr>
          <w:color w:val="000000"/>
          <w:szCs w:val="20"/>
        </w:rPr>
      </w:pPr>
      <w:r w:rsidRPr="00EE678B">
        <w:t>Example: Internet Refill Report – Summary report, sorted by patient</w:t>
      </w:r>
      <w:r w:rsidRPr="00EE678B">
        <w:fldChar w:fldCharType="begin"/>
      </w:r>
      <w:r w:rsidRPr="00EE678B">
        <w:instrText>XE "Internet Refill Report:summary by patient"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p>
    <w:p w:rsidR="00F84325" w:rsidRPr="00EE678B" w:rsidRDefault="00F84325" w:rsidP="00CB318F">
      <w:pPr>
        <w:pStyle w:val="ScreenCapture"/>
        <w:keepNext/>
      </w:pPr>
      <w:r w:rsidRPr="00EE678B">
        <w:t xml:space="preserve">          P         Patient</w:t>
      </w:r>
    </w:p>
    <w:p w:rsidR="00F84325" w:rsidRPr="00EE678B" w:rsidRDefault="00F84325" w:rsidP="00CB318F">
      <w:pPr>
        <w:pStyle w:val="ScreenCapture"/>
        <w:keepNext/>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p>
    <w:p w:rsidR="00F84325" w:rsidRPr="00EE678B" w:rsidRDefault="00F84325" w:rsidP="006B4D1B">
      <w:pPr>
        <w:pStyle w:val="ScreenCapture"/>
      </w:pPr>
      <w:r w:rsidRPr="00EE678B">
        <w:t xml:space="preserve">Sort by Patient/Date/Result (P/D/R): R// </w:t>
      </w:r>
      <w:r w:rsidRPr="00EE678B">
        <w:rPr>
          <w:b/>
          <w:bCs/>
        </w:rPr>
        <w:t>Patient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pPr>
      <w:r w:rsidRPr="00EE678B">
        <w:t xml:space="preserve">DEVICE: HOME// </w:t>
      </w:r>
      <w:r w:rsidRPr="00EE678B">
        <w:rPr>
          <w:b/>
          <w:i/>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PATIENT</w:t>
      </w:r>
      <w:r w:rsidR="00D8267F" w:rsidRPr="00EE678B">
        <w:t xml:space="preserve"> </w:t>
      </w:r>
      <w:r w:rsidRPr="00EE678B">
        <w:t>– Summary  AUG 16,2007 15:30:26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p>
    <w:p w:rsidR="00F84325" w:rsidRPr="00EE678B" w:rsidRDefault="00F84325" w:rsidP="006B4D1B">
      <w:pPr>
        <w:pStyle w:val="ScreenCapture"/>
      </w:pPr>
      <w:r w:rsidRPr="00EE678B">
        <w:t>Patient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OPPATIENT,ELEVEN (0359)            0            1              1</w:t>
      </w:r>
    </w:p>
    <w:p w:rsidR="00F84325" w:rsidRPr="00EE678B" w:rsidRDefault="00F84325" w:rsidP="006B4D1B">
      <w:pPr>
        <w:pStyle w:val="ScreenCapture"/>
      </w:pPr>
      <w:r w:rsidRPr="00EE678B">
        <w:t>OPPATIENT,NINETEEN (0000)          2            4              6</w:t>
      </w:r>
    </w:p>
    <w:p w:rsidR="00F84325" w:rsidRPr="00EE678B" w:rsidRDefault="00F84325" w:rsidP="006B4D1B">
      <w:pPr>
        <w:pStyle w:val="ScreenCapture"/>
      </w:pPr>
      <w:r w:rsidRPr="00EE678B">
        <w:t>OPPATIENT,FOUR (0358)              0            1              1</w:t>
      </w:r>
    </w:p>
    <w:p w:rsidR="00F84325" w:rsidRPr="00EE678B" w:rsidRDefault="00F84325" w:rsidP="006B4D1B">
      <w:pPr>
        <w:pStyle w:val="ScreenCapture"/>
      </w:pPr>
      <w:r w:rsidRPr="00EE678B">
        <w:t>OPPATIENT,ONE (0285)               1            1              2</w:t>
      </w:r>
    </w:p>
    <w:p w:rsidR="00F84325" w:rsidRPr="00EE678B" w:rsidRDefault="00F84325" w:rsidP="006B4D1B">
      <w:pPr>
        <w:pStyle w:val="ScreenCapture"/>
      </w:pPr>
      <w:r w:rsidRPr="00EE678B">
        <w:t>SURPATIENT,EIGHTYFIVE (0356)       1            0              1</w:t>
      </w:r>
    </w:p>
    <w:p w:rsidR="00F84325" w:rsidRPr="00EE678B" w:rsidRDefault="00F84325" w:rsidP="006B4D1B">
      <w:pPr>
        <w:pStyle w:val="ScreenCapture"/>
      </w:pPr>
      <w:r w:rsidRPr="00EE678B">
        <w:t>OPPATIENT,SEVEN (0117)             0            1              1</w:t>
      </w:r>
    </w:p>
    <w:p w:rsidR="00F84325" w:rsidRPr="00EE678B" w:rsidRDefault="00F84325" w:rsidP="006B4D1B">
      <w:pPr>
        <w:pStyle w:val="ScreenCapture"/>
      </w:pPr>
      <w:r w:rsidRPr="00EE678B">
        <w:t>OPPATIENT,TWO (0270)               0            1              1</w:t>
      </w:r>
    </w:p>
    <w:p w:rsidR="00F84325" w:rsidRPr="00EE678B" w:rsidRDefault="00F84325" w:rsidP="006B4D1B">
      <w:pPr>
        <w:pStyle w:val="ScreenCapture"/>
      </w:pPr>
    </w:p>
    <w:p w:rsidR="00F84325" w:rsidRPr="00EE678B" w:rsidRDefault="00F84325" w:rsidP="006B4D1B">
      <w:pPr>
        <w:pStyle w:val="ScreenCapture"/>
      </w:pPr>
      <w:r w:rsidRPr="00EE678B">
        <w:t>COUNT:                             4            9              13</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END OF REPORT **</w:t>
      </w:r>
    </w:p>
    <w:p w:rsidR="00F84325" w:rsidRPr="00EE678B" w:rsidRDefault="00F84325" w:rsidP="00F84325">
      <w:pPr>
        <w:rPr>
          <w:color w:val="000000"/>
          <w:szCs w:val="20"/>
        </w:rPr>
      </w:pPr>
    </w:p>
    <w:p w:rsidR="00F84325" w:rsidRPr="00EE678B" w:rsidRDefault="00F84325" w:rsidP="009A678F">
      <w:pPr>
        <w:pStyle w:val="ExampleHeading"/>
        <w:rPr>
          <w:b w:val="0"/>
          <w:color w:val="000000"/>
          <w:szCs w:val="20"/>
        </w:rPr>
      </w:pPr>
      <w:r w:rsidRPr="00EE678B">
        <w:t>Example: Internet Refill Report – Detailed report, sorted by date</w:t>
      </w:r>
      <w:r w:rsidRPr="00EE678B">
        <w:fldChar w:fldCharType="begin"/>
      </w:r>
      <w:r w:rsidRPr="00EE678B">
        <w:instrText>XE "Internet Refill Report:detailed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CB318F">
      <w:pPr>
        <w:pStyle w:val="ScreenCapture"/>
        <w:keepNext/>
      </w:pPr>
      <w:r w:rsidRPr="00EE678B">
        <w:t>INTERNET REFILL BY DATE -  Detail        AUG 16,2007@15:30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Patient                     Rx #        Date     </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JUL 20, 2007</w:t>
      </w:r>
    </w:p>
    <w:p w:rsidR="00F84325" w:rsidRPr="00EE678B" w:rsidRDefault="00F84325" w:rsidP="006B4D1B">
      <w:pPr>
        <w:pStyle w:val="ScreenCapture"/>
      </w:pPr>
      <w:r w:rsidRPr="00EE678B">
        <w:t xml:space="preserve">OPPATIENT,NINETEEN (0000)     100002419   </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26, 2007</w:t>
      </w:r>
    </w:p>
    <w:p w:rsidR="00F84325" w:rsidRPr="00EE678B" w:rsidRDefault="00F84325" w:rsidP="006B4D1B">
      <w:pPr>
        <w:pStyle w:val="ScreenCapture"/>
      </w:pPr>
      <w:r w:rsidRPr="00EE678B">
        <w:t xml:space="preserve">OPPATIENT,TWO (0270)          100002424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OPPATIENT,FOUR (0358)         10065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OPPATIENT,NINETEEN (0000)     10064      </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Count: 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30, 2007</w:t>
      </w:r>
    </w:p>
    <w:p w:rsidR="00F84325" w:rsidRPr="00EE678B" w:rsidRDefault="00F84325" w:rsidP="006B4D1B">
      <w:pPr>
        <w:pStyle w:val="ScreenCapture"/>
      </w:pPr>
      <w:r w:rsidRPr="00EE678B">
        <w:t xml:space="preserve">OPPATIENT,SEVEN (0117)        100002432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r w:rsidRPr="00EE678B">
        <w:t xml:space="preserve">OPPATIENT,ONE (0285)          100002435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Count: 2</w:t>
      </w:r>
    </w:p>
    <w:p w:rsidR="00F84325" w:rsidRPr="00EE678B" w:rsidRDefault="00F84325" w:rsidP="006B4D1B">
      <w:pPr>
        <w:pStyle w:val="ScreenCapture"/>
      </w:pPr>
      <w:r w:rsidRPr="00EE678B">
        <w:t xml:space="preserve"> </w:t>
      </w:r>
    </w:p>
    <w:p w:rsidR="007104F8" w:rsidRPr="00EE678B" w:rsidRDefault="007104F8" w:rsidP="006B4D1B">
      <w:pPr>
        <w:pStyle w:val="ScreenCapture"/>
      </w:pPr>
    </w:p>
    <w:p w:rsidR="00F84325" w:rsidRPr="00EE678B" w:rsidRDefault="00F84325" w:rsidP="006B4D1B">
      <w:pPr>
        <w:pStyle w:val="ScreenCapture"/>
      </w:pPr>
      <w:r w:rsidRPr="00EE678B">
        <w:t>AUG 02, 2007</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 to exit:</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2</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RESULT/REASON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OPPATIENT,NINETEEN (0000)     100002421   Cannot refill Rx # 100002421</w:t>
      </w:r>
    </w:p>
    <w:p w:rsidR="00F84325" w:rsidRPr="00EE678B" w:rsidRDefault="00F84325" w:rsidP="006B4D1B">
      <w:pPr>
        <w:pStyle w:val="ScreenCapture"/>
      </w:pPr>
      <w:r w:rsidRPr="00EE678B">
        <w:t xml:space="preserve">                    Cannot refill Rx # 100002421</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03, 2007</w:t>
      </w:r>
    </w:p>
    <w:p w:rsidR="00F84325" w:rsidRPr="00EE678B" w:rsidRDefault="00F84325" w:rsidP="006B4D1B">
      <w:pPr>
        <w:pStyle w:val="ScreenCapture"/>
      </w:pPr>
      <w:r w:rsidRPr="00EE678B">
        <w:t>OPPATIENT,NINETEEN (0000)     100002422   Cannot refill Rx # 100002422</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10, 2007</w:t>
      </w:r>
    </w:p>
    <w:p w:rsidR="00F84325" w:rsidRPr="00EE678B" w:rsidRDefault="00F84325" w:rsidP="006B4D1B">
      <w:pPr>
        <w:pStyle w:val="ScreenCapture"/>
      </w:pPr>
      <w:r w:rsidRPr="00EE678B">
        <w:t>OPPATIENT,ELEVEN (0359)       100002461   Patient Died on AUG 10, 2007</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Summary report, sorted by date</w:t>
      </w:r>
      <w:r w:rsidRPr="00EE678B">
        <w:fldChar w:fldCharType="begin"/>
      </w:r>
      <w:r w:rsidRPr="00EE678B">
        <w:instrText>XE "Internet Refill Report:summary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rPr>
          <w:color w:val="000000"/>
          <w:szCs w:val="20"/>
        </w:rPr>
      </w:pPr>
    </w:p>
    <w:p w:rsidR="00F84325" w:rsidRPr="00EE678B" w:rsidRDefault="00F84325" w:rsidP="006B4D1B">
      <w:pPr>
        <w:pStyle w:val="ScreenCapture"/>
      </w:pPr>
      <w:r w:rsidRPr="00EE678B">
        <w:t>INTERNET REFILL BY DATE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Date Processed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JUN 28, 2007                       1            0              1</w:t>
      </w:r>
    </w:p>
    <w:p w:rsidR="00F84325" w:rsidRPr="00EE678B" w:rsidRDefault="00F84325" w:rsidP="006B4D1B">
      <w:pPr>
        <w:pStyle w:val="ScreenCapture"/>
      </w:pPr>
      <w:r w:rsidRPr="00EE678B">
        <w:t>JUL 17, 2007                       1            0              1</w:t>
      </w:r>
    </w:p>
    <w:p w:rsidR="00F84325" w:rsidRPr="00EE678B" w:rsidRDefault="00F84325" w:rsidP="006B4D1B">
      <w:pPr>
        <w:pStyle w:val="ScreenCapture"/>
      </w:pPr>
      <w:r w:rsidRPr="00EE678B">
        <w:t>JUL 20, 2007                       0            1              1</w:t>
      </w:r>
    </w:p>
    <w:p w:rsidR="00F84325" w:rsidRPr="00EE678B" w:rsidRDefault="00F84325" w:rsidP="006B4D1B">
      <w:pPr>
        <w:pStyle w:val="ScreenCapture"/>
      </w:pPr>
      <w:r w:rsidRPr="00EE678B">
        <w:t>JUL 23, 2007                       1            0              1</w:t>
      </w:r>
    </w:p>
    <w:p w:rsidR="00F84325" w:rsidRPr="00EE678B" w:rsidRDefault="00F84325" w:rsidP="006B4D1B">
      <w:pPr>
        <w:pStyle w:val="ScreenCapture"/>
      </w:pPr>
      <w:r w:rsidRPr="00EE678B">
        <w:t>JUL 26, 2007                       0            3              3</w:t>
      </w:r>
    </w:p>
    <w:p w:rsidR="00F84325" w:rsidRPr="00EE678B" w:rsidRDefault="00F84325" w:rsidP="006B4D1B">
      <w:pPr>
        <w:pStyle w:val="ScreenCapture"/>
      </w:pPr>
      <w:r w:rsidRPr="00EE678B">
        <w:t>JUL 30, 2007                       0            2              2</w:t>
      </w:r>
    </w:p>
    <w:p w:rsidR="00F84325" w:rsidRPr="00EE678B" w:rsidRDefault="00F84325" w:rsidP="006B4D1B">
      <w:pPr>
        <w:pStyle w:val="ScreenCapture"/>
      </w:pPr>
      <w:r w:rsidRPr="00EE678B">
        <w:t>AUG 02, 2007                       0            1              1</w:t>
      </w:r>
    </w:p>
    <w:p w:rsidR="00F84325" w:rsidRPr="00EE678B" w:rsidRDefault="00F84325" w:rsidP="006B4D1B">
      <w:pPr>
        <w:pStyle w:val="ScreenCapture"/>
      </w:pPr>
      <w:r w:rsidRPr="00EE678B">
        <w:t>AUG 03, 2007                       0            1              1</w:t>
      </w:r>
    </w:p>
    <w:p w:rsidR="00F84325" w:rsidRPr="00EE678B" w:rsidRDefault="00F84325" w:rsidP="006B4D1B">
      <w:pPr>
        <w:pStyle w:val="ScreenCapture"/>
      </w:pPr>
      <w:r w:rsidRPr="00EE678B">
        <w:t>AUG 10, 2007                       0            1              1</w:t>
      </w:r>
    </w:p>
    <w:p w:rsidR="00F84325" w:rsidRPr="00EE678B" w:rsidRDefault="00F84325" w:rsidP="006B4D1B">
      <w:pPr>
        <w:pStyle w:val="ScreenCapture"/>
      </w:pPr>
      <w:r w:rsidRPr="00EE678B">
        <w:t>AUG 15, 2007                       1            0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COUNT:                             4            9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Detailed report, sorted by result</w:t>
      </w:r>
      <w:r w:rsidRPr="00EE678B">
        <w:fldChar w:fldCharType="begin"/>
      </w:r>
      <w:r w:rsidRPr="00EE678B">
        <w:instrText>XE "Internet Refill Report:detailed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Detail    AUG 16,2007@15:31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Date</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OPPATIENT,SEVEN (0117)        100002432   07/30/07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p>
    <w:p w:rsidR="00F84325" w:rsidRPr="00EE678B" w:rsidRDefault="00F84325" w:rsidP="006B4D1B">
      <w:pPr>
        <w:pStyle w:val="ScreenCapture"/>
      </w:pPr>
      <w:r w:rsidRPr="00EE678B">
        <w:t xml:space="preserve">OPPATIENT,TWO (0270)          100002424   07/26/07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OPPATIENT,ONE (0285)          100002435   07/30/07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OPPATIENT,FOUR (0358)         10065       07/26/07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OPPATIENT,ELEVEN (0359)       100002461   08/10/07   </w:t>
      </w:r>
    </w:p>
    <w:p w:rsidR="00F84325" w:rsidRPr="00EE678B" w:rsidRDefault="00F84325" w:rsidP="006B4D1B">
      <w:pPr>
        <w:pStyle w:val="ScreenCapture"/>
      </w:pPr>
      <w:r w:rsidRPr="00EE678B">
        <w:t xml:space="preserve">                    Patient Died on AUG 10</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OPPATIENT,NINETEEN (0000)     10064       07/26/07</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 xml:space="preserve">                              100002419   07/20/07</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 xml:space="preserve">                              100002421   08/02/07</w:t>
      </w:r>
    </w:p>
    <w:p w:rsidR="00F84325" w:rsidRPr="00EE678B" w:rsidRDefault="00F84325" w:rsidP="006B4D1B">
      <w:pPr>
        <w:pStyle w:val="ScreenCapture"/>
      </w:pPr>
      <w:r w:rsidRPr="00EE678B">
        <w:t xml:space="preserve">                    Cannot refill Rx # 100002421 </w:t>
      </w:r>
    </w:p>
    <w:p w:rsidR="00F84325" w:rsidRPr="00EE678B" w:rsidRDefault="00F84325" w:rsidP="006B4D1B">
      <w:pPr>
        <w:pStyle w:val="ScreenCapture"/>
      </w:pPr>
      <w:r w:rsidRPr="00EE678B">
        <w:t xml:space="preserve">                              100002422   08/03/07</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rPr>
          <w:b/>
          <w:color w:val="000000"/>
          <w:sz w:val="20"/>
          <w:szCs w:val="20"/>
        </w:rPr>
      </w:pPr>
    </w:p>
    <w:p w:rsidR="00F84325" w:rsidRPr="00EE678B" w:rsidRDefault="00F84325" w:rsidP="009A678F">
      <w:pPr>
        <w:pStyle w:val="ExampleHeading"/>
      </w:pPr>
      <w:r w:rsidRPr="00EE678B">
        <w:t>Example: Internet Refill Report – Summary report, sorted by result</w:t>
      </w:r>
      <w:r w:rsidRPr="00EE678B">
        <w:fldChar w:fldCharType="begin"/>
      </w:r>
      <w:r w:rsidRPr="00EE678B">
        <w:instrText>XE "Internet Refill Report:summary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Result                        Count</w:t>
      </w:r>
    </w:p>
    <w:p w:rsidR="00F84325" w:rsidRPr="00EE678B" w:rsidRDefault="00F84325" w:rsidP="006B4D1B">
      <w:pPr>
        <w:pStyle w:val="ScreenCapture"/>
      </w:pPr>
      <w:r w:rsidRPr="00EE678B">
        <w:t>------------------------------------------------------------------------------</w:t>
      </w:r>
    </w:p>
    <w:p w:rsidR="00F84325" w:rsidRPr="00EE678B" w:rsidRDefault="00F84325" w:rsidP="006B4D1B">
      <w:pPr>
        <w:pStyle w:val="ScreenCapture"/>
      </w:pPr>
      <w:r w:rsidRPr="00EE678B">
        <w:t>Filled                        3</w:t>
      </w:r>
    </w:p>
    <w:p w:rsidR="00F84325" w:rsidRPr="00EE678B" w:rsidRDefault="00F84325" w:rsidP="006B4D1B">
      <w:pPr>
        <w:pStyle w:val="ScreenCapture"/>
      </w:pPr>
      <w:r w:rsidRPr="00EE678B">
        <w:t>Not Filled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12</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4E0305">
      <w:pPr>
        <w:pStyle w:val="Heading2"/>
      </w:pPr>
      <w:bookmarkStart w:id="3842" w:name="_Toc280701241"/>
      <w:bookmarkStart w:id="3843" w:name="_Toc299044412"/>
      <w:bookmarkStart w:id="3844" w:name="_Toc280853581"/>
      <w:bookmarkStart w:id="3845" w:name="_Toc303286159"/>
      <w:bookmarkStart w:id="3846" w:name="_Toc339962042"/>
      <w:bookmarkStart w:id="3847" w:name="_Toc339962561"/>
      <w:bookmarkStart w:id="3848" w:name="_Toc340138701"/>
      <w:bookmarkStart w:id="3849" w:name="_Toc340138977"/>
      <w:bookmarkStart w:id="3850" w:name="_Toc340139251"/>
      <w:bookmarkStart w:id="3851" w:name="_Toc340143870"/>
      <w:bookmarkStart w:id="3852" w:name="_Toc340144127"/>
      <w:bookmarkStart w:id="3853" w:name="_Toc4140429"/>
      <w:r w:rsidRPr="00EE678B">
        <w:t>List of Patients/Prescriptions for Recall Notice</w:t>
      </w:r>
      <w:bookmarkEnd w:id="3842"/>
      <w:bookmarkEnd w:id="3843"/>
      <w:bookmarkEnd w:id="3844"/>
      <w:bookmarkEnd w:id="3845"/>
      <w:bookmarkEnd w:id="3846"/>
      <w:bookmarkEnd w:id="3847"/>
      <w:bookmarkEnd w:id="3848"/>
      <w:bookmarkEnd w:id="3849"/>
      <w:bookmarkEnd w:id="3850"/>
      <w:bookmarkEnd w:id="3851"/>
      <w:bookmarkEnd w:id="3852"/>
      <w:bookmarkEnd w:id="3853"/>
      <w:r w:rsidRPr="00EE678B">
        <w:fldChar w:fldCharType="begin"/>
      </w:r>
      <w:r w:rsidRPr="00EE678B">
        <w:instrText>XE "List of Patients/Prescriptions for Recall Notice"</w:instrText>
      </w:r>
      <w:r w:rsidRPr="00EE678B">
        <w:fldChar w:fldCharType="end"/>
      </w:r>
    </w:p>
    <w:p w:rsidR="00F84325" w:rsidRPr="00EE678B" w:rsidRDefault="00F84325" w:rsidP="00FC7A1D">
      <w:pPr>
        <w:pStyle w:val="Manual-optionname"/>
      </w:pPr>
      <w:r w:rsidRPr="00EE678B">
        <w:t>[PSO RECALL LIST]</w:t>
      </w:r>
    </w:p>
    <w:p w:rsidR="00F84325" w:rsidRPr="00EE678B" w:rsidRDefault="00F84325" w:rsidP="00FC7A1D">
      <w:pPr>
        <w:keepNext/>
        <w:rPr>
          <w:color w:val="000000"/>
          <w:szCs w:val="20"/>
        </w:rPr>
      </w:pPr>
    </w:p>
    <w:p w:rsidR="00F84325" w:rsidRPr="00EE678B" w:rsidRDefault="00F84325" w:rsidP="00F84325">
      <w:pPr>
        <w:rPr>
          <w:color w:val="000000"/>
        </w:rPr>
      </w:pPr>
      <w:r w:rsidRPr="00EE678B">
        <w:rPr>
          <w:color w:val="000000"/>
        </w:rPr>
        <w:t>This report lists prescriptions containing medications associated with specific recall criteria, such as lot numbers and/or National Drug Code (NDC) numbers.</w:t>
      </w:r>
    </w:p>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This new option has been placed under the Output Reports [PSO OUTPUTS] menu and prompts the user for the following criteria:</w:t>
      </w:r>
    </w:p>
    <w:p w:rsidR="00F84325" w:rsidRPr="00EE678B" w:rsidRDefault="00F84325">
      <w:pPr>
        <w:numPr>
          <w:ilvl w:val="0"/>
          <w:numId w:val="54"/>
        </w:numPr>
        <w:spacing w:before="120"/>
        <w:rPr>
          <w:i/>
          <w:color w:val="000000"/>
          <w:szCs w:val="20"/>
        </w:rPr>
        <w:pPrChange w:id="3854" w:author="Fred Perez" w:date="2019-03-22T09:44:00Z">
          <w:pPr>
            <w:numPr>
              <w:numId w:val="57"/>
            </w:numPr>
            <w:tabs>
              <w:tab w:val="num" w:pos="720"/>
            </w:tabs>
            <w:spacing w:before="120"/>
            <w:ind w:left="720" w:hanging="360"/>
          </w:pPr>
        </w:pPrChange>
      </w:pPr>
      <w:r w:rsidRPr="00EE678B">
        <w:rPr>
          <w:i/>
          <w:color w:val="000000"/>
          <w:szCs w:val="20"/>
        </w:rPr>
        <w:t>Division</w:t>
      </w:r>
    </w:p>
    <w:p w:rsidR="00F84325" w:rsidRPr="00EE678B" w:rsidRDefault="00F84325">
      <w:pPr>
        <w:numPr>
          <w:ilvl w:val="0"/>
          <w:numId w:val="54"/>
        </w:numPr>
        <w:rPr>
          <w:i/>
          <w:color w:val="000000"/>
          <w:szCs w:val="20"/>
        </w:rPr>
        <w:pPrChange w:id="3855" w:author="Fred Perez" w:date="2019-03-22T09:44:00Z">
          <w:pPr>
            <w:numPr>
              <w:numId w:val="57"/>
            </w:numPr>
            <w:tabs>
              <w:tab w:val="num" w:pos="720"/>
            </w:tabs>
            <w:ind w:left="720" w:hanging="360"/>
          </w:pPr>
        </w:pPrChange>
      </w:pPr>
      <w:r w:rsidRPr="00EE678B">
        <w:rPr>
          <w:i/>
          <w:color w:val="000000"/>
          <w:szCs w:val="20"/>
        </w:rPr>
        <w:t>Prescription Release Date Range</w:t>
      </w:r>
    </w:p>
    <w:p w:rsidR="00F84325" w:rsidRPr="00EE678B" w:rsidRDefault="00F84325">
      <w:pPr>
        <w:numPr>
          <w:ilvl w:val="0"/>
          <w:numId w:val="54"/>
        </w:numPr>
        <w:rPr>
          <w:i/>
          <w:color w:val="000000"/>
          <w:szCs w:val="20"/>
        </w:rPr>
        <w:pPrChange w:id="3856" w:author="Fred Perez" w:date="2019-03-22T09:44:00Z">
          <w:pPr>
            <w:numPr>
              <w:numId w:val="57"/>
            </w:numPr>
            <w:tabs>
              <w:tab w:val="num" w:pos="720"/>
            </w:tabs>
            <w:ind w:left="720" w:hanging="360"/>
          </w:pPr>
        </w:pPrChange>
      </w:pPr>
      <w:r w:rsidRPr="00EE678B">
        <w:rPr>
          <w:i/>
          <w:color w:val="000000"/>
          <w:szCs w:val="20"/>
        </w:rPr>
        <w:t>Inclusion/Exclusion of Deceased Patients</w:t>
      </w:r>
    </w:p>
    <w:p w:rsidR="00F84325" w:rsidRPr="00EE678B" w:rsidRDefault="00F84325">
      <w:pPr>
        <w:numPr>
          <w:ilvl w:val="0"/>
          <w:numId w:val="54"/>
        </w:numPr>
        <w:rPr>
          <w:i/>
          <w:color w:val="000000"/>
          <w:szCs w:val="20"/>
        </w:rPr>
        <w:pPrChange w:id="3857" w:author="Fred Perez" w:date="2019-03-22T09:44:00Z">
          <w:pPr>
            <w:numPr>
              <w:numId w:val="57"/>
            </w:numPr>
            <w:tabs>
              <w:tab w:val="num" w:pos="720"/>
            </w:tabs>
            <w:ind w:left="720" w:hanging="360"/>
          </w:pPr>
        </w:pPrChange>
      </w:pPr>
      <w:r w:rsidRPr="00EE678B">
        <w:rPr>
          <w:i/>
          <w:color w:val="000000"/>
          <w:szCs w:val="20"/>
        </w:rPr>
        <w:t>Medication Identifier</w:t>
      </w:r>
    </w:p>
    <w:p w:rsidR="00F84325" w:rsidRPr="00EE678B" w:rsidRDefault="00F84325" w:rsidP="00F84325">
      <w:pPr>
        <w:rPr>
          <w:i/>
          <w:color w:val="000000"/>
          <w:szCs w:val="20"/>
        </w:rPr>
      </w:pPr>
    </w:p>
    <w:p w:rsidR="00F84325" w:rsidRPr="00EE678B" w:rsidRDefault="00F84325" w:rsidP="00F84325">
      <w:pPr>
        <w:rPr>
          <w:color w:val="000000"/>
          <w:szCs w:val="20"/>
        </w:rPr>
      </w:pPr>
      <w:r w:rsidRPr="00EE678B">
        <w:rPr>
          <w:color w:val="000000"/>
          <w:szCs w:val="20"/>
        </w:rPr>
        <w:t>One of the following four medication identifiers may be selected:</w:t>
      </w:r>
    </w:p>
    <w:p w:rsidR="00F84325" w:rsidRPr="00EE678B" w:rsidRDefault="00F84325" w:rsidP="00221586">
      <w:pPr>
        <w:spacing w:before="120"/>
        <w:ind w:left="720" w:hanging="360"/>
        <w:rPr>
          <w:color w:val="000000"/>
          <w:szCs w:val="20"/>
        </w:rPr>
      </w:pPr>
      <w:r w:rsidRPr="00EE678B">
        <w:rPr>
          <w:i/>
          <w:color w:val="000000"/>
          <w:szCs w:val="20"/>
        </w:rPr>
        <w:t>1-NDC code</w:t>
      </w:r>
    </w:p>
    <w:p w:rsidR="00F84325" w:rsidRPr="00EE678B" w:rsidRDefault="00F84325" w:rsidP="00F84325">
      <w:pPr>
        <w:ind w:left="360"/>
        <w:rPr>
          <w:i/>
          <w:color w:val="000000"/>
          <w:szCs w:val="20"/>
        </w:rPr>
      </w:pPr>
      <w:r w:rsidRPr="00EE678B">
        <w:rPr>
          <w:i/>
          <w:color w:val="000000"/>
          <w:szCs w:val="20"/>
        </w:rPr>
        <w:t>2-Dispense Drug and Lot Number</w:t>
      </w:r>
    </w:p>
    <w:p w:rsidR="00F84325" w:rsidRPr="00EE678B" w:rsidRDefault="00F84325" w:rsidP="00F84325">
      <w:pPr>
        <w:ind w:left="360"/>
        <w:rPr>
          <w:i/>
          <w:color w:val="000000"/>
          <w:szCs w:val="20"/>
        </w:rPr>
      </w:pPr>
      <w:r w:rsidRPr="00EE678B">
        <w:rPr>
          <w:i/>
          <w:color w:val="000000"/>
          <w:szCs w:val="20"/>
        </w:rPr>
        <w:t>3-Dispense Drug only</w:t>
      </w:r>
    </w:p>
    <w:p w:rsidR="00F84325" w:rsidRPr="00EE678B" w:rsidRDefault="00F84325" w:rsidP="00F84325">
      <w:pPr>
        <w:ind w:left="360"/>
        <w:rPr>
          <w:i/>
          <w:color w:val="000000"/>
          <w:szCs w:val="20"/>
        </w:rPr>
      </w:pPr>
      <w:r w:rsidRPr="00EE678B">
        <w:rPr>
          <w:i/>
          <w:color w:val="000000"/>
          <w:szCs w:val="20"/>
        </w:rPr>
        <w:t>4-Drug Name (VA Generic or Orderable Item)</w:t>
      </w:r>
    </w:p>
    <w:p w:rsidR="00F84325" w:rsidRPr="00EE678B" w:rsidRDefault="00F84325" w:rsidP="00F84325">
      <w:pPr>
        <w:rPr>
          <w:i/>
          <w:color w:val="000000"/>
          <w:szCs w:val="20"/>
        </w:rPr>
      </w:pPr>
    </w:p>
    <w:p w:rsidR="00F84325" w:rsidRPr="00EE678B" w:rsidRDefault="00F84325" w:rsidP="009A678F">
      <w:pPr>
        <w:pStyle w:val="ExampleHeading"/>
      </w:pPr>
      <w:r w:rsidRPr="00EE678B">
        <w:t>Example: List of Patients/Prescriptions for Recall Notice – Input</w:t>
      </w:r>
    </w:p>
    <w:p w:rsidR="00F84325" w:rsidRPr="00EE678B" w:rsidRDefault="00F84325" w:rsidP="006B4D1B">
      <w:pPr>
        <w:pStyle w:val="ScreenCapture"/>
      </w:pPr>
      <w:r w:rsidRPr="00EE678B">
        <w:t>Division: ^ALL</w:t>
      </w:r>
    </w:p>
    <w:p w:rsidR="00F84325" w:rsidRPr="00EE678B" w:rsidRDefault="00F84325" w:rsidP="006B4D1B">
      <w:pPr>
        <w:pStyle w:val="ScreenCapture"/>
      </w:pPr>
      <w:r w:rsidRPr="00EE678B">
        <w:t xml:space="preserve">   From Release Date: T-90// (OCT 30, 2009)</w:t>
      </w:r>
    </w:p>
    <w:p w:rsidR="00F84325" w:rsidRPr="00EE678B" w:rsidRDefault="00F84325" w:rsidP="006B4D1B">
      <w:pPr>
        <w:pStyle w:val="ScreenCapture"/>
      </w:pPr>
      <w:r w:rsidRPr="00EE678B">
        <w:t xml:space="preserve">   To Release Date: T// (JAN 28, 2010)</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Exclude Deceased Patients? YES//</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1         NDC</w:t>
      </w:r>
    </w:p>
    <w:p w:rsidR="00F84325" w:rsidRPr="00EE678B" w:rsidRDefault="00F84325" w:rsidP="006B4D1B">
      <w:pPr>
        <w:pStyle w:val="ScreenCapture"/>
      </w:pPr>
      <w:r w:rsidRPr="00EE678B">
        <w:t xml:space="preserve">           2         DISPENSE DRUG AND LOT NUMBER</w:t>
      </w:r>
    </w:p>
    <w:p w:rsidR="00F84325" w:rsidRPr="00EE678B" w:rsidRDefault="00F84325" w:rsidP="006B4D1B">
      <w:pPr>
        <w:pStyle w:val="ScreenCapture"/>
      </w:pPr>
      <w:r w:rsidRPr="00EE678B">
        <w:t xml:space="preserve">           3         DISPENSE DRUG</w:t>
      </w:r>
    </w:p>
    <w:p w:rsidR="00F84325" w:rsidRPr="00EE678B" w:rsidRDefault="00F84325" w:rsidP="006B4D1B">
      <w:pPr>
        <w:pStyle w:val="ScreenCapture"/>
      </w:pPr>
      <w:r w:rsidRPr="00EE678B">
        <w:t xml:space="preserve">           4         DRUG NAME (VA GENERIC OR ORDERABLE ITEM)</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1-4 : 4  DRUG NAME (VA GENERIC OR ORDERABLE ITEM)</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VA GENERIC DRUG: PREDNISONE</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Dispense Drugs</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1 - PREDNISONE 1MG TAB</w:t>
      </w:r>
    </w:p>
    <w:p w:rsidR="00F84325" w:rsidRPr="00EE678B" w:rsidRDefault="00F84325" w:rsidP="00CB318F">
      <w:pPr>
        <w:pStyle w:val="ScreenCapture"/>
        <w:keepNext/>
      </w:pPr>
      <w:r w:rsidRPr="00EE678B">
        <w:t xml:space="preserve">     2 - PREDNISONE 5MG TAB</w:t>
      </w:r>
    </w:p>
    <w:p w:rsidR="00F84325" w:rsidRPr="00EE678B" w:rsidRDefault="00F84325" w:rsidP="006B4D1B">
      <w:pPr>
        <w:pStyle w:val="ScreenCapture"/>
      </w:pPr>
      <w:r w:rsidRPr="00EE678B">
        <w:t xml:space="preserve">     3 - PREDNISONE 20MG S.T.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Enter a list or range of numbers (1-3):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VA GENERIC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  To avoid undesired wrapping of the output data,    **</w:t>
      </w:r>
    </w:p>
    <w:p w:rsidR="00F84325" w:rsidRPr="00EE678B" w:rsidRDefault="00F84325" w:rsidP="006B4D1B">
      <w:pPr>
        <w:pStyle w:val="ScreenCapture"/>
      </w:pPr>
      <w:r w:rsidRPr="00EE678B">
        <w:t xml:space="preserve">        **  please enter '0;256;999' at the 'DEVICE:' prompt.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DEVICE: HOME// 0;256;999  GENERIC INCOMING TELNET</w:t>
      </w:r>
    </w:p>
    <w:p w:rsidR="00F84325" w:rsidRPr="00EE678B" w:rsidRDefault="00F84325" w:rsidP="009A678F">
      <w:pPr>
        <w:rPr>
          <w:color w:val="000000"/>
          <w:szCs w:val="20"/>
        </w:rPr>
      </w:pPr>
    </w:p>
    <w:p w:rsidR="00F84325" w:rsidRPr="00EE678B" w:rsidRDefault="00F84325" w:rsidP="009A678F">
      <w:pPr>
        <w:pStyle w:val="ExampleHeading"/>
      </w:pPr>
      <w:r w:rsidRPr="00EE678B">
        <w:t>Example: List of Patients/Prescriptions for Recall Notice – Input (continued)</w:t>
      </w:r>
    </w:p>
    <w:p w:rsidR="00F84325" w:rsidRPr="00EE678B" w:rsidRDefault="00F84325" w:rsidP="006B4D1B">
      <w:pPr>
        <w:pStyle w:val="ScreenCapture"/>
      </w:pPr>
      <w:r w:rsidRPr="00EE678B">
        <w:t xml:space="preserve">      Before continuing, please set up your terminal to capture the</w:t>
      </w:r>
    </w:p>
    <w:p w:rsidR="00F84325" w:rsidRPr="00EE678B" w:rsidRDefault="00F84325" w:rsidP="006B4D1B">
      <w:pPr>
        <w:pStyle w:val="ScreenCapture"/>
      </w:pPr>
      <w:r w:rsidRPr="00EE678B">
        <w:t xml:space="preserve">      detailed report data. On some terminals, this can be done by</w:t>
      </w:r>
    </w:p>
    <w:p w:rsidR="00F84325" w:rsidRPr="00EE678B" w:rsidRDefault="00F84325" w:rsidP="006B4D1B">
      <w:pPr>
        <w:pStyle w:val="ScreenCapture"/>
      </w:pPr>
      <w:r w:rsidRPr="00EE678B">
        <w:t xml:space="preserve">      clicking on the 'Tools' menu above, then click on 'Capture</w:t>
      </w:r>
    </w:p>
    <w:p w:rsidR="00F84325" w:rsidRPr="00EE678B" w:rsidRDefault="00F84325" w:rsidP="006B4D1B">
      <w:pPr>
        <w:pStyle w:val="ScreenCapture"/>
      </w:pPr>
      <w:r w:rsidRPr="00EE678B">
        <w:t xml:space="preserve">      Incoming Data' to save to Desktop. This report may take a</w:t>
      </w:r>
    </w:p>
    <w:p w:rsidR="00F84325" w:rsidRPr="00EE678B" w:rsidRDefault="00F84325" w:rsidP="006B4D1B">
      <w:pPr>
        <w:pStyle w:val="ScreenCapture"/>
      </w:pPr>
      <w:r w:rsidRPr="00EE678B">
        <w:t xml:space="preserve">      while to run.</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output of this report is in a delimited output format suitable for export to MS Excel and includes data from original prescription fills, refills, partial fills, and Consolidated Mail Outpatient Pharmacy (CMOP) fills. The report output is sorted primarily by patient name and secondarily by prescription number.</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Each fill of the prescription is printed on a separate line preceded by a "HEADER" line containing patient demographic information. Each prescription detail line starts with a double backslash followed by an identifier to denote the type of fill (ORIGINAL, REFILL, PARTIAL, or CMOP).</w:t>
      </w:r>
    </w:p>
    <w:p w:rsidR="00F84325" w:rsidRPr="00EE678B" w:rsidRDefault="00F84325" w:rsidP="00F84325"/>
    <w:p w:rsidR="00F84325" w:rsidRPr="00EE678B" w:rsidRDefault="00F84325" w:rsidP="009A678F">
      <w:pPr>
        <w:pStyle w:val="ExampleHeading"/>
      </w:pPr>
      <w:bookmarkStart w:id="3858" w:name="Page_102"/>
      <w:bookmarkEnd w:id="3858"/>
      <w:r w:rsidRPr="00EE678B">
        <w:t>Example: List of Patients/Prescriptions for Recall Notice – Output</w:t>
      </w:r>
    </w:p>
    <w:p w:rsidR="003062D4" w:rsidRPr="00A33159" w:rsidRDefault="003062D4" w:rsidP="003062D4">
      <w:pPr>
        <w:pStyle w:val="ScreenCapture"/>
        <w:rPr>
          <w:lang w:val="en-US"/>
        </w:rPr>
      </w:pPr>
      <w:r w:rsidRPr="00A33159">
        <w:rPr>
          <w:lang w:val="en-US"/>
        </w:rPr>
        <w:t>\\FILL TYPE\^RX #^DRUG NAME^PATIENT NAME^SSN^ADDRESS 1^ADDRESS 2^ADDRESS 3^CITY^</w:t>
      </w:r>
    </w:p>
    <w:p w:rsidR="003062D4" w:rsidRPr="00A33159" w:rsidRDefault="003062D4" w:rsidP="003062D4">
      <w:pPr>
        <w:pStyle w:val="ScreenCapture"/>
        <w:rPr>
          <w:lang w:val="en-US"/>
        </w:rPr>
      </w:pPr>
      <w:r w:rsidRPr="00A33159">
        <w:rPr>
          <w:lang w:val="en-US"/>
        </w:rPr>
        <w:t>STATE^ZIP^PHONE (HOME)^PHONE (WORK)^PHONE (CELL)^DECEASED?^FILL #^ISSUE DATE^FIL</w:t>
      </w:r>
    </w:p>
    <w:p w:rsidR="003062D4" w:rsidRPr="00A33159" w:rsidRDefault="003062D4" w:rsidP="003062D4">
      <w:pPr>
        <w:pStyle w:val="ScreenCapture"/>
        <w:rPr>
          <w:lang w:val="en-US"/>
        </w:rPr>
      </w:pPr>
      <w:r w:rsidRPr="00A33159">
        <w:rPr>
          <w:lang w:val="en-US"/>
        </w:rPr>
        <w:t>L DATE^RELEASED DATE/TIME^EXPIRATION DATE^LOT #^NDC^DIVISION^PHARMACIST^PROVIDER</w:t>
      </w:r>
    </w:p>
    <w:p w:rsidR="003062D4" w:rsidRPr="00A33159" w:rsidRDefault="003062D4" w:rsidP="003062D4">
      <w:pPr>
        <w:pStyle w:val="ScreenCapture"/>
        <w:rPr>
          <w:lang w:val="en-US"/>
        </w:rPr>
      </w:pPr>
      <w:r w:rsidRPr="00A33159">
        <w:rPr>
          <w:lang w:val="en-US"/>
        </w:rPr>
        <w:t>^PATIENT STATUS^QTY^DAYS SUPPLY^# OF REFILLS^MAIL/WINDOW^CMOP?^PARTIAL REMARKS^T</w:t>
      </w:r>
    </w:p>
    <w:p w:rsidR="003062D4" w:rsidRPr="00A33159" w:rsidRDefault="003062D4" w:rsidP="003062D4">
      <w:pPr>
        <w:pStyle w:val="ScreenCapture"/>
        <w:rPr>
          <w:lang w:val="en-US"/>
        </w:rPr>
      </w:pPr>
      <w:r w:rsidRPr="00A33159">
        <w:rPr>
          <w:lang w:val="en-US"/>
        </w:rPr>
        <w:t xml:space="preserve">RANSMISSION NUMBER^SEQUENCE #^CMOP NDC^DATE SHIPPED^CARRIER^PACKAGE ID^CMOP LOT </w:t>
      </w:r>
    </w:p>
    <w:p w:rsidR="003062D4" w:rsidRPr="00A33159" w:rsidRDefault="003062D4" w:rsidP="003062D4">
      <w:pPr>
        <w:pStyle w:val="ScreenCapture"/>
        <w:rPr>
          <w:lang w:val="en-US"/>
        </w:rPr>
      </w:pPr>
      <w:r w:rsidRPr="00A33159">
        <w:rPr>
          <w:lang w:val="en-US"/>
        </w:rPr>
        <w:t>#^/*EOR*/</w:t>
      </w:r>
    </w:p>
    <w:p w:rsidR="003062D4" w:rsidRPr="00A33159" w:rsidRDefault="003062D4" w:rsidP="003062D4">
      <w:pPr>
        <w:pStyle w:val="ScreenCapture"/>
        <w:rPr>
          <w:lang w:val="en-US"/>
        </w:rPr>
      </w:pPr>
      <w:r w:rsidRPr="00A33159">
        <w:rPr>
          <w:lang w:val="en-US"/>
        </w:rPr>
        <w:t>\\ORIGINAL\^2059157^ASPIRIN 325MG EC TAB^PATIENT,NAME^123-45-6789^11 STREET NAME^^^CITY^ARKANSAS^12345^(555) 555-5555^(999) 999-9999^^N^0^5/1/17^5/1/1</w:t>
      </w:r>
    </w:p>
    <w:p w:rsidR="003062D4" w:rsidRPr="00A33159" w:rsidRDefault="003062D4" w:rsidP="003062D4">
      <w:pPr>
        <w:pStyle w:val="ScreenCapture"/>
        <w:rPr>
          <w:lang w:val="en-US"/>
        </w:rPr>
      </w:pPr>
      <w:r w:rsidRPr="00A33159">
        <w:rPr>
          <w:lang w:val="en-US"/>
        </w:rPr>
        <w:t>7^5/16/17 07:30:54^5/31/17^^00904-2013-80^CHEYENNE VAM&amp;ROC (442)^NAME,REMOVED</w:t>
      </w:r>
    </w:p>
    <w:p w:rsidR="003062D4" w:rsidRPr="00A33159" w:rsidRDefault="003062D4" w:rsidP="003062D4">
      <w:pPr>
        <w:pStyle w:val="ScreenCapture"/>
        <w:rPr>
          <w:lang w:val="en-US"/>
        </w:rPr>
      </w:pPr>
      <w:r w:rsidRPr="00A33159">
        <w:rPr>
          <w:lang w:val="en-US"/>
        </w:rPr>
        <w:t>^NAME,REMOVED^SC LESS THAN 50%^10^10^0^WINDOW^N^^^^^^^^/*EOR*/</w:t>
      </w:r>
    </w:p>
    <w:p w:rsidR="003062D4" w:rsidRPr="00A33159" w:rsidRDefault="003062D4" w:rsidP="003062D4">
      <w:pPr>
        <w:pStyle w:val="ScreenCapture"/>
        <w:rPr>
          <w:lang w:val="en-US"/>
        </w:rPr>
      </w:pPr>
      <w:r w:rsidRPr="00A33159">
        <w:rPr>
          <w:lang w:val="en-US"/>
        </w:rPr>
        <w:t>\\ORIGINAL\^2059230^ASPIRIN 325MG EC TAB^PATIENT,NAME^123-45-6789^123 STREET^^^SOME CITY^CALIFORNIA^12345^(555) 555-5555^800-600-4567^^N^0^8/3/17</w:t>
      </w:r>
    </w:p>
    <w:p w:rsidR="003062D4" w:rsidRPr="00A33159" w:rsidRDefault="003062D4" w:rsidP="003062D4">
      <w:pPr>
        <w:pStyle w:val="ScreenCapture"/>
        <w:rPr>
          <w:lang w:val="en-US"/>
        </w:rPr>
      </w:pPr>
      <w:r w:rsidRPr="00A33159">
        <w:rPr>
          <w:lang w:val="en-US"/>
        </w:rPr>
        <w:t>^8/3/17^8/3/17 14:01:07^8/4/18^123456789^00904-2013-80^CHEYENNE VAM&amp;ROC (442)^^NAME REMOVED^SC LESS THAN 50%^30^30^5^MAIL^Y^^16567^1^00904201380^8/3/17 14:01</w:t>
      </w:r>
    </w:p>
    <w:p w:rsidR="003062D4" w:rsidRPr="00804701" w:rsidRDefault="003062D4" w:rsidP="003062D4">
      <w:pPr>
        <w:pStyle w:val="ScreenCapture"/>
        <w:rPr>
          <w:lang w:val="en-US"/>
        </w:rPr>
      </w:pPr>
      <w:r w:rsidRPr="00A33159">
        <w:rPr>
          <w:lang w:val="en-US"/>
        </w:rPr>
        <w:t>:</w:t>
      </w:r>
      <w:r>
        <w:rPr>
          <w:lang w:val="en-US"/>
        </w:rPr>
        <w:t>07^USPS^PKGID999^A87904^/*EOR*/</w:t>
      </w:r>
      <w:r w:rsidRPr="00EE678B">
        <w:t xml:space="preserve"> </w:t>
      </w:r>
    </w:p>
    <w:p w:rsidR="00F84325" w:rsidRPr="00EE678B" w:rsidRDefault="00F84325" w:rsidP="006B4D1B">
      <w:pPr>
        <w:pStyle w:val="ScreenCapture"/>
      </w:pPr>
      <w:r w:rsidRPr="00EE678B">
        <w:t xml:space="preserve"> </w:t>
      </w:r>
    </w:p>
    <w:p w:rsidR="00F84325" w:rsidRPr="00EE678B" w:rsidRDefault="00F84325" w:rsidP="00F84325">
      <w:pPr>
        <w:rPr>
          <w:color w:val="000000"/>
          <w:szCs w:val="20"/>
        </w:rPr>
      </w:pPr>
    </w:p>
    <w:p w:rsidR="00F84325" w:rsidRPr="00EE678B" w:rsidRDefault="00F84325" w:rsidP="009A678F">
      <w:pPr>
        <w:pStyle w:val="ExampleHeading"/>
        <w:rPr>
          <w:color w:val="000000"/>
          <w:szCs w:val="20"/>
        </w:rPr>
      </w:pPr>
      <w:r w:rsidRPr="00EE678B">
        <w:t>Example: Internet Refill Report – Summary report, sorted by patient</w:t>
      </w:r>
      <w:r w:rsidRPr="00EE678B">
        <w:fldChar w:fldCharType="begin"/>
      </w:r>
      <w:r w:rsidRPr="00EE678B">
        <w:instrText>XE "Internet Refill Report:summary by patient"</w:instrText>
      </w:r>
      <w:r w:rsidRPr="00EE678B">
        <w:fldChar w:fldCharType="end"/>
      </w:r>
    </w:p>
    <w:p w:rsidR="00F84325" w:rsidRPr="00EE678B" w:rsidRDefault="00F84325" w:rsidP="00CB318F">
      <w:pPr>
        <w:pStyle w:val="ScreenCapture"/>
        <w:keepNext/>
      </w:pPr>
      <w:r w:rsidRPr="00EE678B">
        <w:t xml:space="preserve">Select Output Reports Option:  </w:t>
      </w:r>
      <w:r w:rsidRPr="00EE678B">
        <w:rPr>
          <w:b/>
        </w:rPr>
        <w:t>Internet</w:t>
      </w:r>
      <w:r w:rsidRPr="00EE678B">
        <w:t xml:space="preserve"> Refill Report</w:t>
      </w:r>
    </w:p>
    <w:p w:rsidR="00F84325" w:rsidRPr="00EE678B" w:rsidRDefault="00F84325" w:rsidP="00CB318F">
      <w:pPr>
        <w:pStyle w:val="ScreenCapture"/>
        <w:keepNext/>
      </w:pPr>
    </w:p>
    <w:p w:rsidR="00F84325" w:rsidRPr="00EE678B" w:rsidRDefault="00F84325" w:rsidP="00CB318F">
      <w:pPr>
        <w:pStyle w:val="ScreenCapture"/>
        <w:keepNext/>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p>
    <w:p w:rsidR="00F84325" w:rsidRPr="00EE678B" w:rsidRDefault="00F84325" w:rsidP="006B4D1B">
      <w:pPr>
        <w:pStyle w:val="ScreenCapture"/>
      </w:pPr>
      <w:r w:rsidRPr="00EE678B">
        <w:t xml:space="preserve">Sort by Patient/Date/Result (P/D/R): R// </w:t>
      </w:r>
      <w:r w:rsidRPr="00EE678B">
        <w:rPr>
          <w:b/>
          <w:bCs/>
        </w:rPr>
        <w:t>Patient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pPr>
      <w:r w:rsidRPr="00EE678B">
        <w:t xml:space="preserve">DEVICE: HOME// </w:t>
      </w:r>
      <w:r w:rsidRPr="00EE678B">
        <w:rPr>
          <w:b/>
          <w:i/>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PATIENT</w:t>
      </w:r>
      <w:r w:rsidR="00D8267F" w:rsidRPr="00EE678B">
        <w:t xml:space="preserve"> </w:t>
      </w:r>
      <w:r w:rsidRPr="00EE678B">
        <w:t>– Summary  AUG 16,2007 15:30:26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p>
    <w:p w:rsidR="00F84325" w:rsidRPr="00EE678B" w:rsidRDefault="00F84325" w:rsidP="006B4D1B">
      <w:pPr>
        <w:pStyle w:val="ScreenCapture"/>
      </w:pPr>
      <w:r w:rsidRPr="00EE678B">
        <w:t>Patient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OPPATIENT,ELEVEN (0359)            0            1              1</w:t>
      </w:r>
    </w:p>
    <w:p w:rsidR="00F84325" w:rsidRPr="00EE678B" w:rsidRDefault="00F84325" w:rsidP="006B4D1B">
      <w:pPr>
        <w:pStyle w:val="ScreenCapture"/>
      </w:pPr>
      <w:r w:rsidRPr="00EE678B">
        <w:t>OPPATIENT,NINETEEN (0000)          2            4              6</w:t>
      </w:r>
    </w:p>
    <w:p w:rsidR="00F84325" w:rsidRPr="00EE678B" w:rsidRDefault="00F84325" w:rsidP="006B4D1B">
      <w:pPr>
        <w:pStyle w:val="ScreenCapture"/>
      </w:pPr>
      <w:r w:rsidRPr="00EE678B">
        <w:t>OPPATIENT,FOUR (0358)              0            1              1</w:t>
      </w:r>
    </w:p>
    <w:p w:rsidR="00F84325" w:rsidRPr="00EE678B" w:rsidRDefault="00F84325" w:rsidP="006B4D1B">
      <w:pPr>
        <w:pStyle w:val="ScreenCapture"/>
      </w:pPr>
      <w:r w:rsidRPr="00EE678B">
        <w:t>OPPATIENT,ONE (0285)               1            1              2</w:t>
      </w:r>
    </w:p>
    <w:p w:rsidR="00F84325" w:rsidRPr="00EE678B" w:rsidRDefault="00F84325" w:rsidP="006B4D1B">
      <w:pPr>
        <w:pStyle w:val="ScreenCapture"/>
      </w:pPr>
      <w:r w:rsidRPr="00EE678B">
        <w:t>SURPATIENT,EIGHTYFIVE (0356)       1            0              1</w:t>
      </w:r>
    </w:p>
    <w:p w:rsidR="00F84325" w:rsidRPr="00EE678B" w:rsidRDefault="00F84325" w:rsidP="006B4D1B">
      <w:pPr>
        <w:pStyle w:val="ScreenCapture"/>
      </w:pPr>
      <w:r w:rsidRPr="00EE678B">
        <w:t>OPPATIENT,SEVEN (0117)             0            1              1</w:t>
      </w:r>
    </w:p>
    <w:p w:rsidR="00F84325" w:rsidRPr="00EE678B" w:rsidRDefault="00F84325" w:rsidP="006B4D1B">
      <w:pPr>
        <w:pStyle w:val="ScreenCapture"/>
      </w:pPr>
      <w:r w:rsidRPr="00EE678B">
        <w:t>OPPATIENT,TWO (0270)               0            1              1</w:t>
      </w:r>
    </w:p>
    <w:p w:rsidR="00F84325" w:rsidRPr="00EE678B" w:rsidRDefault="00F84325" w:rsidP="006B4D1B">
      <w:pPr>
        <w:pStyle w:val="ScreenCapture"/>
      </w:pPr>
    </w:p>
    <w:p w:rsidR="00F84325" w:rsidRPr="00EE678B" w:rsidRDefault="00F84325" w:rsidP="006B4D1B">
      <w:pPr>
        <w:pStyle w:val="ScreenCapture"/>
      </w:pPr>
      <w:r w:rsidRPr="00EE678B">
        <w:t>COUNT:                             4            9              13</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 END OF REPORT **</w:t>
      </w:r>
    </w:p>
    <w:p w:rsidR="00F84325" w:rsidRPr="00EE678B" w:rsidRDefault="00F84325" w:rsidP="00F84325">
      <w:pPr>
        <w:rPr>
          <w:color w:val="000000"/>
          <w:szCs w:val="20"/>
        </w:rPr>
      </w:pPr>
    </w:p>
    <w:p w:rsidR="00F84325" w:rsidRPr="00EE678B" w:rsidRDefault="00F84325" w:rsidP="009A678F">
      <w:pPr>
        <w:pStyle w:val="ExampleHeading"/>
        <w:rPr>
          <w:b w:val="0"/>
          <w:color w:val="000000"/>
          <w:szCs w:val="20"/>
        </w:rPr>
      </w:pPr>
      <w:r w:rsidRPr="00EE678B">
        <w:t>Example: Internet Refill Report – Detailed report, sorted by date</w:t>
      </w:r>
      <w:r w:rsidRPr="00EE678B">
        <w:fldChar w:fldCharType="begin"/>
      </w:r>
      <w:r w:rsidRPr="00EE678B">
        <w:instrText>XE "Internet Refill Report:detailed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CB318F">
      <w:pPr>
        <w:pStyle w:val="ScreenCapture"/>
        <w:keepNext/>
      </w:pPr>
      <w:r w:rsidRPr="00EE678B">
        <w:t xml:space="preserve">     Select one of the following:</w:t>
      </w:r>
    </w:p>
    <w:p w:rsidR="00F84325" w:rsidRPr="00EE678B" w:rsidRDefault="00F84325" w:rsidP="00CB318F">
      <w:pPr>
        <w:pStyle w:val="ScreenCapture"/>
        <w:keepNext/>
      </w:pPr>
      <w:r w:rsidRPr="00EE678B">
        <w:t xml:space="preserve"> </w:t>
      </w:r>
    </w:p>
    <w:p w:rsidR="00F84325" w:rsidRPr="00EE678B" w:rsidRDefault="00F84325" w:rsidP="00CB318F">
      <w:pPr>
        <w:pStyle w:val="ScreenCapture"/>
        <w:keepNext/>
      </w:pPr>
      <w:r w:rsidRPr="00EE678B">
        <w:t xml:space="preserve">          P         Patient</w:t>
      </w:r>
    </w:p>
    <w:p w:rsidR="00F84325" w:rsidRPr="00EE678B" w:rsidRDefault="00F84325" w:rsidP="00CB318F">
      <w:pPr>
        <w:pStyle w:val="ScreenCapture"/>
        <w:keepNext/>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Patient                     Rx #        Date     </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JUL 20, 2007</w:t>
      </w:r>
    </w:p>
    <w:p w:rsidR="00F84325" w:rsidRPr="00EE678B" w:rsidRDefault="00F84325" w:rsidP="006B4D1B">
      <w:pPr>
        <w:pStyle w:val="ScreenCapture"/>
      </w:pPr>
      <w:r w:rsidRPr="00EE678B">
        <w:t xml:space="preserve">OPPATIENT,NINETEEN (0000)     100002419   </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26, 2007</w:t>
      </w:r>
    </w:p>
    <w:p w:rsidR="00F84325" w:rsidRPr="00EE678B" w:rsidRDefault="00F84325" w:rsidP="006B4D1B">
      <w:pPr>
        <w:pStyle w:val="ScreenCapture"/>
      </w:pPr>
      <w:r w:rsidRPr="00EE678B">
        <w:t xml:space="preserve">OPPATIENT,TWO (0270)          100002424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OPPATIENT,FOUR (0358)         10065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OPPATIENT,NINETEEN (0000)     10064      </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Count: 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JUL 30, 2007</w:t>
      </w:r>
    </w:p>
    <w:p w:rsidR="00F84325" w:rsidRPr="00EE678B" w:rsidRDefault="00F84325" w:rsidP="006B4D1B">
      <w:pPr>
        <w:pStyle w:val="ScreenCapture"/>
      </w:pPr>
      <w:r w:rsidRPr="00EE678B">
        <w:t xml:space="preserve">OPPATIENT,SEVEN (0117)        100002432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r w:rsidRPr="00EE678B">
        <w:t xml:space="preserve">OPPATIENT,ONE (0285)          100002435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Count: 2</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AUG 02, 2007</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 to exit:</w:t>
      </w:r>
      <w:r w:rsidRPr="00EE678B">
        <w:rPr>
          <w:b/>
        </w:rPr>
        <w:t xml:space="preserve"> &lt;Enter&gt;</w:t>
      </w:r>
    </w:p>
    <w:p w:rsidR="00F84325" w:rsidRPr="00EE678B" w:rsidRDefault="00F84325" w:rsidP="006B4D1B">
      <w:pPr>
        <w:pStyle w:val="ScreenCapture"/>
      </w:pPr>
    </w:p>
    <w:p w:rsidR="00F84325" w:rsidRPr="00EE678B" w:rsidRDefault="00F84325" w:rsidP="006B4D1B">
      <w:pPr>
        <w:pStyle w:val="ScreenCapture"/>
      </w:pPr>
      <w:r w:rsidRPr="00EE678B">
        <w:t>INTERNET REFILL BY DATE -  Detail        AUG 16,2007@15:30          PAGE: 2</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RESULT/REASON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OPPATIENT,NINETEEN (0000)     100002421   Cannot refill Rx # 100002421</w:t>
      </w:r>
    </w:p>
    <w:p w:rsidR="00F84325" w:rsidRPr="00EE678B" w:rsidRDefault="00F84325" w:rsidP="006B4D1B">
      <w:pPr>
        <w:pStyle w:val="ScreenCapture"/>
      </w:pPr>
      <w:r w:rsidRPr="00EE678B">
        <w:t xml:space="preserve">                    Cannot refill Rx # 100002421</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03, 2007</w:t>
      </w:r>
    </w:p>
    <w:p w:rsidR="00F84325" w:rsidRPr="00EE678B" w:rsidRDefault="00F84325" w:rsidP="006B4D1B">
      <w:pPr>
        <w:pStyle w:val="ScreenCapture"/>
      </w:pPr>
      <w:r w:rsidRPr="00EE678B">
        <w:t>OPPATIENT,NINETEEN (0000)     100002422   Cannot refill Rx # 100002422</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AUG 10, 2007</w:t>
      </w:r>
    </w:p>
    <w:p w:rsidR="00F84325" w:rsidRPr="00EE678B" w:rsidRDefault="00F84325" w:rsidP="006B4D1B">
      <w:pPr>
        <w:pStyle w:val="ScreenCapture"/>
      </w:pPr>
      <w:r w:rsidRPr="00EE678B">
        <w:t>OPPATIENT,ELEVEN (0359)       100002461   Patient Died on AUG 10, 2007</w:t>
      </w:r>
    </w:p>
    <w:p w:rsidR="00F84325" w:rsidRPr="00EE678B" w:rsidRDefault="00F84325" w:rsidP="006B4D1B">
      <w:pPr>
        <w:pStyle w:val="ScreenCapture"/>
      </w:pPr>
      <w:r w:rsidRPr="00EE678B">
        <w:t>Count: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keepNext/>
        <w:keepLines/>
        <w:rPr>
          <w:b/>
          <w:color w:val="000000"/>
          <w:sz w:val="20"/>
          <w:szCs w:val="20"/>
        </w:rPr>
      </w:pPr>
    </w:p>
    <w:p w:rsidR="00F84325" w:rsidRPr="00EE678B" w:rsidRDefault="00F84325" w:rsidP="009A678F">
      <w:pPr>
        <w:pStyle w:val="ExampleHeading"/>
        <w:rPr>
          <w:color w:val="000000"/>
          <w:szCs w:val="20"/>
        </w:rPr>
      </w:pPr>
      <w:r w:rsidRPr="00EE678B">
        <w:t>Example: Internet Refill Report – Summary report, sorted by date</w:t>
      </w:r>
      <w:r w:rsidRPr="00EE678B">
        <w:fldChar w:fldCharType="begin"/>
      </w:r>
      <w:r w:rsidRPr="00EE678B">
        <w:instrText>XE "Internet Refill Report:summary by date"</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Date</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rPr>
          <w:color w:val="000000"/>
          <w:szCs w:val="20"/>
        </w:rPr>
      </w:pPr>
    </w:p>
    <w:p w:rsidR="00F84325" w:rsidRPr="00EE678B" w:rsidRDefault="00F84325" w:rsidP="006B4D1B">
      <w:pPr>
        <w:pStyle w:val="ScreenCapture"/>
      </w:pPr>
      <w:r w:rsidRPr="00EE678B">
        <w:t>INTERNET REFILL BY DATE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Date Processed                     Filled       Not Filled     Total</w:t>
      </w:r>
    </w:p>
    <w:p w:rsidR="00F84325" w:rsidRPr="00EE678B" w:rsidRDefault="00F84325" w:rsidP="006B4D1B">
      <w:pPr>
        <w:pStyle w:val="ScreenCapture"/>
      </w:pPr>
      <w:r w:rsidRPr="00EE678B">
        <w:t>------------------------------------------------------------------------------</w:t>
      </w:r>
    </w:p>
    <w:p w:rsidR="00F84325" w:rsidRPr="00EE678B" w:rsidRDefault="00F84325" w:rsidP="006B4D1B">
      <w:pPr>
        <w:pStyle w:val="ScreenCapture"/>
      </w:pPr>
      <w:r w:rsidRPr="00EE678B">
        <w:t>JUN 28, 2007                       1            0              1</w:t>
      </w:r>
    </w:p>
    <w:p w:rsidR="00F84325" w:rsidRPr="00EE678B" w:rsidRDefault="00F84325" w:rsidP="006B4D1B">
      <w:pPr>
        <w:pStyle w:val="ScreenCapture"/>
      </w:pPr>
      <w:r w:rsidRPr="00EE678B">
        <w:t>JUL 17, 2007                       1            0              1</w:t>
      </w:r>
    </w:p>
    <w:p w:rsidR="00F84325" w:rsidRPr="00EE678B" w:rsidRDefault="00F84325" w:rsidP="006B4D1B">
      <w:pPr>
        <w:pStyle w:val="ScreenCapture"/>
      </w:pPr>
      <w:r w:rsidRPr="00EE678B">
        <w:t>JUL 20, 2007                       0            1              1</w:t>
      </w:r>
    </w:p>
    <w:p w:rsidR="00F84325" w:rsidRPr="00EE678B" w:rsidRDefault="00F84325" w:rsidP="006B4D1B">
      <w:pPr>
        <w:pStyle w:val="ScreenCapture"/>
      </w:pPr>
      <w:r w:rsidRPr="00EE678B">
        <w:t>JUL 23, 2007                       1            0              1</w:t>
      </w:r>
    </w:p>
    <w:p w:rsidR="00F84325" w:rsidRPr="00EE678B" w:rsidRDefault="00F84325" w:rsidP="006B4D1B">
      <w:pPr>
        <w:pStyle w:val="ScreenCapture"/>
      </w:pPr>
      <w:r w:rsidRPr="00EE678B">
        <w:t>JUL 26, 2007                       0            3              3</w:t>
      </w:r>
    </w:p>
    <w:p w:rsidR="00F84325" w:rsidRPr="00EE678B" w:rsidRDefault="00F84325" w:rsidP="006B4D1B">
      <w:pPr>
        <w:pStyle w:val="ScreenCapture"/>
      </w:pPr>
      <w:r w:rsidRPr="00EE678B">
        <w:t>JUL 30, 2007                       0            2              2</w:t>
      </w:r>
    </w:p>
    <w:p w:rsidR="00F84325" w:rsidRPr="00EE678B" w:rsidRDefault="00F84325" w:rsidP="006B4D1B">
      <w:pPr>
        <w:pStyle w:val="ScreenCapture"/>
      </w:pPr>
      <w:r w:rsidRPr="00EE678B">
        <w:t>AUG 02, 2007                       0            1              1</w:t>
      </w:r>
    </w:p>
    <w:p w:rsidR="00F84325" w:rsidRPr="00EE678B" w:rsidRDefault="00F84325" w:rsidP="006B4D1B">
      <w:pPr>
        <w:pStyle w:val="ScreenCapture"/>
      </w:pPr>
      <w:r w:rsidRPr="00EE678B">
        <w:t>AUG 03, 2007                       0            1              1</w:t>
      </w:r>
    </w:p>
    <w:p w:rsidR="00F84325" w:rsidRPr="00EE678B" w:rsidRDefault="00F84325" w:rsidP="006B4D1B">
      <w:pPr>
        <w:pStyle w:val="ScreenCapture"/>
      </w:pPr>
      <w:r w:rsidRPr="00EE678B">
        <w:t>AUG 10, 2007                       0            1              1</w:t>
      </w:r>
    </w:p>
    <w:p w:rsidR="00F84325" w:rsidRPr="00EE678B" w:rsidRDefault="00F84325" w:rsidP="006B4D1B">
      <w:pPr>
        <w:pStyle w:val="ScreenCapture"/>
      </w:pPr>
      <w:r w:rsidRPr="00EE678B">
        <w:t>AUG 15, 2007                       1            0              1</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COUNT:                             4            9              13</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9A678F"/>
    <w:p w:rsidR="00F84325" w:rsidRPr="00EE678B" w:rsidRDefault="00F84325" w:rsidP="009A678F">
      <w:pPr>
        <w:pStyle w:val="ExampleHeading"/>
      </w:pPr>
      <w:r w:rsidRPr="00EE678B">
        <w:t>Example: Internet Refill Report – Detailed report, sorted by result</w:t>
      </w:r>
      <w:r w:rsidRPr="00EE678B">
        <w:fldChar w:fldCharType="begin"/>
      </w:r>
      <w:r w:rsidRPr="00EE678B">
        <w:instrText>XE "Internet Refill Report:detailed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Detail</w:t>
      </w:r>
    </w:p>
    <w:p w:rsidR="00F84325" w:rsidRPr="00EE678B" w:rsidRDefault="00F84325" w:rsidP="006B4D1B">
      <w:pPr>
        <w:pStyle w:val="ScreenCapture"/>
      </w:pPr>
    </w:p>
    <w:p w:rsidR="00F84325" w:rsidRPr="00EE678B" w:rsidRDefault="00F84325" w:rsidP="006B4D1B">
      <w:pPr>
        <w:pStyle w:val="ScreenCapture"/>
      </w:pPr>
      <w:r w:rsidRPr="00EE678B">
        <w:t xml:space="preserve">Do you want this report to print in 80 or 132 column format: 80// </w:t>
      </w:r>
      <w:r w:rsidRPr="00EE678B">
        <w:rPr>
          <w:b/>
        </w:rPr>
        <w:t>&lt;Enter&gt;</w:t>
      </w:r>
    </w:p>
    <w:p w:rsidR="00F84325" w:rsidRPr="00EE678B" w:rsidRDefault="00F84325" w:rsidP="006B4D1B">
      <w:pPr>
        <w:pStyle w:val="ScreenCapture"/>
      </w:pP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Detail    AUG 16,2007@15:31      PAGE: 1</w:t>
      </w:r>
    </w:p>
    <w:p w:rsidR="00F84325" w:rsidRPr="00EE678B" w:rsidRDefault="00F84325" w:rsidP="006B4D1B">
      <w:pPr>
        <w:pStyle w:val="ScreenCapture"/>
      </w:pPr>
      <w:r w:rsidRPr="00EE678B">
        <w:t>Not Filled - 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Patient                       Rx #        Date</w:t>
      </w:r>
    </w:p>
    <w:p w:rsidR="00F84325" w:rsidRPr="00EE678B" w:rsidRDefault="00F84325" w:rsidP="006B4D1B">
      <w:pPr>
        <w:pStyle w:val="ScreenCapture"/>
      </w:pPr>
      <w:r w:rsidRPr="00EE678B">
        <w:t xml:space="preserve">                    Reason</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OPPATIENT,SEVEN (0117)        100002432   07/30/07   </w:t>
      </w:r>
    </w:p>
    <w:p w:rsidR="00F84325" w:rsidRPr="00EE678B" w:rsidRDefault="00F84325" w:rsidP="006B4D1B">
      <w:pPr>
        <w:pStyle w:val="ScreenCapture"/>
      </w:pPr>
      <w:r w:rsidRPr="00EE678B">
        <w:t xml:space="preserve">                    Cannot refill Rx # 100002432</w:t>
      </w:r>
    </w:p>
    <w:p w:rsidR="00F84325" w:rsidRPr="00EE678B" w:rsidRDefault="00F84325" w:rsidP="006B4D1B">
      <w:pPr>
        <w:pStyle w:val="ScreenCapture"/>
      </w:pPr>
    </w:p>
    <w:p w:rsidR="00F84325" w:rsidRPr="00EE678B" w:rsidRDefault="00F84325" w:rsidP="006B4D1B">
      <w:pPr>
        <w:pStyle w:val="ScreenCapture"/>
      </w:pPr>
      <w:r w:rsidRPr="00EE678B">
        <w:t xml:space="preserve">OPPATIENT,TWO (0270)          100002424   07/26/07   </w:t>
      </w:r>
    </w:p>
    <w:p w:rsidR="00F84325" w:rsidRPr="00EE678B" w:rsidRDefault="00F84325" w:rsidP="006B4D1B">
      <w:pPr>
        <w:pStyle w:val="ScreenCapture"/>
      </w:pPr>
      <w:r w:rsidRPr="00EE678B">
        <w:t xml:space="preserve">                    Cannot refill Rx # 100002424</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OPPATIENT,ONE (0285)          100002435   07/30/07   </w:t>
      </w:r>
    </w:p>
    <w:p w:rsidR="00F84325" w:rsidRPr="00EE678B" w:rsidRDefault="00F84325" w:rsidP="006B4D1B">
      <w:pPr>
        <w:pStyle w:val="ScreenCapture"/>
      </w:pPr>
      <w:r w:rsidRPr="00EE678B">
        <w:t xml:space="preserve">                    Cannot refill Rx # 100002435</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OPPATIENT,FOUR (0358)         10065       07/26/07   </w:t>
      </w:r>
    </w:p>
    <w:p w:rsidR="00F84325" w:rsidRPr="00EE678B" w:rsidRDefault="00F84325" w:rsidP="006B4D1B">
      <w:pPr>
        <w:pStyle w:val="ScreenCapture"/>
      </w:pPr>
      <w:r w:rsidRPr="00EE678B">
        <w:t xml:space="preserve">                    Cannot refill Rx # 10065 Narcotic Drug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OPPATIENT,ELEVEN (0359)       100002461   08/10/07   </w:t>
      </w:r>
    </w:p>
    <w:p w:rsidR="00F84325" w:rsidRPr="00EE678B" w:rsidRDefault="00F84325" w:rsidP="006B4D1B">
      <w:pPr>
        <w:pStyle w:val="ScreenCapture"/>
      </w:pPr>
      <w:r w:rsidRPr="00EE678B">
        <w:t xml:space="preserve">                    Patient Died on AUG 10</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OPPATIENT,NINETEEN (0000)     10064       07/26/07</w:t>
      </w:r>
    </w:p>
    <w:p w:rsidR="00F84325" w:rsidRPr="00EE678B" w:rsidRDefault="00F84325" w:rsidP="006B4D1B">
      <w:pPr>
        <w:pStyle w:val="ScreenCapture"/>
      </w:pPr>
      <w:r w:rsidRPr="00EE678B">
        <w:t xml:space="preserve">                    Cannot refill Rx # 10064 Rx is in DISCONTINUED status</w:t>
      </w:r>
    </w:p>
    <w:p w:rsidR="00F84325" w:rsidRPr="00EE678B" w:rsidRDefault="00F84325" w:rsidP="006B4D1B">
      <w:pPr>
        <w:pStyle w:val="ScreenCapture"/>
      </w:pPr>
      <w:r w:rsidRPr="00EE678B">
        <w:t xml:space="preserve">                              100002419   07/20/07</w:t>
      </w:r>
    </w:p>
    <w:p w:rsidR="00F84325" w:rsidRPr="00EE678B" w:rsidRDefault="00F84325" w:rsidP="006B4D1B">
      <w:pPr>
        <w:pStyle w:val="ScreenCapture"/>
      </w:pPr>
      <w:r w:rsidRPr="00EE678B">
        <w:t xml:space="preserve">                    Cannot refill Rx # 100002419</w:t>
      </w:r>
    </w:p>
    <w:p w:rsidR="00F84325" w:rsidRPr="00EE678B" w:rsidRDefault="00F84325" w:rsidP="006B4D1B">
      <w:pPr>
        <w:pStyle w:val="ScreenCapture"/>
      </w:pPr>
      <w:r w:rsidRPr="00EE678B">
        <w:t xml:space="preserve">                              100002421   08/02/07</w:t>
      </w:r>
    </w:p>
    <w:p w:rsidR="00F84325" w:rsidRPr="00EE678B" w:rsidRDefault="00F84325" w:rsidP="006B4D1B">
      <w:pPr>
        <w:pStyle w:val="ScreenCapture"/>
      </w:pPr>
      <w:r w:rsidRPr="00EE678B">
        <w:t xml:space="preserve">                    Cannot refill Rx # 100002421 </w:t>
      </w:r>
    </w:p>
    <w:p w:rsidR="00F84325" w:rsidRPr="00EE678B" w:rsidRDefault="00F84325" w:rsidP="006B4D1B">
      <w:pPr>
        <w:pStyle w:val="ScreenCapture"/>
      </w:pPr>
      <w:r w:rsidRPr="00EE678B">
        <w:t xml:space="preserve">                              100002422   08/03/07</w:t>
      </w:r>
    </w:p>
    <w:p w:rsidR="00F84325" w:rsidRPr="00EE678B" w:rsidRDefault="00F84325" w:rsidP="006B4D1B">
      <w:pPr>
        <w:pStyle w:val="ScreenCapture"/>
      </w:pPr>
      <w:r w:rsidRPr="00EE678B">
        <w:t xml:space="preserve">                    Cannot refill Rx # 100002422</w:t>
      </w:r>
    </w:p>
    <w:p w:rsidR="00F84325" w:rsidRPr="00EE678B" w:rsidRDefault="00F84325" w:rsidP="006B4D1B">
      <w:pPr>
        <w:pStyle w:val="ScreenCapture"/>
      </w:pPr>
    </w:p>
    <w:p w:rsidR="00F84325" w:rsidRPr="00EE678B" w:rsidRDefault="00F84325" w:rsidP="006B4D1B">
      <w:pPr>
        <w:pStyle w:val="ScreenCapture"/>
      </w:pPr>
      <w:r w:rsidRPr="00EE678B">
        <w:t>Total transactions for date range JUN 27, 2007 through AUG 16, 2007 =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F84325">
      <w:pPr>
        <w:rPr>
          <w:b/>
          <w:color w:val="000000"/>
          <w:sz w:val="20"/>
          <w:szCs w:val="20"/>
        </w:rPr>
      </w:pPr>
    </w:p>
    <w:p w:rsidR="00F84325" w:rsidRPr="00EE678B" w:rsidRDefault="00F84325" w:rsidP="009A678F">
      <w:pPr>
        <w:pStyle w:val="ExampleHeading"/>
      </w:pPr>
      <w:r w:rsidRPr="00EE678B">
        <w:t>Example: Internet Refill Report – Summary report, sorted by result</w:t>
      </w:r>
      <w:r w:rsidRPr="00EE678B">
        <w:fldChar w:fldCharType="begin"/>
      </w:r>
      <w:r w:rsidRPr="00EE678B">
        <w:instrText>XE "Internet Refill Report:summary by result"</w:instrText>
      </w:r>
      <w:r w:rsidRPr="00EE678B">
        <w:fldChar w:fldCharType="end"/>
      </w:r>
    </w:p>
    <w:p w:rsidR="00F84325" w:rsidRPr="00EE678B" w:rsidRDefault="00F84325" w:rsidP="006B4D1B">
      <w:pPr>
        <w:pStyle w:val="ScreenCapture"/>
      </w:pPr>
      <w:r w:rsidRPr="00EE678B">
        <w:t xml:space="preserve">Select Output Reports Option:  </w:t>
      </w:r>
      <w:r w:rsidRPr="00EE678B">
        <w:rPr>
          <w:b/>
        </w:rPr>
        <w:t>Internet</w:t>
      </w:r>
      <w:r w:rsidRPr="00EE678B">
        <w:t xml:space="preserve"> Refill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You may select a single or multiple DIVISIONS,</w:t>
      </w:r>
    </w:p>
    <w:p w:rsidR="00F84325" w:rsidRPr="00EE678B" w:rsidRDefault="00F84325" w:rsidP="006B4D1B">
      <w:pPr>
        <w:pStyle w:val="ScreenCapture"/>
      </w:pPr>
      <w:r w:rsidRPr="00EE678B">
        <w:t>or enter ^ALL to select all DIVISIONS.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DIVISION:    </w:t>
      </w:r>
      <w:r w:rsidRPr="00EE678B">
        <w:rPr>
          <w:b/>
        </w:rPr>
        <w:t>ALBANY</w:t>
      </w:r>
      <w:r w:rsidRPr="00EE678B">
        <w:t xml:space="preserve">  500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ANOTHER ONE: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Beginning Date: </w:t>
      </w:r>
      <w:r w:rsidRPr="00EE678B">
        <w:rPr>
          <w:b/>
        </w:rPr>
        <w:t>06.27.07</w:t>
      </w:r>
      <w:r w:rsidRPr="00EE678B">
        <w:t xml:space="preserve"> (JUN 27,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Ending Date: </w:t>
      </w:r>
      <w:r w:rsidRPr="00EE678B">
        <w:rPr>
          <w:b/>
        </w:rPr>
        <w:t>08.16.07</w:t>
      </w:r>
      <w:r w:rsidRPr="00EE678B">
        <w:t xml:space="preserve"> (AUG 16, 2007)</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         Patient</w:t>
      </w:r>
    </w:p>
    <w:p w:rsidR="00F84325" w:rsidRPr="00EE678B" w:rsidRDefault="00F84325" w:rsidP="006B4D1B">
      <w:pPr>
        <w:pStyle w:val="ScreenCapture"/>
      </w:pPr>
      <w:r w:rsidRPr="00EE678B">
        <w:t xml:space="preserve">          D         Date</w:t>
      </w:r>
    </w:p>
    <w:p w:rsidR="00F84325" w:rsidRPr="00EE678B" w:rsidRDefault="00F84325" w:rsidP="006B4D1B">
      <w:pPr>
        <w:pStyle w:val="ScreenCapture"/>
      </w:pPr>
      <w:r w:rsidRPr="00EE678B">
        <w:t xml:space="preserve">          R         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Patient/Date/Result (P/D/R): R// </w:t>
      </w:r>
      <w:r w:rsidRPr="00EE678B">
        <w:rPr>
          <w:b/>
          <w:bCs/>
        </w:rPr>
        <w:t>Result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D         Detail</w:t>
      </w:r>
    </w:p>
    <w:p w:rsidR="00F84325" w:rsidRPr="00EE678B" w:rsidRDefault="00F84325" w:rsidP="006B4D1B">
      <w:pPr>
        <w:pStyle w:val="ScreenCapture"/>
      </w:pPr>
      <w:r w:rsidRPr="00EE678B">
        <w:t xml:space="preserve">          S         Summary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Print Detail/Summary report (D/S): S// </w:t>
      </w:r>
      <w:r w:rsidRPr="00EE678B">
        <w:rPr>
          <w:b/>
          <w:bCs/>
        </w:rPr>
        <w:t>Summary</w:t>
      </w:r>
    </w:p>
    <w:p w:rsidR="00F84325" w:rsidRPr="00EE678B" w:rsidRDefault="00F84325" w:rsidP="006B4D1B">
      <w:pPr>
        <w:pStyle w:val="ScreenCapture"/>
        <w:rPr>
          <w:shd w:val="clear" w:color="auto" w:fill="FFFFFF"/>
        </w:rPr>
      </w:pPr>
      <w:r w:rsidRPr="00EE678B">
        <w:t xml:space="preserve">DEVICE: HOME//  </w:t>
      </w:r>
      <w:r w:rsidRPr="00EE678B">
        <w:rPr>
          <w:b/>
          <w:i/>
          <w:shd w:val="clear" w:color="auto" w:fill="FFFFFF"/>
        </w:rPr>
        <w:t>[Select Print Device]</w:t>
      </w:r>
    </w:p>
    <w:p w:rsidR="00F84325" w:rsidRPr="00EE678B" w:rsidRDefault="00F84325" w:rsidP="006B4D1B">
      <w:pPr>
        <w:pStyle w:val="ScreenCapture"/>
      </w:pPr>
    </w:p>
    <w:p w:rsidR="00F84325" w:rsidRPr="00EE678B" w:rsidRDefault="00F84325" w:rsidP="006B4D1B">
      <w:pPr>
        <w:pStyle w:val="ScreenCapture"/>
      </w:pPr>
      <w:r w:rsidRPr="00EE678B">
        <w:t>INTERNET REFILL REPORT BY RESULT - Summary   AUG 16,2007@15:31      PAGE: 1</w:t>
      </w:r>
    </w:p>
    <w:p w:rsidR="00F84325" w:rsidRPr="00EE678B" w:rsidRDefault="00F84325" w:rsidP="006B4D1B">
      <w:pPr>
        <w:pStyle w:val="ScreenCapture"/>
      </w:pPr>
      <w:r w:rsidRPr="00EE678B">
        <w:t>For date range JUN 27, 2007 through AUG 16, 2007 for ALBANY</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Result                        Count</w:t>
      </w:r>
    </w:p>
    <w:p w:rsidR="00F84325" w:rsidRPr="00EE678B" w:rsidRDefault="00F84325" w:rsidP="006B4D1B">
      <w:pPr>
        <w:pStyle w:val="ScreenCapture"/>
      </w:pPr>
      <w:r w:rsidRPr="00EE678B">
        <w:t>------------------------------------------------------------------------------</w:t>
      </w:r>
    </w:p>
    <w:p w:rsidR="00F84325" w:rsidRPr="00EE678B" w:rsidRDefault="00F84325" w:rsidP="006B4D1B">
      <w:pPr>
        <w:pStyle w:val="ScreenCapture"/>
      </w:pPr>
      <w:r w:rsidRPr="00EE678B">
        <w:t>Filled                        3</w:t>
      </w:r>
    </w:p>
    <w:p w:rsidR="00F84325" w:rsidRPr="00EE678B" w:rsidRDefault="00F84325" w:rsidP="006B4D1B">
      <w:pPr>
        <w:pStyle w:val="ScreenCapture"/>
      </w:pPr>
      <w:r w:rsidRPr="00EE678B">
        <w:t>Not Filled                    9</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Total:                        12</w:t>
      </w:r>
    </w:p>
    <w:p w:rsidR="00F84325" w:rsidRPr="00EE678B" w:rsidRDefault="00F84325" w:rsidP="006B4D1B">
      <w:pPr>
        <w:pStyle w:val="ScreenCapture"/>
      </w:pPr>
      <w:r w:rsidRPr="00EE678B">
        <w:t xml:space="preserve"> </w:t>
      </w:r>
    </w:p>
    <w:p w:rsidR="00F84325" w:rsidRPr="00EE678B" w:rsidRDefault="00F84325" w:rsidP="006B4D1B">
      <w:pPr>
        <w:pStyle w:val="ScreenCapture"/>
        <w:rPr>
          <w:b/>
        </w:rPr>
      </w:pPr>
      <w:r w:rsidRPr="00EE678B">
        <w:t>Press Return to continue:</w:t>
      </w:r>
      <w:r w:rsidRPr="00EE678B">
        <w:rPr>
          <w:b/>
        </w:rPr>
        <w:t xml:space="preserve"> &lt;Enter&gt;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END OF REPORT **</w:t>
      </w:r>
    </w:p>
    <w:p w:rsidR="00F84325" w:rsidRPr="00EE678B" w:rsidRDefault="00F84325" w:rsidP="004E0305">
      <w:pPr>
        <w:pStyle w:val="Heading2"/>
      </w:pPr>
      <w:bookmarkStart w:id="3859" w:name="_Toc280701242"/>
      <w:bookmarkStart w:id="3860" w:name="_Toc299044413"/>
      <w:bookmarkStart w:id="3861" w:name="_Toc280853582"/>
      <w:bookmarkStart w:id="3862" w:name="_Toc303286160"/>
      <w:bookmarkStart w:id="3863" w:name="_Toc339962043"/>
      <w:bookmarkStart w:id="3864" w:name="_Toc339962562"/>
      <w:bookmarkStart w:id="3865" w:name="_Toc340138702"/>
      <w:bookmarkStart w:id="3866" w:name="_Toc340138978"/>
      <w:bookmarkStart w:id="3867" w:name="_Toc340139252"/>
      <w:bookmarkStart w:id="3868" w:name="_Toc340143871"/>
      <w:bookmarkStart w:id="3869" w:name="_Toc340144128"/>
      <w:bookmarkStart w:id="3870" w:name="_Toc4140430"/>
      <w:bookmarkStart w:id="3871" w:name="_Toc520273423"/>
      <w:bookmarkStart w:id="3872" w:name="_Toc520299217"/>
      <w:bookmarkStart w:id="3873" w:name="_Toc520304684"/>
      <w:bookmarkStart w:id="3874" w:name="_Toc32836951"/>
      <w:bookmarkStart w:id="3875" w:name="_Toc38424617"/>
      <w:bookmarkStart w:id="3876" w:name="_Toc50535310"/>
      <w:r w:rsidRPr="00EE678B">
        <w:t>List Prescriptions on Hold</w:t>
      </w:r>
      <w:bookmarkEnd w:id="3859"/>
      <w:bookmarkEnd w:id="3860"/>
      <w:bookmarkEnd w:id="3861"/>
      <w:bookmarkEnd w:id="3862"/>
      <w:bookmarkEnd w:id="3863"/>
      <w:bookmarkEnd w:id="3864"/>
      <w:bookmarkEnd w:id="3865"/>
      <w:bookmarkEnd w:id="3866"/>
      <w:bookmarkEnd w:id="3867"/>
      <w:bookmarkEnd w:id="3868"/>
      <w:bookmarkEnd w:id="3869"/>
      <w:bookmarkEnd w:id="3870"/>
      <w:r w:rsidRPr="00EE678B">
        <w:fldChar w:fldCharType="begin"/>
      </w:r>
      <w:r w:rsidRPr="00EE678B">
        <w:instrText>XE "List Prescriptions on Hold"</w:instrText>
      </w:r>
      <w:r w:rsidRPr="00EE678B">
        <w:fldChar w:fldCharType="end"/>
      </w:r>
    </w:p>
    <w:p w:rsidR="00F84325" w:rsidRPr="00EE678B" w:rsidRDefault="00F84325" w:rsidP="00FC7A1D">
      <w:pPr>
        <w:pStyle w:val="Manual-optionname"/>
      </w:pPr>
      <w:bookmarkStart w:id="3877" w:name="OLE_LINK84"/>
      <w:bookmarkStart w:id="3878" w:name="OLE_LINK93"/>
      <w:r w:rsidRPr="00EE678B">
        <w:t>[PSO HOLDRPT</w:t>
      </w:r>
      <w:bookmarkEnd w:id="3877"/>
      <w:bookmarkEnd w:id="3878"/>
      <w:r w:rsidRPr="00EE678B">
        <w: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prescriptions that have a hold status.</w:t>
      </w:r>
    </w:p>
    <w:p w:rsidR="00F84325" w:rsidRPr="00EE678B" w:rsidRDefault="00F84325" w:rsidP="006B4D1B">
      <w:pPr>
        <w:pStyle w:val="Heading2"/>
      </w:pPr>
      <w:bookmarkStart w:id="3879" w:name="_Toc280701243"/>
      <w:bookmarkStart w:id="3880" w:name="_Toc299044414"/>
      <w:bookmarkStart w:id="3881" w:name="_Toc280853583"/>
      <w:bookmarkStart w:id="3882" w:name="_Toc303286161"/>
      <w:bookmarkStart w:id="3883" w:name="_Toc339962044"/>
      <w:bookmarkStart w:id="3884" w:name="_Toc339962563"/>
      <w:bookmarkStart w:id="3885" w:name="_Toc340138703"/>
      <w:bookmarkStart w:id="3886" w:name="_Toc340138979"/>
      <w:bookmarkStart w:id="3887" w:name="_Toc340139253"/>
      <w:bookmarkStart w:id="3888" w:name="_Toc340143872"/>
      <w:bookmarkStart w:id="3889" w:name="_Toc340144129"/>
      <w:bookmarkStart w:id="3890" w:name="_Toc4140431"/>
      <w:r w:rsidRPr="00EE678B">
        <w:t>Management Reports Menu</w:t>
      </w:r>
      <w:bookmarkEnd w:id="3871"/>
      <w:bookmarkEnd w:id="3872"/>
      <w:bookmarkEnd w:id="3873"/>
      <w:bookmarkEnd w:id="3874"/>
      <w:bookmarkEnd w:id="3875"/>
      <w:bookmarkEnd w:id="3876"/>
      <w:bookmarkEnd w:id="3879"/>
      <w:bookmarkEnd w:id="3880"/>
      <w:bookmarkEnd w:id="3881"/>
      <w:bookmarkEnd w:id="3882"/>
      <w:bookmarkEnd w:id="3883"/>
      <w:bookmarkEnd w:id="3884"/>
      <w:bookmarkEnd w:id="3885"/>
      <w:bookmarkEnd w:id="3886"/>
      <w:bookmarkEnd w:id="3887"/>
      <w:bookmarkEnd w:id="3888"/>
      <w:bookmarkEnd w:id="3889"/>
      <w:bookmarkEnd w:id="3890"/>
      <w:r w:rsidRPr="00EE678B">
        <w:fldChar w:fldCharType="begin"/>
      </w:r>
      <w:r w:rsidRPr="00EE678B">
        <w:instrText>XE "Management Reports Menu"</w:instrText>
      </w:r>
      <w:r w:rsidRPr="00EE678B">
        <w:fldChar w:fldCharType="end"/>
      </w:r>
    </w:p>
    <w:p w:rsidR="00F84325" w:rsidRPr="00EE678B" w:rsidRDefault="00F84325" w:rsidP="00FC7A1D">
      <w:pPr>
        <w:pStyle w:val="Manual-optionname"/>
      </w:pPr>
      <w:r w:rsidRPr="00EE678B">
        <w:t>[PSO MGMT REPORT MENU]</w:t>
      </w:r>
    </w:p>
    <w:p w:rsidR="00F84325" w:rsidRPr="00EE678B" w:rsidRDefault="00F84325" w:rsidP="00FC7A1D">
      <w:pPr>
        <w:keepNext/>
        <w:rPr>
          <w:color w:val="000000"/>
          <w:szCs w:val="24"/>
        </w:rPr>
      </w:pPr>
    </w:p>
    <w:p w:rsidR="00F84325" w:rsidRPr="00EE678B" w:rsidRDefault="00F84325" w:rsidP="008567DC">
      <w:pPr>
        <w:keepNext/>
        <w:keepLines/>
        <w:rPr>
          <w:color w:val="000000"/>
          <w:szCs w:val="20"/>
        </w:rPr>
      </w:pPr>
      <w:r w:rsidRPr="00EE678B">
        <w:rPr>
          <w:color w:val="000000"/>
          <w:szCs w:val="20"/>
        </w:rPr>
        <w:t>With this menu the user can compile data for daily or monthly management reports. When the data has been compiled, the reports can be viewed on screen (132 columns) or printed on a 132-column printer.</w:t>
      </w:r>
    </w:p>
    <w:p w:rsidR="00F84325" w:rsidRPr="00EE678B" w:rsidRDefault="00F84325" w:rsidP="00F84325">
      <w:pPr>
        <w:rPr>
          <w:color w:val="000000"/>
          <w:szCs w:val="24"/>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D545A4">
        <w:tc>
          <w:tcPr>
            <w:tcW w:w="990" w:type="dxa"/>
            <w:shd w:val="clear" w:color="auto" w:fill="auto"/>
            <w:vAlign w:val="center"/>
          </w:tcPr>
          <w:p w:rsidR="00BB49DA" w:rsidRPr="00EE678B" w:rsidRDefault="00583040" w:rsidP="00D545A4">
            <w:pPr>
              <w:jc w:val="center"/>
              <w:rPr>
                <w:color w:val="000000"/>
              </w:rPr>
            </w:pPr>
            <w:r>
              <w:rPr>
                <w:noProof/>
              </w:rPr>
              <w:drawing>
                <wp:inline distT="0" distB="0" distL="0" distR="0">
                  <wp:extent cx="411480" cy="411480"/>
                  <wp:effectExtent l="0" t="0" r="0" b="0"/>
                  <wp:docPr id="41" name="Picture 41"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Cau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jc w:val="center"/>
              <w:rPr>
                <w:color w:val="000000"/>
              </w:rPr>
            </w:pPr>
            <w:r w:rsidRPr="00EE678B">
              <w:rPr>
                <w:b/>
                <w:color w:val="000000"/>
              </w:rPr>
              <w:t>***Important***</w:t>
            </w:r>
          </w:p>
          <w:p w:rsidR="00BB49DA" w:rsidRPr="00EE678B" w:rsidRDefault="00BB49DA" w:rsidP="00385164">
            <w:pPr>
              <w:spacing w:before="120" w:after="120"/>
              <w:rPr>
                <w:color w:val="000000"/>
              </w:rPr>
            </w:pPr>
            <w:r w:rsidRPr="00EE678B">
              <w:rPr>
                <w:color w:val="000000"/>
                <w:szCs w:val="20"/>
              </w:rPr>
              <w:t xml:space="preserve">Before printing the first management report, the </w:t>
            </w:r>
            <w:r w:rsidRPr="00EE678B">
              <w:rPr>
                <w:i/>
                <w:color w:val="000000"/>
                <w:szCs w:val="20"/>
              </w:rPr>
              <w:t>Initialize Daily Compile</w:t>
            </w:r>
            <w:r w:rsidRPr="00EE678B">
              <w:rPr>
                <w:color w:val="000000"/>
                <w:szCs w:val="20"/>
              </w:rPr>
              <w:t xml:space="preserve"> option must be run. This option compiles past management data for a user specified date range and then queues a job to run every morning at 1:00 a.m. to compile the previous day’s data</w:t>
            </w:r>
            <w:r w:rsidRPr="00EE678B">
              <w:rPr>
                <w:color w:val="000000"/>
              </w:rPr>
              <w:t>.</w:t>
            </w:r>
          </w:p>
        </w:tc>
      </w:tr>
    </w:tbl>
    <w:p w:rsidR="00BB49DA" w:rsidRPr="00EE678B" w:rsidRDefault="00BB49DA" w:rsidP="00F84325">
      <w:pPr>
        <w:rPr>
          <w:color w:val="000000"/>
          <w:szCs w:val="24"/>
        </w:rPr>
      </w:pPr>
    </w:p>
    <w:p w:rsidR="00F84325" w:rsidRPr="00EE678B" w:rsidRDefault="00F84325" w:rsidP="00F84325">
      <w:pPr>
        <w:rPr>
          <w:color w:val="000000"/>
          <w:szCs w:val="20"/>
        </w:rPr>
      </w:pPr>
      <w:bookmarkStart w:id="3891" w:name="_Toc280701244"/>
      <w:bookmarkStart w:id="3892" w:name="_Toc299044415"/>
      <w:bookmarkStart w:id="3893" w:name="_Toc280853584"/>
      <w:bookmarkStart w:id="3894" w:name="_Toc520273424"/>
      <w:bookmarkStart w:id="3895" w:name="_Toc520299218"/>
      <w:bookmarkStart w:id="3896" w:name="_Toc520304685"/>
      <w:bookmarkEnd w:id="3891"/>
      <w:bookmarkEnd w:id="3892"/>
      <w:bookmarkEnd w:id="3893"/>
      <w:r w:rsidRPr="00EE678B">
        <w:rPr>
          <w:color w:val="000000"/>
          <w:szCs w:val="20"/>
        </w:rPr>
        <w:t>This menu contains the following options:</w:t>
      </w:r>
    </w:p>
    <w:p w:rsidR="00F84325" w:rsidRPr="00EE678B" w:rsidRDefault="00F84325">
      <w:pPr>
        <w:numPr>
          <w:ilvl w:val="0"/>
          <w:numId w:val="59"/>
        </w:numPr>
        <w:spacing w:before="120"/>
        <w:rPr>
          <w:i/>
          <w:color w:val="000000"/>
          <w:szCs w:val="20"/>
        </w:rPr>
        <w:pPrChange w:id="3897" w:author="Fred Perez" w:date="2019-03-22T09:44:00Z">
          <w:pPr>
            <w:numPr>
              <w:numId w:val="63"/>
            </w:numPr>
            <w:tabs>
              <w:tab w:val="num" w:pos="2160"/>
            </w:tabs>
            <w:spacing w:before="120"/>
            <w:ind w:left="2160" w:hanging="360"/>
          </w:pPr>
        </w:pPrChange>
      </w:pPr>
      <w:r w:rsidRPr="00EE678B">
        <w:rPr>
          <w:i/>
          <w:color w:val="000000"/>
          <w:szCs w:val="20"/>
        </w:rPr>
        <w:t>Daily Management Report Menu ...</w:t>
      </w:r>
    </w:p>
    <w:p w:rsidR="00F84325" w:rsidRPr="00EE678B" w:rsidRDefault="00F84325">
      <w:pPr>
        <w:numPr>
          <w:ilvl w:val="0"/>
          <w:numId w:val="59"/>
        </w:numPr>
        <w:rPr>
          <w:i/>
          <w:color w:val="000000"/>
          <w:szCs w:val="20"/>
        </w:rPr>
        <w:pPrChange w:id="3898" w:author="Fred Perez" w:date="2019-03-22T09:44:00Z">
          <w:pPr>
            <w:numPr>
              <w:numId w:val="63"/>
            </w:numPr>
            <w:tabs>
              <w:tab w:val="num" w:pos="2160"/>
            </w:tabs>
            <w:ind w:left="2160" w:hanging="360"/>
          </w:pPr>
        </w:pPrChange>
      </w:pPr>
      <w:r w:rsidRPr="00EE678B">
        <w:rPr>
          <w:i/>
          <w:color w:val="000000"/>
          <w:szCs w:val="20"/>
        </w:rPr>
        <w:t>Date Range Recompile Data</w:t>
      </w:r>
    </w:p>
    <w:p w:rsidR="00F84325" w:rsidRPr="00EE678B" w:rsidRDefault="00F84325">
      <w:pPr>
        <w:numPr>
          <w:ilvl w:val="0"/>
          <w:numId w:val="59"/>
        </w:numPr>
        <w:rPr>
          <w:i/>
          <w:color w:val="000000"/>
          <w:szCs w:val="20"/>
        </w:rPr>
        <w:pPrChange w:id="3899" w:author="Fred Perez" w:date="2019-03-22T09:44:00Z">
          <w:pPr>
            <w:numPr>
              <w:numId w:val="63"/>
            </w:numPr>
            <w:tabs>
              <w:tab w:val="num" w:pos="2160"/>
            </w:tabs>
            <w:ind w:left="2160" w:hanging="360"/>
          </w:pPr>
        </w:pPrChange>
      </w:pPr>
      <w:r w:rsidRPr="00EE678B">
        <w:rPr>
          <w:i/>
          <w:color w:val="000000"/>
          <w:szCs w:val="20"/>
        </w:rPr>
        <w:t>Initialize Daily Compile</w:t>
      </w:r>
    </w:p>
    <w:p w:rsidR="00F84325" w:rsidRPr="00EE678B" w:rsidRDefault="00F84325">
      <w:pPr>
        <w:numPr>
          <w:ilvl w:val="0"/>
          <w:numId w:val="59"/>
        </w:numPr>
        <w:rPr>
          <w:i/>
          <w:color w:val="000000"/>
          <w:szCs w:val="20"/>
        </w:rPr>
        <w:pPrChange w:id="3900" w:author="Fred Perez" w:date="2019-03-22T09:44:00Z">
          <w:pPr>
            <w:numPr>
              <w:numId w:val="63"/>
            </w:numPr>
            <w:tabs>
              <w:tab w:val="num" w:pos="2160"/>
            </w:tabs>
            <w:ind w:left="2160" w:hanging="360"/>
          </w:pPr>
        </w:pPrChange>
      </w:pPr>
      <w:r w:rsidRPr="00EE678B">
        <w:rPr>
          <w:i/>
          <w:color w:val="000000"/>
          <w:szCs w:val="20"/>
        </w:rPr>
        <w:t>Monthly Management Report Menu ...</w:t>
      </w:r>
    </w:p>
    <w:p w:rsidR="00F84325" w:rsidRPr="00EE678B" w:rsidRDefault="00F84325">
      <w:pPr>
        <w:numPr>
          <w:ilvl w:val="0"/>
          <w:numId w:val="59"/>
        </w:numPr>
        <w:rPr>
          <w:i/>
          <w:color w:val="000000"/>
          <w:szCs w:val="20"/>
        </w:rPr>
        <w:pPrChange w:id="3901" w:author="Fred Perez" w:date="2019-03-22T09:44:00Z">
          <w:pPr>
            <w:numPr>
              <w:numId w:val="63"/>
            </w:numPr>
            <w:tabs>
              <w:tab w:val="num" w:pos="2160"/>
            </w:tabs>
            <w:ind w:left="2160" w:hanging="360"/>
          </w:pPr>
        </w:pPrChange>
      </w:pPr>
      <w:r w:rsidRPr="00EE678B">
        <w:rPr>
          <w:i/>
          <w:color w:val="000000"/>
          <w:szCs w:val="20"/>
        </w:rPr>
        <w:t>One Day Recompile Data</w:t>
      </w:r>
    </w:p>
    <w:p w:rsidR="00F84325" w:rsidRPr="00EE678B" w:rsidRDefault="00F84325">
      <w:pPr>
        <w:numPr>
          <w:ilvl w:val="0"/>
          <w:numId w:val="59"/>
        </w:numPr>
        <w:rPr>
          <w:i/>
          <w:color w:val="000000"/>
          <w:szCs w:val="20"/>
        </w:rPr>
        <w:pPrChange w:id="3902" w:author="Fred Perez" w:date="2019-03-22T09:44:00Z">
          <w:pPr>
            <w:numPr>
              <w:numId w:val="63"/>
            </w:numPr>
            <w:tabs>
              <w:tab w:val="num" w:pos="2160"/>
            </w:tabs>
            <w:ind w:left="2160" w:hanging="360"/>
          </w:pPr>
        </w:pPrChange>
      </w:pPr>
      <w:r w:rsidRPr="00EE678B">
        <w:rPr>
          <w:i/>
          <w:color w:val="000000"/>
          <w:szCs w:val="20"/>
        </w:rPr>
        <w:t>Purge Data</w:t>
      </w:r>
    </w:p>
    <w:p w:rsidR="00F84325" w:rsidRPr="00EE678B" w:rsidRDefault="00F84325" w:rsidP="00F84325">
      <w:bookmarkStart w:id="3903" w:name="_Toc32836952"/>
      <w:bookmarkStart w:id="3904" w:name="_Toc38424618"/>
      <w:bookmarkStart w:id="3905" w:name="_Toc50535311"/>
    </w:p>
    <w:p w:rsidR="00F84325" w:rsidRPr="00EE678B" w:rsidRDefault="00F84325" w:rsidP="007A1309">
      <w:pPr>
        <w:pStyle w:val="Heading3"/>
      </w:pPr>
      <w:bookmarkStart w:id="3906" w:name="_Toc280701245"/>
      <w:bookmarkStart w:id="3907" w:name="_Toc299044416"/>
      <w:bookmarkStart w:id="3908" w:name="_Toc280853585"/>
      <w:bookmarkStart w:id="3909" w:name="_Toc303286162"/>
      <w:bookmarkStart w:id="3910" w:name="_Toc339962045"/>
      <w:bookmarkStart w:id="3911" w:name="_Toc339962564"/>
      <w:bookmarkStart w:id="3912" w:name="_Toc340138704"/>
      <w:bookmarkStart w:id="3913" w:name="_Toc340138980"/>
      <w:bookmarkStart w:id="3914" w:name="_Toc340139254"/>
      <w:bookmarkStart w:id="3915" w:name="_Toc340143873"/>
      <w:bookmarkStart w:id="3916" w:name="_Toc340144130"/>
      <w:bookmarkStart w:id="3917" w:name="_Toc4140432"/>
      <w:r w:rsidRPr="00EE678B">
        <w:t>Daily Management Report Menu</w:t>
      </w:r>
      <w:bookmarkEnd w:id="3894"/>
      <w:bookmarkEnd w:id="3895"/>
      <w:bookmarkEnd w:id="3896"/>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r w:rsidRPr="00EE678B">
        <w:fldChar w:fldCharType="begin"/>
      </w:r>
      <w:r w:rsidRPr="00EE678B">
        <w:instrText>XE "Daily Management Report Menu"</w:instrText>
      </w:r>
      <w:r w:rsidRPr="00EE678B">
        <w:fldChar w:fldCharType="end"/>
      </w:r>
    </w:p>
    <w:p w:rsidR="00F84325" w:rsidRPr="00EE678B" w:rsidRDefault="00F84325" w:rsidP="00FC7A1D">
      <w:pPr>
        <w:pStyle w:val="Manual-optionname"/>
      </w:pPr>
      <w:r w:rsidRPr="00EE678B">
        <w:t>[PSO MGMT REPORT DAILY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menu contains the following options for printing the daily management reports:</w:t>
      </w:r>
    </w:p>
    <w:p w:rsidR="00F84325" w:rsidRPr="00EE678B" w:rsidRDefault="00F84325">
      <w:pPr>
        <w:numPr>
          <w:ilvl w:val="0"/>
          <w:numId w:val="54"/>
        </w:numPr>
        <w:spacing w:before="120"/>
        <w:rPr>
          <w:i/>
          <w:color w:val="000000"/>
          <w:szCs w:val="20"/>
        </w:rPr>
        <w:pPrChange w:id="3918" w:author="Fred Perez" w:date="2019-03-22T09:44:00Z">
          <w:pPr>
            <w:numPr>
              <w:numId w:val="57"/>
            </w:numPr>
            <w:tabs>
              <w:tab w:val="num" w:pos="720"/>
            </w:tabs>
            <w:spacing w:before="120"/>
            <w:ind w:left="720" w:hanging="360"/>
          </w:pPr>
        </w:pPrChange>
      </w:pPr>
      <w:r w:rsidRPr="00EE678B">
        <w:rPr>
          <w:i/>
          <w:color w:val="000000"/>
          <w:szCs w:val="20"/>
        </w:rPr>
        <w:t>All Reports</w:t>
      </w:r>
    </w:p>
    <w:p w:rsidR="00F84325" w:rsidRPr="00EE678B" w:rsidRDefault="00F84325">
      <w:pPr>
        <w:numPr>
          <w:ilvl w:val="0"/>
          <w:numId w:val="54"/>
        </w:numPr>
        <w:rPr>
          <w:i/>
          <w:color w:val="000000"/>
          <w:szCs w:val="20"/>
        </w:rPr>
        <w:pPrChange w:id="3919" w:author="Fred Perez" w:date="2019-03-22T09:44:00Z">
          <w:pPr>
            <w:numPr>
              <w:numId w:val="57"/>
            </w:numPr>
            <w:tabs>
              <w:tab w:val="num" w:pos="720"/>
            </w:tabs>
            <w:ind w:left="720" w:hanging="360"/>
          </w:pPr>
        </w:pPrChange>
      </w:pPr>
      <w:r w:rsidRPr="00EE678B">
        <w:rPr>
          <w:i/>
          <w:color w:val="000000"/>
          <w:szCs w:val="20"/>
        </w:rPr>
        <w:t>Cost of Prescriptions</w:t>
      </w:r>
    </w:p>
    <w:p w:rsidR="00F84325" w:rsidRPr="00EE678B" w:rsidRDefault="00F84325">
      <w:pPr>
        <w:numPr>
          <w:ilvl w:val="0"/>
          <w:numId w:val="54"/>
        </w:numPr>
        <w:rPr>
          <w:i/>
          <w:color w:val="000000"/>
          <w:szCs w:val="20"/>
        </w:rPr>
        <w:pPrChange w:id="3920" w:author="Fred Perez" w:date="2019-03-22T09:44:00Z">
          <w:pPr>
            <w:numPr>
              <w:numId w:val="57"/>
            </w:numPr>
            <w:tabs>
              <w:tab w:val="num" w:pos="720"/>
            </w:tabs>
            <w:ind w:left="720" w:hanging="360"/>
          </w:pPr>
        </w:pPrChange>
      </w:pPr>
      <w:r w:rsidRPr="00EE678B">
        <w:rPr>
          <w:i/>
          <w:color w:val="000000"/>
          <w:szCs w:val="20"/>
        </w:rPr>
        <w:t>Count of Prescriptions</w:t>
      </w:r>
    </w:p>
    <w:p w:rsidR="00F84325" w:rsidRPr="00EE678B" w:rsidRDefault="00F84325">
      <w:pPr>
        <w:numPr>
          <w:ilvl w:val="0"/>
          <w:numId w:val="54"/>
        </w:numPr>
        <w:rPr>
          <w:i/>
          <w:color w:val="000000"/>
          <w:szCs w:val="20"/>
        </w:rPr>
        <w:pPrChange w:id="3921" w:author="Fred Perez" w:date="2019-03-22T09:44:00Z">
          <w:pPr>
            <w:numPr>
              <w:numId w:val="57"/>
            </w:numPr>
            <w:tabs>
              <w:tab w:val="num" w:pos="720"/>
            </w:tabs>
            <w:ind w:left="720" w:hanging="360"/>
          </w:pPr>
        </w:pPrChange>
      </w:pPr>
      <w:r w:rsidRPr="00EE678B">
        <w:rPr>
          <w:i/>
          <w:color w:val="000000"/>
          <w:szCs w:val="20"/>
        </w:rPr>
        <w:t>Intravenous Admixture</w:t>
      </w:r>
    </w:p>
    <w:p w:rsidR="00F84325" w:rsidRPr="00EE678B" w:rsidRDefault="00F84325">
      <w:pPr>
        <w:numPr>
          <w:ilvl w:val="0"/>
          <w:numId w:val="54"/>
        </w:numPr>
        <w:rPr>
          <w:i/>
          <w:color w:val="000000"/>
          <w:szCs w:val="20"/>
        </w:rPr>
        <w:pPrChange w:id="3922" w:author="Fred Perez" w:date="2019-03-22T09:44:00Z">
          <w:pPr>
            <w:numPr>
              <w:numId w:val="57"/>
            </w:numPr>
            <w:tabs>
              <w:tab w:val="num" w:pos="720"/>
            </w:tabs>
            <w:ind w:left="720" w:hanging="360"/>
          </w:pPr>
        </w:pPrChange>
      </w:pPr>
      <w:r w:rsidRPr="00EE678B">
        <w:rPr>
          <w:i/>
          <w:color w:val="000000"/>
          <w:szCs w:val="20"/>
        </w:rPr>
        <w:t>Type of Prescriptions Filled</w:t>
      </w:r>
    </w:p>
    <w:p w:rsidR="00F84325" w:rsidRPr="00EE678B" w:rsidRDefault="00F84325" w:rsidP="00D8267F">
      <w:pPr>
        <w:pStyle w:val="Heading4"/>
      </w:pPr>
      <w:bookmarkStart w:id="3923" w:name="_Toc520273425"/>
      <w:bookmarkStart w:id="3924" w:name="_Toc520299219"/>
      <w:bookmarkStart w:id="3925" w:name="_Toc520304686"/>
      <w:bookmarkStart w:id="3926" w:name="_Toc32836953"/>
      <w:bookmarkStart w:id="3927" w:name="_Toc280701246"/>
      <w:bookmarkStart w:id="3928" w:name="_Toc299044417"/>
      <w:bookmarkStart w:id="3929" w:name="_Toc280853586"/>
      <w:r w:rsidRPr="00EE678B">
        <w:t>All Reports</w:t>
      </w:r>
      <w:bookmarkEnd w:id="3923"/>
      <w:bookmarkEnd w:id="3924"/>
      <w:bookmarkEnd w:id="3925"/>
      <w:bookmarkEnd w:id="3926"/>
      <w:bookmarkEnd w:id="3927"/>
      <w:bookmarkEnd w:id="3928"/>
      <w:bookmarkEnd w:id="3929"/>
      <w:r w:rsidRPr="00EE678B">
        <w:fldChar w:fldCharType="begin"/>
      </w:r>
      <w:r w:rsidRPr="00EE678B">
        <w:instrText>XE "All Reports"</w:instrText>
      </w:r>
      <w:r w:rsidRPr="00EE678B">
        <w:fldChar w:fldCharType="end"/>
      </w:r>
    </w:p>
    <w:p w:rsidR="00F84325" w:rsidRPr="00EE678B" w:rsidRDefault="00F84325" w:rsidP="00FC7A1D">
      <w:pPr>
        <w:pStyle w:val="Manual-optionname"/>
      </w:pPr>
      <w:r w:rsidRPr="00EE678B">
        <w:t>[PSO MGMT REPORTS ALL DAILY]</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option prints all of the daily management reports for Outpatient Pharmacy that includes the Intravenous Admixture, Cost of Prescriptions, Prescription Count, and Type of Prescriptions Filled reports. They can be printed for a specific division or for all divisions if the site is multidivisional.</w:t>
      </w:r>
    </w:p>
    <w:p w:rsidR="00F84325" w:rsidRPr="00EE678B" w:rsidRDefault="00F84325" w:rsidP="00D8267F">
      <w:pPr>
        <w:pStyle w:val="Heading4"/>
      </w:pPr>
      <w:bookmarkStart w:id="3930" w:name="_Toc520273426"/>
      <w:bookmarkStart w:id="3931" w:name="_Toc520299220"/>
      <w:bookmarkStart w:id="3932" w:name="_Toc520304687"/>
      <w:bookmarkStart w:id="3933" w:name="_Toc32836954"/>
      <w:bookmarkStart w:id="3934" w:name="_Toc280701247"/>
      <w:bookmarkStart w:id="3935" w:name="_Toc299044418"/>
      <w:bookmarkStart w:id="3936" w:name="_Toc280853587"/>
      <w:r w:rsidRPr="00EE678B">
        <w:t>Cost of Prescriptions</w:t>
      </w:r>
      <w:bookmarkEnd w:id="3930"/>
      <w:bookmarkEnd w:id="3931"/>
      <w:bookmarkEnd w:id="3932"/>
      <w:bookmarkEnd w:id="3933"/>
      <w:bookmarkEnd w:id="3934"/>
      <w:bookmarkEnd w:id="3935"/>
      <w:bookmarkEnd w:id="3936"/>
      <w:r w:rsidRPr="00EE678B">
        <w:fldChar w:fldCharType="begin"/>
      </w:r>
      <w:r w:rsidRPr="00EE678B">
        <w:instrText>XE "Cost of Prescriptions"</w:instrText>
      </w:r>
      <w:r w:rsidRPr="00EE678B">
        <w:fldChar w:fldCharType="end"/>
      </w:r>
    </w:p>
    <w:p w:rsidR="00F84325" w:rsidRPr="00EE678B" w:rsidRDefault="00F84325" w:rsidP="00FC7A1D">
      <w:pPr>
        <w:pStyle w:val="Manual-optionname"/>
      </w:pPr>
      <w:r w:rsidRPr="00EE678B">
        <w:t>[PSO MGMT REPORT RX COSTS]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average cost and total cost for staff prescriptions, fee prescriptions, all prescriptions, equivalent fills, methadone prescriptions (if a methadone program exists), and participating pharmacies prescriptions.</w:t>
      </w:r>
    </w:p>
    <w:p w:rsidR="00F84325" w:rsidRPr="00EE678B" w:rsidRDefault="00F84325" w:rsidP="00D8267F">
      <w:pPr>
        <w:pStyle w:val="Heading4"/>
      </w:pPr>
      <w:bookmarkStart w:id="3937" w:name="_Toc520273427"/>
      <w:bookmarkStart w:id="3938" w:name="_Toc520299221"/>
      <w:bookmarkStart w:id="3939" w:name="_Toc520304688"/>
      <w:bookmarkStart w:id="3940" w:name="_Toc32836955"/>
      <w:bookmarkStart w:id="3941" w:name="_Toc280701248"/>
      <w:bookmarkStart w:id="3942" w:name="_Toc299044419"/>
      <w:bookmarkStart w:id="3943" w:name="_Toc280853588"/>
      <w:r w:rsidRPr="00EE678B">
        <w:t>Count of Prescriptions</w:t>
      </w:r>
      <w:bookmarkEnd w:id="3937"/>
      <w:bookmarkEnd w:id="3938"/>
      <w:bookmarkEnd w:id="3939"/>
      <w:bookmarkEnd w:id="3940"/>
      <w:bookmarkEnd w:id="3941"/>
      <w:bookmarkEnd w:id="3942"/>
      <w:bookmarkEnd w:id="3943"/>
      <w:r w:rsidRPr="00EE678B">
        <w:fldChar w:fldCharType="begin"/>
      </w:r>
      <w:r w:rsidRPr="00EE678B">
        <w:instrText>XE "Count of Prescriptions"</w:instrText>
      </w:r>
      <w:r w:rsidRPr="00EE678B">
        <w:fldChar w:fldCharType="end"/>
      </w:r>
    </w:p>
    <w:p w:rsidR="00F84325" w:rsidRPr="00EE678B" w:rsidRDefault="00F84325" w:rsidP="00FC7A1D">
      <w:pPr>
        <w:pStyle w:val="Manual-optionname"/>
      </w:pPr>
      <w:r w:rsidRPr="00EE678B">
        <w:t>[PSO MGMT REPORT RX COUNTS]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during the specified month(s). It contains the patient category, number of equivalent fills, total prescriptions, total methadone prescriptions (if a methadone program exists), and patient requests.</w:t>
      </w:r>
    </w:p>
    <w:p w:rsidR="00F84325" w:rsidRPr="00EE678B" w:rsidRDefault="00F84325" w:rsidP="00D8267F">
      <w:pPr>
        <w:pStyle w:val="Heading4"/>
      </w:pPr>
      <w:bookmarkStart w:id="3944" w:name="_Toc520273428"/>
      <w:bookmarkStart w:id="3945" w:name="_Toc520299222"/>
      <w:bookmarkStart w:id="3946" w:name="_Toc520304689"/>
      <w:bookmarkStart w:id="3947" w:name="_Toc32836956"/>
      <w:bookmarkStart w:id="3948" w:name="_Toc280701249"/>
      <w:bookmarkStart w:id="3949" w:name="_Toc299044420"/>
      <w:bookmarkStart w:id="3950" w:name="_Toc280853589"/>
      <w:r w:rsidRPr="00EE678B">
        <w:t>Intravenous Admixture</w:t>
      </w:r>
      <w:bookmarkEnd w:id="3944"/>
      <w:bookmarkEnd w:id="3945"/>
      <w:bookmarkEnd w:id="3946"/>
      <w:bookmarkEnd w:id="3947"/>
      <w:bookmarkEnd w:id="3948"/>
      <w:bookmarkEnd w:id="3949"/>
      <w:bookmarkEnd w:id="3950"/>
      <w:r w:rsidRPr="00EE678B">
        <w:fldChar w:fldCharType="begin"/>
      </w:r>
      <w:r w:rsidRPr="00EE678B">
        <w:instrText>XE "Intravenous Admixture"</w:instrText>
      </w:r>
      <w:r w:rsidRPr="00EE678B">
        <w:fldChar w:fldCharType="end"/>
      </w:r>
    </w:p>
    <w:p w:rsidR="00F84325" w:rsidRPr="00EE678B" w:rsidRDefault="00F84325" w:rsidP="00FC7A1D">
      <w:pPr>
        <w:pStyle w:val="Manual-optionname"/>
      </w:pPr>
      <w:r w:rsidRPr="00EE678B">
        <w:t>[PSO MGMT REPORT IV]</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average cost for piggybacks and syringes, L.V.P., T.P.N., and Chemotherapy used for outpatients only. A grand total for each month is also provided.</w:t>
      </w:r>
    </w:p>
    <w:p w:rsidR="00F84325" w:rsidRPr="00EE678B" w:rsidRDefault="00F84325" w:rsidP="00D8267F">
      <w:pPr>
        <w:pStyle w:val="Heading4"/>
      </w:pPr>
      <w:bookmarkStart w:id="3951" w:name="_Toc520273429"/>
      <w:bookmarkStart w:id="3952" w:name="_Toc520299223"/>
      <w:bookmarkStart w:id="3953" w:name="_Toc520304690"/>
      <w:bookmarkStart w:id="3954" w:name="_Toc32836957"/>
      <w:bookmarkStart w:id="3955" w:name="_Toc280701250"/>
      <w:bookmarkStart w:id="3956" w:name="_Toc299044421"/>
      <w:bookmarkStart w:id="3957" w:name="_Toc280853590"/>
      <w:r w:rsidRPr="00EE678B">
        <w:t>Type of Prescriptions Filled</w:t>
      </w:r>
      <w:bookmarkEnd w:id="3951"/>
      <w:bookmarkEnd w:id="3952"/>
      <w:bookmarkEnd w:id="3953"/>
      <w:bookmarkEnd w:id="3954"/>
      <w:bookmarkEnd w:id="3955"/>
      <w:bookmarkEnd w:id="3956"/>
      <w:bookmarkEnd w:id="3957"/>
      <w:r w:rsidRPr="00EE678B">
        <w:fldChar w:fldCharType="begin"/>
      </w:r>
      <w:r w:rsidRPr="00EE678B">
        <w:instrText>XE "Type of Prescriptions Filled"</w:instrText>
      </w:r>
      <w:r w:rsidRPr="00EE678B">
        <w:fldChar w:fldCharType="end"/>
      </w:r>
    </w:p>
    <w:p w:rsidR="00F84325" w:rsidRPr="00EE678B" w:rsidRDefault="00F84325" w:rsidP="00FC7A1D">
      <w:pPr>
        <w:pStyle w:val="Manual-optionname"/>
      </w:pPr>
      <w:r w:rsidRPr="00EE678B">
        <w:t>[PSO MGMT REPORT TYPE OF RX]</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by fee and staff physicians, new and refill prescriptions, prescriptions sent by mail or dispensed at the window, prescriptions filled by participating pharmacies, and investigation drug prescriptions.</w:t>
      </w:r>
    </w:p>
    <w:p w:rsidR="00F84325" w:rsidRPr="00EE678B" w:rsidRDefault="00F84325" w:rsidP="00F84325">
      <w:pPr>
        <w:rPr>
          <w:color w:val="000000"/>
          <w:szCs w:val="20"/>
        </w:rPr>
      </w:pPr>
    </w:p>
    <w:p w:rsidR="00F84325" w:rsidRPr="00EE678B" w:rsidRDefault="00F84325" w:rsidP="007A1309">
      <w:pPr>
        <w:pStyle w:val="Heading3"/>
      </w:pPr>
      <w:bookmarkStart w:id="3958" w:name="_Toc520273430"/>
      <w:bookmarkStart w:id="3959" w:name="_Toc520299224"/>
      <w:bookmarkStart w:id="3960" w:name="_Toc520304691"/>
      <w:bookmarkStart w:id="3961" w:name="_Toc32836958"/>
      <w:bookmarkStart w:id="3962" w:name="_Toc38424619"/>
      <w:bookmarkStart w:id="3963" w:name="_Toc50535312"/>
      <w:bookmarkStart w:id="3964" w:name="_Toc280701251"/>
      <w:bookmarkStart w:id="3965" w:name="_Toc299044422"/>
      <w:bookmarkStart w:id="3966" w:name="_Toc280853591"/>
      <w:bookmarkStart w:id="3967" w:name="_Toc303286163"/>
      <w:bookmarkStart w:id="3968" w:name="_Toc339962046"/>
      <w:bookmarkStart w:id="3969" w:name="_Toc339962565"/>
      <w:bookmarkStart w:id="3970" w:name="_Toc340138705"/>
      <w:bookmarkStart w:id="3971" w:name="_Toc340138981"/>
      <w:bookmarkStart w:id="3972" w:name="_Toc340139255"/>
      <w:bookmarkStart w:id="3973" w:name="_Toc340143874"/>
      <w:bookmarkStart w:id="3974" w:name="_Toc340144131"/>
      <w:bookmarkStart w:id="3975" w:name="_Toc4140433"/>
      <w:r w:rsidRPr="00EE678B">
        <w:t>Date Range Recompile Data</w:t>
      </w:r>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r w:rsidRPr="00EE678B">
        <w:fldChar w:fldCharType="begin"/>
      </w:r>
      <w:r w:rsidRPr="00EE678B">
        <w:instrText>XE "Date Range Recompile Data"</w:instrText>
      </w:r>
      <w:r w:rsidRPr="00EE678B">
        <w:fldChar w:fldCharType="end"/>
      </w:r>
    </w:p>
    <w:p w:rsidR="00F84325" w:rsidRPr="00EE678B" w:rsidRDefault="00F84325" w:rsidP="00FC7A1D">
      <w:pPr>
        <w:pStyle w:val="Manual-optionname"/>
      </w:pPr>
      <w:r w:rsidRPr="00EE678B">
        <w:t>[PSO MGMT RPT RANGE COMPILE]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The management data for a user specified date range could be compiled/recompiled with this option. The data must be recompiled if prescription data has changed for prescriptions f</w:t>
      </w:r>
      <w:bookmarkStart w:id="3976" w:name="_Toc520273431"/>
      <w:bookmarkStart w:id="3977" w:name="_Toc520299225"/>
      <w:bookmarkStart w:id="3978" w:name="_Toc520304692"/>
      <w:r w:rsidRPr="00EE678B">
        <w:rPr>
          <w:color w:val="000000"/>
          <w:szCs w:val="20"/>
        </w:rPr>
        <w:t>illed or refilled before today.</w:t>
      </w:r>
    </w:p>
    <w:p w:rsidR="00F84325" w:rsidRPr="00EE678B" w:rsidRDefault="00F84325" w:rsidP="00F84325">
      <w:pPr>
        <w:rPr>
          <w:color w:val="000000"/>
          <w:szCs w:val="20"/>
        </w:rPr>
      </w:pPr>
    </w:p>
    <w:p w:rsidR="00F84325" w:rsidRPr="00EE678B" w:rsidRDefault="00F84325" w:rsidP="007A1309">
      <w:pPr>
        <w:pStyle w:val="Heading3"/>
      </w:pPr>
      <w:bookmarkStart w:id="3979" w:name="_Toc32836959"/>
      <w:bookmarkStart w:id="3980" w:name="_Toc38424620"/>
      <w:bookmarkStart w:id="3981" w:name="_Toc50535313"/>
      <w:bookmarkStart w:id="3982" w:name="_Toc280701252"/>
      <w:bookmarkStart w:id="3983" w:name="_Toc299044423"/>
      <w:bookmarkStart w:id="3984" w:name="_Toc280853592"/>
      <w:bookmarkStart w:id="3985" w:name="_Toc303286164"/>
      <w:bookmarkStart w:id="3986" w:name="_Toc339962047"/>
      <w:bookmarkStart w:id="3987" w:name="_Toc339962566"/>
      <w:bookmarkStart w:id="3988" w:name="_Toc340138706"/>
      <w:bookmarkStart w:id="3989" w:name="_Toc340138982"/>
      <w:bookmarkStart w:id="3990" w:name="_Toc340139256"/>
      <w:bookmarkStart w:id="3991" w:name="_Toc340143875"/>
      <w:bookmarkStart w:id="3992" w:name="_Toc340144132"/>
      <w:bookmarkStart w:id="3993" w:name="_Toc4140434"/>
      <w:r w:rsidRPr="00EE678B">
        <w:t>Initialize Daily Compile</w:t>
      </w:r>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r w:rsidRPr="00EE678B">
        <w:fldChar w:fldCharType="begin"/>
      </w:r>
      <w:r w:rsidRPr="00EE678B">
        <w:instrText>XE "Initialize Daily Compile"</w:instrText>
      </w:r>
      <w:r w:rsidRPr="00EE678B">
        <w:fldChar w:fldCharType="end"/>
      </w:r>
    </w:p>
    <w:p w:rsidR="00F84325" w:rsidRPr="00EE678B" w:rsidRDefault="00F84325" w:rsidP="00FC7A1D">
      <w:pPr>
        <w:pStyle w:val="Manual-optionname"/>
      </w:pPr>
      <w:r w:rsidRPr="00EE678B">
        <w:t>[PSO MGMT RPT DAILY COMPILE]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option queues a job to run every day at 1:00 a.m. to compile the previous day's management reports data. It also compiles the management data for a specific date range. When initializing the compiling of data prior to yesterday's date, the default date will be either today plus 1 at 1:00 a.m. (T+1@01:00) if the option has never been queued or the date and time this option has already been queued to run.</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This option must be run to initialize the compiling of management report data before the management reports are printed.</w:t>
      </w:r>
    </w:p>
    <w:p w:rsidR="00F84325" w:rsidRPr="00EE678B" w:rsidRDefault="00F84325" w:rsidP="00F84325">
      <w:pPr>
        <w:rPr>
          <w:color w:val="000000"/>
          <w:szCs w:val="20"/>
        </w:rPr>
      </w:pPr>
      <w:bookmarkStart w:id="3994" w:name="_Toc520273432"/>
      <w:bookmarkStart w:id="3995" w:name="_Toc520299226"/>
      <w:bookmarkStart w:id="3996" w:name="_Toc520304693"/>
    </w:p>
    <w:p w:rsidR="00F84325" w:rsidRPr="00EE678B" w:rsidRDefault="00F84325" w:rsidP="007A1309">
      <w:pPr>
        <w:pStyle w:val="Heading3"/>
      </w:pPr>
      <w:bookmarkStart w:id="3997" w:name="_Toc32836960"/>
      <w:bookmarkStart w:id="3998" w:name="_Toc38424621"/>
      <w:bookmarkStart w:id="3999" w:name="_Toc50535314"/>
      <w:bookmarkStart w:id="4000" w:name="_Toc280701253"/>
      <w:bookmarkStart w:id="4001" w:name="_Toc299044424"/>
      <w:bookmarkStart w:id="4002" w:name="_Toc280853593"/>
      <w:bookmarkStart w:id="4003" w:name="_Toc303286165"/>
      <w:bookmarkStart w:id="4004" w:name="_Toc339962048"/>
      <w:bookmarkStart w:id="4005" w:name="_Toc339962567"/>
      <w:bookmarkStart w:id="4006" w:name="_Toc340138707"/>
      <w:bookmarkStart w:id="4007" w:name="_Toc340138983"/>
      <w:bookmarkStart w:id="4008" w:name="_Toc340139257"/>
      <w:bookmarkStart w:id="4009" w:name="_Toc340143876"/>
      <w:bookmarkStart w:id="4010" w:name="_Toc340144133"/>
      <w:bookmarkStart w:id="4011" w:name="_Toc4140435"/>
      <w:r w:rsidRPr="00EE678B">
        <w:t>Monthly Management Report Menu</w:t>
      </w:r>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r w:rsidRPr="00EE678B">
        <w:fldChar w:fldCharType="begin"/>
      </w:r>
      <w:r w:rsidRPr="00EE678B">
        <w:instrText>XE "Monthly Management Report Menu"</w:instrText>
      </w:r>
      <w:r w:rsidRPr="00EE678B">
        <w:fldChar w:fldCharType="end"/>
      </w:r>
    </w:p>
    <w:p w:rsidR="00F84325" w:rsidRPr="00EE678B" w:rsidRDefault="00F84325" w:rsidP="00FC7A1D">
      <w:pPr>
        <w:pStyle w:val="Manual-optionname"/>
      </w:pPr>
      <w:r w:rsidRPr="00EE678B">
        <w:t>[PSO MGMT REPORT MONTHLY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menu contains options for printing the monthly management reports. The monthly management reports can be printed for previous months, but not the current month. The options are:</w:t>
      </w:r>
    </w:p>
    <w:p w:rsidR="00F84325" w:rsidRPr="00EE678B" w:rsidRDefault="00F84325">
      <w:pPr>
        <w:numPr>
          <w:ilvl w:val="0"/>
          <w:numId w:val="55"/>
        </w:numPr>
        <w:spacing w:before="120"/>
        <w:rPr>
          <w:i/>
          <w:color w:val="000000"/>
          <w:szCs w:val="20"/>
        </w:rPr>
        <w:pPrChange w:id="4012" w:author="Fred Perez" w:date="2019-03-22T09:44:00Z">
          <w:pPr>
            <w:numPr>
              <w:numId w:val="58"/>
            </w:numPr>
            <w:tabs>
              <w:tab w:val="num" w:pos="720"/>
            </w:tabs>
            <w:spacing w:before="120"/>
            <w:ind w:left="720" w:hanging="360"/>
          </w:pPr>
        </w:pPrChange>
      </w:pPr>
      <w:r w:rsidRPr="00EE678B">
        <w:rPr>
          <w:i/>
          <w:color w:val="000000"/>
          <w:szCs w:val="20"/>
        </w:rPr>
        <w:t>All Reports</w:t>
      </w:r>
    </w:p>
    <w:p w:rsidR="00F84325" w:rsidRPr="00EE678B" w:rsidRDefault="00F84325">
      <w:pPr>
        <w:numPr>
          <w:ilvl w:val="0"/>
          <w:numId w:val="55"/>
        </w:numPr>
        <w:rPr>
          <w:i/>
          <w:color w:val="000000"/>
          <w:szCs w:val="20"/>
        </w:rPr>
        <w:pPrChange w:id="4013" w:author="Fred Perez" w:date="2019-03-22T09:44:00Z">
          <w:pPr>
            <w:numPr>
              <w:numId w:val="58"/>
            </w:numPr>
            <w:tabs>
              <w:tab w:val="num" w:pos="720"/>
            </w:tabs>
            <w:ind w:left="720" w:hanging="360"/>
          </w:pPr>
        </w:pPrChange>
      </w:pPr>
      <w:r w:rsidRPr="00EE678B">
        <w:rPr>
          <w:i/>
          <w:color w:val="000000"/>
          <w:szCs w:val="20"/>
        </w:rPr>
        <w:t>Cost of Prescriptions</w:t>
      </w:r>
    </w:p>
    <w:p w:rsidR="00F84325" w:rsidRPr="00EE678B" w:rsidRDefault="00F84325">
      <w:pPr>
        <w:numPr>
          <w:ilvl w:val="0"/>
          <w:numId w:val="55"/>
        </w:numPr>
        <w:rPr>
          <w:i/>
          <w:color w:val="000000"/>
          <w:szCs w:val="20"/>
        </w:rPr>
        <w:pPrChange w:id="4014" w:author="Fred Perez" w:date="2019-03-22T09:44:00Z">
          <w:pPr>
            <w:numPr>
              <w:numId w:val="58"/>
            </w:numPr>
            <w:tabs>
              <w:tab w:val="num" w:pos="720"/>
            </w:tabs>
            <w:ind w:left="720" w:hanging="360"/>
          </w:pPr>
        </w:pPrChange>
      </w:pPr>
      <w:r w:rsidRPr="00EE678B">
        <w:rPr>
          <w:i/>
          <w:color w:val="000000"/>
          <w:szCs w:val="20"/>
        </w:rPr>
        <w:t>Count of Prescriptions</w:t>
      </w:r>
    </w:p>
    <w:p w:rsidR="00F84325" w:rsidRPr="00EE678B" w:rsidRDefault="00F84325">
      <w:pPr>
        <w:numPr>
          <w:ilvl w:val="0"/>
          <w:numId w:val="55"/>
        </w:numPr>
        <w:rPr>
          <w:i/>
          <w:color w:val="000000"/>
          <w:szCs w:val="20"/>
        </w:rPr>
        <w:pPrChange w:id="4015" w:author="Fred Perez" w:date="2019-03-22T09:44:00Z">
          <w:pPr>
            <w:numPr>
              <w:numId w:val="58"/>
            </w:numPr>
            <w:tabs>
              <w:tab w:val="num" w:pos="720"/>
            </w:tabs>
            <w:ind w:left="720" w:hanging="360"/>
          </w:pPr>
        </w:pPrChange>
      </w:pPr>
      <w:r w:rsidRPr="00EE678B">
        <w:rPr>
          <w:i/>
          <w:color w:val="000000"/>
          <w:szCs w:val="20"/>
        </w:rPr>
        <w:t>Intravenous Admixture</w:t>
      </w:r>
    </w:p>
    <w:p w:rsidR="00F84325" w:rsidRPr="00EE678B" w:rsidRDefault="00F84325">
      <w:pPr>
        <w:numPr>
          <w:ilvl w:val="0"/>
          <w:numId w:val="55"/>
        </w:numPr>
        <w:rPr>
          <w:i/>
          <w:color w:val="000000"/>
          <w:szCs w:val="20"/>
        </w:rPr>
        <w:pPrChange w:id="4016" w:author="Fred Perez" w:date="2019-03-22T09:44:00Z">
          <w:pPr>
            <w:numPr>
              <w:numId w:val="58"/>
            </w:numPr>
            <w:tabs>
              <w:tab w:val="num" w:pos="720"/>
            </w:tabs>
            <w:ind w:left="720" w:hanging="360"/>
          </w:pPr>
        </w:pPrChange>
      </w:pPr>
      <w:r w:rsidRPr="00EE678B">
        <w:rPr>
          <w:i/>
          <w:color w:val="000000"/>
          <w:szCs w:val="20"/>
        </w:rPr>
        <w:t>Type of Prescriptions Filled</w:t>
      </w:r>
    </w:p>
    <w:p w:rsidR="00F84325" w:rsidRPr="00EE678B" w:rsidRDefault="00F84325" w:rsidP="00D8267F">
      <w:pPr>
        <w:pStyle w:val="Heading4"/>
      </w:pPr>
      <w:bookmarkStart w:id="4017" w:name="_Toc520273433"/>
      <w:bookmarkStart w:id="4018" w:name="_Toc520299227"/>
      <w:bookmarkStart w:id="4019" w:name="_Toc520304694"/>
      <w:bookmarkStart w:id="4020" w:name="_Toc32836961"/>
      <w:bookmarkStart w:id="4021" w:name="_Toc280701254"/>
      <w:bookmarkStart w:id="4022" w:name="_Toc299044425"/>
      <w:bookmarkStart w:id="4023" w:name="_Toc280853594"/>
      <w:r w:rsidRPr="00EE678B">
        <w:t>All Reports</w:t>
      </w:r>
      <w:bookmarkEnd w:id="4017"/>
      <w:bookmarkEnd w:id="4018"/>
      <w:bookmarkEnd w:id="4019"/>
      <w:bookmarkEnd w:id="4020"/>
      <w:bookmarkEnd w:id="4021"/>
      <w:bookmarkEnd w:id="4022"/>
      <w:bookmarkEnd w:id="4023"/>
      <w:r w:rsidRPr="00EE678B">
        <w:fldChar w:fldCharType="begin"/>
      </w:r>
      <w:r w:rsidRPr="00EE678B">
        <w:instrText>XE "All Reports"</w:instrText>
      </w:r>
      <w:r w:rsidRPr="00EE678B">
        <w:fldChar w:fldCharType="end"/>
      </w:r>
    </w:p>
    <w:p w:rsidR="00F84325" w:rsidRPr="00EE678B" w:rsidRDefault="00F84325" w:rsidP="00FC7A1D">
      <w:pPr>
        <w:pStyle w:val="Manual-optionname"/>
      </w:pPr>
      <w:r w:rsidRPr="00EE678B">
        <w:t>[PSO MGMT MONTHLY ALL REPORTS]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Print all of the monthly management reports with this option. These reports include the Intravenous Admixture, Cost of Prescriptions, Count of Prescriptions, and Type of Prescriptions Filled reports.</w:t>
      </w:r>
    </w:p>
    <w:p w:rsidR="00F84325" w:rsidRPr="00EE678B" w:rsidRDefault="00F84325" w:rsidP="00D8267F">
      <w:pPr>
        <w:pStyle w:val="Heading4"/>
      </w:pPr>
      <w:bookmarkStart w:id="4024" w:name="_Toc520299228"/>
      <w:bookmarkStart w:id="4025" w:name="_Toc520304695"/>
      <w:bookmarkStart w:id="4026" w:name="_Toc32836962"/>
      <w:bookmarkStart w:id="4027" w:name="_Toc280701255"/>
      <w:bookmarkStart w:id="4028" w:name="_Toc299044426"/>
      <w:bookmarkStart w:id="4029" w:name="_Toc280853595"/>
      <w:r w:rsidRPr="00EE678B">
        <w:t>Cost of Prescriptions</w:t>
      </w:r>
      <w:bookmarkEnd w:id="4024"/>
      <w:bookmarkEnd w:id="4025"/>
      <w:bookmarkEnd w:id="4026"/>
      <w:bookmarkEnd w:id="4027"/>
      <w:bookmarkEnd w:id="4028"/>
      <w:bookmarkEnd w:id="4029"/>
      <w:r w:rsidRPr="00EE678B">
        <w:fldChar w:fldCharType="begin"/>
      </w:r>
      <w:r w:rsidRPr="00EE678B">
        <w:instrText>XE "Cost of Prescriptions"</w:instrText>
      </w:r>
      <w:r w:rsidRPr="00EE678B">
        <w:fldChar w:fldCharType="end"/>
      </w:r>
    </w:p>
    <w:p w:rsidR="00F84325" w:rsidRPr="00EE678B" w:rsidRDefault="00F84325" w:rsidP="00FC7A1D">
      <w:pPr>
        <w:pStyle w:val="Manual-optionname"/>
      </w:pPr>
      <w:r w:rsidRPr="00EE678B">
        <w:t>[PSO MGMT MONTHLY RX COSTS]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average and total cost for staff prescriptions, fee prescriptions, all prescriptions, equivalent fills, methadone prescriptions (if a methadone program exists), and participating pharmacies prescriptions.</w:t>
      </w:r>
    </w:p>
    <w:p w:rsidR="00F84325" w:rsidRPr="00EE678B" w:rsidRDefault="00F84325" w:rsidP="00D8267F">
      <w:pPr>
        <w:pStyle w:val="Heading4"/>
      </w:pPr>
      <w:bookmarkStart w:id="4030" w:name="_Toc520299229"/>
      <w:bookmarkStart w:id="4031" w:name="_Toc520304696"/>
      <w:bookmarkStart w:id="4032" w:name="_Toc32836963"/>
      <w:bookmarkStart w:id="4033" w:name="_Toc280701256"/>
      <w:bookmarkStart w:id="4034" w:name="_Toc299044427"/>
      <w:bookmarkStart w:id="4035" w:name="_Toc280853596"/>
      <w:r w:rsidRPr="00EE678B">
        <w:t>Count of Prescriptions</w:t>
      </w:r>
      <w:bookmarkEnd w:id="4030"/>
      <w:bookmarkEnd w:id="4031"/>
      <w:bookmarkEnd w:id="4032"/>
      <w:bookmarkEnd w:id="4033"/>
      <w:bookmarkEnd w:id="4034"/>
      <w:bookmarkEnd w:id="4035"/>
      <w:r w:rsidRPr="00EE678B">
        <w:fldChar w:fldCharType="begin"/>
      </w:r>
      <w:r w:rsidRPr="00EE678B">
        <w:instrText>XE "Count of Prescriptions"</w:instrText>
      </w:r>
      <w:r w:rsidRPr="00EE678B">
        <w:fldChar w:fldCharType="end"/>
      </w:r>
    </w:p>
    <w:p w:rsidR="00F84325" w:rsidRPr="00EE678B" w:rsidRDefault="00F84325" w:rsidP="00FC7A1D">
      <w:pPr>
        <w:pStyle w:val="Manual-optionname"/>
      </w:pPr>
      <w:r w:rsidRPr="00EE678B">
        <w:t>[PSO MGMT MONTHLY RX COUNTS]</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number of prescriptions filled during the specified month(s). It includes the patient category, number of equivalent fills, total prescriptions, total methadone (if methadone program exists), and patient requests.</w:t>
      </w:r>
    </w:p>
    <w:p w:rsidR="00F84325" w:rsidRPr="00EE678B" w:rsidRDefault="00F84325" w:rsidP="00D8267F">
      <w:pPr>
        <w:pStyle w:val="Heading4"/>
      </w:pPr>
      <w:bookmarkStart w:id="4036" w:name="_Toc520299230"/>
      <w:bookmarkStart w:id="4037" w:name="_Toc520304697"/>
      <w:bookmarkStart w:id="4038" w:name="_Toc32836964"/>
      <w:bookmarkStart w:id="4039" w:name="_Toc280701257"/>
      <w:bookmarkStart w:id="4040" w:name="_Toc299044428"/>
      <w:bookmarkStart w:id="4041" w:name="_Toc280853597"/>
      <w:r w:rsidRPr="00EE678B">
        <w:t>Intravenous Admixture</w:t>
      </w:r>
      <w:bookmarkEnd w:id="4036"/>
      <w:bookmarkEnd w:id="4037"/>
      <w:bookmarkEnd w:id="4038"/>
      <w:bookmarkEnd w:id="4039"/>
      <w:bookmarkEnd w:id="4040"/>
      <w:bookmarkEnd w:id="4041"/>
      <w:r w:rsidRPr="00EE678B">
        <w:fldChar w:fldCharType="begin"/>
      </w:r>
      <w:r w:rsidRPr="00EE678B">
        <w:instrText>XE "Intravenous Admixture"</w:instrText>
      </w:r>
      <w:r w:rsidRPr="00EE678B">
        <w:fldChar w:fldCharType="end"/>
      </w:r>
    </w:p>
    <w:p w:rsidR="00F84325" w:rsidRPr="00EE678B" w:rsidRDefault="00F84325" w:rsidP="00FC7A1D">
      <w:pPr>
        <w:pStyle w:val="Manual-optionname"/>
      </w:pPr>
      <w:r w:rsidRPr="00EE678B">
        <w:t>[PSO MGMT MONTHLY IV]</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total and average cost for piggybacks and syringes, L.V.P., T.P.N., and Chemotherapy, plus the grand total for each month.</w:t>
      </w:r>
    </w:p>
    <w:p w:rsidR="00F84325" w:rsidRPr="00EE678B" w:rsidRDefault="00F84325" w:rsidP="00D8267F">
      <w:pPr>
        <w:pStyle w:val="Heading4"/>
      </w:pPr>
      <w:bookmarkStart w:id="4042" w:name="_Toc520299231"/>
      <w:bookmarkStart w:id="4043" w:name="_Toc520304698"/>
      <w:bookmarkStart w:id="4044" w:name="_Toc32836965"/>
      <w:bookmarkStart w:id="4045" w:name="_Toc280701258"/>
      <w:bookmarkStart w:id="4046" w:name="_Toc299044429"/>
      <w:bookmarkStart w:id="4047" w:name="_Toc280853598"/>
      <w:r w:rsidRPr="00EE678B">
        <w:t>Type of Prescriptions Filled</w:t>
      </w:r>
      <w:bookmarkEnd w:id="4042"/>
      <w:bookmarkEnd w:id="4043"/>
      <w:bookmarkEnd w:id="4044"/>
      <w:bookmarkEnd w:id="4045"/>
      <w:bookmarkEnd w:id="4046"/>
      <w:bookmarkEnd w:id="4047"/>
      <w:r w:rsidRPr="00EE678B">
        <w:fldChar w:fldCharType="begin"/>
      </w:r>
      <w:r w:rsidRPr="00EE678B">
        <w:instrText>XE "Type of Prescriptions Filled"</w:instrText>
      </w:r>
      <w:r w:rsidRPr="00EE678B">
        <w:fldChar w:fldCharType="end"/>
      </w:r>
    </w:p>
    <w:p w:rsidR="00F84325" w:rsidRPr="00EE678B" w:rsidRDefault="00F84325" w:rsidP="00FC7A1D">
      <w:pPr>
        <w:pStyle w:val="Manual-optionname"/>
      </w:pPr>
      <w:r w:rsidRPr="00EE678B">
        <w:t>[PSO MGMT MONTHLY TYPE OF RX]</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contains the number of prescriptions filled by fee and staff physicians, new and refill prescriptions, prescriptions sent by mail or dispensed at the window, prescriptions filled by participating pharmacies, and investigational drug prescriptions.</w:t>
      </w:r>
    </w:p>
    <w:p w:rsidR="00F84325" w:rsidRPr="00EE678B" w:rsidRDefault="00F84325" w:rsidP="00F84325">
      <w:pPr>
        <w:rPr>
          <w:color w:val="000000"/>
          <w:szCs w:val="20"/>
        </w:rPr>
      </w:pPr>
    </w:p>
    <w:p w:rsidR="00F84325" w:rsidRPr="00EE678B" w:rsidRDefault="00F84325" w:rsidP="007A1309">
      <w:pPr>
        <w:pStyle w:val="Heading3"/>
      </w:pPr>
      <w:bookmarkStart w:id="4048" w:name="_Toc520273434"/>
      <w:bookmarkStart w:id="4049" w:name="_Toc520299232"/>
      <w:bookmarkStart w:id="4050" w:name="_Toc520304699"/>
      <w:bookmarkStart w:id="4051" w:name="_Toc32836966"/>
      <w:bookmarkStart w:id="4052" w:name="_Toc38424622"/>
      <w:bookmarkStart w:id="4053" w:name="_Toc50535315"/>
      <w:bookmarkStart w:id="4054" w:name="_Toc280701259"/>
      <w:bookmarkStart w:id="4055" w:name="_Toc299044430"/>
      <w:bookmarkStart w:id="4056" w:name="_Toc280853599"/>
      <w:bookmarkStart w:id="4057" w:name="_Toc303286166"/>
      <w:bookmarkStart w:id="4058" w:name="_Toc339962049"/>
      <w:bookmarkStart w:id="4059" w:name="_Toc339962568"/>
      <w:bookmarkStart w:id="4060" w:name="_Toc340138708"/>
      <w:bookmarkStart w:id="4061" w:name="_Toc340138984"/>
      <w:bookmarkStart w:id="4062" w:name="_Toc340139258"/>
      <w:bookmarkStart w:id="4063" w:name="_Toc340143877"/>
      <w:bookmarkStart w:id="4064" w:name="_Toc340144134"/>
      <w:bookmarkStart w:id="4065" w:name="_Toc4140436"/>
      <w:r w:rsidRPr="00EE678B">
        <w:t>One Day Recompile Data</w:t>
      </w:r>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r w:rsidRPr="00EE678B">
        <w:fldChar w:fldCharType="begin"/>
      </w:r>
      <w:r w:rsidRPr="00EE678B">
        <w:instrText>XE "One Day Recompile Data"</w:instrText>
      </w:r>
      <w:r w:rsidRPr="00EE678B">
        <w:fldChar w:fldCharType="end"/>
      </w:r>
    </w:p>
    <w:p w:rsidR="00F84325" w:rsidRPr="00EE678B" w:rsidRDefault="00F84325" w:rsidP="00FC7A1D">
      <w:pPr>
        <w:pStyle w:val="Manual-optionname"/>
      </w:pPr>
      <w:r w:rsidRPr="00EE678B">
        <w:t>[PSO MGMT REPORT MONTHLY MENU]</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The management data for a user specified day can be compiled/recompiled with this option.</w:t>
      </w:r>
    </w:p>
    <w:p w:rsidR="00F84325" w:rsidRPr="00EE678B" w:rsidRDefault="00F84325" w:rsidP="00F84325">
      <w:pPr>
        <w:rPr>
          <w:color w:val="000000"/>
          <w:szCs w:val="20"/>
        </w:rPr>
      </w:pPr>
    </w:p>
    <w:p w:rsidR="00F84325" w:rsidRPr="00EE678B" w:rsidRDefault="00F84325" w:rsidP="007A1309">
      <w:pPr>
        <w:pStyle w:val="Heading3"/>
      </w:pPr>
      <w:bookmarkStart w:id="4066" w:name="_Toc520273435"/>
      <w:bookmarkStart w:id="4067" w:name="_Toc520299233"/>
      <w:bookmarkStart w:id="4068" w:name="_Toc520304700"/>
      <w:bookmarkStart w:id="4069" w:name="_Toc32836967"/>
      <w:bookmarkStart w:id="4070" w:name="_Toc38424623"/>
      <w:bookmarkStart w:id="4071" w:name="_Toc50535316"/>
      <w:bookmarkStart w:id="4072" w:name="_Toc280701260"/>
      <w:bookmarkStart w:id="4073" w:name="_Toc299044431"/>
      <w:bookmarkStart w:id="4074" w:name="_Toc280853600"/>
      <w:bookmarkStart w:id="4075" w:name="_Toc303286167"/>
      <w:bookmarkStart w:id="4076" w:name="_Toc339962050"/>
      <w:bookmarkStart w:id="4077" w:name="_Toc339962569"/>
      <w:bookmarkStart w:id="4078" w:name="_Toc340138709"/>
      <w:bookmarkStart w:id="4079" w:name="_Toc340138985"/>
      <w:bookmarkStart w:id="4080" w:name="_Toc340139259"/>
      <w:bookmarkStart w:id="4081" w:name="_Toc340143878"/>
      <w:bookmarkStart w:id="4082" w:name="_Toc340144135"/>
      <w:bookmarkStart w:id="4083" w:name="_Toc4140437"/>
      <w:r w:rsidRPr="00EE678B">
        <w:t>Purge Data</w:t>
      </w:r>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r w:rsidRPr="00EE678B">
        <w:fldChar w:fldCharType="begin"/>
      </w:r>
      <w:r w:rsidRPr="00EE678B">
        <w:instrText>XE "Purge Data"</w:instrText>
      </w:r>
      <w:r w:rsidRPr="00EE678B">
        <w:fldChar w:fldCharType="end"/>
      </w:r>
    </w:p>
    <w:p w:rsidR="00F84325" w:rsidRPr="00EE678B" w:rsidRDefault="00F84325" w:rsidP="00FC7A1D">
      <w:pPr>
        <w:pStyle w:val="Manual-optionname"/>
      </w:pPr>
      <w:r w:rsidRPr="00EE678B">
        <w:t>[PSO MGMT DATA PURGE]</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Delete data from the OUTPATIENT PHARMACY MANAGEMENT DATA file with this option. The default starting date will always be the first date in the file.</w:t>
      </w:r>
    </w:p>
    <w:p w:rsidR="00F84325" w:rsidRPr="00EE678B" w:rsidRDefault="00F84325" w:rsidP="00F84325">
      <w:pPr>
        <w:rPr>
          <w:color w:val="000000"/>
          <w:szCs w:val="20"/>
        </w:rPr>
      </w:pPr>
    </w:p>
    <w:p w:rsidR="00F84325" w:rsidRPr="00EE678B" w:rsidRDefault="00F84325" w:rsidP="007A1309">
      <w:pPr>
        <w:pStyle w:val="Heading3"/>
      </w:pPr>
      <w:bookmarkStart w:id="4084" w:name="_Toc520273436"/>
      <w:bookmarkStart w:id="4085" w:name="_Toc520299234"/>
      <w:bookmarkStart w:id="4086" w:name="_Toc520304701"/>
      <w:bookmarkStart w:id="4087" w:name="_Toc32836968"/>
      <w:bookmarkStart w:id="4088" w:name="_Toc38424624"/>
      <w:bookmarkStart w:id="4089" w:name="_Toc50535317"/>
      <w:bookmarkStart w:id="4090" w:name="_Toc280701261"/>
      <w:bookmarkStart w:id="4091" w:name="_Toc299044432"/>
      <w:bookmarkStart w:id="4092" w:name="_Toc280853601"/>
      <w:bookmarkStart w:id="4093" w:name="_Toc303286168"/>
      <w:bookmarkStart w:id="4094" w:name="_Toc339962051"/>
      <w:bookmarkStart w:id="4095" w:name="_Toc339962570"/>
      <w:bookmarkStart w:id="4096" w:name="_Toc340138710"/>
      <w:bookmarkStart w:id="4097" w:name="_Toc340138986"/>
      <w:bookmarkStart w:id="4098" w:name="_Toc340139260"/>
      <w:bookmarkStart w:id="4099" w:name="_Toc340143879"/>
      <w:bookmarkStart w:id="4100" w:name="_Toc340144136"/>
      <w:bookmarkStart w:id="4101" w:name="_Toc4140438"/>
      <w:r w:rsidRPr="00EE678B">
        <w:t>Medication Profile</w:t>
      </w:r>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r w:rsidRPr="00EE678B">
        <w:fldChar w:fldCharType="begin"/>
      </w:r>
      <w:r w:rsidRPr="00EE678B">
        <w:instrText>XE "Medication Profile"</w:instrText>
      </w:r>
      <w:r w:rsidRPr="00EE678B">
        <w:fldChar w:fldCharType="end"/>
      </w:r>
    </w:p>
    <w:p w:rsidR="00F84325" w:rsidRPr="00EE678B" w:rsidRDefault="00F84325" w:rsidP="00FC7A1D">
      <w:pPr>
        <w:pStyle w:val="Manual-optionname"/>
      </w:pPr>
      <w:r w:rsidRPr="00EE678B">
        <w:t>[PSO P]</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is the same as the “Medication Profile” described in “Chapter 15: Using the Medication Profile”.</w:t>
      </w:r>
    </w:p>
    <w:p w:rsidR="00F84325" w:rsidRPr="00EE678B" w:rsidRDefault="00F84325" w:rsidP="00F84325">
      <w:pPr>
        <w:rPr>
          <w:color w:val="000000"/>
          <w:szCs w:val="24"/>
        </w:rPr>
      </w:pPr>
      <w:bookmarkStart w:id="4102" w:name="_Toc520273437"/>
      <w:bookmarkStart w:id="4103" w:name="_Toc520299235"/>
      <w:bookmarkStart w:id="4104" w:name="_Toc520304702"/>
    </w:p>
    <w:p w:rsidR="00F84325" w:rsidRPr="00EE678B" w:rsidRDefault="00F84325" w:rsidP="007A1309">
      <w:pPr>
        <w:pStyle w:val="Heading3"/>
      </w:pPr>
      <w:bookmarkStart w:id="4105" w:name="_Toc32836969"/>
      <w:bookmarkStart w:id="4106" w:name="_Toc38424625"/>
      <w:bookmarkStart w:id="4107" w:name="_Toc50535318"/>
      <w:bookmarkStart w:id="4108" w:name="_Toc280701262"/>
      <w:bookmarkStart w:id="4109" w:name="_Toc299044433"/>
      <w:bookmarkStart w:id="4110" w:name="_Toc280853602"/>
      <w:bookmarkStart w:id="4111" w:name="_Toc303286169"/>
      <w:bookmarkStart w:id="4112" w:name="_Toc339962052"/>
      <w:bookmarkStart w:id="4113" w:name="_Toc339962571"/>
      <w:bookmarkStart w:id="4114" w:name="_Toc340138711"/>
      <w:bookmarkStart w:id="4115" w:name="_Toc340138987"/>
      <w:bookmarkStart w:id="4116" w:name="_Toc340139261"/>
      <w:bookmarkStart w:id="4117" w:name="_Toc340143880"/>
      <w:bookmarkStart w:id="4118" w:name="_Toc340144137"/>
      <w:bookmarkStart w:id="4119" w:name="_Toc4140439"/>
      <w:r w:rsidRPr="00EE678B">
        <w:t>Monthly Drug Cost</w:t>
      </w:r>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r w:rsidRPr="00EE678B">
        <w:fldChar w:fldCharType="begin"/>
      </w:r>
      <w:r w:rsidRPr="00EE678B">
        <w:instrText>XE "Monthly Drug Cost"</w:instrText>
      </w:r>
      <w:r w:rsidRPr="00EE678B">
        <w:fldChar w:fldCharType="end"/>
      </w:r>
    </w:p>
    <w:p w:rsidR="00F84325" w:rsidRPr="00EE678B" w:rsidRDefault="00F84325" w:rsidP="00FC7A1D">
      <w:pPr>
        <w:pStyle w:val="Manual-optionname"/>
      </w:pPr>
      <w:r w:rsidRPr="00EE678B">
        <w:t>[PSO MONTHLYCOST]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monthly drug costs and can be printed for a selected drug or all drugs. This report must be printed on a 132-column printer.</w:t>
      </w:r>
    </w:p>
    <w:p w:rsidR="00F84325" w:rsidRPr="00EE678B" w:rsidRDefault="00F84325" w:rsidP="00F84325">
      <w:pPr>
        <w:rPr>
          <w:color w:val="000000"/>
          <w:szCs w:val="20"/>
        </w:rPr>
      </w:pPr>
    </w:p>
    <w:p w:rsidR="00F84325" w:rsidRPr="00EE678B" w:rsidRDefault="00F84325" w:rsidP="007A1309">
      <w:pPr>
        <w:pStyle w:val="Heading3"/>
      </w:pPr>
      <w:bookmarkStart w:id="4120" w:name="_Toc520273438"/>
      <w:bookmarkStart w:id="4121" w:name="_Toc520299236"/>
      <w:bookmarkStart w:id="4122" w:name="_Toc520304703"/>
      <w:bookmarkStart w:id="4123" w:name="_Toc32836970"/>
      <w:bookmarkStart w:id="4124" w:name="_Toc38424626"/>
      <w:bookmarkStart w:id="4125" w:name="_Toc50535319"/>
      <w:bookmarkStart w:id="4126" w:name="_Toc280701263"/>
      <w:bookmarkStart w:id="4127" w:name="_Toc299044434"/>
      <w:bookmarkStart w:id="4128" w:name="_Toc280853603"/>
      <w:bookmarkStart w:id="4129" w:name="_Toc303286170"/>
      <w:bookmarkStart w:id="4130" w:name="_Toc339962053"/>
      <w:bookmarkStart w:id="4131" w:name="_Toc339962572"/>
      <w:bookmarkStart w:id="4132" w:name="_Toc340138712"/>
      <w:bookmarkStart w:id="4133" w:name="_Toc340138988"/>
      <w:bookmarkStart w:id="4134" w:name="_Toc340139262"/>
      <w:bookmarkStart w:id="4135" w:name="_Toc340143881"/>
      <w:bookmarkStart w:id="4136" w:name="_Toc340144138"/>
      <w:bookmarkStart w:id="4137" w:name="_Toc4140440"/>
      <w:r w:rsidRPr="00EE678B">
        <w:t>Narcotic Prescription List</w:t>
      </w:r>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r w:rsidRPr="00EE678B">
        <w:fldChar w:fldCharType="begin"/>
      </w:r>
      <w:r w:rsidRPr="00EE678B">
        <w:instrText>XE "Narcotic Prescription List"</w:instrText>
      </w:r>
      <w:r w:rsidRPr="00EE678B">
        <w:fldChar w:fldCharType="end"/>
      </w:r>
    </w:p>
    <w:p w:rsidR="00F84325" w:rsidRPr="00EE678B" w:rsidRDefault="00F84325" w:rsidP="00FC7A1D">
      <w:pPr>
        <w:pStyle w:val="Manual-optionname"/>
      </w:pPr>
      <w:r w:rsidRPr="00EE678B">
        <w:t>[PSO NARC]</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quantity, provider, fill date, patient, and patient ID for each prescription for narcotic drugs filled during the specified time period. This report must be printed on a 132-column printer.</w:t>
      </w:r>
    </w:p>
    <w:p w:rsidR="00F84325" w:rsidRPr="00EE678B" w:rsidRDefault="00F84325" w:rsidP="00F84325">
      <w:pPr>
        <w:rPr>
          <w:color w:val="000000"/>
          <w:szCs w:val="20"/>
        </w:rPr>
      </w:pPr>
    </w:p>
    <w:p w:rsidR="00F84325" w:rsidRPr="00EE678B" w:rsidRDefault="00F84325" w:rsidP="007A1309">
      <w:pPr>
        <w:pStyle w:val="Heading3"/>
      </w:pPr>
      <w:bookmarkStart w:id="4138" w:name="_Toc520273439"/>
      <w:bookmarkStart w:id="4139" w:name="_Toc520299237"/>
      <w:bookmarkStart w:id="4140" w:name="_Toc520304704"/>
      <w:bookmarkStart w:id="4141" w:name="_Toc32836971"/>
      <w:bookmarkStart w:id="4142" w:name="_Toc38424627"/>
      <w:bookmarkStart w:id="4143" w:name="_Toc50535320"/>
      <w:bookmarkStart w:id="4144" w:name="_Toc280701264"/>
      <w:bookmarkStart w:id="4145" w:name="_Toc299044435"/>
      <w:bookmarkStart w:id="4146" w:name="_Toc280853604"/>
      <w:bookmarkStart w:id="4147" w:name="_Toc303286171"/>
      <w:bookmarkStart w:id="4148" w:name="_Toc339962054"/>
      <w:bookmarkStart w:id="4149" w:name="_Toc339962573"/>
      <w:bookmarkStart w:id="4150" w:name="_Toc340138713"/>
      <w:bookmarkStart w:id="4151" w:name="_Toc340138989"/>
      <w:bookmarkStart w:id="4152" w:name="_Toc340139263"/>
      <w:bookmarkStart w:id="4153" w:name="_Toc340143882"/>
      <w:bookmarkStart w:id="4154" w:name="_Toc340144139"/>
      <w:bookmarkStart w:id="4155" w:name="_Toc4140441"/>
      <w:r w:rsidRPr="00EE678B">
        <w:t>Non-Formulary List</w:t>
      </w:r>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r w:rsidRPr="00EE678B">
        <w:fldChar w:fldCharType="begin"/>
      </w:r>
      <w:r w:rsidRPr="00EE678B">
        <w:instrText>XE "Non-Formulary List"</w:instrText>
      </w:r>
      <w:r w:rsidRPr="00EE678B">
        <w:fldChar w:fldCharType="end"/>
      </w:r>
    </w:p>
    <w:p w:rsidR="00F84325" w:rsidRPr="00EE678B" w:rsidRDefault="00F84325" w:rsidP="00FC7A1D">
      <w:pPr>
        <w:pStyle w:val="Manual-optionname"/>
      </w:pPr>
      <w:r w:rsidRPr="00EE678B">
        <w:t>[PSO NONFORM]</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all active drugs that have been designated as non-formulary. Non-formulary drugs are those that have not been approved for routine use by the Pharmacy and Therapeutics Committee of the medical center. These items can be dispensed under special circumstances when approved by the designated authority.</w:t>
      </w:r>
    </w:p>
    <w:p w:rsidR="00F84325" w:rsidRPr="00EE678B" w:rsidRDefault="00F84325" w:rsidP="00F84325">
      <w:pPr>
        <w:rPr>
          <w:color w:val="000000"/>
          <w:szCs w:val="20"/>
        </w:rPr>
      </w:pPr>
    </w:p>
    <w:p w:rsidR="00F84325" w:rsidRPr="00EE678B" w:rsidRDefault="00F84325" w:rsidP="007A1309">
      <w:pPr>
        <w:pStyle w:val="Heading3"/>
      </w:pPr>
      <w:bookmarkStart w:id="4156" w:name="_Toc280701265"/>
      <w:bookmarkStart w:id="4157" w:name="_Toc299044436"/>
      <w:bookmarkStart w:id="4158" w:name="_Toc280853605"/>
      <w:bookmarkStart w:id="4159" w:name="_Toc303286172"/>
      <w:bookmarkStart w:id="4160" w:name="_Toc339962055"/>
      <w:bookmarkStart w:id="4161" w:name="_Toc339962574"/>
      <w:bookmarkStart w:id="4162" w:name="_Toc340138714"/>
      <w:bookmarkStart w:id="4163" w:name="_Toc340138990"/>
      <w:bookmarkStart w:id="4164" w:name="_Toc340139264"/>
      <w:bookmarkStart w:id="4165" w:name="_Toc340143883"/>
      <w:bookmarkStart w:id="4166" w:name="_Toc340144140"/>
      <w:bookmarkStart w:id="4167" w:name="_Toc4140442"/>
      <w:bookmarkStart w:id="4168" w:name="_Toc520273440"/>
      <w:bookmarkStart w:id="4169" w:name="_Toc520299238"/>
      <w:bookmarkStart w:id="4170" w:name="_Toc520304705"/>
      <w:bookmarkStart w:id="4171" w:name="_Toc32836972"/>
      <w:bookmarkStart w:id="4172" w:name="_Toc38424628"/>
      <w:bookmarkStart w:id="4173" w:name="_Toc50535321"/>
      <w:r w:rsidRPr="00EE678B">
        <w:t>Non-VA Meds Usage Report</w:t>
      </w:r>
      <w:bookmarkEnd w:id="4156"/>
      <w:bookmarkEnd w:id="4157"/>
      <w:bookmarkEnd w:id="4158"/>
      <w:bookmarkEnd w:id="4159"/>
      <w:bookmarkEnd w:id="4160"/>
      <w:bookmarkEnd w:id="4161"/>
      <w:bookmarkEnd w:id="4162"/>
      <w:bookmarkEnd w:id="4163"/>
      <w:bookmarkEnd w:id="4164"/>
      <w:bookmarkEnd w:id="4165"/>
      <w:bookmarkEnd w:id="4166"/>
      <w:bookmarkEnd w:id="4167"/>
      <w:r w:rsidRPr="00EE678B">
        <w:rPr>
          <w:rFonts w:eastAsia="MS Mincho"/>
        </w:rPr>
        <w:fldChar w:fldCharType="begin"/>
      </w:r>
      <w:r w:rsidRPr="00EE678B">
        <w:rPr>
          <w:rFonts w:eastAsia="MS Mincho"/>
        </w:rPr>
        <w:instrText>XE "Non-VA Meds Usage Report"</w:instrText>
      </w:r>
      <w:r w:rsidRPr="00EE678B">
        <w:rPr>
          <w:rFonts w:eastAsia="MS Mincho"/>
        </w:rPr>
        <w:fldChar w:fldCharType="end"/>
      </w:r>
    </w:p>
    <w:p w:rsidR="00F84325" w:rsidRPr="00EE678B" w:rsidRDefault="00F84325" w:rsidP="00FC7A1D">
      <w:pPr>
        <w:pStyle w:val="Manual-optionname"/>
      </w:pPr>
      <w:r w:rsidRPr="00EE678B">
        <w:t>[PSO NON-VA MEDS USAGE REPORT]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the patient’s Non-VA medical orders that are documented via the CPRS GUI package. The Patient Name, Order Status, Orderable Item, Date Documented, or Order Checks are the available sorting criteria for this report. (When sorting by Order Checks, the Non-VA Med orders with Order Checks will print before any Non-VA Med orders without Order Checks. When sorting by Status, the Active Non-VA Med orders will be displayed before the Inactive Non-VA Med orders.) It is an 80-column report available for printing to the screen or to a print device.</w:t>
      </w:r>
    </w:p>
    <w:p w:rsidR="00F84325" w:rsidRPr="00EE678B" w:rsidRDefault="00F84325" w:rsidP="00F84325">
      <w:pPr>
        <w:rPr>
          <w:color w:val="000000"/>
          <w:szCs w:val="20"/>
        </w:rPr>
      </w:pPr>
    </w:p>
    <w:p w:rsidR="00F84325" w:rsidRPr="00EE678B" w:rsidRDefault="00F84325" w:rsidP="009A678F">
      <w:pPr>
        <w:pStyle w:val="ExampleHeading"/>
      </w:pPr>
      <w:r w:rsidRPr="00EE678B">
        <w:t>Example: Non-VA Meds Usage Report</w:t>
      </w:r>
    </w:p>
    <w:p w:rsidR="00F84325" w:rsidRPr="00EE678B" w:rsidRDefault="00F84325" w:rsidP="00CB318F">
      <w:pPr>
        <w:pStyle w:val="ScreenCapture"/>
        <w:keepNext/>
      </w:pPr>
      <w:r w:rsidRPr="00EE678B">
        <w:t xml:space="preserve">Select Outpatient Pharmacy Manager Option: </w:t>
      </w:r>
      <w:r w:rsidRPr="00EE678B">
        <w:rPr>
          <w:b/>
          <w:bCs/>
        </w:rPr>
        <w:t>OUT</w:t>
      </w:r>
      <w:r w:rsidRPr="00EE678B">
        <w:t>Put Reports</w:t>
      </w:r>
    </w:p>
    <w:p w:rsidR="00F84325" w:rsidRPr="00EE678B" w:rsidRDefault="00F84325" w:rsidP="00CB318F">
      <w:pPr>
        <w:pStyle w:val="ScreenCapture"/>
        <w:keepNext/>
      </w:pPr>
    </w:p>
    <w:p w:rsidR="00F84325" w:rsidRPr="00EE678B" w:rsidRDefault="00F84325" w:rsidP="006B4D1B">
      <w:pPr>
        <w:pStyle w:val="ScreenCapture"/>
      </w:pPr>
      <w:r w:rsidRPr="00EE678B">
        <w:t xml:space="preserve">Select Output Reports Option: </w:t>
      </w:r>
      <w:r w:rsidRPr="00EE678B">
        <w:rPr>
          <w:b/>
          <w:bCs/>
        </w:rPr>
        <w:t xml:space="preserve">NON-VA </w:t>
      </w:r>
      <w:r w:rsidRPr="00EE678B">
        <w:t>Non-VA Meds Usage Report</w:t>
      </w:r>
    </w:p>
    <w:p w:rsidR="00F84325" w:rsidRPr="00EE678B" w:rsidRDefault="00F84325" w:rsidP="006B4D1B">
      <w:pPr>
        <w:pStyle w:val="ScreenCapture"/>
      </w:pPr>
      <w:r w:rsidRPr="00EE678B">
        <w:t xml:space="preserve">FROM DATE DOCUMENTED: </w:t>
      </w:r>
      <w:r w:rsidRPr="00EE678B">
        <w:rPr>
          <w:b/>
          <w:bCs/>
        </w:rPr>
        <w:t>11.08.03</w:t>
      </w:r>
      <w:r w:rsidRPr="00EE678B">
        <w:t xml:space="preserve"> (NOV 08, 2003)</w:t>
      </w:r>
    </w:p>
    <w:p w:rsidR="00F84325" w:rsidRPr="00EE678B" w:rsidRDefault="00F84325" w:rsidP="006B4D1B">
      <w:pPr>
        <w:pStyle w:val="ScreenCapture"/>
      </w:pPr>
    </w:p>
    <w:p w:rsidR="00F84325" w:rsidRPr="00EE678B" w:rsidRDefault="00F84325" w:rsidP="006B4D1B">
      <w:pPr>
        <w:pStyle w:val="ScreenCapture"/>
      </w:pPr>
      <w:r w:rsidRPr="00EE678B">
        <w:t xml:space="preserve">TO DATE DOCUMENTED: </w:t>
      </w:r>
      <w:r w:rsidRPr="00EE678B">
        <w:rPr>
          <w:b/>
          <w:bCs/>
        </w:rPr>
        <w:t>02.06.04</w:t>
      </w:r>
      <w:r w:rsidRPr="00EE678B">
        <w:t xml:space="preserve"> (FEB 06, 2004)</w:t>
      </w:r>
    </w:p>
    <w:p w:rsidR="00F84325" w:rsidRPr="00EE678B" w:rsidRDefault="00F84325" w:rsidP="006B4D1B">
      <w:pPr>
        <w:pStyle w:val="ScreenCapture"/>
      </w:pPr>
    </w:p>
    <w:p w:rsidR="00F84325" w:rsidRPr="00EE678B" w:rsidRDefault="00F84325" w:rsidP="006B4D1B">
      <w:pPr>
        <w:pStyle w:val="ScreenCapture"/>
      </w:pPr>
      <w:r w:rsidRPr="00EE678B">
        <w:t xml:space="preserve">    Enter the SORT field(s) for this Report: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1 - PATIENT NAME</w:t>
      </w:r>
    </w:p>
    <w:p w:rsidR="00F84325" w:rsidRPr="00EE678B" w:rsidRDefault="00F84325" w:rsidP="006B4D1B">
      <w:pPr>
        <w:pStyle w:val="ScreenCapture"/>
      </w:pPr>
      <w:r w:rsidRPr="00EE678B">
        <w:t xml:space="preserve">       2 - ORDERABLE ITEM</w:t>
      </w:r>
    </w:p>
    <w:p w:rsidR="00F84325" w:rsidRPr="00EE678B" w:rsidRDefault="00F84325" w:rsidP="006B4D1B">
      <w:pPr>
        <w:pStyle w:val="ScreenCapture"/>
      </w:pPr>
      <w:r w:rsidRPr="00EE678B">
        <w:t xml:space="preserve">       3 - DATE DOCUMENTED</w:t>
      </w:r>
    </w:p>
    <w:p w:rsidR="00F84325" w:rsidRPr="00EE678B" w:rsidRDefault="00F84325" w:rsidP="006B4D1B">
      <w:pPr>
        <w:pStyle w:val="ScreenCapture"/>
      </w:pPr>
      <w:r w:rsidRPr="00EE678B">
        <w:t xml:space="preserve">       4 - STATUS</w:t>
      </w:r>
    </w:p>
    <w:p w:rsidR="00F84325" w:rsidRPr="00EE678B" w:rsidRDefault="00F84325" w:rsidP="006B4D1B">
      <w:pPr>
        <w:pStyle w:val="ScreenCapture"/>
      </w:pPr>
      <w:r w:rsidRPr="00EE678B">
        <w:t xml:space="preserve">       5 - ORDER CHECKS</w:t>
      </w:r>
    </w:p>
    <w:p w:rsidR="00F84325" w:rsidRPr="00EE678B" w:rsidRDefault="00F84325" w:rsidP="006B4D1B">
      <w:pPr>
        <w:pStyle w:val="ScreenCapture"/>
      </w:pPr>
    </w:p>
    <w:p w:rsidR="00F84325" w:rsidRPr="00EE678B" w:rsidRDefault="00F84325" w:rsidP="006B4D1B">
      <w:pPr>
        <w:pStyle w:val="ScreenCapture"/>
      </w:pPr>
      <w:r w:rsidRPr="00EE678B">
        <w:t xml:space="preserve">    Or any combination of the above, separated by comma,</w:t>
      </w:r>
    </w:p>
    <w:p w:rsidR="00F84325" w:rsidRPr="00EE678B" w:rsidRDefault="00F84325" w:rsidP="006B4D1B">
      <w:pPr>
        <w:pStyle w:val="ScreenCapture"/>
      </w:pPr>
      <w:r w:rsidRPr="00EE678B">
        <w:t xml:space="preserve">    as in these examples:</w:t>
      </w:r>
    </w:p>
    <w:p w:rsidR="00F84325" w:rsidRPr="00EE678B" w:rsidRDefault="00F84325" w:rsidP="006B4D1B">
      <w:pPr>
        <w:pStyle w:val="ScreenCapture"/>
      </w:pPr>
      <w:r w:rsidRPr="00EE678B">
        <w:t xml:space="preserve">       2,1  - BY ORDERABLE ITEM, THEN BY PATIENT NAME</w:t>
      </w:r>
    </w:p>
    <w:p w:rsidR="00F84325" w:rsidRPr="00EE678B" w:rsidRDefault="00F84325" w:rsidP="006B4D1B">
      <w:pPr>
        <w:pStyle w:val="ScreenCapture"/>
      </w:pPr>
      <w:r w:rsidRPr="00EE678B">
        <w:t xml:space="preserve">      5,1,4 - BY ORDER CHECKS, THEN BY PATIENT NAME, THEN BY STATUS</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SORT BY: PATIENT NAME// </w:t>
      </w:r>
      <w:r w:rsidRPr="00EE678B">
        <w:rPr>
          <w:b/>
          <w:bCs/>
        </w:rPr>
        <w:t>1</w:t>
      </w:r>
    </w:p>
    <w:p w:rsidR="00F84325" w:rsidRPr="00EE678B" w:rsidRDefault="00F84325" w:rsidP="006B4D1B">
      <w:pPr>
        <w:pStyle w:val="ScreenCapture"/>
      </w:pPr>
    </w:p>
    <w:p w:rsidR="00F84325" w:rsidRPr="00EE678B" w:rsidRDefault="00F84325" w:rsidP="006B4D1B">
      <w:pPr>
        <w:pStyle w:val="ScreenCapture"/>
      </w:pPr>
      <w:r w:rsidRPr="00EE678B">
        <w:t xml:space="preserve">     SORT BY PATIENT NAME</w:t>
      </w:r>
    </w:p>
    <w:p w:rsidR="00F84325" w:rsidRPr="00EE678B" w:rsidRDefault="00F84325" w:rsidP="006B4D1B">
      <w:pPr>
        <w:pStyle w:val="ScreenCapture"/>
      </w:pPr>
    </w:p>
    <w:p w:rsidR="00F84325" w:rsidRPr="00EE678B" w:rsidRDefault="00F84325" w:rsidP="006B4D1B">
      <w:pPr>
        <w:pStyle w:val="ScreenCapture"/>
      </w:pPr>
      <w:r w:rsidRPr="00EE678B">
        <w:t xml:space="preserve">     You may select a single or multiple PATIENTS,</w:t>
      </w:r>
    </w:p>
    <w:p w:rsidR="00F84325" w:rsidRPr="00EE678B" w:rsidRDefault="00F84325" w:rsidP="006B4D1B">
      <w:pPr>
        <w:pStyle w:val="ScreenCapture"/>
      </w:pPr>
      <w:r w:rsidRPr="00EE678B">
        <w:t xml:space="preserve">     or enter ^ALL to select all PATIENTS.</w:t>
      </w:r>
    </w:p>
    <w:p w:rsidR="00F84325" w:rsidRPr="00EE678B" w:rsidRDefault="00F84325" w:rsidP="006B4D1B">
      <w:pPr>
        <w:pStyle w:val="ScreenCapture"/>
      </w:pPr>
    </w:p>
    <w:p w:rsidR="00F84325" w:rsidRPr="00EE678B" w:rsidRDefault="00F84325" w:rsidP="006B4D1B">
      <w:pPr>
        <w:pStyle w:val="ScreenCapture"/>
      </w:pPr>
      <w:r w:rsidRPr="00EE678B">
        <w:t xml:space="preserve">     PATIENT: </w:t>
      </w:r>
      <w:r w:rsidRPr="00EE678B">
        <w:rPr>
          <w:b/>
          <w:bCs/>
        </w:rPr>
        <w:t>OPPATIENT3,ONE</w:t>
      </w:r>
      <w:r w:rsidRPr="00EE678B">
        <w:t xml:space="preserve">  OPPATIENT3,ONE        2-23-54    </w:t>
      </w:r>
    </w:p>
    <w:p w:rsidR="00F84325" w:rsidRPr="00EE678B" w:rsidRDefault="00F84325" w:rsidP="006B4D1B">
      <w:pPr>
        <w:pStyle w:val="ScreenCapture"/>
      </w:pPr>
      <w:r w:rsidRPr="00EE678B">
        <w:t xml:space="preserve">     PATIENT: </w:t>
      </w:r>
      <w:r w:rsidRPr="00EE678B">
        <w:rPr>
          <w:b/>
          <w:bCs/>
        </w:rPr>
        <w:t>OPPATIENT18,ONE</w:t>
      </w:r>
      <w:r w:rsidRPr="00EE678B">
        <w:t xml:space="preserve"> OPPATIENT18,ONE       1-11-70</w:t>
      </w:r>
    </w:p>
    <w:p w:rsidR="00F84325" w:rsidRPr="00EE678B" w:rsidRDefault="00F84325" w:rsidP="006B4D1B">
      <w:pPr>
        <w:pStyle w:val="ScreenCapture"/>
      </w:pPr>
      <w:r w:rsidRPr="00EE678B">
        <w:t xml:space="preserve">     PATIENT: </w:t>
      </w:r>
    </w:p>
    <w:p w:rsidR="00F84325" w:rsidRPr="00EE678B" w:rsidRDefault="00F84325" w:rsidP="006B4D1B">
      <w:pPr>
        <w:pStyle w:val="ScreenCapture"/>
      </w:pPr>
    </w:p>
    <w:p w:rsidR="00F84325" w:rsidRPr="00EE678B" w:rsidRDefault="00F84325" w:rsidP="006B4D1B">
      <w:pPr>
        <w:pStyle w:val="ScreenCapture"/>
        <w:rPr>
          <w:b/>
          <w:bCs/>
        </w:rPr>
      </w:pPr>
      <w:r w:rsidRPr="00EE678B">
        <w:t xml:space="preserve">DEVICE: HOME// </w:t>
      </w:r>
      <w:r w:rsidRPr="00EE678B">
        <w:rPr>
          <w:b/>
          <w:bCs/>
        </w:rPr>
        <w:t>&lt;Enter&gt;</w:t>
      </w:r>
    </w:p>
    <w:p w:rsidR="00221586" w:rsidRPr="00EE678B" w:rsidRDefault="00221586" w:rsidP="006B4D1B">
      <w:pPr>
        <w:pStyle w:val="ScreenCapture"/>
      </w:pPr>
    </w:p>
    <w:p w:rsidR="00F84325" w:rsidRPr="00EE678B" w:rsidRDefault="00F84325" w:rsidP="006B4D1B">
      <w:pPr>
        <w:pStyle w:val="ScreenCapture"/>
      </w:pPr>
      <w:r w:rsidRPr="00EE678B">
        <w:t>Non-VA Meds Usage Report                                           Page:   1</w:t>
      </w:r>
    </w:p>
    <w:p w:rsidR="00F84325" w:rsidRPr="00EE678B" w:rsidRDefault="00F84325" w:rsidP="006B4D1B">
      <w:pPr>
        <w:pStyle w:val="ScreenCapture"/>
      </w:pPr>
      <w:r w:rsidRPr="00EE678B">
        <w:t>Sorted by PATIENT NAME</w:t>
      </w:r>
    </w:p>
    <w:p w:rsidR="00F84325" w:rsidRPr="00EE678B" w:rsidRDefault="00F84325" w:rsidP="006B4D1B">
      <w:pPr>
        <w:pStyle w:val="ScreenCapture"/>
      </w:pPr>
      <w:r w:rsidRPr="00EE678B">
        <w:t>Date Range: 10/29/2003 - 02/06/2004             Run Date: Feb 06, 2004@13:51:08</w:t>
      </w:r>
    </w:p>
    <w:p w:rsidR="00F84325" w:rsidRPr="00EE678B" w:rsidRDefault="00F84325" w:rsidP="006B4D1B">
      <w:pPr>
        <w:pStyle w:val="ScreenCapture"/>
      </w:pPr>
      <w:r w:rsidRPr="00EE678B">
        <w:t>-------------------------------------------------------------------------------</w:t>
      </w:r>
    </w:p>
    <w:p w:rsidR="00F84325" w:rsidRPr="00EE678B" w:rsidRDefault="00F84325" w:rsidP="006B4D1B">
      <w:pPr>
        <w:pStyle w:val="ScreenCapture"/>
      </w:pPr>
      <w:r w:rsidRPr="00EE678B">
        <w:t>OPPATIENT3,ONE (ID:6789)                      Patient Phone #: 555-555-5555</w:t>
      </w:r>
    </w:p>
    <w:p w:rsidR="00F84325" w:rsidRPr="00EE678B" w:rsidRDefault="00F84325" w:rsidP="006B4D1B">
      <w:pPr>
        <w:pStyle w:val="ScreenCapture"/>
      </w:pPr>
      <w:r w:rsidRPr="00EE678B">
        <w:t xml:space="preserve">     Non-VA Med: ACIVICIN</w:t>
      </w:r>
    </w:p>
    <w:p w:rsidR="00F84325" w:rsidRPr="00EE678B" w:rsidRDefault="00F84325" w:rsidP="006B4D1B">
      <w:pPr>
        <w:pStyle w:val="ScreenCapture"/>
      </w:pPr>
      <w:r w:rsidRPr="00EE678B">
        <w:t xml:space="preserve">  Dispense Drug:                                       Dosage: 2 ML</w:t>
      </w:r>
    </w:p>
    <w:p w:rsidR="00F84325" w:rsidRPr="00EE678B" w:rsidRDefault="00F84325" w:rsidP="006B4D1B">
      <w:pPr>
        <w:pStyle w:val="ScreenCapture"/>
      </w:pPr>
      <w:r w:rsidRPr="00EE678B">
        <w:t xml:space="preserve">       Schedule: 3-4 TIMES A DAY</w:t>
      </w:r>
      <w:r w:rsidRPr="00EE678B">
        <w:tab/>
        <w:t xml:space="preserve">                   Med Route: INTRAMUSCULAR</w:t>
      </w:r>
      <w:r w:rsidRPr="00EE678B">
        <w:tab/>
      </w:r>
    </w:p>
    <w:p w:rsidR="00F84325" w:rsidRPr="00EE678B" w:rsidRDefault="00F84325" w:rsidP="006B4D1B">
      <w:pPr>
        <w:pStyle w:val="ScreenCapture"/>
      </w:pPr>
      <w:r w:rsidRPr="00EE678B">
        <w:t xml:space="preserve">         Status: ACTIVE                          CPRS Order #: 12510</w:t>
      </w:r>
    </w:p>
    <w:p w:rsidR="00F84325" w:rsidRPr="00EE678B" w:rsidRDefault="00F84325" w:rsidP="006B4D1B">
      <w:pPr>
        <w:pStyle w:val="ScreenCapture"/>
      </w:pPr>
      <w:r w:rsidRPr="00EE678B">
        <w:t xml:space="preserve">  Documented By: OPCLERK10,FOUR               Documented Date: 11/06/2003</w:t>
      </w:r>
    </w:p>
    <w:p w:rsidR="00F84325" w:rsidRPr="00EE678B" w:rsidRDefault="00F84325" w:rsidP="006B4D1B">
      <w:pPr>
        <w:pStyle w:val="ScreenCapture"/>
      </w:pPr>
      <w:r w:rsidRPr="00EE678B">
        <w:t xml:space="preserve">         Clinic: 161 - LAB                         Start Date: 01/01/2003</w:t>
      </w:r>
    </w:p>
    <w:p w:rsidR="00F84325" w:rsidRPr="00EE678B" w:rsidRDefault="00F84325" w:rsidP="006B4D1B">
      <w:pPr>
        <w:pStyle w:val="ScreenCapture"/>
      </w:pPr>
    </w:p>
    <w:p w:rsidR="00F84325" w:rsidRPr="00EE678B" w:rsidRDefault="00F84325" w:rsidP="006B4D1B">
      <w:pPr>
        <w:pStyle w:val="ScreenCapture"/>
      </w:pPr>
      <w:r w:rsidRPr="00EE678B">
        <w:t>Statement/Explanation: Medication prescribed by Non-VA provider. PATIENT WANTED</w:t>
      </w:r>
    </w:p>
    <w:p w:rsidR="00F84325" w:rsidRPr="00EE678B" w:rsidRDefault="00F84325" w:rsidP="006B4D1B">
      <w:pPr>
        <w:pStyle w:val="ScreenCapture"/>
      </w:pPr>
      <w:r w:rsidRPr="00EE678B">
        <w:tab/>
        <w:t xml:space="preserve">TO BUY FROM WALGREENS BECAUSE OF COPAY. </w:t>
      </w:r>
    </w:p>
    <w:p w:rsidR="00F84325" w:rsidRPr="00EE678B" w:rsidRDefault="00F84325" w:rsidP="006B4D1B">
      <w:pPr>
        <w:pStyle w:val="ScreenCapture"/>
      </w:pPr>
    </w:p>
    <w:p w:rsidR="00F84325" w:rsidRPr="00EE678B" w:rsidRDefault="00F84325" w:rsidP="006B4D1B">
      <w:pPr>
        <w:pStyle w:val="ScreenCapture"/>
      </w:pPr>
      <w:r w:rsidRPr="00EE678B">
        <w:t xml:space="preserve">     Non-VA Med: IMIPRAMINE</w:t>
      </w:r>
    </w:p>
    <w:p w:rsidR="00F84325" w:rsidRPr="00EE678B" w:rsidRDefault="00F84325" w:rsidP="006B4D1B">
      <w:pPr>
        <w:pStyle w:val="ScreenCapture"/>
      </w:pPr>
      <w:r w:rsidRPr="00EE678B">
        <w:t xml:space="preserve">  Dispense Drug: IMIPRAMINE 50MG TAB                   Dosage: 50MG</w:t>
      </w:r>
    </w:p>
    <w:p w:rsidR="00F84325" w:rsidRPr="00EE678B" w:rsidRDefault="00F84325" w:rsidP="006B4D1B">
      <w:pPr>
        <w:pStyle w:val="ScreenCapture"/>
      </w:pPr>
      <w:r w:rsidRPr="00EE678B">
        <w:t xml:space="preserve">       Schedule: FOUR TIMES A DAY AFTER MEALS</w:t>
      </w:r>
      <w:r w:rsidRPr="00EE678B">
        <w:tab/>
        <w:t xml:space="preserve">      Med Route: MOUTH</w:t>
      </w:r>
    </w:p>
    <w:p w:rsidR="00F84325" w:rsidRPr="00EE678B" w:rsidRDefault="00F84325" w:rsidP="006B4D1B">
      <w:pPr>
        <w:pStyle w:val="ScreenCapture"/>
      </w:pPr>
      <w:r w:rsidRPr="00EE678B">
        <w:t xml:space="preserve">                 &amp; AT BEDTIME</w:t>
      </w:r>
      <w:r w:rsidRPr="00EE678B">
        <w:tab/>
      </w:r>
    </w:p>
    <w:p w:rsidR="00F84325" w:rsidRPr="00EE678B" w:rsidRDefault="00F84325" w:rsidP="006B4D1B">
      <w:pPr>
        <w:pStyle w:val="ScreenCapture"/>
      </w:pPr>
      <w:r w:rsidRPr="00EE678B">
        <w:t xml:space="preserve">         Status: DISCONTINUED on 12/20/2003      CPRS Order #: 12514</w:t>
      </w:r>
    </w:p>
    <w:p w:rsidR="00F84325" w:rsidRPr="00EE678B" w:rsidRDefault="00F84325" w:rsidP="006B4D1B">
      <w:pPr>
        <w:pStyle w:val="ScreenCapture"/>
      </w:pPr>
      <w:r w:rsidRPr="00EE678B">
        <w:t xml:space="preserve">  Documented By: OPCLERK16,FOUR               Documented Date: 11/20/2003</w:t>
      </w:r>
    </w:p>
    <w:p w:rsidR="00F84325" w:rsidRPr="00EE678B" w:rsidRDefault="00F84325" w:rsidP="006B4D1B">
      <w:pPr>
        <w:pStyle w:val="ScreenCapture"/>
      </w:pPr>
      <w:r w:rsidRPr="00EE678B">
        <w:t xml:space="preserve">         Clinic: 161 - LAB                         Start Date: 11/01/2003</w:t>
      </w:r>
    </w:p>
    <w:p w:rsidR="00F84325" w:rsidRPr="00EE678B" w:rsidRDefault="00F84325" w:rsidP="006B4D1B">
      <w:pPr>
        <w:pStyle w:val="ScreenCapture"/>
      </w:pP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 xml:space="preserve">OPPATIENT18,ONE (ID: 6789)                    Patient Phone #: </w:t>
      </w:r>
    </w:p>
    <w:p w:rsidR="00F84325" w:rsidRPr="00EE678B" w:rsidRDefault="00F84325" w:rsidP="006B4D1B">
      <w:pPr>
        <w:pStyle w:val="ScreenCapture"/>
      </w:pPr>
      <w:r w:rsidRPr="00EE678B">
        <w:t xml:space="preserve">     Non-VA Med: RANITIDINE</w:t>
      </w:r>
    </w:p>
    <w:p w:rsidR="00F84325" w:rsidRPr="00EE678B" w:rsidRDefault="00F84325" w:rsidP="006B4D1B">
      <w:pPr>
        <w:pStyle w:val="ScreenCapture"/>
      </w:pPr>
      <w:r w:rsidRPr="00EE678B">
        <w:t xml:space="preserve">  Dispense Drug: RANITIDINE 150MG TAB                  Dosage: 300MG</w:t>
      </w:r>
    </w:p>
    <w:p w:rsidR="00F84325" w:rsidRPr="00EE678B" w:rsidRDefault="00F84325" w:rsidP="006B4D1B">
      <w:pPr>
        <w:pStyle w:val="ScreenCapture"/>
      </w:pPr>
      <w:r w:rsidRPr="00EE678B">
        <w:t xml:space="preserve">       Schedule: EVERY OTHER DAY</w:t>
      </w:r>
      <w:r w:rsidRPr="00EE678B">
        <w:tab/>
        <w:t xml:space="preserve">                   Med Route: MOUTH</w:t>
      </w:r>
      <w:r w:rsidRPr="00EE678B">
        <w:tab/>
      </w:r>
    </w:p>
    <w:p w:rsidR="00F84325" w:rsidRPr="00EE678B" w:rsidRDefault="00F84325" w:rsidP="006B4D1B">
      <w:pPr>
        <w:pStyle w:val="ScreenCapture"/>
      </w:pPr>
      <w:r w:rsidRPr="00EE678B">
        <w:t xml:space="preserve">         Status: ACTIVE</w:t>
      </w:r>
      <w:r w:rsidRPr="00EE678B">
        <w:rPr>
          <w:color w:val="0000FF"/>
        </w:rPr>
        <w:t xml:space="preserve">                          </w:t>
      </w:r>
      <w:r w:rsidRPr="00EE678B">
        <w:t>CPRS Order #: 12593</w:t>
      </w:r>
    </w:p>
    <w:p w:rsidR="00F84325" w:rsidRPr="00EE678B" w:rsidRDefault="00F84325" w:rsidP="006B4D1B">
      <w:pPr>
        <w:pStyle w:val="ScreenCapture"/>
      </w:pPr>
      <w:r w:rsidRPr="00EE678B">
        <w:t xml:space="preserve">  Documented By: OPCLERK1,FOUR                Documented Date: 12/18/2003</w:t>
      </w:r>
    </w:p>
    <w:p w:rsidR="00F84325" w:rsidRPr="00EE678B" w:rsidRDefault="00F84325" w:rsidP="006B4D1B">
      <w:pPr>
        <w:pStyle w:val="ScreenCapture"/>
      </w:pPr>
      <w:r w:rsidRPr="00EE678B">
        <w:t xml:space="preserve">         Clinic: 285 - DIABETIC                    Start Date: 12/18/2003</w:t>
      </w:r>
    </w:p>
    <w:p w:rsidR="00F84325" w:rsidRPr="00EE678B" w:rsidRDefault="00F84325" w:rsidP="006B4D1B">
      <w:pPr>
        <w:pStyle w:val="ScreenCapture"/>
      </w:pPr>
    </w:p>
    <w:p w:rsidR="00F84325" w:rsidRPr="00EE678B" w:rsidRDefault="00F84325" w:rsidP="006B4D1B">
      <w:pPr>
        <w:pStyle w:val="ScreenCapture"/>
      </w:pPr>
      <w:r w:rsidRPr="00EE678B">
        <w:t xml:space="preserve"> Order Check #1: Duplicate drug class order: HISTAMINE ANTAGONISTS (NIZATIDINE </w:t>
      </w:r>
    </w:p>
    <w:p w:rsidR="00F84325" w:rsidRPr="00EE678B" w:rsidRDefault="00F84325" w:rsidP="006B4D1B">
      <w:pPr>
        <w:pStyle w:val="ScreenCapture"/>
      </w:pPr>
      <w:r w:rsidRPr="00EE678B">
        <w:t xml:space="preserve">                 CAP,ORAL  150MG TAKE TWO CAPSULES EVERY MORNING AND TAKE TWO </w:t>
      </w:r>
    </w:p>
    <w:p w:rsidR="00F84325" w:rsidRPr="00EE678B" w:rsidRDefault="00F84325" w:rsidP="006B4D1B">
      <w:pPr>
        <w:pStyle w:val="ScreenCapture"/>
      </w:pPr>
      <w:r w:rsidRPr="00EE678B">
        <w:t xml:space="preserve">                 CAPSULES EVERY EVENING WITH FOOD  [ACTIVE]) </w:t>
      </w:r>
    </w:p>
    <w:p w:rsidR="00F84325" w:rsidRPr="00EE678B" w:rsidRDefault="00F84325" w:rsidP="00CB318F">
      <w:pPr>
        <w:pStyle w:val="ScreenCapture"/>
        <w:keepNext/>
      </w:pPr>
      <w:r w:rsidRPr="00EE678B">
        <w:t xml:space="preserve">      Override Reason: Doctor's Therapy </w:t>
      </w:r>
    </w:p>
    <w:p w:rsidR="00F84325" w:rsidRPr="00EE678B" w:rsidRDefault="00F84325" w:rsidP="006B4D1B">
      <w:pPr>
        <w:pStyle w:val="ScreenCapture"/>
      </w:pPr>
      <w:r w:rsidRPr="00EE678B">
        <w:t xml:space="preserve">      Override Provider: OPPROVIDER21,TWO</w:t>
      </w:r>
    </w:p>
    <w:p w:rsidR="00F84325" w:rsidRPr="00EE678B" w:rsidRDefault="00F84325" w:rsidP="006B4D1B">
      <w:pPr>
        <w:pStyle w:val="ScreenCapture"/>
      </w:pPr>
    </w:p>
    <w:p w:rsidR="00F84325" w:rsidRPr="00EE678B" w:rsidRDefault="00F84325" w:rsidP="006B4D1B">
      <w:pPr>
        <w:pStyle w:val="ScreenCapture"/>
      </w:pPr>
      <w:r w:rsidRPr="00EE678B">
        <w:t xml:space="preserve">Statement/Explanation: Non-VA medication not recommended by VA provider   </w:t>
      </w:r>
    </w:p>
    <w:p w:rsidR="00F84325" w:rsidRPr="00EE678B" w:rsidRDefault="00F84325" w:rsidP="006B4D1B">
      <w:pPr>
        <w:pStyle w:val="ScreenCapture"/>
      </w:pPr>
      <w:r w:rsidRPr="00EE678B">
        <w:t>===============================================================================</w:t>
      </w:r>
    </w:p>
    <w:p w:rsidR="00F84325" w:rsidRPr="00EE678B" w:rsidRDefault="00F84325" w:rsidP="006B4D1B">
      <w:pPr>
        <w:pStyle w:val="ScreenCapture"/>
      </w:pPr>
      <w:r w:rsidRPr="00EE678B">
        <w:t>Total: 2 patients and 3 orders.</w:t>
      </w:r>
    </w:p>
    <w:p w:rsidR="00F84325" w:rsidRPr="00EE678B" w:rsidRDefault="00F84325" w:rsidP="00F84325">
      <w:pPr>
        <w:rPr>
          <w:color w:val="000000"/>
          <w:szCs w:val="20"/>
        </w:rPr>
      </w:pPr>
    </w:p>
    <w:p w:rsidR="00F84325" w:rsidRPr="00EE678B" w:rsidRDefault="00583040" w:rsidP="00221586">
      <w:pPr>
        <w:ind w:left="720" w:hanging="720"/>
        <w:rPr>
          <w:color w:val="000000"/>
          <w:szCs w:val="20"/>
        </w:rPr>
      </w:pPr>
      <w:r>
        <w:rPr>
          <w:noProof/>
        </w:rPr>
        <w:drawing>
          <wp:inline distT="0" distB="0" distL="0" distR="0">
            <wp:extent cx="464820" cy="373380"/>
            <wp:effectExtent l="0" t="0" r="0" b="0"/>
            <wp:docPr id="42"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325" w:rsidRPr="00EE678B">
        <w:rPr>
          <w:color w:val="000000"/>
          <w:szCs w:val="20"/>
        </w:rPr>
        <w:t>Non-VA Meds are automatically discontinued when a Date of Death has been entered for a patient. In the event a Date of Death is entered in-error and subsequently deleted, the Non-VA Meds will be automatically reinstalled to an active status if they were active before they were discontinued.</w:t>
      </w:r>
    </w:p>
    <w:p w:rsidR="00F84325" w:rsidRPr="00EE678B" w:rsidRDefault="00F84325" w:rsidP="00F84325">
      <w:pPr>
        <w:ind w:left="900" w:hanging="900"/>
        <w:rPr>
          <w:rFonts w:eastAsia="MS Mincho" w:cs="Courier New"/>
          <w:position w:val="-4"/>
          <w:szCs w:val="20"/>
        </w:rPr>
      </w:pPr>
    </w:p>
    <w:p w:rsidR="00F84325" w:rsidRPr="00EE678B" w:rsidRDefault="00F84325" w:rsidP="007A1309">
      <w:pPr>
        <w:pStyle w:val="Heading3"/>
      </w:pPr>
      <w:bookmarkStart w:id="4174" w:name="_Toc280701266"/>
      <w:bookmarkStart w:id="4175" w:name="_Toc299044437"/>
      <w:bookmarkStart w:id="4176" w:name="_Toc280853606"/>
      <w:bookmarkStart w:id="4177" w:name="_Toc303286173"/>
      <w:bookmarkStart w:id="4178" w:name="_Toc339962056"/>
      <w:bookmarkStart w:id="4179" w:name="_Toc339962575"/>
      <w:bookmarkStart w:id="4180" w:name="_Toc340138715"/>
      <w:bookmarkStart w:id="4181" w:name="_Toc340138991"/>
      <w:bookmarkStart w:id="4182" w:name="_Toc340139265"/>
      <w:bookmarkStart w:id="4183" w:name="_Toc340143884"/>
      <w:bookmarkStart w:id="4184" w:name="_Toc340144141"/>
      <w:bookmarkStart w:id="4185" w:name="_Toc4140443"/>
      <w:r w:rsidRPr="00EE678B">
        <w:t>Poly Pharmacy Report</w:t>
      </w:r>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r w:rsidRPr="00EE678B">
        <w:fldChar w:fldCharType="begin"/>
      </w:r>
      <w:r w:rsidRPr="00EE678B">
        <w:instrText>XE "Poly Pharmacy Report"</w:instrText>
      </w:r>
      <w:r w:rsidRPr="00EE678B">
        <w:fldChar w:fldCharType="end"/>
      </w:r>
    </w:p>
    <w:p w:rsidR="00F84325" w:rsidRPr="00EE678B" w:rsidRDefault="00F84325" w:rsidP="00FC7A1D">
      <w:pPr>
        <w:pStyle w:val="Manual-optionname"/>
      </w:pPr>
      <w:r w:rsidRPr="00EE678B">
        <w:t>[PSO POLY]</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a patient or patients with a selected minimum amount of prescriptions within a selected number of days. The Non-VA Med orders are included in the amount of prescriptions and are displayed, after all of the medications distributed by the VA, on this report. Only active prescriptions show on this report. The class column of this report is the drug classification from the DRUG file.</w:t>
      </w:r>
    </w:p>
    <w:p w:rsidR="00F84325" w:rsidRPr="00EE678B" w:rsidRDefault="00F84325" w:rsidP="00F84325">
      <w:pPr>
        <w:rPr>
          <w:color w:val="000000"/>
          <w:szCs w:val="20"/>
        </w:rPr>
      </w:pPr>
    </w:p>
    <w:p w:rsidR="00F84325" w:rsidRPr="00EE678B" w:rsidRDefault="00F84325" w:rsidP="007A1309">
      <w:pPr>
        <w:pStyle w:val="Heading3"/>
      </w:pPr>
      <w:bookmarkStart w:id="4186" w:name="_Toc520273441"/>
      <w:bookmarkStart w:id="4187" w:name="_Toc520299239"/>
      <w:bookmarkStart w:id="4188" w:name="_Toc520304706"/>
      <w:bookmarkStart w:id="4189" w:name="_Toc32836973"/>
      <w:bookmarkStart w:id="4190" w:name="_Toc38424629"/>
      <w:bookmarkStart w:id="4191" w:name="_Toc50535322"/>
      <w:bookmarkStart w:id="4192" w:name="_Toc280701267"/>
      <w:bookmarkStart w:id="4193" w:name="_Toc299044438"/>
      <w:bookmarkStart w:id="4194" w:name="_Toc280853607"/>
      <w:bookmarkStart w:id="4195" w:name="_Toc303286174"/>
      <w:bookmarkStart w:id="4196" w:name="_Toc339962057"/>
      <w:bookmarkStart w:id="4197" w:name="_Toc339962576"/>
      <w:bookmarkStart w:id="4198" w:name="_Toc340138716"/>
      <w:bookmarkStart w:id="4199" w:name="_Toc340138992"/>
      <w:bookmarkStart w:id="4200" w:name="_Toc340139266"/>
      <w:bookmarkStart w:id="4201" w:name="_Toc340143885"/>
      <w:bookmarkStart w:id="4202" w:name="_Toc340144142"/>
      <w:bookmarkStart w:id="4203" w:name="_Toc4140444"/>
      <w:r w:rsidRPr="00EE678B">
        <w:t>Released and Unreleased Prescription Report</w:t>
      </w:r>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r w:rsidRPr="00EE678B">
        <w:fldChar w:fldCharType="begin"/>
      </w:r>
      <w:r w:rsidRPr="00EE678B">
        <w:instrText>XE "Released and Unreleased Prescription Report"</w:instrText>
      </w:r>
      <w:r w:rsidRPr="00EE678B">
        <w:fldChar w:fldCharType="end"/>
      </w:r>
    </w:p>
    <w:p w:rsidR="00F84325" w:rsidRPr="00EE678B" w:rsidRDefault="00F84325" w:rsidP="00FC7A1D">
      <w:pPr>
        <w:pStyle w:val="Manual-optionname"/>
      </w:pPr>
      <w:r w:rsidRPr="00EE678B">
        <w:t>[PSO RELEASE REPORT]</w:t>
      </w:r>
    </w:p>
    <w:p w:rsidR="00F84325" w:rsidRPr="00EE678B" w:rsidRDefault="00F84325" w:rsidP="00FC7A1D">
      <w:pPr>
        <w:keepNext/>
        <w:rPr>
          <w:color w:val="000000"/>
          <w:szCs w:val="20"/>
        </w:rPr>
      </w:pPr>
    </w:p>
    <w:p w:rsidR="00F84325" w:rsidRPr="00EE678B" w:rsidRDefault="00F84325" w:rsidP="00F84325">
      <w:pPr>
        <w:rPr>
          <w:color w:val="000000"/>
          <w:szCs w:val="20"/>
        </w:rPr>
      </w:pPr>
      <w:r w:rsidRPr="00EE678B">
        <w:rPr>
          <w:color w:val="000000"/>
          <w:szCs w:val="20"/>
        </w:rPr>
        <w:t>This report lists released and unreleased prescriptions by date range. The start date default is the date the package is installed and the end date default will be the current date.</w:t>
      </w:r>
    </w:p>
    <w:p w:rsidR="00F84325" w:rsidRPr="00EE678B" w:rsidRDefault="00F84325" w:rsidP="00F84325">
      <w:pPr>
        <w:rPr>
          <w:color w:val="000000"/>
          <w:szCs w:val="20"/>
        </w:rPr>
      </w:pPr>
    </w:p>
    <w:p w:rsidR="00F84325" w:rsidRPr="00EE678B" w:rsidRDefault="00F84325" w:rsidP="00F84325">
      <w:pPr>
        <w:rPr>
          <w:color w:val="000000"/>
        </w:rPr>
      </w:pPr>
      <w:r w:rsidRPr="00EE678B">
        <w:rPr>
          <w:color w:val="000000"/>
        </w:rPr>
        <w:t>PSO*7*391 modified [PSO RELEASE REPORT] to add CS as a selection to the input. The drug name and CS schedule was added to the output.</w:t>
      </w:r>
    </w:p>
    <w:p w:rsidR="00F84325" w:rsidRPr="00EE678B" w:rsidRDefault="00F84325" w:rsidP="00F84325"/>
    <w:p w:rsidR="00F84325" w:rsidRPr="00EE678B" w:rsidRDefault="00F84325" w:rsidP="009A678F">
      <w:pPr>
        <w:pStyle w:val="ExampleHeading"/>
      </w:pPr>
      <w:r w:rsidRPr="00EE678B">
        <w:t>Example: [PSO RELEASE REPORT] CS Selection and CS Schedule</w:t>
      </w:r>
    </w:p>
    <w:p w:rsidR="00F84325" w:rsidRPr="00EE678B" w:rsidRDefault="00F84325" w:rsidP="006B4D1B">
      <w:pPr>
        <w:pStyle w:val="ScreenCapture"/>
      </w:pPr>
      <w:r w:rsidRPr="00EE678B">
        <w:t>Do you want ONLY Unreleased Prescriptions? NO//</w:t>
      </w:r>
    </w:p>
    <w:p w:rsidR="00F84325" w:rsidRPr="00EE678B" w:rsidRDefault="00F84325" w:rsidP="006B4D1B">
      <w:pPr>
        <w:pStyle w:val="ScreenCapture"/>
      </w:pPr>
      <w:r w:rsidRPr="00EE678B">
        <w:t>Include (C)S Rx only, (N)on CS Rx only, or (B)oth (C/N/B): B// Controlled</w:t>
      </w:r>
    </w:p>
    <w:p w:rsidR="00F84325" w:rsidRPr="00EE678B" w:rsidRDefault="00F84325" w:rsidP="006B4D1B">
      <w:pPr>
        <w:pStyle w:val="ScreenCapture"/>
      </w:pPr>
      <w:r w:rsidRPr="00EE678B">
        <w:t>Substances Rxs Only</w:t>
      </w:r>
    </w:p>
    <w:p w:rsidR="00F84325" w:rsidRPr="00EE678B" w:rsidRDefault="00F84325" w:rsidP="006B4D1B">
      <w:pPr>
        <w:pStyle w:val="ScreenCapture"/>
      </w:pPr>
    </w:p>
    <w:p w:rsidR="00F84325" w:rsidRPr="00EE678B" w:rsidRDefault="00F84325" w:rsidP="006B4D1B">
      <w:pPr>
        <w:pStyle w:val="ScreenCapture"/>
      </w:pPr>
      <w:r w:rsidRPr="00EE678B">
        <w:t>Select controlled substance schedules</w:t>
      </w:r>
    </w:p>
    <w:p w:rsidR="00F84325" w:rsidRPr="00EE678B" w:rsidRDefault="00F84325" w:rsidP="006B4D1B">
      <w:pPr>
        <w:pStyle w:val="ScreenCapture"/>
      </w:pPr>
    </w:p>
    <w:p w:rsidR="00F84325" w:rsidRPr="00EE678B" w:rsidRDefault="00F84325" w:rsidP="006B4D1B">
      <w:pPr>
        <w:pStyle w:val="ScreenCapture"/>
      </w:pPr>
      <w:r w:rsidRPr="00EE678B">
        <w:t xml:space="preserve">     Select one of the following:</w:t>
      </w:r>
    </w:p>
    <w:p w:rsidR="00F84325" w:rsidRPr="00EE678B" w:rsidRDefault="00F84325" w:rsidP="006B4D1B">
      <w:pPr>
        <w:pStyle w:val="ScreenCapture"/>
      </w:pPr>
    </w:p>
    <w:p w:rsidR="00F84325" w:rsidRPr="00EE678B" w:rsidRDefault="00F84325" w:rsidP="006B4D1B">
      <w:pPr>
        <w:pStyle w:val="ScreenCapture"/>
      </w:pPr>
      <w:r w:rsidRPr="00EE678B">
        <w:t xml:space="preserve">          1         SCHEDULES I</w:t>
      </w:r>
      <w:r w:rsidR="00D8267F" w:rsidRPr="00EE678B">
        <w:t xml:space="preserve"> </w:t>
      </w:r>
      <w:r w:rsidRPr="00EE678B">
        <w:t>– II</w:t>
      </w:r>
    </w:p>
    <w:p w:rsidR="00F84325" w:rsidRPr="00EE678B" w:rsidRDefault="00F84325" w:rsidP="006B4D1B">
      <w:pPr>
        <w:pStyle w:val="ScreenCapture"/>
      </w:pPr>
      <w:r w:rsidRPr="00EE678B">
        <w:t xml:space="preserve">          2         SCHEDULES III</w:t>
      </w:r>
      <w:r w:rsidR="00D8267F" w:rsidRPr="00EE678B">
        <w:t xml:space="preserve"> </w:t>
      </w:r>
      <w:r w:rsidRPr="00EE678B">
        <w:t>– V</w:t>
      </w:r>
    </w:p>
    <w:p w:rsidR="00F84325" w:rsidRPr="00EE678B" w:rsidRDefault="00F84325" w:rsidP="006B4D1B">
      <w:pPr>
        <w:pStyle w:val="ScreenCapture"/>
      </w:pPr>
      <w:r w:rsidRPr="00EE678B">
        <w:t xml:space="preserve">          3         SCHEDULES I</w:t>
      </w:r>
      <w:r w:rsidR="00D8267F" w:rsidRPr="00EE678B">
        <w:t xml:space="preserve"> </w:t>
      </w:r>
      <w:r w:rsidRPr="00EE678B">
        <w:t>– V</w:t>
      </w:r>
    </w:p>
    <w:p w:rsidR="00F84325" w:rsidRPr="00EE678B" w:rsidRDefault="00F84325" w:rsidP="006B4D1B">
      <w:pPr>
        <w:pStyle w:val="ScreenCapture"/>
      </w:pPr>
      <w:r w:rsidRPr="00EE678B">
        <w:t>Select Schedule(s): 3//</w:t>
      </w:r>
    </w:p>
    <w:p w:rsidR="00F84325" w:rsidRPr="00EE678B" w:rsidRDefault="00F84325" w:rsidP="004E0305">
      <w:pPr>
        <w:pStyle w:val="Heading2"/>
      </w:pPr>
      <w:bookmarkStart w:id="4204" w:name="_Toc280701268"/>
      <w:bookmarkStart w:id="4205" w:name="_Toc299044439"/>
      <w:bookmarkStart w:id="4206" w:name="_Toc280853608"/>
      <w:bookmarkStart w:id="4207" w:name="_Toc303286175"/>
      <w:bookmarkStart w:id="4208" w:name="_Toc339962058"/>
      <w:bookmarkStart w:id="4209" w:name="_Toc339962577"/>
      <w:bookmarkStart w:id="4210" w:name="_Toc340138717"/>
      <w:bookmarkStart w:id="4211" w:name="_Toc340138993"/>
      <w:bookmarkStart w:id="4212" w:name="_Toc340139267"/>
      <w:bookmarkStart w:id="4213" w:name="_Toc340143886"/>
      <w:bookmarkStart w:id="4214" w:name="_Toc340144143"/>
      <w:bookmarkStart w:id="4215" w:name="_Toc4140445"/>
      <w:r w:rsidRPr="00EE678B">
        <w:t>Prescription List for Drug Warnings</w:t>
      </w:r>
      <w:bookmarkEnd w:id="4204"/>
      <w:bookmarkEnd w:id="4205"/>
      <w:bookmarkEnd w:id="4206"/>
      <w:bookmarkEnd w:id="4207"/>
      <w:bookmarkEnd w:id="4208"/>
      <w:bookmarkEnd w:id="4209"/>
      <w:bookmarkEnd w:id="4210"/>
      <w:bookmarkEnd w:id="4211"/>
      <w:bookmarkEnd w:id="4212"/>
      <w:bookmarkEnd w:id="4213"/>
      <w:bookmarkEnd w:id="4214"/>
      <w:bookmarkEnd w:id="4215"/>
      <w:r w:rsidRPr="00EE678B">
        <w:fldChar w:fldCharType="begin"/>
      </w:r>
      <w:r w:rsidRPr="00EE678B">
        <w:instrText>XE "Prescription List for Drug Warnings"</w:instrText>
      </w:r>
      <w:r w:rsidRPr="00EE678B">
        <w:fldChar w:fldCharType="end"/>
      </w:r>
    </w:p>
    <w:p w:rsidR="00F84325" w:rsidRPr="00EE678B" w:rsidRDefault="00F84325" w:rsidP="00FC7A1D">
      <w:pPr>
        <w:pStyle w:val="Manual-optionname"/>
      </w:pPr>
      <w:r w:rsidRPr="00EE678B">
        <w:t>[PSO RX LIST]</w:t>
      </w:r>
    </w:p>
    <w:p w:rsidR="00F84325" w:rsidRPr="00EE678B" w:rsidRDefault="00F84325" w:rsidP="00FC7A1D">
      <w:pPr>
        <w:keepNext/>
        <w:rPr>
          <w:color w:val="000000"/>
          <w:szCs w:val="20"/>
        </w:rPr>
      </w:pPr>
    </w:p>
    <w:p w:rsidR="00F84325" w:rsidRPr="00EE678B" w:rsidRDefault="00F84325" w:rsidP="00F84325">
      <w:pPr>
        <w:rPr>
          <w:color w:val="000000"/>
          <w:szCs w:val="24"/>
        </w:rPr>
      </w:pPr>
      <w:r w:rsidRPr="00EE678B">
        <w:rPr>
          <w:color w:val="000000"/>
          <w:szCs w:val="24"/>
        </w:rPr>
        <w:t>This report lists all prescriptions that have been finished with a particular medication(s) within a given date range.</w:t>
      </w:r>
    </w:p>
    <w:p w:rsidR="00F84325" w:rsidRPr="00EE678B" w:rsidRDefault="00F84325" w:rsidP="00F84325">
      <w:pPr>
        <w:rPr>
          <w:color w:val="000000"/>
          <w:szCs w:val="24"/>
        </w:rPr>
      </w:pPr>
    </w:p>
    <w:p w:rsidR="00F84325" w:rsidRPr="00EE678B" w:rsidRDefault="00F84325" w:rsidP="00F84325">
      <w:pPr>
        <w:rPr>
          <w:color w:val="000000"/>
          <w:szCs w:val="24"/>
        </w:rPr>
      </w:pPr>
      <w:r w:rsidRPr="00EE678B">
        <w:rPr>
          <w:color w:val="000000"/>
          <w:szCs w:val="24"/>
        </w:rPr>
        <w:t>This new option has been placed under the Output Reports [PSO OUTPUTS] menu and uses a sort template PSO DRUG WARNINGS.</w:t>
      </w:r>
    </w:p>
    <w:p w:rsidR="00F84325" w:rsidRPr="00EE678B" w:rsidRDefault="00F84325" w:rsidP="00F84325">
      <w:pPr>
        <w:rPr>
          <w:color w:val="000000"/>
          <w:szCs w:val="24"/>
        </w:rPr>
      </w:pPr>
    </w:p>
    <w:p w:rsidR="00F84325" w:rsidRPr="00EE678B" w:rsidRDefault="00F84325" w:rsidP="009A678F">
      <w:pPr>
        <w:pStyle w:val="ExampleHeading"/>
      </w:pPr>
      <w:r w:rsidRPr="00EE678B">
        <w:t>Example: Prescription List for Drug Warnings – Input</w:t>
      </w:r>
    </w:p>
    <w:p w:rsidR="00F84325" w:rsidRPr="00EE678B" w:rsidRDefault="00F84325" w:rsidP="006B4D1B">
      <w:pPr>
        <w:pStyle w:val="ScreenCapture"/>
      </w:pPr>
      <w:r w:rsidRPr="00EE678B">
        <w:t xml:space="preserve">         **  To avoid undesired wrapping of the output data,   **</w:t>
      </w:r>
    </w:p>
    <w:p w:rsidR="00F84325" w:rsidRPr="00EE678B" w:rsidRDefault="00F84325" w:rsidP="006B4D1B">
      <w:pPr>
        <w:pStyle w:val="ScreenCapture"/>
      </w:pPr>
      <w:r w:rsidRPr="00EE678B">
        <w:t xml:space="preserve">         **  please enter '0;256;999' at the 'DEVICE:' prompt.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EXCLUDE DECEASED PATIENTS (Y/N) Y// ES</w:t>
      </w:r>
    </w:p>
    <w:p w:rsidR="00F84325" w:rsidRPr="00EE678B" w:rsidRDefault="00F84325" w:rsidP="006B4D1B">
      <w:pPr>
        <w:pStyle w:val="ScreenCapture"/>
      </w:pPr>
      <w:r w:rsidRPr="00EE678B">
        <w:t xml:space="preserve"> START WITH DIVISION: FIRST//</w:t>
      </w:r>
    </w:p>
    <w:p w:rsidR="00F84325" w:rsidRPr="00EE678B" w:rsidRDefault="00F84325" w:rsidP="006B4D1B">
      <w:pPr>
        <w:pStyle w:val="ScreenCapture"/>
      </w:pPr>
      <w:r w:rsidRPr="00EE678B">
        <w:t xml:space="preserve">     START WITH DRUG: FIRST//</w:t>
      </w:r>
    </w:p>
    <w:p w:rsidR="00F84325" w:rsidRPr="00EE678B" w:rsidRDefault="00F84325" w:rsidP="006B4D1B">
      <w:pPr>
        <w:pStyle w:val="ScreenCapture"/>
      </w:pPr>
      <w:r w:rsidRPr="00EE678B">
        <w:t xml:space="preserve">       * Previous selection: FINISH DATE/TIME from Oct 25,2009 to Oct </w:t>
      </w:r>
    </w:p>
    <w:p w:rsidR="00F84325" w:rsidRPr="00EE678B" w:rsidRDefault="00F84325" w:rsidP="006B4D1B">
      <w:pPr>
        <w:pStyle w:val="ScreenCapture"/>
      </w:pPr>
      <w:r w:rsidRPr="00EE678B">
        <w:t xml:space="preserve"> 27,2009@24:00</w:t>
      </w:r>
    </w:p>
    <w:p w:rsidR="00F84325" w:rsidRPr="00EE678B" w:rsidRDefault="00F84325" w:rsidP="006B4D1B">
      <w:pPr>
        <w:pStyle w:val="ScreenCapture"/>
      </w:pPr>
      <w:r w:rsidRPr="00EE678B">
        <w:t xml:space="preserve">       START WITH FINISH DATE/TIME: Oct 25,2009//  (OCT 25, 2009)</w:t>
      </w:r>
    </w:p>
    <w:p w:rsidR="00F84325" w:rsidRPr="00EE678B" w:rsidRDefault="00F84325" w:rsidP="006B4D1B">
      <w:pPr>
        <w:pStyle w:val="ScreenCapture"/>
      </w:pPr>
      <w:r w:rsidRPr="00EE678B">
        <w:t xml:space="preserve">       GO TO FINISH DATE/TIME: Oct 27,2009//  (OCT 27, 2009)</w:t>
      </w:r>
    </w:p>
    <w:p w:rsidR="00F84325" w:rsidRPr="00EE678B" w:rsidRDefault="00F84325" w:rsidP="006B4D1B">
      <w:pPr>
        <w:pStyle w:val="ScreenCapture"/>
      </w:pPr>
      <w:r w:rsidRPr="00EE678B">
        <w:t xml:space="preserve"> DEVICE:   GENERIC INCOMING TELNET</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Before continuing, please set up your terminal to capture the</w:t>
      </w:r>
    </w:p>
    <w:p w:rsidR="00F84325" w:rsidRPr="00EE678B" w:rsidRDefault="00F84325" w:rsidP="006B4D1B">
      <w:pPr>
        <w:pStyle w:val="ScreenCapture"/>
      </w:pPr>
      <w:r w:rsidRPr="00EE678B">
        <w:t xml:space="preserve">      detailed report data. On some terminals, this can be done by</w:t>
      </w:r>
    </w:p>
    <w:p w:rsidR="00F84325" w:rsidRPr="00EE678B" w:rsidRDefault="00F84325" w:rsidP="006B4D1B">
      <w:pPr>
        <w:pStyle w:val="ScreenCapture"/>
      </w:pPr>
      <w:r w:rsidRPr="00EE678B">
        <w:t xml:space="preserve">      clicking on the 'Tools' menu above, then click on 'Capture</w:t>
      </w:r>
    </w:p>
    <w:p w:rsidR="00F84325" w:rsidRPr="00EE678B" w:rsidRDefault="00F84325" w:rsidP="006B4D1B">
      <w:pPr>
        <w:pStyle w:val="ScreenCapture"/>
      </w:pPr>
      <w:r w:rsidRPr="00EE678B">
        <w:t xml:space="preserve">      Incoming Data' to save to Desktop. This report may take a</w:t>
      </w:r>
    </w:p>
    <w:p w:rsidR="00F84325" w:rsidRPr="00EE678B" w:rsidRDefault="00F84325" w:rsidP="006B4D1B">
      <w:pPr>
        <w:pStyle w:val="ScreenCapture"/>
      </w:pPr>
      <w:r w:rsidRPr="00EE678B">
        <w:t xml:space="preserve">      while to run.</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Press Return to Continue:</w:t>
      </w:r>
    </w:p>
    <w:p w:rsidR="00F84325" w:rsidRPr="00EE678B" w:rsidRDefault="00F84325" w:rsidP="00F84325">
      <w:pPr>
        <w:rPr>
          <w:color w:val="000000"/>
          <w:szCs w:val="20"/>
        </w:rPr>
      </w:pPr>
    </w:p>
    <w:p w:rsidR="00F84325" w:rsidRPr="00EE678B" w:rsidRDefault="00F84325" w:rsidP="00F84325">
      <w:pPr>
        <w:rPr>
          <w:color w:val="000000"/>
          <w:szCs w:val="24"/>
        </w:rPr>
      </w:pPr>
      <w:r w:rsidRPr="00EE678B">
        <w:rPr>
          <w:color w:val="000000"/>
          <w:szCs w:val="24"/>
        </w:rPr>
        <w:t>The output of this report is in a delimited output format suitable for export to MS Excel and includes data from original prescription fills, refills, partial fills, and Consolidated Mail Outpatient Pharmacy (CMOP) fills. The report output is sorted primarily by patient name and secondarily by prescription number.</w:t>
      </w:r>
    </w:p>
    <w:p w:rsidR="00F84325" w:rsidRPr="00EE678B" w:rsidRDefault="00F84325" w:rsidP="00F84325">
      <w:pPr>
        <w:rPr>
          <w:color w:val="000000"/>
          <w:szCs w:val="24"/>
        </w:rPr>
      </w:pPr>
    </w:p>
    <w:p w:rsidR="00F84325" w:rsidRPr="00EE678B" w:rsidRDefault="00F84325" w:rsidP="00F84325">
      <w:pPr>
        <w:rPr>
          <w:color w:val="000000"/>
          <w:szCs w:val="24"/>
        </w:rPr>
      </w:pPr>
      <w:r w:rsidRPr="00EE678B">
        <w:rPr>
          <w:color w:val="000000"/>
          <w:szCs w:val="24"/>
        </w:rPr>
        <w:t>Each fill of the prescription is printed on a separate line preceded by a "HEADER" line containing patient demographic information. Each prescription detail line starts with a double backslash followed by an identifier to denote the type of fill (ORIGINAL, REFILL, PARTIAL, or CMOP).</w:t>
      </w:r>
    </w:p>
    <w:p w:rsidR="00F84325" w:rsidRPr="00EE678B" w:rsidRDefault="00F84325" w:rsidP="00F84325">
      <w:pPr>
        <w:rPr>
          <w:color w:val="000000"/>
          <w:szCs w:val="20"/>
        </w:rPr>
      </w:pPr>
    </w:p>
    <w:p w:rsidR="00F84325" w:rsidRPr="00EE678B" w:rsidRDefault="00F84325" w:rsidP="009A678F">
      <w:pPr>
        <w:pStyle w:val="ExampleHeading"/>
      </w:pPr>
      <w:r w:rsidRPr="00EE678B">
        <w:t>Example: Prescription List for Drug Warnings – Output</w:t>
      </w:r>
    </w:p>
    <w:p w:rsidR="00F84325" w:rsidRPr="00EE678B" w:rsidRDefault="00F84325" w:rsidP="006B4D1B">
      <w:pPr>
        <w:pStyle w:val="ScreenCapture"/>
      </w:pPr>
      <w:r w:rsidRPr="00EE678B">
        <w:t xml:space="preserve">\\HEADER\^RX #^DRUG NAME^PATIENT^SSN^ADDRESS 1^ADDRESS 2^ADDRESS </w:t>
      </w:r>
    </w:p>
    <w:p w:rsidR="00F84325" w:rsidRPr="00EE678B" w:rsidRDefault="00F84325" w:rsidP="006B4D1B">
      <w:pPr>
        <w:pStyle w:val="ScreenCapture"/>
      </w:pPr>
      <w:r w:rsidRPr="00EE678B">
        <w:t xml:space="preserve"> 3^CITY^STATE^ZIP^PHONE (HOME)^PHONE (WORK)^PHONE (CELL)^DECEASED?</w:t>
      </w:r>
    </w:p>
    <w:p w:rsidR="00F84325" w:rsidRPr="00EE678B" w:rsidRDefault="00F84325" w:rsidP="006B4D1B">
      <w:pPr>
        <w:pStyle w:val="ScreenCapture"/>
      </w:pPr>
      <w:r w:rsidRPr="00EE678B">
        <w:t xml:space="preserve"> \\ORIGINAL\^RX #^ISSUE DATE^FILL DATE^RELEASED DATE/TIME^EXPIRATION </w:t>
      </w:r>
    </w:p>
    <w:p w:rsidR="00F84325" w:rsidRPr="00EE678B" w:rsidRDefault="00F84325" w:rsidP="006B4D1B">
      <w:pPr>
        <w:pStyle w:val="ScreenCapture"/>
      </w:pPr>
      <w:r w:rsidRPr="00EE678B">
        <w:t xml:space="preserve"> DATE^LOT #^NDC^DIVISION^PHARMACIST^PROVIDER^RETURNED TO STOCK^PATIENT</w:t>
      </w:r>
    </w:p>
    <w:p w:rsidR="00F84325" w:rsidRPr="00EE678B" w:rsidRDefault="00F84325" w:rsidP="006B4D1B">
      <w:pPr>
        <w:pStyle w:val="ScreenCapture"/>
      </w:pPr>
      <w:r w:rsidRPr="00EE678B">
        <w:t xml:space="preserve"> STATUS^QTY PER DAY^# OF REFILLS^MAIL/WINDOW</w:t>
      </w:r>
    </w:p>
    <w:p w:rsidR="00F84325" w:rsidRPr="00EE678B" w:rsidRDefault="00F84325" w:rsidP="006B4D1B">
      <w:pPr>
        <w:pStyle w:val="ScreenCapture"/>
      </w:pPr>
      <w:r w:rsidRPr="00EE678B">
        <w:t xml:space="preserve"> \\REFILL\^RX #^REFILL DATE^RELEASED DATE/TIME^QTY PER DAY^LOT#^NDC^</w:t>
      </w:r>
    </w:p>
    <w:p w:rsidR="00F84325" w:rsidRPr="00EE678B" w:rsidRDefault="00F84325" w:rsidP="006B4D1B">
      <w:pPr>
        <w:pStyle w:val="ScreenCapture"/>
      </w:pPr>
      <w:r w:rsidRPr="00EE678B">
        <w:t xml:space="preserve"> DIVISION^RETURNED TO STOCK^PROVIDER^PARMACIST NAME^MAIL/WINDOW</w:t>
      </w:r>
    </w:p>
    <w:p w:rsidR="00F84325" w:rsidRPr="00EE678B" w:rsidRDefault="00F84325" w:rsidP="006B4D1B">
      <w:pPr>
        <w:pStyle w:val="ScreenCapture"/>
      </w:pPr>
      <w:r w:rsidRPr="00EE678B">
        <w:t xml:space="preserve"> \\PARTIAL\^RX #^PARTIAL DATE^RELEASED DATE/TIME^NDC^LOT #^QTY PER DAY</w:t>
      </w:r>
    </w:p>
    <w:p w:rsidR="00F84325" w:rsidRPr="00EE678B" w:rsidRDefault="00F84325" w:rsidP="006B4D1B">
      <w:pPr>
        <w:pStyle w:val="ScreenCapture"/>
      </w:pPr>
      <w:r w:rsidRPr="00EE678B">
        <w:t xml:space="preserve"> ^DIVISION^ RETURNED TO STOCK^PROVIDER^PHARMACIST NAME^FILLING PERSON^</w:t>
      </w:r>
    </w:p>
    <w:p w:rsidR="00F84325" w:rsidRPr="00EE678B" w:rsidRDefault="00F84325" w:rsidP="006B4D1B">
      <w:pPr>
        <w:pStyle w:val="ScreenCapture"/>
      </w:pPr>
      <w:r w:rsidRPr="00EE678B">
        <w:t xml:space="preserve"> REMARKS^MAIL/WINDOW</w:t>
      </w:r>
    </w:p>
    <w:p w:rsidR="00F84325" w:rsidRPr="00EE678B" w:rsidRDefault="00F84325" w:rsidP="006B4D1B">
      <w:pPr>
        <w:pStyle w:val="ScreenCapture"/>
      </w:pPr>
      <w:r w:rsidRPr="00EE678B">
        <w:t xml:space="preserve"> \\CMOP\^RX #^TRANSMISSION NUMBER^SEQUENCE #^NDC SENT^NDC RECEIVED^RX </w:t>
      </w:r>
    </w:p>
    <w:p w:rsidR="00F84325" w:rsidRPr="00EE678B" w:rsidRDefault="00F84325" w:rsidP="006B4D1B">
      <w:pPr>
        <w:pStyle w:val="ScreenCapture"/>
      </w:pPr>
      <w:r w:rsidRPr="00EE678B">
        <w:t xml:space="preserve"> INDICATOR^STATUS^CANCELLED DATE/TIME^CANCELLED REASON^RESUBMIT STATUS^</w:t>
      </w:r>
    </w:p>
    <w:p w:rsidR="00F84325" w:rsidRPr="00EE678B" w:rsidRDefault="00F84325" w:rsidP="006B4D1B">
      <w:pPr>
        <w:pStyle w:val="ScreenCapture"/>
      </w:pPr>
      <w:r w:rsidRPr="00EE678B">
        <w:t xml:space="preserve"> DATE SHIPPED^CARRIER^PACKAGE ID</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\\HEADER\^301188^PREDNISONE 20MG S.T.^SURPAT,RODNEY^666000148^123</w:t>
      </w:r>
    </w:p>
    <w:p w:rsidR="00F84325" w:rsidRPr="00EE678B" w:rsidRDefault="00F84325" w:rsidP="006B4D1B">
      <w:pPr>
        <w:pStyle w:val="ScreenCapture"/>
      </w:pPr>
      <w:r w:rsidRPr="00EE678B">
        <w:t xml:space="preserve"> ^^^TROY^NEW YORK^12180^^^^N</w:t>
      </w:r>
    </w:p>
    <w:p w:rsidR="00F84325" w:rsidRPr="00EE678B" w:rsidRDefault="00F84325" w:rsidP="006B4D1B">
      <w:pPr>
        <w:pStyle w:val="ScreenCapture"/>
      </w:pPr>
      <w:r w:rsidRPr="00EE678B">
        <w:t xml:space="preserve"> \\ORIGINAL\^301188^9/25/07^9/25/07^9/25/07 15:10:33^9/25/08^^^TROY^</w:t>
      </w:r>
    </w:p>
    <w:p w:rsidR="00F84325" w:rsidRPr="00EE678B" w:rsidRDefault="00F84325" w:rsidP="006B4D1B">
      <w:pPr>
        <w:pStyle w:val="ScreenCapture"/>
      </w:pPr>
      <w:r w:rsidRPr="00EE678B">
        <w:t xml:space="preserve"> PHARNAM,DAVID^DOCNAM,SUZY^^SC LESS THAN 50%^2^11^W</w:t>
      </w:r>
    </w:p>
    <w:p w:rsidR="00F84325" w:rsidRPr="00EE678B" w:rsidRDefault="00F84325" w:rsidP="006B4D1B">
      <w:pPr>
        <w:pStyle w:val="ScreenCapture"/>
      </w:pPr>
      <w:r w:rsidRPr="00EE678B">
        <w:t xml:space="preserve"> \\REFILL\^301188^11/14/07^11/14/07 11:09:40^2^^^TROY^^PHARNAM,DAVID^</w:t>
      </w:r>
    </w:p>
    <w:p w:rsidR="00F84325" w:rsidRPr="00EE678B" w:rsidRDefault="00F84325" w:rsidP="006B4D1B">
      <w:pPr>
        <w:pStyle w:val="ScreenCapture"/>
      </w:pPr>
      <w:r w:rsidRPr="00EE678B">
        <w:t xml:space="preserve"> DOCNAM,SUZY^W</w:t>
      </w:r>
    </w:p>
    <w:p w:rsidR="00F84325" w:rsidRPr="00EE678B" w:rsidRDefault="00F84325" w:rsidP="006B4D1B">
      <w:pPr>
        <w:pStyle w:val="ScreenCapture"/>
      </w:pPr>
      <w:r w:rsidRPr="00EE678B">
        <w:t xml:space="preserve"> \\CMOP\^301188^179^1^11/18/07 10:22^11/18/07 11:17^2^TRANSMITTED^^^^</w:t>
      </w:r>
    </w:p>
    <w:p w:rsidR="00F84325" w:rsidRPr="00EE678B" w:rsidRDefault="00F84325" w:rsidP="006B4D1B">
      <w:pPr>
        <w:pStyle w:val="ScreenCapture"/>
      </w:pPr>
      <w:r w:rsidRPr="00EE678B">
        <w:t xml:space="preserve"> 11/19/07^^</w:t>
      </w:r>
    </w:p>
    <w:p w:rsidR="00F84325" w:rsidRPr="00EE678B" w:rsidRDefault="00F84325" w:rsidP="006B4D1B">
      <w:pPr>
        <w:pStyle w:val="ScreenCapture"/>
      </w:pPr>
      <w:r w:rsidRPr="00EE678B">
        <w:t xml:space="preserve"> \\HEADER\^100002832^PREDNISONE 20MG S.T.^TRAPATNM,STEVE^ 666000187^12345</w:t>
      </w:r>
    </w:p>
    <w:p w:rsidR="00F84325" w:rsidRPr="00EE678B" w:rsidRDefault="00F84325" w:rsidP="006B4D1B">
      <w:pPr>
        <w:pStyle w:val="ScreenCapture"/>
      </w:pPr>
      <w:r w:rsidRPr="00EE678B">
        <w:t xml:space="preserve"> ^^^TROY^NEW YORK^12180^518-472-4307^^^N</w:t>
      </w:r>
    </w:p>
    <w:p w:rsidR="00F84325" w:rsidRPr="00EE678B" w:rsidRDefault="00F84325" w:rsidP="006B4D1B">
      <w:pPr>
        <w:pStyle w:val="ScreenCapture"/>
      </w:pPr>
      <w:r w:rsidRPr="00EE678B">
        <w:t xml:space="preserve"> \\ORIGINAL\^100002832^2/8/10^2/8/10^2/8/10 15:16:51^2/9/11^^00009-0165-02</w:t>
      </w:r>
    </w:p>
    <w:p w:rsidR="00F84325" w:rsidRPr="00EE678B" w:rsidRDefault="00F84325" w:rsidP="006B4D1B">
      <w:pPr>
        <w:pStyle w:val="ScreenCapture"/>
      </w:pPr>
      <w:r w:rsidRPr="00EE678B">
        <w:t xml:space="preserve"> ^EXT^TESTMAN,PHARM^TESTMAN,PROV^^SC LESS THAN 50%^1^11^W</w:t>
      </w:r>
    </w:p>
    <w:p w:rsidR="00F84325" w:rsidRPr="00EE678B" w:rsidRDefault="00F84325" w:rsidP="006B4D1B">
      <w:pPr>
        <w:pStyle w:val="ScreenCapture"/>
      </w:pPr>
      <w:r w:rsidRPr="00EE678B">
        <w:t xml:space="preserve"> \\PARTIAL\^100002832^2/8/10^2/8/10 15:16:51^^^1^EXT^^TESTMAN,PHARM</w:t>
      </w:r>
    </w:p>
    <w:p w:rsidR="00F84325" w:rsidRPr="00EE678B" w:rsidRDefault="00F84325" w:rsidP="006B4D1B">
      <w:pPr>
        <w:pStyle w:val="ScreenCapture"/>
      </w:pPr>
      <w:r w:rsidRPr="00EE678B">
        <w:t xml:space="preserve"> ^TESTMAN,PROV^^W</w:t>
      </w:r>
    </w:p>
    <w:p w:rsidR="00F84325" w:rsidRPr="00EE678B" w:rsidRDefault="00F84325" w:rsidP="00447432">
      <w:pPr>
        <w:rPr>
          <w:rFonts w:eastAsia="MS Mincho"/>
          <w:szCs w:val="20"/>
        </w:rPr>
      </w:pPr>
    </w:p>
    <w:p w:rsidR="00F84325" w:rsidRPr="00EE678B" w:rsidRDefault="00221586" w:rsidP="00CB318F">
      <w:pPr>
        <w:pStyle w:val="ChapterHeading"/>
        <w:rPr>
          <w:rFonts w:eastAsia="MS Mincho"/>
        </w:rPr>
      </w:pPr>
      <w:r w:rsidRPr="00EE678B">
        <w:rPr>
          <w:rFonts w:eastAsia="MS Mincho"/>
          <w:szCs w:val="20"/>
        </w:rPr>
        <w:br w:type="page"/>
      </w:r>
      <w:bookmarkStart w:id="4216" w:name="_Toc358998174"/>
      <w:bookmarkStart w:id="4217" w:name="_Toc307407390"/>
      <w:bookmarkStart w:id="4218" w:name="_Toc280808612"/>
      <w:bookmarkStart w:id="4219" w:name="_Toc4140446"/>
      <w:bookmarkStart w:id="4220" w:name="_Toc280701269"/>
      <w:bookmarkStart w:id="4221" w:name="_Toc299044440"/>
      <w:bookmarkStart w:id="4222" w:name="_Toc280853609"/>
      <w:bookmarkStart w:id="4223" w:name="_Toc303286176"/>
      <w:bookmarkStart w:id="4224" w:name="_Toc339962059"/>
      <w:bookmarkStart w:id="4225" w:name="_Toc340138718"/>
      <w:bookmarkStart w:id="4226" w:name="_Toc340139268"/>
      <w:r w:rsidR="00F84325" w:rsidRPr="00EE678B">
        <w:rPr>
          <w:rFonts w:eastAsia="MS Mincho"/>
        </w:rPr>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18</w:t>
      </w:r>
      <w:r w:rsidR="00251627">
        <w:rPr>
          <w:noProof/>
        </w:rPr>
        <w:fldChar w:fldCharType="end"/>
      </w:r>
      <w:r w:rsidR="00F84325" w:rsidRPr="00EE678B">
        <w:rPr>
          <w:rFonts w:eastAsia="MS Mincho"/>
        </w:rPr>
        <w:t xml:space="preserve">: </w:t>
      </w:r>
      <w:bookmarkEnd w:id="4216"/>
      <w:bookmarkEnd w:id="4217"/>
      <w:bookmarkEnd w:id="4218"/>
      <w:r w:rsidR="00F84325" w:rsidRPr="00EE678B">
        <w:t>Using the Pharmacy Intervention Menu</w:t>
      </w:r>
      <w:bookmarkEnd w:id="4219"/>
      <w:r w:rsidR="00F84325" w:rsidRPr="00EE678B">
        <w:fldChar w:fldCharType="begin"/>
      </w:r>
      <w:r w:rsidR="00F84325" w:rsidRPr="00EE678B">
        <w:instrText>XE "Pharmacy Intervention Menu"</w:instrText>
      </w:r>
      <w:r w:rsidR="00F84325" w:rsidRPr="00EE678B">
        <w:fldChar w:fldCharType="end"/>
      </w:r>
    </w:p>
    <w:bookmarkEnd w:id="4220"/>
    <w:bookmarkEnd w:id="4221"/>
    <w:bookmarkEnd w:id="4222"/>
    <w:bookmarkEnd w:id="4223"/>
    <w:bookmarkEnd w:id="4224"/>
    <w:bookmarkEnd w:id="4225"/>
    <w:bookmarkEnd w:id="4226"/>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 xml:space="preserve">This chapter describes the options in the </w:t>
      </w:r>
      <w:r w:rsidRPr="00EE678B">
        <w:rPr>
          <w:i/>
          <w:color w:val="000000"/>
          <w:szCs w:val="20"/>
        </w:rPr>
        <w:t>Pharmacy Intervention Menu</w:t>
      </w:r>
      <w:r w:rsidRPr="00EE678B">
        <w:rPr>
          <w:color w:val="000000"/>
          <w:szCs w:val="20"/>
        </w:rPr>
        <w:t>.</w:t>
      </w:r>
    </w:p>
    <w:p w:rsidR="00F84325" w:rsidRPr="00EE678B" w:rsidRDefault="00F84325" w:rsidP="00F84325">
      <w:pPr>
        <w:rPr>
          <w:color w:val="000000"/>
          <w:szCs w:val="20"/>
        </w:rPr>
      </w:pPr>
    </w:p>
    <w:p w:rsidR="00F84325" w:rsidRPr="00EE678B" w:rsidRDefault="00583040" w:rsidP="002B5E58">
      <w:pPr>
        <w:tabs>
          <w:tab w:val="left" w:pos="900"/>
        </w:tabs>
        <w:rPr>
          <w:rFonts w:eastAsia="MS Mincho"/>
          <w:color w:val="000000"/>
          <w:szCs w:val="20"/>
        </w:rPr>
      </w:pPr>
      <w:bookmarkStart w:id="4227" w:name="OLE_LINK1"/>
      <w:bookmarkStart w:id="4228" w:name="OLE_LINK2"/>
      <w:r>
        <w:rPr>
          <w:noProof/>
          <w:color w:val="000000"/>
          <w:szCs w:val="20"/>
        </w:rPr>
        <w:drawing>
          <wp:inline distT="0" distB="0" distL="0" distR="0">
            <wp:extent cx="419100" cy="167640"/>
            <wp:effectExtent l="0" t="0" r="0" b="0"/>
            <wp:docPr id="43" name="Picture 8"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of a k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19100" cy="167640"/>
                    </a:xfrm>
                    <a:prstGeom prst="rect">
                      <a:avLst/>
                    </a:prstGeom>
                    <a:noFill/>
                    <a:ln>
                      <a:noFill/>
                    </a:ln>
                  </pic:spPr>
                </pic:pic>
              </a:graphicData>
            </a:graphic>
          </wp:inline>
        </w:drawing>
      </w:r>
      <w:bookmarkEnd w:id="4227"/>
      <w:bookmarkEnd w:id="4228"/>
      <w:r w:rsidR="002B5E58" w:rsidRPr="00EE678B">
        <w:rPr>
          <w:color w:val="000000"/>
          <w:szCs w:val="20"/>
        </w:rPr>
        <w:tab/>
      </w:r>
      <w:r w:rsidR="00F84325" w:rsidRPr="00EE678B">
        <w:rPr>
          <w:rFonts w:eastAsia="MS Mincho"/>
          <w:color w:val="000000"/>
          <w:szCs w:val="20"/>
        </w:rPr>
        <w:t>This menu is locked with the PSORPH key.</w:t>
      </w:r>
    </w:p>
    <w:p w:rsidR="00F84325" w:rsidRPr="00EE678B" w:rsidRDefault="00F84325" w:rsidP="004E0305">
      <w:pPr>
        <w:pStyle w:val="Heading2"/>
      </w:pPr>
      <w:bookmarkStart w:id="4229" w:name="_Toc280701270"/>
      <w:bookmarkStart w:id="4230" w:name="_Toc299044441"/>
      <w:bookmarkStart w:id="4231" w:name="_Toc280853610"/>
      <w:bookmarkStart w:id="4232" w:name="_Toc303286177"/>
      <w:bookmarkStart w:id="4233" w:name="_Toc339962060"/>
      <w:bookmarkStart w:id="4234" w:name="_Toc339962578"/>
      <w:bookmarkStart w:id="4235" w:name="_Toc340138719"/>
      <w:bookmarkStart w:id="4236" w:name="_Toc340138994"/>
      <w:bookmarkStart w:id="4237" w:name="_Toc340139269"/>
      <w:bookmarkStart w:id="4238" w:name="_Toc340143887"/>
      <w:bookmarkStart w:id="4239" w:name="_Toc340144144"/>
      <w:bookmarkStart w:id="4240" w:name="_Toc4140447"/>
      <w:r w:rsidRPr="00EE678B">
        <w:t>Pharmacy In</w:t>
      </w:r>
      <w:bookmarkStart w:id="4241" w:name="_Hlt289845875"/>
      <w:bookmarkEnd w:id="4241"/>
      <w:r w:rsidRPr="00EE678B">
        <w:t>tervention Menu</w:t>
      </w:r>
      <w:bookmarkEnd w:id="4229"/>
      <w:bookmarkEnd w:id="4230"/>
      <w:bookmarkEnd w:id="4231"/>
      <w:bookmarkEnd w:id="4232"/>
      <w:bookmarkEnd w:id="4233"/>
      <w:bookmarkEnd w:id="4234"/>
      <w:bookmarkEnd w:id="4235"/>
      <w:bookmarkEnd w:id="4236"/>
      <w:bookmarkEnd w:id="4237"/>
      <w:bookmarkEnd w:id="4238"/>
      <w:bookmarkEnd w:id="4239"/>
      <w:bookmarkEnd w:id="4240"/>
    </w:p>
    <w:p w:rsidR="00F84325" w:rsidRPr="00EE678B" w:rsidRDefault="00F84325" w:rsidP="00B37427">
      <w:pPr>
        <w:pStyle w:val="Manual-optionname"/>
      </w:pPr>
      <w:r w:rsidRPr="00EE678B">
        <w:t>[PSO INTERVENTION MENU]</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 xml:space="preserve">The </w:t>
      </w:r>
      <w:r w:rsidRPr="00EE678B">
        <w:rPr>
          <w:i/>
          <w:color w:val="000000"/>
          <w:szCs w:val="20"/>
        </w:rPr>
        <w:t>Pharmacy Intervention</w:t>
      </w:r>
      <w:r w:rsidRPr="00EE678B">
        <w:rPr>
          <w:color w:val="000000"/>
          <w:szCs w:val="20"/>
        </w:rPr>
        <w:t xml:space="preserve"> </w:t>
      </w:r>
      <w:r w:rsidRPr="00EE678B">
        <w:rPr>
          <w:i/>
          <w:color w:val="000000"/>
          <w:szCs w:val="20"/>
        </w:rPr>
        <w:t>Menu</w:t>
      </w:r>
      <w:r w:rsidRPr="00EE678B">
        <w:rPr>
          <w:color w:val="000000"/>
          <w:szCs w:val="20"/>
        </w:rPr>
        <w:t xml:space="preserve"> option enables the user to enter, edit, print, delete, or view interventions in the APSP INTERVENTION file.</w:t>
      </w:r>
    </w:p>
    <w:p w:rsidR="00F84325" w:rsidRPr="00EE678B" w:rsidRDefault="00F84325" w:rsidP="00F84325">
      <w:pPr>
        <w:rPr>
          <w:color w:val="000000"/>
          <w:szCs w:val="20"/>
        </w:rPr>
      </w:pPr>
    </w:p>
    <w:p w:rsidR="00F84325" w:rsidRPr="00EE678B" w:rsidRDefault="00F84325" w:rsidP="00F84325">
      <w:pPr>
        <w:rPr>
          <w:rFonts w:eastAsia="MS Mincho"/>
          <w:color w:val="000000"/>
          <w:szCs w:val="20"/>
        </w:rPr>
      </w:pPr>
      <w:r w:rsidRPr="00EE678B">
        <w:rPr>
          <w:rFonts w:eastAsia="MS Mincho"/>
          <w:color w:val="000000"/>
          <w:szCs w:val="20"/>
        </w:rPr>
        <w:t>The following options are available on this menu:</w:t>
      </w:r>
    </w:p>
    <w:p w:rsidR="00F84325" w:rsidRPr="00EE678B" w:rsidRDefault="00F84325">
      <w:pPr>
        <w:numPr>
          <w:ilvl w:val="0"/>
          <w:numId w:val="46"/>
        </w:numPr>
        <w:spacing w:before="120"/>
        <w:rPr>
          <w:color w:val="000000"/>
          <w:szCs w:val="20"/>
        </w:rPr>
        <w:pPrChange w:id="4242" w:author="Fred Perez" w:date="2019-03-22T09:44:00Z">
          <w:pPr>
            <w:numPr>
              <w:numId w:val="49"/>
            </w:numPr>
            <w:tabs>
              <w:tab w:val="num" w:pos="720"/>
            </w:tabs>
            <w:spacing w:before="120"/>
            <w:ind w:left="720" w:hanging="360"/>
          </w:pPr>
        </w:pPrChange>
      </w:pPr>
      <w:r w:rsidRPr="00EE678B">
        <w:rPr>
          <w:i/>
          <w:color w:val="000000"/>
          <w:szCs w:val="20"/>
        </w:rPr>
        <w:t>Enter Pharmacy Intervention</w:t>
      </w:r>
    </w:p>
    <w:p w:rsidR="00F84325" w:rsidRPr="00EE678B" w:rsidRDefault="00F84325">
      <w:pPr>
        <w:numPr>
          <w:ilvl w:val="0"/>
          <w:numId w:val="46"/>
        </w:numPr>
        <w:rPr>
          <w:i/>
          <w:color w:val="000000"/>
          <w:szCs w:val="20"/>
        </w:rPr>
        <w:pPrChange w:id="4243" w:author="Fred Perez" w:date="2019-03-22T09:44:00Z">
          <w:pPr>
            <w:numPr>
              <w:numId w:val="49"/>
            </w:numPr>
            <w:tabs>
              <w:tab w:val="num" w:pos="720"/>
            </w:tabs>
            <w:ind w:left="720" w:hanging="360"/>
          </w:pPr>
        </w:pPrChange>
      </w:pPr>
      <w:r w:rsidRPr="00EE678B">
        <w:rPr>
          <w:i/>
          <w:color w:val="000000"/>
          <w:szCs w:val="20"/>
        </w:rPr>
        <w:t>Edit Pharmacy Intervention</w:t>
      </w:r>
    </w:p>
    <w:p w:rsidR="00F84325" w:rsidRPr="00EE678B" w:rsidRDefault="00F84325">
      <w:pPr>
        <w:numPr>
          <w:ilvl w:val="0"/>
          <w:numId w:val="46"/>
        </w:numPr>
        <w:rPr>
          <w:i/>
          <w:color w:val="000000"/>
          <w:szCs w:val="20"/>
        </w:rPr>
        <w:pPrChange w:id="4244" w:author="Fred Perez" w:date="2019-03-22T09:44:00Z">
          <w:pPr>
            <w:numPr>
              <w:numId w:val="49"/>
            </w:numPr>
            <w:tabs>
              <w:tab w:val="num" w:pos="720"/>
            </w:tabs>
            <w:ind w:left="720" w:hanging="360"/>
          </w:pPr>
        </w:pPrChange>
      </w:pPr>
      <w:r w:rsidRPr="00EE678B">
        <w:rPr>
          <w:i/>
          <w:color w:val="000000"/>
          <w:szCs w:val="20"/>
        </w:rPr>
        <w:t>Print Pharmacy Intervention</w:t>
      </w:r>
    </w:p>
    <w:p w:rsidR="00F84325" w:rsidRPr="00EE678B" w:rsidRDefault="00F84325">
      <w:pPr>
        <w:numPr>
          <w:ilvl w:val="0"/>
          <w:numId w:val="46"/>
        </w:numPr>
        <w:rPr>
          <w:i/>
          <w:color w:val="000000"/>
          <w:szCs w:val="20"/>
        </w:rPr>
        <w:pPrChange w:id="4245" w:author="Fred Perez" w:date="2019-03-22T09:44:00Z">
          <w:pPr>
            <w:numPr>
              <w:numId w:val="49"/>
            </w:numPr>
            <w:tabs>
              <w:tab w:val="num" w:pos="720"/>
            </w:tabs>
            <w:ind w:left="720" w:hanging="360"/>
          </w:pPr>
        </w:pPrChange>
      </w:pPr>
      <w:r w:rsidRPr="00EE678B">
        <w:rPr>
          <w:i/>
          <w:color w:val="000000"/>
          <w:szCs w:val="20"/>
        </w:rPr>
        <w:t>Delete Intervention</w:t>
      </w:r>
    </w:p>
    <w:p w:rsidR="00F84325" w:rsidRPr="00EE678B" w:rsidRDefault="00F84325">
      <w:pPr>
        <w:numPr>
          <w:ilvl w:val="0"/>
          <w:numId w:val="46"/>
        </w:numPr>
        <w:rPr>
          <w:i/>
          <w:color w:val="000000"/>
          <w:szCs w:val="20"/>
        </w:rPr>
        <w:pPrChange w:id="4246" w:author="Fred Perez" w:date="2019-03-22T09:44:00Z">
          <w:pPr>
            <w:numPr>
              <w:numId w:val="49"/>
            </w:numPr>
            <w:tabs>
              <w:tab w:val="num" w:pos="720"/>
            </w:tabs>
            <w:ind w:left="720" w:hanging="360"/>
          </w:pPr>
        </w:pPrChange>
      </w:pPr>
      <w:r w:rsidRPr="00EE678B">
        <w:rPr>
          <w:i/>
          <w:color w:val="000000"/>
          <w:szCs w:val="20"/>
        </w:rPr>
        <w:t>View Intervention</w:t>
      </w:r>
    </w:p>
    <w:p w:rsidR="00F84325" w:rsidRPr="00EE678B" w:rsidRDefault="00F84325" w:rsidP="004E0305">
      <w:pPr>
        <w:pStyle w:val="Heading2"/>
      </w:pPr>
      <w:bookmarkStart w:id="4247" w:name="_Toc513952659"/>
      <w:bookmarkStart w:id="4248" w:name="_Toc520273444"/>
      <w:bookmarkStart w:id="4249" w:name="_Toc520299242"/>
      <w:bookmarkStart w:id="4250" w:name="_Toc520304709"/>
      <w:bookmarkStart w:id="4251" w:name="_Toc32836975"/>
      <w:bookmarkStart w:id="4252" w:name="_Toc38424631"/>
      <w:bookmarkStart w:id="4253" w:name="_Toc50535324"/>
      <w:bookmarkStart w:id="4254" w:name="_Toc280701271"/>
      <w:bookmarkStart w:id="4255" w:name="_Toc299044442"/>
      <w:bookmarkStart w:id="4256" w:name="_Toc280853611"/>
      <w:bookmarkStart w:id="4257" w:name="_Toc303286178"/>
      <w:bookmarkStart w:id="4258" w:name="_Toc339962061"/>
      <w:bookmarkStart w:id="4259" w:name="_Toc339962579"/>
      <w:bookmarkStart w:id="4260" w:name="_Toc340138720"/>
      <w:bookmarkStart w:id="4261" w:name="_Toc340138995"/>
      <w:bookmarkStart w:id="4262" w:name="_Toc340139270"/>
      <w:bookmarkStart w:id="4263" w:name="_Toc340143888"/>
      <w:bookmarkStart w:id="4264" w:name="_Toc340144145"/>
      <w:bookmarkStart w:id="4265" w:name="_Toc4140448"/>
      <w:r w:rsidRPr="00EE678B">
        <w:t>Enter Pharmacy Intervention</w:t>
      </w:r>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r w:rsidRPr="00EE678B">
        <w:fldChar w:fldCharType="begin"/>
      </w:r>
      <w:r w:rsidRPr="00EE678B">
        <w:instrText>XE "Enter Pharmacy Intervention"</w:instrText>
      </w:r>
      <w:r w:rsidRPr="00EE678B">
        <w:fldChar w:fldCharType="end"/>
      </w:r>
    </w:p>
    <w:p w:rsidR="00F84325" w:rsidRPr="00EE678B" w:rsidRDefault="00F84325" w:rsidP="00B37427">
      <w:pPr>
        <w:pStyle w:val="Manual-optionname"/>
      </w:pPr>
      <w:r w:rsidRPr="00EE678B">
        <w:t>[PSO INTERVENTION NEW ENTRY]</w:t>
      </w:r>
    </w:p>
    <w:p w:rsidR="00F84325" w:rsidRPr="00EE678B" w:rsidRDefault="00F84325" w:rsidP="00B37427">
      <w:pPr>
        <w:keepNext/>
        <w:rPr>
          <w:color w:val="000000"/>
          <w:szCs w:val="20"/>
        </w:rPr>
      </w:pPr>
    </w:p>
    <w:p w:rsidR="00F84325" w:rsidRPr="00EE678B" w:rsidRDefault="00F84325" w:rsidP="00F84325">
      <w:pPr>
        <w:rPr>
          <w:szCs w:val="20"/>
        </w:rPr>
      </w:pPr>
      <w:r w:rsidRPr="00EE678B">
        <w:rPr>
          <w:szCs w:val="20"/>
        </w:rPr>
        <w:t>When it is necessary to interrupt the filling of a prescription to contact the provider in order to change, clarify, or cancel the prescription, use this option to add a new intervention entry into the APSP INTERVENTION file.</w:t>
      </w:r>
    </w:p>
    <w:p w:rsidR="00F84325" w:rsidRPr="00EE678B" w:rsidRDefault="00F84325" w:rsidP="004E0305">
      <w:pPr>
        <w:pStyle w:val="Heading2"/>
      </w:pPr>
      <w:bookmarkStart w:id="4266" w:name="_Toc513952660"/>
      <w:bookmarkStart w:id="4267" w:name="_Toc520273445"/>
      <w:bookmarkStart w:id="4268" w:name="_Toc520299243"/>
      <w:bookmarkStart w:id="4269" w:name="_Toc520304710"/>
      <w:bookmarkStart w:id="4270" w:name="_Toc32836976"/>
      <w:bookmarkStart w:id="4271" w:name="_Toc38424632"/>
      <w:bookmarkStart w:id="4272" w:name="_Toc50535325"/>
      <w:bookmarkStart w:id="4273" w:name="_Toc280701272"/>
      <w:bookmarkStart w:id="4274" w:name="_Toc299044443"/>
      <w:bookmarkStart w:id="4275" w:name="_Toc280853612"/>
      <w:bookmarkStart w:id="4276" w:name="_Toc303286179"/>
      <w:bookmarkStart w:id="4277" w:name="_Toc339962062"/>
      <w:bookmarkStart w:id="4278" w:name="_Toc339962580"/>
      <w:bookmarkStart w:id="4279" w:name="_Toc340138721"/>
      <w:bookmarkStart w:id="4280" w:name="_Toc340138996"/>
      <w:bookmarkStart w:id="4281" w:name="_Toc340139271"/>
      <w:bookmarkStart w:id="4282" w:name="_Toc340143889"/>
      <w:bookmarkStart w:id="4283" w:name="_Toc340144146"/>
      <w:bookmarkStart w:id="4284" w:name="_Toc4140449"/>
      <w:r w:rsidRPr="00EE678B">
        <w:t>Edit Pharmacy Intervention</w:t>
      </w:r>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r w:rsidRPr="00EE678B">
        <w:fldChar w:fldCharType="begin"/>
      </w:r>
      <w:r w:rsidRPr="00EE678B">
        <w:instrText>XE "Edit Pharmacy Intervention"</w:instrText>
      </w:r>
      <w:r w:rsidRPr="00EE678B">
        <w:fldChar w:fldCharType="end"/>
      </w:r>
    </w:p>
    <w:p w:rsidR="00F84325" w:rsidRPr="00EE678B" w:rsidRDefault="00F84325" w:rsidP="00B37427">
      <w:pPr>
        <w:pStyle w:val="Manual-optionname"/>
      </w:pPr>
      <w:r w:rsidRPr="00EE678B">
        <w:t>[PSO INTERVENTION EDIT]</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szCs w:val="20"/>
        </w:rPr>
        <w:t>Use this option to edit an already existing entry in the APSP INTERVENTION file.</w:t>
      </w:r>
    </w:p>
    <w:p w:rsidR="00F84325" w:rsidRPr="00EE678B" w:rsidRDefault="00F84325" w:rsidP="004E0305">
      <w:pPr>
        <w:pStyle w:val="Heading2"/>
      </w:pPr>
      <w:bookmarkStart w:id="4285" w:name="_Toc513952661"/>
      <w:bookmarkStart w:id="4286" w:name="_Toc520273446"/>
      <w:bookmarkStart w:id="4287" w:name="_Toc520299244"/>
      <w:bookmarkStart w:id="4288" w:name="_Toc520304711"/>
      <w:bookmarkStart w:id="4289" w:name="_Toc32836977"/>
      <w:bookmarkStart w:id="4290" w:name="_Toc38424633"/>
      <w:bookmarkStart w:id="4291" w:name="_Toc50535326"/>
      <w:bookmarkStart w:id="4292" w:name="_Toc280701273"/>
      <w:bookmarkStart w:id="4293" w:name="_Toc299044444"/>
      <w:bookmarkStart w:id="4294" w:name="_Toc280853613"/>
      <w:bookmarkStart w:id="4295" w:name="_Toc303286180"/>
      <w:bookmarkStart w:id="4296" w:name="_Toc339962063"/>
      <w:bookmarkStart w:id="4297" w:name="_Toc339962581"/>
      <w:bookmarkStart w:id="4298" w:name="_Toc340138722"/>
      <w:bookmarkStart w:id="4299" w:name="_Toc340138997"/>
      <w:bookmarkStart w:id="4300" w:name="_Toc340139272"/>
      <w:bookmarkStart w:id="4301" w:name="_Toc340143890"/>
      <w:bookmarkStart w:id="4302" w:name="_Toc340144147"/>
      <w:bookmarkStart w:id="4303" w:name="_Toc4140450"/>
      <w:r w:rsidRPr="00EE678B">
        <w:t>Print Pharmacy Intervention</w:t>
      </w:r>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r w:rsidRPr="00EE678B">
        <w:fldChar w:fldCharType="begin"/>
      </w:r>
      <w:r w:rsidRPr="00EE678B">
        <w:instrText>XE "Print Pharmacy Intervention"</w:instrText>
      </w:r>
      <w:r w:rsidRPr="00EE678B">
        <w:fldChar w:fldCharType="end"/>
      </w:r>
    </w:p>
    <w:p w:rsidR="00F84325" w:rsidRPr="00EE678B" w:rsidRDefault="00F84325" w:rsidP="00B37427">
      <w:pPr>
        <w:pStyle w:val="Manual-optionname"/>
      </w:pPr>
      <w:r w:rsidRPr="00EE678B">
        <w:t>[PSO INTERVENTION PRINTOUT]</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A captioned report of pharmacy interventions for a certain date range can be printed with this option. The report prints out on normal width paper and it can be queued to print at a later time.</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“subtotal” on this report represents the number of interventions for a specific type of intervention where the recommendation for the intervention was accepted. The “total” is the sum of all interventions in which the recommendation was accepted.</w:t>
      </w:r>
    </w:p>
    <w:p w:rsidR="00F84325" w:rsidRPr="00EE678B" w:rsidRDefault="00F84325" w:rsidP="00F84325">
      <w:pPr>
        <w:rPr>
          <w:color w:val="000000"/>
          <w:szCs w:val="20"/>
        </w:rPr>
      </w:pPr>
    </w:p>
    <w:p w:rsidR="00F84325" w:rsidRPr="00EE678B" w:rsidRDefault="00F84325" w:rsidP="00F84325">
      <w:pPr>
        <w:rPr>
          <w:color w:val="000000"/>
          <w:szCs w:val="20"/>
        </w:rPr>
      </w:pPr>
      <w:r w:rsidRPr="00EE678B">
        <w:rPr>
          <w:color w:val="000000"/>
          <w:szCs w:val="20"/>
        </w:rPr>
        <w:t>The “sub count” on this report is the number of interventions for a specific type of intervention over the specific date range. The “count” is the total number of all interventions over the specific date range.</w:t>
      </w:r>
    </w:p>
    <w:p w:rsidR="00F84325" w:rsidRPr="00EE678B" w:rsidRDefault="00F84325" w:rsidP="006B4D1B">
      <w:pPr>
        <w:pStyle w:val="Heading2"/>
      </w:pPr>
      <w:bookmarkStart w:id="4304" w:name="_Toc513952662"/>
      <w:bookmarkStart w:id="4305" w:name="_Toc520273447"/>
      <w:bookmarkStart w:id="4306" w:name="_Toc520299245"/>
      <w:bookmarkStart w:id="4307" w:name="_Toc520304712"/>
      <w:bookmarkStart w:id="4308" w:name="_Toc32836978"/>
      <w:bookmarkStart w:id="4309" w:name="_Toc38424634"/>
      <w:bookmarkStart w:id="4310" w:name="_Toc50535327"/>
      <w:bookmarkStart w:id="4311" w:name="_Toc280701274"/>
      <w:bookmarkStart w:id="4312" w:name="_Toc299044445"/>
      <w:bookmarkStart w:id="4313" w:name="_Toc280853614"/>
      <w:bookmarkStart w:id="4314" w:name="_Toc303286181"/>
      <w:bookmarkStart w:id="4315" w:name="_Toc339962064"/>
      <w:bookmarkStart w:id="4316" w:name="_Toc339962582"/>
      <w:bookmarkStart w:id="4317" w:name="_Toc340138723"/>
      <w:bookmarkStart w:id="4318" w:name="_Toc340138998"/>
      <w:bookmarkStart w:id="4319" w:name="_Toc340139273"/>
      <w:bookmarkStart w:id="4320" w:name="_Toc340143891"/>
      <w:bookmarkStart w:id="4321" w:name="_Toc340144148"/>
      <w:bookmarkStart w:id="4322" w:name="_Toc4140451"/>
      <w:r w:rsidRPr="00EE678B">
        <w:t>Delete Intervention</w:t>
      </w:r>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r w:rsidRPr="00EE678B">
        <w:fldChar w:fldCharType="begin"/>
      </w:r>
      <w:r w:rsidRPr="00EE678B">
        <w:instrText>XE "Delete Intervention"</w:instrText>
      </w:r>
      <w:r w:rsidRPr="00EE678B">
        <w:fldChar w:fldCharType="end"/>
      </w:r>
    </w:p>
    <w:p w:rsidR="00F84325" w:rsidRPr="00EE678B" w:rsidRDefault="00F84325" w:rsidP="00B37427">
      <w:pPr>
        <w:pStyle w:val="Manual-optionname"/>
      </w:pPr>
      <w:r w:rsidRPr="00EE678B">
        <w:t>[PSO INTERVENTION DELETE]</w:t>
      </w:r>
    </w:p>
    <w:p w:rsidR="00F84325" w:rsidRPr="00EE678B" w:rsidRDefault="00F84325" w:rsidP="00B37427">
      <w:pPr>
        <w:keepNext/>
        <w:rPr>
          <w:color w:val="000000"/>
          <w:szCs w:val="20"/>
        </w:rPr>
      </w:pPr>
    </w:p>
    <w:p w:rsidR="00F84325" w:rsidRPr="00EE678B" w:rsidRDefault="00F84325" w:rsidP="00FE5778">
      <w:pPr>
        <w:rPr>
          <w:szCs w:val="20"/>
        </w:rPr>
      </w:pPr>
      <w:r w:rsidRPr="00EE678B">
        <w:rPr>
          <w:szCs w:val="20"/>
        </w:rPr>
        <w:t>This option can be used to delete an intervention from the APSP INTERVENTION file. An intervention can be deleted only on the same day that it was entered.</w:t>
      </w:r>
    </w:p>
    <w:p w:rsidR="00F84325" w:rsidRPr="00EE678B" w:rsidRDefault="00F84325" w:rsidP="004E0305">
      <w:pPr>
        <w:pStyle w:val="Heading2"/>
      </w:pPr>
      <w:bookmarkStart w:id="4323" w:name="_Toc513952663"/>
      <w:bookmarkStart w:id="4324" w:name="_Toc520273448"/>
      <w:bookmarkStart w:id="4325" w:name="_Toc520299246"/>
      <w:bookmarkStart w:id="4326" w:name="_Toc520304713"/>
      <w:bookmarkStart w:id="4327" w:name="_Toc32836979"/>
      <w:bookmarkStart w:id="4328" w:name="_Toc38424635"/>
      <w:bookmarkStart w:id="4329" w:name="_Toc50535328"/>
      <w:bookmarkStart w:id="4330" w:name="_Toc280701275"/>
      <w:bookmarkStart w:id="4331" w:name="_Toc299044446"/>
      <w:bookmarkStart w:id="4332" w:name="_Toc280853615"/>
      <w:bookmarkStart w:id="4333" w:name="_Toc303286182"/>
      <w:bookmarkStart w:id="4334" w:name="_Toc339962065"/>
      <w:bookmarkStart w:id="4335" w:name="_Toc339962583"/>
      <w:bookmarkStart w:id="4336" w:name="_Toc340138724"/>
      <w:bookmarkStart w:id="4337" w:name="_Toc340138999"/>
      <w:bookmarkStart w:id="4338" w:name="_Toc340139274"/>
      <w:bookmarkStart w:id="4339" w:name="_Toc340143892"/>
      <w:bookmarkStart w:id="4340" w:name="_Toc340144149"/>
      <w:bookmarkStart w:id="4341" w:name="_Toc4140452"/>
      <w:r w:rsidRPr="00EE678B">
        <w:t>View Intervention</w:t>
      </w:r>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r w:rsidRPr="00EE678B">
        <w:fldChar w:fldCharType="begin"/>
      </w:r>
      <w:r w:rsidRPr="00EE678B">
        <w:instrText>XE "View Intervention"</w:instrText>
      </w:r>
      <w:r w:rsidRPr="00EE678B">
        <w:fldChar w:fldCharType="end"/>
      </w:r>
    </w:p>
    <w:p w:rsidR="00F84325" w:rsidRPr="00EE678B" w:rsidRDefault="00F84325" w:rsidP="00B37427">
      <w:pPr>
        <w:pStyle w:val="Manual-optionname"/>
      </w:pPr>
      <w:r w:rsidRPr="00EE678B">
        <w:t>[PSO INTERVENTION VIEW]</w:t>
      </w:r>
    </w:p>
    <w:p w:rsidR="00F84325" w:rsidRPr="00EE678B" w:rsidRDefault="00F84325" w:rsidP="00B37427">
      <w:pPr>
        <w:keepNext/>
        <w:rPr>
          <w:color w:val="000000"/>
          <w:szCs w:val="20"/>
        </w:rPr>
      </w:pPr>
    </w:p>
    <w:p w:rsidR="00F84325" w:rsidRPr="00EE678B" w:rsidRDefault="00F84325" w:rsidP="00F84325">
      <w:pPr>
        <w:rPr>
          <w:szCs w:val="20"/>
        </w:rPr>
      </w:pPr>
      <w:r w:rsidRPr="00EE678B">
        <w:rPr>
          <w:szCs w:val="20"/>
        </w:rPr>
        <w:t>This option displays pharmacy interventions in a captioned format. More than one intervention can be viewed at a time.</w:t>
      </w:r>
    </w:p>
    <w:p w:rsidR="00F84325" w:rsidRPr="00EE678B" w:rsidRDefault="00F84325" w:rsidP="00F84325">
      <w:pPr>
        <w:jc w:val="center"/>
        <w:rPr>
          <w:rFonts w:eastAsia="MS Mincho"/>
          <w:szCs w:val="20"/>
        </w:rPr>
      </w:pPr>
    </w:p>
    <w:p w:rsidR="00AF2089" w:rsidRPr="002B6B24" w:rsidRDefault="00AF2089" w:rsidP="00AF2089">
      <w:pPr>
        <w:pStyle w:val="ChapterHeading"/>
      </w:pPr>
      <w:r>
        <w:rPr>
          <w:rFonts w:eastAsia="MS Mincho"/>
          <w:szCs w:val="20"/>
        </w:rPr>
        <w:br w:type="page"/>
      </w:r>
      <w:bookmarkStart w:id="4342" w:name="_Toc397008043"/>
      <w:bookmarkStart w:id="4343" w:name="Pp47"/>
      <w:bookmarkStart w:id="4344" w:name="_Toc429845750"/>
      <w:bookmarkStart w:id="4345" w:name="_Toc448747144"/>
      <w:bookmarkStart w:id="4346" w:name="_Toc4140453"/>
      <w:bookmarkStart w:id="4347" w:name="_Toc390874213"/>
      <w:r w:rsidRPr="002B6B24">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19</w:t>
      </w:r>
      <w:r w:rsidR="00251627">
        <w:rPr>
          <w:noProof/>
        </w:rPr>
        <w:fldChar w:fldCharType="end"/>
      </w:r>
      <w:r w:rsidRPr="002B6B24">
        <w:t>:</w:t>
      </w:r>
      <w:bookmarkStart w:id="4348" w:name="Allergy_Order"/>
      <w:bookmarkEnd w:id="4348"/>
      <w:r w:rsidRPr="002B6B24">
        <w:t xml:space="preserve"> Allergy Order Checks</w:t>
      </w:r>
      <w:bookmarkEnd w:id="4342"/>
      <w:bookmarkEnd w:id="4343"/>
      <w:bookmarkEnd w:id="4344"/>
      <w:bookmarkEnd w:id="4345"/>
      <w:bookmarkEnd w:id="4346"/>
      <w:r w:rsidRPr="002B6B24">
        <w:fldChar w:fldCharType="begin"/>
      </w:r>
      <w:r w:rsidRPr="002B6B24">
        <w:instrText xml:space="preserve"> XE "Allergy Order Checks" </w:instrText>
      </w:r>
      <w:r w:rsidRPr="002B6B24">
        <w:fldChar w:fldCharType="end"/>
      </w:r>
      <w:bookmarkEnd w:id="4347"/>
    </w:p>
    <w:p w:rsidR="00AF2089" w:rsidRPr="00B31611" w:rsidRDefault="00AF2089" w:rsidP="00AF2089">
      <w:pPr>
        <w:keepNext/>
        <w:autoSpaceDE w:val="0"/>
        <w:autoSpaceDN w:val="0"/>
        <w:adjustRightInd w:val="0"/>
        <w:contextualSpacing/>
        <w:rPr>
          <w:snapToGrid w:val="0"/>
          <w:color w:val="000000"/>
          <w:lang w:eastAsia="x-none"/>
        </w:rPr>
      </w:pPr>
    </w:p>
    <w:p w:rsidR="00AF2089" w:rsidRPr="00B31611" w:rsidRDefault="00AF2089" w:rsidP="00AF2089">
      <w:pPr>
        <w:rPr>
          <w:rFonts w:eastAsia="Calibri"/>
          <w:snapToGrid w:val="0"/>
          <w:color w:val="000000"/>
          <w:sz w:val="24"/>
          <w:szCs w:val="24"/>
        </w:rPr>
      </w:pPr>
      <w:r w:rsidRPr="00B31611">
        <w:rPr>
          <w:rFonts w:eastAsia="Calibri"/>
          <w:snapToGrid w:val="0"/>
          <w:color w:val="000000"/>
          <w:sz w:val="24"/>
          <w:szCs w:val="24"/>
        </w:rPr>
        <w:t>This chapter describes the display of Allergy Order Checks functionality that appear prior to Clinical Reminder Order Checks (CROCs) and Enhanced Order Checks.</w:t>
      </w:r>
    </w:p>
    <w:p w:rsidR="00AF2089" w:rsidRPr="00B31611" w:rsidRDefault="00AF2089" w:rsidP="00AF2089">
      <w:pPr>
        <w:rPr>
          <w:rFonts w:eastAsia="Calibri"/>
          <w:snapToGrid w:val="0"/>
          <w:color w:val="000000"/>
          <w:sz w:val="24"/>
          <w:szCs w:val="24"/>
        </w:rPr>
      </w:pPr>
    </w:p>
    <w:p w:rsidR="00AF2089" w:rsidRPr="00B31611" w:rsidRDefault="00AF2089" w:rsidP="00AF2089">
      <w:pPr>
        <w:spacing w:after="120" w:line="259" w:lineRule="auto"/>
        <w:rPr>
          <w:rFonts w:eastAsia="Calibri"/>
          <w:snapToGrid w:val="0"/>
          <w:color w:val="000000"/>
          <w:sz w:val="24"/>
          <w:szCs w:val="24"/>
        </w:rPr>
      </w:pPr>
      <w:r w:rsidRPr="00B31611">
        <w:rPr>
          <w:rFonts w:eastAsia="Calibri"/>
          <w:snapToGrid w:val="0"/>
          <w:color w:val="000000"/>
          <w:sz w:val="24"/>
          <w:szCs w:val="24"/>
        </w:rPr>
        <w:t>The following changes have been made to the existing allergy order checks:</w:t>
      </w:r>
    </w:p>
    <w:p w:rsidR="00AF2089" w:rsidRPr="00D4299B" w:rsidRDefault="00AF2089">
      <w:pPr>
        <w:numPr>
          <w:ilvl w:val="0"/>
          <w:numId w:val="102"/>
        </w:numPr>
        <w:rPr>
          <w:rFonts w:eastAsia="Arial Unicode MS"/>
          <w:color w:val="000000"/>
          <w:sz w:val="24"/>
          <w:szCs w:val="24"/>
        </w:rPr>
        <w:pPrChange w:id="4349" w:author="Fred Perez" w:date="2019-03-22T09:44:00Z">
          <w:pPr>
            <w:numPr>
              <w:numId w:val="116"/>
            </w:numPr>
            <w:ind w:left="720" w:hanging="360"/>
          </w:pPr>
        </w:pPrChange>
      </w:pPr>
      <w:r w:rsidRPr="00B31611">
        <w:rPr>
          <w:rFonts w:eastAsia="Arial Unicode MS"/>
          <w:color w:val="000000"/>
          <w:sz w:val="24"/>
          <w:szCs w:val="24"/>
        </w:rPr>
        <w:t>In Backdoor Pharmacy, the system will require the pharmacist to complete an Intervention</w:t>
      </w:r>
      <w:r>
        <w:rPr>
          <w:rFonts w:eastAsia="Arial Unicode MS"/>
          <w:color w:val="000000"/>
          <w:sz w:val="24"/>
          <w:szCs w:val="24"/>
        </w:rPr>
        <w:t xml:space="preserve"> and enter their electronic signature code if the severity value equals ‘Severe’ before allowing the pharmacist to continue with the order. The intervention functionality will be similar to the Critical Drug-Drug Interactions in backdoor pharmacy today.  </w:t>
      </w:r>
    </w:p>
    <w:p w:rsidR="00AF2089" w:rsidRPr="00B31611" w:rsidRDefault="00AF2089" w:rsidP="00AF2089">
      <w:pPr>
        <w:rPr>
          <w:rFonts w:eastAsia="Arial Unicode MS"/>
          <w:color w:val="000000"/>
          <w:sz w:val="24"/>
          <w:szCs w:val="24"/>
        </w:rPr>
      </w:pPr>
    </w:p>
    <w:p w:rsidR="00AF2089" w:rsidRPr="00AF2089" w:rsidRDefault="00583040" w:rsidP="00AF2089">
      <w:pPr>
        <w:rPr>
          <w:sz w:val="24"/>
        </w:rPr>
      </w:pPr>
      <w:r>
        <w:rPr>
          <w:noProof/>
          <w:position w:val="-4"/>
          <w:sz w:val="24"/>
          <w:szCs w:val="24"/>
        </w:rPr>
        <w:drawing>
          <wp:inline distT="0" distB="0" distL="0" distR="0">
            <wp:extent cx="495300" cy="396240"/>
            <wp:effectExtent l="0" t="0" r="0" b="0"/>
            <wp:docPr id="44" name="Picture 44" descr="cid:image003.png@01D16253.BFFF1C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id:image003.png@01D16253.BFFF1CF0"/>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495300" cy="396240"/>
                    </a:xfrm>
                    <a:prstGeom prst="rect">
                      <a:avLst/>
                    </a:prstGeom>
                    <a:noFill/>
                    <a:ln>
                      <a:noFill/>
                    </a:ln>
                  </pic:spPr>
                </pic:pic>
              </a:graphicData>
            </a:graphic>
          </wp:inline>
        </w:drawing>
      </w:r>
      <w:r w:rsidR="00AF2089" w:rsidRPr="00B31611">
        <w:rPr>
          <w:b/>
          <w:bCs/>
          <w:sz w:val="24"/>
          <w:szCs w:val="24"/>
        </w:rPr>
        <w:t>Note:</w:t>
      </w:r>
      <w:r w:rsidR="00AF2089" w:rsidRPr="00B31611">
        <w:rPr>
          <w:sz w:val="24"/>
          <w:szCs w:val="24"/>
        </w:rPr>
        <w:t xml:space="preserve"> Severity for an allergy can ONLY be entered for (O)bserved and NOT (H)istorical Allergy/Adverse Reactions. The user MUST HOLD the GMRA-ALLERGY VERIFY key and complete an observed reaction report to enter MECHANISM and SEVERITY for Observ</w:t>
      </w:r>
      <w:r w:rsidR="00AF2089">
        <w:rPr>
          <w:sz w:val="24"/>
          <w:szCs w:val="24"/>
        </w:rPr>
        <w:t>ed Allergies/Adverse Reactions</w:t>
      </w:r>
      <w:r w:rsidR="00AF2089" w:rsidRPr="00AF2089">
        <w:rPr>
          <w:sz w:val="24"/>
        </w:rPr>
        <w:t>.</w:t>
      </w:r>
    </w:p>
    <w:p w:rsidR="00AF2089" w:rsidRPr="00AF2089" w:rsidRDefault="00AF2089" w:rsidP="00AF2089">
      <w:pPr>
        <w:ind w:left="720"/>
        <w:rPr>
          <w:color w:val="000000"/>
          <w:sz w:val="24"/>
        </w:rPr>
      </w:pPr>
    </w:p>
    <w:p w:rsidR="00AF2089" w:rsidRPr="00B31611" w:rsidRDefault="00AF2089">
      <w:pPr>
        <w:numPr>
          <w:ilvl w:val="0"/>
          <w:numId w:val="102"/>
        </w:numPr>
        <w:rPr>
          <w:color w:val="000000"/>
          <w:sz w:val="24"/>
          <w:szCs w:val="24"/>
        </w:rPr>
        <w:pPrChange w:id="4350" w:author="Fred Perez" w:date="2019-03-22T09:44:00Z">
          <w:pPr>
            <w:numPr>
              <w:numId w:val="116"/>
            </w:numPr>
            <w:ind w:left="720" w:hanging="360"/>
          </w:pPr>
        </w:pPrChange>
      </w:pPr>
      <w:r w:rsidRPr="00AF2089">
        <w:rPr>
          <w:color w:val="000000"/>
          <w:sz w:val="24"/>
        </w:rPr>
        <w:t xml:space="preserve">For </w:t>
      </w:r>
      <w:r w:rsidRPr="00B31611">
        <w:rPr>
          <w:color w:val="000000"/>
          <w:sz w:val="24"/>
          <w:szCs w:val="24"/>
        </w:rPr>
        <w:t>allergies/adverse reactions with Severity of Mild, Moderate, or Not Entered, the system will continue the same as it does today with the option that allows the pharmacist to enter an intervention at their discretion.</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pPr>
        <w:numPr>
          <w:ilvl w:val="0"/>
          <w:numId w:val="102"/>
        </w:numPr>
        <w:rPr>
          <w:rFonts w:eastAsia="Arial Unicode MS"/>
          <w:color w:val="000000"/>
          <w:sz w:val="24"/>
          <w:szCs w:val="24"/>
        </w:rPr>
        <w:pPrChange w:id="4351" w:author="Fred Perez" w:date="2019-03-22T09:44:00Z">
          <w:pPr>
            <w:numPr>
              <w:numId w:val="116"/>
            </w:numPr>
            <w:ind w:left="720" w:hanging="360"/>
          </w:pPr>
        </w:pPrChange>
      </w:pPr>
      <w:r w:rsidRPr="00B31611">
        <w:rPr>
          <w:rFonts w:eastAsia="Arial Unicode MS"/>
          <w:color w:val="000000"/>
          <w:sz w:val="24"/>
          <w:szCs w:val="24"/>
        </w:rPr>
        <w:t xml:space="preserve">All Allergies/adverse reactions are captured and stored with the order number in the ORDER </w:t>
      </w:r>
      <w:r>
        <w:rPr>
          <w:rFonts w:eastAsia="Arial Unicode MS"/>
          <w:color w:val="000000"/>
          <w:sz w:val="24"/>
          <w:szCs w:val="24"/>
        </w:rPr>
        <w:t>CHECK INSTANCES file (#100.05),</w:t>
      </w:r>
      <w:r w:rsidRPr="00B31611">
        <w:rPr>
          <w:rFonts w:eastAsia="Arial Unicode MS"/>
          <w:color w:val="000000"/>
          <w:sz w:val="24"/>
          <w:szCs w:val="24"/>
        </w:rPr>
        <w:t xml:space="preserve"> regardless of whether or not an intervention was entered. The information can be viewed from the prescription screen using the hidden action – </w:t>
      </w:r>
      <w:r w:rsidRPr="00B31611">
        <w:rPr>
          <w:rFonts w:ascii="r_ansi" w:eastAsia="Arial Unicode MS" w:hAnsi="r_ansi"/>
          <w:color w:val="000000"/>
          <w:sz w:val="20"/>
          <w:szCs w:val="20"/>
        </w:rPr>
        <w:t>DA Display Drug Allergies.</w:t>
      </w:r>
    </w:p>
    <w:p w:rsidR="00AF2089" w:rsidRPr="00B31611" w:rsidRDefault="00AF2089" w:rsidP="00AF2089">
      <w:pPr>
        <w:ind w:left="720"/>
        <w:rPr>
          <w:rFonts w:ascii="Calibri" w:eastAsia="Arial Unicode MS" w:hAnsi="Calibri"/>
        </w:rPr>
      </w:pPr>
    </w:p>
    <w:p w:rsidR="00AF2089" w:rsidRPr="00B31611" w:rsidRDefault="00AF2089">
      <w:pPr>
        <w:numPr>
          <w:ilvl w:val="0"/>
          <w:numId w:val="102"/>
        </w:numPr>
        <w:rPr>
          <w:color w:val="000000"/>
          <w:sz w:val="24"/>
          <w:szCs w:val="24"/>
        </w:rPr>
        <w:pPrChange w:id="4352" w:author="Fred Perez" w:date="2019-03-22T09:44:00Z">
          <w:pPr>
            <w:numPr>
              <w:numId w:val="116"/>
            </w:numPr>
            <w:ind w:left="720" w:hanging="360"/>
          </w:pPr>
        </w:pPrChange>
      </w:pPr>
      <w:r w:rsidRPr="00B31611">
        <w:rPr>
          <w:color w:val="000000"/>
          <w:sz w:val="24"/>
          <w:szCs w:val="24"/>
        </w:rPr>
        <w:t>Remote/HDR allergy Signs/Symptoms are now displayed when doing Allergy/ADR Order Checks.</w:t>
      </w:r>
    </w:p>
    <w:p w:rsidR="00AF2089" w:rsidRPr="00B31611" w:rsidRDefault="00AF2089" w:rsidP="00AF2089">
      <w:pPr>
        <w:rPr>
          <w:color w:val="000000"/>
          <w:sz w:val="24"/>
          <w:szCs w:val="24"/>
        </w:rPr>
      </w:pPr>
    </w:p>
    <w:p w:rsidR="00AF2089" w:rsidRPr="00B31611" w:rsidRDefault="00AF2089">
      <w:pPr>
        <w:numPr>
          <w:ilvl w:val="0"/>
          <w:numId w:val="102"/>
        </w:numPr>
        <w:autoSpaceDE w:val="0"/>
        <w:autoSpaceDN w:val="0"/>
        <w:adjustRightInd w:val="0"/>
        <w:contextualSpacing/>
        <w:rPr>
          <w:color w:val="000000"/>
          <w:sz w:val="24"/>
          <w:szCs w:val="24"/>
        </w:rPr>
        <w:pPrChange w:id="4353" w:author="Fred Perez" w:date="2019-03-22T09:44:00Z">
          <w:pPr>
            <w:numPr>
              <w:numId w:val="116"/>
            </w:numPr>
            <w:autoSpaceDE w:val="0"/>
            <w:autoSpaceDN w:val="0"/>
            <w:adjustRightInd w:val="0"/>
            <w:ind w:left="720" w:hanging="360"/>
            <w:contextualSpacing/>
          </w:pPr>
        </w:pPrChange>
      </w:pPr>
      <w:r w:rsidRPr="00B31611">
        <w:rPr>
          <w:color w:val="000000"/>
          <w:sz w:val="24"/>
          <w:szCs w:val="24"/>
        </w:rPr>
        <w:t>Modified Allergy/ADR Order Check to display actual Station Name in lieu of Local or Remote terminology</w:t>
      </w:r>
      <w:r>
        <w:rPr>
          <w:color w:val="000000"/>
          <w:sz w:val="24"/>
          <w:szCs w:val="24"/>
        </w:rPr>
        <w:t>.</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pStyle w:val="ExampleHeading"/>
      </w:pPr>
      <w:r w:rsidRPr="00B31611">
        <w:t>Examples of Allergy/Adverse Reaction Order Checks:</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Mild:</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hd w:val="clear" w:color="auto" w:fill="EAEAEA"/>
        <w:ind w:left="288" w:firstLine="432"/>
        <w:rPr>
          <w:rFonts w:ascii="Segoe UI" w:hAnsi="Segoe UI" w:cs="Segoe UI"/>
          <w:color w:val="000000"/>
          <w:sz w:val="16"/>
          <w:szCs w:val="16"/>
        </w:rPr>
      </w:pPr>
      <w:r w:rsidRPr="00B31611">
        <w:rPr>
          <w:rFonts w:ascii="Courier New" w:hAnsi="Courier New" w:cs="Courier New"/>
          <w:color w:val="000000"/>
          <w:sz w:val="16"/>
          <w:szCs w:val="16"/>
        </w:rPr>
        <w:t>Now doing allergy checks.  Please wait...</w:t>
      </w:r>
      <w:r w:rsidRPr="00B31611">
        <w:rPr>
          <w:rFonts w:ascii="Segoe UI" w:hAnsi="Segoe UI" w:cs="Segoe UI"/>
          <w:color w:val="000000"/>
          <w:sz w:val="16"/>
          <w:szCs w:val="16"/>
        </w:rPr>
        <w:t>   </w:t>
      </w:r>
    </w:p>
    <w:p w:rsidR="00AF2089" w:rsidRPr="00B31611" w:rsidRDefault="00AF2089" w:rsidP="00AF2089">
      <w:pPr>
        <w:shd w:val="clear" w:color="auto" w:fill="EAEAEA"/>
        <w:spacing w:before="100" w:beforeAutospacing="1" w:after="100" w:afterAutospacing="1"/>
        <w:ind w:left="288" w:firstLine="432"/>
        <w:rPr>
          <w:rFonts w:ascii="Segoe UI" w:hAnsi="Segoe UI" w:cs="Segoe UI"/>
          <w:color w:val="000000"/>
          <w:sz w:val="16"/>
          <w:szCs w:val="16"/>
        </w:rPr>
      </w:pPr>
      <w:r w:rsidRPr="00B31611">
        <w:rPr>
          <w:rFonts w:ascii="Courier New" w:hAnsi="Courier New" w:cs="Courier New"/>
          <w:color w:val="000000"/>
          <w:sz w:val="16"/>
          <w:szCs w:val="16"/>
        </w:rPr>
        <w:t>A Drug-Allergy Reaction exists for this medication and/or class!</w:t>
      </w:r>
      <w:r w:rsidRPr="00B31611">
        <w:rPr>
          <w:rFonts w:ascii="Segoe UI" w:hAnsi="Segoe UI" w:cs="Segoe UI"/>
          <w:color w:val="000000"/>
          <w:sz w:val="16"/>
          <w:szCs w:val="16"/>
        </w:rPr>
        <w:t>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cs="Courier New"/>
          <w:sz w:val="16"/>
          <w:szCs w:val="16"/>
        </w:rPr>
        <w:t>Prospective Drug: ASPIRIN 81MG EC TAB</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Causative Agent: ASPIRIN (ALBANY - 01/14/16) </w:t>
      </w:r>
      <w:r w:rsidRPr="00B31611">
        <w:rPr>
          <w:rFonts w:ascii="Segoe UI" w:hAnsi="Segoe UI" w:cs="Segoe UI"/>
          <w:sz w:val="16"/>
          <w:szCs w:val="16"/>
        </w:rPr>
        <w:br/>
      </w:r>
      <w:r w:rsidRPr="00B31611">
        <w:rPr>
          <w:rFonts w:ascii="Courier New" w:hAnsi="Courier New" w:cs="Courier New"/>
          <w:sz w:val="16"/>
          <w:szCs w:val="16"/>
        </w:rPr>
        <w:t> Historical/Observed: OBSERVED</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Severity: MILD</w:t>
      </w:r>
      <w:r w:rsidRPr="00B31611">
        <w:rPr>
          <w:rFonts w:ascii="Segoe UI" w:hAnsi="Segoe UI" w:cs="Segoe UI"/>
          <w:sz w:val="16"/>
          <w:szCs w:val="16"/>
        </w:rPr>
        <w:t> </w:t>
      </w:r>
      <w:r w:rsidRPr="00B31611">
        <w:rPr>
          <w:rFonts w:ascii="Segoe UI" w:hAnsi="Segoe UI" w:cs="Segoe UI"/>
          <w:sz w:val="16"/>
          <w:szCs w:val="16"/>
        </w:rPr>
        <w:br/>
      </w:r>
      <w:r w:rsidRPr="00B31611">
        <w:rPr>
          <w:rFonts w:ascii="Courier New" w:hAnsi="Courier New" w:cs="Courier New"/>
          <w:sz w:val="16"/>
          <w:szCs w:val="16"/>
        </w:rPr>
        <w:t>         Ingredients: ASPIRIN </w:t>
      </w:r>
      <w:r w:rsidRPr="00B31611">
        <w:rPr>
          <w:rFonts w:ascii="Segoe UI" w:hAnsi="Segoe UI" w:cs="Segoe UI"/>
          <w:sz w:val="16"/>
          <w:szCs w:val="16"/>
        </w:rPr>
        <w:br/>
      </w:r>
      <w:r w:rsidRPr="00B31611">
        <w:rPr>
          <w:rFonts w:ascii="Courier New" w:hAnsi="Courier New" w:cs="Courier New"/>
          <w:sz w:val="16"/>
          <w:szCs w:val="16"/>
        </w:rPr>
        <w:t>      Signs/Symptoms: DRY MOUTH, HIVES </w:t>
      </w:r>
      <w:r w:rsidRPr="00B31611">
        <w:rPr>
          <w:rFonts w:ascii="Segoe UI" w:hAnsi="Segoe UI" w:cs="Segoe UI"/>
          <w:sz w:val="16"/>
          <w:szCs w:val="16"/>
        </w:rPr>
        <w:br/>
      </w:r>
      <w:r w:rsidRPr="00B31611">
        <w:rPr>
          <w:rFonts w:ascii="Courier New" w:hAnsi="Courier New" w:cs="Courier New"/>
          <w:sz w:val="16"/>
          <w:szCs w:val="16"/>
        </w:rPr>
        <w:t>          Drug Class: CN103 NON-OPIOID ANALGESICS</w:t>
      </w:r>
      <w:r w:rsidRPr="00B31611">
        <w:rPr>
          <w:rFonts w:ascii="Courier New" w:hAnsi="Courier New"/>
          <w:sz w:val="16"/>
          <w:szCs w:val="16"/>
        </w:rPr>
        <w:t xml:space="preserve">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w:t>
      </w:r>
      <w:bookmarkStart w:id="4354" w:name="Page_116"/>
      <w:bookmarkEnd w:id="4354"/>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Do you want to Intervene? YES// n  NO</w:t>
      </w:r>
    </w:p>
    <w:p w:rsidR="00AF2089" w:rsidRPr="00B31611" w:rsidRDefault="00AF2089" w:rsidP="00AF2089">
      <w:pPr>
        <w:shd w:val="clear" w:color="auto" w:fill="EAEAEA"/>
        <w:spacing w:before="100" w:beforeAutospacing="1" w:after="100" w:afterAutospacing="1"/>
        <w:ind w:left="720" w:firstLine="390"/>
        <w:rPr>
          <w:rFonts w:ascii="Courier New" w:hAnsi="Courier New" w:cs="Courier New"/>
          <w:color w:val="000000"/>
          <w:sz w:val="16"/>
          <w:szCs w:val="16"/>
        </w:rPr>
      </w:pPr>
    </w:p>
    <w:p w:rsidR="00AF2089" w:rsidRPr="00B31611" w:rsidRDefault="00AF2089" w:rsidP="00AF2089">
      <w:pPr>
        <w:shd w:val="clear" w:color="auto" w:fill="EAEAEA"/>
        <w:spacing w:before="100" w:beforeAutospacing="1" w:after="100" w:afterAutospacing="1"/>
        <w:ind w:left="720" w:firstLine="390"/>
        <w:rPr>
          <w:rFonts w:ascii="Segoe UI" w:hAnsi="Segoe UI" w:cs="Segoe UI"/>
          <w:color w:val="000000"/>
          <w:sz w:val="16"/>
          <w:szCs w:val="16"/>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Moderate:</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hd w:val="clear" w:color="auto" w:fill="D9D9D9"/>
        <w:tabs>
          <w:tab w:val="left" w:pos="2430"/>
        </w:tabs>
        <w:spacing w:after="120"/>
        <w:rPr>
          <w:rFonts w:eastAsia="Arial Unicode MS"/>
          <w:b/>
          <w:color w:val="FF0000"/>
          <w:sz w:val="16"/>
          <w:szCs w:val="16"/>
        </w:rPr>
      </w:pP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eastAsia="Arial Unicode MS"/>
          <w:color w:val="000000"/>
          <w:sz w:val="16"/>
          <w:szCs w:val="16"/>
        </w:rPr>
        <w:t xml:space="preserve">   </w:t>
      </w:r>
      <w:r w:rsidRPr="00B31611">
        <w:rPr>
          <w:color w:val="000000"/>
          <w:sz w:val="16"/>
          <w:szCs w:val="16"/>
          <w:lang w:eastAsia="x-none"/>
        </w:rPr>
        <w:t xml:space="preserve">           </w:t>
      </w:r>
      <w:r w:rsidRPr="00B31611">
        <w:rPr>
          <w:rFonts w:ascii="Courier New" w:eastAsia="Calibri" w:hAnsi="Courier New" w:cs="Courier New"/>
          <w:color w:val="000000"/>
          <w:sz w:val="16"/>
          <w:szCs w:val="16"/>
        </w:rPr>
        <w:t>A Drug-Allergy Reaction exists for this medication and/or class!</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Prospective Drug: MINOXIDIL 2.5MG TAB</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Causative Agent: MINOXIDIL (ALBANY - 09/22/15)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Historical/Observed: OBSERVED</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Severity: MODERATE</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Ingredients: MINOXIDIL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 xml:space="preserve">      Signs/Symptoms: HYPOTENSION </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r w:rsidRPr="00B31611">
        <w:rPr>
          <w:rFonts w:ascii="Courier New" w:eastAsia="Calibri" w:hAnsi="Courier New" w:cs="Courier New"/>
          <w:color w:val="000000"/>
          <w:sz w:val="16"/>
          <w:szCs w:val="16"/>
        </w:rPr>
        <w:tab/>
        <w:t xml:space="preserve">Drug Class: </w:t>
      </w:r>
      <w:r w:rsidRPr="00B31611">
        <w:rPr>
          <w:rFonts w:ascii="Courier New" w:hAnsi="Courier New" w:cs="Courier New"/>
          <w:color w:val="000000"/>
          <w:sz w:val="16"/>
          <w:szCs w:val="16"/>
        </w:rPr>
        <w:t>CV490 ANTIHYPERTENSIVES,OTHER</w:t>
      </w:r>
    </w:p>
    <w:p w:rsidR="00AF2089" w:rsidRPr="00B31611" w:rsidRDefault="00AF2089" w:rsidP="00AF2089">
      <w:pPr>
        <w:shd w:val="clear" w:color="auto" w:fill="D9D9D9"/>
        <w:autoSpaceDE w:val="0"/>
        <w:autoSpaceDN w:val="0"/>
        <w:adjustRightInd w:val="0"/>
        <w:ind w:firstLine="720"/>
        <w:rPr>
          <w:rFonts w:ascii="Courier New" w:eastAsia="Calibri" w:hAnsi="Courier New" w:cs="Courier New"/>
          <w:color w:val="000000"/>
          <w:sz w:val="16"/>
          <w:szCs w:val="16"/>
        </w:rPr>
      </w:pPr>
    </w:p>
    <w:p w:rsidR="00AF2089" w:rsidRPr="00B31611" w:rsidRDefault="00AF2089" w:rsidP="00AF2089">
      <w:pPr>
        <w:shd w:val="clear" w:color="auto" w:fill="D9D9D9"/>
        <w:ind w:firstLine="720"/>
        <w:rPr>
          <w:rFonts w:ascii="Courier New" w:hAnsi="Courier New" w:cs="Courier New"/>
          <w:color w:val="000000"/>
          <w:sz w:val="16"/>
          <w:szCs w:val="16"/>
        </w:rPr>
      </w:pPr>
      <w:r w:rsidRPr="00B31611">
        <w:rPr>
          <w:rFonts w:ascii="Courier New" w:hAnsi="Courier New" w:cs="Courier New"/>
          <w:color w:val="000000"/>
          <w:sz w:val="16"/>
          <w:szCs w:val="16"/>
        </w:rPr>
        <w:t xml:space="preserve">   Provider Override Reason: N/A - Order Check Not Evaluated by Provider</w:t>
      </w:r>
    </w:p>
    <w:p w:rsidR="00AF2089" w:rsidRPr="00B31611" w:rsidRDefault="00AF2089" w:rsidP="00AF2089">
      <w:pPr>
        <w:shd w:val="clear" w:color="auto" w:fill="D9D9D9"/>
        <w:ind w:firstLine="720"/>
        <w:rPr>
          <w:rFonts w:ascii="Courier New" w:hAnsi="Courier New" w:cs="Courier New"/>
          <w:color w:val="000000"/>
          <w:sz w:val="16"/>
          <w:szCs w:val="16"/>
        </w:rPr>
      </w:pPr>
    </w:p>
    <w:p w:rsidR="00AF2089" w:rsidRPr="00B31611" w:rsidRDefault="00AF2089" w:rsidP="00AF2089">
      <w:pPr>
        <w:shd w:val="clear" w:color="auto" w:fill="D9D9D9"/>
        <w:ind w:left="720"/>
        <w:rPr>
          <w:rFonts w:ascii="Courier New" w:hAnsi="Courier New"/>
          <w:sz w:val="16"/>
          <w:szCs w:val="16"/>
        </w:rPr>
      </w:pPr>
      <w:r w:rsidRPr="00B31611">
        <w:rPr>
          <w:rFonts w:ascii="Courier New" w:hAnsi="Courier New"/>
          <w:sz w:val="16"/>
          <w:szCs w:val="16"/>
        </w:rPr>
        <w:t xml:space="preserve">   Do you want to Intervene? YES// n  NO</w:t>
      </w:r>
    </w:p>
    <w:p w:rsidR="00AF2089" w:rsidRPr="00B31611" w:rsidRDefault="00AF2089" w:rsidP="00AF2089">
      <w:pPr>
        <w:shd w:val="clear" w:color="auto" w:fill="D9D9D9"/>
        <w:ind w:firstLine="720"/>
        <w:rPr>
          <w:rFonts w:ascii="Courier New" w:hAnsi="Courier New" w:cs="Courier New"/>
          <w:color w:val="000000"/>
          <w:sz w:val="16"/>
          <w:szCs w:val="16"/>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Historical-Severity Not Entered:</w:t>
      </w:r>
    </w:p>
    <w:p w:rsidR="00AF2089" w:rsidRPr="00B31611" w:rsidRDefault="00AF2089" w:rsidP="00AF2089">
      <w:pPr>
        <w:shd w:val="clear" w:color="auto" w:fill="EAEAEA"/>
        <w:ind w:left="288" w:firstLine="432"/>
        <w:rPr>
          <w:rFonts w:ascii="Segoe UI" w:hAnsi="Segoe UI" w:cs="Segoe UI"/>
          <w:color w:val="000000"/>
          <w:sz w:val="16"/>
          <w:szCs w:val="16"/>
        </w:rPr>
      </w:pPr>
      <w:r w:rsidRPr="00AF2089">
        <w:rPr>
          <w:rFonts w:ascii="Courier New" w:hAnsi="Courier New"/>
          <w:color w:val="000000"/>
          <w:sz w:val="16"/>
        </w:rPr>
        <w:t>Now doing allergy checks.</w:t>
      </w:r>
      <w:r w:rsidRPr="00B31611">
        <w:rPr>
          <w:rFonts w:ascii="Courier New" w:hAnsi="Courier New" w:cs="Courier New"/>
          <w:color w:val="000000"/>
          <w:sz w:val="16"/>
          <w:szCs w:val="16"/>
        </w:rPr>
        <w:t>  Please wait...</w:t>
      </w:r>
      <w:r w:rsidRPr="00B31611">
        <w:rPr>
          <w:rFonts w:ascii="Segoe UI" w:hAnsi="Segoe UI" w:cs="Segoe UI"/>
          <w:color w:val="000000"/>
          <w:sz w:val="16"/>
          <w:szCs w:val="16"/>
        </w:rPr>
        <w:t>   </w:t>
      </w:r>
    </w:p>
    <w:p w:rsidR="00AF2089" w:rsidRPr="00B31611" w:rsidRDefault="00AF2089" w:rsidP="00AF2089">
      <w:pPr>
        <w:shd w:val="clear" w:color="auto" w:fill="EAEAEA"/>
        <w:spacing w:before="120"/>
        <w:ind w:left="288" w:firstLine="432"/>
        <w:rPr>
          <w:rFonts w:ascii="Segoe UI" w:hAnsi="Segoe UI" w:cs="Segoe UI"/>
          <w:color w:val="000000"/>
          <w:sz w:val="16"/>
          <w:szCs w:val="16"/>
        </w:rPr>
      </w:pPr>
      <w:r w:rsidRPr="00B31611">
        <w:rPr>
          <w:rFonts w:ascii="Courier New" w:hAnsi="Courier New" w:cs="Courier New"/>
          <w:color w:val="000000"/>
          <w:sz w:val="16"/>
          <w:szCs w:val="16"/>
        </w:rPr>
        <w:t>A Drug-Allergy Reaction exists for this medication and/or class!</w:t>
      </w:r>
      <w:r w:rsidRPr="00B31611">
        <w:rPr>
          <w:rFonts w:ascii="Segoe UI" w:hAnsi="Segoe UI" w:cs="Segoe UI"/>
          <w:color w:val="000000"/>
          <w:sz w:val="16"/>
          <w:szCs w:val="16"/>
        </w:rPr>
        <w:t> </w:t>
      </w:r>
    </w:p>
    <w:p w:rsidR="00AF2089" w:rsidRPr="00B31611" w:rsidRDefault="00AF2089" w:rsidP="00AF2089">
      <w:pPr>
        <w:shd w:val="clear" w:color="auto" w:fill="EAEAEA"/>
        <w:ind w:left="720" w:firstLine="389"/>
        <w:rPr>
          <w:rFonts w:ascii="Segoe UI" w:hAnsi="Segoe UI" w:cs="Segoe UI"/>
          <w:color w:val="000000"/>
          <w:sz w:val="16"/>
          <w:szCs w:val="16"/>
        </w:rPr>
      </w:pPr>
      <w:r w:rsidRPr="00B31611">
        <w:rPr>
          <w:rFonts w:ascii="Courier New" w:hAnsi="Courier New" w:cs="Courier New"/>
          <w:color w:val="000000"/>
          <w:sz w:val="16"/>
          <w:szCs w:val="16"/>
        </w:rPr>
        <w:t>Prospective Drug: AMPICILLIN 250MG</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Causative Agent: AMPICILLIN (ALBANY - 01/14/16) </w:t>
      </w:r>
      <w:r w:rsidRPr="00B31611">
        <w:rPr>
          <w:rFonts w:ascii="Segoe UI" w:hAnsi="Segoe UI" w:cs="Segoe UI"/>
          <w:color w:val="000000"/>
          <w:sz w:val="16"/>
          <w:szCs w:val="16"/>
        </w:rPr>
        <w:br/>
      </w:r>
      <w:r w:rsidRPr="00B31611">
        <w:rPr>
          <w:rFonts w:ascii="Courier New" w:hAnsi="Courier New" w:cs="Courier New"/>
          <w:color w:val="000000"/>
          <w:sz w:val="16"/>
          <w:szCs w:val="16"/>
        </w:rPr>
        <w:t> Historical/Observed: HISTORICAL</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Severity: Not Entered</w:t>
      </w:r>
      <w:r w:rsidRPr="00B31611">
        <w:rPr>
          <w:rFonts w:ascii="Segoe UI" w:hAnsi="Segoe UI" w:cs="Segoe UI"/>
          <w:color w:val="000000"/>
          <w:sz w:val="16"/>
          <w:szCs w:val="16"/>
        </w:rPr>
        <w:t> </w:t>
      </w:r>
      <w:r w:rsidRPr="00B31611">
        <w:rPr>
          <w:rFonts w:ascii="Segoe UI" w:hAnsi="Segoe UI" w:cs="Segoe UI"/>
          <w:color w:val="000000"/>
          <w:sz w:val="16"/>
          <w:szCs w:val="16"/>
        </w:rPr>
        <w:br/>
      </w:r>
      <w:r w:rsidRPr="00B31611">
        <w:rPr>
          <w:rFonts w:ascii="Courier New" w:hAnsi="Courier New" w:cs="Courier New"/>
          <w:color w:val="000000"/>
          <w:sz w:val="16"/>
          <w:szCs w:val="16"/>
        </w:rPr>
        <w:t>         Ingredients: AMPICILLIN </w:t>
      </w:r>
      <w:r w:rsidRPr="00B31611">
        <w:rPr>
          <w:rFonts w:ascii="Segoe UI" w:hAnsi="Segoe UI" w:cs="Segoe UI"/>
          <w:color w:val="000000"/>
          <w:sz w:val="16"/>
          <w:szCs w:val="16"/>
        </w:rPr>
        <w:br/>
      </w:r>
      <w:r w:rsidRPr="00B31611">
        <w:rPr>
          <w:rFonts w:ascii="Courier New" w:hAnsi="Courier New" w:cs="Courier New"/>
          <w:color w:val="000000"/>
          <w:sz w:val="16"/>
          <w:szCs w:val="16"/>
        </w:rPr>
        <w:t>      Signs/Symptoms: DRY MOUTH, HIVES </w:t>
      </w:r>
      <w:r w:rsidRPr="00B31611">
        <w:rPr>
          <w:rFonts w:ascii="Segoe UI" w:hAnsi="Segoe UI" w:cs="Segoe UI"/>
          <w:color w:val="000000"/>
          <w:sz w:val="16"/>
          <w:szCs w:val="16"/>
        </w:rPr>
        <w:br/>
      </w:r>
      <w:r w:rsidRPr="00B31611">
        <w:rPr>
          <w:rFonts w:ascii="Courier New" w:hAnsi="Courier New" w:cs="Courier New"/>
          <w:color w:val="000000"/>
          <w:sz w:val="16"/>
          <w:szCs w:val="16"/>
        </w:rPr>
        <w:t>          Drug Class: AM111 PENICILLINS,AMINO DERIVATIVES </w:t>
      </w:r>
    </w:p>
    <w:p w:rsidR="00AF2089" w:rsidRPr="00B31611" w:rsidRDefault="00AF2089" w:rsidP="00AF2089">
      <w:pPr>
        <w:shd w:val="clear" w:color="auto" w:fill="EAEAEA"/>
        <w:spacing w:after="120"/>
        <w:ind w:left="288"/>
        <w:rPr>
          <w:rFonts w:ascii="Courier New" w:hAnsi="Courier New" w:cs="Courier New"/>
          <w:color w:val="000000"/>
          <w:sz w:val="16"/>
          <w:szCs w:val="16"/>
        </w:rPr>
      </w:pPr>
      <w:r w:rsidRPr="00B31611">
        <w:rPr>
          <w:rFonts w:ascii="Courier New" w:hAnsi="Courier New" w:cs="Courier New"/>
          <w:color w:val="000000"/>
          <w:sz w:val="16"/>
          <w:szCs w:val="16"/>
        </w:rPr>
        <w:t xml:space="preserve">     Provider Override Reason: N/A - Order Check Not Evaluated by Provider </w:t>
      </w:r>
    </w:p>
    <w:p w:rsidR="00AF2089" w:rsidRPr="00B31611" w:rsidRDefault="00AF2089" w:rsidP="00AF2089">
      <w:pPr>
        <w:shd w:val="clear" w:color="auto" w:fill="EAEAEA"/>
        <w:spacing w:before="100" w:beforeAutospacing="1" w:after="100" w:afterAutospacing="1"/>
        <w:ind w:left="288"/>
        <w:rPr>
          <w:rFonts w:ascii="Courier New" w:hAnsi="Courier New" w:cs="Courier New"/>
          <w:b/>
          <w:color w:val="000000"/>
          <w:sz w:val="16"/>
          <w:szCs w:val="16"/>
        </w:rPr>
      </w:pPr>
      <w:r w:rsidRPr="00B31611">
        <w:rPr>
          <w:rFonts w:ascii="Courier New" w:hAnsi="Courier New" w:cs="Courier New"/>
          <w:color w:val="000000"/>
          <w:sz w:val="16"/>
          <w:szCs w:val="16"/>
        </w:rPr>
        <w:t xml:space="preserve">     Do you want to Intervene? YES//</w:t>
      </w:r>
      <w:r w:rsidRPr="00B31611">
        <w:rPr>
          <w:rFonts w:ascii="Courier New" w:hAnsi="Courier New" w:cs="Courier New"/>
          <w:color w:val="0000FF"/>
          <w:sz w:val="16"/>
          <w:szCs w:val="16"/>
        </w:rPr>
        <w:t> </w:t>
      </w:r>
      <w:r w:rsidRPr="00B31611">
        <w:rPr>
          <w:rFonts w:ascii="Courier New" w:hAnsi="Courier New" w:cs="Courier New"/>
          <w:b/>
          <w:color w:val="000000"/>
          <w:sz w:val="16"/>
          <w:szCs w:val="16"/>
        </w:rPr>
        <w:t>NO</w:t>
      </w:r>
    </w:p>
    <w:p w:rsidR="00AF2089" w:rsidRPr="00B31611" w:rsidRDefault="00AF2089" w:rsidP="00AF2089">
      <w:pPr>
        <w:autoSpaceDE w:val="0"/>
        <w:autoSpaceDN w:val="0"/>
        <w:adjustRightInd w:val="0"/>
        <w:spacing w:after="120"/>
        <w:rPr>
          <w:rFonts w:ascii="Times New Roman Bold" w:hAnsi="Times New Roman Bold"/>
          <w:b/>
          <w:sz w:val="20"/>
          <w:szCs w:val="20"/>
        </w:rPr>
      </w:pPr>
      <w:r>
        <w:rPr>
          <w:color w:val="000000"/>
          <w:sz w:val="24"/>
          <w:szCs w:val="24"/>
        </w:rPr>
        <w:br w:type="page"/>
      </w:r>
      <w:bookmarkStart w:id="4355" w:name="Page_117"/>
      <w:bookmarkEnd w:id="4355"/>
      <w:r w:rsidRPr="00B31611">
        <w:rPr>
          <w:rFonts w:ascii="Times New Roman Bold" w:hAnsi="Times New Roman Bold"/>
          <w:b/>
          <w:sz w:val="20"/>
          <w:szCs w:val="20"/>
        </w:rPr>
        <w:t>Severe without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 Drug-Allergy Reaction exists for this medication and/or class!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Prospective Drug: ACETAMINOPHEN 325MG TAB</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Causative Agent: ACETAMINOPHEN/ ASPIRIN/ CAFFEINE (CHEYENNE VAMC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02/09/15)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Historical/Observed: OBSERVED</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Severity: SEVERE</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Ingredients: ACETAMINOPHEN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Signs/Symptoms: DIARRHEA, NAUSEA AND VOMITING, RASH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b/>
      </w:r>
      <w:r w:rsidRPr="00B31611">
        <w:rPr>
          <w:rFonts w:ascii="Courier New" w:hAnsi="Courier New" w:cs="Courier New"/>
          <w:sz w:val="16"/>
          <w:szCs w:val="16"/>
        </w:rPr>
        <w:t>Drug Class: CN103 NON-OPIOID ANALGESICS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Do you want to Intervene? YES// n  NO</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With a SEVERE reaction, an intervention is required!</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pacing w:after="120"/>
        <w:rPr>
          <w:rFonts w:ascii="Times New Roman Bold" w:hAnsi="Times New Roman Bold"/>
          <w:b/>
          <w:sz w:val="20"/>
          <w:szCs w:val="20"/>
        </w:rPr>
      </w:pPr>
    </w:p>
    <w:p w:rsidR="00AF2089" w:rsidRPr="00B31611" w:rsidRDefault="00583040" w:rsidP="00AF2089">
      <w:pPr>
        <w:rPr>
          <w:color w:val="000000"/>
          <w:sz w:val="24"/>
          <w:szCs w:val="24"/>
        </w:rPr>
      </w:pPr>
      <w:r>
        <w:rPr>
          <w:noProof/>
          <w:color w:val="000000"/>
          <w:position w:val="-4"/>
          <w:sz w:val="24"/>
          <w:szCs w:val="24"/>
        </w:rPr>
        <w:drawing>
          <wp:inline distT="0" distB="0" distL="0" distR="0">
            <wp:extent cx="502920" cy="396240"/>
            <wp:effectExtent l="0" t="0" r="0" b="0"/>
            <wp:docPr id="45" name="Picture 45" descr="Not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te icon"/>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02920" cy="396240"/>
                    </a:xfrm>
                    <a:prstGeom prst="rect">
                      <a:avLst/>
                    </a:prstGeom>
                    <a:noFill/>
                    <a:ln>
                      <a:noFill/>
                    </a:ln>
                  </pic:spPr>
                </pic:pic>
              </a:graphicData>
            </a:graphic>
          </wp:inline>
        </w:drawing>
      </w:r>
      <w:r w:rsidR="00AF2089" w:rsidRPr="00F56112">
        <w:rPr>
          <w:b/>
          <w:color w:val="000000"/>
          <w:sz w:val="24"/>
          <w:szCs w:val="24"/>
        </w:rPr>
        <w:t>Note</w:t>
      </w:r>
      <w:r w:rsidR="00AF2089" w:rsidRPr="00B31611">
        <w:rPr>
          <w:color w:val="000000"/>
          <w:sz w:val="24"/>
          <w:szCs w:val="24"/>
        </w:rPr>
        <w:t>:  “With a severe reaction, an intervention is required”</w:t>
      </w:r>
    </w:p>
    <w:p w:rsidR="00AF2089" w:rsidRPr="00B31611" w:rsidRDefault="00AF2089" w:rsidP="00AF2089">
      <w:pPr>
        <w:autoSpaceDE w:val="0"/>
        <w:autoSpaceDN w:val="0"/>
        <w:adjustRightInd w:val="0"/>
        <w:contextualSpacing/>
        <w:rPr>
          <w:color w:val="000000"/>
          <w:sz w:val="24"/>
          <w:szCs w:val="24"/>
        </w:rPr>
      </w:pPr>
    </w:p>
    <w:p w:rsidR="00AF2089" w:rsidRPr="00B31611" w:rsidRDefault="00AF2089" w:rsidP="00AF2089">
      <w:pPr>
        <w:spacing w:after="120"/>
        <w:rPr>
          <w:rFonts w:ascii="Times New Roman Bold" w:hAnsi="Times New Roman Bold"/>
          <w:b/>
          <w:sz w:val="20"/>
          <w:szCs w:val="20"/>
        </w:rPr>
      </w:pPr>
      <w:r w:rsidRPr="00B31611">
        <w:rPr>
          <w:rFonts w:ascii="Times New Roman Bold" w:hAnsi="Times New Roman Bold"/>
          <w:b/>
          <w:sz w:val="20"/>
          <w:szCs w:val="20"/>
        </w:rPr>
        <w:t>Severe with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A Drug-Allergy Reaction exists for this medication and/or class!</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Prospective Drug: ACETAMINOPHEN 325MG TAB</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Causative Agent: ACETAMINOPHEN/ ASPIRIN/ CAFFEINE (CHEYENNE VAMC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02/09/15)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Historical/Observed: OBSERVED</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Severity: SEVERE</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Ingredients: ACETAMINOPHEN </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Signs/Symptoms: DIARRHEA, NAUSEA AND VOMITING, RASH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   Provider Override Reason: N/A - Order Check Not Evaluated by Provider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 xml:space="preserve">Do you want to Intervene? YES// </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Enter your Current Signature Code:    SIGNATURE VERIFIED</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Now creating Pharmacy Intervention</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For ACETAMINOPHEN 325MG TAB</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PROVIDER: pears  PEARSON,HOLLY       HP     192     SYSTEMS ANALYST</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RECOMMENDATION: 8  NO CHANGE</w:t>
      </w: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See 'Pharmacy Intervention Menu' if you want to delete this</w:t>
      </w:r>
    </w:p>
    <w:p w:rsidR="00AF2089" w:rsidRPr="00B31611" w:rsidRDefault="00AF2089" w:rsidP="00AF2089">
      <w:pPr>
        <w:shd w:val="clear" w:color="auto" w:fill="E6E6E6"/>
        <w:ind w:left="720"/>
        <w:rPr>
          <w:rFonts w:ascii="Courier New" w:hAnsi="Courier New"/>
          <w:sz w:val="16"/>
          <w:szCs w:val="16"/>
        </w:rPr>
      </w:pPr>
      <w:r w:rsidRPr="00B31611">
        <w:rPr>
          <w:rFonts w:ascii="Courier New" w:hAnsi="Courier New"/>
          <w:sz w:val="16"/>
          <w:szCs w:val="16"/>
        </w:rPr>
        <w:t>intervention or for more options.</w:t>
      </w:r>
    </w:p>
    <w:p w:rsidR="00AF2089" w:rsidRPr="00B31611" w:rsidRDefault="00AF2089" w:rsidP="00AF2089">
      <w:pPr>
        <w:spacing w:after="120"/>
        <w:rPr>
          <w:rFonts w:ascii="Times New Roman Bold" w:hAnsi="Times New Roman Bold"/>
          <w:b/>
          <w:sz w:val="20"/>
          <w:szCs w:val="20"/>
        </w:rPr>
      </w:pPr>
    </w:p>
    <w:p w:rsidR="00AF2089" w:rsidRPr="00B31611" w:rsidRDefault="00AF2089" w:rsidP="00AF2089">
      <w:pPr>
        <w:pStyle w:val="Heading2"/>
      </w:pPr>
      <w:r>
        <w:rPr>
          <w:color w:val="000000"/>
          <w:sz w:val="24"/>
          <w:szCs w:val="24"/>
        </w:rPr>
        <w:br w:type="page"/>
      </w:r>
      <w:bookmarkStart w:id="4356" w:name="_Toc448747145"/>
      <w:bookmarkStart w:id="4357" w:name="_Toc4140454"/>
      <w:r w:rsidRPr="00B31611">
        <w:t>CPRS Allergy/Adverse Reaction Entry Process</w:t>
      </w:r>
      <w:bookmarkEnd w:id="4356"/>
      <w:bookmarkEnd w:id="4357"/>
    </w:p>
    <w:p w:rsidR="00AF2089" w:rsidRPr="00B31611" w:rsidRDefault="00AF2089" w:rsidP="00AF2089">
      <w:pPr>
        <w:rPr>
          <w:rFonts w:ascii="Courier New" w:hAnsi="Courier New" w:cs="Courier New"/>
          <w:color w:val="000000"/>
          <w:sz w:val="16"/>
          <w:szCs w:val="16"/>
        </w:rPr>
      </w:pPr>
    </w:p>
    <w:p w:rsidR="00AF2089" w:rsidRPr="00B31611" w:rsidRDefault="00AF2089" w:rsidP="00AF2089">
      <w:pPr>
        <w:shd w:val="clear" w:color="auto" w:fill="EAEAEA"/>
        <w:rPr>
          <w:rFonts w:ascii="Courier New" w:hAnsi="Courier New" w:cs="Courier New"/>
          <w:color w:val="000000"/>
          <w:sz w:val="16"/>
          <w:szCs w:val="16"/>
        </w:rPr>
      </w:pPr>
      <w:bookmarkStart w:id="4358" w:name="Page_118"/>
      <w:bookmarkEnd w:id="4358"/>
      <w:r w:rsidRPr="00B31611">
        <w:rPr>
          <w:rFonts w:ascii="Courier New" w:hAnsi="Courier New" w:cs="Courier New"/>
          <w:color w:val="000000"/>
          <w:sz w:val="16"/>
          <w:szCs w:val="16"/>
        </w:rPr>
        <w:t>From the Order tab, enter a new allergy using the Allergies Dialog:</w:t>
      </w:r>
    </w:p>
    <w:p w:rsidR="00AF2089" w:rsidRPr="00B31611" w:rsidRDefault="00AF2089" w:rsidP="00AF2089">
      <w:pPr>
        <w:rPr>
          <w:rFonts w:ascii="Courier New" w:hAnsi="Courier New" w:cs="Courier New"/>
          <w:color w:val="000000"/>
          <w:sz w:val="16"/>
          <w:szCs w:val="16"/>
        </w:rPr>
      </w:pPr>
    </w:p>
    <w:p w:rsidR="00AF2089" w:rsidRPr="00B31611" w:rsidRDefault="00583040" w:rsidP="00AF2089">
      <w:pPr>
        <w:rPr>
          <w:color w:val="000000"/>
          <w:sz w:val="24"/>
          <w:szCs w:val="20"/>
        </w:rPr>
      </w:pPr>
      <w:r>
        <w:rPr>
          <w:noProof/>
          <w:color w:val="000000"/>
          <w:sz w:val="24"/>
          <w:szCs w:val="20"/>
        </w:rPr>
        <w:drawing>
          <wp:inline distT="0" distB="0" distL="0" distR="0">
            <wp:extent cx="4297680" cy="473202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297680" cy="4732020"/>
                    </a:xfrm>
                    <a:prstGeom prst="rect">
                      <a:avLst/>
                    </a:prstGeom>
                    <a:noFill/>
                    <a:ln>
                      <a:noFill/>
                    </a:ln>
                  </pic:spPr>
                </pic:pic>
              </a:graphicData>
            </a:graphic>
          </wp:inline>
        </w:drawing>
      </w:r>
    </w:p>
    <w:p w:rsidR="00AF2089" w:rsidRPr="00B31611" w:rsidRDefault="00AF2089" w:rsidP="00AF2089">
      <w:pPr>
        <w:pStyle w:val="ExampleHeading"/>
      </w:pPr>
      <w:r>
        <w:br w:type="page"/>
      </w:r>
      <w:bookmarkStart w:id="4359" w:name="Page_119"/>
      <w:r w:rsidRPr="00B31611">
        <w:t>Example of Historical Allergy:</w:t>
      </w:r>
    </w:p>
    <w:bookmarkEnd w:id="4359"/>
    <w:p w:rsidR="00AF2089" w:rsidRPr="00B31611" w:rsidRDefault="00AF2089" w:rsidP="00AF2089">
      <w:pPr>
        <w:rPr>
          <w:color w:val="000000"/>
          <w:sz w:val="24"/>
          <w:szCs w:val="20"/>
        </w:rPr>
      </w:pPr>
    </w:p>
    <w:p w:rsidR="00AF2089" w:rsidRPr="00B31611" w:rsidRDefault="00583040" w:rsidP="00AF2089">
      <w:pPr>
        <w:rPr>
          <w:color w:val="000000"/>
          <w:sz w:val="24"/>
          <w:szCs w:val="20"/>
        </w:rPr>
      </w:pPr>
      <w:r>
        <w:rPr>
          <w:noProof/>
          <w:color w:val="000000"/>
          <w:sz w:val="24"/>
          <w:szCs w:val="20"/>
        </w:rPr>
        <w:drawing>
          <wp:inline distT="0" distB="0" distL="0" distR="0">
            <wp:extent cx="5417820" cy="4518660"/>
            <wp:effectExtent l="0" t="0" r="0" b="0"/>
            <wp:docPr id="4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17820" cy="4518660"/>
                    </a:xfrm>
                    <a:prstGeom prst="rect">
                      <a:avLst/>
                    </a:prstGeom>
                    <a:noFill/>
                    <a:ln>
                      <a:noFill/>
                    </a:ln>
                  </pic:spPr>
                </pic:pic>
              </a:graphicData>
            </a:graphic>
          </wp:inline>
        </w:drawing>
      </w:r>
    </w:p>
    <w:p w:rsidR="00AF2089" w:rsidRPr="00B31611" w:rsidRDefault="00AF2089" w:rsidP="00AF2089">
      <w:pPr>
        <w:rPr>
          <w:color w:val="000000"/>
          <w:sz w:val="24"/>
          <w:szCs w:val="20"/>
        </w:rPr>
      </w:pPr>
    </w:p>
    <w:p w:rsidR="00AF2089" w:rsidRPr="00B31611" w:rsidRDefault="00AF2089" w:rsidP="00AF2089">
      <w:pPr>
        <w:pStyle w:val="ExampleHeading"/>
      </w:pPr>
      <w:r>
        <w:br w:type="page"/>
      </w:r>
      <w:bookmarkStart w:id="4360" w:name="Page_51"/>
      <w:bookmarkStart w:id="4361" w:name="Page_120"/>
      <w:bookmarkEnd w:id="4360"/>
      <w:bookmarkEnd w:id="4361"/>
      <w:r w:rsidRPr="00B31611">
        <w:t>Example of Observed Allergy:</w:t>
      </w:r>
    </w:p>
    <w:p w:rsidR="00AF2089" w:rsidRPr="00B31611" w:rsidRDefault="00AF2089" w:rsidP="00AF2089">
      <w:pPr>
        <w:rPr>
          <w:color w:val="000000"/>
          <w:sz w:val="24"/>
          <w:szCs w:val="20"/>
        </w:rPr>
      </w:pPr>
    </w:p>
    <w:p w:rsidR="00AF2089" w:rsidRPr="00B31611" w:rsidRDefault="00583040" w:rsidP="00AF2089">
      <w:pPr>
        <w:rPr>
          <w:color w:val="000000"/>
          <w:sz w:val="24"/>
          <w:szCs w:val="20"/>
          <w:lang w:eastAsia="x-none"/>
        </w:rPr>
      </w:pPr>
      <w:r>
        <w:rPr>
          <w:noProof/>
          <w:color w:val="000000"/>
          <w:sz w:val="24"/>
          <w:szCs w:val="20"/>
        </w:rPr>
        <w:drawing>
          <wp:inline distT="0" distB="0" distL="0" distR="0">
            <wp:extent cx="5417820" cy="4518660"/>
            <wp:effectExtent l="0" t="0" r="0" b="0"/>
            <wp:docPr id="4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17820" cy="4518660"/>
                    </a:xfrm>
                    <a:prstGeom prst="rect">
                      <a:avLst/>
                    </a:prstGeom>
                    <a:noFill/>
                    <a:ln>
                      <a:noFill/>
                    </a:ln>
                  </pic:spPr>
                </pic:pic>
              </a:graphicData>
            </a:graphic>
          </wp:inline>
        </w:drawing>
      </w:r>
    </w:p>
    <w:p w:rsidR="00AF2089" w:rsidRPr="00577473" w:rsidRDefault="00AF2089" w:rsidP="00577473">
      <w:pPr>
        <w:pStyle w:val="BodyTex"/>
      </w:pPr>
    </w:p>
    <w:p w:rsidR="00AF2089" w:rsidRPr="00B31611" w:rsidRDefault="00AF2089" w:rsidP="00577473">
      <w:pPr>
        <w:pStyle w:val="BodyTex"/>
        <w:rPr>
          <w:snapToGrid w:val="0"/>
        </w:rPr>
      </w:pPr>
    </w:p>
    <w:p w:rsidR="00AF2089" w:rsidRPr="00B31611" w:rsidRDefault="00AF2089" w:rsidP="00AF2089">
      <w:pPr>
        <w:pStyle w:val="Heading2"/>
        <w:rPr>
          <w:snapToGrid w:val="0"/>
        </w:rPr>
      </w:pPr>
      <w:bookmarkStart w:id="4362" w:name="_Toc448747146"/>
      <w:bookmarkStart w:id="4363" w:name="_Toc4140455"/>
      <w:r w:rsidRPr="00B31611">
        <w:rPr>
          <w:snapToGrid w:val="0"/>
        </w:rPr>
        <w:t>VistA Outpatient Allergy/Adverse Reaction Entry Process</w:t>
      </w:r>
      <w:bookmarkEnd w:id="4362"/>
      <w:bookmarkEnd w:id="4363"/>
    </w:p>
    <w:p w:rsidR="00AF2089" w:rsidRPr="00B31611" w:rsidRDefault="00AF2089" w:rsidP="00AF2089">
      <w:pPr>
        <w:pStyle w:val="ExampleHeading"/>
        <w:spacing w:before="240"/>
        <w:rPr>
          <w:snapToGrid w:val="0"/>
        </w:rPr>
      </w:pPr>
      <w:r w:rsidRPr="00B31611">
        <w:rPr>
          <w:snapToGrid w:val="0"/>
        </w:rPr>
        <w:t>Observed Allergy example:</w:t>
      </w:r>
    </w:p>
    <w:p w:rsidR="00AF2089" w:rsidRPr="00AF2089" w:rsidRDefault="00AF2089" w:rsidP="00577473">
      <w:pPr>
        <w:pStyle w:val="BodyTex"/>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AF2089">
        <w:rPr>
          <w:rFonts w:ascii="Courier New" w:hAnsi="Courier New"/>
          <w:b/>
          <w:color w:val="000000"/>
          <w:sz w:val="20"/>
          <w:u w:val="single"/>
        </w:rPr>
        <w:t xml:space="preserve">Patient </w:t>
      </w:r>
      <w:r w:rsidRPr="00B31611">
        <w:rPr>
          <w:rFonts w:ascii="Courier New" w:hAnsi="Courier New" w:cs="Courier New"/>
          <w:b/>
          <w:bCs/>
          <w:color w:val="000000"/>
          <w:sz w:val="20"/>
          <w:szCs w:val="20"/>
          <w:u w:val="single"/>
        </w:rPr>
        <w:t>Information</w:t>
      </w:r>
      <w:r w:rsidRPr="00B31611">
        <w:rPr>
          <w:rFonts w:ascii="Courier New" w:hAnsi="Courier New" w:cs="Courier New"/>
          <w:color w:val="000000"/>
          <w:sz w:val="20"/>
          <w:szCs w:val="20"/>
          <w:u w:val="single"/>
        </w:rPr>
        <w:t xml:space="preserve">           Jan 20, 2016@16:50:39          Page:    2 of    2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ROWPATNM,BOAT                                                        &lt;A&gt;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PID: 666-00-0363                                 Ht(cm):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DOB: MAR 4,1950 (65)                             Wt(kg):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SEX: FEMALE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B31611">
        <w:rPr>
          <w:rFonts w:ascii="Courier New" w:hAnsi="Courier New" w:cs="Courier New"/>
          <w:color w:val="000000"/>
          <w:sz w:val="20"/>
          <w:szCs w:val="20"/>
          <w:u w:val="single"/>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Non-Verified: PENICILLIN,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Remote: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Adverse Reactions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Verified: ASPIRIN,                                                          </w:t>
      </w:r>
    </w:p>
    <w:p w:rsidR="00AF2089" w:rsidRPr="00B31611" w:rsidRDefault="00AF2089" w:rsidP="00AF2089">
      <w:pPr>
        <w:autoSpaceDE w:val="0"/>
        <w:autoSpaceDN w:val="0"/>
        <w:adjustRightInd w:val="0"/>
        <w:rPr>
          <w:rFonts w:ascii="Courier New" w:hAnsi="Courier New" w:cs="Courier New"/>
          <w:color w:val="000000"/>
          <w:sz w:val="20"/>
          <w:szCs w:val="20"/>
        </w:rPr>
      </w:pPr>
    </w:p>
    <w:p w:rsidR="00AF2089" w:rsidRPr="00B31611" w:rsidRDefault="00AF2089" w:rsidP="00AF2089">
      <w:pPr>
        <w:autoSpaceDE w:val="0"/>
        <w:autoSpaceDN w:val="0"/>
        <w:adjustRightInd w:val="0"/>
        <w:rPr>
          <w:rFonts w:ascii="Courier New" w:hAnsi="Courier New" w:cs="Courier New"/>
          <w:color w:val="000000"/>
          <w:sz w:val="20"/>
          <w:szCs w:val="20"/>
        </w:rPr>
      </w:pPr>
      <w:bookmarkStart w:id="4364" w:name="Page_52"/>
      <w:bookmarkEnd w:id="4364"/>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4365" w:name="Page_121"/>
      <w:bookmarkEnd w:id="4365"/>
      <w:r w:rsidRPr="00B31611">
        <w:rPr>
          <w:rFonts w:ascii="Courier New" w:hAnsi="Courier New" w:cs="Courier New"/>
          <w:color w:val="000000"/>
          <w:sz w:val="20"/>
          <w:szCs w:val="20"/>
        </w:rPr>
        <w:t xml:space="preserve">          Enter ?? for more 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EA  Enter/Edit Allergy/ADR Data         PU  Patient Record Update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DD  Detailed Allergy/ADR List           EX  Exit Patient List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Quit// EA   Enter/Edit Allergy/ADR Data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REACTANT                                             VER.   MECH.   HIST  TYPE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  -------  ----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PENICILLIN                                            NO   UNKNOWN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ASPIRIN                                              YES   PHARM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CHOCOLATE                                            AUTO  UNKNOWN  HIST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(FLAVOR)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w:t>
      </w:r>
    </w:p>
    <w:p w:rsidR="00AF2089" w:rsidRPr="00AF2089" w:rsidRDefault="00AF2089" w:rsidP="00AF2089">
      <w:pPr>
        <w:shd w:val="clear" w:color="auto" w:fill="EAEAEA"/>
        <w:autoSpaceDE w:val="0"/>
        <w:autoSpaceDN w:val="0"/>
        <w:adjustRightInd w:val="0"/>
        <w:rPr>
          <w:rFonts w:ascii="Courier New" w:hAnsi="Courier New"/>
          <w:color w:val="000000"/>
          <w:sz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AF2089">
        <w:rPr>
          <w:rFonts w:ascii="Courier New" w:hAnsi="Courier New"/>
          <w:color w:val="000000"/>
          <w:sz w:val="20"/>
        </w:rPr>
        <w:t xml:space="preserve">Enter </w:t>
      </w:r>
      <w:r w:rsidRPr="00B31611">
        <w:rPr>
          <w:rFonts w:ascii="Courier New" w:hAnsi="Courier New" w:cs="Courier New"/>
          <w:color w:val="000000"/>
          <w:sz w:val="20"/>
          <w:szCs w:val="20"/>
        </w:rPr>
        <w:t>Causative Agent: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Checking existing PATIENT ALLERGIES (#120.8)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GMR ALLERGIES (#120.82)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the National Drug File - Generic Names (#50.6)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GENTAMICIN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GENTAMICIN/PREDNISOLONE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GENTAMICIN/SODIUM CHLORIDE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CHOOSE 1-3: 1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   OK? Yes//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(O)bserved or (H)istorical Allergy/Adverse Reaction: O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Select date reaction was OBSERVED (Time Optional):  T-15  (JAN 05, 2016)   JAN 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5, 2016  (JAN 05,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Are you adding 'JAN 05, 2016' as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a new ADVERSE REACTION REPORTING? No// Y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 signs/symptoms have been specified.  Please add some now.</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are the top ten most common signs/symptoms: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ANXIETY                         7. HIVES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ITCHING,WATERING EYES           8. DRY MOUTH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ANOREXIA                        9. DRY NOSE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4. DROWSINESS                     10.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bookmarkStart w:id="4366" w:name="Page_53"/>
      <w:bookmarkEnd w:id="4366"/>
      <w:r w:rsidRPr="00B31611">
        <w:rPr>
          <w:rFonts w:ascii="Courier New" w:hAnsi="Courier New" w:cs="Courier New"/>
          <w:color w:val="000000"/>
          <w:sz w:val="20"/>
          <w:szCs w:val="20"/>
        </w:rPr>
        <w:t>5. NAUSEA,VOMITING                11. OTHER SIGN/SYMPTOM</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6. DIARRHEA</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4367" w:name="Page_122"/>
      <w:bookmarkEnd w:id="4367"/>
      <w:r w:rsidRPr="00B31611">
        <w:rPr>
          <w:rFonts w:ascii="Courier New" w:hAnsi="Courier New" w:cs="Courier New"/>
          <w:color w:val="000000"/>
          <w:sz w:val="20"/>
          <w:szCs w:val="20"/>
        </w:rPr>
        <w:t>Enter from the list above :  7,10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Date(Time Optional) of appearance of Sign/Symptom(s): Jan 05, 2016//  (JAN 05, 2</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is the list of reported signs/symptoms for this reaction:</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Date Observed</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HIVES                                           Jan 05, 2016</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RASH                                            Jan 05, 2016</w:t>
      </w:r>
    </w:p>
    <w:p w:rsidR="00AF2089" w:rsidRPr="00AF2089" w:rsidRDefault="00AF2089" w:rsidP="00AF2089">
      <w:pPr>
        <w:shd w:val="clear" w:color="auto" w:fill="EEECE1"/>
        <w:autoSpaceDE w:val="0"/>
        <w:autoSpaceDN w:val="0"/>
        <w:adjustRightInd w:val="0"/>
        <w:rPr>
          <w:rFonts w:ascii="Courier New" w:hAnsi="Courier New"/>
          <w:color w:val="000000"/>
          <w:sz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AF2089">
        <w:rPr>
          <w:rFonts w:ascii="Courier New" w:hAnsi="Courier New"/>
          <w:color w:val="000000"/>
          <w:sz w:val="20"/>
        </w:rPr>
        <w:t>Select Action</w:t>
      </w:r>
      <w:r w:rsidRPr="00B31611">
        <w:rPr>
          <w:rFonts w:ascii="Courier New" w:hAnsi="Courier New" w:cs="Courier New"/>
          <w:color w:val="000000"/>
          <w:sz w:val="20"/>
          <w:szCs w:val="20"/>
        </w:rPr>
        <w:t xml:space="preserve"> (A)DD, (D)ELETE OR &lt;RET&gt;: </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Choose one of the following:</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A - ALLERGY</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P - PHARMACOLOGICAL</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U - UNKNOWN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sz w:val="20"/>
          <w:szCs w:val="20"/>
        </w:rPr>
        <w:t>MECHANISM: UNKNOWN// A  ALLERGY</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COMMENTS: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No existing text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Edit? NO//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rPr>
      </w:pPr>
      <w:r w:rsidRPr="00B31611">
        <w:rPr>
          <w:rFonts w:ascii="Courier New" w:hAnsi="Courier New" w:cs="Courier New"/>
        </w:rPr>
        <w:t>COMMENTS ARE REQUIRED.</w:t>
      </w:r>
    </w:p>
    <w:p w:rsidR="00AF2089" w:rsidRPr="00B31611" w:rsidRDefault="00AF2089" w:rsidP="00AF2089">
      <w:pPr>
        <w:shd w:val="clear" w:color="auto" w:fill="EEECE1"/>
        <w:autoSpaceDE w:val="0"/>
        <w:autoSpaceDN w:val="0"/>
        <w:adjustRightInd w:val="0"/>
        <w:rPr>
          <w:rFonts w:ascii="Courier New" w:hAnsi="Courier New" w:cs="Courier New"/>
        </w:rPr>
      </w:pPr>
      <w:r w:rsidRPr="00B31611">
        <w:rPr>
          <w:rFonts w:ascii="Courier New" w:hAnsi="Courier New" w:cs="Courier New"/>
        </w:rPr>
        <w:t>Press RETURN to continue</w:t>
      </w:r>
    </w:p>
    <w:p w:rsidR="00AF2089" w:rsidRPr="00B31611" w:rsidRDefault="00AF2089" w:rsidP="00AF2089">
      <w:pPr>
        <w:shd w:val="clear" w:color="auto" w:fill="EEECE1"/>
        <w:autoSpaceDE w:val="0"/>
        <w:autoSpaceDN w:val="0"/>
        <w:adjustRightInd w:val="0"/>
        <w:rPr>
          <w:rFonts w:ascii="Courier New" w:hAnsi="Courier New" w:cs="Courier New"/>
        </w:rPr>
      </w:pP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Complete the observed reaction report? Yes//   (Yes)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DATE/TIME OF EVENT: MAR 7,2016// 1/5/2016  (JAN 05, 2016)  (JAN 05, 2016)</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OBSERVER: SEBURN,CINDY// PEARSON,HOLLY       HP       192          BAY PINES TES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T LAB</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SEVERITY: ?</w:t>
      </w:r>
    </w:p>
    <w:p w:rsidR="00AF2089" w:rsidRPr="00B31611" w:rsidRDefault="00AF2089" w:rsidP="00AF2089">
      <w:pPr>
        <w:shd w:val="clear" w:color="auto" w:fill="EEECE1"/>
        <w:rPr>
          <w:rFonts w:ascii="Courier New" w:hAnsi="Courier New" w:cs="Courier New"/>
          <w:sz w:val="20"/>
          <w:szCs w:val="20"/>
          <w:lang w:val="x-none" w:eastAsia="x-none"/>
        </w:rPr>
      </w:pP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MILD     - Requires minimal therapeutic intervention such as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discontinuation of drug(s).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MODERATE - Requires active treatment of adverse reaction, or</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further testing or evaluation to assess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extent of non-serious outcome (see SEVERE for</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definition of serious).</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SEVERE   - Includes any serious outcome, resulting in life or organ</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threatening situation or death, significant or permanent</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disability, requiring intervention to prevent permanent</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impairment or damage, or requiring/prolonging</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hospitalization.</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Choose from: </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1        MILD</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2        MODERATE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 xml:space="preserve">       3        SEVERE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SEVERITY: 3  SEVERE</w:t>
      </w:r>
    </w:p>
    <w:p w:rsidR="00AF2089" w:rsidRPr="00B31611" w:rsidRDefault="00AF2089" w:rsidP="00AF2089">
      <w:pPr>
        <w:shd w:val="clear" w:color="auto" w:fill="EEECE1"/>
        <w:rPr>
          <w:rFonts w:ascii="Courier New" w:hAnsi="Courier New" w:cs="Courier New"/>
          <w:sz w:val="20"/>
          <w:szCs w:val="20"/>
          <w:lang w:val="x-none" w:eastAsia="x-none"/>
        </w:rPr>
      </w:pPr>
      <w:r w:rsidRPr="00B31611">
        <w:rPr>
          <w:rFonts w:ascii="Courier New" w:hAnsi="Courier New" w:cs="Courier New"/>
          <w:sz w:val="20"/>
          <w:szCs w:val="20"/>
          <w:lang w:val="x-none" w:eastAsia="x-none"/>
        </w:rPr>
        <w:t>DATE MD NOTIFIED: Mar 7,2016//   (MAR 07, 2016)</w:t>
      </w:r>
    </w:p>
    <w:p w:rsidR="00AF2089" w:rsidRPr="00B31611" w:rsidRDefault="00AF2089" w:rsidP="00AF2089">
      <w:pPr>
        <w:shd w:val="clear" w:color="auto" w:fill="EEECE1"/>
        <w:rPr>
          <w:rFonts w:ascii="Courier New" w:hAnsi="Courier New" w:cs="Courier New"/>
          <w:sz w:val="20"/>
          <w:szCs w:val="20"/>
          <w:lang w:eastAsia="x-none"/>
        </w:rPr>
      </w:pPr>
    </w:p>
    <w:p w:rsidR="00AF2089" w:rsidRPr="00B31611" w:rsidRDefault="00AF2089" w:rsidP="00AF2089">
      <w:pPr>
        <w:shd w:val="clear" w:color="auto" w:fill="EEECE1"/>
        <w:rPr>
          <w:rFonts w:ascii="Courier New" w:hAnsi="Courier New" w:cs="Courier New"/>
          <w:color w:val="000000"/>
          <w:sz w:val="20"/>
          <w:szCs w:val="20"/>
          <w:lang w:eastAsia="x-none"/>
        </w:rPr>
      </w:pPr>
      <w:r w:rsidRPr="00B31611">
        <w:rPr>
          <w:rFonts w:ascii="Courier New" w:hAnsi="Courier New" w:cs="Courier New"/>
          <w:color w:val="000000"/>
          <w:sz w:val="20"/>
          <w:szCs w:val="20"/>
          <w:lang w:eastAsia="x-none"/>
        </w:rPr>
        <w:t>Complete the FDA data? Yes// N  (No)</w:t>
      </w:r>
    </w:p>
    <w:p w:rsidR="00AF2089" w:rsidRPr="00B31611" w:rsidRDefault="00AF2089" w:rsidP="00AF2089">
      <w:pPr>
        <w:shd w:val="clear" w:color="auto" w:fill="EEECE1"/>
        <w:autoSpaceDE w:val="0"/>
        <w:autoSpaceDN w:val="0"/>
        <w:adjustRightInd w:val="0"/>
        <w:rPr>
          <w:rFonts w:ascii="Courier New" w:hAnsi="Courier New" w:cs="Courier New"/>
          <w:color w:val="00000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4368" w:name="Page_123"/>
      <w:bookmarkEnd w:id="4368"/>
      <w:r w:rsidRPr="00B31611">
        <w:rPr>
          <w:rFonts w:ascii="Courier New" w:hAnsi="Courier New" w:cs="Courier New"/>
          <w:color w:val="000000"/>
          <w:sz w:val="20"/>
          <w:szCs w:val="20"/>
        </w:rPr>
        <w:t>Enter another Causative Agent? YES// NO</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Causative Agent Data edited this Session: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ADVERSE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Obs/Hist: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 d/t: Jan 05,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HIVES (1/5/16)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RASH (1/5/16)</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Causative Agent Data edited this Session: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ADVERSE REACTION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GENTAMICIN</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Obs/Hist: OBSERVED</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Obs d/t: Jan 05, 2016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Signs/Symptoms: RASH (1/5/16)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URTICARIA (1/5/16)</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ORIGINATOR</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COMMENTS:</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Date: Feb 26, 2016@10:52                  User: PEARSON,HOLLY</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Title: SYSTEMS ANALYST</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r w:rsidRPr="00B31611">
        <w:rPr>
          <w:rFonts w:ascii="Courier New" w:hAnsi="Courier New" w:cs="Courier New"/>
          <w:sz w:val="20"/>
          <w:szCs w:val="20"/>
        </w:rPr>
        <w:t xml:space="preserve">                This is a required comment </w:t>
      </w:r>
    </w:p>
    <w:p w:rsidR="00AF2089" w:rsidRPr="00B31611" w:rsidRDefault="00AF2089" w:rsidP="00AF2089">
      <w:pPr>
        <w:shd w:val="clear" w:color="auto" w:fill="EEECE1"/>
        <w:autoSpaceDE w:val="0"/>
        <w:autoSpaceDN w:val="0"/>
        <w:adjustRightInd w:val="0"/>
        <w:rPr>
          <w:rFonts w:ascii="Courier New" w:hAnsi="Courier New" w:cs="Courier New"/>
          <w:sz w:val="20"/>
          <w:szCs w:val="20"/>
        </w:rPr>
      </w:pPr>
    </w:p>
    <w:p w:rsidR="00AF2089" w:rsidRPr="00B31611" w:rsidRDefault="00AF2089" w:rsidP="00AF2089">
      <w:pPr>
        <w:shd w:val="clear" w:color="auto" w:fill="EEECE1"/>
        <w:rPr>
          <w:rFonts w:ascii="Courier New" w:hAnsi="Courier New" w:cs="Courier New"/>
          <w:color w:val="000000"/>
          <w:sz w:val="20"/>
          <w:szCs w:val="20"/>
          <w:lang w:eastAsia="x-none"/>
        </w:rPr>
      </w:pPr>
      <w:r w:rsidRPr="00B31611">
        <w:rPr>
          <w:rFonts w:ascii="Courier New" w:hAnsi="Courier New" w:cs="Courier New"/>
          <w:sz w:val="20"/>
          <w:szCs w:val="20"/>
          <w:lang w:val="x-none" w:eastAsia="x-none"/>
        </w:rPr>
        <w:t>Is this correct? NO//</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Is this correct? NO// YES</w:t>
      </w:r>
    </w:p>
    <w:p w:rsidR="00AF2089" w:rsidRPr="00B31611" w:rsidRDefault="00AF2089" w:rsidP="00AF2089">
      <w:pPr>
        <w:shd w:val="clear" w:color="auto" w:fill="EEECE1"/>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This session you have CHOSEN:</w:t>
      </w:r>
    </w:p>
    <w:p w:rsidR="00AF2089" w:rsidRPr="00B31611" w:rsidRDefault="00AF2089" w:rsidP="00AF2089">
      <w:pPr>
        <w:shd w:val="clear" w:color="auto" w:fill="EEECE1"/>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Arial" w:hAnsi="Arial"/>
          <w:b/>
          <w:bCs/>
          <w:snapToGrid w:val="0"/>
          <w:color w:val="000000"/>
          <w:sz w:val="24"/>
          <w:szCs w:val="24"/>
          <w:lang w:eastAsia="x-none"/>
        </w:rPr>
      </w:pPr>
      <w:r w:rsidRPr="00B31611">
        <w:rPr>
          <w:rFonts w:ascii="Arial" w:hAnsi="Arial"/>
          <w:b/>
          <w:bCs/>
          <w:snapToGrid w:val="0"/>
          <w:color w:val="000000"/>
          <w:sz w:val="24"/>
          <w:szCs w:val="24"/>
          <w:lang w:eastAsia="x-none"/>
        </w:rPr>
        <w:t>Historical Allergy example:</w:t>
      </w: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pStyle w:val="NoSpacing"/>
        <w:rPr>
          <w:rFonts w:ascii="Courier New" w:hAnsi="Courier New" w:cs="Courier New"/>
          <w:color w:val="000000"/>
          <w:sz w:val="20"/>
          <w:szCs w:val="20"/>
        </w:rPr>
      </w:pPr>
    </w:p>
    <w:p w:rsidR="00AF2089" w:rsidRPr="00B31611" w:rsidRDefault="00AF2089" w:rsidP="00AF2089">
      <w:pPr>
        <w:shd w:val="clear" w:color="auto" w:fill="EEECE1"/>
        <w:rPr>
          <w:rFonts w:ascii="Courier New" w:hAnsi="Courier New" w:cs="Courier New"/>
          <w:color w:val="000000"/>
          <w:sz w:val="20"/>
          <w:szCs w:val="20"/>
        </w:rPr>
      </w:pPr>
    </w:p>
    <w:p w:rsidR="00AF2089" w:rsidRPr="00AF2089" w:rsidRDefault="00AF2089" w:rsidP="00AF2089">
      <w:pPr>
        <w:shd w:val="clear" w:color="auto" w:fill="EEECE1"/>
        <w:rPr>
          <w:rFonts w:ascii="Courier New" w:hAnsi="Courier New"/>
          <w:b/>
          <w:color w:val="000000"/>
          <w:sz w:val="20"/>
          <w:u w:val="single"/>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AF2089">
        <w:rPr>
          <w:rFonts w:ascii="Courier New" w:hAnsi="Courier New"/>
          <w:b/>
          <w:color w:val="000000"/>
          <w:sz w:val="20"/>
          <w:u w:val="single"/>
        </w:rPr>
        <w:t xml:space="preserve">Patient </w:t>
      </w:r>
      <w:r w:rsidRPr="00B31611">
        <w:rPr>
          <w:rFonts w:ascii="Courier New" w:hAnsi="Courier New" w:cs="Courier New"/>
          <w:b/>
          <w:bCs/>
          <w:color w:val="000000"/>
          <w:sz w:val="20"/>
          <w:szCs w:val="20"/>
          <w:u w:val="single"/>
        </w:rPr>
        <w:t>Information</w:t>
      </w:r>
      <w:r w:rsidRPr="00B31611">
        <w:rPr>
          <w:rFonts w:ascii="Courier New" w:hAnsi="Courier New" w:cs="Courier New"/>
          <w:color w:val="000000"/>
          <w:sz w:val="20"/>
          <w:szCs w:val="20"/>
          <w:u w:val="single"/>
        </w:rPr>
        <w:t xml:space="preserve">           Jan 20, 2016@17:02:40          Page:    1 of    2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OPHEPPAT,ONE                                                         &lt;A&gt;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PID: 666-03-1990                                 Ht(cm):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DOB: MAR 19,1990 (25)                            Wt(kg): _______ (______)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SEX: MALE                     Non-VA Meds on File - Last entry on 08/04/15</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u w:val="single"/>
        </w:rPr>
      </w:pPr>
      <w:r w:rsidRPr="00B31611">
        <w:rPr>
          <w:rFonts w:ascii="Courier New" w:hAnsi="Courier New" w:cs="Courier New"/>
          <w:color w:val="000000"/>
          <w:sz w:val="20"/>
          <w:szCs w:val="20"/>
          <w:u w:val="single"/>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Eligibility: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RX PATIENT STATUS: OTHER FEDERAL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Disabilities: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HOME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4369" w:name="Page_124"/>
      <w:bookmarkEnd w:id="4369"/>
      <w:r w:rsidRPr="00B31611">
        <w:rPr>
          <w:rFonts w:ascii="Courier New" w:hAnsi="Courier New" w:cs="Courier New"/>
          <w:color w:val="000000"/>
          <w:sz w:val="20"/>
          <w:szCs w:val="20"/>
        </w:rPr>
        <w:t xml:space="preserve">                                                  CELL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WORK PHONE: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4370" w:name="Page_54"/>
      <w:bookmarkEnd w:id="4370"/>
      <w:r w:rsidRPr="00B31611">
        <w:rPr>
          <w:rFonts w:ascii="Courier New" w:hAnsi="Courier New" w:cs="Courier New"/>
          <w:color w:val="000000"/>
          <w:sz w:val="20"/>
          <w:szCs w:val="20"/>
        </w:rPr>
        <w:t xml:space="preserve">Prescription Mail Delivery: Regular Mail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Allergies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Verified: METFORMIN, PENICILLIN, ASPIRIN,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Enter ?? for more actions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EA  Enter/Edit Allergy/ADR Data         PU  Patient Record Update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DD  Detailed Allergy/ADR List           EX  Exit Patient List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Next Screen// ea   Enter/Edit Allergy/ADR Data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REACTANT                                             VER.   MECH.   HIST  TYPE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  -------  ----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METFORMIN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(METFORMIN HYDROCHLORIDE)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ANXIETY, HIVES, ITCHING,WATERING EYES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OXYCODONE                                             NO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COMA, SHORTNESS OF BREATH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PENICILLIN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ANAPHYLAXIS, RASH, NAUSEA,VOMITING,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BELCHING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ASPIRIN                                              AUTO  ALLERGY  OBS   DRUG</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Reactions: DIARRHEA, NAUSEA,VOMITING, HIVES                           FOOD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Causative Agent: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Checking existing PATIENT ALLERGIES (#120.8)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GMR ALLERGIES (#120.82) file for matches...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Now checking the National Drug File - Generic Names (#50.6)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GENTAMICIN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GENTAMICIN/PREDNISOLONE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GENTAMICIN/SODIUM CHLORIDE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CHOOSE 1-3: 1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   OK? Yes//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(O)bserved or (H)istorical Allergy/Adverse Reaction: h  HISTORICAL</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No signs/symptoms have been specified.  Please add some now.</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are the top ten most common signs/symptoms: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ANXIETY                         7. HIVES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bookmarkStart w:id="4371" w:name="Page_125"/>
      <w:bookmarkEnd w:id="4371"/>
      <w:r w:rsidRPr="00B31611">
        <w:rPr>
          <w:rFonts w:ascii="Courier New" w:hAnsi="Courier New" w:cs="Courier New"/>
          <w:color w:val="000000"/>
          <w:sz w:val="20"/>
          <w:szCs w:val="20"/>
        </w:rPr>
        <w:t xml:space="preserve"> 2. ITCHING,WATERING EYES           8. DRY MOUTH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3. ANOREXIA                        9. DRY NOSE</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4. DROWSINESS                     10. RASH</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5. NAUSEA,VOMITING                11. OTHER SIGN/SYMPTOM</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6. DIARRHEA</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from the list above :  7,10</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Date(Time Optional) of appearance of Sign/Symptom(s): t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The following is the list of reported signs/symptoms for this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Date Observed</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1  HIVES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2  RASH                                            Jan 20, 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Select Action (A)DD, (D)ELETE OR &lt;RET&gt;: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COMMENTS: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No existing text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Edit? NO// </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Enter another Causative Agent? YES// n  NO</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Causative Agent Data edited this Session: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ADVERSE REACTION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GENTAMICIN</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Obs/Hist: HISTORICAL</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Signs/Symptoms: HIVES (1/20/16)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 xml:space="preserve">                     RASH (1/20/16)</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Is this correct? NO// y  YES</w:t>
      </w:r>
    </w:p>
    <w:p w:rsidR="00AF2089" w:rsidRPr="00B31611" w:rsidRDefault="00AF2089" w:rsidP="00AF2089">
      <w:pPr>
        <w:shd w:val="clear" w:color="auto" w:fill="EAEAEA"/>
        <w:autoSpaceDE w:val="0"/>
        <w:autoSpaceDN w:val="0"/>
        <w:adjustRightInd w:val="0"/>
        <w:rPr>
          <w:rFonts w:ascii="Courier New" w:hAnsi="Courier New" w:cs="Courier New"/>
          <w:color w:val="000000"/>
          <w:sz w:val="20"/>
          <w:szCs w:val="20"/>
        </w:rPr>
      </w:pPr>
      <w:r w:rsidRPr="00B31611">
        <w:rPr>
          <w:rFonts w:ascii="Courier New" w:hAnsi="Courier New" w:cs="Courier New"/>
          <w:color w:val="000000"/>
          <w:sz w:val="20"/>
          <w:szCs w:val="20"/>
        </w:rPr>
        <w:t>This session you have CHOSEN:</w:t>
      </w:r>
    </w:p>
    <w:p w:rsidR="00AF2089" w:rsidRPr="00B31611" w:rsidRDefault="00AF2089" w:rsidP="00AF2089">
      <w:pPr>
        <w:shd w:val="clear" w:color="auto" w:fill="EAEAEA"/>
        <w:rPr>
          <w:color w:val="000000"/>
          <w:sz w:val="24"/>
          <w:szCs w:val="24"/>
        </w:rPr>
      </w:pPr>
      <w:r w:rsidRPr="00B31611">
        <w:rPr>
          <w:rFonts w:ascii="Courier New" w:hAnsi="Courier New" w:cs="Courier New"/>
          <w:color w:val="000000"/>
          <w:sz w:val="20"/>
          <w:szCs w:val="20"/>
        </w:rPr>
        <w:t xml:space="preserve">     GENTAMICIN</w:t>
      </w:r>
    </w:p>
    <w:p w:rsidR="00AF2089" w:rsidRPr="00B31611" w:rsidRDefault="00AF2089" w:rsidP="00AF2089">
      <w:pPr>
        <w:pStyle w:val="NoSpacing"/>
      </w:pPr>
    </w:p>
    <w:p w:rsidR="00AF2089" w:rsidRPr="00B31611" w:rsidRDefault="00AF2089" w:rsidP="00AF2089">
      <w:r w:rsidRPr="00B31611">
        <w:t xml:space="preserve"> </w:t>
      </w:r>
    </w:p>
    <w:p w:rsidR="00AF2089" w:rsidRPr="00B31611" w:rsidRDefault="00AF2089" w:rsidP="009A790E">
      <w:pPr>
        <w:pStyle w:val="BodyText"/>
      </w:pPr>
      <w:r>
        <w:br w:type="page"/>
      </w:r>
    </w:p>
    <w:p w:rsidR="00AF2089" w:rsidRDefault="00AF2089" w:rsidP="00AF2089">
      <w:pPr>
        <w:autoSpaceDE w:val="0"/>
        <w:autoSpaceDN w:val="0"/>
        <w:adjustRightInd w:val="0"/>
        <w:jc w:val="center"/>
        <w:rPr>
          <w:rFonts w:eastAsia="Calibri"/>
          <w:i/>
          <w:iCs/>
          <w:color w:val="000000"/>
        </w:rPr>
      </w:pPr>
      <w:bookmarkStart w:id="4372" w:name="CROC"/>
      <w:bookmarkStart w:id="4373" w:name="_Toc390874214"/>
      <w:bookmarkEnd w:id="4372"/>
      <w:r>
        <w:rPr>
          <w:rFonts w:eastAsia="Calibri"/>
          <w:i/>
          <w:iCs/>
          <w:color w:val="000000"/>
        </w:rPr>
        <w:t>(This page included for two-sided copying.)</w:t>
      </w:r>
    </w:p>
    <w:p w:rsidR="00AF2089" w:rsidRDefault="00AF2089" w:rsidP="00AF2089">
      <w:pPr>
        <w:autoSpaceDE w:val="0"/>
        <w:autoSpaceDN w:val="0"/>
        <w:adjustRightInd w:val="0"/>
        <w:jc w:val="center"/>
        <w:rPr>
          <w:rFonts w:eastAsia="Calibri"/>
          <w:i/>
          <w:iCs/>
          <w:color w:val="000000"/>
        </w:rPr>
      </w:pPr>
    </w:p>
    <w:p w:rsidR="00AF2089" w:rsidRPr="00B31611" w:rsidRDefault="00AF2089" w:rsidP="00AF2089">
      <w:pPr>
        <w:pStyle w:val="Heading1"/>
      </w:pPr>
      <w:r>
        <w:rPr>
          <w:rFonts w:eastAsia="Calibri"/>
        </w:rPr>
        <w:br w:type="page"/>
      </w:r>
      <w:bookmarkStart w:id="4374" w:name="Page_127"/>
      <w:bookmarkStart w:id="4375" w:name="_Toc448747147"/>
      <w:bookmarkStart w:id="4376" w:name="_Toc4140456"/>
      <w:bookmarkEnd w:id="4374"/>
      <w:r w:rsidRPr="00B31611">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20</w:t>
      </w:r>
      <w:r w:rsidR="00251627">
        <w:rPr>
          <w:noProof/>
        </w:rPr>
        <w:fldChar w:fldCharType="end"/>
      </w:r>
      <w:r w:rsidRPr="00B31611">
        <w:t>: Clinical Reminder Order Checks</w:t>
      </w:r>
      <w:bookmarkEnd w:id="4373"/>
      <w:bookmarkEnd w:id="4375"/>
      <w:bookmarkEnd w:id="4376"/>
      <w:r w:rsidRPr="00B31611">
        <w:fldChar w:fldCharType="begin"/>
      </w:r>
      <w:r>
        <w:instrText xml:space="preserve"> XE </w:instrText>
      </w:r>
      <w:r w:rsidRPr="00B31611">
        <w:instrText xml:space="preserve">"Clinical Reminder Order Checks" </w:instrText>
      </w:r>
      <w:r w:rsidRPr="00B31611">
        <w:fldChar w:fldCharType="end"/>
      </w:r>
    </w:p>
    <w:p w:rsidR="00AF2089" w:rsidRPr="00AF2089" w:rsidRDefault="00AF2089" w:rsidP="00AF2089">
      <w:pPr>
        <w:rPr>
          <w:color w:val="000000"/>
        </w:rPr>
      </w:pPr>
    </w:p>
    <w:p w:rsidR="00AF2089" w:rsidRPr="00B31611" w:rsidRDefault="00AF2089" w:rsidP="009A790E">
      <w:pPr>
        <w:pStyle w:val="BodyText"/>
      </w:pPr>
      <w:r w:rsidRPr="00B31611">
        <w:t>This chapter describes the display of Clinical Reminder Order Checks (CROCs) that appear prior to Enhanced Order Checks.</w:t>
      </w:r>
    </w:p>
    <w:p w:rsidR="00AF2089" w:rsidRPr="00B31611" w:rsidRDefault="00AF2089" w:rsidP="009A790E">
      <w:pPr>
        <w:pStyle w:val="BodyText"/>
      </w:pPr>
      <w:r w:rsidRPr="00B31611">
        <w:t>Orde</w:t>
      </w:r>
      <w:r>
        <w:t>r Checks now include</w:t>
      </w:r>
      <w:r w:rsidRPr="00B31611">
        <w:t xml:space="preserve"> the ability to view Clinical Reminders (prior to the display of Enhanced Drug-Drug interactions).</w:t>
      </w:r>
      <w:r w:rsidRPr="00B31611">
        <w:fldChar w:fldCharType="begin"/>
      </w:r>
      <w:r w:rsidRPr="00B31611">
        <w:instrText xml:space="preserve"> XE "Clinical Reminders" </w:instrText>
      </w:r>
      <w:r w:rsidRPr="00B31611">
        <w:fldChar w:fldCharType="end"/>
      </w:r>
      <w:r w:rsidRPr="00B31611">
        <w:t xml:space="preserve"> Reminders</w:t>
      </w:r>
      <w:r w:rsidRPr="00B31611">
        <w:fldChar w:fldCharType="begin"/>
      </w:r>
      <w:r w:rsidRPr="00B31611">
        <w:instrText xml:space="preserve"> XE "Reminders" </w:instrText>
      </w:r>
      <w:r w:rsidRPr="00B31611">
        <w:fldChar w:fldCharType="end"/>
      </w:r>
      <w:r w:rsidRPr="00B31611">
        <w:t xml:space="preserve"> are used to aid physicians in performing tasks to fulfill Clinical Practice Guidelines and periodic procedures or education as needed for veteran patients. </w:t>
      </w:r>
    </w:p>
    <w:p w:rsidR="00AF2089" w:rsidRPr="00B31611" w:rsidRDefault="00AF2089" w:rsidP="009A790E">
      <w:pPr>
        <w:pStyle w:val="BodyText"/>
      </w:pPr>
      <w:r w:rsidRPr="00B31611">
        <w:t>Clinical Reminder Order Checks will have a severity of low, medium or high. CROCs with a severity of high require an intervention to be entered. An intervention is optional for a severity of low and medium.</w:t>
      </w:r>
    </w:p>
    <w:p w:rsidR="00AF2089" w:rsidRPr="00B31611" w:rsidRDefault="00AF2089" w:rsidP="009A790E">
      <w:pPr>
        <w:pStyle w:val="BodyText"/>
      </w:pPr>
    </w:p>
    <w:p w:rsidR="00AF2089" w:rsidRPr="00B31611" w:rsidRDefault="00AF2089" w:rsidP="00AF2089">
      <w:pPr>
        <w:pStyle w:val="List2"/>
        <w:spacing w:before="60" w:after="120"/>
        <w:ind w:left="0" w:firstLine="0"/>
      </w:pPr>
      <w:r w:rsidRPr="00B31611">
        <w:t>Only the CPRS orderable item and drug level CROCs are displayed through the Pharmacy Backdoor.</w:t>
      </w:r>
    </w:p>
    <w:p w:rsidR="00AF2089" w:rsidRPr="00B31611" w:rsidRDefault="00AF2089" w:rsidP="00AF2089">
      <w:pPr>
        <w:rPr>
          <w:rFonts w:ascii="Courier New" w:hAnsi="Courier New" w:cs="Courier New"/>
          <w:bCs/>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Clinical Reminder Order Check | Severity: MEDIUM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Known or Potential Teratogen (FDA Cat. D or Cat. C w/other data)</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Use during pregnancy increases or may increase the risk for birth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defects or other adverse pregnancy outcomes (see REPROTOX).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1) Pregnancy status should be determined.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2) Discuss the risks and benefits of medication treatment for a mother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and fetus and the risks of untreated disease. Potential treatment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benefits may warrant use during pregnancy despite risks.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3) Provide contraceptive counseling and encourage effective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contraception for patients who are not trying to conceive.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4) Such counseling must be documented in the medical record by the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prescriber.</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jc w:val="both"/>
        <w:rPr>
          <w:rFonts w:ascii="Courier New" w:hAnsi="Courier New" w:cs="Courier New"/>
          <w:sz w:val="16"/>
          <w:szCs w:val="16"/>
        </w:rPr>
      </w:pPr>
      <w:r w:rsidRPr="00B31611">
        <w:rPr>
          <w:rFonts w:ascii="Courier New" w:hAnsi="Courier New" w:cs="Courier New"/>
          <w:sz w:val="16"/>
          <w:szCs w:val="16"/>
        </w:rPr>
        <w:t xml:space="preserv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The 'Teratogenic Medications' Order Check will display for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female patients between the ages of 10 and 52, except those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with a known exclusion criterion (e.g., hysterectomy),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or those with a documented tubal ligation that </w:t>
      </w: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 xml:space="preserve">is more recent than a documented tubal reanastomosis. </w:t>
      </w:r>
    </w:p>
    <w:p w:rsidR="00AF2089" w:rsidRPr="00B31611" w:rsidRDefault="00AF2089" w:rsidP="00AF2089">
      <w:pPr>
        <w:shd w:val="clear" w:color="auto" w:fill="D9D9D9"/>
        <w:rPr>
          <w:rFonts w:ascii="Courier New" w:hAnsi="Courier New" w:cs="Courier New"/>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w:t>
      </w:r>
    </w:p>
    <w:p w:rsidR="00AF2089" w:rsidRPr="00B31611" w:rsidRDefault="00AF2089" w:rsidP="00AF2089">
      <w:pPr>
        <w:shd w:val="clear" w:color="auto" w:fill="D9D9D9"/>
        <w:rPr>
          <w:rFonts w:ascii="Courier New" w:hAnsi="Courier New" w:cs="Courier New"/>
          <w:color w:val="1F497D"/>
          <w:sz w:val="16"/>
          <w:szCs w:val="16"/>
        </w:rPr>
      </w:pPr>
    </w:p>
    <w:p w:rsidR="00AF2089" w:rsidRPr="00B31611" w:rsidRDefault="00AF2089" w:rsidP="00AF2089">
      <w:pPr>
        <w:shd w:val="clear" w:color="auto" w:fill="D9D9D9"/>
        <w:rPr>
          <w:rFonts w:ascii="Courier New" w:hAnsi="Courier New" w:cs="Courier New"/>
          <w:sz w:val="16"/>
          <w:szCs w:val="16"/>
        </w:rPr>
      </w:pPr>
      <w:r w:rsidRPr="00B31611">
        <w:rPr>
          <w:rFonts w:ascii="Courier New" w:hAnsi="Courier New" w:cs="Courier New"/>
          <w:sz w:val="16"/>
          <w:szCs w:val="16"/>
        </w:rPr>
        <w:t>Do you want to Intervene? N// O</w:t>
      </w:r>
    </w:p>
    <w:p w:rsidR="00AF2089" w:rsidRPr="00B31611" w:rsidRDefault="00AF2089" w:rsidP="00AF2089">
      <w:pPr>
        <w:pStyle w:val="JOComputerScreen"/>
        <w:keepNext/>
        <w:shd w:val="clear" w:color="auto" w:fill="auto"/>
        <w:ind w:right="187"/>
      </w:pPr>
      <w:r w:rsidRPr="00B31611" w:rsidDel="00B35E99">
        <w:t xml:space="preserve"> </w:t>
      </w:r>
    </w:p>
    <w:p w:rsidR="00AF2089" w:rsidRPr="00B31611" w:rsidRDefault="00AF2089" w:rsidP="00AF2089">
      <w:pPr>
        <w:pStyle w:val="JOComputerScreen"/>
        <w:keepNext/>
        <w:shd w:val="clear" w:color="auto" w:fill="auto"/>
        <w:ind w:right="187"/>
      </w:pPr>
    </w:p>
    <w:p w:rsidR="00AF2089" w:rsidRPr="00B31611" w:rsidRDefault="00AF2089" w:rsidP="00AF2089">
      <w:pPr>
        <w:pStyle w:val="JOComputerScreen"/>
        <w:keepNext/>
        <w:shd w:val="clear" w:color="auto" w:fill="auto"/>
        <w:ind w:right="187"/>
      </w:pPr>
    </w:p>
    <w:p w:rsidR="00AF2089" w:rsidRPr="00B31611" w:rsidRDefault="00583040" w:rsidP="00AF2089">
      <w:pPr>
        <w:keepNext/>
        <w:keepLines/>
        <w:ind w:left="1080" w:hanging="720"/>
        <w:rPr>
          <w:color w:val="000000"/>
          <w:szCs w:val="20"/>
        </w:rPr>
      </w:pPr>
      <w:r>
        <w:rPr>
          <w:noProof/>
        </w:rPr>
        <w:drawing>
          <wp:inline distT="0" distB="0" distL="0" distR="0">
            <wp:extent cx="464820" cy="373380"/>
            <wp:effectExtent l="0" t="0" r="0" b="0"/>
            <wp:docPr id="49" name="Picture 4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F2089" w:rsidRPr="00B31611">
        <w:rPr>
          <w:b/>
          <w:bCs/>
          <w:color w:val="000000"/>
          <w:szCs w:val="20"/>
        </w:rPr>
        <w:t>Note:</w:t>
      </w:r>
      <w:r w:rsidR="00AF2089" w:rsidRPr="00B31611">
        <w:rPr>
          <w:color w:val="000000"/>
          <w:szCs w:val="20"/>
        </w:rPr>
        <w:t xml:space="preserve"> You will be automatically prompted for SIGNATURE if a Clinical  reminder is HIGH.</w:t>
      </w:r>
    </w:p>
    <w:p w:rsidR="00F84325" w:rsidRPr="00EE678B" w:rsidRDefault="00221586" w:rsidP="00221586">
      <w:pPr>
        <w:pStyle w:val="ChapterHeading"/>
      </w:pPr>
      <w:r w:rsidRPr="00EE678B">
        <w:rPr>
          <w:rFonts w:eastAsia="MS Mincho"/>
          <w:szCs w:val="20"/>
        </w:rPr>
        <w:br w:type="page"/>
      </w:r>
      <w:bookmarkStart w:id="4377" w:name="_Toc513952664"/>
      <w:bookmarkStart w:id="4378" w:name="_Toc520273449"/>
      <w:bookmarkStart w:id="4379" w:name="_Toc520299247"/>
      <w:bookmarkStart w:id="4380" w:name="_Toc520304714"/>
      <w:bookmarkStart w:id="4381" w:name="_Toc32836980"/>
      <w:bookmarkStart w:id="4382" w:name="_Toc38424636"/>
      <w:bookmarkStart w:id="4383" w:name="_Toc50535329"/>
      <w:bookmarkStart w:id="4384" w:name="_Toc280701276"/>
      <w:bookmarkStart w:id="4385" w:name="_Toc299044447"/>
      <w:bookmarkStart w:id="4386" w:name="_Toc280853616"/>
      <w:bookmarkStart w:id="4387" w:name="_Toc303286183"/>
      <w:bookmarkStart w:id="4388" w:name="_Toc339962066"/>
      <w:bookmarkStart w:id="4389" w:name="_Toc340138725"/>
      <w:bookmarkStart w:id="4390" w:name="_Toc340139275"/>
      <w:bookmarkStart w:id="4391" w:name="_Toc4140457"/>
      <w:r w:rsidR="00F84325"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21</w:t>
      </w:r>
      <w:r w:rsidR="00251627">
        <w:rPr>
          <w:noProof/>
        </w:rPr>
        <w:fldChar w:fldCharType="end"/>
      </w:r>
      <w:r w:rsidR="00F84325" w:rsidRPr="00EE678B">
        <w:t>: Processing</w:t>
      </w:r>
      <w:bookmarkStart w:id="4392" w:name="p117"/>
      <w:bookmarkEnd w:id="4392"/>
      <w:r w:rsidR="00F84325" w:rsidRPr="00EE678B">
        <w:t xml:space="preserve"> </w:t>
      </w:r>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r w:rsidR="00500705" w:rsidRPr="00EE678B">
        <w:t>Order Checks</w:t>
      </w:r>
      <w:bookmarkEnd w:id="4391"/>
      <w:r w:rsidR="00500705" w:rsidRPr="00EE678B">
        <w:t xml:space="preserve"> </w:t>
      </w:r>
      <w:r w:rsidR="00F84325" w:rsidRPr="00EE678B">
        <w:fldChar w:fldCharType="begin"/>
      </w:r>
      <w:r w:rsidR="00F84325" w:rsidRPr="00EE678B">
        <w:instrText xml:space="preserve">XE "Processing </w:instrText>
      </w:r>
      <w:r w:rsidR="00500705" w:rsidRPr="00EE678B">
        <w:instrText xml:space="preserve">Order Checks </w:instrText>
      </w:r>
      <w:r w:rsidR="00F84325" w:rsidRPr="00EE678B">
        <w:instrText>"</w:instrText>
      </w:r>
      <w:r w:rsidR="00F84325" w:rsidRPr="00EE678B">
        <w:fldChar w:fldCharType="end"/>
      </w:r>
    </w:p>
    <w:p w:rsidR="00F84325" w:rsidRPr="00EE678B" w:rsidRDefault="00F84325" w:rsidP="00F84325">
      <w:pPr>
        <w:keepNext/>
        <w:keepLines/>
        <w:rPr>
          <w:color w:val="000000"/>
          <w:szCs w:val="20"/>
        </w:rPr>
      </w:pPr>
    </w:p>
    <w:p w:rsidR="00F84325" w:rsidRPr="00EE678B" w:rsidRDefault="00F84325" w:rsidP="00F84325">
      <w:pPr>
        <w:rPr>
          <w:color w:val="000000"/>
          <w:szCs w:val="20"/>
        </w:rPr>
      </w:pPr>
      <w:r w:rsidRPr="00EE678B">
        <w:rPr>
          <w:color w:val="000000"/>
          <w:szCs w:val="20"/>
        </w:rPr>
        <w:t>This chapter describes the option used for processing drug interactions.</w:t>
      </w:r>
    </w:p>
    <w:p w:rsidR="00F84325" w:rsidRPr="00EE678B" w:rsidRDefault="00500705" w:rsidP="004E0305">
      <w:pPr>
        <w:pStyle w:val="Heading2"/>
      </w:pPr>
      <w:bookmarkStart w:id="4393" w:name="_Hlt289281824"/>
      <w:bookmarkStart w:id="4394" w:name="_Hlt289845877"/>
      <w:bookmarkStart w:id="4395" w:name="_Toc346704176"/>
      <w:bookmarkStart w:id="4396" w:name="_Toc358019063"/>
      <w:bookmarkStart w:id="4397" w:name="_Toc4140458"/>
      <w:bookmarkEnd w:id="4393"/>
      <w:bookmarkEnd w:id="4394"/>
      <w:r w:rsidRPr="00EE678B">
        <w:t xml:space="preserve">Process </w:t>
      </w:r>
      <w:r w:rsidRPr="00EE678B">
        <w:rPr>
          <w:lang w:val="en-US"/>
        </w:rPr>
        <w:t>Order Checks</w:t>
      </w:r>
      <w:bookmarkEnd w:id="4395"/>
      <w:bookmarkEnd w:id="4396"/>
      <w:bookmarkEnd w:id="4397"/>
      <w:r w:rsidRPr="00EE678B">
        <w:t xml:space="preserve"> </w:t>
      </w:r>
      <w:r w:rsidR="00F84325" w:rsidRPr="00EE678B">
        <w:fldChar w:fldCharType="begin"/>
      </w:r>
      <w:r w:rsidR="00F84325" w:rsidRPr="00EE678B">
        <w:instrText>XE "</w:instrText>
      </w:r>
      <w:r w:rsidRPr="00EE678B">
        <w:instrText xml:space="preserve"> Process </w:instrText>
      </w:r>
      <w:r w:rsidRPr="00EE678B">
        <w:rPr>
          <w:lang w:val="en-US"/>
        </w:rPr>
        <w:instrText>Order Checks</w:instrText>
      </w:r>
      <w:r w:rsidRPr="00EE678B">
        <w:instrText xml:space="preserve"> </w:instrText>
      </w:r>
      <w:r w:rsidR="00F84325" w:rsidRPr="00EE678B">
        <w:instrText>"</w:instrText>
      </w:r>
      <w:r w:rsidR="00F84325" w:rsidRPr="00EE678B">
        <w:fldChar w:fldCharType="end"/>
      </w:r>
    </w:p>
    <w:p w:rsidR="00500705" w:rsidRPr="00EE678B" w:rsidRDefault="00500705" w:rsidP="00B37427">
      <w:pPr>
        <w:pStyle w:val="Manual-optionname"/>
      </w:pPr>
      <w:r w:rsidRPr="00EE678B">
        <w:t>[PSO ORDER CHECKS VERIFY]</w:t>
      </w:r>
    </w:p>
    <w:p w:rsidR="00F84325" w:rsidRPr="00EE678B" w:rsidRDefault="00F84325" w:rsidP="00B37427">
      <w:pPr>
        <w:keepNext/>
        <w:rPr>
          <w:color w:val="000000"/>
          <w:szCs w:val="20"/>
        </w:rPr>
      </w:pPr>
    </w:p>
    <w:p w:rsidR="00F84325" w:rsidRPr="00EE678B" w:rsidRDefault="00F84325" w:rsidP="00F84325">
      <w:pPr>
        <w:rPr>
          <w:color w:val="000000"/>
          <w:szCs w:val="20"/>
        </w:rPr>
      </w:pPr>
      <w:r w:rsidRPr="00EE678B">
        <w:rPr>
          <w:color w:val="000000"/>
          <w:szCs w:val="20"/>
        </w:rPr>
        <w:t xml:space="preserve">This option can be used </w:t>
      </w:r>
      <w:r w:rsidR="00640D8A" w:rsidRPr="00AF2089">
        <w:t>for processing order checks</w:t>
      </w:r>
      <w:r w:rsidRPr="00EE678B">
        <w:rPr>
          <w:color w:val="000000"/>
          <w:szCs w:val="20"/>
        </w:rPr>
        <w:t xml:space="preserve">. This allows prescriptions with drug/drug interactions </w:t>
      </w:r>
      <w:r w:rsidR="00500705" w:rsidRPr="00EE678B">
        <w:t>or a Dosing order check warning</w:t>
      </w:r>
      <w:r w:rsidR="00500705" w:rsidRPr="00EE678B">
        <w:rPr>
          <w:color w:val="000000"/>
          <w:szCs w:val="20"/>
        </w:rPr>
        <w:t xml:space="preserve"> </w:t>
      </w:r>
      <w:r w:rsidRPr="00EE678B">
        <w:rPr>
          <w:color w:val="000000"/>
          <w:szCs w:val="20"/>
        </w:rPr>
        <w:t xml:space="preserve">to be processed, deleted, or bypassed. An assigned signature code, which will not appear on the screen, must be entered to complete any of these actions. </w:t>
      </w:r>
      <w:r w:rsidR="00500705" w:rsidRPr="00EE678B">
        <w:t>The pharmacist will then be given the option to Verify, Delete, Quit the process, or leave the prescription in a Non-Verified status</w:t>
      </w:r>
      <w:r w:rsidRPr="00EE678B">
        <w:rPr>
          <w:color w:val="000000"/>
          <w:szCs w:val="20"/>
        </w:rPr>
        <w:t xml:space="preserve">. The </w:t>
      </w:r>
      <w:r w:rsidRPr="00EE678B">
        <w:rPr>
          <w:i/>
          <w:color w:val="000000"/>
          <w:szCs w:val="20"/>
        </w:rPr>
        <w:t>Electronic Signature Code Edit</w:t>
      </w:r>
      <w:r w:rsidRPr="00EE678B">
        <w:rPr>
          <w:color w:val="000000"/>
          <w:szCs w:val="20"/>
        </w:rPr>
        <w:t xml:space="preserve"> option can be found under the </w:t>
      </w:r>
      <w:r w:rsidRPr="00EE678B">
        <w:rPr>
          <w:i/>
          <w:color w:val="000000"/>
          <w:szCs w:val="20"/>
        </w:rPr>
        <w:t xml:space="preserve">User's Toolbox </w:t>
      </w:r>
      <w:r w:rsidRPr="00EE678B">
        <w:rPr>
          <w:color w:val="000000"/>
          <w:szCs w:val="20"/>
        </w:rPr>
        <w:t>menu in Kernel V. 8.0.</w:t>
      </w:r>
    </w:p>
    <w:p w:rsidR="00F84325" w:rsidRPr="00EE678B" w:rsidRDefault="00F84325" w:rsidP="00F84325">
      <w:pPr>
        <w:rPr>
          <w:color w:val="000000"/>
          <w:szCs w:val="20"/>
        </w:rPr>
      </w:pPr>
    </w:p>
    <w:p w:rsidR="00F84325" w:rsidRPr="00EE678B" w:rsidRDefault="00583040" w:rsidP="00221586">
      <w:pPr>
        <w:ind w:left="720" w:hanging="720"/>
        <w:rPr>
          <w:color w:val="000000"/>
          <w:szCs w:val="20"/>
        </w:rPr>
      </w:pPr>
      <w:r>
        <w:rPr>
          <w:noProof/>
        </w:rPr>
        <w:drawing>
          <wp:inline distT="0" distB="0" distL="0" distR="0">
            <wp:extent cx="464820" cy="373380"/>
            <wp:effectExtent l="0" t="0" r="0" b="0"/>
            <wp:docPr id="50"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325" w:rsidRPr="00EE678B">
        <w:rPr>
          <w:color w:val="000000"/>
          <w:szCs w:val="20"/>
        </w:rPr>
        <w:t>When processing a drug/drug interaction</w:t>
      </w:r>
      <w:r w:rsidR="00500705" w:rsidRPr="00EE678B">
        <w:t xml:space="preserve"> or Dosing order check warning</w:t>
      </w:r>
      <w:r w:rsidR="00F84325" w:rsidRPr="00EE678B">
        <w:rPr>
          <w:color w:val="000000"/>
          <w:szCs w:val="20"/>
        </w:rPr>
        <w:t xml:space="preserve">, the profile will list the status of the interacting drug orders </w:t>
      </w:r>
      <w:r w:rsidR="00500705" w:rsidRPr="00EE678B">
        <w:t>to be processed as non-verified (N)</w:t>
      </w:r>
      <w:r w:rsidR="00F84325" w:rsidRPr="00EE678B">
        <w:rPr>
          <w:color w:val="000000"/>
          <w:szCs w:val="20"/>
        </w:rPr>
        <w:t>.</w:t>
      </w:r>
    </w:p>
    <w:p w:rsidR="00F84325" w:rsidRPr="00EE678B" w:rsidRDefault="00F84325" w:rsidP="00F84325">
      <w:pPr>
        <w:rPr>
          <w:color w:val="000000"/>
          <w:szCs w:val="20"/>
        </w:rPr>
      </w:pPr>
    </w:p>
    <w:p w:rsidR="00F84325" w:rsidRPr="00EE678B" w:rsidRDefault="00F84325" w:rsidP="00F84325">
      <w:pPr>
        <w:rPr>
          <w:iCs/>
          <w:szCs w:val="20"/>
        </w:rPr>
      </w:pPr>
      <w:r w:rsidRPr="00EE678B">
        <w:rPr>
          <w:rFonts w:eastAsia="MS Mincho"/>
          <w:szCs w:val="20"/>
        </w:rPr>
        <w:t xml:space="preserve">This </w:t>
      </w:r>
      <w:r w:rsidRPr="00EE678B">
        <w:rPr>
          <w:iCs/>
          <w:szCs w:val="20"/>
        </w:rPr>
        <w:t>section describes the Drug-Drug Interaction enhancements made to the Outpatient Pharmacy application</w:t>
      </w:r>
      <w:r w:rsidRPr="00EE678B">
        <w:rPr>
          <w:rFonts w:eastAsia="MS Mincho"/>
          <w:szCs w:val="20"/>
        </w:rPr>
        <w:t xml:space="preserve"> included </w:t>
      </w:r>
      <w:r w:rsidRPr="00EE678B">
        <w:rPr>
          <w:iCs/>
          <w:szCs w:val="20"/>
        </w:rPr>
        <w:t>in PSO*7*251</w:t>
      </w:r>
      <w:r w:rsidR="00500705" w:rsidRPr="00EE678B">
        <w:rPr>
          <w:iCs/>
        </w:rPr>
        <w:t xml:space="preserve"> and the Maximum Single Dose Check enhancement made in PSO*7*372</w:t>
      </w:r>
      <w:r w:rsidRPr="00EE678B">
        <w:rPr>
          <w:iCs/>
          <w:szCs w:val="20"/>
        </w:rPr>
        <w:t>.</w:t>
      </w:r>
    </w:p>
    <w:p w:rsidR="00F84325" w:rsidRPr="00EE678B" w:rsidRDefault="00F84325" w:rsidP="00F84325">
      <w:pPr>
        <w:rPr>
          <w:iCs/>
          <w:szCs w:val="20"/>
        </w:rPr>
      </w:pPr>
    </w:p>
    <w:p w:rsidR="00F84325" w:rsidRPr="00EE678B" w:rsidRDefault="00F84325" w:rsidP="00F84325">
      <w:pPr>
        <w:rPr>
          <w:color w:val="000000"/>
        </w:rPr>
      </w:pPr>
      <w:r w:rsidRPr="00EE678B">
        <w:rPr>
          <w:color w:val="000000"/>
        </w:rPr>
        <w:t>The Duplicate Drug order check will continue to be performed against active, pending, non-verified, orders on hold (initiated through pharmacy or CPRS), expired</w:t>
      </w:r>
      <w:r w:rsidR="00500705" w:rsidRPr="00EE678B">
        <w:rPr>
          <w:color w:val="000000"/>
        </w:rPr>
        <w:t>,</w:t>
      </w:r>
      <w:r w:rsidRPr="00EE678B">
        <w:rPr>
          <w:color w:val="000000"/>
        </w:rPr>
        <w:t xml:space="preserve"> and discontinued orders. The timeframe </w:t>
      </w:r>
      <w:r w:rsidRPr="00EE678B">
        <w:rPr>
          <w:rFonts w:eastAsia="MS Mincho"/>
          <w:color w:val="000000"/>
          <w:szCs w:val="20"/>
        </w:rPr>
        <w:t xml:space="preserve">for </w:t>
      </w:r>
      <w:r w:rsidRPr="00EE678B">
        <w:rPr>
          <w:color w:val="000000"/>
        </w:rPr>
        <w:t>inclusion of expired and discontinued orders is determined by the display rules on the medication profile. This check will be performed on active Non-VA Medication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Legacy VistA drug-drug interactions have been enhanced to utilize FDB’s DIF business rules, APIs</w:t>
      </w:r>
      <w:r w:rsidR="00500705" w:rsidRPr="00EE678B">
        <w:rPr>
          <w:iCs/>
          <w:szCs w:val="20"/>
        </w:rPr>
        <w:t>,</w:t>
      </w:r>
      <w:r w:rsidRPr="00EE678B">
        <w:rPr>
          <w:iCs/>
          <w:szCs w:val="20"/>
        </w:rPr>
        <w:t xml:space="preserve"> and database to provide more clinically relevant drug interaction information. No changes have been made to the existing user actions for critical or significant drug interactions. The pharmacist will have to log an intervention for local, pending</w:t>
      </w:r>
      <w:r w:rsidR="00500705" w:rsidRPr="00EE678B">
        <w:rPr>
          <w:iCs/>
          <w:szCs w:val="20"/>
        </w:rPr>
        <w:t>,</w:t>
      </w:r>
      <w:r w:rsidRPr="00EE678B">
        <w:rPr>
          <w:iCs/>
          <w:szCs w:val="20"/>
        </w:rPr>
        <w:t xml:space="preserve"> and remote critical interactions and have the option of logging an intervention for local and remote significant interactions. No action is required for Non-VA medications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F84325" w:rsidRPr="00EE678B" w:rsidRDefault="00F84325" w:rsidP="00F84325">
      <w:pPr>
        <w:rPr>
          <w:iCs/>
          <w:szCs w:val="20"/>
        </w:rPr>
      </w:pPr>
    </w:p>
    <w:p w:rsidR="00500705" w:rsidRPr="00EE678B" w:rsidRDefault="00500705" w:rsidP="00500705">
      <w:pPr>
        <w:rPr>
          <w:iCs/>
          <w:szCs w:val="20"/>
        </w:rPr>
      </w:pPr>
      <w:r w:rsidRPr="00EE678B">
        <w:rPr>
          <w:iCs/>
          <w:szCs w:val="20"/>
        </w:rPr>
        <w:t xml:space="preserve">FDB custom drug interaction tables will be used to store custom changes to FDB standard reference drug interaction tables. FDB drug interactions that have a severity level of ‘1’ will be displayed as critical in VistA. All FDB drug interactions that have a severity level of ‘2’ will be displayed as significant in VistA. </w:t>
      </w:r>
    </w:p>
    <w:p w:rsidR="00F84325" w:rsidRPr="00EE678B" w:rsidRDefault="00F84325" w:rsidP="00F84325">
      <w:pPr>
        <w:rPr>
          <w:iCs/>
          <w:szCs w:val="20"/>
        </w:rPr>
      </w:pPr>
    </w:p>
    <w:p w:rsidR="00F84325" w:rsidRPr="00EE678B" w:rsidRDefault="00F84325" w:rsidP="00F84325">
      <w:pPr>
        <w:keepNext/>
        <w:keepLines/>
        <w:rPr>
          <w:iCs/>
          <w:szCs w:val="20"/>
        </w:rPr>
      </w:pPr>
      <w:r w:rsidRPr="00EE678B">
        <w:rPr>
          <w:iCs/>
          <w:szCs w:val="20"/>
        </w:rPr>
        <w:t>The following Outpatient Pharmacy order entry processes have been enhanced:</w:t>
      </w:r>
    </w:p>
    <w:p w:rsidR="00F84325" w:rsidRPr="00EE678B" w:rsidRDefault="00F84325">
      <w:pPr>
        <w:numPr>
          <w:ilvl w:val="0"/>
          <w:numId w:val="90"/>
        </w:numPr>
        <w:spacing w:before="120"/>
        <w:rPr>
          <w:iCs/>
          <w:szCs w:val="20"/>
        </w:rPr>
        <w:pPrChange w:id="4398" w:author="Fred Perez" w:date="2019-03-22T09:44:00Z">
          <w:pPr>
            <w:numPr>
              <w:numId w:val="98"/>
            </w:numPr>
            <w:spacing w:before="120"/>
            <w:ind w:left="720" w:hanging="360"/>
          </w:pPr>
        </w:pPrChange>
      </w:pPr>
      <w:r w:rsidRPr="00EE678B">
        <w:rPr>
          <w:iCs/>
          <w:szCs w:val="20"/>
        </w:rPr>
        <w:t>Entering a new order via backdoor pharmacy options</w:t>
      </w:r>
    </w:p>
    <w:p w:rsidR="00F84325" w:rsidRPr="00EE678B" w:rsidRDefault="00F84325">
      <w:pPr>
        <w:numPr>
          <w:ilvl w:val="0"/>
          <w:numId w:val="90"/>
        </w:numPr>
        <w:rPr>
          <w:iCs/>
          <w:szCs w:val="20"/>
        </w:rPr>
        <w:pPrChange w:id="4399" w:author="Fred Perez" w:date="2019-03-22T09:44:00Z">
          <w:pPr>
            <w:numPr>
              <w:numId w:val="98"/>
            </w:numPr>
            <w:ind w:left="720" w:hanging="360"/>
          </w:pPr>
        </w:pPrChange>
      </w:pPr>
      <w:r w:rsidRPr="00EE678B">
        <w:rPr>
          <w:iCs/>
          <w:szCs w:val="20"/>
        </w:rPr>
        <w:t>Finishing a pending order</w:t>
      </w:r>
    </w:p>
    <w:p w:rsidR="00F84325" w:rsidRPr="00EE678B" w:rsidRDefault="00F84325">
      <w:pPr>
        <w:numPr>
          <w:ilvl w:val="0"/>
          <w:numId w:val="90"/>
        </w:numPr>
        <w:rPr>
          <w:iCs/>
          <w:szCs w:val="20"/>
        </w:rPr>
        <w:pPrChange w:id="4400" w:author="Fred Perez" w:date="2019-03-22T09:44:00Z">
          <w:pPr>
            <w:numPr>
              <w:numId w:val="98"/>
            </w:numPr>
            <w:ind w:left="720" w:hanging="360"/>
          </w:pPr>
        </w:pPrChange>
      </w:pPr>
      <w:r w:rsidRPr="00EE678B">
        <w:rPr>
          <w:iCs/>
          <w:szCs w:val="20"/>
        </w:rPr>
        <w:t>Renewing an order</w:t>
      </w:r>
    </w:p>
    <w:p w:rsidR="00F84325" w:rsidRPr="00EE678B" w:rsidRDefault="00F84325">
      <w:pPr>
        <w:numPr>
          <w:ilvl w:val="0"/>
          <w:numId w:val="90"/>
        </w:numPr>
        <w:rPr>
          <w:iCs/>
          <w:szCs w:val="20"/>
        </w:rPr>
        <w:pPrChange w:id="4401" w:author="Fred Perez" w:date="2019-03-22T09:44:00Z">
          <w:pPr>
            <w:numPr>
              <w:numId w:val="98"/>
            </w:numPr>
            <w:ind w:left="720" w:hanging="360"/>
          </w:pPr>
        </w:pPrChange>
      </w:pPr>
      <w:r w:rsidRPr="00EE678B">
        <w:rPr>
          <w:iCs/>
          <w:szCs w:val="20"/>
        </w:rPr>
        <w:t>Editing an order that results in a new order being created.</w:t>
      </w:r>
    </w:p>
    <w:p w:rsidR="00F84325" w:rsidRPr="00EE678B" w:rsidRDefault="00F84325">
      <w:pPr>
        <w:numPr>
          <w:ilvl w:val="0"/>
          <w:numId w:val="90"/>
        </w:numPr>
        <w:rPr>
          <w:iCs/>
          <w:szCs w:val="20"/>
        </w:rPr>
        <w:pPrChange w:id="4402" w:author="Fred Perez" w:date="2019-03-22T09:44:00Z">
          <w:pPr>
            <w:numPr>
              <w:numId w:val="98"/>
            </w:numPr>
            <w:ind w:left="720" w:hanging="360"/>
          </w:pPr>
        </w:pPrChange>
      </w:pPr>
      <w:r w:rsidRPr="00EE678B">
        <w:rPr>
          <w:iCs/>
          <w:szCs w:val="20"/>
        </w:rPr>
        <w:t>Verifying an order</w:t>
      </w:r>
    </w:p>
    <w:p w:rsidR="00F84325" w:rsidRPr="00EE678B" w:rsidRDefault="00F84325">
      <w:pPr>
        <w:numPr>
          <w:ilvl w:val="0"/>
          <w:numId w:val="90"/>
        </w:numPr>
        <w:rPr>
          <w:iCs/>
          <w:szCs w:val="20"/>
        </w:rPr>
        <w:pPrChange w:id="4403" w:author="Fred Perez" w:date="2019-03-22T09:44:00Z">
          <w:pPr>
            <w:numPr>
              <w:numId w:val="98"/>
            </w:numPr>
            <w:ind w:left="720" w:hanging="360"/>
          </w:pPr>
        </w:pPrChange>
      </w:pPr>
      <w:r w:rsidRPr="00EE678B">
        <w:rPr>
          <w:iCs/>
          <w:szCs w:val="20"/>
        </w:rPr>
        <w:t>Copying an order</w:t>
      </w:r>
    </w:p>
    <w:p w:rsidR="00F84325" w:rsidRPr="00EE678B" w:rsidRDefault="00F84325">
      <w:pPr>
        <w:numPr>
          <w:ilvl w:val="0"/>
          <w:numId w:val="90"/>
        </w:numPr>
        <w:rPr>
          <w:iCs/>
          <w:szCs w:val="20"/>
        </w:rPr>
        <w:pPrChange w:id="4404" w:author="Fred Perez" w:date="2019-03-22T09:44:00Z">
          <w:pPr>
            <w:numPr>
              <w:numId w:val="98"/>
            </w:numPr>
            <w:ind w:left="720" w:hanging="360"/>
          </w:pPr>
        </w:pPrChange>
      </w:pPr>
      <w:r w:rsidRPr="00EE678B">
        <w:rPr>
          <w:iCs/>
          <w:szCs w:val="20"/>
        </w:rPr>
        <w:t>Reinstating a discontinued order</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a dispense drug is associated with an active Non-VA med order, that dispense drug will be used for the drug interaction order check.</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no dispense drug is associated with an active Non-VA med order, the first active dispense drug marked for Non-VA med use associated with the orderable item will be used for the Drug Interaction order check.</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marked for Non-VA med use that are associated with the orderable item, then the first active dispense drug marked for Outpatient use associated with the Orderable Item will be used.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marked for Outpatient use associated with the orderable item, the first active dispense drugs associated with the orderable item will be used.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If there are no active dispense drugs associated with the orderable item for the Non-VA med order, no Drug Interaction order check will be performed.</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Drug interaction order checks will be performed against pending orders.</w:t>
      </w:r>
    </w:p>
    <w:p w:rsidR="00F84325" w:rsidRPr="00EE678B" w:rsidRDefault="00F84325" w:rsidP="00F84325">
      <w:pPr>
        <w:rPr>
          <w:iCs/>
          <w:szCs w:val="20"/>
        </w:rPr>
      </w:pPr>
    </w:p>
    <w:p w:rsidR="00F84325" w:rsidRPr="00EE678B" w:rsidRDefault="00F84325" w:rsidP="00F84325">
      <w:pPr>
        <w:rPr>
          <w:iCs/>
          <w:szCs w:val="20"/>
        </w:rPr>
      </w:pPr>
      <w:r w:rsidRPr="00EE678B">
        <w:rPr>
          <w:iCs/>
          <w:szCs w:val="20"/>
        </w:rPr>
        <w:t>The software will display to a non-pharmacist (does not hold PSORPH key) when entering a new order via pharmacy backdoor options or when finishing an order entered through CPRS the same drug interaction warning information as shown to a pharmacist.</w:t>
      </w:r>
    </w:p>
    <w:p w:rsidR="00F84325" w:rsidRPr="00EE678B" w:rsidRDefault="00F84325" w:rsidP="00F84325"/>
    <w:p w:rsidR="00F84325" w:rsidRPr="00EE678B" w:rsidRDefault="00F84325" w:rsidP="00F84325">
      <w:pPr>
        <w:keepLines/>
        <w:spacing w:before="120" w:after="120" w:line="240" w:lineRule="atLeast"/>
        <w:rPr>
          <w:iCs/>
          <w:szCs w:val="24"/>
        </w:rPr>
      </w:pPr>
      <w:r w:rsidRPr="00EE678B">
        <w:rPr>
          <w:iCs/>
          <w:szCs w:val="24"/>
        </w:rPr>
        <w:t>See examples below:</w:t>
      </w:r>
    </w:p>
    <w:p w:rsidR="00F84325" w:rsidRPr="00EE678B" w:rsidRDefault="00F84325" w:rsidP="009A678F">
      <w:pPr>
        <w:pStyle w:val="ExampleHeading"/>
      </w:pPr>
      <w:r w:rsidRPr="00EE678B">
        <w:t>Critical Drug Interaction with Local Rx</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DC7A85" w:rsidP="006B4D1B">
      <w:pPr>
        <w:pStyle w:val="ScreenCapture"/>
      </w:pPr>
      <w:r>
        <w:rPr>
          <w:lang w:val="en-US"/>
        </w:rPr>
        <w:t xml:space="preserve">  </w:t>
      </w:r>
      <w:r w:rsidR="00F84325" w:rsidRPr="00EE678B">
        <w:t xml:space="preserve"> </w:t>
      </w: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Significant Drug Interaction with Local Rx</w:t>
      </w:r>
    </w:p>
    <w:p w:rsidR="00F84325" w:rsidRPr="00EE678B" w:rsidRDefault="00F84325" w:rsidP="006B4D1B">
      <w:pPr>
        <w:pStyle w:val="ScreenCapture"/>
      </w:pP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ASPIRIN 325MG TAB (ACTIVE)</w:t>
      </w:r>
    </w:p>
    <w:p w:rsidR="00F84325" w:rsidRPr="00EE678B" w:rsidRDefault="00F84325" w:rsidP="006B4D1B">
      <w:pPr>
        <w:pStyle w:val="ScreenCapture"/>
      </w:pPr>
      <w:r w:rsidRPr="00EE678B">
        <w:t xml:space="preserve">               SIG: TAKE ONE TABLET BY MOUTH THREE TIMES DAILY</w:t>
      </w:r>
    </w:p>
    <w:p w:rsidR="00F84325" w:rsidRPr="00EE678B" w:rsidRDefault="00DC7A85" w:rsidP="006B4D1B">
      <w:pPr>
        <w:pStyle w:val="ScreenCapture"/>
      </w:pPr>
      <w:r>
        <w:rPr>
          <w:lang w:val="en-US"/>
        </w:rPr>
        <w:t xml:space="preserve">     </w:t>
      </w:r>
      <w:r w:rsidR="00F84325" w:rsidRPr="00EE678B">
        <w:t>Processing Status: Released locally on 1/08/06@08:55:32 (Window)</w:t>
      </w:r>
    </w:p>
    <w:p w:rsidR="00F84325" w:rsidRPr="00EE678B" w:rsidRDefault="00F84325" w:rsidP="006B4D1B">
      <w:pPr>
        <w:pStyle w:val="ScreenCapture"/>
      </w:pPr>
      <w:r w:rsidRPr="00EE678B">
        <w:t xml:space="preserve"> </w:t>
      </w:r>
      <w:r w:rsidR="00385164">
        <w:rPr>
          <w:lang w:val="en-US"/>
        </w:rPr>
        <w:t xml:space="preserve"> </w:t>
      </w: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9A678F" w:rsidRPr="00EE678B" w:rsidRDefault="009A678F" w:rsidP="009A678F"/>
    <w:p w:rsidR="00F84325" w:rsidRPr="00EE678B" w:rsidRDefault="00F84325" w:rsidP="009A678F">
      <w:pPr>
        <w:pStyle w:val="ExampleHeading"/>
      </w:pPr>
      <w:r w:rsidRPr="00EE678B">
        <w:t>Significant Drug Interaction with Remote Rx</w:t>
      </w:r>
    </w:p>
    <w:p w:rsidR="00F84325" w:rsidRPr="00EE678B" w:rsidRDefault="00F84325" w:rsidP="006B4D1B">
      <w:pPr>
        <w:pStyle w:val="ScreenCapture"/>
      </w:pPr>
      <w:r w:rsidRPr="00EE678B">
        <w:t>***</w:t>
      </w:r>
      <w:r w:rsidRPr="00EE678B">
        <w:rPr>
          <w:i/>
        </w:rPr>
        <w:t xml:space="preserve"> </w:t>
      </w: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10950021             </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F84325" w:rsidRPr="00EE678B" w:rsidRDefault="00F84325" w:rsidP="009A678F"/>
    <w:p w:rsidR="00F84325" w:rsidRPr="00EE678B" w:rsidRDefault="00F84325" w:rsidP="009A678F">
      <w:pPr>
        <w:pStyle w:val="ExampleHeading"/>
      </w:pPr>
      <w:r w:rsidRPr="00EE678B">
        <w:t>Critical Drug Interaction with Remote Rx</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Critical Drug Inter</w:t>
      </w:r>
      <w:r w:rsidRPr="00EE678B">
        <w:rPr>
          <w:rStyle w:val="ExampleHeadingChar"/>
        </w:rPr>
        <w:t>a</w:t>
      </w:r>
      <w:r w:rsidRPr="00EE678B">
        <w:t>ction with Non-VA Med Order</w:t>
      </w:r>
    </w:p>
    <w:p w:rsidR="00F84325" w:rsidRPr="00EE678B" w:rsidRDefault="00F84325" w:rsidP="006B4D1B">
      <w:pPr>
        <w:pStyle w:val="ScreenCapture"/>
      </w:pPr>
      <w:r w:rsidRPr="00EE678B">
        <w:t xml:space="preserve">***Critical*** Drug Interaction with Prospective Drug: </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Non-VA Med: CIMETIDINE 200MG TAB</w:t>
      </w:r>
    </w:p>
    <w:p w:rsidR="00F84325" w:rsidRPr="00EE678B" w:rsidRDefault="00F84325" w:rsidP="006B4D1B">
      <w:pPr>
        <w:pStyle w:val="ScreenCapture"/>
      </w:pPr>
      <w:r w:rsidRPr="00EE678B">
        <w:t xml:space="preserve">                Dosage: ONE TABLET     Schedule: AT BEDTIME            </w:t>
      </w:r>
    </w:p>
    <w:p w:rsidR="00F84325" w:rsidRPr="00EE678B" w:rsidRDefault="00F84325" w:rsidP="006B4D1B">
      <w:pPr>
        <w:pStyle w:val="ScreenCapture"/>
      </w:pPr>
    </w:p>
    <w:p w:rsidR="00F84325" w:rsidRPr="00EE678B" w:rsidRDefault="00F84325" w:rsidP="006B4D1B">
      <w:pPr>
        <w:pStyle w:val="ScreenCapture"/>
      </w:pPr>
      <w:r w:rsidRPr="00EE678B">
        <w:t>The pharmacologic effects of warfarin may be increased resulting in severe bleeding.</w:t>
      </w:r>
    </w:p>
    <w:p w:rsidR="009A678F" w:rsidRPr="00EE678B" w:rsidRDefault="009A678F" w:rsidP="009A678F"/>
    <w:p w:rsidR="00F84325" w:rsidRPr="00EE678B" w:rsidRDefault="00F84325" w:rsidP="009A678F">
      <w:pPr>
        <w:pStyle w:val="ExampleHeading"/>
      </w:pPr>
      <w:r w:rsidRPr="00EE678B">
        <w:t>Significant Drug Interaction with Non-VA Med Order</w:t>
      </w:r>
    </w:p>
    <w:p w:rsidR="00F84325" w:rsidRPr="00EE678B" w:rsidRDefault="00F84325" w:rsidP="006B4D1B">
      <w:pPr>
        <w:pStyle w:val="ScreenCapture"/>
      </w:pPr>
      <w:r w:rsidRPr="00EE678B">
        <w:t xml:space="preserve">***Significant*** Drug Interaction with Prospective Drug: </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Non-VA Med: ASPIRIN 325MG TAB </w:t>
      </w:r>
    </w:p>
    <w:p w:rsidR="00F84325" w:rsidRPr="00EE678B" w:rsidRDefault="00F84325" w:rsidP="006B4D1B">
      <w:pPr>
        <w:pStyle w:val="ScreenCapture"/>
      </w:pPr>
      <w:r w:rsidRPr="00EE678B">
        <w:t xml:space="preserve">                Dosage: ONE TABLET     Schedule: &lt;NOT ENTERED&gt;</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9A678F" w:rsidRPr="00EE678B" w:rsidRDefault="009A678F" w:rsidP="009A678F"/>
    <w:p w:rsidR="00F84325" w:rsidRPr="00EE678B" w:rsidRDefault="00F84325" w:rsidP="009A678F">
      <w:pPr>
        <w:pStyle w:val="ExampleHeading"/>
      </w:pPr>
      <w:r w:rsidRPr="00EE678B">
        <w:t>Critical Drug Interaction with Pending Order</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Pending Drug: AMIODARONE 200MG TAB</w:t>
      </w:r>
    </w:p>
    <w:p w:rsidR="00F84325" w:rsidRPr="00EE678B" w:rsidRDefault="00F84325" w:rsidP="006B4D1B">
      <w:pPr>
        <w:pStyle w:val="ScreenCapture"/>
      </w:pPr>
      <w:r w:rsidRPr="00EE678B">
        <w:t xml:space="preserve">               SIG: TAKE ONE TABLET EVERY 8 HOURS</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9A678F" w:rsidRPr="00EE678B" w:rsidRDefault="009A678F" w:rsidP="009A678F"/>
    <w:p w:rsidR="00F84325" w:rsidRPr="00EE678B" w:rsidRDefault="00F84325" w:rsidP="009A678F">
      <w:pPr>
        <w:pStyle w:val="ExampleHeading"/>
      </w:pPr>
      <w:r w:rsidRPr="00EE678B">
        <w:t>Significant Drug Interaction with Pending Order</w:t>
      </w:r>
    </w:p>
    <w:p w:rsidR="00F84325" w:rsidRPr="00EE678B" w:rsidRDefault="00F84325" w:rsidP="006B4D1B">
      <w:pPr>
        <w:pStyle w:val="ScreenCapture"/>
      </w:pP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Pending Drug: ASPIRIN 325MG TAB</w:t>
      </w:r>
    </w:p>
    <w:p w:rsidR="00F84325" w:rsidRPr="00EE678B" w:rsidRDefault="00F84325" w:rsidP="006B4D1B">
      <w:pPr>
        <w:pStyle w:val="ScreenCapture"/>
      </w:pPr>
    </w:p>
    <w:p w:rsidR="00F84325" w:rsidRPr="00EE678B" w:rsidRDefault="00F84325" w:rsidP="006B4D1B">
      <w:pPr>
        <w:pStyle w:val="ScreenCapture"/>
      </w:pPr>
      <w:r w:rsidRPr="00EE678B">
        <w:t xml:space="preserve">               SIG: TAKE ONE TABLET EVERY 8 HOURS</w:t>
      </w:r>
    </w:p>
    <w:p w:rsidR="00F84325" w:rsidRPr="00EE678B" w:rsidRDefault="00F84325" w:rsidP="006B4D1B">
      <w:pPr>
        <w:pStyle w:val="ScreenCapture"/>
      </w:pPr>
    </w:p>
    <w:p w:rsidR="00F84325" w:rsidRPr="00EE678B" w:rsidRDefault="00F84325" w:rsidP="006B4D1B">
      <w:pPr>
        <w:pStyle w:val="ScreenCapture"/>
      </w:pPr>
      <w:r w:rsidRPr="00EE678B">
        <w:t>*** REFER TO MONOGRAPH FOR SIGNIFICANT INTERACTION CLINICAL EFFECTS</w:t>
      </w:r>
    </w:p>
    <w:p w:rsidR="00F84325" w:rsidRPr="00EE678B" w:rsidRDefault="00F84325" w:rsidP="006B4D1B">
      <w:pPr>
        <w:pStyle w:val="Heading2"/>
        <w:rPr>
          <w:rFonts w:eastAsia="SimSun"/>
        </w:rPr>
      </w:pPr>
      <w:bookmarkStart w:id="4405" w:name="_Toc4140459"/>
      <w:r w:rsidRPr="00EE678B">
        <w:rPr>
          <w:rFonts w:eastAsia="SimSun"/>
        </w:rPr>
        <w:t>Clinic Orders</w:t>
      </w:r>
      <w:bookmarkEnd w:id="4405"/>
      <w:r w:rsidRPr="00EE678B">
        <w:rPr>
          <w:rFonts w:eastAsia="SimSun"/>
        </w:rPr>
        <w:fldChar w:fldCharType="begin"/>
      </w:r>
      <w:r w:rsidRPr="00EE678B">
        <w:instrText>XE "</w:instrText>
      </w:r>
      <w:r w:rsidRPr="00EE678B">
        <w:rPr>
          <w:rFonts w:eastAsia="SimSun"/>
        </w:rPr>
        <w:instrText>Clinic Orders</w:instrText>
      </w:r>
      <w:r w:rsidRPr="00EE678B">
        <w:instrText xml:space="preserve">" </w:instrText>
      </w:r>
      <w:r w:rsidRPr="00EE678B">
        <w:rPr>
          <w:rFonts w:eastAsia="SimSun"/>
        </w:rPr>
        <w:fldChar w:fldCharType="end"/>
      </w:r>
    </w:p>
    <w:p w:rsidR="00F84325" w:rsidRPr="00EE678B" w:rsidRDefault="00F84325" w:rsidP="006469CA">
      <w:pPr>
        <w:keepNext/>
        <w:keepLines/>
        <w:rPr>
          <w:rFonts w:eastAsia="SimSun"/>
          <w:color w:val="000000"/>
          <w:szCs w:val="20"/>
        </w:rPr>
      </w:pPr>
    </w:p>
    <w:p w:rsidR="00F84325" w:rsidRPr="00EE678B" w:rsidRDefault="00F84325" w:rsidP="006469CA">
      <w:pPr>
        <w:keepNext/>
        <w:keepLines/>
        <w:rPr>
          <w:rFonts w:eastAsia="SimSun"/>
          <w:color w:val="000000"/>
          <w:szCs w:val="20"/>
        </w:rPr>
      </w:pPr>
      <w:r w:rsidRPr="00EE678B">
        <w:rPr>
          <w:rFonts w:eastAsia="SimSun"/>
          <w:color w:val="000000"/>
          <w:szCs w:val="20"/>
        </w:rPr>
        <w:t>Clinic orders are created via CPRS generally using the Meds Inpatient tab or the IV Fluids tab. Drug orders that have a clinic and an appointment date and time are considered clinic orders. The clinic must be defined with ‘ADMINISTER INPATIENT MEDS?’ prompt answered YES under the SETUP A CLINIC [SDBUILD] option in the Scheduling package. Defining the clinic in this manner ensures that an appointment date and time are defined. Orders placed via backdoor inpatient medications are not considered clinic orders.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 xml:space="preserve">MOCHA </w:t>
      </w:r>
      <w:r w:rsidR="00221586" w:rsidRPr="00EE678B">
        <w:rPr>
          <w:rFonts w:eastAsia="SimSun"/>
          <w:color w:val="000000"/>
          <w:szCs w:val="20"/>
        </w:rPr>
        <w:t>v</w:t>
      </w:r>
      <w:r w:rsidRPr="00EE678B">
        <w:rPr>
          <w:rFonts w:eastAsia="SimSun"/>
          <w:color w:val="000000"/>
          <w:szCs w:val="20"/>
        </w:rPr>
        <w:t>1</w:t>
      </w:r>
      <w:r w:rsidR="00221586" w:rsidRPr="00EE678B">
        <w:rPr>
          <w:rFonts w:eastAsia="SimSun"/>
          <w:color w:val="000000"/>
          <w:szCs w:val="20"/>
        </w:rPr>
        <w:t>.0</w:t>
      </w:r>
      <w:r w:rsidRPr="00EE678B">
        <w:rPr>
          <w:rFonts w:eastAsia="SimSun"/>
          <w:color w:val="000000"/>
          <w:szCs w:val="20"/>
        </w:rPr>
        <w:t xml:space="preserve"> Enhancement</w:t>
      </w:r>
      <w:r w:rsidR="00221586" w:rsidRPr="00EE678B">
        <w:rPr>
          <w:rFonts w:eastAsia="SimSun"/>
          <w:color w:val="000000"/>
          <w:szCs w:val="20"/>
        </w:rPr>
        <w:t>s</w:t>
      </w:r>
      <w:r w:rsidRPr="00EE678B">
        <w:rPr>
          <w:rFonts w:eastAsia="SimSun"/>
          <w:color w:val="000000"/>
          <w:szCs w:val="20"/>
        </w:rPr>
        <w:t xml:space="preserve"> 1 adds drug interaction and therapeutic duplication order checks for clinic orders to Outpatient Pharmacy. Previously Inpatient Medications package performed order checks on active, pending and non-verified clinic orders. With the MOCHA 1 Enhancement 1, Inpatient medications will perform enhanced order checks for recently discontinued and expired inpatient medications clinic orders.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For both packages, the system will display clinic orders in a standard format to differentiate them from Inpatient Medications and Outpatient Pharmacy order checks.</w:t>
      </w:r>
    </w:p>
    <w:p w:rsidR="00F84325" w:rsidRPr="00EE678B" w:rsidRDefault="00F84325" w:rsidP="00F84325">
      <w:pPr>
        <w:rPr>
          <w:rFonts w:eastAsia="SimSun"/>
          <w:color w:val="000000"/>
          <w:szCs w:val="20"/>
        </w:rPr>
      </w:pPr>
    </w:p>
    <w:p w:rsidR="00F84325" w:rsidRPr="00EE678B" w:rsidRDefault="00F84325" w:rsidP="00F84325">
      <w:pPr>
        <w:rPr>
          <w:rFonts w:eastAsia="SimSun"/>
          <w:color w:val="000000"/>
          <w:szCs w:val="20"/>
        </w:rPr>
      </w:pPr>
      <w:r w:rsidRPr="00EE678B">
        <w:rPr>
          <w:rFonts w:eastAsia="SimSun"/>
          <w:color w:val="000000"/>
          <w:szCs w:val="20"/>
        </w:rPr>
        <w:t>Discontinued/expired orders must have a stop date within the last 90 days to be evaluated during enhanced order checks. For pending clinic orders, a variety of start and stop dates are available based on the information that the provider enters during initial order entry. The following are the scenarios that drive which dates will be displayed for the clinic order:</w:t>
      </w:r>
    </w:p>
    <w:p w:rsidR="00F84325" w:rsidRPr="00EE678B" w:rsidRDefault="00F84325">
      <w:pPr>
        <w:numPr>
          <w:ilvl w:val="0"/>
          <w:numId w:val="91"/>
        </w:numPr>
        <w:spacing w:before="120"/>
        <w:rPr>
          <w:rFonts w:eastAsia="SimSun"/>
          <w:color w:val="000000"/>
          <w:szCs w:val="20"/>
        </w:rPr>
        <w:pPrChange w:id="4406" w:author="Fred Perez" w:date="2019-03-22T09:44:00Z">
          <w:pPr>
            <w:numPr>
              <w:numId w:val="99"/>
            </w:numPr>
            <w:spacing w:before="120"/>
            <w:ind w:left="1080" w:hanging="360"/>
          </w:pPr>
        </w:pPrChange>
      </w:pPr>
      <w:r w:rsidRPr="00EE678B">
        <w:rPr>
          <w:rFonts w:eastAsia="SimSun"/>
          <w:color w:val="000000"/>
          <w:szCs w:val="20"/>
        </w:rPr>
        <w:t>If there are start/stop dates defined, they are displayed.</w:t>
      </w:r>
    </w:p>
    <w:p w:rsidR="00F84325" w:rsidRPr="00EE678B" w:rsidRDefault="00F84325">
      <w:pPr>
        <w:numPr>
          <w:ilvl w:val="0"/>
          <w:numId w:val="91"/>
        </w:numPr>
        <w:rPr>
          <w:rFonts w:eastAsia="SimSun"/>
          <w:color w:val="000000"/>
          <w:szCs w:val="20"/>
        </w:rPr>
        <w:pPrChange w:id="4407" w:author="Fred Perez" w:date="2019-03-22T09:44:00Z">
          <w:pPr>
            <w:numPr>
              <w:numId w:val="99"/>
            </w:numPr>
            <w:ind w:left="1080" w:hanging="360"/>
          </w:pPr>
        </w:pPrChange>
      </w:pPr>
      <w:r w:rsidRPr="00EE678B">
        <w:rPr>
          <w:rFonts w:eastAsia="SimSun"/>
          <w:color w:val="000000"/>
          <w:szCs w:val="20"/>
        </w:rPr>
        <w:t>If there are no stop/start dates defined, the ‘requested start/stop dates’ will be displayed with the word “Requested” prior to the start/stop date header.</w:t>
      </w:r>
    </w:p>
    <w:p w:rsidR="00F84325" w:rsidRPr="00EE678B" w:rsidRDefault="00F84325">
      <w:pPr>
        <w:numPr>
          <w:ilvl w:val="0"/>
          <w:numId w:val="91"/>
        </w:numPr>
        <w:rPr>
          <w:rFonts w:eastAsia="SimSun"/>
          <w:color w:val="000000"/>
          <w:szCs w:val="20"/>
        </w:rPr>
        <w:pPrChange w:id="4408" w:author="Fred Perez" w:date="2019-03-22T09:44:00Z">
          <w:pPr>
            <w:numPr>
              <w:numId w:val="99"/>
            </w:numPr>
            <w:ind w:left="1080" w:hanging="360"/>
          </w:pPr>
        </w:pPrChange>
      </w:pPr>
      <w:r w:rsidRPr="00EE678B">
        <w:rPr>
          <w:rFonts w:eastAsia="SimSun"/>
          <w:color w:val="000000"/>
          <w:szCs w:val="20"/>
        </w:rPr>
        <w:t>If there are no requested start/stop dates defined, the order date will be displayed and the start/stop date headers will be displayed with “********” for the date.</w:t>
      </w:r>
    </w:p>
    <w:p w:rsidR="00F84325" w:rsidRPr="00EE678B" w:rsidRDefault="00F84325">
      <w:pPr>
        <w:numPr>
          <w:ilvl w:val="0"/>
          <w:numId w:val="91"/>
        </w:numPr>
        <w:rPr>
          <w:rFonts w:eastAsia="SimSun"/>
          <w:color w:val="000000"/>
          <w:szCs w:val="20"/>
        </w:rPr>
        <w:pPrChange w:id="4409" w:author="Fred Perez" w:date="2019-03-22T09:44:00Z">
          <w:pPr>
            <w:numPr>
              <w:numId w:val="99"/>
            </w:numPr>
            <w:ind w:left="1080" w:hanging="360"/>
          </w:pPr>
        </w:pPrChange>
      </w:pPr>
      <w:r w:rsidRPr="00EE678B">
        <w:rPr>
          <w:rFonts w:eastAsia="SimSun"/>
          <w:color w:val="000000"/>
          <w:szCs w:val="20"/>
        </w:rPr>
        <w:t>If there is either a requested start date or a requested stop date, the available date will be displayed and “********” will be displayed for the undefined date.</w:t>
      </w:r>
    </w:p>
    <w:p w:rsidR="00F84325" w:rsidRPr="00EE678B" w:rsidRDefault="00F84325" w:rsidP="00F84325">
      <w:pPr>
        <w:rPr>
          <w:rFonts w:eastAsia="SimSun"/>
          <w:color w:val="000000"/>
          <w:szCs w:val="20"/>
        </w:rPr>
      </w:pPr>
    </w:p>
    <w:p w:rsidR="00F84325" w:rsidRPr="00EE678B" w:rsidRDefault="00F84325" w:rsidP="009A678F">
      <w:pPr>
        <w:pStyle w:val="ExampleHeading"/>
      </w:pPr>
      <w:r w:rsidRPr="00EE678B">
        <w:t>Unit Dose Clinic Order Check Example:</w:t>
      </w:r>
    </w:p>
    <w:p w:rsidR="00F84325" w:rsidRDefault="00F84325" w:rsidP="006B4D1B">
      <w:pPr>
        <w:pStyle w:val="ScreenCapture"/>
      </w:pPr>
      <w:r w:rsidRPr="00EE678B">
        <w:t>Now Processing Enhanced Order Checks!</w:t>
      </w:r>
      <w:r w:rsidR="00D8267F" w:rsidRPr="00EE678B">
        <w:t xml:space="preserve"> </w:t>
      </w:r>
      <w:r w:rsidRPr="00EE678B">
        <w:t xml:space="preserve"> Please wait...</w:t>
      </w:r>
    </w:p>
    <w:p w:rsidR="00F60506" w:rsidRPr="00EE678B" w:rsidRDefault="00F60506" w:rsidP="006B4D1B">
      <w:pPr>
        <w:pStyle w:val="ScreenCapture"/>
      </w:pPr>
    </w:p>
    <w:p w:rsidR="00F84325" w:rsidRDefault="00AF2089" w:rsidP="006B4D1B">
      <w:pPr>
        <w:pStyle w:val="ScreenCapture"/>
        <w:rPr>
          <w:lang w:val="en-US"/>
        </w:rPr>
      </w:pPr>
      <w:r>
        <w:rPr>
          <w:lang w:val="en-US"/>
        </w:rPr>
        <w:t>***</w:t>
      </w:r>
      <w:r w:rsidR="00F84325" w:rsidRPr="00EE678B">
        <w:t>CRITICAL</w:t>
      </w:r>
      <w:r>
        <w:rPr>
          <w:lang w:val="en-US"/>
        </w:rPr>
        <w:t>***</w:t>
      </w:r>
      <w:r w:rsidR="00F60506">
        <w:rPr>
          <w:lang w:val="en-US"/>
        </w:rPr>
        <w:t xml:space="preserve"> Drug </w:t>
      </w:r>
      <w:r w:rsidR="00F84325" w:rsidRPr="00EE678B">
        <w:t xml:space="preserve">Interaction with </w:t>
      </w:r>
      <w:r>
        <w:rPr>
          <w:lang w:val="en-US"/>
        </w:rPr>
        <w:t>Prospective Drug:</w:t>
      </w:r>
    </w:p>
    <w:p w:rsidR="00F60506" w:rsidRPr="00EE678B" w:rsidRDefault="00F60506" w:rsidP="006B4D1B">
      <w:pPr>
        <w:pStyle w:val="ScreenCapture"/>
      </w:pPr>
      <w:r>
        <w:rPr>
          <w:lang w:val="en-US"/>
        </w:rPr>
        <w:t xml:space="preserve">                    CIMETIDINE 300 MG and</w:t>
      </w:r>
    </w:p>
    <w:p w:rsidR="00F84325" w:rsidRPr="00EE678B" w:rsidRDefault="00F84325" w:rsidP="006B4D1B">
      <w:pPr>
        <w:pStyle w:val="ScreenCapture"/>
      </w:pPr>
    </w:p>
    <w:p w:rsidR="00F84325" w:rsidRPr="00EE678B" w:rsidRDefault="00D8267F" w:rsidP="006B4D1B">
      <w:pPr>
        <w:pStyle w:val="ScreenCapture"/>
      </w:pPr>
      <w:r w:rsidRPr="00EE678B">
        <w:t xml:space="preserve">     </w:t>
      </w:r>
      <w:r w:rsidR="00F84325" w:rsidRPr="00EE678B">
        <w:t xml:space="preserve"> Clinic Order: PHENYTOIN 100MG CAP (DISCONTINUED)</w:t>
      </w:r>
    </w:p>
    <w:p w:rsidR="00F84325" w:rsidRPr="00EE678B" w:rsidRDefault="00D8267F" w:rsidP="006B4D1B">
      <w:pPr>
        <w:pStyle w:val="ScreenCapture"/>
      </w:pPr>
      <w:r w:rsidRPr="00EE678B">
        <w:t xml:space="preserve">         </w:t>
      </w:r>
      <w:r w:rsidR="00F84325" w:rsidRPr="00EE678B">
        <w:t xml:space="preserve"> Schedule: Q8H</w:t>
      </w:r>
    </w:p>
    <w:p w:rsidR="00F84325" w:rsidRPr="00EE678B" w:rsidRDefault="00D8267F" w:rsidP="006B4D1B">
      <w:pPr>
        <w:pStyle w:val="ScreenCapture"/>
      </w:pPr>
      <w:r w:rsidRPr="00EE678B">
        <w:t xml:space="preserve">           </w:t>
      </w:r>
      <w:r w:rsidR="00F84325" w:rsidRPr="00EE678B">
        <w:t>Dosage: 100MG</w:t>
      </w:r>
    </w:p>
    <w:p w:rsidR="00F84325" w:rsidRPr="00EE678B" w:rsidRDefault="00D8267F" w:rsidP="006B4D1B">
      <w:pPr>
        <w:pStyle w:val="ScreenCapture"/>
      </w:pPr>
      <w:r w:rsidRPr="00EE678B">
        <w:t xml:space="preserve">       </w:t>
      </w:r>
      <w:r w:rsidR="00F84325" w:rsidRPr="00EE678B">
        <w:t xml:space="preserve"> Start Date: FEB 27, 2012@13:00</w:t>
      </w:r>
    </w:p>
    <w:p w:rsidR="00F84325" w:rsidRPr="00EE678B" w:rsidRDefault="00D8267F" w:rsidP="006B4D1B">
      <w:pPr>
        <w:pStyle w:val="ScreenCapture"/>
      </w:pPr>
      <w:r w:rsidRPr="00EE678B">
        <w:t xml:space="preserve">        </w:t>
      </w:r>
      <w:r w:rsidR="00F84325" w:rsidRPr="00EE678B">
        <w:t xml:space="preserve"> Stop Date: FEB 28, 2012@15:22:27</w:t>
      </w:r>
    </w:p>
    <w:p w:rsidR="00F84325" w:rsidRPr="00EE678B" w:rsidRDefault="00F84325" w:rsidP="006B4D1B">
      <w:pPr>
        <w:pStyle w:val="ScreenCapture"/>
      </w:pPr>
    </w:p>
    <w:p w:rsidR="00F84325" w:rsidRPr="00EE678B" w:rsidRDefault="00F84325" w:rsidP="006B4D1B">
      <w:pPr>
        <w:pStyle w:val="ScreenCapture"/>
      </w:pPr>
      <w:r w:rsidRPr="00EE678B">
        <w:t>Concurrent use of cimetidine or ranitidine may result in elevated levels</w:t>
      </w:r>
    </w:p>
    <w:p w:rsidR="00F84325" w:rsidRPr="00EE678B" w:rsidRDefault="00F84325" w:rsidP="006B4D1B">
      <w:pPr>
        <w:pStyle w:val="ScreenCapture"/>
      </w:pPr>
      <w:r w:rsidRPr="00EE678B">
        <w:t>of and toxicity from the hydantoin.Neutropenia and thrombocytopenia have</w:t>
      </w:r>
    </w:p>
    <w:p w:rsidR="00F84325" w:rsidRPr="00EE678B" w:rsidRDefault="00F84325" w:rsidP="006B4D1B">
      <w:pPr>
        <w:pStyle w:val="ScreenCapture"/>
      </w:pPr>
      <w:r w:rsidRPr="00EE678B">
        <w:t>been reported with concurrent cimetidine and phenytoin.</w:t>
      </w:r>
      <w:r w:rsidR="00D8267F" w:rsidRPr="00EE678B">
        <w:t xml:space="preserve"> </w:t>
      </w:r>
    </w:p>
    <w:p w:rsidR="00F84325" w:rsidRPr="00EE678B" w:rsidRDefault="00F84325" w:rsidP="009A678F">
      <w:pPr>
        <w:rPr>
          <w:rFonts w:eastAsia="SimSun"/>
        </w:rPr>
      </w:pPr>
    </w:p>
    <w:p w:rsidR="00F84325" w:rsidRPr="00EE678B" w:rsidRDefault="00F84325" w:rsidP="009A678F">
      <w:pPr>
        <w:pStyle w:val="ExampleHeading"/>
      </w:pPr>
      <w:r w:rsidRPr="00EE678B">
        <w:t>IV Clinic Order Check Example:</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***CRITICAL*** Drug Interaction with Prospective Drug: </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                    WARFARIN 2MG TAB and</w:t>
      </w:r>
    </w:p>
    <w:p w:rsidR="00F84325" w:rsidRPr="00EE678B" w:rsidRDefault="00F84325" w:rsidP="006B4D1B">
      <w:pPr>
        <w:pStyle w:val="ScreenCapture"/>
      </w:pPr>
    </w:p>
    <w:p w:rsidR="00F84325" w:rsidRPr="00EE678B" w:rsidRDefault="00D8267F" w:rsidP="006B4D1B">
      <w:pPr>
        <w:pStyle w:val="ScreenCapture"/>
      </w:pPr>
      <w:r w:rsidRPr="00EE678B">
        <w:t xml:space="preserve">     </w:t>
      </w:r>
      <w:r w:rsidR="00F84325" w:rsidRPr="00EE678B">
        <w:t xml:space="preserve"> Clinic Order: POTASSIUM CHLORIDE 20 MEQ (ACTIVE)</w:t>
      </w:r>
    </w:p>
    <w:p w:rsidR="00F84325" w:rsidRPr="00EE678B" w:rsidRDefault="00F84325" w:rsidP="006B4D1B">
      <w:pPr>
        <w:pStyle w:val="ScreenCapture"/>
      </w:pPr>
      <w:r w:rsidRPr="00EE678B">
        <w:t xml:space="preserve"> Other Additive(s): MAGNESIUM SULFATE 1 GM (1), CALCIUM GLUCONATE 1 GM (2),</w:t>
      </w:r>
    </w:p>
    <w:p w:rsidR="00F84325" w:rsidRPr="00EE678B" w:rsidRDefault="00D8267F" w:rsidP="006B4D1B">
      <w:pPr>
        <w:pStyle w:val="ScreenCapture"/>
      </w:pPr>
      <w:r w:rsidRPr="00EE678B">
        <w:t xml:space="preserve">                   </w:t>
      </w:r>
      <w:r w:rsidR="00F84325" w:rsidRPr="00EE678B">
        <w:t xml:space="preserve"> HEPARIN 1000 UNITS, CIMETIDINE 300 MG </w:t>
      </w:r>
    </w:p>
    <w:p w:rsidR="00F84325" w:rsidRPr="00EE678B" w:rsidRDefault="00D8267F" w:rsidP="006B4D1B">
      <w:pPr>
        <w:pStyle w:val="ScreenCapture"/>
      </w:pPr>
      <w:r w:rsidRPr="00EE678B">
        <w:t xml:space="preserve">       </w:t>
      </w:r>
      <w:r w:rsidR="00F84325" w:rsidRPr="00EE678B">
        <w:t>Solution(s): DEXTROSE 20% 500 ML 125 ml/hr</w:t>
      </w:r>
    </w:p>
    <w:p w:rsidR="00F84325" w:rsidRPr="00EE678B" w:rsidRDefault="00D8267F" w:rsidP="006B4D1B">
      <w:pPr>
        <w:pStyle w:val="ScreenCapture"/>
      </w:pPr>
      <w:r w:rsidRPr="00EE678B">
        <w:t xml:space="preserve">                   </w:t>
      </w:r>
      <w:r w:rsidR="00F84325" w:rsidRPr="00EE678B">
        <w:t xml:space="preserve"> AMINO ACID SOLUTION 8.5% 500 ML 125 ml/hr</w:t>
      </w:r>
    </w:p>
    <w:p w:rsidR="00F84325" w:rsidRPr="00EE678B" w:rsidRDefault="00D8267F" w:rsidP="00CB318F">
      <w:pPr>
        <w:pStyle w:val="ScreenCapture"/>
        <w:keepNext/>
      </w:pPr>
      <w:r w:rsidRPr="00EE678B">
        <w:t xml:space="preserve">       </w:t>
      </w:r>
      <w:r w:rsidR="00F84325" w:rsidRPr="00EE678B">
        <w:t xml:space="preserve"> Start Date: APR 05, 2012@15:00</w:t>
      </w:r>
    </w:p>
    <w:p w:rsidR="00F84325" w:rsidRPr="00EE678B" w:rsidRDefault="00D8267F" w:rsidP="006B4D1B">
      <w:pPr>
        <w:pStyle w:val="ScreenCapture"/>
      </w:pPr>
      <w:r w:rsidRPr="00EE678B">
        <w:t xml:space="preserve">        </w:t>
      </w:r>
      <w:r w:rsidR="00F84325" w:rsidRPr="00EE678B">
        <w:t xml:space="preserve"> Stop Date: APR 27, 2012@24:00</w:t>
      </w:r>
    </w:p>
    <w:p w:rsidR="00F84325" w:rsidRPr="00EE678B" w:rsidRDefault="00F84325" w:rsidP="006B4D1B">
      <w:pPr>
        <w:pStyle w:val="ScreenCapture"/>
      </w:pPr>
    </w:p>
    <w:p w:rsidR="00F84325" w:rsidRPr="00EE678B" w:rsidRDefault="00F84325" w:rsidP="006B4D1B">
      <w:pPr>
        <w:pStyle w:val="ScreenCapture"/>
      </w:pPr>
      <w:r w:rsidRPr="00EE678B">
        <w:t>The pharmacologic effects of warfarin may be increased resulting in severe</w:t>
      </w:r>
    </w:p>
    <w:p w:rsidR="00F84325" w:rsidRPr="00EE678B" w:rsidRDefault="00F84325" w:rsidP="006B4D1B">
      <w:pPr>
        <w:pStyle w:val="ScreenCapture"/>
      </w:pPr>
      <w:r w:rsidRPr="00EE678B">
        <w:t>bleeding.</w:t>
      </w:r>
    </w:p>
    <w:p w:rsidR="00F84325" w:rsidRPr="00EE678B" w:rsidRDefault="00F84325" w:rsidP="00F84325">
      <w:pPr>
        <w:rPr>
          <w:rFonts w:eastAsia="SimSun"/>
          <w:color w:val="000000"/>
          <w:szCs w:val="20"/>
        </w:rPr>
      </w:pPr>
    </w:p>
    <w:p w:rsidR="00F84325" w:rsidRPr="00EE678B" w:rsidRDefault="00F84325" w:rsidP="00F84325">
      <w:pPr>
        <w:keepNext/>
        <w:rPr>
          <w:rFonts w:eastAsia="SimSun"/>
          <w:color w:val="000000"/>
          <w:szCs w:val="20"/>
        </w:rPr>
      </w:pPr>
      <w:r w:rsidRPr="00EE678B">
        <w:rPr>
          <w:rFonts w:eastAsia="SimSun"/>
          <w:color w:val="000000"/>
          <w:szCs w:val="20"/>
        </w:rPr>
        <w:t>Therapeutic Duplication</w:t>
      </w:r>
      <w:r w:rsidR="00D8267F" w:rsidRPr="00EE678B">
        <w:rPr>
          <w:rFonts w:eastAsia="SimSun"/>
          <w:color w:val="000000"/>
          <w:szCs w:val="20"/>
        </w:rPr>
        <w:t xml:space="preserve"> </w:t>
      </w:r>
      <w:r w:rsidRPr="00EE678B">
        <w:rPr>
          <w:rFonts w:eastAsia="SimSun"/>
          <w:color w:val="000000"/>
          <w:szCs w:val="20"/>
        </w:rPr>
        <w:t>– IV and Unit Dose clinic order therapeutic duplications display in the same format as drug interactions.</w:t>
      </w:r>
    </w:p>
    <w:p w:rsidR="00F84325" w:rsidRPr="00EE678B" w:rsidRDefault="00F84325" w:rsidP="00F84325">
      <w:pPr>
        <w:rPr>
          <w:rFonts w:eastAsia="SimSun"/>
        </w:rPr>
      </w:pPr>
    </w:p>
    <w:p w:rsidR="00F84325" w:rsidRPr="00EE678B" w:rsidRDefault="00F84325" w:rsidP="009A678F">
      <w:pPr>
        <w:pStyle w:val="ExampleHeading"/>
      </w:pPr>
      <w:r w:rsidRPr="00EE678B">
        <w:t>Unit Dose Clinic Order Check Example:</w:t>
      </w:r>
    </w:p>
    <w:p w:rsidR="00F84325" w:rsidRDefault="00F60506" w:rsidP="006B4D1B">
      <w:pPr>
        <w:pStyle w:val="ScreenCapture"/>
        <w:rPr>
          <w:rFonts w:cs="Courier New"/>
          <w:color w:val="000000"/>
        </w:rPr>
      </w:pPr>
      <w:r w:rsidRPr="00B31611">
        <w:rPr>
          <w:rFonts w:cs="Courier New"/>
          <w:color w:val="000000"/>
        </w:rPr>
        <w:t>*** THERAPEUTIC DUPLICATION(S) *** POTASSIUM CHLORIDE 30 MEQ with</w:t>
      </w:r>
    </w:p>
    <w:p w:rsidR="00F60506" w:rsidRPr="00EE678B" w:rsidRDefault="00F60506" w:rsidP="006B4D1B">
      <w:pPr>
        <w:pStyle w:val="ScreenCapture"/>
      </w:pPr>
    </w:p>
    <w:p w:rsidR="00F84325" w:rsidRPr="00EE678B" w:rsidRDefault="00F84325" w:rsidP="006B4D1B">
      <w:pPr>
        <w:pStyle w:val="ScreenCapture"/>
      </w:pPr>
      <w:r w:rsidRPr="00EE678B">
        <w:t xml:space="preserve">         Clinic Order: POTASSIUM CHLORIDE 10MEQ TAB (PENDING)</w:t>
      </w:r>
    </w:p>
    <w:p w:rsidR="00F84325" w:rsidRPr="00EE678B" w:rsidRDefault="00F84325" w:rsidP="006B4D1B">
      <w:pPr>
        <w:pStyle w:val="ScreenCapture"/>
      </w:pPr>
      <w:r w:rsidRPr="00EE678B">
        <w:t xml:space="preserve">             Schedule: BID</w:t>
      </w:r>
    </w:p>
    <w:p w:rsidR="00F84325" w:rsidRPr="00EE678B" w:rsidRDefault="00F84325" w:rsidP="006B4D1B">
      <w:pPr>
        <w:pStyle w:val="ScreenCapture"/>
      </w:pPr>
      <w:r w:rsidRPr="00EE678B">
        <w:t xml:space="preserve">               Dosage: 20MEQ</w:t>
      </w:r>
    </w:p>
    <w:p w:rsidR="00F84325" w:rsidRPr="00EE678B" w:rsidRDefault="00F84325" w:rsidP="006B4D1B">
      <w:pPr>
        <w:pStyle w:val="ScreenCapture"/>
      </w:pPr>
      <w:r w:rsidRPr="00EE678B">
        <w:t xml:space="preserve"> Requested Start Date: NOV 20, 2012@17:00</w:t>
      </w:r>
    </w:p>
    <w:p w:rsidR="00F84325" w:rsidRPr="00EE678B" w:rsidRDefault="00F84325" w:rsidP="006B4D1B">
      <w:pPr>
        <w:pStyle w:val="ScreenCapture"/>
      </w:pPr>
      <w:r w:rsidRPr="00EE678B">
        <w:t xml:space="preserve">            Stop Date: ********</w:t>
      </w:r>
    </w:p>
    <w:p w:rsidR="00F84325" w:rsidRPr="00EE678B" w:rsidRDefault="00F84325" w:rsidP="006B4D1B">
      <w:pPr>
        <w:pStyle w:val="ScreenCapture"/>
      </w:pPr>
    </w:p>
    <w:p w:rsidR="00F84325" w:rsidRPr="00EE678B" w:rsidRDefault="00F84325" w:rsidP="006B4D1B">
      <w:pPr>
        <w:pStyle w:val="ScreenCapture"/>
      </w:pPr>
      <w:r w:rsidRPr="00EE678B">
        <w:t>Class(es) Involved in Therapeutic Duplication(s): Potassium</w:t>
      </w:r>
    </w:p>
    <w:p w:rsidR="00F84325" w:rsidRPr="00EE678B" w:rsidRDefault="00F84325" w:rsidP="00F84325">
      <w:pPr>
        <w:rPr>
          <w:rFonts w:eastAsia="SimSun"/>
          <w:color w:val="000000"/>
          <w:szCs w:val="20"/>
        </w:rPr>
      </w:pPr>
    </w:p>
    <w:p w:rsidR="00F84325" w:rsidRPr="00EE678B" w:rsidRDefault="00F84325" w:rsidP="009A678F">
      <w:pPr>
        <w:pStyle w:val="ExampleHeading"/>
      </w:pPr>
      <w:r w:rsidRPr="00EE678B">
        <w:t>IV Order Check Example:</w:t>
      </w:r>
    </w:p>
    <w:p w:rsidR="00F60506" w:rsidRPr="00B31611" w:rsidRDefault="00F60506" w:rsidP="00F60506">
      <w:pPr>
        <w:shd w:val="clear" w:color="auto" w:fill="E6E6E6"/>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 THERAPEUTIC DUPLICATION(S) *** CEFAZOLIN 1 GM with </w:t>
      </w:r>
    </w:p>
    <w:p w:rsidR="00F84325" w:rsidRPr="00EE678B" w:rsidRDefault="00F84325" w:rsidP="006B4D1B">
      <w:pPr>
        <w:pStyle w:val="ScreenCapture"/>
      </w:pPr>
    </w:p>
    <w:p w:rsidR="00F84325" w:rsidRPr="00EE678B" w:rsidRDefault="00F84325" w:rsidP="006B4D1B">
      <w:pPr>
        <w:pStyle w:val="ScreenCapture"/>
      </w:pPr>
      <w:r w:rsidRPr="00EE678B">
        <w:t xml:space="preserve">         Clinic Order: CEFAZOLIN 2 GM (PENDING)</w:t>
      </w:r>
    </w:p>
    <w:p w:rsidR="00F84325" w:rsidRPr="00EE678B" w:rsidRDefault="00F84325" w:rsidP="006B4D1B">
      <w:pPr>
        <w:pStyle w:val="ScreenCapture"/>
      </w:pPr>
      <w:r w:rsidRPr="00EE678B">
        <w:t xml:space="preserve">          Solution(s): 5% DEXTROSE 50 ML </w:t>
      </w:r>
    </w:p>
    <w:p w:rsidR="00F84325" w:rsidRPr="00EE678B" w:rsidRDefault="00F84325" w:rsidP="006B4D1B">
      <w:pPr>
        <w:pStyle w:val="ScreenCapture"/>
      </w:pPr>
      <w:r w:rsidRPr="00EE678B">
        <w:t xml:space="preserve">           Order Date: NOV 20, 2012@11:01</w:t>
      </w:r>
    </w:p>
    <w:p w:rsidR="00F84325" w:rsidRPr="00EE678B" w:rsidRDefault="00F84325" w:rsidP="006B4D1B">
      <w:pPr>
        <w:pStyle w:val="ScreenCapture"/>
      </w:pPr>
      <w:r w:rsidRPr="00EE678B">
        <w:t xml:space="preserve">           Start Date: ********</w:t>
      </w:r>
    </w:p>
    <w:p w:rsidR="00F84325" w:rsidRPr="00EE678B" w:rsidRDefault="00F84325" w:rsidP="006B4D1B">
      <w:pPr>
        <w:pStyle w:val="ScreenCapture"/>
      </w:pPr>
      <w:r w:rsidRPr="00EE678B">
        <w:t xml:space="preserve">            Stop Date: ********</w:t>
      </w:r>
    </w:p>
    <w:p w:rsidR="00F84325" w:rsidRPr="00EE678B" w:rsidRDefault="00F84325" w:rsidP="006B4D1B">
      <w:pPr>
        <w:pStyle w:val="ScreenCapture"/>
      </w:pPr>
    </w:p>
    <w:p w:rsidR="00F84325" w:rsidRPr="00EE678B" w:rsidRDefault="00F84325" w:rsidP="006B4D1B">
      <w:pPr>
        <w:pStyle w:val="ScreenCapture"/>
      </w:pPr>
      <w:r w:rsidRPr="00EE678B">
        <w:t xml:space="preserve">         Clinic Order: CEFAZOLIN SOD 1GM INJ (EXPIRED)</w:t>
      </w:r>
    </w:p>
    <w:p w:rsidR="00F84325" w:rsidRPr="00EE678B" w:rsidRDefault="00F84325" w:rsidP="006B4D1B">
      <w:pPr>
        <w:pStyle w:val="ScreenCapture"/>
      </w:pPr>
      <w:r w:rsidRPr="00EE678B">
        <w:t xml:space="preserve">          Solution(s): 5% DEXTROSE 50 ML</w:t>
      </w:r>
    </w:p>
    <w:p w:rsidR="00F84325" w:rsidRPr="00EE678B" w:rsidRDefault="00F84325" w:rsidP="006B4D1B">
      <w:pPr>
        <w:pStyle w:val="ScreenCapture"/>
      </w:pPr>
      <w:r w:rsidRPr="00EE678B">
        <w:t xml:space="preserve">           Start Date: OCT 24, 2012@16:44</w:t>
      </w:r>
    </w:p>
    <w:p w:rsidR="00F84325" w:rsidRPr="00EE678B" w:rsidRDefault="00F84325" w:rsidP="006B4D1B">
      <w:pPr>
        <w:pStyle w:val="ScreenCapture"/>
      </w:pPr>
      <w:r w:rsidRPr="00EE678B">
        <w:t xml:space="preserve">            Stop Date: OCT 25, 2012@24:00</w:t>
      </w:r>
    </w:p>
    <w:p w:rsidR="00F84325" w:rsidRPr="00EE678B" w:rsidRDefault="00F84325" w:rsidP="006B4D1B">
      <w:pPr>
        <w:pStyle w:val="ScreenCapture"/>
      </w:pPr>
    </w:p>
    <w:p w:rsidR="00F84325" w:rsidRPr="00EE678B" w:rsidRDefault="00F84325" w:rsidP="006B4D1B">
      <w:pPr>
        <w:pStyle w:val="ScreenCapture"/>
      </w:pPr>
      <w:r w:rsidRPr="00EE678B">
        <w:t>Class(es) Involved in Therapeutic Duplication(s): Beta-Lactams,</w:t>
      </w:r>
    </w:p>
    <w:p w:rsidR="00F84325" w:rsidRPr="00EE678B" w:rsidRDefault="00F84325" w:rsidP="006B4D1B">
      <w:pPr>
        <w:pStyle w:val="ScreenCapture"/>
      </w:pPr>
      <w:r w:rsidRPr="00EE678B">
        <w:t xml:space="preserve">   Cephalosporins, Cephalosporins - 1st Generation</w:t>
      </w:r>
    </w:p>
    <w:p w:rsidR="00F84325" w:rsidRPr="00EE678B" w:rsidRDefault="00F84325" w:rsidP="00F84325">
      <w:pPr>
        <w:rPr>
          <w:color w:val="000000"/>
          <w:szCs w:val="24"/>
        </w:rPr>
      </w:pPr>
    </w:p>
    <w:p w:rsidR="00F84325" w:rsidRPr="00EE678B" w:rsidRDefault="00F84325" w:rsidP="00F84325">
      <w:pPr>
        <w:rPr>
          <w:color w:val="000000"/>
        </w:rPr>
      </w:pPr>
      <w:r w:rsidRPr="00EE678B">
        <w:rPr>
          <w:color w:val="000000"/>
        </w:rPr>
        <w:t>The FDB standard professional drug interaction monograph is shown below:</w:t>
      </w:r>
    </w:p>
    <w:p w:rsidR="00F84325" w:rsidRPr="00EE678B" w:rsidRDefault="00F84325" w:rsidP="00F84325">
      <w:pPr>
        <w:rPr>
          <w:sz w:val="16"/>
          <w:szCs w:val="16"/>
        </w:rPr>
      </w:pPr>
    </w:p>
    <w:p w:rsidR="00F84325" w:rsidRPr="00EE678B" w:rsidRDefault="00F84325"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rPr>
          <w:b/>
        </w:rPr>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rPr>
          <w:b/>
        </w:rPr>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rPr>
          <w:b/>
        </w:rPr>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rPr>
          <w:b/>
        </w:rPr>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t xml:space="preserve"> </w:t>
      </w:r>
      <w:r w:rsidRPr="00EE678B">
        <w:t xml:space="preserve"> None determined.</w:t>
      </w:r>
    </w:p>
    <w:p w:rsidR="00F84325" w:rsidRPr="00EE678B" w:rsidRDefault="00F84325" w:rsidP="006B4D1B">
      <w:pPr>
        <w:pStyle w:val="ScreenCapture"/>
      </w:pPr>
    </w:p>
    <w:p w:rsidR="00F84325" w:rsidRPr="00EE678B" w:rsidRDefault="00F84325" w:rsidP="006B4D1B">
      <w:pPr>
        <w:pStyle w:val="ScreenCapture"/>
      </w:pPr>
      <w:r w:rsidRPr="00EE678B">
        <w:rPr>
          <w:b/>
        </w:rPr>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rPr>
          <w:b/>
        </w:rPr>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rPr>
          <w:rFonts w:eastAsia="MS Mincho"/>
          <w:szCs w:val="24"/>
        </w:rPr>
      </w:pPr>
      <w:r w:rsidRPr="00EE678B">
        <w:t xml:space="preserve">3.Barrow MV, Quick DT, Cunningham RW. Salicylate hypoprothrombinemia in rheumatoid arthritis with liver disease. Report of </w:t>
      </w:r>
      <w:r w:rsidRPr="00EE678B">
        <w:rPr>
          <w:rFonts w:eastAsia="MS Mincho"/>
          <w:szCs w:val="24"/>
        </w:rPr>
        <w:t>two</w:t>
      </w:r>
      <w:r w:rsidRPr="00EE678B">
        <w:t xml:space="preserve">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r w:rsidRPr="00EE678B">
        <w:t xml:space="preserve">13.Meade TW, Roderick PJ, Brennan PJ, Wilkes HC, Kelleher CC. Extra-cranial bleeding and other symptoms due to low dose aspirin and low intensity oral anticoagulation. Thromb Haemost 1992 Jul 6;68(1):1-6. </w:t>
      </w:r>
    </w:p>
    <w:p w:rsidR="00F84325" w:rsidRPr="00EE678B" w:rsidRDefault="00F84325" w:rsidP="006B4D1B">
      <w:pPr>
        <w:pStyle w:val="ScreenCapture"/>
      </w:pPr>
      <w:r w:rsidRPr="00EE678B">
        <w:t>Copyright &lt;Insert Current Year&gt; First DataBank, Inc.</w:t>
      </w:r>
    </w:p>
    <w:p w:rsidR="00F84325" w:rsidRPr="00EE678B" w:rsidRDefault="00F84325" w:rsidP="00F84325">
      <w:pPr>
        <w:ind w:left="720"/>
      </w:pPr>
    </w:p>
    <w:p w:rsidR="00F84325" w:rsidRPr="00EE678B" w:rsidRDefault="00F84325" w:rsidP="00FE5778">
      <w:r w:rsidRPr="00EE678B">
        <w:t>Following the drug interaction monograph prompts, when a critical or significant drug interaction is generated with a local, pending, or remote medication order, users not holding a PSORPH key shall be presented with the next prompt in the current order entry dialog. They will not be shown any intervention prompts or dialog.</w:t>
      </w:r>
    </w:p>
    <w:p w:rsidR="00F84325" w:rsidRPr="00EE678B" w:rsidRDefault="00F84325" w:rsidP="00FE5778"/>
    <w:p w:rsidR="00F84325" w:rsidRPr="00EE678B" w:rsidRDefault="00F84325" w:rsidP="00FE5778">
      <w:r w:rsidRPr="00EE678B">
        <w:t>Following the drug interaction monograph prompts, when a significant drug interaction is generated with a local, pending, or remote medication order, the user will be presented with ‘Do you want to intervene?’ prompt for the following processes:</w:t>
      </w:r>
    </w:p>
    <w:p w:rsidR="00F84325" w:rsidRPr="00EE678B" w:rsidRDefault="00F84325">
      <w:pPr>
        <w:keepNext/>
        <w:numPr>
          <w:ilvl w:val="0"/>
          <w:numId w:val="92"/>
        </w:numPr>
        <w:spacing w:before="120" w:after="60"/>
        <w:ind w:left="720"/>
        <w:pPrChange w:id="4410" w:author="Fred Perez" w:date="2019-03-22T09:44:00Z">
          <w:pPr>
            <w:keepNext/>
            <w:numPr>
              <w:numId w:val="100"/>
            </w:numPr>
            <w:spacing w:before="120" w:after="60"/>
            <w:ind w:left="720" w:hanging="360"/>
          </w:pPr>
        </w:pPrChange>
      </w:pPr>
      <w:r w:rsidRPr="00EE678B">
        <w:t>New order entry via backdoor pharmacy options</w:t>
      </w:r>
    </w:p>
    <w:p w:rsidR="00F84325" w:rsidRPr="00EE678B" w:rsidRDefault="00F84325">
      <w:pPr>
        <w:numPr>
          <w:ilvl w:val="0"/>
          <w:numId w:val="92"/>
        </w:numPr>
        <w:spacing w:after="60"/>
        <w:ind w:left="720"/>
        <w:pPrChange w:id="4411" w:author="Fred Perez" w:date="2019-03-22T09:44:00Z">
          <w:pPr>
            <w:numPr>
              <w:numId w:val="100"/>
            </w:numPr>
            <w:spacing w:after="60"/>
            <w:ind w:left="720" w:hanging="360"/>
          </w:pPr>
        </w:pPrChange>
      </w:pPr>
      <w:r w:rsidRPr="00EE678B">
        <w:t>Finishing a pending order</w:t>
      </w:r>
    </w:p>
    <w:p w:rsidR="00F84325" w:rsidRPr="00EE678B" w:rsidRDefault="00F84325">
      <w:pPr>
        <w:numPr>
          <w:ilvl w:val="0"/>
          <w:numId w:val="92"/>
        </w:numPr>
        <w:spacing w:after="60"/>
        <w:ind w:left="720"/>
        <w:pPrChange w:id="4412" w:author="Fred Perez" w:date="2019-03-22T09:44:00Z">
          <w:pPr>
            <w:numPr>
              <w:numId w:val="100"/>
            </w:numPr>
            <w:spacing w:after="60"/>
            <w:ind w:left="720" w:hanging="360"/>
          </w:pPr>
        </w:pPrChange>
      </w:pPr>
      <w:r w:rsidRPr="00EE678B">
        <w:t>Renewing an order</w:t>
      </w:r>
    </w:p>
    <w:p w:rsidR="00F84325" w:rsidRPr="00EE678B" w:rsidRDefault="00F84325">
      <w:pPr>
        <w:numPr>
          <w:ilvl w:val="0"/>
          <w:numId w:val="92"/>
        </w:numPr>
        <w:spacing w:after="60"/>
        <w:ind w:left="720"/>
        <w:pPrChange w:id="4413" w:author="Fred Perez" w:date="2019-03-22T09:44:00Z">
          <w:pPr>
            <w:numPr>
              <w:numId w:val="100"/>
            </w:numPr>
            <w:spacing w:after="60"/>
            <w:ind w:left="720" w:hanging="360"/>
          </w:pPr>
        </w:pPrChange>
      </w:pPr>
      <w:r w:rsidRPr="00EE678B">
        <w:t>Copying an order</w:t>
      </w:r>
    </w:p>
    <w:p w:rsidR="00F84325" w:rsidRPr="00EE678B" w:rsidRDefault="00F84325">
      <w:pPr>
        <w:numPr>
          <w:ilvl w:val="0"/>
          <w:numId w:val="92"/>
        </w:numPr>
        <w:spacing w:after="60"/>
        <w:ind w:left="720"/>
        <w:pPrChange w:id="4414" w:author="Fred Perez" w:date="2019-03-22T09:44:00Z">
          <w:pPr>
            <w:numPr>
              <w:numId w:val="100"/>
            </w:numPr>
            <w:spacing w:after="60"/>
            <w:ind w:left="720" w:hanging="360"/>
          </w:pPr>
        </w:pPrChange>
      </w:pPr>
      <w:r w:rsidRPr="00EE678B">
        <w:t>Editing an order which results in creation of a new order</w:t>
      </w:r>
    </w:p>
    <w:p w:rsidR="00F84325" w:rsidRPr="00EE678B" w:rsidRDefault="00F84325">
      <w:pPr>
        <w:keepNext/>
        <w:numPr>
          <w:ilvl w:val="0"/>
          <w:numId w:val="92"/>
        </w:numPr>
        <w:spacing w:after="60"/>
        <w:ind w:left="720"/>
        <w:pPrChange w:id="4415" w:author="Fred Perez" w:date="2019-03-22T09:44:00Z">
          <w:pPr>
            <w:keepNext/>
            <w:numPr>
              <w:numId w:val="100"/>
            </w:numPr>
            <w:spacing w:after="60"/>
            <w:ind w:left="720" w:hanging="360"/>
          </w:pPr>
        </w:pPrChange>
      </w:pPr>
      <w:r w:rsidRPr="00EE678B">
        <w:t>Verifying an order</w:t>
      </w:r>
    </w:p>
    <w:p w:rsidR="00F60506" w:rsidRDefault="00F84325">
      <w:pPr>
        <w:numPr>
          <w:ilvl w:val="0"/>
          <w:numId w:val="92"/>
        </w:numPr>
        <w:ind w:left="720"/>
        <w:pPrChange w:id="4416" w:author="Fred Perez" w:date="2019-03-22T09:44:00Z">
          <w:pPr>
            <w:numPr>
              <w:numId w:val="100"/>
            </w:numPr>
            <w:ind w:left="720" w:hanging="360"/>
          </w:pPr>
        </w:pPrChange>
      </w:pPr>
      <w:r w:rsidRPr="00EE678B">
        <w:t>Reinstating an order</w:t>
      </w:r>
    </w:p>
    <w:p w:rsidR="00F84325" w:rsidRDefault="00F84325" w:rsidP="00F60506"/>
    <w:p w:rsidR="00F60506" w:rsidRDefault="00F60506" w:rsidP="00F60506"/>
    <w:p w:rsidR="00F60506" w:rsidRDefault="00F60506" w:rsidP="00F60506"/>
    <w:p w:rsidR="00F60506" w:rsidRDefault="00F60506" w:rsidP="00F60506"/>
    <w:p w:rsidR="00F60506" w:rsidRPr="00F60506" w:rsidRDefault="00F60506" w:rsidP="00F60506">
      <w:pPr>
        <w:rPr>
          <w:b/>
        </w:rPr>
      </w:pPr>
    </w:p>
    <w:p w:rsidR="00F84325" w:rsidRPr="00EE678B" w:rsidRDefault="00F84325" w:rsidP="009A678F">
      <w:pPr>
        <w:pStyle w:val="ExampleHeading"/>
      </w:pPr>
      <w:r w:rsidRPr="00EE678B">
        <w:t>Critical Drug Interaction with Local Rx – No Monograph –Backdoor New Order Entry</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2443</w:t>
      </w:r>
    </w:p>
    <w:p w:rsidR="00F84325" w:rsidRPr="00EE678B" w:rsidRDefault="00F84325" w:rsidP="006B4D1B">
      <w:pPr>
        <w:pStyle w:val="ScreenCapture"/>
      </w:pPr>
      <w:r w:rsidRPr="00EE678B">
        <w:t xml:space="preserve">              Drug: AMIODARONE 200MG TAB (ACTIVE)</w:t>
      </w:r>
    </w:p>
    <w:p w:rsidR="00F84325" w:rsidRPr="00EE678B" w:rsidRDefault="00F84325" w:rsidP="006B4D1B">
      <w:pPr>
        <w:pStyle w:val="ScreenCapture"/>
      </w:pPr>
      <w:r w:rsidRPr="00EE678B">
        <w:t xml:space="preserve">               SIG: TAKE ONE TABLET BY MOUTH THREE TIMES DAILY</w:t>
      </w:r>
    </w:p>
    <w:p w:rsidR="00F84325" w:rsidRPr="00EE678B" w:rsidRDefault="00F60506" w:rsidP="006B4D1B">
      <w:pPr>
        <w:pStyle w:val="ScreenCapture"/>
      </w:pP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No</w:t>
      </w: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Do you want to Continue? Y// n  NO</w:t>
      </w:r>
    </w:p>
    <w:p w:rsidR="00F84325" w:rsidRPr="00EE678B" w:rsidRDefault="00F84325" w:rsidP="006B4D1B">
      <w:pPr>
        <w:pStyle w:val="ScreenCapture"/>
      </w:pPr>
      <w:r w:rsidRPr="00EE678B">
        <w:t>RX DELETED</w:t>
      </w:r>
    </w:p>
    <w:p w:rsidR="00F84325" w:rsidRPr="00EE678B" w:rsidRDefault="00F84325" w:rsidP="006B4D1B">
      <w:pPr>
        <w:pStyle w:val="ScreenCapture"/>
      </w:pPr>
    </w:p>
    <w:p w:rsidR="00F84325" w:rsidRPr="00EE678B" w:rsidRDefault="00F84325" w:rsidP="006B4D1B">
      <w:pPr>
        <w:pStyle w:val="ScreenCapture"/>
      </w:pPr>
      <w:r w:rsidRPr="00EE678B">
        <w:t xml:space="preserve">    Or</w:t>
      </w:r>
    </w:p>
    <w:p w:rsidR="00F84325" w:rsidRPr="00EE678B" w:rsidRDefault="00F84325" w:rsidP="006B4D1B">
      <w:pPr>
        <w:pStyle w:val="ScreenCapture"/>
      </w:pPr>
    </w:p>
    <w:p w:rsidR="00F84325" w:rsidRPr="00EE678B" w:rsidRDefault="00F84325" w:rsidP="006B4D1B">
      <w:pPr>
        <w:pStyle w:val="ScreenCapture"/>
      </w:pPr>
      <w:r w:rsidRPr="00EE678B">
        <w:t>Do you want to Continue? Y// ES</w:t>
      </w:r>
    </w:p>
    <w:p w:rsidR="00F84325" w:rsidRPr="00EE678B" w:rsidRDefault="00F84325" w:rsidP="006B4D1B">
      <w:pPr>
        <w:pStyle w:val="ScreenCapture"/>
      </w:pPr>
    </w:p>
    <w:p w:rsidR="00F84325" w:rsidRPr="00EE678B" w:rsidRDefault="00F84325" w:rsidP="006B4D1B">
      <w:pPr>
        <w:pStyle w:val="ScreenCapture"/>
      </w:pPr>
      <w:r w:rsidRPr="00EE678B">
        <w:t>Do you want to Process medication</w:t>
      </w:r>
    </w:p>
    <w:p w:rsidR="00F84325" w:rsidRPr="00EE678B" w:rsidRDefault="00F84325" w:rsidP="006B4D1B">
      <w:pPr>
        <w:pStyle w:val="ScreenCapture"/>
      </w:pPr>
      <w:r w:rsidRPr="00EE678B">
        <w:t>INDINAVIR 400MG CAP: P// ROCESS</w:t>
      </w:r>
    </w:p>
    <w:p w:rsidR="00F84325" w:rsidRPr="00EE678B" w:rsidRDefault="00F84325" w:rsidP="006B4D1B">
      <w:pPr>
        <w:pStyle w:val="ScreenCapture"/>
      </w:pPr>
    </w:p>
    <w:p w:rsidR="00F84325" w:rsidRPr="00EE678B" w:rsidRDefault="00F84325" w:rsidP="006B4D1B">
      <w:pPr>
        <w:pStyle w:val="ScreenCapture"/>
      </w:pPr>
      <w:r w:rsidRPr="00EE678B">
        <w:t>Enter your Current Signature Code:    SIGNATURE VERIFIED</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INDINAVIR 400MG CAP</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 ONE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D7570F" w:rsidRDefault="001D30DE" w:rsidP="006B4D1B">
      <w:pPr>
        <w:pStyle w:val="ScreenCapture"/>
        <w:rPr>
          <w:lang w:val="en-US"/>
        </w:rPr>
      </w:pPr>
      <w:bookmarkStart w:id="4417" w:name="Page_136"/>
      <w:bookmarkStart w:id="4418" w:name="Page_135"/>
      <w:bookmarkEnd w:id="4417"/>
      <w:bookmarkEnd w:id="4418"/>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400MG</w:t>
      </w:r>
    </w:p>
    <w:p w:rsidR="00F84325" w:rsidRPr="00EE678B" w:rsidRDefault="00F84325" w:rsidP="006B4D1B">
      <w:pPr>
        <w:pStyle w:val="ScreenCapture"/>
      </w:pPr>
      <w:r w:rsidRPr="00EE678B">
        <w:t xml:space="preserve">       2. 800MG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1D30DE">
        <w:rPr>
          <w:lang w:val="en-US"/>
        </w:rPr>
        <w:t xml:space="preserve"> (1-2)</w:t>
      </w:r>
      <w:r w:rsidRPr="00EE678B">
        <w:t>, Enter Free Text Dose</w:t>
      </w:r>
    </w:p>
    <w:p w:rsidR="00F84325" w:rsidRPr="00EE678B" w:rsidRDefault="00F84325" w:rsidP="006B4D1B">
      <w:pPr>
        <w:pStyle w:val="ScreenCapture"/>
      </w:pPr>
      <w:r w:rsidRPr="00EE678B">
        <w:t>or Enter a Question Mark (?) to view list: 1 400MG</w:t>
      </w:r>
    </w:p>
    <w:p w:rsidR="00F84325" w:rsidRPr="00EE678B" w:rsidRDefault="00F84325" w:rsidP="006B4D1B">
      <w:pPr>
        <w:pStyle w:val="ScreenCapture"/>
      </w:pPr>
    </w:p>
    <w:p w:rsidR="00F84325" w:rsidRPr="00EE678B" w:rsidRDefault="00F84325" w:rsidP="006B4D1B">
      <w:pPr>
        <w:pStyle w:val="ScreenCapture"/>
      </w:pPr>
      <w:r w:rsidRPr="00EE678B">
        <w:t>You entered 400MG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DOSE(CAPSULE): 1// 1</w:t>
      </w:r>
    </w:p>
    <w:p w:rsidR="00F84325" w:rsidRPr="00EE678B" w:rsidRDefault="00F84325" w:rsidP="006B4D1B">
      <w:pPr>
        <w:pStyle w:val="ScreenCapture"/>
      </w:pPr>
      <w:r w:rsidRPr="00EE678B">
        <w:t>Dosage Ordered: 400MG</w:t>
      </w:r>
    </w:p>
    <w:p w:rsidR="00F84325" w:rsidRPr="00EE678B" w:rsidRDefault="00F84325" w:rsidP="006B4D1B">
      <w:pPr>
        <w:pStyle w:val="ScreenCapture"/>
      </w:pPr>
    </w:p>
    <w:p w:rsidR="00F84325" w:rsidRPr="00EE678B" w:rsidRDefault="00F84325" w:rsidP="006B4D1B">
      <w:pPr>
        <w:pStyle w:val="ScreenCapture"/>
      </w:pPr>
      <w:r w:rsidRPr="00EE678B">
        <w:t>NOUN: CAPSULE</w:t>
      </w:r>
    </w:p>
    <w:p w:rsidR="00F84325" w:rsidRPr="00EE678B" w:rsidRDefault="00F84325" w:rsidP="006B4D1B">
      <w:pPr>
        <w:pStyle w:val="ScreenCapture"/>
      </w:pPr>
      <w:r w:rsidRPr="00EE678B">
        <w:t>ROUTE: ORAL// ORAL</w:t>
      </w:r>
    </w:p>
    <w:p w:rsidR="00221586" w:rsidRPr="00EE678B" w:rsidRDefault="00221586" w:rsidP="009A678F"/>
    <w:p w:rsidR="00F84325" w:rsidRPr="00EE678B" w:rsidRDefault="00F84325" w:rsidP="009A678F">
      <w:pPr>
        <w:pStyle w:val="ExampleHeading"/>
      </w:pPr>
      <w:r w:rsidRPr="00EE678B">
        <w:t>Significant Drug Interaction with Local Rx – With Monograph – Backdoor New Order Entry</w:t>
      </w:r>
    </w:p>
    <w:p w:rsidR="00F84325" w:rsidRPr="00EE678B" w:rsidRDefault="00F84325" w:rsidP="006B4D1B">
      <w:pPr>
        <w:pStyle w:val="ScreenCapture"/>
      </w:pPr>
      <w:r w:rsidRPr="00EE678B">
        <w:t>***</w:t>
      </w:r>
      <w:r w:rsidRPr="00EE678B">
        <w:rPr>
          <w:i/>
        </w:rPr>
        <w:t xml:space="preserve"> </w:t>
      </w:r>
      <w:r w:rsidRPr="00EE678B">
        <w:t>Significant</w:t>
      </w:r>
      <w:r w:rsidRPr="00EE678B">
        <w:rPr>
          <w:i/>
        </w:rPr>
        <w:t xml:space="preserve"> </w:t>
      </w:r>
      <w:r w:rsidRPr="00EE678B">
        <w: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Local RX#: 2411</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60506" w:rsidP="006B4D1B">
      <w:pPr>
        <w:pStyle w:val="ScreenCapture"/>
      </w:pPr>
      <w:r>
        <w:rPr>
          <w:lang w:val="en-US"/>
        </w:rPr>
        <w:t xml:space="preserve">     </w:t>
      </w:r>
      <w:r w:rsidR="00F84325" w:rsidRPr="00EE678B">
        <w:t>Processing Status: Released locally on 11/08/06@08:55:32 (Window)</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REFER TO MONOGRAPH FOR SIGNIFICANT INTERACTION CLINICAL EFFECTS</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 xml:space="preserve">Y es  </w:t>
      </w:r>
    </w:p>
    <w:p w:rsidR="00F84325" w:rsidRPr="00EE678B" w:rsidRDefault="00F84325" w:rsidP="006B4D1B">
      <w:pPr>
        <w:pStyle w:val="ScreenCapture"/>
      </w:pPr>
    </w:p>
    <w:p w:rsidR="00F84325" w:rsidRPr="00EE678B" w:rsidRDefault="00F84325" w:rsidP="006B4D1B">
      <w:pPr>
        <w:pStyle w:val="ScreenCapture"/>
      </w:pPr>
      <w:r w:rsidRPr="00EE678B">
        <w:t>Device: Home</w:t>
      </w:r>
      <w:r w:rsidRPr="00EE678B">
        <w:rPr>
          <w:b/>
        </w:rPr>
        <w:t xml:space="preserve">// </w:t>
      </w:r>
      <w:r w:rsidRPr="00EE678B">
        <w:t>&lt;Home would print to screen, or a specific device could be specified&gt;</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Professional Monograph</w:t>
      </w:r>
    </w:p>
    <w:p w:rsidR="00F84325" w:rsidRPr="00EE678B" w:rsidRDefault="00F84325" w:rsidP="006B4D1B">
      <w:pPr>
        <w:pStyle w:val="ScreenCapture"/>
      </w:pPr>
      <w:r w:rsidRPr="00EE678B">
        <w:t xml:space="preserve">Drug Interaction with WARFARIN and ASPIRIN </w:t>
      </w:r>
    </w:p>
    <w:p w:rsidR="00F84325" w:rsidRPr="00EE678B" w:rsidRDefault="00F84325" w:rsidP="006B4D1B">
      <w:pPr>
        <w:pStyle w:val="ScreenCapture"/>
      </w:pPr>
    </w:p>
    <w:p w:rsidR="00F84325" w:rsidRPr="00EE678B" w:rsidRDefault="00F84325"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F84325" w:rsidRPr="00EE678B" w:rsidRDefault="00F84325" w:rsidP="006B4D1B">
      <w:pPr>
        <w:pStyle w:val="ScreenCapture"/>
      </w:pPr>
    </w:p>
    <w:p w:rsidR="00F84325" w:rsidRPr="00EE678B" w:rsidRDefault="00F84325"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pPr>
      <w:r w:rsidRPr="00EE678B">
        <w:t>3.Barrow MV, Quick DT, Cunningham RW. Salicylate hypoprothrombinemia in rheumatoid arthritis with liver disease. Report of two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r w:rsidRPr="00EE678B">
        <w:t>13.Meade TW, Roderick PJ, Brennan PJ, Wilkes HC, Kelleher CC. Extra-cranial bleeding and other symptoms due to low dose aspirin and low intensity oral anticoagulation. Thromb Haemost 1992 Jul 6;68(1):1-6.</w:t>
      </w:r>
    </w:p>
    <w:p w:rsidR="00F84325" w:rsidRPr="00EE678B" w:rsidRDefault="00F84325" w:rsidP="006B4D1B">
      <w:pPr>
        <w:pStyle w:val="ScreenCapture"/>
      </w:pPr>
    </w:p>
    <w:p w:rsidR="00F84325" w:rsidRPr="00EE678B" w:rsidRDefault="00F84325" w:rsidP="006B4D1B">
      <w:pPr>
        <w:pStyle w:val="ScreenCapture"/>
      </w:pPr>
      <w:r w:rsidRPr="00EE678B">
        <w:t>Copyright &lt;Insert Current Year&gt; First DataBank, Inc.</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Do you want to Intervene? Y// NO</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VERB: TAKE</w:t>
      </w:r>
    </w:p>
    <w:p w:rsidR="00F84325" w:rsidRPr="00D7570F" w:rsidRDefault="001D30DE" w:rsidP="006B4D1B">
      <w:pPr>
        <w:pStyle w:val="ScreenCapture"/>
        <w:rPr>
          <w:lang w:val="en-US"/>
        </w:rPr>
      </w:pPr>
      <w:bookmarkStart w:id="4419" w:name="Page_138"/>
      <w:bookmarkStart w:id="4420" w:name="Page_137"/>
      <w:bookmarkEnd w:id="4419"/>
      <w:bookmarkEnd w:id="4420"/>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2.5MG</w:t>
      </w:r>
    </w:p>
    <w:p w:rsidR="00F84325" w:rsidRPr="00EE678B" w:rsidRDefault="00F84325" w:rsidP="006B4D1B">
      <w:pPr>
        <w:pStyle w:val="ScreenCapture"/>
      </w:pPr>
      <w:r w:rsidRPr="00EE678B">
        <w:t xml:space="preserve">       2. 5MG</w:t>
      </w:r>
    </w:p>
    <w:p w:rsidR="00F84325" w:rsidRPr="00EE678B" w:rsidRDefault="00F84325" w:rsidP="006B4D1B">
      <w:pPr>
        <w:pStyle w:val="ScreenCapture"/>
      </w:pPr>
      <w:r w:rsidRPr="00EE678B">
        <w:t>.</w:t>
      </w:r>
    </w:p>
    <w:p w:rsidR="00F84325" w:rsidRPr="00EE678B" w:rsidRDefault="00F84325" w:rsidP="006B4D1B">
      <w:pPr>
        <w:pStyle w:val="ScreenCapture"/>
      </w:pPr>
      <w:r w:rsidRPr="00EE678B">
        <w:t>.</w:t>
      </w:r>
    </w:p>
    <w:p w:rsidR="00F84325" w:rsidRPr="00EE678B" w:rsidRDefault="00F84325" w:rsidP="006B4D1B">
      <w:pPr>
        <w:pStyle w:val="ScreenCapture"/>
      </w:pPr>
      <w:r w:rsidRPr="00EE678B">
        <w:t xml:space="preserve">  OR</w:t>
      </w:r>
    </w:p>
    <w:p w:rsidR="00F84325" w:rsidRPr="00EE678B" w:rsidRDefault="00F84325" w:rsidP="006B4D1B">
      <w:pPr>
        <w:pStyle w:val="ScreenCapture"/>
      </w:pPr>
    </w:p>
    <w:p w:rsidR="00F84325" w:rsidRPr="00EE678B" w:rsidRDefault="00F84325" w:rsidP="006B4D1B">
      <w:pPr>
        <w:pStyle w:val="ScreenCapture"/>
      </w:pPr>
      <w:r w:rsidRPr="00EE678B">
        <w:t>Do you want to Intervene? Y// ES</w:t>
      </w:r>
    </w:p>
    <w:p w:rsidR="00F84325" w:rsidRPr="00EE678B" w:rsidRDefault="00F84325" w:rsidP="006B4D1B">
      <w:pPr>
        <w:pStyle w:val="ScreenCapture"/>
      </w:pPr>
      <w:r w:rsidRPr="00EE678B">
        <w:t>Remote data not available - Only local order checks processed.</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WARFARIN 5MG TAB</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OPPROVIDER,ONE       OPP     119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B10E0E" w:rsidRDefault="001D30DE"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10MG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786AB0">
        <w:rPr>
          <w:lang w:val="en-US"/>
        </w:rPr>
        <w:t>(1-2)</w:t>
      </w:r>
      <w:r w:rsidRPr="00EE678B">
        <w:t>, Enter Free Text Dose</w:t>
      </w:r>
    </w:p>
    <w:p w:rsidR="00F84325" w:rsidRPr="00EE678B" w:rsidRDefault="00F84325" w:rsidP="006B4D1B">
      <w:pPr>
        <w:pStyle w:val="ScreenCapture"/>
      </w:pPr>
      <w:r w:rsidRPr="00EE678B">
        <w:t>or Enter a Question Mark (?) to view list: 1 5MG</w:t>
      </w:r>
    </w:p>
    <w:p w:rsidR="00F84325" w:rsidRPr="00EE678B" w:rsidRDefault="00F84325" w:rsidP="006B4D1B">
      <w:pPr>
        <w:pStyle w:val="ScreenCapture"/>
      </w:pPr>
    </w:p>
    <w:p w:rsidR="00F84325" w:rsidRPr="00EE678B" w:rsidRDefault="00F84325" w:rsidP="006B4D1B">
      <w:pPr>
        <w:pStyle w:val="ScreenCapture"/>
      </w:pPr>
      <w:r w:rsidRPr="00EE678B">
        <w:t>You entered 5MG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DOSE(TABLET): 1// 1</w:t>
      </w:r>
    </w:p>
    <w:p w:rsidR="00F84325" w:rsidRPr="00EE678B" w:rsidRDefault="00F84325" w:rsidP="006B4D1B">
      <w:pPr>
        <w:pStyle w:val="ScreenCapture"/>
      </w:pPr>
      <w:r w:rsidRPr="00EE678B">
        <w:t>Dosage Ordered: 5MG</w:t>
      </w:r>
    </w:p>
    <w:p w:rsidR="00F84325" w:rsidRPr="00EE678B" w:rsidRDefault="00F84325" w:rsidP="006B4D1B">
      <w:pPr>
        <w:pStyle w:val="ScreenCapture"/>
      </w:pPr>
    </w:p>
    <w:p w:rsidR="00F84325" w:rsidRPr="00EE678B" w:rsidRDefault="00F84325" w:rsidP="006B4D1B">
      <w:pPr>
        <w:pStyle w:val="ScreenCapture"/>
      </w:pPr>
      <w:r w:rsidRPr="00EE678B">
        <w:t>NOUN: TABLET</w:t>
      </w:r>
    </w:p>
    <w:p w:rsidR="00F84325" w:rsidRPr="00EE678B" w:rsidRDefault="00F84325" w:rsidP="006B4D1B">
      <w:pPr>
        <w:pStyle w:val="ScreenCapture"/>
      </w:pPr>
      <w:r w:rsidRPr="00EE678B">
        <w:t>ROUTE: PO//   ORAL      PO  MOUTH</w:t>
      </w:r>
    </w:p>
    <w:p w:rsidR="00F84325" w:rsidRPr="00EE678B" w:rsidRDefault="00F84325" w:rsidP="00F84325"/>
    <w:p w:rsidR="00F84325" w:rsidRPr="00EE678B" w:rsidRDefault="00F84325" w:rsidP="009A678F">
      <w:pPr>
        <w:pStyle w:val="ExampleHeading"/>
      </w:pPr>
      <w:r w:rsidRPr="00EE678B">
        <w:t>Significant Drug Interaction with Remote Rx</w:t>
      </w:r>
      <w:r w:rsidR="00D8267F" w:rsidRPr="00EE678B">
        <w:t xml:space="preserve"> </w:t>
      </w:r>
      <w:r w:rsidRPr="00EE678B">
        <w:t>– With Monograph – Backdoor New Order Entry</w:t>
      </w:r>
    </w:p>
    <w:p w:rsidR="00F84325" w:rsidRPr="00EE678B" w:rsidRDefault="00F84325" w:rsidP="006B4D1B">
      <w:pPr>
        <w:pStyle w:val="ScreenCapture"/>
      </w:pPr>
      <w:r w:rsidRPr="00EE678B">
        <w:t>***</w:t>
      </w:r>
      <w:r w:rsidRPr="00EE678B">
        <w:rPr>
          <w:i/>
        </w:rPr>
        <w:t xml:space="preserve"> </w:t>
      </w:r>
      <w:r w:rsidRPr="00EE678B">
        <w:t>Significant*** Drug Interaction with Prospective Drug:</w:t>
      </w:r>
    </w:p>
    <w:p w:rsidR="00F84325" w:rsidRPr="00EE678B" w:rsidRDefault="00F84325" w:rsidP="006B4D1B">
      <w:pPr>
        <w:pStyle w:val="ScreenCapture"/>
      </w:pPr>
      <w:r w:rsidRPr="00EE678B">
        <w:t xml:space="preserve">                    WARFARIN 5MG TAB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10950021</w:t>
      </w:r>
    </w:p>
    <w:p w:rsidR="00F84325" w:rsidRPr="00EE678B" w:rsidRDefault="00F84325" w:rsidP="006B4D1B">
      <w:pPr>
        <w:pStyle w:val="ScreenCapture"/>
      </w:pPr>
      <w:r w:rsidRPr="00EE678B">
        <w:t xml:space="preserve">              Drug: ASPIRIN 325MG EC TAB (ACTIVE)</w:t>
      </w:r>
    </w:p>
    <w:p w:rsidR="00F84325" w:rsidRPr="00EE678B" w:rsidRDefault="00F84325" w:rsidP="006B4D1B">
      <w:pPr>
        <w:pStyle w:val="ScreenCapture"/>
      </w:pPr>
      <w:r w:rsidRPr="00EE678B">
        <w:t xml:space="preserve">               SIG: TAKE ONE TABLET BY MOUTH EVERY MORNING)</w:t>
      </w:r>
    </w:p>
    <w:p w:rsidR="00F84325" w:rsidRPr="00EE678B" w:rsidRDefault="00F84325" w:rsidP="006B4D1B">
      <w:pPr>
        <w:pStyle w:val="ScreenCapture"/>
      </w:pPr>
      <w:r w:rsidRPr="00EE678B">
        <w:t xml:space="preserve">    Last Filled On: 11/08/06  </w:t>
      </w:r>
    </w:p>
    <w:p w:rsidR="00F84325" w:rsidRPr="00EE678B" w:rsidRDefault="00F84325" w:rsidP="006B4D1B">
      <w:pPr>
        <w:pStyle w:val="ScreenCapture"/>
      </w:pPr>
      <w:r w:rsidRPr="00EE678B">
        <w:t xml:space="preserve">                                                                                   </w:t>
      </w:r>
    </w:p>
    <w:p w:rsidR="00F84325" w:rsidRPr="00EE678B" w:rsidRDefault="00F84325" w:rsidP="006B4D1B">
      <w:pPr>
        <w:pStyle w:val="ScreenCapture"/>
      </w:pPr>
      <w:r w:rsidRPr="00EE678B">
        <w:t xml:space="preserve">*** REFER TO MONOGRAPH FOR SIGNIFICANT INTERACTION CLINICAL EFFECTS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 xml:space="preserve">Y es  </w:t>
      </w:r>
    </w:p>
    <w:p w:rsidR="00F84325" w:rsidRPr="00EE678B" w:rsidRDefault="00F84325" w:rsidP="006B4D1B">
      <w:pPr>
        <w:pStyle w:val="ScreenCapture"/>
      </w:pPr>
    </w:p>
    <w:p w:rsidR="00F84325" w:rsidRPr="00EE678B" w:rsidRDefault="00F84325" w:rsidP="006B4D1B">
      <w:pPr>
        <w:pStyle w:val="ScreenCapture"/>
        <w:rPr>
          <w:color w:val="0000FF"/>
        </w:rPr>
      </w:pPr>
      <w:r w:rsidRPr="00EE678B">
        <w:t>Device: Home// &lt;Home would print to screen, or a specific device could be specified&gt;</w:t>
      </w:r>
    </w:p>
    <w:p w:rsidR="00F84325" w:rsidRPr="00EE678B" w:rsidRDefault="00F84325" w:rsidP="006B4D1B">
      <w:pPr>
        <w:pStyle w:val="ScreenCapture"/>
      </w:pPr>
    </w:p>
    <w:p w:rsidR="00F84325" w:rsidRPr="00EE678B" w:rsidRDefault="00F84325" w:rsidP="006B4D1B">
      <w:pPr>
        <w:pStyle w:val="ScreenCapture"/>
        <w:rPr>
          <w:i/>
          <w:color w:val="0000FF"/>
        </w:rPr>
      </w:pPr>
      <w:r w:rsidRPr="00EE678B">
        <w:t>Professional Monograph</w:t>
      </w:r>
    </w:p>
    <w:p w:rsidR="00F84325" w:rsidRPr="00EE678B" w:rsidRDefault="00F84325" w:rsidP="006B4D1B">
      <w:pPr>
        <w:pStyle w:val="ScreenCapture"/>
      </w:pPr>
      <w:r w:rsidRPr="00EE678B">
        <w:t xml:space="preserve">Drug Interaction with WARFARIN and ASPIRIN </w:t>
      </w:r>
    </w:p>
    <w:p w:rsidR="00F84325" w:rsidRPr="00EE678B" w:rsidRDefault="00F84325" w:rsidP="006B4D1B">
      <w:pPr>
        <w:pStyle w:val="ScreenCapture"/>
      </w:pPr>
    </w:p>
    <w:p w:rsidR="00F84325" w:rsidRPr="00EE678B" w:rsidRDefault="00F84325" w:rsidP="006B4D1B">
      <w:pPr>
        <w:pStyle w:val="ScreenCapture"/>
      </w:pPr>
      <w:r w:rsidRPr="00EE678B">
        <w:t>MONOGRAPH TITLE:</w:t>
      </w:r>
      <w:r w:rsidR="00D8267F" w:rsidRPr="00EE678B">
        <w:t xml:space="preserve"> </w:t>
      </w:r>
      <w:r w:rsidRPr="00EE678B">
        <w:t xml:space="preserve"> Anticoagulants/Salicylates</w:t>
      </w:r>
    </w:p>
    <w:p w:rsidR="00F84325" w:rsidRPr="00EE678B" w:rsidRDefault="00F84325" w:rsidP="006B4D1B">
      <w:pPr>
        <w:pStyle w:val="ScreenCapture"/>
      </w:pPr>
    </w:p>
    <w:p w:rsidR="00F84325" w:rsidRPr="00EE678B" w:rsidRDefault="00F84325"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F84325" w:rsidRPr="00EE678B" w:rsidRDefault="00F84325" w:rsidP="006B4D1B">
      <w:pPr>
        <w:pStyle w:val="ScreenCapture"/>
      </w:pPr>
    </w:p>
    <w:p w:rsidR="00F84325" w:rsidRPr="00EE678B" w:rsidRDefault="00F84325"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F84325" w:rsidRPr="00EE678B" w:rsidRDefault="00F84325" w:rsidP="006B4D1B">
      <w:pPr>
        <w:pStyle w:val="ScreenCapture"/>
      </w:pPr>
    </w:p>
    <w:p w:rsidR="00F84325" w:rsidRPr="00EE678B" w:rsidRDefault="00F84325"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F84325" w:rsidRPr="00EE678B" w:rsidRDefault="00F84325" w:rsidP="006B4D1B">
      <w:pPr>
        <w:pStyle w:val="ScreenCapture"/>
      </w:pPr>
    </w:p>
    <w:p w:rsidR="00F84325" w:rsidRPr="00EE678B" w:rsidRDefault="00F84325"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F84325" w:rsidRPr="00EE678B" w:rsidRDefault="00F84325" w:rsidP="006B4D1B">
      <w:pPr>
        <w:pStyle w:val="ScreenCapture"/>
      </w:pPr>
    </w:p>
    <w:p w:rsidR="00F84325" w:rsidRPr="00EE678B" w:rsidRDefault="00F84325"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F84325" w:rsidRPr="00EE678B" w:rsidRDefault="00F84325" w:rsidP="006B4D1B">
      <w:pPr>
        <w:pStyle w:val="ScreenCapture"/>
      </w:pPr>
    </w:p>
    <w:p w:rsidR="00F84325" w:rsidRPr="00EE678B" w:rsidRDefault="00F84325"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F84325" w:rsidRPr="00EE678B" w:rsidRDefault="00F84325" w:rsidP="006B4D1B">
      <w:pPr>
        <w:pStyle w:val="ScreenCapture"/>
      </w:pPr>
    </w:p>
    <w:p w:rsidR="00F84325" w:rsidRPr="00EE678B" w:rsidRDefault="00F84325" w:rsidP="006B4D1B">
      <w:pPr>
        <w:pStyle w:val="ScreenCapture"/>
      </w:pPr>
      <w:r w:rsidRPr="00EE678B">
        <w:t>REFERENCES:</w:t>
      </w:r>
    </w:p>
    <w:p w:rsidR="00F84325" w:rsidRPr="00EE678B" w:rsidRDefault="00F84325" w:rsidP="006B4D1B">
      <w:pPr>
        <w:pStyle w:val="ScreenCapture"/>
      </w:pPr>
      <w:r w:rsidRPr="00EE678B">
        <w:t>1.Quick AJ, Clesceri L. Influence of acetylsalicylic acid and salicylamide on the coagulation of blood. J Pharmacol Exp Ther 1960;128:95-8.</w:t>
      </w:r>
    </w:p>
    <w:p w:rsidR="00F84325" w:rsidRPr="00EE678B" w:rsidRDefault="00F84325" w:rsidP="006B4D1B">
      <w:pPr>
        <w:pStyle w:val="ScreenCapture"/>
      </w:pPr>
      <w:r w:rsidRPr="00EE678B">
        <w:t>2.Watson RM, Pierson RN, Jr. Effect of anticoagulant therapy upon aspirin-induced gastrointestinal bleeding. Circulation 1961 Sep;24:613-6.</w:t>
      </w:r>
    </w:p>
    <w:p w:rsidR="00F84325" w:rsidRPr="00EE678B" w:rsidRDefault="00F84325" w:rsidP="006B4D1B">
      <w:pPr>
        <w:pStyle w:val="ScreenCapture"/>
      </w:pPr>
      <w:r w:rsidRPr="00EE678B">
        <w:t>3.Barrow MV, Quick DT, Cunningham RW. Salicylate hypoprothrombinemia in rheumatoid arthritis with liver disease. Report of two cases. Arch Intern Med 1967 Nov;120(5):620-4.</w:t>
      </w:r>
    </w:p>
    <w:p w:rsidR="00F84325" w:rsidRPr="00EE678B" w:rsidRDefault="00F84325" w:rsidP="006B4D1B">
      <w:pPr>
        <w:pStyle w:val="ScreenCapture"/>
      </w:pPr>
      <w:r w:rsidRPr="00EE678B">
        <w:t>4.Weiss HJ, Aledort LM, Kochwa S. The effect of salicylates on the hemostatic properties of platelets in man. J Clin Invest 1968 Sep; 47(9):2169-80.</w:t>
      </w:r>
    </w:p>
    <w:p w:rsidR="00F84325" w:rsidRPr="00EE678B" w:rsidRDefault="00F84325" w:rsidP="006B4D1B">
      <w:pPr>
        <w:pStyle w:val="ScreenCapture"/>
      </w:pPr>
      <w:r w:rsidRPr="00EE678B">
        <w:t>5.Udall JA. Drug interference with warfarin therapy. Clin Med 1970 Aug; 77:20-5.</w:t>
      </w:r>
    </w:p>
    <w:p w:rsidR="00F84325" w:rsidRPr="00EE678B" w:rsidRDefault="00F84325" w:rsidP="006B4D1B">
      <w:pPr>
        <w:pStyle w:val="ScreenCapture"/>
      </w:pPr>
      <w:r w:rsidRPr="00EE678B">
        <w:t>6.Fausa O. Salicylate-induced hypoprothrombinemia. A report of four cases. Acta Med Scand 1970 Nov;188(5):403-8.</w:t>
      </w:r>
    </w:p>
    <w:p w:rsidR="00F84325" w:rsidRPr="00EE678B" w:rsidRDefault="00F84325" w:rsidP="006B4D1B">
      <w:pPr>
        <w:pStyle w:val="ScreenCapture"/>
      </w:pPr>
      <w:r w:rsidRPr="00EE678B">
        <w:t>7.Zucker MB, Peterson J. Effect of acetylsalicylic acid, other nonsteroidal anti-inflammatory agents, and dipyridamole on human blood platelets. J Lab Clin Med 1970 Jul;76(1):66-75.</w:t>
      </w:r>
    </w:p>
    <w:p w:rsidR="00F84325" w:rsidRPr="00EE678B" w:rsidRDefault="00F84325" w:rsidP="006B4D1B">
      <w:pPr>
        <w:pStyle w:val="ScreenCapture"/>
      </w:pPr>
      <w:r w:rsidRPr="00EE678B">
        <w:t>8.O'Reilly RA, Sahud MA, Aggeler PM. Impact of aspirin and chlorthalidone on the pharmacodynamics of oral anticoagulant drugs in man. Ann N Y Acad Sci 1971 Jul 6;179:173-86.</w:t>
      </w:r>
    </w:p>
    <w:p w:rsidR="00F84325" w:rsidRPr="00EE678B" w:rsidRDefault="00F84325"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F84325" w:rsidRPr="00EE678B" w:rsidRDefault="00F84325" w:rsidP="006B4D1B">
      <w:pPr>
        <w:pStyle w:val="ScreenCapture"/>
      </w:pPr>
      <w:r w:rsidRPr="00EE678B">
        <w:t>10.Donaldson DR, Sreeharan N, Crow MJ, Rajah SM. Assessment of the interaction of warfarin with aspirin and dipyridamole. Thromb Haemost 1982 Feb 26;47(1):77.</w:t>
      </w:r>
    </w:p>
    <w:p w:rsidR="00F84325" w:rsidRPr="00EE678B" w:rsidRDefault="00F84325"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F84325" w:rsidRPr="00EE678B" w:rsidRDefault="00F84325" w:rsidP="006B4D1B">
      <w:pPr>
        <w:pStyle w:val="ScreenCapture"/>
      </w:pPr>
      <w:r w:rsidRPr="00EE678B">
        <w:t>12.Chow WH, Cheung KL, Ling HM, See T. Potentiation of warfarin anticoagulation by topical methylsalicylate ointment. J R Soc Med 1989 Aug;82(8):501-2.</w:t>
      </w:r>
    </w:p>
    <w:p w:rsidR="00F84325" w:rsidRPr="00EE678B" w:rsidRDefault="00F84325" w:rsidP="006B4D1B">
      <w:pPr>
        <w:pStyle w:val="ScreenCapture"/>
      </w:pPr>
    </w:p>
    <w:p w:rsidR="00F84325" w:rsidRPr="00EE678B" w:rsidRDefault="00F84325" w:rsidP="006B4D1B">
      <w:pPr>
        <w:pStyle w:val="ScreenCapture"/>
      </w:pPr>
      <w:r w:rsidRPr="00EE678B">
        <w:t>Copyright &lt;Insert Current Year&gt; First DataBank, Inc.</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Do you want to Intervene? Y// NO</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r w:rsidRPr="00EE678B">
        <w:t>VERB: TAKE</w:t>
      </w:r>
    </w:p>
    <w:p w:rsidR="00F84325" w:rsidRPr="00B10E0E" w:rsidRDefault="00786AB0"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w:t>
      </w:r>
      <w:r w:rsidR="00786AB0">
        <w:rPr>
          <w:lang w:val="en-US"/>
        </w:rPr>
        <w:t>10</w:t>
      </w:r>
      <w:r w:rsidR="00786AB0" w:rsidRPr="00EE678B">
        <w:t>MG</w:t>
      </w:r>
    </w:p>
    <w:p w:rsidR="00F84325" w:rsidRPr="00EE678B" w:rsidRDefault="00F84325" w:rsidP="006B4D1B">
      <w:pPr>
        <w:pStyle w:val="ScreenCapture"/>
      </w:pPr>
      <w:r w:rsidRPr="00EE678B">
        <w:t>.</w:t>
      </w:r>
    </w:p>
    <w:p w:rsidR="00F84325" w:rsidRPr="00EE678B" w:rsidRDefault="00F84325" w:rsidP="006B4D1B">
      <w:pPr>
        <w:pStyle w:val="ScreenCapture"/>
      </w:pPr>
      <w:r w:rsidRPr="00EE678B">
        <w:t>.</w:t>
      </w:r>
    </w:p>
    <w:p w:rsidR="00F84325" w:rsidRPr="00EE678B" w:rsidRDefault="00F84325" w:rsidP="006B4D1B">
      <w:pPr>
        <w:pStyle w:val="ScreenCapture"/>
      </w:pPr>
      <w:r w:rsidRPr="00EE678B">
        <w:t>OR</w:t>
      </w:r>
    </w:p>
    <w:p w:rsidR="00F84325" w:rsidRPr="00EE678B" w:rsidRDefault="00F84325" w:rsidP="006B4D1B">
      <w:pPr>
        <w:pStyle w:val="ScreenCapture"/>
      </w:pPr>
    </w:p>
    <w:p w:rsidR="00221586" w:rsidRPr="00EE678B" w:rsidRDefault="00221586" w:rsidP="006B4D1B">
      <w:pPr>
        <w:pStyle w:val="ScreenCapture"/>
      </w:pPr>
    </w:p>
    <w:p w:rsidR="00F84325" w:rsidRPr="00EE678B" w:rsidRDefault="00F84325" w:rsidP="006B4D1B">
      <w:pPr>
        <w:pStyle w:val="ScreenCapture"/>
      </w:pPr>
      <w:r w:rsidRPr="00EE678B">
        <w:t>Do you want to Intervene? Y// ES</w:t>
      </w:r>
    </w:p>
    <w:p w:rsidR="00F84325" w:rsidRPr="00EE678B" w:rsidRDefault="00F84325" w:rsidP="006B4D1B">
      <w:pPr>
        <w:pStyle w:val="ScreenCapture"/>
      </w:pPr>
    </w:p>
    <w:p w:rsidR="00F84325" w:rsidRPr="00EE678B" w:rsidRDefault="00F84325" w:rsidP="006B4D1B">
      <w:pPr>
        <w:pStyle w:val="ScreenCapture"/>
      </w:pPr>
      <w:r w:rsidRPr="00EE678B">
        <w:t>Press Return to Continue...</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Now creating Pharmacy Intervention</w:t>
      </w:r>
    </w:p>
    <w:p w:rsidR="00F84325" w:rsidRPr="00EE678B" w:rsidRDefault="00F84325" w:rsidP="006B4D1B">
      <w:pPr>
        <w:pStyle w:val="ScreenCapture"/>
      </w:pPr>
      <w:r w:rsidRPr="00EE678B">
        <w:t>for WARFARIN 5MG TAB</w:t>
      </w:r>
    </w:p>
    <w:p w:rsidR="00F84325" w:rsidRPr="00EE678B" w:rsidRDefault="00F84325" w:rsidP="006B4D1B">
      <w:pPr>
        <w:pStyle w:val="ScreenCapture"/>
      </w:pPr>
    </w:p>
    <w:p w:rsidR="00F84325" w:rsidRPr="00EE678B" w:rsidRDefault="00F84325" w:rsidP="006B4D1B">
      <w:pPr>
        <w:pStyle w:val="ScreenCapture"/>
      </w:pPr>
      <w:r w:rsidRPr="00EE678B">
        <w:t xml:space="preserve">PROVIDER: OPPROVIDER,ONE       OPP     119    </w:t>
      </w:r>
    </w:p>
    <w:p w:rsidR="00F84325" w:rsidRPr="00EE678B" w:rsidRDefault="00F84325" w:rsidP="006B4D1B">
      <w:pPr>
        <w:pStyle w:val="ScreenCapture"/>
      </w:pPr>
      <w:r w:rsidRPr="00EE678B">
        <w:t xml:space="preserve">RECOMMENDATION: NO CHANGE  </w:t>
      </w:r>
    </w:p>
    <w:p w:rsidR="00F84325" w:rsidRPr="00EE678B" w:rsidRDefault="00F84325" w:rsidP="006B4D1B">
      <w:pPr>
        <w:pStyle w:val="ScreenCapture"/>
      </w:pPr>
    </w:p>
    <w:p w:rsidR="00F84325" w:rsidRPr="00EE678B" w:rsidRDefault="00F84325" w:rsidP="006B4D1B">
      <w:pPr>
        <w:pStyle w:val="ScreenCapture"/>
      </w:pPr>
      <w:r w:rsidRPr="00EE678B">
        <w:t>See 'Pharmacy Intervention Menu' if you want to delete this</w:t>
      </w:r>
    </w:p>
    <w:p w:rsidR="00F84325" w:rsidRPr="00EE678B" w:rsidRDefault="00F84325" w:rsidP="006B4D1B">
      <w:pPr>
        <w:pStyle w:val="ScreenCapture"/>
      </w:pPr>
      <w:r w:rsidRPr="00EE678B">
        <w:t>intervention or for more options.</w:t>
      </w:r>
    </w:p>
    <w:p w:rsidR="00F84325" w:rsidRPr="00EE678B" w:rsidRDefault="00F84325" w:rsidP="006B4D1B">
      <w:pPr>
        <w:pStyle w:val="ScreenCapture"/>
      </w:pPr>
    </w:p>
    <w:p w:rsidR="00F84325" w:rsidRPr="00EE678B" w:rsidRDefault="00F84325" w:rsidP="006B4D1B">
      <w:pPr>
        <w:pStyle w:val="ScreenCapture"/>
      </w:pPr>
    </w:p>
    <w:p w:rsidR="00F84325" w:rsidRPr="00EE678B" w:rsidRDefault="00F84325" w:rsidP="006B4D1B">
      <w:pPr>
        <w:pStyle w:val="ScreenCapture"/>
      </w:pPr>
      <w:r w:rsidRPr="00EE678B">
        <w:t>Would you like to edit this intervention ? N// O</w:t>
      </w:r>
    </w:p>
    <w:p w:rsidR="00F84325" w:rsidRPr="00EE678B" w:rsidRDefault="00F84325" w:rsidP="006B4D1B">
      <w:pPr>
        <w:pStyle w:val="ScreenCapture"/>
      </w:pPr>
      <w:r w:rsidRPr="00EE678B">
        <w:t>VERB: TAKE</w:t>
      </w:r>
    </w:p>
    <w:p w:rsidR="00F84325" w:rsidRPr="00B10E0E" w:rsidRDefault="00786AB0" w:rsidP="006B4D1B">
      <w:pPr>
        <w:pStyle w:val="ScreenCapture"/>
        <w:rPr>
          <w:lang w:val="en-US"/>
        </w:rPr>
      </w:pPr>
      <w:r>
        <w:rPr>
          <w:lang w:val="en-US"/>
        </w:rPr>
        <w:t xml:space="preserve">There are 2 </w:t>
      </w:r>
      <w:r w:rsidR="00F84325" w:rsidRPr="00EE678B">
        <w:t>Available Dosage(s)</w:t>
      </w:r>
      <w:r>
        <w:rPr>
          <w:lang w:val="en-US"/>
        </w:rPr>
        <w:t>:</w:t>
      </w:r>
    </w:p>
    <w:p w:rsidR="00F84325" w:rsidRPr="00EE678B" w:rsidRDefault="00F84325" w:rsidP="006B4D1B">
      <w:pPr>
        <w:pStyle w:val="ScreenCapture"/>
      </w:pPr>
      <w:r w:rsidRPr="00EE678B">
        <w:t xml:space="preserve">       1. 5MG</w:t>
      </w:r>
    </w:p>
    <w:p w:rsidR="00F84325" w:rsidRPr="00EE678B" w:rsidRDefault="00F84325" w:rsidP="006B4D1B">
      <w:pPr>
        <w:pStyle w:val="ScreenCapture"/>
      </w:pPr>
      <w:r w:rsidRPr="00EE678B">
        <w:t xml:space="preserve">       2. 10MG</w:t>
      </w:r>
    </w:p>
    <w:p w:rsidR="00F84325" w:rsidRPr="00EE678B" w:rsidRDefault="00F84325" w:rsidP="006B4D1B">
      <w:pPr>
        <w:pStyle w:val="ScreenCapture"/>
      </w:pPr>
    </w:p>
    <w:p w:rsidR="00F84325" w:rsidRPr="00EE678B" w:rsidRDefault="00F84325" w:rsidP="006B4D1B">
      <w:pPr>
        <w:pStyle w:val="ScreenCapture"/>
      </w:pPr>
      <w:r w:rsidRPr="00EE678B">
        <w:t>Select from list of Available Dosages</w:t>
      </w:r>
      <w:r w:rsidR="00786AB0">
        <w:rPr>
          <w:lang w:val="en-US"/>
        </w:rPr>
        <w:t xml:space="preserve"> (1-2)</w:t>
      </w:r>
      <w:r w:rsidRPr="00EE678B">
        <w:t>, Enter Free Text Dose</w:t>
      </w:r>
    </w:p>
    <w:p w:rsidR="00F84325" w:rsidRPr="00EE678B" w:rsidRDefault="00F84325" w:rsidP="006B4D1B">
      <w:pPr>
        <w:pStyle w:val="ScreenCapture"/>
      </w:pPr>
      <w:r w:rsidRPr="00EE678B">
        <w:t>or Enter a Question Mark (?) to view list: 1 5MG</w:t>
      </w:r>
    </w:p>
    <w:p w:rsidR="00F84325" w:rsidRPr="00EE678B" w:rsidRDefault="00F84325" w:rsidP="006B4D1B">
      <w:pPr>
        <w:pStyle w:val="ScreenCapture"/>
      </w:pPr>
    </w:p>
    <w:p w:rsidR="00F84325" w:rsidRPr="00EE678B" w:rsidRDefault="00F84325" w:rsidP="006B4D1B">
      <w:pPr>
        <w:pStyle w:val="ScreenCapture"/>
      </w:pPr>
      <w:r w:rsidRPr="00EE678B">
        <w:t>You entered 5MG is this correct? Yes//   YES</w:t>
      </w:r>
    </w:p>
    <w:p w:rsidR="00F84325" w:rsidRPr="00EE678B" w:rsidRDefault="00F84325" w:rsidP="006B4D1B">
      <w:pPr>
        <w:pStyle w:val="ScreenCapture"/>
      </w:pPr>
      <w:r w:rsidRPr="00EE678B">
        <w:t>VERB: TAKE</w:t>
      </w:r>
    </w:p>
    <w:p w:rsidR="00F84325" w:rsidRPr="00EE678B" w:rsidRDefault="00F84325" w:rsidP="006B4D1B">
      <w:pPr>
        <w:pStyle w:val="ScreenCapture"/>
      </w:pPr>
      <w:r w:rsidRPr="00EE678B">
        <w:t>DISPENSE UNITS PER DOSE(TABLET): 1// 1</w:t>
      </w:r>
    </w:p>
    <w:p w:rsidR="00F84325" w:rsidRPr="00EE678B" w:rsidRDefault="00F84325" w:rsidP="006B4D1B">
      <w:pPr>
        <w:pStyle w:val="ScreenCapture"/>
      </w:pPr>
      <w:r w:rsidRPr="00EE678B">
        <w:t>Dosage Ordered: 5MG</w:t>
      </w:r>
    </w:p>
    <w:p w:rsidR="00F84325" w:rsidRPr="00EE678B" w:rsidRDefault="00F84325" w:rsidP="006B4D1B">
      <w:pPr>
        <w:pStyle w:val="ScreenCapture"/>
      </w:pPr>
    </w:p>
    <w:p w:rsidR="00F84325" w:rsidRPr="00EE678B" w:rsidRDefault="00F84325" w:rsidP="006B4D1B">
      <w:pPr>
        <w:pStyle w:val="ScreenCapture"/>
      </w:pPr>
      <w:r w:rsidRPr="00EE678B">
        <w:t>NOUN: TABLET</w:t>
      </w:r>
    </w:p>
    <w:p w:rsidR="00F84325" w:rsidRPr="00EE678B" w:rsidRDefault="00F84325" w:rsidP="006B4D1B">
      <w:pPr>
        <w:pStyle w:val="ScreenCapture"/>
      </w:pPr>
      <w:r w:rsidRPr="00EE678B">
        <w:t>ROUTE: PO//   ORAL      PO  MOUTH</w:t>
      </w:r>
    </w:p>
    <w:p w:rsidR="00F84325" w:rsidRPr="00EE678B" w:rsidRDefault="00F84325" w:rsidP="00F84325">
      <w:pPr>
        <w:rPr>
          <w:rFonts w:eastAsia="MS Mincho"/>
          <w:szCs w:val="20"/>
        </w:rPr>
      </w:pPr>
    </w:p>
    <w:p w:rsidR="00F84325" w:rsidRPr="00EE678B" w:rsidRDefault="00F84325" w:rsidP="009A678F">
      <w:pPr>
        <w:pStyle w:val="ExampleHeading"/>
      </w:pPr>
      <w:r w:rsidRPr="00EE678B">
        <w:t>Critical Drug Interaction with Remote Rx</w:t>
      </w:r>
      <w:r w:rsidR="00D8267F" w:rsidRPr="00EE678B">
        <w:t xml:space="preserve"> </w:t>
      </w:r>
      <w:r w:rsidRPr="00EE678B">
        <w:t>– No Monograph – Backdoor New Order Entry</w:t>
      </w:r>
    </w:p>
    <w:p w:rsidR="00F84325" w:rsidRPr="00EE678B" w:rsidRDefault="00F84325" w:rsidP="006B4D1B">
      <w:pPr>
        <w:pStyle w:val="ScreenCapture"/>
      </w:pPr>
      <w:r w:rsidRPr="00EE678B">
        <w:t>***CRITICAL*** Drug Interaction with Prospective Drug:</w:t>
      </w:r>
    </w:p>
    <w:p w:rsidR="00F84325" w:rsidRPr="00EE678B" w:rsidRDefault="00F84325" w:rsidP="006B4D1B">
      <w:pPr>
        <w:pStyle w:val="ScreenCapture"/>
      </w:pPr>
      <w:r w:rsidRPr="00EE678B">
        <w:t xml:space="preserve">                    INDINAVIR 400MG CAP and </w:t>
      </w:r>
    </w:p>
    <w:p w:rsidR="00F84325" w:rsidRPr="00EE678B" w:rsidRDefault="00F84325" w:rsidP="006B4D1B">
      <w:pPr>
        <w:pStyle w:val="ScreenCapture"/>
      </w:pPr>
    </w:p>
    <w:p w:rsidR="00F84325" w:rsidRPr="00EE678B" w:rsidRDefault="00F84325" w:rsidP="006B4D1B">
      <w:pPr>
        <w:pStyle w:val="ScreenCapture"/>
      </w:pPr>
      <w:r w:rsidRPr="00EE678B">
        <w:t xml:space="preserve">          LOCATION: &lt;VA or DOD facility&gt;   Remote RX#: 2543789</w:t>
      </w:r>
    </w:p>
    <w:p w:rsidR="00F84325" w:rsidRPr="00EE678B" w:rsidRDefault="00F84325" w:rsidP="006B4D1B">
      <w:pPr>
        <w:pStyle w:val="ScreenCapture"/>
      </w:pPr>
      <w:r w:rsidRPr="00EE678B">
        <w:t xml:space="preserve">              Drug: AMIODARONE 200MG TAB (ACTIVE)               </w:t>
      </w:r>
    </w:p>
    <w:p w:rsidR="00F84325" w:rsidRPr="00EE678B" w:rsidRDefault="00F84325" w:rsidP="006B4D1B">
      <w:pPr>
        <w:pStyle w:val="ScreenCapture"/>
      </w:pPr>
      <w:r w:rsidRPr="00EE678B">
        <w:t xml:space="preserve">               SIG: TAKE ONE TABLET BY MOUTH EVERY 8 HOURS</w:t>
      </w:r>
    </w:p>
    <w:p w:rsidR="00F84325" w:rsidRPr="00EE678B" w:rsidRDefault="00F84325" w:rsidP="006B4D1B">
      <w:pPr>
        <w:pStyle w:val="ScreenCapture"/>
      </w:pPr>
      <w:r w:rsidRPr="00EE678B">
        <w:t xml:space="preserve">    Last Filled On: 11/08/06</w:t>
      </w:r>
    </w:p>
    <w:p w:rsidR="00F84325" w:rsidRPr="00EE678B" w:rsidRDefault="00F84325" w:rsidP="006B4D1B">
      <w:pPr>
        <w:pStyle w:val="ScreenCapture"/>
      </w:pPr>
    </w:p>
    <w:p w:rsidR="00F84325" w:rsidRPr="00EE678B" w:rsidRDefault="00F84325"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F84325" w:rsidRPr="00EE678B" w:rsidRDefault="00F84325" w:rsidP="006B4D1B">
      <w:pPr>
        <w:pStyle w:val="ScreenCapture"/>
      </w:pPr>
    </w:p>
    <w:p w:rsidR="00F84325" w:rsidRPr="00EE678B" w:rsidRDefault="00F84325" w:rsidP="006B4D1B">
      <w:pPr>
        <w:pStyle w:val="ScreenCapture"/>
      </w:pPr>
      <w:r w:rsidRPr="00EE678B">
        <w:t xml:space="preserve">Display Professional Interaction Monograph? No// </w:t>
      </w:r>
      <w:r w:rsidRPr="00EE678B">
        <w:rPr>
          <w:u w:val="single"/>
        </w:rPr>
        <w:t>No</w:t>
      </w:r>
      <w:r w:rsidRPr="00EE678B">
        <w:t xml:space="preserve"> </w:t>
      </w:r>
    </w:p>
    <w:p w:rsidR="00F84325" w:rsidRPr="00EE678B" w:rsidRDefault="00F84325" w:rsidP="006B4D1B">
      <w:pPr>
        <w:pStyle w:val="ScreenCapture"/>
      </w:pPr>
    </w:p>
    <w:p w:rsidR="00F84325" w:rsidRPr="00EE678B" w:rsidRDefault="00F84325" w:rsidP="006B4D1B">
      <w:pPr>
        <w:pStyle w:val="ScreenCapture"/>
      </w:pPr>
      <w:r w:rsidRPr="00EE678B">
        <w:t>Do you want to Continue? Y// n  NO</w:t>
      </w:r>
    </w:p>
    <w:p w:rsidR="00F84325" w:rsidRPr="00EE678B" w:rsidRDefault="00F84325" w:rsidP="006B4D1B">
      <w:pPr>
        <w:pStyle w:val="ScreenCapture"/>
      </w:pPr>
      <w:r w:rsidRPr="00EE678B">
        <w:t>RX DELETED</w:t>
      </w:r>
    </w:p>
    <w:p w:rsidR="00F84325" w:rsidRPr="00EE678B" w:rsidRDefault="00F84325" w:rsidP="009A678F"/>
    <w:p w:rsidR="00F84325" w:rsidRPr="00EE678B" w:rsidRDefault="00F84325" w:rsidP="009A678F">
      <w:pPr>
        <w:pStyle w:val="ExampleHeading"/>
      </w:pPr>
      <w:r w:rsidRPr="00EE678B">
        <w:t>Critical Drug Interaction with Non-VA Medication Order – Backdoor New Order Entry – No Monograph</w:t>
      </w:r>
    </w:p>
    <w:p w:rsidR="00F84325" w:rsidRPr="00EE678B" w:rsidRDefault="00F84325" w:rsidP="006B4D1B">
      <w:pPr>
        <w:pStyle w:val="ScreenCapture"/>
      </w:pPr>
      <w:r w:rsidRPr="00EE678B">
        <w:t xml:space="preserve">Select Action: Quit// NO   New Order  </w:t>
      </w:r>
    </w:p>
    <w:p w:rsidR="00F84325" w:rsidRPr="00EE678B" w:rsidRDefault="00F84325" w:rsidP="006B4D1B">
      <w:pPr>
        <w:pStyle w:val="ScreenCapture"/>
      </w:pPr>
    </w:p>
    <w:p w:rsidR="00F84325" w:rsidRPr="00EE678B" w:rsidRDefault="00F84325" w:rsidP="006B4D1B">
      <w:pPr>
        <w:pStyle w:val="ScreenCapture"/>
      </w:pPr>
      <w:r w:rsidRPr="00EE678B">
        <w:t>Eligibility: SC LESS THAN 50%     SC%: 40</w:t>
      </w:r>
    </w:p>
    <w:p w:rsidR="00F84325" w:rsidRPr="00EE678B" w:rsidRDefault="00F84325" w:rsidP="006B4D1B">
      <w:pPr>
        <w:pStyle w:val="ScreenCapture"/>
      </w:pPr>
      <w:r w:rsidRPr="00EE678B">
        <w:t>RX PATIENT STATUS: SC LESS THAN 50%//</w:t>
      </w:r>
    </w:p>
    <w:p w:rsidR="005E1E20" w:rsidRPr="00EE678B" w:rsidRDefault="005E1E20" w:rsidP="006B4D1B">
      <w:pPr>
        <w:pStyle w:val="ScreenCapture"/>
      </w:pPr>
      <w:r w:rsidRPr="00EE678B">
        <w:t>DRUG: WARFARIN</w:t>
      </w:r>
    </w:p>
    <w:p w:rsidR="005E1E20" w:rsidRPr="00EE678B" w:rsidRDefault="005E1E20" w:rsidP="006B4D1B">
      <w:pPr>
        <w:pStyle w:val="ScreenCapture"/>
      </w:pPr>
      <w:r w:rsidRPr="00EE678B">
        <w:t xml:space="preserve">  Lookup: GENERIC NAME</w:t>
      </w:r>
    </w:p>
    <w:p w:rsidR="005E1E20" w:rsidRPr="00EE678B" w:rsidRDefault="005E1E20" w:rsidP="006B4D1B">
      <w:pPr>
        <w:pStyle w:val="ScreenCapture"/>
      </w:pPr>
      <w:r w:rsidRPr="00EE678B">
        <w:t xml:space="preserve">     1   WARFARIN 2.5MG TAB           BL110           </w:t>
      </w:r>
    </w:p>
    <w:p w:rsidR="005E1E20" w:rsidRPr="00EE678B" w:rsidRDefault="005E1E20" w:rsidP="006B4D1B">
      <w:pPr>
        <w:pStyle w:val="ScreenCapture"/>
      </w:pPr>
      <w:r w:rsidRPr="00EE678B">
        <w:t xml:space="preserve">     2   WARFARIN 5MG TAB           BL110           </w:t>
      </w:r>
    </w:p>
    <w:p w:rsidR="005E1E20" w:rsidRPr="00EE678B" w:rsidRDefault="005E1E20" w:rsidP="006B4D1B">
      <w:pPr>
        <w:pStyle w:val="ScreenCapture"/>
      </w:pPr>
      <w:r w:rsidRPr="00EE678B">
        <w:t xml:space="preserve">CHOOSE 1-2: 2  WARFARIN 5MG TAB         BL110           </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bookmarkStart w:id="4421" w:name="p128"/>
      <w:bookmarkEnd w:id="4421"/>
    </w:p>
    <w:p w:rsidR="00B6775B" w:rsidRPr="00EE678B" w:rsidRDefault="00B6775B" w:rsidP="006B4D1B">
      <w:pPr>
        <w:pStyle w:val="ScreenCapture"/>
        <w:rPr>
          <w:color w:val="000000"/>
        </w:rPr>
      </w:pPr>
      <w:r w:rsidRPr="00EE678B">
        <w:rPr>
          <w:color w:val="000000"/>
        </w:rPr>
        <w:t>Now doing allergy checks.  Please wait...</w:t>
      </w:r>
    </w:p>
    <w:p w:rsidR="00B6775B" w:rsidRPr="00EE678B" w:rsidRDefault="00B6775B" w:rsidP="006B4D1B">
      <w:pPr>
        <w:pStyle w:val="ScreenCapture"/>
        <w:rPr>
          <w:color w:val="000000"/>
        </w:rPr>
      </w:pPr>
    </w:p>
    <w:p w:rsidR="005E1E20" w:rsidRDefault="00F60506" w:rsidP="006B4D1B">
      <w:pPr>
        <w:pStyle w:val="ScreenCapture"/>
        <w:rPr>
          <w:rFonts w:cs="Courier New"/>
          <w:color w:val="000000"/>
        </w:rPr>
      </w:pPr>
      <w:r>
        <w:rPr>
          <w:rFonts w:cs="Courier New"/>
          <w:color w:val="000000"/>
          <w:lang w:val="en-US"/>
        </w:rPr>
        <w:t>N</w:t>
      </w:r>
      <w:r w:rsidRPr="00B31611">
        <w:rPr>
          <w:rFonts w:cs="Courier New"/>
          <w:color w:val="000000"/>
        </w:rPr>
        <w:t>ow processing Clinical Reminder Order Checks. Please wait ...</w:t>
      </w:r>
    </w:p>
    <w:p w:rsidR="00F60506" w:rsidRDefault="00F60506" w:rsidP="006B4D1B">
      <w:pPr>
        <w:pStyle w:val="ScreenCapture"/>
        <w:rPr>
          <w:rFonts w:cs="Courier New"/>
          <w:color w:val="000000"/>
        </w:rPr>
      </w:pPr>
    </w:p>
    <w:p w:rsidR="00F60506" w:rsidRPr="00B31611" w:rsidRDefault="00F60506" w:rsidP="00F60506">
      <w:pPr>
        <w:pStyle w:val="ScreenCapture"/>
      </w:pPr>
      <w:r w:rsidRPr="00B31611">
        <w:rPr>
          <w:rFonts w:eastAsia="Calibri"/>
        </w:rPr>
        <w:t>-------------------------------------------------------------------------------</w:t>
      </w:r>
    </w:p>
    <w:p w:rsidR="005E1E20" w:rsidRPr="00EE678B" w:rsidRDefault="005E1E20" w:rsidP="006B4D1B">
      <w:pPr>
        <w:pStyle w:val="ScreenCapture"/>
      </w:pPr>
      <w:r w:rsidRPr="00EE678B">
        <w:t>***Critical***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Non-VA Med: CIMETIDINE 200MG TAB</w:t>
      </w:r>
    </w:p>
    <w:p w:rsidR="005E1E20" w:rsidRPr="00EE678B" w:rsidRDefault="005E1E20" w:rsidP="006B4D1B">
      <w:pPr>
        <w:pStyle w:val="ScreenCapture"/>
      </w:pPr>
      <w:r w:rsidRPr="00EE678B">
        <w:t xml:space="preserve">                Dosage: ONE TABLET    Schedule: AT BEDTIME       </w:t>
      </w:r>
    </w:p>
    <w:p w:rsidR="005E1E20" w:rsidRPr="00EE678B" w:rsidRDefault="005E1E20" w:rsidP="006B4D1B">
      <w:pPr>
        <w:pStyle w:val="ScreenCapture"/>
      </w:pPr>
    </w:p>
    <w:p w:rsidR="005E1E20" w:rsidRPr="00EE678B" w:rsidRDefault="005E1E20" w:rsidP="006B4D1B">
      <w:pPr>
        <w:pStyle w:val="ScreenCapture"/>
      </w:pPr>
      <w:r w:rsidRPr="00EE678B">
        <w:t>The pharmacologic effects of warfarin may be increased resulting in severe bleeding.</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r w:rsidRPr="00EE678B">
        <w:t xml:space="preserv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10MG</w:t>
      </w:r>
    </w:p>
    <w:p w:rsidR="005E1E20" w:rsidRPr="00EE678B" w:rsidRDefault="005E1E20" w:rsidP="006B4D1B">
      <w:pPr>
        <w:pStyle w:val="ScreenCapture"/>
      </w:pPr>
    </w:p>
    <w:p w:rsidR="005E1E20" w:rsidRPr="00EE678B" w:rsidRDefault="005E1E20" w:rsidP="006B4D1B">
      <w:pPr>
        <w:pStyle w:val="ScreenCapture"/>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5MG</w:t>
      </w:r>
    </w:p>
    <w:p w:rsidR="005E1E20" w:rsidRPr="00EE678B" w:rsidRDefault="005E1E20" w:rsidP="006B4D1B">
      <w:pPr>
        <w:pStyle w:val="ScreenCapture"/>
      </w:pPr>
    </w:p>
    <w:p w:rsidR="005E1E20" w:rsidRPr="00EE678B" w:rsidRDefault="005E1E20" w:rsidP="006B4D1B">
      <w:pPr>
        <w:pStyle w:val="ScreenCapture"/>
      </w:pPr>
      <w:r w:rsidRPr="00EE678B">
        <w:t>You entered 5MG is this correct? Yes//</w:t>
      </w:r>
    </w:p>
    <w:p w:rsidR="005E1E20" w:rsidRPr="00EE678B" w:rsidRDefault="005E1E20" w:rsidP="005E1E20"/>
    <w:p w:rsidR="005E1E20" w:rsidRPr="00EE678B" w:rsidRDefault="005E1E20" w:rsidP="009A678F">
      <w:pPr>
        <w:pStyle w:val="ExampleHeading"/>
      </w:pPr>
      <w:r w:rsidRPr="00EE678B">
        <w:t>Critical Drug Interaction with Pending Order – No Monograph –Backdoor New Order Entry</w:t>
      </w:r>
    </w:p>
    <w:p w:rsidR="005E1E20" w:rsidRPr="00EE678B" w:rsidRDefault="005E1E20" w:rsidP="006B4D1B">
      <w:pPr>
        <w:pStyle w:val="ScreenCapture"/>
      </w:pPr>
      <w:r w:rsidRPr="00EE678B">
        <w:t>***CRITICAL*** Drug Interaction with Prospective Drug</w:t>
      </w:r>
    </w:p>
    <w:p w:rsidR="005E1E20" w:rsidRPr="00EE678B" w:rsidRDefault="005E1E20" w:rsidP="006B4D1B">
      <w:pPr>
        <w:pStyle w:val="ScreenCapture"/>
      </w:pPr>
      <w:r w:rsidRPr="00EE678B">
        <w:t xml:space="preserve">                    INDINAVIR 400MG CAP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AMIODARONE 200MG TAB</w:t>
      </w:r>
    </w:p>
    <w:p w:rsidR="005E1E20" w:rsidRPr="00EE678B" w:rsidRDefault="005E1E20" w:rsidP="006B4D1B">
      <w:pPr>
        <w:pStyle w:val="ScreenCapture"/>
      </w:pPr>
      <w:r w:rsidRPr="00EE678B">
        <w:t xml:space="preserve">               SIG: TAKE ONE TABLET EVERY 8 HOURS</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The concurrent administration of amiodarone with indinavir,(1) nelfinavir,(2) ritonavir,(3) or tipranavir coadministered with ritonavir(4) may result in increased levels, clinical effects, and toxicity of amiodarone.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r w:rsidRPr="00EE678B">
        <w:t xml:space="preserve"> </w:t>
      </w:r>
    </w:p>
    <w:p w:rsidR="005E1E20" w:rsidRPr="00EE678B" w:rsidRDefault="005E1E20" w:rsidP="006B4D1B">
      <w:pPr>
        <w:pStyle w:val="ScreenCapture"/>
      </w:pPr>
    </w:p>
    <w:p w:rsidR="005E1E20" w:rsidRPr="00EE678B" w:rsidRDefault="005E1E20" w:rsidP="006B4D1B">
      <w:pPr>
        <w:pStyle w:val="ScreenCapture"/>
      </w:pPr>
      <w:r w:rsidRPr="00EE678B">
        <w:t>Do you want to Continue? Y// n  NO</w:t>
      </w:r>
    </w:p>
    <w:p w:rsidR="005E1E20" w:rsidRPr="00EE678B" w:rsidRDefault="005E1E20" w:rsidP="006B4D1B">
      <w:pPr>
        <w:pStyle w:val="ScreenCapture"/>
      </w:pPr>
      <w:r w:rsidRPr="00EE678B">
        <w:t>RX DELETED</w:t>
      </w:r>
    </w:p>
    <w:p w:rsidR="005E1E20" w:rsidRPr="00EE678B" w:rsidRDefault="005E1E20" w:rsidP="006B4D1B">
      <w:pPr>
        <w:pStyle w:val="ScreenCapture"/>
      </w:pPr>
    </w:p>
    <w:p w:rsidR="005E1E20" w:rsidRPr="00EE678B" w:rsidRDefault="005E1E20" w:rsidP="006B4D1B">
      <w:pPr>
        <w:pStyle w:val="ScreenCapture"/>
      </w:pPr>
      <w:r w:rsidRPr="00EE678B">
        <w:t xml:space="preserve">    Or</w:t>
      </w:r>
    </w:p>
    <w:p w:rsidR="005E1E20" w:rsidRPr="00EE678B" w:rsidRDefault="005E1E20" w:rsidP="006B4D1B">
      <w:pPr>
        <w:pStyle w:val="ScreenCapture"/>
      </w:pPr>
    </w:p>
    <w:p w:rsidR="005E1E20" w:rsidRPr="00EE678B" w:rsidRDefault="005E1E20" w:rsidP="006B4D1B">
      <w:pPr>
        <w:pStyle w:val="ScreenCapture"/>
      </w:pPr>
      <w:r w:rsidRPr="00EE678B">
        <w:t>Do you want to Continue? Y// ES</w:t>
      </w:r>
    </w:p>
    <w:p w:rsidR="005E1E20" w:rsidRPr="00EE678B" w:rsidRDefault="005E1E20" w:rsidP="006B4D1B">
      <w:pPr>
        <w:pStyle w:val="ScreenCapture"/>
      </w:pPr>
    </w:p>
    <w:p w:rsidR="005E1E20" w:rsidRPr="00EE678B" w:rsidRDefault="005E1E20" w:rsidP="006B4D1B">
      <w:pPr>
        <w:pStyle w:val="ScreenCapture"/>
      </w:pPr>
      <w:r w:rsidRPr="00EE678B">
        <w:t>Do you want to Process medication</w:t>
      </w:r>
    </w:p>
    <w:p w:rsidR="005E1E20" w:rsidRPr="00EE678B" w:rsidRDefault="005E1E20" w:rsidP="006B4D1B">
      <w:pPr>
        <w:pStyle w:val="ScreenCapture"/>
      </w:pPr>
      <w:r w:rsidRPr="00EE678B">
        <w:t>INDINAVIR 400MG CAP: P// ROCESS</w:t>
      </w:r>
    </w:p>
    <w:p w:rsidR="005E1E20" w:rsidRPr="00EE678B" w:rsidRDefault="005E1E20" w:rsidP="006B4D1B">
      <w:pPr>
        <w:pStyle w:val="ScreenCapture"/>
      </w:pPr>
    </w:p>
    <w:p w:rsidR="005E1E20" w:rsidRPr="00EE678B" w:rsidRDefault="005E1E20" w:rsidP="006B4D1B">
      <w:pPr>
        <w:pStyle w:val="ScreenCapture"/>
      </w:pPr>
      <w:r w:rsidRPr="00EE678B">
        <w:t>Enter your Current Signature Code:    SIGNATURE VERIFIED</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INDINAVIR 400MG CAP</w:t>
      </w:r>
    </w:p>
    <w:p w:rsidR="005E1E20" w:rsidRPr="00EE678B" w:rsidRDefault="005E1E20" w:rsidP="006B4D1B">
      <w:pPr>
        <w:pStyle w:val="ScreenCapture"/>
      </w:pPr>
    </w:p>
    <w:p w:rsidR="005E1E20" w:rsidRPr="00EE678B" w:rsidRDefault="005E1E20" w:rsidP="006B4D1B">
      <w:pPr>
        <w:pStyle w:val="ScreenCapture"/>
      </w:pPr>
      <w:r w:rsidRPr="00EE678B">
        <w:t xml:space="preserve">PROVIDER: OPPROVIDER,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'Pharmacy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400MG</w:t>
      </w:r>
    </w:p>
    <w:p w:rsidR="005E1E20" w:rsidRPr="00EE678B" w:rsidRDefault="005E1E20" w:rsidP="006B4D1B">
      <w:pPr>
        <w:pStyle w:val="ScreenCapture"/>
      </w:pPr>
      <w:r w:rsidRPr="00EE678B">
        <w:t xml:space="preserve">       2. 800MG</w:t>
      </w:r>
    </w:p>
    <w:p w:rsidR="005E1E20" w:rsidRPr="00EE678B" w:rsidRDefault="005E1E20" w:rsidP="006B4D1B">
      <w:pPr>
        <w:pStyle w:val="ScreenCapture"/>
      </w:pPr>
    </w:p>
    <w:p w:rsidR="005E1E20" w:rsidRPr="00EE678B" w:rsidRDefault="005E1E20" w:rsidP="00CB318F">
      <w:pPr>
        <w:pStyle w:val="ScreenCapture"/>
        <w:keepNext/>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1 400MG</w:t>
      </w:r>
    </w:p>
    <w:p w:rsidR="005E1E20" w:rsidRPr="00EE678B" w:rsidRDefault="005E1E20" w:rsidP="006B4D1B">
      <w:pPr>
        <w:pStyle w:val="ScreenCapture"/>
      </w:pPr>
    </w:p>
    <w:p w:rsidR="005E1E20" w:rsidRPr="00EE678B" w:rsidRDefault="005E1E20" w:rsidP="006B4D1B">
      <w:pPr>
        <w:pStyle w:val="ScreenCapture"/>
      </w:pPr>
      <w:r w:rsidRPr="00EE678B">
        <w:t>You entered 400MG is this correct? Yes//   YES</w:t>
      </w:r>
    </w:p>
    <w:p w:rsidR="005E1E20" w:rsidRPr="00EE678B" w:rsidRDefault="005E1E20" w:rsidP="006B4D1B">
      <w:pPr>
        <w:pStyle w:val="ScreenCapture"/>
      </w:pPr>
      <w:r w:rsidRPr="00EE678B">
        <w:t>VERB: TAKE</w:t>
      </w:r>
    </w:p>
    <w:p w:rsidR="005E1E20" w:rsidRPr="00EE678B" w:rsidRDefault="005E1E20" w:rsidP="006B4D1B">
      <w:pPr>
        <w:pStyle w:val="ScreenCapture"/>
      </w:pPr>
      <w:r w:rsidRPr="00EE678B">
        <w:t>DISPENSE UNITS PER DOSE(CAPSULE): 1// 1</w:t>
      </w:r>
    </w:p>
    <w:p w:rsidR="005E1E20" w:rsidRPr="00EE678B" w:rsidRDefault="005E1E20" w:rsidP="006B4D1B">
      <w:pPr>
        <w:pStyle w:val="ScreenCapture"/>
      </w:pPr>
      <w:r w:rsidRPr="00EE678B">
        <w:t>Dosage Ordered: 400MG</w:t>
      </w:r>
    </w:p>
    <w:p w:rsidR="005E1E20" w:rsidRPr="00EE678B" w:rsidRDefault="005E1E20" w:rsidP="006B4D1B">
      <w:pPr>
        <w:pStyle w:val="ScreenCapture"/>
      </w:pPr>
    </w:p>
    <w:p w:rsidR="005E1E20" w:rsidRPr="00EE678B" w:rsidRDefault="005E1E20" w:rsidP="006B4D1B">
      <w:pPr>
        <w:pStyle w:val="ScreenCapture"/>
      </w:pPr>
      <w:r w:rsidRPr="00EE678B">
        <w:t>NOUN: CAPSULE</w:t>
      </w:r>
    </w:p>
    <w:p w:rsidR="005E1E20" w:rsidRPr="00EE678B" w:rsidRDefault="005E1E20" w:rsidP="006B4D1B">
      <w:pPr>
        <w:pStyle w:val="ScreenCapture"/>
      </w:pPr>
      <w:r w:rsidRPr="00EE678B">
        <w:t>ROUTE: ORAL// ORAL</w:t>
      </w:r>
    </w:p>
    <w:p w:rsidR="005E1E20" w:rsidRPr="00EE678B" w:rsidRDefault="005E1E20" w:rsidP="005E1E20"/>
    <w:p w:rsidR="005E1E20" w:rsidRPr="00EE678B" w:rsidRDefault="005E1E20" w:rsidP="009A678F">
      <w:pPr>
        <w:pStyle w:val="ExampleHeading"/>
      </w:pPr>
      <w:r w:rsidRPr="00EE678B">
        <w:t>Significant Drug Interaction with Pending Rx – With Monograph – Backdoor New Order Entry</w:t>
      </w:r>
    </w:p>
    <w:p w:rsidR="005E1E20" w:rsidRPr="00EE678B" w:rsidRDefault="005E1E20" w:rsidP="006B4D1B">
      <w:pPr>
        <w:pStyle w:val="ScreenCapture"/>
      </w:pPr>
      <w:r w:rsidRPr="00EE678B">
        <w:t>***</w:t>
      </w:r>
      <w:r w:rsidRPr="00EE678B">
        <w:rPr>
          <w:i/>
        </w:rPr>
        <w:t xml:space="preserve"> </w:t>
      </w:r>
      <w:r w:rsidRPr="00EE678B">
        <w:t>Significant</w:t>
      </w:r>
      <w:r w:rsidRPr="00EE678B">
        <w:rPr>
          <w:i/>
        </w:rPr>
        <w:t xml:space="preserve"> </w:t>
      </w:r>
      <w:r w:rsidRPr="00EE678B">
        <w: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ASPIRIN 325MG EC TAB</w:t>
      </w:r>
    </w:p>
    <w:p w:rsidR="005E1E20" w:rsidRPr="00EE678B" w:rsidRDefault="005E1E20" w:rsidP="006B4D1B">
      <w:pPr>
        <w:pStyle w:val="ScreenCapture"/>
      </w:pPr>
      <w:r w:rsidRPr="00EE678B">
        <w:t xml:space="preserve">               SIG: TAKE ONE TABLET BY MOUTH EVERY MORNING</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REFER TO MONOGRAPH FOR SIGNIFICANT INTERACTION CLINICAL EFFECTS</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 xml:space="preserve">Y es  </w:t>
      </w:r>
    </w:p>
    <w:p w:rsidR="005E1E20" w:rsidRPr="00EE678B" w:rsidRDefault="005E1E20" w:rsidP="006B4D1B">
      <w:pPr>
        <w:pStyle w:val="ScreenCapture"/>
      </w:pPr>
    </w:p>
    <w:p w:rsidR="005E1E20" w:rsidRPr="00EE678B" w:rsidRDefault="005E1E20" w:rsidP="006B4D1B">
      <w:pPr>
        <w:pStyle w:val="ScreenCapture"/>
      </w:pPr>
      <w:r w:rsidRPr="00EE678B">
        <w:t>Device: Home</w:t>
      </w:r>
      <w:r w:rsidRPr="00EE678B">
        <w:rPr>
          <w:b/>
        </w:rPr>
        <w:t xml:space="preserve">// </w:t>
      </w:r>
      <w:r w:rsidRPr="00EE678B">
        <w:t>&lt;Home would print to screen, or a specific device could be specified&gt;</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Professional Monograph</w:t>
      </w:r>
    </w:p>
    <w:p w:rsidR="005E1E20" w:rsidRPr="00EE678B" w:rsidRDefault="005E1E20" w:rsidP="006B4D1B">
      <w:pPr>
        <w:pStyle w:val="ScreenCapture"/>
      </w:pPr>
      <w:r w:rsidRPr="00EE678B">
        <w:t xml:space="preserve">Drug Interaction with WARFARIN and ASPIRIN </w:t>
      </w:r>
    </w:p>
    <w:p w:rsidR="005E1E20" w:rsidRPr="00EE678B" w:rsidRDefault="005E1E20" w:rsidP="006B4D1B">
      <w:pPr>
        <w:pStyle w:val="ScreenCapture"/>
      </w:pPr>
    </w:p>
    <w:p w:rsidR="005E1E20" w:rsidRPr="00EE678B" w:rsidRDefault="005E1E20" w:rsidP="006B4D1B">
      <w:pPr>
        <w:pStyle w:val="ScreenCapture"/>
      </w:pPr>
      <w:r w:rsidRPr="00EE678B">
        <w:t xml:space="preserve">This information is generalized and not intended as specific medical advice. Consult your healthcare professional before taking or discontinuing any drug or commencing any course of treatment.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MONOGRAPH TITLE:</w:t>
      </w:r>
      <w:r w:rsidR="00D8267F" w:rsidRPr="00EE678B">
        <w:t xml:space="preserve"> </w:t>
      </w:r>
      <w:r w:rsidRPr="00EE678B">
        <w:t xml:space="preserve"> Anticoagulants/Salicylates</w:t>
      </w:r>
    </w:p>
    <w:p w:rsidR="005E1E20" w:rsidRPr="00EE678B" w:rsidRDefault="005E1E20" w:rsidP="006B4D1B">
      <w:pPr>
        <w:pStyle w:val="ScreenCapture"/>
      </w:pPr>
    </w:p>
    <w:p w:rsidR="005E1E20" w:rsidRPr="00EE678B" w:rsidRDefault="005E1E20" w:rsidP="006B4D1B">
      <w:pPr>
        <w:pStyle w:val="ScreenCapture"/>
      </w:pPr>
      <w:r w:rsidRPr="00EE678B">
        <w:t>SEVERITY LEVEL:</w:t>
      </w:r>
      <w:r w:rsidR="00D8267F" w:rsidRPr="00EE678B">
        <w:t xml:space="preserve"> </w:t>
      </w:r>
      <w:r w:rsidRPr="00EE678B">
        <w:t xml:space="preserve"> 2-Severe Interaction: Action is required to reduce the risk of severe adverse interaction.</w:t>
      </w:r>
    </w:p>
    <w:p w:rsidR="005E1E20" w:rsidRPr="00EE678B" w:rsidRDefault="005E1E20" w:rsidP="006B4D1B">
      <w:pPr>
        <w:pStyle w:val="ScreenCapture"/>
      </w:pPr>
    </w:p>
    <w:p w:rsidR="005E1E20" w:rsidRPr="00EE678B" w:rsidRDefault="005E1E20" w:rsidP="006B4D1B">
      <w:pPr>
        <w:pStyle w:val="ScreenCapture"/>
      </w:pPr>
      <w:r w:rsidRPr="00EE678B">
        <w:t>MECHANISM OF ACTION:</w:t>
      </w:r>
      <w:r w:rsidR="00D8267F" w:rsidRPr="00EE678B">
        <w:t xml:space="preserve"> </w:t>
      </w:r>
      <w:r w:rsidRPr="00EE678B">
        <w:t xml:space="preserve"> Multiple processes are involved:</w:t>
      </w:r>
      <w:r w:rsidR="00D8267F" w:rsidRPr="00EE678B">
        <w:t xml:space="preserve"> </w:t>
      </w:r>
      <w:r w:rsidRPr="00EE678B">
        <w:t xml:space="preserve"> 1) Salicylate doses greater than 3 gm daily decrease plasma prothrombin levels. 2) Salicylates may also displace anticoagulants from plasma protein binding sites. 3) Salicylates impair platelet function, resulting in prolonged bleeding time. 4) Salicylates may cause gastrointestinal bleeding due to irritation.</w:t>
      </w:r>
    </w:p>
    <w:p w:rsidR="005E1E20" w:rsidRPr="00EE678B" w:rsidRDefault="005E1E20" w:rsidP="006B4D1B">
      <w:pPr>
        <w:pStyle w:val="ScreenCapture"/>
      </w:pPr>
    </w:p>
    <w:p w:rsidR="005E1E20" w:rsidRPr="00EE678B" w:rsidRDefault="005E1E20" w:rsidP="006B4D1B">
      <w:pPr>
        <w:pStyle w:val="ScreenCapture"/>
      </w:pPr>
      <w:r w:rsidRPr="00EE678B">
        <w:t>CLINICAL EFFECTS:</w:t>
      </w:r>
      <w:r w:rsidR="00D8267F" w:rsidRPr="00EE678B">
        <w:t xml:space="preserve"> </w:t>
      </w:r>
      <w:r w:rsidRPr="00EE678B">
        <w:t xml:space="preserve"> The concurrent use of anticoagulants and salicylates may result in increased INR values and increase the risk of bleeding.</w:t>
      </w:r>
    </w:p>
    <w:p w:rsidR="005E1E20" w:rsidRPr="00EE678B" w:rsidRDefault="005E1E20" w:rsidP="006B4D1B">
      <w:pPr>
        <w:pStyle w:val="ScreenCapture"/>
      </w:pPr>
    </w:p>
    <w:p w:rsidR="005E1E20" w:rsidRPr="00EE678B" w:rsidRDefault="005E1E20"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5E1E20" w:rsidRPr="00EE678B" w:rsidRDefault="005E1E20" w:rsidP="006B4D1B">
      <w:pPr>
        <w:pStyle w:val="ScreenCapture"/>
      </w:pPr>
    </w:p>
    <w:p w:rsidR="005E1E20" w:rsidRPr="00EE678B" w:rsidRDefault="005E1E20" w:rsidP="006B4D1B">
      <w:pPr>
        <w:pStyle w:val="ScreenCapture"/>
      </w:pPr>
      <w:r w:rsidRPr="00EE678B">
        <w:t>PATIENT MANAGEMENT:</w:t>
      </w:r>
      <w:r w:rsidR="00D8267F" w:rsidRPr="00EE678B">
        <w:t xml:space="preserve"> </w:t>
      </w:r>
      <w:r w:rsidRPr="00EE678B">
        <w:t xml:space="preserve"> Avoid concomitant administration of these drugs. If salicylate use is necessary, monitor prothrombin time, bleeding time, or INR values closely.</w:t>
      </w:r>
      <w:r w:rsidR="00D8267F" w:rsidRPr="00EE678B">
        <w:t xml:space="preserve"> </w:t>
      </w:r>
      <w:r w:rsidRPr="00EE678B">
        <w:t xml:space="preserve"> When possible, the administration of a non-aspirin salicylate would be preferable.</w:t>
      </w:r>
    </w:p>
    <w:p w:rsidR="005E1E20" w:rsidRPr="00EE678B" w:rsidRDefault="005E1E20" w:rsidP="006B4D1B">
      <w:pPr>
        <w:pStyle w:val="ScreenCapture"/>
      </w:pPr>
    </w:p>
    <w:p w:rsidR="005E1E20" w:rsidRPr="00EE678B" w:rsidRDefault="005E1E20" w:rsidP="006B4D1B">
      <w:pPr>
        <w:pStyle w:val="ScreenCapture"/>
      </w:pPr>
      <w:r w:rsidRPr="00EE678B">
        <w:t>DISCUSSION:</w:t>
      </w:r>
      <w:r w:rsidR="00D8267F" w:rsidRPr="00EE678B">
        <w:t xml:space="preserve"> </w:t>
      </w:r>
      <w:r w:rsidRPr="00EE678B">
        <w:t xml:space="preserve"> This interaction has been reported between aspirin and warfarin and between aspirin and dicumarol.</w:t>
      </w:r>
      <w:r w:rsidR="00D8267F" w:rsidRPr="00EE678B">
        <w:t xml:space="preserve"> </w:t>
      </w:r>
      <w:r w:rsidRPr="00EE678B">
        <w:t xml:space="preserve"> Diflunisal, sodium salicylate, and topical methyl salicylate have been shown to interact with anticoagulants as well.</w:t>
      </w:r>
      <w:r w:rsidR="00D8267F" w:rsidRPr="00EE678B">
        <w:t xml:space="preserve"> </w:t>
      </w:r>
      <w:r w:rsidRPr="00EE678B">
        <w:t xml:space="preserve"> Based on the proposed mechanisms, other salicylates would be expected to interact with anticoagulants as well. The time of highest risk for a coumarin-type drug interaction is when the precipitant drug is initiated, altered, or discontinued.</w:t>
      </w:r>
    </w:p>
    <w:p w:rsidR="005E1E20" w:rsidRPr="00EE678B" w:rsidRDefault="005E1E20" w:rsidP="006B4D1B">
      <w:pPr>
        <w:pStyle w:val="ScreenCapture"/>
      </w:pPr>
    </w:p>
    <w:p w:rsidR="005E1E20" w:rsidRPr="00EE678B" w:rsidRDefault="005E1E20" w:rsidP="006B4D1B">
      <w:pPr>
        <w:pStyle w:val="ScreenCapture"/>
      </w:pPr>
      <w:r w:rsidRPr="00EE678B">
        <w:t>REFERENCES:</w:t>
      </w:r>
    </w:p>
    <w:p w:rsidR="005E1E20" w:rsidRPr="00EE678B" w:rsidRDefault="005E1E20" w:rsidP="006B4D1B">
      <w:pPr>
        <w:pStyle w:val="ScreenCapture"/>
      </w:pPr>
      <w:r w:rsidRPr="00EE678B">
        <w:t>1.Quick AJ, Clesceri L. Influence of acetylsalicylic acid and salicylamide on the coagulation of blood. J Pharmacol Exp Ther 1960;128:95-8.</w:t>
      </w:r>
    </w:p>
    <w:p w:rsidR="005E1E20" w:rsidRPr="00EE678B" w:rsidRDefault="005E1E20" w:rsidP="006B4D1B">
      <w:pPr>
        <w:pStyle w:val="ScreenCapture"/>
      </w:pPr>
      <w:r w:rsidRPr="00EE678B">
        <w:t>2.Watson RM, Pierson RN, Jr. Effect of anticoagulant therapy upon aspirin-induced gastrointestinal bleeding. Circulation 1961 Sep;24:613-6.</w:t>
      </w:r>
    </w:p>
    <w:p w:rsidR="005E1E20" w:rsidRPr="00EE678B" w:rsidRDefault="005E1E20" w:rsidP="006B4D1B">
      <w:pPr>
        <w:pStyle w:val="ScreenCapture"/>
      </w:pPr>
      <w:r w:rsidRPr="00EE678B">
        <w:t>3.Barrow MV, Quick DT, Cunningham RW. Salicylate hypoprothrombinemia in rheumatoid arthritis with liver disease. Report of two cases. Arch Intern Med 1967 Nov;120(5):620-4.</w:t>
      </w:r>
    </w:p>
    <w:p w:rsidR="005E1E20" w:rsidRPr="00EE678B" w:rsidRDefault="005E1E20" w:rsidP="006B4D1B">
      <w:pPr>
        <w:pStyle w:val="ScreenCapture"/>
      </w:pPr>
      <w:r w:rsidRPr="00EE678B">
        <w:t>4.Weiss HJ, Aledort LM, Kochwa S. The effect of salicylates on the hemostatic properties of platelets in man. J Clin Invest 1968 Sep; 47(9):2169-80.</w:t>
      </w:r>
    </w:p>
    <w:p w:rsidR="005E1E20" w:rsidRPr="00EE678B" w:rsidRDefault="005E1E20" w:rsidP="006B4D1B">
      <w:pPr>
        <w:pStyle w:val="ScreenCapture"/>
      </w:pPr>
      <w:r w:rsidRPr="00EE678B">
        <w:t>5.Udall JA. Drug interference with warfarin therapy. Clin Med 1970 Aug; 77:20-5.</w:t>
      </w:r>
    </w:p>
    <w:p w:rsidR="005E1E20" w:rsidRPr="00EE678B" w:rsidRDefault="005E1E20" w:rsidP="006B4D1B">
      <w:pPr>
        <w:pStyle w:val="ScreenCapture"/>
      </w:pPr>
      <w:r w:rsidRPr="00EE678B">
        <w:t>6.Fausa O. Salicylate-induced hypoprothrombinemia. A report of four cases. Acta Med Scand 1970 Nov;188(5):403-8.</w:t>
      </w:r>
    </w:p>
    <w:p w:rsidR="005E1E20" w:rsidRPr="00EE678B" w:rsidRDefault="005E1E20" w:rsidP="006B4D1B">
      <w:pPr>
        <w:pStyle w:val="ScreenCapture"/>
      </w:pPr>
      <w:r w:rsidRPr="00EE678B">
        <w:t>7.Zucker MB, Peterson J. Effect of acetylsalicylic acid, other nonsteroidal anti-inflammatory agents, and dipyridamole on human blood platelets. J Lab Clin Med 1970 Jul;76(1):66-75.</w:t>
      </w:r>
    </w:p>
    <w:p w:rsidR="005E1E20" w:rsidRPr="00EE678B" w:rsidRDefault="005E1E20" w:rsidP="006B4D1B">
      <w:pPr>
        <w:pStyle w:val="ScreenCapture"/>
      </w:pPr>
      <w:r w:rsidRPr="00EE678B">
        <w:t>8.O'Reilly RA, Sahud MA, Aggeler PM. Impact of aspirin and chlorthalidone on the pharmacodynamics of oral anticoagulant drugs in man. Ann N Y Acad Sci 1971 Jul 6;179:173-86.</w:t>
      </w:r>
    </w:p>
    <w:p w:rsidR="005E1E20" w:rsidRPr="00EE678B" w:rsidRDefault="005E1E20" w:rsidP="006B4D1B">
      <w:pPr>
        <w:pStyle w:val="ScreenCapture"/>
      </w:pPr>
      <w:r w:rsidRPr="00EE678B">
        <w:t>9.Dale J, Myhre E, Loew D. Bleeding during acetylsalicylic acid and anticoagulant therapy in patients with reduced platelet reactivity after aortic valve replacement. Am Heart J 1980 Jun;99(6):746-52.</w:t>
      </w:r>
    </w:p>
    <w:p w:rsidR="005E1E20" w:rsidRPr="00EE678B" w:rsidRDefault="005E1E20" w:rsidP="006B4D1B">
      <w:pPr>
        <w:pStyle w:val="ScreenCapture"/>
      </w:pPr>
      <w:r w:rsidRPr="00EE678B">
        <w:t>10.Donaldson DR, Sreeharan N, Crow MJ, Rajah SM. Assessment of the interaction of warfarin with aspirin and dipyridamole. Thromb Haemost 1982 Feb 26;47(1):77.</w:t>
      </w:r>
    </w:p>
    <w:p w:rsidR="005E1E20" w:rsidRPr="00EE678B" w:rsidRDefault="005E1E20" w:rsidP="006B4D1B">
      <w:pPr>
        <w:pStyle w:val="ScreenCapture"/>
      </w:pPr>
      <w:r w:rsidRPr="00EE678B">
        <w:t>11.Chesebro JH, Fuster V, Elveback LR, McGoon DC, Pluth JR, Puga FJ, Wallace RB, Danielson GK, Orszulak TA, Piehler JM, Schaff HV. Trial of combined warfarin plus dipyridamole or aspirin therapy in prosthetic heart valve replacement: danger of aspirin compared with dipyridamole. Am J Cardiol 1983 May 15;51(9):1537-41.</w:t>
      </w:r>
    </w:p>
    <w:p w:rsidR="005E1E20" w:rsidRPr="00EE678B" w:rsidRDefault="005E1E20" w:rsidP="006B4D1B">
      <w:pPr>
        <w:pStyle w:val="ScreenCapture"/>
      </w:pPr>
      <w:r w:rsidRPr="00EE678B">
        <w:t>12.Chow WH, Cheung KL, Ling HM, See T. Potentiation of warfarin anticoagulation by topical methylsalicylate ointment. J R Soc Med 1989 Aug;82(8):501-2.</w:t>
      </w:r>
    </w:p>
    <w:p w:rsidR="005E1E20" w:rsidRPr="00EE678B" w:rsidRDefault="005E1E20" w:rsidP="006B4D1B">
      <w:pPr>
        <w:pStyle w:val="ScreenCapture"/>
      </w:pPr>
      <w:r w:rsidRPr="00EE678B">
        <w:t>13.Meade TW, Roderick PJ, Brennan PJ, Wilkes HC, Kelleher CC. Extra-cranial bleeding and other symptoms due to low dose aspirin and low intensity oral anticoagulation. Thromb Haemost 1992 Jul 6;68(1):1-6.</w:t>
      </w:r>
    </w:p>
    <w:p w:rsidR="005E1E20" w:rsidRPr="00EE678B" w:rsidRDefault="005E1E20" w:rsidP="006B4D1B">
      <w:pPr>
        <w:pStyle w:val="ScreenCapture"/>
      </w:pPr>
    </w:p>
    <w:p w:rsidR="005E1E20" w:rsidRPr="00EE678B" w:rsidRDefault="005E1E20" w:rsidP="006B4D1B">
      <w:pPr>
        <w:pStyle w:val="ScreenCapture"/>
      </w:pPr>
      <w:r w:rsidRPr="00EE678B">
        <w:t>Copyright &lt;Insert Current Year&gt;  First DataBank, Inc.</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w:t>
      </w:r>
      <w:r w:rsidR="00786AB0">
        <w:rPr>
          <w:lang w:val="en-US"/>
        </w:rPr>
        <w:t>10</w:t>
      </w:r>
      <w:r w:rsidRPr="00EE678B">
        <w:t>MG</w:t>
      </w:r>
    </w:p>
    <w:p w:rsidR="00FE5778" w:rsidRPr="00EE678B" w:rsidRDefault="00FE5778" w:rsidP="006B4D1B">
      <w:pPr>
        <w:pStyle w:val="ScreenCapture"/>
      </w:pPr>
    </w:p>
    <w:p w:rsidR="00FE5778" w:rsidRPr="00EE678B" w:rsidRDefault="00FE5778" w:rsidP="006B4D1B">
      <w:pPr>
        <w:pStyle w:val="ScreenCapture"/>
      </w:pPr>
    </w:p>
    <w:p w:rsidR="005E1E20" w:rsidRPr="00EE678B" w:rsidRDefault="005E1E20" w:rsidP="006B4D1B">
      <w:pPr>
        <w:pStyle w:val="ScreenCapture"/>
      </w:pPr>
      <w:r w:rsidRPr="00EE678B">
        <w:t>OR</w:t>
      </w:r>
    </w:p>
    <w:p w:rsidR="00FE5778" w:rsidRPr="00EE678B" w:rsidRDefault="00FE5778" w:rsidP="006B4D1B">
      <w:pPr>
        <w:pStyle w:val="ScreenCapture"/>
      </w:pPr>
    </w:p>
    <w:p w:rsidR="00FE5778" w:rsidRPr="00EE678B" w:rsidRDefault="00FE5778"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r w:rsidRPr="00EE678B">
        <w:t>Remote data not available - Only local order checks processed.</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Press Return to Continue...</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OPPROVIDER,ONE       OPP     119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'Pharmacy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r w:rsidRPr="00EE678B">
        <w:t>VERB: TAKE</w:t>
      </w:r>
    </w:p>
    <w:p w:rsidR="005E1E20" w:rsidRPr="00B10E0E" w:rsidRDefault="00786AB0" w:rsidP="006B4D1B">
      <w:pPr>
        <w:pStyle w:val="ScreenCapture"/>
        <w:rPr>
          <w:lang w:val="en-US"/>
        </w:rPr>
      </w:pPr>
      <w:r>
        <w:rPr>
          <w:lang w:val="en-US"/>
        </w:rPr>
        <w:t xml:space="preserve">There are 2 </w:t>
      </w:r>
      <w:r w:rsidR="005E1E20" w:rsidRPr="00EE678B">
        <w:t>Available Dosage(s)</w:t>
      </w:r>
      <w:r>
        <w:rPr>
          <w:lang w:val="en-US"/>
        </w:rPr>
        <w:t>:</w:t>
      </w:r>
    </w:p>
    <w:p w:rsidR="005E1E20" w:rsidRPr="00EE678B" w:rsidRDefault="005E1E20" w:rsidP="006B4D1B">
      <w:pPr>
        <w:pStyle w:val="ScreenCapture"/>
      </w:pPr>
      <w:r w:rsidRPr="00EE678B">
        <w:t xml:space="preserve">       1. 5MG</w:t>
      </w:r>
    </w:p>
    <w:p w:rsidR="005E1E20" w:rsidRPr="00EE678B" w:rsidRDefault="005E1E20" w:rsidP="006B4D1B">
      <w:pPr>
        <w:pStyle w:val="ScreenCapture"/>
      </w:pPr>
      <w:r w:rsidRPr="00EE678B">
        <w:t xml:space="preserve">       2. 10MG</w:t>
      </w:r>
    </w:p>
    <w:p w:rsidR="005E1E20" w:rsidRPr="00EE678B" w:rsidRDefault="005E1E20" w:rsidP="006B4D1B">
      <w:pPr>
        <w:pStyle w:val="ScreenCapture"/>
      </w:pPr>
    </w:p>
    <w:p w:rsidR="005E1E20" w:rsidRPr="00EE678B" w:rsidRDefault="005E1E20" w:rsidP="006B4D1B">
      <w:pPr>
        <w:pStyle w:val="ScreenCapture"/>
      </w:pPr>
      <w:r w:rsidRPr="00EE678B">
        <w:t>Select from list of Available Dosages</w:t>
      </w:r>
      <w:r w:rsidR="00786AB0">
        <w:rPr>
          <w:lang w:val="en-US"/>
        </w:rPr>
        <w:t xml:space="preserve"> (1-2)</w:t>
      </w:r>
      <w:r w:rsidRPr="00EE678B">
        <w:t>, Enter Free Text Dose</w:t>
      </w:r>
    </w:p>
    <w:p w:rsidR="005E1E20" w:rsidRPr="00EE678B" w:rsidRDefault="005E1E20" w:rsidP="006B4D1B">
      <w:pPr>
        <w:pStyle w:val="ScreenCapture"/>
      </w:pPr>
      <w:r w:rsidRPr="00EE678B">
        <w:t>or Enter a Question Mark (?) to view list: 1 5MG</w:t>
      </w:r>
    </w:p>
    <w:p w:rsidR="005E1E20" w:rsidRPr="00EE678B" w:rsidRDefault="005E1E20" w:rsidP="006B4D1B">
      <w:pPr>
        <w:pStyle w:val="ScreenCapture"/>
      </w:pPr>
    </w:p>
    <w:p w:rsidR="005E1E20" w:rsidRPr="00EE678B" w:rsidRDefault="005E1E20" w:rsidP="006B4D1B">
      <w:pPr>
        <w:pStyle w:val="ScreenCapture"/>
      </w:pPr>
      <w:r w:rsidRPr="00EE678B">
        <w:t>You entered 5MG is this correct? Yes//   YES</w:t>
      </w:r>
    </w:p>
    <w:p w:rsidR="005E1E20" w:rsidRPr="00EE678B" w:rsidRDefault="005E1E20" w:rsidP="006B4D1B">
      <w:pPr>
        <w:pStyle w:val="ScreenCapture"/>
      </w:pPr>
      <w:r w:rsidRPr="00EE678B">
        <w:t>VERB: TAKE</w:t>
      </w:r>
    </w:p>
    <w:p w:rsidR="005E1E20" w:rsidRPr="00EE678B" w:rsidRDefault="005E1E20" w:rsidP="006B4D1B">
      <w:pPr>
        <w:pStyle w:val="ScreenCapture"/>
      </w:pPr>
      <w:r w:rsidRPr="00EE678B">
        <w:t>DISPENSE UNITS PER DOSE(TABLET): 1// 1</w:t>
      </w:r>
    </w:p>
    <w:p w:rsidR="005E1E20" w:rsidRPr="00EE678B" w:rsidRDefault="005E1E20" w:rsidP="006B4D1B">
      <w:pPr>
        <w:pStyle w:val="ScreenCapture"/>
      </w:pPr>
      <w:r w:rsidRPr="00EE678B">
        <w:t>Dosage Ordered: 5MG</w:t>
      </w:r>
    </w:p>
    <w:p w:rsidR="005E1E20" w:rsidRPr="00EE678B" w:rsidRDefault="005E1E20" w:rsidP="006B4D1B">
      <w:pPr>
        <w:pStyle w:val="ScreenCapture"/>
      </w:pPr>
    </w:p>
    <w:p w:rsidR="005E1E20" w:rsidRPr="00EE678B" w:rsidRDefault="005E1E20" w:rsidP="006B4D1B">
      <w:pPr>
        <w:pStyle w:val="ScreenCapture"/>
      </w:pPr>
      <w:r w:rsidRPr="00EE678B">
        <w:t>NOUN: TABLET</w:t>
      </w:r>
    </w:p>
    <w:p w:rsidR="005E1E20" w:rsidRPr="00EE678B" w:rsidRDefault="005E1E20" w:rsidP="006B4D1B">
      <w:pPr>
        <w:pStyle w:val="ScreenCapture"/>
      </w:pPr>
      <w:r w:rsidRPr="00EE678B">
        <w:t>ROUTE: PO//   ORAL      PO  MOUTH</w:t>
      </w:r>
    </w:p>
    <w:p w:rsidR="00221586" w:rsidRPr="00EE678B" w:rsidRDefault="00221586" w:rsidP="006B4D1B">
      <w:pPr>
        <w:pStyle w:val="ScreenCapture"/>
        <w:rPr>
          <w:b/>
          <w:color w:val="000000"/>
          <w:sz w:val="20"/>
        </w:rPr>
      </w:pPr>
    </w:p>
    <w:p w:rsidR="00842AB2" w:rsidRDefault="00842AB2" w:rsidP="00F60506">
      <w:pPr>
        <w:pStyle w:val="ScreenCapture"/>
        <w:shd w:val="clear" w:color="auto" w:fill="auto"/>
        <w:rPr>
          <w:rFonts w:ascii="Times New Roman" w:hAnsi="Times New Roman"/>
          <w:b/>
          <w:color w:val="000000"/>
          <w:sz w:val="20"/>
          <w:szCs w:val="24"/>
        </w:rPr>
      </w:pPr>
    </w:p>
    <w:p w:rsidR="005E1E20" w:rsidRDefault="005E1E20" w:rsidP="00F60506">
      <w:pPr>
        <w:pStyle w:val="ScreenCapture"/>
        <w:shd w:val="clear" w:color="auto" w:fill="auto"/>
        <w:rPr>
          <w:rFonts w:ascii="Times New Roman" w:hAnsi="Times New Roman"/>
          <w:b/>
          <w:color w:val="000000"/>
          <w:sz w:val="20"/>
          <w:szCs w:val="24"/>
        </w:rPr>
      </w:pPr>
      <w:r w:rsidRPr="00842AB2">
        <w:rPr>
          <w:rFonts w:ascii="Times New Roman" w:hAnsi="Times New Roman"/>
          <w:b/>
          <w:color w:val="000000"/>
          <w:sz w:val="20"/>
          <w:szCs w:val="24"/>
        </w:rPr>
        <w:t>Significant Drug Interaction with Local Rx – Finishing Pending Order – No Monograph</w:t>
      </w:r>
    </w:p>
    <w:p w:rsidR="00842AB2" w:rsidRPr="00842AB2" w:rsidRDefault="00842AB2" w:rsidP="00F60506">
      <w:pPr>
        <w:pStyle w:val="ScreenCapture"/>
        <w:shd w:val="clear" w:color="auto" w:fill="auto"/>
        <w:rPr>
          <w:rFonts w:ascii="Times New Roman" w:hAnsi="Times New Roman"/>
          <w:b/>
          <w:color w:val="000000"/>
          <w:sz w:val="20"/>
          <w:szCs w:val="24"/>
        </w:rPr>
      </w:pP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5E1E20" w:rsidRPr="00EE678B" w:rsidRDefault="005E1E20" w:rsidP="006B4D1B">
      <w:pPr>
        <w:pStyle w:val="ScreenCapture"/>
      </w:pPr>
      <w:bookmarkStart w:id="4422" w:name="p131"/>
      <w:bookmarkEnd w:id="4422"/>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p>
    <w:p w:rsidR="00B6775B" w:rsidRPr="00EE678B" w:rsidRDefault="00B6775B" w:rsidP="006B4D1B">
      <w:pPr>
        <w:pStyle w:val="ScreenCapture"/>
        <w:rPr>
          <w:color w:val="000000"/>
        </w:rPr>
      </w:pPr>
      <w:r w:rsidRPr="00EE678B">
        <w:rPr>
          <w:color w:val="000000"/>
        </w:rPr>
        <w:t>Now doing allergy checks.  Please wait...</w:t>
      </w:r>
    </w:p>
    <w:p w:rsidR="00B6775B" w:rsidRDefault="00B6775B" w:rsidP="006B4D1B">
      <w:pPr>
        <w:pStyle w:val="ScreenCapture"/>
        <w:rPr>
          <w:color w:val="000000"/>
        </w:rPr>
      </w:pPr>
    </w:p>
    <w:p w:rsidR="00842AB2" w:rsidRPr="00B31611" w:rsidRDefault="00842AB2" w:rsidP="00842AB2">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842AB2" w:rsidRPr="00EE678B" w:rsidRDefault="00842AB2" w:rsidP="006B4D1B">
      <w:pPr>
        <w:pStyle w:val="ScreenCapture"/>
        <w:rPr>
          <w:color w:val="000000"/>
        </w:rPr>
      </w:pPr>
    </w:p>
    <w:p w:rsidR="005E1E20" w:rsidRPr="00EE678B" w:rsidRDefault="005E1E20" w:rsidP="006B4D1B">
      <w:pPr>
        <w:pStyle w:val="ScreenCapture"/>
      </w:pPr>
      <w:r w:rsidRPr="00EE678B">
        <w:t>Now Processing Enhanced Order Checks!  Please Wait...</w:t>
      </w:r>
    </w:p>
    <w:p w:rsidR="005E1E20" w:rsidRDefault="005E1E20" w:rsidP="006B4D1B">
      <w:pPr>
        <w:pStyle w:val="ScreenCapture"/>
      </w:pPr>
    </w:p>
    <w:p w:rsidR="00842AB2" w:rsidRPr="00B31611" w:rsidRDefault="00842AB2" w:rsidP="00842AB2">
      <w:pPr>
        <w:pStyle w:val="ScreenCapture"/>
      </w:pPr>
      <w:r w:rsidRPr="00B31611">
        <w:rPr>
          <w:rFonts w:eastAsia="Calibri"/>
        </w:rPr>
        <w:t>-------------------------------------------------------------------------------</w:t>
      </w:r>
    </w:p>
    <w:p w:rsidR="005E1E20" w:rsidRPr="00EE678B" w:rsidRDefault="005E1E20" w:rsidP="006B4D1B">
      <w:pPr>
        <w:pStyle w:val="ScreenCapture"/>
      </w:pPr>
      <w:r w:rsidRPr="00EE678B">
        <w:t>***SIGNIFICANT***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Local RX#: 2498</w:t>
      </w:r>
    </w:p>
    <w:p w:rsidR="005E1E20" w:rsidRPr="00EE678B" w:rsidRDefault="005E1E20" w:rsidP="006B4D1B">
      <w:pPr>
        <w:pStyle w:val="ScreenCapture"/>
      </w:pPr>
      <w:r w:rsidRPr="00EE678B">
        <w:t xml:space="preserve">              Drug: ASPIRIN 325MG EC TAB (ACTIVE)</w:t>
      </w:r>
    </w:p>
    <w:p w:rsidR="005E1E20" w:rsidRPr="00EE678B" w:rsidRDefault="005E1E20" w:rsidP="006B4D1B">
      <w:pPr>
        <w:pStyle w:val="ScreenCapture"/>
      </w:pPr>
      <w:r w:rsidRPr="00EE678B">
        <w:t xml:space="preserve">               SIG: TAKE ONE TABLET BY MOUTH EVERY MORNING</w:t>
      </w:r>
    </w:p>
    <w:p w:rsidR="005E1E20" w:rsidRPr="00EE678B" w:rsidRDefault="00842AB2" w:rsidP="006B4D1B">
      <w:pPr>
        <w:pStyle w:val="ScreenCapture"/>
      </w:pPr>
      <w:r>
        <w:rPr>
          <w:lang w:val="en-US"/>
        </w:rPr>
        <w:t xml:space="preserve">    </w:t>
      </w:r>
      <w:r w:rsidR="005E1E20" w:rsidRPr="00EE678B">
        <w:t>Processing Status: Released locally on 11/08/06@08:55:32 (Window)</w:t>
      </w:r>
    </w:p>
    <w:p w:rsidR="005E1E20" w:rsidRPr="00EE678B" w:rsidRDefault="005E1E20" w:rsidP="006B4D1B">
      <w:pPr>
        <w:pStyle w:val="ScreenCapture"/>
      </w:pPr>
      <w:r w:rsidRPr="00EE678B">
        <w:t xml:space="preserve">   Last Filled On: 11/08/06</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REFER TO MONOGRAPH FOR SIGNIFICANT INTERACTION CLINICAL EFFECTS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OERRPROVIDER,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6B4D1B">
      <w:pPr>
        <w:pStyle w:val="ScreenCapture"/>
      </w:pPr>
      <w:r w:rsidRPr="00EE678B">
        <w:t>See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p>
    <w:p w:rsidR="005E1E20" w:rsidRPr="00EE678B" w:rsidRDefault="005E1E20" w:rsidP="006B4D1B">
      <w:pPr>
        <w:pStyle w:val="ScreenCapture"/>
      </w:pPr>
      <w:r w:rsidRPr="00EE678B">
        <w:t>Rx # 2500              10/19/07</w:t>
      </w:r>
    </w:p>
    <w:p w:rsidR="005E1E20" w:rsidRPr="00EE678B" w:rsidRDefault="005E1E20" w:rsidP="006B4D1B">
      <w:pPr>
        <w:pStyle w:val="ScreenCapture"/>
      </w:pPr>
      <w:r w:rsidRPr="00EE678B">
        <w:t>OPPATIENT, ONE                 #30</w:t>
      </w:r>
    </w:p>
    <w:p w:rsidR="005E1E20" w:rsidRPr="00EE678B" w:rsidRDefault="005E1E20" w:rsidP="006B4D1B">
      <w:pPr>
        <w:pStyle w:val="ScreenCapture"/>
      </w:pPr>
      <w:r w:rsidRPr="00EE678B">
        <w:t>TAKE ONE TABLET BY MOUTH AT BEDTIME</w:t>
      </w:r>
    </w:p>
    <w:p w:rsidR="005E1E20" w:rsidRPr="00EE678B" w:rsidRDefault="005E1E20" w:rsidP="006B4D1B">
      <w:pPr>
        <w:pStyle w:val="ScreenCapture"/>
      </w:pPr>
    </w:p>
    <w:p w:rsidR="005E1E20" w:rsidRPr="00EE678B" w:rsidRDefault="005E1E20" w:rsidP="006B4D1B">
      <w:pPr>
        <w:pStyle w:val="ScreenCapture"/>
      </w:pPr>
      <w:r w:rsidRPr="00EE678B">
        <w:t>WARFARIN 5MG TAB</w:t>
      </w:r>
    </w:p>
    <w:p w:rsidR="005E1E20" w:rsidRPr="00EE678B" w:rsidRDefault="005E1E20" w:rsidP="006B4D1B">
      <w:pPr>
        <w:pStyle w:val="ScreenCapture"/>
      </w:pPr>
      <w:r w:rsidRPr="00EE678B">
        <w:t>OERRPROVIDER,ONE   OPPHARMACIST,ONE</w:t>
      </w:r>
    </w:p>
    <w:p w:rsidR="005E1E20" w:rsidRPr="00EE678B" w:rsidRDefault="005E1E20" w:rsidP="006B4D1B">
      <w:pPr>
        <w:pStyle w:val="ScreenCapture"/>
      </w:pPr>
      <w:r w:rsidRPr="00EE678B">
        <w:t># of Refills: 11</w:t>
      </w: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p>
    <w:p w:rsidR="005E1E20" w:rsidRPr="00EE678B" w:rsidRDefault="005E1E20" w:rsidP="006B4D1B">
      <w:pPr>
        <w:pStyle w:val="ScreenCapture"/>
      </w:pPr>
      <w:r w:rsidRPr="00EE678B">
        <w:t>Critical Drug Interaction with Local Rx – Finishing Pending Order – No Monograph</w:t>
      </w:r>
    </w:p>
    <w:p w:rsidR="005E1E20" w:rsidRPr="00EE678B" w:rsidRDefault="005E1E20" w:rsidP="006B4D1B">
      <w:pPr>
        <w:pStyle w:val="ScreenCapture"/>
      </w:pP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842AB2" w:rsidRPr="00B31611" w:rsidRDefault="00842AB2" w:rsidP="00842AB2">
      <w:pPr>
        <w:pStyle w:val="ScreenCapture"/>
      </w:pPr>
    </w:p>
    <w:p w:rsidR="00842AB2" w:rsidRPr="00B31611" w:rsidRDefault="00842AB2" w:rsidP="00842AB2">
      <w:pPr>
        <w:pStyle w:val="ScreenCapture"/>
      </w:pPr>
      <w:r w:rsidRPr="00B31611">
        <w:t>Now doing remote order checks. Please wait...</w:t>
      </w:r>
    </w:p>
    <w:p w:rsidR="00842AB2" w:rsidRPr="00B31611" w:rsidRDefault="00842AB2" w:rsidP="00842AB2">
      <w:pPr>
        <w:pStyle w:val="ScreenCapture"/>
      </w:pPr>
    </w:p>
    <w:p w:rsidR="00842AB2" w:rsidRPr="00B31611" w:rsidRDefault="00842AB2" w:rsidP="00842AB2">
      <w:pPr>
        <w:pStyle w:val="ScreenCapture"/>
      </w:pPr>
      <w:r w:rsidRPr="00B31611">
        <w:rPr>
          <w:rFonts w:eastAsia="Calibri"/>
        </w:rPr>
        <w:t>Now doing allergy checks.  Please wait...</w:t>
      </w:r>
    </w:p>
    <w:p w:rsidR="00842AB2" w:rsidRPr="00B31611" w:rsidRDefault="00842AB2" w:rsidP="00842AB2">
      <w:pPr>
        <w:pStyle w:val="ScreenCapture"/>
      </w:pPr>
    </w:p>
    <w:p w:rsidR="00842AB2" w:rsidRPr="00B31611" w:rsidRDefault="00842AB2" w:rsidP="00842AB2">
      <w:pPr>
        <w:pStyle w:val="ScreenCapture"/>
      </w:pPr>
      <w:r w:rsidRPr="00B31611">
        <w:rPr>
          <w:rFonts w:eastAsia="Calibri"/>
        </w:rPr>
        <w:t>Now processing Clinical Reminder Order Checks. Please wait ...</w:t>
      </w:r>
    </w:p>
    <w:p w:rsidR="00842AB2" w:rsidRPr="00B31611" w:rsidRDefault="00842AB2" w:rsidP="00842AB2">
      <w:pPr>
        <w:pStyle w:val="ScreenCapture"/>
      </w:pPr>
    </w:p>
    <w:p w:rsidR="00842AB2" w:rsidRPr="00B31611" w:rsidRDefault="00842AB2" w:rsidP="00842AB2">
      <w:pPr>
        <w:pStyle w:val="ScreenCapture"/>
      </w:pPr>
      <w:r w:rsidRPr="00B31611">
        <w:t>Now Processing Enhanced Order Checks!  Please Wait...</w:t>
      </w:r>
    </w:p>
    <w:p w:rsidR="00842AB2" w:rsidRPr="00B31611" w:rsidRDefault="00842AB2" w:rsidP="00842AB2">
      <w:pPr>
        <w:pStyle w:val="ScreenCapture"/>
      </w:pPr>
    </w:p>
    <w:p w:rsidR="00842AB2" w:rsidRPr="00B31611" w:rsidRDefault="00842AB2" w:rsidP="00842AB2">
      <w:pPr>
        <w:pStyle w:val="ScreenCapture"/>
      </w:pPr>
    </w:p>
    <w:p w:rsidR="00842AB2" w:rsidRPr="00B31611" w:rsidRDefault="00842AB2" w:rsidP="00842AB2">
      <w:pPr>
        <w:pStyle w:val="ScreenCapture"/>
      </w:pPr>
      <w:r w:rsidRPr="00B31611">
        <w:t>***CRITICAL*** Drug Interaction with Prospective Drug:</w:t>
      </w:r>
    </w:p>
    <w:p w:rsidR="00842AB2" w:rsidRPr="00B31611" w:rsidRDefault="00842AB2" w:rsidP="00842AB2">
      <w:pPr>
        <w:pStyle w:val="ScreenCapture"/>
      </w:pPr>
      <w:r w:rsidRPr="00B31611">
        <w:t xml:space="preserve">                    INDINAVIR 400MG CAP and </w:t>
      </w:r>
    </w:p>
    <w:p w:rsidR="00842AB2" w:rsidRPr="00B31611" w:rsidRDefault="00842AB2" w:rsidP="00842AB2">
      <w:pPr>
        <w:pStyle w:val="ScreenCapture"/>
      </w:pPr>
    </w:p>
    <w:p w:rsidR="00842AB2" w:rsidRPr="00B31611" w:rsidRDefault="00842AB2" w:rsidP="00842AB2">
      <w:pPr>
        <w:pStyle w:val="ScreenCapture"/>
      </w:pPr>
      <w:r w:rsidRPr="00B31611">
        <w:t xml:space="preserve">         Local Rx#: 2443</w:t>
      </w:r>
    </w:p>
    <w:p w:rsidR="00842AB2" w:rsidRPr="00B31611" w:rsidRDefault="00842AB2" w:rsidP="00842AB2">
      <w:pPr>
        <w:pStyle w:val="ScreenCapture"/>
      </w:pPr>
      <w:r w:rsidRPr="00B31611">
        <w:t xml:space="preserve">              Drug: AMIODARONE 200MG TAB (ACTIVE)</w:t>
      </w:r>
    </w:p>
    <w:p w:rsidR="00842AB2" w:rsidRPr="00B31611" w:rsidRDefault="00842AB2" w:rsidP="00842AB2">
      <w:pPr>
        <w:pStyle w:val="ScreenCapture"/>
      </w:pPr>
      <w:r w:rsidRPr="00B31611">
        <w:t xml:space="preserve">               SIG: TAKE ONE TABLET BY MOUTH THREE TIMES DAILY</w:t>
      </w:r>
    </w:p>
    <w:p w:rsidR="00842AB2" w:rsidRPr="00B31611" w:rsidRDefault="00842AB2" w:rsidP="00842AB2">
      <w:pPr>
        <w:pStyle w:val="ScreenCapture"/>
      </w:pPr>
      <w:r w:rsidRPr="00B31611">
        <w:t xml:space="preserve">     Processing Status: Released locally on 11/08/06@08:55:32 (Window)</w:t>
      </w:r>
    </w:p>
    <w:p w:rsidR="00842AB2" w:rsidRPr="00B31611" w:rsidRDefault="00842AB2" w:rsidP="00842AB2">
      <w:pPr>
        <w:pStyle w:val="ScreenCapture"/>
      </w:pPr>
      <w:r w:rsidRPr="00B31611">
        <w:t xml:space="preserve">    Last Filled On: 11/08/06</w:t>
      </w:r>
    </w:p>
    <w:p w:rsidR="00842AB2" w:rsidRPr="00B31611" w:rsidRDefault="00842AB2" w:rsidP="00842AB2">
      <w:pPr>
        <w:pStyle w:val="ScreenCapture"/>
      </w:pPr>
    </w:p>
    <w:p w:rsidR="00842AB2" w:rsidRPr="00B31611" w:rsidRDefault="00842AB2" w:rsidP="00842AB2">
      <w:pPr>
        <w:pStyle w:val="ScreenCapture"/>
      </w:pPr>
      <w:r w:rsidRPr="00B31611">
        <w:t xml:space="preserve">The concurrent administration of amiodarone with indinavir,(1) nelfinavir,(2) ritonavir,(3) or tipranavir coadministered with ritonavir(4) may result in increased levels, clinical effects, and toxicity of amiodarone. </w:t>
      </w:r>
    </w:p>
    <w:p w:rsidR="005E1E20" w:rsidRPr="00EE678B" w:rsidRDefault="005E1E20" w:rsidP="006B4D1B">
      <w:pPr>
        <w:pStyle w:val="ScreenCapture"/>
      </w:pPr>
    </w:p>
    <w:p w:rsidR="005E1E20" w:rsidRPr="00EE678B" w:rsidRDefault="005E1E20" w:rsidP="006B4D1B">
      <w:pPr>
        <w:pStyle w:val="ScreenCapture"/>
        <w:rPr>
          <w:u w:val="single"/>
        </w:rPr>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 xml:space="preserve">Do you want to Continue? Y//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 xml:space="preserve">Pending OP Orders (ROUTINE)   Oct 19, 2007@08:55:12          Page:    1 of    4 </w:t>
      </w:r>
    </w:p>
    <w:p w:rsidR="005E1E20" w:rsidRPr="00EE678B" w:rsidRDefault="005E1E20" w:rsidP="006B4D1B">
      <w:pPr>
        <w:pStyle w:val="ScreenCapture"/>
      </w:pPr>
      <w:r w:rsidRPr="00EE678B">
        <w:t xml:space="preserve">OPPATIENT, ONE                                                            &lt;A&gt; </w:t>
      </w:r>
    </w:p>
    <w:p w:rsidR="005E1E20" w:rsidRPr="00EE678B" w:rsidRDefault="005E1E20" w:rsidP="006B4D1B">
      <w:pPr>
        <w:pStyle w:val="ScreenCapture"/>
      </w:pPr>
      <w:r w:rsidRPr="00EE678B">
        <w:t xml:space="preserve">  PID: 666-45-6754                                 Ht(cm): 187.96 (07/05/1994)</w:t>
      </w:r>
    </w:p>
    <w:p w:rsidR="005E1E20" w:rsidRPr="00EE678B" w:rsidRDefault="005E1E20" w:rsidP="006B4D1B">
      <w:pPr>
        <w:pStyle w:val="ScreenCapture"/>
      </w:pPr>
      <w:r w:rsidRPr="00EE678B">
        <w:t xml:space="preserve">  DOB: JAN 1,1945 (62)                             Wt(kg): 77.27 (07/05/1994)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CPRS Order Checks:                                                                   </w:t>
      </w:r>
    </w:p>
    <w:p w:rsidR="00842AB2" w:rsidRPr="00B31611" w:rsidRDefault="005E1E20" w:rsidP="00842AB2">
      <w:pPr>
        <w:pStyle w:val="ScreenCapture"/>
      </w:pPr>
      <w:r w:rsidRPr="00EE678B">
        <w:t xml:space="preserve">      </w:t>
      </w:r>
      <w:r w:rsidR="00842AB2" w:rsidRPr="00B31611">
        <w:t xml:space="preserve">      CRITICAL drug-drug interaction: INDINAVIR 400MG CAP &amp; AMIODARONE 200MG TAB</w:t>
      </w:r>
    </w:p>
    <w:p w:rsidR="00842AB2" w:rsidRPr="00B31611" w:rsidRDefault="00842AB2" w:rsidP="00842AB2">
      <w:pPr>
        <w:pStyle w:val="ScreenCapture"/>
      </w:pPr>
      <w:r w:rsidRPr="00B31611">
        <w:t xml:space="preserve">      TAKE ONE TABLET BY MOUTH EVERY MORNING  [ACTIVE])                         </w:t>
      </w:r>
    </w:p>
    <w:p w:rsidR="00842AB2" w:rsidRPr="00B31611" w:rsidRDefault="00842AB2" w:rsidP="00842AB2">
      <w:pPr>
        <w:pStyle w:val="ScreenCapture"/>
      </w:pPr>
      <w:r w:rsidRPr="00B31611">
        <w:t xml:space="preserve">     Overriding Provider: OERRPROVIDER, ONE                                         </w:t>
      </w:r>
    </w:p>
    <w:p w:rsidR="005E1E20" w:rsidRPr="00EE678B" w:rsidRDefault="005E1E20" w:rsidP="00842AB2">
      <w:pPr>
        <w:pStyle w:val="ScreenCapture"/>
      </w:pPr>
      <w:r w:rsidRPr="00EE678B">
        <w:t xml:space="preserve">     Overriding Reason: TESTING                                                 </w:t>
      </w:r>
    </w:p>
    <w:p w:rsidR="00842AB2" w:rsidRDefault="005E1E20" w:rsidP="006B4D1B">
      <w:pPr>
        <w:pStyle w:val="ScreenCapture"/>
      </w:pPr>
      <w:r w:rsidRPr="00EE678B">
        <w:t xml:space="preserv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METHOTREXATE (METHOTREXATE </w:t>
      </w:r>
    </w:p>
    <w:p w:rsidR="005E1E20" w:rsidRPr="00EE678B" w:rsidRDefault="005E1E20" w:rsidP="006B4D1B">
      <w:pPr>
        <w:pStyle w:val="ScreenCapture"/>
      </w:pPr>
      <w:r w:rsidRPr="00EE678B">
        <w:t xml:space="preserve">      TAB  2.5MG TAKE ONE TABLET BY MOUTH TWICE A DAY  [PENDING])               </w:t>
      </w:r>
    </w:p>
    <w:p w:rsidR="005E1E20" w:rsidRPr="00EE678B" w:rsidRDefault="005E1E20" w:rsidP="006B4D1B">
      <w:pPr>
        <w:pStyle w:val="ScreenCapture"/>
      </w:pPr>
      <w:r w:rsidRPr="00EE678B">
        <w:t xml:space="preserve">     Overriding Provider: OERRPROVIDER,ONE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AC Accept                 ED Edit                   DC Discontinue</w:t>
      </w:r>
    </w:p>
    <w:p w:rsidR="005E1E20" w:rsidRPr="00EE678B" w:rsidRDefault="005E1E20" w:rsidP="006B4D1B">
      <w:pPr>
        <w:pStyle w:val="ScreenCapture"/>
      </w:pPr>
      <w:r w:rsidRPr="00EE678B">
        <w:t>Select Item(s): Next Screen//.</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r w:rsidRPr="00EE678B">
        <w:t xml:space="preserve">                                                                                </w:t>
      </w:r>
    </w:p>
    <w:p w:rsidR="005E1E20" w:rsidRPr="00EE678B" w:rsidRDefault="005E1E20" w:rsidP="006B4D1B">
      <w:pPr>
        <w:pStyle w:val="ScreenCapture"/>
      </w:pPr>
    </w:p>
    <w:p w:rsidR="005E1E20" w:rsidRPr="00EE678B" w:rsidRDefault="005E1E20" w:rsidP="006B4D1B">
      <w:pPr>
        <w:pStyle w:val="ScreenCapture"/>
      </w:pPr>
      <w:r w:rsidRPr="00EE678B">
        <w:t>Do you want to Continue? Y// YES</w:t>
      </w:r>
    </w:p>
    <w:p w:rsidR="005E1E20" w:rsidRPr="00EE678B" w:rsidRDefault="005E1E20" w:rsidP="006B4D1B">
      <w:pPr>
        <w:pStyle w:val="ScreenCapture"/>
      </w:pPr>
    </w:p>
    <w:p w:rsidR="00842AB2" w:rsidRPr="00B31611" w:rsidRDefault="00842AB2" w:rsidP="00842AB2">
      <w:pPr>
        <w:pStyle w:val="ScreenCapture"/>
      </w:pPr>
      <w:r w:rsidRPr="00B31611">
        <w:t>INDINAVIR 400MG CAP: P// ROCESS</w:t>
      </w:r>
    </w:p>
    <w:p w:rsidR="00842AB2" w:rsidRPr="00B31611" w:rsidRDefault="00842AB2" w:rsidP="00842AB2">
      <w:pPr>
        <w:pStyle w:val="ScreenCapture"/>
      </w:pPr>
    </w:p>
    <w:p w:rsidR="00842AB2" w:rsidRPr="00B31611" w:rsidRDefault="00842AB2" w:rsidP="00842AB2">
      <w:pPr>
        <w:pStyle w:val="ScreenCapture"/>
      </w:pPr>
      <w:r w:rsidRPr="00B31611">
        <w:t>Enter your Current Signature Code:    SIGNATURE VERIFIED</w:t>
      </w:r>
    </w:p>
    <w:p w:rsidR="00842AB2" w:rsidRPr="00B31611" w:rsidRDefault="00842AB2" w:rsidP="00842AB2">
      <w:pPr>
        <w:pStyle w:val="ScreenCapture"/>
      </w:pPr>
    </w:p>
    <w:p w:rsidR="00842AB2" w:rsidRPr="00B31611" w:rsidRDefault="00842AB2" w:rsidP="00842AB2">
      <w:pPr>
        <w:pStyle w:val="ScreenCapture"/>
      </w:pPr>
      <w:r w:rsidRPr="00B31611">
        <w:t>Now creating Pharmacy Intervention</w:t>
      </w:r>
    </w:p>
    <w:p w:rsidR="00842AB2" w:rsidRPr="00B31611" w:rsidRDefault="00842AB2" w:rsidP="00842AB2">
      <w:pPr>
        <w:pStyle w:val="ScreenCapture"/>
      </w:pPr>
      <w:r w:rsidRPr="00B31611">
        <w:t xml:space="preserve">for INDINAVIR 400MG CAP </w:t>
      </w:r>
    </w:p>
    <w:p w:rsidR="00842AB2" w:rsidRPr="00B31611" w:rsidRDefault="00842AB2" w:rsidP="00842AB2">
      <w:pPr>
        <w:pStyle w:val="ScreenCapture"/>
      </w:pPr>
      <w:r w:rsidRPr="00B31611">
        <w:t xml:space="preserve">PROVIDER:    OERRPROVIDER, ONE  </w:t>
      </w:r>
    </w:p>
    <w:p w:rsidR="00842AB2" w:rsidRPr="00B31611" w:rsidRDefault="00842AB2" w:rsidP="00842AB2">
      <w:pPr>
        <w:pStyle w:val="ScreenCapture"/>
      </w:pPr>
      <w:r w:rsidRPr="00B31611">
        <w:t xml:space="preserve">RECOMMENDATION: NO CHANGE  </w:t>
      </w:r>
    </w:p>
    <w:p w:rsidR="00842AB2" w:rsidRPr="00B31611" w:rsidRDefault="00842AB2" w:rsidP="00842AB2">
      <w:pPr>
        <w:pStyle w:val="ScreenCapture"/>
      </w:pPr>
    </w:p>
    <w:p w:rsidR="00842AB2" w:rsidRPr="00B31611" w:rsidRDefault="00842AB2" w:rsidP="00842AB2">
      <w:pPr>
        <w:pStyle w:val="ScreenCapture"/>
      </w:pPr>
      <w:r w:rsidRPr="00B31611">
        <w:t>See 'Intervention Menu' if you want to delete this</w:t>
      </w:r>
    </w:p>
    <w:p w:rsidR="00842AB2" w:rsidRPr="00B31611" w:rsidRDefault="00842AB2" w:rsidP="00842AB2">
      <w:pPr>
        <w:pStyle w:val="ScreenCapture"/>
      </w:pPr>
      <w:r w:rsidRPr="00B31611">
        <w:t>intervention or for more options.</w:t>
      </w:r>
    </w:p>
    <w:p w:rsidR="00842AB2" w:rsidRPr="00B31611" w:rsidRDefault="00842AB2" w:rsidP="00842AB2">
      <w:pPr>
        <w:pStyle w:val="ScreenCapture"/>
      </w:pPr>
    </w:p>
    <w:p w:rsidR="00842AB2" w:rsidRPr="00B31611" w:rsidRDefault="00842AB2" w:rsidP="00842AB2">
      <w:pPr>
        <w:pStyle w:val="ScreenCapture"/>
      </w:pPr>
      <w:r w:rsidRPr="00B31611">
        <w:t>Would you like to edit this intervention ? N// O</w:t>
      </w:r>
    </w:p>
    <w:p w:rsidR="00842AB2" w:rsidRPr="00B31611" w:rsidRDefault="00842AB2" w:rsidP="00842AB2">
      <w:pPr>
        <w:pStyle w:val="ScreenCapture"/>
      </w:pPr>
    </w:p>
    <w:p w:rsidR="00842AB2" w:rsidRPr="00B31611" w:rsidRDefault="00842AB2" w:rsidP="00842AB2">
      <w:pPr>
        <w:pStyle w:val="ScreenCapture"/>
      </w:pPr>
      <w:r w:rsidRPr="00B31611">
        <w:t>Rx # 2501              10/19/07</w:t>
      </w:r>
    </w:p>
    <w:p w:rsidR="00842AB2" w:rsidRPr="00B31611" w:rsidRDefault="00842AB2" w:rsidP="00842AB2">
      <w:pPr>
        <w:pStyle w:val="ScreenCapture"/>
      </w:pPr>
      <w:r w:rsidRPr="00B31611">
        <w:t>OPPATIENT, ONE              #90</w:t>
      </w:r>
    </w:p>
    <w:p w:rsidR="00842AB2" w:rsidRPr="00B31611" w:rsidRDefault="00842AB2" w:rsidP="00842AB2">
      <w:pPr>
        <w:pStyle w:val="ScreenCapture"/>
      </w:pPr>
      <w:r w:rsidRPr="00B31611">
        <w:t>TAKE ONE TABLET BY MOUTH THREE TIMES A DAY</w:t>
      </w:r>
    </w:p>
    <w:p w:rsidR="00842AB2" w:rsidRPr="00B31611" w:rsidRDefault="00842AB2" w:rsidP="00842AB2">
      <w:pPr>
        <w:pStyle w:val="ScreenCapture"/>
      </w:pPr>
    </w:p>
    <w:p w:rsidR="00842AB2" w:rsidRPr="00B31611" w:rsidRDefault="00842AB2" w:rsidP="00842AB2">
      <w:pPr>
        <w:pStyle w:val="ScreenCapture"/>
      </w:pPr>
      <w:r w:rsidRPr="00B31611">
        <w:t>INDINAVIR 400MG CAP OERRPROVIDER,ONE  OPPHARMACIST,ONE</w:t>
      </w:r>
    </w:p>
    <w:p w:rsidR="00842AB2" w:rsidRPr="00B31611" w:rsidRDefault="00842AB2" w:rsidP="00842AB2">
      <w:pPr>
        <w:pStyle w:val="ScreenCapture"/>
      </w:pPr>
      <w:r w:rsidRPr="00B31611">
        <w:t># of Refills: 11</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Are you sure you want to Accept this Order? NO//</w:t>
      </w:r>
    </w:p>
    <w:p w:rsidR="005E1E20" w:rsidRPr="00EE678B" w:rsidRDefault="005E1E20" w:rsidP="00221586"/>
    <w:p w:rsidR="005E1E20" w:rsidRPr="00EE678B" w:rsidRDefault="005E1E20" w:rsidP="009A678F">
      <w:pPr>
        <w:pStyle w:val="ExampleHeading"/>
      </w:pPr>
      <w:r w:rsidRPr="00EE678B">
        <w:t>Significant Drug Interaction with Pending Order – Finishing Pending Order – No Monograph</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Now doing remote order checks. Please wait...</w:t>
      </w:r>
    </w:p>
    <w:p w:rsidR="00B6775B" w:rsidRPr="00EE678B" w:rsidRDefault="00B6775B" w:rsidP="006B4D1B">
      <w:pPr>
        <w:pStyle w:val="ScreenCapture"/>
        <w:rPr>
          <w:color w:val="000000"/>
        </w:rPr>
      </w:pPr>
      <w:bookmarkStart w:id="4423" w:name="p133"/>
      <w:bookmarkEnd w:id="4423"/>
    </w:p>
    <w:p w:rsidR="00B6775B" w:rsidRPr="00EE678B" w:rsidRDefault="00B6775B" w:rsidP="006B4D1B">
      <w:pPr>
        <w:pStyle w:val="ScreenCapture"/>
        <w:rPr>
          <w:color w:val="000000"/>
        </w:rPr>
      </w:pPr>
      <w:r w:rsidRPr="00EE678B">
        <w:rPr>
          <w:color w:val="000000"/>
        </w:rPr>
        <w:t>Now doing allergy checks.  Please wait...</w:t>
      </w:r>
    </w:p>
    <w:p w:rsidR="00B6775B" w:rsidRPr="00EE678B" w:rsidRDefault="00B6775B" w:rsidP="006B4D1B">
      <w:pPr>
        <w:pStyle w:val="ScreenCapture"/>
        <w:rPr>
          <w:color w:val="000000"/>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r w:rsidRPr="00B31611">
        <w:rPr>
          <w:rFonts w:eastAsia="Calibri"/>
        </w:rPr>
        <w:t>-------------------------------------------------------------------------------</w:t>
      </w:r>
    </w:p>
    <w:p w:rsidR="005E1E20" w:rsidRPr="00EE678B" w:rsidRDefault="005E1E20" w:rsidP="006B4D1B">
      <w:pPr>
        <w:pStyle w:val="ScreenCapture"/>
      </w:pPr>
      <w:r w:rsidRPr="00EE678B">
        <w:t>***SIGNIFICANT*** Drug Interaction with Prospective Drug:</w:t>
      </w:r>
    </w:p>
    <w:p w:rsidR="005E1E20" w:rsidRPr="00EE678B" w:rsidRDefault="005E1E20" w:rsidP="006B4D1B">
      <w:pPr>
        <w:pStyle w:val="ScreenCapture"/>
      </w:pPr>
      <w:r w:rsidRPr="00EE678B">
        <w:t xml:space="preserve">                   WARFARIN 5MG TAB and </w:t>
      </w:r>
    </w:p>
    <w:p w:rsidR="005E1E20" w:rsidRPr="00EE678B" w:rsidRDefault="005E1E20" w:rsidP="006B4D1B">
      <w:pPr>
        <w:pStyle w:val="ScreenCapture"/>
      </w:pPr>
    </w:p>
    <w:p w:rsidR="005E1E20" w:rsidRPr="00EE678B" w:rsidRDefault="005E1E20" w:rsidP="006B4D1B">
      <w:pPr>
        <w:pStyle w:val="ScreenCapture"/>
      </w:pPr>
      <w:r w:rsidRPr="00EE678B">
        <w:t xml:space="preserve">     Pending Drug: ASPIRIN 325MG EC TAB</w:t>
      </w:r>
    </w:p>
    <w:p w:rsidR="005E1E20" w:rsidRPr="00EE678B" w:rsidRDefault="005E1E20" w:rsidP="006B4D1B">
      <w:pPr>
        <w:pStyle w:val="ScreenCapture"/>
      </w:pPr>
      <w:r w:rsidRPr="00EE678B">
        <w:t xml:space="preserve">              SIG: TAKE ONE TABLET BY MOUTH EVERY MORNING</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REFER TO MONOGRAPH FOR SIGNIFICANT INTERACTION CLINICAL EFFECTS  </w:t>
      </w:r>
    </w:p>
    <w:p w:rsidR="005E1E20" w:rsidRPr="00EE678B" w:rsidRDefault="005E1E20" w:rsidP="006B4D1B">
      <w:pPr>
        <w:pStyle w:val="ScreenCapture"/>
      </w:pPr>
    </w:p>
    <w:p w:rsidR="005E1E20" w:rsidRPr="00EE678B" w:rsidRDefault="005E1E20" w:rsidP="006B4D1B">
      <w:pPr>
        <w:pStyle w:val="ScreenCapture"/>
      </w:pPr>
      <w:r w:rsidRPr="00EE678B">
        <w:t xml:space="preserve">Display Professional Interaction Monograph? No// </w:t>
      </w:r>
      <w:r w:rsidRPr="00EE678B">
        <w:rPr>
          <w:u w:val="single"/>
        </w:rPr>
        <w:t>No</w:t>
      </w:r>
    </w:p>
    <w:p w:rsidR="005E1E20" w:rsidRPr="00EE678B" w:rsidRDefault="005E1E20" w:rsidP="006B4D1B">
      <w:pPr>
        <w:pStyle w:val="ScreenCapture"/>
      </w:pPr>
    </w:p>
    <w:p w:rsidR="005E1E20" w:rsidRPr="00EE678B" w:rsidRDefault="005E1E20" w:rsidP="006B4D1B">
      <w:pPr>
        <w:pStyle w:val="ScreenCapture"/>
      </w:pPr>
      <w:r w:rsidRPr="00EE678B">
        <w:t>Do you want to Intervene? Y// NO</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6B4D1B">
      <w:pPr>
        <w:pStyle w:val="ScreenCapture"/>
      </w:pPr>
      <w:r w:rsidRPr="00EE678B">
        <w:t>.</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p>
    <w:p w:rsidR="00221586" w:rsidRPr="00EE678B" w:rsidRDefault="00221586" w:rsidP="006B4D1B">
      <w:pPr>
        <w:pStyle w:val="ScreenCapture"/>
      </w:pPr>
    </w:p>
    <w:p w:rsidR="005E1E20" w:rsidRPr="00EE678B" w:rsidRDefault="005E1E20" w:rsidP="006B4D1B">
      <w:pPr>
        <w:pStyle w:val="ScreenCapture"/>
      </w:pPr>
      <w:r w:rsidRPr="00EE678B">
        <w:t>Do you want to Intervene? Y// ES</w:t>
      </w:r>
    </w:p>
    <w:p w:rsidR="005E1E20" w:rsidRPr="00EE678B" w:rsidRDefault="005E1E20" w:rsidP="006B4D1B">
      <w:pPr>
        <w:pStyle w:val="ScreenCapture"/>
      </w:pPr>
    </w:p>
    <w:p w:rsidR="005E1E20" w:rsidRPr="00EE678B" w:rsidRDefault="005E1E20" w:rsidP="006B4D1B">
      <w:pPr>
        <w:pStyle w:val="ScreenCapture"/>
      </w:pPr>
      <w:r w:rsidRPr="00EE678B">
        <w:t>Now creating Pharmacy Intervention</w:t>
      </w:r>
    </w:p>
    <w:p w:rsidR="005E1E20" w:rsidRPr="00EE678B" w:rsidRDefault="005E1E20" w:rsidP="006B4D1B">
      <w:pPr>
        <w:pStyle w:val="ScreenCapture"/>
      </w:pPr>
      <w:r w:rsidRPr="00EE678B">
        <w:t>for WARFARIN 5MG TAB</w:t>
      </w:r>
    </w:p>
    <w:p w:rsidR="005E1E20" w:rsidRPr="00EE678B" w:rsidRDefault="005E1E20" w:rsidP="006B4D1B">
      <w:pPr>
        <w:pStyle w:val="ScreenCapture"/>
      </w:pPr>
    </w:p>
    <w:p w:rsidR="005E1E20" w:rsidRPr="00EE678B" w:rsidRDefault="005E1E20" w:rsidP="006B4D1B">
      <w:pPr>
        <w:pStyle w:val="ScreenCapture"/>
      </w:pPr>
      <w:r w:rsidRPr="00EE678B">
        <w:t xml:space="preserve">PROVIDER:    OERRPROVIDER, ONE     </w:t>
      </w:r>
    </w:p>
    <w:p w:rsidR="005E1E20" w:rsidRPr="00EE678B" w:rsidRDefault="005E1E20" w:rsidP="006B4D1B">
      <w:pPr>
        <w:pStyle w:val="ScreenCapture"/>
      </w:pPr>
      <w:r w:rsidRPr="00EE678B">
        <w:t xml:space="preserve">RECOMMENDATION: NO CHANGE  </w:t>
      </w:r>
    </w:p>
    <w:p w:rsidR="005E1E20" w:rsidRPr="00EE678B" w:rsidRDefault="005E1E20" w:rsidP="006B4D1B">
      <w:pPr>
        <w:pStyle w:val="ScreenCapture"/>
      </w:pPr>
    </w:p>
    <w:p w:rsidR="005E1E20" w:rsidRPr="00EE678B" w:rsidRDefault="005E1E20" w:rsidP="00CB318F">
      <w:pPr>
        <w:pStyle w:val="ScreenCapture"/>
        <w:keepNext/>
      </w:pPr>
      <w:r w:rsidRPr="00EE678B">
        <w:t>See 'Intervention Menu' if you want to delete this</w:t>
      </w:r>
    </w:p>
    <w:p w:rsidR="005E1E20" w:rsidRPr="00EE678B" w:rsidRDefault="005E1E20" w:rsidP="006B4D1B">
      <w:pPr>
        <w:pStyle w:val="ScreenCapture"/>
      </w:pPr>
      <w:r w:rsidRPr="00EE678B">
        <w:t>intervention or for more options.</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Would you like to edit this intervention ? N// O</w:t>
      </w:r>
    </w:p>
    <w:p w:rsidR="005E1E20" w:rsidRPr="00EE678B" w:rsidRDefault="005E1E20" w:rsidP="006B4D1B">
      <w:pPr>
        <w:pStyle w:val="ScreenCapture"/>
      </w:pPr>
    </w:p>
    <w:p w:rsidR="005E1E20" w:rsidRPr="00EE678B" w:rsidRDefault="005E1E20" w:rsidP="006B4D1B">
      <w:pPr>
        <w:pStyle w:val="ScreenCapture"/>
      </w:pPr>
      <w:r w:rsidRPr="00EE678B">
        <w:t>Rx # 2500              10/19/07</w:t>
      </w:r>
    </w:p>
    <w:p w:rsidR="005E1E20" w:rsidRPr="00EE678B" w:rsidRDefault="005E1E20" w:rsidP="006B4D1B">
      <w:pPr>
        <w:pStyle w:val="ScreenCapture"/>
      </w:pPr>
      <w:r w:rsidRPr="00EE678B">
        <w:t>OPPATIENT, ONE                 #30</w:t>
      </w:r>
    </w:p>
    <w:p w:rsidR="005E1E20" w:rsidRPr="00EE678B" w:rsidRDefault="005E1E20" w:rsidP="006B4D1B">
      <w:pPr>
        <w:pStyle w:val="ScreenCapture"/>
      </w:pPr>
      <w:r w:rsidRPr="00EE678B">
        <w:t>TAKE ONE TABLET BY MOUTH AT BEDTIME</w:t>
      </w:r>
    </w:p>
    <w:p w:rsidR="005E1E20" w:rsidRPr="00EE678B" w:rsidRDefault="005E1E20" w:rsidP="006B4D1B">
      <w:pPr>
        <w:pStyle w:val="ScreenCapture"/>
      </w:pPr>
    </w:p>
    <w:p w:rsidR="005E1E20" w:rsidRPr="00EE678B" w:rsidRDefault="005E1E20" w:rsidP="006B4D1B">
      <w:pPr>
        <w:pStyle w:val="ScreenCapture"/>
      </w:pPr>
      <w:r w:rsidRPr="00EE678B">
        <w:t>WARFARIN 5MG TAB</w:t>
      </w:r>
    </w:p>
    <w:p w:rsidR="005E1E20" w:rsidRPr="00EE678B" w:rsidRDefault="005E1E20" w:rsidP="006B4D1B">
      <w:pPr>
        <w:pStyle w:val="ScreenCapture"/>
      </w:pPr>
      <w:r w:rsidRPr="00EE678B">
        <w:t>OERRPROVIDER,ONE   OPPHARMACIST,ONE</w:t>
      </w:r>
    </w:p>
    <w:p w:rsidR="005E1E20" w:rsidRPr="00EE678B" w:rsidRDefault="005E1E20" w:rsidP="006B4D1B">
      <w:pPr>
        <w:pStyle w:val="ScreenCapture"/>
      </w:pPr>
      <w:r w:rsidRPr="00EE678B">
        <w:t># of Refills: 11</w:t>
      </w:r>
    </w:p>
    <w:p w:rsidR="005E1E20" w:rsidRPr="00EE678B" w:rsidRDefault="005E1E20" w:rsidP="006B4D1B">
      <w:pPr>
        <w:pStyle w:val="ScreenCapture"/>
      </w:pPr>
    </w:p>
    <w:p w:rsidR="005E1E20" w:rsidRPr="00EE678B" w:rsidRDefault="005E1E20" w:rsidP="006B4D1B">
      <w:pPr>
        <w:pStyle w:val="ScreenCapture"/>
      </w:pPr>
    </w:p>
    <w:p w:rsidR="005E1E20" w:rsidRPr="00EE678B" w:rsidRDefault="005E1E20" w:rsidP="006B4D1B">
      <w:pPr>
        <w:pStyle w:val="ScreenCapture"/>
      </w:pPr>
      <w:r w:rsidRPr="00EE678B">
        <w:t xml:space="preserve">       SC Percent: 40%</w:t>
      </w:r>
    </w:p>
    <w:p w:rsidR="005E1E20" w:rsidRPr="00EE678B" w:rsidRDefault="005E1E20" w:rsidP="006B4D1B">
      <w:pPr>
        <w:pStyle w:val="ScreenCapture"/>
      </w:pPr>
      <w:r w:rsidRPr="00EE678B">
        <w:t xml:space="preserve">     Disabilities: NONE STATED</w:t>
      </w:r>
    </w:p>
    <w:p w:rsidR="005E1E20" w:rsidRPr="00EE678B" w:rsidRDefault="005E1E20" w:rsidP="006B4D1B">
      <w:pPr>
        <w:pStyle w:val="ScreenCapture"/>
      </w:pPr>
    </w:p>
    <w:p w:rsidR="005E1E20" w:rsidRPr="00EE678B" w:rsidRDefault="005E1E20" w:rsidP="006B4D1B">
      <w:pPr>
        <w:pStyle w:val="ScreenCapture"/>
      </w:pPr>
      <w:r w:rsidRPr="00EE678B">
        <w:t>This Rx has been flagged by the provider as: NO COPAY</w:t>
      </w:r>
    </w:p>
    <w:p w:rsidR="005E1E20" w:rsidRPr="00EE678B" w:rsidRDefault="005E1E20" w:rsidP="006B4D1B">
      <w:pPr>
        <w:pStyle w:val="ScreenCapture"/>
      </w:pPr>
    </w:p>
    <w:p w:rsidR="005E1E20" w:rsidRPr="00EE678B" w:rsidRDefault="005E1E20" w:rsidP="006B4D1B">
      <w:pPr>
        <w:pStyle w:val="ScreenCapture"/>
      </w:pPr>
      <w:r w:rsidRPr="00EE678B">
        <w:t xml:space="preserve">Was treatment for Service Connected condition? YES//  </w:t>
      </w:r>
    </w:p>
    <w:p w:rsidR="005E1E20" w:rsidRPr="00EE678B" w:rsidRDefault="005E1E20" w:rsidP="006B4D1B">
      <w:pPr>
        <w:pStyle w:val="ScreenCapture"/>
      </w:pPr>
    </w:p>
    <w:p w:rsidR="005E1E20" w:rsidRPr="00EE678B" w:rsidRDefault="005E1E20" w:rsidP="006B4D1B">
      <w:pPr>
        <w:pStyle w:val="ScreenCapture"/>
      </w:pPr>
      <w:r w:rsidRPr="00EE678B">
        <w:t xml:space="preserve">Are you sure you want to Accept this Order? NO// </w:t>
      </w:r>
    </w:p>
    <w:p w:rsidR="005E1E20" w:rsidRPr="00EE678B" w:rsidRDefault="005E1E20" w:rsidP="00221586"/>
    <w:p w:rsidR="005E1E20" w:rsidRPr="00EE678B" w:rsidRDefault="005E1E20" w:rsidP="009A678F">
      <w:pPr>
        <w:pStyle w:val="ExampleHeading"/>
      </w:pPr>
      <w:r w:rsidRPr="00EE678B">
        <w:t>Critical Drug Interaction with Pending Order – Finishing Pending Order – No Monograph</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BY  Bypass                              DC  Discontinue</w:t>
      </w:r>
    </w:p>
    <w:p w:rsidR="005E1E20" w:rsidRPr="00EE678B" w:rsidRDefault="005E1E20" w:rsidP="006B4D1B">
      <w:pPr>
        <w:pStyle w:val="ScreenCapture"/>
      </w:pPr>
      <w:r w:rsidRPr="00EE678B">
        <w:t>ED  Edit                                FN  Finish</w:t>
      </w:r>
    </w:p>
    <w:p w:rsidR="005E1E20" w:rsidRPr="00EE678B" w:rsidRDefault="005E1E20" w:rsidP="006B4D1B">
      <w:pPr>
        <w:pStyle w:val="ScreenCapture"/>
      </w:pPr>
      <w:r w:rsidRPr="00EE678B">
        <w:t xml:space="preserve">Select Item(s): Next Screen// FN   Finish  </w:t>
      </w:r>
    </w:p>
    <w:p w:rsidR="005E1E20" w:rsidRPr="00EE678B" w:rsidRDefault="005E1E20" w:rsidP="006B4D1B">
      <w:pPr>
        <w:pStyle w:val="ScreenCapture"/>
      </w:pPr>
    </w:p>
    <w:p w:rsidR="00A5449E" w:rsidRPr="00B31611" w:rsidRDefault="00A5449E" w:rsidP="00A5449E">
      <w:pPr>
        <w:pStyle w:val="ScreenCapture"/>
      </w:pPr>
      <w:r w:rsidRPr="00B31611">
        <w:t>Now doing remote order checks. Please wait...</w:t>
      </w:r>
    </w:p>
    <w:p w:rsidR="00A5449E" w:rsidRPr="00B31611" w:rsidRDefault="00A5449E" w:rsidP="00A5449E">
      <w:pPr>
        <w:pStyle w:val="ScreenCapture"/>
        <w:rPr>
          <w:color w:val="000000"/>
        </w:rPr>
      </w:pPr>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r w:rsidRPr="00B31611">
        <w:t>***CRITICAL*** Drug Interaction with Prospective Drug:</w:t>
      </w:r>
    </w:p>
    <w:p w:rsidR="00A5449E" w:rsidRPr="00B31611" w:rsidRDefault="00A5449E" w:rsidP="00A5449E">
      <w:pPr>
        <w:pStyle w:val="ScreenCapture"/>
      </w:pPr>
      <w:r w:rsidRPr="00B31611">
        <w:t xml:space="preserve">                    INDINAVIR 400MG CAP and </w:t>
      </w:r>
    </w:p>
    <w:p w:rsidR="00A5449E" w:rsidRPr="00B31611" w:rsidRDefault="00A5449E" w:rsidP="00A5449E">
      <w:pPr>
        <w:pStyle w:val="ScreenCapture"/>
      </w:pPr>
    </w:p>
    <w:p w:rsidR="00A5449E" w:rsidRPr="00B31611" w:rsidRDefault="00A5449E" w:rsidP="00A5449E">
      <w:pPr>
        <w:pStyle w:val="ScreenCapture"/>
      </w:pPr>
      <w:r w:rsidRPr="00B31611">
        <w:t xml:space="preserve">         Local RX#: 2443</w:t>
      </w:r>
    </w:p>
    <w:p w:rsidR="00A5449E" w:rsidRPr="00B31611" w:rsidRDefault="00A5449E" w:rsidP="00A5449E">
      <w:pPr>
        <w:pStyle w:val="ScreenCapture"/>
      </w:pPr>
      <w:r w:rsidRPr="00B31611">
        <w:t xml:space="preserve">              Drug: AMIODARONE 200MG TAB (ACTIVE)</w:t>
      </w:r>
    </w:p>
    <w:p w:rsidR="00A5449E" w:rsidRPr="00B31611" w:rsidRDefault="00A5449E" w:rsidP="00A5449E">
      <w:pPr>
        <w:pStyle w:val="ScreenCapture"/>
      </w:pPr>
      <w:r w:rsidRPr="00B31611">
        <w:t xml:space="preserve">               SIG: TAKE ONE TABLET BY MOUTH THREE TIMES DAILY</w:t>
      </w:r>
    </w:p>
    <w:p w:rsidR="00A5449E" w:rsidRPr="00B31611" w:rsidRDefault="00A5449E" w:rsidP="00A5449E">
      <w:pPr>
        <w:pStyle w:val="ScreenCapture"/>
      </w:pPr>
      <w:r w:rsidRPr="00B31611">
        <w:t xml:space="preserve">     Processing Status: Released locally on 11/08/06@08:55:32 (Window)</w:t>
      </w:r>
    </w:p>
    <w:p w:rsidR="00A5449E" w:rsidRPr="00B31611" w:rsidRDefault="00A5449E" w:rsidP="00A5449E">
      <w:pPr>
        <w:pStyle w:val="ScreenCapture"/>
      </w:pPr>
      <w:r w:rsidRPr="00B31611">
        <w:t xml:space="preserve">   Last Filled On: 11/08/06</w:t>
      </w:r>
    </w:p>
    <w:p w:rsidR="00A5449E" w:rsidRPr="00B31611" w:rsidRDefault="00A5449E" w:rsidP="00A5449E">
      <w:pPr>
        <w:pStyle w:val="ScreenCapture"/>
      </w:pPr>
      <w:r w:rsidRPr="00B31611">
        <w:t xml:space="preserve">                                             </w:t>
      </w:r>
    </w:p>
    <w:p w:rsidR="00A5449E" w:rsidRPr="00B31611" w:rsidRDefault="00A5449E" w:rsidP="00A5449E">
      <w:pPr>
        <w:pStyle w:val="ScreenCapture"/>
      </w:pPr>
      <w:r w:rsidRPr="00B31611">
        <w:t xml:space="preserve">The concurrent administration of amiodarone with indinavir,(1) nelfinavir,(2) ritonavir,(3) or tipranavir coadministered with ritonavir(4) may result in increased levels, clinical effects, and toxicity of amiodarone.  </w:t>
      </w:r>
    </w:p>
    <w:p w:rsidR="00A5449E" w:rsidRPr="00B31611" w:rsidRDefault="00A5449E" w:rsidP="00A5449E">
      <w:pPr>
        <w:pStyle w:val="ScreenCapture"/>
      </w:pPr>
    </w:p>
    <w:p w:rsidR="00A5449E" w:rsidRPr="00B31611" w:rsidRDefault="00A5449E" w:rsidP="00A5449E">
      <w:pPr>
        <w:pStyle w:val="ScreenCapture"/>
      </w:pPr>
      <w:r w:rsidRPr="00B31611">
        <w:t xml:space="preserve">Display Professional Interaction Monograph? No// </w:t>
      </w:r>
      <w:r w:rsidRPr="00B31611">
        <w:rPr>
          <w:u w:val="single"/>
        </w:rPr>
        <w:t>No</w:t>
      </w:r>
      <w:r w:rsidRPr="00B31611">
        <w:t xml:space="preserve"> </w:t>
      </w:r>
    </w:p>
    <w:p w:rsidR="00A5449E" w:rsidRPr="00B31611" w:rsidRDefault="00A5449E" w:rsidP="00A5449E">
      <w:pPr>
        <w:pStyle w:val="ScreenCapture"/>
      </w:pPr>
    </w:p>
    <w:p w:rsidR="00A5449E" w:rsidRPr="00B31611" w:rsidRDefault="00A5449E" w:rsidP="00A5449E">
      <w:pPr>
        <w:pStyle w:val="ScreenCapture"/>
      </w:pPr>
      <w:r w:rsidRPr="00B31611">
        <w:t>Do you want to Continue? Y// n  NO</w:t>
      </w:r>
    </w:p>
    <w:p w:rsidR="005E1E20" w:rsidRPr="00EE678B" w:rsidRDefault="005E1E20" w:rsidP="006B4D1B">
      <w:pPr>
        <w:pStyle w:val="ScreenCapture"/>
      </w:pPr>
    </w:p>
    <w:p w:rsidR="005E1E20" w:rsidRPr="00EE678B" w:rsidRDefault="005E1E20" w:rsidP="006B4D1B">
      <w:pPr>
        <w:pStyle w:val="ScreenCapture"/>
      </w:pPr>
      <w:r w:rsidRPr="00EE678B">
        <w:t xml:space="preserve">Pending OP Orders (ROUTINE)   Oct 19, 2007@08:55:12          Page:    1 of    4 </w:t>
      </w:r>
    </w:p>
    <w:p w:rsidR="005E1E20" w:rsidRPr="00EE678B" w:rsidRDefault="005E1E20" w:rsidP="006B4D1B">
      <w:pPr>
        <w:pStyle w:val="ScreenCapture"/>
      </w:pPr>
      <w:r w:rsidRPr="00EE678B">
        <w:t xml:space="preserve">OPPATIENT, ONE                                                            &lt;A&gt; </w:t>
      </w:r>
    </w:p>
    <w:p w:rsidR="005E1E20" w:rsidRPr="00EE678B" w:rsidRDefault="005E1E20" w:rsidP="006B4D1B">
      <w:pPr>
        <w:pStyle w:val="ScreenCapture"/>
      </w:pPr>
      <w:r w:rsidRPr="00EE678B">
        <w:t xml:space="preserve">  PID: 666-45-6754                                 Ht(cm): 187.96 (07/05/1994)</w:t>
      </w:r>
    </w:p>
    <w:p w:rsidR="005E1E20" w:rsidRPr="00EE678B" w:rsidRDefault="005E1E20" w:rsidP="006B4D1B">
      <w:pPr>
        <w:pStyle w:val="ScreenCapture"/>
      </w:pPr>
      <w:r w:rsidRPr="00EE678B">
        <w:t xml:space="preserve">  DOB: JAN 1,1945 (62)                             Wt(kg): 77.27 (07/05/1994)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WARFARIN (WARFARIN TAB  5MG</w:t>
      </w:r>
    </w:p>
    <w:p w:rsidR="005E1E20" w:rsidRPr="00EE678B" w:rsidRDefault="005E1E20" w:rsidP="006B4D1B">
      <w:pPr>
        <w:pStyle w:val="ScreenCapture"/>
      </w:pPr>
      <w:r w:rsidRPr="00EE678B">
        <w:t xml:space="preserve">      TAKE ONE TABLET BY MOUTH AT BEDTIME  [PENDING])                           </w:t>
      </w:r>
    </w:p>
    <w:p w:rsidR="005E1E20" w:rsidRPr="00EE678B" w:rsidRDefault="005E1E20" w:rsidP="006B4D1B">
      <w:pPr>
        <w:pStyle w:val="ScreenCapture"/>
      </w:pPr>
      <w:r w:rsidRPr="00EE678B">
        <w:t xml:space="preserve">     Overriding Provider: OERRPROVIDER, ONE                                         </w:t>
      </w:r>
    </w:p>
    <w:p w:rsidR="005E1E20" w:rsidRPr="00EE678B" w:rsidRDefault="005E1E20" w:rsidP="006B4D1B">
      <w:pPr>
        <w:pStyle w:val="ScreenCapture"/>
      </w:pPr>
      <w:r w:rsidRPr="00EE678B">
        <w:t xml:space="preserve">     Overriding Reason: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SIGNIFICANT drug-drug interaction: IBUPROFEN &amp; METHOTREXATE (METHOTREXATE </w:t>
      </w:r>
    </w:p>
    <w:p w:rsidR="005E1E20" w:rsidRPr="00EE678B" w:rsidRDefault="005E1E20" w:rsidP="006B4D1B">
      <w:pPr>
        <w:pStyle w:val="ScreenCapture"/>
      </w:pPr>
      <w:r w:rsidRPr="00EE678B">
        <w:t xml:space="preserve">      TAB  2.5MG TAKE ONE TABLET BY MOUTH TWICE A DAY  [PENDING])               </w:t>
      </w:r>
    </w:p>
    <w:p w:rsidR="005E1E20" w:rsidRPr="00EE678B" w:rsidRDefault="005E1E20" w:rsidP="006B4D1B">
      <w:pPr>
        <w:pStyle w:val="ScreenCapture"/>
      </w:pPr>
      <w:r w:rsidRPr="00EE678B">
        <w:t xml:space="preserve">     Overriding Provider: OERRPROVIDER,ONE  </w:t>
      </w:r>
    </w:p>
    <w:p w:rsidR="005E1E20" w:rsidRPr="00EE678B" w:rsidRDefault="005E1E20" w:rsidP="006B4D1B">
      <w:pPr>
        <w:pStyle w:val="ScreenCapture"/>
      </w:pPr>
      <w:r w:rsidRPr="00EE678B">
        <w:t xml:space="preserve">                                       </w:t>
      </w:r>
    </w:p>
    <w:p w:rsidR="005E1E20" w:rsidRPr="00EE678B" w:rsidRDefault="005E1E20" w:rsidP="006B4D1B">
      <w:pPr>
        <w:pStyle w:val="ScreenCapture"/>
      </w:pPr>
      <w:r w:rsidRPr="00EE678B">
        <w:t xml:space="preserve">+         Enter ?? for more actions                                             </w:t>
      </w:r>
    </w:p>
    <w:p w:rsidR="005E1E20" w:rsidRPr="00EE678B" w:rsidRDefault="005E1E20" w:rsidP="006B4D1B">
      <w:pPr>
        <w:pStyle w:val="ScreenCapture"/>
      </w:pPr>
      <w:r w:rsidRPr="00EE678B">
        <w:t>AC Accept                 ED Edit                   DC Discontinue</w:t>
      </w:r>
    </w:p>
    <w:p w:rsidR="005E1E20" w:rsidRPr="00EE678B" w:rsidRDefault="005E1E20" w:rsidP="006B4D1B">
      <w:pPr>
        <w:pStyle w:val="ScreenCapture"/>
      </w:pPr>
      <w:r w:rsidRPr="00EE678B">
        <w:t>Select Item(s): Next Screen//.</w:t>
      </w:r>
    </w:p>
    <w:p w:rsidR="005E1E20" w:rsidRPr="00EE678B" w:rsidRDefault="005E1E20" w:rsidP="006B4D1B">
      <w:pPr>
        <w:pStyle w:val="ScreenCapture"/>
      </w:pPr>
      <w:r w:rsidRPr="00EE678B">
        <w:t>.</w:t>
      </w:r>
    </w:p>
    <w:p w:rsidR="005E1E20" w:rsidRPr="00EE678B" w:rsidRDefault="005E1E20" w:rsidP="006B4D1B">
      <w:pPr>
        <w:pStyle w:val="ScreenCapture"/>
      </w:pPr>
      <w:r w:rsidRPr="00EE678B">
        <w:t>OR</w:t>
      </w:r>
    </w:p>
    <w:p w:rsidR="005E1E20" w:rsidRPr="00EE678B" w:rsidRDefault="005E1E20" w:rsidP="006B4D1B">
      <w:pPr>
        <w:pStyle w:val="ScreenCapture"/>
      </w:pPr>
      <w:r w:rsidRPr="00EE678B">
        <w:t xml:space="preserve">                                                                                </w:t>
      </w:r>
    </w:p>
    <w:p w:rsidR="005E1E20" w:rsidRPr="00EE678B" w:rsidRDefault="005E1E20" w:rsidP="006B4D1B">
      <w:pPr>
        <w:pStyle w:val="ScreenCapture"/>
      </w:pPr>
    </w:p>
    <w:p w:rsidR="00A5449E" w:rsidRPr="00B31611" w:rsidRDefault="00A5449E" w:rsidP="00A5449E">
      <w:pPr>
        <w:pStyle w:val="ScreenCapture"/>
      </w:pPr>
      <w:r w:rsidRPr="00B31611">
        <w:t>Do you want to Continue? Y// YES</w:t>
      </w:r>
    </w:p>
    <w:p w:rsidR="00A5449E" w:rsidRPr="00B31611" w:rsidRDefault="00A5449E" w:rsidP="00A5449E">
      <w:pPr>
        <w:pStyle w:val="ScreenCapture"/>
      </w:pPr>
    </w:p>
    <w:p w:rsidR="00A5449E" w:rsidRPr="00B31611" w:rsidRDefault="00A5449E" w:rsidP="00A5449E">
      <w:pPr>
        <w:pStyle w:val="ScreenCapture"/>
      </w:pPr>
      <w:r w:rsidRPr="00B31611">
        <w:t>Do you want to Process medication</w:t>
      </w:r>
    </w:p>
    <w:p w:rsidR="00A5449E" w:rsidRPr="00B31611" w:rsidRDefault="00A5449E" w:rsidP="00A5449E">
      <w:pPr>
        <w:pStyle w:val="ScreenCapture"/>
      </w:pPr>
      <w:r w:rsidRPr="00B31611">
        <w:t>INDINAVIR 400MG CAP : P// ROCESS</w:t>
      </w:r>
    </w:p>
    <w:p w:rsidR="00A5449E" w:rsidRPr="00B31611" w:rsidRDefault="00A5449E" w:rsidP="00A5449E">
      <w:pPr>
        <w:pStyle w:val="ScreenCapture"/>
      </w:pPr>
    </w:p>
    <w:p w:rsidR="00A5449E" w:rsidRPr="00B31611" w:rsidRDefault="00A5449E" w:rsidP="00A5449E">
      <w:pPr>
        <w:pStyle w:val="ScreenCapture"/>
      </w:pPr>
      <w:r w:rsidRPr="00B31611">
        <w:t>Enter your Current Signature Code:    SIGNATURE VERIFIED</w:t>
      </w:r>
    </w:p>
    <w:p w:rsidR="00A5449E" w:rsidRPr="00B31611" w:rsidRDefault="00A5449E" w:rsidP="00A5449E">
      <w:pPr>
        <w:pStyle w:val="ScreenCapture"/>
      </w:pPr>
    </w:p>
    <w:p w:rsidR="00A5449E" w:rsidRPr="00B31611" w:rsidRDefault="00A5449E" w:rsidP="00A5449E">
      <w:pPr>
        <w:pStyle w:val="ScreenCapture"/>
      </w:pPr>
      <w:r w:rsidRPr="00B31611">
        <w:t>Now creating Pharmacy Intervention</w:t>
      </w:r>
    </w:p>
    <w:p w:rsidR="00A5449E" w:rsidRPr="00B31611" w:rsidRDefault="00A5449E" w:rsidP="00A5449E">
      <w:pPr>
        <w:pStyle w:val="ScreenCapture"/>
      </w:pPr>
      <w:r w:rsidRPr="00B31611">
        <w:t xml:space="preserve">for INDINAVIR 400MG CAP </w:t>
      </w:r>
    </w:p>
    <w:p w:rsidR="00A5449E" w:rsidRPr="00B31611" w:rsidRDefault="00A5449E" w:rsidP="00A5449E">
      <w:pPr>
        <w:pStyle w:val="ScreenCapture"/>
      </w:pPr>
    </w:p>
    <w:p w:rsidR="00A5449E" w:rsidRPr="00B31611" w:rsidRDefault="00A5449E" w:rsidP="00A5449E">
      <w:pPr>
        <w:pStyle w:val="ScreenCapture"/>
      </w:pPr>
      <w:r w:rsidRPr="00B31611">
        <w:t xml:space="preserve">PROVIDER:    OERRPROVIDER, ONE  </w:t>
      </w:r>
    </w:p>
    <w:p w:rsidR="00A5449E" w:rsidRPr="00B31611" w:rsidRDefault="00A5449E" w:rsidP="00A5449E">
      <w:pPr>
        <w:pStyle w:val="ScreenCapture"/>
      </w:pPr>
      <w:r w:rsidRPr="00B31611">
        <w:t xml:space="preserve">RECOMMENDATION: NO CHANGE  </w:t>
      </w:r>
    </w:p>
    <w:p w:rsidR="00A5449E" w:rsidRPr="00B31611" w:rsidRDefault="00A5449E" w:rsidP="00A5449E">
      <w:pPr>
        <w:pStyle w:val="ScreenCapture"/>
      </w:pPr>
    </w:p>
    <w:p w:rsidR="00A5449E" w:rsidRPr="00B31611" w:rsidRDefault="00A5449E" w:rsidP="00A5449E">
      <w:pPr>
        <w:pStyle w:val="ScreenCapture"/>
      </w:pPr>
      <w:r w:rsidRPr="00B31611">
        <w:t>See 'Intervention Menu' if you want to delete this</w:t>
      </w:r>
    </w:p>
    <w:p w:rsidR="00A5449E" w:rsidRPr="00B31611" w:rsidRDefault="00A5449E" w:rsidP="00A5449E">
      <w:pPr>
        <w:pStyle w:val="ScreenCapture"/>
      </w:pPr>
      <w:r w:rsidRPr="00B31611">
        <w:t>intervention or for more options.</w:t>
      </w:r>
    </w:p>
    <w:p w:rsidR="00A5449E" w:rsidRPr="00B31611" w:rsidRDefault="00A5449E" w:rsidP="00A5449E">
      <w:pPr>
        <w:pStyle w:val="ScreenCapture"/>
      </w:pPr>
    </w:p>
    <w:p w:rsidR="00A5449E" w:rsidRPr="00B31611" w:rsidRDefault="00A5449E" w:rsidP="00A5449E">
      <w:pPr>
        <w:pStyle w:val="ScreenCapture"/>
      </w:pPr>
      <w:r w:rsidRPr="00B31611">
        <w:t>Would you like to edit this intervention ? N// O</w:t>
      </w:r>
    </w:p>
    <w:p w:rsidR="00A5449E" w:rsidRPr="00B31611" w:rsidRDefault="00A5449E" w:rsidP="00A5449E">
      <w:pPr>
        <w:pStyle w:val="ScreenCapture"/>
      </w:pPr>
    </w:p>
    <w:p w:rsidR="00A5449E" w:rsidRPr="00B31611" w:rsidRDefault="00A5449E" w:rsidP="00A5449E">
      <w:pPr>
        <w:pStyle w:val="ScreenCapture"/>
      </w:pPr>
      <w:r w:rsidRPr="00B31611">
        <w:t>Rx # 2501              10/19/07</w:t>
      </w:r>
    </w:p>
    <w:p w:rsidR="00A5449E" w:rsidRPr="00B31611" w:rsidRDefault="00A5449E" w:rsidP="00A5449E">
      <w:pPr>
        <w:pStyle w:val="ScreenCapture"/>
      </w:pPr>
      <w:r w:rsidRPr="00B31611">
        <w:t>OPPATIENT, ONE              #90</w:t>
      </w:r>
    </w:p>
    <w:p w:rsidR="00A5449E" w:rsidRPr="00B31611" w:rsidRDefault="00A5449E" w:rsidP="00A5449E">
      <w:pPr>
        <w:pStyle w:val="ScreenCapture"/>
      </w:pPr>
      <w:r w:rsidRPr="00B31611">
        <w:t>TAKE ONE TABLET BY MOUTH THREE TIMES A DAY WITH FOOD OR MILK</w:t>
      </w:r>
    </w:p>
    <w:p w:rsidR="00A5449E" w:rsidRPr="00B31611" w:rsidRDefault="00A5449E" w:rsidP="00A5449E">
      <w:pPr>
        <w:pStyle w:val="ScreenCapture"/>
      </w:pPr>
    </w:p>
    <w:p w:rsidR="00A5449E" w:rsidRPr="00B31611" w:rsidRDefault="00A5449E" w:rsidP="00A5449E">
      <w:pPr>
        <w:pStyle w:val="ScreenCapture"/>
      </w:pPr>
      <w:r w:rsidRPr="00B31611">
        <w:t>INDINAVIR 400MG CAP OERRPROVIDER,ONE  OPPHARMACIST,ONE</w:t>
      </w:r>
    </w:p>
    <w:p w:rsidR="00A5449E" w:rsidRPr="00B31611" w:rsidRDefault="00A5449E" w:rsidP="00A5449E">
      <w:pPr>
        <w:pStyle w:val="ScreenCapture"/>
      </w:pPr>
      <w:r w:rsidRPr="00B31611">
        <w:t># of Refills: 11</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ScreenCapture"/>
      </w:pPr>
      <w:r w:rsidRPr="00B31611">
        <w:t xml:space="preserve">       SC Percent: 40%</w:t>
      </w:r>
    </w:p>
    <w:p w:rsidR="00A5449E" w:rsidRPr="00B31611" w:rsidRDefault="00A5449E" w:rsidP="00A5449E">
      <w:pPr>
        <w:pStyle w:val="ScreenCapture"/>
      </w:pPr>
      <w:r w:rsidRPr="00B31611">
        <w:t xml:space="preserve">     Disabilities: NONE STATED</w:t>
      </w:r>
    </w:p>
    <w:p w:rsidR="00A5449E" w:rsidRPr="00B31611" w:rsidRDefault="00A5449E" w:rsidP="00A5449E">
      <w:pPr>
        <w:pStyle w:val="ScreenCapture"/>
      </w:pPr>
    </w:p>
    <w:p w:rsidR="00A5449E" w:rsidRPr="00B31611" w:rsidRDefault="00A5449E" w:rsidP="00A5449E">
      <w:pPr>
        <w:pStyle w:val="ScreenCapture"/>
      </w:pPr>
      <w:r w:rsidRPr="00B31611">
        <w:t>This Rx has been flagged by the provider as: NO COPAY</w:t>
      </w:r>
    </w:p>
    <w:p w:rsidR="00A5449E" w:rsidRPr="00B31611" w:rsidRDefault="00A5449E" w:rsidP="00A5449E">
      <w:pPr>
        <w:pStyle w:val="ScreenCapture"/>
      </w:pPr>
    </w:p>
    <w:p w:rsidR="00A5449E" w:rsidRPr="00B31611" w:rsidRDefault="00A5449E" w:rsidP="00A5449E">
      <w:pPr>
        <w:pStyle w:val="ScreenCapture"/>
      </w:pPr>
      <w:r w:rsidRPr="00B31611">
        <w:t xml:space="preserve">Was treatment for Service Connected condition? YES// </w:t>
      </w:r>
    </w:p>
    <w:p w:rsidR="00A5449E" w:rsidRPr="00B31611" w:rsidRDefault="00A5449E" w:rsidP="00A5449E">
      <w:pPr>
        <w:pStyle w:val="ScreenCapture"/>
      </w:pPr>
    </w:p>
    <w:p w:rsidR="00A5449E" w:rsidRPr="00B31611" w:rsidRDefault="00A5449E" w:rsidP="00A5449E">
      <w:pPr>
        <w:pStyle w:val="ScreenCapture"/>
      </w:pPr>
      <w:r w:rsidRPr="00B31611">
        <w:t>Are you sure you want to Accept this Order? NO//</w:t>
      </w:r>
    </w:p>
    <w:p w:rsidR="00F87F71" w:rsidRPr="00EE678B" w:rsidRDefault="00F87F71" w:rsidP="00D7570F">
      <w:pPr>
        <w:pStyle w:val="ExampleHeading"/>
        <w:spacing w:before="120"/>
      </w:pPr>
      <w:bookmarkStart w:id="4424" w:name="Page_148"/>
      <w:bookmarkStart w:id="4425" w:name="Page_147"/>
      <w:bookmarkEnd w:id="4424"/>
      <w:bookmarkEnd w:id="4425"/>
      <w:r w:rsidRPr="00EE678B">
        <w:t>Critical Interaction –Renewing an Order</w:t>
      </w:r>
    </w:p>
    <w:p w:rsidR="00F87F71" w:rsidRPr="00EE678B" w:rsidRDefault="00F87F71" w:rsidP="006B4D1B">
      <w:pPr>
        <w:pStyle w:val="ScreenCapture"/>
      </w:pPr>
      <w:r w:rsidRPr="00EE678B">
        <w:t xml:space="preserve">OP Medications (ACTIVE)       Feb 14, 2008@07:25:28          Page:  1 of  3 </w:t>
      </w:r>
    </w:p>
    <w:p w:rsidR="00F87F71" w:rsidRPr="00EE678B" w:rsidRDefault="00F87F71" w:rsidP="006B4D1B">
      <w:pPr>
        <w:pStyle w:val="ScreenCapture"/>
      </w:pPr>
      <w:r w:rsidRPr="00EE678B">
        <w:t xml:space="preserve">OPPATIENT,THREE                                                             &lt;A&gt; </w:t>
      </w:r>
    </w:p>
    <w:p w:rsidR="00F87F71" w:rsidRPr="00EE678B" w:rsidRDefault="00F87F71" w:rsidP="006B4D1B">
      <w:pPr>
        <w:pStyle w:val="ScreenCapture"/>
      </w:pPr>
      <w:r w:rsidRPr="00EE678B">
        <w:t xml:space="preserve">  PID: 000-00-0000                                 Ht(cm): 167.64 (10/16/1993)</w:t>
      </w:r>
    </w:p>
    <w:p w:rsidR="00EC5C33" w:rsidRDefault="00F87F71" w:rsidP="006B4D1B">
      <w:pPr>
        <w:pStyle w:val="ScreenCapture"/>
        <w:rPr>
          <w:lang w:val="en-US"/>
        </w:rPr>
      </w:pPr>
      <w:r w:rsidRPr="00EE678B">
        <w:t xml:space="preserve">  DOB: JUL 1,1934 (73)                             Wt(kg): 68.18 (10/16/1993)</w:t>
      </w:r>
    </w:p>
    <w:p w:rsidR="00EC5C33" w:rsidRDefault="00EC5C33" w:rsidP="00EC5C33">
      <w:pPr>
        <w:pStyle w:val="ScreenCapture"/>
        <w:rPr>
          <w:rFonts w:cs="Courier New"/>
          <w:lang w:val="en-US"/>
        </w:rPr>
      </w:pPr>
      <w:r>
        <w:rPr>
          <w:lang w:val="en-US"/>
        </w:rPr>
        <w:t xml:space="preserve">  </w:t>
      </w:r>
      <w:r w:rsidRPr="00E97BFB">
        <w:rPr>
          <w:rFonts w:cs="Courier New"/>
        </w:rPr>
        <w:t xml:space="preserve">SEX: MALE                   </w:t>
      </w:r>
    </w:p>
    <w:p w:rsidR="00F87F71" w:rsidRPr="00D7570F" w:rsidRDefault="00EC5C33" w:rsidP="006B4D1B">
      <w:pPr>
        <w:pStyle w:val="ScreenCapture"/>
        <w:rPr>
          <w:lang w:val="en-US"/>
        </w:rPr>
      </w:pPr>
      <w:r>
        <w:rPr>
          <w:rFonts w:cs="Courier New"/>
          <w:lang w:val="en-US"/>
        </w:rPr>
        <w:t xml:space="preserve"> </w:t>
      </w:r>
      <w:r w:rsidRPr="00E97BFB">
        <w:rPr>
          <w:rFonts w:cs="Courier New"/>
        </w:rPr>
        <w:t>CrCL: &lt;Not Found&gt; (CREAT: Not Found)            BSA (m2): 1.95</w:t>
      </w:r>
      <w:r w:rsidRPr="00962A17">
        <w:t xml:space="preserve"> </w:t>
      </w:r>
      <w:r w:rsidR="00F87F71" w:rsidRPr="00EE678B">
        <w:t xml:space="preserve"> </w:t>
      </w:r>
    </w:p>
    <w:p w:rsidR="00F87F71" w:rsidRPr="00EE678B" w:rsidRDefault="00F87F71" w:rsidP="006B4D1B">
      <w:pPr>
        <w:pStyle w:val="ScreenCapture"/>
      </w:pPr>
      <w:r w:rsidRPr="00EE678B">
        <w:t xml:space="preserve">                                                                                </w:t>
      </w:r>
    </w:p>
    <w:p w:rsidR="00F87F71" w:rsidRPr="00EE678B" w:rsidRDefault="00F87F71" w:rsidP="006B4D1B">
      <w:pPr>
        <w:pStyle w:val="ScreenCapture"/>
      </w:pPr>
      <w:r w:rsidRPr="00EE678B">
        <w:t xml:space="preserve">                Rx #: 2530$                                                     </w:t>
      </w:r>
    </w:p>
    <w:p w:rsidR="00F87F71" w:rsidRPr="00EE678B" w:rsidRDefault="00F87F71" w:rsidP="006B4D1B">
      <w:pPr>
        <w:pStyle w:val="ScreenCapture"/>
      </w:pPr>
      <w:r w:rsidRPr="00EE678B">
        <w:t xml:space="preserve"> (1) *Orderable Item: WARFARIN TAB                                              </w:t>
      </w:r>
    </w:p>
    <w:p w:rsidR="00600199" w:rsidRDefault="00F87F71" w:rsidP="006B4D1B">
      <w:pPr>
        <w:pStyle w:val="ScreenCapture"/>
      </w:pPr>
      <w:r w:rsidRPr="00EE678B">
        <w:t xml:space="preserve"> (2)            Drug: WARFARIN 2.5MG TAB  </w:t>
      </w:r>
    </w:p>
    <w:p w:rsidR="00F87F71" w:rsidRPr="00EE678B" w:rsidRDefault="00600199"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 xml:space="preserve">-75 </w:t>
      </w:r>
      <w:r w:rsidR="00F87F71" w:rsidRPr="00EE678B">
        <w:t xml:space="preserve">                                      </w:t>
      </w:r>
    </w:p>
    <w:p w:rsidR="00F87F71" w:rsidRPr="00EE678B" w:rsidRDefault="00F87F71" w:rsidP="006B4D1B">
      <w:pPr>
        <w:pStyle w:val="ScreenCapture"/>
      </w:pPr>
      <w:r w:rsidRPr="00EE678B">
        <w:t xml:space="preserve"> (3)         *Dosage: 2.5 (MG)                                                  </w:t>
      </w:r>
    </w:p>
    <w:p w:rsidR="00F87F71" w:rsidRPr="00EE678B" w:rsidRDefault="00F87F71" w:rsidP="006B4D1B">
      <w:pPr>
        <w:pStyle w:val="ScreenCapture"/>
      </w:pPr>
      <w:r w:rsidRPr="00EE678B">
        <w:t xml:space="preserve">                Verb: TAKE                                                      </w:t>
      </w:r>
    </w:p>
    <w:p w:rsidR="00F87F71" w:rsidRPr="00EE678B" w:rsidRDefault="00F87F71" w:rsidP="006B4D1B">
      <w:pPr>
        <w:pStyle w:val="ScreenCapture"/>
      </w:pPr>
      <w:r w:rsidRPr="00EE678B">
        <w:t xml:space="preserve">      Dispense Units: 1                                                         </w:t>
      </w:r>
    </w:p>
    <w:p w:rsidR="00F87F71" w:rsidRPr="00EE678B" w:rsidRDefault="00F87F71" w:rsidP="006B4D1B">
      <w:pPr>
        <w:pStyle w:val="ScreenCapture"/>
      </w:pPr>
      <w:r w:rsidRPr="00EE678B">
        <w:t xml:space="preserve">                Noun: TABLET                                                    </w:t>
      </w:r>
    </w:p>
    <w:p w:rsidR="00F87F71" w:rsidRPr="00EE678B" w:rsidRDefault="00F87F71" w:rsidP="006B4D1B">
      <w:pPr>
        <w:pStyle w:val="ScreenCapture"/>
      </w:pPr>
      <w:r w:rsidRPr="00EE678B">
        <w:t xml:space="preserve">              *Route: ORAL                                                      </w:t>
      </w:r>
    </w:p>
    <w:p w:rsidR="00F87F71" w:rsidRPr="00EE678B" w:rsidRDefault="00F87F71" w:rsidP="006B4D1B">
      <w:pPr>
        <w:pStyle w:val="ScreenCapture"/>
      </w:pPr>
      <w:r w:rsidRPr="00EE678B">
        <w:t xml:space="preserve">           *Schedule: QHS                                                       </w:t>
      </w:r>
    </w:p>
    <w:p w:rsidR="00F87F71" w:rsidRPr="00EE678B" w:rsidRDefault="00F87F71" w:rsidP="006B4D1B">
      <w:pPr>
        <w:pStyle w:val="ScreenCapture"/>
      </w:pPr>
      <w:r w:rsidRPr="00EE678B">
        <w:t xml:space="preserve"> (4)Pat Instructions:                                                           </w:t>
      </w:r>
    </w:p>
    <w:p w:rsidR="003900AF" w:rsidRPr="00EE678B" w:rsidRDefault="003900AF" w:rsidP="006B4D1B">
      <w:pPr>
        <w:pStyle w:val="ScreenCapture"/>
      </w:pP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RN   Renew  </w:t>
      </w:r>
    </w:p>
    <w:p w:rsidR="003900AF" w:rsidRPr="00EE678B" w:rsidRDefault="003900AF" w:rsidP="006B4D1B">
      <w:pPr>
        <w:pStyle w:val="ScreenCapture"/>
      </w:pPr>
      <w:r w:rsidRPr="00EE678B">
        <w:t>FILL DATE: (2/14/2008 - 2/14/2009): TODAY//  (FEB 14, 2008)</w:t>
      </w:r>
    </w:p>
    <w:p w:rsidR="003900AF" w:rsidRPr="00EE678B" w:rsidRDefault="003900AF" w:rsidP="006B4D1B">
      <w:pPr>
        <w:pStyle w:val="ScreenCapture"/>
      </w:pPr>
      <w:r w:rsidRPr="00EE678B">
        <w:t>MAIL/WINDOW: WINDOW// WINDOW</w:t>
      </w:r>
    </w:p>
    <w:p w:rsidR="003900AF" w:rsidRPr="00EE678B" w:rsidRDefault="003900AF" w:rsidP="006B4D1B">
      <w:pPr>
        <w:pStyle w:val="ScreenCapture"/>
      </w:pPr>
      <w:r w:rsidRPr="00EE678B">
        <w:t xml:space="preserve">METHOD OF PICK-UP: </w:t>
      </w: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WAS THE PATIENT COUNSELED: NO// NO</w:t>
      </w:r>
    </w:p>
    <w:p w:rsidR="003900AF" w:rsidRPr="00EE678B" w:rsidRDefault="003900AF" w:rsidP="006B4D1B">
      <w:pPr>
        <w:pStyle w:val="ScreenCapture"/>
      </w:pPr>
    </w:p>
    <w:p w:rsidR="00A5449E" w:rsidRPr="00B31611" w:rsidRDefault="00A5449E" w:rsidP="00A5449E">
      <w:pPr>
        <w:pStyle w:val="ScreenCapture"/>
      </w:pPr>
      <w:r w:rsidRPr="00B31611">
        <w:t>Do you want to enter a Progress Note? No//   NO</w:t>
      </w:r>
    </w:p>
    <w:p w:rsidR="00A5449E" w:rsidRPr="00B31611" w:rsidRDefault="00A5449E" w:rsidP="00A5449E">
      <w:pPr>
        <w:pStyle w:val="ScreenCapture"/>
      </w:pPr>
    </w:p>
    <w:p w:rsidR="00A5449E" w:rsidRPr="00B31611" w:rsidRDefault="00A5449E" w:rsidP="00A5449E">
      <w:pPr>
        <w:pStyle w:val="ScreenCapture"/>
      </w:pPr>
      <w:r w:rsidRPr="00B31611">
        <w:t>Now Renewing Rx # 2530   Drug: WARFARIN 2.5MG TAB</w:t>
      </w:r>
    </w:p>
    <w:p w:rsidR="00A5449E" w:rsidRPr="00B31611" w:rsidRDefault="00A5449E" w:rsidP="00A5449E">
      <w:pPr>
        <w:pStyle w:val="ScreenCapture"/>
      </w:pPr>
    </w:p>
    <w:p w:rsidR="00A5449E" w:rsidRPr="00B31611" w:rsidRDefault="00A5449E" w:rsidP="00A5449E">
      <w:pPr>
        <w:pStyle w:val="ScreenCapture"/>
      </w:pPr>
      <w:r w:rsidRPr="00B31611">
        <w:t>Now doing remote order checks. Please wait...</w:t>
      </w:r>
    </w:p>
    <w:p w:rsidR="00A5449E" w:rsidRPr="00B31611" w:rsidRDefault="00A5449E" w:rsidP="00A5449E">
      <w:pPr>
        <w:pStyle w:val="ScreenCapture"/>
        <w:rPr>
          <w:color w:val="000000"/>
        </w:rPr>
      </w:pPr>
      <w:bookmarkStart w:id="4426" w:name="p138"/>
      <w:bookmarkEnd w:id="4426"/>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3900AF" w:rsidRPr="00EE678B" w:rsidRDefault="003900AF" w:rsidP="006B4D1B">
      <w:pPr>
        <w:pStyle w:val="ScreenCapture"/>
      </w:pPr>
    </w:p>
    <w:p w:rsidR="00A5449E" w:rsidRPr="00B31611" w:rsidRDefault="00A5449E" w:rsidP="00A5449E">
      <w:pPr>
        <w:pStyle w:val="ScreenCapture"/>
      </w:pPr>
      <w:r w:rsidRPr="00B31611">
        <w:rPr>
          <w:rFonts w:eastAsia="Calibri"/>
        </w:rPr>
        <w:t>-------------------------------------------------------------------------------</w:t>
      </w:r>
    </w:p>
    <w:p w:rsidR="003900AF" w:rsidRPr="00EE678B" w:rsidRDefault="003900AF" w:rsidP="006B4D1B">
      <w:pPr>
        <w:pStyle w:val="ScreenCapture"/>
      </w:pPr>
      <w:r w:rsidRPr="00EE678B">
        <w:t>***CRITICAL*** Drug Interaction with Prospective Drug:</w:t>
      </w:r>
    </w:p>
    <w:p w:rsidR="003900AF" w:rsidRPr="00EE678B" w:rsidRDefault="003900AF" w:rsidP="006B4D1B">
      <w:pPr>
        <w:pStyle w:val="ScreenCapture"/>
      </w:pPr>
      <w:r w:rsidRPr="00EE678B">
        <w:t xml:space="preserve">                    WARFARIN 2.5MG TAB and </w:t>
      </w:r>
    </w:p>
    <w:p w:rsidR="003900AF" w:rsidRPr="00EE678B" w:rsidRDefault="003900AF" w:rsidP="006B4D1B">
      <w:pPr>
        <w:pStyle w:val="ScreenCapture"/>
      </w:pPr>
    </w:p>
    <w:p w:rsidR="003900AF" w:rsidRPr="00EE678B" w:rsidRDefault="003900AF" w:rsidP="006B4D1B">
      <w:pPr>
        <w:pStyle w:val="ScreenCapture"/>
      </w:pPr>
      <w:r w:rsidRPr="00EE678B">
        <w:t xml:space="preserve">         Local RX#: #2527</w:t>
      </w:r>
    </w:p>
    <w:p w:rsidR="003900AF" w:rsidRPr="00EE678B" w:rsidRDefault="003900AF" w:rsidP="006B4D1B">
      <w:pPr>
        <w:pStyle w:val="ScreenCapture"/>
      </w:pPr>
      <w:r w:rsidRPr="00EE678B">
        <w:t xml:space="preserve">              Drug: CIMETIDINE 300MG TAB (ACTIVE)</w:t>
      </w:r>
    </w:p>
    <w:p w:rsidR="003900AF" w:rsidRPr="00EE678B" w:rsidRDefault="003900AF" w:rsidP="006B4D1B">
      <w:pPr>
        <w:pStyle w:val="ScreenCapture"/>
      </w:pPr>
      <w:r w:rsidRPr="00EE678B">
        <w:t xml:space="preserve">               SIG: TAKE ONE TABLET BY MOUTH AT BEDTIME</w:t>
      </w:r>
    </w:p>
    <w:p w:rsidR="003900AF" w:rsidRPr="00EE678B" w:rsidRDefault="00A5449E" w:rsidP="006B4D1B">
      <w:pPr>
        <w:pStyle w:val="ScreenCapture"/>
      </w:pPr>
      <w:r>
        <w:rPr>
          <w:lang w:val="en-US"/>
        </w:rPr>
        <w:t xml:space="preserve">    </w:t>
      </w:r>
      <w:r w:rsidR="003900AF" w:rsidRPr="00EE678B">
        <w:t>Processing Status: Released locally on 09/08/07@08:55:32 (Window)</w:t>
      </w:r>
    </w:p>
    <w:p w:rsidR="003900AF" w:rsidRPr="00EE678B" w:rsidRDefault="003900AF" w:rsidP="006B4D1B">
      <w:pPr>
        <w:pStyle w:val="ScreenCapture"/>
      </w:pPr>
      <w:r w:rsidRPr="00EE678B">
        <w:t xml:space="preserve">   Last Filled On: 09/08/07</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The pharmacologic effects of warfarin may be increased resulting in severe bleeding.</w:t>
      </w:r>
    </w:p>
    <w:p w:rsidR="003900AF" w:rsidRPr="00EE678B" w:rsidRDefault="003900AF" w:rsidP="006B4D1B">
      <w:pPr>
        <w:pStyle w:val="ScreenCapture"/>
      </w:pPr>
    </w:p>
    <w:p w:rsidR="003900AF" w:rsidRPr="00EE678B" w:rsidRDefault="003900AF" w:rsidP="006B4D1B">
      <w:pPr>
        <w:pStyle w:val="ScreenCapture"/>
        <w:rPr>
          <w:u w:val="single"/>
        </w:rPr>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rPr>
          <w:u w:val="single"/>
        </w:rPr>
      </w:pPr>
      <w:r w:rsidRPr="00EE678B">
        <w:t xml:space="preserve">Do you want to Continue? Y//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RENEWED RX DELETED</w:t>
      </w:r>
    </w:p>
    <w:p w:rsidR="003900AF" w:rsidRPr="00EE678B" w:rsidRDefault="003900AF" w:rsidP="006B4D1B">
      <w:pPr>
        <w:pStyle w:val="ScreenCapture"/>
      </w:pPr>
    </w:p>
    <w:p w:rsidR="003900AF" w:rsidRPr="00EE678B" w:rsidRDefault="003900AF" w:rsidP="006B4D1B">
      <w:pPr>
        <w:pStyle w:val="ScreenCapture"/>
      </w:pPr>
      <w:r w:rsidRPr="00EE678B">
        <w:t xml:space="preserve">  OR</w:t>
      </w:r>
    </w:p>
    <w:p w:rsidR="00FE5778" w:rsidRPr="00EE678B" w:rsidRDefault="00FE5778" w:rsidP="006B4D1B">
      <w:pPr>
        <w:pStyle w:val="ScreenCapture"/>
      </w:pPr>
    </w:p>
    <w:p w:rsidR="003900AF" w:rsidRPr="00EE678B" w:rsidRDefault="003900AF" w:rsidP="006B4D1B">
      <w:pPr>
        <w:pStyle w:val="ScreenCapture"/>
      </w:pPr>
      <w:r w:rsidRPr="00EE678B">
        <w:t>Do you want to Continue? Y// ES</w:t>
      </w:r>
    </w:p>
    <w:p w:rsidR="003900AF" w:rsidRPr="00EE678B" w:rsidRDefault="003900AF" w:rsidP="006B4D1B">
      <w:pPr>
        <w:pStyle w:val="ScreenCapture"/>
      </w:pPr>
    </w:p>
    <w:p w:rsidR="003900AF" w:rsidRPr="00EE678B" w:rsidRDefault="003900AF" w:rsidP="006B4D1B">
      <w:pPr>
        <w:pStyle w:val="ScreenCapture"/>
      </w:pPr>
      <w:r w:rsidRPr="00EE678B">
        <w:t>Do you want to Process medication</w:t>
      </w:r>
    </w:p>
    <w:p w:rsidR="003900AF" w:rsidRPr="00EE678B" w:rsidRDefault="003900AF" w:rsidP="006B4D1B">
      <w:pPr>
        <w:pStyle w:val="ScreenCapture"/>
      </w:pPr>
      <w:r w:rsidRPr="00EE678B">
        <w:t>WARFARIN 2.5MG TAB: P// ROCESS</w:t>
      </w:r>
    </w:p>
    <w:p w:rsidR="003900AF" w:rsidRPr="00EE678B" w:rsidRDefault="003900AF" w:rsidP="006B4D1B">
      <w:pPr>
        <w:pStyle w:val="ScreenCapture"/>
      </w:pPr>
    </w:p>
    <w:p w:rsidR="003900AF" w:rsidRPr="00EE678B" w:rsidRDefault="003900AF" w:rsidP="006B4D1B">
      <w:pPr>
        <w:pStyle w:val="ScreenCapture"/>
      </w:pPr>
      <w:r w:rsidRPr="00EE678B">
        <w:t>Enter your Current Signature Code:    SIGNATURE VERIFIED</w:t>
      </w: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WARFARIN 2.5MG TAB</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 FOUR     FPP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p>
    <w:p w:rsidR="003900AF" w:rsidRPr="00EE678B" w:rsidRDefault="003900AF" w:rsidP="006B4D1B">
      <w:pPr>
        <w:pStyle w:val="ScreenCapture"/>
      </w:pPr>
      <w:r w:rsidRPr="00EE678B">
        <w:t>2530A        WARFARIN 2.5MG TAB                QTY: 30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TABLET BY MOUTH AT BEDTIME</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 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5E1E20" w:rsidRPr="00EE678B" w:rsidRDefault="005E1E20" w:rsidP="00221586"/>
    <w:p w:rsidR="003900AF" w:rsidRPr="00EE678B" w:rsidRDefault="003900AF" w:rsidP="009A678F">
      <w:pPr>
        <w:pStyle w:val="ExampleHeading"/>
      </w:pPr>
      <w:r w:rsidRPr="00EE678B">
        <w:t>Significant Interaction – Renewing an Order</w:t>
      </w:r>
    </w:p>
    <w:p w:rsidR="003900AF" w:rsidRPr="00EE678B" w:rsidRDefault="003900AF" w:rsidP="006B4D1B">
      <w:pPr>
        <w:pStyle w:val="ScreenCapture"/>
      </w:pPr>
      <w:r w:rsidRPr="00EE678B">
        <w:t xml:space="preserve">OP Medications (ACTIVE)       Feb 14, 2008@07:15:31          Page:    1 of    3 </w:t>
      </w:r>
    </w:p>
    <w:p w:rsidR="003900AF" w:rsidRPr="00EE678B" w:rsidRDefault="003900AF" w:rsidP="006B4D1B">
      <w:pPr>
        <w:pStyle w:val="ScreenCapture"/>
      </w:pPr>
      <w:r w:rsidRPr="00EE678B">
        <w:t xml:space="preserve">OPPATIENT,THREE                                                             &lt;A&gt; </w:t>
      </w:r>
    </w:p>
    <w:p w:rsidR="003900AF" w:rsidRPr="00EE678B" w:rsidRDefault="003900AF" w:rsidP="006B4D1B">
      <w:pPr>
        <w:pStyle w:val="ScreenCapture"/>
      </w:pPr>
      <w:r w:rsidRPr="00EE678B">
        <w:t xml:space="preserve">  PID: 000-00-0000                                 Ht(cm): 167.64 (10/16/1993)</w:t>
      </w:r>
    </w:p>
    <w:p w:rsidR="00EC5C33" w:rsidRDefault="003900AF" w:rsidP="006B4D1B">
      <w:pPr>
        <w:pStyle w:val="ScreenCapture"/>
        <w:rPr>
          <w:lang w:val="en-US"/>
        </w:rPr>
      </w:pPr>
      <w:bookmarkStart w:id="4427" w:name="Page_150"/>
      <w:bookmarkStart w:id="4428" w:name="Page_149"/>
      <w:bookmarkEnd w:id="4427"/>
      <w:bookmarkEnd w:id="4428"/>
      <w:r w:rsidRPr="00EE678B">
        <w:t xml:space="preserve">  DOB: JUL 1,1934 (73)                             Wt(kg): 68.18 (10/16/1993)</w:t>
      </w:r>
    </w:p>
    <w:p w:rsidR="00EC5C33" w:rsidRDefault="00EC5C33" w:rsidP="00EC5C33">
      <w:pPr>
        <w:pStyle w:val="ScreenCapture"/>
        <w:rPr>
          <w:lang w:val="en-US"/>
        </w:rPr>
      </w:pPr>
      <w:r>
        <w:rPr>
          <w:lang w:val="en-US"/>
        </w:rPr>
        <w:t xml:space="preserve">  </w:t>
      </w:r>
      <w:r w:rsidRPr="00E97BFB">
        <w:t xml:space="preserve">SEX: MALE                   </w:t>
      </w:r>
    </w:p>
    <w:p w:rsidR="003900AF" w:rsidRPr="00EE678B" w:rsidRDefault="00EC5C33" w:rsidP="00EC5C33">
      <w:pPr>
        <w:pStyle w:val="ScreenCapture"/>
      </w:pPr>
      <w:r>
        <w:rPr>
          <w:lang w:val="en-US"/>
        </w:rPr>
        <w:t xml:space="preserve"> </w:t>
      </w:r>
      <w:r w:rsidRPr="00E97BFB">
        <w:rPr>
          <w:rFonts w:cs="Courier New"/>
        </w:rPr>
        <w:t>CrCL: &lt;Not Found&gt; (CREAT: Not Found)            BSA (m2): 1.</w:t>
      </w:r>
      <w:r>
        <w:rPr>
          <w:rFonts w:cs="Courier New"/>
          <w:lang w:val="en-US"/>
        </w:rPr>
        <w:t>77</w:t>
      </w:r>
      <w:r w:rsidR="003900AF" w:rsidRPr="00EE678B">
        <w:t xml:space="preserve">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Rx #: 2531$                                                     </w:t>
      </w:r>
    </w:p>
    <w:p w:rsidR="003900AF" w:rsidRPr="00EE678B" w:rsidRDefault="003900AF" w:rsidP="006B4D1B">
      <w:pPr>
        <w:pStyle w:val="ScreenCapture"/>
      </w:pPr>
      <w:r w:rsidRPr="00EE678B">
        <w:t xml:space="preserve"> (1) *Orderable Item: INDOMETHACIN CAP,ORAL                                     </w:t>
      </w:r>
    </w:p>
    <w:p w:rsidR="00AD1ED7" w:rsidRDefault="003900AF" w:rsidP="006B4D1B">
      <w:pPr>
        <w:pStyle w:val="ScreenCapture"/>
      </w:pPr>
      <w:r w:rsidRPr="00EE678B">
        <w:t xml:space="preserve"> (2)            Drug: INDOMETHACIN 25MG CAP  </w:t>
      </w:r>
    </w:p>
    <w:p w:rsidR="003900AF" w:rsidRPr="00EE678B" w:rsidRDefault="00AD1ED7"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3900AF" w:rsidRPr="00EE678B">
        <w:t xml:space="preserve">                                   </w:t>
      </w:r>
    </w:p>
    <w:p w:rsidR="003900AF" w:rsidRPr="00EE678B" w:rsidRDefault="003900AF" w:rsidP="006B4D1B">
      <w:pPr>
        <w:pStyle w:val="ScreenCapture"/>
      </w:pPr>
      <w:r w:rsidRPr="00EE678B">
        <w:t xml:space="preserve"> (3)         *Dosage: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CAPSULE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TID                                                       </w:t>
      </w:r>
    </w:p>
    <w:p w:rsidR="003900AF" w:rsidRPr="00EE678B" w:rsidRDefault="003900AF" w:rsidP="006B4D1B">
      <w:pPr>
        <w:pStyle w:val="ScreenCapture"/>
      </w:pPr>
      <w:r w:rsidRPr="00EE678B">
        <w:t xml:space="preserve"> (4)Pat Instructions:                                                           </w:t>
      </w:r>
    </w:p>
    <w:p w:rsidR="003900AF" w:rsidRPr="00EE678B" w:rsidRDefault="003900AF" w:rsidP="006B4D1B">
      <w:pPr>
        <w:pStyle w:val="ScreenCapture"/>
      </w:pPr>
      <w:r w:rsidRPr="00EE678B">
        <w:t xml:space="preserve">                 SIG: TAKE ONE CAPSULE BY MOUTH THREE TIMES A DAY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RN   Renew  </w:t>
      </w:r>
    </w:p>
    <w:p w:rsidR="003900AF" w:rsidRPr="00EE678B" w:rsidRDefault="003900AF" w:rsidP="006B4D1B">
      <w:pPr>
        <w:pStyle w:val="ScreenCapture"/>
      </w:pPr>
      <w:r w:rsidRPr="00EE678B">
        <w:t>FILL DATE: (2/14/2008 - 2/14/2009): TODAY//  (FEB 14, 2008)</w:t>
      </w:r>
    </w:p>
    <w:p w:rsidR="003900AF" w:rsidRPr="00EE678B" w:rsidRDefault="003900AF" w:rsidP="006B4D1B">
      <w:pPr>
        <w:pStyle w:val="ScreenCapture"/>
      </w:pPr>
      <w:r w:rsidRPr="00EE678B">
        <w:t>MAIL/WINDOW: WINDOW// WINDOW</w:t>
      </w:r>
    </w:p>
    <w:p w:rsidR="003900AF" w:rsidRPr="00EE678B" w:rsidRDefault="003900AF" w:rsidP="006B4D1B">
      <w:pPr>
        <w:pStyle w:val="ScreenCapture"/>
      </w:pPr>
      <w:r w:rsidRPr="00EE678B">
        <w:t xml:space="preserve">METHOD OF PICK-UP: </w:t>
      </w: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WAS THE PATIENT COUNSELED: NO// NO</w:t>
      </w:r>
    </w:p>
    <w:p w:rsidR="003900AF" w:rsidRPr="00EE678B" w:rsidRDefault="003900AF" w:rsidP="006B4D1B">
      <w:pPr>
        <w:pStyle w:val="ScreenCapture"/>
      </w:pPr>
    </w:p>
    <w:p w:rsidR="003900AF" w:rsidRPr="00EE678B" w:rsidRDefault="003900AF" w:rsidP="006B4D1B">
      <w:pPr>
        <w:pStyle w:val="ScreenCapture"/>
      </w:pPr>
      <w:r w:rsidRPr="00EE678B">
        <w:t>Do you want to enter a Progress Note? No//   NO</w:t>
      </w:r>
    </w:p>
    <w:p w:rsidR="003900AF" w:rsidRPr="00EE678B" w:rsidRDefault="003900AF" w:rsidP="006B4D1B">
      <w:pPr>
        <w:pStyle w:val="ScreenCapture"/>
      </w:pPr>
    </w:p>
    <w:p w:rsidR="003900AF" w:rsidRPr="00EE678B" w:rsidRDefault="003900AF" w:rsidP="006B4D1B">
      <w:pPr>
        <w:pStyle w:val="ScreenCapture"/>
      </w:pPr>
      <w:r w:rsidRPr="00EE678B">
        <w:t>Now Renewing Rx # 2531   Drug: INDOMETHACIN 25MG CAP</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B6775B" w:rsidRPr="00EE678B" w:rsidRDefault="00B6775B" w:rsidP="006B4D1B">
      <w:pPr>
        <w:pStyle w:val="ScreenCapture"/>
        <w:rPr>
          <w:color w:val="000000"/>
        </w:rPr>
      </w:pPr>
    </w:p>
    <w:p w:rsidR="00A5449E" w:rsidRPr="00B31611" w:rsidRDefault="00A5449E" w:rsidP="00A5449E">
      <w:pPr>
        <w:pStyle w:val="ScreenCapture"/>
        <w:rPr>
          <w:color w:val="000000"/>
        </w:rPr>
      </w:pPr>
      <w:r w:rsidRPr="00B31611">
        <w:rPr>
          <w:color w:val="000000"/>
        </w:rPr>
        <w:t>Now doing allergy check</w:t>
      </w:r>
      <w:bookmarkStart w:id="4429" w:name="p137"/>
      <w:bookmarkEnd w:id="4429"/>
      <w:r w:rsidRPr="00B31611">
        <w:rPr>
          <w:color w:val="000000"/>
        </w:rPr>
        <w:t>s.  Please wait...</w:t>
      </w:r>
    </w:p>
    <w:p w:rsidR="00A5449E" w:rsidRPr="00B31611" w:rsidRDefault="00A5449E" w:rsidP="00A5449E">
      <w:pPr>
        <w:pStyle w:val="ScreenCapture"/>
        <w:rPr>
          <w:color w:val="000000"/>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3900AF" w:rsidRPr="00EE678B" w:rsidRDefault="003900AF" w:rsidP="006B4D1B">
      <w:pPr>
        <w:pStyle w:val="ScreenCapture"/>
      </w:pPr>
    </w:p>
    <w:p w:rsidR="00A5449E" w:rsidRPr="00B31611" w:rsidRDefault="00A5449E" w:rsidP="00A5449E">
      <w:pPr>
        <w:pStyle w:val="ScreenCapture"/>
      </w:pPr>
      <w:r w:rsidRPr="00B31611">
        <w:rPr>
          <w:rFonts w:eastAsia="Calibri"/>
        </w:rPr>
        <w:t>-------------------------------------------------------------------------------</w:t>
      </w:r>
    </w:p>
    <w:p w:rsidR="003900AF" w:rsidRPr="00EE678B" w:rsidRDefault="003900AF" w:rsidP="006B4D1B">
      <w:pPr>
        <w:pStyle w:val="ScreenCapture"/>
      </w:pPr>
      <w:r w:rsidRPr="00EE678B">
        <w:t>***SIGNIFICANT*** Drug Interaction with Prospective Drug:</w:t>
      </w:r>
    </w:p>
    <w:p w:rsidR="003900AF" w:rsidRPr="00EE678B" w:rsidRDefault="003900AF" w:rsidP="006B4D1B">
      <w:pPr>
        <w:pStyle w:val="ScreenCapture"/>
      </w:pPr>
      <w:r w:rsidRPr="00EE678B">
        <w:t xml:space="preserve">                    INDOMETHACIN 25MG CAP and </w:t>
      </w:r>
    </w:p>
    <w:p w:rsidR="003900AF" w:rsidRPr="00EE678B" w:rsidRDefault="003900AF" w:rsidP="006B4D1B">
      <w:pPr>
        <w:pStyle w:val="ScreenCapture"/>
      </w:pPr>
    </w:p>
    <w:p w:rsidR="003900AF" w:rsidRPr="00EE678B" w:rsidRDefault="003900AF" w:rsidP="006B4D1B">
      <w:pPr>
        <w:pStyle w:val="ScreenCapture"/>
      </w:pPr>
      <w:r w:rsidRPr="00EE678B">
        <w:t xml:space="preserve">         Local RX#: 2530</w:t>
      </w:r>
    </w:p>
    <w:p w:rsidR="003900AF" w:rsidRPr="00EE678B" w:rsidRDefault="003900AF" w:rsidP="006B4D1B">
      <w:pPr>
        <w:pStyle w:val="ScreenCapture"/>
      </w:pPr>
      <w:r w:rsidRPr="00EE678B">
        <w:t xml:space="preserve">              DRUG: WARFARIN 2.5MG TAB</w:t>
      </w:r>
    </w:p>
    <w:p w:rsidR="003900AF" w:rsidRPr="00EE678B" w:rsidRDefault="003900AF" w:rsidP="006B4D1B">
      <w:pPr>
        <w:pStyle w:val="ScreenCapture"/>
      </w:pPr>
      <w:r w:rsidRPr="00EE678B">
        <w:t xml:space="preserve">               SIG: TAKE ONE TABLET BY MOUTH AT BEDTIME</w:t>
      </w:r>
    </w:p>
    <w:p w:rsidR="003900AF" w:rsidRPr="00EE678B" w:rsidRDefault="00A5449E" w:rsidP="006B4D1B">
      <w:pPr>
        <w:pStyle w:val="ScreenCapture"/>
      </w:pPr>
      <w:r>
        <w:rPr>
          <w:lang w:val="en-US"/>
        </w:rPr>
        <w:t xml:space="preserve">    </w:t>
      </w:r>
      <w:r w:rsidR="003900AF" w:rsidRPr="00EE678B">
        <w:t>Processing Status: Released locally on 01/08/08@08:55:32 (Window)</w:t>
      </w:r>
    </w:p>
    <w:p w:rsidR="003900AF" w:rsidRPr="00EE678B" w:rsidRDefault="003900AF" w:rsidP="006B4D1B">
      <w:pPr>
        <w:pStyle w:val="ScreenCapture"/>
      </w:pPr>
      <w:r w:rsidRPr="00EE678B">
        <w:t xml:space="preserve">   Last Filled On: 01/08/08</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REFER TO MONOGRAPH FOR SIGNIFICANT INTERACTION CLINICAL EFFECTS</w:t>
      </w:r>
    </w:p>
    <w:p w:rsidR="003900AF" w:rsidRPr="00EE678B" w:rsidRDefault="003900AF" w:rsidP="006B4D1B">
      <w:pPr>
        <w:pStyle w:val="ScreenCapture"/>
      </w:pPr>
    </w:p>
    <w:p w:rsidR="003900AF" w:rsidRPr="00EE678B" w:rsidRDefault="003900AF" w:rsidP="006B4D1B">
      <w:pPr>
        <w:pStyle w:val="ScreenCapture"/>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Do you want to Intervene? Y// ES</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INDOMETHACIN 25MG CAP</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OPPROVIDER,FOUR    FPP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N//NO</w:t>
      </w:r>
    </w:p>
    <w:p w:rsidR="003900AF" w:rsidRPr="00EE678B" w:rsidRDefault="003900AF" w:rsidP="006B4D1B">
      <w:pPr>
        <w:pStyle w:val="ScreenCapture"/>
      </w:pPr>
    </w:p>
    <w:p w:rsidR="003900AF" w:rsidRPr="00EE678B" w:rsidRDefault="003900AF" w:rsidP="006B4D1B">
      <w:pPr>
        <w:pStyle w:val="ScreenCapture"/>
      </w:pPr>
      <w:r w:rsidRPr="00EE678B">
        <w:t>2531A        INDOMETHACIN 25MG CAP             QTY: 90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CAPSULE BY MOUTH THREE TIMES A DAY</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   OR</w:t>
      </w:r>
    </w:p>
    <w:p w:rsidR="003900AF" w:rsidRPr="00EE678B" w:rsidRDefault="003900AF" w:rsidP="006B4D1B">
      <w:pPr>
        <w:pStyle w:val="ScreenCapture"/>
      </w:pPr>
    </w:p>
    <w:p w:rsidR="003900AF" w:rsidRPr="00EE678B" w:rsidRDefault="003900AF" w:rsidP="006B4D1B">
      <w:pPr>
        <w:pStyle w:val="ScreenCapture"/>
      </w:pPr>
      <w:r w:rsidRPr="00EE678B">
        <w:t>Do you want to Intervene? Y// NO</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2531A        INDOMETHACIN 25MG CAP             QTY: 90</w:t>
      </w:r>
    </w:p>
    <w:p w:rsidR="003900AF" w:rsidRPr="00EE678B" w:rsidRDefault="003900AF" w:rsidP="006B4D1B">
      <w:pPr>
        <w:pStyle w:val="ScreenCapture"/>
      </w:pPr>
      <w:r w:rsidRPr="00EE678B">
        <w:t># OF REFILLS: 11  ISSUED: 02-14-08</w:t>
      </w:r>
    </w:p>
    <w:p w:rsidR="003900AF" w:rsidRPr="00EE678B" w:rsidRDefault="003900AF" w:rsidP="006B4D1B">
      <w:pPr>
        <w:pStyle w:val="ScreenCapture"/>
      </w:pPr>
      <w:r w:rsidRPr="00EE678B">
        <w:t>SIG: TAKE ONE CAPSULE BY MOUTH THREE TIMES A DAY</w:t>
      </w:r>
    </w:p>
    <w:p w:rsidR="003900AF" w:rsidRPr="00EE678B" w:rsidRDefault="003900AF" w:rsidP="006B4D1B">
      <w:pPr>
        <w:pStyle w:val="ScreenCapture"/>
      </w:pPr>
      <w:r w:rsidRPr="00EE678B">
        <w:t>FILLED: 03-04-08</w:t>
      </w:r>
    </w:p>
    <w:p w:rsidR="003900AF" w:rsidRPr="00EE678B" w:rsidRDefault="003900AF" w:rsidP="006B4D1B">
      <w:pPr>
        <w:pStyle w:val="ScreenCapture"/>
      </w:pPr>
      <w:r w:rsidRPr="00EE678B">
        <w:t>ROUTING: WINDOW     PHYS: OPPROVIDER,FOUR</w:t>
      </w:r>
    </w:p>
    <w:p w:rsidR="003900AF" w:rsidRPr="00EE678B" w:rsidRDefault="003900AF" w:rsidP="006B4D1B">
      <w:pPr>
        <w:pStyle w:val="ScreenCapture"/>
      </w:pPr>
    </w:p>
    <w:p w:rsidR="003900AF" w:rsidRPr="00EE678B" w:rsidRDefault="003900AF" w:rsidP="006B4D1B">
      <w:pPr>
        <w:pStyle w:val="ScreenCapture"/>
      </w:pPr>
      <w:r w:rsidRPr="00EE678B">
        <w:t xml:space="preserve">Edit renewed Rx ? Y// </w:t>
      </w:r>
    </w:p>
    <w:p w:rsidR="003900AF" w:rsidRPr="00EE678B" w:rsidRDefault="003900AF" w:rsidP="003900AF">
      <w:pPr>
        <w:ind w:left="720"/>
        <w:rPr>
          <w:color w:val="000000"/>
          <w:szCs w:val="24"/>
        </w:rPr>
      </w:pPr>
    </w:p>
    <w:p w:rsidR="003900AF" w:rsidRPr="00EE678B" w:rsidRDefault="003900AF" w:rsidP="009A678F">
      <w:pPr>
        <w:pStyle w:val="ExampleHeading"/>
      </w:pPr>
      <w:r w:rsidRPr="00EE678B">
        <w:t>Copying An Order – Critical Interaction</w:t>
      </w:r>
    </w:p>
    <w:p w:rsidR="003900AF" w:rsidRPr="00EE678B" w:rsidRDefault="003900AF" w:rsidP="006B4D1B">
      <w:pPr>
        <w:pStyle w:val="ScreenCapture"/>
      </w:pPr>
      <w:r w:rsidRPr="00EE678B">
        <w:t xml:space="preserve">OP Medications (ACTIVE)       Feb 14, 2008@09:20:04       Page:    1 of    3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EC5C33" w:rsidRDefault="003900AF" w:rsidP="006B4D1B">
      <w:pPr>
        <w:pStyle w:val="ScreenCapture"/>
        <w:rPr>
          <w:lang w:val="en-US"/>
        </w:rPr>
      </w:pPr>
      <w:r w:rsidRPr="00EE678B">
        <w:t xml:space="preserve">  DOB: JUL 1,1934 (73)                             Wt(kg): 68.18 (10/16/1993)</w:t>
      </w:r>
    </w:p>
    <w:p w:rsidR="00EC5C33" w:rsidRDefault="00EC5C33" w:rsidP="00EC5C33">
      <w:pPr>
        <w:pStyle w:val="ScreenCapture"/>
        <w:rPr>
          <w:lang w:val="en-US"/>
        </w:rPr>
      </w:pPr>
      <w:r>
        <w:rPr>
          <w:lang w:val="en-US"/>
        </w:rPr>
        <w:t xml:space="preserve">  </w:t>
      </w:r>
      <w:r w:rsidRPr="00E97BFB">
        <w:t xml:space="preserve">SEX: MALE                   </w:t>
      </w:r>
    </w:p>
    <w:p w:rsidR="003900AF" w:rsidRPr="00B10E0E" w:rsidRDefault="00EC5C33" w:rsidP="006B4D1B">
      <w:pPr>
        <w:pStyle w:val="ScreenCapture"/>
        <w:rPr>
          <w:lang w:val="en-US"/>
        </w:rPr>
      </w:pPr>
      <w:r>
        <w:rPr>
          <w:lang w:val="en-US"/>
        </w:rPr>
        <w:t xml:space="preserve"> </w:t>
      </w:r>
      <w:r w:rsidRPr="00E97BFB">
        <w:rPr>
          <w:rFonts w:cs="Courier New"/>
        </w:rPr>
        <w:t>CrCL: &lt;Not Found&gt; (CREAT: Not Found)            BSA (m2): 1.</w:t>
      </w:r>
      <w:r>
        <w:rPr>
          <w:rFonts w:cs="Courier New"/>
          <w:lang w:val="en-US"/>
        </w:rPr>
        <w:t>77</w:t>
      </w:r>
      <w:r w:rsidRPr="00962A17">
        <w:t xml:space="preserve"> </w:t>
      </w:r>
      <w:r w:rsidR="003900AF" w:rsidRPr="00EE678B">
        <w:t xml:space="preserve">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Rx #: 2530$                                                     </w:t>
      </w:r>
    </w:p>
    <w:p w:rsidR="003900AF" w:rsidRPr="00EE678B" w:rsidRDefault="003900AF" w:rsidP="006B4D1B">
      <w:pPr>
        <w:pStyle w:val="ScreenCapture"/>
      </w:pPr>
      <w:r w:rsidRPr="00EE678B">
        <w:t xml:space="preserve"> (1) *Orderable Item: WARFARIN TAB                                              </w:t>
      </w:r>
    </w:p>
    <w:p w:rsidR="003900AF" w:rsidRDefault="003900AF" w:rsidP="006B4D1B">
      <w:pPr>
        <w:pStyle w:val="ScreenCapture"/>
      </w:pPr>
      <w:r w:rsidRPr="00EE678B">
        <w:t xml:space="preserve"> (2)            Drug: WARFARIN 2.5MG TAB                                        </w:t>
      </w:r>
    </w:p>
    <w:p w:rsidR="00AD1ED7" w:rsidRPr="00EE678B" w:rsidRDefault="00AD1ED7"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3900AF" w:rsidRPr="00EE678B" w:rsidRDefault="003900AF" w:rsidP="006B4D1B">
      <w:pPr>
        <w:pStyle w:val="ScreenCapture"/>
      </w:pPr>
      <w:r w:rsidRPr="00EE678B">
        <w:t xml:space="preserve"> (3)         *Dosage: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QHS                                                       </w:t>
      </w:r>
    </w:p>
    <w:p w:rsidR="003900AF" w:rsidRPr="00EE678B" w:rsidRDefault="003900AF" w:rsidP="006B4D1B">
      <w:pPr>
        <w:pStyle w:val="ScreenCapture"/>
      </w:pPr>
      <w:r w:rsidRPr="00EE678B">
        <w:t xml:space="preserve"> (4)Pat Instructions:                                                           </w:t>
      </w: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(5)  Patient Status: OPT NSC                                                   </w:t>
      </w:r>
    </w:p>
    <w:p w:rsidR="003900AF" w:rsidRPr="00EE678B" w:rsidRDefault="003900AF" w:rsidP="006B4D1B">
      <w:pPr>
        <w:pStyle w:val="ScreenCapture"/>
      </w:pPr>
      <w:r w:rsidRPr="00EE678B">
        <w:t xml:space="preserve"> (6)      Issue Date: 02/13/08              (7)  Fill Date: 02/13/08           </w:t>
      </w:r>
    </w:p>
    <w:p w:rsidR="003900AF" w:rsidRPr="00EE678B" w:rsidRDefault="003900AF" w:rsidP="006B4D1B">
      <w:pPr>
        <w:pStyle w:val="ScreenCapture"/>
      </w:pPr>
      <w:r w:rsidRPr="00EE678B">
        <w:t xml:space="preserve">      Last Fill Date: 02/13/08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co   CO  </w:t>
      </w:r>
    </w:p>
    <w:p w:rsidR="003900AF" w:rsidRPr="00EE678B" w:rsidRDefault="003900AF" w:rsidP="006B4D1B">
      <w:pPr>
        <w:pStyle w:val="ScreenCapture"/>
      </w:pPr>
    </w:p>
    <w:p w:rsidR="003900AF" w:rsidRPr="00EE678B" w:rsidRDefault="003900AF" w:rsidP="006B4D1B">
      <w:pPr>
        <w:pStyle w:val="ScreenCapture"/>
      </w:pPr>
      <w:r w:rsidRPr="00EE678B">
        <w:t xml:space="preserve">New OP Order (COPY)           Feb 14, 2008@09:20:04          Page:    1 of    2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Orderable Item: WARFARIN TAB                                              </w:t>
      </w:r>
    </w:p>
    <w:p w:rsidR="003900AF" w:rsidRPr="00EE678B" w:rsidRDefault="003900AF" w:rsidP="006B4D1B">
      <w:pPr>
        <w:pStyle w:val="ScreenCapture"/>
      </w:pPr>
      <w:r w:rsidRPr="00EE678B">
        <w:t xml:space="preserve"> (1)           Drug: WARFARIN 2.5MG TAB                                        </w:t>
      </w:r>
    </w:p>
    <w:p w:rsidR="003900AF" w:rsidRPr="00EE678B" w:rsidRDefault="003900AF" w:rsidP="006B4D1B">
      <w:pPr>
        <w:pStyle w:val="ScreenCapture"/>
      </w:pPr>
      <w:r w:rsidRPr="00EE678B">
        <w:t xml:space="preserve"> (2) Patient Status: OPT NSC                                                   </w:t>
      </w:r>
    </w:p>
    <w:p w:rsidR="003900AF" w:rsidRPr="00EE678B" w:rsidRDefault="003900AF" w:rsidP="006B4D1B">
      <w:pPr>
        <w:pStyle w:val="ScreenCapture"/>
      </w:pPr>
      <w:r w:rsidRPr="00EE678B">
        <w:t xml:space="preserve"> (3)     Issue Date: FEB 14,2008            (4) Fill Date: FEB 14,2008        </w:t>
      </w:r>
    </w:p>
    <w:p w:rsidR="003900AF" w:rsidRPr="00EE678B" w:rsidRDefault="003900AF" w:rsidP="006B4D1B">
      <w:pPr>
        <w:pStyle w:val="ScreenCapture"/>
      </w:pPr>
      <w:r w:rsidRPr="00EE678B">
        <w:t xml:space="preserve"> (5) Dosage Ordered: 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QHS                                                       </w:t>
      </w:r>
    </w:p>
    <w:p w:rsidR="003900AF" w:rsidRPr="00EE678B" w:rsidRDefault="003900AF" w:rsidP="006B4D1B">
      <w:pPr>
        <w:pStyle w:val="ScreenCapture"/>
      </w:pPr>
      <w:r w:rsidRPr="00EE678B">
        <w:t xml:space="preserve"> (6)Pat Instruction:                                                           </w:t>
      </w:r>
    </w:p>
    <w:p w:rsidR="003900AF" w:rsidRPr="00EE678B" w:rsidRDefault="003900AF" w:rsidP="006B4D1B">
      <w:pPr>
        <w:pStyle w:val="ScreenCapture"/>
      </w:pPr>
      <w:r w:rsidRPr="00EE678B">
        <w:t xml:space="preserve">                 SIG: TAKE ONE TABLET BY MOUTH AT BEDTIME                       </w:t>
      </w:r>
    </w:p>
    <w:p w:rsidR="003900AF" w:rsidRPr="00EE678B" w:rsidRDefault="003900AF" w:rsidP="006B4D1B">
      <w:pPr>
        <w:pStyle w:val="ScreenCapture"/>
      </w:pPr>
      <w:r w:rsidRPr="00EE678B">
        <w:t xml:space="preserve"> (7)    Days Supply: 30                    (8)   QTY (TAB): 30                </w:t>
      </w:r>
    </w:p>
    <w:p w:rsidR="003900AF" w:rsidRPr="00EE678B" w:rsidRDefault="003900AF" w:rsidP="006B4D1B">
      <w:pPr>
        <w:pStyle w:val="ScreenCapture"/>
      </w:pPr>
      <w:r w:rsidRPr="00EE678B">
        <w:t xml:space="preserve"> (9)   # of Refills: 11                    (10)  Routing: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AC   Accept                             ED   Edit</w:t>
      </w:r>
    </w:p>
    <w:p w:rsidR="003900AF" w:rsidRPr="00EE678B" w:rsidRDefault="003900AF" w:rsidP="006B4D1B">
      <w:pPr>
        <w:pStyle w:val="ScreenCapture"/>
      </w:pPr>
      <w:r w:rsidRPr="00EE678B">
        <w:t xml:space="preserve">Select Action: Next Screen// ac   Accept  </w:t>
      </w:r>
    </w:p>
    <w:p w:rsidR="003900AF" w:rsidRPr="00EE678B" w:rsidRDefault="003900AF" w:rsidP="006B4D1B">
      <w:pPr>
        <w:pStyle w:val="ScreenCapture"/>
      </w:pPr>
      <w:r w:rsidRPr="00EE678B">
        <w:t>-------------------------------------------------------------------------------</w:t>
      </w:r>
    </w:p>
    <w:p w:rsidR="003900AF" w:rsidRPr="00EE678B" w:rsidRDefault="003900AF" w:rsidP="006B4D1B">
      <w:pPr>
        <w:pStyle w:val="ScreenCapture"/>
      </w:pPr>
      <w:r w:rsidRPr="00EE678B">
        <w:t>Duplicate Drug in Local RX:</w:t>
      </w:r>
    </w:p>
    <w:p w:rsidR="003900AF" w:rsidRPr="00EE678B" w:rsidRDefault="003900AF" w:rsidP="006B4D1B">
      <w:pPr>
        <w:pStyle w:val="ScreenCapture"/>
      </w:pPr>
    </w:p>
    <w:p w:rsidR="003900AF" w:rsidRPr="00EE678B" w:rsidRDefault="003900AF" w:rsidP="006B4D1B">
      <w:pPr>
        <w:pStyle w:val="ScreenCapture"/>
      </w:pPr>
      <w:r w:rsidRPr="00EE678B">
        <w:t xml:space="preserve">              Rx #: 2530</w:t>
      </w:r>
    </w:p>
    <w:p w:rsidR="003900AF" w:rsidRPr="00EE678B" w:rsidRDefault="003900AF" w:rsidP="006B4D1B">
      <w:pPr>
        <w:pStyle w:val="ScreenCapture"/>
      </w:pPr>
      <w:r w:rsidRPr="00EE678B">
        <w:t xml:space="preserve">              Drug: WARFARIN 2.5MG TAB</w:t>
      </w:r>
    </w:p>
    <w:p w:rsidR="003900AF" w:rsidRPr="00EE678B" w:rsidRDefault="003900AF" w:rsidP="006B4D1B">
      <w:pPr>
        <w:pStyle w:val="ScreenCapture"/>
      </w:pPr>
      <w:r w:rsidRPr="00EE678B">
        <w:t xml:space="preserve">               SIG: TAKE ONE TABLET BY MOUTH AT BEDTIME</w:t>
      </w:r>
    </w:p>
    <w:p w:rsidR="003900AF" w:rsidRPr="00EE678B" w:rsidRDefault="003900AF" w:rsidP="006B4D1B">
      <w:pPr>
        <w:pStyle w:val="ScreenCapture"/>
      </w:pPr>
      <w:r w:rsidRPr="00EE678B">
        <w:t xml:space="preserve">               QTY: 30                  Refills remaining: 11</w:t>
      </w:r>
    </w:p>
    <w:p w:rsidR="003900AF" w:rsidRPr="00EE678B" w:rsidRDefault="003900AF" w:rsidP="006B4D1B">
      <w:pPr>
        <w:pStyle w:val="ScreenCapture"/>
      </w:pPr>
      <w:r w:rsidRPr="00EE678B">
        <w:t xml:space="preserve">          Provider: OPPROVIDER, ONE                Issued: 02/13/08</w:t>
      </w:r>
    </w:p>
    <w:p w:rsidR="003900AF" w:rsidRPr="00EE678B" w:rsidRDefault="003900AF" w:rsidP="006B4D1B">
      <w:pPr>
        <w:pStyle w:val="ScreenCapture"/>
      </w:pPr>
      <w:r w:rsidRPr="00EE678B">
        <w:t xml:space="preserve">            Status: ACTIVE                 Last filled on: 02/13/08</w:t>
      </w:r>
    </w:p>
    <w:p w:rsidR="003900AF" w:rsidRPr="00EE678B" w:rsidRDefault="003900AF" w:rsidP="006B4D1B">
      <w:pPr>
        <w:pStyle w:val="ScreenCapture"/>
      </w:pPr>
      <w:r w:rsidRPr="00EE678B">
        <w:t xml:space="preserve"> </w:t>
      </w:r>
      <w:r w:rsidR="00A5449E">
        <w:rPr>
          <w:lang w:val="en-US"/>
        </w:rPr>
        <w:t xml:space="preserve">    </w:t>
      </w:r>
      <w:r w:rsidRPr="00EE678B">
        <w:t xml:space="preserve">Processing Status: Released locally on 02/13/08@08:55:32 (Window)                  </w:t>
      </w:r>
    </w:p>
    <w:p w:rsidR="003900AF" w:rsidRPr="00EE678B" w:rsidRDefault="003900AF" w:rsidP="006B4D1B">
      <w:pPr>
        <w:pStyle w:val="ScreenCapture"/>
      </w:pPr>
      <w:r w:rsidRPr="00EE678B">
        <w:t xml:space="preserve">                                              Days Supply: 30</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Discontinue Rx #2530 WARFARIN 2.5MG TAB? Y/N  </w:t>
      </w:r>
      <w:r w:rsidRPr="00EE678B">
        <w:rPr>
          <w:u w:val="single"/>
        </w:rPr>
        <w:t>YES</w:t>
      </w:r>
    </w:p>
    <w:p w:rsidR="003900AF" w:rsidRPr="00EE678B" w:rsidRDefault="003900AF" w:rsidP="006B4D1B">
      <w:pPr>
        <w:pStyle w:val="ScreenCapture"/>
      </w:pPr>
    </w:p>
    <w:p w:rsidR="003900AF" w:rsidRPr="00EE678B" w:rsidRDefault="003900AF" w:rsidP="006B4D1B">
      <w:pPr>
        <w:pStyle w:val="ScreenCapture"/>
      </w:pPr>
      <w:r w:rsidRPr="00EE678B">
        <w:t>Rx #2530 WARFARIN 2.5MG TAB will be discontinued after the acceptance of the new order.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B6775B" w:rsidRPr="00EE678B" w:rsidRDefault="00B6775B" w:rsidP="006B4D1B">
      <w:pPr>
        <w:pStyle w:val="ScreenCapture"/>
        <w:rPr>
          <w:color w:val="000000"/>
        </w:rPr>
      </w:pPr>
      <w:bookmarkStart w:id="4430" w:name="p139"/>
      <w:bookmarkEnd w:id="4430"/>
    </w:p>
    <w:p w:rsidR="00A5449E" w:rsidRPr="00B31611" w:rsidRDefault="00A5449E" w:rsidP="00A5449E">
      <w:pPr>
        <w:pStyle w:val="ScreenCapture"/>
        <w:rPr>
          <w:color w:val="000000"/>
        </w:rPr>
      </w:pPr>
      <w:r w:rsidRPr="00B31611">
        <w:rPr>
          <w:color w:val="000000"/>
        </w:rPr>
        <w:t>Now doing allergy checks.  Please wait...</w:t>
      </w:r>
    </w:p>
    <w:p w:rsidR="00A5449E" w:rsidRPr="00B31611" w:rsidRDefault="00A5449E" w:rsidP="00A5449E">
      <w:pPr>
        <w:shd w:val="pct10" w:color="auto" w:fill="auto"/>
        <w:ind w:left="720"/>
        <w:rPr>
          <w:rFonts w:ascii="Courier New" w:hAnsi="Courier New" w:cs="Courier New"/>
          <w:color w:val="000000"/>
          <w:sz w:val="16"/>
          <w:szCs w:val="16"/>
        </w:rPr>
      </w:pPr>
    </w:p>
    <w:p w:rsidR="00A5449E" w:rsidRPr="00B31611" w:rsidRDefault="00A5449E" w:rsidP="00A5449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A5449E" w:rsidRPr="00B31611" w:rsidRDefault="00A5449E" w:rsidP="00A5449E">
      <w:pPr>
        <w:pStyle w:val="ScreenCapture"/>
        <w:rPr>
          <w:color w:val="000000"/>
        </w:rPr>
      </w:pPr>
    </w:p>
    <w:p w:rsidR="00A5449E" w:rsidRPr="00B31611" w:rsidRDefault="00A5449E" w:rsidP="00A5449E">
      <w:pPr>
        <w:pStyle w:val="ScreenCapture"/>
      </w:pPr>
      <w:r w:rsidRPr="00B31611">
        <w:t>Now Processing Enhanced Order Checks!  Please Wait...</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JOComputerScreen"/>
        <w:ind w:right="180"/>
      </w:pPr>
      <w:r w:rsidRPr="00B31611">
        <w:t>***CRITICAL*** Drug Interaction with Prospective Drug:</w:t>
      </w:r>
    </w:p>
    <w:p w:rsidR="00A5449E" w:rsidRPr="00B31611" w:rsidRDefault="00A5449E" w:rsidP="00A5449E">
      <w:pPr>
        <w:pStyle w:val="JOComputerScreen"/>
        <w:ind w:right="180"/>
      </w:pPr>
      <w:r w:rsidRPr="00B31611">
        <w:t xml:space="preserve">                    INDINAVIR 400MG CAP and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 xml:space="preserve">         </w:t>
      </w:r>
      <w:bookmarkStart w:id="4431" w:name="Page56"/>
      <w:bookmarkStart w:id="4432" w:name="PP55"/>
      <w:r w:rsidRPr="00B31611">
        <w:t>Local RX#: 2443</w:t>
      </w:r>
    </w:p>
    <w:p w:rsidR="00A5449E" w:rsidRPr="00B31611" w:rsidRDefault="00A5449E" w:rsidP="00A5449E">
      <w:pPr>
        <w:pStyle w:val="JOComputerScreen"/>
        <w:ind w:right="180"/>
      </w:pPr>
      <w:r w:rsidRPr="00B31611">
        <w:t xml:space="preserve">              Drug: AMIODARONE 200MG TAB (ACTIVE)</w:t>
      </w:r>
    </w:p>
    <w:p w:rsidR="00A5449E" w:rsidRPr="00B31611" w:rsidRDefault="00A5449E" w:rsidP="00A5449E">
      <w:pPr>
        <w:pStyle w:val="JOComputerScreen"/>
        <w:ind w:right="180"/>
      </w:pPr>
      <w:r w:rsidRPr="00B31611">
        <w:t xml:space="preserve">               SIG: TAKE ONE TABLET BY MOUTH THREE TIMES DAILY</w:t>
      </w:r>
    </w:p>
    <w:p w:rsidR="00A5449E" w:rsidRPr="00B31611" w:rsidRDefault="00A5449E" w:rsidP="00A5449E">
      <w:pPr>
        <w:pStyle w:val="JOComputerScreen"/>
        <w:ind w:right="180"/>
      </w:pPr>
      <w:r w:rsidRPr="00B31611">
        <w:t xml:space="preserve">    </w:t>
      </w:r>
      <w:bookmarkStart w:id="4433" w:name="Page_55"/>
      <w:bookmarkEnd w:id="4433"/>
      <w:r w:rsidRPr="00B31611">
        <w:t xml:space="preserve"> Processing Status: Released locally on 11/08/06@08:55:32  (Window)</w:t>
      </w:r>
    </w:p>
    <w:p w:rsidR="00A5449E" w:rsidRPr="00B31611" w:rsidRDefault="00A5449E" w:rsidP="00A5449E">
      <w:pPr>
        <w:pStyle w:val="JOComputerScreen"/>
        <w:ind w:right="180"/>
      </w:pPr>
      <w:r w:rsidRPr="00B31611">
        <w:t xml:space="preserve">    Last Filled On: 11/08/06</w:t>
      </w:r>
      <w:bookmarkEnd w:id="4431"/>
    </w:p>
    <w:p w:rsidR="00A5449E" w:rsidRPr="00B31611" w:rsidRDefault="00A5449E" w:rsidP="00A5449E">
      <w:pPr>
        <w:pStyle w:val="JOComputerScreen"/>
        <w:ind w:right="180"/>
      </w:pPr>
      <w:r w:rsidRPr="00B31611">
        <w:t xml:space="preserve">                                             </w:t>
      </w:r>
      <w:bookmarkEnd w:id="4432"/>
    </w:p>
    <w:p w:rsidR="00A5449E" w:rsidRPr="00B31611" w:rsidRDefault="00A5449E" w:rsidP="00A5449E">
      <w:pPr>
        <w:pStyle w:val="JOComputerScreen"/>
        <w:ind w:right="180"/>
      </w:pPr>
      <w:r w:rsidRPr="00B31611">
        <w:t xml:space="preserve">The concurrent administration of amiodarone with indinavir,(1) nelfinavir,(2) ritonavir,(3) or tipranavir coadministered with ritonavir(4) may result in increased levels, clinical effects, and toxicity of amiodarone.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 xml:space="preserve">Display Professional Interaction Monograph? No// No </w:t>
      </w:r>
    </w:p>
    <w:p w:rsidR="00A5449E" w:rsidRPr="00B31611" w:rsidRDefault="00A5449E" w:rsidP="00A5449E">
      <w:pPr>
        <w:pStyle w:val="JOComputerScreen"/>
        <w:ind w:right="180"/>
      </w:pPr>
    </w:p>
    <w:p w:rsidR="00A5449E" w:rsidRPr="00B31611" w:rsidRDefault="00A5449E" w:rsidP="00A5449E">
      <w:pPr>
        <w:pStyle w:val="JOComputerScreen"/>
        <w:ind w:right="180"/>
      </w:pPr>
      <w:r w:rsidRPr="00B31611">
        <w:t>Do you want to Continue? Y// ES</w:t>
      </w:r>
    </w:p>
    <w:p w:rsidR="00A5449E" w:rsidRPr="00B31611" w:rsidRDefault="00A5449E" w:rsidP="00A5449E">
      <w:pPr>
        <w:pStyle w:val="ScreenCapture"/>
      </w:pPr>
    </w:p>
    <w:p w:rsidR="00A5449E" w:rsidRPr="00B31611" w:rsidRDefault="00A5449E" w:rsidP="00A5449E">
      <w:pPr>
        <w:pStyle w:val="ScreenCapture"/>
      </w:pPr>
      <w:r w:rsidRPr="00B31611">
        <w:t>Do you want to Process medication</w:t>
      </w:r>
    </w:p>
    <w:p w:rsidR="00A5449E" w:rsidRPr="00B31611" w:rsidRDefault="00A5449E" w:rsidP="00A5449E">
      <w:pPr>
        <w:pStyle w:val="ScreenCapture"/>
      </w:pPr>
      <w:r w:rsidRPr="00B31611">
        <w:t>INDINAVIR 400MG CAP: P// ROCESS</w:t>
      </w:r>
    </w:p>
    <w:p w:rsidR="00A5449E" w:rsidRPr="00B31611" w:rsidRDefault="00A5449E" w:rsidP="00A5449E">
      <w:pPr>
        <w:pStyle w:val="ScreenCapture"/>
      </w:pPr>
    </w:p>
    <w:p w:rsidR="00A5449E" w:rsidRPr="00B31611" w:rsidRDefault="00A5449E" w:rsidP="00A5449E">
      <w:pPr>
        <w:pStyle w:val="ScreenCapture"/>
      </w:pPr>
      <w:r w:rsidRPr="00B31611">
        <w:t>Enter your Current Signature Code:    SIGNATURE VERIFIED</w:t>
      </w:r>
    </w:p>
    <w:p w:rsidR="00A5449E" w:rsidRPr="00B31611" w:rsidRDefault="00A5449E" w:rsidP="00A5449E">
      <w:pPr>
        <w:pStyle w:val="ScreenCapture"/>
      </w:pPr>
      <w:r w:rsidRPr="00B31611">
        <w:t>Remote data not available - Only local order checks processed.</w:t>
      </w:r>
    </w:p>
    <w:p w:rsidR="00A5449E" w:rsidRPr="00B31611" w:rsidRDefault="00A5449E" w:rsidP="00A5449E">
      <w:pPr>
        <w:pStyle w:val="ScreenCapture"/>
      </w:pPr>
    </w:p>
    <w:p w:rsidR="00A5449E" w:rsidRPr="00B31611" w:rsidRDefault="00A5449E" w:rsidP="00A5449E">
      <w:pPr>
        <w:pStyle w:val="ScreenCapture"/>
      </w:pPr>
      <w:r w:rsidRPr="00B31611">
        <w:t>Press Return to Continue...</w:t>
      </w:r>
    </w:p>
    <w:p w:rsidR="00A5449E" w:rsidRPr="00B31611" w:rsidRDefault="00A5449E" w:rsidP="00A5449E">
      <w:pPr>
        <w:pStyle w:val="ScreenCapture"/>
      </w:pPr>
    </w:p>
    <w:p w:rsidR="00A5449E" w:rsidRPr="00B31611" w:rsidRDefault="00A5449E" w:rsidP="00A5449E">
      <w:pPr>
        <w:pStyle w:val="ScreenCapture"/>
      </w:pPr>
    </w:p>
    <w:p w:rsidR="00A5449E" w:rsidRPr="00B31611" w:rsidRDefault="00A5449E" w:rsidP="00A5449E">
      <w:pPr>
        <w:pStyle w:val="ScreenCapture"/>
      </w:pPr>
      <w:r w:rsidRPr="00B31611">
        <w:t>Now creating Pharmacy Intervention</w:t>
      </w:r>
    </w:p>
    <w:p w:rsidR="00A5449E" w:rsidRPr="00B31611" w:rsidRDefault="00A5449E" w:rsidP="00A5449E">
      <w:pPr>
        <w:pStyle w:val="ScreenCapture"/>
      </w:pPr>
      <w:r w:rsidRPr="00B31611">
        <w:t>for INDINAVIR 400MG CAP</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OPPROVIDER,ONE     OPP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r w:rsidRPr="00EE678B">
        <w:t xml:space="preserve">Nature of Order: WRITTEN//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4E0305"/>
    <w:p w:rsidR="003900AF" w:rsidRPr="00EE678B" w:rsidRDefault="003900AF" w:rsidP="009A678F">
      <w:pPr>
        <w:pStyle w:val="ExampleHeading"/>
      </w:pPr>
      <w:bookmarkStart w:id="4434" w:name="Page_153"/>
      <w:bookmarkStart w:id="4435" w:name="Page_152"/>
      <w:bookmarkEnd w:id="4434"/>
      <w:bookmarkEnd w:id="4435"/>
      <w:r w:rsidRPr="00EE678B">
        <w:t>Copying an Order – Significant Interaction</w:t>
      </w:r>
    </w:p>
    <w:p w:rsidR="003900AF" w:rsidRPr="00EE678B" w:rsidRDefault="003900AF" w:rsidP="006B4D1B">
      <w:pPr>
        <w:pStyle w:val="ScreenCapture"/>
      </w:pPr>
      <w:r w:rsidRPr="00EE678B">
        <w:t xml:space="preserve">Medication Profile            Feb 14, 2008@08:56:40          Page:    1 of    1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SEX: MALE                            </w:t>
      </w:r>
    </w:p>
    <w:p w:rsidR="003900AF" w:rsidRPr="00EE678B" w:rsidRDefault="003900AF" w:rsidP="006B4D1B">
      <w:pPr>
        <w:pStyle w:val="ScreenCapture"/>
      </w:pPr>
      <w:r w:rsidRPr="00EE678B">
        <w:t xml:space="preserve"> CrCL: &lt;Not Found&gt;</w:t>
      </w:r>
      <w:r w:rsidR="00EC5C33">
        <w:rPr>
          <w:lang w:val="en-US"/>
        </w:rPr>
        <w:t xml:space="preserve"> </w:t>
      </w:r>
      <w:r w:rsidR="00EC5C33" w:rsidRPr="00CD5A11">
        <w:rPr>
          <w:rFonts w:cs="Courier New"/>
        </w:rPr>
        <w:t>(CREAT: Not Found)</w:t>
      </w:r>
      <w:r w:rsidR="00EC5C33">
        <w:rPr>
          <w:rFonts w:cs="Courier New"/>
          <w:lang w:val="en-US"/>
        </w:rPr>
        <w:t xml:space="preserve">            </w:t>
      </w:r>
      <w:r w:rsidRPr="00EE678B">
        <w:t>BSA (m2): 1.77</w:t>
      </w:r>
    </w:p>
    <w:p w:rsidR="003900AF" w:rsidRPr="00EE678B" w:rsidRDefault="003900AF" w:rsidP="00CB318F">
      <w:pPr>
        <w:pStyle w:val="ScreenCapture"/>
        <w:keepNext/>
      </w:pPr>
      <w:r w:rsidRPr="00EE678B">
        <w:t xml:space="preserve">                                                             ISSUE  LAST REF DAY</w:t>
      </w:r>
    </w:p>
    <w:p w:rsidR="003900AF" w:rsidRPr="00EE678B" w:rsidRDefault="003900AF" w:rsidP="006B4D1B">
      <w:pPr>
        <w:pStyle w:val="ScreenCapture"/>
      </w:pPr>
      <w:r w:rsidRPr="00EE678B">
        <w:t xml:space="preserve"> #  RX #         DRUG                                 QTY ST  DATE  FILL REM SUP</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-------------------------------------ACTIVE-------------------------------------</w:t>
      </w:r>
    </w:p>
    <w:p w:rsidR="003900AF" w:rsidRPr="00EE678B" w:rsidRDefault="003900AF" w:rsidP="006B4D1B">
      <w:pPr>
        <w:pStyle w:val="ScreenCapture"/>
      </w:pPr>
      <w:r w:rsidRPr="00EE678B">
        <w:t xml:space="preserve"> 1 2528$         AMINOPHYLLINE 200MG TAB              120 A  02-13 02-13  11  30</w:t>
      </w:r>
    </w:p>
    <w:p w:rsidR="003900AF" w:rsidRPr="00EE678B" w:rsidRDefault="003900AF" w:rsidP="006B4D1B">
      <w:pPr>
        <w:pStyle w:val="ScreenCapture"/>
      </w:pPr>
      <w:r w:rsidRPr="00EE678B">
        <w:t xml:space="preserve"> 2 2529$         ASPIRIN 325MG EC TAB                  30 A  02-13 02-13  11  30</w:t>
      </w:r>
    </w:p>
    <w:p w:rsidR="003900AF" w:rsidRPr="00EE678B" w:rsidRDefault="003900AF" w:rsidP="006B4D1B">
      <w:pPr>
        <w:pStyle w:val="ScreenCapture"/>
      </w:pPr>
      <w:r w:rsidRPr="00EE678B">
        <w:t xml:space="preserve"> 3 2527$         CIMETIDINE 300MG TAB                  30 A  02-13 02-13  11  30</w:t>
      </w:r>
    </w:p>
    <w:p w:rsidR="003900AF" w:rsidRPr="00EE678B" w:rsidRDefault="003900AF" w:rsidP="006B4D1B">
      <w:pPr>
        <w:pStyle w:val="ScreenCapture"/>
      </w:pPr>
      <w:r w:rsidRPr="00EE678B">
        <w:t xml:space="preserve"> 4 2531$         INDOMETHACIN 25MG CAP                 90 A  02-13 02-13  11  30</w:t>
      </w:r>
    </w:p>
    <w:p w:rsidR="003900AF" w:rsidRPr="00EE678B" w:rsidRDefault="003900AF" w:rsidP="006B4D1B">
      <w:pPr>
        <w:pStyle w:val="ScreenCapture"/>
      </w:pPr>
      <w:r w:rsidRPr="00EE678B">
        <w:t xml:space="preserve"> 5 2530$         WARFARIN 2.5MG TAB                    30 A  02-13 02-13  11  30</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DC   Discontinue          PR   Partial              RL   Release</w:t>
      </w:r>
    </w:p>
    <w:p w:rsidR="003900AF" w:rsidRPr="00EE678B" w:rsidRDefault="003900AF" w:rsidP="006B4D1B">
      <w:pPr>
        <w:pStyle w:val="ScreenCapture"/>
      </w:pPr>
      <w:r w:rsidRPr="00EE678B">
        <w:t>ED   Edit                 RF   Refill               RN   Renew</w:t>
      </w:r>
    </w:p>
    <w:p w:rsidR="003900AF" w:rsidRPr="00EE678B" w:rsidRDefault="003900AF" w:rsidP="006B4D1B">
      <w:pPr>
        <w:pStyle w:val="ScreenCapture"/>
      </w:pPr>
      <w:r w:rsidRPr="00EE678B">
        <w:t xml:space="preserve">Select Action: Next Screen// co   CO  </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 xml:space="preserve">New OP Order (COPY)           Feb 14, 2008@08:56:43          Page:    1 of    2 </w:t>
      </w:r>
    </w:p>
    <w:p w:rsidR="003900AF" w:rsidRPr="00EE678B" w:rsidRDefault="003900AF" w:rsidP="006B4D1B">
      <w:pPr>
        <w:pStyle w:val="ScreenCapture"/>
      </w:pPr>
      <w:r w:rsidRPr="00EE678B">
        <w:t xml:space="preserve">OPPATIENT,TWO                                                             &lt;A&gt; </w:t>
      </w:r>
    </w:p>
    <w:p w:rsidR="003900AF" w:rsidRPr="00EE678B" w:rsidRDefault="003900AF" w:rsidP="006B4D1B">
      <w:pPr>
        <w:pStyle w:val="ScreenCapture"/>
      </w:pPr>
      <w:r w:rsidRPr="00EE678B">
        <w:t xml:space="preserve">  PID: 666-33-3333                                 Ht(cm): 167.64 (10/16/1993)</w:t>
      </w:r>
    </w:p>
    <w:p w:rsidR="003900AF" w:rsidRPr="00EE678B" w:rsidRDefault="003900AF" w:rsidP="006B4D1B">
      <w:pPr>
        <w:pStyle w:val="ScreenCapture"/>
      </w:pPr>
      <w:r w:rsidRPr="00EE678B">
        <w:t xml:space="preserve">  DOB: JUL 1,1934 (73)                             Wt(kg): 68.18 (10/16/1993) </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xml:space="preserve">      Orderable Item: ASPIRIN TAB,EC                                            </w:t>
      </w:r>
    </w:p>
    <w:p w:rsidR="003900AF" w:rsidRPr="00EE678B" w:rsidRDefault="003900AF" w:rsidP="006B4D1B">
      <w:pPr>
        <w:pStyle w:val="ScreenCapture"/>
      </w:pPr>
      <w:r w:rsidRPr="00EE678B">
        <w:t xml:space="preserve"> (1)           Drug: ASPIRIN 325MG EC TAB &lt;DIN&gt;                                </w:t>
      </w:r>
    </w:p>
    <w:p w:rsidR="003900AF" w:rsidRPr="00EE678B" w:rsidRDefault="003900AF" w:rsidP="006B4D1B">
      <w:pPr>
        <w:pStyle w:val="ScreenCapture"/>
      </w:pPr>
      <w:r w:rsidRPr="00EE678B">
        <w:t xml:space="preserve"> (2) Patient Status: OPT NSC                                                   </w:t>
      </w:r>
    </w:p>
    <w:p w:rsidR="003900AF" w:rsidRPr="00EE678B" w:rsidRDefault="003900AF" w:rsidP="006B4D1B">
      <w:pPr>
        <w:pStyle w:val="ScreenCapture"/>
      </w:pPr>
      <w:r w:rsidRPr="00EE678B">
        <w:t xml:space="preserve"> (3)     Issue Date: FEB 14,2008            (4) Fill Date: FEB 14,2008        </w:t>
      </w:r>
    </w:p>
    <w:p w:rsidR="003900AF" w:rsidRPr="00EE678B" w:rsidRDefault="003900AF" w:rsidP="006B4D1B">
      <w:pPr>
        <w:pStyle w:val="ScreenCapture"/>
      </w:pPr>
      <w:r w:rsidRPr="00EE678B">
        <w:t xml:space="preserve"> (5) Dosage Ordered: 325 (MG)                                                  </w:t>
      </w:r>
    </w:p>
    <w:p w:rsidR="003900AF" w:rsidRPr="00EE678B" w:rsidRDefault="003900AF" w:rsidP="006B4D1B">
      <w:pPr>
        <w:pStyle w:val="ScreenCapture"/>
      </w:pPr>
      <w:r w:rsidRPr="00EE678B">
        <w:t xml:space="preserve">                Verb: TAKE                                                      </w:t>
      </w:r>
    </w:p>
    <w:p w:rsidR="003900AF" w:rsidRPr="00EE678B" w:rsidRDefault="003900AF" w:rsidP="006B4D1B">
      <w:pPr>
        <w:pStyle w:val="ScreenCapture"/>
      </w:pPr>
      <w:r w:rsidRPr="00EE678B">
        <w:t xml:space="preserve">      Dispense Units: 1                                                         </w:t>
      </w:r>
    </w:p>
    <w:p w:rsidR="003900AF" w:rsidRPr="00EE678B" w:rsidRDefault="003900AF" w:rsidP="006B4D1B">
      <w:pPr>
        <w:pStyle w:val="ScreenCapture"/>
      </w:pPr>
      <w:r w:rsidRPr="00EE678B">
        <w:t xml:space="preserve">                Noun: TABLET                                                    </w:t>
      </w:r>
    </w:p>
    <w:p w:rsidR="003900AF" w:rsidRPr="00EE678B" w:rsidRDefault="003900AF" w:rsidP="006B4D1B">
      <w:pPr>
        <w:pStyle w:val="ScreenCapture"/>
      </w:pPr>
      <w:r w:rsidRPr="00EE678B">
        <w:t xml:space="preserve">               Route: ORAL                                                      </w:t>
      </w:r>
    </w:p>
    <w:p w:rsidR="003900AF" w:rsidRPr="00EE678B" w:rsidRDefault="003900AF" w:rsidP="006B4D1B">
      <w:pPr>
        <w:pStyle w:val="ScreenCapture"/>
      </w:pPr>
      <w:r w:rsidRPr="00EE678B">
        <w:t xml:space="preserve">            Schedule: QAM                                                       </w:t>
      </w:r>
    </w:p>
    <w:p w:rsidR="003900AF" w:rsidRPr="00EE678B" w:rsidRDefault="003900AF" w:rsidP="006B4D1B">
      <w:pPr>
        <w:pStyle w:val="ScreenCapture"/>
      </w:pPr>
      <w:r w:rsidRPr="00EE678B">
        <w:t xml:space="preserve"> (6)Pat Instruction:                                                           </w:t>
      </w:r>
    </w:p>
    <w:p w:rsidR="003900AF" w:rsidRPr="00EE678B" w:rsidRDefault="003900AF" w:rsidP="006B4D1B">
      <w:pPr>
        <w:pStyle w:val="ScreenCapture"/>
      </w:pPr>
      <w:r w:rsidRPr="00EE678B">
        <w:t xml:space="preserve">                 SIG: TAKE ONE TABLET BY MOUTH EVERY MORNING                    </w:t>
      </w:r>
    </w:p>
    <w:p w:rsidR="003900AF" w:rsidRPr="00EE678B" w:rsidRDefault="003900AF" w:rsidP="006B4D1B">
      <w:pPr>
        <w:pStyle w:val="ScreenCapture"/>
      </w:pPr>
      <w:r w:rsidRPr="00EE678B">
        <w:t xml:space="preserve"> (7)    Days Supply: 30                    (8)   QTY (TAB): 30                </w:t>
      </w:r>
    </w:p>
    <w:p w:rsidR="003900AF" w:rsidRPr="00EE678B" w:rsidRDefault="003900AF" w:rsidP="006B4D1B">
      <w:pPr>
        <w:pStyle w:val="ScreenCapture"/>
      </w:pPr>
      <w:r w:rsidRPr="00EE678B">
        <w:t xml:space="preserve"> (9)   # of Refills: 11                    (10)  Routing: WINDOW              </w:t>
      </w:r>
    </w:p>
    <w:p w:rsidR="003900AF" w:rsidRPr="00EE678B" w:rsidRDefault="003900AF" w:rsidP="006B4D1B">
      <w:pPr>
        <w:pStyle w:val="ScreenCapture"/>
      </w:pPr>
      <w:r w:rsidRPr="00EE678B">
        <w:t xml:space="preserve">+         Enter ?? for more actions                                             </w:t>
      </w:r>
    </w:p>
    <w:p w:rsidR="003900AF" w:rsidRPr="00EE678B" w:rsidRDefault="003900AF" w:rsidP="006B4D1B">
      <w:pPr>
        <w:pStyle w:val="ScreenCapture"/>
      </w:pPr>
      <w:r w:rsidRPr="00EE678B">
        <w:t>AC   Accept                             ED   Edit</w:t>
      </w:r>
    </w:p>
    <w:p w:rsidR="003900AF" w:rsidRPr="00EE678B" w:rsidRDefault="003900AF" w:rsidP="006B4D1B">
      <w:pPr>
        <w:pStyle w:val="ScreenCapture"/>
      </w:pPr>
      <w:r w:rsidRPr="00EE678B">
        <w:t xml:space="preserve">Select Action: Next Screen// ac   Accept  </w:t>
      </w:r>
    </w:p>
    <w:p w:rsidR="003900AF" w:rsidRPr="00EE678B" w:rsidRDefault="003900AF" w:rsidP="006B4D1B">
      <w:pPr>
        <w:pStyle w:val="ScreenCapture"/>
      </w:pPr>
      <w:r w:rsidRPr="00EE678B">
        <w:t>-------------------------------------------------------------------------------</w:t>
      </w:r>
    </w:p>
    <w:p w:rsidR="003900AF" w:rsidRPr="00EE678B" w:rsidRDefault="003900AF" w:rsidP="006B4D1B">
      <w:pPr>
        <w:pStyle w:val="ScreenCapture"/>
      </w:pPr>
      <w:r w:rsidRPr="00EE678B">
        <w:t>Duplicate Drug in Local RX:</w:t>
      </w:r>
    </w:p>
    <w:p w:rsidR="003900AF" w:rsidRPr="00EE678B" w:rsidRDefault="003900AF" w:rsidP="006B4D1B">
      <w:pPr>
        <w:pStyle w:val="ScreenCapture"/>
      </w:pPr>
    </w:p>
    <w:p w:rsidR="003900AF" w:rsidRPr="00EE678B" w:rsidRDefault="003900AF" w:rsidP="006B4D1B">
      <w:pPr>
        <w:pStyle w:val="ScreenCapture"/>
      </w:pPr>
      <w:r w:rsidRPr="00EE678B">
        <w:t xml:space="preserve">              Rx #: 2529</w:t>
      </w:r>
    </w:p>
    <w:p w:rsidR="003900AF" w:rsidRPr="00EE678B" w:rsidRDefault="003900AF" w:rsidP="006B4D1B">
      <w:pPr>
        <w:pStyle w:val="ScreenCapture"/>
      </w:pPr>
      <w:r w:rsidRPr="00EE678B">
        <w:t xml:space="preserve">              Drug: ASPIRIN 325MG EC TAB</w:t>
      </w:r>
    </w:p>
    <w:p w:rsidR="003900AF" w:rsidRPr="00EE678B" w:rsidRDefault="003900AF" w:rsidP="006B4D1B">
      <w:pPr>
        <w:pStyle w:val="ScreenCapture"/>
      </w:pPr>
      <w:r w:rsidRPr="00EE678B">
        <w:t xml:space="preserve">               SIG: TAKE ONE TABLET BY MOUTH EVERY MORNING</w:t>
      </w:r>
    </w:p>
    <w:p w:rsidR="003900AF" w:rsidRPr="00EE678B" w:rsidRDefault="003900AF" w:rsidP="006B4D1B">
      <w:pPr>
        <w:pStyle w:val="ScreenCapture"/>
      </w:pPr>
      <w:r w:rsidRPr="00EE678B">
        <w:t xml:space="preserve">               QTY: 30                  Refills remaining: 11</w:t>
      </w:r>
    </w:p>
    <w:p w:rsidR="003900AF" w:rsidRPr="00EE678B" w:rsidRDefault="003900AF" w:rsidP="006B4D1B">
      <w:pPr>
        <w:pStyle w:val="ScreenCapture"/>
      </w:pPr>
      <w:r w:rsidRPr="00EE678B">
        <w:t xml:space="preserve">          Provider: OPPROVIDER, ONE                Issued: 02/13/08</w:t>
      </w:r>
    </w:p>
    <w:p w:rsidR="003900AF" w:rsidRPr="00EE678B" w:rsidRDefault="003900AF" w:rsidP="006B4D1B">
      <w:pPr>
        <w:pStyle w:val="ScreenCapture"/>
      </w:pPr>
      <w:r w:rsidRPr="00EE678B">
        <w:t xml:space="preserve">            Status: ACTIVE                 Last filled on: 02/13/08</w:t>
      </w:r>
    </w:p>
    <w:p w:rsidR="003900AF" w:rsidRPr="00EE678B" w:rsidRDefault="003900AF" w:rsidP="006B4D1B">
      <w:pPr>
        <w:pStyle w:val="ScreenCapture"/>
      </w:pPr>
      <w:r w:rsidRPr="00EE678B">
        <w:t xml:space="preserve"> </w:t>
      </w:r>
      <w:r w:rsidR="002457A1">
        <w:rPr>
          <w:lang w:val="en-US"/>
        </w:rPr>
        <w:t xml:space="preserve">    </w:t>
      </w:r>
      <w:r w:rsidRPr="00EE678B">
        <w:t xml:space="preserve">Processing Status: Released locally on 02/13/08@08:55:32 (Window)                    </w:t>
      </w:r>
    </w:p>
    <w:p w:rsidR="003900AF" w:rsidRPr="00EE678B" w:rsidRDefault="003900AF" w:rsidP="006B4D1B">
      <w:pPr>
        <w:pStyle w:val="ScreenCapture"/>
      </w:pPr>
      <w:r w:rsidRPr="00EE678B">
        <w:t xml:space="preserve">                                              Days Supply: 30</w:t>
      </w:r>
    </w:p>
    <w:p w:rsidR="003900AF" w:rsidRPr="00EE678B" w:rsidRDefault="003900AF" w:rsidP="006B4D1B">
      <w:pPr>
        <w:pStyle w:val="ScreenCapture"/>
      </w:pPr>
      <w:r w:rsidRPr="00EE678B">
        <w:t>-------------------------------------------------------------------------------</w:t>
      </w:r>
    </w:p>
    <w:p w:rsidR="003900AF" w:rsidRPr="00EE678B" w:rsidRDefault="003900AF" w:rsidP="006B4D1B">
      <w:pPr>
        <w:pStyle w:val="ScreenCapture"/>
      </w:pPr>
    </w:p>
    <w:p w:rsidR="003900AF" w:rsidRPr="00EE678B" w:rsidRDefault="003900AF" w:rsidP="006B4D1B">
      <w:pPr>
        <w:pStyle w:val="ScreenCapture"/>
      </w:pPr>
      <w:r w:rsidRPr="00EE678B">
        <w:t xml:space="preserve">Discontinue Rx #2529 ASPIRIN 325MG EC TAB? Y/N  </w:t>
      </w:r>
      <w:r w:rsidRPr="00EE678B">
        <w:rPr>
          <w:u w:val="single"/>
        </w:rPr>
        <w:t>YES</w:t>
      </w:r>
    </w:p>
    <w:p w:rsidR="003900AF" w:rsidRPr="00EE678B" w:rsidRDefault="003900AF" w:rsidP="006B4D1B">
      <w:pPr>
        <w:pStyle w:val="ScreenCapture"/>
      </w:pPr>
    </w:p>
    <w:p w:rsidR="003900AF" w:rsidRPr="00EE678B" w:rsidRDefault="003900AF" w:rsidP="006B4D1B">
      <w:pPr>
        <w:pStyle w:val="ScreenCapture"/>
      </w:pPr>
      <w:r w:rsidRPr="00EE678B">
        <w:t>Rx #2529 ASPIRIN 325MG EC TAB will be discontinued after the acceptance of the new order.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doing remote order checks. Please wait...</w:t>
      </w:r>
    </w:p>
    <w:p w:rsidR="002457A1" w:rsidRPr="00B31611" w:rsidRDefault="002457A1" w:rsidP="002457A1">
      <w:pPr>
        <w:pStyle w:val="ScreenCapture"/>
        <w:rPr>
          <w:color w:val="000000"/>
        </w:rPr>
      </w:pPr>
      <w:bookmarkStart w:id="4436" w:name="p140"/>
      <w:bookmarkEnd w:id="4436"/>
    </w:p>
    <w:p w:rsidR="002457A1" w:rsidRPr="00B31611" w:rsidRDefault="002457A1" w:rsidP="002457A1">
      <w:pPr>
        <w:pStyle w:val="ScreenCapture"/>
        <w:rPr>
          <w:color w:val="000000"/>
        </w:rPr>
      </w:pPr>
      <w:r w:rsidRPr="00B31611">
        <w:rPr>
          <w:color w:val="000000"/>
        </w:rPr>
        <w:t>Now doing allergy checks.  Please wait...</w:t>
      </w:r>
    </w:p>
    <w:p w:rsidR="002457A1" w:rsidRPr="00B31611" w:rsidRDefault="002457A1" w:rsidP="002457A1">
      <w:pPr>
        <w:pStyle w:val="ScreenCapture"/>
        <w:rPr>
          <w:color w:val="000000"/>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pStyle w:val="ScreenCapture"/>
      </w:pPr>
      <w:r w:rsidRPr="00B31611">
        <w:t>Now Processing Enhanced Order Checks!  Please Wait...</w:t>
      </w:r>
    </w:p>
    <w:p w:rsidR="002457A1" w:rsidRPr="00B31611" w:rsidRDefault="002457A1" w:rsidP="002457A1">
      <w:pPr>
        <w:pStyle w:val="ScreenCapture"/>
      </w:pPr>
    </w:p>
    <w:p w:rsidR="002457A1" w:rsidRPr="00B31611" w:rsidRDefault="002457A1" w:rsidP="002457A1">
      <w:pPr>
        <w:pStyle w:val="ScreenCapture"/>
      </w:pPr>
      <w:r w:rsidRPr="00B31611">
        <w:rPr>
          <w:rFonts w:eastAsia="Calibri"/>
        </w:rPr>
        <w:t>-------------------------------------------------------------------------------</w:t>
      </w:r>
    </w:p>
    <w:p w:rsidR="002457A1" w:rsidRPr="00B31611" w:rsidRDefault="002457A1" w:rsidP="002457A1">
      <w:pPr>
        <w:pStyle w:val="ScreenCapture"/>
      </w:pPr>
      <w:r w:rsidRPr="00B31611">
        <w:t xml:space="preserve">***SIGNIFICANT*** Drug Interaction with </w:t>
      </w:r>
    </w:p>
    <w:p w:rsidR="003900AF" w:rsidRPr="00EE678B" w:rsidRDefault="003900AF" w:rsidP="006B4D1B">
      <w:pPr>
        <w:pStyle w:val="ScreenCapture"/>
      </w:pPr>
      <w:r w:rsidRPr="00EE678B">
        <w:t xml:space="preserve">                    ASPIRIN 325MG EC TAB and</w:t>
      </w:r>
    </w:p>
    <w:p w:rsidR="003900AF" w:rsidRPr="00EE678B" w:rsidRDefault="003900AF" w:rsidP="006B4D1B">
      <w:pPr>
        <w:pStyle w:val="ScreenCapture"/>
      </w:pPr>
      <w:r w:rsidRPr="00EE678B">
        <w:t xml:space="preserve">  Local RX#: 2530</w:t>
      </w:r>
    </w:p>
    <w:p w:rsidR="003900AF" w:rsidRPr="00EE678B" w:rsidRDefault="003900AF" w:rsidP="006B4D1B">
      <w:pPr>
        <w:pStyle w:val="ScreenCapture"/>
      </w:pPr>
      <w:r w:rsidRPr="00EE678B">
        <w:t xml:space="preserve">              DRUG: WARFARIN 2.5MG TAB (ACTIVE)</w:t>
      </w:r>
    </w:p>
    <w:p w:rsidR="003900AF" w:rsidRPr="00EE678B" w:rsidRDefault="003900AF" w:rsidP="006B4D1B">
      <w:pPr>
        <w:pStyle w:val="ScreenCapture"/>
      </w:pPr>
      <w:r w:rsidRPr="00EE678B">
        <w:t xml:space="preserve">               SIG: TAKE ONE TABLET BY MOUTH AT BEDTIME</w:t>
      </w:r>
    </w:p>
    <w:p w:rsidR="003900AF" w:rsidRPr="00EE678B" w:rsidRDefault="002457A1" w:rsidP="006B4D1B">
      <w:pPr>
        <w:pStyle w:val="ScreenCapture"/>
      </w:pPr>
      <w:r>
        <w:rPr>
          <w:lang w:val="en-US"/>
        </w:rPr>
        <w:t xml:space="preserve">    </w:t>
      </w:r>
      <w:r w:rsidR="003900AF" w:rsidRPr="00EE678B">
        <w:t>Processing Status: Released locally on 01/08/08@08:55:32 (Window)</w:t>
      </w:r>
    </w:p>
    <w:p w:rsidR="003900AF" w:rsidRPr="00EE678B" w:rsidRDefault="003900AF" w:rsidP="006B4D1B">
      <w:pPr>
        <w:pStyle w:val="ScreenCapture"/>
      </w:pPr>
      <w:r w:rsidRPr="00EE678B">
        <w:t xml:space="preserve">   Last Filled On: 01/08/08</w:t>
      </w:r>
    </w:p>
    <w:p w:rsidR="003900AF" w:rsidRPr="00EE678B" w:rsidRDefault="003900AF" w:rsidP="006B4D1B">
      <w:pPr>
        <w:pStyle w:val="ScreenCapture"/>
      </w:pPr>
      <w:r w:rsidRPr="00EE678B">
        <w:t xml:space="preserve">                                                                                 </w:t>
      </w:r>
    </w:p>
    <w:p w:rsidR="003900AF" w:rsidRPr="00EE678B" w:rsidRDefault="003900AF" w:rsidP="006B4D1B">
      <w:pPr>
        <w:pStyle w:val="ScreenCapture"/>
      </w:pPr>
      <w:r w:rsidRPr="00EE678B">
        <w:t>*** REFER TO MONOGRAPH FOR SIGNIFICANT INTERACTION CLINICAL EFFECTS</w:t>
      </w:r>
    </w:p>
    <w:p w:rsidR="003900AF" w:rsidRPr="00EE678B" w:rsidRDefault="003900AF" w:rsidP="006B4D1B">
      <w:pPr>
        <w:pStyle w:val="ScreenCapture"/>
      </w:pPr>
    </w:p>
    <w:p w:rsidR="003900AF" w:rsidRPr="00EE678B" w:rsidRDefault="003900AF" w:rsidP="006B4D1B">
      <w:pPr>
        <w:pStyle w:val="ScreenCapture"/>
      </w:pPr>
      <w:r w:rsidRPr="00EE678B">
        <w:t xml:space="preserve">Display Professional Interaction Monograph? No// </w:t>
      </w:r>
      <w:r w:rsidRPr="00EE678B">
        <w:rPr>
          <w:u w:val="single"/>
        </w:rPr>
        <w:t>No</w:t>
      </w:r>
    </w:p>
    <w:p w:rsidR="003900AF" w:rsidRPr="00EE678B" w:rsidRDefault="003900AF" w:rsidP="006B4D1B">
      <w:pPr>
        <w:pStyle w:val="ScreenCapture"/>
      </w:pPr>
    </w:p>
    <w:p w:rsidR="003900AF" w:rsidRPr="00EE678B" w:rsidRDefault="003900AF" w:rsidP="006B4D1B">
      <w:pPr>
        <w:pStyle w:val="ScreenCapture"/>
      </w:pPr>
      <w:r w:rsidRPr="00EE678B">
        <w:t>Do you want to Intervene? Y// n  NO</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r w:rsidRPr="00EE678B">
        <w:t>Nature of Order: WRITTEN//        W</w:t>
      </w:r>
    </w:p>
    <w:p w:rsidR="003900AF" w:rsidRPr="00EE678B" w:rsidRDefault="003900AF" w:rsidP="006B4D1B">
      <w:pPr>
        <w:pStyle w:val="ScreenCapture"/>
      </w:pPr>
      <w:r w:rsidRPr="00EE678B">
        <w:t xml:space="preserve">WAS THE PATIENT COUNSELED: NO// </w:t>
      </w:r>
    </w:p>
    <w:p w:rsidR="003900AF" w:rsidRPr="00EE678B" w:rsidRDefault="003900AF" w:rsidP="006B4D1B">
      <w:pPr>
        <w:pStyle w:val="ScreenCapture"/>
      </w:pPr>
      <w:r w:rsidRPr="00EE678B">
        <w:t>.</w:t>
      </w:r>
    </w:p>
    <w:p w:rsidR="003900AF" w:rsidRPr="00EE678B" w:rsidRDefault="003900AF" w:rsidP="006B4D1B">
      <w:pPr>
        <w:pStyle w:val="ScreenCapture"/>
      </w:pPr>
      <w:r w:rsidRPr="00EE678B">
        <w:t>.</w:t>
      </w:r>
    </w:p>
    <w:p w:rsidR="003900AF" w:rsidRPr="00EE678B" w:rsidRDefault="003900AF" w:rsidP="006B4D1B">
      <w:pPr>
        <w:pStyle w:val="ScreenCapture"/>
      </w:pPr>
      <w:r w:rsidRPr="00EE678B">
        <w:t xml:space="preserve">     OR</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Do you want to Intervene? Y// ES</w:t>
      </w:r>
    </w:p>
    <w:p w:rsidR="003900AF" w:rsidRPr="00EE678B" w:rsidRDefault="003900AF" w:rsidP="006B4D1B">
      <w:pPr>
        <w:pStyle w:val="ScreenCapture"/>
      </w:pPr>
      <w:r w:rsidRPr="00EE678B">
        <w:t>Remote data not available - Only local order checks processed.</w:t>
      </w:r>
    </w:p>
    <w:p w:rsidR="003900AF" w:rsidRPr="00EE678B" w:rsidRDefault="003900AF" w:rsidP="006B4D1B">
      <w:pPr>
        <w:pStyle w:val="ScreenCapture"/>
      </w:pPr>
    </w:p>
    <w:p w:rsidR="003900AF" w:rsidRPr="00EE678B" w:rsidRDefault="003900AF" w:rsidP="006B4D1B">
      <w:pPr>
        <w:pStyle w:val="ScreenCapture"/>
      </w:pPr>
      <w:r w:rsidRPr="00EE678B">
        <w:t>Press Return to Continue...</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Now creating Pharmacy Intervention</w:t>
      </w:r>
    </w:p>
    <w:p w:rsidR="003900AF" w:rsidRPr="00EE678B" w:rsidRDefault="003900AF" w:rsidP="006B4D1B">
      <w:pPr>
        <w:pStyle w:val="ScreenCapture"/>
      </w:pPr>
      <w:r w:rsidRPr="00EE678B">
        <w:t>for ASPIRIN 325MG EC TAB</w:t>
      </w:r>
    </w:p>
    <w:p w:rsidR="003900AF" w:rsidRPr="00EE678B" w:rsidRDefault="003900AF" w:rsidP="006B4D1B">
      <w:pPr>
        <w:pStyle w:val="ScreenCapture"/>
      </w:pPr>
    </w:p>
    <w:p w:rsidR="003900AF" w:rsidRPr="00EE678B" w:rsidRDefault="003900AF" w:rsidP="006B4D1B">
      <w:pPr>
        <w:pStyle w:val="ScreenCapture"/>
      </w:pPr>
      <w:r w:rsidRPr="00EE678B">
        <w:t xml:space="preserve">PROVIDER:    OPPROVIDER,ONE     OPP     119  </w:t>
      </w:r>
    </w:p>
    <w:p w:rsidR="003900AF" w:rsidRPr="00EE678B" w:rsidRDefault="003900AF" w:rsidP="006B4D1B">
      <w:pPr>
        <w:pStyle w:val="ScreenCapture"/>
      </w:pPr>
      <w:r w:rsidRPr="00EE678B">
        <w:t>RECOMMENDATION:    NO CHANGE</w:t>
      </w:r>
    </w:p>
    <w:p w:rsidR="003900AF" w:rsidRPr="00EE678B" w:rsidRDefault="003900AF" w:rsidP="006B4D1B">
      <w:pPr>
        <w:pStyle w:val="ScreenCapture"/>
      </w:pPr>
    </w:p>
    <w:p w:rsidR="003900AF" w:rsidRPr="00EE678B" w:rsidRDefault="003900AF" w:rsidP="006B4D1B">
      <w:pPr>
        <w:pStyle w:val="ScreenCapture"/>
      </w:pPr>
      <w:r w:rsidRPr="00EE678B">
        <w:t>See 'Pharmacy Intervention Menu' if you want to delete this</w:t>
      </w:r>
    </w:p>
    <w:p w:rsidR="003900AF" w:rsidRPr="00EE678B" w:rsidRDefault="003900AF" w:rsidP="006B4D1B">
      <w:pPr>
        <w:pStyle w:val="ScreenCapture"/>
      </w:pPr>
      <w:r w:rsidRPr="00EE678B">
        <w:t>intervention or for more options.</w:t>
      </w:r>
    </w:p>
    <w:p w:rsidR="003900AF" w:rsidRPr="00EE678B" w:rsidRDefault="003900AF" w:rsidP="006B4D1B">
      <w:pPr>
        <w:pStyle w:val="ScreenCapture"/>
      </w:pPr>
    </w:p>
    <w:p w:rsidR="003900AF" w:rsidRPr="00EE678B" w:rsidRDefault="003900AF" w:rsidP="006B4D1B">
      <w:pPr>
        <w:pStyle w:val="ScreenCapture"/>
      </w:pPr>
    </w:p>
    <w:p w:rsidR="003900AF" w:rsidRPr="00EE678B" w:rsidRDefault="003900AF" w:rsidP="006B4D1B">
      <w:pPr>
        <w:pStyle w:val="ScreenCapture"/>
      </w:pPr>
      <w:r w:rsidRPr="00EE678B">
        <w:t>Would you like to edit this intervention ? N// O</w:t>
      </w:r>
    </w:p>
    <w:p w:rsidR="003900AF" w:rsidRPr="00EE678B" w:rsidRDefault="003900AF" w:rsidP="006B4D1B">
      <w:pPr>
        <w:pStyle w:val="ScreenCapture"/>
      </w:pPr>
      <w:r w:rsidRPr="00EE678B">
        <w:t xml:space="preserve">Nature of Order: WRITTEN// </w:t>
      </w:r>
    </w:p>
    <w:p w:rsidR="003900AF" w:rsidRPr="00EE678B" w:rsidRDefault="003900AF" w:rsidP="00B51A73">
      <w:bookmarkStart w:id="4437" w:name="p141"/>
      <w:bookmarkEnd w:id="4437"/>
    </w:p>
    <w:p w:rsidR="00B6775B" w:rsidRPr="00EE678B" w:rsidRDefault="00B6775B" w:rsidP="009A678F">
      <w:pPr>
        <w:pStyle w:val="ExampleHeading"/>
      </w:pPr>
      <w:r w:rsidRPr="00EE678B">
        <w:t>Verifying an Order using Process Order Checks option – Critical Drug Interaction</w:t>
      </w: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Select Outpatient Pharmacy Manager Option: PROCEss Order Checks</w:t>
      </w: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Select RX with Order Checks: 3237A       CIMETIDINE 300MG TAB           PSOPATIENT,TWO</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000-00-0000</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 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3237A           PATIENT: PSOPATIENT,TWO (000-00-0000)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STATUS: Non-Verified   CO-PAY STATUS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CIMETIDINE 300MG TAB</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QTY: 30     30 DAY SUPPLY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BY MOUTH AT BEDTIME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LATEST: 01/09/2012               # OF REFILLS: 11  REMAINING: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ISSUED: 12/20/11                     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LOGGED: 12/20/11                       CLINIC: NOT ON FILE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EXPIRES: 12/20/12                     DIVISION: HINES (499)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CAP: SAFETY                        ROUTING: MAIL</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ENTRY BY: PSTECH,ONE                VERIFIED BY: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FILLED: 01/09/12    PHARMACIST:                     LOT #: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DISPENSED: 01/09/12           RELEASED: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REMARKS: RENEWED FROM RX # 3237</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LABEL LOG: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DATE       RX REF                    PRINTED BY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  12/20/11   ORIGINAL                  PSTECH,ONE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COMMENTS: From RX number 3237A Drug-Drug interaction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EDIT:  (Y/N/P):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  LAST REF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DRUG                                 QTY ST  DATE  FILL REM SUP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3197$         AMLODIPINE 5MG/ATORVASTATIN 10MG TAB  30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3200$         ASPIRIN TAB 81MG                    4320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3203$         LEUCOVOR CALCIUM 25MG TAB             30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 3204$         PREDNISONE 20MG TAB                 1195 A  06-21 06-21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3187$         PREDNISONE 5MG TAB                    58 A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6 3190$         WARFARIN 10MG                         90 A  06-16 06-16   3  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7 3189$         WARFARIN 5MG TAB                      90 A  06-16 06-16   3  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----------------------------------DISCONTINUED----------------------------------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8 3193$         ASPIRIN 325MG EC TAB                4320 DE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9 3198$         ASPIRIN 650MG                       4320 DE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10 3207$         CLOPIDOGREL 75MG TAB                  30 DF 06-23 06-23   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11 3206$         CLOPIDOGREL BISULFATE 75MG TAB        30 DC 06-23 06-23   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12 3192$         LOVASTATIN 10MG TAB                   30 DC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13 3236A$        AMINOPHYLLINE 200MG TAB              120 N  12-20 01-09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14 3237A$        CIMETIDINE 300MG TAB                  30 N  12-20 01-09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15 3194$         DIGOXIN 0.25MG TAB                    97 N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16 3234$         FOLIC ACID 1MG TAB                  3000 N  11-22 11-22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17 3201A$        HALOPERIDOL 5MG TAB                  180 N  12-20 12-20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18 3202A$        INDINAVIR 400MG CAP                   90 N  12-20 12-20  11  30</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Press return to continue: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19 3195$         SIMVASTATIN 80MG TAB                 600 N  06-16 06-16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20 3235$         THIAMINE HCL 100MG TAB               300 N&gt; 11-22 11-22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------------------------------------PENDING------------------------------------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21 ACETAMINOPHEN 650MG TAB                QTY: 2160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22 AMOXAPINE TAB                          QTY: 30          ISDT: 06-23  REF: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23 CHOLESTYRAMINE 9GM PACKETS             QTY: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24 CLOPIDOGREL 75MG TAB                   QTY: 15          ISDT: 09-16  REF: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25 IBUPROFEN TAB                          QTY: 100         ISDT: 06-16  REF: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26 NIFEDIPINE 90MG SA TAB                 QTY: 120         ISDT: 06-16  REF: 11</w:t>
      </w:r>
    </w:p>
    <w:p w:rsidR="00B6775B" w:rsidRPr="00EE678B" w:rsidRDefault="00B6775B" w:rsidP="00B6775B">
      <w:pPr>
        <w:shd w:val="pct10" w:color="auto" w:fill="auto"/>
        <w:ind w:left="720"/>
        <w:rPr>
          <w:rFonts w:ascii="Courier New" w:hAnsi="Courier New" w:cs="Courier New"/>
          <w:color w:val="000000"/>
          <w:sz w:val="16"/>
          <w:szCs w:val="16"/>
        </w:rPr>
      </w:pPr>
    </w:p>
    <w:p w:rsidR="002457A1" w:rsidRPr="00B31611" w:rsidRDefault="00B6775B" w:rsidP="002457A1">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Now doing remote </w:t>
      </w:r>
      <w:r w:rsidR="002457A1" w:rsidRPr="00B31611">
        <w:rPr>
          <w:rFonts w:ascii="Courier New" w:hAnsi="Courier New" w:cs="Courier New"/>
          <w:color w:val="000000"/>
          <w:sz w:val="16"/>
          <w:szCs w:val="16"/>
        </w:rPr>
        <w:t>order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B6775B" w:rsidRPr="00EE678B" w:rsidRDefault="00B6775B" w:rsidP="002457A1">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Processing Enhanced Order Checks!  Please wait...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Enhanced Order Checks cannot be performed for Local Drug: AMOXAPINE TAB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Reason: Drug not matched to NDF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***Critical***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3236A</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AMINOPHYLLINE 200MG TAB (Non-Verified)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BY MOUTH EVERY 6 HOURS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(Mail)</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01/09/12</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Concurrent cimetidine and theophylline derivative therapy may result in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elevated theophylline derivative concentration levels, prolonged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elimination half-life, and decreased clearance.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CB318F">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***Critical*** Drug Interaction with Prospective Drug:</w:t>
      </w:r>
    </w:p>
    <w:p w:rsidR="00B6775B" w:rsidRPr="00EE678B" w:rsidRDefault="00B6775B" w:rsidP="00CB318F">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3190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10MG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50 TABLETS BY BY MOUTH MO-WE-FR@0900 EXCEPT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TAKE 30 TABLETS TU-TH-SA-SU@0900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06/16/11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3189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5MG TAB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ONE-HALF TABLET BY BY MOUTH MO-FR@0900 EXCEPT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TAKE ONE TABLET TU-WED@0900 EXCEPT TAKE TWO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TABLETS TH-SA-SU@0900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Processing Status: Not released locally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06/16/11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The pharmacologic effects of warfarin may be increased resulting in severe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bleeding.</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***Significant***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CIMETIDINE 300MG TAB and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Pending Order: CLOPIDOGREL 75MG TAB</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37.5MG BY BY MOUTH EVERY MORNING</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 Refer to MONOGRAPH for SIGNIFICANT INTERACTION CLINICAL EFFECTS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Continue?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Process or Cancel medication?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#3237A   Drug: CIMETIDINE 300MG TAB: PROCESS//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Enter your Current Signature Code:    SIGNATURE VERIFIED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creating Pharmacy Intervention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for  CIMETIDINE 300MG TAB</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RECOMMENDATION:    NO CHANGE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See 'Pharmacy Intervention Menu' if you want to delete this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intervention or for more options.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Would you like to edit this intervention ?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3237A</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CIMETIDINE 300MG TAB</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keepNext/>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RX# 3237A has been suspended until 01-09-12.</w:t>
      </w:r>
    </w:p>
    <w:p w:rsidR="00B6775B" w:rsidRPr="00EE678B" w:rsidRDefault="00B6775B" w:rsidP="00B6775B">
      <w:pPr>
        <w:rPr>
          <w:lang w:val="x-none" w:eastAsia="x-none"/>
        </w:rPr>
      </w:pPr>
    </w:p>
    <w:p w:rsidR="00B6775B" w:rsidRPr="00EE678B" w:rsidRDefault="00B6775B" w:rsidP="009A678F">
      <w:pPr>
        <w:pStyle w:val="ExampleHeading"/>
      </w:pPr>
      <w:bookmarkStart w:id="4438" w:name="Page_157"/>
      <w:bookmarkStart w:id="4439" w:name="Page_156"/>
      <w:bookmarkEnd w:id="4438"/>
      <w:bookmarkEnd w:id="4439"/>
      <w:r w:rsidRPr="00EE678B">
        <w:t>Verifying an Order using Patient Prescription Processing option – Significant Drug Interaction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OP Medications (NON-VERIFIED) Feb 13, 2008@08:51:40          Page:    1 of    2</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PSOPATIENT,TWO                                                             &lt;A&gt;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PID: 000-00-0000                                 Ht(cm): 167.64 (10/16/1993)</w:t>
      </w:r>
    </w:p>
    <w:p w:rsidR="00EC5C33"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DOB: JUL 1,1934 (73)                             Wt(kg): 68.18 (10/16/1993)</w:t>
      </w:r>
    </w:p>
    <w:p w:rsidR="00EC5C33" w:rsidRDefault="00EC5C33" w:rsidP="00EC5C33">
      <w:pPr>
        <w:shd w:val="pct10" w:color="auto" w:fill="auto"/>
        <w:ind w:left="720"/>
        <w:rPr>
          <w:rFonts w:ascii="Courier New" w:hAnsi="Courier New" w:cs="Courier New"/>
          <w:sz w:val="16"/>
          <w:szCs w:val="16"/>
        </w:rPr>
      </w:pPr>
      <w:r>
        <w:rPr>
          <w:rFonts w:ascii="Courier New" w:hAnsi="Courier New" w:cs="Courier New"/>
          <w:sz w:val="16"/>
          <w:szCs w:val="16"/>
        </w:rPr>
        <w:t xml:space="preserve">  </w:t>
      </w:r>
      <w:r w:rsidRPr="00E97BFB">
        <w:rPr>
          <w:rFonts w:ascii="Courier New" w:hAnsi="Courier New" w:cs="Courier New"/>
          <w:sz w:val="16"/>
          <w:szCs w:val="16"/>
        </w:rPr>
        <w:t xml:space="preserve">SEX: MALE                   </w:t>
      </w:r>
    </w:p>
    <w:p w:rsidR="00B6775B" w:rsidRPr="007154DA" w:rsidRDefault="00EC5C33" w:rsidP="00B6775B">
      <w:pPr>
        <w:shd w:val="pct10" w:color="auto" w:fill="auto"/>
        <w:ind w:left="720"/>
        <w:rPr>
          <w:rFonts w:ascii="Courier New" w:hAnsi="Courier New" w:cs="Courier New"/>
          <w:sz w:val="16"/>
          <w:szCs w:val="16"/>
        </w:rPr>
      </w:pPr>
      <w:r>
        <w:rPr>
          <w:rFonts w:ascii="Courier New" w:hAnsi="Courier New" w:cs="Courier New"/>
          <w:sz w:val="16"/>
          <w:szCs w:val="16"/>
        </w:rPr>
        <w:t xml:space="preserve"> </w:t>
      </w:r>
      <w:r w:rsidRPr="00E97BFB">
        <w:rPr>
          <w:rFonts w:ascii="Courier New" w:hAnsi="Courier New" w:cs="Courier New"/>
          <w:sz w:val="16"/>
          <w:szCs w:val="16"/>
        </w:rPr>
        <w:t>CrCL: &lt;Not Found&gt; (CREAT: Not Found)            BSA (m2): 1.</w:t>
      </w:r>
      <w:r>
        <w:rPr>
          <w:rFonts w:ascii="Courier New" w:hAnsi="Courier New" w:cs="Courier New"/>
          <w:sz w:val="16"/>
          <w:szCs w:val="16"/>
        </w:rPr>
        <w:t>77</w:t>
      </w:r>
      <w:r w:rsidRPr="00962A17">
        <w:rPr>
          <w:rFonts w:ascii="Courier New" w:hAnsi="Courier New" w:cs="Courier New"/>
          <w:color w:val="000000"/>
          <w:sz w:val="16"/>
          <w:szCs w:val="16"/>
        </w:rPr>
        <w:t xml:space="preserve"> </w:t>
      </w:r>
      <w:r w:rsidR="00B6775B"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2531$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*Orderable Item: INDOMETHACIN CAP,ORAL                                    </w:t>
      </w:r>
    </w:p>
    <w:p w:rsidR="00AD1ED7"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Drug: INDOMETHACIN 25MG CAP   </w:t>
      </w:r>
    </w:p>
    <w:p w:rsidR="00B6775B" w:rsidRPr="00EE678B" w:rsidRDefault="00AD1ED7" w:rsidP="00B6775B">
      <w:pPr>
        <w:shd w:val="pct10" w:color="auto" w:fill="auto"/>
        <w:ind w:left="720"/>
        <w:rPr>
          <w:rFonts w:ascii="Courier New" w:hAnsi="Courier New" w:cs="Courier New"/>
          <w:color w:val="000000"/>
          <w:sz w:val="16"/>
          <w:szCs w:val="16"/>
        </w:rPr>
      </w:pPr>
      <w:r>
        <w:rPr>
          <w:rFonts w:ascii="Courier New" w:hAnsi="Courier New" w:cs="Courier New"/>
          <w:color w:val="000000"/>
          <w:sz w:val="16"/>
          <w:szCs w:val="16"/>
        </w:rPr>
        <w:t xml:space="preserve">                 </w:t>
      </w:r>
      <w:r>
        <w:rPr>
          <w:rFonts w:ascii="Courier New" w:eastAsia="Courier New" w:hAnsi="Courier New" w:cs="Courier New"/>
          <w:sz w:val="16"/>
          <w:szCs w:val="16"/>
        </w:rPr>
        <w:t>NDC: 0005</w:t>
      </w:r>
      <w:r>
        <w:rPr>
          <w:rFonts w:ascii="Courier New" w:eastAsia="Courier New" w:hAnsi="Courier New" w:cs="Courier New"/>
          <w:spacing w:val="-1"/>
          <w:sz w:val="16"/>
          <w:szCs w:val="16"/>
        </w:rPr>
        <w:t>6</w:t>
      </w:r>
      <w:r>
        <w:rPr>
          <w:rFonts w:ascii="Courier New" w:eastAsia="Courier New" w:hAnsi="Courier New" w:cs="Courier New"/>
          <w:sz w:val="16"/>
          <w:szCs w:val="16"/>
        </w:rPr>
        <w:t>-017</w:t>
      </w:r>
      <w:r>
        <w:rPr>
          <w:rFonts w:ascii="Courier New" w:eastAsia="Courier New" w:hAnsi="Courier New" w:cs="Courier New"/>
          <w:spacing w:val="-1"/>
          <w:sz w:val="16"/>
          <w:szCs w:val="16"/>
        </w:rPr>
        <w:t>6</w:t>
      </w:r>
      <w:r>
        <w:rPr>
          <w:rFonts w:ascii="Courier New" w:eastAsia="Courier New" w:hAnsi="Courier New" w:cs="Courier New"/>
          <w:sz w:val="16"/>
          <w:szCs w:val="16"/>
        </w:rPr>
        <w:t xml:space="preserve">-75 </w:t>
      </w:r>
      <w:r w:rsidR="00B6775B"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*Dosage: 25 (MG)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Verb: TAKE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Dispense Units: 1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Noun: CAPSULE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*Route: ORAL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*Schedule: TID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(4)Pat Instructions: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CAPSULE BY MOUTH THREE TIMES A DAY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Patient Status: OPT NSC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(6)      Issue Date: 02/13/08               (7)  Fill Date: 02/13/08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 Date: 02/13/08 (Window)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Enter ?? for more actions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DC   Discontinue          PR   (Partial)            RL   (Release)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   Edit                 RF   (Refill)             RN   (Renew)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Select Action: Next Screen// VF   VF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RX: 2531            PATIENT: PSOPATIENT,TWO (000-00-0000)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STATUS: Non-Verified   CO-PAY STATUS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INDOMETHACIN 25MG CAP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QTY: 90     30 DAY SUPPLY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CAPSULE BY MOUTH THREE TIMES A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LATEST: 02/13/2008               # OF REFILLS: 11  REMAINING: 11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ISSUED: 02/13/08                     PROVIDER: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LOGGED: 02/13/08                       CLINIC: NOT ON FILE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EXPIRES: 02/13/09                     DIVISION: HINES (499)</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CAP: SAFETY                        ROUTING: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ENTRY BY: OPCLERK,ONE               VERIFIED BY: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PATIENT STATUS : OPT NSC                  COPIES : 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doing remote order checks. Please wait...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Remote data not available - Only local order checks processed.</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Press Return to Continue...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EDIT:  (Y/N/P):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#2531</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ISSUE  LAST REF DAY</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RX #         DRUG                                QTY ST  DATE  FILL REM SUP</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2528$         AMINOPHYLLINE 200MG TAB             120 A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2529$         ASPIRIN 325MG EC TAB                 30 A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----------------------------------NON-VERIFIED---------------------------------</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3 2527$         CIMETIDINE 300MG TAB                 30 N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4 2531$         INDOMETHACIN 25MG CAP                90 N  02-13 02-13  11  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5 2530$         WARFARIN 2.5MG TAB                   30 N  02-13 02-13  11  30</w:t>
      </w:r>
    </w:p>
    <w:p w:rsidR="00B6775B" w:rsidRPr="00EE678B" w:rsidRDefault="00B6775B" w:rsidP="00B6775B">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 xml:space="preserve">Press RETURN to Continue: </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clear" w:color="auto" w:fill="E5E5E5"/>
        <w:ind w:left="720"/>
        <w:rPr>
          <w:rFonts w:ascii="Courier New" w:hAnsi="Courier New" w:cs="Courier New"/>
          <w:color w:val="000000"/>
          <w:sz w:val="16"/>
          <w:szCs w:val="16"/>
        </w:rPr>
      </w:pPr>
      <w:r w:rsidRPr="00B31611">
        <w:rPr>
          <w:rFonts w:ascii="Courier New" w:hAnsi="Courier New" w:cs="Courier New"/>
          <w:color w:val="000000"/>
          <w:sz w:val="16"/>
          <w:szCs w:val="16"/>
        </w:rPr>
        <w:t>Now doing remote checks. Please wait...</w:t>
      </w:r>
    </w:p>
    <w:p w:rsidR="002457A1" w:rsidRPr="00B31611" w:rsidRDefault="002457A1" w:rsidP="002457A1">
      <w:pPr>
        <w:shd w:val="clear" w:color="auto" w:fill="E5E5E5"/>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Enhanced Order Checks!  Please wait...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***SIGNIFICANT*** Drug Interaction with Prospective Drug:</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INDOMETHACIN 25MG CAP and </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Local RX#: #2530</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DRUG: WARFARIN 2.5MG TAB (ACTIVE)</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SIG: TAKE ONE TABLET BY MOUTH AT BEDTIME</w:t>
      </w:r>
    </w:p>
    <w:p w:rsidR="00B6775B" w:rsidRPr="00EE678B" w:rsidRDefault="002457A1" w:rsidP="00B6775B">
      <w:pPr>
        <w:shd w:val="pct10" w:color="auto" w:fill="auto"/>
        <w:ind w:left="720"/>
        <w:rPr>
          <w:rFonts w:ascii="Courier New" w:hAnsi="Courier New" w:cs="Courier New"/>
          <w:color w:val="000000"/>
          <w:sz w:val="16"/>
          <w:szCs w:val="16"/>
        </w:rPr>
      </w:pPr>
      <w:r>
        <w:rPr>
          <w:rFonts w:ascii="Courier New" w:hAnsi="Courier New" w:cs="Courier New"/>
          <w:color w:val="000000"/>
          <w:sz w:val="16"/>
          <w:szCs w:val="16"/>
        </w:rPr>
        <w:t xml:space="preserve">    </w:t>
      </w:r>
      <w:r w:rsidR="00B6775B" w:rsidRPr="00EE678B">
        <w:rPr>
          <w:rFonts w:ascii="Courier New" w:hAnsi="Courier New" w:cs="Courier New"/>
          <w:color w:val="000000"/>
          <w:sz w:val="16"/>
          <w:szCs w:val="16"/>
        </w:rPr>
        <w:t>Processing Status: Released locally on 02/13/08@08:55:32  (Window)</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Last Filled On: 02/13/08</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REFER TO MONOGRAPH FOR SIGNIFICANT INTERACTION CLINICAL EFFECTS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Display Professional Interaction Monograph? No//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Intervene? Y// NO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NO</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OR</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Do you want to Intervene? Y// ES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Now creating Pharmacy Intervention</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for INDOMETHACIN 25MG CAP</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PROVIDER:    PSOPROVIDER,TWO     TPP     119  </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RECOMMENDATION:    NO CHANGE</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See 'Pharmacy Intervention Menu' if you want to delete this</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intervention or for more options.</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Would you like to edit this intervention ? N// O</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PSOPATIENT,TWO                            ID#:000-00-0000  RX#: 2531</w:t>
      </w: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INDOMETHACIN 25MG CAP</w:t>
      </w: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p>
    <w:p w:rsidR="00B6775B" w:rsidRPr="00EE678B" w:rsidRDefault="00B6775B" w:rsidP="00B6775B">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VERIFY FOR PSOPATIENT,TWO ? (Y/N/Delete/Quit): Y// ES</w:t>
      </w:r>
    </w:p>
    <w:p w:rsidR="006844C1" w:rsidRPr="00EE678B" w:rsidRDefault="006844C1" w:rsidP="004E0305">
      <w:bookmarkStart w:id="4440" w:name="p145"/>
      <w:bookmarkEnd w:id="4440"/>
    </w:p>
    <w:p w:rsidR="006844C1" w:rsidRPr="00EE678B" w:rsidRDefault="006844C1" w:rsidP="009A678F">
      <w:pPr>
        <w:pStyle w:val="ExampleHeading"/>
      </w:pPr>
      <w:r w:rsidRPr="00EE678B">
        <w:t>Reinstating A Discontinued Order – Critical Interaction</w:t>
      </w:r>
    </w:p>
    <w:p w:rsidR="006844C1" w:rsidRPr="00EE678B" w:rsidRDefault="006844C1" w:rsidP="006B4D1B">
      <w:pPr>
        <w:pStyle w:val="ScreenCapture"/>
      </w:pPr>
      <w:r w:rsidRPr="00EE678B">
        <w:t xml:space="preserve">                Rx #: 2473                                                      </w:t>
      </w:r>
    </w:p>
    <w:p w:rsidR="006844C1" w:rsidRPr="00EE678B" w:rsidRDefault="006844C1" w:rsidP="006B4D1B">
      <w:pPr>
        <w:pStyle w:val="ScreenCapture"/>
      </w:pPr>
      <w:r w:rsidRPr="00EE678B">
        <w:t xml:space="preserve"> (1) *Orderable Item: AMINOPHYLLINE TAB                                         </w:t>
      </w:r>
    </w:p>
    <w:p w:rsidR="00AD1ED7" w:rsidRDefault="006844C1" w:rsidP="006B4D1B">
      <w:pPr>
        <w:pStyle w:val="ScreenCapture"/>
      </w:pPr>
      <w:r w:rsidRPr="00EE678B">
        <w:t xml:space="preserve"> (2)            Drug: AMINOPHYLLINE 200MG TAB    </w:t>
      </w:r>
    </w:p>
    <w:p w:rsidR="006844C1" w:rsidRPr="00EE678B" w:rsidRDefault="00AD1ED7"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200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Q6H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6 HOURS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06/25/07              (7)  Fill Date: 06/25/07           </w:t>
      </w:r>
    </w:p>
    <w:p w:rsidR="006844C1" w:rsidRPr="00EE678B" w:rsidRDefault="006844C1" w:rsidP="006B4D1B">
      <w:pPr>
        <w:pStyle w:val="ScreenCapture"/>
      </w:pPr>
      <w:r w:rsidRPr="00EE678B">
        <w:t xml:space="preserve">      Last Fill Date: 02/12/08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DC   Discontinue  </w:t>
      </w:r>
    </w:p>
    <w:p w:rsidR="006844C1" w:rsidRPr="00EE678B" w:rsidRDefault="006844C1" w:rsidP="006B4D1B">
      <w:pPr>
        <w:pStyle w:val="ScreenCapture"/>
      </w:pPr>
      <w:r w:rsidRPr="00EE678B">
        <w:t>Are you sure you want to Reinstate? NO// YES</w:t>
      </w:r>
    </w:p>
    <w:p w:rsidR="006844C1" w:rsidRPr="00EE678B" w:rsidRDefault="006844C1" w:rsidP="006B4D1B">
      <w:pPr>
        <w:pStyle w:val="ScreenCapture"/>
      </w:pPr>
    </w:p>
    <w:p w:rsidR="006844C1" w:rsidRPr="00EE678B" w:rsidRDefault="006844C1" w:rsidP="006B4D1B">
      <w:pPr>
        <w:pStyle w:val="ScreenCapture"/>
      </w:pPr>
      <w:r w:rsidRPr="00EE678B">
        <w:t>Comments: TESTING</w:t>
      </w:r>
    </w:p>
    <w:p w:rsidR="006844C1" w:rsidRPr="00EE678B" w:rsidRDefault="006844C1" w:rsidP="006B4D1B">
      <w:pPr>
        <w:pStyle w:val="ScreenCapture"/>
      </w:pPr>
      <w:r w:rsidRPr="00EE678B">
        <w:t>Nature of Order: SERVICE CORRECTION//        S</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2473  AMINOPHYLLINE 200MG TAB</w:t>
      </w:r>
    </w:p>
    <w:p w:rsidR="00B31828" w:rsidRPr="00EE678B" w:rsidRDefault="00B31828" w:rsidP="006B4D1B">
      <w:pPr>
        <w:pStyle w:val="ScreenCapture"/>
      </w:pPr>
    </w:p>
    <w:p w:rsidR="002457A1" w:rsidRPr="00B31611" w:rsidRDefault="002457A1" w:rsidP="002457A1">
      <w:pPr>
        <w:pStyle w:val="ScreenCapture"/>
      </w:pPr>
      <w:r w:rsidRPr="00B31611">
        <w:t xml:space="preserve">Now doing remote order checks. Please wait... </w:t>
      </w:r>
    </w:p>
    <w:p w:rsidR="002457A1" w:rsidRPr="00B31611" w:rsidRDefault="002457A1" w:rsidP="002457A1">
      <w:pPr>
        <w:pStyle w:val="ScreenCapture"/>
      </w:pPr>
    </w:p>
    <w:p w:rsidR="002457A1" w:rsidRPr="00B31611" w:rsidRDefault="002457A1" w:rsidP="002457A1">
      <w:pPr>
        <w:pStyle w:val="ScreenCapture"/>
      </w:pPr>
      <w:r w:rsidRPr="00B31611">
        <w:t>Now doing allergy checks.  Please wait...</w:t>
      </w:r>
    </w:p>
    <w:p w:rsidR="002457A1" w:rsidRPr="00B31611" w:rsidRDefault="002457A1" w:rsidP="002457A1">
      <w:pPr>
        <w:shd w:val="pct10" w:color="auto" w:fill="auto"/>
        <w:ind w:left="720"/>
        <w:rPr>
          <w:rFonts w:ascii="Courier New" w:hAnsi="Courier New" w:cs="Courier New"/>
          <w:color w:val="000000"/>
          <w:sz w:val="16"/>
          <w:szCs w:val="16"/>
        </w:rPr>
      </w:pPr>
    </w:p>
    <w:p w:rsidR="002457A1" w:rsidRPr="00B31611" w:rsidRDefault="002457A1" w:rsidP="002457A1">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Default="002457A1" w:rsidP="002457A1">
      <w:pPr>
        <w:pStyle w:val="ScreenCapture"/>
      </w:pPr>
      <w:r w:rsidRPr="00B31611">
        <w:t>Now Processing Enhanced Order Checks!  Please Wait...</w:t>
      </w:r>
    </w:p>
    <w:p w:rsidR="002457A1" w:rsidRDefault="002457A1" w:rsidP="002457A1">
      <w:pPr>
        <w:pStyle w:val="ScreenCapture"/>
      </w:pPr>
    </w:p>
    <w:p w:rsidR="002457A1" w:rsidRPr="00B31611" w:rsidRDefault="002457A1" w:rsidP="002457A1">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AMINOPHYLLINE 200MG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2527</w:t>
      </w:r>
    </w:p>
    <w:p w:rsidR="006844C1" w:rsidRPr="00EE678B" w:rsidRDefault="006844C1" w:rsidP="006B4D1B">
      <w:pPr>
        <w:pStyle w:val="ScreenCapture"/>
      </w:pPr>
      <w:r w:rsidRPr="00EE678B">
        <w:t xml:space="preserve">              Drug: CIMETIDINE 300MG (ACTIVE)</w:t>
      </w:r>
    </w:p>
    <w:p w:rsidR="006844C1" w:rsidRPr="00EE678B" w:rsidRDefault="006844C1" w:rsidP="006B4D1B">
      <w:pPr>
        <w:pStyle w:val="ScreenCapture"/>
      </w:pPr>
      <w:r w:rsidRPr="00EE678B">
        <w:t xml:space="preserve">               SIG: TAKE ONE TABLET BY MOUTH AT BEDTIME</w:t>
      </w:r>
    </w:p>
    <w:p w:rsidR="006844C1" w:rsidRPr="00EE678B" w:rsidRDefault="002457A1" w:rsidP="006B4D1B">
      <w:pPr>
        <w:pStyle w:val="ScreenCapture"/>
      </w:pPr>
      <w:r>
        <w:rPr>
          <w:lang w:val="en-US"/>
        </w:rPr>
        <w:t xml:space="preserve">     </w:t>
      </w:r>
      <w:r w:rsidR="006844C1" w:rsidRPr="00EE678B">
        <w:t>Processing Status: Released locally on 02/13/08@08:55:32 (Window)</w:t>
      </w:r>
    </w:p>
    <w:p w:rsidR="006844C1" w:rsidRPr="00EE678B" w:rsidRDefault="006844C1" w:rsidP="006B4D1B">
      <w:pPr>
        <w:pStyle w:val="ScreenCapture"/>
      </w:pPr>
      <w:r w:rsidRPr="00EE678B">
        <w:t xml:space="preserve">  </w:t>
      </w:r>
      <w:r w:rsidR="002457A1">
        <w:rPr>
          <w:lang w:val="en-US"/>
        </w:rPr>
        <w:t xml:space="preserve"> </w:t>
      </w:r>
      <w:r w:rsidRPr="00EE678B">
        <w:t xml:space="preserve"> Last Filled On: 02/13/08</w:t>
      </w:r>
    </w:p>
    <w:p w:rsidR="006844C1" w:rsidRPr="00EE678B" w:rsidRDefault="006844C1" w:rsidP="006B4D1B">
      <w:pPr>
        <w:pStyle w:val="ScreenCapture"/>
      </w:pPr>
    </w:p>
    <w:p w:rsidR="006844C1" w:rsidRPr="00EE678B" w:rsidRDefault="006844C1" w:rsidP="006B4D1B">
      <w:pPr>
        <w:pStyle w:val="ScreenCapture"/>
      </w:pPr>
      <w:r w:rsidRPr="00EE678B">
        <w:t>Concurrent cimetidine and theophylline derivative therapy may result in elevated theophylline derivative concentration levels, prolonged elimination half-life, and decreased clearance.</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No</w:t>
      </w:r>
    </w:p>
    <w:p w:rsidR="006844C1" w:rsidRPr="00EE678B" w:rsidRDefault="006844C1" w:rsidP="006B4D1B">
      <w:pPr>
        <w:pStyle w:val="ScreenCapture"/>
      </w:pPr>
    </w:p>
    <w:p w:rsidR="006844C1" w:rsidRPr="00EE678B" w:rsidRDefault="006844C1" w:rsidP="006B4D1B">
      <w:pPr>
        <w:pStyle w:val="ScreenCapture"/>
      </w:pPr>
      <w:r w:rsidRPr="00EE678B">
        <w:t>Do you want to Continue? Y// NO</w:t>
      </w:r>
    </w:p>
    <w:p w:rsidR="006844C1" w:rsidRPr="00EE678B" w:rsidRDefault="006844C1" w:rsidP="006B4D1B">
      <w:pPr>
        <w:pStyle w:val="ScreenCapture"/>
      </w:pP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p>
    <w:p w:rsidR="006844C1" w:rsidRPr="00EE678B" w:rsidRDefault="006844C1" w:rsidP="006B4D1B">
      <w:pPr>
        <w:pStyle w:val="ScreenCapture"/>
      </w:pPr>
      <w:r w:rsidRPr="00EE678B">
        <w:t>PU  Patient Record Update               NO  New Order</w:t>
      </w: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r w:rsidRPr="00EE678B">
        <w:t xml:space="preserve">Select Action: Quit// 5     </w:t>
      </w:r>
    </w:p>
    <w:p w:rsidR="006844C1" w:rsidRPr="00EE678B" w:rsidRDefault="006844C1" w:rsidP="006B4D1B">
      <w:pPr>
        <w:pStyle w:val="ScreenCapture"/>
      </w:pPr>
    </w:p>
    <w:p w:rsidR="006844C1" w:rsidRPr="00EE678B" w:rsidRDefault="006844C1" w:rsidP="006B4D1B">
      <w:pPr>
        <w:pStyle w:val="ScreenCapture"/>
      </w:pPr>
      <w:r w:rsidRPr="00EE678B">
        <w:t xml:space="preserve">Medication Profile            Feb 14, 2008@11:43:17          Page:    1 of    1 </w:t>
      </w:r>
    </w:p>
    <w:p w:rsidR="006844C1" w:rsidRPr="00EE678B" w:rsidRDefault="006844C1" w:rsidP="006B4D1B">
      <w:pPr>
        <w:pStyle w:val="ScreenCapture"/>
      </w:pPr>
      <w:r w:rsidRPr="00EE678B">
        <w:t xml:space="preserve">PSOPATIENT, TEN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SEX: MALE                            </w:t>
      </w:r>
    </w:p>
    <w:p w:rsidR="006844C1" w:rsidRPr="00EE678B" w:rsidRDefault="006844C1" w:rsidP="006B4D1B">
      <w:pPr>
        <w:pStyle w:val="ScreenCapture"/>
      </w:pPr>
      <w:bookmarkStart w:id="4441" w:name="Page_159"/>
      <w:bookmarkStart w:id="4442" w:name="Page_158"/>
      <w:bookmarkEnd w:id="4441"/>
      <w:bookmarkEnd w:id="4442"/>
      <w:r w:rsidRPr="00EE678B">
        <w:t>CrCL: &lt;Not Found&gt;</w:t>
      </w:r>
      <w:r w:rsidR="00EC5C33">
        <w:rPr>
          <w:lang w:val="en-US"/>
        </w:rPr>
        <w:t xml:space="preserve"> </w:t>
      </w:r>
      <w:r w:rsidR="00EC5C33" w:rsidRPr="00E97BFB">
        <w:rPr>
          <w:rFonts w:cs="Courier New"/>
        </w:rPr>
        <w:t>(CREAT: Not Found)</w:t>
      </w:r>
      <w:r w:rsidR="00EC5C33">
        <w:rPr>
          <w:rFonts w:cs="Courier New"/>
          <w:lang w:val="en-US"/>
        </w:rPr>
        <w:t xml:space="preserve">             </w:t>
      </w:r>
      <w:r w:rsidRPr="00EE678B">
        <w:t>BSA (m2): _______</w:t>
      </w:r>
    </w:p>
    <w:p w:rsidR="006844C1" w:rsidRPr="00EE678B" w:rsidRDefault="006844C1" w:rsidP="006B4D1B">
      <w:pPr>
        <w:pStyle w:val="ScreenCapture"/>
      </w:pPr>
      <w:r w:rsidRPr="00EE678B">
        <w:t xml:space="preserve">                                                             ISSUE  LAST REF DAY</w:t>
      </w:r>
    </w:p>
    <w:p w:rsidR="006844C1" w:rsidRPr="00EE678B" w:rsidRDefault="006844C1" w:rsidP="006B4D1B">
      <w:pPr>
        <w:pStyle w:val="ScreenCapture"/>
      </w:pPr>
      <w:r w:rsidRPr="00EE678B">
        <w:t xml:space="preserve"> #  RX #         DRUG                                 QTY ST  DATE  FILL REM SUP</w:t>
      </w:r>
    </w:p>
    <w:p w:rsidR="006844C1" w:rsidRPr="00EE678B" w:rsidRDefault="006844C1" w:rsidP="006B4D1B">
      <w:pPr>
        <w:pStyle w:val="ScreenCapture"/>
      </w:pPr>
      <w:r w:rsidRPr="00EE678B">
        <w:t>-------------------------------------ACTIVE-------------------------------------</w:t>
      </w:r>
    </w:p>
    <w:p w:rsidR="006844C1" w:rsidRPr="00EE678B" w:rsidRDefault="006844C1" w:rsidP="006B4D1B">
      <w:pPr>
        <w:pStyle w:val="ScreenCapture"/>
      </w:pPr>
      <w:r w:rsidRPr="00EE678B">
        <w:t xml:space="preserve"> 1 2472          CIMETIDINE 300MG TAB                  60 A  06-25 02-12  11  30</w:t>
      </w:r>
    </w:p>
    <w:p w:rsidR="006844C1" w:rsidRPr="00EE678B" w:rsidRDefault="006844C1" w:rsidP="006B4D1B">
      <w:pPr>
        <w:pStyle w:val="ScreenCapture"/>
      </w:pPr>
      <w:r w:rsidRPr="00EE678B">
        <w:t xml:space="preserve"> 2 2526          INDINAVIR 400MG CAP                   90 A  02-12 02-12  11  30</w:t>
      </w:r>
    </w:p>
    <w:p w:rsidR="006844C1" w:rsidRPr="00EE678B" w:rsidRDefault="006844C1" w:rsidP="006B4D1B">
      <w:pPr>
        <w:pStyle w:val="ScreenCapture"/>
      </w:pPr>
      <w:r w:rsidRPr="00EE678B">
        <w:t>3 2469          RIFAMPIN 300MG CAP                   120 A  06-25 02-12  11  30</w:t>
      </w:r>
    </w:p>
    <w:p w:rsidR="006844C1" w:rsidRPr="00EE678B" w:rsidRDefault="006844C1" w:rsidP="006B4D1B">
      <w:pPr>
        <w:pStyle w:val="ScreenCapture"/>
      </w:pPr>
      <w:r w:rsidRPr="00EE678B">
        <w:t xml:space="preserve"> 4 2525          WARFARIN 5MG TAB                      30 A  02-12 02-12  11  30</w:t>
      </w:r>
    </w:p>
    <w:p w:rsidR="006844C1" w:rsidRPr="00EE678B" w:rsidRDefault="006844C1" w:rsidP="006B4D1B">
      <w:pPr>
        <w:pStyle w:val="ScreenCapture"/>
      </w:pPr>
      <w:r w:rsidRPr="00EE678B">
        <w:t>----------------------------------DISCONTINUED----------------------------------</w:t>
      </w:r>
    </w:p>
    <w:p w:rsidR="006844C1" w:rsidRPr="00EE678B" w:rsidRDefault="006844C1" w:rsidP="006B4D1B">
      <w:pPr>
        <w:pStyle w:val="ScreenCapture"/>
      </w:pPr>
      <w:r w:rsidRPr="00EE678B">
        <w:t xml:space="preserve"> 5 2473          AMINOPHYLLINE 200MG TAB              120 DC 06-25 02-12  11  30</w:t>
      </w:r>
    </w:p>
    <w:p w:rsidR="006844C1" w:rsidRPr="00EE678B" w:rsidRDefault="006844C1" w:rsidP="006B4D1B">
      <w:pPr>
        <w:pStyle w:val="ScreenCapture"/>
      </w:pPr>
      <w:r w:rsidRPr="00EE678B">
        <w:t xml:space="preserve"> 6 2533          AMIODARONE 200MG TAB                 180 DC 02-14 02-14  11  30</w:t>
      </w:r>
    </w:p>
    <w:p w:rsidR="006844C1" w:rsidRPr="00EE678B" w:rsidRDefault="006844C1" w:rsidP="006B4D1B">
      <w:pPr>
        <w:pStyle w:val="ScreenCapture"/>
      </w:pPr>
      <w:r w:rsidRPr="00EE678B">
        <w:t xml:space="preserve"> 7 2465          ASPIRIN 325MG EC TAB                  30 DC 06-25 02-12  11  30</w:t>
      </w:r>
    </w:p>
    <w:p w:rsidR="006844C1" w:rsidRPr="00EE678B" w:rsidRDefault="006844C1" w:rsidP="006B4D1B">
      <w:pPr>
        <w:pStyle w:val="ScreenCapture"/>
      </w:pPr>
      <w:r w:rsidRPr="00EE678B">
        <w:t xml:space="preserve"> 8 2471          CARBAMAZEPINE 200MG TAB               90 DC 06-25 02-12  11  30</w:t>
      </w:r>
    </w:p>
    <w:p w:rsidR="006844C1" w:rsidRPr="00EE678B" w:rsidRDefault="006844C1" w:rsidP="006B4D1B">
      <w:pPr>
        <w:pStyle w:val="ScreenCapture"/>
      </w:pPr>
      <w:r w:rsidRPr="00EE678B">
        <w:t xml:space="preserve"> 9 2524          WARFARIN 2.5MG TAB                    90 DC 02-12 02-12  11  30</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4E0305" w:rsidRPr="00EE678B" w:rsidRDefault="004E0305" w:rsidP="006B4D1B">
      <w:pPr>
        <w:pStyle w:val="ScreenCapture"/>
      </w:pPr>
    </w:p>
    <w:p w:rsidR="006844C1" w:rsidRPr="00EE678B" w:rsidRDefault="006844C1" w:rsidP="006B4D1B">
      <w:pPr>
        <w:pStyle w:val="ScreenCapture"/>
      </w:pPr>
      <w:r w:rsidRPr="00EE678B">
        <w:t>Do you want to Continue? Y// 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AMINOPHYLLINE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AMINOPHYLLINE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 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p>
    <w:p w:rsidR="006844C1" w:rsidRPr="00EE678B" w:rsidRDefault="006844C1" w:rsidP="006B4D1B">
      <w:pPr>
        <w:pStyle w:val="ScreenCapture"/>
      </w:pPr>
      <w:r w:rsidRPr="00EE678B">
        <w:t>Prescription #2473 REINSTATED!</w:t>
      </w:r>
    </w:p>
    <w:p w:rsidR="006844C1" w:rsidRPr="00EE678B" w:rsidRDefault="006844C1" w:rsidP="006B4D1B">
      <w:pPr>
        <w:pStyle w:val="ScreenCapture"/>
      </w:pPr>
      <w:r w:rsidRPr="00EE678B">
        <w:t xml:space="preserve">   Prescription #2473 Filled:  JUN 25, 2007Printed: JUN 25, 2007Released:</w:t>
      </w:r>
    </w:p>
    <w:p w:rsidR="006844C1" w:rsidRPr="00EE678B" w:rsidRDefault="006844C1" w:rsidP="006B4D1B">
      <w:pPr>
        <w:pStyle w:val="ScreenCapture"/>
      </w:pPr>
      <w:r w:rsidRPr="00EE678B">
        <w:t xml:space="preserve">     ** Do you want to print the label now? N// O</w:t>
      </w:r>
    </w:p>
    <w:p w:rsidR="006844C1" w:rsidRPr="00EE678B" w:rsidRDefault="006844C1" w:rsidP="006B4D1B">
      <w:pPr>
        <w:pStyle w:val="ScreenCapture"/>
      </w:pPr>
    </w:p>
    <w:p w:rsidR="006844C1" w:rsidRPr="00EE678B" w:rsidRDefault="006844C1" w:rsidP="006B4D1B">
      <w:pPr>
        <w:pStyle w:val="ScreenCapture"/>
      </w:pPr>
      <w:r w:rsidRPr="00EE678B">
        <w:t>ED  (Edit)               RF  (Refill)             RN   Renew</w:t>
      </w:r>
    </w:p>
    <w:p w:rsidR="006844C1" w:rsidRPr="00EE678B" w:rsidRDefault="006844C1" w:rsidP="009A678F"/>
    <w:p w:rsidR="006844C1" w:rsidRPr="00EE678B" w:rsidRDefault="006844C1" w:rsidP="009A678F">
      <w:pPr>
        <w:pStyle w:val="ExampleHeading"/>
      </w:pPr>
      <w:r w:rsidRPr="00EE678B">
        <w:t>Reinstating A Discontinued Order – Significant Interaction</w:t>
      </w:r>
    </w:p>
    <w:p w:rsidR="006844C1" w:rsidRPr="00EE678B" w:rsidRDefault="006844C1" w:rsidP="006B4D1B">
      <w:pPr>
        <w:pStyle w:val="ScreenCapture"/>
      </w:pPr>
      <w:r w:rsidRPr="00EE678B">
        <w:t xml:space="preserve">                Rx #: 2465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06/25/07              (7)  Fill Date: 06/25/07           </w:t>
      </w:r>
    </w:p>
    <w:p w:rsidR="006844C1" w:rsidRPr="00EE678B" w:rsidRDefault="006844C1" w:rsidP="006B4D1B">
      <w:pPr>
        <w:pStyle w:val="ScreenCapture"/>
      </w:pPr>
      <w:r w:rsidRPr="00EE678B">
        <w:t xml:space="preserve">      Last Fill Date: 02/12/08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DC   Discontinue  </w:t>
      </w:r>
    </w:p>
    <w:p w:rsidR="006844C1" w:rsidRPr="00EE678B" w:rsidRDefault="006844C1" w:rsidP="006B4D1B">
      <w:pPr>
        <w:pStyle w:val="ScreenCapture"/>
      </w:pPr>
      <w:r w:rsidRPr="00EE678B">
        <w:t>Are you sure you want to Reinstate? NO// YES</w:t>
      </w:r>
    </w:p>
    <w:p w:rsidR="006844C1" w:rsidRPr="00EE678B" w:rsidRDefault="006844C1" w:rsidP="006B4D1B">
      <w:pPr>
        <w:pStyle w:val="ScreenCapture"/>
      </w:pPr>
    </w:p>
    <w:p w:rsidR="006844C1" w:rsidRPr="00EE678B" w:rsidRDefault="006844C1" w:rsidP="006B4D1B">
      <w:pPr>
        <w:pStyle w:val="ScreenCapture"/>
      </w:pPr>
      <w:r w:rsidRPr="00EE678B">
        <w:t>Comments: TESTING</w:t>
      </w:r>
    </w:p>
    <w:p w:rsidR="006844C1" w:rsidRPr="00EE678B" w:rsidRDefault="006844C1" w:rsidP="006B4D1B">
      <w:pPr>
        <w:pStyle w:val="ScreenCapture"/>
      </w:pPr>
      <w:r w:rsidRPr="00EE678B">
        <w:t>Nature of Order: SERVICE CORRECTION//        S</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2465  ASPIRIN 325MG EC TAB</w:t>
      </w:r>
    </w:p>
    <w:p w:rsidR="00B31828" w:rsidRPr="00EE678B" w:rsidRDefault="00B31828" w:rsidP="006B4D1B">
      <w:pPr>
        <w:pStyle w:val="ScreenCapture"/>
      </w:pPr>
      <w:bookmarkStart w:id="4443" w:name="p147"/>
      <w:bookmarkEnd w:id="4443"/>
    </w:p>
    <w:p w:rsidR="002457A1" w:rsidRPr="00B31611" w:rsidRDefault="002457A1" w:rsidP="002457A1">
      <w:pPr>
        <w:pStyle w:val="ScreenCapture"/>
      </w:pPr>
      <w:r w:rsidRPr="00B31611">
        <w:t xml:space="preserve">Now doing remote order checks. Please wait... </w:t>
      </w:r>
    </w:p>
    <w:p w:rsidR="002457A1" w:rsidRPr="00B31611" w:rsidRDefault="002457A1" w:rsidP="002457A1">
      <w:pPr>
        <w:pStyle w:val="ScreenCapture"/>
      </w:pPr>
    </w:p>
    <w:p w:rsidR="002457A1" w:rsidRPr="00B31611" w:rsidRDefault="002457A1" w:rsidP="002457A1">
      <w:pPr>
        <w:pStyle w:val="ScreenCapture"/>
        <w:keepNext/>
      </w:pPr>
      <w:r w:rsidRPr="00B31611">
        <w:t>Now doing allergy checks.  Please wait...</w:t>
      </w:r>
    </w:p>
    <w:p w:rsidR="002457A1" w:rsidRPr="00B31611" w:rsidRDefault="002457A1" w:rsidP="002457A1">
      <w:pPr>
        <w:pStyle w:val="ScreenCapture"/>
        <w:keepNext/>
        <w:rPr>
          <w:color w:val="000000"/>
        </w:rPr>
      </w:pPr>
    </w:p>
    <w:p w:rsidR="002457A1" w:rsidRPr="00B31611" w:rsidRDefault="002457A1" w:rsidP="002457A1">
      <w:pPr>
        <w:keepNext/>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2457A1" w:rsidRPr="00B31611" w:rsidRDefault="002457A1" w:rsidP="002457A1">
      <w:pPr>
        <w:pStyle w:val="ScreenCapture"/>
        <w:rPr>
          <w:color w:val="000000"/>
        </w:rPr>
      </w:pPr>
    </w:p>
    <w:p w:rsidR="002457A1" w:rsidRPr="00B31611" w:rsidRDefault="002457A1" w:rsidP="002457A1">
      <w:pPr>
        <w:pStyle w:val="ScreenCapture"/>
      </w:pPr>
      <w:r w:rsidRPr="00B31611">
        <w:t>Now Processing Enhanced Order Checks!  Please Wait...</w:t>
      </w:r>
    </w:p>
    <w:p w:rsidR="002457A1" w:rsidRPr="00B31611" w:rsidRDefault="002457A1" w:rsidP="002457A1">
      <w:pPr>
        <w:pStyle w:val="ScreenCapture"/>
      </w:pPr>
    </w:p>
    <w:p w:rsidR="006844C1" w:rsidRPr="00EE678B" w:rsidRDefault="002457A1" w:rsidP="002457A1">
      <w:pPr>
        <w:pStyle w:val="ScreenCapture"/>
      </w:pPr>
      <w:r w:rsidRPr="00B31611">
        <w:rPr>
          <w:rFonts w:eastAsia="Calibri"/>
        </w:rPr>
        <w:t>-------------------------------------------------------------------------------</w:t>
      </w:r>
      <w:r w:rsidR="006844C1" w:rsidRPr="00EE678B">
        <w:t>***SIGNIFICANT*** Drug Interaction with Prospective Drug:</w:t>
      </w:r>
    </w:p>
    <w:p w:rsidR="006844C1" w:rsidRPr="00EE678B" w:rsidRDefault="006844C1" w:rsidP="006B4D1B">
      <w:pPr>
        <w:pStyle w:val="ScreenCapture"/>
      </w:pPr>
      <w:r w:rsidRPr="00EE678B">
        <w:t xml:space="preserve">                    ASPIRIN 325MG EC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2524</w:t>
      </w:r>
    </w:p>
    <w:p w:rsidR="006844C1" w:rsidRPr="00EE678B" w:rsidRDefault="006844C1" w:rsidP="006B4D1B">
      <w:pPr>
        <w:pStyle w:val="ScreenCapture"/>
      </w:pPr>
      <w:r w:rsidRPr="00EE678B">
        <w:t xml:space="preserve">              Drug: WARFARIN 2.5MG TAB (ACTIVE)</w:t>
      </w:r>
    </w:p>
    <w:p w:rsidR="006844C1" w:rsidRPr="00EE678B" w:rsidRDefault="006844C1" w:rsidP="006B4D1B">
      <w:pPr>
        <w:pStyle w:val="ScreenCapture"/>
      </w:pPr>
      <w:r w:rsidRPr="00EE678B">
        <w:t xml:space="preserve">               SIG: TAKE ONE TABLET BY MOUTH AT BEDTIME</w:t>
      </w:r>
    </w:p>
    <w:p w:rsidR="006844C1" w:rsidRPr="00EE678B" w:rsidRDefault="006844C1" w:rsidP="006B4D1B">
      <w:pPr>
        <w:pStyle w:val="ScreenCapture"/>
      </w:pPr>
      <w:r w:rsidRPr="00EE678B">
        <w:t xml:space="preserve"> </w:t>
      </w:r>
      <w:r w:rsidR="002457A1">
        <w:rPr>
          <w:lang w:val="en-US"/>
        </w:rPr>
        <w:t xml:space="preserve">    </w:t>
      </w:r>
      <w:r w:rsidRPr="00EE678B">
        <w:t>Processing Status: Released locally on 02/12/07@08:55:32 (Window)</w:t>
      </w:r>
    </w:p>
    <w:p w:rsidR="006844C1" w:rsidRPr="00EE678B" w:rsidRDefault="006844C1" w:rsidP="006B4D1B">
      <w:pPr>
        <w:pStyle w:val="ScreenCapture"/>
      </w:pPr>
      <w:r w:rsidRPr="00EE678B">
        <w:t xml:space="preserve">    Last Filled On: 02/12/07</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REFER TO MONOGRAPH FOR SIGNIFICANT INTERACTION CLINICAL EFFECTS  </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No</w:t>
      </w:r>
    </w:p>
    <w:p w:rsidR="006844C1" w:rsidRPr="00EE678B" w:rsidRDefault="006844C1" w:rsidP="006B4D1B">
      <w:pPr>
        <w:pStyle w:val="ScreenCapture"/>
        <w:rPr>
          <w:color w:val="000000"/>
          <w:u w:val="single"/>
        </w:rPr>
      </w:pP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Prescription #2465 REINSTATED!</w:t>
      </w:r>
    </w:p>
    <w:p w:rsidR="006844C1" w:rsidRPr="00EE678B" w:rsidRDefault="006844C1" w:rsidP="006B4D1B">
      <w:pPr>
        <w:pStyle w:val="ScreenCapture"/>
      </w:pPr>
      <w:r w:rsidRPr="00EE678B">
        <w:t xml:space="preserve">   Prescription #2465 Filled:  JUN 25, 2007Printed: JUN 25, 2007Released:</w:t>
      </w:r>
    </w:p>
    <w:p w:rsidR="006844C1" w:rsidRPr="00EE678B" w:rsidRDefault="006844C1" w:rsidP="006B4D1B">
      <w:pPr>
        <w:pStyle w:val="ScreenCapture"/>
      </w:pPr>
      <w:r w:rsidRPr="00EE678B">
        <w:t xml:space="preserve">     ** Do you want to print the label now? N//</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p>
    <w:p w:rsidR="006844C1" w:rsidRPr="00EE678B" w:rsidRDefault="006844C1" w:rsidP="006B4D1B">
      <w:pPr>
        <w:pStyle w:val="ScreenCapture"/>
      </w:pPr>
      <w:r w:rsidRPr="00EE678B">
        <w:t>Do you want to Intervene? Y// YES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CARBAMAZEPINE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CARBAMAZEPINE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 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p>
    <w:p w:rsidR="006844C1" w:rsidRPr="00EE678B" w:rsidRDefault="006844C1" w:rsidP="00CB318F">
      <w:pPr>
        <w:pStyle w:val="ScreenCapture"/>
        <w:keepNext/>
      </w:pPr>
      <w:r w:rsidRPr="00EE678B">
        <w:t>Prescription #2471 REINSTATED!</w:t>
      </w:r>
    </w:p>
    <w:p w:rsidR="006844C1" w:rsidRPr="00EE678B" w:rsidRDefault="006844C1" w:rsidP="006B4D1B">
      <w:pPr>
        <w:pStyle w:val="ScreenCapture"/>
      </w:pPr>
      <w:r w:rsidRPr="00EE678B">
        <w:t xml:space="preserve">   Prescription #2471 Filled:  JUN 25, 2007Printed: JUN 25, 2007Released:</w:t>
      </w:r>
    </w:p>
    <w:p w:rsidR="006844C1" w:rsidRPr="00EE678B" w:rsidRDefault="006844C1" w:rsidP="006B4D1B">
      <w:pPr>
        <w:pStyle w:val="ScreenCapture"/>
      </w:pPr>
      <w:r w:rsidRPr="00EE678B">
        <w:t xml:space="preserve">     ** Do you want to print the label now? N// O</w:t>
      </w:r>
    </w:p>
    <w:p w:rsidR="006844C1" w:rsidRPr="00EE678B" w:rsidRDefault="006844C1" w:rsidP="00263D93"/>
    <w:p w:rsidR="006844C1" w:rsidRPr="00EE678B" w:rsidRDefault="006844C1" w:rsidP="009A678F">
      <w:pPr>
        <w:pStyle w:val="ExampleHeading"/>
      </w:pPr>
      <w:bookmarkStart w:id="4444" w:name="Page_161"/>
      <w:bookmarkStart w:id="4445" w:name="Page_160"/>
      <w:bookmarkEnd w:id="4444"/>
      <w:bookmarkEnd w:id="4445"/>
      <w:r w:rsidRPr="00EE678B">
        <w:t>Editing An Order – Creating a New Order – Critical Interaction</w:t>
      </w:r>
    </w:p>
    <w:p w:rsidR="006844C1" w:rsidRPr="00EE678B" w:rsidRDefault="006844C1" w:rsidP="006B4D1B">
      <w:pPr>
        <w:pStyle w:val="ScreenCapture"/>
      </w:pPr>
      <w:r w:rsidRPr="00EE678B">
        <w:t xml:space="preserve">Medication Profile            Feb 14, 2008@12:26:38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SEX: MALE                            </w:t>
      </w:r>
    </w:p>
    <w:p w:rsidR="006844C1" w:rsidRPr="00EE678B" w:rsidRDefault="006844C1" w:rsidP="006B4D1B">
      <w:pPr>
        <w:pStyle w:val="ScreenCapture"/>
      </w:pPr>
      <w:r w:rsidRPr="00EE678B">
        <w:t xml:space="preserve"> CrCL: &lt;Not Found&gt;</w:t>
      </w:r>
      <w:r w:rsidR="00EC5C33">
        <w:rPr>
          <w:lang w:val="en-US"/>
        </w:rPr>
        <w:t xml:space="preserve"> </w:t>
      </w:r>
      <w:r w:rsidR="00EC5C33" w:rsidRPr="00E97BFB">
        <w:rPr>
          <w:rFonts w:cs="Courier New"/>
        </w:rPr>
        <w:t>(CREAT: Not Found)</w:t>
      </w:r>
      <w:r w:rsidR="00EC5C33">
        <w:rPr>
          <w:rFonts w:cs="Courier New"/>
          <w:lang w:val="en-US"/>
        </w:rPr>
        <w:t xml:space="preserve">            </w:t>
      </w:r>
      <w:r w:rsidRPr="00EE678B">
        <w:t>BSA (m2): _______</w:t>
      </w:r>
    </w:p>
    <w:p w:rsidR="006844C1" w:rsidRPr="00EE678B" w:rsidRDefault="006844C1" w:rsidP="006B4D1B">
      <w:pPr>
        <w:pStyle w:val="ScreenCapture"/>
      </w:pPr>
      <w:r w:rsidRPr="00EE678B">
        <w:t xml:space="preserve">                                                             ISSUE  LAST REF DAY</w:t>
      </w:r>
    </w:p>
    <w:p w:rsidR="006844C1" w:rsidRPr="00EE678B" w:rsidRDefault="006844C1" w:rsidP="006B4D1B">
      <w:pPr>
        <w:pStyle w:val="ScreenCapture"/>
      </w:pPr>
      <w:r w:rsidRPr="00EE678B">
        <w:t xml:space="preserve"> #  RX #         DRUG                                 QTY ST  DATE  FILL REM SUP</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-------------------------------------ACTIVE-------------------------------------</w:t>
      </w:r>
    </w:p>
    <w:p w:rsidR="006844C1" w:rsidRPr="00EE678B" w:rsidRDefault="006844C1" w:rsidP="006B4D1B">
      <w:pPr>
        <w:pStyle w:val="ScreenCapture"/>
      </w:pPr>
      <w:r w:rsidRPr="00EE678B">
        <w:t xml:space="preserve"> 1 2473          AMINOPHYLLINE 200MG TAB              120 A  06-25 02-12  11  30</w:t>
      </w:r>
    </w:p>
    <w:p w:rsidR="006844C1" w:rsidRPr="00EE678B" w:rsidRDefault="006844C1" w:rsidP="006B4D1B">
      <w:pPr>
        <w:pStyle w:val="ScreenCapture"/>
      </w:pPr>
      <w:r w:rsidRPr="00EE678B">
        <w:t xml:space="preserve"> 2 2537          ASPIRIN 325MG EC TAB                  30 A  02-14 02-14  11  30</w:t>
      </w:r>
    </w:p>
    <w:p w:rsidR="006844C1" w:rsidRPr="00EE678B" w:rsidRDefault="006844C1" w:rsidP="006B4D1B">
      <w:pPr>
        <w:pStyle w:val="ScreenCapture"/>
      </w:pPr>
      <w:r w:rsidRPr="00EE678B">
        <w:t xml:space="preserve"> 3 2471          CARBAMAZEPINE 200MG TAB               90 A  06-25 02-12  11  30</w:t>
      </w:r>
    </w:p>
    <w:p w:rsidR="006844C1" w:rsidRPr="00EE678B" w:rsidRDefault="006844C1" w:rsidP="006B4D1B">
      <w:pPr>
        <w:pStyle w:val="ScreenCapture"/>
      </w:pPr>
      <w:r w:rsidRPr="00EE678B">
        <w:t xml:space="preserve"> 4 2472          CIMETIDINE 300MG TAB                  60 A  06-25 02-12  11  30</w:t>
      </w:r>
    </w:p>
    <w:p w:rsidR="006844C1" w:rsidRPr="00EE678B" w:rsidRDefault="006844C1" w:rsidP="006B4D1B">
      <w:pPr>
        <w:pStyle w:val="ScreenCapture"/>
      </w:pPr>
      <w:r w:rsidRPr="00EE678B">
        <w:t xml:space="preserve"> 5 2526          INDINAVIR 400MG CAP                   90 A  02-12 02-12  11  30</w:t>
      </w:r>
    </w:p>
    <w:p w:rsidR="006844C1" w:rsidRPr="00EE678B" w:rsidRDefault="006844C1" w:rsidP="006B4D1B">
      <w:pPr>
        <w:pStyle w:val="ScreenCapture"/>
      </w:pPr>
      <w:r w:rsidRPr="00EE678B">
        <w:t xml:space="preserve"> 6 2469          RIFAMPIN 300MG CAP                   120 A  06-25 02-12  11  30</w:t>
      </w:r>
    </w:p>
    <w:p w:rsidR="006844C1" w:rsidRPr="00EE678B" w:rsidRDefault="006844C1" w:rsidP="006B4D1B">
      <w:pPr>
        <w:pStyle w:val="ScreenCapture"/>
      </w:pPr>
      <w:r w:rsidRPr="00EE678B">
        <w:t>----------------------------------DISCONTINUED----------------------------------</w:t>
      </w:r>
    </w:p>
    <w:p w:rsidR="006844C1" w:rsidRPr="00EE678B" w:rsidRDefault="006844C1" w:rsidP="006B4D1B">
      <w:pPr>
        <w:pStyle w:val="ScreenCapture"/>
      </w:pPr>
      <w:r w:rsidRPr="00EE678B">
        <w:t xml:space="preserve"> 7 2533          AMIODARONE 200MG TAB                 180 DC 02-14 02-14  11  30</w:t>
      </w:r>
    </w:p>
    <w:p w:rsidR="006844C1" w:rsidRPr="00EE678B" w:rsidRDefault="006844C1" w:rsidP="006B4D1B">
      <w:pPr>
        <w:pStyle w:val="ScreenCapture"/>
      </w:pPr>
      <w:r w:rsidRPr="00EE678B">
        <w:t xml:space="preserve"> 8 2536          DIPYRIDAMOLE 25MG TAB                 30 DE 02-14 02-14  11  30</w:t>
      </w:r>
    </w:p>
    <w:p w:rsidR="006844C1" w:rsidRPr="00EE678B" w:rsidRDefault="006844C1" w:rsidP="006B4D1B">
      <w:pPr>
        <w:pStyle w:val="ScreenCapture"/>
      </w:pPr>
      <w:r w:rsidRPr="00EE678B">
        <w:t xml:space="preserve"> 9 2524          WARFARIN 2.5MG TAB                    90 DC 02-12 02-12  11  30</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Select Action: Next Screen// ED</w:t>
      </w:r>
    </w:p>
    <w:p w:rsidR="006844C1" w:rsidRPr="00EE678B" w:rsidRDefault="006844C1" w:rsidP="006B4D1B">
      <w:pPr>
        <w:pStyle w:val="ScreenCapture"/>
      </w:pP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OP Medications (ACTIVE)       Feb 14, 2008@12:26:38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1     </w:t>
      </w:r>
    </w:p>
    <w:p w:rsidR="006844C1" w:rsidRPr="00EE678B" w:rsidRDefault="006844C1" w:rsidP="006B4D1B">
      <w:pPr>
        <w:pStyle w:val="ScreenCapture"/>
      </w:pPr>
    </w:p>
    <w:p w:rsidR="006844C1" w:rsidRPr="00EE678B" w:rsidRDefault="006844C1" w:rsidP="006B4D1B">
      <w:pPr>
        <w:pStyle w:val="ScreenCapture"/>
      </w:pPr>
      <w:r w:rsidRPr="00EE678B">
        <w:t>Current Orderable Item: ASPIRIN TAB,EC</w:t>
      </w:r>
    </w:p>
    <w:p w:rsidR="006844C1" w:rsidRPr="00EE678B" w:rsidRDefault="006844C1" w:rsidP="006B4D1B">
      <w:pPr>
        <w:pStyle w:val="ScreenCapture"/>
      </w:pPr>
      <w:r w:rsidRPr="00EE678B">
        <w:t xml:space="preserve">Select PHARMACY ORDERABLE ITEM NAME: ASPIRIN// AMIODARONE  AMIODARONE     TAB     </w:t>
      </w:r>
    </w:p>
    <w:p w:rsidR="006844C1" w:rsidRPr="00EE678B" w:rsidRDefault="006844C1" w:rsidP="006B4D1B">
      <w:pPr>
        <w:pStyle w:val="ScreenCapture"/>
      </w:pPr>
    </w:p>
    <w:p w:rsidR="006844C1" w:rsidRPr="00EE678B" w:rsidRDefault="006844C1" w:rsidP="006B4D1B">
      <w:pPr>
        <w:pStyle w:val="ScreenCapture"/>
      </w:pPr>
      <w:r w:rsidRPr="00EE678B">
        <w:t>New Orderable Item selected. This edit will create a new prescription!</w:t>
      </w:r>
    </w:p>
    <w:p w:rsidR="006844C1" w:rsidRPr="00EE678B" w:rsidRDefault="006844C1" w:rsidP="006B4D1B">
      <w:pPr>
        <w:pStyle w:val="ScreenCapture"/>
      </w:pPr>
    </w:p>
    <w:p w:rsidR="006844C1" w:rsidRPr="00EE678B" w:rsidRDefault="006844C1" w:rsidP="006B4D1B">
      <w:pPr>
        <w:pStyle w:val="ScreenCapture"/>
      </w:pPr>
      <w:r w:rsidRPr="00EE678B">
        <w:t>Press Return to Continue...</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w:t>
      </w:r>
    </w:p>
    <w:p w:rsidR="006844C1" w:rsidRPr="00EE678B" w:rsidRDefault="006844C1" w:rsidP="006B4D1B">
      <w:pPr>
        <w:pStyle w:val="ScreenCapture"/>
      </w:pPr>
      <w:r w:rsidRPr="00EE678B">
        <w:t>Duplicate Drug in Local Rx:</w:t>
      </w:r>
    </w:p>
    <w:p w:rsidR="006844C1" w:rsidRPr="00EE678B" w:rsidRDefault="006844C1" w:rsidP="006B4D1B">
      <w:pPr>
        <w:pStyle w:val="ScreenCapture"/>
      </w:pPr>
    </w:p>
    <w:p w:rsidR="006844C1" w:rsidRPr="00EE678B" w:rsidRDefault="006844C1" w:rsidP="006B4D1B">
      <w:pPr>
        <w:pStyle w:val="ScreenCapture"/>
      </w:pPr>
      <w:r w:rsidRPr="00EE678B">
        <w:t xml:space="preserve">               Rx #: 2533</w:t>
      </w:r>
    </w:p>
    <w:p w:rsidR="006844C1" w:rsidRPr="00EE678B" w:rsidRDefault="006844C1" w:rsidP="006B4D1B">
      <w:pPr>
        <w:pStyle w:val="ScreenCapture"/>
      </w:pPr>
      <w:r w:rsidRPr="00EE678B">
        <w:t xml:space="preserve">               Drug: AMIODARONE 200MG TAB</w:t>
      </w:r>
    </w:p>
    <w:p w:rsidR="006844C1" w:rsidRPr="00EE678B" w:rsidRDefault="006844C1" w:rsidP="006B4D1B">
      <w:pPr>
        <w:pStyle w:val="ScreenCapture"/>
      </w:pPr>
      <w:r w:rsidRPr="00EE678B">
        <w:t xml:space="preserve">                SIG: TAKE TWO TABLETS BY MOUTH THREE TIMES A DAY</w:t>
      </w:r>
    </w:p>
    <w:p w:rsidR="006844C1" w:rsidRPr="00EE678B" w:rsidRDefault="006844C1" w:rsidP="006B4D1B">
      <w:pPr>
        <w:pStyle w:val="ScreenCapture"/>
      </w:pPr>
      <w:r w:rsidRPr="00EE678B">
        <w:t xml:space="preserve">                QTY: 180                  Refills remaining: 11</w:t>
      </w:r>
    </w:p>
    <w:p w:rsidR="006844C1" w:rsidRPr="00EE678B" w:rsidRDefault="006844C1" w:rsidP="00CB318F">
      <w:pPr>
        <w:pStyle w:val="ScreenCapture"/>
        <w:keepNext/>
      </w:pPr>
      <w:r w:rsidRPr="00EE678B">
        <w:t xml:space="preserve">           Provider: OPPROVIDER,TEN                  Issued: 02/14/08   </w:t>
      </w:r>
    </w:p>
    <w:p w:rsidR="006844C1" w:rsidRPr="00EE678B" w:rsidRDefault="006844C1" w:rsidP="006B4D1B">
      <w:pPr>
        <w:pStyle w:val="ScreenCapture"/>
      </w:pPr>
      <w:r w:rsidRPr="00EE678B">
        <w:t xml:space="preserve">             Status: Discontinued            Last filled on: 02/14/08</w:t>
      </w:r>
    </w:p>
    <w:p w:rsidR="006844C1" w:rsidRPr="00EE678B" w:rsidRDefault="006844C1" w:rsidP="006B4D1B">
      <w:pPr>
        <w:pStyle w:val="ScreenCapture"/>
      </w:pPr>
      <w:r w:rsidRPr="00EE678B">
        <w:t xml:space="preserve">  Processing Status: Released locally on 02/14/08@08:55:32 (Window)</w:t>
      </w:r>
    </w:p>
    <w:p w:rsidR="006844C1" w:rsidRPr="00EE678B" w:rsidRDefault="006844C1" w:rsidP="006B4D1B">
      <w:pPr>
        <w:pStyle w:val="ScreenCapture"/>
      </w:pPr>
      <w:r w:rsidRPr="00EE678B">
        <w:t xml:space="preserve">                                                Days Supply: 30</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bookmarkStart w:id="4446" w:name="p149"/>
      <w:bookmarkEnd w:id="4446"/>
      <w:r w:rsidRPr="00EE678B">
        <w:t xml:space="preserve">Press Return to Continue: </w:t>
      </w:r>
    </w:p>
    <w:p w:rsidR="00B31828" w:rsidRPr="00EE678B" w:rsidRDefault="00B31828" w:rsidP="006B4D1B">
      <w:pPr>
        <w:pStyle w:val="ScreenCapture"/>
      </w:pPr>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AMIODARONE 200MG TAB and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Local RX#: 2526</w:t>
      </w:r>
    </w:p>
    <w:p w:rsidR="006844C1" w:rsidRPr="00EE678B" w:rsidRDefault="006844C1" w:rsidP="006B4D1B">
      <w:pPr>
        <w:pStyle w:val="ScreenCapture"/>
      </w:pPr>
      <w:r w:rsidRPr="00EE678B">
        <w:t xml:space="preserve">                 Drug: INDINAVIR 400MG CAP (ACTIVE)</w:t>
      </w:r>
    </w:p>
    <w:p w:rsidR="006844C1" w:rsidRPr="00EE678B" w:rsidRDefault="006844C1" w:rsidP="006B4D1B">
      <w:pPr>
        <w:pStyle w:val="ScreenCapture"/>
      </w:pPr>
      <w:r w:rsidRPr="00EE678B">
        <w:t xml:space="preserve">                  SIG: TAKE ONE CAPSULES EVERY 8 HOURS</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02/12/08@08:55:32 (Window)</w:t>
      </w:r>
    </w:p>
    <w:p w:rsidR="006844C1" w:rsidRPr="00EE678B" w:rsidRDefault="006844C1" w:rsidP="006B4D1B">
      <w:pPr>
        <w:pStyle w:val="ScreenCapture"/>
      </w:pPr>
      <w:r w:rsidRPr="00EE678B">
        <w:t xml:space="preserve">       Last Filled On: 02/12/08</w:t>
      </w:r>
    </w:p>
    <w:p w:rsidR="006844C1" w:rsidRPr="00EE678B" w:rsidRDefault="006844C1" w:rsidP="006B4D1B">
      <w:pPr>
        <w:pStyle w:val="ScreenCapture"/>
      </w:pPr>
    </w:p>
    <w:p w:rsidR="006844C1" w:rsidRPr="00EE678B" w:rsidRDefault="006844C1" w:rsidP="006B4D1B">
      <w:pPr>
        <w:pStyle w:val="ScreenCapture"/>
      </w:pPr>
      <w:r w:rsidRPr="00EE678B">
        <w:t>The concurrent administration of amiodarone with indinavir,(1) nelfinavir,(2) ritonavir,(3) or tipranavir coadministered with ritonavir(4) may result in increased levels, clinical effects, and toxicity of amiodarone.</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N//No</w:t>
      </w:r>
    </w:p>
    <w:p w:rsidR="006844C1" w:rsidRPr="00EE678B" w:rsidRDefault="006844C1" w:rsidP="006B4D1B">
      <w:pPr>
        <w:pStyle w:val="ScreenCapture"/>
      </w:pPr>
    </w:p>
    <w:p w:rsidR="006844C1" w:rsidRPr="00EE678B" w:rsidRDefault="006844C1" w:rsidP="006B4D1B">
      <w:pPr>
        <w:pStyle w:val="ScreenCapture"/>
      </w:pPr>
      <w:r w:rsidRPr="00EE678B">
        <w:t>Do you want to Continue? Y// NO</w:t>
      </w:r>
    </w:p>
    <w:p w:rsidR="006844C1" w:rsidRPr="00EE678B" w:rsidRDefault="006844C1" w:rsidP="006B4D1B">
      <w:pPr>
        <w:pStyle w:val="ScreenCapture"/>
      </w:pP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OP Medications (ACTIVE)       Feb 14, 2008@12:27:09          Page:    1 of    2 </w:t>
      </w:r>
    </w:p>
    <w:p w:rsidR="006844C1" w:rsidRPr="00EE678B" w:rsidRDefault="006844C1" w:rsidP="006B4D1B">
      <w:pPr>
        <w:pStyle w:val="ScreenCapture"/>
      </w:pPr>
      <w:r w:rsidRPr="00EE678B">
        <w:t xml:space="preserve">OPPATIENT, ONE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Select Action: Next Screen//</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6844C1" w:rsidRPr="00EE678B" w:rsidRDefault="006844C1" w:rsidP="006B4D1B">
      <w:pPr>
        <w:pStyle w:val="ScreenCapture"/>
      </w:pPr>
      <w:r w:rsidRPr="00EE678B">
        <w:t>Do you want to Continue? Y// ES</w:t>
      </w:r>
    </w:p>
    <w:p w:rsidR="006844C1" w:rsidRPr="00EE678B" w:rsidRDefault="006844C1" w:rsidP="006B4D1B">
      <w:pPr>
        <w:pStyle w:val="ScreenCapture"/>
      </w:pPr>
    </w:p>
    <w:p w:rsidR="006844C1" w:rsidRPr="00EE678B" w:rsidRDefault="006844C1" w:rsidP="006B4D1B">
      <w:pPr>
        <w:pStyle w:val="ScreenCapture"/>
      </w:pPr>
      <w:r w:rsidRPr="00EE678B">
        <w:t>Do you want to Process medication</w:t>
      </w:r>
    </w:p>
    <w:p w:rsidR="006844C1" w:rsidRPr="00EE678B" w:rsidRDefault="006844C1" w:rsidP="006B4D1B">
      <w:pPr>
        <w:pStyle w:val="ScreenCapture"/>
      </w:pPr>
      <w:r w:rsidRPr="00EE678B">
        <w:t>AMIODARONE 200MG TAB: P// ROCESS</w:t>
      </w:r>
    </w:p>
    <w:p w:rsidR="006844C1" w:rsidRPr="00EE678B" w:rsidRDefault="006844C1" w:rsidP="006B4D1B">
      <w:pPr>
        <w:pStyle w:val="ScreenCapture"/>
      </w:pPr>
    </w:p>
    <w:p w:rsidR="006844C1" w:rsidRPr="00EE678B" w:rsidRDefault="006844C1" w:rsidP="006B4D1B">
      <w:pPr>
        <w:pStyle w:val="ScreenCapture"/>
      </w:pPr>
      <w:r w:rsidRPr="00EE678B">
        <w:t>Enter your Current Signature Code:    SIGNATURE VERIFIED</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AMIODARONE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PSOPROVIDER, THREE     TPP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263D93"/>
    <w:p w:rsidR="006844C1" w:rsidRPr="00EE678B" w:rsidRDefault="006844C1" w:rsidP="009A678F">
      <w:pPr>
        <w:pStyle w:val="ExampleHeading"/>
      </w:pPr>
      <w:r w:rsidRPr="00EE678B">
        <w:t>Editing An Order – Creating a New Order – Significant Interaction</w:t>
      </w:r>
    </w:p>
    <w:p w:rsidR="006844C1" w:rsidRPr="00EE678B" w:rsidRDefault="006844C1" w:rsidP="006B4D1B">
      <w:pPr>
        <w:pStyle w:val="ScreenCapture"/>
      </w:pPr>
      <w:r w:rsidRPr="00EE678B">
        <w:t xml:space="preserve">                Rx #: 2537                                                      </w:t>
      </w:r>
    </w:p>
    <w:p w:rsidR="006844C1" w:rsidRPr="00EE678B" w:rsidRDefault="006844C1" w:rsidP="006B4D1B">
      <w:pPr>
        <w:pStyle w:val="ScreenCapture"/>
      </w:pPr>
      <w:r w:rsidRPr="00EE678B">
        <w:t xml:space="preserve"> (1) *Orderable Item: ASPIRIN TAB,EC                                            </w:t>
      </w:r>
    </w:p>
    <w:p w:rsidR="00E34BFC" w:rsidRDefault="006844C1" w:rsidP="006B4D1B">
      <w:pPr>
        <w:pStyle w:val="ScreenCapture"/>
      </w:pPr>
      <w:r w:rsidRPr="00EE678B">
        <w:t xml:space="preserve"> (2)            Drug: ASPIRIN 325MG EC TAB &lt;DIN&gt;   </w:t>
      </w:r>
    </w:p>
    <w:p w:rsidR="006844C1" w:rsidRPr="00EE678B" w:rsidRDefault="00E34BFC" w:rsidP="006B4D1B">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844C1" w:rsidRPr="00EE678B">
        <w:t xml:space="preserve">                             </w:t>
      </w:r>
    </w:p>
    <w:p w:rsidR="006844C1" w:rsidRPr="00EE678B" w:rsidRDefault="006844C1" w:rsidP="006B4D1B">
      <w:pPr>
        <w:pStyle w:val="ScreenCapture"/>
      </w:pPr>
      <w:r w:rsidRPr="00EE678B">
        <w:t xml:space="preserve"> (3)         *Dosage: 325 (MG)                                                  </w:t>
      </w:r>
    </w:p>
    <w:p w:rsidR="006844C1" w:rsidRPr="00EE678B" w:rsidRDefault="006844C1" w:rsidP="006B4D1B">
      <w:pPr>
        <w:pStyle w:val="ScreenCapture"/>
      </w:pPr>
      <w:r w:rsidRPr="00EE678B">
        <w:t xml:space="preserve">                Verb: TAKE                                                      </w:t>
      </w:r>
    </w:p>
    <w:p w:rsidR="006844C1" w:rsidRPr="00EE678B" w:rsidRDefault="006844C1" w:rsidP="006B4D1B">
      <w:pPr>
        <w:pStyle w:val="ScreenCapture"/>
      </w:pPr>
      <w:r w:rsidRPr="00EE678B">
        <w:t xml:space="preserve">      Dispense Units: 1                                                         </w:t>
      </w:r>
    </w:p>
    <w:p w:rsidR="006844C1" w:rsidRPr="00EE678B" w:rsidRDefault="006844C1" w:rsidP="006B4D1B">
      <w:pPr>
        <w:pStyle w:val="ScreenCapture"/>
      </w:pPr>
      <w:r w:rsidRPr="00EE678B">
        <w:t xml:space="preserve">                Noun: TABLET                                                    </w:t>
      </w:r>
    </w:p>
    <w:p w:rsidR="006844C1" w:rsidRPr="00EE678B" w:rsidRDefault="006844C1" w:rsidP="006B4D1B">
      <w:pPr>
        <w:pStyle w:val="ScreenCapture"/>
      </w:pPr>
      <w:r w:rsidRPr="00EE678B">
        <w:t xml:space="preserve">              *Route: ORAL                                                      </w:t>
      </w:r>
    </w:p>
    <w:p w:rsidR="006844C1" w:rsidRPr="00EE678B" w:rsidRDefault="006844C1" w:rsidP="006B4D1B">
      <w:pPr>
        <w:pStyle w:val="ScreenCapture"/>
      </w:pPr>
      <w:r w:rsidRPr="00EE678B">
        <w:t xml:space="preserve">           *Schedule: QAM                                                       </w:t>
      </w:r>
    </w:p>
    <w:p w:rsidR="006844C1" w:rsidRPr="00EE678B" w:rsidRDefault="006844C1" w:rsidP="006B4D1B">
      <w:pPr>
        <w:pStyle w:val="ScreenCapture"/>
      </w:pPr>
      <w:r w:rsidRPr="00EE678B">
        <w:t xml:space="preserve">OP Medications (ACTIVE)       Feb 14, 2008@12:27:09          Page:    1 of    2 </w:t>
      </w:r>
    </w:p>
    <w:p w:rsidR="006844C1" w:rsidRPr="00EE678B" w:rsidRDefault="006844C1" w:rsidP="006B4D1B">
      <w:pPr>
        <w:pStyle w:val="ScreenCapture"/>
      </w:pPr>
      <w:r w:rsidRPr="00EE678B">
        <w:t xml:space="preserve">OPPATIENT,TWO                                                     &lt;A&gt; </w:t>
      </w:r>
    </w:p>
    <w:p w:rsidR="006844C1" w:rsidRPr="00EE678B" w:rsidRDefault="006844C1" w:rsidP="006B4D1B">
      <w:pPr>
        <w:pStyle w:val="ScreenCapture"/>
      </w:pPr>
      <w:r w:rsidRPr="00EE678B">
        <w:t xml:space="preserve">  PID: 000-00-0000                                 Ht(cm): _______ (______)   </w:t>
      </w:r>
    </w:p>
    <w:p w:rsidR="006844C1" w:rsidRPr="00EE678B" w:rsidRDefault="006844C1" w:rsidP="006B4D1B">
      <w:pPr>
        <w:pStyle w:val="ScreenCapture"/>
      </w:pPr>
      <w:r w:rsidRPr="00EE678B">
        <w:t xml:space="preserve">  DOB: JAN 1,1922 (86)                             Wt(kg): _______ (______)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(4)Pat Instructions:                                                           </w:t>
      </w:r>
    </w:p>
    <w:p w:rsidR="006844C1" w:rsidRPr="00EE678B" w:rsidRDefault="006844C1" w:rsidP="006B4D1B">
      <w:pPr>
        <w:pStyle w:val="ScreenCapture"/>
      </w:pPr>
      <w:r w:rsidRPr="00EE678B">
        <w:t xml:space="preserve">                 SIG: TAKE ONE TABLET BY MOUTH EVERY MORNING                    </w:t>
      </w:r>
    </w:p>
    <w:p w:rsidR="006844C1" w:rsidRPr="00EE678B" w:rsidRDefault="006844C1" w:rsidP="006B4D1B">
      <w:pPr>
        <w:pStyle w:val="ScreenCapture"/>
      </w:pPr>
      <w:r w:rsidRPr="00EE678B">
        <w:t xml:space="preserve"> (5)  Patient Status: SC LESS THAN 50%                                          </w:t>
      </w:r>
    </w:p>
    <w:p w:rsidR="006844C1" w:rsidRPr="00EE678B" w:rsidRDefault="006844C1" w:rsidP="006B4D1B">
      <w:pPr>
        <w:pStyle w:val="ScreenCapture"/>
      </w:pPr>
      <w:r w:rsidRPr="00EE678B">
        <w:t xml:space="preserve"> (6)      Issue Date: 02/14/08              (7)  Fill Date: 02/14/08           </w:t>
      </w:r>
    </w:p>
    <w:p w:rsidR="006844C1" w:rsidRPr="00EE678B" w:rsidRDefault="006844C1" w:rsidP="006B4D1B">
      <w:pPr>
        <w:pStyle w:val="ScreenCapture"/>
      </w:pPr>
      <w:r w:rsidRPr="00EE678B">
        <w:t xml:space="preserve">      Last Fill Date: 02/14/08 (Window)                                         </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DC   Discontinue          PR   Partial              RL   Release</w:t>
      </w:r>
    </w:p>
    <w:p w:rsidR="006844C1" w:rsidRPr="00EE678B" w:rsidRDefault="006844C1" w:rsidP="006B4D1B">
      <w:pPr>
        <w:pStyle w:val="ScreenCapture"/>
      </w:pPr>
      <w:r w:rsidRPr="00EE678B">
        <w:t>ED   Edit                 RF   Refill               RN   Renew</w:t>
      </w:r>
    </w:p>
    <w:p w:rsidR="006844C1" w:rsidRPr="00EE678B" w:rsidRDefault="006844C1" w:rsidP="006B4D1B">
      <w:pPr>
        <w:pStyle w:val="ScreenCapture"/>
      </w:pPr>
      <w:r w:rsidRPr="00EE678B">
        <w:t xml:space="preserve">Select Action: Next Screen// EDIT   Edit  </w:t>
      </w:r>
    </w:p>
    <w:p w:rsidR="006844C1" w:rsidRPr="00EE678B" w:rsidRDefault="006844C1" w:rsidP="006B4D1B">
      <w:pPr>
        <w:pStyle w:val="ScreenCapture"/>
      </w:pPr>
    </w:p>
    <w:p w:rsidR="006844C1" w:rsidRPr="00EE678B" w:rsidRDefault="006844C1" w:rsidP="006B4D1B">
      <w:pPr>
        <w:pStyle w:val="ScreenCapture"/>
      </w:pPr>
      <w:r w:rsidRPr="00EE678B">
        <w:t>Select fields by number: (1-19): 1</w:t>
      </w:r>
    </w:p>
    <w:p w:rsidR="006844C1" w:rsidRPr="00EE678B" w:rsidRDefault="006844C1" w:rsidP="006B4D1B">
      <w:pPr>
        <w:pStyle w:val="ScreenCapture"/>
      </w:pPr>
    </w:p>
    <w:p w:rsidR="006844C1" w:rsidRPr="00EE678B" w:rsidRDefault="006844C1" w:rsidP="006B4D1B">
      <w:pPr>
        <w:pStyle w:val="ScreenCapture"/>
      </w:pPr>
      <w:r w:rsidRPr="00EE678B">
        <w:t>Current Orderable Item: ASPIRIN TAB,EC</w:t>
      </w:r>
    </w:p>
    <w:p w:rsidR="006844C1" w:rsidRPr="00EE678B" w:rsidRDefault="006844C1" w:rsidP="006B4D1B">
      <w:pPr>
        <w:pStyle w:val="ScreenCapture"/>
      </w:pPr>
      <w:r w:rsidRPr="00EE678B">
        <w:t xml:space="preserve">Select PHARMACY ORDERABLE ITEM NAME: ASPIRIN// AMIODARONE  AMIODARONE     TAB     </w:t>
      </w:r>
    </w:p>
    <w:p w:rsidR="006844C1" w:rsidRPr="00EE678B" w:rsidRDefault="006844C1" w:rsidP="006B4D1B">
      <w:pPr>
        <w:pStyle w:val="ScreenCapture"/>
      </w:pPr>
    </w:p>
    <w:p w:rsidR="006844C1" w:rsidRPr="00EE678B" w:rsidRDefault="006844C1" w:rsidP="006B4D1B">
      <w:pPr>
        <w:pStyle w:val="ScreenCapture"/>
      </w:pPr>
      <w:r w:rsidRPr="00EE678B">
        <w:t>New Orderable Item selected. This edit will create a new prescription!</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Press Return to Continue...</w:t>
      </w:r>
    </w:p>
    <w:p w:rsidR="006844C1" w:rsidRPr="00EE678B" w:rsidRDefault="006844C1" w:rsidP="006B4D1B">
      <w:pPr>
        <w:pStyle w:val="ScreenCapture"/>
      </w:pPr>
    </w:p>
    <w:p w:rsidR="006844C1" w:rsidRPr="00EE678B" w:rsidRDefault="006844C1" w:rsidP="006B4D1B">
      <w:pPr>
        <w:pStyle w:val="ScreenCapture"/>
      </w:pPr>
      <w:r w:rsidRPr="00EE678B">
        <w:t>-------------------------------------------------------------------------------</w:t>
      </w:r>
    </w:p>
    <w:p w:rsidR="006844C1" w:rsidRPr="00EE678B" w:rsidRDefault="006844C1" w:rsidP="006B4D1B">
      <w:pPr>
        <w:pStyle w:val="ScreenCapture"/>
      </w:pPr>
      <w:r w:rsidRPr="00EE678B">
        <w:t>Duplicate Drug in Local Rx:</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xml:space="preserve">               Rx #: 2533</w:t>
      </w:r>
    </w:p>
    <w:p w:rsidR="006844C1" w:rsidRPr="00EE678B" w:rsidRDefault="006844C1" w:rsidP="006B4D1B">
      <w:pPr>
        <w:pStyle w:val="ScreenCapture"/>
      </w:pPr>
      <w:r w:rsidRPr="00EE678B">
        <w:t xml:space="preserve">               Drug: AMIODARONE 200MG TAB</w:t>
      </w:r>
    </w:p>
    <w:p w:rsidR="006844C1" w:rsidRPr="00EE678B" w:rsidRDefault="006844C1" w:rsidP="006B4D1B">
      <w:pPr>
        <w:pStyle w:val="ScreenCapture"/>
      </w:pPr>
      <w:r w:rsidRPr="00EE678B">
        <w:t xml:space="preserve">                SIG: TAKE TWO TABLETS BY MOUTH THREE TIMES A DAY</w:t>
      </w:r>
    </w:p>
    <w:p w:rsidR="006844C1" w:rsidRPr="00EE678B" w:rsidRDefault="006844C1" w:rsidP="006B4D1B">
      <w:pPr>
        <w:pStyle w:val="ScreenCapture"/>
      </w:pPr>
      <w:r w:rsidRPr="00EE678B">
        <w:t xml:space="preserve">                QTY: 180                  Refills remaining: 11</w:t>
      </w:r>
    </w:p>
    <w:p w:rsidR="006844C1" w:rsidRPr="00EE678B" w:rsidRDefault="006844C1" w:rsidP="006B4D1B">
      <w:pPr>
        <w:pStyle w:val="ScreenCapture"/>
      </w:pPr>
      <w:r w:rsidRPr="00EE678B">
        <w:t xml:space="preserve">           Provider: OPPROVIDER,TEN                  Issued: 02/14/08   </w:t>
      </w:r>
    </w:p>
    <w:p w:rsidR="006844C1" w:rsidRPr="00EE678B" w:rsidRDefault="006844C1" w:rsidP="006B4D1B">
      <w:pPr>
        <w:pStyle w:val="ScreenCapture"/>
      </w:pPr>
      <w:r w:rsidRPr="00EE678B">
        <w:t xml:space="preserve">             Status: Discontinued            Last filled on: 02/14/08</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02/14/08@08:55:32 (Window)</w:t>
      </w:r>
    </w:p>
    <w:p w:rsidR="006844C1" w:rsidRPr="00EE678B" w:rsidRDefault="006844C1" w:rsidP="006B4D1B">
      <w:pPr>
        <w:pStyle w:val="ScreenCapture"/>
      </w:pPr>
      <w:r w:rsidRPr="00EE678B">
        <w:t xml:space="preserve">                                                Days Supply: 30</w:t>
      </w:r>
    </w:p>
    <w:p w:rsidR="006844C1" w:rsidRPr="00EE678B" w:rsidRDefault="006844C1" w:rsidP="006B4D1B">
      <w:pPr>
        <w:pStyle w:val="ScreenCapture"/>
      </w:pPr>
      <w:r w:rsidRPr="00EE678B">
        <w:t>-------------------------------------------------------------------------------</w:t>
      </w:r>
    </w:p>
    <w:p w:rsidR="006844C1" w:rsidRPr="00EE678B" w:rsidRDefault="006844C1" w:rsidP="006B4D1B">
      <w:pPr>
        <w:pStyle w:val="ScreenCapture"/>
      </w:pPr>
    </w:p>
    <w:p w:rsidR="006844C1" w:rsidRPr="00EE678B" w:rsidRDefault="006844C1" w:rsidP="006B4D1B">
      <w:pPr>
        <w:pStyle w:val="ScreenCapture"/>
      </w:pPr>
      <w:r w:rsidRPr="00EE678B">
        <w:t xml:space="preserve">Press Return to Continue: </w:t>
      </w:r>
    </w:p>
    <w:p w:rsidR="00B31828" w:rsidRPr="00EE678B" w:rsidRDefault="00B31828" w:rsidP="006B4D1B">
      <w:pPr>
        <w:pStyle w:val="ScreenCapture"/>
      </w:pPr>
      <w:bookmarkStart w:id="4447" w:name="p150"/>
      <w:bookmarkEnd w:id="4447"/>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***SIGNIFICANT*** Drug Interaction with Prospective Drug:</w:t>
      </w:r>
    </w:p>
    <w:p w:rsidR="006844C1" w:rsidRPr="00EE678B" w:rsidRDefault="006844C1" w:rsidP="006B4D1B">
      <w:pPr>
        <w:pStyle w:val="ScreenCapture"/>
      </w:pPr>
      <w:r w:rsidRPr="00EE678B">
        <w:t xml:space="preserve">                       AMIODARONE 200MG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2469</w:t>
      </w:r>
    </w:p>
    <w:p w:rsidR="006844C1" w:rsidRPr="00EE678B" w:rsidRDefault="006844C1" w:rsidP="006B4D1B">
      <w:pPr>
        <w:pStyle w:val="ScreenCapture"/>
      </w:pPr>
      <w:r w:rsidRPr="00EE678B">
        <w:t xml:space="preserve">                 Drug: CIPROFLOXACIN 750MG TAB (ACTIVE)</w:t>
      </w:r>
    </w:p>
    <w:p w:rsidR="006844C1" w:rsidRPr="00EE678B" w:rsidRDefault="006844C1" w:rsidP="006B4D1B">
      <w:pPr>
        <w:pStyle w:val="ScreenCapture"/>
      </w:pPr>
      <w:r w:rsidRPr="00EE678B">
        <w:t xml:space="preserve">                  SIG: TAKE ONE TABLET EVERY 12 HOURS</w:t>
      </w:r>
    </w:p>
    <w:p w:rsidR="006844C1" w:rsidRPr="00EE678B" w:rsidRDefault="006844C1" w:rsidP="006B4D1B">
      <w:pPr>
        <w:pStyle w:val="ScreenCapture"/>
      </w:pPr>
      <w:r w:rsidRPr="00EE678B">
        <w:t xml:space="preserve">   </w:t>
      </w:r>
      <w:r w:rsidR="00385164">
        <w:rPr>
          <w:lang w:val="en-US"/>
        </w:rPr>
        <w:t xml:space="preserve">    </w:t>
      </w:r>
      <w:r w:rsidRPr="00EE678B">
        <w:t xml:space="preserve"> Processing Status: Released locally on 02/12/08@08:55:32 (Window)</w:t>
      </w:r>
    </w:p>
    <w:p w:rsidR="006844C1" w:rsidRPr="00EE678B" w:rsidRDefault="006844C1" w:rsidP="006B4D1B">
      <w:pPr>
        <w:pStyle w:val="ScreenCapture"/>
      </w:pPr>
      <w:r w:rsidRPr="00EE678B">
        <w:t xml:space="preserve">       Last Filled On: 02/12/08</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N//No</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AMIODARONE 200MG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You have changed the Orderable Item from</w:t>
      </w:r>
    </w:p>
    <w:p w:rsidR="006844C1" w:rsidRPr="00EE678B" w:rsidRDefault="006844C1" w:rsidP="006B4D1B">
      <w:pPr>
        <w:pStyle w:val="ScreenCapture"/>
      </w:pPr>
      <w:bookmarkStart w:id="4448" w:name="PSO_7_422_ClinOrders"/>
      <w:bookmarkEnd w:id="4448"/>
      <w:r w:rsidRPr="00EE678B">
        <w:t>ASPIRIN to AMIODARONE.</w:t>
      </w:r>
    </w:p>
    <w:p w:rsidR="006844C1" w:rsidRPr="00D7570F" w:rsidRDefault="00EC5C33" w:rsidP="006B4D1B">
      <w:pPr>
        <w:pStyle w:val="ScreenCapture"/>
        <w:rPr>
          <w:lang w:val="en-US"/>
        </w:rPr>
      </w:pPr>
      <w:bookmarkStart w:id="4449" w:name="Page_164"/>
      <w:bookmarkStart w:id="4450" w:name="Page_163"/>
      <w:bookmarkEnd w:id="4449"/>
      <w:bookmarkEnd w:id="4450"/>
      <w:r>
        <w:rPr>
          <w:lang w:val="en-US"/>
        </w:rPr>
        <w:t xml:space="preserve">There are 2 </w:t>
      </w:r>
      <w:r w:rsidR="006844C1" w:rsidRPr="00EE678B">
        <w:t>Available Dosage(s)</w:t>
      </w:r>
      <w:r>
        <w:rPr>
          <w:lang w:val="en-US"/>
        </w:rPr>
        <w:t>:</w:t>
      </w:r>
    </w:p>
    <w:p w:rsidR="006844C1" w:rsidRPr="00EE678B" w:rsidRDefault="006844C1" w:rsidP="006B4D1B">
      <w:pPr>
        <w:pStyle w:val="ScreenCapture"/>
      </w:pPr>
      <w:r w:rsidRPr="00EE678B">
        <w:t xml:space="preserve">       1. 200MG</w:t>
      </w:r>
    </w:p>
    <w:p w:rsidR="006844C1" w:rsidRPr="00EE678B" w:rsidRDefault="006844C1" w:rsidP="006B4D1B">
      <w:pPr>
        <w:pStyle w:val="ScreenCapture"/>
      </w:pPr>
      <w:r w:rsidRPr="00EE678B">
        <w:t xml:space="preserve">       2. 400MG</w:t>
      </w:r>
    </w:p>
    <w:p w:rsidR="006844C1" w:rsidRPr="00EE678B" w:rsidRDefault="006844C1" w:rsidP="006B4D1B">
      <w:pPr>
        <w:pStyle w:val="ScreenCapture"/>
      </w:pPr>
    </w:p>
    <w:p w:rsidR="006844C1" w:rsidRPr="00EE678B" w:rsidRDefault="006844C1" w:rsidP="006B4D1B">
      <w:pPr>
        <w:pStyle w:val="ScreenCapture"/>
      </w:pPr>
      <w:r w:rsidRPr="00EE678B">
        <w:t>Select from list of Available Dosages</w:t>
      </w:r>
      <w:r w:rsidR="00EC5C33">
        <w:rPr>
          <w:lang w:val="en-US"/>
        </w:rPr>
        <w:t xml:space="preserve"> (1-2)</w:t>
      </w:r>
      <w:r w:rsidRPr="00EE678B">
        <w:t>, Enter Free Text Dose</w:t>
      </w:r>
    </w:p>
    <w:p w:rsidR="006844C1" w:rsidRPr="00EE678B" w:rsidRDefault="006844C1" w:rsidP="006B4D1B">
      <w:pPr>
        <w:pStyle w:val="ScreenCapture"/>
      </w:pPr>
      <w:r w:rsidRPr="00EE678B">
        <w:t>or Enter a Question Mark (?) to view list: 1 200MG</w:t>
      </w:r>
    </w:p>
    <w:p w:rsidR="006844C1" w:rsidRPr="00EE678B" w:rsidRDefault="006844C1" w:rsidP="006B4D1B">
      <w:pPr>
        <w:pStyle w:val="ScreenCapture"/>
      </w:pPr>
    </w:p>
    <w:p w:rsidR="006844C1" w:rsidRPr="00EE678B" w:rsidRDefault="006844C1" w:rsidP="006B4D1B">
      <w:pPr>
        <w:pStyle w:val="ScreenCapture"/>
      </w:pPr>
      <w:r w:rsidRPr="00EE678B">
        <w:t>You entered 200MG is this correct? Yes//   YES</w:t>
      </w:r>
    </w:p>
    <w:p w:rsidR="006844C1" w:rsidRPr="00EE678B" w:rsidRDefault="006844C1" w:rsidP="006B4D1B">
      <w:pPr>
        <w:pStyle w:val="ScreenCapture"/>
      </w:pPr>
      <w:r w:rsidRPr="00EE678B">
        <w:t>VERB: TAKE// TAKE</w:t>
      </w:r>
    </w:p>
    <w:p w:rsidR="006844C1" w:rsidRPr="00EE678B" w:rsidRDefault="006844C1" w:rsidP="006B4D1B">
      <w:pPr>
        <w:pStyle w:val="ScreenCapture"/>
      </w:pPr>
      <w:r w:rsidRPr="00EE678B">
        <w:t>DISPENSE UNITS PER DOSE(TABLET): 1// 1</w:t>
      </w:r>
    </w:p>
    <w:p w:rsidR="006844C1" w:rsidRPr="00EE678B" w:rsidRDefault="006844C1" w:rsidP="00263D93"/>
    <w:p w:rsidR="006844C1" w:rsidRPr="00EE678B" w:rsidRDefault="006844C1" w:rsidP="009A678F">
      <w:pPr>
        <w:pStyle w:val="ExampleHeading"/>
      </w:pPr>
      <w:r w:rsidRPr="00EE678B">
        <w:t>Backdoor New Order Entry by Non-Pharmacist – Critical Interaction with Non-VA Med plus Significant Interaction with Local Rx</w:t>
      </w:r>
    </w:p>
    <w:p w:rsidR="006844C1" w:rsidRPr="00EE678B" w:rsidRDefault="006844C1" w:rsidP="006B4D1B">
      <w:pPr>
        <w:pStyle w:val="ScreenCapture"/>
      </w:pPr>
      <w:r w:rsidRPr="00EE678B">
        <w:t xml:space="preserve">         Enter ?? for more actions                                             </w:t>
      </w:r>
    </w:p>
    <w:p w:rsidR="006844C1" w:rsidRPr="00EE678B" w:rsidRDefault="006844C1" w:rsidP="006B4D1B">
      <w:pPr>
        <w:pStyle w:val="ScreenCapture"/>
      </w:pPr>
      <w:r w:rsidRPr="00EE678B">
        <w:t>PU  Patient Record Update               NO  New Order</w:t>
      </w:r>
    </w:p>
    <w:p w:rsidR="006844C1" w:rsidRPr="00EE678B" w:rsidRDefault="006844C1" w:rsidP="006B4D1B">
      <w:pPr>
        <w:pStyle w:val="ScreenCapture"/>
      </w:pPr>
      <w:r w:rsidRPr="00EE678B">
        <w:t>PI  Patient Information                 SO  Select Order</w:t>
      </w:r>
    </w:p>
    <w:p w:rsidR="006844C1" w:rsidRPr="00EE678B" w:rsidRDefault="006844C1" w:rsidP="006B4D1B">
      <w:pPr>
        <w:pStyle w:val="ScreenCapture"/>
      </w:pPr>
      <w:r w:rsidRPr="00EE678B">
        <w:t xml:space="preserve">Select Action: Quit// NO   New Order  </w:t>
      </w:r>
    </w:p>
    <w:p w:rsidR="006844C1" w:rsidRPr="00EE678B" w:rsidRDefault="006844C1" w:rsidP="006B4D1B">
      <w:pPr>
        <w:pStyle w:val="ScreenCapture"/>
      </w:pPr>
    </w:p>
    <w:p w:rsidR="006844C1" w:rsidRPr="00EE678B" w:rsidRDefault="006844C1" w:rsidP="006B4D1B">
      <w:pPr>
        <w:pStyle w:val="ScreenCapture"/>
      </w:pPr>
      <w:r w:rsidRPr="00EE678B">
        <w:t>Eligibility: SERVICE CONNECTED 50% to 100%     SC%: 80</w:t>
      </w:r>
    </w:p>
    <w:p w:rsidR="006844C1" w:rsidRPr="00EE678B" w:rsidRDefault="006844C1" w:rsidP="006B4D1B">
      <w:pPr>
        <w:pStyle w:val="ScreenCapture"/>
      </w:pPr>
      <w:r w:rsidRPr="00EE678B">
        <w:t xml:space="preserve">RX PATIENT STATUS: SC//   </w:t>
      </w:r>
    </w:p>
    <w:p w:rsidR="006844C1" w:rsidRPr="00EE678B" w:rsidRDefault="006844C1" w:rsidP="006B4D1B">
      <w:pPr>
        <w:pStyle w:val="ScreenCapture"/>
      </w:pPr>
      <w:r w:rsidRPr="00EE678B">
        <w:t>DRUG: WARFAR</w:t>
      </w:r>
    </w:p>
    <w:p w:rsidR="006844C1" w:rsidRPr="00EE678B" w:rsidRDefault="006844C1" w:rsidP="006B4D1B">
      <w:pPr>
        <w:pStyle w:val="ScreenCapture"/>
      </w:pPr>
      <w:r w:rsidRPr="00EE678B">
        <w:t xml:space="preserve">  Lookup: GENERIC NAME</w:t>
      </w:r>
    </w:p>
    <w:p w:rsidR="006844C1" w:rsidRPr="00EE678B" w:rsidRDefault="006844C1" w:rsidP="006B4D1B">
      <w:pPr>
        <w:pStyle w:val="ScreenCapture"/>
      </w:pPr>
      <w:r w:rsidRPr="00EE678B">
        <w:t xml:space="preserve">     1   WARFARIN 2.5MG TAB           BL110           </w:t>
      </w:r>
    </w:p>
    <w:p w:rsidR="006844C1" w:rsidRPr="00EE678B" w:rsidRDefault="006844C1" w:rsidP="006B4D1B">
      <w:pPr>
        <w:pStyle w:val="ScreenCapture"/>
      </w:pPr>
      <w:r w:rsidRPr="00EE678B">
        <w:t xml:space="preserve">     2   WARFARIN 5MG TAB           BL110           </w:t>
      </w:r>
    </w:p>
    <w:p w:rsidR="006844C1" w:rsidRPr="00EE678B" w:rsidRDefault="006844C1" w:rsidP="006B4D1B">
      <w:pPr>
        <w:pStyle w:val="ScreenCapture"/>
      </w:pPr>
      <w:r w:rsidRPr="00EE678B">
        <w:t xml:space="preserve">CHOOSE 1-2: 2  WARFARIN 5MG TAB         BL110  </w:t>
      </w:r>
    </w:p>
    <w:p w:rsidR="006844C1" w:rsidRPr="00EE678B" w:rsidRDefault="006844C1" w:rsidP="006B4D1B">
      <w:pPr>
        <w:pStyle w:val="ScreenCapture"/>
      </w:pPr>
      <w:r w:rsidRPr="00EE678B">
        <w:t xml:space="preserve">         </w:t>
      </w:r>
    </w:p>
    <w:p w:rsidR="00B31828" w:rsidRPr="00EE678B" w:rsidRDefault="00B31828" w:rsidP="006B4D1B">
      <w:pPr>
        <w:pStyle w:val="ScreenCapture"/>
      </w:pPr>
      <w:bookmarkStart w:id="4451" w:name="p151"/>
      <w:bookmarkEnd w:id="4451"/>
    </w:p>
    <w:p w:rsidR="00B31828" w:rsidRPr="00EE678B" w:rsidRDefault="00B31828" w:rsidP="006B4D1B">
      <w:pPr>
        <w:pStyle w:val="ScreenCapture"/>
      </w:pPr>
      <w:r w:rsidRPr="00EE678B">
        <w:t xml:space="preserve">Now doing remote order checks. Please wait... </w:t>
      </w:r>
    </w:p>
    <w:p w:rsidR="00B31828" w:rsidRPr="00EE678B" w:rsidRDefault="00B31828" w:rsidP="006B4D1B">
      <w:pPr>
        <w:pStyle w:val="ScreenCapture"/>
      </w:pPr>
    </w:p>
    <w:p w:rsidR="00385164" w:rsidRPr="00B31611" w:rsidRDefault="00385164" w:rsidP="00385164">
      <w:pPr>
        <w:pStyle w:val="ScreenCapture"/>
      </w:pPr>
      <w:r w:rsidRPr="00B31611">
        <w:t>Now doing allergy checks.  Please wait...</w:t>
      </w:r>
    </w:p>
    <w:p w:rsidR="00385164" w:rsidRPr="00B31611" w:rsidRDefault="00385164" w:rsidP="00385164">
      <w:pPr>
        <w:shd w:val="pct10" w:color="auto" w:fill="auto"/>
        <w:ind w:left="720"/>
        <w:rPr>
          <w:rFonts w:ascii="Courier New" w:hAnsi="Courier New" w:cs="Courier New"/>
          <w:color w:val="000000"/>
          <w:sz w:val="16"/>
          <w:szCs w:val="16"/>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pPr>
      <w:r w:rsidRPr="00B31611">
        <w:t>Now Processing Enhanced Order Checks!  Please Wait...</w:t>
      </w:r>
    </w:p>
    <w:p w:rsidR="00385164" w:rsidRPr="00B31611" w:rsidRDefault="00385164" w:rsidP="00385164">
      <w:pPr>
        <w:pStyle w:val="ScreenCapture"/>
      </w:pPr>
    </w:p>
    <w:p w:rsidR="00385164" w:rsidRPr="00B31611" w:rsidRDefault="00385164" w:rsidP="00385164">
      <w:pPr>
        <w:pStyle w:val="ScreenCapture"/>
      </w:pPr>
      <w:r w:rsidRPr="00B31611">
        <w:rPr>
          <w:rFonts w:eastAsia="Calibri"/>
        </w:rPr>
        <w:t>-------------------------------------------------------------------------------</w:t>
      </w:r>
    </w:p>
    <w:p w:rsidR="006844C1" w:rsidRPr="00EE678B" w:rsidRDefault="006844C1" w:rsidP="006B4D1B">
      <w:pPr>
        <w:pStyle w:val="ScreenCapture"/>
      </w:pPr>
      <w:r w:rsidRPr="00EE678B">
        <w:t>***Critical*** Drug Interaction with Prospective Drug:</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 xml:space="preserve">            Non-VA Med: CIMETIDINE 300MG TAB</w:t>
      </w:r>
    </w:p>
    <w:p w:rsidR="006844C1" w:rsidRPr="00EE678B" w:rsidRDefault="006844C1" w:rsidP="006B4D1B">
      <w:pPr>
        <w:pStyle w:val="ScreenCapture"/>
      </w:pPr>
      <w:r w:rsidRPr="00EE678B">
        <w:t xml:space="preserve">                Dosage: ONE TABLET  Schedule: AT BEDTIME       </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The pharmacologic effects of warfarin may be increased resulting in severe bleeding.</w:t>
      </w:r>
    </w:p>
    <w:p w:rsidR="006844C1" w:rsidRPr="00EE678B" w:rsidRDefault="006844C1" w:rsidP="006B4D1B">
      <w:pPr>
        <w:pStyle w:val="ScreenCapture"/>
      </w:pPr>
    </w:p>
    <w:p w:rsidR="006844C1" w:rsidRPr="00EE678B" w:rsidRDefault="006844C1" w:rsidP="006B4D1B">
      <w:pPr>
        <w:pStyle w:val="ScreenCapture"/>
      </w:pPr>
      <w:r w:rsidRPr="00EE678B">
        <w:t xml:space="preserve">Display Professional Interaction Monograph? No// </w:t>
      </w:r>
      <w:r w:rsidRPr="00EE678B">
        <w:rPr>
          <w:u w:val="single"/>
        </w:rPr>
        <w:t>No</w:t>
      </w:r>
      <w:r w:rsidRPr="00EE678B">
        <w:t xml:space="preserve"> </w:t>
      </w:r>
    </w:p>
    <w:p w:rsidR="006844C1" w:rsidRPr="00EE678B" w:rsidRDefault="006844C1" w:rsidP="006B4D1B">
      <w:pPr>
        <w:pStyle w:val="ScreenCapture"/>
      </w:pPr>
    </w:p>
    <w:p w:rsidR="006844C1" w:rsidRPr="00EE678B" w:rsidRDefault="006844C1" w:rsidP="006B4D1B">
      <w:pPr>
        <w:pStyle w:val="ScreenCapture"/>
      </w:pPr>
      <w:r w:rsidRPr="00EE678B">
        <w:t>***SIGNIFICANT*** Drug Interaction with Prospective Drug:</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2443</w:t>
      </w:r>
    </w:p>
    <w:p w:rsidR="006844C1" w:rsidRPr="00EE678B" w:rsidRDefault="006844C1" w:rsidP="006B4D1B">
      <w:pPr>
        <w:pStyle w:val="ScreenCapture"/>
      </w:pPr>
      <w:r w:rsidRPr="00EE678B">
        <w:t xml:space="preserve">              Drug: IBUPROFEN 600MG TAB (ACTIVE)               </w:t>
      </w:r>
    </w:p>
    <w:p w:rsidR="006844C1" w:rsidRPr="00EE678B" w:rsidRDefault="006844C1" w:rsidP="006B4D1B">
      <w:pPr>
        <w:pStyle w:val="ScreenCapture"/>
      </w:pPr>
      <w:r w:rsidRPr="00EE678B">
        <w:t xml:space="preserve">               SIG: TAKE ONE TABLET BY MOUTH THREE TIMES DAILY</w:t>
      </w:r>
    </w:p>
    <w:p w:rsidR="006844C1" w:rsidRPr="00EE678B" w:rsidRDefault="00385164" w:rsidP="006B4D1B">
      <w:pPr>
        <w:pStyle w:val="ScreenCapture"/>
      </w:pPr>
      <w:r>
        <w:rPr>
          <w:lang w:val="en-US"/>
        </w:rPr>
        <w:t xml:space="preserve">     </w:t>
      </w:r>
      <w:r w:rsidR="006844C1" w:rsidRPr="00EE678B">
        <w:t>Processing Status: Released locally on 11/08/07@08:55:32 (Window)</w:t>
      </w:r>
    </w:p>
    <w:p w:rsidR="006844C1" w:rsidRPr="00EE678B" w:rsidRDefault="006844C1" w:rsidP="006B4D1B">
      <w:pPr>
        <w:pStyle w:val="ScreenCapture"/>
      </w:pPr>
      <w:r w:rsidRPr="00EE678B">
        <w:t xml:space="preserve"> </w:t>
      </w:r>
      <w:r w:rsidR="00385164">
        <w:rPr>
          <w:lang w:val="en-US"/>
        </w:rPr>
        <w:t xml:space="preserve"> </w:t>
      </w:r>
      <w:r w:rsidRPr="00EE678B">
        <w:t xml:space="preserve">  Last Filled On: 11/08/07</w:t>
      </w: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rPr>
          <w:u w:val="single"/>
        </w:rPr>
      </w:pPr>
      <w:r w:rsidRPr="00EE678B">
        <w:t xml:space="preserve">Display Professional Interaction Monograph? No// </w:t>
      </w:r>
      <w:r w:rsidRPr="00EE678B">
        <w:rPr>
          <w:u w:val="single"/>
        </w:rPr>
        <w:t>Yes</w:t>
      </w:r>
    </w:p>
    <w:p w:rsidR="006844C1" w:rsidRPr="00EE678B" w:rsidRDefault="006844C1" w:rsidP="006B4D1B">
      <w:pPr>
        <w:pStyle w:val="ScreenCapture"/>
      </w:pPr>
    </w:p>
    <w:p w:rsidR="006844C1" w:rsidRPr="00EE678B" w:rsidRDefault="006844C1" w:rsidP="006B4D1B">
      <w:pPr>
        <w:pStyle w:val="ScreenCapture"/>
      </w:pPr>
    </w:p>
    <w:p w:rsidR="006844C1" w:rsidRPr="00EE678B" w:rsidRDefault="006844C1" w:rsidP="006B4D1B">
      <w:pPr>
        <w:pStyle w:val="ScreenCapture"/>
      </w:pPr>
      <w:r w:rsidRPr="00EE678B">
        <w:t>Device: Home// &lt;Home would print to screen, or a specific device could be specified&gt;</w:t>
      </w:r>
    </w:p>
    <w:p w:rsidR="006844C1" w:rsidRPr="00EE678B" w:rsidRDefault="006844C1" w:rsidP="006B4D1B">
      <w:pPr>
        <w:pStyle w:val="ScreenCapture"/>
      </w:pPr>
    </w:p>
    <w:p w:rsidR="006844C1" w:rsidRPr="00EE678B" w:rsidRDefault="006844C1" w:rsidP="006B4D1B">
      <w:pPr>
        <w:pStyle w:val="ScreenCapture"/>
      </w:pPr>
      <w:r w:rsidRPr="00EE678B">
        <w:t>Professional Monograph</w:t>
      </w:r>
    </w:p>
    <w:p w:rsidR="006844C1" w:rsidRPr="00EE678B" w:rsidRDefault="006844C1" w:rsidP="006B4D1B">
      <w:pPr>
        <w:pStyle w:val="ScreenCapture"/>
      </w:pPr>
      <w:r w:rsidRPr="00EE678B">
        <w:t>Drug Interaction with WARFARIN and IBUPROFEN</w:t>
      </w:r>
    </w:p>
    <w:p w:rsidR="006844C1" w:rsidRPr="00EE678B" w:rsidRDefault="006844C1" w:rsidP="006B4D1B">
      <w:pPr>
        <w:pStyle w:val="ScreenCapture"/>
      </w:pPr>
    </w:p>
    <w:p w:rsidR="006844C1" w:rsidRPr="00EE678B" w:rsidRDefault="006844C1" w:rsidP="006B4D1B">
      <w:pPr>
        <w:pStyle w:val="ScreenCapture"/>
      </w:pPr>
      <w:r w:rsidRPr="00EE678B">
        <w:t>MONOGRAPH TITLE:</w:t>
      </w:r>
      <w:r w:rsidR="00D8267F" w:rsidRPr="00EE678B">
        <w:t xml:space="preserve"> </w:t>
      </w:r>
      <w:r w:rsidRPr="00EE678B">
        <w:t xml:space="preserve"> Anticoagulants/NSAIDs</w:t>
      </w:r>
    </w:p>
    <w:p w:rsidR="006844C1" w:rsidRPr="00EE678B" w:rsidRDefault="006844C1" w:rsidP="006B4D1B">
      <w:pPr>
        <w:pStyle w:val="ScreenCapture"/>
      </w:pPr>
    </w:p>
    <w:p w:rsidR="006844C1" w:rsidRPr="00EE678B" w:rsidRDefault="006844C1" w:rsidP="006B4D1B">
      <w:pPr>
        <w:pStyle w:val="ScreenCapture"/>
        <w:rPr>
          <w:rFonts w:ascii="Arial" w:hAnsi="Arial" w:cs="Arial"/>
          <w:color w:val="444444"/>
          <w:sz w:val="12"/>
          <w:szCs w:val="12"/>
        </w:rPr>
      </w:pPr>
      <w:r w:rsidRPr="00EE678B">
        <w:t>SEVERITY LEVEL:</w:t>
      </w:r>
      <w:r w:rsidR="00D8267F" w:rsidRPr="00EE678B">
        <w:t xml:space="preserve"> </w:t>
      </w:r>
      <w:r w:rsidRPr="00EE678B">
        <w:t xml:space="preserve"> 3-Moderate Interaction: Assess the risk to the patient and take action as needed.</w:t>
      </w:r>
    </w:p>
    <w:p w:rsidR="006844C1" w:rsidRPr="00EE678B" w:rsidRDefault="006844C1" w:rsidP="006B4D1B">
      <w:pPr>
        <w:pStyle w:val="ScreenCapture"/>
      </w:pPr>
    </w:p>
    <w:p w:rsidR="006844C1" w:rsidRPr="00EE678B" w:rsidRDefault="006844C1" w:rsidP="006B4D1B">
      <w:pPr>
        <w:pStyle w:val="ScreenCapture"/>
      </w:pPr>
      <w:r w:rsidRPr="00EE678B">
        <w:t>MECHANISM OF ACTION:</w:t>
      </w:r>
      <w:r w:rsidR="00D8267F" w:rsidRPr="00EE678B">
        <w:t xml:space="preserve"> </w:t>
      </w:r>
      <w:r w:rsidRPr="00EE678B">
        <w:t xml:space="preserve"> The exact mechanism is unknown. Some NSAIDs may displace anticoagulants from plasma protein binding sites. NSAIDs also have the potential to produce gastrointestinal ulceration and bleeding. Some NSAIDs may impair platelet function and prolong bleeding times.</w:t>
      </w:r>
    </w:p>
    <w:p w:rsidR="006844C1" w:rsidRPr="00EE678B" w:rsidRDefault="006844C1" w:rsidP="006B4D1B">
      <w:pPr>
        <w:pStyle w:val="ScreenCapture"/>
      </w:pPr>
    </w:p>
    <w:p w:rsidR="006844C1" w:rsidRPr="00EE678B" w:rsidRDefault="006844C1" w:rsidP="006B4D1B">
      <w:pPr>
        <w:pStyle w:val="ScreenCapture"/>
        <w:rPr>
          <w:rFonts w:ascii="Arial" w:hAnsi="Arial" w:cs="Arial"/>
          <w:color w:val="444444"/>
          <w:sz w:val="12"/>
          <w:szCs w:val="12"/>
        </w:rPr>
      </w:pPr>
      <w:r w:rsidRPr="00EE678B">
        <w:t>CLINICAL EFFECTS:</w:t>
      </w:r>
      <w:r w:rsidR="00D8267F" w:rsidRPr="00EE678B">
        <w:t xml:space="preserve"> </w:t>
      </w:r>
      <w:r w:rsidRPr="00EE678B">
        <w:t xml:space="preserve"> In some patients, NSAIDs have been associated with an increase in the hypoprothrombinemic effect to anticoagulants.</w:t>
      </w:r>
    </w:p>
    <w:p w:rsidR="006844C1" w:rsidRPr="00EE678B" w:rsidRDefault="006844C1" w:rsidP="006B4D1B">
      <w:pPr>
        <w:pStyle w:val="ScreenCapture"/>
      </w:pPr>
    </w:p>
    <w:p w:rsidR="006844C1" w:rsidRPr="00EE678B" w:rsidRDefault="006844C1" w:rsidP="006B4D1B">
      <w:pPr>
        <w:pStyle w:val="ScreenCapture"/>
      </w:pPr>
      <w:r w:rsidRPr="00EE678B">
        <w:t>PREDISPOSING FACTORS:</w:t>
      </w:r>
      <w:r w:rsidR="00D8267F" w:rsidRPr="00EE678B">
        <w:rPr>
          <w:b/>
        </w:rPr>
        <w:t xml:space="preserve"> </w:t>
      </w:r>
      <w:r w:rsidRPr="00EE678B">
        <w:rPr>
          <w:b/>
        </w:rPr>
        <w:t xml:space="preserve"> </w:t>
      </w:r>
      <w:r w:rsidRPr="00EE678B">
        <w:t>None determined.</w:t>
      </w:r>
    </w:p>
    <w:p w:rsidR="006844C1" w:rsidRPr="00EE678B" w:rsidRDefault="006844C1" w:rsidP="006B4D1B">
      <w:pPr>
        <w:pStyle w:val="ScreenCapture"/>
      </w:pPr>
    </w:p>
    <w:p w:rsidR="006844C1" w:rsidRPr="00EE678B" w:rsidRDefault="006844C1" w:rsidP="006B4D1B">
      <w:pPr>
        <w:pStyle w:val="ScreenCapture"/>
      </w:pPr>
      <w:r w:rsidRPr="00EE678B">
        <w:t>PATIENT MANAGEMENT:</w:t>
      </w:r>
      <w:r w:rsidR="00D8267F" w:rsidRPr="00EE678B">
        <w:t xml:space="preserve"> </w:t>
      </w:r>
      <w:r w:rsidRPr="00EE678B">
        <w:t xml:space="preserve"> If concurrent therapy with anticoagulants and NSAIDs is warranted, patients should be monitored for an increased hypoprothrombinemic response when NSAIDs are added to the patient's drug regimen. In addition to routine monitoring of INR values, the patient should be observed for signs of increased effect, including bruising or bleeding. The time of highest risk for a coumarin-type drug interaction is when the </w:t>
      </w:r>
    </w:p>
    <w:p w:rsidR="006844C1" w:rsidRPr="00EE678B" w:rsidRDefault="006844C1" w:rsidP="006B4D1B">
      <w:pPr>
        <w:pStyle w:val="ScreenCapture"/>
        <w:rPr>
          <w:rFonts w:ascii="Arial" w:hAnsi="Arial" w:cs="Arial"/>
          <w:color w:val="444444"/>
          <w:sz w:val="12"/>
          <w:szCs w:val="12"/>
        </w:rPr>
      </w:pPr>
      <w:r w:rsidRPr="00EE678B">
        <w:t>precipitant drug is initiated or discontinued. Consult with the prescriber before initiating, altering the dose of, or discontinuing either drug.</w:t>
      </w:r>
    </w:p>
    <w:p w:rsidR="006844C1" w:rsidRPr="00EE678B" w:rsidRDefault="006844C1" w:rsidP="006B4D1B">
      <w:pPr>
        <w:pStyle w:val="ScreenCapture"/>
      </w:pPr>
    </w:p>
    <w:p w:rsidR="006844C1" w:rsidRPr="00EE678B" w:rsidRDefault="006844C1" w:rsidP="006B4D1B">
      <w:pPr>
        <w:pStyle w:val="ScreenCapture"/>
      </w:pPr>
      <w:r w:rsidRPr="00EE678B">
        <w:t>DISCUSSION:</w:t>
      </w:r>
      <w:r w:rsidR="00D8267F" w:rsidRPr="00EE678B">
        <w:t xml:space="preserve"> </w:t>
      </w:r>
      <w:r w:rsidRPr="00EE678B">
        <w:t xml:space="preserve"> The effects of NSAIDs on the hypoprothrombinemic response to anticoagulants appears to vary between patients as well as with different NSAIDs. Documentation is frequently contradictory - while studies have shown several NSAIDs to have no effect on the pharmacokinetics of warfarin, case reports have documented increased effects with and without bleeding when these same NSAIDs were administered concurrently with warfarin. While celecoxib has been shown not to affect platelet aggregation or bleeding times and had no effects on the anticoagulant effect of warfarin in healthy subjects, increased prothrombin times and bleeding episodes, some of which were fatal, have been reported, predominantly in the elderly, in patients receiving concurrent therapy with celecoxib and warfarin. Rofecoxib has been shown to increase prothrombin times in subjects who received concurrent warfarin therapy. If concurrent therapy with anticoagulants and NSAIDs is warranted, it would be prudent to monitor patients closely for increased anticoagulant effects.</w:t>
      </w:r>
    </w:p>
    <w:p w:rsidR="006844C1" w:rsidRPr="00EE678B" w:rsidRDefault="006844C1" w:rsidP="006B4D1B">
      <w:pPr>
        <w:pStyle w:val="ScreenCapture"/>
      </w:pPr>
    </w:p>
    <w:p w:rsidR="006844C1" w:rsidRPr="00EE678B" w:rsidRDefault="006844C1" w:rsidP="006B4D1B">
      <w:pPr>
        <w:pStyle w:val="ScreenCapture"/>
      </w:pPr>
      <w:r w:rsidRPr="00EE678B">
        <w:t>REFERENCES:</w:t>
      </w:r>
    </w:p>
    <w:p w:rsidR="006844C1" w:rsidRPr="00EE678B" w:rsidRDefault="006844C1" w:rsidP="006B4D1B">
      <w:pPr>
        <w:pStyle w:val="ScreenCapture"/>
      </w:pPr>
      <w:r w:rsidRPr="00EE678B">
        <w:t>1.Thilo D, Nyman D. A study of the effects of the anti-rheumatic drug ibuprofen (Brufen) on patients being treated with the oral anti-coagulant phenprocoumon (Marcoumar). J Int Med Res 1974;2:276-8.</w:t>
      </w:r>
    </w:p>
    <w:p w:rsidR="006844C1" w:rsidRPr="00EE678B" w:rsidRDefault="006844C1" w:rsidP="006B4D1B">
      <w:pPr>
        <w:pStyle w:val="ScreenCapture"/>
      </w:pPr>
      <w:r w:rsidRPr="00EE678B">
        <w:t>2.Boekhout-Mussert MJ, Loeliger EA. Influence of ibuprofen on oral anti-coagulant with phenprocoumon. J Int Med Res 1974;2:279-83.</w:t>
      </w:r>
    </w:p>
    <w:p w:rsidR="006844C1" w:rsidRPr="00EE678B" w:rsidRDefault="006844C1" w:rsidP="006B4D1B">
      <w:pPr>
        <w:pStyle w:val="ScreenCapture"/>
      </w:pPr>
      <w:r w:rsidRPr="00EE678B">
        <w:t>3.Penner JA, Abbrecht PH. Lack of interaction between ibuprofen and warfarin Curr Ther Res Clin Exp 1975 Dec;18(6):862-71.</w:t>
      </w:r>
    </w:p>
    <w:p w:rsidR="006844C1" w:rsidRPr="00EE678B" w:rsidRDefault="006844C1" w:rsidP="006B4D1B">
      <w:pPr>
        <w:pStyle w:val="ScreenCapture"/>
      </w:pPr>
      <w:r w:rsidRPr="00EE678B">
        <w:t>4.Michot F, Ajdacic K, Glaus L. A double-blind clinical trial to determine if an interaction exists between diclofenac sodium and the oral anticoagulant acenocoumarol (nicoumalone). J Int Med Res 1975;3(3):153-7.</w:t>
      </w:r>
    </w:p>
    <w:p w:rsidR="006844C1" w:rsidRPr="00EE678B" w:rsidRDefault="006844C1" w:rsidP="006B4D1B">
      <w:pPr>
        <w:pStyle w:val="ScreenCapture"/>
      </w:pPr>
      <w:r w:rsidRPr="00EE678B">
        <w:t>5.Marbet GA, Duckert F, Walter M, Six P, Airenne H. Interaction study between phenprocoumon and flurbiprofen. Curr Med Res Opin 1977;5(1):26-31.</w:t>
      </w:r>
    </w:p>
    <w:p w:rsidR="006844C1" w:rsidRPr="00EE678B" w:rsidRDefault="006844C1" w:rsidP="006B4D1B">
      <w:pPr>
        <w:pStyle w:val="ScreenCapture"/>
      </w:pPr>
      <w:r w:rsidRPr="00EE678B">
        <w:t>6.Slattery JT, Levy G, Jain A, McMahon FG. Effect of naproxen on the kinetics of elimination and anticoagulant activity of a single dose or warfarin. Clin Pharmacol Ther 1979 Jan;25(1):51-60.</w:t>
      </w:r>
    </w:p>
    <w:p w:rsidR="006844C1" w:rsidRPr="00EE678B" w:rsidRDefault="006844C1" w:rsidP="006B4D1B">
      <w:pPr>
        <w:pStyle w:val="ScreenCapture"/>
      </w:pPr>
      <w:r w:rsidRPr="00EE678B">
        <w:t>7.Jain A, McMahon FG, Slattery JT, Levy G. Effect of naproxen on the steady-state serum concentration and anticoagulant activity of warfarin. Clin Pharmacol Ther 1979 Jan;25(1):61-6.</w:t>
      </w:r>
    </w:p>
    <w:p w:rsidR="006844C1" w:rsidRPr="00EE678B" w:rsidRDefault="006844C1" w:rsidP="006B4D1B">
      <w:pPr>
        <w:pStyle w:val="ScreenCapture"/>
      </w:pPr>
      <w:r w:rsidRPr="00EE678B">
        <w:t>8.Loftin JP, Vesell ES. Interaction between sulindac and warfarin: different results in normal subjects and in an unusual patient with a potassium-losing renal tubular defect. J Clin Pharmacol 1979 Nov-Dec; 19(11-12):733-42.</w:t>
      </w:r>
    </w:p>
    <w:p w:rsidR="006844C1" w:rsidRPr="00EE678B" w:rsidRDefault="006844C1" w:rsidP="006B4D1B">
      <w:pPr>
        <w:pStyle w:val="ScreenCapture"/>
      </w:pPr>
      <w:r w:rsidRPr="00EE678B">
        <w:t>9.Carter SA. Potential effect of sulindac on response of prothrombin-time to oral anticoagulants. Lancet 1979 Sep 29;2(8144):698-9.</w:t>
      </w:r>
    </w:p>
    <w:p w:rsidR="006844C1" w:rsidRPr="00EE678B" w:rsidRDefault="006844C1" w:rsidP="006B4D1B">
      <w:pPr>
        <w:pStyle w:val="ScreenCapture"/>
      </w:pPr>
      <w:r w:rsidRPr="00EE678B">
        <w:t>10.Ross JR, Beeley L. Sulindac, prothrombin time, and anticoagulants. Lancet 1979 Nov 17;2(8151):1075.</w:t>
      </w:r>
    </w:p>
    <w:p w:rsidR="006844C1" w:rsidRPr="00EE678B" w:rsidRDefault="006844C1" w:rsidP="006B4D1B">
      <w:pPr>
        <w:pStyle w:val="ScreenCapture"/>
      </w:pPr>
      <w:r w:rsidRPr="00EE678B">
        <w:t>11.Stricker BH, Delhez JL. Interactions between flurbiprofen and coumarins. Br Med J (Clin Res Ed) 1982 Sep 18;285(6344):812-3.</w:t>
      </w:r>
    </w:p>
    <w:p w:rsidR="006844C1" w:rsidRPr="00EE678B" w:rsidRDefault="006844C1" w:rsidP="006B4D1B">
      <w:pPr>
        <w:pStyle w:val="ScreenCapture"/>
      </w:pPr>
      <w:r w:rsidRPr="00EE678B">
        <w:t>12.Dahl SL, Ward JR. Pharmacology, clinical efficacy, and adverse effects of piroxicam, a new nonsteroidal anti-inflammatory agent. Pharmacotherapy 1982 Mar-Apr;2(2):80-90.</w:t>
      </w:r>
    </w:p>
    <w:p w:rsidR="006844C1" w:rsidRPr="00EE678B" w:rsidRDefault="006844C1" w:rsidP="006B4D1B">
      <w:pPr>
        <w:pStyle w:val="ScreenCapture"/>
      </w:pPr>
      <w:r w:rsidRPr="00EE678B">
        <w:t>13.Rhodes RS, Rhodes PJ, Klein C, Sintek CD. A warfarin-piroxicam drug interaction. Drug Intell Clin Pharm 1985 Jul-Aug;19(7-8):556-8.</w:t>
      </w:r>
    </w:p>
    <w:p w:rsidR="006844C1" w:rsidRPr="00EE678B" w:rsidRDefault="006844C1" w:rsidP="006B4D1B">
      <w:pPr>
        <w:pStyle w:val="ScreenCapture"/>
      </w:pPr>
      <w:r w:rsidRPr="00EE678B">
        <w:t>14.Flessner MF, Knight H. Prolongation of prothrombin time and severe gastrointestinal bleeding associated with combined use of warfarin and ketoprofen. JAMA 1988 Jan 15;259(3):353.</w:t>
      </w:r>
    </w:p>
    <w:p w:rsidR="006844C1" w:rsidRPr="00EE678B" w:rsidRDefault="006844C1" w:rsidP="006B4D1B">
      <w:pPr>
        <w:pStyle w:val="ScreenCapture"/>
      </w:pPr>
      <w:r w:rsidRPr="00EE678B">
        <w:t>15.Griffin MR, Piper JM, Daugherty JR, Snowden M, Ray WA. Nonsteroidal anti-inflammatory drug use and increased risk for peptic ulcer disease in elderly persons. Ann Intern Med 1991 Feb 15;114(4):257-63.</w:t>
      </w:r>
    </w:p>
    <w:p w:rsidR="006844C1" w:rsidRPr="00EE678B" w:rsidRDefault="006844C1" w:rsidP="006B4D1B">
      <w:pPr>
        <w:pStyle w:val="ScreenCapture"/>
      </w:pPr>
      <w:r w:rsidRPr="00EE678B">
        <w:t>16.Gabriel SE, Jaakkimainen L, Bombardier C. Risk for serious gastrointestinal complications related to use of nonsteroidal anti-inflammatory drugs. A meta-analysis. Ann Intern Med 1991 Nov 15; 115(10):787-96.</w:t>
      </w:r>
    </w:p>
    <w:p w:rsidR="006844C1" w:rsidRPr="00EE678B" w:rsidRDefault="006844C1" w:rsidP="006B4D1B">
      <w:pPr>
        <w:pStyle w:val="ScreenCapture"/>
      </w:pPr>
      <w:r w:rsidRPr="00EE678B">
        <w:t>17.Shorr RI, Ray WA, Daugherty JR, Griffin MR. Concurrent use of nonsteroidal anti-inflammatory drugs and oral anticoagulants places elderly persons at high risk for hemorrhagic peptic ulcer disease. Arch Intern Med 1993 Jul 26;153(14):1665-70.</w:t>
      </w:r>
    </w:p>
    <w:p w:rsidR="006844C1" w:rsidRPr="00EE678B" w:rsidRDefault="006844C1" w:rsidP="006B4D1B">
      <w:pPr>
        <w:pStyle w:val="ScreenCapture"/>
      </w:pPr>
      <w:r w:rsidRPr="00EE678B">
        <w:t>18.Hilleman DE, Mohiuddin SM, Lucas BD, Jr. Nonsteroidal antiinflammatory drug use in patients receiving warfarin: emphasis on nabumetone. Am J Med 1993 Aug 9;95(2A):30S-34S.</w:t>
      </w:r>
    </w:p>
    <w:p w:rsidR="006844C1" w:rsidRPr="00EE678B" w:rsidRDefault="006844C1" w:rsidP="006B4D1B">
      <w:pPr>
        <w:pStyle w:val="ScreenCapture"/>
      </w:pPr>
      <w:r w:rsidRPr="00EE678B">
        <w:t>19.Mieszczak C, Winther K. Lack of interaction of ketoprofen with warfarin. Eur J Clin Pharmacol 1993;44(2):205-6.</w:t>
      </w:r>
    </w:p>
    <w:p w:rsidR="006844C1" w:rsidRPr="00EE678B" w:rsidRDefault="006844C1" w:rsidP="006B4D1B">
      <w:pPr>
        <w:pStyle w:val="ScreenCapture"/>
      </w:pPr>
      <w:r w:rsidRPr="00EE678B">
        <w:t>20.Celebrex (celecoxib) US prescribing information. Pfizer Inc. December, 2006.21.Vioxx (rofecoxib) US prescribing information. Merck &amp; Co., Inc. March, 2004.</w:t>
      </w:r>
    </w:p>
    <w:p w:rsidR="006844C1" w:rsidRPr="00EE678B" w:rsidRDefault="006844C1" w:rsidP="006B4D1B">
      <w:pPr>
        <w:pStyle w:val="ScreenCapture"/>
      </w:pPr>
    </w:p>
    <w:p w:rsidR="006844C1" w:rsidRPr="00EE678B" w:rsidRDefault="006844C1" w:rsidP="006B4D1B">
      <w:pPr>
        <w:pStyle w:val="ScreenCapture"/>
      </w:pPr>
      <w:r w:rsidRPr="00EE678B">
        <w:t>Copyright &lt;Insert Current Year&gt;  First DataBank, Inc.</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WARFARIN 5MG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OR</w:t>
      </w:r>
    </w:p>
    <w:p w:rsidR="006844C1" w:rsidRPr="00EE678B" w:rsidRDefault="006844C1" w:rsidP="006B4D1B">
      <w:pPr>
        <w:pStyle w:val="ScreenCapture"/>
      </w:pPr>
    </w:p>
    <w:p w:rsidR="006844C1" w:rsidRPr="00EE678B" w:rsidRDefault="006844C1" w:rsidP="006B4D1B">
      <w:pPr>
        <w:pStyle w:val="ScreenCapture"/>
      </w:pPr>
      <w:r w:rsidRPr="00EE678B">
        <w:t>Do you want to Intervene? Y// NO</w:t>
      </w:r>
    </w:p>
    <w:p w:rsidR="006844C1" w:rsidRPr="00EE678B" w:rsidRDefault="006844C1" w:rsidP="006B4D1B">
      <w:pPr>
        <w:pStyle w:val="ScreenCapture"/>
      </w:pPr>
    </w:p>
    <w:p w:rsidR="006844C1" w:rsidRPr="00EE678B" w:rsidRDefault="006844C1" w:rsidP="006B4D1B">
      <w:pPr>
        <w:pStyle w:val="ScreenCapture"/>
      </w:pPr>
      <w:r w:rsidRPr="00EE678B">
        <w:t xml:space="preserve"> </w:t>
      </w:r>
    </w:p>
    <w:p w:rsidR="006844C1" w:rsidRPr="00EE678B" w:rsidRDefault="006844C1" w:rsidP="006B4D1B">
      <w:pPr>
        <w:pStyle w:val="ScreenCapture"/>
      </w:pPr>
      <w:r w:rsidRPr="00EE678B">
        <w:t>VERB: TAKE</w:t>
      </w:r>
    </w:p>
    <w:p w:rsidR="006844C1" w:rsidRPr="00D7570F" w:rsidRDefault="00D039FE" w:rsidP="006B4D1B">
      <w:pPr>
        <w:pStyle w:val="ScreenCapture"/>
        <w:rPr>
          <w:lang w:val="en-US"/>
        </w:rPr>
      </w:pPr>
      <w:r>
        <w:rPr>
          <w:lang w:val="en-US"/>
        </w:rPr>
        <w:t xml:space="preserve">There are 2 </w:t>
      </w:r>
      <w:r w:rsidR="006844C1" w:rsidRPr="00EE678B">
        <w:t>Available Dosage(s)</w:t>
      </w:r>
      <w:r>
        <w:rPr>
          <w:lang w:val="en-US"/>
        </w:rPr>
        <w:t>:</w:t>
      </w:r>
    </w:p>
    <w:p w:rsidR="006844C1" w:rsidRPr="00EE678B" w:rsidRDefault="006844C1" w:rsidP="006B4D1B">
      <w:pPr>
        <w:pStyle w:val="ScreenCapture"/>
      </w:pPr>
      <w:r w:rsidRPr="00EE678B">
        <w:t xml:space="preserve">       1. 5MG</w:t>
      </w:r>
    </w:p>
    <w:p w:rsidR="006844C1" w:rsidRPr="00EE678B" w:rsidRDefault="006844C1" w:rsidP="006B4D1B">
      <w:pPr>
        <w:pStyle w:val="ScreenCapture"/>
      </w:pPr>
      <w:r w:rsidRPr="00EE678B">
        <w:t xml:space="preserve">       2. 10MG</w:t>
      </w:r>
    </w:p>
    <w:p w:rsidR="006844C1" w:rsidRPr="00EE678B" w:rsidRDefault="006844C1" w:rsidP="006B4D1B">
      <w:pPr>
        <w:pStyle w:val="ScreenCapture"/>
      </w:pPr>
    </w:p>
    <w:p w:rsidR="006844C1" w:rsidRPr="00EE678B" w:rsidRDefault="006844C1" w:rsidP="006B4D1B">
      <w:pPr>
        <w:pStyle w:val="ScreenCapture"/>
      </w:pPr>
      <w:r w:rsidRPr="00EE678B">
        <w:t>Select from list of Available Dosages</w:t>
      </w:r>
      <w:r w:rsidR="00D039FE">
        <w:rPr>
          <w:lang w:val="en-US"/>
        </w:rPr>
        <w:t xml:space="preserve"> (1-2)</w:t>
      </w:r>
      <w:r w:rsidRPr="00EE678B">
        <w:t>, Enter Free Text Dose</w:t>
      </w:r>
    </w:p>
    <w:p w:rsidR="006844C1" w:rsidRPr="00EE678B" w:rsidRDefault="006844C1" w:rsidP="006B4D1B">
      <w:pPr>
        <w:pStyle w:val="ScreenCapture"/>
      </w:pPr>
      <w:r w:rsidRPr="00EE678B">
        <w:t>or Enter a Question Mark (?) to view list:</w:t>
      </w:r>
    </w:p>
    <w:p w:rsidR="006844C1" w:rsidRPr="00EE678B" w:rsidRDefault="006844C1" w:rsidP="006844C1"/>
    <w:p w:rsidR="006844C1" w:rsidRPr="00EE678B" w:rsidRDefault="006844C1" w:rsidP="009A678F">
      <w:pPr>
        <w:pStyle w:val="ExampleHeading"/>
      </w:pPr>
      <w:r w:rsidRPr="00EE678B">
        <w:t>Finishing a Pending Order by Non-Pharmacist</w:t>
      </w:r>
    </w:p>
    <w:p w:rsidR="006844C1" w:rsidRPr="00EE678B" w:rsidRDefault="006844C1" w:rsidP="00CB318F">
      <w:pPr>
        <w:pStyle w:val="ScreenCapture"/>
        <w:keepNext/>
      </w:pPr>
      <w:r w:rsidRPr="00EE678B">
        <w:t>***Critical*** Drug Interaction with Prospective Drug:</w:t>
      </w:r>
    </w:p>
    <w:p w:rsidR="006844C1" w:rsidRPr="00EE678B" w:rsidRDefault="006844C1" w:rsidP="00CB318F">
      <w:pPr>
        <w:pStyle w:val="ScreenCapture"/>
        <w:keepNext/>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Non-VA Med: CIMETIDINE 300MG TAB</w:t>
      </w:r>
    </w:p>
    <w:p w:rsidR="006844C1" w:rsidRPr="00EE678B" w:rsidRDefault="006844C1" w:rsidP="006B4D1B">
      <w:pPr>
        <w:pStyle w:val="ScreenCapture"/>
      </w:pPr>
      <w:r w:rsidRPr="00EE678B">
        <w:t xml:space="preserve">                Dosage: ONE TABLET    Schedule: AT BEDTIME       </w:t>
      </w:r>
    </w:p>
    <w:p w:rsidR="006844C1" w:rsidRPr="00EE678B" w:rsidRDefault="006844C1" w:rsidP="006B4D1B">
      <w:pPr>
        <w:pStyle w:val="ScreenCapture"/>
      </w:pPr>
    </w:p>
    <w:p w:rsidR="006844C1" w:rsidRPr="00EE678B" w:rsidRDefault="006844C1" w:rsidP="006B4D1B">
      <w:pPr>
        <w:pStyle w:val="ScreenCapture"/>
      </w:pPr>
      <w:r w:rsidRPr="00EE678B">
        <w:t>The pharmacologic effects of warfarin may be increased resulting in severe bleeding.</w:t>
      </w:r>
    </w:p>
    <w:p w:rsidR="006844C1" w:rsidRPr="00EE678B" w:rsidRDefault="006844C1" w:rsidP="006B4D1B">
      <w:pPr>
        <w:pStyle w:val="ScreenCapture"/>
      </w:pPr>
    </w:p>
    <w:p w:rsidR="006844C1" w:rsidRPr="00EE678B" w:rsidRDefault="006844C1" w:rsidP="006B4D1B">
      <w:pPr>
        <w:pStyle w:val="ScreenCapture"/>
      </w:pPr>
      <w:r w:rsidRPr="00EE678B">
        <w:t xml:space="preserve">Display Professional Interaction Monograph? No// </w:t>
      </w:r>
      <w:r w:rsidRPr="00EE678B">
        <w:rPr>
          <w:u w:val="single"/>
        </w:rPr>
        <w:t>No</w:t>
      </w:r>
      <w:r w:rsidRPr="00EE678B">
        <w:t xml:space="preserve"> </w:t>
      </w:r>
    </w:p>
    <w:p w:rsidR="006844C1" w:rsidRPr="00EE678B" w:rsidRDefault="006844C1" w:rsidP="006B4D1B">
      <w:pPr>
        <w:pStyle w:val="ScreenCapture"/>
      </w:pPr>
    </w:p>
    <w:p w:rsidR="006844C1" w:rsidRPr="00EE678B" w:rsidRDefault="006844C1" w:rsidP="006B4D1B">
      <w:pPr>
        <w:pStyle w:val="ScreenCapture"/>
      </w:pPr>
      <w:r w:rsidRPr="00EE678B">
        <w:t xml:space="preserve">***SIGNIFICANT*** Drug Interaction with Prospective Drug: </w:t>
      </w:r>
    </w:p>
    <w:p w:rsidR="006844C1" w:rsidRPr="00EE678B" w:rsidRDefault="006844C1" w:rsidP="006B4D1B">
      <w:pPr>
        <w:pStyle w:val="ScreenCapture"/>
      </w:pPr>
      <w:r w:rsidRPr="00EE678B">
        <w:t xml:space="preserve">                    WARFARIN 5MG TAB and </w:t>
      </w:r>
    </w:p>
    <w:p w:rsidR="006844C1" w:rsidRPr="00EE678B" w:rsidRDefault="006844C1" w:rsidP="006B4D1B">
      <w:pPr>
        <w:pStyle w:val="ScreenCapture"/>
      </w:pPr>
    </w:p>
    <w:p w:rsidR="006844C1" w:rsidRPr="00EE678B" w:rsidRDefault="006844C1" w:rsidP="006B4D1B">
      <w:pPr>
        <w:pStyle w:val="ScreenCapture"/>
      </w:pPr>
      <w:r w:rsidRPr="00EE678B">
        <w:t xml:space="preserve">         Local RX#: 2443</w:t>
      </w:r>
    </w:p>
    <w:p w:rsidR="006844C1" w:rsidRPr="00EE678B" w:rsidRDefault="006844C1" w:rsidP="006B4D1B">
      <w:pPr>
        <w:pStyle w:val="ScreenCapture"/>
      </w:pPr>
      <w:r w:rsidRPr="00EE678B">
        <w:t xml:space="preserve">              Drug: IBUPROFEN 600MG TAB (ACTIVE)               </w:t>
      </w:r>
    </w:p>
    <w:p w:rsidR="006844C1" w:rsidRPr="00EE678B" w:rsidRDefault="006844C1" w:rsidP="006B4D1B">
      <w:pPr>
        <w:pStyle w:val="ScreenCapture"/>
      </w:pPr>
      <w:r w:rsidRPr="00EE678B">
        <w:t xml:space="preserve">               SIG: TAKE ONE TABLET BY MOUTH THREE TIMES DAILY</w:t>
      </w:r>
    </w:p>
    <w:p w:rsidR="006844C1" w:rsidRPr="00EE678B" w:rsidRDefault="00385164" w:rsidP="006B4D1B">
      <w:pPr>
        <w:pStyle w:val="ScreenCapture"/>
      </w:pPr>
      <w:r>
        <w:rPr>
          <w:lang w:val="en-US"/>
        </w:rPr>
        <w:t xml:space="preserve">     </w:t>
      </w:r>
      <w:r w:rsidR="006844C1" w:rsidRPr="00EE678B">
        <w:t>Processing Status: Released locally on 11/08/07@08:55:32 (Window)</w:t>
      </w:r>
    </w:p>
    <w:p w:rsidR="006844C1" w:rsidRPr="00EE678B" w:rsidRDefault="00385164" w:rsidP="006B4D1B">
      <w:pPr>
        <w:pStyle w:val="ScreenCapture"/>
      </w:pPr>
      <w:r>
        <w:rPr>
          <w:lang w:val="en-US"/>
        </w:rPr>
        <w:t xml:space="preserve"> </w:t>
      </w:r>
      <w:r w:rsidR="006844C1" w:rsidRPr="00EE678B">
        <w:t xml:space="preserve">   Last Filled On: 11/08/07</w:t>
      </w:r>
    </w:p>
    <w:p w:rsidR="006844C1" w:rsidRPr="00EE678B" w:rsidRDefault="006844C1" w:rsidP="006B4D1B">
      <w:pPr>
        <w:pStyle w:val="ScreenCapture"/>
      </w:pPr>
    </w:p>
    <w:p w:rsidR="006844C1" w:rsidRPr="00EE678B" w:rsidRDefault="006844C1" w:rsidP="006B4D1B">
      <w:pPr>
        <w:pStyle w:val="ScreenCapture"/>
      </w:pPr>
      <w:r w:rsidRPr="00EE678B">
        <w:t>*** REFER TO MONOGRAPH FOR SIGNIFICANT INTERACTION CLINICAL EFFECTS</w:t>
      </w:r>
    </w:p>
    <w:p w:rsidR="006844C1" w:rsidRPr="00EE678B" w:rsidRDefault="006844C1" w:rsidP="006B4D1B">
      <w:pPr>
        <w:pStyle w:val="ScreenCapture"/>
      </w:pPr>
    </w:p>
    <w:p w:rsidR="006844C1" w:rsidRPr="00EE678B" w:rsidRDefault="006844C1" w:rsidP="006B4D1B">
      <w:pPr>
        <w:pStyle w:val="ScreenCapture"/>
      </w:pPr>
      <w:r w:rsidRPr="00EE678B">
        <w:t>Display Professional Interaction Monograph? No// No</w:t>
      </w:r>
    </w:p>
    <w:p w:rsidR="006844C1" w:rsidRPr="00EE678B" w:rsidRDefault="006844C1" w:rsidP="006B4D1B">
      <w:pPr>
        <w:pStyle w:val="ScreenCapture"/>
      </w:pPr>
    </w:p>
    <w:p w:rsidR="006844C1" w:rsidRPr="00EE678B" w:rsidRDefault="006844C1" w:rsidP="006B4D1B">
      <w:pPr>
        <w:pStyle w:val="ScreenCapture"/>
      </w:pPr>
      <w:r w:rsidRPr="00EE678B">
        <w:t>Do you want to Intervene? Y// ES</w:t>
      </w:r>
    </w:p>
    <w:p w:rsidR="006844C1" w:rsidRPr="00EE678B" w:rsidRDefault="006844C1" w:rsidP="006B4D1B">
      <w:pPr>
        <w:pStyle w:val="ScreenCapture"/>
      </w:pPr>
    </w:p>
    <w:p w:rsidR="006844C1" w:rsidRPr="00EE678B" w:rsidRDefault="006844C1" w:rsidP="006B4D1B">
      <w:pPr>
        <w:pStyle w:val="ScreenCapture"/>
      </w:pPr>
      <w:r w:rsidRPr="00EE678B">
        <w:t>Now creating Pharmacy Intervention</w:t>
      </w:r>
    </w:p>
    <w:p w:rsidR="006844C1" w:rsidRPr="00EE678B" w:rsidRDefault="006844C1" w:rsidP="006B4D1B">
      <w:pPr>
        <w:pStyle w:val="ScreenCapture"/>
      </w:pPr>
      <w:r w:rsidRPr="00EE678B">
        <w:t>for WARFARIN 5MG TAB</w:t>
      </w:r>
    </w:p>
    <w:p w:rsidR="006844C1" w:rsidRPr="00EE678B" w:rsidRDefault="006844C1" w:rsidP="006B4D1B">
      <w:pPr>
        <w:pStyle w:val="ScreenCapture"/>
      </w:pPr>
    </w:p>
    <w:p w:rsidR="006844C1" w:rsidRPr="00EE678B" w:rsidRDefault="006844C1" w:rsidP="006B4D1B">
      <w:pPr>
        <w:pStyle w:val="ScreenCapture"/>
      </w:pPr>
      <w:r w:rsidRPr="00EE678B">
        <w:t xml:space="preserve">PROVIDER:    OPPROVIDER,ELEVEN     EPP       </w:t>
      </w:r>
    </w:p>
    <w:p w:rsidR="006844C1" w:rsidRPr="00EE678B" w:rsidRDefault="006844C1" w:rsidP="006B4D1B">
      <w:pPr>
        <w:pStyle w:val="ScreenCapture"/>
      </w:pPr>
      <w:r w:rsidRPr="00EE678B">
        <w:t>RECOMMENDATION:    NO CHANGE</w:t>
      </w:r>
    </w:p>
    <w:p w:rsidR="006844C1" w:rsidRPr="00EE678B" w:rsidRDefault="006844C1" w:rsidP="006B4D1B">
      <w:pPr>
        <w:pStyle w:val="ScreenCapture"/>
      </w:pPr>
    </w:p>
    <w:p w:rsidR="006844C1" w:rsidRPr="00EE678B" w:rsidRDefault="006844C1" w:rsidP="006B4D1B">
      <w:pPr>
        <w:pStyle w:val="ScreenCapture"/>
      </w:pPr>
      <w:r w:rsidRPr="00EE678B">
        <w:t>See 'Pharmacy Intervention Menu' if you want to delete this</w:t>
      </w:r>
    </w:p>
    <w:p w:rsidR="006844C1" w:rsidRPr="00EE678B" w:rsidRDefault="006844C1" w:rsidP="006B4D1B">
      <w:pPr>
        <w:pStyle w:val="ScreenCapture"/>
      </w:pPr>
      <w:r w:rsidRPr="00EE678B">
        <w:t>intervention or for more options.</w:t>
      </w:r>
    </w:p>
    <w:p w:rsidR="006844C1" w:rsidRPr="00EE678B" w:rsidRDefault="006844C1" w:rsidP="006B4D1B">
      <w:pPr>
        <w:pStyle w:val="ScreenCapture"/>
      </w:pPr>
    </w:p>
    <w:p w:rsidR="006844C1" w:rsidRPr="00EE678B" w:rsidRDefault="006844C1" w:rsidP="006B4D1B">
      <w:pPr>
        <w:pStyle w:val="ScreenCapture"/>
      </w:pPr>
      <w:r w:rsidRPr="00EE678B">
        <w:t>Would you like to edit this intervention ? N// O</w:t>
      </w:r>
    </w:p>
    <w:p w:rsidR="006844C1" w:rsidRPr="00EE678B" w:rsidRDefault="006844C1" w:rsidP="006B4D1B">
      <w:pPr>
        <w:pStyle w:val="ScreenCapture"/>
      </w:pPr>
      <w:r w:rsidRPr="00EE678B">
        <w:t>.</w:t>
      </w:r>
    </w:p>
    <w:p w:rsidR="006844C1" w:rsidRPr="00EE678B" w:rsidRDefault="006844C1" w:rsidP="006B4D1B">
      <w:pPr>
        <w:pStyle w:val="ScreenCapture"/>
      </w:pPr>
      <w:r w:rsidRPr="00EE678B">
        <w:t>.</w:t>
      </w:r>
    </w:p>
    <w:p w:rsidR="006844C1" w:rsidRPr="00EE678B" w:rsidRDefault="006844C1" w:rsidP="006B4D1B">
      <w:pPr>
        <w:pStyle w:val="ScreenCapture"/>
      </w:pPr>
      <w:r w:rsidRPr="00EE678B">
        <w:t xml:space="preserve">   OR</w:t>
      </w:r>
    </w:p>
    <w:p w:rsidR="006844C1" w:rsidRPr="00EE678B" w:rsidRDefault="006844C1" w:rsidP="006B4D1B">
      <w:pPr>
        <w:pStyle w:val="ScreenCapture"/>
      </w:pPr>
      <w:r w:rsidRPr="00EE678B">
        <w:t>Do you want to Intervene? Y// NO</w:t>
      </w:r>
    </w:p>
    <w:p w:rsidR="009A678F" w:rsidRPr="00EE678B" w:rsidRDefault="009A678F" w:rsidP="009A678F">
      <w:bookmarkStart w:id="4452" w:name="p154"/>
      <w:bookmarkEnd w:id="4452"/>
    </w:p>
    <w:p w:rsidR="006844C1" w:rsidRPr="00EE678B" w:rsidRDefault="006844C1" w:rsidP="009A678F">
      <w:pPr>
        <w:pStyle w:val="ExampleHeading"/>
      </w:pPr>
      <w:bookmarkStart w:id="4453" w:name="Page_168"/>
      <w:bookmarkStart w:id="4454" w:name="Page_167"/>
      <w:bookmarkEnd w:id="4453"/>
      <w:bookmarkEnd w:id="4454"/>
      <w:r w:rsidRPr="00EE678B">
        <w:t>Pharmacist Verifying order with 2 drug interactions</w:t>
      </w:r>
    </w:p>
    <w:p w:rsidR="00F05EBF" w:rsidRPr="00EE678B" w:rsidRDefault="00F05EBF" w:rsidP="006B4D1B">
      <w:pPr>
        <w:pStyle w:val="ScreenCapture"/>
      </w:pPr>
      <w:r w:rsidRPr="00EE678B">
        <w:t>OP Medications (NON-VERIFIED) Mar 04, 2008@11:55:21          Page:    1 of    2</w:t>
      </w:r>
    </w:p>
    <w:p w:rsidR="00F05EBF" w:rsidRPr="00EE678B" w:rsidRDefault="00F05EBF" w:rsidP="006B4D1B">
      <w:pPr>
        <w:pStyle w:val="ScreenCapture"/>
      </w:pPr>
      <w:r w:rsidRPr="00EE678B">
        <w:t xml:space="preserve">OPPATIENT,ONE                                                       &lt;A&gt; </w:t>
      </w:r>
    </w:p>
    <w:p w:rsidR="00F05EBF" w:rsidRPr="00EE678B" w:rsidRDefault="00F05EBF" w:rsidP="006B4D1B">
      <w:pPr>
        <w:pStyle w:val="ScreenCapture"/>
      </w:pPr>
      <w:r w:rsidRPr="00EE678B">
        <w:t xml:space="preserve">  PID: 666-00-0000                                 Ht(cm): _______ (______)   </w:t>
      </w:r>
    </w:p>
    <w:p w:rsidR="00D039FE" w:rsidRDefault="00F05EBF" w:rsidP="006B4D1B">
      <w:pPr>
        <w:pStyle w:val="ScreenCapture"/>
        <w:rPr>
          <w:lang w:val="en-US"/>
        </w:rPr>
      </w:pPr>
      <w:r w:rsidRPr="00EE678B">
        <w:t xml:space="preserve">  DOB: JAN 1,1910 (98)                             Wt(kg): _______ (______)</w:t>
      </w:r>
    </w:p>
    <w:p w:rsidR="00D039FE" w:rsidRPr="007154DA" w:rsidRDefault="00D039FE" w:rsidP="00D039FE">
      <w:pPr>
        <w:pStyle w:val="ScreenCapture"/>
        <w:rPr>
          <w:rFonts w:cs="Courier New"/>
          <w:lang w:val="en-US"/>
        </w:rPr>
      </w:pPr>
      <w:r w:rsidRPr="007154DA">
        <w:rPr>
          <w:rFonts w:cs="Courier New"/>
          <w:lang w:val="en-US"/>
        </w:rPr>
        <w:t xml:space="preserve">  </w:t>
      </w:r>
      <w:r w:rsidRPr="007154DA">
        <w:rPr>
          <w:rFonts w:cs="Courier New"/>
        </w:rPr>
        <w:t xml:space="preserve">SEX: MALE                   </w:t>
      </w:r>
    </w:p>
    <w:p w:rsidR="00F05EBF" w:rsidRPr="00EE678B" w:rsidRDefault="00D039FE" w:rsidP="006B4D1B">
      <w:pPr>
        <w:pStyle w:val="ScreenCapture"/>
      </w:pPr>
      <w:r>
        <w:rPr>
          <w:rFonts w:cs="Courier New"/>
          <w:sz w:val="18"/>
          <w:szCs w:val="18"/>
          <w:lang w:val="en-US"/>
        </w:rPr>
        <w:t xml:space="preserve"> </w:t>
      </w:r>
      <w:r w:rsidRPr="00CD5A11">
        <w:rPr>
          <w:rFonts w:cs="Courier New"/>
        </w:rPr>
        <w:t xml:space="preserve">CrCL: &lt;Not Found&gt; (CREAT: Not Found)            BSA (m2): </w:t>
      </w:r>
      <w:r w:rsidR="00E9183A">
        <w:t xml:space="preserve">   </w:t>
      </w:r>
      <w:r w:rsidR="00F05EBF" w:rsidRPr="00EE678B">
        <w:t xml:space="preserve">                                                                               </w:t>
      </w:r>
    </w:p>
    <w:p w:rsidR="00F05EBF" w:rsidRPr="00EE678B" w:rsidRDefault="00F05EBF" w:rsidP="006B4D1B">
      <w:pPr>
        <w:pStyle w:val="ScreenCapture"/>
      </w:pPr>
      <w:r w:rsidRPr="00EE678B">
        <w:t xml:space="preserve">                Rx #: 2560                                                     </w:t>
      </w:r>
    </w:p>
    <w:p w:rsidR="00F05EBF" w:rsidRPr="00EE678B" w:rsidRDefault="00F05EBF" w:rsidP="006B4D1B">
      <w:pPr>
        <w:pStyle w:val="ScreenCapture"/>
      </w:pPr>
      <w:r w:rsidRPr="00EE678B">
        <w:t xml:space="preserve"> (1) *Orderable Item: WARFARIN TAB                                             </w:t>
      </w:r>
    </w:p>
    <w:p w:rsidR="00E34BFC" w:rsidRDefault="00F05EBF" w:rsidP="006B4D1B">
      <w:pPr>
        <w:pStyle w:val="ScreenCapture"/>
      </w:pPr>
      <w:r w:rsidRPr="00EE678B">
        <w:t xml:space="preserve"> (2)            Drug: WARFARIN 5MG TAB    </w:t>
      </w:r>
    </w:p>
    <w:p w:rsidR="00F05EBF" w:rsidRPr="00EE678B" w:rsidRDefault="00E34BFC" w:rsidP="006B4D1B">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05EBF" w:rsidRPr="00EE678B">
        <w:t xml:space="preserve">                                     </w:t>
      </w:r>
    </w:p>
    <w:p w:rsidR="00F05EBF" w:rsidRPr="00EE678B" w:rsidRDefault="00F05EBF" w:rsidP="006B4D1B">
      <w:pPr>
        <w:pStyle w:val="ScreenCapture"/>
      </w:pPr>
      <w:r w:rsidRPr="00EE678B">
        <w:t xml:space="preserve"> (3)         *Dosage: 5 (MG)                                                   </w:t>
      </w:r>
    </w:p>
    <w:p w:rsidR="00F05EBF" w:rsidRPr="00EE678B" w:rsidRDefault="00F05EBF" w:rsidP="006B4D1B">
      <w:pPr>
        <w:pStyle w:val="ScreenCapture"/>
      </w:pPr>
      <w:r w:rsidRPr="00EE678B">
        <w:t xml:space="preserve">                Verb: TAKE                                                     </w:t>
      </w:r>
    </w:p>
    <w:p w:rsidR="00F05EBF" w:rsidRPr="00EE678B" w:rsidRDefault="00F05EBF" w:rsidP="006B4D1B">
      <w:pPr>
        <w:pStyle w:val="ScreenCapture"/>
      </w:pPr>
      <w:r w:rsidRPr="00EE678B">
        <w:t xml:space="preserve">      Dispense Units: 1                                                        </w:t>
      </w:r>
    </w:p>
    <w:p w:rsidR="00F05EBF" w:rsidRPr="00EE678B" w:rsidRDefault="00F05EBF" w:rsidP="006B4D1B">
      <w:pPr>
        <w:pStyle w:val="ScreenCapture"/>
      </w:pPr>
      <w:r w:rsidRPr="00EE678B">
        <w:t xml:space="preserve">                Noun: TABLET                                                   </w:t>
      </w:r>
    </w:p>
    <w:p w:rsidR="00F05EBF" w:rsidRPr="00EE678B" w:rsidRDefault="00F05EBF" w:rsidP="006B4D1B">
      <w:pPr>
        <w:pStyle w:val="ScreenCapture"/>
      </w:pPr>
      <w:r w:rsidRPr="00EE678B">
        <w:t xml:space="preserve">              *Route: ORAL                                                     </w:t>
      </w:r>
    </w:p>
    <w:p w:rsidR="00F05EBF" w:rsidRPr="00EE678B" w:rsidRDefault="00F05EBF" w:rsidP="006B4D1B">
      <w:pPr>
        <w:pStyle w:val="ScreenCapture"/>
      </w:pPr>
      <w:r w:rsidRPr="00EE678B">
        <w:t xml:space="preserve">           *Schedule: QPM                                                      </w:t>
      </w:r>
    </w:p>
    <w:p w:rsidR="00F05EBF" w:rsidRPr="00EE678B" w:rsidRDefault="00F05EBF" w:rsidP="006B4D1B">
      <w:pPr>
        <w:pStyle w:val="ScreenCapture"/>
      </w:pPr>
      <w:r w:rsidRPr="00EE678B">
        <w:t xml:space="preserve"> (4)Pat Instructions:                                                          </w:t>
      </w:r>
    </w:p>
    <w:p w:rsidR="00F05EBF" w:rsidRPr="00EE678B" w:rsidRDefault="00F05EBF" w:rsidP="006B4D1B">
      <w:pPr>
        <w:pStyle w:val="ScreenCapture"/>
      </w:pPr>
      <w:r w:rsidRPr="00EE678B">
        <w:t xml:space="preserve">                 SIG: TAKE ONE TABLET BY MOUTH EVERY EVENING                   </w:t>
      </w:r>
    </w:p>
    <w:p w:rsidR="00F05EBF" w:rsidRPr="00EE678B" w:rsidRDefault="00F05EBF" w:rsidP="006B4D1B">
      <w:pPr>
        <w:pStyle w:val="ScreenCapture"/>
      </w:pPr>
      <w:r w:rsidRPr="00EE678B">
        <w:t xml:space="preserve"> (5)  Patient Status: SC                                                       </w:t>
      </w:r>
    </w:p>
    <w:p w:rsidR="00F05EBF" w:rsidRPr="00EE678B" w:rsidRDefault="00F05EBF" w:rsidP="006B4D1B">
      <w:pPr>
        <w:pStyle w:val="ScreenCapture"/>
      </w:pPr>
      <w:r w:rsidRPr="00EE678B">
        <w:t xml:space="preserve"> (6)      Issue Date: 03/04/08               (7)  Fill Date: 03/04/08          </w:t>
      </w:r>
    </w:p>
    <w:p w:rsidR="00F05EBF" w:rsidRPr="00EE678B" w:rsidRDefault="00F05EBF" w:rsidP="006B4D1B">
      <w:pPr>
        <w:pStyle w:val="ScreenCapture"/>
      </w:pPr>
      <w:r w:rsidRPr="00EE678B">
        <w:t xml:space="preserve">      Last Fill Date: 03/04/08 (Window)                                        </w:t>
      </w:r>
    </w:p>
    <w:p w:rsidR="00F05EBF" w:rsidRPr="00EE678B" w:rsidRDefault="00F05EBF" w:rsidP="006B4D1B">
      <w:pPr>
        <w:pStyle w:val="ScreenCapture"/>
      </w:pPr>
      <w:r w:rsidRPr="00EE678B">
        <w:t xml:space="preserve">+         Enter ?? for more actions                                            </w:t>
      </w:r>
    </w:p>
    <w:p w:rsidR="00F05EBF" w:rsidRPr="00EE678B" w:rsidRDefault="00F05EBF" w:rsidP="006B4D1B">
      <w:pPr>
        <w:pStyle w:val="ScreenCapture"/>
      </w:pPr>
      <w:r w:rsidRPr="00EE678B">
        <w:t>DC   Discontinue          PR   (Partial)            RL   (Release)</w:t>
      </w:r>
    </w:p>
    <w:p w:rsidR="00F05EBF" w:rsidRPr="00EE678B" w:rsidRDefault="00F05EBF" w:rsidP="006B4D1B">
      <w:pPr>
        <w:pStyle w:val="ScreenCapture"/>
      </w:pPr>
      <w:r w:rsidRPr="00EE678B">
        <w:t>ED   Edit                 RF   (Refill)             RN   (Renew)</w:t>
      </w:r>
    </w:p>
    <w:p w:rsidR="00F05EBF" w:rsidRPr="00EE678B" w:rsidRDefault="00F05EBF" w:rsidP="006B4D1B">
      <w:pPr>
        <w:pStyle w:val="ScreenCapture"/>
      </w:pPr>
      <w:r w:rsidRPr="00EE678B">
        <w:t xml:space="preserve">Select Action: Next Screen// VF   VF  </w:t>
      </w:r>
    </w:p>
    <w:p w:rsidR="00F05EBF" w:rsidRPr="00EE678B" w:rsidRDefault="00F05EBF" w:rsidP="006B4D1B">
      <w:pPr>
        <w:pStyle w:val="ScreenCapture"/>
      </w:pPr>
    </w:p>
    <w:p w:rsidR="00F05EBF" w:rsidRPr="00EE678B" w:rsidRDefault="00F05EBF" w:rsidP="00CB318F">
      <w:pPr>
        <w:pStyle w:val="ScreenCapture"/>
        <w:keepNext/>
      </w:pPr>
      <w:r w:rsidRPr="00EE678B">
        <w:t xml:space="preserve">RX: 2560            PATIENT: OPPATIENT,ONE (666-00-0000) </w:t>
      </w:r>
    </w:p>
    <w:p w:rsidR="00F05EBF" w:rsidRPr="00EE678B" w:rsidRDefault="00F05EBF" w:rsidP="00CB318F">
      <w:pPr>
        <w:pStyle w:val="ScreenCapture"/>
        <w:keepNext/>
      </w:pPr>
      <w:r w:rsidRPr="00EE678B">
        <w:t xml:space="preserve">STATUS: Non-Verified   </w:t>
      </w:r>
    </w:p>
    <w:p w:rsidR="00F05EBF" w:rsidRPr="00EE678B" w:rsidRDefault="00F05EBF" w:rsidP="00CB318F">
      <w:pPr>
        <w:pStyle w:val="ScreenCapture"/>
        <w:keepNext/>
      </w:pPr>
      <w:r w:rsidRPr="00EE678B">
        <w:t xml:space="preserve">      DRUG: WARFARIN 5MG TAB</w:t>
      </w:r>
    </w:p>
    <w:p w:rsidR="00F05EBF" w:rsidRPr="00EE678B" w:rsidRDefault="00F05EBF" w:rsidP="006B4D1B">
      <w:pPr>
        <w:pStyle w:val="ScreenCapture"/>
      </w:pPr>
      <w:r w:rsidRPr="00EE678B">
        <w:t xml:space="preserve">       QTY: 90     90 DAY SUPPLY</w:t>
      </w:r>
    </w:p>
    <w:p w:rsidR="00F05EBF" w:rsidRPr="00EE678B" w:rsidRDefault="00F05EBF" w:rsidP="006B4D1B">
      <w:pPr>
        <w:pStyle w:val="ScreenCapture"/>
      </w:pPr>
      <w:r w:rsidRPr="00EE678B">
        <w:t xml:space="preserve">       SIG: TAKE ONE TABLET BY MOUTH EVERY EVENING</w:t>
      </w:r>
    </w:p>
    <w:p w:rsidR="00F05EBF" w:rsidRPr="00EE678B" w:rsidRDefault="00F05EBF" w:rsidP="006B4D1B">
      <w:pPr>
        <w:pStyle w:val="ScreenCapture"/>
      </w:pPr>
      <w:r w:rsidRPr="00EE678B">
        <w:t xml:space="preserve">    LATEST: 03/04/2008               # OF REFILLS: 3  REMAINING: 3</w:t>
      </w:r>
    </w:p>
    <w:p w:rsidR="00F05EBF" w:rsidRPr="00EE678B" w:rsidRDefault="00F05EBF" w:rsidP="006B4D1B">
      <w:pPr>
        <w:pStyle w:val="ScreenCapture"/>
      </w:pPr>
      <w:r w:rsidRPr="00EE678B">
        <w:t xml:space="preserve">    ISSUED: 03/04/08                     PROVIDER: </w:t>
      </w:r>
    </w:p>
    <w:p w:rsidR="00F05EBF" w:rsidRPr="00EE678B" w:rsidRDefault="00F05EBF" w:rsidP="006B4D1B">
      <w:pPr>
        <w:pStyle w:val="ScreenCapture"/>
      </w:pPr>
      <w:r w:rsidRPr="00EE678B">
        <w:t xml:space="preserve">    LOGGED: 03/04/08                       CLINIC: BARB'S CLINIC</w:t>
      </w:r>
    </w:p>
    <w:p w:rsidR="00F05EBF" w:rsidRPr="00EE678B" w:rsidRDefault="00F05EBF" w:rsidP="006B4D1B">
      <w:pPr>
        <w:pStyle w:val="ScreenCapture"/>
      </w:pPr>
      <w:r w:rsidRPr="00EE678B">
        <w:t xml:space="preserve">   EXPIRES: 03/05/09                     DIVISION: HINES (499)</w:t>
      </w:r>
    </w:p>
    <w:p w:rsidR="00F05EBF" w:rsidRPr="00EE678B" w:rsidRDefault="00F05EBF" w:rsidP="006B4D1B">
      <w:pPr>
        <w:pStyle w:val="ScreenCapture"/>
      </w:pPr>
      <w:r w:rsidRPr="00EE678B">
        <w:t xml:space="preserve">       CAP: SAFETY                        ROUTING: WINDOW</w:t>
      </w:r>
    </w:p>
    <w:p w:rsidR="00F05EBF" w:rsidRPr="00EE678B" w:rsidRDefault="00F05EBF" w:rsidP="006B4D1B">
      <w:pPr>
        <w:pStyle w:val="ScreenCapture"/>
      </w:pPr>
      <w:r w:rsidRPr="00EE678B">
        <w:t xml:space="preserve">  ENTRY BY: OERRPROVIDER,ONE             VERIFIED BY: </w:t>
      </w:r>
    </w:p>
    <w:p w:rsidR="00F05EBF" w:rsidRPr="00EE678B" w:rsidRDefault="00F05EBF" w:rsidP="006B4D1B">
      <w:pPr>
        <w:pStyle w:val="ScreenCapture"/>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ACTIVITY LOG:</w:t>
      </w:r>
    </w:p>
    <w:p w:rsidR="00F05EBF" w:rsidRPr="00EE678B" w:rsidRDefault="00F05EBF" w:rsidP="006B4D1B">
      <w:pPr>
        <w:pStyle w:val="ScreenCapture"/>
        <w:rPr>
          <w:color w:val="000000"/>
        </w:rPr>
      </w:pPr>
      <w:r w:rsidRPr="00EE678B">
        <w:rPr>
          <w:color w:val="000000"/>
        </w:rPr>
        <w:t>#  DATE       REASON     RX REF         INITIATOR OF ACTIVITY</w:t>
      </w:r>
    </w:p>
    <w:p w:rsidR="00F05EBF" w:rsidRPr="00EE678B" w:rsidRDefault="00F05EBF" w:rsidP="006B4D1B">
      <w:pPr>
        <w:pStyle w:val="ScreenCapture"/>
        <w:rPr>
          <w:color w:val="000000"/>
        </w:rPr>
      </w:pPr>
      <w:r w:rsidRPr="00EE678B">
        <w:rPr>
          <w:color w:val="000000"/>
        </w:rPr>
        <w:t>===============================================================================</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1  03/04/08   PATIENT INST.ORIGINAL     </w:t>
      </w:r>
    </w:p>
    <w:p w:rsidR="00F05EBF" w:rsidRPr="00EE678B" w:rsidRDefault="00F05EBF" w:rsidP="006B4D1B">
      <w:pPr>
        <w:pStyle w:val="ScreenCapture"/>
        <w:rPr>
          <w:color w:val="000000"/>
        </w:rPr>
      </w:pPr>
      <w:r w:rsidRPr="00EE678B">
        <w:rPr>
          <w:color w:val="000000"/>
        </w:rPr>
        <w:t>COMMENTS: Patient Instructions Not Sent By Provider.</w:t>
      </w:r>
    </w:p>
    <w:p w:rsidR="00F05EBF" w:rsidRPr="00EE678B" w:rsidRDefault="00F05EBF" w:rsidP="006B4D1B">
      <w:pPr>
        <w:pStyle w:val="ScreenCapture"/>
        <w:rPr>
          <w:color w:val="000000"/>
        </w:rPr>
      </w:pPr>
      <w:r w:rsidRPr="00EE678B">
        <w:rPr>
          <w:color w:val="000000"/>
        </w:rPr>
        <w:t>PATIENT STATUS : SC                       COPIES : 1</w:t>
      </w:r>
    </w:p>
    <w:p w:rsidR="00F05EBF" w:rsidRPr="00EE678B" w:rsidRDefault="00F05EBF" w:rsidP="006B4D1B">
      <w:pPr>
        <w:pStyle w:val="ScreenCapture"/>
        <w:rPr>
          <w:color w:val="000000"/>
        </w:rPr>
      </w:pPr>
      <w:r w:rsidRPr="00EE678B">
        <w:rPr>
          <w:color w:val="000000"/>
        </w:rPr>
        <w:t>EDIT:  (Y/N/P): N// NO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OPPATIENT,ONE                                        ID#:666-00-0000  RX #2560</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ISSUE  LAST REF DAY</w:t>
      </w:r>
    </w:p>
    <w:p w:rsidR="00F05EBF" w:rsidRPr="00EE678B" w:rsidRDefault="00F05EBF" w:rsidP="006B4D1B">
      <w:pPr>
        <w:pStyle w:val="ScreenCapture"/>
        <w:rPr>
          <w:color w:val="000000"/>
        </w:rPr>
      </w:pPr>
      <w:r w:rsidRPr="00EE678B">
        <w:rPr>
          <w:color w:val="000000"/>
        </w:rPr>
        <w:t xml:space="preserve">    RX #         DRUG                                QTY ST  DATE  FILL REM SUP</w:t>
      </w:r>
    </w:p>
    <w:p w:rsidR="00F05EBF" w:rsidRPr="00EE678B" w:rsidRDefault="00F05EBF" w:rsidP="006B4D1B">
      <w:pPr>
        <w:pStyle w:val="ScreenCapture"/>
        <w:rPr>
          <w:color w:val="000000"/>
        </w:rPr>
      </w:pPr>
      <w:r w:rsidRPr="00EE678B">
        <w:rPr>
          <w:color w:val="000000"/>
        </w:rPr>
        <w:t>-------------------------------------------------------------------------------</w:t>
      </w:r>
    </w:p>
    <w:p w:rsidR="00F05EBF" w:rsidRPr="00EE678B" w:rsidRDefault="00F05EBF" w:rsidP="006B4D1B">
      <w:pPr>
        <w:pStyle w:val="ScreenCapture"/>
        <w:rPr>
          <w:color w:val="000000"/>
        </w:rPr>
      </w:pPr>
      <w:r w:rsidRPr="00EE678B">
        <w:rPr>
          <w:color w:val="000000"/>
        </w:rPr>
        <w:t>-------------------------------------ACTIVE------------------------------------</w:t>
      </w:r>
    </w:p>
    <w:p w:rsidR="00F05EBF" w:rsidRPr="00EE678B" w:rsidRDefault="00F05EBF" w:rsidP="006B4D1B">
      <w:pPr>
        <w:pStyle w:val="ScreenCapture"/>
        <w:rPr>
          <w:color w:val="000000"/>
        </w:rPr>
      </w:pPr>
      <w:r w:rsidRPr="00EE678B">
        <w:rPr>
          <w:color w:val="000000"/>
        </w:rPr>
        <w:t xml:space="preserve"> 1 2550          IBUPROFEN 600MG TAB                 270 A  03-03 03-04   3  90</w:t>
      </w:r>
    </w:p>
    <w:p w:rsidR="00F05EBF" w:rsidRPr="00EE678B" w:rsidRDefault="00F05EBF" w:rsidP="006B4D1B">
      <w:pPr>
        <w:pStyle w:val="ScreenCapture"/>
        <w:rPr>
          <w:color w:val="000000"/>
        </w:rPr>
      </w:pPr>
      <w:r w:rsidRPr="00EE678B">
        <w:rPr>
          <w:color w:val="000000"/>
        </w:rPr>
        <w:t>----------------------------------NON-VERIFIED---------------------------------</w:t>
      </w:r>
    </w:p>
    <w:p w:rsidR="00F05EBF" w:rsidRPr="00EE678B" w:rsidRDefault="00F05EBF" w:rsidP="006B4D1B">
      <w:pPr>
        <w:pStyle w:val="ScreenCapture"/>
        <w:rPr>
          <w:color w:val="000000"/>
        </w:rPr>
      </w:pPr>
      <w:r w:rsidRPr="00EE678B">
        <w:rPr>
          <w:color w:val="000000"/>
        </w:rPr>
        <w:t xml:space="preserve"> 2 2560          WARFARIN 5MG TAB                     90 N  03-04 03-04   3  90</w:t>
      </w:r>
    </w:p>
    <w:p w:rsidR="00F05EBF" w:rsidRPr="00EE678B" w:rsidRDefault="00F05EBF" w:rsidP="006B4D1B">
      <w:pPr>
        <w:pStyle w:val="ScreenCapture"/>
        <w:rPr>
          <w:color w:val="000000"/>
        </w:rPr>
      </w:pPr>
      <w:r w:rsidRPr="00EE678B">
        <w:rPr>
          <w:color w:val="000000"/>
        </w:rPr>
        <w:t>------------------------------------PENDING------------------------------------</w:t>
      </w:r>
    </w:p>
    <w:p w:rsidR="00F05EBF" w:rsidRPr="00EE678B" w:rsidRDefault="00F05EBF" w:rsidP="006B4D1B">
      <w:pPr>
        <w:pStyle w:val="ScreenCapture"/>
        <w:rPr>
          <w:color w:val="000000"/>
        </w:rPr>
      </w:pPr>
      <w:r w:rsidRPr="00EE678B">
        <w:rPr>
          <w:color w:val="000000"/>
        </w:rPr>
        <w:t xml:space="preserve"> 3 FAMOTIDINE 20MG TAB                    QTY: 180         ISDT: 03-04&gt; REF:  3</w:t>
      </w:r>
    </w:p>
    <w:p w:rsidR="00F05EBF" w:rsidRPr="00EE678B" w:rsidRDefault="00F05EBF" w:rsidP="006B4D1B">
      <w:pPr>
        <w:pStyle w:val="ScreenCapture"/>
        <w:rPr>
          <w:color w:val="000000"/>
        </w:rPr>
      </w:pPr>
      <w:r w:rsidRPr="00EE678B">
        <w:rPr>
          <w:color w:val="000000"/>
        </w:rPr>
        <w:t xml:space="preserve"> 4 INDOMETHACIN 25MG CAP                  QTY: 270         ISDT: 03-04  REF:  3</w:t>
      </w:r>
    </w:p>
    <w:p w:rsidR="00F05EBF" w:rsidRPr="00EE678B" w:rsidRDefault="00F05EBF" w:rsidP="006B4D1B">
      <w:pPr>
        <w:pStyle w:val="ScreenCapture"/>
        <w:rPr>
          <w:color w:val="000000"/>
        </w:rPr>
      </w:pPr>
      <w:r w:rsidRPr="00EE678B">
        <w:rPr>
          <w:color w:val="000000"/>
        </w:rPr>
        <w:t xml:space="preserve"> 5 LOVASTATIN 10MG TAB                    QTY: 90          ISDT: 03-03  REF:  3</w:t>
      </w:r>
    </w:p>
    <w:p w:rsidR="00F05EBF" w:rsidRPr="00EE678B" w:rsidRDefault="00F05EBF" w:rsidP="006B4D1B">
      <w:pPr>
        <w:pStyle w:val="ScreenCapture"/>
        <w:rPr>
          <w:color w:val="000000"/>
        </w:rPr>
      </w:pPr>
      <w:r w:rsidRPr="00EE678B">
        <w:rPr>
          <w:color w:val="000000"/>
        </w:rPr>
        <w:t xml:space="preserve"> 6 NIFEDIPINE 90MG SA TAB                 QTY: 90          ISDT: 03-03  REF:  3</w:t>
      </w:r>
    </w:p>
    <w:p w:rsidR="00F05EBF" w:rsidRPr="00EE678B" w:rsidRDefault="00F05EBF" w:rsidP="006B4D1B">
      <w:pPr>
        <w:pStyle w:val="ScreenCapture"/>
        <w:rPr>
          <w:color w:val="000000"/>
        </w:rPr>
      </w:pPr>
      <w:r w:rsidRPr="00EE678B">
        <w:rPr>
          <w:color w:val="000000"/>
        </w:rPr>
        <w:t>-----------------------Non-VA MEDS (Not dispensed by VA)-----------------------</w:t>
      </w:r>
    </w:p>
    <w:p w:rsidR="00F05EBF" w:rsidRPr="00EE678B" w:rsidRDefault="00F05EBF" w:rsidP="006B4D1B">
      <w:pPr>
        <w:pStyle w:val="ScreenCapture"/>
        <w:rPr>
          <w:color w:val="000000"/>
        </w:rPr>
      </w:pPr>
      <w:r w:rsidRPr="00EE678B">
        <w:rPr>
          <w:color w:val="000000"/>
        </w:rPr>
        <w:t xml:space="preserve">  CIMETIDINE 300MG TAB 300MG TWICE A DAY          Date Documented: 03/03/08</w:t>
      </w:r>
    </w:p>
    <w:p w:rsidR="00385164" w:rsidRDefault="00F05EBF" w:rsidP="006B4D1B">
      <w:pPr>
        <w:pStyle w:val="ScreenCapture"/>
        <w:rPr>
          <w:color w:val="000000"/>
        </w:rPr>
      </w:pPr>
      <w:r w:rsidRPr="00EE678B">
        <w:rPr>
          <w:color w:val="000000"/>
        </w:rPr>
        <w:t>Press RETURN to Continue:</w:t>
      </w:r>
    </w:p>
    <w:p w:rsidR="00F05EBF" w:rsidRPr="00EE678B" w:rsidRDefault="00F05EBF" w:rsidP="006B4D1B">
      <w:pPr>
        <w:pStyle w:val="ScreenCapture"/>
        <w:rPr>
          <w:color w:val="000000"/>
        </w:rPr>
      </w:pPr>
      <w:r w:rsidRPr="00EE678B">
        <w:rPr>
          <w:color w:val="000000"/>
        </w:rPr>
        <w:t xml:space="preserve"> </w:t>
      </w:r>
    </w:p>
    <w:p w:rsidR="00F05EBF" w:rsidRPr="00EE678B" w:rsidRDefault="00F05EBF" w:rsidP="006B4D1B">
      <w:pPr>
        <w:pStyle w:val="ScreenCapture"/>
        <w:rPr>
          <w:color w:val="000000"/>
        </w:rPr>
      </w:pPr>
      <w:r w:rsidRPr="00EE678B">
        <w:rPr>
          <w:color w:val="000000"/>
        </w:rPr>
        <w:t>Now doing allergy checks.   Please wait…</w:t>
      </w:r>
    </w:p>
    <w:p w:rsidR="00385164" w:rsidRDefault="00385164" w:rsidP="00385164">
      <w:pPr>
        <w:pStyle w:val="ScreenCapture"/>
        <w:rPr>
          <w:color w:val="000000"/>
        </w:rPr>
      </w:pPr>
    </w:p>
    <w:p w:rsidR="00385164" w:rsidRPr="00B31611" w:rsidRDefault="00385164" w:rsidP="00385164">
      <w:pPr>
        <w:pStyle w:val="ScreenCapture"/>
        <w:rPr>
          <w:color w:val="000000"/>
        </w:rPr>
      </w:pPr>
      <w:r w:rsidRPr="00B31611">
        <w:rPr>
          <w:color w:val="000000"/>
        </w:rPr>
        <w:t>Now doing allergy checks.   Please wait…</w:t>
      </w:r>
    </w:p>
    <w:p w:rsidR="00385164" w:rsidRPr="00B31611" w:rsidRDefault="00385164" w:rsidP="00385164">
      <w:pPr>
        <w:pStyle w:val="ScreenCapture"/>
        <w:rPr>
          <w:color w:val="000000"/>
        </w:rPr>
      </w:pPr>
    </w:p>
    <w:p w:rsidR="00385164" w:rsidRPr="00B31611" w:rsidRDefault="00385164" w:rsidP="00385164">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385164" w:rsidRPr="00B31611" w:rsidRDefault="00385164" w:rsidP="00385164">
      <w:pPr>
        <w:pStyle w:val="ScreenCapture"/>
        <w:rPr>
          <w:color w:val="000000"/>
        </w:rPr>
      </w:pPr>
    </w:p>
    <w:p w:rsidR="00385164" w:rsidRPr="00B31611" w:rsidRDefault="00385164" w:rsidP="00385164">
      <w:pPr>
        <w:pStyle w:val="ScreenCapture"/>
        <w:rPr>
          <w:color w:val="000000"/>
        </w:rPr>
      </w:pPr>
      <w:r w:rsidRPr="00B31611">
        <w:rPr>
          <w:color w:val="000000"/>
        </w:rPr>
        <w:t>Now Processing Enhanced Order Checks!   Please wait…</w:t>
      </w:r>
    </w:p>
    <w:p w:rsidR="00385164" w:rsidRPr="00B31611" w:rsidRDefault="00385164" w:rsidP="00385164">
      <w:pPr>
        <w:pStyle w:val="ScreenCapture"/>
        <w:rPr>
          <w:rFonts w:eastAsia="Calibri"/>
        </w:rPr>
      </w:pPr>
    </w:p>
    <w:p w:rsidR="00385164" w:rsidRPr="00B31611" w:rsidRDefault="00385164" w:rsidP="00385164">
      <w:pPr>
        <w:pStyle w:val="ScreenCapture"/>
      </w:pPr>
      <w:r w:rsidRPr="00B31611">
        <w:rPr>
          <w:rFonts w:eastAsia="Calibri"/>
        </w:rPr>
        <w:t>-------------------------------------------------------------------------------</w:t>
      </w:r>
    </w:p>
    <w:p w:rsidR="00F05EBF" w:rsidRPr="00EE678B" w:rsidRDefault="00F05EBF" w:rsidP="006B4D1B">
      <w:pPr>
        <w:pStyle w:val="ScreenCapture"/>
        <w:rPr>
          <w:color w:val="000000"/>
        </w:rPr>
      </w:pPr>
      <w:r w:rsidRPr="00EE678B">
        <w:rPr>
          <w:color w:val="000000"/>
        </w:rPr>
        <w:t xml:space="preserve">***Critical*** Drug Interaction with Prospective Drug: </w:t>
      </w:r>
    </w:p>
    <w:p w:rsidR="00F05EBF" w:rsidRPr="00EE678B" w:rsidRDefault="00F05EBF" w:rsidP="006B4D1B">
      <w:pPr>
        <w:pStyle w:val="ScreenCapture"/>
        <w:rPr>
          <w:color w:val="000000"/>
        </w:rPr>
      </w:pPr>
      <w:r w:rsidRPr="00EE678B">
        <w:rPr>
          <w:color w:val="000000"/>
        </w:rPr>
        <w:t xml:space="preserve">                        WARFARIN 5MG TAB and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Non-VA Med: CIMETIDINE 300MG TAB</w:t>
      </w:r>
    </w:p>
    <w:p w:rsidR="00F05EBF" w:rsidRPr="00EE678B" w:rsidRDefault="00F05EBF" w:rsidP="006B4D1B">
      <w:pPr>
        <w:pStyle w:val="ScreenCapture"/>
        <w:rPr>
          <w:color w:val="000000"/>
        </w:rPr>
      </w:pPr>
      <w:r w:rsidRPr="00EE678B">
        <w:rPr>
          <w:color w:val="000000"/>
        </w:rPr>
        <w:t xml:space="preserve">                Dosage: ONE TABLET    Schedule: AT BEDTIME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The pharmacologic effects of warfarin may be increased resulting in severe bleeding.</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Display Professional Interaction Monograph? No// No </w:t>
      </w:r>
    </w:p>
    <w:p w:rsidR="00F05EBF" w:rsidRPr="00EE678B" w:rsidRDefault="00F05EBF" w:rsidP="006B4D1B">
      <w:pPr>
        <w:pStyle w:val="ScreenCapture"/>
        <w:rPr>
          <w:color w:val="000000"/>
        </w:rPr>
      </w:pPr>
    </w:p>
    <w:p w:rsidR="00385164" w:rsidRPr="00B31611" w:rsidRDefault="00385164" w:rsidP="00385164">
      <w:pPr>
        <w:pStyle w:val="ScreenCapture"/>
      </w:pPr>
      <w:r w:rsidRPr="00B31611">
        <w:t>===============================================================================</w:t>
      </w:r>
    </w:p>
    <w:p w:rsidR="00F05EBF" w:rsidRPr="00EE678B" w:rsidRDefault="00F05EBF" w:rsidP="006B4D1B">
      <w:pPr>
        <w:pStyle w:val="ScreenCapture"/>
        <w:rPr>
          <w:color w:val="000000"/>
        </w:rPr>
      </w:pPr>
      <w:r w:rsidRPr="00EE678B">
        <w:rPr>
          <w:color w:val="000000"/>
        </w:rPr>
        <w:t>***SIGNIFICANT*** Drug Interaction with Prospective Drug:</w:t>
      </w:r>
    </w:p>
    <w:p w:rsidR="00F05EBF" w:rsidRPr="00EE678B" w:rsidRDefault="00F05EBF" w:rsidP="006B4D1B">
      <w:pPr>
        <w:pStyle w:val="ScreenCapture"/>
        <w:rPr>
          <w:color w:val="000000"/>
        </w:rPr>
      </w:pPr>
      <w:r w:rsidRPr="00EE678B">
        <w:rPr>
          <w:color w:val="000000"/>
        </w:rPr>
        <w:t xml:space="preserve">                    WARFARIN 5MG TAB and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Local RX#: 2443</w:t>
      </w:r>
    </w:p>
    <w:p w:rsidR="00F05EBF" w:rsidRPr="00EE678B" w:rsidRDefault="00F05EBF" w:rsidP="006B4D1B">
      <w:pPr>
        <w:pStyle w:val="ScreenCapture"/>
        <w:rPr>
          <w:color w:val="000000"/>
        </w:rPr>
      </w:pPr>
      <w:r w:rsidRPr="00EE678B">
        <w:rPr>
          <w:color w:val="000000"/>
        </w:rPr>
        <w:t xml:space="preserve">              Drug: IBUPROFEN 600MG TAB (ACTIVE)               </w:t>
      </w:r>
    </w:p>
    <w:p w:rsidR="00F05EBF" w:rsidRPr="00EE678B" w:rsidRDefault="00F05EBF" w:rsidP="006B4D1B">
      <w:pPr>
        <w:pStyle w:val="ScreenCapture"/>
        <w:rPr>
          <w:color w:val="000000"/>
        </w:rPr>
      </w:pPr>
      <w:r w:rsidRPr="00EE678B">
        <w:rPr>
          <w:color w:val="000000"/>
        </w:rPr>
        <w:t xml:space="preserve">               SIG: TAKE ONE TABLET BY MOUTH THREE TIMES DAILY</w:t>
      </w:r>
    </w:p>
    <w:p w:rsidR="00F05EBF" w:rsidRPr="00EE678B" w:rsidRDefault="00385164" w:rsidP="006B4D1B">
      <w:pPr>
        <w:pStyle w:val="ScreenCapture"/>
        <w:rPr>
          <w:color w:val="000000"/>
        </w:rPr>
      </w:pPr>
      <w:r>
        <w:rPr>
          <w:color w:val="000000"/>
          <w:lang w:val="en-US"/>
        </w:rPr>
        <w:t xml:space="preserve">     </w:t>
      </w:r>
      <w:r w:rsidR="00F05EBF" w:rsidRPr="00EE678B">
        <w:rPr>
          <w:color w:val="000000"/>
        </w:rPr>
        <w:t>Processing Status: Released locally on 11/08/07@08:55:32  (Window)</w:t>
      </w:r>
    </w:p>
    <w:p w:rsidR="00F05EBF" w:rsidRPr="00EE678B" w:rsidRDefault="00F05EBF" w:rsidP="006B4D1B">
      <w:pPr>
        <w:pStyle w:val="ScreenCapture"/>
        <w:rPr>
          <w:color w:val="000000"/>
        </w:rPr>
      </w:pPr>
      <w:r w:rsidRPr="00EE678B">
        <w:rPr>
          <w:color w:val="000000"/>
        </w:rPr>
        <w:t xml:space="preserve">  </w:t>
      </w:r>
      <w:r w:rsidR="00385164">
        <w:rPr>
          <w:color w:val="000000"/>
          <w:lang w:val="en-US"/>
        </w:rPr>
        <w:t xml:space="preserve"> </w:t>
      </w:r>
      <w:r w:rsidRPr="00EE678B">
        <w:rPr>
          <w:color w:val="000000"/>
        </w:rPr>
        <w:t xml:space="preserve"> Last Filled On: 11/08/07</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REFER TO MONOGRAPH FOR SIGNIFICANT INTERACTION CLINICAL EFFECTS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Display Professional Interaction Monograph? No// No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Do you want to Continue? Y// ES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Do you want to Process or Cancel medication?</w:t>
      </w:r>
    </w:p>
    <w:p w:rsidR="00F05EBF" w:rsidRPr="00EE678B" w:rsidRDefault="00F05EBF" w:rsidP="006B4D1B">
      <w:pPr>
        <w:pStyle w:val="ScreenCapture"/>
        <w:rPr>
          <w:color w:val="000000"/>
        </w:rPr>
      </w:pPr>
      <w:r w:rsidRPr="00EE678B">
        <w:rPr>
          <w:color w:val="000000"/>
        </w:rPr>
        <w:t xml:space="preserve">Rx #2560   Drug: WARFARIN 5MG TAB: PROCESS//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Enter your Current Signature Code:    SIGNATURE VERIFIED</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Now creating Pharmacy Intervention</w:t>
      </w:r>
    </w:p>
    <w:p w:rsidR="00F05EBF" w:rsidRPr="00EE678B" w:rsidRDefault="00F05EBF" w:rsidP="006B4D1B">
      <w:pPr>
        <w:pStyle w:val="ScreenCapture"/>
        <w:rPr>
          <w:color w:val="000000"/>
        </w:rPr>
      </w:pPr>
      <w:r w:rsidRPr="00EE678B">
        <w:rPr>
          <w:color w:val="000000"/>
        </w:rPr>
        <w:t>for  WARFARIN 5MG TAB</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PROVIDER: </w:t>
      </w:r>
    </w:p>
    <w:p w:rsidR="00F05EBF" w:rsidRPr="00EE678B" w:rsidRDefault="00F05EBF" w:rsidP="006B4D1B">
      <w:pPr>
        <w:pStyle w:val="ScreenCapture"/>
        <w:rPr>
          <w:color w:val="000000"/>
        </w:rPr>
      </w:pPr>
      <w:r w:rsidRPr="00EE678B">
        <w:rPr>
          <w:color w:val="000000"/>
        </w:rPr>
        <w:t>RECOMMENDATION:    NO CHANGE</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See 'Pharmacy Intervention Menu' if you want to delete this</w:t>
      </w:r>
    </w:p>
    <w:p w:rsidR="00F05EBF" w:rsidRPr="00EE678B" w:rsidRDefault="00F05EBF" w:rsidP="006B4D1B">
      <w:pPr>
        <w:pStyle w:val="ScreenCapture"/>
        <w:rPr>
          <w:color w:val="000000"/>
        </w:rPr>
      </w:pPr>
      <w:r w:rsidRPr="00EE678B">
        <w:rPr>
          <w:color w:val="000000"/>
        </w:rPr>
        <w:t>intervention or for more options.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Would you like to edit this intervention ? N// O</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OPPATIENT,ONE                                ID#:666-00-0000  RX#: 2560</w:t>
      </w:r>
    </w:p>
    <w:p w:rsidR="00F05EBF" w:rsidRPr="00EE678B" w:rsidRDefault="00F05EBF" w:rsidP="006B4D1B">
      <w:pPr>
        <w:pStyle w:val="ScreenCapture"/>
        <w:rPr>
          <w:color w:val="000000"/>
        </w:rPr>
      </w:pPr>
      <w:r w:rsidRPr="00EE678B">
        <w:rPr>
          <w:color w:val="000000"/>
        </w:rPr>
        <w:t>WARFARIN 5MG TAB</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VERIFY FOR OPPATIENT,ONE ? (Y/N/Delete/Quit): Y// ES</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PI  Patient Information                 SO  Select Order</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Medication Profile            Mar 04, 2008@11:55:31          Page:    1 of    1</w:t>
      </w:r>
    </w:p>
    <w:p w:rsidR="00F05EBF" w:rsidRPr="00EE678B" w:rsidRDefault="00F05EBF" w:rsidP="006B4D1B">
      <w:pPr>
        <w:pStyle w:val="ScreenCapture"/>
        <w:rPr>
          <w:color w:val="000000"/>
        </w:rPr>
      </w:pPr>
      <w:r w:rsidRPr="00EE678B">
        <w:rPr>
          <w:color w:val="000000"/>
        </w:rPr>
        <w:t xml:space="preserve">OPPATIENT,ONE                                                       &lt;A&gt; </w:t>
      </w:r>
    </w:p>
    <w:p w:rsidR="00F05EBF" w:rsidRPr="00EE678B" w:rsidRDefault="00F05EBF" w:rsidP="006B4D1B">
      <w:pPr>
        <w:pStyle w:val="ScreenCapture"/>
        <w:rPr>
          <w:color w:val="000000"/>
        </w:rPr>
      </w:pPr>
      <w:r w:rsidRPr="00EE678B">
        <w:rPr>
          <w:color w:val="000000"/>
        </w:rPr>
        <w:t xml:space="preserve">  PID: 666-00-0000                                 Ht(cm): _______ (______)   </w:t>
      </w:r>
    </w:p>
    <w:p w:rsidR="00F05EBF" w:rsidRPr="00EE678B" w:rsidRDefault="00F05EBF" w:rsidP="006B4D1B">
      <w:pPr>
        <w:pStyle w:val="ScreenCapture"/>
        <w:rPr>
          <w:color w:val="000000"/>
        </w:rPr>
      </w:pPr>
      <w:r w:rsidRPr="00EE678B">
        <w:rPr>
          <w:color w:val="000000"/>
        </w:rPr>
        <w:t xml:space="preserve">  DOB: JAN 1,1910 (98)                             Wt(kg): _______ (______)   </w:t>
      </w:r>
    </w:p>
    <w:p w:rsidR="00F05EBF" w:rsidRPr="00EE678B" w:rsidRDefault="00F05EBF" w:rsidP="006B4D1B">
      <w:pPr>
        <w:pStyle w:val="ScreenCapture"/>
        <w:rPr>
          <w:color w:val="000000"/>
        </w:rPr>
      </w:pPr>
      <w:r w:rsidRPr="00EE678B">
        <w:rPr>
          <w:color w:val="000000"/>
        </w:rPr>
        <w:t xml:space="preserve">  SEX: FEMALE                   Non-VA Meds on File      Last entry on 03/03/08</w:t>
      </w:r>
    </w:p>
    <w:p w:rsidR="00F05EBF" w:rsidRPr="00EE678B" w:rsidRDefault="00F05EBF" w:rsidP="006B4D1B">
      <w:pPr>
        <w:pStyle w:val="ScreenCapture"/>
        <w:rPr>
          <w:color w:val="000000"/>
        </w:rPr>
      </w:pPr>
      <w:r w:rsidRPr="00EE678B">
        <w:rPr>
          <w:color w:val="000000"/>
        </w:rPr>
        <w:t xml:space="preserve">                                                            ISSUE  LAST REF DAY</w:t>
      </w:r>
    </w:p>
    <w:p w:rsidR="00F05EBF" w:rsidRPr="00EE678B" w:rsidRDefault="00F05EBF" w:rsidP="006B4D1B">
      <w:pPr>
        <w:pStyle w:val="ScreenCapture"/>
        <w:rPr>
          <w:color w:val="000000"/>
        </w:rPr>
      </w:pPr>
      <w:r w:rsidRPr="00EE678B">
        <w:rPr>
          <w:color w:val="000000"/>
        </w:rPr>
        <w:t xml:space="preserve"> #  RX #         DRUG                                QTY ST  DATE  FILL REM SUP</w:t>
      </w:r>
    </w:p>
    <w:p w:rsidR="00F05EBF" w:rsidRPr="00EE678B" w:rsidRDefault="00F05EBF" w:rsidP="006B4D1B">
      <w:pPr>
        <w:pStyle w:val="ScreenCapture"/>
        <w:rPr>
          <w:color w:val="000000"/>
        </w:rPr>
      </w:pPr>
      <w:r w:rsidRPr="00EE678B">
        <w:rPr>
          <w:color w:val="000000"/>
        </w:rPr>
        <w:t xml:space="preserve">                                                                               </w:t>
      </w:r>
    </w:p>
    <w:p w:rsidR="00F05EBF" w:rsidRPr="00EE678B" w:rsidRDefault="00F05EBF" w:rsidP="006B4D1B">
      <w:pPr>
        <w:pStyle w:val="ScreenCapture"/>
        <w:rPr>
          <w:color w:val="000000"/>
        </w:rPr>
      </w:pPr>
      <w:r w:rsidRPr="00EE678B">
        <w:rPr>
          <w:color w:val="000000"/>
        </w:rPr>
        <w:t>-------------------------------------ACTIVE------------------------------------</w:t>
      </w:r>
    </w:p>
    <w:p w:rsidR="00F05EBF" w:rsidRPr="00EE678B" w:rsidRDefault="00F05EBF" w:rsidP="006B4D1B">
      <w:pPr>
        <w:pStyle w:val="ScreenCapture"/>
        <w:rPr>
          <w:color w:val="000000"/>
        </w:rPr>
      </w:pPr>
      <w:r w:rsidRPr="00EE678B">
        <w:rPr>
          <w:color w:val="000000"/>
        </w:rPr>
        <w:t xml:space="preserve"> 1 2550          IBUPROFEN 600MG TAB                 270 A  03-03 03-04   3  90</w:t>
      </w:r>
    </w:p>
    <w:p w:rsidR="00F05EBF" w:rsidRPr="00EE678B" w:rsidRDefault="00F05EBF" w:rsidP="006B4D1B">
      <w:pPr>
        <w:pStyle w:val="ScreenCapture"/>
        <w:rPr>
          <w:color w:val="000000"/>
        </w:rPr>
      </w:pPr>
      <w:r w:rsidRPr="00EE678B">
        <w:rPr>
          <w:color w:val="000000"/>
        </w:rPr>
        <w:t xml:space="preserve"> 2 2560          WARFARIN 5MG TAB                     90 A  03-04 03-04   3  90</w:t>
      </w:r>
    </w:p>
    <w:p w:rsidR="00F05EBF" w:rsidRPr="00EE678B" w:rsidRDefault="00F05EBF" w:rsidP="006B4D1B">
      <w:pPr>
        <w:pStyle w:val="ScreenCapture"/>
        <w:rPr>
          <w:color w:val="000000"/>
        </w:rPr>
      </w:pPr>
      <w:r w:rsidRPr="00EE678B">
        <w:rPr>
          <w:color w:val="000000"/>
        </w:rPr>
        <w:t>------------------------------------PENDING------------------------------------</w:t>
      </w:r>
    </w:p>
    <w:p w:rsidR="00F05EBF" w:rsidRPr="00EE678B" w:rsidRDefault="00F05EBF" w:rsidP="006B4D1B">
      <w:pPr>
        <w:pStyle w:val="ScreenCapture"/>
        <w:rPr>
          <w:color w:val="000000"/>
        </w:rPr>
      </w:pPr>
      <w:r w:rsidRPr="00EE678B">
        <w:rPr>
          <w:color w:val="000000"/>
        </w:rPr>
        <w:t xml:space="preserve"> 3 FAMOTIDINE 20MG TAB                    QTY: 180         ISDT: 03-04&gt; REF:  3</w:t>
      </w:r>
    </w:p>
    <w:p w:rsidR="00F05EBF" w:rsidRPr="00EE678B" w:rsidRDefault="00F05EBF" w:rsidP="006B4D1B">
      <w:pPr>
        <w:pStyle w:val="ScreenCapture"/>
        <w:rPr>
          <w:color w:val="000000"/>
        </w:rPr>
      </w:pPr>
      <w:r w:rsidRPr="00EE678B">
        <w:rPr>
          <w:color w:val="000000"/>
        </w:rPr>
        <w:t xml:space="preserve"> 4 INDOMETHACIN 25MG CAP                  QTY: 270         ISDT: 03-04  REF:  3</w:t>
      </w:r>
    </w:p>
    <w:p w:rsidR="00F05EBF" w:rsidRPr="00EE678B" w:rsidRDefault="00F05EBF" w:rsidP="006B4D1B">
      <w:pPr>
        <w:pStyle w:val="ScreenCapture"/>
        <w:rPr>
          <w:color w:val="000000"/>
        </w:rPr>
      </w:pPr>
      <w:r w:rsidRPr="00EE678B">
        <w:rPr>
          <w:color w:val="000000"/>
        </w:rPr>
        <w:t xml:space="preserve"> 5 LOVASTATIN 10MG TAB                    QTY: 90          ISDT: 03-03  REF:  3</w:t>
      </w:r>
    </w:p>
    <w:p w:rsidR="00F05EBF" w:rsidRPr="00EE678B" w:rsidRDefault="00F05EBF" w:rsidP="006B4D1B">
      <w:pPr>
        <w:pStyle w:val="ScreenCapture"/>
        <w:rPr>
          <w:color w:val="000000"/>
        </w:rPr>
      </w:pPr>
      <w:r w:rsidRPr="00EE678B">
        <w:rPr>
          <w:color w:val="000000"/>
        </w:rPr>
        <w:t xml:space="preserve"> 6 NIFEDIPINE 90MG SA TAB                 QTY: 90          ISDT: 03-03  REF:  3</w:t>
      </w:r>
    </w:p>
    <w:p w:rsidR="00F05EBF" w:rsidRPr="00EE678B" w:rsidRDefault="00F05EBF" w:rsidP="006B4D1B">
      <w:pPr>
        <w:pStyle w:val="ScreenCapture"/>
        <w:rPr>
          <w:color w:val="000000"/>
        </w:rPr>
      </w:pPr>
      <w:r w:rsidRPr="00EE678B">
        <w:rPr>
          <w:color w:val="000000"/>
        </w:rPr>
        <w:t>-----------------------Non-VA MEDS (Not dispensed by VA)-----------------------</w:t>
      </w:r>
    </w:p>
    <w:p w:rsidR="00F05EBF" w:rsidRPr="00EE678B" w:rsidRDefault="00F05EBF" w:rsidP="006B4D1B">
      <w:pPr>
        <w:pStyle w:val="ScreenCapture"/>
        <w:rPr>
          <w:color w:val="000000"/>
        </w:rPr>
      </w:pPr>
      <w:r w:rsidRPr="00EE678B">
        <w:rPr>
          <w:color w:val="000000"/>
        </w:rPr>
        <w:t xml:space="preserve">  CIMETIDINE 300MG TAB 300MG TWICE A DAY          Date Documented: 03/03/08   </w:t>
      </w:r>
    </w:p>
    <w:p w:rsidR="00F05EBF" w:rsidRPr="00EE678B" w:rsidRDefault="00F05EBF" w:rsidP="006B4D1B">
      <w:pPr>
        <w:pStyle w:val="ScreenCapture"/>
        <w:rPr>
          <w:color w:val="000000"/>
        </w:rPr>
      </w:pPr>
    </w:p>
    <w:p w:rsidR="00F05EBF" w:rsidRPr="00EE678B" w:rsidRDefault="00F05EBF" w:rsidP="006B4D1B">
      <w:pPr>
        <w:pStyle w:val="ScreenCapture"/>
        <w:rPr>
          <w:color w:val="000000"/>
        </w:rPr>
      </w:pPr>
      <w:r w:rsidRPr="00EE678B">
        <w:rPr>
          <w:color w:val="000000"/>
        </w:rPr>
        <w:t xml:space="preserve">          Enter ?? for more actions                                           </w:t>
      </w:r>
    </w:p>
    <w:p w:rsidR="00F05EBF" w:rsidRPr="00EE678B" w:rsidRDefault="00F05EBF" w:rsidP="006B4D1B">
      <w:pPr>
        <w:pStyle w:val="ScreenCapture"/>
        <w:rPr>
          <w:color w:val="000000"/>
        </w:rPr>
      </w:pPr>
      <w:r w:rsidRPr="00EE678B">
        <w:rPr>
          <w:color w:val="000000"/>
        </w:rPr>
        <w:t>PU  Patient Record Update               NO  New Order</w:t>
      </w:r>
    </w:p>
    <w:p w:rsidR="00F05EBF" w:rsidRPr="00EE678B" w:rsidRDefault="00F05EBF" w:rsidP="006B4D1B">
      <w:pPr>
        <w:pStyle w:val="ScreenCapture"/>
        <w:rPr>
          <w:color w:val="000000"/>
        </w:rPr>
      </w:pPr>
      <w:r w:rsidRPr="00EE678B">
        <w:rPr>
          <w:color w:val="000000"/>
        </w:rPr>
        <w:t>PI  Patient Information                 SO  Select Order</w:t>
      </w:r>
    </w:p>
    <w:p w:rsidR="00F05EBF" w:rsidRPr="00EE678B" w:rsidRDefault="00F05EBF" w:rsidP="006B4D1B">
      <w:pPr>
        <w:pStyle w:val="ScreenCapture"/>
        <w:rPr>
          <w:color w:val="000000"/>
        </w:rPr>
      </w:pPr>
      <w:r w:rsidRPr="00EE678B">
        <w:rPr>
          <w:color w:val="000000"/>
        </w:rPr>
        <w:t>Select Action: Quit//</w:t>
      </w:r>
    </w:p>
    <w:p w:rsidR="006844C1" w:rsidRPr="00EE678B" w:rsidRDefault="006844C1" w:rsidP="00263D93">
      <w:r w:rsidRPr="00EE678B">
        <w:t>.</w:t>
      </w:r>
    </w:p>
    <w:p w:rsidR="006844C1" w:rsidRPr="00EE678B" w:rsidRDefault="006844C1" w:rsidP="00FE5778">
      <w:r w:rsidRPr="00EE678B">
        <w:t xml:space="preserve">For orders with multiple drug interactions, the user is presented with a drug interaction monograph display prompt and intervention prompt </w:t>
      </w:r>
      <w:r w:rsidRPr="00EE678B">
        <w:rPr>
          <w:u w:val="single"/>
        </w:rPr>
        <w:t>after each</w:t>
      </w:r>
      <w:r w:rsidRPr="00EE678B">
        <w:t xml:space="preserve"> drug interaction warning is displayed.</w:t>
      </w:r>
      <w:r w:rsidR="00F05EBF" w:rsidRPr="00EE678B">
        <w:t xml:space="preserve"> Only users that hold the PSORPH key will be prompted to log an intervention.</w:t>
      </w:r>
    </w:p>
    <w:p w:rsidR="006844C1" w:rsidRPr="00EE678B" w:rsidRDefault="006844C1" w:rsidP="006844C1">
      <w:pPr>
        <w:rPr>
          <w:b/>
        </w:rPr>
      </w:pPr>
    </w:p>
    <w:p w:rsidR="006844C1" w:rsidRPr="00EE678B" w:rsidRDefault="006844C1" w:rsidP="009A678F">
      <w:pPr>
        <w:pStyle w:val="ExampleHeading"/>
      </w:pPr>
      <w:r w:rsidRPr="00EE678B">
        <w:t>Multiple Drug Interactions</w:t>
      </w:r>
    </w:p>
    <w:p w:rsidR="00F05EBF" w:rsidRPr="00EE678B" w:rsidRDefault="00F05EBF" w:rsidP="006B4D1B">
      <w:pPr>
        <w:pStyle w:val="ScreenCapture"/>
      </w:pPr>
      <w:r w:rsidRPr="00EE678B">
        <w:t xml:space="preserve">Another New Order for OPPATIENT,ONE? YES// </w:t>
      </w:r>
    </w:p>
    <w:p w:rsidR="00F05EBF" w:rsidRPr="00EE678B" w:rsidRDefault="00F05EBF" w:rsidP="006B4D1B">
      <w:pPr>
        <w:pStyle w:val="ScreenCapture"/>
      </w:pPr>
    </w:p>
    <w:p w:rsidR="00F05EBF" w:rsidRPr="00EE678B" w:rsidRDefault="00F05EBF" w:rsidP="006B4D1B">
      <w:pPr>
        <w:pStyle w:val="ScreenCapture"/>
      </w:pPr>
      <w:r w:rsidRPr="00EE678B">
        <w:t>Eligibility: SERVICE CONNECTED 50% to 100%     SC%: 60</w:t>
      </w:r>
    </w:p>
    <w:p w:rsidR="00F05EBF" w:rsidRPr="00EE678B" w:rsidRDefault="00F05EBF" w:rsidP="006B4D1B">
      <w:pPr>
        <w:pStyle w:val="ScreenCapture"/>
      </w:pPr>
      <w:r w:rsidRPr="00EE678B">
        <w:t xml:space="preserve">          PRISONER OF WAR</w:t>
      </w:r>
    </w:p>
    <w:p w:rsidR="00F05EBF" w:rsidRPr="00EE678B" w:rsidRDefault="00F05EBF" w:rsidP="006B4D1B">
      <w:pPr>
        <w:pStyle w:val="ScreenCapture"/>
      </w:pPr>
      <w:r w:rsidRPr="00EE678B">
        <w:t xml:space="preserve">RX PATIENT STATUS: SC//   </w:t>
      </w:r>
    </w:p>
    <w:p w:rsidR="00F05EBF" w:rsidRPr="00EE678B" w:rsidRDefault="00F05EBF" w:rsidP="006B4D1B">
      <w:pPr>
        <w:pStyle w:val="ScreenCapture"/>
      </w:pPr>
      <w:r w:rsidRPr="00EE678B">
        <w:t>DRUG: WARFAR</w:t>
      </w:r>
    </w:p>
    <w:p w:rsidR="00F05EBF" w:rsidRPr="00EE678B" w:rsidRDefault="00F05EBF" w:rsidP="006B4D1B">
      <w:pPr>
        <w:pStyle w:val="ScreenCapture"/>
      </w:pPr>
      <w:r w:rsidRPr="00EE678B">
        <w:t xml:space="preserve">  Lookup: GENERIC NAME</w:t>
      </w:r>
    </w:p>
    <w:p w:rsidR="00F05EBF" w:rsidRPr="00EE678B" w:rsidRDefault="00F05EBF" w:rsidP="006B4D1B">
      <w:pPr>
        <w:pStyle w:val="ScreenCapture"/>
      </w:pPr>
      <w:r w:rsidRPr="00EE678B">
        <w:t xml:space="preserve">     1   WARFARIN (COUMADIN) NA 2.5MG TAB           BL110           </w:t>
      </w:r>
    </w:p>
    <w:p w:rsidR="00F05EBF" w:rsidRPr="00EE678B" w:rsidRDefault="00F05EBF" w:rsidP="006B4D1B">
      <w:pPr>
        <w:pStyle w:val="ScreenCapture"/>
      </w:pPr>
      <w:r w:rsidRPr="00EE678B">
        <w:t xml:space="preserve">     2   WARFARIN 5MG TAB           BL110           </w:t>
      </w:r>
    </w:p>
    <w:p w:rsidR="00F05EBF" w:rsidRPr="00EE678B" w:rsidRDefault="00F05EBF" w:rsidP="006B4D1B">
      <w:pPr>
        <w:pStyle w:val="ScreenCapture"/>
      </w:pPr>
      <w:r w:rsidRPr="00EE678B">
        <w:t xml:space="preserve">CHOOSE 1-2: 1  WARFARIN (COUMADIN) NA 2.5MG TAB         BL110 </w:t>
      </w:r>
    </w:p>
    <w:p w:rsidR="00F05EBF" w:rsidRPr="00EE678B" w:rsidRDefault="00F05EBF" w:rsidP="006B4D1B">
      <w:pPr>
        <w:pStyle w:val="ScreenCapture"/>
      </w:pPr>
    </w:p>
    <w:p w:rsidR="0062550D" w:rsidRPr="00B31611" w:rsidRDefault="0062550D" w:rsidP="0062550D">
      <w:pPr>
        <w:pStyle w:val="ScreenCapture"/>
        <w:keepNext/>
      </w:pPr>
      <w:r w:rsidRPr="00B31611">
        <w:t>Now doing remote order checks.  Please wait...</w:t>
      </w:r>
    </w:p>
    <w:p w:rsidR="0062550D" w:rsidRPr="00B31611" w:rsidRDefault="0062550D" w:rsidP="0062550D">
      <w:pPr>
        <w:pStyle w:val="ScreenCapture"/>
      </w:pPr>
    </w:p>
    <w:p w:rsidR="0062550D" w:rsidRPr="00B31611" w:rsidRDefault="0062550D" w:rsidP="0062550D">
      <w:pPr>
        <w:pStyle w:val="ScreenCapture"/>
      </w:pPr>
      <w:r w:rsidRPr="00B31611">
        <w:t xml:space="preserve">Now doing allergy checks.    Please wait...  </w:t>
      </w:r>
    </w:p>
    <w:p w:rsidR="0062550D" w:rsidRPr="00B31611" w:rsidRDefault="0062550D" w:rsidP="0062550D">
      <w:pPr>
        <w:shd w:val="pct10" w:color="auto" w:fill="auto"/>
        <w:ind w:left="720"/>
        <w:rPr>
          <w:rFonts w:ascii="Courier New" w:hAnsi="Courier New" w:cs="Courier New"/>
          <w:color w:val="000000"/>
          <w:sz w:val="16"/>
          <w:szCs w:val="16"/>
        </w:rPr>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pPr>
      <w:r w:rsidRPr="00B31611">
        <w:t xml:space="preserve"> </w:t>
      </w:r>
    </w:p>
    <w:p w:rsidR="0062550D" w:rsidRPr="00B31611" w:rsidRDefault="0062550D" w:rsidP="0062550D">
      <w:pPr>
        <w:pStyle w:val="ScreenCapture"/>
      </w:pPr>
      <w:r w:rsidRPr="00B31611">
        <w:t>Now Processing Enhanced Order Checks!  Please Wait...</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***Critical*** Drug Interaction with Prospective Drug:</w:t>
      </w:r>
    </w:p>
    <w:p w:rsidR="00F05EBF" w:rsidRPr="00EE678B" w:rsidRDefault="00F05EBF" w:rsidP="006B4D1B">
      <w:pPr>
        <w:pStyle w:val="ScreenCapture"/>
      </w:pPr>
      <w:r w:rsidRPr="00EE678B">
        <w:t xml:space="preserve">                    WARFARIN 2.5MG TAB and </w:t>
      </w:r>
    </w:p>
    <w:p w:rsidR="00F05EBF" w:rsidRPr="00EE678B" w:rsidRDefault="00F05EBF" w:rsidP="006B4D1B">
      <w:pPr>
        <w:pStyle w:val="ScreenCapture"/>
      </w:pPr>
    </w:p>
    <w:p w:rsidR="00F05EBF" w:rsidRPr="00EE678B" w:rsidRDefault="00F05EBF" w:rsidP="006B4D1B">
      <w:pPr>
        <w:pStyle w:val="ScreenCapture"/>
      </w:pPr>
      <w:r w:rsidRPr="00EE678B">
        <w:t xml:space="preserve">         Local RX#: 2376</w:t>
      </w:r>
    </w:p>
    <w:p w:rsidR="00F05EBF" w:rsidRPr="00EE678B" w:rsidRDefault="00F05EBF" w:rsidP="006B4D1B">
      <w:pPr>
        <w:pStyle w:val="ScreenCapture"/>
      </w:pPr>
      <w:r w:rsidRPr="00EE678B">
        <w:t xml:space="preserve">              Drug: CIMETIDINE 300MG TAB (ACTIVE)</w:t>
      </w:r>
    </w:p>
    <w:p w:rsidR="00F05EBF" w:rsidRPr="00EE678B" w:rsidRDefault="00F05EBF" w:rsidP="006B4D1B">
      <w:pPr>
        <w:pStyle w:val="ScreenCapture"/>
      </w:pPr>
      <w:r w:rsidRPr="00EE678B">
        <w:t xml:space="preserve">               SIG: TAKE ONE TABLET BY MOUTH AT BEDTIME</w:t>
      </w:r>
    </w:p>
    <w:p w:rsidR="00F05EBF" w:rsidRPr="00EE678B" w:rsidRDefault="00F05EBF" w:rsidP="006B4D1B">
      <w:pPr>
        <w:pStyle w:val="ScreenCapture"/>
      </w:pPr>
      <w:r w:rsidRPr="00EE678B">
        <w:t>Processing Status: Released locally on 11/08/07@08:55:32  (Window)</w:t>
      </w:r>
    </w:p>
    <w:p w:rsidR="00F05EBF" w:rsidRPr="00EE678B" w:rsidRDefault="00F05EBF" w:rsidP="006B4D1B">
      <w:pPr>
        <w:pStyle w:val="ScreenCapture"/>
      </w:pPr>
      <w:r w:rsidRPr="00EE678B">
        <w:t xml:space="preserve">   Last Filled On: 11/08/07</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The pharmacologic effects of warfarin may be increased resulting in severe bleeding.  </w:t>
      </w:r>
    </w:p>
    <w:p w:rsidR="00F05EBF" w:rsidRPr="00EE678B" w:rsidRDefault="00F05EBF" w:rsidP="006B4D1B">
      <w:pPr>
        <w:pStyle w:val="ScreenCapture"/>
      </w:pPr>
      <w:r w:rsidRPr="00EE678B">
        <w:t>Display Professional Interaction Monograph? No// No</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***SIGNIFICANT*** Drug Interaction with Prospective Drug: </w:t>
      </w:r>
    </w:p>
    <w:p w:rsidR="00F05EBF" w:rsidRPr="00EE678B" w:rsidRDefault="00F05EBF" w:rsidP="006B4D1B">
      <w:pPr>
        <w:pStyle w:val="ScreenCapture"/>
      </w:pPr>
      <w:r w:rsidRPr="00EE678B">
        <w:t xml:space="preserve">                    WARFARIN 2.5MG TAB and </w:t>
      </w:r>
    </w:p>
    <w:p w:rsidR="00F05EBF" w:rsidRPr="00EE678B" w:rsidRDefault="00F05EBF" w:rsidP="006B4D1B">
      <w:pPr>
        <w:pStyle w:val="ScreenCapture"/>
      </w:pPr>
    </w:p>
    <w:p w:rsidR="00F05EBF" w:rsidRPr="00EE678B" w:rsidRDefault="00F05EBF" w:rsidP="006B4D1B">
      <w:pPr>
        <w:pStyle w:val="ScreenCapture"/>
      </w:pPr>
      <w:r w:rsidRPr="00EE678B">
        <w:t xml:space="preserve">         Local RX#: 2378</w:t>
      </w:r>
    </w:p>
    <w:p w:rsidR="00F05EBF" w:rsidRPr="00EE678B" w:rsidRDefault="00F05EBF" w:rsidP="006B4D1B">
      <w:pPr>
        <w:pStyle w:val="ScreenCapture"/>
      </w:pPr>
      <w:r w:rsidRPr="00EE678B">
        <w:t xml:space="preserve">              Drug: ASPIRIN 325MG EC TAB (ACTIVE)</w:t>
      </w:r>
    </w:p>
    <w:p w:rsidR="00F05EBF" w:rsidRPr="00EE678B" w:rsidRDefault="00F05EBF" w:rsidP="006B4D1B">
      <w:pPr>
        <w:pStyle w:val="ScreenCapture"/>
      </w:pPr>
      <w:r w:rsidRPr="00EE678B">
        <w:t xml:space="preserve">               SIG: TAKE ONE TABLET BY MOUTH EVERY MORNING</w:t>
      </w:r>
    </w:p>
    <w:p w:rsidR="00F05EBF" w:rsidRPr="00EE678B" w:rsidRDefault="00F05EBF" w:rsidP="006B4D1B">
      <w:pPr>
        <w:pStyle w:val="ScreenCapture"/>
      </w:pPr>
      <w:r w:rsidRPr="00EE678B">
        <w:t>Processing Status: Released locally on 11/08/07@08:55:32  (Window)</w:t>
      </w:r>
    </w:p>
    <w:p w:rsidR="00F05EBF" w:rsidRPr="00EE678B" w:rsidRDefault="00F05EBF" w:rsidP="006B4D1B">
      <w:pPr>
        <w:pStyle w:val="ScreenCapture"/>
      </w:pPr>
      <w:r w:rsidRPr="00EE678B">
        <w:t xml:space="preserve">   Last Filled On: 11/08/07</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REFER TO MONOGRAPH FOR SIGNIFICANT INTERACTION CLINICAL EFFECTS</w:t>
      </w:r>
    </w:p>
    <w:p w:rsidR="00F05EBF" w:rsidRPr="00EE678B" w:rsidRDefault="00F05EBF" w:rsidP="006B4D1B">
      <w:pPr>
        <w:pStyle w:val="ScreenCapture"/>
      </w:pPr>
      <w:r w:rsidRPr="00EE678B">
        <w:t>Display Professional Interaction Monograph? No// No</w:t>
      </w:r>
    </w:p>
    <w:p w:rsidR="00F05EBF" w:rsidRPr="00EE678B" w:rsidRDefault="00F05EBF" w:rsidP="006B4D1B">
      <w:pPr>
        <w:pStyle w:val="ScreenCapture"/>
      </w:pPr>
    </w:p>
    <w:p w:rsidR="00F05EBF" w:rsidRPr="00EE678B" w:rsidRDefault="00F05EBF" w:rsidP="006B4D1B">
      <w:pPr>
        <w:pStyle w:val="ScreenCapture"/>
      </w:pPr>
      <w:r w:rsidRPr="00EE678B">
        <w:t>Do you want to Continue? Y// YES</w:t>
      </w:r>
    </w:p>
    <w:p w:rsidR="00F05EBF" w:rsidRPr="00EE678B" w:rsidRDefault="00F05EBF" w:rsidP="006B4D1B">
      <w:pPr>
        <w:pStyle w:val="ScreenCapture"/>
      </w:pPr>
    </w:p>
    <w:p w:rsidR="00F05EBF" w:rsidRPr="00EE678B" w:rsidRDefault="00F05EBF" w:rsidP="006B4D1B">
      <w:pPr>
        <w:pStyle w:val="ScreenCapture"/>
      </w:pPr>
    </w:p>
    <w:p w:rsidR="00F05EBF" w:rsidRPr="00EE678B" w:rsidRDefault="00F05EBF" w:rsidP="006B4D1B">
      <w:pPr>
        <w:pStyle w:val="ScreenCapture"/>
      </w:pPr>
      <w:r w:rsidRPr="00EE678B">
        <w:t>Do you want to Process medication</w:t>
      </w:r>
    </w:p>
    <w:p w:rsidR="00F05EBF" w:rsidRPr="00EE678B" w:rsidRDefault="00F05EBF" w:rsidP="006B4D1B">
      <w:pPr>
        <w:pStyle w:val="ScreenCapture"/>
      </w:pPr>
      <w:r w:rsidRPr="00EE678B">
        <w:t>CIMETIDINE 300MG TAB P// ROCESS</w:t>
      </w:r>
    </w:p>
    <w:p w:rsidR="00F05EBF" w:rsidRPr="00EE678B" w:rsidRDefault="00F05EBF" w:rsidP="006B4D1B">
      <w:pPr>
        <w:pStyle w:val="ScreenCapture"/>
      </w:pPr>
    </w:p>
    <w:p w:rsidR="00F05EBF" w:rsidRPr="00EE678B" w:rsidRDefault="00F05EBF" w:rsidP="006B4D1B">
      <w:pPr>
        <w:pStyle w:val="ScreenCapture"/>
      </w:pPr>
      <w:r w:rsidRPr="00EE678B">
        <w:t>Enter your Current Signature Code:    SIGNATURE VERIFIED</w:t>
      </w:r>
    </w:p>
    <w:p w:rsidR="00F05EBF" w:rsidRPr="00EE678B" w:rsidRDefault="00F05EBF" w:rsidP="006B4D1B">
      <w:pPr>
        <w:pStyle w:val="ScreenCapture"/>
      </w:pPr>
      <w:r w:rsidRPr="00EE678B">
        <w:t>Remote data not available - Only local order checks processed.</w:t>
      </w:r>
    </w:p>
    <w:p w:rsidR="00F05EBF" w:rsidRPr="00EE678B" w:rsidRDefault="00F05EBF" w:rsidP="006B4D1B">
      <w:pPr>
        <w:pStyle w:val="ScreenCapture"/>
      </w:pPr>
    </w:p>
    <w:p w:rsidR="00F05EBF" w:rsidRPr="00EE678B" w:rsidRDefault="00F05EBF" w:rsidP="006B4D1B">
      <w:pPr>
        <w:pStyle w:val="ScreenCapture"/>
      </w:pPr>
      <w:r w:rsidRPr="00EE678B">
        <w:t>Press Return to Continue...</w:t>
      </w:r>
    </w:p>
    <w:p w:rsidR="00F05EBF" w:rsidRPr="00EE678B" w:rsidRDefault="00F05EBF" w:rsidP="006B4D1B">
      <w:pPr>
        <w:pStyle w:val="ScreenCapture"/>
      </w:pPr>
    </w:p>
    <w:p w:rsidR="00F05EBF" w:rsidRPr="00EE678B" w:rsidRDefault="00F05EBF" w:rsidP="006B4D1B">
      <w:pPr>
        <w:pStyle w:val="ScreenCapture"/>
      </w:pPr>
      <w:r w:rsidRPr="00EE678B">
        <w:t>Now creating Pharmacy Intervention</w:t>
      </w:r>
    </w:p>
    <w:p w:rsidR="00F05EBF" w:rsidRPr="00EE678B" w:rsidRDefault="00F05EBF" w:rsidP="006B4D1B">
      <w:pPr>
        <w:pStyle w:val="ScreenCapture"/>
      </w:pPr>
      <w:r w:rsidRPr="00EE678B">
        <w:t>for CIMETIDINE 300MG TAB</w:t>
      </w:r>
    </w:p>
    <w:p w:rsidR="00F05EBF" w:rsidRPr="00EE678B" w:rsidRDefault="00F05EBF" w:rsidP="006B4D1B">
      <w:pPr>
        <w:pStyle w:val="ScreenCapture"/>
      </w:pPr>
    </w:p>
    <w:p w:rsidR="00F05EBF" w:rsidRPr="00EE678B" w:rsidRDefault="00F05EBF" w:rsidP="006B4D1B">
      <w:pPr>
        <w:pStyle w:val="ScreenCapture"/>
      </w:pPr>
      <w:r w:rsidRPr="00EE678B">
        <w:t xml:space="preserve">PROVIDER: OPPROVIDER, ONE    </w:t>
      </w:r>
    </w:p>
    <w:p w:rsidR="00F05EBF" w:rsidRPr="00EE678B" w:rsidRDefault="00F05EBF" w:rsidP="006B4D1B">
      <w:pPr>
        <w:pStyle w:val="ScreenCapture"/>
      </w:pPr>
      <w:r w:rsidRPr="00EE678B">
        <w:t xml:space="preserve">RECOMMENDATION: NO CHANGE  </w:t>
      </w:r>
    </w:p>
    <w:p w:rsidR="00F05EBF" w:rsidRPr="00EE678B" w:rsidRDefault="00F05EBF" w:rsidP="006B4D1B">
      <w:pPr>
        <w:pStyle w:val="ScreenCapture"/>
      </w:pPr>
    </w:p>
    <w:p w:rsidR="00F05EBF" w:rsidRPr="00EE678B" w:rsidRDefault="00F05EBF" w:rsidP="006B4D1B">
      <w:pPr>
        <w:pStyle w:val="ScreenCapture"/>
      </w:pPr>
      <w:r w:rsidRPr="00EE678B">
        <w:t>See 'Pharmacy Intervention Menu' if you want to delete this</w:t>
      </w:r>
    </w:p>
    <w:p w:rsidR="00F05EBF" w:rsidRPr="00EE678B" w:rsidRDefault="00F05EBF" w:rsidP="006B4D1B">
      <w:pPr>
        <w:pStyle w:val="ScreenCapture"/>
      </w:pPr>
      <w:r w:rsidRPr="00EE678B">
        <w:t>intervention or for more options.</w:t>
      </w:r>
    </w:p>
    <w:p w:rsidR="00F05EBF" w:rsidRPr="00EE678B" w:rsidRDefault="00F05EBF" w:rsidP="006B4D1B">
      <w:pPr>
        <w:pStyle w:val="ScreenCapture"/>
      </w:pPr>
    </w:p>
    <w:p w:rsidR="00F05EBF" w:rsidRPr="00EE678B" w:rsidRDefault="00F05EBF" w:rsidP="006B4D1B">
      <w:pPr>
        <w:pStyle w:val="ScreenCapture"/>
      </w:pPr>
      <w:r w:rsidRPr="00EE678B">
        <w:t>Would you like to edit this intervention ? N// O</w:t>
      </w:r>
    </w:p>
    <w:p w:rsidR="00F05EBF" w:rsidRPr="00EE678B" w:rsidRDefault="00F05EBF" w:rsidP="006B4D1B">
      <w:pPr>
        <w:pStyle w:val="ScreenCapture"/>
      </w:pPr>
      <w:r w:rsidRPr="00EE678B">
        <w:t>.</w:t>
      </w:r>
    </w:p>
    <w:p w:rsidR="00F05EBF" w:rsidRPr="00EE678B" w:rsidRDefault="00F05EBF" w:rsidP="006B4D1B">
      <w:pPr>
        <w:pStyle w:val="ScreenCapture"/>
      </w:pPr>
    </w:p>
    <w:p w:rsidR="00F05EBF" w:rsidRPr="00EE678B" w:rsidRDefault="00F05EBF" w:rsidP="006B4D1B">
      <w:pPr>
        <w:pStyle w:val="ScreenCapture"/>
      </w:pPr>
      <w:r w:rsidRPr="00EE678B">
        <w:t>Now doing remote order checks.  Please wait...</w:t>
      </w:r>
    </w:p>
    <w:p w:rsidR="0062550D" w:rsidRPr="00B31611" w:rsidRDefault="0062550D" w:rsidP="0062550D">
      <w:pPr>
        <w:pStyle w:val="ScreenCapture"/>
      </w:pPr>
    </w:p>
    <w:p w:rsidR="0062550D" w:rsidRPr="00B31611" w:rsidRDefault="0062550D" w:rsidP="0062550D">
      <w:pPr>
        <w:pStyle w:val="ScreenCapture"/>
      </w:pPr>
      <w:bookmarkStart w:id="4455" w:name="Page_170"/>
      <w:bookmarkEnd w:id="4455"/>
      <w:r w:rsidRPr="00B31611">
        <w:t xml:space="preserve">Now doing allergy checks.    Please wait...  </w:t>
      </w:r>
    </w:p>
    <w:p w:rsidR="0062550D" w:rsidRPr="00B31611" w:rsidRDefault="0062550D" w:rsidP="0062550D">
      <w:pPr>
        <w:shd w:val="pct10" w:color="auto" w:fill="auto"/>
        <w:ind w:left="720"/>
        <w:rPr>
          <w:rFonts w:ascii="Courier New" w:hAnsi="Courier New" w:cs="Courier New"/>
          <w:color w:val="000000"/>
          <w:sz w:val="16"/>
          <w:szCs w:val="16"/>
        </w:rPr>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pPr>
    </w:p>
    <w:p w:rsidR="0062550D" w:rsidRPr="00B31611" w:rsidRDefault="0062550D" w:rsidP="0062550D">
      <w:pPr>
        <w:pStyle w:val="ScreenCapture"/>
      </w:pPr>
      <w:r w:rsidRPr="00B31611">
        <w:t>Now Processing Enhanced Order Checks!  Please wait...</w:t>
      </w: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Local Rx#: 509974</w:t>
      </w:r>
    </w:p>
    <w:p w:rsidR="00F05EBF" w:rsidRPr="00EE678B" w:rsidRDefault="00F05EBF" w:rsidP="006B4D1B">
      <w:pPr>
        <w:pStyle w:val="ScreenCapture"/>
      </w:pPr>
      <w:r w:rsidRPr="00EE678B">
        <w:t xml:space="preserve">                 Drug: AMIODARONE 200MG TAB  (SUSPENDED)</w:t>
      </w:r>
    </w:p>
    <w:p w:rsidR="00F05EBF" w:rsidRPr="00EE678B" w:rsidRDefault="00F05EBF" w:rsidP="006B4D1B">
      <w:pPr>
        <w:pStyle w:val="ScreenCapture"/>
      </w:pPr>
      <w:r w:rsidRPr="00EE678B">
        <w:t xml:space="preserve">                  SIG: TAKE ONE TABLET BY MOUTH THREE TIMES A DAY</w:t>
      </w:r>
    </w:p>
    <w:p w:rsidR="00F05EBF" w:rsidRPr="00EE678B" w:rsidRDefault="00F05EBF" w:rsidP="006B4D1B">
      <w:pPr>
        <w:pStyle w:val="ScreenCapture"/>
      </w:pPr>
      <w:r w:rsidRPr="00EE678B">
        <w:t xml:space="preserve">   </w:t>
      </w:r>
      <w:r w:rsidR="0062550D">
        <w:rPr>
          <w:lang w:val="en-US"/>
        </w:rPr>
        <w:t xml:space="preserve">    </w:t>
      </w:r>
      <w:r w:rsidRPr="00EE678B">
        <w:t xml:space="preserve"> Processing Status: Not released locally (Window)</w:t>
      </w:r>
    </w:p>
    <w:p w:rsidR="00F05EBF" w:rsidRPr="00EE678B" w:rsidRDefault="00F05EBF" w:rsidP="006B4D1B">
      <w:pPr>
        <w:pStyle w:val="ScreenCapture"/>
      </w:pPr>
      <w:r w:rsidRPr="00EE678B">
        <w:t xml:space="preserve">      </w:t>
      </w:r>
      <w:r w:rsidR="0062550D">
        <w:rPr>
          <w:lang w:val="en-US"/>
        </w:rPr>
        <w:t xml:space="preserve"> </w:t>
      </w:r>
      <w:r w:rsidRPr="00EE678B">
        <w:t>Last Filled On: 11/08/06</w:t>
      </w:r>
    </w:p>
    <w:p w:rsidR="00F05EBF" w:rsidRPr="00EE678B" w:rsidRDefault="00F05EBF" w:rsidP="006B4D1B">
      <w:pPr>
        <w:pStyle w:val="ScreenCapture"/>
      </w:pPr>
    </w:p>
    <w:p w:rsidR="00F05EBF" w:rsidRPr="00EE678B" w:rsidRDefault="00F05EBF" w:rsidP="006B4D1B">
      <w:pPr>
        <w:pStyle w:val="ScreenCapture"/>
      </w:pPr>
    </w:p>
    <w:p w:rsidR="00F05EBF" w:rsidRPr="00EE678B" w:rsidRDefault="00F05EBF" w:rsidP="006B4D1B">
      <w:pPr>
        <w:pStyle w:val="ScreenCapture"/>
      </w:pPr>
      <w:r w:rsidRPr="00EE678B">
        <w:t xml:space="preserve">        Pending Drug: AMIODARONE HCL (PACERONE) 200MG TAB</w:t>
      </w:r>
    </w:p>
    <w:p w:rsidR="00F05EBF" w:rsidRPr="00EE678B" w:rsidRDefault="00F05EBF" w:rsidP="006B4D1B">
      <w:pPr>
        <w:pStyle w:val="ScreenCapture"/>
      </w:pPr>
      <w:r w:rsidRPr="00EE678B">
        <w:t xml:space="preserve">                 SIG: TAKE ONE TABLET BY MOUTH EVERY 8 HOURS</w:t>
      </w:r>
    </w:p>
    <w:p w:rsidR="00F05EBF" w:rsidRPr="00EE678B" w:rsidRDefault="00F05EBF" w:rsidP="006B4D1B">
      <w:pPr>
        <w:pStyle w:val="ScreenCapture"/>
      </w:pPr>
    </w:p>
    <w:p w:rsidR="00F05EBF" w:rsidRPr="00EE678B" w:rsidRDefault="00F05EBF" w:rsidP="006B4D1B">
      <w:pPr>
        <w:pStyle w:val="ScreenCapture"/>
      </w:pPr>
      <w:r w:rsidRPr="00EE678B">
        <w:t xml:space="preserve">  The concurrent administration of amiodarone and an anticoagulant may result </w:t>
      </w:r>
    </w:p>
    <w:p w:rsidR="00F05EBF" w:rsidRPr="00EE678B" w:rsidRDefault="00F05EBF" w:rsidP="006B4D1B">
      <w:pPr>
        <w:pStyle w:val="ScreenCapture"/>
      </w:pPr>
      <w:r w:rsidRPr="00EE678B">
        <w:t xml:space="preserve">  in an increase in the clinical effects of the anticoagulant and an </w:t>
      </w:r>
    </w:p>
    <w:p w:rsidR="00F05EBF" w:rsidRPr="00EE678B" w:rsidRDefault="00F05EBF" w:rsidP="006B4D1B">
      <w:pPr>
        <w:pStyle w:val="ScreenCapture"/>
      </w:pPr>
      <w:r w:rsidRPr="00EE678B">
        <w:t xml:space="preserve">  increased risk of bleeding.(1-22)  It may take several weeks of concurrent </w:t>
      </w:r>
    </w:p>
    <w:p w:rsidR="00F05EBF" w:rsidRPr="00EE678B" w:rsidRDefault="00F05EBF" w:rsidP="006B4D1B">
      <w:pPr>
        <w:pStyle w:val="ScreenCapture"/>
      </w:pPr>
      <w:r w:rsidRPr="00EE678B">
        <w:t xml:space="preserve">  therapy before the full effects of this interaction are noted.  The effect </w:t>
      </w:r>
    </w:p>
    <w:p w:rsidR="00F05EBF" w:rsidRPr="00EE678B" w:rsidRDefault="00F05EBF" w:rsidP="006B4D1B">
      <w:pPr>
        <w:pStyle w:val="ScreenCapture"/>
      </w:pPr>
      <w:r w:rsidRPr="00EE678B">
        <w:t xml:space="preserve">  of amiodarone on anticoagulant levels may continue for several months after </w:t>
      </w:r>
    </w:p>
    <w:p w:rsidR="00F05EBF" w:rsidRPr="00EE678B" w:rsidRDefault="00F05EBF" w:rsidP="006B4D1B">
      <w:pPr>
        <w:pStyle w:val="ScreenCapture"/>
      </w:pPr>
      <w:r w:rsidRPr="00EE678B">
        <w:t xml:space="preserve">  amiodarone is discontinued.</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Local Rx#: 502214</w:t>
      </w:r>
    </w:p>
    <w:p w:rsidR="00F05EBF" w:rsidRPr="00EE678B" w:rsidRDefault="00F05EBF" w:rsidP="006B4D1B">
      <w:pPr>
        <w:pStyle w:val="ScreenCapture"/>
      </w:pPr>
      <w:r w:rsidRPr="00EE678B">
        <w:t xml:space="preserve">                 Drug: KETOCONAZOLE 200MG TAB  (ACTIVE)</w:t>
      </w:r>
    </w:p>
    <w:p w:rsidR="00F05EBF" w:rsidRPr="00EE678B" w:rsidRDefault="00F05EBF" w:rsidP="006B4D1B">
      <w:pPr>
        <w:pStyle w:val="ScreenCapture"/>
      </w:pPr>
      <w:r w:rsidRPr="00EE678B">
        <w:t xml:space="preserve">                  SIG: TAKE ONE TABLET BY MOUTH THREE TIMES A DAY</w:t>
      </w:r>
    </w:p>
    <w:p w:rsidR="00F05EBF" w:rsidRPr="00EE678B" w:rsidRDefault="00F05EBF" w:rsidP="006B4D1B">
      <w:pPr>
        <w:pStyle w:val="ScreenCapture"/>
      </w:pPr>
      <w:r w:rsidRPr="00EE678B">
        <w:t xml:space="preserve">    Processing Status: Not released locally (Window)</w:t>
      </w:r>
    </w:p>
    <w:p w:rsidR="00F05EBF" w:rsidRPr="00EE678B" w:rsidRDefault="00F05EBF" w:rsidP="006B4D1B">
      <w:pPr>
        <w:pStyle w:val="ScreenCapture"/>
      </w:pPr>
      <w:r w:rsidRPr="00EE678B">
        <w:t xml:space="preserve">       Last Filled On: 11/08/06</w:t>
      </w:r>
    </w:p>
    <w:p w:rsidR="00F05EBF" w:rsidRPr="00EE678B" w:rsidRDefault="00F05EBF" w:rsidP="006B4D1B">
      <w:pPr>
        <w:pStyle w:val="ScreenCapture"/>
      </w:pPr>
      <w:r w:rsidRPr="00EE678B">
        <w:t xml:space="preserve">                                                   </w:t>
      </w:r>
    </w:p>
    <w:p w:rsidR="00F05EBF" w:rsidRPr="00EE678B" w:rsidRDefault="00F05EBF" w:rsidP="006B4D1B">
      <w:pPr>
        <w:pStyle w:val="ScreenCapture"/>
      </w:pPr>
    </w:p>
    <w:p w:rsidR="00F05EBF" w:rsidRPr="00EE678B" w:rsidRDefault="00F05EBF" w:rsidP="006B4D1B">
      <w:pPr>
        <w:pStyle w:val="ScreenCapture"/>
      </w:pPr>
      <w:r w:rsidRPr="00EE678B">
        <w:t xml:space="preserve">  The anticoagulant effect of warfarin may be increased.</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r w:rsidRPr="00EE678B">
        <w:t>-------------------------------------------------------------------------------</w:t>
      </w:r>
    </w:p>
    <w:p w:rsidR="00F05EBF" w:rsidRPr="00EE678B" w:rsidRDefault="00F05EBF" w:rsidP="006B4D1B">
      <w:pPr>
        <w:pStyle w:val="ScreenCapture"/>
      </w:pPr>
    </w:p>
    <w:p w:rsidR="00F05EBF" w:rsidRPr="00EE678B" w:rsidRDefault="00F05EBF" w:rsidP="006B4D1B">
      <w:pPr>
        <w:pStyle w:val="ScreenCapture"/>
      </w:pPr>
      <w:r w:rsidRPr="00EE678B">
        <w:t xml:space="preserve">  ***Critical***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Non-VA Med: CIMETIDINE 300MG TAB</w:t>
      </w:r>
    </w:p>
    <w:p w:rsidR="00F05EBF" w:rsidRPr="00EE678B" w:rsidRDefault="00F05EBF" w:rsidP="006B4D1B">
      <w:pPr>
        <w:pStyle w:val="ScreenCapture"/>
      </w:pPr>
      <w:r w:rsidRPr="00EE678B">
        <w:t xml:space="preserve">        Dosage: 300MG        Schedule: TWICE A DAY       </w:t>
      </w:r>
    </w:p>
    <w:p w:rsidR="00F05EBF" w:rsidRPr="00EE678B" w:rsidRDefault="00F05EBF" w:rsidP="006B4D1B">
      <w:pPr>
        <w:pStyle w:val="ScreenCapture"/>
      </w:pPr>
    </w:p>
    <w:p w:rsidR="00F05EBF" w:rsidRPr="00EE678B" w:rsidRDefault="00F05EBF" w:rsidP="006B4D1B">
      <w:pPr>
        <w:pStyle w:val="ScreenCapture"/>
      </w:pPr>
      <w:r w:rsidRPr="00EE678B">
        <w:t xml:space="preserve">  The pharmacologic effects of warfarin may be increased resulting in severe </w:t>
      </w:r>
    </w:p>
    <w:p w:rsidR="00F05EBF" w:rsidRPr="00EE678B" w:rsidRDefault="00F05EBF" w:rsidP="006B4D1B">
      <w:pPr>
        <w:pStyle w:val="ScreenCapture"/>
      </w:pPr>
      <w:r w:rsidRPr="00EE678B">
        <w:t xml:space="preserve">  bleeding.</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p>
    <w:p w:rsidR="00F05EBF" w:rsidRPr="00EE678B" w:rsidRDefault="00F05EBF" w:rsidP="006B4D1B">
      <w:pPr>
        <w:pStyle w:val="ScreenCapture"/>
      </w:pPr>
      <w:r w:rsidRPr="00EE678B">
        <w:t>-------------------------------------------------------------------------------</w:t>
      </w:r>
    </w:p>
    <w:p w:rsidR="00F05EBF" w:rsidRPr="00EE678B" w:rsidRDefault="00F05EBF" w:rsidP="006B4D1B">
      <w:pPr>
        <w:pStyle w:val="ScreenCapture"/>
      </w:pPr>
      <w:r w:rsidRPr="00EE678B">
        <w:t xml:space="preserve">  ***Significant***  Drug Interaction with Prospective Drug:</w:t>
      </w:r>
    </w:p>
    <w:p w:rsidR="00F05EBF" w:rsidRPr="00EE678B" w:rsidRDefault="00F05EBF" w:rsidP="006B4D1B">
      <w:pPr>
        <w:pStyle w:val="ScreenCapture"/>
      </w:pPr>
      <w:r w:rsidRPr="00EE678B">
        <w:t xml:space="preserve">                       WARFARIN (C0UMADIN) NA 5MG TAB and</w:t>
      </w:r>
    </w:p>
    <w:p w:rsidR="00F05EBF" w:rsidRPr="00EE678B" w:rsidRDefault="00F05EBF" w:rsidP="006B4D1B">
      <w:pPr>
        <w:pStyle w:val="ScreenCapture"/>
      </w:pPr>
    </w:p>
    <w:p w:rsidR="00F05EBF" w:rsidRPr="00EE678B" w:rsidRDefault="00F05EBF" w:rsidP="006B4D1B">
      <w:pPr>
        <w:pStyle w:val="ScreenCapture"/>
      </w:pPr>
      <w:r w:rsidRPr="00EE678B">
        <w:t xml:space="preserve">             Location: &lt;Remote facility name&gt;   Remote Rx#: 502211  </w:t>
      </w:r>
    </w:p>
    <w:p w:rsidR="00F05EBF" w:rsidRPr="00EE678B" w:rsidRDefault="00F05EBF" w:rsidP="006B4D1B">
      <w:pPr>
        <w:pStyle w:val="ScreenCapture"/>
      </w:pPr>
      <w:r w:rsidRPr="00EE678B">
        <w:t xml:space="preserve">                 Drug: ASPIRIN 325MG EC TAB  (ACTIVE)</w:t>
      </w:r>
    </w:p>
    <w:p w:rsidR="00F05EBF" w:rsidRPr="00EE678B" w:rsidRDefault="00F05EBF" w:rsidP="006B4D1B">
      <w:pPr>
        <w:pStyle w:val="ScreenCapture"/>
      </w:pPr>
      <w:r w:rsidRPr="00EE678B">
        <w:t xml:space="preserve">                  SIG: TAKE ONE TABLET BY MOUTH EVERY MORNING</w:t>
      </w:r>
    </w:p>
    <w:p w:rsidR="00F05EBF" w:rsidRPr="00EE678B" w:rsidRDefault="00F05EBF" w:rsidP="006B4D1B">
      <w:pPr>
        <w:pStyle w:val="ScreenCapture"/>
      </w:pPr>
      <w:r w:rsidRPr="00EE678B">
        <w:t xml:space="preserve">       Last Filled On: 11/08/06</w:t>
      </w:r>
    </w:p>
    <w:p w:rsidR="00F05EBF" w:rsidRPr="00EE678B" w:rsidRDefault="00F05EBF" w:rsidP="006B4D1B">
      <w:pPr>
        <w:pStyle w:val="ScreenCapture"/>
      </w:pPr>
      <w:r w:rsidRPr="00EE678B">
        <w:t xml:space="preserve">                                                   </w:t>
      </w:r>
    </w:p>
    <w:p w:rsidR="00F05EBF" w:rsidRPr="00EE678B" w:rsidRDefault="00F05EBF" w:rsidP="006B4D1B">
      <w:pPr>
        <w:pStyle w:val="ScreenCapture"/>
      </w:pPr>
      <w:r w:rsidRPr="00EE678B">
        <w:t xml:space="preserve">           Non-VA Med: ASPIRIN 325MG EC TAB </w:t>
      </w:r>
    </w:p>
    <w:p w:rsidR="00F05EBF" w:rsidRPr="00EE678B" w:rsidRDefault="00F05EBF" w:rsidP="006B4D1B">
      <w:pPr>
        <w:pStyle w:val="ScreenCapture"/>
      </w:pPr>
      <w:r w:rsidRPr="00EE678B">
        <w:t xml:space="preserve">               Dosage: 325MG        Schedule: EVERY MORNING</w:t>
      </w:r>
    </w:p>
    <w:p w:rsidR="00F05EBF" w:rsidRPr="00EE678B" w:rsidRDefault="00F05EBF" w:rsidP="006B4D1B">
      <w:pPr>
        <w:pStyle w:val="ScreenCapture"/>
      </w:pPr>
    </w:p>
    <w:p w:rsidR="00F05EBF" w:rsidRPr="00EE678B" w:rsidRDefault="00F05EBF" w:rsidP="006B4D1B">
      <w:pPr>
        <w:pStyle w:val="ScreenCapture"/>
      </w:pPr>
      <w:r w:rsidRPr="00EE678B">
        <w:t>*** REFER TO MONOGRAPH FOR SIGNIFICANT INTERACTION CLINICAL</w:t>
      </w:r>
    </w:p>
    <w:p w:rsidR="00F05EBF" w:rsidRPr="00EE678B" w:rsidRDefault="00F05EBF" w:rsidP="006B4D1B">
      <w:pPr>
        <w:pStyle w:val="ScreenCapture"/>
      </w:pPr>
    </w:p>
    <w:p w:rsidR="00F05EBF" w:rsidRPr="00EE678B" w:rsidRDefault="00F05EBF" w:rsidP="006B4D1B">
      <w:pPr>
        <w:pStyle w:val="ScreenCapture"/>
      </w:pPr>
      <w:r w:rsidRPr="00EE678B">
        <w:t>Display Interaction Monograph? No// NO</w:t>
      </w:r>
    </w:p>
    <w:p w:rsidR="00F05EBF" w:rsidRPr="00EE678B" w:rsidRDefault="00F05EBF" w:rsidP="006B4D1B">
      <w:pPr>
        <w:pStyle w:val="ScreenCapture"/>
      </w:pPr>
    </w:p>
    <w:p w:rsidR="00F05EBF" w:rsidRPr="00EE678B" w:rsidRDefault="00F05EBF" w:rsidP="006B4D1B">
      <w:pPr>
        <w:pStyle w:val="ScreenCapture"/>
      </w:pPr>
      <w:r w:rsidRPr="00EE678B">
        <w:t>Do you want to Continue? Y// ES</w:t>
      </w:r>
    </w:p>
    <w:p w:rsidR="00F05EBF" w:rsidRPr="00EE678B" w:rsidRDefault="00F05EBF" w:rsidP="006B4D1B">
      <w:pPr>
        <w:pStyle w:val="ScreenCapture"/>
      </w:pPr>
    </w:p>
    <w:p w:rsidR="00F05EBF" w:rsidRPr="00EE678B" w:rsidRDefault="00F05EBF" w:rsidP="006B4D1B">
      <w:pPr>
        <w:pStyle w:val="ScreenCapture"/>
      </w:pPr>
      <w:r w:rsidRPr="00EE678B">
        <w:t>Do you want to Process medication</w:t>
      </w:r>
    </w:p>
    <w:p w:rsidR="00F05EBF" w:rsidRPr="00EE678B" w:rsidRDefault="00F05EBF" w:rsidP="006B4D1B">
      <w:pPr>
        <w:pStyle w:val="ScreenCapture"/>
      </w:pPr>
      <w:r w:rsidRPr="00EE678B">
        <w:t>WARFARIN (C0UMADIN) NA 5MG TAB: P// ROCESS</w:t>
      </w:r>
    </w:p>
    <w:p w:rsidR="00F05EBF" w:rsidRPr="00EE678B" w:rsidRDefault="00F05EBF" w:rsidP="006B4D1B">
      <w:pPr>
        <w:pStyle w:val="ScreenCapture"/>
      </w:pPr>
    </w:p>
    <w:p w:rsidR="00F05EBF" w:rsidRPr="00EE678B" w:rsidRDefault="00F05EBF" w:rsidP="006B4D1B">
      <w:pPr>
        <w:pStyle w:val="ScreenCapture"/>
      </w:pPr>
      <w:r w:rsidRPr="00EE678B">
        <w:t>Enter your Current Signature Code:    SIGNATURE VERIFIED</w:t>
      </w:r>
    </w:p>
    <w:p w:rsidR="00F05EBF" w:rsidRPr="00EE678B" w:rsidRDefault="00F05EBF" w:rsidP="006B4D1B">
      <w:pPr>
        <w:pStyle w:val="ScreenCapture"/>
      </w:pPr>
    </w:p>
    <w:p w:rsidR="00F05EBF" w:rsidRPr="00EE678B" w:rsidRDefault="00F05EBF" w:rsidP="006B4D1B">
      <w:pPr>
        <w:pStyle w:val="ScreenCapture"/>
      </w:pPr>
      <w:r w:rsidRPr="00EE678B">
        <w:t>Now creating Pharmacy Intervention</w:t>
      </w:r>
    </w:p>
    <w:p w:rsidR="00F05EBF" w:rsidRPr="00EE678B" w:rsidRDefault="00F05EBF" w:rsidP="006B4D1B">
      <w:pPr>
        <w:pStyle w:val="ScreenCapture"/>
      </w:pPr>
      <w:r w:rsidRPr="00EE678B">
        <w:t>for  WARFARIN (C0UMADIN) NA 5MG TAB</w:t>
      </w:r>
    </w:p>
    <w:p w:rsidR="00F05EBF" w:rsidRPr="00EE678B" w:rsidRDefault="00F05EBF" w:rsidP="006B4D1B">
      <w:pPr>
        <w:pStyle w:val="ScreenCapture"/>
      </w:pPr>
    </w:p>
    <w:p w:rsidR="00F05EBF" w:rsidRPr="00EE678B" w:rsidRDefault="00F05EBF" w:rsidP="006B4D1B">
      <w:pPr>
        <w:pStyle w:val="ScreenCapture"/>
      </w:pPr>
      <w:r w:rsidRPr="00EE678B">
        <w:t xml:space="preserve">PROVIDER: </w:t>
      </w:r>
    </w:p>
    <w:p w:rsidR="00F05EBF" w:rsidRPr="00EE678B" w:rsidRDefault="00F05EBF" w:rsidP="006B4D1B">
      <w:pPr>
        <w:pStyle w:val="ScreenCapture"/>
      </w:pPr>
      <w:r w:rsidRPr="00EE678B">
        <w:t>RECOMMENDATION:    NO CHANGE</w:t>
      </w:r>
    </w:p>
    <w:p w:rsidR="00F05EBF" w:rsidRPr="00EE678B" w:rsidRDefault="00F05EBF" w:rsidP="006B4D1B">
      <w:pPr>
        <w:pStyle w:val="ScreenCapture"/>
      </w:pPr>
    </w:p>
    <w:p w:rsidR="00F05EBF" w:rsidRPr="00EE678B" w:rsidRDefault="00F05EBF" w:rsidP="00CB318F">
      <w:pPr>
        <w:pStyle w:val="ScreenCapture"/>
        <w:keepNext/>
      </w:pPr>
      <w:r w:rsidRPr="00EE678B">
        <w:t>See 'Pharmacy Intervention Menu' if you want to delete this</w:t>
      </w:r>
    </w:p>
    <w:p w:rsidR="00F05EBF" w:rsidRPr="00EE678B" w:rsidRDefault="00F05EBF" w:rsidP="00CB318F">
      <w:pPr>
        <w:pStyle w:val="ScreenCapture"/>
        <w:keepNext/>
      </w:pPr>
      <w:r w:rsidRPr="00EE678B">
        <w:t>intervention or for more options.</w:t>
      </w:r>
    </w:p>
    <w:p w:rsidR="00F05EBF" w:rsidRPr="00EE678B" w:rsidRDefault="00F05EBF" w:rsidP="00CB318F">
      <w:pPr>
        <w:pStyle w:val="ScreenCapture"/>
        <w:keepNext/>
      </w:pPr>
    </w:p>
    <w:p w:rsidR="00F05EBF" w:rsidRPr="00EE678B" w:rsidRDefault="00F05EBF" w:rsidP="006B4D1B">
      <w:pPr>
        <w:pStyle w:val="ScreenCapture"/>
      </w:pPr>
    </w:p>
    <w:p w:rsidR="00921827" w:rsidRPr="00EE678B" w:rsidRDefault="00F05EBF" w:rsidP="00CB318F">
      <w:pPr>
        <w:pStyle w:val="ScreenCapture"/>
        <w:keepNext/>
      </w:pPr>
      <w:r w:rsidRPr="00EE678B">
        <w:t>Would you like to edit this intervention ? N// O</w:t>
      </w:r>
    </w:p>
    <w:p w:rsidR="00921827" w:rsidRPr="00EE678B" w:rsidRDefault="00921827" w:rsidP="004E0305">
      <w:pPr>
        <w:pStyle w:val="Heading2"/>
      </w:pPr>
      <w:bookmarkStart w:id="4456" w:name="_Toc4140460"/>
      <w:r w:rsidRPr="00EE678B">
        <w:t>Therapeutic Duplication</w:t>
      </w:r>
      <w:bookmarkEnd w:id="4456"/>
      <w:r w:rsidRPr="00EE678B">
        <w:t xml:space="preserve"> </w:t>
      </w:r>
    </w:p>
    <w:p w:rsidR="00921827" w:rsidRPr="00EE678B" w:rsidRDefault="00921827" w:rsidP="00921827">
      <w:pPr>
        <w:keepNext/>
        <w:keepLines/>
        <w:ind w:left="720"/>
        <w:rPr>
          <w:iCs/>
          <w:color w:val="000000"/>
        </w:rPr>
      </w:pPr>
    </w:p>
    <w:p w:rsidR="00921827" w:rsidRPr="00EE678B" w:rsidRDefault="00921827" w:rsidP="00F05EBF">
      <w:r w:rsidRPr="00EE678B">
        <w:t>This section describes enhancements to the existing VistA Duplicate Class order checks.</w:t>
      </w:r>
    </w:p>
    <w:p w:rsidR="00921827" w:rsidRPr="00EE678B" w:rsidRDefault="00921827" w:rsidP="00F05EBF"/>
    <w:p w:rsidR="00921827" w:rsidRPr="00EE678B" w:rsidRDefault="00921827" w:rsidP="00F05EBF">
      <w:r w:rsidRPr="00EE678B">
        <w:t>The current VistA Duplicate Class checks have been enhanced using the FDB business rules and database, as well as the FDB Enhanced Therapeutic Classification (ETC) system. The Duplicate Class check will now be referred to as the Duplicate Therapy order check. This order check will continue to be performed against active, pending, non-verified orders on hold (initiated through pharmacy or CPRS), expired and discontinued order</w:t>
      </w:r>
      <w:bookmarkStart w:id="4457" w:name="p159"/>
      <w:bookmarkEnd w:id="4457"/>
      <w:r w:rsidRPr="00EE678B">
        <w:t xml:space="preserve">s. </w:t>
      </w:r>
      <w:r w:rsidR="00F05EBF" w:rsidRPr="00EE678B">
        <w:t xml:space="preserve">The timeframe for inclusion of expired orders is determined by the display rules on the medication profile. The timeframe for inclusion of locally discontinued orders is determined by the following formula: Discontinued Date (Cancel Date) + Days Supply + 7. </w:t>
      </w:r>
      <w:r w:rsidRPr="00EE678B">
        <w:t>This check will be performed on active Non-VA Medication orders.</w:t>
      </w:r>
    </w:p>
    <w:p w:rsidR="00921827" w:rsidRPr="00EE678B" w:rsidRDefault="00921827" w:rsidP="00F05EBF"/>
    <w:p w:rsidR="00921827" w:rsidRPr="00EE678B" w:rsidRDefault="00921827" w:rsidP="00F05EBF">
      <w:r w:rsidRPr="00EE678B">
        <w:t>No changes have been made to the existing user actions for Duplicate Therapy order checks. Users will continue to have the ability to discontinue the order. The existing order will only be discontinued upon acceptance of the order being processed. No discontinue actions can be performed on remote outpatient orders, Non-VA medications, discontinued, and expired orders or orders placed on provider hold through CPRS. If the CANCEL DRUG IN SAME CLASS outpatient site parameter is set to ‘No’, no discontinue action is allowed on any duplicate class order.</w:t>
      </w:r>
    </w:p>
    <w:p w:rsidR="00921827" w:rsidRPr="00EE678B" w:rsidRDefault="00921827" w:rsidP="00F05EBF"/>
    <w:p w:rsidR="00921827" w:rsidRPr="00EE678B" w:rsidRDefault="00921827" w:rsidP="00F05EBF">
      <w:r w:rsidRPr="00EE678B">
        <w:t>Any remote Outpatient order (from another VAMC or Department of Defense (DoD) facility) using data from Health Data Repository Historical (HDR-Hx) or Health Data Repository- Interim Messaging Solution (HDR-IMS) that has been expired for 30 days or less will be included in the list of medications to be checked.</w:t>
      </w:r>
    </w:p>
    <w:p w:rsidR="00921827" w:rsidRPr="00EE678B" w:rsidRDefault="00921827" w:rsidP="00F05EBF"/>
    <w:p w:rsidR="00921827" w:rsidRPr="00EE678B" w:rsidRDefault="00921827" w:rsidP="00F05EBF">
      <w:r w:rsidRPr="00EE678B">
        <w:t>FDB custom tables will be used to store custom changes to the duplication allowance for a FDB therapeutic classification. Each duplicate therapy class is assigned a duplication allowance. The duplication allowance for a therapeutic allowance determines whether or not the therapeutic duplication warning will be displayed to the user.</w:t>
      </w:r>
    </w:p>
    <w:p w:rsidR="00921827" w:rsidRPr="00EE678B" w:rsidRDefault="00921827" w:rsidP="00F05EBF"/>
    <w:p w:rsidR="00921827" w:rsidRPr="00EE678B" w:rsidRDefault="00921827" w:rsidP="00F05EBF">
      <w:r w:rsidRPr="00EE678B">
        <w:t>The Vendor's (currently FDB) Enhanced Therapeutic Classification (ETC) System is now used in place of the VA Drug Class for the Duplicate Therapy (formerly duplicate class) order checks.</w:t>
      </w:r>
    </w:p>
    <w:p w:rsidR="00921827" w:rsidRPr="00EE678B" w:rsidRDefault="00921827" w:rsidP="00F05EBF"/>
    <w:p w:rsidR="00921827" w:rsidRPr="00EE678B" w:rsidRDefault="00921827" w:rsidP="00F05EBF">
      <w:r w:rsidRPr="00EE678B">
        <w:t>Duplicate Therapy order checks will no longer be processed in pairs. Each duplicate therapy warning includes as many outpatient medication orders that it applies to.</w:t>
      </w:r>
    </w:p>
    <w:p w:rsidR="00921827" w:rsidRPr="00EE678B" w:rsidRDefault="00921827" w:rsidP="00F05EBF"/>
    <w:p w:rsidR="00921827" w:rsidRPr="00EE678B" w:rsidRDefault="00921827" w:rsidP="00F05EBF">
      <w:r w:rsidRPr="00EE678B">
        <w:t>A duplicate therapy warning is only displayed if the number of duplicate therapy matches exceeds the duplication allowance specified for the FDB duplicate therapy class.</w:t>
      </w:r>
    </w:p>
    <w:p w:rsidR="00921827" w:rsidRPr="00EE678B" w:rsidRDefault="00921827" w:rsidP="00F05EBF"/>
    <w:p w:rsidR="00921827" w:rsidRPr="00EE678B" w:rsidRDefault="00921827" w:rsidP="00B37427">
      <w:pPr>
        <w:keepNext/>
      </w:pPr>
      <w:r w:rsidRPr="00EE678B">
        <w:t>The following processes use the enhanced functionality:</w:t>
      </w:r>
    </w:p>
    <w:p w:rsidR="0062550D" w:rsidRPr="00B31611" w:rsidRDefault="0062550D">
      <w:pPr>
        <w:numPr>
          <w:ilvl w:val="0"/>
          <w:numId w:val="93"/>
        </w:numPr>
        <w:spacing w:before="120"/>
        <w:ind w:left="720"/>
        <w:rPr>
          <w:iCs/>
          <w:color w:val="000000"/>
        </w:rPr>
        <w:pPrChange w:id="4458" w:author="Fred Perez" w:date="2019-03-22T09:44:00Z">
          <w:pPr>
            <w:numPr>
              <w:numId w:val="101"/>
            </w:numPr>
            <w:spacing w:before="120"/>
            <w:ind w:left="720" w:hanging="360"/>
          </w:pPr>
        </w:pPrChange>
      </w:pPr>
      <w:r w:rsidRPr="00B31611">
        <w:rPr>
          <w:iCs/>
          <w:color w:val="000000"/>
        </w:rPr>
        <w:t>Entering a new outpatient medication order through pharmacy options</w:t>
      </w:r>
    </w:p>
    <w:p w:rsidR="0062550D" w:rsidRPr="00B31611" w:rsidRDefault="0062550D">
      <w:pPr>
        <w:numPr>
          <w:ilvl w:val="0"/>
          <w:numId w:val="93"/>
        </w:numPr>
        <w:spacing w:before="120"/>
        <w:ind w:left="720"/>
        <w:rPr>
          <w:iCs/>
          <w:color w:val="000000"/>
        </w:rPr>
        <w:pPrChange w:id="4459" w:author="Fred Perez" w:date="2019-03-22T09:44:00Z">
          <w:pPr>
            <w:numPr>
              <w:numId w:val="101"/>
            </w:numPr>
            <w:spacing w:before="120"/>
            <w:ind w:left="720" w:hanging="360"/>
          </w:pPr>
        </w:pPrChange>
      </w:pPr>
      <w:r w:rsidRPr="00B31611">
        <w:rPr>
          <w:iCs/>
          <w:color w:val="000000"/>
        </w:rPr>
        <w:t>Finishing a pending outpatient medication order</w:t>
      </w:r>
    </w:p>
    <w:p w:rsidR="0062550D" w:rsidRPr="00B31611" w:rsidRDefault="0062550D">
      <w:pPr>
        <w:numPr>
          <w:ilvl w:val="0"/>
          <w:numId w:val="93"/>
        </w:numPr>
        <w:spacing w:before="120"/>
        <w:ind w:left="720"/>
        <w:rPr>
          <w:iCs/>
          <w:color w:val="000000"/>
        </w:rPr>
        <w:pPrChange w:id="4460" w:author="Fred Perez" w:date="2019-03-22T09:44:00Z">
          <w:pPr>
            <w:numPr>
              <w:numId w:val="101"/>
            </w:numPr>
            <w:spacing w:before="120"/>
            <w:ind w:left="720" w:hanging="360"/>
          </w:pPr>
        </w:pPrChange>
      </w:pPr>
      <w:r w:rsidRPr="00B31611">
        <w:rPr>
          <w:iCs/>
          <w:color w:val="000000"/>
        </w:rPr>
        <w:t>Renewing an outpatient medication order</w:t>
      </w:r>
    </w:p>
    <w:p w:rsidR="0062550D" w:rsidRPr="00B31611" w:rsidRDefault="0062550D">
      <w:pPr>
        <w:numPr>
          <w:ilvl w:val="0"/>
          <w:numId w:val="93"/>
        </w:numPr>
        <w:spacing w:before="120"/>
        <w:ind w:left="720"/>
        <w:rPr>
          <w:iCs/>
          <w:color w:val="000000"/>
        </w:rPr>
        <w:pPrChange w:id="4461" w:author="Fred Perez" w:date="2019-03-22T09:44:00Z">
          <w:pPr>
            <w:numPr>
              <w:numId w:val="101"/>
            </w:numPr>
            <w:spacing w:before="120"/>
            <w:ind w:left="720" w:hanging="360"/>
          </w:pPr>
        </w:pPrChange>
      </w:pPr>
      <w:r w:rsidRPr="00B31611">
        <w:rPr>
          <w:iCs/>
          <w:color w:val="000000"/>
        </w:rPr>
        <w:t>When a new outpatient medication order is created via an edit</w:t>
      </w:r>
    </w:p>
    <w:p w:rsidR="0062550D" w:rsidRPr="00B31611" w:rsidRDefault="0062550D">
      <w:pPr>
        <w:numPr>
          <w:ilvl w:val="0"/>
          <w:numId w:val="93"/>
        </w:numPr>
        <w:spacing w:before="120"/>
        <w:ind w:left="720"/>
        <w:rPr>
          <w:iCs/>
          <w:color w:val="000000"/>
        </w:rPr>
        <w:pPrChange w:id="4462" w:author="Fred Perez" w:date="2019-03-22T09:44:00Z">
          <w:pPr>
            <w:numPr>
              <w:numId w:val="101"/>
            </w:numPr>
            <w:spacing w:before="120"/>
            <w:ind w:left="720" w:hanging="360"/>
          </w:pPr>
        </w:pPrChange>
      </w:pPr>
      <w:r w:rsidRPr="00B31611">
        <w:rPr>
          <w:iCs/>
          <w:color w:val="000000"/>
        </w:rPr>
        <w:t>Verification of an outpatient medication order entered or finished by a non-pharmacist</w:t>
      </w:r>
    </w:p>
    <w:p w:rsidR="0062550D" w:rsidRPr="00B31611" w:rsidRDefault="0062550D">
      <w:pPr>
        <w:numPr>
          <w:ilvl w:val="0"/>
          <w:numId w:val="93"/>
        </w:numPr>
        <w:spacing w:before="120"/>
        <w:ind w:left="720"/>
        <w:rPr>
          <w:iCs/>
          <w:color w:val="000000"/>
        </w:rPr>
        <w:pPrChange w:id="4463" w:author="Fred Perez" w:date="2019-03-22T09:44:00Z">
          <w:pPr>
            <w:numPr>
              <w:numId w:val="101"/>
            </w:numPr>
            <w:spacing w:before="120"/>
            <w:ind w:left="720" w:hanging="360"/>
          </w:pPr>
        </w:pPrChange>
      </w:pPr>
      <w:r w:rsidRPr="00B31611">
        <w:rPr>
          <w:iCs/>
          <w:color w:val="000000"/>
        </w:rPr>
        <w:t>Copy of an outpatient medication order</w:t>
      </w:r>
    </w:p>
    <w:p w:rsidR="0062550D" w:rsidRPr="00B31611" w:rsidRDefault="0062550D">
      <w:pPr>
        <w:keepLines/>
        <w:numPr>
          <w:ilvl w:val="0"/>
          <w:numId w:val="93"/>
        </w:numPr>
        <w:spacing w:before="120"/>
        <w:ind w:left="720"/>
        <w:rPr>
          <w:i/>
          <w:iCs/>
          <w:color w:val="000000"/>
        </w:rPr>
        <w:pPrChange w:id="4464" w:author="Fred Perez" w:date="2019-03-22T09:44:00Z">
          <w:pPr>
            <w:keepLines/>
            <w:numPr>
              <w:numId w:val="101"/>
            </w:numPr>
            <w:spacing w:before="120"/>
            <w:ind w:left="720" w:hanging="360"/>
          </w:pPr>
        </w:pPrChange>
      </w:pPr>
      <w:r w:rsidRPr="00B31611">
        <w:rPr>
          <w:iCs/>
          <w:color w:val="000000"/>
        </w:rPr>
        <w:t>Reinstatement of an outpatient medication order</w:t>
      </w:r>
    </w:p>
    <w:p w:rsidR="00921827" w:rsidRPr="00EE678B" w:rsidRDefault="00921827" w:rsidP="00921827">
      <w:pPr>
        <w:ind w:left="720"/>
        <w:rPr>
          <w:color w:val="000000"/>
        </w:rPr>
      </w:pPr>
    </w:p>
    <w:p w:rsidR="00921827" w:rsidRPr="00EE678B" w:rsidRDefault="00921827" w:rsidP="00FE5778">
      <w:r w:rsidRPr="00EE678B">
        <w:t>See illustrations below:</w:t>
      </w:r>
    </w:p>
    <w:p w:rsidR="00921827" w:rsidRPr="00EE678B" w:rsidRDefault="00921827" w:rsidP="00FE5778"/>
    <w:p w:rsidR="00921827" w:rsidRPr="00EE678B" w:rsidRDefault="00921827" w:rsidP="009A678F">
      <w:pPr>
        <w:pStyle w:val="ExampleHeading"/>
      </w:pPr>
      <w:r w:rsidRPr="00EE678B">
        <w:t>Local Rx</w:t>
      </w:r>
    </w:p>
    <w:p w:rsidR="00921827" w:rsidRPr="00EE678B" w:rsidRDefault="00921827" w:rsidP="006B4D1B">
      <w:pPr>
        <w:pStyle w:val="ScreenCapture"/>
      </w:pPr>
      <w:r w:rsidRPr="00EE678B">
        <w:t>===================================================================================</w:t>
      </w:r>
    </w:p>
    <w:p w:rsidR="00921827" w:rsidRPr="00EE678B" w:rsidRDefault="00921827" w:rsidP="006B4D1B">
      <w:pPr>
        <w:pStyle w:val="ScreenCapture"/>
      </w:pPr>
      <w:r w:rsidRPr="00EE678B">
        <w:t xml:space="preserve">*** THERAPEUTIC DUPLICATION(S) *** FAMOTIDINE 20MG TAB with </w:t>
      </w:r>
    </w:p>
    <w:p w:rsidR="00921827" w:rsidRPr="00EE678B" w:rsidRDefault="00921827" w:rsidP="006B4D1B">
      <w:pPr>
        <w:pStyle w:val="ScreenCapture"/>
      </w:pPr>
    </w:p>
    <w:p w:rsidR="00921827" w:rsidRPr="00EE678B" w:rsidRDefault="00921827" w:rsidP="006B4D1B">
      <w:pPr>
        <w:pStyle w:val="ScreenCapture"/>
      </w:pPr>
      <w:r w:rsidRPr="00EE678B">
        <w:t xml:space="preserve">            Local Rx#: 2561</w:t>
      </w:r>
    </w:p>
    <w:p w:rsidR="00921827" w:rsidRPr="00EE678B" w:rsidRDefault="00921827" w:rsidP="006B4D1B">
      <w:pPr>
        <w:pStyle w:val="ScreenCapture"/>
      </w:pPr>
      <w:r w:rsidRPr="00EE678B">
        <w:t xml:space="preserve">                 Drug: CIMETIDINE 300MG TAB (DISCONTINUED)</w:t>
      </w:r>
    </w:p>
    <w:p w:rsidR="00921827" w:rsidRPr="00EE678B" w:rsidRDefault="00921827" w:rsidP="006B4D1B">
      <w:pPr>
        <w:pStyle w:val="ScreenCapture"/>
      </w:pPr>
      <w:r w:rsidRPr="00EE678B">
        <w:t xml:space="preserve">                  SIG: TAKE ONE TABLET BY MOUTH AT BEDTIME                   </w:t>
      </w:r>
    </w:p>
    <w:p w:rsidR="00921827" w:rsidRPr="00EE678B" w:rsidRDefault="00921827" w:rsidP="006B4D1B">
      <w:pPr>
        <w:pStyle w:val="ScreenCapture"/>
      </w:pPr>
      <w:r w:rsidRPr="00EE678B">
        <w:t xml:space="preserve">                  QTY: 30                 Days Supply: 30   </w:t>
      </w:r>
    </w:p>
    <w:p w:rsidR="00921827" w:rsidRPr="00EE678B" w:rsidRDefault="00921827" w:rsidP="006B4D1B">
      <w:pPr>
        <w:pStyle w:val="ScreenCapture"/>
      </w:pPr>
      <w:r w:rsidRPr="00EE678B">
        <w:t xml:space="preserve"> </w:t>
      </w:r>
      <w:r w:rsidR="0062550D">
        <w:rPr>
          <w:lang w:val="en-US"/>
        </w:rPr>
        <w:t xml:space="preserve">    </w:t>
      </w:r>
      <w:r w:rsidRPr="00EE678B">
        <w:t xml:space="preserve">   Processing Status: Released locally on 3/4/08@08:55:32 (Window)</w:t>
      </w:r>
    </w:p>
    <w:p w:rsidR="00921827" w:rsidRPr="00EE678B" w:rsidRDefault="00921827" w:rsidP="006B4D1B">
      <w:pPr>
        <w:pStyle w:val="ScreenCapture"/>
      </w:pPr>
      <w:r w:rsidRPr="00EE678B">
        <w:t xml:space="preserve">       Last Filled On: 11/08/06</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Class(es)Involved in Therapeutic Duplication(s): Peptic Ulcer Agents, Histamine-2 Receptor Antagonists (H2 Antagonists)</w:t>
      </w:r>
    </w:p>
    <w:p w:rsidR="00921827" w:rsidRPr="00EE678B" w:rsidRDefault="00921827" w:rsidP="006B4D1B">
      <w:pPr>
        <w:pStyle w:val="ScreenCapture"/>
      </w:pPr>
      <w:r w:rsidRPr="00EE678B">
        <w:t>==================================================================================</w:t>
      </w:r>
    </w:p>
    <w:p w:rsidR="00921827" w:rsidRPr="00EE678B" w:rsidRDefault="00921827" w:rsidP="00921827">
      <w:pPr>
        <w:ind w:left="720"/>
        <w:rPr>
          <w:color w:val="000000"/>
          <w:szCs w:val="24"/>
        </w:rPr>
      </w:pPr>
    </w:p>
    <w:p w:rsidR="00921827" w:rsidRPr="00EE678B" w:rsidRDefault="00921827" w:rsidP="009A678F">
      <w:pPr>
        <w:pStyle w:val="ExampleHeading"/>
      </w:pPr>
      <w:r w:rsidRPr="00EE678B">
        <w:t>Remote Rx</w:t>
      </w:r>
    </w:p>
    <w:p w:rsidR="00921827" w:rsidRPr="00EE678B" w:rsidRDefault="00921827" w:rsidP="006B4D1B">
      <w:pPr>
        <w:pStyle w:val="ScreenCapture"/>
      </w:pPr>
      <w:r w:rsidRPr="00EE678B">
        <w:t>================================================================================</w:t>
      </w:r>
    </w:p>
    <w:p w:rsidR="00921827" w:rsidRPr="00EE678B" w:rsidRDefault="00921827" w:rsidP="006B4D1B">
      <w:pPr>
        <w:pStyle w:val="ScreenCapture"/>
      </w:pPr>
      <w:r w:rsidRPr="00EE678B">
        <w:t xml:space="preserve">*** THERAPEUTIC DUPLICATION(S) *** SUCRALFATE 1GM TAB with </w:t>
      </w:r>
    </w:p>
    <w:p w:rsidR="00921827" w:rsidRPr="00EE678B" w:rsidRDefault="00921827" w:rsidP="006B4D1B">
      <w:pPr>
        <w:pStyle w:val="ScreenCapture"/>
      </w:pPr>
    </w:p>
    <w:p w:rsidR="00921827" w:rsidRPr="00EE678B" w:rsidRDefault="00921827" w:rsidP="006B4D1B">
      <w:pPr>
        <w:pStyle w:val="ScreenCapture"/>
      </w:pPr>
      <w:r w:rsidRPr="00EE678B">
        <w:t xml:space="preserve">        LOCATION: &lt;VA OR DOD FACILITY&gt;   Remote Rx#: 65343</w:t>
      </w:r>
    </w:p>
    <w:p w:rsidR="00921827" w:rsidRPr="00EE678B" w:rsidRDefault="00921827" w:rsidP="006B4D1B">
      <w:pPr>
        <w:pStyle w:val="ScreenCapture"/>
      </w:pPr>
      <w:r w:rsidRPr="00EE678B">
        <w:t xml:space="preserve">                 Drug: RANITIDINE HCL 150MG TAB (EXPIRED)</w:t>
      </w:r>
    </w:p>
    <w:p w:rsidR="00921827" w:rsidRPr="00EE678B" w:rsidRDefault="00921827" w:rsidP="006B4D1B">
      <w:pPr>
        <w:pStyle w:val="ScreenCapture"/>
      </w:pPr>
      <w:r w:rsidRPr="00EE678B">
        <w:t xml:space="preserve">                  SIG: TAKE ONE TABLET BY MOUTH TWICE A DAY</w:t>
      </w:r>
    </w:p>
    <w:p w:rsidR="00921827" w:rsidRPr="00EE678B" w:rsidRDefault="00921827" w:rsidP="006B4D1B">
      <w:pPr>
        <w:pStyle w:val="ScreenCapture"/>
      </w:pPr>
      <w:r w:rsidRPr="00EE678B">
        <w:t xml:space="preserve">                  QTY: 180                Days Supply: 90</w:t>
      </w:r>
    </w:p>
    <w:p w:rsidR="00921827" w:rsidRPr="00EE678B" w:rsidRDefault="00921827" w:rsidP="006B4D1B">
      <w:pPr>
        <w:pStyle w:val="ScreenCapture"/>
      </w:pPr>
      <w:r w:rsidRPr="00EE678B">
        <w:t xml:space="preserve">       Last Filled On: 11/08/06</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Class(es)Involved in Therapeutic Duplication(s): Peptic Ulcer Agents</w:t>
      </w:r>
    </w:p>
    <w:p w:rsidR="00921827" w:rsidRPr="00EE678B" w:rsidRDefault="00921827" w:rsidP="006B4D1B">
      <w:pPr>
        <w:pStyle w:val="ScreenCapture"/>
      </w:pPr>
      <w:r w:rsidRPr="00EE678B">
        <w:t>===============================================================================</w:t>
      </w:r>
    </w:p>
    <w:p w:rsidR="00921827" w:rsidRPr="00EE678B" w:rsidRDefault="00921827" w:rsidP="009A678F"/>
    <w:p w:rsidR="00921827" w:rsidRPr="00EE678B" w:rsidRDefault="00921827" w:rsidP="009A678F">
      <w:pPr>
        <w:pStyle w:val="ExampleHeading"/>
      </w:pPr>
      <w:r w:rsidRPr="00EE678B">
        <w:t>Pending Order</w:t>
      </w:r>
    </w:p>
    <w:p w:rsidR="00921827" w:rsidRPr="00EE678B" w:rsidRDefault="00921827" w:rsidP="006B4D1B">
      <w:pPr>
        <w:pStyle w:val="ScreenCapture"/>
      </w:pPr>
      <w:r w:rsidRPr="00EE678B">
        <w:t>================================================================================</w:t>
      </w:r>
    </w:p>
    <w:p w:rsidR="00921827" w:rsidRPr="00EE678B" w:rsidRDefault="00921827" w:rsidP="006B4D1B">
      <w:pPr>
        <w:pStyle w:val="ScreenCapture"/>
      </w:pPr>
      <w:r w:rsidRPr="00EE678B">
        <w:t>*** THERAPEUTIC DUPLICATION(S) *** NIZATIDINE 150MG CAP with</w:t>
      </w:r>
    </w:p>
    <w:p w:rsidR="00921827" w:rsidRPr="00EE678B" w:rsidRDefault="00921827" w:rsidP="006B4D1B">
      <w:pPr>
        <w:pStyle w:val="ScreenCapture"/>
      </w:pPr>
      <w:r w:rsidRPr="00EE678B">
        <w:t xml:space="preserve"> </w:t>
      </w:r>
    </w:p>
    <w:p w:rsidR="00921827" w:rsidRPr="00EE678B" w:rsidRDefault="00921827" w:rsidP="006B4D1B">
      <w:pPr>
        <w:pStyle w:val="ScreenCapture"/>
      </w:pPr>
      <w:r w:rsidRPr="00EE678B">
        <w:t xml:space="preserve">          Pending Drug: FAMOTIDINE 20MG TAB</w:t>
      </w:r>
    </w:p>
    <w:p w:rsidR="00921827" w:rsidRPr="00EE678B" w:rsidRDefault="00921827" w:rsidP="006B4D1B">
      <w:pPr>
        <w:pStyle w:val="ScreenCapture"/>
      </w:pPr>
      <w:r w:rsidRPr="00EE678B">
        <w:t xml:space="preserve">                   SIG: TAKE ONE TABLET BY TWICE DAILY</w:t>
      </w:r>
    </w:p>
    <w:p w:rsidR="00921827" w:rsidRPr="00EE678B" w:rsidRDefault="00921827" w:rsidP="006B4D1B">
      <w:pPr>
        <w:pStyle w:val="ScreenCapture"/>
      </w:pPr>
    </w:p>
    <w:p w:rsidR="00921827" w:rsidRPr="00EE678B" w:rsidRDefault="00921827" w:rsidP="006B4D1B">
      <w:pPr>
        <w:pStyle w:val="ScreenCapture"/>
        <w:rPr>
          <w:b/>
          <w:sz w:val="20"/>
          <w:szCs w:val="20"/>
        </w:rPr>
      </w:pPr>
      <w:r w:rsidRPr="00EE678B">
        <w:t>Class(es)Involved in Therapeutic Duplication(s): Peptic Ulcer Agents</w:t>
      </w:r>
    </w:p>
    <w:p w:rsidR="00921827" w:rsidRPr="00EE678B" w:rsidRDefault="00921827" w:rsidP="006B4D1B">
      <w:pPr>
        <w:pStyle w:val="ScreenCapture"/>
      </w:pPr>
      <w:r w:rsidRPr="00EE678B">
        <w:t>================================================================================</w:t>
      </w:r>
    </w:p>
    <w:p w:rsidR="00921827" w:rsidRPr="00EE678B" w:rsidRDefault="00921827" w:rsidP="005B5D24"/>
    <w:p w:rsidR="00921827" w:rsidRPr="00EE678B" w:rsidRDefault="00921827" w:rsidP="009A678F">
      <w:pPr>
        <w:pStyle w:val="ExampleHeading"/>
      </w:pPr>
      <w:r w:rsidRPr="00EE678B">
        <w:t>Non-VA Med Order</w:t>
      </w:r>
    </w:p>
    <w:p w:rsidR="00921827" w:rsidRPr="00EE678B" w:rsidRDefault="00921827" w:rsidP="006B4D1B">
      <w:pPr>
        <w:pStyle w:val="ScreenCapture"/>
      </w:pPr>
      <w:r w:rsidRPr="00EE678B">
        <w:t>===============================================================================</w:t>
      </w:r>
    </w:p>
    <w:p w:rsidR="00921827" w:rsidRPr="00EE678B" w:rsidRDefault="00921827" w:rsidP="006B4D1B">
      <w:pPr>
        <w:pStyle w:val="ScreenCapture"/>
      </w:pPr>
    </w:p>
    <w:p w:rsidR="00921827" w:rsidRPr="00EE678B" w:rsidRDefault="00921827" w:rsidP="006B4D1B">
      <w:pPr>
        <w:pStyle w:val="ScreenCapture"/>
      </w:pPr>
      <w:r w:rsidRPr="00EE678B">
        <w:t xml:space="preserve">*** THERAPEUTIC DUPLICATION(S) *** FAMOTIDINE 20MG TAB with </w:t>
      </w:r>
    </w:p>
    <w:p w:rsidR="00921827" w:rsidRPr="00EE678B" w:rsidRDefault="00921827" w:rsidP="006B4D1B">
      <w:pPr>
        <w:pStyle w:val="ScreenCapture"/>
      </w:pPr>
    </w:p>
    <w:p w:rsidR="00921827" w:rsidRPr="00EE678B" w:rsidRDefault="00921827" w:rsidP="006B4D1B">
      <w:pPr>
        <w:pStyle w:val="ScreenCapture"/>
      </w:pPr>
      <w:r w:rsidRPr="00EE678B">
        <w:t xml:space="preserve">           Non-VA Med: CIMETIDINE 300MG TAB</w:t>
      </w:r>
    </w:p>
    <w:p w:rsidR="00921827" w:rsidRPr="00EE678B" w:rsidRDefault="00921827" w:rsidP="006B4D1B">
      <w:pPr>
        <w:pStyle w:val="ScreenCapture"/>
      </w:pPr>
      <w:r w:rsidRPr="00EE678B">
        <w:t xml:space="preserve">               Dosage: 300MG    Schedule: TWICE A DAY                   </w:t>
      </w:r>
    </w:p>
    <w:p w:rsidR="00921827" w:rsidRPr="00EE678B" w:rsidRDefault="00921827" w:rsidP="006B4D1B">
      <w:pPr>
        <w:pStyle w:val="ScreenCapture"/>
      </w:pPr>
    </w:p>
    <w:p w:rsidR="00921827" w:rsidRPr="00EE678B" w:rsidRDefault="00921827" w:rsidP="006B4D1B">
      <w:pPr>
        <w:pStyle w:val="ScreenCapture"/>
      </w:pPr>
      <w:r w:rsidRPr="00EE678B">
        <w:t>Class(es)Involved in Therapeutic Duplication(s): Peptic Ulcer Agents, Histamine-2 Receptor Antagonists (H2 Antagonists)</w:t>
      </w:r>
    </w:p>
    <w:p w:rsidR="00921827" w:rsidRPr="00EE678B" w:rsidRDefault="00921827" w:rsidP="006B4D1B">
      <w:pPr>
        <w:pStyle w:val="ScreenCapture"/>
      </w:pPr>
      <w:r w:rsidRPr="00EE678B">
        <w:t>==================================================================================</w:t>
      </w:r>
    </w:p>
    <w:p w:rsidR="00921827" w:rsidRPr="00EE678B" w:rsidRDefault="00921827" w:rsidP="00921827">
      <w:pPr>
        <w:keepNext/>
        <w:ind w:left="720"/>
      </w:pPr>
    </w:p>
    <w:p w:rsidR="00921827" w:rsidRPr="00EE678B" w:rsidRDefault="00921827" w:rsidP="00FE5778">
      <w:r w:rsidRPr="00EE678B">
        <w:t>If the CANCEL DRUG IN SAME CLASS outpatient site parameter is set to ‘No’, the following information is shown for the duplicate therapy warning:</w:t>
      </w:r>
    </w:p>
    <w:p w:rsidR="00921827" w:rsidRPr="00EE678B" w:rsidRDefault="00921827" w:rsidP="009A678F">
      <w:bookmarkStart w:id="4465" w:name="p160"/>
      <w:bookmarkEnd w:id="4465"/>
    </w:p>
    <w:p w:rsidR="00921827" w:rsidRPr="00EE678B" w:rsidRDefault="00921827" w:rsidP="00CB318F">
      <w:pPr>
        <w:pStyle w:val="ScreenCapture"/>
        <w:keepNext/>
      </w:pPr>
      <w:r w:rsidRPr="00EE678B">
        <w:t>================================================================================</w:t>
      </w:r>
    </w:p>
    <w:p w:rsidR="00921827" w:rsidRPr="00EE678B" w:rsidRDefault="00921827" w:rsidP="00CB318F">
      <w:pPr>
        <w:pStyle w:val="ScreenCapture"/>
        <w:keepNext/>
      </w:pPr>
      <w:r w:rsidRPr="00EE678B">
        <w:t>*** THERAPEUTIC DUPLICATION(S) *** NIZATIDINE 150MG CAP with</w:t>
      </w:r>
    </w:p>
    <w:p w:rsidR="00921827" w:rsidRPr="00EE678B" w:rsidRDefault="00921827" w:rsidP="005B5D24">
      <w:pPr>
        <w:pStyle w:val="ScreenCapture"/>
      </w:pPr>
    </w:p>
    <w:p w:rsidR="00921827" w:rsidRPr="00EE678B" w:rsidRDefault="00921827" w:rsidP="005B5D24">
      <w:pPr>
        <w:pStyle w:val="ScreenCapture"/>
      </w:pPr>
      <w:r w:rsidRPr="00EE678B">
        <w:t xml:space="preserve">   Local Rx #2561 (ACTIVE) for CIMETIDINE 300MG TAB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#2572 (PROVIDER HOLD) for SUCRALFATE 1MG TAB </w:t>
      </w:r>
    </w:p>
    <w:p w:rsidR="00921827" w:rsidRPr="00EE678B" w:rsidRDefault="00921827" w:rsidP="005B5D24">
      <w:pPr>
        <w:pStyle w:val="ScreenCapture"/>
      </w:pPr>
    </w:p>
    <w:p w:rsidR="00921827" w:rsidRPr="00EE678B" w:rsidRDefault="00921827" w:rsidP="005B5D24">
      <w:pPr>
        <w:pStyle w:val="ScreenCapture"/>
      </w:pPr>
      <w:r w:rsidRPr="00EE678B">
        <w:t xml:space="preserve">   Remote Rx #2571 (DISCONTINUED) for RANITIDINE HCL 150MG TAB </w:t>
      </w:r>
    </w:p>
    <w:p w:rsidR="00921827" w:rsidRPr="00EE678B" w:rsidRDefault="00921827" w:rsidP="005B5D24">
      <w:pPr>
        <w:pStyle w:val="ScreenCapture"/>
      </w:pPr>
    </w:p>
    <w:p w:rsidR="00921827" w:rsidRPr="00EE678B" w:rsidRDefault="00921827" w:rsidP="005B5D24">
      <w:pPr>
        <w:pStyle w:val="ScreenCapture"/>
      </w:pPr>
      <w:r w:rsidRPr="00EE678B">
        <w:t xml:space="preserve">   Pending Order for FAMOTIDINE 20MG TAB </w:t>
      </w:r>
    </w:p>
    <w:p w:rsidR="00921827" w:rsidRPr="00EE678B" w:rsidRDefault="00921827" w:rsidP="005B5D24">
      <w:pPr>
        <w:pStyle w:val="ScreenCapture"/>
      </w:pPr>
    </w:p>
    <w:p w:rsidR="00921827" w:rsidRPr="00EE678B" w:rsidRDefault="00921827" w:rsidP="005B5D24">
      <w:pPr>
        <w:pStyle w:val="ScreenCapture"/>
      </w:pPr>
      <w:r w:rsidRPr="00EE678B">
        <w:t xml:space="preserve">   Non-VA Med Order for CIMETIDINE 300MG TAB </w:t>
      </w:r>
    </w:p>
    <w:p w:rsidR="00921827" w:rsidRPr="00EE678B" w:rsidRDefault="00921827" w:rsidP="005B5D24">
      <w:pPr>
        <w:pStyle w:val="ScreenCapture"/>
      </w:pPr>
    </w:p>
    <w:p w:rsidR="00921827" w:rsidRPr="00EE678B" w:rsidRDefault="00921827" w:rsidP="005B5D24">
      <w:pPr>
        <w:pStyle w:val="ScreenCapture"/>
      </w:pPr>
      <w:r w:rsidRPr="00EE678B">
        <w:t>Class(es)Involved in Therapeutic Duplication(s): PEPTIC ULCER AGENTS, HISTAMINE-2 RECEPTOR ANTAGONISTS (H2 ANTAGONISTS)</w:t>
      </w:r>
    </w:p>
    <w:p w:rsidR="00F05EBF" w:rsidRPr="00EE678B" w:rsidRDefault="00F05EBF" w:rsidP="005B5D24">
      <w:pPr>
        <w:pStyle w:val="ScreenCapture"/>
        <w:rPr>
          <w:sz w:val="18"/>
          <w:szCs w:val="18"/>
        </w:rPr>
      </w:pPr>
      <w:r w:rsidRPr="00EE678B">
        <w:rPr>
          <w:sz w:val="18"/>
          <w:szCs w:val="18"/>
        </w:rPr>
        <w:t>===============================================================================</w:t>
      </w:r>
    </w:p>
    <w:p w:rsidR="00921827" w:rsidRPr="00EE678B" w:rsidRDefault="00921827" w:rsidP="00921827"/>
    <w:p w:rsidR="00921827" w:rsidRPr="00EE678B" w:rsidRDefault="00921827" w:rsidP="00FE5778">
      <w:r w:rsidRPr="00EE678B">
        <w:t>If there is more than one remote, local, pending or Non-VA med order involved in the therapeutic duplication, the order details will be displayed one after the other.</w:t>
      </w:r>
    </w:p>
    <w:p w:rsidR="00921827" w:rsidRPr="00EE678B" w:rsidRDefault="00921827" w:rsidP="00921827">
      <w:pPr>
        <w:ind w:left="360"/>
      </w:pPr>
    </w:p>
    <w:p w:rsidR="00921827" w:rsidRPr="00EE678B" w:rsidRDefault="00921827" w:rsidP="00FE5778">
      <w:r w:rsidRPr="00EE678B">
        <w:t>If the same drugs are involved in multiple therapeutic duplications, a single therapeutic duplication warning will be displayed and multiple therapeutic classes will be listed.</w:t>
      </w:r>
    </w:p>
    <w:p w:rsidR="00921827" w:rsidRPr="00EE678B" w:rsidRDefault="00921827" w:rsidP="00FE5778"/>
    <w:p w:rsidR="00921827" w:rsidRPr="00EE678B" w:rsidRDefault="00921827" w:rsidP="00FE5778">
      <w:r w:rsidRPr="00EE678B">
        <w:t>If the CANCEL DRUG IN SAME CLASS outpatient site parameter is set to ‘No’, no discontinue action prompt will be presented.</w:t>
      </w:r>
    </w:p>
    <w:p w:rsidR="00921827" w:rsidRPr="00EE678B" w:rsidRDefault="00921827" w:rsidP="00FE5778"/>
    <w:p w:rsidR="00921827" w:rsidRPr="00EE678B" w:rsidRDefault="00921827" w:rsidP="00FE5778">
      <w:r w:rsidRPr="00EE678B">
        <w:t>After all the therapeutic duplication warnings are displayed and if the CANCEL DRUG IN SAME CLASS outpatient site parameter is set to ‘Yes’, the user will be asked if they want to discontinue any of the orders.</w:t>
      </w:r>
    </w:p>
    <w:p w:rsidR="00921827" w:rsidRPr="00EE678B" w:rsidRDefault="00921827" w:rsidP="00FE5778"/>
    <w:p w:rsidR="00921827" w:rsidRPr="00EE678B" w:rsidRDefault="00921827" w:rsidP="008E248B">
      <w:pPr>
        <w:pStyle w:val="ExampleHeading"/>
      </w:pPr>
      <w:r w:rsidRPr="00EE678B">
        <w:t>See Examples:</w:t>
      </w:r>
    </w:p>
    <w:p w:rsidR="00921827" w:rsidRPr="00EE678B" w:rsidRDefault="00921827" w:rsidP="005B5D24">
      <w:pPr>
        <w:pStyle w:val="ScreenCapture"/>
      </w:pPr>
      <w:r w:rsidRPr="00EE678B">
        <w:t xml:space="preserve">Discontinue RX #2580A SUCRALFATE 1GM TAB? Y/N   </w:t>
      </w:r>
    </w:p>
    <w:p w:rsidR="00921827" w:rsidRPr="00EE678B" w:rsidRDefault="00921827" w:rsidP="00921827">
      <w:pPr>
        <w:rPr>
          <w:sz w:val="10"/>
          <w:szCs w:val="10"/>
        </w:rPr>
      </w:pPr>
    </w:p>
    <w:p w:rsidR="00921827" w:rsidRPr="00EE678B" w:rsidRDefault="00921827" w:rsidP="005B5D24">
      <w:pPr>
        <w:pStyle w:val="ScreenCapture"/>
      </w:pPr>
      <w:r w:rsidRPr="00EE678B">
        <w:t xml:space="preserve">Discontinue Pending Order SUCRALFATE 1GM TAB? Y/N   </w:t>
      </w:r>
    </w:p>
    <w:p w:rsidR="00921827" w:rsidRPr="00EE678B" w:rsidRDefault="00921827" w:rsidP="00921827"/>
    <w:p w:rsidR="00921827" w:rsidRPr="00EE678B" w:rsidRDefault="00921827" w:rsidP="00FE5778">
      <w:r w:rsidRPr="00EE678B">
        <w:t>The system will only allow a discontinuation action on active, pending, non-verified and orders placed on hold by pharmacy.</w:t>
      </w:r>
    </w:p>
    <w:p w:rsidR="00921827" w:rsidRPr="00EE678B" w:rsidRDefault="00921827" w:rsidP="008E248B">
      <w:bookmarkStart w:id="4466" w:name="p161"/>
      <w:bookmarkEnd w:id="4466"/>
    </w:p>
    <w:p w:rsidR="001E3DFA" w:rsidRPr="00EE678B" w:rsidRDefault="001E3DFA" w:rsidP="00FE5778">
      <w:r w:rsidRPr="00EE678B">
        <w:t>The system will display the following information for the numbered list of orders:</w:t>
      </w:r>
    </w:p>
    <w:p w:rsidR="001E3DFA" w:rsidRPr="00EE678B" w:rsidRDefault="001E3DFA">
      <w:pPr>
        <w:keepNext/>
        <w:numPr>
          <w:ilvl w:val="0"/>
          <w:numId w:val="96"/>
        </w:numPr>
        <w:spacing w:before="120"/>
        <w:ind w:left="1080"/>
        <w:rPr>
          <w:color w:val="000000"/>
          <w:szCs w:val="20"/>
        </w:rPr>
        <w:pPrChange w:id="4467" w:author="Fred Perez" w:date="2019-03-22T09:44:00Z">
          <w:pPr>
            <w:keepNext/>
            <w:numPr>
              <w:numId w:val="107"/>
            </w:numPr>
            <w:spacing w:before="120"/>
            <w:ind w:left="1080" w:hanging="360"/>
          </w:pPr>
        </w:pPrChange>
      </w:pPr>
      <w:r w:rsidRPr="00EE678B">
        <w:rPr>
          <w:color w:val="000000"/>
          <w:szCs w:val="20"/>
        </w:rPr>
        <w:t>Prescription number (if applicable)</w:t>
      </w:r>
    </w:p>
    <w:p w:rsidR="001E3DFA" w:rsidRPr="00EE678B" w:rsidRDefault="001E3DFA">
      <w:pPr>
        <w:keepNext/>
        <w:numPr>
          <w:ilvl w:val="0"/>
          <w:numId w:val="96"/>
        </w:numPr>
        <w:ind w:left="1080"/>
        <w:rPr>
          <w:color w:val="000000"/>
          <w:szCs w:val="20"/>
        </w:rPr>
        <w:pPrChange w:id="4468" w:author="Fred Perez" w:date="2019-03-22T09:44:00Z">
          <w:pPr>
            <w:keepNext/>
            <w:numPr>
              <w:numId w:val="107"/>
            </w:numPr>
            <w:ind w:left="1080" w:hanging="360"/>
          </w:pPr>
        </w:pPrChange>
      </w:pPr>
      <w:r w:rsidRPr="00EE678B">
        <w:rPr>
          <w:color w:val="000000"/>
          <w:szCs w:val="20"/>
        </w:rPr>
        <w:t>Dispense Drug (Orderable item if dispense drug not assigned to order)</w:t>
      </w:r>
    </w:p>
    <w:p w:rsidR="001E3DFA" w:rsidRPr="00EE678B" w:rsidRDefault="001E3DFA">
      <w:pPr>
        <w:numPr>
          <w:ilvl w:val="0"/>
          <w:numId w:val="96"/>
        </w:numPr>
        <w:ind w:left="1080"/>
        <w:rPr>
          <w:color w:val="000000"/>
          <w:szCs w:val="20"/>
        </w:rPr>
        <w:pPrChange w:id="4469" w:author="Fred Perez" w:date="2019-03-22T09:44:00Z">
          <w:pPr>
            <w:numPr>
              <w:numId w:val="107"/>
            </w:numPr>
            <w:ind w:left="1080" w:hanging="360"/>
          </w:pPr>
        </w:pPrChange>
      </w:pPr>
      <w:r w:rsidRPr="00EE678B">
        <w:rPr>
          <w:color w:val="000000"/>
          <w:szCs w:val="20"/>
        </w:rPr>
        <w:t>Indicate if the order is pending (with text ‘Pending Order’)</w:t>
      </w:r>
    </w:p>
    <w:p w:rsidR="001E3DFA" w:rsidRPr="00EE678B" w:rsidRDefault="001E3DFA" w:rsidP="001E3DFA">
      <w:pPr>
        <w:rPr>
          <w:color w:val="000000"/>
          <w:szCs w:val="20"/>
        </w:rPr>
      </w:pPr>
    </w:p>
    <w:p w:rsidR="001E3DFA" w:rsidRPr="00EE678B" w:rsidRDefault="001E3DFA" w:rsidP="00FE5778">
      <w:r w:rsidRPr="00EE678B">
        <w:t>See example below.</w:t>
      </w:r>
    </w:p>
    <w:p w:rsidR="001E3DFA" w:rsidRPr="00EE678B" w:rsidRDefault="001E3DFA" w:rsidP="001E3DFA">
      <w:pPr>
        <w:keepNext/>
        <w:ind w:left="1152"/>
        <w:rPr>
          <w:lang w:val="x-none" w:eastAsia="x-none"/>
        </w:rPr>
      </w:pPr>
    </w:p>
    <w:p w:rsidR="001E3DFA" w:rsidRPr="00EE678B" w:rsidRDefault="001E3DFA" w:rsidP="001E3DFA">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1. Pending order  AMLODIPINE 5MG/ATORVASTATIN 10MG</w:t>
      </w:r>
    </w:p>
    <w:p w:rsidR="001E3DFA" w:rsidRPr="00EE678B" w:rsidRDefault="001E3DFA" w:rsidP="001E3DFA">
      <w:pPr>
        <w:shd w:val="pct10" w:color="auto" w:fill="auto"/>
        <w:ind w:left="720"/>
        <w:rPr>
          <w:rFonts w:ascii="Courier New" w:hAnsi="Courier New" w:cs="Courier New"/>
          <w:color w:val="000000"/>
          <w:sz w:val="16"/>
          <w:szCs w:val="16"/>
        </w:rPr>
      </w:pPr>
      <w:r w:rsidRPr="00EE678B">
        <w:rPr>
          <w:rFonts w:ascii="Courier New" w:hAnsi="Courier New" w:cs="Courier New"/>
          <w:color w:val="000000"/>
          <w:sz w:val="16"/>
          <w:szCs w:val="16"/>
        </w:rPr>
        <w:t xml:space="preserve">  2. RX #2426 LOVASTATIN 40MG TAB</w:t>
      </w:r>
    </w:p>
    <w:p w:rsidR="001E3DFA" w:rsidRPr="00EE678B" w:rsidRDefault="001E3DFA" w:rsidP="00FE5778"/>
    <w:p w:rsidR="00921827" w:rsidRPr="00EE678B" w:rsidRDefault="00921827" w:rsidP="00FE5778">
      <w:r w:rsidRPr="00EE678B">
        <w:t>The discontinuation of selected orders by the system will occur at the time the user accepts the order that is being processed.</w:t>
      </w:r>
    </w:p>
    <w:p w:rsidR="00921827" w:rsidRPr="00EE678B" w:rsidRDefault="00921827" w:rsidP="00921827"/>
    <w:p w:rsidR="00921827" w:rsidRPr="00EE678B" w:rsidRDefault="00921827" w:rsidP="005B5D24">
      <w:pPr>
        <w:pStyle w:val="ScreenCapture"/>
      </w:pPr>
      <w:r w:rsidRPr="00EE678B">
        <w:t>Discontinue order(s)? Y/N  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RX #2581 CHOLESTYRAMINE 9GM PACKETS</w:t>
      </w:r>
    </w:p>
    <w:p w:rsidR="00921827" w:rsidRPr="00EE678B" w:rsidRDefault="00921827" w:rsidP="005B5D24">
      <w:pPr>
        <w:pStyle w:val="ScreenCapture"/>
      </w:pPr>
    </w:p>
    <w:p w:rsidR="00921827" w:rsidRPr="00EE678B" w:rsidRDefault="00921827" w:rsidP="005B5D24">
      <w:pPr>
        <w:pStyle w:val="ScreenCapture"/>
      </w:pPr>
      <w:r w:rsidRPr="00EE678B">
        <w:t>Select (1-2):  1  Duplicate Therapy RX #2577 AMLODIPINE 5MG/ATORVASTATIN 10MG TAB will be discontinued after the acceptance of the new order.</w:t>
      </w:r>
    </w:p>
    <w:p w:rsidR="00921827" w:rsidRPr="00EE678B" w:rsidRDefault="00921827" w:rsidP="00921827">
      <w:pPr>
        <w:ind w:left="720"/>
        <w:rPr>
          <w:color w:val="000000"/>
          <w:szCs w:val="24"/>
        </w:rPr>
      </w:pPr>
    </w:p>
    <w:p w:rsidR="00921827" w:rsidRPr="00EE678B" w:rsidRDefault="00921827" w:rsidP="005B5D24">
      <w:pPr>
        <w:pStyle w:val="ScreenCapture"/>
      </w:pPr>
      <w:r w:rsidRPr="00EE678B">
        <w:t>Discontinue order(s)? Y/N  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Pending Order CHOLESTYRAMINE 9GM PACKETS</w:t>
      </w:r>
    </w:p>
    <w:p w:rsidR="00921827" w:rsidRPr="00EE678B" w:rsidRDefault="00921827" w:rsidP="005B5D24">
      <w:pPr>
        <w:pStyle w:val="ScreenCapture"/>
      </w:pPr>
    </w:p>
    <w:p w:rsidR="00921827" w:rsidRPr="00EE678B" w:rsidRDefault="00921827" w:rsidP="005B5D24">
      <w:pPr>
        <w:pStyle w:val="ScreenCapture"/>
      </w:pPr>
      <w:r w:rsidRPr="00EE678B">
        <w:t>Select (1-2):  2  Duplicate Therapy Pending Order CHOLESTYRAMINE 9GM PACKETS will be discontinued after the acceptance of the new order.</w:t>
      </w:r>
    </w:p>
    <w:p w:rsidR="00921827" w:rsidRPr="00EE678B" w:rsidRDefault="00921827" w:rsidP="00921827">
      <w:pPr>
        <w:rPr>
          <w:szCs w:val="24"/>
        </w:rPr>
      </w:pPr>
    </w:p>
    <w:p w:rsidR="001E3DFA" w:rsidRPr="00EE678B" w:rsidRDefault="001E3DFA" w:rsidP="00FE5778">
      <w:r w:rsidRPr="00EE678B">
        <w:t>If the user fails to accept the order that is being processed or exits before accepting the order, the system will not discontinue the order(s) selected.</w:t>
      </w:r>
    </w:p>
    <w:p w:rsidR="001E3DFA" w:rsidRPr="00EE678B" w:rsidRDefault="001E3DFA" w:rsidP="001E3DFA">
      <w:pPr>
        <w:ind w:left="360"/>
        <w:rPr>
          <w:color w:val="000000"/>
          <w:szCs w:val="20"/>
        </w:rPr>
      </w:pPr>
    </w:p>
    <w:p w:rsidR="001E3DFA" w:rsidRPr="00EE678B" w:rsidRDefault="001E3DFA" w:rsidP="00FE5778">
      <w:r w:rsidRPr="00EE678B">
        <w:t>The message displayed to the user will contain:</w:t>
      </w:r>
    </w:p>
    <w:p w:rsidR="001E3DFA" w:rsidRPr="00EE678B" w:rsidRDefault="001E3DFA">
      <w:pPr>
        <w:numPr>
          <w:ilvl w:val="0"/>
          <w:numId w:val="96"/>
        </w:numPr>
        <w:spacing w:before="120"/>
        <w:rPr>
          <w:color w:val="000000"/>
          <w:szCs w:val="20"/>
        </w:rPr>
        <w:pPrChange w:id="4470" w:author="Fred Perez" w:date="2019-03-22T09:44:00Z">
          <w:pPr>
            <w:numPr>
              <w:numId w:val="107"/>
            </w:numPr>
            <w:spacing w:before="120"/>
            <w:ind w:left="720" w:hanging="360"/>
          </w:pPr>
        </w:pPrChange>
      </w:pPr>
      <w:r w:rsidRPr="00EE678B">
        <w:rPr>
          <w:color w:val="000000"/>
          <w:sz w:val="24"/>
          <w:szCs w:val="24"/>
        </w:rPr>
        <w:t>Indication</w:t>
      </w:r>
      <w:r w:rsidRPr="00EE678B">
        <w:rPr>
          <w:color w:val="000000"/>
          <w:szCs w:val="20"/>
        </w:rPr>
        <w:t xml:space="preserve"> that discontinuance was for Duplicate Therapy</w:t>
      </w:r>
    </w:p>
    <w:p w:rsidR="001E3DFA" w:rsidRPr="00EE678B" w:rsidRDefault="001E3DFA">
      <w:pPr>
        <w:numPr>
          <w:ilvl w:val="0"/>
          <w:numId w:val="96"/>
        </w:numPr>
        <w:rPr>
          <w:color w:val="000000"/>
          <w:szCs w:val="20"/>
        </w:rPr>
        <w:pPrChange w:id="4471" w:author="Fred Perez" w:date="2019-03-22T09:44:00Z">
          <w:pPr>
            <w:numPr>
              <w:numId w:val="107"/>
            </w:numPr>
            <w:ind w:left="720" w:hanging="360"/>
          </w:pPr>
        </w:pPrChange>
      </w:pPr>
      <w:bookmarkStart w:id="4472" w:name="p162"/>
      <w:bookmarkEnd w:id="4472"/>
      <w:r w:rsidRPr="00EE678B">
        <w:rPr>
          <w:color w:val="000000"/>
          <w:szCs w:val="20"/>
        </w:rPr>
        <w:t>The prescription number or text ‘Pending order’ if order status is pending.</w:t>
      </w:r>
    </w:p>
    <w:p w:rsidR="001E3DFA" w:rsidRPr="00EE678B" w:rsidRDefault="001E3DFA">
      <w:pPr>
        <w:numPr>
          <w:ilvl w:val="0"/>
          <w:numId w:val="96"/>
        </w:numPr>
        <w:rPr>
          <w:color w:val="000000"/>
          <w:szCs w:val="20"/>
        </w:rPr>
        <w:pPrChange w:id="4473" w:author="Fred Perez" w:date="2019-03-22T09:44:00Z">
          <w:pPr>
            <w:numPr>
              <w:numId w:val="107"/>
            </w:numPr>
            <w:ind w:left="720" w:hanging="360"/>
          </w:pPr>
        </w:pPrChange>
      </w:pPr>
      <w:r w:rsidRPr="00EE678B">
        <w:rPr>
          <w:color w:val="000000"/>
          <w:szCs w:val="20"/>
        </w:rPr>
        <w:t>Dispense Drug (Orderable item if dispense drug not assigned to order)</w:t>
      </w:r>
    </w:p>
    <w:p w:rsidR="001E3DFA" w:rsidRPr="00EE678B" w:rsidRDefault="001E3DFA">
      <w:pPr>
        <w:numPr>
          <w:ilvl w:val="0"/>
          <w:numId w:val="96"/>
        </w:numPr>
        <w:rPr>
          <w:color w:val="000000"/>
          <w:szCs w:val="20"/>
        </w:rPr>
        <w:pPrChange w:id="4474" w:author="Fred Perez" w:date="2019-03-22T09:44:00Z">
          <w:pPr>
            <w:numPr>
              <w:numId w:val="107"/>
            </w:numPr>
            <w:ind w:left="720" w:hanging="360"/>
          </w:pPr>
        </w:pPrChange>
      </w:pPr>
      <w:r w:rsidRPr="00EE678B">
        <w:rPr>
          <w:color w:val="000000"/>
          <w:szCs w:val="20"/>
        </w:rPr>
        <w:t>Ending with text ‘NOT Discontinued.’</w:t>
      </w:r>
    </w:p>
    <w:p w:rsidR="001E3DFA" w:rsidRPr="00EE678B" w:rsidRDefault="001E3DFA" w:rsidP="001E3DFA">
      <w:pPr>
        <w:rPr>
          <w:color w:val="000000"/>
          <w:szCs w:val="20"/>
        </w:rPr>
      </w:pPr>
    </w:p>
    <w:p w:rsidR="001E3DFA" w:rsidRPr="00EE678B" w:rsidRDefault="001E3DFA" w:rsidP="008E248B">
      <w:pPr>
        <w:pStyle w:val="ExampleHeading"/>
      </w:pPr>
      <w:r w:rsidRPr="00EE678B">
        <w:t>See examples below:</w:t>
      </w:r>
    </w:p>
    <w:p w:rsidR="001E3DFA" w:rsidRPr="00EE678B" w:rsidRDefault="001E3DFA" w:rsidP="005B5D24">
      <w:pPr>
        <w:pStyle w:val="ScreenCapture"/>
      </w:pPr>
      <w:r w:rsidRPr="00EE678B">
        <w:t>Duplicate Therapy  RX #2710 CIMETIDINE 300MG TAB NOT Discontinued.</w:t>
      </w:r>
    </w:p>
    <w:p w:rsidR="001E3DFA" w:rsidRPr="00EE678B" w:rsidRDefault="001E3DFA" w:rsidP="001E3DFA">
      <w:pPr>
        <w:ind w:left="1152"/>
        <w:rPr>
          <w:sz w:val="12"/>
          <w:szCs w:val="12"/>
        </w:rPr>
      </w:pPr>
    </w:p>
    <w:p w:rsidR="001E3DFA" w:rsidRPr="00EE678B" w:rsidRDefault="001E3DFA" w:rsidP="005B5D24">
      <w:pPr>
        <w:pStyle w:val="ScreenCapture"/>
      </w:pPr>
      <w:r w:rsidRPr="00EE678B">
        <w:t>Duplicate Therapy  Pending Order RANITIDINE  150MG TAB NOT Discontinued.</w:t>
      </w:r>
    </w:p>
    <w:p w:rsidR="001E3DFA" w:rsidRPr="00EE678B" w:rsidRDefault="001E3DFA" w:rsidP="001E3DFA">
      <w:pPr>
        <w:rPr>
          <w:color w:val="000000"/>
          <w:szCs w:val="20"/>
        </w:rPr>
      </w:pPr>
    </w:p>
    <w:p w:rsidR="001E3DFA" w:rsidRPr="00EE678B" w:rsidRDefault="001E3DFA" w:rsidP="00FE5778">
      <w:r w:rsidRPr="00EE678B">
        <w:t>Once the order being processed is accepted and there were orders selected for discontinuation, the system will inform the user when the discontinuation occurs.</w:t>
      </w:r>
    </w:p>
    <w:p w:rsidR="001E3DFA" w:rsidRPr="00EE678B" w:rsidRDefault="001E3DFA" w:rsidP="00FE5778"/>
    <w:p w:rsidR="001E3DFA" w:rsidRPr="00EE678B" w:rsidRDefault="001E3DFA" w:rsidP="00FE5778">
      <w:r w:rsidRPr="00EE678B">
        <w:t>The message displayed to the user will contain:</w:t>
      </w:r>
    </w:p>
    <w:p w:rsidR="001E3DFA" w:rsidRPr="00EE678B" w:rsidRDefault="001E3DFA">
      <w:pPr>
        <w:keepNext/>
        <w:numPr>
          <w:ilvl w:val="0"/>
          <w:numId w:val="96"/>
        </w:numPr>
        <w:spacing w:before="120"/>
        <w:rPr>
          <w:color w:val="000000"/>
          <w:szCs w:val="20"/>
        </w:rPr>
        <w:pPrChange w:id="4475" w:author="Fred Perez" w:date="2019-03-22T09:44:00Z">
          <w:pPr>
            <w:keepNext/>
            <w:numPr>
              <w:numId w:val="107"/>
            </w:numPr>
            <w:spacing w:before="120"/>
            <w:ind w:left="720" w:hanging="360"/>
          </w:pPr>
        </w:pPrChange>
      </w:pPr>
      <w:r w:rsidRPr="00EE678B">
        <w:rPr>
          <w:color w:val="000000"/>
          <w:szCs w:val="20"/>
        </w:rPr>
        <w:t>Indicate that discontinuance was for Duplicate Therapy</w:t>
      </w:r>
    </w:p>
    <w:p w:rsidR="001E3DFA" w:rsidRPr="00EE678B" w:rsidRDefault="001E3DFA">
      <w:pPr>
        <w:numPr>
          <w:ilvl w:val="0"/>
          <w:numId w:val="96"/>
        </w:numPr>
        <w:ind w:left="1080"/>
        <w:rPr>
          <w:color w:val="000000"/>
          <w:szCs w:val="20"/>
        </w:rPr>
        <w:pPrChange w:id="4476" w:author="Fred Perez" w:date="2019-03-22T09:44:00Z">
          <w:pPr>
            <w:numPr>
              <w:numId w:val="107"/>
            </w:numPr>
            <w:ind w:left="1080" w:hanging="360"/>
          </w:pPr>
        </w:pPrChange>
      </w:pPr>
      <w:r w:rsidRPr="00EE678B">
        <w:rPr>
          <w:color w:val="000000"/>
          <w:szCs w:val="20"/>
        </w:rPr>
        <w:t>The prescription number or text ‘Pending order’ if order status is pending.</w:t>
      </w:r>
    </w:p>
    <w:p w:rsidR="001E3DFA" w:rsidRPr="00EE678B" w:rsidRDefault="001E3DFA">
      <w:pPr>
        <w:keepNext/>
        <w:numPr>
          <w:ilvl w:val="0"/>
          <w:numId w:val="96"/>
        </w:numPr>
        <w:ind w:left="1080"/>
        <w:rPr>
          <w:color w:val="000000"/>
          <w:szCs w:val="20"/>
        </w:rPr>
        <w:pPrChange w:id="4477" w:author="Fred Perez" w:date="2019-03-22T09:44:00Z">
          <w:pPr>
            <w:keepNext/>
            <w:numPr>
              <w:numId w:val="107"/>
            </w:numPr>
            <w:ind w:left="1080" w:hanging="360"/>
          </w:pPr>
        </w:pPrChange>
      </w:pPr>
      <w:r w:rsidRPr="00EE678B">
        <w:rPr>
          <w:color w:val="000000"/>
          <w:szCs w:val="20"/>
        </w:rPr>
        <w:t>Dispense Drug (Orderable item if dispense drug not assigned to order)</w:t>
      </w:r>
    </w:p>
    <w:p w:rsidR="001E3DFA" w:rsidRPr="00EE678B" w:rsidRDefault="001E3DFA">
      <w:pPr>
        <w:numPr>
          <w:ilvl w:val="0"/>
          <w:numId w:val="96"/>
        </w:numPr>
        <w:ind w:left="1080"/>
        <w:rPr>
          <w:color w:val="000000"/>
          <w:szCs w:val="20"/>
        </w:rPr>
        <w:pPrChange w:id="4478" w:author="Fred Perez" w:date="2019-03-22T09:44:00Z">
          <w:pPr>
            <w:numPr>
              <w:numId w:val="107"/>
            </w:numPr>
            <w:ind w:left="1080" w:hanging="360"/>
          </w:pPr>
        </w:pPrChange>
      </w:pPr>
      <w:r w:rsidRPr="00EE678B">
        <w:rPr>
          <w:color w:val="000000"/>
          <w:szCs w:val="20"/>
        </w:rPr>
        <w:t>Ending with text ‘has been discontinued.’</w:t>
      </w:r>
    </w:p>
    <w:p w:rsidR="001E3DFA" w:rsidRPr="00EE678B" w:rsidRDefault="001E3DFA" w:rsidP="001E3DFA">
      <w:pPr>
        <w:ind w:left="1152"/>
        <w:rPr>
          <w:lang w:val="x-none" w:eastAsia="x-none"/>
        </w:rPr>
      </w:pPr>
    </w:p>
    <w:p w:rsidR="001E3DFA" w:rsidRPr="00EE678B" w:rsidRDefault="001E3DFA" w:rsidP="008E248B">
      <w:pPr>
        <w:pStyle w:val="ExampleHeading"/>
      </w:pPr>
      <w:r w:rsidRPr="00EE678B">
        <w:t>See examples below.</w:t>
      </w:r>
    </w:p>
    <w:p w:rsidR="001E3DFA" w:rsidRPr="00EE678B" w:rsidRDefault="001E3DFA" w:rsidP="005B5D24">
      <w:pPr>
        <w:pStyle w:val="ScreenCapture"/>
      </w:pPr>
      <w:r w:rsidRPr="00EE678B">
        <w:t>Duplicate Therapy RX #2549 CIMETIDINE 300MG TAB has been discontinued...</w:t>
      </w:r>
    </w:p>
    <w:p w:rsidR="001E3DFA" w:rsidRPr="00EE678B" w:rsidRDefault="001E3DFA" w:rsidP="001E3DFA">
      <w:pPr>
        <w:ind w:left="1152"/>
        <w:rPr>
          <w:sz w:val="12"/>
          <w:szCs w:val="12"/>
        </w:rPr>
      </w:pPr>
    </w:p>
    <w:p w:rsidR="001E3DFA" w:rsidRPr="00EE678B" w:rsidRDefault="001E3DFA" w:rsidP="005B5D24">
      <w:pPr>
        <w:pStyle w:val="ScreenCapture"/>
      </w:pPr>
      <w:r w:rsidRPr="00EE678B">
        <w:t>Duplicate Therapy  Pending Order RANITIDINE  150MG TAB has been discontinued…</w:t>
      </w:r>
    </w:p>
    <w:p w:rsidR="001E3DFA" w:rsidRPr="00EE678B" w:rsidRDefault="001E3DFA" w:rsidP="00921827">
      <w:pPr>
        <w:rPr>
          <w:szCs w:val="24"/>
        </w:rPr>
      </w:pPr>
    </w:p>
    <w:p w:rsidR="00921827" w:rsidRPr="00EE678B" w:rsidRDefault="00921827" w:rsidP="00FE5778">
      <w:r w:rsidRPr="00EE678B">
        <w:t>See Therapeutic Duplication examples below:</w:t>
      </w:r>
    </w:p>
    <w:p w:rsidR="00921827" w:rsidRPr="00EE678B" w:rsidRDefault="00921827" w:rsidP="00FE5778"/>
    <w:p w:rsidR="00921827" w:rsidRPr="00EE678B" w:rsidRDefault="00921827" w:rsidP="008E248B">
      <w:pPr>
        <w:pStyle w:val="ExampleHeading"/>
      </w:pPr>
      <w:r w:rsidRPr="00EE678B">
        <w:t>Finishing pending order – Therapeutic Duplication with Non-VA med and discontinued order – No discontinue action allowed.</w:t>
      </w:r>
    </w:p>
    <w:p w:rsidR="00921827" w:rsidRPr="00EE678B" w:rsidRDefault="00921827" w:rsidP="005B5D24">
      <w:pPr>
        <w:pStyle w:val="ScreenCapture"/>
      </w:pPr>
      <w:r w:rsidRPr="00EE678B">
        <w:t xml:space="preserve">*(1) Orderable Item: FAMOTIDINE TAB ***(N/F)*** &lt;DIN&gt;                           </w:t>
      </w:r>
    </w:p>
    <w:p w:rsidR="00E34BFC" w:rsidRDefault="00921827" w:rsidP="005B5D24">
      <w:pPr>
        <w:pStyle w:val="ScreenCapture"/>
      </w:pPr>
      <w:r w:rsidRPr="00EE678B">
        <w:t xml:space="preserve"> (2)      CMOP Drug: FAMOTIDINE 20MG TAB ***(N/F)*** &lt;DIN&gt;     </w:t>
      </w:r>
    </w:p>
    <w:p w:rsidR="00921827" w:rsidRPr="00EE678B" w:rsidRDefault="00E34BFC"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921827" w:rsidRPr="00EE678B">
        <w:t xml:space="preserve">                 </w:t>
      </w:r>
    </w:p>
    <w:p w:rsidR="00921827" w:rsidRPr="00EE678B" w:rsidRDefault="00921827" w:rsidP="005B5D24">
      <w:pPr>
        <w:pStyle w:val="ScreenCapture"/>
      </w:pPr>
      <w:r w:rsidRPr="00EE678B">
        <w:t xml:space="preserve"> (3)        *Dosage: 20 (MG)                                                    </w:t>
      </w:r>
    </w:p>
    <w:p w:rsidR="00921827" w:rsidRPr="00EE678B" w:rsidRDefault="00921827" w:rsidP="005B5D24">
      <w:pPr>
        <w:pStyle w:val="ScreenCapture"/>
      </w:pPr>
      <w:r w:rsidRPr="00EE678B">
        <w:t xml:space="preserve">               Verb: TAKE                                                       </w:t>
      </w:r>
    </w:p>
    <w:p w:rsidR="00921827" w:rsidRPr="00EE678B" w:rsidRDefault="00921827" w:rsidP="005B5D24">
      <w:pPr>
        <w:pStyle w:val="ScreenCapture"/>
      </w:pPr>
      <w:r w:rsidRPr="00EE678B">
        <w:t xml:space="preserve">     Dispense Units: 1                                                          </w:t>
      </w:r>
    </w:p>
    <w:p w:rsidR="00921827" w:rsidRPr="00EE678B" w:rsidRDefault="00921827" w:rsidP="005B5D24">
      <w:pPr>
        <w:pStyle w:val="ScreenCapture"/>
      </w:pPr>
      <w:r w:rsidRPr="00EE678B">
        <w:t xml:space="preserve">               Noun: TABLET                                                     </w:t>
      </w:r>
    </w:p>
    <w:p w:rsidR="00921827" w:rsidRPr="00EE678B" w:rsidRDefault="00921827" w:rsidP="005B5D24">
      <w:pPr>
        <w:pStyle w:val="ScreenCapture"/>
      </w:pPr>
      <w:r w:rsidRPr="00EE678B">
        <w:t xml:space="preserve">             *Route: ORAL                                                       </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BY  Bypass                              DC  Discontinue</w:t>
      </w:r>
    </w:p>
    <w:p w:rsidR="00921827" w:rsidRPr="00EE678B" w:rsidRDefault="00921827" w:rsidP="005B5D24">
      <w:pPr>
        <w:pStyle w:val="ScreenCapture"/>
      </w:pPr>
      <w:r w:rsidRPr="00EE678B">
        <w:t>ED  Edit                                FN  Finish</w:t>
      </w:r>
    </w:p>
    <w:p w:rsidR="00921827" w:rsidRDefault="00921827" w:rsidP="005B5D24">
      <w:pPr>
        <w:pStyle w:val="ScreenCapture"/>
      </w:pPr>
      <w:r w:rsidRPr="00EE678B">
        <w:t xml:space="preserve">Select Item(s): Next Screen// FN   Finish  </w:t>
      </w:r>
    </w:p>
    <w:p w:rsidR="0062550D" w:rsidRDefault="0062550D"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FAMOTIDINE 20MG TAB with </w:t>
      </w:r>
    </w:p>
    <w:p w:rsidR="00921827" w:rsidRPr="00EE678B" w:rsidRDefault="00921827" w:rsidP="005B5D24">
      <w:pPr>
        <w:pStyle w:val="ScreenCapture"/>
      </w:pPr>
    </w:p>
    <w:p w:rsidR="00921827" w:rsidRPr="00EE678B" w:rsidRDefault="00921827" w:rsidP="00CB318F">
      <w:pPr>
        <w:pStyle w:val="ScreenCapture"/>
        <w:keepNext/>
      </w:pPr>
      <w:r w:rsidRPr="00EE678B">
        <w:t xml:space="preserve">            Local Rx#: 2561</w:t>
      </w:r>
    </w:p>
    <w:p w:rsidR="00921827" w:rsidRPr="00EE678B" w:rsidRDefault="00921827" w:rsidP="005B5D24">
      <w:pPr>
        <w:pStyle w:val="ScreenCapture"/>
      </w:pPr>
      <w:r w:rsidRPr="00EE678B">
        <w:t xml:space="preserve">                 Drug: CIMETIDINE 300MG TAB (DISCONTINUED)</w:t>
      </w:r>
    </w:p>
    <w:p w:rsidR="00921827" w:rsidRPr="00EE678B" w:rsidRDefault="00921827" w:rsidP="005B5D24">
      <w:pPr>
        <w:pStyle w:val="ScreenCapture"/>
      </w:pPr>
      <w:r w:rsidRPr="00EE678B">
        <w:t xml:space="preserve">                  SIG: TAKE ONE TABLET BY MOUTH AT BEDTIME                   </w:t>
      </w:r>
    </w:p>
    <w:p w:rsidR="00921827" w:rsidRPr="00EE678B" w:rsidRDefault="00921827" w:rsidP="005B5D24">
      <w:pPr>
        <w:pStyle w:val="ScreenCapture"/>
      </w:pPr>
      <w:r w:rsidRPr="00EE678B">
        <w:t xml:space="preserve">                  QTY: 30                 Days Supply: 30       </w:t>
      </w:r>
    </w:p>
    <w:p w:rsidR="00921827" w:rsidRPr="00EE678B" w:rsidRDefault="00921827" w:rsidP="005B5D24">
      <w:pPr>
        <w:pStyle w:val="ScreenCapture"/>
      </w:pPr>
      <w:r w:rsidRPr="00EE678B">
        <w:tab/>
        <w:t xml:space="preserve"> Processing Status: Released locally on 3/4/08@08:55:32 (Window)</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Non-VA Med: CIMETIDINE 300MG TAB</w:t>
      </w:r>
    </w:p>
    <w:p w:rsidR="00921827" w:rsidRPr="00EE678B" w:rsidRDefault="00921827" w:rsidP="005B5D24">
      <w:pPr>
        <w:pStyle w:val="ScreenCapture"/>
      </w:pPr>
      <w:r w:rsidRPr="00EE678B">
        <w:t xml:space="preserve">               Dosage: 300MG    Schedule: TWICE A DAY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r w:rsidRPr="00EE678B">
        <w:t>===============================================================================</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5B5D24">
      <w:pPr>
        <w:pStyle w:val="ScreenCapture"/>
      </w:pPr>
    </w:p>
    <w:p w:rsidR="00921827" w:rsidRPr="00EE678B" w:rsidRDefault="00921827" w:rsidP="005B5D24">
      <w:pPr>
        <w:pStyle w:val="ScreenCapture"/>
      </w:pPr>
      <w:r w:rsidRPr="00EE678B">
        <w:t>Rx # 2570              03/07/08</w:t>
      </w:r>
    </w:p>
    <w:p w:rsidR="00921827" w:rsidRPr="00EE678B" w:rsidRDefault="00921827" w:rsidP="005B5D24">
      <w:pPr>
        <w:pStyle w:val="ScreenCapture"/>
      </w:pPr>
      <w:r w:rsidRPr="00EE678B">
        <w:t>PSOPATIENT,ONE                  #180</w:t>
      </w:r>
    </w:p>
    <w:p w:rsidR="00921827" w:rsidRPr="00EE678B" w:rsidRDefault="00921827" w:rsidP="005B5D24">
      <w:pPr>
        <w:pStyle w:val="ScreenCapture"/>
      </w:pPr>
      <w:r w:rsidRPr="00EE678B">
        <w:t>TAKE ONE TABLET BY MOUTH TWICE A DAY</w:t>
      </w:r>
    </w:p>
    <w:p w:rsidR="00921827" w:rsidRPr="00EE678B" w:rsidRDefault="00921827" w:rsidP="005B5D24">
      <w:pPr>
        <w:pStyle w:val="ScreenCapture"/>
      </w:pPr>
    </w:p>
    <w:p w:rsidR="00921827" w:rsidRPr="00EE678B" w:rsidRDefault="00921827" w:rsidP="005B5D24">
      <w:pPr>
        <w:pStyle w:val="ScreenCapture"/>
      </w:pPr>
      <w:r w:rsidRPr="00EE678B">
        <w:t>FAMOTIDINE 20MG TAB</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3</w:t>
      </w: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YES// </w:t>
      </w:r>
    </w:p>
    <w:p w:rsidR="00921827" w:rsidRPr="00EE678B" w:rsidRDefault="00921827" w:rsidP="005B5D24">
      <w:pPr>
        <w:pStyle w:val="ScreenCapture"/>
      </w:pPr>
      <w:r w:rsidRPr="00EE678B">
        <w:t>Are you sure you want to Accept this Order? NO//</w:t>
      </w:r>
    </w:p>
    <w:p w:rsidR="00921827" w:rsidRPr="00EE678B" w:rsidRDefault="00921827" w:rsidP="00FE5778"/>
    <w:p w:rsidR="00921827" w:rsidRPr="00EE678B" w:rsidRDefault="00921827" w:rsidP="008E248B">
      <w:pPr>
        <w:pStyle w:val="ExampleHeading"/>
        <w:rPr>
          <w:b w:val="0"/>
          <w:color w:val="000000"/>
        </w:rPr>
      </w:pPr>
      <w:r w:rsidRPr="00EE678B">
        <w:t>New Order Entry Backdoor – Therapeutic Duplication with pending and active order. Discontinue action shown.</w:t>
      </w:r>
    </w:p>
    <w:p w:rsidR="00921827" w:rsidRPr="00EE678B" w:rsidRDefault="00921827" w:rsidP="005B5D24">
      <w:pPr>
        <w:pStyle w:val="ScreenCapture"/>
      </w:pPr>
      <w:r w:rsidRPr="00EE678B">
        <w:t>PU  Patient Record Update               NO  New Order</w:t>
      </w:r>
    </w:p>
    <w:p w:rsidR="00921827" w:rsidRPr="00EE678B" w:rsidRDefault="00921827" w:rsidP="005B5D24">
      <w:pPr>
        <w:pStyle w:val="ScreenCapture"/>
      </w:pPr>
      <w:r w:rsidRPr="00EE678B">
        <w:t>PI  Patient Information                 SO  Select Order</w:t>
      </w:r>
    </w:p>
    <w:p w:rsidR="00921827" w:rsidRPr="00EE678B" w:rsidRDefault="00921827" w:rsidP="005B5D24">
      <w:pPr>
        <w:pStyle w:val="ScreenCapture"/>
      </w:pPr>
      <w:r w:rsidRPr="00EE678B">
        <w:t xml:space="preserve">Select Action: Quit// no   New Order  </w:t>
      </w:r>
    </w:p>
    <w:p w:rsidR="00921827" w:rsidRPr="00EE678B" w:rsidRDefault="00921827" w:rsidP="005B5D24">
      <w:pPr>
        <w:pStyle w:val="ScreenCapture"/>
      </w:pPr>
    </w:p>
    <w:p w:rsidR="00921827" w:rsidRPr="00EE678B" w:rsidRDefault="00921827" w:rsidP="005B5D24">
      <w:pPr>
        <w:pStyle w:val="ScreenCapture"/>
      </w:pPr>
      <w:r w:rsidRPr="00EE678B">
        <w:t>Eligibility: SERVICE CONNECTED 50% to 100%     SC%: 80</w:t>
      </w:r>
    </w:p>
    <w:p w:rsidR="00921827" w:rsidRPr="00EE678B" w:rsidRDefault="00921827" w:rsidP="005B5D24">
      <w:pPr>
        <w:pStyle w:val="ScreenCapture"/>
      </w:pPr>
      <w:r w:rsidRPr="00EE678B">
        <w:t xml:space="preserve">RX PATIENT STATUS: SC//   </w:t>
      </w:r>
    </w:p>
    <w:p w:rsidR="00921827" w:rsidRPr="00EE678B" w:rsidRDefault="00921827" w:rsidP="005B5D24">
      <w:pPr>
        <w:pStyle w:val="ScreenCapture"/>
      </w:pPr>
      <w:r w:rsidRPr="00EE678B">
        <w:t xml:space="preserve">DRUG: Nizatidine </w:t>
      </w:r>
    </w:p>
    <w:p w:rsidR="00921827" w:rsidRPr="00EE678B" w:rsidRDefault="00921827" w:rsidP="005B5D24">
      <w:pPr>
        <w:pStyle w:val="ScreenCapture"/>
      </w:pPr>
      <w:r w:rsidRPr="00EE678B">
        <w:t xml:space="preserve">    Lookup: DRUG  GENERIC NAME</w:t>
      </w:r>
    </w:p>
    <w:p w:rsidR="00921827" w:rsidRPr="00EE678B" w:rsidRDefault="00921827" w:rsidP="005B5D24">
      <w:pPr>
        <w:pStyle w:val="ScreenCapture"/>
      </w:pPr>
      <w:r w:rsidRPr="00EE678B">
        <w:t xml:space="preserve">NIZATIDINE 150MG CAP           GA302           </w:t>
      </w:r>
    </w:p>
    <w:p w:rsidR="00921827" w:rsidRDefault="00921827" w:rsidP="005B5D24">
      <w:pPr>
        <w:pStyle w:val="ScreenCapture"/>
      </w:pPr>
      <w:r w:rsidRPr="00EE678B">
        <w:t xml:space="preserve">         ...OK? Yes//  (Yes)</w:t>
      </w:r>
    </w:p>
    <w:p w:rsidR="0062550D" w:rsidRDefault="0062550D" w:rsidP="0062550D">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NIZATIDINE 150MG CAP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2549</w:t>
      </w:r>
    </w:p>
    <w:p w:rsidR="00921827" w:rsidRPr="00EE678B" w:rsidRDefault="00921827" w:rsidP="005B5D24">
      <w:pPr>
        <w:pStyle w:val="ScreenCapture"/>
      </w:pPr>
      <w:r w:rsidRPr="00EE678B">
        <w:t xml:space="preserve">                 Drug: CIMETIDINE 300MG TAB (ACTIVE)</w:t>
      </w:r>
    </w:p>
    <w:p w:rsidR="00921827" w:rsidRPr="00EE678B" w:rsidRDefault="00921827" w:rsidP="005B5D24">
      <w:pPr>
        <w:pStyle w:val="ScreenCapture"/>
      </w:pPr>
      <w:r w:rsidRPr="00EE678B">
        <w:t xml:space="preserve">                  SIG: TAKE ONE TABLET BY MOUTH AT BEDTIME                   </w:t>
      </w:r>
    </w:p>
    <w:p w:rsidR="00921827" w:rsidRPr="00EE678B" w:rsidRDefault="00921827" w:rsidP="005B5D24">
      <w:pPr>
        <w:pStyle w:val="ScreenCapture"/>
      </w:pPr>
      <w:r w:rsidRPr="00EE678B">
        <w:t xml:space="preserve">                  QTY: 30                 Days Supply: 30   </w:t>
      </w:r>
    </w:p>
    <w:p w:rsidR="00921827" w:rsidRPr="00EE678B" w:rsidRDefault="00921827" w:rsidP="005B5D24">
      <w:pPr>
        <w:pStyle w:val="ScreenCapture"/>
      </w:pPr>
      <w:r w:rsidRPr="00EE678B">
        <w:t xml:space="preserve">    </w:t>
      </w:r>
      <w:r w:rsidR="0062550D">
        <w:rPr>
          <w:lang w:val="en-US"/>
        </w:rPr>
        <w:t xml:space="preserve">    </w:t>
      </w:r>
      <w:r w:rsidRPr="00EE678B">
        <w:t>Processing Status: Released locally on 3/4/09@08:55:32 (Window)</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Pending Drug: FAMOTIDINE 20MG TAB</w:t>
      </w:r>
    </w:p>
    <w:p w:rsidR="00921827" w:rsidRPr="00EE678B" w:rsidRDefault="00921827" w:rsidP="005B5D24">
      <w:pPr>
        <w:pStyle w:val="ScreenCapture"/>
      </w:pPr>
      <w:r w:rsidRPr="00EE678B">
        <w:t xml:space="preserve">                  SIG: TAKE ONE TABLET BY TWICE DAILY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r w:rsidRPr="00EE678B">
        <w:t>==============================================================================</w:t>
      </w:r>
    </w:p>
    <w:p w:rsidR="00921827" w:rsidRPr="00EE678B" w:rsidRDefault="00921827" w:rsidP="005B5D24">
      <w:pPr>
        <w:pStyle w:val="ScreenCapture"/>
        <w:rPr>
          <w:u w:val="single"/>
        </w:rPr>
      </w:pPr>
      <w:r w:rsidRPr="00EE678B">
        <w:t xml:space="preserve">Discontinue order(s)? Y/N  </w:t>
      </w:r>
      <w:r w:rsidRPr="00EE678B">
        <w:rPr>
          <w:u w:val="single"/>
        </w:rPr>
        <w:t>No</w:t>
      </w:r>
    </w:p>
    <w:p w:rsidR="00921827" w:rsidRPr="00EE678B" w:rsidRDefault="00921827" w:rsidP="005B5D24">
      <w:pPr>
        <w:pStyle w:val="ScreenCapture"/>
      </w:pPr>
    </w:p>
    <w:p w:rsidR="00921827" w:rsidRPr="00EE678B" w:rsidRDefault="00921827" w:rsidP="005B5D24">
      <w:pPr>
        <w:pStyle w:val="ScreenCapture"/>
      </w:pPr>
      <w:r w:rsidRPr="00EE678B">
        <w:t>Press Return to Continue...</w:t>
      </w:r>
    </w:p>
    <w:p w:rsidR="00921827" w:rsidRPr="00EE678B" w:rsidRDefault="00921827" w:rsidP="005B5D24">
      <w:pPr>
        <w:pStyle w:val="ScreenCapture"/>
      </w:pPr>
    </w:p>
    <w:p w:rsidR="00921827" w:rsidRPr="00D7570F" w:rsidRDefault="00E9183A" w:rsidP="005B5D24">
      <w:pPr>
        <w:pStyle w:val="ScreenCapture"/>
        <w:rPr>
          <w:lang w:val="en-US"/>
        </w:rPr>
      </w:pPr>
      <w:bookmarkStart w:id="4479" w:name="Page_177"/>
      <w:bookmarkStart w:id="4480" w:name="Page_176"/>
      <w:bookmarkEnd w:id="4479"/>
      <w:bookmarkEnd w:id="4480"/>
      <w:r>
        <w:rPr>
          <w:lang w:val="en-US"/>
        </w:rPr>
        <w:t xml:space="preserve">Thera are 2 </w:t>
      </w:r>
      <w:r w:rsidR="00921827" w:rsidRPr="00EE678B">
        <w:t>Available Dosage(s)</w:t>
      </w:r>
      <w:r>
        <w:rPr>
          <w:lang w:val="en-US"/>
        </w:rPr>
        <w:t>:</w:t>
      </w:r>
    </w:p>
    <w:p w:rsidR="00921827" w:rsidRPr="00EE678B" w:rsidRDefault="00921827" w:rsidP="005B5D24">
      <w:pPr>
        <w:pStyle w:val="ScreenCapture"/>
      </w:pPr>
      <w:r w:rsidRPr="00EE678B">
        <w:t xml:space="preserve">       1. 150MG</w:t>
      </w:r>
    </w:p>
    <w:p w:rsidR="00921827" w:rsidRPr="00EE678B" w:rsidRDefault="00921827" w:rsidP="005B5D24">
      <w:pPr>
        <w:pStyle w:val="ScreenCapture"/>
      </w:pPr>
      <w:r w:rsidRPr="00EE678B">
        <w:t xml:space="preserve">       2. 300MG</w:t>
      </w:r>
    </w:p>
    <w:p w:rsidR="00921827" w:rsidRPr="00EE678B" w:rsidRDefault="00921827" w:rsidP="005B5D24">
      <w:pPr>
        <w:pStyle w:val="ScreenCapture"/>
      </w:pPr>
    </w:p>
    <w:p w:rsidR="00921827" w:rsidRPr="00EE678B" w:rsidRDefault="00921827" w:rsidP="005B5D24">
      <w:pPr>
        <w:pStyle w:val="ScreenCapture"/>
      </w:pPr>
      <w:r w:rsidRPr="00EE678B">
        <w:t>Select from list of Available Dosages</w:t>
      </w:r>
      <w:r w:rsidR="00E9183A">
        <w:rPr>
          <w:lang w:val="en-US"/>
        </w:rPr>
        <w:t xml:space="preserve"> (1-2)</w:t>
      </w:r>
      <w:r w:rsidRPr="00EE678B">
        <w:t>, Enter Free Text Dose</w:t>
      </w:r>
    </w:p>
    <w:p w:rsidR="00921827" w:rsidRPr="00EE678B" w:rsidRDefault="00921827" w:rsidP="005B5D24">
      <w:pPr>
        <w:pStyle w:val="ScreenCapture"/>
      </w:pPr>
      <w:r w:rsidRPr="00EE678B">
        <w:t>or Enter a Question Mark (?) to view list:</w:t>
      </w:r>
    </w:p>
    <w:p w:rsidR="00921827" w:rsidRPr="00EE678B" w:rsidRDefault="00921827" w:rsidP="005B5D24">
      <w:pPr>
        <w:pStyle w:val="ScreenCapture"/>
      </w:pPr>
      <w:r w:rsidRPr="00EE678B">
        <w:t>.</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OR</w:t>
      </w:r>
    </w:p>
    <w:p w:rsidR="00921827" w:rsidRPr="00EE678B" w:rsidRDefault="00921827" w:rsidP="005B5D24">
      <w:pPr>
        <w:pStyle w:val="ScreenCapture"/>
      </w:pPr>
    </w:p>
    <w:p w:rsidR="00921827" w:rsidRPr="00EE678B" w:rsidRDefault="00921827" w:rsidP="005B5D24">
      <w:pPr>
        <w:pStyle w:val="ScreenCapture"/>
      </w:pPr>
      <w:r w:rsidRPr="00EE678B">
        <w:t>Discontinue order(s)? Y/N  Yes</w:t>
      </w:r>
    </w:p>
    <w:p w:rsidR="00921827" w:rsidRPr="00EE678B" w:rsidRDefault="00921827" w:rsidP="005B5D24">
      <w:pPr>
        <w:pStyle w:val="ScreenCapture"/>
      </w:pPr>
    </w:p>
    <w:p w:rsidR="00921827" w:rsidRPr="00EE678B" w:rsidRDefault="00921827" w:rsidP="005B5D24">
      <w:pPr>
        <w:pStyle w:val="ScreenCapture"/>
      </w:pPr>
      <w:r w:rsidRPr="00EE678B">
        <w:t xml:space="preserve">    1. Pending Order FAMOTIDINE 20MG TAB</w:t>
      </w:r>
    </w:p>
    <w:p w:rsidR="00921827" w:rsidRPr="00EE678B" w:rsidRDefault="00921827" w:rsidP="005B5D24">
      <w:pPr>
        <w:pStyle w:val="ScreenCapture"/>
      </w:pPr>
      <w:r w:rsidRPr="00EE678B">
        <w:t xml:space="preserve">    2. RX #2549 CIMETIDINE 300MG TAB</w:t>
      </w:r>
    </w:p>
    <w:p w:rsidR="00921827" w:rsidRPr="00EE678B" w:rsidRDefault="00921827" w:rsidP="005B5D24">
      <w:pPr>
        <w:pStyle w:val="ScreenCapture"/>
      </w:pPr>
    </w:p>
    <w:p w:rsidR="00921827" w:rsidRPr="00EE678B" w:rsidRDefault="00921827" w:rsidP="005B5D24">
      <w:pPr>
        <w:pStyle w:val="ScreenCapture"/>
      </w:pPr>
      <w:r w:rsidRPr="00EE678B">
        <w:t>Select (1-2):  2  RX #2549 CIMETIDINE 300MG TAB will be discontinued after the acceptance of the new order.</w:t>
      </w:r>
    </w:p>
    <w:p w:rsidR="00921827" w:rsidRPr="00EE678B" w:rsidRDefault="00921827" w:rsidP="005B5D24">
      <w:pPr>
        <w:pStyle w:val="ScreenCapture"/>
      </w:pPr>
    </w:p>
    <w:p w:rsidR="00921827" w:rsidRPr="00B10E0E" w:rsidRDefault="00E9183A" w:rsidP="005B5D24">
      <w:pPr>
        <w:pStyle w:val="ScreenCapture"/>
        <w:rPr>
          <w:lang w:val="en-US"/>
        </w:rPr>
      </w:pPr>
      <w:r>
        <w:rPr>
          <w:lang w:val="en-US"/>
        </w:rPr>
        <w:t xml:space="preserve">There are 2 </w:t>
      </w:r>
      <w:r w:rsidR="00921827" w:rsidRPr="00EE678B">
        <w:t>Available Dosage(s)</w:t>
      </w:r>
      <w:r>
        <w:rPr>
          <w:lang w:val="en-US"/>
        </w:rPr>
        <w:t>:</w:t>
      </w:r>
    </w:p>
    <w:p w:rsidR="00921827" w:rsidRPr="00EE678B" w:rsidRDefault="00921827" w:rsidP="005B5D24">
      <w:pPr>
        <w:pStyle w:val="ScreenCapture"/>
      </w:pPr>
      <w:r w:rsidRPr="00EE678B">
        <w:t xml:space="preserve">       1. 150MG</w:t>
      </w:r>
    </w:p>
    <w:p w:rsidR="00921827" w:rsidRPr="00EE678B" w:rsidRDefault="00921827" w:rsidP="005B5D24">
      <w:pPr>
        <w:pStyle w:val="ScreenCapture"/>
      </w:pPr>
      <w:r w:rsidRPr="00EE678B">
        <w:t xml:space="preserve">       2. 300MG</w:t>
      </w:r>
    </w:p>
    <w:p w:rsidR="00921827" w:rsidRPr="00EE678B" w:rsidRDefault="00921827" w:rsidP="005B5D24">
      <w:pPr>
        <w:pStyle w:val="ScreenCapture"/>
      </w:pPr>
    </w:p>
    <w:p w:rsidR="00921827" w:rsidRPr="00EE678B" w:rsidRDefault="00921827" w:rsidP="005B5D24">
      <w:pPr>
        <w:pStyle w:val="ScreenCapture"/>
      </w:pPr>
      <w:r w:rsidRPr="00EE678B">
        <w:t>Select from list of Available Dosages</w:t>
      </w:r>
      <w:r w:rsidR="00E9183A">
        <w:rPr>
          <w:lang w:val="en-US"/>
        </w:rPr>
        <w:t>(1-2)</w:t>
      </w:r>
      <w:r w:rsidRPr="00EE678B">
        <w:t>, Enter Free Text Dose</w:t>
      </w:r>
    </w:p>
    <w:p w:rsidR="00921827" w:rsidRPr="00EE678B" w:rsidRDefault="00921827" w:rsidP="005B5D24">
      <w:pPr>
        <w:pStyle w:val="ScreenCapture"/>
      </w:pPr>
      <w:r w:rsidRPr="00EE678B">
        <w:t>or Enter a Question Mark (?) to view list: 1 150MG</w:t>
      </w:r>
    </w:p>
    <w:p w:rsidR="00921827" w:rsidRPr="00EE678B" w:rsidRDefault="00921827" w:rsidP="005B5D24">
      <w:pPr>
        <w:pStyle w:val="ScreenCapture"/>
      </w:pPr>
    </w:p>
    <w:p w:rsidR="00921827" w:rsidRPr="00EE678B" w:rsidRDefault="00921827" w:rsidP="005B5D24">
      <w:pPr>
        <w:pStyle w:val="ScreenCapture"/>
      </w:pPr>
      <w:r w:rsidRPr="00EE678B">
        <w:t>You entered 150MG is this correct? Yes//   YES</w:t>
      </w:r>
    </w:p>
    <w:p w:rsidR="00921827" w:rsidRPr="00EE678B" w:rsidRDefault="00921827" w:rsidP="005B5D24">
      <w:pPr>
        <w:pStyle w:val="ScreenCapture"/>
      </w:pPr>
      <w:r w:rsidRPr="00EE678B">
        <w:t>VERB: TAKE</w:t>
      </w:r>
    </w:p>
    <w:p w:rsidR="00921827" w:rsidRPr="00EE678B" w:rsidRDefault="00921827" w:rsidP="005B5D24">
      <w:pPr>
        <w:pStyle w:val="ScreenCapture"/>
      </w:pPr>
      <w:r w:rsidRPr="00EE678B">
        <w:t>DISPENSE UNITS PER DOSE(TABLET): 1// 1</w:t>
      </w:r>
    </w:p>
    <w:p w:rsidR="00921827" w:rsidRPr="00EE678B" w:rsidRDefault="00921827" w:rsidP="005B5D24">
      <w:pPr>
        <w:pStyle w:val="ScreenCapture"/>
      </w:pPr>
      <w:r w:rsidRPr="00EE678B">
        <w:t>Dosage Ordered: 150MG</w:t>
      </w:r>
    </w:p>
    <w:p w:rsidR="00921827" w:rsidRPr="00EE678B" w:rsidRDefault="00921827" w:rsidP="005B5D24">
      <w:pPr>
        <w:pStyle w:val="ScreenCapture"/>
      </w:pPr>
    </w:p>
    <w:p w:rsidR="00921827" w:rsidRPr="00EE678B" w:rsidRDefault="00921827" w:rsidP="005B5D24">
      <w:pPr>
        <w:pStyle w:val="ScreenCapture"/>
      </w:pPr>
      <w:r w:rsidRPr="00EE678B">
        <w:t>NOUN: TABLET</w:t>
      </w:r>
    </w:p>
    <w:p w:rsidR="00921827" w:rsidRPr="00EE678B" w:rsidRDefault="00921827" w:rsidP="005B5D24">
      <w:pPr>
        <w:pStyle w:val="ScreenCapture"/>
      </w:pPr>
      <w:r w:rsidRPr="00EE678B">
        <w:t>ROUTE: PO//   ORAL      PO  MOUTH</w:t>
      </w:r>
    </w:p>
    <w:p w:rsidR="00921827" w:rsidRPr="00EE678B" w:rsidRDefault="00921827" w:rsidP="005B5D24">
      <w:pPr>
        <w:pStyle w:val="ScreenCapture"/>
      </w:pPr>
      <w:r w:rsidRPr="00EE678B">
        <w:t xml:space="preserve">Schedule: </w:t>
      </w:r>
    </w:p>
    <w:p w:rsidR="00921827" w:rsidRPr="00EE678B" w:rsidRDefault="00921827" w:rsidP="005B5D24">
      <w:pPr>
        <w:pStyle w:val="ScreenCapture"/>
      </w:pPr>
      <w:r w:rsidRPr="00EE678B">
        <w:t>This is a required response. Enter '^' to exit</w:t>
      </w:r>
    </w:p>
    <w:p w:rsidR="00E9183A" w:rsidRDefault="00E9183A" w:rsidP="00E9183A">
      <w:pPr>
        <w:pStyle w:val="ScreenCapture"/>
        <w:rPr>
          <w:lang w:val="en-US"/>
        </w:rPr>
      </w:pPr>
      <w:r w:rsidRPr="006C0AE5">
        <w:t>Schedule: BID</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BID  BID  TWICE A DAY</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(TWICE A DAY)</w:t>
      </w:r>
    </w:p>
    <w:p w:rsidR="00921827" w:rsidRPr="00EE678B" w:rsidRDefault="00921827" w:rsidP="005B5D24">
      <w:pPr>
        <w:pStyle w:val="ScreenCapture"/>
      </w:pPr>
    </w:p>
    <w:p w:rsidR="00921827" w:rsidRPr="00EE678B" w:rsidRDefault="00921827" w:rsidP="005B5D24">
      <w:pPr>
        <w:pStyle w:val="ScreenCapture"/>
      </w:pPr>
      <w:r w:rsidRPr="00EE678B">
        <w:t xml:space="preserve">LIMITED DURATION (IN DAYS, HOURS OR MINUTES): </w:t>
      </w:r>
    </w:p>
    <w:p w:rsidR="00921827" w:rsidRPr="00EE678B" w:rsidRDefault="00921827" w:rsidP="005B5D24">
      <w:pPr>
        <w:pStyle w:val="ScreenCapture"/>
      </w:pPr>
      <w:r w:rsidRPr="00EE678B">
        <w:t xml:space="preserve">CONJUNCTION: </w:t>
      </w:r>
    </w:p>
    <w:p w:rsidR="00921827" w:rsidRPr="00EE678B" w:rsidRDefault="00921827" w:rsidP="005B5D24">
      <w:pPr>
        <w:pStyle w:val="ScreenCapture"/>
      </w:pPr>
      <w:r w:rsidRPr="00EE678B">
        <w:t xml:space="preserve">PATIENT INSTRUCTIONS: </w:t>
      </w:r>
    </w:p>
    <w:p w:rsidR="00921827" w:rsidRPr="00EE678B" w:rsidRDefault="00921827" w:rsidP="005B5D24">
      <w:pPr>
        <w:pStyle w:val="ScreenCapture"/>
      </w:pPr>
    </w:p>
    <w:p w:rsidR="00921827" w:rsidRPr="00EE678B" w:rsidRDefault="00921827" w:rsidP="005B5D24">
      <w:pPr>
        <w:pStyle w:val="ScreenCapture"/>
      </w:pPr>
      <w:r w:rsidRPr="00EE678B">
        <w:t>(TAKE ONE TABLET BY MOUTH TWO TIMES A DAY)</w:t>
      </w:r>
    </w:p>
    <w:p w:rsidR="00921827" w:rsidRPr="00EE678B" w:rsidRDefault="00921827" w:rsidP="005B5D24">
      <w:pPr>
        <w:pStyle w:val="ScreenCapture"/>
      </w:pPr>
    </w:p>
    <w:p w:rsidR="00921827" w:rsidRPr="00EE678B" w:rsidRDefault="00921827" w:rsidP="005B5D24">
      <w:pPr>
        <w:pStyle w:val="ScreenCapture"/>
      </w:pPr>
      <w:r w:rsidRPr="00EE678B">
        <w:t xml:space="preserve">DAYS SUPPLY: (1-90): 60// </w:t>
      </w:r>
    </w:p>
    <w:p w:rsidR="00921827" w:rsidRPr="00EE678B" w:rsidRDefault="00921827" w:rsidP="005B5D24">
      <w:pPr>
        <w:pStyle w:val="ScreenCapture"/>
      </w:pPr>
      <w:r w:rsidRPr="00EE678B">
        <w:t>QTY (  ) : 360// 180</w:t>
      </w:r>
    </w:p>
    <w:p w:rsidR="00921827" w:rsidRPr="00EE678B" w:rsidRDefault="00921827" w:rsidP="005B5D24">
      <w:pPr>
        <w:pStyle w:val="ScreenCapture"/>
      </w:pPr>
      <w:r w:rsidRPr="00EE678B">
        <w:t>COPIES: 1// 1</w:t>
      </w:r>
    </w:p>
    <w:p w:rsidR="00921827" w:rsidRPr="00EE678B" w:rsidRDefault="00921827" w:rsidP="005B5D24">
      <w:pPr>
        <w:pStyle w:val="ScreenCapture"/>
      </w:pPr>
      <w:r w:rsidRPr="00EE678B">
        <w:t xml:space="preserve"># OF REFILLS: (0-3): 3// </w:t>
      </w:r>
    </w:p>
    <w:p w:rsidR="00921827" w:rsidRPr="00EE678B" w:rsidRDefault="00921827" w:rsidP="005B5D24">
      <w:pPr>
        <w:pStyle w:val="ScreenCapture"/>
      </w:pPr>
      <w:r w:rsidRPr="00EE678B">
        <w:t xml:space="preserve">PROVIDER:    PSOPROVIDER,ONE     </w:t>
      </w:r>
    </w:p>
    <w:p w:rsidR="00921827" w:rsidRPr="00EE678B" w:rsidRDefault="00921827" w:rsidP="005B5D24">
      <w:pPr>
        <w:pStyle w:val="ScreenCapture"/>
      </w:pPr>
      <w:r w:rsidRPr="00EE678B">
        <w:t xml:space="preserve">CLINIC:    BARB'S CLINIC 2     </w:t>
      </w:r>
    </w:p>
    <w:p w:rsidR="00921827" w:rsidRPr="00EE678B" w:rsidRDefault="00921827" w:rsidP="005B5D24">
      <w:pPr>
        <w:pStyle w:val="ScreenCapture"/>
      </w:pPr>
      <w:r w:rsidRPr="00EE678B">
        <w:t>MAIL/WINDOW: WINDOW// WINDOW</w:t>
      </w: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 xml:space="preserve">REMARKS: </w:t>
      </w:r>
    </w:p>
    <w:p w:rsidR="00921827" w:rsidRPr="00EE678B" w:rsidRDefault="00921827" w:rsidP="005B5D24">
      <w:pPr>
        <w:pStyle w:val="ScreenCapture"/>
      </w:pPr>
      <w:r w:rsidRPr="00EE678B">
        <w:t>ISSUE DATE: TODAY//  (MAR 12, 2008)</w:t>
      </w:r>
    </w:p>
    <w:p w:rsidR="00921827" w:rsidRPr="00EE678B" w:rsidRDefault="00921827" w:rsidP="005B5D24">
      <w:pPr>
        <w:pStyle w:val="ScreenCapture"/>
      </w:pPr>
      <w:r w:rsidRPr="00EE678B">
        <w:t>FILL DATE: (3/12/2008 - 3/13/2009): TODAY//  (MAR 12, 2008)</w:t>
      </w:r>
    </w:p>
    <w:p w:rsidR="00921827" w:rsidRPr="00EE678B" w:rsidRDefault="00921827" w:rsidP="005B5D24">
      <w:pPr>
        <w:pStyle w:val="ScreenCapture"/>
      </w:pPr>
      <w:r w:rsidRPr="00EE678B">
        <w:t>Nature of Order: WRITTEN//        W</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Pr="00EE678B" w:rsidRDefault="00921827" w:rsidP="005B5D24">
      <w:pPr>
        <w:pStyle w:val="ScreenCapture"/>
      </w:pPr>
      <w:r w:rsidRPr="00EE678B">
        <w:t>Rx # 2580              03/12/08</w:t>
      </w:r>
    </w:p>
    <w:p w:rsidR="00921827" w:rsidRPr="00EE678B" w:rsidRDefault="00921827" w:rsidP="005B5D24">
      <w:pPr>
        <w:pStyle w:val="ScreenCapture"/>
      </w:pPr>
      <w:r w:rsidRPr="00EE678B">
        <w:t>PSOPATIENT,ONE             #180</w:t>
      </w:r>
    </w:p>
    <w:p w:rsidR="00921827" w:rsidRPr="00EE678B" w:rsidRDefault="00921827" w:rsidP="005B5D24">
      <w:pPr>
        <w:pStyle w:val="ScreenCapture"/>
      </w:pPr>
      <w:r w:rsidRPr="00EE678B">
        <w:t>TAKE ONE TABLET BY MOUTH TWO TIMES A DAY</w:t>
      </w:r>
    </w:p>
    <w:p w:rsidR="00921827" w:rsidRPr="00EE678B" w:rsidRDefault="00921827" w:rsidP="005B5D24">
      <w:pPr>
        <w:pStyle w:val="ScreenCapture"/>
      </w:pPr>
    </w:p>
    <w:p w:rsidR="00921827" w:rsidRPr="00EE678B" w:rsidRDefault="00921827" w:rsidP="005B5D24">
      <w:pPr>
        <w:pStyle w:val="ScreenCapture"/>
      </w:pPr>
      <w:r w:rsidRPr="00EE678B">
        <w:t>NIZATIDINE 150MG CAP</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3</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w:t>
      </w:r>
    </w:p>
    <w:p w:rsidR="00921827" w:rsidRPr="00EE678B" w:rsidRDefault="00921827" w:rsidP="005B5D24">
      <w:pPr>
        <w:pStyle w:val="ScreenCapture"/>
      </w:pPr>
      <w:r w:rsidRPr="00EE678B">
        <w:t>This is a required response. Enter '^' to exit</w:t>
      </w:r>
    </w:p>
    <w:p w:rsidR="00921827" w:rsidRPr="00EE678B" w:rsidRDefault="00921827" w:rsidP="005B5D24">
      <w:pPr>
        <w:pStyle w:val="ScreenCapture"/>
      </w:pPr>
      <w:r w:rsidRPr="00EE678B">
        <w:t>Was treatment for a Service Connected condition? NO</w:t>
      </w:r>
    </w:p>
    <w:p w:rsidR="00921827" w:rsidRPr="00EE678B" w:rsidRDefault="00921827" w:rsidP="005B5D24">
      <w:pPr>
        <w:pStyle w:val="ScreenCapture"/>
      </w:pPr>
      <w:r w:rsidRPr="00EE678B">
        <w:t xml:space="preserve">Is this correct? YES// </w:t>
      </w:r>
    </w:p>
    <w:p w:rsidR="00921827" w:rsidRPr="00EE678B" w:rsidRDefault="00921827" w:rsidP="005B5D24">
      <w:pPr>
        <w:pStyle w:val="ScreenCapture"/>
      </w:pPr>
    </w:p>
    <w:p w:rsidR="00921827" w:rsidRPr="00EE678B" w:rsidRDefault="00921827" w:rsidP="005B5D24">
      <w:pPr>
        <w:pStyle w:val="ScreenCapture"/>
      </w:pPr>
      <w:r w:rsidRPr="00EE678B">
        <w:t xml:space="preserve"> -Duplicate Therapy RX #2549 CIMETIDINE 300MG TAB has been discontinued...</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Another New Order for PSOPATIENT,ONE? YES//</w:t>
      </w:r>
    </w:p>
    <w:p w:rsidR="00921827" w:rsidRPr="00EE678B" w:rsidRDefault="00921827" w:rsidP="00263D93"/>
    <w:p w:rsidR="00921827" w:rsidRPr="00EE678B" w:rsidRDefault="00921827" w:rsidP="008E248B">
      <w:pPr>
        <w:pStyle w:val="ExampleHeading"/>
      </w:pPr>
      <w:r w:rsidRPr="00EE678B">
        <w:t>Finishing Pending Order – Therapeutic Duplication with Non-Verified and Active orders. One drug is involved in both therapeutic duplications. One duplication allowance value is greater than ‘0’.</w:t>
      </w:r>
    </w:p>
    <w:p w:rsidR="0062550D" w:rsidRPr="00B31611" w:rsidRDefault="0062550D" w:rsidP="0062550D">
      <w:pPr>
        <w:pStyle w:val="ScreenCapture"/>
        <w:keepNext/>
      </w:pPr>
      <w:r w:rsidRPr="00B31611">
        <w:t>-------------------------------------ACTIVE----------------------------------</w:t>
      </w:r>
    </w:p>
    <w:p w:rsidR="0062550D" w:rsidRPr="00B31611" w:rsidRDefault="0062550D" w:rsidP="0062550D">
      <w:pPr>
        <w:pStyle w:val="ScreenCapture"/>
        <w:keepNext/>
      </w:pPr>
      <w:r w:rsidRPr="00B31611">
        <w:t xml:space="preserve"> 1 2577       AMLODIPINE 5MG/ATORVASTATIN 10MG TAB  90 A  03-07 03-07   3  90</w:t>
      </w:r>
    </w:p>
    <w:p w:rsidR="00921827" w:rsidRPr="00EE678B" w:rsidRDefault="00921827" w:rsidP="005B5D24">
      <w:pPr>
        <w:pStyle w:val="ScreenCapture"/>
      </w:pPr>
      <w:r w:rsidRPr="00EE678B">
        <w:t xml:space="preserve"> 2 2578       ITRACONAZOLE 100MG CAP                60 A  03-07 03-07   0  30</w:t>
      </w:r>
    </w:p>
    <w:p w:rsidR="00921827" w:rsidRPr="00EE678B" w:rsidRDefault="00921827" w:rsidP="005B5D24">
      <w:pPr>
        <w:pStyle w:val="ScreenCapture"/>
      </w:pPr>
      <w:r w:rsidRPr="00EE678B">
        <w:t xml:space="preserve"> 3 2576       SUCRALFATE 1MG TAB                   120 A  03-07 03-07   0  30</w:t>
      </w:r>
    </w:p>
    <w:p w:rsidR="00921827" w:rsidRPr="00EE678B" w:rsidRDefault="00921827" w:rsidP="005B5D24">
      <w:pPr>
        <w:pStyle w:val="ScreenCapture"/>
      </w:pPr>
      <w:r w:rsidRPr="00EE678B">
        <w:t>----------------------------------NON-VERIFIED-------------------------------</w:t>
      </w:r>
    </w:p>
    <w:p w:rsidR="00921827" w:rsidRPr="00EE678B" w:rsidRDefault="00921827" w:rsidP="005B5D24">
      <w:pPr>
        <w:pStyle w:val="ScreenCapture"/>
      </w:pPr>
      <w:r w:rsidRPr="00EE678B">
        <w:t xml:space="preserve"> 4 2581       CHOLESTYRAMINE 9GM PACKETS            60 N  03-12 03-12  11  30</w:t>
      </w:r>
    </w:p>
    <w:p w:rsidR="00921827" w:rsidRPr="00EE678B" w:rsidRDefault="00921827" w:rsidP="005B5D24">
      <w:pPr>
        <w:pStyle w:val="ScreenCapture"/>
      </w:pPr>
      <w:r w:rsidRPr="00EE678B">
        <w:t>------------------------------------PENDING----------------------------------</w:t>
      </w:r>
    </w:p>
    <w:p w:rsidR="00921827" w:rsidRPr="00EE678B" w:rsidRDefault="00921827" w:rsidP="005B5D24">
      <w:pPr>
        <w:pStyle w:val="ScreenCapture"/>
      </w:pPr>
      <w:r w:rsidRPr="00EE678B">
        <w:t xml:space="preserve"> 5 SIMVASTATIN 20MG TAB                   QTY: 30        ISDT: 03-12  REF:  6 </w:t>
      </w:r>
    </w:p>
    <w:p w:rsidR="00921827" w:rsidRPr="00EE678B" w:rsidRDefault="00921827" w:rsidP="005B5D24">
      <w:pPr>
        <w:pStyle w:val="ScreenCapture"/>
      </w:pP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p>
    <w:p w:rsidR="00921827" w:rsidRPr="00EE678B" w:rsidRDefault="00921827" w:rsidP="005B5D24">
      <w:pPr>
        <w:pStyle w:val="ScreenCapture"/>
      </w:pPr>
      <w:r w:rsidRPr="00EE678B">
        <w:t>ED  Edit                                FN  Finish</w:t>
      </w:r>
    </w:p>
    <w:p w:rsidR="00921827" w:rsidRPr="00EE678B" w:rsidRDefault="00921827" w:rsidP="005B5D24">
      <w:pPr>
        <w:pStyle w:val="ScreenCapture"/>
      </w:pPr>
    </w:p>
    <w:p w:rsidR="00921827" w:rsidRPr="00EE678B" w:rsidRDefault="00921827" w:rsidP="005B5D24">
      <w:pPr>
        <w:pStyle w:val="ScreenCapture"/>
      </w:pPr>
      <w:r w:rsidRPr="00EE678B">
        <w:t xml:space="preserve">Pending OP Orders (ROUTINE)   Mar 12, 2008@07:54:21          Page:  1 of  3 </w:t>
      </w:r>
    </w:p>
    <w:p w:rsidR="00921827" w:rsidRPr="00EE678B" w:rsidRDefault="00921827" w:rsidP="005B5D24">
      <w:pPr>
        <w:pStyle w:val="ScreenCapture"/>
      </w:pPr>
      <w:r w:rsidRPr="00EE678B">
        <w:t>OPPATIENT, THREE</w:t>
      </w:r>
      <w:r w:rsidRPr="00EE678B">
        <w:tab/>
      </w:r>
      <w:r w:rsidRPr="00EE678B">
        <w:tab/>
      </w:r>
      <w:r w:rsidRPr="00EE678B">
        <w:tab/>
      </w:r>
      <w:r w:rsidRPr="00EE678B">
        <w:tab/>
      </w:r>
      <w:r w:rsidRPr="00EE678B">
        <w:tab/>
      </w:r>
      <w:r w:rsidRPr="00EE678B">
        <w:tab/>
      </w:r>
      <w:r w:rsidRPr="00EE678B">
        <w:tab/>
        <w:t xml:space="preserve">&lt;A&gt; </w:t>
      </w:r>
    </w:p>
    <w:p w:rsidR="00921827" w:rsidRPr="00EE678B" w:rsidRDefault="00921827" w:rsidP="005B5D24">
      <w:pPr>
        <w:pStyle w:val="ScreenCapture"/>
      </w:pPr>
      <w:r w:rsidRPr="00EE678B">
        <w:t xml:space="preserve">  PID: 666-44-4444                                 Ht(cm): _______ (______)   </w:t>
      </w:r>
    </w:p>
    <w:p w:rsidR="00E9183A" w:rsidRDefault="00921827" w:rsidP="005B5D24">
      <w:pPr>
        <w:pStyle w:val="ScreenCapture"/>
        <w:rPr>
          <w:lang w:val="en-US"/>
        </w:rPr>
      </w:pPr>
      <w:r w:rsidRPr="00EE678B">
        <w:t xml:space="preserve">  DOB: JUL 3,1949 (58)                             Wt(kg): 51.36 (10/01/1996)</w:t>
      </w:r>
    </w:p>
    <w:p w:rsidR="00E9183A" w:rsidRDefault="00E9183A" w:rsidP="00E9183A">
      <w:pPr>
        <w:pStyle w:val="ScreenCapture"/>
        <w:rPr>
          <w:lang w:val="en-US"/>
        </w:rPr>
      </w:pPr>
      <w:bookmarkStart w:id="4481" w:name="Page_179"/>
      <w:bookmarkStart w:id="4482" w:name="Page_178"/>
      <w:bookmarkEnd w:id="4481"/>
      <w:bookmarkEnd w:id="4482"/>
      <w:r>
        <w:rPr>
          <w:lang w:val="en-US"/>
        </w:rPr>
        <w:t xml:space="preserve">  </w:t>
      </w:r>
      <w:r>
        <w:t xml:space="preserve">SEX: </w:t>
      </w:r>
      <w:r w:rsidRPr="003168EC">
        <w:t xml:space="preserve">MALE                   </w:t>
      </w:r>
    </w:p>
    <w:p w:rsidR="00921827" w:rsidRPr="00EE678B" w:rsidRDefault="00E9183A" w:rsidP="00E9183A">
      <w:pPr>
        <w:pStyle w:val="ScreenCapture"/>
      </w:pPr>
      <w:r>
        <w:rPr>
          <w:rFonts w:cs="Courier New"/>
          <w:lang w:val="en-US"/>
        </w:rPr>
        <w:t xml:space="preserve"> </w:t>
      </w:r>
      <w:r w:rsidRPr="00CD5A11">
        <w:rPr>
          <w:rFonts w:cs="Courier New"/>
        </w:rPr>
        <w:t xml:space="preserve">CrCL: &lt;Not Found&gt; (CREAT: Not Found)            BSA (m2): </w:t>
      </w:r>
      <w:r w:rsidR="00921827" w:rsidRPr="00EE678B">
        <w:t xml:space="preserve">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CPRS Order Checks:                                                                   </w:t>
      </w:r>
    </w:p>
    <w:p w:rsidR="00921827" w:rsidRPr="00EE678B" w:rsidRDefault="00921827" w:rsidP="005B5D24">
      <w:pPr>
        <w:pStyle w:val="ScreenCapture"/>
      </w:pPr>
      <w:r w:rsidRPr="00EE678B">
        <w:t xml:space="preserve">      CRITICAL drug-drug interaction: ITRACONAZOLE &amp; SIMVASTATIN </w:t>
      </w:r>
    </w:p>
    <w:p w:rsidR="00921827" w:rsidRPr="00EE678B" w:rsidRDefault="00921827" w:rsidP="005B5D24">
      <w:pPr>
        <w:pStyle w:val="ScreenCapture"/>
      </w:pPr>
      <w:r w:rsidRPr="00EE678B">
        <w:t xml:space="preserve">    (ITRACONAZOLE CAP,ORAL  100MG TAKE ONE CAPSULE BY MOUTH EVERY 12 HOURS</w:t>
      </w:r>
    </w:p>
    <w:p w:rsidR="00921827" w:rsidRPr="00EE678B" w:rsidRDefault="00921827" w:rsidP="005B5D24">
      <w:pPr>
        <w:pStyle w:val="ScreenCapture"/>
      </w:pPr>
      <w:r w:rsidRPr="00EE678B">
        <w:t xml:space="preserve">     [ACTIVE])       </w:t>
      </w:r>
    </w:p>
    <w:p w:rsidR="00921827" w:rsidRPr="00EE678B" w:rsidRDefault="00921827" w:rsidP="005B5D24">
      <w:pPr>
        <w:pStyle w:val="ScreenCapture"/>
      </w:pPr>
      <w:r w:rsidRPr="00EE678B">
        <w:t xml:space="preserve">     Overriding Provider: PSOPROVIDER,ONE                                         </w:t>
      </w:r>
    </w:p>
    <w:p w:rsidR="00921827" w:rsidRPr="00EE678B" w:rsidRDefault="00921827" w:rsidP="005B5D24">
      <w:pPr>
        <w:pStyle w:val="ScreenCapture"/>
      </w:pPr>
      <w:r w:rsidRPr="00EE678B">
        <w:t xml:space="preserve">     Overriding Reason: TESTING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CRITICAL drug-drug interaction: ITRACONAZOLE &amp; SIMVASTATIN  </w:t>
      </w:r>
    </w:p>
    <w:p w:rsidR="00921827" w:rsidRPr="00EE678B" w:rsidRDefault="00921827" w:rsidP="005B5D24">
      <w:pPr>
        <w:pStyle w:val="ScreenCapture"/>
      </w:pPr>
      <w:r w:rsidRPr="00EE678B">
        <w:t xml:space="preserve">     ITRACONAZOLE CAP,ORAL  100MG PO BID  [ACTIVE])                                </w:t>
      </w:r>
    </w:p>
    <w:p w:rsidR="00921827" w:rsidRPr="00EE678B" w:rsidRDefault="00921827" w:rsidP="005B5D24">
      <w:pPr>
        <w:pStyle w:val="ScreenCapture"/>
      </w:pPr>
      <w:r w:rsidRPr="00EE678B">
        <w:t xml:space="preserve">     Overriding Provider: PSOPROVIDER,ONE                                         </w:t>
      </w:r>
    </w:p>
    <w:p w:rsidR="00921827" w:rsidRPr="00EE678B" w:rsidRDefault="00921827" w:rsidP="005B5D24">
      <w:pPr>
        <w:pStyle w:val="ScreenCapture"/>
      </w:pPr>
      <w:r w:rsidRPr="00EE678B">
        <w:t xml:space="preserve">     Overriding Reason: TESTING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Duplicate drug class order: ANTILIPEMIC AGENTS (CHOLESTYRAMINE 9GM</w:t>
      </w:r>
    </w:p>
    <w:p w:rsidR="00921827" w:rsidRPr="00EE678B" w:rsidRDefault="00921827" w:rsidP="005B5D24">
      <w:pPr>
        <w:pStyle w:val="ScreenCapture"/>
      </w:pPr>
      <w:r w:rsidRPr="00EE678B">
        <w:t xml:space="preserve">      PACKETS TAKE ONE PACKET BY MOUTH TWICE A DAY DISSOLVE IN WATER OR </w:t>
      </w:r>
    </w:p>
    <w:p w:rsidR="00921827" w:rsidRPr="00EE678B" w:rsidRDefault="00921827" w:rsidP="005B5D24">
      <w:pPr>
        <w:pStyle w:val="ScreenCapture"/>
      </w:pPr>
      <w:r w:rsidRPr="00EE678B">
        <w:t xml:space="preserve">      JUICE. [PENDING])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BY  Bypass                              DC  Discontinue</w:t>
      </w:r>
    </w:p>
    <w:p w:rsidR="00921827" w:rsidRPr="00EE678B" w:rsidRDefault="00921827" w:rsidP="005B5D24">
      <w:pPr>
        <w:pStyle w:val="ScreenCapture"/>
      </w:pPr>
      <w:r w:rsidRPr="00EE678B">
        <w:t>ED  Edit                                FN  Finish</w:t>
      </w:r>
    </w:p>
    <w:p w:rsidR="00921827" w:rsidRDefault="00921827" w:rsidP="005B5D24">
      <w:pPr>
        <w:pStyle w:val="ScreenCapture"/>
      </w:pPr>
      <w:r w:rsidRPr="00EE678B">
        <w:t xml:space="preserve">Select Item(s): Next Screen// FN   Finish  </w:t>
      </w:r>
    </w:p>
    <w:p w:rsidR="0062550D" w:rsidRDefault="0062550D" w:rsidP="0062550D">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THERAPEUTIC DUPLICATION(S) *** SIMVASTATIN 20MG TAB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2577</w:t>
      </w:r>
    </w:p>
    <w:p w:rsidR="00921827" w:rsidRPr="00EE678B" w:rsidRDefault="00921827" w:rsidP="005B5D24">
      <w:pPr>
        <w:pStyle w:val="ScreenCapture"/>
      </w:pPr>
      <w:r w:rsidRPr="00EE678B">
        <w:t xml:space="preserve">                 Drug: AMLODIPINE 5MG/ATORVASTATIN 10MG TAB (ACTIVE)</w:t>
      </w:r>
    </w:p>
    <w:p w:rsidR="00921827" w:rsidRPr="00EE678B" w:rsidRDefault="00921827" w:rsidP="005B5D24">
      <w:pPr>
        <w:pStyle w:val="ScreenCapture"/>
      </w:pPr>
      <w:r w:rsidRPr="00EE678B">
        <w:t xml:space="preserve">                  SIG: TAKE ONE TABLET BY MOUTH EVERY MORNING</w:t>
      </w:r>
    </w:p>
    <w:p w:rsidR="00921827" w:rsidRPr="00EE678B" w:rsidRDefault="00921827" w:rsidP="005B5D24">
      <w:pPr>
        <w:pStyle w:val="ScreenCapture"/>
      </w:pPr>
      <w:r w:rsidRPr="00EE678B">
        <w:t xml:space="preserve">                  QTY: 90                 Days Supply: 90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w:t>
      </w:r>
    </w:p>
    <w:p w:rsidR="00921827" w:rsidRPr="00EE678B" w:rsidRDefault="00921827" w:rsidP="005B5D24">
      <w:pPr>
        <w:pStyle w:val="ScreenCapture"/>
      </w:pPr>
    </w:p>
    <w:p w:rsidR="00921827" w:rsidRPr="00EE678B" w:rsidRDefault="00921827" w:rsidP="005B5D24">
      <w:pPr>
        <w:pStyle w:val="ScreenCapture"/>
      </w:pPr>
      <w:r w:rsidRPr="00EE678B">
        <w:t xml:space="preserve">            Local Rx#: 2581</w:t>
      </w:r>
    </w:p>
    <w:p w:rsidR="00921827" w:rsidRPr="00EE678B" w:rsidRDefault="00921827" w:rsidP="005B5D24">
      <w:pPr>
        <w:pStyle w:val="ScreenCapture"/>
      </w:pPr>
      <w:r w:rsidRPr="00EE678B">
        <w:t xml:space="preserve">                 Drug: CHOLESTYRAMINE 9GM PACKETS (NON-VERIFIED)</w:t>
      </w:r>
    </w:p>
    <w:p w:rsidR="00921827" w:rsidRPr="00EE678B" w:rsidRDefault="00921827" w:rsidP="005B5D24">
      <w:pPr>
        <w:pStyle w:val="ScreenCapture"/>
      </w:pPr>
      <w:r w:rsidRPr="00EE678B">
        <w:t xml:space="preserve">                  SIG: TAKE ONE PACKET BY MOUTH TWICE A DAY DISSOLVE IN WATER </w:t>
      </w:r>
    </w:p>
    <w:p w:rsidR="00921827" w:rsidRPr="00EE678B" w:rsidRDefault="00921827" w:rsidP="005B5D24">
      <w:pPr>
        <w:pStyle w:val="ScreenCapture"/>
      </w:pPr>
      <w:r w:rsidRPr="00EE678B">
        <w:t xml:space="preserve">                        OR JUICE.</w:t>
      </w:r>
    </w:p>
    <w:p w:rsidR="00921827" w:rsidRPr="00EE678B" w:rsidRDefault="00921827" w:rsidP="005B5D24">
      <w:pPr>
        <w:pStyle w:val="ScreenCapture"/>
      </w:pPr>
      <w:r w:rsidRPr="00EE678B">
        <w:t xml:space="preserve">                  QTY: 60                 Days Supply: 30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Not released locally (Window) </w:t>
      </w:r>
    </w:p>
    <w:p w:rsidR="00921827" w:rsidRPr="00EE678B" w:rsidRDefault="00921827" w:rsidP="005B5D24">
      <w:pPr>
        <w:pStyle w:val="ScreenCapture"/>
      </w:pPr>
      <w:r w:rsidRPr="00EE678B">
        <w:t xml:space="preserve">       Last Filled On: 11/08/06                                                         </w:t>
      </w:r>
    </w:p>
    <w:p w:rsidR="00921827" w:rsidRPr="00EE678B" w:rsidRDefault="00921827" w:rsidP="005B5D24">
      <w:pPr>
        <w:pStyle w:val="ScreenCapture"/>
      </w:pPr>
      <w:r w:rsidRPr="00EE678B">
        <w:t>Class(es)Involved in Therapeutic Duplication(s): HMGCo-A Reductase Inhibitors, Antihyperlipidemics</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w:t>
      </w:r>
    </w:p>
    <w:p w:rsidR="00921827" w:rsidRPr="00EE678B" w:rsidRDefault="00921827" w:rsidP="005B5D24">
      <w:pPr>
        <w:pStyle w:val="ScreenCapture"/>
        <w:rPr>
          <w:u w:val="single"/>
        </w:rPr>
      </w:pPr>
      <w:bookmarkStart w:id="4483" w:name="p165"/>
      <w:bookmarkEnd w:id="4483"/>
      <w:r w:rsidRPr="00EE678B">
        <w:t xml:space="preserve">Discontinue order(s)? Y/N  </w:t>
      </w:r>
      <w:r w:rsidRPr="00EE678B">
        <w:rPr>
          <w:u w:val="single"/>
        </w:rPr>
        <w:t>Y es</w:t>
      </w:r>
    </w:p>
    <w:p w:rsidR="00921827" w:rsidRPr="00EE678B" w:rsidRDefault="00921827" w:rsidP="005B5D24">
      <w:pPr>
        <w:pStyle w:val="ScreenCapture"/>
      </w:pPr>
    </w:p>
    <w:p w:rsidR="00921827" w:rsidRPr="00EE678B" w:rsidRDefault="00921827" w:rsidP="005B5D24">
      <w:pPr>
        <w:pStyle w:val="ScreenCapture"/>
      </w:pPr>
      <w:r w:rsidRPr="00EE678B">
        <w:t xml:space="preserve">    1. RX #2577 AMLODIPINE 5MG/ATORVASTATIN 10MG TAB</w:t>
      </w:r>
    </w:p>
    <w:p w:rsidR="00921827" w:rsidRPr="00EE678B" w:rsidRDefault="00921827" w:rsidP="005B5D24">
      <w:pPr>
        <w:pStyle w:val="ScreenCapture"/>
      </w:pPr>
      <w:r w:rsidRPr="00EE678B">
        <w:t xml:space="preserve">    2. RX #2581 CHOLESTYRAMINE 9GM PACKETS</w:t>
      </w:r>
    </w:p>
    <w:p w:rsidR="00921827" w:rsidRPr="00EE678B" w:rsidRDefault="00921827" w:rsidP="005B5D24">
      <w:pPr>
        <w:pStyle w:val="ScreenCapture"/>
      </w:pPr>
    </w:p>
    <w:p w:rsidR="00921827" w:rsidRPr="00EE678B" w:rsidRDefault="00921827" w:rsidP="005B5D24">
      <w:pPr>
        <w:pStyle w:val="ScreenCapture"/>
      </w:pPr>
      <w:r w:rsidRPr="00EE678B">
        <w:t xml:space="preserve">Select (1-2):  </w:t>
      </w:r>
      <w:r w:rsidRPr="00EE678B">
        <w:rPr>
          <w:u w:val="single"/>
        </w:rPr>
        <w:t>1</w:t>
      </w:r>
      <w:r w:rsidRPr="00EE678B">
        <w:t xml:space="preserve">  </w:t>
      </w:r>
      <w:r w:rsidR="001E3DFA" w:rsidRPr="00EE678B">
        <w:t xml:space="preserve">Duplicate Therapy </w:t>
      </w:r>
      <w:r w:rsidRPr="00EE678B">
        <w:t>RX #2577 AMLODIPINE 5MG/ATORVASTATIN 10MG TAB will be discontinued after the acceptance of the new order.</w:t>
      </w:r>
    </w:p>
    <w:p w:rsidR="00921827" w:rsidRPr="00EE678B" w:rsidRDefault="00921827" w:rsidP="005B5D24">
      <w:pPr>
        <w:pStyle w:val="ScreenCapture"/>
      </w:pPr>
    </w:p>
    <w:p w:rsidR="00921827" w:rsidRPr="00EE678B" w:rsidRDefault="00921827" w:rsidP="005B5D24">
      <w:pPr>
        <w:pStyle w:val="ScreenCapture"/>
      </w:pPr>
      <w:r w:rsidRPr="00EE678B">
        <w:t>Rx # 2582              03/12/08</w:t>
      </w:r>
    </w:p>
    <w:p w:rsidR="00921827" w:rsidRPr="00EE678B" w:rsidRDefault="00921827" w:rsidP="005B5D24">
      <w:pPr>
        <w:pStyle w:val="ScreenCapture"/>
      </w:pPr>
      <w:r w:rsidRPr="00EE678B">
        <w:t>TEST,D                        #30</w:t>
      </w:r>
    </w:p>
    <w:p w:rsidR="00921827" w:rsidRPr="00EE678B" w:rsidRDefault="00921827" w:rsidP="005B5D24">
      <w:pPr>
        <w:pStyle w:val="ScreenCapture"/>
      </w:pPr>
      <w:r w:rsidRPr="00EE678B">
        <w:t>TAKE ONE TABLET BY MOUTH EVERY EVENING</w:t>
      </w:r>
    </w:p>
    <w:p w:rsidR="00921827" w:rsidRPr="00EE678B" w:rsidRDefault="00921827" w:rsidP="005B5D24">
      <w:pPr>
        <w:pStyle w:val="ScreenCapture"/>
      </w:pPr>
    </w:p>
    <w:p w:rsidR="00921827" w:rsidRPr="00EE678B" w:rsidRDefault="00921827" w:rsidP="005B5D24">
      <w:pPr>
        <w:pStyle w:val="ScreenCapture"/>
      </w:pPr>
      <w:r w:rsidRPr="00EE678B">
        <w:t>SIMVASTATIN 20MG TAB</w:t>
      </w:r>
    </w:p>
    <w:p w:rsidR="00921827" w:rsidRPr="00EE678B" w:rsidRDefault="00921827" w:rsidP="005B5D24">
      <w:pPr>
        <w:pStyle w:val="ScreenCapture"/>
      </w:pPr>
      <w:r w:rsidRPr="00EE678B">
        <w:t>PSOPROVIDER,ONE        PSOPHARMACIST,ONE</w:t>
      </w:r>
    </w:p>
    <w:p w:rsidR="00921827" w:rsidRPr="00EE678B" w:rsidRDefault="00921827" w:rsidP="005B5D24">
      <w:pPr>
        <w:pStyle w:val="ScreenCapture"/>
      </w:pPr>
      <w:r w:rsidRPr="00EE678B">
        <w:t># of Refills: 6</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This Rx has been flagged by the provider as: NO COPAY</w:t>
      </w:r>
    </w:p>
    <w:p w:rsidR="00921827" w:rsidRPr="00EE678B" w:rsidRDefault="00921827" w:rsidP="005B5D24">
      <w:pPr>
        <w:pStyle w:val="ScreenCapture"/>
      </w:pPr>
    </w:p>
    <w:p w:rsidR="00921827" w:rsidRPr="00EE678B" w:rsidRDefault="00921827" w:rsidP="005B5D24">
      <w:pPr>
        <w:pStyle w:val="ScreenCapture"/>
      </w:pPr>
    </w:p>
    <w:p w:rsidR="00921827" w:rsidRPr="00EE678B" w:rsidRDefault="00921827" w:rsidP="005B5D24">
      <w:pPr>
        <w:pStyle w:val="ScreenCapture"/>
      </w:pPr>
      <w:r w:rsidRPr="00EE678B">
        <w:t xml:space="preserve">Was treatment related to Agent Orange exposure? YES// </w:t>
      </w:r>
    </w:p>
    <w:p w:rsidR="00921827" w:rsidRPr="00EE678B" w:rsidRDefault="00921827" w:rsidP="005B5D24">
      <w:pPr>
        <w:pStyle w:val="ScreenCapture"/>
      </w:pPr>
    </w:p>
    <w:p w:rsidR="00921827" w:rsidRPr="00EE678B" w:rsidRDefault="00921827" w:rsidP="005B5D24">
      <w:pPr>
        <w:pStyle w:val="ScreenCapture"/>
      </w:pPr>
      <w:r w:rsidRPr="00EE678B">
        <w:t>Are you sure you want to Accept this Order? NO// YES</w:t>
      </w:r>
    </w:p>
    <w:p w:rsidR="00921827" w:rsidRPr="00EE678B" w:rsidRDefault="00921827" w:rsidP="005B5D24">
      <w:pPr>
        <w:pStyle w:val="ScreenCapture"/>
      </w:pP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Pr="00EE678B" w:rsidRDefault="00921827" w:rsidP="005B5D24">
      <w:pPr>
        <w:pStyle w:val="ScreenCapture"/>
      </w:pPr>
      <w:r w:rsidRPr="00EE678B">
        <w:t>-Duplicate Therapy RX #2577 AMLODIPINE 5MG/ATORVASTATIN 10MG TAB has been discontinued...</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263D93"/>
    <w:p w:rsidR="00921827" w:rsidRPr="00EE678B" w:rsidRDefault="00921827" w:rsidP="008E248B">
      <w:pPr>
        <w:pStyle w:val="ExampleHeading"/>
      </w:pPr>
      <w:r w:rsidRPr="00EE678B">
        <w:t xml:space="preserve">Renewing an order – Therapeutic Duplication involving 5 drugs, one therapy class and only one order can be </w:t>
      </w:r>
      <w:r w:rsidR="008E248B" w:rsidRPr="00EE678B">
        <w:t>discontinued</w:t>
      </w:r>
      <w:r w:rsidRPr="00EE678B">
        <w:t>.</w:t>
      </w:r>
    </w:p>
    <w:p w:rsidR="00921827" w:rsidRPr="00EE678B" w:rsidRDefault="00921827" w:rsidP="005B5D24">
      <w:pPr>
        <w:pStyle w:val="ScreenCapture"/>
      </w:pPr>
      <w:r w:rsidRPr="00EE678B">
        <w:t xml:space="preserve">+         Enter ?? for more actions                                             </w:t>
      </w:r>
    </w:p>
    <w:p w:rsidR="00921827" w:rsidRPr="00EE678B" w:rsidRDefault="00921827" w:rsidP="005B5D24">
      <w:pPr>
        <w:pStyle w:val="ScreenCapture"/>
      </w:pPr>
      <w:r w:rsidRPr="00EE678B">
        <w:t>DC   Discontinue          PR   Partial              RL   Release</w:t>
      </w:r>
    </w:p>
    <w:p w:rsidR="00921827" w:rsidRPr="00EE678B" w:rsidRDefault="00921827" w:rsidP="005B5D24">
      <w:pPr>
        <w:pStyle w:val="ScreenCapture"/>
      </w:pPr>
      <w:r w:rsidRPr="00EE678B">
        <w:t>ED   Edit                 RF   Refill               RN   Renew</w:t>
      </w:r>
    </w:p>
    <w:p w:rsidR="00921827" w:rsidRPr="00EE678B" w:rsidRDefault="00921827" w:rsidP="005B5D24">
      <w:pPr>
        <w:pStyle w:val="ScreenCapture"/>
      </w:pPr>
      <w:r w:rsidRPr="00EE678B">
        <w:t xml:space="preserve">Select Action: Next Screen// rn   Renew  </w:t>
      </w:r>
    </w:p>
    <w:p w:rsidR="00921827" w:rsidRPr="00EE678B" w:rsidRDefault="00921827" w:rsidP="005B5D24">
      <w:pPr>
        <w:pStyle w:val="ScreenCapture"/>
      </w:pPr>
      <w:r w:rsidRPr="00EE678B">
        <w:t>FILL DATE: (3/12/2008 - 3/13/2009): TODAY//  (MAR 12, 2008)</w:t>
      </w:r>
    </w:p>
    <w:p w:rsidR="00921827" w:rsidRPr="00EE678B" w:rsidRDefault="00921827" w:rsidP="005B5D24">
      <w:pPr>
        <w:pStyle w:val="ScreenCapture"/>
      </w:pPr>
      <w:r w:rsidRPr="00EE678B">
        <w:t>MAIL/WINDOW: WINDOW// WINDOW</w:t>
      </w:r>
    </w:p>
    <w:p w:rsidR="00921827" w:rsidRPr="00EE678B" w:rsidRDefault="00921827" w:rsidP="005B5D24">
      <w:pPr>
        <w:pStyle w:val="ScreenCapture"/>
      </w:pPr>
      <w:r w:rsidRPr="00EE678B">
        <w:t xml:space="preserve">METHOD OF PICK-UP: </w:t>
      </w:r>
    </w:p>
    <w:p w:rsidR="00921827" w:rsidRPr="00EE678B" w:rsidRDefault="00921827" w:rsidP="005B5D24">
      <w:pPr>
        <w:pStyle w:val="ScreenCapture"/>
      </w:pPr>
      <w:r w:rsidRPr="00EE678B">
        <w:t>Nature of Order: WRITTEN//        W</w:t>
      </w:r>
    </w:p>
    <w:p w:rsidR="00921827" w:rsidRPr="00EE678B" w:rsidRDefault="00921827" w:rsidP="005B5D24">
      <w:pPr>
        <w:pStyle w:val="ScreenCapture"/>
      </w:pPr>
      <w:r w:rsidRPr="00EE678B">
        <w:t>WAS THE PATIENT COUNSELED: NO// NO</w:t>
      </w:r>
    </w:p>
    <w:p w:rsidR="00921827" w:rsidRPr="00EE678B" w:rsidRDefault="00921827" w:rsidP="005B5D24">
      <w:pPr>
        <w:pStyle w:val="ScreenCapture"/>
      </w:pPr>
    </w:p>
    <w:p w:rsidR="00921827" w:rsidRPr="00EE678B" w:rsidRDefault="00921827" w:rsidP="005B5D24">
      <w:pPr>
        <w:pStyle w:val="ScreenCapture"/>
      </w:pPr>
      <w:r w:rsidRPr="00EE678B">
        <w:t>Do you want to enter a Progress Note? No//   NO</w:t>
      </w:r>
    </w:p>
    <w:p w:rsidR="00921827" w:rsidRPr="00EE678B" w:rsidRDefault="00921827" w:rsidP="005B5D24">
      <w:pPr>
        <w:pStyle w:val="ScreenCapture"/>
      </w:pPr>
    </w:p>
    <w:p w:rsidR="00921827" w:rsidRDefault="00921827" w:rsidP="005B5D24">
      <w:pPr>
        <w:pStyle w:val="ScreenCapture"/>
      </w:pPr>
      <w:r w:rsidRPr="00EE678B">
        <w:t>Now Renewing Rx # 2580   Drug: SUCRALFATE 1GM TAB</w:t>
      </w:r>
    </w:p>
    <w:p w:rsidR="0062550D" w:rsidRDefault="0062550D"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THERAPEUTIC DUPLICATION(S) *** SUCRALFATE 1GM TAB with </w:t>
      </w:r>
    </w:p>
    <w:p w:rsidR="00921827" w:rsidRPr="00EE678B" w:rsidRDefault="00921827" w:rsidP="005B5D24">
      <w:pPr>
        <w:pStyle w:val="ScreenCapture"/>
      </w:pPr>
    </w:p>
    <w:p w:rsidR="00921827" w:rsidRPr="00EE678B" w:rsidRDefault="00921827" w:rsidP="005B5D24">
      <w:pPr>
        <w:pStyle w:val="ScreenCapture"/>
      </w:pPr>
      <w:r w:rsidRPr="00EE678B">
        <w:t xml:space="preserve">            Local Rx#: 2574</w:t>
      </w:r>
    </w:p>
    <w:p w:rsidR="00921827" w:rsidRPr="00EE678B" w:rsidRDefault="00921827" w:rsidP="005B5D24">
      <w:pPr>
        <w:pStyle w:val="ScreenCapture"/>
      </w:pPr>
      <w:r w:rsidRPr="00EE678B">
        <w:t xml:space="preserve">                 Drug: CIMETIDINE 300MG TAB (DISCONTINUED)</w:t>
      </w:r>
    </w:p>
    <w:p w:rsidR="00921827" w:rsidRPr="00EE678B" w:rsidRDefault="00921827" w:rsidP="005B5D24">
      <w:pPr>
        <w:pStyle w:val="ScreenCapture"/>
      </w:pPr>
      <w:r w:rsidRPr="00EE678B">
        <w:t xml:space="preserve">                  SIG: TAKE ONE TABLET BY MOUTH TWICE A DAY</w:t>
      </w:r>
    </w:p>
    <w:p w:rsidR="00921827" w:rsidRPr="00EE678B" w:rsidRDefault="00921827" w:rsidP="005B5D24">
      <w:pPr>
        <w:pStyle w:val="ScreenCapture"/>
      </w:pPr>
      <w:r w:rsidRPr="00EE678B">
        <w:t xml:space="preserve">                  QTY: 180                Days Supply: 90  </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Local Rx#: 2573</w:t>
      </w:r>
    </w:p>
    <w:p w:rsidR="00921827" w:rsidRPr="00EE678B" w:rsidRDefault="00921827" w:rsidP="005B5D24">
      <w:pPr>
        <w:pStyle w:val="ScreenCapture"/>
      </w:pPr>
      <w:r w:rsidRPr="00EE678B">
        <w:t xml:space="preserve">                 Drug: NIZATIDINE 150MG CAP (HOLD)</w:t>
      </w:r>
    </w:p>
    <w:p w:rsidR="00921827" w:rsidRPr="00EE678B" w:rsidRDefault="00921827" w:rsidP="005B5D24">
      <w:pPr>
        <w:pStyle w:val="ScreenCapture"/>
      </w:pPr>
      <w:r w:rsidRPr="00EE678B">
        <w:t xml:space="preserve">                  SIG: TAKE ONE CAPSULE BY MOUTH TWICE A DAY                  </w:t>
      </w:r>
    </w:p>
    <w:p w:rsidR="00921827" w:rsidRPr="00EE678B" w:rsidRDefault="00921827" w:rsidP="005B5D24">
      <w:pPr>
        <w:pStyle w:val="ScreenCapture"/>
      </w:pPr>
      <w:r w:rsidRPr="00EE678B">
        <w:t xml:space="preserve">                  QTY: 180                Days Supply: 90</w:t>
      </w:r>
    </w:p>
    <w:p w:rsidR="00921827" w:rsidRPr="00EE678B" w:rsidRDefault="00921827"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921827" w:rsidRPr="00EE678B" w:rsidRDefault="00921827" w:rsidP="005B5D24">
      <w:pPr>
        <w:pStyle w:val="ScreenCapture"/>
      </w:pPr>
      <w:r w:rsidRPr="00EE678B">
        <w:t xml:space="preserve">       Last Filled On: 03/07/08                                                  </w:t>
      </w:r>
    </w:p>
    <w:p w:rsidR="00921827" w:rsidRPr="00EE678B" w:rsidRDefault="00921827" w:rsidP="005B5D24">
      <w:pPr>
        <w:pStyle w:val="ScreenCapture"/>
      </w:pPr>
      <w:r w:rsidRPr="00EE678B">
        <w:t>-----------------------------------------------------------------------------</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 xml:space="preserve">             LOCATION: &lt;VA OR DOD FACILITY&gt;   Remote Rx#: 65343               </w:t>
      </w:r>
    </w:p>
    <w:p w:rsidR="00921827" w:rsidRPr="00EE678B" w:rsidRDefault="00921827" w:rsidP="005B5D24">
      <w:pPr>
        <w:pStyle w:val="ScreenCapture"/>
      </w:pPr>
      <w:r w:rsidRPr="00EE678B">
        <w:t xml:space="preserve">                 Drug: RANITIDINE HCL 150MG TAB (EXPIRED)</w:t>
      </w:r>
    </w:p>
    <w:p w:rsidR="00921827" w:rsidRPr="00EE678B" w:rsidRDefault="00921827" w:rsidP="005B5D24">
      <w:pPr>
        <w:pStyle w:val="ScreenCapture"/>
      </w:pPr>
      <w:r w:rsidRPr="00EE678B">
        <w:t xml:space="preserve">                  SIG: TAKE ONE TABLET BY MOUTH TWICE A DAY</w:t>
      </w:r>
    </w:p>
    <w:p w:rsidR="00921827" w:rsidRPr="00EE678B" w:rsidRDefault="00921827" w:rsidP="005B5D24">
      <w:pPr>
        <w:pStyle w:val="ScreenCapture"/>
      </w:pPr>
      <w:r w:rsidRPr="00EE678B">
        <w:t xml:space="preserve">                  QTY: 180                Days Supply: 90              </w:t>
      </w:r>
    </w:p>
    <w:p w:rsidR="00921827" w:rsidRPr="00EE678B" w:rsidRDefault="00921827" w:rsidP="005B5D24">
      <w:pPr>
        <w:pStyle w:val="ScreenCapture"/>
      </w:pPr>
      <w:r w:rsidRPr="00EE678B">
        <w:t xml:space="preserve">                                               </w:t>
      </w:r>
    </w:p>
    <w:p w:rsidR="00921827" w:rsidRPr="00EE678B" w:rsidRDefault="00921827" w:rsidP="005B5D24">
      <w:pPr>
        <w:pStyle w:val="ScreenCapture"/>
      </w:pPr>
      <w:r w:rsidRPr="00EE678B">
        <w:t>Class(es)Involved in Therapeutic Duplication(s): Peptic Ulcer Agents, Histamine-2 Receptor Antagonists (H2 Antagonists)</w:t>
      </w:r>
    </w:p>
    <w:p w:rsidR="00921827" w:rsidRPr="00EE678B" w:rsidRDefault="00921827" w:rsidP="005B5D24">
      <w:pPr>
        <w:pStyle w:val="ScreenCapture"/>
      </w:pPr>
    </w:p>
    <w:p w:rsidR="00921827" w:rsidRPr="00EE678B" w:rsidRDefault="00921827" w:rsidP="005B5D24">
      <w:pPr>
        <w:pStyle w:val="ScreenCapture"/>
      </w:pPr>
      <w:r w:rsidRPr="00EE678B">
        <w:t>==============================================================================</w:t>
      </w:r>
    </w:p>
    <w:p w:rsidR="00921827" w:rsidRPr="00EE678B" w:rsidRDefault="00921827" w:rsidP="005B5D24">
      <w:pPr>
        <w:pStyle w:val="ScreenCapture"/>
        <w:rPr>
          <w:u w:val="single"/>
        </w:rPr>
      </w:pPr>
      <w:r w:rsidRPr="00EE678B">
        <w:t xml:space="preserve">Discontinue RX #2573 NIZATIDINE 150MG CAP? Y/N  </w:t>
      </w:r>
      <w:r w:rsidRPr="00EE678B">
        <w:rPr>
          <w:u w:val="single"/>
        </w:rPr>
        <w:t>No</w:t>
      </w:r>
    </w:p>
    <w:p w:rsidR="00921827" w:rsidRPr="00EE678B" w:rsidRDefault="00921827" w:rsidP="005B5D24">
      <w:pPr>
        <w:pStyle w:val="ScreenCapture"/>
      </w:pPr>
    </w:p>
    <w:p w:rsidR="00921827" w:rsidRPr="00EE678B" w:rsidRDefault="00921827" w:rsidP="005B5D24">
      <w:pPr>
        <w:pStyle w:val="ScreenCapture"/>
      </w:pPr>
      <w:r w:rsidRPr="00EE678B">
        <w:t xml:space="preserve">Press Return to Continue: </w:t>
      </w:r>
    </w:p>
    <w:p w:rsidR="00921827" w:rsidRPr="00EE678B" w:rsidRDefault="00921827" w:rsidP="005B5D24">
      <w:pPr>
        <w:pStyle w:val="ScreenCapture"/>
      </w:pPr>
    </w:p>
    <w:p w:rsidR="00921827" w:rsidRPr="00EE678B" w:rsidRDefault="00921827" w:rsidP="005B5D24">
      <w:pPr>
        <w:pStyle w:val="ScreenCapture"/>
      </w:pPr>
      <w:r w:rsidRPr="00EE678B">
        <w:t>2580A        SUCRALFATE 1MG TAB                QTY: 360</w:t>
      </w:r>
    </w:p>
    <w:p w:rsidR="00921827" w:rsidRPr="00EE678B" w:rsidRDefault="00921827" w:rsidP="005B5D24">
      <w:pPr>
        <w:pStyle w:val="ScreenCapture"/>
      </w:pPr>
      <w:r w:rsidRPr="00EE678B">
        <w:t># OF REFILLS: 3  ISSUED: 03-12-08</w:t>
      </w:r>
    </w:p>
    <w:p w:rsidR="00921827" w:rsidRPr="00EE678B" w:rsidRDefault="00921827" w:rsidP="005B5D24">
      <w:pPr>
        <w:pStyle w:val="ScreenCapture"/>
      </w:pPr>
      <w:r w:rsidRPr="00EE678B">
        <w:t>SIG: TAKE ONE TABLET BY MOUTH FOUR TIMES A DAY</w:t>
      </w:r>
    </w:p>
    <w:p w:rsidR="00921827" w:rsidRPr="00EE678B" w:rsidRDefault="00921827" w:rsidP="005B5D24">
      <w:pPr>
        <w:pStyle w:val="ScreenCapture"/>
      </w:pPr>
      <w:r w:rsidRPr="00EE678B">
        <w:t>FILLED: 03-12-08</w:t>
      </w:r>
    </w:p>
    <w:p w:rsidR="00921827" w:rsidRPr="00EE678B" w:rsidRDefault="00921827" w:rsidP="005B5D24">
      <w:pPr>
        <w:pStyle w:val="ScreenCapture"/>
      </w:pPr>
      <w:r w:rsidRPr="00EE678B">
        <w:t>ROUTING: WINDOW     PHYS: PSOPROVIDER,ONE</w:t>
      </w:r>
    </w:p>
    <w:p w:rsidR="00921827" w:rsidRPr="00EE678B" w:rsidRDefault="00921827" w:rsidP="005B5D24">
      <w:pPr>
        <w:pStyle w:val="ScreenCapture"/>
      </w:pPr>
    </w:p>
    <w:p w:rsidR="00921827" w:rsidRPr="00EE678B" w:rsidRDefault="00921827" w:rsidP="005B5D24">
      <w:pPr>
        <w:pStyle w:val="ScreenCapture"/>
      </w:pPr>
      <w:r w:rsidRPr="00EE678B">
        <w:t>Edit renewed Rx ? Y// n  NO</w:t>
      </w:r>
    </w:p>
    <w:p w:rsidR="00921827" w:rsidRPr="00EE678B" w:rsidRDefault="00921827" w:rsidP="005B5D24">
      <w:pPr>
        <w:pStyle w:val="ScreenCapture"/>
      </w:pPr>
    </w:p>
    <w:p w:rsidR="00921827" w:rsidRPr="00EE678B" w:rsidRDefault="00921827" w:rsidP="005B5D24">
      <w:pPr>
        <w:pStyle w:val="ScreenCapture"/>
      </w:pPr>
      <w:r w:rsidRPr="00EE678B">
        <w:t xml:space="preserve">       SC Percent: 80%</w:t>
      </w:r>
    </w:p>
    <w:p w:rsidR="00921827" w:rsidRPr="00EE678B" w:rsidRDefault="00921827" w:rsidP="005B5D24">
      <w:pPr>
        <w:pStyle w:val="ScreenCapture"/>
      </w:pPr>
      <w:r w:rsidRPr="00EE678B">
        <w:t xml:space="preserve">     Disabilities: NONE STATED</w:t>
      </w:r>
    </w:p>
    <w:p w:rsidR="00921827" w:rsidRPr="00EE678B" w:rsidRDefault="00921827" w:rsidP="005B5D24">
      <w:pPr>
        <w:pStyle w:val="ScreenCapture"/>
      </w:pPr>
    </w:p>
    <w:p w:rsidR="00921827" w:rsidRPr="00EE678B" w:rsidRDefault="00921827" w:rsidP="005B5D24">
      <w:pPr>
        <w:pStyle w:val="ScreenCapture"/>
      </w:pPr>
      <w:r w:rsidRPr="00EE678B">
        <w:t xml:space="preserve">Was treatment for a Service Connected condition? NO// </w:t>
      </w:r>
    </w:p>
    <w:p w:rsidR="00921827" w:rsidRPr="00EE678B" w:rsidRDefault="00921827" w:rsidP="00263D93"/>
    <w:p w:rsidR="001A71D2" w:rsidRPr="00EE678B" w:rsidRDefault="001A71D2" w:rsidP="008E248B">
      <w:pPr>
        <w:pStyle w:val="ExampleHeading"/>
      </w:pPr>
      <w:bookmarkStart w:id="4484" w:name="p167"/>
      <w:bookmarkStart w:id="4485" w:name="Page_181"/>
      <w:bookmarkStart w:id="4486" w:name="Page_180"/>
      <w:bookmarkEnd w:id="4484"/>
      <w:bookmarkEnd w:id="4485"/>
      <w:bookmarkEnd w:id="4486"/>
      <w:r w:rsidRPr="00EE678B">
        <w:t>Verification of Non-Verified Order</w:t>
      </w:r>
    </w:p>
    <w:p w:rsidR="001E3DFA" w:rsidRPr="00EE678B" w:rsidRDefault="001E3DFA" w:rsidP="005B5D24">
      <w:pPr>
        <w:pStyle w:val="ScreenCapture"/>
      </w:pPr>
      <w:r w:rsidRPr="00EE678B">
        <w:t xml:space="preserve">OP Medications (NON-VERIFIED) Dec 20, 2011@14:45:54          Page:    1 of    2 </w:t>
      </w:r>
    </w:p>
    <w:p w:rsidR="001E3DFA" w:rsidRPr="00EE678B" w:rsidRDefault="001E3DFA" w:rsidP="005B5D24">
      <w:pPr>
        <w:pStyle w:val="ScreenCapture"/>
      </w:pPr>
      <w:r w:rsidRPr="00EE678B">
        <w:t xml:space="preserve">PSOPATIENT,ONE                                                       &lt;A&gt; </w:t>
      </w:r>
    </w:p>
    <w:p w:rsidR="001E3DFA" w:rsidRPr="00EE678B" w:rsidRDefault="001E3DFA" w:rsidP="005B5D24">
      <w:pPr>
        <w:pStyle w:val="ScreenCapture"/>
      </w:pPr>
      <w:r w:rsidRPr="00EE678B">
        <w:t xml:space="preserve">  PID: 666-00-0000                                 Ht(cm): _______ (______)   </w:t>
      </w:r>
    </w:p>
    <w:p w:rsidR="00E9183A" w:rsidRDefault="001E3DFA" w:rsidP="005B5D24">
      <w:pPr>
        <w:pStyle w:val="ScreenCapture"/>
        <w:rPr>
          <w:lang w:val="en-US"/>
        </w:rPr>
      </w:pPr>
      <w:r w:rsidRPr="00EE678B">
        <w:t xml:space="preserve">  DOB: JAN 1,1945 (66)                             Wt(kg): _______ (______)</w:t>
      </w:r>
    </w:p>
    <w:p w:rsidR="00E9183A" w:rsidRDefault="00E9183A" w:rsidP="00E9183A">
      <w:pPr>
        <w:pStyle w:val="ScreenCapture"/>
        <w:rPr>
          <w:lang w:val="en-US"/>
        </w:rPr>
      </w:pPr>
      <w:r>
        <w:rPr>
          <w:lang w:val="en-US"/>
        </w:rPr>
        <w:t xml:space="preserve">  </w:t>
      </w:r>
      <w:r>
        <w:t xml:space="preserve">SEX: </w:t>
      </w:r>
      <w:r w:rsidRPr="003168EC">
        <w:t xml:space="preserve">MALE                   </w:t>
      </w:r>
    </w:p>
    <w:p w:rsidR="001E3DFA" w:rsidRPr="00EE678B" w:rsidRDefault="00E9183A" w:rsidP="005B5D24">
      <w:pPr>
        <w:pStyle w:val="ScreenCapture"/>
      </w:pPr>
      <w:r>
        <w:rPr>
          <w:rFonts w:cs="Courier New"/>
          <w:lang w:val="en-US"/>
        </w:rPr>
        <w:t xml:space="preserve"> </w:t>
      </w:r>
      <w:r w:rsidRPr="00CD5A11">
        <w:rPr>
          <w:rFonts w:cs="Courier New"/>
        </w:rPr>
        <w:t>CrCL: &lt;Not Found&gt; (CREAT: Not Found)            BSA (m2): _______</w:t>
      </w:r>
      <w:r w:rsidRPr="00962A17">
        <w:t xml:space="preserve">   </w:t>
      </w:r>
      <w:r w:rsidR="001E3DFA" w:rsidRPr="00EE678B">
        <w:t xml:space="preserve">   </w:t>
      </w:r>
    </w:p>
    <w:p w:rsidR="001E3DFA" w:rsidRPr="00EE678B" w:rsidRDefault="001E3DFA" w:rsidP="005B5D24">
      <w:pPr>
        <w:pStyle w:val="ScreenCapture"/>
      </w:pPr>
      <w:r w:rsidRPr="00EE678B">
        <w:t xml:space="preserve">                                                                                </w:t>
      </w:r>
    </w:p>
    <w:p w:rsidR="001E3DFA" w:rsidRPr="00EE678B" w:rsidRDefault="001E3DFA" w:rsidP="005B5D24">
      <w:pPr>
        <w:pStyle w:val="ScreenCapture"/>
      </w:pPr>
      <w:r w:rsidRPr="00EE678B">
        <w:t xml:space="preserve">                Rx #: 2382$                                                     </w:t>
      </w:r>
    </w:p>
    <w:p w:rsidR="001E3DFA" w:rsidRPr="00EE678B" w:rsidRDefault="001E3DFA" w:rsidP="005B5D24">
      <w:pPr>
        <w:pStyle w:val="ScreenCapture"/>
      </w:pPr>
      <w:r w:rsidRPr="00EE678B">
        <w:t xml:space="preserve"> (1) *Orderable Item: NIZATIDINE CAP,ORAL                                       </w:t>
      </w:r>
    </w:p>
    <w:p w:rsidR="00F43248" w:rsidRDefault="001E3DFA" w:rsidP="005B5D24">
      <w:pPr>
        <w:pStyle w:val="ScreenCapture"/>
      </w:pPr>
      <w:r w:rsidRPr="00EE678B">
        <w:t xml:space="preserve"> (2)            Drug: NIZATIDINE 150MG CAP </w:t>
      </w:r>
    </w:p>
    <w:p w:rsidR="001E3DFA"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1E3DFA" w:rsidRPr="00EE678B">
        <w:t xml:space="preserve">                                     </w:t>
      </w:r>
    </w:p>
    <w:p w:rsidR="001E3DFA" w:rsidRPr="00EE678B" w:rsidRDefault="001E3DFA" w:rsidP="005B5D24">
      <w:pPr>
        <w:pStyle w:val="ScreenCapture"/>
      </w:pPr>
      <w:r w:rsidRPr="00EE678B">
        <w:t xml:space="preserve"> (3)         *Dosage: 150 (MG)                                                  </w:t>
      </w:r>
    </w:p>
    <w:p w:rsidR="001E3DFA" w:rsidRPr="00EE678B" w:rsidRDefault="001E3DFA" w:rsidP="005B5D24">
      <w:pPr>
        <w:pStyle w:val="ScreenCapture"/>
      </w:pPr>
      <w:r w:rsidRPr="00EE678B">
        <w:t xml:space="preserve">                Verb: TAKE                                                      </w:t>
      </w:r>
    </w:p>
    <w:p w:rsidR="001E3DFA" w:rsidRPr="00EE678B" w:rsidRDefault="001E3DFA" w:rsidP="005B5D24">
      <w:pPr>
        <w:pStyle w:val="ScreenCapture"/>
      </w:pPr>
      <w:r w:rsidRPr="00EE678B">
        <w:t xml:space="preserve">      Dispense Units: 1                                                         </w:t>
      </w:r>
    </w:p>
    <w:p w:rsidR="001E3DFA" w:rsidRPr="00EE678B" w:rsidRDefault="001E3DFA" w:rsidP="005B5D24">
      <w:pPr>
        <w:pStyle w:val="ScreenCapture"/>
      </w:pPr>
      <w:r w:rsidRPr="00EE678B">
        <w:t xml:space="preserve">                Noun: CAPSULE                                                   </w:t>
      </w:r>
    </w:p>
    <w:p w:rsidR="001E3DFA" w:rsidRPr="00EE678B" w:rsidRDefault="001E3DFA" w:rsidP="005B5D24">
      <w:pPr>
        <w:pStyle w:val="ScreenCapture"/>
      </w:pPr>
      <w:r w:rsidRPr="00EE678B">
        <w:t xml:space="preserve">              *Route: ORAL                                                      </w:t>
      </w:r>
    </w:p>
    <w:p w:rsidR="001E3DFA" w:rsidRPr="00EE678B" w:rsidRDefault="001E3DFA" w:rsidP="005B5D24">
      <w:pPr>
        <w:pStyle w:val="ScreenCapture"/>
      </w:pPr>
      <w:r w:rsidRPr="00EE678B">
        <w:t xml:space="preserve">           *Schedule: BID                                                       </w:t>
      </w:r>
    </w:p>
    <w:p w:rsidR="001E3DFA" w:rsidRPr="00EE678B" w:rsidRDefault="001E3DFA" w:rsidP="005B5D24">
      <w:pPr>
        <w:pStyle w:val="ScreenCapture"/>
      </w:pPr>
      <w:r w:rsidRPr="00EE678B">
        <w:t xml:space="preserve"> (4)Pat Instructions:                                                           </w:t>
      </w:r>
    </w:p>
    <w:p w:rsidR="001E3DFA" w:rsidRPr="00EE678B" w:rsidRDefault="001E3DFA" w:rsidP="005B5D24">
      <w:pPr>
        <w:pStyle w:val="ScreenCapture"/>
      </w:pPr>
      <w:r w:rsidRPr="00EE678B">
        <w:t xml:space="preserve">                 SIG: TAKE ONE CAPSULE BY BY MOUTH TWICE A DAY                  </w:t>
      </w:r>
    </w:p>
    <w:p w:rsidR="001E3DFA" w:rsidRPr="00EE678B" w:rsidRDefault="001E3DFA" w:rsidP="005B5D24">
      <w:pPr>
        <w:pStyle w:val="ScreenCapture"/>
      </w:pPr>
      <w:r w:rsidRPr="00EE678B">
        <w:t xml:space="preserve"> (5)  Patient Status: OPT NSC                                                   </w:t>
      </w:r>
    </w:p>
    <w:p w:rsidR="001E3DFA" w:rsidRPr="00EE678B" w:rsidRDefault="001E3DFA" w:rsidP="005B5D24">
      <w:pPr>
        <w:pStyle w:val="ScreenCapture"/>
      </w:pPr>
      <w:r w:rsidRPr="00EE678B">
        <w:t xml:space="preserve"> (6)      Issue Date: 12/20/11               (7)  Fill Date: 12/20/11           </w:t>
      </w:r>
    </w:p>
    <w:p w:rsidR="001E3DFA" w:rsidRPr="00EE678B" w:rsidRDefault="001E3DFA" w:rsidP="005B5D24">
      <w:pPr>
        <w:pStyle w:val="ScreenCapture"/>
      </w:pPr>
      <w:r w:rsidRPr="00EE678B">
        <w:t xml:space="preserve">      Last Fill Date: 12/20/11 (Window)                                         </w:t>
      </w:r>
    </w:p>
    <w:p w:rsidR="001E3DFA" w:rsidRPr="00EE678B" w:rsidRDefault="001E3DFA" w:rsidP="005B5D24">
      <w:pPr>
        <w:pStyle w:val="ScreenCapture"/>
      </w:pPr>
      <w:r w:rsidRPr="00EE678B">
        <w:t xml:space="preserve">+         Enter ?? for more actions                                             </w:t>
      </w:r>
    </w:p>
    <w:p w:rsidR="001E3DFA" w:rsidRPr="00EE678B" w:rsidRDefault="001E3DFA" w:rsidP="005B5D24">
      <w:pPr>
        <w:pStyle w:val="ScreenCapture"/>
      </w:pPr>
      <w:r w:rsidRPr="00EE678B">
        <w:t>DC   Discontinue          PR   (Partial)            RL   (Release)</w:t>
      </w:r>
    </w:p>
    <w:p w:rsidR="001E3DFA" w:rsidRPr="00EE678B" w:rsidRDefault="001E3DFA" w:rsidP="005B5D24">
      <w:pPr>
        <w:pStyle w:val="ScreenCapture"/>
      </w:pPr>
      <w:r w:rsidRPr="00EE678B">
        <w:t>ED   Edit                 RF   (Refill)             RN   (Renew)</w:t>
      </w:r>
    </w:p>
    <w:p w:rsidR="001E3DFA" w:rsidRPr="00EE678B" w:rsidRDefault="001E3DFA" w:rsidP="005B5D24">
      <w:pPr>
        <w:pStyle w:val="ScreenCapture"/>
      </w:pPr>
      <w:r w:rsidRPr="00EE678B">
        <w:t xml:space="preserve">Select Action: Next Screen// VF   VF  </w:t>
      </w:r>
    </w:p>
    <w:p w:rsidR="001E3DFA" w:rsidRPr="00EE678B" w:rsidRDefault="001E3DFA" w:rsidP="005B5D24">
      <w:pPr>
        <w:pStyle w:val="ScreenCapture"/>
      </w:pPr>
    </w:p>
    <w:p w:rsidR="001E3DFA" w:rsidRPr="00EE678B" w:rsidRDefault="001E3DFA" w:rsidP="005B5D24">
      <w:pPr>
        <w:pStyle w:val="ScreenCapture"/>
      </w:pPr>
      <w:r w:rsidRPr="00EE678B">
        <w:t xml:space="preserve">RX: 2382            PATIENT: PSOPATIENT,ONE (666-00-0000) </w:t>
      </w:r>
    </w:p>
    <w:p w:rsidR="001E3DFA" w:rsidRPr="00EE678B" w:rsidRDefault="001E3DFA" w:rsidP="005B5D24">
      <w:pPr>
        <w:pStyle w:val="ScreenCapture"/>
      </w:pPr>
      <w:r w:rsidRPr="00EE678B">
        <w:t>STATUS: Non-Verified   CO-PAY STATUS</w:t>
      </w:r>
    </w:p>
    <w:p w:rsidR="001E3DFA" w:rsidRPr="00EE678B" w:rsidRDefault="001E3DFA" w:rsidP="005B5D24">
      <w:pPr>
        <w:pStyle w:val="ScreenCapture"/>
      </w:pPr>
      <w:r w:rsidRPr="00EE678B">
        <w:t xml:space="preserve">      DRUG: NIZATIDINE 150MG CAP</w:t>
      </w:r>
    </w:p>
    <w:p w:rsidR="001E3DFA" w:rsidRPr="00EE678B" w:rsidRDefault="001E3DFA" w:rsidP="005B5D24">
      <w:pPr>
        <w:pStyle w:val="ScreenCapture"/>
      </w:pPr>
      <w:r w:rsidRPr="00EE678B">
        <w:t xml:space="preserve">       QTY: 180     90 DAY SUPPLY</w:t>
      </w:r>
    </w:p>
    <w:p w:rsidR="001E3DFA" w:rsidRPr="00EE678B" w:rsidRDefault="001E3DFA" w:rsidP="005B5D24">
      <w:pPr>
        <w:pStyle w:val="ScreenCapture"/>
      </w:pPr>
      <w:r w:rsidRPr="00EE678B">
        <w:t xml:space="preserve">       SIG: TAKE ONE CAPSULE BY BY MOUTH TWICE A DAY</w:t>
      </w:r>
    </w:p>
    <w:p w:rsidR="001E3DFA" w:rsidRPr="00EE678B" w:rsidRDefault="001E3DFA" w:rsidP="005B5D24">
      <w:pPr>
        <w:pStyle w:val="ScreenCapture"/>
      </w:pPr>
      <w:r w:rsidRPr="00EE678B">
        <w:t xml:space="preserve">    LATEST: 12/20/2011               # OF REFILLS: 3  REMAINING: 3</w:t>
      </w:r>
    </w:p>
    <w:p w:rsidR="001E3DFA" w:rsidRPr="00EE678B" w:rsidRDefault="001E3DFA" w:rsidP="005B5D24">
      <w:pPr>
        <w:pStyle w:val="ScreenCapture"/>
      </w:pPr>
      <w:r w:rsidRPr="00EE678B">
        <w:t xml:space="preserve">    ISSUED: 12/20/11                     PROVIDER: </w:t>
      </w:r>
    </w:p>
    <w:p w:rsidR="001E3DFA" w:rsidRPr="00EE678B" w:rsidRDefault="001E3DFA" w:rsidP="005B5D24">
      <w:pPr>
        <w:pStyle w:val="ScreenCapture"/>
      </w:pPr>
      <w:r w:rsidRPr="00EE678B">
        <w:t xml:space="preserve">    LOGGED: 12/20/11                       CLINIC: NOT ON FILE</w:t>
      </w:r>
    </w:p>
    <w:p w:rsidR="001E3DFA" w:rsidRPr="00EE678B" w:rsidRDefault="001E3DFA" w:rsidP="005B5D24">
      <w:pPr>
        <w:pStyle w:val="ScreenCapture"/>
      </w:pPr>
      <w:r w:rsidRPr="00EE678B">
        <w:t xml:space="preserve">   EXPIRES: 12/20/12                     DIVISION: HINES (499)</w:t>
      </w:r>
    </w:p>
    <w:p w:rsidR="001E3DFA" w:rsidRPr="00EE678B" w:rsidRDefault="001E3DFA" w:rsidP="005B5D24">
      <w:pPr>
        <w:pStyle w:val="ScreenCapture"/>
      </w:pPr>
      <w:r w:rsidRPr="00EE678B">
        <w:t xml:space="preserve">       CAP: SAFETY                        ROUTING: WINDOW</w:t>
      </w:r>
    </w:p>
    <w:p w:rsidR="001E3DFA" w:rsidRPr="00EE678B" w:rsidRDefault="001E3DFA" w:rsidP="005B5D24">
      <w:pPr>
        <w:pStyle w:val="ScreenCapture"/>
      </w:pPr>
      <w:r w:rsidRPr="00EE678B">
        <w:t xml:space="preserve">  ENTRY BY: PSTECH,ONE                VERIFIED BY: </w:t>
      </w:r>
    </w:p>
    <w:p w:rsidR="001E3DFA" w:rsidRPr="00EE678B" w:rsidRDefault="001E3DFA" w:rsidP="005B5D24">
      <w:pPr>
        <w:pStyle w:val="ScreenCapture"/>
      </w:pPr>
    </w:p>
    <w:p w:rsidR="001E3DFA" w:rsidRPr="00EE678B" w:rsidRDefault="001E3DFA" w:rsidP="005B5D24">
      <w:pPr>
        <w:pStyle w:val="ScreenCapture"/>
      </w:pPr>
      <w:r w:rsidRPr="00EE678B">
        <w:t>EDIT:  (Y/N/P): N// O</w:t>
      </w:r>
    </w:p>
    <w:p w:rsidR="001E3DFA" w:rsidRPr="00EE678B" w:rsidRDefault="001E3DFA" w:rsidP="005B5D24">
      <w:pPr>
        <w:pStyle w:val="ScreenCapture"/>
      </w:pPr>
    </w:p>
    <w:p w:rsidR="001E3DFA" w:rsidRPr="00EE678B" w:rsidRDefault="001E3DFA" w:rsidP="005B5D24">
      <w:pPr>
        <w:pStyle w:val="ScreenCapture"/>
      </w:pPr>
      <w:r w:rsidRPr="00EE678B">
        <w:t>PSOPATIENT,ONE                            ID#:666-00-0000  RX#: 2382</w:t>
      </w:r>
    </w:p>
    <w:p w:rsidR="001E3DFA" w:rsidRPr="00EE678B" w:rsidRDefault="001E3DFA" w:rsidP="005B5D24">
      <w:pPr>
        <w:pStyle w:val="ScreenCapture"/>
      </w:pPr>
    </w:p>
    <w:p w:rsidR="001E3DFA" w:rsidRPr="00EE678B" w:rsidRDefault="001E3DFA" w:rsidP="005B5D24">
      <w:pPr>
        <w:pStyle w:val="ScreenCapture"/>
      </w:pPr>
      <w:r w:rsidRPr="00EE678B">
        <w:t xml:space="preserve">                                                             ISSUE  LAST REF DAY</w:t>
      </w:r>
    </w:p>
    <w:p w:rsidR="001E3DFA" w:rsidRPr="00EE678B" w:rsidRDefault="001E3DFA" w:rsidP="005B5D24">
      <w:pPr>
        <w:pStyle w:val="ScreenCapture"/>
      </w:pPr>
      <w:r w:rsidRPr="00EE678B">
        <w:t xml:space="preserve">    RX #         DRUG                                 QTY ST  DATE  FILL REM SUP</w:t>
      </w:r>
    </w:p>
    <w:p w:rsidR="001E3DFA" w:rsidRPr="00EE678B" w:rsidRDefault="001E3DFA" w:rsidP="005B5D24">
      <w:pPr>
        <w:pStyle w:val="ScreenCapture"/>
      </w:pPr>
      <w:r w:rsidRPr="00EE678B">
        <w:t>--------------------------------------------------------------------------------</w:t>
      </w:r>
    </w:p>
    <w:p w:rsidR="001E3DFA" w:rsidRPr="00EE678B" w:rsidRDefault="001E3DFA" w:rsidP="005B5D24">
      <w:pPr>
        <w:pStyle w:val="ScreenCapture"/>
      </w:pPr>
      <w:r w:rsidRPr="00EE678B">
        <w:t>-------------------------------------ACTIVE-------------------------------------</w:t>
      </w:r>
    </w:p>
    <w:p w:rsidR="001E3DFA" w:rsidRPr="00EE678B" w:rsidRDefault="001E3DFA" w:rsidP="005B5D24">
      <w:pPr>
        <w:pStyle w:val="ScreenCapture"/>
      </w:pPr>
      <w:r w:rsidRPr="00EE678B">
        <w:t xml:space="preserve">   2380$         ACETAMINOPHEN 325MG TAB U.D.         540 A  12-20 12-20   3  90</w:t>
      </w:r>
    </w:p>
    <w:p w:rsidR="001E3DFA" w:rsidRPr="00EE678B" w:rsidRDefault="001E3DFA" w:rsidP="005B5D24">
      <w:pPr>
        <w:pStyle w:val="ScreenCapture"/>
      </w:pPr>
      <w:r w:rsidRPr="00EE678B">
        <w:t xml:space="preserve">   2379$         WARFARIN 2.5MG TABS                   90 A  12-20 12-20   3  90</w:t>
      </w:r>
    </w:p>
    <w:p w:rsidR="001E3DFA" w:rsidRPr="00EE678B" w:rsidRDefault="001E3DFA" w:rsidP="005B5D24">
      <w:pPr>
        <w:pStyle w:val="ScreenCapture"/>
      </w:pPr>
      <w:r w:rsidRPr="00EE678B">
        <w:t>----------------------------------DISCONTINUED----------------------------------</w:t>
      </w:r>
    </w:p>
    <w:p w:rsidR="001E3DFA" w:rsidRPr="00EE678B" w:rsidRDefault="001E3DFA" w:rsidP="005B5D24">
      <w:pPr>
        <w:pStyle w:val="ScreenCapture"/>
      </w:pPr>
      <w:r w:rsidRPr="00EE678B">
        <w:t xml:space="preserve">   2378$         INDOMETHACIN 25MG CAP                270 DC 12-20 12-20   3  90</w:t>
      </w:r>
    </w:p>
    <w:p w:rsidR="001E3DFA" w:rsidRPr="00EE678B" w:rsidRDefault="001E3DFA" w:rsidP="005B5D24">
      <w:pPr>
        <w:pStyle w:val="ScreenCapture"/>
      </w:pPr>
      <w:r w:rsidRPr="00EE678B">
        <w:t xml:space="preserve">   2377$         WARFARIN 10MG TABS                  2160 DC 12-20 12-20   3  90</w:t>
      </w:r>
    </w:p>
    <w:p w:rsidR="001E3DFA" w:rsidRPr="00EE678B" w:rsidRDefault="001E3DFA" w:rsidP="00CB318F">
      <w:pPr>
        <w:pStyle w:val="ScreenCapture"/>
        <w:keepNext/>
      </w:pPr>
      <w:r w:rsidRPr="00EE678B">
        <w:t>----------------------------------NON-VERIFIED----------------------------------</w:t>
      </w:r>
    </w:p>
    <w:p w:rsidR="001E3DFA" w:rsidRPr="00EE678B" w:rsidRDefault="001E3DFA" w:rsidP="005B5D24">
      <w:pPr>
        <w:pStyle w:val="ScreenCapture"/>
      </w:pPr>
      <w:r w:rsidRPr="00EE678B">
        <w:t xml:space="preserve">   2382$         NIZATIDINE 150MG CAP                 180 N  12-20 12-20   3  90</w:t>
      </w:r>
    </w:p>
    <w:p w:rsidR="001E3DFA" w:rsidRPr="00EE678B" w:rsidRDefault="001E3DFA" w:rsidP="005B5D24">
      <w:pPr>
        <w:pStyle w:val="ScreenCapture"/>
      </w:pPr>
      <w:r w:rsidRPr="00EE678B">
        <w:t xml:space="preserve">   2381$         SUCRALFATE 1 GM TAB                  360 N  12-20 12-20   3  90</w:t>
      </w:r>
    </w:p>
    <w:p w:rsidR="001E3DFA" w:rsidRPr="00EE678B" w:rsidRDefault="001E3DFA" w:rsidP="005B5D24">
      <w:pPr>
        <w:pStyle w:val="ScreenCapture"/>
      </w:pPr>
    </w:p>
    <w:p w:rsidR="001E3DFA" w:rsidRPr="00EE678B" w:rsidRDefault="001E3DFA" w:rsidP="005B5D24">
      <w:pPr>
        <w:pStyle w:val="ScreenCapture"/>
      </w:pPr>
    </w:p>
    <w:p w:rsidR="001E3DFA" w:rsidRPr="00EE678B" w:rsidRDefault="001E3DFA" w:rsidP="005B5D24">
      <w:pPr>
        <w:pStyle w:val="ScreenCapture"/>
      </w:pPr>
      <w:r w:rsidRPr="00EE678B">
        <w:t xml:space="preserve">Press Return to continue: </w:t>
      </w:r>
    </w:p>
    <w:p w:rsidR="001E3DFA" w:rsidRPr="00EE678B" w:rsidRDefault="001E3DFA" w:rsidP="005B5D24">
      <w:pPr>
        <w:pStyle w:val="ScreenCapture"/>
      </w:pPr>
    </w:p>
    <w:p w:rsidR="001E3DFA" w:rsidRPr="00EE678B" w:rsidRDefault="001E3DFA" w:rsidP="005B5D24">
      <w:pPr>
        <w:pStyle w:val="ScreenCapture"/>
      </w:pPr>
      <w:r w:rsidRPr="00EE678B">
        <w:t>Now doing remote order checks. Please wait...</w:t>
      </w:r>
    </w:p>
    <w:p w:rsidR="001E3DFA" w:rsidRPr="00EE678B" w:rsidRDefault="001E3DFA" w:rsidP="005B5D24">
      <w:pPr>
        <w:pStyle w:val="ScreenCapture"/>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pPr>
    </w:p>
    <w:p w:rsidR="0062550D" w:rsidRPr="00B31611" w:rsidRDefault="0062550D" w:rsidP="0062550D">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pPr>
      <w:r w:rsidRPr="00B31611">
        <w:t>Now Processing Enhanced Order Checks!  Please wait...</w:t>
      </w:r>
    </w:p>
    <w:p w:rsidR="001E3DFA" w:rsidRPr="00EE678B" w:rsidRDefault="001E3DFA" w:rsidP="005B5D24">
      <w:pPr>
        <w:pStyle w:val="ScreenCapture"/>
      </w:pPr>
    </w:p>
    <w:p w:rsidR="001E3DFA" w:rsidRPr="00EE678B" w:rsidRDefault="001E3DFA" w:rsidP="005B5D24">
      <w:pPr>
        <w:pStyle w:val="ScreenCapture"/>
      </w:pPr>
      <w:r w:rsidRPr="00EE678B">
        <w:t>===============================================================================</w:t>
      </w:r>
    </w:p>
    <w:p w:rsidR="001E3DFA" w:rsidRPr="00EE678B" w:rsidRDefault="001E3DFA" w:rsidP="005B5D24">
      <w:pPr>
        <w:pStyle w:val="ScreenCapture"/>
      </w:pPr>
      <w:r w:rsidRPr="00EE678B">
        <w:t>*** THERAPEUTIC DUPLICATION(S) *** NIZATIDINE 150MG CAP with</w:t>
      </w:r>
    </w:p>
    <w:p w:rsidR="001E3DFA" w:rsidRPr="00EE678B" w:rsidRDefault="001E3DFA" w:rsidP="005B5D24">
      <w:pPr>
        <w:pStyle w:val="ScreenCapture"/>
      </w:pPr>
    </w:p>
    <w:p w:rsidR="001E3DFA" w:rsidRPr="00EE678B" w:rsidRDefault="001E3DFA" w:rsidP="005B5D24">
      <w:pPr>
        <w:pStyle w:val="ScreenCapture"/>
      </w:pPr>
      <w:r w:rsidRPr="00EE678B">
        <w:t xml:space="preserve">         Local RX#: 2381</w:t>
      </w:r>
    </w:p>
    <w:p w:rsidR="001E3DFA" w:rsidRPr="00EE678B" w:rsidRDefault="001E3DFA" w:rsidP="005B5D24">
      <w:pPr>
        <w:pStyle w:val="ScreenCapture"/>
      </w:pPr>
      <w:r w:rsidRPr="00EE678B">
        <w:t xml:space="preserve">              Drug: SUCRALFATE 1 GM TAB (Non-Verified)</w:t>
      </w:r>
    </w:p>
    <w:p w:rsidR="001E3DFA" w:rsidRPr="00EE678B" w:rsidRDefault="001E3DFA" w:rsidP="005B5D24">
      <w:pPr>
        <w:pStyle w:val="ScreenCapture"/>
      </w:pPr>
      <w:r w:rsidRPr="00EE678B">
        <w:t xml:space="preserve">               SIG: TAKE ONE TABLET BY BY MOUTH FOUR TIMES A DAY</w:t>
      </w:r>
    </w:p>
    <w:p w:rsidR="001E3DFA" w:rsidRPr="00EE678B" w:rsidRDefault="001E3DFA" w:rsidP="005B5D24">
      <w:pPr>
        <w:pStyle w:val="ScreenCapture"/>
      </w:pPr>
      <w:r w:rsidRPr="00EE678B">
        <w:t xml:space="preserve">         </w:t>
      </w:r>
      <w:bookmarkStart w:id="4487" w:name="p168"/>
      <w:bookmarkEnd w:id="4487"/>
      <w:r w:rsidRPr="00EE678B">
        <w:t xml:space="preserve">      QTY: 360                            Days Supply: 90</w:t>
      </w:r>
    </w:p>
    <w:p w:rsidR="001E3DFA" w:rsidRPr="00EE678B" w:rsidRDefault="001E3DFA" w:rsidP="005B5D24">
      <w:pPr>
        <w:pStyle w:val="ScreenCapture"/>
      </w:pPr>
      <w:r w:rsidRPr="00EE678B">
        <w:t xml:space="preserve">     Processing Status: Not released locally (Window)</w:t>
      </w:r>
    </w:p>
    <w:p w:rsidR="001E3DFA" w:rsidRPr="00EE678B" w:rsidRDefault="001E3DFA" w:rsidP="005B5D24">
      <w:pPr>
        <w:pStyle w:val="ScreenCapture"/>
      </w:pPr>
      <w:r w:rsidRPr="00EE678B">
        <w:t xml:space="preserve">    Last Filled On: 12/20/11</w:t>
      </w:r>
    </w:p>
    <w:p w:rsidR="001E3DFA" w:rsidRPr="00EE678B" w:rsidRDefault="001E3DFA" w:rsidP="005B5D24">
      <w:pPr>
        <w:pStyle w:val="ScreenCapture"/>
      </w:pPr>
    </w:p>
    <w:p w:rsidR="001E3DFA" w:rsidRPr="00EE678B" w:rsidRDefault="001E3DFA" w:rsidP="005B5D24">
      <w:pPr>
        <w:pStyle w:val="ScreenCapture"/>
      </w:pPr>
      <w:r w:rsidRPr="00EE678B">
        <w:t xml:space="preserve">Class(es) Involved in Therapeutic Duplication(s): Peptic Ulcer Agents </w:t>
      </w:r>
    </w:p>
    <w:p w:rsidR="001E3DFA" w:rsidRPr="00EE678B" w:rsidRDefault="001E3DFA" w:rsidP="005B5D24">
      <w:pPr>
        <w:pStyle w:val="ScreenCapture"/>
      </w:pPr>
      <w:r w:rsidRPr="00EE678B">
        <w:t>===============================================================================</w:t>
      </w:r>
    </w:p>
    <w:p w:rsidR="001E3DFA" w:rsidRPr="00EE678B" w:rsidRDefault="001E3DFA" w:rsidP="005B5D24">
      <w:pPr>
        <w:pStyle w:val="ScreenCapture"/>
      </w:pPr>
    </w:p>
    <w:p w:rsidR="001E3DFA" w:rsidRPr="00EE678B" w:rsidRDefault="001E3DFA" w:rsidP="005B5D24">
      <w:pPr>
        <w:pStyle w:val="ScreenCapture"/>
      </w:pPr>
      <w:r w:rsidRPr="00EE678B">
        <w:t xml:space="preserve">Press Return to continue: </w:t>
      </w:r>
    </w:p>
    <w:p w:rsidR="001E3DFA" w:rsidRPr="00EE678B" w:rsidRDefault="001E3DFA" w:rsidP="005B5D24">
      <w:pPr>
        <w:pStyle w:val="ScreenCapture"/>
      </w:pPr>
    </w:p>
    <w:p w:rsidR="001E3DFA" w:rsidRPr="00EE678B" w:rsidRDefault="001E3DFA" w:rsidP="005B5D24">
      <w:pPr>
        <w:pStyle w:val="ScreenCapture"/>
      </w:pPr>
    </w:p>
    <w:p w:rsidR="001E3DFA" w:rsidRPr="00EE678B" w:rsidRDefault="001E3DFA" w:rsidP="005B5D24">
      <w:pPr>
        <w:pStyle w:val="ScreenCapture"/>
      </w:pPr>
      <w:r w:rsidRPr="00EE678B">
        <w:t>Discontinue Rx #2381 SUCRALFATE 1 GM TAB Y/N ? NO</w:t>
      </w:r>
    </w:p>
    <w:p w:rsidR="001E3DFA" w:rsidRPr="00EE678B" w:rsidRDefault="001E3DFA" w:rsidP="005B5D24">
      <w:pPr>
        <w:pStyle w:val="ScreenCapture"/>
      </w:pPr>
    </w:p>
    <w:p w:rsidR="001E3DFA" w:rsidRPr="00EE678B" w:rsidRDefault="001E3DFA" w:rsidP="005B5D24">
      <w:pPr>
        <w:pStyle w:val="ScreenCapture"/>
      </w:pPr>
      <w:r w:rsidRPr="00EE678B">
        <w:t>PSOPATIENT,ONE                            ID#:666-00-0000  RX#: 2382</w:t>
      </w:r>
    </w:p>
    <w:p w:rsidR="001E3DFA" w:rsidRPr="00EE678B" w:rsidRDefault="001E3DFA" w:rsidP="005B5D24">
      <w:pPr>
        <w:pStyle w:val="ScreenCapture"/>
      </w:pPr>
      <w:r w:rsidRPr="00EE678B">
        <w:t>NIZATIDINE 150MG CAP</w:t>
      </w:r>
    </w:p>
    <w:p w:rsidR="001E3DFA" w:rsidRPr="00EE678B" w:rsidRDefault="001E3DFA" w:rsidP="005B5D24">
      <w:pPr>
        <w:pStyle w:val="ScreenCapture"/>
      </w:pPr>
    </w:p>
    <w:p w:rsidR="00CB318F" w:rsidRPr="00EE678B" w:rsidRDefault="001E3DFA" w:rsidP="00CB318F">
      <w:pPr>
        <w:pStyle w:val="ScreenCapture"/>
      </w:pPr>
      <w:r w:rsidRPr="00EE678B">
        <w:t>VERIFY FOR PSOPATIENT,ONE ? (Y/N/Delete/Quit): Y// ES</w:t>
      </w:r>
    </w:p>
    <w:p w:rsidR="00921827" w:rsidRPr="00EE678B" w:rsidRDefault="00921827" w:rsidP="00263D93"/>
    <w:p w:rsidR="001A71D2" w:rsidRPr="00EE678B" w:rsidRDefault="001A71D2" w:rsidP="008E248B">
      <w:pPr>
        <w:pStyle w:val="ExampleHeading"/>
      </w:pPr>
      <w:r w:rsidRPr="00EE678B">
        <w:t>Copying an Existing Order</w:t>
      </w:r>
    </w:p>
    <w:p w:rsidR="001A71D2" w:rsidRPr="00EE678B" w:rsidRDefault="001A71D2" w:rsidP="005B5D24">
      <w:pPr>
        <w:pStyle w:val="ScreenCapture"/>
      </w:pPr>
      <w:r w:rsidRPr="00EE678B">
        <w:t xml:space="preserve">New OP Order (COPY)           Mar 12, 2008@09:15:48        Page:    1 of    2 </w:t>
      </w:r>
    </w:p>
    <w:p w:rsidR="001A71D2" w:rsidRPr="00EE678B" w:rsidRDefault="001A71D2" w:rsidP="005B5D24">
      <w:pPr>
        <w:pStyle w:val="ScreenCapture"/>
      </w:pPr>
      <w:r w:rsidRPr="00EE678B">
        <w:t xml:space="preserve">PSOPATIENT,TWO                                                       &lt;A&gt; </w:t>
      </w:r>
    </w:p>
    <w:p w:rsidR="001A71D2" w:rsidRPr="00EE678B" w:rsidRDefault="001A71D2" w:rsidP="005B5D24">
      <w:pPr>
        <w:pStyle w:val="ScreenCapture"/>
      </w:pPr>
      <w:r w:rsidRPr="00EE678B">
        <w:t xml:space="preserve">  PID: 000-00-0000                                Ht(cm): 182.88 (04/13/2005)</w:t>
      </w:r>
    </w:p>
    <w:p w:rsidR="001A71D2" w:rsidRPr="00EE678B" w:rsidRDefault="001A71D2" w:rsidP="005B5D24">
      <w:pPr>
        <w:pStyle w:val="ScreenCapture"/>
      </w:pPr>
      <w:r w:rsidRPr="00EE678B">
        <w:t xml:space="preserve">  DOB: JAN 1,1945 (63)                            Wt(kg): 77.27 (04/13/2005) </w:t>
      </w:r>
    </w:p>
    <w:p w:rsidR="001A71D2" w:rsidRPr="00EE678B" w:rsidRDefault="001A71D2" w:rsidP="005B5D24">
      <w:pPr>
        <w:pStyle w:val="ScreenCapture"/>
      </w:pPr>
      <w:r w:rsidRPr="00EE678B">
        <w:t xml:space="preserve">                                                                                </w:t>
      </w:r>
    </w:p>
    <w:p w:rsidR="001A71D2" w:rsidRPr="00EE678B" w:rsidRDefault="001A71D2" w:rsidP="005B5D24">
      <w:pPr>
        <w:pStyle w:val="ScreenCapture"/>
      </w:pPr>
      <w:r w:rsidRPr="00EE678B">
        <w:t xml:space="preserve">      Orderable Item: AMLODIPINE/ATORVASTATIN TAB                               </w:t>
      </w:r>
    </w:p>
    <w:p w:rsidR="001A71D2" w:rsidRPr="00EE678B" w:rsidRDefault="001A71D2" w:rsidP="005B5D24">
      <w:pPr>
        <w:pStyle w:val="ScreenCapture"/>
      </w:pPr>
      <w:r w:rsidRPr="00EE678B">
        <w:t xml:space="preserve"> (1)           Drug: AMLODIPINE 5MG/ATORVASTATIN 10MG TAB                      </w:t>
      </w:r>
    </w:p>
    <w:p w:rsidR="001A71D2" w:rsidRPr="00EE678B" w:rsidRDefault="001A71D2" w:rsidP="005B5D24">
      <w:pPr>
        <w:pStyle w:val="ScreenCapture"/>
      </w:pPr>
      <w:r w:rsidRPr="00EE678B">
        <w:t xml:space="preserve"> (2) Patient Status: OPT NSC                                                   </w:t>
      </w:r>
    </w:p>
    <w:p w:rsidR="001A71D2" w:rsidRPr="00EE678B" w:rsidRDefault="001A71D2" w:rsidP="005B5D24">
      <w:pPr>
        <w:pStyle w:val="ScreenCapture"/>
      </w:pPr>
      <w:r w:rsidRPr="00EE678B">
        <w:t xml:space="preserve"> (3)     Issue Date: MAR 12,2008            (4) Fill Date: MAR 12,2008        </w:t>
      </w:r>
    </w:p>
    <w:p w:rsidR="001A71D2" w:rsidRPr="00EE678B" w:rsidRDefault="001A71D2" w:rsidP="005B5D24">
      <w:pPr>
        <w:pStyle w:val="ScreenCapture"/>
      </w:pPr>
      <w:r w:rsidRPr="00EE678B">
        <w:t xml:space="preserve">                Verb: TAKE                                                      </w:t>
      </w:r>
    </w:p>
    <w:p w:rsidR="001A71D2" w:rsidRPr="00EE678B" w:rsidRDefault="001A71D2" w:rsidP="005B5D24">
      <w:pPr>
        <w:pStyle w:val="ScreenCapture"/>
      </w:pPr>
      <w:r w:rsidRPr="00EE678B">
        <w:t xml:space="preserve"> (5) Dosage Ordered: ONE TABLET                                                </w:t>
      </w:r>
    </w:p>
    <w:p w:rsidR="001A71D2" w:rsidRPr="00EE678B" w:rsidRDefault="001A71D2" w:rsidP="005B5D24">
      <w:pPr>
        <w:pStyle w:val="ScreenCapture"/>
      </w:pPr>
      <w:r w:rsidRPr="00EE678B">
        <w:t xml:space="preserve">               Route: ORAL                                                      </w:t>
      </w:r>
    </w:p>
    <w:p w:rsidR="001A71D2" w:rsidRPr="00EE678B" w:rsidRDefault="001A71D2" w:rsidP="005B5D24">
      <w:pPr>
        <w:pStyle w:val="ScreenCapture"/>
      </w:pPr>
      <w:r w:rsidRPr="00EE678B">
        <w:t xml:space="preserve">            Schedule: QAM                                                       </w:t>
      </w:r>
    </w:p>
    <w:p w:rsidR="001A71D2" w:rsidRPr="00EE678B" w:rsidRDefault="001A71D2" w:rsidP="005B5D24">
      <w:pPr>
        <w:pStyle w:val="ScreenCapture"/>
      </w:pPr>
      <w:r w:rsidRPr="00EE678B">
        <w:t xml:space="preserve"> (6)Pat Instruction:                                                           </w:t>
      </w:r>
    </w:p>
    <w:p w:rsidR="001A71D2" w:rsidRPr="00EE678B" w:rsidRDefault="001A71D2" w:rsidP="005B5D24">
      <w:pPr>
        <w:pStyle w:val="ScreenCapture"/>
      </w:pPr>
      <w:r w:rsidRPr="00EE678B">
        <w:t xml:space="preserve">                 SIG: TAKE ONE TABLET BY MOUTH EVERY MORNING                    </w:t>
      </w:r>
    </w:p>
    <w:p w:rsidR="001A71D2" w:rsidRPr="00EE678B" w:rsidRDefault="001A71D2" w:rsidP="005B5D24">
      <w:pPr>
        <w:pStyle w:val="ScreenCapture"/>
      </w:pPr>
      <w:r w:rsidRPr="00EE678B">
        <w:t xml:space="preserve"> (7)    Days Supply: 30                    (8)   QTY ( ): 30                  </w:t>
      </w:r>
    </w:p>
    <w:p w:rsidR="001A71D2" w:rsidRPr="00EE678B" w:rsidRDefault="001A71D2" w:rsidP="005B5D24">
      <w:pPr>
        <w:pStyle w:val="ScreenCapture"/>
      </w:pPr>
      <w:r w:rsidRPr="00EE678B">
        <w:t xml:space="preserve"> (9)   # of Refills: 11                    (10)  Routing: WINDOW              </w:t>
      </w:r>
    </w:p>
    <w:p w:rsidR="001A71D2" w:rsidRPr="00EE678B" w:rsidRDefault="001A71D2" w:rsidP="005B5D24">
      <w:pPr>
        <w:pStyle w:val="ScreenCapture"/>
      </w:pPr>
      <w:r w:rsidRPr="00EE678B">
        <w:t xml:space="preserve"> (11)         Clinic:                                                           </w:t>
      </w:r>
    </w:p>
    <w:p w:rsidR="001A71D2" w:rsidRPr="00EE678B" w:rsidRDefault="001A71D2" w:rsidP="005B5D24">
      <w:pPr>
        <w:pStyle w:val="ScreenCapture"/>
      </w:pPr>
      <w:r w:rsidRPr="00EE678B">
        <w:t xml:space="preserve"> (12)       Provider: PSOPROVIDER,ONE                 (13)   Copies: 1           </w:t>
      </w:r>
    </w:p>
    <w:p w:rsidR="001A71D2" w:rsidRPr="00EE678B" w:rsidRDefault="001A71D2" w:rsidP="005B5D24">
      <w:pPr>
        <w:pStyle w:val="ScreenCapture"/>
      </w:pPr>
      <w:r w:rsidRPr="00EE678B">
        <w:t xml:space="preserve">+         Enter ?? for more actions                                             </w:t>
      </w:r>
    </w:p>
    <w:p w:rsidR="001A71D2" w:rsidRPr="00EE678B" w:rsidRDefault="001A71D2" w:rsidP="005B5D24">
      <w:pPr>
        <w:pStyle w:val="ScreenCapture"/>
      </w:pPr>
      <w:r w:rsidRPr="00EE678B">
        <w:t>AC   Accept                             ED   Edit</w:t>
      </w:r>
    </w:p>
    <w:p w:rsidR="001A71D2" w:rsidRPr="00EE678B" w:rsidRDefault="001A71D2" w:rsidP="005B5D24">
      <w:pPr>
        <w:pStyle w:val="ScreenCapture"/>
      </w:pPr>
      <w:r w:rsidRPr="00EE678B">
        <w:t xml:space="preserve">Select Action: Next Screen// AC   Accept  </w:t>
      </w:r>
    </w:p>
    <w:p w:rsidR="001A71D2" w:rsidRPr="00EE678B" w:rsidRDefault="001A71D2" w:rsidP="005B5D24">
      <w:pPr>
        <w:pStyle w:val="ScreenCapture"/>
      </w:pPr>
      <w:r w:rsidRPr="00EE678B">
        <w:t>-----------------------------------------------------------------------------</w:t>
      </w:r>
    </w:p>
    <w:p w:rsidR="001A71D2" w:rsidRPr="00EE678B" w:rsidRDefault="001A71D2" w:rsidP="005B5D24">
      <w:pPr>
        <w:pStyle w:val="ScreenCapture"/>
      </w:pPr>
      <w:r w:rsidRPr="00EE678B">
        <w:t>Duplicate Drug in Local Rx:</w:t>
      </w:r>
    </w:p>
    <w:p w:rsidR="001A71D2" w:rsidRPr="00EE678B" w:rsidRDefault="001A71D2" w:rsidP="005B5D24">
      <w:pPr>
        <w:pStyle w:val="ScreenCapture"/>
      </w:pPr>
    </w:p>
    <w:p w:rsidR="001A71D2" w:rsidRPr="00EE678B" w:rsidRDefault="001A71D2" w:rsidP="005B5D24">
      <w:pPr>
        <w:pStyle w:val="ScreenCapture"/>
      </w:pPr>
      <w:r w:rsidRPr="00EE678B">
        <w:t xml:space="preserve">              Rx #: 2584</w:t>
      </w:r>
    </w:p>
    <w:p w:rsidR="001A71D2" w:rsidRPr="00EE678B" w:rsidRDefault="001A71D2" w:rsidP="005B5D24">
      <w:pPr>
        <w:pStyle w:val="ScreenCapture"/>
      </w:pPr>
      <w:r w:rsidRPr="00EE678B">
        <w:t xml:space="preserve">              Drug: AMLODIPINE 5MG/ATORVASTATIN 10MG TAB</w:t>
      </w:r>
    </w:p>
    <w:p w:rsidR="001A71D2" w:rsidRPr="00EE678B" w:rsidRDefault="001A71D2" w:rsidP="005B5D24">
      <w:pPr>
        <w:pStyle w:val="ScreenCapture"/>
      </w:pPr>
      <w:r w:rsidRPr="00EE678B">
        <w:t xml:space="preserve">               SIG: TAKE ONE TABLET BY MOUTH EVERY MORNING</w:t>
      </w:r>
    </w:p>
    <w:p w:rsidR="001A71D2" w:rsidRPr="00EE678B" w:rsidRDefault="001A71D2" w:rsidP="005B5D24">
      <w:pPr>
        <w:pStyle w:val="ScreenCapture"/>
      </w:pPr>
      <w:r w:rsidRPr="00EE678B">
        <w:t xml:space="preserve">               QTY: 30                  Refills remaining: 11</w:t>
      </w:r>
    </w:p>
    <w:p w:rsidR="001A71D2" w:rsidRPr="00EE678B" w:rsidRDefault="001A71D2" w:rsidP="005B5D24">
      <w:pPr>
        <w:pStyle w:val="ScreenCapture"/>
      </w:pPr>
      <w:r w:rsidRPr="00EE678B">
        <w:t xml:space="preserve">          Provider: OPPROVIDER, ONE                Issued: 03/12/07</w:t>
      </w:r>
    </w:p>
    <w:p w:rsidR="001A71D2" w:rsidRPr="00EE678B" w:rsidRDefault="001A71D2" w:rsidP="005B5D24">
      <w:pPr>
        <w:pStyle w:val="ScreenCapture"/>
      </w:pPr>
      <w:r w:rsidRPr="00EE678B">
        <w:t xml:space="preserve">            Status: ACTIVE                 Last filled on: 03/12/07</w:t>
      </w:r>
    </w:p>
    <w:p w:rsidR="001A71D2" w:rsidRPr="00EE678B" w:rsidRDefault="001A71D2" w:rsidP="005B5D24">
      <w:pPr>
        <w:pStyle w:val="ScreenCapture"/>
      </w:pPr>
      <w:r w:rsidRPr="00EE678B">
        <w:t xml:space="preserve"> Processing Status: Released locally on 03/12/07@08:55:32 (Window)               </w:t>
      </w:r>
    </w:p>
    <w:p w:rsidR="001A71D2" w:rsidRPr="00EE678B" w:rsidRDefault="001A71D2" w:rsidP="005B5D24">
      <w:pPr>
        <w:pStyle w:val="ScreenCapture"/>
      </w:pPr>
      <w:r w:rsidRPr="00EE678B">
        <w:t xml:space="preserve">                                              Days Supply: 30</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pPr>
      <w:r w:rsidRPr="00EE678B">
        <w:t>Discontinue Rx #2584 AMLODIPINE 5MG/ATORVASTATIN 10MG TAB? Y/N YES</w:t>
      </w:r>
    </w:p>
    <w:p w:rsidR="001A71D2" w:rsidRPr="00EE678B" w:rsidRDefault="001A71D2" w:rsidP="005B5D24">
      <w:pPr>
        <w:pStyle w:val="ScreenCapture"/>
      </w:pPr>
    </w:p>
    <w:p w:rsidR="001A71D2" w:rsidRPr="00EE678B" w:rsidRDefault="001A71D2" w:rsidP="005B5D24">
      <w:pPr>
        <w:pStyle w:val="ScreenCapture"/>
      </w:pPr>
      <w:r w:rsidRPr="00EE678B">
        <w:t>Rx #2584 AMLODIPINE 5MG/ATORVASTATIN 10MG TAB will be discontinued after the acceptance of the new order.</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pPr>
      <w:r w:rsidRPr="00EE678B">
        <w:t xml:space="preserve">*** THERAPEUTIC DUPLICATION(S) *** AMLODIPINE 5MG/ATORVASTATIN 10MG TAB with </w:t>
      </w:r>
    </w:p>
    <w:p w:rsidR="001A71D2" w:rsidRPr="00EE678B" w:rsidRDefault="001A71D2" w:rsidP="005B5D24">
      <w:pPr>
        <w:pStyle w:val="ScreenCapture"/>
      </w:pPr>
      <w:r w:rsidRPr="00EE678B">
        <w:t xml:space="preserve">    </w:t>
      </w:r>
    </w:p>
    <w:p w:rsidR="001A71D2" w:rsidRPr="00EE678B" w:rsidRDefault="001A71D2" w:rsidP="005B5D24">
      <w:pPr>
        <w:pStyle w:val="ScreenCapture"/>
      </w:pPr>
      <w:r w:rsidRPr="00EE678B">
        <w:t xml:space="preserve">         Pending Drug: LOVASTATIN 20MG TAB</w:t>
      </w:r>
    </w:p>
    <w:p w:rsidR="001A71D2" w:rsidRPr="00EE678B" w:rsidRDefault="001A71D2" w:rsidP="005B5D24">
      <w:pPr>
        <w:pStyle w:val="ScreenCapture"/>
      </w:pPr>
      <w:r w:rsidRPr="00EE678B">
        <w:t xml:space="preserve">                  SIG: TAKE ONE TABLET BY MOUTH AT BEDTIME FOR HIGH CHOLESTEROL       </w:t>
      </w:r>
    </w:p>
    <w:p w:rsidR="001A71D2" w:rsidRPr="00EE678B" w:rsidRDefault="001A71D2" w:rsidP="005B5D24">
      <w:pPr>
        <w:pStyle w:val="ScreenCapture"/>
      </w:pPr>
    </w:p>
    <w:p w:rsidR="001A71D2" w:rsidRPr="00EE678B" w:rsidRDefault="001A71D2" w:rsidP="005B5D24">
      <w:pPr>
        <w:pStyle w:val="ScreenCapture"/>
      </w:pPr>
      <w:r w:rsidRPr="00EE678B">
        <w:t xml:space="preserve">         Pending Drug: NIFEDIPINE 10MG CAP</w:t>
      </w:r>
    </w:p>
    <w:p w:rsidR="001A71D2" w:rsidRPr="00EE678B" w:rsidRDefault="001A71D2" w:rsidP="005B5D24">
      <w:pPr>
        <w:pStyle w:val="ScreenCapture"/>
      </w:pPr>
      <w:r w:rsidRPr="00EE678B">
        <w:t xml:space="preserve">                  SIG: TAKE ONE CAPSULE BY MOUTH THREE TIMES A DAY</w:t>
      </w:r>
    </w:p>
    <w:p w:rsidR="001A71D2" w:rsidRPr="00EE678B" w:rsidRDefault="001A71D2" w:rsidP="005B5D24">
      <w:pPr>
        <w:pStyle w:val="ScreenCapture"/>
      </w:pPr>
    </w:p>
    <w:p w:rsidR="001A71D2" w:rsidRPr="00EE678B" w:rsidRDefault="001A71D2" w:rsidP="005B5D24">
      <w:pPr>
        <w:pStyle w:val="ScreenCapture"/>
      </w:pPr>
    </w:p>
    <w:p w:rsidR="001A71D2" w:rsidRPr="00EE678B" w:rsidRDefault="001A71D2" w:rsidP="005B5D24">
      <w:pPr>
        <w:pStyle w:val="ScreenCapture"/>
      </w:pPr>
      <w:r w:rsidRPr="00EE678B">
        <w:t>Class(es)Involved in Therapeutic Duplication(s): Calcium Channel Blockers, HMGCo-A Reductase Inhibitors</w:t>
      </w:r>
    </w:p>
    <w:p w:rsidR="001A71D2" w:rsidRPr="00EE678B" w:rsidRDefault="001A71D2" w:rsidP="005B5D24">
      <w:pPr>
        <w:pStyle w:val="ScreenCapture"/>
      </w:pPr>
    </w:p>
    <w:p w:rsidR="001A71D2" w:rsidRPr="00EE678B" w:rsidRDefault="001A71D2" w:rsidP="005B5D24">
      <w:pPr>
        <w:pStyle w:val="ScreenCapture"/>
      </w:pPr>
      <w:r w:rsidRPr="00EE678B">
        <w:t>==============================================================================</w:t>
      </w:r>
    </w:p>
    <w:p w:rsidR="001A71D2" w:rsidRPr="00EE678B" w:rsidRDefault="001A71D2" w:rsidP="005B5D24">
      <w:pPr>
        <w:pStyle w:val="ScreenCapture"/>
        <w:rPr>
          <w:u w:val="single"/>
        </w:rPr>
      </w:pPr>
      <w:r w:rsidRPr="00EE678B">
        <w:t xml:space="preserve">Discontinue order(s)? Y/N  </w:t>
      </w:r>
      <w:r w:rsidRPr="00EE678B">
        <w:rPr>
          <w:u w:val="single"/>
        </w:rPr>
        <w:t>Y es</w:t>
      </w:r>
    </w:p>
    <w:p w:rsidR="001A71D2" w:rsidRPr="00EE678B" w:rsidRDefault="001A71D2" w:rsidP="005B5D24">
      <w:pPr>
        <w:pStyle w:val="ScreenCapture"/>
      </w:pPr>
    </w:p>
    <w:p w:rsidR="001A71D2" w:rsidRPr="00EE678B" w:rsidRDefault="001A71D2" w:rsidP="005B5D24">
      <w:pPr>
        <w:pStyle w:val="ScreenCapture"/>
      </w:pPr>
      <w:r w:rsidRPr="00EE678B">
        <w:t xml:space="preserve">    1. Pending Order NIFEDIPINE 10MG CAP</w:t>
      </w:r>
    </w:p>
    <w:p w:rsidR="001A71D2" w:rsidRPr="00EE678B" w:rsidRDefault="001A71D2" w:rsidP="005B5D24">
      <w:pPr>
        <w:pStyle w:val="ScreenCapture"/>
      </w:pPr>
      <w:r w:rsidRPr="00EE678B">
        <w:t xml:space="preserve">    2. Pending Order LOVASTATIN 20MG TAB</w:t>
      </w:r>
    </w:p>
    <w:p w:rsidR="001A71D2" w:rsidRPr="00EE678B" w:rsidRDefault="001A71D2" w:rsidP="005B5D24">
      <w:pPr>
        <w:pStyle w:val="ScreenCapture"/>
      </w:pPr>
      <w:bookmarkStart w:id="4488" w:name="p169"/>
      <w:bookmarkEnd w:id="4488"/>
    </w:p>
    <w:p w:rsidR="001A71D2" w:rsidRPr="00EE678B" w:rsidRDefault="001A71D2" w:rsidP="005B5D24">
      <w:pPr>
        <w:pStyle w:val="ScreenCapture"/>
      </w:pPr>
      <w:r w:rsidRPr="00EE678B">
        <w:t xml:space="preserve">Select (1-2):  1-2  </w:t>
      </w:r>
      <w:r w:rsidR="001E3DFA" w:rsidRPr="00EE678B">
        <w:t xml:space="preserve">Duplicate Therapy </w:t>
      </w:r>
      <w:r w:rsidRPr="00EE678B">
        <w:t>Pending Order NIFEDIPINE 10MG CAP will be discontinued after the acceptance of the new order.</w:t>
      </w:r>
    </w:p>
    <w:p w:rsidR="001A71D2" w:rsidRPr="00EE678B" w:rsidRDefault="001E3DFA" w:rsidP="005B5D24">
      <w:pPr>
        <w:pStyle w:val="ScreenCapture"/>
      </w:pPr>
      <w:r w:rsidRPr="00EE678B">
        <w:t xml:space="preserve">Duplicate Therapy </w:t>
      </w:r>
      <w:r w:rsidR="001A71D2" w:rsidRPr="00EE678B">
        <w:t>Pending Order LOVASTATIN 20MG TAB will be discontinued after the acceptance of the new order.</w:t>
      </w:r>
    </w:p>
    <w:p w:rsidR="001A71D2" w:rsidRPr="00EE678B" w:rsidRDefault="001A71D2" w:rsidP="005B5D24">
      <w:pPr>
        <w:pStyle w:val="ScreenCapture"/>
      </w:pPr>
    </w:p>
    <w:p w:rsidR="001A71D2" w:rsidRPr="00EE678B" w:rsidRDefault="001A71D2" w:rsidP="005B5D24">
      <w:pPr>
        <w:pStyle w:val="ScreenCapture"/>
      </w:pPr>
      <w:r w:rsidRPr="00EE678B">
        <w:t>Nature of Order: WRITTEN//        W</w:t>
      </w:r>
    </w:p>
    <w:p w:rsidR="001A71D2" w:rsidRPr="00EE678B" w:rsidRDefault="001A71D2" w:rsidP="005B5D24">
      <w:pPr>
        <w:pStyle w:val="ScreenCapture"/>
      </w:pPr>
      <w:r w:rsidRPr="00EE678B">
        <w:t>WAS THE PATIENT COUNSELED: NO// NO</w:t>
      </w:r>
    </w:p>
    <w:p w:rsidR="001A71D2" w:rsidRPr="00EE678B" w:rsidRDefault="001A71D2" w:rsidP="005B5D24">
      <w:pPr>
        <w:pStyle w:val="ScreenCapture"/>
      </w:pPr>
    </w:p>
    <w:p w:rsidR="001A71D2" w:rsidRPr="00EE678B" w:rsidRDefault="001A71D2" w:rsidP="005B5D24">
      <w:pPr>
        <w:pStyle w:val="ScreenCapture"/>
      </w:pPr>
      <w:r w:rsidRPr="00EE678B">
        <w:t>Do you want to enter a Progress Note? No//   NO</w:t>
      </w:r>
    </w:p>
    <w:p w:rsidR="001A71D2" w:rsidRPr="00EE678B" w:rsidRDefault="001A71D2" w:rsidP="005B5D24">
      <w:pPr>
        <w:pStyle w:val="ScreenCapture"/>
      </w:pPr>
    </w:p>
    <w:p w:rsidR="001A71D2" w:rsidRPr="00EE678B" w:rsidRDefault="001A71D2" w:rsidP="005B5D24">
      <w:pPr>
        <w:pStyle w:val="ScreenCapture"/>
      </w:pPr>
      <w:r w:rsidRPr="00EE678B">
        <w:t>Rx # 2585              03/12/08</w:t>
      </w:r>
    </w:p>
    <w:p w:rsidR="001A71D2" w:rsidRPr="00EE678B" w:rsidRDefault="001A71D2" w:rsidP="005B5D24">
      <w:pPr>
        <w:pStyle w:val="ScreenCapture"/>
      </w:pPr>
      <w:r w:rsidRPr="00EE678B">
        <w:t>PSOPATIENT,TWO T                  #30</w:t>
      </w:r>
    </w:p>
    <w:p w:rsidR="001A71D2" w:rsidRPr="00EE678B" w:rsidRDefault="001A71D2" w:rsidP="005B5D24">
      <w:pPr>
        <w:pStyle w:val="ScreenCapture"/>
      </w:pPr>
      <w:r w:rsidRPr="00EE678B">
        <w:t>TAKE ONE TABLET BY MOUTH EVERY MORNING</w:t>
      </w:r>
    </w:p>
    <w:p w:rsidR="001A71D2" w:rsidRPr="00EE678B" w:rsidRDefault="001A71D2" w:rsidP="005B5D24">
      <w:pPr>
        <w:pStyle w:val="ScreenCapture"/>
      </w:pPr>
    </w:p>
    <w:p w:rsidR="001A71D2" w:rsidRPr="00EE678B" w:rsidRDefault="001A71D2" w:rsidP="005B5D24">
      <w:pPr>
        <w:pStyle w:val="ScreenCapture"/>
      </w:pPr>
      <w:r w:rsidRPr="00EE678B">
        <w:t>AMLODIPINE 5MG/ATORVASTATIN 10MG TAB</w:t>
      </w:r>
    </w:p>
    <w:p w:rsidR="001A71D2" w:rsidRPr="00EE678B" w:rsidRDefault="001A71D2" w:rsidP="005B5D24">
      <w:pPr>
        <w:pStyle w:val="ScreenCapture"/>
      </w:pPr>
      <w:r w:rsidRPr="00EE678B">
        <w:t>PSOPROVIDER,ONE       PSOPHARMACIST,ONE</w:t>
      </w:r>
    </w:p>
    <w:p w:rsidR="001A71D2" w:rsidRPr="00EE678B" w:rsidRDefault="001A71D2" w:rsidP="005B5D24">
      <w:pPr>
        <w:pStyle w:val="ScreenCapture"/>
      </w:pPr>
      <w:r w:rsidRPr="00EE678B">
        <w:t># of Refills: 11</w:t>
      </w:r>
    </w:p>
    <w:p w:rsidR="001A71D2" w:rsidRPr="00EE678B" w:rsidRDefault="001A71D2" w:rsidP="005B5D24">
      <w:pPr>
        <w:pStyle w:val="ScreenCapture"/>
      </w:pPr>
    </w:p>
    <w:p w:rsidR="001A71D2" w:rsidRPr="00EE678B" w:rsidRDefault="001A71D2" w:rsidP="005B5D24">
      <w:pPr>
        <w:pStyle w:val="ScreenCapture"/>
      </w:pPr>
    </w:p>
    <w:p w:rsidR="001A71D2" w:rsidRPr="00EE678B" w:rsidRDefault="001A71D2" w:rsidP="005B5D24">
      <w:pPr>
        <w:pStyle w:val="ScreenCapture"/>
      </w:pPr>
      <w:r w:rsidRPr="00EE678B">
        <w:t xml:space="preserve">       SC Percent: 40%</w:t>
      </w:r>
    </w:p>
    <w:p w:rsidR="001A71D2" w:rsidRPr="00EE678B" w:rsidRDefault="001A71D2" w:rsidP="005B5D24">
      <w:pPr>
        <w:pStyle w:val="ScreenCapture"/>
      </w:pPr>
      <w:r w:rsidRPr="00EE678B">
        <w:t xml:space="preserve">     Disabilities: NONE STATED</w:t>
      </w:r>
    </w:p>
    <w:p w:rsidR="001A71D2" w:rsidRPr="00EE678B" w:rsidRDefault="001A71D2" w:rsidP="005B5D24">
      <w:pPr>
        <w:pStyle w:val="ScreenCapture"/>
      </w:pPr>
    </w:p>
    <w:p w:rsidR="001A71D2" w:rsidRPr="00EE678B" w:rsidRDefault="001A71D2" w:rsidP="005B5D24">
      <w:pPr>
        <w:pStyle w:val="ScreenCapture"/>
      </w:pPr>
      <w:r w:rsidRPr="00EE678B">
        <w:t xml:space="preserve">Was treatment for Service Connected condition? NO// </w:t>
      </w:r>
    </w:p>
    <w:p w:rsidR="001A71D2" w:rsidRPr="00EE678B" w:rsidRDefault="001A71D2" w:rsidP="005B5D24">
      <w:pPr>
        <w:pStyle w:val="ScreenCapture"/>
      </w:pPr>
    </w:p>
    <w:p w:rsidR="001A71D2" w:rsidRPr="00EE678B" w:rsidRDefault="001A71D2" w:rsidP="005B5D24">
      <w:pPr>
        <w:pStyle w:val="ScreenCapture"/>
      </w:pPr>
      <w:r w:rsidRPr="00EE678B">
        <w:t>Is this correct? YES// ...</w:t>
      </w:r>
    </w:p>
    <w:p w:rsidR="001A71D2" w:rsidRPr="00EE678B" w:rsidRDefault="001A71D2" w:rsidP="005B5D24">
      <w:pPr>
        <w:pStyle w:val="ScreenCapture"/>
      </w:pPr>
    </w:p>
    <w:p w:rsidR="001A71D2" w:rsidRPr="00EE678B" w:rsidRDefault="001A71D2" w:rsidP="005B5D24">
      <w:pPr>
        <w:pStyle w:val="ScreenCapture"/>
      </w:pPr>
      <w:r w:rsidRPr="00EE678B">
        <w:t>Duplicate Drug Rx 2584 AMLODIPINE 5MG/ATORVASTATIN 10MG TAB has been discontinued…</w:t>
      </w:r>
    </w:p>
    <w:p w:rsidR="001A71D2" w:rsidRPr="00EE678B" w:rsidRDefault="001A71D2" w:rsidP="005B5D24">
      <w:pPr>
        <w:pStyle w:val="ScreenCapture"/>
      </w:pPr>
      <w:r w:rsidRPr="00EE678B">
        <w:t>Duplicate Therapy Pending Order NIFEDIPINE 10MG CAP has been discontinued…</w:t>
      </w:r>
    </w:p>
    <w:p w:rsidR="001A71D2" w:rsidRPr="00EE678B" w:rsidRDefault="001A71D2" w:rsidP="005B5D24">
      <w:pPr>
        <w:pStyle w:val="ScreenCapture"/>
      </w:pPr>
      <w:r w:rsidRPr="00EE678B">
        <w:t>Duplicate Therapy Pending Order LOVASTATIN 20MG TAB has been discontinued…</w:t>
      </w:r>
    </w:p>
    <w:p w:rsidR="001A71D2" w:rsidRPr="00EE678B" w:rsidRDefault="001A71D2" w:rsidP="00263D93">
      <w:r w:rsidRPr="00EE678B">
        <w:t>.</w:t>
      </w:r>
    </w:p>
    <w:p w:rsidR="00FA6642" w:rsidRPr="00EE678B" w:rsidRDefault="00FA6642" w:rsidP="008E248B">
      <w:pPr>
        <w:pStyle w:val="ExampleHeading"/>
      </w:pPr>
      <w:r w:rsidRPr="00EE678B">
        <w:t>Reinstating a Discontinued Order</w:t>
      </w:r>
    </w:p>
    <w:p w:rsidR="00FA6642" w:rsidRPr="00EE678B" w:rsidRDefault="00FA6642" w:rsidP="005B5D24">
      <w:pPr>
        <w:pStyle w:val="ScreenCapture"/>
      </w:pPr>
      <w:r w:rsidRPr="00EE678B">
        <w:t xml:space="preserve">                Rx #: 2586                                                      </w:t>
      </w:r>
    </w:p>
    <w:p w:rsidR="00FA6642" w:rsidRPr="00EE678B" w:rsidRDefault="00FA6642" w:rsidP="005B5D24">
      <w:pPr>
        <w:pStyle w:val="ScreenCapture"/>
      </w:pPr>
      <w:r w:rsidRPr="00EE678B">
        <w:t xml:space="preserve"> (1) *Orderable Item: CIMETIDINE TAB                          </w:t>
      </w:r>
    </w:p>
    <w:p w:rsidR="00F43248" w:rsidRDefault="00FA6642" w:rsidP="005B5D24">
      <w:pPr>
        <w:pStyle w:val="ScreenCapture"/>
      </w:pPr>
      <w:r w:rsidRPr="00EE678B">
        <w:t xml:space="preserve"> (2)            Drug: CIMETIDINE 300MG TAB    </w:t>
      </w:r>
    </w:p>
    <w:p w:rsidR="00FA6642"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A6642" w:rsidRPr="00EE678B">
        <w:t xml:space="preserve">                                  </w:t>
      </w:r>
    </w:p>
    <w:p w:rsidR="00FA6642" w:rsidRPr="00EE678B" w:rsidRDefault="00FA6642" w:rsidP="005B5D24">
      <w:pPr>
        <w:pStyle w:val="ScreenCapture"/>
      </w:pPr>
      <w:r w:rsidRPr="00EE678B">
        <w:t xml:space="preserve"> (3)         *Dosage: 300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QHS                                                       </w:t>
      </w:r>
    </w:p>
    <w:p w:rsidR="00FA6642" w:rsidRPr="00EE678B" w:rsidRDefault="00FA6642" w:rsidP="005B5D24">
      <w:pPr>
        <w:pStyle w:val="ScreenCapture"/>
      </w:pPr>
      <w:r w:rsidRPr="00EE678B">
        <w:t xml:space="preserve"> (4)Pat Instructions:                                                           </w:t>
      </w:r>
    </w:p>
    <w:p w:rsidR="00FA6642" w:rsidRPr="00EE678B" w:rsidRDefault="00FA6642" w:rsidP="005B5D24">
      <w:pPr>
        <w:pStyle w:val="ScreenCapture"/>
      </w:pPr>
      <w:r w:rsidRPr="00EE678B">
        <w:t xml:space="preserve">                 SIG: TAKE ONE TABLET BY MOUTH AT BEDTIME                       </w:t>
      </w:r>
    </w:p>
    <w:p w:rsidR="00FA6642" w:rsidRPr="00EE678B" w:rsidRDefault="00FA6642" w:rsidP="005B5D24">
      <w:pPr>
        <w:pStyle w:val="ScreenCapture"/>
      </w:pPr>
      <w:r w:rsidRPr="00EE678B">
        <w:t xml:space="preserve"> (5)  Patient Status: OPT NSC                                                   </w:t>
      </w:r>
    </w:p>
    <w:p w:rsidR="00FA6642" w:rsidRPr="00EE678B" w:rsidRDefault="00FA6642" w:rsidP="005B5D24">
      <w:pPr>
        <w:pStyle w:val="ScreenCapture"/>
      </w:pPr>
      <w:r w:rsidRPr="00EE678B">
        <w:t xml:space="preserve"> (6)      Issue Date: 03/12/08              (7)  Fill Date: 03/12/08           </w:t>
      </w:r>
    </w:p>
    <w:p w:rsidR="00FA6642" w:rsidRPr="00EE678B" w:rsidRDefault="00FA6642" w:rsidP="005B5D24">
      <w:pPr>
        <w:pStyle w:val="ScreenCapture"/>
      </w:pPr>
      <w:r w:rsidRPr="00EE678B">
        <w:t xml:space="preserve">      Last Fill Date: 03/12/08 (Window)                                         </w:t>
      </w:r>
    </w:p>
    <w:p w:rsidR="00FA6642" w:rsidRPr="00EE678B" w:rsidRDefault="00FA6642" w:rsidP="005B5D24">
      <w:pPr>
        <w:pStyle w:val="ScreenCapture"/>
      </w:pPr>
      <w:r w:rsidRPr="00EE678B">
        <w:t xml:space="preserve">+         Enter ?? for more actions                                             </w:t>
      </w:r>
    </w:p>
    <w:p w:rsidR="00FA6642" w:rsidRPr="00EE678B" w:rsidRDefault="00FA6642" w:rsidP="005B5D24">
      <w:pPr>
        <w:pStyle w:val="ScreenCapture"/>
      </w:pPr>
      <w:r w:rsidRPr="00EE678B">
        <w:t>DC   Discontinue          PR  (Partial)            RL   Release</w:t>
      </w:r>
    </w:p>
    <w:p w:rsidR="00FA6642" w:rsidRPr="00EE678B" w:rsidRDefault="00FA6642" w:rsidP="005B5D24">
      <w:pPr>
        <w:pStyle w:val="ScreenCapture"/>
      </w:pPr>
      <w:r w:rsidRPr="00EE678B">
        <w:t>ED  (Edit)               RF  (Refill)             RN   Renew</w:t>
      </w:r>
    </w:p>
    <w:p w:rsidR="00FA6642" w:rsidRPr="00EE678B" w:rsidRDefault="00FA6642" w:rsidP="005B5D24">
      <w:pPr>
        <w:pStyle w:val="ScreenCapture"/>
      </w:pPr>
      <w:r w:rsidRPr="00EE678B">
        <w:t xml:space="preserve">Select Action: Next Screen// dc   Discontinue  </w:t>
      </w:r>
    </w:p>
    <w:p w:rsidR="00FA6642" w:rsidRPr="00EE678B" w:rsidRDefault="00FA6642" w:rsidP="005B5D24">
      <w:pPr>
        <w:pStyle w:val="ScreenCapture"/>
      </w:pPr>
      <w:r w:rsidRPr="00EE678B">
        <w:t>Are you sure you want to Reinstate? NO// y  YES</w:t>
      </w:r>
    </w:p>
    <w:p w:rsidR="00FA6642" w:rsidRPr="00EE678B" w:rsidRDefault="00FA6642" w:rsidP="005B5D24">
      <w:pPr>
        <w:pStyle w:val="ScreenCapture"/>
      </w:pPr>
    </w:p>
    <w:p w:rsidR="00FA6642" w:rsidRPr="00EE678B" w:rsidRDefault="00FA6642" w:rsidP="005B5D24">
      <w:pPr>
        <w:pStyle w:val="ScreenCapture"/>
      </w:pPr>
      <w:r w:rsidRPr="00EE678B">
        <w:t>Comments: testing duplicate therapy check</w:t>
      </w:r>
    </w:p>
    <w:p w:rsidR="00FA6642" w:rsidRPr="00EE678B" w:rsidRDefault="00FA6642" w:rsidP="005B5D24">
      <w:pPr>
        <w:pStyle w:val="ScreenCapture"/>
      </w:pPr>
      <w:r w:rsidRPr="00EE678B">
        <w:t>Nature of Order: SERVICE CORRECTION//        S</w:t>
      </w:r>
    </w:p>
    <w:p w:rsidR="00FA6642" w:rsidRDefault="00FA6642" w:rsidP="005B5D24">
      <w:pPr>
        <w:pStyle w:val="ScreenCapture"/>
      </w:pPr>
    </w:p>
    <w:p w:rsidR="0062550D" w:rsidRPr="00B31611" w:rsidRDefault="0062550D" w:rsidP="0062550D">
      <w:pPr>
        <w:pStyle w:val="ScreenCapture"/>
      </w:pPr>
      <w:r w:rsidRPr="00B31611">
        <w:t xml:space="preserve">Now doing remote order checks. Please wait... </w:t>
      </w:r>
    </w:p>
    <w:p w:rsidR="0062550D" w:rsidRPr="00B31611" w:rsidRDefault="0062550D" w:rsidP="0062550D">
      <w:pPr>
        <w:pStyle w:val="ScreenCapture"/>
        <w:rPr>
          <w:sz w:val="20"/>
          <w:szCs w:val="20"/>
        </w:rPr>
      </w:pPr>
    </w:p>
    <w:p w:rsidR="0062550D" w:rsidRPr="00B31611" w:rsidRDefault="0062550D" w:rsidP="0062550D">
      <w:pPr>
        <w:pStyle w:val="ScreenCapture"/>
      </w:pPr>
      <w:r w:rsidRPr="00B31611">
        <w:t>Now doing allergy checks.  Please wait...</w:t>
      </w:r>
    </w:p>
    <w:p w:rsidR="0062550D" w:rsidRPr="00B31611" w:rsidRDefault="0062550D" w:rsidP="0062550D">
      <w:pPr>
        <w:pStyle w:val="ScreenCapture"/>
        <w:rPr>
          <w:color w:val="000000"/>
        </w:rPr>
      </w:pPr>
    </w:p>
    <w:p w:rsidR="0062550D" w:rsidRPr="00B31611" w:rsidRDefault="0062550D" w:rsidP="0062550D">
      <w:pPr>
        <w:pStyle w:val="ScreenCapture"/>
        <w:rPr>
          <w:color w:val="000000"/>
        </w:rPr>
      </w:pPr>
      <w:r w:rsidRPr="00B31611">
        <w:rPr>
          <w:color w:val="000000"/>
        </w:rPr>
        <w:t>Now processing Clinical Reminder Order Checks. Please wait ...</w:t>
      </w:r>
    </w:p>
    <w:p w:rsidR="0062550D" w:rsidRPr="00B31611" w:rsidRDefault="0062550D" w:rsidP="0062550D">
      <w:pPr>
        <w:pStyle w:val="ScreenCapture"/>
        <w:rPr>
          <w:color w:val="000000"/>
        </w:rPr>
      </w:pPr>
    </w:p>
    <w:p w:rsidR="0062550D" w:rsidRPr="00B31611" w:rsidRDefault="0062550D" w:rsidP="0062550D">
      <w:pPr>
        <w:pStyle w:val="ScreenCapture"/>
        <w:rPr>
          <w:sz w:val="20"/>
          <w:szCs w:val="20"/>
        </w:rPr>
      </w:pPr>
      <w:r w:rsidRPr="00B31611">
        <w:t>Now Processing Enhanced Order Checks!  Please Wait...</w:t>
      </w:r>
    </w:p>
    <w:p w:rsidR="0062550D" w:rsidRPr="00EE678B" w:rsidRDefault="0062550D"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 xml:space="preserve">*** THERAPEUTIC DUPLICATION(S) *** CIMETIDINE 300MG TAB with </w:t>
      </w:r>
    </w:p>
    <w:p w:rsidR="00FA6642" w:rsidRPr="00EE678B" w:rsidRDefault="00FA6642" w:rsidP="005B5D24">
      <w:pPr>
        <w:pStyle w:val="ScreenCapture"/>
      </w:pPr>
    </w:p>
    <w:p w:rsidR="00FA6642" w:rsidRPr="00EE678B" w:rsidRDefault="00FA6642" w:rsidP="005B5D24">
      <w:pPr>
        <w:pStyle w:val="ScreenCapture"/>
      </w:pPr>
      <w:r w:rsidRPr="00EE678B">
        <w:t xml:space="preserve">            Local Rx#: 2576</w:t>
      </w:r>
    </w:p>
    <w:p w:rsidR="00FA6642" w:rsidRPr="00EE678B" w:rsidRDefault="00FA6642" w:rsidP="005B5D24">
      <w:pPr>
        <w:pStyle w:val="ScreenCapture"/>
      </w:pPr>
      <w:r w:rsidRPr="00EE678B">
        <w:t xml:space="preserve">                 Drug: SUCRALFATE 1GM TAB (ACTIVE)</w:t>
      </w:r>
    </w:p>
    <w:p w:rsidR="00FA6642" w:rsidRPr="00EE678B" w:rsidRDefault="00FA6642" w:rsidP="005B5D24">
      <w:pPr>
        <w:pStyle w:val="ScreenCapture"/>
      </w:pPr>
      <w:r w:rsidRPr="00EE678B">
        <w:t xml:space="preserve">                  SIG: TAKE ONE TABLET BY MOUTH FOUR TIMES A DAY                  </w:t>
      </w:r>
    </w:p>
    <w:p w:rsidR="00FA6642" w:rsidRPr="00EE678B" w:rsidRDefault="00FA6642" w:rsidP="005B5D24">
      <w:pPr>
        <w:pStyle w:val="ScreenCapture"/>
      </w:pPr>
      <w:r w:rsidRPr="00EE678B">
        <w:t xml:space="preserve">                  QTY: 1200               Days Supply: 30</w:t>
      </w:r>
    </w:p>
    <w:p w:rsidR="00FA6642" w:rsidRPr="00EE678B" w:rsidRDefault="00FA6642" w:rsidP="005B5D24">
      <w:pPr>
        <w:pStyle w:val="ScreenCapture"/>
      </w:pPr>
      <w:r w:rsidRPr="00EE678B">
        <w:t xml:space="preserve">  </w:t>
      </w:r>
      <w:r w:rsidR="0062550D">
        <w:rPr>
          <w:lang w:val="en-US"/>
        </w:rPr>
        <w:t xml:space="preserve">    </w:t>
      </w:r>
      <w:r w:rsidRPr="00EE678B">
        <w:t xml:space="preserve">  Processing Status: Released locally on 3/7/08@08:55:32 (Window)           </w:t>
      </w:r>
    </w:p>
    <w:p w:rsidR="00FA6642" w:rsidRPr="00EE678B" w:rsidRDefault="00FA6642" w:rsidP="005B5D24">
      <w:pPr>
        <w:pStyle w:val="ScreenCapture"/>
      </w:pPr>
      <w:r w:rsidRPr="00EE678B">
        <w:t xml:space="preserve">       Last Filled On: 03/07/08 </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Class(es)Involved in Therapeutic Duplication(s): Peptic Ulcer Agents</w:t>
      </w:r>
    </w:p>
    <w:p w:rsidR="00FA6642" w:rsidRPr="00EE678B" w:rsidRDefault="00FA6642" w:rsidP="005B5D24">
      <w:pPr>
        <w:pStyle w:val="ScreenCapture"/>
      </w:pPr>
      <w:r w:rsidRPr="00EE678B">
        <w:t>=============================================================================</w:t>
      </w:r>
    </w:p>
    <w:p w:rsidR="00FA6642" w:rsidRPr="00EE678B" w:rsidRDefault="00FA6642" w:rsidP="005B5D24">
      <w:pPr>
        <w:pStyle w:val="ScreenCapture"/>
      </w:pPr>
      <w:r w:rsidRPr="00EE678B">
        <w:t>Discontinue RX # 2576 SUCRALFATE 1GM TAB? Y/N NO - Prescription was not discontinued...</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Prescription #2586 REINSTATED!</w:t>
      </w:r>
    </w:p>
    <w:p w:rsidR="00FA6642" w:rsidRPr="00EE678B" w:rsidRDefault="00FA6642" w:rsidP="005B5D24">
      <w:pPr>
        <w:pStyle w:val="ScreenCapture"/>
      </w:pPr>
      <w:r w:rsidRPr="00EE678B">
        <w:t xml:space="preserve">   Prescription #2586 Filled: MAR 12, 2008Printed:      Released:</w:t>
      </w:r>
    </w:p>
    <w:p w:rsidR="00FA6642" w:rsidRPr="00EE678B" w:rsidRDefault="00FA6642" w:rsidP="005B5D24">
      <w:pPr>
        <w:pStyle w:val="ScreenCapture"/>
      </w:pPr>
      <w:r w:rsidRPr="00EE678B">
        <w:t xml:space="preserve">     Either print the label using the reprint option </w:t>
      </w:r>
    </w:p>
    <w:p w:rsidR="00FA6642" w:rsidRPr="00EE678B" w:rsidRDefault="00FA6642" w:rsidP="005B5D24">
      <w:pPr>
        <w:pStyle w:val="ScreenCapture"/>
      </w:pPr>
      <w:r w:rsidRPr="00EE678B">
        <w:t xml:space="preserve">       or check later to see if the label has been printed.</w:t>
      </w:r>
    </w:p>
    <w:p w:rsidR="00FA6642" w:rsidRPr="00EE678B" w:rsidRDefault="00FA6642" w:rsidP="00FA6642"/>
    <w:p w:rsidR="00FA6642" w:rsidRPr="00EE678B" w:rsidRDefault="00FA6642" w:rsidP="008E248B">
      <w:pPr>
        <w:pStyle w:val="ExampleHeading"/>
      </w:pPr>
      <w:r w:rsidRPr="00EE678B">
        <w:t>Creating a New Order – Editing the Orderable Item</w:t>
      </w:r>
    </w:p>
    <w:p w:rsidR="00FA6642" w:rsidRPr="00EE678B" w:rsidRDefault="00FA6642" w:rsidP="005B5D24">
      <w:pPr>
        <w:pStyle w:val="ScreenCapture"/>
      </w:pPr>
      <w:r w:rsidRPr="00EE678B">
        <w:t xml:space="preserve">                Rx #: 2594                                                      </w:t>
      </w:r>
    </w:p>
    <w:p w:rsidR="00FA6642" w:rsidRPr="00EE678B" w:rsidRDefault="00FA6642" w:rsidP="005B5D24">
      <w:pPr>
        <w:pStyle w:val="ScreenCapture"/>
      </w:pPr>
      <w:r w:rsidRPr="00EE678B">
        <w:t xml:space="preserve"> (1) *Orderable Item: ENALAPRIL TAB ***(N/F)***                                 </w:t>
      </w:r>
    </w:p>
    <w:p w:rsidR="00F43248" w:rsidRDefault="00FA6642" w:rsidP="005B5D24">
      <w:pPr>
        <w:pStyle w:val="ScreenCapture"/>
      </w:pPr>
      <w:r w:rsidRPr="00EE678B">
        <w:t xml:space="preserve"> (2)            Drug: ENALAPRIL 5MG TAB ***(N/F)***   </w:t>
      </w:r>
    </w:p>
    <w:p w:rsidR="00FA6642"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A6642" w:rsidRPr="00EE678B">
        <w:t xml:space="preserve">                          </w:t>
      </w:r>
    </w:p>
    <w:p w:rsidR="00FA6642" w:rsidRPr="00EE678B" w:rsidRDefault="00FA6642" w:rsidP="005B5D24">
      <w:pPr>
        <w:pStyle w:val="ScreenCapture"/>
      </w:pPr>
      <w:r w:rsidRPr="00EE678B">
        <w:t xml:space="preserve"> (3)         *Dosage: 5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QAM                                                       </w:t>
      </w:r>
    </w:p>
    <w:p w:rsidR="00FA6642" w:rsidRPr="00EE678B" w:rsidRDefault="00FA6642" w:rsidP="005B5D24">
      <w:pPr>
        <w:pStyle w:val="ScreenCapture"/>
      </w:pPr>
      <w:r w:rsidRPr="00EE678B">
        <w:t xml:space="preserve"> (4)Pat Instructions:                                                           </w:t>
      </w:r>
    </w:p>
    <w:p w:rsidR="00FA6642" w:rsidRPr="00EE678B" w:rsidRDefault="00FA6642" w:rsidP="005B5D24">
      <w:pPr>
        <w:pStyle w:val="ScreenCapture"/>
      </w:pPr>
      <w:r w:rsidRPr="00EE678B">
        <w:t xml:space="preserve">                 SIG: TAKE ONE TABLET BY MOUTH EVERY MORNING                    </w:t>
      </w:r>
    </w:p>
    <w:p w:rsidR="00FA6642" w:rsidRPr="00EE678B" w:rsidRDefault="00FA6642" w:rsidP="005B5D24">
      <w:pPr>
        <w:pStyle w:val="ScreenCapture"/>
      </w:pPr>
      <w:r w:rsidRPr="00EE678B">
        <w:t xml:space="preserve"> (5)  Patient Status: SC                                                        </w:t>
      </w:r>
    </w:p>
    <w:p w:rsidR="00FA6642" w:rsidRPr="00EE678B" w:rsidRDefault="00FA6642" w:rsidP="005B5D24">
      <w:pPr>
        <w:pStyle w:val="ScreenCapture"/>
      </w:pPr>
      <w:r w:rsidRPr="00EE678B">
        <w:t xml:space="preserve"> (6)      Issue Date: 03/12/08              (7)  Fill Date: 03/12/08           </w:t>
      </w:r>
    </w:p>
    <w:p w:rsidR="00FA6642" w:rsidRPr="00EE678B" w:rsidRDefault="00FA6642" w:rsidP="005B5D24">
      <w:pPr>
        <w:pStyle w:val="ScreenCapture"/>
      </w:pPr>
      <w:r w:rsidRPr="00EE678B">
        <w:t xml:space="preserve">      Last Fill Date: 03/12/08 (Window)                                         </w:t>
      </w:r>
    </w:p>
    <w:p w:rsidR="00FA6642" w:rsidRPr="00EE678B" w:rsidRDefault="00FA6642" w:rsidP="005B5D24">
      <w:pPr>
        <w:pStyle w:val="ScreenCapture"/>
      </w:pPr>
      <w:r w:rsidRPr="00EE678B">
        <w:t xml:space="preserve">+         Enter ?? for more actions                                             </w:t>
      </w:r>
    </w:p>
    <w:p w:rsidR="00FA6642" w:rsidRPr="00EE678B" w:rsidRDefault="00FA6642" w:rsidP="005B5D24">
      <w:pPr>
        <w:pStyle w:val="ScreenCapture"/>
      </w:pPr>
      <w:r w:rsidRPr="00EE678B">
        <w:t>DC   Discontinue          PR   Partial              RL   Release</w:t>
      </w:r>
    </w:p>
    <w:p w:rsidR="00FA6642" w:rsidRPr="00EE678B" w:rsidRDefault="00FA6642" w:rsidP="005B5D24">
      <w:pPr>
        <w:pStyle w:val="ScreenCapture"/>
      </w:pPr>
      <w:r w:rsidRPr="00EE678B">
        <w:t>ED   Edit                 RF   Refill               RN   Renew</w:t>
      </w:r>
    </w:p>
    <w:p w:rsidR="00FA6642" w:rsidRPr="00EE678B" w:rsidRDefault="00FA6642" w:rsidP="005B5D24">
      <w:pPr>
        <w:pStyle w:val="ScreenCapture"/>
      </w:pPr>
      <w:r w:rsidRPr="00EE678B">
        <w:t xml:space="preserve">Select Action: Next Screen// 1     </w:t>
      </w:r>
    </w:p>
    <w:p w:rsidR="00FA6642" w:rsidRPr="00EE678B" w:rsidRDefault="00FA6642" w:rsidP="005B5D24">
      <w:pPr>
        <w:pStyle w:val="ScreenCapture"/>
      </w:pPr>
    </w:p>
    <w:p w:rsidR="00FA6642" w:rsidRPr="00EE678B" w:rsidRDefault="00FA6642" w:rsidP="005B5D24">
      <w:pPr>
        <w:pStyle w:val="ScreenCapture"/>
      </w:pPr>
      <w:r w:rsidRPr="00EE678B">
        <w:t>Current Orderable Item: ENALAPRIL TAB</w:t>
      </w:r>
    </w:p>
    <w:p w:rsidR="00FA6642" w:rsidRPr="00EE678B" w:rsidRDefault="00FA6642" w:rsidP="005B5D24">
      <w:pPr>
        <w:pStyle w:val="ScreenCapture"/>
      </w:pPr>
    </w:p>
    <w:p w:rsidR="00FA6642" w:rsidRPr="00EE678B" w:rsidRDefault="00FA6642" w:rsidP="005B5D24">
      <w:pPr>
        <w:pStyle w:val="ScreenCapture"/>
      </w:pPr>
      <w:r w:rsidRPr="00EE678B">
        <w:t>Select PHARMACY ORDERABLE ITEM NAME: ENALAPRIL// dip</w:t>
      </w:r>
    </w:p>
    <w:p w:rsidR="00FA6642" w:rsidRPr="00EE678B" w:rsidRDefault="00FA6642" w:rsidP="005B5D24">
      <w:pPr>
        <w:pStyle w:val="ScreenCapture"/>
      </w:pPr>
      <w:r w:rsidRPr="00EE678B">
        <w:t xml:space="preserve">     1   DIPHENHYDRAMINE       CREAM,TOP     </w:t>
      </w:r>
    </w:p>
    <w:p w:rsidR="00FA6642" w:rsidRPr="00EE678B" w:rsidRDefault="00FA6642" w:rsidP="005B5D24">
      <w:pPr>
        <w:pStyle w:val="ScreenCapture"/>
      </w:pPr>
      <w:r w:rsidRPr="00EE678B">
        <w:t xml:space="preserve">     2   DIPHENHYDRAMINE       CAP,ORAL     </w:t>
      </w:r>
    </w:p>
    <w:p w:rsidR="00FA6642" w:rsidRPr="00EE678B" w:rsidRDefault="00FA6642" w:rsidP="005B5D24">
      <w:pPr>
        <w:pStyle w:val="ScreenCapture"/>
      </w:pPr>
      <w:r w:rsidRPr="00EE678B">
        <w:t xml:space="preserve">     3   DIPYRIDAMOLE       TAB     </w:t>
      </w:r>
    </w:p>
    <w:p w:rsidR="00FA6642" w:rsidRPr="00EE678B" w:rsidRDefault="00FA6642" w:rsidP="005B5D24">
      <w:pPr>
        <w:pStyle w:val="ScreenCapture"/>
      </w:pPr>
      <w:r w:rsidRPr="00EE678B">
        <w:t xml:space="preserve">CHOOSE 1-3: 3  DIPYRIDAMOLE     TAB     </w:t>
      </w:r>
    </w:p>
    <w:p w:rsidR="00FA6642" w:rsidRPr="00EE678B" w:rsidRDefault="00FA6642" w:rsidP="005B5D24">
      <w:pPr>
        <w:pStyle w:val="ScreenCapture"/>
      </w:pPr>
    </w:p>
    <w:p w:rsidR="00FA6642" w:rsidRPr="00EE678B" w:rsidRDefault="00FA6642" w:rsidP="005B5D24">
      <w:pPr>
        <w:pStyle w:val="ScreenCapture"/>
      </w:pPr>
      <w:r w:rsidRPr="00EE678B">
        <w:t>New Orderable Item selected. This edit will create a new prescription!</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Press Return to Continue...</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DRUG NAME REQUIRED!</w:t>
      </w:r>
    </w:p>
    <w:p w:rsidR="00FA6642" w:rsidRPr="00EE678B" w:rsidRDefault="00FA6642" w:rsidP="005B5D24">
      <w:pPr>
        <w:pStyle w:val="ScreenCapture"/>
      </w:pPr>
    </w:p>
    <w:p w:rsidR="00FA6642" w:rsidRPr="00EE678B" w:rsidRDefault="00FA6642" w:rsidP="005B5D24">
      <w:pPr>
        <w:pStyle w:val="ScreenCapture"/>
      </w:pPr>
      <w:r w:rsidRPr="00EE678B">
        <w:t xml:space="preserve">Instructions: </w:t>
      </w:r>
    </w:p>
    <w:p w:rsidR="00FA6642" w:rsidRPr="00EE678B" w:rsidRDefault="00FA6642" w:rsidP="005B5D24">
      <w:pPr>
        <w:pStyle w:val="ScreenCapture"/>
      </w:pPr>
    </w:p>
    <w:p w:rsidR="00FA6642" w:rsidRPr="00EE678B" w:rsidRDefault="00FA6642" w:rsidP="00CB318F">
      <w:pPr>
        <w:pStyle w:val="ScreenCapture"/>
        <w:keepNext/>
      </w:pPr>
      <w:r w:rsidRPr="00EE678B">
        <w:t>The following Drug(s) are available for selection:</w:t>
      </w:r>
    </w:p>
    <w:p w:rsidR="00FA6642" w:rsidRPr="00EE678B" w:rsidRDefault="00FA6642" w:rsidP="00CB318F">
      <w:pPr>
        <w:pStyle w:val="ScreenCapture"/>
        <w:keepNext/>
      </w:pPr>
      <w:r w:rsidRPr="00EE678B">
        <w:t>1. DIPYRIDAMOLE 25MG TAB</w:t>
      </w:r>
    </w:p>
    <w:p w:rsidR="00FA6642" w:rsidRPr="00EE678B" w:rsidRDefault="00FA6642" w:rsidP="005B5D24">
      <w:pPr>
        <w:pStyle w:val="ScreenCapture"/>
      </w:pPr>
      <w:r w:rsidRPr="00EE678B">
        <w:t>2. DIPYRIDAMOLE 50MG TAB</w:t>
      </w:r>
    </w:p>
    <w:p w:rsidR="0067365E" w:rsidRPr="00EE678B" w:rsidRDefault="0067365E" w:rsidP="005B5D24">
      <w:pPr>
        <w:pStyle w:val="ScreenCapture"/>
      </w:pPr>
    </w:p>
    <w:p w:rsidR="00FA6642" w:rsidRDefault="00FA6642" w:rsidP="005B5D24">
      <w:pPr>
        <w:pStyle w:val="ScreenCapture"/>
      </w:pPr>
      <w:r w:rsidRPr="00EE678B">
        <w:t>Select Drug by number: (1-2): 1</w:t>
      </w:r>
    </w:p>
    <w:p w:rsidR="0067365E" w:rsidRDefault="0067365E" w:rsidP="005B5D24">
      <w:pPr>
        <w:pStyle w:val="ScreenCapture"/>
      </w:pPr>
    </w:p>
    <w:p w:rsidR="0067365E" w:rsidRPr="00B31611" w:rsidRDefault="0067365E" w:rsidP="0067365E">
      <w:pPr>
        <w:pStyle w:val="ScreenCapture"/>
      </w:pPr>
      <w:r w:rsidRPr="00B31611">
        <w:t xml:space="preserve">Now doing remote order checks. Please wait... </w:t>
      </w:r>
    </w:p>
    <w:p w:rsidR="0067365E" w:rsidRPr="00B31611" w:rsidRDefault="0067365E" w:rsidP="0067365E">
      <w:pPr>
        <w:pStyle w:val="ScreenCapture"/>
        <w:rPr>
          <w:sz w:val="20"/>
          <w:szCs w:val="20"/>
        </w:rPr>
      </w:pPr>
    </w:p>
    <w:p w:rsidR="0067365E" w:rsidRPr="00B31611" w:rsidRDefault="0067365E" w:rsidP="0067365E">
      <w:pPr>
        <w:pStyle w:val="ScreenCapture"/>
      </w:pPr>
      <w:r w:rsidRPr="00B31611">
        <w:t>Now doing allergy checks.  Please wait...</w:t>
      </w:r>
    </w:p>
    <w:p w:rsidR="0067365E" w:rsidRPr="00B31611" w:rsidRDefault="0067365E" w:rsidP="0067365E">
      <w:pPr>
        <w:pStyle w:val="ScreenCapture"/>
        <w:rPr>
          <w:color w:val="000000"/>
        </w:rPr>
      </w:pPr>
    </w:p>
    <w:p w:rsidR="0067365E" w:rsidRPr="00B31611" w:rsidRDefault="0067365E" w:rsidP="0067365E">
      <w:pPr>
        <w:pStyle w:val="ScreenCapture"/>
        <w:rPr>
          <w:color w:val="000000"/>
        </w:rPr>
      </w:pPr>
      <w:r w:rsidRPr="00B31611">
        <w:rPr>
          <w:color w:val="000000"/>
        </w:rPr>
        <w:t>Now processing Clinical Reminder Order Checks. Please wait ...</w:t>
      </w:r>
    </w:p>
    <w:p w:rsidR="0067365E" w:rsidRPr="00B31611" w:rsidRDefault="0067365E" w:rsidP="0067365E">
      <w:pPr>
        <w:pStyle w:val="ScreenCapture"/>
        <w:rPr>
          <w:color w:val="000000"/>
        </w:rPr>
      </w:pPr>
    </w:p>
    <w:p w:rsidR="0067365E" w:rsidRPr="00B31611" w:rsidRDefault="0067365E" w:rsidP="0067365E">
      <w:pPr>
        <w:pStyle w:val="ScreenCapture"/>
        <w:rPr>
          <w:sz w:val="20"/>
          <w:szCs w:val="20"/>
        </w:rPr>
      </w:pPr>
      <w:r w:rsidRPr="00B31611">
        <w:t>Now Processing Enhanced Order Checks!  Please Wait...</w:t>
      </w:r>
    </w:p>
    <w:p w:rsidR="0067365E" w:rsidRPr="00EE678B" w:rsidRDefault="0067365E"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 THERAPEUTIC DUPLICATION(S) *** DIPYRIDAMOLE 25MG TAB with</w:t>
      </w:r>
    </w:p>
    <w:p w:rsidR="00FA6642" w:rsidRPr="00EE678B" w:rsidRDefault="00FA6642" w:rsidP="005B5D24">
      <w:pPr>
        <w:pStyle w:val="ScreenCapture"/>
      </w:pPr>
    </w:p>
    <w:p w:rsidR="00FA6642" w:rsidRPr="00EE678B" w:rsidRDefault="00FA6642" w:rsidP="005B5D24">
      <w:pPr>
        <w:pStyle w:val="ScreenCapture"/>
      </w:pPr>
      <w:r w:rsidRPr="00EE678B">
        <w:t xml:space="preserve">            Local Rx#: 2560</w:t>
      </w:r>
    </w:p>
    <w:p w:rsidR="00FA6642" w:rsidRPr="00EE678B" w:rsidRDefault="00FA6642" w:rsidP="005B5D24">
      <w:pPr>
        <w:pStyle w:val="ScreenCapture"/>
      </w:pPr>
      <w:r w:rsidRPr="00EE678B">
        <w:t xml:space="preserve">                 Drug: WARFARIN 5MG TAB (ACTIVE)</w:t>
      </w:r>
    </w:p>
    <w:p w:rsidR="00FA6642" w:rsidRPr="00EE678B" w:rsidRDefault="00FA6642" w:rsidP="005B5D24">
      <w:pPr>
        <w:pStyle w:val="ScreenCapture"/>
      </w:pPr>
      <w:r w:rsidRPr="00EE678B">
        <w:t xml:space="preserve">                  SIG: TAKE ONE TABLET BY MOUTH EVERY EVENING</w:t>
      </w:r>
    </w:p>
    <w:p w:rsidR="00FA6642" w:rsidRPr="00EE678B" w:rsidRDefault="00FA6642" w:rsidP="005B5D24">
      <w:pPr>
        <w:pStyle w:val="ScreenCapture"/>
      </w:pPr>
      <w:r w:rsidRPr="00EE678B">
        <w:t xml:space="preserve">                  QTY: 90                 Days Supply: 90 </w:t>
      </w:r>
    </w:p>
    <w:p w:rsidR="00FA6642" w:rsidRPr="00EE678B" w:rsidRDefault="00FA6642" w:rsidP="005B5D24">
      <w:pPr>
        <w:pStyle w:val="ScreenCapture"/>
      </w:pPr>
      <w:r w:rsidRPr="00EE678B">
        <w:t xml:space="preserve">    </w:t>
      </w:r>
      <w:r w:rsidR="0067365E">
        <w:rPr>
          <w:lang w:val="en-US"/>
        </w:rPr>
        <w:t xml:space="preserve">    </w:t>
      </w:r>
      <w:r w:rsidRPr="00EE678B">
        <w:t xml:space="preserve">Processing Status: Released locally on 3/4/08@08:55:32 (Window)           </w:t>
      </w:r>
    </w:p>
    <w:p w:rsidR="00FA6642" w:rsidRPr="00EE678B" w:rsidRDefault="00FA6642" w:rsidP="005B5D24">
      <w:pPr>
        <w:pStyle w:val="ScreenCapture"/>
      </w:pPr>
      <w:r w:rsidRPr="00EE678B">
        <w:t xml:space="preserve">       Last Filled On: 03/04/08</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Class(es)Involved in Therapeutic Duplication(s): Antiplatelet Drugs, Antithrombotic Drugs</w:t>
      </w:r>
    </w:p>
    <w:p w:rsidR="00FA6642" w:rsidRPr="00EE678B" w:rsidRDefault="00FA6642" w:rsidP="005B5D24">
      <w:pPr>
        <w:pStyle w:val="ScreenCapture"/>
      </w:pPr>
    </w:p>
    <w:p w:rsidR="00FA6642" w:rsidRPr="00EE678B" w:rsidRDefault="00FA6642" w:rsidP="005B5D24">
      <w:pPr>
        <w:pStyle w:val="ScreenCapture"/>
      </w:pPr>
      <w:r w:rsidRPr="00EE678B">
        <w:t>===============================================================================</w:t>
      </w:r>
    </w:p>
    <w:p w:rsidR="00FA6642" w:rsidRPr="00EE678B" w:rsidRDefault="00FA6642" w:rsidP="005B5D24">
      <w:pPr>
        <w:pStyle w:val="ScreenCapture"/>
      </w:pPr>
      <w:r w:rsidRPr="00EE678B">
        <w:t>Discontinue RX # 2560 WARFARIN 5MG TAB? Y/N  NO -Prescription was not discontinued...</w:t>
      </w:r>
    </w:p>
    <w:p w:rsidR="00FA6642" w:rsidRPr="00EE678B" w:rsidRDefault="00FA6642" w:rsidP="005B5D24">
      <w:pPr>
        <w:pStyle w:val="ScreenCapture"/>
      </w:pPr>
    </w:p>
    <w:p w:rsidR="00FA6642" w:rsidRPr="00EE678B" w:rsidRDefault="00FA6642" w:rsidP="005B5D24">
      <w:pPr>
        <w:pStyle w:val="ScreenCapture"/>
      </w:pPr>
      <w:r w:rsidRPr="00EE678B">
        <w:t>You have changed the Orderable Item from ENALAPRIL to</w:t>
      </w:r>
    </w:p>
    <w:p w:rsidR="00FA6642" w:rsidRPr="00EE678B" w:rsidRDefault="00FA6642" w:rsidP="005B5D24">
      <w:pPr>
        <w:pStyle w:val="ScreenCapture"/>
      </w:pPr>
      <w:bookmarkStart w:id="4489" w:name="PSO_7_422_TherDup"/>
      <w:bookmarkEnd w:id="4489"/>
      <w:r w:rsidRPr="00EE678B">
        <w:t>DIPYRIDAMOLE.</w:t>
      </w:r>
    </w:p>
    <w:p w:rsidR="00FA6642" w:rsidRPr="00EE678B" w:rsidRDefault="00FA6642" w:rsidP="005B5D24">
      <w:pPr>
        <w:pStyle w:val="ScreenCapture"/>
      </w:pPr>
      <w:r w:rsidRPr="00EE678B">
        <w:t xml:space="preserve">                                                                                </w:t>
      </w:r>
    </w:p>
    <w:p w:rsidR="00FA6642" w:rsidRPr="00D7570F" w:rsidRDefault="00E9183A" w:rsidP="005B5D24">
      <w:pPr>
        <w:pStyle w:val="ScreenCapture"/>
        <w:rPr>
          <w:lang w:val="en-US"/>
        </w:rPr>
      </w:pPr>
      <w:r>
        <w:rPr>
          <w:lang w:val="en-US"/>
        </w:rPr>
        <w:t xml:space="preserve">There are 2 </w:t>
      </w:r>
      <w:r w:rsidR="00FA6642" w:rsidRPr="00EE678B">
        <w:t>Available Dosage(s)</w:t>
      </w:r>
      <w:r>
        <w:rPr>
          <w:lang w:val="en-US"/>
        </w:rPr>
        <w:t>:</w:t>
      </w:r>
    </w:p>
    <w:p w:rsidR="00FA6642" w:rsidRPr="00EE678B" w:rsidRDefault="00FA6642" w:rsidP="005B5D24">
      <w:pPr>
        <w:pStyle w:val="ScreenCapture"/>
      </w:pPr>
      <w:r w:rsidRPr="00EE678B">
        <w:t xml:space="preserve">       1. 25MG</w:t>
      </w:r>
    </w:p>
    <w:p w:rsidR="00FA6642" w:rsidRPr="00EE678B" w:rsidRDefault="00FA6642" w:rsidP="005B5D24">
      <w:pPr>
        <w:pStyle w:val="ScreenCapture"/>
      </w:pPr>
      <w:r w:rsidRPr="00EE678B">
        <w:t xml:space="preserve">       2. 50MG</w:t>
      </w:r>
    </w:p>
    <w:p w:rsidR="00FA6642" w:rsidRPr="00EE678B" w:rsidRDefault="00FA6642" w:rsidP="005B5D24">
      <w:pPr>
        <w:pStyle w:val="ScreenCapture"/>
      </w:pPr>
    </w:p>
    <w:p w:rsidR="00FA6642" w:rsidRPr="00EE678B" w:rsidRDefault="00FA6642" w:rsidP="005B5D24">
      <w:pPr>
        <w:pStyle w:val="ScreenCapture"/>
      </w:pPr>
      <w:r w:rsidRPr="00EE678B">
        <w:t>Select from list of Available Dosages</w:t>
      </w:r>
      <w:r w:rsidR="00E9183A">
        <w:rPr>
          <w:lang w:val="en-US"/>
        </w:rPr>
        <w:t xml:space="preserve"> (1-2)</w:t>
      </w:r>
      <w:r w:rsidRPr="00EE678B">
        <w:t>, Enter Free Text Dose</w:t>
      </w:r>
    </w:p>
    <w:p w:rsidR="001A71D2" w:rsidRPr="00EE678B" w:rsidRDefault="00FA6642" w:rsidP="005B5D24">
      <w:pPr>
        <w:pStyle w:val="ScreenCapture"/>
      </w:pPr>
      <w:r w:rsidRPr="00EE678B">
        <w:t>or Enter a Question Mark (?) to view list: 1 25MG</w:t>
      </w:r>
    </w:p>
    <w:p w:rsidR="00FA6642" w:rsidRPr="00EE678B" w:rsidRDefault="00FA6642" w:rsidP="005B5D24">
      <w:pPr>
        <w:pStyle w:val="ScreenCapture"/>
      </w:pPr>
    </w:p>
    <w:p w:rsidR="00FA6642" w:rsidRPr="00EE678B" w:rsidRDefault="00FA6642" w:rsidP="005B5D24">
      <w:pPr>
        <w:pStyle w:val="ScreenCapture"/>
      </w:pPr>
      <w:r w:rsidRPr="00EE678B">
        <w:t>You entered 25MG is this correct? Yes//   YES</w:t>
      </w:r>
    </w:p>
    <w:p w:rsidR="00FA6642" w:rsidRPr="00EE678B" w:rsidRDefault="00FA6642" w:rsidP="005B5D24">
      <w:pPr>
        <w:pStyle w:val="ScreenCapture"/>
      </w:pPr>
      <w:r w:rsidRPr="00EE678B">
        <w:t>VERB: TAKE// TAKE</w:t>
      </w:r>
    </w:p>
    <w:p w:rsidR="00FA6642" w:rsidRPr="00EE678B" w:rsidRDefault="00FA6642" w:rsidP="005B5D24">
      <w:pPr>
        <w:pStyle w:val="ScreenCapture"/>
      </w:pPr>
      <w:r w:rsidRPr="00EE678B">
        <w:t>DISPENSE UNITS PER DOSE(TABLET): 1// 1</w:t>
      </w:r>
    </w:p>
    <w:p w:rsidR="00FA6642" w:rsidRPr="00EE678B" w:rsidRDefault="00FA6642" w:rsidP="005B5D24">
      <w:pPr>
        <w:pStyle w:val="ScreenCapture"/>
      </w:pPr>
      <w:r w:rsidRPr="00EE678B">
        <w:t>Dosage Ordered: 25MG</w:t>
      </w:r>
    </w:p>
    <w:p w:rsidR="00FA6642" w:rsidRPr="00EE678B" w:rsidRDefault="00FA6642" w:rsidP="005B5D24">
      <w:pPr>
        <w:pStyle w:val="ScreenCapture"/>
      </w:pPr>
    </w:p>
    <w:p w:rsidR="00FA6642" w:rsidRPr="00EE678B" w:rsidRDefault="00FA6642" w:rsidP="005B5D24">
      <w:pPr>
        <w:pStyle w:val="ScreenCapture"/>
      </w:pPr>
      <w:r w:rsidRPr="00EE678B">
        <w:t>NOUN: TABLET// TABLET</w:t>
      </w:r>
    </w:p>
    <w:p w:rsidR="00FA6642" w:rsidRPr="00EE678B" w:rsidRDefault="00FA6642" w:rsidP="005B5D24">
      <w:pPr>
        <w:pStyle w:val="ScreenCapture"/>
      </w:pPr>
    </w:p>
    <w:p w:rsidR="00FA6642" w:rsidRPr="00EE678B" w:rsidRDefault="00FA6642" w:rsidP="005B5D24">
      <w:pPr>
        <w:pStyle w:val="ScreenCapture"/>
      </w:pPr>
      <w:r w:rsidRPr="00EE678B">
        <w:t xml:space="preserve">ROUTE: ORAL// ORAL </w:t>
      </w:r>
    </w:p>
    <w:p w:rsidR="00E9183A" w:rsidRDefault="00E9183A" w:rsidP="00E9183A">
      <w:pPr>
        <w:pStyle w:val="ScreenCapture"/>
        <w:rPr>
          <w:lang w:val="en-US"/>
        </w:rPr>
      </w:pPr>
      <w:r w:rsidRPr="006C0AE5">
        <w:t>Schedule: QAM// TID</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TID  TID  THREE TIMES A DAY</w:t>
      </w:r>
    </w:p>
    <w:p w:rsidR="00E9183A" w:rsidRDefault="00E9183A" w:rsidP="00E9183A">
      <w:pPr>
        <w:pStyle w:val="ScreenCapture"/>
        <w:rPr>
          <w:rFonts w:cs="Courier New"/>
          <w:lang w:val="en-US"/>
        </w:rPr>
      </w:pPr>
      <w:bookmarkStart w:id="4490" w:name="Page_183"/>
      <w:bookmarkEnd w:id="4490"/>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(THREE TIMES A DAY)</w:t>
      </w:r>
    </w:p>
    <w:p w:rsidR="00FA6642" w:rsidRPr="00EE678B" w:rsidRDefault="00FA6642" w:rsidP="005B5D24">
      <w:pPr>
        <w:pStyle w:val="ScreenCapture"/>
      </w:pPr>
      <w:bookmarkStart w:id="4491" w:name="Page_185"/>
      <w:bookmarkEnd w:id="4491"/>
      <w:r w:rsidRPr="00EE678B">
        <w:t xml:space="preserve">LIMITED DURATION (IN MONTHS, WEEKS, DAYS, HOURS OR MINUTES): </w:t>
      </w:r>
    </w:p>
    <w:p w:rsidR="00FA6642" w:rsidRPr="00EE678B" w:rsidRDefault="00FA6642" w:rsidP="005B5D24">
      <w:pPr>
        <w:pStyle w:val="ScreenCapture"/>
      </w:pPr>
      <w:r w:rsidRPr="00EE678B">
        <w:t xml:space="preserve">CONJUNCTION: </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 xml:space="preserve">New OP Order (ROUTINE)        Mar 12, 2008@10:58:24       Page:    1 of    2 </w:t>
      </w:r>
    </w:p>
    <w:p w:rsidR="00FA6642" w:rsidRPr="00EE678B" w:rsidRDefault="00FA6642" w:rsidP="005B5D24">
      <w:pPr>
        <w:pStyle w:val="ScreenCapture"/>
      </w:pPr>
      <w:r w:rsidRPr="00EE678B">
        <w:t xml:space="preserve">PSOPATIENT,ONE                                                       &lt;A&gt; </w:t>
      </w:r>
    </w:p>
    <w:p w:rsidR="00FA6642" w:rsidRPr="00EE678B" w:rsidRDefault="00FA6642" w:rsidP="005B5D24">
      <w:pPr>
        <w:pStyle w:val="ScreenCapture"/>
      </w:pPr>
      <w:r w:rsidRPr="00EE678B">
        <w:t xml:space="preserve">  PID: 666-00-0000                                 Ht(cm): _______ (______)   </w:t>
      </w:r>
    </w:p>
    <w:p w:rsidR="00E9183A" w:rsidRDefault="00FA6642" w:rsidP="005B5D24">
      <w:pPr>
        <w:pStyle w:val="ScreenCapture"/>
        <w:rPr>
          <w:lang w:val="en-US"/>
        </w:rPr>
      </w:pPr>
      <w:r w:rsidRPr="00EE678B">
        <w:t xml:space="preserve">  DOB: JAN 1,1910 (98)                             Wt(kg): _______ (______)</w:t>
      </w:r>
    </w:p>
    <w:p w:rsidR="00E9183A" w:rsidRPr="0038517E" w:rsidRDefault="00E9183A" w:rsidP="00E9183A">
      <w:pPr>
        <w:pStyle w:val="ScreenCapture"/>
        <w:rPr>
          <w:rFonts w:cs="Courier New"/>
          <w:lang w:val="en-US"/>
        </w:rPr>
      </w:pPr>
      <w:r w:rsidRPr="0038517E">
        <w:rPr>
          <w:rFonts w:cs="Courier New"/>
          <w:lang w:val="en-US"/>
        </w:rPr>
        <w:t xml:space="preserve"> </w:t>
      </w:r>
      <w:r>
        <w:rPr>
          <w:rFonts w:cs="Courier New"/>
          <w:lang w:val="en-US"/>
        </w:rPr>
        <w:t xml:space="preserve"> </w:t>
      </w:r>
      <w:r w:rsidRPr="0038517E">
        <w:rPr>
          <w:rFonts w:cs="Courier New"/>
        </w:rPr>
        <w:t xml:space="preserve">SEX: MALE                   </w:t>
      </w:r>
    </w:p>
    <w:p w:rsidR="00FA6642" w:rsidRPr="00EE678B" w:rsidRDefault="00E9183A" w:rsidP="00E9183A">
      <w:pPr>
        <w:pStyle w:val="ScreenCapture"/>
      </w:pPr>
      <w:r>
        <w:rPr>
          <w:rFonts w:cs="Courier New"/>
          <w:lang w:val="en-US"/>
        </w:rPr>
        <w:t xml:space="preserve"> </w:t>
      </w:r>
      <w:r w:rsidRPr="00CD5A11">
        <w:rPr>
          <w:rFonts w:cs="Courier New"/>
        </w:rPr>
        <w:t xml:space="preserve">CrCL: &lt;Not Found&gt; (CREAT: Not Found)            BSA (m2): </w:t>
      </w:r>
      <w:r w:rsidR="00FA6642" w:rsidRPr="00EE678B">
        <w:t xml:space="preserve">   </w:t>
      </w:r>
    </w:p>
    <w:p w:rsidR="00FA6642" w:rsidRPr="00EE678B" w:rsidRDefault="00FA6642" w:rsidP="005B5D24">
      <w:pPr>
        <w:pStyle w:val="ScreenCapture"/>
      </w:pPr>
      <w:r w:rsidRPr="00EE678B">
        <w:t xml:space="preserve">                                                                                </w:t>
      </w:r>
    </w:p>
    <w:p w:rsidR="00FA6642" w:rsidRPr="00EE678B" w:rsidRDefault="00FA6642" w:rsidP="005B5D24">
      <w:pPr>
        <w:pStyle w:val="ScreenCapture"/>
      </w:pPr>
      <w:r w:rsidRPr="00EE678B">
        <w:t xml:space="preserve">      Orderable Item: DIPYRIDAMOLE TAB                                          </w:t>
      </w:r>
    </w:p>
    <w:p w:rsidR="00FA6642" w:rsidRPr="00EE678B" w:rsidRDefault="00FA6642" w:rsidP="005B5D24">
      <w:pPr>
        <w:pStyle w:val="ScreenCapture"/>
      </w:pPr>
      <w:r w:rsidRPr="00EE678B">
        <w:t xml:space="preserve"> (1)           Drug: DIPYRIDAMOLE 25MG TAB                                     </w:t>
      </w:r>
    </w:p>
    <w:p w:rsidR="00FA6642" w:rsidRPr="00EE678B" w:rsidRDefault="00FA6642" w:rsidP="005B5D24">
      <w:pPr>
        <w:pStyle w:val="ScreenCapture"/>
      </w:pPr>
      <w:r w:rsidRPr="00EE678B">
        <w:t xml:space="preserve"> (2) Patient Status: SC                                                        </w:t>
      </w:r>
    </w:p>
    <w:p w:rsidR="00FA6642" w:rsidRPr="00EE678B" w:rsidRDefault="00FA6642" w:rsidP="005B5D24">
      <w:pPr>
        <w:pStyle w:val="ScreenCapture"/>
      </w:pPr>
      <w:r w:rsidRPr="00EE678B">
        <w:t xml:space="preserve"> (3)     Issue Date: MAR 12,2008            (4) Fill Date: MAR 12,2008        </w:t>
      </w:r>
    </w:p>
    <w:p w:rsidR="00FA6642" w:rsidRPr="00EE678B" w:rsidRDefault="00FA6642" w:rsidP="005B5D24">
      <w:pPr>
        <w:pStyle w:val="ScreenCapture"/>
      </w:pPr>
      <w:r w:rsidRPr="00EE678B">
        <w:t xml:space="preserve"> (5) Dosage Ordered: 25 (MG)                                                   </w:t>
      </w:r>
    </w:p>
    <w:p w:rsidR="00FA6642" w:rsidRPr="00EE678B" w:rsidRDefault="00FA6642" w:rsidP="005B5D24">
      <w:pPr>
        <w:pStyle w:val="ScreenCapture"/>
      </w:pPr>
      <w:r w:rsidRPr="00EE678B">
        <w:t xml:space="preserve">                Verb: TAKE                                                      </w:t>
      </w:r>
    </w:p>
    <w:p w:rsidR="00FA6642" w:rsidRPr="00EE678B" w:rsidRDefault="00FA6642" w:rsidP="005B5D24">
      <w:pPr>
        <w:pStyle w:val="ScreenCapture"/>
      </w:pPr>
      <w:r w:rsidRPr="00EE678B">
        <w:t xml:space="preserve">      Dispense Units: 1                                                         </w:t>
      </w:r>
    </w:p>
    <w:p w:rsidR="00FA6642" w:rsidRPr="00EE678B" w:rsidRDefault="00FA6642" w:rsidP="005B5D24">
      <w:pPr>
        <w:pStyle w:val="ScreenCapture"/>
      </w:pPr>
      <w:r w:rsidRPr="00EE678B">
        <w:t xml:space="preserve">                Noun: TABLET                                                    </w:t>
      </w:r>
    </w:p>
    <w:p w:rsidR="00FA6642" w:rsidRPr="00EE678B" w:rsidRDefault="00FA6642" w:rsidP="005B5D24">
      <w:pPr>
        <w:pStyle w:val="ScreenCapture"/>
      </w:pPr>
      <w:r w:rsidRPr="00EE678B">
        <w:t xml:space="preserve">               Route: ORAL                                                      </w:t>
      </w:r>
    </w:p>
    <w:p w:rsidR="00FA6642" w:rsidRPr="00EE678B" w:rsidRDefault="00FA6642" w:rsidP="005B5D24">
      <w:pPr>
        <w:pStyle w:val="ScreenCapture"/>
      </w:pPr>
      <w:r w:rsidRPr="00EE678B">
        <w:t xml:space="preserve">            Schedule: TID                                                       </w:t>
      </w:r>
    </w:p>
    <w:p w:rsidR="00FA6642" w:rsidRPr="00EE678B" w:rsidRDefault="00FA6642" w:rsidP="005B5D24">
      <w:pPr>
        <w:pStyle w:val="ScreenCapture"/>
      </w:pPr>
      <w:r w:rsidRPr="00EE678B">
        <w:t xml:space="preserve"> (6)Pat Instruction:                                                           </w:t>
      </w:r>
    </w:p>
    <w:p w:rsidR="00FA6642" w:rsidRPr="00EE678B" w:rsidRDefault="00FA6642" w:rsidP="005B5D24">
      <w:pPr>
        <w:pStyle w:val="ScreenCapture"/>
      </w:pPr>
      <w:r w:rsidRPr="00EE678B">
        <w:t xml:space="preserve">                 SIG: TAKE ONE TABLET BY MOUTH THREE TIMES A DAY                </w:t>
      </w:r>
    </w:p>
    <w:p w:rsidR="00FA6642" w:rsidRPr="00EE678B" w:rsidRDefault="00FA6642" w:rsidP="005B5D24">
      <w:pPr>
        <w:pStyle w:val="ScreenCapture"/>
      </w:pPr>
      <w:r w:rsidRPr="00EE678B">
        <w:t xml:space="preserve"> (7)    Days Supply: 90                    (8)   QTY (TAB): 180               </w:t>
      </w:r>
    </w:p>
    <w:p w:rsidR="00FA6642" w:rsidRPr="00EE678B" w:rsidRDefault="00FA6642" w:rsidP="005B5D24">
      <w:pPr>
        <w:pStyle w:val="ScreenCapture"/>
      </w:pPr>
      <w:r w:rsidRPr="00EE678B">
        <w:t xml:space="preserve"> (9)   # of Refills: 3                     (10)  Routing: WINDOW              </w:t>
      </w:r>
    </w:p>
    <w:p w:rsidR="00FA6642" w:rsidRPr="00EE678B" w:rsidRDefault="00FA6642" w:rsidP="005B5D24">
      <w:pPr>
        <w:pStyle w:val="ScreenCapture"/>
      </w:pPr>
      <w:r w:rsidRPr="00EE678B">
        <w:t xml:space="preserve">+         This change will create a new prescription!                           </w:t>
      </w:r>
    </w:p>
    <w:p w:rsidR="00FA6642" w:rsidRPr="00EE678B" w:rsidRDefault="00FA6642" w:rsidP="005B5D24">
      <w:pPr>
        <w:pStyle w:val="ScreenCapture"/>
      </w:pPr>
      <w:r w:rsidRPr="00EE678B">
        <w:t>AC   Accept                             ED   Edit</w:t>
      </w:r>
    </w:p>
    <w:p w:rsidR="00FA6642" w:rsidRPr="00EE678B" w:rsidRDefault="00FA6642" w:rsidP="005B5D24">
      <w:pPr>
        <w:pStyle w:val="ScreenCapture"/>
      </w:pPr>
      <w:r w:rsidRPr="00EE678B">
        <w:t xml:space="preserve">Select Action: Next Screen// ac   Accept  </w:t>
      </w:r>
    </w:p>
    <w:p w:rsidR="00FA6642" w:rsidRPr="00EE678B" w:rsidRDefault="00FA6642" w:rsidP="005B5D24">
      <w:pPr>
        <w:pStyle w:val="ScreenCapture"/>
      </w:pPr>
      <w:r w:rsidRPr="00EE678B">
        <w:t>Nature of Order: SERVICE CORRECTION//        S</w:t>
      </w:r>
    </w:p>
    <w:p w:rsidR="00FA6642" w:rsidRPr="00EE678B" w:rsidRDefault="00FA6642" w:rsidP="005B5D24">
      <w:pPr>
        <w:pStyle w:val="ScreenCapture"/>
      </w:pPr>
      <w:r w:rsidRPr="00EE678B">
        <w:t>WAS THE PATIENT COUNSELED: NO// NO</w:t>
      </w:r>
    </w:p>
    <w:p w:rsidR="00FA6642" w:rsidRPr="00EE678B" w:rsidRDefault="00FA6642" w:rsidP="005B5D24">
      <w:pPr>
        <w:pStyle w:val="ScreenCapture"/>
      </w:pPr>
    </w:p>
    <w:p w:rsidR="00FA6642" w:rsidRPr="00EE678B" w:rsidRDefault="00FA6642" w:rsidP="005B5D24">
      <w:pPr>
        <w:pStyle w:val="ScreenCapture"/>
      </w:pPr>
      <w:r w:rsidRPr="00EE678B">
        <w:t>Do you want to enter a Progress Note? No//   NO</w:t>
      </w:r>
    </w:p>
    <w:p w:rsidR="00FA6642" w:rsidRPr="00EE678B" w:rsidRDefault="00FA6642" w:rsidP="005B5D24">
      <w:pPr>
        <w:pStyle w:val="ScreenCapture"/>
      </w:pPr>
    </w:p>
    <w:p w:rsidR="00FA6642" w:rsidRPr="00EE678B" w:rsidRDefault="00FA6642" w:rsidP="005B5D24">
      <w:pPr>
        <w:pStyle w:val="ScreenCapture"/>
      </w:pPr>
      <w:r w:rsidRPr="00EE678B">
        <w:t>Rx # 2595              03/12/08</w:t>
      </w:r>
    </w:p>
    <w:p w:rsidR="00FA6642" w:rsidRPr="00EE678B" w:rsidRDefault="00FA6642" w:rsidP="005B5D24">
      <w:pPr>
        <w:pStyle w:val="ScreenCapture"/>
      </w:pPr>
      <w:r w:rsidRPr="00EE678B">
        <w:t>PSOPATIENT,ONE                  #180</w:t>
      </w:r>
    </w:p>
    <w:p w:rsidR="00FA6642" w:rsidRPr="00EE678B" w:rsidRDefault="00FA6642" w:rsidP="005B5D24">
      <w:pPr>
        <w:pStyle w:val="ScreenCapture"/>
      </w:pPr>
      <w:r w:rsidRPr="00EE678B">
        <w:t>TAKE ONE TABLET BY MOUTH THREE TIMES A DAY</w:t>
      </w:r>
    </w:p>
    <w:p w:rsidR="00FA6642" w:rsidRPr="00EE678B" w:rsidRDefault="00FA6642" w:rsidP="005B5D24">
      <w:pPr>
        <w:pStyle w:val="ScreenCapture"/>
      </w:pPr>
    </w:p>
    <w:p w:rsidR="00FA6642" w:rsidRPr="00EE678B" w:rsidRDefault="00FA6642" w:rsidP="005B5D24">
      <w:pPr>
        <w:pStyle w:val="ScreenCapture"/>
      </w:pPr>
      <w:r w:rsidRPr="00EE678B">
        <w:t>DIPYRIDAMOLE 25MG TAB</w:t>
      </w:r>
    </w:p>
    <w:p w:rsidR="00FA6642" w:rsidRPr="00EE678B" w:rsidRDefault="00FA6642" w:rsidP="005B5D24">
      <w:pPr>
        <w:pStyle w:val="ScreenCapture"/>
      </w:pPr>
      <w:r w:rsidRPr="00EE678B">
        <w:t>PSOPROVIDER,ONE            PSOPHARMACIST,ONE</w:t>
      </w:r>
    </w:p>
    <w:p w:rsidR="00FA6642" w:rsidRPr="00EE678B" w:rsidRDefault="00FA6642" w:rsidP="005B5D24">
      <w:pPr>
        <w:pStyle w:val="ScreenCapture"/>
      </w:pPr>
      <w:r w:rsidRPr="00EE678B">
        <w:t># of Refills: 3</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The Pharmacy Orderable Item has changed for this order. Please review any</w:t>
      </w:r>
    </w:p>
    <w:p w:rsidR="00FA6642" w:rsidRPr="00EE678B" w:rsidRDefault="00FA6642" w:rsidP="005B5D24">
      <w:pPr>
        <w:pStyle w:val="ScreenCapture"/>
      </w:pPr>
      <w:r w:rsidRPr="00EE678B">
        <w:t>existing SC or Environmental Indicator defaults carefully for appropriateness.</w:t>
      </w:r>
    </w:p>
    <w:p w:rsidR="00FA6642" w:rsidRPr="00EE678B" w:rsidRDefault="00FA6642" w:rsidP="005B5D24">
      <w:pPr>
        <w:pStyle w:val="ScreenCapture"/>
      </w:pPr>
    </w:p>
    <w:p w:rsidR="00FA6642" w:rsidRPr="00EE678B" w:rsidRDefault="00FA6642" w:rsidP="005B5D24">
      <w:pPr>
        <w:pStyle w:val="ScreenCapture"/>
      </w:pPr>
    </w:p>
    <w:p w:rsidR="00FA6642" w:rsidRPr="00EE678B" w:rsidRDefault="00FA6642" w:rsidP="005B5D24">
      <w:pPr>
        <w:pStyle w:val="ScreenCapture"/>
      </w:pPr>
      <w:r w:rsidRPr="00EE678B">
        <w:t xml:space="preserve">       SC Percent: 80%</w:t>
      </w:r>
    </w:p>
    <w:p w:rsidR="00FA6642" w:rsidRPr="00EE678B" w:rsidRDefault="00FA6642" w:rsidP="005B5D24">
      <w:pPr>
        <w:pStyle w:val="ScreenCapture"/>
      </w:pPr>
      <w:r w:rsidRPr="00EE678B">
        <w:t xml:space="preserve">     Disabilities: NONE STATED</w:t>
      </w:r>
    </w:p>
    <w:p w:rsidR="00FA6642" w:rsidRPr="00EE678B" w:rsidRDefault="00FA6642" w:rsidP="005B5D24">
      <w:pPr>
        <w:pStyle w:val="ScreenCapture"/>
      </w:pPr>
    </w:p>
    <w:p w:rsidR="00FA6642" w:rsidRPr="00EE678B" w:rsidRDefault="00FA6642" w:rsidP="005B5D24">
      <w:pPr>
        <w:pStyle w:val="ScreenCapture"/>
      </w:pPr>
      <w:r w:rsidRPr="00EE678B">
        <w:t xml:space="preserve">Was treatment for a Service Connected condition? YES// </w:t>
      </w:r>
    </w:p>
    <w:p w:rsidR="00FA6642" w:rsidRPr="00EE678B" w:rsidRDefault="00FA6642" w:rsidP="005B5D24">
      <w:pPr>
        <w:pStyle w:val="ScreenCapture"/>
      </w:pPr>
      <w:r w:rsidRPr="00EE678B">
        <w:t>Is this correct? YES// ...</w:t>
      </w:r>
    </w:p>
    <w:p w:rsidR="00FA6642" w:rsidRPr="00EE678B" w:rsidRDefault="00FA6642" w:rsidP="00263D93"/>
    <w:p w:rsidR="005A674A" w:rsidRPr="00EE678B" w:rsidRDefault="005A674A" w:rsidP="008E248B">
      <w:pPr>
        <w:pStyle w:val="ExampleHeading"/>
      </w:pPr>
      <w:r w:rsidRPr="00EE678B">
        <w:t>Cancel drug in same class parameter set to No</w:t>
      </w:r>
    </w:p>
    <w:p w:rsidR="005A674A" w:rsidRPr="00EE678B" w:rsidRDefault="005A674A" w:rsidP="005B5D24">
      <w:pPr>
        <w:pStyle w:val="ScreenCapture"/>
      </w:pPr>
      <w:r w:rsidRPr="00EE678B">
        <w:t xml:space="preserve">PSOPATIENT,ONE                                                       &lt;A&gt; </w:t>
      </w:r>
    </w:p>
    <w:p w:rsidR="005A674A" w:rsidRPr="00EE678B" w:rsidRDefault="005A674A" w:rsidP="005B5D24">
      <w:pPr>
        <w:pStyle w:val="ScreenCapture"/>
      </w:pPr>
      <w:r w:rsidRPr="00EE678B">
        <w:t xml:space="preserve">  PID: 666-00-0000                                 Ht(cm): _______ (______)   </w:t>
      </w:r>
    </w:p>
    <w:p w:rsidR="005A674A" w:rsidRPr="00EE678B" w:rsidRDefault="005A674A" w:rsidP="005B5D24">
      <w:pPr>
        <w:pStyle w:val="ScreenCapture"/>
      </w:pPr>
      <w:r w:rsidRPr="00EE678B">
        <w:t xml:space="preserve">  DOB: JAN 1,1910 (98)                             Wt(kg): _______ (______)   </w:t>
      </w:r>
    </w:p>
    <w:p w:rsidR="005A674A" w:rsidRPr="00EE678B" w:rsidRDefault="005A674A" w:rsidP="005B5D24">
      <w:pPr>
        <w:pStyle w:val="ScreenCapture"/>
      </w:pPr>
      <w:r w:rsidRPr="00EE678B">
        <w:t xml:space="preserve">  SEX: FEMALE                Non-VA Meds on File      Last entry on 03/03/08</w:t>
      </w:r>
    </w:p>
    <w:p w:rsidR="005A674A" w:rsidRPr="00EE678B" w:rsidRDefault="005A674A" w:rsidP="005B5D24">
      <w:pPr>
        <w:pStyle w:val="ScreenCapture"/>
      </w:pPr>
      <w:r w:rsidRPr="00EE678B">
        <w:t xml:space="preserve"> CrCL: &lt;Not Found&gt;</w:t>
      </w:r>
      <w:r w:rsidR="00E9183A">
        <w:rPr>
          <w:lang w:val="en-US"/>
        </w:rPr>
        <w:t xml:space="preserve"> </w:t>
      </w:r>
      <w:r w:rsidR="00E9183A" w:rsidRPr="00CD5A11">
        <w:rPr>
          <w:rFonts w:cs="Courier New"/>
        </w:rPr>
        <w:t>(CREAT: Not Found)</w:t>
      </w:r>
      <w:r w:rsidR="00E9183A">
        <w:rPr>
          <w:rFonts w:cs="Courier New"/>
          <w:lang w:val="en-US"/>
        </w:rPr>
        <w:t xml:space="preserve">            </w:t>
      </w:r>
      <w:r w:rsidRPr="00EE678B">
        <w:t>BSA (m2): _______</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 xml:space="preserve">                                                       ISSUE  LAST REF DAY</w:t>
      </w:r>
    </w:p>
    <w:p w:rsidR="005A674A" w:rsidRPr="00EE678B" w:rsidRDefault="005A674A" w:rsidP="005B5D24">
      <w:pPr>
        <w:pStyle w:val="ScreenCapture"/>
      </w:pPr>
      <w:r w:rsidRPr="00EE678B">
        <w:t xml:space="preserve"> #  RX #      DRUG                              QTY ST  DATE  FILL REM SUP</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-------------------------------------ACTIVE----------------------------------</w:t>
      </w:r>
    </w:p>
    <w:p w:rsidR="005A674A" w:rsidRPr="00EE678B" w:rsidRDefault="005A674A" w:rsidP="005B5D24">
      <w:pPr>
        <w:pStyle w:val="ScreenCapture"/>
      </w:pPr>
      <w:r w:rsidRPr="00EE678B">
        <w:t xml:space="preserve"> 1 2562       AMINOPHYLLINE 200MG TAB              360 A  03-04 03-04   3  90</w:t>
      </w:r>
    </w:p>
    <w:p w:rsidR="005A674A" w:rsidRPr="00EE678B" w:rsidRDefault="005A674A" w:rsidP="005B5D24">
      <w:pPr>
        <w:pStyle w:val="ScreenCapture"/>
      </w:pPr>
      <w:r w:rsidRPr="00EE678B">
        <w:t xml:space="preserve"> 2 2567       CAPTOPRIL 12.5MG TAB                 180 A  03-06 03-06   3  90</w:t>
      </w:r>
    </w:p>
    <w:p w:rsidR="005A674A" w:rsidRPr="00EE678B" w:rsidRDefault="005A674A" w:rsidP="005B5D24">
      <w:pPr>
        <w:pStyle w:val="ScreenCapture"/>
      </w:pPr>
      <w:r w:rsidRPr="00EE678B">
        <w:t xml:space="preserve"> 3 2563       CISAPRIDE 10MG                        90 A  03-06 03-06   3  90</w:t>
      </w:r>
    </w:p>
    <w:p w:rsidR="005A674A" w:rsidRPr="00EE678B" w:rsidRDefault="005A674A" w:rsidP="005B5D24">
      <w:pPr>
        <w:pStyle w:val="ScreenCapture"/>
      </w:pPr>
      <w:r w:rsidRPr="00EE678B">
        <w:t xml:space="preserve"> 4 2568       DIGOXIN 0.125MG                       30 A  03-06 03-06   3  90</w:t>
      </w:r>
    </w:p>
    <w:p w:rsidR="005A674A" w:rsidRPr="00EE678B" w:rsidRDefault="005A674A" w:rsidP="005B5D24">
      <w:pPr>
        <w:pStyle w:val="ScreenCapture"/>
      </w:pPr>
      <w:r w:rsidRPr="00EE678B">
        <w:t xml:space="preserve"> 5 2550       IBUPROFEN 600MG TAB                  270 A  03-03 03-04   3  90</w:t>
      </w:r>
    </w:p>
    <w:p w:rsidR="005A674A" w:rsidRPr="00EE678B" w:rsidRDefault="005A674A" w:rsidP="005B5D24">
      <w:pPr>
        <w:pStyle w:val="ScreenCapture"/>
      </w:pPr>
      <w:r w:rsidRPr="00EE678B">
        <w:t xml:space="preserve"> 6 2560       WARFARIN 5MG TAB                      90 A  03-04 03-04   3  90</w:t>
      </w:r>
    </w:p>
    <w:p w:rsidR="005A674A" w:rsidRPr="00EE678B" w:rsidRDefault="005A674A" w:rsidP="005B5D24">
      <w:pPr>
        <w:pStyle w:val="ScreenCapture"/>
      </w:pPr>
      <w:r w:rsidRPr="00EE678B">
        <w:t>----------------------------------DISCONTINUED-------------------------------</w:t>
      </w:r>
    </w:p>
    <w:p w:rsidR="005A674A" w:rsidRPr="00EE678B" w:rsidRDefault="005A674A" w:rsidP="005B5D24">
      <w:pPr>
        <w:pStyle w:val="ScreenCapture"/>
      </w:pPr>
      <w:r w:rsidRPr="00EE678B">
        <w:t xml:space="preserve"> 7 2561       CIMETIDINE 300MG TAB                  90 DC 03-04 03-04   3  90</w:t>
      </w:r>
    </w:p>
    <w:p w:rsidR="005A674A" w:rsidRPr="00EE678B" w:rsidRDefault="005A674A" w:rsidP="005B5D24">
      <w:pPr>
        <w:pStyle w:val="ScreenCapture"/>
      </w:pPr>
      <w:r w:rsidRPr="00EE678B">
        <w:t>--------------------------------------HOLD-----------------------------------</w:t>
      </w:r>
    </w:p>
    <w:p w:rsidR="005A674A" w:rsidRPr="00EE678B" w:rsidRDefault="005A674A" w:rsidP="005B5D24">
      <w:pPr>
        <w:pStyle w:val="ScreenCapture"/>
      </w:pPr>
      <w:r w:rsidRPr="00EE678B">
        <w:t xml:space="preserve">+         Enter ?? for more actions                                             </w:t>
      </w:r>
    </w:p>
    <w:p w:rsidR="005A674A" w:rsidRPr="00EE678B" w:rsidRDefault="005A674A" w:rsidP="005B5D24">
      <w:pPr>
        <w:pStyle w:val="ScreenCapture"/>
      </w:pPr>
      <w:r w:rsidRPr="00EE678B">
        <w:t>PU  Patient Record Update               NO  New Order</w:t>
      </w:r>
    </w:p>
    <w:p w:rsidR="005A674A" w:rsidRPr="00EE678B" w:rsidRDefault="005A674A" w:rsidP="005B5D24">
      <w:pPr>
        <w:pStyle w:val="ScreenCapture"/>
      </w:pPr>
      <w:r w:rsidRPr="00EE678B">
        <w:t>PI  Patient Information                 SO  Select Order</w:t>
      </w:r>
    </w:p>
    <w:p w:rsidR="005A674A" w:rsidRPr="00EE678B" w:rsidRDefault="005A674A" w:rsidP="005B5D24">
      <w:pPr>
        <w:pStyle w:val="ScreenCapture"/>
      </w:pPr>
      <w:r w:rsidRPr="00EE678B">
        <w:t xml:space="preserve">Select Action: Next Screen// NO   New Order  </w:t>
      </w:r>
    </w:p>
    <w:p w:rsidR="005A674A" w:rsidRPr="00EE678B" w:rsidRDefault="005A674A" w:rsidP="005B5D24">
      <w:pPr>
        <w:pStyle w:val="ScreenCapture"/>
      </w:pPr>
    </w:p>
    <w:p w:rsidR="005A674A" w:rsidRPr="00EE678B" w:rsidRDefault="005A674A" w:rsidP="005B5D24">
      <w:pPr>
        <w:pStyle w:val="ScreenCapture"/>
      </w:pPr>
      <w:r w:rsidRPr="00EE678B">
        <w:t>Eligibility: SERVICE CONNECTED 50% to 100%     SC%: 80</w:t>
      </w:r>
    </w:p>
    <w:p w:rsidR="005A674A" w:rsidRPr="00EE678B" w:rsidRDefault="005A674A" w:rsidP="005B5D24">
      <w:pPr>
        <w:pStyle w:val="ScreenCapture"/>
      </w:pPr>
      <w:r w:rsidRPr="00EE678B">
        <w:t xml:space="preserve">RX PATIENT STATUS: SC//   </w:t>
      </w:r>
    </w:p>
    <w:p w:rsidR="005A674A" w:rsidRPr="00EE678B" w:rsidRDefault="005A674A" w:rsidP="005B5D24">
      <w:pPr>
        <w:pStyle w:val="ScreenCapture"/>
      </w:pPr>
      <w:r w:rsidRPr="00EE678B">
        <w:t>DRUG: NIZATIDINE</w:t>
      </w:r>
    </w:p>
    <w:p w:rsidR="005A674A" w:rsidRPr="00EE678B" w:rsidRDefault="005A674A" w:rsidP="005B5D24">
      <w:pPr>
        <w:pStyle w:val="ScreenCapture"/>
      </w:pPr>
      <w:r w:rsidRPr="00EE678B">
        <w:t xml:space="preserve">  Lookup: GENERIC NAME</w:t>
      </w:r>
    </w:p>
    <w:p w:rsidR="005A674A" w:rsidRPr="00EE678B" w:rsidRDefault="005A674A" w:rsidP="005B5D24">
      <w:pPr>
        <w:pStyle w:val="ScreenCapture"/>
      </w:pPr>
      <w:r w:rsidRPr="00EE678B">
        <w:t xml:space="preserve">NIZATIDINE 150MG CAP           GA301           </w:t>
      </w:r>
    </w:p>
    <w:p w:rsidR="005A674A" w:rsidRPr="00EE678B" w:rsidRDefault="005A674A" w:rsidP="005B5D24">
      <w:pPr>
        <w:pStyle w:val="ScreenCapture"/>
      </w:pPr>
      <w:r w:rsidRPr="00EE678B">
        <w:t xml:space="preserve">         ...OK? Yes//  (Yes)</w:t>
      </w:r>
    </w:p>
    <w:p w:rsidR="005A674A" w:rsidRPr="00EE678B" w:rsidRDefault="005A674A" w:rsidP="005B5D24">
      <w:pPr>
        <w:pStyle w:val="ScreenCapture"/>
      </w:pPr>
    </w:p>
    <w:p w:rsidR="005A674A" w:rsidRPr="00EE678B" w:rsidRDefault="005A674A" w:rsidP="005B5D24">
      <w:pPr>
        <w:pStyle w:val="ScreenCapture"/>
      </w:pPr>
      <w:r w:rsidRPr="00EE678B">
        <w:t>=======================================================================</w:t>
      </w:r>
    </w:p>
    <w:p w:rsidR="005A674A" w:rsidRPr="00EE678B" w:rsidRDefault="005A674A" w:rsidP="005B5D24">
      <w:pPr>
        <w:pStyle w:val="ScreenCapture"/>
      </w:pPr>
      <w:r w:rsidRPr="00EE678B">
        <w:t>*** THERAPEUTIC DUPLICATION(S) *** NIZATIDINE 150MG CAP with</w:t>
      </w:r>
    </w:p>
    <w:p w:rsidR="005A674A" w:rsidRPr="00EE678B" w:rsidRDefault="005A674A" w:rsidP="005B5D24">
      <w:pPr>
        <w:pStyle w:val="ScreenCapture"/>
      </w:pPr>
    </w:p>
    <w:p w:rsidR="005A674A" w:rsidRPr="00EE678B" w:rsidRDefault="005A674A" w:rsidP="005B5D24">
      <w:pPr>
        <w:pStyle w:val="ScreenCapture"/>
      </w:pPr>
      <w:r w:rsidRPr="00EE678B">
        <w:t xml:space="preserve">   Local Rx #2561 (ACTIVE) for CIMETIDINE 300MG TAB </w:t>
      </w:r>
    </w:p>
    <w:p w:rsidR="005A674A" w:rsidRPr="00EE678B" w:rsidRDefault="005A674A" w:rsidP="005B5D24">
      <w:pPr>
        <w:pStyle w:val="ScreenCapture"/>
      </w:pPr>
    </w:p>
    <w:p w:rsidR="005A674A" w:rsidRPr="00EE678B" w:rsidRDefault="005A674A" w:rsidP="005B5D24">
      <w:pPr>
        <w:pStyle w:val="ScreenCapture"/>
      </w:pPr>
      <w:r w:rsidRPr="00EE678B">
        <w:t xml:space="preserve">   Local Rx #2572 (PROVIDER HOLD) for SUCRALFATE 1MG TAB </w:t>
      </w:r>
    </w:p>
    <w:p w:rsidR="005A674A" w:rsidRPr="00EE678B" w:rsidRDefault="005A674A" w:rsidP="005B5D24">
      <w:pPr>
        <w:pStyle w:val="ScreenCapture"/>
      </w:pPr>
    </w:p>
    <w:p w:rsidR="005A674A" w:rsidRPr="00EE678B" w:rsidRDefault="005A674A" w:rsidP="005B5D24">
      <w:pPr>
        <w:pStyle w:val="ScreenCapture"/>
      </w:pPr>
      <w:r w:rsidRPr="00EE678B">
        <w:t xml:space="preserve">   Remote Rx #2571 (DISCONTINUED) for RANITIDINE HCL 150MG TAB </w:t>
      </w:r>
    </w:p>
    <w:p w:rsidR="005A674A" w:rsidRPr="00EE678B" w:rsidRDefault="005A674A" w:rsidP="005B5D24">
      <w:pPr>
        <w:pStyle w:val="ScreenCapture"/>
      </w:pPr>
      <w:r w:rsidRPr="00EE678B">
        <w:t xml:space="preserve"> </w:t>
      </w:r>
    </w:p>
    <w:p w:rsidR="005A674A" w:rsidRPr="00EE678B" w:rsidRDefault="005A674A" w:rsidP="005B5D24">
      <w:pPr>
        <w:pStyle w:val="ScreenCapture"/>
      </w:pPr>
      <w:r w:rsidRPr="00EE678B">
        <w:t xml:space="preserve">   Pending Order FAMOTIDINE 20MG TAB </w:t>
      </w:r>
    </w:p>
    <w:p w:rsidR="005A674A" w:rsidRPr="00EE678B" w:rsidRDefault="005A674A" w:rsidP="005B5D24">
      <w:pPr>
        <w:pStyle w:val="ScreenCapture"/>
      </w:pPr>
    </w:p>
    <w:p w:rsidR="005A674A" w:rsidRPr="00EE678B" w:rsidRDefault="005A674A" w:rsidP="005B5D24">
      <w:pPr>
        <w:pStyle w:val="ScreenCapture"/>
      </w:pPr>
      <w:r w:rsidRPr="00EE678B">
        <w:t xml:space="preserve">   Non-VA Med Order for CIMETIDINE 300MG TAB </w:t>
      </w:r>
    </w:p>
    <w:p w:rsidR="005A674A" w:rsidRPr="00EE678B" w:rsidRDefault="005A674A" w:rsidP="005B5D24">
      <w:pPr>
        <w:pStyle w:val="ScreenCapture"/>
      </w:pPr>
    </w:p>
    <w:p w:rsidR="005A674A" w:rsidRPr="00EE678B" w:rsidRDefault="005A674A" w:rsidP="005B5D24">
      <w:pPr>
        <w:pStyle w:val="ScreenCapture"/>
      </w:pPr>
      <w:r w:rsidRPr="00EE678B">
        <w:t>Class(es) Involved in Therapeutic Duplication(s): PEPTIC ULCER AGENTS, HISTAMINE-2 RECEPTOR ANTAGONISTS (H2 ANTAGONISTS)</w:t>
      </w:r>
    </w:p>
    <w:p w:rsidR="005A674A" w:rsidRPr="00EE678B" w:rsidRDefault="005A674A" w:rsidP="005B5D24">
      <w:pPr>
        <w:pStyle w:val="ScreenCapture"/>
      </w:pPr>
      <w:r w:rsidRPr="00EE678B">
        <w:t>=============================================================================</w:t>
      </w:r>
    </w:p>
    <w:p w:rsidR="005A674A" w:rsidRPr="00EE678B" w:rsidRDefault="005A674A" w:rsidP="00CB318F">
      <w:pPr>
        <w:pStyle w:val="ScreenCapture"/>
        <w:keepNext/>
      </w:pPr>
      <w:r w:rsidRPr="00EE678B">
        <w:t>VERB: TAKE</w:t>
      </w:r>
    </w:p>
    <w:p w:rsidR="005A674A" w:rsidRPr="00D7570F" w:rsidRDefault="00E9183A" w:rsidP="00CB318F">
      <w:pPr>
        <w:pStyle w:val="ScreenCapture"/>
        <w:keepNext/>
        <w:rPr>
          <w:lang w:val="en-US"/>
        </w:rPr>
      </w:pPr>
      <w:bookmarkStart w:id="4492" w:name="Page_186"/>
      <w:bookmarkEnd w:id="4492"/>
      <w:r>
        <w:rPr>
          <w:lang w:val="en-US"/>
        </w:rPr>
        <w:t xml:space="preserve">There are 2 </w:t>
      </w:r>
      <w:r w:rsidR="005A674A" w:rsidRPr="00EE678B">
        <w:t>Available Dosage(s)</w:t>
      </w:r>
      <w:r>
        <w:rPr>
          <w:lang w:val="en-US"/>
        </w:rPr>
        <w:t>:</w:t>
      </w:r>
    </w:p>
    <w:p w:rsidR="005A674A" w:rsidRPr="00EE678B" w:rsidRDefault="005A674A" w:rsidP="00CB318F">
      <w:pPr>
        <w:pStyle w:val="ScreenCapture"/>
        <w:keepNext/>
      </w:pPr>
      <w:r w:rsidRPr="00EE678B">
        <w:t xml:space="preserve">       1. 150MG</w:t>
      </w:r>
    </w:p>
    <w:p w:rsidR="005A674A" w:rsidRPr="00EE678B" w:rsidRDefault="005A674A" w:rsidP="005B5D24">
      <w:pPr>
        <w:pStyle w:val="ScreenCapture"/>
      </w:pPr>
      <w:r w:rsidRPr="00EE678B">
        <w:t xml:space="preserve">       2. 300MG</w:t>
      </w:r>
    </w:p>
    <w:p w:rsidR="005A674A" w:rsidRPr="00EE678B" w:rsidRDefault="005A674A" w:rsidP="005B5D24">
      <w:pPr>
        <w:pStyle w:val="ScreenCapture"/>
      </w:pPr>
    </w:p>
    <w:p w:rsidR="005A674A" w:rsidRPr="00EE678B" w:rsidRDefault="005A674A" w:rsidP="005B5D24">
      <w:pPr>
        <w:pStyle w:val="ScreenCapture"/>
      </w:pPr>
      <w:r w:rsidRPr="00EE678B">
        <w:t>Select from list of Available Dosages</w:t>
      </w:r>
      <w:r w:rsidR="00E9183A">
        <w:rPr>
          <w:lang w:val="en-US"/>
        </w:rPr>
        <w:t xml:space="preserve"> (1-2)</w:t>
      </w:r>
      <w:r w:rsidRPr="00EE678B">
        <w:t>, Enter Free Text Dose</w:t>
      </w:r>
    </w:p>
    <w:p w:rsidR="005A674A" w:rsidRPr="00EE678B" w:rsidRDefault="005A674A" w:rsidP="005B5D24">
      <w:pPr>
        <w:pStyle w:val="ScreenCapture"/>
      </w:pPr>
      <w:r w:rsidRPr="00EE678B">
        <w:t>or Enter a Question Mark (?) to view list:</w:t>
      </w:r>
    </w:p>
    <w:p w:rsidR="00FA6642" w:rsidRPr="00EE678B" w:rsidRDefault="00FA6642" w:rsidP="00263D93"/>
    <w:p w:rsidR="00770B80" w:rsidRPr="00EE678B" w:rsidRDefault="00770B80" w:rsidP="008E248B">
      <w:pPr>
        <w:pStyle w:val="ExampleHeading"/>
      </w:pPr>
      <w:r w:rsidRPr="00EE678B">
        <w:t>Entering a New Order – Not accepting order, duplicate therapy not discontinued</w:t>
      </w:r>
    </w:p>
    <w:p w:rsidR="00770B80" w:rsidRPr="00EE678B" w:rsidRDefault="00770B80" w:rsidP="005B5D24">
      <w:pPr>
        <w:pStyle w:val="ScreenCapture"/>
      </w:pPr>
      <w:r w:rsidRPr="00EE678B">
        <w:t xml:space="preserve">Select Action: Quit// NO   New Order  </w:t>
      </w:r>
    </w:p>
    <w:p w:rsidR="00770B80" w:rsidRPr="00EE678B" w:rsidRDefault="00770B80" w:rsidP="005B5D24">
      <w:pPr>
        <w:pStyle w:val="ScreenCapture"/>
      </w:pPr>
    </w:p>
    <w:p w:rsidR="00770B80" w:rsidRPr="00EE678B" w:rsidRDefault="00770B80" w:rsidP="005B5D24">
      <w:pPr>
        <w:pStyle w:val="ScreenCapture"/>
      </w:pPr>
      <w:r w:rsidRPr="00EE678B">
        <w:t>Eligibility: NSC     SC%: 5</w:t>
      </w:r>
    </w:p>
    <w:p w:rsidR="00770B80" w:rsidRPr="00EE678B" w:rsidRDefault="00770B80" w:rsidP="005B5D24">
      <w:pPr>
        <w:pStyle w:val="ScreenCapture"/>
      </w:pPr>
      <w:r w:rsidRPr="00EE678B">
        <w:t xml:space="preserve">RX PATIENT STATUS: OPT NSC//   </w:t>
      </w:r>
    </w:p>
    <w:p w:rsidR="00770B80" w:rsidRPr="00EE678B" w:rsidRDefault="00770B80" w:rsidP="005B5D24">
      <w:pPr>
        <w:pStyle w:val="ScreenCapture"/>
      </w:pPr>
      <w:r w:rsidRPr="00EE678B">
        <w:t>DRUG: FAMOTIDINE</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FAMOTIDINE 20MG TAB           GA301           </w:t>
      </w:r>
    </w:p>
    <w:p w:rsidR="00770B80" w:rsidRPr="00EE678B" w:rsidRDefault="00770B80" w:rsidP="005B5D24">
      <w:pPr>
        <w:pStyle w:val="ScreenCapture"/>
      </w:pPr>
      <w:r w:rsidRPr="00EE678B">
        <w:t xml:space="preserve">         ...OK? Yes//  (Yes)</w:t>
      </w:r>
    </w:p>
    <w:p w:rsidR="00770B80" w:rsidRPr="00EE678B" w:rsidRDefault="00770B80" w:rsidP="005B5D24">
      <w:pPr>
        <w:pStyle w:val="ScreenCapture"/>
      </w:pPr>
    </w:p>
    <w:p w:rsidR="00770B80" w:rsidRPr="00EE678B" w:rsidRDefault="00770B80" w:rsidP="005B5D24">
      <w:pPr>
        <w:pStyle w:val="ScreenCapture"/>
      </w:pPr>
      <w:r w:rsidRPr="00EE678B">
        <w:t xml:space="preserve">  Restriction/Guideline(s) exist.  Display? : (N/D/O/B): No//   NO</w:t>
      </w:r>
    </w:p>
    <w:p w:rsidR="0067365E" w:rsidRDefault="0067365E"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pStyle w:val="ScreenCapture"/>
        <w:keepNext/>
      </w:pPr>
    </w:p>
    <w:p w:rsidR="0067365E" w:rsidRPr="00B31611" w:rsidRDefault="0067365E" w:rsidP="0067365E">
      <w:pPr>
        <w:pStyle w:val="ScreenCapture"/>
        <w:keepNext/>
      </w:pPr>
      <w:r w:rsidRPr="00B31611">
        <w:t>Now doing allergy checks.  Please wait...</w:t>
      </w:r>
    </w:p>
    <w:p w:rsidR="0067365E" w:rsidRPr="00B31611" w:rsidRDefault="0067365E" w:rsidP="0067365E">
      <w:pPr>
        <w:keepNext/>
        <w:shd w:val="pct10" w:color="auto" w:fill="auto"/>
        <w:ind w:left="720"/>
        <w:rPr>
          <w:rFonts w:ascii="Courier New" w:hAnsi="Courier New" w:cs="Courier New"/>
          <w:color w:val="000000"/>
          <w:sz w:val="16"/>
          <w:szCs w:val="16"/>
        </w:rPr>
      </w:pPr>
    </w:p>
    <w:p w:rsidR="0067365E" w:rsidRPr="00B31611" w:rsidRDefault="0067365E" w:rsidP="0067365E">
      <w:pPr>
        <w:shd w:val="pct10" w:color="auto" w:fill="auto"/>
        <w:ind w:left="720"/>
        <w:rPr>
          <w:rFonts w:ascii="Courier New" w:hAnsi="Courier New" w:cs="Courier New"/>
          <w:color w:val="000000"/>
          <w:sz w:val="16"/>
          <w:szCs w:val="16"/>
        </w:rPr>
      </w:pPr>
      <w:r w:rsidRPr="00B31611">
        <w:rPr>
          <w:rFonts w:ascii="Courier New" w:hAnsi="Courier New" w:cs="Courier New"/>
          <w:color w:val="000000"/>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67365E" w:rsidRPr="00B31611" w:rsidRDefault="0067365E" w:rsidP="0067365E">
      <w:pPr>
        <w:pStyle w:val="ScreenCapture"/>
      </w:pPr>
    </w:p>
    <w:p w:rsidR="0067365E" w:rsidRPr="00B31611" w:rsidRDefault="0067365E" w:rsidP="0067365E">
      <w:pPr>
        <w:pStyle w:val="ScreenCapture"/>
      </w:pPr>
      <w:r w:rsidRPr="00B31611">
        <w:t>===============================================================================</w:t>
      </w:r>
    </w:p>
    <w:p w:rsidR="00770B80" w:rsidRPr="00EE678B" w:rsidRDefault="00770B80" w:rsidP="005B5D24">
      <w:pPr>
        <w:pStyle w:val="ScreenCapture"/>
      </w:pPr>
      <w:r w:rsidRPr="00EE678B">
        <w:t xml:space="preserve">  *** THERAPEUTIC DUPLICATION(S) *** FAMOTIDINE 20MG TAB with </w:t>
      </w:r>
    </w:p>
    <w:p w:rsidR="00770B80" w:rsidRPr="00EE678B" w:rsidRDefault="00770B80" w:rsidP="005B5D24">
      <w:pPr>
        <w:pStyle w:val="ScreenCapture"/>
      </w:pPr>
    </w:p>
    <w:p w:rsidR="00770B80" w:rsidRPr="00EE678B" w:rsidRDefault="00770B80" w:rsidP="005B5D24">
      <w:pPr>
        <w:pStyle w:val="ScreenCapture"/>
      </w:pPr>
      <w:r w:rsidRPr="00EE678B">
        <w:t xml:space="preserve">         Local RX#: 2586A</w:t>
      </w:r>
    </w:p>
    <w:p w:rsidR="00770B80" w:rsidRPr="00EE678B" w:rsidRDefault="00770B80" w:rsidP="005B5D24">
      <w:pPr>
        <w:pStyle w:val="ScreenCapture"/>
      </w:pPr>
      <w:r w:rsidRPr="00EE678B">
        <w:t xml:space="preserve">              Drug: CIMETIDINE 300MG TAB (DISCONTINUED)</w:t>
      </w:r>
    </w:p>
    <w:p w:rsidR="00770B80" w:rsidRPr="00EE678B" w:rsidRDefault="00770B80" w:rsidP="005B5D24">
      <w:pPr>
        <w:pStyle w:val="ScreenCapture"/>
      </w:pPr>
      <w:r w:rsidRPr="00EE678B">
        <w:t xml:space="preserve">               SIG: TAKE ONE TABLET BY MOUTH AT BEDTIME</w:t>
      </w:r>
    </w:p>
    <w:p w:rsidR="00770B80" w:rsidRPr="00EE678B" w:rsidRDefault="00770B80" w:rsidP="005B5D24">
      <w:pPr>
        <w:pStyle w:val="ScreenCapture"/>
      </w:pPr>
      <w:r w:rsidRPr="00EE678B">
        <w:t xml:space="preserve">               QTY: 90                       Days Supply: 30</w:t>
      </w:r>
    </w:p>
    <w:p w:rsidR="00770B80" w:rsidRPr="00EE678B" w:rsidRDefault="0067365E" w:rsidP="005B5D24">
      <w:pPr>
        <w:pStyle w:val="ScreenCapture"/>
      </w:pPr>
      <w:r>
        <w:rPr>
          <w:lang w:val="en-US"/>
        </w:rPr>
        <w:t xml:space="preserve">     </w:t>
      </w:r>
      <w:r w:rsidR="00770B80" w:rsidRPr="00EE678B">
        <w:t>Processing Status: Released locally on 3/12/08@08:55:32 (Window)</w:t>
      </w:r>
    </w:p>
    <w:p w:rsidR="00770B80" w:rsidRPr="00EE678B" w:rsidRDefault="0067365E" w:rsidP="005B5D24">
      <w:pPr>
        <w:pStyle w:val="ScreenCapture"/>
      </w:pPr>
      <w:r>
        <w:rPr>
          <w:lang w:val="en-US"/>
        </w:rPr>
        <w:t xml:space="preserve"> </w:t>
      </w:r>
      <w:r w:rsidR="00770B80" w:rsidRPr="00EE678B">
        <w:t xml:space="preserve">   Last Filled On: 03/12/08                                                         </w:t>
      </w:r>
    </w:p>
    <w:p w:rsidR="00770B80" w:rsidRPr="00EE678B" w:rsidRDefault="00770B80" w:rsidP="005B5D24">
      <w:pPr>
        <w:pStyle w:val="ScreenCapture"/>
      </w:pPr>
      <w:r w:rsidRPr="00EE678B">
        <w:t xml:space="preserve">                                                   </w:t>
      </w:r>
    </w:p>
    <w:p w:rsidR="00770B80" w:rsidRPr="00EE678B" w:rsidRDefault="00770B80" w:rsidP="005B5D24">
      <w:pPr>
        <w:pStyle w:val="ScreenCapture"/>
      </w:pP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 xml:space="preserve">         Local RX#: 2710</w:t>
      </w:r>
    </w:p>
    <w:p w:rsidR="00770B80" w:rsidRPr="00EE678B" w:rsidRDefault="00770B80" w:rsidP="005B5D24">
      <w:pPr>
        <w:pStyle w:val="ScreenCapture"/>
      </w:pPr>
      <w:r w:rsidRPr="00EE678B">
        <w:t xml:space="preserve">              Drug: RANITIDINE HCL 150MG TAB (ACTIVE)</w:t>
      </w:r>
    </w:p>
    <w:p w:rsidR="00770B80" w:rsidRPr="00EE678B" w:rsidRDefault="00770B80" w:rsidP="005B5D24">
      <w:pPr>
        <w:pStyle w:val="ScreenCapture"/>
      </w:pPr>
      <w:r w:rsidRPr="00EE678B">
        <w:t xml:space="preserve">               SIG: TAKE ONE TABLET BY MOUTH TWICE A DAY</w:t>
      </w:r>
    </w:p>
    <w:p w:rsidR="00770B80" w:rsidRPr="00EE678B" w:rsidRDefault="00770B80" w:rsidP="005B5D24">
      <w:pPr>
        <w:pStyle w:val="ScreenCapture"/>
      </w:pPr>
      <w:r w:rsidRPr="00EE678B">
        <w:t xml:space="preserve">               QTY: 60                       Days Supply: 30</w:t>
      </w:r>
    </w:p>
    <w:p w:rsidR="00770B80" w:rsidRPr="00EE678B" w:rsidRDefault="0067365E" w:rsidP="005B5D24">
      <w:pPr>
        <w:pStyle w:val="ScreenCapture"/>
      </w:pPr>
      <w:r>
        <w:rPr>
          <w:lang w:val="en-US"/>
        </w:rPr>
        <w:t xml:space="preserve">     </w:t>
      </w:r>
      <w:r w:rsidR="00770B80" w:rsidRPr="00EE678B">
        <w:t>Processing Status: Released locally on 6/1/09@08:55:32 (Window)</w:t>
      </w:r>
    </w:p>
    <w:p w:rsidR="00770B80" w:rsidRPr="00EE678B" w:rsidRDefault="0067365E" w:rsidP="005B5D24">
      <w:pPr>
        <w:pStyle w:val="ScreenCapture"/>
      </w:pPr>
      <w:r>
        <w:rPr>
          <w:lang w:val="en-US"/>
        </w:rPr>
        <w:t xml:space="preserve"> </w:t>
      </w:r>
      <w:r w:rsidR="00770B80" w:rsidRPr="00EE678B">
        <w:t xml:space="preserve">   Last Filled On: 06/01/09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 xml:space="preserve">Class(es)Involved in Therapeutic Duplication(s): Peptic Ulcer Agents, Histamine-2 Receptor Antagonists (H2 Antagonists)  </w:t>
      </w:r>
    </w:p>
    <w:p w:rsidR="00770B80" w:rsidRPr="00EE678B" w:rsidRDefault="00770B80" w:rsidP="005B5D24">
      <w:pPr>
        <w:pStyle w:val="ScreenCapture"/>
      </w:pP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Press Return to Continue: </w:t>
      </w:r>
    </w:p>
    <w:p w:rsidR="00770B80" w:rsidRPr="00EE678B" w:rsidRDefault="00770B80" w:rsidP="005B5D24">
      <w:pPr>
        <w:pStyle w:val="ScreenCapture"/>
      </w:pPr>
    </w:p>
    <w:p w:rsidR="00770B80" w:rsidRPr="00EE678B" w:rsidRDefault="00770B80" w:rsidP="005B5D24">
      <w:pPr>
        <w:pStyle w:val="ScreenCapture"/>
      </w:pPr>
      <w:r w:rsidRPr="00EE678B">
        <w:t>Discontinue Rx #2710 for RANITIDINE HCL 150MG TAB Y/N ? YES</w:t>
      </w:r>
    </w:p>
    <w:p w:rsidR="00770B80" w:rsidRPr="00EE678B" w:rsidRDefault="00770B80" w:rsidP="005B5D24">
      <w:pPr>
        <w:pStyle w:val="ScreenCapture"/>
      </w:pPr>
    </w:p>
    <w:p w:rsidR="00770B80" w:rsidRPr="00EE678B" w:rsidRDefault="00770B80" w:rsidP="005B5D24">
      <w:pPr>
        <w:pStyle w:val="ScreenCapture"/>
      </w:pPr>
      <w:r w:rsidRPr="00EE678B">
        <w:t>Duplicate Therapy RX #2710 RANITIDINE HCL 150MG TAB will be discontinued after the acceptance of the new order.</w:t>
      </w:r>
    </w:p>
    <w:p w:rsidR="00770B80" w:rsidRPr="00EE678B" w:rsidRDefault="00770B80" w:rsidP="005B5D24">
      <w:pPr>
        <w:pStyle w:val="ScreenCapture"/>
      </w:pPr>
      <w:r w:rsidRPr="00EE678B">
        <w:t>===============================================================================</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946FC1" w:rsidRDefault="00E9183A" w:rsidP="005B5D24">
      <w:pPr>
        <w:pStyle w:val="ScreenCapture"/>
        <w:rPr>
          <w:lang w:val="en-US"/>
        </w:rPr>
      </w:pPr>
      <w:bookmarkStart w:id="4493" w:name="Page_188"/>
      <w:bookmarkStart w:id="4494" w:name="Page_187"/>
      <w:bookmarkEnd w:id="4493"/>
      <w:bookmarkEnd w:id="4494"/>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20MG</w:t>
      </w:r>
    </w:p>
    <w:p w:rsidR="00770B80" w:rsidRPr="00EE678B" w:rsidRDefault="00770B80" w:rsidP="005B5D24">
      <w:pPr>
        <w:pStyle w:val="ScreenCapture"/>
      </w:pPr>
      <w:r w:rsidRPr="00EE678B">
        <w:t xml:space="preserve">       2. 40MG</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E9183A">
        <w:rPr>
          <w:lang w:val="en-US"/>
        </w:rPr>
        <w:t xml:space="preserve"> (1-2)</w:t>
      </w:r>
      <w:r w:rsidRPr="00EE678B">
        <w:t>, Enter Free Text Dose</w:t>
      </w:r>
    </w:p>
    <w:p w:rsidR="00770B80" w:rsidRPr="00EE678B" w:rsidRDefault="00770B80" w:rsidP="005B5D24">
      <w:pPr>
        <w:pStyle w:val="ScreenCapture"/>
      </w:pPr>
      <w:r w:rsidRPr="00EE678B">
        <w:t>or Enter a Question Mark (?) to view list: 1 20MG</w:t>
      </w:r>
    </w:p>
    <w:p w:rsidR="00770B80" w:rsidRPr="00EE678B" w:rsidRDefault="00770B80" w:rsidP="005B5D24">
      <w:pPr>
        <w:pStyle w:val="ScreenCapture"/>
      </w:pPr>
    </w:p>
    <w:p w:rsidR="00770B80" w:rsidRPr="00EE678B" w:rsidRDefault="00770B80" w:rsidP="005B5D24">
      <w:pPr>
        <w:pStyle w:val="ScreenCapture"/>
      </w:pPr>
      <w:r w:rsidRPr="00EE678B">
        <w:t>You entered 20MG is this correct? Yes//   YES</w:t>
      </w:r>
    </w:p>
    <w:p w:rsidR="00770B80" w:rsidRPr="00EE678B" w:rsidRDefault="00770B80" w:rsidP="005B5D24">
      <w:pPr>
        <w:pStyle w:val="ScreenCapture"/>
      </w:pPr>
      <w:r w:rsidRPr="00EE678B">
        <w:t>VERB: TAKE</w:t>
      </w:r>
    </w:p>
    <w:p w:rsidR="00770B80" w:rsidRPr="00EE678B" w:rsidRDefault="00770B80" w:rsidP="005B5D24">
      <w:pPr>
        <w:pStyle w:val="ScreenCapture"/>
      </w:pPr>
      <w:r w:rsidRPr="00EE678B">
        <w:t>DISPENSE UNITS PER DOSE(TABLET): 1// 1</w:t>
      </w:r>
    </w:p>
    <w:p w:rsidR="00770B80" w:rsidRPr="00EE678B" w:rsidRDefault="00770B80" w:rsidP="005B5D24">
      <w:pPr>
        <w:pStyle w:val="ScreenCapture"/>
      </w:pPr>
      <w:r w:rsidRPr="00EE678B">
        <w:t>Dosage Ordered: 20MG</w:t>
      </w:r>
    </w:p>
    <w:p w:rsidR="00770B80" w:rsidRPr="00EE678B" w:rsidRDefault="00770B80" w:rsidP="005B5D24">
      <w:pPr>
        <w:pStyle w:val="ScreenCapture"/>
      </w:pPr>
    </w:p>
    <w:p w:rsidR="00770B80" w:rsidRPr="00EE678B" w:rsidRDefault="00770B80" w:rsidP="005B5D24">
      <w:pPr>
        <w:pStyle w:val="ScreenCapture"/>
      </w:pPr>
      <w:r w:rsidRPr="00EE678B">
        <w:t>NOUN: TABLET</w:t>
      </w:r>
    </w:p>
    <w:p w:rsidR="00770B80" w:rsidRPr="00EE678B" w:rsidRDefault="00770B80" w:rsidP="005B5D24">
      <w:pPr>
        <w:pStyle w:val="ScreenCapture"/>
      </w:pPr>
      <w:r w:rsidRPr="00EE678B">
        <w:t>ROUTE: PO//   ORAL      PO  MOUTH</w:t>
      </w:r>
    </w:p>
    <w:p w:rsidR="00E9183A" w:rsidRDefault="00E9183A" w:rsidP="00E9183A">
      <w:pPr>
        <w:pStyle w:val="ScreenCapture"/>
        <w:rPr>
          <w:lang w:val="en-US"/>
        </w:rPr>
      </w:pPr>
      <w:r w:rsidRPr="006C0AE5">
        <w:t>Schedule: BID// QAM</w:t>
      </w:r>
    </w:p>
    <w:p w:rsidR="00E9183A" w:rsidRDefault="00E9183A" w:rsidP="00E9183A">
      <w:pPr>
        <w:pStyle w:val="ScreenCapture"/>
        <w:rPr>
          <w:rFonts w:cs="Courier New"/>
          <w:lang w:val="en-US"/>
        </w:rPr>
      </w:pPr>
      <w:r w:rsidRPr="006C0AE5">
        <w:rPr>
          <w:rFonts w:cs="Courier New"/>
        </w:rPr>
        <w:t>Now searching ADMINISTRATION SCHEDULE (#51.1) file...</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QAM  QAM  EVERY MORNING</w:t>
      </w:r>
    </w:p>
    <w:p w:rsidR="00E9183A" w:rsidRDefault="00E9183A" w:rsidP="00E9183A">
      <w:pPr>
        <w:pStyle w:val="ScreenCapture"/>
        <w:rPr>
          <w:rFonts w:cs="Courier New"/>
          <w:lang w:val="en-US"/>
        </w:rPr>
      </w:pPr>
      <w:r>
        <w:rPr>
          <w:rFonts w:cs="Courier New"/>
          <w:lang w:val="en-US"/>
        </w:rPr>
        <w:t xml:space="preserve">         </w:t>
      </w:r>
      <w:r w:rsidRPr="006C0AE5">
        <w:rPr>
          <w:rFonts w:cs="Courier New"/>
        </w:rPr>
        <w:t>...OK? Yes//   (Yes)</w:t>
      </w:r>
    </w:p>
    <w:p w:rsidR="00E9183A" w:rsidRPr="006C0AE5" w:rsidRDefault="00E9183A" w:rsidP="00E9183A">
      <w:pPr>
        <w:pStyle w:val="ScreenCapture"/>
      </w:pPr>
      <w:r>
        <w:rPr>
          <w:rFonts w:cs="Courier New"/>
          <w:lang w:val="en-US"/>
        </w:rPr>
        <w:t xml:space="preserve"> </w:t>
      </w:r>
      <w:r w:rsidRPr="006C0AE5">
        <w:rPr>
          <w:rFonts w:cs="Courier New"/>
        </w:rPr>
        <w:t>(EVERY MORNING)</w:t>
      </w:r>
    </w:p>
    <w:p w:rsidR="00770B80" w:rsidRPr="00EE678B" w:rsidRDefault="00770B80" w:rsidP="005B5D24">
      <w:pPr>
        <w:pStyle w:val="ScreenCapture"/>
      </w:pPr>
      <w:r w:rsidRPr="00EE678B">
        <w:t xml:space="preserve">LIMITED DURATION (IN DAYS, HOURS OR MINUTES): </w:t>
      </w:r>
    </w:p>
    <w:p w:rsidR="00770B80" w:rsidRPr="00EE678B" w:rsidRDefault="00770B80" w:rsidP="005B5D24">
      <w:pPr>
        <w:pStyle w:val="ScreenCapture"/>
      </w:pPr>
      <w:r w:rsidRPr="00EE678B">
        <w:t xml:space="preserve">CONJUNCTION: </w:t>
      </w:r>
    </w:p>
    <w:p w:rsidR="00770B80" w:rsidRPr="00EE678B" w:rsidRDefault="00770B80" w:rsidP="005B5D24">
      <w:pPr>
        <w:pStyle w:val="ScreenCapture"/>
      </w:pPr>
      <w:r w:rsidRPr="00EE678B">
        <w:t xml:space="preserve">PATIENT INSTRUCTIONS: </w:t>
      </w:r>
    </w:p>
    <w:p w:rsidR="00770B80" w:rsidRPr="00EE678B" w:rsidRDefault="00770B80" w:rsidP="005B5D24">
      <w:pPr>
        <w:pStyle w:val="ScreenCapture"/>
      </w:pPr>
    </w:p>
    <w:p w:rsidR="00770B80" w:rsidRPr="00EE678B" w:rsidRDefault="00770B80" w:rsidP="005B5D24">
      <w:pPr>
        <w:pStyle w:val="ScreenCapture"/>
      </w:pPr>
      <w:r w:rsidRPr="00EE678B">
        <w:t>(TAKE ONE TABLET BY MOUTH EVERY MORNING )</w:t>
      </w:r>
    </w:p>
    <w:p w:rsidR="00770B80" w:rsidRPr="00EE678B" w:rsidRDefault="00770B80" w:rsidP="005B5D24">
      <w:pPr>
        <w:pStyle w:val="ScreenCapture"/>
      </w:pPr>
    </w:p>
    <w:p w:rsidR="00770B80" w:rsidRPr="00EE678B" w:rsidRDefault="00770B80" w:rsidP="005B5D24">
      <w:pPr>
        <w:pStyle w:val="ScreenCapture"/>
      </w:pPr>
      <w:r w:rsidRPr="00EE678B">
        <w:t>DAYS SUPPLY: (1-90): 30// ^</w:t>
      </w:r>
    </w:p>
    <w:p w:rsidR="00770B80" w:rsidRPr="00EE678B" w:rsidRDefault="00770B80" w:rsidP="005B5D24">
      <w:pPr>
        <w:pStyle w:val="ScreenCapture"/>
      </w:pPr>
      <w:r w:rsidRPr="00EE678B">
        <w:t>RX DELETED</w:t>
      </w:r>
    </w:p>
    <w:p w:rsidR="00770B80" w:rsidRPr="00EE678B" w:rsidRDefault="00770B80" w:rsidP="005B5D24">
      <w:pPr>
        <w:pStyle w:val="ScreenCapture"/>
      </w:pPr>
      <w:r w:rsidRPr="00EE678B">
        <w:t>Duplicate Therapy RX #2710 RANITIDINE HCL 150MG TAB NOT Discontinued.</w:t>
      </w:r>
    </w:p>
    <w:p w:rsidR="00770B80" w:rsidRPr="00EE678B" w:rsidRDefault="00770B80" w:rsidP="004E0305">
      <w:pPr>
        <w:pStyle w:val="Heading2"/>
        <w:rPr>
          <w:rFonts w:eastAsia="SimSun"/>
        </w:rPr>
      </w:pPr>
      <w:bookmarkStart w:id="4495" w:name="_Toc340138727"/>
      <w:bookmarkStart w:id="4496" w:name="_Toc340139001"/>
      <w:bookmarkStart w:id="4497" w:name="_Toc340139277"/>
      <w:bookmarkStart w:id="4498" w:name="_Toc340143894"/>
      <w:bookmarkStart w:id="4499" w:name="_Toc340144151"/>
      <w:bookmarkStart w:id="4500" w:name="_Toc4140461"/>
      <w:r w:rsidRPr="00EE678B">
        <w:rPr>
          <w:rFonts w:eastAsia="SimSun"/>
        </w:rPr>
        <w:t>Allergy/ADR Order Checks</w:t>
      </w:r>
      <w:r w:rsidRPr="00EE678B">
        <w:rPr>
          <w:rFonts w:eastAsia="SimSun"/>
        </w:rPr>
        <w:fldChar w:fldCharType="begin"/>
      </w:r>
      <w:r w:rsidRPr="00EE678B">
        <w:rPr>
          <w:rFonts w:eastAsia="SimSun"/>
        </w:rPr>
        <w:instrText>XE "Allergy/ADR Order Checks"</w:instrText>
      </w:r>
      <w:r w:rsidRPr="00EE678B">
        <w:rPr>
          <w:rFonts w:eastAsia="SimSun"/>
        </w:rPr>
        <w:fldChar w:fldCharType="end"/>
      </w:r>
      <w:r w:rsidRPr="00EE678B">
        <w:rPr>
          <w:rFonts w:eastAsia="SimSun"/>
        </w:rPr>
        <w:fldChar w:fldCharType="begin"/>
      </w:r>
      <w:r w:rsidRPr="00EE678B">
        <w:rPr>
          <w:rFonts w:eastAsia="SimSun"/>
        </w:rPr>
        <w:instrText>XE "Allergy/ADR Order Checks"</w:instrText>
      </w:r>
      <w:r w:rsidRPr="00EE678B">
        <w:rPr>
          <w:rFonts w:eastAsia="SimSun"/>
        </w:rPr>
        <w:fldChar w:fldCharType="end"/>
      </w:r>
      <w:r w:rsidRPr="00EE678B">
        <w:rPr>
          <w:rFonts w:eastAsia="SimSun"/>
        </w:rPr>
        <w:t xml:space="preserve"> (PSO*7*251)</w:t>
      </w:r>
      <w:bookmarkEnd w:id="4495"/>
      <w:bookmarkEnd w:id="4496"/>
      <w:bookmarkEnd w:id="4497"/>
      <w:bookmarkEnd w:id="4498"/>
      <w:bookmarkEnd w:id="4499"/>
      <w:bookmarkEnd w:id="4500"/>
    </w:p>
    <w:p w:rsidR="00770B80" w:rsidRPr="00EE678B" w:rsidRDefault="00770B80" w:rsidP="00770B80">
      <w:pPr>
        <w:rPr>
          <w:color w:val="000000"/>
        </w:rPr>
      </w:pPr>
    </w:p>
    <w:p w:rsidR="00770B80" w:rsidRPr="00EE678B" w:rsidRDefault="00770B80" w:rsidP="00770B80">
      <w:pPr>
        <w:rPr>
          <w:color w:val="000000"/>
        </w:rPr>
      </w:pPr>
      <w:r w:rsidRPr="00EE678B">
        <w:rPr>
          <w:color w:val="000000"/>
        </w:rPr>
        <w:t>This section will detail the Allergy/ADR order check display within Outpatient Pharmacy.</w:t>
      </w:r>
    </w:p>
    <w:p w:rsidR="00770B80" w:rsidRPr="00EE678B" w:rsidRDefault="00770B80" w:rsidP="00770B80">
      <w:pPr>
        <w:rPr>
          <w:color w:val="000000"/>
        </w:rPr>
      </w:pPr>
    </w:p>
    <w:p w:rsidR="001E3DFA" w:rsidRPr="00EE678B" w:rsidRDefault="001E3DFA" w:rsidP="001E3DFA">
      <w:pPr>
        <w:rPr>
          <w:color w:val="000000"/>
          <w:szCs w:val="20"/>
        </w:rPr>
      </w:pPr>
      <w:bookmarkStart w:id="4501" w:name="p174"/>
      <w:bookmarkEnd w:id="4501"/>
      <w:r w:rsidRPr="00EE678B">
        <w:rPr>
          <w:color w:val="000000"/>
          <w:szCs w:val="20"/>
        </w:rPr>
        <w:t>Outpatient Pharmacy displays the same Allergy/ADR warning only once if both a drug class(es) and drug ingredient(s) are defined for the Allergy/ADR. The drug class and drug ingredient will be listed on the single display. The user is prompted to intervene once. If no intervention is chosen, the standard order entry dialog will resume. Local and remote Allergy/ADRs are combined.</w:t>
      </w:r>
    </w:p>
    <w:p w:rsidR="001E3DFA" w:rsidRPr="00EE678B" w:rsidRDefault="001E3DFA" w:rsidP="001E3DFA">
      <w:pPr>
        <w:rPr>
          <w:color w:val="000000"/>
          <w:szCs w:val="20"/>
        </w:rPr>
      </w:pPr>
    </w:p>
    <w:p w:rsidR="001E3DFA" w:rsidRPr="00EE678B" w:rsidRDefault="001E3DFA" w:rsidP="001E3DFA">
      <w:r w:rsidRPr="00EE678B">
        <w:rPr>
          <w:color w:val="000000"/>
          <w:sz w:val="24"/>
          <w:szCs w:val="24"/>
        </w:rPr>
        <w:t xml:space="preserve">If no Allergy Assessment has been documented for the patient for whom the medication order is being processed, the user will be forced to log an intervention for every medication order entered until the allergy assessment is resolved. </w:t>
      </w:r>
    </w:p>
    <w:p w:rsidR="00770B80" w:rsidRPr="00EE678B" w:rsidRDefault="00770B80" w:rsidP="00770B80"/>
    <w:p w:rsidR="00770B80" w:rsidRPr="00EE678B" w:rsidRDefault="00770B80" w:rsidP="00770B80">
      <w:r w:rsidRPr="00EE678B">
        <w:t>See examples below:</w:t>
      </w:r>
    </w:p>
    <w:p w:rsidR="00770B80" w:rsidRPr="00EE678B" w:rsidRDefault="00770B80" w:rsidP="00770B80"/>
    <w:p w:rsidR="00770B80" w:rsidRPr="00EE678B" w:rsidRDefault="00770B80" w:rsidP="008E248B">
      <w:pPr>
        <w:pStyle w:val="ExampleHeading"/>
      </w:pPr>
      <w:r w:rsidRPr="00EE678B">
        <w:t>Remote Allergy/ADR – New Order Entry Backdoor – Both Ingredient and Drug Class defined for Allergy/ADR</w:t>
      </w:r>
    </w:p>
    <w:p w:rsidR="00770B80" w:rsidRPr="00EE678B" w:rsidRDefault="00770B80" w:rsidP="005B5D24">
      <w:pPr>
        <w:pStyle w:val="ScreenCapture"/>
      </w:pPr>
      <w:r w:rsidRPr="00EE678B">
        <w:t xml:space="preserve">Select Action: Quit// NO   New Order  </w:t>
      </w:r>
    </w:p>
    <w:p w:rsidR="00770B80" w:rsidRPr="00EE678B" w:rsidRDefault="00770B80" w:rsidP="005B5D24">
      <w:pPr>
        <w:pStyle w:val="ScreenCapture"/>
      </w:pPr>
    </w:p>
    <w:p w:rsidR="00770B80" w:rsidRPr="00EE678B" w:rsidRDefault="00770B80" w:rsidP="005B5D24">
      <w:pPr>
        <w:pStyle w:val="ScreenCapture"/>
      </w:pPr>
      <w:r w:rsidRPr="00EE678B">
        <w:t xml:space="preserve">PATIENT STATUS: SC//    </w:t>
      </w:r>
    </w:p>
    <w:p w:rsidR="00770B80" w:rsidRPr="00EE678B" w:rsidRDefault="00770B80" w:rsidP="005B5D24">
      <w:pPr>
        <w:pStyle w:val="ScreenCapture"/>
      </w:pPr>
      <w:r w:rsidRPr="00EE678B">
        <w:t>DRUG: DILTIAZEM</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     1   DILTIAZEM (DILACOR XR) 240MG SA CAP           CV200     N/F       This </w:t>
      </w:r>
    </w:p>
    <w:p w:rsidR="00770B80" w:rsidRPr="00EE678B" w:rsidRDefault="00770B80" w:rsidP="005B5D24">
      <w:pPr>
        <w:pStyle w:val="ScreenCapture"/>
      </w:pPr>
      <w:r w:rsidRPr="00EE678B">
        <w:t xml:space="preserve">drug will not be processed without Drug Request Form 10-7144     </w:t>
      </w:r>
    </w:p>
    <w:p w:rsidR="00770B80" w:rsidRPr="00EE678B" w:rsidRDefault="00770B80" w:rsidP="005B5D24">
      <w:pPr>
        <w:pStyle w:val="ScreenCapture"/>
      </w:pPr>
      <w:r w:rsidRPr="00EE678B">
        <w:t xml:space="preserve">     2   DILTIAZEM (INWOOD) 120MG SA CAP           CV200           </w:t>
      </w:r>
    </w:p>
    <w:p w:rsidR="00770B80" w:rsidRPr="00EE678B" w:rsidRDefault="00770B80" w:rsidP="005B5D24">
      <w:pPr>
        <w:pStyle w:val="ScreenCapture"/>
      </w:pPr>
      <w:r w:rsidRPr="00EE678B">
        <w:t xml:space="preserve">     3   DILTIAZEM (INWOOD) 180MG SA CAP           CV200           </w:t>
      </w:r>
    </w:p>
    <w:p w:rsidR="00770B80" w:rsidRPr="00EE678B" w:rsidRDefault="00770B80" w:rsidP="005B5D24">
      <w:pPr>
        <w:pStyle w:val="ScreenCapture"/>
      </w:pPr>
      <w:r w:rsidRPr="00EE678B">
        <w:t xml:space="preserve">     4   DILTIAZEM (INWOOD) 240MG SA CAP           CV200           </w:t>
      </w:r>
    </w:p>
    <w:p w:rsidR="00770B80" w:rsidRPr="00EE678B" w:rsidRDefault="00770B80" w:rsidP="005B5D24">
      <w:pPr>
        <w:pStyle w:val="ScreenCapture"/>
      </w:pPr>
      <w:r w:rsidRPr="00EE678B">
        <w:t xml:space="preserve">     5   DILTIAZEM (INWOOD) 300MG SA CAP           CV200           </w:t>
      </w:r>
    </w:p>
    <w:p w:rsidR="00770B80" w:rsidRPr="00EE678B" w:rsidRDefault="00770B80" w:rsidP="005B5D24">
      <w:pPr>
        <w:pStyle w:val="ScreenCapture"/>
      </w:pPr>
      <w:r w:rsidRPr="00EE678B">
        <w:t>Press &lt;RETURN&gt; to see more, '^' to exit this list, '^^' to exit all lists, OR</w:t>
      </w:r>
    </w:p>
    <w:p w:rsidR="00770B80" w:rsidRPr="00EE678B" w:rsidRDefault="00770B80" w:rsidP="005B5D24">
      <w:pPr>
        <w:pStyle w:val="ScreenCapture"/>
      </w:pPr>
      <w:r w:rsidRPr="00EE678B">
        <w:t xml:space="preserve">CHOOSE 1-5: 1  DILTIAZEM (DILACOR XR) 240MG SA CAP         CV200     N/F   This drug will not be processed without Drug Request Form 10-7144     </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DILTIAZEM (DILACOR XR) 240MG SA CAP</w:t>
      </w:r>
    </w:p>
    <w:p w:rsidR="00770B80" w:rsidRPr="00EE678B" w:rsidRDefault="00770B80" w:rsidP="005B5D24">
      <w:pPr>
        <w:pStyle w:val="ScreenCapture"/>
      </w:pPr>
      <w:r w:rsidRPr="00EE678B">
        <w:t xml:space="preserve">     Causative Agent: DILTIAZEM</w:t>
      </w:r>
    </w:p>
    <w:p w:rsidR="00770B80" w:rsidRPr="00EE678B" w:rsidRDefault="00770B80" w:rsidP="005B5D24">
      <w:pPr>
        <w:pStyle w:val="ScreenCapture"/>
      </w:pPr>
      <w:r w:rsidRPr="00EE678B">
        <w:t xml:space="preserve"> Historical/Observed: OBSERVED</w:t>
      </w:r>
    </w:p>
    <w:p w:rsidR="00770B80" w:rsidRPr="00EE678B" w:rsidRDefault="00770B80" w:rsidP="005B5D24">
      <w:pPr>
        <w:pStyle w:val="ScreenCapture"/>
      </w:pPr>
      <w:r w:rsidRPr="00EE678B">
        <w:t xml:space="preserve">            Severity: MODERATE</w:t>
      </w:r>
    </w:p>
    <w:p w:rsidR="00770B80" w:rsidRPr="00EE678B" w:rsidRDefault="00770B80" w:rsidP="005B5D24">
      <w:pPr>
        <w:pStyle w:val="ScreenCapture"/>
      </w:pPr>
      <w:r w:rsidRPr="00EE678B">
        <w:t xml:space="preserve">         Ingredients: DILTIAZEM (REMOTE(SITE(S)), </w:t>
      </w:r>
    </w:p>
    <w:p w:rsidR="00770B80" w:rsidRPr="00EE678B" w:rsidRDefault="00770B80" w:rsidP="005B5D24">
      <w:pPr>
        <w:pStyle w:val="ScreenCapture"/>
      </w:pPr>
      <w:r w:rsidRPr="00EE678B">
        <w:t xml:space="preserve">      Signs/Symptoms: ITCHING,WATERING EYES, ANOREXIA, NAUSEA,VOMITING, </w:t>
      </w:r>
    </w:p>
    <w:p w:rsidR="00770B80" w:rsidRPr="00EE678B" w:rsidRDefault="00770B80" w:rsidP="005B5D24">
      <w:pPr>
        <w:pStyle w:val="ScreenCapture"/>
      </w:pPr>
      <w:r w:rsidRPr="00EE678B">
        <w:t xml:space="preserve">                      ANXIETY, DROWSINESS, DRY MOUTH, DRY NOSE, RASH, </w:t>
      </w:r>
    </w:p>
    <w:p w:rsidR="00770B80" w:rsidRPr="00EE678B" w:rsidRDefault="00770B80" w:rsidP="005B5D24">
      <w:pPr>
        <w:pStyle w:val="ScreenCapture"/>
      </w:pPr>
      <w:r w:rsidRPr="00EE678B">
        <w:t xml:space="preserve">          Drug Class: CV200 CALCIUM CHANNEL BLOCKERS (REMOTE(SITE(S)), </w:t>
      </w:r>
    </w:p>
    <w:p w:rsidR="00770B80" w:rsidRPr="00EE678B" w:rsidRDefault="00770B80" w:rsidP="005B5D24">
      <w:pPr>
        <w:pStyle w:val="ScreenCapture"/>
      </w:pPr>
      <w:r w:rsidRPr="00EE678B">
        <w:t xml:space="preserve">   Provider Override Reason: N/A - Order Entered Through VistA </w:t>
      </w:r>
    </w:p>
    <w:p w:rsidR="00770B80" w:rsidRPr="00EE678B" w:rsidRDefault="00770B80" w:rsidP="005B5D24">
      <w:pPr>
        <w:pStyle w:val="ScreenCapture"/>
      </w:pPr>
    </w:p>
    <w:p w:rsidR="00770B80" w:rsidRPr="00EE678B" w:rsidRDefault="00770B80" w:rsidP="005B5D24">
      <w:pPr>
        <w:pStyle w:val="ScreenCapture"/>
      </w:pPr>
      <w:r w:rsidRPr="00EE678B">
        <w:t>Do you want to Intervene? Y// NO</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240MG</w:t>
      </w:r>
    </w:p>
    <w:p w:rsidR="00770B80" w:rsidRPr="00EE678B" w:rsidRDefault="00770B80" w:rsidP="005B5D24">
      <w:pPr>
        <w:pStyle w:val="ScreenCapture"/>
      </w:pPr>
      <w:r w:rsidRPr="00EE678B">
        <w:t xml:space="preserve">       2. 480MG</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w:t>
      </w:r>
    </w:p>
    <w:p w:rsidR="00770B80" w:rsidRPr="00EE678B" w:rsidRDefault="00770B80" w:rsidP="005B5D24">
      <w:pPr>
        <w:pStyle w:val="ScreenCapture"/>
      </w:pPr>
      <w:r w:rsidRPr="00EE678B">
        <w:t>.</w:t>
      </w:r>
    </w:p>
    <w:p w:rsidR="00770B80" w:rsidRPr="00EE678B" w:rsidRDefault="00770B80" w:rsidP="005B5D24">
      <w:pPr>
        <w:pStyle w:val="ScreenCapture"/>
      </w:pPr>
      <w:r w:rsidRPr="00EE678B">
        <w:t>.</w:t>
      </w:r>
    </w:p>
    <w:p w:rsidR="00770B80" w:rsidRPr="00EE678B" w:rsidRDefault="00770B80" w:rsidP="005B5D24">
      <w:pPr>
        <w:pStyle w:val="ScreenCapture"/>
      </w:pPr>
      <w:r w:rsidRPr="00EE678B">
        <w:t>OR</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 xml:space="preserve">for DILTIAZEM (DILACOR XR) 240MG SA CAP         </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PSOPROVIDER,THREE     TPP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EE678B" w:rsidRDefault="00770B80" w:rsidP="005B5D24">
      <w:pPr>
        <w:pStyle w:val="ScreenCapture"/>
      </w:pPr>
    </w:p>
    <w:p w:rsidR="00770B80" w:rsidRPr="00EE678B" w:rsidRDefault="00770B80" w:rsidP="005B5D24">
      <w:pPr>
        <w:pStyle w:val="ScreenCapture"/>
      </w:pPr>
      <w:r w:rsidRPr="00EE678B">
        <w:t>VERB: TAKE</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240MG</w:t>
      </w:r>
    </w:p>
    <w:p w:rsidR="00770B80" w:rsidRPr="00EE678B" w:rsidRDefault="00770B80" w:rsidP="005B5D24">
      <w:pPr>
        <w:pStyle w:val="ScreenCapture"/>
      </w:pPr>
      <w:r w:rsidRPr="00EE678B">
        <w:t xml:space="preserve">       2. 480MG</w:t>
      </w:r>
    </w:p>
    <w:p w:rsidR="00770B80" w:rsidRPr="00EE678B" w:rsidRDefault="00770B80" w:rsidP="005B5D24">
      <w:pPr>
        <w:pStyle w:val="ScreenCapture"/>
      </w:pPr>
    </w:p>
    <w:p w:rsidR="00770B80" w:rsidRPr="00EE678B" w:rsidRDefault="00770B80" w:rsidP="005B5D24">
      <w:pPr>
        <w:pStyle w:val="ScreenCapture"/>
      </w:pPr>
      <w:bookmarkStart w:id="4502" w:name="Page_190"/>
      <w:bookmarkStart w:id="4503" w:name="Page_189"/>
      <w:bookmarkEnd w:id="4502"/>
      <w:bookmarkEnd w:id="4503"/>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w:t>
      </w:r>
    </w:p>
    <w:p w:rsidR="00770B80" w:rsidRPr="00EE678B" w:rsidRDefault="00770B80" w:rsidP="00770B80"/>
    <w:p w:rsidR="00770B80" w:rsidRPr="00EE678B" w:rsidRDefault="00770B80" w:rsidP="008E248B">
      <w:pPr>
        <w:pStyle w:val="ExampleHeading"/>
      </w:pPr>
      <w:r w:rsidRPr="00EE678B">
        <w:t>Local Allergy/ADR – New Order Entry Backdoor</w:t>
      </w:r>
      <w:r w:rsidR="00D8267F" w:rsidRPr="00EE678B">
        <w:t xml:space="preserve"> </w:t>
      </w:r>
      <w:r w:rsidRPr="00EE678B">
        <w:t>– Only Drug Class defined.</w:t>
      </w:r>
    </w:p>
    <w:p w:rsidR="00770B80" w:rsidRPr="00EE678B" w:rsidRDefault="00770B80" w:rsidP="005B5D24">
      <w:pPr>
        <w:pStyle w:val="ScreenCapture"/>
      </w:pPr>
      <w:r w:rsidRPr="00EE678B">
        <w:t xml:space="preserve">Another New Order for PSOPATIENT, TEN? YES// </w:t>
      </w:r>
    </w:p>
    <w:p w:rsidR="00770B80" w:rsidRPr="00EE678B" w:rsidRDefault="00770B80" w:rsidP="005B5D24">
      <w:pPr>
        <w:pStyle w:val="ScreenCapture"/>
      </w:pPr>
    </w:p>
    <w:p w:rsidR="00770B80" w:rsidRPr="00EE678B" w:rsidRDefault="00770B80" w:rsidP="005B5D24">
      <w:pPr>
        <w:pStyle w:val="ScreenCapture"/>
      </w:pPr>
      <w:r w:rsidRPr="00EE678B">
        <w:t>Eligibility: NSC</w:t>
      </w:r>
    </w:p>
    <w:p w:rsidR="00770B80" w:rsidRPr="00EE678B" w:rsidRDefault="00770B80" w:rsidP="005B5D24">
      <w:pPr>
        <w:pStyle w:val="ScreenCapture"/>
      </w:pPr>
      <w:r w:rsidRPr="00EE678B">
        <w:t xml:space="preserve">RX PATIENT STATUS: OPT NSC//   </w:t>
      </w:r>
    </w:p>
    <w:p w:rsidR="00770B80" w:rsidRPr="00EE678B" w:rsidRDefault="00770B80" w:rsidP="005B5D24">
      <w:pPr>
        <w:pStyle w:val="ScreenCapture"/>
      </w:pPr>
      <w:r w:rsidRPr="00EE678B">
        <w:t>DRUG: SEPTRA</w:t>
      </w:r>
    </w:p>
    <w:p w:rsidR="00770B80" w:rsidRPr="00EE678B" w:rsidRDefault="00770B80" w:rsidP="005B5D24">
      <w:pPr>
        <w:pStyle w:val="ScreenCapture"/>
      </w:pPr>
      <w:r w:rsidRPr="00EE678B">
        <w:t xml:space="preserve">  Lookup: GENERIC NAME</w:t>
      </w:r>
    </w:p>
    <w:p w:rsidR="00770B80" w:rsidRPr="00EE678B" w:rsidRDefault="00770B80" w:rsidP="005B5D24">
      <w:pPr>
        <w:pStyle w:val="ScreenCapture"/>
      </w:pPr>
      <w:r w:rsidRPr="00EE678B">
        <w:t xml:space="preserve">SEPTRA DS TAB           AM650           </w:t>
      </w:r>
    </w:p>
    <w:p w:rsidR="00770B80" w:rsidRPr="00EE678B" w:rsidRDefault="00770B80" w:rsidP="005B5D24">
      <w:pPr>
        <w:pStyle w:val="ScreenCapture"/>
      </w:pPr>
      <w:r w:rsidRPr="00EE678B">
        <w:t xml:space="preserve">         ...OK? Yes//  (Yes)</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SEPTRA DS TAB</w:t>
      </w:r>
    </w:p>
    <w:p w:rsidR="00770B80" w:rsidRPr="00EE678B" w:rsidRDefault="00770B80" w:rsidP="005B5D24">
      <w:pPr>
        <w:pStyle w:val="ScreenCapture"/>
      </w:pPr>
      <w:r w:rsidRPr="00EE678B">
        <w:t xml:space="preserve">     Causative Agent: SULFADIAZINE/SULFAMERAZINE/SULFAMETHAZINE</w:t>
      </w:r>
    </w:p>
    <w:p w:rsidR="00770B80" w:rsidRPr="00EE678B" w:rsidRDefault="00770B80" w:rsidP="005B5D24">
      <w:pPr>
        <w:pStyle w:val="ScreenCapture"/>
      </w:pPr>
      <w:r w:rsidRPr="00EE678B">
        <w:t xml:space="preserve"> Historical/Observed: HISTORICAL</w:t>
      </w:r>
    </w:p>
    <w:p w:rsidR="00770B80" w:rsidRPr="00EE678B" w:rsidRDefault="00770B80" w:rsidP="005B5D24">
      <w:pPr>
        <w:pStyle w:val="ScreenCapture"/>
      </w:pPr>
      <w:r w:rsidRPr="00EE678B">
        <w:t xml:space="preserve">            Severity: Not Entered</w:t>
      </w:r>
    </w:p>
    <w:p w:rsidR="00770B80" w:rsidRPr="00EE678B" w:rsidRDefault="00770B80" w:rsidP="005B5D24">
      <w:pPr>
        <w:pStyle w:val="ScreenCapture"/>
      </w:pPr>
      <w:r w:rsidRPr="00EE678B">
        <w:t xml:space="preserve">      Signs/Symptoms: ITCHING,WATERING EYES, ANOREXIA, NAUSEA,VOMITING, </w:t>
      </w:r>
    </w:p>
    <w:p w:rsidR="00770B80" w:rsidRPr="00EE678B" w:rsidRDefault="00770B80" w:rsidP="005B5D24">
      <w:pPr>
        <w:pStyle w:val="ScreenCapture"/>
      </w:pPr>
      <w:r w:rsidRPr="00EE678B">
        <w:t xml:space="preserve">                      ANXIETY, DROWSINESS, </w:t>
      </w:r>
    </w:p>
    <w:p w:rsidR="00770B80" w:rsidRPr="00EE678B" w:rsidRDefault="00770B80" w:rsidP="005B5D24">
      <w:pPr>
        <w:pStyle w:val="ScreenCapture"/>
      </w:pPr>
      <w:r w:rsidRPr="00EE678B">
        <w:t xml:space="preserve">          Drug Class: AM650 SULFONAMIDE/RELATED ANTIMICROBIALS (LOCAL), </w:t>
      </w:r>
    </w:p>
    <w:p w:rsidR="00770B80" w:rsidRPr="00EE678B" w:rsidRDefault="00770B80" w:rsidP="005B5D24">
      <w:pPr>
        <w:pStyle w:val="ScreenCapture"/>
      </w:pPr>
      <w:r w:rsidRPr="00EE678B">
        <w:t xml:space="preserve">   Provider Override Reason: N/A - Order Entered Through VistA</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for SEPTRA DS TAB</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PSOPROVIDER,FOUR     FPP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B10E0E" w:rsidRDefault="00992918" w:rsidP="005B5D24">
      <w:pPr>
        <w:pStyle w:val="ScreenCapture"/>
        <w:rPr>
          <w:lang w:val="en-US"/>
        </w:rPr>
      </w:pPr>
      <w:r>
        <w:rPr>
          <w:lang w:val="en-US"/>
        </w:rPr>
        <w:t xml:space="preserve">There are 2 </w:t>
      </w:r>
      <w:r w:rsidR="00770B80" w:rsidRPr="00EE678B">
        <w:t>Available Dosage(s)</w:t>
      </w:r>
      <w:r>
        <w:rPr>
          <w:lang w:val="en-US"/>
        </w:rPr>
        <w:t>:</w:t>
      </w:r>
    </w:p>
    <w:p w:rsidR="00770B80" w:rsidRPr="00EE678B" w:rsidRDefault="00770B80" w:rsidP="005B5D24">
      <w:pPr>
        <w:pStyle w:val="ScreenCapture"/>
      </w:pPr>
      <w:r w:rsidRPr="00EE678B">
        <w:t xml:space="preserve">       1. 1 TABLET</w:t>
      </w:r>
    </w:p>
    <w:p w:rsidR="00770B80" w:rsidRPr="00EE678B" w:rsidRDefault="00770B80" w:rsidP="005B5D24">
      <w:pPr>
        <w:pStyle w:val="ScreenCapture"/>
      </w:pPr>
      <w:r w:rsidRPr="00EE678B">
        <w:t xml:space="preserve">       2. 2 TABLETS</w:t>
      </w:r>
    </w:p>
    <w:p w:rsidR="00770B80" w:rsidRPr="00EE678B" w:rsidRDefault="00770B80" w:rsidP="005B5D24">
      <w:pPr>
        <w:pStyle w:val="ScreenCapture"/>
      </w:pPr>
    </w:p>
    <w:p w:rsidR="00770B80" w:rsidRPr="00EE678B" w:rsidRDefault="00770B80" w:rsidP="005B5D24">
      <w:pPr>
        <w:pStyle w:val="ScreenCapture"/>
      </w:pPr>
      <w:r w:rsidRPr="00EE678B">
        <w:t>Select from list of Available Dosages</w:t>
      </w:r>
      <w:r w:rsidR="00992918">
        <w:rPr>
          <w:lang w:val="en-US"/>
        </w:rPr>
        <w:t xml:space="preserve"> (1-2)</w:t>
      </w:r>
      <w:r w:rsidRPr="00EE678B">
        <w:t>, Enter Free Text Dose</w:t>
      </w:r>
    </w:p>
    <w:p w:rsidR="00770B80" w:rsidRPr="00EE678B" w:rsidRDefault="00770B80" w:rsidP="005B5D24">
      <w:pPr>
        <w:pStyle w:val="ScreenCapture"/>
      </w:pPr>
      <w:r w:rsidRPr="00EE678B">
        <w:t>or Enter a Question Mark (?) to view list: 1 1 TABLET</w:t>
      </w:r>
    </w:p>
    <w:p w:rsidR="00770B80" w:rsidRPr="00EE678B" w:rsidRDefault="00770B80" w:rsidP="005B5D24">
      <w:pPr>
        <w:pStyle w:val="ScreenCapture"/>
      </w:pPr>
    </w:p>
    <w:p w:rsidR="00770B80" w:rsidRPr="00EE678B" w:rsidRDefault="00770B80" w:rsidP="005B5D24">
      <w:pPr>
        <w:pStyle w:val="ScreenCapture"/>
      </w:pPr>
      <w:r w:rsidRPr="00EE678B">
        <w:t>You entered 1 TABLET is this correct? Yes//   YES</w:t>
      </w:r>
    </w:p>
    <w:p w:rsidR="00770B80" w:rsidRPr="00EE678B" w:rsidRDefault="00770B80" w:rsidP="005B5D24">
      <w:pPr>
        <w:pStyle w:val="ScreenCapture"/>
      </w:pPr>
      <w:r w:rsidRPr="00EE678B">
        <w:t>VERB: TAKE</w:t>
      </w:r>
    </w:p>
    <w:p w:rsidR="00770B80" w:rsidRPr="00EE678B" w:rsidRDefault="00770B80" w:rsidP="005B5D24">
      <w:pPr>
        <w:pStyle w:val="ScreenCapture"/>
      </w:pPr>
      <w:r w:rsidRPr="00EE678B">
        <w:t>ROUTE: PO//   ORAL      PO  MOUTH</w:t>
      </w:r>
    </w:p>
    <w:p w:rsidR="00992918" w:rsidRDefault="00992918" w:rsidP="00992918">
      <w:pPr>
        <w:pStyle w:val="ScreenCapture"/>
        <w:rPr>
          <w:lang w:val="en-US"/>
        </w:rPr>
      </w:pPr>
      <w:r w:rsidRPr="006C0AE5">
        <w:t>Schedule: BID</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BID  BID  TWICE A DAY</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(TWICE A DAY)</w:t>
      </w:r>
    </w:p>
    <w:p w:rsidR="00770B80" w:rsidRPr="00EE678B" w:rsidRDefault="00770B80" w:rsidP="005B5D24">
      <w:pPr>
        <w:pStyle w:val="ScreenCapture"/>
      </w:pPr>
    </w:p>
    <w:p w:rsidR="00770B80" w:rsidRPr="00EE678B" w:rsidRDefault="00770B80" w:rsidP="005B5D24">
      <w:pPr>
        <w:pStyle w:val="ScreenCapture"/>
      </w:pPr>
      <w:r w:rsidRPr="00EE678B">
        <w:t>LIMITED DURATION (IN DAYS, HOURS OR MINUTES):</w:t>
      </w:r>
    </w:p>
    <w:p w:rsidR="00770B80" w:rsidRPr="00EE678B" w:rsidRDefault="00770B80" w:rsidP="00263D93"/>
    <w:p w:rsidR="00770B80" w:rsidRPr="00EE678B" w:rsidRDefault="00770B80" w:rsidP="008E248B">
      <w:pPr>
        <w:pStyle w:val="ExampleHeading"/>
      </w:pPr>
      <w:r w:rsidRPr="00EE678B">
        <w:t>Local &amp; Remote Allergy/ADR – Multi-ingredients, Pending Order</w:t>
      </w:r>
    </w:p>
    <w:p w:rsidR="00770B80" w:rsidRPr="00EE678B" w:rsidRDefault="00770B80" w:rsidP="005B5D24">
      <w:pPr>
        <w:pStyle w:val="ScreenCapture"/>
      </w:pPr>
      <w:r w:rsidRPr="00EE678B">
        <w:t>ED  Edit                                FN  Finish</w:t>
      </w:r>
    </w:p>
    <w:p w:rsidR="00770B80" w:rsidRPr="00EE678B" w:rsidRDefault="00770B80" w:rsidP="005B5D24">
      <w:pPr>
        <w:pStyle w:val="ScreenCapture"/>
      </w:pPr>
      <w:r w:rsidRPr="00EE678B">
        <w:t xml:space="preserve">Select Item(s): Next Screen//    NEXT SCREEN  </w:t>
      </w:r>
    </w:p>
    <w:p w:rsidR="00770B80" w:rsidRPr="00EE678B" w:rsidRDefault="00770B80" w:rsidP="004878FF">
      <w:pPr>
        <w:pStyle w:val="ScreenCapture"/>
      </w:pPr>
    </w:p>
    <w:p w:rsidR="00770B80" w:rsidRPr="00EE678B" w:rsidRDefault="00770B80" w:rsidP="000A0A20">
      <w:pPr>
        <w:pStyle w:val="ScreenCapture"/>
        <w:keepNext/>
      </w:pPr>
      <w:r w:rsidRPr="00EE678B">
        <w:t xml:space="preserve">Pending OP Orders (ROUTINE)   Mar 24, 2008@21:56:03          Page:    2 of    3 </w:t>
      </w:r>
    </w:p>
    <w:p w:rsidR="00770B80" w:rsidRPr="00EE678B" w:rsidRDefault="00770B80" w:rsidP="005B5D24">
      <w:pPr>
        <w:pStyle w:val="ScreenCapture"/>
      </w:pPr>
      <w:r w:rsidRPr="00EE678B">
        <w:t xml:space="preserve">PSOPATIENT,THREE                                                        &lt;A&gt; </w:t>
      </w:r>
    </w:p>
    <w:p w:rsidR="00770B80" w:rsidRPr="00EE678B" w:rsidRDefault="00770B80" w:rsidP="005B5D24">
      <w:pPr>
        <w:pStyle w:val="ScreenCapture"/>
      </w:pPr>
      <w:r w:rsidRPr="00EE678B">
        <w:t xml:space="preserve">  PID: 000-00-0000                                 Ht(cm): 167.64 (06/10/1993)</w:t>
      </w:r>
    </w:p>
    <w:p w:rsidR="00770B80" w:rsidRPr="00EE678B" w:rsidRDefault="00770B80" w:rsidP="005B5D24">
      <w:pPr>
        <w:pStyle w:val="ScreenCapture"/>
      </w:pPr>
      <w:r w:rsidRPr="00EE678B">
        <w:t xml:space="preserve">  DOB: FEB 2,1939 (69)                             Wt(kg): 68.18 (06/10/1993)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 xml:space="preserve">                                                                                </w:t>
      </w:r>
    </w:p>
    <w:p w:rsidR="00770B80" w:rsidRPr="00EE678B" w:rsidRDefault="00770B80" w:rsidP="005B5D24">
      <w:pPr>
        <w:pStyle w:val="ScreenCapture"/>
      </w:pPr>
      <w:r w:rsidRPr="00EE678B">
        <w:t xml:space="preserve">*(1) Orderable Item: SULFAMETHOXAZOLE/TRIMETHOPRIM TAB                          </w:t>
      </w:r>
    </w:p>
    <w:p w:rsidR="00770B80" w:rsidRDefault="00770B80" w:rsidP="005B5D24">
      <w:pPr>
        <w:pStyle w:val="ScreenCapture"/>
      </w:pPr>
      <w:r w:rsidRPr="00EE678B">
        <w:t xml:space="preserve"> (2)           Drug: SULFAMETHOXAZOLE/TRIMETHOPRIM DS TAB                       </w:t>
      </w:r>
    </w:p>
    <w:p w:rsidR="00F43248" w:rsidRPr="00F43248" w:rsidRDefault="00F43248" w:rsidP="005B5D24">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770B80" w:rsidRPr="00EE678B" w:rsidRDefault="00770B80" w:rsidP="005B5D24">
      <w:pPr>
        <w:pStyle w:val="ScreenCapture"/>
      </w:pPr>
      <w:r w:rsidRPr="00EE678B">
        <w:t xml:space="preserve">               Verb: TAKE                                                       </w:t>
      </w:r>
    </w:p>
    <w:p w:rsidR="00770B80" w:rsidRPr="00EE678B" w:rsidRDefault="00770B80" w:rsidP="005B5D24">
      <w:pPr>
        <w:pStyle w:val="ScreenCapture"/>
      </w:pPr>
      <w:r w:rsidRPr="00EE678B">
        <w:t xml:space="preserve"> (3)        *Dosage: 1 TABLET                                                   </w:t>
      </w:r>
    </w:p>
    <w:p w:rsidR="00770B80" w:rsidRPr="00EE678B" w:rsidRDefault="00770B80" w:rsidP="005B5D24">
      <w:pPr>
        <w:pStyle w:val="ScreenCapture"/>
      </w:pPr>
      <w:r w:rsidRPr="00EE678B">
        <w:t xml:space="preserve">             *Route: ORAL                                                       </w:t>
      </w:r>
    </w:p>
    <w:p w:rsidR="00770B80" w:rsidRPr="00EE678B" w:rsidRDefault="00770B80" w:rsidP="005B5D24">
      <w:pPr>
        <w:pStyle w:val="ScreenCapture"/>
      </w:pPr>
      <w:r w:rsidRPr="00EE678B">
        <w:t xml:space="preserve">          *Schedule: Q12H                                                       </w:t>
      </w:r>
    </w:p>
    <w:p w:rsidR="00770B80" w:rsidRPr="00EE678B" w:rsidRDefault="00770B80" w:rsidP="005B5D24">
      <w:pPr>
        <w:pStyle w:val="ScreenCapture"/>
      </w:pPr>
      <w:r w:rsidRPr="00EE678B">
        <w:t xml:space="preserve"> (4)   Pat Instruct:                                                            </w:t>
      </w:r>
    </w:p>
    <w:p w:rsidR="00770B80" w:rsidRPr="00EE678B" w:rsidRDefault="00770B80" w:rsidP="005B5D24">
      <w:pPr>
        <w:pStyle w:val="ScreenCapture"/>
      </w:pPr>
      <w:r w:rsidRPr="00EE678B">
        <w:t xml:space="preserve">  Provider Comments:                                                            </w:t>
      </w:r>
    </w:p>
    <w:p w:rsidR="00770B80" w:rsidRPr="00EE678B" w:rsidRDefault="00770B80" w:rsidP="005B5D24">
      <w:pPr>
        <w:pStyle w:val="ScreenCapture"/>
      </w:pPr>
      <w:r w:rsidRPr="00EE678B">
        <w:t xml:space="preserve">       Instructions: TAKE 1 TABLET PO Q12H                                      </w:t>
      </w:r>
    </w:p>
    <w:p w:rsidR="00770B80" w:rsidRPr="00EE678B" w:rsidRDefault="00770B80" w:rsidP="005B5D24">
      <w:pPr>
        <w:pStyle w:val="ScreenCapture"/>
      </w:pPr>
      <w:r w:rsidRPr="00EE678B">
        <w:t xml:space="preserve">                SIG: TAKE 1 TABLET BY MOUTH EVERY 12 HOURS                      </w:t>
      </w:r>
    </w:p>
    <w:p w:rsidR="00770B80" w:rsidRPr="00EE678B" w:rsidRDefault="00770B80" w:rsidP="005B5D24">
      <w:pPr>
        <w:pStyle w:val="ScreenCapture"/>
      </w:pPr>
      <w:r w:rsidRPr="00EE678B">
        <w:t xml:space="preserve"> (5) Patient Status: OPT NSC                                                    </w:t>
      </w:r>
    </w:p>
    <w:p w:rsidR="00770B80" w:rsidRPr="00EE678B" w:rsidRDefault="00770B80" w:rsidP="005B5D24">
      <w:pPr>
        <w:pStyle w:val="ScreenCapture"/>
      </w:pPr>
      <w:r w:rsidRPr="00EE678B">
        <w:t xml:space="preserve"> (6)     Issue Date: MAR 24,2008       (7) Fill Date: MAR 24,2008              </w:t>
      </w:r>
    </w:p>
    <w:p w:rsidR="00770B80" w:rsidRPr="00EE678B" w:rsidRDefault="00770B80" w:rsidP="005B5D24">
      <w:pPr>
        <w:pStyle w:val="ScreenCapture"/>
      </w:pPr>
      <w:r w:rsidRPr="00EE678B">
        <w:t xml:space="preserve">+         Enter ?? for more actions                                             </w:t>
      </w:r>
    </w:p>
    <w:p w:rsidR="00770B80" w:rsidRPr="00EE678B" w:rsidRDefault="00770B80" w:rsidP="005B5D24">
      <w:pPr>
        <w:pStyle w:val="ScreenCapture"/>
      </w:pPr>
      <w:r w:rsidRPr="00EE678B">
        <w:t>BY  Bypass                              DC  Discontinue</w:t>
      </w:r>
    </w:p>
    <w:p w:rsidR="00770B80" w:rsidRPr="00EE678B" w:rsidRDefault="00770B80" w:rsidP="005B5D24">
      <w:pPr>
        <w:pStyle w:val="ScreenCapture"/>
      </w:pPr>
      <w:r w:rsidRPr="00EE678B">
        <w:t>ED  Edit                                FN  Finish</w:t>
      </w:r>
    </w:p>
    <w:p w:rsidR="00770B80" w:rsidRPr="00EE678B" w:rsidRDefault="00770B80" w:rsidP="005B5D24">
      <w:pPr>
        <w:pStyle w:val="ScreenCapture"/>
      </w:pPr>
      <w:r w:rsidRPr="00EE678B">
        <w:t xml:space="preserve">Select Item(s): Next Screen// FN   Finish  </w:t>
      </w:r>
    </w:p>
    <w:p w:rsidR="00770B80" w:rsidRPr="00EE678B" w:rsidRDefault="00770B80" w:rsidP="005B5D24">
      <w:pPr>
        <w:pStyle w:val="ScreenCapture"/>
      </w:pPr>
    </w:p>
    <w:p w:rsidR="00770B80" w:rsidRPr="00EE678B" w:rsidRDefault="00770B80" w:rsidP="005B5D24">
      <w:pPr>
        <w:pStyle w:val="ScreenCapture"/>
      </w:pPr>
      <w:r w:rsidRPr="00EE678B">
        <w:t>Now doing allergy checks.</w:t>
      </w:r>
      <w:r w:rsidR="00D8267F" w:rsidRPr="00EE678B">
        <w:t xml:space="preserve"> </w:t>
      </w:r>
      <w:r w:rsidRPr="00EE678B">
        <w:t xml:space="preserve"> Please wait...</w:t>
      </w:r>
    </w:p>
    <w:p w:rsidR="00770B80" w:rsidRPr="00EE678B" w:rsidRDefault="00770B80" w:rsidP="005B5D24">
      <w:pPr>
        <w:pStyle w:val="ScreenCapture"/>
      </w:pPr>
    </w:p>
    <w:p w:rsidR="00770B80" w:rsidRPr="00EE678B" w:rsidRDefault="00770B80" w:rsidP="005B5D24">
      <w:pPr>
        <w:pStyle w:val="ScreenCapture"/>
      </w:pPr>
      <w:r w:rsidRPr="00EE678B">
        <w:t>A Drug-Allergy Reaction exists for this medication and/or class!</w:t>
      </w:r>
    </w:p>
    <w:p w:rsidR="00770B80" w:rsidRPr="00EE678B" w:rsidRDefault="00770B80" w:rsidP="005B5D24">
      <w:pPr>
        <w:pStyle w:val="ScreenCapture"/>
      </w:pPr>
    </w:p>
    <w:p w:rsidR="00770B80" w:rsidRPr="00EE678B" w:rsidRDefault="00770B80" w:rsidP="005B5D24">
      <w:pPr>
        <w:pStyle w:val="ScreenCapture"/>
      </w:pPr>
      <w:r w:rsidRPr="00EE678B">
        <w:t xml:space="preserve">    Prospective Drug: SULFAMETHOXAZOLE/TRIMETHOPRIM DS TAB</w:t>
      </w:r>
    </w:p>
    <w:p w:rsidR="00770B80" w:rsidRPr="00EE678B" w:rsidRDefault="00770B80" w:rsidP="005B5D24">
      <w:pPr>
        <w:pStyle w:val="ScreenCapture"/>
      </w:pPr>
      <w:r w:rsidRPr="00EE678B">
        <w:t xml:space="preserve">     Causative Agent: SULFADIAZINE/SULFAMERAZINE/SULFAMETHAZINE</w:t>
      </w:r>
    </w:p>
    <w:p w:rsidR="00770B80" w:rsidRPr="00EE678B" w:rsidRDefault="00770B80" w:rsidP="005B5D24">
      <w:pPr>
        <w:pStyle w:val="ScreenCapture"/>
      </w:pPr>
      <w:r w:rsidRPr="00EE678B">
        <w:t xml:space="preserve"> Historical/Observed: HISTORICAL</w:t>
      </w:r>
    </w:p>
    <w:p w:rsidR="00770B80" w:rsidRPr="00EE678B" w:rsidRDefault="00770B80" w:rsidP="005B5D24">
      <w:pPr>
        <w:pStyle w:val="ScreenCapture"/>
      </w:pPr>
      <w:r w:rsidRPr="00EE678B">
        <w:t xml:space="preserve">            Severity: Not Entered</w:t>
      </w:r>
    </w:p>
    <w:p w:rsidR="00770B80" w:rsidRPr="00EE678B" w:rsidRDefault="00770B80" w:rsidP="005B5D24">
      <w:pPr>
        <w:pStyle w:val="ScreenCapture"/>
      </w:pPr>
      <w:r w:rsidRPr="00EE678B">
        <w:t xml:space="preserve">         Ingredients: SULFAMETHOXAZOLE (LOCAL), TRIMETHOPRIM (LOCAL AND </w:t>
      </w:r>
    </w:p>
    <w:p w:rsidR="00770B80" w:rsidRPr="00EE678B" w:rsidRDefault="00770B80" w:rsidP="005B5D24">
      <w:pPr>
        <w:pStyle w:val="ScreenCapture"/>
      </w:pPr>
      <w:r w:rsidRPr="00EE678B">
        <w:t xml:space="preserve">                      REMOTE(S))</w:t>
      </w:r>
    </w:p>
    <w:p w:rsidR="00770B80" w:rsidRPr="00EE678B" w:rsidRDefault="00770B80" w:rsidP="005B5D24">
      <w:pPr>
        <w:pStyle w:val="ScreenCapture"/>
      </w:pPr>
      <w:r w:rsidRPr="00EE678B">
        <w:t xml:space="preserve">      Signs/Symptoms: ITCHING,WATERING EYES, ANOREXIA,</w:t>
      </w:r>
    </w:p>
    <w:p w:rsidR="00770B80" w:rsidRPr="00EE678B" w:rsidRDefault="00770B80" w:rsidP="005B5D24">
      <w:pPr>
        <w:pStyle w:val="ScreenCapture"/>
      </w:pPr>
      <w:r w:rsidRPr="00EE678B">
        <w:t xml:space="preserve">                      NAUSEA,VOMITING, ANXIETY, DROWSINESS, </w:t>
      </w:r>
    </w:p>
    <w:p w:rsidR="00770B80" w:rsidRPr="00EE678B" w:rsidRDefault="00770B80" w:rsidP="005B5D24">
      <w:pPr>
        <w:pStyle w:val="ScreenCapture"/>
      </w:pPr>
      <w:r w:rsidRPr="00EE678B">
        <w:t xml:space="preserve">          Drug Class: AM650 SULFONAMIDE/RELATED ANTIMICROBIALS </w:t>
      </w:r>
    </w:p>
    <w:p w:rsidR="00770B80" w:rsidRPr="00EE678B" w:rsidRDefault="00770B80" w:rsidP="005B5D24">
      <w:pPr>
        <w:pStyle w:val="ScreenCapture"/>
      </w:pPr>
      <w:r w:rsidRPr="00EE678B">
        <w:t xml:space="preserve">                    (LOCAL AND REMOTE(S)), </w:t>
      </w:r>
    </w:p>
    <w:p w:rsidR="00770B80" w:rsidRPr="00EE678B" w:rsidRDefault="00770B80" w:rsidP="005B5D24">
      <w:pPr>
        <w:pStyle w:val="ScreenCapture"/>
      </w:pPr>
      <w:r w:rsidRPr="00EE678B">
        <w:t xml:space="preserve">   Provider Override Reason: N/A - Order Entered Through VistA</w:t>
      </w:r>
    </w:p>
    <w:p w:rsidR="00770B80" w:rsidRPr="00EE678B" w:rsidRDefault="00770B80" w:rsidP="005B5D24">
      <w:pPr>
        <w:pStyle w:val="ScreenCapture"/>
      </w:pPr>
    </w:p>
    <w:p w:rsidR="00770B80" w:rsidRPr="00EE678B" w:rsidRDefault="00770B80" w:rsidP="005B5D24">
      <w:pPr>
        <w:pStyle w:val="ScreenCapture"/>
      </w:pPr>
      <w:r w:rsidRPr="00EE678B">
        <w:t>Do you want to Intervene? Y// ES</w:t>
      </w:r>
    </w:p>
    <w:p w:rsidR="00770B80" w:rsidRPr="00EE678B" w:rsidRDefault="00770B80" w:rsidP="005B5D24">
      <w:pPr>
        <w:pStyle w:val="ScreenCapture"/>
      </w:pPr>
    </w:p>
    <w:p w:rsidR="00770B80" w:rsidRPr="00EE678B" w:rsidRDefault="00770B80" w:rsidP="005B5D24">
      <w:pPr>
        <w:pStyle w:val="ScreenCapture"/>
      </w:pPr>
      <w:r w:rsidRPr="00EE678B">
        <w:t>Now creating Pharmacy Intervention</w:t>
      </w:r>
    </w:p>
    <w:p w:rsidR="00770B80" w:rsidRPr="00EE678B" w:rsidRDefault="00770B80" w:rsidP="005B5D24">
      <w:pPr>
        <w:pStyle w:val="ScreenCapture"/>
      </w:pPr>
      <w:r w:rsidRPr="00EE678B">
        <w:t>for SULFAMETHOXAZOLE/TRIMETHOPRIM DS TAB</w:t>
      </w:r>
    </w:p>
    <w:p w:rsidR="00770B80" w:rsidRPr="00EE678B" w:rsidRDefault="00770B80" w:rsidP="005B5D24">
      <w:pPr>
        <w:pStyle w:val="ScreenCapture"/>
      </w:pPr>
    </w:p>
    <w:p w:rsidR="00770B80" w:rsidRPr="00EE678B" w:rsidRDefault="00770B80" w:rsidP="005B5D24">
      <w:pPr>
        <w:pStyle w:val="ScreenCapture"/>
      </w:pPr>
      <w:r w:rsidRPr="00EE678B">
        <w:t xml:space="preserve">PROVIDER:    PSOPROVIDER, 11     PP     119  </w:t>
      </w:r>
    </w:p>
    <w:p w:rsidR="00770B80" w:rsidRPr="00EE678B" w:rsidRDefault="00770B80" w:rsidP="005B5D24">
      <w:pPr>
        <w:pStyle w:val="ScreenCapture"/>
      </w:pPr>
      <w:r w:rsidRPr="00EE678B">
        <w:t>RECOMMENDATION:    NO CHANGE</w:t>
      </w:r>
    </w:p>
    <w:p w:rsidR="00770B80" w:rsidRPr="00EE678B" w:rsidRDefault="00770B80" w:rsidP="005B5D24">
      <w:pPr>
        <w:pStyle w:val="ScreenCapture"/>
      </w:pPr>
    </w:p>
    <w:p w:rsidR="00770B80" w:rsidRPr="00EE678B" w:rsidRDefault="00770B80" w:rsidP="005B5D24">
      <w:pPr>
        <w:pStyle w:val="ScreenCapture"/>
      </w:pPr>
      <w:r w:rsidRPr="00EE678B">
        <w:t>See 'Pharmacy Intervention Menu' if you want to delete this</w:t>
      </w:r>
    </w:p>
    <w:p w:rsidR="00770B80" w:rsidRPr="00EE678B" w:rsidRDefault="00770B80" w:rsidP="005B5D24">
      <w:pPr>
        <w:pStyle w:val="ScreenCapture"/>
      </w:pPr>
      <w:r w:rsidRPr="00EE678B">
        <w:t>intervention or for more options.</w:t>
      </w:r>
    </w:p>
    <w:p w:rsidR="00770B80" w:rsidRPr="00EE678B" w:rsidRDefault="00770B80" w:rsidP="005B5D24">
      <w:pPr>
        <w:pStyle w:val="ScreenCapture"/>
      </w:pPr>
    </w:p>
    <w:p w:rsidR="00770B80" w:rsidRPr="00EE678B" w:rsidRDefault="00770B80" w:rsidP="005B5D24">
      <w:pPr>
        <w:pStyle w:val="ScreenCapture"/>
      </w:pPr>
      <w:r w:rsidRPr="00EE678B">
        <w:t>Would you like to edit this intervention ? N// O</w:t>
      </w:r>
    </w:p>
    <w:p w:rsidR="00770B80" w:rsidRPr="00EE678B" w:rsidRDefault="00770B80" w:rsidP="005B5D24">
      <w:pPr>
        <w:pStyle w:val="ScreenCapture"/>
      </w:pPr>
    </w:p>
    <w:p w:rsidR="00770B80" w:rsidRPr="00EE678B" w:rsidRDefault="00770B80" w:rsidP="005B5D24">
      <w:pPr>
        <w:pStyle w:val="ScreenCapture"/>
      </w:pPr>
      <w:r w:rsidRPr="00EE678B">
        <w:t>Rx # 2611              03/24/08</w:t>
      </w:r>
    </w:p>
    <w:p w:rsidR="00770B80" w:rsidRPr="00EE678B" w:rsidRDefault="00770B80" w:rsidP="005B5D24">
      <w:pPr>
        <w:pStyle w:val="ScreenCapture"/>
      </w:pPr>
      <w:r w:rsidRPr="00EE678B">
        <w:t>PSOPATIENT,THREE                   #20</w:t>
      </w:r>
    </w:p>
    <w:p w:rsidR="00770B80" w:rsidRPr="00EE678B" w:rsidRDefault="00770B80" w:rsidP="005B5D24">
      <w:pPr>
        <w:pStyle w:val="ScreenCapture"/>
      </w:pPr>
      <w:r w:rsidRPr="00EE678B">
        <w:t>TAKE 1 TABLET BY MOUTH EVERY 12 HOURS</w:t>
      </w:r>
    </w:p>
    <w:p w:rsidR="00770B80" w:rsidRPr="00EE678B" w:rsidRDefault="00770B80" w:rsidP="005B5D24">
      <w:pPr>
        <w:pStyle w:val="ScreenCapture"/>
      </w:pPr>
      <w:r w:rsidRPr="00EE678B">
        <w:t>SULFAMETHOXAZOLE/TRIMETHOPRIM DS TAB</w:t>
      </w:r>
    </w:p>
    <w:p w:rsidR="00770B80" w:rsidRPr="00EE678B" w:rsidRDefault="00770B80" w:rsidP="005B5D24">
      <w:pPr>
        <w:pStyle w:val="ScreenCapture"/>
      </w:pPr>
      <w:r w:rsidRPr="00EE678B">
        <w:t>PSOPROVIDER, 11            PSOPHARMACIST,TWO</w:t>
      </w:r>
    </w:p>
    <w:p w:rsidR="00770B80" w:rsidRPr="00EE678B" w:rsidRDefault="00770B80" w:rsidP="005B5D24">
      <w:pPr>
        <w:pStyle w:val="ScreenCapture"/>
      </w:pPr>
      <w:r w:rsidRPr="00EE678B">
        <w:t># of Refills: 1</w:t>
      </w:r>
    </w:p>
    <w:p w:rsidR="00770B80" w:rsidRPr="00EE678B" w:rsidRDefault="00770B80" w:rsidP="005B5D24">
      <w:pPr>
        <w:pStyle w:val="ScreenCapture"/>
      </w:pPr>
    </w:p>
    <w:p w:rsidR="00770B80" w:rsidRPr="00EE678B" w:rsidRDefault="00770B80" w:rsidP="005B5D24">
      <w:pPr>
        <w:pStyle w:val="ScreenCapture"/>
      </w:pPr>
      <w:r w:rsidRPr="00EE678B">
        <w:t>Are you sure you want to Accept this Order? NO// Y</w:t>
      </w:r>
    </w:p>
    <w:p w:rsidR="00770B80" w:rsidRPr="00EE678B" w:rsidRDefault="00770B80" w:rsidP="00263D93"/>
    <w:p w:rsidR="00B279B7" w:rsidRPr="00EE678B" w:rsidRDefault="00263D93" w:rsidP="00263D93">
      <w:pPr>
        <w:pStyle w:val="ChapterHeading"/>
      </w:pPr>
      <w:r w:rsidRPr="00EE678B">
        <w:br w:type="page"/>
      </w:r>
      <w:bookmarkStart w:id="4504" w:name="_Toc346704178"/>
      <w:bookmarkStart w:id="4505" w:name="_Toc358019066"/>
      <w:bookmarkStart w:id="4506" w:name="_Toc4140462"/>
      <w:r w:rsidR="00B279B7"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22</w:t>
      </w:r>
      <w:r w:rsidR="00251627">
        <w:rPr>
          <w:noProof/>
        </w:rPr>
        <w:fldChar w:fldCharType="end"/>
      </w:r>
      <w:r w:rsidR="00B279B7" w:rsidRPr="00EE678B">
        <w:t xml:space="preserve">: </w:t>
      </w:r>
      <w:bookmarkStart w:id="4507" w:name="p179"/>
      <w:bookmarkEnd w:id="4507"/>
      <w:r w:rsidR="00B279B7" w:rsidRPr="00EE678B">
        <w:t>Dosing Order Checks</w:t>
      </w:r>
      <w:bookmarkEnd w:id="4504"/>
      <w:bookmarkEnd w:id="4505"/>
      <w:bookmarkEnd w:id="4506"/>
      <w:r w:rsidR="00B279B7" w:rsidRPr="00EE678B">
        <w:fldChar w:fldCharType="begin"/>
      </w:r>
      <w:r w:rsidR="00B279B7" w:rsidRPr="00EE678B">
        <w:instrText xml:space="preserve"> XE "Dosing Order Checks" </w:instrText>
      </w:r>
      <w:r w:rsidR="00B279B7" w:rsidRPr="00EE678B">
        <w:fldChar w:fldCharType="end"/>
      </w:r>
      <w:r w:rsidR="00B279B7" w:rsidRPr="00EE678B">
        <w:t xml:space="preserve"> </w:t>
      </w:r>
    </w:p>
    <w:p w:rsidR="00B279B7" w:rsidRPr="00EE678B" w:rsidRDefault="00B279B7" w:rsidP="00B279B7">
      <w:pPr>
        <w:rPr>
          <w:color w:val="000000"/>
          <w:szCs w:val="20"/>
        </w:rPr>
      </w:pPr>
    </w:p>
    <w:p w:rsidR="00B279B7" w:rsidRPr="00EE678B" w:rsidRDefault="00B279B7" w:rsidP="00B279B7">
      <w:pPr>
        <w:autoSpaceDE w:val="0"/>
        <w:autoSpaceDN w:val="0"/>
        <w:adjustRightInd w:val="0"/>
        <w:rPr>
          <w:color w:val="000000"/>
          <w:szCs w:val="20"/>
        </w:rPr>
      </w:pPr>
      <w:bookmarkStart w:id="4508" w:name="Page_192"/>
      <w:bookmarkStart w:id="4509" w:name="Page_191"/>
      <w:bookmarkEnd w:id="4508"/>
      <w:bookmarkEnd w:id="4509"/>
      <w:r w:rsidRPr="00EE678B">
        <w:rPr>
          <w:color w:val="000000"/>
          <w:szCs w:val="20"/>
        </w:rPr>
        <w:t xml:space="preserve">MOCHA v2.0 implements the first increment of dosage checks and introduces the Maximum Single Dose Check for simple and complex orders for both Outpatient Pharmacy and Inpatient Medications applications. </w:t>
      </w:r>
      <w:r w:rsidR="00992918">
        <w:rPr>
          <w:szCs w:val="24"/>
        </w:rPr>
        <w:t xml:space="preserve">MOCHA v2.1b implements the second increment of dosage checks and introduces the Max Daily Dose Check for simple orders for both Outpatient Pharmacy and Inpatient Medications applications.  </w:t>
      </w:r>
      <w:r w:rsidRPr="00EE678B">
        <w:rPr>
          <w:color w:val="000000"/>
          <w:szCs w:val="20"/>
        </w:rPr>
        <w:t>MOCHA v2.0</w:t>
      </w:r>
      <w:r w:rsidR="00992918" w:rsidRPr="00992918">
        <w:rPr>
          <w:color w:val="000000"/>
          <w:szCs w:val="20"/>
        </w:rPr>
        <w:t xml:space="preserve"> </w:t>
      </w:r>
      <w:r w:rsidR="00992918">
        <w:rPr>
          <w:color w:val="000000"/>
          <w:szCs w:val="20"/>
        </w:rPr>
        <w:t xml:space="preserve">and MOCHA v2.1b </w:t>
      </w:r>
      <w:r w:rsidRPr="00EE678B">
        <w:rPr>
          <w:color w:val="000000"/>
          <w:szCs w:val="20"/>
        </w:rPr>
        <w:t xml:space="preserve"> use the same interface to First Databank (FDB) as MOCHA v1.0.</w:t>
      </w:r>
    </w:p>
    <w:p w:rsidR="00B279B7" w:rsidRPr="00EE678B" w:rsidRDefault="00B279B7" w:rsidP="00B279B7">
      <w:pPr>
        <w:autoSpaceDE w:val="0"/>
        <w:autoSpaceDN w:val="0"/>
        <w:adjustRightInd w:val="0"/>
        <w:rPr>
          <w:color w:val="000000"/>
          <w:szCs w:val="20"/>
        </w:rPr>
      </w:pPr>
    </w:p>
    <w:p w:rsidR="00B279B7" w:rsidRPr="00EE678B" w:rsidRDefault="00583040" w:rsidP="00FE5778">
      <w:pPr>
        <w:autoSpaceDE w:val="0"/>
        <w:autoSpaceDN w:val="0"/>
        <w:adjustRightInd w:val="0"/>
        <w:ind w:left="720" w:hanging="720"/>
        <w:rPr>
          <w:rFonts w:ascii="Calibri" w:eastAsia="Calibri" w:hAnsi="Calibri" w:cs="Calibri"/>
          <w:color w:val="1F497D"/>
        </w:rPr>
      </w:pPr>
      <w:r>
        <w:rPr>
          <w:noProof/>
        </w:rPr>
        <w:drawing>
          <wp:inline distT="0" distB="0" distL="0" distR="0">
            <wp:extent cx="457200" cy="373380"/>
            <wp:effectExtent l="0" t="0" r="0" b="0"/>
            <wp:docPr id="51" name="Picture 4"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encil 0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0" cy="373380"/>
                    </a:xfrm>
                    <a:prstGeom prst="rect">
                      <a:avLst/>
                    </a:prstGeom>
                    <a:noFill/>
                    <a:ln>
                      <a:noFill/>
                    </a:ln>
                  </pic:spPr>
                </pic:pic>
              </a:graphicData>
            </a:graphic>
          </wp:inline>
        </w:drawing>
      </w:r>
      <w:r w:rsidR="00B279B7" w:rsidRPr="00EE678B">
        <w:rPr>
          <w:rFonts w:ascii="Calibri" w:eastAsia="Calibri" w:hAnsi="Calibri"/>
          <w:noProof/>
        </w:rPr>
        <w:t xml:space="preserve"> </w:t>
      </w:r>
      <w:r w:rsidR="00B279B7" w:rsidRPr="00EE678B">
        <w:rPr>
          <w:color w:val="000000"/>
          <w:szCs w:val="20"/>
        </w:rPr>
        <w:t xml:space="preserve">Please refer to the </w:t>
      </w:r>
      <w:r w:rsidR="00B279B7" w:rsidRPr="00EE678B">
        <w:rPr>
          <w:b/>
          <w:color w:val="000000"/>
          <w:szCs w:val="20"/>
        </w:rPr>
        <w:t>Dosing Order Checks User Manual</w:t>
      </w:r>
      <w:r w:rsidR="00B279B7" w:rsidRPr="00EE678B">
        <w:rPr>
          <w:color w:val="000000"/>
          <w:szCs w:val="20"/>
        </w:rPr>
        <w:t xml:space="preserve"> for a detailed description of dosing order checks.  </w:t>
      </w:r>
    </w:p>
    <w:p w:rsidR="00B279B7" w:rsidRPr="00EE678B" w:rsidRDefault="00B279B7" w:rsidP="00B279B7">
      <w:pPr>
        <w:rPr>
          <w:color w:val="000000"/>
          <w:szCs w:val="20"/>
          <w:lang w:eastAsia="x-none"/>
        </w:rPr>
      </w:pPr>
    </w:p>
    <w:p w:rsidR="00B279B7" w:rsidRPr="00EE678B" w:rsidRDefault="00B279B7" w:rsidP="00B279B7">
      <w:pPr>
        <w:jc w:val="center"/>
        <w:rPr>
          <w:color w:val="000000"/>
          <w:szCs w:val="20"/>
          <w:lang w:eastAsia="x-none"/>
        </w:rPr>
      </w:pPr>
      <w:r w:rsidRPr="00EE678B">
        <w:rPr>
          <w:color w:val="000000"/>
          <w:szCs w:val="20"/>
          <w:lang w:eastAsia="x-none"/>
        </w:rPr>
        <w:br w:type="page"/>
      </w:r>
      <w:r w:rsidRPr="00EE678B">
        <w:rPr>
          <w:i/>
          <w:iCs/>
          <w:color w:val="000000"/>
          <w:szCs w:val="24"/>
        </w:rPr>
        <w:t>(This page included for two-sided copying.)</w:t>
      </w:r>
    </w:p>
    <w:p w:rsidR="00B279B7" w:rsidRPr="00EE678B" w:rsidRDefault="00B279B7" w:rsidP="00B279B7">
      <w:pPr>
        <w:jc w:val="center"/>
        <w:rPr>
          <w:color w:val="000000"/>
          <w:szCs w:val="20"/>
          <w:lang w:eastAsia="x-none"/>
        </w:rPr>
      </w:pPr>
    </w:p>
    <w:p w:rsidR="00770B80" w:rsidRPr="00EE678B" w:rsidRDefault="00B279B7" w:rsidP="001F5BD6">
      <w:pPr>
        <w:pStyle w:val="ChapterHeading"/>
      </w:pPr>
      <w:r w:rsidRPr="00EE678B">
        <w:br w:type="page"/>
      </w:r>
      <w:bookmarkStart w:id="4510" w:name="_Toc4140463"/>
      <w:r w:rsidR="00770B80"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23</w:t>
      </w:r>
      <w:r w:rsidR="00251627">
        <w:rPr>
          <w:noProof/>
        </w:rPr>
        <w:fldChar w:fldCharType="end"/>
      </w:r>
      <w:r w:rsidR="00770B80" w:rsidRPr="00EE678B">
        <w:t>: Releasing Medication</w:t>
      </w:r>
      <w:bookmarkEnd w:id="4510"/>
      <w:r w:rsidR="00770B80" w:rsidRPr="00EE678B">
        <w:fldChar w:fldCharType="begin"/>
      </w:r>
      <w:r w:rsidR="00770B80" w:rsidRPr="00EE678B">
        <w:instrText>XE "Releasing Medication"</w:instrText>
      </w:r>
      <w:r w:rsidR="00770B80" w:rsidRPr="00EE678B">
        <w:fldChar w:fldCharType="end"/>
      </w:r>
    </w:p>
    <w:p w:rsidR="00770B80" w:rsidRPr="00EE678B" w:rsidRDefault="00770B80" w:rsidP="00770B80">
      <w:pPr>
        <w:rPr>
          <w:color w:val="000000"/>
          <w:szCs w:val="20"/>
        </w:rPr>
      </w:pPr>
      <w:bookmarkStart w:id="4511" w:name="_Toc513952666"/>
      <w:bookmarkStart w:id="4512" w:name="OLE_LINK59"/>
      <w:bookmarkStart w:id="4513" w:name="OLE_LINK60"/>
    </w:p>
    <w:p w:rsidR="00770B80" w:rsidRPr="00EE678B" w:rsidRDefault="00770B80" w:rsidP="00770B80">
      <w:pPr>
        <w:rPr>
          <w:color w:val="000000"/>
          <w:szCs w:val="20"/>
        </w:rPr>
      </w:pPr>
      <w:r w:rsidRPr="00EE678B">
        <w:rPr>
          <w:color w:val="000000"/>
          <w:szCs w:val="20"/>
        </w:rPr>
        <w:t>This chapter describes the option used for releasing medications.</w:t>
      </w:r>
    </w:p>
    <w:p w:rsidR="00770B80" w:rsidRPr="00EE678B" w:rsidRDefault="00770B80" w:rsidP="004E0305">
      <w:pPr>
        <w:pStyle w:val="Heading2"/>
      </w:pPr>
      <w:bookmarkStart w:id="4514" w:name="_Hlt289845879"/>
      <w:bookmarkStart w:id="4515" w:name="_Toc280701279"/>
      <w:bookmarkStart w:id="4516" w:name="_Toc299044450"/>
      <w:bookmarkStart w:id="4517" w:name="_Toc280853619"/>
      <w:bookmarkStart w:id="4518" w:name="_Toc303286187"/>
      <w:bookmarkStart w:id="4519" w:name="_Toc339962070"/>
      <w:bookmarkStart w:id="4520" w:name="_Toc339962586"/>
      <w:bookmarkStart w:id="4521" w:name="_Toc340138729"/>
      <w:bookmarkStart w:id="4522" w:name="_Toc340139002"/>
      <w:bookmarkStart w:id="4523" w:name="_Toc340139279"/>
      <w:bookmarkStart w:id="4524" w:name="_Toc340143895"/>
      <w:bookmarkStart w:id="4525" w:name="_Toc340144152"/>
      <w:bookmarkStart w:id="4526" w:name="_Toc4140464"/>
      <w:bookmarkEnd w:id="4514"/>
      <w:r w:rsidRPr="00EE678B">
        <w:t>Release Medication</w:t>
      </w:r>
      <w:bookmarkEnd w:id="4511"/>
      <w:bookmarkEnd w:id="4515"/>
      <w:bookmarkEnd w:id="4516"/>
      <w:bookmarkEnd w:id="4517"/>
      <w:bookmarkEnd w:id="4518"/>
      <w:bookmarkEnd w:id="4519"/>
      <w:bookmarkEnd w:id="4520"/>
      <w:bookmarkEnd w:id="4521"/>
      <w:bookmarkEnd w:id="4522"/>
      <w:bookmarkEnd w:id="4523"/>
      <w:bookmarkEnd w:id="4524"/>
      <w:bookmarkEnd w:id="4525"/>
      <w:bookmarkEnd w:id="4526"/>
    </w:p>
    <w:p w:rsidR="00770B80" w:rsidRPr="00EE678B" w:rsidRDefault="00770B80" w:rsidP="00B37427">
      <w:pPr>
        <w:pStyle w:val="Manual-optionname"/>
      </w:pPr>
      <w:r w:rsidRPr="00EE678B">
        <w:t>[PSO RELEASE]</w:t>
      </w:r>
    </w:p>
    <w:bookmarkEnd w:id="4512"/>
    <w:bookmarkEnd w:id="4513"/>
    <w:p w:rsidR="00770B80" w:rsidRPr="00EE678B" w:rsidRDefault="00770B80" w:rsidP="00B37427">
      <w:pPr>
        <w:keepNext/>
        <w:rPr>
          <w:color w:val="000000"/>
          <w:szCs w:val="20"/>
        </w:rPr>
      </w:pPr>
    </w:p>
    <w:p w:rsidR="00770B80" w:rsidRPr="00EE678B" w:rsidRDefault="00770B80" w:rsidP="00770B80">
      <w:pPr>
        <w:rPr>
          <w:color w:val="000000"/>
          <w:szCs w:val="20"/>
        </w:rPr>
      </w:pPr>
      <w:r w:rsidRPr="00EE678B">
        <w:rPr>
          <w:color w:val="000000"/>
          <w:szCs w:val="20"/>
        </w:rPr>
        <w:t xml:space="preserve">The </w:t>
      </w:r>
      <w:r w:rsidRPr="00EE678B">
        <w:rPr>
          <w:i/>
          <w:color w:val="000000"/>
          <w:szCs w:val="20"/>
        </w:rPr>
        <w:t>Release Medication</w:t>
      </w:r>
      <w:r w:rsidRPr="00EE678B">
        <w:rPr>
          <w:color w:val="000000"/>
          <w:szCs w:val="20"/>
        </w:rPr>
        <w:t xml:space="preserve"> option is used at the time the prescription is filled and ready to be given to the patient. Inventory is decreased, certain fields in the file are updated, and a copay is generated if the action is applicable to the prescription. With this option, prescriptions can be batch processed. Communication is made with the Integrated Funds Control, Accounting and Procurement (IFCAP) and Integrated Billing (IB) software to generate copay charges. IFCAP and IB software handle patient billing, tracking of charges, and payment received.</w:t>
      </w:r>
    </w:p>
    <w:p w:rsidR="00770B80" w:rsidRPr="00EE678B" w:rsidRDefault="00770B80" w:rsidP="00770B80">
      <w:pPr>
        <w:rPr>
          <w:color w:val="000000"/>
          <w:szCs w:val="20"/>
        </w:rPr>
      </w:pPr>
    </w:p>
    <w:p w:rsidR="00770B80" w:rsidRPr="00EE678B" w:rsidRDefault="00770B80" w:rsidP="00770B80">
      <w:pPr>
        <w:rPr>
          <w:rFonts w:eastAsia="MS Mincho"/>
          <w:color w:val="000000"/>
          <w:szCs w:val="20"/>
        </w:rPr>
      </w:pPr>
      <w:r w:rsidRPr="00EE678B">
        <w:rPr>
          <w:rFonts w:eastAsia="MS Mincho"/>
          <w:color w:val="000000"/>
          <w:szCs w:val="20"/>
        </w:rPr>
        <w:t>The copay status of a prescription is re-evaluated whenever a fill is released. Various actions can occur based on changes to the criteria that determine the copay status of a prescription. The actions that may result at the time a fill is released are described below.</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cs="Courier New"/>
        </w:rPr>
      </w:pPr>
      <w:r w:rsidRPr="00EE678B">
        <w:rPr>
          <w:rFonts w:eastAsia="MS Mincho" w:cs="Courier New"/>
          <w:b/>
          <w:bCs/>
        </w:rPr>
        <w:t>No action is taken.</w:t>
      </w:r>
      <w:r w:rsidRPr="00EE678B">
        <w:rPr>
          <w:rFonts w:eastAsia="MS Mincho" w:cs="Courier New"/>
        </w:rPr>
        <w:t xml:space="preserve"> No changes to the criteria that determine copay status of a prescription have occurred.</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cs="Courier New"/>
          <w:b/>
          <w:bCs/>
        </w:rPr>
      </w:pPr>
      <w:r w:rsidRPr="00EE678B">
        <w:rPr>
          <w:rFonts w:eastAsia="MS Mincho" w:cs="Courier New"/>
          <w:b/>
          <w:bCs/>
        </w:rPr>
        <w:t>The copay status of the prescription is automatically reset and an entry is placed in the Copay activity log.</w:t>
      </w:r>
    </w:p>
    <w:p w:rsidR="00770B80" w:rsidRPr="00EE678B" w:rsidRDefault="00770B80" w:rsidP="00263D93">
      <w:pPr>
        <w:keepNext/>
        <w:keepLines/>
        <w:tabs>
          <w:tab w:val="left" w:pos="720"/>
          <w:tab w:val="left" w:pos="1440"/>
          <w:tab w:val="left" w:pos="2160"/>
          <w:tab w:val="left" w:pos="2880"/>
          <w:tab w:val="left" w:pos="4680"/>
        </w:tabs>
        <w:spacing w:before="120"/>
        <w:ind w:left="720"/>
        <w:rPr>
          <w:rFonts w:eastAsia="MS Mincho" w:cs="Courier New"/>
        </w:rPr>
      </w:pPr>
      <w:r w:rsidRPr="00EE678B">
        <w:rPr>
          <w:rFonts w:eastAsia="MS Mincho" w:cs="Courier New"/>
          <w:b/>
        </w:rPr>
        <w:t xml:space="preserve">Example: </w:t>
      </w:r>
      <w:r w:rsidRPr="00EE678B">
        <w:rPr>
          <w:rFonts w:eastAsia="MS Mincho" w:cs="Courier New"/>
        </w:rPr>
        <w:t>The drug for which the prescription is written is no longer marked for investigational use. The copay status of the prescription is reset from No Copayment to Copay.</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b/>
          <w:bCs/>
        </w:rPr>
      </w:pPr>
      <w:r w:rsidRPr="00EE678B">
        <w:rPr>
          <w:rFonts w:eastAsia="MS Mincho"/>
          <w:b/>
          <w:bCs/>
        </w:rPr>
        <w:t>The copay status of the prescription is automatically reset, an entry is placed in the Copay activity log, and a MailMan message is generated detailing missing information required for user follow up.</w:t>
      </w:r>
    </w:p>
    <w:p w:rsidR="00770B80" w:rsidRPr="00EE678B" w:rsidRDefault="00770B80" w:rsidP="00263D93">
      <w:pPr>
        <w:keepNext/>
        <w:keepLines/>
        <w:spacing w:before="120"/>
        <w:ind w:left="720" w:hanging="720"/>
        <w:rPr>
          <w:rFonts w:eastAsia="MS Mincho"/>
          <w:color w:val="000000"/>
          <w:szCs w:val="20"/>
        </w:rPr>
      </w:pPr>
      <w:r w:rsidRPr="00EE678B">
        <w:rPr>
          <w:color w:val="000000"/>
          <w:szCs w:val="20"/>
        </w:rPr>
        <w:tab/>
      </w:r>
      <w:r w:rsidRPr="00EE678B">
        <w:rPr>
          <w:b/>
          <w:color w:val="000000"/>
          <w:szCs w:val="20"/>
        </w:rPr>
        <w:t xml:space="preserve">Example: </w:t>
      </w:r>
      <w:r w:rsidRPr="00EE678B">
        <w:rPr>
          <w:rFonts w:eastAsia="MS Mincho"/>
          <w:color w:val="000000"/>
          <w:szCs w:val="20"/>
        </w:rPr>
        <w:t>The drug for which the prescription is written is no longer marked for investigational use. The copay status of the prescription is reset from No Copayment to Copay. The patient has been documented as being exposed to Southwest Asia Conditions during Persian Gulf War service since the last fill. A MailMan message will be generated informing the user that the ‘I</w:t>
      </w:r>
      <w:r w:rsidRPr="00EE678B">
        <w:rPr>
          <w:rFonts w:eastAsia="MS Mincho"/>
          <w:szCs w:val="20"/>
        </w:rPr>
        <w:t>s this Rx for treatment related to service</w:t>
      </w:r>
      <w:r w:rsidRPr="00EE678B">
        <w:rPr>
          <w:rFonts w:eastAsia="MS Mincho"/>
          <w:color w:val="000000"/>
          <w:szCs w:val="20"/>
        </w:rPr>
        <w:t xml:space="preserve"> in SW Asia?’ question must be addressed and documented using the </w:t>
      </w:r>
      <w:r w:rsidRPr="00EE678B">
        <w:rPr>
          <w:i/>
          <w:iCs/>
          <w:color w:val="000000"/>
          <w:szCs w:val="20"/>
        </w:rPr>
        <w:t>Reset Copay Status/Cancel Charges</w:t>
      </w:r>
      <w:r w:rsidRPr="00EE678B">
        <w:rPr>
          <w:color w:val="000000"/>
          <w:szCs w:val="20"/>
        </w:rPr>
        <w:t xml:space="preserve"> </w:t>
      </w:r>
      <w:r w:rsidRPr="00EE678B">
        <w:rPr>
          <w:rFonts w:eastAsia="MS Mincho"/>
          <w:color w:val="000000"/>
          <w:szCs w:val="20"/>
        </w:rPr>
        <w:t>option.</w:t>
      </w:r>
    </w:p>
    <w:p w:rsidR="00770B80" w:rsidRPr="00EE678B" w:rsidRDefault="00770B80" w:rsidP="00263D93">
      <w:pPr>
        <w:numPr>
          <w:ilvl w:val="0"/>
          <w:numId w:val="16"/>
        </w:numPr>
        <w:tabs>
          <w:tab w:val="left" w:pos="1440"/>
          <w:tab w:val="left" w:pos="2160"/>
          <w:tab w:val="left" w:pos="2880"/>
          <w:tab w:val="left" w:pos="4680"/>
        </w:tabs>
        <w:spacing w:before="120"/>
        <w:rPr>
          <w:rFonts w:eastAsia="MS Mincho"/>
          <w:b/>
          <w:bCs/>
        </w:rPr>
      </w:pPr>
      <w:r w:rsidRPr="00EE678B">
        <w:rPr>
          <w:rFonts w:eastAsia="MS Mincho"/>
          <w:b/>
          <w:bCs/>
        </w:rPr>
        <w:t>A MailMan message is generated detailing missing information required for user follow-up.</w:t>
      </w:r>
    </w:p>
    <w:p w:rsidR="00770B80" w:rsidRPr="00EE678B" w:rsidRDefault="00770B80" w:rsidP="00263D93">
      <w:pPr>
        <w:keepNext/>
        <w:keepLines/>
        <w:spacing w:before="120"/>
        <w:ind w:left="720"/>
        <w:rPr>
          <w:rFonts w:eastAsia="MS Mincho"/>
          <w:color w:val="000000"/>
          <w:szCs w:val="20"/>
        </w:rPr>
      </w:pPr>
      <w:r w:rsidRPr="00EE678B">
        <w:rPr>
          <w:rFonts w:eastAsia="MS Mincho"/>
          <w:b/>
          <w:color w:val="000000"/>
          <w:szCs w:val="20"/>
        </w:rPr>
        <w:t xml:space="preserve">Example: </w:t>
      </w:r>
      <w:r w:rsidRPr="00EE678B">
        <w:rPr>
          <w:rFonts w:eastAsia="MS Mincho"/>
          <w:color w:val="000000"/>
          <w:szCs w:val="20"/>
        </w:rPr>
        <w:t xml:space="preserve">A Veteran is documented as having Agent Orange exposure. Refill #2 for a prescription entered into the system before the new medication copay exemptions took effect on January 1, 2002 is released. The prescription is copay eligible. A MailMan message will be generated informing recipients that the ‘Is this Rx for treatment of Vietnam-Era Herbicide (Agent Orange) exposure?’ question must be addressed. The copay status of the Rx may change based on the response entered using the </w:t>
      </w:r>
      <w:r w:rsidRPr="00EE678B">
        <w:rPr>
          <w:i/>
          <w:iCs/>
          <w:color w:val="000000"/>
          <w:szCs w:val="20"/>
        </w:rPr>
        <w:t>Reset Copay Status/Cancel Charges</w:t>
      </w:r>
      <w:r w:rsidRPr="00EE678B">
        <w:rPr>
          <w:color w:val="000000"/>
          <w:szCs w:val="20"/>
        </w:rPr>
        <w:t xml:space="preserve"> </w:t>
      </w:r>
      <w:r w:rsidRPr="00EE678B">
        <w:rPr>
          <w:rFonts w:eastAsia="MS Mincho"/>
          <w:color w:val="000000"/>
          <w:szCs w:val="20"/>
        </w:rPr>
        <w:t>option.</w:t>
      </w:r>
    </w:p>
    <w:p w:rsidR="00770B80" w:rsidRPr="00EE678B" w:rsidRDefault="00770B80" w:rsidP="00263D93">
      <w:pPr>
        <w:spacing w:before="120"/>
        <w:ind w:left="720"/>
        <w:rPr>
          <w:rFonts w:eastAsia="MS Mincho"/>
          <w:color w:val="000000"/>
          <w:szCs w:val="20"/>
        </w:rPr>
      </w:pPr>
      <w:r w:rsidRPr="00EE678B">
        <w:rPr>
          <w:rFonts w:eastAsia="MS Mincho"/>
          <w:color w:val="000000"/>
          <w:szCs w:val="20"/>
        </w:rPr>
        <w:t xml:space="preserve">If a MailMan message is generated at the time a prescription fill is released, the recipients of the message will be the provider of record, the pharmacy user who finished the order, and holders of the PSO COPAY key. The message lists the patient name, prescription number, and medication ordered, current copay status, and applicable copay exemption questions that need addressing to determine the prescription’s copay status. The </w:t>
      </w:r>
      <w:r w:rsidRPr="00EE678B">
        <w:rPr>
          <w:rFonts w:eastAsia="MS Mincho"/>
          <w:i/>
          <w:iCs/>
          <w:color w:val="000000"/>
          <w:szCs w:val="20"/>
        </w:rPr>
        <w:t>Reset Copay Status/Cancel Charges</w:t>
      </w:r>
      <w:r w:rsidRPr="00EE678B">
        <w:rPr>
          <w:rFonts w:eastAsia="MS Mincho"/>
          <w:color w:val="000000"/>
          <w:szCs w:val="20"/>
        </w:rPr>
        <w:t xml:space="preserve"> option must be used to enter the responses to the medication copay exemption questions listed in the MailMan message. If responses are not entered for the applicable medication copay exemption questions, any subsequent refills when released for this prescription and possibly other prescriptions for this patient will continue to generate the same MailMan message. </w:t>
      </w:r>
    </w:p>
    <w:p w:rsidR="00770B80" w:rsidRPr="00EE678B" w:rsidRDefault="00770B80" w:rsidP="00770B80">
      <w:pPr>
        <w:rPr>
          <w:color w:val="000000"/>
          <w:szCs w:val="20"/>
        </w:rPr>
      </w:pPr>
    </w:p>
    <w:p w:rsidR="00770B80" w:rsidRPr="00EE678B" w:rsidRDefault="00770B80" w:rsidP="008E248B">
      <w:pPr>
        <w:pStyle w:val="ExampleHeading"/>
        <w:rPr>
          <w:rFonts w:eastAsia="MS Mincho"/>
        </w:rPr>
      </w:pPr>
      <w:r w:rsidRPr="00EE678B">
        <w:rPr>
          <w:rFonts w:eastAsia="MS Mincho"/>
        </w:rPr>
        <w:t>Example: MailMan Message</w:t>
      </w:r>
    </w:p>
    <w:p w:rsidR="00770B80" w:rsidRPr="00EE678B" w:rsidRDefault="00770B80" w:rsidP="005B5D24">
      <w:pPr>
        <w:pStyle w:val="ScreenCapture"/>
        <w:rPr>
          <w:rFonts w:eastAsia="MS Mincho"/>
        </w:rPr>
      </w:pPr>
      <w:r w:rsidRPr="00EE678B">
        <w:rPr>
          <w:rFonts w:eastAsia="MS Mincho"/>
        </w:rPr>
        <w:t>Subj: PRESCRIPTION QUESTIONS REVIEW NEEDED (500)  [#30364] 10/11/05@19:56</w:t>
      </w:r>
    </w:p>
    <w:p w:rsidR="00770B80" w:rsidRPr="00EE678B" w:rsidRDefault="00770B80" w:rsidP="005B5D24">
      <w:pPr>
        <w:pStyle w:val="ScreenCapture"/>
        <w:rPr>
          <w:rFonts w:eastAsia="MS Mincho"/>
        </w:rPr>
      </w:pPr>
      <w:r w:rsidRPr="00EE678B">
        <w:rPr>
          <w:rFonts w:eastAsia="MS Mincho"/>
        </w:rPr>
        <w:t>35 lines</w:t>
      </w:r>
    </w:p>
    <w:p w:rsidR="00770B80" w:rsidRPr="00EE678B" w:rsidRDefault="00770B80" w:rsidP="005B5D24">
      <w:pPr>
        <w:pStyle w:val="ScreenCapture"/>
        <w:rPr>
          <w:rFonts w:eastAsia="MS Mincho"/>
        </w:rPr>
      </w:pPr>
      <w:r w:rsidRPr="00EE678B">
        <w:rPr>
          <w:rFonts w:eastAsia="MS Mincho"/>
        </w:rPr>
        <w:t>From: OUTPATIENT PHARMACY PACKAGE  In 'IN' basket. Page 1</w:t>
      </w:r>
    </w:p>
    <w:p w:rsidR="00770B80" w:rsidRPr="00EE678B" w:rsidRDefault="00770B80" w:rsidP="005B5D24">
      <w:pPr>
        <w:pStyle w:val="ScreenCapture"/>
        <w:rPr>
          <w:rFonts w:eastAsia="MS Mincho"/>
        </w:rPr>
      </w:pPr>
      <w:r w:rsidRPr="00EE678B">
        <w:rPr>
          <w:rFonts w:eastAsia="MS Mincho"/>
        </w:rPr>
        <w:t>-------------------------------------------------------------------------------</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OPPATIENT29,ONE (6543P)    CHEYENNE VAM&amp;ROC</w:t>
      </w:r>
    </w:p>
    <w:p w:rsidR="00770B80" w:rsidRPr="00EE678B" w:rsidRDefault="00770B80" w:rsidP="005B5D24">
      <w:pPr>
        <w:pStyle w:val="ScreenCapture"/>
        <w:rPr>
          <w:rFonts w:eastAsia="MS Mincho"/>
        </w:rPr>
      </w:pPr>
      <w:r w:rsidRPr="00EE678B">
        <w:rPr>
          <w:rFonts w:eastAsia="MS Mincho"/>
        </w:rPr>
        <w:t>Eligibility: SC LESS THAN 50%     SC%: 20</w:t>
      </w:r>
    </w:p>
    <w:p w:rsidR="00770B80" w:rsidRPr="00EE678B" w:rsidRDefault="00770B80" w:rsidP="005B5D24">
      <w:pPr>
        <w:pStyle w:val="ScreenCapture"/>
        <w:rPr>
          <w:rFonts w:eastAsia="MS Mincho"/>
        </w:rPr>
      </w:pPr>
      <w:r w:rsidRPr="00EE678B">
        <w:rPr>
          <w:rFonts w:eastAsia="MS Mincho"/>
        </w:rPr>
        <w:t xml:space="preserve">             REIMBURSABLE INSURANCE</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 xml:space="preserve">Disabilities: ARTHRITIS-10%(SC), FOREARM CONDITION-5%(NSC), </w:t>
      </w:r>
    </w:p>
    <w:p w:rsidR="00770B80" w:rsidRPr="00EE678B" w:rsidRDefault="00770B80" w:rsidP="005B5D24">
      <w:pPr>
        <w:pStyle w:val="ScreenCapture"/>
        <w:rPr>
          <w:rFonts w:eastAsia="MS Mincho"/>
        </w:rPr>
      </w:pPr>
      <w:r w:rsidRPr="00EE678B">
        <w:rPr>
          <w:rFonts w:eastAsia="MS Mincho"/>
        </w:rPr>
        <w:t xml:space="preserve">              FOREARM CONDITION-4%(NSC), BENIGN EYE GROWTH-0%(NSC), </w:t>
      </w:r>
    </w:p>
    <w:p w:rsidR="00770B80" w:rsidRPr="00EE678B" w:rsidRDefault="00770B80" w:rsidP="005B5D24">
      <w:pPr>
        <w:pStyle w:val="ScreenCapture"/>
        <w:rPr>
          <w:rFonts w:eastAsia="MS Mincho"/>
        </w:rPr>
      </w:pPr>
      <w:r w:rsidRPr="00EE678B">
        <w:rPr>
          <w:rFonts w:eastAsia="MS Mincho"/>
        </w:rPr>
        <w:t xml:space="preserve">              LOSS OF FIELD OF VISION-20%(SC),</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Rx# 101906 (1)    COPAY</w:t>
      </w:r>
    </w:p>
    <w:p w:rsidR="00770B80" w:rsidRPr="00EE678B" w:rsidRDefault="00770B80" w:rsidP="005B5D24">
      <w:pPr>
        <w:pStyle w:val="ScreenCapture"/>
        <w:rPr>
          <w:rFonts w:eastAsia="MS Mincho"/>
        </w:rPr>
      </w:pPr>
      <w:r w:rsidRPr="00EE678B">
        <w:rPr>
          <w:rFonts w:eastAsia="MS Mincho"/>
        </w:rPr>
        <w:t>ALBUTEROL SO4 0.083% INHL 3ML</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Due to a change in criteria, additional information listed below is needed</w:t>
      </w:r>
    </w:p>
    <w:p w:rsidR="00770B80" w:rsidRPr="00EE678B" w:rsidRDefault="00770B80" w:rsidP="005B5D24">
      <w:pPr>
        <w:pStyle w:val="ScreenCapture"/>
        <w:rPr>
          <w:rFonts w:eastAsia="MS Mincho"/>
        </w:rPr>
      </w:pPr>
      <w:r w:rsidRPr="00EE678B">
        <w:rPr>
          <w:rFonts w:eastAsia="MS Mincho"/>
        </w:rPr>
        <w:t>to determine the final VA copay and/or insurance billable status for this Rx</w:t>
      </w:r>
    </w:p>
    <w:p w:rsidR="00770B80" w:rsidRPr="00EE678B" w:rsidRDefault="00770B80" w:rsidP="005B5D24">
      <w:pPr>
        <w:pStyle w:val="ScreenCapture"/>
        <w:rPr>
          <w:rFonts w:eastAsia="MS Mincho"/>
        </w:rPr>
      </w:pPr>
      <w:r w:rsidRPr="00EE678B">
        <w:rPr>
          <w:rFonts w:eastAsia="MS Mincho"/>
        </w:rPr>
        <w:t>so that appropriate action can be taken by pharmacy personnel.</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Is this Rx for a Service Connected Condition?</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Is this Rx for treatment related to service in SW Asia?</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This message has been sent to the provider of record, the pharmacist who</w:t>
      </w:r>
    </w:p>
    <w:p w:rsidR="00770B80" w:rsidRPr="00EE678B" w:rsidRDefault="00770B80" w:rsidP="005B5D24">
      <w:pPr>
        <w:pStyle w:val="ScreenCapture"/>
        <w:rPr>
          <w:rFonts w:eastAsia="MS Mincho"/>
        </w:rPr>
      </w:pPr>
      <w:r w:rsidRPr="00EE678B">
        <w:rPr>
          <w:rFonts w:eastAsia="MS Mincho"/>
        </w:rPr>
        <w:t>finished the prescription order, and all holders of the PSO COPAY key.</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 xml:space="preserve">Enter RETURN to continue or '^' to exit: </w:t>
      </w:r>
      <w:r w:rsidRPr="00EE678B">
        <w:rPr>
          <w:rFonts w:eastAsia="MS Mincho"/>
          <w:b/>
        </w:rPr>
        <w:t>&lt;Enter&gt;</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rPr>
      </w:pPr>
      <w:r w:rsidRPr="00EE678B">
        <w:rPr>
          <w:rFonts w:eastAsia="MS Mincho"/>
        </w:rPr>
        <w:t>Subj: PRESCRIPTION QUESTIONS REVIEW NEEDED (500)  [#30364]   Page 2</w:t>
      </w:r>
    </w:p>
    <w:p w:rsidR="00770B80" w:rsidRPr="00EE678B" w:rsidRDefault="00770B80" w:rsidP="005B5D24">
      <w:pPr>
        <w:pStyle w:val="ScreenCapture"/>
        <w:rPr>
          <w:rFonts w:eastAsia="MS Mincho"/>
        </w:rPr>
      </w:pPr>
      <w:r w:rsidRPr="00EE678B">
        <w:rPr>
          <w:rFonts w:eastAsia="MS Mincho"/>
        </w:rPr>
        <w:t>-------------------------------------------------------------------------------</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Providers:</w:t>
      </w:r>
    </w:p>
    <w:p w:rsidR="00770B80" w:rsidRPr="00EE678B" w:rsidRDefault="00770B80" w:rsidP="005B5D24">
      <w:pPr>
        <w:pStyle w:val="ScreenCapture"/>
        <w:rPr>
          <w:rFonts w:eastAsia="MS Mincho"/>
        </w:rPr>
      </w:pPr>
      <w:r w:rsidRPr="00EE678B">
        <w:rPr>
          <w:rFonts w:eastAsia="MS Mincho"/>
        </w:rPr>
        <w:t>Please respond with your answer to the question(s) as a reply to this</w:t>
      </w:r>
    </w:p>
    <w:p w:rsidR="00770B80" w:rsidRPr="00EE678B" w:rsidRDefault="00770B80" w:rsidP="005B5D24">
      <w:pPr>
        <w:pStyle w:val="ScreenCapture"/>
        <w:rPr>
          <w:rFonts w:eastAsia="MS Mincho"/>
        </w:rPr>
      </w:pPr>
      <w:r w:rsidRPr="00EE678B">
        <w:rPr>
          <w:rFonts w:eastAsia="MS Mincho"/>
        </w:rPr>
        <w:t>message. The prescription will be updated by the appropriate staff.</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Staff assigned to update the Prescription responses:</w:t>
      </w:r>
    </w:p>
    <w:p w:rsidR="00770B80" w:rsidRPr="00EE678B" w:rsidRDefault="00770B80" w:rsidP="005B5D24">
      <w:pPr>
        <w:pStyle w:val="ScreenCapture"/>
        <w:rPr>
          <w:rFonts w:eastAsia="MS Mincho"/>
        </w:rPr>
      </w:pPr>
      <w:r w:rsidRPr="00EE678B">
        <w:rPr>
          <w:rFonts w:eastAsia="MS Mincho"/>
        </w:rPr>
        <w:t>Please use the RESET COPAY STATUS/CANCEL CHARGES option to enter the responses</w:t>
      </w:r>
    </w:p>
    <w:p w:rsidR="00770B80" w:rsidRPr="00EE678B" w:rsidRDefault="00770B80" w:rsidP="005B5D24">
      <w:pPr>
        <w:pStyle w:val="ScreenCapture"/>
        <w:rPr>
          <w:rFonts w:eastAsia="MS Mincho"/>
        </w:rPr>
      </w:pPr>
      <w:r w:rsidRPr="00EE678B">
        <w:rPr>
          <w:rFonts w:eastAsia="MS Mincho"/>
        </w:rPr>
        <w:t>to the questions above, which may result in a Rx copay status change and/or</w:t>
      </w:r>
    </w:p>
    <w:p w:rsidR="00770B80" w:rsidRPr="00EE678B" w:rsidRDefault="00770B80" w:rsidP="005B5D24">
      <w:pPr>
        <w:pStyle w:val="ScreenCapture"/>
        <w:rPr>
          <w:rFonts w:eastAsia="MS Mincho"/>
        </w:rPr>
      </w:pPr>
      <w:r w:rsidRPr="00EE678B">
        <w:rPr>
          <w:rFonts w:eastAsia="MS Mincho"/>
        </w:rPr>
        <w:t>the need to remove VA copay charges or may result in a charge to the patient's</w:t>
      </w:r>
    </w:p>
    <w:p w:rsidR="00770B80" w:rsidRPr="00EE678B" w:rsidRDefault="00770B80" w:rsidP="005B5D24">
      <w:pPr>
        <w:pStyle w:val="ScreenCapture"/>
        <w:rPr>
          <w:rFonts w:eastAsia="MS Mincho"/>
        </w:rPr>
      </w:pPr>
      <w:r w:rsidRPr="00EE678B">
        <w:rPr>
          <w:rFonts w:eastAsia="MS Mincho"/>
        </w:rPr>
        <w:t>insurance carrier.</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Note: The SC question is now asked for Veterans who are SC&gt;49% in order to</w:t>
      </w:r>
    </w:p>
    <w:p w:rsidR="00770B80" w:rsidRPr="00EE678B" w:rsidRDefault="00770B80" w:rsidP="005B5D24">
      <w:pPr>
        <w:pStyle w:val="ScreenCapture"/>
        <w:rPr>
          <w:rFonts w:eastAsia="MS Mincho"/>
        </w:rPr>
      </w:pPr>
      <w:r w:rsidRPr="00EE678B">
        <w:rPr>
          <w:rFonts w:eastAsia="MS Mincho"/>
        </w:rPr>
        <w:t>determine if the Rx can be billed to a third party insurance. These Veterans</w:t>
      </w:r>
    </w:p>
    <w:p w:rsidR="00770B80" w:rsidRPr="00EE678B" w:rsidRDefault="00770B80" w:rsidP="005B5D24">
      <w:pPr>
        <w:pStyle w:val="ScreenCapture"/>
        <w:rPr>
          <w:rFonts w:eastAsia="MS Mincho"/>
        </w:rPr>
      </w:pPr>
      <w:r w:rsidRPr="00EE678B">
        <w:rPr>
          <w:rFonts w:eastAsia="MS Mincho"/>
        </w:rPr>
        <w:t>will NOT be charged a VA copay.</w:t>
      </w:r>
    </w:p>
    <w:p w:rsidR="00770B80" w:rsidRPr="00EE678B" w:rsidRDefault="00770B80" w:rsidP="005B5D24">
      <w:pPr>
        <w:pStyle w:val="ScreenCapture"/>
        <w:rPr>
          <w:rFonts w:eastAsia="MS Mincho"/>
        </w:rPr>
      </w:pPr>
      <w:r w:rsidRPr="00EE678B">
        <w:rPr>
          <w:rFonts w:eastAsia="MS Mincho"/>
        </w:rPr>
        <w:t xml:space="preserve"> </w:t>
      </w:r>
    </w:p>
    <w:p w:rsidR="00770B80" w:rsidRPr="00EE678B" w:rsidRDefault="00770B80" w:rsidP="005B5D24">
      <w:pPr>
        <w:pStyle w:val="ScreenCapture"/>
        <w:rPr>
          <w:rFonts w:eastAsia="MS Mincho"/>
        </w:rPr>
      </w:pPr>
      <w:r w:rsidRPr="00EE678B">
        <w:rPr>
          <w:rFonts w:eastAsia="MS Mincho"/>
        </w:rPr>
        <w:t>Supply, nutritional, and investigational drugs are not charged a VA copay but could be reimbursable by third party insurance.</w:t>
      </w:r>
    </w:p>
    <w:p w:rsidR="00770B80" w:rsidRPr="00EE678B" w:rsidRDefault="00770B80" w:rsidP="005B5D24">
      <w:pPr>
        <w:pStyle w:val="ScreenCapture"/>
        <w:rPr>
          <w:rFonts w:eastAsia="MS Mincho"/>
        </w:rPr>
      </w:pPr>
    </w:p>
    <w:p w:rsidR="00770B80" w:rsidRPr="00EE678B" w:rsidRDefault="00770B80" w:rsidP="005B5D24">
      <w:pPr>
        <w:pStyle w:val="ScreenCapture"/>
        <w:rPr>
          <w:rFonts w:eastAsia="MS Mincho"/>
          <w:iCs/>
        </w:rPr>
      </w:pPr>
      <w:r w:rsidRPr="00EE678B">
        <w:rPr>
          <w:rFonts w:eastAsia="MS Mincho"/>
        </w:rPr>
        <w:t>Enter message action (in IN basket): Ignore//</w:t>
      </w:r>
    </w:p>
    <w:p w:rsidR="00770B80" w:rsidRPr="00EE678B" w:rsidRDefault="00770B80" w:rsidP="00770B80">
      <w:pPr>
        <w:rPr>
          <w:color w:val="000000"/>
          <w:szCs w:val="20"/>
        </w:rPr>
      </w:pPr>
    </w:p>
    <w:p w:rsidR="00770B80" w:rsidRPr="00EE678B" w:rsidRDefault="00770B80" w:rsidP="00770B80">
      <w:pPr>
        <w:rPr>
          <w:rFonts w:eastAsia="MS Mincho"/>
          <w:color w:val="000000"/>
          <w:szCs w:val="20"/>
        </w:rPr>
      </w:pPr>
      <w:r w:rsidRPr="00EE678B">
        <w:rPr>
          <w:rFonts w:eastAsia="MS Mincho"/>
          <w:color w:val="000000"/>
          <w:szCs w:val="20"/>
        </w:rPr>
        <w:t>An annual copayment cap is applied to patients in specific priority enrollment groups. Once a patient reaches the annual copayment cap, no further medication copay charges will be billed for the calendar year. An entry to that effect is made to the Copay Activity Log. The ‘$’ indicator remains next to the prescription number to indicate that the prescription is still copay eligible.</w:t>
      </w:r>
    </w:p>
    <w:p w:rsidR="00770B80" w:rsidRPr="00EE678B" w:rsidRDefault="00770B80" w:rsidP="00770B80">
      <w:pPr>
        <w:rPr>
          <w:rFonts w:eastAsia="MS Mincho"/>
          <w:color w:val="000000"/>
          <w:szCs w:val="20"/>
        </w:rPr>
      </w:pPr>
    </w:p>
    <w:p w:rsidR="00770B80" w:rsidRPr="00EE678B" w:rsidRDefault="00770B80" w:rsidP="00770B80">
      <w:pPr>
        <w:rPr>
          <w:color w:val="000000"/>
          <w:szCs w:val="20"/>
        </w:rPr>
      </w:pPr>
      <w:r w:rsidRPr="00EE678B">
        <w:rPr>
          <w:color w:val="000000"/>
          <w:szCs w:val="20"/>
        </w:rPr>
        <w:t>Integrated Billing software keeps track of all prescription fills not billed due to the annual cap.</w:t>
      </w:r>
    </w:p>
    <w:p w:rsidR="00770B80" w:rsidRPr="00EE678B" w:rsidRDefault="00770B80" w:rsidP="00770B80">
      <w:pPr>
        <w:rPr>
          <w:color w:val="000000"/>
          <w:szCs w:val="20"/>
        </w:rPr>
      </w:pPr>
    </w:p>
    <w:p w:rsidR="00770B80" w:rsidRPr="00EE678B" w:rsidRDefault="00770B80" w:rsidP="008E248B">
      <w:pPr>
        <w:pStyle w:val="ExampleHeading"/>
        <w:rPr>
          <w:rFonts w:eastAsia="MS Mincho"/>
        </w:rPr>
      </w:pPr>
      <w:r w:rsidRPr="00EE678B">
        <w:rPr>
          <w:rFonts w:eastAsia="MS Mincho"/>
        </w:rPr>
        <w:t>Example: Copay Activity Log When Annual Cap Reached</w:t>
      </w:r>
    </w:p>
    <w:p w:rsidR="00770B80" w:rsidRPr="00EE678B" w:rsidRDefault="00770B80" w:rsidP="00CB318F">
      <w:pPr>
        <w:pStyle w:val="ScreenCapture"/>
        <w:keepNext/>
      </w:pPr>
      <w:r w:rsidRPr="00EE678B">
        <w:t xml:space="preserve">Copay Activity Log:                                                            </w:t>
      </w:r>
    </w:p>
    <w:p w:rsidR="00770B80" w:rsidRPr="00EE678B" w:rsidRDefault="00770B80" w:rsidP="00CB318F">
      <w:pPr>
        <w:pStyle w:val="ScreenCapture"/>
        <w:keepNext/>
      </w:pPr>
      <w:r w:rsidRPr="00EE678B">
        <w:t xml:space="preserve">#   Date        Reason               Rx Ref         Initiator Of Activity      </w:t>
      </w:r>
    </w:p>
    <w:p w:rsidR="00770B80" w:rsidRPr="00EE678B" w:rsidRDefault="00770B80" w:rsidP="00CB318F">
      <w:pPr>
        <w:pStyle w:val="ScreenCapture"/>
        <w:keepNext/>
      </w:pPr>
      <w:r w:rsidRPr="00EE678B">
        <w:t>===============================================================================</w:t>
      </w:r>
    </w:p>
    <w:p w:rsidR="00770B80" w:rsidRPr="00EE678B" w:rsidRDefault="00770B80" w:rsidP="005B5D24">
      <w:pPr>
        <w:pStyle w:val="ScreenCapture"/>
      </w:pPr>
      <w:r w:rsidRPr="00EE678B">
        <w:t xml:space="preserve">1   10/23/01    ANNUAL CAP REACHED   ORIGINAL       OPPHARMACIST11,THREE           </w:t>
      </w:r>
    </w:p>
    <w:p w:rsidR="00770B80" w:rsidRPr="00EE678B" w:rsidRDefault="00770B80" w:rsidP="005B5D24">
      <w:pPr>
        <w:pStyle w:val="ScreenCapture"/>
      </w:pPr>
      <w:r w:rsidRPr="00EE678B">
        <w:t xml:space="preserve">Comment:  NO BILLING FOR THIS FILL                                             </w:t>
      </w:r>
    </w:p>
    <w:p w:rsidR="00770B80" w:rsidRPr="00EE678B" w:rsidRDefault="00770B80" w:rsidP="00770B80">
      <w:pPr>
        <w:tabs>
          <w:tab w:val="left" w:pos="720"/>
          <w:tab w:val="left" w:pos="1440"/>
          <w:tab w:val="left" w:pos="2160"/>
          <w:tab w:val="left" w:pos="2880"/>
          <w:tab w:val="left" w:pos="4680"/>
        </w:tabs>
        <w:rPr>
          <w:rFonts w:eastAsia="MS Mincho" w:cs="Courier New"/>
          <w:szCs w:val="20"/>
        </w:rPr>
      </w:pPr>
    </w:p>
    <w:p w:rsidR="00770B80" w:rsidRPr="00EE678B" w:rsidRDefault="00770B80" w:rsidP="00770B80">
      <w:pPr>
        <w:rPr>
          <w:rFonts w:eastAsia="MS Mincho"/>
          <w:color w:val="000000"/>
          <w:szCs w:val="20"/>
        </w:rPr>
      </w:pPr>
      <w:r w:rsidRPr="00EE678B">
        <w:rPr>
          <w:rFonts w:eastAsia="MS Mincho"/>
          <w:color w:val="000000"/>
          <w:szCs w:val="20"/>
        </w:rPr>
        <w:t>If a patient falls below the annual copayment cap for whatever reason (e.g., prescription fill is returned to stock and copay charges cancelled), the Integrated Billing package can initiate copay charges to bring the patient back up to the annual copayment cap. Integrated billing software will go back and bill a copay charge for those fills previously not charged due to the annual cap, bringing the patient’s total copayment up to the cap. Whenever this occurs an entry will be placed in the Copay activity log.</w:t>
      </w:r>
    </w:p>
    <w:p w:rsidR="00770B80" w:rsidRPr="00EE678B" w:rsidRDefault="00770B80" w:rsidP="00770B80">
      <w:pPr>
        <w:rPr>
          <w:rFonts w:eastAsia="MS Mincho"/>
          <w:color w:val="000000"/>
          <w:szCs w:val="20"/>
        </w:rPr>
      </w:pPr>
    </w:p>
    <w:p w:rsidR="00770B80" w:rsidRPr="00EE678B" w:rsidRDefault="00770B80" w:rsidP="008E248B">
      <w:pPr>
        <w:pStyle w:val="ExampleHeading"/>
        <w:rPr>
          <w:rFonts w:eastAsia="MS Mincho"/>
        </w:rPr>
      </w:pPr>
      <w:r w:rsidRPr="00EE678B">
        <w:rPr>
          <w:rFonts w:eastAsia="MS Mincho"/>
        </w:rPr>
        <w:t>Example: Copay Activity Log With IB-Initiated Charge</w:t>
      </w:r>
    </w:p>
    <w:p w:rsidR="00770B80" w:rsidRPr="00EE678B" w:rsidRDefault="00770B80" w:rsidP="005B5D24">
      <w:pPr>
        <w:pStyle w:val="ScreenCapture"/>
      </w:pPr>
      <w:r w:rsidRPr="00EE678B">
        <w:t xml:space="preserve">Copay Activity Log:                                                            </w:t>
      </w:r>
    </w:p>
    <w:p w:rsidR="00770B80" w:rsidRPr="00EE678B" w:rsidRDefault="00770B80" w:rsidP="005B5D24">
      <w:pPr>
        <w:pStyle w:val="ScreenCapture"/>
      </w:pPr>
      <w:r w:rsidRPr="00EE678B">
        <w:t xml:space="preserve">#   Date        Reason               Rx Ref         Initiator Of Activity      </w:t>
      </w:r>
    </w:p>
    <w:p w:rsidR="00770B80" w:rsidRPr="00EE678B" w:rsidRDefault="00770B80" w:rsidP="005B5D24">
      <w:pPr>
        <w:pStyle w:val="ScreenCapture"/>
      </w:pPr>
      <w:r w:rsidRPr="00EE678B">
        <w:t>===============================================================================</w:t>
      </w:r>
    </w:p>
    <w:p w:rsidR="00770B80" w:rsidRPr="00EE678B" w:rsidRDefault="00770B80" w:rsidP="005B5D24">
      <w:pPr>
        <w:pStyle w:val="ScreenCapture"/>
      </w:pPr>
      <w:r w:rsidRPr="00EE678B">
        <w:t xml:space="preserve">1   10/23/01    ANNUAL CAP REACHED   ORIGINAL       OPPHARMACIST11,THREE           </w:t>
      </w:r>
    </w:p>
    <w:p w:rsidR="00770B80" w:rsidRPr="00EE678B" w:rsidRDefault="00770B80" w:rsidP="005B5D24">
      <w:pPr>
        <w:pStyle w:val="ScreenCapture"/>
      </w:pPr>
      <w:r w:rsidRPr="00EE678B">
        <w:t xml:space="preserve">Comment:  NO BILLING FOR THIS FILL                                             </w:t>
      </w:r>
    </w:p>
    <w:p w:rsidR="00770B80" w:rsidRPr="00EE678B" w:rsidRDefault="00770B80" w:rsidP="005B5D24">
      <w:pPr>
        <w:pStyle w:val="ScreenCapture"/>
      </w:pPr>
      <w:r w:rsidRPr="00EE678B">
        <w:t xml:space="preserve">2   10/23/01    IB-INITIATED COPAY   ORIGINAL       OPPHARMACIST11,THREE </w:t>
      </w:r>
    </w:p>
    <w:p w:rsidR="00770B80" w:rsidRPr="00EE678B" w:rsidRDefault="00770B80" w:rsidP="005B5D24">
      <w:pPr>
        <w:pStyle w:val="ScreenCapture"/>
      </w:pPr>
      <w:r w:rsidRPr="00EE678B">
        <w:t xml:space="preserve">Comment: PARTIAL CHARGE                                                        </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 xml:space="preserve">If a prescription is </w:t>
      </w:r>
      <w:r w:rsidRPr="00EE678B">
        <w:rPr>
          <w:color w:val="000000"/>
          <w:szCs w:val="20"/>
          <w:u w:val="single"/>
        </w:rPr>
        <w:t>not</w:t>
      </w:r>
      <w:r w:rsidRPr="00EE678B">
        <w:rPr>
          <w:color w:val="000000"/>
          <w:szCs w:val="20"/>
        </w:rPr>
        <w:t xml:space="preserve"> in a releasable status, the user will be given an error message, such as:</w:t>
      </w:r>
    </w:p>
    <w:p w:rsidR="006D235E" w:rsidRPr="00EE678B" w:rsidRDefault="006D235E">
      <w:pPr>
        <w:numPr>
          <w:ilvl w:val="0"/>
          <w:numId w:val="48"/>
        </w:numPr>
        <w:spacing w:before="120"/>
        <w:rPr>
          <w:color w:val="000000"/>
          <w:szCs w:val="20"/>
        </w:rPr>
        <w:pPrChange w:id="4527" w:author="Fred Perez" w:date="2019-03-22T09:44:00Z">
          <w:pPr>
            <w:numPr>
              <w:numId w:val="51"/>
            </w:numPr>
            <w:tabs>
              <w:tab w:val="num" w:pos="720"/>
            </w:tabs>
            <w:spacing w:before="120"/>
            <w:ind w:left="720" w:hanging="360"/>
          </w:pPr>
        </w:pPrChange>
      </w:pPr>
      <w:r w:rsidRPr="00EE678B">
        <w:rPr>
          <w:color w:val="000000"/>
          <w:szCs w:val="20"/>
        </w:rPr>
        <w:t>Prescription has a status of (status) and is not eligible for release.</w:t>
      </w:r>
    </w:p>
    <w:p w:rsidR="006D235E" w:rsidRPr="00EE678B" w:rsidRDefault="006D235E">
      <w:pPr>
        <w:numPr>
          <w:ilvl w:val="0"/>
          <w:numId w:val="48"/>
        </w:numPr>
        <w:rPr>
          <w:color w:val="000000"/>
          <w:szCs w:val="20"/>
        </w:rPr>
        <w:pPrChange w:id="4528" w:author="Fred Perez" w:date="2019-03-22T09:44:00Z">
          <w:pPr>
            <w:numPr>
              <w:numId w:val="51"/>
            </w:numPr>
            <w:tabs>
              <w:tab w:val="num" w:pos="720"/>
            </w:tabs>
            <w:ind w:left="720" w:hanging="360"/>
          </w:pPr>
        </w:pPrChange>
      </w:pPr>
      <w:r w:rsidRPr="00EE678B">
        <w:rPr>
          <w:color w:val="000000"/>
          <w:szCs w:val="20"/>
        </w:rPr>
        <w:t>Prescription was deleted.</w:t>
      </w:r>
    </w:p>
    <w:p w:rsidR="006D235E" w:rsidRPr="00EE678B" w:rsidRDefault="006D235E">
      <w:pPr>
        <w:numPr>
          <w:ilvl w:val="0"/>
          <w:numId w:val="48"/>
        </w:numPr>
        <w:rPr>
          <w:color w:val="000000"/>
          <w:szCs w:val="20"/>
        </w:rPr>
        <w:pPrChange w:id="4529" w:author="Fred Perez" w:date="2019-03-22T09:44:00Z">
          <w:pPr>
            <w:numPr>
              <w:numId w:val="51"/>
            </w:numPr>
            <w:tabs>
              <w:tab w:val="num" w:pos="720"/>
            </w:tabs>
            <w:ind w:left="720" w:hanging="360"/>
          </w:pPr>
        </w:pPrChange>
      </w:pPr>
      <w:r w:rsidRPr="00EE678B">
        <w:rPr>
          <w:color w:val="000000"/>
          <w:szCs w:val="20"/>
        </w:rPr>
        <w:t>Improper barcode format.</w:t>
      </w:r>
    </w:p>
    <w:p w:rsidR="006D235E" w:rsidRPr="00EE678B" w:rsidRDefault="006D235E">
      <w:pPr>
        <w:numPr>
          <w:ilvl w:val="0"/>
          <w:numId w:val="48"/>
        </w:numPr>
        <w:rPr>
          <w:color w:val="000000"/>
          <w:szCs w:val="20"/>
        </w:rPr>
        <w:pPrChange w:id="4530" w:author="Fred Perez" w:date="2019-03-22T09:44:00Z">
          <w:pPr>
            <w:numPr>
              <w:numId w:val="51"/>
            </w:numPr>
            <w:tabs>
              <w:tab w:val="num" w:pos="720"/>
            </w:tabs>
            <w:ind w:left="720" w:hanging="360"/>
          </w:pPr>
        </w:pPrChange>
      </w:pPr>
      <w:r w:rsidRPr="00EE678B">
        <w:rPr>
          <w:color w:val="000000"/>
          <w:szCs w:val="20"/>
        </w:rPr>
        <w:t>Non-existent prescription.</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Copay is not charged for a partial fill.</w:t>
      </w:r>
    </w:p>
    <w:p w:rsidR="006D235E" w:rsidRPr="00EE678B" w:rsidRDefault="006D235E" w:rsidP="006D235E">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FE5778" w:rsidRPr="00EE678B" w:rsidTr="009B1D44">
        <w:tc>
          <w:tcPr>
            <w:tcW w:w="990" w:type="dxa"/>
            <w:shd w:val="clear" w:color="auto" w:fill="auto"/>
            <w:vAlign w:val="center"/>
          </w:tcPr>
          <w:p w:rsidR="00FE5778" w:rsidRPr="00EE678B" w:rsidRDefault="00583040" w:rsidP="009B1D44">
            <w:pPr>
              <w:jc w:val="center"/>
              <w:rPr>
                <w:color w:val="000000"/>
                <w:szCs w:val="20"/>
              </w:rPr>
            </w:pPr>
            <w:r>
              <w:rPr>
                <w:noProof/>
              </w:rPr>
              <w:drawing>
                <wp:inline distT="0" distB="0" distL="0" distR="0">
                  <wp:extent cx="411480" cy="411480"/>
                  <wp:effectExtent l="0" t="0" r="0" b="0"/>
                  <wp:docPr id="52" name="Picture 193"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descr="Cau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FE5778" w:rsidRPr="00EE678B" w:rsidRDefault="00FE5778" w:rsidP="0067365E">
            <w:pPr>
              <w:spacing w:after="120"/>
              <w:jc w:val="center"/>
              <w:rPr>
                <w:color w:val="000000"/>
                <w:szCs w:val="20"/>
              </w:rPr>
            </w:pPr>
            <w:r w:rsidRPr="00EE678B">
              <w:rPr>
                <w:b/>
                <w:color w:val="000000"/>
                <w:szCs w:val="20"/>
              </w:rPr>
              <w:t>***Important***</w:t>
            </w:r>
          </w:p>
          <w:p w:rsidR="00FE5778" w:rsidRPr="00EE678B" w:rsidRDefault="00FE5778" w:rsidP="0067365E">
            <w:pPr>
              <w:spacing w:before="120" w:after="120"/>
              <w:jc w:val="center"/>
              <w:rPr>
                <w:color w:val="000000"/>
                <w:szCs w:val="20"/>
              </w:rPr>
            </w:pPr>
            <w:r w:rsidRPr="00EE678B">
              <w:rPr>
                <w:color w:val="000000"/>
                <w:szCs w:val="20"/>
              </w:rPr>
              <w:t>This is a mandatory function that must be used by the pharmacy.</w:t>
            </w:r>
          </w:p>
        </w:tc>
      </w:tr>
    </w:tbl>
    <w:p w:rsidR="006D235E" w:rsidRPr="00EE678B" w:rsidRDefault="006D235E" w:rsidP="004E0305">
      <w:pPr>
        <w:pStyle w:val="Heading2"/>
      </w:pPr>
      <w:bookmarkStart w:id="4531" w:name="_Toc280701280"/>
      <w:bookmarkStart w:id="4532" w:name="_Toc299044451"/>
      <w:bookmarkStart w:id="4533" w:name="_Toc280853620"/>
      <w:bookmarkStart w:id="4534" w:name="_Toc303286188"/>
      <w:bookmarkStart w:id="4535" w:name="_Toc339962071"/>
      <w:bookmarkStart w:id="4536" w:name="_Toc339962587"/>
      <w:bookmarkStart w:id="4537" w:name="_Toc340138730"/>
      <w:bookmarkStart w:id="4538" w:name="_Toc340139003"/>
      <w:bookmarkStart w:id="4539" w:name="_Toc340139280"/>
      <w:bookmarkStart w:id="4540" w:name="_Toc340143896"/>
      <w:bookmarkStart w:id="4541" w:name="_Toc340144153"/>
      <w:bookmarkStart w:id="4542" w:name="_Toc4140465"/>
      <w:r w:rsidRPr="00EE678B">
        <w:t xml:space="preserve">Changes to Releasing Orders </w:t>
      </w:r>
      <w:r w:rsidR="00E74977" w:rsidRPr="00EE678B">
        <w:rPr>
          <w:lang w:val="en-US"/>
        </w:rPr>
        <w:t>F</w:t>
      </w:r>
      <w:r w:rsidR="00E74977" w:rsidRPr="00EE678B">
        <w:t xml:space="preserve">unction </w:t>
      </w:r>
      <w:r w:rsidRPr="00EE678B">
        <w:t>– Digitally Signed Orders Only</w:t>
      </w:r>
      <w:bookmarkEnd w:id="4531"/>
      <w:bookmarkEnd w:id="4532"/>
      <w:bookmarkEnd w:id="4533"/>
      <w:bookmarkEnd w:id="4534"/>
      <w:bookmarkEnd w:id="4535"/>
      <w:bookmarkEnd w:id="4536"/>
      <w:bookmarkEnd w:id="4537"/>
      <w:bookmarkEnd w:id="4538"/>
      <w:bookmarkEnd w:id="4539"/>
      <w:bookmarkEnd w:id="4540"/>
      <w:bookmarkEnd w:id="4541"/>
      <w:bookmarkEnd w:id="4542"/>
    </w:p>
    <w:p w:rsidR="006D235E" w:rsidRPr="00EE678B" w:rsidRDefault="006D235E" w:rsidP="006D235E">
      <w:pPr>
        <w:rPr>
          <w:b/>
          <w:bCs/>
          <w:sz w:val="24"/>
          <w:szCs w:val="24"/>
        </w:rPr>
      </w:pPr>
    </w:p>
    <w:p w:rsidR="006D235E" w:rsidRPr="00EE678B" w:rsidRDefault="006D235E" w:rsidP="006D235E">
      <w:pPr>
        <w:rPr>
          <w:color w:val="000000"/>
          <w:szCs w:val="20"/>
        </w:rPr>
      </w:pPr>
      <w:r w:rsidRPr="00EE678B">
        <w:rPr>
          <w:color w:val="000000"/>
          <w:szCs w:val="20"/>
        </w:rPr>
        <w:t xml:space="preserve">The release function in the </w:t>
      </w:r>
      <w:r w:rsidRPr="00EE678B">
        <w:rPr>
          <w:i/>
          <w:iCs/>
          <w:color w:val="000000"/>
          <w:szCs w:val="20"/>
        </w:rPr>
        <w:t xml:space="preserve">Patient Prescription Processing </w:t>
      </w:r>
      <w:r w:rsidRPr="00EE678B">
        <w:rPr>
          <w:color w:val="000000"/>
          <w:szCs w:val="20"/>
        </w:rPr>
        <w:t xml:space="preserve">option has been modified with patch PSO*7*131 to require that all digitally signed orders for Schedule II controlled substances (CSII orders) be released through the </w:t>
      </w:r>
      <w:r w:rsidRPr="00EE678B">
        <w:rPr>
          <w:i/>
          <w:iCs/>
          <w:color w:val="000000"/>
          <w:szCs w:val="20"/>
        </w:rPr>
        <w:t xml:space="preserve">Outpatient Rx’s </w:t>
      </w:r>
      <w:r w:rsidRPr="00EE678B">
        <w:rPr>
          <w:color w:val="000000"/>
          <w:szCs w:val="20"/>
        </w:rPr>
        <w:t xml:space="preserve">option in the </w:t>
      </w:r>
      <w:r w:rsidRPr="00EE678B">
        <w:rPr>
          <w:i/>
          <w:iCs/>
          <w:color w:val="000000"/>
          <w:szCs w:val="20"/>
        </w:rPr>
        <w:t>Controlled</w:t>
      </w:r>
      <w:r w:rsidRPr="00EE678B">
        <w:rPr>
          <w:color w:val="000000"/>
          <w:szCs w:val="20"/>
        </w:rPr>
        <w:t xml:space="preserve"> </w:t>
      </w:r>
      <w:r w:rsidRPr="00EE678B">
        <w:rPr>
          <w:i/>
          <w:iCs/>
          <w:color w:val="000000"/>
          <w:szCs w:val="20"/>
        </w:rPr>
        <w:t>Substances</w:t>
      </w:r>
      <w:r w:rsidRPr="00EE678B">
        <w:rPr>
          <w:color w:val="000000"/>
          <w:szCs w:val="20"/>
        </w:rPr>
        <w:t xml:space="preserve"> (CS) menu. If DEA/PKI is activated and an order is digitally signed, the user will be advised that the order must be released through the </w:t>
      </w:r>
      <w:r w:rsidRPr="00EE678B">
        <w:rPr>
          <w:i/>
          <w:iCs/>
          <w:color w:val="000000"/>
          <w:szCs w:val="20"/>
        </w:rPr>
        <w:t xml:space="preserve">Outpatient Rx’s </w:t>
      </w:r>
      <w:r w:rsidRPr="00EE678B">
        <w:rPr>
          <w:color w:val="000000"/>
          <w:szCs w:val="20"/>
        </w:rPr>
        <w:t xml:space="preserve">option in the </w:t>
      </w:r>
      <w:r w:rsidRPr="00EE678B">
        <w:rPr>
          <w:i/>
          <w:iCs/>
          <w:color w:val="000000"/>
          <w:szCs w:val="20"/>
        </w:rPr>
        <w:t>Controlled</w:t>
      </w:r>
      <w:r w:rsidRPr="00EE678B">
        <w:rPr>
          <w:color w:val="000000"/>
          <w:szCs w:val="20"/>
        </w:rPr>
        <w:t xml:space="preserve"> </w:t>
      </w:r>
      <w:r w:rsidRPr="00EE678B">
        <w:rPr>
          <w:i/>
          <w:iCs/>
          <w:color w:val="000000"/>
          <w:szCs w:val="20"/>
        </w:rPr>
        <w:t>Substances</w:t>
      </w:r>
      <w:r w:rsidRPr="00EE678B">
        <w:rPr>
          <w:color w:val="000000"/>
          <w:szCs w:val="20"/>
        </w:rPr>
        <w:t xml:space="preserve"> (CS) menu. The same message will display if a user attempts to release a digitally signed CSII order during Speed Release or when using the </w:t>
      </w:r>
      <w:r w:rsidRPr="00EE678B">
        <w:rPr>
          <w:i/>
          <w:iCs/>
          <w:color w:val="000000"/>
          <w:szCs w:val="20"/>
        </w:rPr>
        <w:t xml:space="preserve">Release Medication </w:t>
      </w:r>
      <w:r w:rsidRPr="00EE678B">
        <w:rPr>
          <w:color w:val="000000"/>
          <w:szCs w:val="20"/>
        </w:rPr>
        <w:t>option.</w:t>
      </w:r>
    </w:p>
    <w:p w:rsidR="006D235E" w:rsidRPr="00EE678B" w:rsidRDefault="006D235E" w:rsidP="006D235E">
      <w:pPr>
        <w:rPr>
          <w:szCs w:val="24"/>
        </w:rPr>
      </w:pPr>
    </w:p>
    <w:p w:rsidR="006D235E" w:rsidRPr="00EE678B" w:rsidRDefault="006D235E" w:rsidP="006D235E">
      <w:pPr>
        <w:rPr>
          <w:color w:val="000000"/>
        </w:rPr>
      </w:pPr>
      <w:r w:rsidRPr="00EE678B">
        <w:rPr>
          <w:color w:val="000000"/>
        </w:rPr>
        <w:t>A new security key named "PSDRPH", was introduced by the Controlled Substances patch PSD*3*76 that authorizes pharmacists to finish/verify digitally signed Schedule II-V CS orders placed via CPRS.</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p>
    <w:p w:rsidR="006D235E" w:rsidRPr="00EE678B" w:rsidRDefault="006D235E" w:rsidP="006D235E">
      <w:pPr>
        <w:rPr>
          <w:color w:val="000000"/>
        </w:rPr>
      </w:pPr>
      <w:r w:rsidRPr="00EE678B">
        <w:rPr>
          <w:color w:val="000000"/>
        </w:rPr>
        <w:t>compares these two hash values and returns an "OK" if the pending order is unaltered; otherwise, a "-1^error code^error message" is returned.</w:t>
      </w:r>
    </w:p>
    <w:p w:rsidR="006D235E" w:rsidRPr="00EE678B" w:rsidRDefault="006D235E" w:rsidP="006D235E">
      <w:pPr>
        <w:rPr>
          <w:color w:val="000000"/>
        </w:rPr>
      </w:pPr>
    </w:p>
    <w:p w:rsidR="006D235E" w:rsidRPr="00EE678B" w:rsidRDefault="006D235E" w:rsidP="006D235E">
      <w:pPr>
        <w:keepNext/>
        <w:keepLines/>
        <w:rPr>
          <w:color w:val="000000"/>
        </w:rPr>
      </w:pPr>
      <w:r w:rsidRPr="00EE678B">
        <w:rPr>
          <w:color w:val="000000"/>
        </w:rPr>
        <w:t>Example: "-1^89802016^Mismatched digital signature hash values."</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The following fields are used in the hash check:</w:t>
      </w:r>
    </w:p>
    <w:p w:rsidR="006D235E" w:rsidRPr="00EE678B" w:rsidRDefault="006D235E">
      <w:pPr>
        <w:numPr>
          <w:ilvl w:val="0"/>
          <w:numId w:val="84"/>
        </w:numPr>
        <w:spacing w:before="120"/>
        <w:rPr>
          <w:color w:val="000000"/>
        </w:rPr>
        <w:pPrChange w:id="4543" w:author="Fred Perez" w:date="2019-03-22T09:44:00Z">
          <w:pPr>
            <w:numPr>
              <w:numId w:val="92"/>
            </w:numPr>
            <w:spacing w:before="120"/>
            <w:ind w:left="1080" w:hanging="360"/>
          </w:pPr>
        </w:pPrChange>
      </w:pPr>
      <w:r w:rsidRPr="00EE678B">
        <w:rPr>
          <w:color w:val="000000"/>
        </w:rPr>
        <w:t>Date of Issuance</w:t>
      </w:r>
    </w:p>
    <w:p w:rsidR="006D235E" w:rsidRPr="00EE678B" w:rsidRDefault="006D235E">
      <w:pPr>
        <w:numPr>
          <w:ilvl w:val="0"/>
          <w:numId w:val="84"/>
        </w:numPr>
        <w:rPr>
          <w:color w:val="000000"/>
        </w:rPr>
        <w:pPrChange w:id="4544" w:author="Fred Perez" w:date="2019-03-22T09:44:00Z">
          <w:pPr>
            <w:numPr>
              <w:numId w:val="92"/>
            </w:numPr>
            <w:ind w:left="1080" w:hanging="360"/>
          </w:pPr>
        </w:pPrChange>
      </w:pPr>
      <w:r w:rsidRPr="00EE678B">
        <w:rPr>
          <w:color w:val="000000"/>
        </w:rPr>
        <w:t>Full Name and Address of the Patient</w:t>
      </w:r>
    </w:p>
    <w:p w:rsidR="006D235E" w:rsidRPr="00EE678B" w:rsidRDefault="006D235E">
      <w:pPr>
        <w:numPr>
          <w:ilvl w:val="0"/>
          <w:numId w:val="84"/>
        </w:numPr>
        <w:rPr>
          <w:color w:val="000000"/>
        </w:rPr>
        <w:pPrChange w:id="4545" w:author="Fred Perez" w:date="2019-03-22T09:44:00Z">
          <w:pPr>
            <w:numPr>
              <w:numId w:val="92"/>
            </w:numPr>
            <w:ind w:left="1080" w:hanging="360"/>
          </w:pPr>
        </w:pPrChange>
      </w:pPr>
      <w:r w:rsidRPr="00EE678B">
        <w:rPr>
          <w:color w:val="000000"/>
        </w:rPr>
        <w:t>Drug Name</w:t>
      </w:r>
    </w:p>
    <w:p w:rsidR="006D235E" w:rsidRPr="00EE678B" w:rsidRDefault="006D235E">
      <w:pPr>
        <w:numPr>
          <w:ilvl w:val="0"/>
          <w:numId w:val="84"/>
        </w:numPr>
        <w:rPr>
          <w:color w:val="000000"/>
        </w:rPr>
        <w:pPrChange w:id="4546" w:author="Fred Perez" w:date="2019-03-22T09:44:00Z">
          <w:pPr>
            <w:numPr>
              <w:numId w:val="92"/>
            </w:numPr>
            <w:ind w:left="1080" w:hanging="360"/>
          </w:pPr>
        </w:pPrChange>
      </w:pPr>
      <w:r w:rsidRPr="00EE678B">
        <w:rPr>
          <w:color w:val="000000"/>
        </w:rPr>
        <w:t xml:space="preserve">Quantity Prescribed </w:t>
      </w:r>
    </w:p>
    <w:p w:rsidR="006D235E" w:rsidRPr="00EE678B" w:rsidRDefault="006D235E">
      <w:pPr>
        <w:numPr>
          <w:ilvl w:val="0"/>
          <w:numId w:val="84"/>
        </w:numPr>
        <w:rPr>
          <w:color w:val="000000"/>
        </w:rPr>
        <w:pPrChange w:id="4547" w:author="Fred Perez" w:date="2019-03-22T09:44:00Z">
          <w:pPr>
            <w:numPr>
              <w:numId w:val="92"/>
            </w:numPr>
            <w:ind w:left="1080" w:hanging="360"/>
          </w:pPr>
        </w:pPrChange>
      </w:pPr>
      <w:r w:rsidRPr="00EE678B">
        <w:rPr>
          <w:color w:val="000000"/>
        </w:rPr>
        <w:t>Directions for Use</w:t>
      </w:r>
    </w:p>
    <w:p w:rsidR="006D235E" w:rsidRPr="00EE678B" w:rsidRDefault="006D235E">
      <w:pPr>
        <w:numPr>
          <w:ilvl w:val="0"/>
          <w:numId w:val="84"/>
        </w:numPr>
        <w:rPr>
          <w:color w:val="000000"/>
        </w:rPr>
        <w:pPrChange w:id="4548" w:author="Fred Perez" w:date="2019-03-22T09:44:00Z">
          <w:pPr>
            <w:numPr>
              <w:numId w:val="92"/>
            </w:numPr>
            <w:ind w:left="1080" w:hanging="360"/>
          </w:pPr>
        </w:pPrChange>
      </w:pPr>
      <w:r w:rsidRPr="00EE678B">
        <w:rPr>
          <w:color w:val="000000"/>
        </w:rPr>
        <w:t>Prescriber Name</w:t>
      </w:r>
    </w:p>
    <w:p w:rsidR="006D235E" w:rsidRPr="00EE678B" w:rsidRDefault="006D235E">
      <w:pPr>
        <w:numPr>
          <w:ilvl w:val="0"/>
          <w:numId w:val="84"/>
        </w:numPr>
        <w:rPr>
          <w:color w:val="000000"/>
        </w:rPr>
        <w:pPrChange w:id="4549" w:author="Fred Perez" w:date="2019-03-22T09:44:00Z">
          <w:pPr>
            <w:numPr>
              <w:numId w:val="92"/>
            </w:numPr>
            <w:ind w:left="1080" w:hanging="360"/>
          </w:pPr>
        </w:pPrChange>
      </w:pPr>
      <w:r w:rsidRPr="00EE678B">
        <w:rPr>
          <w:color w:val="000000"/>
        </w:rPr>
        <w:t>Prescriber Address (site address)</w:t>
      </w:r>
    </w:p>
    <w:p w:rsidR="006D235E" w:rsidRPr="00EE678B" w:rsidRDefault="006D235E">
      <w:pPr>
        <w:numPr>
          <w:ilvl w:val="0"/>
          <w:numId w:val="84"/>
        </w:numPr>
        <w:rPr>
          <w:color w:val="000000"/>
        </w:rPr>
        <w:pPrChange w:id="4550" w:author="Fred Perez" w:date="2019-03-22T09:44:00Z">
          <w:pPr>
            <w:numPr>
              <w:numId w:val="92"/>
            </w:numPr>
            <w:ind w:left="1080" w:hanging="360"/>
          </w:pPr>
        </w:pPrChange>
      </w:pPr>
      <w:r w:rsidRPr="00EE678B">
        <w:rPr>
          <w:color w:val="000000"/>
        </w:rPr>
        <w:t>Prescriber DEA/VA Registration Number</w:t>
      </w:r>
    </w:p>
    <w:p w:rsidR="00770B80" w:rsidRPr="00EE678B" w:rsidRDefault="006D235E">
      <w:pPr>
        <w:numPr>
          <w:ilvl w:val="0"/>
          <w:numId w:val="84"/>
        </w:numPr>
        <w:rPr>
          <w:color w:val="000000"/>
        </w:rPr>
        <w:pPrChange w:id="4551" w:author="Fred Perez" w:date="2019-03-22T09:44:00Z">
          <w:pPr>
            <w:numPr>
              <w:numId w:val="92"/>
            </w:numPr>
            <w:ind w:left="1080" w:hanging="360"/>
          </w:pPr>
        </w:pPrChange>
      </w:pPr>
      <w:r w:rsidRPr="00EE678B">
        <w:rPr>
          <w:color w:val="000000"/>
        </w:rPr>
        <w:t>Order Number (CPRS)</w:t>
      </w:r>
    </w:p>
    <w:p w:rsidR="006D235E" w:rsidRPr="00EE678B" w:rsidRDefault="006D235E" w:rsidP="006D235E">
      <w:pPr>
        <w:ind w:left="720"/>
        <w:rPr>
          <w:color w:val="000000"/>
        </w:rPr>
      </w:pPr>
    </w:p>
    <w:p w:rsidR="006D235E" w:rsidRPr="00EE678B" w:rsidRDefault="006D235E" w:rsidP="006D235E">
      <w:pPr>
        <w:rPr>
          <w:color w:val="000000"/>
        </w:rPr>
      </w:pPr>
      <w:r w:rsidRPr="00EE678B">
        <w:rPr>
          <w:color w:val="000000"/>
        </w:rPr>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p>
    <w:p w:rsidR="006D235E" w:rsidRPr="00EE678B" w:rsidRDefault="006D235E" w:rsidP="006D235E">
      <w:pPr>
        <w:rPr>
          <w:color w:val="000000"/>
        </w:rPr>
      </w:pPr>
      <w:r w:rsidRPr="00EE678B">
        <w:rPr>
          <w:color w:val="000000"/>
        </w:rPr>
        <w:t>processing:</w:t>
      </w:r>
    </w:p>
    <w:p w:rsidR="006D235E" w:rsidRPr="00EE678B" w:rsidRDefault="006D235E">
      <w:pPr>
        <w:numPr>
          <w:ilvl w:val="0"/>
          <w:numId w:val="83"/>
        </w:numPr>
        <w:spacing w:before="120"/>
        <w:rPr>
          <w:color w:val="000000"/>
        </w:rPr>
        <w:pPrChange w:id="4552" w:author="Fred Perez" w:date="2019-03-22T09:44:00Z">
          <w:pPr>
            <w:numPr>
              <w:numId w:val="91"/>
            </w:numPr>
            <w:spacing w:before="120"/>
            <w:ind w:left="720" w:hanging="360"/>
          </w:pPr>
        </w:pPrChange>
      </w:pPr>
      <w:r w:rsidRPr="00EE678B">
        <w:rPr>
          <w:color w:val="000000"/>
        </w:rPr>
        <w:t>The order will be auto discontinued.</w:t>
      </w:r>
    </w:p>
    <w:p w:rsidR="006D235E" w:rsidRPr="00EE678B" w:rsidRDefault="006D235E">
      <w:pPr>
        <w:numPr>
          <w:ilvl w:val="0"/>
          <w:numId w:val="83"/>
        </w:numPr>
        <w:rPr>
          <w:color w:val="000000"/>
        </w:rPr>
        <w:pPrChange w:id="4553" w:author="Fred Perez" w:date="2019-03-22T09:44:00Z">
          <w:pPr>
            <w:numPr>
              <w:numId w:val="91"/>
            </w:numPr>
            <w:ind w:left="720" w:hanging="360"/>
          </w:pPr>
        </w:pPrChange>
      </w:pPr>
      <w:r w:rsidRPr="00EE678B">
        <w:rPr>
          <w:color w:val="000000"/>
        </w:rPr>
        <w:t>First line of the pending order screen will have the message "Digital Signature Failed: Corrupted (Hash mismatch)" or "Certificate revoked" concatenated with "Order Auto Discontinued", and the message will be highlighted.</w:t>
      </w:r>
    </w:p>
    <w:p w:rsidR="006D235E" w:rsidRPr="00EE678B" w:rsidRDefault="006D235E">
      <w:pPr>
        <w:numPr>
          <w:ilvl w:val="0"/>
          <w:numId w:val="83"/>
        </w:numPr>
        <w:rPr>
          <w:color w:val="000000"/>
        </w:rPr>
        <w:pPrChange w:id="4554" w:author="Fred Perez" w:date="2019-03-22T09:44:00Z">
          <w:pPr>
            <w:numPr>
              <w:numId w:val="91"/>
            </w:numPr>
            <w:ind w:left="720" w:hanging="360"/>
          </w:pPr>
        </w:pPrChange>
      </w:pPr>
      <w:r w:rsidRPr="00EE678B">
        <w:rPr>
          <w:color w:val="000000"/>
        </w:rPr>
        <w:t>The status bar of the screen will have the message "Signature Failed: Corrupted (Hash mismatch)" or Certificate revoked”.</w:t>
      </w:r>
    </w:p>
    <w:p w:rsidR="006D235E" w:rsidRPr="00EE678B" w:rsidRDefault="006D235E" w:rsidP="006D235E">
      <w:pPr>
        <w:rPr>
          <w:color w:val="000000"/>
        </w:rPr>
      </w:pPr>
    </w:p>
    <w:p w:rsidR="006D235E" w:rsidRPr="00EE678B" w:rsidRDefault="006D235E" w:rsidP="006D235E">
      <w:pPr>
        <w:rPr>
          <w:color w:val="000000"/>
        </w:rPr>
      </w:pPr>
      <w:r w:rsidRPr="00EE678B">
        <w:rPr>
          <w:color w:val="000000"/>
        </w:rPr>
        <w:t>A mail message will be generated to the holders of the PSDMGR key notifying that the order has been  auto-discontinued (similar to the example listed below). If the discontinuation is due to a hash mismatch as a result of altering one of the fields listed above, the mail message will show the altered fields with the discrepancies as shown in the following example.</w:t>
      </w:r>
    </w:p>
    <w:p w:rsidR="006D235E" w:rsidRPr="00EE678B" w:rsidRDefault="006D235E" w:rsidP="006D235E">
      <w:pPr>
        <w:rPr>
          <w:rFonts w:eastAsia="MS Mincho" w:cs="Courier New"/>
          <w:b/>
          <w:bCs/>
          <w:sz w:val="20"/>
          <w:szCs w:val="20"/>
        </w:rPr>
      </w:pPr>
    </w:p>
    <w:p w:rsidR="006D235E" w:rsidRPr="00EE678B" w:rsidRDefault="006D235E" w:rsidP="008E248B">
      <w:pPr>
        <w:pStyle w:val="ExampleHeading"/>
        <w:rPr>
          <w:color w:val="000000"/>
        </w:rPr>
      </w:pPr>
      <w:r w:rsidRPr="00EE678B">
        <w:rPr>
          <w:rFonts w:eastAsia="MS Mincho"/>
        </w:rPr>
        <w:t>Example: Mail Message of Discontinuation Due to Hash Mismatch</w:t>
      </w:r>
    </w:p>
    <w:p w:rsidR="006D235E" w:rsidRPr="00EE678B" w:rsidRDefault="006D235E" w:rsidP="005B5D24">
      <w:pPr>
        <w:pStyle w:val="ScreenCapture"/>
      </w:pPr>
      <w:r w:rsidRPr="00EE678B">
        <w:t xml:space="preserve">  Subj: DIGITALLY SIGNED NEW ORDER AUTO DISCONTINUED  [#196353]</w:t>
      </w:r>
    </w:p>
    <w:p w:rsidR="006D235E" w:rsidRPr="00EE678B" w:rsidRDefault="006D235E" w:rsidP="005B5D24">
      <w:pPr>
        <w:pStyle w:val="ScreenCapture"/>
      </w:pPr>
      <w:r w:rsidRPr="00EE678B">
        <w:t xml:space="preserve">        03/20/12@17:1024 lines</w:t>
      </w:r>
    </w:p>
    <w:p w:rsidR="006D235E" w:rsidRPr="00EE678B" w:rsidRDefault="006D235E" w:rsidP="005B5D24">
      <w:pPr>
        <w:pStyle w:val="ScreenCapture"/>
      </w:pPr>
      <w:r w:rsidRPr="00EE678B">
        <w:t xml:space="preserve">  From: POSTMASTER  In 'IN' basket.  Page 1  *New*</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 xml:space="preserve">  -----------------------------------------------------------------------</w:t>
      </w:r>
    </w:p>
    <w:p w:rsidR="006D235E" w:rsidRPr="00EE678B" w:rsidRDefault="006D235E" w:rsidP="005B5D24">
      <w:pPr>
        <w:pStyle w:val="ScreenCapture"/>
      </w:pPr>
    </w:p>
    <w:p w:rsidR="006D235E" w:rsidRPr="00EE678B" w:rsidRDefault="006D235E" w:rsidP="005B5D24">
      <w:pPr>
        <w:pStyle w:val="ScreenCapture"/>
      </w:pPr>
      <w:r w:rsidRPr="00EE678B">
        <w:t xml:space="preserve">  Following order was auto discontinued when finishing a pending order  </w:t>
      </w:r>
    </w:p>
    <w:p w:rsidR="006D235E" w:rsidRPr="00EE678B" w:rsidRDefault="006D235E" w:rsidP="005B5D24">
      <w:pPr>
        <w:pStyle w:val="ScreenCapture"/>
      </w:pPr>
      <w:r w:rsidRPr="00EE678B">
        <w:t xml:space="preserve">  due to Corrupted (Hash mismatch)</w:t>
      </w:r>
      <w:r w:rsidR="00D8267F" w:rsidRPr="00EE678B">
        <w:t xml:space="preserve"> </w:t>
      </w:r>
      <w:r w:rsidRPr="00EE678B">
        <w:t>– 89802016</w:t>
      </w:r>
    </w:p>
    <w:p w:rsidR="006D235E" w:rsidRPr="00EE678B" w:rsidRDefault="006D235E" w:rsidP="005B5D24">
      <w:pPr>
        <w:pStyle w:val="ScreenCapture"/>
      </w:pPr>
    </w:p>
    <w:p w:rsidR="006D235E" w:rsidRPr="00EE678B" w:rsidRDefault="006D235E" w:rsidP="005B5D24">
      <w:pPr>
        <w:pStyle w:val="ScreenCapture"/>
      </w:pPr>
      <w:r w:rsidRPr="00EE678B">
        <w:t xml:space="preserve">  Division      : GREELEY CLINIC</w:t>
      </w:r>
    </w:p>
    <w:p w:rsidR="006D235E" w:rsidRPr="00EE678B" w:rsidRDefault="006D235E" w:rsidP="005B5D24">
      <w:pPr>
        <w:pStyle w:val="ScreenCapture"/>
      </w:pPr>
      <w:r w:rsidRPr="00EE678B">
        <w:t xml:space="preserve">  CPRS Order #  : 5587651</w:t>
      </w:r>
    </w:p>
    <w:p w:rsidR="006D235E" w:rsidRPr="00EE678B" w:rsidRDefault="006D235E" w:rsidP="005B5D24">
      <w:pPr>
        <w:pStyle w:val="ScreenCapture"/>
      </w:pPr>
      <w:r w:rsidRPr="00EE678B">
        <w:t xml:space="preserve">  Issue Date    : MAR 7,2012</w:t>
      </w:r>
    </w:p>
    <w:p w:rsidR="006D235E" w:rsidRPr="00EE678B" w:rsidRDefault="006D235E" w:rsidP="005B5D24">
      <w:pPr>
        <w:pStyle w:val="ScreenCapture"/>
      </w:pPr>
      <w:r w:rsidRPr="00EE678B">
        <w:t xml:space="preserve">  Patient       : TEST,PATIENT (0908)</w:t>
      </w:r>
    </w:p>
    <w:p w:rsidR="006D235E" w:rsidRPr="00EE678B" w:rsidRDefault="006D235E" w:rsidP="005B5D24">
      <w:pPr>
        <w:pStyle w:val="ScreenCapture"/>
      </w:pPr>
      <w:r w:rsidRPr="00EE678B">
        <w:t xml:space="preserve">  Address       : P.O. BOX 31</w:t>
      </w:r>
    </w:p>
    <w:p w:rsidR="006D235E" w:rsidRPr="00EE678B" w:rsidRDefault="006D235E" w:rsidP="005B5D24">
      <w:pPr>
        <w:pStyle w:val="ScreenCapture"/>
      </w:pPr>
      <w:r w:rsidRPr="00EE678B">
        <w:t xml:space="preserve">                  LAPORTE, CA  95981</w:t>
      </w:r>
    </w:p>
    <w:p w:rsidR="006D235E" w:rsidRPr="00EE678B" w:rsidRDefault="006D235E" w:rsidP="005B5D24">
      <w:pPr>
        <w:pStyle w:val="ScreenCapture"/>
      </w:pPr>
      <w:r w:rsidRPr="00EE678B">
        <w:t xml:space="preserve">  Drug          : CODEINE SULFATE 60MG TAB</w:t>
      </w:r>
    </w:p>
    <w:p w:rsidR="006D235E" w:rsidRPr="00EE678B" w:rsidRDefault="006D235E" w:rsidP="005B5D24">
      <w:pPr>
        <w:pStyle w:val="ScreenCapture"/>
      </w:pPr>
      <w:r w:rsidRPr="00EE678B">
        <w:t xml:space="preserve">  Dosage Ordered: 120(MG)</w:t>
      </w:r>
    </w:p>
    <w:p w:rsidR="006D235E" w:rsidRPr="00EE678B" w:rsidRDefault="006D235E" w:rsidP="005B5D24">
      <w:pPr>
        <w:pStyle w:val="ScreenCapture"/>
      </w:pPr>
      <w:r w:rsidRPr="00EE678B">
        <w:t xml:space="preserve">  Dosage Form   : TABLETS</w:t>
      </w:r>
    </w:p>
    <w:p w:rsidR="006D235E" w:rsidRPr="00EE678B" w:rsidRDefault="006D235E" w:rsidP="005B5D24">
      <w:pPr>
        <w:pStyle w:val="ScreenCapture"/>
      </w:pPr>
      <w:r w:rsidRPr="00EE678B">
        <w:t xml:space="preserve">  Quantity      : 54</w:t>
      </w:r>
    </w:p>
    <w:p w:rsidR="006D235E" w:rsidRPr="00EE678B" w:rsidRDefault="006D235E" w:rsidP="005B5D24">
      <w:pPr>
        <w:pStyle w:val="ScreenCapture"/>
      </w:pPr>
      <w:r w:rsidRPr="00EE678B">
        <w:t xml:space="preserve">  Provider      : TEST,PROVIDER</w:t>
      </w:r>
    </w:p>
    <w:p w:rsidR="006D235E" w:rsidRPr="00EE678B" w:rsidRDefault="006D235E" w:rsidP="005B5D24">
      <w:pPr>
        <w:pStyle w:val="ScreenCapture"/>
      </w:pPr>
      <w:r w:rsidRPr="00EE678B">
        <w:t xml:space="preserve">  DEA#          : TA1234563</w:t>
      </w:r>
    </w:p>
    <w:p w:rsidR="006D235E" w:rsidRPr="00EE678B" w:rsidRDefault="006D235E" w:rsidP="001158A8">
      <w:pPr>
        <w:pStyle w:val="ScreenCapture"/>
        <w:keepNext/>
      </w:pPr>
      <w:r w:rsidRPr="00EE678B">
        <w:t xml:space="preserve">  Site Address  : 2360 E PERSHING BLVD</w:t>
      </w:r>
    </w:p>
    <w:p w:rsidR="006D235E" w:rsidRPr="00EE678B" w:rsidRDefault="006D235E" w:rsidP="001158A8">
      <w:pPr>
        <w:pStyle w:val="ScreenCapture"/>
        <w:keepNext/>
      </w:pPr>
      <w:r w:rsidRPr="00EE678B">
        <w:t xml:space="preserve">                  2360 East Pershing Boulevard</w:t>
      </w:r>
    </w:p>
    <w:p w:rsidR="006D235E" w:rsidRPr="00EE678B" w:rsidRDefault="006D235E" w:rsidP="005B5D24">
      <w:pPr>
        <w:pStyle w:val="ScreenCapture"/>
      </w:pPr>
      <w:r w:rsidRPr="00EE678B">
        <w:t xml:space="preserve">                  CHEYENNE</w:t>
      </w:r>
    </w:p>
    <w:p w:rsidR="006D235E" w:rsidRPr="00EE678B" w:rsidRDefault="006D235E" w:rsidP="005B5D24">
      <w:pPr>
        <w:pStyle w:val="ScreenCapture"/>
      </w:pPr>
    </w:p>
    <w:p w:rsidR="006D235E" w:rsidRPr="00EE678B" w:rsidRDefault="006D235E" w:rsidP="005B5D24">
      <w:pPr>
        <w:pStyle w:val="ScreenCapture"/>
      </w:pPr>
      <w:r w:rsidRPr="00EE678B">
        <w:t xml:space="preserve">  Differences in CPRS and Pharmacy Pending File</w:t>
      </w:r>
    </w:p>
    <w:p w:rsidR="006D235E" w:rsidRPr="00EE678B" w:rsidRDefault="006D235E" w:rsidP="005B5D24">
      <w:pPr>
        <w:pStyle w:val="ScreenCapture"/>
      </w:pPr>
    </w:p>
    <w:p w:rsidR="006D235E" w:rsidRPr="00EE678B" w:rsidRDefault="006D235E" w:rsidP="005B5D24">
      <w:pPr>
        <w:pStyle w:val="ScreenCapture"/>
      </w:pPr>
      <w:r w:rsidRPr="00EE678B">
        <w:t xml:space="preserve">  Data Name           CPRS File         Pharmacy Pending File</w:t>
      </w:r>
    </w:p>
    <w:p w:rsidR="006D235E" w:rsidRPr="00EE678B" w:rsidRDefault="006D235E" w:rsidP="005B5D24">
      <w:pPr>
        <w:pStyle w:val="ScreenCapture"/>
      </w:pPr>
      <w:r w:rsidRPr="00EE678B">
        <w:t xml:space="preserve">  ---------           ---------         ---------------------</w:t>
      </w:r>
    </w:p>
    <w:p w:rsidR="006D235E" w:rsidRPr="00EE678B" w:rsidRDefault="006D235E" w:rsidP="005B5D24">
      <w:pPr>
        <w:pStyle w:val="ScreenCapture"/>
      </w:pPr>
    </w:p>
    <w:p w:rsidR="006D235E" w:rsidRPr="00EE678B" w:rsidRDefault="006D235E" w:rsidP="005B5D24">
      <w:pPr>
        <w:pStyle w:val="ScreenCapture"/>
      </w:pPr>
      <w:r w:rsidRPr="00EE678B">
        <w:t xml:space="preserve">  QTY PRESCRIBED      15                30</w:t>
      </w:r>
    </w:p>
    <w:p w:rsidR="006D235E" w:rsidRPr="00EE678B" w:rsidRDefault="006D235E" w:rsidP="00471B3B"/>
    <w:p w:rsidR="006D235E" w:rsidRDefault="006D235E" w:rsidP="006D235E">
      <w:pPr>
        <w:rPr>
          <w:ins w:id="4555" w:author="Fred Perez" w:date="2019-03-22T08:54:00Z"/>
          <w:color w:val="000000"/>
        </w:rPr>
      </w:pPr>
      <w:r w:rsidRPr="00EE678B">
        <w:rPr>
          <w:color w:val="000000"/>
        </w:rPr>
        <w:t xml:space="preserve">If the error code is related to 'certificate expired', the pending order will be processed (will not be auto-discontinued), and a notification will be sent to the provider with the message </w:t>
      </w:r>
      <w:bookmarkStart w:id="4556" w:name="p209_545"/>
      <w:bookmarkEnd w:id="4556"/>
      <w:ins w:id="4557" w:author="Fred Perez" w:date="2019-03-22T08:53:00Z">
        <w:r w:rsidR="00CC4720" w:rsidRPr="00EE678B">
          <w:rPr>
            <w:color w:val="000000"/>
          </w:rPr>
          <w:t>"</w:t>
        </w:r>
        <w:r w:rsidR="00CC4720" w:rsidRPr="00EB0C22">
          <w:t>Rx processed: PIV Card Cert Expired - NO ACTION REQ</w:t>
        </w:r>
        <w:r w:rsidR="00CC4720">
          <w:t>”.</w:t>
        </w:r>
      </w:ins>
      <w:del w:id="4558" w:author="Fred Perez" w:date="2019-03-22T08:53:00Z">
        <w:r w:rsidRPr="00EE678B" w:rsidDel="00CC4720">
          <w:rPr>
            <w:color w:val="000000"/>
          </w:rPr>
          <w:delText>"DEA certificate expired. Renew your certificate."</w:delText>
        </w:r>
      </w:del>
    </w:p>
    <w:p w:rsidR="00CC4720" w:rsidRDefault="00CC4720" w:rsidP="006D235E">
      <w:pPr>
        <w:rPr>
          <w:ins w:id="4559" w:author="Fred Perez" w:date="2019-03-22T08:54:00Z"/>
          <w:color w:val="000000"/>
        </w:rPr>
      </w:pPr>
    </w:p>
    <w:p w:rsidR="00CC4720" w:rsidRDefault="00CC4720" w:rsidP="00CC4720">
      <w:pPr>
        <w:rPr>
          <w:ins w:id="4560" w:author="Fred Perez" w:date="2019-03-22T08:54:00Z"/>
        </w:rPr>
      </w:pPr>
      <w:ins w:id="4561" w:author="Fred Perez" w:date="2019-03-22T08:54:00Z">
        <w:r>
          <w:t>Patch PSO*7.0*545 changed t</w:t>
        </w:r>
        <w:r w:rsidRPr="00EB0C22">
          <w:t xml:space="preserve">he PIV Card Certificate Expiration Alert message from "DEA certificate expired. Renew your certificate." to "Rx processed: PIV Card Cert Expired - NO ACTION REQ". Routine PSOPKIV1 was </w:t>
        </w:r>
        <w:r w:rsidRPr="009331F4">
          <w:rPr>
            <w:color w:val="000000"/>
          </w:rPr>
          <w:t>modified</w:t>
        </w:r>
        <w:r w:rsidRPr="00EB0C22">
          <w:t xml:space="preserve"> to address this change.</w:t>
        </w:r>
      </w:ins>
    </w:p>
    <w:p w:rsidR="00CC4720" w:rsidRDefault="00CC4720" w:rsidP="00CC4720">
      <w:pPr>
        <w:rPr>
          <w:ins w:id="4562" w:author="Fred Perez" w:date="2019-03-22T08:54:00Z"/>
        </w:rPr>
      </w:pPr>
    </w:p>
    <w:p w:rsidR="00CC4720" w:rsidRPr="00CC4720" w:rsidRDefault="00CC4720" w:rsidP="006D235E">
      <w:ins w:id="4563" w:author="Fred Perez" w:date="2019-03-22T08:54:00Z">
        <w:r>
          <w:t>With PSO*7.0*545, t</w:t>
        </w:r>
        <w:r w:rsidRPr="00B348A9">
          <w:t xml:space="preserve">he PIV Card Certificate Revoked Alert message </w:t>
        </w:r>
        <w:r>
          <w:t xml:space="preserve">was also changed </w:t>
        </w:r>
        <w:r w:rsidRPr="00B348A9">
          <w:t xml:space="preserve">from "Med orders(s) DCed. Cert revoked. Contact Pharm." to "Rx NOT processed: PIV Card Certificate Revoked". Routine PSOPKIV1 </w:t>
        </w:r>
        <w:r>
          <w:t>was</w:t>
        </w:r>
        <w:r w:rsidRPr="00B348A9">
          <w:t xml:space="preserve"> modified to address this change.</w:t>
        </w:r>
      </w:ins>
    </w:p>
    <w:p w:rsidR="006D235E" w:rsidRPr="00EE678B" w:rsidRDefault="006D235E" w:rsidP="006D235E">
      <w:pPr>
        <w:rPr>
          <w:color w:val="000000"/>
        </w:rPr>
      </w:pPr>
    </w:p>
    <w:p w:rsidR="006D235E" w:rsidRPr="00EE678B" w:rsidRDefault="006D235E" w:rsidP="006D235E">
      <w:pPr>
        <w:rPr>
          <w:color w:val="000000"/>
        </w:rPr>
      </w:pPr>
      <w:r w:rsidRPr="00EE678B">
        <w:rPr>
          <w:color w:val="000000"/>
        </w:rPr>
        <w:t>The following changes have been made for finishing a CS order:</w:t>
      </w:r>
    </w:p>
    <w:p w:rsidR="006D235E" w:rsidRPr="00EE678B" w:rsidRDefault="006D235E">
      <w:pPr>
        <w:numPr>
          <w:ilvl w:val="0"/>
          <w:numId w:val="85"/>
        </w:numPr>
        <w:spacing w:before="120"/>
        <w:rPr>
          <w:color w:val="000000"/>
        </w:rPr>
        <w:pPrChange w:id="4564" w:author="Fred Perez" w:date="2019-03-22T09:44:00Z">
          <w:pPr>
            <w:numPr>
              <w:numId w:val="93"/>
            </w:numPr>
            <w:spacing w:before="120"/>
            <w:ind w:left="1440" w:hanging="360"/>
          </w:pPr>
        </w:pPrChange>
      </w:pPr>
      <w:r w:rsidRPr="00EE678B">
        <w:rPr>
          <w:color w:val="000000"/>
        </w:rPr>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6D235E" w:rsidRPr="00EE678B" w:rsidRDefault="006D235E">
      <w:pPr>
        <w:numPr>
          <w:ilvl w:val="0"/>
          <w:numId w:val="85"/>
        </w:numPr>
        <w:spacing w:before="120"/>
        <w:rPr>
          <w:color w:val="000000"/>
        </w:rPr>
        <w:pPrChange w:id="4565" w:author="Fred Perez" w:date="2019-03-22T09:44:00Z">
          <w:pPr>
            <w:numPr>
              <w:numId w:val="93"/>
            </w:numPr>
            <w:spacing w:before="120"/>
            <w:ind w:left="1440" w:hanging="360"/>
          </w:pPr>
        </w:pPrChange>
      </w:pPr>
      <w:r w:rsidRPr="00EE678B">
        <w:rPr>
          <w:color w:val="000000"/>
        </w:rPr>
        <w:t>The pending order screen will now display the provider's DEA/VA #, the DETOX# (if available), and the site address.</w:t>
      </w:r>
    </w:p>
    <w:p w:rsidR="006D235E" w:rsidRPr="00EE678B" w:rsidRDefault="006D235E">
      <w:pPr>
        <w:numPr>
          <w:ilvl w:val="0"/>
          <w:numId w:val="85"/>
        </w:numPr>
        <w:spacing w:before="120"/>
        <w:rPr>
          <w:color w:val="000000"/>
        </w:rPr>
        <w:pPrChange w:id="4566" w:author="Fred Perez" w:date="2019-03-22T09:44:00Z">
          <w:pPr>
            <w:numPr>
              <w:numId w:val="93"/>
            </w:numPr>
            <w:spacing w:before="120"/>
            <w:ind w:left="1440" w:hanging="360"/>
          </w:pPr>
        </w:pPrChange>
      </w:pPr>
      <w:r w:rsidRPr="00EE678B">
        <w:rPr>
          <w:color w:val="000000"/>
        </w:rPr>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EE678B">
        <w:rPr>
          <w:color w:val="008000"/>
          <w:szCs w:val="24"/>
        </w:rPr>
        <w:t xml:space="preserve"> </w:t>
      </w:r>
      <w:r w:rsidRPr="00EE678B">
        <w:t>Digitally Signed Order</w:t>
      </w:r>
      <w:r w:rsidR="00D8267F" w:rsidRPr="00EE678B">
        <w:t xml:space="preserve"> </w:t>
      </w:r>
      <w:r w:rsidRPr="00EE678B">
        <w:t>– No such changes allowed”.</w:t>
      </w:r>
      <w:r w:rsidRPr="00EE678B">
        <w:rPr>
          <w:color w:val="000000"/>
        </w:rPr>
        <w:t xml:space="preserve"> </w:t>
      </w:r>
      <w:r w:rsidRPr="00EE678B">
        <w:t xml:space="preserve">If pharmacy wants to make such changes, then they have to discontinue (DC) the pending order and start a new order. </w:t>
      </w:r>
      <w:r w:rsidRPr="00EE678B">
        <w:rPr>
          <w:color w:val="000000"/>
        </w:rPr>
        <w:t>However, the user will be allowed to select other possible dosages for the same drug that does not change the prescribed dosage.</w:t>
      </w:r>
    </w:p>
    <w:p w:rsidR="006D235E" w:rsidRPr="00EE678B" w:rsidRDefault="006D235E">
      <w:pPr>
        <w:numPr>
          <w:ilvl w:val="0"/>
          <w:numId w:val="85"/>
        </w:numPr>
        <w:spacing w:before="120"/>
        <w:rPr>
          <w:color w:val="000000"/>
        </w:rPr>
        <w:pPrChange w:id="4567" w:author="Fred Perez" w:date="2019-03-22T09:44:00Z">
          <w:pPr>
            <w:numPr>
              <w:numId w:val="93"/>
            </w:numPr>
            <w:spacing w:before="120"/>
            <w:ind w:left="1440" w:hanging="360"/>
          </w:pPr>
        </w:pPrChange>
      </w:pPr>
      <w:r w:rsidRPr="00EE678B">
        <w:rPr>
          <w:color w:val="000000"/>
        </w:rPr>
        <w:t xml:space="preserve">When finishing a new pending CS order, the day supply or the quantity will not be allowed to increase but can be decreased. If the day supply is decreased, the number of refills will also be adjusted accordingly depending on the drug setup (maximum refills, not refillable, etc.). </w:t>
      </w:r>
      <w:r w:rsidRPr="00EE678B">
        <w:t>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6D235E" w:rsidRPr="00EE678B" w:rsidRDefault="006D235E">
      <w:pPr>
        <w:numPr>
          <w:ilvl w:val="0"/>
          <w:numId w:val="85"/>
        </w:numPr>
        <w:spacing w:before="120"/>
        <w:rPr>
          <w:color w:val="000000"/>
        </w:rPr>
        <w:pPrChange w:id="4568" w:author="Fred Perez" w:date="2019-03-22T09:44:00Z">
          <w:pPr>
            <w:numPr>
              <w:numId w:val="93"/>
            </w:numPr>
            <w:spacing w:before="120"/>
            <w:ind w:left="1440" w:hanging="360"/>
          </w:pPr>
        </w:pPrChange>
      </w:pPr>
      <w:r w:rsidRPr="00EE678B">
        <w:rPr>
          <w:color w:val="000000"/>
        </w:rPr>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6D235E" w:rsidRPr="00EE678B" w:rsidRDefault="006D235E" w:rsidP="006D235E">
      <w:pPr>
        <w:rPr>
          <w:color w:val="000000"/>
        </w:rPr>
      </w:pPr>
    </w:p>
    <w:p w:rsidR="006D235E" w:rsidRPr="00EE678B" w:rsidRDefault="00583040" w:rsidP="00F56112">
      <w:pPr>
        <w:ind w:left="1260" w:hanging="1260"/>
        <w:rPr>
          <w:color w:val="000000"/>
          <w:szCs w:val="20"/>
        </w:rPr>
      </w:pPr>
      <w:r>
        <w:rPr>
          <w:noProof/>
        </w:rPr>
        <w:drawing>
          <wp:inline distT="0" distB="0" distL="0" distR="0">
            <wp:extent cx="464820" cy="373380"/>
            <wp:effectExtent l="0" t="0" r="0" b="0"/>
            <wp:docPr id="53"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D235E" w:rsidRPr="00F56112">
        <w:rPr>
          <w:b/>
          <w:color w:val="000000"/>
          <w:szCs w:val="20"/>
        </w:rPr>
        <w:t>Note</w:t>
      </w:r>
      <w:r w:rsidR="006D235E" w:rsidRPr="00EE678B">
        <w:rPr>
          <w:color w:val="000000"/>
          <w:szCs w:val="20"/>
        </w:rPr>
        <w:t>: In patch PSO*7*99, a change was made for pending orders not to recalculate the quantity for CS drugs on selecting a different strength of the same drug and resulting in the same prescribed dosage. This change is removed in patch PSO*7*391.</w:t>
      </w:r>
    </w:p>
    <w:p w:rsidR="006D235E" w:rsidRPr="00EE678B" w:rsidRDefault="006D235E" w:rsidP="004E0305">
      <w:pPr>
        <w:pStyle w:val="Heading2"/>
      </w:pPr>
      <w:bookmarkStart w:id="4569" w:name="_Toc4140466"/>
      <w:r w:rsidRPr="00EE678B">
        <w:t>Changes to Releasing Orders Function</w:t>
      </w:r>
      <w:r w:rsidR="00E74977" w:rsidRPr="00EE678B">
        <w:t xml:space="preserve"> – </w:t>
      </w:r>
      <w:r w:rsidRPr="00EE678B">
        <w:t>ScripTalk</w:t>
      </w:r>
      <w:r w:rsidRPr="00EE678B">
        <w:sym w:font="Symbol" w:char="F0D2"/>
      </w:r>
      <w:bookmarkEnd w:id="4569"/>
    </w:p>
    <w:p w:rsidR="006D235E" w:rsidRPr="00EE678B" w:rsidRDefault="006D235E" w:rsidP="006D235E">
      <w:pPr>
        <w:rPr>
          <w:b/>
          <w:bCs/>
          <w:sz w:val="24"/>
          <w:szCs w:val="24"/>
        </w:rPr>
      </w:pPr>
    </w:p>
    <w:p w:rsidR="006D235E" w:rsidRPr="00EE678B" w:rsidRDefault="006D235E" w:rsidP="006D235E">
      <w:pPr>
        <w:rPr>
          <w:color w:val="000000"/>
          <w:szCs w:val="20"/>
        </w:rPr>
      </w:pPr>
      <w:r w:rsidRPr="00EE678B">
        <w:rPr>
          <w:color w:val="000000"/>
          <w:szCs w:val="20"/>
        </w:rPr>
        <w:t xml:space="preserve">The release function in the </w:t>
      </w:r>
      <w:r w:rsidRPr="00EE678B">
        <w:rPr>
          <w:i/>
          <w:iCs/>
          <w:color w:val="000000"/>
          <w:szCs w:val="20"/>
        </w:rPr>
        <w:t xml:space="preserve">Patient Prescription Processing </w:t>
      </w:r>
      <w:r w:rsidRPr="00EE678B">
        <w:rPr>
          <w:color w:val="000000"/>
          <w:szCs w:val="20"/>
        </w:rPr>
        <w:t>option has been modified to display a message to the user when the site is using a Bingo Board and when the patient is enrolled in ScripTalk</w:t>
      </w:r>
      <w:r w:rsidRPr="00EE678B">
        <w:rPr>
          <w:color w:val="000000"/>
        </w:rPr>
        <w:sym w:font="Symbol" w:char="F0D2"/>
      </w:r>
      <w:r w:rsidRPr="00EE678B">
        <w:rPr>
          <w:color w:val="000000"/>
          <w:szCs w:val="20"/>
        </w:rPr>
        <w:t>. This message will alert the user that the patient is enrolled in ScripTalk</w:t>
      </w:r>
      <w:r w:rsidRPr="00EE678B">
        <w:rPr>
          <w:color w:val="000000"/>
        </w:rPr>
        <w:sym w:font="Symbol" w:char="F0D2"/>
      </w:r>
      <w:r w:rsidRPr="00EE678B">
        <w:rPr>
          <w:color w:val="000000"/>
          <w:szCs w:val="20"/>
        </w:rPr>
        <w:t xml:space="preserve"> and may need to have a verbal announcement that the prescription(s) is ready, instead of a visual announcement.</w:t>
      </w:r>
    </w:p>
    <w:p w:rsidR="006D235E" w:rsidRPr="00EE678B" w:rsidRDefault="006D235E" w:rsidP="006D235E">
      <w:pPr>
        <w:rPr>
          <w:szCs w:val="24"/>
        </w:rPr>
      </w:pPr>
    </w:p>
    <w:p w:rsidR="006D235E" w:rsidRPr="00EE678B" w:rsidRDefault="006D235E" w:rsidP="008E248B">
      <w:pPr>
        <w:pStyle w:val="ExampleHeading"/>
        <w:rPr>
          <w:rFonts w:eastAsia="MS Mincho"/>
        </w:rPr>
      </w:pPr>
      <w:r w:rsidRPr="00EE678B">
        <w:rPr>
          <w:rFonts w:eastAsia="MS Mincho"/>
        </w:rPr>
        <w:t>Example: Releasing Medication to a ScripTalk</w:t>
      </w:r>
      <w:r w:rsidRPr="00EE678B">
        <w:rPr>
          <w:rFonts w:eastAsia="MS Mincho"/>
        </w:rPr>
        <w:sym w:font="Symbol" w:char="F0D2"/>
      </w:r>
      <w:r w:rsidRPr="00EE678B">
        <w:rPr>
          <w:rFonts w:eastAsia="MS Mincho"/>
        </w:rPr>
        <w:t xml:space="preserve"> Patient</w:t>
      </w:r>
    </w:p>
    <w:p w:rsidR="006D235E" w:rsidRPr="00EE678B" w:rsidRDefault="006D235E" w:rsidP="005B5D24">
      <w:pPr>
        <w:pStyle w:val="ScreenCapture"/>
      </w:pPr>
      <w:r w:rsidRPr="00EE678B">
        <w:t xml:space="preserve">       Prescription Number 400693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OPPATIENT16,ONE added to the WAITING display.</w:t>
      </w:r>
    </w:p>
    <w:p w:rsidR="006D235E" w:rsidRPr="00EE678B" w:rsidRDefault="006D235E" w:rsidP="005B5D24">
      <w:pPr>
        <w:pStyle w:val="ScreenCapture"/>
      </w:pPr>
      <w:r w:rsidRPr="00EE678B">
        <w:t>This patient is enrolled in ScripTalk and may benefit from</w:t>
      </w:r>
    </w:p>
    <w:p w:rsidR="006D235E" w:rsidRPr="00EE678B" w:rsidRDefault="006D235E" w:rsidP="005B5D24">
      <w:pPr>
        <w:pStyle w:val="ScreenCapture"/>
      </w:pPr>
      <w:r w:rsidRPr="00EE678B">
        <w:t>a non-visual announcement that prescriptions are ready.</w:t>
      </w:r>
    </w:p>
    <w:p w:rsidR="006D235E" w:rsidRPr="00EE678B" w:rsidRDefault="006D235E" w:rsidP="005B5D24">
      <w:pPr>
        <w:pStyle w:val="ScreenCapture"/>
      </w:pPr>
      <w:r w:rsidRPr="00EE678B">
        <w:t xml:space="preserve"> </w:t>
      </w:r>
    </w:p>
    <w:p w:rsidR="006D235E" w:rsidRPr="00EE678B" w:rsidRDefault="006D235E" w:rsidP="005B5D24">
      <w:pPr>
        <w:pStyle w:val="ScreenCapture"/>
      </w:pPr>
      <w:r w:rsidRPr="00EE678B">
        <w:t>Press Return to Continue:</w:t>
      </w:r>
    </w:p>
    <w:p w:rsidR="006D235E" w:rsidRPr="00EE678B" w:rsidRDefault="006D235E" w:rsidP="004E0305">
      <w:pPr>
        <w:pStyle w:val="Heading2"/>
      </w:pPr>
      <w:bookmarkStart w:id="4570" w:name="_Toc339962073"/>
      <w:bookmarkStart w:id="4571" w:name="_Toc339962589"/>
      <w:bookmarkStart w:id="4572" w:name="_Toc340138732"/>
      <w:bookmarkStart w:id="4573" w:name="_Toc340139005"/>
      <w:bookmarkStart w:id="4574" w:name="_Toc340139282"/>
      <w:bookmarkStart w:id="4575" w:name="_Toc340143898"/>
      <w:bookmarkStart w:id="4576" w:name="_Toc340144155"/>
      <w:bookmarkStart w:id="4577" w:name="_Toc4140467"/>
      <w:r w:rsidRPr="00EE678B">
        <w:t>Changes to Releasing Orders Function – Signature Alert</w:t>
      </w:r>
      <w:bookmarkEnd w:id="4570"/>
      <w:bookmarkEnd w:id="4571"/>
      <w:bookmarkEnd w:id="4572"/>
      <w:bookmarkEnd w:id="4573"/>
      <w:bookmarkEnd w:id="4574"/>
      <w:bookmarkEnd w:id="4575"/>
      <w:bookmarkEnd w:id="4576"/>
      <w:bookmarkEnd w:id="4577"/>
    </w:p>
    <w:p w:rsidR="006D235E" w:rsidRPr="00EE678B" w:rsidRDefault="006D235E" w:rsidP="006469CA">
      <w:pPr>
        <w:rPr>
          <w:b/>
          <w:bCs/>
          <w:sz w:val="24"/>
          <w:szCs w:val="24"/>
        </w:rPr>
      </w:pPr>
    </w:p>
    <w:p w:rsidR="006D235E" w:rsidRPr="00EE678B" w:rsidRDefault="006D235E" w:rsidP="006469CA">
      <w:pPr>
        <w:rPr>
          <w:color w:val="000000"/>
          <w:szCs w:val="20"/>
        </w:rPr>
      </w:pPr>
      <w:r w:rsidRPr="00EE678B">
        <w:rPr>
          <w:color w:val="000000"/>
          <w:szCs w:val="20"/>
        </w:rPr>
        <w:t xml:space="preserve">With Patch PSO*7*385, the release function in the </w:t>
      </w:r>
      <w:r w:rsidRPr="00EE678B">
        <w:rPr>
          <w:i/>
          <w:iCs/>
          <w:color w:val="000000"/>
          <w:szCs w:val="20"/>
        </w:rPr>
        <w:t xml:space="preserve">Patient Prescription Processing </w:t>
      </w:r>
      <w:r w:rsidRPr="00EE678B">
        <w:rPr>
          <w:color w:val="000000"/>
          <w:szCs w:val="20"/>
        </w:rPr>
        <w:t xml:space="preserve">option has been modified to display a message to the user when an ECME-billable prescription is being released as a window fill. This message will alert the user that the patient’s signature must be obtained. The user is not required to press </w:t>
      </w:r>
      <w:r w:rsidRPr="00EE678B">
        <w:rPr>
          <w:rFonts w:ascii="Courier New" w:hAnsi="Courier New" w:cs="Courier New"/>
          <w:b/>
          <w:color w:val="000000"/>
          <w:sz w:val="20"/>
          <w:szCs w:val="20"/>
        </w:rPr>
        <w:t>&lt;Enter&gt;</w:t>
      </w:r>
      <w:r w:rsidRPr="00EE678B">
        <w:rPr>
          <w:color w:val="000000"/>
          <w:szCs w:val="20"/>
        </w:rPr>
        <w:t xml:space="preserve"> to continue or respond to the alert in any other manner.</w:t>
      </w:r>
    </w:p>
    <w:p w:rsidR="006D235E" w:rsidRPr="00EE678B" w:rsidRDefault="006D235E" w:rsidP="006469CA">
      <w:pPr>
        <w:rPr>
          <w:szCs w:val="24"/>
        </w:rPr>
      </w:pPr>
    </w:p>
    <w:p w:rsidR="006D235E" w:rsidRPr="00EE678B" w:rsidRDefault="006D235E" w:rsidP="008E248B">
      <w:pPr>
        <w:pStyle w:val="ExampleHeading"/>
        <w:rPr>
          <w:rFonts w:eastAsia="MS Mincho"/>
        </w:rPr>
      </w:pPr>
      <w:r w:rsidRPr="00EE678B">
        <w:rPr>
          <w:rFonts w:eastAsia="MS Mincho"/>
        </w:rPr>
        <w:t>Example: Releasing an ePharmacy Window Fill</w:t>
      </w: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ab/>
      </w:r>
    </w:p>
    <w:p w:rsidR="006D235E" w:rsidRPr="00EE678B" w:rsidRDefault="006D235E" w:rsidP="005B5D24">
      <w:pPr>
        <w:pStyle w:val="ScreenCapture"/>
        <w:rPr>
          <w:rStyle w:val="ScreenCaptureChar"/>
        </w:rPr>
      </w:pPr>
      <w:r w:rsidRPr="00EE678B">
        <w:t xml:space="preserve">ePharmacy Rx – Obtain </w:t>
      </w:r>
      <w:r w:rsidRPr="00EE678B">
        <w:rPr>
          <w:rStyle w:val="ScreenCaptureChar"/>
        </w:rPr>
        <w:t>Signature</w:t>
      </w:r>
    </w:p>
    <w:p w:rsidR="006D235E" w:rsidRPr="00EE678B" w:rsidRDefault="006D235E" w:rsidP="004E0305">
      <w:pPr>
        <w:pStyle w:val="Heading2"/>
      </w:pPr>
      <w:bookmarkStart w:id="4578" w:name="_Toc339962074"/>
      <w:bookmarkStart w:id="4579" w:name="_Toc339962590"/>
      <w:bookmarkStart w:id="4580" w:name="_Toc340138733"/>
      <w:bookmarkStart w:id="4581" w:name="_Toc340139006"/>
      <w:bookmarkStart w:id="4582" w:name="_Toc340139283"/>
      <w:bookmarkStart w:id="4583" w:name="_Toc340143899"/>
      <w:bookmarkStart w:id="4584" w:name="_Toc340144156"/>
      <w:bookmarkStart w:id="4585" w:name="_Toc4140468"/>
      <w:r w:rsidRPr="00EE678B">
        <w:t>Changes to Releasing Orders Function – HIPAA NCPDP Global</w:t>
      </w:r>
      <w:bookmarkEnd w:id="4578"/>
      <w:bookmarkEnd w:id="4579"/>
      <w:bookmarkEnd w:id="4580"/>
      <w:bookmarkEnd w:id="4581"/>
      <w:bookmarkEnd w:id="4582"/>
      <w:bookmarkEnd w:id="4583"/>
      <w:bookmarkEnd w:id="4584"/>
      <w:bookmarkEnd w:id="4585"/>
    </w:p>
    <w:p w:rsidR="006D235E" w:rsidRPr="00EE678B" w:rsidRDefault="006D235E" w:rsidP="006D235E">
      <w:pPr>
        <w:rPr>
          <w:b/>
          <w:bCs/>
          <w:sz w:val="24"/>
          <w:szCs w:val="24"/>
        </w:rPr>
      </w:pPr>
    </w:p>
    <w:p w:rsidR="006D235E" w:rsidRPr="00EE678B" w:rsidRDefault="006D235E" w:rsidP="006D235E">
      <w:pPr>
        <w:rPr>
          <w:bCs/>
          <w:color w:val="000000"/>
          <w:szCs w:val="20"/>
        </w:rPr>
      </w:pPr>
      <w:r w:rsidRPr="00EE678B">
        <w:rPr>
          <w:color w:val="000000"/>
          <w:szCs w:val="20"/>
        </w:rPr>
        <w:t>The release function has been modified with patch PSO*7*148 to</w:t>
      </w:r>
      <w:r w:rsidRPr="00EE678B">
        <w:rPr>
          <w:bCs/>
          <w:color w:val="000000"/>
          <w:szCs w:val="20"/>
        </w:rPr>
        <w:t xml:space="preserve"> perform National Drug Code (NDC) validation for ePharmacy prescriptions. </w:t>
      </w:r>
      <w:r w:rsidRPr="00EE678B">
        <w:rPr>
          <w:color w:val="000000"/>
          <w:szCs w:val="20"/>
        </w:rPr>
        <w:t>These changes also affect the Controlled Substance prescription release, which is performed through the Controlled Substances package.</w:t>
      </w:r>
    </w:p>
    <w:p w:rsidR="006D235E" w:rsidRPr="00EE678B" w:rsidRDefault="006D235E" w:rsidP="006D235E">
      <w:pPr>
        <w:rPr>
          <w:bCs/>
          <w:color w:val="000000"/>
          <w:szCs w:val="20"/>
        </w:rPr>
      </w:pPr>
    </w:p>
    <w:p w:rsidR="006D235E" w:rsidRPr="00EE678B" w:rsidRDefault="006D235E" w:rsidP="006D235E">
      <w:pPr>
        <w:rPr>
          <w:color w:val="000000"/>
          <w:szCs w:val="20"/>
        </w:rPr>
      </w:pPr>
      <w:bookmarkStart w:id="4586" w:name="OLE_LINK38"/>
      <w:bookmarkStart w:id="4587" w:name="OLE_LINK39"/>
      <w:bookmarkStart w:id="4588" w:name="OLE_LINK69"/>
      <w:bookmarkStart w:id="4589" w:name="OLE_LINK70"/>
      <w:r w:rsidRPr="00EE678B">
        <w:rPr>
          <w:color w:val="000000"/>
          <w:szCs w:val="20"/>
        </w:rPr>
        <w:t xml:space="preserve">The user releasing the third-party electronically billable prescription will be prompted for the </w:t>
      </w:r>
      <w:bookmarkEnd w:id="4586"/>
      <w:bookmarkEnd w:id="4587"/>
      <w:r w:rsidRPr="00EE678B">
        <w:rPr>
          <w:color w:val="000000"/>
          <w:szCs w:val="20"/>
        </w:rPr>
        <w:t>NDC for the drug being dispensed to the patient. The NDC code previously retrieved when the prescription was finished will be presented as the current (default) NDC for the prescription. The other possible values that the user will be able to choose from are:</w:t>
      </w:r>
    </w:p>
    <w:bookmarkEnd w:id="4588"/>
    <w:bookmarkEnd w:id="4589"/>
    <w:p w:rsidR="006D235E" w:rsidRPr="00EE678B" w:rsidRDefault="006D235E" w:rsidP="00FE5778">
      <w:pPr>
        <w:pStyle w:val="BodyTextBullet1"/>
      </w:pPr>
      <w:r w:rsidRPr="00EE678B">
        <w:t>NDC field value in the DRUG file, if valid and different than the current prescription NDC.</w:t>
      </w:r>
    </w:p>
    <w:p w:rsidR="006D235E" w:rsidRPr="00EE678B" w:rsidRDefault="006D235E" w:rsidP="00FE5778">
      <w:pPr>
        <w:pStyle w:val="BodyTextBullet1"/>
      </w:pPr>
      <w:r w:rsidRPr="00EE678B">
        <w:t>LAST LOCAL NDC field value in NDC BY OUTPATIENT SITE sub-file in the DRUG file for the division filling the prescription, if valid and different that the current prescription NDC.</w:t>
      </w:r>
    </w:p>
    <w:p w:rsidR="006D235E" w:rsidRPr="00EE678B" w:rsidRDefault="006D235E" w:rsidP="00FE5778">
      <w:pPr>
        <w:pStyle w:val="BodyTextBullet1"/>
      </w:pPr>
      <w:r w:rsidRPr="00EE678B">
        <w:t>NDC CODE field values in the SYNONYM sub-file in the DRUG file, if valid and different that the current prescription NDC.</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the NDC dispensed is not on the list to select, the user must contact the ADPAC or other designated person to add the NDC in a synonym multiple for that drug in the DRUG file.</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the NDC code selected matches the current NDC in the prescription no further NDC processing is required. However, if the user selects a different NDC, the following steps will occur:</w:t>
      </w:r>
    </w:p>
    <w:p w:rsidR="006D235E" w:rsidRPr="00EE678B" w:rsidRDefault="006D235E">
      <w:pPr>
        <w:numPr>
          <w:ilvl w:val="0"/>
          <w:numId w:val="38"/>
        </w:numPr>
        <w:spacing w:before="120"/>
        <w:rPr>
          <w:color w:val="000000"/>
          <w:szCs w:val="20"/>
        </w:rPr>
        <w:pPrChange w:id="4590" w:author="Fred Perez" w:date="2019-03-22T09:44:00Z">
          <w:pPr>
            <w:numPr>
              <w:numId w:val="41"/>
            </w:numPr>
            <w:tabs>
              <w:tab w:val="num" w:pos="720"/>
            </w:tabs>
            <w:spacing w:before="120"/>
            <w:ind w:left="720" w:hanging="360"/>
          </w:pPr>
        </w:pPrChange>
      </w:pPr>
      <w:r w:rsidRPr="00EE678B">
        <w:rPr>
          <w:color w:val="000000"/>
          <w:szCs w:val="20"/>
        </w:rPr>
        <w:t>Outpatient Pharmacy V. 7.0 will instruct the Electronic Claims Management Engine (ECME) to reverse the previous claim for the previous NDC code and submit a new claim for the newly selected NDC code.</w:t>
      </w:r>
    </w:p>
    <w:p w:rsidR="006D235E" w:rsidRPr="00EE678B" w:rsidRDefault="006D235E">
      <w:pPr>
        <w:numPr>
          <w:ilvl w:val="0"/>
          <w:numId w:val="38"/>
        </w:numPr>
        <w:spacing w:before="120"/>
        <w:rPr>
          <w:color w:val="000000"/>
          <w:szCs w:val="20"/>
        </w:rPr>
        <w:pPrChange w:id="4591" w:author="Fred Perez" w:date="2019-03-22T09:44:00Z">
          <w:pPr>
            <w:numPr>
              <w:numId w:val="41"/>
            </w:numPr>
            <w:tabs>
              <w:tab w:val="num" w:pos="720"/>
            </w:tabs>
            <w:spacing w:before="120"/>
            <w:ind w:left="720" w:hanging="360"/>
          </w:pPr>
        </w:pPrChange>
      </w:pPr>
      <w:r w:rsidRPr="00EE678B">
        <w:rPr>
          <w:color w:val="000000"/>
          <w:szCs w:val="20"/>
        </w:rPr>
        <w:t>The newly selected NDC code will be saved in the LAST LOCAL NDC field in NDC BY OUTPATIENT SITE sub-file in the DRUG file for the division filling the prescription.</w:t>
      </w:r>
    </w:p>
    <w:p w:rsidR="006D235E" w:rsidRPr="00EE678B" w:rsidRDefault="006D235E" w:rsidP="00E53878">
      <w:pPr>
        <w:rPr>
          <w:color w:val="000000"/>
          <w:szCs w:val="20"/>
        </w:rPr>
      </w:pPr>
    </w:p>
    <w:p w:rsidR="006D235E" w:rsidRPr="00EE678B" w:rsidRDefault="006D235E" w:rsidP="006D235E">
      <w:pPr>
        <w:rPr>
          <w:color w:val="000000"/>
          <w:szCs w:val="20"/>
        </w:rPr>
      </w:pPr>
      <w:r w:rsidRPr="00EE678B">
        <w:rPr>
          <w:color w:val="000000"/>
          <w:szCs w:val="20"/>
        </w:rPr>
        <w:t>The following examples show the new prompt for NDC validation during the release process.</w:t>
      </w:r>
    </w:p>
    <w:p w:rsidR="006D235E" w:rsidRPr="00EE678B" w:rsidRDefault="006D235E" w:rsidP="006D235E">
      <w:pPr>
        <w:rPr>
          <w:rFonts w:eastAsia="MS Mincho" w:cs="Courier New"/>
          <w:b/>
          <w:bCs/>
          <w:color w:val="000000"/>
          <w:sz w:val="20"/>
          <w:szCs w:val="20"/>
        </w:rPr>
      </w:pPr>
    </w:p>
    <w:p w:rsidR="006D235E" w:rsidRPr="00EE678B" w:rsidRDefault="006D235E" w:rsidP="008E248B">
      <w:pPr>
        <w:pStyle w:val="ExampleHeading"/>
        <w:rPr>
          <w:rFonts w:eastAsia="MS Mincho"/>
        </w:rPr>
      </w:pPr>
      <w:r w:rsidRPr="00EE678B">
        <w:rPr>
          <w:rFonts w:eastAsia="MS Mincho"/>
        </w:rPr>
        <w:t>Example: Releasing an ePharmacy Order – Selecting Default NDC</w:t>
      </w:r>
    </w:p>
    <w:p w:rsidR="006D235E" w:rsidRPr="00EE678B" w:rsidRDefault="006D235E" w:rsidP="005B5D24">
      <w:pPr>
        <w:pStyle w:val="ScreenCapture"/>
      </w:pPr>
      <w:r w:rsidRPr="00EE678B">
        <w:t xml:space="preserve">Select Outpatient Pharmacy Manager Option: </w:t>
      </w:r>
      <w:r w:rsidRPr="00EE678B">
        <w:rPr>
          <w:b/>
        </w:rPr>
        <w:t>RELEASE</w:t>
      </w:r>
      <w:r w:rsidRPr="00EE678B">
        <w:t xml:space="preserve"> Medication</w:t>
      </w:r>
    </w:p>
    <w:p w:rsidR="006D235E" w:rsidRPr="00EE678B" w:rsidRDefault="006D235E" w:rsidP="005B5D24">
      <w:pPr>
        <w:pStyle w:val="ScreenCapture"/>
      </w:pPr>
    </w:p>
    <w:p w:rsidR="006D235E" w:rsidRPr="00EE678B" w:rsidRDefault="006D235E" w:rsidP="005B5D24">
      <w:pPr>
        <w:pStyle w:val="ScreenCapture"/>
      </w:pPr>
      <w:r w:rsidRPr="00EE678B">
        <w:t>Enter PHARMACIST: OPPHARMACIST4,THREE</w:t>
      </w:r>
    </w:p>
    <w:p w:rsidR="006D235E" w:rsidRPr="00EE678B" w:rsidRDefault="006D235E" w:rsidP="005B5D24">
      <w:pPr>
        <w:pStyle w:val="ScreenCapture"/>
      </w:pPr>
    </w:p>
    <w:p w:rsidR="006D235E" w:rsidRPr="00EE678B" w:rsidRDefault="006D235E" w:rsidP="005B5D24">
      <w:pPr>
        <w:pStyle w:val="ScreenCapture"/>
      </w:pPr>
      <w:r w:rsidRPr="00EE678B">
        <w:t xml:space="preserve">Enter/Wand PRESCRIPTION number: </w:t>
      </w:r>
      <w:r w:rsidRPr="00EE678B">
        <w:rPr>
          <w:b/>
        </w:rPr>
        <w:t>100003853</w:t>
      </w:r>
    </w:p>
    <w:p w:rsidR="006D235E" w:rsidRPr="00EE678B" w:rsidRDefault="006D235E" w:rsidP="005B5D24">
      <w:pPr>
        <w:pStyle w:val="ScreenCapture"/>
      </w:pPr>
    </w:p>
    <w:p w:rsidR="006D235E" w:rsidRPr="00EE678B" w:rsidRDefault="006D235E" w:rsidP="005B5D24">
      <w:pPr>
        <w:pStyle w:val="ScreenCapture"/>
      </w:pPr>
      <w:r w:rsidRPr="00EE678B">
        <w:t>NDC: 00580-0277-10//</w:t>
      </w:r>
      <w:r w:rsidRPr="00EE678B">
        <w:rPr>
          <w:b/>
        </w:rPr>
        <w:t xml:space="preserve"> ?</w:t>
      </w:r>
    </w:p>
    <w:p w:rsidR="006D235E" w:rsidRPr="00EE678B" w:rsidRDefault="006D235E" w:rsidP="005B5D24">
      <w:pPr>
        <w:pStyle w:val="ScreenCapture"/>
      </w:pPr>
    </w:p>
    <w:p w:rsidR="006D235E" w:rsidRPr="00EE678B" w:rsidRDefault="006D235E" w:rsidP="005B5D24">
      <w:pPr>
        <w:pStyle w:val="ScreenCapture"/>
      </w:pPr>
      <w:r w:rsidRPr="00EE678B">
        <w:t>Select one of the following valid NDC code(s) below:</w:t>
      </w:r>
    </w:p>
    <w:p w:rsidR="006D235E" w:rsidRPr="00EE678B" w:rsidRDefault="006D235E" w:rsidP="005B5D24">
      <w:pPr>
        <w:pStyle w:val="ScreenCapture"/>
      </w:pPr>
    </w:p>
    <w:p w:rsidR="006D235E" w:rsidRPr="00EE678B" w:rsidRDefault="006D235E" w:rsidP="005B5D24">
      <w:pPr>
        <w:pStyle w:val="ScreenCapture"/>
      </w:pPr>
      <w:r w:rsidRPr="00EE678B">
        <w:t xml:space="preserve">           1</w:t>
      </w:r>
      <w:r w:rsidR="00D8267F" w:rsidRPr="00EE678B">
        <w:t xml:space="preserve"> </w:t>
      </w:r>
      <w:r w:rsidRPr="00EE678B">
        <w:t>– 00580-0277-10</w:t>
      </w:r>
    </w:p>
    <w:p w:rsidR="006D235E" w:rsidRPr="00EE678B" w:rsidRDefault="006D235E" w:rsidP="005B5D24">
      <w:pPr>
        <w:pStyle w:val="ScreenCapture"/>
      </w:pPr>
    </w:p>
    <w:p w:rsidR="006D235E" w:rsidRPr="00EE678B" w:rsidRDefault="006D235E" w:rsidP="005B5D24">
      <w:pPr>
        <w:pStyle w:val="ScreenCapture"/>
      </w:pPr>
      <w:r w:rsidRPr="00EE678B">
        <w:t xml:space="preserve">NDC: 00580-0277-10// </w:t>
      </w:r>
      <w:r w:rsidRPr="00EE678B">
        <w:rPr>
          <w:b/>
        </w:rPr>
        <w:t>&lt;Enter&gt;</w:t>
      </w:r>
      <w:r w:rsidRPr="00EE678B">
        <w:t xml:space="preserve"> 00580-0277-10</w:t>
      </w: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5B5D24">
      <w:pPr>
        <w:pStyle w:val="ScreenCapture"/>
      </w:pPr>
      <w:r w:rsidRPr="00EE678B">
        <w:tab/>
      </w:r>
    </w:p>
    <w:p w:rsidR="006D235E" w:rsidRPr="00EE678B" w:rsidRDefault="006D235E" w:rsidP="005B5D24">
      <w:pPr>
        <w:pStyle w:val="ScreenCapture"/>
      </w:pPr>
      <w:r w:rsidRPr="00EE678B">
        <w:t>ePharmacy Rx – Obtain Signature</w:t>
      </w:r>
    </w:p>
    <w:p w:rsidR="006D235E" w:rsidRPr="00EE678B" w:rsidRDefault="006D235E" w:rsidP="006D235E">
      <w:pPr>
        <w:rPr>
          <w:szCs w:val="24"/>
        </w:rPr>
      </w:pPr>
    </w:p>
    <w:p w:rsidR="006D235E" w:rsidRPr="00EE678B" w:rsidRDefault="006D235E" w:rsidP="008E248B">
      <w:pPr>
        <w:pStyle w:val="ExampleHeading"/>
        <w:rPr>
          <w:rFonts w:eastAsia="MS Mincho"/>
        </w:rPr>
      </w:pPr>
      <w:r w:rsidRPr="00EE678B">
        <w:rPr>
          <w:rFonts w:eastAsia="MS Mincho"/>
        </w:rPr>
        <w:t>Example: Releasing an ePharmacy Order – Selecting Different NDC</w:t>
      </w:r>
    </w:p>
    <w:p w:rsidR="006D235E" w:rsidRPr="00EE678B" w:rsidRDefault="006D235E" w:rsidP="005B5D24">
      <w:pPr>
        <w:pStyle w:val="ScreenCapture"/>
      </w:pPr>
      <w:r w:rsidRPr="00EE678B">
        <w:t xml:space="preserve">Select Outpatient Pharmacy Manager Option: </w:t>
      </w:r>
      <w:r w:rsidRPr="00EE678B">
        <w:rPr>
          <w:b/>
        </w:rPr>
        <w:t>RELEASE</w:t>
      </w:r>
      <w:r w:rsidRPr="00EE678B">
        <w:t xml:space="preserve"> Medication</w:t>
      </w:r>
    </w:p>
    <w:p w:rsidR="006D235E" w:rsidRPr="00EE678B" w:rsidRDefault="006D235E" w:rsidP="005B5D24">
      <w:pPr>
        <w:pStyle w:val="ScreenCapture"/>
      </w:pPr>
    </w:p>
    <w:p w:rsidR="006D235E" w:rsidRPr="00EE678B" w:rsidRDefault="006D235E" w:rsidP="005B5D24">
      <w:pPr>
        <w:pStyle w:val="ScreenCapture"/>
      </w:pPr>
      <w:r w:rsidRPr="00EE678B">
        <w:t>Enter PHARMACIST: OPPHARMACIST4,THREE</w:t>
      </w:r>
    </w:p>
    <w:p w:rsidR="006D235E" w:rsidRPr="00EE678B" w:rsidRDefault="006D235E" w:rsidP="005B5D24">
      <w:pPr>
        <w:pStyle w:val="ScreenCapture"/>
      </w:pPr>
    </w:p>
    <w:p w:rsidR="006D235E" w:rsidRPr="00EE678B" w:rsidRDefault="006D235E" w:rsidP="005B5D24">
      <w:pPr>
        <w:pStyle w:val="ScreenCapture"/>
      </w:pPr>
      <w:r w:rsidRPr="00EE678B">
        <w:t xml:space="preserve">Enter/Wand PRESCRIPTION number: </w:t>
      </w:r>
      <w:r w:rsidRPr="00EE678B">
        <w:rPr>
          <w:b/>
        </w:rPr>
        <w:t>100003853</w:t>
      </w:r>
    </w:p>
    <w:p w:rsidR="006D235E" w:rsidRPr="00EE678B" w:rsidRDefault="006D235E" w:rsidP="005B5D24">
      <w:pPr>
        <w:pStyle w:val="ScreenCapture"/>
      </w:pPr>
    </w:p>
    <w:p w:rsidR="006D235E" w:rsidRPr="00EE678B" w:rsidRDefault="006D235E" w:rsidP="005B5D24">
      <w:pPr>
        <w:pStyle w:val="ScreenCapture"/>
      </w:pPr>
      <w:r w:rsidRPr="00EE678B">
        <w:t>NDC: 00580-0277-10//</w:t>
      </w:r>
      <w:r w:rsidRPr="00EE678B">
        <w:rPr>
          <w:b/>
        </w:rPr>
        <w:t xml:space="preserve"> ?</w:t>
      </w:r>
    </w:p>
    <w:p w:rsidR="006D235E" w:rsidRPr="00EE678B" w:rsidRDefault="006D235E" w:rsidP="005B5D24">
      <w:pPr>
        <w:pStyle w:val="ScreenCapture"/>
      </w:pPr>
    </w:p>
    <w:p w:rsidR="006D235E" w:rsidRPr="00EE678B" w:rsidRDefault="006D235E" w:rsidP="005B5D24">
      <w:pPr>
        <w:pStyle w:val="ScreenCapture"/>
      </w:pPr>
      <w:r w:rsidRPr="00EE678B">
        <w:t>Select one of the following valid NDC code(s) below:</w:t>
      </w:r>
    </w:p>
    <w:p w:rsidR="006D235E" w:rsidRPr="00EE678B" w:rsidRDefault="006D235E" w:rsidP="005B5D24">
      <w:pPr>
        <w:pStyle w:val="ScreenCapture"/>
      </w:pPr>
    </w:p>
    <w:p w:rsidR="006D235E" w:rsidRPr="00EE678B" w:rsidRDefault="006D235E" w:rsidP="005B5D24">
      <w:pPr>
        <w:pStyle w:val="ScreenCapture"/>
      </w:pPr>
      <w:r w:rsidRPr="00EE678B">
        <w:t xml:space="preserve">           1</w:t>
      </w:r>
      <w:r w:rsidR="00D8267F" w:rsidRPr="00EE678B">
        <w:t xml:space="preserve"> </w:t>
      </w:r>
      <w:r w:rsidRPr="00EE678B">
        <w:t>– 00580-0277-10</w:t>
      </w:r>
    </w:p>
    <w:p w:rsidR="006D235E" w:rsidRPr="00EE678B" w:rsidRDefault="006D235E" w:rsidP="005B5D24">
      <w:pPr>
        <w:pStyle w:val="ScreenCapture"/>
      </w:pPr>
      <w:r w:rsidRPr="00EE678B">
        <w:t xml:space="preserve">           2</w:t>
      </w:r>
      <w:r w:rsidR="00D8267F" w:rsidRPr="00EE678B">
        <w:t xml:space="preserve"> </w:t>
      </w:r>
      <w:r w:rsidRPr="00EE678B">
        <w:t>– 00580-0277-14</w:t>
      </w:r>
    </w:p>
    <w:p w:rsidR="006D235E" w:rsidRPr="00EE678B" w:rsidRDefault="006D235E" w:rsidP="005B5D24">
      <w:pPr>
        <w:pStyle w:val="ScreenCapture"/>
      </w:pPr>
    </w:p>
    <w:p w:rsidR="006D235E" w:rsidRPr="00EE678B" w:rsidRDefault="006D235E" w:rsidP="005B5D24">
      <w:pPr>
        <w:pStyle w:val="ScreenCapture"/>
      </w:pPr>
      <w:r w:rsidRPr="00EE678B">
        <w:t xml:space="preserve">NDC: 00580-0277-10//  </w:t>
      </w:r>
      <w:r w:rsidRPr="00EE678B">
        <w:rPr>
          <w:b/>
        </w:rPr>
        <w:t>2</w:t>
      </w:r>
      <w:r w:rsidRPr="00EE678B">
        <w:t xml:space="preserve"> 00580-0277-14</w:t>
      </w:r>
    </w:p>
    <w:p w:rsidR="006D235E" w:rsidRPr="00EE678B" w:rsidRDefault="006D235E" w:rsidP="005B5D24">
      <w:pPr>
        <w:pStyle w:val="ScreenCapture"/>
      </w:pPr>
    </w:p>
    <w:p w:rsidR="006D235E" w:rsidRPr="00EE678B" w:rsidRDefault="00BD4F13" w:rsidP="005B5D24">
      <w:pPr>
        <w:pStyle w:val="ScreenCapture"/>
      </w:pPr>
      <w:bookmarkStart w:id="4592" w:name="Pa197"/>
      <w:r>
        <w:t xml:space="preserve">Veteran </w:t>
      </w:r>
      <w:bookmarkEnd w:id="4592"/>
      <w:r w:rsidR="006D235E" w:rsidRPr="00EE678B">
        <w:t>Prescription 100003853 successfully submitted to ECME for claim generation.</w:t>
      </w:r>
    </w:p>
    <w:p w:rsidR="006D235E" w:rsidRPr="00EE678B" w:rsidRDefault="006D235E" w:rsidP="005B5D24">
      <w:pPr>
        <w:pStyle w:val="ScreenCapture"/>
      </w:pPr>
    </w:p>
    <w:p w:rsidR="006D235E" w:rsidRPr="00EE678B" w:rsidRDefault="006D235E" w:rsidP="005B5D24">
      <w:pPr>
        <w:pStyle w:val="ScreenCapture"/>
      </w:pPr>
      <w:r w:rsidRPr="00EE678B">
        <w:t>Claim Status:</w:t>
      </w:r>
    </w:p>
    <w:p w:rsidR="006D235E" w:rsidRPr="00EE678B" w:rsidRDefault="006D235E" w:rsidP="005B5D24">
      <w:pPr>
        <w:pStyle w:val="ScreenCapture"/>
      </w:pPr>
      <w:r w:rsidRPr="00EE678B">
        <w:t>Reversing and Rebilling a previously submitted claim...</w:t>
      </w:r>
    </w:p>
    <w:p w:rsidR="006D235E" w:rsidRPr="00EE678B" w:rsidRDefault="006D235E" w:rsidP="005B5D24">
      <w:pPr>
        <w:pStyle w:val="ScreenCapture"/>
      </w:pPr>
      <w:r w:rsidRPr="00EE678B">
        <w:t>Reversing...</w:t>
      </w:r>
    </w:p>
    <w:p w:rsidR="006D235E" w:rsidRPr="00EE678B" w:rsidRDefault="006D235E" w:rsidP="005B5D24">
      <w:pPr>
        <w:pStyle w:val="ScreenCapture"/>
      </w:pPr>
      <w:r w:rsidRPr="00EE678B">
        <w:t>IN PROGRESS-Waiting to start</w:t>
      </w:r>
    </w:p>
    <w:p w:rsidR="006D235E" w:rsidRPr="00EE678B" w:rsidRDefault="006D235E" w:rsidP="005B5D24">
      <w:pPr>
        <w:pStyle w:val="ScreenCapture"/>
      </w:pPr>
      <w:r w:rsidRPr="00EE678B">
        <w:t>IN PROGRESS-Waiting for packet build</w:t>
      </w:r>
    </w:p>
    <w:p w:rsidR="006D235E" w:rsidRPr="00EE678B" w:rsidRDefault="006D235E" w:rsidP="005B5D24">
      <w:pPr>
        <w:pStyle w:val="ScreenCapture"/>
      </w:pPr>
      <w:r w:rsidRPr="00EE678B">
        <w:t>IN PROGRESS-Waiting for transmit</w:t>
      </w:r>
    </w:p>
    <w:p w:rsidR="006D235E" w:rsidRPr="00EE678B" w:rsidRDefault="006D235E" w:rsidP="005B5D24">
      <w:pPr>
        <w:pStyle w:val="ScreenCapture"/>
      </w:pPr>
      <w:r w:rsidRPr="00EE678B">
        <w:t>IN PROGRESS-Transmitting</w:t>
      </w:r>
    </w:p>
    <w:p w:rsidR="006D235E" w:rsidRPr="00EE678B" w:rsidRDefault="006D235E" w:rsidP="005B5D24">
      <w:pPr>
        <w:pStyle w:val="ScreenCapture"/>
      </w:pPr>
      <w:r w:rsidRPr="00EE678B">
        <w:t>Resubmitting...</w:t>
      </w:r>
    </w:p>
    <w:p w:rsidR="006D235E" w:rsidRPr="00EE678B" w:rsidRDefault="006D235E" w:rsidP="005B5D24">
      <w:pPr>
        <w:pStyle w:val="ScreenCapture"/>
      </w:pPr>
      <w:r w:rsidRPr="00EE678B">
        <w:t>IN PROGRESS-Waiting to start</w:t>
      </w:r>
    </w:p>
    <w:p w:rsidR="006D235E" w:rsidRPr="00EE678B" w:rsidRDefault="006D235E" w:rsidP="005B5D24">
      <w:pPr>
        <w:pStyle w:val="ScreenCapture"/>
      </w:pPr>
      <w:r w:rsidRPr="00EE678B">
        <w:t>IN PROGRESS-Waiting for packet build</w:t>
      </w:r>
    </w:p>
    <w:p w:rsidR="006D235E" w:rsidRPr="00EE678B" w:rsidRDefault="006D235E" w:rsidP="005B5D24">
      <w:pPr>
        <w:pStyle w:val="ScreenCapture"/>
      </w:pPr>
      <w:r w:rsidRPr="00EE678B">
        <w:t>IN PROGRESS-Waiting for transmit</w:t>
      </w:r>
    </w:p>
    <w:p w:rsidR="006D235E" w:rsidRPr="00EE678B" w:rsidRDefault="006D235E" w:rsidP="005B5D24">
      <w:pPr>
        <w:pStyle w:val="ScreenCapture"/>
      </w:pPr>
      <w:r w:rsidRPr="00EE678B">
        <w:t>IN PROGRESS-Transmitting</w:t>
      </w:r>
    </w:p>
    <w:p w:rsidR="006D235E" w:rsidRPr="00EE678B" w:rsidRDefault="006D235E" w:rsidP="005B5D24">
      <w:pPr>
        <w:pStyle w:val="ScreenCapture"/>
      </w:pPr>
      <w:r w:rsidRPr="00EE678B">
        <w:t>IN PROGRESS-Waiting to process response</w:t>
      </w:r>
    </w:p>
    <w:p w:rsidR="006D235E" w:rsidRPr="00EE678B" w:rsidRDefault="006D235E" w:rsidP="005B5D24">
      <w:pPr>
        <w:pStyle w:val="ScreenCapture"/>
      </w:pPr>
      <w:r w:rsidRPr="00EE678B">
        <w:t>E PAYABLE</w:t>
      </w:r>
    </w:p>
    <w:p w:rsidR="006D235E" w:rsidRPr="00EE678B" w:rsidRDefault="006D235E" w:rsidP="005B5D24">
      <w:pPr>
        <w:pStyle w:val="ScreenCapture"/>
      </w:pPr>
    </w:p>
    <w:p w:rsidR="006D235E" w:rsidRPr="00EE678B" w:rsidRDefault="006D235E" w:rsidP="005B5D24">
      <w:pPr>
        <w:pStyle w:val="ScreenCapture"/>
      </w:pPr>
      <w:r w:rsidRPr="00EE678B">
        <w:t xml:space="preserve">       Prescription Number 100003853 Released</w:t>
      </w:r>
    </w:p>
    <w:p w:rsidR="006D235E" w:rsidRPr="00EE678B" w:rsidRDefault="006D235E" w:rsidP="005B5D24">
      <w:pPr>
        <w:pStyle w:val="ScreenCapture"/>
      </w:pPr>
      <w:r w:rsidRPr="00EE678B">
        <w:t xml:space="preserve">       No Refill(s) to be Released</w:t>
      </w:r>
    </w:p>
    <w:p w:rsidR="006D235E" w:rsidRPr="00EE678B" w:rsidRDefault="006D235E" w:rsidP="005B5D24">
      <w:pPr>
        <w:pStyle w:val="ScreenCapture"/>
      </w:pPr>
      <w:r w:rsidRPr="00EE678B">
        <w:t xml:space="preserve">       No Partial(s) to be Released</w:t>
      </w:r>
    </w:p>
    <w:p w:rsidR="006D235E" w:rsidRPr="00EE678B" w:rsidRDefault="006D235E" w:rsidP="006D235E">
      <w:pPr>
        <w:rPr>
          <w:color w:val="000000"/>
        </w:rPr>
      </w:pPr>
    </w:p>
    <w:p w:rsidR="001158A8" w:rsidRPr="00EE678B" w:rsidRDefault="001158A8" w:rsidP="001158A8">
      <w:pPr>
        <w:jc w:val="center"/>
        <w:rPr>
          <w:iCs/>
          <w:color w:val="000000"/>
          <w:szCs w:val="20"/>
        </w:rPr>
      </w:pPr>
      <w:r w:rsidRPr="00EE678B">
        <w:rPr>
          <w:color w:val="000000"/>
        </w:rPr>
        <w:br w:type="page"/>
      </w:r>
      <w:r w:rsidRPr="00EE678B">
        <w:rPr>
          <w:i/>
          <w:iCs/>
          <w:color w:val="000000"/>
          <w:szCs w:val="20"/>
        </w:rPr>
        <w:t>(This page included for two-sided copying.)</w:t>
      </w:r>
    </w:p>
    <w:p w:rsidR="006D235E" w:rsidRPr="00EE678B" w:rsidRDefault="00471B3B" w:rsidP="00471B3B">
      <w:pPr>
        <w:pStyle w:val="ChapterHeading"/>
      </w:pPr>
      <w:r w:rsidRPr="00EE678B">
        <w:br w:type="page"/>
      </w:r>
      <w:bookmarkStart w:id="4593" w:name="_Toc4140469"/>
      <w:r w:rsidR="006D235E"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24</w:t>
      </w:r>
      <w:r w:rsidR="00251627">
        <w:rPr>
          <w:noProof/>
        </w:rPr>
        <w:fldChar w:fldCharType="end"/>
      </w:r>
      <w:r w:rsidR="009109A1" w:rsidRPr="00EE678B">
        <w:t>:</w:t>
      </w:r>
      <w:r w:rsidR="006D235E" w:rsidRPr="00EE678B">
        <w:t xml:space="preserve"> Returning Medication to Stock</w:t>
      </w:r>
      <w:bookmarkEnd w:id="4593"/>
      <w:r w:rsidR="006D235E" w:rsidRPr="00EE678B">
        <w:fldChar w:fldCharType="begin"/>
      </w:r>
      <w:r w:rsidR="006D235E" w:rsidRPr="00EE678B">
        <w:instrText>XE "Returning Medication to Stock"</w:instrText>
      </w:r>
      <w:r w:rsidR="006D235E" w:rsidRPr="00EE678B">
        <w:fldChar w:fldCharType="end"/>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This chapter describes the option used for returning medication to stock.</w:t>
      </w:r>
    </w:p>
    <w:p w:rsidR="006D235E" w:rsidRPr="00EE678B" w:rsidRDefault="006D235E" w:rsidP="004E0305">
      <w:pPr>
        <w:pStyle w:val="Heading2"/>
      </w:pPr>
      <w:bookmarkStart w:id="4594" w:name="_Hlt289845881"/>
      <w:bookmarkStart w:id="4595" w:name="_Toc280701284"/>
      <w:bookmarkStart w:id="4596" w:name="_Toc299044455"/>
      <w:bookmarkStart w:id="4597" w:name="_Toc280853624"/>
      <w:bookmarkStart w:id="4598" w:name="_Toc303286192"/>
      <w:bookmarkStart w:id="4599" w:name="_Toc339962076"/>
      <w:bookmarkStart w:id="4600" w:name="_Toc339962591"/>
      <w:bookmarkStart w:id="4601" w:name="_Toc340138735"/>
      <w:bookmarkStart w:id="4602" w:name="_Toc340139007"/>
      <w:bookmarkStart w:id="4603" w:name="_Toc340139285"/>
      <w:bookmarkStart w:id="4604" w:name="_Toc340143900"/>
      <w:bookmarkStart w:id="4605" w:name="_Toc340144157"/>
      <w:bookmarkStart w:id="4606" w:name="_Toc4140470"/>
      <w:bookmarkEnd w:id="4594"/>
      <w:r w:rsidRPr="00EE678B">
        <w:t>Return Medication to Stock</w:t>
      </w:r>
      <w:bookmarkEnd w:id="4595"/>
      <w:bookmarkEnd w:id="4596"/>
      <w:bookmarkEnd w:id="4597"/>
      <w:bookmarkEnd w:id="4598"/>
      <w:bookmarkEnd w:id="4599"/>
      <w:bookmarkEnd w:id="4600"/>
      <w:bookmarkEnd w:id="4601"/>
      <w:bookmarkEnd w:id="4602"/>
      <w:bookmarkEnd w:id="4603"/>
      <w:bookmarkEnd w:id="4604"/>
      <w:bookmarkEnd w:id="4605"/>
      <w:bookmarkEnd w:id="4606"/>
    </w:p>
    <w:p w:rsidR="006D235E" w:rsidRPr="00EE678B" w:rsidRDefault="006D235E" w:rsidP="00B37427">
      <w:pPr>
        <w:pStyle w:val="Manual-optionname"/>
      </w:pPr>
      <w:r w:rsidRPr="00EE678B">
        <w:t>[PSO RETURNED STOCK]</w:t>
      </w:r>
    </w:p>
    <w:p w:rsidR="006D235E" w:rsidRPr="00EE678B" w:rsidRDefault="006D235E" w:rsidP="00B37427">
      <w:pPr>
        <w:keepNext/>
        <w:rPr>
          <w:color w:val="000000"/>
          <w:szCs w:val="20"/>
        </w:rPr>
      </w:pPr>
    </w:p>
    <w:p w:rsidR="006D235E" w:rsidRPr="00EE678B" w:rsidRDefault="006D235E" w:rsidP="006D235E">
      <w:pPr>
        <w:rPr>
          <w:color w:val="000000"/>
          <w:szCs w:val="20"/>
        </w:rPr>
      </w:pPr>
      <w:r w:rsidRPr="00EE678B">
        <w:rPr>
          <w:color w:val="000000"/>
          <w:szCs w:val="20"/>
        </w:rPr>
        <w:t>This option is used when a prescription has been released, but has been refused, not picked up, or not given to the patient for some reason. Comments can be entered to explain why the medication was returned to stock.</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A prescription can only be returned to stock if the prescription status is Active, Discontinued, or Expired. If the prescription is not released, there is no need to return it to stock. This function increases the inventory so that a more current level is maintained by the Outpatient Pharmacy package and removes the copay charge if it is applicable to the prescription. It is highly recommended that this option be used.</w:t>
      </w:r>
    </w:p>
    <w:p w:rsidR="006D235E" w:rsidRPr="00EE678B" w:rsidRDefault="006D235E" w:rsidP="006D235E">
      <w:pPr>
        <w:rPr>
          <w:color w:val="000000"/>
          <w:szCs w:val="20"/>
        </w:rPr>
      </w:pPr>
    </w:p>
    <w:p w:rsidR="006D235E" w:rsidRPr="00EE678B" w:rsidRDefault="006D235E" w:rsidP="006D235E">
      <w:pPr>
        <w:rPr>
          <w:color w:val="000000"/>
          <w:szCs w:val="20"/>
        </w:rPr>
      </w:pPr>
      <w:bookmarkStart w:id="4607" w:name="OLE_LINK53"/>
      <w:bookmarkStart w:id="4608" w:name="OLE_LINK54"/>
      <w:r w:rsidRPr="00EE678B">
        <w:rPr>
          <w:color w:val="000000"/>
          <w:szCs w:val="20"/>
        </w:rPr>
        <w:t>When an ePharmacy prescription is returned to stock, the software checks to see if it has a PAYABLE claim. If so, a request is sent to ECME to electronically reverse the claim with the third party payer. Also, if the prescription contains any unresolved DUR or REFILL TOO SOON reject, it will be marked resolved with the reason ‘Prescription Returned To Stock’.</w:t>
      </w:r>
    </w:p>
    <w:bookmarkEnd w:id="4607"/>
    <w:bookmarkEnd w:id="4608"/>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If a copay charge is removed by returning a prescription fill to stock, an entry will be placed in the Copay activity log documenting the action.</w:t>
      </w:r>
    </w:p>
    <w:p w:rsidR="006D235E" w:rsidRPr="00EE678B" w:rsidRDefault="006D235E" w:rsidP="006D235E">
      <w:pPr>
        <w:rPr>
          <w:bCs/>
          <w:color w:val="000000"/>
          <w:szCs w:val="20"/>
        </w:rPr>
      </w:pPr>
    </w:p>
    <w:p w:rsidR="006D235E" w:rsidRPr="00EE678B" w:rsidRDefault="006D235E" w:rsidP="008E248B">
      <w:pPr>
        <w:pStyle w:val="ExampleHeading"/>
      </w:pPr>
      <w:bookmarkStart w:id="4609" w:name="OLE_LINK34"/>
      <w:bookmarkStart w:id="4610" w:name="OLE_LINK35"/>
      <w:r w:rsidRPr="00EE678B">
        <w:t>Example: Copay Activity Log</w:t>
      </w:r>
    </w:p>
    <w:bookmarkEnd w:id="4609"/>
    <w:bookmarkEnd w:id="4610"/>
    <w:p w:rsidR="006D235E" w:rsidRPr="00EE678B" w:rsidRDefault="006D235E" w:rsidP="005B5D24">
      <w:pPr>
        <w:pStyle w:val="ScreenCapture"/>
      </w:pPr>
      <w:r w:rsidRPr="00EE678B">
        <w:t xml:space="preserve">Copay Activity Log:                                                            </w:t>
      </w:r>
    </w:p>
    <w:p w:rsidR="006D235E" w:rsidRPr="00EE678B" w:rsidRDefault="006D235E" w:rsidP="005B5D24">
      <w:pPr>
        <w:pStyle w:val="ScreenCapture"/>
      </w:pPr>
      <w:r w:rsidRPr="00EE678B">
        <w:t xml:space="preserve">#   Date        Reason               Rx Ref         Initiator Of Activity      </w:t>
      </w:r>
    </w:p>
    <w:p w:rsidR="006D235E" w:rsidRPr="00EE678B" w:rsidRDefault="006D235E" w:rsidP="005B5D24">
      <w:pPr>
        <w:pStyle w:val="ScreenCapture"/>
      </w:pPr>
      <w:r w:rsidRPr="00EE678B">
        <w:t>===============================================================================</w:t>
      </w:r>
    </w:p>
    <w:p w:rsidR="006D235E" w:rsidRPr="00EE678B" w:rsidRDefault="006D235E" w:rsidP="005B5D24">
      <w:pPr>
        <w:pStyle w:val="ScreenCapture"/>
      </w:pPr>
      <w:r w:rsidRPr="00EE678B">
        <w:t xml:space="preserve">1   11/21/01    REMOVE COPAY CHARGE  REFILL 1       OPPHARMACIST9,THREE             </w:t>
      </w:r>
    </w:p>
    <w:p w:rsidR="006D235E" w:rsidRPr="00EE678B" w:rsidRDefault="006D235E" w:rsidP="005B5D24">
      <w:pPr>
        <w:pStyle w:val="ScreenCapture"/>
      </w:pPr>
      <w:r w:rsidRPr="00EE678B">
        <w:t xml:space="preserve">Comment: RX REFUSED Returned to stock                                          </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 xml:space="preserve">If an </w:t>
      </w:r>
      <w:r w:rsidRPr="00EE678B">
        <w:rPr>
          <w:b/>
          <w:color w:val="000000"/>
          <w:szCs w:val="20"/>
        </w:rPr>
        <w:t>original fill</w:t>
      </w:r>
      <w:r w:rsidRPr="00EE678B">
        <w:rPr>
          <w:color w:val="000000"/>
          <w:szCs w:val="20"/>
        </w:rPr>
        <w:t xml:space="preserve"> is returned to stock and reprinted, it can be released again. If a </w:t>
      </w:r>
      <w:r w:rsidRPr="00EE678B">
        <w:rPr>
          <w:b/>
          <w:color w:val="000000"/>
          <w:szCs w:val="20"/>
        </w:rPr>
        <w:t>refill</w:t>
      </w:r>
      <w:r w:rsidRPr="00EE678B">
        <w:rPr>
          <w:color w:val="000000"/>
          <w:szCs w:val="20"/>
        </w:rPr>
        <w:t xml:space="preserve"> is returned to stock, the refill is deleted so the patient will not lose it.</w:t>
      </w:r>
    </w:p>
    <w:p w:rsidR="006D235E" w:rsidRPr="00EE678B" w:rsidRDefault="006D235E" w:rsidP="006D235E">
      <w:pPr>
        <w:rPr>
          <w:color w:val="000000"/>
        </w:rPr>
      </w:pPr>
    </w:p>
    <w:p w:rsidR="006D235E" w:rsidRPr="00EE678B" w:rsidRDefault="006D235E" w:rsidP="006D235E">
      <w:pPr>
        <w:jc w:val="center"/>
        <w:rPr>
          <w:iCs/>
          <w:color w:val="000000"/>
          <w:szCs w:val="24"/>
        </w:rPr>
      </w:pPr>
      <w:r w:rsidRPr="00EE678B">
        <w:rPr>
          <w:color w:val="000000"/>
        </w:rPr>
        <w:br w:type="page"/>
      </w:r>
      <w:r w:rsidRPr="00EE678B">
        <w:rPr>
          <w:i/>
          <w:iCs/>
          <w:color w:val="000000"/>
          <w:szCs w:val="24"/>
        </w:rPr>
        <w:t>(This page included for two-sided copying.)</w:t>
      </w:r>
    </w:p>
    <w:p w:rsidR="006D235E" w:rsidRPr="00EE678B" w:rsidRDefault="00471B3B" w:rsidP="00471B3B">
      <w:pPr>
        <w:pStyle w:val="ChapterHeading"/>
      </w:pPr>
      <w:r w:rsidRPr="00EE678B">
        <w:br w:type="page"/>
      </w:r>
      <w:bookmarkStart w:id="4611" w:name="_Toc280701285"/>
      <w:bookmarkStart w:id="4612" w:name="_Toc299044456"/>
      <w:bookmarkStart w:id="4613" w:name="_Toc280853625"/>
      <w:bookmarkStart w:id="4614" w:name="_Toc303286193"/>
      <w:bookmarkStart w:id="4615" w:name="_Toc339962077"/>
      <w:bookmarkStart w:id="4616" w:name="_Toc340138736"/>
      <w:bookmarkStart w:id="4617" w:name="_Toc340139286"/>
      <w:bookmarkStart w:id="4618" w:name="_Toc4140471"/>
      <w:r w:rsidR="006D235E"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25</w:t>
      </w:r>
      <w:r w:rsidR="00251627">
        <w:rPr>
          <w:noProof/>
        </w:rPr>
        <w:fldChar w:fldCharType="end"/>
      </w:r>
      <w:r w:rsidR="009109A1" w:rsidRPr="00EE678B">
        <w:t>:</w:t>
      </w:r>
      <w:r w:rsidR="006D235E" w:rsidRPr="00EE678B">
        <w:t xml:space="preserve"> Processing a Prescription</w:t>
      </w:r>
      <w:bookmarkEnd w:id="4611"/>
      <w:bookmarkEnd w:id="4612"/>
      <w:bookmarkEnd w:id="4613"/>
      <w:bookmarkEnd w:id="4614"/>
      <w:bookmarkEnd w:id="4615"/>
      <w:bookmarkEnd w:id="4616"/>
      <w:bookmarkEnd w:id="4617"/>
      <w:bookmarkEnd w:id="4618"/>
      <w:r w:rsidR="006D235E" w:rsidRPr="00EE678B">
        <w:fldChar w:fldCharType="begin"/>
      </w:r>
      <w:r w:rsidR="006D235E" w:rsidRPr="00EE678B">
        <w:instrText>XE "Processing a Prescription"</w:instrText>
      </w:r>
      <w:r w:rsidR="006D235E" w:rsidRPr="00EE678B">
        <w:fldChar w:fldCharType="end"/>
      </w:r>
    </w:p>
    <w:p w:rsidR="006D235E" w:rsidRPr="00EE678B" w:rsidRDefault="006D235E" w:rsidP="006D235E">
      <w:pPr>
        <w:rPr>
          <w:color w:val="000000"/>
          <w:szCs w:val="20"/>
        </w:rPr>
      </w:pPr>
      <w:bookmarkStart w:id="4619" w:name="_Toc520273453"/>
      <w:bookmarkStart w:id="4620" w:name="_Toc520299251"/>
      <w:bookmarkStart w:id="4621" w:name="_Toc520304718"/>
      <w:bookmarkStart w:id="4622" w:name="_Toc32836984"/>
      <w:bookmarkStart w:id="4623" w:name="_Toc38424640"/>
      <w:bookmarkStart w:id="4624" w:name="_Toc50535333"/>
    </w:p>
    <w:p w:rsidR="006D235E" w:rsidRPr="00EE678B" w:rsidRDefault="006D235E" w:rsidP="006D235E">
      <w:pPr>
        <w:rPr>
          <w:color w:val="000000"/>
          <w:szCs w:val="20"/>
        </w:rPr>
      </w:pPr>
      <w:r w:rsidRPr="00EE678B">
        <w:rPr>
          <w:color w:val="000000"/>
          <w:szCs w:val="20"/>
        </w:rPr>
        <w:t>This chapter describes the menu and options used in processing prescriptions.</w:t>
      </w:r>
    </w:p>
    <w:p w:rsidR="006D235E" w:rsidRPr="00EE678B" w:rsidRDefault="006D235E" w:rsidP="004E0305">
      <w:pPr>
        <w:pStyle w:val="Heading2"/>
      </w:pPr>
      <w:bookmarkStart w:id="4625" w:name="_Hlt289845883"/>
      <w:bookmarkStart w:id="4626" w:name="_Toc280701286"/>
      <w:bookmarkStart w:id="4627" w:name="_Toc299044457"/>
      <w:bookmarkStart w:id="4628" w:name="_Toc280853626"/>
      <w:bookmarkStart w:id="4629" w:name="_Toc303286194"/>
      <w:bookmarkStart w:id="4630" w:name="_Toc339962078"/>
      <w:bookmarkStart w:id="4631" w:name="_Toc339962592"/>
      <w:bookmarkStart w:id="4632" w:name="_Toc340138737"/>
      <w:bookmarkStart w:id="4633" w:name="_Toc340139008"/>
      <w:bookmarkStart w:id="4634" w:name="_Toc340139287"/>
      <w:bookmarkStart w:id="4635" w:name="_Toc340143901"/>
      <w:bookmarkStart w:id="4636" w:name="_Toc340144158"/>
      <w:bookmarkStart w:id="4637" w:name="_Toc4140472"/>
      <w:bookmarkEnd w:id="4625"/>
      <w:r w:rsidRPr="00EE678B">
        <w:t>Rx (Prescriptions)</w:t>
      </w:r>
      <w:bookmarkEnd w:id="4619"/>
      <w:bookmarkEnd w:id="4620"/>
      <w:bookmarkEnd w:id="4621"/>
      <w:bookmarkEnd w:id="4622"/>
      <w:bookmarkEnd w:id="4623"/>
      <w:bookmarkEnd w:id="4624"/>
      <w:bookmarkEnd w:id="4626"/>
      <w:bookmarkEnd w:id="4627"/>
      <w:bookmarkEnd w:id="4628"/>
      <w:bookmarkEnd w:id="4629"/>
      <w:bookmarkEnd w:id="4630"/>
      <w:bookmarkEnd w:id="4631"/>
      <w:bookmarkEnd w:id="4632"/>
      <w:bookmarkEnd w:id="4633"/>
      <w:bookmarkEnd w:id="4634"/>
      <w:bookmarkEnd w:id="4635"/>
      <w:bookmarkEnd w:id="4636"/>
      <w:bookmarkEnd w:id="4637"/>
      <w:r w:rsidRPr="00EE678B">
        <w:fldChar w:fldCharType="begin"/>
      </w:r>
      <w:r w:rsidRPr="00EE678B">
        <w:instrText>XE "Rx (Prescriptions)"</w:instrText>
      </w:r>
      <w:r w:rsidRPr="00EE678B">
        <w:fldChar w:fldCharType="end"/>
      </w:r>
    </w:p>
    <w:p w:rsidR="006D235E" w:rsidRPr="00EE678B" w:rsidRDefault="006D235E" w:rsidP="00B37427">
      <w:pPr>
        <w:pStyle w:val="Manual-optionname"/>
      </w:pPr>
      <w:r w:rsidRPr="00EE678B">
        <w:t>[PSO RX]</w:t>
      </w:r>
    </w:p>
    <w:p w:rsidR="006D235E" w:rsidRPr="00EE678B" w:rsidRDefault="006D235E" w:rsidP="00B37427">
      <w:pPr>
        <w:keepNext/>
        <w:tabs>
          <w:tab w:val="left" w:pos="1080"/>
        </w:tabs>
        <w:rPr>
          <w:rFonts w:eastAsia="MS Mincho"/>
          <w:color w:val="000000"/>
        </w:rPr>
      </w:pPr>
    </w:p>
    <w:p w:rsidR="006D235E" w:rsidRPr="00EE678B" w:rsidRDefault="006D235E" w:rsidP="006D235E">
      <w:pPr>
        <w:rPr>
          <w:color w:val="000000"/>
          <w:szCs w:val="20"/>
        </w:rPr>
      </w:pPr>
      <w:r w:rsidRPr="00EE678B">
        <w:rPr>
          <w:color w:val="000000"/>
          <w:szCs w:val="20"/>
        </w:rPr>
        <w:t xml:space="preserve">The </w:t>
      </w:r>
      <w:r w:rsidRPr="00EE678B">
        <w:rPr>
          <w:i/>
          <w:color w:val="000000"/>
          <w:szCs w:val="20"/>
        </w:rPr>
        <w:t>Rx (Prescriptions</w:t>
      </w:r>
      <w:r w:rsidRPr="00EE678B">
        <w:rPr>
          <w:color w:val="000000"/>
          <w:szCs w:val="20"/>
        </w:rPr>
        <w:t xml:space="preserve">) menu allows the pharmacist to manipulate information that pertains to prescriptions. Actions are taken on prescriptions via this menu. Some previous options, such as renew, refill, edit, release, are now actions in the </w:t>
      </w:r>
      <w:r w:rsidRPr="00EE678B">
        <w:rPr>
          <w:i/>
          <w:color w:val="000000"/>
          <w:szCs w:val="20"/>
        </w:rPr>
        <w:t>Patient Prescription Processing</w:t>
      </w:r>
      <w:r w:rsidRPr="00EE678B">
        <w:rPr>
          <w:color w:val="000000"/>
          <w:szCs w:val="20"/>
        </w:rPr>
        <w:t xml:space="preserve"> option found on this menu. Also, data now must be entered for the individual fields that are used to build a Sig.</w:t>
      </w:r>
    </w:p>
    <w:p w:rsidR="006D235E" w:rsidRPr="00EE678B" w:rsidRDefault="006D235E" w:rsidP="006D235E">
      <w:pPr>
        <w:rPr>
          <w:color w:val="000000"/>
          <w:szCs w:val="20"/>
        </w:rPr>
      </w:pPr>
    </w:p>
    <w:p w:rsidR="006D235E" w:rsidRPr="00EE678B" w:rsidRDefault="006D235E" w:rsidP="006D235E">
      <w:pPr>
        <w:rPr>
          <w:color w:val="000000"/>
          <w:szCs w:val="20"/>
        </w:rPr>
      </w:pPr>
      <w:r w:rsidRPr="00EE678B">
        <w:rPr>
          <w:color w:val="000000"/>
          <w:szCs w:val="20"/>
        </w:rPr>
        <w:t>Default values are also displayed for possible dosages, schedules, med routes, and patient instructions. When possible, default quantities are calculated using data entered into specific fields during medication order entry.</w:t>
      </w:r>
    </w:p>
    <w:p w:rsidR="006D235E" w:rsidRPr="00EE678B" w:rsidRDefault="006D235E" w:rsidP="006D235E">
      <w:pPr>
        <w:rPr>
          <w:color w:val="000000"/>
          <w:szCs w:val="20"/>
        </w:rPr>
      </w:pPr>
      <w:bookmarkStart w:id="4638" w:name="_Hlt289283514"/>
      <w:bookmarkEnd w:id="4638"/>
    </w:p>
    <w:p w:rsidR="006D235E" w:rsidRPr="00EE678B" w:rsidRDefault="006D235E" w:rsidP="006D235E">
      <w:pPr>
        <w:rPr>
          <w:color w:val="000000"/>
          <w:szCs w:val="20"/>
        </w:rPr>
      </w:pPr>
      <w:r w:rsidRPr="00EE678B">
        <w:rPr>
          <w:color w:val="000000"/>
          <w:szCs w:val="20"/>
        </w:rPr>
        <w:t>The following options are available on this menu:</w:t>
      </w:r>
    </w:p>
    <w:p w:rsidR="006D235E" w:rsidRPr="00EE678B" w:rsidRDefault="006D235E">
      <w:pPr>
        <w:numPr>
          <w:ilvl w:val="0"/>
          <w:numId w:val="49"/>
        </w:numPr>
        <w:spacing w:before="120"/>
        <w:rPr>
          <w:i/>
          <w:color w:val="000000"/>
          <w:szCs w:val="20"/>
        </w:rPr>
        <w:pPrChange w:id="4639" w:author="Fred Perez" w:date="2019-03-22T09:44:00Z">
          <w:pPr>
            <w:numPr>
              <w:numId w:val="52"/>
            </w:numPr>
            <w:tabs>
              <w:tab w:val="num" w:pos="720"/>
            </w:tabs>
            <w:spacing w:before="120"/>
            <w:ind w:left="720" w:hanging="360"/>
          </w:pPr>
        </w:pPrChange>
      </w:pPr>
      <w:r w:rsidRPr="00EE678B">
        <w:rPr>
          <w:i/>
          <w:color w:val="000000"/>
          <w:szCs w:val="20"/>
        </w:rPr>
        <w:t>Patient Prescription Processing</w:t>
      </w:r>
    </w:p>
    <w:p w:rsidR="006D235E" w:rsidRPr="00EE678B" w:rsidRDefault="006D235E">
      <w:pPr>
        <w:numPr>
          <w:ilvl w:val="0"/>
          <w:numId w:val="49"/>
        </w:numPr>
        <w:rPr>
          <w:i/>
          <w:color w:val="000000"/>
          <w:szCs w:val="20"/>
        </w:rPr>
        <w:pPrChange w:id="4640" w:author="Fred Perez" w:date="2019-03-22T09:44:00Z">
          <w:pPr>
            <w:numPr>
              <w:numId w:val="52"/>
            </w:numPr>
            <w:tabs>
              <w:tab w:val="num" w:pos="720"/>
            </w:tabs>
            <w:ind w:left="720" w:hanging="360"/>
          </w:pPr>
        </w:pPrChange>
      </w:pPr>
      <w:r w:rsidRPr="00EE678B">
        <w:rPr>
          <w:i/>
          <w:color w:val="000000"/>
          <w:szCs w:val="20"/>
        </w:rPr>
        <w:t>Barcode Rx Menu ...</w:t>
      </w:r>
    </w:p>
    <w:p w:rsidR="006D235E" w:rsidRPr="00EE678B" w:rsidRDefault="006D235E">
      <w:pPr>
        <w:numPr>
          <w:ilvl w:val="0"/>
          <w:numId w:val="49"/>
        </w:numPr>
        <w:rPr>
          <w:i/>
          <w:color w:val="000000"/>
          <w:szCs w:val="20"/>
        </w:rPr>
        <w:pPrChange w:id="4641" w:author="Fred Perez" w:date="2019-03-22T09:44:00Z">
          <w:pPr>
            <w:numPr>
              <w:numId w:val="52"/>
            </w:numPr>
            <w:tabs>
              <w:tab w:val="num" w:pos="720"/>
            </w:tabs>
            <w:ind w:left="720" w:hanging="360"/>
          </w:pPr>
        </w:pPrChange>
      </w:pPr>
      <w:r w:rsidRPr="00EE678B">
        <w:rPr>
          <w:i/>
          <w:color w:val="000000"/>
          <w:szCs w:val="20"/>
        </w:rPr>
        <w:t>Check Drug Interaction</w:t>
      </w:r>
    </w:p>
    <w:p w:rsidR="006D235E" w:rsidRPr="00EE678B" w:rsidRDefault="006D235E">
      <w:pPr>
        <w:numPr>
          <w:ilvl w:val="0"/>
          <w:numId w:val="49"/>
        </w:numPr>
        <w:rPr>
          <w:i/>
          <w:color w:val="000000"/>
          <w:szCs w:val="20"/>
        </w:rPr>
        <w:pPrChange w:id="4642" w:author="Fred Perez" w:date="2019-03-22T09:44:00Z">
          <w:pPr>
            <w:numPr>
              <w:numId w:val="52"/>
            </w:numPr>
            <w:tabs>
              <w:tab w:val="num" w:pos="720"/>
            </w:tabs>
            <w:ind w:left="720" w:hanging="360"/>
          </w:pPr>
        </w:pPrChange>
      </w:pPr>
      <w:r w:rsidRPr="00EE678B">
        <w:rPr>
          <w:i/>
          <w:color w:val="000000"/>
          <w:szCs w:val="20"/>
        </w:rPr>
        <w:t>Complete Orders from OERR</w:t>
      </w:r>
    </w:p>
    <w:p w:rsidR="006D235E" w:rsidRPr="00EE678B" w:rsidRDefault="006D235E">
      <w:pPr>
        <w:numPr>
          <w:ilvl w:val="0"/>
          <w:numId w:val="49"/>
        </w:numPr>
        <w:rPr>
          <w:i/>
          <w:color w:val="000000"/>
          <w:szCs w:val="20"/>
        </w:rPr>
        <w:pPrChange w:id="4643" w:author="Fred Perez" w:date="2019-03-22T09:44:00Z">
          <w:pPr>
            <w:numPr>
              <w:numId w:val="52"/>
            </w:numPr>
            <w:tabs>
              <w:tab w:val="num" w:pos="720"/>
            </w:tabs>
            <w:ind w:left="720" w:hanging="360"/>
          </w:pPr>
        </w:pPrChange>
      </w:pPr>
      <w:r w:rsidRPr="00EE678B">
        <w:rPr>
          <w:i/>
          <w:color w:val="000000"/>
          <w:szCs w:val="20"/>
        </w:rPr>
        <w:t>Discontinue Prescription(s)</w:t>
      </w:r>
    </w:p>
    <w:p w:rsidR="006D235E" w:rsidRPr="00EE678B" w:rsidRDefault="006D235E">
      <w:pPr>
        <w:numPr>
          <w:ilvl w:val="0"/>
          <w:numId w:val="49"/>
        </w:numPr>
        <w:rPr>
          <w:i/>
          <w:color w:val="000000"/>
          <w:szCs w:val="20"/>
        </w:rPr>
        <w:pPrChange w:id="4644" w:author="Fred Perez" w:date="2019-03-22T09:44:00Z">
          <w:pPr>
            <w:numPr>
              <w:numId w:val="52"/>
            </w:numPr>
            <w:tabs>
              <w:tab w:val="num" w:pos="720"/>
            </w:tabs>
            <w:ind w:left="720" w:hanging="360"/>
          </w:pPr>
        </w:pPrChange>
      </w:pPr>
      <w:r w:rsidRPr="00EE678B">
        <w:rPr>
          <w:i/>
          <w:color w:val="000000"/>
          <w:szCs w:val="20"/>
        </w:rPr>
        <w:t>Edit Prescriptions</w:t>
      </w:r>
    </w:p>
    <w:p w:rsidR="006D235E" w:rsidRPr="00EE678B" w:rsidRDefault="006D235E">
      <w:pPr>
        <w:numPr>
          <w:ilvl w:val="0"/>
          <w:numId w:val="49"/>
        </w:numPr>
        <w:rPr>
          <w:bCs/>
          <w:i/>
          <w:color w:val="000000"/>
          <w:szCs w:val="20"/>
        </w:rPr>
        <w:pPrChange w:id="4645" w:author="Fred Perez" w:date="2019-03-22T09:44:00Z">
          <w:pPr>
            <w:numPr>
              <w:numId w:val="52"/>
            </w:numPr>
            <w:tabs>
              <w:tab w:val="num" w:pos="720"/>
            </w:tabs>
            <w:ind w:left="720" w:hanging="360"/>
          </w:pPr>
        </w:pPrChange>
      </w:pPr>
      <w:r w:rsidRPr="00EE678B">
        <w:rPr>
          <w:bCs/>
          <w:i/>
          <w:color w:val="000000"/>
          <w:szCs w:val="20"/>
        </w:rPr>
        <w:t>ePharmacy Menu ...</w:t>
      </w:r>
    </w:p>
    <w:p w:rsidR="006D235E" w:rsidRPr="00EE678B" w:rsidRDefault="006D235E">
      <w:pPr>
        <w:numPr>
          <w:ilvl w:val="0"/>
          <w:numId w:val="49"/>
        </w:numPr>
        <w:rPr>
          <w:i/>
          <w:color w:val="000000"/>
          <w:szCs w:val="20"/>
        </w:rPr>
        <w:pPrChange w:id="4646" w:author="Fred Perez" w:date="2019-03-22T09:44:00Z">
          <w:pPr>
            <w:numPr>
              <w:numId w:val="52"/>
            </w:numPr>
            <w:tabs>
              <w:tab w:val="num" w:pos="720"/>
            </w:tabs>
            <w:ind w:left="720" w:hanging="360"/>
          </w:pPr>
        </w:pPrChange>
      </w:pPr>
      <w:r w:rsidRPr="00EE678B">
        <w:rPr>
          <w:i/>
          <w:color w:val="000000"/>
          <w:szCs w:val="20"/>
        </w:rPr>
        <w:t>List One Patient's Archived Rx's</w:t>
      </w:r>
    </w:p>
    <w:p w:rsidR="006D235E" w:rsidRPr="00EE678B" w:rsidRDefault="006D235E">
      <w:pPr>
        <w:numPr>
          <w:ilvl w:val="0"/>
          <w:numId w:val="49"/>
        </w:numPr>
        <w:rPr>
          <w:i/>
          <w:color w:val="000000"/>
          <w:szCs w:val="20"/>
        </w:rPr>
        <w:pPrChange w:id="4647" w:author="Fred Perez" w:date="2019-03-22T09:44:00Z">
          <w:pPr>
            <w:numPr>
              <w:numId w:val="52"/>
            </w:numPr>
            <w:tabs>
              <w:tab w:val="num" w:pos="720"/>
            </w:tabs>
            <w:ind w:left="720" w:hanging="360"/>
          </w:pPr>
        </w:pPrChange>
      </w:pPr>
      <w:r w:rsidRPr="00EE678B">
        <w:rPr>
          <w:i/>
          <w:color w:val="000000"/>
          <w:szCs w:val="20"/>
        </w:rPr>
        <w:t>Manual Print of Multi-Rx Forms</w:t>
      </w:r>
    </w:p>
    <w:p w:rsidR="009F61B3" w:rsidRPr="00962A17" w:rsidRDefault="009F61B3">
      <w:pPr>
        <w:numPr>
          <w:ilvl w:val="0"/>
          <w:numId w:val="49"/>
        </w:numPr>
        <w:rPr>
          <w:i/>
        </w:rPr>
        <w:pPrChange w:id="4648" w:author="Fred Perez" w:date="2019-03-22T09:44:00Z">
          <w:pPr>
            <w:numPr>
              <w:numId w:val="52"/>
            </w:numPr>
            <w:tabs>
              <w:tab w:val="num" w:pos="720"/>
            </w:tabs>
            <w:ind w:left="720" w:hanging="360"/>
          </w:pPr>
        </w:pPrChange>
      </w:pPr>
      <w:r w:rsidRPr="00962A17">
        <w:rPr>
          <w:i/>
        </w:rPr>
        <w:t>OneVA Pharmacy Prescription Report</w:t>
      </w:r>
    </w:p>
    <w:p w:rsidR="006D235E" w:rsidRPr="00EE678B" w:rsidRDefault="006D235E">
      <w:pPr>
        <w:numPr>
          <w:ilvl w:val="0"/>
          <w:numId w:val="49"/>
        </w:numPr>
        <w:rPr>
          <w:i/>
          <w:color w:val="000000"/>
          <w:szCs w:val="20"/>
        </w:rPr>
        <w:pPrChange w:id="4649" w:author="Fred Perez" w:date="2019-03-22T09:44:00Z">
          <w:pPr>
            <w:numPr>
              <w:numId w:val="52"/>
            </w:numPr>
            <w:tabs>
              <w:tab w:val="num" w:pos="720"/>
            </w:tabs>
            <w:ind w:left="720" w:hanging="360"/>
          </w:pPr>
        </w:pPrChange>
      </w:pPr>
      <w:r w:rsidRPr="00EE678B">
        <w:rPr>
          <w:i/>
          <w:color w:val="000000"/>
          <w:szCs w:val="20"/>
        </w:rPr>
        <w:t>Reprint an Outpatient Rx Label</w:t>
      </w:r>
    </w:p>
    <w:p w:rsidR="006D235E" w:rsidRPr="00EE678B" w:rsidRDefault="006D235E">
      <w:pPr>
        <w:numPr>
          <w:ilvl w:val="0"/>
          <w:numId w:val="49"/>
        </w:numPr>
        <w:rPr>
          <w:i/>
          <w:iCs/>
          <w:szCs w:val="20"/>
        </w:rPr>
        <w:pPrChange w:id="4650" w:author="Fred Perez" w:date="2019-03-22T09:44:00Z">
          <w:pPr>
            <w:numPr>
              <w:numId w:val="52"/>
            </w:numPr>
            <w:tabs>
              <w:tab w:val="num" w:pos="720"/>
            </w:tabs>
            <w:ind w:left="720" w:hanging="360"/>
          </w:pPr>
        </w:pPrChange>
      </w:pPr>
      <w:r w:rsidRPr="00EE678B">
        <w:rPr>
          <w:i/>
          <w:iCs/>
          <w:szCs w:val="20"/>
        </w:rPr>
        <w:t>Signature Log Reprint</w:t>
      </w:r>
    </w:p>
    <w:p w:rsidR="006D235E" w:rsidRPr="00EE678B" w:rsidRDefault="006D235E">
      <w:pPr>
        <w:numPr>
          <w:ilvl w:val="0"/>
          <w:numId w:val="49"/>
        </w:numPr>
        <w:rPr>
          <w:i/>
          <w:color w:val="000000"/>
          <w:szCs w:val="20"/>
        </w:rPr>
        <w:pPrChange w:id="4651" w:author="Fred Perez" w:date="2019-03-22T09:44:00Z">
          <w:pPr>
            <w:numPr>
              <w:numId w:val="52"/>
            </w:numPr>
            <w:tabs>
              <w:tab w:val="num" w:pos="720"/>
            </w:tabs>
            <w:ind w:left="720" w:hanging="360"/>
          </w:pPr>
        </w:pPrChange>
      </w:pPr>
      <w:r w:rsidRPr="00EE678B">
        <w:rPr>
          <w:i/>
          <w:color w:val="000000"/>
          <w:szCs w:val="20"/>
        </w:rPr>
        <w:t>View Prescriptions</w:t>
      </w:r>
    </w:p>
    <w:p w:rsidR="006D235E" w:rsidRPr="00EE678B" w:rsidRDefault="006D235E" w:rsidP="005B5D24">
      <w:pPr>
        <w:pStyle w:val="Heading2"/>
      </w:pPr>
      <w:bookmarkStart w:id="4652" w:name="_Toc280701287"/>
      <w:bookmarkStart w:id="4653" w:name="_Toc299044458"/>
      <w:bookmarkStart w:id="4654" w:name="_Toc280853627"/>
      <w:bookmarkStart w:id="4655" w:name="_Toc303286195"/>
      <w:bookmarkStart w:id="4656" w:name="_Toc339962079"/>
      <w:bookmarkStart w:id="4657" w:name="_Toc339962593"/>
      <w:bookmarkStart w:id="4658" w:name="_Toc340138738"/>
      <w:bookmarkStart w:id="4659" w:name="_Toc340139009"/>
      <w:bookmarkStart w:id="4660" w:name="_Toc340139288"/>
      <w:bookmarkStart w:id="4661" w:name="_Toc340143902"/>
      <w:bookmarkStart w:id="4662" w:name="_Toc340144159"/>
      <w:bookmarkStart w:id="4663" w:name="_Toc4140473"/>
      <w:r w:rsidRPr="00EE678B">
        <w:t>Patient Prescription Processing</w:t>
      </w:r>
      <w:bookmarkEnd w:id="4652"/>
      <w:bookmarkEnd w:id="4653"/>
      <w:bookmarkEnd w:id="4654"/>
      <w:bookmarkEnd w:id="4655"/>
      <w:bookmarkEnd w:id="4656"/>
      <w:bookmarkEnd w:id="4657"/>
      <w:bookmarkEnd w:id="4658"/>
      <w:bookmarkEnd w:id="4659"/>
      <w:bookmarkEnd w:id="4660"/>
      <w:bookmarkEnd w:id="4661"/>
      <w:bookmarkEnd w:id="4662"/>
      <w:bookmarkEnd w:id="4663"/>
      <w:r w:rsidRPr="00EE678B">
        <w:fldChar w:fldCharType="begin"/>
      </w:r>
      <w:r w:rsidRPr="00EE678B">
        <w:instrText>XE "Patient Prescription Processing"</w:instrText>
      </w:r>
      <w:r w:rsidRPr="00EE678B">
        <w:fldChar w:fldCharType="end"/>
      </w:r>
    </w:p>
    <w:p w:rsidR="006D235E" w:rsidRPr="00EE678B" w:rsidRDefault="006D235E" w:rsidP="00B37427">
      <w:pPr>
        <w:pStyle w:val="Manual-optionname"/>
      </w:pPr>
      <w:r w:rsidRPr="00EE678B">
        <w:t>[PSO LM BACKDOOR ORDERS]</w:t>
      </w:r>
    </w:p>
    <w:p w:rsidR="006D235E" w:rsidRPr="00EE678B" w:rsidRDefault="006D235E" w:rsidP="00B37427">
      <w:pPr>
        <w:keepNext/>
        <w:rPr>
          <w:color w:val="000000"/>
          <w:szCs w:val="20"/>
        </w:rPr>
      </w:pPr>
    </w:p>
    <w:p w:rsidR="006D235E" w:rsidRPr="00EE678B" w:rsidRDefault="006D235E" w:rsidP="00C91FB8">
      <w:pPr>
        <w:keepNext/>
        <w:keepLines/>
        <w:rPr>
          <w:color w:val="000000"/>
          <w:szCs w:val="20"/>
        </w:rPr>
      </w:pPr>
      <w:r w:rsidRPr="00EE678B">
        <w:rPr>
          <w:color w:val="000000"/>
          <w:szCs w:val="20"/>
        </w:rPr>
        <w:t xml:space="preserve">This option is used to process outpatient medication through OERR V. 3.0. The </w:t>
      </w:r>
      <w:r w:rsidRPr="00EE678B">
        <w:rPr>
          <w:i/>
          <w:color w:val="000000"/>
          <w:szCs w:val="20"/>
        </w:rPr>
        <w:t>Patient Prescription Processing</w:t>
      </w:r>
      <w:r w:rsidRPr="00EE678B">
        <w:rPr>
          <w:color w:val="000000"/>
          <w:szCs w:val="20"/>
        </w:rPr>
        <w:t xml:space="preserve"> option is found on the </w:t>
      </w:r>
      <w:r w:rsidRPr="00EE678B">
        <w:rPr>
          <w:i/>
          <w:color w:val="000000"/>
          <w:szCs w:val="20"/>
        </w:rPr>
        <w:t>Outpatient Pharmacy Manager Menu</w:t>
      </w:r>
      <w:r w:rsidRPr="00EE678B">
        <w:rPr>
          <w:color w:val="000000"/>
          <w:szCs w:val="20"/>
        </w:rPr>
        <w:t xml:space="preserve"> and the </w:t>
      </w:r>
      <w:r w:rsidRPr="00EE678B">
        <w:rPr>
          <w:i/>
          <w:color w:val="000000"/>
          <w:szCs w:val="20"/>
        </w:rPr>
        <w:t>Pharmacist Menu</w:t>
      </w:r>
      <w:r w:rsidRPr="00EE678B">
        <w:rPr>
          <w:color w:val="000000"/>
          <w:szCs w:val="20"/>
        </w:rPr>
        <w:t xml:space="preserve"> under the </w:t>
      </w:r>
      <w:r w:rsidRPr="00EE678B">
        <w:rPr>
          <w:i/>
          <w:color w:val="000000"/>
          <w:szCs w:val="20"/>
        </w:rPr>
        <w:t>Rx (Prescriptions)</w:t>
      </w:r>
      <w:r w:rsidRPr="00EE678B">
        <w:rPr>
          <w:color w:val="000000"/>
          <w:szCs w:val="20"/>
        </w:rPr>
        <w:t xml:space="preserve"> option. This option uses List Manager features to allow the outpatient pharmacy manager and pharmacist to perform the following actions on a prescription without leaving this option.</w:t>
      </w:r>
    </w:p>
    <w:p w:rsidR="006D235E" w:rsidRPr="00EE678B" w:rsidRDefault="006D235E" w:rsidP="006D235E">
      <w:pPr>
        <w:rPr>
          <w:color w:val="000000"/>
          <w:szCs w:val="20"/>
        </w:rPr>
      </w:pPr>
    </w:p>
    <w:tbl>
      <w:tblPr>
        <w:tblW w:w="10080" w:type="dxa"/>
        <w:tblInd w:w="-342" w:type="dxa"/>
        <w:tblLayout w:type="fixed"/>
        <w:tblLook w:val="0000" w:firstRow="0" w:lastRow="0" w:firstColumn="0" w:lastColumn="0" w:noHBand="0" w:noVBand="0"/>
      </w:tblPr>
      <w:tblGrid>
        <w:gridCol w:w="2430"/>
        <w:gridCol w:w="2070"/>
        <w:gridCol w:w="180"/>
        <w:gridCol w:w="2610"/>
        <w:gridCol w:w="2790"/>
      </w:tblGrid>
      <w:tr w:rsidR="00C91FB8" w:rsidRPr="00EE678B" w:rsidTr="00B02A70">
        <w:tc>
          <w:tcPr>
            <w:tcW w:w="2430" w:type="dxa"/>
          </w:tcPr>
          <w:p w:rsidR="00C91FB8" w:rsidRPr="00EE678B" w:rsidRDefault="00C91FB8">
            <w:pPr>
              <w:numPr>
                <w:ilvl w:val="0"/>
                <w:numId w:val="50"/>
              </w:numPr>
              <w:rPr>
                <w:color w:val="000000"/>
                <w:szCs w:val="20"/>
              </w:rPr>
              <w:pPrChange w:id="4664" w:author="Fred Perez" w:date="2019-03-22T09:44:00Z">
                <w:pPr>
                  <w:numPr>
                    <w:numId w:val="53"/>
                  </w:numPr>
                  <w:tabs>
                    <w:tab w:val="num" w:pos="720"/>
                  </w:tabs>
                  <w:ind w:left="720" w:hanging="360"/>
                </w:pPr>
              </w:pPrChange>
            </w:pPr>
            <w:bookmarkStart w:id="4665" w:name="pa201" w:colFirst="0" w:colLast="4"/>
            <w:r w:rsidRPr="00EE678B">
              <w:rPr>
                <w:szCs w:val="20"/>
              </w:rPr>
              <w:t>Enter a new Rx</w:t>
            </w:r>
          </w:p>
        </w:tc>
        <w:tc>
          <w:tcPr>
            <w:tcW w:w="2250" w:type="dxa"/>
            <w:gridSpan w:val="2"/>
          </w:tcPr>
          <w:p w:rsidR="00C91FB8" w:rsidRPr="00EE678B" w:rsidRDefault="00C91FB8">
            <w:pPr>
              <w:numPr>
                <w:ilvl w:val="0"/>
                <w:numId w:val="50"/>
              </w:numPr>
              <w:tabs>
                <w:tab w:val="clear" w:pos="720"/>
                <w:tab w:val="num" w:pos="342"/>
              </w:tabs>
              <w:ind w:left="342" w:right="-1278"/>
              <w:rPr>
                <w:color w:val="000000"/>
                <w:szCs w:val="20"/>
              </w:rPr>
              <w:pPrChange w:id="4666" w:author="Fred Perez" w:date="2019-03-22T09:44:00Z">
                <w:pPr>
                  <w:numPr>
                    <w:numId w:val="53"/>
                  </w:numPr>
                  <w:tabs>
                    <w:tab w:val="num" w:pos="342"/>
                    <w:tab w:val="num" w:pos="720"/>
                  </w:tabs>
                  <w:ind w:left="342" w:right="-1278" w:hanging="360"/>
                </w:pPr>
              </w:pPrChange>
            </w:pPr>
            <w:r w:rsidRPr="00EE678B">
              <w:rPr>
                <w:szCs w:val="20"/>
              </w:rPr>
              <w:t>Renew</w:t>
            </w:r>
          </w:p>
        </w:tc>
        <w:tc>
          <w:tcPr>
            <w:tcW w:w="2610" w:type="dxa"/>
          </w:tcPr>
          <w:p w:rsidR="00C91FB8" w:rsidRPr="00EE678B" w:rsidRDefault="00C91FB8">
            <w:pPr>
              <w:numPr>
                <w:ilvl w:val="0"/>
                <w:numId w:val="50"/>
              </w:numPr>
              <w:tabs>
                <w:tab w:val="clear" w:pos="720"/>
                <w:tab w:val="num" w:pos="342"/>
              </w:tabs>
              <w:ind w:left="342" w:right="-1278"/>
              <w:rPr>
                <w:szCs w:val="20"/>
              </w:rPr>
              <w:pPrChange w:id="4667" w:author="Fred Perez" w:date="2019-03-22T09:44:00Z">
                <w:pPr>
                  <w:numPr>
                    <w:numId w:val="53"/>
                  </w:numPr>
                  <w:tabs>
                    <w:tab w:val="num" w:pos="342"/>
                    <w:tab w:val="num" w:pos="720"/>
                  </w:tabs>
                  <w:ind w:left="342" w:right="-1278" w:hanging="360"/>
                </w:pPr>
              </w:pPrChange>
            </w:pPr>
            <w:r w:rsidRPr="00EE678B">
              <w:rPr>
                <w:szCs w:val="20"/>
              </w:rPr>
              <w:t>Release</w:t>
            </w:r>
          </w:p>
        </w:tc>
        <w:tc>
          <w:tcPr>
            <w:tcW w:w="2790" w:type="dxa"/>
          </w:tcPr>
          <w:p w:rsidR="00C91FB8" w:rsidRPr="00EE678B" w:rsidRDefault="00C91FB8">
            <w:pPr>
              <w:numPr>
                <w:ilvl w:val="0"/>
                <w:numId w:val="50"/>
              </w:numPr>
              <w:tabs>
                <w:tab w:val="clear" w:pos="720"/>
                <w:tab w:val="num" w:pos="342"/>
              </w:tabs>
              <w:ind w:left="342" w:right="-1278"/>
              <w:rPr>
                <w:szCs w:val="20"/>
              </w:rPr>
              <w:pPrChange w:id="4668" w:author="Fred Perez" w:date="2019-03-22T09:44:00Z">
                <w:pPr>
                  <w:numPr>
                    <w:numId w:val="53"/>
                  </w:numPr>
                  <w:tabs>
                    <w:tab w:val="num" w:pos="342"/>
                    <w:tab w:val="num" w:pos="720"/>
                  </w:tabs>
                  <w:ind w:left="342" w:right="-1278" w:hanging="360"/>
                </w:pPr>
              </w:pPrChange>
            </w:pPr>
            <w:r w:rsidRPr="00EE678B">
              <w:rPr>
                <w:szCs w:val="20"/>
              </w:rPr>
              <w:t>Show a profile</w:t>
            </w:r>
          </w:p>
        </w:tc>
      </w:tr>
      <w:tr w:rsidR="00C91FB8" w:rsidRPr="00EE678B" w:rsidTr="00B02A70">
        <w:trPr>
          <w:trHeight w:val="100"/>
        </w:trPr>
        <w:tc>
          <w:tcPr>
            <w:tcW w:w="2430" w:type="dxa"/>
          </w:tcPr>
          <w:p w:rsidR="00C91FB8" w:rsidRPr="00EE678B" w:rsidRDefault="00C91FB8">
            <w:pPr>
              <w:numPr>
                <w:ilvl w:val="0"/>
                <w:numId w:val="50"/>
              </w:numPr>
              <w:rPr>
                <w:color w:val="000000"/>
                <w:szCs w:val="20"/>
              </w:rPr>
              <w:pPrChange w:id="4669" w:author="Fred Perez" w:date="2019-03-22T09:44:00Z">
                <w:pPr>
                  <w:numPr>
                    <w:numId w:val="53"/>
                  </w:numPr>
                  <w:tabs>
                    <w:tab w:val="num" w:pos="720"/>
                  </w:tabs>
                  <w:ind w:left="720" w:hanging="360"/>
                </w:pPr>
              </w:pPrChange>
            </w:pPr>
            <w:r w:rsidRPr="00EE678B">
              <w:rPr>
                <w:szCs w:val="20"/>
              </w:rPr>
              <w:t>Discontinue</w:t>
            </w:r>
          </w:p>
        </w:tc>
        <w:tc>
          <w:tcPr>
            <w:tcW w:w="2250" w:type="dxa"/>
            <w:gridSpan w:val="2"/>
          </w:tcPr>
          <w:p w:rsidR="00C91FB8" w:rsidRPr="00EE678B" w:rsidRDefault="00C91FB8">
            <w:pPr>
              <w:numPr>
                <w:ilvl w:val="0"/>
                <w:numId w:val="50"/>
              </w:numPr>
              <w:tabs>
                <w:tab w:val="clear" w:pos="720"/>
                <w:tab w:val="num" w:pos="342"/>
              </w:tabs>
              <w:ind w:left="342" w:right="-1278"/>
              <w:rPr>
                <w:szCs w:val="20"/>
              </w:rPr>
              <w:pPrChange w:id="4670" w:author="Fred Perez" w:date="2019-03-22T09:44:00Z">
                <w:pPr>
                  <w:numPr>
                    <w:numId w:val="53"/>
                  </w:numPr>
                  <w:tabs>
                    <w:tab w:val="num" w:pos="342"/>
                    <w:tab w:val="num" w:pos="720"/>
                  </w:tabs>
                  <w:ind w:left="342" w:right="-1278" w:hanging="360"/>
                </w:pPr>
              </w:pPrChange>
            </w:pPr>
            <w:r w:rsidRPr="00EE678B">
              <w:rPr>
                <w:szCs w:val="20"/>
              </w:rPr>
              <w:t>Hold</w:t>
            </w:r>
          </w:p>
        </w:tc>
        <w:tc>
          <w:tcPr>
            <w:tcW w:w="2610" w:type="dxa"/>
          </w:tcPr>
          <w:p w:rsidR="00C91FB8" w:rsidRPr="00EE678B" w:rsidRDefault="00C91FB8">
            <w:pPr>
              <w:numPr>
                <w:ilvl w:val="0"/>
                <w:numId w:val="50"/>
              </w:numPr>
              <w:tabs>
                <w:tab w:val="clear" w:pos="720"/>
                <w:tab w:val="num" w:pos="342"/>
              </w:tabs>
              <w:ind w:left="342" w:right="-1278"/>
              <w:rPr>
                <w:szCs w:val="20"/>
              </w:rPr>
              <w:pPrChange w:id="4671" w:author="Fred Perez" w:date="2019-03-22T09:44:00Z">
                <w:pPr>
                  <w:numPr>
                    <w:numId w:val="53"/>
                  </w:numPr>
                  <w:tabs>
                    <w:tab w:val="num" w:pos="342"/>
                    <w:tab w:val="num" w:pos="720"/>
                  </w:tabs>
                  <w:ind w:left="342" w:right="-1278" w:hanging="360"/>
                </w:pPr>
              </w:pPrChange>
            </w:pPr>
            <w:r w:rsidRPr="00EE678B">
              <w:rPr>
                <w:szCs w:val="20"/>
              </w:rPr>
              <w:t>Reprint</w:t>
            </w:r>
          </w:p>
        </w:tc>
        <w:tc>
          <w:tcPr>
            <w:tcW w:w="2790" w:type="dxa"/>
          </w:tcPr>
          <w:p w:rsidR="00C91FB8" w:rsidRPr="00EE678B" w:rsidRDefault="00C91FB8">
            <w:pPr>
              <w:numPr>
                <w:ilvl w:val="0"/>
                <w:numId w:val="50"/>
              </w:numPr>
              <w:tabs>
                <w:tab w:val="clear" w:pos="720"/>
                <w:tab w:val="num" w:pos="342"/>
              </w:tabs>
              <w:ind w:left="342" w:right="-1278"/>
              <w:rPr>
                <w:szCs w:val="20"/>
              </w:rPr>
              <w:pPrChange w:id="4672" w:author="Fred Perez" w:date="2019-03-22T09:44:00Z">
                <w:pPr>
                  <w:numPr>
                    <w:numId w:val="53"/>
                  </w:numPr>
                  <w:tabs>
                    <w:tab w:val="num" w:pos="342"/>
                    <w:tab w:val="num" w:pos="720"/>
                  </w:tabs>
                  <w:ind w:left="342" w:right="-1278" w:hanging="360"/>
                </w:pPr>
              </w:pPrChange>
            </w:pPr>
            <w:r w:rsidRPr="00EE678B">
              <w:rPr>
                <w:szCs w:val="20"/>
              </w:rPr>
              <w:t>View activity log</w:t>
            </w:r>
          </w:p>
        </w:tc>
      </w:tr>
      <w:tr w:rsidR="00C91FB8" w:rsidRPr="00EE678B" w:rsidTr="00B02A70">
        <w:tc>
          <w:tcPr>
            <w:tcW w:w="2430" w:type="dxa"/>
          </w:tcPr>
          <w:p w:rsidR="00C91FB8" w:rsidRPr="00EE678B" w:rsidRDefault="00C91FB8">
            <w:pPr>
              <w:numPr>
                <w:ilvl w:val="0"/>
                <w:numId w:val="50"/>
              </w:numPr>
              <w:rPr>
                <w:color w:val="000000"/>
                <w:szCs w:val="20"/>
              </w:rPr>
              <w:pPrChange w:id="4673" w:author="Fred Perez" w:date="2019-03-22T09:44:00Z">
                <w:pPr>
                  <w:numPr>
                    <w:numId w:val="53"/>
                  </w:numPr>
                  <w:tabs>
                    <w:tab w:val="num" w:pos="720"/>
                  </w:tabs>
                  <w:ind w:left="720" w:hanging="360"/>
                </w:pPr>
              </w:pPrChange>
            </w:pPr>
            <w:r w:rsidRPr="00EE678B">
              <w:rPr>
                <w:szCs w:val="20"/>
              </w:rPr>
              <w:t>Edit</w:t>
            </w:r>
          </w:p>
        </w:tc>
        <w:tc>
          <w:tcPr>
            <w:tcW w:w="2250" w:type="dxa"/>
            <w:gridSpan w:val="2"/>
          </w:tcPr>
          <w:p w:rsidR="00C91FB8" w:rsidRPr="00EE678B" w:rsidRDefault="00C91FB8">
            <w:pPr>
              <w:numPr>
                <w:ilvl w:val="0"/>
                <w:numId w:val="50"/>
              </w:numPr>
              <w:tabs>
                <w:tab w:val="clear" w:pos="720"/>
                <w:tab w:val="num" w:pos="342"/>
              </w:tabs>
              <w:ind w:left="342" w:right="-1278"/>
              <w:rPr>
                <w:szCs w:val="20"/>
              </w:rPr>
              <w:pPrChange w:id="4674" w:author="Fred Perez" w:date="2019-03-22T09:44:00Z">
                <w:pPr>
                  <w:numPr>
                    <w:numId w:val="53"/>
                  </w:numPr>
                  <w:tabs>
                    <w:tab w:val="num" w:pos="342"/>
                    <w:tab w:val="num" w:pos="720"/>
                  </w:tabs>
                  <w:ind w:left="342" w:right="-1278" w:hanging="360"/>
                </w:pPr>
              </w:pPrChange>
            </w:pPr>
            <w:r w:rsidRPr="00EE678B">
              <w:rPr>
                <w:szCs w:val="20"/>
              </w:rPr>
              <w:t>Unhold</w:t>
            </w:r>
          </w:p>
        </w:tc>
        <w:tc>
          <w:tcPr>
            <w:tcW w:w="2610" w:type="dxa"/>
          </w:tcPr>
          <w:p w:rsidR="00C91FB8" w:rsidRPr="00EE678B" w:rsidRDefault="00C91FB8">
            <w:pPr>
              <w:numPr>
                <w:ilvl w:val="0"/>
                <w:numId w:val="50"/>
              </w:numPr>
              <w:tabs>
                <w:tab w:val="clear" w:pos="720"/>
                <w:tab w:val="num" w:pos="342"/>
              </w:tabs>
              <w:ind w:left="342" w:right="-1278"/>
              <w:rPr>
                <w:szCs w:val="20"/>
              </w:rPr>
              <w:pPrChange w:id="4675" w:author="Fred Perez" w:date="2019-03-22T09:44:00Z">
                <w:pPr>
                  <w:numPr>
                    <w:numId w:val="53"/>
                  </w:numPr>
                  <w:tabs>
                    <w:tab w:val="num" w:pos="342"/>
                    <w:tab w:val="num" w:pos="720"/>
                  </w:tabs>
                  <w:ind w:left="342" w:right="-1278" w:hanging="360"/>
                </w:pPr>
              </w:pPrChange>
            </w:pPr>
            <w:r w:rsidRPr="00EE678B">
              <w:rPr>
                <w:szCs w:val="20"/>
              </w:rPr>
              <w:t>Copy</w:t>
            </w:r>
          </w:p>
        </w:tc>
        <w:tc>
          <w:tcPr>
            <w:tcW w:w="2790" w:type="dxa"/>
          </w:tcPr>
          <w:p w:rsidR="00C91FB8" w:rsidRPr="00EE678B" w:rsidRDefault="00C91FB8">
            <w:pPr>
              <w:numPr>
                <w:ilvl w:val="0"/>
                <w:numId w:val="50"/>
              </w:numPr>
              <w:tabs>
                <w:tab w:val="clear" w:pos="720"/>
                <w:tab w:val="num" w:pos="342"/>
              </w:tabs>
              <w:ind w:left="342" w:right="-1278"/>
              <w:rPr>
                <w:szCs w:val="20"/>
              </w:rPr>
              <w:pPrChange w:id="4676" w:author="Fred Perez" w:date="2019-03-22T09:44:00Z">
                <w:pPr>
                  <w:numPr>
                    <w:numId w:val="53"/>
                  </w:numPr>
                  <w:tabs>
                    <w:tab w:val="num" w:pos="342"/>
                    <w:tab w:val="num" w:pos="720"/>
                  </w:tabs>
                  <w:ind w:left="342" w:right="-1278" w:hanging="360"/>
                </w:pPr>
              </w:pPrChange>
            </w:pPr>
            <w:r w:rsidRPr="00EE678B">
              <w:rPr>
                <w:szCs w:val="20"/>
              </w:rPr>
              <w:t>Pull early from suspense</w:t>
            </w:r>
          </w:p>
        </w:tc>
      </w:tr>
      <w:bookmarkEnd w:id="4665"/>
      <w:tr w:rsidR="00C91FB8" w:rsidRPr="00EE678B" w:rsidTr="00AB4BE6">
        <w:tc>
          <w:tcPr>
            <w:tcW w:w="2430" w:type="dxa"/>
          </w:tcPr>
          <w:p w:rsidR="00BD4F13" w:rsidRPr="00EE678B" w:rsidRDefault="00C91FB8">
            <w:pPr>
              <w:numPr>
                <w:ilvl w:val="0"/>
                <w:numId w:val="50"/>
              </w:numPr>
              <w:rPr>
                <w:color w:val="000000"/>
                <w:szCs w:val="20"/>
              </w:rPr>
              <w:pPrChange w:id="4677" w:author="Fred Perez" w:date="2019-03-22T09:44:00Z">
                <w:pPr>
                  <w:numPr>
                    <w:numId w:val="53"/>
                  </w:numPr>
                  <w:tabs>
                    <w:tab w:val="num" w:pos="720"/>
                  </w:tabs>
                  <w:ind w:left="720" w:hanging="360"/>
                </w:pPr>
              </w:pPrChange>
            </w:pPr>
            <w:r w:rsidRPr="00EE678B">
              <w:rPr>
                <w:szCs w:val="20"/>
              </w:rPr>
              <w:t>Refill</w:t>
            </w:r>
          </w:p>
        </w:tc>
        <w:tc>
          <w:tcPr>
            <w:tcW w:w="2070" w:type="dxa"/>
          </w:tcPr>
          <w:p w:rsidR="00BD4F13" w:rsidRPr="00EE678B" w:rsidRDefault="00C91FB8">
            <w:pPr>
              <w:numPr>
                <w:ilvl w:val="0"/>
                <w:numId w:val="50"/>
              </w:numPr>
              <w:tabs>
                <w:tab w:val="clear" w:pos="720"/>
                <w:tab w:val="num" w:pos="342"/>
              </w:tabs>
              <w:ind w:left="342" w:right="-1278"/>
              <w:rPr>
                <w:szCs w:val="20"/>
              </w:rPr>
              <w:pPrChange w:id="4678" w:author="Fred Perez" w:date="2019-03-22T09:44:00Z">
                <w:pPr>
                  <w:numPr>
                    <w:numId w:val="53"/>
                  </w:numPr>
                  <w:tabs>
                    <w:tab w:val="num" w:pos="342"/>
                    <w:tab w:val="num" w:pos="720"/>
                  </w:tabs>
                  <w:ind w:left="342" w:right="-1278" w:hanging="360"/>
                </w:pPr>
              </w:pPrChange>
            </w:pPr>
            <w:r w:rsidRPr="00EE678B">
              <w:rPr>
                <w:szCs w:val="20"/>
              </w:rPr>
              <w:t>Order a partial</w:t>
            </w:r>
          </w:p>
        </w:tc>
        <w:tc>
          <w:tcPr>
            <w:tcW w:w="2790" w:type="dxa"/>
            <w:gridSpan w:val="2"/>
          </w:tcPr>
          <w:p w:rsidR="00C91FB8" w:rsidRPr="00EE678B" w:rsidRDefault="00C91FB8">
            <w:pPr>
              <w:numPr>
                <w:ilvl w:val="0"/>
                <w:numId w:val="50"/>
              </w:numPr>
              <w:tabs>
                <w:tab w:val="clear" w:pos="720"/>
                <w:tab w:val="num" w:pos="342"/>
              </w:tabs>
              <w:ind w:left="342" w:right="-1278" w:hanging="180"/>
              <w:rPr>
                <w:szCs w:val="20"/>
              </w:rPr>
              <w:pPrChange w:id="4679" w:author="Fred Perez" w:date="2019-03-22T09:44:00Z">
                <w:pPr>
                  <w:numPr>
                    <w:numId w:val="53"/>
                  </w:numPr>
                  <w:tabs>
                    <w:tab w:val="num" w:pos="342"/>
                    <w:tab w:val="num" w:pos="720"/>
                  </w:tabs>
                  <w:ind w:left="342" w:right="-1278" w:hanging="180"/>
                </w:pPr>
              </w:pPrChange>
            </w:pPr>
            <w:r w:rsidRPr="00EE678B">
              <w:rPr>
                <w:szCs w:val="20"/>
              </w:rPr>
              <w:t>Verify a prescription</w:t>
            </w:r>
          </w:p>
        </w:tc>
        <w:tc>
          <w:tcPr>
            <w:tcW w:w="2790" w:type="dxa"/>
          </w:tcPr>
          <w:p w:rsidR="00BD4F13" w:rsidRPr="00482540" w:rsidRDefault="00BD4F13" w:rsidP="0067365E">
            <w:pPr>
              <w:ind w:left="342" w:right="-1278"/>
              <w:rPr>
                <w:szCs w:val="20"/>
              </w:rPr>
            </w:pPr>
          </w:p>
        </w:tc>
      </w:tr>
    </w:tbl>
    <w:p w:rsidR="001E3DFA" w:rsidRPr="00EE678B" w:rsidRDefault="001E3DFA" w:rsidP="00C91FB8">
      <w:pPr>
        <w:rPr>
          <w:color w:val="000000"/>
          <w:szCs w:val="20"/>
        </w:rPr>
      </w:pPr>
    </w:p>
    <w:p w:rsidR="00C91FB8" w:rsidRDefault="00C91FB8" w:rsidP="00C91FB8">
      <w:pPr>
        <w:rPr>
          <w:color w:val="000000"/>
          <w:szCs w:val="20"/>
        </w:rPr>
      </w:pPr>
      <w:bookmarkStart w:id="4680" w:name="p190"/>
      <w:bookmarkEnd w:id="4680"/>
      <w:r w:rsidRPr="00EE678B">
        <w:rPr>
          <w:color w:val="000000"/>
          <w:szCs w:val="20"/>
        </w:rPr>
        <w:t xml:space="preserve">When a new drug order is processed (new, renewal, finish, verify, copy, or an edit that creates a new order), order checks are performed. These include checking for </w:t>
      </w:r>
      <w:r w:rsidR="001E3DFA" w:rsidRPr="00EE678B">
        <w:t>Duplicate Drug, Duplicate Drug Therapy, Drug-Drug Interaction, and Drug-Drug Allergy</w:t>
      </w:r>
      <w:r w:rsidRPr="00EE678B">
        <w:rPr>
          <w:color w:val="000000"/>
          <w:szCs w:val="20"/>
        </w:rPr>
        <w:t>.</w:t>
      </w:r>
    </w:p>
    <w:p w:rsidR="00430219" w:rsidRDefault="00430219" w:rsidP="00C91FB8">
      <w:pPr>
        <w:rPr>
          <w:color w:val="000000"/>
          <w:szCs w:val="20"/>
        </w:rPr>
      </w:pPr>
    </w:p>
    <w:p w:rsidR="00430219" w:rsidRDefault="00430219" w:rsidP="00430219">
      <w:pPr>
        <w:rPr>
          <w:color w:val="000000"/>
          <w:szCs w:val="20"/>
        </w:rPr>
      </w:pPr>
      <w:bookmarkStart w:id="4681" w:name="PSO_LM_BACKDOOR"/>
      <w:bookmarkEnd w:id="4681"/>
      <w:r w:rsidRPr="001466D2">
        <w:t xml:space="preserve">Patient demographics and clinical alerts display in the header area when this option is selected. Refer to </w:t>
      </w:r>
      <w:hyperlink w:anchor="PT_DEMOS_CLIN_ALERT" w:history="1">
        <w:r w:rsidRPr="001466D2">
          <w:rPr>
            <w:rStyle w:val="Hyperlink"/>
          </w:rPr>
          <w:t>Patient Demographics and Clinical Alerts</w:t>
        </w:r>
      </w:hyperlink>
      <w:r w:rsidRPr="001466D2">
        <w:t xml:space="preserve"> for more information.</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With the introduction of enhanced Order checks, Outpatient Pharmacy generated order checks are displayed in this sequence:</w:t>
      </w:r>
    </w:p>
    <w:p w:rsidR="00C91FB8" w:rsidRPr="00EE678B" w:rsidRDefault="00C91FB8">
      <w:pPr>
        <w:numPr>
          <w:ilvl w:val="0"/>
          <w:numId w:val="88"/>
        </w:numPr>
        <w:spacing w:before="120"/>
        <w:pPrChange w:id="4682" w:author="Fred Perez" w:date="2019-03-22T09:44:00Z">
          <w:pPr>
            <w:numPr>
              <w:numId w:val="96"/>
            </w:numPr>
            <w:spacing w:before="120"/>
            <w:ind w:left="720" w:hanging="360"/>
          </w:pPr>
        </w:pPrChange>
      </w:pPr>
      <w:r w:rsidRPr="00EE678B">
        <w:t>System Errors</w:t>
      </w:r>
    </w:p>
    <w:p w:rsidR="00C91FB8" w:rsidRPr="00EE678B" w:rsidRDefault="00C91FB8">
      <w:pPr>
        <w:numPr>
          <w:ilvl w:val="0"/>
          <w:numId w:val="88"/>
        </w:numPr>
        <w:contextualSpacing/>
        <w:pPrChange w:id="4683" w:author="Fred Perez" w:date="2019-03-22T09:44:00Z">
          <w:pPr>
            <w:numPr>
              <w:numId w:val="96"/>
            </w:numPr>
            <w:ind w:left="720" w:hanging="360"/>
            <w:contextualSpacing/>
          </w:pPr>
        </w:pPrChange>
      </w:pPr>
      <w:r w:rsidRPr="00EE678B">
        <w:t>Duplicate Drug</w:t>
      </w:r>
    </w:p>
    <w:p w:rsidR="00C91FB8" w:rsidRPr="00EE678B" w:rsidRDefault="00C91FB8">
      <w:pPr>
        <w:numPr>
          <w:ilvl w:val="0"/>
          <w:numId w:val="88"/>
        </w:numPr>
        <w:contextualSpacing/>
        <w:pPrChange w:id="4684" w:author="Fred Perez" w:date="2019-03-22T09:44:00Z">
          <w:pPr>
            <w:numPr>
              <w:numId w:val="96"/>
            </w:numPr>
            <w:ind w:left="720" w:hanging="360"/>
            <w:contextualSpacing/>
          </w:pPr>
        </w:pPrChange>
      </w:pPr>
      <w:r w:rsidRPr="00EE678B">
        <w:t>Clozapine</w:t>
      </w:r>
    </w:p>
    <w:p w:rsidR="00C91FB8" w:rsidRPr="00EE678B" w:rsidRDefault="00C91FB8">
      <w:pPr>
        <w:numPr>
          <w:ilvl w:val="0"/>
          <w:numId w:val="88"/>
        </w:numPr>
        <w:contextualSpacing/>
        <w:pPrChange w:id="4685" w:author="Fred Perez" w:date="2019-03-22T09:44:00Z">
          <w:pPr>
            <w:numPr>
              <w:numId w:val="96"/>
            </w:numPr>
            <w:ind w:left="720" w:hanging="360"/>
            <w:contextualSpacing/>
          </w:pPr>
        </w:pPrChange>
      </w:pPr>
      <w:r w:rsidRPr="00EE678B">
        <w:t>Allergy/ADR (local &amp; remote) or Non-Assessment</w:t>
      </w:r>
    </w:p>
    <w:p w:rsidR="00C91FB8" w:rsidRPr="00EE678B" w:rsidRDefault="00C91FB8">
      <w:pPr>
        <w:numPr>
          <w:ilvl w:val="0"/>
          <w:numId w:val="88"/>
        </w:numPr>
        <w:contextualSpacing/>
        <w:pPrChange w:id="4686" w:author="Fred Perez" w:date="2019-03-22T09:44:00Z">
          <w:pPr>
            <w:numPr>
              <w:numId w:val="96"/>
            </w:numPr>
            <w:ind w:left="720" w:hanging="360"/>
            <w:contextualSpacing/>
          </w:pPr>
        </w:pPrChange>
      </w:pPr>
      <w:r w:rsidRPr="00EE678B">
        <w:t>CPRS checks generated backdoor (3 new checks)</w:t>
      </w:r>
    </w:p>
    <w:p w:rsidR="00C91FB8" w:rsidRPr="00EE678B" w:rsidRDefault="00C91FB8">
      <w:pPr>
        <w:numPr>
          <w:ilvl w:val="0"/>
          <w:numId w:val="88"/>
        </w:numPr>
        <w:contextualSpacing/>
        <w:pPrChange w:id="4687" w:author="Fred Perez" w:date="2019-03-22T09:44:00Z">
          <w:pPr>
            <w:numPr>
              <w:numId w:val="96"/>
            </w:numPr>
            <w:ind w:left="720" w:hanging="360"/>
            <w:contextualSpacing/>
          </w:pPr>
        </w:pPrChange>
      </w:pPr>
      <w:r w:rsidRPr="00EE678B">
        <w:t>Drug Level Errors</w:t>
      </w:r>
    </w:p>
    <w:p w:rsidR="00C91FB8" w:rsidRPr="00EE678B" w:rsidRDefault="00C91FB8">
      <w:pPr>
        <w:numPr>
          <w:ilvl w:val="0"/>
          <w:numId w:val="88"/>
        </w:numPr>
        <w:contextualSpacing/>
        <w:pPrChange w:id="4688" w:author="Fred Perez" w:date="2019-03-22T09:44:00Z">
          <w:pPr>
            <w:numPr>
              <w:numId w:val="96"/>
            </w:numPr>
            <w:ind w:left="720" w:hanging="360"/>
            <w:contextualSpacing/>
          </w:pPr>
        </w:pPrChange>
      </w:pPr>
      <w:bookmarkStart w:id="4689" w:name="p191"/>
      <w:bookmarkEnd w:id="4689"/>
      <w:r w:rsidRPr="00EE678B">
        <w:t>Local &amp; Remote Critical Drug Interactions</w:t>
      </w:r>
    </w:p>
    <w:p w:rsidR="00C91FB8" w:rsidRPr="00EE678B" w:rsidRDefault="00C91FB8">
      <w:pPr>
        <w:numPr>
          <w:ilvl w:val="0"/>
          <w:numId w:val="88"/>
        </w:numPr>
        <w:contextualSpacing/>
        <w:pPrChange w:id="4690" w:author="Fred Perez" w:date="2019-03-22T09:44:00Z">
          <w:pPr>
            <w:numPr>
              <w:numId w:val="96"/>
            </w:numPr>
            <w:ind w:left="720" w:hanging="360"/>
            <w:contextualSpacing/>
          </w:pPr>
        </w:pPrChange>
      </w:pPr>
      <w:r w:rsidRPr="00EE678B">
        <w:t>Local &amp; Remote Significant Drug Interactions</w:t>
      </w:r>
    </w:p>
    <w:p w:rsidR="00C91FB8" w:rsidRPr="00EE678B" w:rsidRDefault="00C91FB8">
      <w:pPr>
        <w:numPr>
          <w:ilvl w:val="0"/>
          <w:numId w:val="88"/>
        </w:numPr>
        <w:contextualSpacing/>
        <w:pPrChange w:id="4691" w:author="Fred Perez" w:date="2019-03-22T09:44:00Z">
          <w:pPr>
            <w:numPr>
              <w:numId w:val="96"/>
            </w:numPr>
            <w:ind w:left="720" w:hanging="360"/>
            <w:contextualSpacing/>
          </w:pPr>
        </w:pPrChange>
      </w:pPr>
      <w:r w:rsidRPr="00EE678B">
        <w:t>Local &amp; Remote Duplicate Therapy</w:t>
      </w:r>
    </w:p>
    <w:p w:rsidR="00C91FB8" w:rsidRPr="00EE678B" w:rsidRDefault="00C91FB8" w:rsidP="00C91FB8">
      <w:pPr>
        <w:ind w:left="720"/>
        <w:contextualSpacing/>
      </w:pPr>
    </w:p>
    <w:p w:rsidR="00C91FB8" w:rsidRPr="00EE678B" w:rsidRDefault="00C91FB8" w:rsidP="00C91FB8">
      <w:r w:rsidRPr="00EE678B">
        <w:t>Additionally, the order check display sequence is applied to the following processes:</w:t>
      </w:r>
    </w:p>
    <w:p w:rsidR="00C91FB8" w:rsidRPr="00EE678B" w:rsidRDefault="00C91FB8">
      <w:pPr>
        <w:numPr>
          <w:ilvl w:val="0"/>
          <w:numId w:val="89"/>
        </w:numPr>
        <w:spacing w:before="120"/>
        <w:pPrChange w:id="4692" w:author="Fred Perez" w:date="2019-03-22T09:44:00Z">
          <w:pPr>
            <w:numPr>
              <w:numId w:val="97"/>
            </w:numPr>
            <w:spacing w:before="120"/>
            <w:ind w:left="1080" w:hanging="360"/>
          </w:pPr>
        </w:pPrChange>
      </w:pPr>
      <w:r w:rsidRPr="00EE678B">
        <w:t>Backdoor new order entry</w:t>
      </w:r>
    </w:p>
    <w:p w:rsidR="00C91FB8" w:rsidRPr="00EE678B" w:rsidRDefault="00C91FB8">
      <w:pPr>
        <w:numPr>
          <w:ilvl w:val="0"/>
          <w:numId w:val="89"/>
        </w:numPr>
        <w:contextualSpacing/>
        <w:pPrChange w:id="4693" w:author="Fred Perez" w:date="2019-03-22T09:44:00Z">
          <w:pPr>
            <w:numPr>
              <w:numId w:val="97"/>
            </w:numPr>
            <w:ind w:left="1080" w:hanging="360"/>
            <w:contextualSpacing/>
          </w:pPr>
        </w:pPrChange>
      </w:pPr>
      <w:r w:rsidRPr="00EE678B">
        <w:t>Finishing a pending order</w:t>
      </w:r>
    </w:p>
    <w:p w:rsidR="00C91FB8" w:rsidRPr="00EE678B" w:rsidRDefault="00C91FB8">
      <w:pPr>
        <w:numPr>
          <w:ilvl w:val="0"/>
          <w:numId w:val="89"/>
        </w:numPr>
        <w:contextualSpacing/>
        <w:pPrChange w:id="4694" w:author="Fred Perez" w:date="2019-03-22T09:44:00Z">
          <w:pPr>
            <w:numPr>
              <w:numId w:val="97"/>
            </w:numPr>
            <w:ind w:left="1080" w:hanging="360"/>
            <w:contextualSpacing/>
          </w:pPr>
        </w:pPrChange>
      </w:pPr>
      <w:r w:rsidRPr="00EE678B">
        <w:t>When renewing an outpatient medication order</w:t>
      </w:r>
    </w:p>
    <w:p w:rsidR="00C91FB8" w:rsidRPr="00EE678B" w:rsidRDefault="00C91FB8">
      <w:pPr>
        <w:numPr>
          <w:ilvl w:val="0"/>
          <w:numId w:val="89"/>
        </w:numPr>
        <w:contextualSpacing/>
        <w:pPrChange w:id="4695" w:author="Fred Perez" w:date="2019-03-22T09:44:00Z">
          <w:pPr>
            <w:numPr>
              <w:numId w:val="97"/>
            </w:numPr>
            <w:ind w:left="1080" w:hanging="360"/>
            <w:contextualSpacing/>
          </w:pPr>
        </w:pPrChange>
      </w:pPr>
      <w:r w:rsidRPr="00EE678B">
        <w:t>Creating a new order when editing an outpatient medication order</w:t>
      </w:r>
    </w:p>
    <w:p w:rsidR="00C91FB8" w:rsidRPr="00EE678B" w:rsidRDefault="00C91FB8">
      <w:pPr>
        <w:numPr>
          <w:ilvl w:val="0"/>
          <w:numId w:val="89"/>
        </w:numPr>
        <w:contextualSpacing/>
        <w:pPrChange w:id="4696" w:author="Fred Perez" w:date="2019-03-22T09:44:00Z">
          <w:pPr>
            <w:numPr>
              <w:numId w:val="97"/>
            </w:numPr>
            <w:ind w:left="1080" w:hanging="360"/>
            <w:contextualSpacing/>
          </w:pPr>
        </w:pPrChange>
      </w:pPr>
      <w:r w:rsidRPr="00EE678B">
        <w:t>Verifying an outpatient medication order</w:t>
      </w:r>
    </w:p>
    <w:p w:rsidR="00C91FB8" w:rsidRPr="00EE678B" w:rsidRDefault="00C91FB8">
      <w:pPr>
        <w:numPr>
          <w:ilvl w:val="0"/>
          <w:numId w:val="89"/>
        </w:numPr>
        <w:contextualSpacing/>
        <w:pPrChange w:id="4697" w:author="Fred Perez" w:date="2019-03-22T09:44:00Z">
          <w:pPr>
            <w:numPr>
              <w:numId w:val="97"/>
            </w:numPr>
            <w:ind w:left="1080" w:hanging="360"/>
            <w:contextualSpacing/>
          </w:pPr>
        </w:pPrChange>
      </w:pPr>
      <w:r w:rsidRPr="00EE678B">
        <w:t>Copying an outpatient medication order</w:t>
      </w:r>
    </w:p>
    <w:p w:rsidR="00C91FB8" w:rsidRPr="00EE678B" w:rsidRDefault="00C91FB8">
      <w:pPr>
        <w:numPr>
          <w:ilvl w:val="0"/>
          <w:numId w:val="89"/>
        </w:numPr>
        <w:contextualSpacing/>
        <w:pPrChange w:id="4698" w:author="Fred Perez" w:date="2019-03-22T09:44:00Z">
          <w:pPr>
            <w:numPr>
              <w:numId w:val="97"/>
            </w:numPr>
            <w:ind w:left="1080" w:hanging="360"/>
            <w:contextualSpacing/>
          </w:pPr>
        </w:pPrChange>
      </w:pPr>
      <w:r w:rsidRPr="00EE678B">
        <w:t>Reinstating a discontinued outpatient medication order</w:t>
      </w:r>
    </w:p>
    <w:p w:rsidR="006D235E" w:rsidRPr="00EE678B" w:rsidRDefault="006D235E" w:rsidP="00C91FB8">
      <w:pPr>
        <w:rPr>
          <w:color w:val="000000"/>
        </w:rPr>
      </w:pPr>
    </w:p>
    <w:p w:rsidR="001E3DFA" w:rsidRPr="00EE678B" w:rsidRDefault="001E3DFA" w:rsidP="001E3DFA">
      <w:pPr>
        <w:rPr>
          <w:sz w:val="24"/>
          <w:szCs w:val="24"/>
        </w:rPr>
      </w:pPr>
      <w:r w:rsidRPr="00EE678B">
        <w:rPr>
          <w:sz w:val="24"/>
          <w:szCs w:val="24"/>
        </w:rPr>
        <w:t>There are three levels of error messages associated with Enhanced Order Checking (Drug Interactions, Duplicate Therapy, and Dosing):</w:t>
      </w:r>
    </w:p>
    <w:p w:rsidR="001E3DFA" w:rsidRPr="00EE678B" w:rsidRDefault="001E3DFA">
      <w:pPr>
        <w:numPr>
          <w:ilvl w:val="0"/>
          <w:numId w:val="78"/>
        </w:numPr>
        <w:spacing w:before="240" w:after="120"/>
        <w:rPr>
          <w:sz w:val="24"/>
          <w:szCs w:val="24"/>
        </w:rPr>
        <w:pPrChange w:id="4699" w:author="Fred Perez" w:date="2019-03-22T09:44:00Z">
          <w:pPr>
            <w:numPr>
              <w:numId w:val="86"/>
            </w:numPr>
            <w:tabs>
              <w:tab w:val="num" w:pos="720"/>
            </w:tabs>
            <w:spacing w:before="240" w:after="120"/>
            <w:ind w:left="720" w:hanging="360"/>
          </w:pPr>
        </w:pPrChange>
      </w:pPr>
      <w:r w:rsidRPr="00EE678B">
        <w:rPr>
          <w:sz w:val="24"/>
          <w:szCs w:val="24"/>
        </w:rPr>
        <w:t>System - When such an error occurs, no Drug Interaction, Duplicate Therapy, or Dosing order checks will be performed. Other order checks that do not use the COTS database (FDB) will still be performed such as allergy/ADRs, duplicate drug (for outpatient only), and new CPRS order checks, etc.</w:t>
      </w:r>
    </w:p>
    <w:p w:rsidR="001E3DFA" w:rsidRPr="00EE678B" w:rsidRDefault="001E3DFA">
      <w:pPr>
        <w:numPr>
          <w:ilvl w:val="0"/>
          <w:numId w:val="78"/>
        </w:numPr>
        <w:spacing w:after="120"/>
        <w:rPr>
          <w:color w:val="000000"/>
          <w:sz w:val="24"/>
          <w:szCs w:val="24"/>
        </w:rPr>
        <w:pPrChange w:id="4700" w:author="Fred Perez" w:date="2019-03-22T09:44:00Z">
          <w:pPr>
            <w:numPr>
              <w:numId w:val="86"/>
            </w:numPr>
            <w:tabs>
              <w:tab w:val="num" w:pos="720"/>
            </w:tabs>
            <w:spacing w:after="120"/>
            <w:ind w:left="720" w:hanging="360"/>
          </w:pPr>
        </w:pPrChange>
      </w:pPr>
      <w:r w:rsidRPr="00EE678B">
        <w:rPr>
          <w:sz w:val="24"/>
          <w:szCs w:val="24"/>
        </w:rPr>
        <w:t xml:space="preserve">Drug - The second error level is for the drug and no Drug Interaction, Duplicate Therapy, or Dosing order checks will be performed for a specific drug. 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 </w:t>
      </w:r>
    </w:p>
    <w:p w:rsidR="001E3DFA" w:rsidRPr="00EE678B" w:rsidRDefault="001E3DFA" w:rsidP="001E3DFA">
      <w:pPr>
        <w:spacing w:after="120"/>
        <w:ind w:left="720"/>
        <w:rPr>
          <w:color w:val="000000"/>
          <w:sz w:val="24"/>
          <w:szCs w:val="24"/>
        </w:rPr>
      </w:pPr>
      <w:r w:rsidRPr="00EE678B">
        <w:rPr>
          <w:sz w:val="24"/>
          <w:szCs w:val="24"/>
        </w:rPr>
        <w:t xml:space="preserve">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(GCNSENO mismatch) is rare. </w:t>
      </w:r>
    </w:p>
    <w:p w:rsidR="001E3DFA" w:rsidRPr="00EE678B" w:rsidRDefault="001E3DFA">
      <w:pPr>
        <w:numPr>
          <w:ilvl w:val="0"/>
          <w:numId w:val="78"/>
        </w:numPr>
        <w:rPr>
          <w:color w:val="000000"/>
          <w:sz w:val="24"/>
          <w:szCs w:val="24"/>
        </w:rPr>
        <w:pPrChange w:id="4701" w:author="Fred Perez" w:date="2019-03-22T09:44:00Z">
          <w:pPr>
            <w:numPr>
              <w:numId w:val="86"/>
            </w:numPr>
            <w:tabs>
              <w:tab w:val="num" w:pos="720"/>
            </w:tabs>
            <w:ind w:left="720" w:hanging="360"/>
          </w:pPr>
        </w:pPrChange>
      </w:pPr>
      <w:r w:rsidRPr="00EE678B">
        <w:rPr>
          <w:color w:val="000000"/>
          <w:sz w:val="24"/>
          <w:szCs w:val="24"/>
        </w:rPr>
        <w:t xml:space="preserve">Order - The third error level is for the order. Order level errors will only occur with dosing order checks. Please see the </w:t>
      </w:r>
      <w:r w:rsidR="000968F9">
        <w:fldChar w:fldCharType="begin"/>
      </w:r>
      <w:r w:rsidR="000968F9">
        <w:instrText xml:space="preserve"> HYPERLINK "http://vaww.oed.portal.va.gov/projects/pre/PRE_TW/MOCHA%20v2x%20PDFs/Assignments%20and%20Schedule/Kiley's%20Assignments/Dosing_Order_Check_User_Manual.doc" </w:instrText>
      </w:r>
      <w:r w:rsidR="000968F9">
        <w:fldChar w:fldCharType="separate"/>
      </w:r>
      <w:r w:rsidRPr="00EE678B">
        <w:rPr>
          <w:i/>
          <w:color w:val="000000"/>
          <w:sz w:val="24"/>
          <w:szCs w:val="24"/>
        </w:rPr>
        <w:t>Dosing Order Check User Manual</w:t>
      </w:r>
      <w:r w:rsidR="000968F9">
        <w:rPr>
          <w:i/>
          <w:color w:val="000000"/>
          <w:sz w:val="24"/>
          <w:szCs w:val="24"/>
        </w:rPr>
        <w:fldChar w:fldCharType="end"/>
      </w:r>
      <w:r w:rsidRPr="00EE678B">
        <w:rPr>
          <w:i/>
          <w:color w:val="000000"/>
          <w:sz w:val="24"/>
          <w:szCs w:val="24"/>
        </w:rPr>
        <w:t xml:space="preserve"> </w:t>
      </w:r>
      <w:r w:rsidRPr="00EE678B">
        <w:rPr>
          <w:color w:val="000000"/>
          <w:sz w:val="24"/>
          <w:szCs w:val="24"/>
        </w:rPr>
        <w:t>for more information.</w:t>
      </w:r>
    </w:p>
    <w:p w:rsidR="00C91FB8" w:rsidRPr="00EE678B" w:rsidRDefault="00C91FB8" w:rsidP="001158A8">
      <w:pPr>
        <w:keepNext/>
        <w:rPr>
          <w:color w:val="000000"/>
          <w:szCs w:val="24"/>
        </w:rPr>
      </w:pPr>
      <w:r w:rsidRPr="00EE678B">
        <w:rPr>
          <w:color w:val="000000"/>
          <w:szCs w:val="24"/>
        </w:rPr>
        <w:t>S</w:t>
      </w:r>
      <w:bookmarkStart w:id="4702" w:name="p192"/>
      <w:bookmarkEnd w:id="4702"/>
      <w:r w:rsidRPr="00EE678B">
        <w:rPr>
          <w:color w:val="000000"/>
          <w:szCs w:val="24"/>
        </w:rPr>
        <w:t>ee table below for an explanation of the errors:</w:t>
      </w:r>
    </w:p>
    <w:p w:rsidR="00C91FB8" w:rsidRPr="00EE678B" w:rsidRDefault="00C91FB8" w:rsidP="001158A8">
      <w:pPr>
        <w:keepNext/>
        <w:rPr>
          <w:szCs w:val="20"/>
        </w:rPr>
      </w:pPr>
    </w:p>
    <w:tbl>
      <w:tblPr>
        <w:tblW w:w="0" w:type="auto"/>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58" w:type="dxa"/>
          <w:bottom w:w="29" w:type="dxa"/>
          <w:right w:w="58" w:type="dxa"/>
        </w:tblCellMar>
        <w:tblLook w:val="01E0" w:firstRow="1" w:lastRow="1" w:firstColumn="1" w:lastColumn="1" w:noHBand="0" w:noVBand="0"/>
      </w:tblPr>
      <w:tblGrid>
        <w:gridCol w:w="1162"/>
        <w:gridCol w:w="2378"/>
        <w:gridCol w:w="2210"/>
        <w:gridCol w:w="3542"/>
      </w:tblGrid>
      <w:tr w:rsidR="00C91FB8" w:rsidRPr="00EE678B" w:rsidTr="001E3DFA">
        <w:trPr>
          <w:trHeight w:val="422"/>
          <w:tblHeader/>
        </w:trPr>
        <w:tc>
          <w:tcPr>
            <w:tcW w:w="1174"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Error Level</w:t>
            </w:r>
          </w:p>
        </w:tc>
        <w:tc>
          <w:tcPr>
            <w:tcW w:w="2414"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Error Message</w:t>
            </w:r>
          </w:p>
        </w:tc>
        <w:tc>
          <w:tcPr>
            <w:tcW w:w="2242"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Reason</w:t>
            </w:r>
          </w:p>
        </w:tc>
        <w:tc>
          <w:tcPr>
            <w:tcW w:w="3588" w:type="dxa"/>
            <w:shd w:val="pct10" w:color="auto" w:fill="auto"/>
            <w:vAlign w:val="center"/>
          </w:tcPr>
          <w:p w:rsidR="00C91FB8" w:rsidRPr="00EE678B" w:rsidRDefault="00C91FB8" w:rsidP="003019D0">
            <w:pPr>
              <w:jc w:val="center"/>
              <w:rPr>
                <w:rFonts w:ascii="Arial" w:hAnsi="Arial" w:cs="Arial"/>
                <w:b/>
                <w:color w:val="000000"/>
              </w:rPr>
            </w:pPr>
            <w:r w:rsidRPr="00EE678B">
              <w:rPr>
                <w:rFonts w:ascii="Arial" w:hAnsi="Arial" w:cs="Arial"/>
                <w:b/>
                <w:color w:val="000000"/>
              </w:rPr>
              <w:t>Why message is being displayed.</w:t>
            </w:r>
          </w:p>
        </w:tc>
      </w:tr>
      <w:tr w:rsidR="00C91FB8" w:rsidRPr="00EE678B" w:rsidTr="001E3DFA">
        <w:trPr>
          <w:trHeight w:val="458"/>
        </w:trPr>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3019D0">
            <w:pPr>
              <w:rPr>
                <w:color w:val="000000"/>
              </w:rPr>
            </w:pPr>
            <w:r w:rsidRPr="00EE678B">
              <w:rPr>
                <w:color w:val="000000"/>
              </w:rPr>
              <w:t>No Enhance</w:t>
            </w:r>
            <w:r w:rsidR="0067365E">
              <w:rPr>
                <w:color w:val="000000"/>
              </w:rPr>
              <w:t>d Order Checks can be performed</w:t>
            </w:r>
          </w:p>
        </w:tc>
        <w:tc>
          <w:tcPr>
            <w:tcW w:w="2242" w:type="dxa"/>
          </w:tcPr>
          <w:p w:rsidR="00C91FB8" w:rsidRPr="00EE678B" w:rsidRDefault="00C91FB8" w:rsidP="003019D0">
            <w:pPr>
              <w:rPr>
                <w:color w:val="000000"/>
              </w:rPr>
            </w:pPr>
            <w:r w:rsidRPr="00EE678B">
              <w:rPr>
                <w:color w:val="000000"/>
              </w:rPr>
              <w:t>Ve</w:t>
            </w:r>
            <w:r w:rsidR="0067365E">
              <w:rPr>
                <w:color w:val="000000"/>
              </w:rPr>
              <w:t>ndor Database cannot be reached</w:t>
            </w:r>
          </w:p>
        </w:tc>
        <w:tc>
          <w:tcPr>
            <w:tcW w:w="3588" w:type="dxa"/>
          </w:tcPr>
          <w:p w:rsidR="00C91FB8" w:rsidRPr="00EE678B" w:rsidRDefault="00C91FB8" w:rsidP="003019D0">
            <w:pPr>
              <w:rPr>
                <w:color w:val="000000"/>
              </w:rPr>
            </w:pPr>
            <w:r w:rsidRPr="00EE678B">
              <w:rPr>
                <w:color w:val="000000"/>
              </w:rPr>
              <w:t>The connectivity to the vendor database has gone down. A MailMan message is sent to the G. PSS ORDER CHECKS mail group when the link goes down and when it comes back up.</w:t>
            </w:r>
          </w:p>
        </w:tc>
      </w:tr>
      <w:tr w:rsidR="00C91FB8" w:rsidRPr="00EE678B" w:rsidTr="001E3DFA">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67365E">
            <w:pPr>
              <w:rPr>
                <w:color w:val="000000"/>
              </w:rPr>
            </w:pPr>
            <w:r w:rsidRPr="00EE678B">
              <w:rPr>
                <w:color w:val="000000"/>
              </w:rPr>
              <w:t>No Enhanc</w:t>
            </w:r>
            <w:r w:rsidR="0067365E">
              <w:rPr>
                <w:color w:val="000000"/>
              </w:rPr>
              <w:t>ed Order Checks can be performed</w:t>
            </w:r>
          </w:p>
        </w:tc>
        <w:tc>
          <w:tcPr>
            <w:tcW w:w="2242" w:type="dxa"/>
          </w:tcPr>
          <w:p w:rsidR="00C91FB8" w:rsidRPr="00EE678B" w:rsidRDefault="00C91FB8" w:rsidP="003019D0">
            <w:pPr>
              <w:rPr>
                <w:color w:val="000000"/>
              </w:rPr>
            </w:pPr>
            <w:r w:rsidRPr="00EE678B">
              <w:rPr>
                <w:color w:val="000000"/>
              </w:rPr>
              <w:t>The connection to the ve</w:t>
            </w:r>
            <w:r w:rsidR="0067365E">
              <w:rPr>
                <w:color w:val="000000"/>
              </w:rPr>
              <w:t>ndor database has been disabled</w:t>
            </w:r>
          </w:p>
        </w:tc>
        <w:tc>
          <w:tcPr>
            <w:tcW w:w="3588" w:type="dxa"/>
          </w:tcPr>
          <w:p w:rsidR="00C91FB8" w:rsidRPr="00EE678B" w:rsidRDefault="00C91FB8" w:rsidP="003019D0">
            <w:pPr>
              <w:rPr>
                <w:color w:val="000000"/>
              </w:rPr>
            </w:pPr>
            <w:r w:rsidRPr="00EE678B">
              <w:rPr>
                <w:color w:val="000000"/>
              </w:rPr>
              <w:t>A user has executed the Enable/Disable Vendor Database Link [PSS ENABLE/DISABLE DB LINK] option and disabled the interface.</w:t>
            </w:r>
          </w:p>
        </w:tc>
      </w:tr>
      <w:tr w:rsidR="00C91FB8" w:rsidRPr="00EE678B" w:rsidTr="001E3DFA">
        <w:tc>
          <w:tcPr>
            <w:tcW w:w="1174" w:type="dxa"/>
          </w:tcPr>
          <w:p w:rsidR="00C91FB8" w:rsidRPr="00EE678B" w:rsidRDefault="00C91FB8" w:rsidP="003019D0">
            <w:pPr>
              <w:rPr>
                <w:color w:val="000000"/>
              </w:rPr>
            </w:pPr>
            <w:r w:rsidRPr="00EE678B">
              <w:rPr>
                <w:color w:val="000000"/>
              </w:rPr>
              <w:t>System</w:t>
            </w:r>
          </w:p>
        </w:tc>
        <w:tc>
          <w:tcPr>
            <w:tcW w:w="2414" w:type="dxa"/>
            <w:shd w:val="clear" w:color="auto" w:fill="auto"/>
          </w:tcPr>
          <w:p w:rsidR="00C91FB8" w:rsidRPr="00EE678B" w:rsidRDefault="00C91FB8" w:rsidP="003019D0">
            <w:pPr>
              <w:rPr>
                <w:color w:val="000000"/>
              </w:rPr>
            </w:pPr>
            <w:r w:rsidRPr="00EE678B">
              <w:rPr>
                <w:color w:val="000000"/>
              </w:rPr>
              <w:t>No Enhanced Order Checks can be performed</w:t>
            </w:r>
          </w:p>
        </w:tc>
        <w:tc>
          <w:tcPr>
            <w:tcW w:w="2242" w:type="dxa"/>
          </w:tcPr>
          <w:p w:rsidR="00C91FB8" w:rsidRPr="00EE678B" w:rsidRDefault="00C91FB8" w:rsidP="003019D0">
            <w:pPr>
              <w:rPr>
                <w:color w:val="000000"/>
              </w:rPr>
            </w:pPr>
            <w:r w:rsidRPr="00EE678B">
              <w:rPr>
                <w:color w:val="000000"/>
              </w:rPr>
              <w:t>Vendor database updates are being processed</w:t>
            </w:r>
          </w:p>
        </w:tc>
        <w:tc>
          <w:tcPr>
            <w:tcW w:w="3588" w:type="dxa"/>
          </w:tcPr>
          <w:p w:rsidR="00C91FB8" w:rsidRPr="00EE678B" w:rsidRDefault="00C91FB8" w:rsidP="003019D0">
            <w:pPr>
              <w:rPr>
                <w:color w:val="000000"/>
              </w:rPr>
            </w:pPr>
            <w:r w:rsidRPr="00EE678B">
              <w:rPr>
                <w:color w:val="000000"/>
              </w:rPr>
              <w:t>The vendor database (custom and standard data) is being updated using the DATUP (Data Update) process.</w:t>
            </w:r>
          </w:p>
        </w:tc>
      </w:tr>
      <w:tr w:rsidR="001E3DFA" w:rsidRPr="00EE678B" w:rsidTr="001E3DFA">
        <w:tc>
          <w:tcPr>
            <w:tcW w:w="1174" w:type="dxa"/>
          </w:tcPr>
          <w:p w:rsidR="001E3DFA" w:rsidRPr="00EE678B" w:rsidRDefault="001E3DFA" w:rsidP="003019D0">
            <w:pPr>
              <w:rPr>
                <w:color w:val="000000"/>
              </w:rPr>
            </w:pPr>
            <w:r w:rsidRPr="00EE678B">
              <w:rPr>
                <w:iCs/>
              </w:rPr>
              <w:t>System</w:t>
            </w:r>
          </w:p>
        </w:tc>
        <w:tc>
          <w:tcPr>
            <w:tcW w:w="2414" w:type="dxa"/>
            <w:shd w:val="clear" w:color="auto" w:fill="auto"/>
          </w:tcPr>
          <w:p w:rsidR="001E3DFA" w:rsidRPr="00EE678B" w:rsidRDefault="001E3DFA" w:rsidP="003019D0">
            <w:pPr>
              <w:rPr>
                <w:color w:val="000000"/>
              </w:rPr>
            </w:pPr>
            <w:r w:rsidRPr="00EE678B">
              <w:t>No Enhanced Order Checks can be performed</w:t>
            </w:r>
          </w:p>
        </w:tc>
        <w:tc>
          <w:tcPr>
            <w:tcW w:w="2242" w:type="dxa"/>
          </w:tcPr>
          <w:p w:rsidR="001E3DFA" w:rsidRPr="00EE678B" w:rsidRDefault="001E3DFA" w:rsidP="003019D0">
            <w:pPr>
              <w:rPr>
                <w:color w:val="000000"/>
              </w:rPr>
            </w:pPr>
            <w:r w:rsidRPr="00EE678B">
              <w:t>A</w:t>
            </w:r>
            <w:r w:rsidR="0067365E">
              <w:t>n unexpected error has occurred</w:t>
            </w:r>
          </w:p>
        </w:tc>
        <w:tc>
          <w:tcPr>
            <w:tcW w:w="3588" w:type="dxa"/>
          </w:tcPr>
          <w:p w:rsidR="001E3DFA" w:rsidRPr="00EE678B" w:rsidRDefault="001E3DFA" w:rsidP="003019D0">
            <w:pPr>
              <w:rPr>
                <w:color w:val="000000"/>
              </w:rPr>
            </w:pPr>
            <w:r w:rsidRPr="00EE678B">
              <w:t>There is a system network problem and the vendor database cannot be reached or a software interface issue.</w:t>
            </w:r>
          </w:p>
        </w:tc>
      </w:tr>
      <w:tr w:rsidR="00992918" w:rsidRPr="00EE678B" w:rsidTr="001E3DFA">
        <w:tc>
          <w:tcPr>
            <w:tcW w:w="1174" w:type="dxa"/>
          </w:tcPr>
          <w:p w:rsidR="00992918" w:rsidRPr="00EE678B" w:rsidRDefault="00992918" w:rsidP="003019D0">
            <w:pPr>
              <w:rPr>
                <w:color w:val="000000"/>
              </w:rPr>
            </w:pPr>
            <w:r>
              <w:rPr>
                <w:color w:val="000000"/>
              </w:rPr>
              <w:t>System</w:t>
            </w:r>
          </w:p>
        </w:tc>
        <w:tc>
          <w:tcPr>
            <w:tcW w:w="2414" w:type="dxa"/>
            <w:shd w:val="clear" w:color="auto" w:fill="auto"/>
          </w:tcPr>
          <w:p w:rsidR="00992918" w:rsidRPr="00EE678B" w:rsidRDefault="00992918" w:rsidP="003019D0">
            <w:pPr>
              <w:rPr>
                <w:color w:val="000000"/>
              </w:rPr>
            </w:pPr>
            <w:r>
              <w:t>No Dosing Order Checks can be performed</w:t>
            </w:r>
          </w:p>
        </w:tc>
        <w:tc>
          <w:tcPr>
            <w:tcW w:w="2242" w:type="dxa"/>
          </w:tcPr>
          <w:p w:rsidR="00992918" w:rsidRPr="00EE678B" w:rsidRDefault="00992918" w:rsidP="003019D0">
            <w:pPr>
              <w:rPr>
                <w:color w:val="000000"/>
              </w:rPr>
            </w:pPr>
            <w:r>
              <w:t>Dosing Order Checks are disabled</w:t>
            </w:r>
          </w:p>
        </w:tc>
        <w:tc>
          <w:tcPr>
            <w:tcW w:w="3588" w:type="dxa"/>
          </w:tcPr>
          <w:p w:rsidR="00992918" w:rsidRPr="00EE678B" w:rsidRDefault="00992918" w:rsidP="003019D0">
            <w:pPr>
              <w:rPr>
                <w:color w:val="000000"/>
              </w:rPr>
            </w:pPr>
            <w:r>
              <w:t xml:space="preserve">A user has executed the </w:t>
            </w:r>
            <w:r w:rsidRPr="00A66434">
              <w:rPr>
                <w:i/>
              </w:rPr>
              <w:t>Enable/Disable Dosing Order Checks</w:t>
            </w:r>
            <w:r w:rsidRPr="00A66434">
              <w:t xml:space="preserve"> [PSS Dosing Order Checks] option</w:t>
            </w:r>
            <w:r>
              <w:t>.</w:t>
            </w:r>
          </w:p>
        </w:tc>
      </w:tr>
      <w:tr w:rsidR="00C91FB8" w:rsidRPr="00EE678B" w:rsidTr="001E3DFA">
        <w:tc>
          <w:tcPr>
            <w:tcW w:w="1174" w:type="dxa"/>
          </w:tcPr>
          <w:p w:rsidR="00C91FB8" w:rsidRPr="00EE678B" w:rsidRDefault="00C91FB8" w:rsidP="003019D0">
            <w:pPr>
              <w:rPr>
                <w:color w:val="000000"/>
              </w:rPr>
            </w:pPr>
            <w:r w:rsidRPr="00EE678B">
              <w:rPr>
                <w:color w:val="000000"/>
              </w:rPr>
              <w:t>Drug</w:t>
            </w:r>
          </w:p>
        </w:tc>
        <w:tc>
          <w:tcPr>
            <w:tcW w:w="2414" w:type="dxa"/>
            <w:shd w:val="clear" w:color="auto" w:fill="auto"/>
          </w:tcPr>
          <w:p w:rsidR="00C91FB8" w:rsidRPr="00EE678B" w:rsidRDefault="00C91FB8" w:rsidP="003019D0">
            <w:pPr>
              <w:rPr>
                <w:color w:val="000000"/>
              </w:rPr>
            </w:pPr>
            <w:r w:rsidRPr="00EE678B">
              <w:rPr>
                <w:color w:val="000000"/>
              </w:rPr>
              <w:t>Enhanced Order Checks cannot be performed for Local or Local Outpatient Drug: &lt;DRUG NAME&gt;</w:t>
            </w:r>
          </w:p>
        </w:tc>
        <w:tc>
          <w:tcPr>
            <w:tcW w:w="2242" w:type="dxa"/>
          </w:tcPr>
          <w:p w:rsidR="00C91FB8" w:rsidRPr="00EE678B" w:rsidRDefault="00C91FB8" w:rsidP="003019D0">
            <w:pPr>
              <w:rPr>
                <w:color w:val="000000"/>
              </w:rPr>
            </w:pPr>
            <w:r w:rsidRPr="00EE678B">
              <w:rPr>
                <w:color w:val="000000"/>
              </w:rPr>
              <w:t>Drug not matched to NDF</w:t>
            </w:r>
          </w:p>
        </w:tc>
        <w:tc>
          <w:tcPr>
            <w:tcW w:w="3588" w:type="dxa"/>
          </w:tcPr>
          <w:p w:rsidR="00C91FB8" w:rsidRPr="00EE678B" w:rsidRDefault="00C91FB8" w:rsidP="003019D0">
            <w:pPr>
              <w:rPr>
                <w:color w:val="000000"/>
              </w:rPr>
            </w:pPr>
            <w:r w:rsidRPr="00EE678B">
              <w:rPr>
                <w:color w:val="000000"/>
              </w:rPr>
              <w:t>The local drug being ordered/ or on profile has not been matched to NDF. Matching the drug to a VA Product will eliminate this message.</w:t>
            </w:r>
          </w:p>
        </w:tc>
      </w:tr>
      <w:tr w:rsidR="0067365E" w:rsidRPr="00EE678B" w:rsidTr="001E3DFA">
        <w:tc>
          <w:tcPr>
            <w:tcW w:w="1174" w:type="dxa"/>
          </w:tcPr>
          <w:p w:rsidR="0067365E" w:rsidRPr="00EE678B" w:rsidRDefault="0067365E" w:rsidP="0067365E">
            <w:pPr>
              <w:keepNext/>
              <w:rPr>
                <w:color w:val="000000"/>
              </w:rPr>
            </w:pPr>
            <w:r w:rsidRPr="00EE678B">
              <w:rPr>
                <w:color w:val="000000"/>
              </w:rPr>
              <w:t>Drug</w:t>
            </w:r>
          </w:p>
        </w:tc>
        <w:tc>
          <w:tcPr>
            <w:tcW w:w="2414" w:type="dxa"/>
            <w:shd w:val="clear" w:color="auto" w:fill="auto"/>
          </w:tcPr>
          <w:p w:rsidR="0067365E" w:rsidRPr="00B31611" w:rsidRDefault="0067365E" w:rsidP="0067365E">
            <w:pPr>
              <w:spacing w:before="40" w:after="120"/>
              <w:rPr>
                <w:color w:val="000000"/>
              </w:rPr>
            </w:pPr>
            <w:r w:rsidRPr="00B31611">
              <w:t xml:space="preserve">Order </w:t>
            </w:r>
            <w:r w:rsidRPr="00B31611">
              <w:rPr>
                <w:color w:val="000000"/>
              </w:rPr>
              <w:t xml:space="preserve">Checks could not be done for Remote Drug: &lt;DRUG NAME&gt;, please complete a manual check for Drug Interactions and Duplicate Therapy.  </w:t>
            </w:r>
          </w:p>
          <w:p w:rsidR="0067365E" w:rsidRPr="00B31611" w:rsidRDefault="0067365E" w:rsidP="0067365E">
            <w:pPr>
              <w:keepNext/>
              <w:rPr>
                <w:color w:val="000000"/>
              </w:rPr>
            </w:pPr>
            <w:r w:rsidRPr="00B31611">
              <w:rPr>
                <w:color w:val="000000"/>
              </w:rPr>
              <w:t>Remote order indicator</w:t>
            </w:r>
          </w:p>
        </w:tc>
        <w:tc>
          <w:tcPr>
            <w:tcW w:w="2242" w:type="dxa"/>
          </w:tcPr>
          <w:p w:rsidR="0067365E" w:rsidRPr="00B31611" w:rsidRDefault="0067365E" w:rsidP="0067365E">
            <w:pPr>
              <w:keepNext/>
              <w:rPr>
                <w:color w:val="000000"/>
              </w:rPr>
            </w:pPr>
          </w:p>
        </w:tc>
        <w:tc>
          <w:tcPr>
            <w:tcW w:w="3588" w:type="dxa"/>
          </w:tcPr>
          <w:p w:rsidR="0067365E" w:rsidRPr="00B31611" w:rsidRDefault="0067365E" w:rsidP="0067365E">
            <w:pPr>
              <w:keepNext/>
              <w:rPr>
                <w:color w:val="000000"/>
              </w:rPr>
            </w:pPr>
            <w:r w:rsidRPr="00B31611">
              <w:t xml:space="preserve">If this </w:t>
            </w:r>
            <w:r w:rsidRPr="00B31611">
              <w:rPr>
                <w:color w:val="000000"/>
              </w:rPr>
              <w:t>error message is displayed, it means that the VA product that the local or remote drug being ordered/or on the local or remote profile does not have a GCNSEQNO or in rare cases, the GCNSEQNO assigned</w:t>
            </w:r>
            <w:r w:rsidRPr="00B31611">
              <w:t xml:space="preserve"> to the VA Product does not match up with a GCNSEQNO in the vendor database.</w:t>
            </w:r>
          </w:p>
        </w:tc>
      </w:tr>
      <w:tr w:rsidR="00C91FB8" w:rsidRPr="00EE678B" w:rsidTr="001E3DFA">
        <w:tc>
          <w:tcPr>
            <w:tcW w:w="1174" w:type="dxa"/>
          </w:tcPr>
          <w:p w:rsidR="00C91FB8" w:rsidRPr="00EE678B" w:rsidRDefault="00C91FB8" w:rsidP="003019D0">
            <w:pPr>
              <w:rPr>
                <w:color w:val="000000"/>
              </w:rPr>
            </w:pPr>
            <w:r w:rsidRPr="00EE678B">
              <w:rPr>
                <w:color w:val="000000"/>
              </w:rPr>
              <w:t>Drug</w:t>
            </w:r>
          </w:p>
        </w:tc>
        <w:tc>
          <w:tcPr>
            <w:tcW w:w="2414" w:type="dxa"/>
            <w:shd w:val="clear" w:color="auto" w:fill="auto"/>
          </w:tcPr>
          <w:p w:rsidR="00C91FB8" w:rsidRPr="00EE678B" w:rsidRDefault="00C91FB8" w:rsidP="003019D0">
            <w:pPr>
              <w:rPr>
                <w:color w:val="000000"/>
              </w:rPr>
            </w:pPr>
            <w:r w:rsidRPr="00EE678B">
              <w:rPr>
                <w:color w:val="000000"/>
              </w:rPr>
              <w:t>Enhanced Order Checks cannot be performed for Orderable Item: &lt;OI NAME&gt;</w:t>
            </w:r>
          </w:p>
        </w:tc>
        <w:tc>
          <w:tcPr>
            <w:tcW w:w="2242" w:type="dxa"/>
          </w:tcPr>
          <w:p w:rsidR="00C91FB8" w:rsidRPr="00EE678B" w:rsidRDefault="00C91FB8" w:rsidP="003019D0">
            <w:pPr>
              <w:rPr>
                <w:color w:val="000000"/>
              </w:rPr>
            </w:pPr>
            <w:r w:rsidRPr="00EE678B">
              <w:rPr>
                <w:color w:val="000000"/>
              </w:rPr>
              <w:t>No active Dispense Drug found</w:t>
            </w:r>
          </w:p>
        </w:tc>
        <w:tc>
          <w:tcPr>
            <w:tcW w:w="3588" w:type="dxa"/>
          </w:tcPr>
          <w:p w:rsidR="00C91FB8" w:rsidRPr="00EE678B" w:rsidRDefault="00C91FB8" w:rsidP="003019D0">
            <w:pPr>
              <w:rPr>
                <w:color w:val="000000"/>
              </w:rPr>
            </w:pPr>
            <w:r w:rsidRPr="00EE678B">
              <w:rPr>
                <w:color w:val="000000"/>
              </w:rPr>
              <w:t>Highly unlikely that this error would be seen. At the time the order check was being performed the orderable item did not have an active dispense drug associated.</w:t>
            </w:r>
          </w:p>
        </w:tc>
      </w:tr>
    </w:tbl>
    <w:p w:rsidR="00C91FB8" w:rsidRPr="00EE678B" w:rsidRDefault="00C91FB8" w:rsidP="00C91FB8">
      <w:pPr>
        <w:rPr>
          <w:szCs w:val="20"/>
        </w:rPr>
      </w:pPr>
    </w:p>
    <w:p w:rsidR="00C91FB8" w:rsidRPr="00EE678B" w:rsidRDefault="00C91FB8" w:rsidP="00C91FB8">
      <w:pPr>
        <w:rPr>
          <w:color w:val="000000"/>
          <w:szCs w:val="20"/>
        </w:rPr>
      </w:pPr>
      <w:r w:rsidRPr="00EE678B">
        <w:rPr>
          <w:color w:val="000000"/>
          <w:szCs w:val="20"/>
        </w:rPr>
        <w:t>See examples below to illustrate error sequences.</w:t>
      </w:r>
    </w:p>
    <w:p w:rsidR="00C91FB8" w:rsidRPr="00EE678B" w:rsidRDefault="00C91FB8" w:rsidP="00C91FB8">
      <w:pPr>
        <w:rPr>
          <w:color w:val="000000"/>
        </w:rPr>
      </w:pPr>
    </w:p>
    <w:p w:rsidR="00C91FB8" w:rsidRPr="00EE678B" w:rsidRDefault="00C91FB8" w:rsidP="008E248B">
      <w:pPr>
        <w:pStyle w:val="ExampleHeading"/>
      </w:pPr>
      <w:r w:rsidRPr="00EE678B">
        <w:t>New Order Entry – System Level Error</w:t>
      </w:r>
    </w:p>
    <w:p w:rsidR="00C91FB8" w:rsidRPr="00EE678B" w:rsidRDefault="00C91FB8" w:rsidP="005B5D24">
      <w:pPr>
        <w:pStyle w:val="ScreenCapture"/>
      </w:pPr>
      <w:r w:rsidRPr="00EE678B">
        <w:t xml:space="preserve">Select Action: Quit// NO   New Order  </w:t>
      </w:r>
    </w:p>
    <w:p w:rsidR="00C91FB8" w:rsidRPr="00EE678B" w:rsidRDefault="00C91FB8" w:rsidP="005B5D24">
      <w:pPr>
        <w:pStyle w:val="ScreenCapture"/>
      </w:pPr>
    </w:p>
    <w:p w:rsidR="00C91FB8" w:rsidRPr="00EE678B" w:rsidRDefault="00C91FB8" w:rsidP="005B5D24">
      <w:pPr>
        <w:pStyle w:val="ScreenCapture"/>
      </w:pPr>
      <w:r w:rsidRPr="00EE678B">
        <w:t>Eligibility: SC LESS THAN 50%     SC%: 40</w:t>
      </w:r>
    </w:p>
    <w:p w:rsidR="00C91FB8" w:rsidRPr="00EE678B" w:rsidRDefault="00C91FB8" w:rsidP="005B5D24">
      <w:pPr>
        <w:pStyle w:val="ScreenCapture"/>
      </w:pPr>
      <w:r w:rsidRPr="00EE678B">
        <w:t xml:space="preserve">RX PATIENT STATUS: SC LESS THAN 50%//   </w:t>
      </w:r>
    </w:p>
    <w:p w:rsidR="00C91FB8" w:rsidRPr="00EE678B" w:rsidRDefault="00C91FB8" w:rsidP="005B5D24">
      <w:pPr>
        <w:pStyle w:val="ScreenCapture"/>
      </w:pPr>
      <w:r w:rsidRPr="00EE678B">
        <w:t>DRUG: AMLOD</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AMLODIPINE 10MG/BENAZEPRIL 20MG TAB           CV400           </w:t>
      </w:r>
    </w:p>
    <w:p w:rsidR="00C91FB8" w:rsidRPr="00EE678B" w:rsidRDefault="00C91FB8" w:rsidP="005B5D24">
      <w:pPr>
        <w:pStyle w:val="ScreenCapture"/>
      </w:pPr>
      <w:r w:rsidRPr="00EE678B">
        <w:t xml:space="preserve">     2   AMLODIPINE 5MG/ATORVASTATIN 10MG TAB           CV200           </w:t>
      </w:r>
    </w:p>
    <w:p w:rsidR="00C91FB8" w:rsidRPr="00EE678B" w:rsidRDefault="00C91FB8" w:rsidP="005B5D24">
      <w:pPr>
        <w:pStyle w:val="ScreenCapture"/>
      </w:pPr>
      <w:r w:rsidRPr="00EE678B">
        <w:t>CHOOSE 1-2: 1  AMLODIPINE 10MG/BENAZEPRIL 20MG TAB         CV400</w:t>
      </w:r>
    </w:p>
    <w:p w:rsidR="00C91FB8" w:rsidRPr="00EE678B" w:rsidRDefault="00C91FB8" w:rsidP="005B5D24">
      <w:pPr>
        <w:pStyle w:val="ScreenCapture"/>
      </w:pPr>
    </w:p>
    <w:p w:rsidR="0067365E" w:rsidRPr="00B31611" w:rsidRDefault="0067365E" w:rsidP="0067365E">
      <w:pPr>
        <w:keepNext/>
        <w:shd w:val="clear" w:color="auto" w:fill="E5E5E5"/>
        <w:ind w:left="720"/>
        <w:rPr>
          <w:rFonts w:ascii="Courier New" w:hAnsi="Courier New" w:cs="Courier New"/>
          <w:color w:val="000000"/>
          <w:sz w:val="16"/>
          <w:szCs w:val="16"/>
        </w:rPr>
      </w:pPr>
      <w:r w:rsidRPr="00B31611">
        <w:rPr>
          <w:rFonts w:ascii="Courier New" w:hAnsi="Courier New" w:cs="Courier New"/>
          <w:color w:val="000000"/>
          <w:sz w:val="16"/>
          <w:szCs w:val="16"/>
        </w:rPr>
        <w:t>Now doing remote checks. Please wait...</w:t>
      </w:r>
    </w:p>
    <w:p w:rsidR="0067365E" w:rsidRPr="00B31611" w:rsidRDefault="0067365E" w:rsidP="0067365E">
      <w:pPr>
        <w:shd w:val="clear" w:color="auto" w:fill="E5E5E5"/>
        <w:ind w:left="720"/>
        <w:rPr>
          <w:rFonts w:ascii="Courier New" w:hAnsi="Courier New" w:cs="Courier New"/>
          <w:color w:val="000000"/>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No Enhanced Order Checks can be performed.</w:t>
      </w:r>
    </w:p>
    <w:p w:rsidR="00C91FB8" w:rsidRPr="00EE678B" w:rsidRDefault="00C91FB8" w:rsidP="005B5D24">
      <w:pPr>
        <w:pStyle w:val="ScreenCapture"/>
      </w:pPr>
      <w:r w:rsidRPr="00EE678B">
        <w:t xml:space="preserve">   Reason:  Vendor database cannot be reached.</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C91FB8" w:rsidRPr="00D7570F" w:rsidRDefault="00992918" w:rsidP="005B5D24">
      <w:pPr>
        <w:pStyle w:val="ScreenCapture"/>
        <w:rPr>
          <w:lang w:val="en-US"/>
        </w:rPr>
      </w:pPr>
      <w:bookmarkStart w:id="4703" w:name="Page_207"/>
      <w:bookmarkStart w:id="4704" w:name="Page_206"/>
      <w:bookmarkEnd w:id="4703"/>
      <w:bookmarkEnd w:id="4704"/>
      <w:r>
        <w:rPr>
          <w:lang w:val="en-US"/>
        </w:rPr>
        <w:t xml:space="preserve">There are 2 </w:t>
      </w:r>
      <w:r w:rsidR="00C91FB8" w:rsidRPr="00EE678B">
        <w:t>Available Dosage(s)</w:t>
      </w:r>
      <w:r>
        <w:rPr>
          <w:lang w:val="en-US"/>
        </w:rPr>
        <w:t>:</w:t>
      </w:r>
    </w:p>
    <w:p w:rsidR="00C91FB8" w:rsidRPr="00EE678B" w:rsidRDefault="00C91FB8" w:rsidP="007154DA">
      <w:pPr>
        <w:pStyle w:val="ScreenCapture"/>
        <w:ind w:left="1080"/>
      </w:pPr>
    </w:p>
    <w:p w:rsidR="00C91FB8" w:rsidRPr="00EE678B" w:rsidRDefault="00C91FB8">
      <w:pPr>
        <w:pStyle w:val="ScreenCapture"/>
        <w:numPr>
          <w:ilvl w:val="0"/>
          <w:numId w:val="106"/>
        </w:numPr>
        <w:ind w:left="1800"/>
        <w:pPrChange w:id="4705" w:author="Fred Perez" w:date="2019-03-22T09:44:00Z">
          <w:pPr>
            <w:pStyle w:val="ScreenCapture"/>
            <w:numPr>
              <w:numId w:val="123"/>
            </w:numPr>
            <w:tabs>
              <w:tab w:val="num" w:pos="360"/>
              <w:tab w:val="num" w:pos="720"/>
            </w:tabs>
            <w:ind w:left="1800" w:hanging="720"/>
          </w:pPr>
        </w:pPrChange>
      </w:pPr>
      <w:r w:rsidRPr="00EE678B">
        <w:t>1 TABLET</w:t>
      </w:r>
    </w:p>
    <w:p w:rsidR="00C91FB8" w:rsidRPr="00EE678B" w:rsidRDefault="00C91FB8">
      <w:pPr>
        <w:pStyle w:val="ScreenCapture"/>
        <w:numPr>
          <w:ilvl w:val="0"/>
          <w:numId w:val="106"/>
        </w:numPr>
        <w:ind w:left="1800"/>
        <w:pPrChange w:id="4706" w:author="Fred Perez" w:date="2019-03-22T09:44:00Z">
          <w:pPr>
            <w:pStyle w:val="ScreenCapture"/>
            <w:numPr>
              <w:numId w:val="123"/>
            </w:numPr>
            <w:tabs>
              <w:tab w:val="num" w:pos="360"/>
              <w:tab w:val="num" w:pos="720"/>
            </w:tabs>
            <w:ind w:left="1800" w:hanging="720"/>
          </w:pPr>
        </w:pPrChange>
      </w:pPr>
      <w:r w:rsidRPr="00EE678B">
        <w:t>2 TABLETS</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1 TABLET</w:t>
      </w:r>
    </w:p>
    <w:p w:rsidR="00C91FB8" w:rsidRPr="00EE678B" w:rsidRDefault="00C91FB8" w:rsidP="005B5D24">
      <w:pPr>
        <w:pStyle w:val="ScreenCapture"/>
      </w:pPr>
    </w:p>
    <w:p w:rsidR="00C91FB8" w:rsidRPr="00EE678B" w:rsidRDefault="00C91FB8" w:rsidP="005B5D24">
      <w:pPr>
        <w:pStyle w:val="ScreenCapture"/>
      </w:pPr>
      <w:r w:rsidRPr="00EE678B">
        <w:t>You entered 1 TABLET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 xml:space="preserve">ROUTE: PO// </w:t>
      </w:r>
    </w:p>
    <w:p w:rsidR="00C91FB8" w:rsidRPr="00EE678B" w:rsidRDefault="00C91FB8" w:rsidP="005B5D24">
      <w:pPr>
        <w:pStyle w:val="ScreenCapture"/>
      </w:pPr>
      <w:r w:rsidRPr="00EE678B">
        <w:t xml:space="preserve">     1   PO  ORAL (BY MOUTH)      PO</w:t>
      </w:r>
    </w:p>
    <w:p w:rsidR="00C91FB8" w:rsidRPr="00EE678B" w:rsidRDefault="00C91FB8" w:rsidP="005B5D24">
      <w:pPr>
        <w:pStyle w:val="ScreenCapture"/>
      </w:pPr>
      <w:r w:rsidRPr="00EE678B">
        <w:t xml:space="preserve">     2   PO  ORAL      PO</w:t>
      </w:r>
    </w:p>
    <w:p w:rsidR="00C91FB8" w:rsidRPr="00EE678B" w:rsidRDefault="00C91FB8" w:rsidP="005B5D24">
      <w:pPr>
        <w:pStyle w:val="ScreenCapture"/>
      </w:pPr>
      <w:r w:rsidRPr="00EE678B">
        <w:t>CHOOSE 1-2: 1  ORAL (BY MOUTH)      PO  MOUTH</w:t>
      </w:r>
    </w:p>
    <w:p w:rsidR="00992918" w:rsidRDefault="00992918" w:rsidP="00992918">
      <w:pPr>
        <w:pStyle w:val="ScreenCapture"/>
        <w:rPr>
          <w:lang w:val="en-US"/>
        </w:rPr>
      </w:pPr>
      <w:r w:rsidRPr="006C0AE5">
        <w:t xml:space="preserve">Schedule: Q4H    </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Q4H  Q4H  EVERY 4 HOURS</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(EVERY 4 HOURS)</w:t>
      </w: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8E248B"/>
    <w:p w:rsidR="00C91FB8" w:rsidRPr="00EE678B" w:rsidRDefault="00C91FB8" w:rsidP="008E248B">
      <w:pPr>
        <w:pStyle w:val="ExampleHeading"/>
      </w:pPr>
      <w:r w:rsidRPr="00EE678B">
        <w:t>Drug Error Message – Finishing Pending Outpatient Order</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C91FB8" w:rsidP="005B5D24">
      <w:pPr>
        <w:pStyle w:val="ScreenCapture"/>
      </w:pPr>
    </w:p>
    <w:p w:rsidR="00C91FB8" w:rsidRPr="00EE678B" w:rsidRDefault="00C91FB8" w:rsidP="005B5D24">
      <w:pPr>
        <w:pStyle w:val="ScreenCapture"/>
      </w:pPr>
      <w:r w:rsidRPr="00EE678B">
        <w:t>Enhanced Order Checks cannot be performed for Local Drug: WARFARIN 5MG TAB</w:t>
      </w:r>
    </w:p>
    <w:p w:rsidR="00C91FB8" w:rsidRPr="00EE678B" w:rsidRDefault="00C91FB8" w:rsidP="005B5D24">
      <w:pPr>
        <w:pStyle w:val="ScreenCapture"/>
      </w:pPr>
      <w:r w:rsidRPr="00EE678B">
        <w:t xml:space="preserve">   Reason: Drug not matched to NDF</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YES// </w:t>
      </w:r>
    </w:p>
    <w:p w:rsidR="00C91FB8" w:rsidRPr="00EE678B" w:rsidRDefault="00C91FB8" w:rsidP="005B5D24">
      <w:pPr>
        <w:pStyle w:val="ScreenCapture"/>
      </w:pPr>
    </w:p>
    <w:p w:rsidR="00C91FB8" w:rsidRPr="00EE678B" w:rsidRDefault="00C91FB8" w:rsidP="005B5D24">
      <w:pPr>
        <w:pStyle w:val="ScreenCapture"/>
      </w:pPr>
      <w:r w:rsidRPr="00EE678B">
        <w:t xml:space="preserve">Are you sure you want to Accept this Order? NO// </w:t>
      </w:r>
    </w:p>
    <w:p w:rsidR="00C91FB8" w:rsidRPr="00EE678B" w:rsidRDefault="00C91FB8" w:rsidP="00C91FB8">
      <w:pPr>
        <w:ind w:left="720"/>
      </w:pPr>
    </w:p>
    <w:p w:rsidR="00C91FB8" w:rsidRPr="00EE678B" w:rsidRDefault="00C91FB8" w:rsidP="008E248B">
      <w:pPr>
        <w:pStyle w:val="ExampleHeading"/>
      </w:pPr>
      <w:r w:rsidRPr="00EE678B">
        <w:t>Renewing an Order – Therapeutic Duplication – Drug Level Error</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DC   Discontinue          PR   Partial              RL   Release</w:t>
      </w:r>
    </w:p>
    <w:p w:rsidR="00C91FB8" w:rsidRPr="00EE678B" w:rsidRDefault="00C91FB8" w:rsidP="005B5D24">
      <w:pPr>
        <w:pStyle w:val="ScreenCapture"/>
      </w:pPr>
      <w:r w:rsidRPr="00EE678B">
        <w:t>ED   Edit                 RF   Refill               RN   Renew</w:t>
      </w:r>
    </w:p>
    <w:p w:rsidR="00C91FB8" w:rsidRPr="00EE678B" w:rsidRDefault="00C91FB8" w:rsidP="005B5D24">
      <w:pPr>
        <w:pStyle w:val="ScreenCapture"/>
      </w:pPr>
      <w:r w:rsidRPr="00EE678B">
        <w:t xml:space="preserve">Select Action: Next Screen// rn   Renew  </w:t>
      </w:r>
    </w:p>
    <w:p w:rsidR="00C91FB8" w:rsidRPr="00EE678B" w:rsidRDefault="00C91FB8" w:rsidP="005B5D24">
      <w:pPr>
        <w:pStyle w:val="ScreenCapture"/>
      </w:pPr>
      <w:r w:rsidRPr="00EE678B">
        <w:t>FILL DATE: (3/12/2008 - 3/13/2009): TODAY//  (MAR 12, 2008)</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Now Renewing Rx # 2580   Drug: SUCRALFATE 1GM TAB</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5B5D24">
      <w:pPr>
        <w:pStyle w:val="ScreenCapture"/>
      </w:pPr>
    </w:p>
    <w:p w:rsidR="0067365E" w:rsidRPr="00B31611" w:rsidRDefault="0067365E" w:rsidP="0067365E">
      <w:pPr>
        <w:pStyle w:val="ScreenCapture"/>
      </w:pPr>
      <w:r w:rsidRPr="00B31611">
        <w:t>Now doing remote order checks. Please wait...</w:t>
      </w:r>
    </w:p>
    <w:p w:rsidR="0067365E" w:rsidRPr="00B31611" w:rsidRDefault="0067365E" w:rsidP="0067365E">
      <w:pPr>
        <w:pStyle w:val="ScreenCapture"/>
        <w:keepNext/>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67365E" w:rsidRPr="00B31611" w:rsidRDefault="0067365E" w:rsidP="0067365E">
      <w:pPr>
        <w:keepNext/>
        <w:shd w:val="pct10" w:color="auto" w:fill="auto"/>
        <w:ind w:left="720"/>
        <w:rPr>
          <w:rFonts w:ascii="Courier New" w:hAnsi="Courier New" w:cs="Courier New"/>
          <w:sz w:val="16"/>
          <w:szCs w:val="16"/>
        </w:rPr>
      </w:pPr>
    </w:p>
    <w:p w:rsidR="0067365E" w:rsidRPr="00B31611" w:rsidRDefault="0067365E" w:rsidP="0067365E">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67365E" w:rsidRPr="00B31611" w:rsidRDefault="0067365E" w:rsidP="0067365E">
      <w:pPr>
        <w:pStyle w:val="ScreenCapture"/>
      </w:pPr>
    </w:p>
    <w:p w:rsidR="0067365E" w:rsidRPr="00B31611" w:rsidRDefault="0067365E" w:rsidP="0067365E">
      <w:pPr>
        <w:pStyle w:val="ScreenCapture"/>
      </w:pPr>
      <w:r w:rsidRPr="00B31611">
        <w:t>Now Processing Enhanced Order Checks! Please wait…</w:t>
      </w:r>
    </w:p>
    <w:p w:rsidR="00C91FB8" w:rsidRPr="00EE678B" w:rsidRDefault="0067365E" w:rsidP="0067365E">
      <w:pPr>
        <w:pStyle w:val="ScreenCapture"/>
        <w:tabs>
          <w:tab w:val="left" w:pos="2820"/>
        </w:tabs>
      </w:pPr>
      <w:r>
        <w:tab/>
      </w:r>
    </w:p>
    <w:p w:rsidR="00C91FB8" w:rsidRPr="00EE678B" w:rsidRDefault="00C91FB8" w:rsidP="005B5D24">
      <w:pPr>
        <w:pStyle w:val="ScreenCapture"/>
      </w:pPr>
      <w:r w:rsidRPr="00EE678B">
        <w:t>Enhanced Order Checks cannot be performed for Local Drug: RANITIDINE 150MG TAB</w:t>
      </w:r>
    </w:p>
    <w:p w:rsidR="00C91FB8" w:rsidRPr="00EE678B" w:rsidRDefault="00C91FB8" w:rsidP="005B5D24">
      <w:pPr>
        <w:pStyle w:val="ScreenCapture"/>
      </w:pPr>
      <w:r w:rsidRPr="00EE678B">
        <w:t xml:space="preserve">   Reason: No GCNSEQNO exists for VA Product</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THERAPEUTIC DUPLICATION *** Local Rx for SUCRALFATE 1GM TAB with Local Rx for CIMETIDINE 300MG TAB and Local Rx for NIZATIDINE 150MG CAP and Local Rx for FAMOTIDINE 20MG TAB</w:t>
      </w:r>
    </w:p>
    <w:p w:rsidR="00C91FB8" w:rsidRPr="00EE678B" w:rsidRDefault="00C91FB8" w:rsidP="005B5D24">
      <w:pPr>
        <w:pStyle w:val="ScreenCapture"/>
      </w:pPr>
    </w:p>
    <w:p w:rsidR="00C91FB8" w:rsidRPr="00EE678B" w:rsidRDefault="00C91FB8" w:rsidP="005B5D24">
      <w:pPr>
        <w:pStyle w:val="ScreenCapture"/>
      </w:pPr>
      <w:r w:rsidRPr="00EE678B">
        <w:t xml:space="preserve">                   Rx: #2574</w:t>
      </w: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SIG: TAKE ONE TABLET BY MOUTH TWICE A DAY</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02/12/08</w:t>
      </w:r>
    </w:p>
    <w:p w:rsidR="00C91FB8" w:rsidRPr="00EE678B" w:rsidRDefault="00C91FB8" w:rsidP="005B5D24">
      <w:pPr>
        <w:pStyle w:val="ScreenCapture"/>
      </w:pPr>
      <w:r w:rsidRPr="00EE678B">
        <w:t xml:space="preserve">               Status: Discontinued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Rx: #2573</w:t>
      </w:r>
    </w:p>
    <w:p w:rsidR="00C91FB8" w:rsidRPr="00EE678B" w:rsidRDefault="00C91FB8" w:rsidP="005B5D24">
      <w:pPr>
        <w:pStyle w:val="ScreenCapture"/>
      </w:pPr>
      <w:r w:rsidRPr="00EE678B">
        <w:t xml:space="preserve">                 Drug: NIZATIDINE 150MG CAP</w:t>
      </w:r>
    </w:p>
    <w:p w:rsidR="00C91FB8" w:rsidRPr="00EE678B" w:rsidRDefault="00C91FB8" w:rsidP="005B5D24">
      <w:pPr>
        <w:pStyle w:val="ScreenCapture"/>
      </w:pPr>
      <w:r w:rsidRPr="00EE678B">
        <w:t xml:space="preserve">                  SIG: TAKE ONE CAPSULE BY MOUTH TWICE A DAY                  </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03/07/08</w:t>
      </w:r>
    </w:p>
    <w:p w:rsidR="00C91FB8" w:rsidRPr="00EE678B" w:rsidRDefault="00C91FB8" w:rsidP="005B5D24">
      <w:pPr>
        <w:pStyle w:val="ScreenCapture"/>
      </w:pPr>
      <w:r w:rsidRPr="00EE678B">
        <w:t xml:space="preserve">               Status: Hold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#2599</w:t>
      </w:r>
    </w:p>
    <w:p w:rsidR="00C91FB8" w:rsidRPr="00EE678B" w:rsidRDefault="00C91FB8" w:rsidP="005B5D24">
      <w:pPr>
        <w:pStyle w:val="ScreenCapture"/>
      </w:pPr>
      <w:r w:rsidRPr="00EE678B">
        <w:t xml:space="preserve">                 Drug: FAMOTIDINE 20MG TAB</w:t>
      </w:r>
    </w:p>
    <w:p w:rsidR="00C91FB8" w:rsidRPr="00EE678B" w:rsidRDefault="00C91FB8" w:rsidP="005B5D24">
      <w:pPr>
        <w:pStyle w:val="ScreenCapture"/>
      </w:pPr>
      <w:r w:rsidRPr="00EE678B">
        <w:t xml:space="preserve">                  SIG: TAKE ONE TABLET BY MOUTH TWICE A DAY                  </w:t>
      </w:r>
    </w:p>
    <w:p w:rsidR="00C91FB8" w:rsidRPr="00EE678B" w:rsidRDefault="00C91FB8" w:rsidP="005B5D24">
      <w:pPr>
        <w:pStyle w:val="ScreenCapture"/>
      </w:pPr>
      <w:r w:rsidRPr="00EE678B">
        <w:t xml:space="preserve">                  QTY: 180                Refills remaining: 3       </w:t>
      </w:r>
    </w:p>
    <w:p w:rsidR="00C91FB8" w:rsidRPr="00EE678B" w:rsidRDefault="00C91FB8" w:rsidP="005B5D24">
      <w:pPr>
        <w:pStyle w:val="ScreenCapture"/>
      </w:pPr>
      <w:r w:rsidRPr="00EE678B">
        <w:t xml:space="preserve">             Provider: PSOPROVIDER,ONE               Issued: 03/07/08</w:t>
      </w:r>
    </w:p>
    <w:p w:rsidR="00C91FB8" w:rsidRPr="00EE678B" w:rsidRDefault="00C91FB8" w:rsidP="005B5D24">
      <w:pPr>
        <w:pStyle w:val="ScreenCapture"/>
      </w:pPr>
      <w:r w:rsidRPr="00EE678B">
        <w:t xml:space="preserve">               Status: Provider Hold         Last filled on: 03/07/08</w:t>
      </w:r>
    </w:p>
    <w:p w:rsidR="00C91FB8" w:rsidRPr="00EE678B" w:rsidRDefault="00C91FB8" w:rsidP="005B5D24">
      <w:pPr>
        <w:pStyle w:val="ScreenCapture"/>
      </w:pPr>
      <w:r w:rsidRPr="00EE678B">
        <w:t xml:space="preserve">    Processing Status: Released locally on 03/07/08@08:55:32 (Window)           </w:t>
      </w:r>
    </w:p>
    <w:p w:rsidR="00C91FB8" w:rsidRPr="00EE678B" w:rsidRDefault="00C91FB8" w:rsidP="005B5D24">
      <w:pPr>
        <w:pStyle w:val="ScreenCapture"/>
      </w:pPr>
      <w:r w:rsidRPr="00EE678B">
        <w:t xml:space="preserve">                                                Days Supply: 90 </w:t>
      </w:r>
    </w:p>
    <w:p w:rsidR="00C91FB8" w:rsidRPr="00EE678B" w:rsidRDefault="00C91FB8" w:rsidP="005B5D24">
      <w:pPr>
        <w:pStyle w:val="ScreenCapture"/>
      </w:pPr>
    </w:p>
    <w:p w:rsidR="00C91FB8" w:rsidRPr="00EE678B" w:rsidRDefault="00C91FB8" w:rsidP="005B5D24">
      <w:pPr>
        <w:pStyle w:val="ScreenCapture"/>
      </w:pPr>
      <w:r w:rsidRPr="00EE678B">
        <w:t>Duplicate Therapy Class(es): Peptic Ulcer Agents</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rPr>
          <w:u w:val="single"/>
        </w:rPr>
      </w:pPr>
      <w:r w:rsidRPr="00EE678B">
        <w:t xml:space="preserve">Discontinue RX #2573 NIZATIDINE 150MG CAP? Y/N  </w:t>
      </w:r>
      <w:r w:rsidRPr="00EE678B">
        <w:rPr>
          <w:u w:val="single"/>
        </w:rPr>
        <w:t>No</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5B5D24">
      <w:pPr>
        <w:pStyle w:val="ScreenCapture"/>
      </w:pPr>
    </w:p>
    <w:p w:rsidR="00C91FB8" w:rsidRPr="00EE678B" w:rsidRDefault="00C91FB8" w:rsidP="005B5D24">
      <w:pPr>
        <w:pStyle w:val="ScreenCapture"/>
      </w:pPr>
      <w:r w:rsidRPr="00EE678B">
        <w:t>2580A        SUCRALFATE 1GM TAB                QTY: 360</w:t>
      </w:r>
    </w:p>
    <w:p w:rsidR="00C91FB8" w:rsidRPr="00EE678B" w:rsidRDefault="00C91FB8" w:rsidP="005B5D24">
      <w:pPr>
        <w:pStyle w:val="ScreenCapture"/>
      </w:pPr>
      <w:r w:rsidRPr="00EE678B">
        <w:t># OF REFILLS: 3  ISSUED: 03-12-08</w:t>
      </w:r>
    </w:p>
    <w:p w:rsidR="00C91FB8" w:rsidRPr="00EE678B" w:rsidRDefault="00C91FB8" w:rsidP="005B5D24">
      <w:pPr>
        <w:pStyle w:val="ScreenCapture"/>
      </w:pPr>
      <w:r w:rsidRPr="00EE678B">
        <w:t>SIG: TAKE ONE TABLET BY MOUTH FOUR TIMES A DAY</w:t>
      </w:r>
    </w:p>
    <w:p w:rsidR="00C91FB8" w:rsidRPr="00EE678B" w:rsidRDefault="00C91FB8" w:rsidP="005B5D24">
      <w:pPr>
        <w:pStyle w:val="ScreenCapture"/>
      </w:pPr>
      <w:r w:rsidRPr="00EE678B">
        <w:t>FILLED: 03-12-08</w:t>
      </w:r>
    </w:p>
    <w:p w:rsidR="00C91FB8" w:rsidRPr="00EE678B" w:rsidRDefault="00C91FB8" w:rsidP="005B5D24">
      <w:pPr>
        <w:pStyle w:val="ScreenCapture"/>
      </w:pPr>
      <w:r w:rsidRPr="00EE678B">
        <w:t>ROUTING: WINDOW     PHYS: PSOPROVIDER,ONE</w:t>
      </w:r>
    </w:p>
    <w:p w:rsidR="00C91FB8" w:rsidRPr="00EE678B" w:rsidRDefault="00C91FB8" w:rsidP="005B5D24">
      <w:pPr>
        <w:pStyle w:val="ScreenCapture"/>
      </w:pPr>
    </w:p>
    <w:p w:rsidR="00C91FB8" w:rsidRPr="00EE678B" w:rsidRDefault="00C91FB8" w:rsidP="005B5D24">
      <w:pPr>
        <w:pStyle w:val="ScreenCapture"/>
      </w:pPr>
      <w:r w:rsidRPr="00EE678B">
        <w:t>Edit renewed Rx ? Y// n  NO</w:t>
      </w:r>
    </w:p>
    <w:p w:rsidR="00C91FB8" w:rsidRPr="00EE678B" w:rsidRDefault="00C91FB8" w:rsidP="005B5D24">
      <w:pPr>
        <w:pStyle w:val="ScreenCapture"/>
      </w:pPr>
    </w:p>
    <w:p w:rsidR="00C91FB8" w:rsidRPr="00EE678B" w:rsidRDefault="00C91FB8" w:rsidP="005B5D24">
      <w:pPr>
        <w:pStyle w:val="ScreenCapture"/>
      </w:pPr>
      <w:r w:rsidRPr="00EE678B">
        <w:t xml:space="preserve">       SC Percent: 80%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a Service Connected condition? NO// </w:t>
      </w:r>
    </w:p>
    <w:p w:rsidR="00C91FB8" w:rsidRPr="00EE678B" w:rsidRDefault="00C91FB8" w:rsidP="00C91FB8">
      <w:pPr>
        <w:rPr>
          <w:color w:val="000000"/>
        </w:rPr>
      </w:pPr>
    </w:p>
    <w:p w:rsidR="00C91FB8" w:rsidRPr="00EE678B" w:rsidRDefault="00C91FB8" w:rsidP="00C91FB8">
      <w:pPr>
        <w:keepNext/>
        <w:contextualSpacing/>
        <w:rPr>
          <w:szCs w:val="24"/>
        </w:rPr>
      </w:pPr>
      <w:bookmarkStart w:id="4707" w:name="_Toc303286196"/>
      <w:bookmarkStart w:id="4708" w:name="_Toc339962080"/>
      <w:bookmarkStart w:id="4709" w:name="_Toc339962594"/>
      <w:bookmarkStart w:id="4710" w:name="_Toc340138739"/>
      <w:bookmarkStart w:id="4711" w:name="_Toc340139010"/>
      <w:bookmarkStart w:id="4712" w:name="_Toc340139289"/>
      <w:bookmarkStart w:id="4713" w:name="_Toc340143903"/>
      <w:bookmarkStart w:id="4714" w:name="_Toc340144160"/>
      <w:r w:rsidRPr="00EE678B">
        <w:rPr>
          <w:rFonts w:ascii="Arial" w:hAnsi="Arial"/>
          <w:b/>
          <w:bCs/>
          <w:color w:val="000000"/>
          <w:sz w:val="24"/>
          <w:szCs w:val="26"/>
        </w:rPr>
        <w:t>Duplicate Drug Order Check</w:t>
      </w:r>
      <w:bookmarkEnd w:id="4707"/>
      <w:bookmarkEnd w:id="4708"/>
      <w:bookmarkEnd w:id="4709"/>
      <w:bookmarkEnd w:id="4710"/>
      <w:bookmarkEnd w:id="4711"/>
      <w:bookmarkEnd w:id="4712"/>
      <w:bookmarkEnd w:id="4713"/>
      <w:bookmarkEnd w:id="4714"/>
      <w:r w:rsidRPr="00EE678B">
        <w:rPr>
          <w:rFonts w:ascii="Arial" w:hAnsi="Arial"/>
          <w:b/>
          <w:bCs/>
          <w:color w:val="000000"/>
          <w:sz w:val="24"/>
          <w:szCs w:val="26"/>
        </w:rPr>
        <w:fldChar w:fldCharType="begin"/>
      </w:r>
      <w:r w:rsidRPr="00EE678B">
        <w:rPr>
          <w:color w:val="000000"/>
          <w:szCs w:val="24"/>
        </w:rPr>
        <w:instrText>XE "</w:instrText>
      </w:r>
      <w:r w:rsidRPr="00EE678B">
        <w:rPr>
          <w:szCs w:val="24"/>
        </w:rPr>
        <w:instrText>Duplicate Drug Order Check</w:instrText>
      </w:r>
      <w:r w:rsidRPr="00EE678B">
        <w:rPr>
          <w:color w:val="000000"/>
          <w:szCs w:val="24"/>
        </w:rPr>
        <w:instrText>"</w:instrText>
      </w:r>
      <w:r w:rsidRPr="00EE678B">
        <w:rPr>
          <w:rFonts w:ascii="Arial" w:hAnsi="Arial"/>
          <w:b/>
          <w:bCs/>
          <w:color w:val="000000"/>
          <w:sz w:val="24"/>
          <w:szCs w:val="26"/>
        </w:rPr>
        <w:fldChar w:fldCharType="end"/>
      </w:r>
    </w:p>
    <w:p w:rsidR="00C91FB8" w:rsidRPr="00EE678B" w:rsidRDefault="00C91FB8" w:rsidP="00C91FB8">
      <w:pPr>
        <w:keepNext/>
        <w:contextualSpacing/>
        <w:rPr>
          <w:szCs w:val="24"/>
        </w:rPr>
      </w:pPr>
    </w:p>
    <w:p w:rsidR="00C91FB8" w:rsidRPr="00EE678B" w:rsidRDefault="00C91FB8" w:rsidP="00C91FB8">
      <w:pPr>
        <w:contextualSpacing/>
        <w:rPr>
          <w:szCs w:val="24"/>
        </w:rPr>
      </w:pPr>
      <w:r w:rsidRPr="00EE678B">
        <w:rPr>
          <w:szCs w:val="24"/>
        </w:rPr>
        <w:t>The Duplicate Drug warning displays the following information for a local or remote outpatient medication order:</w:t>
      </w:r>
    </w:p>
    <w:p w:rsidR="00C91FB8" w:rsidRPr="00EE678B" w:rsidRDefault="00C91FB8" w:rsidP="00C91FB8">
      <w:pPr>
        <w:contextualSpacing/>
        <w:rPr>
          <w:color w:val="000000"/>
          <w:szCs w:val="24"/>
          <w:lang w:eastAsia="zh-CN"/>
        </w:rPr>
      </w:pPr>
    </w:p>
    <w:p w:rsidR="00C91FB8" w:rsidRPr="00EE678B" w:rsidRDefault="00C91FB8" w:rsidP="008E248B">
      <w:pPr>
        <w:pStyle w:val="ExampleHeading"/>
      </w:pPr>
      <w:r w:rsidRPr="00EE678B">
        <w:t>Local Rx</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8E248B"/>
    <w:p w:rsidR="00C91FB8" w:rsidRPr="00EE678B" w:rsidRDefault="00C91FB8" w:rsidP="008E248B">
      <w:pPr>
        <w:pStyle w:val="ExampleHeading"/>
      </w:pPr>
      <w:r w:rsidRPr="00EE678B">
        <w:t>Remote Rx</w:t>
      </w:r>
    </w:p>
    <w:p w:rsidR="00C91FB8" w:rsidRPr="00EE678B" w:rsidRDefault="00C91FB8" w:rsidP="005B5D24">
      <w:pPr>
        <w:pStyle w:val="ScreenCapture"/>
      </w:pPr>
      <w:r w:rsidRPr="00EE678B">
        <w:t xml:space="preserve">Duplicate Drug in Remote Rx: </w:t>
      </w:r>
    </w:p>
    <w:p w:rsidR="00C91FB8" w:rsidRPr="00EE678B" w:rsidRDefault="00C91FB8" w:rsidP="005B5D24">
      <w:pPr>
        <w:pStyle w:val="ScreenCapture"/>
      </w:pPr>
    </w:p>
    <w:p w:rsidR="00C91FB8" w:rsidRPr="00EE678B" w:rsidRDefault="00C91FB8" w:rsidP="005B5D24">
      <w:pPr>
        <w:pStyle w:val="ScreenCapture"/>
      </w:pPr>
      <w:r w:rsidRPr="00EE678B">
        <w:t xml:space="preserve">         LOCATION NAME: &lt;NAME OF FACILITY&gt;</w:t>
      </w: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Days Supply: 30</w:t>
      </w:r>
    </w:p>
    <w:p w:rsidR="00C91FB8" w:rsidRPr="00EE678B" w:rsidRDefault="00C91FB8" w:rsidP="00C91FB8">
      <w:pPr>
        <w:contextualSpacing/>
        <w:rPr>
          <w:color w:val="000000"/>
          <w:szCs w:val="24"/>
        </w:rPr>
      </w:pPr>
    </w:p>
    <w:p w:rsidR="00C91FB8" w:rsidRPr="00EE678B" w:rsidRDefault="00C91FB8" w:rsidP="00C91FB8">
      <w:pPr>
        <w:keepNext/>
        <w:contextualSpacing/>
        <w:rPr>
          <w:color w:val="000000"/>
          <w:szCs w:val="24"/>
          <w:lang w:eastAsia="zh-CN"/>
        </w:rPr>
      </w:pPr>
      <w:r w:rsidRPr="00EE678B">
        <w:rPr>
          <w:szCs w:val="24"/>
        </w:rPr>
        <w:t>Duplicate Drug order check for Pending Orders:</w:t>
      </w:r>
    </w:p>
    <w:p w:rsidR="00C91FB8" w:rsidRPr="00EE678B" w:rsidRDefault="00C91FB8" w:rsidP="008E248B"/>
    <w:p w:rsidR="00C91FB8" w:rsidRPr="00EE678B" w:rsidRDefault="00C91FB8" w:rsidP="008E248B">
      <w:pPr>
        <w:pStyle w:val="ExampleHeading"/>
      </w:pPr>
      <w:r w:rsidRPr="00EE678B">
        <w:t>Pending Order</w:t>
      </w:r>
    </w:p>
    <w:p w:rsidR="00C91FB8" w:rsidRPr="00EE678B" w:rsidRDefault="00C91FB8" w:rsidP="005B5D24">
      <w:pPr>
        <w:pStyle w:val="ScreenCapture"/>
      </w:pPr>
      <w:r w:rsidRPr="00EE678B">
        <w:t xml:space="preserve">DUPLICATE DRUG in a Pending Order for: </w:t>
      </w:r>
    </w:p>
    <w:p w:rsidR="00C91FB8" w:rsidRPr="00EE678B" w:rsidRDefault="00C91FB8" w:rsidP="005B5D24">
      <w:pPr>
        <w:pStyle w:val="ScreenCapture"/>
      </w:pPr>
    </w:p>
    <w:p w:rsidR="00C91FB8" w:rsidRPr="00EE678B" w:rsidRDefault="00C91FB8" w:rsidP="005B5D24">
      <w:pPr>
        <w:pStyle w:val="ScreenCapture"/>
      </w:pPr>
      <w:r w:rsidRPr="00EE678B">
        <w:t xml:space="preserve">                  Drug: ALLOPURINOL 300MG TAB</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QTY: 180                  # of Refills: 3</w:t>
      </w:r>
    </w:p>
    <w:p w:rsidR="00C91FB8" w:rsidRPr="00EE678B" w:rsidRDefault="00C91FB8" w:rsidP="005B5D24">
      <w:pPr>
        <w:pStyle w:val="ScreenCapture"/>
      </w:pPr>
      <w:r w:rsidRPr="00EE678B">
        <w:t xml:space="preserve">              Provider: PSOPROVIDER,TEN        Issue Date: 03/24/08@14:44:15</w:t>
      </w:r>
    </w:p>
    <w:p w:rsidR="00C91FB8" w:rsidRPr="00EE678B" w:rsidRDefault="00C91FB8" w:rsidP="005B5D24">
      <w:pPr>
        <w:pStyle w:val="ScreenCapture"/>
      </w:pPr>
      <w:r w:rsidRPr="00EE678B">
        <w:t xml:space="preserve">     Provider Comments: </w:t>
      </w:r>
    </w:p>
    <w:p w:rsidR="00C91FB8" w:rsidRPr="00EE678B" w:rsidRDefault="00C91FB8" w:rsidP="00C91FB8">
      <w:pPr>
        <w:contextualSpacing/>
        <w:rPr>
          <w:color w:val="000000"/>
          <w:szCs w:val="24"/>
        </w:rPr>
      </w:pPr>
    </w:p>
    <w:p w:rsidR="00C91FB8" w:rsidRPr="00EE678B" w:rsidRDefault="00C91FB8" w:rsidP="00C91FB8">
      <w:pPr>
        <w:keepNext/>
        <w:contextualSpacing/>
        <w:rPr>
          <w:color w:val="000000"/>
          <w:szCs w:val="24"/>
        </w:rPr>
      </w:pPr>
      <w:r w:rsidRPr="00EE678B">
        <w:rPr>
          <w:szCs w:val="24"/>
        </w:rPr>
        <w:t>Duplicate Drug order check for Non-VA Medications</w:t>
      </w:r>
    </w:p>
    <w:p w:rsidR="00C91FB8" w:rsidRPr="00EE678B" w:rsidRDefault="00C91FB8" w:rsidP="00C91FB8">
      <w:pPr>
        <w:keepNext/>
        <w:contextualSpacing/>
        <w:rPr>
          <w:color w:val="000000"/>
          <w:sz w:val="20"/>
          <w:szCs w:val="20"/>
        </w:rPr>
      </w:pPr>
    </w:p>
    <w:p w:rsidR="00C91FB8" w:rsidRPr="00EE678B" w:rsidRDefault="00C91FB8" w:rsidP="008E248B">
      <w:pPr>
        <w:pStyle w:val="ExampleHeading"/>
      </w:pPr>
      <w:r w:rsidRPr="00EE678B">
        <w:t>Non-VA Med Order</w:t>
      </w:r>
    </w:p>
    <w:p w:rsidR="00C91FB8" w:rsidRPr="00EE678B" w:rsidRDefault="00C91FB8" w:rsidP="005B5D24">
      <w:pPr>
        <w:pStyle w:val="ScreenCapture"/>
      </w:pPr>
      <w:r w:rsidRPr="00EE678B">
        <w:t>Duplicate Drug in a Non-VA Med Order for</w:t>
      </w:r>
    </w:p>
    <w:p w:rsidR="00C91FB8" w:rsidRPr="00EE678B" w:rsidRDefault="00C91FB8" w:rsidP="005B5D24">
      <w:pPr>
        <w:pStyle w:val="ScreenCapture"/>
      </w:pP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Dosage: 300MG</w:t>
      </w:r>
    </w:p>
    <w:p w:rsidR="00C91FB8" w:rsidRPr="00EE678B" w:rsidRDefault="00C91FB8" w:rsidP="005B5D24">
      <w:pPr>
        <w:pStyle w:val="ScreenCapture"/>
      </w:pPr>
      <w:r w:rsidRPr="00EE678B">
        <w:t xml:space="preserve">            Schedule: AT BEDTIME                    </w:t>
      </w:r>
    </w:p>
    <w:p w:rsidR="00C91FB8" w:rsidRPr="00EE678B" w:rsidRDefault="00C91FB8" w:rsidP="005B5D24">
      <w:pPr>
        <w:pStyle w:val="ScreenCapture"/>
      </w:pPr>
      <w:r w:rsidRPr="00EE678B">
        <w:t xml:space="preserve">    Medication Route: MOUTH</w:t>
      </w:r>
    </w:p>
    <w:p w:rsidR="00C91FB8" w:rsidRPr="00EE678B" w:rsidRDefault="00C91FB8" w:rsidP="005B5D24">
      <w:pPr>
        <w:pStyle w:val="ScreenCapture"/>
      </w:pPr>
      <w:r w:rsidRPr="00EE678B">
        <w:t xml:space="preserve">          Start Date: &lt;NOT ENTERED&gt;     CPRS Order #: 13554</w:t>
      </w:r>
    </w:p>
    <w:p w:rsidR="00C91FB8" w:rsidRPr="00EE678B" w:rsidRDefault="00C91FB8" w:rsidP="005B5D24">
      <w:pPr>
        <w:pStyle w:val="ScreenCapture"/>
      </w:pPr>
      <w:r w:rsidRPr="00EE678B">
        <w:t xml:space="preserve">       Documented By: PSOPROVIDER,TEN on Mar 24, 2008@14:44:15</w:t>
      </w:r>
    </w:p>
    <w:p w:rsidR="00C91FB8" w:rsidRPr="00EE678B" w:rsidRDefault="00C91FB8" w:rsidP="005B5D24">
      <w:pPr>
        <w:pStyle w:val="ScreenCapture"/>
      </w:pPr>
      <w:r w:rsidRPr="00EE678B">
        <w:t xml:space="preserve">Order Check #1: </w:t>
      </w:r>
    </w:p>
    <w:p w:rsidR="00C91FB8" w:rsidRPr="00EE678B" w:rsidRDefault="00C91FB8" w:rsidP="005B5D24">
      <w:pPr>
        <w:pStyle w:val="ScreenCapture"/>
      </w:pPr>
      <w:r w:rsidRPr="00EE678B">
        <w:t xml:space="preserve">      SIGNIFICANT drug-drug interaction: CIMETIDINE &amp; PROPRANOLOL (PROPRANOLOL</w:t>
      </w:r>
    </w:p>
    <w:p w:rsidR="00C91FB8" w:rsidRPr="00EE678B" w:rsidRDefault="00C91FB8" w:rsidP="005B5D24">
      <w:pPr>
        <w:pStyle w:val="ScreenCapture"/>
      </w:pPr>
      <w:r w:rsidRPr="00EE678B">
        <w:t xml:space="preserve">      TAB 40MG PO QID [PENDING])</w:t>
      </w:r>
    </w:p>
    <w:p w:rsidR="00C91FB8" w:rsidRPr="00EE678B" w:rsidRDefault="00C91FB8" w:rsidP="005B5D24">
      <w:pPr>
        <w:pStyle w:val="ScreenCapture"/>
      </w:pPr>
      <w:r w:rsidRPr="00EE678B">
        <w:t>Overriding Provider: PSOPROVIDER,TEN</w:t>
      </w:r>
    </w:p>
    <w:p w:rsidR="00C91FB8" w:rsidRPr="00EE678B" w:rsidRDefault="00C91FB8" w:rsidP="005B5D24">
      <w:pPr>
        <w:pStyle w:val="ScreenCapture"/>
      </w:pPr>
      <w:r w:rsidRPr="00EE678B">
        <w:t xml:space="preserve">             Reason:&lt;NOT ENTERED&gt;</w:t>
      </w:r>
    </w:p>
    <w:p w:rsidR="00C91FB8" w:rsidRPr="00EE678B" w:rsidRDefault="00C91FB8" w:rsidP="005B5D24">
      <w:pPr>
        <w:pStyle w:val="ScreenCapture"/>
      </w:pPr>
      <w:r w:rsidRPr="00EE678B">
        <w:t>Statement/Explanation/Comments:</w:t>
      </w:r>
    </w:p>
    <w:p w:rsidR="00C91FB8" w:rsidRPr="00EE678B" w:rsidRDefault="00C91FB8" w:rsidP="005B5D24">
      <w:pPr>
        <w:pStyle w:val="ScreenCapture"/>
      </w:pPr>
      <w:r w:rsidRPr="00EE678B">
        <w:t xml:space="preserve">      Patient wants to buy from Non-VA pharmacy</w:t>
      </w:r>
    </w:p>
    <w:p w:rsidR="00C91FB8" w:rsidRPr="00EE678B" w:rsidRDefault="00C91FB8" w:rsidP="00C91FB8">
      <w:pPr>
        <w:rPr>
          <w:color w:val="000000"/>
        </w:rPr>
      </w:pPr>
    </w:p>
    <w:p w:rsidR="0067365E" w:rsidRDefault="0067365E" w:rsidP="00C91FB8"/>
    <w:p w:rsidR="0067365E" w:rsidRDefault="0067365E" w:rsidP="00C91FB8"/>
    <w:p w:rsidR="00C91FB8" w:rsidRPr="00EE678B" w:rsidRDefault="00C91FB8" w:rsidP="00C91FB8">
      <w:r w:rsidRPr="00EE678B">
        <w:t>Duplicate Drug Order Check business rules:</w:t>
      </w:r>
    </w:p>
    <w:p w:rsidR="00C91FB8" w:rsidRPr="00EE678B" w:rsidRDefault="00C91FB8">
      <w:pPr>
        <w:numPr>
          <w:ilvl w:val="0"/>
          <w:numId w:val="79"/>
        </w:numPr>
        <w:spacing w:before="120"/>
        <w:pPrChange w:id="4715" w:author="Fred Perez" w:date="2019-03-22T09:44:00Z">
          <w:pPr>
            <w:numPr>
              <w:numId w:val="87"/>
            </w:numPr>
            <w:spacing w:before="120"/>
            <w:ind w:left="1080" w:hanging="360"/>
          </w:pPr>
        </w:pPrChange>
      </w:pPr>
      <w:r w:rsidRPr="00EE678B">
        <w:t>If the DRUG CHECK FOR CLERK outpatient site parameter is set to NO, the system will not prompt a clerk (no PSORPH key) to discontinue the order when a Duplicate Drug order check occurs.</w:t>
      </w:r>
    </w:p>
    <w:p w:rsidR="00C91FB8" w:rsidRPr="00EE678B" w:rsidRDefault="00C91FB8" w:rsidP="00471B3B">
      <w:pPr>
        <w:spacing w:before="120"/>
        <w:ind w:left="1080" w:hanging="360"/>
      </w:pPr>
      <w:r w:rsidRPr="00EE678B">
        <w:t>b.</w:t>
      </w:r>
      <w:r w:rsidRPr="00EE678B">
        <w:tab/>
        <w:t>If the DRUG CHECK FOR CLERK outpatient site parameter is set to NO, and a new order is being entered by a clerk (no PSORPH key) via the pharmacy backdoor, the order being processed will be deleted by the system immediately after the duplicate drug warning is displayed.</w:t>
      </w:r>
    </w:p>
    <w:p w:rsidR="00C91FB8" w:rsidRPr="00EE678B" w:rsidRDefault="00C91FB8" w:rsidP="00471B3B">
      <w:pPr>
        <w:spacing w:before="120"/>
        <w:ind w:left="1080" w:hanging="360"/>
      </w:pPr>
      <w:r w:rsidRPr="00EE678B">
        <w:t>c.</w:t>
      </w:r>
      <w:r w:rsidRPr="00EE678B">
        <w:tab/>
        <w:t>If the duplicate drug is a remote order, the system will allow the clerk to process the new order after the display of the duplicate drug warning.</w:t>
      </w:r>
    </w:p>
    <w:p w:rsidR="00C91FB8" w:rsidRPr="00EE678B" w:rsidRDefault="00C91FB8" w:rsidP="00471B3B">
      <w:pPr>
        <w:spacing w:before="120"/>
        <w:ind w:left="1080" w:hanging="360"/>
      </w:pPr>
      <w:r w:rsidRPr="00EE678B">
        <w:t>d.</w:t>
      </w:r>
      <w:r w:rsidRPr="00EE678B">
        <w:tab/>
        <w:t>If the DRUG CHECK FOR CLERK outpatient site parameter is set to NO, and a clerk (no PSORPH key) is finishing a pending order:</w:t>
      </w:r>
    </w:p>
    <w:p w:rsidR="00C91FB8" w:rsidRPr="00EE678B" w:rsidRDefault="00C91FB8" w:rsidP="00471B3B">
      <w:pPr>
        <w:spacing w:before="120"/>
        <w:ind w:left="1620" w:hanging="540"/>
      </w:pPr>
      <w:r w:rsidRPr="00EE678B">
        <w:t>d1.</w:t>
      </w:r>
      <w:r w:rsidRPr="00EE678B">
        <w:tab/>
        <w:t>When the VERIFICATION outpatient site parameter is set to YES and the duplicate drug is a local order, the system will return the user back to the detailed order ListMan display with the available actions of Accept/Edit/Discontinue.</w:t>
      </w:r>
    </w:p>
    <w:p w:rsidR="00C91FB8" w:rsidRPr="00EE678B" w:rsidRDefault="00C91FB8" w:rsidP="00471B3B">
      <w:pPr>
        <w:spacing w:before="120"/>
        <w:ind w:left="1620" w:hanging="540"/>
      </w:pPr>
      <w:r w:rsidRPr="00EE678B">
        <w:t>d2.</w:t>
      </w:r>
      <w:r w:rsidRPr="00EE678B">
        <w:tab/>
        <w:t>When the VERIFICATION outpatient site parameter is set to YES and the duplicate drug is a remote order</w:t>
      </w:r>
    </w:p>
    <w:p w:rsidR="00C91FB8" w:rsidRPr="00EE678B" w:rsidRDefault="00C91FB8" w:rsidP="00FE5778">
      <w:pPr>
        <w:tabs>
          <w:tab w:val="left" w:pos="2430"/>
        </w:tabs>
        <w:spacing w:before="120"/>
        <w:ind w:left="2434" w:hanging="634"/>
      </w:pPr>
      <w:r w:rsidRPr="00EE678B">
        <w:t>d2a.</w:t>
      </w:r>
      <w:r w:rsidRPr="00EE678B">
        <w:tab/>
        <w:t>A duplicate drug warning will be displayed</w:t>
      </w:r>
    </w:p>
    <w:p w:rsidR="00C91FB8" w:rsidRPr="00EE678B" w:rsidRDefault="00C91FB8" w:rsidP="00FE5778">
      <w:pPr>
        <w:tabs>
          <w:tab w:val="left" w:pos="2430"/>
        </w:tabs>
        <w:ind w:left="2430" w:hanging="630"/>
      </w:pPr>
      <w:r w:rsidRPr="00EE678B">
        <w:t>d2b.</w:t>
      </w:r>
      <w:r w:rsidRPr="00EE678B">
        <w:tab/>
        <w:t>The clerk will be allowed to finish the order</w:t>
      </w:r>
    </w:p>
    <w:p w:rsidR="00C91FB8" w:rsidRPr="00EE678B" w:rsidRDefault="00C91FB8" w:rsidP="00FE5778">
      <w:pPr>
        <w:tabs>
          <w:tab w:val="left" w:pos="2430"/>
        </w:tabs>
        <w:ind w:left="2430" w:hanging="630"/>
      </w:pPr>
      <w:r w:rsidRPr="00EE678B">
        <w:t>d2c.</w:t>
      </w:r>
      <w:r w:rsidRPr="00EE678B">
        <w:tab/>
        <w:t>The finished order will have a status of non-verified</w:t>
      </w:r>
    </w:p>
    <w:p w:rsidR="00C91FB8" w:rsidRPr="00EE678B" w:rsidRDefault="00C91FB8" w:rsidP="00471B3B">
      <w:pPr>
        <w:spacing w:before="120"/>
        <w:ind w:left="1620" w:hanging="540"/>
      </w:pPr>
      <w:r w:rsidRPr="00EE678B">
        <w:t>d3.</w:t>
      </w:r>
      <w:r w:rsidRPr="00EE678B">
        <w:tab/>
        <w:t>When the VERIFICATION outpatient site parameter is set to NO, the clerk will not be allowed to finish the order.</w:t>
      </w:r>
    </w:p>
    <w:p w:rsidR="00C91FB8" w:rsidRPr="00EE678B" w:rsidRDefault="00C91FB8" w:rsidP="00471B3B">
      <w:pPr>
        <w:spacing w:before="120"/>
        <w:ind w:left="1620" w:hanging="540"/>
      </w:pPr>
      <w:r w:rsidRPr="00EE678B">
        <w:t>d4.</w:t>
      </w:r>
      <w:r w:rsidRPr="00EE678B">
        <w:tab/>
        <w:t>If the DRUG CHECK FOR CLERK outpatient site parameter is set to Yes, a clerk (no PSORPH key) will see the same discontinue prompts as a pharmacist.</w:t>
      </w:r>
    </w:p>
    <w:p w:rsidR="00C91FB8" w:rsidRPr="00EE678B" w:rsidRDefault="00C91FB8" w:rsidP="00471B3B">
      <w:pPr>
        <w:spacing w:before="120"/>
        <w:ind w:left="1080" w:hanging="360"/>
      </w:pPr>
      <w:r w:rsidRPr="00EE678B">
        <w:t>e.</w:t>
      </w:r>
      <w:r w:rsidRPr="00EE678B">
        <w:tab/>
        <w:t>If the VERIFICATION outpatient site parameter is set to YES when reinstating an order, no duplicate message will be displayed and the reinstated order will have a non-verified status.</w:t>
      </w:r>
    </w:p>
    <w:p w:rsidR="00C91FB8" w:rsidRPr="00EE678B" w:rsidRDefault="00C91FB8" w:rsidP="00471B3B">
      <w:pPr>
        <w:spacing w:before="120"/>
        <w:ind w:left="1080" w:hanging="360"/>
      </w:pPr>
      <w:r w:rsidRPr="00EE678B">
        <w:t>f.</w:t>
      </w:r>
      <w:r w:rsidRPr="00EE678B">
        <w:tab/>
        <w:t>No discontinuation prompt will be displayed for a duplicate Non-VA medication order in any situation.</w:t>
      </w:r>
    </w:p>
    <w:p w:rsidR="00C91FB8" w:rsidRPr="00EE678B" w:rsidRDefault="00C91FB8" w:rsidP="00C91FB8">
      <w:pPr>
        <w:contextualSpacing/>
        <w:rPr>
          <w:color w:val="000000"/>
          <w:szCs w:val="24"/>
        </w:rPr>
      </w:pPr>
    </w:p>
    <w:p w:rsidR="00C91FB8" w:rsidRPr="00EE678B" w:rsidRDefault="00C91FB8" w:rsidP="00C91FB8">
      <w:pPr>
        <w:keepNext/>
        <w:rPr>
          <w:lang w:eastAsia="zh-CN"/>
        </w:rPr>
      </w:pPr>
      <w:r w:rsidRPr="00EE678B">
        <w:t>After the Duplicate Drug warning is displayed, the system will ask the user if they wish to discontinue the order.</w:t>
      </w:r>
    </w:p>
    <w:p w:rsidR="00C91FB8" w:rsidRPr="00EE678B" w:rsidRDefault="00C91FB8" w:rsidP="00C91FB8">
      <w:pPr>
        <w:keepNext/>
      </w:pPr>
    </w:p>
    <w:p w:rsidR="00C91FB8" w:rsidRPr="00EE678B" w:rsidRDefault="00C91FB8" w:rsidP="008E248B">
      <w:pPr>
        <w:pStyle w:val="ExampleHeading"/>
      </w:pPr>
      <w:r w:rsidRPr="00EE678B">
        <w:t>Active Order</w:t>
      </w:r>
    </w:p>
    <w:p w:rsidR="00C91FB8" w:rsidRPr="00EE678B" w:rsidRDefault="00C91FB8" w:rsidP="005B5D24">
      <w:pPr>
        <w:pStyle w:val="ScreenCapture"/>
      </w:pPr>
      <w:r w:rsidRPr="00EE678B">
        <w:t xml:space="preserve">Discontinue RX #2580A SUCRALFATE 1GM TAB? Y/N </w:t>
      </w:r>
    </w:p>
    <w:p w:rsidR="00C91FB8" w:rsidRPr="00EE678B" w:rsidRDefault="00C91FB8" w:rsidP="00C91FB8">
      <w:pPr>
        <w:ind w:left="720"/>
        <w:rPr>
          <w:szCs w:val="24"/>
        </w:rPr>
      </w:pPr>
    </w:p>
    <w:p w:rsidR="00C91FB8" w:rsidRPr="00EE678B" w:rsidRDefault="00C91FB8" w:rsidP="008E248B">
      <w:pPr>
        <w:pStyle w:val="ExampleHeading"/>
      </w:pPr>
      <w:r w:rsidRPr="00EE678B">
        <w:t>Pending Order</w:t>
      </w:r>
    </w:p>
    <w:p w:rsidR="00C91FB8" w:rsidRPr="00EE678B" w:rsidRDefault="00C91FB8" w:rsidP="005B5D24">
      <w:pPr>
        <w:pStyle w:val="ScreenCapture"/>
      </w:pPr>
      <w:r w:rsidRPr="00EE678B">
        <w:t xml:space="preserve">Discontinue Pending Order for ALLOPURINOL 300MG? Y/N </w:t>
      </w:r>
    </w:p>
    <w:p w:rsidR="00C91FB8" w:rsidRPr="00EE678B" w:rsidRDefault="00C91FB8" w:rsidP="00C91FB8">
      <w:pPr>
        <w:keepNext/>
      </w:pPr>
    </w:p>
    <w:p w:rsidR="00C91FB8" w:rsidRPr="00EE678B" w:rsidRDefault="00C91FB8" w:rsidP="00C91FB8">
      <w:r w:rsidRPr="00EE678B">
        <w:t>If the user chooses not to discontinue the displayed order when entering a new order via the pharmacy backdoor, the system will delete the order being entered (prospective drug).</w:t>
      </w:r>
    </w:p>
    <w:p w:rsidR="00C91FB8" w:rsidRPr="00EE678B" w:rsidRDefault="00C91FB8" w:rsidP="00C91FB8"/>
    <w:p w:rsidR="00C91FB8" w:rsidRPr="00EE678B" w:rsidRDefault="00C91FB8" w:rsidP="00C91FB8">
      <w:r w:rsidRPr="00EE678B">
        <w:t>If the user chooses not to discontinue the displayed order when finishing a pending order, the system will redisplay the pending order and prompt them to accept, edit or discontinue the order.</w:t>
      </w:r>
    </w:p>
    <w:p w:rsidR="00C91FB8" w:rsidRPr="00EE678B" w:rsidRDefault="00C91FB8" w:rsidP="00C91FB8"/>
    <w:p w:rsidR="00C91FB8" w:rsidRPr="00EE678B" w:rsidRDefault="00C91FB8" w:rsidP="00C91FB8">
      <w:r w:rsidRPr="00EE678B">
        <w:t>If the DRUG CHECK FOR CLERK outpatient site parameter is set to NO, and if the clerk (no PSORPH key) is copying an order, the system will return them back to the detailed order ListMan display where the copy action was initiated.</w:t>
      </w:r>
    </w:p>
    <w:p w:rsidR="00C91FB8" w:rsidRPr="00EE678B" w:rsidRDefault="00C91FB8" w:rsidP="00C91FB8"/>
    <w:p w:rsidR="00C91FB8" w:rsidRPr="00EE678B" w:rsidRDefault="00C91FB8" w:rsidP="00C91FB8">
      <w:pPr>
        <w:rPr>
          <w:lang w:eastAsia="zh-CN"/>
        </w:rPr>
      </w:pPr>
      <w:r w:rsidRPr="00EE678B">
        <w:t>If the DRUG CHECK FOR CLERK outpatient site parameter is set to NO and the VERIFICATION outpatient site parameter is set to YES when a clerk (no PSORPH key) is reinstating a discontinued order for a medication for which an active local order exists, the system will delete the active order and reinstate the discontinued order.</w:t>
      </w:r>
    </w:p>
    <w:p w:rsidR="00C91FB8" w:rsidRPr="00EE678B" w:rsidRDefault="00C91FB8" w:rsidP="00C91FB8">
      <w:pPr>
        <w:rPr>
          <w:i/>
          <w:lang w:eastAsia="zh-CN"/>
        </w:rPr>
      </w:pPr>
    </w:p>
    <w:p w:rsidR="00C91FB8" w:rsidRPr="00EE678B" w:rsidRDefault="00C91FB8" w:rsidP="00C91FB8">
      <w:pPr>
        <w:rPr>
          <w:i/>
        </w:rPr>
      </w:pPr>
      <w:r w:rsidRPr="00EE678B">
        <w:t>If the DRUG CHECK FOR CLERK outpatient site parameter is set to NO and the VERIFICATION outpatient site parameter is set to NO when a clerk is reinstating a discontinued order for a medication for which an active local order exists, the system will display a duplicate drug warning, but the order will not be reinstated.</w:t>
      </w:r>
    </w:p>
    <w:p w:rsidR="00C91FB8" w:rsidRPr="00EE678B" w:rsidRDefault="00C91FB8" w:rsidP="00C91FB8">
      <w:pPr>
        <w:rPr>
          <w:i/>
        </w:rPr>
      </w:pPr>
    </w:p>
    <w:p w:rsidR="00C91FB8" w:rsidRPr="00EE678B" w:rsidRDefault="00C91FB8" w:rsidP="00C91FB8">
      <w:pPr>
        <w:rPr>
          <w:i/>
        </w:rPr>
      </w:pPr>
      <w:r w:rsidRPr="00EE678B">
        <w:t>If the DRUG CHECK FOR CLERK outpatient site parameter is set to YES or NO and the VERIFICATION outpatient site parameter is set to NO when a clerk is reinstating a discontinued order for a medication for which a remote order exists, the system will display a duplicate drug warning and the reinstated order will be assigned an active status.</w:t>
      </w:r>
    </w:p>
    <w:p w:rsidR="00C91FB8" w:rsidRPr="00EE678B" w:rsidRDefault="00C91FB8" w:rsidP="00C91FB8">
      <w:pPr>
        <w:rPr>
          <w:i/>
        </w:rPr>
      </w:pPr>
    </w:p>
    <w:p w:rsidR="00C91FB8" w:rsidRPr="00EE678B" w:rsidRDefault="00C91FB8" w:rsidP="00C91FB8">
      <w:r w:rsidRPr="00EE678B">
        <w:t>If the DRUG CHECK FOR CLERK outpatient site parameter is set to YES or NO and the VERIFICATION outpatient site parameter is set to YES when a clerk is reinstating a discontinued order, the system will not display a duplicate drug warning and the reinstated order will be assigned a non-verified status.</w:t>
      </w:r>
    </w:p>
    <w:p w:rsidR="00C91FB8" w:rsidRPr="00EE678B" w:rsidRDefault="00C91FB8" w:rsidP="00C91FB8">
      <w:pPr>
        <w:rPr>
          <w:i/>
        </w:rPr>
      </w:pPr>
    </w:p>
    <w:p w:rsidR="00C91FB8" w:rsidRPr="00EE678B" w:rsidRDefault="00C91FB8" w:rsidP="00C91FB8">
      <w:r w:rsidRPr="00EE678B">
        <w:t>If a duplicate drug warning is displayed for a medication order, it will not be included in a duplicate therapy order check.</w:t>
      </w:r>
    </w:p>
    <w:p w:rsidR="00C91FB8" w:rsidRPr="00EE678B" w:rsidRDefault="00C91FB8" w:rsidP="00C91FB8"/>
    <w:p w:rsidR="00C91FB8" w:rsidRPr="00EE678B" w:rsidRDefault="00C91FB8" w:rsidP="00FE5778">
      <w:r w:rsidRPr="00EE678B">
        <w:t>The following examples illustrate the conditions described above.</w:t>
      </w:r>
    </w:p>
    <w:p w:rsidR="00C91FB8" w:rsidRPr="00EE678B" w:rsidRDefault="00C91FB8" w:rsidP="00FE5778"/>
    <w:p w:rsidR="00C91FB8" w:rsidRPr="00EE678B" w:rsidRDefault="00C91FB8" w:rsidP="008E248B">
      <w:pPr>
        <w:pStyle w:val="ExampleHeading"/>
      </w:pPr>
      <w:bookmarkStart w:id="4716" w:name="Page_211"/>
      <w:bookmarkStart w:id="4717" w:name="Page_210"/>
      <w:bookmarkEnd w:id="4716"/>
      <w:bookmarkEnd w:id="4717"/>
      <w:r w:rsidRPr="00EE678B">
        <w:t>Duplicate Pending Order</w:t>
      </w:r>
    </w:p>
    <w:p w:rsidR="00C91FB8" w:rsidRPr="00EE678B" w:rsidRDefault="00C91FB8" w:rsidP="005B5D24">
      <w:pPr>
        <w:pStyle w:val="ScreenCapture"/>
      </w:pPr>
      <w:r w:rsidRPr="00EE678B">
        <w:t xml:space="preserve">Pending OP Orders (ROUTINE)   Mar 24, 2008@13:52:04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992918" w:rsidRDefault="00C91FB8" w:rsidP="005B5D24">
      <w:pPr>
        <w:pStyle w:val="ScreenCapture"/>
        <w:rPr>
          <w:lang w:val="en-US"/>
        </w:rPr>
      </w:pPr>
      <w:r w:rsidRPr="00EE678B">
        <w:t xml:space="preserve">  DOB: MAY 20,1966 (41)                            Wt(kg): 68.18 (09/06/2006)</w:t>
      </w:r>
    </w:p>
    <w:p w:rsidR="00992918" w:rsidRDefault="00992918" w:rsidP="00992918">
      <w:pPr>
        <w:pStyle w:val="ScreenCapture"/>
        <w:rPr>
          <w:lang w:val="en-US"/>
        </w:rPr>
      </w:pPr>
      <w:r>
        <w:rPr>
          <w:lang w:val="en-US"/>
        </w:rPr>
        <w:t xml:space="preserve">  </w:t>
      </w:r>
      <w:r w:rsidRPr="00E97BFB">
        <w:t xml:space="preserve">SEX: MALE                   </w:t>
      </w:r>
    </w:p>
    <w:p w:rsidR="00C91FB8" w:rsidRPr="00EE678B" w:rsidRDefault="00992918" w:rsidP="005B5D24">
      <w:pPr>
        <w:pStyle w:val="ScreenCapture"/>
      </w:pPr>
      <w:r>
        <w:rPr>
          <w:rFonts w:cs="Courier New"/>
          <w:lang w:val="en-US"/>
        </w:rPr>
        <w:t xml:space="preserve"> </w:t>
      </w:r>
      <w:r w:rsidRPr="00E97BFB">
        <w:rPr>
          <w:rFonts w:cs="Courier New"/>
        </w:rPr>
        <w:t>CrCL: &lt;Not Found&gt; (CREAT: Not Found)            BSA (m2): 1.</w:t>
      </w:r>
      <w:r>
        <w:rPr>
          <w:rFonts w:cs="Courier New"/>
        </w:rPr>
        <w:t>77</w:t>
      </w:r>
      <w:r w:rsidRPr="00962A17">
        <w:t xml:space="preserve"> </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325MG TAKE ONE TABLET BY MOUTH EVERY</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DUPLICATE THERAPY FUNCTIONALITY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2603</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r w:rsidRPr="00EE678B">
        <w:t>Discontinue RX #2603 ASPIRIN 325MG EC TAB? Y/N NO -Prescription was not discontinued...</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2008@13:52:45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325MG TAKE ONE TABLET BY MOUTH EVERY</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DUPLICATE THERAPY FUNCTIONALITY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                   DC Discontinue</w:t>
      </w:r>
    </w:p>
    <w:p w:rsidR="00C91FB8" w:rsidRPr="00EE678B" w:rsidRDefault="00C91FB8" w:rsidP="005B5D24">
      <w:pPr>
        <w:pStyle w:val="ScreenCapture"/>
      </w:pPr>
      <w:r w:rsidRPr="00EE678B">
        <w:t>Select Item(s): Next Screen//</w:t>
      </w:r>
    </w:p>
    <w:p w:rsidR="00C91FB8" w:rsidRPr="00EE678B" w:rsidRDefault="00C91FB8" w:rsidP="005B5D24">
      <w:pPr>
        <w:pStyle w:val="ScreenCapture"/>
      </w:pPr>
      <w:r w:rsidRPr="00EE678B">
        <w:t>.</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rPr>
          <w:u w:val="single"/>
        </w:rPr>
      </w:pPr>
      <w:r w:rsidRPr="00EE678B">
        <w:t xml:space="preserve">Discontinue RX #2603 ASPIRIN 325MG EC TAB?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RX #2603 ASPIRIN 325MG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Rx # 2604              03/24/08</w:t>
      </w:r>
    </w:p>
    <w:p w:rsidR="00C91FB8" w:rsidRPr="00EE678B" w:rsidRDefault="00C91FB8" w:rsidP="005B5D24">
      <w:pPr>
        <w:pStyle w:val="ScreenCapture"/>
      </w:pPr>
      <w:r w:rsidRPr="00EE678B">
        <w:t>PSOPATIENT,FOUR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ASPIRIN 325MG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YES// YES</w:t>
      </w:r>
    </w:p>
    <w:p w:rsidR="00C91FB8" w:rsidRPr="00EE678B" w:rsidRDefault="00C91FB8" w:rsidP="005B5D24">
      <w:pPr>
        <w:pStyle w:val="ScreenCapture"/>
      </w:pPr>
      <w:r w:rsidRPr="00EE678B">
        <w:t>Are you sure you want to Accept this Order? NO// YES</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 xml:space="preserve"> -Duplicate Drug Rx #2603 ASPIRIN 325MG EC TAB has been discontinued...</w:t>
      </w:r>
    </w:p>
    <w:p w:rsidR="00C91FB8" w:rsidRPr="00EE678B" w:rsidRDefault="00C91FB8" w:rsidP="005B5D24">
      <w:pPr>
        <w:pStyle w:val="ScreenCapture"/>
      </w:pPr>
    </w:p>
    <w:p w:rsidR="00C91FB8" w:rsidRPr="00EE678B" w:rsidRDefault="00C91FB8" w:rsidP="005B5D24">
      <w:pPr>
        <w:pStyle w:val="ScreenCapture"/>
      </w:pPr>
      <w:r w:rsidRPr="00EE678B">
        <w:t>Press Return to Continue:</w:t>
      </w:r>
    </w:p>
    <w:p w:rsidR="00C91FB8" w:rsidRPr="00EE678B" w:rsidRDefault="00C91FB8" w:rsidP="00C91FB8"/>
    <w:p w:rsidR="00C91FB8" w:rsidRPr="00EE678B" w:rsidRDefault="00C91FB8" w:rsidP="008E248B">
      <w:pPr>
        <w:pStyle w:val="ExampleHeading"/>
      </w:pPr>
      <w:r w:rsidRPr="00EE678B">
        <w:t>New Order Entry Backdoor – Duplicate Drug</w:t>
      </w: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w:t>
      </w:r>
    </w:p>
    <w:p w:rsidR="00C91FB8" w:rsidRPr="00EE678B" w:rsidRDefault="00C91FB8" w:rsidP="005B5D24">
      <w:pPr>
        <w:pStyle w:val="ScreenCapture"/>
      </w:pPr>
      <w:r w:rsidRPr="00EE678B">
        <w:t xml:space="preserve">    Lookup: DRUG  GENERIC NAME</w:t>
      </w:r>
    </w:p>
    <w:p w:rsidR="00C91FB8" w:rsidRPr="00EE678B" w:rsidRDefault="00C91FB8" w:rsidP="005B5D24">
      <w:pPr>
        <w:pStyle w:val="ScreenCapture"/>
      </w:pPr>
      <w:r w:rsidRPr="00EE678B">
        <w:t xml:space="preserve">     1   ASPIRIN 325MG EC TAB           CN103           </w:t>
      </w:r>
    </w:p>
    <w:p w:rsidR="00C91FB8" w:rsidRPr="00EE678B" w:rsidRDefault="00C91FB8" w:rsidP="005B5D24">
      <w:pPr>
        <w:pStyle w:val="ScreenCapture"/>
      </w:pPr>
      <w:r w:rsidRPr="00EE678B">
        <w:t xml:space="preserve">     2   ASPIRIN 325MG SUPPOSITORY           CN103           </w:t>
      </w:r>
    </w:p>
    <w:p w:rsidR="00C91FB8" w:rsidRPr="00EE678B" w:rsidRDefault="00C91FB8" w:rsidP="005B5D24">
      <w:pPr>
        <w:pStyle w:val="ScreenCapture"/>
      </w:pPr>
      <w:r w:rsidRPr="00EE678B">
        <w:t xml:space="preserve">     3   ASPIRIN 325MG TAB           CN103           </w:t>
      </w:r>
    </w:p>
    <w:p w:rsidR="00C91FB8" w:rsidRPr="00EE678B" w:rsidRDefault="00C91FB8" w:rsidP="005B5D24">
      <w:pPr>
        <w:pStyle w:val="ScreenCapture"/>
      </w:pPr>
      <w:r w:rsidRPr="00EE678B">
        <w:t xml:space="preserve">     4   ASPIRIN 650MG/BUTALBITAL 50MG TAB           CN103           </w:t>
      </w:r>
    </w:p>
    <w:p w:rsidR="00C91FB8" w:rsidRPr="00EE678B" w:rsidRDefault="00C91FB8" w:rsidP="005B5D24">
      <w:pPr>
        <w:pStyle w:val="ScreenCapture"/>
      </w:pPr>
      <w:r w:rsidRPr="00EE678B">
        <w:t xml:space="preserve">     5   ASPIRIN 81MG EC TAB           CN103           </w:t>
      </w:r>
    </w:p>
    <w:p w:rsidR="00C91FB8" w:rsidRPr="00EE678B" w:rsidRDefault="00C91FB8" w:rsidP="005B5D24">
      <w:pPr>
        <w:pStyle w:val="ScreenCapture"/>
      </w:pPr>
      <w:r w:rsidRPr="00EE678B">
        <w:t>Press &lt;RETURN&gt; to see more, '^' to exit this list, '^^' to exit all lists, OR</w:t>
      </w:r>
    </w:p>
    <w:p w:rsidR="00C91FB8" w:rsidRPr="00EE678B" w:rsidRDefault="00C91FB8" w:rsidP="005B5D24">
      <w:pPr>
        <w:pStyle w:val="ScreenCapture"/>
      </w:pPr>
      <w:r w:rsidRPr="00EE678B">
        <w:t xml:space="preserve">CHOOSE 1-5: 1  ASPIRIN 325MG EC TAB         CN103           </w:t>
      </w:r>
    </w:p>
    <w:p w:rsidR="00C91FB8" w:rsidRPr="00EE678B" w:rsidRDefault="00C91FB8" w:rsidP="005B5D24">
      <w:pPr>
        <w:pStyle w:val="ScreenCapture"/>
      </w:pPr>
      <w:r w:rsidRPr="00EE678B">
        <w:t xml:space="preserve">  Restriction/Guideline(s) exist.  Display? : (N/D): No//   NO</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2604</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Discontinue RX #2604 ASPIRIN 325MG EC TAB? Y/N </w:t>
      </w:r>
      <w:r w:rsidRPr="00EE678B">
        <w:rPr>
          <w:u w:val="single"/>
        </w:rPr>
        <w:t xml:space="preserve"> NO</w:t>
      </w:r>
      <w:r w:rsidRPr="00EE678B">
        <w:t xml:space="preserve"> -Prescription was not discontinued...</w:t>
      </w:r>
    </w:p>
    <w:p w:rsidR="00C91FB8" w:rsidRPr="00EE678B" w:rsidRDefault="00C91FB8" w:rsidP="005B5D24">
      <w:pPr>
        <w:pStyle w:val="ScreenCapture"/>
      </w:pPr>
    </w:p>
    <w:p w:rsidR="00C91FB8" w:rsidRPr="00EE678B" w:rsidRDefault="00C91FB8" w:rsidP="005B5D24">
      <w:pPr>
        <w:pStyle w:val="ScreenCapture"/>
      </w:pPr>
      <w:r w:rsidRPr="00EE678B">
        <w:t>RX DELETED</w:t>
      </w:r>
    </w:p>
    <w:p w:rsidR="00C91FB8" w:rsidRPr="00EE678B" w:rsidRDefault="00C91FB8" w:rsidP="005B5D24">
      <w:pPr>
        <w:pStyle w:val="ScreenCapture"/>
      </w:pP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rPr>
          <w:u w:val="single"/>
        </w:rPr>
      </w:pPr>
      <w:r w:rsidRPr="00EE678B">
        <w:t xml:space="preserve">Discontinue RX #2604 ASPIRIN 325MG EC TAB?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RX #2604 ASPIRIN 325MG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D7570F" w:rsidRDefault="00992918" w:rsidP="005B5D24">
      <w:pPr>
        <w:pStyle w:val="ScreenCapture"/>
        <w:rPr>
          <w:lang w:val="en-US"/>
        </w:rPr>
      </w:pPr>
      <w:bookmarkStart w:id="4718" w:name="Page_213"/>
      <w:bookmarkStart w:id="4719" w:name="Page_212"/>
      <w:bookmarkEnd w:id="4718"/>
      <w:bookmarkEnd w:id="4719"/>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325MG</w:t>
      </w:r>
    </w:p>
    <w:p w:rsidR="00C91FB8" w:rsidRPr="00EE678B" w:rsidRDefault="00C91FB8" w:rsidP="005B5D24">
      <w:pPr>
        <w:pStyle w:val="ScreenCapture"/>
      </w:pPr>
      <w:r w:rsidRPr="00EE678B">
        <w:t xml:space="preserve">       2. 650MG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1 325MG</w:t>
      </w:r>
    </w:p>
    <w:p w:rsidR="00C91FB8" w:rsidRPr="00EE678B" w:rsidRDefault="00C91FB8" w:rsidP="005B5D24">
      <w:pPr>
        <w:pStyle w:val="ScreenCapture"/>
      </w:pPr>
    </w:p>
    <w:p w:rsidR="00C91FB8" w:rsidRPr="00EE678B" w:rsidRDefault="00C91FB8" w:rsidP="005B5D24">
      <w:pPr>
        <w:pStyle w:val="ScreenCapture"/>
      </w:pPr>
      <w:r w:rsidRPr="00EE678B">
        <w:t>You entered 325MG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325MG</w:t>
      </w:r>
    </w:p>
    <w:p w:rsidR="00C91FB8" w:rsidRPr="00EE678B" w:rsidRDefault="00C91FB8" w:rsidP="005B5D24">
      <w:pPr>
        <w:pStyle w:val="ScreenCapture"/>
      </w:pPr>
    </w:p>
    <w:p w:rsidR="00C91FB8" w:rsidRPr="00EE678B" w:rsidRDefault="00C91FB8" w:rsidP="005B5D24">
      <w:pPr>
        <w:pStyle w:val="ScreenCapture"/>
      </w:pPr>
      <w:r w:rsidRPr="00EE678B">
        <w:t>NOUN: TABLET</w:t>
      </w:r>
    </w:p>
    <w:p w:rsidR="00C91FB8" w:rsidRPr="00EE678B" w:rsidRDefault="00C91FB8" w:rsidP="005B5D24">
      <w:pPr>
        <w:pStyle w:val="ScreenCapture"/>
      </w:pPr>
      <w:r w:rsidRPr="00EE678B">
        <w:t>ROUTE: PO//   ORAL      PO  MOUTH</w:t>
      </w:r>
    </w:p>
    <w:p w:rsidR="00992918" w:rsidRDefault="00992918" w:rsidP="00992918">
      <w:pPr>
        <w:pStyle w:val="ScreenCapture"/>
        <w:rPr>
          <w:lang w:val="en-US"/>
        </w:rPr>
      </w:pPr>
      <w:r w:rsidRPr="006C0AE5">
        <w:t>Schedule: BID</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BID  BID  TWICE A DAY</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(TWICE A DAY)</w:t>
      </w: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r w:rsidRPr="00EE678B">
        <w:t xml:space="preserve">PATIENT INSTRUCTIONS: </w:t>
      </w:r>
    </w:p>
    <w:p w:rsidR="00C91FB8" w:rsidRPr="00EE678B" w:rsidRDefault="00C91FB8" w:rsidP="005B5D24">
      <w:pPr>
        <w:pStyle w:val="ScreenCapture"/>
      </w:pPr>
    </w:p>
    <w:p w:rsidR="00C91FB8" w:rsidRPr="00EE678B" w:rsidRDefault="00C91FB8" w:rsidP="005B5D24">
      <w:pPr>
        <w:pStyle w:val="ScreenCapture"/>
      </w:pPr>
      <w:r w:rsidRPr="00EE678B">
        <w:t>(TAKE ONE TABLET BY MOUTH TWICE A DAY)</w:t>
      </w:r>
    </w:p>
    <w:p w:rsidR="00C91FB8" w:rsidRPr="00EE678B" w:rsidRDefault="00C91FB8" w:rsidP="005B5D24">
      <w:pPr>
        <w:pStyle w:val="ScreenCapture"/>
      </w:pPr>
    </w:p>
    <w:p w:rsidR="00C91FB8" w:rsidRPr="00EE678B" w:rsidRDefault="00C91FB8" w:rsidP="005B5D24">
      <w:pPr>
        <w:pStyle w:val="ScreenCapture"/>
      </w:pPr>
      <w:r w:rsidRPr="00EE678B">
        <w:t xml:space="preserve">DAYS SUPPLY: (1-90): 30// </w:t>
      </w:r>
    </w:p>
    <w:p w:rsidR="00C91FB8" w:rsidRPr="00EE678B" w:rsidRDefault="00C91FB8" w:rsidP="005B5D24">
      <w:pPr>
        <w:pStyle w:val="ScreenCapture"/>
      </w:pPr>
      <w:r w:rsidRPr="00EE678B">
        <w:t>QTY ( TAB ) : 60// 60</w:t>
      </w:r>
    </w:p>
    <w:p w:rsidR="00C91FB8" w:rsidRPr="00EE678B" w:rsidRDefault="00C91FB8" w:rsidP="005B5D24">
      <w:pPr>
        <w:pStyle w:val="ScreenCapture"/>
      </w:pPr>
      <w:r w:rsidRPr="00EE678B">
        <w:t>COPIES: 1// 1</w:t>
      </w:r>
    </w:p>
    <w:p w:rsidR="00C91FB8" w:rsidRPr="00EE678B" w:rsidRDefault="00C91FB8" w:rsidP="005B5D24">
      <w:pPr>
        <w:pStyle w:val="ScreenCapture"/>
      </w:pPr>
      <w:r w:rsidRPr="00EE678B">
        <w:t xml:space="preserve"># OF REFILLS: (0-11): 11// </w:t>
      </w:r>
    </w:p>
    <w:p w:rsidR="00C91FB8" w:rsidRPr="00EE678B" w:rsidRDefault="00C91FB8" w:rsidP="005B5D24">
      <w:pPr>
        <w:pStyle w:val="ScreenCapture"/>
      </w:pPr>
      <w:r w:rsidRPr="00EE678B">
        <w:t xml:space="preserve">PROVIDER:    PSOPROVIDER,TEN     </w:t>
      </w:r>
    </w:p>
    <w:p w:rsidR="00C91FB8" w:rsidRPr="00EE678B" w:rsidRDefault="00C91FB8" w:rsidP="005B5D24">
      <w:pPr>
        <w:pStyle w:val="ScreenCapture"/>
      </w:pPr>
      <w:r w:rsidRPr="00EE678B">
        <w:t xml:space="preserve">CLINIC: </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 xml:space="preserve">REMARKS: </w:t>
      </w:r>
    </w:p>
    <w:p w:rsidR="00C91FB8" w:rsidRPr="00EE678B" w:rsidRDefault="00C91FB8" w:rsidP="005B5D24">
      <w:pPr>
        <w:pStyle w:val="ScreenCapture"/>
      </w:pPr>
      <w:r w:rsidRPr="00EE678B">
        <w:t>ISSUE DATE: TODAY//  (MAR 24, 2008)</w:t>
      </w:r>
    </w:p>
    <w:p w:rsidR="00C91FB8" w:rsidRPr="00EE678B" w:rsidRDefault="00C91FB8" w:rsidP="005B5D24">
      <w:pPr>
        <w:pStyle w:val="ScreenCapture"/>
      </w:pPr>
      <w:r w:rsidRPr="00EE678B">
        <w:t>FILL DATE: (3/24/2008 - 3/25/2009): TODAY//  (MAR 24, 2008)</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2605              03/24/08</w:t>
      </w:r>
    </w:p>
    <w:p w:rsidR="00C91FB8" w:rsidRPr="00EE678B" w:rsidRDefault="00C91FB8" w:rsidP="005B5D24">
      <w:pPr>
        <w:pStyle w:val="ScreenCapture"/>
      </w:pPr>
      <w:r w:rsidRPr="00EE678B">
        <w:t>PSOPATIENT,FOUR                #60</w:t>
      </w:r>
    </w:p>
    <w:p w:rsidR="00C91FB8" w:rsidRPr="00EE678B" w:rsidRDefault="00C91FB8" w:rsidP="005B5D24">
      <w:pPr>
        <w:pStyle w:val="ScreenCapture"/>
      </w:pPr>
      <w:r w:rsidRPr="00EE678B">
        <w:t>TAKE ONE TABLET BY MOUTH TWICE A DAY</w:t>
      </w:r>
    </w:p>
    <w:p w:rsidR="00C91FB8" w:rsidRPr="00EE678B" w:rsidRDefault="00C91FB8" w:rsidP="005B5D24">
      <w:pPr>
        <w:pStyle w:val="ScreenCapture"/>
      </w:pPr>
    </w:p>
    <w:p w:rsidR="00C91FB8" w:rsidRPr="00EE678B" w:rsidRDefault="00C91FB8" w:rsidP="005B5D24">
      <w:pPr>
        <w:pStyle w:val="ScreenCapture"/>
      </w:pPr>
      <w:r w:rsidRPr="00EE678B">
        <w:t>ASPIRIN 325MG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n  NO</w:t>
      </w:r>
    </w:p>
    <w:p w:rsidR="00C91FB8" w:rsidRPr="00EE678B" w:rsidRDefault="00C91FB8" w:rsidP="005B5D24">
      <w:pPr>
        <w:pStyle w:val="ScreenCapture"/>
      </w:pPr>
      <w:r w:rsidRPr="00EE678B">
        <w:t xml:space="preserve">Is this correct? YES// </w:t>
      </w:r>
    </w:p>
    <w:p w:rsidR="00C91FB8" w:rsidRPr="00EE678B" w:rsidRDefault="00C91FB8" w:rsidP="005B5D24">
      <w:pPr>
        <w:pStyle w:val="ScreenCapture"/>
      </w:pPr>
    </w:p>
    <w:p w:rsidR="00C91FB8" w:rsidRPr="00EE678B" w:rsidRDefault="00C91FB8" w:rsidP="005B5D24">
      <w:pPr>
        <w:pStyle w:val="ScreenCapture"/>
      </w:pPr>
      <w:r w:rsidRPr="00EE678B">
        <w:t xml:space="preserve"> -Duplicate Drug RX #2604 ASPIRIN 325MG EC TAB has been discontinued...</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Another New Order for PSOPATIENT,FOUR? YES//</w:t>
      </w:r>
    </w:p>
    <w:p w:rsidR="00C91FB8" w:rsidRPr="00EE678B" w:rsidRDefault="00C91FB8" w:rsidP="00C91FB8"/>
    <w:p w:rsidR="00C91FB8" w:rsidRPr="00EE678B" w:rsidRDefault="00C91FB8" w:rsidP="008E248B">
      <w:pPr>
        <w:pStyle w:val="ExampleHeading"/>
      </w:pPr>
      <w:r w:rsidRPr="00EE678B">
        <w:t>Editing Dispense Drug – Create New Order</w:t>
      </w:r>
    </w:p>
    <w:p w:rsidR="00C91FB8" w:rsidRPr="00EE678B" w:rsidRDefault="00C91FB8" w:rsidP="005B5D24">
      <w:pPr>
        <w:pStyle w:val="ScreenCapture"/>
      </w:pPr>
      <w:r w:rsidRPr="00EE678B">
        <w:t xml:space="preserve">                Rx #: 2605A                                                     </w:t>
      </w:r>
    </w:p>
    <w:p w:rsidR="00C91FB8" w:rsidRPr="00EE678B" w:rsidRDefault="00C91FB8" w:rsidP="005B5D24">
      <w:pPr>
        <w:pStyle w:val="ScreenCapture"/>
      </w:pPr>
      <w:r w:rsidRPr="00EE678B">
        <w:t xml:space="preserve"> (1) *Orderable Item: ASPIRIN TAB,EC                                            </w:t>
      </w:r>
    </w:p>
    <w:p w:rsidR="00F43248" w:rsidRDefault="00C91FB8" w:rsidP="005B5D24">
      <w:pPr>
        <w:pStyle w:val="ScreenCapture"/>
      </w:pPr>
      <w:r w:rsidRPr="00EE678B">
        <w:t xml:space="preserve"> (2)            Drug: ASPIRIN 325MG EC TAB &lt;DIN&gt;  </w:t>
      </w:r>
    </w:p>
    <w:p w:rsidR="00C91FB8" w:rsidRPr="00EE678B" w:rsidRDefault="00F43248"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325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BID                                                       </w:t>
      </w:r>
    </w:p>
    <w:p w:rsidR="00C91FB8" w:rsidRPr="00EE678B" w:rsidRDefault="00C91FB8" w:rsidP="005B5D24">
      <w:pPr>
        <w:pStyle w:val="ScreenCapture"/>
      </w:pPr>
      <w:r w:rsidRPr="00EE678B">
        <w:t xml:space="preserve"> (4)Pat Instructions:                                                           </w:t>
      </w:r>
    </w:p>
    <w:p w:rsidR="00C91FB8" w:rsidRPr="00EE678B" w:rsidRDefault="00C91FB8" w:rsidP="005B5D24">
      <w:pPr>
        <w:pStyle w:val="ScreenCapture"/>
      </w:pPr>
      <w:r w:rsidRPr="00EE678B">
        <w:t xml:space="preserve">                 SIG: TAKE ONE TABLET BY MOUTH TWICE A DAY                      </w:t>
      </w:r>
    </w:p>
    <w:p w:rsidR="00C91FB8" w:rsidRPr="00EE678B" w:rsidRDefault="00C91FB8" w:rsidP="005B5D24">
      <w:pPr>
        <w:pStyle w:val="ScreenCapture"/>
      </w:pPr>
      <w:r w:rsidRPr="00EE678B">
        <w:t xml:space="preserve"> (5)  Patient Status: OPT NSC                                                   </w:t>
      </w:r>
    </w:p>
    <w:p w:rsidR="00C91FB8" w:rsidRPr="00EE678B" w:rsidRDefault="00C91FB8" w:rsidP="005B5D24">
      <w:pPr>
        <w:pStyle w:val="ScreenCapture"/>
      </w:pPr>
      <w:r w:rsidRPr="00EE678B">
        <w:t xml:space="preserve"> (6)      Issue Date: 03/24/08              (7)  Fill Date: 03/24/08           </w:t>
      </w:r>
    </w:p>
    <w:p w:rsidR="00C91FB8" w:rsidRPr="00EE678B" w:rsidRDefault="00C91FB8" w:rsidP="005B5D24">
      <w:pPr>
        <w:pStyle w:val="ScreenCapture"/>
      </w:pPr>
      <w:r w:rsidRPr="00EE678B">
        <w:t xml:space="preserve">      Last Fill Date: 03/24/08 (Window)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DC   Discontinue          PR   Partial              RL   Release</w:t>
      </w:r>
    </w:p>
    <w:p w:rsidR="00C91FB8" w:rsidRPr="00EE678B" w:rsidRDefault="00C91FB8" w:rsidP="005B5D24">
      <w:pPr>
        <w:pStyle w:val="ScreenCapture"/>
      </w:pPr>
      <w:r w:rsidRPr="00EE678B">
        <w:t>ED   Edit                 RF   Refill               RN   Renew</w:t>
      </w:r>
    </w:p>
    <w:p w:rsidR="00C91FB8" w:rsidRPr="00EE678B" w:rsidRDefault="00C91FB8" w:rsidP="005B5D24">
      <w:pPr>
        <w:pStyle w:val="ScreenCapture"/>
      </w:pPr>
      <w:r w:rsidRPr="00EE678B">
        <w:t xml:space="preserve">Select Action: Next Screen// ED   Edit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Select fields by number: (1-19): 2</w:t>
      </w:r>
    </w:p>
    <w:p w:rsidR="00C91FB8" w:rsidRPr="00EE678B" w:rsidRDefault="00C91FB8" w:rsidP="005B5D24">
      <w:pPr>
        <w:pStyle w:val="ScreenCapture"/>
      </w:pPr>
      <w:r w:rsidRPr="00EE678B">
        <w:t>DRUG: ASPIRIN 325MG EC TAB// ASPIRIN 8</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ASPIRIN 81MG EC TAB           CN103           </w:t>
      </w:r>
    </w:p>
    <w:p w:rsidR="00C91FB8" w:rsidRPr="00EE678B" w:rsidRDefault="00C91FB8" w:rsidP="005B5D24">
      <w:pPr>
        <w:pStyle w:val="ScreenCapture"/>
      </w:pPr>
      <w:r w:rsidRPr="00EE678B">
        <w:t xml:space="preserve">         ...OK? Yes//  (Yes)</w:t>
      </w:r>
    </w:p>
    <w:p w:rsidR="00C91FB8" w:rsidRPr="00EE678B" w:rsidRDefault="00C91FB8" w:rsidP="005B5D24">
      <w:pPr>
        <w:pStyle w:val="ScreenCapture"/>
      </w:pPr>
    </w:p>
    <w:p w:rsidR="00C91FB8" w:rsidRPr="00EE678B" w:rsidRDefault="00C91FB8" w:rsidP="005B5D24">
      <w:pPr>
        <w:pStyle w:val="ScreenCapture"/>
      </w:pPr>
      <w:r w:rsidRPr="00EE678B">
        <w:t xml:space="preserve">TRADE NAME: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2606</w:t>
      </w:r>
    </w:p>
    <w:p w:rsidR="00C91FB8" w:rsidRPr="00EE678B" w:rsidRDefault="00C91FB8" w:rsidP="005B5D24">
      <w:pPr>
        <w:pStyle w:val="ScreenCapture"/>
      </w:pPr>
      <w:r w:rsidRPr="00EE678B">
        <w:t xml:space="preserve">                  Drug: ASPIRIN 81MG EC TAB </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03/24/08@08:55:32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r w:rsidRPr="00EE678B">
        <w:t>Discontinue RX #2606 ASPIRIN 81MG EC TAB? Y/N NO -Prescription was not discontinued...</w:t>
      </w:r>
    </w:p>
    <w:p w:rsidR="00C91FB8" w:rsidRPr="00EE678B" w:rsidRDefault="00C91FB8" w:rsidP="005B5D24">
      <w:pPr>
        <w:pStyle w:val="ScreenCapture"/>
      </w:pPr>
      <w:r w:rsidRPr="00EE678B">
        <w:t>.</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   OR</w:t>
      </w:r>
    </w:p>
    <w:p w:rsidR="00C91FB8" w:rsidRPr="00EE678B" w:rsidRDefault="00C91FB8" w:rsidP="005B5D24">
      <w:pPr>
        <w:pStyle w:val="ScreenCapture"/>
      </w:pPr>
    </w:p>
    <w:p w:rsidR="00C91FB8" w:rsidRPr="00EE678B" w:rsidRDefault="00C91FB8" w:rsidP="005B5D24">
      <w:pPr>
        <w:pStyle w:val="ScreenCapture"/>
      </w:pPr>
      <w:r w:rsidRPr="00EE678B">
        <w:t>Discontinue RX #2606 ASPIRIN 81MG EC TAB? Y/N  YES</w:t>
      </w:r>
    </w:p>
    <w:p w:rsidR="00C91FB8" w:rsidRPr="00EE678B" w:rsidRDefault="00C91FB8" w:rsidP="005B5D24">
      <w:pPr>
        <w:pStyle w:val="ScreenCapture"/>
      </w:pPr>
    </w:p>
    <w:p w:rsidR="00C91FB8" w:rsidRPr="00EE678B" w:rsidRDefault="00C91FB8" w:rsidP="005B5D24">
      <w:pPr>
        <w:pStyle w:val="ScreenCapture"/>
      </w:pPr>
      <w:r w:rsidRPr="00EE678B">
        <w:t>RX #2606 ASPIRIN 81MG EC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You have changed the dispense drug from</w:t>
      </w:r>
    </w:p>
    <w:p w:rsidR="00C91FB8" w:rsidRPr="00EE678B" w:rsidRDefault="00C91FB8" w:rsidP="005B5D24">
      <w:pPr>
        <w:pStyle w:val="ScreenCapture"/>
      </w:pPr>
      <w:bookmarkStart w:id="4720" w:name="PSO_7_422_PatRxProcess"/>
      <w:bookmarkEnd w:id="4720"/>
      <w:r w:rsidRPr="00EE678B">
        <w:t>ASPIRIN 325MG EC TAB to ASPIRIN 81MG EC TAB.</w:t>
      </w:r>
    </w:p>
    <w:p w:rsidR="00C91FB8" w:rsidRPr="00EE678B" w:rsidRDefault="00C91FB8" w:rsidP="005B5D24">
      <w:pPr>
        <w:pStyle w:val="ScreenCapture"/>
      </w:pPr>
    </w:p>
    <w:p w:rsidR="00C91FB8" w:rsidRPr="00EE678B" w:rsidRDefault="00C91FB8" w:rsidP="005B5D24">
      <w:pPr>
        <w:pStyle w:val="ScreenCapture"/>
      </w:pPr>
      <w:r w:rsidRPr="00EE678B">
        <w:t>Current SIG: TAKE ONE TABLET BY MOUTH TWICE A DAY</w:t>
      </w:r>
    </w:p>
    <w:p w:rsidR="00C91FB8" w:rsidRPr="00D7570F" w:rsidRDefault="00992918" w:rsidP="005B5D24">
      <w:pPr>
        <w:pStyle w:val="ScreenCapture"/>
        <w:rPr>
          <w:lang w:val="en-US"/>
        </w:rPr>
      </w:pPr>
      <w:bookmarkStart w:id="4721" w:name="Page_215"/>
      <w:bookmarkStart w:id="4722" w:name="Page_214"/>
      <w:bookmarkEnd w:id="4721"/>
      <w:bookmarkEnd w:id="4722"/>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81MG</w:t>
      </w:r>
    </w:p>
    <w:p w:rsidR="00C91FB8" w:rsidRPr="00EE678B" w:rsidRDefault="00C91FB8" w:rsidP="005B5D24">
      <w:pPr>
        <w:pStyle w:val="ScreenCapture"/>
      </w:pPr>
      <w:r w:rsidRPr="00EE678B">
        <w:t xml:space="preserve">       2. 162MG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992918">
        <w:rPr>
          <w:lang w:val="en-US"/>
        </w:rPr>
        <w:t xml:space="preserve"> (1-2)</w:t>
      </w:r>
      <w:r w:rsidRPr="00EE678B">
        <w:t>, Enter Free Text Dose</w:t>
      </w:r>
    </w:p>
    <w:p w:rsidR="00C91FB8" w:rsidRPr="00EE678B" w:rsidRDefault="00C91FB8" w:rsidP="005B5D24">
      <w:pPr>
        <w:pStyle w:val="ScreenCapture"/>
      </w:pPr>
      <w:r w:rsidRPr="00EE678B">
        <w:t>or Enter a Question Mark (?) to view list: 1 81MG</w:t>
      </w:r>
    </w:p>
    <w:p w:rsidR="00C91FB8" w:rsidRPr="00EE678B" w:rsidRDefault="00C91FB8" w:rsidP="005B5D24">
      <w:pPr>
        <w:pStyle w:val="ScreenCapture"/>
      </w:pPr>
    </w:p>
    <w:p w:rsidR="00C91FB8" w:rsidRPr="00EE678B" w:rsidRDefault="00C91FB8" w:rsidP="005B5D24">
      <w:pPr>
        <w:pStyle w:val="ScreenCapture"/>
      </w:pPr>
      <w:r w:rsidRPr="00EE678B">
        <w:t>You entered 81MG is this correct? Yes//   YES</w:t>
      </w:r>
    </w:p>
    <w:p w:rsidR="00C91FB8" w:rsidRPr="00EE678B" w:rsidRDefault="00C91FB8" w:rsidP="005B5D24">
      <w:pPr>
        <w:pStyle w:val="ScreenCapture"/>
      </w:pPr>
      <w:r w:rsidRPr="00EE678B">
        <w:t>This edit will discontinue the duplicate Rx &amp; change the dispensed drug!</w:t>
      </w:r>
    </w:p>
    <w:p w:rsidR="00C91FB8" w:rsidRPr="00EE678B" w:rsidRDefault="00C91FB8" w:rsidP="005B5D24">
      <w:pPr>
        <w:pStyle w:val="ScreenCapture"/>
      </w:pPr>
      <w:r w:rsidRPr="00EE678B">
        <w:t>Do You Want to Proceed? NO// YES</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VERB: TAKE//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81MG</w:t>
      </w:r>
    </w:p>
    <w:p w:rsidR="00C91FB8" w:rsidRPr="00EE678B" w:rsidRDefault="00C91FB8" w:rsidP="005B5D24">
      <w:pPr>
        <w:pStyle w:val="ScreenCapture"/>
      </w:pPr>
    </w:p>
    <w:p w:rsidR="00C91FB8" w:rsidRPr="00EE678B" w:rsidRDefault="00C91FB8" w:rsidP="005B5D24">
      <w:pPr>
        <w:pStyle w:val="ScreenCapture"/>
      </w:pPr>
      <w:r w:rsidRPr="00EE678B">
        <w:t>NOUN: TABLET// TABLET</w:t>
      </w:r>
    </w:p>
    <w:p w:rsidR="00C91FB8" w:rsidRPr="00EE678B" w:rsidRDefault="00C91FB8" w:rsidP="005B5D24">
      <w:pPr>
        <w:pStyle w:val="ScreenCapture"/>
      </w:pPr>
      <w:r w:rsidRPr="00EE678B">
        <w:t xml:space="preserve">ROUTE: ORAL// ORAL </w:t>
      </w:r>
    </w:p>
    <w:p w:rsidR="00992918" w:rsidRDefault="00992918" w:rsidP="00992918">
      <w:pPr>
        <w:pStyle w:val="ScreenCapture"/>
        <w:rPr>
          <w:lang w:val="en-US"/>
        </w:rPr>
      </w:pPr>
      <w:r w:rsidRPr="006C0AE5">
        <w:t>Schedule: BID// QAM</w:t>
      </w:r>
    </w:p>
    <w:p w:rsidR="00992918" w:rsidRDefault="00992918" w:rsidP="00992918">
      <w:pPr>
        <w:pStyle w:val="ScreenCapture"/>
        <w:rPr>
          <w:rFonts w:cs="Courier New"/>
          <w:lang w:val="en-US"/>
        </w:rPr>
      </w:pPr>
      <w:r w:rsidRPr="006C0AE5">
        <w:rPr>
          <w:rFonts w:cs="Courier New"/>
        </w:rPr>
        <w:t>Now searching ADMINISTRATION SCHEDULE (#51.1) file...</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QAM  QAM  EVERY MORNING</w:t>
      </w:r>
    </w:p>
    <w:p w:rsidR="00992918" w:rsidRDefault="00992918" w:rsidP="00992918">
      <w:pPr>
        <w:pStyle w:val="ScreenCapture"/>
        <w:rPr>
          <w:rFonts w:cs="Courier New"/>
          <w:lang w:val="en-US"/>
        </w:rPr>
      </w:pPr>
      <w:r>
        <w:rPr>
          <w:rFonts w:cs="Courier New"/>
          <w:lang w:val="en-US"/>
        </w:rPr>
        <w:t xml:space="preserve">         </w:t>
      </w:r>
      <w:r w:rsidRPr="006C0AE5">
        <w:rPr>
          <w:rFonts w:cs="Courier New"/>
        </w:rPr>
        <w:t>...OK? Yes//   (Yes)</w:t>
      </w:r>
    </w:p>
    <w:p w:rsidR="00992918" w:rsidRPr="006C0AE5" w:rsidRDefault="00992918" w:rsidP="00992918">
      <w:pPr>
        <w:pStyle w:val="ScreenCapture"/>
      </w:pPr>
      <w:r>
        <w:rPr>
          <w:rFonts w:cs="Courier New"/>
          <w:lang w:val="en-US"/>
        </w:rPr>
        <w:t xml:space="preserve"> </w:t>
      </w:r>
      <w:r w:rsidRPr="006C0AE5">
        <w:rPr>
          <w:rFonts w:cs="Courier New"/>
        </w:rPr>
        <w:t>(EVERY MORNING)</w:t>
      </w:r>
    </w:p>
    <w:p w:rsidR="00C91FB8" w:rsidRPr="00EE678B" w:rsidRDefault="00C91FB8" w:rsidP="005B5D24">
      <w:pPr>
        <w:pStyle w:val="ScreenCapture"/>
      </w:pPr>
      <w:r w:rsidRPr="00EE678B">
        <w:t xml:space="preserve">LIMITED DURATION (IN MONTHS, WEEKS,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p>
    <w:p w:rsidR="00C91FB8" w:rsidRPr="00EE678B" w:rsidRDefault="00C91FB8" w:rsidP="005B5D24">
      <w:pPr>
        <w:pStyle w:val="ScreenCapture"/>
      </w:pPr>
      <w:r w:rsidRPr="00EE678B">
        <w:t xml:space="preserve">New OP Order (ROUTINE)        Mar 24, 2008@14:10:20          Page:    1 of    2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D9442D" w:rsidRDefault="00C91FB8" w:rsidP="005B5D24">
      <w:pPr>
        <w:pStyle w:val="ScreenCapture"/>
        <w:rPr>
          <w:lang w:val="en-US"/>
        </w:rPr>
      </w:pPr>
      <w:r w:rsidRPr="00EE678B">
        <w:t xml:space="preserve">  DOB: MAY 20,1966 (41)                            Wt(kg): 68.18 (09/06/2006)</w:t>
      </w:r>
    </w:p>
    <w:p w:rsidR="00D9442D" w:rsidRDefault="00D9442D" w:rsidP="00D9442D">
      <w:pPr>
        <w:pStyle w:val="ScreenCapture"/>
        <w:rPr>
          <w:lang w:val="en-US"/>
        </w:rPr>
      </w:pPr>
      <w:r>
        <w:rPr>
          <w:lang w:val="en-US"/>
        </w:rPr>
        <w:t xml:space="preserve">  </w:t>
      </w:r>
      <w:r w:rsidRPr="00E97BFB">
        <w:t xml:space="preserve">SEX: MALE                   </w:t>
      </w:r>
    </w:p>
    <w:p w:rsidR="00C91FB8" w:rsidRPr="00EE678B" w:rsidRDefault="00D9442D" w:rsidP="00D9442D">
      <w:pPr>
        <w:pStyle w:val="ScreenCapture"/>
      </w:pPr>
      <w:r>
        <w:rPr>
          <w:rFonts w:cs="Courier New"/>
          <w:lang w:val="en-US"/>
        </w:rPr>
        <w:t xml:space="preserve"> </w:t>
      </w:r>
      <w:r w:rsidRPr="00E97BFB">
        <w:rPr>
          <w:rFonts w:cs="Courier New"/>
        </w:rPr>
        <w:t>CrCL: &lt;Not Found&gt; (CREAT: Not Found)            BSA (m2): 1.</w:t>
      </w:r>
      <w:r>
        <w:rPr>
          <w:rFonts w:cs="Courier New"/>
          <w:lang w:val="en-US"/>
        </w:rPr>
        <w:t>77</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Orderable Item: ASPIRIN TAB,EC                                            </w:t>
      </w:r>
    </w:p>
    <w:p w:rsidR="00C91FB8" w:rsidRPr="00EE678B" w:rsidRDefault="00C91FB8" w:rsidP="005B5D24">
      <w:pPr>
        <w:pStyle w:val="ScreenCapture"/>
      </w:pPr>
      <w:r w:rsidRPr="00EE678B">
        <w:t xml:space="preserve"> (1)           Drug: ASPIRIN 81MG EC TAB                                       </w:t>
      </w:r>
    </w:p>
    <w:p w:rsidR="00C91FB8" w:rsidRPr="00EE678B" w:rsidRDefault="00C91FB8" w:rsidP="005B5D24">
      <w:pPr>
        <w:pStyle w:val="ScreenCapture"/>
      </w:pPr>
      <w:r w:rsidRPr="00EE678B">
        <w:t xml:space="preserve"> (2) Patient Status: OPT NSC                                                   </w:t>
      </w:r>
    </w:p>
    <w:p w:rsidR="00C91FB8" w:rsidRPr="00EE678B" w:rsidRDefault="00C91FB8" w:rsidP="005B5D24">
      <w:pPr>
        <w:pStyle w:val="ScreenCapture"/>
      </w:pPr>
      <w:r w:rsidRPr="00EE678B">
        <w:t xml:space="preserve"> (3)     Issue Date: MAR 24,2008            (4) Fill Date: MAR 24,2008        </w:t>
      </w:r>
    </w:p>
    <w:p w:rsidR="00C91FB8" w:rsidRPr="00EE678B" w:rsidRDefault="00C91FB8" w:rsidP="005B5D24">
      <w:pPr>
        <w:pStyle w:val="ScreenCapture"/>
      </w:pPr>
      <w:r w:rsidRPr="00EE678B">
        <w:t xml:space="preserve"> (5) Dosage Ordered: 81 (MG)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Dispense Units: 1                                                         </w:t>
      </w:r>
    </w:p>
    <w:p w:rsidR="00C91FB8" w:rsidRPr="00EE678B" w:rsidRDefault="00C91FB8" w:rsidP="005B5D24">
      <w:pPr>
        <w:pStyle w:val="ScreenCapture"/>
      </w:pPr>
      <w:r w:rsidRPr="00EE678B">
        <w:t xml:space="preserve">                Noun: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(6)Pat Instruction: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(7)    Days Supply: 30                    (8)   QTY (TAB): 60                </w:t>
      </w:r>
    </w:p>
    <w:p w:rsidR="00C91FB8" w:rsidRPr="00EE678B" w:rsidRDefault="00C91FB8" w:rsidP="005B5D24">
      <w:pPr>
        <w:pStyle w:val="ScreenCapture"/>
      </w:pPr>
      <w:r w:rsidRPr="00EE678B">
        <w:t xml:space="preserve"> (9)   # of Refills: 11                    (10)  Routing: WINDOW              </w:t>
      </w:r>
    </w:p>
    <w:p w:rsidR="00C91FB8" w:rsidRPr="00EE678B" w:rsidRDefault="00C91FB8" w:rsidP="005B5D24">
      <w:pPr>
        <w:pStyle w:val="ScreenCapture"/>
      </w:pPr>
      <w:r w:rsidRPr="00EE678B">
        <w:t xml:space="preserve">+         This change will create a new prescription!                           </w:t>
      </w:r>
    </w:p>
    <w:p w:rsidR="00C91FB8" w:rsidRPr="00EE678B" w:rsidRDefault="00C91FB8" w:rsidP="005B5D24">
      <w:pPr>
        <w:pStyle w:val="ScreenCapture"/>
      </w:pPr>
      <w:r w:rsidRPr="00EE678B">
        <w:t>AC   Accept                             ED   Edit</w:t>
      </w:r>
    </w:p>
    <w:p w:rsidR="00C91FB8" w:rsidRPr="00EE678B" w:rsidRDefault="00C91FB8" w:rsidP="005B5D24">
      <w:pPr>
        <w:pStyle w:val="ScreenCapture"/>
      </w:pPr>
      <w:r w:rsidRPr="00EE678B">
        <w:t xml:space="preserve">Select Action: Next Screen// AC   Accept  </w:t>
      </w:r>
    </w:p>
    <w:p w:rsidR="00C91FB8" w:rsidRPr="00EE678B" w:rsidRDefault="00C91FB8" w:rsidP="005B5D24">
      <w:pPr>
        <w:pStyle w:val="ScreenCapture"/>
      </w:pPr>
    </w:p>
    <w:p w:rsidR="00C91FB8" w:rsidRPr="00EE678B" w:rsidRDefault="00C91FB8" w:rsidP="005B5D24">
      <w:pPr>
        <w:pStyle w:val="ScreenCapture"/>
      </w:pPr>
      <w:r w:rsidRPr="00EE678B">
        <w:t>Nature of Order: SERVICE CORRECTION//        S</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2607              03/24/08</w:t>
      </w:r>
    </w:p>
    <w:p w:rsidR="00C91FB8" w:rsidRPr="00EE678B" w:rsidRDefault="00C91FB8" w:rsidP="005B5D24">
      <w:pPr>
        <w:pStyle w:val="ScreenCapture"/>
      </w:pPr>
      <w:r w:rsidRPr="00EE678B">
        <w:t>PSOPATIENT,FOUR                #60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ASPIRIN 81MG EC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a Service Connected condition? YES// </w:t>
      </w:r>
    </w:p>
    <w:p w:rsidR="00C91FB8" w:rsidRPr="00EE678B" w:rsidRDefault="00C91FB8" w:rsidP="005B5D24">
      <w:pPr>
        <w:pStyle w:val="ScreenCapture"/>
      </w:pPr>
      <w:r w:rsidRPr="00EE678B">
        <w:t>Is this correct? YES// ...</w:t>
      </w:r>
    </w:p>
    <w:p w:rsidR="00C91FB8" w:rsidRPr="00EE678B" w:rsidRDefault="00C91FB8" w:rsidP="005B5D24">
      <w:pPr>
        <w:pStyle w:val="ScreenCapture"/>
      </w:pPr>
    </w:p>
    <w:p w:rsidR="00C91FB8" w:rsidRPr="00EE678B" w:rsidRDefault="00C91FB8" w:rsidP="005B5D24">
      <w:pPr>
        <w:pStyle w:val="ScreenCapture"/>
      </w:pPr>
      <w:r w:rsidRPr="00EE678B">
        <w:t>-Duplicate Drug RX #2606 ASPIRIN 81MG EC TAB has been discontinued...</w:t>
      </w:r>
    </w:p>
    <w:p w:rsidR="00C91FB8" w:rsidRPr="00EE678B" w:rsidRDefault="00C91FB8" w:rsidP="00C91FB8"/>
    <w:p w:rsidR="00C91FB8" w:rsidRPr="00EE678B" w:rsidRDefault="00C91FB8" w:rsidP="008E248B">
      <w:pPr>
        <w:pStyle w:val="ExampleHeading"/>
      </w:pPr>
      <w:r w:rsidRPr="00EE678B">
        <w:t>Clerk Entering New Order via Backdoor – Drug Check for Clerk Parameter set to No</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 xml:space="preserve">Select Action: Quit// NO   New Order  </w:t>
      </w:r>
    </w:p>
    <w:p w:rsidR="00C91FB8" w:rsidRPr="00EE678B" w:rsidRDefault="00C91FB8" w:rsidP="005B5D24">
      <w:pPr>
        <w:pStyle w:val="ScreenCapture"/>
      </w:pP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 81</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ASPIRIN 81MG EC TAB           CN103           </w:t>
      </w:r>
    </w:p>
    <w:p w:rsidR="00C91FB8" w:rsidRPr="00EE678B" w:rsidRDefault="00C91FB8" w:rsidP="005B5D24">
      <w:pPr>
        <w:pStyle w:val="ScreenCapture"/>
      </w:pPr>
      <w:r w:rsidRPr="00EE678B">
        <w:t xml:space="preserve">         ...OK? Yes//  (Yes)</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 </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               </w:t>
      </w:r>
    </w:p>
    <w:p w:rsidR="00C91FB8" w:rsidRPr="00EE678B" w:rsidRDefault="00C91FB8" w:rsidP="005B5D24">
      <w:pPr>
        <w:pStyle w:val="ScreenCapture"/>
      </w:pPr>
      <w:r w:rsidRPr="00EE678B">
        <w:t xml:space="preserve">                                            Days Supply: 30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RX DELETED</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Another New Order for PSOPATIENT,FOUR? YES//</w:t>
      </w:r>
    </w:p>
    <w:p w:rsidR="00C91FB8" w:rsidRPr="00EE678B" w:rsidRDefault="00C91FB8" w:rsidP="008E248B"/>
    <w:p w:rsidR="00C91FB8" w:rsidRPr="00EE678B" w:rsidRDefault="00C91FB8" w:rsidP="008E248B">
      <w:pPr>
        <w:pStyle w:val="ExampleHeading"/>
      </w:pPr>
      <w:r w:rsidRPr="00EE678B">
        <w:t>Clerk Entering New Order via Backdoor – Drug Check for Clerk Parameter set to No – Duplicate Drug – Discontinued Status</w:t>
      </w: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ASPIRIN</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ASPIRIN 325MG EC TAB           CN103           </w:t>
      </w:r>
    </w:p>
    <w:p w:rsidR="00C91FB8" w:rsidRPr="00EE678B" w:rsidRDefault="00C91FB8" w:rsidP="005B5D24">
      <w:pPr>
        <w:pStyle w:val="ScreenCapture"/>
      </w:pPr>
      <w:r w:rsidRPr="00EE678B">
        <w:t xml:space="preserve">     2   ASPIRIN 325MG SUPPOSITORY           CN103           </w:t>
      </w:r>
    </w:p>
    <w:p w:rsidR="00C91FB8" w:rsidRPr="00EE678B" w:rsidRDefault="00C91FB8" w:rsidP="005B5D24">
      <w:pPr>
        <w:pStyle w:val="ScreenCapture"/>
      </w:pPr>
      <w:r w:rsidRPr="00EE678B">
        <w:t xml:space="preserve">     3   ASPIRIN 325MG TAB           CN103           </w:t>
      </w:r>
    </w:p>
    <w:p w:rsidR="00C91FB8" w:rsidRPr="00EE678B" w:rsidRDefault="00C91FB8" w:rsidP="005B5D24">
      <w:pPr>
        <w:pStyle w:val="ScreenCapture"/>
      </w:pPr>
      <w:r w:rsidRPr="00EE678B">
        <w:t xml:space="preserve">     4   ASPIRIN 650MG/BUTALBITAL 50MG TAB           CN103           </w:t>
      </w:r>
    </w:p>
    <w:p w:rsidR="00C91FB8" w:rsidRPr="00EE678B" w:rsidRDefault="00C91FB8" w:rsidP="005B5D24">
      <w:pPr>
        <w:pStyle w:val="ScreenCapture"/>
      </w:pPr>
      <w:r w:rsidRPr="00EE678B">
        <w:t xml:space="preserve">     5   ASPIRIN 81MG EC TAB           CN103           </w:t>
      </w:r>
    </w:p>
    <w:p w:rsidR="00C91FB8" w:rsidRPr="00EE678B" w:rsidRDefault="00C91FB8" w:rsidP="005B5D24">
      <w:pPr>
        <w:pStyle w:val="ScreenCapture"/>
      </w:pPr>
      <w:r w:rsidRPr="00EE678B">
        <w:t>Press &lt;RETURN&gt; to see more, '^' to exit this list, '^^' to exit all lists, OR</w:t>
      </w:r>
    </w:p>
    <w:p w:rsidR="00C91FB8" w:rsidRPr="00EE678B" w:rsidRDefault="00C91FB8" w:rsidP="005B5D24">
      <w:pPr>
        <w:pStyle w:val="ScreenCapture"/>
      </w:pPr>
      <w:r w:rsidRPr="00EE678B">
        <w:t xml:space="preserve">CHOOSE 1-5: 1  ASPIRIN 325MG EC TAB         CN103           </w:t>
      </w:r>
    </w:p>
    <w:p w:rsidR="00C91FB8" w:rsidRPr="00EE678B" w:rsidRDefault="00C91FB8" w:rsidP="005B5D24">
      <w:pPr>
        <w:pStyle w:val="ScreenCapture"/>
      </w:pPr>
      <w:r w:rsidRPr="00EE678B">
        <w:t xml:space="preserve">  Restriction/Guideline(s) exist.  Display? : (N/D): No//   NO</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2605A</w:t>
      </w:r>
    </w:p>
    <w:p w:rsidR="00C91FB8" w:rsidRPr="00EE678B" w:rsidRDefault="00C91FB8" w:rsidP="005B5D24">
      <w:pPr>
        <w:pStyle w:val="ScreenCapture"/>
      </w:pPr>
      <w:r w:rsidRPr="00EE678B">
        <w:t xml:space="preserve">                  Drug: ASPIRIN 325MG EC TAB</w:t>
      </w:r>
    </w:p>
    <w:p w:rsidR="00C91FB8" w:rsidRPr="00EE678B" w:rsidRDefault="00C91FB8" w:rsidP="005B5D24">
      <w:pPr>
        <w:pStyle w:val="ScreenCapture"/>
      </w:pPr>
      <w:r w:rsidRPr="00EE678B">
        <w:t xml:space="preserve">                   SIG: TAKE ONE TABLET BY MOUTH TWICE A DAY</w:t>
      </w:r>
    </w:p>
    <w:p w:rsidR="00C91FB8" w:rsidRPr="00EE678B" w:rsidRDefault="00C91FB8" w:rsidP="005B5D24">
      <w:pPr>
        <w:pStyle w:val="ScreenCapture"/>
      </w:pPr>
      <w:r w:rsidRPr="00EE678B">
        <w:t xml:space="preserve">                   QTY: 60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Discontinued (Edit)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C91FB8"/>
    <w:p w:rsidR="00C91FB8" w:rsidRPr="00EE678B" w:rsidRDefault="00C91FB8" w:rsidP="008E248B">
      <w:pPr>
        <w:pStyle w:val="ExampleHeading"/>
      </w:pPr>
      <w:r w:rsidRPr="00EE678B">
        <w:t>Clerk Finishing Pending Order – Drug Check for Clerk parameter set to No</w:t>
      </w:r>
    </w:p>
    <w:p w:rsidR="00C91FB8" w:rsidRPr="00EE678B" w:rsidRDefault="00C91FB8" w:rsidP="005B5D24">
      <w:pPr>
        <w:pStyle w:val="ScreenCapture"/>
      </w:pPr>
      <w:r w:rsidRPr="00EE678B">
        <w:t>ED (Edit)                              FN  Finish</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2008@14:35:21          Page:    1 of    3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81MG TAKE ONE TABLET BY MOUTH EVERY </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Duplicate drug class order:(ASPIRIN TAB,EC  325MG  </w:t>
      </w:r>
    </w:p>
    <w:p w:rsidR="00C91FB8" w:rsidRPr="00EE678B" w:rsidRDefault="00C91FB8" w:rsidP="005B5D24">
      <w:pPr>
        <w:pStyle w:val="ScreenCapture"/>
      </w:pPr>
      <w:r w:rsidRPr="00EE678B">
        <w:t xml:space="preserve">      TAKE ONE TABLET BY MOUTH EVERY MORNING  [UNRELEASED])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81MG EC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 xml:space="preserve">-75 </w:t>
      </w:r>
      <w:r w:rsidR="00C91FB8" w:rsidRPr="00EE678B">
        <w:t xml:space="preserve">                                       </w:t>
      </w:r>
    </w:p>
    <w:p w:rsidR="00C91FB8" w:rsidRPr="00EE678B" w:rsidRDefault="00C91FB8" w:rsidP="005B5D24">
      <w:pPr>
        <w:pStyle w:val="ScreenCapture"/>
      </w:pPr>
      <w:r w:rsidRPr="00EE678B">
        <w:t xml:space="preserve"> (3)        *Dosage: 81 (MG)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BY  Bypass                              DC (Discontinue)</w:t>
      </w:r>
    </w:p>
    <w:p w:rsidR="00C91FB8" w:rsidRPr="00EE678B" w:rsidRDefault="00C91FB8" w:rsidP="005B5D24">
      <w:pPr>
        <w:pStyle w:val="ScreenCapture"/>
      </w:pPr>
      <w:r w:rsidRPr="00EE678B">
        <w:t>ED (Edit)                              FN  Finish</w:t>
      </w:r>
    </w:p>
    <w:p w:rsidR="00C91FB8" w:rsidRPr="00EE678B" w:rsidRDefault="00C91FB8" w:rsidP="005B5D24">
      <w:pPr>
        <w:pStyle w:val="ScreenCapture"/>
      </w:pPr>
      <w:r w:rsidRPr="00EE678B">
        <w:t xml:space="preserve">Select Item(s): Next Screen// FN   Finish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Local Rx: </w:t>
      </w:r>
    </w:p>
    <w:p w:rsidR="00C91FB8" w:rsidRPr="00EE678B" w:rsidRDefault="00C91FB8" w:rsidP="005B5D24">
      <w:pPr>
        <w:pStyle w:val="ScreenCapture"/>
      </w:pPr>
    </w:p>
    <w:p w:rsidR="00C91FB8" w:rsidRPr="00EE678B" w:rsidRDefault="00C91FB8" w:rsidP="005B5D24">
      <w:pPr>
        <w:pStyle w:val="ScreenCapture"/>
      </w:pPr>
      <w:r w:rsidRPr="00EE678B">
        <w:t xml:space="preserve">                  Rx #: 2608</w:t>
      </w:r>
    </w:p>
    <w:p w:rsidR="00C91FB8" w:rsidRPr="00EE678B" w:rsidRDefault="00C91FB8" w:rsidP="005B5D24">
      <w:pPr>
        <w:pStyle w:val="ScreenCapture"/>
      </w:pPr>
      <w:r w:rsidRPr="00EE678B">
        <w:t xml:space="preserve">                  Drug: ASPIRIN 81MG EC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PSOPROVIDER,TEN            Issued: 03/24/08 </w:t>
      </w:r>
    </w:p>
    <w:p w:rsidR="00C91FB8" w:rsidRPr="00EE678B" w:rsidRDefault="00C91FB8" w:rsidP="005B5D24">
      <w:pPr>
        <w:pStyle w:val="ScreenCapture"/>
      </w:pPr>
      <w:r w:rsidRPr="00EE678B">
        <w:t xml:space="preserve">                Status: Active             Last filled on: 03/24/08</w:t>
      </w:r>
    </w:p>
    <w:p w:rsidR="00C91FB8" w:rsidRPr="00EE678B" w:rsidRDefault="00C91FB8" w:rsidP="005B5D24">
      <w:pPr>
        <w:pStyle w:val="ScreenCapture"/>
      </w:pPr>
      <w:r w:rsidRPr="00EE678B">
        <w:t xml:space="preserve">     Processing Status: Released locally on 3/24/08@08:55:32 (Window)</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Pending OP Orders (ROUTINE)   Mar 24, 2008@14:35:25          Page:    1 of    3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Order Checks:                                                                   </w:t>
      </w:r>
    </w:p>
    <w:p w:rsidR="00C91FB8" w:rsidRPr="00EE678B" w:rsidRDefault="00C91FB8" w:rsidP="005B5D24">
      <w:pPr>
        <w:pStyle w:val="ScreenCapture"/>
      </w:pPr>
      <w:r w:rsidRPr="00EE678B">
        <w:t xml:space="preserve">      Duplicate drug order: ASPIRIN TAB,EC  81MG TAKE ONE TABLET BY MOUTH EVERY </w:t>
      </w:r>
    </w:p>
    <w:p w:rsidR="00C91FB8" w:rsidRPr="00EE678B" w:rsidRDefault="00C91FB8" w:rsidP="005B5D24">
      <w:pPr>
        <w:pStyle w:val="ScreenCapture"/>
      </w:pPr>
      <w:r w:rsidRPr="00EE678B">
        <w:t xml:space="preserve">      MORNING  [ACTIVE]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Duplicate drug class order: NON-OPIOID ANALGESICS (ASPIRIN TAB,EC  325MG  </w:t>
      </w:r>
    </w:p>
    <w:p w:rsidR="00C91FB8" w:rsidRPr="00EE678B" w:rsidRDefault="00C91FB8" w:rsidP="005B5D24">
      <w:pPr>
        <w:pStyle w:val="ScreenCapture"/>
      </w:pPr>
      <w:r w:rsidRPr="00EE678B">
        <w:t xml:space="preserve">      TAKE ONE TABLET BY MOUTH EVERY MORNING  [UNRELEASED])                     </w:t>
      </w:r>
    </w:p>
    <w:p w:rsidR="00C91FB8" w:rsidRPr="00EE678B" w:rsidRDefault="00C91FB8" w:rsidP="005B5D24">
      <w:pPr>
        <w:pStyle w:val="ScreenCapture"/>
      </w:pPr>
      <w:r w:rsidRPr="00EE678B">
        <w:t xml:space="preserve">     Overriding Provider: PSOPROVIDER,TEN                                         </w:t>
      </w:r>
    </w:p>
    <w:p w:rsidR="00C91FB8" w:rsidRPr="00EE678B" w:rsidRDefault="00C91FB8" w:rsidP="005B5D24">
      <w:pPr>
        <w:pStyle w:val="ScreenCapture"/>
      </w:pPr>
      <w:r w:rsidRPr="00EE678B">
        <w:t xml:space="preserve">     Overriding Reason: TESTING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*(1) Orderable Item: ASPIRIN TAB,EC                                             </w:t>
      </w:r>
    </w:p>
    <w:p w:rsidR="00F43248" w:rsidRDefault="00C91FB8" w:rsidP="005B5D24">
      <w:pPr>
        <w:pStyle w:val="ScreenCapture"/>
      </w:pPr>
      <w:r w:rsidRPr="00EE678B">
        <w:t xml:space="preserve"> (2)           Drug: ASPIRIN 81MG EC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(3)        *Dosage: 81 (MG)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                   DC Discontinue</w:t>
      </w:r>
    </w:p>
    <w:p w:rsidR="00C91FB8" w:rsidRPr="00EE678B" w:rsidRDefault="00C91FB8" w:rsidP="005B5D24">
      <w:pPr>
        <w:pStyle w:val="ScreenCapture"/>
      </w:pPr>
      <w:r w:rsidRPr="00EE678B">
        <w:t xml:space="preserve">Select Item(s): Next Screen// DC   Discontinue  </w:t>
      </w:r>
    </w:p>
    <w:p w:rsidR="00C91FB8" w:rsidRPr="00EE678B" w:rsidRDefault="00C91FB8" w:rsidP="005B5D24">
      <w:pPr>
        <w:pStyle w:val="ScreenCapture"/>
      </w:pPr>
    </w:p>
    <w:p w:rsidR="00C91FB8" w:rsidRPr="00EE678B" w:rsidRDefault="00C91FB8" w:rsidP="005B5D24">
      <w:pPr>
        <w:pStyle w:val="ScreenCapture"/>
      </w:pPr>
      <w:r w:rsidRPr="00EE678B">
        <w:t>Nature of Order: SERVICE CORRECTION//        S</w:t>
      </w:r>
    </w:p>
    <w:p w:rsidR="00C91FB8" w:rsidRPr="00EE678B" w:rsidRDefault="00C91FB8" w:rsidP="005B5D24">
      <w:pPr>
        <w:pStyle w:val="ScreenCapture"/>
      </w:pPr>
    </w:p>
    <w:p w:rsidR="00C91FB8" w:rsidRPr="00EE678B" w:rsidRDefault="00C91FB8" w:rsidP="005B5D24">
      <w:pPr>
        <w:pStyle w:val="ScreenCapture"/>
      </w:pPr>
      <w:r w:rsidRPr="00EE678B">
        <w:t xml:space="preserve">Requesting PROVIDER: PSOPROVIDER,TEN//        LBB     119  </w:t>
      </w:r>
    </w:p>
    <w:p w:rsidR="00C91FB8" w:rsidRPr="00EE678B" w:rsidRDefault="00C91FB8" w:rsidP="005B5D24">
      <w:pPr>
        <w:pStyle w:val="ScreenCapture"/>
      </w:pPr>
      <w:r w:rsidRPr="00EE678B">
        <w:t xml:space="preserve">Comments: Per Pharmacy Request  Replace </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 </w:t>
      </w:r>
    </w:p>
    <w:p w:rsidR="00C91FB8" w:rsidRPr="00EE678B" w:rsidRDefault="00C91FB8" w:rsidP="005B5D24">
      <w:pPr>
        <w:pStyle w:val="ScreenCapture"/>
      </w:pP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p>
    <w:p w:rsidR="00C91FB8" w:rsidRPr="00EE678B" w:rsidRDefault="00C91FB8" w:rsidP="005B5D24">
      <w:pPr>
        <w:pStyle w:val="ScreenCapture"/>
      </w:pPr>
      <w:r w:rsidRPr="00EE678B">
        <w:t>PU  Patient Record Update               NO  New Order</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 xml:space="preserve">Select Action: Quit// 2     </w:t>
      </w:r>
    </w:p>
    <w:p w:rsidR="00C91FB8" w:rsidRPr="00EE678B" w:rsidRDefault="00C91FB8" w:rsidP="005B5D24">
      <w:pPr>
        <w:pStyle w:val="ScreenCapture"/>
      </w:pPr>
    </w:p>
    <w:p w:rsidR="00C91FB8" w:rsidRPr="00EE678B" w:rsidRDefault="00C91FB8" w:rsidP="005B5D24">
      <w:pPr>
        <w:pStyle w:val="ScreenCapture"/>
      </w:pPr>
      <w:r w:rsidRPr="00EE678B">
        <w:t xml:space="preserve">Medication Profile            Mar 24, 2008@14:36:28          Page:    1 of    1 </w:t>
      </w:r>
    </w:p>
    <w:p w:rsidR="00C91FB8" w:rsidRPr="00EE678B" w:rsidRDefault="00C91FB8" w:rsidP="005B5D24">
      <w:pPr>
        <w:pStyle w:val="ScreenCapture"/>
      </w:pPr>
      <w:r w:rsidRPr="00EE678B">
        <w:t xml:space="preserve">PSOPATIENT,FOUR                                 &lt;NO ALLERGY ASSESSMENT&gt; </w:t>
      </w:r>
    </w:p>
    <w:p w:rsidR="00C91FB8" w:rsidRPr="00EE678B" w:rsidRDefault="00C91FB8" w:rsidP="005B5D24">
      <w:pPr>
        <w:pStyle w:val="ScreenCapture"/>
      </w:pPr>
      <w:r w:rsidRPr="00EE678B">
        <w:t xml:space="preserve">  PID: 000-00-0000                                 Ht(cm): 168.91 (04/11/2006)</w:t>
      </w:r>
    </w:p>
    <w:p w:rsidR="00C91FB8" w:rsidRPr="00EE678B" w:rsidRDefault="00C91FB8" w:rsidP="005B5D24">
      <w:pPr>
        <w:pStyle w:val="ScreenCapture"/>
      </w:pPr>
      <w:r w:rsidRPr="00EE678B">
        <w:t xml:space="preserve">  DOB: MAY 20,1966 (41)                            Wt(kg): 68.18 (09/06/2006) </w:t>
      </w:r>
    </w:p>
    <w:p w:rsidR="00C91FB8" w:rsidRPr="00EE678B" w:rsidRDefault="00C91FB8" w:rsidP="005B5D24">
      <w:pPr>
        <w:pStyle w:val="ScreenCapture"/>
      </w:pPr>
      <w:r w:rsidRPr="00EE678B">
        <w:t xml:space="preserve">  SEX: MALE                            </w:t>
      </w:r>
    </w:p>
    <w:p w:rsidR="00C91FB8" w:rsidRPr="00EE678B" w:rsidRDefault="00C91FB8" w:rsidP="005B5D24">
      <w:pPr>
        <w:pStyle w:val="ScreenCapture"/>
      </w:pPr>
      <w:r w:rsidRPr="00EE678B">
        <w:t xml:space="preserve">                                                             ISSUE  LAST REF DAY</w:t>
      </w:r>
    </w:p>
    <w:p w:rsidR="00C91FB8" w:rsidRPr="00EE678B" w:rsidRDefault="00C91FB8" w:rsidP="005B5D24">
      <w:pPr>
        <w:pStyle w:val="ScreenCapture"/>
      </w:pPr>
      <w:r w:rsidRPr="00EE678B">
        <w:t xml:space="preserve"> #  RX #         DRUG                                 QTY ST  DATE  FILL REM SUP</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-------------------------------------ACTIVE-------------------------------------</w:t>
      </w:r>
    </w:p>
    <w:p w:rsidR="00C91FB8" w:rsidRPr="00EE678B" w:rsidRDefault="00C91FB8" w:rsidP="005B5D24">
      <w:pPr>
        <w:pStyle w:val="ScreenCapture"/>
      </w:pPr>
      <w:r w:rsidRPr="00EE678B">
        <w:t xml:space="preserve"> 1 2608          ASPIRIN 81MG EC TAB                   30 A  03-24 03-24  11  30</w:t>
      </w:r>
    </w:p>
    <w:p w:rsidR="00C91FB8" w:rsidRPr="00EE678B" w:rsidRDefault="00C91FB8" w:rsidP="005B5D24">
      <w:pPr>
        <w:pStyle w:val="ScreenCapture"/>
      </w:pPr>
      <w:r w:rsidRPr="00EE678B">
        <w:t>----------------------------------NON-VERIFIED----------------------------------</w:t>
      </w:r>
    </w:p>
    <w:p w:rsidR="00C91FB8" w:rsidRPr="00EE678B" w:rsidRDefault="00C91FB8" w:rsidP="005B5D24">
      <w:pPr>
        <w:pStyle w:val="ScreenCapture"/>
      </w:pPr>
      <w:r w:rsidRPr="00EE678B">
        <w:t xml:space="preserve"> 2 2609          ASPIRIN 325MG EC TAB                  30 N  03-24 03-24   5  30</w:t>
      </w:r>
    </w:p>
    <w:p w:rsidR="00C91FB8" w:rsidRPr="00EE678B" w:rsidRDefault="00C91FB8" w:rsidP="008E248B"/>
    <w:p w:rsidR="00C91FB8" w:rsidRPr="00EE678B" w:rsidRDefault="00C91FB8" w:rsidP="008E248B">
      <w:pPr>
        <w:pStyle w:val="ExampleHeading"/>
      </w:pPr>
      <w:r w:rsidRPr="00EE678B">
        <w:t>Duplicate with Non-VA Med – No Action Required</w:t>
      </w:r>
    </w:p>
    <w:p w:rsidR="00C91FB8" w:rsidRPr="00EE678B" w:rsidRDefault="00C91FB8" w:rsidP="005B5D24">
      <w:pPr>
        <w:pStyle w:val="ScreenCapture"/>
      </w:pPr>
      <w:r w:rsidRPr="00EE678B">
        <w:t>DRUG: CIMETIDINE</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CIMETIDINE 100MG TAB           GA301           </w:t>
      </w:r>
    </w:p>
    <w:p w:rsidR="00C91FB8" w:rsidRPr="00EE678B" w:rsidRDefault="00C91FB8" w:rsidP="005B5D24">
      <w:pPr>
        <w:pStyle w:val="ScreenCapture"/>
      </w:pPr>
      <w:r w:rsidRPr="00EE678B">
        <w:t xml:space="preserve">     2   CIMETIDINE 200MG TAB           GA301           </w:t>
      </w:r>
    </w:p>
    <w:p w:rsidR="00C91FB8" w:rsidRPr="00EE678B" w:rsidRDefault="00C91FB8" w:rsidP="005B5D24">
      <w:pPr>
        <w:pStyle w:val="ScreenCapture"/>
      </w:pPr>
      <w:r w:rsidRPr="00EE678B">
        <w:t xml:space="preserve">     3   CIMETIDINE 300MG TAB           GA301         90 DAY SUPPLY     </w:t>
      </w:r>
    </w:p>
    <w:p w:rsidR="00C91FB8" w:rsidRPr="00EE678B" w:rsidRDefault="00C91FB8" w:rsidP="005B5D24">
      <w:pPr>
        <w:pStyle w:val="ScreenCapture"/>
      </w:pPr>
      <w:r w:rsidRPr="00EE678B">
        <w:t xml:space="preserve">     4   CIMETIDINE 400MG TAB           GA301           </w:t>
      </w:r>
    </w:p>
    <w:p w:rsidR="00C91FB8" w:rsidRPr="00EE678B" w:rsidRDefault="00C91FB8" w:rsidP="005B5D24">
      <w:pPr>
        <w:pStyle w:val="ScreenCapture"/>
      </w:pPr>
      <w:r w:rsidRPr="00EE678B">
        <w:t xml:space="preserve">     5   CIMETIDINE 800MG TAB           GA301           </w:t>
      </w:r>
    </w:p>
    <w:p w:rsidR="00C91FB8" w:rsidRPr="00EE678B" w:rsidRDefault="00C91FB8" w:rsidP="005B5D24">
      <w:pPr>
        <w:pStyle w:val="ScreenCapture"/>
      </w:pPr>
      <w:r w:rsidRPr="00EE678B">
        <w:t xml:space="preserve">CHOOSE 1-5: 3  CIMETIDINE 300MG TAB         GA301         90 DAY SUPPLY     </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a Non-VA Med Order for</w:t>
      </w:r>
    </w:p>
    <w:p w:rsidR="00C91FB8" w:rsidRPr="00EE678B" w:rsidRDefault="00C91FB8" w:rsidP="005B5D24">
      <w:pPr>
        <w:pStyle w:val="ScreenCapture"/>
      </w:pPr>
    </w:p>
    <w:p w:rsidR="00C91FB8" w:rsidRPr="00EE678B" w:rsidRDefault="00C91FB8" w:rsidP="005B5D24">
      <w:pPr>
        <w:pStyle w:val="ScreenCapture"/>
      </w:pPr>
      <w:r w:rsidRPr="00EE678B">
        <w:t xml:space="preserve">                Drug: CIMETIDINE 300MG TAB</w:t>
      </w:r>
    </w:p>
    <w:p w:rsidR="00C91FB8" w:rsidRPr="00EE678B" w:rsidRDefault="00C91FB8" w:rsidP="005B5D24">
      <w:pPr>
        <w:pStyle w:val="ScreenCapture"/>
      </w:pPr>
      <w:r w:rsidRPr="00EE678B">
        <w:t xml:space="preserve">              Dosage: 300MG</w:t>
      </w:r>
    </w:p>
    <w:p w:rsidR="00C91FB8" w:rsidRPr="00EE678B" w:rsidRDefault="00C91FB8" w:rsidP="005B5D24">
      <w:pPr>
        <w:pStyle w:val="ScreenCapture"/>
      </w:pPr>
      <w:r w:rsidRPr="00EE678B">
        <w:t xml:space="preserve">            Schedule: AT BEDTIME                    </w:t>
      </w:r>
    </w:p>
    <w:p w:rsidR="00C91FB8" w:rsidRPr="00EE678B" w:rsidRDefault="00C91FB8" w:rsidP="005B5D24">
      <w:pPr>
        <w:pStyle w:val="ScreenCapture"/>
      </w:pPr>
      <w:r w:rsidRPr="00EE678B">
        <w:t xml:space="preserve">    Medication Route: MOUTH</w:t>
      </w:r>
    </w:p>
    <w:p w:rsidR="00C91FB8" w:rsidRPr="00EE678B" w:rsidRDefault="00C91FB8" w:rsidP="005B5D24">
      <w:pPr>
        <w:pStyle w:val="ScreenCapture"/>
      </w:pPr>
      <w:r w:rsidRPr="00EE678B">
        <w:t xml:space="preserve">          Start Date:                  CPRS Order #: 13554</w:t>
      </w:r>
    </w:p>
    <w:p w:rsidR="00C91FB8" w:rsidRPr="00EE678B" w:rsidRDefault="00C91FB8" w:rsidP="005B5D24">
      <w:pPr>
        <w:pStyle w:val="ScreenCapture"/>
      </w:pPr>
      <w:r w:rsidRPr="00EE678B">
        <w:t xml:space="preserve">       Documented By: PSOPROVIDER,TEN on Mar 24, 2008@14:44:15</w:t>
      </w:r>
    </w:p>
    <w:p w:rsidR="00C91FB8" w:rsidRPr="00EE678B" w:rsidRDefault="00C91FB8" w:rsidP="001158A8">
      <w:pPr>
        <w:pStyle w:val="ScreenCapture"/>
        <w:keepNext/>
      </w:pPr>
      <w:r w:rsidRPr="00EE678B">
        <w:t xml:space="preserve">Order Check #1: </w:t>
      </w:r>
    </w:p>
    <w:p w:rsidR="00C91FB8" w:rsidRPr="00EE678B" w:rsidRDefault="00C91FB8" w:rsidP="001158A8">
      <w:pPr>
        <w:pStyle w:val="ScreenCapture"/>
        <w:keepNext/>
      </w:pPr>
      <w:r w:rsidRPr="00EE678B">
        <w:t xml:space="preserve">      SIGNIFICANT drug-drug interaction: CIMETIDINE &amp; PROPRANOLOL (PROPRANOLOL</w:t>
      </w:r>
    </w:p>
    <w:p w:rsidR="00C91FB8" w:rsidRPr="00EE678B" w:rsidRDefault="00C91FB8" w:rsidP="005B5D24">
      <w:pPr>
        <w:pStyle w:val="ScreenCapture"/>
      </w:pPr>
      <w:r w:rsidRPr="00EE678B">
        <w:t xml:space="preserve">      TAB 40MG PO QID [PENDING])</w:t>
      </w:r>
    </w:p>
    <w:p w:rsidR="00C91FB8" w:rsidRPr="00EE678B" w:rsidRDefault="00C91FB8" w:rsidP="005B5D24">
      <w:pPr>
        <w:pStyle w:val="ScreenCapture"/>
      </w:pPr>
      <w:r w:rsidRPr="00EE678B">
        <w:t>Overriding Provider: PSOPROVIDER,TEN</w:t>
      </w:r>
    </w:p>
    <w:p w:rsidR="00C91FB8" w:rsidRPr="00EE678B" w:rsidRDefault="00C91FB8" w:rsidP="005B5D24">
      <w:pPr>
        <w:pStyle w:val="ScreenCapture"/>
      </w:pPr>
      <w:r w:rsidRPr="00EE678B">
        <w:t xml:space="preserve">             Reason:</w:t>
      </w:r>
    </w:p>
    <w:p w:rsidR="00C91FB8" w:rsidRPr="00EE678B" w:rsidRDefault="00C91FB8" w:rsidP="005B5D24">
      <w:pPr>
        <w:pStyle w:val="ScreenCapture"/>
      </w:pPr>
      <w:r w:rsidRPr="00EE678B">
        <w:t>Statement/Explanation/Comments:</w:t>
      </w:r>
    </w:p>
    <w:p w:rsidR="00C91FB8" w:rsidRPr="00EE678B" w:rsidRDefault="00C91FB8" w:rsidP="005B5D24">
      <w:pPr>
        <w:pStyle w:val="ScreenCapture"/>
      </w:pPr>
      <w:r w:rsidRPr="00EE678B">
        <w:t xml:space="preserve">      Patient wants to buy from Non-VA pharmacy</w:t>
      </w:r>
    </w:p>
    <w:p w:rsidR="00C91FB8" w:rsidRPr="00EE678B" w:rsidRDefault="00C91FB8" w:rsidP="005B5D24">
      <w:pPr>
        <w:pStyle w:val="ScreenCapture"/>
      </w:pPr>
      <w:r w:rsidRPr="00EE678B">
        <w:t>--------------------------------------------------------------------------------</w:t>
      </w:r>
    </w:p>
    <w:p w:rsidR="00C91FB8" w:rsidRPr="00EE678B" w:rsidRDefault="00C91FB8" w:rsidP="005B5D24">
      <w:pPr>
        <w:pStyle w:val="ScreenCapture"/>
      </w:pPr>
    </w:p>
    <w:p w:rsidR="00C91FB8" w:rsidRPr="00EE678B" w:rsidRDefault="00C91FB8" w:rsidP="005B5D24">
      <w:pPr>
        <w:pStyle w:val="ScreenCapture"/>
      </w:pPr>
      <w:r w:rsidRPr="00EE678B">
        <w:t xml:space="preserve">Press Return to Continue: </w:t>
      </w: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D7570F" w:rsidRDefault="00D9442D" w:rsidP="005B5D24">
      <w:pPr>
        <w:pStyle w:val="ScreenCapture"/>
        <w:rPr>
          <w:lang w:val="en-US"/>
        </w:rPr>
      </w:pPr>
      <w:bookmarkStart w:id="4723" w:name="Page_218"/>
      <w:bookmarkStart w:id="4724" w:name="Page_217"/>
      <w:bookmarkEnd w:id="4723"/>
      <w:bookmarkEnd w:id="4724"/>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300MG</w:t>
      </w:r>
    </w:p>
    <w:p w:rsidR="00C91FB8" w:rsidRPr="00EE678B" w:rsidRDefault="00C91FB8" w:rsidP="005B5D24">
      <w:pPr>
        <w:pStyle w:val="ScreenCapture"/>
      </w:pPr>
      <w:r w:rsidRPr="00EE678B">
        <w:t xml:space="preserve">       2. 600MG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D9442D">
        <w:rPr>
          <w:lang w:val="en-US"/>
        </w:rPr>
        <w:t>(1-2)</w:t>
      </w:r>
      <w:r w:rsidRPr="00EE678B">
        <w:t>, Enter Free Text Dose</w:t>
      </w:r>
    </w:p>
    <w:p w:rsidR="00C91FB8" w:rsidRPr="00EE678B" w:rsidRDefault="00C91FB8" w:rsidP="005B5D24">
      <w:pPr>
        <w:pStyle w:val="ScreenCapture"/>
      </w:pPr>
      <w:r w:rsidRPr="00EE678B">
        <w:t>or Enter a Question Mark (?) to view list: 1 300MG</w:t>
      </w:r>
    </w:p>
    <w:p w:rsidR="00C91FB8" w:rsidRPr="00EE678B" w:rsidRDefault="00C91FB8" w:rsidP="005B5D24">
      <w:pPr>
        <w:pStyle w:val="ScreenCapture"/>
      </w:pPr>
    </w:p>
    <w:p w:rsidR="00C91FB8" w:rsidRPr="00EE678B" w:rsidRDefault="00C91FB8" w:rsidP="005B5D24">
      <w:pPr>
        <w:pStyle w:val="ScreenCapture"/>
      </w:pPr>
      <w:r w:rsidRPr="00EE678B">
        <w:t>You entered 300MG is this correct? Yes//</w:t>
      </w:r>
    </w:p>
    <w:p w:rsidR="00C91FB8" w:rsidRPr="00EE678B" w:rsidRDefault="00C91FB8" w:rsidP="008E248B"/>
    <w:p w:rsidR="00C91FB8" w:rsidRPr="00EE678B" w:rsidRDefault="00C91FB8" w:rsidP="008E248B">
      <w:pPr>
        <w:pStyle w:val="ExampleHeading"/>
      </w:pPr>
      <w:r w:rsidRPr="00EE678B">
        <w:t>Duplicate Drug with Pending Order</w:t>
      </w:r>
    </w:p>
    <w:p w:rsidR="00C91FB8" w:rsidRPr="00EE678B" w:rsidRDefault="00C91FB8" w:rsidP="005B5D24">
      <w:pPr>
        <w:pStyle w:val="ScreenCapture"/>
      </w:pPr>
      <w:r w:rsidRPr="00EE678B">
        <w:t xml:space="preserve">Another New Order for PSOPATIENT,FOUR? YES//  </w:t>
      </w:r>
    </w:p>
    <w:p w:rsidR="00C91FB8" w:rsidRPr="00EE678B" w:rsidRDefault="00C91FB8" w:rsidP="005B5D24">
      <w:pPr>
        <w:pStyle w:val="ScreenCapture"/>
      </w:pPr>
    </w:p>
    <w:p w:rsidR="00C91FB8" w:rsidRPr="00EE678B" w:rsidRDefault="00C91FB8" w:rsidP="005B5D24">
      <w:pPr>
        <w:pStyle w:val="ScreenCapture"/>
      </w:pPr>
      <w:r w:rsidRPr="00EE678B">
        <w:t>Eligibility: SERVICE CONNECTED 50% to 100%     SC%: 100</w:t>
      </w:r>
    </w:p>
    <w:p w:rsidR="00C91FB8" w:rsidRPr="00EE678B" w:rsidRDefault="00C91FB8" w:rsidP="005B5D24">
      <w:pPr>
        <w:pStyle w:val="ScreenCapture"/>
      </w:pPr>
      <w:r w:rsidRPr="00EE678B">
        <w:t xml:space="preserve">RX PATIENT STATUS: OPT NSC//   </w:t>
      </w:r>
    </w:p>
    <w:p w:rsidR="00C91FB8" w:rsidRPr="00EE678B" w:rsidRDefault="00C91FB8" w:rsidP="005B5D24">
      <w:pPr>
        <w:pStyle w:val="ScreenCapture"/>
      </w:pPr>
      <w:r w:rsidRPr="00EE678B">
        <w:t>DRUG: ALLOPURINOL</w:t>
      </w:r>
    </w:p>
    <w:p w:rsidR="00C91FB8" w:rsidRPr="00EE678B" w:rsidRDefault="00C91FB8" w:rsidP="005B5D24">
      <w:pPr>
        <w:pStyle w:val="ScreenCapture"/>
      </w:pPr>
      <w:r w:rsidRPr="00EE678B">
        <w:t xml:space="preserve">  Lookup: GENERIC NAME</w:t>
      </w:r>
    </w:p>
    <w:p w:rsidR="00C91FB8" w:rsidRPr="00EE678B" w:rsidRDefault="00C91FB8" w:rsidP="005B5D24">
      <w:pPr>
        <w:pStyle w:val="ScreenCapture"/>
      </w:pPr>
      <w:r w:rsidRPr="00EE678B">
        <w:t xml:space="preserve">     1   ALLOPURINOL 100MG TAB           MS400           </w:t>
      </w:r>
    </w:p>
    <w:p w:rsidR="00C91FB8" w:rsidRPr="00EE678B" w:rsidRDefault="00C91FB8" w:rsidP="005B5D24">
      <w:pPr>
        <w:pStyle w:val="ScreenCapture"/>
      </w:pPr>
      <w:r w:rsidRPr="00EE678B">
        <w:t xml:space="preserve">     2   ALLOPURINOL 300MG TAB           MS400           </w:t>
      </w:r>
    </w:p>
    <w:p w:rsidR="00C91FB8" w:rsidRPr="00EE678B" w:rsidRDefault="00C91FB8" w:rsidP="005B5D24">
      <w:pPr>
        <w:pStyle w:val="ScreenCapture"/>
      </w:pPr>
      <w:r w:rsidRPr="00EE678B">
        <w:t xml:space="preserve">CHOOSE 1-2: 2  ALLOPURINOL 300MG TAB         MS400           </w:t>
      </w: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DUPLICATE DRUG in a Pending Order for: </w:t>
      </w:r>
    </w:p>
    <w:p w:rsidR="00C91FB8" w:rsidRPr="00EE678B" w:rsidRDefault="00C91FB8" w:rsidP="005B5D24">
      <w:pPr>
        <w:pStyle w:val="ScreenCapture"/>
      </w:pPr>
    </w:p>
    <w:p w:rsidR="00C91FB8" w:rsidRPr="00EE678B" w:rsidRDefault="00C91FB8" w:rsidP="005B5D24">
      <w:pPr>
        <w:pStyle w:val="ScreenCapture"/>
      </w:pPr>
      <w:r w:rsidRPr="00EE678B">
        <w:t xml:space="preserve">                  Drug: ALLOPURINOL 300MG TAB</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QTY: 180                  # of Refills: 3</w:t>
      </w:r>
    </w:p>
    <w:p w:rsidR="00C91FB8" w:rsidRPr="00EE678B" w:rsidRDefault="00C91FB8" w:rsidP="005B5D24">
      <w:pPr>
        <w:pStyle w:val="ScreenCapture"/>
      </w:pPr>
      <w:r w:rsidRPr="00EE678B">
        <w:t xml:space="preserve">              Provider: PSOPROVIDER,TEN        Issue Date: 03/24/08@14:44:15</w:t>
      </w:r>
    </w:p>
    <w:p w:rsidR="00C91FB8" w:rsidRPr="00EE678B" w:rsidRDefault="00C91FB8" w:rsidP="005B5D24">
      <w:pPr>
        <w:pStyle w:val="ScreenCapture"/>
      </w:pPr>
      <w:r w:rsidRPr="00EE678B">
        <w:t xml:space="preserve">     Provider Comments: </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 xml:space="preserve">Discontinue Pending Order for ALLOPURINOL 300MG? Y/N  </w:t>
      </w:r>
      <w:r w:rsidRPr="00EE678B">
        <w:rPr>
          <w:u w:val="single"/>
        </w:rPr>
        <w:t>YES</w:t>
      </w:r>
    </w:p>
    <w:p w:rsidR="00C91FB8" w:rsidRPr="00EE678B" w:rsidRDefault="00C91FB8" w:rsidP="005B5D24">
      <w:pPr>
        <w:pStyle w:val="ScreenCapture"/>
      </w:pPr>
    </w:p>
    <w:p w:rsidR="00C91FB8" w:rsidRPr="00EE678B" w:rsidRDefault="00C91FB8" w:rsidP="005B5D24">
      <w:pPr>
        <w:pStyle w:val="ScreenCapture"/>
      </w:pPr>
      <w:r w:rsidRPr="00EE678B">
        <w:t>Pending Order for ALLOPURINOL 300MG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VERB: TAKE</w:t>
      </w:r>
    </w:p>
    <w:p w:rsidR="00C91FB8" w:rsidRPr="00946FC1" w:rsidRDefault="00D9442D" w:rsidP="005B5D24">
      <w:pPr>
        <w:pStyle w:val="ScreenCapture"/>
        <w:rPr>
          <w:lang w:val="en-US"/>
        </w:rPr>
      </w:pPr>
      <w:r>
        <w:rPr>
          <w:lang w:val="en-US"/>
        </w:rPr>
        <w:t xml:space="preserve">There are 2 </w:t>
      </w:r>
      <w:r w:rsidR="00C91FB8" w:rsidRPr="00EE678B">
        <w:t>Available Dosage(s)</w:t>
      </w:r>
      <w:r>
        <w:rPr>
          <w:lang w:val="en-US"/>
        </w:rPr>
        <w:t>:</w:t>
      </w:r>
    </w:p>
    <w:p w:rsidR="00C91FB8" w:rsidRPr="00EE678B" w:rsidRDefault="00C91FB8" w:rsidP="005B5D24">
      <w:pPr>
        <w:pStyle w:val="ScreenCapture"/>
      </w:pPr>
      <w:r w:rsidRPr="00EE678B">
        <w:t xml:space="preserve">       1. 300MG</w:t>
      </w:r>
    </w:p>
    <w:p w:rsidR="00C91FB8" w:rsidRPr="00EE678B" w:rsidRDefault="00C91FB8" w:rsidP="005B5D24">
      <w:pPr>
        <w:pStyle w:val="ScreenCapture"/>
      </w:pPr>
      <w:r w:rsidRPr="00EE678B">
        <w:t xml:space="preserve">       2. 600MG</w:t>
      </w:r>
    </w:p>
    <w:p w:rsidR="00C91FB8" w:rsidRPr="00EE678B" w:rsidRDefault="00C91FB8" w:rsidP="005B5D24">
      <w:pPr>
        <w:pStyle w:val="ScreenCapture"/>
      </w:pPr>
    </w:p>
    <w:p w:rsidR="00C91FB8" w:rsidRPr="00EE678B" w:rsidRDefault="00C91FB8" w:rsidP="005B5D24">
      <w:pPr>
        <w:pStyle w:val="ScreenCapture"/>
      </w:pPr>
      <w:r w:rsidRPr="00EE678B">
        <w:t>Select from list of Available Dosages</w:t>
      </w:r>
      <w:r w:rsidR="00D9442D">
        <w:rPr>
          <w:lang w:val="en-US"/>
        </w:rPr>
        <w:t>(1-2)</w:t>
      </w:r>
      <w:r w:rsidRPr="00EE678B">
        <w:t>, Enter Free Text Dose</w:t>
      </w:r>
    </w:p>
    <w:p w:rsidR="00C91FB8" w:rsidRPr="00EE678B" w:rsidRDefault="00C91FB8" w:rsidP="005B5D24">
      <w:pPr>
        <w:pStyle w:val="ScreenCapture"/>
      </w:pPr>
      <w:r w:rsidRPr="00EE678B">
        <w:t>or Enter a Question Mark (?) to view list: 1 300MG</w:t>
      </w:r>
    </w:p>
    <w:p w:rsidR="00C91FB8" w:rsidRPr="00EE678B" w:rsidRDefault="00C91FB8" w:rsidP="005B5D24">
      <w:pPr>
        <w:pStyle w:val="ScreenCapture"/>
      </w:pPr>
    </w:p>
    <w:p w:rsidR="00C91FB8" w:rsidRPr="00EE678B" w:rsidRDefault="00C91FB8" w:rsidP="005B5D24">
      <w:pPr>
        <w:pStyle w:val="ScreenCapture"/>
      </w:pPr>
      <w:r w:rsidRPr="00EE678B">
        <w:t>You entered 300MG is this correct? Yes//   YES</w:t>
      </w:r>
    </w:p>
    <w:p w:rsidR="00C91FB8" w:rsidRPr="00EE678B" w:rsidRDefault="00C91FB8" w:rsidP="005B5D24">
      <w:pPr>
        <w:pStyle w:val="ScreenCapture"/>
      </w:pPr>
      <w:r w:rsidRPr="00EE678B">
        <w:t>VERB: TAKE</w:t>
      </w:r>
    </w:p>
    <w:p w:rsidR="00C91FB8" w:rsidRPr="00EE678B" w:rsidRDefault="00C91FB8" w:rsidP="005B5D24">
      <w:pPr>
        <w:pStyle w:val="ScreenCapture"/>
      </w:pPr>
      <w:r w:rsidRPr="00EE678B">
        <w:t>DISPENSE UNITS PER DOSE(TABLET): 1// 1</w:t>
      </w:r>
    </w:p>
    <w:p w:rsidR="00C91FB8" w:rsidRPr="00EE678B" w:rsidRDefault="00C91FB8" w:rsidP="005B5D24">
      <w:pPr>
        <w:pStyle w:val="ScreenCapture"/>
      </w:pPr>
      <w:r w:rsidRPr="00EE678B">
        <w:t>Dosage Ordered: 300MG</w:t>
      </w:r>
    </w:p>
    <w:p w:rsidR="00C91FB8" w:rsidRPr="00EE678B" w:rsidRDefault="00C91FB8" w:rsidP="005B5D24">
      <w:pPr>
        <w:pStyle w:val="ScreenCapture"/>
      </w:pPr>
    </w:p>
    <w:p w:rsidR="00C91FB8" w:rsidRPr="00EE678B" w:rsidRDefault="00C91FB8" w:rsidP="005B5D24">
      <w:pPr>
        <w:pStyle w:val="ScreenCapture"/>
      </w:pPr>
      <w:r w:rsidRPr="00EE678B">
        <w:t>NOUN: TABLET</w:t>
      </w:r>
    </w:p>
    <w:p w:rsidR="00C91FB8" w:rsidRPr="00EE678B" w:rsidRDefault="00C91FB8" w:rsidP="005B5D24">
      <w:pPr>
        <w:pStyle w:val="ScreenCapture"/>
      </w:pPr>
      <w:r w:rsidRPr="00EE678B">
        <w:t>ROUTE: PO//   ORAL      PO  MOUTH</w:t>
      </w:r>
    </w:p>
    <w:p w:rsidR="00D9442D" w:rsidRDefault="00D9442D" w:rsidP="00D9442D">
      <w:pPr>
        <w:pStyle w:val="ScreenCapture"/>
        <w:rPr>
          <w:lang w:val="en-US"/>
        </w:rPr>
      </w:pPr>
      <w:r w:rsidRPr="00DD0567">
        <w:t xml:space="preserve">Schedule: </w:t>
      </w:r>
      <w:r w:rsidRPr="006C0AE5">
        <w:t>QAM</w:t>
      </w:r>
      <w:r>
        <w:t>//</w:t>
      </w:r>
    </w:p>
    <w:p w:rsidR="00D9442D" w:rsidRDefault="00D9442D" w:rsidP="00D9442D">
      <w:pPr>
        <w:pStyle w:val="ScreenCapture"/>
        <w:rPr>
          <w:rFonts w:cs="Courier New"/>
          <w:lang w:val="en-US"/>
        </w:rPr>
      </w:pPr>
      <w:r w:rsidRPr="006C0AE5">
        <w:rPr>
          <w:rFonts w:cs="Courier New"/>
        </w:rPr>
        <w:t>Now searching ADMINISTRATION SCHEDULE (#51.1) file...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QAM  QAM  EVERY MORNING</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...OK? Yes//   (Yes)</w:t>
      </w:r>
    </w:p>
    <w:p w:rsidR="00D9442D" w:rsidRPr="006C0AE5" w:rsidRDefault="00D9442D" w:rsidP="00D9442D">
      <w:pPr>
        <w:pStyle w:val="ScreenCapture"/>
      </w:pPr>
      <w:r>
        <w:rPr>
          <w:rFonts w:cs="Courier New"/>
          <w:lang w:val="en-US"/>
        </w:rPr>
        <w:t xml:space="preserve"> </w:t>
      </w:r>
      <w:r w:rsidRPr="006C0AE5">
        <w:rPr>
          <w:rFonts w:cs="Courier New"/>
        </w:rPr>
        <w:t>(EVERY MORNING)</w:t>
      </w:r>
    </w:p>
    <w:p w:rsidR="00C91FB8" w:rsidRPr="00EE678B" w:rsidRDefault="00C91FB8" w:rsidP="005B5D24">
      <w:pPr>
        <w:pStyle w:val="ScreenCapture"/>
      </w:pPr>
    </w:p>
    <w:p w:rsidR="00C91FB8" w:rsidRPr="00EE678B" w:rsidRDefault="00C91FB8" w:rsidP="005B5D24">
      <w:pPr>
        <w:pStyle w:val="ScreenCapture"/>
      </w:pPr>
      <w:r w:rsidRPr="00EE678B">
        <w:t xml:space="preserve">LIMITED DURATION (IN DAYS, HOURS OR MINUTES): </w:t>
      </w:r>
    </w:p>
    <w:p w:rsidR="00C91FB8" w:rsidRPr="00EE678B" w:rsidRDefault="00C91FB8" w:rsidP="005B5D24">
      <w:pPr>
        <w:pStyle w:val="ScreenCapture"/>
      </w:pPr>
      <w:r w:rsidRPr="00EE678B">
        <w:t xml:space="preserve">CONJUNCTION: </w:t>
      </w:r>
    </w:p>
    <w:p w:rsidR="00C91FB8" w:rsidRPr="00EE678B" w:rsidRDefault="00C91FB8" w:rsidP="005B5D24">
      <w:pPr>
        <w:pStyle w:val="ScreenCapture"/>
      </w:pPr>
      <w:r w:rsidRPr="00EE678B">
        <w:t xml:space="preserve">PATIENT INSTRUCTIONS: </w:t>
      </w:r>
    </w:p>
    <w:p w:rsidR="00C91FB8" w:rsidRPr="00EE678B" w:rsidRDefault="00C91FB8" w:rsidP="005B5D24">
      <w:pPr>
        <w:pStyle w:val="ScreenCapture"/>
      </w:pP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 xml:space="preserve">DAYS SUPPLY: (1-90): 30// </w:t>
      </w:r>
    </w:p>
    <w:p w:rsidR="00C91FB8" w:rsidRPr="00EE678B" w:rsidRDefault="00C91FB8" w:rsidP="005B5D24">
      <w:pPr>
        <w:pStyle w:val="ScreenCapture"/>
      </w:pPr>
      <w:r w:rsidRPr="00EE678B">
        <w:t>QTY ( TAB ) : 30// 30</w:t>
      </w:r>
    </w:p>
    <w:p w:rsidR="00C91FB8" w:rsidRPr="00EE678B" w:rsidRDefault="00C91FB8" w:rsidP="005B5D24">
      <w:pPr>
        <w:pStyle w:val="ScreenCapture"/>
      </w:pPr>
      <w:r w:rsidRPr="00EE678B">
        <w:t>COPIES: 1// 1</w:t>
      </w:r>
    </w:p>
    <w:p w:rsidR="00C91FB8" w:rsidRPr="00EE678B" w:rsidRDefault="00C91FB8" w:rsidP="005B5D24">
      <w:pPr>
        <w:pStyle w:val="ScreenCapture"/>
      </w:pPr>
      <w:r w:rsidRPr="00EE678B">
        <w:t xml:space="preserve"># OF REFILLS: (0-11): 11// </w:t>
      </w:r>
    </w:p>
    <w:p w:rsidR="00C91FB8" w:rsidRPr="00EE678B" w:rsidRDefault="00C91FB8" w:rsidP="005B5D24">
      <w:pPr>
        <w:pStyle w:val="ScreenCapture"/>
      </w:pPr>
      <w:r w:rsidRPr="00EE678B">
        <w:t xml:space="preserve">PROVIDER:    PSOPROVIDER,TEN     </w:t>
      </w:r>
    </w:p>
    <w:p w:rsidR="00C91FB8" w:rsidRPr="00EE678B" w:rsidRDefault="00C91FB8" w:rsidP="005B5D24">
      <w:pPr>
        <w:pStyle w:val="ScreenCapture"/>
      </w:pPr>
      <w:r w:rsidRPr="00EE678B">
        <w:t xml:space="preserve">CLINIC: </w:t>
      </w:r>
    </w:p>
    <w:p w:rsidR="00C91FB8" w:rsidRPr="00EE678B" w:rsidRDefault="00C91FB8" w:rsidP="005B5D24">
      <w:pPr>
        <w:pStyle w:val="ScreenCapture"/>
      </w:pPr>
      <w:r w:rsidRPr="00EE678B">
        <w:t>MAIL/WINDOW: WINDOW// WINDOW</w:t>
      </w:r>
    </w:p>
    <w:p w:rsidR="00C91FB8" w:rsidRPr="00EE678B" w:rsidRDefault="00C91FB8" w:rsidP="005B5D24">
      <w:pPr>
        <w:pStyle w:val="ScreenCapture"/>
      </w:pPr>
      <w:r w:rsidRPr="00EE678B">
        <w:t xml:space="preserve">METHOD OF PICK-UP: </w:t>
      </w:r>
    </w:p>
    <w:p w:rsidR="00C91FB8" w:rsidRPr="00EE678B" w:rsidRDefault="00C91FB8" w:rsidP="005B5D24">
      <w:pPr>
        <w:pStyle w:val="ScreenCapture"/>
      </w:pPr>
      <w:r w:rsidRPr="00EE678B">
        <w:t xml:space="preserve">REMARKS: </w:t>
      </w:r>
    </w:p>
    <w:p w:rsidR="00C91FB8" w:rsidRPr="00EE678B" w:rsidRDefault="00C91FB8" w:rsidP="005B5D24">
      <w:pPr>
        <w:pStyle w:val="ScreenCapture"/>
      </w:pPr>
      <w:r w:rsidRPr="00EE678B">
        <w:t>ISSUE DATE: TODAY//  (MAR 24, 2008)</w:t>
      </w:r>
    </w:p>
    <w:p w:rsidR="00C91FB8" w:rsidRPr="00EE678B" w:rsidRDefault="00C91FB8" w:rsidP="005B5D24">
      <w:pPr>
        <w:pStyle w:val="ScreenCapture"/>
      </w:pPr>
      <w:r w:rsidRPr="00EE678B">
        <w:t>FILL DATE: (3/24/2008 - 3/25/2009): TODAY//  (MAR 24, 2008)</w:t>
      </w:r>
    </w:p>
    <w:p w:rsidR="00C91FB8" w:rsidRPr="00EE678B" w:rsidRDefault="00C91FB8" w:rsidP="005B5D24">
      <w:pPr>
        <w:pStyle w:val="ScreenCapture"/>
      </w:pPr>
      <w:r w:rsidRPr="00EE678B">
        <w:t>Nature of Order: WRITTEN//        W</w:t>
      </w:r>
    </w:p>
    <w:p w:rsidR="00C91FB8" w:rsidRPr="00EE678B" w:rsidRDefault="00C91FB8" w:rsidP="005B5D24">
      <w:pPr>
        <w:pStyle w:val="ScreenCapture"/>
      </w:pPr>
    </w:p>
    <w:p w:rsidR="00C91FB8" w:rsidRPr="00EE678B" w:rsidRDefault="00C91FB8" w:rsidP="005B5D24">
      <w:pPr>
        <w:pStyle w:val="ScreenCapture"/>
      </w:pPr>
      <w:r w:rsidRPr="00EE678B">
        <w:t>Rx # 2610              03/24/08</w:t>
      </w:r>
    </w:p>
    <w:p w:rsidR="00C91FB8" w:rsidRPr="00EE678B" w:rsidRDefault="00C91FB8" w:rsidP="005B5D24">
      <w:pPr>
        <w:pStyle w:val="ScreenCapture"/>
      </w:pPr>
      <w:r w:rsidRPr="00EE678B">
        <w:t>PSOPATIENT,FOUR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ALLOPURINOL 300MG TAB</w:t>
      </w:r>
    </w:p>
    <w:p w:rsidR="00C91FB8" w:rsidRPr="00EE678B" w:rsidRDefault="00C91FB8" w:rsidP="005B5D24">
      <w:pPr>
        <w:pStyle w:val="ScreenCapture"/>
      </w:pPr>
      <w:r w:rsidRPr="00EE678B">
        <w:t>PSOPROVIDER,TEN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100%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Was treatment for a Service Connected condition? y  YES</w:t>
      </w:r>
    </w:p>
    <w:p w:rsidR="00C91FB8" w:rsidRPr="00EE678B" w:rsidRDefault="00C91FB8" w:rsidP="005B5D24">
      <w:pPr>
        <w:pStyle w:val="ScreenCapture"/>
      </w:pPr>
      <w:r w:rsidRPr="00EE678B">
        <w:t xml:space="preserve">Is this correct? YES// </w:t>
      </w:r>
    </w:p>
    <w:p w:rsidR="00C91FB8" w:rsidRPr="00EE678B" w:rsidRDefault="00C91FB8" w:rsidP="005B5D24">
      <w:pPr>
        <w:pStyle w:val="ScreenCapture"/>
      </w:pPr>
    </w:p>
    <w:p w:rsidR="00C91FB8" w:rsidRPr="00EE678B" w:rsidRDefault="00C91FB8" w:rsidP="005B5D24">
      <w:pPr>
        <w:pStyle w:val="ScreenCapture"/>
      </w:pPr>
      <w:r w:rsidRPr="00EE678B">
        <w:t>- Duplicate Drug Pending Order for ALLOPURINOL 300MG has been discontinued...</w:t>
      </w:r>
    </w:p>
    <w:p w:rsidR="00C91FB8" w:rsidRPr="00EE678B" w:rsidRDefault="00C91FB8" w:rsidP="00C91FB8">
      <w:pPr>
        <w:rPr>
          <w:sz w:val="20"/>
          <w:szCs w:val="20"/>
        </w:rPr>
      </w:pPr>
    </w:p>
    <w:p w:rsidR="00C91FB8" w:rsidRPr="00EE678B" w:rsidRDefault="00C91FB8" w:rsidP="008E248B">
      <w:pPr>
        <w:pStyle w:val="ExampleHeading"/>
      </w:pPr>
      <w:bookmarkStart w:id="4725" w:name="Page_220"/>
      <w:bookmarkStart w:id="4726" w:name="Page_219"/>
      <w:bookmarkEnd w:id="4725"/>
      <w:bookmarkEnd w:id="4726"/>
      <w:r w:rsidRPr="00EE678B">
        <w:t>Copying an Existing Order</w:t>
      </w:r>
    </w:p>
    <w:p w:rsidR="00C91FB8" w:rsidRPr="00EE678B" w:rsidRDefault="00C91FB8" w:rsidP="005B5D24">
      <w:pPr>
        <w:pStyle w:val="ScreenCapture"/>
      </w:pPr>
      <w:r w:rsidRPr="00EE678B">
        <w:t>RN   Renew</w:t>
      </w:r>
    </w:p>
    <w:p w:rsidR="00C91FB8" w:rsidRPr="00EE678B" w:rsidRDefault="00C91FB8" w:rsidP="005B5D24">
      <w:pPr>
        <w:pStyle w:val="ScreenCapture"/>
      </w:pPr>
      <w:r w:rsidRPr="00EE678B">
        <w:t xml:space="preserve">Select Action: Next Screen// CO   CO  </w:t>
      </w:r>
    </w:p>
    <w:p w:rsidR="00C91FB8" w:rsidRPr="00EE678B" w:rsidRDefault="00C91FB8" w:rsidP="005B5D24">
      <w:pPr>
        <w:pStyle w:val="ScreenCapture"/>
      </w:pPr>
    </w:p>
    <w:p w:rsidR="00C91FB8" w:rsidRPr="00EE678B" w:rsidRDefault="00C91FB8" w:rsidP="005B5D24">
      <w:pPr>
        <w:pStyle w:val="ScreenCapture"/>
      </w:pPr>
      <w:r w:rsidRPr="00EE678B">
        <w:t xml:space="preserve">OP Medications (ACTIVE)       Mar 12, 2008@09:15:48          Page:  1 of    2 </w:t>
      </w:r>
    </w:p>
    <w:p w:rsidR="00C91FB8" w:rsidRPr="00EE678B" w:rsidRDefault="00C91FB8" w:rsidP="005B5D24">
      <w:pPr>
        <w:pStyle w:val="ScreenCapture"/>
      </w:pPr>
      <w:r w:rsidRPr="00EE678B">
        <w:t xml:space="preserve">PSOPATIENT,TWO                                                       &lt;A&gt; </w:t>
      </w:r>
    </w:p>
    <w:p w:rsidR="00C91FB8" w:rsidRPr="00EE678B" w:rsidRDefault="00C91FB8" w:rsidP="005B5D24">
      <w:pPr>
        <w:pStyle w:val="ScreenCapture"/>
      </w:pPr>
      <w:r w:rsidRPr="00EE678B">
        <w:t xml:space="preserve">  PID: 000-00-0000                                Ht(cm): 182.88 (04/13/2005)</w:t>
      </w:r>
    </w:p>
    <w:p w:rsidR="00D9442D" w:rsidRDefault="00C91FB8" w:rsidP="00D9442D">
      <w:pPr>
        <w:pStyle w:val="ScreenCapture"/>
        <w:rPr>
          <w:lang w:val="en-US"/>
        </w:rPr>
      </w:pPr>
      <w:r w:rsidRPr="00EE678B">
        <w:t xml:space="preserve">  DOB: JAN 1,1945 (63)                            Wt(kg): 77.27 (04/13/2005)</w:t>
      </w:r>
    </w:p>
    <w:p w:rsidR="00D9442D" w:rsidRDefault="00D9442D" w:rsidP="00D9442D">
      <w:pPr>
        <w:pStyle w:val="ScreenCapture"/>
        <w:rPr>
          <w:lang w:val="en-US"/>
        </w:rPr>
      </w:pPr>
      <w:r>
        <w:rPr>
          <w:lang w:val="en-US"/>
        </w:rPr>
        <w:t xml:space="preserve">  </w:t>
      </w:r>
      <w:r w:rsidRPr="00E97BFB">
        <w:t xml:space="preserve">SEX: MALE                   </w:t>
      </w:r>
    </w:p>
    <w:p w:rsidR="00C91FB8" w:rsidRPr="00EE678B" w:rsidRDefault="00D9442D" w:rsidP="00D9442D">
      <w:pPr>
        <w:pStyle w:val="ScreenCapture"/>
      </w:pPr>
      <w:r>
        <w:rPr>
          <w:rFonts w:cs="Courier New"/>
          <w:lang w:val="en-US"/>
        </w:rPr>
        <w:t xml:space="preserve"> </w:t>
      </w:r>
      <w:r w:rsidRPr="00E97BFB">
        <w:rPr>
          <w:rFonts w:cs="Courier New"/>
        </w:rPr>
        <w:t>CrCL: &lt;Not Found</w:t>
      </w:r>
      <w:r>
        <w:rPr>
          <w:rFonts w:cs="Courier New"/>
        </w:rPr>
        <w:t xml:space="preserve">&gt; (CREAT: Not Found)           </w:t>
      </w:r>
      <w:r w:rsidRPr="00E97BFB">
        <w:rPr>
          <w:rFonts w:cs="Courier New"/>
        </w:rPr>
        <w:t xml:space="preserve">BSA (m2): </w:t>
      </w:r>
      <w:r>
        <w:rPr>
          <w:rFonts w:cs="Courier New"/>
          <w:lang w:val="en-US"/>
        </w:rPr>
        <w:t>2.09</w:t>
      </w:r>
      <w:r w:rsidR="00C91FB8" w:rsidRPr="00EE678B">
        <w:t xml:space="preserve">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 2584$                                                     </w:t>
      </w:r>
    </w:p>
    <w:p w:rsidR="00C91FB8" w:rsidRPr="00EE678B" w:rsidRDefault="00C91FB8" w:rsidP="005B5D24">
      <w:pPr>
        <w:pStyle w:val="ScreenCapture"/>
      </w:pPr>
      <w:r w:rsidRPr="00EE678B">
        <w:t xml:space="preserve"> (1) *Orderable Item: AMLODIPINE/ATORVASTATIN TAB                               </w:t>
      </w:r>
    </w:p>
    <w:p w:rsidR="00F43248" w:rsidRDefault="00C91FB8" w:rsidP="005B5D24">
      <w:pPr>
        <w:pStyle w:val="ScreenCapture"/>
      </w:pPr>
      <w:r w:rsidRPr="00EE678B">
        <w:t xml:space="preserve"> (2)            Drug: AMLODIPINE 5MG/ATORVASTATIN 10MG TAB    </w:t>
      </w:r>
    </w:p>
    <w:p w:rsidR="00C91FB8" w:rsidRPr="00EE678B" w:rsidRDefault="00F43248" w:rsidP="005B5D24">
      <w:pPr>
        <w:pStyle w:val="ScreenCapture"/>
      </w:pPr>
      <w:r>
        <w:rPr>
          <w:rFonts w:eastAsia="Courier New" w:cs="Courier New"/>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(3)         *Dosage: ONE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5B5D24">
      <w:pPr>
        <w:pStyle w:val="ScreenCapture"/>
      </w:pPr>
      <w:r w:rsidRPr="00EE678B">
        <w:t xml:space="preserve"> (4)Pat Instructions: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(5)  Patient Status: OPT NSC                                                   </w:t>
      </w:r>
    </w:p>
    <w:p w:rsidR="00C91FB8" w:rsidRPr="00EE678B" w:rsidRDefault="00C91FB8" w:rsidP="005B5D24">
      <w:pPr>
        <w:pStyle w:val="ScreenCapture"/>
      </w:pPr>
      <w:r w:rsidRPr="00EE678B">
        <w:t xml:space="preserve"> (6)      Issue Date: 03/12/08              (7)  Fill Date: 03/12/08           </w:t>
      </w:r>
    </w:p>
    <w:p w:rsidR="00C91FB8" w:rsidRPr="00EE678B" w:rsidRDefault="00C91FB8" w:rsidP="005B5D24">
      <w:pPr>
        <w:pStyle w:val="ScreenCapture"/>
      </w:pPr>
      <w:r w:rsidRPr="00EE678B">
        <w:t xml:space="preserve">      Last Fill Date: 03/12/08 (Window)                                         </w:t>
      </w:r>
    </w:p>
    <w:p w:rsidR="00C91FB8" w:rsidRPr="00EE678B" w:rsidRDefault="00C91FB8" w:rsidP="005B5D24">
      <w:pPr>
        <w:pStyle w:val="ScreenCapture"/>
      </w:pPr>
      <w:r w:rsidRPr="00EE678B">
        <w:t xml:space="preserve">   Last Release Date:                       (8)      Lot #:                    </w:t>
      </w:r>
    </w:p>
    <w:p w:rsidR="00C91FB8" w:rsidRPr="00EE678B" w:rsidRDefault="00C91FB8" w:rsidP="005B5D24">
      <w:pPr>
        <w:pStyle w:val="ScreenCapture"/>
      </w:pPr>
      <w:r w:rsidRPr="00EE678B">
        <w:t xml:space="preserve">             Expires: 03/13/09                          MFG: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AC   Accept                             ED   Edit</w:t>
      </w:r>
    </w:p>
    <w:p w:rsidR="00C91FB8" w:rsidRPr="00EE678B" w:rsidRDefault="00C91FB8" w:rsidP="005B5D24">
      <w:pPr>
        <w:pStyle w:val="ScreenCapture"/>
      </w:pPr>
    </w:p>
    <w:p w:rsidR="00C91FB8" w:rsidRPr="00EE678B" w:rsidRDefault="00C91FB8" w:rsidP="005B5D24">
      <w:pPr>
        <w:pStyle w:val="ScreenCapture"/>
      </w:pPr>
      <w:r w:rsidRPr="00EE678B">
        <w:t xml:space="preserve">New OP Order (COPY)           Mar 12, 2008@09:15:48        Page:    1 of    2 </w:t>
      </w:r>
    </w:p>
    <w:p w:rsidR="00C91FB8" w:rsidRPr="00EE678B" w:rsidRDefault="00C91FB8" w:rsidP="005B5D24">
      <w:pPr>
        <w:pStyle w:val="ScreenCapture"/>
      </w:pPr>
      <w:r w:rsidRPr="00EE678B">
        <w:t xml:space="preserve">PSOPATIENT,TWO                                                        &lt;A&gt; </w:t>
      </w:r>
    </w:p>
    <w:p w:rsidR="00C91FB8" w:rsidRPr="00EE678B" w:rsidRDefault="00C91FB8" w:rsidP="005B5D24">
      <w:pPr>
        <w:pStyle w:val="ScreenCapture"/>
      </w:pPr>
      <w:r w:rsidRPr="00EE678B">
        <w:t xml:space="preserve">  PID: 000-00-0000                                Ht(cm): 182.88 (04/13/2005)</w:t>
      </w:r>
    </w:p>
    <w:p w:rsidR="00C91FB8" w:rsidRPr="00EE678B" w:rsidRDefault="00C91FB8" w:rsidP="005B5D24">
      <w:pPr>
        <w:pStyle w:val="ScreenCapture"/>
      </w:pPr>
      <w:r w:rsidRPr="00EE678B">
        <w:t xml:space="preserve">  DOB: JAN 1,1945 (63)                            Wt(kg): 77.27 (04/13/2005) </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Orderable Item: AMLODIPINE/ATORVASTATIN TAB                               </w:t>
      </w:r>
    </w:p>
    <w:p w:rsidR="00C91FB8" w:rsidRPr="00EE678B" w:rsidRDefault="00C91FB8" w:rsidP="005B5D24">
      <w:pPr>
        <w:pStyle w:val="ScreenCapture"/>
      </w:pPr>
      <w:r w:rsidRPr="00EE678B">
        <w:t xml:space="preserve"> (1)           Drug: AMLODIPINE 5MG/ATORVASTATIN 10MG TAB                      </w:t>
      </w:r>
    </w:p>
    <w:p w:rsidR="00C91FB8" w:rsidRPr="00EE678B" w:rsidRDefault="00C91FB8" w:rsidP="005B5D24">
      <w:pPr>
        <w:pStyle w:val="ScreenCapture"/>
      </w:pPr>
      <w:r w:rsidRPr="00EE678B">
        <w:t xml:space="preserve"> (2) Patient Status: OPT NSC                                                   </w:t>
      </w:r>
    </w:p>
    <w:p w:rsidR="00C91FB8" w:rsidRPr="00EE678B" w:rsidRDefault="00C91FB8" w:rsidP="005B5D24">
      <w:pPr>
        <w:pStyle w:val="ScreenCapture"/>
      </w:pPr>
      <w:r w:rsidRPr="00EE678B">
        <w:t xml:space="preserve"> (3)     Issue Date: MAR 12,2008            (4) Fill Date: MAR 12,2008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(5) Dosage Ordered: ONE TABLET                                                </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QAM                                                       </w:t>
      </w:r>
    </w:p>
    <w:p w:rsidR="00C91FB8" w:rsidRPr="00EE678B" w:rsidRDefault="00C91FB8" w:rsidP="001158A8">
      <w:pPr>
        <w:pStyle w:val="ScreenCapture"/>
        <w:keepNext/>
      </w:pPr>
      <w:r w:rsidRPr="00EE678B">
        <w:t xml:space="preserve"> (6)Pat Instruction:                                                           </w:t>
      </w:r>
    </w:p>
    <w:p w:rsidR="00C91FB8" w:rsidRPr="00EE678B" w:rsidRDefault="00C91FB8" w:rsidP="005B5D24">
      <w:pPr>
        <w:pStyle w:val="ScreenCapture"/>
      </w:pPr>
      <w:r w:rsidRPr="00EE678B">
        <w:t xml:space="preserve">                 SIG: TAKE ONE TABLET BY MOUTH EVERY MORNING                    </w:t>
      </w:r>
    </w:p>
    <w:p w:rsidR="00C91FB8" w:rsidRPr="00EE678B" w:rsidRDefault="00C91FB8" w:rsidP="005B5D24">
      <w:pPr>
        <w:pStyle w:val="ScreenCapture"/>
      </w:pPr>
      <w:r w:rsidRPr="00EE678B">
        <w:t xml:space="preserve"> (7)    Days Supply: 30                    (8)   QTY ( ): 30                  </w:t>
      </w:r>
    </w:p>
    <w:p w:rsidR="00C91FB8" w:rsidRPr="00EE678B" w:rsidRDefault="00C91FB8" w:rsidP="005B5D24">
      <w:pPr>
        <w:pStyle w:val="ScreenCapture"/>
      </w:pPr>
      <w:r w:rsidRPr="00EE678B">
        <w:t xml:space="preserve"> (9)   # of Refills: 11                    (10)  Routing: WINDOW              </w:t>
      </w:r>
    </w:p>
    <w:p w:rsidR="00C91FB8" w:rsidRPr="00EE678B" w:rsidRDefault="00C91FB8" w:rsidP="005B5D24">
      <w:pPr>
        <w:pStyle w:val="ScreenCapture"/>
      </w:pPr>
      <w:r w:rsidRPr="00EE678B">
        <w:t xml:space="preserve"> (11)         Clinic:                                                           </w:t>
      </w:r>
    </w:p>
    <w:p w:rsidR="00C91FB8" w:rsidRPr="00EE678B" w:rsidRDefault="00C91FB8" w:rsidP="005B5D24">
      <w:pPr>
        <w:pStyle w:val="ScreenCapture"/>
      </w:pPr>
      <w:r w:rsidRPr="00EE678B">
        <w:t xml:space="preserve"> (12)       Provider: PSOPROVIDER,ONE                 (13)   Copies: 1           </w:t>
      </w: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AC   Accept                             ED   Edit</w:t>
      </w:r>
    </w:p>
    <w:p w:rsidR="00C91FB8" w:rsidRPr="00EE678B" w:rsidRDefault="00C91FB8" w:rsidP="005B5D24">
      <w:pPr>
        <w:pStyle w:val="ScreenCapture"/>
      </w:pPr>
      <w:r w:rsidRPr="00EE678B">
        <w:t xml:space="preserve">Select Action: Next Screen// AC   Accept  </w:t>
      </w:r>
    </w:p>
    <w:p w:rsidR="00C91FB8" w:rsidRPr="00EE678B" w:rsidRDefault="00C91FB8" w:rsidP="005B5D24">
      <w:pPr>
        <w:pStyle w:val="ScreenCapture"/>
      </w:pPr>
      <w:r w:rsidRPr="00EE678B">
        <w:t>-----------------------------------------------------------------------------</w:t>
      </w:r>
    </w:p>
    <w:p w:rsidR="00C91FB8" w:rsidRPr="00EE678B" w:rsidRDefault="00C91FB8" w:rsidP="005B5D24">
      <w:pPr>
        <w:pStyle w:val="ScreenCapture"/>
      </w:pPr>
      <w:r w:rsidRPr="00EE678B">
        <w:t>Duplicate Drug in Local RX:</w:t>
      </w:r>
    </w:p>
    <w:p w:rsidR="00C91FB8" w:rsidRPr="00EE678B" w:rsidRDefault="00C91FB8" w:rsidP="005B5D24">
      <w:pPr>
        <w:pStyle w:val="ScreenCapture"/>
      </w:pPr>
    </w:p>
    <w:p w:rsidR="00C91FB8" w:rsidRPr="00EE678B" w:rsidRDefault="00C91FB8" w:rsidP="005B5D24">
      <w:pPr>
        <w:pStyle w:val="ScreenCapture"/>
      </w:pPr>
      <w:r w:rsidRPr="00EE678B">
        <w:t xml:space="preserve">              Rx #: 2584</w:t>
      </w:r>
    </w:p>
    <w:p w:rsidR="00C91FB8" w:rsidRPr="00EE678B" w:rsidRDefault="00C91FB8" w:rsidP="005B5D24">
      <w:pPr>
        <w:pStyle w:val="ScreenCapture"/>
      </w:pPr>
      <w:r w:rsidRPr="00EE678B">
        <w:t xml:space="preserve">              Drug: AMLODIPINE 5MG/ATORVASTATIN 10MG TAB</w:t>
      </w:r>
    </w:p>
    <w:p w:rsidR="00C91FB8" w:rsidRPr="00EE678B" w:rsidRDefault="00C91FB8" w:rsidP="005B5D24">
      <w:pPr>
        <w:pStyle w:val="ScreenCapture"/>
      </w:pPr>
      <w:r w:rsidRPr="00EE678B">
        <w:t xml:space="preserve">               SIG: TAKE ONE TABLET BY MOUTH EVERY MORNING</w:t>
      </w:r>
    </w:p>
    <w:p w:rsidR="00C91FB8" w:rsidRPr="00EE678B" w:rsidRDefault="00C91FB8" w:rsidP="005B5D24">
      <w:pPr>
        <w:pStyle w:val="ScreenCapture"/>
      </w:pPr>
      <w:r w:rsidRPr="00EE678B">
        <w:t xml:space="preserve">               QTY: 30                  Refills remaining: 11</w:t>
      </w:r>
    </w:p>
    <w:p w:rsidR="00C91FB8" w:rsidRPr="00EE678B" w:rsidRDefault="00C91FB8" w:rsidP="005B5D24">
      <w:pPr>
        <w:pStyle w:val="ScreenCapture"/>
      </w:pPr>
      <w:r w:rsidRPr="00EE678B">
        <w:t xml:space="preserve">          Provider: OPPROVIDER, ONE                Issued: 03/12/07</w:t>
      </w:r>
    </w:p>
    <w:p w:rsidR="00C91FB8" w:rsidRPr="00EE678B" w:rsidRDefault="00C91FB8" w:rsidP="005B5D24">
      <w:pPr>
        <w:pStyle w:val="ScreenCapture"/>
      </w:pPr>
      <w:r w:rsidRPr="00EE678B">
        <w:t xml:space="preserve">            Status: ACTIVE                 Last filled on: 03/12/07</w:t>
      </w:r>
    </w:p>
    <w:p w:rsidR="00C91FB8" w:rsidRPr="00EE678B" w:rsidRDefault="00C91FB8" w:rsidP="005B5D24">
      <w:pPr>
        <w:pStyle w:val="ScreenCapture"/>
      </w:pPr>
      <w:r w:rsidRPr="00EE678B">
        <w:t xml:space="preserve"> Processing Status: Released locally on 3/12/07@08:55:32 (Window)                        </w:t>
      </w:r>
    </w:p>
    <w:p w:rsidR="00C91FB8" w:rsidRPr="00EE678B" w:rsidRDefault="00C91FB8" w:rsidP="005B5D24">
      <w:pPr>
        <w:pStyle w:val="ScreenCapture"/>
      </w:pPr>
      <w:r w:rsidRPr="00EE678B">
        <w:t xml:space="preserve">                                              Days Supply: 30</w:t>
      </w:r>
    </w:p>
    <w:p w:rsidR="00C91FB8" w:rsidRPr="00EE678B" w:rsidRDefault="00C91FB8" w:rsidP="005B5D24">
      <w:pPr>
        <w:pStyle w:val="ScreenCapture"/>
      </w:pPr>
    </w:p>
    <w:p w:rsidR="00C91FB8" w:rsidRPr="00EE678B" w:rsidRDefault="00C91FB8" w:rsidP="005B5D24">
      <w:pPr>
        <w:pStyle w:val="ScreenCapture"/>
      </w:pPr>
      <w:r w:rsidRPr="00EE678B">
        <w:t>-----------------------------------------------------------------------------</w:t>
      </w:r>
    </w:p>
    <w:p w:rsidR="00C91FB8" w:rsidRPr="00EE678B" w:rsidRDefault="00C91FB8" w:rsidP="005B5D24">
      <w:pPr>
        <w:pStyle w:val="ScreenCapture"/>
      </w:pPr>
      <w:r w:rsidRPr="00EE678B">
        <w:t>Discontinue Rx #2584 AMLODIPINE 5MG/ATORVASTATIN 10MG TAB? Y/N YES</w:t>
      </w:r>
    </w:p>
    <w:p w:rsidR="00C91FB8" w:rsidRPr="00EE678B" w:rsidRDefault="00C91FB8" w:rsidP="005B5D24">
      <w:pPr>
        <w:pStyle w:val="ScreenCapture"/>
      </w:pPr>
    </w:p>
    <w:p w:rsidR="00C91FB8" w:rsidRPr="00EE678B" w:rsidRDefault="00C91FB8" w:rsidP="005B5D24">
      <w:pPr>
        <w:pStyle w:val="ScreenCapture"/>
      </w:pPr>
      <w:r w:rsidRPr="00EE678B">
        <w:t>Rx #2584 AMLODIPINE 5MG/ATORVASTATIN 10MG TAB will be discontinued after the acceptance of the new order.</w:t>
      </w:r>
    </w:p>
    <w:p w:rsidR="00C91FB8" w:rsidRPr="00EE678B" w:rsidRDefault="00C91FB8" w:rsidP="005B5D24">
      <w:pPr>
        <w:pStyle w:val="ScreenCapture"/>
      </w:pPr>
    </w:p>
    <w:p w:rsidR="00C91FB8" w:rsidRPr="00EE678B" w:rsidRDefault="00C91FB8" w:rsidP="005B5D24">
      <w:pPr>
        <w:pStyle w:val="ScreenCapture"/>
      </w:pPr>
      <w:r w:rsidRPr="00EE678B">
        <w:t>Nature of Order: WRITTEN//        W</w:t>
      </w:r>
    </w:p>
    <w:p w:rsidR="00C91FB8" w:rsidRPr="00EE678B" w:rsidRDefault="00C91FB8" w:rsidP="005B5D24">
      <w:pPr>
        <w:pStyle w:val="ScreenCapture"/>
      </w:pPr>
      <w:r w:rsidRPr="00EE678B">
        <w:t>WAS THE PATIENT COUNSELED: NO// NO</w:t>
      </w:r>
    </w:p>
    <w:p w:rsidR="00C91FB8" w:rsidRPr="00EE678B" w:rsidRDefault="00C91FB8" w:rsidP="005B5D24">
      <w:pPr>
        <w:pStyle w:val="ScreenCapture"/>
      </w:pPr>
    </w:p>
    <w:p w:rsidR="00C91FB8" w:rsidRPr="00EE678B" w:rsidRDefault="00C91FB8" w:rsidP="005B5D24">
      <w:pPr>
        <w:pStyle w:val="ScreenCapture"/>
      </w:pPr>
      <w:r w:rsidRPr="00EE678B">
        <w:t>Do you want to enter a Progress Note? No//   NO</w:t>
      </w:r>
    </w:p>
    <w:p w:rsidR="00C91FB8" w:rsidRPr="00EE678B" w:rsidRDefault="00C91FB8" w:rsidP="005B5D24">
      <w:pPr>
        <w:pStyle w:val="ScreenCapture"/>
      </w:pPr>
    </w:p>
    <w:p w:rsidR="00C91FB8" w:rsidRPr="00EE678B" w:rsidRDefault="00C91FB8" w:rsidP="005B5D24">
      <w:pPr>
        <w:pStyle w:val="ScreenCapture"/>
      </w:pPr>
      <w:r w:rsidRPr="00EE678B">
        <w:t>Rx # 2585              03/12/08</w:t>
      </w:r>
    </w:p>
    <w:p w:rsidR="00C91FB8" w:rsidRPr="00EE678B" w:rsidRDefault="00C91FB8" w:rsidP="005B5D24">
      <w:pPr>
        <w:pStyle w:val="ScreenCapture"/>
      </w:pPr>
      <w:r w:rsidRPr="00EE678B">
        <w:t>PSOPATIENT,TWO T                  #30</w:t>
      </w:r>
    </w:p>
    <w:p w:rsidR="00C91FB8" w:rsidRPr="00EE678B" w:rsidRDefault="00C91FB8" w:rsidP="005B5D24">
      <w:pPr>
        <w:pStyle w:val="ScreenCapture"/>
      </w:pPr>
      <w:r w:rsidRPr="00EE678B">
        <w:t>TAKE ONE TABLET BY MOUTH EVERY MORNING</w:t>
      </w:r>
    </w:p>
    <w:p w:rsidR="00C91FB8" w:rsidRPr="00EE678B" w:rsidRDefault="00C91FB8" w:rsidP="005B5D24">
      <w:pPr>
        <w:pStyle w:val="ScreenCapture"/>
      </w:pPr>
    </w:p>
    <w:p w:rsidR="00C91FB8" w:rsidRPr="00EE678B" w:rsidRDefault="00C91FB8" w:rsidP="005B5D24">
      <w:pPr>
        <w:pStyle w:val="ScreenCapture"/>
      </w:pPr>
      <w:r w:rsidRPr="00EE678B">
        <w:t>AMLODIPINE 5MG/ATORVASTATIN 10MG TAB</w:t>
      </w:r>
    </w:p>
    <w:p w:rsidR="00C91FB8" w:rsidRPr="00EE678B" w:rsidRDefault="00C91FB8" w:rsidP="005B5D24">
      <w:pPr>
        <w:pStyle w:val="ScreenCapture"/>
      </w:pPr>
      <w:r w:rsidRPr="00EE678B">
        <w:t>PSOPROVIDER,ONE       PSOPHARMACIST,ONE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SC Percent: 40%</w:t>
      </w:r>
    </w:p>
    <w:p w:rsidR="00C91FB8" w:rsidRPr="00EE678B" w:rsidRDefault="00C91FB8" w:rsidP="005B5D24">
      <w:pPr>
        <w:pStyle w:val="ScreenCapture"/>
      </w:pPr>
      <w:r w:rsidRPr="00EE678B">
        <w:t xml:space="preserve">     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NO// </w:t>
      </w:r>
    </w:p>
    <w:p w:rsidR="00C91FB8" w:rsidRPr="00EE678B" w:rsidRDefault="00C91FB8" w:rsidP="005B5D24">
      <w:pPr>
        <w:pStyle w:val="ScreenCapture"/>
      </w:pPr>
    </w:p>
    <w:p w:rsidR="00C91FB8" w:rsidRPr="00EE678B" w:rsidRDefault="00C91FB8" w:rsidP="005B5D24">
      <w:pPr>
        <w:pStyle w:val="ScreenCapture"/>
      </w:pPr>
      <w:r w:rsidRPr="00EE678B">
        <w:t>Is this correct? YES// ...</w:t>
      </w:r>
    </w:p>
    <w:p w:rsidR="00C91FB8" w:rsidRPr="00EE678B" w:rsidRDefault="00C91FB8" w:rsidP="005B5D24">
      <w:pPr>
        <w:pStyle w:val="ScreenCapture"/>
      </w:pPr>
    </w:p>
    <w:p w:rsidR="00C91FB8" w:rsidRPr="00EE678B" w:rsidRDefault="00C91FB8" w:rsidP="005B5D24">
      <w:pPr>
        <w:pStyle w:val="ScreenCapture"/>
      </w:pPr>
      <w:r w:rsidRPr="00EE678B">
        <w:t>Duplicate Drug Rx #2584 AMLODIPINE 5MG/ATORVASTATIN 10MG TAB has been discontinued...</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The CPRS Auto Refill field can be updated using the </w:t>
      </w:r>
      <w:r w:rsidRPr="00EE678B">
        <w:rPr>
          <w:i/>
          <w:iCs/>
          <w:color w:val="000000"/>
          <w:szCs w:val="20"/>
        </w:rPr>
        <w:t xml:space="preserve">Pharmacy Systems Parameter Edit </w:t>
      </w:r>
      <w:r w:rsidRPr="00EE678B">
        <w:rPr>
          <w:color w:val="000000"/>
          <w:szCs w:val="20"/>
        </w:rPr>
        <w:t>[PSS MGR] option. This parameter works in conjunction with the PSOUATRF security key.</w:t>
      </w:r>
    </w:p>
    <w:p w:rsidR="00C91FB8" w:rsidRPr="00EE678B" w:rsidRDefault="00C91FB8" w:rsidP="00FE5778">
      <w:pPr>
        <w:pStyle w:val="BodyTextBullet1"/>
      </w:pPr>
      <w:r w:rsidRPr="00EE678B">
        <w:t>When the CPRS Auto Refill field is set to YES and the PSOAUTRF security key has been assigned to at least one user, all refills placed in CPRS by the provider are processed and suspended with the next fill date and all routing is set to Mail automatically.</w:t>
      </w:r>
    </w:p>
    <w:p w:rsidR="00C91FB8" w:rsidRPr="00EE678B" w:rsidRDefault="00C91FB8" w:rsidP="00FE5778">
      <w:pPr>
        <w:pStyle w:val="BodyTextBullet1"/>
      </w:pPr>
      <w:r w:rsidRPr="00EE678B">
        <w:t>When the CPRS Auto Refill field is set to NO or if the PSOAUTRF security key is not assigned, the manual refill process is required.</w:t>
      </w:r>
    </w:p>
    <w:p w:rsidR="00C91FB8" w:rsidRPr="00EE678B" w:rsidRDefault="00C91FB8" w:rsidP="00C91FB8">
      <w:pPr>
        <w:ind w:left="720"/>
        <w:contextualSpacing/>
        <w:rPr>
          <w:color w:val="000000"/>
          <w:szCs w:val="24"/>
        </w:rPr>
      </w:pPr>
    </w:p>
    <w:p w:rsidR="00C91FB8" w:rsidRPr="00EE678B" w:rsidRDefault="00C91FB8" w:rsidP="00C91FB8">
      <w:pPr>
        <w:rPr>
          <w:color w:val="000000"/>
          <w:szCs w:val="20"/>
        </w:rPr>
      </w:pPr>
      <w:r w:rsidRPr="00EE678B">
        <w:rPr>
          <w:color w:val="000000"/>
          <w:szCs w:val="20"/>
        </w:rPr>
        <w:t>If the auto refill process fails, the order will not be processed and will require manual refilling. A MailMan message will be sent to the holders of the PSOAUTRF key describing the reason for not filling the auto refill. All of the refill activity, manual or automatic, is recorded in the Activity Log entry notes.</w:t>
      </w:r>
    </w:p>
    <w:p w:rsidR="00C91FB8" w:rsidRPr="00EE678B" w:rsidRDefault="00C91FB8" w:rsidP="00C91FB8">
      <w:pPr>
        <w:rPr>
          <w:color w:val="000000"/>
          <w:szCs w:val="20"/>
        </w:rPr>
      </w:pPr>
    </w:p>
    <w:p w:rsidR="00C91FB8" w:rsidRPr="00EE678B" w:rsidRDefault="00C91FB8" w:rsidP="00C91FB8">
      <w:pPr>
        <w:rPr>
          <w:rFonts w:eastAsia="Batang"/>
          <w:color w:val="000000"/>
          <w:szCs w:val="20"/>
          <w:lang w:eastAsia="ko-KR"/>
        </w:rPr>
      </w:pPr>
      <w:r w:rsidRPr="00EE678B">
        <w:rPr>
          <w:color w:val="000000"/>
          <w:szCs w:val="20"/>
        </w:rPr>
        <w:t xml:space="preserve">With Patch PSO*7*233, when a name is selected, if the patient’s address is flagged with a Bad Address Indicator, a warning message is displayed. </w:t>
      </w:r>
      <w:r w:rsidRPr="00EE678B">
        <w:rPr>
          <w:rFonts w:eastAsia="Batang"/>
          <w:color w:val="000000"/>
          <w:szCs w:val="20"/>
          <w:lang w:eastAsia="ko-KR"/>
        </w:rPr>
        <w:t xml:space="preserve">If the user has proper authorization </w:t>
      </w:r>
      <w:r w:rsidRPr="00EE678B">
        <w:rPr>
          <w:rFonts w:eastAsia="Batang"/>
          <w:szCs w:val="20"/>
          <w:lang w:eastAsia="ko-KR"/>
        </w:rPr>
        <w:t>(i.e., the PSO SITE parameter “EDIT PATIENT DATA” is set to Yes or the user holds the new PSO ADDRESS UPDATE security key),</w:t>
      </w:r>
      <w:r w:rsidRPr="00EE678B">
        <w:rPr>
          <w:rFonts w:eastAsia="Batang"/>
          <w:color w:val="000000"/>
          <w:szCs w:val="20"/>
          <w:lang w:eastAsia="ko-KR"/>
        </w:rPr>
        <w:t xml:space="preserve"> a prompt displays asking if the user wants to update the address.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Following the installation of patches PSO*7*207 and OR*3*238 (Remote Data Interoperability (RDI) trigger patch), order checks will be made using additional data from the Health Data Repository Interim Messaging Solution (HDR-IMS) and the HDR-Historical (HDR-Hx). This will contain both Outpatient orders from other VAMCs as well as from Department of Defense (DoD) facilities, if available. All remote prescription statuses will be included in order checking for a new order being processed from within backdoor Outpatient Pharmacy and for new orders being placed by CPRS or by Inpatient Medications. Any remote Outpatient order that has been expired or discontinued for 30 days or less will be included in the list of medications to be checked.</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54"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For the </w:t>
      </w:r>
      <w:r w:rsidR="00C91FB8" w:rsidRPr="00EE678B">
        <w:rPr>
          <w:i/>
          <w:color w:val="000000"/>
          <w:szCs w:val="20"/>
        </w:rPr>
        <w:t>Patient Prescription Processing,</w:t>
      </w:r>
      <w:r w:rsidR="00C91FB8" w:rsidRPr="00EE678B">
        <w:rPr>
          <w:rFonts w:eastAsia="Batang"/>
          <w:lang w:eastAsia="ko-KR"/>
        </w:rPr>
        <w:t xml:space="preserve"> </w:t>
      </w:r>
      <w:r w:rsidR="00C91FB8" w:rsidRPr="00EE678B">
        <w:rPr>
          <w:color w:val="000000"/>
          <w:szCs w:val="20"/>
        </w:rPr>
        <w:t>if a temporary address has no end date, the following text is displayed in the Status column: “(Temp address from XXX 99,9999 till (no end date))”.</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check for remote data availability is performed upon entering the patient’s profile, rather than on each order, to ensure that both remote data and local data are used for order checking.</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following will not be included in order checks (after patch PSO*7*243):</w:t>
      </w:r>
    </w:p>
    <w:p w:rsidR="00C91FB8" w:rsidRPr="00EE678B" w:rsidRDefault="00C91FB8" w:rsidP="00FE5778">
      <w:pPr>
        <w:pStyle w:val="BodyTextBullet1"/>
      </w:pPr>
      <w:r w:rsidRPr="00EE678B">
        <w:t>Prescriptions with a status of “DELETED” in the STATUS field in the PRESCRIPTION file from a remote facility</w:t>
      </w:r>
    </w:p>
    <w:p w:rsidR="00C91FB8" w:rsidRPr="00EE678B" w:rsidRDefault="00C91FB8" w:rsidP="00FE5778">
      <w:pPr>
        <w:pStyle w:val="BodyTextBullet1"/>
      </w:pPr>
      <w:r w:rsidRPr="00EE678B">
        <w:t>Prescriptions with a missing expiration date, unless the ISSUE DATE field of the PRESCRIPTION file is within the past year</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Remote order checking added (after patch PSO*7*243):</w:t>
      </w:r>
    </w:p>
    <w:p w:rsidR="00C91FB8" w:rsidRPr="00EE678B" w:rsidRDefault="00C91FB8" w:rsidP="00FE5778">
      <w:pPr>
        <w:pStyle w:val="BodyTextBullet1"/>
      </w:pPr>
      <w:r w:rsidRPr="00EE678B">
        <w:t>For drug class when orders are placed for locally defined drugs</w:t>
      </w:r>
    </w:p>
    <w:p w:rsidR="00C91FB8" w:rsidRPr="00EE678B" w:rsidRDefault="00C91FB8" w:rsidP="00FE5778">
      <w:pPr>
        <w:pStyle w:val="BodyTextBullet1"/>
      </w:pPr>
      <w:r w:rsidRPr="00EE678B">
        <w:t>Allergy Analgesic class order checks only match against the specific 5-character class if the class begins with “CN10”</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If for any reason remote order checks cannot be performed, the following message displays:</w:t>
      </w:r>
    </w:p>
    <w:p w:rsidR="00C91FB8" w:rsidRPr="00EE678B" w:rsidRDefault="00C91FB8" w:rsidP="00C91FB8"/>
    <w:p w:rsidR="00C91FB8" w:rsidRPr="00EE678B" w:rsidRDefault="00C91FB8" w:rsidP="005B5D24">
      <w:pPr>
        <w:pStyle w:val="ScreenCapture"/>
      </w:pPr>
      <w:r w:rsidRPr="00EE678B">
        <w:t>Remote data not available - Only local order checks processed.</w:t>
      </w:r>
    </w:p>
    <w:p w:rsidR="00C91FB8" w:rsidRPr="00EE678B" w:rsidRDefault="00C91FB8" w:rsidP="00C91FB8">
      <w:pPr>
        <w:rPr>
          <w:color w:val="000000"/>
          <w:szCs w:val="24"/>
        </w:rPr>
      </w:pPr>
    </w:p>
    <w:p w:rsidR="00C91FB8" w:rsidRPr="00EE678B" w:rsidRDefault="00583040" w:rsidP="00471B3B">
      <w:pPr>
        <w:ind w:left="720" w:hanging="720"/>
        <w:rPr>
          <w:color w:val="000000"/>
        </w:rPr>
      </w:pPr>
      <w:bookmarkStart w:id="4727" w:name="OLE_LINK40"/>
      <w:bookmarkStart w:id="4728" w:name="OLE_LINK41"/>
      <w:r>
        <w:rPr>
          <w:noProof/>
        </w:rPr>
        <w:drawing>
          <wp:inline distT="0" distB="0" distL="0" distR="0">
            <wp:extent cx="449580" cy="373380"/>
            <wp:effectExtent l="0" t="0" r="0" b="0"/>
            <wp:docPr id="55" name="Picture 74"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Pencil 0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49580" cy="373380"/>
                    </a:xfrm>
                    <a:prstGeom prst="rect">
                      <a:avLst/>
                    </a:prstGeom>
                    <a:noFill/>
                    <a:ln>
                      <a:noFill/>
                    </a:ln>
                  </pic:spPr>
                </pic:pic>
              </a:graphicData>
            </a:graphic>
          </wp:inline>
        </w:drawing>
      </w:r>
      <w:r w:rsidR="00C91FB8" w:rsidRPr="00EE678B">
        <w:rPr>
          <w:b/>
          <w:color w:val="000000"/>
        </w:rPr>
        <w:t>Note:</w:t>
      </w:r>
      <w:r w:rsidR="00C91FB8" w:rsidRPr="00EE678B">
        <w:rPr>
          <w:color w:val="000000"/>
        </w:rPr>
        <w:t xml:space="preserve"> For </w:t>
      </w:r>
      <w:bookmarkStart w:id="4729" w:name="_Hlt289283631"/>
      <w:r w:rsidR="00C91FB8" w:rsidRPr="00EE678B">
        <w:rPr>
          <w:color w:val="000000"/>
        </w:rPr>
        <w:t>remote order checking</w:t>
      </w:r>
      <w:bookmarkEnd w:id="4729"/>
      <w:r w:rsidR="00C91FB8" w:rsidRPr="00EE678B">
        <w:rPr>
          <w:color w:val="000000"/>
        </w:rPr>
        <w:t>, if the remote order does not have a VA PRODUCT file VUID, then it will not be included in drug-drug order checks.</w:t>
      </w:r>
    </w:p>
    <w:bookmarkEnd w:id="4727"/>
    <w:bookmarkEnd w:id="4728"/>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This option also prompts for </w:t>
      </w:r>
      <w:r w:rsidR="00192FB8" w:rsidRPr="00B31611">
        <w:rPr>
          <w:color w:val="000000"/>
          <w:szCs w:val="20"/>
        </w:rPr>
        <w:t>1</w:t>
      </w:r>
      <w:r w:rsidR="00192FB8" w:rsidRPr="00B31611">
        <w:rPr>
          <w:color w:val="000000"/>
          <w:szCs w:val="20"/>
          <w:vertAlign w:val="superscript"/>
        </w:rPr>
        <w:t>st</w:t>
      </w:r>
      <w:r w:rsidR="00192FB8" w:rsidRPr="00B31611">
        <w:rPr>
          <w:color w:val="000000"/>
          <w:szCs w:val="20"/>
        </w:rPr>
        <w:t xml:space="preserve"> reference International Classification of Diseases (ICD) Diagnosis Codes (maximum of eight).</w:t>
      </w:r>
      <w:r w:rsidRPr="00EE678B">
        <w:rPr>
          <w:color w:val="000000"/>
          <w:szCs w:val="20"/>
        </w:rPr>
        <w:t xml:space="preserve"> Along with the PROVIDER key, the </w:t>
      </w:r>
      <w:r w:rsidRPr="00EE678B">
        <w:rPr>
          <w:szCs w:val="20"/>
        </w:rPr>
        <w:t>VistA</w:t>
      </w:r>
      <w:r w:rsidRPr="00EE678B">
        <w:rPr>
          <w:color w:val="000000"/>
          <w:szCs w:val="20"/>
        </w:rPr>
        <w:t xml:space="preserve"> Outpatient Pharmacy application evaluates the IBB Clinical Indicator Data Capture (CIDC) Insurance Switch to determine if CIDC prompts appear. This allows sites to choose whether to collect CIDC data.</w:t>
      </w:r>
    </w:p>
    <w:p w:rsidR="00C91FB8" w:rsidRPr="00EE678B" w:rsidRDefault="00C91FB8" w:rsidP="00C91FB8">
      <w:pPr>
        <w:tabs>
          <w:tab w:val="left" w:pos="720"/>
          <w:tab w:val="left" w:pos="1440"/>
          <w:tab w:val="left" w:pos="2160"/>
          <w:tab w:val="left" w:pos="2880"/>
          <w:tab w:val="left" w:pos="4680"/>
        </w:tabs>
        <w:rPr>
          <w:rFonts w:eastAsia="MS Mincho"/>
          <w:color w:val="000000"/>
          <w:szCs w:val="20"/>
        </w:rPr>
      </w:pPr>
    </w:p>
    <w:p w:rsidR="00192FB8" w:rsidRPr="00B31611" w:rsidRDefault="00192FB8" w:rsidP="00192FB8">
      <w:pPr>
        <w:rPr>
          <w:color w:val="000000"/>
          <w:szCs w:val="20"/>
        </w:rPr>
      </w:pPr>
      <w:r w:rsidRPr="00B31611">
        <w:rPr>
          <w:color w:val="000000"/>
          <w:szCs w:val="20"/>
        </w:rPr>
        <w:t>These new ICD Diagnosis Code prompts only appear when the:</w:t>
      </w:r>
    </w:p>
    <w:p w:rsidR="00192FB8" w:rsidRPr="00B31611" w:rsidRDefault="00192FB8">
      <w:pPr>
        <w:numPr>
          <w:ilvl w:val="0"/>
          <w:numId w:val="51"/>
        </w:numPr>
        <w:spacing w:before="120"/>
        <w:rPr>
          <w:color w:val="000000"/>
          <w:szCs w:val="20"/>
        </w:rPr>
        <w:pPrChange w:id="4730" w:author="Fred Perez" w:date="2019-03-22T09:44:00Z">
          <w:pPr>
            <w:numPr>
              <w:numId w:val="54"/>
            </w:numPr>
            <w:tabs>
              <w:tab w:val="num" w:pos="720"/>
            </w:tabs>
            <w:spacing w:before="120"/>
            <w:ind w:left="720" w:hanging="360"/>
          </w:pPr>
        </w:pPrChange>
      </w:pPr>
      <w:r w:rsidRPr="00B31611">
        <w:rPr>
          <w:color w:val="000000"/>
          <w:szCs w:val="20"/>
        </w:rPr>
        <w:t>User entering the prescription holds the PROVIDER key.</w:t>
      </w:r>
    </w:p>
    <w:p w:rsidR="00192FB8" w:rsidRPr="00B31611" w:rsidRDefault="00192FB8">
      <w:pPr>
        <w:numPr>
          <w:ilvl w:val="0"/>
          <w:numId w:val="51"/>
        </w:numPr>
        <w:spacing w:before="120"/>
        <w:rPr>
          <w:color w:val="000000"/>
          <w:szCs w:val="20"/>
        </w:rPr>
        <w:pPrChange w:id="4731" w:author="Fred Perez" w:date="2019-03-22T09:44:00Z">
          <w:pPr>
            <w:numPr>
              <w:numId w:val="54"/>
            </w:numPr>
            <w:tabs>
              <w:tab w:val="num" w:pos="720"/>
            </w:tabs>
            <w:spacing w:before="120"/>
            <w:ind w:left="720" w:hanging="360"/>
          </w:pPr>
        </w:pPrChange>
      </w:pPr>
      <w:r w:rsidRPr="00B31611">
        <w:rPr>
          <w:color w:val="000000"/>
          <w:szCs w:val="20"/>
        </w:rPr>
        <w:t>IBB CIDC Insurance Switch is set to ‘YES’. (Yes = Prompt user for ICD Diagnosis Codes)</w:t>
      </w:r>
    </w:p>
    <w:p w:rsidR="00192FB8" w:rsidRPr="00B31611" w:rsidRDefault="00192FB8" w:rsidP="00192FB8">
      <w:pPr>
        <w:rPr>
          <w:color w:val="000000"/>
          <w:szCs w:val="20"/>
        </w:rPr>
      </w:pPr>
    </w:p>
    <w:p w:rsidR="00192FB8" w:rsidRPr="00B31611" w:rsidRDefault="00192FB8" w:rsidP="00192FB8">
      <w:pPr>
        <w:rPr>
          <w:color w:val="000000"/>
          <w:szCs w:val="20"/>
        </w:rPr>
      </w:pPr>
      <w:r w:rsidRPr="00B31611">
        <w:rPr>
          <w:color w:val="000000"/>
          <w:szCs w:val="20"/>
        </w:rPr>
        <w:t>User response to the ICD Diagnosis Code prompts is optional.</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This option is also found on the </w:t>
      </w:r>
      <w:r w:rsidRPr="00EE678B">
        <w:rPr>
          <w:i/>
          <w:color w:val="000000"/>
          <w:szCs w:val="20"/>
        </w:rPr>
        <w:t>Pharmacy Technician's</w:t>
      </w:r>
      <w:r w:rsidRPr="00EE678B">
        <w:rPr>
          <w:color w:val="000000"/>
          <w:szCs w:val="20"/>
        </w:rPr>
        <w:t xml:space="preserve"> </w:t>
      </w:r>
      <w:r w:rsidRPr="00EE678B">
        <w:rPr>
          <w:i/>
          <w:color w:val="000000"/>
          <w:szCs w:val="20"/>
        </w:rPr>
        <w:t>Menu,</w:t>
      </w:r>
      <w:r w:rsidRPr="00EE678B">
        <w:rPr>
          <w:color w:val="000000"/>
          <w:szCs w:val="20"/>
        </w:rPr>
        <w:t xml:space="preserve"> but with limited actions. A pharmacy technician can only enter a new order, refill, copy, renew, reprint, release, order a partial, or pull early from suspense.</w:t>
      </w:r>
    </w:p>
    <w:p w:rsidR="00C91FB8" w:rsidRPr="00EE678B" w:rsidRDefault="00C91FB8" w:rsidP="00C91FB8">
      <w:pPr>
        <w:rPr>
          <w:color w:val="000000"/>
          <w:szCs w:val="24"/>
        </w:rPr>
      </w:pPr>
    </w:p>
    <w:p w:rsidR="00C91FB8" w:rsidRPr="00EE678B" w:rsidRDefault="00C91FB8" w:rsidP="00C91FB8">
      <w:pPr>
        <w:rPr>
          <w:color w:val="000000"/>
          <w:szCs w:val="24"/>
        </w:rPr>
      </w:pPr>
      <w:r w:rsidRPr="00EE678B">
        <w:rPr>
          <w:color w:val="000000"/>
          <w:szCs w:val="24"/>
        </w:rPr>
        <w:t>When an order is an ePharmacy order (determined to be third party billable), the billing data is sent to ECME when an order is finished. ECME sends a message back to Outpatient Pharmacy displaying the status of the claim. This message displays for new, edited, copied, and renewed ePharmacy orders.</w:t>
      </w:r>
    </w:p>
    <w:p w:rsidR="00C91FB8" w:rsidRPr="00EE678B" w:rsidRDefault="00C91FB8" w:rsidP="00C91FB8">
      <w:pPr>
        <w:rPr>
          <w:color w:val="000000"/>
          <w:szCs w:val="24"/>
        </w:rPr>
      </w:pPr>
    </w:p>
    <w:p w:rsidR="00C91FB8" w:rsidRPr="00EE678B" w:rsidRDefault="00C91FB8" w:rsidP="005B5D24">
      <w:pPr>
        <w:pStyle w:val="ScreenCapture"/>
      </w:pPr>
      <w:r w:rsidRPr="00EE678B">
        <w:t>Is this correct? YES//</w:t>
      </w:r>
      <w:r w:rsidRPr="00EE678B">
        <w:rPr>
          <w:b/>
        </w:rPr>
        <w:t xml:space="preserve"> &lt;Enter&gt;</w:t>
      </w:r>
    </w:p>
    <w:p w:rsidR="00C91FB8" w:rsidRPr="00EE678B" w:rsidRDefault="00C91FB8" w:rsidP="005B5D24">
      <w:pPr>
        <w:pStyle w:val="ScreenCapture"/>
      </w:pPr>
      <w:r w:rsidRPr="00EE678B">
        <w:t xml:space="preserve"> -Rx 100003869A has been discontinued...</w:t>
      </w:r>
    </w:p>
    <w:p w:rsidR="00C91FB8" w:rsidRPr="00EE678B" w:rsidRDefault="00C91FB8" w:rsidP="005B5D24">
      <w:pPr>
        <w:pStyle w:val="ScreenCapture"/>
      </w:pPr>
    </w:p>
    <w:p w:rsidR="00C91FB8" w:rsidRPr="00EE678B" w:rsidRDefault="00BD4F13" w:rsidP="005B5D24">
      <w:pPr>
        <w:pStyle w:val="ScreenCapture"/>
      </w:pPr>
      <w:bookmarkStart w:id="4732" w:name="pa219"/>
      <w:bookmarkEnd w:id="4732"/>
      <w:r>
        <w:t xml:space="preserve">Veteran </w:t>
      </w:r>
      <w:r w:rsidR="00C91FB8" w:rsidRPr="00EE678B">
        <w:t>Prescription 100003919 successfully submitted to ECME for claim generation.</w:t>
      </w:r>
    </w:p>
    <w:p w:rsidR="00C91FB8" w:rsidRPr="00EE678B" w:rsidRDefault="00C91FB8" w:rsidP="005B5D24">
      <w:pPr>
        <w:pStyle w:val="ScreenCapture"/>
      </w:pPr>
    </w:p>
    <w:p w:rsidR="00C91FB8" w:rsidRPr="00EE678B" w:rsidRDefault="00C91FB8" w:rsidP="005B5D24">
      <w:pPr>
        <w:pStyle w:val="ScreenCapture"/>
      </w:pPr>
      <w:r w:rsidRPr="00EE678B">
        <w:t>Claim Status:</w:t>
      </w:r>
    </w:p>
    <w:p w:rsidR="00C91FB8" w:rsidRPr="00EE678B" w:rsidRDefault="00C91FB8" w:rsidP="005B5D24">
      <w:pPr>
        <w:pStyle w:val="ScreenCapture"/>
      </w:pPr>
      <w:r w:rsidRPr="00EE678B">
        <w:t>IN PROGRESS-Waiting to start</w:t>
      </w:r>
    </w:p>
    <w:p w:rsidR="00C91FB8" w:rsidRPr="00EE678B" w:rsidRDefault="00C91FB8" w:rsidP="005B5D24">
      <w:pPr>
        <w:pStyle w:val="ScreenCapture"/>
      </w:pPr>
      <w:r w:rsidRPr="00EE678B">
        <w:t>IN PROGRESS-Waiting for packet build</w:t>
      </w:r>
    </w:p>
    <w:p w:rsidR="00C91FB8" w:rsidRPr="00EE678B" w:rsidRDefault="00C91FB8" w:rsidP="005B5D24">
      <w:pPr>
        <w:pStyle w:val="ScreenCapture"/>
      </w:pPr>
      <w:r w:rsidRPr="00EE678B">
        <w:t>IN PROGRESS-Packet being built</w:t>
      </w:r>
    </w:p>
    <w:p w:rsidR="00C91FB8" w:rsidRPr="00EE678B" w:rsidRDefault="00C91FB8" w:rsidP="005B5D24">
      <w:pPr>
        <w:pStyle w:val="ScreenCapture"/>
      </w:pPr>
      <w:r w:rsidRPr="00EE678B">
        <w:t>IN PROGRESS-Waiting for transmit</w:t>
      </w:r>
    </w:p>
    <w:p w:rsidR="00C91FB8" w:rsidRPr="00EE678B" w:rsidRDefault="00C91FB8" w:rsidP="005B5D24">
      <w:pPr>
        <w:pStyle w:val="ScreenCapture"/>
      </w:pPr>
      <w:r w:rsidRPr="00EE678B">
        <w:t>IN PROGRESS-Transmitting</w:t>
      </w:r>
    </w:p>
    <w:p w:rsidR="00C91FB8" w:rsidRPr="00EE678B" w:rsidRDefault="00C91FB8" w:rsidP="005B5D24">
      <w:pPr>
        <w:pStyle w:val="ScreenCapture"/>
      </w:pPr>
      <w:r w:rsidRPr="00EE678B">
        <w:t>E PAYABLE</w:t>
      </w:r>
    </w:p>
    <w:p w:rsidR="001B0475" w:rsidRPr="00EE678B" w:rsidRDefault="001B0475" w:rsidP="00C91FB8">
      <w:pPr>
        <w:rPr>
          <w:color w:val="000000"/>
        </w:rPr>
      </w:pPr>
    </w:p>
    <w:p w:rsidR="00192FB8" w:rsidRDefault="0088684A" w:rsidP="0088684A">
      <w:pPr>
        <w:pStyle w:val="Heading3"/>
      </w:pPr>
      <w:bookmarkStart w:id="4733" w:name="P318_206"/>
      <w:bookmarkStart w:id="4734" w:name="_Toc391279588"/>
      <w:bookmarkStart w:id="4735" w:name="_Toc391285099"/>
      <w:bookmarkStart w:id="4736" w:name="_Toc4140474"/>
      <w:bookmarkStart w:id="4737" w:name="_Toc282171516"/>
      <w:bookmarkStart w:id="4738" w:name="_Toc289281500"/>
      <w:bookmarkStart w:id="4739" w:name="_Toc303286197"/>
      <w:bookmarkStart w:id="4740" w:name="_Toc339962081"/>
      <w:bookmarkStart w:id="4741" w:name="_Toc339962595"/>
      <w:bookmarkStart w:id="4742" w:name="_Toc340138740"/>
      <w:bookmarkStart w:id="4743" w:name="_Toc340139011"/>
      <w:bookmarkStart w:id="4744" w:name="_Toc340139290"/>
      <w:bookmarkStart w:id="4745" w:name="_Toc340143904"/>
      <w:bookmarkStart w:id="4746" w:name="_Toc340144161"/>
      <w:bookmarkStart w:id="4747" w:name="_Toc371413816"/>
      <w:bookmarkEnd w:id="4733"/>
      <w:r w:rsidRPr="00612DE1">
        <w:t>Titration</w:t>
      </w:r>
      <w:bookmarkEnd w:id="4734"/>
      <w:bookmarkEnd w:id="4735"/>
      <w:bookmarkEnd w:id="4736"/>
    </w:p>
    <w:p w:rsidR="0088684A" w:rsidRPr="00612DE1" w:rsidRDefault="007437E4" w:rsidP="00577473">
      <w:pPr>
        <w:pStyle w:val="BodyTex"/>
      </w:pPr>
      <w:r w:rsidRPr="00612DE1">
        <w:fldChar w:fldCharType="begin"/>
      </w:r>
      <w:r w:rsidRPr="00612DE1">
        <w:instrText xml:space="preserve"> XE "Titration" </w:instrText>
      </w:r>
      <w:r w:rsidRPr="00612DE1">
        <w:fldChar w:fldCharType="end"/>
      </w:r>
      <w:r w:rsidR="0088684A" w:rsidRPr="00612DE1">
        <w:fldChar w:fldCharType="begin"/>
      </w:r>
      <w:r w:rsidR="0088684A" w:rsidRPr="00612DE1">
        <w:instrText xml:space="preserve"> XE "Titration" </w:instrText>
      </w:r>
      <w:r w:rsidR="0088684A" w:rsidRPr="00612DE1">
        <w:fldChar w:fldCharType="end"/>
      </w:r>
      <w:r w:rsidR="0088684A" w:rsidRPr="00612DE1">
        <w:fldChar w:fldCharType="begin"/>
      </w:r>
      <w:r w:rsidR="0088684A" w:rsidRPr="00612DE1">
        <w:instrText xml:space="preserve"> XE "Titration" </w:instrText>
      </w:r>
      <w:r w:rsidR="0088684A" w:rsidRPr="00612DE1">
        <w:fldChar w:fldCharType="end"/>
      </w:r>
    </w:p>
    <w:p w:rsidR="0088684A" w:rsidRDefault="0088684A" w:rsidP="0088684A">
      <w:pPr>
        <w:autoSpaceDE w:val="0"/>
        <w:autoSpaceDN w:val="0"/>
        <w:adjustRightInd w:val="0"/>
      </w:pPr>
      <w:r w:rsidRPr="00612DE1">
        <w:t>Introduced in PSO*7*313, the user has the ability to mark prescriptions as 'Titration to Maintenance' when finishing prescriptions from CPRS as well as via the Patient Prescription Processing [PSO LM BACKDOOR ORDERS] option by invoking the new hidden action 'TM' - Mark Rx as Titration. This action will result in preventing the following actions to be taken on the prescription: Refill, Renewal (including via CPRS), and Copy and editing of any field that requires a new Rx to be created. This action will also set the new field TITRATION RX FLAG (#45.3) in the PRESCRIPTION File (#52) as well as the new field TITRATION DOSE RX (#45.1) in the PRESCRIPTION File (#52). Prescriptions that are marked as Titration/Maintenance will have the letter 't' postfix to the RX # as seen below (entry #1):</w:t>
      </w:r>
    </w:p>
    <w:p w:rsidR="005D6D04" w:rsidRPr="00612DE1" w:rsidRDefault="005D6D04" w:rsidP="0088684A">
      <w:pPr>
        <w:autoSpaceDE w:val="0"/>
        <w:autoSpaceDN w:val="0"/>
        <w:adjustRightInd w:val="0"/>
      </w:pPr>
    </w:p>
    <w:p w:rsidR="0088684A" w:rsidRPr="00612DE1" w:rsidRDefault="0088684A" w:rsidP="0088684A">
      <w:pPr>
        <w:pStyle w:val="Manual-screencaptures"/>
      </w:pPr>
      <w:r w:rsidRPr="00612DE1">
        <w:t xml:space="preserve">           :                   :                            :</w:t>
      </w:r>
    </w:p>
    <w:p w:rsidR="0088684A" w:rsidRPr="00612DE1" w:rsidRDefault="0088684A" w:rsidP="0088684A">
      <w:pPr>
        <w:pStyle w:val="Manual-screencaptures"/>
      </w:pPr>
      <w:r w:rsidRPr="00612DE1">
        <w:t xml:space="preserve">                                                   ISSUE  LAST REF DAY</w:t>
      </w:r>
    </w:p>
    <w:p w:rsidR="0088684A" w:rsidRPr="00612DE1" w:rsidRDefault="0088684A" w:rsidP="0088684A">
      <w:pPr>
        <w:pStyle w:val="Manual-screencaptures"/>
      </w:pPr>
      <w:r w:rsidRPr="00612DE1">
        <w:t xml:space="preserve">   #  RX #       DRUG                       QTY ST  DATE  FILL REM SUP</w:t>
      </w:r>
    </w:p>
    <w:p w:rsidR="0088684A" w:rsidRPr="00612DE1" w:rsidRDefault="0088684A" w:rsidP="0088684A">
      <w:pPr>
        <w:pStyle w:val="Manual-screencaptures"/>
      </w:pPr>
      <w:r w:rsidRPr="00612DE1">
        <w:t xml:space="preserve">  -------------------------------ACTIVE-------------------------------</w:t>
      </w:r>
    </w:p>
    <w:p w:rsidR="0088684A" w:rsidRPr="00612DE1" w:rsidRDefault="0088684A" w:rsidP="0088684A">
      <w:pPr>
        <w:pStyle w:val="Manual-screencaptures"/>
      </w:pPr>
      <w:r w:rsidRPr="00612DE1">
        <w:t xml:space="preserve">   1 100005024t  AMOXAPINE 50MG TAB          30 S  09-26 09-26   2  30</w:t>
      </w:r>
    </w:p>
    <w:p w:rsidR="0088684A" w:rsidRPr="00612DE1" w:rsidRDefault="0088684A" w:rsidP="0088684A">
      <w:pPr>
        <w:pStyle w:val="Manual-screencaptures"/>
      </w:pPr>
      <w:r w:rsidRPr="00612DE1">
        <w:t xml:space="preserve">   2 100005022   AMOXICILLIN 250MG CAP       30 A  08-18 08-18  11  30</w:t>
      </w:r>
    </w:p>
    <w:p w:rsidR="0088684A" w:rsidRPr="00612DE1" w:rsidRDefault="0088684A" w:rsidP="0088684A">
      <w:pPr>
        <w:pStyle w:val="Manual-screencaptures"/>
      </w:pPr>
      <w:r w:rsidRPr="00612DE1">
        <w:t xml:space="preserve">   3 100005035   KALETRA                      3 A  09-29 09-29   0   3</w:t>
      </w:r>
    </w:p>
    <w:p w:rsidR="0088684A" w:rsidRPr="00612DE1" w:rsidRDefault="0088684A" w:rsidP="0088684A">
      <w:pPr>
        <w:pStyle w:val="Manual-screencaptures"/>
      </w:pPr>
      <w:r w:rsidRPr="00612DE1">
        <w:t xml:space="preserve">           :                   :                            :</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88684A" w:rsidRPr="00612DE1" w:rsidRDefault="00583040" w:rsidP="0088684A">
      <w:pPr>
        <w:autoSpaceDE w:val="0"/>
        <w:autoSpaceDN w:val="0"/>
        <w:adjustRightInd w:val="0"/>
      </w:pPr>
      <w:r>
        <w:rPr>
          <w:noProof/>
        </w:rPr>
        <w:drawing>
          <wp:inline distT="0" distB="0" distL="0" distR="0">
            <wp:extent cx="464820" cy="37338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88684A" w:rsidRPr="00F56112">
        <w:rPr>
          <w:b/>
        </w:rPr>
        <w:t>Note</w:t>
      </w:r>
      <w:r w:rsidR="0088684A" w:rsidRPr="00612DE1">
        <w:t>: A prescription can be unmarked as Titration/Maintenance by  invoking the same TM action on an already marked prescription.</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5D6D04" w:rsidRDefault="005D6D04" w:rsidP="005D6D04">
      <w:pPr>
        <w:autoSpaceDE w:val="0"/>
        <w:autoSpaceDN w:val="0"/>
        <w:adjustRightInd w:val="0"/>
        <w:rPr>
          <w:ins w:id="4748" w:author="Fred Perez" w:date="2019-03-22T08:59:00Z"/>
        </w:rPr>
      </w:pPr>
      <w:bookmarkStart w:id="4749" w:name="p235_545"/>
      <w:bookmarkEnd w:id="4749"/>
      <w:ins w:id="4750" w:author="Fred Perez" w:date="2019-03-22T08:59:00Z">
        <w:r>
          <w:t>Patch PSO*7.0*545 adds a reminder to the TM function for Controlled Substances, indicating that the Rx cannot later be converted to a Maintenance Rx. The reminder states the following:</w:t>
        </w:r>
      </w:ins>
    </w:p>
    <w:p w:rsidR="005D6D04" w:rsidRDefault="005D6D04" w:rsidP="005D6D04">
      <w:pPr>
        <w:autoSpaceDE w:val="0"/>
        <w:autoSpaceDN w:val="0"/>
        <w:adjustRightInd w:val="0"/>
        <w:rPr>
          <w:ins w:id="4751" w:author="Fred Perez" w:date="2019-03-22T08:59:00Z"/>
        </w:rPr>
      </w:pPr>
    </w:p>
    <w:p w:rsidR="005D6D04" w:rsidRDefault="005D6D04" w:rsidP="005D6D04">
      <w:pPr>
        <w:pStyle w:val="Screen"/>
        <w:rPr>
          <w:ins w:id="4752" w:author="Fred Perez" w:date="2019-03-22T08:59:00Z"/>
        </w:rPr>
      </w:pPr>
      <w:ins w:id="4753" w:author="Fred Perez" w:date="2019-03-22T08:59:00Z">
        <w:r>
          <w:t xml:space="preserve">NOTE: Marking this controlled substance Rx as a Titration prescription will prevent refills and renewals. </w:t>
        </w:r>
      </w:ins>
    </w:p>
    <w:p w:rsidR="005D6D04" w:rsidRDefault="005D6D04" w:rsidP="005D6D04">
      <w:pPr>
        <w:pStyle w:val="Screen"/>
        <w:rPr>
          <w:ins w:id="4754" w:author="Fred Perez" w:date="2019-03-22T08:59:00Z"/>
        </w:rPr>
      </w:pPr>
      <w:ins w:id="4755" w:author="Fred Perez" w:date="2019-03-22T08:59:00Z">
        <w:r>
          <w:t>You will not be able to convert the Rx to a maintenance prescription by the TR Hidden Action.</w:t>
        </w:r>
      </w:ins>
    </w:p>
    <w:p w:rsidR="005D6D04" w:rsidRDefault="005D6D04" w:rsidP="00192FB8">
      <w:pPr>
        <w:autoSpaceDE w:val="0"/>
        <w:autoSpaceDN w:val="0"/>
        <w:adjustRightInd w:val="0"/>
        <w:rPr>
          <w:ins w:id="4756" w:author="Fred Perez" w:date="2019-03-22T08:59:00Z"/>
        </w:rPr>
      </w:pPr>
    </w:p>
    <w:p w:rsidR="00192FB8" w:rsidRPr="00B31611" w:rsidRDefault="0088684A" w:rsidP="00192FB8">
      <w:pPr>
        <w:autoSpaceDE w:val="0"/>
        <w:autoSpaceDN w:val="0"/>
        <w:adjustRightInd w:val="0"/>
      </w:pPr>
      <w:r w:rsidRPr="00612DE1">
        <w:t xml:space="preserve">There is also a new hidden action in the Patient Prescription Processing [PSO LM BACKDOOR ORDERS] option called TR (Convert  Titration Rx). This action populates the MAINTENANCE DOSE RX (#45.2) field in the PRESCRIPTION File (#52). When a titration to maintenance prescription needs to be refilled so the patient can continue on the Maintenance Dose, this option allows users to create a new prescription with the maintenance dose only. The process works similar to copying an existing prescription; </w:t>
      </w:r>
      <w:r w:rsidR="00192FB8" w:rsidRPr="00B31611">
        <w:t>however, it can only be used on prescriptions with the following characteristics:</w:t>
      </w:r>
    </w:p>
    <w:p w:rsidR="00192FB8" w:rsidRPr="00B31611" w:rsidRDefault="00192FB8" w:rsidP="00192FB8">
      <w:pPr>
        <w:autoSpaceDE w:val="0"/>
        <w:autoSpaceDN w:val="0"/>
        <w:adjustRightInd w:val="0"/>
      </w:pPr>
    </w:p>
    <w:p w:rsidR="00192FB8" w:rsidRPr="00B31611" w:rsidRDefault="00192FB8">
      <w:pPr>
        <w:numPr>
          <w:ilvl w:val="0"/>
          <w:numId w:val="103"/>
        </w:numPr>
        <w:autoSpaceDE w:val="0"/>
        <w:autoSpaceDN w:val="0"/>
        <w:adjustRightInd w:val="0"/>
        <w:pPrChange w:id="4757" w:author="Fred Perez" w:date="2019-03-22T09:44:00Z">
          <w:pPr>
            <w:numPr>
              <w:numId w:val="117"/>
            </w:numPr>
            <w:autoSpaceDE w:val="0"/>
            <w:autoSpaceDN w:val="0"/>
            <w:adjustRightInd w:val="0"/>
            <w:ind w:left="720" w:hanging="360"/>
          </w:pPr>
        </w:pPrChange>
      </w:pPr>
      <w:r w:rsidRPr="00B31611">
        <w:t>Rx is a complex order with a THEN conjunction</w:t>
      </w:r>
    </w:p>
    <w:p w:rsidR="00192FB8" w:rsidRPr="00B31611" w:rsidRDefault="00192FB8">
      <w:pPr>
        <w:numPr>
          <w:ilvl w:val="0"/>
          <w:numId w:val="103"/>
        </w:numPr>
        <w:autoSpaceDE w:val="0"/>
        <w:autoSpaceDN w:val="0"/>
        <w:adjustRightInd w:val="0"/>
        <w:pPrChange w:id="4758" w:author="Fred Perez" w:date="2019-03-22T09:44:00Z">
          <w:pPr>
            <w:numPr>
              <w:numId w:val="117"/>
            </w:numPr>
            <w:autoSpaceDE w:val="0"/>
            <w:autoSpaceDN w:val="0"/>
            <w:adjustRightInd w:val="0"/>
            <w:ind w:left="720" w:hanging="360"/>
          </w:pPr>
        </w:pPrChange>
      </w:pPr>
      <w:r w:rsidRPr="00B31611">
        <w:t>Rx is released</w:t>
      </w:r>
    </w:p>
    <w:p w:rsidR="00192FB8" w:rsidRPr="00B31611" w:rsidRDefault="00192FB8">
      <w:pPr>
        <w:numPr>
          <w:ilvl w:val="0"/>
          <w:numId w:val="103"/>
        </w:numPr>
        <w:autoSpaceDE w:val="0"/>
        <w:autoSpaceDN w:val="0"/>
        <w:adjustRightInd w:val="0"/>
        <w:pPrChange w:id="4759" w:author="Fred Perez" w:date="2019-03-22T09:44:00Z">
          <w:pPr>
            <w:numPr>
              <w:numId w:val="117"/>
            </w:numPr>
            <w:autoSpaceDE w:val="0"/>
            <w:autoSpaceDN w:val="0"/>
            <w:adjustRightInd w:val="0"/>
            <w:ind w:left="720" w:hanging="360"/>
          </w:pPr>
        </w:pPrChange>
      </w:pPr>
      <w:r w:rsidRPr="00B31611">
        <w:t>Rx status is ACTIVE</w:t>
      </w:r>
    </w:p>
    <w:p w:rsidR="00192FB8" w:rsidRPr="00B31611" w:rsidRDefault="00192FB8">
      <w:pPr>
        <w:numPr>
          <w:ilvl w:val="0"/>
          <w:numId w:val="103"/>
        </w:numPr>
        <w:autoSpaceDE w:val="0"/>
        <w:autoSpaceDN w:val="0"/>
        <w:adjustRightInd w:val="0"/>
        <w:pPrChange w:id="4760" w:author="Fred Perez" w:date="2019-03-22T09:44:00Z">
          <w:pPr>
            <w:numPr>
              <w:numId w:val="117"/>
            </w:numPr>
            <w:autoSpaceDE w:val="0"/>
            <w:autoSpaceDN w:val="0"/>
            <w:adjustRightInd w:val="0"/>
            <w:ind w:left="720" w:hanging="360"/>
          </w:pPr>
        </w:pPrChange>
      </w:pPr>
      <w:r w:rsidRPr="00B31611">
        <w:t>Rx does not have refills previously ordered</w:t>
      </w:r>
    </w:p>
    <w:p w:rsidR="00192FB8" w:rsidRPr="00B31611" w:rsidRDefault="00192FB8">
      <w:pPr>
        <w:numPr>
          <w:ilvl w:val="0"/>
          <w:numId w:val="103"/>
        </w:numPr>
        <w:autoSpaceDE w:val="0"/>
        <w:autoSpaceDN w:val="0"/>
        <w:adjustRightInd w:val="0"/>
        <w:pPrChange w:id="4761" w:author="Fred Perez" w:date="2019-03-22T09:44:00Z">
          <w:pPr>
            <w:numPr>
              <w:numId w:val="117"/>
            </w:numPr>
            <w:autoSpaceDE w:val="0"/>
            <w:autoSpaceDN w:val="0"/>
            <w:adjustRightInd w:val="0"/>
            <w:ind w:left="720" w:hanging="360"/>
          </w:pPr>
        </w:pPrChange>
      </w:pPr>
      <w:r w:rsidRPr="00B31611">
        <w:t>Rx # Of Refills is greater than 0 (zero)</w:t>
      </w:r>
    </w:p>
    <w:p w:rsidR="0088684A" w:rsidRPr="00612DE1" w:rsidRDefault="0088684A" w:rsidP="00192FB8">
      <w:pPr>
        <w:autoSpaceDE w:val="0"/>
        <w:autoSpaceDN w:val="0"/>
        <w:adjustRightInd w:val="0"/>
      </w:pPr>
      <w:r w:rsidRPr="00612DE1">
        <w:t xml:space="preserve">   </w:t>
      </w:r>
    </w:p>
    <w:p w:rsidR="0088684A" w:rsidRDefault="0088684A" w:rsidP="0088684A">
      <w:pPr>
        <w:autoSpaceDE w:val="0"/>
        <w:autoSpaceDN w:val="0"/>
        <w:adjustRightInd w:val="0"/>
      </w:pPr>
      <w:r w:rsidRPr="00612DE1">
        <w:t xml:space="preserve">Before the new Maintenance Rx can be accepted, the user is prompted to validate the QTY field for the new Rx, which may or may not be  automatically re-calculated. Only the last dose from the original prescription is carried over to the new Maintenance Rx, and the # of Refills field is decreased by 1 because the new Maintenance Rx counts as a fill. Once the user verifies the information for the Maintenance Rx is accurate, they can accept the Maintenance Rx. This action will trigger a Duplicate Drug check against the original complex order, which must be discontinued before the new Maintenance Rx can be accepted. </w:t>
      </w:r>
    </w:p>
    <w:p w:rsidR="00192FB8" w:rsidRPr="00612DE1" w:rsidRDefault="00192FB8" w:rsidP="0088684A">
      <w:pPr>
        <w:autoSpaceDE w:val="0"/>
        <w:autoSpaceDN w:val="0"/>
        <w:adjustRightInd w:val="0"/>
      </w:pPr>
    </w:p>
    <w:p w:rsidR="0088684A" w:rsidRPr="00612DE1" w:rsidRDefault="0088684A" w:rsidP="0088684A">
      <w:pPr>
        <w:autoSpaceDE w:val="0"/>
        <w:autoSpaceDN w:val="0"/>
        <w:adjustRightInd w:val="0"/>
      </w:pPr>
      <w:r w:rsidRPr="00612DE1">
        <w:t>After the new Maintenance Rx is accepted, it will have the new indicator 'm' on the right side of the Rx # in the patient's Medication Profile as seen below (entry #1):</w:t>
      </w:r>
    </w:p>
    <w:p w:rsidR="0088684A" w:rsidRPr="00612DE1" w:rsidRDefault="0088684A" w:rsidP="0088684A">
      <w:pPr>
        <w:autoSpaceDE w:val="0"/>
        <w:autoSpaceDN w:val="0"/>
        <w:adjustRightInd w:val="0"/>
        <w:rPr>
          <w:rFonts w:ascii="r_ansi" w:hAnsi="r_ansi" w:cs="r_ansi"/>
          <w:sz w:val="20"/>
          <w:szCs w:val="20"/>
        </w:rPr>
      </w:pPr>
      <w:r w:rsidRPr="00612DE1">
        <w:rPr>
          <w:rFonts w:ascii="r_ansi" w:hAnsi="r_ansi" w:cs="r_ansi"/>
          <w:sz w:val="20"/>
          <w:szCs w:val="20"/>
        </w:rPr>
        <w:t xml:space="preserve"> </w:t>
      </w:r>
    </w:p>
    <w:p w:rsidR="0088684A" w:rsidRPr="00612DE1" w:rsidRDefault="00192FB8" w:rsidP="0088684A">
      <w:pPr>
        <w:pStyle w:val="Manual-screencaptures"/>
      </w:pPr>
      <w:r>
        <w:t xml:space="preserve">  </w:t>
      </w:r>
      <w:r w:rsidR="0088684A" w:rsidRPr="00612DE1">
        <w:t xml:space="preserve">                                                   ISSUE  LAST REF DAY</w:t>
      </w:r>
    </w:p>
    <w:p w:rsidR="0088684A" w:rsidRPr="00612DE1" w:rsidRDefault="0088684A" w:rsidP="0088684A">
      <w:pPr>
        <w:pStyle w:val="Manual-screencaptures"/>
      </w:pPr>
      <w:r w:rsidRPr="00612DE1">
        <w:t xml:space="preserve">   #  RX #       DRUG                       QTY ST  DATE  FILL REM SUP</w:t>
      </w:r>
    </w:p>
    <w:p w:rsidR="0088684A" w:rsidRPr="00612DE1" w:rsidRDefault="0088684A" w:rsidP="0088684A">
      <w:pPr>
        <w:pStyle w:val="Manual-screencaptures"/>
      </w:pPr>
      <w:r w:rsidRPr="00612DE1">
        <w:t xml:space="preserve">  -------------------------------ACTIVE-------------------------------</w:t>
      </w:r>
    </w:p>
    <w:p w:rsidR="0088684A" w:rsidRPr="00612DE1" w:rsidRDefault="0088684A" w:rsidP="0088684A">
      <w:pPr>
        <w:pStyle w:val="Manual-screencaptures"/>
      </w:pPr>
      <w:r w:rsidRPr="00612DE1">
        <w:t xml:space="preserve">   1 100005436m  AMOXAPINE 50MG TAB          30 S  09-26 09-26   1  30 </w:t>
      </w:r>
    </w:p>
    <w:p w:rsidR="0088684A" w:rsidRPr="00612DE1" w:rsidRDefault="0088684A" w:rsidP="0088684A">
      <w:pPr>
        <w:pStyle w:val="Manual-screencaptures"/>
      </w:pPr>
      <w:r w:rsidRPr="00612DE1">
        <w:t xml:space="preserve">   2 100005022   AMOXICILLIN 250MG CAP       30 A  08-18 08-18  11  30</w:t>
      </w:r>
    </w:p>
    <w:p w:rsidR="0088684A" w:rsidRPr="00612DE1" w:rsidRDefault="0088684A" w:rsidP="0088684A">
      <w:pPr>
        <w:pStyle w:val="Manual-screencaptures"/>
      </w:pPr>
      <w:r w:rsidRPr="00612DE1">
        <w:t xml:space="preserve">   3 100005035   KALETRA                      3 A  09-29 09-29   0   3</w:t>
      </w:r>
    </w:p>
    <w:p w:rsidR="0088684A" w:rsidRDefault="0088684A" w:rsidP="00577473">
      <w:pPr>
        <w:pStyle w:val="BodyTex"/>
      </w:pPr>
    </w:p>
    <w:p w:rsidR="00FB2E14" w:rsidRPr="00EE678B" w:rsidRDefault="00FB2E14" w:rsidP="007A1309">
      <w:pPr>
        <w:pStyle w:val="Heading3"/>
      </w:pPr>
      <w:bookmarkStart w:id="4762" w:name="_Toc4140475"/>
      <w:r w:rsidRPr="00EE678B">
        <w:t>CPRS Order Checks</w:t>
      </w:r>
      <w:bookmarkEnd w:id="4737"/>
      <w:bookmarkEnd w:id="4738"/>
      <w:bookmarkEnd w:id="4739"/>
      <w:bookmarkEnd w:id="4740"/>
      <w:bookmarkEnd w:id="4741"/>
      <w:bookmarkEnd w:id="4742"/>
      <w:bookmarkEnd w:id="4743"/>
      <w:bookmarkEnd w:id="4744"/>
      <w:bookmarkEnd w:id="4745"/>
      <w:bookmarkEnd w:id="4746"/>
      <w:bookmarkEnd w:id="4747"/>
      <w:bookmarkEnd w:id="4762"/>
      <w:r w:rsidRPr="00EE678B">
        <w:fldChar w:fldCharType="begin"/>
      </w:r>
      <w:r w:rsidRPr="00EE678B">
        <w:instrText xml:space="preserve"> XE "CPRS Order Checks"</w:instrText>
      </w:r>
      <w:r w:rsidRPr="00EE678B">
        <w:fldChar w:fldCharType="end"/>
      </w:r>
      <w:r w:rsidRPr="00EE678B">
        <w:t xml:space="preserve"> </w:t>
      </w:r>
    </w:p>
    <w:p w:rsidR="00FB2E14" w:rsidRPr="00EE678B" w:rsidRDefault="00FB2E14" w:rsidP="001D61BC">
      <w:pPr>
        <w:keepNext/>
        <w:keepLines/>
      </w:pPr>
    </w:p>
    <w:p w:rsidR="00FB2E14" w:rsidRPr="00EE678B" w:rsidRDefault="00FB2E14" w:rsidP="001D61BC">
      <w:pPr>
        <w:keepNext/>
        <w:keepLines/>
      </w:pPr>
      <w:r w:rsidRPr="00EE678B">
        <w:t>The following CPRS order checks have been added to the existing list of order checks performed in the Outpatient Pharmacy application:</w:t>
      </w:r>
    </w:p>
    <w:p w:rsidR="00FB2E14" w:rsidRPr="00EE678B" w:rsidRDefault="00FB2E14">
      <w:pPr>
        <w:numPr>
          <w:ilvl w:val="0"/>
          <w:numId w:val="94"/>
        </w:numPr>
        <w:tabs>
          <w:tab w:val="clear" w:pos="1872"/>
          <w:tab w:val="num" w:pos="1080"/>
        </w:tabs>
        <w:spacing w:before="120"/>
        <w:ind w:left="1080"/>
        <w:pPrChange w:id="4763" w:author="Fred Perez" w:date="2019-03-22T09:44:00Z">
          <w:pPr>
            <w:numPr>
              <w:numId w:val="104"/>
            </w:numPr>
            <w:tabs>
              <w:tab w:val="num" w:pos="1080"/>
            </w:tabs>
            <w:spacing w:before="120"/>
            <w:ind w:left="1080" w:hanging="360"/>
          </w:pPr>
        </w:pPrChange>
      </w:pPr>
      <w:r w:rsidRPr="00EE678B">
        <w:t>Aminoglycoside Ordered</w:t>
      </w:r>
    </w:p>
    <w:p w:rsidR="00FB2E14" w:rsidRPr="00EE678B" w:rsidRDefault="00FB2E14">
      <w:pPr>
        <w:numPr>
          <w:ilvl w:val="0"/>
          <w:numId w:val="94"/>
        </w:numPr>
        <w:tabs>
          <w:tab w:val="clear" w:pos="1872"/>
          <w:tab w:val="num" w:pos="1080"/>
        </w:tabs>
        <w:ind w:left="1080"/>
        <w:pPrChange w:id="4764" w:author="Fred Perez" w:date="2019-03-22T09:44:00Z">
          <w:pPr>
            <w:numPr>
              <w:numId w:val="104"/>
            </w:numPr>
            <w:tabs>
              <w:tab w:val="num" w:pos="1080"/>
            </w:tabs>
            <w:ind w:left="1080" w:hanging="360"/>
          </w:pPr>
        </w:pPrChange>
      </w:pPr>
      <w:r w:rsidRPr="00EE678B">
        <w:t>Dangerous Meds for Patient &gt;64</w:t>
      </w:r>
    </w:p>
    <w:p w:rsidR="00FB2E14" w:rsidRPr="00EE678B" w:rsidRDefault="00FB2E14">
      <w:pPr>
        <w:numPr>
          <w:ilvl w:val="0"/>
          <w:numId w:val="94"/>
        </w:numPr>
        <w:tabs>
          <w:tab w:val="clear" w:pos="1872"/>
          <w:tab w:val="num" w:pos="1080"/>
        </w:tabs>
        <w:ind w:left="1080"/>
        <w:pPrChange w:id="4765" w:author="Fred Perez" w:date="2019-03-22T09:44:00Z">
          <w:pPr>
            <w:numPr>
              <w:numId w:val="104"/>
            </w:numPr>
            <w:tabs>
              <w:tab w:val="num" w:pos="1080"/>
            </w:tabs>
            <w:ind w:left="1080" w:hanging="360"/>
          </w:pPr>
        </w:pPrChange>
      </w:pPr>
      <w:r w:rsidRPr="00EE678B">
        <w:t>Glucophage –Lab Results</w:t>
      </w:r>
    </w:p>
    <w:p w:rsidR="00BF147C" w:rsidRPr="00EE678B" w:rsidRDefault="00BF147C" w:rsidP="00BF147C"/>
    <w:p w:rsidR="00FB2E14" w:rsidRPr="00EE678B" w:rsidRDefault="00583040" w:rsidP="00BF147C">
      <w:r>
        <w:rPr>
          <w:noProof/>
        </w:rPr>
        <w:drawing>
          <wp:inline distT="0" distB="0" distL="0" distR="0">
            <wp:extent cx="502920" cy="411480"/>
            <wp:effectExtent l="0" t="0" r="0" b="0"/>
            <wp:docPr id="57" name="Picture 73"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Pencil 0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FB2E14" w:rsidRPr="00EE678B">
        <w:rPr>
          <w:b/>
        </w:rPr>
        <w:t>Note:</w:t>
      </w:r>
      <w:r w:rsidR="00FB2E14" w:rsidRPr="00EE678B">
        <w:t xml:space="preserve"> Please see the CPRS (OERR) documentation for details on each order check.</w:t>
      </w:r>
    </w:p>
    <w:p w:rsidR="00FB2E14" w:rsidRPr="00EE678B" w:rsidRDefault="00FB2E14" w:rsidP="00FB2E14"/>
    <w:p w:rsidR="00FB2E14" w:rsidRPr="00EE678B" w:rsidRDefault="00FB2E14" w:rsidP="00FB2E14">
      <w:r w:rsidRPr="00EE678B">
        <w:t>The CPRS order checks shall be incorporated in the following Outpatient Pharmacy order entry processes:</w:t>
      </w:r>
    </w:p>
    <w:p w:rsidR="00FB2E14" w:rsidRPr="00EE678B" w:rsidRDefault="00FB2E14">
      <w:pPr>
        <w:numPr>
          <w:ilvl w:val="0"/>
          <w:numId w:val="95"/>
        </w:numPr>
        <w:tabs>
          <w:tab w:val="clear" w:pos="1872"/>
          <w:tab w:val="num" w:pos="1080"/>
        </w:tabs>
        <w:spacing w:before="120"/>
        <w:ind w:left="1080"/>
        <w:pPrChange w:id="4766" w:author="Fred Perez" w:date="2019-03-22T09:44:00Z">
          <w:pPr>
            <w:numPr>
              <w:numId w:val="105"/>
            </w:numPr>
            <w:tabs>
              <w:tab w:val="num" w:pos="1080"/>
            </w:tabs>
            <w:spacing w:before="120"/>
            <w:ind w:left="1080" w:hanging="360"/>
          </w:pPr>
        </w:pPrChange>
      </w:pPr>
      <w:r w:rsidRPr="00EE678B">
        <w:t>Entering a new order via backdoor pharmacy options</w:t>
      </w:r>
    </w:p>
    <w:p w:rsidR="00FB2E14" w:rsidRPr="00EE678B" w:rsidRDefault="00FB2E14">
      <w:pPr>
        <w:numPr>
          <w:ilvl w:val="0"/>
          <w:numId w:val="95"/>
        </w:numPr>
        <w:tabs>
          <w:tab w:val="clear" w:pos="1872"/>
          <w:tab w:val="num" w:pos="1080"/>
        </w:tabs>
        <w:ind w:left="1080"/>
        <w:pPrChange w:id="4767" w:author="Fred Perez" w:date="2019-03-22T09:44:00Z">
          <w:pPr>
            <w:numPr>
              <w:numId w:val="105"/>
            </w:numPr>
            <w:tabs>
              <w:tab w:val="num" w:pos="1080"/>
            </w:tabs>
            <w:ind w:left="1080" w:hanging="360"/>
          </w:pPr>
        </w:pPrChange>
      </w:pPr>
      <w:r w:rsidRPr="00EE678B">
        <w:t>Finishing a pending order</w:t>
      </w:r>
    </w:p>
    <w:p w:rsidR="00FB2E14" w:rsidRPr="00EE678B" w:rsidRDefault="00FB2E14">
      <w:pPr>
        <w:numPr>
          <w:ilvl w:val="0"/>
          <w:numId w:val="95"/>
        </w:numPr>
        <w:tabs>
          <w:tab w:val="clear" w:pos="1872"/>
          <w:tab w:val="num" w:pos="1080"/>
        </w:tabs>
        <w:ind w:left="1080"/>
        <w:pPrChange w:id="4768" w:author="Fred Perez" w:date="2019-03-22T09:44:00Z">
          <w:pPr>
            <w:numPr>
              <w:numId w:val="105"/>
            </w:numPr>
            <w:tabs>
              <w:tab w:val="num" w:pos="1080"/>
            </w:tabs>
            <w:ind w:left="1080" w:hanging="360"/>
          </w:pPr>
        </w:pPrChange>
      </w:pPr>
      <w:r w:rsidRPr="00EE678B">
        <w:t>Renewing an order</w:t>
      </w:r>
    </w:p>
    <w:p w:rsidR="00FB2E14" w:rsidRPr="00EE678B" w:rsidRDefault="00FB2E14">
      <w:pPr>
        <w:numPr>
          <w:ilvl w:val="0"/>
          <w:numId w:val="95"/>
        </w:numPr>
        <w:tabs>
          <w:tab w:val="clear" w:pos="1872"/>
          <w:tab w:val="num" w:pos="1080"/>
        </w:tabs>
        <w:ind w:left="1080"/>
        <w:pPrChange w:id="4769" w:author="Fred Perez" w:date="2019-03-22T09:44:00Z">
          <w:pPr>
            <w:numPr>
              <w:numId w:val="105"/>
            </w:numPr>
            <w:tabs>
              <w:tab w:val="num" w:pos="1080"/>
            </w:tabs>
            <w:ind w:left="1080" w:hanging="360"/>
          </w:pPr>
        </w:pPrChange>
      </w:pPr>
      <w:r w:rsidRPr="00EE678B">
        <w:t>Editing an order that results in a new order being created.</w:t>
      </w:r>
    </w:p>
    <w:p w:rsidR="00FB2E14" w:rsidRPr="00EE678B" w:rsidRDefault="00FB2E14">
      <w:pPr>
        <w:numPr>
          <w:ilvl w:val="0"/>
          <w:numId w:val="95"/>
        </w:numPr>
        <w:tabs>
          <w:tab w:val="clear" w:pos="1872"/>
          <w:tab w:val="num" w:pos="1080"/>
        </w:tabs>
        <w:ind w:left="1080"/>
        <w:pPrChange w:id="4770" w:author="Fred Perez" w:date="2019-03-22T09:44:00Z">
          <w:pPr>
            <w:numPr>
              <w:numId w:val="105"/>
            </w:numPr>
            <w:tabs>
              <w:tab w:val="num" w:pos="1080"/>
            </w:tabs>
            <w:ind w:left="1080" w:hanging="360"/>
          </w:pPr>
        </w:pPrChange>
      </w:pPr>
      <w:r w:rsidRPr="00EE678B">
        <w:t>Verifying an order</w:t>
      </w:r>
    </w:p>
    <w:p w:rsidR="00FB2E14" w:rsidRPr="00EE678B" w:rsidRDefault="00FB2E14">
      <w:pPr>
        <w:keepNext/>
        <w:numPr>
          <w:ilvl w:val="0"/>
          <w:numId w:val="95"/>
        </w:numPr>
        <w:tabs>
          <w:tab w:val="clear" w:pos="1872"/>
          <w:tab w:val="num" w:pos="1080"/>
        </w:tabs>
        <w:ind w:left="1080"/>
        <w:pPrChange w:id="4771" w:author="Fred Perez" w:date="2019-03-22T09:44:00Z">
          <w:pPr>
            <w:keepNext/>
            <w:numPr>
              <w:numId w:val="105"/>
            </w:numPr>
            <w:tabs>
              <w:tab w:val="num" w:pos="1080"/>
            </w:tabs>
            <w:ind w:left="1080" w:hanging="360"/>
          </w:pPr>
        </w:pPrChange>
      </w:pPr>
      <w:r w:rsidRPr="00EE678B">
        <w:t>Copying an order</w:t>
      </w:r>
    </w:p>
    <w:p w:rsidR="00FB2E14" w:rsidRPr="00EE678B" w:rsidRDefault="00FB2E14">
      <w:pPr>
        <w:numPr>
          <w:ilvl w:val="0"/>
          <w:numId w:val="95"/>
        </w:numPr>
        <w:tabs>
          <w:tab w:val="clear" w:pos="1872"/>
          <w:tab w:val="num" w:pos="1080"/>
        </w:tabs>
        <w:ind w:left="1080"/>
        <w:pPrChange w:id="4772" w:author="Fred Perez" w:date="2019-03-22T09:44:00Z">
          <w:pPr>
            <w:numPr>
              <w:numId w:val="105"/>
            </w:numPr>
            <w:tabs>
              <w:tab w:val="num" w:pos="1080"/>
            </w:tabs>
            <w:ind w:left="1080" w:hanging="360"/>
          </w:pPr>
        </w:pPrChange>
      </w:pPr>
      <w:r w:rsidRPr="00EE678B">
        <w:t>Reinstating a discontinued order</w:t>
      </w:r>
    </w:p>
    <w:p w:rsidR="00FB2E14" w:rsidRPr="00EE678B" w:rsidRDefault="00FB2E14" w:rsidP="00FB2E14">
      <w:pPr>
        <w:ind w:left="1152"/>
      </w:pPr>
    </w:p>
    <w:p w:rsidR="00FB2E14" w:rsidRPr="00EE678B" w:rsidRDefault="00FB2E14" w:rsidP="00FB2E14">
      <w:pPr>
        <w:contextualSpacing/>
        <w:rPr>
          <w:color w:val="000000"/>
          <w:szCs w:val="24"/>
        </w:rPr>
      </w:pPr>
      <w:r w:rsidRPr="00EE678B">
        <w:rPr>
          <w:color w:val="000000"/>
          <w:szCs w:val="24"/>
        </w:rPr>
        <w:t>No user action/intervention shall be required after a CPRS order check warning is displayed.</w:t>
      </w:r>
    </w:p>
    <w:p w:rsidR="00FB2E14" w:rsidRPr="00EE678B" w:rsidRDefault="00FB2E14" w:rsidP="00FB2E14"/>
    <w:p w:rsidR="00FB2E14" w:rsidRPr="00EE678B" w:rsidRDefault="00FB2E14" w:rsidP="00FB2E14">
      <w:pPr>
        <w:rPr>
          <w:color w:val="000000"/>
          <w:szCs w:val="24"/>
        </w:rPr>
      </w:pPr>
      <w:r w:rsidRPr="00EE678B">
        <w:rPr>
          <w:color w:val="000000"/>
          <w:szCs w:val="24"/>
        </w:rPr>
        <w:t>See examples below:</w:t>
      </w:r>
    </w:p>
    <w:p w:rsidR="00FB2E14" w:rsidRPr="00EE678B" w:rsidRDefault="00FB2E14" w:rsidP="008E248B"/>
    <w:p w:rsidR="00FB2E14" w:rsidRPr="00EE678B" w:rsidRDefault="00FB2E14" w:rsidP="008E248B">
      <w:pPr>
        <w:pStyle w:val="ExampleHeading"/>
      </w:pPr>
      <w:r w:rsidRPr="00EE678B">
        <w:t>New Order Entry – Backdoor – Dangerous Meds for Patient &gt;64 for Dipyridamole</w:t>
      </w:r>
    </w:p>
    <w:p w:rsidR="00FB2E14" w:rsidRPr="00EE678B" w:rsidRDefault="00FB2E14" w:rsidP="005B5D24">
      <w:pPr>
        <w:pStyle w:val="ScreenCapture"/>
      </w:pPr>
      <w:r w:rsidRPr="00EE678B">
        <w:t xml:space="preserve">Select Action: Quit// NO   New Order  </w:t>
      </w:r>
    </w:p>
    <w:p w:rsidR="00FB2E14" w:rsidRPr="00EE678B" w:rsidRDefault="00FB2E14" w:rsidP="005B5D24">
      <w:pPr>
        <w:pStyle w:val="ScreenCapture"/>
      </w:pPr>
    </w:p>
    <w:p w:rsidR="00FB2E14" w:rsidRPr="00EE678B" w:rsidRDefault="00FB2E14" w:rsidP="005B5D24">
      <w:pPr>
        <w:pStyle w:val="ScreenCapture"/>
      </w:pPr>
      <w:r w:rsidRPr="00EE678B">
        <w:t>Eligibility: NSC</w:t>
      </w:r>
    </w:p>
    <w:p w:rsidR="00FB2E14" w:rsidRPr="00EE678B" w:rsidRDefault="00FB2E14" w:rsidP="005B5D24">
      <w:pPr>
        <w:pStyle w:val="ScreenCapture"/>
      </w:pPr>
      <w:r w:rsidRPr="00EE678B">
        <w:t xml:space="preserve">RX PATIENT STATUS: OPT NSC//   </w:t>
      </w:r>
    </w:p>
    <w:p w:rsidR="00FB2E14" w:rsidRPr="00EE678B" w:rsidRDefault="00FB2E14" w:rsidP="005B5D24">
      <w:pPr>
        <w:pStyle w:val="ScreenCapture"/>
      </w:pPr>
      <w:r w:rsidRPr="00EE678B">
        <w:t>DRUG: DIPYRIDAMOLE</w:t>
      </w:r>
    </w:p>
    <w:p w:rsidR="00FB2E14" w:rsidRPr="00EE678B" w:rsidRDefault="00FB2E14" w:rsidP="005B5D24">
      <w:pPr>
        <w:pStyle w:val="ScreenCapture"/>
      </w:pPr>
      <w:r w:rsidRPr="00EE678B">
        <w:t xml:space="preserve">  Lookup: GENERIC NAME</w:t>
      </w:r>
    </w:p>
    <w:p w:rsidR="00FB2E14" w:rsidRPr="00EE678B" w:rsidRDefault="00FB2E14" w:rsidP="005B5D24">
      <w:pPr>
        <w:pStyle w:val="ScreenCapture"/>
      </w:pPr>
      <w:r w:rsidRPr="00EE678B">
        <w:t xml:space="preserve">     1   DIPYRIDAMOLE 25MG TAB           BL117           </w:t>
      </w:r>
    </w:p>
    <w:p w:rsidR="00FB2E14" w:rsidRPr="00EE678B" w:rsidRDefault="00FB2E14" w:rsidP="005B5D24">
      <w:pPr>
        <w:pStyle w:val="ScreenCapture"/>
      </w:pPr>
      <w:r w:rsidRPr="00EE678B">
        <w:t xml:space="preserve">     2   DIPYRIDAMOLE 50MG TAB           BL117           </w:t>
      </w:r>
    </w:p>
    <w:p w:rsidR="00FB2E14" w:rsidRPr="00EE678B" w:rsidRDefault="00FB2E14" w:rsidP="005B5D24">
      <w:pPr>
        <w:pStyle w:val="ScreenCapture"/>
      </w:pPr>
      <w:r w:rsidRPr="00EE678B">
        <w:t xml:space="preserve">CHOOSE 1-2: 1  DIPYRIDAMOLE 25MG TAB         BL117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can experience adverse reactions at high doses of Dipyridamole (e.g., headache, dizziness, syncope, GI intolerance.)  There is also questionable efficacy at lower doses.</w:t>
      </w:r>
    </w:p>
    <w:p w:rsidR="00FB2E14" w:rsidRPr="00EE678B" w:rsidRDefault="00FB2E14" w:rsidP="005B5D24">
      <w:pPr>
        <w:pStyle w:val="ScreenCapture"/>
      </w:pPr>
    </w:p>
    <w:p w:rsidR="00FB2E14" w:rsidRPr="00EE678B" w:rsidRDefault="00FB2E14" w:rsidP="005B5D24">
      <w:pPr>
        <w:pStyle w:val="ScreenCapture"/>
      </w:pPr>
      <w:r w:rsidRPr="00EE678B">
        <w:t>VERB: TAKE</w:t>
      </w:r>
    </w:p>
    <w:p w:rsidR="00FB2E14" w:rsidRPr="00B10E0E" w:rsidRDefault="00D9442D" w:rsidP="005B5D24">
      <w:pPr>
        <w:pStyle w:val="ScreenCapture"/>
        <w:rPr>
          <w:lang w:val="en-US"/>
        </w:rPr>
      </w:pPr>
      <w:r>
        <w:rPr>
          <w:lang w:val="en-US"/>
        </w:rPr>
        <w:t xml:space="preserve">There are 2 </w:t>
      </w:r>
      <w:r w:rsidR="00FB2E14" w:rsidRPr="00EE678B">
        <w:t>Available Dosage(s)</w:t>
      </w:r>
      <w:r>
        <w:rPr>
          <w:lang w:val="en-US"/>
        </w:rPr>
        <w:t>:</w:t>
      </w:r>
    </w:p>
    <w:p w:rsidR="00FB2E14" w:rsidRPr="00EE678B" w:rsidRDefault="00FB2E14" w:rsidP="005B5D24">
      <w:pPr>
        <w:pStyle w:val="ScreenCapture"/>
      </w:pPr>
      <w:r w:rsidRPr="00EE678B">
        <w:t xml:space="preserve">       1. 25MG</w:t>
      </w:r>
    </w:p>
    <w:p w:rsidR="00FB2E14" w:rsidRPr="00EE678B" w:rsidRDefault="00FB2E14" w:rsidP="005B5D24">
      <w:pPr>
        <w:pStyle w:val="ScreenCapture"/>
      </w:pPr>
      <w:r w:rsidRPr="00EE678B">
        <w:t xml:space="preserve">       2. 50MG</w:t>
      </w:r>
    </w:p>
    <w:p w:rsidR="00FB2E14" w:rsidRPr="00EE678B" w:rsidRDefault="00FB2E14" w:rsidP="005B5D24">
      <w:pPr>
        <w:pStyle w:val="ScreenCapture"/>
      </w:pPr>
    </w:p>
    <w:p w:rsidR="00FB2E14" w:rsidRPr="00EE678B" w:rsidRDefault="00FB2E14" w:rsidP="005B5D24">
      <w:pPr>
        <w:pStyle w:val="ScreenCapture"/>
      </w:pPr>
      <w:r w:rsidRPr="00EE678B">
        <w:t>Select from list of Available Dosages</w:t>
      </w:r>
      <w:r w:rsidR="00D9442D">
        <w:rPr>
          <w:lang w:val="en-US"/>
        </w:rPr>
        <w:t>(1-2)</w:t>
      </w:r>
      <w:r w:rsidRPr="00EE678B">
        <w:t>, Enter Free Text Dose</w:t>
      </w:r>
    </w:p>
    <w:p w:rsidR="00FB2E14" w:rsidRPr="00EE678B" w:rsidRDefault="00FB2E14" w:rsidP="005B5D24">
      <w:pPr>
        <w:pStyle w:val="ScreenCapture"/>
      </w:pPr>
      <w:r w:rsidRPr="00EE678B">
        <w:t>or Enter a Question Mark (?) to view list: 1 25MG</w:t>
      </w:r>
    </w:p>
    <w:p w:rsidR="00FB2E14" w:rsidRPr="00EE678B" w:rsidRDefault="00FB2E14" w:rsidP="005B5D24">
      <w:pPr>
        <w:pStyle w:val="ScreenCapture"/>
      </w:pPr>
    </w:p>
    <w:p w:rsidR="00FB2E14" w:rsidRPr="00EE678B" w:rsidRDefault="00FB2E14" w:rsidP="005B5D24">
      <w:pPr>
        <w:pStyle w:val="ScreenCapture"/>
      </w:pPr>
      <w:r w:rsidRPr="00EE678B">
        <w:t>You entered 25MG is this correct? Yes//   YES</w:t>
      </w:r>
    </w:p>
    <w:p w:rsidR="00FB2E14" w:rsidRPr="00EE678B" w:rsidRDefault="00FB2E14" w:rsidP="005B5D24">
      <w:pPr>
        <w:pStyle w:val="ScreenCapture"/>
      </w:pPr>
      <w:r w:rsidRPr="00EE678B">
        <w:t>VERB: TAKE</w:t>
      </w:r>
    </w:p>
    <w:p w:rsidR="00FB2E14" w:rsidRPr="00EE678B" w:rsidRDefault="00FB2E14" w:rsidP="005B5D24">
      <w:pPr>
        <w:pStyle w:val="ScreenCapture"/>
      </w:pPr>
      <w:r w:rsidRPr="00EE678B">
        <w:t>DISPENSE UNITS PER DOSE(TABLET): 1// 1</w:t>
      </w:r>
    </w:p>
    <w:p w:rsidR="00FB2E14" w:rsidRPr="00EE678B" w:rsidRDefault="00FB2E14" w:rsidP="005B5D24">
      <w:pPr>
        <w:pStyle w:val="ScreenCapture"/>
      </w:pPr>
      <w:r w:rsidRPr="00EE678B">
        <w:t>Dosage Ordered: 25MG</w:t>
      </w:r>
    </w:p>
    <w:p w:rsidR="00FB2E14" w:rsidRPr="00EE678B" w:rsidRDefault="00FB2E14" w:rsidP="005B5D24">
      <w:pPr>
        <w:pStyle w:val="ScreenCapture"/>
      </w:pPr>
    </w:p>
    <w:p w:rsidR="00FB2E14" w:rsidRPr="00EE678B" w:rsidRDefault="00FB2E14" w:rsidP="005B5D24">
      <w:pPr>
        <w:pStyle w:val="ScreenCapture"/>
      </w:pPr>
      <w:r w:rsidRPr="00EE678B">
        <w:t>NOUN: TABLET</w:t>
      </w:r>
    </w:p>
    <w:p w:rsidR="00FB2E14" w:rsidRPr="00EE678B" w:rsidRDefault="00FB2E14" w:rsidP="005B5D24">
      <w:pPr>
        <w:pStyle w:val="ScreenCapture"/>
      </w:pPr>
      <w:r w:rsidRPr="00EE678B">
        <w:t>ROUTE: PO//</w:t>
      </w:r>
    </w:p>
    <w:p w:rsidR="00FB2E14" w:rsidRPr="00EE678B" w:rsidRDefault="00FB2E14" w:rsidP="00FB2E14"/>
    <w:p w:rsidR="00FB2E14" w:rsidRPr="00EE678B" w:rsidRDefault="00FB2E14" w:rsidP="008E248B">
      <w:pPr>
        <w:pStyle w:val="ExampleHeading"/>
      </w:pPr>
      <w:bookmarkStart w:id="4773" w:name="Page_225"/>
      <w:bookmarkStart w:id="4774" w:name="Page_224"/>
      <w:bookmarkEnd w:id="4773"/>
      <w:bookmarkEnd w:id="4774"/>
      <w:r w:rsidRPr="00EE678B">
        <w:t>Finishing a Pending Order – Dangerous Meds for Patient &gt;64 for Amitriptyline</w:t>
      </w:r>
    </w:p>
    <w:p w:rsidR="00FB2E14" w:rsidRPr="00EE678B" w:rsidRDefault="00FB2E14" w:rsidP="005B5D24">
      <w:pPr>
        <w:pStyle w:val="ScreenCapture"/>
      </w:pPr>
      <w:r w:rsidRPr="00EE678B">
        <w:t xml:space="preserve">Pending OP Orders (ROUTINE)   Mar 25, 2008@15:29:09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D7570F"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*(1) Orderable Item: AMITRIPTYLINE TAB                                          </w:t>
      </w:r>
    </w:p>
    <w:p w:rsidR="002244C2" w:rsidRDefault="00FB2E14" w:rsidP="005B5D24">
      <w:pPr>
        <w:pStyle w:val="ScreenCapture"/>
      </w:pPr>
      <w:r w:rsidRPr="00EE678B">
        <w:t xml:space="preserve"> (2)           Drug: AMITRIPTYLINE 25MG TAB    </w:t>
      </w:r>
    </w:p>
    <w:p w:rsidR="00FB2E14" w:rsidRPr="00EE678B" w:rsidRDefault="002244C2" w:rsidP="005B5D24">
      <w:pPr>
        <w:pStyle w:val="ScreenCapture"/>
      </w:pPr>
      <w:r>
        <w:rPr>
          <w:rFonts w:eastAsia="Courier New" w:cs="Courier New"/>
          <w:lang w:val="en-US"/>
        </w:rPr>
        <w:t xml:space="preserve">                </w:t>
      </w:r>
      <w:r>
        <w:rPr>
          <w:rFonts w:eastAsia="Courier New" w:cs="Courier New"/>
        </w:rPr>
        <w:t>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   Pat Instruct:                                                            </w:t>
      </w:r>
    </w:p>
    <w:p w:rsidR="00FB2E14" w:rsidRPr="00EE678B" w:rsidRDefault="00FB2E14" w:rsidP="005B5D24">
      <w:pPr>
        <w:pStyle w:val="ScreenCapture"/>
      </w:pPr>
      <w:r w:rsidRPr="00EE678B">
        <w:t xml:space="preserve">  Provider Comments:                                                            </w:t>
      </w:r>
    </w:p>
    <w:p w:rsidR="00FB2E14" w:rsidRPr="00EE678B" w:rsidRDefault="00FB2E14" w:rsidP="005B5D24">
      <w:pPr>
        <w:pStyle w:val="ScreenCapture"/>
      </w:pPr>
      <w:r w:rsidRPr="00EE678B">
        <w:t xml:space="preserve">       Instructions: TAKE ONE TABLET PO QHS                                     </w:t>
      </w:r>
    </w:p>
    <w:p w:rsidR="00FB2E14" w:rsidRPr="00EE678B" w:rsidRDefault="00FB2E14" w:rsidP="005B5D24">
      <w:pPr>
        <w:pStyle w:val="ScreenCapture"/>
      </w:pPr>
      <w:r w:rsidRPr="00EE678B">
        <w:t xml:space="preserve">                SIG: TAKE ONE TABLET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MAR 25,2008       (7) Fill Date: MAR 25,2008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BY  Bypass                              DC  Discontinue</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FN   Finish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Amitriptyline can cause cognitive impairment and loss of balance in older patients.  Consider other antidepressant medications on formulary.</w:t>
      </w:r>
    </w:p>
    <w:p w:rsidR="00FB2E14" w:rsidRPr="00EE678B" w:rsidRDefault="00FB2E14" w:rsidP="005B5D24">
      <w:pPr>
        <w:pStyle w:val="ScreenCapture"/>
      </w:pPr>
    </w:p>
    <w:p w:rsidR="00FB2E14" w:rsidRPr="00EE678B" w:rsidRDefault="00FB2E14" w:rsidP="005B5D24">
      <w:pPr>
        <w:pStyle w:val="ScreenCapture"/>
      </w:pPr>
      <w:r w:rsidRPr="00EE678B">
        <w:t>Rx # 2612              03/25/08</w:t>
      </w:r>
    </w:p>
    <w:p w:rsidR="00FB2E14" w:rsidRPr="00EE678B" w:rsidRDefault="00FB2E14" w:rsidP="005B5D24">
      <w:pPr>
        <w:pStyle w:val="ScreenCapture"/>
      </w:pPr>
      <w:r w:rsidRPr="00EE678B">
        <w:t>PSOPATIENT,NINE                    #30</w:t>
      </w:r>
    </w:p>
    <w:p w:rsidR="00FB2E14" w:rsidRPr="00EE678B" w:rsidRDefault="00FB2E14" w:rsidP="005B5D24">
      <w:pPr>
        <w:pStyle w:val="ScreenCapture"/>
      </w:pPr>
      <w:r w:rsidRPr="00EE678B">
        <w:t>TAKE ONE TABLET BY MOUTH AT BEDTIME</w:t>
      </w:r>
    </w:p>
    <w:p w:rsidR="00FB2E14" w:rsidRPr="00EE678B" w:rsidRDefault="00FB2E14" w:rsidP="005B5D24">
      <w:pPr>
        <w:pStyle w:val="ScreenCapture"/>
      </w:pPr>
    </w:p>
    <w:p w:rsidR="00FB2E14" w:rsidRPr="00EE678B" w:rsidRDefault="00FB2E14" w:rsidP="005B5D24">
      <w:pPr>
        <w:pStyle w:val="ScreenCapture"/>
      </w:pPr>
      <w:r w:rsidRPr="00EE678B">
        <w:t>AMITRIPTYLINE 25MG TAB</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3</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Are you sure you want to Accept this Order? NO// YES</w:t>
      </w:r>
    </w:p>
    <w:p w:rsidR="00FB2E14" w:rsidRPr="00EE678B" w:rsidRDefault="00FB2E14" w:rsidP="005B5D24">
      <w:pPr>
        <w:pStyle w:val="ScreenCapture"/>
      </w:pPr>
      <w:r w:rsidRPr="00EE678B">
        <w:t>WAS THE PATIENT COUNSELED: NO//</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Renewing an Order – Dangerous Meds for Patient &gt;64  for Chlorpropamide </w:t>
      </w:r>
    </w:p>
    <w:p w:rsidR="00FB2E14" w:rsidRPr="00EE678B" w:rsidRDefault="00FB2E14" w:rsidP="005B5D24">
      <w:pPr>
        <w:pStyle w:val="ScreenCapture"/>
        <w:rPr>
          <w:b/>
          <w:color w:val="000000"/>
        </w:rPr>
      </w:pPr>
    </w:p>
    <w:p w:rsidR="00FB2E14" w:rsidRPr="00EE678B" w:rsidRDefault="00FB2E14" w:rsidP="005B5D24">
      <w:pPr>
        <w:pStyle w:val="ScreenCapture"/>
      </w:pPr>
      <w:r w:rsidRPr="00EE678B">
        <w:t xml:space="preserve">                Rx #: 2613$                                                     </w:t>
      </w:r>
    </w:p>
    <w:p w:rsidR="00FB2E14" w:rsidRPr="00EE678B" w:rsidRDefault="00FB2E14" w:rsidP="005B5D24">
      <w:pPr>
        <w:pStyle w:val="ScreenCapture"/>
      </w:pPr>
      <w:r w:rsidRPr="00EE678B">
        <w:t xml:space="preserve"> (1) *Orderable Item: CHLORPROPAMIDE TAB                                        </w:t>
      </w:r>
    </w:p>
    <w:p w:rsidR="002244C2" w:rsidRDefault="00FB2E14" w:rsidP="005B5D24">
      <w:pPr>
        <w:pStyle w:val="ScreenCapture"/>
      </w:pPr>
      <w:r w:rsidRPr="00EE678B">
        <w:t xml:space="preserve"> (2)            Drug: CHLORPROPAMIDE 25OMG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BID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ONE TABLET BY MOUTH TWICE A DAY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RN   Renew  </w:t>
      </w:r>
    </w:p>
    <w:p w:rsidR="00FB2E14" w:rsidRPr="00EE678B" w:rsidRDefault="00FB2E14" w:rsidP="005B5D24">
      <w:pPr>
        <w:pStyle w:val="ScreenCapture"/>
      </w:pPr>
    </w:p>
    <w:p w:rsidR="00FB2E14" w:rsidRPr="00EE678B" w:rsidRDefault="00FB2E14" w:rsidP="005B5D24">
      <w:pPr>
        <w:pStyle w:val="ScreenCapture"/>
      </w:pPr>
      <w:r w:rsidRPr="00EE678B">
        <w:t>FILL DATE: (3/25/2008 - 3/26/2009): TODAY//  (MAR 25, 2008)</w:t>
      </w:r>
    </w:p>
    <w:p w:rsidR="00FB2E14" w:rsidRPr="00EE678B" w:rsidRDefault="00FB2E14" w:rsidP="005B5D24">
      <w:pPr>
        <w:pStyle w:val="ScreenCapture"/>
      </w:pPr>
      <w:r w:rsidRPr="00EE678B">
        <w:t>MAIL/WINDOW: WINDOW// WINDOW</w:t>
      </w:r>
    </w:p>
    <w:p w:rsidR="00FB2E14" w:rsidRPr="00EE678B" w:rsidRDefault="00FB2E14" w:rsidP="005B5D24">
      <w:pPr>
        <w:pStyle w:val="ScreenCapture"/>
      </w:pPr>
      <w:r w:rsidRPr="00EE678B">
        <w:t xml:space="preserve">METHOD OF PICK-UP: </w:t>
      </w:r>
    </w:p>
    <w:p w:rsidR="00FB2E14" w:rsidRPr="00EE678B" w:rsidRDefault="00FB2E14" w:rsidP="005B5D24">
      <w:pPr>
        <w:pStyle w:val="ScreenCapture"/>
      </w:pPr>
      <w:r w:rsidRPr="00EE678B">
        <w:t>Nature of Order: WRITTEN//        W</w:t>
      </w:r>
    </w:p>
    <w:p w:rsidR="00FB2E14" w:rsidRPr="00EE678B" w:rsidRDefault="00FB2E14" w:rsidP="005B5D24">
      <w:pPr>
        <w:pStyle w:val="ScreenCapture"/>
      </w:pPr>
      <w:r w:rsidRPr="00EE678B">
        <w:t>WAS THE PATIENT COUNSELED: NO// NO</w:t>
      </w:r>
    </w:p>
    <w:p w:rsidR="00FB2E14" w:rsidRPr="00EE678B" w:rsidRDefault="00FB2E14" w:rsidP="005B5D24">
      <w:pPr>
        <w:pStyle w:val="ScreenCapture"/>
      </w:pPr>
    </w:p>
    <w:p w:rsidR="00FB2E14" w:rsidRPr="00EE678B" w:rsidRDefault="00FB2E14" w:rsidP="005B5D24">
      <w:pPr>
        <w:pStyle w:val="ScreenCapture"/>
      </w:pPr>
      <w:r w:rsidRPr="00EE678B">
        <w:t>Do you want to enter a Progress Note? No//   NO</w:t>
      </w:r>
    </w:p>
    <w:p w:rsidR="00FB2E14" w:rsidRPr="00EE678B" w:rsidRDefault="00FB2E14" w:rsidP="005B5D24">
      <w:pPr>
        <w:pStyle w:val="ScreenCapture"/>
      </w:pPr>
    </w:p>
    <w:p w:rsidR="00FB2E14" w:rsidRPr="00EE678B" w:rsidRDefault="00FB2E14" w:rsidP="005B5D24">
      <w:pPr>
        <w:pStyle w:val="ScreenCapture"/>
      </w:pPr>
      <w:r w:rsidRPr="00EE678B">
        <w:t>Now Renewing Rx # 2613   Drug: CHLORPROPAMIDE 25OMG TAB</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may experience hypoglycemia with Chlorpropamide due do its long duration and variable renal secretion. They may also be at increased risk for Chlorpropamide-induced SIADH.</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2613A        CHLORPROPAMIDE 25OMG TAB          QTY: 60</w:t>
      </w:r>
    </w:p>
    <w:p w:rsidR="00FB2E14" w:rsidRPr="00EE678B" w:rsidRDefault="00FB2E14" w:rsidP="005B5D24">
      <w:pPr>
        <w:pStyle w:val="ScreenCapture"/>
      </w:pPr>
      <w:r w:rsidRPr="00EE678B">
        <w:t># OF REFILLS: 3  ISSUED: 03-25-08</w:t>
      </w:r>
    </w:p>
    <w:p w:rsidR="00FB2E14" w:rsidRPr="00EE678B" w:rsidRDefault="00FB2E14" w:rsidP="005B5D24">
      <w:pPr>
        <w:pStyle w:val="ScreenCapture"/>
      </w:pPr>
      <w:r w:rsidRPr="00EE678B">
        <w:t>SIG: TAKE ONE TABLET BY MOUTH TWICE A DAY</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Creating New Order from Edit – Glucophage Lab Results for Metformin       </w:t>
      </w:r>
    </w:p>
    <w:p w:rsidR="00FB2E14" w:rsidRPr="00EE678B" w:rsidRDefault="00FB2E14" w:rsidP="005B5D24">
      <w:pPr>
        <w:pStyle w:val="ScreenCapture"/>
      </w:pPr>
    </w:p>
    <w:p w:rsidR="00FB2E14" w:rsidRPr="00EE678B" w:rsidRDefault="00FB2E14" w:rsidP="005B5D24">
      <w:pPr>
        <w:pStyle w:val="ScreenCapture"/>
      </w:pPr>
      <w:r w:rsidRPr="00EE678B">
        <w:t xml:space="preserve">*(1) Orderable Item: METFORMIN TAB,ORAL                                         </w:t>
      </w:r>
    </w:p>
    <w:p w:rsidR="002244C2" w:rsidRDefault="00FB2E14" w:rsidP="005B5D24">
      <w:pPr>
        <w:pStyle w:val="ScreenCapture"/>
      </w:pPr>
      <w:r w:rsidRPr="00EE678B">
        <w:t xml:space="preserve"> (2)           Drug: METFORMIN 500MG TAB    </w:t>
      </w:r>
    </w:p>
    <w:p w:rsidR="00FB2E14" w:rsidRPr="00EE678B" w:rsidRDefault="002244C2" w:rsidP="005B5D24">
      <w:pPr>
        <w:pStyle w:val="ScreenCapture"/>
      </w:pPr>
      <w:r>
        <w:rPr>
          <w:rFonts w:eastAsia="Courier New" w:cs="Courier New"/>
          <w:position w:val="1"/>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FB2E14" w:rsidRPr="00EE678B">
        <w:t xml:space="preserve">                                    </w:t>
      </w:r>
    </w:p>
    <w:p w:rsidR="00FB2E14" w:rsidRPr="00EE678B" w:rsidRDefault="00FB2E14" w:rsidP="005B5D24">
      <w:pPr>
        <w:pStyle w:val="ScreenCapture"/>
      </w:pPr>
      <w:r w:rsidRPr="00EE678B">
        <w:t xml:space="preserve"> (3)        *Dosage: 500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NEXT SCREEN  </w:t>
      </w:r>
    </w:p>
    <w:p w:rsidR="00FB2E14" w:rsidRPr="00EE678B" w:rsidRDefault="00FB2E14" w:rsidP="005B5D24">
      <w:pPr>
        <w:pStyle w:val="ScreenCapture"/>
      </w:pPr>
    </w:p>
    <w:p w:rsidR="00FB2E14" w:rsidRPr="00EE678B" w:rsidRDefault="00FB2E14" w:rsidP="005B5D24">
      <w:pPr>
        <w:pStyle w:val="ScreenCapture"/>
      </w:pPr>
      <w:r w:rsidRPr="00EE678B">
        <w:t>BY  Bypass                              DC  Discontinue</w:t>
      </w:r>
    </w:p>
    <w:p w:rsidR="00FB2E14" w:rsidRPr="00EE678B" w:rsidRDefault="00FB2E14" w:rsidP="005B5D24">
      <w:pPr>
        <w:pStyle w:val="ScreenCapture"/>
      </w:pPr>
      <w:r w:rsidRPr="00EE678B">
        <w:t xml:space="preserve">Pending OP Orders (ROUTINE)   Mar 25, 2008@15:33:47          Page:    2 of    3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Pr="00EE678B" w:rsidRDefault="00FB2E14" w:rsidP="005B5D24">
      <w:pPr>
        <w:pStyle w:val="ScreenCapture"/>
      </w:pPr>
      <w:r w:rsidRPr="00EE678B">
        <w:t xml:space="preserve">  DOB: JAN 1,1930 (78)                             Wt(kg): 136.36 (10/14/2005)</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Q12H                                                       </w:t>
      </w:r>
    </w:p>
    <w:p w:rsidR="00FB2E14" w:rsidRPr="00EE678B" w:rsidRDefault="00FB2E14" w:rsidP="005B5D24">
      <w:pPr>
        <w:pStyle w:val="ScreenCapture"/>
      </w:pPr>
      <w:r w:rsidRPr="00EE678B">
        <w:t xml:space="preserve"> (4)   Pat Instruct:                                                            </w:t>
      </w:r>
    </w:p>
    <w:p w:rsidR="00FB2E14" w:rsidRPr="00EE678B" w:rsidRDefault="00FB2E14" w:rsidP="005B5D24">
      <w:pPr>
        <w:pStyle w:val="ScreenCapture"/>
      </w:pPr>
      <w:r w:rsidRPr="00EE678B">
        <w:t xml:space="preserve">  Provider Comments:                                                            </w:t>
      </w:r>
    </w:p>
    <w:p w:rsidR="00FB2E14" w:rsidRPr="00EE678B" w:rsidRDefault="00FB2E14" w:rsidP="005B5D24">
      <w:pPr>
        <w:pStyle w:val="ScreenCapture"/>
      </w:pPr>
      <w:r w:rsidRPr="00EE678B">
        <w:t xml:space="preserve">       Instructions: TAKE ONE TABLET PO Q12H                                    </w:t>
      </w:r>
    </w:p>
    <w:p w:rsidR="00FB2E14" w:rsidRPr="00EE678B" w:rsidRDefault="00FB2E14" w:rsidP="005B5D24">
      <w:pPr>
        <w:pStyle w:val="ScreenCapture"/>
      </w:pPr>
      <w:r w:rsidRPr="00EE678B">
        <w:t xml:space="preserve">                SIG: TAKE ONE TABLET BY MOUTH EVERY 12 HOURS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MAR 25,2008       (7) Fill Date: MAR 25,2008              </w:t>
      </w:r>
    </w:p>
    <w:p w:rsidR="00FB2E14" w:rsidRPr="00EE678B" w:rsidRDefault="00FB2E14" w:rsidP="005B5D24">
      <w:pPr>
        <w:pStyle w:val="ScreenCapture"/>
      </w:pPr>
      <w:r w:rsidRPr="00EE678B">
        <w:t xml:space="preserve"> (8)    Days Supply: 30               (9)   QTY (TAB): 60                      </w:t>
      </w:r>
    </w:p>
    <w:p w:rsidR="00FB2E14" w:rsidRPr="00EE678B" w:rsidRDefault="00FB2E14" w:rsidP="005B5D24">
      <w:pPr>
        <w:pStyle w:val="ScreenCapture"/>
      </w:pPr>
      <w:r w:rsidRPr="00EE678B">
        <w:t xml:space="preserve">       Provider ordered 2 refills                                               </w:t>
      </w:r>
    </w:p>
    <w:p w:rsidR="00FB2E14" w:rsidRPr="00EE678B" w:rsidRDefault="00FB2E14" w:rsidP="005B5D24">
      <w:pPr>
        <w:pStyle w:val="ScreenCapture"/>
      </w:pPr>
      <w:r w:rsidRPr="00EE678B">
        <w:t xml:space="preserve">(10)   # of Refills: 2               (11)   Routing: MAIL                      </w:t>
      </w:r>
    </w:p>
    <w:p w:rsidR="00FB2E14" w:rsidRPr="00EE678B" w:rsidRDefault="00FB2E14" w:rsidP="005B5D24">
      <w:pPr>
        <w:pStyle w:val="ScreenCapture"/>
      </w:pPr>
      <w:r w:rsidRPr="00EE678B">
        <w:t xml:space="preserve">(12)         Clinic: BARB'S CLINIC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ED  Edit                                FN  Finish</w:t>
      </w:r>
    </w:p>
    <w:p w:rsidR="00FB2E14" w:rsidRPr="00EE678B" w:rsidRDefault="00FB2E14" w:rsidP="005B5D24">
      <w:pPr>
        <w:pStyle w:val="ScreenCapture"/>
      </w:pPr>
      <w:r w:rsidRPr="00EE678B">
        <w:t xml:space="preserve">Select Item(s): Next Screen// ED   Edit  </w:t>
      </w:r>
    </w:p>
    <w:p w:rsidR="00FB2E14" w:rsidRPr="00EE678B" w:rsidRDefault="00FB2E14" w:rsidP="005B5D24">
      <w:pPr>
        <w:pStyle w:val="ScreenCapture"/>
      </w:pPr>
      <w:r w:rsidRPr="00EE678B">
        <w:t>* Indicates which fields will create an new Order</w:t>
      </w:r>
    </w:p>
    <w:p w:rsidR="00FB2E14" w:rsidRPr="00EE678B" w:rsidRDefault="00FB2E14" w:rsidP="005B5D24">
      <w:pPr>
        <w:pStyle w:val="ScreenCapture"/>
      </w:pPr>
      <w:r w:rsidRPr="00EE678B">
        <w:t>Select Field to Edit by number: (1-15): 3</w:t>
      </w:r>
    </w:p>
    <w:p w:rsidR="00FB2E14" w:rsidRPr="00EE678B" w:rsidRDefault="00FB2E14" w:rsidP="005B5D24">
      <w:pPr>
        <w:pStyle w:val="ScreenCapture"/>
      </w:pPr>
    </w:p>
    <w:p w:rsidR="00FB2E14" w:rsidRPr="00EE678B" w:rsidRDefault="00FB2E14" w:rsidP="005B5D24">
      <w:pPr>
        <w:pStyle w:val="ScreenCapture"/>
      </w:pPr>
      <w:r w:rsidRPr="00EE678B">
        <w:t xml:space="preserve">Press Return to : </w:t>
      </w:r>
    </w:p>
    <w:p w:rsidR="00FB2E14" w:rsidRPr="00EE678B" w:rsidRDefault="00FB2E14" w:rsidP="005B5D24">
      <w:pPr>
        <w:pStyle w:val="ScreenCapture"/>
      </w:pPr>
    </w:p>
    <w:p w:rsidR="00FB2E14" w:rsidRPr="00B10E0E" w:rsidRDefault="00D9442D" w:rsidP="005B5D24">
      <w:pPr>
        <w:pStyle w:val="ScreenCapture"/>
        <w:rPr>
          <w:lang w:val="en-US"/>
        </w:rPr>
      </w:pPr>
      <w:r>
        <w:rPr>
          <w:lang w:val="en-US"/>
        </w:rPr>
        <w:t xml:space="preserve">There are 2 </w:t>
      </w:r>
      <w:r w:rsidR="00FB2E14" w:rsidRPr="00EE678B">
        <w:t>Available Dosage(s)</w:t>
      </w:r>
      <w:r>
        <w:rPr>
          <w:lang w:val="en-US"/>
        </w:rPr>
        <w:t>:</w:t>
      </w:r>
    </w:p>
    <w:p w:rsidR="00FB2E14" w:rsidRPr="00EE678B" w:rsidRDefault="00FB2E14" w:rsidP="005B5D24">
      <w:pPr>
        <w:pStyle w:val="ScreenCapture"/>
      </w:pPr>
      <w:r w:rsidRPr="00EE678B">
        <w:t xml:space="preserve">       1. 500MG</w:t>
      </w:r>
    </w:p>
    <w:p w:rsidR="00FB2E14" w:rsidRPr="00EE678B" w:rsidRDefault="00FB2E14" w:rsidP="005B5D24">
      <w:pPr>
        <w:pStyle w:val="ScreenCapture"/>
      </w:pPr>
      <w:r w:rsidRPr="00EE678B">
        <w:t xml:space="preserve">       2. 1000MG</w:t>
      </w:r>
    </w:p>
    <w:p w:rsidR="00FB2E14" w:rsidRPr="00EE678B" w:rsidRDefault="00FB2E14" w:rsidP="005B5D24">
      <w:pPr>
        <w:pStyle w:val="ScreenCapture"/>
      </w:pPr>
    </w:p>
    <w:p w:rsidR="00FB2E14" w:rsidRPr="00EE678B" w:rsidRDefault="00FB2E14" w:rsidP="005B5D24">
      <w:pPr>
        <w:pStyle w:val="ScreenCapture"/>
      </w:pPr>
      <w:r w:rsidRPr="00EE678B">
        <w:t>Select from list of Available Dosages</w:t>
      </w:r>
      <w:r w:rsidR="00D9442D">
        <w:rPr>
          <w:lang w:val="en-US"/>
        </w:rPr>
        <w:t>(1-2)</w:t>
      </w:r>
      <w:r w:rsidRPr="00EE678B">
        <w:t>, Enter Free Text Dose</w:t>
      </w:r>
    </w:p>
    <w:p w:rsidR="00FB2E14" w:rsidRPr="00EE678B" w:rsidRDefault="00FB2E14" w:rsidP="005B5D24">
      <w:pPr>
        <w:pStyle w:val="ScreenCapture"/>
      </w:pPr>
      <w:r w:rsidRPr="00EE678B">
        <w:t>or Enter a Question Mark (?) to view list: 500MG// 2 1000MG</w:t>
      </w:r>
    </w:p>
    <w:p w:rsidR="00FB2E14" w:rsidRPr="00EE678B" w:rsidRDefault="00FB2E14" w:rsidP="005B5D24">
      <w:pPr>
        <w:pStyle w:val="ScreenCapture"/>
      </w:pPr>
    </w:p>
    <w:p w:rsidR="00FB2E14" w:rsidRPr="00EE678B" w:rsidRDefault="00FB2E14" w:rsidP="005B5D24">
      <w:pPr>
        <w:pStyle w:val="ScreenCapture"/>
      </w:pPr>
      <w:r w:rsidRPr="00EE678B">
        <w:t>You entered 1000MG is this correct? Yes//   YES</w:t>
      </w:r>
    </w:p>
    <w:p w:rsidR="00FB2E14" w:rsidRPr="00EE678B" w:rsidRDefault="00FB2E14" w:rsidP="005B5D24">
      <w:pPr>
        <w:pStyle w:val="ScreenCapture"/>
      </w:pPr>
      <w:r w:rsidRPr="00EE678B">
        <w:t>VERB: TAKE// TAKE</w:t>
      </w:r>
    </w:p>
    <w:p w:rsidR="00FB2E14" w:rsidRPr="00EE678B" w:rsidRDefault="00FB2E14" w:rsidP="005B5D24">
      <w:pPr>
        <w:pStyle w:val="ScreenCapture"/>
      </w:pPr>
      <w:r w:rsidRPr="00EE678B">
        <w:t>DISPENSE UNITS PER DOSE(TABLETS): 2// 2</w:t>
      </w:r>
    </w:p>
    <w:p w:rsidR="00FB2E14" w:rsidRPr="00EE678B" w:rsidRDefault="00FB2E14" w:rsidP="005B5D24">
      <w:pPr>
        <w:pStyle w:val="ScreenCapture"/>
      </w:pPr>
      <w:r w:rsidRPr="00EE678B">
        <w:t>Dosage Ordered: 1000MG</w:t>
      </w:r>
    </w:p>
    <w:p w:rsidR="00FB2E14" w:rsidRPr="00EE678B" w:rsidRDefault="00FB2E14" w:rsidP="005B5D24">
      <w:pPr>
        <w:pStyle w:val="ScreenCapture"/>
      </w:pPr>
    </w:p>
    <w:p w:rsidR="00FB2E14" w:rsidRPr="00EE678B" w:rsidRDefault="00FB2E14" w:rsidP="005B5D24">
      <w:pPr>
        <w:pStyle w:val="ScreenCapture"/>
      </w:pPr>
      <w:r w:rsidRPr="00EE678B">
        <w:t>NOUN: TABLETS// TABLETS</w:t>
      </w:r>
    </w:p>
    <w:p w:rsidR="00FB2E14" w:rsidRPr="00EE678B" w:rsidRDefault="00FB2E14" w:rsidP="005B5D24">
      <w:pPr>
        <w:pStyle w:val="ScreenCapture"/>
      </w:pPr>
      <w:r w:rsidRPr="00EE678B">
        <w:t xml:space="preserve">ROUTE: ORAL// ORAL </w:t>
      </w:r>
    </w:p>
    <w:p w:rsidR="00D9442D" w:rsidRDefault="00D9442D" w:rsidP="00D9442D">
      <w:pPr>
        <w:pStyle w:val="ScreenCapture"/>
        <w:rPr>
          <w:lang w:val="en-US"/>
        </w:rPr>
      </w:pPr>
      <w:bookmarkStart w:id="4775" w:name="Page_227"/>
      <w:bookmarkStart w:id="4776" w:name="Page_226"/>
      <w:bookmarkEnd w:id="4775"/>
      <w:bookmarkEnd w:id="4776"/>
      <w:r w:rsidRPr="006C0AE5">
        <w:t>Schedule: Q12H// QHS</w:t>
      </w:r>
    </w:p>
    <w:p w:rsidR="00D9442D" w:rsidRDefault="00D9442D" w:rsidP="00D9442D">
      <w:pPr>
        <w:pStyle w:val="ScreenCapture"/>
        <w:rPr>
          <w:rFonts w:cs="Courier New"/>
          <w:lang w:val="en-US"/>
        </w:rPr>
      </w:pPr>
      <w:r w:rsidRPr="006C0AE5">
        <w:rPr>
          <w:rFonts w:cs="Courier New"/>
        </w:rPr>
        <w:t>Now searching ADMINISTRATION SCHEDULE (#51.1) file...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QHS  QHS  AT BEDTIME</w:t>
      </w:r>
    </w:p>
    <w:p w:rsidR="00D9442D" w:rsidRDefault="00D9442D" w:rsidP="00D9442D">
      <w:pPr>
        <w:pStyle w:val="ScreenCapture"/>
        <w:rPr>
          <w:rFonts w:cs="Courier New"/>
          <w:lang w:val="en-US"/>
        </w:rPr>
      </w:pPr>
      <w:r>
        <w:rPr>
          <w:rFonts w:cs="Courier New"/>
          <w:lang w:val="en-US"/>
        </w:rPr>
        <w:t xml:space="preserve">         </w:t>
      </w:r>
      <w:r w:rsidRPr="006C0AE5">
        <w:rPr>
          <w:rFonts w:cs="Courier New"/>
        </w:rPr>
        <w:t>...OK? Yes//   (Yes)</w:t>
      </w:r>
    </w:p>
    <w:p w:rsidR="00D9442D" w:rsidRPr="006C0AE5" w:rsidRDefault="00D9442D" w:rsidP="00D9442D">
      <w:pPr>
        <w:pStyle w:val="ScreenCapture"/>
      </w:pPr>
      <w:r>
        <w:rPr>
          <w:rFonts w:cs="Courier New"/>
          <w:lang w:val="en-US"/>
        </w:rPr>
        <w:t xml:space="preserve"> </w:t>
      </w:r>
      <w:r w:rsidRPr="006C0AE5">
        <w:rPr>
          <w:rFonts w:cs="Courier New"/>
        </w:rPr>
        <w:t>(AT BEDTIME)</w:t>
      </w:r>
    </w:p>
    <w:p w:rsidR="00FB2E14" w:rsidRPr="00EE678B" w:rsidRDefault="00FB2E14" w:rsidP="005B5D24">
      <w:pPr>
        <w:pStyle w:val="ScreenCapture"/>
      </w:pPr>
    </w:p>
    <w:p w:rsidR="00FB2E14" w:rsidRPr="00EE678B" w:rsidRDefault="00FB2E14" w:rsidP="005B5D24">
      <w:pPr>
        <w:pStyle w:val="ScreenCapture"/>
      </w:pPr>
      <w:r w:rsidRPr="00EE678B">
        <w:t xml:space="preserve">LIMITED DURATION (IN DAYS, HOURS OR MINUTES): </w:t>
      </w:r>
    </w:p>
    <w:p w:rsidR="00FB2E14" w:rsidRPr="00EE678B" w:rsidRDefault="00FB2E14" w:rsidP="005B5D24">
      <w:pPr>
        <w:pStyle w:val="ScreenCapture"/>
      </w:pPr>
      <w:r w:rsidRPr="00EE678B">
        <w:t xml:space="preserve">CONJUNCTION: </w:t>
      </w:r>
    </w:p>
    <w:p w:rsidR="00FB2E14" w:rsidRPr="00EE678B" w:rsidRDefault="00FB2E14" w:rsidP="005B5D24">
      <w:pPr>
        <w:pStyle w:val="ScreenCapture"/>
      </w:pPr>
    </w:p>
    <w:p w:rsidR="00FB2E14" w:rsidRPr="00EE678B" w:rsidRDefault="00FB2E14" w:rsidP="005B5D24">
      <w:pPr>
        <w:pStyle w:val="ScreenCapture"/>
      </w:pPr>
      <w:r w:rsidRPr="00EE678B">
        <w:t xml:space="preserve">Pending OP Orders (ROUTINE)   Mar 25, 2008@15:34:08          Page:    1 of    3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D7570F"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CPRS Order Checks:                                                                   </w:t>
      </w:r>
    </w:p>
    <w:p w:rsidR="00FB2E14" w:rsidRPr="00EE678B" w:rsidRDefault="00FB2E14" w:rsidP="005B5D24">
      <w:pPr>
        <w:pStyle w:val="ScreenCapture"/>
      </w:pPr>
      <w:r w:rsidRPr="00EE678B">
        <w:t xml:space="preserve">      Duplicate drug class order: ORAL HYPOGLYCEMIC AGENTS,ORAL (CHLORPROPAMIDE </w:t>
      </w:r>
    </w:p>
    <w:p w:rsidR="00FB2E14" w:rsidRPr="00EE678B" w:rsidRDefault="00FB2E14" w:rsidP="005B5D24">
      <w:pPr>
        <w:pStyle w:val="ScreenCapture"/>
      </w:pPr>
      <w:r w:rsidRPr="00EE678B">
        <w:t xml:space="preserve">      TAB  250MG TAKE ONE TABLET BY MOUTH TWICE A DAY  [PENDING])               </w:t>
      </w:r>
    </w:p>
    <w:p w:rsidR="00FB2E14" w:rsidRPr="00EE678B" w:rsidRDefault="00FB2E14" w:rsidP="005B5D24">
      <w:pPr>
        <w:pStyle w:val="ScreenCapture"/>
      </w:pPr>
      <w:r w:rsidRPr="00EE678B">
        <w:t xml:space="preserve">     Overriding Provider: PSOPROVIDER,TEN                                         </w:t>
      </w:r>
    </w:p>
    <w:p w:rsidR="00FB2E14" w:rsidRPr="00EE678B" w:rsidRDefault="00FB2E14" w:rsidP="005B5D24">
      <w:pPr>
        <w:pStyle w:val="ScreenCapture"/>
      </w:pPr>
      <w:r w:rsidRPr="00EE678B">
        <w:t xml:space="preserve">     Overriding Reason: testing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Metformin - no serum creatinine within past 60 days.                      </w:t>
      </w:r>
    </w:p>
    <w:p w:rsidR="00FB2E14" w:rsidRPr="00EE678B" w:rsidRDefault="00FB2E14" w:rsidP="005B5D24">
      <w:pPr>
        <w:pStyle w:val="ScreenCapture"/>
      </w:pPr>
      <w:r w:rsidRPr="00EE678B">
        <w:t xml:space="preserve">     Overriding Provider: PSOPROVIDER,TEN                                         </w:t>
      </w:r>
    </w:p>
    <w:p w:rsidR="00FB2E14" w:rsidRPr="00EE678B" w:rsidRDefault="00FB2E14" w:rsidP="005B5D24">
      <w:pPr>
        <w:pStyle w:val="ScreenCapture"/>
      </w:pPr>
      <w:r w:rsidRPr="00EE678B">
        <w:t xml:space="preserve">     Overriding Reason: testing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*(1) Orderable Item: METFORMIN TAB,ORAL                                         </w:t>
      </w:r>
    </w:p>
    <w:p w:rsidR="002244C2" w:rsidRDefault="00FB2E14" w:rsidP="005B5D24">
      <w:pPr>
        <w:pStyle w:val="ScreenCapture"/>
      </w:pPr>
      <w:r w:rsidRPr="00EE678B">
        <w:t xml:space="preserve"> (2)           Drug: METFORMIN 500MG TAB</w:t>
      </w:r>
    </w:p>
    <w:p w:rsidR="00FB2E14" w:rsidRPr="00EE678B" w:rsidRDefault="002244C2" w:rsidP="005B5D24">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FB2E14" w:rsidRPr="00EE678B">
        <w:t xml:space="preserve">                                        </w:t>
      </w:r>
    </w:p>
    <w:p w:rsidR="00FB2E14" w:rsidRPr="00EE678B" w:rsidRDefault="00FB2E14" w:rsidP="005B5D24">
      <w:pPr>
        <w:pStyle w:val="ScreenCapture"/>
      </w:pPr>
      <w:r w:rsidRPr="00EE678B">
        <w:t xml:space="preserve"> (3)        *Dosage: 1000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This change will create a new prescription!                           </w:t>
      </w:r>
    </w:p>
    <w:p w:rsidR="00FB2E14" w:rsidRPr="00EE678B" w:rsidRDefault="00FB2E14" w:rsidP="005B5D24">
      <w:pPr>
        <w:pStyle w:val="ScreenCapture"/>
      </w:pPr>
      <w:r w:rsidRPr="00EE678B">
        <w:t>AC Accept                 ED Edit                   DC Discontinue</w:t>
      </w:r>
    </w:p>
    <w:p w:rsidR="00FB2E14" w:rsidRPr="00EE678B" w:rsidRDefault="00FB2E14" w:rsidP="005B5D24">
      <w:pPr>
        <w:pStyle w:val="ScreenCapture"/>
      </w:pPr>
      <w:r w:rsidRPr="00EE678B">
        <w:t xml:space="preserve">Select Item(s): Next Screen// AC   Accept  </w:t>
      </w:r>
    </w:p>
    <w:p w:rsidR="00FB2E14" w:rsidRPr="00EE678B" w:rsidRDefault="00FB2E14" w:rsidP="005B5D24">
      <w:pPr>
        <w:pStyle w:val="ScreenCapture"/>
      </w:pPr>
    </w:p>
    <w:p w:rsidR="00FB2E14" w:rsidRPr="00EE678B" w:rsidRDefault="00FB2E14" w:rsidP="001158A8">
      <w:pPr>
        <w:pStyle w:val="ScreenCapture"/>
        <w:keepNext/>
      </w:pPr>
      <w:r w:rsidRPr="00EE678B">
        <w:t>***Metformin Lab Results***</w:t>
      </w:r>
    </w:p>
    <w:p w:rsidR="00FB2E14" w:rsidRPr="00EE678B" w:rsidRDefault="00FB2E14" w:rsidP="001158A8">
      <w:pPr>
        <w:pStyle w:val="ScreenCapture"/>
        <w:keepNext/>
      </w:pPr>
    </w:p>
    <w:p w:rsidR="00FB2E14" w:rsidRPr="00EE678B" w:rsidRDefault="00FB2E14" w:rsidP="005B5D24">
      <w:pPr>
        <w:pStyle w:val="ScreenCapture"/>
      </w:pPr>
      <w:r w:rsidRPr="00EE678B">
        <w:t>Metformin - no serum creatinine within past 60 days.</w:t>
      </w:r>
      <w:r w:rsidR="00D8267F" w:rsidRPr="00EE678B">
        <w:t xml:space="preserve"> </w:t>
      </w:r>
      <w:r w:rsidRPr="00EE678B">
        <w:t xml:space="preserve">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Rx # 2614              03/25/08</w:t>
      </w:r>
    </w:p>
    <w:p w:rsidR="00FB2E14" w:rsidRPr="00EE678B" w:rsidRDefault="00FB2E14" w:rsidP="005B5D24">
      <w:pPr>
        <w:pStyle w:val="ScreenCapture"/>
      </w:pPr>
      <w:r w:rsidRPr="00EE678B">
        <w:t>PSOPATIENT,NINE                    #1440</w:t>
      </w:r>
    </w:p>
    <w:p w:rsidR="00FB2E14" w:rsidRPr="00EE678B" w:rsidRDefault="00FB2E14" w:rsidP="005B5D24">
      <w:pPr>
        <w:pStyle w:val="ScreenCapture"/>
      </w:pPr>
      <w:r w:rsidRPr="00EE678B">
        <w:t>TAKE TWO TABLETS BY MOUTH AT BEDTIME</w:t>
      </w:r>
    </w:p>
    <w:p w:rsidR="00FB2E14" w:rsidRPr="00EE678B" w:rsidRDefault="00FB2E14" w:rsidP="005B5D24">
      <w:pPr>
        <w:pStyle w:val="ScreenCapture"/>
      </w:pPr>
    </w:p>
    <w:p w:rsidR="00FB2E14" w:rsidRPr="00EE678B" w:rsidRDefault="00FB2E14" w:rsidP="005B5D24">
      <w:pPr>
        <w:pStyle w:val="ScreenCapture"/>
      </w:pPr>
      <w:r w:rsidRPr="00EE678B">
        <w:t>METFORMIN 500MG TAB</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2</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Are you sure you want to Accept this Order? NO// YES</w:t>
      </w:r>
    </w:p>
    <w:p w:rsidR="00FB2E14" w:rsidRPr="00EE678B" w:rsidRDefault="00FB2E14" w:rsidP="005B5D24">
      <w:pPr>
        <w:pStyle w:val="ScreenCapture"/>
      </w:pPr>
      <w:r w:rsidRPr="00EE678B">
        <w:t>Nature of Order: SERVICE CORRECTION//</w:t>
      </w:r>
    </w:p>
    <w:p w:rsidR="00FB2E14" w:rsidRPr="00EE678B" w:rsidRDefault="00FB2E14" w:rsidP="00FB2E14"/>
    <w:p w:rsidR="00FB2E14" w:rsidRPr="00EE678B" w:rsidRDefault="00FB2E14" w:rsidP="008E248B">
      <w:pPr>
        <w:pStyle w:val="ExampleHeading"/>
      </w:pPr>
      <w:r w:rsidRPr="00EE678B">
        <w:t>Verifying an Order – Dangerous Meds for Patient &gt;64 for Dipyridamole</w:t>
      </w:r>
    </w:p>
    <w:p w:rsidR="00FB2E14" w:rsidRPr="00EE678B" w:rsidRDefault="00FB2E14" w:rsidP="005B5D24">
      <w:pPr>
        <w:pStyle w:val="ScreenCapture"/>
      </w:pPr>
      <w:r w:rsidRPr="00EE678B">
        <w:t xml:space="preserve">OP Medications (NON-VERIFIED) Mar 25, 2008@15:39:03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B10E0E"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Rx #: 2615$                                                     </w:t>
      </w:r>
    </w:p>
    <w:p w:rsidR="00FB2E14" w:rsidRPr="00EE678B" w:rsidRDefault="00FB2E14" w:rsidP="005B5D24">
      <w:pPr>
        <w:pStyle w:val="ScreenCapture"/>
      </w:pPr>
      <w:r w:rsidRPr="00EE678B">
        <w:t xml:space="preserve"> (1) *Orderable Item: DIPYRIDAMOLE TAB                                          </w:t>
      </w:r>
    </w:p>
    <w:p w:rsidR="002244C2" w:rsidRDefault="00FB2E14" w:rsidP="005B5D24">
      <w:pPr>
        <w:pStyle w:val="ScreenCapture"/>
      </w:pPr>
      <w:r w:rsidRPr="00EE678B">
        <w:t xml:space="preserve"> (2)            Drug: DIPYRIDAMOLE 25MG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25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1                                                         </w:t>
      </w:r>
    </w:p>
    <w:p w:rsidR="00FB2E14" w:rsidRPr="00EE678B" w:rsidRDefault="00FB2E14" w:rsidP="005B5D24">
      <w:pPr>
        <w:pStyle w:val="ScreenCapture"/>
      </w:pPr>
      <w:r w:rsidRPr="00EE678B">
        <w:t xml:space="preserve">                Noun: TABLET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ONE TABLET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VF   VF  </w:t>
      </w:r>
    </w:p>
    <w:p w:rsidR="00FB2E14" w:rsidRPr="00EE678B" w:rsidRDefault="00FB2E14" w:rsidP="005B5D24">
      <w:pPr>
        <w:pStyle w:val="ScreenCapture"/>
      </w:pPr>
    </w:p>
    <w:p w:rsidR="00FB2E14" w:rsidRPr="00EE678B" w:rsidRDefault="00FB2E14" w:rsidP="005B5D24">
      <w:pPr>
        <w:pStyle w:val="ScreenCapture"/>
      </w:pPr>
      <w:r w:rsidRPr="00EE678B">
        <w:t xml:space="preserve">RX: 2615            PATIENT: PSOPATIENT,NINE (000-00-0000) </w:t>
      </w:r>
    </w:p>
    <w:p w:rsidR="00FB2E14" w:rsidRPr="00EE678B" w:rsidRDefault="00FB2E14" w:rsidP="005B5D24">
      <w:pPr>
        <w:pStyle w:val="ScreenCapture"/>
      </w:pPr>
      <w:r w:rsidRPr="00EE678B">
        <w:t>STATUS: Non-Verified   CO-PAY STATUS</w:t>
      </w:r>
    </w:p>
    <w:p w:rsidR="00FB2E14" w:rsidRPr="00EE678B" w:rsidRDefault="00FB2E14" w:rsidP="005B5D24">
      <w:pPr>
        <w:pStyle w:val="ScreenCapture"/>
      </w:pPr>
      <w:r w:rsidRPr="00EE678B">
        <w:t xml:space="preserve">      DRUG: DIPYRIDAMOLE 25MG TAB</w:t>
      </w:r>
    </w:p>
    <w:p w:rsidR="00FB2E14" w:rsidRPr="00EE678B" w:rsidRDefault="00FB2E14" w:rsidP="005B5D24">
      <w:pPr>
        <w:pStyle w:val="ScreenCapture"/>
      </w:pPr>
      <w:r w:rsidRPr="00EE678B">
        <w:t xml:space="preserve">       QTY: 30     30 DAY SUPPLY</w:t>
      </w:r>
    </w:p>
    <w:p w:rsidR="00FB2E14" w:rsidRPr="00EE678B" w:rsidRDefault="00FB2E14" w:rsidP="005B5D24">
      <w:pPr>
        <w:pStyle w:val="ScreenCapture"/>
      </w:pPr>
      <w:r w:rsidRPr="00EE678B">
        <w:t xml:space="preserve">       SIG: TAKE ONE TABLET BY MOUTH AT BEDTIME</w:t>
      </w:r>
    </w:p>
    <w:p w:rsidR="00FB2E14" w:rsidRPr="00EE678B" w:rsidRDefault="00FB2E14" w:rsidP="005B5D24">
      <w:pPr>
        <w:pStyle w:val="ScreenCapture"/>
      </w:pPr>
      <w:r w:rsidRPr="00EE678B">
        <w:t xml:space="preserve">    LATEST: 03/25/2008               # OF REFILLS: 3  REMAINING: 3</w:t>
      </w:r>
    </w:p>
    <w:p w:rsidR="00FB2E14" w:rsidRPr="00EE678B" w:rsidRDefault="00FB2E14" w:rsidP="005B5D24">
      <w:pPr>
        <w:pStyle w:val="ScreenCapture"/>
      </w:pPr>
      <w:r w:rsidRPr="00EE678B">
        <w:t xml:space="preserve">    ISSUED: 03/25/08                     PROVIDER: </w:t>
      </w:r>
    </w:p>
    <w:p w:rsidR="00FB2E14" w:rsidRPr="00EE678B" w:rsidRDefault="00FB2E14" w:rsidP="005B5D24">
      <w:pPr>
        <w:pStyle w:val="ScreenCapture"/>
      </w:pPr>
      <w:r w:rsidRPr="00EE678B">
        <w:t xml:space="preserve">    LOGGED: 03/25/08                       CLINIC: BARB'S CLINIC</w:t>
      </w:r>
    </w:p>
    <w:p w:rsidR="00FB2E14" w:rsidRPr="00EE678B" w:rsidRDefault="00FB2E14" w:rsidP="005B5D24">
      <w:pPr>
        <w:pStyle w:val="ScreenCapture"/>
      </w:pPr>
      <w:r w:rsidRPr="00EE678B">
        <w:t xml:space="preserve">   EXPIRES: 03/26/09                     DIVISION: HINES (499)</w:t>
      </w:r>
    </w:p>
    <w:p w:rsidR="00FB2E14" w:rsidRPr="00EE678B" w:rsidRDefault="00FB2E14" w:rsidP="005B5D24">
      <w:pPr>
        <w:pStyle w:val="ScreenCapture"/>
      </w:pPr>
      <w:r w:rsidRPr="00EE678B">
        <w:t xml:space="preserve">       CAP: SAFETY                        ROUTING: MAIL</w:t>
      </w:r>
    </w:p>
    <w:p w:rsidR="00FB2E14" w:rsidRPr="00EE678B" w:rsidRDefault="00FB2E14" w:rsidP="005B5D24">
      <w:pPr>
        <w:pStyle w:val="ScreenCapture"/>
      </w:pPr>
      <w:r w:rsidRPr="00EE678B">
        <w:t xml:space="preserve">  ENTRY BY: PSOPROVIDER,TEN             VERIFIED BY: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ACTIVITY LOG:</w:t>
      </w:r>
    </w:p>
    <w:p w:rsidR="00FB2E14" w:rsidRPr="00EE678B" w:rsidRDefault="00FB2E14" w:rsidP="005B5D24">
      <w:pPr>
        <w:pStyle w:val="ScreenCapture"/>
      </w:pPr>
      <w:r w:rsidRPr="00EE678B">
        <w:t>#  DATE       REASON     RX REF         INITIATOR OF ACTIVITY</w:t>
      </w:r>
    </w:p>
    <w:p w:rsidR="00FB2E14" w:rsidRPr="00EE678B" w:rsidRDefault="00FB2E14" w:rsidP="005B5D24">
      <w:pPr>
        <w:pStyle w:val="ScreenCapture"/>
      </w:pPr>
      <w:r w:rsidRPr="00EE678B">
        <w:t>===============================================================================</w:t>
      </w:r>
    </w:p>
    <w:p w:rsidR="00FB2E14" w:rsidRPr="00EE678B" w:rsidRDefault="00FB2E14" w:rsidP="005B5D24">
      <w:pPr>
        <w:pStyle w:val="ScreenCapture"/>
      </w:pPr>
    </w:p>
    <w:p w:rsidR="00FB2E14" w:rsidRPr="00EE678B" w:rsidRDefault="00FB2E14" w:rsidP="005B5D24">
      <w:pPr>
        <w:pStyle w:val="ScreenCapture"/>
      </w:pPr>
      <w:r w:rsidRPr="00EE678B">
        <w:t xml:space="preserve">1  03/25/08   PATIENT INST.ORIGINAL     </w:t>
      </w:r>
    </w:p>
    <w:p w:rsidR="00FB2E14" w:rsidRPr="00EE678B" w:rsidRDefault="00FB2E14" w:rsidP="005B5D24">
      <w:pPr>
        <w:pStyle w:val="ScreenCapture"/>
      </w:pPr>
      <w:r w:rsidRPr="00EE678B">
        <w:t>COMMENTS: Patient Instructions Not Sent By Provider.</w:t>
      </w:r>
    </w:p>
    <w:p w:rsidR="00FB2E14" w:rsidRPr="00EE678B" w:rsidRDefault="00FB2E14" w:rsidP="005B5D24">
      <w:pPr>
        <w:pStyle w:val="ScreenCapture"/>
      </w:pPr>
      <w:r w:rsidRPr="00EE678B">
        <w:t>PATIENT STATUS : OPT NSC                  COPIES : 1</w:t>
      </w:r>
    </w:p>
    <w:p w:rsidR="00FB2E14" w:rsidRPr="00EE678B" w:rsidRDefault="00FB2E14" w:rsidP="005B5D24">
      <w:pPr>
        <w:pStyle w:val="ScreenCapture"/>
      </w:pPr>
    </w:p>
    <w:p w:rsidR="00FB2E14" w:rsidRPr="00EE678B" w:rsidRDefault="00FB2E14" w:rsidP="005B5D24">
      <w:pPr>
        <w:pStyle w:val="ScreenCapture"/>
      </w:pPr>
      <w:r w:rsidRPr="00EE678B">
        <w:t xml:space="preserve">Press RETURN to Continue: </w:t>
      </w:r>
    </w:p>
    <w:p w:rsidR="00FB2E14" w:rsidRPr="00EE678B" w:rsidRDefault="00FB2E14" w:rsidP="005B5D24">
      <w:pPr>
        <w:pStyle w:val="ScreenCapture"/>
      </w:pPr>
    </w:p>
    <w:p w:rsidR="00FB2E14" w:rsidRPr="00EE678B" w:rsidRDefault="00FB2E14" w:rsidP="005B5D24">
      <w:pPr>
        <w:pStyle w:val="ScreenCapture"/>
      </w:pPr>
      <w:r w:rsidRPr="00EE678B">
        <w:t>***DANGEROUS MEDS FOR PATIENT &gt;64***</w:t>
      </w:r>
    </w:p>
    <w:p w:rsidR="00FB2E14" w:rsidRPr="00EE678B" w:rsidRDefault="00FB2E14" w:rsidP="005B5D24">
      <w:pPr>
        <w:pStyle w:val="ScreenCapture"/>
      </w:pPr>
    </w:p>
    <w:p w:rsidR="00FB2E14" w:rsidRPr="00EE678B" w:rsidRDefault="00FB2E14" w:rsidP="005B5D24">
      <w:pPr>
        <w:pStyle w:val="ScreenCapture"/>
      </w:pPr>
      <w:r w:rsidRPr="00EE678B">
        <w:t>Patient is 78.  Older patients can experience adverse reactions at high doses of Dipyridamole (e.g., headache, dizziness, syncope, GI intolerance.)  There is also questionable efficacy at lower doses.</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EDIT: (Y/N/P): N// O</w:t>
      </w:r>
    </w:p>
    <w:p w:rsidR="00FB2E14" w:rsidRPr="00EE678B" w:rsidRDefault="00FB2E14" w:rsidP="005B5D24">
      <w:pPr>
        <w:pStyle w:val="ScreenCapture"/>
      </w:pPr>
      <w:r w:rsidRPr="00EE678B">
        <w:t>VERIFY FOR PSOPATIENT,NINE ? (Y/N/Delete/Quit): Y// ES</w:t>
      </w:r>
    </w:p>
    <w:p w:rsidR="00FB2E14" w:rsidRPr="00EE678B" w:rsidRDefault="00FB2E14" w:rsidP="00FB2E14"/>
    <w:p w:rsidR="00FB2E14" w:rsidRPr="00EE678B" w:rsidRDefault="00FB2E14" w:rsidP="008E248B">
      <w:pPr>
        <w:pStyle w:val="ExampleHeading"/>
      </w:pPr>
      <w:r w:rsidRPr="00EE678B">
        <w:t>Copying an Order – Aminoglycoside Ordered – Gentamicin</w:t>
      </w:r>
    </w:p>
    <w:p w:rsidR="00FB2E14" w:rsidRPr="00EE678B" w:rsidRDefault="00FB2E14" w:rsidP="005B5D24">
      <w:pPr>
        <w:pStyle w:val="ScreenCapture"/>
      </w:pPr>
      <w:r w:rsidRPr="00EE678B">
        <w:t xml:space="preserve">Select Action: Next Screen// CO   CO  </w:t>
      </w:r>
    </w:p>
    <w:p w:rsidR="00FB2E14" w:rsidRPr="00EE678B" w:rsidRDefault="00FB2E14" w:rsidP="005B5D24">
      <w:pPr>
        <w:pStyle w:val="ScreenCapture"/>
      </w:pPr>
    </w:p>
    <w:p w:rsidR="00FB2E14" w:rsidRPr="00EE678B" w:rsidRDefault="00FB2E14" w:rsidP="005B5D24">
      <w:pPr>
        <w:pStyle w:val="ScreenCapture"/>
      </w:pPr>
      <w:r w:rsidRPr="00EE678B">
        <w:t xml:space="preserve">OP Medications (ACTIVE)       Mar 25, 2008@15:46:18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Default="00FB2E14" w:rsidP="005B5D24">
      <w:pPr>
        <w:pStyle w:val="ScreenCapture"/>
        <w:rPr>
          <w:lang w:val="en-US"/>
        </w:rPr>
      </w:pPr>
      <w:r w:rsidRPr="00EE678B">
        <w:t xml:space="preserve">  DOB: JAN 1,1930 (78)                             Wt(kg): 136.36 (10/14/2005)</w:t>
      </w:r>
    </w:p>
    <w:p w:rsidR="00D9442D" w:rsidRDefault="00D9442D" w:rsidP="00D9442D">
      <w:pPr>
        <w:pStyle w:val="ScreenCapture"/>
        <w:rPr>
          <w:lang w:val="en-US"/>
        </w:rPr>
      </w:pPr>
      <w:r>
        <w:rPr>
          <w:lang w:val="en-US"/>
        </w:rPr>
        <w:t xml:space="preserve">  </w:t>
      </w:r>
      <w:r w:rsidRPr="00E97BFB">
        <w:t xml:space="preserve">SEX: MALE                   </w:t>
      </w:r>
    </w:p>
    <w:p w:rsidR="00D9442D" w:rsidRPr="00B10E0E" w:rsidRDefault="00D9442D"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Rx #: 2616$                                                     </w:t>
      </w:r>
    </w:p>
    <w:p w:rsidR="00FB2E14" w:rsidRPr="00EE678B" w:rsidRDefault="00FB2E14" w:rsidP="005B5D24">
      <w:pPr>
        <w:pStyle w:val="ScreenCapture"/>
      </w:pPr>
      <w:r w:rsidRPr="00EE678B">
        <w:t xml:space="preserve"> (1) *Orderable Item: GENTAMICIN INJ,SOLN                                       </w:t>
      </w:r>
    </w:p>
    <w:p w:rsidR="00FB2E14" w:rsidRDefault="00FB2E14" w:rsidP="005B5D24">
      <w:pPr>
        <w:pStyle w:val="ScreenCapture"/>
      </w:pPr>
      <w:r w:rsidRPr="00EE678B">
        <w:t xml:space="preserve"> (2)            Drug: GENTAMICIN 40MG/ML 2ML VI                                 </w:t>
      </w:r>
    </w:p>
    <w:p w:rsidR="002244C2" w:rsidRPr="002244C2" w:rsidRDefault="002244C2" w:rsidP="005B5D24">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FB2E14" w:rsidRPr="00EE678B" w:rsidRDefault="00FB2E14" w:rsidP="005B5D24">
      <w:pPr>
        <w:pStyle w:val="ScreenCapture"/>
      </w:pPr>
      <w:r w:rsidRPr="00EE678B">
        <w:t xml:space="preserve">                Verb: INJECT                                                    </w:t>
      </w:r>
    </w:p>
    <w:p w:rsidR="00FB2E14" w:rsidRPr="00EE678B" w:rsidRDefault="00FB2E14" w:rsidP="005B5D24">
      <w:pPr>
        <w:pStyle w:val="ScreenCapture"/>
      </w:pPr>
      <w:r w:rsidRPr="00EE678B">
        <w:t xml:space="preserve"> (3)         *Dosage: 80MG                                                      </w:t>
      </w:r>
    </w:p>
    <w:p w:rsidR="00FB2E14" w:rsidRPr="00EE678B" w:rsidRDefault="00FB2E14" w:rsidP="005B5D24">
      <w:pPr>
        <w:pStyle w:val="ScreenCapture"/>
      </w:pPr>
      <w:r w:rsidRPr="00EE678B">
        <w:t xml:space="preserve">              *Route: INTRAMUSCULAR                                             </w:t>
      </w:r>
    </w:p>
    <w:p w:rsidR="00FB2E14" w:rsidRPr="00EE678B" w:rsidRDefault="00FB2E14" w:rsidP="005B5D24">
      <w:pPr>
        <w:pStyle w:val="ScreenCapture"/>
      </w:pPr>
      <w:r w:rsidRPr="00EE678B">
        <w:t xml:space="preserve">           *Schedule: Q8H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INJECT 80MG IM EVERY 8 HOURS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(Window)                                         </w:t>
      </w:r>
    </w:p>
    <w:p w:rsidR="00FB2E14" w:rsidRPr="00EE678B" w:rsidRDefault="00FB2E14" w:rsidP="005B5D24">
      <w:pPr>
        <w:pStyle w:val="ScreenCapture"/>
      </w:pPr>
      <w:r w:rsidRPr="00EE678B">
        <w:t xml:space="preserve">   Last Release Date:                       (8)      Lot #:                    </w:t>
      </w:r>
    </w:p>
    <w:p w:rsidR="00FB2E14" w:rsidRPr="00EE678B" w:rsidRDefault="00FB2E14" w:rsidP="005B5D24">
      <w:pPr>
        <w:pStyle w:val="ScreenCapture"/>
      </w:pPr>
      <w:r w:rsidRPr="00EE678B">
        <w:t xml:space="preserve">             Expires: 04/24/08                          MFG: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AC   Accept                             ED   Edit</w:t>
      </w:r>
    </w:p>
    <w:p w:rsidR="00FB2E14" w:rsidRPr="00EE678B" w:rsidRDefault="00FB2E14" w:rsidP="005B5D24">
      <w:pPr>
        <w:pStyle w:val="ScreenCapture"/>
      </w:pPr>
    </w:p>
    <w:p w:rsidR="00FB2E14" w:rsidRPr="00EE678B" w:rsidRDefault="00FB2E14" w:rsidP="005B5D24">
      <w:pPr>
        <w:pStyle w:val="ScreenCapture"/>
      </w:pPr>
      <w:r w:rsidRPr="00EE678B">
        <w:t xml:space="preserve">New OP Order (COPY)           Mar 25, 2008@15:46:18          Page:    1 of    2 </w:t>
      </w:r>
    </w:p>
    <w:p w:rsidR="00FB2E14" w:rsidRPr="00EE678B" w:rsidRDefault="00FB2E14" w:rsidP="005B5D24">
      <w:pPr>
        <w:pStyle w:val="ScreenCapture"/>
      </w:pPr>
      <w:r w:rsidRPr="00EE678B">
        <w:t xml:space="preserve">PSOPATIENT,NINE                                                         &lt;A&gt; </w:t>
      </w:r>
    </w:p>
    <w:p w:rsidR="00FB2E14" w:rsidRPr="00EE678B" w:rsidRDefault="00FB2E14" w:rsidP="005B5D24">
      <w:pPr>
        <w:pStyle w:val="ScreenCapture"/>
      </w:pPr>
      <w:r w:rsidRPr="00EE678B">
        <w:t xml:space="preserve">  PID: 000-00-0000                                 Ht(cm): 177.80 (10/14/2005)</w:t>
      </w:r>
    </w:p>
    <w:p w:rsidR="00FB2E14" w:rsidRPr="00EE678B" w:rsidRDefault="00FB2E14" w:rsidP="005B5D24">
      <w:pPr>
        <w:pStyle w:val="ScreenCapture"/>
      </w:pPr>
      <w:r w:rsidRPr="00EE678B">
        <w:t xml:space="preserve">  DOB: JAN 1,1930 (78)                             Wt(kg): 136.36 (10/14/2005)</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 xml:space="preserve">      Orderable Item: GENTAMICIN INJ,SOLN                                       </w:t>
      </w:r>
    </w:p>
    <w:p w:rsidR="00FB2E14" w:rsidRPr="00EE678B" w:rsidRDefault="00FB2E14" w:rsidP="005B5D24">
      <w:pPr>
        <w:pStyle w:val="ScreenCapture"/>
      </w:pPr>
      <w:r w:rsidRPr="00EE678B">
        <w:t xml:space="preserve"> (1)           Drug: GENTAMICIN 40MG/ML 2ML VI                                 </w:t>
      </w:r>
    </w:p>
    <w:p w:rsidR="00FB2E14" w:rsidRPr="00EE678B" w:rsidRDefault="00FB2E14" w:rsidP="005B5D24">
      <w:pPr>
        <w:pStyle w:val="ScreenCapture"/>
      </w:pPr>
      <w:r w:rsidRPr="00EE678B">
        <w:t xml:space="preserve"> (2) Patient Status: OPT NSC                                                   </w:t>
      </w:r>
    </w:p>
    <w:p w:rsidR="00FB2E14" w:rsidRPr="00EE678B" w:rsidRDefault="00FB2E14" w:rsidP="005B5D24">
      <w:pPr>
        <w:pStyle w:val="ScreenCapture"/>
      </w:pPr>
      <w:r w:rsidRPr="00EE678B">
        <w:t xml:space="preserve"> (3)     Issue Date: MAR 25,2008            (4) Fill Date: MAR 25,2008        </w:t>
      </w:r>
    </w:p>
    <w:p w:rsidR="00FB2E14" w:rsidRPr="00EE678B" w:rsidRDefault="00FB2E14" w:rsidP="005B5D24">
      <w:pPr>
        <w:pStyle w:val="ScreenCapture"/>
      </w:pPr>
      <w:r w:rsidRPr="00EE678B">
        <w:t xml:space="preserve">                Verb: INJECT                                                    </w:t>
      </w:r>
    </w:p>
    <w:p w:rsidR="00FB2E14" w:rsidRPr="00EE678B" w:rsidRDefault="00FB2E14" w:rsidP="005B5D24">
      <w:pPr>
        <w:pStyle w:val="ScreenCapture"/>
      </w:pPr>
      <w:r w:rsidRPr="00EE678B">
        <w:t xml:space="preserve"> (5) Dosage Ordered: 80MG                                                      </w:t>
      </w:r>
    </w:p>
    <w:p w:rsidR="00FB2E14" w:rsidRPr="00EE678B" w:rsidRDefault="00FB2E14" w:rsidP="005B5D24">
      <w:pPr>
        <w:pStyle w:val="ScreenCapture"/>
      </w:pPr>
      <w:r w:rsidRPr="00EE678B">
        <w:t xml:space="preserve">               Route: INTRAMUSCULAR                                             </w:t>
      </w:r>
    </w:p>
    <w:p w:rsidR="00FB2E14" w:rsidRPr="00EE678B" w:rsidRDefault="00FB2E14" w:rsidP="005B5D24">
      <w:pPr>
        <w:pStyle w:val="ScreenCapture"/>
      </w:pPr>
      <w:r w:rsidRPr="00EE678B">
        <w:t xml:space="preserve">            Schedule: Q8H                                                       </w:t>
      </w:r>
    </w:p>
    <w:p w:rsidR="00FB2E14" w:rsidRPr="00EE678B" w:rsidRDefault="00FB2E14" w:rsidP="005B5D24">
      <w:pPr>
        <w:pStyle w:val="ScreenCapture"/>
      </w:pPr>
      <w:r w:rsidRPr="00EE678B">
        <w:t xml:space="preserve"> (6)Pat Instruction:                                                           </w:t>
      </w:r>
    </w:p>
    <w:p w:rsidR="00FB2E14" w:rsidRPr="00EE678B" w:rsidRDefault="00FB2E14" w:rsidP="005B5D24">
      <w:pPr>
        <w:pStyle w:val="ScreenCapture"/>
      </w:pPr>
      <w:r w:rsidRPr="00EE678B">
        <w:t xml:space="preserve">                 SIG: INJECT 80MG IM EVERY 8 HOURS                              </w:t>
      </w:r>
    </w:p>
    <w:p w:rsidR="00FB2E14" w:rsidRPr="00EE678B" w:rsidRDefault="00FB2E14" w:rsidP="005B5D24">
      <w:pPr>
        <w:pStyle w:val="ScreenCapture"/>
      </w:pPr>
      <w:r w:rsidRPr="00EE678B">
        <w:t xml:space="preserve"> (7)    Days Supply: 10                    (8)   QTY (VI): 10                 </w:t>
      </w:r>
    </w:p>
    <w:p w:rsidR="00FB2E14" w:rsidRPr="00EE678B" w:rsidRDefault="00FB2E14" w:rsidP="005B5D24">
      <w:pPr>
        <w:pStyle w:val="ScreenCapture"/>
      </w:pPr>
      <w:r w:rsidRPr="00EE678B">
        <w:t xml:space="preserve"> (9)   # of Refills: 0                     (10)  Routing: WINDOW              </w:t>
      </w:r>
    </w:p>
    <w:p w:rsidR="00FB2E14" w:rsidRPr="00EE678B" w:rsidRDefault="00FB2E14" w:rsidP="005B5D24">
      <w:pPr>
        <w:pStyle w:val="ScreenCapture"/>
      </w:pPr>
      <w:r w:rsidRPr="00EE678B">
        <w:t xml:space="preserve"> (11)         Clinic: SHIRL-2                                                   </w:t>
      </w:r>
    </w:p>
    <w:p w:rsidR="00FB2E14" w:rsidRPr="00EE678B" w:rsidRDefault="00FB2E14" w:rsidP="005B5D24">
      <w:pPr>
        <w:pStyle w:val="ScreenCapture"/>
      </w:pPr>
      <w:r w:rsidRPr="00EE678B">
        <w:t xml:space="preserve"> (12)       Provider: PSOPROVIDER,TEN                 (13)   Copies: 1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AC   Accept                             ED   Edit</w:t>
      </w:r>
    </w:p>
    <w:p w:rsidR="00FB2E14" w:rsidRPr="00EE678B" w:rsidRDefault="00FB2E14" w:rsidP="005B5D24">
      <w:pPr>
        <w:pStyle w:val="ScreenCapture"/>
      </w:pPr>
      <w:r w:rsidRPr="00EE678B">
        <w:t xml:space="preserve">Select Action: Next Screen// AC   Accept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***Aminoglycoside Ordered***</w:t>
      </w:r>
    </w:p>
    <w:p w:rsidR="00FB2E14" w:rsidRPr="00EE678B" w:rsidRDefault="00D8267F" w:rsidP="005B5D24">
      <w:pPr>
        <w:pStyle w:val="ScreenCapture"/>
      </w:pPr>
      <w:r w:rsidRPr="00EE678B">
        <w:t xml:space="preserve"> </w:t>
      </w:r>
      <w:r w:rsidR="00FB2E14" w:rsidRPr="00EE678B">
        <w:t xml:space="preserve"> </w:t>
      </w:r>
    </w:p>
    <w:p w:rsidR="00FB2E14" w:rsidRPr="00EE678B" w:rsidRDefault="00FB2E14" w:rsidP="005B5D24">
      <w:pPr>
        <w:pStyle w:val="ScreenCapture"/>
      </w:pPr>
      <w:r w:rsidRPr="00EE678B">
        <w:t>Aminoglycoside - est. CrCl: &lt;Unavailable&gt; (&lt;Results Not Found&gt;)</w:t>
      </w:r>
      <w:r w:rsidR="00D8267F" w:rsidRPr="00EE678B">
        <w:t xml:space="preserve"> </w:t>
      </w:r>
      <w:r w:rsidRPr="00EE678B">
        <w:t xml:space="preserve"> [Est.</w:t>
      </w:r>
    </w:p>
    <w:p w:rsidR="00FB2E14" w:rsidRPr="00EE678B" w:rsidRDefault="00FB2E14" w:rsidP="005B5D24">
      <w:pPr>
        <w:pStyle w:val="ScreenCapture"/>
      </w:pPr>
      <w:r w:rsidRPr="00EE678B">
        <w:t>CrCl based on modified Cockcroft-Gault equation using Adjusted Body</w:t>
      </w:r>
    </w:p>
    <w:p w:rsidR="00FB2E14" w:rsidRPr="00EE678B" w:rsidRDefault="00FB2E14" w:rsidP="005B5D24">
      <w:pPr>
        <w:pStyle w:val="ScreenCapture"/>
      </w:pPr>
      <w:r w:rsidRPr="00EE678B">
        <w:t>Weight (if ht &gt; 60 in)]</w:t>
      </w:r>
    </w:p>
    <w:p w:rsidR="00FB2E14" w:rsidRPr="00EE678B" w:rsidRDefault="00FB2E14" w:rsidP="005B5D24">
      <w:pPr>
        <w:pStyle w:val="ScreenCapture"/>
      </w:pPr>
    </w:p>
    <w:p w:rsidR="00FB2E14" w:rsidRPr="00EE678B" w:rsidRDefault="00FB2E14" w:rsidP="005B5D24">
      <w:pPr>
        <w:pStyle w:val="ScreenCapture"/>
      </w:pPr>
      <w:r w:rsidRPr="00EE678B">
        <w:t>Nature of Order: WRITTEN//        W</w:t>
      </w:r>
    </w:p>
    <w:p w:rsidR="00FB2E14" w:rsidRPr="00EE678B" w:rsidRDefault="00FB2E14" w:rsidP="005B5D24">
      <w:pPr>
        <w:pStyle w:val="ScreenCapture"/>
      </w:pPr>
      <w:r w:rsidRPr="00EE678B">
        <w:t>WAS THE PATIENT COUNSELED: NO// NO</w:t>
      </w:r>
    </w:p>
    <w:p w:rsidR="00FB2E14" w:rsidRPr="00EE678B" w:rsidRDefault="00FB2E14" w:rsidP="005B5D24">
      <w:pPr>
        <w:pStyle w:val="ScreenCapture"/>
      </w:pPr>
    </w:p>
    <w:p w:rsidR="00FB2E14" w:rsidRPr="00EE678B" w:rsidRDefault="00FB2E14" w:rsidP="005B5D24">
      <w:pPr>
        <w:pStyle w:val="ScreenCapture"/>
      </w:pPr>
      <w:r w:rsidRPr="00EE678B">
        <w:t>Do you want to enter a Progress Note? No//   NO</w:t>
      </w:r>
    </w:p>
    <w:p w:rsidR="00FB2E14" w:rsidRPr="00EE678B" w:rsidRDefault="00FB2E14" w:rsidP="005B5D24">
      <w:pPr>
        <w:pStyle w:val="ScreenCapture"/>
      </w:pPr>
    </w:p>
    <w:p w:rsidR="00FB2E14" w:rsidRPr="00EE678B" w:rsidRDefault="00FB2E14" w:rsidP="005B5D24">
      <w:pPr>
        <w:pStyle w:val="ScreenCapture"/>
      </w:pPr>
      <w:r w:rsidRPr="00EE678B">
        <w:t>Rx # 2617              03/25/08</w:t>
      </w:r>
    </w:p>
    <w:p w:rsidR="00FB2E14" w:rsidRPr="00EE678B" w:rsidRDefault="00FB2E14" w:rsidP="005B5D24">
      <w:pPr>
        <w:pStyle w:val="ScreenCapture"/>
      </w:pPr>
      <w:r w:rsidRPr="00EE678B">
        <w:t>PSOPATIENT,NINE                    #10</w:t>
      </w:r>
    </w:p>
    <w:p w:rsidR="00FB2E14" w:rsidRPr="00EE678B" w:rsidRDefault="00FB2E14" w:rsidP="005B5D24">
      <w:pPr>
        <w:pStyle w:val="ScreenCapture"/>
      </w:pPr>
      <w:r w:rsidRPr="00EE678B">
        <w:t>INJECT 80MG IM EVERY 8 HOURS</w:t>
      </w:r>
    </w:p>
    <w:p w:rsidR="00FB2E14" w:rsidRPr="00EE678B" w:rsidRDefault="00FB2E14" w:rsidP="005B5D24">
      <w:pPr>
        <w:pStyle w:val="ScreenCapture"/>
      </w:pPr>
    </w:p>
    <w:p w:rsidR="00FB2E14" w:rsidRPr="00EE678B" w:rsidRDefault="00FB2E14" w:rsidP="005B5D24">
      <w:pPr>
        <w:pStyle w:val="ScreenCapture"/>
      </w:pPr>
      <w:r w:rsidRPr="00EE678B">
        <w:t>GENTAMICIN 40MG/ML 2ML VI</w:t>
      </w:r>
    </w:p>
    <w:p w:rsidR="00FB2E14" w:rsidRPr="00EE678B" w:rsidRDefault="00FB2E14" w:rsidP="005B5D24">
      <w:pPr>
        <w:pStyle w:val="ScreenCapture"/>
      </w:pPr>
      <w:r w:rsidRPr="00EE678B">
        <w:t>PSOPROVIDER,TEN            PSOPHARMACIST,22</w:t>
      </w:r>
    </w:p>
    <w:p w:rsidR="00FB2E14" w:rsidRPr="00EE678B" w:rsidRDefault="00FB2E14" w:rsidP="005B5D24">
      <w:pPr>
        <w:pStyle w:val="ScreenCapture"/>
      </w:pPr>
      <w:r w:rsidRPr="00EE678B">
        <w:t># of Refills: 0</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Is this correct? YES//</w:t>
      </w:r>
    </w:p>
    <w:p w:rsidR="00FB2E14" w:rsidRPr="00EE678B" w:rsidRDefault="00FB2E14" w:rsidP="00FB2E14"/>
    <w:p w:rsidR="00FB2E14" w:rsidRPr="00EE678B" w:rsidRDefault="00FB2E14" w:rsidP="008E248B">
      <w:pPr>
        <w:pStyle w:val="ExampleHeading"/>
      </w:pPr>
      <w:r w:rsidRPr="00EE678B">
        <w:t>Reinstating a Discontinued Order – Glucophage Lab Results for Metformin</w:t>
      </w:r>
    </w:p>
    <w:p w:rsidR="00FB2E14" w:rsidRPr="00EE678B" w:rsidRDefault="00FB2E14" w:rsidP="005B5D24">
      <w:pPr>
        <w:pStyle w:val="ScreenCapture"/>
      </w:pPr>
      <w:r w:rsidRPr="00EE678B">
        <w:t xml:space="preserve">                Rx #: 2614$                                                     </w:t>
      </w:r>
    </w:p>
    <w:p w:rsidR="00FB2E14" w:rsidRPr="00EE678B" w:rsidRDefault="00FB2E14" w:rsidP="005B5D24">
      <w:pPr>
        <w:pStyle w:val="ScreenCapture"/>
      </w:pPr>
      <w:r w:rsidRPr="00EE678B">
        <w:t xml:space="preserve"> (1) *Orderable Item: METFORMIN TAB,ORAL                                  </w:t>
      </w:r>
    </w:p>
    <w:p w:rsidR="002244C2" w:rsidRDefault="00FB2E14" w:rsidP="005B5D24">
      <w:pPr>
        <w:pStyle w:val="ScreenCapture"/>
      </w:pPr>
      <w:r w:rsidRPr="00EE678B">
        <w:t xml:space="preserve"> (2)            Drug: METFORMIN 500MG TAB   </w:t>
      </w:r>
    </w:p>
    <w:p w:rsidR="00FB2E14"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B2E14" w:rsidRPr="00EE678B">
        <w:t xml:space="preserve">                                    </w:t>
      </w:r>
    </w:p>
    <w:p w:rsidR="00FB2E14" w:rsidRPr="00EE678B" w:rsidRDefault="00FB2E14" w:rsidP="005B5D24">
      <w:pPr>
        <w:pStyle w:val="ScreenCapture"/>
      </w:pPr>
      <w:r w:rsidRPr="00EE678B">
        <w:t xml:space="preserve"> (3)         *Dosage: 1000 (MG)                                                 </w:t>
      </w:r>
    </w:p>
    <w:p w:rsidR="00FB2E14" w:rsidRPr="00EE678B" w:rsidRDefault="00FB2E14" w:rsidP="005B5D24">
      <w:pPr>
        <w:pStyle w:val="ScreenCapture"/>
      </w:pPr>
      <w:r w:rsidRPr="00EE678B">
        <w:t xml:space="preserve">                Verb: TAKE                                                      </w:t>
      </w:r>
    </w:p>
    <w:p w:rsidR="00FB2E14" w:rsidRPr="00EE678B" w:rsidRDefault="00FB2E14" w:rsidP="005B5D24">
      <w:pPr>
        <w:pStyle w:val="ScreenCapture"/>
      </w:pPr>
      <w:r w:rsidRPr="00EE678B">
        <w:t xml:space="preserve">      Dispense Units: 2                                                         </w:t>
      </w:r>
    </w:p>
    <w:p w:rsidR="00FB2E14" w:rsidRPr="00EE678B" w:rsidRDefault="00FB2E14" w:rsidP="005B5D24">
      <w:pPr>
        <w:pStyle w:val="ScreenCapture"/>
      </w:pPr>
      <w:r w:rsidRPr="00EE678B">
        <w:t xml:space="preserve">                Noun: TABLETS                                                   </w:t>
      </w:r>
    </w:p>
    <w:p w:rsidR="00FB2E14" w:rsidRPr="00EE678B" w:rsidRDefault="00FB2E14" w:rsidP="005B5D24">
      <w:pPr>
        <w:pStyle w:val="ScreenCapture"/>
      </w:pPr>
      <w:r w:rsidRPr="00EE678B">
        <w:t xml:space="preserve">              *Route: ORAL                                                      </w:t>
      </w:r>
    </w:p>
    <w:p w:rsidR="00FB2E14" w:rsidRPr="00EE678B" w:rsidRDefault="00FB2E14" w:rsidP="005B5D24">
      <w:pPr>
        <w:pStyle w:val="ScreenCapture"/>
      </w:pPr>
      <w:r w:rsidRPr="00EE678B">
        <w:t xml:space="preserve">           *Schedule: QHS                                                       </w:t>
      </w:r>
    </w:p>
    <w:p w:rsidR="00FB2E14" w:rsidRPr="00EE678B" w:rsidRDefault="00FB2E14" w:rsidP="005B5D24">
      <w:pPr>
        <w:pStyle w:val="ScreenCapture"/>
      </w:pPr>
      <w:r w:rsidRPr="00EE678B">
        <w:t xml:space="preserve"> (4)Pat Instructions:                                                           </w:t>
      </w:r>
    </w:p>
    <w:p w:rsidR="00FB2E14" w:rsidRPr="00EE678B" w:rsidRDefault="00FB2E14" w:rsidP="005B5D24">
      <w:pPr>
        <w:pStyle w:val="ScreenCapture"/>
      </w:pPr>
      <w:r w:rsidRPr="00EE678B">
        <w:t xml:space="preserve">                 SIG: TAKE TWO TABLETS BY MOUTH AT BEDTIME                      </w:t>
      </w:r>
    </w:p>
    <w:p w:rsidR="00FB2E14" w:rsidRPr="00EE678B" w:rsidRDefault="00FB2E14" w:rsidP="005B5D24">
      <w:pPr>
        <w:pStyle w:val="ScreenCapture"/>
      </w:pPr>
      <w:r w:rsidRPr="00EE678B">
        <w:t xml:space="preserve"> (5)  Patient Status: OPT NSC                                                   </w:t>
      </w:r>
    </w:p>
    <w:p w:rsidR="00FB2E14" w:rsidRPr="00EE678B" w:rsidRDefault="00FB2E14" w:rsidP="005B5D24">
      <w:pPr>
        <w:pStyle w:val="ScreenCapture"/>
      </w:pPr>
      <w:r w:rsidRPr="00EE678B">
        <w:t xml:space="preserve"> (6)      Issue Date: 03/25/08              (7)  Fill Date: 03/25/08           </w:t>
      </w:r>
    </w:p>
    <w:p w:rsidR="00FB2E14" w:rsidRPr="00EE678B" w:rsidRDefault="00FB2E14" w:rsidP="005B5D24">
      <w:pPr>
        <w:pStyle w:val="ScreenCapture"/>
      </w:pPr>
      <w:r w:rsidRPr="00EE678B">
        <w:t xml:space="preserve">      Last Fill Date: 03/25/08 (Mail)                                           </w:t>
      </w:r>
    </w:p>
    <w:p w:rsidR="00FB2E14" w:rsidRPr="00EE678B" w:rsidRDefault="00FB2E14" w:rsidP="005B5D24">
      <w:pPr>
        <w:pStyle w:val="ScreenCapture"/>
      </w:pPr>
      <w:r w:rsidRPr="00EE678B">
        <w:t xml:space="preserve">+         Enter ?? for more actions                                             </w:t>
      </w:r>
    </w:p>
    <w:p w:rsidR="00FB2E14" w:rsidRPr="00EE678B" w:rsidRDefault="00FB2E14" w:rsidP="005B5D24">
      <w:pPr>
        <w:pStyle w:val="ScreenCapture"/>
      </w:pPr>
      <w:r w:rsidRPr="00EE678B">
        <w:t>DC   Discontinue          PR  (Partial)            RL   Release</w:t>
      </w:r>
    </w:p>
    <w:p w:rsidR="00FB2E14" w:rsidRPr="00EE678B" w:rsidRDefault="00FB2E14" w:rsidP="005B5D24">
      <w:pPr>
        <w:pStyle w:val="ScreenCapture"/>
      </w:pPr>
      <w:r w:rsidRPr="00EE678B">
        <w:t>ED  (Edit)               RF  (Refill)             RN   Renew</w:t>
      </w:r>
    </w:p>
    <w:p w:rsidR="00FB2E14" w:rsidRPr="00EE678B" w:rsidRDefault="00FB2E14" w:rsidP="005B5D24">
      <w:pPr>
        <w:pStyle w:val="ScreenCapture"/>
      </w:pPr>
      <w:r w:rsidRPr="00EE678B">
        <w:t xml:space="preserve">Select Action: Next Screen// DC   Discontinue  </w:t>
      </w:r>
    </w:p>
    <w:p w:rsidR="00FB2E14" w:rsidRPr="00EE678B" w:rsidRDefault="00FB2E14" w:rsidP="005B5D24">
      <w:pPr>
        <w:pStyle w:val="ScreenCapture"/>
      </w:pPr>
      <w:r w:rsidRPr="00EE678B">
        <w:t>Are you sure you want to Reinstate? NO// YES</w:t>
      </w:r>
    </w:p>
    <w:p w:rsidR="00FB2E14" w:rsidRPr="00EE678B" w:rsidRDefault="00FB2E14" w:rsidP="005B5D24">
      <w:pPr>
        <w:pStyle w:val="ScreenCapture"/>
      </w:pPr>
    </w:p>
    <w:p w:rsidR="00FB2E14" w:rsidRPr="00EE678B" w:rsidRDefault="00FB2E14" w:rsidP="005B5D24">
      <w:pPr>
        <w:pStyle w:val="ScreenCapture"/>
      </w:pPr>
      <w:r w:rsidRPr="00EE678B">
        <w:t>Comments: TESTING</w:t>
      </w:r>
    </w:p>
    <w:p w:rsidR="00FB2E14" w:rsidRPr="00EE678B" w:rsidRDefault="00FB2E14" w:rsidP="005B5D24">
      <w:pPr>
        <w:pStyle w:val="ScreenCapture"/>
      </w:pPr>
      <w:r w:rsidRPr="00EE678B">
        <w:t>Nature of Order: SERVICE CORRECTION//        S</w:t>
      </w:r>
    </w:p>
    <w:p w:rsidR="00FB2E14" w:rsidRPr="00EE678B" w:rsidRDefault="00FB2E14" w:rsidP="005B5D24">
      <w:pPr>
        <w:pStyle w:val="ScreenCapture"/>
      </w:pPr>
      <w:r w:rsidRPr="00EE678B">
        <w:t xml:space="preserve">================================================================================ </w:t>
      </w:r>
    </w:p>
    <w:p w:rsidR="00FB2E14" w:rsidRPr="00EE678B" w:rsidRDefault="00FB2E14" w:rsidP="005B5D24">
      <w:pPr>
        <w:pStyle w:val="ScreenCapture"/>
      </w:pPr>
      <w:r w:rsidRPr="00EE678B">
        <w:t>2614 METFORMIN 500MG TAB</w:t>
      </w:r>
    </w:p>
    <w:p w:rsidR="00FB2E14" w:rsidRPr="00EE678B" w:rsidRDefault="00FB2E14" w:rsidP="005B5D24">
      <w:pPr>
        <w:pStyle w:val="ScreenCapture"/>
      </w:pPr>
    </w:p>
    <w:p w:rsidR="00192FB8" w:rsidRPr="00B31611" w:rsidRDefault="00192FB8" w:rsidP="00192FB8">
      <w:pPr>
        <w:pStyle w:val="ScreenCapture"/>
        <w:keepNext/>
      </w:pPr>
      <w:r w:rsidRPr="00B31611">
        <w:t>Now doing remote order checks. Please wait...</w:t>
      </w:r>
    </w:p>
    <w:p w:rsidR="00192FB8" w:rsidRPr="00B31611" w:rsidRDefault="00192FB8" w:rsidP="00192FB8">
      <w:pPr>
        <w:pStyle w:val="ScreenCapture"/>
        <w:keepNext/>
      </w:pPr>
    </w:p>
    <w:p w:rsidR="00192FB8" w:rsidRPr="00B31611" w:rsidRDefault="00192FB8" w:rsidP="00192FB8">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doing allergy checks. Please wait...</w:t>
      </w:r>
    </w:p>
    <w:p w:rsidR="00192FB8" w:rsidRPr="00B31611" w:rsidRDefault="00192FB8" w:rsidP="00192FB8">
      <w:pPr>
        <w:keepNext/>
        <w:shd w:val="pct10" w:color="auto" w:fill="auto"/>
        <w:ind w:left="720"/>
        <w:rPr>
          <w:rFonts w:ascii="Courier New" w:hAnsi="Courier New" w:cs="Courier New"/>
          <w:sz w:val="16"/>
          <w:szCs w:val="16"/>
        </w:rPr>
      </w:pPr>
    </w:p>
    <w:p w:rsidR="00192FB8" w:rsidRPr="00B31611" w:rsidRDefault="00192FB8" w:rsidP="00192FB8">
      <w:pPr>
        <w:keepNext/>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FB2E14" w:rsidRDefault="00FB2E14" w:rsidP="005B5D24">
      <w:pPr>
        <w:pStyle w:val="ScreenCapture"/>
      </w:pPr>
    </w:p>
    <w:p w:rsidR="00192FB8" w:rsidRPr="00EE678B" w:rsidRDefault="00192FB8" w:rsidP="005B5D24">
      <w:pPr>
        <w:pStyle w:val="ScreenCapture"/>
      </w:pPr>
    </w:p>
    <w:p w:rsidR="00FB2E14" w:rsidRPr="00EE678B" w:rsidRDefault="00FB2E14" w:rsidP="005B5D24">
      <w:pPr>
        <w:pStyle w:val="ScreenCapture"/>
      </w:pPr>
      <w:r w:rsidRPr="00EE678B">
        <w:t>***Metformin Lab Results***</w:t>
      </w:r>
    </w:p>
    <w:p w:rsidR="00FB2E14" w:rsidRPr="00EE678B" w:rsidRDefault="00FB2E14" w:rsidP="005B5D24">
      <w:pPr>
        <w:pStyle w:val="ScreenCapture"/>
      </w:pPr>
    </w:p>
    <w:p w:rsidR="00FB2E14" w:rsidRPr="00EE678B" w:rsidRDefault="00FB2E14" w:rsidP="005B5D24">
      <w:pPr>
        <w:pStyle w:val="ScreenCapture"/>
      </w:pPr>
      <w:r w:rsidRPr="00EE678B">
        <w:t xml:space="preserve">Metformin – Creatinine results: &lt;creatinine greater than 1.5 w/in past &lt;x&gt; days&gt; </w:t>
      </w:r>
    </w:p>
    <w:p w:rsidR="00FB2E14" w:rsidRPr="00EE678B" w:rsidRDefault="00FB2E14" w:rsidP="005B5D24">
      <w:pPr>
        <w:pStyle w:val="ScreenCapture"/>
      </w:pPr>
    </w:p>
    <w:p w:rsidR="00FB2E14" w:rsidRPr="00EE678B" w:rsidRDefault="00FB2E14" w:rsidP="005B5D24">
      <w:pPr>
        <w:pStyle w:val="ScreenCapture"/>
      </w:pPr>
    </w:p>
    <w:p w:rsidR="00FB2E14" w:rsidRPr="00EE678B" w:rsidRDefault="00FB2E14" w:rsidP="005B5D24">
      <w:pPr>
        <w:pStyle w:val="ScreenCapture"/>
      </w:pPr>
      <w:r w:rsidRPr="00EE678B">
        <w:t>Prescription #2614 REINSTATED!</w:t>
      </w:r>
    </w:p>
    <w:p w:rsidR="00FB2E14" w:rsidRPr="00EE678B" w:rsidRDefault="00FB2E14" w:rsidP="005B5D24">
      <w:pPr>
        <w:pStyle w:val="ScreenCapture"/>
      </w:pPr>
      <w:r w:rsidRPr="00EE678B">
        <w:t xml:space="preserve">   Prescription #2614 Filled: MAR 25, 2008Printed: MAR 25, 2008Released:</w:t>
      </w:r>
    </w:p>
    <w:p w:rsidR="00FB2E14" w:rsidRPr="00EE678B" w:rsidRDefault="00FB2E14" w:rsidP="005B5D24">
      <w:pPr>
        <w:pStyle w:val="ScreenCapture"/>
      </w:pPr>
      <w:r w:rsidRPr="00EE678B">
        <w:t xml:space="preserve">     Either print the label using the reprint option </w:t>
      </w:r>
    </w:p>
    <w:p w:rsidR="00FB2E14" w:rsidRPr="00EE678B" w:rsidRDefault="00FB2E14" w:rsidP="005B5D24">
      <w:pPr>
        <w:pStyle w:val="ScreenCapture"/>
      </w:pPr>
      <w:r w:rsidRPr="00EE678B">
        <w:t xml:space="preserve">       or check later to see if the label has been printed.</w:t>
      </w:r>
    </w:p>
    <w:p w:rsidR="00FB2E14" w:rsidRPr="00EE678B" w:rsidRDefault="00FB2E14" w:rsidP="00C91FB8">
      <w:pPr>
        <w:rPr>
          <w:color w:val="000000"/>
        </w:rPr>
      </w:pPr>
    </w:p>
    <w:p w:rsidR="00C91FB8" w:rsidRPr="00EE678B" w:rsidRDefault="00C91FB8" w:rsidP="007A1309">
      <w:pPr>
        <w:pStyle w:val="Heading3"/>
      </w:pPr>
      <w:bookmarkStart w:id="4777" w:name="_Toc280701288"/>
      <w:bookmarkStart w:id="4778" w:name="_Toc299044459"/>
      <w:bookmarkStart w:id="4779" w:name="_Toc280853628"/>
      <w:bookmarkStart w:id="4780" w:name="_Toc303286198"/>
      <w:bookmarkStart w:id="4781" w:name="_Toc339962082"/>
      <w:bookmarkStart w:id="4782" w:name="_Toc339962596"/>
      <w:bookmarkStart w:id="4783" w:name="_Toc340138741"/>
      <w:bookmarkStart w:id="4784" w:name="_Toc340139012"/>
      <w:bookmarkStart w:id="4785" w:name="_Toc340139291"/>
      <w:bookmarkStart w:id="4786" w:name="_Toc340143905"/>
      <w:bookmarkStart w:id="4787" w:name="_Toc340144162"/>
      <w:bookmarkStart w:id="4788" w:name="_Toc4140476"/>
      <w:r w:rsidRPr="00EE678B">
        <w:t>Entering a New Order</w:t>
      </w:r>
      <w:bookmarkEnd w:id="4777"/>
      <w:bookmarkEnd w:id="4778"/>
      <w:bookmarkEnd w:id="4779"/>
      <w:bookmarkEnd w:id="4780"/>
      <w:bookmarkEnd w:id="4781"/>
      <w:bookmarkEnd w:id="4782"/>
      <w:bookmarkEnd w:id="4783"/>
      <w:bookmarkEnd w:id="4784"/>
      <w:bookmarkEnd w:id="4785"/>
      <w:bookmarkEnd w:id="4786"/>
      <w:bookmarkEnd w:id="4787"/>
      <w:bookmarkEnd w:id="4788"/>
    </w:p>
    <w:p w:rsidR="00C91FB8" w:rsidRPr="00EE678B" w:rsidRDefault="00C91FB8" w:rsidP="00C91FB8">
      <w:pPr>
        <w:rPr>
          <w:color w:val="000000"/>
          <w:sz w:val="16"/>
          <w:szCs w:val="16"/>
        </w:rPr>
      </w:pPr>
    </w:p>
    <w:p w:rsidR="00C91FB8" w:rsidRPr="00EE678B" w:rsidRDefault="00C91FB8" w:rsidP="00C91FB8">
      <w:pPr>
        <w:rPr>
          <w:color w:val="000000"/>
          <w:szCs w:val="20"/>
        </w:rPr>
      </w:pPr>
      <w:r w:rsidRPr="00EE678B">
        <w:rPr>
          <w:color w:val="000000"/>
          <w:szCs w:val="20"/>
        </w:rPr>
        <w:t>Actions display in the action area of the screen. Actions with parentheses ( ) around them are invalid actions for that order. A double question mark (</w:t>
      </w:r>
      <w:r w:rsidRPr="00EE678B">
        <w:rPr>
          <w:rFonts w:ascii="Arial" w:hAnsi="Arial" w:cs="Arial"/>
          <w:b/>
          <w:color w:val="000000"/>
          <w:sz w:val="20"/>
          <w:szCs w:val="20"/>
        </w:rPr>
        <w:t>??</w:t>
      </w:r>
      <w:r w:rsidRPr="00EE678B">
        <w:rPr>
          <w:color w:val="000000"/>
          <w:szCs w:val="20"/>
        </w:rPr>
        <w:t>) displays all the actions available, including the Outpatient Pharmacy actions described in the section "Using List Manager”. If an invalid hidden action is selected, a message will display in the message window.</w:t>
      </w:r>
    </w:p>
    <w:p w:rsidR="00C91FB8" w:rsidRPr="00EE678B" w:rsidRDefault="00C91FB8" w:rsidP="00C91FB8">
      <w:pPr>
        <w:rPr>
          <w:color w:val="000000"/>
          <w:sz w:val="16"/>
          <w:szCs w:val="16"/>
        </w:rPr>
      </w:pPr>
    </w:p>
    <w:p w:rsidR="00C91FB8" w:rsidRPr="00EE678B" w:rsidRDefault="00C91FB8" w:rsidP="008E248B">
      <w:pPr>
        <w:pStyle w:val="ExampleHeading"/>
      </w:pPr>
      <w:r w:rsidRPr="00EE678B">
        <w:t>Example: Entering a New Order</w:t>
      </w:r>
    </w:p>
    <w:p w:rsidR="00C91FB8" w:rsidRPr="00EE678B" w:rsidRDefault="00C91FB8" w:rsidP="005B5D24">
      <w:pPr>
        <w:pStyle w:val="ScreenCapture"/>
      </w:pPr>
      <w:r w:rsidRPr="00EE678B">
        <w:t xml:space="preserve">Select Outpatient Pharmacy Manager Option: </w:t>
      </w:r>
      <w:r w:rsidRPr="00EE678B">
        <w:rPr>
          <w:b/>
        </w:rPr>
        <w:t>RX</w:t>
      </w:r>
      <w:r w:rsidRPr="00EE678B">
        <w:t xml:space="preserve"> (Prescriptions)</w:t>
      </w:r>
    </w:p>
    <w:p w:rsidR="00C91FB8" w:rsidRPr="00EE678B" w:rsidRDefault="00C91FB8" w:rsidP="005B5D24">
      <w:pPr>
        <w:pStyle w:val="ScreenCapture"/>
      </w:pPr>
    </w:p>
    <w:p w:rsidR="00C91FB8" w:rsidRPr="00EE678B" w:rsidRDefault="00C91FB8" w:rsidP="005B5D24">
      <w:pPr>
        <w:pStyle w:val="ScreenCapture"/>
      </w:pPr>
      <w:r w:rsidRPr="00EE678B">
        <w:t xml:space="preserve">          Orders to be completed for all divisions: 14</w:t>
      </w:r>
    </w:p>
    <w:p w:rsidR="00C91FB8" w:rsidRPr="00EE678B" w:rsidRDefault="00C91FB8" w:rsidP="005B5D24">
      <w:pPr>
        <w:pStyle w:val="ScreenCapture"/>
      </w:pPr>
    </w:p>
    <w:p w:rsidR="00C91FB8" w:rsidRPr="00EE678B" w:rsidRDefault="00C91FB8" w:rsidP="005B5D24">
      <w:pPr>
        <w:pStyle w:val="ScreenCapture"/>
        <w:rPr>
          <w:b/>
          <w:bCs/>
        </w:rPr>
      </w:pPr>
      <w:r w:rsidRPr="00EE678B">
        <w:t xml:space="preserve">Do you want an Order Summary? No// </w:t>
      </w:r>
      <w:r w:rsidRPr="00EE678B">
        <w:rPr>
          <w:b/>
          <w:bCs/>
        </w:rPr>
        <w:t>&lt;Enter&gt;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A summary list of the number of pending orders can be displayed by Division or by each Clinic within the Division where the user is signed on. This is helpful when completing batch orders. In this example, an individual patient name is entered.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          Patient Prescription Processing</w:t>
      </w:r>
    </w:p>
    <w:p w:rsidR="00C91FB8" w:rsidRPr="00EE678B" w:rsidRDefault="00C91FB8" w:rsidP="005B5D24">
      <w:pPr>
        <w:pStyle w:val="ScreenCapture"/>
      </w:pPr>
      <w:r w:rsidRPr="00EE678B">
        <w:t xml:space="preserve">          Barcode Rx Menu ...</w:t>
      </w:r>
    </w:p>
    <w:p w:rsidR="00C91FB8" w:rsidRPr="00EE678B" w:rsidRDefault="00C91FB8" w:rsidP="005B5D24">
      <w:pPr>
        <w:pStyle w:val="ScreenCapture"/>
      </w:pPr>
      <w:r w:rsidRPr="00EE678B">
        <w:t xml:space="preserve">          Complete Orders from OERR</w:t>
      </w:r>
    </w:p>
    <w:p w:rsidR="00C91FB8" w:rsidRPr="00EE678B" w:rsidRDefault="00C91FB8" w:rsidP="005B5D24">
      <w:pPr>
        <w:pStyle w:val="ScreenCapture"/>
      </w:pPr>
      <w:r w:rsidRPr="00EE678B">
        <w:t xml:space="preserve">          Discontinue Prescription(s)</w:t>
      </w:r>
    </w:p>
    <w:p w:rsidR="00C91FB8" w:rsidRPr="00EE678B" w:rsidRDefault="00C91FB8" w:rsidP="005B5D24">
      <w:pPr>
        <w:pStyle w:val="ScreenCapture"/>
      </w:pPr>
      <w:r w:rsidRPr="00EE678B">
        <w:t xml:space="preserve">          Edit Prescriptions</w:t>
      </w:r>
    </w:p>
    <w:p w:rsidR="00C91FB8" w:rsidRPr="00EE678B" w:rsidRDefault="00C91FB8" w:rsidP="005B5D24">
      <w:pPr>
        <w:pStyle w:val="ScreenCapture"/>
      </w:pPr>
      <w:r w:rsidRPr="00EE678B">
        <w:t xml:space="preserve">          List One Patient's Archived Rx's</w:t>
      </w:r>
    </w:p>
    <w:p w:rsidR="00C91FB8" w:rsidRPr="00EE678B" w:rsidRDefault="00C91FB8" w:rsidP="005B5D24">
      <w:pPr>
        <w:pStyle w:val="ScreenCapture"/>
      </w:pPr>
      <w:r w:rsidRPr="00EE678B">
        <w:t xml:space="preserve">          Manual Print of Multi-Rx Forms</w:t>
      </w:r>
    </w:p>
    <w:p w:rsidR="00C91FB8" w:rsidRPr="00EE678B" w:rsidRDefault="00C91FB8" w:rsidP="005B5D24">
      <w:pPr>
        <w:pStyle w:val="ScreenCapture"/>
      </w:pPr>
      <w:r w:rsidRPr="00EE678B">
        <w:t xml:space="preserve">          Reprint an Outpatient Rx Label</w:t>
      </w:r>
    </w:p>
    <w:p w:rsidR="00C91FB8" w:rsidRPr="00EE678B" w:rsidRDefault="00C91FB8" w:rsidP="005B5D24">
      <w:pPr>
        <w:pStyle w:val="ScreenCapture"/>
      </w:pPr>
      <w:r w:rsidRPr="00EE678B">
        <w:t xml:space="preserve">          Signature Log Reprint</w:t>
      </w:r>
    </w:p>
    <w:p w:rsidR="00C91FB8" w:rsidRPr="00EE678B" w:rsidRDefault="00C91FB8" w:rsidP="005B5D24">
      <w:pPr>
        <w:pStyle w:val="ScreenCapture"/>
      </w:pPr>
      <w:r w:rsidRPr="00EE678B">
        <w:t xml:space="preserve">          View Prescriptions</w:t>
      </w:r>
    </w:p>
    <w:p w:rsidR="00C91FB8" w:rsidRPr="00EE678B" w:rsidRDefault="00C91FB8" w:rsidP="005B5D24">
      <w:pPr>
        <w:pStyle w:val="ScreenCapture"/>
      </w:pPr>
    </w:p>
    <w:p w:rsidR="00C91FB8" w:rsidRPr="00EE678B" w:rsidRDefault="00C91FB8" w:rsidP="005B5D24">
      <w:pPr>
        <w:pStyle w:val="ScreenCapture"/>
      </w:pPr>
      <w:r w:rsidRPr="00EE678B">
        <w:t xml:space="preserve">Select Rx (Prescriptions) Option: </w:t>
      </w:r>
      <w:r w:rsidRPr="00EE678B">
        <w:rPr>
          <w:b/>
        </w:rPr>
        <w:t>PAT</w:t>
      </w:r>
      <w:r w:rsidRPr="00EE678B">
        <w:t>ient Prescription Processing</w:t>
      </w:r>
    </w:p>
    <w:p w:rsidR="00C91FB8" w:rsidRPr="00EE678B" w:rsidRDefault="00C91FB8" w:rsidP="005B5D24">
      <w:pPr>
        <w:pStyle w:val="ScreenCapture"/>
      </w:pPr>
      <w:bookmarkStart w:id="4789" w:name="OLE_LINK148"/>
      <w:bookmarkStart w:id="4790" w:name="OLE_LINK149"/>
      <w:r w:rsidRPr="00EE678B">
        <w:t xml:space="preserve">Select PATIENT NAME: </w:t>
      </w:r>
      <w:bookmarkEnd w:id="4789"/>
      <w:bookmarkEnd w:id="4790"/>
      <w:r w:rsidRPr="00EE678B">
        <w:rPr>
          <w:b/>
        </w:rPr>
        <w:t>OPPATIENT16</w:t>
      </w:r>
      <w:r w:rsidRPr="00EE678B">
        <w:t xml:space="preserve">  OPPATIENT16,ONE        04-03-41    000246802   </w:t>
      </w:r>
    </w:p>
    <w:p w:rsidR="00C91FB8" w:rsidRPr="00EE678B" w:rsidRDefault="00C91FB8" w:rsidP="005B5D24">
      <w:pPr>
        <w:pStyle w:val="ScreenCapture"/>
      </w:pPr>
      <w:r w:rsidRPr="00EE678B">
        <w:t xml:space="preserve"> YES     SC VETERAN</w:t>
      </w:r>
    </w:p>
    <w:p w:rsidR="00C91FB8" w:rsidRPr="00EE678B" w:rsidRDefault="00C91FB8" w:rsidP="005B5D24">
      <w:pPr>
        <w:pStyle w:val="ScreenCapture"/>
      </w:pPr>
      <w:r w:rsidRPr="00EE678B">
        <w:t xml:space="preserve">Patient is enrolled to receive ScripTalk ‘talking’ prescription labels. </w:t>
      </w:r>
    </w:p>
    <w:p w:rsidR="00C91FB8" w:rsidRPr="00EE678B" w:rsidRDefault="00C91FB8" w:rsidP="005B5D24">
      <w:pPr>
        <w:pStyle w:val="ScreenCapture"/>
      </w:pPr>
    </w:p>
    <w:p w:rsidR="00C91FB8" w:rsidRPr="00EE678B" w:rsidRDefault="00C91FB8" w:rsidP="005B5D24">
      <w:pPr>
        <w:pStyle w:val="ScreenCapture"/>
      </w:pPr>
      <w:r w:rsidRPr="00EE678B">
        <w:t>Eligibility: SC</w:t>
      </w:r>
    </w:p>
    <w:p w:rsidR="00C91FB8" w:rsidRPr="00EE678B" w:rsidRDefault="00C91FB8" w:rsidP="005B5D24">
      <w:pPr>
        <w:pStyle w:val="ScreenCapture"/>
      </w:pPr>
      <w:r w:rsidRPr="00EE678B">
        <w:t xml:space="preserve">RX PATIENT STATUS: SERVICE CONNECTED//  </w:t>
      </w:r>
      <w:r w:rsidRPr="00EE678B">
        <w:rPr>
          <w:b/>
          <w:sz w:val="20"/>
        </w:rPr>
        <w:t>&lt;Enter&gt;</w:t>
      </w:r>
    </w:p>
    <w:p w:rsidR="00C91FB8" w:rsidRPr="00EE678B" w:rsidRDefault="00C91FB8" w:rsidP="00C91FB8">
      <w:pPr>
        <w:rPr>
          <w:color w:val="000000"/>
          <w:szCs w:val="20"/>
        </w:rPr>
      </w:pPr>
    </w:p>
    <w:p w:rsidR="00C91FB8" w:rsidRPr="00EE678B" w:rsidRDefault="00C91FB8" w:rsidP="00C91FB8">
      <w:pPr>
        <w:rPr>
          <w:color w:val="000000"/>
        </w:rPr>
      </w:pPr>
      <w:r w:rsidRPr="00EE678B">
        <w:rPr>
          <w:color w:val="000000"/>
        </w:rPr>
        <w:t>If RDI is active and a patient has prescriptions at another location, when the user selects the patient to enter a new order from Patient Prescription Processing</w:t>
      </w:r>
      <w:r w:rsidR="00192FB8">
        <w:rPr>
          <w:color w:val="000000"/>
        </w:rPr>
        <w:t>, the following message appears:</w:t>
      </w:r>
    </w:p>
    <w:p w:rsidR="00C91FB8" w:rsidRPr="00EE678B" w:rsidRDefault="00C91FB8" w:rsidP="00C91FB8">
      <w:pPr>
        <w:rPr>
          <w:color w:val="000000"/>
        </w:rPr>
      </w:pPr>
    </w:p>
    <w:p w:rsidR="00C91FB8" w:rsidRPr="00EE678B" w:rsidRDefault="00C91FB8" w:rsidP="005B5D24">
      <w:pPr>
        <w:pStyle w:val="ScreenCapture"/>
      </w:pPr>
      <w:r w:rsidRPr="00EE678B">
        <w:t xml:space="preserve">          REMOTE PRESCRIPTIONS AVAILABLE!                                       </w:t>
      </w:r>
    </w:p>
    <w:p w:rsidR="00C91FB8" w:rsidRPr="00EE678B" w:rsidRDefault="00C91FB8" w:rsidP="005B5D24">
      <w:pPr>
        <w:pStyle w:val="ScreenCapture"/>
      </w:pPr>
      <w:r w:rsidRPr="00EE678B">
        <w:t xml:space="preserve">          Display Remote Data? N//                                              </w:t>
      </w:r>
    </w:p>
    <w:p w:rsidR="00C91FB8" w:rsidRPr="00EE678B" w:rsidRDefault="00C91FB8" w:rsidP="00C91FB8"/>
    <w:p w:rsidR="00C91FB8" w:rsidRPr="00EE678B" w:rsidRDefault="00C91FB8" w:rsidP="00C91FB8">
      <w:pPr>
        <w:rPr>
          <w:color w:val="000000"/>
          <w:szCs w:val="20"/>
        </w:rPr>
      </w:pPr>
      <w:r w:rsidRPr="00EE678B">
        <w:rPr>
          <w:color w:val="000000"/>
          <w:szCs w:val="20"/>
        </w:rPr>
        <w:t xml:space="preserve">If the user responds </w:t>
      </w:r>
      <w:r w:rsidRPr="00EE678B">
        <w:rPr>
          <w:rFonts w:ascii="Courier New" w:hAnsi="Courier New" w:cs="Courier New"/>
          <w:b/>
          <w:color w:val="000000"/>
          <w:szCs w:val="20"/>
        </w:rPr>
        <w:t>NO</w:t>
      </w:r>
      <w:r w:rsidRPr="00EE678B">
        <w:rPr>
          <w:color w:val="000000"/>
          <w:szCs w:val="20"/>
        </w:rPr>
        <w:t xml:space="preserve">, then the normal procedure occurs for entering prescriptions. If the user responds </w:t>
      </w:r>
      <w:r w:rsidRPr="00EE678B">
        <w:rPr>
          <w:rFonts w:ascii="Courier New" w:hAnsi="Courier New" w:cs="Courier New"/>
          <w:b/>
          <w:color w:val="000000"/>
          <w:szCs w:val="20"/>
        </w:rPr>
        <w:t>YES</w:t>
      </w:r>
      <w:r w:rsidRPr="00EE678B">
        <w:rPr>
          <w:color w:val="000000"/>
          <w:szCs w:val="20"/>
        </w:rPr>
        <w:t>, the “Remote Facilities Visited” screen appears. See the Displaying a Patient’s Remote Prescriptions section later in Entering a New Order for more details.</w:t>
      </w:r>
    </w:p>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A detailed explanation of the different parts of the screen can be found under in Chapter 2: List Manager. The Patient Information screen is displayed on two screens; however, only the second screen is shown in this example.</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rPr>
          <w:rFonts w:eastAsia="MS Mincho"/>
        </w:rPr>
      </w:pPr>
      <w:r w:rsidRPr="00EE678B">
        <w:rPr>
          <w:rFonts w:eastAsia="MS Mincho"/>
          <w:bCs/>
        </w:rPr>
        <w:t>Patient Information</w:t>
      </w:r>
      <w:r w:rsidRPr="00EE678B">
        <w:rPr>
          <w:rFonts w:eastAsia="MS Mincho"/>
        </w:rPr>
        <w:t xml:space="preserve">           May 22, 2006 10:44:38          Page:    2 of    2 </w:t>
      </w:r>
    </w:p>
    <w:p w:rsidR="00C91FB8" w:rsidRPr="00EE678B" w:rsidRDefault="00C91FB8" w:rsidP="005B5D24">
      <w:pPr>
        <w:pStyle w:val="ScreenCapture"/>
        <w:rPr>
          <w:rFonts w:eastAsia="MS Mincho"/>
        </w:rPr>
      </w:pPr>
      <w:r w:rsidRPr="00EE678B">
        <w:rPr>
          <w:rFonts w:eastAsia="MS Mincho"/>
        </w:rPr>
        <w:t>OPPATIENT16,ONE</w:t>
      </w:r>
    </w:p>
    <w:p w:rsidR="00C91FB8" w:rsidRPr="00EE678B" w:rsidRDefault="00C91FB8" w:rsidP="005B5D24">
      <w:pPr>
        <w:pStyle w:val="ScreenCapture"/>
        <w:rPr>
          <w:rFonts w:eastAsia="MS Mincho"/>
        </w:rPr>
      </w:pPr>
      <w:r w:rsidRPr="00EE678B">
        <w:rPr>
          <w:rFonts w:eastAsia="MS Mincho"/>
        </w:rPr>
        <w:t xml:space="preserve">  PID: 000-24-6802                                 Ht(cm): 177.80 (02/08/2004)</w:t>
      </w:r>
    </w:p>
    <w:p w:rsidR="00C91FB8" w:rsidRPr="00EE678B" w:rsidRDefault="00C91FB8" w:rsidP="005B5D24">
      <w:pPr>
        <w:pStyle w:val="ScreenCapture"/>
        <w:rPr>
          <w:rFonts w:eastAsia="MS Mincho"/>
        </w:rPr>
      </w:pPr>
      <w:r w:rsidRPr="00EE678B">
        <w:rPr>
          <w:rFonts w:eastAsia="MS Mincho"/>
        </w:rPr>
        <w:t xml:space="preserve">  DOB: APR 3,1941 (60)                             Wt(kg): 90.45 (02/08/2004) </w:t>
      </w:r>
    </w:p>
    <w:p w:rsidR="00C91FB8" w:rsidRPr="00EE678B" w:rsidRDefault="00C91FB8" w:rsidP="005B5D24">
      <w:pPr>
        <w:pStyle w:val="ScreenCapture"/>
        <w:rPr>
          <w:rFonts w:eastAsia="MS Mincho"/>
        </w:rPr>
      </w:pPr>
      <w:r w:rsidRPr="00EE678B">
        <w:rPr>
          <w:rFonts w:eastAsia="MS Mincho"/>
        </w:rPr>
        <w:t xml:space="preserve">  SEX: MALE</w:t>
      </w:r>
    </w:p>
    <w:p w:rsidR="00C91FB8" w:rsidRPr="00EE678B" w:rsidRDefault="00C91FB8" w:rsidP="005B5D24">
      <w:pPr>
        <w:pStyle w:val="ScreenCapture"/>
        <w:rPr>
          <w:rFonts w:eastAsia="MS Mincho"/>
        </w:rPr>
      </w:pPr>
      <w:r w:rsidRPr="00EE678B">
        <w:rPr>
          <w:rFonts w:eastAsia="MS Mincho"/>
        </w:rPr>
        <w:t xml:space="preserve">+                                                                               </w:t>
      </w:r>
    </w:p>
    <w:p w:rsidR="00C91FB8" w:rsidRPr="00EE678B" w:rsidRDefault="00C91FB8" w:rsidP="005B5D24">
      <w:pPr>
        <w:pStyle w:val="ScreenCapture"/>
        <w:rPr>
          <w:rFonts w:eastAsia="MS Mincho"/>
        </w:rPr>
      </w:pPr>
      <w:r w:rsidRPr="00EE678B">
        <w:rPr>
          <w:rFonts w:eastAsia="MS Mincho"/>
        </w:rPr>
        <w:t xml:space="preserve">Allergies: </w:t>
      </w:r>
    </w:p>
    <w:p w:rsidR="00C91FB8" w:rsidRPr="00EE678B" w:rsidRDefault="00C91FB8" w:rsidP="005B5D24">
      <w:pPr>
        <w:pStyle w:val="ScreenCapture"/>
        <w:rPr>
          <w:rFonts w:eastAsia="MS Mincho"/>
        </w:rPr>
      </w:pPr>
      <w:r w:rsidRPr="00EE678B">
        <w:rPr>
          <w:rFonts w:eastAsia="MS Mincho"/>
        </w:rPr>
        <w:t xml:space="preserve">    Remote: ASPIRIN, NON-OPIOID ANALGESICS    </w:t>
      </w:r>
    </w:p>
    <w:p w:rsidR="00C91FB8" w:rsidRPr="00EE678B" w:rsidRDefault="00C91FB8" w:rsidP="005B5D24">
      <w:pPr>
        <w:pStyle w:val="ScreenCapture"/>
        <w:rPr>
          <w:rFonts w:eastAsia="MS Mincho"/>
        </w:rPr>
      </w:pPr>
      <w:r w:rsidRPr="00EE678B">
        <w:rPr>
          <w:rFonts w:eastAsia="MS Mincho"/>
        </w:rPr>
        <w:t xml:space="preserve">Adverse Reactions:                                                              </w:t>
      </w:r>
    </w:p>
    <w:p w:rsidR="00C91FB8" w:rsidRPr="00EE678B" w:rsidRDefault="00C91FB8" w:rsidP="005B5D24">
      <w:pPr>
        <w:pStyle w:val="ScreenCapture"/>
        <w:rPr>
          <w:rFonts w:eastAsia="MS Mincho"/>
        </w:rPr>
      </w:pPr>
    </w:p>
    <w:p w:rsidR="00C91FB8" w:rsidRPr="00EE678B" w:rsidRDefault="00C91FB8" w:rsidP="005B5D24">
      <w:pPr>
        <w:pStyle w:val="ScreenCapture"/>
        <w:rPr>
          <w:rFonts w:eastAsia="MS Mincho"/>
          <w:iCs/>
          <w:color w:val="000000"/>
          <w:szCs w:val="24"/>
        </w:rPr>
      </w:pPr>
      <w:r w:rsidRPr="00EE678B">
        <w:rPr>
          <w:rFonts w:eastAsia="MS Mincho"/>
          <w:iCs/>
          <w:color w:val="000000"/>
          <w:szCs w:val="24"/>
        </w:rPr>
        <w:t xml:space="preserve">          Enter ?? for more actions                                             </w:t>
      </w:r>
    </w:p>
    <w:p w:rsidR="00C91FB8" w:rsidRPr="00EE678B" w:rsidRDefault="00C91FB8" w:rsidP="005B5D24">
      <w:pPr>
        <w:pStyle w:val="ScreenCapture"/>
        <w:rPr>
          <w:rFonts w:eastAsia="MS Mincho"/>
        </w:rPr>
      </w:pPr>
      <w:r w:rsidRPr="00EE678B">
        <w:rPr>
          <w:rFonts w:eastAsia="MS Mincho"/>
        </w:rPr>
        <w:t>EA  Enter/Edit Allergy/ADR Data         PU  Patient Record Update</w:t>
      </w:r>
    </w:p>
    <w:p w:rsidR="00C91FB8" w:rsidRPr="00EE678B" w:rsidRDefault="00C91FB8" w:rsidP="005B5D24">
      <w:pPr>
        <w:pStyle w:val="ScreenCapture"/>
        <w:rPr>
          <w:rFonts w:eastAsia="MS Mincho"/>
        </w:rPr>
      </w:pPr>
      <w:r w:rsidRPr="00EE678B">
        <w:rPr>
          <w:rFonts w:eastAsia="MS Mincho"/>
        </w:rPr>
        <w:t>DD  Detailed Allergy/ADR List           EX  Exit Patient List</w:t>
      </w:r>
    </w:p>
    <w:p w:rsidR="00C91FB8" w:rsidRPr="00EE678B" w:rsidRDefault="00C91FB8" w:rsidP="005B5D24">
      <w:pPr>
        <w:pStyle w:val="ScreenCapture"/>
        <w:rPr>
          <w:rFonts w:eastAsia="MS Mincho"/>
        </w:rPr>
      </w:pPr>
      <w:r w:rsidRPr="00EE678B">
        <w:rPr>
          <w:rFonts w:eastAsia="MS Mincho"/>
        </w:rPr>
        <w:t xml:space="preserve">Select Action: Quit// </w:t>
      </w:r>
      <w:r w:rsidRPr="00EE678B">
        <w:rPr>
          <w:rFonts w:eastAsia="MS Mincho"/>
          <w:b/>
          <w:sz w:val="20"/>
        </w:rPr>
        <w:t>&lt;Enter&gt;</w:t>
      </w:r>
    </w:p>
    <w:p w:rsidR="00C91FB8" w:rsidRPr="00EE678B" w:rsidRDefault="00C91FB8" w:rsidP="00C91FB8">
      <w:pPr>
        <w:rPr>
          <w:color w:val="000000"/>
          <w:szCs w:val="28"/>
        </w:rPr>
      </w:pPr>
    </w:p>
    <w:p w:rsidR="00C91FB8" w:rsidRPr="00EE678B" w:rsidRDefault="00C91FB8" w:rsidP="00C91FB8">
      <w:pPr>
        <w:rPr>
          <w:color w:val="000000"/>
          <w:szCs w:val="20"/>
        </w:rPr>
      </w:pPr>
      <w:r w:rsidRPr="00EE678B">
        <w:rPr>
          <w:color w:val="000000"/>
          <w:szCs w:val="28"/>
        </w:rPr>
        <w:t>Although the default option is “</w:t>
      </w:r>
      <w:r w:rsidRPr="00EE678B">
        <w:rPr>
          <w:b/>
        </w:rPr>
        <w:t>Quit</w:t>
      </w:r>
      <w:r w:rsidRPr="00EE678B">
        <w:rPr>
          <w:color w:val="000000"/>
          <w:szCs w:val="28"/>
        </w:rPr>
        <w:t xml:space="preserve">” at the “Select Action” prompt, pressing the </w:t>
      </w:r>
      <w:r w:rsidRPr="00EE678B">
        <w:rPr>
          <w:b/>
        </w:rPr>
        <w:t>Enter</w:t>
      </w:r>
      <w:r w:rsidRPr="00EE678B">
        <w:rPr>
          <w:color w:val="000000"/>
          <w:szCs w:val="28"/>
        </w:rPr>
        <w:t xml:space="preserve"> key here quits the Patient Information screen and displays the Medication Profile. </w:t>
      </w:r>
      <w:r w:rsidRPr="00EE678B">
        <w:rPr>
          <w:color w:val="000000"/>
          <w:szCs w:val="20"/>
        </w:rPr>
        <w:t>This Medication Profile includes any Non-VA Med orders documented via the CPRS GUI application.</w:t>
      </w:r>
    </w:p>
    <w:p w:rsidR="00C91FB8" w:rsidRPr="00EE678B" w:rsidRDefault="00C91FB8" w:rsidP="00C91FB8">
      <w:pPr>
        <w:rPr>
          <w:color w:val="000000"/>
          <w:sz w:val="20"/>
          <w:szCs w:val="20"/>
        </w:rPr>
      </w:pPr>
    </w:p>
    <w:p w:rsidR="00C91FB8" w:rsidRPr="00EE678B" w:rsidRDefault="00C91FB8" w:rsidP="005B5D24">
      <w:pPr>
        <w:pStyle w:val="ScreenCapture"/>
      </w:pPr>
      <w:bookmarkStart w:id="4791" w:name="OLE_LINK150"/>
      <w:bookmarkStart w:id="4792" w:name="OLE_LINK151"/>
      <w:r w:rsidRPr="00EE678B">
        <w:rPr>
          <w:bCs/>
        </w:rPr>
        <w:t>Medication Profile</w:t>
      </w:r>
      <w:r w:rsidRPr="00EE678B">
        <w:t xml:space="preserve">            May 22, 2006 10:44:56          Page:    1 of    1</w:t>
      </w:r>
    </w:p>
    <w:p w:rsidR="00C91FB8" w:rsidRPr="00EE678B" w:rsidRDefault="00C91FB8" w:rsidP="005B5D24">
      <w:pPr>
        <w:pStyle w:val="ScreenCapture"/>
      </w:pPr>
      <w:r w:rsidRPr="00EE678B">
        <w:t>OPPATIENT16,ONE</w:t>
      </w:r>
    </w:p>
    <w:p w:rsidR="00C91FB8" w:rsidRPr="00EE678B" w:rsidRDefault="00C91FB8" w:rsidP="005B5D24">
      <w:pPr>
        <w:pStyle w:val="ScreenCapture"/>
      </w:pPr>
      <w:r w:rsidRPr="00EE678B">
        <w:t xml:space="preserve">  PID: 000-24-6802                                 Ht(cm): 177.80 (02/08/2004)</w:t>
      </w:r>
    </w:p>
    <w:p w:rsidR="00C91FB8" w:rsidRPr="00EE678B" w:rsidRDefault="00C91FB8" w:rsidP="005B5D24">
      <w:pPr>
        <w:pStyle w:val="ScreenCapture"/>
      </w:pPr>
      <w:r w:rsidRPr="00EE678B">
        <w:t xml:space="preserve">  DOB: APR 3,1941 (60)                             Wt(kg): 90.45 (02/08/2004)</w:t>
      </w:r>
    </w:p>
    <w:p w:rsidR="00C91FB8" w:rsidRPr="00EE678B" w:rsidRDefault="00C91FB8" w:rsidP="005B5D24">
      <w:pPr>
        <w:pStyle w:val="ScreenCapture"/>
      </w:pPr>
      <w:r w:rsidRPr="00EE678B">
        <w:t xml:space="preserve">  AGE: 60                     Non-VA Meds on File Last entry on 01/13/03</w:t>
      </w:r>
    </w:p>
    <w:p w:rsidR="00C91FB8" w:rsidRPr="00EE678B" w:rsidRDefault="00C91FB8" w:rsidP="005B5D24">
      <w:pPr>
        <w:pStyle w:val="ScreenCapture"/>
      </w:pPr>
      <w:r w:rsidRPr="00EE678B">
        <w:t xml:space="preserve"> CrCL: 102.4(est.) (CREAT:1.0mg/dL 10/30/12)     BSA (m2): 2.09 </w:t>
      </w:r>
    </w:p>
    <w:p w:rsidR="00C91FB8" w:rsidRPr="00EE678B" w:rsidRDefault="00C91FB8" w:rsidP="001158A8">
      <w:pPr>
        <w:pStyle w:val="ScreenCapture"/>
        <w:keepNext/>
      </w:pPr>
      <w:r w:rsidRPr="00EE678B">
        <w:t xml:space="preserve">                                                           ISSUE  LAST REF DAY</w:t>
      </w:r>
    </w:p>
    <w:p w:rsidR="00C91FB8" w:rsidRPr="00EE678B" w:rsidRDefault="00C91FB8" w:rsidP="001158A8">
      <w:pPr>
        <w:pStyle w:val="ScreenCapture"/>
        <w:keepNext/>
      </w:pPr>
      <w:r w:rsidRPr="00EE678B">
        <w:t xml:space="preserve"> #  RX #         DRUG                              QTY ST  DATE  FILL REM SUP</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------------------------------------ACTIVE----------------------------------</w:t>
      </w:r>
    </w:p>
    <w:p w:rsidR="00C91FB8" w:rsidRPr="00EE678B" w:rsidRDefault="00C91FB8" w:rsidP="005B5D24">
      <w:pPr>
        <w:pStyle w:val="ScreenCapture"/>
      </w:pPr>
      <w:r w:rsidRPr="00EE678B">
        <w:t xml:space="preserve"> 1 503902        ACETAMINOPHEN 500MG TAB            60 A&gt; 05-22 05-22   3  30</w:t>
      </w:r>
    </w:p>
    <w:p w:rsidR="00C91FB8" w:rsidRPr="00EE678B" w:rsidRDefault="00C91FB8" w:rsidP="005B5D24">
      <w:pPr>
        <w:pStyle w:val="ScreenCapture"/>
      </w:pPr>
      <w:r w:rsidRPr="00EE678B">
        <w:t xml:space="preserve"> 2 503886$       DIGOXIN (LANOXIN) 0.2MG CAP        60 A&gt; 05-07 05-07   5  30</w:t>
      </w:r>
    </w:p>
    <w:p w:rsidR="00C91FB8" w:rsidRPr="00EE678B" w:rsidRDefault="00C91FB8" w:rsidP="005B5D24">
      <w:pPr>
        <w:pStyle w:val="ScreenCapture"/>
      </w:pPr>
      <w:r w:rsidRPr="00EE678B">
        <w:t>------------------------------------PENDING------------------------------------</w:t>
      </w:r>
    </w:p>
    <w:p w:rsidR="00C91FB8" w:rsidRPr="00EE678B" w:rsidRDefault="00C91FB8" w:rsidP="005B5D24">
      <w:pPr>
        <w:pStyle w:val="ScreenCapture"/>
      </w:pPr>
      <w:r w:rsidRPr="00EE678B">
        <w:t xml:space="preserve"> 3 AMPICILLIN 250MG CAP                   QTY: 40       ISDT: 05-29  REF:  0</w:t>
      </w:r>
    </w:p>
    <w:p w:rsidR="00C91FB8" w:rsidRPr="00EE678B" w:rsidRDefault="00C91FB8" w:rsidP="005B5D24">
      <w:pPr>
        <w:pStyle w:val="ScreenCapture"/>
      </w:pPr>
      <w:r w:rsidRPr="00EE678B">
        <w:t>------------------------NON-VA MEDS (Not dispensed by VA)-----------------------</w:t>
      </w:r>
    </w:p>
    <w:p w:rsidR="00C91FB8" w:rsidRPr="00EE678B" w:rsidRDefault="00C91FB8" w:rsidP="005B5D24">
      <w:pPr>
        <w:pStyle w:val="ScreenCapture"/>
      </w:pPr>
      <w:r w:rsidRPr="00EE678B">
        <w:t>GINKGO EXT 1 TAB ONCE A DAY BY MOUTH                 Date Documented: 01/13/03</w:t>
      </w:r>
    </w:p>
    <w:p w:rsidR="00C91FB8" w:rsidRPr="00EE678B" w:rsidRDefault="00C91FB8" w:rsidP="005B5D24">
      <w:pPr>
        <w:pStyle w:val="ScreenCapture"/>
      </w:pPr>
      <w:r w:rsidRPr="00EE678B">
        <w:t>IBUPROFEN 50MG TAB                                 Date Documented: 12/10/02</w:t>
      </w:r>
    </w:p>
    <w:p w:rsidR="00C91FB8" w:rsidRPr="00EE678B" w:rsidRDefault="00C91FB8" w:rsidP="005B5D24">
      <w:pPr>
        <w:pStyle w:val="ScreenCapture"/>
      </w:pPr>
      <w:r w:rsidRPr="00EE678B">
        <w:t>TERFENADINE TAB 200 MILLIGRAMS</w:t>
      </w:r>
    </w:p>
    <w:p w:rsidR="00C91FB8" w:rsidRPr="00EE678B" w:rsidRDefault="00C91FB8" w:rsidP="005B5D24">
      <w:pPr>
        <w:pStyle w:val="ScreenCapture"/>
      </w:pPr>
      <w:r w:rsidRPr="00EE678B">
        <w:t xml:space="preserve">    MIX ½ CUP PDR &amp; 6 OZ WATER &amp; DRINK 1 MIXED CUP</w:t>
      </w:r>
    </w:p>
    <w:p w:rsidR="00C91FB8" w:rsidRPr="00EE678B" w:rsidRDefault="00C91FB8" w:rsidP="005B5D24">
      <w:pPr>
        <w:pStyle w:val="ScreenCapture"/>
      </w:pPr>
      <w:r w:rsidRPr="00EE678B">
        <w:t xml:space="preserve">                                                    Date Documented: 03/17/02</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 xml:space="preserve">          Enter ?? for more actions                                            </w:t>
      </w:r>
    </w:p>
    <w:p w:rsidR="00C91FB8" w:rsidRPr="00EE678B" w:rsidRDefault="00C91FB8" w:rsidP="005B5D24">
      <w:pPr>
        <w:pStyle w:val="ScreenCapture"/>
      </w:pPr>
      <w:r w:rsidRPr="00EE678B">
        <w:t>PU  Patient Record Update               NO  New Order</w:t>
      </w:r>
    </w:p>
    <w:p w:rsidR="00C91FB8" w:rsidRPr="00EE678B" w:rsidRDefault="00C91FB8" w:rsidP="005B5D24">
      <w:pPr>
        <w:pStyle w:val="ScreenCapture"/>
      </w:pPr>
      <w:r w:rsidRPr="00EE678B">
        <w:t>PI  Patient Information                 SO  Select Order</w:t>
      </w:r>
    </w:p>
    <w:p w:rsidR="00C91FB8" w:rsidRPr="00EE678B" w:rsidRDefault="00C91FB8" w:rsidP="005B5D24">
      <w:pPr>
        <w:pStyle w:val="ScreenCapture"/>
      </w:pPr>
      <w:r w:rsidRPr="00EE678B">
        <w:t>Select Action: Quit//</w:t>
      </w:r>
    </w:p>
    <w:bookmarkEnd w:id="4791"/>
    <w:bookmarkEnd w:id="4792"/>
    <w:p w:rsidR="00C91FB8" w:rsidRPr="00EE678B" w:rsidRDefault="00C91FB8" w:rsidP="00C91FB8">
      <w:pPr>
        <w:rPr>
          <w:rFonts w:ascii="Courier New" w:hAnsi="Courier New"/>
          <w:b/>
          <w:color w:val="000000"/>
          <w:sz w:val="16"/>
          <w:szCs w:val="16"/>
        </w:rPr>
      </w:pPr>
      <w:r w:rsidRPr="00EE678B">
        <w:rPr>
          <w:rFonts w:ascii="Courier New" w:hAnsi="Courier New"/>
          <w:b/>
          <w:color w:val="000000"/>
          <w:sz w:val="16"/>
          <w:szCs w:val="16"/>
        </w:rPr>
        <w:t xml:space="preserve">        ---------------------------------example continues---------------------------------------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If a double question mark (</w:t>
      </w:r>
      <w:r w:rsidRPr="00EE678B">
        <w:rPr>
          <w:rFonts w:ascii="Courier New" w:hAnsi="Courier New" w:cs="Courier New"/>
          <w:b/>
          <w:color w:val="000000"/>
          <w:szCs w:val="20"/>
        </w:rPr>
        <w:t>??</w:t>
      </w:r>
      <w:r w:rsidRPr="00EE678B">
        <w:rPr>
          <w:color w:val="000000"/>
          <w:szCs w:val="20"/>
        </w:rPr>
        <w:t>) had been entered at the above “Select Action” prompt, the following hidden actions w</w:t>
      </w:r>
      <w:r w:rsidR="00192FB8">
        <w:rPr>
          <w:color w:val="000000"/>
          <w:szCs w:val="20"/>
        </w:rPr>
        <w:t>ould display in the action area:</w:t>
      </w:r>
    </w:p>
    <w:p w:rsidR="00C91FB8" w:rsidRPr="00EE678B" w:rsidRDefault="00C91FB8" w:rsidP="00C91FB8">
      <w:pPr>
        <w:rPr>
          <w:color w:val="000000"/>
          <w:szCs w:val="20"/>
        </w:rPr>
      </w:pPr>
    </w:p>
    <w:p w:rsidR="00C91FB8" w:rsidRPr="00EE678B" w:rsidRDefault="00C91FB8" w:rsidP="005B5D24">
      <w:pPr>
        <w:pStyle w:val="ScreenCapture"/>
      </w:pPr>
      <w:r w:rsidRPr="00EE678B">
        <w:t>The following actions are also available:</w:t>
      </w:r>
    </w:p>
    <w:p w:rsidR="00C91FB8" w:rsidRPr="00EE678B" w:rsidRDefault="00C91FB8" w:rsidP="005B5D24">
      <w:pPr>
        <w:pStyle w:val="ScreenCapture"/>
      </w:pPr>
      <w:r w:rsidRPr="00EE678B">
        <w:t>RP   Reprint (OP)         DN   Down a Line          LS   Last Screen</w:t>
      </w:r>
    </w:p>
    <w:p w:rsidR="00C91FB8" w:rsidRPr="00EE678B" w:rsidRDefault="00C91FB8" w:rsidP="005B5D24">
      <w:pPr>
        <w:pStyle w:val="ScreenCapture"/>
      </w:pPr>
      <w:r w:rsidRPr="00EE678B">
        <w:t>RN   Renew (OP)           RD   Re Display Screen    FS   First Screen</w:t>
      </w:r>
    </w:p>
    <w:p w:rsidR="00C91FB8" w:rsidRPr="00EE678B" w:rsidRDefault="00C91FB8" w:rsidP="005B5D24">
      <w:pPr>
        <w:pStyle w:val="ScreenCapture"/>
      </w:pPr>
      <w:r w:rsidRPr="00EE678B">
        <w:t>DC   Discontinue (OP)     PT   Print List           GO   Go to Page</w:t>
      </w:r>
    </w:p>
    <w:p w:rsidR="00C91FB8" w:rsidRPr="00EE678B" w:rsidRDefault="00C91FB8" w:rsidP="005B5D24">
      <w:pPr>
        <w:pStyle w:val="ScreenCapture"/>
      </w:pPr>
      <w:r w:rsidRPr="00EE678B">
        <w:t>RL   Release (OP)         PS   Print Screen         +    Next Screen</w:t>
      </w:r>
    </w:p>
    <w:p w:rsidR="00C91FB8" w:rsidRPr="00EE678B" w:rsidRDefault="00C91FB8" w:rsidP="005B5D24">
      <w:pPr>
        <w:pStyle w:val="ScreenCapture"/>
      </w:pPr>
      <w:r w:rsidRPr="00EE678B">
        <w:t>RF   Refill (OP)          &gt;    Shift View to Right  -    Previous Screen</w:t>
      </w:r>
    </w:p>
    <w:p w:rsidR="00C91FB8" w:rsidRPr="00EE678B" w:rsidRDefault="00C91FB8" w:rsidP="005B5D24">
      <w:pPr>
        <w:pStyle w:val="ScreenCapture"/>
      </w:pPr>
      <w:r w:rsidRPr="00EE678B">
        <w:t>PP   Pull Rx (OP)         &lt;    Shift View to Left   ADPL Auto Display(On/Off)</w:t>
      </w:r>
    </w:p>
    <w:p w:rsidR="00C91FB8" w:rsidRPr="00EE678B" w:rsidRDefault="00C91FB8" w:rsidP="005B5D24">
      <w:pPr>
        <w:pStyle w:val="ScreenCapture"/>
      </w:pPr>
      <w:r w:rsidRPr="00EE678B">
        <w:t>IP   Inpat. Profile (OP)  SL   Search List          CK   Check Interactions</w:t>
      </w:r>
    </w:p>
    <w:p w:rsidR="00C91FB8" w:rsidRPr="00EE678B" w:rsidRDefault="00C91FB8" w:rsidP="005B5D24">
      <w:pPr>
        <w:pStyle w:val="ScreenCapture"/>
      </w:pPr>
      <w:r w:rsidRPr="00EE678B">
        <w:t>RS   Reprint Sig Log      RDD  Fill/Rel Date Disply IN   Intervention Menu</w:t>
      </w:r>
    </w:p>
    <w:p w:rsidR="00C91FB8" w:rsidRPr="00EE678B" w:rsidRDefault="00C91FB8" w:rsidP="005B5D24">
      <w:pPr>
        <w:pStyle w:val="ScreenCapture"/>
      </w:pPr>
      <w:r w:rsidRPr="00EE678B">
        <w:t>CM   Manual Queue to CMOP DR   Display Remote       UP   Up a Line</w:t>
      </w:r>
    </w:p>
    <w:p w:rsidR="00C91FB8" w:rsidRPr="00EE678B" w:rsidRDefault="00C91FB8" w:rsidP="005B5D24">
      <w:pPr>
        <w:pStyle w:val="ScreenCapture"/>
      </w:pPr>
      <w:r w:rsidRPr="00EE678B">
        <w:t>OTH  Other OP Actions     QU   Quit</w:t>
      </w:r>
    </w:p>
    <w:p w:rsidR="00C91FB8" w:rsidRPr="00EE678B" w:rsidRDefault="00C91FB8" w:rsidP="005B5D24">
      <w:pPr>
        <w:pStyle w:val="ScreenCapture"/>
      </w:pPr>
      <w:r w:rsidRPr="00EE678B">
        <w:t xml:space="preserve">Select Action: Quit// </w:t>
      </w:r>
    </w:p>
    <w:p w:rsidR="00C91FB8" w:rsidRPr="00EE678B" w:rsidRDefault="00C91FB8" w:rsidP="00C91FB8">
      <w:pPr>
        <w:spacing w:after="120"/>
        <w:rPr>
          <w:rFonts w:ascii="Courier New" w:hAnsi="Courier New"/>
          <w:b/>
          <w:color w:val="000000"/>
          <w:sz w:val="16"/>
          <w:szCs w:val="20"/>
        </w:rPr>
      </w:pPr>
      <w:r w:rsidRPr="00EE678B">
        <w:rPr>
          <w:rFonts w:ascii="Courier New" w:hAnsi="Courier New"/>
          <w:b/>
          <w:color w:val="000000"/>
          <w:sz w:val="16"/>
          <w:szCs w:val="20"/>
        </w:rPr>
        <w:t xml:space="preserve">        ---------------------------------example continues---------------------------------------</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Typing in the letters </w:t>
      </w:r>
      <w:r w:rsidRPr="00EE678B">
        <w:rPr>
          <w:rFonts w:ascii="Courier New" w:hAnsi="Courier New" w:cs="Courier New"/>
          <w:b/>
          <w:bCs/>
          <w:color w:val="000000"/>
          <w:sz w:val="20"/>
          <w:szCs w:val="20"/>
        </w:rPr>
        <w:t>NO</w:t>
      </w:r>
      <w:r w:rsidRPr="00EE678B">
        <w:rPr>
          <w:color w:val="000000"/>
          <w:sz w:val="20"/>
          <w:szCs w:val="20"/>
        </w:rPr>
        <w:t xml:space="preserve"> </w:t>
      </w:r>
      <w:r w:rsidRPr="00EE678B">
        <w:rPr>
          <w:color w:val="000000"/>
          <w:szCs w:val="20"/>
        </w:rPr>
        <w:t xml:space="preserve">creates a new order. </w:t>
      </w:r>
    </w:p>
    <w:p w:rsidR="00C91FB8" w:rsidRPr="00EE678B" w:rsidRDefault="00C91FB8" w:rsidP="00C91FB8">
      <w:pPr>
        <w:rPr>
          <w:b/>
          <w:color w:val="000000"/>
          <w:sz w:val="20"/>
          <w:szCs w:val="20"/>
        </w:rPr>
      </w:pPr>
      <w:bookmarkStart w:id="4793" w:name="p216"/>
      <w:bookmarkEnd w:id="4793"/>
    </w:p>
    <w:p w:rsidR="00C91FB8" w:rsidRPr="00EE678B" w:rsidRDefault="00C91FB8" w:rsidP="008E248B">
      <w:pPr>
        <w:pStyle w:val="ExampleHeading"/>
      </w:pPr>
      <w:r w:rsidRPr="00EE678B">
        <w:t>Example: Entering a New Order (continued)</w:t>
      </w:r>
    </w:p>
    <w:p w:rsidR="00DA098F" w:rsidRPr="00EE678B" w:rsidRDefault="00DA098F" w:rsidP="005B5D24">
      <w:pPr>
        <w:pStyle w:val="ScreenCapture"/>
      </w:pPr>
      <w:r w:rsidRPr="00EE678B">
        <w:t xml:space="preserve">Medication Profile            Mar 29, 2011@14:34:27          Page:    1 of    1 </w:t>
      </w:r>
    </w:p>
    <w:p w:rsidR="00DA098F" w:rsidRPr="00EE678B" w:rsidRDefault="00DA098F" w:rsidP="005B5D24">
      <w:pPr>
        <w:pStyle w:val="ScreenCapture"/>
      </w:pPr>
      <w:r w:rsidRPr="00EE678B">
        <w:t>(Patient information is displayed here.)</w:t>
      </w:r>
    </w:p>
    <w:p w:rsidR="00DA098F" w:rsidRPr="00EE678B" w:rsidRDefault="00DA098F" w:rsidP="005B5D24">
      <w:pPr>
        <w:pStyle w:val="ScreenCapture"/>
      </w:pPr>
      <w:r w:rsidRPr="00EE678B">
        <w:t>:</w:t>
      </w:r>
    </w:p>
    <w:p w:rsidR="00DA098F" w:rsidRPr="00EE678B" w:rsidRDefault="00DA098F" w:rsidP="005B5D24">
      <w:pPr>
        <w:pStyle w:val="ScreenCapture"/>
      </w:pPr>
      <w:r w:rsidRPr="00EE678B">
        <w:t xml:space="preserve">          Enter ?? for more actions                                             </w:t>
      </w:r>
    </w:p>
    <w:p w:rsidR="00DA098F" w:rsidRPr="00EE678B" w:rsidRDefault="00DA098F" w:rsidP="005B5D24">
      <w:pPr>
        <w:pStyle w:val="ScreenCapture"/>
      </w:pPr>
      <w:r w:rsidRPr="00EE678B">
        <w:t>PU  Patient Record Update               NO  New Order</w:t>
      </w:r>
    </w:p>
    <w:p w:rsidR="00DA098F" w:rsidRPr="00EE678B" w:rsidRDefault="00DA098F" w:rsidP="005B5D24">
      <w:pPr>
        <w:pStyle w:val="ScreenCapture"/>
      </w:pPr>
      <w:r w:rsidRPr="00EE678B">
        <w:t>PI  Patient Information                 SO  Select Order</w:t>
      </w:r>
    </w:p>
    <w:p w:rsidR="00DA098F" w:rsidRPr="00EE678B" w:rsidRDefault="00DA098F" w:rsidP="005B5D24">
      <w:pPr>
        <w:pStyle w:val="ScreenCapture"/>
      </w:pPr>
      <w:r w:rsidRPr="00EE678B">
        <w:t xml:space="preserve">Select Action: Quit// NO   New Order  </w:t>
      </w:r>
    </w:p>
    <w:p w:rsidR="00DA098F" w:rsidRPr="00EE678B" w:rsidRDefault="00DA098F" w:rsidP="005B5D24">
      <w:pPr>
        <w:pStyle w:val="ScreenCapture"/>
      </w:pPr>
    </w:p>
    <w:p w:rsidR="00DA098F" w:rsidRPr="00EE678B" w:rsidRDefault="00DA098F" w:rsidP="005B5D24">
      <w:pPr>
        <w:pStyle w:val="ScreenCapture"/>
      </w:pPr>
      <w:r w:rsidRPr="00EE678B">
        <w:t xml:space="preserve">Eligibility: </w:t>
      </w:r>
    </w:p>
    <w:p w:rsidR="00DA098F" w:rsidRPr="00EE678B" w:rsidRDefault="00DA098F" w:rsidP="005B5D24">
      <w:pPr>
        <w:pStyle w:val="ScreenCapture"/>
      </w:pPr>
      <w:r w:rsidRPr="00EE678B">
        <w:t xml:space="preserve">RX PATIENT STATUS: SC LESS THAN 50%//   </w:t>
      </w:r>
    </w:p>
    <w:p w:rsidR="00DA098F" w:rsidRPr="00EE678B" w:rsidRDefault="00DA098F" w:rsidP="005B5D24">
      <w:pPr>
        <w:pStyle w:val="ScreenCapture"/>
      </w:pPr>
      <w:r w:rsidRPr="00EE678B">
        <w:t>DRUG: ACETAMINOPHEN</w:t>
      </w:r>
    </w:p>
    <w:p w:rsidR="00DA098F" w:rsidRPr="00EE678B" w:rsidRDefault="00DA098F" w:rsidP="005B5D24">
      <w:pPr>
        <w:pStyle w:val="ScreenCapture"/>
      </w:pPr>
      <w:r w:rsidRPr="00EE678B">
        <w:t xml:space="preserve">  Lookup: GENERIC NAME</w:t>
      </w:r>
    </w:p>
    <w:p w:rsidR="00DA098F" w:rsidRPr="00EE678B" w:rsidRDefault="00DA098F" w:rsidP="005B5D24">
      <w:pPr>
        <w:pStyle w:val="ScreenCapture"/>
      </w:pPr>
      <w:r w:rsidRPr="00EE678B">
        <w:t xml:space="preserve">     1   ACETAMINOPHEN 160MG/5ML LIQUID           CN103        NATL FORM; 480 M</w:t>
      </w:r>
    </w:p>
    <w:p w:rsidR="00DA098F" w:rsidRPr="00EE678B" w:rsidRDefault="00DA098F" w:rsidP="005B5D24">
      <w:pPr>
        <w:pStyle w:val="ScreenCapture"/>
      </w:pPr>
      <w:r w:rsidRPr="00EE678B">
        <w:t xml:space="preserve">L/BT (NDC)     </w:t>
      </w:r>
    </w:p>
    <w:p w:rsidR="00DA098F" w:rsidRPr="00EE678B" w:rsidRDefault="00DA098F" w:rsidP="005B5D24">
      <w:pPr>
        <w:pStyle w:val="ScreenCapture"/>
      </w:pPr>
      <w:r w:rsidRPr="00EE678B">
        <w:t xml:space="preserve">     2   ACETAMINOPHEN 325MG TAB           CN103        NATL FORM; DU: INCREMEN</w:t>
      </w:r>
    </w:p>
    <w:p w:rsidR="00DA098F" w:rsidRPr="00EE678B" w:rsidRDefault="00DA098F" w:rsidP="005B5D24">
      <w:pPr>
        <w:pStyle w:val="ScreenCapture"/>
      </w:pPr>
      <w:r w:rsidRPr="00EE678B">
        <w:t xml:space="preserve">TS OF 100 ONLY *** AUTOMED &amp; SCRIPTPRO ***     </w:t>
      </w:r>
    </w:p>
    <w:p w:rsidR="00DA098F" w:rsidRPr="00EE678B" w:rsidRDefault="00DA098F" w:rsidP="005B5D24">
      <w:pPr>
        <w:pStyle w:val="ScreenCapture"/>
      </w:pPr>
      <w:r w:rsidRPr="00EE678B">
        <w:t xml:space="preserve">     3   ACETAMINOPHEN 325MG/BUTALBITAL 50MG TAB          CN103     N/F       N</w:t>
      </w:r>
    </w:p>
    <w:p w:rsidR="00DA098F" w:rsidRPr="00EE678B" w:rsidRDefault="00DA098F" w:rsidP="005B5D24">
      <w:pPr>
        <w:pStyle w:val="ScreenCapture"/>
      </w:pPr>
      <w:r w:rsidRPr="00EE678B">
        <w:t xml:space="preserve">ATL N/F     </w:t>
      </w:r>
    </w:p>
    <w:p w:rsidR="00DA098F" w:rsidRPr="00EE678B" w:rsidRDefault="00DA098F" w:rsidP="005B5D24">
      <w:pPr>
        <w:pStyle w:val="ScreenCapture"/>
      </w:pPr>
      <w:r w:rsidRPr="00EE678B">
        <w:t xml:space="preserve">     4   ACETAMINOPHEN 500MG TAB           CN103        NATL FORM; DU: INCREMEN</w:t>
      </w:r>
    </w:p>
    <w:p w:rsidR="00DA098F" w:rsidRPr="00EE678B" w:rsidRDefault="00DA098F" w:rsidP="005B5D24">
      <w:pPr>
        <w:pStyle w:val="ScreenCapture"/>
      </w:pPr>
      <w:r w:rsidRPr="00EE678B">
        <w:t xml:space="preserve">TS OF 100 ONLY*** AUTOMED &amp; SCRIPTPRO ***     </w:t>
      </w:r>
    </w:p>
    <w:p w:rsidR="00DA098F" w:rsidRPr="00EE678B" w:rsidRDefault="00DA098F" w:rsidP="005B5D24">
      <w:pPr>
        <w:pStyle w:val="ScreenCapture"/>
      </w:pPr>
      <w:r w:rsidRPr="00EE678B">
        <w:t xml:space="preserve">     5   ACETAMINOPHEN 650MG RTL SUPP           CN103         NATL FORM (IEN)   </w:t>
      </w:r>
    </w:p>
    <w:p w:rsidR="00DA098F" w:rsidRPr="00EE678B" w:rsidRDefault="00DA098F" w:rsidP="005B5D24">
      <w:pPr>
        <w:pStyle w:val="ScreenCapture"/>
      </w:pPr>
      <w:r w:rsidRPr="00EE678B">
        <w:t xml:space="preserve">  </w:t>
      </w:r>
    </w:p>
    <w:p w:rsidR="00DA098F" w:rsidRPr="00EE678B" w:rsidRDefault="00DA098F" w:rsidP="005B5D24">
      <w:pPr>
        <w:pStyle w:val="ScreenCapture"/>
      </w:pPr>
      <w:r w:rsidRPr="00EE678B">
        <w:t xml:space="preserve">CHOOSE 1-5: 5  ACETAMINOPHEN 650MG RTL SUPP     CN103         NATL FORM (IEN)     </w:t>
      </w:r>
    </w:p>
    <w:p w:rsidR="00DA098F" w:rsidRPr="00EE678B" w:rsidRDefault="00DA098F" w:rsidP="005B5D24">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keepNext/>
      </w:pPr>
    </w:p>
    <w:p w:rsidR="00192FB8" w:rsidRPr="00B31611" w:rsidRDefault="00192FB8" w:rsidP="00192FB8">
      <w:pPr>
        <w:pStyle w:val="ScreenCapture"/>
      </w:pPr>
      <w:r w:rsidRPr="00B31611">
        <w:t>Now doing allergy checks.  Please wait...</w:t>
      </w:r>
    </w:p>
    <w:p w:rsidR="00192FB8" w:rsidRPr="00B31611" w:rsidRDefault="00192FB8" w:rsidP="00192FB8">
      <w:pPr>
        <w:shd w:val="pct10" w:color="auto" w:fill="auto"/>
        <w:ind w:left="720"/>
        <w:rPr>
          <w:rFonts w:ascii="Courier New" w:hAnsi="Courier New" w:cs="Courier New"/>
          <w:color w:val="000000"/>
          <w:sz w:val="18"/>
          <w:szCs w:val="18"/>
        </w:rPr>
      </w:pPr>
    </w:p>
    <w:p w:rsidR="00192FB8" w:rsidRPr="00B31611" w:rsidRDefault="00192FB8" w:rsidP="00192FB8">
      <w:pPr>
        <w:shd w:val="pct10" w:color="auto" w:fill="auto"/>
        <w:ind w:left="720"/>
        <w:rPr>
          <w:rFonts w:ascii="Courier New" w:hAnsi="Courier New" w:cs="Courier New"/>
          <w:sz w:val="16"/>
          <w:szCs w:val="16"/>
        </w:rPr>
      </w:pPr>
      <w:r w:rsidRPr="00B31611">
        <w:rPr>
          <w:rFonts w:ascii="Courier New" w:hAnsi="Courier New" w:cs="Courier New"/>
          <w:sz w:val="16"/>
          <w:szCs w:val="16"/>
        </w:rPr>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DA098F" w:rsidRPr="00EE678B" w:rsidRDefault="00DA098F" w:rsidP="005B5D24">
      <w:pPr>
        <w:pStyle w:val="ScreenCapture"/>
      </w:pPr>
    </w:p>
    <w:p w:rsidR="00DA098F" w:rsidRPr="00EE678B" w:rsidRDefault="00DA098F" w:rsidP="005B5D24">
      <w:pPr>
        <w:pStyle w:val="ScreenCapture"/>
      </w:pPr>
      <w:r w:rsidRPr="00EE678B">
        <w:t>===============================================================================</w:t>
      </w:r>
    </w:p>
    <w:p w:rsidR="00DA098F" w:rsidRPr="00EE678B" w:rsidRDefault="00DA098F" w:rsidP="005B5D24">
      <w:pPr>
        <w:pStyle w:val="ScreenCapture"/>
      </w:pPr>
      <w:r w:rsidRPr="00EE678B">
        <w:t>*** THERAPEUTIC DUPLICATION(S) *** ACETAMINOPHEN 650MG RTL SUPP with</w:t>
      </w:r>
    </w:p>
    <w:p w:rsidR="00DA098F" w:rsidRPr="00EE678B" w:rsidRDefault="00DA098F" w:rsidP="005B5D24">
      <w:pPr>
        <w:pStyle w:val="ScreenCapture"/>
      </w:pPr>
    </w:p>
    <w:p w:rsidR="00DA098F" w:rsidRPr="00EE678B" w:rsidRDefault="00DA098F" w:rsidP="005B5D24">
      <w:pPr>
        <w:pStyle w:val="ScreenCapture"/>
      </w:pPr>
      <w:r w:rsidRPr="00EE678B">
        <w:t xml:space="preserve">         Local RX#: 2054930</w:t>
      </w:r>
    </w:p>
    <w:p w:rsidR="00DA098F" w:rsidRPr="00EE678B" w:rsidRDefault="00DA098F" w:rsidP="005B5D24">
      <w:pPr>
        <w:pStyle w:val="ScreenCapture"/>
      </w:pPr>
      <w:r w:rsidRPr="00EE678B">
        <w:t xml:space="preserve">              Drug: ACETAMINOPHEN 500MG TAB (Active)</w:t>
      </w:r>
    </w:p>
    <w:p w:rsidR="00DA098F" w:rsidRPr="00EE678B" w:rsidRDefault="00DA098F" w:rsidP="005B5D24">
      <w:pPr>
        <w:pStyle w:val="ScreenCapture"/>
      </w:pPr>
      <w:r w:rsidRPr="00EE678B">
        <w:t xml:space="preserve">               SIG: TAKE ONE TABLET BY MOUTH EVERY FOUR HOURS AS NEEDED</w:t>
      </w:r>
    </w:p>
    <w:p w:rsidR="00DA098F" w:rsidRPr="00EE678B" w:rsidRDefault="00DA098F" w:rsidP="005B5D24">
      <w:pPr>
        <w:pStyle w:val="ScreenCapture"/>
      </w:pPr>
      <w:r w:rsidRPr="00EE678B">
        <w:t xml:space="preserve">               QTY: 180                            Days Supply: 30</w:t>
      </w:r>
    </w:p>
    <w:p w:rsidR="00DA098F" w:rsidRPr="00EE678B" w:rsidRDefault="00DA098F" w:rsidP="005B5D24">
      <w:pPr>
        <w:pStyle w:val="ScreenCapture"/>
      </w:pPr>
      <w:r w:rsidRPr="00EE678B">
        <w:t xml:space="preserve">     Processing Status: Not released locally (Window)</w:t>
      </w:r>
    </w:p>
    <w:p w:rsidR="00DA098F" w:rsidRPr="00EE678B" w:rsidRDefault="00DA098F" w:rsidP="005B5D24">
      <w:pPr>
        <w:pStyle w:val="ScreenCapture"/>
      </w:pPr>
      <w:r w:rsidRPr="00EE678B">
        <w:t xml:space="preserve">    Last Filled On: 03/29/11</w:t>
      </w:r>
    </w:p>
    <w:p w:rsidR="00DA098F" w:rsidRPr="00EE678B" w:rsidRDefault="00DA098F" w:rsidP="005B5D24">
      <w:pPr>
        <w:pStyle w:val="ScreenCapture"/>
      </w:pPr>
    </w:p>
    <w:p w:rsidR="00DA098F" w:rsidRPr="00EE678B" w:rsidRDefault="00DA098F" w:rsidP="005B5D24">
      <w:pPr>
        <w:pStyle w:val="ScreenCapture"/>
      </w:pPr>
      <w:r w:rsidRPr="00EE678B">
        <w:t>Class(es) Involved in Therapeutic Duplication(s): Non-Narcotic</w:t>
      </w:r>
    </w:p>
    <w:p w:rsidR="00DA098F" w:rsidRPr="00EE678B" w:rsidRDefault="00DA098F" w:rsidP="005B5D24">
      <w:pPr>
        <w:pStyle w:val="ScreenCapture"/>
      </w:pPr>
      <w:r w:rsidRPr="00EE678B">
        <w:t xml:space="preserve">Analgesic/Antipyretic, Non-Salicylate </w:t>
      </w:r>
    </w:p>
    <w:p w:rsidR="00DA098F" w:rsidRPr="00EE678B" w:rsidRDefault="00DA098F" w:rsidP="005B5D24">
      <w:pPr>
        <w:pStyle w:val="ScreenCapture"/>
      </w:pPr>
      <w:r w:rsidRPr="00EE678B">
        <w:t>===============================================================================</w:t>
      </w:r>
    </w:p>
    <w:p w:rsidR="00DA098F" w:rsidRPr="00EE678B" w:rsidRDefault="00DA098F" w:rsidP="005B5D24">
      <w:pPr>
        <w:pStyle w:val="ScreenCapture"/>
      </w:pPr>
    </w:p>
    <w:p w:rsidR="00DA098F" w:rsidRPr="00EE678B" w:rsidRDefault="00DA098F" w:rsidP="005B5D24">
      <w:pPr>
        <w:pStyle w:val="ScreenCapture"/>
      </w:pPr>
      <w:r w:rsidRPr="00EE678B">
        <w:t xml:space="preserve">Press Return to continue: </w:t>
      </w:r>
    </w:p>
    <w:p w:rsidR="00DA098F" w:rsidRPr="00EE678B" w:rsidRDefault="00DA098F" w:rsidP="005B5D24">
      <w:pPr>
        <w:pStyle w:val="ScreenCapture"/>
      </w:pPr>
      <w:r w:rsidRPr="00EE678B">
        <w:t>Discontinue Rx #2054930 ACETAMINOPHEN 500MG TAB Y/N ?</w:t>
      </w:r>
    </w:p>
    <w:p w:rsidR="00C91FB8" w:rsidRPr="00EE678B" w:rsidRDefault="00C91FB8" w:rsidP="00C91FB8">
      <w:pPr>
        <w:rPr>
          <w:color w:val="000000"/>
          <w:szCs w:val="20"/>
        </w:rPr>
      </w:pPr>
    </w:p>
    <w:p w:rsidR="00C91FB8" w:rsidRPr="00EE678B" w:rsidRDefault="00C91FB8" w:rsidP="00C91FB8">
      <w:pPr>
        <w:rPr>
          <w:color w:val="000000"/>
          <w:szCs w:val="20"/>
        </w:rPr>
      </w:pPr>
      <w:bookmarkStart w:id="4794" w:name="OLE_LINK136"/>
      <w:bookmarkStart w:id="4795" w:name="OLE_LINK137"/>
      <w:r w:rsidRPr="00EE678B">
        <w:rPr>
          <w:color w:val="000000"/>
          <w:szCs w:val="20"/>
        </w:rPr>
        <w:t>The system checks the medication selected for any duplicate drugs or classes, interactions, or allergies that are noted in the patient’s local and remote record. This also includes any local Non-VA Meds. See the following example of local and remote order checking.</w:t>
      </w:r>
    </w:p>
    <w:p w:rsidR="00C91FB8" w:rsidRPr="00EE678B" w:rsidRDefault="00C91FB8" w:rsidP="00C91FB8">
      <w:pPr>
        <w:rPr>
          <w:b/>
          <w:color w:val="000000"/>
          <w:sz w:val="20"/>
          <w:szCs w:val="20"/>
        </w:rPr>
      </w:pPr>
    </w:p>
    <w:p w:rsidR="00C91FB8" w:rsidRPr="00EE678B" w:rsidRDefault="00C91FB8" w:rsidP="008E248B">
      <w:pPr>
        <w:pStyle w:val="ExampleHeading"/>
      </w:pPr>
      <w:r w:rsidRPr="00EE678B">
        <w:t>Example: Entering a New Order (continued)</w:t>
      </w:r>
    </w:p>
    <w:p w:rsidR="00192FB8" w:rsidRPr="00B31611" w:rsidRDefault="00192FB8" w:rsidP="00192FB8">
      <w:pPr>
        <w:pStyle w:val="ScreenCapture"/>
      </w:pPr>
      <w:r w:rsidRPr="00B31611">
        <w:t>-------------------------------------------------------------------------------</w:t>
      </w:r>
    </w:p>
    <w:p w:rsidR="00192FB8" w:rsidRPr="00B31611" w:rsidRDefault="00192FB8" w:rsidP="00192FB8">
      <w:pPr>
        <w:pStyle w:val="ScreenCapture"/>
      </w:pPr>
      <w:r w:rsidRPr="00B31611">
        <w:t>Duplicate Drug in Local Rx:</w:t>
      </w:r>
    </w:p>
    <w:p w:rsidR="00192FB8" w:rsidRPr="00B31611" w:rsidRDefault="00192FB8" w:rsidP="00192FB8">
      <w:pPr>
        <w:pStyle w:val="ScreenCapture"/>
      </w:pPr>
    </w:p>
    <w:p w:rsidR="00192FB8" w:rsidRPr="00B31611" w:rsidRDefault="00192FB8" w:rsidP="00192FB8">
      <w:pPr>
        <w:pStyle w:val="ScreenCapture"/>
      </w:pPr>
      <w:r w:rsidRPr="00B31611">
        <w:t>                    Rx: 6223755</w:t>
      </w:r>
    </w:p>
    <w:p w:rsidR="00192FB8" w:rsidRPr="00B31611" w:rsidRDefault="00192FB8" w:rsidP="00192FB8">
      <w:pPr>
        <w:pStyle w:val="ScreenCapture"/>
      </w:pPr>
      <w:r w:rsidRPr="00B31611">
        <w:t>                  Drug: ACETAMINOPHEN 325MG RTL SUPP</w:t>
      </w:r>
    </w:p>
    <w:p w:rsidR="00192FB8" w:rsidRPr="00B31611" w:rsidRDefault="00192FB8" w:rsidP="00192FB8">
      <w:pPr>
        <w:pStyle w:val="ScreenCapture"/>
      </w:pPr>
      <w:r w:rsidRPr="00B31611">
        <w:t xml:space="preserve">                   SIG: UNWRAP AND INSERT 1 SUPPOSITORY IN RECTUM EVERY 4 </w:t>
      </w:r>
    </w:p>
    <w:p w:rsidR="00192FB8" w:rsidRPr="00B31611" w:rsidRDefault="00192FB8" w:rsidP="00192FB8">
      <w:pPr>
        <w:pStyle w:val="ScreenCapture"/>
      </w:pPr>
      <w:r w:rsidRPr="00B31611">
        <w:t>                        HOURS AS NEEDED</w:t>
      </w:r>
    </w:p>
    <w:p w:rsidR="00192FB8" w:rsidRPr="00B31611" w:rsidRDefault="00192FB8" w:rsidP="00192FB8">
      <w:pPr>
        <w:pStyle w:val="ScreenCapture"/>
      </w:pPr>
      <w:r w:rsidRPr="00B31611">
        <w:t>                   QTY: 30                     Refills remaining: 11</w:t>
      </w:r>
    </w:p>
    <w:p w:rsidR="00192FB8" w:rsidRPr="00B31611" w:rsidRDefault="00192FB8" w:rsidP="00192FB8">
      <w:pPr>
        <w:pStyle w:val="ScreenCapture"/>
      </w:pPr>
      <w:r w:rsidRPr="00B31611">
        <w:t>              Provider: PROVIDER,PRE                      Issued: 01/21/15</w:t>
      </w:r>
    </w:p>
    <w:p w:rsidR="00192FB8" w:rsidRPr="00B31611" w:rsidRDefault="00192FB8" w:rsidP="00192FB8">
      <w:pPr>
        <w:pStyle w:val="ScreenCapture"/>
      </w:pPr>
      <w:r w:rsidRPr="00B31611">
        <w:t>                Status: Active                       Last filled: 01/21/15</w:t>
      </w:r>
    </w:p>
    <w:p w:rsidR="00192FB8" w:rsidRPr="00B31611" w:rsidRDefault="00192FB8" w:rsidP="00192FB8">
      <w:pPr>
        <w:pStyle w:val="ScreenCapture"/>
      </w:pPr>
      <w:r w:rsidRPr="00B31611">
        <w:t>     Processing Status: Not released locally (Window)</w:t>
      </w:r>
    </w:p>
    <w:p w:rsidR="00192FB8" w:rsidRPr="00B31611" w:rsidRDefault="00192FB8" w:rsidP="00192FB8">
      <w:pPr>
        <w:pStyle w:val="ScreenCapture"/>
      </w:pPr>
      <w:r w:rsidRPr="00B31611">
        <w:t>                                                     Days Supply: 30</w:t>
      </w:r>
    </w:p>
    <w:p w:rsidR="00192FB8" w:rsidRPr="00B31611" w:rsidRDefault="00192FB8" w:rsidP="00192FB8">
      <w:pPr>
        <w:pStyle w:val="ScreenCapture"/>
      </w:pPr>
      <w:r w:rsidRPr="00B31611">
        <w:t>-------------------------------------------------------------------------------</w:t>
      </w:r>
    </w:p>
    <w:p w:rsidR="00192FB8" w:rsidRPr="00B31611" w:rsidRDefault="00192FB8" w:rsidP="00192FB8">
      <w:pPr>
        <w:pStyle w:val="ScreenCapture"/>
      </w:pPr>
    </w:p>
    <w:p w:rsidR="00192FB8" w:rsidRPr="00B31611" w:rsidRDefault="00192FB8" w:rsidP="00192FB8">
      <w:pPr>
        <w:pStyle w:val="ScreenCapture"/>
      </w:pPr>
      <w:r w:rsidRPr="00B31611">
        <w:t>Discontinue RX # 6223755 ACETAMINOPHEN 325MG RTL SUPP Y/N? y  YES</w:t>
      </w:r>
    </w:p>
    <w:p w:rsidR="00192FB8" w:rsidRPr="00B31611" w:rsidRDefault="00192FB8" w:rsidP="00192FB8">
      <w:pPr>
        <w:pStyle w:val="ScreenCapture"/>
      </w:pPr>
    </w:p>
    <w:p w:rsidR="00192FB8" w:rsidRPr="00B31611" w:rsidRDefault="00192FB8" w:rsidP="00192FB8">
      <w:pPr>
        <w:pStyle w:val="ScreenCapture"/>
      </w:pPr>
      <w:r w:rsidRPr="00B31611">
        <w:t>Rx #6223755 ACETAMINOPHEN 325MG RTL SUPP will be discontinued after the</w:t>
      </w:r>
    </w:p>
    <w:p w:rsidR="00192FB8" w:rsidRPr="00B31611" w:rsidRDefault="00192FB8" w:rsidP="00192FB8">
      <w:pPr>
        <w:pStyle w:val="ScreenCapture"/>
      </w:pPr>
      <w:r w:rsidRPr="00B31611">
        <w:t xml:space="preserve">acceptance of the new order.  </w:t>
      </w: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A Drug-Allergy Reaction exists for this medication and/or class!</w:t>
      </w:r>
    </w:p>
    <w:p w:rsidR="00192FB8" w:rsidRPr="00B31611" w:rsidRDefault="00192FB8" w:rsidP="00192FB8">
      <w:pPr>
        <w:pStyle w:val="ScreenCapture"/>
      </w:pPr>
    </w:p>
    <w:p w:rsidR="00192FB8" w:rsidRPr="00B31611" w:rsidRDefault="00192FB8" w:rsidP="00192FB8">
      <w:pPr>
        <w:pStyle w:val="ScreenCapture"/>
      </w:pPr>
      <w:r w:rsidRPr="00B31611">
        <w:t>    Prospective Drug: ACETAMINOPHEN 325MG RTL SUPP</w:t>
      </w:r>
    </w:p>
    <w:p w:rsidR="00192FB8" w:rsidRPr="00B31611" w:rsidRDefault="00192FB8" w:rsidP="00192FB8">
      <w:pPr>
        <w:pStyle w:val="ScreenCapture"/>
      </w:pPr>
      <w:r w:rsidRPr="00B31611">
        <w:t xml:space="preserve">     Causative Agent: ACETAMINOPHEN (MARTINSBURG VAMC - 05/13/14) </w:t>
      </w:r>
    </w:p>
    <w:p w:rsidR="00192FB8" w:rsidRPr="00B31611" w:rsidRDefault="00192FB8" w:rsidP="00192FB8">
      <w:pPr>
        <w:pStyle w:val="ScreenCapture"/>
      </w:pPr>
      <w:r w:rsidRPr="00B31611">
        <w:t> Historical/Observed: OBSERVED</w:t>
      </w:r>
    </w:p>
    <w:p w:rsidR="00192FB8" w:rsidRPr="00B31611" w:rsidRDefault="00192FB8" w:rsidP="00192FB8">
      <w:pPr>
        <w:pStyle w:val="ScreenCapture"/>
      </w:pPr>
      <w:r w:rsidRPr="00B31611">
        <w:t>            Severity: SEVERE</w:t>
      </w:r>
    </w:p>
    <w:p w:rsidR="00192FB8" w:rsidRPr="00B31611" w:rsidRDefault="00192FB8" w:rsidP="00192FB8">
      <w:pPr>
        <w:pStyle w:val="ScreenCapture"/>
      </w:pPr>
      <w:r w:rsidRPr="00B31611">
        <w:t xml:space="preserve">         Ingredients: ACETAMINOPHEN </w:t>
      </w:r>
    </w:p>
    <w:p w:rsidR="00192FB8" w:rsidRPr="00B31611" w:rsidRDefault="00192FB8" w:rsidP="00192FB8">
      <w:pPr>
        <w:pStyle w:val="ScreenCapture"/>
      </w:pPr>
      <w:r w:rsidRPr="00B31611">
        <w:t xml:space="preserve">      Signs/Symptoms: NAUSEA AND VOMITING </w:t>
      </w:r>
    </w:p>
    <w:p w:rsidR="00192FB8" w:rsidRPr="00B31611" w:rsidRDefault="00192FB8" w:rsidP="00192FB8">
      <w:pPr>
        <w:pStyle w:val="ScreenCapture"/>
      </w:pPr>
    </w:p>
    <w:p w:rsidR="00192FB8" w:rsidRPr="00B31611" w:rsidRDefault="00192FB8" w:rsidP="00192FB8">
      <w:pPr>
        <w:pStyle w:val="ScreenCapture"/>
      </w:pPr>
      <w:r w:rsidRPr="00B31611">
        <w:t xml:space="preserve">   Provider Override Reason: N/A - Order Check Not Evaluated by Provider </w:t>
      </w:r>
    </w:p>
    <w:p w:rsidR="00192FB8" w:rsidRPr="00B31611" w:rsidRDefault="00192FB8" w:rsidP="00192FB8">
      <w:pPr>
        <w:pStyle w:val="ScreenCapture"/>
      </w:pPr>
    </w:p>
    <w:p w:rsidR="00192FB8" w:rsidRPr="00B31611" w:rsidRDefault="00192FB8" w:rsidP="00192FB8">
      <w:pPr>
        <w:pStyle w:val="ScreenCapture"/>
      </w:pPr>
      <w:r w:rsidRPr="00B31611">
        <w:t xml:space="preserve">Do you want to Intervene? YES// </w:t>
      </w:r>
    </w:p>
    <w:p w:rsidR="00192FB8" w:rsidRPr="00B31611" w:rsidRDefault="00192FB8" w:rsidP="00192FB8">
      <w:pPr>
        <w:pStyle w:val="ScreenCapture"/>
      </w:pPr>
    </w:p>
    <w:p w:rsidR="00192FB8" w:rsidRPr="00B31611" w:rsidRDefault="00192FB8" w:rsidP="00192FB8">
      <w:pPr>
        <w:pStyle w:val="ScreenCapture"/>
      </w:pPr>
      <w:r w:rsidRPr="00B31611">
        <w:t>Enter your Current Signature Code:    SIGNATURE VERIFIED</w:t>
      </w:r>
    </w:p>
    <w:p w:rsidR="00192FB8" w:rsidRPr="00B31611" w:rsidRDefault="00192FB8" w:rsidP="00192FB8">
      <w:pPr>
        <w:pStyle w:val="ScreenCapture"/>
      </w:pPr>
    </w:p>
    <w:p w:rsidR="00192FB8" w:rsidRPr="00B31611" w:rsidRDefault="00192FB8" w:rsidP="00192FB8">
      <w:pPr>
        <w:pStyle w:val="ScreenCapture"/>
      </w:pPr>
      <w:r w:rsidRPr="00B31611">
        <w:t>Now creating Pharmacy Intervention</w:t>
      </w:r>
    </w:p>
    <w:p w:rsidR="00192FB8" w:rsidRPr="00B31611" w:rsidRDefault="00192FB8" w:rsidP="00192FB8">
      <w:pPr>
        <w:pStyle w:val="ScreenCapture"/>
      </w:pPr>
      <w:r w:rsidRPr="00B31611">
        <w:t>for  ACETAMINOPHEN 325MG RTL SUPP</w:t>
      </w:r>
    </w:p>
    <w:p w:rsidR="00192FB8" w:rsidRPr="00B31611" w:rsidRDefault="00192FB8" w:rsidP="00192FB8">
      <w:pPr>
        <w:pStyle w:val="ScreenCapture"/>
      </w:pPr>
    </w:p>
    <w:p w:rsidR="00192FB8" w:rsidRPr="00B31611" w:rsidRDefault="00192FB8" w:rsidP="00192FB8">
      <w:pPr>
        <w:pStyle w:val="ScreenCapture"/>
      </w:pPr>
      <w:r w:rsidRPr="00B31611">
        <w:t>PROVIDER: PROVIDER,TEST</w:t>
      </w:r>
    </w:p>
    <w:p w:rsidR="00192FB8" w:rsidRPr="00B31611" w:rsidRDefault="00192FB8" w:rsidP="00192FB8">
      <w:pPr>
        <w:pStyle w:val="ScreenCapture"/>
      </w:pPr>
      <w:r w:rsidRPr="00B31611">
        <w:t>RECOMMENDATION: 9  OTHER</w:t>
      </w:r>
    </w:p>
    <w:p w:rsidR="00192FB8" w:rsidRPr="00B31611" w:rsidRDefault="00192FB8" w:rsidP="00192FB8">
      <w:pPr>
        <w:pStyle w:val="ScreenCapture"/>
      </w:pPr>
    </w:p>
    <w:p w:rsidR="00192FB8" w:rsidRPr="00B31611" w:rsidRDefault="00192FB8" w:rsidP="00192FB8">
      <w:pPr>
        <w:pStyle w:val="ScreenCapture"/>
      </w:pPr>
      <w:r w:rsidRPr="00B31611">
        <w:t>See 'Pharmacy Intervention Menu' if you want to delete this</w:t>
      </w:r>
    </w:p>
    <w:p w:rsidR="00192FB8" w:rsidRPr="00B31611" w:rsidRDefault="00192FB8" w:rsidP="00192FB8">
      <w:pPr>
        <w:pStyle w:val="ScreenCapture"/>
      </w:pPr>
      <w:r w:rsidRPr="00B31611">
        <w:t>intervention or for more options.</w:t>
      </w:r>
    </w:p>
    <w:p w:rsidR="00192FB8" w:rsidRPr="00B31611" w:rsidRDefault="00192FB8" w:rsidP="00192FB8">
      <w:pPr>
        <w:pStyle w:val="ScreenCapture"/>
      </w:pPr>
    </w:p>
    <w:p w:rsidR="00192FB8" w:rsidRPr="00B31611" w:rsidRDefault="00192FB8" w:rsidP="00192FB8">
      <w:pPr>
        <w:pStyle w:val="ScreenCapture"/>
      </w:pPr>
      <w:r w:rsidRPr="00B31611">
        <w:t>Would you like to edit this intervention ? N// O</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B31611" w:rsidRDefault="00192FB8" w:rsidP="00192FB8">
      <w:pPr>
        <w:pStyle w:val="ScreenCapture"/>
      </w:pPr>
      <w:r w:rsidRPr="00B31611">
        <w:t>-------------------------------------------------------------------------------</w:t>
      </w:r>
    </w:p>
    <w:p w:rsidR="00192FB8" w:rsidRPr="00B31611" w:rsidRDefault="00192FB8" w:rsidP="00192FB8">
      <w:pPr>
        <w:pStyle w:val="ScreenCapture"/>
      </w:pPr>
      <w:r w:rsidRPr="00B31611">
        <w:t>***Significant*** Drug Interaction with Prospective Drug:</w:t>
      </w:r>
    </w:p>
    <w:p w:rsidR="00192FB8" w:rsidRPr="00B31611" w:rsidRDefault="00192FB8" w:rsidP="00192FB8">
      <w:pPr>
        <w:pStyle w:val="ScreenCapture"/>
      </w:pPr>
      <w:r w:rsidRPr="00B31611">
        <w:t>                    ACETAMINOPHEN 325MG RTL SUPP and</w:t>
      </w:r>
    </w:p>
    <w:p w:rsidR="00192FB8" w:rsidRPr="00B31611" w:rsidRDefault="00192FB8" w:rsidP="00192FB8">
      <w:pPr>
        <w:pStyle w:val="ScreenCapture"/>
      </w:pPr>
    </w:p>
    <w:p w:rsidR="00192FB8" w:rsidRPr="00B31611" w:rsidRDefault="00192FB8" w:rsidP="00192FB8">
      <w:pPr>
        <w:pStyle w:val="ScreenCapture"/>
      </w:pPr>
      <w:r w:rsidRPr="00B31611">
        <w:t>         Local RX#: 6223756</w:t>
      </w:r>
    </w:p>
    <w:p w:rsidR="00192FB8" w:rsidRPr="00B31611" w:rsidRDefault="00192FB8" w:rsidP="00192FB8">
      <w:pPr>
        <w:pStyle w:val="ScreenCapture"/>
      </w:pPr>
      <w:r w:rsidRPr="00B31611">
        <w:t>              Drug: ISONIAZID 100MG TAB (Active)</w:t>
      </w:r>
    </w:p>
    <w:p w:rsidR="00192FB8" w:rsidRPr="00B31611" w:rsidRDefault="00192FB8" w:rsidP="00192FB8">
      <w:pPr>
        <w:pStyle w:val="ScreenCapture"/>
      </w:pPr>
      <w:r w:rsidRPr="00B31611">
        <w:t xml:space="preserve">               SIG: TAKE ONE TABLET BY MOUTH EVERY MORNING AN HOUR </w:t>
      </w:r>
    </w:p>
    <w:p w:rsidR="00192FB8" w:rsidRPr="00B31611" w:rsidRDefault="00192FB8" w:rsidP="00192FB8">
      <w:pPr>
        <w:pStyle w:val="ScreenCapture"/>
      </w:pPr>
      <w:r w:rsidRPr="00B31611">
        <w:t xml:space="preserve">                    BEFORE BREAKFAST (ON AN EMPTY STOMACH, AN HOUR </w:t>
      </w:r>
    </w:p>
    <w:p w:rsidR="00192FB8" w:rsidRPr="00B31611" w:rsidRDefault="00192FB8" w:rsidP="00192FB8">
      <w:pPr>
        <w:pStyle w:val="ScreenCapture"/>
      </w:pPr>
      <w:r w:rsidRPr="00B31611">
        <w:t xml:space="preserve">                    BEFORE OR TWO HOURS AFTER A MEAL; TAKE WITH FOOD </w:t>
      </w:r>
    </w:p>
    <w:p w:rsidR="00192FB8" w:rsidRPr="00B31611" w:rsidRDefault="00192FB8" w:rsidP="00192FB8">
      <w:pPr>
        <w:pStyle w:val="ScreenCapture"/>
      </w:pPr>
      <w:r w:rsidRPr="00B31611">
        <w:t>                    IF IT UPSETS THE STOMACH)</w:t>
      </w:r>
    </w:p>
    <w:p w:rsidR="00192FB8" w:rsidRPr="00B31611" w:rsidRDefault="00192FB8" w:rsidP="00192FB8">
      <w:pPr>
        <w:pStyle w:val="ScreenCapture"/>
      </w:pPr>
      <w:r w:rsidRPr="00B31611">
        <w:t>     Processing Status: Not released locally (Window)</w:t>
      </w:r>
    </w:p>
    <w:p w:rsidR="00192FB8" w:rsidRPr="00B31611" w:rsidRDefault="00192FB8" w:rsidP="00192FB8">
      <w:pPr>
        <w:pStyle w:val="ScreenCapture"/>
      </w:pPr>
      <w:r w:rsidRPr="00B31611">
        <w:t>    Last Filled On: 01/21/15</w:t>
      </w:r>
    </w:p>
    <w:p w:rsidR="00192FB8" w:rsidRPr="00B31611" w:rsidRDefault="00192FB8" w:rsidP="00192FB8">
      <w:pPr>
        <w:pStyle w:val="ScreenCapture"/>
      </w:pPr>
    </w:p>
    <w:p w:rsidR="00192FB8" w:rsidRPr="00B31611" w:rsidRDefault="00192FB8" w:rsidP="00192FB8">
      <w:pPr>
        <w:pStyle w:val="ScreenCapture"/>
      </w:pPr>
      <w:r w:rsidRPr="00B31611">
        <w:t>  *** Refer to MONOGRAPH for SIGNIFICANT INTERACTION CLINICAL EFFECTS</w:t>
      </w:r>
    </w:p>
    <w:p w:rsidR="00192FB8" w:rsidRPr="00B31611" w:rsidRDefault="00192FB8" w:rsidP="00192FB8">
      <w:pPr>
        <w:pStyle w:val="ScreenCapture"/>
      </w:pPr>
    </w:p>
    <w:p w:rsidR="00192FB8" w:rsidRPr="00B31611" w:rsidRDefault="00192FB8" w:rsidP="00192FB8">
      <w:pPr>
        <w:pStyle w:val="ScreenCapture"/>
      </w:pPr>
      <w:r w:rsidRPr="00B31611">
        <w:t>Display Interaction Monograph? No//   NO</w:t>
      </w:r>
    </w:p>
    <w:p w:rsidR="00192FB8" w:rsidRPr="00B31611" w:rsidRDefault="00192FB8" w:rsidP="00192FB8">
      <w:pPr>
        <w:pStyle w:val="ScreenCapture"/>
      </w:pPr>
    </w:p>
    <w:p w:rsidR="00192FB8" w:rsidRPr="00B31611" w:rsidRDefault="00192FB8" w:rsidP="00192FB8">
      <w:pPr>
        <w:pStyle w:val="ScreenCapture"/>
      </w:pPr>
      <w:r w:rsidRPr="00B31611">
        <w:t xml:space="preserve">       Do you want to Intervene? Y// N</w:t>
      </w:r>
    </w:p>
    <w:p w:rsidR="00192FB8" w:rsidRPr="00B31611" w:rsidRDefault="00192FB8" w:rsidP="00192FB8">
      <w:pPr>
        <w:pStyle w:val="ScreenCapture"/>
      </w:pPr>
    </w:p>
    <w:p w:rsidR="00192FB8" w:rsidRPr="00B31611" w:rsidRDefault="00192FB8" w:rsidP="00192FB8">
      <w:pPr>
        <w:pStyle w:val="ScreenCapture"/>
      </w:pPr>
      <w:bookmarkStart w:id="4796" w:name="OLE_LINK85"/>
      <w:bookmarkStart w:id="4797" w:name="OLE_LINK86"/>
      <w:r w:rsidRPr="00B31611">
        <w:t>===============================================================================</w:t>
      </w:r>
    </w:p>
    <w:p w:rsidR="00192FB8" w:rsidRPr="00B31611" w:rsidRDefault="00192FB8" w:rsidP="00192FB8">
      <w:pPr>
        <w:pStyle w:val="ScreenCapture"/>
      </w:pPr>
      <w:r w:rsidRPr="00B31611">
        <w:t>*** THERAPEUTIC DUPLICATION(S) *** ACETAMINOPHEN 325MG TAB with</w:t>
      </w:r>
    </w:p>
    <w:p w:rsidR="00192FB8" w:rsidRPr="00B31611" w:rsidRDefault="00192FB8" w:rsidP="00192FB8">
      <w:pPr>
        <w:pStyle w:val="ScreenCapture"/>
      </w:pPr>
    </w:p>
    <w:p w:rsidR="00192FB8" w:rsidRPr="00B31611" w:rsidRDefault="00192FB8" w:rsidP="00192FB8">
      <w:pPr>
        <w:pStyle w:val="ScreenCapture"/>
      </w:pPr>
      <w:r w:rsidRPr="00B31611">
        <w:t xml:space="preserve">         LOCATION: CHEYENNE VAMROC      Remote RX#: 712996</w:t>
      </w:r>
    </w:p>
    <w:p w:rsidR="00192FB8" w:rsidRPr="00B31611" w:rsidRDefault="00192FB8" w:rsidP="00192FB8">
      <w:pPr>
        <w:pStyle w:val="ScreenCapture"/>
      </w:pPr>
      <w:r w:rsidRPr="00B31611">
        <w:t xml:space="preserve">              Drug: ACETAMINOPHEN 500MG TAB (Active)</w:t>
      </w:r>
    </w:p>
    <w:p w:rsidR="00192FB8" w:rsidRPr="00B31611" w:rsidRDefault="00192FB8" w:rsidP="00192FB8">
      <w:pPr>
        <w:pStyle w:val="ScreenCapture"/>
      </w:pPr>
      <w:r w:rsidRPr="00B31611">
        <w:t xml:space="preserve">               SIG: TAKE ONE TABLET BY MOUTH EVERY DAY</w:t>
      </w:r>
    </w:p>
    <w:p w:rsidR="00192FB8" w:rsidRPr="00B31611" w:rsidRDefault="00192FB8" w:rsidP="00192FB8">
      <w:pPr>
        <w:pStyle w:val="ScreenCapture"/>
      </w:pPr>
      <w:r w:rsidRPr="00B31611">
        <w:t xml:space="preserve">               QTY: 30                            Days Supply: 30</w:t>
      </w:r>
    </w:p>
    <w:p w:rsidR="00192FB8" w:rsidRPr="00B31611" w:rsidRDefault="00192FB8" w:rsidP="00192FB8">
      <w:pPr>
        <w:pStyle w:val="ScreenCapture"/>
      </w:pPr>
      <w:r w:rsidRPr="00B31611">
        <w:t xml:space="preserve">     Processing Status: Released locally on 09/21/05@11:34:13  (Window)</w:t>
      </w:r>
    </w:p>
    <w:p w:rsidR="00192FB8" w:rsidRPr="00B31611" w:rsidRDefault="00192FB8" w:rsidP="00192FB8">
      <w:pPr>
        <w:pStyle w:val="ScreenCapture"/>
      </w:pPr>
      <w:r w:rsidRPr="00B31611">
        <w:t xml:space="preserve">    Last Filled On: 09/21/05</w:t>
      </w:r>
    </w:p>
    <w:p w:rsidR="00192FB8" w:rsidRPr="00B31611" w:rsidRDefault="00192FB8" w:rsidP="00192FB8">
      <w:pPr>
        <w:pStyle w:val="ScreenCapture"/>
      </w:pPr>
    </w:p>
    <w:p w:rsidR="00192FB8" w:rsidRPr="00B31611" w:rsidRDefault="00192FB8" w:rsidP="00192FB8">
      <w:pPr>
        <w:pStyle w:val="ScreenCapture"/>
      </w:pPr>
      <w:r w:rsidRPr="00B31611">
        <w:t>Class(es) Involved in Therapeutic Duplication(s): Non-Narcotic</w:t>
      </w:r>
    </w:p>
    <w:p w:rsidR="00192FB8" w:rsidRPr="00B31611" w:rsidRDefault="00192FB8" w:rsidP="00192FB8">
      <w:pPr>
        <w:pStyle w:val="ScreenCapture"/>
      </w:pPr>
      <w:r w:rsidRPr="00B31611">
        <w:t xml:space="preserve">Analgesic/Antipyretic, Non-Salicylate </w:t>
      </w:r>
    </w:p>
    <w:p w:rsidR="00192FB8" w:rsidRPr="00B31611" w:rsidRDefault="00192FB8" w:rsidP="00192FB8">
      <w:pPr>
        <w:pStyle w:val="ScreenCapture"/>
      </w:pPr>
      <w:r w:rsidRPr="00B31611">
        <w:t>===============================================================================</w:t>
      </w:r>
    </w:p>
    <w:bookmarkEnd w:id="4796"/>
    <w:bookmarkEnd w:id="4797"/>
    <w:p w:rsidR="00192FB8" w:rsidRPr="00B31611" w:rsidRDefault="00192FB8" w:rsidP="00192FB8">
      <w:pPr>
        <w:pStyle w:val="ScreenCapture"/>
      </w:pPr>
      <w:r w:rsidRPr="00B31611">
        <w:t>Press Return to continue...&lt;Enter&gt;</w:t>
      </w:r>
    </w:p>
    <w:p w:rsidR="00192FB8" w:rsidRPr="00B31611" w:rsidRDefault="00192FB8" w:rsidP="00192FB8">
      <w:pPr>
        <w:pStyle w:val="ScreenCapture"/>
      </w:pPr>
    </w:p>
    <w:p w:rsidR="00C91FB8" w:rsidRPr="00EE678B" w:rsidRDefault="00C91FB8" w:rsidP="00C91FB8">
      <w:pPr>
        <w:rPr>
          <w:color w:val="000000"/>
          <w:szCs w:val="24"/>
        </w:rPr>
      </w:pPr>
    </w:p>
    <w:p w:rsidR="00C91FB8" w:rsidRDefault="00583040" w:rsidP="00471B3B">
      <w:pPr>
        <w:ind w:left="810" w:hanging="810"/>
        <w:rPr>
          <w:color w:val="000000"/>
        </w:rPr>
      </w:pPr>
      <w:r>
        <w:rPr>
          <w:noProof/>
        </w:rPr>
        <w:drawing>
          <wp:inline distT="0" distB="0" distL="0" distR="0">
            <wp:extent cx="502920" cy="411480"/>
            <wp:effectExtent l="0" t="0" r="0" b="0"/>
            <wp:docPr id="58"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C91FB8" w:rsidRPr="00EE678B">
        <w:rPr>
          <w:color w:val="000000"/>
        </w:rPr>
        <w:t xml:space="preserve">If a patient does not have an allergy assessment, the user will have to create an intervention. If the patient already has a prescription for which an Intervention was created, the user will have the option to copy the existing Intervention. For more information about copying an existing Intervention, refer to the </w:t>
      </w:r>
      <w:r w:rsidR="00C91FB8" w:rsidRPr="00EE678B">
        <w:rPr>
          <w:i/>
          <w:color w:val="000000"/>
        </w:rPr>
        <w:t>Complete Orders from OERR</w:t>
      </w:r>
      <w:r w:rsidR="00C91FB8" w:rsidRPr="00EE678B">
        <w:rPr>
          <w:color w:val="000000"/>
        </w:rPr>
        <w:t xml:space="preserve"> section.</w:t>
      </w:r>
    </w:p>
    <w:p w:rsidR="00192FB8" w:rsidRDefault="00192FB8" w:rsidP="00471B3B">
      <w:pPr>
        <w:ind w:left="810" w:hanging="810"/>
        <w:rPr>
          <w:color w:val="000000"/>
        </w:rPr>
      </w:pPr>
    </w:p>
    <w:p w:rsidR="00192FB8" w:rsidRPr="00B31611" w:rsidRDefault="00192FB8" w:rsidP="00192FB8">
      <w:pPr>
        <w:pStyle w:val="ScreenCapture"/>
      </w:pPr>
      <w:r w:rsidRPr="00B31611">
        <w:t xml:space="preserve">Select Action: Quit// NO   New Order  </w:t>
      </w:r>
    </w:p>
    <w:p w:rsidR="00192FB8" w:rsidRPr="00B31611" w:rsidRDefault="00192FB8" w:rsidP="00192FB8">
      <w:pPr>
        <w:pStyle w:val="ScreenCapture"/>
      </w:pPr>
    </w:p>
    <w:p w:rsidR="00192FB8" w:rsidRPr="00B31611" w:rsidRDefault="00192FB8" w:rsidP="00192FB8">
      <w:pPr>
        <w:pStyle w:val="ScreenCapture"/>
      </w:pPr>
      <w:r w:rsidRPr="00B31611">
        <w:t>Eligibility: SC LESS THAN 50%     SC%: 10</w:t>
      </w:r>
    </w:p>
    <w:p w:rsidR="00192FB8" w:rsidRPr="00B31611" w:rsidRDefault="00192FB8" w:rsidP="00192FB8">
      <w:pPr>
        <w:pStyle w:val="ScreenCapture"/>
      </w:pPr>
      <w:r w:rsidRPr="00B31611">
        <w:t xml:space="preserve">RX PATIENT STATUS: OPT NSC//   </w:t>
      </w:r>
    </w:p>
    <w:p w:rsidR="00192FB8" w:rsidRPr="00B31611" w:rsidRDefault="00192FB8" w:rsidP="00192FB8">
      <w:pPr>
        <w:pStyle w:val="ScreenCapture"/>
      </w:pPr>
      <w:r w:rsidRPr="00B31611">
        <w:t>DRUG: ACETAMINOPHEN 325MG RTL SUPP           CN103     N/F       NON-FORMULAR</w:t>
      </w:r>
    </w:p>
    <w:p w:rsidR="00192FB8" w:rsidRPr="00B31611" w:rsidRDefault="00192FB8" w:rsidP="00192FB8">
      <w:pPr>
        <w:pStyle w:val="ScreenCapture"/>
      </w:pPr>
      <w:r w:rsidRPr="00B31611">
        <w:t xml:space="preserve">Y ORDERS WILL BE DC'D IF NOT APPROVED WITHIN 72 HOURS     </w:t>
      </w:r>
    </w:p>
    <w:p w:rsidR="00192FB8" w:rsidRPr="00B31611" w:rsidRDefault="00192FB8" w:rsidP="00192FB8">
      <w:pPr>
        <w:pStyle w:val="ScreenCapture"/>
      </w:pPr>
      <w:r w:rsidRPr="00B31611">
        <w:t>         ...OK? Yes//   (Yes)</w:t>
      </w:r>
    </w:p>
    <w:p w:rsidR="00192FB8" w:rsidRPr="00B31611" w:rsidRDefault="00192FB8" w:rsidP="00192FB8">
      <w:pPr>
        <w:pStyle w:val="ScreenCapture"/>
      </w:pPr>
    </w:p>
    <w:p w:rsidR="00192FB8" w:rsidRPr="00B31611" w:rsidRDefault="00192FB8" w:rsidP="00192FB8">
      <w:pPr>
        <w:pStyle w:val="ScreenCapture"/>
      </w:pPr>
      <w:r w:rsidRPr="00B31611">
        <w:t>Restriction/Guideline(s) exist.  Display? :  (N/D): No//   NO</w:t>
      </w:r>
    </w:p>
    <w:p w:rsidR="00192FB8" w:rsidRPr="00B31611" w:rsidRDefault="00192FB8" w:rsidP="00192FB8">
      <w:pPr>
        <w:pStyle w:val="ScreenCapture"/>
      </w:pP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There is no allergy assessment on file for this patient.</w:t>
      </w:r>
    </w:p>
    <w:p w:rsidR="00192FB8" w:rsidRPr="00B31611" w:rsidRDefault="00192FB8" w:rsidP="00192FB8">
      <w:pPr>
        <w:pStyle w:val="ScreenCapture"/>
      </w:pPr>
      <w:r w:rsidRPr="00B31611">
        <w:t>You will be prompted to intervene if you continue with this prescription</w:t>
      </w:r>
    </w:p>
    <w:p w:rsidR="00192FB8" w:rsidRPr="00B31611" w:rsidRDefault="00192FB8" w:rsidP="00192FB8">
      <w:pPr>
        <w:pStyle w:val="ScreenCapture"/>
      </w:pPr>
      <w:r w:rsidRPr="00B31611">
        <w:t>Do you want to Continue?: N// YES</w:t>
      </w:r>
    </w:p>
    <w:p w:rsidR="00192FB8" w:rsidRPr="00B31611" w:rsidRDefault="00192FB8" w:rsidP="00192FB8">
      <w:pPr>
        <w:pStyle w:val="ScreenCapture"/>
      </w:pPr>
    </w:p>
    <w:p w:rsidR="00192FB8" w:rsidRPr="00B31611" w:rsidRDefault="00192FB8" w:rsidP="00192FB8">
      <w:pPr>
        <w:pStyle w:val="ScreenCapture"/>
      </w:pPr>
      <w:r w:rsidRPr="00B31611">
        <w:t>Now creating Pharmacy Intervention</w:t>
      </w:r>
    </w:p>
    <w:p w:rsidR="00192FB8" w:rsidRPr="00B31611" w:rsidRDefault="00192FB8" w:rsidP="00192FB8">
      <w:pPr>
        <w:pStyle w:val="ScreenCapture"/>
      </w:pPr>
      <w:r w:rsidRPr="00B31611">
        <w:t>for  ACETAMINOPHEN 325MG RTL SUPP</w:t>
      </w:r>
    </w:p>
    <w:p w:rsidR="00192FB8" w:rsidRPr="00B31611" w:rsidRDefault="00192FB8" w:rsidP="00192FB8">
      <w:pPr>
        <w:pStyle w:val="ScreenCapture"/>
      </w:pPr>
    </w:p>
    <w:p w:rsidR="00192FB8" w:rsidRPr="00B31611" w:rsidRDefault="00192FB8" w:rsidP="00192FB8">
      <w:pPr>
        <w:pStyle w:val="ScreenCapture"/>
      </w:pPr>
      <w:r w:rsidRPr="00B31611">
        <w:t>PROVIDER: PROVIDER,TEST</w:t>
      </w:r>
    </w:p>
    <w:p w:rsidR="00192FB8" w:rsidRPr="00B31611" w:rsidRDefault="00192FB8" w:rsidP="00192FB8">
      <w:pPr>
        <w:pStyle w:val="ScreenCapture"/>
      </w:pPr>
      <w:r w:rsidRPr="00B31611">
        <w:t>RECOMMENDATION: 9  OTHER</w:t>
      </w:r>
    </w:p>
    <w:p w:rsidR="00192FB8" w:rsidRPr="00B31611" w:rsidRDefault="00192FB8" w:rsidP="00192FB8">
      <w:pPr>
        <w:pStyle w:val="ScreenCapture"/>
      </w:pPr>
    </w:p>
    <w:p w:rsidR="00192FB8" w:rsidRPr="00B31611" w:rsidRDefault="00192FB8" w:rsidP="00192FB8">
      <w:pPr>
        <w:pStyle w:val="ScreenCapture"/>
      </w:pPr>
      <w:r w:rsidRPr="00B31611">
        <w:t>See 'Pharmacy Intervention Menu' if you want to delete this</w:t>
      </w:r>
    </w:p>
    <w:p w:rsidR="00192FB8" w:rsidRPr="00B31611" w:rsidRDefault="00192FB8" w:rsidP="00192FB8">
      <w:pPr>
        <w:pStyle w:val="ScreenCapture"/>
      </w:pPr>
      <w:r w:rsidRPr="00B31611">
        <w:t>intervention or for more options.</w:t>
      </w:r>
    </w:p>
    <w:p w:rsidR="00192FB8" w:rsidRPr="00B31611" w:rsidRDefault="00192FB8" w:rsidP="00192FB8">
      <w:pPr>
        <w:pStyle w:val="ScreenCapture"/>
      </w:pPr>
    </w:p>
    <w:p w:rsidR="00192FB8" w:rsidRPr="00B31611" w:rsidRDefault="00192FB8" w:rsidP="00192FB8">
      <w:pPr>
        <w:pStyle w:val="ScreenCapture"/>
      </w:pPr>
      <w:r w:rsidRPr="00B31611">
        <w:t>Would you like to edit this intervention ? N// O</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B31611" w:rsidRDefault="00192FB8" w:rsidP="00192FB8">
      <w:pPr>
        <w:pStyle w:val="ScreenCapture"/>
        <w:keepNext/>
      </w:pPr>
      <w:r w:rsidRPr="00B31611">
        <w:t>VERB: UNWRAP AND INSERT</w:t>
      </w:r>
    </w:p>
    <w:p w:rsidR="00192FB8" w:rsidRPr="00D7570F" w:rsidRDefault="00D9442D" w:rsidP="00192FB8">
      <w:pPr>
        <w:pStyle w:val="ScreenCapture"/>
        <w:keepNext/>
        <w:rPr>
          <w:lang w:val="en-US"/>
        </w:rPr>
      </w:pPr>
      <w:bookmarkStart w:id="4798" w:name="Page_234"/>
      <w:bookmarkEnd w:id="4798"/>
      <w:r>
        <w:rPr>
          <w:lang w:val="en-US"/>
        </w:rPr>
        <w:t xml:space="preserve">There are 2 </w:t>
      </w:r>
      <w:r w:rsidR="00192FB8" w:rsidRPr="00B31611">
        <w:t>Available Dosage(s)</w:t>
      </w:r>
      <w:r>
        <w:rPr>
          <w:lang w:val="en-US"/>
        </w:rPr>
        <w:t>:</w:t>
      </w:r>
    </w:p>
    <w:p w:rsidR="00192FB8" w:rsidRPr="00B31611" w:rsidRDefault="00192FB8" w:rsidP="00192FB8">
      <w:pPr>
        <w:pStyle w:val="ScreenCapture"/>
        <w:keepNext/>
      </w:pPr>
      <w:r w:rsidRPr="00B31611">
        <w:t>       1. 1 SUPPOSITORY</w:t>
      </w:r>
    </w:p>
    <w:p w:rsidR="00192FB8" w:rsidRPr="00B31611" w:rsidRDefault="00192FB8" w:rsidP="00192FB8">
      <w:pPr>
        <w:pStyle w:val="ScreenCapture"/>
      </w:pPr>
      <w:r w:rsidRPr="00B31611">
        <w:t>       2. 2 SUPPOSITORIES</w:t>
      </w:r>
    </w:p>
    <w:p w:rsidR="00192FB8" w:rsidRPr="00B31611" w:rsidRDefault="00192FB8" w:rsidP="00192FB8">
      <w:pPr>
        <w:pStyle w:val="ScreenCapture"/>
      </w:pPr>
    </w:p>
    <w:p w:rsidR="00192FB8" w:rsidRPr="00B31611" w:rsidRDefault="00192FB8" w:rsidP="00192FB8">
      <w:pPr>
        <w:pStyle w:val="ScreenCapture"/>
      </w:pPr>
      <w:r w:rsidRPr="00B31611">
        <w:t>Select from list of Available Dosages</w:t>
      </w:r>
      <w:r w:rsidR="00D9442D">
        <w:rPr>
          <w:lang w:val="en-US"/>
        </w:rPr>
        <w:t>(1-2)</w:t>
      </w:r>
      <w:r w:rsidRPr="00B31611">
        <w:t>, Enter Free Text Dose</w:t>
      </w:r>
    </w:p>
    <w:p w:rsidR="00192FB8" w:rsidRPr="00B31611" w:rsidRDefault="00192FB8" w:rsidP="00192FB8">
      <w:pPr>
        <w:pStyle w:val="ScreenCapture"/>
      </w:pPr>
      <w:r w:rsidRPr="00B31611">
        <w:t>or Enter a Question Mark (?) to view list:</w:t>
      </w:r>
    </w:p>
    <w:p w:rsidR="00C91FB8" w:rsidRPr="00EE678B" w:rsidRDefault="00C91FB8" w:rsidP="00C91FB8">
      <w:pPr>
        <w:rPr>
          <w:color w:val="000000"/>
        </w:rPr>
      </w:pPr>
    </w:p>
    <w:p w:rsidR="00C91FB8" w:rsidRPr="00EE678B" w:rsidRDefault="00583040" w:rsidP="00C91FB8">
      <w:pPr>
        <w:ind w:left="792" w:hanging="792"/>
        <w:rPr>
          <w:color w:val="000000"/>
        </w:rPr>
      </w:pPr>
      <w:r>
        <w:rPr>
          <w:noProof/>
        </w:rPr>
        <w:drawing>
          <wp:inline distT="0" distB="0" distL="0" distR="0">
            <wp:extent cx="502920" cy="411480"/>
            <wp:effectExtent l="0" t="0" r="0" b="0"/>
            <wp:docPr id="59"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C91FB8" w:rsidRPr="00EE678B">
        <w:rPr>
          <w:color w:val="000000"/>
        </w:rPr>
        <w:t xml:space="preserve">If the new order is for Clozapine, there are additional restrictions for filling a prescription. See “Chapter </w:t>
      </w:r>
      <w:r w:rsidR="007D02E1" w:rsidRPr="00EE678B">
        <w:rPr>
          <w:color w:val="000000"/>
        </w:rPr>
        <w:t>9</w:t>
      </w:r>
      <w:r w:rsidR="00C91FB8" w:rsidRPr="00EE678B">
        <w:rPr>
          <w:color w:val="000000"/>
        </w:rPr>
        <w:t>: Controlling the Dispensing of Clozapine” for more information.</w:t>
      </w:r>
    </w:p>
    <w:p w:rsidR="00C91FB8" w:rsidRPr="00EE678B" w:rsidRDefault="00C91FB8" w:rsidP="00C91FB8">
      <w:pPr>
        <w:rPr>
          <w:color w:val="000000"/>
          <w:szCs w:val="20"/>
        </w:rPr>
      </w:pPr>
    </w:p>
    <w:p w:rsidR="00C91FB8" w:rsidRPr="00EE678B" w:rsidRDefault="00C91FB8" w:rsidP="005B5D24">
      <w:pPr>
        <w:pStyle w:val="ScreenCapture"/>
      </w:pPr>
      <w:r w:rsidRPr="00EE678B">
        <w:t>A Drug-Allergy Reaction exists for this medication and/or class!</w:t>
      </w:r>
    </w:p>
    <w:p w:rsidR="00C91FB8" w:rsidRPr="00EE678B" w:rsidRDefault="00C91FB8" w:rsidP="005B5D24">
      <w:pPr>
        <w:pStyle w:val="ScreenCapture"/>
      </w:pPr>
      <w:r w:rsidRPr="00EE678B">
        <w:t>Drug: ACETAMINOPHEN 325MG TAB</w:t>
      </w:r>
    </w:p>
    <w:p w:rsidR="00C91FB8" w:rsidRPr="00EE678B" w:rsidRDefault="00C91FB8" w:rsidP="005B5D24">
      <w:pPr>
        <w:pStyle w:val="ScreenCapture"/>
        <w:rPr>
          <w:szCs w:val="24"/>
        </w:rPr>
      </w:pPr>
      <w:r w:rsidRPr="00EE678B">
        <w:rPr>
          <w:szCs w:val="24"/>
        </w:rPr>
        <w:t xml:space="preserve">Drug Class: </w:t>
      </w:r>
      <w:r w:rsidRPr="00EE678B">
        <w:t>CN103 NON-OPIOID ANALGESICS (REMOTE SITE(S))</w:t>
      </w:r>
    </w:p>
    <w:p w:rsidR="00C91FB8" w:rsidRPr="00EE678B" w:rsidRDefault="00C91FB8" w:rsidP="005B5D24">
      <w:pPr>
        <w:pStyle w:val="ScreenCapture"/>
      </w:pPr>
      <w:r w:rsidRPr="00EE678B">
        <w:t xml:space="preserve">Do you want to Intervene? Y// </w:t>
      </w:r>
      <w:r w:rsidRPr="00EE678B">
        <w:rPr>
          <w:b/>
        </w:rPr>
        <w:t>NO</w:t>
      </w:r>
    </w:p>
    <w:bookmarkEnd w:id="4794"/>
    <w:bookmarkEnd w:id="4795"/>
    <w:p w:rsidR="00C91FB8" w:rsidRPr="00EE678B" w:rsidRDefault="00C91FB8" w:rsidP="00C91FB8">
      <w:pPr>
        <w:rPr>
          <w:color w:val="000000"/>
          <w:szCs w:val="20"/>
        </w:rPr>
      </w:pPr>
    </w:p>
    <w:p w:rsidR="00192FB8" w:rsidRPr="00B31611" w:rsidRDefault="00192FB8" w:rsidP="00192FB8">
      <w:pPr>
        <w:rPr>
          <w:color w:val="000000"/>
          <w:szCs w:val="20"/>
        </w:rPr>
      </w:pPr>
      <w:r w:rsidRPr="00B31611">
        <w:rPr>
          <w:color w:val="000000"/>
          <w:szCs w:val="20"/>
        </w:rPr>
        <w:t>If the drug or orderable item is edited, PROVIDER key users may be prompted for the appropriate ICD Diagnosis Codes. User response is optional.</w:t>
      </w:r>
    </w:p>
    <w:p w:rsidR="00192FB8" w:rsidRPr="00B31611" w:rsidRDefault="00192FB8" w:rsidP="00192FB8">
      <w:pPr>
        <w:rPr>
          <w:color w:val="000000"/>
          <w:szCs w:val="20"/>
        </w:rPr>
      </w:pPr>
    </w:p>
    <w:p w:rsidR="00192FB8" w:rsidRPr="00B31611" w:rsidRDefault="00192FB8" w:rsidP="00192FB8">
      <w:pPr>
        <w:rPr>
          <w:color w:val="000000"/>
          <w:szCs w:val="20"/>
        </w:rPr>
      </w:pPr>
      <w:r w:rsidRPr="00B31611">
        <w:rPr>
          <w:color w:val="000000"/>
          <w:szCs w:val="20"/>
        </w:rPr>
        <w:t>If prompted for ICD Diagnosis Codes, the user can enter partial names and ICD Diagnosis Code numbers or a valid Diagnosis Code number or name.</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192FB8" w:rsidRPr="00B31611" w:rsidRDefault="00192FB8" w:rsidP="00192FB8">
      <w:pPr>
        <w:pStyle w:val="ScreenCapture"/>
      </w:pPr>
      <w:bookmarkStart w:id="4799" w:name="OLE_LINK138"/>
      <w:bookmarkStart w:id="4800" w:name="OLE_LINK139"/>
      <w:r w:rsidRPr="00B31611">
        <w:t>Select Primary ICD Code:</w:t>
      </w:r>
      <w:bookmarkEnd w:id="4799"/>
      <w:bookmarkEnd w:id="4800"/>
      <w:r w:rsidRPr="00B31611">
        <w:t xml:space="preserve"> </w:t>
      </w:r>
      <w:r w:rsidRPr="00B31611">
        <w:rPr>
          <w:b/>
        </w:rPr>
        <w:t>neuropathy</w:t>
      </w:r>
    </w:p>
    <w:p w:rsidR="00192FB8" w:rsidRPr="00B31611" w:rsidRDefault="00192FB8" w:rsidP="00192FB8">
      <w:pPr>
        <w:pStyle w:val="ScreenCapture"/>
      </w:pPr>
      <w:r w:rsidRPr="00B31611">
        <w:t xml:space="preserve">     1   NEUROPATHY  337.1     AUT NEUROPATHY IN OTH DIS     </w:t>
      </w:r>
    </w:p>
    <w:p w:rsidR="00192FB8" w:rsidRPr="00B31611" w:rsidRDefault="00192FB8" w:rsidP="00192FB8">
      <w:pPr>
        <w:pStyle w:val="ScreenCapture"/>
      </w:pPr>
      <w:r w:rsidRPr="00B31611">
        <w:t xml:space="preserve">     2   NEUROPATHY  356.2     HERED SENSORY NEUROPATHY     </w:t>
      </w:r>
    </w:p>
    <w:p w:rsidR="00192FB8" w:rsidRPr="00B31611" w:rsidRDefault="00192FB8" w:rsidP="00192FB8">
      <w:pPr>
        <w:pStyle w:val="ScreenCapture"/>
      </w:pPr>
      <w:r w:rsidRPr="00B31611">
        <w:t xml:space="preserve">     3   NEUROPATHY  356.8     IDIO PERIPH NEURPTHY NEC     </w:t>
      </w:r>
    </w:p>
    <w:p w:rsidR="00192FB8" w:rsidRPr="00B31611" w:rsidRDefault="00192FB8" w:rsidP="00192FB8">
      <w:pPr>
        <w:pStyle w:val="ScreenCapture"/>
      </w:pPr>
      <w:r w:rsidRPr="00B31611">
        <w:t xml:space="preserve">     4   NEUROPATHY  356.9     IDIO PERIPH NEURPTHY NOS     </w:t>
      </w:r>
    </w:p>
    <w:p w:rsidR="00192FB8" w:rsidRPr="00B31611" w:rsidRDefault="00192FB8" w:rsidP="00192FB8">
      <w:pPr>
        <w:pStyle w:val="ScreenCapture"/>
      </w:pPr>
      <w:r w:rsidRPr="00B31611">
        <w:t xml:space="preserve">     5   NEUROPATHY  377.33     NUTRITION OPTC NEUROPATHY     </w:t>
      </w:r>
    </w:p>
    <w:p w:rsidR="00192FB8" w:rsidRPr="00B31611" w:rsidRDefault="00192FB8" w:rsidP="00192FB8">
      <w:pPr>
        <w:pStyle w:val="ScreenCapture"/>
      </w:pPr>
      <w:r w:rsidRPr="00B31611">
        <w:t xml:space="preserve">Press &lt;RETURN&gt; to see more, '^' to exit this list, OR </w:t>
      </w:r>
    </w:p>
    <w:p w:rsidR="00192FB8" w:rsidRPr="00B31611" w:rsidRDefault="00192FB8" w:rsidP="00192FB8">
      <w:pPr>
        <w:pStyle w:val="ScreenCapture"/>
      </w:pPr>
      <w:r w:rsidRPr="00B31611">
        <w:t xml:space="preserve">CHOOSE 1-5: </w:t>
      </w:r>
      <w:r w:rsidRPr="00B31611">
        <w:rPr>
          <w:b/>
        </w:rPr>
        <w:t>3</w:t>
      </w:r>
      <w:r w:rsidRPr="00B31611">
        <w:t xml:space="preserve">  356.8     IDIO PERIPH NEURPTHY NEC     </w:t>
      </w:r>
    </w:p>
    <w:p w:rsidR="00192FB8" w:rsidRPr="00B31611" w:rsidRDefault="00192FB8" w:rsidP="00192FB8">
      <w:pPr>
        <w:pStyle w:val="ScreenCapture"/>
      </w:pPr>
      <w:r w:rsidRPr="00B31611">
        <w:t xml:space="preserve">Select Secondary ICD Code: </w:t>
      </w:r>
      <w:r w:rsidRPr="00B31611">
        <w:rPr>
          <w:b/>
        </w:rPr>
        <w:t>diabetes</w:t>
      </w:r>
    </w:p>
    <w:p w:rsidR="00192FB8" w:rsidRPr="00B31611" w:rsidRDefault="00192FB8" w:rsidP="00192FB8">
      <w:pPr>
        <w:pStyle w:val="ScreenCapture"/>
        <w:keepNext/>
      </w:pPr>
      <w:r w:rsidRPr="00B31611">
        <w:t xml:space="preserve">     1   DIABETES  250.01     DIABETES MELLI W/0 COMP TYP I     COMPLICATION/CO MORBIDITY</w:t>
      </w:r>
    </w:p>
    <w:p w:rsidR="00192FB8" w:rsidRPr="00B31611" w:rsidRDefault="00192FB8" w:rsidP="00192FB8">
      <w:pPr>
        <w:pStyle w:val="ScreenCapture"/>
      </w:pPr>
      <w:r w:rsidRPr="00B31611">
        <w:t xml:space="preserve">     2   DIABETES  250.11     DIABETES W KETOACIDOSIS TYPE I     COMPLICATION/CO MORBIDITY</w:t>
      </w:r>
    </w:p>
    <w:p w:rsidR="00192FB8" w:rsidRPr="00B31611" w:rsidRDefault="00192FB8" w:rsidP="00192FB8">
      <w:pPr>
        <w:pStyle w:val="ScreenCapture"/>
      </w:pPr>
      <w:r w:rsidRPr="00B31611">
        <w:t xml:space="preserve">     3   DIABETES  250.21     DIABETES W HYPEROSMOLAR TYPE I     COMPLICATION/CO MORBIDITY</w:t>
      </w:r>
    </w:p>
    <w:p w:rsidR="00192FB8" w:rsidRPr="00B31611" w:rsidRDefault="00192FB8" w:rsidP="00192FB8">
      <w:pPr>
        <w:pStyle w:val="ScreenCapture"/>
      </w:pPr>
      <w:r w:rsidRPr="00B31611">
        <w:t xml:space="preserve">     4   DIABETES  250.31     DIABETES W OTHER COMA TYPE I     COMPLICATION/CO MORBIDITY</w:t>
      </w:r>
    </w:p>
    <w:p w:rsidR="00192FB8" w:rsidRPr="00B31611" w:rsidRDefault="00192FB8" w:rsidP="00192FB8">
      <w:pPr>
        <w:pStyle w:val="ScreenCapture"/>
      </w:pPr>
      <w:r w:rsidRPr="00B31611">
        <w:t xml:space="preserve">Press &lt;RETURN&gt; to see more, '^' to exit this list, </w:t>
      </w:r>
    </w:p>
    <w:p w:rsidR="00192FB8" w:rsidRPr="00B31611" w:rsidRDefault="00192FB8" w:rsidP="00192FB8">
      <w:pPr>
        <w:pStyle w:val="ScreenCapture"/>
      </w:pPr>
      <w:r w:rsidRPr="00B31611">
        <w:t xml:space="preserve">OR CHOOSE 1-4: </w:t>
      </w:r>
      <w:r w:rsidRPr="00B31611">
        <w:rPr>
          <w:b/>
        </w:rPr>
        <w:t>1</w:t>
      </w:r>
      <w:r w:rsidRPr="00B31611">
        <w:t xml:space="preserve">  250.01     DIABETES MELLI W/0 COMP TYP I     COMPLICATION/COMORBIDITY</w:t>
      </w:r>
    </w:p>
    <w:p w:rsidR="00192FB8" w:rsidRPr="00B31611" w:rsidRDefault="00192FB8" w:rsidP="00192FB8">
      <w:pPr>
        <w:pStyle w:val="ScreenCapture"/>
      </w:pPr>
      <w:r w:rsidRPr="00B31611">
        <w:t xml:space="preserve">Select Secondary ICD Code: </w:t>
      </w:r>
      <w:r w:rsidRPr="00B31611">
        <w:rPr>
          <w:b/>
        </w:rPr>
        <w:t>&lt;Enter&gt;</w:t>
      </w:r>
    </w:p>
    <w:p w:rsidR="00192FB8" w:rsidRPr="00B31611" w:rsidRDefault="00192FB8" w:rsidP="00192FB8">
      <w:pPr>
        <w:pStyle w:val="ScreenCapture"/>
      </w:pPr>
      <w:r w:rsidRPr="00B31611">
        <w:t xml:space="preserve">VERB: </w:t>
      </w:r>
      <w:r w:rsidRPr="00B31611">
        <w:rPr>
          <w:b/>
        </w:rPr>
        <w:t>&lt;Enter&gt;</w:t>
      </w:r>
      <w:r w:rsidRPr="00B31611">
        <w:t xml:space="preserve"> TAKE</w:t>
      </w:r>
    </w:p>
    <w:p w:rsidR="00C91FB8" w:rsidRPr="00EE678B" w:rsidRDefault="00C91FB8" w:rsidP="00C91FB8">
      <w:pPr>
        <w:rPr>
          <w:color w:val="000000"/>
          <w:szCs w:val="20"/>
        </w:rPr>
      </w:pPr>
    </w:p>
    <w:p w:rsidR="00C91FB8" w:rsidRDefault="00C91FB8" w:rsidP="00C91FB8">
      <w:pPr>
        <w:rPr>
          <w:color w:val="000000"/>
          <w:szCs w:val="20"/>
        </w:rPr>
      </w:pPr>
      <w:bookmarkStart w:id="4801" w:name="OLE_LINK140"/>
      <w:bookmarkStart w:id="4802" w:name="OLE_LINK141"/>
      <w:r w:rsidRPr="00EE678B">
        <w:rPr>
          <w:color w:val="000000"/>
          <w:szCs w:val="20"/>
        </w:rPr>
        <w:t>The list of available possible dosages display after order checks is linked to the drug ordered. The user can choose from the list or use free text to enter the dosage. Confirmation of the selected (or entered) dosage is required to confirm that it is correct.</w:t>
      </w:r>
    </w:p>
    <w:p w:rsidR="00163129" w:rsidRDefault="00163129" w:rsidP="00C91FB8">
      <w:pPr>
        <w:rPr>
          <w:color w:val="000000"/>
          <w:szCs w:val="20"/>
        </w:rPr>
      </w:pPr>
    </w:p>
    <w:p w:rsidR="00163129" w:rsidRPr="007154DA" w:rsidRDefault="00163129" w:rsidP="009A790E">
      <w:pPr>
        <w:pStyle w:val="BodyText"/>
      </w:pPr>
      <w:r w:rsidRPr="006C0AE5">
        <w:t>With patch PSO*7*402, there were changes made to the display of the available dosage list to break only after the third dosage. Text changes were also made to existing prompts (with or without a page break) to inform a user of the number of dosages defined for the drug selected and that more dosages exist should a break occur.  Text changes were also made when no dosages are available.</w:t>
      </w:r>
    </w:p>
    <w:p w:rsidR="00C91FB8" w:rsidRPr="00EE678B" w:rsidRDefault="00C91FB8" w:rsidP="00C91FB8">
      <w:pPr>
        <w:rPr>
          <w:color w:val="000000"/>
          <w:sz w:val="16"/>
          <w:szCs w:val="16"/>
        </w:rPr>
      </w:pPr>
    </w:p>
    <w:p w:rsidR="00C91FB8" w:rsidRPr="00B10E0E" w:rsidRDefault="00D9442D" w:rsidP="005B5D24">
      <w:pPr>
        <w:pStyle w:val="ScreenCapture"/>
        <w:rPr>
          <w:lang w:val="en-US"/>
        </w:rPr>
      </w:pPr>
      <w:r>
        <w:rPr>
          <w:lang w:val="en-US"/>
        </w:rPr>
        <w:t xml:space="preserve">There are 3 </w:t>
      </w:r>
      <w:r w:rsidR="00C91FB8" w:rsidRPr="00EE678B">
        <w:t>Available Dosage(s)</w:t>
      </w:r>
      <w:r>
        <w:rPr>
          <w:lang w:val="en-US"/>
        </w:rPr>
        <w:t>:</w:t>
      </w:r>
    </w:p>
    <w:p w:rsidR="00C91FB8" w:rsidRPr="00EE678B" w:rsidRDefault="00C91FB8" w:rsidP="005B5D24">
      <w:pPr>
        <w:pStyle w:val="ScreenCapture"/>
      </w:pPr>
      <w:r w:rsidRPr="00EE678B">
        <w:t xml:space="preserve">       1. 250MG</w:t>
      </w:r>
    </w:p>
    <w:p w:rsidR="00C91FB8" w:rsidRPr="00EE678B" w:rsidRDefault="00C91FB8" w:rsidP="005B5D24">
      <w:pPr>
        <w:pStyle w:val="ScreenCapture"/>
      </w:pPr>
      <w:r w:rsidRPr="00EE678B">
        <w:t xml:space="preserve">       2. 500MG</w:t>
      </w:r>
    </w:p>
    <w:p w:rsidR="00C91FB8" w:rsidRPr="00EE678B" w:rsidRDefault="00C91FB8" w:rsidP="005B5D24">
      <w:pPr>
        <w:pStyle w:val="ScreenCapture"/>
      </w:pPr>
      <w:r w:rsidRPr="00EE678B">
        <w:t xml:space="preserve">       3. 1000MG</w:t>
      </w:r>
    </w:p>
    <w:p w:rsidR="00C91FB8" w:rsidRPr="00EE678B" w:rsidRDefault="00C91FB8" w:rsidP="005B5D24">
      <w:pPr>
        <w:pStyle w:val="ScreenCapture"/>
      </w:pPr>
      <w:r w:rsidRPr="00EE678B">
        <w:t>Select from list of Available Dosages</w:t>
      </w:r>
      <w:r w:rsidR="00D9442D">
        <w:rPr>
          <w:lang w:val="en-US"/>
        </w:rPr>
        <w:t xml:space="preserve"> (1-3)</w:t>
      </w:r>
      <w:r w:rsidRPr="00EE678B">
        <w:t>, Enter Free Text Dose</w:t>
      </w:r>
    </w:p>
    <w:p w:rsidR="00C91FB8" w:rsidRPr="00EE678B" w:rsidRDefault="00C91FB8" w:rsidP="005B5D24">
      <w:pPr>
        <w:pStyle w:val="ScreenCapture"/>
      </w:pPr>
      <w:r w:rsidRPr="00EE678B">
        <w:t xml:space="preserve">or Enter a Question Mark (?) to view list: </w:t>
      </w:r>
      <w:r w:rsidRPr="00EE678B">
        <w:rPr>
          <w:b/>
        </w:rPr>
        <w:t>3</w:t>
      </w:r>
      <w:r w:rsidRPr="00EE678B">
        <w:t xml:space="preserve"> 500MG</w:t>
      </w:r>
    </w:p>
    <w:p w:rsidR="00C91FB8" w:rsidRPr="00EE678B" w:rsidRDefault="00C91FB8" w:rsidP="005B5D24">
      <w:pPr>
        <w:pStyle w:val="ScreenCapture"/>
      </w:pPr>
      <w:r w:rsidRPr="00EE678B">
        <w:t xml:space="preserve">You entered 500MG is this correct? Yes// </w:t>
      </w:r>
      <w:r w:rsidRPr="00EE678B">
        <w:rPr>
          <w:b/>
          <w:sz w:val="20"/>
        </w:rPr>
        <w:t>&lt;Enter&gt;</w:t>
      </w:r>
      <w:r w:rsidRPr="00EE678B">
        <w:rPr>
          <w:sz w:val="20"/>
        </w:rPr>
        <w:t xml:space="preserve"> </w:t>
      </w:r>
      <w:r w:rsidRPr="00EE678B">
        <w:t>YES</w:t>
      </w:r>
    </w:p>
    <w:p w:rsidR="00C91FB8" w:rsidRDefault="00C91FB8" w:rsidP="00C91FB8">
      <w:pPr>
        <w:rPr>
          <w:color w:val="000000"/>
          <w:szCs w:val="20"/>
        </w:rPr>
      </w:pPr>
    </w:p>
    <w:p w:rsidR="00163129" w:rsidRPr="006C0AE5" w:rsidRDefault="00163129" w:rsidP="009A790E">
      <w:pPr>
        <w:pStyle w:val="BodyText"/>
      </w:pPr>
      <w:r w:rsidRPr="006C0AE5">
        <w:t>Break only after 3 dosages with text changes</w:t>
      </w:r>
    </w:p>
    <w:p w:rsidR="00163129" w:rsidRPr="0038517E" w:rsidRDefault="00163129" w:rsidP="00163129">
      <w:pPr>
        <w:pStyle w:val="Screen"/>
        <w:ind w:left="720"/>
        <w:rPr>
          <w:rFonts w:cs="Courier New"/>
          <w:color w:val="000000"/>
        </w:rPr>
      </w:pPr>
      <w:r w:rsidRPr="0038517E">
        <w:rPr>
          <w:rFonts w:cs="Courier New"/>
          <w:color w:val="000000"/>
        </w:rPr>
        <w:t>There are 5 Available Dosage(s):</w:t>
      </w:r>
    </w:p>
    <w:p w:rsidR="00163129" w:rsidRPr="0038517E" w:rsidRDefault="00163129" w:rsidP="00163129">
      <w:pPr>
        <w:pStyle w:val="Screen"/>
        <w:ind w:left="720"/>
        <w:rPr>
          <w:rFonts w:cs="Courier New"/>
          <w:color w:val="000000"/>
        </w:rPr>
      </w:pPr>
      <w:r w:rsidRPr="0038517E">
        <w:rPr>
          <w:rFonts w:cs="Courier New"/>
          <w:color w:val="000000"/>
        </w:rPr>
        <w:t>       1. 10MG</w:t>
      </w:r>
    </w:p>
    <w:p w:rsidR="00163129" w:rsidRPr="0038517E" w:rsidRDefault="00163129" w:rsidP="00163129">
      <w:pPr>
        <w:pStyle w:val="Screen"/>
        <w:ind w:left="720"/>
        <w:rPr>
          <w:rFonts w:cs="Courier New"/>
          <w:color w:val="000000"/>
        </w:rPr>
      </w:pPr>
      <w:r w:rsidRPr="0038517E">
        <w:rPr>
          <w:rFonts w:cs="Courier New"/>
          <w:color w:val="000000"/>
        </w:rPr>
        <w:t>       2. 20MG</w:t>
      </w:r>
    </w:p>
    <w:p w:rsidR="00163129" w:rsidRPr="0038517E" w:rsidRDefault="00163129" w:rsidP="00163129">
      <w:pPr>
        <w:pStyle w:val="Screen"/>
        <w:ind w:left="720"/>
        <w:rPr>
          <w:rFonts w:cs="Courier New"/>
          <w:color w:val="000000"/>
        </w:rPr>
      </w:pPr>
      <w:r w:rsidRPr="0038517E">
        <w:rPr>
          <w:rFonts w:cs="Courier New"/>
          <w:color w:val="000000"/>
        </w:rPr>
        <w:t>       3. 40MG</w:t>
      </w:r>
    </w:p>
    <w:p w:rsidR="00163129" w:rsidRPr="0038517E" w:rsidRDefault="00163129" w:rsidP="00163129">
      <w:pPr>
        <w:pStyle w:val="Screen"/>
        <w:ind w:left="720"/>
        <w:rPr>
          <w:rFonts w:cs="Courier New"/>
          <w:color w:val="000000"/>
        </w:rPr>
      </w:pPr>
      <w:r w:rsidRPr="0038517E">
        <w:rPr>
          <w:rFonts w:cs="Courier New"/>
          <w:color w:val="000000"/>
        </w:rPr>
        <w:t xml:space="preserve">Enter RETURN to view additional dosages or ‘^’ to exit list of dosages: </w:t>
      </w:r>
    </w:p>
    <w:p w:rsidR="00163129" w:rsidRPr="0038517E" w:rsidRDefault="00163129" w:rsidP="00163129">
      <w:pPr>
        <w:pStyle w:val="Screen"/>
        <w:ind w:left="720"/>
        <w:rPr>
          <w:rFonts w:cs="Courier New"/>
          <w:color w:val="000000"/>
        </w:rPr>
      </w:pPr>
      <w:r w:rsidRPr="0038517E">
        <w:rPr>
          <w:rFonts w:cs="Courier New"/>
          <w:color w:val="000000"/>
        </w:rPr>
        <w:t>-----------------------------&lt;Page Break&gt;------------------------------------</w:t>
      </w:r>
    </w:p>
    <w:p w:rsidR="00163129" w:rsidRPr="0038517E" w:rsidRDefault="00163129" w:rsidP="00163129">
      <w:pPr>
        <w:pStyle w:val="Screen"/>
        <w:ind w:left="720"/>
        <w:rPr>
          <w:rFonts w:cs="Courier New"/>
          <w:color w:val="000000"/>
        </w:rPr>
      </w:pPr>
      <w:r w:rsidRPr="0038517E">
        <w:rPr>
          <w:rFonts w:cs="Courier New"/>
          <w:color w:val="000000"/>
        </w:rPr>
        <w:t>       4. 80MG</w:t>
      </w:r>
    </w:p>
    <w:p w:rsidR="00163129" w:rsidRPr="0038517E" w:rsidRDefault="00163129" w:rsidP="00163129">
      <w:pPr>
        <w:pStyle w:val="Screen"/>
        <w:ind w:left="720"/>
        <w:rPr>
          <w:rFonts w:cs="Courier New"/>
          <w:color w:val="000000"/>
        </w:rPr>
      </w:pPr>
      <w:r w:rsidRPr="0038517E">
        <w:rPr>
          <w:rFonts w:cs="Courier New"/>
          <w:color w:val="000000"/>
        </w:rPr>
        <w:t>       5. 120MG</w:t>
      </w:r>
    </w:p>
    <w:p w:rsidR="00163129" w:rsidRPr="0038517E" w:rsidRDefault="00163129" w:rsidP="00163129">
      <w:pPr>
        <w:pStyle w:val="Screen"/>
        <w:ind w:left="720"/>
        <w:rPr>
          <w:rFonts w:cs="Courier New"/>
          <w:color w:val="000000"/>
        </w:rPr>
      </w:pPr>
    </w:p>
    <w:p w:rsidR="00163129" w:rsidRPr="0038517E" w:rsidRDefault="00163129" w:rsidP="00163129">
      <w:pPr>
        <w:pStyle w:val="Screen"/>
        <w:ind w:left="720"/>
        <w:rPr>
          <w:rFonts w:cs="Courier New"/>
          <w:color w:val="000000"/>
        </w:rPr>
      </w:pPr>
      <w:r w:rsidRPr="0038517E">
        <w:rPr>
          <w:rFonts w:cs="Courier New"/>
          <w:color w:val="000000"/>
        </w:rPr>
        <w:t>Select from list of Available Dosages (1-5), Enter Free Text Dose</w:t>
      </w:r>
    </w:p>
    <w:p w:rsidR="00163129" w:rsidRPr="0038517E" w:rsidRDefault="00163129" w:rsidP="00163129">
      <w:pPr>
        <w:pStyle w:val="BodyText4"/>
        <w:keepNext w:val="0"/>
        <w:shd w:val="clear" w:color="auto" w:fill="D9D9D9"/>
        <w:ind w:left="720"/>
        <w:rPr>
          <w:rFonts w:ascii="Courier New" w:hAnsi="Courier New" w:cs="Courier New"/>
          <w:color w:val="000000"/>
          <w:sz w:val="16"/>
          <w:szCs w:val="16"/>
        </w:rPr>
      </w:pPr>
      <w:r w:rsidRPr="0038517E">
        <w:rPr>
          <w:rFonts w:ascii="Courier New" w:hAnsi="Courier New" w:cs="Courier New"/>
          <w:color w:val="000000"/>
          <w:sz w:val="16"/>
          <w:szCs w:val="16"/>
        </w:rPr>
        <w:t>or Enter a Question Mark (?) to view list:</w:t>
      </w:r>
    </w:p>
    <w:p w:rsidR="00163129" w:rsidRDefault="00163129" w:rsidP="007154DA">
      <w:pPr>
        <w:pStyle w:val="Screen"/>
        <w:shd w:val="clear" w:color="auto" w:fill="auto"/>
      </w:pPr>
    </w:p>
    <w:p w:rsidR="00163129" w:rsidRPr="006C0AE5" w:rsidRDefault="00163129" w:rsidP="007154DA">
      <w:pPr>
        <w:pStyle w:val="Screen"/>
        <w:shd w:val="clear" w:color="auto" w:fill="auto"/>
        <w:spacing w:after="120"/>
        <w:ind w:left="720"/>
        <w:rPr>
          <w:rFonts w:ascii="Times New Roman" w:hAnsi="Times New Roman"/>
          <w:b/>
          <w:sz w:val="22"/>
          <w:szCs w:val="22"/>
          <w:u w:val="single"/>
        </w:rPr>
      </w:pPr>
      <w:r w:rsidRPr="007154DA">
        <w:rPr>
          <w:rFonts w:ascii="Times New Roman" w:hAnsi="Times New Roman"/>
          <w:b/>
          <w:sz w:val="22"/>
          <w:szCs w:val="22"/>
          <w:u w:val="single"/>
        </w:rPr>
        <w:t>No Available Dosages</w:t>
      </w:r>
    </w:p>
    <w:p w:rsidR="00163129" w:rsidRDefault="00163129" w:rsidP="00163129">
      <w:pPr>
        <w:pStyle w:val="Screen"/>
        <w:ind w:left="720"/>
      </w:pPr>
    </w:p>
    <w:p w:rsidR="00163129" w:rsidRPr="0038517E" w:rsidRDefault="00163129" w:rsidP="00163129">
      <w:pPr>
        <w:pStyle w:val="Screen"/>
        <w:ind w:left="720"/>
      </w:pPr>
      <w:r w:rsidRPr="0038517E">
        <w:t>There are NO Available Dosage(s).</w:t>
      </w:r>
    </w:p>
    <w:p w:rsidR="00163129" w:rsidRPr="0038517E" w:rsidRDefault="00163129" w:rsidP="00163129">
      <w:pPr>
        <w:pStyle w:val="Screen"/>
        <w:ind w:left="720"/>
      </w:pPr>
    </w:p>
    <w:p w:rsidR="00163129" w:rsidRPr="0038517E" w:rsidRDefault="00163129" w:rsidP="00163129">
      <w:pPr>
        <w:pStyle w:val="Screen"/>
        <w:ind w:left="720"/>
      </w:pPr>
      <w:r w:rsidRPr="0038517E">
        <w:t xml:space="preserve">     Please Enter a Free Text Dose:</w:t>
      </w:r>
    </w:p>
    <w:p w:rsidR="00163129" w:rsidRDefault="00163129" w:rsidP="00C91FB8">
      <w:pPr>
        <w:rPr>
          <w:color w:val="000000"/>
          <w:szCs w:val="20"/>
        </w:rPr>
      </w:pPr>
    </w:p>
    <w:p w:rsidR="00C91FB8" w:rsidRPr="00EE678B" w:rsidRDefault="00C91FB8" w:rsidP="00C91FB8">
      <w:pPr>
        <w:rPr>
          <w:color w:val="000000"/>
          <w:szCs w:val="20"/>
        </w:rPr>
      </w:pPr>
      <w:r w:rsidRPr="00EE678B">
        <w:rPr>
          <w:color w:val="000000"/>
          <w:szCs w:val="20"/>
        </w:rPr>
        <w:t>For numeric dosages, the Dispense Units Per Dose value is calculated based on the strength of the dosage ordered divided by the strength of the medication ordered. For example, the 500 mg dosage ordered requires two 250 mg capsules. The Dosage Ordered is re-displayed after the Dispense Units to allow the entry to be verified.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DISPENSE UNITS PER DOSE(CAPSULES): 2// </w:t>
      </w:r>
      <w:r w:rsidRPr="00EE678B">
        <w:rPr>
          <w:b/>
          <w:sz w:val="20"/>
        </w:rPr>
        <w:t>&lt;Enter&gt;</w:t>
      </w:r>
      <w:r w:rsidRPr="00EE678B">
        <w:rPr>
          <w:sz w:val="20"/>
        </w:rPr>
        <w:t xml:space="preserve"> </w:t>
      </w:r>
      <w:r w:rsidRPr="00EE678B">
        <w:t>2</w:t>
      </w:r>
    </w:p>
    <w:p w:rsidR="00C91FB8" w:rsidRPr="00EE678B" w:rsidRDefault="00C91FB8" w:rsidP="005B5D24">
      <w:pPr>
        <w:pStyle w:val="ScreenCapture"/>
      </w:pPr>
      <w:r w:rsidRPr="00EE678B">
        <w:t>Dosage Ordered: 500MG</w:t>
      </w:r>
    </w:p>
    <w:bookmarkEnd w:id="4801"/>
    <w:bookmarkEnd w:id="4802"/>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stored list of possible routes, the entry will be expanded in the Sig.</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pPr>
      <w:r w:rsidRPr="00EE678B">
        <w:t xml:space="preserve">ROUTE: PO// </w:t>
      </w:r>
      <w:r w:rsidRPr="00EE678B">
        <w:rPr>
          <w:b/>
        </w:rPr>
        <w:t>&lt;Enter&gt;</w:t>
      </w:r>
      <w:r w:rsidRPr="00EE678B">
        <w:t xml:space="preserve">   ORAL      PO  MOUTH</w:t>
      </w:r>
    </w:p>
    <w:p w:rsidR="00C91FB8" w:rsidRPr="00EE678B" w:rsidRDefault="00C91FB8" w:rsidP="005B5D24">
      <w:pPr>
        <w:pStyle w:val="ScreenCapture"/>
      </w:pPr>
      <w:r w:rsidRPr="00EE678B">
        <w:tab/>
        <w:t>or</w:t>
      </w:r>
    </w:p>
    <w:p w:rsidR="00C91FB8" w:rsidRPr="00EE678B" w:rsidRDefault="00C91FB8" w:rsidP="005B5D24">
      <w:pPr>
        <w:pStyle w:val="ScreenCapture"/>
      </w:pPr>
      <w:r w:rsidRPr="00EE678B">
        <w:t xml:space="preserve">ROUTE: PO// </w:t>
      </w:r>
      <w:r w:rsidRPr="00EE678B">
        <w:rPr>
          <w:b/>
          <w:bCs/>
        </w:rPr>
        <w:t>@</w:t>
      </w:r>
      <w:r w:rsidRPr="00EE678B">
        <w:t xml:space="preserve"> &lt;Enter to delete&gt;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 default schedule associated with the drug ordered is displayed. The default can be accepted or a different free text schedule can be entered. Free text entries cannot contain more than two spaces or be more than twenty characters long. Entries will be compared against a list of common abbreviations and expanded if the entry matches. Any entry not found in the list of common abbreviations will be displayed in the Sig as entered.</w:t>
      </w:r>
    </w:p>
    <w:p w:rsidR="00C91FB8" w:rsidRPr="00EE678B" w:rsidRDefault="00C91FB8" w:rsidP="00C91FB8">
      <w:pPr>
        <w:rPr>
          <w:color w:val="000000"/>
          <w:szCs w:val="24"/>
        </w:rPr>
      </w:pPr>
    </w:p>
    <w:p w:rsidR="00163129" w:rsidRPr="00CD59F7" w:rsidRDefault="00163129" w:rsidP="006741F3">
      <w:pPr>
        <w:spacing w:after="120"/>
      </w:pPr>
      <w:bookmarkStart w:id="4803" w:name="Page_235"/>
      <w:bookmarkEnd w:id="4803"/>
      <w:r w:rsidRPr="005B07CB">
        <w:t xml:space="preserve">With patch PSO*7*402, the </w:t>
      </w:r>
      <w:r>
        <w:t>user will be informed from which file the schedule selection is made and if the value entered will be considered as free text. The NAME, OLD SCHEDULE NAME(S) fields will be used for lookup from the ADMNISTRATION SCHEDULE file. The NAME, SYNONYM and OLD MED INSTRUCTION NAME(S) fields will be used for lookup from the MEDICATION INSTRUCTION file.</w:t>
      </w:r>
      <w:r w:rsidR="006741F3">
        <w:t xml:space="preserve"> </w:t>
      </w:r>
      <w:r>
        <w:t>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w:t>
      </w:r>
      <w:r>
        <w:t>free text entry.</w:t>
      </w:r>
    </w:p>
    <w:p w:rsidR="00163129" w:rsidRPr="00251286" w:rsidRDefault="00163129" w:rsidP="00163129">
      <w:bookmarkStart w:id="4804" w:name="Page_237"/>
      <w:bookmarkStart w:id="4805" w:name="Page_236"/>
      <w:bookmarkEnd w:id="4804"/>
      <w:bookmarkEnd w:id="4805"/>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Schedule: BID</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ADMINISTRATION SCHEDULE (#51.1)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1   BID EXCLUDE MDD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2   BID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3   BID-AM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4   BID-NOON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5   BID-W/MEAL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Press &lt;Enter&gt; to see more, '^' to exit this list,  OR</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1-5: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6   BID2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1-6: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MEDICATION INSTRUCTION (#51)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AP    BIDAP  TWICE A DAY IN MORNING AND EVENING</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ind w:left="720"/>
        <w:rPr>
          <w:rFonts w:ascii="Courier New" w:hAnsi="Courier New" w:cs="Courier New"/>
          <w:sz w:val="16"/>
          <w:szCs w:val="16"/>
        </w:rPr>
      </w:pPr>
      <w:r w:rsidRPr="0038517E">
        <w:rPr>
          <w:rFonts w:ascii="Courier New" w:hAnsi="Courier New" w:cs="Courier New"/>
          <w:sz w:val="16"/>
          <w:szCs w:val="16"/>
        </w:rPr>
        <w:t xml:space="preserve">  Free text 'BID' entered for schedule (TWICE A DAY)</w:t>
      </w:r>
    </w:p>
    <w:p w:rsidR="00C91FB8" w:rsidRPr="00EE678B" w:rsidRDefault="00C91FB8" w:rsidP="005B5D24">
      <w:pPr>
        <w:pStyle w:val="ScreenCapture"/>
      </w:pP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LIMITED DURATION field is used only when a medication should be taken for a limited period of time. Days are assumed for numeric entries. Follow the number with an “H” to specify hours or an “M” to specify minutes.</w:t>
      </w:r>
    </w:p>
    <w:p w:rsidR="00C91FB8" w:rsidRPr="00EE678B" w:rsidRDefault="00C91FB8" w:rsidP="00C91FB8">
      <w:pPr>
        <w:rPr>
          <w:color w:val="000000"/>
          <w:szCs w:val="20"/>
        </w:rPr>
      </w:pPr>
    </w:p>
    <w:p w:rsidR="00C91FB8" w:rsidRPr="00EE678B" w:rsidRDefault="00583040" w:rsidP="00C91FB8">
      <w:pPr>
        <w:rPr>
          <w:color w:val="000000"/>
          <w:szCs w:val="20"/>
        </w:rPr>
      </w:pPr>
      <w:r>
        <w:rPr>
          <w:noProof/>
        </w:rPr>
        <w:drawing>
          <wp:inline distT="0" distB="0" distL="0" distR="0">
            <wp:extent cx="464820" cy="373380"/>
            <wp:effectExtent l="0" t="0" r="0" b="0"/>
            <wp:docPr id="6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Do not use the LIMITED DURATION field for Days Supply.</w:t>
      </w:r>
    </w:p>
    <w:p w:rsidR="00C91FB8" w:rsidRPr="00EE678B" w:rsidRDefault="00C91FB8" w:rsidP="00C91FB8">
      <w:pPr>
        <w:rPr>
          <w:color w:val="000000"/>
          <w:szCs w:val="24"/>
        </w:rPr>
      </w:pPr>
    </w:p>
    <w:p w:rsidR="00C91FB8" w:rsidRPr="00EE678B" w:rsidRDefault="00C91FB8" w:rsidP="00C91FB8">
      <w:pPr>
        <w:rPr>
          <w:color w:val="000000"/>
          <w:szCs w:val="24"/>
        </w:rPr>
      </w:pPr>
      <w:r w:rsidRPr="00EE678B">
        <w:rPr>
          <w:color w:val="000000"/>
          <w:szCs w:val="24"/>
        </w:rPr>
        <w:t xml:space="preserve">LIMITED DURATION (IN DAYS, HOURS OR MINUTES): </w:t>
      </w:r>
      <w:r w:rsidRPr="00EE678B">
        <w:rPr>
          <w:b/>
          <w:color w:val="000000"/>
        </w:rPr>
        <w:t>10</w:t>
      </w:r>
      <w:r w:rsidRPr="00EE678B">
        <w:rPr>
          <w:color w:val="000000"/>
          <w:szCs w:val="24"/>
        </w:rPr>
        <w:t xml:space="preserve"> (DAYS)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CONJUNCTION field is used to join dosing sequences in complex orders. Entries are limited to AND, THEN, or EXCEPT. For concurrent doses, use AND; for example, “Take 1 tablet every morning AND take 2 tablets at bedtime”. For consecutive doses, use “THEN”; for example, “Take 2 tablets daily for one week THEN take 1 tablet for five days.” For any dosing sequence that is not routine, use “EXCEPT”; for example, “Take 1 tablet every day EXCEPT take no tablets Wednesday.” See Appendix B for additional examples.</w:t>
      </w:r>
    </w:p>
    <w:p w:rsidR="00C91FB8" w:rsidRPr="00EE678B" w:rsidRDefault="00C91FB8" w:rsidP="00C91FB8">
      <w:pPr>
        <w:rPr>
          <w:color w:val="000000"/>
          <w:sz w:val="20"/>
          <w:szCs w:val="24"/>
        </w:rPr>
      </w:pPr>
    </w:p>
    <w:p w:rsidR="00C91FB8" w:rsidRPr="00EE678B" w:rsidRDefault="00C91FB8" w:rsidP="005B5D24">
      <w:pPr>
        <w:pStyle w:val="ScreenCapture"/>
      </w:pPr>
      <w:r w:rsidRPr="00EE678B">
        <w:t xml:space="preserve">CONJUNCTION: </w:t>
      </w:r>
      <w:r w:rsidRPr="00EE678B">
        <w:rPr>
          <w:b/>
        </w:rPr>
        <w:t>&lt;Enter&gt;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Any entry in the PATIENT INSTRUCTIONS field will first be checked to see if it contains any abbreviations that can be expanded. The entry will be added to the end of the Sig, after the dosing information, and the entire Sig will be displayed.</w:t>
      </w:r>
    </w:p>
    <w:p w:rsidR="00C91FB8" w:rsidRPr="00EE678B" w:rsidRDefault="00C91FB8" w:rsidP="00C91FB8">
      <w:pPr>
        <w:rPr>
          <w:color w:val="000000"/>
          <w:sz w:val="20"/>
          <w:szCs w:val="24"/>
        </w:rPr>
      </w:pPr>
    </w:p>
    <w:p w:rsidR="00C91FB8" w:rsidRPr="00EE678B" w:rsidRDefault="00C91FB8" w:rsidP="005B5D24">
      <w:pPr>
        <w:pStyle w:val="ScreenCapture"/>
      </w:pPr>
      <w:r w:rsidRPr="00EE678B">
        <w:t xml:space="preserve">PATIENT INSTRUCTIONS: </w:t>
      </w:r>
      <w:r w:rsidRPr="00EE678B">
        <w:rPr>
          <w:b/>
          <w:bCs/>
        </w:rPr>
        <w:t>WF</w:t>
      </w:r>
      <w:r w:rsidRPr="00EE678B">
        <w:tab/>
      </w:r>
      <w:r w:rsidRPr="00EE678B">
        <w:tab/>
      </w:r>
      <w:r w:rsidRPr="00EE678B">
        <w:tab/>
        <w:t>WITH FOOD</w:t>
      </w:r>
    </w:p>
    <w:p w:rsidR="00C91FB8" w:rsidRPr="00EE678B" w:rsidRDefault="00C91FB8" w:rsidP="005B5D24">
      <w:pPr>
        <w:pStyle w:val="ScreenCapture"/>
      </w:pPr>
    </w:p>
    <w:p w:rsidR="00C91FB8" w:rsidRPr="00EE678B" w:rsidRDefault="00C91FB8" w:rsidP="005B5D24">
      <w:pPr>
        <w:pStyle w:val="ScreenCapture"/>
      </w:pPr>
      <w:r w:rsidRPr="00EE678B">
        <w:t>(TAKE TWO CAPSULES BY MOUTH FOUR TIMES A DAY FOR 10 DAYS WITH FOOD)</w:t>
      </w:r>
    </w:p>
    <w:p w:rsidR="00C91FB8" w:rsidRPr="00EE678B" w:rsidRDefault="00C91FB8" w:rsidP="005B5D24">
      <w:pPr>
        <w:pStyle w:val="ScreenCapture"/>
      </w:pPr>
    </w:p>
    <w:p w:rsidR="00C91FB8" w:rsidRPr="00EE678B" w:rsidRDefault="00C91FB8" w:rsidP="005B5D24">
      <w:pPr>
        <w:pStyle w:val="ScreenCapture"/>
      </w:pPr>
      <w:r w:rsidRPr="00EE678B">
        <w:t xml:space="preserve">OTHER PATIENT INSTRUCTIONS: </w:t>
      </w:r>
      <w:r w:rsidRPr="00EE678B">
        <w:rPr>
          <w:b/>
          <w:bCs/>
        </w:rPr>
        <w:t>WF</w:t>
      </w:r>
      <w:r w:rsidRPr="00EE678B">
        <w:tab/>
      </w:r>
      <w:r w:rsidRPr="00EE678B">
        <w:tab/>
        <w:t>CON ALIMENTO</w:t>
      </w:r>
    </w:p>
    <w:p w:rsidR="00C91FB8" w:rsidRPr="00EE678B" w:rsidRDefault="00C91FB8" w:rsidP="00C91FB8">
      <w:pPr>
        <w:rPr>
          <w:color w:val="000000"/>
        </w:rPr>
      </w:pPr>
    </w:p>
    <w:p w:rsidR="00C91FB8" w:rsidRPr="00EE678B" w:rsidRDefault="00C91FB8" w:rsidP="00C91FB8">
      <w:pPr>
        <w:rPr>
          <w:color w:val="000000"/>
          <w:szCs w:val="20"/>
        </w:rPr>
      </w:pPr>
      <w:bookmarkStart w:id="4806" w:name="OLE_LINK42"/>
      <w:bookmarkStart w:id="4807" w:name="OLE_LINK43"/>
      <w:r w:rsidRPr="00EE678B">
        <w:rPr>
          <w:color w:val="000000"/>
          <w:szCs w:val="20"/>
        </w:rPr>
        <w:t xml:space="preserve">Two optional fields, OTHER LANGUAGE PREFERENCE and PMI LANGUAGE PREFERENCE in the PHARMACY PATIENT file, store if a patient has another language preference and if the patient’s PMI sheets should print in English or Spanish at the CMOP. The CMOP functionality was requested for future CMOP use. When printing locally from Outpatient Pharmacy this parameter is not used. These fields are accessed through the </w:t>
      </w:r>
      <w:r w:rsidRPr="00EE678B">
        <w:rPr>
          <w:i/>
          <w:color w:val="000000"/>
          <w:szCs w:val="20"/>
        </w:rPr>
        <w:t>Update Patient Record</w:t>
      </w:r>
      <w:r w:rsidRPr="00EE678B">
        <w:rPr>
          <w:color w:val="000000"/>
          <w:szCs w:val="20"/>
        </w:rPr>
        <w:t xml:space="preserve"> option and the protocol Patient Record Update [PSO PATIENT RECORD 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bookmarkEnd w:id="4806"/>
    <w:bookmarkEnd w:id="4807"/>
    <w:p w:rsidR="00C91FB8" w:rsidRPr="00EE678B" w:rsidRDefault="00C91FB8" w:rsidP="00C91FB8">
      <w:pPr>
        <w:rPr>
          <w:color w:val="000000"/>
          <w:sz w:val="16"/>
          <w:szCs w:val="20"/>
        </w:rPr>
      </w:pPr>
    </w:p>
    <w:p w:rsidR="00C91FB8" w:rsidRPr="00EE678B" w:rsidRDefault="00C91FB8" w:rsidP="00C91FB8">
      <w:pPr>
        <w:rPr>
          <w:color w:val="000000"/>
          <w:szCs w:val="20"/>
        </w:rPr>
      </w:pPr>
      <w:r w:rsidRPr="00EE678B">
        <w:rPr>
          <w:color w:val="000000"/>
          <w:szCs w:val="20"/>
        </w:rPr>
        <w:t>A default value for Days Supply based on patient status is displayed. A default quantity is calculated when possible. See Appendix B for more information on this calculation.</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pPr>
      <w:r w:rsidRPr="00EE678B">
        <w:t xml:space="preserve">DAYS SUPPLY: (1-90): 30// </w:t>
      </w:r>
      <w:r w:rsidRPr="00EE678B">
        <w:rPr>
          <w:b/>
        </w:rPr>
        <w:t>10</w:t>
      </w:r>
      <w:r w:rsidRPr="00EE678B">
        <w:t xml:space="preserve"> </w:t>
      </w:r>
    </w:p>
    <w:p w:rsidR="00C91FB8" w:rsidRPr="00EE678B" w:rsidRDefault="00C91FB8" w:rsidP="005B5D24">
      <w:pPr>
        <w:pStyle w:val="ScreenCapture"/>
      </w:pPr>
      <w:r w:rsidRPr="00EE678B">
        <w:t xml:space="preserve">QTY ( CAP ) : 80// </w:t>
      </w:r>
      <w:r w:rsidRPr="00EE678B">
        <w:rPr>
          <w:b/>
        </w:rPr>
        <w:t>&lt;Enter&gt;</w:t>
      </w:r>
      <w:r w:rsidRPr="00EE678B">
        <w:t xml:space="preserve"> 80 </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Pharmacy Data Management (PDM) V. 1.0 patch PSS*1.0*61 added the NON REFILLABLE ("F") code to values for the DEA SPECIAL HDLG field of the DRUG file (#50). No refills will be allowed for any Outpatient Pharmacy prescription for a drug that contains an "F" in that field.</w:t>
      </w:r>
    </w:p>
    <w:p w:rsidR="00C91FB8" w:rsidRPr="00EE678B" w:rsidRDefault="00C91FB8" w:rsidP="00C91FB8">
      <w:pPr>
        <w:rPr>
          <w:color w:val="000000"/>
          <w:szCs w:val="20"/>
        </w:rPr>
      </w:pPr>
    </w:p>
    <w:p w:rsidR="00C91FB8" w:rsidRPr="00EE678B" w:rsidRDefault="00C91FB8" w:rsidP="005B5D24">
      <w:pPr>
        <w:pStyle w:val="ScreenCapture"/>
      </w:pPr>
      <w:r w:rsidRPr="00EE678B">
        <w:t xml:space="preserve">COPIES: 1// </w:t>
      </w:r>
      <w:r w:rsidRPr="00EE678B">
        <w:rPr>
          <w:b/>
        </w:rPr>
        <w:t>&lt;Enter&gt;</w:t>
      </w:r>
      <w:r w:rsidRPr="00EE678B">
        <w:t xml:space="preserve"> 1</w:t>
      </w:r>
    </w:p>
    <w:p w:rsidR="00C91FB8" w:rsidRPr="00EE678B" w:rsidRDefault="00C91FB8" w:rsidP="005B5D24">
      <w:pPr>
        <w:pStyle w:val="ScreenCapture"/>
      </w:pPr>
      <w:r w:rsidRPr="00EE678B">
        <w:t xml:space="preserve"># OF REFILLS: (0-11): 11// </w:t>
      </w:r>
      <w:r w:rsidRPr="00EE678B">
        <w:rPr>
          <w:b/>
        </w:rPr>
        <w:t>0</w:t>
      </w:r>
    </w:p>
    <w:p w:rsidR="00C91FB8" w:rsidRPr="00EE678B" w:rsidRDefault="00C91FB8" w:rsidP="005B5D24">
      <w:pPr>
        <w:pStyle w:val="ScreenCapture"/>
      </w:pPr>
      <w:r w:rsidRPr="00EE678B">
        <w:t xml:space="preserve">PROVIDER:    </w:t>
      </w:r>
      <w:r w:rsidRPr="00EE678B">
        <w:rPr>
          <w:b/>
        </w:rPr>
        <w:t>OPPROVIDER4,TWO</w:t>
      </w:r>
      <w:r w:rsidRPr="00EE678B">
        <w:t xml:space="preserve">    </w:t>
      </w:r>
    </w:p>
    <w:p w:rsidR="00C91FB8" w:rsidRPr="00EE678B" w:rsidRDefault="00C91FB8" w:rsidP="005B5D24">
      <w:pPr>
        <w:pStyle w:val="ScreenCapture"/>
      </w:pPr>
      <w:r w:rsidRPr="00EE678B">
        <w:t xml:space="preserve">CLINIC:    OUTPT NURSE GREEN TEAM    </w:t>
      </w:r>
    </w:p>
    <w:p w:rsidR="00C91FB8" w:rsidRPr="00EE678B" w:rsidRDefault="00C91FB8" w:rsidP="005B5D24">
      <w:pPr>
        <w:pStyle w:val="ScreenCapture"/>
      </w:pPr>
      <w:r w:rsidRPr="00EE678B">
        <w:t xml:space="preserve">MAIL/WINDOW: WINDOW// </w:t>
      </w:r>
      <w:r w:rsidRPr="00EE678B">
        <w:rPr>
          <w:b/>
        </w:rPr>
        <w:t>&lt;Enter&gt;</w:t>
      </w:r>
      <w:r w:rsidRPr="00EE678B">
        <w:t xml:space="preserve">  WINDOW</w:t>
      </w:r>
    </w:p>
    <w:p w:rsidR="00C91FB8" w:rsidRPr="00EE678B" w:rsidRDefault="00C91FB8" w:rsidP="005B5D24">
      <w:pPr>
        <w:pStyle w:val="ScreenCapture"/>
      </w:pPr>
      <w:r w:rsidRPr="00EE678B">
        <w:t xml:space="preserve">METHOD OF PICK-UP: </w:t>
      </w:r>
      <w:r w:rsidRPr="00EE678B">
        <w:rPr>
          <w:b/>
          <w:sz w:val="20"/>
        </w:rPr>
        <w:t>&lt;Enter&gt;</w:t>
      </w:r>
    </w:p>
    <w:p w:rsidR="00C91FB8" w:rsidRPr="00EE678B" w:rsidRDefault="00C91FB8" w:rsidP="005B5D24">
      <w:pPr>
        <w:pStyle w:val="ScreenCapture"/>
      </w:pPr>
      <w:r w:rsidRPr="00EE678B">
        <w:t xml:space="preserve">REMARKS: </w:t>
      </w:r>
      <w:r w:rsidRPr="00EE678B">
        <w:rPr>
          <w:b/>
        </w:rPr>
        <w:t>&lt;Enter&gt;</w:t>
      </w:r>
    </w:p>
    <w:p w:rsidR="00C91FB8" w:rsidRPr="00EE678B" w:rsidRDefault="00C91FB8" w:rsidP="005B5D24">
      <w:pPr>
        <w:pStyle w:val="ScreenCapture"/>
      </w:pPr>
      <w:r w:rsidRPr="00EE678B">
        <w:t xml:space="preserve">ISSUE DATE: TODAY// </w:t>
      </w:r>
      <w:r w:rsidRPr="00EE678B">
        <w:rPr>
          <w:b/>
        </w:rPr>
        <w:t>&lt;Enter&gt;</w:t>
      </w:r>
      <w:r w:rsidRPr="00EE678B">
        <w:t xml:space="preserve">  (MAY 30, 2006)</w:t>
      </w:r>
    </w:p>
    <w:p w:rsidR="00C91FB8" w:rsidRPr="00EE678B" w:rsidRDefault="00C91FB8" w:rsidP="005B5D24">
      <w:pPr>
        <w:pStyle w:val="ScreenCapture"/>
      </w:pPr>
      <w:r w:rsidRPr="00EE678B">
        <w:t>FILL DATE: (5/30/2006</w:t>
      </w:r>
      <w:r w:rsidR="00D8267F" w:rsidRPr="00EE678B">
        <w:t xml:space="preserve"> </w:t>
      </w:r>
      <w:r w:rsidRPr="00EE678B">
        <w:t xml:space="preserve">– 6/9/2006): TODAY//  </w:t>
      </w:r>
      <w:r w:rsidRPr="00EE678B">
        <w:rPr>
          <w:b/>
        </w:rPr>
        <w:t>&lt;Enter&gt;</w:t>
      </w:r>
      <w:r w:rsidRPr="00EE678B">
        <w:t xml:space="preserve"> (MAY 30, 2006)</w:t>
      </w:r>
    </w:p>
    <w:p w:rsidR="00C91FB8" w:rsidRPr="00EE678B" w:rsidRDefault="00C91FB8" w:rsidP="005B5D24">
      <w:pPr>
        <w:pStyle w:val="ScreenCapture"/>
      </w:pPr>
      <w:r w:rsidRPr="00EE678B">
        <w:t xml:space="preserve">Nature of Order: WRITTEN// </w:t>
      </w:r>
      <w:r w:rsidRPr="00EE678B">
        <w:rPr>
          <w:b/>
        </w:rPr>
        <w:t>??</w:t>
      </w:r>
    </w:p>
    <w:p w:rsidR="00C91FB8" w:rsidRPr="00EE678B" w:rsidRDefault="00C91FB8" w:rsidP="005B5D24">
      <w:pPr>
        <w:pStyle w:val="ScreenCapture"/>
      </w:pPr>
    </w:p>
    <w:p w:rsidR="00C91FB8" w:rsidRPr="00EE678B" w:rsidRDefault="00C91FB8" w:rsidP="005B5D24">
      <w:pPr>
        <w:pStyle w:val="ScreenCapture"/>
      </w:pPr>
      <w:r w:rsidRPr="00EE678B">
        <w:t xml:space="preserve">                               Require        Print     Print on</w:t>
      </w:r>
    </w:p>
    <w:p w:rsidR="00C91FB8" w:rsidRPr="00EE678B" w:rsidRDefault="00C91FB8" w:rsidP="005B5D24">
      <w:pPr>
        <w:pStyle w:val="ScreenCapture"/>
      </w:pPr>
      <w:r w:rsidRPr="00EE678B">
        <w:t xml:space="preserve">  Nature of Order Activity   E.Signature   Chart Copy   Summary</w:t>
      </w:r>
    </w:p>
    <w:p w:rsidR="00C91FB8" w:rsidRPr="00EE678B" w:rsidRDefault="00C91FB8" w:rsidP="005B5D24">
      <w:pPr>
        <w:pStyle w:val="ScreenCapture"/>
      </w:pPr>
      <w:r w:rsidRPr="00EE678B">
        <w:t xml:space="preserve">  ------------------------   -----------   ----------   --------</w:t>
      </w:r>
    </w:p>
    <w:p w:rsidR="00C91FB8" w:rsidRPr="00EE678B" w:rsidRDefault="00C91FB8" w:rsidP="005B5D24">
      <w:pPr>
        <w:pStyle w:val="ScreenCapture"/>
      </w:pPr>
      <w:r w:rsidRPr="00EE678B">
        <w:t xml:space="preserve">  WRITTEN                                                  x</w:t>
      </w:r>
    </w:p>
    <w:p w:rsidR="00C91FB8" w:rsidRPr="00EE678B" w:rsidRDefault="00C91FB8" w:rsidP="005B5D24">
      <w:pPr>
        <w:pStyle w:val="ScreenCapture"/>
      </w:pPr>
      <w:r w:rsidRPr="00EE678B">
        <w:t xml:space="preserve">  VERBAL                          x            x           x</w:t>
      </w:r>
    </w:p>
    <w:p w:rsidR="00C91FB8" w:rsidRPr="00EE678B" w:rsidRDefault="00C91FB8" w:rsidP="005B5D24">
      <w:pPr>
        <w:pStyle w:val="ScreenCapture"/>
      </w:pPr>
      <w:r w:rsidRPr="00EE678B">
        <w:t xml:space="preserve">  TELEPHONED                      x            x           x</w:t>
      </w:r>
    </w:p>
    <w:p w:rsidR="00C91FB8" w:rsidRPr="00EE678B" w:rsidRDefault="00C91FB8" w:rsidP="005B5D24">
      <w:pPr>
        <w:pStyle w:val="ScreenCapture"/>
      </w:pPr>
      <w:r w:rsidRPr="00EE678B">
        <w:t xml:space="preserve">  SERVICE CORRECTION                                      </w:t>
      </w:r>
    </w:p>
    <w:p w:rsidR="00C91FB8" w:rsidRPr="00EE678B" w:rsidRDefault="00C91FB8" w:rsidP="005B5D24">
      <w:pPr>
        <w:pStyle w:val="ScreenCapture"/>
      </w:pPr>
      <w:r w:rsidRPr="00EE678B">
        <w:t xml:space="preserve">  POLICY                                       x           x</w:t>
      </w:r>
    </w:p>
    <w:p w:rsidR="00C91FB8" w:rsidRPr="00EE678B" w:rsidRDefault="00C91FB8" w:rsidP="005B5D24">
      <w:pPr>
        <w:pStyle w:val="ScreenCapture"/>
      </w:pPr>
      <w:r w:rsidRPr="00EE678B">
        <w:t xml:space="preserve">  DUPLICATE                                               </w:t>
      </w:r>
    </w:p>
    <w:p w:rsidR="00C91FB8" w:rsidRPr="00EE678B" w:rsidRDefault="00C91FB8" w:rsidP="005B5D24">
      <w:pPr>
        <w:pStyle w:val="ScreenCapture"/>
      </w:pPr>
      <w:bookmarkStart w:id="4808" w:name="OLE_LINK119"/>
      <w:bookmarkStart w:id="4809" w:name="OLE_LINK120"/>
      <w:r w:rsidRPr="00EE678B">
        <w:t xml:space="preserve">  SERVICE REJECT                  x            x</w:t>
      </w:r>
    </w:p>
    <w:bookmarkEnd w:id="4808"/>
    <w:bookmarkEnd w:id="4809"/>
    <w:p w:rsidR="00C91FB8" w:rsidRPr="00EE678B" w:rsidRDefault="00C91FB8" w:rsidP="005B5D24">
      <w:pPr>
        <w:pStyle w:val="ScreenCapture"/>
      </w:pPr>
    </w:p>
    <w:p w:rsidR="00C91FB8" w:rsidRPr="00EE678B" w:rsidRDefault="00C91FB8" w:rsidP="005B5D24">
      <w:pPr>
        <w:pStyle w:val="ScreenCapture"/>
      </w:pPr>
      <w:r w:rsidRPr="00EE678B">
        <w:t xml:space="preserve">Nature of Order: WRITTEN//  </w:t>
      </w:r>
      <w:r w:rsidRPr="00EE678B">
        <w:rPr>
          <w:b/>
        </w:rPr>
        <w:t>&lt;Enter&gt;</w:t>
      </w:r>
      <w:r w:rsidRPr="00EE678B">
        <w:t xml:space="preserve"> W</w:t>
      </w:r>
    </w:p>
    <w:p w:rsidR="00C91FB8" w:rsidRPr="00EE678B" w:rsidRDefault="00C91FB8" w:rsidP="005B5D24">
      <w:pPr>
        <w:pStyle w:val="ScreenCapture"/>
      </w:pPr>
      <w:r w:rsidRPr="00EE678B">
        <w:t xml:space="preserve">WAS THE PATIENT COUNSELED: NO// </w:t>
      </w:r>
      <w:r w:rsidRPr="00EE678B">
        <w:rPr>
          <w:b/>
          <w:bCs/>
        </w:rPr>
        <w:t>Y</w:t>
      </w:r>
      <w:r w:rsidRPr="00EE678B">
        <w:t xml:space="preserve">  YES</w:t>
      </w:r>
    </w:p>
    <w:p w:rsidR="00C91FB8" w:rsidRPr="00EE678B" w:rsidRDefault="00C91FB8" w:rsidP="005B5D24">
      <w:pPr>
        <w:pStyle w:val="ScreenCapture"/>
      </w:pPr>
      <w:r w:rsidRPr="00EE678B">
        <w:t xml:space="preserve">WAS COUNSELING UNDERSTOOD: NO// </w:t>
      </w:r>
      <w:r w:rsidRPr="00EE678B">
        <w:rPr>
          <w:b/>
          <w:bCs/>
        </w:rPr>
        <w:t>Y</w:t>
      </w:r>
      <w:r w:rsidRPr="00EE678B">
        <w:t xml:space="preserve">  YES</w:t>
      </w:r>
    </w:p>
    <w:p w:rsidR="00C91FB8" w:rsidRPr="00EE678B" w:rsidRDefault="00C91FB8" w:rsidP="00C91FB8">
      <w:pPr>
        <w:rPr>
          <w:color w:val="000000"/>
        </w:rPr>
      </w:pPr>
    </w:p>
    <w:p w:rsidR="00C91FB8" w:rsidRPr="00EE678B" w:rsidRDefault="00C91FB8" w:rsidP="00C91FB8">
      <w:pPr>
        <w:rPr>
          <w:color w:val="000000"/>
          <w:szCs w:val="20"/>
        </w:rPr>
      </w:pPr>
      <w:r w:rsidRPr="00EE678B">
        <w:rPr>
          <w:color w:val="000000"/>
          <w:szCs w:val="20"/>
        </w:rPr>
        <w:t>An option to add a progress note has been added. If “Yes” is entered at this prompt, the progress note entry will begin after the order information has been displayed and confirmed. The order is redisplayed, along with information on any service-connected disabilities on record.</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(continued)</w:t>
      </w:r>
    </w:p>
    <w:p w:rsidR="00C91FB8" w:rsidRPr="00EE678B" w:rsidRDefault="00C91FB8" w:rsidP="005B5D24">
      <w:pPr>
        <w:pStyle w:val="ScreenCapture"/>
        <w:rPr>
          <w:b/>
        </w:rPr>
      </w:pPr>
      <w:r w:rsidRPr="00EE678B">
        <w:t xml:space="preserve">Do you want to enter a Progress Note? No// </w:t>
      </w:r>
      <w:r w:rsidRPr="00EE678B">
        <w:rPr>
          <w:b/>
        </w:rPr>
        <w:t>&lt;Enter&gt;</w:t>
      </w:r>
    </w:p>
    <w:p w:rsidR="00C91FB8" w:rsidRPr="00EE678B" w:rsidRDefault="00C91FB8" w:rsidP="005B5D24">
      <w:pPr>
        <w:pStyle w:val="ScreenCapture"/>
      </w:pPr>
    </w:p>
    <w:p w:rsidR="00C91FB8" w:rsidRPr="00EE678B" w:rsidRDefault="00C91FB8" w:rsidP="005B5D24">
      <w:pPr>
        <w:pStyle w:val="ScreenCapture"/>
      </w:pPr>
      <w:r w:rsidRPr="00EE678B">
        <w:t>Rx # 503906            05/30/01</w:t>
      </w:r>
    </w:p>
    <w:p w:rsidR="00C91FB8" w:rsidRPr="00EE678B" w:rsidRDefault="00C91FB8" w:rsidP="005B5D24">
      <w:pPr>
        <w:pStyle w:val="ScreenCapture"/>
      </w:pPr>
      <w:r w:rsidRPr="00EE678B">
        <w:t>OPPATIENT25,ONE                 #80</w:t>
      </w:r>
    </w:p>
    <w:p w:rsidR="00C91FB8" w:rsidRPr="00EE678B" w:rsidRDefault="00C91FB8" w:rsidP="005B5D24">
      <w:pPr>
        <w:pStyle w:val="ScreenCapture"/>
      </w:pPr>
      <w:r w:rsidRPr="00EE678B">
        <w:t>TAKE TWO CAPSULES BY MOUTH FOUR TIMES A DAY FOR 10 DAYS WITH FOOD</w:t>
      </w:r>
    </w:p>
    <w:p w:rsidR="00C91FB8" w:rsidRPr="00EE678B" w:rsidRDefault="00C91FB8" w:rsidP="005B5D24">
      <w:pPr>
        <w:pStyle w:val="ScreenCapture"/>
      </w:pPr>
    </w:p>
    <w:p w:rsidR="00C91FB8" w:rsidRPr="00EE678B" w:rsidRDefault="00C91FB8" w:rsidP="005B5D24">
      <w:pPr>
        <w:pStyle w:val="ScreenCapture"/>
      </w:pPr>
      <w:r w:rsidRPr="00EE678B">
        <w:t>AMPICILLIN 250MG CAP</w:t>
      </w:r>
    </w:p>
    <w:p w:rsidR="00C91FB8" w:rsidRPr="00EE678B" w:rsidRDefault="00C91FB8" w:rsidP="005B5D24">
      <w:pPr>
        <w:pStyle w:val="ScreenCapture"/>
      </w:pPr>
      <w:r w:rsidRPr="00EE678B">
        <w:t>OPPROVIDER1,TWO           OPPHARMACIST4,THREE</w:t>
      </w:r>
    </w:p>
    <w:p w:rsidR="00C91FB8" w:rsidRPr="00EE678B" w:rsidRDefault="00C91FB8" w:rsidP="005B5D24">
      <w:pPr>
        <w:pStyle w:val="ScreenCapture"/>
      </w:pPr>
      <w:r w:rsidRPr="00EE678B">
        <w:t># of Refills: 11</w:t>
      </w:r>
    </w:p>
    <w:p w:rsidR="00C91FB8" w:rsidRPr="00EE678B" w:rsidRDefault="00C91FB8" w:rsidP="005B5D24">
      <w:pPr>
        <w:pStyle w:val="ScreenCapture"/>
      </w:pPr>
    </w:p>
    <w:p w:rsidR="00C91FB8" w:rsidRPr="00EE678B" w:rsidRDefault="00C91FB8" w:rsidP="005B5D24">
      <w:pPr>
        <w:pStyle w:val="ScreenCapture"/>
      </w:pPr>
      <w:r w:rsidRPr="00EE678B">
        <w:tab/>
        <w:t xml:space="preserve"> SC Percent: 40%</w:t>
      </w:r>
    </w:p>
    <w:p w:rsidR="00C91FB8" w:rsidRPr="00EE678B" w:rsidRDefault="00C91FB8" w:rsidP="005B5D24">
      <w:pPr>
        <w:pStyle w:val="ScreenCapture"/>
      </w:pPr>
      <w:r w:rsidRPr="00EE678B">
        <w:tab/>
        <w:t>Disabilities: NONE STATED</w:t>
      </w:r>
    </w:p>
    <w:p w:rsidR="00C91FB8" w:rsidRPr="00EE678B" w:rsidRDefault="00C91FB8" w:rsidP="005B5D24">
      <w:pPr>
        <w:pStyle w:val="ScreenCapture"/>
      </w:pPr>
    </w:p>
    <w:p w:rsidR="00C91FB8" w:rsidRPr="00EE678B" w:rsidRDefault="00C91FB8" w:rsidP="005B5D24">
      <w:pPr>
        <w:pStyle w:val="ScreenCapture"/>
        <w:rPr>
          <w:b/>
          <w:u w:val="single"/>
        </w:rPr>
      </w:pPr>
      <w:r w:rsidRPr="00EE678B">
        <w:t xml:space="preserve">Was treatment for Service Connected condition? </w:t>
      </w:r>
      <w:r w:rsidRPr="00EE678B">
        <w:rPr>
          <w:b/>
        </w:rPr>
        <w:t>NO</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To determine if the order should be charged copay, eligible copay exemptions for the order are displayed one at a time. The user is asked if the order is being prescribed for the first service-connected condition displayed. If yes is entered at this point, the fill is set for No Copay and no other exemption questions are asked. Otherwise, the next eligible exemption is displayed and the question repeated. In the following example, the patient has reported exposure to herbicides during Vietnam-era service.</w:t>
      </w:r>
    </w:p>
    <w:p w:rsidR="00C91FB8" w:rsidRPr="00EE678B" w:rsidRDefault="00C91FB8" w:rsidP="00C91FB8">
      <w:pPr>
        <w:rPr>
          <w:color w:val="000000"/>
          <w:szCs w:val="20"/>
        </w:rPr>
      </w:pPr>
    </w:p>
    <w:p w:rsidR="00C91FB8" w:rsidRPr="00EE678B" w:rsidRDefault="00C91FB8" w:rsidP="005B5D24">
      <w:pPr>
        <w:pStyle w:val="ScreenCapture"/>
        <w:rPr>
          <w:b/>
          <w:bCs/>
          <w:u w:val="single"/>
        </w:rPr>
      </w:pPr>
      <w:r w:rsidRPr="00EE678B">
        <w:t xml:space="preserve">Was treatment related to Agent Orange exposure? </w:t>
      </w:r>
      <w:r w:rsidRPr="00EE678B">
        <w:rPr>
          <w:b/>
          <w:bCs/>
        </w:rPr>
        <w:t>NO</w:t>
      </w:r>
    </w:p>
    <w:p w:rsidR="00C91FB8" w:rsidRPr="00EE678B" w:rsidRDefault="00C91FB8" w:rsidP="005B5D24">
      <w:pPr>
        <w:pStyle w:val="ScreenCapture"/>
      </w:pPr>
      <w:r w:rsidRPr="00EE678B">
        <w:t xml:space="preserve">Is this correct? YES//  </w:t>
      </w:r>
      <w:r w:rsidRPr="00EE678B">
        <w:rPr>
          <w:b/>
        </w:rPr>
        <w:t>&lt;Enter&gt;</w:t>
      </w:r>
    </w:p>
    <w:p w:rsidR="00C91FB8" w:rsidRPr="00EE678B" w:rsidRDefault="00C91FB8" w:rsidP="005B5D24">
      <w:pPr>
        <w:pStyle w:val="ScreenCapture"/>
      </w:pPr>
      <w:r w:rsidRPr="00EE678B">
        <w:t>Another New Order for OPPATIENT25,ONE? YES//</w:t>
      </w:r>
    </w:p>
    <w:p w:rsidR="00C91FB8" w:rsidRPr="00EE678B" w:rsidRDefault="00C91FB8" w:rsidP="00D8267F">
      <w:pPr>
        <w:pStyle w:val="Heading4"/>
      </w:pPr>
      <w:bookmarkStart w:id="4810" w:name="_Toc280701289"/>
      <w:bookmarkStart w:id="4811" w:name="_Toc299044460"/>
      <w:bookmarkStart w:id="4812" w:name="_Toc280853629"/>
      <w:r w:rsidRPr="00EE678B">
        <w:t>Entering a new order with Local or Free-Text Dosage</w:t>
      </w:r>
      <w:bookmarkEnd w:id="4810"/>
      <w:bookmarkEnd w:id="4811"/>
      <w:bookmarkEnd w:id="4812"/>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The software checks the medication selected for any interactions or allergies noted in the patient’s record, which includes any Non-VA Meds</w:t>
      </w:r>
      <w:r w:rsidRPr="00EE678B">
        <w:rPr>
          <w:color w:val="000000"/>
          <w:szCs w:val="20"/>
        </w:rPr>
        <w:fldChar w:fldCharType="begin"/>
      </w:r>
      <w:r w:rsidRPr="00EE678B">
        <w:rPr>
          <w:color w:val="000000"/>
          <w:szCs w:val="20"/>
        </w:rPr>
        <w:instrText>XE "Non-VA Meds"</w:instrText>
      </w:r>
      <w:r w:rsidRPr="00EE678B">
        <w:rPr>
          <w:color w:val="000000"/>
          <w:szCs w:val="20"/>
        </w:rPr>
        <w:fldChar w:fldCharType="end"/>
      </w:r>
      <w:r w:rsidRPr="00EE678B">
        <w:rPr>
          <w:color w:val="000000"/>
          <w:szCs w:val="20"/>
        </w:rPr>
        <w:t>. The next prompts shown will be the new fields used to build a Sig. The list of available possible dosages shown after order checks is linked to the drug ordered. One of the dosages listed may be chosen or a different, free text dosage may be entered. Confirmation of the dosage is required and the value entered is displayed again to allow the user to confirm that it is correct.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Medications with non-numeric dosages, such as ointments and creams, will display non-numeric possible default dosages. Because the dosage is non-numeric, values for dispense units per dose and quantity cannot be calculated.</w:t>
      </w:r>
    </w:p>
    <w:p w:rsidR="00C91FB8" w:rsidRPr="00EE678B" w:rsidRDefault="00C91FB8" w:rsidP="00C91FB8">
      <w:pPr>
        <w:rPr>
          <w:color w:val="000000"/>
          <w:szCs w:val="20"/>
        </w:rPr>
      </w:pPr>
    </w:p>
    <w:p w:rsidR="00C91FB8" w:rsidRPr="00EE678B" w:rsidRDefault="00C91FB8" w:rsidP="008E248B">
      <w:pPr>
        <w:pStyle w:val="ExampleHeading"/>
      </w:pPr>
      <w:r w:rsidRPr="00EE678B">
        <w:t>Example: Entering a New Order with Local or Free-Text Dosage</w:t>
      </w:r>
    </w:p>
    <w:p w:rsidR="00192FB8" w:rsidRPr="00B31611" w:rsidRDefault="00192FB8" w:rsidP="00192FB8">
      <w:pPr>
        <w:pStyle w:val="ScreenCapture"/>
        <w:keepNext/>
      </w:pPr>
      <w:r w:rsidRPr="00B31611">
        <w:t>DRUG:    TYLENOL #3  ACETAMINOPHEN AND CODEINE 30MG         CN101</w:t>
      </w:r>
    </w:p>
    <w:p w:rsidR="00192FB8" w:rsidRPr="00B31611" w:rsidRDefault="00192FB8" w:rsidP="00192FB8">
      <w:pPr>
        <w:pStyle w:val="ScreenCapture"/>
      </w:pPr>
      <w:r w:rsidRPr="00B31611">
        <w:t xml:space="preserve">         ...OK? Yes//  (Yes)</w:t>
      </w:r>
    </w:p>
    <w:p w:rsidR="00192FB8" w:rsidRPr="00B31611" w:rsidRDefault="00192FB8" w:rsidP="00192FB8">
      <w:pPr>
        <w:pStyle w:val="ScreenCapture"/>
      </w:pPr>
    </w:p>
    <w:p w:rsidR="00192FB8" w:rsidRPr="00B31611" w:rsidRDefault="00192FB8" w:rsidP="00192FB8">
      <w:pPr>
        <w:pStyle w:val="ScreenCapture"/>
      </w:pPr>
      <w:r w:rsidRPr="00B31611">
        <w:t>Now doing remote order checks. Please wait...</w:t>
      </w:r>
    </w:p>
    <w:p w:rsidR="00192FB8" w:rsidRPr="00B31611" w:rsidRDefault="00192FB8" w:rsidP="00192FB8">
      <w:pPr>
        <w:pStyle w:val="ScreenCapture"/>
      </w:pPr>
    </w:p>
    <w:p w:rsidR="00192FB8" w:rsidRPr="00B31611" w:rsidRDefault="00192FB8" w:rsidP="00192FB8">
      <w:pPr>
        <w:pStyle w:val="ScreenCapture"/>
      </w:pPr>
      <w:r w:rsidRPr="00B31611">
        <w:t>Now doing allergy checks.  Please wait...</w:t>
      </w:r>
    </w:p>
    <w:p w:rsidR="00192FB8" w:rsidRPr="00B31611" w:rsidRDefault="00192FB8" w:rsidP="00192FB8">
      <w:pPr>
        <w:pStyle w:val="ScreenCapture"/>
      </w:pPr>
    </w:p>
    <w:p w:rsidR="00192FB8" w:rsidRPr="00B31611" w:rsidRDefault="00192FB8" w:rsidP="00192FB8">
      <w:pPr>
        <w:pStyle w:val="ScreenCapture"/>
      </w:pPr>
      <w:r w:rsidRPr="00B31611">
        <w:t>Now processing Clinical Reminder Order Checks. Please wait ...</w:t>
      </w:r>
    </w:p>
    <w:p w:rsidR="00192FB8" w:rsidRPr="00B31611" w:rsidRDefault="00192FB8" w:rsidP="00192FB8">
      <w:pPr>
        <w:pStyle w:val="ScreenCapture"/>
      </w:pPr>
    </w:p>
    <w:p w:rsidR="00192FB8" w:rsidRPr="00B31611" w:rsidRDefault="00192FB8" w:rsidP="00192FB8">
      <w:pPr>
        <w:pStyle w:val="ScreenCapture"/>
      </w:pPr>
      <w:r w:rsidRPr="00B31611">
        <w:t>Now Processing Enhanced Order Checks!  Please wait...</w:t>
      </w:r>
    </w:p>
    <w:p w:rsidR="00192FB8" w:rsidRPr="00B31611" w:rsidRDefault="00192FB8" w:rsidP="00192FB8">
      <w:pPr>
        <w:pStyle w:val="ScreenCapture"/>
      </w:pPr>
    </w:p>
    <w:p w:rsidR="00192FB8" w:rsidRPr="00D7570F" w:rsidRDefault="00163129" w:rsidP="00192FB8">
      <w:pPr>
        <w:pStyle w:val="ScreenCapture"/>
        <w:rPr>
          <w:lang w:val="en-US"/>
        </w:rPr>
      </w:pPr>
      <w:bookmarkStart w:id="4813" w:name="Page_238"/>
      <w:bookmarkEnd w:id="4813"/>
      <w:r>
        <w:rPr>
          <w:lang w:val="en-US"/>
        </w:rPr>
        <w:t xml:space="preserve">There are 3 </w:t>
      </w:r>
      <w:r w:rsidR="00192FB8" w:rsidRPr="00B31611">
        <w:t>Available Dosage(s)</w:t>
      </w:r>
      <w:r>
        <w:rPr>
          <w:lang w:val="en-US"/>
        </w:rPr>
        <w:t>:</w:t>
      </w:r>
    </w:p>
    <w:p w:rsidR="00192FB8" w:rsidRPr="00B31611" w:rsidRDefault="00192FB8" w:rsidP="00192FB8">
      <w:pPr>
        <w:pStyle w:val="ScreenCapture"/>
      </w:pPr>
      <w:r w:rsidRPr="00B31611">
        <w:t xml:space="preserve">       1. 1 TABLET</w:t>
      </w:r>
    </w:p>
    <w:p w:rsidR="00192FB8" w:rsidRPr="00B31611" w:rsidRDefault="00192FB8" w:rsidP="00192FB8">
      <w:pPr>
        <w:pStyle w:val="ScreenCapture"/>
      </w:pPr>
      <w:r w:rsidRPr="00B31611">
        <w:t xml:space="preserve">       2. 2 TABLET(S)</w:t>
      </w:r>
    </w:p>
    <w:p w:rsidR="00192FB8" w:rsidRPr="00B31611" w:rsidRDefault="00192FB8" w:rsidP="00192FB8">
      <w:pPr>
        <w:pStyle w:val="ScreenCapture"/>
      </w:pPr>
      <w:r w:rsidRPr="00B31611">
        <w:t xml:space="preserve">       3. 3 TABLET(S)</w:t>
      </w:r>
    </w:p>
    <w:p w:rsidR="00192FB8" w:rsidRPr="00B31611" w:rsidRDefault="00192FB8" w:rsidP="00192FB8">
      <w:pPr>
        <w:pStyle w:val="ScreenCapture"/>
      </w:pPr>
    </w:p>
    <w:p w:rsidR="00192FB8" w:rsidRPr="00B31611" w:rsidRDefault="00192FB8" w:rsidP="00192FB8">
      <w:pPr>
        <w:pStyle w:val="ScreenCapture"/>
      </w:pPr>
      <w:r w:rsidRPr="00B31611">
        <w:t>Select from list of Available Dosages</w:t>
      </w:r>
      <w:r w:rsidR="00163129">
        <w:rPr>
          <w:lang w:val="en-US"/>
        </w:rPr>
        <w:t xml:space="preserve"> (1-3)</w:t>
      </w:r>
      <w:r w:rsidRPr="00B31611">
        <w:t>, Enter Free Text Dose</w:t>
      </w:r>
    </w:p>
    <w:p w:rsidR="00192FB8" w:rsidRPr="00B31611" w:rsidRDefault="00192FB8" w:rsidP="00192FB8">
      <w:pPr>
        <w:pStyle w:val="ScreenCapture"/>
      </w:pPr>
      <w:r w:rsidRPr="00B31611">
        <w:t xml:space="preserve">or Enter a Question Mark (?) to view list: </w:t>
      </w:r>
      <w:r w:rsidRPr="00B31611">
        <w:rPr>
          <w:b/>
        </w:rPr>
        <w:t>2</w:t>
      </w:r>
      <w:r w:rsidRPr="00B31611">
        <w:t xml:space="preserve"> 2 TABLET(S)</w:t>
      </w:r>
    </w:p>
    <w:p w:rsidR="00192FB8" w:rsidRPr="00B31611" w:rsidRDefault="00192FB8" w:rsidP="00192FB8">
      <w:pPr>
        <w:pStyle w:val="ScreenCapture"/>
      </w:pPr>
      <w:r w:rsidRPr="00B31611">
        <w:t xml:space="preserve">You entered 2 TABLET(S) is this correct? Yes// </w:t>
      </w:r>
      <w:r w:rsidRPr="00B31611">
        <w:rPr>
          <w:b/>
          <w:sz w:val="20"/>
        </w:rPr>
        <w:t>&lt;Enter&gt;</w:t>
      </w:r>
      <w:r w:rsidRPr="00B31611">
        <w:rPr>
          <w:sz w:val="20"/>
        </w:rPr>
        <w:t xml:space="preserve"> </w:t>
      </w:r>
      <w:r w:rsidRPr="00B31611">
        <w:t>YES</w:t>
      </w:r>
    </w:p>
    <w:p w:rsidR="00192FB8" w:rsidRPr="00B31611" w:rsidRDefault="00192FB8" w:rsidP="00192FB8">
      <w:pPr>
        <w:pStyle w:val="ScreenCapture"/>
      </w:pPr>
      <w:r w:rsidRPr="00B31611">
        <w:t xml:space="preserve">OTHER LANGUAGE DOSAGE: </w:t>
      </w:r>
      <w:r w:rsidRPr="00B31611">
        <w:rPr>
          <w:b/>
          <w:bCs/>
        </w:rPr>
        <w:t>DOS TABLETA(S)</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The OTHER LANGUAGE DOSAGE field is only prompted for if a local or free- text dosage is entered and the patient has been identified as having another language preference.</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 xml:space="preserve">For local or free-text dosages, the Dispense Units Per Dose and Dosage Ordered are not prompted for. </w:t>
      </w:r>
    </w:p>
    <w:p w:rsidR="00C91FB8" w:rsidRPr="00EE678B" w:rsidRDefault="00C91FB8" w:rsidP="00C91FB8">
      <w:pPr>
        <w:rPr>
          <w:color w:val="000000"/>
          <w:szCs w:val="20"/>
        </w:rPr>
      </w:pPr>
    </w:p>
    <w:p w:rsidR="00C91FB8" w:rsidRPr="00EE678B" w:rsidRDefault="00583040" w:rsidP="00471B3B">
      <w:pPr>
        <w:ind w:left="720" w:hanging="720"/>
        <w:rPr>
          <w:color w:val="000000"/>
          <w:szCs w:val="20"/>
        </w:rPr>
      </w:pPr>
      <w:r>
        <w:rPr>
          <w:noProof/>
        </w:rPr>
        <w:drawing>
          <wp:inline distT="0" distB="0" distL="0" distR="0">
            <wp:extent cx="464820" cy="373380"/>
            <wp:effectExtent l="0" t="0" r="0" b="0"/>
            <wp:docPr id="62"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The optional field, OTHER LANGUAGE PREFERENCE in the PHARMACY PATIENT file, stores if a patient has another language preference. This field is accessed through the </w:t>
      </w:r>
      <w:r w:rsidR="00C91FB8" w:rsidRPr="00EE678B">
        <w:rPr>
          <w:i/>
          <w:color w:val="000000"/>
          <w:szCs w:val="20"/>
        </w:rPr>
        <w:t xml:space="preserve">Update Patient Record </w:t>
      </w:r>
      <w:r w:rsidR="00C91FB8" w:rsidRPr="00EE678B">
        <w:rPr>
          <w:color w:val="000000"/>
          <w:szCs w:val="20"/>
        </w:rPr>
        <w:t>option and the protocol Patient Record Update. If the other language preference is indicated for a patient, the user will be prompted to enter OTHER LANGUAGE DOSAGE.</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If a Route has not been associated with the Dispense Drug, the default Route of PO or Oral will be displayed. A different Route can be entered or it can be deleted at this point if needed. The Route is not required to complete a prescription. If the abbreviation entered is in the MEDICATION ROUTES file, the entry will be expanded in the Sig based on the OUTPATIENT EXPANSION field.</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pPr>
      <w:r w:rsidRPr="00EE678B">
        <w:t xml:space="preserve">ROUTE: PO// </w:t>
      </w:r>
      <w:r w:rsidRPr="00EE678B">
        <w:rPr>
          <w:b/>
        </w:rPr>
        <w:t>&lt;Enter&gt;</w:t>
      </w:r>
      <w:r w:rsidRPr="00EE678B">
        <w:t xml:space="preserve">   ORAL      PO  MOUTH</w:t>
      </w:r>
    </w:p>
    <w:p w:rsidR="00C91FB8" w:rsidRPr="00EE678B" w:rsidRDefault="00C91FB8" w:rsidP="005B5D24">
      <w:pPr>
        <w:pStyle w:val="ScreenCapture"/>
      </w:pPr>
      <w:r w:rsidRPr="00EE678B">
        <w:tab/>
        <w:t>or</w:t>
      </w:r>
    </w:p>
    <w:p w:rsidR="00C91FB8" w:rsidRPr="00EE678B" w:rsidRDefault="00C91FB8" w:rsidP="005B5D24">
      <w:pPr>
        <w:pStyle w:val="ScreenCapture"/>
      </w:pPr>
      <w:r w:rsidRPr="00EE678B">
        <w:t>ROUTE: PO// @ &lt;Enter to delete&gt;</w:t>
      </w:r>
    </w:p>
    <w:p w:rsidR="00C91FB8" w:rsidRPr="00EE678B" w:rsidRDefault="00C91FB8" w:rsidP="00C91FB8">
      <w:pPr>
        <w:rPr>
          <w:color w:val="000000"/>
          <w:szCs w:val="20"/>
        </w:rPr>
      </w:pPr>
    </w:p>
    <w:p w:rsidR="00C91FB8" w:rsidRPr="00EE678B" w:rsidRDefault="00C91FB8" w:rsidP="00C91FB8">
      <w:pPr>
        <w:rPr>
          <w:color w:val="000000"/>
          <w:szCs w:val="20"/>
        </w:rPr>
      </w:pPr>
      <w:r w:rsidRPr="00EE678B">
        <w:rPr>
          <w:color w:val="000000"/>
          <w:szCs w:val="20"/>
        </w:rPr>
        <w:t>A default schedule associated with the Orderable Item of the drug ordered is displayed at the “Schedule:” prompt. The default can be accepted or a different free text schedule can be entered. Free text entries cannot contain more than two spaces or be more than twenty characters long. Entries will be compared against a list of common abbreviations, first in the ADMINISTRATION SCHEDULE file and then in the MEDICATION INSTRUCTION file, and expanded if the entry matches. Any entry not found in the list of common abbreviations will be displayed in the Sig as entered.</w:t>
      </w:r>
    </w:p>
    <w:p w:rsidR="00C91FB8" w:rsidRPr="00EE678B" w:rsidRDefault="00C91FB8" w:rsidP="00C91FB8">
      <w:pPr>
        <w:rPr>
          <w:color w:val="000000"/>
          <w:szCs w:val="24"/>
        </w:rPr>
      </w:pPr>
    </w:p>
    <w:p w:rsidR="00163129" w:rsidRPr="006C0AE5" w:rsidRDefault="00163129" w:rsidP="00163129">
      <w:bookmarkStart w:id="4814" w:name="Page_240"/>
      <w:bookmarkStart w:id="4815" w:name="Page_239"/>
      <w:bookmarkEnd w:id="4814"/>
      <w:bookmarkEnd w:id="4815"/>
      <w:r w:rsidRPr="005B07CB">
        <w:t xml:space="preserve">With patch PSO*7*402, the </w:t>
      </w:r>
      <w:r>
        <w:t>user will be informed from which file the schedule selection is made and if the value entered will be considered as free text. The NAME, OLD SCHEDULE NAME(S) fields will be used for lookup from the ADMNISTRATION SCHEDULE file. The NAME, SYNONYM and OLD MED INSTRUCTION NAME(S) fields will be used for lookup from the MEDICATION INSTRUCTION file.The user will first be presented with</w:t>
      </w:r>
      <w:r w:rsidRPr="005B07CB">
        <w:t xml:space="preserve"> selections from the </w:t>
      </w:r>
      <w:r>
        <w:t xml:space="preserve">ADMINISTRATION SCHEDULE </w:t>
      </w:r>
      <w:r w:rsidRPr="005B07CB">
        <w:t>file based on the value entered at</w:t>
      </w:r>
      <w:r>
        <w:t xml:space="preserve"> the schedule prompt</w:t>
      </w:r>
      <w:r w:rsidRPr="005B07CB">
        <w:t xml:space="preserve">. If the user selects an entry, the lookup is complete. If the user chooses not to select a value from the </w:t>
      </w:r>
      <w:r>
        <w:t>ADMINISTRATION SCHEDULE</w:t>
      </w:r>
      <w:r w:rsidRPr="005B07CB">
        <w:t xml:space="preserve"> file, the softwa</w:t>
      </w:r>
      <w:r>
        <w:t xml:space="preserve">re displays selections from the </w:t>
      </w:r>
      <w:r w:rsidRPr="005B07CB">
        <w:t>MEDI</w:t>
      </w:r>
      <w:r>
        <w:t>C</w:t>
      </w:r>
      <w:r w:rsidRPr="005B07CB">
        <w:t xml:space="preserve">ATION </w:t>
      </w:r>
      <w:r>
        <w:t>INSTRUCTION</w:t>
      </w:r>
      <w:r w:rsidRPr="005B07CB">
        <w:t xml:space="preserve"> file. If a selection</w:t>
      </w:r>
      <w:r>
        <w:t xml:space="preserve"> </w:t>
      </w:r>
      <w:r w:rsidRPr="005B07CB">
        <w:t>is made, the lookup is complete. If the user choose</w:t>
      </w:r>
      <w:r>
        <w:t>s</w:t>
      </w:r>
      <w:r w:rsidRPr="005B07CB">
        <w:t xml:space="preserve"> not to select a value, the software informs the user that the value as entered will be </w:t>
      </w:r>
      <w:r>
        <w:t>accepted</w:t>
      </w:r>
      <w:r w:rsidRPr="005B07CB">
        <w:t xml:space="preserve"> at the schedule prompt as a free text entry.</w:t>
      </w:r>
    </w:p>
    <w:p w:rsidR="00163129" w:rsidRPr="00EE678B" w:rsidRDefault="00163129" w:rsidP="00163129">
      <w:pPr>
        <w:rPr>
          <w:color w:val="000000"/>
          <w:szCs w:val="24"/>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Schedule: BID</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ADMINISTRATION SCHEDULE (#51.1)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1   BID EXCLUDE MDD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2   BID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3   BID-AM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4   BID-NOON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5   BID-W/MEAL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Press &lt;Enter&gt; to see more, '^' to exit this list,  OR</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1-5: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6   BID2 PRN    BID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CHOOSE 1-6: </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Now searching MEDICATION INSTRUCTION (#51) file...</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BID  TWICE A DAY</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AP    BIDAP  TWICE A DAY IN MORNING AND EVENING</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r w:rsidRPr="0038517E">
        <w:rPr>
          <w:rFonts w:ascii="Courier New" w:hAnsi="Courier New" w:cs="Courier New"/>
          <w:sz w:val="16"/>
          <w:szCs w:val="16"/>
        </w:rPr>
        <w:t xml:space="preserve">         ...OK? Yes// N  (No)</w:t>
      </w:r>
    </w:p>
    <w:p w:rsidR="00163129" w:rsidRPr="0038517E" w:rsidRDefault="00163129" w:rsidP="00163129">
      <w:pPr>
        <w:shd w:val="clear" w:color="auto" w:fill="D9D9D9"/>
        <w:autoSpaceDE w:val="0"/>
        <w:autoSpaceDN w:val="0"/>
        <w:adjustRightInd w:val="0"/>
        <w:ind w:left="720"/>
        <w:rPr>
          <w:rFonts w:ascii="Courier New" w:hAnsi="Courier New" w:cs="Courier New"/>
          <w:sz w:val="16"/>
          <w:szCs w:val="16"/>
        </w:rPr>
      </w:pPr>
    </w:p>
    <w:p w:rsidR="00163129" w:rsidRPr="0038517E" w:rsidRDefault="00163129" w:rsidP="00163129">
      <w:pPr>
        <w:shd w:val="clear" w:color="auto" w:fill="D9D9D9"/>
        <w:ind w:left="720"/>
        <w:rPr>
          <w:rFonts w:ascii="Courier New" w:hAnsi="Courier New" w:cs="Courier New"/>
          <w:sz w:val="16"/>
          <w:szCs w:val="16"/>
        </w:rPr>
      </w:pPr>
      <w:r w:rsidRPr="0038517E">
        <w:rPr>
          <w:rFonts w:ascii="Courier New" w:hAnsi="Courier New" w:cs="Courier New"/>
          <w:sz w:val="16"/>
          <w:szCs w:val="16"/>
        </w:rPr>
        <w:t xml:space="preserve">  Free text 'BID' entered for schedule (TWICE A DAY)</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 xml:space="preserve">The LIMITED DURATION field is used only when a medication should be taken for a limited period of time. Days are assumed for numeric entries. The user should follow the number with a “H” to specify hours or a “M” to specify minutes. </w:t>
      </w:r>
    </w:p>
    <w:p w:rsidR="00C91FB8" w:rsidRPr="00EE678B" w:rsidRDefault="00C91FB8" w:rsidP="00C91FB8">
      <w:pPr>
        <w:rPr>
          <w:color w:val="000000"/>
          <w:szCs w:val="20"/>
        </w:rPr>
      </w:pPr>
    </w:p>
    <w:p w:rsidR="00C91FB8" w:rsidRPr="00EE678B" w:rsidRDefault="00583040" w:rsidP="00C91FB8">
      <w:pPr>
        <w:rPr>
          <w:color w:val="000000"/>
          <w:szCs w:val="20"/>
        </w:rPr>
      </w:pPr>
      <w:r>
        <w:rPr>
          <w:noProof/>
        </w:rPr>
        <w:drawing>
          <wp:inline distT="0" distB="0" distL="0" distR="0">
            <wp:extent cx="464820" cy="373380"/>
            <wp:effectExtent l="0" t="0" r="0" b="0"/>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b/>
          <w:color w:val="000000"/>
          <w:szCs w:val="20"/>
        </w:rPr>
        <w:t>Note</w:t>
      </w:r>
      <w:r w:rsidR="00C91FB8" w:rsidRPr="00EE678B">
        <w:rPr>
          <w:color w:val="000000"/>
          <w:szCs w:val="20"/>
        </w:rPr>
        <w:t>: Do not use this field for Days Supply.</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LIMITED DURATION (IN DAYS, HOURS OR MINUTES): </w:t>
      </w:r>
      <w:r w:rsidRPr="00EE678B">
        <w:rPr>
          <w:b/>
        </w:rPr>
        <w:t>90</w:t>
      </w:r>
      <w:r w:rsidRPr="00EE678B">
        <w:t xml:space="preserve"> (DAYS)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CONJUNCTION field is used to join dosing sequences in complex orders. Entries are limited to AND, THEN, or EXCEPT. AND is used for concurrent doses, such as “Take 1 tablet every morning AND take 2 tablets at bedtime”. THEN is used for consecutive doses, such as “Take 2 tablets daily for one week THEN take 1 tablet for five days.” EXCEPT is used to describe any dosing sequence that is not routine, such as “Take 1 tablet every day EXCEPT take no tablets Wednesday”. See Appendix B for examples.</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CONJUNCTION: </w:t>
      </w:r>
      <w:r w:rsidRPr="00EE678B">
        <w:rPr>
          <w:b/>
        </w:rPr>
        <w:t>&lt;Enter&gt;</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Any entry in the PATIENT INSTRUCTIONS field will first be checked to see if it contains any abbreviations that can be expanded. The entry will be added to the end of the Sig, after the dosing information, and the entire Sig will be displayed.</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PATIENT INSTRUCTIONS: </w:t>
      </w:r>
      <w:r w:rsidRPr="00EE678B">
        <w:rPr>
          <w:b/>
          <w:bCs/>
        </w:rPr>
        <w:t>WF</w:t>
      </w:r>
      <w:r w:rsidRPr="00EE678B">
        <w:tab/>
      </w:r>
      <w:r w:rsidRPr="00EE678B">
        <w:tab/>
      </w:r>
      <w:r w:rsidRPr="00EE678B">
        <w:tab/>
        <w:t>WITH FOOD</w:t>
      </w:r>
    </w:p>
    <w:p w:rsidR="00C91FB8" w:rsidRPr="00EE678B" w:rsidRDefault="00C91FB8" w:rsidP="005B5D24">
      <w:pPr>
        <w:pStyle w:val="ScreenCapture"/>
      </w:pPr>
      <w:r w:rsidRPr="00EE678B">
        <w:t>(TAKE 2 TABLETS BY MOUTH FOUR TIMES A DAY FOR 90 DAYS WITH FOOD)</w:t>
      </w:r>
    </w:p>
    <w:p w:rsidR="00C91FB8" w:rsidRPr="00EE678B" w:rsidRDefault="00C91FB8" w:rsidP="005B5D24">
      <w:pPr>
        <w:pStyle w:val="ScreenCapture"/>
      </w:pPr>
      <w:r w:rsidRPr="00EE678B">
        <w:t xml:space="preserve">OTHER PATIENT INSTRUCTIONS: </w:t>
      </w:r>
      <w:r w:rsidRPr="00EE678B">
        <w:rPr>
          <w:b/>
          <w:bCs/>
        </w:rPr>
        <w:t>WF</w:t>
      </w:r>
      <w:r w:rsidRPr="00EE678B">
        <w:tab/>
      </w:r>
      <w:r w:rsidRPr="00EE678B">
        <w:tab/>
        <w:t>CON ALIMENTO</w:t>
      </w:r>
    </w:p>
    <w:p w:rsidR="00C91FB8" w:rsidRPr="00EE678B" w:rsidRDefault="00C91FB8" w:rsidP="00C91FB8">
      <w:pPr>
        <w:rPr>
          <w:color w:val="000000"/>
        </w:rPr>
      </w:pPr>
    </w:p>
    <w:p w:rsidR="008426A7" w:rsidRPr="00EE678B" w:rsidRDefault="00C91FB8" w:rsidP="00BF147C">
      <w:r w:rsidRPr="00EE678B">
        <w:t xml:space="preserve">Patch PSS*1*47 adds two optional fields, OTHER LANGUAGE PREFERENCE and PMI LANGUAGE PREFERENCE in the PHARMACY PATIENT file that stores if a patient has another language preference and what language their PMI sheets should print at the CMOP. </w:t>
      </w:r>
    </w:p>
    <w:p w:rsidR="00BF147C" w:rsidRPr="00EE678B" w:rsidRDefault="00BF147C" w:rsidP="00BF147C"/>
    <w:p w:rsidR="00C91FB8" w:rsidRPr="00EE678B" w:rsidRDefault="00583040" w:rsidP="008426A7">
      <w:pPr>
        <w:ind w:left="720" w:hanging="720"/>
        <w:rPr>
          <w:rFonts w:ascii="Century Schoolbook" w:hAnsi="Century Schoolbook" w:cs="Arial"/>
          <w:color w:val="000000"/>
          <w:szCs w:val="20"/>
        </w:rPr>
      </w:pPr>
      <w:r>
        <w:rPr>
          <w:noProof/>
        </w:rPr>
        <w:drawing>
          <wp:inline distT="0" distB="0" distL="0" distR="0">
            <wp:extent cx="464820" cy="373380"/>
            <wp:effectExtent l="0" t="0" r="0" b="0"/>
            <wp:docPr id="64"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C91FB8" w:rsidRPr="00EE678B">
        <w:rPr>
          <w:color w:val="000000"/>
          <w:szCs w:val="20"/>
        </w:rPr>
        <w:t xml:space="preserve">These fields are accessed through the </w:t>
      </w:r>
      <w:r w:rsidR="00C91FB8" w:rsidRPr="00EE678B">
        <w:rPr>
          <w:i/>
          <w:color w:val="000000"/>
          <w:szCs w:val="20"/>
        </w:rPr>
        <w:t>Update Patient Record</w:t>
      </w:r>
      <w:r w:rsidR="00C91FB8" w:rsidRPr="00EE678B">
        <w:rPr>
          <w:color w:val="000000"/>
          <w:szCs w:val="20"/>
        </w:rPr>
        <w:t xml:space="preserve"> option and the protocol Patient Record Update. If the other language preference is indicated for a patient, the user will be prompted to enter OTHER PATIENT INSTRUCTIONS after selecting the PATIENT INSTRUCTIONS field to enter/edit. If a quick code is entered at the OTHER PATIENT INSTRUCTIONS prompt, the expansion entered at the OTHER PATIENT INSTRUCTIONS EXPANSIONS will print on the prescription label.</w:t>
      </w:r>
    </w:p>
    <w:p w:rsidR="00C91FB8" w:rsidRPr="00EE678B" w:rsidRDefault="00C91FB8" w:rsidP="00C91FB8">
      <w:pPr>
        <w:ind w:left="720"/>
        <w:rPr>
          <w:color w:val="000000"/>
          <w:szCs w:val="24"/>
        </w:rPr>
      </w:pPr>
    </w:p>
    <w:p w:rsidR="00C91FB8" w:rsidRPr="00EE678B" w:rsidRDefault="00C91FB8" w:rsidP="00C91FB8">
      <w:pPr>
        <w:rPr>
          <w:color w:val="000000"/>
          <w:szCs w:val="20"/>
        </w:rPr>
      </w:pPr>
      <w:r w:rsidRPr="00EE678B">
        <w:rPr>
          <w:color w:val="000000"/>
          <w:szCs w:val="20"/>
        </w:rPr>
        <w:t>A default value for Days Supply based on patient status is displayed. A default quantity is NOT calculated for local and free-text dosages. See Appendix B for more information on QUANTITY calculations.</w:t>
      </w:r>
    </w:p>
    <w:p w:rsidR="00C91FB8" w:rsidRPr="00EE678B" w:rsidRDefault="00C91FB8" w:rsidP="00C91FB8">
      <w:pPr>
        <w:rPr>
          <w:color w:val="000000"/>
          <w:szCs w:val="24"/>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pPr>
      <w:r w:rsidRPr="00EE678B">
        <w:t xml:space="preserve">DAYS SUPPLY: (1-90): 30// </w:t>
      </w:r>
      <w:r w:rsidRPr="00EE678B">
        <w:rPr>
          <w:b/>
        </w:rPr>
        <w:t>90</w:t>
      </w:r>
      <w:r w:rsidRPr="00EE678B">
        <w:t xml:space="preserve"> </w:t>
      </w:r>
    </w:p>
    <w:p w:rsidR="00C91FB8" w:rsidRPr="00EE678B" w:rsidRDefault="00C91FB8" w:rsidP="005B5D24">
      <w:pPr>
        <w:pStyle w:val="ScreenCapture"/>
      </w:pPr>
      <w:r w:rsidRPr="00EE678B">
        <w:t xml:space="preserve">QTY ( CAP ):   </w:t>
      </w:r>
      <w:r w:rsidRPr="00EE678B">
        <w:rPr>
          <w:b/>
          <w:bCs/>
        </w:rPr>
        <w:t>720</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The remaining prompts have not changed.</w:t>
      </w:r>
    </w:p>
    <w:p w:rsidR="00C91FB8" w:rsidRPr="00EE678B" w:rsidRDefault="00C91FB8" w:rsidP="00C91FB8">
      <w:pPr>
        <w:rPr>
          <w:color w:val="000000"/>
          <w:szCs w:val="24"/>
        </w:rPr>
      </w:pPr>
    </w:p>
    <w:p w:rsidR="00C91FB8" w:rsidRPr="00EE678B" w:rsidRDefault="00C91FB8" w:rsidP="005B5D24">
      <w:pPr>
        <w:pStyle w:val="ScreenCapture"/>
      </w:pPr>
      <w:r w:rsidRPr="00EE678B">
        <w:t xml:space="preserve">COPIES: 1// </w:t>
      </w:r>
      <w:r w:rsidRPr="00EE678B">
        <w:rPr>
          <w:b/>
        </w:rPr>
        <w:t>&lt;Enter&gt;</w:t>
      </w:r>
      <w:r w:rsidRPr="00EE678B">
        <w:t xml:space="preserve"> 1</w:t>
      </w:r>
    </w:p>
    <w:p w:rsidR="00C91FB8" w:rsidRPr="00EE678B" w:rsidRDefault="00C91FB8" w:rsidP="005B5D24">
      <w:pPr>
        <w:pStyle w:val="ScreenCapture"/>
      </w:pPr>
      <w:r w:rsidRPr="00EE678B">
        <w:t xml:space="preserve"># OF REFILLS: (0-1): 1// </w:t>
      </w:r>
      <w:r w:rsidRPr="00EE678B">
        <w:rPr>
          <w:b/>
        </w:rPr>
        <w:t>1</w:t>
      </w:r>
    </w:p>
    <w:p w:rsidR="00C91FB8" w:rsidRPr="00EE678B" w:rsidRDefault="00C91FB8" w:rsidP="005B5D24">
      <w:pPr>
        <w:pStyle w:val="ScreenCapture"/>
      </w:pPr>
      <w:r w:rsidRPr="00EE678B">
        <w:t xml:space="preserve">PROVIDER:    </w:t>
      </w:r>
      <w:r w:rsidRPr="00EE678B">
        <w:rPr>
          <w:b/>
        </w:rPr>
        <w:t>OPPROVIDER4,TWO</w:t>
      </w:r>
      <w:r w:rsidRPr="00EE678B">
        <w:t xml:space="preserve">    </w:t>
      </w:r>
    </w:p>
    <w:p w:rsidR="00C91FB8" w:rsidRPr="00EE678B" w:rsidRDefault="00C91FB8" w:rsidP="005B5D24">
      <w:pPr>
        <w:pStyle w:val="ScreenCapture"/>
      </w:pPr>
      <w:r w:rsidRPr="00EE678B">
        <w:t xml:space="preserve">CLINIC:    OUTPT NURSE GREEN TEAM    </w:t>
      </w:r>
    </w:p>
    <w:p w:rsidR="00C91FB8" w:rsidRPr="00EE678B" w:rsidRDefault="00C91FB8" w:rsidP="005B5D24">
      <w:pPr>
        <w:pStyle w:val="ScreenCapture"/>
      </w:pPr>
      <w:r w:rsidRPr="00EE678B">
        <w:t xml:space="preserve">MAIL/WINDOW: WINDOW// </w:t>
      </w:r>
      <w:r w:rsidRPr="00EE678B">
        <w:rPr>
          <w:b/>
        </w:rPr>
        <w:t>&lt;Enter&gt;</w:t>
      </w:r>
      <w:r w:rsidRPr="00EE678B">
        <w:t xml:space="preserve">  WINDOW</w:t>
      </w:r>
    </w:p>
    <w:p w:rsidR="00C91FB8" w:rsidRPr="00EE678B" w:rsidRDefault="00C91FB8" w:rsidP="005B5D24">
      <w:pPr>
        <w:pStyle w:val="ScreenCapture"/>
      </w:pPr>
      <w:r w:rsidRPr="00EE678B">
        <w:t xml:space="preserve">METHOD OF PICK-UP: </w:t>
      </w:r>
      <w:r w:rsidRPr="00EE678B">
        <w:rPr>
          <w:b/>
        </w:rPr>
        <w:t>&lt;Enter&gt;</w:t>
      </w:r>
    </w:p>
    <w:p w:rsidR="00C91FB8" w:rsidRPr="00EE678B" w:rsidRDefault="00C91FB8" w:rsidP="005B5D24">
      <w:pPr>
        <w:pStyle w:val="ScreenCapture"/>
      </w:pPr>
      <w:r w:rsidRPr="00EE678B">
        <w:t xml:space="preserve">REMARKS: </w:t>
      </w:r>
      <w:r w:rsidRPr="00EE678B">
        <w:rPr>
          <w:b/>
        </w:rPr>
        <w:t>&lt;Enter&gt;</w:t>
      </w:r>
    </w:p>
    <w:p w:rsidR="00C91FB8" w:rsidRPr="00EE678B" w:rsidRDefault="00C91FB8" w:rsidP="005B5D24">
      <w:pPr>
        <w:pStyle w:val="ScreenCapture"/>
      </w:pPr>
      <w:r w:rsidRPr="00EE678B">
        <w:t xml:space="preserve">ISSUE DATE: TODAY// </w:t>
      </w:r>
      <w:r w:rsidRPr="00EE678B">
        <w:rPr>
          <w:b/>
        </w:rPr>
        <w:t>&lt;Enter&gt;</w:t>
      </w:r>
      <w:r w:rsidRPr="00EE678B">
        <w:t xml:space="preserve">  (MAY 30, 2006)</w:t>
      </w:r>
    </w:p>
    <w:p w:rsidR="00C91FB8" w:rsidRPr="00EE678B" w:rsidRDefault="00C91FB8" w:rsidP="005B5D24">
      <w:pPr>
        <w:pStyle w:val="ScreenCapture"/>
      </w:pPr>
      <w:r w:rsidRPr="00EE678B">
        <w:t>FILL DATE: (5/30/2006</w:t>
      </w:r>
      <w:r w:rsidR="00D8267F" w:rsidRPr="00EE678B">
        <w:t xml:space="preserve"> </w:t>
      </w:r>
      <w:r w:rsidRPr="00EE678B">
        <w:t xml:space="preserve">– 6/9/2006): TODAY//  </w:t>
      </w:r>
      <w:r w:rsidRPr="00EE678B">
        <w:rPr>
          <w:b/>
        </w:rPr>
        <w:t>&lt;Enter&gt;</w:t>
      </w:r>
      <w:r w:rsidRPr="00EE678B">
        <w:t xml:space="preserve"> (MAY 30, 2006)</w:t>
      </w:r>
    </w:p>
    <w:p w:rsidR="00C91FB8" w:rsidRPr="00EE678B" w:rsidRDefault="00C91FB8" w:rsidP="005B5D24">
      <w:pPr>
        <w:pStyle w:val="ScreenCapture"/>
      </w:pPr>
      <w:r w:rsidRPr="00EE678B">
        <w:t xml:space="preserve">Nature of Order: WRITTEN//  </w:t>
      </w:r>
      <w:r w:rsidRPr="00EE678B">
        <w:rPr>
          <w:b/>
        </w:rPr>
        <w:t>&lt;Enter&gt;</w:t>
      </w:r>
      <w:r w:rsidRPr="00EE678B">
        <w:t xml:space="preserve"> W</w:t>
      </w:r>
    </w:p>
    <w:p w:rsidR="00C91FB8" w:rsidRPr="00EE678B" w:rsidRDefault="00C91FB8" w:rsidP="005B5D24">
      <w:pPr>
        <w:pStyle w:val="ScreenCapture"/>
      </w:pPr>
      <w:r w:rsidRPr="00EE678B">
        <w:t xml:space="preserve">WAS THE PATIENT COUNSELED: NO// </w:t>
      </w:r>
      <w:r w:rsidRPr="00EE678B">
        <w:rPr>
          <w:b/>
          <w:bCs/>
        </w:rPr>
        <w:t>Y</w:t>
      </w:r>
      <w:r w:rsidRPr="00EE678B">
        <w:t xml:space="preserve">  YES</w:t>
      </w:r>
    </w:p>
    <w:p w:rsidR="00C91FB8" w:rsidRPr="00EE678B" w:rsidRDefault="00C91FB8" w:rsidP="005B5D24">
      <w:pPr>
        <w:pStyle w:val="ScreenCapture"/>
      </w:pPr>
      <w:r w:rsidRPr="00EE678B">
        <w:t xml:space="preserve">WAS COUNSELING UNDERSTOOD: NO// </w:t>
      </w:r>
      <w:r w:rsidRPr="00EE678B">
        <w:rPr>
          <w:b/>
          <w:bCs/>
        </w:rPr>
        <w:t>Y</w:t>
      </w:r>
      <w:r w:rsidRPr="00EE678B">
        <w:t xml:space="preserve">  YES</w:t>
      </w:r>
    </w:p>
    <w:p w:rsidR="00C91FB8" w:rsidRPr="00EE678B" w:rsidRDefault="00C91FB8" w:rsidP="00C91FB8">
      <w:pPr>
        <w:rPr>
          <w:color w:val="000000"/>
          <w:szCs w:val="24"/>
        </w:rPr>
      </w:pPr>
    </w:p>
    <w:p w:rsidR="00C91FB8" w:rsidRPr="00EE678B" w:rsidRDefault="00C91FB8" w:rsidP="00C91FB8">
      <w:pPr>
        <w:rPr>
          <w:color w:val="000000"/>
          <w:szCs w:val="20"/>
        </w:rPr>
      </w:pPr>
      <w:r w:rsidRPr="00EE678B">
        <w:rPr>
          <w:color w:val="000000"/>
          <w:szCs w:val="20"/>
        </w:rPr>
        <w:t>An option to add a progress note has been added. If “</w:t>
      </w:r>
      <w:r w:rsidRPr="00EE678B">
        <w:rPr>
          <w:rFonts w:ascii="Arial" w:hAnsi="Arial" w:cs="Arial"/>
          <w:b/>
          <w:color w:val="000000"/>
          <w:sz w:val="20"/>
          <w:szCs w:val="20"/>
        </w:rPr>
        <w:t>Yes</w:t>
      </w:r>
      <w:r w:rsidRPr="00EE678B">
        <w:rPr>
          <w:color w:val="000000"/>
          <w:szCs w:val="20"/>
        </w:rPr>
        <w:t>” is entered at this prompt, the progress note entry will begin after the order information has been displayed and confirmed. The order is redisplayed, along with information on any service-connected disabilities on record.</w:t>
      </w:r>
    </w:p>
    <w:p w:rsidR="00C91FB8" w:rsidRPr="00EE678B" w:rsidRDefault="00C91FB8" w:rsidP="00C91FB8">
      <w:pPr>
        <w:rPr>
          <w:color w:val="000000"/>
        </w:rPr>
      </w:pPr>
    </w:p>
    <w:p w:rsidR="00C91FB8" w:rsidRPr="00EE678B" w:rsidRDefault="00C91FB8" w:rsidP="008E248B">
      <w:pPr>
        <w:pStyle w:val="ExampleHeading"/>
      </w:pPr>
      <w:r w:rsidRPr="00EE678B">
        <w:t>Example: Entering a New Order with Local or Free-Text Dosage (continued)</w:t>
      </w:r>
    </w:p>
    <w:p w:rsidR="00C91FB8" w:rsidRPr="00EE678B" w:rsidRDefault="00C91FB8" w:rsidP="005B5D24">
      <w:pPr>
        <w:pStyle w:val="ScreenCapture"/>
        <w:rPr>
          <w:b/>
        </w:rPr>
      </w:pPr>
      <w:r w:rsidRPr="00EE678B">
        <w:t xml:space="preserve">Do you want to enter a Progress Note? No// </w:t>
      </w:r>
      <w:r w:rsidRPr="00EE678B">
        <w:rPr>
          <w:b/>
        </w:rPr>
        <w:t>&lt;Enter&gt;</w:t>
      </w:r>
    </w:p>
    <w:p w:rsidR="00C91FB8" w:rsidRPr="00EE678B" w:rsidRDefault="00C91FB8" w:rsidP="005B5D24">
      <w:pPr>
        <w:pStyle w:val="ScreenCapture"/>
      </w:pPr>
    </w:p>
    <w:p w:rsidR="00C91FB8" w:rsidRPr="00EE678B" w:rsidRDefault="00C91FB8" w:rsidP="005B5D24">
      <w:pPr>
        <w:pStyle w:val="ScreenCapture"/>
      </w:pPr>
      <w:r w:rsidRPr="00EE678B">
        <w:t>Rx # 503908            05/30/01</w:t>
      </w:r>
    </w:p>
    <w:p w:rsidR="00C91FB8" w:rsidRPr="00EE678B" w:rsidRDefault="00C91FB8" w:rsidP="005B5D24">
      <w:pPr>
        <w:pStyle w:val="ScreenCapture"/>
      </w:pPr>
      <w:r w:rsidRPr="00EE678B">
        <w:t>OPPATIENT25,ONE                 #80</w:t>
      </w:r>
    </w:p>
    <w:p w:rsidR="00C91FB8" w:rsidRPr="00EE678B" w:rsidRDefault="00C91FB8" w:rsidP="005B5D24">
      <w:pPr>
        <w:pStyle w:val="ScreenCapture"/>
      </w:pPr>
      <w:r w:rsidRPr="00EE678B">
        <w:t>TAKE 2 TABLETS BY MOUTH FOUR TIMES A DAY FOR 90 DAYS WITH FOOD</w:t>
      </w:r>
    </w:p>
    <w:p w:rsidR="00C91FB8" w:rsidRPr="00EE678B" w:rsidRDefault="00C91FB8" w:rsidP="005B5D24">
      <w:pPr>
        <w:pStyle w:val="ScreenCapture"/>
      </w:pPr>
    </w:p>
    <w:p w:rsidR="00C91FB8" w:rsidRPr="00EE678B" w:rsidRDefault="00C91FB8" w:rsidP="005B5D24">
      <w:pPr>
        <w:pStyle w:val="ScreenCapture"/>
      </w:pPr>
      <w:r w:rsidRPr="00EE678B">
        <w:t>ACETAMINOPHEN AND CODEINE 30MG</w:t>
      </w:r>
    </w:p>
    <w:p w:rsidR="00C91FB8" w:rsidRPr="00EE678B" w:rsidRDefault="00C91FB8" w:rsidP="005B5D24">
      <w:pPr>
        <w:pStyle w:val="ScreenCapture"/>
      </w:pPr>
      <w:r w:rsidRPr="00EE678B">
        <w:t>OPPROVIDER1,TWO           OPPHARMACIST4,THREE</w:t>
      </w:r>
    </w:p>
    <w:p w:rsidR="00C91FB8" w:rsidRPr="00EE678B" w:rsidRDefault="00C91FB8" w:rsidP="005B5D24">
      <w:pPr>
        <w:pStyle w:val="ScreenCapture"/>
      </w:pPr>
      <w:r w:rsidRPr="00EE678B">
        <w:t># of Refills: 1</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ab/>
        <w:t xml:space="preserve"> SC Percent: 40%</w:t>
      </w:r>
    </w:p>
    <w:p w:rsidR="00C91FB8" w:rsidRPr="00EE678B" w:rsidRDefault="00C91FB8" w:rsidP="005B5D24">
      <w:pPr>
        <w:pStyle w:val="ScreenCapture"/>
      </w:pPr>
      <w:r w:rsidRPr="00EE678B">
        <w:tab/>
        <w:t>Disabilities: NONE STATED</w:t>
      </w:r>
    </w:p>
    <w:p w:rsidR="00C91FB8" w:rsidRPr="00EE678B" w:rsidRDefault="00C91FB8" w:rsidP="005B5D24">
      <w:pPr>
        <w:pStyle w:val="ScreenCapture"/>
      </w:pPr>
    </w:p>
    <w:p w:rsidR="00C91FB8" w:rsidRPr="00EE678B" w:rsidRDefault="00C91FB8" w:rsidP="005B5D24">
      <w:pPr>
        <w:pStyle w:val="ScreenCapture"/>
      </w:pPr>
      <w:r w:rsidRPr="00EE678B">
        <w:t xml:space="preserve">Was treatment for Service Connected condition? </w:t>
      </w:r>
      <w:r w:rsidRPr="00EE678B">
        <w:rPr>
          <w:b/>
        </w:rPr>
        <w:t>NO</w:t>
      </w:r>
    </w:p>
    <w:p w:rsidR="00C91FB8" w:rsidRPr="00EE678B" w:rsidRDefault="00C91FB8" w:rsidP="005B5D24">
      <w:pPr>
        <w:pStyle w:val="ScreenCapture"/>
      </w:pPr>
    </w:p>
    <w:p w:rsidR="00C91FB8" w:rsidRPr="00EE678B" w:rsidRDefault="00C91FB8" w:rsidP="005B5D24">
      <w:pPr>
        <w:pStyle w:val="ScreenCapture"/>
      </w:pPr>
      <w:r w:rsidRPr="00EE678B">
        <w:t>Is this correct? YES//</w:t>
      </w:r>
    </w:p>
    <w:p w:rsidR="00C91FB8" w:rsidRPr="00EE678B" w:rsidRDefault="00C91FB8" w:rsidP="005B5D24">
      <w:pPr>
        <w:pStyle w:val="ScreenCapture"/>
      </w:pPr>
      <w:bookmarkStart w:id="4816" w:name="OLE_LINK20"/>
      <w:bookmarkStart w:id="4817" w:name="OLE_LINK21"/>
    </w:p>
    <w:bookmarkEnd w:id="4816"/>
    <w:bookmarkEnd w:id="4817"/>
    <w:p w:rsidR="00C91FB8" w:rsidRPr="00EE678B" w:rsidRDefault="00C91FB8" w:rsidP="005B5D24">
      <w:pPr>
        <w:pStyle w:val="ScreenCapture"/>
      </w:pPr>
      <w:r w:rsidRPr="00EE678B">
        <w:t>Another New Order for OPPATIENT25,ONE? YES//</w:t>
      </w:r>
    </w:p>
    <w:p w:rsidR="00C91FB8" w:rsidRPr="00EE678B" w:rsidRDefault="00C91FB8" w:rsidP="005B5D24">
      <w:pPr>
        <w:pStyle w:val="ScreenCapture"/>
      </w:pPr>
    </w:p>
    <w:p w:rsidR="00C91FB8" w:rsidRPr="00EE678B" w:rsidRDefault="00C91FB8" w:rsidP="005B5D24">
      <w:pPr>
        <w:pStyle w:val="ScreenCapture"/>
      </w:pPr>
    </w:p>
    <w:p w:rsidR="00C91FB8" w:rsidRPr="00EE678B" w:rsidRDefault="00C91FB8" w:rsidP="005B5D24">
      <w:pPr>
        <w:pStyle w:val="ScreenCapture"/>
      </w:pPr>
      <w:r w:rsidRPr="00EE678B">
        <w:t>View of Rx</w:t>
      </w:r>
    </w:p>
    <w:p w:rsidR="00C91FB8" w:rsidRPr="00EE678B" w:rsidRDefault="00C91FB8" w:rsidP="005B5D24">
      <w:pPr>
        <w:pStyle w:val="ScreenCapture"/>
      </w:pPr>
    </w:p>
    <w:p w:rsidR="00C91FB8" w:rsidRPr="00EE678B" w:rsidRDefault="00C91FB8" w:rsidP="005B5D24">
      <w:pPr>
        <w:pStyle w:val="ScreenCapture"/>
      </w:pPr>
      <w:r w:rsidRPr="00EE678B">
        <w:rPr>
          <w:bCs/>
        </w:rPr>
        <w:t>OP Medications (ACTIVE)</w:t>
      </w:r>
      <w:r w:rsidRPr="00EE678B">
        <w:t xml:space="preserve">       May 30, 2006 16:48:05          Page:    1 of    3</w:t>
      </w:r>
    </w:p>
    <w:p w:rsidR="00C91FB8" w:rsidRPr="00EE678B" w:rsidRDefault="00C91FB8" w:rsidP="005B5D24">
      <w:pPr>
        <w:pStyle w:val="ScreenCapture"/>
      </w:pPr>
      <w:r w:rsidRPr="00EE678B">
        <w:t xml:space="preserve">OPPATIENT29,ONE                                                      </w:t>
      </w:r>
      <w:r w:rsidRPr="00EE678B">
        <w:rPr>
          <w:color w:val="FFFFFF"/>
          <w:shd w:val="clear" w:color="auto" w:fill="000000"/>
        </w:rPr>
        <w:t>&lt;A&gt;</w:t>
      </w:r>
    </w:p>
    <w:p w:rsidR="00C91FB8" w:rsidRPr="00EE678B" w:rsidRDefault="00C91FB8" w:rsidP="005B5D24">
      <w:pPr>
        <w:pStyle w:val="ScreenCapture"/>
      </w:pPr>
      <w:r w:rsidRPr="00EE678B">
        <w:t xml:space="preserve">  PID: 000-87-6543                                 Ht(cm): 175.26 (06/07/2000)</w:t>
      </w:r>
    </w:p>
    <w:p w:rsidR="00C91FB8" w:rsidRDefault="00C91FB8" w:rsidP="005B5D24">
      <w:pPr>
        <w:pStyle w:val="ScreenCapture"/>
        <w:rPr>
          <w:lang w:val="en-US"/>
        </w:rPr>
      </w:pPr>
      <w:r w:rsidRPr="00EE678B">
        <w:t xml:space="preserve">  DOB: SEP 12,1919 (81)                            Wt(kg): 79.09 (06/07/2000) f</w:t>
      </w:r>
    </w:p>
    <w:p w:rsidR="00163129" w:rsidRDefault="00163129" w:rsidP="00163129">
      <w:pPr>
        <w:pStyle w:val="ScreenCapture"/>
        <w:rPr>
          <w:lang w:val="en-US"/>
        </w:rPr>
      </w:pPr>
      <w:bookmarkStart w:id="4818" w:name="Page_242"/>
      <w:bookmarkStart w:id="4819" w:name="Page_241"/>
      <w:bookmarkEnd w:id="4818"/>
      <w:bookmarkEnd w:id="4819"/>
      <w:r>
        <w:rPr>
          <w:lang w:val="en-US"/>
        </w:rPr>
        <w:t xml:space="preserve">  </w:t>
      </w:r>
      <w:r w:rsidRPr="00E97BFB">
        <w:t xml:space="preserve">SEX: MALE                   </w:t>
      </w:r>
    </w:p>
    <w:p w:rsidR="00163129" w:rsidRPr="00D7570F" w:rsidRDefault="00163129" w:rsidP="005B5D24">
      <w:pPr>
        <w:pStyle w:val="ScreenCapture"/>
        <w:rPr>
          <w:lang w:val="en-US"/>
        </w:rPr>
      </w:pPr>
      <w:r>
        <w:rPr>
          <w:rFonts w:cs="Courier New"/>
          <w:lang w:val="en-US"/>
        </w:rPr>
        <w:t xml:space="preserve"> </w:t>
      </w:r>
      <w:r w:rsidRPr="00E97BFB">
        <w:rPr>
          <w:rFonts w:cs="Courier New"/>
        </w:rPr>
        <w:t>CrCL: &lt;Not Found&gt; (CREAT: Not Found)            BSA (m2): 1.</w:t>
      </w:r>
      <w:r>
        <w:rPr>
          <w:rFonts w:cs="Courier New"/>
        </w:rPr>
        <w:t>77</w:t>
      </w:r>
    </w:p>
    <w:p w:rsidR="00C91FB8" w:rsidRPr="00EE678B" w:rsidRDefault="00C91FB8" w:rsidP="005B5D24">
      <w:pPr>
        <w:pStyle w:val="ScreenCapture"/>
      </w:pPr>
      <w:r w:rsidRPr="00EE678B">
        <w:t xml:space="preserve">                                                                               </w:t>
      </w:r>
    </w:p>
    <w:p w:rsidR="00C91FB8" w:rsidRPr="00EE678B" w:rsidRDefault="00C91FB8" w:rsidP="005B5D24">
      <w:pPr>
        <w:pStyle w:val="ScreenCapture"/>
      </w:pPr>
      <w:r w:rsidRPr="00EE678B">
        <w:t xml:space="preserve">                Rx #: 503908                                                   </w:t>
      </w:r>
    </w:p>
    <w:p w:rsidR="00C91FB8" w:rsidRPr="00EE678B" w:rsidRDefault="00C91FB8" w:rsidP="005B5D24">
      <w:pPr>
        <w:pStyle w:val="ScreenCapture"/>
      </w:pPr>
      <w:r w:rsidRPr="00EE678B">
        <w:t xml:space="preserve"> (1) *Orderable Item: ACETAMINOPHEN TAB                                      </w:t>
      </w:r>
    </w:p>
    <w:p w:rsidR="002244C2" w:rsidRDefault="00C91FB8" w:rsidP="005B5D24">
      <w:pPr>
        <w:pStyle w:val="ScreenCapture"/>
      </w:pPr>
      <w:r w:rsidRPr="00EE678B">
        <w:t xml:space="preserve"> (2)            Drug: ACETAMINOPHEN AND CODEINE 30MG    </w:t>
      </w:r>
    </w:p>
    <w:p w:rsidR="00C91FB8" w:rsidRPr="00EE678B" w:rsidRDefault="002244C2" w:rsidP="005B5D24">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C91FB8" w:rsidRPr="00EE678B">
        <w:t xml:space="preserve">                     </w:t>
      </w:r>
    </w:p>
    <w:p w:rsidR="00C91FB8" w:rsidRPr="00EE678B" w:rsidRDefault="00C91FB8" w:rsidP="005B5D24">
      <w:pPr>
        <w:pStyle w:val="ScreenCapture"/>
      </w:pPr>
      <w:r w:rsidRPr="00EE678B">
        <w:t xml:space="preserve">                Verb: TAKE                                                  </w:t>
      </w:r>
    </w:p>
    <w:p w:rsidR="00C91FB8" w:rsidRPr="00EE678B" w:rsidRDefault="00C91FB8" w:rsidP="005B5D24">
      <w:pPr>
        <w:pStyle w:val="ScreenCapture"/>
      </w:pPr>
      <w:r w:rsidRPr="00EE678B">
        <w:t xml:space="preserve"> (3)         *Dosage: 2 TABLET(S)                                             </w:t>
      </w:r>
    </w:p>
    <w:p w:rsidR="00C91FB8" w:rsidRPr="00EE678B" w:rsidRDefault="00C91FB8" w:rsidP="005B5D24">
      <w:pPr>
        <w:pStyle w:val="ScreenCapture"/>
      </w:pPr>
      <w:r w:rsidRPr="00EE678B">
        <w:t xml:space="preserve">   Oth. Lang. Dosage: TRE TABLETA(S)</w:t>
      </w:r>
    </w:p>
    <w:p w:rsidR="00C91FB8" w:rsidRPr="00EE678B" w:rsidRDefault="00C91FB8" w:rsidP="005B5D24">
      <w:pPr>
        <w:pStyle w:val="ScreenCapture"/>
      </w:pPr>
      <w:r w:rsidRPr="00EE678B">
        <w:t xml:space="preserve">              *Route: ORAL                                                     </w:t>
      </w:r>
    </w:p>
    <w:p w:rsidR="00C91FB8" w:rsidRPr="00EE678B" w:rsidRDefault="00C91FB8" w:rsidP="005B5D24">
      <w:pPr>
        <w:pStyle w:val="ScreenCapture"/>
      </w:pPr>
      <w:r w:rsidRPr="00EE678B">
        <w:t xml:space="preserve">           *Schedule: QID                                                      </w:t>
      </w:r>
    </w:p>
    <w:p w:rsidR="00C91FB8" w:rsidRPr="00EE678B" w:rsidRDefault="00C91FB8" w:rsidP="005B5D24">
      <w:pPr>
        <w:pStyle w:val="ScreenCapture"/>
      </w:pPr>
      <w:r w:rsidRPr="00EE678B">
        <w:t xml:space="preserve">           *Duration: 10D (DAYS)                                               </w:t>
      </w:r>
    </w:p>
    <w:p w:rsidR="00C91FB8" w:rsidRPr="00EE678B" w:rsidRDefault="00C91FB8" w:rsidP="005B5D24">
      <w:pPr>
        <w:pStyle w:val="ScreenCapture"/>
      </w:pPr>
      <w:r w:rsidRPr="00EE678B">
        <w:t xml:space="preserve"> (4)Pat Instructions: WITH FOOD                                               </w:t>
      </w:r>
    </w:p>
    <w:p w:rsidR="00C91FB8" w:rsidRPr="00EE678B" w:rsidRDefault="00C91FB8" w:rsidP="005B5D24">
      <w:pPr>
        <w:pStyle w:val="ScreenCapture"/>
      </w:pPr>
      <w:r w:rsidRPr="00EE678B">
        <w:t xml:space="preserve">  Other Pat. Instruc: CON ALIMENTO</w:t>
      </w:r>
    </w:p>
    <w:p w:rsidR="00C91FB8" w:rsidRPr="00EE678B" w:rsidRDefault="00C91FB8" w:rsidP="005B5D24">
      <w:pPr>
        <w:pStyle w:val="ScreenCapture"/>
      </w:pPr>
      <w:r w:rsidRPr="00EE678B">
        <w:t xml:space="preserve">                 SIG: TAKE 2 TABLET(S) BY MOUTH FOUR TIMES A DAY FOR 90 DAYS  </w:t>
      </w:r>
    </w:p>
    <w:p w:rsidR="00C91FB8" w:rsidRPr="00EE678B" w:rsidRDefault="00C91FB8" w:rsidP="005B5D24">
      <w:pPr>
        <w:pStyle w:val="ScreenCapture"/>
      </w:pPr>
      <w:r w:rsidRPr="00EE678B">
        <w:t xml:space="preserve">                      WITH FOOD                                                </w:t>
      </w:r>
    </w:p>
    <w:p w:rsidR="00C91FB8" w:rsidRPr="00EE678B" w:rsidRDefault="00C91FB8" w:rsidP="005B5D24">
      <w:pPr>
        <w:pStyle w:val="ScreenCapture"/>
      </w:pPr>
      <w:r w:rsidRPr="00EE678B">
        <w:t xml:space="preserve"> (5)  Patient Status: SERVICE CONNECTED                                       </w:t>
      </w:r>
    </w:p>
    <w:p w:rsidR="007016F5" w:rsidRPr="00EE678B" w:rsidRDefault="007016F5" w:rsidP="001158A8">
      <w:pPr>
        <w:pStyle w:val="Heading4"/>
      </w:pPr>
      <w:bookmarkStart w:id="4820" w:name="_Toc280701290"/>
      <w:bookmarkStart w:id="4821" w:name="_Toc299044461"/>
      <w:bookmarkStart w:id="4822" w:name="_Toc280853630"/>
      <w:r w:rsidRPr="00EE678B">
        <w:t>Entering a new order  – ePharmacy (third party billable)</w:t>
      </w:r>
      <w:bookmarkEnd w:id="4820"/>
      <w:bookmarkEnd w:id="4821"/>
      <w:bookmarkEnd w:id="4822"/>
    </w:p>
    <w:p w:rsidR="007016F5" w:rsidRPr="00EE678B" w:rsidRDefault="007016F5" w:rsidP="001158A8">
      <w:pPr>
        <w:keepNext/>
        <w:rPr>
          <w:color w:val="000000"/>
          <w:szCs w:val="20"/>
        </w:rPr>
      </w:pPr>
    </w:p>
    <w:p w:rsidR="007016F5" w:rsidRPr="00EE678B" w:rsidRDefault="007016F5" w:rsidP="007016F5">
      <w:pPr>
        <w:rPr>
          <w:color w:val="000000"/>
          <w:szCs w:val="20"/>
        </w:rPr>
      </w:pPr>
      <w:r w:rsidRPr="00EE678B">
        <w:rPr>
          <w:color w:val="000000"/>
          <w:szCs w:val="20"/>
        </w:rPr>
        <w:t>For patients who have active third party insurance and have the appropriate eligibility requirements, the software will submit electronic claims to their insurance companies when prescriptions for billable drugs are ordered.</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After a WINDOW order is entered and finished, the billing data is sent to the Electronic Claims Management Engine (ECME). ECME sends a message back to Outpatient Pharmacy displaying the status of the claim. For MAIL orders, the communication between Outpatient Pharmacy and ECME occurs either during the Local Mail Label Print or during the CMOP transmission.</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The following example shows the creation of a new WINDOW order starting with the "DRUG:" prompt.</w:t>
      </w:r>
    </w:p>
    <w:p w:rsidR="007016F5" w:rsidRPr="00EE678B" w:rsidRDefault="007016F5" w:rsidP="007016F5">
      <w:pPr>
        <w:rPr>
          <w:color w:val="000000"/>
          <w:szCs w:val="20"/>
        </w:rPr>
      </w:pPr>
    </w:p>
    <w:p w:rsidR="007016F5" w:rsidRPr="00EE678B" w:rsidRDefault="007016F5" w:rsidP="008E248B">
      <w:pPr>
        <w:pStyle w:val="ExampleHeading"/>
      </w:pPr>
      <w:r w:rsidRPr="00EE678B">
        <w:t>Example: Entering a New Order for ePharmacy Billing</w:t>
      </w:r>
    </w:p>
    <w:p w:rsidR="007016F5" w:rsidRPr="00EE678B" w:rsidRDefault="007016F5" w:rsidP="005B5D24">
      <w:pPr>
        <w:pStyle w:val="ScreenCapture"/>
      </w:pPr>
      <w:r w:rsidRPr="00EE678B">
        <w:t>DRUG: PREDNISONE</w:t>
      </w:r>
    </w:p>
    <w:p w:rsidR="007016F5" w:rsidRPr="00EE678B" w:rsidRDefault="007016F5" w:rsidP="005B5D24">
      <w:pPr>
        <w:pStyle w:val="ScreenCapture"/>
      </w:pPr>
      <w:r w:rsidRPr="00EE678B">
        <w:t xml:space="preserve">  Lookup: GENERIC NAME</w:t>
      </w:r>
    </w:p>
    <w:p w:rsidR="007016F5" w:rsidRPr="00EE678B" w:rsidRDefault="007016F5" w:rsidP="005B5D24">
      <w:pPr>
        <w:pStyle w:val="ScreenCapture"/>
      </w:pPr>
      <w:r w:rsidRPr="00EE678B">
        <w:t xml:space="preserve">     1   PREDNISONE 1MG TAB           HS051           </w:t>
      </w:r>
    </w:p>
    <w:p w:rsidR="007016F5" w:rsidRPr="00EE678B" w:rsidRDefault="007016F5" w:rsidP="005B5D24">
      <w:pPr>
        <w:pStyle w:val="ScreenCapture"/>
      </w:pPr>
      <w:r w:rsidRPr="00EE678B">
        <w:t xml:space="preserve">     2   PREDNISONE 20MG S.T.           HS051           </w:t>
      </w:r>
    </w:p>
    <w:p w:rsidR="007016F5" w:rsidRPr="00EE678B" w:rsidRDefault="007016F5" w:rsidP="005B5D24">
      <w:pPr>
        <w:pStyle w:val="ScreenCapture"/>
      </w:pPr>
      <w:r w:rsidRPr="00EE678B">
        <w:t xml:space="preserve">     3   PREDNISONE 5MG TAB           HS051           </w:t>
      </w:r>
    </w:p>
    <w:p w:rsidR="007016F5" w:rsidRPr="00EE678B" w:rsidRDefault="007016F5" w:rsidP="005B5D24">
      <w:pPr>
        <w:pStyle w:val="ScreenCapture"/>
      </w:pPr>
      <w:r w:rsidRPr="00EE678B">
        <w:t xml:space="preserve">CHOOSE 1-3: </w:t>
      </w:r>
      <w:r w:rsidRPr="00EE678B">
        <w:rPr>
          <w:b/>
        </w:rPr>
        <w:t>3</w:t>
      </w:r>
      <w:r w:rsidRPr="00EE678B">
        <w:t xml:space="preserve">  PREDNISONE 5MG TAB         HS051           </w:t>
      </w:r>
    </w:p>
    <w:p w:rsidR="000462AA" w:rsidRDefault="000462AA" w:rsidP="000462AA">
      <w:pPr>
        <w:pStyle w:val="ScreenCapture"/>
        <w:keepNext/>
      </w:pPr>
    </w:p>
    <w:p w:rsidR="000462AA" w:rsidRPr="00B31611" w:rsidRDefault="000462AA" w:rsidP="000462AA">
      <w:pPr>
        <w:pStyle w:val="ScreenCapture"/>
        <w:keepNext/>
      </w:pPr>
      <w:r w:rsidRPr="00B31611">
        <w:t>Now doing remote order checks. Please wait...</w:t>
      </w:r>
    </w:p>
    <w:p w:rsidR="000462AA" w:rsidRPr="00B31611" w:rsidRDefault="000462AA" w:rsidP="000462AA">
      <w:pPr>
        <w:pStyle w:val="ScreenCapture"/>
        <w:keepNext/>
      </w:pPr>
    </w:p>
    <w:p w:rsidR="000462AA" w:rsidRPr="00B31611" w:rsidRDefault="000462AA" w:rsidP="000462AA">
      <w:pPr>
        <w:pStyle w:val="ScreenCapture"/>
        <w:keepNext/>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7016F5" w:rsidRPr="00EE678B" w:rsidRDefault="007016F5" w:rsidP="005B5D24">
      <w:pPr>
        <w:pStyle w:val="ScreenCapture"/>
        <w:rPr>
          <w:color w:val="000000"/>
          <w:szCs w:val="20"/>
        </w:rPr>
      </w:pPr>
    </w:p>
    <w:p w:rsidR="007016F5" w:rsidRPr="00EE678B" w:rsidRDefault="007016F5" w:rsidP="005B5D24">
      <w:pPr>
        <w:pStyle w:val="ScreenCapture"/>
        <w:rPr>
          <w:b/>
        </w:rPr>
      </w:pPr>
      <w:r w:rsidRPr="00EE678B">
        <w:t xml:space="preserve">Previously entered ICD diagnosis codes: </w:t>
      </w:r>
      <w:r w:rsidRPr="00EE678B">
        <w:rPr>
          <w:b/>
        </w:rPr>
        <w:t>&lt;Enter&gt;</w:t>
      </w:r>
    </w:p>
    <w:p w:rsidR="007016F5" w:rsidRPr="00EE678B" w:rsidRDefault="007016F5" w:rsidP="005B5D24">
      <w:pPr>
        <w:pStyle w:val="ScreenCapture"/>
      </w:pPr>
    </w:p>
    <w:p w:rsidR="007016F5" w:rsidRPr="00EE678B" w:rsidRDefault="007016F5" w:rsidP="005B5D24">
      <w:pPr>
        <w:pStyle w:val="ScreenCapture"/>
      </w:pPr>
      <w:r w:rsidRPr="00EE678B">
        <w:t xml:space="preserve">Select Primary ICD Code: </w:t>
      </w:r>
      <w:r w:rsidRPr="00EE678B">
        <w:rPr>
          <w:b/>
        </w:rPr>
        <w:t>&lt;Enter&gt;</w:t>
      </w:r>
    </w:p>
    <w:p w:rsidR="007016F5" w:rsidRPr="00EE678B" w:rsidRDefault="007016F5" w:rsidP="005B5D24">
      <w:pPr>
        <w:pStyle w:val="ScreenCapture"/>
      </w:pPr>
      <w:r w:rsidRPr="00EE678B">
        <w:t>VERB: TAKE</w:t>
      </w:r>
    </w:p>
    <w:p w:rsidR="007016F5" w:rsidRPr="00D7570F" w:rsidRDefault="00163129" w:rsidP="005B5D24">
      <w:pPr>
        <w:pStyle w:val="ScreenCapture"/>
        <w:rPr>
          <w:lang w:val="en-US"/>
        </w:rPr>
      </w:pPr>
      <w:r>
        <w:rPr>
          <w:lang w:val="en-US"/>
        </w:rPr>
        <w:t xml:space="preserve">There are 2 </w:t>
      </w:r>
      <w:r w:rsidR="007016F5" w:rsidRPr="00EE678B">
        <w:t>Available Dosage(s)</w:t>
      </w:r>
      <w:r>
        <w:rPr>
          <w:lang w:val="en-US"/>
        </w:rPr>
        <w:t>:</w:t>
      </w:r>
    </w:p>
    <w:p w:rsidR="007016F5" w:rsidRPr="00EE678B" w:rsidRDefault="007016F5" w:rsidP="005B5D24">
      <w:pPr>
        <w:pStyle w:val="ScreenCapture"/>
      </w:pPr>
      <w:r w:rsidRPr="00EE678B">
        <w:t xml:space="preserve">       1. 20MG</w:t>
      </w:r>
    </w:p>
    <w:p w:rsidR="007016F5" w:rsidRPr="00EE678B" w:rsidRDefault="007016F5" w:rsidP="005B5D24">
      <w:pPr>
        <w:pStyle w:val="ScreenCapture"/>
      </w:pPr>
      <w:r w:rsidRPr="00EE678B">
        <w:t xml:space="preserve">       2. 40MG</w:t>
      </w:r>
    </w:p>
    <w:p w:rsidR="007016F5" w:rsidRPr="00EE678B" w:rsidRDefault="007016F5" w:rsidP="005B5D24">
      <w:pPr>
        <w:pStyle w:val="ScreenCapture"/>
      </w:pPr>
    </w:p>
    <w:p w:rsidR="007016F5" w:rsidRPr="00EE678B" w:rsidRDefault="007016F5" w:rsidP="005B5D24">
      <w:pPr>
        <w:pStyle w:val="ScreenCapture"/>
      </w:pPr>
      <w:r w:rsidRPr="00EE678B">
        <w:t>Select from list of Available Dosages</w:t>
      </w:r>
      <w:r w:rsidR="00163129">
        <w:rPr>
          <w:lang w:val="en-US"/>
        </w:rPr>
        <w:t xml:space="preserve"> (1-2)</w:t>
      </w:r>
      <w:r w:rsidRPr="00EE678B">
        <w:t>, Enter Free Text Dose</w:t>
      </w:r>
    </w:p>
    <w:p w:rsidR="007016F5" w:rsidRPr="00EE678B" w:rsidRDefault="007016F5" w:rsidP="005B5D24">
      <w:pPr>
        <w:pStyle w:val="ScreenCapture"/>
      </w:pPr>
      <w:r w:rsidRPr="00EE678B">
        <w:t xml:space="preserve">or Enter a Question Mark (?) to view list: </w:t>
      </w:r>
      <w:r w:rsidRPr="00EE678B">
        <w:rPr>
          <w:b/>
        </w:rPr>
        <w:t>1</w:t>
      </w:r>
      <w:r w:rsidRPr="00EE678B">
        <w:t xml:space="preserve"> 20MG</w:t>
      </w:r>
    </w:p>
    <w:p w:rsidR="007016F5" w:rsidRPr="00EE678B" w:rsidRDefault="007016F5" w:rsidP="005B5D24">
      <w:pPr>
        <w:pStyle w:val="ScreenCapture"/>
      </w:pPr>
    </w:p>
    <w:p w:rsidR="007016F5" w:rsidRPr="00EE678B" w:rsidRDefault="007016F5" w:rsidP="005B5D24">
      <w:pPr>
        <w:pStyle w:val="ScreenCapture"/>
      </w:pPr>
      <w:r w:rsidRPr="00EE678B">
        <w:t xml:space="preserve">You entered 20MG is this correct? Yes//  </w:t>
      </w:r>
      <w:r w:rsidRPr="00EE678B">
        <w:rPr>
          <w:b/>
        </w:rPr>
        <w:t>&lt;Enter&gt;</w:t>
      </w:r>
      <w:r w:rsidRPr="00EE678B">
        <w:t xml:space="preserve"> YES</w:t>
      </w:r>
    </w:p>
    <w:p w:rsidR="007016F5" w:rsidRPr="00EE678B" w:rsidRDefault="007016F5" w:rsidP="005B5D24">
      <w:pPr>
        <w:pStyle w:val="ScreenCapture"/>
      </w:pPr>
      <w:r w:rsidRPr="00EE678B">
        <w:t>VERB: TAKE</w:t>
      </w:r>
    </w:p>
    <w:p w:rsidR="007016F5" w:rsidRPr="00EE678B" w:rsidRDefault="007016F5" w:rsidP="005B5D24">
      <w:pPr>
        <w:pStyle w:val="ScreenCapture"/>
      </w:pPr>
      <w:r w:rsidRPr="00EE678B">
        <w:t xml:space="preserve">DISPENSE UNITS PER DOSE(TABLET): 1// </w:t>
      </w:r>
      <w:r w:rsidRPr="00EE678B">
        <w:rPr>
          <w:b/>
        </w:rPr>
        <w:t xml:space="preserve">&lt;Enter&gt;  </w:t>
      </w:r>
      <w:r w:rsidRPr="00EE678B">
        <w:t>1</w:t>
      </w:r>
    </w:p>
    <w:p w:rsidR="007016F5" w:rsidRPr="00EE678B" w:rsidRDefault="007016F5" w:rsidP="005B5D24">
      <w:pPr>
        <w:pStyle w:val="ScreenCapture"/>
      </w:pPr>
      <w:r w:rsidRPr="00EE678B">
        <w:t>Dosage Ordered: 20MG</w:t>
      </w:r>
    </w:p>
    <w:p w:rsidR="007016F5" w:rsidRPr="00EE678B" w:rsidRDefault="007016F5" w:rsidP="005B5D24">
      <w:pPr>
        <w:pStyle w:val="ScreenCapture"/>
      </w:pPr>
    </w:p>
    <w:p w:rsidR="007016F5" w:rsidRPr="00EE678B" w:rsidRDefault="007016F5" w:rsidP="005B5D24">
      <w:pPr>
        <w:pStyle w:val="ScreenCapture"/>
      </w:pPr>
      <w:r w:rsidRPr="00EE678B">
        <w:t>NOUN: TABLET</w:t>
      </w:r>
    </w:p>
    <w:p w:rsidR="007016F5" w:rsidRPr="00EE678B" w:rsidRDefault="007016F5" w:rsidP="005B5D24">
      <w:pPr>
        <w:pStyle w:val="ScreenCapture"/>
      </w:pPr>
      <w:r w:rsidRPr="00EE678B">
        <w:t xml:space="preserve">ROUTE: PO// </w:t>
      </w:r>
      <w:r w:rsidRPr="00EE678B">
        <w:rPr>
          <w:b/>
        </w:rPr>
        <w:t>&lt;Enter&gt;</w:t>
      </w:r>
    </w:p>
    <w:p w:rsidR="007016F5" w:rsidRPr="00EE678B" w:rsidRDefault="007016F5" w:rsidP="005B5D24">
      <w:pPr>
        <w:pStyle w:val="ScreenCapture"/>
      </w:pPr>
      <w:r w:rsidRPr="00EE678B">
        <w:t xml:space="preserve">     1   PO  ORAL (BY MOUTH)      PO</w:t>
      </w:r>
    </w:p>
    <w:p w:rsidR="007016F5" w:rsidRPr="00EE678B" w:rsidRDefault="007016F5" w:rsidP="005B5D24">
      <w:pPr>
        <w:pStyle w:val="ScreenCapture"/>
      </w:pPr>
      <w:r w:rsidRPr="00EE678B">
        <w:t xml:space="preserve">     2   PO  ORAL      PO</w:t>
      </w:r>
    </w:p>
    <w:p w:rsidR="007016F5" w:rsidRPr="00EE678B" w:rsidRDefault="007016F5" w:rsidP="005B5D24">
      <w:pPr>
        <w:pStyle w:val="ScreenCapture"/>
      </w:pPr>
      <w:r w:rsidRPr="00EE678B">
        <w:t xml:space="preserve">CHOOSE 1-2: </w:t>
      </w:r>
      <w:r w:rsidRPr="00EE678B">
        <w:rPr>
          <w:b/>
        </w:rPr>
        <w:t>2</w:t>
      </w:r>
      <w:r w:rsidRPr="00EE678B">
        <w:t xml:space="preserve">  ORAL      PO  BY MOUTH</w:t>
      </w:r>
    </w:p>
    <w:p w:rsidR="00163129" w:rsidRDefault="00163129" w:rsidP="00163129">
      <w:pPr>
        <w:pStyle w:val="ScreenCapture"/>
        <w:rPr>
          <w:lang w:val="en-US"/>
        </w:rPr>
      </w:pPr>
      <w:r w:rsidRPr="002E791E">
        <w:t xml:space="preserve">Schedule: </w:t>
      </w:r>
      <w:r w:rsidRPr="0038517E">
        <w:rPr>
          <w:b/>
        </w:rPr>
        <w:t>TID</w:t>
      </w:r>
    </w:p>
    <w:p w:rsidR="00163129" w:rsidRDefault="00163129" w:rsidP="00163129">
      <w:pPr>
        <w:pStyle w:val="ScreenCapture"/>
        <w:rPr>
          <w:rFonts w:cs="Courier New"/>
          <w:lang w:val="en-US"/>
        </w:rPr>
      </w:pPr>
      <w:r w:rsidRPr="006C0AE5">
        <w:rPr>
          <w:rFonts w:cs="Courier New"/>
        </w:rPr>
        <w:t>Now searching ADMINISTRATION SCHEDULE (#51.1) file...</w:t>
      </w:r>
    </w:p>
    <w:p w:rsidR="00163129" w:rsidRDefault="00163129" w:rsidP="00163129">
      <w:pPr>
        <w:pStyle w:val="ScreenCapture"/>
        <w:rPr>
          <w:rFonts w:cs="Courier New"/>
          <w:lang w:val="en-US"/>
        </w:rPr>
      </w:pPr>
      <w:r>
        <w:rPr>
          <w:rFonts w:cs="Courier New"/>
          <w:lang w:val="en-US"/>
        </w:rPr>
        <w:t xml:space="preserve">  </w:t>
      </w:r>
      <w:r w:rsidRPr="006C0AE5">
        <w:rPr>
          <w:rFonts w:cs="Courier New"/>
        </w:rPr>
        <w:t>TID  TID  THREE TIMES A DAY</w:t>
      </w:r>
    </w:p>
    <w:p w:rsidR="00163129" w:rsidRDefault="00163129" w:rsidP="00163129">
      <w:pPr>
        <w:pStyle w:val="ScreenCapture"/>
        <w:rPr>
          <w:rFonts w:cs="Courier New"/>
          <w:lang w:val="en-US"/>
        </w:rPr>
      </w:pPr>
      <w:r>
        <w:rPr>
          <w:rFonts w:cs="Courier New"/>
          <w:lang w:val="en-US"/>
        </w:rPr>
        <w:t xml:space="preserve">         </w:t>
      </w:r>
      <w:r w:rsidRPr="006C0AE5">
        <w:rPr>
          <w:rFonts w:cs="Courier New"/>
        </w:rPr>
        <w:t>...OK? Yes//   (Yes)</w:t>
      </w:r>
    </w:p>
    <w:p w:rsidR="00163129" w:rsidRPr="006C0AE5" w:rsidRDefault="00163129" w:rsidP="00163129">
      <w:pPr>
        <w:pStyle w:val="ScreenCapture"/>
      </w:pPr>
      <w:r>
        <w:rPr>
          <w:rFonts w:cs="Courier New"/>
          <w:lang w:val="en-US"/>
        </w:rPr>
        <w:t xml:space="preserve"> </w:t>
      </w:r>
      <w:r w:rsidRPr="006C0AE5">
        <w:rPr>
          <w:rFonts w:cs="Courier New"/>
        </w:rPr>
        <w:t>(THREE TIMES A DAY)</w:t>
      </w:r>
    </w:p>
    <w:p w:rsidR="007016F5" w:rsidRPr="00EE678B" w:rsidRDefault="007016F5" w:rsidP="005B5D24">
      <w:pPr>
        <w:pStyle w:val="ScreenCapture"/>
      </w:pPr>
      <w:r w:rsidRPr="00EE678B">
        <w:t xml:space="preserve">LIMITED DURATION (IN DAYS, HOURS OR MINUTES): </w:t>
      </w:r>
      <w:r w:rsidRPr="00EE678B">
        <w:rPr>
          <w:b/>
        </w:rPr>
        <w:t>10</w:t>
      </w:r>
      <w:r w:rsidRPr="00EE678B">
        <w:t xml:space="preserve"> (DAYS)</w:t>
      </w:r>
    </w:p>
    <w:p w:rsidR="007016F5" w:rsidRPr="00EE678B" w:rsidRDefault="007016F5" w:rsidP="005B5D24">
      <w:pPr>
        <w:pStyle w:val="ScreenCapture"/>
      </w:pPr>
      <w:r w:rsidRPr="00EE678B">
        <w:t xml:space="preserve">CONJUNCTION: </w:t>
      </w:r>
      <w:r w:rsidRPr="00EE678B">
        <w:rPr>
          <w:b/>
        </w:rPr>
        <w:t>&lt;Enter&gt;</w:t>
      </w:r>
    </w:p>
    <w:p w:rsidR="007016F5" w:rsidRPr="00EE678B" w:rsidRDefault="007016F5" w:rsidP="005B5D24">
      <w:pPr>
        <w:pStyle w:val="ScreenCapture"/>
      </w:pPr>
      <w:r w:rsidRPr="00EE678B">
        <w:t xml:space="preserve">PATIENT INSTRUCTIONS: </w:t>
      </w:r>
      <w:r w:rsidRPr="00EE678B">
        <w:rPr>
          <w:b/>
        </w:rPr>
        <w:t>WF</w:t>
      </w:r>
    </w:p>
    <w:p w:rsidR="007016F5" w:rsidRPr="00EE678B" w:rsidRDefault="007016F5" w:rsidP="005B5D24">
      <w:pPr>
        <w:pStyle w:val="ScreenCapture"/>
      </w:pPr>
      <w:r w:rsidRPr="00EE678B">
        <w:t>WITH FOOD</w:t>
      </w:r>
    </w:p>
    <w:p w:rsidR="00C91FB8" w:rsidRPr="00EE678B" w:rsidRDefault="00C91FB8" w:rsidP="00C91FB8">
      <w:pPr>
        <w:rPr>
          <w:color w:val="000000"/>
        </w:rPr>
      </w:pPr>
    </w:p>
    <w:p w:rsidR="007016F5" w:rsidRPr="00EE678B" w:rsidRDefault="007016F5" w:rsidP="008E248B">
      <w:pPr>
        <w:pStyle w:val="ExampleHeading"/>
      </w:pPr>
      <w:r w:rsidRPr="00EE678B">
        <w:t>Example: Entering a New Order for ePharmacy Billing (continued)</w:t>
      </w:r>
    </w:p>
    <w:p w:rsidR="007016F5" w:rsidRPr="00EE678B" w:rsidRDefault="007016F5" w:rsidP="005B5D24">
      <w:pPr>
        <w:pStyle w:val="ScreenCapture"/>
      </w:pPr>
      <w:r w:rsidRPr="00EE678B">
        <w:t xml:space="preserve"> (TAKE ONE TABLET BY BY MOUTH THREE TIMES A DAY FOR 10 DAYS WITH FOOD)</w:t>
      </w:r>
    </w:p>
    <w:p w:rsidR="007016F5" w:rsidRPr="00EE678B" w:rsidRDefault="007016F5" w:rsidP="005B5D24">
      <w:pPr>
        <w:pStyle w:val="ScreenCapture"/>
      </w:pPr>
    </w:p>
    <w:p w:rsidR="007016F5" w:rsidRPr="00EE678B" w:rsidRDefault="007016F5" w:rsidP="005B5D24">
      <w:pPr>
        <w:pStyle w:val="ScreenCapture"/>
      </w:pPr>
      <w:r w:rsidRPr="00EE678B">
        <w:t xml:space="preserve">DAYS SUPPLY: (1-90): 30// </w:t>
      </w:r>
      <w:r w:rsidRPr="00EE678B">
        <w:rPr>
          <w:b/>
        </w:rPr>
        <w:t>&lt;Enter&gt;</w:t>
      </w:r>
    </w:p>
    <w:p w:rsidR="007016F5" w:rsidRPr="00EE678B" w:rsidRDefault="007016F5" w:rsidP="005B5D24">
      <w:pPr>
        <w:pStyle w:val="ScreenCapture"/>
      </w:pPr>
      <w:r w:rsidRPr="00EE678B">
        <w:t xml:space="preserve">QTY ( TAB ) : 30// </w:t>
      </w:r>
      <w:r w:rsidRPr="00EE678B">
        <w:rPr>
          <w:b/>
        </w:rPr>
        <w:t>&lt;Enter&gt;</w:t>
      </w:r>
      <w:r w:rsidRPr="00EE678B">
        <w:t xml:space="preserve"> 30  </w:t>
      </w:r>
    </w:p>
    <w:p w:rsidR="007016F5" w:rsidRPr="00EE678B" w:rsidRDefault="007016F5" w:rsidP="005B5D24">
      <w:pPr>
        <w:pStyle w:val="ScreenCapture"/>
      </w:pPr>
      <w:r w:rsidRPr="00EE678B">
        <w:t xml:space="preserve">COPIES: 1// </w:t>
      </w:r>
      <w:r w:rsidRPr="00EE678B">
        <w:rPr>
          <w:b/>
        </w:rPr>
        <w:t xml:space="preserve">&lt;Enter&gt; </w:t>
      </w:r>
      <w:r w:rsidRPr="00EE678B">
        <w:t>1</w:t>
      </w:r>
    </w:p>
    <w:p w:rsidR="007016F5" w:rsidRPr="00EE678B" w:rsidRDefault="007016F5" w:rsidP="005B5D24">
      <w:pPr>
        <w:pStyle w:val="ScreenCapture"/>
      </w:pPr>
      <w:r w:rsidRPr="00EE678B">
        <w:t xml:space="preserve"># OF REFILLS: (0-5): 5// </w:t>
      </w:r>
      <w:r w:rsidRPr="00EE678B">
        <w:rPr>
          <w:b/>
        </w:rPr>
        <w:t>&lt;Enter&gt;</w:t>
      </w:r>
    </w:p>
    <w:p w:rsidR="007016F5" w:rsidRPr="00EE678B" w:rsidRDefault="007016F5" w:rsidP="005B5D24">
      <w:pPr>
        <w:pStyle w:val="ScreenCapture"/>
      </w:pPr>
      <w:r w:rsidRPr="00EE678B">
        <w:t>PROVIDER:</w:t>
      </w:r>
      <w:r w:rsidRPr="00EE678B">
        <w:rPr>
          <w:color w:val="000000"/>
          <w:sz w:val="24"/>
          <w:szCs w:val="24"/>
        </w:rPr>
        <w:t xml:space="preserve"> </w:t>
      </w:r>
      <w:r w:rsidRPr="00EE678B">
        <w:t xml:space="preserve">OPPROVIDER4,TWO       </w:t>
      </w:r>
    </w:p>
    <w:p w:rsidR="007016F5" w:rsidRPr="00EE678B" w:rsidRDefault="007016F5" w:rsidP="005B5D24">
      <w:pPr>
        <w:pStyle w:val="ScreenCapture"/>
      </w:pPr>
      <w:r w:rsidRPr="00EE678B">
        <w:t xml:space="preserve">CLINIC: </w:t>
      </w:r>
      <w:r w:rsidRPr="00EE678B">
        <w:rPr>
          <w:b/>
        </w:rPr>
        <w:t>&lt;Enter&gt;</w:t>
      </w:r>
    </w:p>
    <w:p w:rsidR="007016F5" w:rsidRPr="00EE678B" w:rsidRDefault="007016F5" w:rsidP="005B5D24">
      <w:pPr>
        <w:pStyle w:val="ScreenCapture"/>
      </w:pPr>
      <w:r w:rsidRPr="00EE678B">
        <w:t xml:space="preserve">MAIL/WINDOW: WINDOW// </w:t>
      </w:r>
      <w:r w:rsidRPr="00EE678B">
        <w:rPr>
          <w:b/>
        </w:rPr>
        <w:t xml:space="preserve">&lt;Enter&gt; </w:t>
      </w:r>
      <w:r w:rsidRPr="00EE678B">
        <w:t>WINDOW</w:t>
      </w:r>
    </w:p>
    <w:p w:rsidR="007016F5" w:rsidRPr="00EE678B" w:rsidRDefault="007016F5" w:rsidP="005B5D24">
      <w:pPr>
        <w:pStyle w:val="ScreenCapture"/>
      </w:pPr>
      <w:r w:rsidRPr="00EE678B">
        <w:t xml:space="preserve">METHOD OF PICK-UP: </w:t>
      </w:r>
      <w:r w:rsidRPr="00EE678B">
        <w:rPr>
          <w:b/>
        </w:rPr>
        <w:t xml:space="preserve">&lt;Enter&gt; </w:t>
      </w:r>
    </w:p>
    <w:p w:rsidR="007016F5" w:rsidRPr="00EE678B" w:rsidRDefault="007016F5" w:rsidP="005B5D24">
      <w:pPr>
        <w:pStyle w:val="ScreenCapture"/>
      </w:pPr>
      <w:r w:rsidRPr="00EE678B">
        <w:t xml:space="preserve">REMARKS: </w:t>
      </w:r>
      <w:r w:rsidRPr="00EE678B">
        <w:rPr>
          <w:b/>
        </w:rPr>
        <w:t xml:space="preserve">&lt;Enter&gt; </w:t>
      </w:r>
    </w:p>
    <w:p w:rsidR="007016F5" w:rsidRPr="00EE678B" w:rsidRDefault="007016F5" w:rsidP="005B5D24">
      <w:pPr>
        <w:pStyle w:val="ScreenCapture"/>
      </w:pPr>
      <w:r w:rsidRPr="00EE678B">
        <w:t xml:space="preserve">ISSUE DATE: TODAY//  </w:t>
      </w:r>
      <w:r w:rsidRPr="00EE678B">
        <w:rPr>
          <w:b/>
        </w:rPr>
        <w:t>&lt;Enter&gt;</w:t>
      </w:r>
      <w:r w:rsidRPr="00EE678B">
        <w:t xml:space="preserve"> (NOV 02, 2005)</w:t>
      </w:r>
    </w:p>
    <w:p w:rsidR="007016F5" w:rsidRPr="00EE678B" w:rsidRDefault="007016F5" w:rsidP="005B5D24">
      <w:pPr>
        <w:pStyle w:val="ScreenCapture"/>
      </w:pPr>
      <w:r w:rsidRPr="00EE678B">
        <w:t xml:space="preserve">FILL DATE: (11/2/2005 - 11/3/2006): TODAY// </w:t>
      </w:r>
      <w:r w:rsidRPr="00EE678B">
        <w:rPr>
          <w:b/>
        </w:rPr>
        <w:t>&lt;Enter&gt;</w:t>
      </w:r>
      <w:r w:rsidRPr="00EE678B">
        <w:t xml:space="preserve"> (NOV 02, 2005)</w:t>
      </w:r>
    </w:p>
    <w:p w:rsidR="007016F5" w:rsidRPr="00EE678B" w:rsidRDefault="007016F5" w:rsidP="005B5D24">
      <w:pPr>
        <w:pStyle w:val="ScreenCapture"/>
      </w:pPr>
      <w:r w:rsidRPr="00EE678B">
        <w:t xml:space="preserve">Nature of Order: WRITTEN//   </w:t>
      </w:r>
      <w:r w:rsidRPr="00EE678B">
        <w:rPr>
          <w:b/>
        </w:rPr>
        <w:t>&lt;Enter&gt;</w:t>
      </w:r>
      <w:r w:rsidRPr="00EE678B">
        <w:t xml:space="preserve">     W</w:t>
      </w:r>
    </w:p>
    <w:p w:rsidR="007016F5" w:rsidRPr="00EE678B" w:rsidRDefault="007016F5" w:rsidP="005B5D24">
      <w:pPr>
        <w:pStyle w:val="ScreenCapture"/>
      </w:pPr>
      <w:r w:rsidRPr="00EE678B">
        <w:t xml:space="preserve">WAS THE PATIENT COUNSELED: NO// </w:t>
      </w:r>
      <w:r w:rsidRPr="00EE678B">
        <w:rPr>
          <w:b/>
        </w:rPr>
        <w:t>YES</w:t>
      </w:r>
    </w:p>
    <w:p w:rsidR="007016F5" w:rsidRPr="00EE678B" w:rsidRDefault="007016F5" w:rsidP="005B5D24">
      <w:pPr>
        <w:pStyle w:val="ScreenCapture"/>
      </w:pPr>
      <w:r w:rsidRPr="00EE678B">
        <w:t xml:space="preserve">WAS COUNSELING UNDERSTOOD: NO// </w:t>
      </w:r>
      <w:r w:rsidRPr="00EE678B">
        <w:rPr>
          <w:b/>
        </w:rPr>
        <w:t>YES</w:t>
      </w:r>
    </w:p>
    <w:p w:rsidR="007016F5" w:rsidRPr="00EE678B" w:rsidRDefault="007016F5" w:rsidP="005B5D24">
      <w:pPr>
        <w:pStyle w:val="ScreenCapture"/>
      </w:pPr>
    </w:p>
    <w:p w:rsidR="007016F5" w:rsidRPr="00EE678B" w:rsidRDefault="007016F5" w:rsidP="005B5D24">
      <w:pPr>
        <w:pStyle w:val="ScreenCapture"/>
      </w:pPr>
      <w:r w:rsidRPr="00EE678B">
        <w:t xml:space="preserve">Do you want to enter a Progress Note? No//  </w:t>
      </w:r>
      <w:r w:rsidRPr="00EE678B">
        <w:rPr>
          <w:b/>
        </w:rPr>
        <w:t>&lt;Enter&gt;</w:t>
      </w:r>
      <w:r w:rsidRPr="00EE678B">
        <w:t xml:space="preserve"> NO</w:t>
      </w:r>
    </w:p>
    <w:p w:rsidR="007016F5" w:rsidRPr="00EE678B" w:rsidRDefault="007016F5" w:rsidP="005B5D24">
      <w:pPr>
        <w:pStyle w:val="ScreenCapture"/>
      </w:pPr>
    </w:p>
    <w:p w:rsidR="007016F5" w:rsidRPr="00EE678B" w:rsidRDefault="007016F5" w:rsidP="005B5D24">
      <w:pPr>
        <w:pStyle w:val="ScreenCapture"/>
      </w:pPr>
      <w:r w:rsidRPr="00EE678B">
        <w:t>Rx # 100003840         11/02/05</w:t>
      </w:r>
    </w:p>
    <w:p w:rsidR="007016F5" w:rsidRPr="00EE678B" w:rsidRDefault="007016F5" w:rsidP="005B5D24">
      <w:pPr>
        <w:pStyle w:val="ScreenCapture"/>
      </w:pPr>
      <w:r w:rsidRPr="00EE678B">
        <w:t>OPPATIENT,FOUR                     #30</w:t>
      </w:r>
    </w:p>
    <w:p w:rsidR="007016F5" w:rsidRPr="00EE678B" w:rsidRDefault="007016F5" w:rsidP="005B5D24">
      <w:pPr>
        <w:pStyle w:val="ScreenCapture"/>
      </w:pPr>
      <w:r w:rsidRPr="00EE678B">
        <w:t>TAKE ONE TABLET BY MOUTH THREE TIMES A DAY FOR 10 DAYS WITH FOOD</w:t>
      </w:r>
    </w:p>
    <w:p w:rsidR="007016F5" w:rsidRPr="00EE678B" w:rsidRDefault="007016F5" w:rsidP="005B5D24">
      <w:pPr>
        <w:pStyle w:val="ScreenCapture"/>
      </w:pPr>
    </w:p>
    <w:p w:rsidR="007016F5" w:rsidRPr="00EE678B" w:rsidRDefault="007016F5" w:rsidP="005B5D24">
      <w:pPr>
        <w:pStyle w:val="ScreenCapture"/>
      </w:pPr>
      <w:r w:rsidRPr="00EE678B">
        <w:t>PREDNISONE 5MG TAB</w:t>
      </w:r>
    </w:p>
    <w:p w:rsidR="007016F5" w:rsidRPr="00EE678B" w:rsidRDefault="007016F5" w:rsidP="005B5D24">
      <w:pPr>
        <w:pStyle w:val="ScreenCapture"/>
      </w:pPr>
      <w:r w:rsidRPr="00EE678B">
        <w:t>OPPROVIDER4,TWO            OPPHARMACIST4,THREE</w:t>
      </w:r>
    </w:p>
    <w:p w:rsidR="007016F5" w:rsidRPr="00EE678B" w:rsidRDefault="007016F5" w:rsidP="005B5D24">
      <w:pPr>
        <w:pStyle w:val="ScreenCapture"/>
      </w:pPr>
      <w:r w:rsidRPr="00EE678B">
        <w:t># of Refills: 5</w:t>
      </w: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r w:rsidRPr="00EE678B">
        <w:t xml:space="preserve">Is this correct? YES// </w:t>
      </w:r>
      <w:r w:rsidRPr="00EE678B">
        <w:rPr>
          <w:b/>
        </w:rPr>
        <w:t>&lt;Enter&gt;</w:t>
      </w:r>
      <w:r w:rsidRPr="00EE678B">
        <w:t xml:space="preserve"> YES</w:t>
      </w:r>
    </w:p>
    <w:p w:rsidR="007016F5" w:rsidRPr="00EE678B" w:rsidRDefault="007016F5" w:rsidP="005B5D24">
      <w:pPr>
        <w:pStyle w:val="ScreenCapture"/>
      </w:pPr>
    </w:p>
    <w:p w:rsidR="007016F5" w:rsidRPr="00EE678B" w:rsidRDefault="00BD4F13" w:rsidP="005B5D24">
      <w:pPr>
        <w:pStyle w:val="ScreenCapture"/>
      </w:pPr>
      <w:bookmarkStart w:id="4823" w:name="pa239"/>
      <w:bookmarkEnd w:id="4823"/>
      <w:r>
        <w:t xml:space="preserve">Veteran </w:t>
      </w:r>
      <w:r w:rsidR="007016F5" w:rsidRPr="00EE678B">
        <w:t>Prescription 100003840 successfully submitted to ECME for claim generation.</w:t>
      </w:r>
    </w:p>
    <w:p w:rsidR="007016F5" w:rsidRPr="00EE678B" w:rsidRDefault="007016F5" w:rsidP="005B5D24">
      <w:pPr>
        <w:pStyle w:val="ScreenCapture"/>
      </w:pPr>
    </w:p>
    <w:p w:rsidR="007016F5" w:rsidRPr="00EE678B" w:rsidRDefault="007016F5" w:rsidP="005B5D24">
      <w:pPr>
        <w:pStyle w:val="ScreenCapture"/>
      </w:pPr>
      <w:r w:rsidRPr="00EE678B">
        <w:t xml:space="preserve">Claim Status: </w:t>
      </w:r>
    </w:p>
    <w:p w:rsidR="007016F5" w:rsidRPr="00EE678B" w:rsidRDefault="007016F5" w:rsidP="005B5D24">
      <w:pPr>
        <w:pStyle w:val="ScreenCapture"/>
      </w:pPr>
      <w:r w:rsidRPr="00EE678B">
        <w:t>IN PROGRESS-Waiting to start</w:t>
      </w:r>
    </w:p>
    <w:p w:rsidR="007016F5" w:rsidRPr="00EE678B" w:rsidRDefault="007016F5" w:rsidP="005B5D24">
      <w:pPr>
        <w:pStyle w:val="ScreenCapture"/>
      </w:pPr>
      <w:r w:rsidRPr="00EE678B">
        <w:t>IN PROGRESS-Gathering claim info</w:t>
      </w:r>
    </w:p>
    <w:p w:rsidR="007016F5" w:rsidRPr="00EE678B" w:rsidRDefault="007016F5" w:rsidP="005B5D24">
      <w:pPr>
        <w:pStyle w:val="ScreenCapture"/>
      </w:pPr>
      <w:r w:rsidRPr="00EE678B">
        <w:t>IN PROGRESS-Packet being built</w:t>
      </w:r>
    </w:p>
    <w:p w:rsidR="007016F5" w:rsidRPr="00EE678B" w:rsidRDefault="007016F5" w:rsidP="005B5D24">
      <w:pPr>
        <w:pStyle w:val="ScreenCapture"/>
      </w:pPr>
      <w:r w:rsidRPr="00EE678B">
        <w:t>IN PROGRESS-Waiting for transmit</w:t>
      </w:r>
    </w:p>
    <w:p w:rsidR="007016F5" w:rsidRPr="00EE678B" w:rsidRDefault="007016F5" w:rsidP="005B5D24">
      <w:pPr>
        <w:pStyle w:val="ScreenCapture"/>
      </w:pPr>
      <w:r w:rsidRPr="00EE678B">
        <w:t>IN PROGRESS-Transmitting</w:t>
      </w:r>
    </w:p>
    <w:p w:rsidR="007016F5" w:rsidRPr="00EE678B" w:rsidRDefault="007016F5" w:rsidP="005B5D24">
      <w:pPr>
        <w:pStyle w:val="ScreenCapture"/>
      </w:pPr>
      <w:r w:rsidRPr="00EE678B">
        <w:t>IN PROGRESS-Waiting to process response</w:t>
      </w:r>
    </w:p>
    <w:p w:rsidR="007016F5" w:rsidRPr="00EE678B" w:rsidRDefault="007016F5" w:rsidP="005B5D24">
      <w:pPr>
        <w:pStyle w:val="ScreenCapture"/>
      </w:pPr>
      <w:r w:rsidRPr="00EE678B">
        <w:t>E PAYABLE</w:t>
      </w:r>
    </w:p>
    <w:p w:rsidR="007016F5" w:rsidRPr="00EE678B" w:rsidRDefault="007016F5" w:rsidP="005B5D24">
      <w:pPr>
        <w:pStyle w:val="ScreenCapture"/>
      </w:pPr>
    </w:p>
    <w:p w:rsidR="007016F5" w:rsidRPr="00EE678B" w:rsidRDefault="007016F5" w:rsidP="005B5D24">
      <w:pPr>
        <w:pStyle w:val="ScreenCapture"/>
      </w:pPr>
      <w:r w:rsidRPr="00EE678B">
        <w:t xml:space="preserve">Another New Order for OPPATIENT,FOUR? YES// </w:t>
      </w:r>
      <w:r w:rsidRPr="00EE678B">
        <w:rPr>
          <w:b/>
        </w:rPr>
        <w:t>NO</w:t>
      </w:r>
    </w:p>
    <w:p w:rsidR="007016F5" w:rsidRPr="00EE678B" w:rsidRDefault="007016F5" w:rsidP="00C91FB8">
      <w:pPr>
        <w:rPr>
          <w:color w:val="000000"/>
        </w:rPr>
      </w:pPr>
    </w:p>
    <w:p w:rsidR="007016F5" w:rsidRPr="00EE678B" w:rsidRDefault="007016F5" w:rsidP="008E248B">
      <w:pPr>
        <w:pStyle w:val="ExampleHeading"/>
        <w:rPr>
          <w:bCs/>
        </w:rPr>
      </w:pPr>
      <w:bookmarkStart w:id="4824" w:name="Page_244"/>
      <w:bookmarkStart w:id="4825" w:name="Page_243"/>
      <w:bookmarkEnd w:id="4824"/>
      <w:bookmarkEnd w:id="4825"/>
      <w:r w:rsidRPr="00EE678B">
        <w:t>View of RX:</w:t>
      </w:r>
    </w:p>
    <w:p w:rsidR="007016F5" w:rsidRPr="00EE678B" w:rsidRDefault="007016F5" w:rsidP="005B5D24">
      <w:pPr>
        <w:pStyle w:val="ScreenCapture"/>
      </w:pPr>
      <w:r w:rsidRPr="00EE678B">
        <w:t xml:space="preserve">Medication Profile            Nov 02, 2005@07:33:29          Page:    1 of    1 </w:t>
      </w:r>
    </w:p>
    <w:p w:rsidR="007016F5" w:rsidRPr="00EE678B" w:rsidRDefault="007016F5" w:rsidP="005B5D24">
      <w:pPr>
        <w:pStyle w:val="ScreenCapture"/>
      </w:pPr>
      <w:r w:rsidRPr="00EE678B">
        <w:t>OPPATIENT,FOUR</w:t>
      </w:r>
    </w:p>
    <w:p w:rsidR="007016F5" w:rsidRPr="00EE678B" w:rsidRDefault="007016F5" w:rsidP="005B5D24">
      <w:pPr>
        <w:pStyle w:val="ScreenCapture"/>
      </w:pPr>
      <w:r w:rsidRPr="00EE678B">
        <w:t xml:space="preserve">  PID: 000-01-1322P                                Ht(cm): _______ (______)   </w:t>
      </w:r>
    </w:p>
    <w:p w:rsidR="007016F5" w:rsidRPr="00EE678B" w:rsidRDefault="007016F5" w:rsidP="005B5D24">
      <w:pPr>
        <w:pStyle w:val="ScreenCapture"/>
      </w:pPr>
      <w:r w:rsidRPr="00EE678B">
        <w:t xml:space="preserve">  DOB: JAN 13,1922 (83)                            Wt(kg): _______ (______)   </w:t>
      </w:r>
    </w:p>
    <w:p w:rsidR="007016F5" w:rsidRPr="00EE678B" w:rsidRDefault="007016F5" w:rsidP="005B5D24">
      <w:pPr>
        <w:pStyle w:val="ScreenCapture"/>
      </w:pPr>
      <w:r w:rsidRPr="00EE678B">
        <w:t xml:space="preserve">  SEX: MALE                            </w:t>
      </w:r>
    </w:p>
    <w:p w:rsidR="007016F5" w:rsidRPr="00EE678B" w:rsidRDefault="007016F5" w:rsidP="005B5D24">
      <w:pPr>
        <w:pStyle w:val="ScreenCapture"/>
      </w:pPr>
      <w:r w:rsidRPr="00EE678B">
        <w:t xml:space="preserve"> CrCL: &lt;Not Found&gt;</w:t>
      </w:r>
      <w:r w:rsidR="00163129">
        <w:rPr>
          <w:lang w:val="en-US"/>
        </w:rPr>
        <w:t xml:space="preserve"> </w:t>
      </w:r>
      <w:r w:rsidR="00163129" w:rsidRPr="00E97BFB">
        <w:rPr>
          <w:rFonts w:cs="Courier New"/>
        </w:rPr>
        <w:t>(CREAT: Not Found)</w:t>
      </w:r>
      <w:r w:rsidR="00163129">
        <w:rPr>
          <w:rFonts w:cs="Courier New"/>
          <w:lang w:val="en-US"/>
        </w:rPr>
        <w:t xml:space="preserve">            </w:t>
      </w:r>
      <w:r w:rsidRPr="00EE678B">
        <w:t xml:space="preserve">BSA (m2): _______            </w:t>
      </w:r>
    </w:p>
    <w:p w:rsidR="007016F5" w:rsidRPr="00EE678B" w:rsidRDefault="007016F5" w:rsidP="005B5D24">
      <w:pPr>
        <w:pStyle w:val="ScreenCapture"/>
      </w:pPr>
      <w:r w:rsidRPr="00EE678B">
        <w:t xml:space="preserve">                                                          ISSUE  LAST REF DAY</w:t>
      </w:r>
    </w:p>
    <w:p w:rsidR="007016F5" w:rsidRPr="00EE678B" w:rsidRDefault="007016F5" w:rsidP="005B5D24">
      <w:pPr>
        <w:pStyle w:val="ScreenCapture"/>
      </w:pPr>
      <w:r w:rsidRPr="00EE678B">
        <w:t xml:space="preserve"> #  RX #         DRUG                              QTY ST  DATE  FILL REM SUP</w:t>
      </w:r>
    </w:p>
    <w:p w:rsidR="007016F5" w:rsidRPr="00EE678B" w:rsidRDefault="007016F5" w:rsidP="005B5D24">
      <w:pPr>
        <w:pStyle w:val="ScreenCapture"/>
      </w:pPr>
      <w:r w:rsidRPr="00EE678B">
        <w:t xml:space="preserve">                                                                                </w:t>
      </w:r>
    </w:p>
    <w:p w:rsidR="007016F5" w:rsidRPr="00EE678B" w:rsidRDefault="007016F5" w:rsidP="005B5D24">
      <w:pPr>
        <w:pStyle w:val="ScreenCapture"/>
      </w:pPr>
      <w:r w:rsidRPr="00EE678B">
        <w:t>-------------------------------------ACTIVE------------------------------------</w:t>
      </w:r>
    </w:p>
    <w:p w:rsidR="007016F5" w:rsidRPr="00EE678B" w:rsidRDefault="00583040" w:rsidP="005B5D24">
      <w:pPr>
        <w:pStyle w:val="ScreenCapture"/>
      </w:pPr>
      <w:r>
        <w:rPr>
          <w:noProof/>
        </w:rPr>
        <mc:AlternateContent>
          <mc:Choice Requires="wpg">
            <w:drawing>
              <wp:anchor distT="0" distB="0" distL="114300" distR="114300" simplePos="0" relativeHeight="251652608" behindDoc="0" locked="0" layoutInCell="1" allowOverlap="1">
                <wp:simplePos x="0" y="0"/>
                <wp:positionH relativeFrom="column">
                  <wp:posOffset>914400</wp:posOffset>
                </wp:positionH>
                <wp:positionV relativeFrom="paragraph">
                  <wp:posOffset>118745</wp:posOffset>
                </wp:positionV>
                <wp:extent cx="1028700" cy="685800"/>
                <wp:effectExtent l="9525" t="23495" r="9525" b="5080"/>
                <wp:wrapNone/>
                <wp:docPr id="1487"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685800"/>
                          <a:chOff x="2880" y="4140"/>
                          <a:chExt cx="1620" cy="1080"/>
                        </a:xfrm>
                      </wpg:grpSpPr>
                      <wps:wsp>
                        <wps:cNvPr id="1488" name="Text Box 25"/>
                        <wps:cNvSpPr txBox="1">
                          <a:spLocks noChangeArrowheads="1"/>
                        </wps:cNvSpPr>
                        <wps:spPr bwMode="auto">
                          <a:xfrm>
                            <a:off x="2880" y="4500"/>
                            <a:ext cx="1620" cy="720"/>
                          </a:xfrm>
                          <a:prstGeom prst="rect">
                            <a:avLst/>
                          </a:prstGeom>
                          <a:solidFill>
                            <a:srgbClr val="FFFFFF"/>
                          </a:solidFill>
                          <a:ln w="9525">
                            <a:solidFill>
                              <a:srgbClr val="000000"/>
                            </a:solidFill>
                            <a:miter lim="800000"/>
                            <a:headEnd/>
                            <a:tailEnd/>
                          </a:ln>
                        </wps:spPr>
                        <wps:txbx>
                          <w:txbxContent>
                            <w:p w:rsidR="00251627" w:rsidRDefault="00251627" w:rsidP="007016F5">
                              <w:pPr>
                                <w:rPr>
                                  <w:rFonts w:ascii="Arial" w:hAnsi="Arial" w:cs="Arial"/>
                                  <w:sz w:val="20"/>
                                  <w:szCs w:val="20"/>
                                </w:rPr>
                              </w:pPr>
                              <w:r>
                                <w:rPr>
                                  <w:rFonts w:ascii="Arial" w:hAnsi="Arial" w:cs="Arial"/>
                                  <w:color w:val="000000"/>
                                  <w:sz w:val="20"/>
                                  <w:szCs w:val="20"/>
                                </w:rPr>
                                <w:t>Denotes ePharmacy Rx</w:t>
                              </w:r>
                            </w:p>
                          </w:txbxContent>
                        </wps:txbx>
                        <wps:bodyPr rot="0" vert="horz" wrap="square" lIns="91440" tIns="45720" rIns="91440" bIns="45720" anchor="t" anchorCtr="0" upright="1">
                          <a:noAutofit/>
                        </wps:bodyPr>
                      </wps:wsp>
                      <wps:wsp>
                        <wps:cNvPr id="1489" name="Line 26"/>
                        <wps:cNvCnPr>
                          <a:cxnSpLocks noChangeShapeType="1"/>
                        </wps:cNvCnPr>
                        <wps:spPr bwMode="auto">
                          <a:xfrm flipH="1" flipV="1">
                            <a:off x="3600" y="4140"/>
                            <a:ext cx="0" cy="3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4" o:spid="_x0000_s1051" style="position:absolute;left:0;text-align:left;margin-left:1in;margin-top:9.35pt;width:81pt;height:54pt;z-index:251652608" coordorigin="2880,4140" coordsize="162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">
                <v:shape id="Text Box 25" o:spid="_x0000_s1052" type="#_x0000_t202" style="position:absolute;left:2880;top:4500;width:16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">
                  <v:textbox>
                    <w:txbxContent>
                      <w:p w:rsidR="00251627" w:rsidRDefault="00251627" w:rsidP="007016F5">
                        <w:pPr>
                          <w:rPr>
                            <w:rFonts w:ascii="Arial" w:hAnsi="Arial" w:cs="Arial"/>
                            <w:sz w:val="20"/>
                            <w:szCs w:val="20"/>
                          </w:rPr>
                        </w:pPr>
                        <w:r>
                          <w:rPr>
                            <w:rFonts w:ascii="Arial" w:hAnsi="Arial" w:cs="Arial"/>
                            <w:color w:val="000000"/>
                            <w:sz w:val="20"/>
                            <w:szCs w:val="20"/>
                          </w:rPr>
                          <w:t>Denotes ePharmacy Rx</w:t>
                        </w:r>
                      </w:p>
                    </w:txbxContent>
                  </v:textbox>
                </v:shape>
                <v:line id="Line 26" o:spid="_x0000_s1053" style="position:absolute;flip:x y;visibility:visible;mso-wrap-style:square" from="3600,4140" to="3600,4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">
                  <v:stroke endarrow="block"/>
                </v:line>
              </v:group>
            </w:pict>
          </mc:Fallback>
        </mc:AlternateContent>
      </w:r>
      <w:r w:rsidR="007016F5" w:rsidRPr="00EE678B">
        <w:t xml:space="preserve"> 1  100003840e   PREDNISONE 5MG TAB                 30 A&gt; 11-02 11-02   5  30</w:t>
      </w: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p>
    <w:p w:rsidR="007016F5" w:rsidRPr="00EE678B" w:rsidRDefault="007016F5" w:rsidP="005B5D24">
      <w:pPr>
        <w:pStyle w:val="ScreenCapture"/>
      </w:pPr>
      <w:r w:rsidRPr="00EE678B">
        <w:t xml:space="preserve">          Enter ?? for more actions                                             </w:t>
      </w:r>
    </w:p>
    <w:p w:rsidR="007016F5" w:rsidRPr="00EE678B" w:rsidRDefault="007016F5" w:rsidP="005B5D24">
      <w:pPr>
        <w:pStyle w:val="ScreenCapture"/>
      </w:pPr>
      <w:r w:rsidRPr="00EE678B">
        <w:t>PU  Patient Record Update               NO  New Order</w:t>
      </w:r>
    </w:p>
    <w:p w:rsidR="007016F5" w:rsidRPr="00EE678B" w:rsidRDefault="007016F5" w:rsidP="005B5D24">
      <w:pPr>
        <w:pStyle w:val="ScreenCapture"/>
      </w:pPr>
      <w:r w:rsidRPr="00EE678B">
        <w:t>PI  Patient Information                 SO  Select Order</w:t>
      </w:r>
    </w:p>
    <w:p w:rsidR="007016F5" w:rsidRPr="00EE678B" w:rsidRDefault="007016F5" w:rsidP="005B5D24">
      <w:pPr>
        <w:pStyle w:val="ScreenCapture"/>
      </w:pPr>
      <w:r w:rsidRPr="00EE678B">
        <w:t>Select Action: Quit//</w:t>
      </w:r>
    </w:p>
    <w:p w:rsidR="007016F5" w:rsidRPr="00EE678B" w:rsidRDefault="007016F5" w:rsidP="007016F5">
      <w:pPr>
        <w:rPr>
          <w:rFonts w:cs="Courier New"/>
          <w:color w:val="000000"/>
          <w:szCs w:val="18"/>
        </w:rPr>
      </w:pPr>
    </w:p>
    <w:p w:rsidR="007016F5" w:rsidRPr="00EE678B" w:rsidRDefault="007016F5" w:rsidP="007016F5">
      <w:pPr>
        <w:rPr>
          <w:color w:val="000000"/>
          <w:szCs w:val="20"/>
        </w:rPr>
      </w:pPr>
      <w:r w:rsidRPr="00EE678B">
        <w:rPr>
          <w:color w:val="000000"/>
          <w:szCs w:val="20"/>
        </w:rPr>
        <w:t>If a new order is rejected due to a Drug Utilization Review (DUR), Refill Too Soon, or Reject Resolution Required, the prescription will be marked as “REJECTED”, and the user will have the opportunity to resolve the reject before continuing.</w:t>
      </w:r>
    </w:p>
    <w:p w:rsidR="007016F5" w:rsidRPr="00EE678B" w:rsidRDefault="007016F5" w:rsidP="007016F5">
      <w:pPr>
        <w:rPr>
          <w:color w:val="000000"/>
          <w:szCs w:val="20"/>
        </w:rPr>
      </w:pPr>
    </w:p>
    <w:p w:rsidR="007016F5" w:rsidRPr="00EE678B" w:rsidRDefault="007016F5" w:rsidP="007016F5">
      <w:pPr>
        <w:rPr>
          <w:color w:val="000000"/>
          <w:szCs w:val="20"/>
        </w:rPr>
      </w:pPr>
      <w:r w:rsidRPr="00EE678B">
        <w:rPr>
          <w:color w:val="000000"/>
          <w:szCs w:val="20"/>
        </w:rPr>
        <w:t>The following example shows a sample ECME transmission rejection, and how to resolve the rejection.</w:t>
      </w:r>
    </w:p>
    <w:p w:rsidR="007016F5" w:rsidRPr="00EE678B" w:rsidRDefault="007016F5" w:rsidP="007016F5">
      <w:pPr>
        <w:rPr>
          <w:color w:val="000000"/>
          <w:szCs w:val="20"/>
        </w:rPr>
      </w:pPr>
    </w:p>
    <w:p w:rsidR="007016F5" w:rsidRPr="00EE678B" w:rsidRDefault="007016F5" w:rsidP="008E248B">
      <w:pPr>
        <w:pStyle w:val="ExampleHeading"/>
      </w:pPr>
      <w:r w:rsidRPr="00EE678B">
        <w:t>Example: Handling a Rejected New Order for ePharmacy Billing</w:t>
      </w:r>
    </w:p>
    <w:p w:rsidR="007016F5" w:rsidRPr="00EE678B" w:rsidRDefault="00BD4F13" w:rsidP="0011547D">
      <w:pPr>
        <w:pStyle w:val="ScreenCapture"/>
      </w:pPr>
      <w:r>
        <w:t xml:space="preserve">Veteran </w:t>
      </w:r>
      <w:r w:rsidR="007016F5" w:rsidRPr="00EE678B">
        <w:t>Prescription 999999 successfully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Claim Status:</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PROGRESS-Waiting for packet build</w:t>
      </w:r>
    </w:p>
    <w:p w:rsidR="007016F5" w:rsidRPr="00EE678B" w:rsidRDefault="007016F5" w:rsidP="0011547D">
      <w:pPr>
        <w:pStyle w:val="ScreenCapture"/>
      </w:pPr>
      <w:r w:rsidRPr="00EE678B">
        <w:t>IN PROGRESS-Waiting for transmit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00BD4F13">
        <w:t xml:space="preserve">VETERAN - </w:t>
      </w:r>
      <w:r w:rsidRPr="00EE678B">
        <w:t>REJECT RECEIVED FROM THIRD PARTY PAYER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NPI#: 1234567890     NCPDP: 4150001</w:t>
      </w:r>
    </w:p>
    <w:p w:rsidR="007016F5" w:rsidRPr="00EE678B" w:rsidRDefault="007016F5" w:rsidP="0011547D">
      <w:pPr>
        <w:pStyle w:val="ScreenCapture"/>
      </w:pPr>
      <w:r w:rsidRPr="00EE678B">
        <w:t xml:space="preserve">   Patient  : OPPATIENT,FOUR(000-01-1322P)  Sex: M      DOB: JAN 13,1922(83)</w:t>
      </w:r>
    </w:p>
    <w:p w:rsidR="007016F5" w:rsidRPr="00EE678B" w:rsidRDefault="007016F5" w:rsidP="0011547D">
      <w:pPr>
        <w:pStyle w:val="ScreenCapture"/>
      </w:pPr>
      <w:r w:rsidRPr="00EE678B">
        <w:t xml:space="preserve">   Prescription : 99999999/0 - TESTOSTERONE (ANDROD   ECME#: 000001234567</w:t>
      </w:r>
    </w:p>
    <w:p w:rsidR="007016F5" w:rsidRPr="00EE678B" w:rsidRDefault="007016F5" w:rsidP="0011547D">
      <w:pPr>
        <w:pStyle w:val="ScreenCapture"/>
      </w:pPr>
      <w:r w:rsidRPr="00EE678B">
        <w:t xml:space="preserve">   Reject Type  : 88 - DUR REJECT received on FEB 27, 2006@10:58:25</w:t>
      </w:r>
    </w:p>
    <w:p w:rsidR="007016F5" w:rsidRPr="00EE678B" w:rsidRDefault="007016F5" w:rsidP="0011547D">
      <w:pPr>
        <w:pStyle w:val="ScreenCapture"/>
      </w:pPr>
      <w:r w:rsidRPr="00EE678B">
        <w:t xml:space="preserve">   Payer Message: DUR Reject Error</w:t>
      </w:r>
    </w:p>
    <w:p w:rsidR="007016F5" w:rsidRPr="00EE678B" w:rsidRDefault="007016F5" w:rsidP="0011547D">
      <w:pPr>
        <w:pStyle w:val="ScreenCapture"/>
      </w:pPr>
      <w:r w:rsidRPr="00EE678B">
        <w:t xml:space="preserve">   Reason       : ER (OVERUSE PRECAUTION)</w:t>
      </w:r>
    </w:p>
    <w:p w:rsidR="007016F5" w:rsidRPr="00EE678B" w:rsidRDefault="007016F5" w:rsidP="0011547D">
      <w:pPr>
        <w:pStyle w:val="ScreenCapture"/>
      </w:pPr>
      <w:r w:rsidRPr="00EE678B">
        <w:t xml:space="preserve">   DUR Text     : ANDRODERM    DIS 5MG/24HR</w:t>
      </w:r>
    </w:p>
    <w:p w:rsidR="007016F5" w:rsidRPr="00EE678B" w:rsidRDefault="007016F5" w:rsidP="0011547D">
      <w:pPr>
        <w:pStyle w:val="ScreenCapture"/>
      </w:pPr>
      <w:r w:rsidRPr="00EE678B">
        <w:t xml:space="preserve">   Insurance    : TEST INS                      Contact: 800 555-5555</w:t>
      </w:r>
    </w:p>
    <w:p w:rsidR="007016F5" w:rsidRPr="00EE678B" w:rsidRDefault="007016F5" w:rsidP="0011547D">
      <w:pPr>
        <w:pStyle w:val="ScreenCapture"/>
      </w:pPr>
      <w:r w:rsidRPr="00EE678B">
        <w:t xml:space="preserve">   Group Name   : RXINS                      Group Number: 12454</w:t>
      </w:r>
    </w:p>
    <w:p w:rsidR="007016F5" w:rsidRPr="00EE678B" w:rsidRDefault="007016F5" w:rsidP="0011547D">
      <w:pPr>
        <w:pStyle w:val="ScreenCapture"/>
      </w:pPr>
      <w:r w:rsidRPr="00EE678B">
        <w:t xml:space="preserve">   Cardholder ID: 000011322P</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I        (I)GNORE - FILL Rx WITHOUT CLAIM SUBMISSION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 xml:space="preserve">(O)verride,(I)gnore,(Q)uit: Q// </w:t>
      </w:r>
      <w:r w:rsidRPr="00EE678B">
        <w:rPr>
          <w:b/>
        </w:rPr>
        <w:t>O</w:t>
      </w:r>
      <w:r w:rsidRPr="00EE678B">
        <w:t xml:space="preserve">  OVERRIDE</w:t>
      </w:r>
    </w:p>
    <w:p w:rsidR="007016F5" w:rsidRPr="00EE678B" w:rsidRDefault="007016F5" w:rsidP="007016F5">
      <w:pPr>
        <w:rPr>
          <w:color w:val="000000"/>
          <w:szCs w:val="24"/>
        </w:rPr>
      </w:pPr>
    </w:p>
    <w:p w:rsidR="007016F5" w:rsidRPr="00EE678B" w:rsidRDefault="007016F5" w:rsidP="007016F5">
      <w:pPr>
        <w:rPr>
          <w:color w:val="000000"/>
          <w:szCs w:val="20"/>
        </w:rPr>
      </w:pPr>
      <w:r w:rsidRPr="00EE678B">
        <w:rPr>
          <w:color w:val="000000"/>
          <w:szCs w:val="20"/>
        </w:rPr>
        <w:t xml:space="preserve">When a claim is rejected, typically the Payer provides a “Reason for Service Code”, which displays on the reject as “Reason”. The user can use this reason to then select which code is entered for “Professional Service Code” and “Result of Service Code”. To see a list of service codes, enter </w:t>
      </w:r>
      <w:r w:rsidRPr="00EE678B">
        <w:rPr>
          <w:b/>
          <w:color w:val="000000"/>
          <w:szCs w:val="20"/>
        </w:rPr>
        <w:t>?</w:t>
      </w:r>
      <w:r w:rsidRPr="00EE678B">
        <w:rPr>
          <w:color w:val="000000"/>
          <w:szCs w:val="20"/>
        </w:rPr>
        <w:t xml:space="preserve"> at the specified prompt.</w:t>
      </w:r>
    </w:p>
    <w:p w:rsidR="007016F5" w:rsidRPr="00EE678B" w:rsidRDefault="007016F5" w:rsidP="007016F5">
      <w:pPr>
        <w:rPr>
          <w:color w:val="000000"/>
          <w:szCs w:val="24"/>
        </w:rPr>
      </w:pPr>
    </w:p>
    <w:p w:rsidR="007016F5" w:rsidRPr="00EE678B" w:rsidRDefault="007016F5" w:rsidP="0011547D">
      <w:pPr>
        <w:pStyle w:val="ScreenCapture"/>
      </w:pPr>
      <w:r w:rsidRPr="00EE678B">
        <w:t>Reason for Service Code  : ER - OVERUSE</w:t>
      </w:r>
    </w:p>
    <w:p w:rsidR="007016F5" w:rsidRPr="00EE678B" w:rsidRDefault="007016F5" w:rsidP="0011547D">
      <w:pPr>
        <w:pStyle w:val="ScreenCapture"/>
      </w:pPr>
      <w:r w:rsidRPr="00EE678B">
        <w:t xml:space="preserve">Professional Service Code: </w:t>
      </w:r>
      <w:r w:rsidRPr="00EE678B">
        <w:rPr>
          <w:b/>
        </w:rPr>
        <w:t>RT</w:t>
      </w:r>
      <w:r w:rsidRPr="00EE678B">
        <w:t xml:space="preserve">       RECOMMENDED LABORATORY TEST</w:t>
      </w:r>
    </w:p>
    <w:p w:rsidR="007016F5" w:rsidRPr="00EE678B" w:rsidRDefault="007016F5" w:rsidP="0011547D">
      <w:pPr>
        <w:pStyle w:val="ScreenCapture"/>
      </w:pPr>
      <w:r w:rsidRPr="00EE678B">
        <w:t xml:space="preserve">Result of Service Code   : </w:t>
      </w:r>
      <w:r w:rsidRPr="00EE678B">
        <w:rPr>
          <w:b/>
        </w:rPr>
        <w:t>1G</w:t>
      </w:r>
      <w:r w:rsidRPr="00EE678B">
        <w:t xml:space="preserve">       FILLED, WITH PRESCRIBER APPROVAL</w:t>
      </w:r>
    </w:p>
    <w:p w:rsidR="007016F5" w:rsidRPr="00EE678B" w:rsidRDefault="007016F5" w:rsidP="0011547D">
      <w:pPr>
        <w:pStyle w:val="ScreenCapture"/>
      </w:pPr>
    </w:p>
    <w:p w:rsidR="007016F5" w:rsidRPr="00EE678B" w:rsidRDefault="007016F5" w:rsidP="0011547D">
      <w:pPr>
        <w:pStyle w:val="ScreenCapture"/>
      </w:pPr>
      <w:r w:rsidRPr="00EE678B">
        <w:t xml:space="preserve">     Reason for Service Code  : ER - OVERUSE</w:t>
      </w:r>
    </w:p>
    <w:p w:rsidR="007016F5" w:rsidRPr="00EE678B" w:rsidRDefault="007016F5" w:rsidP="0011547D">
      <w:pPr>
        <w:pStyle w:val="ScreenCapture"/>
      </w:pPr>
      <w:r w:rsidRPr="00EE678B">
        <w:t xml:space="preserve">     Professional Service Code: RT - RECOMMENDED LABORATORY TEST</w:t>
      </w:r>
    </w:p>
    <w:p w:rsidR="007016F5" w:rsidRPr="00EE678B" w:rsidRDefault="007016F5" w:rsidP="0011547D">
      <w:pPr>
        <w:pStyle w:val="ScreenCapture"/>
      </w:pPr>
      <w:r w:rsidRPr="00EE678B">
        <w:t xml:space="preserve">     Result of Service Code   : 1G - FILLED, WITH PRESCRIBER APPROVAL</w:t>
      </w:r>
    </w:p>
    <w:p w:rsidR="007016F5" w:rsidRPr="00EE678B" w:rsidRDefault="007016F5" w:rsidP="0011547D">
      <w:pPr>
        <w:pStyle w:val="ScreenCapture"/>
      </w:pPr>
    </w:p>
    <w:p w:rsidR="007016F5" w:rsidRPr="00EE678B" w:rsidRDefault="007016F5" w:rsidP="0011547D">
      <w:pPr>
        <w:pStyle w:val="ScreenCapture"/>
      </w:pPr>
      <w:r w:rsidRPr="00EE678B">
        <w:t xml:space="preserve">     Confirm? ? YES// </w:t>
      </w:r>
      <w:r w:rsidRPr="00EE678B">
        <w:rPr>
          <w:b/>
        </w:rPr>
        <w:t>&lt;Enter&gt;</w:t>
      </w:r>
    </w:p>
    <w:p w:rsidR="007016F5" w:rsidRPr="00EE678B" w:rsidRDefault="007016F5" w:rsidP="0011547D">
      <w:pPr>
        <w:pStyle w:val="ScreenCapture"/>
      </w:pPr>
    </w:p>
    <w:p w:rsidR="007016F5" w:rsidRPr="00EE678B" w:rsidRDefault="00BD4F13" w:rsidP="0011547D">
      <w:pPr>
        <w:pStyle w:val="ScreenCapture"/>
      </w:pPr>
      <w:r>
        <w:t xml:space="preserve">Veteran </w:t>
      </w:r>
      <w:r w:rsidR="007016F5" w:rsidRPr="00EE678B">
        <w:t>Prescription 99999999 successfully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Claim Status:</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PROGRESS-Waiting for packet build</w:t>
      </w:r>
    </w:p>
    <w:p w:rsidR="007016F5" w:rsidRPr="00EE678B" w:rsidRDefault="007016F5" w:rsidP="0011547D">
      <w:pPr>
        <w:pStyle w:val="ScreenCapture"/>
      </w:pPr>
      <w:r w:rsidRPr="00EE678B">
        <w:t>IN PROGRESS-Packet being built</w:t>
      </w:r>
    </w:p>
    <w:p w:rsidR="007016F5" w:rsidRPr="00EE678B" w:rsidRDefault="007016F5" w:rsidP="0011547D">
      <w:pPr>
        <w:pStyle w:val="ScreenCapture"/>
      </w:pPr>
      <w:r w:rsidRPr="00EE678B">
        <w:t>IN PROGRESS-Waiting for transmit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PROGRESS-Waiting to process response</w:t>
      </w:r>
    </w:p>
    <w:p w:rsidR="007016F5" w:rsidRPr="00EE678B" w:rsidRDefault="007016F5" w:rsidP="0011547D">
      <w:pPr>
        <w:pStyle w:val="ScreenCapture"/>
      </w:pPr>
      <w:r w:rsidRPr="00EE678B">
        <w:t>E PAYABLE</w:t>
      </w:r>
    </w:p>
    <w:p w:rsidR="007016F5" w:rsidRPr="00EE678B" w:rsidRDefault="007016F5" w:rsidP="007016F5">
      <w:pPr>
        <w:rPr>
          <w:color w:val="000000"/>
          <w:szCs w:val="24"/>
        </w:rPr>
      </w:pPr>
    </w:p>
    <w:p w:rsidR="007016F5" w:rsidRPr="00EE678B" w:rsidRDefault="007016F5" w:rsidP="007016F5">
      <w:pPr>
        <w:rPr>
          <w:color w:val="000000"/>
          <w:szCs w:val="20"/>
        </w:rPr>
      </w:pPr>
      <w:r w:rsidRPr="00EE678B">
        <w:rPr>
          <w:color w:val="000000"/>
          <w:szCs w:val="20"/>
        </w:rPr>
        <w:t>For Refill Too Soon rejects, the same choices apply.</w:t>
      </w:r>
    </w:p>
    <w:p w:rsidR="007016F5" w:rsidRPr="00EE678B" w:rsidRDefault="007016F5" w:rsidP="00C91FB8">
      <w:pPr>
        <w:rPr>
          <w:color w:val="000000"/>
        </w:rPr>
      </w:pPr>
    </w:p>
    <w:p w:rsidR="007016F5" w:rsidRPr="00EE678B" w:rsidRDefault="007016F5" w:rsidP="008E248B">
      <w:pPr>
        <w:pStyle w:val="ExampleHeading"/>
      </w:pPr>
      <w:r w:rsidRPr="00EE678B">
        <w:t xml:space="preserve">Example: </w:t>
      </w:r>
      <w:bookmarkStart w:id="4826" w:name="Tricare_Reject"/>
      <w:r w:rsidRPr="00EE678B">
        <w:t>Handling a TRICARE Rejected New Order for ePharmacy Billing</w:t>
      </w:r>
      <w:bookmarkEnd w:id="4826"/>
    </w:p>
    <w:p w:rsidR="007016F5" w:rsidRPr="00EE678B" w:rsidRDefault="007016F5" w:rsidP="007016F5">
      <w:pPr>
        <w:rPr>
          <w:color w:val="000000"/>
        </w:rPr>
      </w:pPr>
      <w:r w:rsidRPr="00EE678B">
        <w:rPr>
          <w:color w:val="000000"/>
        </w:rPr>
        <w:t>Rejected TRICARE claims will be denoted with “TRICARE” during submission to ECME and within the subsequent reject notification screen. Also, the reject codes will be displayed in both places. The following example shows a prescription being submitted to ECME and this process occurs directly following the “Is this correct? YES//” prompt during finish. Where DUR or RTS are one of the reject codes, the user will be able to select from (D)iscontinue the prescription, submit (O)verride codes, or (Q)uit, which sends the rejection to the Third Party Payer Rejects</w:t>
      </w:r>
      <w:r w:rsidR="00D8267F" w:rsidRPr="00EE678B">
        <w:rPr>
          <w:color w:val="000000"/>
        </w:rPr>
        <w:t xml:space="preserve"> </w:t>
      </w:r>
      <w:r w:rsidRPr="00EE678B">
        <w:rPr>
          <w:color w:val="000000"/>
        </w:rPr>
        <w:t>– Worklist. A TRICARE rejection may not be (I)gnored.</w:t>
      </w:r>
    </w:p>
    <w:p w:rsidR="007016F5" w:rsidRPr="00EE678B" w:rsidRDefault="007016F5" w:rsidP="007016F5">
      <w:pPr>
        <w:rPr>
          <w:color w:val="000000"/>
        </w:rPr>
      </w:pPr>
      <w:bookmarkStart w:id="4827" w:name="PSO482_246"/>
      <w:bookmarkEnd w:id="4827"/>
    </w:p>
    <w:p w:rsidR="007016F5" w:rsidRPr="00EE678B" w:rsidRDefault="007016F5" w:rsidP="0011547D">
      <w:pPr>
        <w:pStyle w:val="ScreenCapture"/>
      </w:pPr>
      <w:r w:rsidRPr="00EE678B">
        <w:rPr>
          <w:b/>
          <w:bCs/>
          <w:bdr w:val="single" w:sz="4" w:space="0" w:color="auto"/>
        </w:rPr>
        <w:t>TRICARE</w:t>
      </w:r>
      <w:r w:rsidRPr="00EE678B">
        <w:rPr>
          <w:color w:val="FF0000"/>
        </w:rPr>
        <w:t xml:space="preserve"> </w:t>
      </w:r>
      <w:r w:rsidRPr="00EE678B">
        <w:t>Prescription 101110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PROGRESS-Processing response</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79 - Refill Too Soon</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w:t>
      </w:r>
      <w:r w:rsidRPr="00EE678B">
        <w:rPr>
          <w:b/>
          <w:bCs/>
          <w:bdr w:val="single" w:sz="4" w:space="0" w:color="auto"/>
        </w:rPr>
        <w:t xml:space="preserve"> TRICARE </w:t>
      </w:r>
      <w:r w:rsidRPr="00EE678B">
        <w:t xml:space="preserve">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101110/0 - NAPROXEN 250MG S.T.          ECME#: 000000112303</w:t>
      </w:r>
    </w:p>
    <w:p w:rsidR="007016F5" w:rsidRPr="00EE678B" w:rsidRDefault="007016F5" w:rsidP="0011547D">
      <w:pPr>
        <w:pStyle w:val="ScreenCapture"/>
      </w:pPr>
      <w:r w:rsidRPr="00EE678B">
        <w:t xml:space="preserve">   Reject(s): REFILL TOO SOON (79), 14 - M/I Eligibility Clarification Code (14).  </w:t>
      </w:r>
    </w:p>
    <w:p w:rsidR="007016F5" w:rsidRPr="00EE678B" w:rsidRDefault="007016F5" w:rsidP="0011547D">
      <w:pPr>
        <w:pStyle w:val="ScreenCapture"/>
      </w:pPr>
      <w:r w:rsidRPr="00EE678B">
        <w:t xml:space="preserve">              Received on MAR 03, 2008@14:40:57.</w:t>
      </w:r>
    </w:p>
    <w:p w:rsidR="007016F5" w:rsidRPr="00EE678B" w:rsidRDefault="007016F5" w:rsidP="0011547D">
      <w:pPr>
        <w:pStyle w:val="ScreenCapture"/>
      </w:pPr>
    </w:p>
    <w:p w:rsidR="007016F5" w:rsidRPr="00EE678B" w:rsidRDefault="007016F5" w:rsidP="0011547D">
      <w:pPr>
        <w:pStyle w:val="ScreenCapture"/>
      </w:pPr>
      <w:r w:rsidRPr="00EE678B">
        <w:t xml:space="preserve">   Insurance    : TRICARE                         Contact: </w:t>
      </w:r>
    </w:p>
    <w:p w:rsidR="007016F5" w:rsidRPr="00EE678B" w:rsidRDefault="007016F5" w:rsidP="0011547D">
      <w:pPr>
        <w:pStyle w:val="ScreenCapture"/>
      </w:pPr>
      <w:r w:rsidRPr="00EE678B">
        <w:t xml:space="preserve">   Group Name   : TRICARE PRIME              Group Number: 123123</w:t>
      </w:r>
    </w:p>
    <w:p w:rsidR="008F36C2" w:rsidRPr="008F36C2" w:rsidRDefault="007016F5" w:rsidP="008F36C2">
      <w:pPr>
        <w:pStyle w:val="ScreenCapture"/>
        <w:rPr>
          <w:lang w:val="en-US"/>
        </w:rPr>
      </w:pPr>
      <w:r w:rsidRPr="00EE678B">
        <w:t xml:space="preserve">   Cardholder ID: SI9844532</w:t>
      </w:r>
    </w:p>
    <w:p w:rsidR="008F36C2" w:rsidRPr="008F36C2" w:rsidRDefault="008F36C2" w:rsidP="008F36C2">
      <w:pPr>
        <w:pStyle w:val="ScreenCapture"/>
        <w:rPr>
          <w:lang w:val="en-US"/>
        </w:rPr>
      </w:pPr>
      <w:r w:rsidRPr="008F36C2">
        <w:rPr>
          <w:lang w:val="en-US"/>
        </w:rPr>
        <w:t xml:space="preserve">   Patient Billing Comment(s):</w:t>
      </w:r>
    </w:p>
    <w:p w:rsidR="007016F5" w:rsidRPr="00EE678B" w:rsidRDefault="008F36C2" w:rsidP="008F36C2">
      <w:pPr>
        <w:pStyle w:val="ScreenCapture"/>
      </w:pPr>
      <w:r w:rsidRPr="008F36C2">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(O)verride,(D)iscontinue,(Q)uit: Q//</w:t>
      </w:r>
    </w:p>
    <w:p w:rsidR="007016F5" w:rsidRPr="00EE678B" w:rsidRDefault="007016F5" w:rsidP="007016F5">
      <w:pPr>
        <w:rPr>
          <w:b/>
          <w:bCs/>
          <w:color w:val="000000"/>
          <w:sz w:val="20"/>
          <w:szCs w:val="20"/>
        </w:rPr>
      </w:pPr>
    </w:p>
    <w:p w:rsidR="007016F5" w:rsidRPr="00EE678B" w:rsidRDefault="007016F5" w:rsidP="008E248B">
      <w:pPr>
        <w:pStyle w:val="ExampleHeading"/>
      </w:pPr>
      <w:r w:rsidRPr="00EE678B">
        <w:t>Example: Handling a non-DUR/RTS or non-clinical TRICARE rejected New Order for ePharmacy Billing</w:t>
      </w:r>
    </w:p>
    <w:p w:rsidR="007016F5" w:rsidRPr="00EE678B" w:rsidRDefault="007016F5" w:rsidP="008E248B">
      <w:r w:rsidRPr="00EE678B">
        <w:t>For TRICARE prescription rejections that have non-DUR/RTS or non-clinical rejects, the user will be able to select from (D)iscontinue the prescription or (Q)uit which sends it to the Third Party Payer Rejects</w:t>
      </w:r>
      <w:r w:rsidR="00D8267F" w:rsidRPr="00EE678B">
        <w:t xml:space="preserve"> </w:t>
      </w:r>
      <w:r w:rsidRPr="00EE678B">
        <w:t>– Worklist. TRICARE prescriptions with these type rejects cannot be filled until the rejection is resolved. Example:</w:t>
      </w:r>
    </w:p>
    <w:p w:rsidR="007016F5" w:rsidRPr="00EE678B" w:rsidRDefault="007016F5" w:rsidP="007016F5">
      <w:pPr>
        <w:rPr>
          <w:color w:val="000000"/>
          <w:szCs w:val="24"/>
        </w:rPr>
      </w:pPr>
    </w:p>
    <w:p w:rsidR="007016F5" w:rsidRPr="00EE678B" w:rsidRDefault="007016F5" w:rsidP="0011547D">
      <w:pPr>
        <w:pStyle w:val="ScreenCapture"/>
      </w:pPr>
      <w:r w:rsidRPr="00EE678B">
        <w:t>TRICARE Prescription 101113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PROGRESS-Building the HL7 packet</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07 - M/I Cardholder ID Number</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TRICARE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101113/0 - SIMETHICONE 40MG TAB         ECME#: 000000112306</w:t>
      </w:r>
    </w:p>
    <w:p w:rsidR="007016F5" w:rsidRPr="00EE678B" w:rsidRDefault="007016F5" w:rsidP="0011547D">
      <w:pPr>
        <w:pStyle w:val="ScreenCapture"/>
      </w:pPr>
      <w:r w:rsidRPr="00EE678B">
        <w:t xml:space="preserve">   Reject(s): M/I Eligibility Clarification Code (14), M/I Cardholder ID </w:t>
      </w:r>
    </w:p>
    <w:p w:rsidR="007016F5" w:rsidRPr="00EE678B" w:rsidRDefault="007016F5" w:rsidP="0011547D">
      <w:pPr>
        <w:pStyle w:val="ScreenCapture"/>
      </w:pPr>
      <w:r w:rsidRPr="00EE678B">
        <w:t xml:space="preserve">              Number (07).  Received on MAR 03, 2008@14:43:42.</w:t>
      </w:r>
    </w:p>
    <w:p w:rsidR="007016F5" w:rsidRPr="00EE678B" w:rsidRDefault="007016F5" w:rsidP="0011547D">
      <w:pPr>
        <w:pStyle w:val="ScreenCapture"/>
      </w:pPr>
    </w:p>
    <w:p w:rsidR="007016F5" w:rsidRPr="00EE678B" w:rsidRDefault="007016F5" w:rsidP="0011547D">
      <w:pPr>
        <w:pStyle w:val="ScreenCapture"/>
      </w:pPr>
      <w:r w:rsidRPr="00EE678B">
        <w:t xml:space="preserve">   Insurance    : TRICARE                         Contact: </w:t>
      </w:r>
    </w:p>
    <w:p w:rsidR="007016F5" w:rsidRPr="00EE678B" w:rsidRDefault="007016F5" w:rsidP="0011547D">
      <w:pPr>
        <w:pStyle w:val="ScreenCapture"/>
      </w:pPr>
      <w:r w:rsidRPr="00EE678B">
        <w:t xml:space="preserve">   Group Name   : TRICARE PRIME              Group Number: 123123</w:t>
      </w:r>
    </w:p>
    <w:p w:rsidR="008F36C2" w:rsidRPr="008F36C2" w:rsidRDefault="007016F5" w:rsidP="008F36C2">
      <w:pPr>
        <w:pStyle w:val="ScreenCapture"/>
        <w:rPr>
          <w:lang w:val="en-US"/>
        </w:rPr>
      </w:pPr>
      <w:r w:rsidRPr="00EE678B">
        <w:t xml:space="preserve">   Cardholder ID: SI9844532</w:t>
      </w:r>
    </w:p>
    <w:p w:rsidR="008F36C2" w:rsidRPr="008F36C2" w:rsidRDefault="008F36C2" w:rsidP="008F36C2">
      <w:pPr>
        <w:pStyle w:val="ScreenCapture"/>
        <w:rPr>
          <w:lang w:val="en-US"/>
        </w:rPr>
      </w:pPr>
      <w:r w:rsidRPr="008F36C2">
        <w:rPr>
          <w:lang w:val="en-US"/>
        </w:rPr>
        <w:t xml:space="preserve">   Patient Billing Comment(s):</w:t>
      </w:r>
    </w:p>
    <w:p w:rsidR="007016F5" w:rsidRPr="00EE678B" w:rsidRDefault="008F36C2" w:rsidP="008F36C2">
      <w:pPr>
        <w:pStyle w:val="ScreenCapture"/>
      </w:pPr>
      <w:r w:rsidRPr="008F36C2">
        <w:rPr>
          <w:lang w:val="en-US"/>
        </w:rPr>
        <w:t xml:space="preserve">   MAR 01, 2008@12:22:42 – NON BILLABLE FILLS FOR DIABETIC SUPPLIES (USER,ONE)</w:t>
      </w:r>
    </w:p>
    <w:p w:rsidR="007016F5" w:rsidRPr="00EE678B" w:rsidRDefault="007016F5" w:rsidP="0011547D">
      <w:pPr>
        <w:pStyle w:val="ScreenCapture"/>
      </w:pPr>
      <w:bookmarkStart w:id="4828" w:name="PSO482_247"/>
      <w:bookmarkEnd w:id="4828"/>
      <w:r w:rsidRPr="00EE678B">
        <w:t xml:space="preserve">   -------------------------------------------------------------------------</w:t>
      </w:r>
    </w:p>
    <w:p w:rsidR="007016F5" w:rsidRPr="00EE678B" w:rsidRDefault="007016F5" w:rsidP="0011547D">
      <w:pPr>
        <w:pStyle w:val="ScreenCapture"/>
      </w:pPr>
    </w:p>
    <w:p w:rsidR="007016F5" w:rsidRPr="00EE678B" w:rsidRDefault="007016F5" w:rsidP="001158A8">
      <w:pPr>
        <w:pStyle w:val="ScreenCapture"/>
        <w:keepNext/>
      </w:pPr>
      <w:r w:rsidRPr="00EE678B">
        <w:t xml:space="preserve">     Select one of the following:</w:t>
      </w:r>
    </w:p>
    <w:p w:rsidR="007016F5" w:rsidRPr="00EE678B" w:rsidRDefault="007016F5" w:rsidP="001158A8">
      <w:pPr>
        <w:pStyle w:val="ScreenCapture"/>
        <w:keepNext/>
      </w:pPr>
    </w:p>
    <w:p w:rsidR="007016F5" w:rsidRPr="00EE678B" w:rsidRDefault="007016F5" w:rsidP="0011547D">
      <w:pPr>
        <w:pStyle w:val="ScreenCapture"/>
        <w:rPr>
          <w:bdr w:val="single" w:sz="4" w:space="0" w:color="auto"/>
        </w:rPr>
      </w:pPr>
      <w:r w:rsidRPr="00EE678B">
        <w:rPr>
          <w:color w:val="FF0000"/>
        </w:rPr>
        <w:t xml:space="preserve">          </w:t>
      </w:r>
      <w:r w:rsidRPr="00EE678B">
        <w:rPr>
          <w:bdr w:val="single" w:sz="4" w:space="0" w:color="auto"/>
        </w:rPr>
        <w:t>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(D)iscontinue,(Q)uit: Q//</w:t>
      </w:r>
    </w:p>
    <w:p w:rsidR="007016F5" w:rsidRPr="00EE678B" w:rsidRDefault="007016F5" w:rsidP="00C91FB8">
      <w:pPr>
        <w:rPr>
          <w:color w:val="000000"/>
        </w:rPr>
      </w:pPr>
    </w:p>
    <w:p w:rsidR="007016F5" w:rsidRPr="00EE678B" w:rsidRDefault="007016F5" w:rsidP="007016F5">
      <w:pPr>
        <w:rPr>
          <w:color w:val="000000"/>
          <w:szCs w:val="20"/>
        </w:rPr>
      </w:pPr>
      <w:r w:rsidRPr="00EE678B">
        <w:rPr>
          <w:color w:val="000000"/>
          <w:szCs w:val="20"/>
        </w:rPr>
        <w:t xml:space="preserve">For non-billable TRICARE 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 </w:t>
      </w:r>
    </w:p>
    <w:p w:rsidR="007016F5" w:rsidRPr="00EE678B" w:rsidRDefault="007016F5" w:rsidP="007016F5">
      <w:pPr>
        <w:rPr>
          <w:color w:val="000000"/>
          <w:szCs w:val="24"/>
        </w:rPr>
      </w:pPr>
    </w:p>
    <w:p w:rsidR="007016F5" w:rsidRPr="00EE678B" w:rsidRDefault="007016F5" w:rsidP="0011547D">
      <w:pPr>
        <w:pStyle w:val="ScreenCapture"/>
      </w:pPr>
      <w:r w:rsidRPr="00EE678B">
        <w:t>Is this correct? YES//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TRICARE - NON-BILLABLE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102058/0 - ABSORBABLE GELATIN S         </w:t>
      </w:r>
    </w:p>
    <w:p w:rsidR="007016F5" w:rsidRPr="00EE678B" w:rsidRDefault="007016F5" w:rsidP="0011547D">
      <w:pPr>
        <w:pStyle w:val="ScreenCapture"/>
      </w:pPr>
      <w:r w:rsidRPr="00EE678B">
        <w:t xml:space="preserve">   Date/Time: AUG 27, 2008@16:49:46</w:t>
      </w:r>
    </w:p>
    <w:p w:rsidR="00EB2183" w:rsidRPr="00EB2183" w:rsidRDefault="007016F5" w:rsidP="00EB2183">
      <w:pPr>
        <w:pStyle w:val="ScreenCapture"/>
        <w:rPr>
          <w:lang w:val="en-US"/>
        </w:rPr>
      </w:pPr>
      <w:r w:rsidRPr="00EE678B">
        <w:t xml:space="preserve">   Reason   : Drug not billable.</w:t>
      </w:r>
      <w:r w:rsidR="00EB2183" w:rsidRPr="00EB2183">
        <w:rPr>
          <w:lang w:val="en-US"/>
        </w:rPr>
        <w:t xml:space="preserve"> </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is a non-billable TRICARE prescription.  It cannot be filled or sent</w:t>
      </w:r>
    </w:p>
    <w:p w:rsidR="007016F5" w:rsidRPr="00EE678B" w:rsidRDefault="007016F5" w:rsidP="0011547D">
      <w:pPr>
        <w:pStyle w:val="ScreenCapture"/>
      </w:pPr>
      <w:r w:rsidRPr="00EE678B">
        <w:t>to the reject worklist.  It must be discontinued.</w:t>
      </w: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11547D">
      <w:pPr>
        <w:pStyle w:val="ScreenCapture"/>
      </w:pPr>
      <w:r w:rsidRPr="00EE678B">
        <w:t>Nature of Order: SERVICE CORRECTION//        S</w:t>
      </w:r>
    </w:p>
    <w:p w:rsidR="007016F5" w:rsidRPr="00EE678B" w:rsidRDefault="007016F5" w:rsidP="0011547D">
      <w:pPr>
        <w:pStyle w:val="ScreenCapture"/>
      </w:pPr>
    </w:p>
    <w:p w:rsidR="007016F5" w:rsidRPr="00EE678B" w:rsidRDefault="007016F5" w:rsidP="0011547D">
      <w:pPr>
        <w:pStyle w:val="ScreenCapture"/>
      </w:pPr>
      <w:r w:rsidRPr="00EE678B">
        <w:t xml:space="preserve">Requesting PROVIDER: OPHARM  OPPHARM,ONE       OO   </w:t>
      </w:r>
    </w:p>
    <w:p w:rsidR="007016F5" w:rsidRPr="00EE678B" w:rsidRDefault="007016F5" w:rsidP="0011547D"/>
    <w:p w:rsidR="007016F5" w:rsidRPr="00EE678B" w:rsidRDefault="007016F5" w:rsidP="0011547D">
      <w:r w:rsidRPr="00EE678B">
        <w:t>Labels will not print for discontinued TRICARE prescriptions, and reprint label will not be allowed for TRICARE rejected prescriptions.</w:t>
      </w:r>
    </w:p>
    <w:p w:rsidR="007016F5" w:rsidRPr="00EE678B" w:rsidRDefault="007016F5" w:rsidP="0011547D"/>
    <w:p w:rsidR="007016F5" w:rsidRPr="00EE678B" w:rsidRDefault="007016F5" w:rsidP="0011547D">
      <w:pPr>
        <w:pStyle w:val="ScreenCapture"/>
      </w:pPr>
      <w:r w:rsidRPr="00EE678B">
        <w:t>Select Rx (Prescriptions) Option: REPrint an Outpatient Rx Label</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Reprint Prescription Label: 101113       SIMETHICONE 40MG TAB  </w:t>
      </w:r>
    </w:p>
    <w:p w:rsidR="007016F5" w:rsidRPr="00EE678B" w:rsidRDefault="007016F5" w:rsidP="0011547D">
      <w:pPr>
        <w:pStyle w:val="ScreenCapture"/>
      </w:pPr>
      <w:r w:rsidRPr="00EE678B">
        <w:t xml:space="preserve">Number of Copies? : (1-99): 1// </w:t>
      </w:r>
    </w:p>
    <w:p w:rsidR="007016F5" w:rsidRPr="00EE678B" w:rsidRDefault="007016F5" w:rsidP="0011547D">
      <w:pPr>
        <w:pStyle w:val="ScreenCapture"/>
      </w:pPr>
      <w:r w:rsidRPr="00EE678B">
        <w:t>Print adhesive portion of label only? ? No//   NO</w:t>
      </w:r>
    </w:p>
    <w:p w:rsidR="007016F5" w:rsidRPr="00EE678B" w:rsidRDefault="007016F5" w:rsidP="0011547D">
      <w:pPr>
        <w:pStyle w:val="ScreenCapture"/>
      </w:pPr>
      <w:r w:rsidRPr="00EE678B">
        <w:t>Do you want to resend to Dispensing System Device? No//   NO</w:t>
      </w:r>
    </w:p>
    <w:p w:rsidR="007016F5" w:rsidRPr="00EE678B" w:rsidRDefault="007016F5" w:rsidP="0011547D">
      <w:pPr>
        <w:pStyle w:val="ScreenCapture"/>
      </w:pPr>
      <w:r w:rsidRPr="00EE678B">
        <w:t>Comments: REPRINT</w:t>
      </w:r>
    </w:p>
    <w:p w:rsidR="007016F5" w:rsidRPr="00EE678B" w:rsidRDefault="007016F5" w:rsidP="0011547D">
      <w:pPr>
        <w:pStyle w:val="ScreenCapture"/>
      </w:pPr>
    </w:p>
    <w:p w:rsidR="007016F5" w:rsidRPr="00EE678B" w:rsidRDefault="007016F5" w:rsidP="0011547D">
      <w:pPr>
        <w:pStyle w:val="ScreenCapture"/>
      </w:pPr>
      <w:r w:rsidRPr="00EE678B">
        <w:t>Rx # 101113            03/03/08</w:t>
      </w:r>
    </w:p>
    <w:p w:rsidR="007016F5" w:rsidRPr="00EE678B" w:rsidRDefault="007016F5" w:rsidP="0011547D">
      <w:pPr>
        <w:pStyle w:val="ScreenCapture"/>
      </w:pPr>
      <w:r w:rsidRPr="00EE678B">
        <w:t>OPTRICARE,ONE                 #180</w:t>
      </w:r>
    </w:p>
    <w:p w:rsidR="007016F5" w:rsidRPr="00EE678B" w:rsidRDefault="007016F5" w:rsidP="0011547D">
      <w:pPr>
        <w:pStyle w:val="ScreenCapture"/>
      </w:pP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SIMETHICONE 40MG TAB</w:t>
      </w:r>
    </w:p>
    <w:p w:rsidR="007016F5" w:rsidRPr="00EE678B" w:rsidRDefault="007016F5" w:rsidP="0011547D">
      <w:pPr>
        <w:pStyle w:val="ScreenCapture"/>
      </w:pPr>
      <w:r w:rsidRPr="00EE678B">
        <w:t>OPPHARM,ONE                 OPPHARM,ONE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r w:rsidRPr="00EE678B">
        <w:t>Select LABEL DEVICE: NULL  Bit Bucket</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No Label(s) printed.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Reprint Prescription Label:</w:t>
      </w:r>
    </w:p>
    <w:p w:rsidR="007016F5" w:rsidRPr="00EE678B" w:rsidRDefault="007016F5" w:rsidP="008E248B"/>
    <w:p w:rsidR="007016F5" w:rsidRPr="00EE678B" w:rsidRDefault="007016F5" w:rsidP="008E248B">
      <w:r w:rsidRPr="00EE678B">
        <w:t>Suspended TRICARE prescriptions will remain on suspense when a reject occurs, when the prescription is non-billable, or when the third party claim remains in an 'IN PROGRESS' status in ECME. Labels will not print. Once the reject is resolved, the user may pull the prescription early from suspense or wait for the next scheduled Print from Suspense option runs at which time labels will print accordingly. This includes CMOP and local suspense.</w:t>
      </w:r>
    </w:p>
    <w:p w:rsidR="007016F5" w:rsidRPr="00EE678B" w:rsidRDefault="007016F5" w:rsidP="008E248B"/>
    <w:p w:rsidR="007016F5" w:rsidRPr="00EE678B" w:rsidRDefault="007016F5" w:rsidP="0011547D">
      <w:pPr>
        <w:pStyle w:val="ScreenCapture"/>
      </w:pPr>
      <w:r w:rsidRPr="00EE678B">
        <w:t>TRICARE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Pr="00EE678B">
        <w:rPr>
          <w:b/>
          <w:bCs/>
          <w:bdr w:val="single" w:sz="4" w:space="0" w:color="auto"/>
        </w:rPr>
        <w:t>TRICARE - 'IN PROGRESS'</w:t>
      </w:r>
      <w:r w:rsidRPr="00EE678B">
        <w:t xml:space="preserve">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C91FB8">
      <w:pPr>
        <w:rPr>
          <w:color w:val="000000"/>
          <w:sz w:val="24"/>
          <w:szCs w:val="24"/>
        </w:rPr>
      </w:pPr>
    </w:p>
    <w:p w:rsidR="007016F5" w:rsidRPr="00EE678B" w:rsidRDefault="007016F5" w:rsidP="0011547D">
      <w:pPr>
        <w:rPr>
          <w:color w:val="000000"/>
          <w:sz w:val="24"/>
          <w:szCs w:val="24"/>
        </w:rPr>
      </w:pPr>
      <w:bookmarkStart w:id="4829" w:name="Page_248"/>
      <w:bookmarkStart w:id="4830" w:name="Page_247"/>
      <w:bookmarkEnd w:id="4829"/>
      <w:bookmarkEnd w:id="4830"/>
      <w:r w:rsidRPr="00EE678B">
        <w:rPr>
          <w:color w:val="000000"/>
          <w:sz w:val="24"/>
          <w:szCs w:val="24"/>
        </w:rPr>
        <w:t>A rejected TRICARE prescription may not have a partial fill ordered until the reject is resolved.</w:t>
      </w:r>
    </w:p>
    <w:p w:rsidR="007016F5" w:rsidRPr="00EE678B" w:rsidRDefault="007016F5" w:rsidP="0011547D">
      <w:pPr>
        <w:rPr>
          <w:color w:val="000000"/>
          <w:sz w:val="24"/>
          <w:szCs w:val="24"/>
        </w:rPr>
      </w:pPr>
    </w:p>
    <w:p w:rsidR="007016F5" w:rsidRPr="00EE678B" w:rsidRDefault="007016F5" w:rsidP="0011547D">
      <w:pPr>
        <w:pStyle w:val="ScreenCapture"/>
      </w:pPr>
      <w:r w:rsidRPr="00EE678B">
        <w:t xml:space="preserve">OP Medications (SUSPENDED)    Apr 18, 2008@19:10:16          Page:    1 of    2 </w:t>
      </w:r>
    </w:p>
    <w:p w:rsidR="007016F5" w:rsidRPr="00EE678B" w:rsidRDefault="007016F5" w:rsidP="0011547D">
      <w:pPr>
        <w:pStyle w:val="ScreenCapture"/>
      </w:pPr>
      <w:r w:rsidRPr="00EE678B">
        <w:t>OPTRICARE,ONE</w:t>
      </w:r>
    </w:p>
    <w:p w:rsidR="007016F5" w:rsidRPr="00EE678B" w:rsidRDefault="007016F5" w:rsidP="0011547D">
      <w:pPr>
        <w:pStyle w:val="ScreenCapture"/>
      </w:pPr>
      <w:r w:rsidRPr="00EE678B">
        <w:t xml:space="preserve">  PID: 666-55-4789                                 Ht(cm): _______ (______)   </w:t>
      </w:r>
    </w:p>
    <w:p w:rsidR="00361C12" w:rsidRDefault="007016F5" w:rsidP="00361C12">
      <w:pPr>
        <w:pStyle w:val="ScreenCapture"/>
        <w:rPr>
          <w:lang w:val="en-US"/>
        </w:rPr>
      </w:pPr>
      <w:r w:rsidRPr="00EE678B">
        <w:t xml:space="preserve">  DOB: OCT 18,1963 (44)                            Wt(kg): _______ (______)</w:t>
      </w:r>
    </w:p>
    <w:p w:rsidR="00361C12" w:rsidRDefault="00361C12" w:rsidP="00361C12">
      <w:pPr>
        <w:pStyle w:val="ScreenCapture"/>
        <w:rPr>
          <w:lang w:val="en-US"/>
        </w:rPr>
      </w:pPr>
      <w:r>
        <w:rPr>
          <w:lang w:val="en-US"/>
        </w:rPr>
        <w:t xml:space="preserve">  </w:t>
      </w:r>
      <w:r>
        <w:t xml:space="preserve">SEX: </w:t>
      </w:r>
      <w:r w:rsidRPr="003168EC">
        <w:t xml:space="preserve">MALE                   </w:t>
      </w:r>
    </w:p>
    <w:p w:rsidR="007016F5" w:rsidRPr="00EE678B" w:rsidRDefault="00361C12" w:rsidP="00361C12">
      <w:pPr>
        <w:pStyle w:val="ScreenCapture"/>
      </w:pPr>
      <w:r>
        <w:rPr>
          <w:rFonts w:cs="Courier New"/>
          <w:lang w:val="en-US"/>
        </w:rPr>
        <w:t xml:space="preserve"> </w:t>
      </w:r>
      <w:r w:rsidRPr="00CD5A11">
        <w:rPr>
          <w:rFonts w:cs="Courier New"/>
        </w:rPr>
        <w:t>CrCL: &lt;Not Found&gt; (CREAT: Not Found)            BSA (m2): _______</w:t>
      </w:r>
      <w:r w:rsidR="007016F5" w:rsidRPr="00EE678B">
        <w:t xml:space="preserv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Rx #: 101526e                                                   </w:t>
      </w:r>
    </w:p>
    <w:p w:rsidR="007016F5" w:rsidRPr="00EE678B" w:rsidRDefault="007016F5" w:rsidP="0011547D">
      <w:pPr>
        <w:pStyle w:val="ScreenCapture"/>
      </w:pPr>
      <w:r w:rsidRPr="00EE678B">
        <w:t xml:space="preserve"> (1) *Orderable Item: ACETAZOLAMIDE PILL                                        </w:t>
      </w:r>
    </w:p>
    <w:p w:rsidR="002244C2" w:rsidRDefault="007016F5" w:rsidP="0011547D">
      <w:pPr>
        <w:pStyle w:val="ScreenCapture"/>
      </w:pPr>
      <w:r w:rsidRPr="00EE678B">
        <w:t xml:space="preserve"> (2)            Drug: ACETAZOLAMIDE 500MG SEQUELS </w:t>
      </w:r>
    </w:p>
    <w:p w:rsidR="007016F5" w:rsidRPr="00EE678B" w:rsidRDefault="002244C2"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7016F5" w:rsidRPr="00EE678B">
        <w:t xml:space="preserve">                              </w:t>
      </w:r>
    </w:p>
    <w:p w:rsidR="007016F5" w:rsidRPr="00EE678B" w:rsidRDefault="007016F5" w:rsidP="0011547D">
      <w:pPr>
        <w:pStyle w:val="ScreenCapture"/>
      </w:pPr>
      <w:r w:rsidRPr="00EE678B">
        <w:t xml:space="preserve">                Verb: TAKE                                                      </w:t>
      </w:r>
    </w:p>
    <w:p w:rsidR="007016F5" w:rsidRPr="00EE678B" w:rsidRDefault="007016F5" w:rsidP="0011547D">
      <w:pPr>
        <w:pStyle w:val="ScreenCapture"/>
      </w:pPr>
      <w:r w:rsidRPr="00EE678B">
        <w:t xml:space="preserve"> (3)         *Dosage: 1 PILL                                                    </w:t>
      </w:r>
    </w:p>
    <w:p w:rsidR="007016F5" w:rsidRPr="00EE678B" w:rsidRDefault="007016F5" w:rsidP="0011547D">
      <w:pPr>
        <w:pStyle w:val="ScreenCapture"/>
      </w:pPr>
      <w:r w:rsidRPr="00EE678B">
        <w:t xml:space="preserve">              *Route: ORAL                                                      </w:t>
      </w:r>
    </w:p>
    <w:p w:rsidR="007016F5" w:rsidRPr="00EE678B" w:rsidRDefault="007016F5" w:rsidP="0011547D">
      <w:pPr>
        <w:pStyle w:val="ScreenCapture"/>
      </w:pPr>
      <w:r w:rsidRPr="00EE678B">
        <w:t xml:space="preserve">           *Schedule: BID                                                       </w:t>
      </w:r>
    </w:p>
    <w:p w:rsidR="007016F5" w:rsidRPr="00EE678B" w:rsidRDefault="007016F5" w:rsidP="0011547D">
      <w:pPr>
        <w:pStyle w:val="ScreenCapture"/>
      </w:pPr>
      <w:r w:rsidRPr="00EE678B">
        <w:t xml:space="preserve"> (4)Pat Instructions:                                                           </w:t>
      </w:r>
    </w:p>
    <w:p w:rsidR="007016F5" w:rsidRPr="00EE678B" w:rsidRDefault="007016F5" w:rsidP="0011547D">
      <w:pPr>
        <w:pStyle w:val="ScreenCapture"/>
      </w:pPr>
      <w:r w:rsidRPr="00EE678B">
        <w:t xml:space="preserve">                 SIG: TAKE 1 PILL BY MOUTH TWICE A DAY                          </w:t>
      </w:r>
    </w:p>
    <w:p w:rsidR="007016F5" w:rsidRPr="00EE678B" w:rsidRDefault="007016F5" w:rsidP="0011547D">
      <w:pPr>
        <w:pStyle w:val="ScreenCapture"/>
      </w:pPr>
      <w:r w:rsidRPr="00EE678B">
        <w:t xml:space="preserve"> (5)  Patient Status: OTHER FEDERAL                                             </w:t>
      </w:r>
    </w:p>
    <w:p w:rsidR="007016F5" w:rsidRPr="00EE678B" w:rsidRDefault="007016F5" w:rsidP="0011547D">
      <w:pPr>
        <w:pStyle w:val="ScreenCapture"/>
      </w:pPr>
      <w:r w:rsidRPr="00EE678B">
        <w:t xml:space="preserve"> (6)      Issue Date: 04/18/08              (7)  Fill Date: 04/19/08           </w:t>
      </w:r>
    </w:p>
    <w:p w:rsidR="007016F5" w:rsidRPr="00EE678B" w:rsidRDefault="007016F5" w:rsidP="0011547D">
      <w:pPr>
        <w:pStyle w:val="ScreenCapture"/>
      </w:pPr>
      <w:r w:rsidRPr="00EE678B">
        <w:t xml:space="preserve">      Last Fill Date: 04/19/08 (Window)                                         </w:t>
      </w:r>
    </w:p>
    <w:p w:rsidR="007016F5" w:rsidRPr="00EE678B" w:rsidRDefault="007016F5" w:rsidP="0011547D">
      <w:pPr>
        <w:pStyle w:val="ScreenCapture"/>
      </w:pPr>
      <w:r w:rsidRPr="00EE678B">
        <w:t xml:space="preserve">   Last Release Date:                       (8)      Lot #:                    </w:t>
      </w:r>
    </w:p>
    <w:p w:rsidR="007016F5" w:rsidRPr="00EE678B" w:rsidRDefault="007016F5" w:rsidP="0011547D">
      <w:pPr>
        <w:pStyle w:val="ScreenCapture"/>
      </w:pPr>
      <w:r w:rsidRPr="00EE678B">
        <w:t xml:space="preserve">             Expires: 04/19/09                          MFG: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DC   Discontinue          PR   Partial              RL   Release</w:t>
      </w:r>
    </w:p>
    <w:p w:rsidR="007016F5" w:rsidRPr="00EE678B" w:rsidRDefault="007016F5" w:rsidP="0011547D">
      <w:pPr>
        <w:pStyle w:val="ScreenCapture"/>
      </w:pPr>
      <w:r w:rsidRPr="00EE678B">
        <w:t>ED   Edit                 RF  (Refill)             RN   Renew</w:t>
      </w:r>
    </w:p>
    <w:p w:rsidR="007016F5" w:rsidRPr="00EE678B" w:rsidRDefault="007016F5" w:rsidP="0011547D">
      <w:pPr>
        <w:pStyle w:val="ScreenCapture"/>
      </w:pPr>
      <w:r w:rsidRPr="00EE678B">
        <w:t xml:space="preserve">Select Action: Next Screen// </w:t>
      </w:r>
      <w:r w:rsidRPr="00EE678B">
        <w:rPr>
          <w:b/>
          <w:bCs/>
          <w:bdr w:val="single" w:sz="4" w:space="0" w:color="auto"/>
        </w:rPr>
        <w:t>p</w:t>
      </w:r>
      <w:r w:rsidRPr="00EE678B">
        <w:t xml:space="preserve">   Partial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OP Medications (SUSPENDED)    Apr 18, 2008@19:10:16          Page:    1 of    2 </w:t>
      </w:r>
    </w:p>
    <w:p w:rsidR="007016F5" w:rsidRPr="00EE678B" w:rsidRDefault="007016F5" w:rsidP="0011547D">
      <w:pPr>
        <w:pStyle w:val="ScreenCapture"/>
      </w:pPr>
      <w:r w:rsidRPr="00EE678B">
        <w:t>OPTRICARE,ONE</w:t>
      </w:r>
    </w:p>
    <w:p w:rsidR="007016F5" w:rsidRPr="00EE678B" w:rsidRDefault="007016F5" w:rsidP="0011547D">
      <w:pPr>
        <w:pStyle w:val="ScreenCapture"/>
      </w:pPr>
      <w:r w:rsidRPr="00EE678B">
        <w:t xml:space="preserve">  PID: 666-55-4789                                 Ht(cm): _______ (______)   </w:t>
      </w:r>
    </w:p>
    <w:p w:rsidR="00361C12" w:rsidRDefault="007016F5" w:rsidP="0011547D">
      <w:pPr>
        <w:pStyle w:val="ScreenCapture"/>
        <w:rPr>
          <w:lang w:val="en-US"/>
        </w:rPr>
      </w:pPr>
      <w:r w:rsidRPr="00EE678B">
        <w:t xml:space="preserve">  DOB: OCT 18,1963 (44)                            Wt(kg): _______ (______)</w:t>
      </w:r>
    </w:p>
    <w:p w:rsidR="00361C12" w:rsidRPr="0038517E" w:rsidRDefault="00361C12" w:rsidP="00361C12">
      <w:pPr>
        <w:pStyle w:val="ScreenCapture"/>
        <w:rPr>
          <w:rFonts w:cs="Courier New"/>
          <w:lang w:val="en-US"/>
        </w:rPr>
      </w:pPr>
      <w:r w:rsidRPr="0038517E">
        <w:rPr>
          <w:rFonts w:cs="Courier New"/>
          <w:lang w:val="en-US"/>
        </w:rPr>
        <w:t xml:space="preserve"> </w:t>
      </w:r>
      <w:r>
        <w:rPr>
          <w:rFonts w:cs="Courier New"/>
          <w:lang w:val="en-US"/>
        </w:rPr>
        <w:t xml:space="preserve"> </w:t>
      </w:r>
      <w:r w:rsidRPr="0038517E">
        <w:rPr>
          <w:rFonts w:cs="Courier New"/>
        </w:rPr>
        <w:t xml:space="preserve">SEX: MALE                   </w:t>
      </w:r>
    </w:p>
    <w:p w:rsidR="007016F5" w:rsidRPr="00EE678B" w:rsidRDefault="00361C12" w:rsidP="00361C12">
      <w:pPr>
        <w:pStyle w:val="ScreenCapture"/>
      </w:pPr>
      <w:r w:rsidRPr="00AB3903">
        <w:rPr>
          <w:rFonts w:cs="Courier New"/>
          <w:lang w:val="en-US"/>
        </w:rPr>
        <w:t xml:space="preserve"> </w:t>
      </w:r>
      <w:r w:rsidRPr="00AB3903">
        <w:rPr>
          <w:rFonts w:cs="Courier New"/>
        </w:rPr>
        <w:t xml:space="preserve">CrCL: &lt;Not Found&gt; (CREAT: Not Found)            BSA (m2): </w:t>
      </w:r>
      <w:r w:rsidR="007016F5" w:rsidRPr="00EE678B">
        <w:t xml:space="preserv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Rx #: 101526e                                                   </w:t>
      </w:r>
    </w:p>
    <w:p w:rsidR="007016F5" w:rsidRPr="00EE678B" w:rsidRDefault="007016F5" w:rsidP="0011547D">
      <w:pPr>
        <w:pStyle w:val="ScreenCapture"/>
      </w:pPr>
      <w:r w:rsidRPr="00EE678B">
        <w:t xml:space="preserve"> (1) *Orderable Item: ACETAZOLAMIDE PILL                                        </w:t>
      </w:r>
    </w:p>
    <w:p w:rsidR="007016F5" w:rsidRDefault="007016F5" w:rsidP="0011547D">
      <w:pPr>
        <w:pStyle w:val="ScreenCapture"/>
      </w:pPr>
      <w:r w:rsidRPr="00EE678B">
        <w:t xml:space="preserve"> (2)            Drug: ACETAZOLAMIDE 500MG SEQUELS                               </w:t>
      </w:r>
    </w:p>
    <w:p w:rsidR="002244C2" w:rsidRPr="002244C2" w:rsidRDefault="002244C2" w:rsidP="0011547D">
      <w:pPr>
        <w:pStyle w:val="ScreenCapture"/>
        <w:rPr>
          <w:lang w:val="en-US"/>
        </w:rPr>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p>
    <w:p w:rsidR="007016F5" w:rsidRPr="00EE678B" w:rsidRDefault="007016F5" w:rsidP="0011547D">
      <w:pPr>
        <w:pStyle w:val="ScreenCapture"/>
      </w:pPr>
      <w:r w:rsidRPr="00EE678B">
        <w:t xml:space="preserve">                Verb: TAKE                                                      </w:t>
      </w:r>
    </w:p>
    <w:p w:rsidR="007016F5" w:rsidRPr="00EE678B" w:rsidRDefault="007016F5" w:rsidP="0011547D">
      <w:pPr>
        <w:pStyle w:val="ScreenCapture"/>
      </w:pPr>
      <w:r w:rsidRPr="00EE678B">
        <w:t xml:space="preserve"> (3)         *Dosage: 1 PILL                                                    </w:t>
      </w:r>
    </w:p>
    <w:p w:rsidR="007016F5" w:rsidRPr="00EE678B" w:rsidRDefault="007016F5" w:rsidP="0011547D">
      <w:pPr>
        <w:pStyle w:val="ScreenCapture"/>
      </w:pPr>
      <w:r w:rsidRPr="00EE678B">
        <w:t xml:space="preserve">              *Route: ORAL                                                      </w:t>
      </w:r>
    </w:p>
    <w:p w:rsidR="007016F5" w:rsidRPr="00EE678B" w:rsidRDefault="007016F5" w:rsidP="0011547D">
      <w:pPr>
        <w:pStyle w:val="ScreenCapture"/>
      </w:pPr>
      <w:r w:rsidRPr="00EE678B">
        <w:t xml:space="preserve">           *Schedule: BID                                                       </w:t>
      </w:r>
    </w:p>
    <w:p w:rsidR="007016F5" w:rsidRPr="00EE678B" w:rsidRDefault="007016F5" w:rsidP="0011547D">
      <w:pPr>
        <w:pStyle w:val="ScreenCapture"/>
      </w:pPr>
      <w:r w:rsidRPr="00EE678B">
        <w:t xml:space="preserve"> (4)Pat Instructions:                                                           </w:t>
      </w:r>
    </w:p>
    <w:p w:rsidR="007016F5" w:rsidRPr="00EE678B" w:rsidRDefault="007016F5" w:rsidP="0011547D">
      <w:pPr>
        <w:pStyle w:val="ScreenCapture"/>
      </w:pPr>
      <w:r w:rsidRPr="00EE678B">
        <w:t xml:space="preserve">                 SIG: TAKE 1 PILL BY MOUTH TWICE A DAY                          </w:t>
      </w:r>
    </w:p>
    <w:p w:rsidR="007016F5" w:rsidRPr="00EE678B" w:rsidRDefault="007016F5" w:rsidP="0011547D">
      <w:pPr>
        <w:pStyle w:val="ScreenCapture"/>
      </w:pPr>
      <w:r w:rsidRPr="00EE678B">
        <w:t xml:space="preserve"> (5)  Patient Status: OTHER FEDERAL                                             </w:t>
      </w:r>
    </w:p>
    <w:p w:rsidR="007016F5" w:rsidRPr="00EE678B" w:rsidRDefault="007016F5" w:rsidP="0011547D">
      <w:pPr>
        <w:pStyle w:val="ScreenCapture"/>
      </w:pPr>
      <w:r w:rsidRPr="00EE678B">
        <w:t xml:space="preserve"> (6)      Issue Date: 04/18/08              (7)  Fill Date: 04/19/08           </w:t>
      </w:r>
    </w:p>
    <w:p w:rsidR="007016F5" w:rsidRPr="00EE678B" w:rsidRDefault="007016F5" w:rsidP="0011547D">
      <w:pPr>
        <w:pStyle w:val="ScreenCapture"/>
      </w:pPr>
      <w:r w:rsidRPr="00EE678B">
        <w:t xml:space="preserve">      Last Fill Date: 04/19/08 (Window)                                         </w:t>
      </w:r>
    </w:p>
    <w:p w:rsidR="007016F5" w:rsidRPr="00EE678B" w:rsidRDefault="007016F5" w:rsidP="0011547D">
      <w:pPr>
        <w:pStyle w:val="ScreenCapture"/>
      </w:pPr>
      <w:r w:rsidRPr="00EE678B">
        <w:t xml:space="preserve">   Last Release Date:                       (8)      Lot #:                    </w:t>
      </w:r>
    </w:p>
    <w:p w:rsidR="007016F5" w:rsidRPr="00EE678B" w:rsidRDefault="007016F5" w:rsidP="0011547D">
      <w:pPr>
        <w:pStyle w:val="ScreenCapture"/>
      </w:pPr>
      <w:r w:rsidRPr="00EE678B">
        <w:t xml:space="preserve">             Expires: 04/19/09                          MFG:                    </w:t>
      </w:r>
    </w:p>
    <w:p w:rsidR="007016F5" w:rsidRPr="00EE678B" w:rsidRDefault="007016F5" w:rsidP="0011547D">
      <w:pPr>
        <w:pStyle w:val="ScreenCapture"/>
      </w:pPr>
      <w:r w:rsidRPr="00EE678B">
        <w:t xml:space="preserve">+         </w:t>
      </w:r>
      <w:r w:rsidRPr="00EE678B">
        <w:rPr>
          <w:bdr w:val="single" w:sz="4" w:space="0" w:color="auto"/>
        </w:rPr>
        <w:t>Partial cannot be filled on TRICARE non-payable Rx</w:t>
      </w:r>
      <w:r w:rsidRPr="00EE678B">
        <w:t xml:space="preserve">                    </w:t>
      </w:r>
    </w:p>
    <w:p w:rsidR="007016F5" w:rsidRPr="00EE678B" w:rsidRDefault="007016F5" w:rsidP="0011547D">
      <w:pPr>
        <w:pStyle w:val="ScreenCapture"/>
      </w:pPr>
      <w:r w:rsidRPr="00EE678B">
        <w:t>DC   Discontinue          PR   Partial              RL   Release</w:t>
      </w:r>
    </w:p>
    <w:p w:rsidR="007016F5" w:rsidRPr="00EE678B" w:rsidRDefault="007016F5" w:rsidP="0011547D">
      <w:pPr>
        <w:pStyle w:val="ScreenCapture"/>
      </w:pPr>
      <w:r w:rsidRPr="00EE678B">
        <w:t>ED   Edit                 RF  (Refill)             RN   Renew</w:t>
      </w:r>
    </w:p>
    <w:p w:rsidR="007016F5" w:rsidRPr="00EE678B" w:rsidRDefault="007016F5" w:rsidP="0011547D">
      <w:pPr>
        <w:pStyle w:val="ScreenCapture"/>
      </w:pPr>
      <w:r w:rsidRPr="00EE678B">
        <w:t>Select Action: Next Screen//</w:t>
      </w:r>
    </w:p>
    <w:p w:rsidR="007016F5" w:rsidRPr="00EE678B" w:rsidRDefault="007016F5" w:rsidP="007016F5">
      <w:pPr>
        <w:rPr>
          <w:color w:val="000000"/>
          <w:szCs w:val="20"/>
        </w:rPr>
      </w:pPr>
    </w:p>
    <w:p w:rsidR="007016F5" w:rsidRPr="00EE678B" w:rsidRDefault="007016F5" w:rsidP="007016F5">
      <w:pPr>
        <w:rPr>
          <w:color w:val="000000"/>
          <w:szCs w:val="24"/>
        </w:rPr>
      </w:pPr>
      <w:r w:rsidRPr="00EE678B">
        <w:rPr>
          <w:color w:val="000000"/>
          <w:szCs w:val="24"/>
        </w:rPr>
        <w:t>If ECME's status on the claim remains in an "In Progress" state past the processing timeout during finish of the prescription, TRICARE prescriptions will not be allowed to be filled. Instead it will be placed on suspense until the rejection is resolved. Below is an example of this screen:</w:t>
      </w:r>
    </w:p>
    <w:p w:rsidR="007016F5" w:rsidRPr="00EE678B" w:rsidRDefault="007016F5" w:rsidP="007016F5">
      <w:pPr>
        <w:rPr>
          <w:color w:val="000000"/>
          <w:szCs w:val="24"/>
        </w:rPr>
      </w:pPr>
    </w:p>
    <w:p w:rsidR="007016F5" w:rsidRPr="00EE678B" w:rsidRDefault="007016F5" w:rsidP="0011547D">
      <w:pPr>
        <w:pStyle w:val="ScreenCapture"/>
      </w:pPr>
      <w:r w:rsidRPr="00EE678B">
        <w:t>TRICARE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TRICARE - 'IN PROGRESS'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OPTRICARE,ONE(666-55-4789)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C91FB8">
      <w:pPr>
        <w:rPr>
          <w:color w:val="000000"/>
        </w:rPr>
      </w:pPr>
    </w:p>
    <w:p w:rsidR="007016F5" w:rsidRPr="00EE678B" w:rsidRDefault="007016F5" w:rsidP="007016F5">
      <w:pPr>
        <w:rPr>
          <w:color w:val="000000"/>
          <w:szCs w:val="24"/>
        </w:rPr>
      </w:pPr>
      <w:r w:rsidRPr="00EE678B">
        <w:rPr>
          <w:color w:val="000000"/>
          <w:szCs w:val="24"/>
        </w:rPr>
        <w:t>If a pharmacy is active for ePharmacy processing but an insurance plan is not linked or not active, TRICARE prescription will be allowed to be filled without third party claim submission. The phrase "Inactive ECME TRICARE" will be displayed during Finish and an ECME log entry will be added stating such.</w:t>
      </w:r>
    </w:p>
    <w:p w:rsidR="007016F5" w:rsidRPr="00EE678B" w:rsidRDefault="007016F5" w:rsidP="007016F5">
      <w:pPr>
        <w:rPr>
          <w:color w:val="000000"/>
          <w:szCs w:val="24"/>
        </w:rPr>
      </w:pPr>
    </w:p>
    <w:p w:rsidR="007016F5" w:rsidRPr="00EE678B" w:rsidRDefault="007016F5" w:rsidP="008E248B">
      <w:pPr>
        <w:pStyle w:val="ExampleHeading"/>
      </w:pPr>
      <w:r w:rsidRPr="00EE678B">
        <w:t>Example of message during finish:</w:t>
      </w:r>
    </w:p>
    <w:p w:rsidR="007016F5" w:rsidRPr="00EE678B" w:rsidRDefault="007016F5" w:rsidP="0011547D">
      <w:pPr>
        <w:pStyle w:val="ScreenCapture"/>
      </w:pPr>
      <w:r w:rsidRPr="00EE678B">
        <w:t>Do you want to enter a Progress Note? No//   NO</w:t>
      </w:r>
    </w:p>
    <w:p w:rsidR="007016F5" w:rsidRPr="00EE678B" w:rsidRDefault="007016F5" w:rsidP="0011547D">
      <w:pPr>
        <w:pStyle w:val="ScreenCapture"/>
      </w:pPr>
    </w:p>
    <w:p w:rsidR="007016F5" w:rsidRPr="00EE678B" w:rsidRDefault="007016F5" w:rsidP="0011547D">
      <w:pPr>
        <w:pStyle w:val="ScreenCapture"/>
      </w:pPr>
      <w:r w:rsidRPr="00EE678B">
        <w:t>Rx # 102046            08/27/08</w:t>
      </w:r>
    </w:p>
    <w:p w:rsidR="007016F5" w:rsidRPr="00EE678B" w:rsidRDefault="007016F5" w:rsidP="0011547D">
      <w:pPr>
        <w:pStyle w:val="ScreenCapture"/>
      </w:pPr>
      <w:r w:rsidRPr="00EE678B">
        <w:t>OPTRICARE,TEST                    #180</w:t>
      </w: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DANTROLENE 25MG CAP</w:t>
      </w:r>
    </w:p>
    <w:p w:rsidR="007016F5" w:rsidRPr="00EE678B" w:rsidRDefault="007016F5" w:rsidP="0011547D">
      <w:pPr>
        <w:pStyle w:val="ScreenCapture"/>
      </w:pPr>
      <w:r w:rsidRPr="00EE678B">
        <w:t>OPPROVIDER,ONE             OPPHAR,ONE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Is this correct? YES// ...</w:t>
      </w:r>
    </w:p>
    <w:p w:rsidR="007016F5" w:rsidRPr="00EE678B" w:rsidRDefault="007016F5" w:rsidP="0011547D">
      <w:pPr>
        <w:pStyle w:val="ScreenCapture"/>
      </w:pPr>
      <w:bookmarkStart w:id="4831" w:name="PSO482_250"/>
      <w:bookmarkEnd w:id="4831"/>
      <w:r w:rsidRPr="00EE678B">
        <w:t xml:space="preserve"> -Rx 101921 has been discontinued...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Inactive ECME TRICARE</w:t>
      </w:r>
    </w:p>
    <w:p w:rsidR="007016F5" w:rsidRPr="00EE678B" w:rsidRDefault="007016F5" w:rsidP="007016F5">
      <w:pPr>
        <w:rPr>
          <w:color w:val="000000"/>
          <w:szCs w:val="24"/>
        </w:rPr>
      </w:pPr>
    </w:p>
    <w:p w:rsidR="007016F5" w:rsidRPr="00EE678B" w:rsidRDefault="007016F5" w:rsidP="008E248B">
      <w:pPr>
        <w:pStyle w:val="ExampleHeading"/>
      </w:pPr>
      <w:r w:rsidRPr="00EE678B">
        <w:t>Example of ECME Activity Log entry:</w:t>
      </w:r>
    </w:p>
    <w:p w:rsidR="007016F5" w:rsidRPr="00EE678B" w:rsidRDefault="007016F5" w:rsidP="001158A8">
      <w:pPr>
        <w:pStyle w:val="ScreenCapture"/>
        <w:keepNext/>
      </w:pPr>
      <w:r w:rsidRPr="00EE678B">
        <w:t xml:space="preserve">ECME Log:                                                                       </w:t>
      </w:r>
    </w:p>
    <w:p w:rsidR="007016F5" w:rsidRPr="00EE678B" w:rsidRDefault="007016F5" w:rsidP="0011547D">
      <w:pPr>
        <w:pStyle w:val="ScreenCapture"/>
      </w:pPr>
      <w:r w:rsidRPr="00EE678B">
        <w:t>#   Date/Time           Rx Ref          Initiator Of Activity</w:t>
      </w:r>
    </w:p>
    <w:p w:rsidR="007016F5" w:rsidRPr="00EE678B" w:rsidRDefault="007016F5" w:rsidP="0011547D">
      <w:pPr>
        <w:pStyle w:val="ScreenCapture"/>
      </w:pPr>
      <w:r w:rsidRPr="00EE678B">
        <w:t>===============================================================================</w:t>
      </w:r>
    </w:p>
    <w:p w:rsidR="007016F5" w:rsidRPr="00EE678B" w:rsidRDefault="007016F5" w:rsidP="0011547D">
      <w:pPr>
        <w:pStyle w:val="ScreenCapture"/>
      </w:pPr>
      <w:r w:rsidRPr="00EE678B">
        <w:t xml:space="preserve">1   8/27/08@11:07:45    ORIGINAL        OPPHARM,ONE                            </w:t>
      </w:r>
    </w:p>
    <w:p w:rsidR="007016F5" w:rsidRPr="00EE678B" w:rsidRDefault="007016F5" w:rsidP="0011547D">
      <w:pPr>
        <w:pStyle w:val="ScreenCapture"/>
      </w:pPr>
      <w:r w:rsidRPr="00EE678B">
        <w:t xml:space="preserve">Comments: TRICARE-Inactive ECME TRICARE   </w:t>
      </w:r>
    </w:p>
    <w:p w:rsidR="007016F5" w:rsidRPr="00EE678B" w:rsidRDefault="007016F5" w:rsidP="00C91FB8">
      <w:pPr>
        <w:rPr>
          <w:color w:val="000000"/>
        </w:rPr>
      </w:pPr>
    </w:p>
    <w:p w:rsidR="007016F5" w:rsidRPr="00EE678B" w:rsidRDefault="007016F5" w:rsidP="008E248B">
      <w:pPr>
        <w:pStyle w:val="ExampleHeading"/>
      </w:pPr>
      <w:r w:rsidRPr="00EE678B">
        <w:t>Example: Handling a CHAMPVA Rejected New Order for ePharmacy Billing</w:t>
      </w:r>
    </w:p>
    <w:p w:rsidR="007016F5" w:rsidRPr="00EE678B" w:rsidRDefault="007016F5" w:rsidP="007016F5">
      <w:pPr>
        <w:rPr>
          <w:color w:val="000000"/>
        </w:rPr>
      </w:pPr>
      <w:r w:rsidRPr="00EE678B">
        <w:rPr>
          <w:color w:val="000000"/>
        </w:rPr>
        <w:t>Rejected CHAMPVA claims will be denoted with “CHAMPVA” during submission to ECME and within the subsequent reject notification screen. Also, the reject codes will be displayed in both places. The following example shows a prescription being submitted to ECME and this process occurs directly following the “</w:t>
      </w:r>
      <w:r w:rsidRPr="00EE678B">
        <w:t>Is this correct? YES//</w:t>
      </w:r>
      <w:r w:rsidRPr="00EE678B">
        <w:rPr>
          <w:color w:val="000000"/>
        </w:rPr>
        <w:t>” prompt during finish. Where DUR or RTS are one of the reject codes, the user will be able to select from (D)iscontinue the prescription, submit (O)verride codes, or (Q)uit, which sends the rejection to the Third Party Payer Rejects</w:t>
      </w:r>
      <w:r w:rsidR="00D8267F" w:rsidRPr="00EE678B">
        <w:rPr>
          <w:color w:val="000000"/>
        </w:rPr>
        <w:t xml:space="preserve"> </w:t>
      </w:r>
      <w:r w:rsidRPr="00EE678B">
        <w:rPr>
          <w:color w:val="000000"/>
        </w:rPr>
        <w:t>– Worklist. A CHAMPVA rejection may not be (I)gnored unless the user holds the PSO TRICARE/CHAMPVA security key.</w:t>
      </w:r>
    </w:p>
    <w:p w:rsidR="007016F5" w:rsidRPr="00EE678B" w:rsidRDefault="007016F5" w:rsidP="007016F5">
      <w:pPr>
        <w:rPr>
          <w:color w:val="000000"/>
        </w:rPr>
      </w:pPr>
    </w:p>
    <w:p w:rsidR="007016F5" w:rsidRPr="00EE678B" w:rsidRDefault="007016F5" w:rsidP="0011547D">
      <w:pPr>
        <w:pStyle w:val="ScreenCapture"/>
      </w:pPr>
      <w:r w:rsidRPr="00EE678B">
        <w:rPr>
          <w:b/>
          <w:bCs/>
          <w:bdr w:val="single" w:sz="4" w:space="0" w:color="auto"/>
        </w:rPr>
        <w:t xml:space="preserve">CHAMPVA </w:t>
      </w:r>
      <w:r w:rsidRPr="00EE678B">
        <w:t>Prescription 101110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PROGRESS-Processing response</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79 - Refill Too Soon</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w:t>
      </w:r>
      <w:r w:rsidRPr="00EE678B">
        <w:rPr>
          <w:b/>
          <w:bCs/>
          <w:bdr w:val="single" w:sz="4" w:space="0" w:color="auto"/>
        </w:rPr>
        <w:t xml:space="preserve"> CHAMPVA </w:t>
      </w:r>
      <w:r w:rsidRPr="00EE678B">
        <w:t>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   NCPDP: 1234567</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101110/0 - NAPROXEN 250MG S.T.          ECME#: 000000112303</w:t>
      </w:r>
    </w:p>
    <w:p w:rsidR="007016F5" w:rsidRPr="00EE678B" w:rsidRDefault="007016F5" w:rsidP="0011547D">
      <w:pPr>
        <w:pStyle w:val="ScreenCapture"/>
      </w:pPr>
      <w:r w:rsidRPr="00EE678B">
        <w:t xml:space="preserve">   Reject(s): REFILL TOO SOON (79), 14 - M/I Eligibility Clarification Code (14).  </w:t>
      </w:r>
    </w:p>
    <w:p w:rsidR="007016F5" w:rsidRPr="00EE678B" w:rsidRDefault="007016F5" w:rsidP="0011547D">
      <w:pPr>
        <w:pStyle w:val="ScreenCapture"/>
      </w:pPr>
      <w:r w:rsidRPr="00EE678B">
        <w:t xml:space="preserve">              Received on MAR 03, 2008@14:40:57.</w:t>
      </w:r>
    </w:p>
    <w:p w:rsidR="007016F5" w:rsidRPr="00EE678B" w:rsidRDefault="007016F5" w:rsidP="0011547D">
      <w:pPr>
        <w:pStyle w:val="ScreenCapture"/>
      </w:pPr>
    </w:p>
    <w:p w:rsidR="007016F5" w:rsidRPr="00EE678B" w:rsidRDefault="007016F5" w:rsidP="0011547D">
      <w:pPr>
        <w:pStyle w:val="ScreenCapture"/>
      </w:pPr>
      <w:r w:rsidRPr="00EE678B">
        <w:t xml:space="preserve">   Insurance    : CHAMPVA                         Contact: </w:t>
      </w:r>
    </w:p>
    <w:p w:rsidR="007016F5" w:rsidRPr="00EE678B" w:rsidRDefault="007016F5" w:rsidP="0011547D">
      <w:pPr>
        <w:pStyle w:val="ScreenCapture"/>
      </w:pPr>
      <w:r w:rsidRPr="00EE678B">
        <w:t xml:space="preserve">   Group Name   : CHAMPVA PRIME              Group Number: 123123</w:t>
      </w:r>
    </w:p>
    <w:p w:rsidR="00EB2183" w:rsidRPr="00EB2183" w:rsidRDefault="007016F5" w:rsidP="00EB2183">
      <w:pPr>
        <w:pStyle w:val="ScreenCapture"/>
        <w:rPr>
          <w:lang w:val="en-US"/>
        </w:rPr>
      </w:pPr>
      <w:r w:rsidRPr="00EE678B">
        <w:t xml:space="preserve">   Cardholder ID: SI9844532</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pPr>
      <w:r w:rsidRPr="00EE678B">
        <w:t xml:space="preserve">          O        (O)VERRIDE - RESUBMIT WITH OVERRIDE CODES</w:t>
      </w:r>
    </w:p>
    <w:p w:rsidR="007016F5" w:rsidRPr="00EE678B" w:rsidRDefault="007016F5" w:rsidP="0011547D">
      <w:pPr>
        <w:pStyle w:val="ScreenCapture"/>
      </w:pPr>
      <w:r w:rsidRPr="00EE678B">
        <w:t xml:space="preserve">          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(O)verride,(D)iscontinue,(Q)uit: Q//</w:t>
      </w:r>
    </w:p>
    <w:p w:rsidR="007016F5" w:rsidRPr="00EE678B" w:rsidRDefault="007016F5" w:rsidP="00C91FB8">
      <w:pPr>
        <w:rPr>
          <w:color w:val="000000"/>
        </w:rPr>
      </w:pPr>
    </w:p>
    <w:p w:rsidR="007016F5" w:rsidRPr="00EE678B" w:rsidRDefault="007016F5" w:rsidP="008E248B">
      <w:pPr>
        <w:pStyle w:val="ExampleHeading"/>
      </w:pPr>
      <w:r w:rsidRPr="00EE678B">
        <w:t>Example: Handling a non-DUR/RTS or non-clinical CHAMPVA rejected New Order for ePharmacy Billing</w:t>
      </w:r>
    </w:p>
    <w:p w:rsidR="007016F5" w:rsidRPr="00EE678B" w:rsidRDefault="007016F5" w:rsidP="008426A7">
      <w:r w:rsidRPr="00EE678B">
        <w:t>For CHAMPVA prescription rejections that have non-DUR/RTS or non-clinical rejects, the user will be able to select from (D)iscontinue the prescription or (Q)uit which sends it to the Third Party Payer Rejects</w:t>
      </w:r>
      <w:r w:rsidR="00D8267F" w:rsidRPr="00EE678B">
        <w:t xml:space="preserve"> </w:t>
      </w:r>
      <w:bookmarkStart w:id="4832" w:name="PSO482_251"/>
      <w:bookmarkEnd w:id="4832"/>
      <w:r w:rsidRPr="00EE678B">
        <w:t>– Worklist. CHAMPVA prescriptions with these type rejects cannot be filled until the rejection is resolved. Example:</w:t>
      </w:r>
    </w:p>
    <w:p w:rsidR="007016F5" w:rsidRPr="00EE678B" w:rsidRDefault="007016F5" w:rsidP="007016F5">
      <w:pPr>
        <w:rPr>
          <w:color w:val="000000"/>
          <w:szCs w:val="24"/>
        </w:rPr>
      </w:pPr>
    </w:p>
    <w:p w:rsidR="007016F5" w:rsidRPr="00EE678B" w:rsidRDefault="007016F5" w:rsidP="0011547D">
      <w:pPr>
        <w:pStyle w:val="ScreenCapture"/>
      </w:pPr>
      <w:r w:rsidRPr="00EE678B">
        <w:t>CHAMPVA Prescription 101113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PROGRESS-Waiting to start</w:t>
      </w:r>
    </w:p>
    <w:p w:rsidR="007016F5" w:rsidRPr="00EE678B" w:rsidRDefault="007016F5" w:rsidP="0011547D">
      <w:pPr>
        <w:pStyle w:val="ScreenCapture"/>
      </w:pPr>
      <w:r w:rsidRPr="00EE678B">
        <w:t>IN PROGRESS-Building the claim</w:t>
      </w:r>
    </w:p>
    <w:p w:rsidR="007016F5" w:rsidRPr="00EE678B" w:rsidRDefault="007016F5" w:rsidP="001158A8">
      <w:pPr>
        <w:pStyle w:val="ScreenCapture"/>
        <w:keepNext/>
      </w:pPr>
      <w:r w:rsidRPr="00EE678B">
        <w:t>IN PROGRESS-Building the HL7 packet</w:t>
      </w:r>
    </w:p>
    <w:p w:rsidR="007016F5" w:rsidRPr="00EE678B" w:rsidRDefault="007016F5" w:rsidP="001158A8">
      <w:pPr>
        <w:pStyle w:val="ScreenCapture"/>
        <w:keepNext/>
      </w:pPr>
      <w:r w:rsidRPr="00EE678B">
        <w:t>IN PROGRESS-Transmitting</w:t>
      </w:r>
    </w:p>
    <w:p w:rsidR="007016F5" w:rsidRPr="00EE678B" w:rsidRDefault="007016F5" w:rsidP="0011547D">
      <w:pPr>
        <w:pStyle w:val="ScreenCapture"/>
      </w:pPr>
      <w:r w:rsidRPr="00EE678B">
        <w:t>E REJECTED</w:t>
      </w:r>
    </w:p>
    <w:p w:rsidR="007016F5" w:rsidRPr="00EE678B" w:rsidRDefault="007016F5" w:rsidP="0011547D">
      <w:pPr>
        <w:pStyle w:val="ScreenCapture"/>
      </w:pPr>
      <w:r w:rsidRPr="00EE678B">
        <w:t xml:space="preserve">    07 - M/I Cardholder ID Number</w:t>
      </w:r>
    </w:p>
    <w:p w:rsidR="007016F5" w:rsidRPr="00EE678B" w:rsidRDefault="007016F5" w:rsidP="0011547D">
      <w:pPr>
        <w:pStyle w:val="ScreenCapture"/>
      </w:pPr>
      <w:r w:rsidRPr="00EE678B">
        <w:t xml:space="preserve">    14 - M/I Eligibility Clarification Code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REJECT RECEIVED FOR CHAMPVA PATIENT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101113/0 - SIMETHICONE 40MG TAB         ECME#: 000000112306</w:t>
      </w:r>
    </w:p>
    <w:p w:rsidR="007016F5" w:rsidRPr="00EE678B" w:rsidRDefault="007016F5" w:rsidP="0011547D">
      <w:pPr>
        <w:pStyle w:val="ScreenCapture"/>
      </w:pPr>
      <w:r w:rsidRPr="00EE678B">
        <w:t xml:space="preserve">   Reject(s): M/I Eligibility Clarification Code (14), M/I Cardholder ID </w:t>
      </w:r>
    </w:p>
    <w:p w:rsidR="007016F5" w:rsidRPr="00EE678B" w:rsidRDefault="007016F5" w:rsidP="0011547D">
      <w:pPr>
        <w:pStyle w:val="ScreenCapture"/>
      </w:pPr>
      <w:r w:rsidRPr="00EE678B">
        <w:t xml:space="preserve">              Number (07).  Received on MAR 03, 2008@14:43:42.</w:t>
      </w:r>
    </w:p>
    <w:p w:rsidR="007016F5" w:rsidRPr="00EE678B" w:rsidRDefault="007016F5" w:rsidP="0011547D">
      <w:pPr>
        <w:pStyle w:val="ScreenCapture"/>
      </w:pPr>
    </w:p>
    <w:p w:rsidR="007016F5" w:rsidRPr="00EE678B" w:rsidRDefault="007016F5" w:rsidP="0011547D">
      <w:pPr>
        <w:pStyle w:val="ScreenCapture"/>
      </w:pPr>
      <w:r w:rsidRPr="00EE678B">
        <w:t xml:space="preserve">   Insurance    : CHAMPVA                         Contact: </w:t>
      </w:r>
    </w:p>
    <w:p w:rsidR="007016F5" w:rsidRPr="00EE678B" w:rsidRDefault="007016F5" w:rsidP="0011547D">
      <w:pPr>
        <w:pStyle w:val="ScreenCapture"/>
      </w:pPr>
      <w:r w:rsidRPr="00EE678B">
        <w:t xml:space="preserve">   Group Name   : CHAMPVA PRIME              Group Number: 123123</w:t>
      </w:r>
    </w:p>
    <w:p w:rsidR="00EB2183" w:rsidRPr="00EB2183" w:rsidRDefault="007016F5" w:rsidP="00EB2183">
      <w:pPr>
        <w:pStyle w:val="ScreenCapture"/>
        <w:rPr>
          <w:lang w:val="en-US"/>
        </w:rPr>
      </w:pPr>
      <w:r w:rsidRPr="00EE678B">
        <w:t xml:space="preserve">   Cardholder ID: SI9844532</w:t>
      </w:r>
    </w:p>
    <w:p w:rsidR="00EB2183" w:rsidRPr="00EB2183" w:rsidRDefault="00EB2183" w:rsidP="00EB2183">
      <w:pPr>
        <w:pStyle w:val="ScreenCapture"/>
        <w:rPr>
          <w:lang w:val="en-US"/>
        </w:rPr>
      </w:pPr>
      <w:r w:rsidRPr="00EB2183">
        <w:rPr>
          <w:lang w:val="en-US"/>
        </w:rPr>
        <w:t xml:space="preserve">   Patient Billing Comment(s):</w:t>
      </w:r>
    </w:p>
    <w:p w:rsidR="007016F5" w:rsidRPr="00EE678B" w:rsidRDefault="00EB2183" w:rsidP="00EB2183">
      <w:pPr>
        <w:pStyle w:val="ScreenCapture"/>
      </w:pPr>
      <w:r w:rsidRPr="00EB2183">
        <w:rPr>
          <w:lang w:val="en-US"/>
        </w:rPr>
        <w:t xml:space="preserve">   MAR 01, 2008@12:22:42 – NON BILLABLE FILLS FOR DIABETIC SUPPLIES (USER,ONE)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 xml:space="preserve">     Select one of the following:</w:t>
      </w:r>
    </w:p>
    <w:p w:rsidR="007016F5" w:rsidRPr="00EE678B" w:rsidRDefault="007016F5" w:rsidP="0011547D">
      <w:pPr>
        <w:pStyle w:val="ScreenCapture"/>
      </w:pPr>
    </w:p>
    <w:p w:rsidR="007016F5" w:rsidRPr="00EE678B" w:rsidRDefault="007016F5" w:rsidP="0011547D">
      <w:pPr>
        <w:pStyle w:val="ScreenCapture"/>
        <w:rPr>
          <w:bdr w:val="single" w:sz="4" w:space="0" w:color="auto"/>
        </w:rPr>
      </w:pPr>
      <w:r w:rsidRPr="00EE678B">
        <w:rPr>
          <w:color w:val="FF0000"/>
        </w:rPr>
        <w:t xml:space="preserve">          </w:t>
      </w:r>
      <w:r w:rsidRPr="00EE678B">
        <w:rPr>
          <w:bdr w:val="single" w:sz="4" w:space="0" w:color="auto"/>
        </w:rPr>
        <w:t>D        (D)iscontinue - DO NOT FILL PRESCRIPTION</w:t>
      </w:r>
    </w:p>
    <w:p w:rsidR="007016F5" w:rsidRPr="00EE678B" w:rsidRDefault="007016F5" w:rsidP="0011547D">
      <w:pPr>
        <w:pStyle w:val="ScreenCapture"/>
      </w:pPr>
      <w:r w:rsidRPr="00EE678B">
        <w:t xml:space="preserve">          Q        (Q)UIT - SEND TO WORKLIST (REQUIRES INTERVENTION)</w:t>
      </w:r>
    </w:p>
    <w:p w:rsidR="007016F5" w:rsidRPr="00EE678B" w:rsidRDefault="007016F5" w:rsidP="0011547D">
      <w:pPr>
        <w:pStyle w:val="ScreenCapture"/>
      </w:pPr>
    </w:p>
    <w:p w:rsidR="007016F5" w:rsidRPr="00EE678B" w:rsidRDefault="007016F5" w:rsidP="0011547D">
      <w:pPr>
        <w:pStyle w:val="ScreenCapture"/>
      </w:pPr>
      <w:r w:rsidRPr="00EE678B">
        <w:t>(D)iscontinue,(Q)uit: Q//</w:t>
      </w:r>
    </w:p>
    <w:p w:rsidR="007016F5" w:rsidRPr="00EE678B" w:rsidRDefault="007016F5" w:rsidP="00C91FB8">
      <w:pPr>
        <w:rPr>
          <w:color w:val="000000"/>
        </w:rPr>
      </w:pPr>
    </w:p>
    <w:p w:rsidR="007016F5" w:rsidRPr="00EE678B" w:rsidRDefault="007016F5" w:rsidP="008426A7">
      <w:r w:rsidRPr="00EE678B">
        <w:t>For non-billable CHAMPVA prescriptions, an abbreviated version of the reject notification screen will be displayed. Because the prescription is non-billable, the insurance and ECME information that's currently provided for DUR/RTS rejects will not be displayed (i.e., insurance, group name, group #, ECME #, contact, cardholder ID). In this case, the prescription must be discontinued.</w:t>
      </w:r>
    </w:p>
    <w:p w:rsidR="007016F5" w:rsidRPr="00EE678B" w:rsidRDefault="007016F5" w:rsidP="007016F5">
      <w:pPr>
        <w:rPr>
          <w:color w:val="000000"/>
          <w:szCs w:val="24"/>
        </w:rPr>
      </w:pPr>
    </w:p>
    <w:p w:rsidR="007016F5" w:rsidRPr="00EE678B" w:rsidRDefault="007016F5" w:rsidP="0011547D">
      <w:pPr>
        <w:pStyle w:val="ScreenCapture"/>
      </w:pPr>
      <w:r w:rsidRPr="00EE678B">
        <w:t>Is this correct? YES// ...</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CHAMPVA - NON-BILLABLE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102058/0 - ABSORBABLE GELATIN S         </w:t>
      </w:r>
    </w:p>
    <w:p w:rsidR="007016F5" w:rsidRPr="00EE678B" w:rsidRDefault="007016F5" w:rsidP="0011547D">
      <w:pPr>
        <w:pStyle w:val="ScreenCapture"/>
      </w:pPr>
      <w:r w:rsidRPr="00EE678B">
        <w:t xml:space="preserve">   Date/Time: AUG 27, 2008@16:49:46</w:t>
      </w:r>
    </w:p>
    <w:p w:rsidR="007016F5" w:rsidRPr="00EE678B" w:rsidRDefault="007016F5" w:rsidP="0011547D">
      <w:pPr>
        <w:pStyle w:val="ScreenCapture"/>
      </w:pPr>
      <w:r w:rsidRPr="00EE678B">
        <w:t xml:space="preserve">   Reason   : Drug not billable.</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is a non-billable CHAMPVA prescription.  It cannot be filled or sent</w:t>
      </w:r>
    </w:p>
    <w:p w:rsidR="007016F5" w:rsidRPr="00EE678B" w:rsidRDefault="007016F5" w:rsidP="0011547D">
      <w:pPr>
        <w:pStyle w:val="ScreenCapture"/>
      </w:pPr>
      <w:r w:rsidRPr="00EE678B">
        <w:t>to the reject worklist.  It must be discontinued.</w:t>
      </w: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7016F5" w:rsidRPr="00EE678B" w:rsidRDefault="007016F5" w:rsidP="0011547D">
      <w:pPr>
        <w:pStyle w:val="ScreenCapture"/>
      </w:pPr>
      <w:r w:rsidRPr="00EE678B">
        <w:t>Nature of Order: SERVICE CORRECTION//        S</w:t>
      </w:r>
    </w:p>
    <w:p w:rsidR="007016F5" w:rsidRPr="00EE678B" w:rsidRDefault="007016F5" w:rsidP="0011547D">
      <w:pPr>
        <w:pStyle w:val="ScreenCapture"/>
      </w:pPr>
    </w:p>
    <w:p w:rsidR="007016F5" w:rsidRPr="00EE678B" w:rsidRDefault="007016F5" w:rsidP="0011547D">
      <w:pPr>
        <w:pStyle w:val="ScreenCapture"/>
      </w:pPr>
      <w:r w:rsidRPr="00EE678B">
        <w:t xml:space="preserve">Requesting PROVIDER: OPHARM  OPPHARM,ONE       OO   </w:t>
      </w:r>
    </w:p>
    <w:p w:rsidR="007016F5" w:rsidRPr="00EE678B" w:rsidRDefault="007016F5" w:rsidP="007016F5"/>
    <w:p w:rsidR="007016F5" w:rsidRPr="00EE678B" w:rsidRDefault="007016F5" w:rsidP="008426A7">
      <w:r w:rsidRPr="00EE678B">
        <w:t>Labels will not print for discontinued CHAMPVA prescriptions, and reprint label will not be allowed for CHAMPVA rejected prescriptions.</w:t>
      </w:r>
    </w:p>
    <w:p w:rsidR="007016F5" w:rsidRPr="00EE678B" w:rsidRDefault="007016F5" w:rsidP="007016F5">
      <w:pPr>
        <w:ind w:firstLine="60"/>
        <w:rPr>
          <w:color w:val="000000"/>
          <w:szCs w:val="24"/>
        </w:rPr>
      </w:pPr>
    </w:p>
    <w:p w:rsidR="007016F5" w:rsidRPr="00EE678B" w:rsidRDefault="007016F5" w:rsidP="0011547D">
      <w:pPr>
        <w:pStyle w:val="ScreenCapture"/>
      </w:pPr>
      <w:r w:rsidRPr="00EE678B">
        <w:t>Select Rx (Prescriptions) Option: REPrint an Outpatient Rx Label</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Reprint Prescription Label: 101113       SIMETHICONE 40MG TAB  </w:t>
      </w:r>
    </w:p>
    <w:p w:rsidR="007016F5" w:rsidRPr="00EE678B" w:rsidRDefault="007016F5" w:rsidP="0011547D">
      <w:pPr>
        <w:pStyle w:val="ScreenCapture"/>
      </w:pPr>
      <w:r w:rsidRPr="00EE678B">
        <w:t xml:space="preserve">Number of Copies? : (1-99): 1// </w:t>
      </w:r>
    </w:p>
    <w:p w:rsidR="007016F5" w:rsidRPr="00EE678B" w:rsidRDefault="007016F5" w:rsidP="0011547D">
      <w:pPr>
        <w:pStyle w:val="ScreenCapture"/>
      </w:pPr>
      <w:r w:rsidRPr="00EE678B">
        <w:t>Print adhesive portion of label only? ? No//   NO</w:t>
      </w:r>
    </w:p>
    <w:p w:rsidR="007016F5" w:rsidRPr="00EE678B" w:rsidRDefault="007016F5" w:rsidP="0011547D">
      <w:pPr>
        <w:pStyle w:val="ScreenCapture"/>
      </w:pPr>
      <w:r w:rsidRPr="00EE678B">
        <w:t>Do you want to resend to Dispensing System Device? No//   NO</w:t>
      </w:r>
    </w:p>
    <w:p w:rsidR="007016F5" w:rsidRPr="00EE678B" w:rsidRDefault="007016F5" w:rsidP="0011547D">
      <w:pPr>
        <w:pStyle w:val="ScreenCapture"/>
      </w:pPr>
      <w:r w:rsidRPr="00EE678B">
        <w:t>Comments: REPRINT</w:t>
      </w:r>
    </w:p>
    <w:p w:rsidR="007016F5" w:rsidRPr="00EE678B" w:rsidRDefault="007016F5" w:rsidP="0011547D">
      <w:pPr>
        <w:pStyle w:val="ScreenCapture"/>
      </w:pPr>
    </w:p>
    <w:p w:rsidR="007016F5" w:rsidRPr="00EE678B" w:rsidRDefault="007016F5" w:rsidP="001158A8">
      <w:pPr>
        <w:pStyle w:val="ScreenCapture"/>
        <w:keepNext/>
      </w:pPr>
      <w:r w:rsidRPr="00EE678B">
        <w:t>Rx # 101113            03/03/08</w:t>
      </w:r>
    </w:p>
    <w:p w:rsidR="007016F5" w:rsidRPr="00EE678B" w:rsidRDefault="007016F5" w:rsidP="0011547D">
      <w:pPr>
        <w:pStyle w:val="ScreenCapture"/>
      </w:pPr>
      <w:r w:rsidRPr="00EE678B">
        <w:t>OPCHAMPVA,ONE                 #180</w:t>
      </w:r>
    </w:p>
    <w:p w:rsidR="007016F5" w:rsidRPr="00EE678B" w:rsidRDefault="007016F5" w:rsidP="0011547D">
      <w:pPr>
        <w:pStyle w:val="ScreenCapture"/>
      </w:pPr>
    </w:p>
    <w:p w:rsidR="007016F5" w:rsidRPr="00EE678B" w:rsidRDefault="007016F5" w:rsidP="0011547D">
      <w:pPr>
        <w:pStyle w:val="ScreenCapture"/>
      </w:pPr>
      <w:r w:rsidRPr="00EE678B">
        <w:t>ONE MOUTH TWICE A DAY</w:t>
      </w:r>
    </w:p>
    <w:p w:rsidR="007016F5" w:rsidRPr="00EE678B" w:rsidRDefault="007016F5" w:rsidP="0011547D">
      <w:pPr>
        <w:pStyle w:val="ScreenCapture"/>
      </w:pPr>
    </w:p>
    <w:p w:rsidR="007016F5" w:rsidRPr="00EE678B" w:rsidRDefault="007016F5" w:rsidP="0011547D">
      <w:pPr>
        <w:pStyle w:val="ScreenCapture"/>
      </w:pPr>
      <w:r w:rsidRPr="00EE678B">
        <w:t>SIMETHICONE 40MG TAB</w:t>
      </w:r>
    </w:p>
    <w:p w:rsidR="007016F5" w:rsidRPr="00EE678B" w:rsidRDefault="007016F5" w:rsidP="0011547D">
      <w:pPr>
        <w:pStyle w:val="ScreenCapture"/>
      </w:pPr>
      <w:r w:rsidRPr="00EE678B">
        <w:t>OPPHARM,ONE                 OPPHARM,ONE</w:t>
      </w:r>
    </w:p>
    <w:p w:rsidR="007016F5" w:rsidRPr="00EE678B" w:rsidRDefault="007016F5" w:rsidP="0011547D">
      <w:pPr>
        <w:pStyle w:val="ScreenCapture"/>
      </w:pPr>
      <w:r w:rsidRPr="00EE678B">
        <w:t># of Refills: 3</w:t>
      </w:r>
    </w:p>
    <w:p w:rsidR="007016F5" w:rsidRPr="00EE678B" w:rsidRDefault="007016F5" w:rsidP="0011547D">
      <w:pPr>
        <w:pStyle w:val="ScreenCapture"/>
      </w:pPr>
    </w:p>
    <w:p w:rsidR="007016F5" w:rsidRPr="00EE678B" w:rsidRDefault="007016F5" w:rsidP="0011547D">
      <w:pPr>
        <w:pStyle w:val="ScreenCapture"/>
      </w:pPr>
      <w:r w:rsidRPr="00EE678B">
        <w:t>Select LABEL DEVICE: NULL  Bit Bucket</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No Label(s) printed.</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Reprint Prescription Label:</w:t>
      </w:r>
    </w:p>
    <w:p w:rsidR="007016F5" w:rsidRPr="00EE678B" w:rsidRDefault="007016F5" w:rsidP="00C91FB8">
      <w:pPr>
        <w:rPr>
          <w:color w:val="000000"/>
        </w:rPr>
      </w:pPr>
    </w:p>
    <w:p w:rsidR="007016F5" w:rsidRPr="00EE678B" w:rsidRDefault="007016F5" w:rsidP="008426A7">
      <w:r w:rsidRPr="00EE678B">
        <w:t>Suspended CHAMPVA prescriptions will remain on suspense when a reject occurs, when the prescription is non-billable, or when the third party claim remains in an 'IN PROGRESS' status in ECME. Labels will not print. Once the reject is resolved, the user may pull the prescription early from suspense or wait for the next scheduled Print from Suspense option runs at which time labels will print accordingly. This includes CMOP and local suspense.</w:t>
      </w:r>
    </w:p>
    <w:p w:rsidR="007016F5" w:rsidRPr="00EE678B" w:rsidRDefault="007016F5" w:rsidP="007016F5">
      <w:pPr>
        <w:ind w:left="360"/>
        <w:rPr>
          <w:color w:val="000000"/>
          <w:szCs w:val="24"/>
        </w:rPr>
      </w:pPr>
    </w:p>
    <w:p w:rsidR="007016F5" w:rsidRPr="00EE678B" w:rsidRDefault="007016F5" w:rsidP="0011547D">
      <w:pPr>
        <w:pStyle w:val="ScreenCapture"/>
      </w:pPr>
      <w:r w:rsidRPr="00EE678B">
        <w:t>CHAMPVA Prescription 101607 submitted to ECME for claim generation.</w:t>
      </w:r>
    </w:p>
    <w:p w:rsidR="007016F5" w:rsidRPr="00EE678B" w:rsidRDefault="007016F5" w:rsidP="0011547D">
      <w:pPr>
        <w:pStyle w:val="ScreenCapture"/>
      </w:pPr>
    </w:p>
    <w:p w:rsidR="007016F5" w:rsidRPr="00EE678B" w:rsidRDefault="007016F5" w:rsidP="0011547D">
      <w:pPr>
        <w:pStyle w:val="ScreenCapture"/>
      </w:pPr>
      <w:r w:rsidRPr="00EE678B">
        <w:t xml:space="preserve">Claim Status: </w:t>
      </w:r>
    </w:p>
    <w:p w:rsidR="007016F5" w:rsidRPr="00EE678B" w:rsidRDefault="007016F5" w:rsidP="0011547D">
      <w:pPr>
        <w:pStyle w:val="ScreenCapture"/>
      </w:pPr>
      <w:r w:rsidRPr="00EE678B">
        <w:t>IN PROGRESS-Building the claim</w:t>
      </w:r>
    </w:p>
    <w:p w:rsidR="007016F5" w:rsidRPr="00EE678B" w:rsidRDefault="007016F5" w:rsidP="0011547D">
      <w:pPr>
        <w:pStyle w:val="ScreenCapture"/>
      </w:pPr>
      <w:r w:rsidRPr="00EE678B">
        <w:t>IN PROGRESS-Transmitting</w:t>
      </w:r>
    </w:p>
    <w:p w:rsidR="007016F5" w:rsidRPr="00EE678B" w:rsidRDefault="007016F5" w:rsidP="0011547D">
      <w:pPr>
        <w:pStyle w:val="ScreenCapture"/>
      </w:pPr>
      <w:r w:rsidRPr="00EE678B">
        <w:t>IN PROGRESS-Parsing response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 xml:space="preserve">                  *** </w:t>
      </w:r>
      <w:r w:rsidRPr="00EE678B">
        <w:rPr>
          <w:b/>
          <w:bCs/>
          <w:bdr w:val="single" w:sz="4" w:space="0" w:color="auto"/>
        </w:rPr>
        <w:t>CHAMPVA - 'IN PROGRESS'</w:t>
      </w:r>
      <w:r w:rsidRPr="00EE678B">
        <w:t xml:space="preserve"> ECME status ***</w:t>
      </w:r>
    </w:p>
    <w:p w:rsidR="007016F5" w:rsidRPr="00EE678B" w:rsidRDefault="007016F5" w:rsidP="0011547D">
      <w:pPr>
        <w:pStyle w:val="ScreenCapture"/>
      </w:pPr>
      <w:r w:rsidRPr="00EE678B">
        <w:t xml:space="preserve">   -------------------------------------------------------------------------</w:t>
      </w:r>
    </w:p>
    <w:p w:rsidR="007016F5" w:rsidRPr="00EE678B" w:rsidRDefault="007016F5" w:rsidP="0011547D">
      <w:pPr>
        <w:pStyle w:val="ScreenCapture"/>
      </w:pPr>
      <w:r w:rsidRPr="00EE678B">
        <w:t xml:space="preserve">   Division : ALBANY ISC                               NPI#: 5000000021</w:t>
      </w:r>
    </w:p>
    <w:p w:rsidR="007016F5" w:rsidRPr="00EE678B" w:rsidRDefault="007016F5" w:rsidP="0011547D">
      <w:pPr>
        <w:pStyle w:val="ScreenCapture"/>
      </w:pPr>
      <w:r w:rsidRPr="00EE678B">
        <w:t xml:space="preserve">   Patient  : OPCHAMPVA,ONE(666-55-4789)  Sex: M        DOB: OCT 18,1963(44)</w:t>
      </w:r>
    </w:p>
    <w:p w:rsidR="007016F5" w:rsidRPr="00EE678B" w:rsidRDefault="007016F5" w:rsidP="0011547D">
      <w:pPr>
        <w:pStyle w:val="ScreenCapture"/>
      </w:pPr>
      <w:r w:rsidRPr="00EE678B">
        <w:t xml:space="preserve">   Rx/Drug  : 101607/0 - ACETAZOLAMIDE 250MG          </w:t>
      </w:r>
    </w:p>
    <w:p w:rsidR="007016F5" w:rsidRPr="00EE678B" w:rsidRDefault="007016F5" w:rsidP="0011547D">
      <w:pPr>
        <w:pStyle w:val="ScreenCapture"/>
      </w:pPr>
      <w:r w:rsidRPr="00EE678B">
        <w:t xml:space="preserve">   Date/Time: APR 20, 2008@20:11:17</w:t>
      </w:r>
    </w:p>
    <w:p w:rsidR="007016F5" w:rsidRPr="00EE678B" w:rsidRDefault="007016F5" w:rsidP="0011547D">
      <w:pPr>
        <w:pStyle w:val="ScreenCapture"/>
      </w:pPr>
      <w:r w:rsidRPr="00EE678B">
        <w:t xml:space="preserve">   Reason   : ECME Status is in an 'IN PROGRESS' state and cannot be filled</w:t>
      </w:r>
    </w:p>
    <w:p w:rsidR="007016F5" w:rsidRPr="00EE678B" w:rsidRDefault="007016F5" w:rsidP="0011547D">
      <w:pPr>
        <w:pStyle w:val="ScreenCapture"/>
      </w:pPr>
      <w:r w:rsidRPr="00EE678B">
        <w:t xml:space="preserve">   -------------------------------------------------------------------------</w:t>
      </w:r>
    </w:p>
    <w:p w:rsidR="007016F5" w:rsidRPr="00EE678B" w:rsidRDefault="007016F5" w:rsidP="0011547D">
      <w:pPr>
        <w:pStyle w:val="ScreenCapture"/>
      </w:pPr>
    </w:p>
    <w:p w:rsidR="007016F5" w:rsidRPr="00EE678B" w:rsidRDefault="007016F5" w:rsidP="0011547D">
      <w:pPr>
        <w:pStyle w:val="ScreenCapture"/>
      </w:pPr>
      <w:r w:rsidRPr="00EE678B">
        <w:t>This prescription will be suspended.  After the third party claim is resolved,</w:t>
      </w:r>
    </w:p>
    <w:p w:rsidR="007016F5" w:rsidRPr="00EE678B" w:rsidRDefault="007016F5" w:rsidP="0011547D">
      <w:pPr>
        <w:pStyle w:val="ScreenCapture"/>
      </w:pPr>
      <w:r w:rsidRPr="00EE678B">
        <w:t>it may be printed or pulled early from suspense.</w:t>
      </w:r>
    </w:p>
    <w:p w:rsidR="007016F5" w:rsidRPr="00EE678B" w:rsidRDefault="007016F5" w:rsidP="0011547D">
      <w:pPr>
        <w:pStyle w:val="ScreenCapture"/>
      </w:pPr>
    </w:p>
    <w:p w:rsidR="007016F5" w:rsidRPr="00EE678B" w:rsidRDefault="007016F5" w:rsidP="0011547D">
      <w:pPr>
        <w:pStyle w:val="ScreenCapture"/>
      </w:pPr>
    </w:p>
    <w:p w:rsidR="007016F5" w:rsidRPr="00EE678B" w:rsidRDefault="007016F5" w:rsidP="0011547D">
      <w:pPr>
        <w:pStyle w:val="ScreenCapture"/>
      </w:pPr>
      <w:r w:rsidRPr="00EE678B">
        <w:t>Press &lt;RETURN&gt; to continue...</w:t>
      </w:r>
    </w:p>
    <w:p w:rsidR="008426A7" w:rsidRPr="00EE678B" w:rsidRDefault="008426A7" w:rsidP="008426A7"/>
    <w:p w:rsidR="004667FC" w:rsidRPr="00EE678B" w:rsidRDefault="004667FC" w:rsidP="008426A7">
      <w:r w:rsidRPr="00EE678B">
        <w:t>A rejected CHAMPVA prescription may not have a partial fill ordered until the reject is resolved.</w:t>
      </w:r>
    </w:p>
    <w:p w:rsidR="004667FC" w:rsidRPr="00EE678B" w:rsidRDefault="004667FC" w:rsidP="008426A7"/>
    <w:p w:rsidR="004667FC" w:rsidRPr="00EE678B" w:rsidRDefault="004667FC" w:rsidP="0011547D">
      <w:pPr>
        <w:pStyle w:val="ScreenCapture"/>
      </w:pPr>
      <w:r w:rsidRPr="00EE678B">
        <w:t xml:space="preserve">OP Medications (SUSPENDED)    Apr 18, 2008@19:10:16          Page:    1 of    2 </w:t>
      </w:r>
    </w:p>
    <w:p w:rsidR="004667FC" w:rsidRPr="00EE678B" w:rsidRDefault="004667FC" w:rsidP="0011547D">
      <w:pPr>
        <w:pStyle w:val="ScreenCapture"/>
      </w:pPr>
      <w:r w:rsidRPr="00EE678B">
        <w:t>OPCHAMPVA,ONE</w:t>
      </w:r>
    </w:p>
    <w:p w:rsidR="004667FC" w:rsidRPr="00EE678B" w:rsidRDefault="004667FC" w:rsidP="0011547D">
      <w:pPr>
        <w:pStyle w:val="ScreenCapture"/>
      </w:pPr>
      <w:r w:rsidRPr="00EE678B">
        <w:t xml:space="preserve">  PID: 666-55-4789                                 Ht(cm): _______ (______)   </w:t>
      </w:r>
    </w:p>
    <w:p w:rsidR="00361C12" w:rsidRDefault="004667FC" w:rsidP="0011547D">
      <w:pPr>
        <w:pStyle w:val="ScreenCapture"/>
        <w:rPr>
          <w:lang w:val="en-US"/>
        </w:rPr>
      </w:pPr>
      <w:r w:rsidRPr="00EE678B">
        <w:t xml:space="preserve">  DOB: OCT 18,1963 (44)                            Wt(kg): _______ (______)</w:t>
      </w:r>
    </w:p>
    <w:p w:rsidR="00361C12" w:rsidRDefault="00361C12" w:rsidP="00361C12">
      <w:pPr>
        <w:pStyle w:val="ScreenCapture"/>
        <w:rPr>
          <w:lang w:val="en-US"/>
        </w:rPr>
      </w:pPr>
      <w:bookmarkStart w:id="4833" w:name="Page_253"/>
      <w:bookmarkStart w:id="4834" w:name="Page_251"/>
      <w:bookmarkEnd w:id="4833"/>
      <w:bookmarkEnd w:id="4834"/>
      <w:r>
        <w:rPr>
          <w:lang w:val="en-US"/>
        </w:rPr>
        <w:t xml:space="preserve">  </w:t>
      </w:r>
      <w:r>
        <w:t xml:space="preserve">SEX: </w:t>
      </w:r>
      <w:r w:rsidRPr="003168EC">
        <w:t xml:space="preserve">MALE                   </w:t>
      </w:r>
    </w:p>
    <w:p w:rsidR="004667FC" w:rsidRPr="00EE678B" w:rsidRDefault="00361C12" w:rsidP="00361C12">
      <w:pPr>
        <w:pStyle w:val="ScreenCapture"/>
      </w:pPr>
      <w:r>
        <w:rPr>
          <w:rFonts w:cs="Courier New"/>
          <w:lang w:val="en-US"/>
        </w:rPr>
        <w:t xml:space="preserve"> </w:t>
      </w:r>
      <w:r w:rsidRPr="00CD5A11">
        <w:rPr>
          <w:rFonts w:cs="Courier New"/>
        </w:rPr>
        <w:t xml:space="preserve">CrCL: &lt;Not Found&gt; (CREAT: Not Found)            BSA (m2): </w:t>
      </w:r>
      <w:r w:rsidR="004667FC"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101526e                                                   </w:t>
      </w:r>
    </w:p>
    <w:p w:rsidR="004667FC" w:rsidRPr="00EE678B" w:rsidRDefault="004667FC" w:rsidP="0011547D">
      <w:pPr>
        <w:pStyle w:val="ScreenCapture"/>
      </w:pPr>
      <w:r w:rsidRPr="00EE678B">
        <w:t xml:space="preserve"> (1) *Orderable Item: ACETAZOLAMIDE PILL                                        </w:t>
      </w:r>
    </w:p>
    <w:p w:rsidR="002244C2" w:rsidRDefault="004667FC" w:rsidP="0011547D">
      <w:pPr>
        <w:pStyle w:val="ScreenCapture"/>
      </w:pPr>
      <w:r w:rsidRPr="00EE678B">
        <w:t xml:space="preserve"> (2)            Drug: ACETAZOLAMIDE 500MG SEQUELS    </w:t>
      </w:r>
    </w:p>
    <w:p w:rsidR="004667FC" w:rsidRPr="00EE678B" w:rsidRDefault="002244C2"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(3)         *Dosage: 1 PILL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BID                                                       </w:t>
      </w:r>
    </w:p>
    <w:p w:rsidR="004667FC" w:rsidRPr="00EE678B" w:rsidRDefault="004667FC" w:rsidP="0011547D">
      <w:pPr>
        <w:pStyle w:val="ScreenCapture"/>
      </w:pPr>
      <w:r w:rsidRPr="00EE678B">
        <w:t xml:space="preserve"> (4)Pat Instructions:                                                           </w:t>
      </w:r>
    </w:p>
    <w:p w:rsidR="004667FC" w:rsidRPr="00EE678B" w:rsidRDefault="004667FC" w:rsidP="0011547D">
      <w:pPr>
        <w:pStyle w:val="ScreenCapture"/>
      </w:pPr>
      <w:r w:rsidRPr="00EE678B">
        <w:t xml:space="preserve">                 SIG: TAKE 1 PILL BY MOUTH TWICE A DAY                          </w:t>
      </w:r>
    </w:p>
    <w:p w:rsidR="004667FC" w:rsidRPr="00EE678B" w:rsidRDefault="004667FC" w:rsidP="0011547D">
      <w:pPr>
        <w:pStyle w:val="ScreenCapture"/>
      </w:pPr>
      <w:r w:rsidRPr="00EE678B">
        <w:t xml:space="preserve"> (5)  Patient Status: OTHER FEDERAL                                             </w:t>
      </w:r>
    </w:p>
    <w:p w:rsidR="004667FC" w:rsidRPr="00EE678B" w:rsidRDefault="004667FC" w:rsidP="0011547D">
      <w:pPr>
        <w:pStyle w:val="ScreenCapture"/>
      </w:pPr>
      <w:r w:rsidRPr="00EE678B">
        <w:t xml:space="preserve"> (6)      Issue Date: 04/18/08              (7)  Fill Date: 04/19/08           </w:t>
      </w:r>
    </w:p>
    <w:p w:rsidR="004667FC" w:rsidRPr="00EE678B" w:rsidRDefault="004667FC" w:rsidP="0011547D">
      <w:pPr>
        <w:pStyle w:val="ScreenCapture"/>
      </w:pPr>
      <w:r w:rsidRPr="00EE678B">
        <w:t xml:space="preserve">      Last Fill Date: 04/19/08 (Window)                                         </w:t>
      </w:r>
    </w:p>
    <w:p w:rsidR="004667FC" w:rsidRPr="00EE678B" w:rsidRDefault="004667FC" w:rsidP="001158A8">
      <w:pPr>
        <w:pStyle w:val="ScreenCapture"/>
        <w:keepNext/>
      </w:pPr>
      <w:r w:rsidRPr="00EE678B">
        <w:t xml:space="preserve">   Last Release Date:                       (8)      Lot #:                    </w:t>
      </w:r>
    </w:p>
    <w:p w:rsidR="004667FC" w:rsidRPr="00EE678B" w:rsidRDefault="004667FC" w:rsidP="0011547D">
      <w:pPr>
        <w:pStyle w:val="ScreenCapture"/>
      </w:pPr>
      <w:r w:rsidRPr="00EE678B">
        <w:t xml:space="preserve">             Expires: 04/19/09                          MFG: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bCs/>
          <w:bdr w:val="single" w:sz="4" w:space="0" w:color="auto"/>
        </w:rPr>
        <w:t>p</w:t>
      </w:r>
      <w:r w:rsidRPr="00EE678B">
        <w:t xml:space="preserve">   Partial  </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OP Medications (SUSPENDED)    Apr 18, 2008@19:10:16          Page:    1 of    2 </w:t>
      </w:r>
    </w:p>
    <w:p w:rsidR="004667FC" w:rsidRPr="00EE678B" w:rsidRDefault="004667FC" w:rsidP="0011547D">
      <w:pPr>
        <w:pStyle w:val="ScreenCapture"/>
      </w:pPr>
      <w:r w:rsidRPr="00EE678B">
        <w:t>OPCHAMPVA,ONE</w:t>
      </w:r>
    </w:p>
    <w:p w:rsidR="004667FC" w:rsidRPr="00EE678B" w:rsidRDefault="004667FC" w:rsidP="0011547D">
      <w:pPr>
        <w:pStyle w:val="ScreenCapture"/>
      </w:pPr>
      <w:r w:rsidRPr="00EE678B">
        <w:t xml:space="preserve">  PID: 666-55-4789                                 Ht(cm): _______ (______)   </w:t>
      </w:r>
    </w:p>
    <w:p w:rsidR="004667FC" w:rsidRPr="00EE678B" w:rsidRDefault="004667FC" w:rsidP="0011547D">
      <w:pPr>
        <w:pStyle w:val="ScreenCapture"/>
      </w:pPr>
      <w:r w:rsidRPr="00EE678B">
        <w:t xml:space="preserve">  DOB: OCT 18,1963 (44)                            Wt(kg): _______ (______)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101526e                                                   </w:t>
      </w:r>
    </w:p>
    <w:p w:rsidR="004667FC" w:rsidRPr="00EE678B" w:rsidRDefault="004667FC" w:rsidP="0011547D">
      <w:pPr>
        <w:pStyle w:val="ScreenCapture"/>
      </w:pPr>
      <w:r w:rsidRPr="00EE678B">
        <w:t xml:space="preserve"> (1) *Orderable Item: ACETAZOLAMIDE PILL                                        </w:t>
      </w:r>
    </w:p>
    <w:p w:rsidR="00024C06" w:rsidRDefault="004667FC" w:rsidP="0011547D">
      <w:pPr>
        <w:pStyle w:val="ScreenCapture"/>
      </w:pPr>
      <w:r w:rsidRPr="00EE678B">
        <w:t xml:space="preserve"> (2)            Drug: ACETAZOLAMIDE 500MG SEQUELS </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(3)         *Dosage: 1 PILL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BID                                                       </w:t>
      </w:r>
    </w:p>
    <w:p w:rsidR="004667FC" w:rsidRPr="00EE678B" w:rsidRDefault="004667FC" w:rsidP="0011547D">
      <w:pPr>
        <w:pStyle w:val="ScreenCapture"/>
      </w:pPr>
      <w:r w:rsidRPr="00EE678B">
        <w:t xml:space="preserve"> (4)Pat Instructions:                                                           </w:t>
      </w:r>
    </w:p>
    <w:p w:rsidR="004667FC" w:rsidRPr="00EE678B" w:rsidRDefault="004667FC" w:rsidP="0011547D">
      <w:pPr>
        <w:pStyle w:val="ScreenCapture"/>
      </w:pPr>
      <w:r w:rsidRPr="00EE678B">
        <w:t xml:space="preserve">                 SIG: TAKE 1 PILL BY MOUTH TWICE A DAY                          </w:t>
      </w:r>
    </w:p>
    <w:p w:rsidR="004667FC" w:rsidRPr="00EE678B" w:rsidRDefault="004667FC" w:rsidP="0011547D">
      <w:pPr>
        <w:pStyle w:val="ScreenCapture"/>
      </w:pPr>
      <w:r w:rsidRPr="00EE678B">
        <w:t xml:space="preserve"> (5)  Patient Status: OTHER FEDERAL                                             </w:t>
      </w:r>
    </w:p>
    <w:p w:rsidR="004667FC" w:rsidRPr="00EE678B" w:rsidRDefault="004667FC" w:rsidP="0011547D">
      <w:pPr>
        <w:pStyle w:val="ScreenCapture"/>
      </w:pPr>
      <w:r w:rsidRPr="00EE678B">
        <w:t xml:space="preserve"> (6)      Issue Date: 04/18/08              (7)  Fill Date: 04/19/08           </w:t>
      </w:r>
    </w:p>
    <w:p w:rsidR="004667FC" w:rsidRPr="00EE678B" w:rsidRDefault="004667FC" w:rsidP="0011547D">
      <w:pPr>
        <w:pStyle w:val="ScreenCapture"/>
      </w:pPr>
      <w:r w:rsidRPr="00EE678B">
        <w:t xml:space="preserve">      Last Fill Date: 04/19/08 (Window)                                         </w:t>
      </w:r>
    </w:p>
    <w:p w:rsidR="004667FC" w:rsidRPr="00EE678B" w:rsidRDefault="004667FC" w:rsidP="0011547D">
      <w:pPr>
        <w:pStyle w:val="ScreenCapture"/>
      </w:pPr>
      <w:r w:rsidRPr="00EE678B">
        <w:t xml:space="preserve">   Last Release Date:                       (8)      Lot #:                    </w:t>
      </w:r>
    </w:p>
    <w:p w:rsidR="004667FC" w:rsidRPr="00EE678B" w:rsidRDefault="004667FC" w:rsidP="0011547D">
      <w:pPr>
        <w:pStyle w:val="ScreenCapture"/>
      </w:pPr>
      <w:r w:rsidRPr="00EE678B">
        <w:t xml:space="preserve">             Expires: 04/19/09                          MFG:                    </w:t>
      </w:r>
    </w:p>
    <w:p w:rsidR="004667FC" w:rsidRPr="00EE678B" w:rsidRDefault="004667FC" w:rsidP="0011547D">
      <w:pPr>
        <w:pStyle w:val="ScreenCapture"/>
      </w:pPr>
      <w:r w:rsidRPr="00EE678B">
        <w:t xml:space="preserve">+         </w:t>
      </w:r>
      <w:r w:rsidRPr="00EE678B">
        <w:rPr>
          <w:bdr w:val="single" w:sz="4" w:space="0" w:color="auto"/>
        </w:rPr>
        <w:t>Partial cannot be filled on CHAMPVA non-payable Rx</w:t>
      </w:r>
      <w:r w:rsidRPr="00EE678B">
        <w:t xml:space="preserve">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p>
    <w:p w:rsidR="004667FC" w:rsidRPr="00EE678B" w:rsidRDefault="004667FC" w:rsidP="004667FC">
      <w:pPr>
        <w:rPr>
          <w:color w:val="000000"/>
          <w:szCs w:val="20"/>
        </w:rPr>
      </w:pPr>
    </w:p>
    <w:p w:rsidR="004667FC" w:rsidRPr="00EE678B" w:rsidRDefault="004667FC" w:rsidP="004667FC">
      <w:pPr>
        <w:rPr>
          <w:color w:val="000000"/>
          <w:szCs w:val="24"/>
        </w:rPr>
      </w:pPr>
      <w:r w:rsidRPr="00EE678B">
        <w:rPr>
          <w:color w:val="000000"/>
          <w:szCs w:val="24"/>
        </w:rPr>
        <w:t>If ECME's status on the claim remains in an "In Progress" state past the processing timeout during finish of the prescription, a CHAMPVA prescription will not be allowed to be filled. Instead it will be placed on suspense until the rejection is resolved. Below is an example of this screen:</w:t>
      </w:r>
    </w:p>
    <w:p w:rsidR="004667FC" w:rsidRPr="00EE678B" w:rsidRDefault="004667FC" w:rsidP="004667FC">
      <w:pPr>
        <w:rPr>
          <w:color w:val="000000"/>
          <w:szCs w:val="24"/>
        </w:rPr>
      </w:pPr>
    </w:p>
    <w:p w:rsidR="004667FC" w:rsidRPr="00EE678B" w:rsidRDefault="004667FC" w:rsidP="0011547D">
      <w:pPr>
        <w:pStyle w:val="ScreenCapture"/>
      </w:pPr>
      <w:r w:rsidRPr="00EE678B">
        <w:t>CHAMPVA Prescription 101607 submitted to ECME for claim generation.</w:t>
      </w:r>
    </w:p>
    <w:p w:rsidR="004667FC" w:rsidRPr="00EE678B" w:rsidRDefault="004667FC" w:rsidP="0011547D">
      <w:pPr>
        <w:pStyle w:val="ScreenCapture"/>
      </w:pPr>
    </w:p>
    <w:p w:rsidR="004667FC" w:rsidRPr="00EE678B" w:rsidRDefault="004667FC" w:rsidP="0011547D">
      <w:pPr>
        <w:pStyle w:val="ScreenCapture"/>
      </w:pPr>
      <w:r w:rsidRPr="00EE678B">
        <w:t xml:space="preserve">Claim Status: </w:t>
      </w:r>
    </w:p>
    <w:p w:rsidR="004667FC" w:rsidRPr="00EE678B" w:rsidRDefault="004667FC" w:rsidP="0011547D">
      <w:pPr>
        <w:pStyle w:val="ScreenCapture"/>
      </w:pPr>
      <w:r w:rsidRPr="00EE678B">
        <w:t>IN PROGRESS-Building the claim</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IN PROGRESS-Parsing response</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 CHAMPVA - 'IN PROGRESS' ECME status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Division : ALBANY ISC                               NPI#: 5000000021</w:t>
      </w:r>
    </w:p>
    <w:p w:rsidR="004667FC" w:rsidRPr="00EE678B" w:rsidRDefault="004667FC" w:rsidP="0011547D">
      <w:pPr>
        <w:pStyle w:val="ScreenCapture"/>
      </w:pPr>
      <w:r w:rsidRPr="00EE678B">
        <w:t xml:space="preserve">   Patient  : OPCHAMPVA,ONE(666-55-4789)  Sex: M        DOB: OCT 18,1963(44)</w:t>
      </w:r>
    </w:p>
    <w:p w:rsidR="004667FC" w:rsidRPr="00EE678B" w:rsidRDefault="004667FC" w:rsidP="0011547D">
      <w:pPr>
        <w:pStyle w:val="ScreenCapture"/>
      </w:pPr>
      <w:r w:rsidRPr="00EE678B">
        <w:t xml:space="preserve">   Rx/Drug  : 101607/0 - ACETAZOLAMIDE 250MG          </w:t>
      </w:r>
    </w:p>
    <w:p w:rsidR="004667FC" w:rsidRPr="00EE678B" w:rsidRDefault="004667FC" w:rsidP="0011547D">
      <w:pPr>
        <w:pStyle w:val="ScreenCapture"/>
      </w:pPr>
      <w:r w:rsidRPr="00EE678B">
        <w:t xml:space="preserve">   Date/Time: APR 20, 2008@20:11:17</w:t>
      </w:r>
    </w:p>
    <w:p w:rsidR="004667FC" w:rsidRPr="00EE678B" w:rsidRDefault="004667FC" w:rsidP="0011547D">
      <w:pPr>
        <w:pStyle w:val="ScreenCapture"/>
      </w:pPr>
      <w:r w:rsidRPr="00EE678B">
        <w:t xml:space="preserve">   Reason   : ECME Status is in an 'IN PROGRESS' state and cannot be filled</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This prescription will be suspended.  After the third party claim is resolved,</w:t>
      </w:r>
    </w:p>
    <w:p w:rsidR="004667FC" w:rsidRPr="00EE678B" w:rsidRDefault="004667FC" w:rsidP="0011547D">
      <w:pPr>
        <w:pStyle w:val="ScreenCapture"/>
      </w:pPr>
      <w:r w:rsidRPr="00EE678B">
        <w:t>it may be printed or pulled early from suspense.</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Press &lt;RETURN&gt; to continue...</w:t>
      </w:r>
    </w:p>
    <w:p w:rsidR="007016F5" w:rsidRPr="00EE678B" w:rsidRDefault="007016F5" w:rsidP="00C91FB8">
      <w:pPr>
        <w:rPr>
          <w:color w:val="000000"/>
        </w:rPr>
      </w:pPr>
    </w:p>
    <w:p w:rsidR="004667FC" w:rsidRPr="00EE678B" w:rsidRDefault="004667FC" w:rsidP="004667FC">
      <w:pPr>
        <w:rPr>
          <w:color w:val="000000"/>
          <w:szCs w:val="24"/>
        </w:rPr>
      </w:pPr>
      <w:r w:rsidRPr="00EE678B">
        <w:rPr>
          <w:color w:val="000000"/>
          <w:szCs w:val="24"/>
        </w:rPr>
        <w:t>If a pharmacy is active for ePharmacy processing but an insurance plan is not linked or not active, the CHAMPVA prescription will be allowed to be filled without third party claim submission. The phrase "Inactive ECME CHAMPVA" will be displayed during Finish and an ECME log entry will be added stating such.</w:t>
      </w:r>
    </w:p>
    <w:p w:rsidR="004667FC" w:rsidRPr="00EE678B" w:rsidRDefault="004667FC" w:rsidP="004667FC">
      <w:pPr>
        <w:rPr>
          <w:color w:val="000000"/>
          <w:szCs w:val="24"/>
        </w:rPr>
      </w:pPr>
    </w:p>
    <w:p w:rsidR="004667FC" w:rsidRPr="00EE678B" w:rsidRDefault="004667FC" w:rsidP="008E248B">
      <w:pPr>
        <w:pStyle w:val="ExampleHeading"/>
      </w:pPr>
      <w:r w:rsidRPr="00EE678B">
        <w:t>Example of message during finish:</w:t>
      </w:r>
    </w:p>
    <w:p w:rsidR="004667FC" w:rsidRPr="00EE678B" w:rsidRDefault="004667FC" w:rsidP="0011547D">
      <w:pPr>
        <w:pStyle w:val="ScreenCapture"/>
      </w:pPr>
      <w:r w:rsidRPr="00EE678B">
        <w:t>Do you want to enter a Progress Note? No//   NO</w:t>
      </w:r>
    </w:p>
    <w:p w:rsidR="004667FC" w:rsidRPr="00EE678B" w:rsidRDefault="004667FC" w:rsidP="0011547D">
      <w:pPr>
        <w:pStyle w:val="ScreenCapture"/>
      </w:pPr>
    </w:p>
    <w:p w:rsidR="004667FC" w:rsidRPr="00EE678B" w:rsidRDefault="004667FC" w:rsidP="0011547D">
      <w:pPr>
        <w:pStyle w:val="ScreenCapture"/>
      </w:pPr>
      <w:r w:rsidRPr="00EE678B">
        <w:t>Rx # 102046            08/27/08</w:t>
      </w:r>
    </w:p>
    <w:p w:rsidR="004667FC" w:rsidRPr="00EE678B" w:rsidRDefault="004667FC" w:rsidP="0011547D">
      <w:pPr>
        <w:pStyle w:val="ScreenCapture"/>
      </w:pPr>
      <w:r w:rsidRPr="00EE678B">
        <w:t>OPCHAMPVA,TEST                    #180</w:t>
      </w:r>
    </w:p>
    <w:p w:rsidR="004667FC" w:rsidRPr="00EE678B" w:rsidRDefault="004667FC" w:rsidP="0011547D">
      <w:pPr>
        <w:pStyle w:val="ScreenCapture"/>
      </w:pPr>
      <w:r w:rsidRPr="00EE678B">
        <w:t>ONE MOUTH TWICE A DAY</w:t>
      </w:r>
    </w:p>
    <w:p w:rsidR="004667FC" w:rsidRPr="00EE678B" w:rsidRDefault="004667FC" w:rsidP="0011547D">
      <w:pPr>
        <w:pStyle w:val="ScreenCapture"/>
      </w:pPr>
    </w:p>
    <w:p w:rsidR="004667FC" w:rsidRPr="00EE678B" w:rsidRDefault="004667FC" w:rsidP="0011547D">
      <w:pPr>
        <w:pStyle w:val="ScreenCapture"/>
      </w:pPr>
      <w:r w:rsidRPr="00EE678B">
        <w:t>DANTROLENE 25MG CAP</w:t>
      </w:r>
    </w:p>
    <w:p w:rsidR="004667FC" w:rsidRPr="00EE678B" w:rsidRDefault="004667FC" w:rsidP="0011547D">
      <w:pPr>
        <w:pStyle w:val="ScreenCapture"/>
      </w:pPr>
      <w:r w:rsidRPr="00EE678B">
        <w:t>OPPROVIDER,ONE             OPPHAR,ONE</w:t>
      </w:r>
    </w:p>
    <w:p w:rsidR="004667FC" w:rsidRPr="00EE678B" w:rsidRDefault="004667FC" w:rsidP="0011547D">
      <w:pPr>
        <w:pStyle w:val="ScreenCapture"/>
      </w:pPr>
      <w:r w:rsidRPr="00EE678B">
        <w:t># of Refills: 3</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Is this correct? YES// ...</w:t>
      </w:r>
    </w:p>
    <w:p w:rsidR="004667FC" w:rsidRPr="00EE678B" w:rsidRDefault="004667FC" w:rsidP="0011547D">
      <w:pPr>
        <w:pStyle w:val="ScreenCapture"/>
      </w:pPr>
      <w:r w:rsidRPr="00EE678B">
        <w:t xml:space="preserve"> -Rx 101921 has been discontinued...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Inactive ECME CHAMPVA</w:t>
      </w:r>
    </w:p>
    <w:p w:rsidR="004667FC" w:rsidRPr="00EE678B" w:rsidRDefault="004667FC" w:rsidP="004667FC">
      <w:pPr>
        <w:rPr>
          <w:color w:val="000000"/>
          <w:szCs w:val="24"/>
        </w:rPr>
      </w:pPr>
    </w:p>
    <w:p w:rsidR="004667FC" w:rsidRPr="00EE678B" w:rsidRDefault="004667FC" w:rsidP="008E248B">
      <w:pPr>
        <w:pStyle w:val="ExampleHeading"/>
      </w:pPr>
      <w:r w:rsidRPr="00EE678B">
        <w:t>Example of ECME Activity Log entry:</w:t>
      </w:r>
    </w:p>
    <w:p w:rsidR="004667FC" w:rsidRPr="00EE678B" w:rsidRDefault="004667FC" w:rsidP="0011547D">
      <w:pPr>
        <w:pStyle w:val="ScreenCapture"/>
      </w:pPr>
      <w:r w:rsidRPr="00EE678B">
        <w:t xml:space="preserve">ECME Log:                                                                       </w:t>
      </w:r>
    </w:p>
    <w:p w:rsidR="004667FC" w:rsidRPr="00EE678B" w:rsidRDefault="004667FC" w:rsidP="0011547D">
      <w:pPr>
        <w:pStyle w:val="ScreenCapture"/>
      </w:pPr>
      <w:r w:rsidRPr="00EE678B">
        <w:t>#   Date/Time           Rx Ref          Initiator Of Activity</w:t>
      </w:r>
    </w:p>
    <w:p w:rsidR="004667FC" w:rsidRPr="00EE678B" w:rsidRDefault="004667FC" w:rsidP="0011547D">
      <w:pPr>
        <w:pStyle w:val="ScreenCapture"/>
      </w:pPr>
      <w:r w:rsidRPr="00EE678B">
        <w:t>===============================================================================</w:t>
      </w:r>
    </w:p>
    <w:p w:rsidR="004667FC" w:rsidRPr="00EE678B" w:rsidRDefault="004667FC" w:rsidP="0011547D">
      <w:pPr>
        <w:pStyle w:val="ScreenCapture"/>
      </w:pPr>
      <w:r w:rsidRPr="00EE678B">
        <w:t xml:space="preserve">1   8/27/08@11:07:45    ORIGINAL        OPPHARM,ONE                            </w:t>
      </w:r>
    </w:p>
    <w:p w:rsidR="004667FC" w:rsidRPr="00EE678B" w:rsidRDefault="004667FC" w:rsidP="0011547D">
      <w:pPr>
        <w:pStyle w:val="ScreenCapture"/>
      </w:pPr>
      <w:r w:rsidRPr="00EE678B">
        <w:t>Comments: CHAMPVA -Inactive ECME CHAMPVA</w:t>
      </w:r>
    </w:p>
    <w:p w:rsidR="004667FC" w:rsidRPr="00EE678B" w:rsidRDefault="004667FC" w:rsidP="00D8267F">
      <w:pPr>
        <w:pStyle w:val="Heading4"/>
      </w:pPr>
      <w:bookmarkStart w:id="4835" w:name="_Toc280701291"/>
      <w:bookmarkStart w:id="4836" w:name="_Toc299044462"/>
      <w:bookmarkStart w:id="4837" w:name="_Toc280853631"/>
      <w:r w:rsidRPr="00EE678B">
        <w:t>Displaying a Patient’s Remote Prescriptions</w:t>
      </w:r>
      <w:bookmarkEnd w:id="4835"/>
      <w:bookmarkEnd w:id="4836"/>
      <w:bookmarkEnd w:id="4837"/>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If RDI is active and a patient has prescriptions at another location, when the user selects the patient to enter a new order from Patient Prescription Processing, the following message appears.</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          REMOTE PRESCRIPTIONS AVAILABLE!                                       </w:t>
      </w:r>
    </w:p>
    <w:p w:rsidR="004667FC" w:rsidRPr="00EE678B" w:rsidRDefault="004667FC" w:rsidP="0011547D">
      <w:pPr>
        <w:pStyle w:val="ScreenCapture"/>
      </w:pPr>
      <w:r w:rsidRPr="00EE678B">
        <w:t xml:space="preserve">          Display Remote Data? N//                                              </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 xml:space="preserve">If the user responds </w:t>
      </w:r>
      <w:r w:rsidRPr="00EE678B">
        <w:rPr>
          <w:rFonts w:ascii="Courier New" w:hAnsi="Courier New" w:cs="Courier New"/>
          <w:b/>
          <w:color w:val="000000"/>
          <w:sz w:val="20"/>
        </w:rPr>
        <w:t>NO</w:t>
      </w:r>
      <w:r w:rsidRPr="00EE678B">
        <w:rPr>
          <w:color w:val="000000"/>
          <w:szCs w:val="24"/>
        </w:rPr>
        <w:t xml:space="preserve">, then the normal procedure occurs for entering prescriptions. If the user responds </w:t>
      </w:r>
      <w:r w:rsidRPr="00EE678B">
        <w:rPr>
          <w:rFonts w:ascii="Courier New" w:hAnsi="Courier New" w:cs="Courier New"/>
          <w:b/>
          <w:color w:val="000000"/>
          <w:sz w:val="20"/>
        </w:rPr>
        <w:t>YES</w:t>
      </w:r>
      <w:r w:rsidRPr="00EE678B">
        <w:rPr>
          <w:color w:val="000000"/>
          <w:szCs w:val="24"/>
        </w:rPr>
        <w:t>, the “Remote Facilities Visited” screen appears as in the following example.</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Remote Facilities Visited     Dec 30, 2008@17:26:47          Page: 1 of 1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Patient: PSOPATIENT,ONE           (000-00-0000)      DOB: 01/02/1967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Station                                                                       </w:t>
      </w:r>
    </w:p>
    <w:p w:rsidR="004667FC" w:rsidRPr="00EE678B" w:rsidRDefault="004667FC" w:rsidP="0011547D">
      <w:pPr>
        <w:pStyle w:val="ScreenCapture"/>
      </w:pPr>
      <w:r w:rsidRPr="00EE678B">
        <w:t xml:space="preserve">  HDR CHEYENNE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 xml:space="preserve">DR  Display Remote Pharmacy Data        DB  Display Both Pharmacy Data          </w:t>
      </w:r>
    </w:p>
    <w:p w:rsidR="004667FC" w:rsidRPr="00EE678B" w:rsidRDefault="004667FC" w:rsidP="0011547D">
      <w:pPr>
        <w:pStyle w:val="ScreenCapture"/>
      </w:pPr>
      <w:r w:rsidRPr="00EE678B">
        <w:t xml:space="preserve">Action:Quit//DR                                                                 </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To display the prescriptions at the remote pharmacy location, enter DR at the “Action” prompt. The “Medication Profile – Remote” screen appears as in the following example.</w:t>
      </w:r>
    </w:p>
    <w:p w:rsidR="004667FC" w:rsidRPr="00EE678B" w:rsidRDefault="004667FC" w:rsidP="004667FC">
      <w:pPr>
        <w:rPr>
          <w:color w:val="000000"/>
          <w:szCs w:val="24"/>
        </w:rPr>
      </w:pPr>
    </w:p>
    <w:p w:rsidR="004667FC" w:rsidRPr="00EE678B" w:rsidRDefault="004667FC" w:rsidP="0011547D">
      <w:pPr>
        <w:pStyle w:val="ScreenCapture"/>
      </w:pPr>
      <w:r w:rsidRPr="00EE678B">
        <w:t xml:space="preserve">Medication Profile - Remote   Dec 30, 2008@17:29:43       Page: 1 of 2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Patient: PSOPATIENT,ONE            (000-00-0000)      DOB: 01/02/1967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DRUG                              ST QTY ISSUED  LAST FILLED      </w:t>
      </w:r>
    </w:p>
    <w:p w:rsidR="004667FC" w:rsidRPr="00EE678B" w:rsidRDefault="004667FC" w:rsidP="0011547D">
      <w:pPr>
        <w:pStyle w:val="ScreenCapture"/>
      </w:pPr>
      <w:r w:rsidRPr="00EE678B">
        <w:t xml:space="preserve">HDR CHEYENNE                                                                    </w:t>
      </w:r>
    </w:p>
    <w:p w:rsidR="004667FC" w:rsidRPr="00EE678B" w:rsidRDefault="004667FC" w:rsidP="0011547D">
      <w:pPr>
        <w:pStyle w:val="ScreenCapture"/>
      </w:pPr>
      <w:r w:rsidRPr="00EE678B">
        <w:t xml:space="preserve">712885        AMOXICILLIN TRIHYDRATE 250MG CAP   A  90 11/06/08  11/06/08       </w:t>
      </w:r>
    </w:p>
    <w:p w:rsidR="004667FC" w:rsidRPr="00EE678B" w:rsidRDefault="004667FC" w:rsidP="0011547D">
      <w:pPr>
        <w:pStyle w:val="ScreenCapture"/>
      </w:pPr>
      <w:r w:rsidRPr="00EE678B">
        <w:t xml:space="preserve">              SIG: TAKE ONE CAPSULE BY MOUTH THREE TIMES A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712886        DILTIAZEM (INWOOD) 240MG CAP,SA    A  30 11/28/08  11/28/08       </w:t>
      </w:r>
    </w:p>
    <w:p w:rsidR="004667FC" w:rsidRPr="00EE678B" w:rsidRDefault="004667FC" w:rsidP="0011547D">
      <w:pPr>
        <w:pStyle w:val="ScreenCapture"/>
      </w:pPr>
      <w:r w:rsidRPr="00EE678B">
        <w:t xml:space="preserve">              SIG: TAKE ONE CAPSULE BY MOUTH EVERY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712888        LABETALOL HCL 200MG TAB            A  60 12/30/08  12/30/08       </w:t>
      </w:r>
    </w:p>
    <w:p w:rsidR="004667FC" w:rsidRPr="00EE678B" w:rsidRDefault="004667FC" w:rsidP="0011547D">
      <w:pPr>
        <w:pStyle w:val="ScreenCapture"/>
      </w:pPr>
      <w:r w:rsidRPr="00EE678B">
        <w:t xml:space="preserve">              SIG: TAKE ONE TABLET BY MOUTH TWICE A DAY                         </w:t>
      </w:r>
    </w:p>
    <w:p w:rsidR="004667FC" w:rsidRPr="00EE678B" w:rsidRDefault="004667FC" w:rsidP="0011547D">
      <w:pPr>
        <w:pStyle w:val="ScreenCapture"/>
      </w:pPr>
      <w:r w:rsidRPr="00EE678B">
        <w:t xml:space="preserve">              PROVIDER: MCKAY,ELMER                                             </w:t>
      </w:r>
    </w:p>
    <w:p w:rsidR="004667FC" w:rsidRPr="00EE678B" w:rsidRDefault="004667FC" w:rsidP="0011547D">
      <w:pPr>
        <w:pStyle w:val="ScreenCapture"/>
      </w:pPr>
      <w:r w:rsidRPr="00EE678B">
        <w:t xml:space="preserve">712887        SIMVASTATIN 20MG TAB               A  15 12/09/08  12/09/08       </w:t>
      </w:r>
    </w:p>
    <w:p w:rsidR="004667FC" w:rsidRPr="00EE678B" w:rsidRDefault="004667FC" w:rsidP="0011547D">
      <w:pPr>
        <w:pStyle w:val="ScreenCapture"/>
      </w:pPr>
      <w:r w:rsidRPr="00EE678B">
        <w:t xml:space="preserve">              SIG: TAKE ONE-HALF TABLET BY MOUTH EVERY EVENING TESTING          </w:t>
      </w:r>
    </w:p>
    <w:p w:rsidR="004667FC" w:rsidRPr="00EE678B" w:rsidRDefault="004667FC" w:rsidP="0011547D">
      <w:pPr>
        <w:pStyle w:val="ScreenCapture"/>
      </w:pPr>
      <w:r w:rsidRPr="00EE678B">
        <w:t xml:space="preserve">                   FOR PATTESTING FOR PATIENT TESTING FOR PATTESTING            </w:t>
      </w:r>
    </w:p>
    <w:p w:rsidR="004667FC" w:rsidRPr="00EE678B" w:rsidRDefault="004667FC" w:rsidP="0011547D">
      <w:pPr>
        <w:pStyle w:val="ScreenCapture"/>
      </w:pPr>
      <w:r w:rsidRPr="00EE678B">
        <w:t xml:space="preserve">                   FOR PATIENTENT INSTRUCTION ON SIG1 TESTING FOR                </w:t>
      </w:r>
    </w:p>
    <w:p w:rsidR="004667FC" w:rsidRPr="00EE678B" w:rsidRDefault="004667FC" w:rsidP="0011547D">
      <w:pPr>
        <w:pStyle w:val="ScreenCapture"/>
      </w:pPr>
      <w:r w:rsidRPr="00EE678B">
        <w:t xml:space="preserve">                   PATIENT INSTRUCTION ON SIG1 TESTING FOR PATIENT               </w:t>
      </w:r>
    </w:p>
    <w:p w:rsidR="004667FC" w:rsidRPr="00EE678B" w:rsidRDefault="004667FC" w:rsidP="0011547D">
      <w:pPr>
        <w:pStyle w:val="ScreenCapture"/>
      </w:pPr>
      <w:r w:rsidRPr="00EE678B">
        <w:t xml:space="preserve">                   REPLACE IENT WITH IENT TESTING FOR PATIENT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rPr>
          <w:shd w:val="clear" w:color="auto" w:fill="D9D9D9"/>
        </w:rPr>
        <w:t>Select Action:Next Screen//</w:t>
      </w:r>
      <w:r w:rsidRPr="00EE678B">
        <w:t xml:space="preserve">                                                     </w:t>
      </w:r>
    </w:p>
    <w:p w:rsidR="004667FC" w:rsidRPr="00EE678B" w:rsidRDefault="004667FC" w:rsidP="004667FC">
      <w:pPr>
        <w:rPr>
          <w:color w:val="000000"/>
          <w:szCs w:val="24"/>
        </w:rPr>
      </w:pPr>
    </w:p>
    <w:p w:rsidR="004667FC" w:rsidRPr="00EE678B" w:rsidRDefault="004667FC" w:rsidP="008E248B">
      <w:pPr>
        <w:pStyle w:val="ExampleHeading"/>
      </w:pPr>
      <w:r w:rsidRPr="00EE678B">
        <w:t>Example: Handling a Reject Resolution Required rejected New Prescription for ePharmacy Billing</w:t>
      </w:r>
    </w:p>
    <w:p w:rsidR="004667FC" w:rsidRPr="00EE678B" w:rsidRDefault="004667FC" w:rsidP="004667FC">
      <w:pPr>
        <w:rPr>
          <w:color w:val="000000"/>
          <w:szCs w:val="24"/>
        </w:rPr>
      </w:pPr>
      <w:r w:rsidRPr="00EE678B">
        <w:rPr>
          <w:color w:val="000000"/>
          <w:szCs w:val="24"/>
        </w:rPr>
        <w:t>For VETERAN prescriptions, a reject code can be specified in the Reject Resolution Required section of the ePharmacy Site Parameter screen to stop a prescription from being filled. The Reject Resolution Required reject codes will prevent a prescription from being filled during any claims processing under the following conditions:</w:t>
      </w:r>
    </w:p>
    <w:p w:rsidR="004667FC" w:rsidRPr="00EE678B" w:rsidRDefault="004667FC">
      <w:pPr>
        <w:numPr>
          <w:ilvl w:val="0"/>
          <w:numId w:val="87"/>
        </w:numPr>
        <w:spacing w:before="120"/>
        <w:rPr>
          <w:color w:val="000000"/>
          <w:szCs w:val="24"/>
        </w:rPr>
        <w:pPrChange w:id="4838" w:author="Fred Perez" w:date="2019-03-22T09:44:00Z">
          <w:pPr>
            <w:numPr>
              <w:numId w:val="95"/>
            </w:numPr>
            <w:tabs>
              <w:tab w:val="num" w:pos="1872"/>
            </w:tabs>
            <w:spacing w:before="120"/>
            <w:ind w:left="1872" w:hanging="360"/>
          </w:pPr>
        </w:pPrChange>
      </w:pPr>
      <w:r w:rsidRPr="00EE678B">
        <w:rPr>
          <w:color w:val="000000"/>
          <w:szCs w:val="24"/>
        </w:rPr>
        <w:t>VETERAN eligibility</w:t>
      </w:r>
    </w:p>
    <w:p w:rsidR="004667FC" w:rsidRPr="00EE678B" w:rsidRDefault="004667FC">
      <w:pPr>
        <w:numPr>
          <w:ilvl w:val="0"/>
          <w:numId w:val="87"/>
        </w:numPr>
        <w:rPr>
          <w:color w:val="000000"/>
          <w:szCs w:val="24"/>
        </w:rPr>
        <w:pPrChange w:id="4839" w:author="Fred Perez" w:date="2019-03-22T09:44:00Z">
          <w:pPr>
            <w:numPr>
              <w:numId w:val="95"/>
            </w:numPr>
            <w:tabs>
              <w:tab w:val="num" w:pos="1872"/>
            </w:tabs>
            <w:ind w:left="1872" w:hanging="360"/>
          </w:pPr>
        </w:pPrChange>
      </w:pPr>
      <w:r w:rsidRPr="00EE678B">
        <w:rPr>
          <w:color w:val="000000"/>
          <w:szCs w:val="24"/>
        </w:rPr>
        <w:t>The prescription is an original fill</w:t>
      </w:r>
    </w:p>
    <w:p w:rsidR="004667FC" w:rsidRPr="00EE678B" w:rsidRDefault="004667FC">
      <w:pPr>
        <w:numPr>
          <w:ilvl w:val="0"/>
          <w:numId w:val="87"/>
        </w:numPr>
        <w:rPr>
          <w:color w:val="000000"/>
          <w:szCs w:val="24"/>
        </w:rPr>
        <w:pPrChange w:id="4840" w:author="Fred Perez" w:date="2019-03-22T09:44:00Z">
          <w:pPr>
            <w:numPr>
              <w:numId w:val="95"/>
            </w:numPr>
            <w:tabs>
              <w:tab w:val="num" w:pos="1872"/>
            </w:tabs>
            <w:ind w:left="1872" w:hanging="360"/>
          </w:pPr>
        </w:pPrChange>
      </w:pPr>
      <w:r w:rsidRPr="00EE678B">
        <w:rPr>
          <w:color w:val="000000"/>
          <w:szCs w:val="24"/>
        </w:rPr>
        <w:t>The prescription is not released</w:t>
      </w:r>
    </w:p>
    <w:p w:rsidR="004667FC" w:rsidRPr="00EE678B" w:rsidRDefault="004667FC">
      <w:pPr>
        <w:numPr>
          <w:ilvl w:val="0"/>
          <w:numId w:val="87"/>
        </w:numPr>
        <w:rPr>
          <w:color w:val="000000"/>
          <w:szCs w:val="24"/>
        </w:rPr>
        <w:pPrChange w:id="4841" w:author="Fred Perez" w:date="2019-03-22T09:44:00Z">
          <w:pPr>
            <w:numPr>
              <w:numId w:val="95"/>
            </w:numPr>
            <w:tabs>
              <w:tab w:val="num" w:pos="1872"/>
            </w:tabs>
            <w:ind w:left="1872" w:hanging="360"/>
          </w:pPr>
        </w:pPrChange>
      </w:pPr>
      <w:r w:rsidRPr="00EE678B">
        <w:rPr>
          <w:color w:val="000000"/>
          <w:szCs w:val="24"/>
        </w:rPr>
        <w:t>The reject is on the Reject Resolution Required list for the division</w:t>
      </w:r>
    </w:p>
    <w:p w:rsidR="004667FC" w:rsidRPr="00EE678B" w:rsidRDefault="004667FC">
      <w:pPr>
        <w:numPr>
          <w:ilvl w:val="0"/>
          <w:numId w:val="87"/>
        </w:numPr>
        <w:rPr>
          <w:color w:val="000000"/>
          <w:szCs w:val="24"/>
        </w:rPr>
        <w:pPrChange w:id="4842" w:author="Fred Perez" w:date="2019-03-22T09:44:00Z">
          <w:pPr>
            <w:numPr>
              <w:numId w:val="95"/>
            </w:numPr>
            <w:tabs>
              <w:tab w:val="num" w:pos="1872"/>
            </w:tabs>
            <w:ind w:left="1872" w:hanging="360"/>
          </w:pPr>
        </w:pPrChange>
      </w:pPr>
      <w:r w:rsidRPr="00EE678B">
        <w:rPr>
          <w:color w:val="000000"/>
          <w:szCs w:val="24"/>
        </w:rPr>
        <w:t>The total gross amount of the prescription is at or above the specified threshold amount</w:t>
      </w:r>
    </w:p>
    <w:p w:rsidR="004667FC" w:rsidRPr="00EE678B" w:rsidRDefault="004667FC" w:rsidP="004667FC">
      <w:pPr>
        <w:rPr>
          <w:color w:val="000000"/>
          <w:szCs w:val="24"/>
        </w:rPr>
      </w:pPr>
    </w:p>
    <w:p w:rsidR="004667FC" w:rsidRPr="00EE678B" w:rsidRDefault="004667FC" w:rsidP="004667FC">
      <w:pPr>
        <w:rPr>
          <w:color w:val="000000"/>
          <w:szCs w:val="24"/>
        </w:rPr>
      </w:pPr>
      <w:r w:rsidRPr="00EE678B">
        <w:rPr>
          <w:color w:val="000000"/>
          <w:szCs w:val="24"/>
        </w:rPr>
        <w:t>For VETERAN prescription rejections that have Reject Resolution Required rejects, the user will be able to select from (I)gnore, which bypasses claims processing and allows the prescription to be filled, or (Q)uit which sends it to the Third Party Payer Rejects – Worklist. Prescriptions with these type of rejects cannot be filled until the reject is resolved.</w:t>
      </w:r>
    </w:p>
    <w:p w:rsidR="004667FC" w:rsidRPr="00EE678B" w:rsidRDefault="004667FC" w:rsidP="004667FC">
      <w:pPr>
        <w:rPr>
          <w:color w:val="000000"/>
          <w:szCs w:val="24"/>
        </w:rPr>
      </w:pPr>
    </w:p>
    <w:p w:rsidR="004667FC" w:rsidRPr="00EE678B" w:rsidRDefault="004667FC" w:rsidP="008E248B">
      <w:pPr>
        <w:pStyle w:val="ExampleHeading"/>
      </w:pPr>
      <w:r w:rsidRPr="00EE678B">
        <w:t>Example: Handling a Reject Resolution Required rejected New Order for ePharmacy Billing (continued)</w:t>
      </w:r>
    </w:p>
    <w:p w:rsidR="004667FC" w:rsidRPr="00EE678B" w:rsidRDefault="004667FC" w:rsidP="0011547D">
      <w:pPr>
        <w:pStyle w:val="ScreenCapture"/>
      </w:pPr>
      <w:r w:rsidRPr="00EE678B">
        <w:t xml:space="preserve">Claim Status: </w:t>
      </w:r>
    </w:p>
    <w:p w:rsidR="004667FC" w:rsidRPr="00EE678B" w:rsidRDefault="004667FC" w:rsidP="0011547D">
      <w:pPr>
        <w:pStyle w:val="ScreenCapture"/>
      </w:pPr>
      <w:r w:rsidRPr="00EE678B">
        <w:t>IN PROGRESS-Waiting to start</w:t>
      </w:r>
    </w:p>
    <w:p w:rsidR="004667FC" w:rsidRPr="00EE678B" w:rsidRDefault="004667FC" w:rsidP="0011547D">
      <w:pPr>
        <w:pStyle w:val="ScreenCapture"/>
      </w:pPr>
      <w:r w:rsidRPr="00EE678B">
        <w:t>IN PROGRESS-Building the claim</w:t>
      </w:r>
    </w:p>
    <w:p w:rsidR="004667FC" w:rsidRPr="00EE678B" w:rsidRDefault="004667FC" w:rsidP="0011547D">
      <w:pPr>
        <w:pStyle w:val="ScreenCapture"/>
      </w:pPr>
      <w:r w:rsidRPr="00EE678B">
        <w:t>IN PROGRESS-Building the HL7 packet</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IN PROGRESS-Processing response</w:t>
      </w:r>
    </w:p>
    <w:p w:rsidR="004667FC" w:rsidRPr="00EE678B" w:rsidRDefault="004667FC" w:rsidP="0011547D">
      <w:pPr>
        <w:pStyle w:val="ScreenCapture"/>
      </w:pPr>
      <w:r w:rsidRPr="00EE678B">
        <w:t>E REJECTED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 </w:t>
      </w:r>
      <w:bookmarkStart w:id="4843" w:name="pa250"/>
      <w:bookmarkEnd w:id="4843"/>
      <w:r w:rsidR="00BD4F13">
        <w:t xml:space="preserve">VETERAN - </w:t>
      </w:r>
      <w:r w:rsidRPr="00EE678B">
        <w:t>REJECT RECEIVED FROM THIRD PARTY PAYER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Division : ALBANY                 NPI: 1234567890      NCPDP: 4150001</w:t>
      </w:r>
    </w:p>
    <w:p w:rsidR="004667FC" w:rsidRPr="00EE678B" w:rsidRDefault="004667FC" w:rsidP="0011547D">
      <w:pPr>
        <w:pStyle w:val="ScreenCapture"/>
      </w:pPr>
      <w:r w:rsidRPr="00EE678B">
        <w:t xml:space="preserve">   Patient  : OP,FOUR(000-01-1322P)  Sex: M      DOB: JAN 13, 1922(83)</w:t>
      </w:r>
    </w:p>
    <w:p w:rsidR="004667FC" w:rsidRPr="00EE678B" w:rsidRDefault="004667FC" w:rsidP="0011547D">
      <w:pPr>
        <w:pStyle w:val="ScreenCapture"/>
      </w:pPr>
      <w:r w:rsidRPr="00EE678B">
        <w:t xml:space="preserve">   Rx/Drug  : 99999999/0 – TESTOSTERONE (ANDROD       ECME#: 000001234567</w:t>
      </w:r>
    </w:p>
    <w:p w:rsidR="004667FC" w:rsidRPr="00EE678B" w:rsidRDefault="004667FC" w:rsidP="0011547D">
      <w:pPr>
        <w:pStyle w:val="ScreenCapture"/>
      </w:pPr>
      <w:r w:rsidRPr="00EE678B">
        <w:t xml:space="preserve">   Reject(s): 76 – Plan Limitations Exceeded.  Received on JUN 07, 2013@11:26:05</w:t>
      </w:r>
    </w:p>
    <w:p w:rsidR="004667FC" w:rsidRPr="00EE678B" w:rsidRDefault="004667FC" w:rsidP="0011547D">
      <w:pPr>
        <w:pStyle w:val="ScreenCapture"/>
      </w:pPr>
    </w:p>
    <w:p w:rsidR="004667FC" w:rsidRPr="00EE678B" w:rsidRDefault="004667FC" w:rsidP="0011547D">
      <w:pPr>
        <w:pStyle w:val="ScreenCapture"/>
      </w:pPr>
      <w:r w:rsidRPr="00EE678B">
        <w:t xml:space="preserve">   Payer Message: DAYS SUPPLY IS MORE THAN ALLOWED BY PLAN</w:t>
      </w:r>
    </w:p>
    <w:p w:rsidR="004667FC" w:rsidRPr="00EE678B" w:rsidRDefault="004667FC" w:rsidP="0011547D">
      <w:pPr>
        <w:pStyle w:val="ScreenCapture"/>
      </w:pPr>
    </w:p>
    <w:p w:rsidR="004667FC" w:rsidRPr="00EE678B" w:rsidRDefault="004667FC" w:rsidP="0011547D">
      <w:pPr>
        <w:pStyle w:val="ScreenCapture"/>
      </w:pPr>
      <w:r w:rsidRPr="00EE678B">
        <w:t xml:space="preserve">   Insurance    : TEST INS                          Contact: 800-555-5555</w:t>
      </w:r>
    </w:p>
    <w:p w:rsidR="004667FC" w:rsidRPr="00EE678B" w:rsidRDefault="004667FC" w:rsidP="0011547D">
      <w:pPr>
        <w:pStyle w:val="ScreenCapture"/>
      </w:pPr>
      <w:r w:rsidRPr="00EE678B">
        <w:t xml:space="preserve">   Group Name   : RXINS                          Group Number: 12454</w:t>
      </w:r>
    </w:p>
    <w:p w:rsidR="004667FC" w:rsidRPr="00EE678B" w:rsidRDefault="004667FC" w:rsidP="0011547D">
      <w:pPr>
        <w:pStyle w:val="ScreenCapture"/>
      </w:pPr>
      <w:r w:rsidRPr="00EE678B">
        <w:t xml:space="preserve">   Cardholder ID: 0000011322P</w:t>
      </w:r>
    </w:p>
    <w:p w:rsidR="004667FC" w:rsidRPr="00EE678B" w:rsidRDefault="004667FC" w:rsidP="0011547D">
      <w:pPr>
        <w:pStyle w:val="ScreenCapture"/>
      </w:pPr>
    </w:p>
    <w:p w:rsidR="004667FC" w:rsidRPr="00EE678B" w:rsidRDefault="004667FC" w:rsidP="0011547D">
      <w:pPr>
        <w:pStyle w:val="ScreenCapture"/>
      </w:pPr>
      <w:r w:rsidRPr="00EE678B">
        <w:t xml:space="preserve">   Reject Resolution Required</w:t>
      </w:r>
    </w:p>
    <w:p w:rsidR="004667FC" w:rsidRPr="00EE678B" w:rsidRDefault="004667FC" w:rsidP="0011547D">
      <w:pPr>
        <w:pStyle w:val="ScreenCapture"/>
      </w:pPr>
      <w:r w:rsidRPr="00EE678B">
        <w:t xml:space="preserve">   Gross Amount Due ($34.42) is greater than or equal to</w:t>
      </w:r>
    </w:p>
    <w:p w:rsidR="004667FC" w:rsidRPr="00EE678B" w:rsidRDefault="004667FC" w:rsidP="0011547D">
      <w:pPr>
        <w:pStyle w:val="ScreenCapture"/>
      </w:pPr>
      <w:r w:rsidRPr="00EE678B">
        <w:t xml:space="preserve">   Threshold Dollar Amount ($0)</w:t>
      </w:r>
    </w:p>
    <w:p w:rsidR="004667FC" w:rsidRPr="00EE678B" w:rsidRDefault="004667FC" w:rsidP="0011547D">
      <w:pPr>
        <w:pStyle w:val="ScreenCapture"/>
      </w:pPr>
      <w:r w:rsidRPr="00EE678B">
        <w:t xml:space="preserve">   Please select Quit to resolve this reject on the Reject Worklist.</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 xml:space="preserve">     Select one of the following:</w:t>
      </w:r>
    </w:p>
    <w:p w:rsidR="004667FC" w:rsidRPr="00EE678B" w:rsidRDefault="004667FC" w:rsidP="0011547D">
      <w:pPr>
        <w:pStyle w:val="ScreenCapture"/>
      </w:pPr>
    </w:p>
    <w:p w:rsidR="004667FC" w:rsidRPr="00EE678B" w:rsidRDefault="004667FC" w:rsidP="0011547D">
      <w:pPr>
        <w:pStyle w:val="ScreenCapture"/>
      </w:pPr>
      <w:r w:rsidRPr="00EE678B">
        <w:t xml:space="preserve">          I        (I)GNORE - FILL Rx WITHOUT CLAIM SUBMISSION</w:t>
      </w:r>
    </w:p>
    <w:p w:rsidR="004667FC" w:rsidRPr="00EE678B" w:rsidRDefault="004667FC" w:rsidP="0011547D">
      <w:pPr>
        <w:pStyle w:val="ScreenCapture"/>
      </w:pPr>
      <w:r w:rsidRPr="00EE678B">
        <w:t xml:space="preserve">          Q        (Q)UIT - SEND TO WORKLIST (REQUIRES INTERVENTION)</w:t>
      </w:r>
    </w:p>
    <w:p w:rsidR="004667FC" w:rsidRPr="00EE678B" w:rsidRDefault="004667FC" w:rsidP="0011547D">
      <w:pPr>
        <w:pStyle w:val="ScreenCapture"/>
      </w:pPr>
    </w:p>
    <w:p w:rsidR="004667FC" w:rsidRPr="00EE678B" w:rsidRDefault="004667FC" w:rsidP="0011547D">
      <w:pPr>
        <w:pStyle w:val="ScreenCapture"/>
      </w:pPr>
      <w:r w:rsidRPr="00EE678B">
        <w:t xml:space="preserve">(I)gnore,(Q)uit: Q//  </w:t>
      </w:r>
    </w:p>
    <w:p w:rsidR="004667FC" w:rsidRPr="00EE678B" w:rsidRDefault="004667FC" w:rsidP="00C91FB8">
      <w:pPr>
        <w:rPr>
          <w:color w:val="000000"/>
        </w:rPr>
      </w:pPr>
    </w:p>
    <w:p w:rsidR="004667FC" w:rsidRPr="00EE678B" w:rsidRDefault="004667FC" w:rsidP="007A1309">
      <w:pPr>
        <w:pStyle w:val="Heading3"/>
      </w:pPr>
      <w:bookmarkStart w:id="4844" w:name="_Toc280701292"/>
      <w:bookmarkStart w:id="4845" w:name="_Toc299044463"/>
      <w:bookmarkStart w:id="4846" w:name="_Toc280853632"/>
      <w:bookmarkStart w:id="4847" w:name="_Toc303286199"/>
      <w:bookmarkStart w:id="4848" w:name="_Toc339962083"/>
      <w:bookmarkStart w:id="4849" w:name="_Toc339962597"/>
      <w:bookmarkStart w:id="4850" w:name="_Toc340138742"/>
      <w:bookmarkStart w:id="4851" w:name="_Toc340139013"/>
      <w:bookmarkStart w:id="4852" w:name="_Toc340139292"/>
      <w:bookmarkStart w:id="4853" w:name="_Toc340143906"/>
      <w:bookmarkStart w:id="4854" w:name="_Toc340144163"/>
      <w:bookmarkStart w:id="4855" w:name="_Toc4140477"/>
      <w:r w:rsidRPr="00EE678B">
        <w:t>Editing an Order</w:t>
      </w:r>
      <w:bookmarkEnd w:id="4844"/>
      <w:bookmarkEnd w:id="4845"/>
      <w:bookmarkEnd w:id="4846"/>
      <w:bookmarkEnd w:id="4847"/>
      <w:bookmarkEnd w:id="4848"/>
      <w:bookmarkEnd w:id="4849"/>
      <w:bookmarkEnd w:id="4850"/>
      <w:bookmarkEnd w:id="4851"/>
      <w:bookmarkEnd w:id="4852"/>
      <w:bookmarkEnd w:id="4853"/>
      <w:bookmarkEnd w:id="4854"/>
      <w:bookmarkEnd w:id="4855"/>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An asterisk or star (*) is shown in front of each field that will create a new order if it is changed. The Sig field cannot be edited directly, but it will change if the fields that are used to build it are edited.</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 For more information, see the example Editing an ePharmacy Order.</w:t>
      </w:r>
    </w:p>
    <w:p w:rsidR="004667FC" w:rsidRPr="00EE678B" w:rsidRDefault="004667FC" w:rsidP="004667FC">
      <w:pPr>
        <w:rPr>
          <w:color w:val="000000"/>
          <w:szCs w:val="20"/>
        </w:rPr>
      </w:pPr>
      <w:bookmarkStart w:id="4856" w:name="OLE_LINK46"/>
      <w:bookmarkStart w:id="4857" w:name="OLE_LINK47"/>
    </w:p>
    <w:p w:rsidR="004667FC" w:rsidRPr="00EE678B" w:rsidRDefault="00583040" w:rsidP="008426A7">
      <w:pPr>
        <w:ind w:left="720" w:hanging="720"/>
        <w:rPr>
          <w:color w:val="000000"/>
          <w:szCs w:val="20"/>
        </w:rPr>
      </w:pPr>
      <w:r>
        <w:rPr>
          <w:noProof/>
        </w:rPr>
        <w:drawing>
          <wp:inline distT="0" distB="0" distL="0" distR="0">
            <wp:extent cx="464820" cy="37338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4667FC" w:rsidRPr="00EE678B">
        <w:rPr>
          <w:color w:val="000000"/>
          <w:szCs w:val="20"/>
        </w:rPr>
        <w:t xml:space="preserve">Do not use the up-arrow (^) after editing one field to jump past the rest of the fields. Using just the up-arrow results in the changes just entered being deleted. The user must press </w:t>
      </w:r>
      <w:r w:rsidR="004667FC" w:rsidRPr="00EE678B">
        <w:rPr>
          <w:rFonts w:ascii="Courier New" w:hAnsi="Courier New"/>
          <w:b/>
          <w:color w:val="000000"/>
          <w:szCs w:val="20"/>
        </w:rPr>
        <w:t>&lt;Enter&gt;</w:t>
      </w:r>
      <w:r w:rsidR="004667FC" w:rsidRPr="00EE678B">
        <w:rPr>
          <w:color w:val="000000"/>
          <w:szCs w:val="20"/>
        </w:rPr>
        <w:t xml:space="preserve"> through </w:t>
      </w:r>
      <w:r w:rsidR="004667FC" w:rsidRPr="00EE678B">
        <w:rPr>
          <w:i/>
          <w:iCs/>
          <w:color w:val="000000"/>
          <w:szCs w:val="20"/>
        </w:rPr>
        <w:t>all</w:t>
      </w:r>
      <w:r w:rsidR="004667FC" w:rsidRPr="00EE678B">
        <w:rPr>
          <w:color w:val="000000"/>
          <w:szCs w:val="20"/>
        </w:rPr>
        <w:t xml:space="preserve"> the order fields when editing to save the changes.</w:t>
      </w:r>
    </w:p>
    <w:p w:rsidR="004667FC" w:rsidRPr="00EE678B" w:rsidRDefault="004667FC" w:rsidP="004667FC">
      <w:pPr>
        <w:rPr>
          <w:color w:val="000000"/>
          <w:szCs w:val="20"/>
        </w:rPr>
      </w:pPr>
    </w:p>
    <w:p w:rsidR="004667FC" w:rsidRPr="00EE678B" w:rsidRDefault="004667FC" w:rsidP="008E248B">
      <w:pPr>
        <w:pStyle w:val="ExampleHeading"/>
      </w:pPr>
      <w:bookmarkStart w:id="4858" w:name="Page_256"/>
      <w:bookmarkStart w:id="4859" w:name="Page_255"/>
      <w:bookmarkEnd w:id="4856"/>
      <w:bookmarkEnd w:id="4857"/>
      <w:bookmarkEnd w:id="4858"/>
      <w:bookmarkEnd w:id="4859"/>
      <w:r w:rsidRPr="00EE678B">
        <w:t>Example: Editing an Order</w:t>
      </w:r>
    </w:p>
    <w:p w:rsidR="004667FC" w:rsidRPr="00EE678B" w:rsidRDefault="004667FC" w:rsidP="0011547D">
      <w:pPr>
        <w:pStyle w:val="ScreenCapture"/>
      </w:pPr>
      <w:r w:rsidRPr="00EE678B">
        <w:rPr>
          <w:bCs/>
        </w:rPr>
        <w:t>OP Medications (ACTIVE)</w:t>
      </w:r>
      <w:r w:rsidRPr="00EE678B">
        <w:t xml:space="preserve">       May 30, 2006 16:48:05          Page:    1 of    3</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Default="004667FC" w:rsidP="0011547D">
      <w:pPr>
        <w:pStyle w:val="ScreenCapture"/>
        <w:rPr>
          <w:lang w:val="en-US"/>
        </w:rPr>
      </w:pPr>
      <w:r w:rsidRPr="00EE678B">
        <w:t xml:space="preserve">  DOB: SEP 12,1919 (81)                            Wt(kg): 79.09 (06/07/2000) f</w:t>
      </w:r>
    </w:p>
    <w:p w:rsidR="00361C12" w:rsidRDefault="00361C12" w:rsidP="00361C12">
      <w:pPr>
        <w:pStyle w:val="ScreenCapture"/>
        <w:rPr>
          <w:lang w:val="en-US"/>
        </w:rPr>
      </w:pPr>
      <w:r>
        <w:rPr>
          <w:lang w:val="en-US"/>
        </w:rPr>
        <w:t xml:space="preserve">  </w:t>
      </w:r>
      <w:r w:rsidRPr="00E97BFB">
        <w:t xml:space="preserve">SEX: MALE                   </w:t>
      </w:r>
    </w:p>
    <w:p w:rsidR="00361C12" w:rsidRPr="00D7570F" w:rsidRDefault="00361C12" w:rsidP="0011547D">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503908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(4)Pat Instructions: with food                                                </w:t>
      </w:r>
    </w:p>
    <w:p w:rsidR="004667FC" w:rsidRPr="00EE678B" w:rsidRDefault="004667FC" w:rsidP="0011547D">
      <w:pPr>
        <w:pStyle w:val="ScreenCapture"/>
      </w:pPr>
      <w:r w:rsidRPr="00EE678B">
        <w:t xml:space="preserve">                 SIG: TAKE TWO CAPSULES BY MOUTH FOUR TIMES A DAY FOR 10 DAYS  </w:t>
      </w:r>
    </w:p>
    <w:p w:rsidR="004667FC" w:rsidRPr="00EE678B" w:rsidRDefault="004667FC" w:rsidP="0011547D">
      <w:pPr>
        <w:pStyle w:val="ScreenCapture"/>
      </w:pPr>
      <w:r w:rsidRPr="00EE678B">
        <w:t xml:space="preserve">                      WITH FOOD                                                </w:t>
      </w:r>
    </w:p>
    <w:p w:rsidR="004667FC" w:rsidRPr="00EE678B" w:rsidRDefault="004667FC" w:rsidP="0011547D">
      <w:pPr>
        <w:pStyle w:val="ScreenCapture"/>
      </w:pPr>
      <w:r w:rsidRPr="00EE678B">
        <w:t xml:space="preserve"> (5)  Patient Status: SERVICE CONNECTED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rPr>
        <w:t>ED</w:t>
      </w:r>
      <w:r w:rsidRPr="00EE678B">
        <w:t xml:space="preserve">   Edit </w:t>
      </w:r>
    </w:p>
    <w:p w:rsidR="004667FC" w:rsidRPr="00EE678B" w:rsidRDefault="004667FC" w:rsidP="0011547D">
      <w:pPr>
        <w:pStyle w:val="ScreenCapture"/>
      </w:pPr>
      <w:r w:rsidRPr="00EE678B">
        <w:t xml:space="preserve">Select fields by number: (1-19): </w:t>
      </w:r>
      <w:r w:rsidRPr="00EE678B">
        <w:rPr>
          <w:b/>
        </w:rPr>
        <w:t>4</w:t>
      </w:r>
    </w:p>
    <w:p w:rsidR="004667FC" w:rsidRPr="00EE678B" w:rsidRDefault="004667FC" w:rsidP="0011547D">
      <w:pPr>
        <w:pStyle w:val="ScreenCapture"/>
        <w:rPr>
          <w:b/>
        </w:rPr>
      </w:pPr>
      <w:r w:rsidRPr="00EE678B">
        <w:t xml:space="preserve">PATIENT INSTRUCTIONS: WITH FOOD// </w:t>
      </w:r>
      <w:r w:rsidRPr="00EE678B">
        <w:rPr>
          <w:b/>
        </w:rPr>
        <w:t>WITH FOOD AVOIDING DAIRY FOODS</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Changes to fields that are not starred (*), like Patient Instructions, will not create a new order. Note that the new Patient Instruction text appears at the end of the Sig.</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rPr>
          <w:bCs/>
        </w:rPr>
        <w:t>OP Medications (ACTIVE)</w:t>
      </w:r>
      <w:r w:rsidRPr="00EE678B">
        <w:t xml:space="preserve">       May 30, 2006 16:54:25          Page:    1 of    3</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361C12" w:rsidRDefault="004667FC" w:rsidP="00361C12">
      <w:pPr>
        <w:pStyle w:val="ScreenCapture"/>
        <w:rPr>
          <w:lang w:val="en-US"/>
        </w:rPr>
      </w:pPr>
      <w:r w:rsidRPr="00EE678B">
        <w:t xml:space="preserve">  DOB: SEP 12,1919 (81)                            Wt(kg): 79.09 (06/07/2000)</w:t>
      </w:r>
    </w:p>
    <w:p w:rsidR="00361C12" w:rsidRDefault="00361C12" w:rsidP="00361C12">
      <w:pPr>
        <w:pStyle w:val="ScreenCapture"/>
        <w:rPr>
          <w:lang w:val="en-US"/>
        </w:rPr>
      </w:pPr>
      <w:r>
        <w:rPr>
          <w:lang w:val="en-US"/>
        </w:rPr>
        <w:t xml:space="preserve">  </w:t>
      </w:r>
      <w:r w:rsidRPr="00E97BFB">
        <w:t xml:space="preserve">SEX: MALE                   </w:t>
      </w:r>
    </w:p>
    <w:p w:rsidR="00361C12" w:rsidRPr="00B10E0E" w:rsidRDefault="00361C12" w:rsidP="00361C12">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503908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 </w:t>
      </w:r>
    </w:p>
    <w:p w:rsidR="004667FC" w:rsidRPr="00EE678B" w:rsidRDefault="00024C06" w:rsidP="0011547D">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(4)Pat Instructions: WITH FOOD AVOIDING DAIRY FOODS                           </w:t>
      </w:r>
    </w:p>
    <w:p w:rsidR="004667FC" w:rsidRPr="00EE678B" w:rsidRDefault="004667FC" w:rsidP="0011547D">
      <w:pPr>
        <w:pStyle w:val="ScreenCapture"/>
      </w:pPr>
      <w:r w:rsidRPr="00EE678B">
        <w:t xml:space="preserve">                 SIG: TAKE TWO CAPSULES BY MOUTH FOUR TIMES A DAY FOR 10 DAYS  </w:t>
      </w:r>
    </w:p>
    <w:p w:rsidR="004667FC" w:rsidRPr="00EE678B" w:rsidRDefault="004667FC" w:rsidP="0011547D">
      <w:pPr>
        <w:pStyle w:val="ScreenCapture"/>
      </w:pPr>
      <w:r w:rsidRPr="00EE678B">
        <w:t xml:space="preserve">                      WITH FOOD AVOIDING DAIRY FOODS                           </w:t>
      </w:r>
    </w:p>
    <w:p w:rsidR="004667FC" w:rsidRPr="00EE678B" w:rsidRDefault="004667FC" w:rsidP="0011547D">
      <w:pPr>
        <w:pStyle w:val="ScreenCapture"/>
      </w:pPr>
      <w:r w:rsidRPr="00EE678B">
        <w:t xml:space="preserve"> (5)  Patient Status: SERVICE CONNECTED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a new order is created due to the editing of a field that affects copay, like Duration, the values previously entered display as defaults.</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editing the PATIENT STATUS field of a prescription results in a change to the copay status of that prescription, the copay status of the prescription is automatically updated and an entry made in the prescription Copay activity log.</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Next Screen// </w:t>
      </w:r>
      <w:r w:rsidRPr="00EE678B">
        <w:rPr>
          <w:b/>
          <w:bCs/>
        </w:rPr>
        <w:t>E</w:t>
      </w:r>
      <w:r w:rsidRPr="00EE678B">
        <w:t xml:space="preserve">   Edit </w:t>
      </w:r>
    </w:p>
    <w:p w:rsidR="004667FC" w:rsidRPr="00EE678B" w:rsidRDefault="004667FC" w:rsidP="0011547D">
      <w:pPr>
        <w:pStyle w:val="ScreenCapture"/>
      </w:pPr>
      <w:r w:rsidRPr="00EE678B">
        <w:t xml:space="preserve">Select fields by number: (1-18): </w:t>
      </w:r>
      <w:r w:rsidRPr="00EE678B">
        <w:rPr>
          <w:b/>
          <w:bCs/>
          <w:sz w:val="24"/>
        </w:rPr>
        <w:t>5</w:t>
      </w:r>
    </w:p>
    <w:p w:rsidR="004667FC" w:rsidRPr="00EE678B" w:rsidRDefault="004667FC" w:rsidP="0011547D">
      <w:pPr>
        <w:pStyle w:val="ScreenCapture"/>
      </w:pPr>
      <w:r w:rsidRPr="00EE678B">
        <w:t xml:space="preserve">PATIENT STATUS: OPT NSC// </w:t>
      </w:r>
      <w:r w:rsidRPr="00EE678B">
        <w:rPr>
          <w:b/>
          <w:bCs/>
        </w:rPr>
        <w:t>AUT</w:t>
      </w:r>
    </w:p>
    <w:p w:rsidR="004667FC" w:rsidRPr="00EE678B" w:rsidRDefault="004667FC" w:rsidP="0011547D">
      <w:pPr>
        <w:pStyle w:val="ScreenCapture"/>
      </w:pPr>
      <w:r w:rsidRPr="00EE678B">
        <w:t xml:space="preserve">     1   AUTH ABS +96 </w:t>
      </w:r>
    </w:p>
    <w:p w:rsidR="004667FC" w:rsidRPr="00EE678B" w:rsidRDefault="004667FC" w:rsidP="0011547D">
      <w:pPr>
        <w:pStyle w:val="ScreenCapture"/>
      </w:pPr>
      <w:r w:rsidRPr="00EE678B">
        <w:t xml:space="preserve">     2   AUTH ABS -96 </w:t>
      </w:r>
    </w:p>
    <w:p w:rsidR="004667FC" w:rsidRPr="00EE678B" w:rsidRDefault="004667FC" w:rsidP="0011547D">
      <w:pPr>
        <w:pStyle w:val="ScreenCapture"/>
      </w:pPr>
      <w:r w:rsidRPr="00EE678B">
        <w:t>CHOOSE 1-2:</w:t>
      </w:r>
      <w:r w:rsidRPr="00EE678B">
        <w:rPr>
          <w:b/>
          <w:bCs/>
        </w:rPr>
        <w:t xml:space="preserve"> 2</w:t>
      </w:r>
      <w:r w:rsidRPr="00EE678B">
        <w:t xml:space="preserve">  AUTH ABS -96</w:t>
      </w:r>
    </w:p>
    <w:p w:rsidR="004667FC" w:rsidRPr="00EE678B" w:rsidRDefault="004667FC" w:rsidP="0011547D">
      <w:pPr>
        <w:pStyle w:val="ScreenCapture"/>
      </w:pPr>
      <w:r w:rsidRPr="00EE678B">
        <w:t>11 refills are greater than 0 allowed for AUTH ABS -96 Rx Patient Status.</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The last fill has been released, do you want a reprint label? Y// </w:t>
      </w:r>
      <w:r w:rsidRPr="00EE678B">
        <w:rPr>
          <w:b/>
          <w:bCs/>
        </w:rPr>
        <w:t>NO</w:t>
      </w:r>
    </w:p>
    <w:p w:rsidR="004667FC" w:rsidRPr="00EE678B" w:rsidRDefault="004667FC" w:rsidP="0011547D">
      <w:pPr>
        <w:pStyle w:val="ScreenCapture"/>
      </w:pPr>
    </w:p>
    <w:p w:rsidR="004667FC" w:rsidRPr="00EE678B" w:rsidRDefault="004667FC" w:rsidP="0011547D">
      <w:pPr>
        <w:pStyle w:val="ScreenCapture"/>
      </w:pPr>
      <w:r w:rsidRPr="00EE678B">
        <w:t>Patient Status field for this Rx has been changed from a COPAYMENT ELIGIBLE</w:t>
      </w:r>
    </w:p>
    <w:p w:rsidR="004667FC" w:rsidRPr="00EE678B" w:rsidRDefault="004667FC" w:rsidP="0011547D">
      <w:pPr>
        <w:pStyle w:val="ScreenCapture"/>
      </w:pPr>
      <w:r w:rsidRPr="00EE678B">
        <w:t>patient status to a COPAYMENT EXEMPT patient status. The copay status of this Rx will be automatically adjusted. If action needs to be taken to adjust charges you MUST use the Reset Copay Status/Cancel Charges option.</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If a starred field, like Dosage, is changed a new order will be created that will include a remark noting the original prescription number. Note that when the dosage is changed the dispense units per dose and quantity are recalculated.</w:t>
      </w:r>
    </w:p>
    <w:p w:rsidR="004667FC" w:rsidRPr="00EE678B" w:rsidRDefault="004667FC" w:rsidP="004667FC">
      <w:pPr>
        <w:rPr>
          <w:color w:val="000000"/>
          <w:sz w:val="16"/>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t>Select from list of Available Dosages</w:t>
      </w:r>
      <w:r w:rsidR="00361C12">
        <w:rPr>
          <w:lang w:val="en-US"/>
        </w:rPr>
        <w:t xml:space="preserve"> (1-2)</w:t>
      </w:r>
      <w:r w:rsidRPr="00EE678B">
        <w:t>, Enter Free Text Dose</w:t>
      </w:r>
    </w:p>
    <w:p w:rsidR="004667FC" w:rsidRPr="00EE678B" w:rsidRDefault="004667FC" w:rsidP="0011547D">
      <w:pPr>
        <w:pStyle w:val="ScreenCapture"/>
      </w:pPr>
      <w:r w:rsidRPr="00EE678B">
        <w:t xml:space="preserve">or Enter a Question Mark (?) to view list: 500// </w:t>
      </w:r>
      <w:r w:rsidRPr="00EE678B">
        <w:rPr>
          <w:b/>
        </w:rPr>
        <w:t>750MG</w:t>
      </w:r>
      <w:r w:rsidRPr="00EE678B">
        <w:t xml:space="preserve"> 750MG</w:t>
      </w:r>
    </w:p>
    <w:p w:rsidR="004667FC" w:rsidRPr="00EE678B" w:rsidRDefault="004667FC" w:rsidP="0011547D">
      <w:pPr>
        <w:pStyle w:val="ScreenCapture"/>
      </w:pPr>
    </w:p>
    <w:p w:rsidR="004667FC" w:rsidRPr="00EE678B" w:rsidRDefault="004667FC" w:rsidP="0011547D">
      <w:pPr>
        <w:pStyle w:val="ScreenCapture"/>
        <w:rPr>
          <w:sz w:val="20"/>
        </w:rPr>
      </w:pPr>
      <w:r w:rsidRPr="00EE678B">
        <w:t xml:space="preserve">You entered 750MG is this correct? Yes// </w:t>
      </w:r>
      <w:r w:rsidRPr="00EE678B">
        <w:rPr>
          <w:b/>
          <w:sz w:val="20"/>
        </w:rPr>
        <w:t>&lt;Enter&gt;</w:t>
      </w:r>
      <w:r w:rsidRPr="00EE678B">
        <w:rPr>
          <w:sz w:val="20"/>
        </w:rPr>
        <w:t xml:space="preserve"> YES</w:t>
      </w:r>
    </w:p>
    <w:p w:rsidR="004667FC" w:rsidRPr="00EE678B" w:rsidRDefault="004667FC" w:rsidP="0011547D">
      <w:pPr>
        <w:pStyle w:val="ScreenCapture"/>
      </w:pPr>
      <w:r w:rsidRPr="00EE678B">
        <w:t xml:space="preserve">VERB: TAKE//  </w:t>
      </w:r>
      <w:r w:rsidRPr="00EE678B">
        <w:rPr>
          <w:b/>
        </w:rPr>
        <w:t>&lt;Enter&gt;</w:t>
      </w:r>
      <w:r w:rsidRPr="00EE678B">
        <w:t xml:space="preserve"> TAKE</w:t>
      </w:r>
    </w:p>
    <w:p w:rsidR="004667FC" w:rsidRPr="00EE678B" w:rsidRDefault="004667FC" w:rsidP="0011547D">
      <w:pPr>
        <w:pStyle w:val="ScreenCapture"/>
      </w:pPr>
      <w:r w:rsidRPr="00EE678B">
        <w:t xml:space="preserve">DISPENSE UNITS PER DOSE (CAPSULE(S)): 3//  </w:t>
      </w:r>
      <w:r w:rsidRPr="00EE678B">
        <w:rPr>
          <w:b/>
        </w:rPr>
        <w:t>&lt;Enter&gt;</w:t>
      </w:r>
      <w:r w:rsidRPr="00EE678B">
        <w:t xml:space="preserve"> 3</w:t>
      </w:r>
    </w:p>
    <w:p w:rsidR="004667FC" w:rsidRPr="00EE678B" w:rsidRDefault="004667FC" w:rsidP="0011547D">
      <w:pPr>
        <w:pStyle w:val="ScreenCapture"/>
      </w:pPr>
      <w:r w:rsidRPr="00EE678B">
        <w:t>Dosage Ordered: 750MG</w:t>
      </w:r>
    </w:p>
    <w:p w:rsidR="004667FC" w:rsidRPr="00EE678B" w:rsidRDefault="004667FC" w:rsidP="0011547D">
      <w:pPr>
        <w:pStyle w:val="ScreenCapture"/>
      </w:pPr>
      <w:r w:rsidRPr="00EE678B">
        <w:t xml:space="preserve">NOUN: CAPSULE(S)// </w:t>
      </w:r>
      <w:r w:rsidRPr="00EE678B">
        <w:rPr>
          <w:b/>
        </w:rPr>
        <w:t>&lt;Enter&gt;</w:t>
      </w:r>
      <w:r w:rsidRPr="00EE678B">
        <w:t xml:space="preserve"> CAPSULE(S)</w:t>
      </w:r>
    </w:p>
    <w:p w:rsidR="004667FC" w:rsidRPr="00EE678B" w:rsidRDefault="004667FC" w:rsidP="0011547D">
      <w:pPr>
        <w:pStyle w:val="ScreenCapture"/>
      </w:pPr>
      <w:r w:rsidRPr="00EE678B">
        <w:t xml:space="preserve">ROUTE: ORAL//  </w:t>
      </w:r>
      <w:r w:rsidRPr="00EE678B">
        <w:rPr>
          <w:b/>
        </w:rPr>
        <w:t>&lt;Enter&gt;</w:t>
      </w:r>
      <w:r w:rsidRPr="00EE678B">
        <w:t xml:space="preserve"> ORAL</w:t>
      </w:r>
    </w:p>
    <w:p w:rsidR="00361C12" w:rsidRDefault="00361C12" w:rsidP="00361C12">
      <w:pPr>
        <w:pStyle w:val="ScreenCapture"/>
        <w:rPr>
          <w:lang w:val="en-US"/>
        </w:rPr>
      </w:pPr>
      <w:r w:rsidRPr="006C0AE5">
        <w:t>Schedule: QID</w:t>
      </w:r>
    </w:p>
    <w:p w:rsidR="00361C12" w:rsidRDefault="00361C12" w:rsidP="00361C12">
      <w:pPr>
        <w:pStyle w:val="ScreenCapture"/>
        <w:rPr>
          <w:rFonts w:cs="Courier New"/>
          <w:lang w:val="en-US"/>
        </w:rPr>
      </w:pPr>
      <w:r w:rsidRPr="006C0AE5">
        <w:rPr>
          <w:rFonts w:cs="Courier New"/>
        </w:rPr>
        <w:t>Now searching ADMINISTRATION SCHEDULE (#51.1) file...</w:t>
      </w:r>
    </w:p>
    <w:p w:rsidR="00361C12" w:rsidRDefault="00361C12" w:rsidP="00361C12">
      <w:pPr>
        <w:pStyle w:val="ScreenCapture"/>
        <w:rPr>
          <w:rFonts w:cs="Courier New"/>
          <w:lang w:val="en-US"/>
        </w:rPr>
      </w:pPr>
      <w:r>
        <w:rPr>
          <w:rFonts w:cs="Courier New"/>
          <w:lang w:val="en-US"/>
        </w:rPr>
        <w:t xml:space="preserve">  </w:t>
      </w:r>
      <w:r w:rsidRPr="006C0AE5">
        <w:rPr>
          <w:rFonts w:cs="Courier New"/>
        </w:rPr>
        <w:t>QID  QID  FOUR TIMES A DAY</w:t>
      </w:r>
    </w:p>
    <w:p w:rsidR="00361C12" w:rsidRDefault="00361C12" w:rsidP="00361C12">
      <w:pPr>
        <w:pStyle w:val="ScreenCapture"/>
        <w:rPr>
          <w:rFonts w:cs="Courier New"/>
          <w:lang w:val="en-US"/>
        </w:rPr>
      </w:pPr>
      <w:r>
        <w:rPr>
          <w:rFonts w:cs="Courier New"/>
          <w:lang w:val="en-US"/>
        </w:rPr>
        <w:t xml:space="preserve">         </w:t>
      </w:r>
      <w:r w:rsidRPr="006C0AE5">
        <w:rPr>
          <w:rFonts w:cs="Courier New"/>
        </w:rPr>
        <w:t>...OK? Yes//   (Yes)</w:t>
      </w:r>
    </w:p>
    <w:p w:rsidR="00361C12" w:rsidRPr="006C0AE5" w:rsidRDefault="00361C12" w:rsidP="00361C12">
      <w:pPr>
        <w:pStyle w:val="ScreenCapture"/>
      </w:pPr>
      <w:r>
        <w:rPr>
          <w:rFonts w:cs="Courier New"/>
          <w:lang w:val="en-US"/>
        </w:rPr>
        <w:t xml:space="preserve"> </w:t>
      </w:r>
      <w:r w:rsidRPr="006C0AE5">
        <w:rPr>
          <w:rFonts w:cs="Courier New"/>
        </w:rPr>
        <w:t>(FOUR TIMES A DAY)</w:t>
      </w:r>
    </w:p>
    <w:p w:rsidR="004667FC" w:rsidRPr="00EE678B" w:rsidRDefault="004667FC" w:rsidP="0011547D">
      <w:pPr>
        <w:pStyle w:val="ScreenCapture"/>
      </w:pPr>
      <w:r w:rsidRPr="00EE678B">
        <w:t xml:space="preserve">LIMITED DURATION (IN DAYS, HOURS OR MINUTES): 10D//  </w:t>
      </w:r>
      <w:r w:rsidRPr="00EE678B">
        <w:rPr>
          <w:b/>
        </w:rPr>
        <w:t>&lt;Enter&gt;</w:t>
      </w:r>
      <w:r w:rsidRPr="00EE678B">
        <w:t xml:space="preserve"> 10D (DAYS)</w:t>
      </w:r>
    </w:p>
    <w:p w:rsidR="004667FC" w:rsidRPr="00EE678B" w:rsidRDefault="004667FC" w:rsidP="0011547D">
      <w:pPr>
        <w:pStyle w:val="ScreenCapture"/>
      </w:pPr>
      <w:r w:rsidRPr="00EE678B">
        <w:t xml:space="preserve">CONJUNCTION: </w:t>
      </w:r>
      <w:r w:rsidRPr="00EE678B">
        <w:rPr>
          <w:b/>
        </w:rPr>
        <w:t>&lt;Enter&gt;</w:t>
      </w:r>
    </w:p>
    <w:p w:rsidR="004667FC" w:rsidRPr="00EE678B" w:rsidRDefault="004667FC" w:rsidP="0011547D">
      <w:pPr>
        <w:pStyle w:val="ScreenCapture"/>
      </w:pPr>
    </w:p>
    <w:p w:rsidR="004667FC" w:rsidRPr="00EE678B" w:rsidRDefault="004667FC" w:rsidP="0011547D">
      <w:pPr>
        <w:pStyle w:val="ScreenCapture"/>
      </w:pPr>
      <w:r w:rsidRPr="00EE678B">
        <w:t>New OP Order (ROUTINE)        May 30, 2006 17:11:44          Page:    1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Default="004667FC" w:rsidP="0011547D">
      <w:pPr>
        <w:pStyle w:val="ScreenCapture"/>
        <w:rPr>
          <w:lang w:val="en-US"/>
        </w:rPr>
      </w:pPr>
      <w:r w:rsidRPr="00EE678B">
        <w:t xml:space="preserve">  DOB: SEP 12,1919 (81)                            Wt(kg): 79.09 (06/07/2000)</w:t>
      </w:r>
    </w:p>
    <w:p w:rsidR="00361C12" w:rsidRDefault="00361C12" w:rsidP="00361C12">
      <w:pPr>
        <w:pStyle w:val="ScreenCapture"/>
        <w:rPr>
          <w:lang w:val="en-US"/>
        </w:rPr>
      </w:pPr>
      <w:r>
        <w:rPr>
          <w:lang w:val="en-US"/>
        </w:rPr>
        <w:t xml:space="preserve">  </w:t>
      </w:r>
      <w:r w:rsidRPr="00E97BFB">
        <w:t xml:space="preserve">SEX: MALE                   </w:t>
      </w:r>
    </w:p>
    <w:p w:rsidR="00361C12" w:rsidRPr="00D7570F" w:rsidRDefault="00361C12" w:rsidP="00361C12">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Orderable Item: AMPICILLIN CAP,ORAL ***(N/F)***                          </w:t>
      </w:r>
    </w:p>
    <w:p w:rsidR="004667FC" w:rsidRPr="00EE678B" w:rsidRDefault="004667FC" w:rsidP="0011547D">
      <w:pPr>
        <w:pStyle w:val="ScreenCapture"/>
      </w:pPr>
      <w:r w:rsidRPr="00EE678B">
        <w:t xml:space="preserve"> (1)           Drug: AMPICILLIN 250MG CAP ***(N/F)***                         </w:t>
      </w:r>
    </w:p>
    <w:p w:rsidR="004667FC" w:rsidRPr="00EE678B" w:rsidRDefault="004667FC" w:rsidP="0011547D">
      <w:pPr>
        <w:pStyle w:val="ScreenCapture"/>
      </w:pPr>
      <w:r w:rsidRPr="00EE678B">
        <w:t xml:space="preserve"> (2) Patient Status: SERVICE CONNECTED                                        </w:t>
      </w:r>
    </w:p>
    <w:p w:rsidR="004667FC" w:rsidRPr="00EE678B" w:rsidRDefault="004667FC" w:rsidP="0011547D">
      <w:pPr>
        <w:pStyle w:val="ScreenCapture"/>
      </w:pPr>
      <w:r w:rsidRPr="00EE678B">
        <w:t xml:space="preserve"> (3)     Issue Date: MAY 30,2006            (4) Fill Date: MAY 30,2006       </w:t>
      </w:r>
    </w:p>
    <w:p w:rsidR="004667FC" w:rsidRPr="00EE678B" w:rsidRDefault="004667FC" w:rsidP="0011547D">
      <w:pPr>
        <w:pStyle w:val="ScreenCapture"/>
      </w:pPr>
      <w:r w:rsidRPr="00EE678B">
        <w:t xml:space="preserve"> (5) Dosage Ordered: 750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w:t>
      </w:r>
      <w:r w:rsidRPr="00EE678B">
        <w:rPr>
          <w:bdr w:val="single" w:sz="4" w:space="0" w:color="auto"/>
        </w:rPr>
        <w:t xml:space="preserve">Dispense Units: 3 </w:t>
      </w:r>
      <w:r w:rsidRPr="00EE678B">
        <w:t xml:space="preserve">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*Duration: 10D (DAYS)                                               </w:t>
      </w:r>
    </w:p>
    <w:p w:rsidR="004667FC" w:rsidRPr="00EE678B" w:rsidRDefault="004667FC" w:rsidP="0011547D">
      <w:pPr>
        <w:pStyle w:val="ScreenCapture"/>
      </w:pPr>
      <w:r w:rsidRPr="00EE678B">
        <w:t xml:space="preserve"> (6)Pat Instruction: WITH FOOD AVOIDING DAIRY FOODS                           </w:t>
      </w:r>
    </w:p>
    <w:p w:rsidR="004667FC" w:rsidRPr="00EE678B" w:rsidRDefault="004667FC" w:rsidP="0011547D">
      <w:pPr>
        <w:pStyle w:val="ScreenCapture"/>
      </w:pPr>
      <w:r w:rsidRPr="00EE678B">
        <w:t xml:space="preserve">                 SIG: TAKE THREE CAPSULES BY MOUTH FOUR TIMES A DAY FOR 10     </w:t>
      </w:r>
    </w:p>
    <w:p w:rsidR="004667FC" w:rsidRPr="00EE678B" w:rsidRDefault="004667FC" w:rsidP="0011547D">
      <w:pPr>
        <w:pStyle w:val="ScreenCapture"/>
      </w:pPr>
      <w:r w:rsidRPr="00EE678B">
        <w:t xml:space="preserve">                      DAYS WITH FOOD AVOIDING DAIRY FOODS                      </w:t>
      </w: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Select Action: Next Screen//</w:t>
      </w:r>
    </w:p>
    <w:p w:rsidR="004667FC" w:rsidRPr="00EE678B" w:rsidRDefault="004667FC" w:rsidP="004667FC"/>
    <w:p w:rsidR="004667FC" w:rsidRPr="00EE678B" w:rsidRDefault="004667FC" w:rsidP="0011547D">
      <w:pPr>
        <w:pStyle w:val="ScreenCapture"/>
      </w:pPr>
      <w:r w:rsidRPr="00EE678B">
        <w:t>New OP Order (ROUTINE)        May 30, 2006 17:15:09          Page:    2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Pr="00EE678B" w:rsidRDefault="004667FC" w:rsidP="0011547D">
      <w:pPr>
        <w:pStyle w:val="ScreenCapture"/>
      </w:pPr>
      <w:r w:rsidRPr="00EE678B">
        <w:t xml:space="preserve">  DOB: SEP 12,1919 (81)                            Wt(kg): 79.09 (06/07/2000)</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10                    (</w:t>
      </w:r>
      <w:r w:rsidRPr="00EE678B">
        <w:rPr>
          <w:bdr w:val="single" w:sz="4" w:space="0" w:color="auto"/>
        </w:rPr>
        <w:t xml:space="preserve">8)   QTY (CAP): 120 </w:t>
      </w:r>
      <w:r w:rsidRPr="00EE678B">
        <w:t xml:space="preserve">             </w:t>
      </w:r>
    </w:p>
    <w:p w:rsidR="004667FC" w:rsidRPr="00EE678B" w:rsidRDefault="004667FC" w:rsidP="0011547D">
      <w:pPr>
        <w:pStyle w:val="ScreenCapture"/>
      </w:pPr>
      <w:r w:rsidRPr="00EE678B">
        <w:t xml:space="preserve"> (9)   # of Refills: 0                     (10)  Routing: WINDOW             </w:t>
      </w:r>
    </w:p>
    <w:p w:rsidR="004667FC" w:rsidRPr="00EE678B" w:rsidRDefault="004667FC" w:rsidP="0011547D">
      <w:pPr>
        <w:pStyle w:val="ScreenCapture"/>
      </w:pPr>
      <w:r w:rsidRPr="00EE678B">
        <w:t xml:space="preserve"> (11)         Clinic: OUTPT NURSE GREEN TEAM                                   </w:t>
      </w:r>
    </w:p>
    <w:p w:rsidR="004667FC" w:rsidRPr="00EE678B" w:rsidRDefault="00583040" w:rsidP="0011547D">
      <w:pPr>
        <w:pStyle w:val="ScreenCapture"/>
      </w:pPr>
      <w:r>
        <w:rPr>
          <w:noProof/>
        </w:rPr>
        <mc:AlternateContent>
          <mc:Choice Requires="wps">
            <w:drawing>
              <wp:anchor distT="0" distB="0" distL="114300" distR="114300" simplePos="0" relativeHeight="251653632" behindDoc="0" locked="0" layoutInCell="0" allowOverlap="1">
                <wp:simplePos x="0" y="0"/>
                <wp:positionH relativeFrom="column">
                  <wp:posOffset>457200</wp:posOffset>
                </wp:positionH>
                <wp:positionV relativeFrom="paragraph">
                  <wp:posOffset>93345</wp:posOffset>
                </wp:positionV>
                <wp:extent cx="4572000" cy="177800"/>
                <wp:effectExtent l="0" t="0" r="0" b="0"/>
                <wp:wrapNone/>
                <wp:docPr id="1486"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177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12CB1" id="Rectangle 62" o:spid="_x0000_s1026" style="position:absolute;margin-left:36pt;margin-top:7.35pt;width:5in;height:1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" o:allowincell="f" filled="f"/>
            </w:pict>
          </mc:Fallback>
        </mc:AlternateContent>
      </w:r>
      <w:r w:rsidR="004667FC" w:rsidRPr="00EE678B">
        <w:t xml:space="preserve"> (12)       Provider: OPPROVIDER4,TWO       (13)   Copies: 1          </w:t>
      </w:r>
    </w:p>
    <w:p w:rsidR="004667FC" w:rsidRPr="00EE678B" w:rsidRDefault="004667FC" w:rsidP="0011547D">
      <w:pPr>
        <w:pStyle w:val="ScreenCapture"/>
      </w:pPr>
      <w:r w:rsidRPr="00EE678B">
        <w:t xml:space="preserve"> (14)        Remarks: New Order Created by editing Rx # 503908.             </w:t>
      </w:r>
    </w:p>
    <w:p w:rsidR="004667FC" w:rsidRPr="00EE678B" w:rsidRDefault="004667FC" w:rsidP="0011547D">
      <w:pPr>
        <w:pStyle w:val="ScreenCapture"/>
      </w:pPr>
      <w:r w:rsidRPr="00EE678B">
        <w:t xml:space="preserve">   Entry By: OPPROVIDER4,TWO                 Entry Date: MAY 30,2006 17:11:44</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bCs/>
        </w:rPr>
        <w:t>AC</w:t>
      </w:r>
    </w:p>
    <w:p w:rsidR="004667FC" w:rsidRPr="00EE678B" w:rsidRDefault="004667FC" w:rsidP="00C91FB8">
      <w:pPr>
        <w:rPr>
          <w:color w:val="000000"/>
        </w:rPr>
      </w:pPr>
    </w:p>
    <w:p w:rsidR="004667FC" w:rsidRPr="00EE678B" w:rsidRDefault="00583040" w:rsidP="00FF1AED">
      <w:pPr>
        <w:ind w:left="810" w:hanging="774"/>
        <w:rPr>
          <w:szCs w:val="24"/>
        </w:rPr>
      </w:pPr>
      <w:r>
        <w:rPr>
          <w:noProof/>
        </w:rPr>
        <w:drawing>
          <wp:inline distT="0" distB="0" distL="0" distR="0">
            <wp:extent cx="464820" cy="373380"/>
            <wp:effectExtent l="0" t="0" r="0" b="0"/>
            <wp:docPr id="66"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F1AED" w:rsidRPr="00EE678B">
        <w:t xml:space="preserve"> </w:t>
      </w:r>
      <w:r w:rsidR="004667FC" w:rsidRPr="00EE678B">
        <w:rPr>
          <w:color w:val="000000"/>
          <w:position w:val="-4"/>
          <w:szCs w:val="24"/>
        </w:rPr>
        <w:t xml:space="preserve">If the DAYS SUPPLY field is edited, the QTY field is recalculated. If the QTY </w:t>
      </w:r>
      <w:r w:rsidR="004667FC" w:rsidRPr="00EE678B">
        <w:rPr>
          <w:rFonts w:eastAsia="MS Mincho"/>
          <w:szCs w:val="24"/>
        </w:rPr>
        <w:t>field is edited, the DAYS SUPPLY field value does not change, but a message is displayed warning the user of the change and recommending that the value be checked</w:t>
      </w:r>
      <w:r w:rsidR="004667FC" w:rsidRPr="00EE678B">
        <w:rPr>
          <w:szCs w:val="24"/>
        </w:rPr>
        <w:t>.</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Order (continued)</w:t>
      </w:r>
    </w:p>
    <w:p w:rsidR="004667FC" w:rsidRPr="00EE678B" w:rsidRDefault="004667FC" w:rsidP="0011547D">
      <w:pPr>
        <w:pStyle w:val="ScreenCapture"/>
      </w:pPr>
      <w:r w:rsidRPr="00EE678B">
        <w:rPr>
          <w:bCs/>
        </w:rPr>
        <w:t>New OP Order (ROUTINE)</w:t>
      </w:r>
      <w:r w:rsidRPr="00EE678B">
        <w:t xml:space="preserve">        May 31, 2006 12:57:06          Page:    2 of    2</w:t>
      </w:r>
    </w:p>
    <w:p w:rsidR="004667FC" w:rsidRPr="00EE678B" w:rsidRDefault="004667FC" w:rsidP="0011547D">
      <w:pPr>
        <w:pStyle w:val="ScreenCapture"/>
      </w:pPr>
      <w:r w:rsidRPr="00EE678B">
        <w:t xml:space="preserve">OPPATIENT29,ONE                                                      </w:t>
      </w:r>
      <w:r w:rsidRPr="00EE678B">
        <w:rPr>
          <w:color w:val="FFFFFF"/>
          <w:shd w:val="clear" w:color="auto" w:fill="000000"/>
        </w:rPr>
        <w:t>&lt;A&gt;</w:t>
      </w:r>
    </w:p>
    <w:p w:rsidR="004667FC" w:rsidRPr="00EE678B" w:rsidRDefault="004667FC" w:rsidP="0011547D">
      <w:pPr>
        <w:pStyle w:val="ScreenCapture"/>
      </w:pPr>
      <w:r w:rsidRPr="00EE678B">
        <w:t xml:space="preserve">  PID: 000-87-6543                                 Ht(cm): 175.26 (06/07/2000)</w:t>
      </w:r>
    </w:p>
    <w:p w:rsidR="004667FC" w:rsidRPr="00EE678B" w:rsidRDefault="004667FC" w:rsidP="0011547D">
      <w:pPr>
        <w:pStyle w:val="ScreenCapture"/>
      </w:pPr>
      <w:r w:rsidRPr="00EE678B">
        <w:t xml:space="preserve">  DOB: SEP 12,1919 (81)                            Wt(kg): 79.09 (06/07/2000)</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30                    (8)   QTY (CAP): 120              </w:t>
      </w:r>
    </w:p>
    <w:p w:rsidR="004667FC" w:rsidRPr="00EE678B" w:rsidRDefault="004667FC" w:rsidP="0011547D">
      <w:pPr>
        <w:pStyle w:val="ScreenCapture"/>
      </w:pPr>
      <w:r w:rsidRPr="00EE678B">
        <w:t xml:space="preserve"> (9)   # of Refills: 0                     (10)  Routing: WINDOW             </w:t>
      </w:r>
    </w:p>
    <w:p w:rsidR="004667FC" w:rsidRPr="00EE678B" w:rsidRDefault="004667FC" w:rsidP="0011547D">
      <w:pPr>
        <w:pStyle w:val="ScreenCapture"/>
      </w:pPr>
      <w:r w:rsidRPr="00EE678B">
        <w:t xml:space="preserve"> (11)         Clinic: OUTPT NURSE GREEN TEAM                                   </w:t>
      </w:r>
    </w:p>
    <w:p w:rsidR="004667FC" w:rsidRPr="00EE678B" w:rsidRDefault="004667FC" w:rsidP="0011547D">
      <w:pPr>
        <w:pStyle w:val="ScreenCapture"/>
      </w:pPr>
      <w:r w:rsidRPr="00EE678B">
        <w:t xml:space="preserve"> (12)       Provider: </w:t>
      </w:r>
      <w:bookmarkStart w:id="4860" w:name="OLE_LINK126"/>
      <w:bookmarkStart w:id="4861" w:name="OLE_LINK127"/>
      <w:r w:rsidRPr="00EE678B">
        <w:t>OPPROVIDER4,TWO</w:t>
      </w:r>
      <w:bookmarkEnd w:id="4860"/>
      <w:bookmarkEnd w:id="4861"/>
      <w:r w:rsidRPr="00EE678B">
        <w:t xml:space="preserve">       (13)   Copies: 1          </w:t>
      </w:r>
    </w:p>
    <w:p w:rsidR="004667FC" w:rsidRPr="00EE678B" w:rsidRDefault="004667FC" w:rsidP="0011547D">
      <w:pPr>
        <w:pStyle w:val="ScreenCapture"/>
      </w:pPr>
      <w:r w:rsidRPr="00EE678B">
        <w:t xml:space="preserve"> (14)        Remarks: New Order Created by editing Rx # 503910.             </w:t>
      </w:r>
    </w:p>
    <w:p w:rsidR="004667FC" w:rsidRPr="00EE678B" w:rsidRDefault="004667FC" w:rsidP="0011547D">
      <w:pPr>
        <w:pStyle w:val="ScreenCapture"/>
      </w:pPr>
      <w:r w:rsidRPr="00EE678B">
        <w:t xml:space="preserve">   Entry By: OPPROVIDER4,TWO                 Entry Date: MAY 31,2006 12:57:06</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sz w:val="20"/>
        </w:rPr>
        <w:t>&lt;Enter&gt;</w:t>
      </w:r>
      <w:r w:rsidRPr="00EE678B">
        <w:t xml:space="preserve">  Edit </w:t>
      </w:r>
    </w:p>
    <w:p w:rsidR="004667FC" w:rsidRPr="00EE678B" w:rsidRDefault="004667FC" w:rsidP="0011547D">
      <w:pPr>
        <w:pStyle w:val="ScreenCapture"/>
      </w:pPr>
      <w:r w:rsidRPr="00EE678B">
        <w:t xml:space="preserve">Select Field to Edit by number: (1-14): </w:t>
      </w:r>
      <w:r w:rsidRPr="00EE678B">
        <w:rPr>
          <w:b/>
          <w:bCs/>
        </w:rPr>
        <w:t>7</w:t>
      </w:r>
    </w:p>
    <w:p w:rsidR="004667FC" w:rsidRPr="00EE678B" w:rsidRDefault="004667FC" w:rsidP="0011547D">
      <w:pPr>
        <w:pStyle w:val="ScreenCapture"/>
      </w:pPr>
      <w:r w:rsidRPr="00EE678B">
        <w:t xml:space="preserve">DAYS SUPPLY: (1-90): 10// </w:t>
      </w:r>
      <w:r w:rsidRPr="00EE678B">
        <w:rPr>
          <w:b/>
          <w:bCs/>
        </w:rPr>
        <w:t>7</w:t>
      </w:r>
    </w:p>
    <w:p w:rsidR="004667FC" w:rsidRPr="00EE678B" w:rsidRDefault="004667FC" w:rsidP="007E2B7E">
      <w:pPr>
        <w:rPr>
          <w:color w:val="000000"/>
          <w:szCs w:val="20"/>
        </w:rPr>
      </w:pPr>
    </w:p>
    <w:p w:rsidR="004667FC" w:rsidRPr="00EE678B" w:rsidRDefault="004667FC" w:rsidP="007E2B7E">
      <w:pPr>
        <w:rPr>
          <w:color w:val="000000"/>
          <w:szCs w:val="20"/>
        </w:rPr>
      </w:pPr>
      <w:r w:rsidRPr="00EE678B">
        <w:rPr>
          <w:color w:val="000000"/>
          <w:szCs w:val="20"/>
        </w:rPr>
        <w:t>Once changes are entered the screen redisplays with the changes and the order can be accepted or edited again. If the order is accepted, the prescription is checked for drug/drug interactions and, if none exist, prompts follow for nature of order and whether the patient was counseled.</w:t>
      </w:r>
    </w:p>
    <w:p w:rsidR="004667FC" w:rsidRPr="00EE678B" w:rsidRDefault="004667FC" w:rsidP="007E2B7E">
      <w:pPr>
        <w:rPr>
          <w:color w:val="000000"/>
          <w:szCs w:val="20"/>
        </w:rPr>
      </w:pPr>
    </w:p>
    <w:p w:rsidR="004667FC" w:rsidRPr="00EE678B" w:rsidRDefault="004667FC" w:rsidP="0011547D">
      <w:pPr>
        <w:pStyle w:val="ScreenCapture"/>
      </w:pPr>
      <w:r w:rsidRPr="00EE678B">
        <w:t>Now doing drug interaction and allergy checks. Please wait…</w:t>
      </w:r>
    </w:p>
    <w:p w:rsidR="004667FC" w:rsidRPr="00EE678B" w:rsidRDefault="004667FC" w:rsidP="0011547D">
      <w:pPr>
        <w:pStyle w:val="ScreenCapture"/>
      </w:pPr>
    </w:p>
    <w:p w:rsidR="004667FC" w:rsidRPr="00EE678B" w:rsidRDefault="004667FC" w:rsidP="0011547D">
      <w:pPr>
        <w:pStyle w:val="ScreenCapture"/>
      </w:pPr>
      <w:bookmarkStart w:id="4862" w:name="OLE_LINK121"/>
      <w:bookmarkStart w:id="4863" w:name="OLE_LINK122"/>
      <w:r w:rsidRPr="00EE678B">
        <w:t xml:space="preserve">Nature of Order: WRITTEN// </w:t>
      </w:r>
      <w:r w:rsidRPr="00EE678B">
        <w:rPr>
          <w:b/>
        </w:rPr>
        <w:t>??</w:t>
      </w:r>
    </w:p>
    <w:p w:rsidR="004667FC" w:rsidRPr="00EE678B" w:rsidRDefault="004667FC" w:rsidP="0011547D">
      <w:pPr>
        <w:pStyle w:val="ScreenCapture"/>
      </w:pPr>
    </w:p>
    <w:p w:rsidR="004667FC" w:rsidRPr="00EE678B" w:rsidRDefault="004667FC" w:rsidP="0011547D">
      <w:pPr>
        <w:pStyle w:val="ScreenCapture"/>
      </w:pPr>
      <w:r w:rsidRPr="00EE678B">
        <w:t xml:space="preserve">                               Require        Print     Print on</w:t>
      </w:r>
    </w:p>
    <w:p w:rsidR="004667FC" w:rsidRPr="00EE678B" w:rsidRDefault="004667FC" w:rsidP="0011547D">
      <w:pPr>
        <w:pStyle w:val="ScreenCapture"/>
      </w:pPr>
      <w:r w:rsidRPr="00EE678B">
        <w:t xml:space="preserve">  Nature of Order Activity   E.Signature   Chart Copy   Summary</w:t>
      </w:r>
    </w:p>
    <w:p w:rsidR="004667FC" w:rsidRPr="00EE678B" w:rsidRDefault="004667FC" w:rsidP="0011547D">
      <w:pPr>
        <w:pStyle w:val="ScreenCapture"/>
      </w:pPr>
      <w:r w:rsidRPr="00EE678B">
        <w:t xml:space="preserve">  ------------------------   -----------   ----------   --------</w:t>
      </w:r>
    </w:p>
    <w:p w:rsidR="004667FC" w:rsidRPr="00EE678B" w:rsidRDefault="004667FC" w:rsidP="0011547D">
      <w:pPr>
        <w:pStyle w:val="ScreenCapture"/>
      </w:pPr>
      <w:r w:rsidRPr="00EE678B">
        <w:t xml:space="preserve">  WRITTEN                                                  x</w:t>
      </w:r>
    </w:p>
    <w:p w:rsidR="004667FC" w:rsidRPr="00EE678B" w:rsidRDefault="004667FC" w:rsidP="0011547D">
      <w:pPr>
        <w:pStyle w:val="ScreenCapture"/>
      </w:pPr>
      <w:r w:rsidRPr="00EE678B">
        <w:t xml:space="preserve">  VERBAL                          x            x           x</w:t>
      </w:r>
    </w:p>
    <w:p w:rsidR="004667FC" w:rsidRPr="00EE678B" w:rsidRDefault="004667FC" w:rsidP="0011547D">
      <w:pPr>
        <w:pStyle w:val="ScreenCapture"/>
      </w:pPr>
      <w:r w:rsidRPr="00EE678B">
        <w:t xml:space="preserve">  TELEPHONED                      x            x           x</w:t>
      </w:r>
    </w:p>
    <w:p w:rsidR="004667FC" w:rsidRPr="00EE678B" w:rsidRDefault="004667FC" w:rsidP="0011547D">
      <w:pPr>
        <w:pStyle w:val="ScreenCapture"/>
      </w:pPr>
      <w:r w:rsidRPr="00EE678B">
        <w:t xml:space="preserve">  SERVICE CORRECTION                                      </w:t>
      </w:r>
    </w:p>
    <w:p w:rsidR="004667FC" w:rsidRPr="00EE678B" w:rsidRDefault="004667FC" w:rsidP="0011547D">
      <w:pPr>
        <w:pStyle w:val="ScreenCapture"/>
      </w:pPr>
      <w:r w:rsidRPr="00EE678B">
        <w:t xml:space="preserve">  POLICY                                       x           x</w:t>
      </w:r>
    </w:p>
    <w:p w:rsidR="004667FC" w:rsidRPr="00EE678B" w:rsidRDefault="004667FC" w:rsidP="0011547D">
      <w:pPr>
        <w:pStyle w:val="ScreenCapture"/>
      </w:pPr>
      <w:r w:rsidRPr="00EE678B">
        <w:t xml:space="preserve">  DUPLICATE                                               </w:t>
      </w:r>
    </w:p>
    <w:p w:rsidR="004667FC" w:rsidRPr="00EE678B" w:rsidRDefault="004667FC" w:rsidP="0011547D">
      <w:pPr>
        <w:pStyle w:val="ScreenCapture"/>
      </w:pPr>
      <w:r w:rsidRPr="00EE678B">
        <w:t xml:space="preserve">  REJECTED                                                </w:t>
      </w:r>
    </w:p>
    <w:p w:rsidR="004667FC" w:rsidRPr="00EE678B" w:rsidRDefault="004667FC" w:rsidP="0011547D">
      <w:pPr>
        <w:pStyle w:val="ScreenCapture"/>
      </w:pPr>
      <w:r w:rsidRPr="00EE678B">
        <w:t xml:space="preserve">  SERVICE REJECT                  x            x</w:t>
      </w:r>
    </w:p>
    <w:bookmarkEnd w:id="4862"/>
    <w:bookmarkEnd w:id="4863"/>
    <w:p w:rsidR="004667FC" w:rsidRPr="00EE678B" w:rsidRDefault="004667FC" w:rsidP="0011547D">
      <w:pPr>
        <w:pStyle w:val="ScreenCapture"/>
      </w:pPr>
    </w:p>
    <w:p w:rsidR="004667FC" w:rsidRPr="00EE678B" w:rsidRDefault="004667FC" w:rsidP="0011547D">
      <w:pPr>
        <w:pStyle w:val="ScreenCapture"/>
      </w:pPr>
      <w:r w:rsidRPr="00EE678B">
        <w:t xml:space="preserve">Nature of Order: WRITTEN// </w:t>
      </w:r>
      <w:r w:rsidRPr="00EE678B">
        <w:rPr>
          <w:b/>
        </w:rPr>
        <w:t>&lt;Enter&gt;</w:t>
      </w:r>
      <w:r w:rsidRPr="00EE678B">
        <w:t xml:space="preserve">  WRITTEN</w:t>
      </w:r>
    </w:p>
    <w:p w:rsidR="004667FC" w:rsidRPr="00EE678B" w:rsidRDefault="004667FC" w:rsidP="0011547D">
      <w:pPr>
        <w:pStyle w:val="ScreenCapture"/>
      </w:pPr>
      <w:r w:rsidRPr="00EE678B">
        <w:t xml:space="preserve">WAS THE PATIENT COUNSELED: NO// </w:t>
      </w:r>
      <w:r w:rsidRPr="00EE678B">
        <w:rPr>
          <w:b/>
          <w:bCs/>
        </w:rPr>
        <w:t>Y</w:t>
      </w:r>
      <w:r w:rsidRPr="00EE678B">
        <w:t xml:space="preserve">  YES</w:t>
      </w:r>
    </w:p>
    <w:p w:rsidR="004667FC" w:rsidRPr="00EE678B" w:rsidRDefault="004667FC" w:rsidP="0011547D">
      <w:pPr>
        <w:pStyle w:val="ScreenCapture"/>
      </w:pPr>
      <w:r w:rsidRPr="00EE678B">
        <w:t xml:space="preserve">WAS COUNSELING UNDERSTOOD: NO// </w:t>
      </w:r>
      <w:r w:rsidRPr="00EE678B">
        <w:rPr>
          <w:b/>
          <w:bCs/>
        </w:rPr>
        <w:t>Y</w:t>
      </w:r>
      <w:r w:rsidRPr="00EE678B">
        <w:t xml:space="preserve">  YES</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the drug or orderable item is edited, PROVIDER key users may be pr</w:t>
      </w:r>
      <w:r w:rsidR="000462AA">
        <w:rPr>
          <w:color w:val="000000"/>
          <w:szCs w:val="20"/>
        </w:rPr>
        <w:t>ompted for the appropriate ICD</w:t>
      </w:r>
      <w:r w:rsidRPr="00EE678B">
        <w:rPr>
          <w:color w:val="000000"/>
          <w:szCs w:val="20"/>
        </w:rPr>
        <w:t xml:space="preserve"> Diagnosis Codes. User response is optional.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If prompted for ICD Diagnosis Codes, the user can enter partial names and ICD Diagnosis Code numbers or a valid Diagnosis Code number or name. </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Patient Information           Mar 23, 2004@10:14:45          Page:    1 of    2 </w:t>
      </w:r>
    </w:p>
    <w:p w:rsidR="004667FC" w:rsidRPr="00EE678B" w:rsidRDefault="004667FC" w:rsidP="0011547D">
      <w:pPr>
        <w:pStyle w:val="ScreenCapture"/>
        <w:rPr>
          <w:rFonts w:eastAsia="MS Mincho"/>
        </w:rPr>
      </w:pPr>
      <w:r w:rsidRPr="00EE678B">
        <w:rPr>
          <w:rFonts w:eastAsia="MS Mincho"/>
        </w:rPr>
        <w:t>OPPATIENT29,ONE                                                      &lt;A&gt;</w:t>
      </w:r>
    </w:p>
    <w:p w:rsidR="004667FC" w:rsidRPr="00EE678B" w:rsidRDefault="004667FC" w:rsidP="0011547D">
      <w:pPr>
        <w:pStyle w:val="ScreenCapture"/>
        <w:rPr>
          <w:rFonts w:eastAsia="MS Mincho"/>
        </w:rPr>
      </w:pPr>
      <w:r w:rsidRPr="00EE678B">
        <w:rPr>
          <w:rFonts w:eastAsia="MS Mincho"/>
        </w:rPr>
        <w:t xml:space="preserve">  PID: 000-87-6543                                 Ht(cm): 175.26 (06/07/2000)</w:t>
      </w:r>
    </w:p>
    <w:p w:rsidR="00361C12" w:rsidRDefault="004667FC" w:rsidP="0011547D">
      <w:pPr>
        <w:pStyle w:val="ScreenCapture"/>
        <w:rPr>
          <w:rFonts w:eastAsia="MS Mincho"/>
          <w:lang w:val="en-US"/>
        </w:rPr>
      </w:pPr>
      <w:r w:rsidRPr="00EE678B">
        <w:rPr>
          <w:rFonts w:eastAsia="MS Mincho"/>
        </w:rPr>
        <w:t xml:space="preserve">  DOB: SEP 12,1919 (81)                            Wt(kg): 79.09 (06/07/2000)</w:t>
      </w:r>
    </w:p>
    <w:p w:rsidR="00361C12" w:rsidRDefault="00361C12" w:rsidP="00361C12">
      <w:pPr>
        <w:pStyle w:val="ScreenCapture"/>
        <w:rPr>
          <w:rFonts w:cs="Courier New"/>
          <w:lang w:val="en-US"/>
        </w:rPr>
      </w:pPr>
      <w:r>
        <w:rPr>
          <w:rFonts w:cs="Courier New"/>
          <w:lang w:val="en-US"/>
        </w:rPr>
        <w:t xml:space="preserve">  </w:t>
      </w:r>
      <w:r w:rsidRPr="00E97BFB">
        <w:rPr>
          <w:rFonts w:cs="Courier New"/>
        </w:rPr>
        <w:t xml:space="preserve">SEX: MALE                   </w:t>
      </w:r>
    </w:p>
    <w:p w:rsidR="00361C12" w:rsidRPr="006C0AE5" w:rsidRDefault="00361C12" w:rsidP="00361C12">
      <w:pPr>
        <w:pStyle w:val="ScreenCapture"/>
        <w:rPr>
          <w:rFonts w:eastAsia="MS Mincho"/>
          <w:lang w:val="en-US"/>
        </w:rPr>
      </w:pPr>
      <w:bookmarkStart w:id="4864" w:name="Page_260"/>
      <w:bookmarkStart w:id="4865" w:name="Page_258"/>
      <w:bookmarkEnd w:id="4864"/>
      <w:bookmarkEnd w:id="4865"/>
      <w:r>
        <w:rPr>
          <w:rFonts w:cs="Courier New"/>
          <w:lang w:val="en-US"/>
        </w:rPr>
        <w:t xml:space="preserve"> </w:t>
      </w:r>
      <w:r w:rsidRPr="00E97BFB">
        <w:rPr>
          <w:rFonts w:cs="Courier New"/>
        </w:rPr>
        <w:t xml:space="preserve">CrCL: &lt;Not Found&gt; (CREAT: Not Found)            BSA (m2): </w:t>
      </w:r>
      <w:r>
        <w:rPr>
          <w:rFonts w:cs="Courier New"/>
          <w:lang w:val="en-US"/>
        </w:rPr>
        <w:t>2.09</w:t>
      </w:r>
    </w:p>
    <w:p w:rsidR="004667FC" w:rsidRPr="00EE678B" w:rsidRDefault="004667FC" w:rsidP="0011547D">
      <w:pPr>
        <w:pStyle w:val="ScreenCapture"/>
        <w:rPr>
          <w:rFonts w:eastAsia="MS Mincho"/>
        </w:rPr>
      </w:pPr>
      <w:r w:rsidRPr="00EE678B">
        <w:rPr>
          <w:rFonts w:eastAsia="MS Mincho"/>
        </w:rPr>
        <w:t xml:space="preserve"> </w:t>
      </w:r>
    </w:p>
    <w:p w:rsidR="004667FC" w:rsidRPr="00EE678B" w:rsidRDefault="004667FC" w:rsidP="0011547D">
      <w:pPr>
        <w:pStyle w:val="ScreenCapture"/>
      </w:pPr>
      <w:r w:rsidRPr="00EE678B">
        <w:t xml:space="preserve">Eligibility: SC LESS THAN 50%     SC%: 10                                       </w:t>
      </w:r>
    </w:p>
    <w:p w:rsidR="004667FC" w:rsidRPr="00EE678B" w:rsidRDefault="004667FC" w:rsidP="0011547D">
      <w:pPr>
        <w:pStyle w:val="ScreenCapture"/>
      </w:pPr>
      <w:r w:rsidRPr="00EE678B">
        <w:t xml:space="preserve">RX PATIENT STATUS: SC LESS THAN 50% </w:t>
      </w:r>
    </w:p>
    <w:p w:rsidR="004667FC" w:rsidRPr="00EE678B" w:rsidRDefault="004667FC" w:rsidP="0011547D">
      <w:pPr>
        <w:pStyle w:val="ScreenCapture"/>
      </w:pPr>
    </w:p>
    <w:p w:rsidR="004667FC" w:rsidRPr="00EE678B" w:rsidRDefault="004667FC" w:rsidP="0011547D">
      <w:pPr>
        <w:pStyle w:val="ScreenCapture"/>
      </w:pPr>
      <w:r w:rsidRPr="00EE678B">
        <w:t xml:space="preserve">Disabilities: BACK STRAIN-10% (SC), UPPER ARM CONDITION-0% (SC),                </w:t>
      </w:r>
    </w:p>
    <w:p w:rsidR="004667FC" w:rsidRPr="00EE678B" w:rsidRDefault="004667FC" w:rsidP="0011547D">
      <w:pPr>
        <w:pStyle w:val="ScreenCapture"/>
      </w:pPr>
      <w:r w:rsidRPr="00EE678B">
        <w:t xml:space="preserve">              CONDITION OF THE SKELETAL SYSTEM-0% (SC),                         </w:t>
      </w:r>
    </w:p>
    <w:p w:rsidR="004667FC" w:rsidRPr="00EE678B" w:rsidRDefault="004667FC" w:rsidP="0011547D">
      <w:pPr>
        <w:pStyle w:val="ScreenCapture"/>
      </w:pPr>
    </w:p>
    <w:p w:rsidR="004667FC" w:rsidRPr="00EE678B" w:rsidRDefault="004667FC" w:rsidP="0011547D">
      <w:pPr>
        <w:pStyle w:val="ScreenCapture"/>
      </w:pPr>
      <w:r w:rsidRPr="00EE678B">
        <w:t xml:space="preserve">123 ANY STREET                                    HOME PHONE:                   </w:t>
      </w:r>
    </w:p>
    <w:p w:rsidR="004667FC" w:rsidRPr="00EE678B" w:rsidRDefault="004667FC" w:rsidP="0011547D">
      <w:pPr>
        <w:pStyle w:val="ScreenCapture"/>
      </w:pPr>
      <w:r w:rsidRPr="00EE678B">
        <w:t xml:space="preserve">BIRMINGHAM                                        CELL PHONE:                   </w:t>
      </w:r>
    </w:p>
    <w:p w:rsidR="004667FC" w:rsidRPr="00EE678B" w:rsidRDefault="004667FC" w:rsidP="0011547D">
      <w:pPr>
        <w:pStyle w:val="ScreenCapture"/>
      </w:pPr>
      <w:r w:rsidRPr="00EE678B">
        <w:t xml:space="preserve">ALABAMA                                           WORK PHONE:                   </w:t>
      </w:r>
    </w:p>
    <w:p w:rsidR="004667FC" w:rsidRPr="00EE678B" w:rsidRDefault="004667FC" w:rsidP="0011547D">
      <w:pPr>
        <w:pStyle w:val="ScreenCapture"/>
      </w:pPr>
      <w:r w:rsidRPr="00EE678B">
        <w:t xml:space="preserve">Prescription Mail Delivery: Regular Mail                                        </w:t>
      </w:r>
    </w:p>
    <w:p w:rsidR="004667FC" w:rsidRPr="00EE678B" w:rsidRDefault="004667FC" w:rsidP="0011547D">
      <w:pPr>
        <w:pStyle w:val="ScreenCapture"/>
      </w:pPr>
      <w:r w:rsidRPr="00EE678B">
        <w:t xml:space="preserve">Allergies                                                                       </w:t>
      </w:r>
    </w:p>
    <w:p w:rsidR="004667FC" w:rsidRPr="00EE678B" w:rsidRDefault="004667FC" w:rsidP="0011547D">
      <w:pPr>
        <w:pStyle w:val="ScreenCapture"/>
      </w:pPr>
      <w:r w:rsidRPr="00EE678B">
        <w:t xml:space="preserve">    Verified: THEOPHYLLINE,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EA  Enter/Edit Allergy/ADR Data         PU  Patient Record Update</w:t>
      </w:r>
    </w:p>
    <w:p w:rsidR="004667FC" w:rsidRPr="00EE678B" w:rsidRDefault="004667FC" w:rsidP="0011547D">
      <w:pPr>
        <w:pStyle w:val="ScreenCapture"/>
      </w:pPr>
      <w:r w:rsidRPr="00EE678B">
        <w:t>DD  Detailed Allergy/ADR List           EX  Exit Patient List</w:t>
      </w:r>
    </w:p>
    <w:p w:rsidR="004667FC" w:rsidRPr="00EE678B" w:rsidRDefault="004667FC" w:rsidP="0011547D">
      <w:pPr>
        <w:pStyle w:val="ScreenCapture"/>
      </w:pPr>
      <w:r w:rsidRPr="00EE678B">
        <w:t xml:space="preserve">Select Action: Next Screen// </w:t>
      </w:r>
      <w:r w:rsidRPr="00EE678B">
        <w:rPr>
          <w:b/>
        </w:rPr>
        <w:t>&lt;Enter&gt;</w:t>
      </w:r>
    </w:p>
    <w:p w:rsidR="004667FC" w:rsidRPr="00EE678B" w:rsidRDefault="004667FC" w:rsidP="0011547D">
      <w:pPr>
        <w:pStyle w:val="ScreenCapture"/>
      </w:pPr>
      <w:r w:rsidRPr="00EE678B">
        <w:t xml:space="preserve">Select Primary ICD Code: </w:t>
      </w:r>
      <w:r w:rsidRPr="00EE678B">
        <w:rPr>
          <w:b/>
        </w:rPr>
        <w:t>neuropathy</w:t>
      </w:r>
    </w:p>
    <w:p w:rsidR="004667FC" w:rsidRPr="00EE678B" w:rsidRDefault="004667FC" w:rsidP="0011547D">
      <w:pPr>
        <w:pStyle w:val="ScreenCapture"/>
      </w:pPr>
      <w:r w:rsidRPr="00EE678B">
        <w:t xml:space="preserve">     1   NEUROPATHY  337.1     AUT NEUROPATHY IN OTH DIS     </w:t>
      </w:r>
    </w:p>
    <w:p w:rsidR="004667FC" w:rsidRPr="00EE678B" w:rsidRDefault="004667FC" w:rsidP="0011547D">
      <w:pPr>
        <w:pStyle w:val="ScreenCapture"/>
      </w:pPr>
      <w:r w:rsidRPr="00EE678B">
        <w:t xml:space="preserve">     2   NEUROPATHY  356.2     HERED SENSORY NEUROPATHY     </w:t>
      </w:r>
    </w:p>
    <w:p w:rsidR="004667FC" w:rsidRPr="00EE678B" w:rsidRDefault="004667FC" w:rsidP="0011547D">
      <w:pPr>
        <w:pStyle w:val="ScreenCapture"/>
      </w:pPr>
      <w:r w:rsidRPr="00EE678B">
        <w:t xml:space="preserve">     3   NEUROPATHY  356.8     IDIO PERIPH NEURPTHY NEC     </w:t>
      </w:r>
    </w:p>
    <w:p w:rsidR="004667FC" w:rsidRPr="00EE678B" w:rsidRDefault="004667FC" w:rsidP="0011547D">
      <w:pPr>
        <w:pStyle w:val="ScreenCapture"/>
      </w:pPr>
      <w:r w:rsidRPr="00EE678B">
        <w:t xml:space="preserve">     4   NEUROPATHY  356.9     IDIO PERIPH NEURPTHY NOS     </w:t>
      </w:r>
    </w:p>
    <w:p w:rsidR="004667FC" w:rsidRPr="00EE678B" w:rsidRDefault="004667FC" w:rsidP="0011547D">
      <w:pPr>
        <w:pStyle w:val="ScreenCapture"/>
      </w:pPr>
      <w:r w:rsidRPr="00EE678B">
        <w:t xml:space="preserve">     5   NEUROPATHY  377.33     NUTRITION OPTC NEUROPATHY     </w:t>
      </w:r>
    </w:p>
    <w:p w:rsidR="004667FC" w:rsidRPr="00EE678B" w:rsidRDefault="004667FC" w:rsidP="0011547D">
      <w:pPr>
        <w:pStyle w:val="ScreenCapture"/>
      </w:pPr>
      <w:r w:rsidRPr="00EE678B">
        <w:t>Press &lt;RETURN&gt; to see more, '^' to exit this list, OR CHOOSE 1-5:</w:t>
      </w:r>
      <w:r w:rsidRPr="00EE678B">
        <w:rPr>
          <w:b/>
        </w:rPr>
        <w:t xml:space="preserve"> 3 </w:t>
      </w:r>
      <w:r w:rsidRPr="00EE678B">
        <w:t xml:space="preserve"> 356.8     IDIO PERIPH NEURPTHY NEC     </w:t>
      </w:r>
    </w:p>
    <w:p w:rsidR="004667FC" w:rsidRPr="00EE678B" w:rsidRDefault="004667FC" w:rsidP="0011547D">
      <w:pPr>
        <w:pStyle w:val="ScreenCapture"/>
      </w:pPr>
      <w:r w:rsidRPr="00EE678B">
        <w:t xml:space="preserve">Select Secondary ICD Code: </w:t>
      </w:r>
      <w:r w:rsidRPr="00EE678B">
        <w:rPr>
          <w:b/>
        </w:rPr>
        <w:t>diabetes</w:t>
      </w:r>
    </w:p>
    <w:p w:rsidR="004667FC" w:rsidRPr="00EE678B" w:rsidRDefault="004667FC" w:rsidP="0011547D">
      <w:pPr>
        <w:pStyle w:val="ScreenCapture"/>
      </w:pPr>
      <w:r w:rsidRPr="00EE678B">
        <w:t xml:space="preserve">     1   DIABETES  250.01     DIABETES MELLI W/0 COMP TYP I     COMPLICATION/CO MORBIDITY</w:t>
      </w:r>
    </w:p>
    <w:p w:rsidR="004667FC" w:rsidRPr="00EE678B" w:rsidRDefault="004667FC" w:rsidP="0011547D">
      <w:pPr>
        <w:pStyle w:val="ScreenCapture"/>
      </w:pPr>
      <w:r w:rsidRPr="00EE678B">
        <w:t xml:space="preserve">     2   DIABETES  250.11     DIABETES W KETOACIDOSIS TYPE I     COMPLICATION/CO MORBIDITY</w:t>
      </w:r>
    </w:p>
    <w:p w:rsidR="004667FC" w:rsidRPr="00EE678B" w:rsidRDefault="004667FC" w:rsidP="0011547D">
      <w:pPr>
        <w:pStyle w:val="ScreenCapture"/>
      </w:pPr>
      <w:r w:rsidRPr="00EE678B">
        <w:t xml:space="preserve">     3   DIABETES  250.21     DIABETES W HYPEROSMOLAR TYPE I     COMPLICATION/CO MORBIDITY</w:t>
      </w:r>
    </w:p>
    <w:p w:rsidR="004667FC" w:rsidRPr="00EE678B" w:rsidRDefault="004667FC" w:rsidP="0011547D">
      <w:pPr>
        <w:pStyle w:val="ScreenCapture"/>
      </w:pPr>
      <w:r w:rsidRPr="00EE678B">
        <w:t xml:space="preserve">     4   DIABETES  250.31     DIABETES W OTHER COMA TYPE I     COMPLICATION/CO MORBIDITY</w:t>
      </w:r>
    </w:p>
    <w:p w:rsidR="004667FC" w:rsidRPr="00EE678B" w:rsidRDefault="004667FC" w:rsidP="0011547D">
      <w:pPr>
        <w:pStyle w:val="ScreenCapture"/>
      </w:pPr>
      <w:r w:rsidRPr="00EE678B">
        <w:t xml:space="preserve">     5   DIABETES  250.41     DIABETES W RENAL MANIFES TYP I     COMPLICATION/CO MORBIDITY</w:t>
      </w:r>
    </w:p>
    <w:p w:rsidR="004667FC" w:rsidRPr="00EE678B" w:rsidRDefault="004667FC" w:rsidP="0011547D">
      <w:pPr>
        <w:pStyle w:val="ScreenCapture"/>
      </w:pPr>
      <w:r w:rsidRPr="00EE678B">
        <w:t>Press &lt;RETURN&gt; to see more, '^' to exit this list, OR</w:t>
      </w:r>
    </w:p>
    <w:p w:rsidR="004667FC" w:rsidRPr="00EE678B" w:rsidRDefault="004667FC" w:rsidP="0011547D">
      <w:pPr>
        <w:pStyle w:val="ScreenCapture"/>
      </w:pPr>
      <w:r w:rsidRPr="00EE678B">
        <w:t xml:space="preserve">CHOOSE 1-5: </w:t>
      </w:r>
      <w:r w:rsidRPr="00EE678B">
        <w:rPr>
          <w:b/>
        </w:rPr>
        <w:t>1</w:t>
      </w:r>
      <w:r w:rsidRPr="00EE678B">
        <w:t xml:space="preserve">  250.01     DIABETES MELLI W/0 COMP TYP I     COMPLICATION/COMORBIDITY</w:t>
      </w:r>
    </w:p>
    <w:p w:rsidR="004667FC" w:rsidRPr="00EE678B" w:rsidRDefault="004667FC" w:rsidP="0011547D">
      <w:pPr>
        <w:pStyle w:val="ScreenCapture"/>
      </w:pPr>
    </w:p>
    <w:p w:rsidR="004667FC" w:rsidRPr="00EE678B" w:rsidRDefault="004667FC" w:rsidP="0011547D">
      <w:pPr>
        <w:pStyle w:val="ScreenCapture"/>
      </w:pPr>
      <w:r w:rsidRPr="00EE678B">
        <w:t xml:space="preserve">Select Secondary ICD Code: </w:t>
      </w:r>
    </w:p>
    <w:p w:rsidR="004667FC" w:rsidRPr="00EE678B" w:rsidRDefault="004667FC" w:rsidP="004667FC">
      <w:pPr>
        <w:rPr>
          <w:color w:val="000000"/>
          <w:szCs w:val="24"/>
        </w:rPr>
      </w:pPr>
    </w:p>
    <w:p w:rsidR="004667FC" w:rsidRPr="00EE678B" w:rsidRDefault="004667FC" w:rsidP="007A1309">
      <w:pPr>
        <w:pStyle w:val="Heading3"/>
      </w:pPr>
      <w:bookmarkStart w:id="4866" w:name="_Toc280701293"/>
      <w:bookmarkStart w:id="4867" w:name="_Toc299044464"/>
      <w:bookmarkStart w:id="4868" w:name="_Toc280853633"/>
      <w:bookmarkStart w:id="4869" w:name="_Toc303286200"/>
      <w:bookmarkStart w:id="4870" w:name="_Toc339962084"/>
      <w:bookmarkStart w:id="4871" w:name="_Toc339962598"/>
      <w:bookmarkStart w:id="4872" w:name="_Toc340138743"/>
      <w:bookmarkStart w:id="4873" w:name="_Toc340139014"/>
      <w:bookmarkStart w:id="4874" w:name="_Toc340139293"/>
      <w:bookmarkStart w:id="4875" w:name="_Toc340143907"/>
      <w:bookmarkStart w:id="4876" w:name="_Toc340144164"/>
      <w:bookmarkStart w:id="4877" w:name="_Toc4140478"/>
      <w:r w:rsidRPr="00EE678B">
        <w:t>Editing an ePharmacy Order</w:t>
      </w:r>
      <w:bookmarkEnd w:id="4866"/>
      <w:bookmarkEnd w:id="4867"/>
      <w:bookmarkEnd w:id="4868"/>
      <w:bookmarkEnd w:id="4869"/>
      <w:bookmarkEnd w:id="4870"/>
      <w:bookmarkEnd w:id="4871"/>
      <w:bookmarkEnd w:id="4872"/>
      <w:bookmarkEnd w:id="4873"/>
      <w:bookmarkEnd w:id="4874"/>
      <w:bookmarkEnd w:id="4875"/>
      <w:bookmarkEnd w:id="4876"/>
      <w:bookmarkEnd w:id="4877"/>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the original claim was E Payable, and edits are made to any of these fields – Provider, Qty, Days Supply, Division, Fill Date, NDC, or DAW Code – then the original payable claim is reversed and a new claim is submitted to ECME. If the original claim was rejected, then a reversal is not necessary, and a new claim is submitted to ECME.</w:t>
      </w:r>
    </w:p>
    <w:p w:rsidR="004667FC" w:rsidRPr="00EE678B" w:rsidRDefault="004667FC" w:rsidP="004667FC">
      <w:pPr>
        <w:rPr>
          <w:color w:val="000000"/>
          <w:szCs w:val="20"/>
        </w:rPr>
      </w:pPr>
    </w:p>
    <w:p w:rsidR="004667FC" w:rsidRPr="00EE678B" w:rsidRDefault="004667FC" w:rsidP="0011547D">
      <w:pPr>
        <w:pStyle w:val="ScreenCapture"/>
      </w:pPr>
      <w:r w:rsidRPr="00EE678B">
        <w:t xml:space="preserve">Medication Profile            Nov 03, 2005@12:33:29          Page:    1 of    1 </w:t>
      </w:r>
    </w:p>
    <w:p w:rsidR="004667FC" w:rsidRPr="00EE678B" w:rsidRDefault="004667FC" w:rsidP="0011547D">
      <w:pPr>
        <w:pStyle w:val="ScreenCapture"/>
      </w:pPr>
      <w:r w:rsidRPr="00EE678B">
        <w:t xml:space="preserve">OPPATIENT,FOUR                                                       </w:t>
      </w:r>
      <w:r w:rsidRPr="00EE678B">
        <w:rPr>
          <w:color w:val="FFFFFF"/>
          <w:shd w:val="clear" w:color="auto" w:fill="000000"/>
        </w:rPr>
        <w:t>&lt;A&gt;</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r w:rsidRPr="00EE678B">
        <w:t xml:space="preserve">  SEX: MALE                            </w:t>
      </w:r>
    </w:p>
    <w:p w:rsidR="004667FC" w:rsidRPr="00EE678B" w:rsidRDefault="004667FC" w:rsidP="0011547D">
      <w:pPr>
        <w:pStyle w:val="ScreenCapture"/>
      </w:pPr>
      <w:r w:rsidRPr="00EE678B">
        <w:t xml:space="preserve"> CrCL: &lt;Not Found&gt;</w:t>
      </w:r>
      <w:r w:rsidR="00361C12">
        <w:rPr>
          <w:lang w:val="en-US"/>
        </w:rPr>
        <w:t xml:space="preserve"> </w:t>
      </w:r>
      <w:r w:rsidR="00361C12" w:rsidRPr="00E97BFB">
        <w:rPr>
          <w:rFonts w:cs="Courier New"/>
        </w:rPr>
        <w:t>(CREAT: Not Found)</w:t>
      </w:r>
      <w:r w:rsidR="00361C12">
        <w:rPr>
          <w:rFonts w:cs="Courier New"/>
          <w:lang w:val="en-US"/>
        </w:rPr>
        <w:t xml:space="preserve">            </w:t>
      </w:r>
      <w:r w:rsidRPr="00EE678B">
        <w:t>BSA (m2): _______</w:t>
      </w:r>
    </w:p>
    <w:p w:rsidR="004667FC" w:rsidRPr="00EE678B" w:rsidRDefault="004667FC" w:rsidP="0011547D">
      <w:pPr>
        <w:pStyle w:val="ScreenCapture"/>
      </w:pPr>
    </w:p>
    <w:p w:rsidR="004667FC" w:rsidRPr="00EE678B" w:rsidRDefault="004667FC" w:rsidP="0011547D">
      <w:pPr>
        <w:pStyle w:val="ScreenCapture"/>
      </w:pPr>
      <w:r w:rsidRPr="00EE678B">
        <w:t xml:space="preserve">                                                   ISSUE  LAST REF DAY</w:t>
      </w:r>
    </w:p>
    <w:p w:rsidR="004667FC" w:rsidRPr="00EE678B" w:rsidRDefault="004667FC" w:rsidP="0011547D">
      <w:pPr>
        <w:pStyle w:val="ScreenCapture"/>
      </w:pPr>
      <w:r w:rsidRPr="00EE678B">
        <w:t xml:space="preserve"> #  RX #         DRUG                              QTY ST  DATE  FILL REM SUP</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-------------------------------------ACTIVE------------------------------------</w:t>
      </w:r>
    </w:p>
    <w:p w:rsidR="004667FC" w:rsidRPr="00EE678B" w:rsidRDefault="004667FC" w:rsidP="0011547D">
      <w:pPr>
        <w:pStyle w:val="ScreenCapture"/>
      </w:pPr>
      <w:r w:rsidRPr="00EE678B">
        <w:t xml:space="preserve"> 1  100003840e   PREDNISONE 5MG TAB                 30 A&gt; 11-02 11-02   5  30</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PU  Patient Record Update               NO  New Order</w:t>
      </w:r>
    </w:p>
    <w:p w:rsidR="004667FC" w:rsidRPr="00EE678B" w:rsidRDefault="004667FC" w:rsidP="0011547D">
      <w:pPr>
        <w:pStyle w:val="ScreenCapture"/>
      </w:pPr>
      <w:r w:rsidRPr="00EE678B">
        <w:t>PI  Patient Information                 SO  Select Order</w:t>
      </w:r>
    </w:p>
    <w:p w:rsidR="004667FC" w:rsidRPr="00EE678B" w:rsidRDefault="004667FC" w:rsidP="0011547D">
      <w:pPr>
        <w:pStyle w:val="ScreenCapture"/>
      </w:pPr>
      <w:r w:rsidRPr="00EE678B">
        <w:t xml:space="preserve">Select Action: Quit// </w:t>
      </w:r>
      <w:r w:rsidRPr="00EE678B">
        <w:rPr>
          <w:b/>
        </w:rPr>
        <w:t>1</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Press </w:t>
      </w:r>
      <w:r w:rsidRPr="00EE678B">
        <w:rPr>
          <w:rFonts w:ascii="Courier New" w:hAnsi="Courier New"/>
          <w:b/>
          <w:color w:val="000000"/>
          <w:sz w:val="20"/>
          <w:szCs w:val="20"/>
        </w:rPr>
        <w:t>&lt;Enter&gt;</w:t>
      </w:r>
      <w:r w:rsidRPr="00EE678B">
        <w:rPr>
          <w:color w:val="000000"/>
          <w:szCs w:val="20"/>
        </w:rPr>
        <w:t xml:space="preserve"> twice to scroll to page 3 of the Medication Profile. Notice that a new field displays on the profile: DAW Code</w:t>
      </w:r>
      <w:r w:rsidRPr="00EE678B">
        <w:rPr>
          <w:color w:val="000000"/>
          <w:szCs w:val="20"/>
        </w:rPr>
        <w:fldChar w:fldCharType="begin"/>
      </w:r>
      <w:r w:rsidRPr="00EE678B">
        <w:rPr>
          <w:color w:val="000000"/>
          <w:szCs w:val="20"/>
        </w:rPr>
        <w:instrText>XE "DAW Code"</w:instrText>
      </w:r>
      <w:r w:rsidRPr="00EE678B">
        <w:rPr>
          <w:color w:val="000000"/>
          <w:szCs w:val="20"/>
        </w:rPr>
        <w:fldChar w:fldCharType="end"/>
      </w:r>
      <w:r w:rsidRPr="00EE678B">
        <w:rPr>
          <w:color w:val="000000"/>
          <w:szCs w:val="20"/>
        </w:rPr>
        <w:t>. DAW stands for “Dispense as Written</w:t>
      </w:r>
      <w:r w:rsidRPr="00EE678B">
        <w:rPr>
          <w:color w:val="000000"/>
          <w:szCs w:val="20"/>
        </w:rPr>
        <w:fldChar w:fldCharType="begin"/>
      </w:r>
      <w:r w:rsidRPr="00EE678B">
        <w:rPr>
          <w:color w:val="000000"/>
          <w:szCs w:val="20"/>
        </w:rPr>
        <w:instrText>XE "Dispense as Written"</w:instrText>
      </w:r>
      <w:r w:rsidRPr="00EE678B">
        <w:rPr>
          <w:color w:val="000000"/>
          <w:szCs w:val="20"/>
        </w:rPr>
        <w:fldChar w:fldCharType="end"/>
      </w:r>
      <w:r w:rsidRPr="00EE678B">
        <w:rPr>
          <w:color w:val="000000"/>
          <w:szCs w:val="20"/>
        </w:rPr>
        <w:t>” and refers to a set of ten NCPDP codes (0-9) that tells third party payers why a brand or generic product was selected to fill a prescription. When a new prescription is entered for a specific drug, the DAW code from the drug is stored in the PRESCRIPTION file (#52) for each fill. This field is solely being used for electronic billing purposes. It communicates to the third party payer that a drug has a special characteristic, which may prevent the payer from rejecting the claim. The available codes include:</w:t>
      </w:r>
    </w:p>
    <w:p w:rsidR="004667FC" w:rsidRPr="00EE678B" w:rsidRDefault="004667FC" w:rsidP="00C91FB8">
      <w:pPr>
        <w:rPr>
          <w:color w:val="0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82"/>
        <w:gridCol w:w="8160"/>
      </w:tblGrid>
      <w:tr w:rsidR="004667FC" w:rsidRPr="00EE678B" w:rsidTr="009B1D44">
        <w:trPr>
          <w:tblHeader/>
        </w:trPr>
        <w:tc>
          <w:tcPr>
            <w:tcW w:w="1087" w:type="dxa"/>
            <w:shd w:val="clear" w:color="auto" w:fill="D9D9D9"/>
            <w:vAlign w:val="center"/>
          </w:tcPr>
          <w:p w:rsidR="004667FC" w:rsidRPr="00EE678B" w:rsidRDefault="004667FC" w:rsidP="008E248B">
            <w:pPr>
              <w:keepNext/>
              <w:jc w:val="center"/>
              <w:rPr>
                <w:rFonts w:ascii="Arial" w:hAnsi="Arial" w:cs="Arial"/>
                <w:b/>
                <w:color w:val="000000"/>
              </w:rPr>
            </w:pPr>
            <w:r w:rsidRPr="00EE678B">
              <w:rPr>
                <w:rFonts w:ascii="Arial" w:hAnsi="Arial" w:cs="Arial"/>
                <w:b/>
                <w:color w:val="000000"/>
              </w:rPr>
              <w:t>Code</w:t>
            </w:r>
          </w:p>
        </w:tc>
        <w:tc>
          <w:tcPr>
            <w:tcW w:w="8273" w:type="dxa"/>
            <w:shd w:val="clear" w:color="auto" w:fill="D9D9D9"/>
            <w:vAlign w:val="center"/>
          </w:tcPr>
          <w:p w:rsidR="004667FC" w:rsidRPr="00EE678B" w:rsidRDefault="004667FC" w:rsidP="008E248B">
            <w:pPr>
              <w:keepNext/>
              <w:rPr>
                <w:rFonts w:ascii="Arial" w:hAnsi="Arial" w:cs="Arial"/>
                <w:b/>
                <w:color w:val="000000"/>
              </w:rPr>
            </w:pPr>
            <w:r w:rsidRPr="00EE678B">
              <w:rPr>
                <w:rFonts w:ascii="Arial" w:hAnsi="Arial" w:cs="Arial"/>
                <w:b/>
                <w:color w:val="000000"/>
              </w:rPr>
              <w:t>Description</w:t>
            </w:r>
          </w:p>
        </w:tc>
      </w:tr>
      <w:tr w:rsidR="004667FC" w:rsidRPr="00EE678B" w:rsidTr="00FF1AED">
        <w:tc>
          <w:tcPr>
            <w:tcW w:w="1087" w:type="dxa"/>
            <w:shd w:val="clear" w:color="auto" w:fill="auto"/>
          </w:tcPr>
          <w:p w:rsidR="004667FC" w:rsidRPr="00EE678B" w:rsidRDefault="004667FC" w:rsidP="008E248B">
            <w:pPr>
              <w:keepNext/>
              <w:jc w:val="center"/>
              <w:rPr>
                <w:color w:val="000000"/>
              </w:rPr>
            </w:pPr>
            <w:r w:rsidRPr="00EE678B">
              <w:rPr>
                <w:color w:val="000000"/>
              </w:rPr>
              <w:t>0</w:t>
            </w:r>
          </w:p>
        </w:tc>
        <w:tc>
          <w:tcPr>
            <w:tcW w:w="8273" w:type="dxa"/>
            <w:shd w:val="clear" w:color="auto" w:fill="auto"/>
          </w:tcPr>
          <w:p w:rsidR="004667FC" w:rsidRPr="00EE678B" w:rsidRDefault="004667FC" w:rsidP="008E248B">
            <w:pPr>
              <w:keepNext/>
              <w:rPr>
                <w:color w:val="000000"/>
              </w:rPr>
            </w:pPr>
            <w:r w:rsidRPr="00EE678B">
              <w:rPr>
                <w:color w:val="000000"/>
              </w:rPr>
              <w:t>NO PRODUCT SELECTION INDICATED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1</w:t>
            </w:r>
          </w:p>
        </w:tc>
        <w:tc>
          <w:tcPr>
            <w:tcW w:w="8273" w:type="dxa"/>
            <w:shd w:val="clear" w:color="auto" w:fill="auto"/>
          </w:tcPr>
          <w:p w:rsidR="004667FC" w:rsidRPr="00EE678B" w:rsidRDefault="004667FC" w:rsidP="00FF1AED">
            <w:pPr>
              <w:rPr>
                <w:color w:val="000000"/>
              </w:rPr>
            </w:pPr>
            <w:r w:rsidRPr="00EE678B">
              <w:rPr>
                <w:color w:val="000000"/>
              </w:rPr>
              <w:t>SUBSTITUTION NOT ALLOWED BY PRESCRIBER</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2</w:t>
            </w:r>
          </w:p>
        </w:tc>
        <w:tc>
          <w:tcPr>
            <w:tcW w:w="8273" w:type="dxa"/>
            <w:shd w:val="clear" w:color="auto" w:fill="auto"/>
          </w:tcPr>
          <w:p w:rsidR="004667FC" w:rsidRPr="00EE678B" w:rsidRDefault="004667FC" w:rsidP="00FF1AED">
            <w:pPr>
              <w:rPr>
                <w:color w:val="000000"/>
              </w:rPr>
            </w:pPr>
            <w:r w:rsidRPr="00EE678B">
              <w:rPr>
                <w:color w:val="000000"/>
              </w:rPr>
              <w:t>SUBSTITUTION ALLOWED-PATIENT REQUESTED PRODUCT DISPENSED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3</w:t>
            </w:r>
          </w:p>
        </w:tc>
        <w:tc>
          <w:tcPr>
            <w:tcW w:w="8273" w:type="dxa"/>
            <w:shd w:val="clear" w:color="auto" w:fill="auto"/>
          </w:tcPr>
          <w:p w:rsidR="004667FC" w:rsidRPr="00EE678B" w:rsidRDefault="004667FC" w:rsidP="00FF1AED">
            <w:pPr>
              <w:rPr>
                <w:color w:val="000000"/>
              </w:rPr>
            </w:pPr>
            <w:r w:rsidRPr="00EE678B">
              <w:rPr>
                <w:color w:val="000000"/>
              </w:rPr>
              <w:t>SUBSTITUTION ALLOWED-PHARMACIST SELECTED PRODUCT DISPENSED</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4</w:t>
            </w:r>
          </w:p>
        </w:tc>
        <w:tc>
          <w:tcPr>
            <w:tcW w:w="8273" w:type="dxa"/>
            <w:shd w:val="clear" w:color="auto" w:fill="auto"/>
          </w:tcPr>
          <w:p w:rsidR="004667FC" w:rsidRPr="00EE678B" w:rsidRDefault="004667FC" w:rsidP="00FF1AED">
            <w:pPr>
              <w:rPr>
                <w:color w:val="000000"/>
              </w:rPr>
            </w:pPr>
            <w:r w:rsidRPr="00EE678B">
              <w:rPr>
                <w:color w:val="000000"/>
              </w:rPr>
              <w:t>SUBSTITUTION ALLOWED-GENERIC DRUG NOT IN STOCK</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5</w:t>
            </w:r>
          </w:p>
        </w:tc>
        <w:tc>
          <w:tcPr>
            <w:tcW w:w="8273" w:type="dxa"/>
            <w:shd w:val="clear" w:color="auto" w:fill="auto"/>
          </w:tcPr>
          <w:p w:rsidR="004667FC" w:rsidRPr="00EE678B" w:rsidRDefault="004667FC" w:rsidP="00FF1AED">
            <w:pPr>
              <w:rPr>
                <w:color w:val="000000"/>
              </w:rPr>
            </w:pPr>
            <w:r w:rsidRPr="00EE678B">
              <w:rPr>
                <w:color w:val="000000"/>
              </w:rPr>
              <w:t>SUBSTITUTION ALLOWED-BRAND DRUG DISPENSED AS A GENERIC</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6</w:t>
            </w:r>
          </w:p>
        </w:tc>
        <w:tc>
          <w:tcPr>
            <w:tcW w:w="8273" w:type="dxa"/>
            <w:shd w:val="clear" w:color="auto" w:fill="auto"/>
          </w:tcPr>
          <w:p w:rsidR="004667FC" w:rsidRPr="00EE678B" w:rsidRDefault="004667FC" w:rsidP="00FF1AED">
            <w:pPr>
              <w:rPr>
                <w:color w:val="000000"/>
              </w:rPr>
            </w:pPr>
            <w:r w:rsidRPr="00EE678B">
              <w:rPr>
                <w:color w:val="000000"/>
              </w:rPr>
              <w:t>OVERRIDE</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7</w:t>
            </w:r>
          </w:p>
        </w:tc>
        <w:tc>
          <w:tcPr>
            <w:tcW w:w="8273" w:type="dxa"/>
            <w:shd w:val="clear" w:color="auto" w:fill="auto"/>
          </w:tcPr>
          <w:p w:rsidR="004667FC" w:rsidRPr="00EE678B" w:rsidRDefault="004667FC" w:rsidP="00FF1AED">
            <w:pPr>
              <w:rPr>
                <w:color w:val="000000"/>
              </w:rPr>
            </w:pPr>
            <w:r w:rsidRPr="00EE678B">
              <w:rPr>
                <w:color w:val="000000"/>
              </w:rPr>
              <w:t>SUBSTITUTION NOT ALLOWED-BRAND DRUG MANDATED BY LAW</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8</w:t>
            </w:r>
          </w:p>
        </w:tc>
        <w:tc>
          <w:tcPr>
            <w:tcW w:w="8273" w:type="dxa"/>
            <w:shd w:val="clear" w:color="auto" w:fill="auto"/>
          </w:tcPr>
          <w:p w:rsidR="004667FC" w:rsidRPr="00EE678B" w:rsidRDefault="004667FC" w:rsidP="00FF1AED">
            <w:pPr>
              <w:rPr>
                <w:color w:val="000000"/>
              </w:rPr>
            </w:pPr>
            <w:r w:rsidRPr="00EE678B">
              <w:rPr>
                <w:color w:val="000000"/>
              </w:rPr>
              <w:t>SUBSTITUTION ALLOWED-GENERIC DRUG NOT AVAILABLE IN MARKETPLACE</w:t>
            </w:r>
          </w:p>
        </w:tc>
      </w:tr>
      <w:tr w:rsidR="004667FC" w:rsidRPr="00EE678B" w:rsidTr="00FF1AED">
        <w:tc>
          <w:tcPr>
            <w:tcW w:w="1087" w:type="dxa"/>
            <w:shd w:val="clear" w:color="auto" w:fill="auto"/>
          </w:tcPr>
          <w:p w:rsidR="004667FC" w:rsidRPr="00EE678B" w:rsidRDefault="004667FC" w:rsidP="00FF1AED">
            <w:pPr>
              <w:jc w:val="center"/>
              <w:rPr>
                <w:color w:val="000000"/>
              </w:rPr>
            </w:pPr>
            <w:r w:rsidRPr="00EE678B">
              <w:rPr>
                <w:color w:val="000000"/>
              </w:rPr>
              <w:t>9</w:t>
            </w:r>
          </w:p>
        </w:tc>
        <w:tc>
          <w:tcPr>
            <w:tcW w:w="8273" w:type="dxa"/>
            <w:shd w:val="clear" w:color="auto" w:fill="auto"/>
          </w:tcPr>
          <w:p w:rsidR="004667FC" w:rsidRPr="00EE678B" w:rsidRDefault="004667FC" w:rsidP="00FF1AED">
            <w:pPr>
              <w:rPr>
                <w:color w:val="000000"/>
              </w:rPr>
            </w:pPr>
            <w:r w:rsidRPr="00EE678B">
              <w:rPr>
                <w:color w:val="000000"/>
              </w:rPr>
              <w:t>OTHER</w:t>
            </w:r>
          </w:p>
        </w:tc>
      </w:tr>
    </w:tbl>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The DAW Code default is 0 – No Product Selection Indicated, unless the DAW Code has been set for this drug at the DRUG file level.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 xml:space="preserve">Enter </w:t>
      </w:r>
      <w:r w:rsidRPr="00EE678B">
        <w:rPr>
          <w:b/>
          <w:color w:val="000000"/>
          <w:szCs w:val="20"/>
        </w:rPr>
        <w:t>21</w:t>
      </w:r>
      <w:r w:rsidRPr="00EE678B">
        <w:rPr>
          <w:color w:val="000000"/>
          <w:szCs w:val="20"/>
        </w:rPr>
        <w:t xml:space="preserve"> to edit the field.</w:t>
      </w:r>
    </w:p>
    <w:p w:rsidR="004667FC" w:rsidRPr="00EE678B" w:rsidRDefault="004667FC" w:rsidP="004667FC">
      <w:pPr>
        <w:rPr>
          <w:color w:val="000000"/>
          <w:szCs w:val="20"/>
        </w:rPr>
      </w:pPr>
    </w:p>
    <w:p w:rsidR="004667FC" w:rsidRPr="00EE678B" w:rsidRDefault="004667FC" w:rsidP="008E248B">
      <w:pPr>
        <w:pStyle w:val="ExampleHeading"/>
      </w:pPr>
      <w:r w:rsidRPr="00EE678B">
        <w:t>Example: Editing an ePharmacy Order (continued)</w:t>
      </w:r>
    </w:p>
    <w:p w:rsidR="004667FC" w:rsidRPr="00EE678B" w:rsidRDefault="004667FC" w:rsidP="0011547D">
      <w:pPr>
        <w:pStyle w:val="ScreenCapture"/>
      </w:pPr>
      <w:r w:rsidRPr="00EE678B">
        <w:t>OP Medications (ACTIVE)       Nov 03, 2005@12:51:52          Page:    3 of    3</w:t>
      </w:r>
    </w:p>
    <w:p w:rsidR="004667FC" w:rsidRPr="00EE678B" w:rsidRDefault="004667FC" w:rsidP="0011547D">
      <w:pPr>
        <w:pStyle w:val="ScreenCapture"/>
      </w:pPr>
      <w:r w:rsidRPr="00EE678B">
        <w:t xml:space="preserve">OPPATIENT,FOUR                                                               </w:t>
      </w:r>
      <w:r w:rsidRPr="00EE678B">
        <w:rPr>
          <w:color w:val="FFFFFF"/>
          <w:shd w:val="clear" w:color="auto" w:fill="000000"/>
        </w:rPr>
        <w:t xml:space="preserve">&lt;A&gt; </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p>
    <w:p w:rsidR="004667FC" w:rsidRPr="00EE678B" w:rsidRDefault="004667FC" w:rsidP="0011547D">
      <w:pPr>
        <w:pStyle w:val="ScreenCapture"/>
      </w:pPr>
      <w:r w:rsidRPr="00EE678B">
        <w:t xml:space="preserve">(19)      Counseling: YES                      Was Counseling Understood: YES  </w:t>
      </w:r>
    </w:p>
    <w:p w:rsidR="004667FC" w:rsidRPr="00EE678B" w:rsidRDefault="004667FC" w:rsidP="0011547D">
      <w:pPr>
        <w:pStyle w:val="ScreenCapture"/>
      </w:pPr>
      <w:r w:rsidRPr="00EE678B">
        <w:t xml:space="preserve">(20)     Refill Data                                                           </w:t>
      </w:r>
    </w:p>
    <w:p w:rsidR="004667FC" w:rsidRPr="00EE678B" w:rsidRDefault="004667FC" w:rsidP="0011547D">
      <w:pPr>
        <w:pStyle w:val="ScreenCapture"/>
      </w:pPr>
      <w:r w:rsidRPr="00EE678B">
        <w:t xml:space="preserve">(21)        DAW Code: 0 - NO PRODUCT SELECTION INDICATED                       </w:t>
      </w:r>
    </w:p>
    <w:p w:rsidR="004667FC" w:rsidRPr="00EE678B" w:rsidRDefault="004667FC" w:rsidP="0011547D">
      <w:pPr>
        <w:pStyle w:val="ScreenCapture"/>
      </w:pPr>
      <w:r w:rsidRPr="00EE678B">
        <w:t xml:space="preserve">   Entry By: OPPHARMACIST4,THREE                   Entry Date: 11/03/05 12:50:51</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rPr>
          <w:b/>
        </w:rPr>
      </w:pPr>
      <w:r w:rsidRPr="00EE678B">
        <w:t xml:space="preserve">Select Action: Next Screen// </w:t>
      </w:r>
      <w:r w:rsidRPr="00EE678B">
        <w:rPr>
          <w:b/>
        </w:rPr>
        <w:t>21</w:t>
      </w:r>
    </w:p>
    <w:p w:rsidR="004667FC" w:rsidRPr="00EE678B" w:rsidRDefault="004667FC" w:rsidP="0011547D">
      <w:pPr>
        <w:pStyle w:val="ScreenCapture"/>
      </w:pPr>
    </w:p>
    <w:p w:rsidR="004667FC" w:rsidRPr="00EE678B" w:rsidRDefault="004667FC" w:rsidP="0011547D">
      <w:pPr>
        <w:pStyle w:val="ScreenCapture"/>
        <w:rPr>
          <w:b/>
        </w:rPr>
      </w:pPr>
      <w:r w:rsidRPr="00EE678B">
        <w:t xml:space="preserve">DAW CODE: 0// </w:t>
      </w:r>
      <w:r w:rsidRPr="00EE678B">
        <w:rPr>
          <w:b/>
        </w:rPr>
        <w:t>??</w:t>
      </w:r>
    </w:p>
    <w:p w:rsidR="004667FC" w:rsidRPr="00EE678B" w:rsidRDefault="004667FC" w:rsidP="0011547D">
      <w:pPr>
        <w:pStyle w:val="ScreenCapture"/>
      </w:pPr>
    </w:p>
    <w:p w:rsidR="004667FC" w:rsidRPr="00EE678B" w:rsidRDefault="004667FC" w:rsidP="0011547D">
      <w:pPr>
        <w:pStyle w:val="ScreenCapture"/>
      </w:pPr>
      <w:r w:rsidRPr="00EE678B">
        <w:t>Answer with BPS NCPDP DAW CODE</w:t>
      </w:r>
    </w:p>
    <w:p w:rsidR="004667FC" w:rsidRPr="00EE678B" w:rsidRDefault="004667FC" w:rsidP="0011547D">
      <w:pPr>
        <w:pStyle w:val="ScreenCapture"/>
      </w:pPr>
      <w:r w:rsidRPr="00EE678B">
        <w:t xml:space="preserve">   Choose from:</w:t>
      </w:r>
    </w:p>
    <w:p w:rsidR="004667FC" w:rsidRPr="00EE678B" w:rsidRDefault="004667FC" w:rsidP="0011547D">
      <w:pPr>
        <w:pStyle w:val="ScreenCapture"/>
      </w:pPr>
      <w:r w:rsidRPr="00EE678B">
        <w:t xml:space="preserve">   0        NO PRODUCT SELECTION INDICATED</w:t>
      </w:r>
    </w:p>
    <w:p w:rsidR="004667FC" w:rsidRPr="00EE678B" w:rsidRDefault="004667FC" w:rsidP="0011547D">
      <w:pPr>
        <w:pStyle w:val="ScreenCapture"/>
      </w:pPr>
      <w:r w:rsidRPr="00EE678B">
        <w:t xml:space="preserve">   1        SUBSTITUTION NOT ALLOWED BY PRESCRIBER</w:t>
      </w:r>
    </w:p>
    <w:p w:rsidR="004667FC" w:rsidRPr="00EE678B" w:rsidRDefault="004667FC" w:rsidP="0011547D">
      <w:pPr>
        <w:pStyle w:val="ScreenCapture"/>
      </w:pPr>
      <w:r w:rsidRPr="00EE678B">
        <w:t xml:space="preserve">   2        SUBSTITUTION ALLOWED-PATIENT REQUESTED PRODUCT DISPENSED</w:t>
      </w:r>
    </w:p>
    <w:p w:rsidR="004667FC" w:rsidRPr="00EE678B" w:rsidRDefault="004667FC" w:rsidP="0011547D">
      <w:pPr>
        <w:pStyle w:val="ScreenCapture"/>
      </w:pPr>
      <w:r w:rsidRPr="00EE678B">
        <w:t xml:space="preserve">   3        SUBSTITUTION ALLOWED-PHARMACIST SELECTED PRODUCT DISPENSED</w:t>
      </w:r>
    </w:p>
    <w:p w:rsidR="004667FC" w:rsidRPr="00EE678B" w:rsidRDefault="004667FC" w:rsidP="0011547D">
      <w:pPr>
        <w:pStyle w:val="ScreenCapture"/>
      </w:pPr>
      <w:r w:rsidRPr="00EE678B">
        <w:t xml:space="preserve">   4        SUBSTITUTION ALLOWED-GENERIC DRUG NOT IN STOCK</w:t>
      </w:r>
    </w:p>
    <w:p w:rsidR="004667FC" w:rsidRPr="00EE678B" w:rsidRDefault="004667FC" w:rsidP="0011547D">
      <w:pPr>
        <w:pStyle w:val="ScreenCapture"/>
      </w:pPr>
      <w:r w:rsidRPr="00EE678B">
        <w:t xml:space="preserve">   5        SUBSTITUTION ALLOWED-BRAND DRUG DISPENSED AS A GENERIC</w:t>
      </w:r>
    </w:p>
    <w:p w:rsidR="004667FC" w:rsidRPr="00EE678B" w:rsidRDefault="004667FC" w:rsidP="0011547D">
      <w:pPr>
        <w:pStyle w:val="ScreenCapture"/>
      </w:pPr>
      <w:r w:rsidRPr="00EE678B">
        <w:t xml:space="preserve">   6        OVERRIDE</w:t>
      </w:r>
    </w:p>
    <w:p w:rsidR="004667FC" w:rsidRPr="00EE678B" w:rsidRDefault="004667FC" w:rsidP="0011547D">
      <w:pPr>
        <w:pStyle w:val="ScreenCapture"/>
      </w:pPr>
      <w:r w:rsidRPr="00EE678B">
        <w:t xml:space="preserve">   7        SUBSTITUTION NOT ALLOWED-BRAND DRUG MANDATED BY LAW</w:t>
      </w:r>
    </w:p>
    <w:p w:rsidR="004667FC" w:rsidRPr="00EE678B" w:rsidRDefault="004667FC" w:rsidP="0011547D">
      <w:pPr>
        <w:pStyle w:val="ScreenCapture"/>
      </w:pPr>
      <w:r w:rsidRPr="00EE678B">
        <w:t xml:space="preserve">   8        SUBSTITUTION ALLOWED-GENERIC DRUG NOT AVAILABLE IN MARKETPLACE</w:t>
      </w:r>
    </w:p>
    <w:p w:rsidR="004667FC" w:rsidRPr="00EE678B" w:rsidRDefault="004667FC" w:rsidP="0011547D">
      <w:pPr>
        <w:pStyle w:val="ScreenCapture"/>
      </w:pPr>
      <w:r w:rsidRPr="00EE678B">
        <w:t xml:space="preserve">   9        OTHER</w:t>
      </w:r>
    </w:p>
    <w:p w:rsidR="004667FC" w:rsidRPr="00EE678B" w:rsidRDefault="004667FC" w:rsidP="0011547D">
      <w:pPr>
        <w:pStyle w:val="ScreenCapture"/>
      </w:pPr>
      <w:r w:rsidRPr="00EE678B">
        <w:t xml:space="preserve">   </w:t>
      </w:r>
    </w:p>
    <w:p w:rsidR="004667FC" w:rsidRPr="00EE678B" w:rsidRDefault="004667FC" w:rsidP="0011547D">
      <w:pPr>
        <w:pStyle w:val="ScreenCapture"/>
      </w:pPr>
    </w:p>
    <w:p w:rsidR="004667FC" w:rsidRPr="00EE678B" w:rsidRDefault="004667FC" w:rsidP="0011547D">
      <w:pPr>
        <w:pStyle w:val="ScreenCapture"/>
      </w:pPr>
      <w:r w:rsidRPr="00EE678B">
        <w:t>Dispensed As Written code. This information is used for electronic claim transmi</w:t>
      </w:r>
    </w:p>
    <w:p w:rsidR="004667FC" w:rsidRPr="00EE678B" w:rsidRDefault="004667FC" w:rsidP="0011547D">
      <w:pPr>
        <w:pStyle w:val="ScreenCapture"/>
      </w:pPr>
      <w:r w:rsidRPr="00EE678B">
        <w:t>ssion to third party payers (insurance companies).</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DAW CODE: 0// </w:t>
      </w:r>
      <w:r w:rsidRPr="00EE678B">
        <w:rPr>
          <w:b/>
        </w:rPr>
        <w:t>5</w:t>
      </w:r>
      <w:r w:rsidRPr="00EE678B">
        <w:t xml:space="preserve"> - SUBSTITUTION ALLOWED-BRAND DRUG DISPENSED AS A GENERIC</w:t>
      </w:r>
    </w:p>
    <w:p w:rsidR="004667FC" w:rsidRPr="00EE678B" w:rsidRDefault="004667FC" w:rsidP="0011547D">
      <w:pPr>
        <w:pStyle w:val="ScreenCapture"/>
      </w:pPr>
      <w:r w:rsidRPr="00EE678B">
        <w:t xml:space="preserve">Are You Sure You Want to Update Rx 100003853? Yes// </w:t>
      </w:r>
      <w:r w:rsidRPr="00EE678B">
        <w:rPr>
          <w:b/>
        </w:rPr>
        <w:t>&lt;Enter&gt;</w:t>
      </w:r>
    </w:p>
    <w:p w:rsidR="004667FC" w:rsidRPr="00EE678B" w:rsidRDefault="004667FC" w:rsidP="004667FC">
      <w:pPr>
        <w:rPr>
          <w:color w:val="000000"/>
          <w:szCs w:val="20"/>
        </w:rPr>
      </w:pPr>
    </w:p>
    <w:p w:rsidR="004667FC" w:rsidRPr="00EE678B" w:rsidRDefault="004667FC" w:rsidP="004667FC">
      <w:pPr>
        <w:rPr>
          <w:color w:val="000000"/>
          <w:szCs w:val="24"/>
        </w:rPr>
      </w:pPr>
      <w:r w:rsidRPr="00EE678B">
        <w:rPr>
          <w:color w:val="000000"/>
          <w:szCs w:val="24"/>
        </w:rPr>
        <w:t>The field is updated and displayed in the Medication Profile.</w:t>
      </w:r>
    </w:p>
    <w:p w:rsidR="004667FC" w:rsidRPr="00EE678B" w:rsidRDefault="004667FC" w:rsidP="004667FC">
      <w:pPr>
        <w:rPr>
          <w:color w:val="000000"/>
          <w:szCs w:val="20"/>
        </w:rPr>
      </w:pPr>
    </w:p>
    <w:p w:rsidR="004667FC" w:rsidRPr="00EE678B" w:rsidRDefault="004667FC" w:rsidP="0011547D">
      <w:pPr>
        <w:pStyle w:val="ScreenCapture"/>
      </w:pPr>
      <w:r w:rsidRPr="00EE678B">
        <w:t>OP Medications (ACTIVE)       Nov 03, 2005@12:51:52          Page:    1 of    3</w:t>
      </w:r>
    </w:p>
    <w:p w:rsidR="004667FC" w:rsidRPr="00EE678B" w:rsidRDefault="004667FC" w:rsidP="0011547D">
      <w:pPr>
        <w:pStyle w:val="ScreenCapture"/>
      </w:pPr>
      <w:r w:rsidRPr="00EE678B">
        <w:t xml:space="preserve">OPPATIENT,FOUR                                                               </w:t>
      </w:r>
      <w:r w:rsidRPr="00EE678B">
        <w:rPr>
          <w:color w:val="FFFFFF"/>
          <w:shd w:val="clear" w:color="auto" w:fill="000000"/>
        </w:rPr>
        <w:t xml:space="preserve">&lt;A&gt; </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rPr>
          <w:bdr w:val="single" w:sz="4" w:space="0" w:color="auto"/>
        </w:rPr>
      </w:pPr>
    </w:p>
    <w:p w:rsidR="004667FC" w:rsidRPr="00EE678B" w:rsidRDefault="004667FC" w:rsidP="0011547D">
      <w:pPr>
        <w:pStyle w:val="ScreenCapture"/>
      </w:pPr>
      <w:r w:rsidRPr="00EE678B">
        <w:t xml:space="preserve">(19)      Counseling: YES                      Was Counseling Understood: YES  </w:t>
      </w:r>
    </w:p>
    <w:p w:rsidR="004667FC" w:rsidRPr="00EE678B" w:rsidRDefault="004667FC" w:rsidP="0011547D">
      <w:pPr>
        <w:pStyle w:val="ScreenCapture"/>
      </w:pPr>
      <w:r w:rsidRPr="00EE678B">
        <w:t xml:space="preserve">(20)     Refill Data                                                           </w:t>
      </w:r>
    </w:p>
    <w:p w:rsidR="004667FC" w:rsidRPr="00EE678B" w:rsidRDefault="004667FC" w:rsidP="0011547D">
      <w:pPr>
        <w:pStyle w:val="ScreenCapture"/>
      </w:pPr>
      <w:r w:rsidRPr="00EE678B">
        <w:t xml:space="preserve">(21)        DAW Code: 0 - NO PRODUCT SELECTION INDICATED                       </w:t>
      </w:r>
    </w:p>
    <w:p w:rsidR="004667FC" w:rsidRPr="00EE678B" w:rsidRDefault="004667FC" w:rsidP="0011547D">
      <w:pPr>
        <w:pStyle w:val="ScreenCapture"/>
      </w:pPr>
      <w:r w:rsidRPr="00EE678B">
        <w:t xml:space="preserve">   Entry By: OPPHARMACIST4,THREE                   Entry Date: 11/03/05 12:50:51</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 xml:space="preserve">Select Action: Quit// </w:t>
      </w:r>
    </w:p>
    <w:p w:rsidR="004667FC" w:rsidRPr="00EE678B" w:rsidRDefault="004667FC" w:rsidP="0011547D">
      <w:pPr>
        <w:pStyle w:val="ScreenCapture"/>
      </w:pPr>
    </w:p>
    <w:p w:rsidR="004667FC" w:rsidRPr="00EE678B" w:rsidRDefault="004667FC" w:rsidP="0011547D">
      <w:pPr>
        <w:pStyle w:val="ScreenCapture"/>
      </w:pPr>
      <w:r w:rsidRPr="00EE678B">
        <w:t>New OP Order (ROUTINE)        Nov 04, 2005@08:36:29          Page:    2 of    2</w:t>
      </w:r>
    </w:p>
    <w:p w:rsidR="004667FC" w:rsidRPr="00EE678B" w:rsidRDefault="004667FC" w:rsidP="0011547D">
      <w:pPr>
        <w:pStyle w:val="ScreenCapture"/>
      </w:pPr>
      <w:r w:rsidRPr="00EE678B">
        <w:t xml:space="preserve">OPPATIENT,FOUR                                                        </w:t>
      </w:r>
      <w:r w:rsidRPr="00EE678B">
        <w:rPr>
          <w:color w:val="FFFFFF"/>
          <w:shd w:val="clear" w:color="auto" w:fill="000000"/>
        </w:rPr>
        <w:t>&lt;A&gt;</w:t>
      </w:r>
    </w:p>
    <w:p w:rsidR="004667FC" w:rsidRPr="00EE678B" w:rsidRDefault="004667FC" w:rsidP="0011547D">
      <w:pPr>
        <w:pStyle w:val="ScreenCapture"/>
      </w:pPr>
      <w:r w:rsidRPr="00EE678B">
        <w:t xml:space="preserve">  PID: 000-01-1322P                                Ht(cm): _______ (______)  </w:t>
      </w:r>
    </w:p>
    <w:p w:rsidR="004667FC" w:rsidRPr="00EE678B" w:rsidRDefault="004667FC" w:rsidP="0011547D">
      <w:pPr>
        <w:pStyle w:val="ScreenCapture"/>
      </w:pPr>
      <w:r w:rsidRPr="00EE678B">
        <w:t xml:space="preserve">  DOB: JAN 13,1922 (83)                            Wt(kg): _______ (______)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(7)    Days Supply: 30                    (8)   QTY (TAB): 30               </w:t>
      </w:r>
    </w:p>
    <w:p w:rsidR="004667FC" w:rsidRPr="00EE678B" w:rsidRDefault="004667FC" w:rsidP="0011547D">
      <w:pPr>
        <w:pStyle w:val="ScreenCapture"/>
      </w:pPr>
      <w:r w:rsidRPr="00EE678B">
        <w:t xml:space="preserve"> (9)   # of Refills: 5                     (10)  Routing: WINDOW             </w:t>
      </w:r>
    </w:p>
    <w:p w:rsidR="004667FC" w:rsidRPr="00EE678B" w:rsidRDefault="004667FC" w:rsidP="0011547D">
      <w:pPr>
        <w:pStyle w:val="ScreenCapture"/>
      </w:pPr>
      <w:r w:rsidRPr="00EE678B">
        <w:t xml:space="preserve"> (11)         Clinic:                                                          </w:t>
      </w:r>
    </w:p>
    <w:p w:rsidR="004667FC" w:rsidRPr="00EE678B" w:rsidRDefault="004667FC" w:rsidP="0011547D">
      <w:pPr>
        <w:pStyle w:val="ScreenCapture"/>
      </w:pPr>
      <w:r w:rsidRPr="00EE678B">
        <w:t xml:space="preserve"> (12)       Provider: OPPROVIDER4,TWO                 (13)   Copies: 1          </w:t>
      </w:r>
    </w:p>
    <w:p w:rsidR="004667FC" w:rsidRPr="00EE678B" w:rsidRDefault="004667FC" w:rsidP="0011547D">
      <w:pPr>
        <w:pStyle w:val="ScreenCapture"/>
      </w:pPr>
      <w:r w:rsidRPr="00EE678B">
        <w:t xml:space="preserve"> (14)        Remarks: New Order Created by editing Rx # 100003840.            </w:t>
      </w:r>
    </w:p>
    <w:p w:rsidR="004667FC" w:rsidRPr="00EE678B" w:rsidRDefault="004667FC" w:rsidP="0011547D">
      <w:pPr>
        <w:pStyle w:val="ScreenCapture"/>
      </w:pPr>
      <w:r w:rsidRPr="00EE678B">
        <w:t xml:space="preserve">   Entry By: OPPHARMACIST4,THREE                 Entry Date: NOV 4,2005 08:36:06</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This change will create a new prescription!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Edit// </w:t>
      </w:r>
      <w:r w:rsidRPr="00EE678B">
        <w:rPr>
          <w:b/>
        </w:rPr>
        <w:t>AC</w:t>
      </w:r>
      <w:r w:rsidRPr="00EE678B">
        <w:t xml:space="preserve">   Accept </w:t>
      </w:r>
    </w:p>
    <w:p w:rsidR="004667FC" w:rsidRPr="00EE678B" w:rsidRDefault="004667FC" w:rsidP="0011547D">
      <w:pPr>
        <w:pStyle w:val="ScreenCapture"/>
      </w:pPr>
      <w:r w:rsidRPr="00EE678B">
        <w:t xml:space="preserve">Nature of Order: SERVICE CORRECTION//   </w:t>
      </w:r>
      <w:r w:rsidRPr="00EE678B">
        <w:rPr>
          <w:b/>
        </w:rPr>
        <w:t>&lt;Enter&gt;</w:t>
      </w:r>
      <w:r w:rsidRPr="00EE678B">
        <w:t xml:space="preserve">     S</w:t>
      </w:r>
    </w:p>
    <w:p w:rsidR="004667FC" w:rsidRPr="00EE678B" w:rsidRDefault="004667FC" w:rsidP="0011547D">
      <w:pPr>
        <w:pStyle w:val="ScreenCapture"/>
      </w:pPr>
      <w:r w:rsidRPr="00EE678B">
        <w:t xml:space="preserve">WAS THE PATIENT COUNSELED: NO// </w:t>
      </w:r>
      <w:r w:rsidRPr="00EE678B">
        <w:rPr>
          <w:b/>
        </w:rPr>
        <w:t>YES</w:t>
      </w:r>
    </w:p>
    <w:p w:rsidR="004667FC" w:rsidRPr="00EE678B" w:rsidRDefault="004667FC" w:rsidP="0011547D">
      <w:pPr>
        <w:pStyle w:val="ScreenCapture"/>
      </w:pPr>
      <w:r w:rsidRPr="00EE678B">
        <w:t xml:space="preserve">WAS COUNSELING UNDERSTOOD: NO// </w:t>
      </w:r>
      <w:r w:rsidRPr="00EE678B">
        <w:rPr>
          <w:b/>
        </w:rPr>
        <w:t>YES</w:t>
      </w:r>
    </w:p>
    <w:p w:rsidR="004667FC" w:rsidRPr="00EE678B" w:rsidRDefault="004667FC" w:rsidP="0011547D">
      <w:pPr>
        <w:pStyle w:val="ScreenCapture"/>
      </w:pPr>
    </w:p>
    <w:p w:rsidR="004667FC" w:rsidRPr="00EE678B" w:rsidRDefault="004667FC" w:rsidP="0011547D">
      <w:pPr>
        <w:pStyle w:val="ScreenCapture"/>
      </w:pPr>
      <w:r w:rsidRPr="00EE678B">
        <w:t xml:space="preserve">Do you want to enter a Progress Note? No//  </w:t>
      </w:r>
      <w:r w:rsidRPr="00EE678B">
        <w:rPr>
          <w:b/>
        </w:rPr>
        <w:t>&lt;Enter&gt;</w:t>
      </w:r>
      <w:r w:rsidRPr="00EE678B">
        <w:t xml:space="preserve"> NO</w:t>
      </w:r>
    </w:p>
    <w:p w:rsidR="004667FC" w:rsidRPr="00EE678B" w:rsidRDefault="004667FC" w:rsidP="0011547D">
      <w:pPr>
        <w:pStyle w:val="ScreenCapture"/>
        <w:rPr>
          <w:b/>
          <w:color w:val="000000"/>
          <w:szCs w:val="20"/>
        </w:rPr>
      </w:pPr>
      <w:r w:rsidRPr="00EE678B">
        <w:rPr>
          <w:b/>
          <w:color w:val="000000"/>
          <w:szCs w:val="20"/>
        </w:rPr>
        <w:t>---------------------------------example continues---------------------------------------</w:t>
      </w:r>
    </w:p>
    <w:p w:rsidR="004667FC" w:rsidRPr="00EE678B" w:rsidRDefault="004667FC" w:rsidP="0011547D">
      <w:pPr>
        <w:pStyle w:val="ScreenCapture"/>
      </w:pPr>
      <w:r w:rsidRPr="00EE678B">
        <w:t>Rx # 100003852         11/04/05</w:t>
      </w:r>
    </w:p>
    <w:p w:rsidR="004667FC" w:rsidRPr="00EE678B" w:rsidRDefault="004667FC" w:rsidP="0011547D">
      <w:pPr>
        <w:pStyle w:val="ScreenCapture"/>
      </w:pPr>
      <w:r w:rsidRPr="00EE678B">
        <w:t>OPPATIENT,FOUR                     #30</w:t>
      </w:r>
    </w:p>
    <w:p w:rsidR="004667FC" w:rsidRPr="00EE678B" w:rsidRDefault="004667FC" w:rsidP="0011547D">
      <w:pPr>
        <w:pStyle w:val="ScreenCapture"/>
      </w:pPr>
      <w:r w:rsidRPr="00EE678B">
        <w:t>TAKE ONE TABLET BY BY MOUTH FOUR TIMES A DAY FOR 30 DAYS WITH FOOD</w:t>
      </w:r>
    </w:p>
    <w:p w:rsidR="004667FC" w:rsidRPr="00EE678B" w:rsidRDefault="004667FC" w:rsidP="0011547D">
      <w:pPr>
        <w:pStyle w:val="ScreenCapture"/>
      </w:pPr>
      <w:r w:rsidRPr="00EE678B">
        <w:t>AVOIDING DAIRY FOODS</w:t>
      </w:r>
    </w:p>
    <w:p w:rsidR="004667FC" w:rsidRPr="00EE678B" w:rsidRDefault="004667FC" w:rsidP="0011547D">
      <w:pPr>
        <w:pStyle w:val="ScreenCapture"/>
      </w:pPr>
    </w:p>
    <w:p w:rsidR="004667FC" w:rsidRPr="00EE678B" w:rsidRDefault="004667FC" w:rsidP="0011547D">
      <w:pPr>
        <w:pStyle w:val="ScreenCapture"/>
      </w:pPr>
      <w:r w:rsidRPr="00EE678B">
        <w:t>PREDNISONE 5MG TAB</w:t>
      </w:r>
    </w:p>
    <w:p w:rsidR="004667FC" w:rsidRPr="00EE678B" w:rsidRDefault="004667FC" w:rsidP="0011547D">
      <w:pPr>
        <w:pStyle w:val="ScreenCapture"/>
      </w:pPr>
      <w:r w:rsidRPr="00EE678B">
        <w:t>OPPROVIDER4,TWO            OPPHARMACIST4,THREE</w:t>
      </w:r>
    </w:p>
    <w:p w:rsidR="004667FC" w:rsidRPr="00EE678B" w:rsidRDefault="004667FC" w:rsidP="0011547D">
      <w:pPr>
        <w:pStyle w:val="ScreenCapture"/>
      </w:pPr>
      <w:r w:rsidRPr="00EE678B">
        <w:t># of Refills: 5</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 xml:space="preserve"> YES...</w:t>
      </w:r>
    </w:p>
    <w:p w:rsidR="004667FC" w:rsidRPr="00EE678B" w:rsidRDefault="004667FC" w:rsidP="0011547D">
      <w:pPr>
        <w:pStyle w:val="ScreenCapture"/>
      </w:pPr>
      <w:r w:rsidRPr="00EE678B">
        <w:t>Claim has status E REJECTED. Not reversed.</w:t>
      </w:r>
    </w:p>
    <w:p w:rsidR="004667FC" w:rsidRPr="00EE678B" w:rsidRDefault="004667FC" w:rsidP="0011547D">
      <w:pPr>
        <w:pStyle w:val="ScreenCapture"/>
      </w:pPr>
    </w:p>
    <w:p w:rsidR="004667FC" w:rsidRPr="00EE678B" w:rsidRDefault="00BD4F13" w:rsidP="0011547D">
      <w:pPr>
        <w:pStyle w:val="ScreenCapture"/>
      </w:pPr>
      <w:bookmarkStart w:id="4878" w:name="pa257"/>
      <w:r>
        <w:t xml:space="preserve">Veteran </w:t>
      </w:r>
      <w:bookmarkEnd w:id="4878"/>
      <w:r w:rsidR="004667FC" w:rsidRPr="00EE678B">
        <w:t>Prescription 100003852 successfully submitted to ECME for claim generation.</w:t>
      </w:r>
    </w:p>
    <w:p w:rsidR="004667FC" w:rsidRPr="00EE678B" w:rsidRDefault="004667FC" w:rsidP="0011547D">
      <w:pPr>
        <w:pStyle w:val="ScreenCapture"/>
      </w:pPr>
    </w:p>
    <w:p w:rsidR="004667FC" w:rsidRPr="00EE678B" w:rsidRDefault="004667FC" w:rsidP="0011547D">
      <w:pPr>
        <w:pStyle w:val="ScreenCapture"/>
      </w:pPr>
      <w:r w:rsidRPr="00EE678B">
        <w:t>Claim Status:</w:t>
      </w:r>
    </w:p>
    <w:p w:rsidR="004667FC" w:rsidRPr="00EE678B" w:rsidRDefault="004667FC" w:rsidP="0011547D">
      <w:pPr>
        <w:pStyle w:val="ScreenCapture"/>
      </w:pPr>
      <w:r w:rsidRPr="00EE678B">
        <w:t>IN PROGRESS-Waiting to start</w:t>
      </w:r>
    </w:p>
    <w:p w:rsidR="004667FC" w:rsidRPr="00EE678B" w:rsidRDefault="004667FC" w:rsidP="0011547D">
      <w:pPr>
        <w:pStyle w:val="ScreenCapture"/>
      </w:pPr>
      <w:r w:rsidRPr="00EE678B">
        <w:t>IN PROGRESS-Waiting for packet build</w:t>
      </w:r>
    </w:p>
    <w:p w:rsidR="004667FC" w:rsidRPr="00EE678B" w:rsidRDefault="004667FC" w:rsidP="0011547D">
      <w:pPr>
        <w:pStyle w:val="ScreenCapture"/>
      </w:pPr>
      <w:r w:rsidRPr="00EE678B">
        <w:t>IN PROGRESS-Packet being built</w:t>
      </w:r>
    </w:p>
    <w:p w:rsidR="004667FC" w:rsidRPr="00EE678B" w:rsidRDefault="004667FC" w:rsidP="0011547D">
      <w:pPr>
        <w:pStyle w:val="ScreenCapture"/>
      </w:pPr>
      <w:r w:rsidRPr="00EE678B">
        <w:t>IN PROGRESS-Waiting for transmit</w:t>
      </w:r>
    </w:p>
    <w:p w:rsidR="004667FC" w:rsidRPr="00EE678B" w:rsidRDefault="004667FC" w:rsidP="0011547D">
      <w:pPr>
        <w:pStyle w:val="ScreenCapture"/>
      </w:pPr>
      <w:r w:rsidRPr="00EE678B">
        <w:t>IN PROGRESS-Transmitting</w:t>
      </w:r>
    </w:p>
    <w:p w:rsidR="004667FC" w:rsidRPr="00EE678B" w:rsidRDefault="004667FC" w:rsidP="0011547D">
      <w:pPr>
        <w:pStyle w:val="ScreenCapture"/>
      </w:pPr>
      <w:r w:rsidRPr="00EE678B">
        <w:t>E PAYABLE</w:t>
      </w:r>
    </w:p>
    <w:p w:rsidR="004667FC" w:rsidRPr="00EE678B" w:rsidRDefault="004667FC" w:rsidP="00C91FB8">
      <w:pPr>
        <w:rPr>
          <w:color w:val="000000"/>
        </w:rPr>
      </w:pPr>
    </w:p>
    <w:p w:rsidR="004667FC" w:rsidRPr="00EE678B" w:rsidRDefault="004667FC" w:rsidP="007A1309">
      <w:pPr>
        <w:pStyle w:val="Heading3"/>
        <w:rPr>
          <w:color w:val="000000"/>
        </w:rPr>
      </w:pPr>
      <w:bookmarkStart w:id="4879" w:name="_Toc280701294"/>
      <w:bookmarkStart w:id="4880" w:name="_Toc299044465"/>
      <w:bookmarkStart w:id="4881" w:name="_Toc280853634"/>
      <w:bookmarkStart w:id="4882" w:name="_Toc303286201"/>
      <w:bookmarkStart w:id="4883" w:name="_Toc339962085"/>
      <w:bookmarkStart w:id="4884" w:name="_Toc339962599"/>
      <w:bookmarkStart w:id="4885" w:name="_Toc340138744"/>
      <w:bookmarkStart w:id="4886" w:name="_Toc340139015"/>
      <w:bookmarkStart w:id="4887" w:name="_Toc340139294"/>
      <w:bookmarkStart w:id="4888" w:name="_Toc340143908"/>
      <w:bookmarkStart w:id="4889" w:name="_Toc340144165"/>
      <w:bookmarkStart w:id="4890" w:name="_Toc4140479"/>
      <w:r w:rsidRPr="00EE678B">
        <w:rPr>
          <w:color w:val="000000"/>
        </w:rPr>
        <w:t>DAW/NDC Edit</w:t>
      </w:r>
      <w:bookmarkEnd w:id="4879"/>
      <w:bookmarkEnd w:id="4880"/>
      <w:bookmarkEnd w:id="4881"/>
      <w:bookmarkEnd w:id="4882"/>
      <w:bookmarkEnd w:id="4883"/>
      <w:bookmarkEnd w:id="4884"/>
      <w:bookmarkEnd w:id="4885"/>
      <w:bookmarkEnd w:id="4886"/>
      <w:bookmarkEnd w:id="4887"/>
      <w:bookmarkEnd w:id="4888"/>
      <w:bookmarkEnd w:id="4889"/>
      <w:bookmarkEnd w:id="4890"/>
      <w:r w:rsidRPr="00EE678B">
        <w:fldChar w:fldCharType="begin"/>
      </w:r>
      <w:r w:rsidRPr="00EE678B">
        <w:instrText>XE "DAW/NDC Edit"</w:instrText>
      </w:r>
      <w:r w:rsidRPr="00EE678B">
        <w:fldChar w:fldCharType="end"/>
      </w:r>
    </w:p>
    <w:p w:rsidR="004667FC" w:rsidRPr="00EE678B" w:rsidRDefault="004667FC" w:rsidP="004667FC">
      <w:pPr>
        <w:rPr>
          <w:color w:val="000000"/>
        </w:rPr>
      </w:pPr>
    </w:p>
    <w:p w:rsidR="004667FC" w:rsidRPr="00EE678B" w:rsidRDefault="004667FC" w:rsidP="004667FC">
      <w:pPr>
        <w:rPr>
          <w:color w:val="000000"/>
        </w:rPr>
      </w:pPr>
      <w:r w:rsidRPr="00EE678B">
        <w:rPr>
          <w:color w:val="000000"/>
        </w:rPr>
        <w:t>The Dispensed As Written</w:t>
      </w:r>
      <w:r w:rsidR="005F43EA" w:rsidRPr="00EE678B">
        <w:rPr>
          <w:color w:val="000000"/>
        </w:rPr>
        <w:t xml:space="preserve"> </w:t>
      </w:r>
      <w:r w:rsidRPr="00EE678B">
        <w:rPr>
          <w:color w:val="000000"/>
        </w:rPr>
        <w:t>(DAW)/National Drug Code (NDC) field for discontinued and expired orders can be edited.</w:t>
      </w:r>
    </w:p>
    <w:p w:rsidR="004667FC" w:rsidRPr="00EE678B" w:rsidRDefault="004667FC" w:rsidP="004667FC">
      <w:pPr>
        <w:rPr>
          <w:color w:val="000000"/>
        </w:rPr>
      </w:pPr>
    </w:p>
    <w:p w:rsidR="004667FC" w:rsidRPr="00EE678B" w:rsidRDefault="004667FC" w:rsidP="004667FC">
      <w:pPr>
        <w:rPr>
          <w:color w:val="000000"/>
        </w:rPr>
      </w:pPr>
      <w:r w:rsidRPr="00EE678B">
        <w:rPr>
          <w:color w:val="000000"/>
          <w:szCs w:val="24"/>
        </w:rPr>
        <w:t xml:space="preserve">For ePharmacy prescriptions, </w:t>
      </w:r>
      <w:r w:rsidRPr="00EE678B">
        <w:rPr>
          <w:color w:val="000000"/>
        </w:rPr>
        <w:t>the DAW/NDC field for discontinued and expired orders can be edited. The following statuses are editable.</w:t>
      </w:r>
    </w:p>
    <w:p w:rsidR="004667FC" w:rsidRPr="00EE678B" w:rsidRDefault="004667FC">
      <w:pPr>
        <w:numPr>
          <w:ilvl w:val="0"/>
          <w:numId w:val="65"/>
        </w:numPr>
        <w:spacing w:before="120"/>
        <w:rPr>
          <w:color w:val="000000"/>
        </w:rPr>
        <w:pPrChange w:id="4891" w:author="Fred Perez" w:date="2019-03-22T09:44:00Z">
          <w:pPr>
            <w:numPr>
              <w:numId w:val="69"/>
            </w:numPr>
            <w:tabs>
              <w:tab w:val="num" w:pos="720"/>
            </w:tabs>
            <w:spacing w:before="120"/>
            <w:ind w:left="720" w:hanging="360"/>
          </w:pPr>
        </w:pPrChange>
      </w:pPr>
      <w:r w:rsidRPr="00EE678B">
        <w:rPr>
          <w:color w:val="000000"/>
        </w:rPr>
        <w:t>11 – EXPIRED</w:t>
      </w:r>
    </w:p>
    <w:p w:rsidR="004667FC" w:rsidRPr="00EE678B" w:rsidRDefault="004667FC">
      <w:pPr>
        <w:numPr>
          <w:ilvl w:val="0"/>
          <w:numId w:val="65"/>
        </w:numPr>
        <w:rPr>
          <w:color w:val="000000"/>
        </w:rPr>
        <w:pPrChange w:id="4892" w:author="Fred Perez" w:date="2019-03-22T09:44:00Z">
          <w:pPr>
            <w:numPr>
              <w:numId w:val="69"/>
            </w:numPr>
            <w:tabs>
              <w:tab w:val="num" w:pos="720"/>
            </w:tabs>
            <w:ind w:left="720" w:hanging="360"/>
          </w:pPr>
        </w:pPrChange>
      </w:pPr>
      <w:r w:rsidRPr="00EE678B">
        <w:rPr>
          <w:color w:val="000000"/>
        </w:rPr>
        <w:t>12 – DISCONTINUED</w:t>
      </w:r>
    </w:p>
    <w:p w:rsidR="004667FC" w:rsidRPr="00EE678B" w:rsidRDefault="004667FC">
      <w:pPr>
        <w:numPr>
          <w:ilvl w:val="0"/>
          <w:numId w:val="65"/>
        </w:numPr>
        <w:rPr>
          <w:color w:val="000000"/>
        </w:rPr>
        <w:pPrChange w:id="4893" w:author="Fred Perez" w:date="2019-03-22T09:44:00Z">
          <w:pPr>
            <w:numPr>
              <w:numId w:val="69"/>
            </w:numPr>
            <w:tabs>
              <w:tab w:val="num" w:pos="720"/>
            </w:tabs>
            <w:ind w:left="720" w:hanging="360"/>
          </w:pPr>
        </w:pPrChange>
      </w:pPr>
      <w:r w:rsidRPr="00EE678B">
        <w:rPr>
          <w:color w:val="000000"/>
        </w:rPr>
        <w:t>14</w:t>
      </w:r>
      <w:r w:rsidR="00D8267F" w:rsidRPr="00EE678B">
        <w:rPr>
          <w:color w:val="000000"/>
        </w:rPr>
        <w:t xml:space="preserve"> </w:t>
      </w:r>
      <w:r w:rsidRPr="00EE678B">
        <w:rPr>
          <w:color w:val="000000"/>
        </w:rPr>
        <w:t>– DISCONTINUED BY PROVIDER</w:t>
      </w:r>
    </w:p>
    <w:p w:rsidR="004667FC" w:rsidRPr="00EE678B" w:rsidRDefault="004667FC">
      <w:pPr>
        <w:numPr>
          <w:ilvl w:val="0"/>
          <w:numId w:val="65"/>
        </w:numPr>
        <w:rPr>
          <w:color w:val="000000"/>
          <w:szCs w:val="24"/>
        </w:rPr>
        <w:pPrChange w:id="4894" w:author="Fred Perez" w:date="2019-03-22T09:44:00Z">
          <w:pPr>
            <w:numPr>
              <w:numId w:val="69"/>
            </w:numPr>
            <w:tabs>
              <w:tab w:val="num" w:pos="720"/>
            </w:tabs>
            <w:ind w:left="720" w:hanging="360"/>
          </w:pPr>
        </w:pPrChange>
      </w:pPr>
      <w:r w:rsidRPr="00EE678B">
        <w:rPr>
          <w:color w:val="000000"/>
        </w:rPr>
        <w:t>15</w:t>
      </w:r>
      <w:r w:rsidR="00D8267F" w:rsidRPr="00EE678B">
        <w:rPr>
          <w:color w:val="000000"/>
        </w:rPr>
        <w:t xml:space="preserve"> </w:t>
      </w:r>
      <w:r w:rsidRPr="00EE678B">
        <w:rPr>
          <w:color w:val="000000"/>
        </w:rPr>
        <w:t>– DISCONTINUED (EDIT).</w:t>
      </w:r>
    </w:p>
    <w:p w:rsidR="004667FC" w:rsidRPr="00EE678B" w:rsidRDefault="004667FC" w:rsidP="004667FC">
      <w:pPr>
        <w:rPr>
          <w:color w:val="000000"/>
        </w:rPr>
      </w:pPr>
    </w:p>
    <w:p w:rsidR="004667FC" w:rsidRPr="00EE678B" w:rsidRDefault="004667FC" w:rsidP="004667FC">
      <w:pPr>
        <w:rPr>
          <w:szCs w:val="24"/>
        </w:rPr>
      </w:pPr>
      <w:r w:rsidRPr="00EE678B">
        <w:rPr>
          <w:szCs w:val="24"/>
        </w:rPr>
        <w:t>Status’s 14 and 15 above result from the prescription being discontinued from CPRS. For status 14</w:t>
      </w:r>
      <w:r w:rsidR="00D8267F" w:rsidRPr="00EE678B">
        <w:rPr>
          <w:szCs w:val="24"/>
        </w:rPr>
        <w:t xml:space="preserve"> </w:t>
      </w:r>
      <w:r w:rsidRPr="00EE678B">
        <w:rPr>
          <w:szCs w:val="24"/>
        </w:rPr>
        <w:t>– DISCONTINUED BY PROVIDER, the user can choose to discontinue the prescription in CPRS by selecting “Requesting Physician Cancelled” for the reason.</w:t>
      </w:r>
    </w:p>
    <w:p w:rsidR="004667FC" w:rsidRPr="00EE678B" w:rsidRDefault="004667FC" w:rsidP="004667FC">
      <w:pPr>
        <w:rPr>
          <w:szCs w:val="24"/>
        </w:rPr>
      </w:pPr>
    </w:p>
    <w:p w:rsidR="004667FC" w:rsidRPr="00EE678B" w:rsidRDefault="004667FC" w:rsidP="004667FC">
      <w:pPr>
        <w:rPr>
          <w:color w:val="000000"/>
        </w:rPr>
      </w:pPr>
      <w:r w:rsidRPr="00EE678B">
        <w:rPr>
          <w:szCs w:val="24"/>
        </w:rPr>
        <w:t>The following is an example of the activity log entry stored on the prescription for this type of discontinu</w:t>
      </w:r>
      <w:r w:rsidRPr="00EE678B">
        <w:rPr>
          <w:color w:val="000000"/>
          <w:szCs w:val="24"/>
        </w:rPr>
        <w:t>e:</w:t>
      </w:r>
    </w:p>
    <w:p w:rsidR="004667FC" w:rsidRPr="00EE678B" w:rsidRDefault="004667FC" w:rsidP="004667FC">
      <w:pPr>
        <w:rPr>
          <w:color w:val="000000"/>
        </w:rPr>
      </w:pPr>
    </w:p>
    <w:p w:rsidR="004667FC" w:rsidRPr="00EE678B" w:rsidRDefault="004667FC" w:rsidP="0011547D">
      <w:pPr>
        <w:pStyle w:val="ScreenCapture"/>
      </w:pPr>
      <w:r w:rsidRPr="00EE678B">
        <w:t xml:space="preserve">1   06/20/08    DISCONTINUED   ORIGINAL       OPPHARM,ONE                      </w:t>
      </w:r>
    </w:p>
    <w:p w:rsidR="004667FC" w:rsidRPr="00EE678B" w:rsidRDefault="004667FC" w:rsidP="0011547D">
      <w:pPr>
        <w:pStyle w:val="ScreenCapture"/>
      </w:pPr>
      <w:r w:rsidRPr="00EE678B">
        <w:t xml:space="preserve">Comments: Discontinued by OE/RR.                                                </w:t>
      </w:r>
    </w:p>
    <w:p w:rsidR="004667FC" w:rsidRPr="00EE678B" w:rsidRDefault="004667FC" w:rsidP="00FF1AED"/>
    <w:p w:rsidR="004667FC" w:rsidRPr="00EE678B" w:rsidRDefault="004667FC" w:rsidP="004667FC">
      <w:pPr>
        <w:rPr>
          <w:color w:val="000000"/>
          <w:szCs w:val="24"/>
        </w:rPr>
      </w:pPr>
      <w:r w:rsidRPr="00EE678B">
        <w:rPr>
          <w:szCs w:val="24"/>
        </w:rPr>
        <w:t>For status 15</w:t>
      </w:r>
      <w:r w:rsidR="00D8267F" w:rsidRPr="00EE678B">
        <w:rPr>
          <w:szCs w:val="24"/>
        </w:rPr>
        <w:t xml:space="preserve"> </w:t>
      </w:r>
      <w:r w:rsidRPr="00EE678B">
        <w:rPr>
          <w:szCs w:val="24"/>
        </w:rPr>
        <w:t>– DISCONTINUED (EDIT), the user can edit a prescription in CPRS which discontinues the prescription being edited resulting in status 15 in the Outpatient Pharmacy package. The following is an example of the activity</w:t>
      </w:r>
      <w:r w:rsidRPr="00EE678B">
        <w:rPr>
          <w:color w:val="000000"/>
          <w:szCs w:val="24"/>
        </w:rPr>
        <w:t xml:space="preserve"> log entry on the prescription in OP:</w:t>
      </w:r>
    </w:p>
    <w:p w:rsidR="004667FC" w:rsidRPr="00EE678B" w:rsidRDefault="004667FC" w:rsidP="004667FC">
      <w:pPr>
        <w:rPr>
          <w:color w:val="000000"/>
        </w:rPr>
      </w:pPr>
    </w:p>
    <w:p w:rsidR="004667FC" w:rsidRPr="00EE678B" w:rsidRDefault="004667FC" w:rsidP="0011547D">
      <w:pPr>
        <w:pStyle w:val="ScreenCapture"/>
      </w:pPr>
      <w:r w:rsidRPr="00EE678B">
        <w:t xml:space="preserve">2   06/05/08    DISCONTINUED   ORIGINAL       OPHARM,ONE                     </w:t>
      </w:r>
    </w:p>
    <w:p w:rsidR="004667FC" w:rsidRPr="00EE678B" w:rsidRDefault="004667FC" w:rsidP="0011547D">
      <w:pPr>
        <w:pStyle w:val="ScreenCapture"/>
      </w:pPr>
      <w:r w:rsidRPr="00EE678B">
        <w:t xml:space="preserve">Comments: Discontinued due to CPRS edit                                         </w:t>
      </w:r>
    </w:p>
    <w:p w:rsidR="004667FC" w:rsidRPr="00EE678B" w:rsidRDefault="004667FC" w:rsidP="00C91FB8">
      <w:pPr>
        <w:rPr>
          <w:color w:val="000000"/>
        </w:rPr>
      </w:pPr>
    </w:p>
    <w:p w:rsidR="004667FC" w:rsidRPr="00EE678B" w:rsidRDefault="004667FC" w:rsidP="007A1309">
      <w:pPr>
        <w:pStyle w:val="Heading3"/>
      </w:pPr>
      <w:bookmarkStart w:id="4895" w:name="_Toc280701295"/>
      <w:bookmarkStart w:id="4896" w:name="_Toc299044466"/>
      <w:bookmarkStart w:id="4897" w:name="_Toc280853635"/>
      <w:bookmarkStart w:id="4898" w:name="_Toc303286202"/>
      <w:bookmarkStart w:id="4899" w:name="_Toc339962086"/>
      <w:bookmarkStart w:id="4900" w:name="_Toc339962600"/>
      <w:bookmarkStart w:id="4901" w:name="_Toc340138745"/>
      <w:bookmarkStart w:id="4902" w:name="_Toc340139016"/>
      <w:bookmarkStart w:id="4903" w:name="_Toc340139295"/>
      <w:bookmarkStart w:id="4904" w:name="_Toc340143909"/>
      <w:bookmarkStart w:id="4905" w:name="_Toc340144166"/>
      <w:bookmarkStart w:id="4906" w:name="_Toc4140480"/>
      <w:r w:rsidRPr="00EE678B">
        <w:t>Using the Copy Action</w:t>
      </w:r>
      <w:bookmarkEnd w:id="4895"/>
      <w:bookmarkEnd w:id="4896"/>
      <w:bookmarkEnd w:id="4897"/>
      <w:bookmarkEnd w:id="4898"/>
      <w:bookmarkEnd w:id="4899"/>
      <w:bookmarkEnd w:id="4900"/>
      <w:bookmarkEnd w:id="4901"/>
      <w:bookmarkEnd w:id="4902"/>
      <w:bookmarkEnd w:id="4903"/>
      <w:bookmarkEnd w:id="4904"/>
      <w:bookmarkEnd w:id="4905"/>
      <w:bookmarkEnd w:id="4906"/>
    </w:p>
    <w:p w:rsidR="004667FC" w:rsidRPr="00EE678B" w:rsidRDefault="004667FC" w:rsidP="004667FC">
      <w:pPr>
        <w:rPr>
          <w:color w:val="000000"/>
          <w:sz w:val="20"/>
          <w:szCs w:val="20"/>
        </w:rPr>
      </w:pPr>
    </w:p>
    <w:p w:rsidR="004667FC" w:rsidRPr="00EE678B" w:rsidRDefault="004667FC" w:rsidP="004667FC">
      <w:pPr>
        <w:rPr>
          <w:color w:val="000000"/>
          <w:szCs w:val="20"/>
        </w:rPr>
      </w:pPr>
      <w:r w:rsidRPr="00EE678B">
        <w:rPr>
          <w:color w:val="000000"/>
          <w:szCs w:val="20"/>
        </w:rPr>
        <w:t>If a double question mark (??) had been entered at the “Select Action:”</w:t>
      </w:r>
      <w:r w:rsidR="000462AA">
        <w:rPr>
          <w:color w:val="000000"/>
          <w:szCs w:val="20"/>
        </w:rPr>
        <w:t xml:space="preserve"> </w:t>
      </w:r>
      <w:r w:rsidRPr="00EE678B">
        <w:rPr>
          <w:color w:val="000000"/>
          <w:szCs w:val="20"/>
        </w:rPr>
        <w:t>prompt, the following hidden actions would display in the action area.</w:t>
      </w:r>
    </w:p>
    <w:p w:rsidR="004667FC" w:rsidRPr="00EE678B" w:rsidRDefault="004667FC" w:rsidP="004667FC">
      <w:pPr>
        <w:rPr>
          <w:color w:val="000000"/>
          <w:szCs w:val="20"/>
        </w:rPr>
      </w:pPr>
    </w:p>
    <w:p w:rsidR="004667FC" w:rsidRPr="00EE678B" w:rsidRDefault="004667FC" w:rsidP="004667FC">
      <w:pPr>
        <w:rPr>
          <w:iCs/>
          <w:color w:val="000000"/>
          <w:szCs w:val="24"/>
        </w:rPr>
      </w:pPr>
      <w:r w:rsidRPr="00EE678B">
        <w:rPr>
          <w:iCs/>
          <w:color w:val="000000"/>
          <w:szCs w:val="24"/>
        </w:rPr>
        <w:t>The following actions are also available:</w:t>
      </w:r>
    </w:p>
    <w:p w:rsidR="004667FC" w:rsidRPr="00EE678B" w:rsidRDefault="004667FC" w:rsidP="004667FC">
      <w:pPr>
        <w:rPr>
          <w:iCs/>
          <w:color w:val="000000"/>
          <w:szCs w:val="24"/>
        </w:rPr>
      </w:pPr>
    </w:p>
    <w:p w:rsidR="00F42AF6" w:rsidRPr="00CC76AC" w:rsidRDefault="00F42AF6" w:rsidP="00F42AF6">
      <w:pPr>
        <w:pStyle w:val="ScreenCapture"/>
      </w:pPr>
      <w:r w:rsidRPr="00CC76AC">
        <w:t xml:space="preserve">AL   Activity Logs (OP)   REJ  View REJECT          </w:t>
      </w:r>
      <w:r>
        <w:t xml:space="preserve"> </w:t>
      </w:r>
      <w:r w:rsidRPr="00CC76AC">
        <w:t>DN   Down a Line</w:t>
      </w:r>
    </w:p>
    <w:p w:rsidR="00F42AF6" w:rsidRPr="00CC76AC" w:rsidRDefault="00F42AF6" w:rsidP="00F42AF6">
      <w:pPr>
        <w:pStyle w:val="ScreenCapture"/>
      </w:pPr>
      <w:r w:rsidRPr="00CC76AC">
        <w:t xml:space="preserve">VF   Verify (OP)          VER  View ePharmacy Rx    </w:t>
      </w:r>
      <w:r>
        <w:t xml:space="preserve"> </w:t>
      </w:r>
      <w:r w:rsidRPr="00CC76AC">
        <w:t>FS   First Screen</w:t>
      </w:r>
    </w:p>
    <w:p w:rsidR="00F42AF6" w:rsidRPr="00CC76AC" w:rsidRDefault="00F42AF6" w:rsidP="00F42AF6">
      <w:pPr>
        <w:pStyle w:val="ScreenCapture"/>
      </w:pPr>
      <w:r w:rsidRPr="00CC76AC">
        <w:t xml:space="preserve">CO   Copy (OP)            RES  Resubmit Claim       </w:t>
      </w:r>
      <w:r>
        <w:t xml:space="preserve"> </w:t>
      </w:r>
      <w:r w:rsidRPr="00CC76AC">
        <w:t>GO   Go to Page</w:t>
      </w:r>
    </w:p>
    <w:p w:rsidR="00F42AF6" w:rsidRPr="00CC76AC" w:rsidRDefault="00F42AF6" w:rsidP="00F42AF6">
      <w:pPr>
        <w:pStyle w:val="ScreenCapture"/>
      </w:pPr>
      <w:r w:rsidRPr="00CC76AC">
        <w:t xml:space="preserve">TR   Convert Titration Rx REV  Reverse Claim        </w:t>
      </w:r>
      <w:r>
        <w:t xml:space="preserve"> </w:t>
      </w:r>
      <w:r w:rsidRPr="00CC76AC">
        <w:t>LS   Last Screen</w:t>
      </w:r>
    </w:p>
    <w:p w:rsidR="00F42AF6" w:rsidRPr="00CC76AC" w:rsidRDefault="00F42AF6" w:rsidP="00F42AF6">
      <w:pPr>
        <w:pStyle w:val="ScreenCapture"/>
      </w:pPr>
      <w:r w:rsidRPr="00CC76AC">
        <w:t xml:space="preserve">TM   Titration Mark/UnmarkIN   Intervention Menu    </w:t>
      </w:r>
      <w:r>
        <w:t xml:space="preserve"> </w:t>
      </w:r>
      <w:r w:rsidRPr="00CC76AC">
        <w:t>PS   Print Screen</w:t>
      </w:r>
    </w:p>
    <w:p w:rsidR="00F42AF6" w:rsidRPr="00CC76AC" w:rsidRDefault="00F42AF6" w:rsidP="00F42AF6">
      <w:pPr>
        <w:pStyle w:val="ScreenCapture"/>
      </w:pPr>
      <w:r w:rsidRPr="00CC76AC">
        <w:t>RP   Reprint (OP)         DA   Display Drug AllergiesPT  Print List</w:t>
      </w:r>
    </w:p>
    <w:p w:rsidR="00F42AF6" w:rsidRPr="00CC76AC" w:rsidRDefault="00F42AF6" w:rsidP="00F42AF6">
      <w:pPr>
        <w:pStyle w:val="ScreenCapture"/>
      </w:pPr>
      <w:r w:rsidRPr="00CC76AC">
        <w:t>HD   Hold (OP)            DIN  Drug Restr/Guide (OP)</w:t>
      </w:r>
      <w:r>
        <w:t xml:space="preserve"> </w:t>
      </w:r>
      <w:r w:rsidRPr="00CC76AC">
        <w:t>QU   Quit</w:t>
      </w:r>
    </w:p>
    <w:p w:rsidR="00F42AF6" w:rsidRPr="00CC76AC" w:rsidRDefault="00F42AF6" w:rsidP="00F42AF6">
      <w:pPr>
        <w:pStyle w:val="ScreenCapture"/>
      </w:pPr>
      <w:r w:rsidRPr="00CC76AC">
        <w:t xml:space="preserve">UH   Unhold (OP)          +    Next Screen          </w:t>
      </w:r>
      <w:r>
        <w:t xml:space="preserve"> </w:t>
      </w:r>
      <w:r w:rsidRPr="00CC76AC">
        <w:t>RD   Re Display Screen</w:t>
      </w:r>
    </w:p>
    <w:p w:rsidR="00F42AF6" w:rsidRPr="00CC76AC" w:rsidRDefault="00F42AF6" w:rsidP="00F42AF6">
      <w:pPr>
        <w:pStyle w:val="ScreenCapture"/>
      </w:pPr>
      <w:r w:rsidRPr="00CC76AC">
        <w:t xml:space="preserve">PI   Patient Information  -    Previous Screen      </w:t>
      </w:r>
      <w:r>
        <w:t xml:space="preserve"> </w:t>
      </w:r>
      <w:r w:rsidRPr="00CC76AC">
        <w:t>SL   Search List</w:t>
      </w:r>
    </w:p>
    <w:p w:rsidR="00F42AF6" w:rsidRPr="00CC76AC" w:rsidRDefault="00F42AF6" w:rsidP="00F42AF6">
      <w:pPr>
        <w:pStyle w:val="ScreenCapture"/>
      </w:pPr>
      <w:r w:rsidRPr="00CC76AC">
        <w:t xml:space="preserve">PP   Pull Rx (OP)         &lt;    Shift View to Left   </w:t>
      </w:r>
      <w:r>
        <w:t xml:space="preserve"> </w:t>
      </w:r>
      <w:r w:rsidRPr="00CC76AC">
        <w:t>UP   Up a Line</w:t>
      </w:r>
    </w:p>
    <w:p w:rsidR="00F42AF6" w:rsidRDefault="00F42AF6" w:rsidP="00F42AF6">
      <w:pPr>
        <w:pStyle w:val="ScreenCapture"/>
      </w:pPr>
      <w:r w:rsidRPr="00CC76AC">
        <w:t>IP   Inpat. Profile (OP)  &gt;    Shift View to Right</w:t>
      </w:r>
    </w:p>
    <w:p w:rsidR="00F42AF6" w:rsidRPr="00CC76AC" w:rsidRDefault="00F42AF6" w:rsidP="00F42AF6">
      <w:pPr>
        <w:pStyle w:val="ScreenCapture"/>
      </w:pPr>
      <w:r w:rsidRPr="00CC76AC">
        <w:t>OTH  Other OP Actions     ADPL Auto Display(On/Off)</w:t>
      </w:r>
    </w:p>
    <w:p w:rsidR="004667FC" w:rsidRPr="00EE678B" w:rsidRDefault="004667FC" w:rsidP="004667FC">
      <w:pPr>
        <w:rPr>
          <w:rFonts w:eastAsia="MS Mincho"/>
        </w:rPr>
      </w:pPr>
    </w:p>
    <w:p w:rsidR="004667FC" w:rsidRPr="00EE678B" w:rsidRDefault="004667FC" w:rsidP="004667FC">
      <w:pPr>
        <w:rPr>
          <w:color w:val="000000"/>
          <w:szCs w:val="20"/>
        </w:rPr>
      </w:pPr>
      <w:r w:rsidRPr="00EE678B">
        <w:rPr>
          <w:color w:val="000000"/>
          <w:szCs w:val="20"/>
        </w:rPr>
        <w:t>Copy is a hidden action used to copy an order and edit any field.</w:t>
      </w:r>
    </w:p>
    <w:p w:rsidR="004667FC" w:rsidRPr="00EE678B" w:rsidRDefault="004667FC" w:rsidP="004667FC">
      <w:pPr>
        <w:rPr>
          <w:color w:val="000000"/>
          <w:szCs w:val="20"/>
        </w:rPr>
      </w:pPr>
    </w:p>
    <w:p w:rsidR="004667FC" w:rsidRPr="00EE678B" w:rsidRDefault="004667FC" w:rsidP="008E248B">
      <w:pPr>
        <w:pStyle w:val="ExampleHeading"/>
      </w:pPr>
      <w:bookmarkStart w:id="4907" w:name="Page_264"/>
      <w:bookmarkStart w:id="4908" w:name="Page_263"/>
      <w:bookmarkStart w:id="4909" w:name="OLE_LINK16"/>
      <w:bookmarkStart w:id="4910" w:name="OLE_LINK17"/>
      <w:bookmarkEnd w:id="4907"/>
      <w:bookmarkEnd w:id="4908"/>
      <w:r w:rsidRPr="00EE678B">
        <w:t>Example: Copying an Order</w:t>
      </w:r>
    </w:p>
    <w:bookmarkEnd w:id="4909"/>
    <w:bookmarkEnd w:id="4910"/>
    <w:p w:rsidR="004667FC" w:rsidRPr="00EE678B" w:rsidRDefault="004667FC" w:rsidP="0011547D">
      <w:pPr>
        <w:pStyle w:val="ScreenCapture"/>
      </w:pPr>
      <w:r w:rsidRPr="00EE678B">
        <w:t>Medication Profile            Jun 04, 2006 15:49:09          Page:    1 of    1</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Default="004667FC" w:rsidP="0011547D">
      <w:pPr>
        <w:pStyle w:val="ScreenCapture"/>
        <w:rPr>
          <w:lang w:val="en-US"/>
        </w:rPr>
      </w:pPr>
      <w:r w:rsidRPr="00EE678B">
        <w:t xml:space="preserve">  DOB: FEB 8,1922 (79)                             Wt(kg): 75.45 (08/10/2004)</w:t>
      </w:r>
    </w:p>
    <w:p w:rsidR="00A54ECC" w:rsidRPr="00D7570F" w:rsidRDefault="00A54ECC" w:rsidP="0011547D">
      <w:pPr>
        <w:pStyle w:val="ScreenCapture"/>
        <w:rPr>
          <w:lang w:val="en-US"/>
        </w:rPr>
      </w:pPr>
      <w:r>
        <w:rPr>
          <w:rFonts w:cs="Courier New"/>
          <w:lang w:val="en-US"/>
        </w:rPr>
        <w:t xml:space="preserve">  </w:t>
      </w:r>
      <w:r w:rsidRPr="00E97BFB">
        <w:rPr>
          <w:rFonts w:cs="Courier New"/>
        </w:rPr>
        <w:t xml:space="preserve">SEX: MALE                   </w:t>
      </w:r>
    </w:p>
    <w:p w:rsidR="004667FC" w:rsidRPr="00EE678B" w:rsidRDefault="004667FC" w:rsidP="0011547D">
      <w:pPr>
        <w:pStyle w:val="ScreenCapture"/>
      </w:pPr>
      <w:r w:rsidRPr="00EE678B">
        <w:t xml:space="preserve"> CrCL: 102.4(est.) (CREAT:1.0mg/dL 10/30/12)     BSA (m2): 1.91</w:t>
      </w:r>
    </w:p>
    <w:p w:rsidR="004667FC" w:rsidRPr="00EE678B" w:rsidRDefault="004667FC" w:rsidP="0011547D">
      <w:pPr>
        <w:pStyle w:val="ScreenCapture"/>
      </w:pPr>
      <w:r w:rsidRPr="00EE678B">
        <w:t xml:space="preserve">                                                            ISSUE  LAST REF DAY</w:t>
      </w:r>
    </w:p>
    <w:p w:rsidR="004667FC" w:rsidRPr="00EE678B" w:rsidRDefault="004667FC" w:rsidP="0011547D">
      <w:pPr>
        <w:pStyle w:val="ScreenCapture"/>
      </w:pPr>
      <w:r w:rsidRPr="00EE678B">
        <w:t xml:space="preserve"> #  RX #         DRUG                                QTY ST  DATE  FILL REM SUP</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-------------------------------------ACTIVE------------------------------------</w:t>
      </w:r>
    </w:p>
    <w:p w:rsidR="004667FC" w:rsidRPr="00EE678B" w:rsidRDefault="004667FC" w:rsidP="0011547D">
      <w:pPr>
        <w:pStyle w:val="ScreenCapture"/>
      </w:pPr>
      <w:r w:rsidRPr="00EE678B">
        <w:t xml:space="preserve"> 1 503911$       AMPICILLIN 250MG CAP                 80 A  05-25 06-01   0  10</w:t>
      </w:r>
    </w:p>
    <w:p w:rsidR="004667FC" w:rsidRPr="00EE678B" w:rsidRDefault="004667FC" w:rsidP="0011547D">
      <w:pPr>
        <w:pStyle w:val="ScreenCapture"/>
      </w:pPr>
      <w:r w:rsidRPr="00EE678B">
        <w:t xml:space="preserve"> 2 503901        LISINOPRIL 10MG TAB                 150 A&gt; 05-17 05-17   2  30</w:t>
      </w:r>
    </w:p>
    <w:p w:rsidR="004667FC" w:rsidRPr="00EE678B" w:rsidRDefault="004667FC" w:rsidP="0011547D">
      <w:pPr>
        <w:pStyle w:val="ScreenCapture"/>
      </w:pP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PU  Patient Record Update               NO  New Order</w:t>
      </w:r>
    </w:p>
    <w:p w:rsidR="004667FC" w:rsidRPr="00EE678B" w:rsidRDefault="004667FC" w:rsidP="0011547D">
      <w:pPr>
        <w:pStyle w:val="ScreenCapture"/>
      </w:pPr>
      <w:r w:rsidRPr="00EE678B">
        <w:t>PI  Patient Information                 SO  Select Order</w:t>
      </w:r>
    </w:p>
    <w:p w:rsidR="004667FC" w:rsidRPr="00EE678B" w:rsidRDefault="004667FC" w:rsidP="0011547D">
      <w:pPr>
        <w:pStyle w:val="ScreenCapture"/>
        <w:rPr>
          <w:rFonts w:ascii="Arial" w:hAnsi="Arial" w:cs="Arial"/>
          <w:shd w:val="clear" w:color="auto" w:fill="FFFFFF"/>
        </w:rPr>
      </w:pPr>
      <w:r w:rsidRPr="00EE678B">
        <w:t xml:space="preserve">Select Action: Quit// SO   Select Order  </w:t>
      </w:r>
      <w:r w:rsidRPr="00EE678B">
        <w:rPr>
          <w:shd w:val="clear" w:color="auto" w:fill="FFFFFF"/>
        </w:rPr>
        <w:t>[</w:t>
      </w:r>
      <w:r w:rsidRPr="00EE678B">
        <w:rPr>
          <w:rFonts w:ascii="Arial" w:hAnsi="Arial" w:cs="Arial"/>
          <w:shd w:val="clear" w:color="auto" w:fill="FFFFFF"/>
        </w:rPr>
        <w:t>Or enter the order number here, e.g., 1]</w:t>
      </w:r>
    </w:p>
    <w:p w:rsidR="004667FC" w:rsidRPr="00EE678B" w:rsidRDefault="004667FC" w:rsidP="0011547D">
      <w:pPr>
        <w:pStyle w:val="ScreenCapture"/>
      </w:pPr>
      <w:r w:rsidRPr="00EE678B">
        <w:t xml:space="preserve">Select Orders by number: (1-2): </w:t>
      </w:r>
      <w:r w:rsidRPr="00EE678B">
        <w:rPr>
          <w:b/>
          <w:bCs/>
        </w:rPr>
        <w:t>1</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Remember that actions in parentheses, like Refill in this example, are not available for the order.</w:t>
      </w:r>
    </w:p>
    <w:p w:rsidR="004667FC" w:rsidRPr="00EE678B" w:rsidRDefault="004667FC" w:rsidP="00C91FB8">
      <w:pPr>
        <w:rPr>
          <w:color w:val="000000"/>
        </w:rPr>
      </w:pPr>
    </w:p>
    <w:p w:rsidR="004667FC" w:rsidRPr="00EE678B" w:rsidRDefault="004667FC" w:rsidP="008E248B">
      <w:pPr>
        <w:pStyle w:val="ExampleHeading"/>
      </w:pPr>
      <w:r w:rsidRPr="00EE678B">
        <w:t>Example: Copying an Order (continued)</w:t>
      </w:r>
    </w:p>
    <w:p w:rsidR="004667FC" w:rsidRPr="00EE678B" w:rsidRDefault="004667FC" w:rsidP="0011547D">
      <w:pPr>
        <w:pStyle w:val="ScreenCapture"/>
      </w:pPr>
      <w:r w:rsidRPr="00EE678B">
        <w:t>OP Medications (ACTIVE)       Jun 04, 2006 15:50:49          Page:    1 of    3</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A54ECC" w:rsidRPr="00D7570F" w:rsidRDefault="00A54ECC" w:rsidP="0011547D">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Rx #: 503911$                                                  </w:t>
      </w:r>
    </w:p>
    <w:p w:rsidR="004667FC" w:rsidRPr="00EE678B" w:rsidRDefault="004667FC" w:rsidP="0011547D">
      <w:pPr>
        <w:pStyle w:val="ScreenCapture"/>
      </w:pPr>
      <w:r w:rsidRPr="00EE678B">
        <w:t xml:space="preserve"> (1) *Orderable Item: AMPICILLIN CAP,ORAL ***(N/F)***                          </w:t>
      </w:r>
    </w:p>
    <w:p w:rsidR="00024C06" w:rsidRDefault="004667FC" w:rsidP="0011547D">
      <w:pPr>
        <w:pStyle w:val="ScreenCapture"/>
      </w:pPr>
      <w:r w:rsidRPr="00EE678B">
        <w:t xml:space="preserve"> (2)            Drug: AMPICILLIN 250MG CAP ***(N/F)***   </w:t>
      </w:r>
    </w:p>
    <w:p w:rsidR="004667FC" w:rsidRPr="00EE678B" w:rsidRDefault="00024C06" w:rsidP="0011547D">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4667FC" w:rsidRPr="00EE678B">
        <w:t xml:space="preserve">                      </w:t>
      </w:r>
    </w:p>
    <w:p w:rsidR="004667FC" w:rsidRPr="00EE678B" w:rsidRDefault="004667FC" w:rsidP="0011547D">
      <w:pPr>
        <w:pStyle w:val="ScreenCapture"/>
      </w:pPr>
      <w:r w:rsidRPr="00EE678B">
        <w:t xml:space="preserve"> (3)         *Dosage: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(4)Pat Instructions: Prov Comments                                            </w:t>
      </w:r>
    </w:p>
    <w:p w:rsidR="004667FC" w:rsidRPr="00EE678B" w:rsidRDefault="004667FC" w:rsidP="0011547D">
      <w:pPr>
        <w:pStyle w:val="ScreenCapture"/>
      </w:pPr>
      <w:r w:rsidRPr="00EE678B">
        <w:t xml:space="preserve">   Provider Comments: Prov Comments                                            </w:t>
      </w:r>
    </w:p>
    <w:p w:rsidR="004667FC" w:rsidRPr="00EE678B" w:rsidRDefault="004667FC" w:rsidP="0011547D">
      <w:pPr>
        <w:pStyle w:val="ScreenCapture"/>
      </w:pPr>
      <w:r w:rsidRPr="00EE678B">
        <w:t xml:space="preserve">                 SIG: TAKE TWO CAPSULES BY MOUTH FOUR TIMES A DAY PROV COMMENTS</w:t>
      </w:r>
    </w:p>
    <w:p w:rsidR="004667FC" w:rsidRPr="00EE678B" w:rsidRDefault="004667FC" w:rsidP="0011547D">
      <w:pPr>
        <w:pStyle w:val="ScreenCapture"/>
      </w:pPr>
      <w:r w:rsidRPr="00EE678B">
        <w:t xml:space="preserve"> (5)  Patient Status: OUTPT NON-SC                                             </w:t>
      </w:r>
    </w:p>
    <w:p w:rsidR="004667FC" w:rsidRPr="00EE678B" w:rsidRDefault="004667FC" w:rsidP="0011547D">
      <w:pPr>
        <w:pStyle w:val="ScreenCapture"/>
      </w:pPr>
      <w:r w:rsidRPr="00EE678B">
        <w:t xml:space="preserve"> (6)      Issue Date: 05/25/01              (7)  Fill Date: 06/01/01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DC   Discontinue          PR   Partial              RL   Release</w:t>
      </w:r>
    </w:p>
    <w:p w:rsidR="004667FC" w:rsidRPr="00EE678B" w:rsidRDefault="004667FC" w:rsidP="0011547D">
      <w:pPr>
        <w:pStyle w:val="ScreenCapture"/>
      </w:pPr>
      <w:r w:rsidRPr="00EE678B">
        <w:t>ED   Edit                 RF  (Refill)             RN   Renew</w:t>
      </w:r>
    </w:p>
    <w:p w:rsidR="004667FC" w:rsidRPr="00EE678B" w:rsidRDefault="004667FC" w:rsidP="0011547D">
      <w:pPr>
        <w:pStyle w:val="ScreenCapture"/>
      </w:pPr>
      <w:r w:rsidRPr="00EE678B">
        <w:t>Select Action: Next Screen//</w:t>
      </w:r>
      <w:r w:rsidRPr="00EE678B">
        <w:rPr>
          <w:b/>
          <w:bCs/>
        </w:rPr>
        <w:t>CO</w:t>
      </w:r>
      <w:r w:rsidRPr="00EE678B">
        <w:tab/>
        <w:t>CO</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Once “Copy” is entered, the heading on the screen changes to “New OP Order (COPY)” and the available actions are limited to “Edit” or “Accept”.</w:t>
      </w:r>
    </w:p>
    <w:p w:rsidR="004667FC" w:rsidRPr="00EE678B" w:rsidRDefault="004667FC" w:rsidP="004667FC">
      <w:pPr>
        <w:rPr>
          <w:color w:val="000000"/>
          <w:szCs w:val="20"/>
        </w:rPr>
      </w:pPr>
    </w:p>
    <w:p w:rsidR="004667FC" w:rsidRPr="00EE678B" w:rsidRDefault="004667FC" w:rsidP="0011547D">
      <w:pPr>
        <w:pStyle w:val="ScreenCapture"/>
      </w:pPr>
      <w:r w:rsidRPr="00EE678B">
        <w:t>New OP Order (COPY)           Jun 04, 2006 15:51:32          Page:    1 of    2</w:t>
      </w:r>
    </w:p>
    <w:p w:rsidR="004667FC" w:rsidRPr="00EE678B" w:rsidRDefault="004667FC" w:rsidP="0011547D">
      <w:pPr>
        <w:pStyle w:val="ScreenCapture"/>
      </w:pPr>
      <w:r w:rsidRPr="00EE678B">
        <w:t xml:space="preserve">OPPATIENT6,ONE                                                        </w:t>
      </w:r>
      <w:r w:rsidRPr="00EE678B">
        <w:rPr>
          <w:color w:val="FFFFFF"/>
          <w:shd w:val="clear" w:color="auto" w:fill="000000"/>
        </w:rPr>
        <w:t>&lt;A&gt;</w:t>
      </w:r>
    </w:p>
    <w:p w:rsidR="004667FC" w:rsidRPr="00EE678B" w:rsidRDefault="004667FC" w:rsidP="0011547D">
      <w:pPr>
        <w:pStyle w:val="ScreenCapture"/>
      </w:pPr>
      <w:r w:rsidRPr="00EE678B">
        <w:t xml:space="preserve">  PID: 000-13-5790                                 Ht(cm): 175.26 (08/10/2004)</w:t>
      </w:r>
    </w:p>
    <w:p w:rsidR="004667FC" w:rsidRPr="00B10E0E"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A54ECC" w:rsidRPr="0038517E" w:rsidRDefault="00A54ECC" w:rsidP="00A54ECC">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      Orderable Item: AMPICILLIN CAP,ORAL ***(N/F)***                          </w:t>
      </w:r>
    </w:p>
    <w:p w:rsidR="004667FC" w:rsidRPr="00EE678B" w:rsidRDefault="004667FC" w:rsidP="0011547D">
      <w:pPr>
        <w:pStyle w:val="ScreenCapture"/>
      </w:pPr>
      <w:r w:rsidRPr="00EE678B">
        <w:t xml:space="preserve"> (1)           Drug: AMPICILLIN 250MG CAP ***(N/F)***                         </w:t>
      </w:r>
    </w:p>
    <w:p w:rsidR="004667FC" w:rsidRPr="00EE678B" w:rsidRDefault="004667FC" w:rsidP="0011547D">
      <w:pPr>
        <w:pStyle w:val="ScreenCapture"/>
      </w:pPr>
      <w:r w:rsidRPr="00EE678B">
        <w:t xml:space="preserve"> (2) Patient Status: OUTPT NON-SC                                             </w:t>
      </w:r>
    </w:p>
    <w:p w:rsidR="004667FC" w:rsidRPr="00EE678B" w:rsidRDefault="004667FC" w:rsidP="0011547D">
      <w:pPr>
        <w:pStyle w:val="ScreenCapture"/>
      </w:pPr>
      <w:r w:rsidRPr="00EE678B">
        <w:t xml:space="preserve"> (3)     Issue Date: JUN 4,2006            (4) Fill Date: JUN 4,2006         </w:t>
      </w:r>
    </w:p>
    <w:p w:rsidR="004667FC" w:rsidRPr="00EE678B" w:rsidRDefault="004667FC" w:rsidP="0011547D">
      <w:pPr>
        <w:pStyle w:val="ScreenCapture"/>
      </w:pPr>
      <w:r w:rsidRPr="00EE678B">
        <w:t xml:space="preserve"> (5) Dosage Ordered: 500 (MG)                                                 </w:t>
      </w:r>
    </w:p>
    <w:p w:rsidR="004667FC" w:rsidRPr="00EE678B" w:rsidRDefault="004667FC" w:rsidP="0011547D">
      <w:pPr>
        <w:pStyle w:val="ScreenCapture"/>
      </w:pPr>
      <w:r w:rsidRPr="00EE678B">
        <w:t xml:space="preserve">                Verb: TAKE                                                     </w:t>
      </w:r>
    </w:p>
    <w:p w:rsidR="004667FC" w:rsidRPr="00EE678B" w:rsidRDefault="004667FC" w:rsidP="0011547D">
      <w:pPr>
        <w:pStyle w:val="ScreenCapture"/>
      </w:pPr>
      <w:r w:rsidRPr="00EE678B">
        <w:t xml:space="preserve">      Dispense Units: 2                                                        </w:t>
      </w:r>
    </w:p>
    <w:p w:rsidR="004667FC" w:rsidRPr="00EE678B" w:rsidRDefault="004667FC" w:rsidP="0011547D">
      <w:pPr>
        <w:pStyle w:val="ScreenCapture"/>
      </w:pPr>
      <w:r w:rsidRPr="00EE678B">
        <w:t xml:space="preserve">                Noun: CAPSULES                                                 </w:t>
      </w:r>
    </w:p>
    <w:p w:rsidR="004667FC" w:rsidRPr="00EE678B" w:rsidRDefault="004667FC" w:rsidP="0011547D">
      <w:pPr>
        <w:pStyle w:val="ScreenCapture"/>
      </w:pPr>
      <w:r w:rsidRPr="00EE678B">
        <w:t xml:space="preserve">               Route: ORAL                                                     </w:t>
      </w:r>
    </w:p>
    <w:p w:rsidR="004667FC" w:rsidRPr="00EE678B" w:rsidRDefault="004667FC" w:rsidP="0011547D">
      <w:pPr>
        <w:pStyle w:val="ScreenCapture"/>
      </w:pPr>
      <w:r w:rsidRPr="00EE678B">
        <w:t xml:space="preserve">            Schedule: QID                                                      </w:t>
      </w:r>
    </w:p>
    <w:p w:rsidR="004667FC" w:rsidRPr="00EE678B" w:rsidRDefault="004667FC" w:rsidP="0011547D">
      <w:pPr>
        <w:pStyle w:val="ScreenCapture"/>
      </w:pPr>
      <w:r w:rsidRPr="00EE678B">
        <w:t xml:space="preserve"> (6)Pat Instruction: Prov Comments                                            </w:t>
      </w:r>
    </w:p>
    <w:p w:rsidR="004667FC" w:rsidRPr="00EE678B" w:rsidRDefault="004667FC" w:rsidP="0011547D">
      <w:pPr>
        <w:pStyle w:val="ScreenCapture"/>
      </w:pPr>
      <w:r w:rsidRPr="00EE678B">
        <w:t xml:space="preserve">                 SIG: TAKE TWO CAPSULES BY MOUTH FOUR TIMES A DAY PROV         </w:t>
      </w:r>
    </w:p>
    <w:p w:rsidR="004667FC" w:rsidRPr="00EE678B" w:rsidRDefault="004667FC" w:rsidP="0011547D">
      <w:pPr>
        <w:pStyle w:val="ScreenCapture"/>
      </w:pPr>
      <w:r w:rsidRPr="00EE678B">
        <w:t xml:space="preserve">                      COMMENTS                                                 </w:t>
      </w:r>
    </w:p>
    <w:p w:rsidR="004667FC" w:rsidRPr="00EE678B" w:rsidRDefault="004667FC" w:rsidP="0011547D">
      <w:pPr>
        <w:pStyle w:val="ScreenCapture"/>
      </w:pPr>
      <w:r w:rsidRPr="00EE678B">
        <w:t xml:space="preserve"> (7)    Days Supply: 10                    (8)   QTY (CAP): 80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AC   Accept                             ED   Edit</w:t>
      </w:r>
    </w:p>
    <w:p w:rsidR="004667FC" w:rsidRPr="00EE678B" w:rsidRDefault="004667FC" w:rsidP="0011547D">
      <w:pPr>
        <w:pStyle w:val="ScreenCapture"/>
      </w:pPr>
      <w:r w:rsidRPr="00EE678B">
        <w:t xml:space="preserve">Select Action: Next Screen// </w:t>
      </w:r>
      <w:r w:rsidRPr="00EE678B">
        <w:rPr>
          <w:b/>
          <w:bCs/>
        </w:rPr>
        <w:t>AC</w:t>
      </w:r>
      <w:r w:rsidRPr="00EE678B">
        <w:t xml:space="preserve">   Accept </w:t>
      </w:r>
    </w:p>
    <w:p w:rsidR="004667FC" w:rsidRPr="00EE678B" w:rsidRDefault="004667FC" w:rsidP="00EF6F24"/>
    <w:p w:rsidR="004667FC" w:rsidRPr="00EE678B" w:rsidRDefault="004667FC" w:rsidP="004667FC">
      <w:pPr>
        <w:rPr>
          <w:color w:val="000000"/>
          <w:szCs w:val="20"/>
        </w:rPr>
      </w:pPr>
      <w:r w:rsidRPr="00EE678B">
        <w:rPr>
          <w:color w:val="000000"/>
          <w:szCs w:val="20"/>
        </w:rPr>
        <w:t>Once the copied order is accepted, the previous order information displays and the user is asked whether to discontinue the original order.</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If the orderable item or drug is edited, PROVIDER key users may be prompted for the appropriate ICD Diagnosis Codes. User response is optional.</w:t>
      </w:r>
    </w:p>
    <w:p w:rsidR="004667FC" w:rsidRPr="00EE678B" w:rsidRDefault="004667FC" w:rsidP="004667FC">
      <w:pPr>
        <w:rPr>
          <w:color w:val="000000"/>
          <w:szCs w:val="20"/>
        </w:rPr>
      </w:pPr>
    </w:p>
    <w:p w:rsidR="004667FC" w:rsidRPr="00EE678B" w:rsidRDefault="004667FC" w:rsidP="004667FC">
      <w:pPr>
        <w:rPr>
          <w:color w:val="000000"/>
          <w:szCs w:val="20"/>
        </w:rPr>
      </w:pPr>
      <w:r w:rsidRPr="00EE678B">
        <w:rPr>
          <w:color w:val="000000"/>
          <w:szCs w:val="20"/>
        </w:rPr>
        <w:t>If prompted for ICD Diagnosis Codes, the user can enter partial names and ICD Diagnosis Code numbers or a valid Diagnosis Code number or name.</w:t>
      </w:r>
    </w:p>
    <w:p w:rsidR="004667FC" w:rsidRPr="00EE678B" w:rsidRDefault="004667FC" w:rsidP="004667FC">
      <w:pPr>
        <w:rPr>
          <w:bCs/>
          <w:color w:val="000000"/>
          <w:szCs w:val="20"/>
        </w:rPr>
      </w:pPr>
    </w:p>
    <w:p w:rsidR="004667FC" w:rsidRPr="00EE678B" w:rsidRDefault="004667FC" w:rsidP="0011547D">
      <w:pPr>
        <w:pStyle w:val="ScreenCapture"/>
      </w:pPr>
      <w:r w:rsidRPr="00EE678B">
        <w:t xml:space="preserve">Patient Information           Mar 23, 2004@10:14:45          Page:    1 of    2 </w:t>
      </w:r>
    </w:p>
    <w:p w:rsidR="004667FC" w:rsidRPr="00EE678B" w:rsidRDefault="004667FC" w:rsidP="0011547D">
      <w:pPr>
        <w:pStyle w:val="ScreenCapture"/>
      </w:pPr>
      <w:r w:rsidRPr="00EE678B">
        <w:t>OPPATIENT6,ONE                                                        &lt;A&gt;</w:t>
      </w:r>
    </w:p>
    <w:p w:rsidR="004667FC" w:rsidRPr="00EE678B" w:rsidRDefault="004667FC" w:rsidP="0011547D">
      <w:pPr>
        <w:pStyle w:val="ScreenCapture"/>
      </w:pPr>
      <w:r w:rsidRPr="00EE678B">
        <w:t xml:space="preserve">  PID: 000-13-5790                                 Ht(cm): 175.26 (08/10/2004)</w:t>
      </w:r>
    </w:p>
    <w:p w:rsidR="00A54ECC" w:rsidRDefault="004667FC" w:rsidP="0011547D">
      <w:pPr>
        <w:pStyle w:val="ScreenCapture"/>
        <w:rPr>
          <w:lang w:val="en-US"/>
        </w:rPr>
      </w:pPr>
      <w:r w:rsidRPr="00EE678B">
        <w:t xml:space="preserve">  DOB: FEB 8,1922 (79)                             Wt(kg): 75.45 (08/10/2004)</w:t>
      </w:r>
    </w:p>
    <w:p w:rsidR="00A54ECC" w:rsidRDefault="00A54ECC" w:rsidP="00A54ECC">
      <w:pPr>
        <w:pStyle w:val="ScreenCapture"/>
        <w:rPr>
          <w:lang w:val="en-US"/>
        </w:rPr>
      </w:pPr>
      <w:r>
        <w:rPr>
          <w:lang w:val="en-US"/>
        </w:rPr>
        <w:t xml:space="preserve">  </w:t>
      </w:r>
      <w:r w:rsidRPr="00E97BFB">
        <w:t xml:space="preserve">SEX: MALE                   </w:t>
      </w:r>
    </w:p>
    <w:p w:rsidR="004667FC" w:rsidRPr="00EE678B" w:rsidRDefault="00A54ECC" w:rsidP="00A54ECC">
      <w:pPr>
        <w:pStyle w:val="ScreenCapture"/>
      </w:pPr>
      <w:r>
        <w:rPr>
          <w:rFonts w:cs="Courier New"/>
          <w:lang w:val="en-US"/>
        </w:rPr>
        <w:t xml:space="preserve"> </w:t>
      </w:r>
      <w:r w:rsidRPr="00E97BFB">
        <w:rPr>
          <w:rFonts w:cs="Courier New"/>
        </w:rPr>
        <w:t xml:space="preserve">CrCL: &lt;Not Found&gt; (CREAT: Not Found)            BSA (m2): </w:t>
      </w:r>
      <w:r>
        <w:rPr>
          <w:rFonts w:cs="Courier New"/>
        </w:rPr>
        <w:t>2.</w:t>
      </w:r>
      <w:r>
        <w:rPr>
          <w:rFonts w:cs="Courier New"/>
          <w:lang w:val="en-US"/>
        </w:rPr>
        <w:t>09</w:t>
      </w:r>
      <w:r w:rsidR="004667FC" w:rsidRPr="00EE678B">
        <w:t xml:space="preserve"> </w:t>
      </w:r>
    </w:p>
    <w:p w:rsidR="004667FC" w:rsidRPr="00EE678B" w:rsidRDefault="004667FC" w:rsidP="0011547D">
      <w:pPr>
        <w:pStyle w:val="ScreenCapture"/>
      </w:pPr>
      <w:r w:rsidRPr="00EE678B">
        <w:t xml:space="preserve">                                                                                </w:t>
      </w:r>
    </w:p>
    <w:p w:rsidR="004667FC" w:rsidRPr="00EE678B" w:rsidRDefault="004667FC" w:rsidP="0011547D">
      <w:pPr>
        <w:pStyle w:val="ScreenCapture"/>
      </w:pPr>
      <w:r w:rsidRPr="00EE678B">
        <w:t xml:space="preserve">Eligibility: SC LESS THAN 50%     SC%: 10                                       </w:t>
      </w:r>
    </w:p>
    <w:p w:rsidR="004667FC" w:rsidRPr="00EE678B" w:rsidRDefault="004667FC" w:rsidP="0011547D">
      <w:pPr>
        <w:pStyle w:val="ScreenCapture"/>
      </w:pPr>
      <w:r w:rsidRPr="00EE678B">
        <w:t xml:space="preserve">RX PATIENT STATUS: SC LESS THAN 50% </w:t>
      </w:r>
    </w:p>
    <w:p w:rsidR="004667FC" w:rsidRPr="00EE678B" w:rsidRDefault="004667FC" w:rsidP="0011547D">
      <w:pPr>
        <w:pStyle w:val="ScreenCapture"/>
      </w:pPr>
    </w:p>
    <w:p w:rsidR="004667FC" w:rsidRPr="00EE678B" w:rsidRDefault="004667FC" w:rsidP="0011547D">
      <w:pPr>
        <w:pStyle w:val="ScreenCapture"/>
      </w:pPr>
      <w:r w:rsidRPr="00EE678B">
        <w:t xml:space="preserve">Disabilities: BACK STRAIN-10% (SC), UPPER ARM CONDITION-0% (SC),                </w:t>
      </w:r>
    </w:p>
    <w:p w:rsidR="004667FC" w:rsidRPr="00EE678B" w:rsidRDefault="004667FC" w:rsidP="0011547D">
      <w:pPr>
        <w:pStyle w:val="ScreenCapture"/>
      </w:pPr>
      <w:r w:rsidRPr="00EE678B">
        <w:t xml:space="preserve">              CONDITION OF THE SKELETAL SYSTEM-0% (SC),                         </w:t>
      </w:r>
    </w:p>
    <w:p w:rsidR="004667FC" w:rsidRPr="00EE678B" w:rsidRDefault="004667FC" w:rsidP="0011547D">
      <w:pPr>
        <w:pStyle w:val="ScreenCapture"/>
      </w:pPr>
      <w:r w:rsidRPr="00EE678B">
        <w:t xml:space="preserve">123 ANY STREET                                    HOME PHONE:                   </w:t>
      </w:r>
    </w:p>
    <w:p w:rsidR="004667FC" w:rsidRPr="00EE678B" w:rsidRDefault="004667FC" w:rsidP="0011547D">
      <w:pPr>
        <w:pStyle w:val="ScreenCapture"/>
      </w:pPr>
      <w:r w:rsidRPr="00EE678B">
        <w:t xml:space="preserve">BIRMINGHAM                                        CELL PHONE:                   </w:t>
      </w:r>
    </w:p>
    <w:p w:rsidR="004667FC" w:rsidRPr="00EE678B" w:rsidRDefault="004667FC" w:rsidP="0011547D">
      <w:pPr>
        <w:pStyle w:val="ScreenCapture"/>
      </w:pPr>
      <w:r w:rsidRPr="00EE678B">
        <w:t xml:space="preserve">ALABAMA                                           WORK PHONE:                   </w:t>
      </w:r>
    </w:p>
    <w:p w:rsidR="004667FC" w:rsidRPr="00EE678B" w:rsidRDefault="004667FC" w:rsidP="0011547D">
      <w:pPr>
        <w:pStyle w:val="ScreenCapture"/>
      </w:pPr>
      <w:r w:rsidRPr="00EE678B">
        <w:t xml:space="preserve">Prescription Mail Delivery: Regular Mail                                        </w:t>
      </w:r>
    </w:p>
    <w:p w:rsidR="004667FC" w:rsidRPr="00EE678B" w:rsidRDefault="004667FC" w:rsidP="0011547D">
      <w:pPr>
        <w:pStyle w:val="ScreenCapture"/>
      </w:pPr>
      <w:r w:rsidRPr="00EE678B">
        <w:t xml:space="preserve">Allergies                                                                       </w:t>
      </w:r>
    </w:p>
    <w:p w:rsidR="004667FC" w:rsidRPr="00EE678B" w:rsidRDefault="004667FC" w:rsidP="0011547D">
      <w:pPr>
        <w:pStyle w:val="ScreenCapture"/>
      </w:pPr>
      <w:r w:rsidRPr="00EE678B">
        <w:t xml:space="preserve">    Verified: THEOPHYLLINE,                                                     </w:t>
      </w:r>
    </w:p>
    <w:p w:rsidR="004667FC" w:rsidRPr="00EE678B" w:rsidRDefault="004667FC" w:rsidP="0011547D">
      <w:pPr>
        <w:pStyle w:val="ScreenCapture"/>
      </w:pPr>
      <w:r w:rsidRPr="00EE678B">
        <w:t xml:space="preserve">+         Enter ?? for more actions                                             </w:t>
      </w:r>
    </w:p>
    <w:p w:rsidR="004667FC" w:rsidRPr="00EE678B" w:rsidRDefault="004667FC" w:rsidP="0011547D">
      <w:pPr>
        <w:pStyle w:val="ScreenCapture"/>
      </w:pPr>
      <w:r w:rsidRPr="00EE678B">
        <w:t>EA  Enter/Edit Allergy/ADR Data         PU  Patient Record Update</w:t>
      </w:r>
    </w:p>
    <w:p w:rsidR="004667FC" w:rsidRPr="00EE678B" w:rsidRDefault="004667FC" w:rsidP="0011547D">
      <w:pPr>
        <w:pStyle w:val="ScreenCapture"/>
      </w:pPr>
      <w:r w:rsidRPr="00EE678B">
        <w:t>DD  Detailed Allergy/ADR List           EX  Exit Patient List</w:t>
      </w:r>
    </w:p>
    <w:p w:rsidR="004667FC" w:rsidRPr="00EE678B" w:rsidRDefault="004667FC" w:rsidP="0011547D">
      <w:pPr>
        <w:pStyle w:val="ScreenCapture"/>
      </w:pPr>
      <w:r w:rsidRPr="00EE678B">
        <w:t xml:space="preserve">Select Action: Next Screen// </w:t>
      </w:r>
      <w:r w:rsidRPr="00EE678B">
        <w:rPr>
          <w:b/>
        </w:rPr>
        <w:t>&lt;Enter&gt;</w:t>
      </w:r>
    </w:p>
    <w:p w:rsidR="004667FC" w:rsidRPr="00EE678B" w:rsidRDefault="000462AA" w:rsidP="0011547D">
      <w:pPr>
        <w:pStyle w:val="ScreenCapture"/>
      </w:pPr>
      <w:r>
        <w:t>Select Primary ICD</w:t>
      </w:r>
      <w:r w:rsidR="004667FC" w:rsidRPr="00EE678B">
        <w:t xml:space="preserve"> Code: </w:t>
      </w:r>
      <w:r w:rsidR="004667FC" w:rsidRPr="00EE678B">
        <w:rPr>
          <w:b/>
        </w:rPr>
        <w:t>neuropathy</w:t>
      </w:r>
    </w:p>
    <w:p w:rsidR="004667FC" w:rsidRPr="00EE678B" w:rsidRDefault="004667FC" w:rsidP="0011547D">
      <w:pPr>
        <w:pStyle w:val="ScreenCapture"/>
      </w:pPr>
      <w:r w:rsidRPr="00EE678B">
        <w:t xml:space="preserve">     1   NEUROPATHY  337.1     AUT NEUROPATHY IN OTH DIS     </w:t>
      </w:r>
    </w:p>
    <w:p w:rsidR="004667FC" w:rsidRPr="00EE678B" w:rsidRDefault="004667FC" w:rsidP="0011547D">
      <w:pPr>
        <w:pStyle w:val="ScreenCapture"/>
      </w:pPr>
      <w:r w:rsidRPr="00EE678B">
        <w:t xml:space="preserve">     2   NEUROPATHY  356.2     HERED SENSORY NEUROPATHY     </w:t>
      </w:r>
    </w:p>
    <w:p w:rsidR="004667FC" w:rsidRPr="00EE678B" w:rsidRDefault="004667FC" w:rsidP="0011547D">
      <w:pPr>
        <w:pStyle w:val="ScreenCapture"/>
      </w:pPr>
      <w:r w:rsidRPr="00EE678B">
        <w:t xml:space="preserve">     3   NEUROPATHY  356.8     IDIO PERIPH NEURPTHY NEC     </w:t>
      </w:r>
    </w:p>
    <w:p w:rsidR="004667FC" w:rsidRPr="00EE678B" w:rsidRDefault="004667FC" w:rsidP="0011547D">
      <w:pPr>
        <w:pStyle w:val="ScreenCapture"/>
      </w:pPr>
      <w:r w:rsidRPr="00EE678B">
        <w:t xml:space="preserve">     4   NEUROPATHY  356.9     IDIO PERIPH NEURPTHY NOS     </w:t>
      </w:r>
    </w:p>
    <w:p w:rsidR="004667FC" w:rsidRPr="00EE678B" w:rsidRDefault="004667FC" w:rsidP="0011547D">
      <w:pPr>
        <w:pStyle w:val="ScreenCapture"/>
      </w:pPr>
      <w:r w:rsidRPr="00EE678B">
        <w:t xml:space="preserve">     5   NEUROPATHY  377.33     NUTRITION OPTC NEUROPATHY     </w:t>
      </w:r>
    </w:p>
    <w:p w:rsidR="004667FC" w:rsidRPr="00EE678B" w:rsidRDefault="004667FC" w:rsidP="0011547D">
      <w:pPr>
        <w:pStyle w:val="ScreenCapture"/>
      </w:pPr>
      <w:r w:rsidRPr="00EE678B">
        <w:t xml:space="preserve">Press &lt;RETURN&gt; to see more, '^' to exit this list, OR CHOOSE 1-5: </w:t>
      </w:r>
      <w:r w:rsidRPr="00EE678B">
        <w:rPr>
          <w:b/>
        </w:rPr>
        <w:t>3</w:t>
      </w:r>
      <w:r w:rsidRPr="00EE678B">
        <w:t xml:space="preserve">  356.8     IDIO PERIPH NEURPTHY NEC     </w:t>
      </w:r>
    </w:p>
    <w:p w:rsidR="004667FC" w:rsidRPr="00EE678B" w:rsidRDefault="004667FC" w:rsidP="0011547D">
      <w:pPr>
        <w:pStyle w:val="ScreenCapture"/>
      </w:pPr>
      <w:r w:rsidRPr="00EE678B">
        <w:t xml:space="preserve">Select Secondary ICD Code: </w:t>
      </w:r>
      <w:r w:rsidRPr="00EE678B">
        <w:rPr>
          <w:b/>
        </w:rPr>
        <w:t>diabetes</w:t>
      </w:r>
    </w:p>
    <w:p w:rsidR="004667FC" w:rsidRPr="00EE678B" w:rsidRDefault="004667FC" w:rsidP="0011547D">
      <w:pPr>
        <w:pStyle w:val="ScreenCapture"/>
      </w:pPr>
      <w:r w:rsidRPr="00EE678B">
        <w:t xml:space="preserve">     1   DIABETES  250.01     DIABETES MELLI W/0 COMP TYP I     COMPLICATION/CO MORBIDITY</w:t>
      </w:r>
    </w:p>
    <w:p w:rsidR="004667FC" w:rsidRPr="00EE678B" w:rsidRDefault="004667FC" w:rsidP="0011547D">
      <w:pPr>
        <w:pStyle w:val="ScreenCapture"/>
      </w:pPr>
      <w:r w:rsidRPr="00EE678B">
        <w:t xml:space="preserve">     2   DIABETES  250.11     DIABETES W KETOACIDOSIS TYPE I     COMPLICATION/CO MORBIDITY</w:t>
      </w:r>
    </w:p>
    <w:p w:rsidR="004667FC" w:rsidRPr="00EE678B" w:rsidRDefault="004667FC" w:rsidP="0011547D">
      <w:pPr>
        <w:pStyle w:val="ScreenCapture"/>
      </w:pPr>
      <w:r w:rsidRPr="00EE678B">
        <w:t xml:space="preserve">     3   DIABETES  250.21     DIABETES W HYPEROSMOLAR TYPE I     COMPLICATION/CO MORBIDITY</w:t>
      </w:r>
    </w:p>
    <w:p w:rsidR="004667FC" w:rsidRPr="00EE678B" w:rsidRDefault="004667FC" w:rsidP="0011547D">
      <w:pPr>
        <w:pStyle w:val="ScreenCapture"/>
      </w:pPr>
      <w:r w:rsidRPr="00EE678B">
        <w:t xml:space="preserve">     4   DIABETES  250.31     DIABETES W OTHER COMA TYPE I     COMPLICATION/CO MORBIDITY</w:t>
      </w:r>
    </w:p>
    <w:p w:rsidR="004667FC" w:rsidRPr="00EE678B" w:rsidRDefault="004667FC" w:rsidP="0011547D">
      <w:pPr>
        <w:pStyle w:val="ScreenCapture"/>
      </w:pPr>
      <w:r w:rsidRPr="00EE678B">
        <w:t xml:space="preserve">     5   DIABETES  250.41     DIABETES W RENAL MANIFES TYP I     COMPLICATION/CO MORBIDITY</w:t>
      </w:r>
    </w:p>
    <w:p w:rsidR="004667FC" w:rsidRPr="00EE678B" w:rsidRDefault="004667FC" w:rsidP="0011547D">
      <w:pPr>
        <w:pStyle w:val="ScreenCapture"/>
      </w:pPr>
      <w:r w:rsidRPr="00EE678B">
        <w:t>Press &lt;RETURN&gt; to see more, '^' to exit this list, OR</w:t>
      </w:r>
    </w:p>
    <w:p w:rsidR="004667FC" w:rsidRPr="00EE678B" w:rsidRDefault="004667FC" w:rsidP="0011547D">
      <w:pPr>
        <w:pStyle w:val="ScreenCapture"/>
      </w:pPr>
      <w:r w:rsidRPr="00EE678B">
        <w:t xml:space="preserve">CHOOSE 1-5: </w:t>
      </w:r>
      <w:r w:rsidRPr="00EE678B">
        <w:rPr>
          <w:b/>
        </w:rPr>
        <w:t>1</w:t>
      </w:r>
      <w:r w:rsidRPr="00EE678B">
        <w:t xml:space="preserve">  250.01     DIABETES MELLI W/0 COMP TYP I     COMPLICATION/COMORBIDITY</w:t>
      </w:r>
    </w:p>
    <w:p w:rsidR="004667FC" w:rsidRPr="00EE678B" w:rsidRDefault="004667FC" w:rsidP="0011547D">
      <w:pPr>
        <w:pStyle w:val="ScreenCapture"/>
      </w:pPr>
      <w:r w:rsidRPr="00EE678B">
        <w:t>Select Secondary ICD Code:</w:t>
      </w:r>
    </w:p>
    <w:p w:rsidR="004667FC" w:rsidRPr="00EE678B" w:rsidRDefault="004667FC" w:rsidP="004667FC">
      <w:pPr>
        <w:rPr>
          <w:color w:val="000000"/>
          <w:szCs w:val="24"/>
        </w:rPr>
      </w:pPr>
    </w:p>
    <w:p w:rsidR="004667FC" w:rsidRPr="00EE678B" w:rsidRDefault="004667FC" w:rsidP="004667FC">
      <w:pPr>
        <w:rPr>
          <w:color w:val="000000"/>
          <w:szCs w:val="20"/>
        </w:rPr>
      </w:pPr>
      <w:r w:rsidRPr="00EE678B">
        <w:rPr>
          <w:color w:val="000000"/>
          <w:szCs w:val="20"/>
        </w:rPr>
        <w:t xml:space="preserve">ICD Diagnosis Codes from copied, edited, or renewed prescriptions will carry forward as default answers. </w:t>
      </w:r>
    </w:p>
    <w:p w:rsidR="004667FC" w:rsidRPr="00EE678B" w:rsidRDefault="004667FC" w:rsidP="00C91FB8">
      <w:pPr>
        <w:rPr>
          <w:color w:val="000000"/>
        </w:rPr>
      </w:pPr>
    </w:p>
    <w:p w:rsidR="004667FC" w:rsidRPr="00EE678B" w:rsidRDefault="004667FC" w:rsidP="008E248B">
      <w:pPr>
        <w:pStyle w:val="ExampleHeading"/>
      </w:pPr>
      <w:r w:rsidRPr="00EE678B">
        <w:t>Example: Copying an Order (continued)</w:t>
      </w:r>
    </w:p>
    <w:p w:rsidR="004667FC" w:rsidRPr="00EE678B" w:rsidRDefault="004667FC" w:rsidP="0011547D">
      <w:pPr>
        <w:pStyle w:val="ScreenCapture"/>
      </w:pPr>
      <w:r w:rsidRPr="00EE678B">
        <w:t>-------------------------------------------------------------------------------</w:t>
      </w:r>
    </w:p>
    <w:p w:rsidR="004667FC" w:rsidRPr="00EE678B" w:rsidRDefault="004667FC" w:rsidP="0011547D">
      <w:pPr>
        <w:pStyle w:val="ScreenCapture"/>
      </w:pPr>
      <w:r w:rsidRPr="00EE678B">
        <w:t>DUPLICATE DRUG AMPICILLIN 250MG CAP in Prescription: 503911</w:t>
      </w:r>
    </w:p>
    <w:p w:rsidR="004667FC" w:rsidRPr="00EE678B" w:rsidRDefault="004667FC" w:rsidP="0011547D">
      <w:pPr>
        <w:pStyle w:val="ScreenCapture"/>
      </w:pPr>
    </w:p>
    <w:p w:rsidR="004667FC" w:rsidRPr="00EE678B" w:rsidRDefault="004667FC" w:rsidP="0011547D">
      <w:pPr>
        <w:pStyle w:val="ScreenCapture"/>
      </w:pPr>
      <w:r w:rsidRPr="00EE678B">
        <w:t xml:space="preserve">                Status: Active                          Issued: 05/25/01</w:t>
      </w:r>
    </w:p>
    <w:p w:rsidR="004667FC" w:rsidRPr="00EE678B" w:rsidRDefault="004667FC" w:rsidP="0011547D">
      <w:pPr>
        <w:pStyle w:val="ScreenCapture"/>
      </w:pPr>
      <w:r w:rsidRPr="00EE678B">
        <w:t xml:space="preserve">     Processing Status: Released locally on 06/01/01@11:34:13 (Mail)</w:t>
      </w:r>
    </w:p>
    <w:p w:rsidR="004667FC" w:rsidRPr="00EE678B" w:rsidRDefault="004667FC" w:rsidP="0011547D">
      <w:pPr>
        <w:pStyle w:val="ScreenCapture"/>
      </w:pPr>
      <w:r w:rsidRPr="00EE678B">
        <w:t xml:space="preserve">                   SIG: TAKE TWO CAPSULES BY MOUTH FOUR TIMES A DAY PROV</w:t>
      </w:r>
    </w:p>
    <w:p w:rsidR="004667FC" w:rsidRPr="00EE678B" w:rsidRDefault="004667FC" w:rsidP="0011547D">
      <w:pPr>
        <w:pStyle w:val="ScreenCapture"/>
      </w:pPr>
      <w:r w:rsidRPr="00EE678B">
        <w:t xml:space="preserve">                        COMMENTS</w:t>
      </w:r>
    </w:p>
    <w:p w:rsidR="004667FC" w:rsidRPr="00EE678B" w:rsidRDefault="004667FC" w:rsidP="0011547D">
      <w:pPr>
        <w:pStyle w:val="ScreenCapture"/>
      </w:pPr>
      <w:r w:rsidRPr="00EE678B">
        <w:t xml:space="preserve">                   QTY: 80                        # of refills: 0</w:t>
      </w:r>
    </w:p>
    <w:p w:rsidR="004667FC" w:rsidRPr="00EE678B" w:rsidRDefault="004667FC" w:rsidP="0011547D">
      <w:pPr>
        <w:pStyle w:val="ScreenCapture"/>
      </w:pPr>
      <w:r w:rsidRPr="00EE678B">
        <w:t xml:space="preserve">              Provider: OPPROVIDER4,TWO      Refills remaining: 0</w:t>
      </w:r>
    </w:p>
    <w:p w:rsidR="004667FC" w:rsidRPr="00EE678B" w:rsidRDefault="004667FC" w:rsidP="0011547D">
      <w:pPr>
        <w:pStyle w:val="ScreenCapture"/>
      </w:pPr>
      <w:r w:rsidRPr="00EE678B">
        <w:t xml:space="preserve">                                                Last filled on: 06/01/01</w:t>
      </w:r>
    </w:p>
    <w:p w:rsidR="004667FC" w:rsidRPr="00EE678B" w:rsidRDefault="004667FC" w:rsidP="0011547D">
      <w:pPr>
        <w:pStyle w:val="ScreenCapture"/>
      </w:pPr>
      <w:r w:rsidRPr="00EE678B">
        <w:t xml:space="preserve">                                                   Days Supply: 10</w:t>
      </w:r>
    </w:p>
    <w:p w:rsidR="004667FC" w:rsidRPr="00EE678B" w:rsidRDefault="004667FC" w:rsidP="0011547D">
      <w:pPr>
        <w:pStyle w:val="ScreenCapture"/>
      </w:pPr>
      <w:r w:rsidRPr="00EE678B">
        <w:t>-------------------------------------------------------------------------------</w:t>
      </w:r>
    </w:p>
    <w:p w:rsidR="000462AA" w:rsidRPr="00B31611" w:rsidRDefault="000462AA" w:rsidP="000462AA">
      <w:pPr>
        <w:pStyle w:val="ScreenCapture"/>
        <w:rPr>
          <w:color w:val="FF0000"/>
        </w:rPr>
      </w:pPr>
      <w:r w:rsidRPr="00B31611">
        <w:rPr>
          <w:color w:val="FF0000"/>
        </w:rPr>
        <w:t>Discontinue RX # 503911 AMPICILLIN 250MG CAP     Y/N? YES</w:t>
      </w:r>
    </w:p>
    <w:p w:rsidR="000462AA" w:rsidRPr="00B31611" w:rsidRDefault="000462AA" w:rsidP="000462AA">
      <w:pPr>
        <w:pStyle w:val="ScreenCapture"/>
        <w:rPr>
          <w:color w:val="FF0000"/>
        </w:rPr>
      </w:pPr>
    </w:p>
    <w:p w:rsidR="000462AA" w:rsidRPr="00B31611" w:rsidRDefault="000462AA" w:rsidP="000462AA">
      <w:pPr>
        <w:pStyle w:val="ScreenCapture"/>
        <w:rPr>
          <w:color w:val="FF0000"/>
        </w:rPr>
      </w:pPr>
      <w:r w:rsidRPr="00B31611">
        <w:rPr>
          <w:color w:val="FF0000"/>
        </w:rPr>
        <w:t>Rx #503911 AMPICILLIN 250MG CAP will be discontinued</w:t>
      </w:r>
    </w:p>
    <w:p w:rsidR="000462AA" w:rsidRPr="00B31611" w:rsidRDefault="000462AA" w:rsidP="000462AA">
      <w:pPr>
        <w:pStyle w:val="ScreenCapture"/>
      </w:pPr>
      <w:r w:rsidRPr="00B31611">
        <w:t xml:space="preserve">after the acceptance of the new order.  </w:t>
      </w:r>
    </w:p>
    <w:p w:rsidR="000462AA" w:rsidRPr="00B31611" w:rsidRDefault="000462AA" w:rsidP="000462AA">
      <w:pPr>
        <w:pStyle w:val="ScreenCapture"/>
      </w:pPr>
    </w:p>
    <w:p w:rsidR="000462AA" w:rsidRPr="00B31611" w:rsidRDefault="000462AA" w:rsidP="000462AA">
      <w:pPr>
        <w:pStyle w:val="ScreenCapture"/>
      </w:pPr>
      <w:r w:rsidRPr="00B31611">
        <w:t>Now doing remote order checks. Please wait...</w:t>
      </w:r>
    </w:p>
    <w:p w:rsidR="000462AA" w:rsidRPr="00B31611" w:rsidRDefault="000462AA" w:rsidP="000462AA">
      <w:pPr>
        <w:pStyle w:val="ScreenCapture"/>
      </w:pPr>
    </w:p>
    <w:p w:rsidR="000462AA" w:rsidRPr="00B31611" w:rsidRDefault="000462AA" w:rsidP="000462AA">
      <w:pPr>
        <w:pStyle w:val="ScreenCapture"/>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4667FC" w:rsidRPr="00EE678B" w:rsidRDefault="004667FC" w:rsidP="0011547D">
      <w:pPr>
        <w:pStyle w:val="ScreenCapture"/>
      </w:pPr>
    </w:p>
    <w:p w:rsidR="004667FC" w:rsidRPr="00EE678B" w:rsidRDefault="004667FC" w:rsidP="0011547D">
      <w:pPr>
        <w:pStyle w:val="ScreenCapture"/>
        <w:rPr>
          <w:sz w:val="20"/>
        </w:rPr>
      </w:pPr>
      <w:r w:rsidRPr="00EE678B">
        <w:t xml:space="preserve">Nature of Order: WRITTEN// </w:t>
      </w:r>
      <w:r w:rsidRPr="00EE678B">
        <w:rPr>
          <w:b/>
          <w:bCs/>
        </w:rPr>
        <w:t>&lt;Enter&gt;</w:t>
      </w:r>
      <w:r w:rsidRPr="00EE678B">
        <w:rPr>
          <w:sz w:val="20"/>
        </w:rPr>
        <w:t xml:space="preserve">       W</w:t>
      </w:r>
    </w:p>
    <w:p w:rsidR="004667FC" w:rsidRPr="00EE678B" w:rsidRDefault="004667FC" w:rsidP="0011547D">
      <w:pPr>
        <w:pStyle w:val="ScreenCapture"/>
      </w:pPr>
      <w:r w:rsidRPr="00EE678B">
        <w:t xml:space="preserve">WAS THE PATIENT COUNSELED: NO// </w:t>
      </w:r>
      <w:r w:rsidRPr="00EE678B">
        <w:rPr>
          <w:b/>
          <w:bCs/>
        </w:rPr>
        <w:t>&lt;Enter&gt;</w:t>
      </w:r>
      <w:r w:rsidRPr="00EE678B">
        <w:t xml:space="preserve"> NO</w:t>
      </w:r>
    </w:p>
    <w:p w:rsidR="004667FC" w:rsidRPr="00EE678B" w:rsidRDefault="004667FC" w:rsidP="0011547D">
      <w:pPr>
        <w:pStyle w:val="ScreenCapture"/>
      </w:pPr>
    </w:p>
    <w:p w:rsidR="004667FC" w:rsidRPr="00EE678B" w:rsidRDefault="004667FC" w:rsidP="0011547D">
      <w:pPr>
        <w:pStyle w:val="ScreenCapture"/>
      </w:pPr>
      <w:r w:rsidRPr="00EE678B">
        <w:t xml:space="preserve">Do you want to enter a Progress Note? No// </w:t>
      </w:r>
      <w:r w:rsidRPr="00EE678B">
        <w:rPr>
          <w:b/>
          <w:bCs/>
        </w:rPr>
        <w:t>&lt;Enter&gt;</w:t>
      </w:r>
      <w:r w:rsidRPr="00EE678B">
        <w:t xml:space="preserve">  NO</w:t>
      </w:r>
    </w:p>
    <w:p w:rsidR="004667FC" w:rsidRPr="00EE678B" w:rsidRDefault="004667FC" w:rsidP="0011547D">
      <w:pPr>
        <w:pStyle w:val="ScreenCapture"/>
      </w:pPr>
    </w:p>
    <w:p w:rsidR="004667FC" w:rsidRPr="00EE678B" w:rsidRDefault="004667FC" w:rsidP="0011547D">
      <w:pPr>
        <w:pStyle w:val="ScreenCapture"/>
      </w:pPr>
      <w:r w:rsidRPr="00EE678B">
        <w:t>The new order information is displayed and, if it is verified as correct, the old order is discontinued.</w:t>
      </w:r>
    </w:p>
    <w:p w:rsidR="004667FC" w:rsidRPr="00EE678B" w:rsidRDefault="004667FC" w:rsidP="0011547D">
      <w:pPr>
        <w:pStyle w:val="ScreenCapture"/>
      </w:pPr>
    </w:p>
    <w:p w:rsidR="004667FC" w:rsidRPr="00EE678B" w:rsidRDefault="004667FC" w:rsidP="0011547D">
      <w:pPr>
        <w:pStyle w:val="ScreenCapture"/>
      </w:pPr>
      <w:r w:rsidRPr="00EE678B">
        <w:t>Rx # 503913            06/04/01</w:t>
      </w:r>
    </w:p>
    <w:p w:rsidR="004667FC" w:rsidRPr="00EE678B" w:rsidRDefault="004667FC" w:rsidP="0011547D">
      <w:pPr>
        <w:pStyle w:val="ScreenCapture"/>
      </w:pPr>
      <w:r w:rsidRPr="00EE678B">
        <w:t>OPPATIENT6,ONE                #80</w:t>
      </w:r>
    </w:p>
    <w:p w:rsidR="004667FC" w:rsidRPr="00EE678B" w:rsidRDefault="004667FC" w:rsidP="0011547D">
      <w:pPr>
        <w:pStyle w:val="ScreenCapture"/>
      </w:pPr>
      <w:r w:rsidRPr="00EE678B">
        <w:t>TAKE TWO CAPSULES BY MOUTH FOUR TIMES A DAY PROV COMMENTS</w:t>
      </w:r>
    </w:p>
    <w:p w:rsidR="004667FC" w:rsidRPr="00EE678B" w:rsidRDefault="004667FC" w:rsidP="0011547D">
      <w:pPr>
        <w:pStyle w:val="ScreenCapture"/>
      </w:pPr>
    </w:p>
    <w:p w:rsidR="004667FC" w:rsidRPr="00EE678B" w:rsidRDefault="004667FC" w:rsidP="0011547D">
      <w:pPr>
        <w:pStyle w:val="ScreenCapture"/>
      </w:pPr>
      <w:r w:rsidRPr="00EE678B">
        <w:t>AMPICILLIN 250MG CAP</w:t>
      </w:r>
    </w:p>
    <w:p w:rsidR="004667FC" w:rsidRPr="00EE678B" w:rsidRDefault="004667FC" w:rsidP="0011547D">
      <w:pPr>
        <w:pStyle w:val="ScreenCapture"/>
      </w:pPr>
      <w:r w:rsidRPr="00EE678B">
        <w:t>OPPROVIDER4,TWO           OPPHARMACIST4,THREE</w:t>
      </w:r>
    </w:p>
    <w:p w:rsidR="004667FC" w:rsidRPr="00EE678B" w:rsidRDefault="004667FC" w:rsidP="0011547D">
      <w:pPr>
        <w:pStyle w:val="ScreenCapture"/>
      </w:pPr>
      <w:r w:rsidRPr="00EE678B">
        <w:t># of Refills: 0</w:t>
      </w: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w:t>
      </w:r>
    </w:p>
    <w:p w:rsidR="004667FC" w:rsidRPr="00EE678B" w:rsidRDefault="004667FC" w:rsidP="0011547D">
      <w:pPr>
        <w:pStyle w:val="ScreenCapture"/>
      </w:pPr>
      <w:r w:rsidRPr="00EE678B">
        <w:t xml:space="preserve"> -Rx 503911 has been discontinued...</w:t>
      </w:r>
    </w:p>
    <w:p w:rsidR="004667FC" w:rsidRPr="00EE678B" w:rsidRDefault="004667FC" w:rsidP="0011547D">
      <w:pPr>
        <w:pStyle w:val="ScreenCapture"/>
      </w:pPr>
    </w:p>
    <w:p w:rsidR="004667FC" w:rsidRPr="00EE678B" w:rsidRDefault="004667FC" w:rsidP="0011547D">
      <w:pPr>
        <w:pStyle w:val="ScreenCapture"/>
      </w:pPr>
    </w:p>
    <w:p w:rsidR="004667FC" w:rsidRPr="00EE678B" w:rsidRDefault="004667FC" w:rsidP="0011547D">
      <w:pPr>
        <w:pStyle w:val="ScreenCapture"/>
      </w:pPr>
      <w:r w:rsidRPr="00EE678B">
        <w:t xml:space="preserve">       SC Percent: 10%</w:t>
      </w:r>
    </w:p>
    <w:p w:rsidR="004667FC" w:rsidRPr="00EE678B" w:rsidRDefault="004667FC" w:rsidP="0011547D">
      <w:pPr>
        <w:pStyle w:val="ScreenCapture"/>
      </w:pPr>
      <w:r w:rsidRPr="00EE678B">
        <w:t xml:space="preserve">     Disabilities:</w:t>
      </w:r>
    </w:p>
    <w:p w:rsidR="004667FC" w:rsidRPr="00EE678B" w:rsidRDefault="004667FC" w:rsidP="0011547D">
      <w:pPr>
        <w:pStyle w:val="ScreenCapture"/>
      </w:pPr>
      <w:r w:rsidRPr="00EE678B">
        <w:t>PROSTATE GLAND CONDITION                       10% - SERVICE CONNECTED</w:t>
      </w:r>
    </w:p>
    <w:p w:rsidR="004667FC" w:rsidRPr="00EE678B" w:rsidRDefault="004667FC" w:rsidP="0011547D">
      <w:pPr>
        <w:pStyle w:val="ScreenCapture"/>
      </w:pPr>
      <w:r w:rsidRPr="00EE678B">
        <w:t>INGUINAL HERNIA                                 0% - SERVICE CONNECTED</w:t>
      </w:r>
    </w:p>
    <w:p w:rsidR="004667FC" w:rsidRPr="00EE678B" w:rsidRDefault="004667FC" w:rsidP="0011547D">
      <w:pPr>
        <w:pStyle w:val="ScreenCapture"/>
      </w:pPr>
    </w:p>
    <w:p w:rsidR="004667FC" w:rsidRPr="00EE678B" w:rsidRDefault="004667FC" w:rsidP="0011547D">
      <w:pPr>
        <w:pStyle w:val="ScreenCapture"/>
      </w:pPr>
      <w:r w:rsidRPr="00EE678B">
        <w:t xml:space="preserve">Was treatment for Service Connected condition? NO// </w:t>
      </w:r>
      <w:r w:rsidRPr="00EE678B">
        <w:rPr>
          <w:b/>
        </w:rPr>
        <w:t>&lt;Enter&gt;</w:t>
      </w:r>
    </w:p>
    <w:p w:rsidR="004667FC" w:rsidRPr="00EE678B" w:rsidRDefault="004667FC" w:rsidP="0011547D">
      <w:pPr>
        <w:pStyle w:val="ScreenCapture"/>
      </w:pPr>
    </w:p>
    <w:p w:rsidR="004667FC" w:rsidRPr="00EE678B" w:rsidRDefault="004667FC" w:rsidP="0011547D">
      <w:pPr>
        <w:pStyle w:val="ScreenCapture"/>
      </w:pPr>
      <w:r w:rsidRPr="00EE678B">
        <w:t xml:space="preserve">Is this correct? YES// </w:t>
      </w:r>
      <w:r w:rsidRPr="00EE678B">
        <w:rPr>
          <w:b/>
        </w:rPr>
        <w:t>&lt;Enter&gt;</w:t>
      </w:r>
      <w:r w:rsidRPr="00EE678B">
        <w:t>...</w:t>
      </w:r>
    </w:p>
    <w:p w:rsidR="004667FC" w:rsidRPr="00EE678B" w:rsidRDefault="004667FC" w:rsidP="00C91FB8">
      <w:pPr>
        <w:rPr>
          <w:color w:val="000000"/>
        </w:rPr>
      </w:pPr>
    </w:p>
    <w:p w:rsidR="004667FC" w:rsidRPr="00EE678B" w:rsidRDefault="004667FC" w:rsidP="004667FC">
      <w:pPr>
        <w:rPr>
          <w:color w:val="000000"/>
          <w:szCs w:val="20"/>
        </w:rPr>
      </w:pPr>
      <w:r w:rsidRPr="00EE678B">
        <w:rPr>
          <w:color w:val="000000"/>
          <w:szCs w:val="20"/>
        </w:rPr>
        <w:t>The Medication Profile screen is redisplayed at this point. The dollar sign next to the first prescription number means a copay charge is associated with that order.</w:t>
      </w:r>
    </w:p>
    <w:p w:rsidR="004667FC" w:rsidRPr="00EE678B" w:rsidRDefault="004667FC" w:rsidP="00C91FB8">
      <w:pPr>
        <w:rPr>
          <w:color w:val="000000"/>
        </w:rPr>
      </w:pPr>
    </w:p>
    <w:p w:rsidR="004667FC" w:rsidRPr="00EE678B" w:rsidRDefault="004667FC" w:rsidP="008E248B">
      <w:pPr>
        <w:pStyle w:val="ExampleHeading"/>
      </w:pPr>
      <w:bookmarkStart w:id="4911" w:name="Page_267"/>
      <w:bookmarkStart w:id="4912" w:name="Page_265"/>
      <w:bookmarkEnd w:id="4911"/>
      <w:bookmarkEnd w:id="4912"/>
      <w:r w:rsidRPr="00EE678B">
        <w:t>Example: Copying an Order (continued)</w:t>
      </w:r>
    </w:p>
    <w:p w:rsidR="004667FC" w:rsidRPr="00EE678B" w:rsidRDefault="004667FC" w:rsidP="008A2DB2">
      <w:pPr>
        <w:pStyle w:val="ScreenCapture"/>
      </w:pPr>
      <w:r w:rsidRPr="00EE678B">
        <w:t>Medication Profile            Jun 04, 2006 16:03:55          Page:    1 of    1</w:t>
      </w:r>
    </w:p>
    <w:p w:rsidR="004667FC" w:rsidRPr="00EE678B" w:rsidRDefault="004667FC" w:rsidP="008A2DB2">
      <w:pPr>
        <w:pStyle w:val="ScreenCapture"/>
      </w:pPr>
      <w:r w:rsidRPr="00EE678B">
        <w:t xml:space="preserve">OPPATIENT6,ONE                                                        </w:t>
      </w:r>
      <w:r w:rsidRPr="00EE678B">
        <w:rPr>
          <w:color w:val="FFFFFF"/>
          <w:shd w:val="clear" w:color="auto" w:fill="000000"/>
        </w:rPr>
        <w:t>&lt;A&gt;</w:t>
      </w:r>
    </w:p>
    <w:p w:rsidR="004667FC" w:rsidRPr="00EE678B" w:rsidRDefault="004667FC" w:rsidP="008A2DB2">
      <w:pPr>
        <w:pStyle w:val="ScreenCapture"/>
      </w:pPr>
      <w:r w:rsidRPr="00EE678B">
        <w:t xml:space="preserve">  PID: 000-13-5790                                 Ht(cm): 175.26 (08/10/2004)</w:t>
      </w:r>
    </w:p>
    <w:p w:rsidR="004667FC" w:rsidRDefault="004667FC" w:rsidP="008A2DB2">
      <w:pPr>
        <w:pStyle w:val="ScreenCapture"/>
        <w:rPr>
          <w:lang w:val="en-US"/>
        </w:rPr>
      </w:pPr>
      <w:r w:rsidRPr="00EE678B">
        <w:t xml:space="preserve">  DOB: FEB 8,1922 (79)                             Wt(kg): 75.45 (08/10/2004)</w:t>
      </w:r>
    </w:p>
    <w:p w:rsidR="00361C12" w:rsidRPr="00D7570F" w:rsidRDefault="00361C12" w:rsidP="008A2DB2">
      <w:pPr>
        <w:pStyle w:val="ScreenCapture"/>
        <w:rPr>
          <w:lang w:val="en-US"/>
        </w:rPr>
      </w:pPr>
      <w:r>
        <w:rPr>
          <w:rFonts w:cs="Courier New"/>
          <w:lang w:val="en-US"/>
        </w:rPr>
        <w:t xml:space="preserve">  </w:t>
      </w:r>
      <w:r w:rsidRPr="00E97BFB">
        <w:rPr>
          <w:rFonts w:cs="Courier New"/>
        </w:rPr>
        <w:t xml:space="preserve">SEX: MALE                   </w:t>
      </w:r>
    </w:p>
    <w:p w:rsidR="004667FC" w:rsidRPr="00EE678B" w:rsidRDefault="004667FC" w:rsidP="008A2DB2">
      <w:pPr>
        <w:pStyle w:val="ScreenCapture"/>
        <w:rPr>
          <w:rFonts w:eastAsia="MS Mincho"/>
        </w:rPr>
      </w:pPr>
      <w:r w:rsidRPr="00EE678B">
        <w:rPr>
          <w:rFonts w:eastAsia="MS Mincho"/>
        </w:rPr>
        <w:t xml:space="preserve"> CrCL: &lt;Not Found&gt;</w:t>
      </w:r>
      <w:r w:rsidR="00A54ECC">
        <w:rPr>
          <w:rFonts w:eastAsia="MS Mincho"/>
          <w:lang w:val="en-US"/>
        </w:rPr>
        <w:t xml:space="preserve"> </w:t>
      </w:r>
      <w:r w:rsidR="00A54ECC" w:rsidRPr="00E97BFB">
        <w:rPr>
          <w:rFonts w:cs="Courier New"/>
        </w:rPr>
        <w:t>(CREAT: Not Found)</w:t>
      </w:r>
      <w:r w:rsidR="00A54ECC">
        <w:rPr>
          <w:rFonts w:cs="Courier New"/>
          <w:lang w:val="en-US"/>
        </w:rPr>
        <w:t xml:space="preserve">            </w:t>
      </w:r>
      <w:r w:rsidRPr="00EE678B">
        <w:rPr>
          <w:rFonts w:eastAsia="MS Mincho"/>
        </w:rPr>
        <w:t xml:space="preserve">BSA (m2): 1.91  </w:t>
      </w:r>
    </w:p>
    <w:p w:rsidR="004667FC" w:rsidRPr="00EE678B" w:rsidRDefault="004667FC" w:rsidP="008A2DB2">
      <w:pPr>
        <w:pStyle w:val="ScreenCapture"/>
      </w:pPr>
    </w:p>
    <w:p w:rsidR="004667FC" w:rsidRPr="00EE678B" w:rsidRDefault="004667FC" w:rsidP="008A2DB2">
      <w:pPr>
        <w:pStyle w:val="ScreenCapture"/>
      </w:pPr>
      <w:r w:rsidRPr="00EE678B">
        <w:t xml:space="preserve">                                                            ISSUE  LAST REF DAY</w:t>
      </w:r>
    </w:p>
    <w:p w:rsidR="004667FC" w:rsidRPr="00EE678B" w:rsidRDefault="004667FC" w:rsidP="008A2DB2">
      <w:pPr>
        <w:pStyle w:val="ScreenCapture"/>
      </w:pPr>
      <w:r w:rsidRPr="00EE678B">
        <w:t xml:space="preserve"> #  RX #         DRUG                                QTY ST  DATE  FILL REM SUP</w:t>
      </w:r>
    </w:p>
    <w:p w:rsidR="004667FC" w:rsidRPr="00EE678B" w:rsidRDefault="004667FC" w:rsidP="008A2DB2">
      <w:pPr>
        <w:pStyle w:val="ScreenCapture"/>
      </w:pPr>
      <w:r w:rsidRPr="00EE678B">
        <w:t xml:space="preserve">                                                                               </w:t>
      </w:r>
    </w:p>
    <w:p w:rsidR="004667FC" w:rsidRPr="00EE678B" w:rsidRDefault="00583040" w:rsidP="008A2DB2">
      <w:pPr>
        <w:pStyle w:val="ScreenCapture"/>
      </w:pPr>
      <w:r>
        <w:rPr>
          <w:noProof/>
        </w:rPr>
        <mc:AlternateContent>
          <mc:Choice Requires="wps">
            <w:drawing>
              <wp:anchor distT="0" distB="0" distL="114300" distR="114300" simplePos="0" relativeHeight="251654656" behindDoc="0" locked="0" layoutInCell="0" allowOverlap="1">
                <wp:simplePos x="0" y="0"/>
                <wp:positionH relativeFrom="column">
                  <wp:posOffset>1003300</wp:posOffset>
                </wp:positionH>
                <wp:positionV relativeFrom="paragraph">
                  <wp:posOffset>44450</wp:posOffset>
                </wp:positionV>
                <wp:extent cx="228600" cy="228600"/>
                <wp:effectExtent l="0" t="0" r="0" b="0"/>
                <wp:wrapNone/>
                <wp:docPr id="1485" name="Oval 60" descr="Circle around dollar sig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63961C" id="Oval 60" o:spid="_x0000_s1026" alt="Circle around dollar sign" style="position:absolute;margin-left:79pt;margin-top:3.5pt;width:18pt;height:1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" o:allowincell="f" filled="f"/>
            </w:pict>
          </mc:Fallback>
        </mc:AlternateContent>
      </w:r>
      <w:r w:rsidR="004667FC" w:rsidRPr="00EE678B">
        <w:t>-------------------------------------ACTIVE------------------------------------</w:t>
      </w:r>
    </w:p>
    <w:p w:rsidR="004667FC" w:rsidRPr="00EE678B" w:rsidRDefault="004667FC" w:rsidP="008A2DB2">
      <w:pPr>
        <w:pStyle w:val="ScreenCapture"/>
      </w:pPr>
      <w:r w:rsidRPr="00EE678B">
        <w:t xml:space="preserve"> 1 503913$       AMPICILLIN 250MG CAP                 80 A  06-04 06-04   0  10</w:t>
      </w:r>
    </w:p>
    <w:p w:rsidR="004667FC" w:rsidRPr="00EE678B" w:rsidRDefault="004667FC" w:rsidP="008A2DB2">
      <w:pPr>
        <w:pStyle w:val="ScreenCapture"/>
      </w:pPr>
      <w:r w:rsidRPr="00EE678B">
        <w:t xml:space="preserve"> 2 503901        LISINOPRIL 10MG TAB                 150 A&gt; 05-17 05-17   2  30</w:t>
      </w: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r w:rsidRPr="00EE678B">
        <w:t xml:space="preserve">          Enter ?? for more actions                                            </w:t>
      </w:r>
    </w:p>
    <w:p w:rsidR="004667FC" w:rsidRPr="00EE678B" w:rsidRDefault="004667FC" w:rsidP="008A2DB2">
      <w:pPr>
        <w:pStyle w:val="ScreenCapture"/>
      </w:pPr>
      <w:r w:rsidRPr="00EE678B">
        <w:t>PU  Patient Record Update               NO  New Order</w:t>
      </w:r>
    </w:p>
    <w:p w:rsidR="004667FC" w:rsidRPr="00EE678B" w:rsidRDefault="004667FC" w:rsidP="008A2DB2">
      <w:pPr>
        <w:pStyle w:val="ScreenCapture"/>
      </w:pPr>
      <w:r w:rsidRPr="00EE678B">
        <w:t>PI  Patient Information                 SO  Select Order</w:t>
      </w:r>
    </w:p>
    <w:p w:rsidR="004667FC" w:rsidRPr="00EE678B" w:rsidRDefault="004667FC" w:rsidP="008A2DB2">
      <w:pPr>
        <w:pStyle w:val="ScreenCapture"/>
      </w:pPr>
      <w:r w:rsidRPr="00EE678B">
        <w:t xml:space="preserve">Select Action: Quit// </w:t>
      </w:r>
      <w:r w:rsidRPr="00EE678B">
        <w:rPr>
          <w:b/>
          <w:bCs/>
        </w:rPr>
        <w:t>&lt;Enter&gt;</w:t>
      </w:r>
    </w:p>
    <w:p w:rsidR="004667FC" w:rsidRPr="00EE678B" w:rsidRDefault="004667FC" w:rsidP="008A2DB2">
      <w:pPr>
        <w:pStyle w:val="ScreenCapture"/>
      </w:pPr>
    </w:p>
    <w:p w:rsidR="004667FC" w:rsidRPr="00EE678B" w:rsidRDefault="004667FC" w:rsidP="008A2DB2">
      <w:pPr>
        <w:pStyle w:val="ScreenCapture"/>
      </w:pPr>
      <w:r w:rsidRPr="00EE678B">
        <w:t xml:space="preserve">Label Printer: </w:t>
      </w:r>
      <w:r w:rsidRPr="00EE678B">
        <w:rPr>
          <w:b/>
          <w:bCs/>
        </w:rPr>
        <w:t>TELNET</w:t>
      </w:r>
    </w:p>
    <w:p w:rsidR="004667FC" w:rsidRPr="00EE678B" w:rsidRDefault="004667FC" w:rsidP="008A2DB2">
      <w:pPr>
        <w:pStyle w:val="ScreenCapture"/>
      </w:pPr>
      <w:r w:rsidRPr="00EE678B">
        <w:t xml:space="preserve">LABEL: QUEUE/CHANGE PRINTER/HOLD/SUSPEND or '^' to bypass Q// </w:t>
      </w:r>
      <w:r w:rsidRPr="00EE678B">
        <w:rPr>
          <w:b/>
        </w:rPr>
        <w:t>&lt;Enter&gt;</w:t>
      </w:r>
    </w:p>
    <w:p w:rsidR="004667FC" w:rsidRPr="00EE678B" w:rsidRDefault="004667FC" w:rsidP="008A2DB2">
      <w:pPr>
        <w:pStyle w:val="ScreenCapture"/>
      </w:pPr>
    </w:p>
    <w:p w:rsidR="004667FC" w:rsidRPr="00EE678B" w:rsidRDefault="004667FC" w:rsidP="008A2DB2">
      <w:pPr>
        <w:pStyle w:val="ScreenCapture"/>
      </w:pPr>
      <w:r w:rsidRPr="00EE678B">
        <w:t>LABEL(S) QUEUED TO PRINT</w:t>
      </w:r>
    </w:p>
    <w:p w:rsidR="004667FC" w:rsidRPr="00EE678B" w:rsidRDefault="004667FC" w:rsidP="008A2DB2">
      <w:pPr>
        <w:pStyle w:val="ScreenCapture"/>
      </w:pPr>
    </w:p>
    <w:p w:rsidR="004667FC" w:rsidRPr="00EE678B" w:rsidRDefault="004667FC" w:rsidP="008A2DB2">
      <w:pPr>
        <w:pStyle w:val="ScreenCapture"/>
      </w:pPr>
    </w:p>
    <w:p w:rsidR="004667FC" w:rsidRPr="00EE678B" w:rsidRDefault="004667FC" w:rsidP="008A2DB2">
      <w:pPr>
        <w:pStyle w:val="ScreenCapture"/>
      </w:pPr>
      <w:r w:rsidRPr="00EE678B">
        <w:t xml:space="preserve">Select PATIENT NAME: </w:t>
      </w:r>
      <w:r w:rsidRPr="00EE678B">
        <w:rPr>
          <w:b/>
        </w:rPr>
        <w:t>&lt;Enter&gt;</w:t>
      </w:r>
    </w:p>
    <w:p w:rsidR="004667FC" w:rsidRPr="00EE678B" w:rsidRDefault="004667FC" w:rsidP="004667FC">
      <w:pPr>
        <w:rPr>
          <w:color w:val="000000"/>
          <w:sz w:val="20"/>
          <w:szCs w:val="24"/>
        </w:rPr>
      </w:pPr>
    </w:p>
    <w:p w:rsidR="004667FC" w:rsidRPr="00EE678B" w:rsidRDefault="004667FC" w:rsidP="004667FC">
      <w:pPr>
        <w:rPr>
          <w:color w:val="000000"/>
          <w:szCs w:val="20"/>
        </w:rPr>
      </w:pPr>
      <w:r w:rsidRPr="00EE678B">
        <w:rPr>
          <w:color w:val="000000"/>
          <w:szCs w:val="20"/>
        </w:rPr>
        <w:t>The label displays the copay status of the prescription except for a partial fill.</w:t>
      </w:r>
    </w:p>
    <w:p w:rsidR="004667FC" w:rsidRPr="00EE678B" w:rsidRDefault="004667FC" w:rsidP="00C91FB8">
      <w:pPr>
        <w:rPr>
          <w:color w:val="000000"/>
        </w:rPr>
      </w:pPr>
    </w:p>
    <w:p w:rsidR="00603ED8" w:rsidRPr="00EE678B" w:rsidRDefault="00603ED8" w:rsidP="0011547D">
      <w:pPr>
        <w:pStyle w:val="Heading3"/>
      </w:pPr>
      <w:bookmarkStart w:id="4913" w:name="_Toc280701296"/>
      <w:bookmarkStart w:id="4914" w:name="_Toc299044467"/>
      <w:bookmarkStart w:id="4915" w:name="_Toc280853636"/>
      <w:bookmarkStart w:id="4916" w:name="_Toc303286203"/>
      <w:bookmarkStart w:id="4917" w:name="_Toc339962087"/>
      <w:bookmarkStart w:id="4918" w:name="_Toc339962601"/>
      <w:bookmarkStart w:id="4919" w:name="_Toc340138746"/>
      <w:bookmarkStart w:id="4920" w:name="_Toc340139017"/>
      <w:bookmarkStart w:id="4921" w:name="_Toc340139296"/>
      <w:bookmarkStart w:id="4922" w:name="_Toc340143910"/>
      <w:bookmarkStart w:id="4923" w:name="_Toc340144167"/>
      <w:bookmarkStart w:id="4924" w:name="_Toc4140481"/>
      <w:r w:rsidRPr="00EE678B">
        <w:t>Copying an ePharmacy Order</w:t>
      </w:r>
      <w:bookmarkEnd w:id="4913"/>
      <w:bookmarkEnd w:id="4914"/>
      <w:bookmarkEnd w:id="4915"/>
      <w:bookmarkEnd w:id="4916"/>
      <w:bookmarkEnd w:id="4917"/>
      <w:bookmarkEnd w:id="4918"/>
      <w:bookmarkEnd w:id="4919"/>
      <w:bookmarkEnd w:id="4920"/>
      <w:bookmarkEnd w:id="4921"/>
      <w:bookmarkEnd w:id="4922"/>
      <w:bookmarkEnd w:id="4923"/>
      <w:bookmarkEnd w:id="4924"/>
    </w:p>
    <w:p w:rsidR="00603ED8" w:rsidRPr="00EE678B" w:rsidRDefault="00603ED8" w:rsidP="0011547D">
      <w:pPr>
        <w:keepNext/>
        <w:rPr>
          <w:color w:val="000000"/>
          <w:szCs w:val="20"/>
        </w:rPr>
      </w:pPr>
    </w:p>
    <w:p w:rsidR="00603ED8" w:rsidRPr="00EE678B" w:rsidRDefault="00603ED8" w:rsidP="00603ED8">
      <w:pPr>
        <w:rPr>
          <w:color w:val="000000"/>
          <w:szCs w:val="20"/>
        </w:rPr>
      </w:pPr>
      <w:r w:rsidRPr="00EE678B">
        <w:rPr>
          <w:color w:val="000000"/>
          <w:szCs w:val="20"/>
        </w:rPr>
        <w:t>When copying an ePharmacy order, upon acceptance of the copied order the original prescription will be discontinued and a new order created. If the latest fill of the original order has not been released and is E Payable, the claim for that fill will be reversed. A new claim is submitted for the new prescription.</w:t>
      </w:r>
    </w:p>
    <w:p w:rsidR="00603ED8" w:rsidRPr="00EE678B" w:rsidRDefault="00603ED8" w:rsidP="00603ED8">
      <w:pPr>
        <w:rPr>
          <w:color w:val="000000"/>
          <w:szCs w:val="20"/>
        </w:rPr>
      </w:pPr>
    </w:p>
    <w:p w:rsidR="00603ED8" w:rsidRPr="00EE678B" w:rsidRDefault="00603ED8" w:rsidP="008E248B">
      <w:pPr>
        <w:pStyle w:val="ExampleHeading"/>
      </w:pPr>
      <w:r w:rsidRPr="00EE678B">
        <w:t>Example: Copying an ePharmacy Order</w:t>
      </w:r>
    </w:p>
    <w:p w:rsidR="00603ED8" w:rsidRPr="00EE678B" w:rsidRDefault="00603ED8" w:rsidP="008A2DB2">
      <w:pPr>
        <w:pStyle w:val="ScreenCapture"/>
      </w:pPr>
      <w:r w:rsidRPr="00EE678B">
        <w:t>Patient Information           Nov 04, 2005@09:19:26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Default="00603ED8" w:rsidP="008A2DB2">
      <w:pPr>
        <w:pStyle w:val="ScreenCapture"/>
        <w:rPr>
          <w:lang w:val="en-US"/>
        </w:rPr>
      </w:pPr>
      <w:r w:rsidRPr="00EE678B">
        <w:t xml:space="preserve">  SEX: MALE</w:t>
      </w:r>
    </w:p>
    <w:p w:rsidR="00A54ECC" w:rsidRPr="00B10E0E" w:rsidRDefault="00A54ECC" w:rsidP="008A2DB2">
      <w:pPr>
        <w:pStyle w:val="ScreenCapture"/>
        <w:rPr>
          <w:lang w:val="en-US"/>
        </w:rPr>
      </w:pPr>
      <w:r>
        <w:rPr>
          <w:lang w:val="en-US"/>
        </w:rPr>
        <w:t xml:space="preserve"> </w:t>
      </w:r>
      <w:r w:rsidRPr="00CD5A11">
        <w:t>CrCL: &lt;Not Found&gt; (CREAT: Not Foun</w:t>
      </w:r>
      <w:r>
        <w:t>d)            BSA (m2): _______</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Eligibility: NSC, VA PENSION                                                   </w:t>
      </w:r>
    </w:p>
    <w:p w:rsidR="00603ED8" w:rsidRPr="00EE678B" w:rsidRDefault="00603ED8" w:rsidP="008A2DB2">
      <w:pPr>
        <w:pStyle w:val="ScreenCapture"/>
      </w:pPr>
      <w:r w:rsidRPr="00EE678B">
        <w:t xml:space="preserve">RX PATIENT STATUS: PENSION NSC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Disabilities: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123 ANY STREET                                    HOME PHONE:                  </w:t>
      </w:r>
    </w:p>
    <w:p w:rsidR="00603ED8" w:rsidRPr="00EE678B" w:rsidRDefault="00603ED8" w:rsidP="008A2DB2">
      <w:pPr>
        <w:pStyle w:val="ScreenCapture"/>
      </w:pPr>
      <w:r w:rsidRPr="00EE678B">
        <w:t xml:space="preserve">BIRMINGHAM                                        CELL PHONE:                  </w:t>
      </w:r>
    </w:p>
    <w:p w:rsidR="00603ED8" w:rsidRPr="00EE678B" w:rsidRDefault="00603ED8" w:rsidP="008A2DB2">
      <w:pPr>
        <w:pStyle w:val="ScreenCapture"/>
      </w:pPr>
      <w:r w:rsidRPr="00EE678B">
        <w:t xml:space="preserve">ALABAMA                                           WORK PHONE:                  </w:t>
      </w:r>
    </w:p>
    <w:p w:rsidR="00603ED8" w:rsidRPr="00EE678B" w:rsidRDefault="00603ED8" w:rsidP="008A2DB2">
      <w:pPr>
        <w:pStyle w:val="ScreenCapture"/>
      </w:pPr>
      <w:r w:rsidRPr="00EE678B">
        <w:t xml:space="preserve">Prescription Mail Delivery: Regular Mail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Allergies: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Adverse Reactions:                                                             </w:t>
      </w: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EA  Enter/Edit Allergy/ADR Data         PU  Patient Record Update</w:t>
      </w:r>
    </w:p>
    <w:p w:rsidR="00603ED8" w:rsidRPr="00EE678B" w:rsidRDefault="00603ED8" w:rsidP="008A2DB2">
      <w:pPr>
        <w:pStyle w:val="ScreenCapture"/>
      </w:pPr>
      <w:r w:rsidRPr="00EE678B">
        <w:t>DD  Detailed Allergy/ADR List           EX  Exit Patient List</w:t>
      </w:r>
    </w:p>
    <w:p w:rsidR="00603ED8" w:rsidRPr="00EE678B" w:rsidRDefault="00603ED8" w:rsidP="008A2DB2">
      <w:pPr>
        <w:pStyle w:val="ScreenCapture"/>
      </w:pPr>
      <w:r w:rsidRPr="00EE678B">
        <w:t xml:space="preserve">Select Action: Quit// </w:t>
      </w:r>
      <w:r w:rsidRPr="00EE678B">
        <w:rPr>
          <w:b/>
        </w:rPr>
        <w:t>&lt;Enter&gt;</w:t>
      </w:r>
      <w:r w:rsidRPr="00EE678B">
        <w:t xml:space="preserve">   QUIT </w:t>
      </w:r>
    </w:p>
    <w:p w:rsidR="00603ED8" w:rsidRPr="00EE678B" w:rsidRDefault="00603ED8" w:rsidP="008A2DB2">
      <w:pPr>
        <w:pStyle w:val="ScreenCapture"/>
      </w:pPr>
    </w:p>
    <w:p w:rsidR="00603ED8" w:rsidRPr="00EE678B" w:rsidRDefault="00603ED8" w:rsidP="008A2DB2">
      <w:pPr>
        <w:pStyle w:val="ScreenCapture"/>
      </w:pPr>
      <w:r w:rsidRPr="00EE678B">
        <w:t>Medication Profile             Nov 04, 2005@09:23:47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E97BFB">
        <w:rPr>
          <w:rFonts w:cs="Courier New"/>
        </w:rPr>
        <w:t>(CREAT: Not Found)</w:t>
      </w:r>
      <w:r w:rsidR="00A54ECC">
        <w:rPr>
          <w:rFonts w:cs="Courier New"/>
          <w:lang w:val="en-US"/>
        </w:rPr>
        <w:t xml:space="preserve">            </w:t>
      </w:r>
      <w:r w:rsidRPr="00EE678B">
        <w:t>BSA (m2): _______</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1 100003852e    PREDNISONE 5MG TAB                    30 A&gt; 11-04 11-04   5  30</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PU  Patient Record Update               NO  New Order</w:t>
      </w:r>
    </w:p>
    <w:p w:rsidR="00603ED8" w:rsidRPr="00EE678B" w:rsidRDefault="00603ED8" w:rsidP="008A2DB2">
      <w:pPr>
        <w:pStyle w:val="ScreenCapture"/>
      </w:pPr>
      <w:r w:rsidRPr="00EE678B">
        <w:t>PI  Patient Information                 SO  Select Order</w:t>
      </w:r>
    </w:p>
    <w:p w:rsidR="00603ED8" w:rsidRPr="00EE678B" w:rsidRDefault="00603ED8" w:rsidP="008A2DB2">
      <w:pPr>
        <w:pStyle w:val="ScreenCapture"/>
      </w:pPr>
      <w:r w:rsidRPr="00EE678B">
        <w:t xml:space="preserve">Select Action: Quit// </w:t>
      </w:r>
      <w:r w:rsidRPr="00EE678B">
        <w:rPr>
          <w:b/>
        </w:rPr>
        <w:t>1</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Once “Copy” is entered, the heading on the screen changes to “New OP Order (COPY)” and the available actions are limited to “Edit” or “Accept”.</w:t>
      </w:r>
    </w:p>
    <w:p w:rsidR="00603ED8" w:rsidRPr="00EE678B" w:rsidRDefault="00603ED8" w:rsidP="00603ED8">
      <w:pPr>
        <w:rPr>
          <w:color w:val="000000"/>
          <w:sz w:val="20"/>
          <w:szCs w:val="20"/>
        </w:rPr>
      </w:pPr>
    </w:p>
    <w:p w:rsidR="00603ED8" w:rsidRPr="00EE678B" w:rsidRDefault="00603ED8" w:rsidP="008A2DB2">
      <w:pPr>
        <w:pStyle w:val="ScreenCapture"/>
      </w:pPr>
      <w:r w:rsidRPr="00EE678B">
        <w:t>New OP Order (COPY)           Nov 04, 2005@09:24:17          Page:    1 of    2</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Orderable Item: PREDNISONE TAB                                           </w:t>
      </w:r>
    </w:p>
    <w:p w:rsidR="00603ED8" w:rsidRPr="00EE678B" w:rsidRDefault="00603ED8" w:rsidP="008A2DB2">
      <w:pPr>
        <w:pStyle w:val="ScreenCapture"/>
      </w:pPr>
      <w:r w:rsidRPr="00EE678B">
        <w:t xml:space="preserve"> (1)      CMOP Drug: PREDNISONE 5MG TAB                                       </w:t>
      </w:r>
    </w:p>
    <w:p w:rsidR="00603ED8" w:rsidRPr="00EE678B" w:rsidRDefault="00603ED8" w:rsidP="008A2DB2">
      <w:pPr>
        <w:pStyle w:val="ScreenCapture"/>
      </w:pPr>
      <w:r w:rsidRPr="00EE678B">
        <w:t xml:space="preserve"> (2) Patient Status: OPT NSC                                                  </w:t>
      </w:r>
    </w:p>
    <w:p w:rsidR="00603ED8" w:rsidRPr="00EE678B" w:rsidRDefault="00603ED8" w:rsidP="008A2DB2">
      <w:pPr>
        <w:pStyle w:val="ScreenCapture"/>
      </w:pPr>
      <w:r w:rsidRPr="00EE678B">
        <w:t xml:space="preserve"> (3)     Issue Date: NOV 4,2005            (4) Fill Date: NOV 4,2005         </w:t>
      </w:r>
    </w:p>
    <w:p w:rsidR="00603ED8" w:rsidRPr="00EE678B" w:rsidRDefault="00603ED8" w:rsidP="008A2DB2">
      <w:pPr>
        <w:pStyle w:val="ScreenCapture"/>
      </w:pPr>
      <w:r w:rsidRPr="00EE678B">
        <w:t xml:space="preserve"> (5) Dosage Ordered: 20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TABLET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30 (DAYS)                                                </w:t>
      </w:r>
    </w:p>
    <w:p w:rsidR="00603ED8" w:rsidRPr="00EE678B" w:rsidRDefault="00603ED8" w:rsidP="008A2DB2">
      <w:pPr>
        <w:pStyle w:val="ScreenCapture"/>
      </w:pPr>
      <w:r w:rsidRPr="00EE678B">
        <w:t xml:space="preserve"> (6)Pat Instruction: WITH FOOD AVOIDING DAIRY FOODS                           </w:t>
      </w:r>
    </w:p>
    <w:p w:rsidR="00603ED8" w:rsidRPr="00EE678B" w:rsidRDefault="00603ED8" w:rsidP="008A2DB2">
      <w:pPr>
        <w:pStyle w:val="ScreenCapture"/>
      </w:pPr>
      <w:r w:rsidRPr="00EE678B">
        <w:t xml:space="preserve">                 SIG: TAKE ONE TABLET BY BY MOUTH FOUR TIMES A DAY FOR 30      </w:t>
      </w:r>
    </w:p>
    <w:p w:rsidR="00603ED8" w:rsidRPr="00EE678B" w:rsidRDefault="00603ED8" w:rsidP="008A2DB2">
      <w:pPr>
        <w:pStyle w:val="ScreenCapture"/>
      </w:pPr>
      <w:r w:rsidRPr="00EE678B">
        <w:t xml:space="preserve">                      DAYS WITH FOOD AVOIDING DAIRY FOODS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AC   Accept                             ED   Edit</w:t>
      </w:r>
    </w:p>
    <w:p w:rsidR="00603ED8" w:rsidRDefault="00603ED8" w:rsidP="008A2DB2">
      <w:pPr>
        <w:pStyle w:val="ScreenCapture"/>
        <w:rPr>
          <w:lang w:val="en-US"/>
        </w:rPr>
      </w:pPr>
      <w:r w:rsidRPr="00EE678B">
        <w:t xml:space="preserve">Select Action: Next Screen// </w:t>
      </w:r>
      <w:r w:rsidRPr="00EE678B">
        <w:rPr>
          <w:b/>
        </w:rPr>
        <w:t>AC</w:t>
      </w:r>
      <w:r w:rsidRPr="00EE678B">
        <w:t xml:space="preserve">   Accept </w:t>
      </w:r>
    </w:p>
    <w:p w:rsidR="00A54ECC" w:rsidRPr="00B10E0E" w:rsidRDefault="00A54ECC" w:rsidP="008A2DB2">
      <w:pPr>
        <w:pStyle w:val="ScreenCapture"/>
        <w:rPr>
          <w:lang w:val="en-US"/>
        </w:rPr>
      </w:pPr>
    </w:p>
    <w:p w:rsidR="00603ED8" w:rsidRPr="00EE678B" w:rsidRDefault="00603ED8" w:rsidP="008A2DB2">
      <w:pPr>
        <w:pStyle w:val="ScreenCapture"/>
      </w:pPr>
      <w:r w:rsidRPr="00EE678B">
        <w:t>Medication Profile            Nov 04, 2005@09:24:04          Page:    1 of    1</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CD5A11">
        <w:rPr>
          <w:rFonts w:cs="Courier New"/>
        </w:rPr>
        <w:t xml:space="preserve">(CREAT: Not Found)            </w:t>
      </w:r>
      <w:r w:rsidRPr="00EE678B">
        <w:t>BSA (m2): _______</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OP Medications (ACTIVE)       Nov 04, 2005@09:24:17          Page:    1 of    3</w:t>
      </w:r>
    </w:p>
    <w:p w:rsidR="00603ED8" w:rsidRPr="00EE678B" w:rsidRDefault="00603ED8" w:rsidP="008A2DB2">
      <w:pPr>
        <w:pStyle w:val="ScreenCapture"/>
      </w:pPr>
      <w:r w:rsidRPr="00EE678B">
        <w:t xml:space="preserve">OPPATIENT,FOUR                                                        </w:t>
      </w:r>
      <w:r w:rsidRPr="00EE678B">
        <w:rPr>
          <w:color w:val="FFFFFF"/>
          <w:shd w:val="clear" w:color="auto" w:fill="000000"/>
        </w:rPr>
        <w:t>&lt;A&gt;</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100003852e                                               </w:t>
      </w:r>
    </w:p>
    <w:p w:rsidR="00603ED8" w:rsidRPr="00EE678B" w:rsidRDefault="00603ED8" w:rsidP="008A2DB2">
      <w:pPr>
        <w:pStyle w:val="ScreenCapture"/>
      </w:pPr>
      <w:r w:rsidRPr="00EE678B">
        <w:t xml:space="preserve"> (1) *Orderable Item: PREDNISONE TAB                                           </w:t>
      </w:r>
    </w:p>
    <w:p w:rsidR="00024C06" w:rsidRDefault="00603ED8" w:rsidP="008A2DB2">
      <w:pPr>
        <w:pStyle w:val="ScreenCapture"/>
      </w:pPr>
      <w:r w:rsidRPr="00EE678B">
        <w:t xml:space="preserve"> (2)       CMOP Drug: PREDNISONE 5MG TAB</w:t>
      </w:r>
    </w:p>
    <w:p w:rsidR="00603ED8" w:rsidRPr="00EE678B" w:rsidRDefault="00024C06" w:rsidP="008A2DB2">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8A2DB2">
      <w:pPr>
        <w:pStyle w:val="ScreenCapture"/>
      </w:pPr>
      <w:r w:rsidRPr="00EE678B">
        <w:t xml:space="preserve"> (3)         *Dosage: 20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TABLET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30 (DAYS)                                                </w:t>
      </w:r>
    </w:p>
    <w:p w:rsidR="00603ED8" w:rsidRPr="00EE678B" w:rsidRDefault="00603ED8" w:rsidP="008A2DB2">
      <w:pPr>
        <w:pStyle w:val="ScreenCapture"/>
      </w:pPr>
      <w:r w:rsidRPr="00EE678B">
        <w:t xml:space="preserve"> (4)Pat Instructions: WITH FOOD AVOIDING DAIRY FOODS                           </w:t>
      </w:r>
    </w:p>
    <w:p w:rsidR="00603ED8" w:rsidRPr="00EE678B" w:rsidRDefault="00603ED8" w:rsidP="008A2DB2">
      <w:pPr>
        <w:pStyle w:val="ScreenCapture"/>
      </w:pPr>
      <w:r w:rsidRPr="00EE678B">
        <w:t xml:space="preserve">                 SIG: TAKE ONE TABLET BY BY MOUTH FOUR TIMES A DAY FOR 30 DAYS </w:t>
      </w:r>
    </w:p>
    <w:p w:rsidR="00603ED8" w:rsidRPr="00EE678B" w:rsidRDefault="00603ED8" w:rsidP="008A2DB2">
      <w:pPr>
        <w:pStyle w:val="ScreenCapture"/>
      </w:pPr>
      <w:r w:rsidRPr="00EE678B">
        <w:t xml:space="preserve">                      WITH FOOD AVOIDING DAIRY FOODS                           </w:t>
      </w:r>
    </w:p>
    <w:p w:rsidR="00603ED8" w:rsidRPr="00EE678B" w:rsidRDefault="00603ED8" w:rsidP="008A2DB2">
      <w:pPr>
        <w:pStyle w:val="ScreenCapture"/>
      </w:pPr>
      <w:r w:rsidRPr="00EE678B">
        <w:t xml:space="preserve"> (5)  Patient Status: OPT NSC                                                  </w:t>
      </w: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w:t>
      </w:r>
      <w:r w:rsidRPr="00EE678B">
        <w:rPr>
          <w:b/>
        </w:rPr>
        <w:t>CO</w:t>
      </w:r>
      <w:r w:rsidRPr="00EE678B">
        <w:t xml:space="preserve">   CO </w:t>
      </w:r>
    </w:p>
    <w:p w:rsidR="00603ED8" w:rsidRPr="00EE678B" w:rsidRDefault="00603ED8" w:rsidP="008A2DB2">
      <w:pPr>
        <w:pStyle w:val="ScreenCapture"/>
      </w:pPr>
      <w:r w:rsidRPr="00EE678B">
        <w:t>-------------------------------------------------------------------------------</w:t>
      </w:r>
    </w:p>
    <w:p w:rsidR="00603ED8" w:rsidRPr="00EE678B" w:rsidRDefault="00603ED8" w:rsidP="008A2DB2">
      <w:pPr>
        <w:pStyle w:val="ScreenCapture"/>
      </w:pPr>
      <w:r w:rsidRPr="00EE678B">
        <w:t>DUPLICATE DRUG PREDNISONE 5MG TAB in Prescription: 100003852</w:t>
      </w:r>
    </w:p>
    <w:p w:rsidR="00603ED8" w:rsidRPr="00EE678B" w:rsidRDefault="00603ED8" w:rsidP="008A2DB2">
      <w:pPr>
        <w:pStyle w:val="ScreenCapture"/>
      </w:pPr>
    </w:p>
    <w:p w:rsidR="00603ED8" w:rsidRPr="00EE678B" w:rsidRDefault="00603ED8" w:rsidP="008A2DB2">
      <w:pPr>
        <w:pStyle w:val="ScreenCapture"/>
      </w:pPr>
      <w:r w:rsidRPr="00EE678B">
        <w:t xml:space="preserve">                Status: Active                          Issued: 11/04/05</w:t>
      </w:r>
    </w:p>
    <w:p w:rsidR="00603ED8" w:rsidRPr="00EE678B" w:rsidRDefault="00603ED8" w:rsidP="008A2DB2">
      <w:pPr>
        <w:pStyle w:val="ScreenCapture"/>
      </w:pPr>
      <w:r w:rsidRPr="00EE678B">
        <w:t xml:space="preserve">     Processing Status: Released locally on 11/04/05@11:34:13 (Mail)</w:t>
      </w:r>
    </w:p>
    <w:p w:rsidR="00603ED8" w:rsidRPr="00EE678B" w:rsidRDefault="00603ED8" w:rsidP="008A2DB2">
      <w:pPr>
        <w:pStyle w:val="ScreenCapture"/>
      </w:pPr>
      <w:r w:rsidRPr="00EE678B">
        <w:t xml:space="preserve">                   SIG: TAKE ONE TABLET BY BY MOUTH FOUR TIMES A DAY FOR 30</w:t>
      </w:r>
    </w:p>
    <w:p w:rsidR="00603ED8" w:rsidRPr="00EE678B" w:rsidRDefault="00603ED8" w:rsidP="008A2DB2">
      <w:pPr>
        <w:pStyle w:val="ScreenCapture"/>
      </w:pPr>
      <w:r w:rsidRPr="00EE678B">
        <w:t xml:space="preserve">                        DAYS WITH FOOD AVOIDING DAIRY FOODS</w:t>
      </w:r>
    </w:p>
    <w:p w:rsidR="00603ED8" w:rsidRPr="00EE678B" w:rsidRDefault="00603ED8" w:rsidP="008A2DB2">
      <w:pPr>
        <w:pStyle w:val="ScreenCapture"/>
      </w:pPr>
      <w:r w:rsidRPr="00EE678B">
        <w:t xml:space="preserve">                   QTY: 30                        # of refills: 5</w:t>
      </w:r>
    </w:p>
    <w:p w:rsidR="00603ED8" w:rsidRPr="00EE678B" w:rsidRDefault="00603ED8" w:rsidP="008A2DB2">
      <w:pPr>
        <w:pStyle w:val="ScreenCapture"/>
      </w:pPr>
      <w:r w:rsidRPr="00EE678B">
        <w:t xml:space="preserve">              Provider: OPPROVIDER4,TWO        Refills remaining: 5</w:t>
      </w:r>
    </w:p>
    <w:p w:rsidR="00603ED8" w:rsidRPr="00EE678B" w:rsidRDefault="00603ED8" w:rsidP="008A2DB2">
      <w:pPr>
        <w:pStyle w:val="ScreenCapture"/>
      </w:pPr>
      <w:r w:rsidRPr="00EE678B">
        <w:t xml:space="preserve">                                                Last filled on: 11/04/05</w:t>
      </w:r>
    </w:p>
    <w:p w:rsidR="00603ED8" w:rsidRPr="00EE678B" w:rsidRDefault="00603ED8" w:rsidP="008A2DB2">
      <w:pPr>
        <w:pStyle w:val="ScreenCapture"/>
      </w:pPr>
      <w:r w:rsidRPr="00EE678B">
        <w:t xml:space="preserve">                                                   Days Supply: 30</w:t>
      </w:r>
    </w:p>
    <w:p w:rsidR="00603ED8" w:rsidRPr="00EE678B" w:rsidRDefault="00603ED8" w:rsidP="008A2DB2">
      <w:pPr>
        <w:pStyle w:val="ScreenCapture"/>
      </w:pPr>
      <w:r w:rsidRPr="00EE678B">
        <w:t>-------------------------------------------------------------------------------</w:t>
      </w:r>
    </w:p>
    <w:p w:rsidR="00603ED8" w:rsidRPr="00EE678B" w:rsidRDefault="00603ED8" w:rsidP="008A2DB2">
      <w:pPr>
        <w:pStyle w:val="ScreenCapture"/>
      </w:pPr>
    </w:p>
    <w:p w:rsidR="000462AA" w:rsidRPr="00B31611" w:rsidRDefault="000462AA" w:rsidP="000462AA">
      <w:pPr>
        <w:pStyle w:val="ScreenCapture"/>
      </w:pPr>
      <w:r w:rsidRPr="00B31611">
        <w:t>Discontinue RX # 100003852 PREDNISONE 5MG TAB     Y/N? YES</w:t>
      </w:r>
    </w:p>
    <w:p w:rsidR="000462AA" w:rsidRPr="00B31611" w:rsidRDefault="000462AA" w:rsidP="000462AA">
      <w:pPr>
        <w:pStyle w:val="ScreenCapture"/>
      </w:pPr>
    </w:p>
    <w:p w:rsidR="000462AA" w:rsidRPr="00B31611" w:rsidRDefault="000462AA" w:rsidP="000462AA">
      <w:pPr>
        <w:pStyle w:val="ScreenCapture"/>
      </w:pPr>
      <w:r w:rsidRPr="00B31611">
        <w:t>Rx #100003852 PREDNISONE 5MG TAB     will be discontinued</w:t>
      </w:r>
    </w:p>
    <w:p w:rsidR="000462AA" w:rsidRPr="00B31611" w:rsidRDefault="000462AA" w:rsidP="000462AA">
      <w:pPr>
        <w:pStyle w:val="ScreenCapture"/>
      </w:pPr>
      <w:r w:rsidRPr="00B31611">
        <w:t xml:space="preserve">after the acceptance of the new order.  </w:t>
      </w:r>
    </w:p>
    <w:p w:rsidR="000462AA" w:rsidRPr="00B31611" w:rsidRDefault="000462AA" w:rsidP="000462AA">
      <w:pPr>
        <w:pStyle w:val="ScreenCapture"/>
      </w:pPr>
    </w:p>
    <w:p w:rsidR="000462AA" w:rsidRPr="00B31611" w:rsidRDefault="000462AA" w:rsidP="000462AA">
      <w:pPr>
        <w:pStyle w:val="ScreenCapture"/>
      </w:pPr>
      <w:r w:rsidRPr="00B31611">
        <w:t>Now doing remote order checks. Please wait...</w:t>
      </w:r>
    </w:p>
    <w:p w:rsidR="000462AA" w:rsidRPr="00B31611" w:rsidRDefault="000462AA" w:rsidP="000462AA">
      <w:pPr>
        <w:pStyle w:val="ScreenCapture"/>
      </w:pPr>
    </w:p>
    <w:p w:rsidR="000462AA" w:rsidRPr="00B31611" w:rsidRDefault="000462AA" w:rsidP="000462AA">
      <w:pPr>
        <w:pStyle w:val="ScreenCapture"/>
      </w:pPr>
      <w:r w:rsidRPr="00B31611">
        <w:t>Now doing allergy checks.  Please wait...</w:t>
      </w:r>
    </w:p>
    <w:p w:rsidR="000462AA" w:rsidRPr="00B31611" w:rsidRDefault="000462AA" w:rsidP="000462AA">
      <w:pPr>
        <w:pStyle w:val="ScreenCapture"/>
      </w:pPr>
    </w:p>
    <w:p w:rsidR="000462AA" w:rsidRPr="00B31611" w:rsidRDefault="000462AA" w:rsidP="000462AA">
      <w:pPr>
        <w:pStyle w:val="ScreenCapture"/>
      </w:pPr>
      <w:r w:rsidRPr="00B31611">
        <w:t>Now processing Clinical Reminder Order Checks. Please wait ...</w:t>
      </w:r>
    </w:p>
    <w:p w:rsidR="000462AA" w:rsidRPr="00B31611" w:rsidRDefault="000462AA" w:rsidP="000462AA">
      <w:pPr>
        <w:pStyle w:val="ScreenCapture"/>
      </w:pPr>
    </w:p>
    <w:p w:rsidR="000462AA" w:rsidRPr="00B31611" w:rsidRDefault="000462AA" w:rsidP="000462AA">
      <w:pPr>
        <w:pStyle w:val="ScreenCapture"/>
      </w:pPr>
      <w:r w:rsidRPr="00B31611">
        <w:t>Now Processing Enhanced Order Checks!  Please wait...</w:t>
      </w:r>
    </w:p>
    <w:p w:rsidR="000462AA" w:rsidRPr="00B31611" w:rsidRDefault="000462AA" w:rsidP="000462AA">
      <w:pPr>
        <w:pStyle w:val="ScreenCapture"/>
      </w:pPr>
    </w:p>
    <w:p w:rsidR="000462AA" w:rsidRPr="00B31611" w:rsidRDefault="000462AA" w:rsidP="000462AA">
      <w:pPr>
        <w:pStyle w:val="ScreenCapture"/>
      </w:pPr>
      <w:r w:rsidRPr="00B31611">
        <w:t>Nature of Order: WRITTEN//        W</w:t>
      </w:r>
    </w:p>
    <w:p w:rsidR="000462AA" w:rsidRPr="00B31611" w:rsidRDefault="000462AA" w:rsidP="000462AA">
      <w:pPr>
        <w:pStyle w:val="ScreenCapture"/>
      </w:pPr>
      <w:r w:rsidRPr="00B31611">
        <w:t>WAS THE PATIENT COUNSELED: NO// NO</w:t>
      </w:r>
    </w:p>
    <w:p w:rsidR="000462AA" w:rsidRPr="00B31611" w:rsidRDefault="000462AA" w:rsidP="000462AA">
      <w:pPr>
        <w:pStyle w:val="ScreenCapture"/>
      </w:pPr>
    </w:p>
    <w:p w:rsidR="000462AA" w:rsidRPr="00B31611" w:rsidRDefault="000462AA" w:rsidP="000462AA">
      <w:pPr>
        <w:pStyle w:val="ScreenCapture"/>
      </w:pPr>
      <w:r w:rsidRPr="00B31611">
        <w:t>Do you want to enter a Progress Note? No//   NO</w:t>
      </w:r>
    </w:p>
    <w:p w:rsidR="00603ED8" w:rsidRPr="00EE678B" w:rsidRDefault="00603ED8" w:rsidP="008A2DB2">
      <w:pPr>
        <w:pStyle w:val="ScreenCapture"/>
      </w:pPr>
    </w:p>
    <w:p w:rsidR="00603ED8" w:rsidRPr="00EE678B" w:rsidRDefault="00603ED8" w:rsidP="008A2DB2">
      <w:pPr>
        <w:pStyle w:val="ScreenCapture"/>
      </w:pPr>
      <w:r w:rsidRPr="00EE678B">
        <w:t>Rx # 100003853         11/04/05</w:t>
      </w:r>
    </w:p>
    <w:p w:rsidR="00603ED8" w:rsidRPr="00EE678B" w:rsidRDefault="00603ED8" w:rsidP="008A2DB2">
      <w:pPr>
        <w:pStyle w:val="ScreenCapture"/>
      </w:pPr>
      <w:r w:rsidRPr="00EE678B">
        <w:t>OPPATIENT,FOUR                     #30</w:t>
      </w:r>
    </w:p>
    <w:p w:rsidR="00603ED8" w:rsidRPr="00EE678B" w:rsidRDefault="00603ED8" w:rsidP="008A2DB2">
      <w:pPr>
        <w:pStyle w:val="ScreenCapture"/>
      </w:pPr>
      <w:r w:rsidRPr="00EE678B">
        <w:t>TAKE ONE TABLET BY BY MOUTH FOUR TIMES A DAY FOR 30 DAYS WITH FOOD</w:t>
      </w:r>
    </w:p>
    <w:p w:rsidR="00603ED8" w:rsidRPr="00EE678B" w:rsidRDefault="00603ED8" w:rsidP="008A2DB2">
      <w:pPr>
        <w:pStyle w:val="ScreenCapture"/>
      </w:pPr>
      <w:r w:rsidRPr="00EE678B">
        <w:t>AVOIDING DAIRY FOODS</w:t>
      </w:r>
    </w:p>
    <w:p w:rsidR="00603ED8" w:rsidRPr="00EE678B" w:rsidRDefault="00603ED8" w:rsidP="008A2DB2">
      <w:pPr>
        <w:pStyle w:val="ScreenCapture"/>
      </w:pPr>
    </w:p>
    <w:p w:rsidR="00603ED8" w:rsidRPr="00EE678B" w:rsidRDefault="00603ED8" w:rsidP="008A2DB2">
      <w:pPr>
        <w:pStyle w:val="ScreenCapture"/>
      </w:pPr>
      <w:r w:rsidRPr="00EE678B">
        <w:t>PREDNISONE 5MG TAB</w:t>
      </w:r>
    </w:p>
    <w:p w:rsidR="00603ED8" w:rsidRPr="00EE678B" w:rsidRDefault="00603ED8" w:rsidP="008A2DB2">
      <w:pPr>
        <w:pStyle w:val="ScreenCapture"/>
      </w:pPr>
      <w:r w:rsidRPr="00EE678B">
        <w:t>OPPROVIDER4,TWO            OPPHARMACIST4,THREE</w:t>
      </w:r>
    </w:p>
    <w:p w:rsidR="00603ED8" w:rsidRPr="00EE678B" w:rsidRDefault="00603ED8" w:rsidP="008A2DB2">
      <w:pPr>
        <w:pStyle w:val="ScreenCapture"/>
      </w:pPr>
      <w:r w:rsidRPr="00EE678B">
        <w:t># of Refills: 5</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 xml:space="preserve">Is this correct? YES// </w:t>
      </w:r>
      <w:r w:rsidRPr="00EE678B">
        <w:rPr>
          <w:b/>
        </w:rPr>
        <w:t>YES</w:t>
      </w:r>
      <w:r w:rsidRPr="00EE678B">
        <w:t>...</w:t>
      </w:r>
    </w:p>
    <w:p w:rsidR="00603ED8" w:rsidRPr="00EE678B" w:rsidRDefault="00603ED8" w:rsidP="008A2DB2">
      <w:pPr>
        <w:pStyle w:val="ScreenCapture"/>
      </w:pPr>
      <w:r w:rsidRPr="00EE678B">
        <w:t>Reversing prescription 100003852.</w:t>
      </w:r>
    </w:p>
    <w:p w:rsidR="00603ED8" w:rsidRPr="00EE678B" w:rsidRDefault="00603ED8" w:rsidP="008A2DB2">
      <w:pPr>
        <w:pStyle w:val="ScreenCapture"/>
      </w:pPr>
    </w:p>
    <w:p w:rsidR="00603ED8" w:rsidRPr="00EE678B" w:rsidRDefault="00603ED8" w:rsidP="008A2DB2">
      <w:pPr>
        <w:pStyle w:val="ScreenCapture"/>
      </w:pPr>
      <w:r w:rsidRPr="00EE678B">
        <w:t>Claim Status:</w:t>
      </w:r>
    </w:p>
    <w:p w:rsidR="00603ED8" w:rsidRPr="00EE678B" w:rsidRDefault="00603ED8" w:rsidP="008A2DB2">
      <w:pPr>
        <w:pStyle w:val="ScreenCapture"/>
      </w:pPr>
      <w:r w:rsidRPr="00EE678B">
        <w:t>Reversing and Rebilling a previously submitted claim...</w:t>
      </w:r>
    </w:p>
    <w:p w:rsidR="00603ED8" w:rsidRPr="00EE678B" w:rsidRDefault="00603ED8" w:rsidP="008A2DB2">
      <w:pPr>
        <w:pStyle w:val="ScreenCapture"/>
      </w:pPr>
      <w:r w:rsidRPr="00EE678B">
        <w:t>Reversing...</w:t>
      </w:r>
    </w:p>
    <w:p w:rsidR="00603ED8" w:rsidRPr="00EE678B" w:rsidRDefault="00603ED8" w:rsidP="008A2DB2">
      <w:pPr>
        <w:pStyle w:val="ScreenCapture"/>
      </w:pPr>
      <w:r w:rsidRPr="00EE678B">
        <w:t>IN PROGRESS-Waiting for transmit</w:t>
      </w:r>
    </w:p>
    <w:p w:rsidR="00603ED8" w:rsidRPr="00EE678B" w:rsidRDefault="00603ED8" w:rsidP="008A2DB2">
      <w:pPr>
        <w:pStyle w:val="ScreenCapture"/>
      </w:pPr>
      <w:r w:rsidRPr="00EE678B">
        <w:t>IN PROGRESS-Transmitting</w:t>
      </w:r>
    </w:p>
    <w:p w:rsidR="00603ED8" w:rsidRPr="00EE678B" w:rsidRDefault="00603ED8" w:rsidP="008A2DB2">
      <w:pPr>
        <w:pStyle w:val="ScreenCapture"/>
      </w:pPr>
      <w:r w:rsidRPr="00EE678B">
        <w:t>IN PROGRESS-Waiting to process response</w:t>
      </w:r>
    </w:p>
    <w:p w:rsidR="00603ED8" w:rsidRPr="00EE678B" w:rsidRDefault="00603ED8" w:rsidP="008A2DB2">
      <w:pPr>
        <w:pStyle w:val="ScreenCapture"/>
      </w:pPr>
      <w:r w:rsidRPr="00EE678B">
        <w:t>E REVERSAL ACCEPTED</w:t>
      </w:r>
    </w:p>
    <w:p w:rsidR="00603ED8" w:rsidRPr="00EE678B" w:rsidRDefault="00603ED8" w:rsidP="008A2DB2">
      <w:pPr>
        <w:pStyle w:val="ScreenCapture"/>
      </w:pPr>
    </w:p>
    <w:p w:rsidR="00603ED8" w:rsidRPr="00EE678B" w:rsidRDefault="00603ED8" w:rsidP="008A2DB2">
      <w:pPr>
        <w:pStyle w:val="ScreenCapture"/>
      </w:pPr>
      <w:r w:rsidRPr="00EE678B">
        <w:t xml:space="preserve"> -Rx 100003852 has been discontinued...</w:t>
      </w:r>
    </w:p>
    <w:p w:rsidR="00603ED8" w:rsidRPr="00EE678B" w:rsidRDefault="00603ED8" w:rsidP="008A2DB2">
      <w:pPr>
        <w:pStyle w:val="ScreenCapture"/>
      </w:pPr>
    </w:p>
    <w:p w:rsidR="00603ED8" w:rsidRPr="00EE678B" w:rsidRDefault="00F42AF6" w:rsidP="008A2DB2">
      <w:pPr>
        <w:pStyle w:val="ScreenCapture"/>
      </w:pPr>
      <w:bookmarkStart w:id="4925" w:name="pa264"/>
      <w:bookmarkEnd w:id="4925"/>
      <w:r>
        <w:t xml:space="preserve">Veteran </w:t>
      </w:r>
      <w:r w:rsidR="00603ED8" w:rsidRPr="00EE678B">
        <w:t>Prescription 100003853 successfully submitted to ECME for claim generation.</w:t>
      </w:r>
    </w:p>
    <w:p w:rsidR="00603ED8" w:rsidRPr="00EE678B" w:rsidRDefault="00603ED8" w:rsidP="008A2DB2">
      <w:pPr>
        <w:pStyle w:val="ScreenCapture"/>
      </w:pPr>
    </w:p>
    <w:p w:rsidR="00603ED8" w:rsidRPr="00EE678B" w:rsidRDefault="00603ED8" w:rsidP="008A2DB2">
      <w:pPr>
        <w:pStyle w:val="ScreenCapture"/>
      </w:pPr>
      <w:r w:rsidRPr="00EE678B">
        <w:t>Claim Status:</w:t>
      </w:r>
    </w:p>
    <w:p w:rsidR="00603ED8" w:rsidRPr="00EE678B" w:rsidRDefault="00603ED8" w:rsidP="008A2DB2">
      <w:pPr>
        <w:pStyle w:val="ScreenCapture"/>
      </w:pPr>
      <w:r w:rsidRPr="00EE678B">
        <w:t>IN PROGRESS-Waiting to start</w:t>
      </w:r>
    </w:p>
    <w:p w:rsidR="00603ED8" w:rsidRPr="00EE678B" w:rsidRDefault="00603ED8" w:rsidP="008A2DB2">
      <w:pPr>
        <w:pStyle w:val="ScreenCapture"/>
      </w:pPr>
      <w:r w:rsidRPr="00EE678B">
        <w:t>IN PROGRESS-Waiting for packet build</w:t>
      </w:r>
    </w:p>
    <w:p w:rsidR="00603ED8" w:rsidRPr="00EE678B" w:rsidRDefault="00603ED8" w:rsidP="008A2DB2">
      <w:pPr>
        <w:pStyle w:val="ScreenCapture"/>
      </w:pPr>
      <w:r w:rsidRPr="00EE678B">
        <w:t>IN PROGRESS-Waiting for transmit</w:t>
      </w:r>
    </w:p>
    <w:p w:rsidR="00603ED8" w:rsidRPr="00EE678B" w:rsidRDefault="00603ED8" w:rsidP="008A2DB2">
      <w:pPr>
        <w:pStyle w:val="ScreenCapture"/>
      </w:pPr>
      <w:r w:rsidRPr="00EE678B">
        <w:t>IN PROGRESS-Transmitting</w:t>
      </w:r>
    </w:p>
    <w:p w:rsidR="00603ED8" w:rsidRPr="00EE678B" w:rsidRDefault="00603ED8" w:rsidP="008A2DB2">
      <w:pPr>
        <w:pStyle w:val="ScreenCapture"/>
      </w:pPr>
      <w:r w:rsidRPr="00EE678B">
        <w:t>E PAYABLE</w:t>
      </w:r>
    </w:p>
    <w:p w:rsidR="005F43EA" w:rsidRPr="00EE678B" w:rsidRDefault="005F43EA" w:rsidP="00603ED8">
      <w:pPr>
        <w:rPr>
          <w:color w:val="000000"/>
          <w:szCs w:val="24"/>
        </w:rPr>
      </w:pPr>
    </w:p>
    <w:p w:rsidR="00603ED8" w:rsidRPr="00EE678B" w:rsidRDefault="00603ED8" w:rsidP="008E248B">
      <w:pPr>
        <w:pStyle w:val="ExampleHeading"/>
        <w:rPr>
          <w:szCs w:val="20"/>
        </w:rPr>
      </w:pPr>
      <w:bookmarkStart w:id="4926" w:name="Page_270"/>
      <w:bookmarkStart w:id="4927" w:name="Page_268"/>
      <w:bookmarkEnd w:id="4926"/>
      <w:bookmarkEnd w:id="4927"/>
      <w:r w:rsidRPr="00EE678B">
        <w:t>View of RX:</w:t>
      </w:r>
    </w:p>
    <w:p w:rsidR="00603ED8" w:rsidRPr="00EE678B" w:rsidRDefault="00603ED8" w:rsidP="008A2DB2">
      <w:pPr>
        <w:pStyle w:val="ScreenCapture"/>
      </w:pPr>
      <w:r w:rsidRPr="00EE678B">
        <w:t>Medication Profile            Nov 04, 2005@09:25:14          Page:    1 of    1</w:t>
      </w:r>
    </w:p>
    <w:p w:rsidR="00603ED8" w:rsidRPr="00EE678B" w:rsidRDefault="00603ED8" w:rsidP="008A2DB2">
      <w:pPr>
        <w:pStyle w:val="ScreenCapture"/>
      </w:pPr>
      <w:r w:rsidRPr="00EE678B">
        <w:t>OPPATIENT,FOUR</w:t>
      </w:r>
    </w:p>
    <w:p w:rsidR="00603ED8" w:rsidRPr="00EE678B" w:rsidRDefault="00603ED8" w:rsidP="008A2DB2">
      <w:pPr>
        <w:pStyle w:val="ScreenCapture"/>
      </w:pPr>
      <w:r w:rsidRPr="00EE678B">
        <w:t xml:space="preserve">  PID: 000-01-1322P                                Ht(cm): _______ (______)  </w:t>
      </w:r>
    </w:p>
    <w:p w:rsidR="00603ED8" w:rsidRPr="00EE678B" w:rsidRDefault="00603ED8" w:rsidP="008A2DB2">
      <w:pPr>
        <w:pStyle w:val="ScreenCapture"/>
      </w:pPr>
      <w:r w:rsidRPr="00EE678B">
        <w:t xml:space="preserve">  DOB: JAN 13,1922 (83)                            Wt(kg): _______ (______)  </w:t>
      </w:r>
    </w:p>
    <w:p w:rsidR="00603ED8" w:rsidRPr="00EE678B" w:rsidRDefault="00603ED8" w:rsidP="008A2DB2">
      <w:pPr>
        <w:pStyle w:val="ScreenCapture"/>
      </w:pPr>
      <w:r w:rsidRPr="00EE678B">
        <w:t xml:space="preserve">  SEX: MALE                           </w:t>
      </w:r>
    </w:p>
    <w:p w:rsidR="00603ED8" w:rsidRPr="00EE678B" w:rsidRDefault="00603ED8" w:rsidP="008A2DB2">
      <w:pPr>
        <w:pStyle w:val="ScreenCapture"/>
      </w:pPr>
      <w:r w:rsidRPr="00EE678B">
        <w:t xml:space="preserve"> CrCL: &lt;Not Found&gt;</w:t>
      </w:r>
      <w:r w:rsidR="00A54ECC">
        <w:rPr>
          <w:lang w:val="en-US"/>
        </w:rPr>
        <w:t xml:space="preserve"> </w:t>
      </w:r>
      <w:r w:rsidR="00A54ECC" w:rsidRPr="00E97BFB">
        <w:rPr>
          <w:rFonts w:cs="Courier New"/>
        </w:rPr>
        <w:t>(CREAT: Not Found)</w:t>
      </w:r>
      <w:r w:rsidR="00A54ECC">
        <w:rPr>
          <w:rFonts w:cs="Courier New"/>
          <w:lang w:val="en-US"/>
        </w:rPr>
        <w:t xml:space="preserve">            </w:t>
      </w:r>
      <w:r w:rsidRPr="00EE678B">
        <w:t xml:space="preserve">BSA (m2): _______          </w:t>
      </w:r>
    </w:p>
    <w:p w:rsidR="00603ED8" w:rsidRPr="00EE678B" w:rsidRDefault="00603ED8" w:rsidP="008A2DB2">
      <w:pPr>
        <w:pStyle w:val="ScreenCapture"/>
      </w:pPr>
      <w:r w:rsidRPr="00EE678B">
        <w:t xml:space="preserve">                                                             ISSUE  LAST REF DAY</w:t>
      </w:r>
    </w:p>
    <w:p w:rsidR="00603ED8" w:rsidRPr="00EE678B" w:rsidRDefault="00603ED8" w:rsidP="008A2DB2">
      <w:pPr>
        <w:pStyle w:val="ScreenCapture"/>
      </w:pPr>
      <w:r w:rsidRPr="00EE678B">
        <w:t xml:space="preserve"> #  RX #         DRUG                                 QTY ST  DATE  FILL REM SUP</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-------------------------------------ACTIVE-------------------------------------</w:t>
      </w:r>
    </w:p>
    <w:p w:rsidR="00603ED8" w:rsidRPr="00EE678B" w:rsidRDefault="00603ED8" w:rsidP="008A2DB2">
      <w:pPr>
        <w:pStyle w:val="ScreenCapture"/>
      </w:pPr>
      <w:r w:rsidRPr="00EE678B">
        <w:t xml:space="preserve"> 1 100003853e    PREDNISONE 5MG TAB                    30 A&gt; 11-04 11-04   5  30</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PU  Patient Record Update               NO  New Order</w:t>
      </w:r>
    </w:p>
    <w:p w:rsidR="00603ED8" w:rsidRPr="00EE678B" w:rsidRDefault="00603ED8" w:rsidP="008A2DB2">
      <w:pPr>
        <w:pStyle w:val="ScreenCapture"/>
      </w:pPr>
      <w:r w:rsidRPr="00EE678B">
        <w:t>PI  Patient Information                 SO  Select Order</w:t>
      </w:r>
    </w:p>
    <w:p w:rsidR="00F42AF6" w:rsidRDefault="00603ED8" w:rsidP="00B02A70">
      <w:pPr>
        <w:pStyle w:val="ScreenCapture"/>
      </w:pPr>
      <w:r w:rsidRPr="00EE678B">
        <w:t>Select Action: Quit//</w:t>
      </w:r>
      <w:bookmarkStart w:id="4928" w:name="Hold_UnHold"/>
      <w:bookmarkStart w:id="4929" w:name="_Toc339962088"/>
      <w:bookmarkStart w:id="4930" w:name="_Toc339962602"/>
      <w:bookmarkStart w:id="4931" w:name="_Toc340138747"/>
      <w:bookmarkStart w:id="4932" w:name="_Toc340139018"/>
      <w:bookmarkStart w:id="4933" w:name="_Toc340139297"/>
      <w:bookmarkStart w:id="4934" w:name="_Toc340143911"/>
      <w:bookmarkStart w:id="4935" w:name="_Toc340144168"/>
      <w:bookmarkEnd w:id="4928"/>
    </w:p>
    <w:p w:rsidR="00F42AF6" w:rsidRPr="00A44914" w:rsidRDefault="00F42AF6" w:rsidP="00F42AF6">
      <w:pPr>
        <w:pStyle w:val="ScreenCapture"/>
        <w:shd w:val="clear" w:color="auto" w:fill="auto"/>
        <w:ind w:left="0"/>
        <w:rPr>
          <w:rFonts w:ascii="Times New Roman" w:hAnsi="Times New Roman"/>
          <w:iCs/>
          <w:color w:val="000000"/>
          <w:sz w:val="22"/>
          <w:szCs w:val="24"/>
        </w:rPr>
      </w:pPr>
    </w:p>
    <w:p w:rsidR="00F42AF6" w:rsidRPr="00B02A70" w:rsidRDefault="00F42AF6" w:rsidP="00F42AF6">
      <w:pPr>
        <w:pStyle w:val="Heading3"/>
        <w:rPr>
          <w:lang w:val="en-US"/>
        </w:rPr>
      </w:pPr>
      <w:bookmarkStart w:id="4936" w:name="_Toc4140482"/>
      <w:r>
        <w:t>Reversing</w:t>
      </w:r>
      <w:r w:rsidRPr="00EE678B">
        <w:t xml:space="preserve"> an ePharmacy </w:t>
      </w:r>
      <w:r w:rsidR="00AB4BE6">
        <w:rPr>
          <w:lang w:val="en-US"/>
        </w:rPr>
        <w:t>Claim</w:t>
      </w:r>
      <w:bookmarkEnd w:id="4936"/>
    </w:p>
    <w:p w:rsidR="00F42AF6" w:rsidRPr="00EE678B" w:rsidRDefault="00F42AF6" w:rsidP="00F42AF6">
      <w:pPr>
        <w:keepNext/>
        <w:rPr>
          <w:color w:val="000000"/>
          <w:szCs w:val="20"/>
        </w:rPr>
      </w:pPr>
    </w:p>
    <w:p w:rsidR="00F42AF6" w:rsidRDefault="00F42AF6" w:rsidP="00F42AF6">
      <w:pPr>
        <w:rPr>
          <w:color w:val="000000"/>
          <w:szCs w:val="20"/>
        </w:rPr>
      </w:pPr>
      <w:r>
        <w:rPr>
          <w:color w:val="000000"/>
          <w:szCs w:val="20"/>
        </w:rPr>
        <w:t xml:space="preserve">Reverse Claim is another hidden action, used to reverse a claim.  </w:t>
      </w:r>
      <w:r w:rsidR="00AB4BE6" w:rsidRPr="00C67B0C">
        <w:t>Claims are almost always re</w:t>
      </w:r>
      <w:r w:rsidR="00AB4BE6">
        <w:t>versed</w:t>
      </w:r>
      <w:r w:rsidR="00AB4BE6" w:rsidRPr="00C67B0C">
        <w:t xml:space="preserve"> by the ePharmacy Site Manager and not by untrained Pharmacy staff members.</w:t>
      </w:r>
      <w:r w:rsidR="00AB4BE6">
        <w:t xml:space="preserve">  </w:t>
      </w:r>
      <w:r>
        <w:rPr>
          <w:color w:val="000000"/>
          <w:szCs w:val="20"/>
        </w:rPr>
        <w:t>If the prescription has a primary and secondary claim, neither claim may be reversed with this action.  In that case, contact an OPECC to resolve the issue.</w:t>
      </w:r>
    </w:p>
    <w:p w:rsidR="00F42AF6" w:rsidRPr="00A44914" w:rsidRDefault="00F42AF6" w:rsidP="00F42AF6">
      <w:pPr>
        <w:pStyle w:val="ScreenCapture"/>
        <w:shd w:val="clear" w:color="auto" w:fill="auto"/>
        <w:ind w:left="0"/>
        <w:rPr>
          <w:rFonts w:ascii="Times New Roman" w:hAnsi="Times New Roman"/>
          <w:iCs/>
          <w:color w:val="000000"/>
          <w:sz w:val="22"/>
          <w:szCs w:val="24"/>
        </w:rPr>
      </w:pPr>
      <w:r>
        <w:rPr>
          <w:rFonts w:ascii="Times New Roman" w:hAnsi="Times New Roman"/>
          <w:iCs/>
          <w:color w:val="000000"/>
          <w:sz w:val="22"/>
          <w:szCs w:val="24"/>
        </w:rPr>
        <w:t>The action will prompt for a fill number with a default value of the most recent fill.</w:t>
      </w:r>
    </w:p>
    <w:p w:rsidR="00F42AF6" w:rsidRDefault="00F42AF6" w:rsidP="00F42AF6">
      <w:pPr>
        <w:pStyle w:val="ExampleHeading"/>
      </w:pPr>
    </w:p>
    <w:p w:rsidR="00F42AF6" w:rsidRPr="00EE678B" w:rsidRDefault="00F42AF6" w:rsidP="00F42AF6">
      <w:pPr>
        <w:pStyle w:val="ExampleHeading"/>
      </w:pPr>
      <w:r w:rsidRPr="00EE678B">
        <w:t xml:space="preserve">Example: </w:t>
      </w:r>
      <w:r>
        <w:t>Reversing</w:t>
      </w:r>
      <w:r w:rsidRPr="00EE678B">
        <w:t xml:space="preserve"> an ePharmacy </w:t>
      </w:r>
      <w:r w:rsidR="00F03C83">
        <w:t>Claim</w:t>
      </w:r>
    </w:p>
    <w:p w:rsidR="00F42AF6" w:rsidRPr="00FA36F7" w:rsidRDefault="00F42AF6" w:rsidP="00F42AF6">
      <w:pPr>
        <w:pStyle w:val="ScreenCapture"/>
      </w:pPr>
      <w:r w:rsidRPr="00FA36F7">
        <w:t xml:space="preserve">Select Action: Next Screen// REV   Reverse Claim  </w:t>
      </w:r>
    </w:p>
    <w:p w:rsidR="00F42AF6" w:rsidRPr="00FA36F7" w:rsidRDefault="00F42AF6" w:rsidP="00F42AF6">
      <w:pPr>
        <w:pStyle w:val="ScreenCapture"/>
      </w:pPr>
      <w:r w:rsidRPr="00FA36F7">
        <w:t>Enter the line numbers for the Payable claim(s) to be Reversed.</w:t>
      </w:r>
    </w:p>
    <w:p w:rsidR="00F42AF6" w:rsidRPr="00FA36F7" w:rsidRDefault="00F42AF6" w:rsidP="00F42AF6">
      <w:pPr>
        <w:pStyle w:val="ScreenCapture"/>
      </w:pPr>
    </w:p>
    <w:p w:rsidR="00F42AF6" w:rsidRPr="00FA36F7" w:rsidRDefault="00F42AF6" w:rsidP="00F42AF6">
      <w:pPr>
        <w:pStyle w:val="ScreenCapture"/>
      </w:pPr>
      <w:r w:rsidRPr="00FA36F7">
        <w:t>You've chosen to REVERSE the following prescription for OP</w:t>
      </w:r>
      <w:r>
        <w:t>PATIENT</w:t>
      </w:r>
      <w:r w:rsidRPr="00FA36F7">
        <w:t>,</w:t>
      </w:r>
      <w:r>
        <w:t>ONE</w:t>
      </w:r>
    </w:p>
    <w:p w:rsidR="00F42AF6" w:rsidRPr="00FA36F7" w:rsidRDefault="00F42AF6" w:rsidP="00F42AF6">
      <w:pPr>
        <w:pStyle w:val="ScreenCapture"/>
      </w:pPr>
      <w:r w:rsidRPr="00FA36F7">
        <w:t xml:space="preserve">  2.62  COLCHICINE 0.6MG  00143120110 05/06 2720684     0/000004317569 W RT AC/N</w:t>
      </w:r>
    </w:p>
    <w:p w:rsidR="00F42AF6" w:rsidRPr="00FA36F7" w:rsidRDefault="00F42AF6" w:rsidP="00F42AF6">
      <w:pPr>
        <w:pStyle w:val="ScreenCapture"/>
      </w:pPr>
      <w:r w:rsidRPr="00FA36F7">
        <w:t>Enter REQUIRED REVERSAL REASON: ?</w:t>
      </w:r>
    </w:p>
    <w:p w:rsidR="00F42AF6" w:rsidRPr="00FA36F7" w:rsidRDefault="00F42AF6" w:rsidP="00F42AF6">
      <w:pPr>
        <w:pStyle w:val="ScreenCapture"/>
      </w:pPr>
    </w:p>
    <w:p w:rsidR="00F42AF6" w:rsidRPr="00FA36F7" w:rsidRDefault="00F42AF6" w:rsidP="00F42AF6">
      <w:pPr>
        <w:pStyle w:val="ScreenCapture"/>
      </w:pPr>
      <w:r w:rsidRPr="00FA36F7">
        <w:t>This response must have no more than 60 characters</w:t>
      </w:r>
    </w:p>
    <w:p w:rsidR="00F42AF6" w:rsidRPr="00FA36F7" w:rsidRDefault="00F42AF6" w:rsidP="00F42AF6">
      <w:pPr>
        <w:pStyle w:val="ScreenCapture"/>
      </w:pPr>
      <w:r w:rsidRPr="00FA36F7">
        <w:t>and must not contain embedded up arrow.</w:t>
      </w:r>
    </w:p>
    <w:p w:rsidR="00F42AF6" w:rsidRPr="00FA36F7" w:rsidRDefault="00F42AF6" w:rsidP="00F42AF6">
      <w:pPr>
        <w:pStyle w:val="ScreenCapture"/>
      </w:pPr>
    </w:p>
    <w:p w:rsidR="00F42AF6" w:rsidRPr="00FA36F7" w:rsidRDefault="00F42AF6" w:rsidP="00F42AF6">
      <w:pPr>
        <w:pStyle w:val="ScreenCapture"/>
      </w:pPr>
      <w:r w:rsidRPr="00FA36F7">
        <w:t>Enter REQUIRED REVERSAL REASON: TESTING</w:t>
      </w:r>
    </w:p>
    <w:p w:rsidR="00F42AF6" w:rsidRPr="00FA36F7" w:rsidRDefault="00F42AF6" w:rsidP="00F42AF6">
      <w:pPr>
        <w:pStyle w:val="ScreenCapture"/>
      </w:pPr>
      <w:r w:rsidRPr="00FA36F7">
        <w:t>Are you sure?(Y/N)? YES</w:t>
      </w:r>
    </w:p>
    <w:p w:rsidR="00F42AF6" w:rsidRPr="00FA36F7" w:rsidRDefault="00F42AF6" w:rsidP="00F42AF6">
      <w:pPr>
        <w:pStyle w:val="ScreenCapture"/>
      </w:pPr>
    </w:p>
    <w:p w:rsidR="00F42AF6" w:rsidRPr="00FA36F7" w:rsidRDefault="00F42AF6" w:rsidP="00F42AF6">
      <w:pPr>
        <w:pStyle w:val="ScreenCapture"/>
      </w:pPr>
      <w:r w:rsidRPr="00FA36F7">
        <w:t>Processing Primary claim...</w:t>
      </w:r>
    </w:p>
    <w:p w:rsidR="00F42AF6" w:rsidRPr="00FA36F7" w:rsidRDefault="00F42AF6" w:rsidP="00F42AF6">
      <w:pPr>
        <w:pStyle w:val="ScreenCapture"/>
      </w:pPr>
    </w:p>
    <w:p w:rsidR="00F42AF6" w:rsidRPr="00FA36F7" w:rsidRDefault="00F42AF6" w:rsidP="00F42AF6">
      <w:pPr>
        <w:pStyle w:val="ScreenCapture"/>
      </w:pPr>
      <w:r w:rsidRPr="00FA36F7">
        <w:t xml:space="preserve">Claim Status: </w:t>
      </w:r>
    </w:p>
    <w:p w:rsidR="00F42AF6" w:rsidRPr="00FA36F7" w:rsidRDefault="00F42AF6" w:rsidP="00F42AF6">
      <w:pPr>
        <w:pStyle w:val="ScreenCapture"/>
      </w:pPr>
      <w:r w:rsidRPr="00FA36F7">
        <w:t>Reversing...</w:t>
      </w:r>
    </w:p>
    <w:p w:rsidR="00F42AF6" w:rsidRPr="00FA36F7" w:rsidRDefault="00F42AF6" w:rsidP="00F42AF6">
      <w:pPr>
        <w:pStyle w:val="ScreenCapture"/>
      </w:pPr>
      <w:r w:rsidRPr="00FA36F7">
        <w:t>IN PROGRESS-Building the claim</w:t>
      </w:r>
    </w:p>
    <w:p w:rsidR="00F42AF6" w:rsidRPr="00FA36F7" w:rsidRDefault="00F42AF6" w:rsidP="00F42AF6">
      <w:pPr>
        <w:pStyle w:val="ScreenCapture"/>
      </w:pPr>
      <w:r w:rsidRPr="00FA36F7">
        <w:t>IN PROGRESS-Transmitting</w:t>
      </w:r>
    </w:p>
    <w:p w:rsidR="00F42AF6" w:rsidRPr="00FA36F7" w:rsidRDefault="00F42AF6" w:rsidP="00F42AF6">
      <w:pPr>
        <w:pStyle w:val="ScreenCapture"/>
      </w:pPr>
      <w:r w:rsidRPr="00FA36F7">
        <w:t>E REVERSAL ACCEPTED</w:t>
      </w:r>
    </w:p>
    <w:p w:rsidR="00F42AF6" w:rsidRPr="00FA36F7" w:rsidRDefault="00F42AF6" w:rsidP="00F42AF6">
      <w:pPr>
        <w:pStyle w:val="ScreenCapture"/>
      </w:pPr>
    </w:p>
    <w:p w:rsidR="00F42AF6" w:rsidRPr="00FA36F7" w:rsidRDefault="00F42AF6" w:rsidP="00F42AF6">
      <w:pPr>
        <w:pStyle w:val="ScreenCapture"/>
      </w:pPr>
    </w:p>
    <w:p w:rsidR="00F42AF6" w:rsidRPr="00FA36F7" w:rsidRDefault="00F42AF6" w:rsidP="00F42AF6">
      <w:pPr>
        <w:pStyle w:val="ScreenCapture"/>
      </w:pPr>
      <w:r w:rsidRPr="00FA36F7">
        <w:t>Reversal Accepted</w:t>
      </w:r>
    </w:p>
    <w:p w:rsidR="00F42AF6" w:rsidRPr="00FA36F7" w:rsidRDefault="00F42AF6" w:rsidP="00F42AF6">
      <w:pPr>
        <w:pStyle w:val="ScreenCapture"/>
      </w:pPr>
      <w:r w:rsidRPr="00FA36F7">
        <w:t>1 claim reversal submitted.</w:t>
      </w:r>
    </w:p>
    <w:p w:rsidR="009F61B3" w:rsidRPr="00962A17" w:rsidRDefault="009F61B3" w:rsidP="009F61B3"/>
    <w:p w:rsidR="009F61B3" w:rsidRPr="00962A17" w:rsidRDefault="009F61B3" w:rsidP="009F61B3">
      <w:pPr>
        <w:pStyle w:val="Heading3"/>
        <w:rPr>
          <w:lang w:val="en-US"/>
        </w:rPr>
      </w:pPr>
      <w:bookmarkStart w:id="4937" w:name="PSO_7_519_OneVAPharProcess"/>
      <w:bookmarkStart w:id="4938" w:name="_Toc468948415"/>
      <w:bookmarkStart w:id="4939" w:name="_Toc483220679"/>
      <w:bookmarkStart w:id="4940" w:name="_Toc4140483"/>
      <w:bookmarkEnd w:id="4937"/>
      <w:r w:rsidRPr="00962A17">
        <w:rPr>
          <w:lang w:val="en-US"/>
        </w:rPr>
        <w:t>OneVA Pharmacy Processing wi</w:t>
      </w:r>
      <w:bookmarkStart w:id="4941" w:name="PharmProcesswPatient"/>
      <w:bookmarkEnd w:id="4941"/>
      <w:r w:rsidRPr="00962A17">
        <w:rPr>
          <w:lang w:val="en-US"/>
        </w:rPr>
        <w:t>thin Patient Prescription Processing</w:t>
      </w:r>
      <w:bookmarkEnd w:id="4938"/>
      <w:bookmarkEnd w:id="4939"/>
      <w:bookmarkEnd w:id="4940"/>
      <w:r w:rsidRPr="00962A17">
        <w:rPr>
          <w:lang w:val="en-US"/>
        </w:rPr>
        <w:fldChar w:fldCharType="begin"/>
      </w:r>
      <w:r w:rsidRPr="00962A17">
        <w:instrText xml:space="preserve"> XE "</w:instrText>
      </w:r>
      <w:r w:rsidRPr="00962A17">
        <w:rPr>
          <w:lang w:val="en-US"/>
        </w:rPr>
        <w:instrText>OneVA Pharmacy Processing within Patient Prescription Processing</w:instrText>
      </w:r>
      <w:r w:rsidRPr="00962A17">
        <w:instrText xml:space="preserve">" </w:instrText>
      </w:r>
      <w:r w:rsidRPr="00962A17">
        <w:rPr>
          <w:lang w:val="en-US"/>
        </w:rPr>
        <w:fldChar w:fldCharType="end"/>
      </w:r>
    </w:p>
    <w:p w:rsidR="009F61B3" w:rsidRPr="00962A17" w:rsidRDefault="00583040" w:rsidP="009F61B3">
      <w:r>
        <w:rPr>
          <w:noProof/>
        </w:rPr>
        <w:drawing>
          <wp:inline distT="0" distB="0" distL="0" distR="0">
            <wp:extent cx="464820" cy="3810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rPr>
          <w:b/>
        </w:rPr>
        <w:t>Note:</w:t>
      </w:r>
      <w:r w:rsidR="009F61B3" w:rsidRPr="00962A17">
        <w:t xml:space="preserve">  For information regarding OneVA Pharmacy processing go to the VA Software Document Library (VDL), select the Clinical section then choose the “Pharm: Outpatient Pharmacy” page. Locate the “User Manual – OneVA Pharmacy” document.</w:t>
      </w:r>
    </w:p>
    <w:p w:rsidR="009F61B3" w:rsidRPr="00962A17" w:rsidRDefault="009F61B3" w:rsidP="009F61B3"/>
    <w:p w:rsidR="009F61B3" w:rsidRPr="00962A17" w:rsidRDefault="009F61B3" w:rsidP="009F61B3">
      <w:r w:rsidRPr="00962A17">
        <w:t>OneVA Pharmacy patch PSO*7*454 introduces new  messaging to query the Health Data Repository/Clinical Data Services (HDR/CDS) Repository for prescriptions from other VA Pharmacy locations and displays  them  in the Medications Profile view. The new query will only execute if the patient has been treated at more than one VA Medical Center. The query retrieves all prescriptions associated with the patient from the repository, which requires additional time. To execute the HDR/CDS Repository query, the user must accept the default of ‘YES’ to the ‘Would you like to query prescriptions from other OneVA Pharmacy locations?’ prompt. When the user responds ‘</w:t>
      </w:r>
      <w:r w:rsidR="00CA0F21">
        <w:t xml:space="preserve">YES’ </w:t>
      </w:r>
      <w:r w:rsidRPr="00962A17">
        <w:t>to the OneVA Pharmacy prompt, the system displays the OneVA Pharmacy Query Message.</w:t>
      </w:r>
    </w:p>
    <w:p w:rsidR="009F61B3" w:rsidRPr="00962A17" w:rsidRDefault="00583040" w:rsidP="009A790E">
      <w:pPr>
        <w:pStyle w:val="BodyText"/>
        <w:rPr>
          <w:szCs w:val="24"/>
        </w:rPr>
      </w:pPr>
      <w:r>
        <w:rPr>
          <w:noProof/>
        </w:rPr>
        <w:drawing>
          <wp:inline distT="0" distB="0" distL="0" distR="0">
            <wp:extent cx="464820" cy="3810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The OneVA Pharmacy’s feature to query the HDR/CDS Repository will not execute if the patient has only one entry in the ‘TREATING FACILITY LIST file (#391.91)’.</w:t>
      </w:r>
      <w:r w:rsidR="009F61B3" w:rsidRPr="00962A17">
        <w:rPr>
          <w:rStyle w:val="BodyChar"/>
        </w:rPr>
        <w:t xml:space="preserve"> </w:t>
      </w:r>
    </w:p>
    <w:p w:rsidR="009F61B3" w:rsidRPr="00962A17" w:rsidRDefault="00583040" w:rsidP="009A790E">
      <w:pPr>
        <w:pStyle w:val="BodyText"/>
      </w:pPr>
      <w:r>
        <w:rPr>
          <w:noProof/>
        </w:rPr>
        <w:drawing>
          <wp:inline distT="0" distB="0" distL="0" distR="0">
            <wp:extent cx="464820" cy="3810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 xml:space="preserve">The system identifies and queries the HDR/CDS Repository for all the prescriptions that are active, suspended, on hold, expired (within 120 days), or discontinued (within 120 days). </w:t>
      </w:r>
    </w:p>
    <w:p w:rsidR="009F61B3" w:rsidRPr="00962A17" w:rsidRDefault="00583040" w:rsidP="009A790E">
      <w:pPr>
        <w:pStyle w:val="BodyText"/>
      </w:pPr>
      <w:r>
        <w:rPr>
          <w:noProof/>
        </w:rPr>
        <w:drawing>
          <wp:inline distT="0" distB="0" distL="0" distR="0">
            <wp:extent cx="464820" cy="3810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 xml:space="preserve">If the query connection to the HDR/CDS Repository fails, </w:t>
      </w:r>
      <w:r w:rsidR="00920872">
        <w:t xml:space="preserve">a message will display stating </w:t>
      </w:r>
      <w:bookmarkStart w:id="4942" w:name="PSO_532"/>
      <w:bookmarkEnd w:id="4942"/>
      <w:r w:rsidR="00920872" w:rsidRPr="00920872">
        <w:t>"The system is down or not responding (Connection Failed).Could not query prescriptions at other VA Pharmacy locations.</w:t>
      </w:r>
      <w:r w:rsidR="00920872">
        <w:t xml:space="preserve"> </w:t>
      </w:r>
      <w:r w:rsidR="00920872" w:rsidRPr="00920872">
        <w:t>Press RETURN to continue."</w:t>
      </w:r>
      <w:r w:rsidR="009F61B3" w:rsidRPr="00962A17">
        <w:t xml:space="preserve"> The user should press return to continue and contact local support if this problem persists.</w:t>
      </w:r>
    </w:p>
    <w:p w:rsidR="009F61B3" w:rsidRPr="00962A17" w:rsidRDefault="00583040" w:rsidP="009A790E">
      <w:pPr>
        <w:pStyle w:val="BodyText"/>
      </w:pPr>
      <w:r>
        <w:rPr>
          <w:noProof/>
        </w:rPr>
        <w:drawing>
          <wp:inline distT="0" distB="0" distL="0" distR="0">
            <wp:extent cx="464820" cy="3810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When the system is down message displays, the VistA session will continue to display the local/dispensing sites prescriptions on the Medication Profile view. There will be no indication if a patient is registered or has prescriptions on other sites (i.e., remote site/OneVA Pharmacy prescriptions will not display on the Medication Profile view.)</w:t>
      </w:r>
    </w:p>
    <w:p w:rsidR="009F61B3" w:rsidRPr="00962A17" w:rsidRDefault="00583040" w:rsidP="009A790E">
      <w:pPr>
        <w:pStyle w:val="BodyText"/>
      </w:pPr>
      <w:r>
        <w:rPr>
          <w:noProof/>
        </w:rPr>
        <w:drawing>
          <wp:inline distT="0" distB="0" distL="0" distR="0">
            <wp:extent cx="464820" cy="381000"/>
            <wp:effectExtent l="0" t="0" r="0" b="0"/>
            <wp:docPr id="72" name="Pictur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9F61B3" w:rsidRPr="00962A17">
        <w:t>If the patient does not have any prescription records from other VA Pharmacy locations, matching the search criteria, a message will display stating the “Patient found with no prescription records matching search criteria.”</w:t>
      </w:r>
    </w:p>
    <w:p w:rsidR="009F61B3" w:rsidRPr="00962A17" w:rsidRDefault="009F61B3" w:rsidP="009F61B3">
      <w:pPr>
        <w:pStyle w:val="Boldunderline"/>
        <w:keepNext/>
      </w:pPr>
      <w:r w:rsidRPr="00962A17">
        <w:t>Example: OneVA Pharmacy Processing</w:t>
      </w:r>
    </w:p>
    <w:p w:rsidR="009F61B3" w:rsidRPr="00962A17" w:rsidRDefault="009F61B3" w:rsidP="009F61B3">
      <w:pPr>
        <w:pStyle w:val="JOComputerScreen"/>
      </w:pPr>
      <w:r w:rsidRPr="00962A17">
        <w:t xml:space="preserve">Select PATIENT NAME:    PSOPATIENT,SIX          2-13-61    666012136     NO     </w:t>
      </w:r>
    </w:p>
    <w:p w:rsidR="009F61B3" w:rsidRPr="00962A17" w:rsidRDefault="009F61B3" w:rsidP="009F61B3">
      <w:pPr>
        <w:pStyle w:val="JOComputerScreen"/>
      </w:pPr>
      <w:r w:rsidRPr="00962A17">
        <w:t xml:space="preserve">NSC VETERAN      </w:t>
      </w:r>
    </w:p>
    <w:p w:rsidR="009F61B3" w:rsidRPr="00962A17" w:rsidRDefault="009F61B3" w:rsidP="009F61B3">
      <w:pPr>
        <w:pStyle w:val="JOComputerScreen"/>
      </w:pPr>
    </w:p>
    <w:p w:rsidR="009F61B3" w:rsidRPr="00962A17" w:rsidRDefault="009F61B3" w:rsidP="009F61B3">
      <w:pPr>
        <w:pStyle w:val="JOComputerScreen"/>
      </w:pPr>
      <w:r w:rsidRPr="00962A17">
        <w:t>No Patient Warnings on file for PSOPATIENT,SIX.</w:t>
      </w:r>
    </w:p>
    <w:p w:rsidR="009F61B3" w:rsidRPr="00962A17" w:rsidRDefault="009F61B3" w:rsidP="009F61B3">
      <w:pPr>
        <w:pStyle w:val="JOComputerScreen"/>
      </w:pPr>
    </w:p>
    <w:p w:rsidR="009F61B3" w:rsidRPr="00962A17" w:rsidRDefault="009F61B3" w:rsidP="009F61B3">
      <w:pPr>
        <w:pStyle w:val="JOComputerScreen"/>
      </w:pPr>
      <w:r w:rsidRPr="00962A17">
        <w:t>Press RETURN to continue...</w:t>
      </w:r>
    </w:p>
    <w:p w:rsidR="009F61B3" w:rsidRPr="00962A17" w:rsidRDefault="009F61B3" w:rsidP="009F61B3">
      <w:pPr>
        <w:pStyle w:val="JOComputerScreen"/>
      </w:pPr>
    </w:p>
    <w:p w:rsidR="009F61B3" w:rsidRPr="00962A17" w:rsidRDefault="009F61B3" w:rsidP="009F61B3">
      <w:pPr>
        <w:pStyle w:val="JOComputerScreen"/>
      </w:pPr>
      <w:r w:rsidRPr="00962A17">
        <w:t xml:space="preserve">          PSOPATIENT,SIX (666-01-2136)</w:t>
      </w:r>
    </w:p>
    <w:p w:rsidR="009F61B3" w:rsidRPr="00962A17" w:rsidRDefault="009F61B3" w:rsidP="009F61B3">
      <w:pPr>
        <w:pStyle w:val="JOComputerScreen"/>
      </w:pPr>
      <w:r w:rsidRPr="00962A17">
        <w:t xml:space="preserve">     No Allergy Assessment!</w:t>
      </w:r>
    </w:p>
    <w:p w:rsidR="009F61B3" w:rsidRPr="00962A17" w:rsidRDefault="009F61B3" w:rsidP="009F61B3">
      <w:pPr>
        <w:pStyle w:val="JOComputerScreen"/>
      </w:pPr>
    </w:p>
    <w:p w:rsidR="009F61B3" w:rsidRPr="00962A17" w:rsidRDefault="009F61B3" w:rsidP="009F61B3">
      <w:pPr>
        <w:pStyle w:val="JOComputerScreen"/>
      </w:pPr>
      <w:r w:rsidRPr="00962A17">
        <w:t xml:space="preserve">Press Return to continue: </w:t>
      </w:r>
    </w:p>
    <w:p w:rsidR="009F61B3" w:rsidRPr="00962A17" w:rsidRDefault="009F61B3" w:rsidP="009F61B3">
      <w:pPr>
        <w:pStyle w:val="JOComputerScreen"/>
      </w:pPr>
    </w:p>
    <w:p w:rsidR="009F61B3" w:rsidRPr="00962A17" w:rsidRDefault="009F61B3" w:rsidP="009F61B3">
      <w:pPr>
        <w:pStyle w:val="JOComputerScreen"/>
      </w:pPr>
      <w:r w:rsidRPr="00962A17">
        <w:t>Would you like to query prescriptions from other OneVA Pharmacy</w:t>
      </w:r>
    </w:p>
    <w:p w:rsidR="009F61B3" w:rsidRPr="00962A17" w:rsidRDefault="009F61B3" w:rsidP="009F61B3">
      <w:pPr>
        <w:pStyle w:val="JOComputerScreen"/>
      </w:pPr>
      <w:r w:rsidRPr="00962A17">
        <w:t>locations? //</w:t>
      </w:r>
      <w:r w:rsidR="00CA0F21">
        <w:t>NO</w:t>
      </w:r>
    </w:p>
    <w:p w:rsidR="009F61B3" w:rsidRPr="00962A17" w:rsidRDefault="009F61B3" w:rsidP="009F61B3">
      <w:pPr>
        <w:pStyle w:val="JOComputerScreen"/>
      </w:pPr>
    </w:p>
    <w:p w:rsidR="009F61B3" w:rsidRPr="00962A17" w:rsidRDefault="009F61B3" w:rsidP="009F61B3">
      <w:pPr>
        <w:pStyle w:val="JOComputerScreen"/>
      </w:pPr>
      <w:r w:rsidRPr="00962A17">
        <w:t>Please wait. Checking for prescriptions at other VA Pharmacy locations. This may</w:t>
      </w:r>
    </w:p>
    <w:p w:rsidR="009F61B3" w:rsidRPr="00962A17" w:rsidRDefault="009F61B3" w:rsidP="009F61B3">
      <w:pPr>
        <w:pStyle w:val="JOComputerScreen"/>
      </w:pPr>
      <w:r w:rsidRPr="00962A17">
        <w:t xml:space="preserve"> take a moment...</w:t>
      </w:r>
    </w:p>
    <w:p w:rsidR="009F61B3" w:rsidRPr="00962A17" w:rsidRDefault="009F61B3" w:rsidP="009F61B3">
      <w:pPr>
        <w:pStyle w:val="JOComputerScreen"/>
      </w:pPr>
    </w:p>
    <w:p w:rsidR="009F61B3" w:rsidRPr="00962A17" w:rsidRDefault="009F61B3" w:rsidP="009F61B3">
      <w:pPr>
        <w:pStyle w:val="JOComputerScreen"/>
      </w:pPr>
    </w:p>
    <w:p w:rsidR="009F61B3" w:rsidRPr="00962A17" w:rsidRDefault="009F61B3" w:rsidP="009F61B3">
      <w:pPr>
        <w:pStyle w:val="JOComputerScreen"/>
      </w:pPr>
      <w:r w:rsidRPr="00962A17">
        <w:t>REMOTE PRESCRIPTIONS AVAILABLE!</w:t>
      </w:r>
    </w:p>
    <w:p w:rsidR="009F61B3" w:rsidRPr="00962A17" w:rsidRDefault="009F61B3" w:rsidP="009F61B3">
      <w:pPr>
        <w:pStyle w:val="JOComputerScreen"/>
      </w:pPr>
      <w:r w:rsidRPr="00962A17">
        <w:t>Display Remote Data? N// O</w:t>
      </w:r>
    </w:p>
    <w:p w:rsidR="009F61B3" w:rsidRPr="00962A17" w:rsidRDefault="009F61B3" w:rsidP="009F61B3">
      <w:pPr>
        <w:pStyle w:val="JOComputerScreen"/>
      </w:pPr>
    </w:p>
    <w:p w:rsidR="009F61B3" w:rsidRPr="00962A17" w:rsidRDefault="009F61B3" w:rsidP="009F61B3">
      <w:pPr>
        <w:pStyle w:val="JOComputerScreen"/>
      </w:pPr>
      <w:r w:rsidRPr="00962A17">
        <w:t xml:space="preserve">Eligibility: </w:t>
      </w:r>
    </w:p>
    <w:p w:rsidR="009F61B3" w:rsidRPr="00962A17" w:rsidRDefault="009F61B3" w:rsidP="009F61B3">
      <w:pPr>
        <w:pStyle w:val="JOComputerScreen"/>
      </w:pPr>
      <w:r w:rsidRPr="00962A17">
        <w:t xml:space="preserve">RX PATIENT STATUS: OUTPT NON-SC//  </w:t>
      </w:r>
    </w:p>
    <w:p w:rsidR="009F61B3" w:rsidRPr="00962A17" w:rsidRDefault="009F61B3" w:rsidP="009F61B3">
      <w:pPr>
        <w:pStyle w:val="JOComputerScreen"/>
      </w:pPr>
    </w:p>
    <w:p w:rsidR="009F61B3" w:rsidRPr="00962A17" w:rsidRDefault="009F61B3" w:rsidP="009F61B3">
      <w:pPr>
        <w:pStyle w:val="JOComputerScreen"/>
        <w:rPr>
          <w:b/>
          <w:bCs/>
        </w:rPr>
      </w:pPr>
      <w:r w:rsidRPr="00962A17">
        <w:rPr>
          <w:b/>
          <w:bCs/>
        </w:rPr>
        <w:t>OneVA Pharmacy Refill Example</w:t>
      </w:r>
    </w:p>
    <w:p w:rsidR="009F61B3" w:rsidRPr="00962A17" w:rsidRDefault="009F61B3" w:rsidP="009F61B3">
      <w:pPr>
        <w:pStyle w:val="JOComputerScreen"/>
        <w:rPr>
          <w:b/>
          <w:bCs/>
          <w:u w:val="single"/>
        </w:rPr>
      </w:pPr>
    </w:p>
    <w:p w:rsidR="009F61B3" w:rsidRPr="00962A17" w:rsidRDefault="009F61B3" w:rsidP="009F61B3">
      <w:pPr>
        <w:pStyle w:val="JOComputerScreen"/>
        <w:rPr>
          <w:b/>
          <w:bCs/>
          <w:u w:val="single"/>
        </w:rPr>
      </w:pPr>
      <w:r w:rsidRPr="00962A17">
        <w:rPr>
          <w:b/>
          <w:bCs/>
          <w:u w:val="single"/>
        </w:rPr>
        <w:t xml:space="preserve">Medication Profile            Jul 27, 2016@10:11:28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bookmarkStart w:id="4943" w:name="Page_272"/>
      <w:bookmarkStart w:id="4944" w:name="Page_271"/>
      <w:bookmarkEnd w:id="4943"/>
      <w:bookmarkEnd w:id="4944"/>
      <w:r w:rsidRPr="00962A17">
        <w:rPr>
          <w:b/>
          <w:bCs/>
        </w:rPr>
        <w:t xml:space="preserve"> CrCL: &lt;Not Found&gt;</w:t>
      </w:r>
      <w:r w:rsidR="00A54ECC"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05-31  11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 Quit// SO   Select Order  </w:t>
      </w:r>
    </w:p>
    <w:p w:rsidR="009F61B3" w:rsidRPr="00962A17" w:rsidRDefault="009F61B3" w:rsidP="009F61B3">
      <w:pPr>
        <w:pStyle w:val="JOComputerScreen"/>
        <w:rPr>
          <w:b/>
          <w:bCs/>
        </w:rPr>
      </w:pPr>
      <w:r w:rsidRPr="00962A17">
        <w:rPr>
          <w:b/>
          <w:bCs/>
        </w:rPr>
        <w:t>Select Orders by number:  (1-3): 3</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REMOTE OP Medications (ACTIVE)Jul 27, 2016@10:12:37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r w:rsidRPr="00962A17">
        <w:rPr>
          <w:b/>
          <w:bCs/>
        </w:rPr>
        <w:t xml:space="preserve"> CrCL: &lt;Not Found&gt;                               BSA (m2): _______ </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         Site #: 984(DAYTSHR TEST LAB)                                          </w:t>
      </w:r>
    </w:p>
    <w:p w:rsidR="009F61B3" w:rsidRPr="00962A17" w:rsidRDefault="009F61B3" w:rsidP="009F61B3">
      <w:pPr>
        <w:pStyle w:val="JOComputerScreen"/>
        <w:rPr>
          <w:b/>
          <w:bCs/>
        </w:rPr>
      </w:pPr>
      <w:r w:rsidRPr="00962A17">
        <w:rPr>
          <w:b/>
          <w:bCs/>
        </w:rPr>
        <w:t xml:space="preserve">           Rx #: 2718862                                                        </w:t>
      </w:r>
    </w:p>
    <w:p w:rsidR="009F61B3" w:rsidRPr="00962A17" w:rsidRDefault="009F61B3" w:rsidP="009F61B3">
      <w:pPr>
        <w:pStyle w:val="JOComputerScreen"/>
        <w:rPr>
          <w:b/>
          <w:bCs/>
        </w:rPr>
      </w:pPr>
      <w:r w:rsidRPr="00962A17">
        <w:rPr>
          <w:b/>
          <w:bCs/>
        </w:rPr>
        <w:t xml:space="preserve">      Drug Name: IBUPROFEN 800MG TAB                                            </w:t>
      </w:r>
    </w:p>
    <w:p w:rsidR="009F61B3" w:rsidRPr="00962A17" w:rsidRDefault="009F61B3" w:rsidP="009F61B3">
      <w:pPr>
        <w:pStyle w:val="JOComputerScreen"/>
        <w:rPr>
          <w:b/>
          <w:bCs/>
        </w:rPr>
      </w:pPr>
      <w:r w:rsidRPr="00962A17">
        <w:rPr>
          <w:b/>
          <w:bCs/>
        </w:rPr>
        <w:t xml:space="preserve">    Days Supply: 30                                                             </w:t>
      </w:r>
    </w:p>
    <w:p w:rsidR="009F61B3" w:rsidRPr="00962A17" w:rsidRDefault="009F61B3" w:rsidP="009F61B3">
      <w:pPr>
        <w:pStyle w:val="JOComputerScreen"/>
        <w:rPr>
          <w:b/>
          <w:bCs/>
        </w:rPr>
      </w:pPr>
      <w:r w:rsidRPr="00962A17">
        <w:rPr>
          <w:b/>
          <w:bCs/>
        </w:rPr>
        <w:t xml:space="preserve">       Quantity: 60                                                             </w:t>
      </w:r>
    </w:p>
    <w:p w:rsidR="009F61B3" w:rsidRPr="00962A17" w:rsidRDefault="009F61B3" w:rsidP="009F61B3">
      <w:pPr>
        <w:pStyle w:val="JOComputerScreen"/>
        <w:rPr>
          <w:b/>
          <w:bCs/>
        </w:rPr>
      </w:pPr>
      <w:r w:rsidRPr="00962A17">
        <w:rPr>
          <w:b/>
          <w:bCs/>
        </w:rPr>
        <w:t xml:space="preserve">        Refills: 11                                                             </w:t>
      </w:r>
    </w:p>
    <w:p w:rsidR="009F61B3" w:rsidRPr="00962A17" w:rsidRDefault="009F61B3" w:rsidP="009F61B3">
      <w:pPr>
        <w:pStyle w:val="JOComputerScreen"/>
        <w:rPr>
          <w:b/>
          <w:bCs/>
        </w:rPr>
      </w:pPr>
      <w:r w:rsidRPr="00962A17">
        <w:rPr>
          <w:b/>
          <w:bCs/>
        </w:rPr>
        <w:t xml:space="preserve">Expiration Date: 06/01/17                                                       </w:t>
      </w:r>
    </w:p>
    <w:p w:rsidR="009F61B3" w:rsidRPr="00962A17" w:rsidRDefault="009F61B3" w:rsidP="009F61B3">
      <w:pPr>
        <w:pStyle w:val="JOComputerScreen"/>
        <w:rPr>
          <w:b/>
          <w:bCs/>
        </w:rPr>
      </w:pPr>
      <w:r w:rsidRPr="00962A17">
        <w:rPr>
          <w:b/>
          <w:bCs/>
        </w:rPr>
        <w:t xml:space="preserve">     Issue Date: 05/31/16                                                       </w:t>
      </w:r>
    </w:p>
    <w:p w:rsidR="009F61B3" w:rsidRPr="00962A17" w:rsidRDefault="009F61B3" w:rsidP="009F61B3">
      <w:pPr>
        <w:pStyle w:val="JOComputerScreen"/>
        <w:rPr>
          <w:b/>
          <w:bCs/>
        </w:rPr>
      </w:pPr>
      <w:r w:rsidRPr="00962A17">
        <w:rPr>
          <w:b/>
          <w:bCs/>
        </w:rPr>
        <w:t xml:space="preserve">      Stop Date: 06/01/17                                                       </w:t>
      </w:r>
    </w:p>
    <w:p w:rsidR="009F61B3" w:rsidRPr="00962A17" w:rsidRDefault="009F61B3" w:rsidP="009F61B3">
      <w:pPr>
        <w:pStyle w:val="JOComputerScreen"/>
        <w:rPr>
          <w:b/>
          <w:bCs/>
        </w:rPr>
      </w:pPr>
      <w:r w:rsidRPr="00962A17">
        <w:rPr>
          <w:b/>
          <w:bCs/>
        </w:rPr>
        <w:t xml:space="preserve"> Last Fill Date: 05/31/16                                                       </w:t>
      </w:r>
    </w:p>
    <w:p w:rsidR="009F61B3" w:rsidRPr="00962A17" w:rsidRDefault="009F61B3" w:rsidP="009F61B3">
      <w:pPr>
        <w:pStyle w:val="JOComputerScreen"/>
        <w:rPr>
          <w:b/>
          <w:bCs/>
        </w:rPr>
      </w:pPr>
      <w:r w:rsidRPr="00962A17">
        <w:rPr>
          <w:b/>
          <w:bCs/>
        </w:rPr>
        <w:t xml:space="preserve">            Sig: TAKE ONE TABLET BY MOUTH TWICE A DAY AS NEEDED --TAKE WITH     </w:t>
      </w:r>
    </w:p>
    <w:p w:rsidR="009F61B3" w:rsidRPr="00962A17" w:rsidRDefault="009F61B3" w:rsidP="009F61B3">
      <w:pPr>
        <w:pStyle w:val="JOComputerScreen"/>
        <w:rPr>
          <w:b/>
          <w:bCs/>
        </w:rPr>
      </w:pPr>
      <w:r w:rsidRPr="00962A17">
        <w:rPr>
          <w:b/>
          <w:bCs/>
        </w:rPr>
        <w:t xml:space="preserve">               FOOD IF GI UPSET OCCURS/DO NOT CRUSH OR CHEW--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RF   Refill Rx from Another VA Pharmacy PR   Partial</w:t>
      </w:r>
    </w:p>
    <w:p w:rsidR="009F61B3" w:rsidRPr="00962A17" w:rsidRDefault="009F61B3" w:rsidP="009F61B3">
      <w:pPr>
        <w:pStyle w:val="JOComputerScreen"/>
        <w:rPr>
          <w:b/>
          <w:bCs/>
        </w:rPr>
      </w:pPr>
      <w:r w:rsidRPr="00962A17">
        <w:rPr>
          <w:b/>
          <w:bCs/>
        </w:rPr>
        <w:t xml:space="preserve">Select Action:Quit//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Action:Quit// RF</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Action:Quit// RF   Refill Rx from Another VA Pharmacy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Remote site drug name: IBUPROFEN 800MG TAB</w:t>
      </w:r>
    </w:p>
    <w:p w:rsidR="009F61B3" w:rsidRPr="00962A17" w:rsidRDefault="009F61B3" w:rsidP="009F61B3">
      <w:pPr>
        <w:pStyle w:val="JOComputerScreen"/>
        <w:rPr>
          <w:b/>
          <w:bCs/>
        </w:rPr>
      </w:pPr>
      <w:r w:rsidRPr="00962A17">
        <w:rPr>
          <w:b/>
          <w:bCs/>
        </w:rPr>
        <w:t>Matching Drug Found for Dispensing: IBUPROFEN 800MG TAB</w:t>
      </w:r>
    </w:p>
    <w:p w:rsidR="009F61B3" w:rsidRPr="00962A17" w:rsidRDefault="009F61B3" w:rsidP="009F61B3">
      <w:pPr>
        <w:pStyle w:val="JOComputerScreen"/>
        <w:rPr>
          <w:b/>
          <w:bCs/>
        </w:rPr>
      </w:pPr>
      <w:r w:rsidRPr="00962A17">
        <w:rPr>
          <w:b/>
          <w:bCs/>
        </w:rPr>
        <w:t>Would you like to use the system matched drug for this</w:t>
      </w:r>
    </w:p>
    <w:p w:rsidR="009F61B3" w:rsidRPr="00962A17" w:rsidRDefault="009F61B3" w:rsidP="009F61B3">
      <w:pPr>
        <w:pStyle w:val="JOComputerScreen"/>
        <w:rPr>
          <w:b/>
          <w:bCs/>
        </w:rPr>
      </w:pPr>
      <w:r w:rsidRPr="00962A17">
        <w:rPr>
          <w:b/>
          <w:bCs/>
        </w:rPr>
        <w:t xml:space="preserve">refill/partial fill? NO//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refill/partial fill? NO// YES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refill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MESSAGE SENT TO TARGET VISTA; TIMED OUT AWAITING REPLY</w:t>
      </w:r>
    </w:p>
    <w:p w:rsidR="009F61B3" w:rsidRPr="00962A17" w:rsidRDefault="009F61B3" w:rsidP="009F61B3">
      <w:pPr>
        <w:pStyle w:val="JOComputerScreen"/>
        <w:rPr>
          <w:b/>
          <w:bCs/>
        </w:rPr>
      </w:pPr>
      <w:r w:rsidRPr="00962A17">
        <w:rPr>
          <w:b/>
          <w:bCs/>
        </w:rPr>
        <w:t xml:space="preserve">Press RETURN to continue: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refill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LABEL DEVICE: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 0  DEC Windows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VAMC DAYTON, OH  45428-0415                        VAMC DAYTON, OH  45428-041</w:t>
      </w:r>
    </w:p>
    <w:p w:rsidR="009F61B3" w:rsidRPr="00962A17" w:rsidRDefault="009F61B3" w:rsidP="009F61B3">
      <w:pPr>
        <w:pStyle w:val="JOComputerScreen"/>
        <w:rPr>
          <w:b/>
          <w:bCs/>
        </w:rPr>
      </w:pPr>
      <w:r w:rsidRPr="00962A17">
        <w:rPr>
          <w:b/>
          <w:bCs/>
        </w:rPr>
        <w:t>5                     (REPRINT)</w:t>
      </w:r>
    </w:p>
    <w:p w:rsidR="009F61B3" w:rsidRPr="00962A17" w:rsidRDefault="009F61B3" w:rsidP="009F61B3">
      <w:pPr>
        <w:pStyle w:val="JOComputerScreen"/>
        <w:rPr>
          <w:b/>
          <w:bCs/>
        </w:rPr>
      </w:pPr>
      <w:r w:rsidRPr="00962A17">
        <w:rPr>
          <w:b/>
          <w:bCs/>
        </w:rPr>
        <w:t xml:space="preserve">   984  937-267-5325   (35783/ )                      984  937-267-5325   (35783</w:t>
      </w:r>
    </w:p>
    <w:p w:rsidR="009F61B3" w:rsidRPr="00962A17" w:rsidRDefault="009F61B3" w:rsidP="009F61B3">
      <w:pPr>
        <w:pStyle w:val="JOComputerScreen"/>
        <w:rPr>
          <w:b/>
          <w:bCs/>
        </w:rPr>
      </w:pPr>
      <w:r w:rsidRPr="00962A17">
        <w:rPr>
          <w:b/>
          <w:bCs/>
        </w:rPr>
        <w:t>/ )                   984 (35783/ ) JUL 27,2016@10:14:57</w:t>
      </w:r>
    </w:p>
    <w:p w:rsidR="009F61B3" w:rsidRPr="00962A17" w:rsidRDefault="009F61B3" w:rsidP="009F61B3">
      <w:pPr>
        <w:pStyle w:val="JOComputerScreen"/>
        <w:rPr>
          <w:b/>
          <w:bCs/>
        </w:rPr>
      </w:pPr>
      <w:r w:rsidRPr="00962A17">
        <w:rPr>
          <w:b/>
          <w:bCs/>
        </w:rPr>
        <w:t xml:space="preserve">Rx# 2718862  JUL 27,2016  Fill 2 of 12                Rx# 2718862  JUL 27,2016  </w:t>
      </w:r>
    </w:p>
    <w:p w:rsidR="009F61B3" w:rsidRPr="00962A17" w:rsidRDefault="009F61B3" w:rsidP="009F61B3">
      <w:pPr>
        <w:pStyle w:val="JOComputerScreen"/>
        <w:rPr>
          <w:b/>
          <w:bCs/>
        </w:rPr>
      </w:pPr>
      <w:r w:rsidRPr="00962A17">
        <w:rPr>
          <w:b/>
          <w:bCs/>
        </w:rPr>
        <w:t>Fill 2 of 12          Rx# 2718862  JUL 27,2016  Fill 2 of 12</w:t>
      </w:r>
    </w:p>
    <w:p w:rsidR="009F61B3" w:rsidRPr="00962A17" w:rsidRDefault="009F61B3" w:rsidP="009F61B3">
      <w:pPr>
        <w:pStyle w:val="JOComputerScreen"/>
        <w:rPr>
          <w:b/>
          <w:bCs/>
        </w:rPr>
      </w:pPr>
      <w:r w:rsidRPr="00962A17">
        <w:rPr>
          <w:b/>
          <w:bCs/>
        </w:rPr>
        <w:t xml:space="preserve">PSOPATIENT,SIX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TAKE ONE TABLET BY MOUTH TWICE A DAY AS NEEDED        TAKE ONE TABLET BY MOUTH T</w:t>
      </w:r>
    </w:p>
    <w:p w:rsidR="009F61B3" w:rsidRPr="00962A17" w:rsidRDefault="009F61B3" w:rsidP="009F61B3">
      <w:pPr>
        <w:pStyle w:val="JOComputerScreen"/>
        <w:rPr>
          <w:b/>
          <w:bCs/>
        </w:rPr>
      </w:pPr>
      <w:r w:rsidRPr="00962A17">
        <w:rPr>
          <w:b/>
          <w:bCs/>
        </w:rPr>
        <w:t xml:space="preserve">WICE A DAY AS NEEDED  TAKE ONE TABLET BY MOUTH TWICE A DAY AS NEEDED </w:t>
      </w:r>
    </w:p>
    <w:p w:rsidR="009F61B3" w:rsidRPr="00962A17" w:rsidRDefault="009F61B3" w:rsidP="009F61B3">
      <w:pPr>
        <w:pStyle w:val="JOComputerScreen"/>
        <w:rPr>
          <w:b/>
          <w:bCs/>
        </w:rPr>
      </w:pPr>
      <w:r w:rsidRPr="00962A17">
        <w:rPr>
          <w:b/>
          <w:bCs/>
        </w:rPr>
        <w:t>--TAKE WITH FOOD IF GI UPSET OCCURS/DO NOT            --TAKE WITH FOOD IF GI UPS</w:t>
      </w:r>
    </w:p>
    <w:p w:rsidR="009F61B3" w:rsidRPr="00962A17" w:rsidRDefault="009F61B3" w:rsidP="009F61B3">
      <w:pPr>
        <w:pStyle w:val="JOComputerScreen"/>
        <w:rPr>
          <w:b/>
          <w:bCs/>
        </w:rPr>
      </w:pPr>
      <w:r w:rsidRPr="00962A17">
        <w:rPr>
          <w:b/>
          <w:bCs/>
        </w:rPr>
        <w:t xml:space="preserve">ET OCCURS/DO NOT      --TAKE WITH FOOD IF GI UPSET OCCURS/DO NOT </w:t>
      </w:r>
    </w:p>
    <w:p w:rsidR="009F61B3" w:rsidRPr="00962A17" w:rsidRDefault="009F61B3" w:rsidP="009F61B3">
      <w:pPr>
        <w:pStyle w:val="JOComputerScreen"/>
        <w:rPr>
          <w:b/>
          <w:bCs/>
        </w:rPr>
      </w:pPr>
      <w:r w:rsidRPr="00962A17">
        <w:rPr>
          <w:b/>
          <w:bCs/>
        </w:rPr>
        <w:t xml:space="preserve">CRUSH OR CHEW--                                       CRUSH OR CHEW--           </w:t>
      </w:r>
    </w:p>
    <w:p w:rsidR="009F61B3" w:rsidRPr="00962A17" w:rsidRDefault="009F61B3" w:rsidP="009F61B3">
      <w:pPr>
        <w:pStyle w:val="JOComputerScreen"/>
        <w:rPr>
          <w:b/>
          <w:bCs/>
        </w:rPr>
      </w:pPr>
      <w:r w:rsidRPr="00962A17">
        <w:rPr>
          <w:b/>
          <w:bCs/>
        </w:rPr>
        <w:t xml:space="preserve">                      CRUSH OR CHEW--</w:t>
      </w:r>
    </w:p>
    <w:p w:rsidR="009F61B3" w:rsidRPr="00962A17" w:rsidRDefault="009F61B3" w:rsidP="009F61B3">
      <w:pPr>
        <w:pStyle w:val="JOComputerScreen"/>
        <w:rPr>
          <w:b/>
          <w:bCs/>
        </w:rPr>
      </w:pPr>
      <w:r w:rsidRPr="00962A17">
        <w:rPr>
          <w:b/>
          <w:bCs/>
        </w:rPr>
        <w:t xml:space="preserve">GUIGLIA,MARY C                                        GUIGLIA,MARY C            </w:t>
      </w:r>
    </w:p>
    <w:p w:rsidR="009F61B3" w:rsidRPr="00962A17" w:rsidRDefault="009F61B3" w:rsidP="009F61B3">
      <w:pPr>
        <w:pStyle w:val="JOComputerScreen"/>
        <w:rPr>
          <w:b/>
          <w:bCs/>
        </w:rPr>
      </w:pPr>
      <w:r w:rsidRPr="00962A17">
        <w:rPr>
          <w:b/>
          <w:bCs/>
        </w:rPr>
        <w:t xml:space="preserve">                      GUIGLIA,MARY C</w:t>
      </w:r>
    </w:p>
    <w:p w:rsidR="009F61B3" w:rsidRPr="00962A17" w:rsidRDefault="009F61B3" w:rsidP="009F61B3">
      <w:pPr>
        <w:pStyle w:val="JOComputerScreen"/>
        <w:rPr>
          <w:b/>
          <w:bCs/>
        </w:rPr>
      </w:pPr>
      <w:r w:rsidRPr="00962A17">
        <w:rPr>
          <w:b/>
          <w:bCs/>
        </w:rPr>
        <w:t xml:space="preserve">Qty: 60  TAB                                          Qty: 60  TAB              </w:t>
      </w:r>
    </w:p>
    <w:p w:rsidR="009F61B3" w:rsidRPr="00962A17" w:rsidRDefault="009F61B3" w:rsidP="009F61B3">
      <w:pPr>
        <w:pStyle w:val="JOComputerScreen"/>
        <w:rPr>
          <w:b/>
          <w:bCs/>
        </w:rPr>
      </w:pPr>
      <w:r w:rsidRPr="00962A17">
        <w:rPr>
          <w:b/>
          <w:bCs/>
        </w:rPr>
        <w:t xml:space="preserve">                      Qty: 60  TAB </w:t>
      </w:r>
    </w:p>
    <w:p w:rsidR="009F61B3" w:rsidRPr="00962A17" w:rsidRDefault="009F61B3" w:rsidP="009F61B3">
      <w:pPr>
        <w:pStyle w:val="JOComputerScreen"/>
        <w:rPr>
          <w:b/>
          <w:bCs/>
        </w:rPr>
      </w:pPr>
      <w:r w:rsidRPr="00962A17">
        <w:rPr>
          <w:b/>
          <w:bCs/>
        </w:rPr>
        <w:t xml:space="preserve">IBUPROFEN 800MG TAB                                   IBUPROFEN 800MG TAB       </w:t>
      </w:r>
    </w:p>
    <w:p w:rsidR="009F61B3" w:rsidRPr="00962A17" w:rsidRDefault="009F61B3" w:rsidP="009F61B3">
      <w:pPr>
        <w:pStyle w:val="JOComputerScreen"/>
        <w:rPr>
          <w:b/>
          <w:bCs/>
        </w:rPr>
      </w:pPr>
      <w:r w:rsidRPr="00962A17">
        <w:rPr>
          <w:b/>
          <w:bCs/>
        </w:rPr>
        <w:t xml:space="preserve">                      IBUPROFEN 800MG TAB</w:t>
      </w:r>
    </w:p>
    <w:p w:rsidR="009F61B3" w:rsidRPr="00962A17" w:rsidRDefault="009F61B3" w:rsidP="009F61B3">
      <w:pPr>
        <w:pStyle w:val="JOComputerScreen"/>
        <w:rPr>
          <w:b/>
          <w:bCs/>
        </w:rPr>
      </w:pPr>
      <w:r w:rsidRPr="00962A17">
        <w:rPr>
          <w:b/>
          <w:bCs/>
        </w:rPr>
        <w:t xml:space="preserve">                                                      10 Refills remain prior to</w:t>
      </w:r>
    </w:p>
    <w:p w:rsidR="009F61B3" w:rsidRPr="00962A17" w:rsidRDefault="009F61B3" w:rsidP="009F61B3">
      <w:pPr>
        <w:pStyle w:val="JOComputerScreen"/>
        <w:rPr>
          <w:b/>
          <w:bCs/>
        </w:rPr>
      </w:pPr>
      <w:r w:rsidRPr="00962A17">
        <w:rPr>
          <w:b/>
          <w:bCs/>
        </w:rPr>
        <w:t xml:space="preserve"> JUN 1,2017           Mfg ________ Lot# ________</w:t>
      </w:r>
    </w:p>
    <w:p w:rsidR="009F61B3" w:rsidRPr="00962A17" w:rsidRDefault="009F61B3" w:rsidP="009F61B3">
      <w:pPr>
        <w:pStyle w:val="JOComputerScreen"/>
        <w:rPr>
          <w:b/>
          <w:bCs/>
        </w:rPr>
      </w:pPr>
      <w:r w:rsidRPr="00962A17">
        <w:rPr>
          <w:b/>
          <w:bCs/>
        </w:rPr>
        <w:t xml:space="preserve">PO BOX 415                                            COPAY     Days Supply: 30 </w:t>
      </w:r>
    </w:p>
    <w:p w:rsidR="009F61B3" w:rsidRPr="00962A17" w:rsidRDefault="009F61B3" w:rsidP="009F61B3">
      <w:pPr>
        <w:pStyle w:val="JOComputerScreen"/>
        <w:rPr>
          <w:b/>
          <w:bCs/>
        </w:rPr>
      </w:pPr>
      <w:r w:rsidRPr="00962A17">
        <w:rPr>
          <w:b/>
          <w:bCs/>
        </w:rPr>
        <w:t xml:space="preserve">                      Tech__________RPh_________</w:t>
      </w:r>
    </w:p>
    <w:p w:rsidR="009F61B3" w:rsidRPr="00962A17" w:rsidRDefault="009F61B3" w:rsidP="009F61B3">
      <w:pPr>
        <w:pStyle w:val="JOComputerScreen"/>
        <w:rPr>
          <w:b/>
          <w:bCs/>
        </w:rPr>
      </w:pPr>
      <w:r w:rsidRPr="00962A17">
        <w:rPr>
          <w:b/>
          <w:bCs/>
        </w:rPr>
        <w:t>DAYTON, OH  45428-0415</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ADDRESS SERVICE REQUESTED                                                       </w:t>
      </w:r>
    </w:p>
    <w:p w:rsidR="009F61B3" w:rsidRPr="00962A17" w:rsidRDefault="009F61B3" w:rsidP="009F61B3">
      <w:pPr>
        <w:pStyle w:val="JOComputerScreen"/>
        <w:rPr>
          <w:b/>
          <w:bCs/>
        </w:rPr>
      </w:pPr>
      <w:r w:rsidRPr="00962A17">
        <w:rPr>
          <w:b/>
          <w:bCs/>
        </w:rPr>
        <w:t xml:space="preserve">                      Read FDA Med Guide</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***DO NOT MAIL***                                     ,                         </w:t>
      </w:r>
    </w:p>
    <w:p w:rsidR="009F61B3" w:rsidRPr="00962A17" w:rsidRDefault="009F61B3" w:rsidP="009F61B3">
      <w:pPr>
        <w:pStyle w:val="JOComputerScreen"/>
        <w:rPr>
          <w:b/>
          <w:bCs/>
        </w:rPr>
      </w:pPr>
      <w:r w:rsidRPr="00962A17">
        <w:rPr>
          <w:b/>
          <w:bCs/>
        </w:rPr>
        <w:t xml:space="preserve">                      Routing: WINDOW</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Days supply: 30 Cap: SAFETY</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Isd: MAY 31,2016 Exp: JUN 1,2017</w:t>
      </w:r>
    </w:p>
    <w:p w:rsidR="009F61B3" w:rsidRPr="00962A17" w:rsidRDefault="009F61B3" w:rsidP="009F61B3">
      <w:pPr>
        <w:pStyle w:val="JOComputerScreen"/>
        <w:rPr>
          <w:b/>
          <w:bCs/>
        </w:rPr>
      </w:pPr>
      <w:r w:rsidRPr="00962A17">
        <w:rPr>
          <w:b/>
          <w:bCs/>
        </w:rPr>
        <w:t>PSOPATIENT,SIX                                        *Indicate address change o</w:t>
      </w:r>
    </w:p>
    <w:p w:rsidR="009F61B3" w:rsidRPr="00962A17" w:rsidRDefault="009F61B3" w:rsidP="009F61B3">
      <w:pPr>
        <w:pStyle w:val="JOComputerScreen"/>
        <w:rPr>
          <w:b/>
          <w:bCs/>
        </w:rPr>
      </w:pPr>
      <w:r w:rsidRPr="00962A17">
        <w:rPr>
          <w:b/>
          <w:bCs/>
        </w:rPr>
        <w:t>n back of this form   Last Fill: 05/31/2016</w:t>
      </w:r>
    </w:p>
    <w:p w:rsidR="009F61B3" w:rsidRPr="00962A17" w:rsidRDefault="009F61B3" w:rsidP="009F61B3">
      <w:pPr>
        <w:pStyle w:val="JOComputerScreen"/>
        <w:rPr>
          <w:b/>
          <w:bCs/>
        </w:rPr>
      </w:pPr>
      <w:r w:rsidRPr="00962A17">
        <w:rPr>
          <w:b/>
          <w:bCs/>
        </w:rPr>
        <w:t xml:space="preserve">                                                      [ ] Permanent             </w:t>
      </w:r>
    </w:p>
    <w:p w:rsidR="009F61B3" w:rsidRPr="00962A17" w:rsidRDefault="009F61B3" w:rsidP="009F61B3">
      <w:pPr>
        <w:pStyle w:val="JOComputerScreen"/>
        <w:rPr>
          <w:b/>
          <w:bCs/>
        </w:rPr>
      </w:pPr>
      <w:r w:rsidRPr="00962A17">
        <w:rPr>
          <w:b/>
          <w:bCs/>
        </w:rPr>
        <w:t xml:space="preserve">                      Pat. Stat ONSC Clinic: CINCI</w:t>
      </w:r>
    </w:p>
    <w:p w:rsidR="009F61B3" w:rsidRPr="00962A17" w:rsidRDefault="009F61B3" w:rsidP="009F61B3">
      <w:pPr>
        <w:pStyle w:val="JOComputerScreen"/>
        <w:rPr>
          <w:b/>
          <w:bCs/>
        </w:rPr>
      </w:pPr>
      <w:r w:rsidRPr="00962A17">
        <w:rPr>
          <w:b/>
          <w:bCs/>
        </w:rPr>
        <w:t xml:space="preserve">                                                      [ ] Temporary until __/__/</w:t>
      </w:r>
    </w:p>
    <w:p w:rsidR="009F61B3" w:rsidRPr="00962A17" w:rsidRDefault="009F61B3" w:rsidP="009F61B3">
      <w:pPr>
        <w:pStyle w:val="JOComputerScreen"/>
        <w:rPr>
          <w:b/>
          <w:bCs/>
        </w:rPr>
      </w:pPr>
      <w:r w:rsidRPr="00962A17">
        <w:rPr>
          <w:b/>
          <w:bCs/>
        </w:rPr>
        <w:t>__                    DRUG WARNING 8,10,19</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Signature_________________</w:t>
      </w:r>
    </w:p>
    <w:p w:rsidR="009F61B3" w:rsidRPr="00962A17" w:rsidRDefault="009F61B3" w:rsidP="009F61B3">
      <w:pPr>
        <w:pStyle w:val="JOComputerScreen"/>
        <w:rPr>
          <w:b/>
          <w:bCs/>
        </w:rPr>
      </w:pPr>
      <w:r w:rsidRPr="00962A17">
        <w:rPr>
          <w:b/>
          <w:bCs/>
        </w:rPr>
        <w:t>________________</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Rx# 2718862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IBUPROFEN 800MG TAB       </w:t>
      </w:r>
    </w:p>
    <w:p w:rsidR="009F61B3" w:rsidRPr="00962A17" w:rsidRDefault="009F61B3" w:rsidP="009F61B3">
      <w:pPr>
        <w:pStyle w:val="JOComputerScreen"/>
        <w:rPr>
          <w:b/>
          <w:bCs/>
        </w:rPr>
      </w:pPr>
      <w:r w:rsidRPr="00962A17">
        <w:rPr>
          <w:b/>
          <w:bCs/>
        </w:rPr>
        <w:t xml:space="preserve">                      Verified Allergies</w:t>
      </w:r>
    </w:p>
    <w:p w:rsidR="009F61B3" w:rsidRPr="00962A17" w:rsidRDefault="009F61B3" w:rsidP="009F61B3">
      <w:pPr>
        <w:pStyle w:val="JOComputerScreen"/>
        <w:rPr>
          <w:b/>
          <w:bCs/>
        </w:rPr>
      </w:pPr>
      <w:r w:rsidRPr="00962A17">
        <w:rPr>
          <w:b/>
          <w:bCs/>
        </w:rPr>
        <w:t xml:space="preserve">                                                      DRUG WARNING: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DO NOT DRINK ALCOHOLIC BEV</w:t>
      </w:r>
    </w:p>
    <w:p w:rsidR="009F61B3" w:rsidRPr="00962A17" w:rsidRDefault="009F61B3" w:rsidP="009F61B3">
      <w:pPr>
        <w:pStyle w:val="JOComputerScreen"/>
        <w:rPr>
          <w:b/>
          <w:bCs/>
        </w:rPr>
      </w:pPr>
      <w:r w:rsidRPr="00962A17">
        <w:rPr>
          <w:b/>
          <w:bCs/>
        </w:rPr>
        <w:t xml:space="preserve">ERAGES                </w:t>
      </w:r>
    </w:p>
    <w:p w:rsidR="009F61B3" w:rsidRPr="00962A17" w:rsidRDefault="009F61B3" w:rsidP="009F61B3">
      <w:pPr>
        <w:pStyle w:val="JOComputerScreen"/>
        <w:rPr>
          <w:b/>
          <w:bCs/>
        </w:rPr>
      </w:pPr>
      <w:r w:rsidRPr="00962A17">
        <w:rPr>
          <w:b/>
          <w:bCs/>
        </w:rPr>
        <w:t xml:space="preserve">                                                      when taking this medicatio</w:t>
      </w:r>
    </w:p>
    <w:p w:rsidR="009F61B3" w:rsidRPr="00962A17" w:rsidRDefault="009F61B3" w:rsidP="009F61B3">
      <w:pPr>
        <w:pStyle w:val="JOComputerScreen"/>
        <w:rPr>
          <w:b/>
          <w:bCs/>
        </w:rPr>
      </w:pPr>
      <w:r w:rsidRPr="00962A17">
        <w:rPr>
          <w:b/>
          <w:bCs/>
        </w:rPr>
        <w:t>n.                    Non-Verified Allergies</w:t>
      </w:r>
    </w:p>
    <w:p w:rsidR="009F61B3" w:rsidRPr="00962A17" w:rsidRDefault="009F61B3" w:rsidP="009F61B3">
      <w:pPr>
        <w:pStyle w:val="JOComputerScreen"/>
        <w:rPr>
          <w:b/>
          <w:bCs/>
        </w:rPr>
      </w:pPr>
      <w:r w:rsidRPr="00962A17">
        <w:rPr>
          <w:b/>
          <w:bCs/>
        </w:rPr>
        <w:t xml:space="preserve">                                                      TAKE WITH FOOD OR MILK.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This is the same medicatio</w:t>
      </w:r>
    </w:p>
    <w:p w:rsidR="009F61B3" w:rsidRPr="00962A17" w:rsidRDefault="009F61B3" w:rsidP="009F61B3">
      <w:pPr>
        <w:pStyle w:val="JOComputerScreen"/>
        <w:rPr>
          <w:b/>
          <w:bCs/>
        </w:rPr>
      </w:pPr>
      <w:r w:rsidRPr="00962A17">
        <w:rPr>
          <w:b/>
          <w:bCs/>
        </w:rPr>
        <w:t xml:space="preserve">n you                 </w:t>
      </w:r>
    </w:p>
    <w:p w:rsidR="009F61B3" w:rsidRPr="00962A17" w:rsidRDefault="009F61B3" w:rsidP="009F61B3">
      <w:pPr>
        <w:pStyle w:val="JOComputerScreen"/>
        <w:rPr>
          <w:b/>
          <w:bCs/>
        </w:rPr>
      </w:pPr>
      <w:r w:rsidRPr="00962A17">
        <w:rPr>
          <w:b/>
          <w:bCs/>
        </w:rPr>
        <w:t xml:space="preserve">                                                      have been getting.  Color,</w:t>
      </w:r>
    </w:p>
    <w:p w:rsidR="009F61B3" w:rsidRPr="00962A17" w:rsidRDefault="009F61B3" w:rsidP="009F61B3">
      <w:pPr>
        <w:pStyle w:val="JOComputerScreen"/>
        <w:rPr>
          <w:b/>
          <w:bCs/>
        </w:rPr>
      </w:pPr>
      <w:r w:rsidRPr="00962A17">
        <w:rPr>
          <w:b/>
          <w:bCs/>
        </w:rPr>
        <w:t xml:space="preserve"> size                 Verified Adverse Reactions</w:t>
      </w:r>
    </w:p>
    <w:p w:rsidR="009F61B3" w:rsidRPr="00962A17" w:rsidRDefault="009F61B3" w:rsidP="009F61B3">
      <w:pPr>
        <w:pStyle w:val="JOComputerScreen"/>
        <w:rPr>
          <w:b/>
          <w:bCs/>
        </w:rPr>
      </w:pPr>
      <w:r w:rsidRPr="00962A17">
        <w:rPr>
          <w:b/>
          <w:bCs/>
        </w:rPr>
        <w:t xml:space="preserve">                                                      or shape may appear differ</w:t>
      </w:r>
    </w:p>
    <w:p w:rsidR="009F61B3" w:rsidRPr="00962A17" w:rsidRDefault="009F61B3" w:rsidP="009F61B3">
      <w:pPr>
        <w:pStyle w:val="JOComputerScreen"/>
        <w:rPr>
          <w:b/>
          <w:bCs/>
        </w:rPr>
      </w:pPr>
      <w:r w:rsidRPr="00962A17">
        <w:rPr>
          <w:b/>
          <w:bCs/>
        </w:rPr>
        <w:t>ent.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Non-Verified Adverse Reactions</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PSOPATIENT,SIX   JUL 27,20</w:t>
      </w:r>
    </w:p>
    <w:p w:rsidR="009F61B3" w:rsidRPr="00962A17" w:rsidRDefault="009F61B3" w:rsidP="009F61B3">
      <w:pPr>
        <w:pStyle w:val="JOComputerScreen"/>
        <w:rPr>
          <w:b/>
          <w:bCs/>
        </w:rPr>
      </w:pPr>
      <w:r w:rsidRPr="00962A17">
        <w:rPr>
          <w:b/>
          <w:bCs/>
        </w:rPr>
        <w:t>16</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Pharmacy Service (119)                                </w:t>
      </w:r>
    </w:p>
    <w:p w:rsidR="009F61B3" w:rsidRPr="00962A17" w:rsidRDefault="009F61B3" w:rsidP="009F61B3">
      <w:pPr>
        <w:pStyle w:val="JOComputerScreen"/>
        <w:rPr>
          <w:b/>
          <w:bCs/>
        </w:rPr>
      </w:pPr>
      <w:r w:rsidRPr="00962A17">
        <w:rPr>
          <w:b/>
          <w:bCs/>
        </w:rPr>
        <w:t xml:space="preserve">DAYTON                                                </w:t>
      </w:r>
    </w:p>
    <w:p w:rsidR="009F61B3" w:rsidRPr="00962A17" w:rsidRDefault="009F61B3" w:rsidP="009F61B3">
      <w:pPr>
        <w:pStyle w:val="JOComputerScreen"/>
        <w:rPr>
          <w:b/>
          <w:bCs/>
        </w:rPr>
      </w:pPr>
      <w:r w:rsidRPr="00962A17">
        <w:rPr>
          <w:b/>
          <w:bCs/>
        </w:rPr>
        <w:t xml:space="preserve">P.O. BOX 415                                          </w:t>
      </w:r>
    </w:p>
    <w:p w:rsidR="009F61B3" w:rsidRPr="00962A17" w:rsidRDefault="009F61B3" w:rsidP="009F61B3">
      <w:pPr>
        <w:pStyle w:val="JOComputerScreen"/>
        <w:rPr>
          <w:b/>
          <w:bCs/>
        </w:rPr>
      </w:pPr>
      <w:r w:rsidRPr="00962A17">
        <w:rPr>
          <w:b/>
          <w:bCs/>
        </w:rPr>
        <w:t xml:space="preserve">DAYTON, OH  45428-0415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Use the label above to mail the computer              </w:t>
      </w:r>
    </w:p>
    <w:p w:rsidR="009F61B3" w:rsidRPr="00962A17" w:rsidRDefault="009F61B3" w:rsidP="009F61B3">
      <w:pPr>
        <w:pStyle w:val="JOComputerScreen"/>
        <w:rPr>
          <w:b/>
          <w:bCs/>
        </w:rPr>
      </w:pPr>
      <w:r w:rsidRPr="00962A17">
        <w:rPr>
          <w:b/>
          <w:bCs/>
        </w:rPr>
        <w:t xml:space="preserve">copies back to us. Apply enough postage               </w:t>
      </w:r>
    </w:p>
    <w:p w:rsidR="009F61B3" w:rsidRPr="00962A17" w:rsidRDefault="009F61B3" w:rsidP="009F61B3">
      <w:pPr>
        <w:pStyle w:val="JOComputerScreen"/>
        <w:rPr>
          <w:b/>
          <w:bCs/>
        </w:rPr>
      </w:pPr>
      <w:r w:rsidRPr="00962A17">
        <w:rPr>
          <w:b/>
          <w:bCs/>
        </w:rPr>
        <w:t xml:space="preserve">to your envelope to ensure delivery.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The VA Notice of Privacy Practices, IB 10-163, which outlines your privacy</w:t>
      </w:r>
    </w:p>
    <w:p w:rsidR="009F61B3" w:rsidRPr="00962A17" w:rsidRDefault="009F61B3" w:rsidP="009F61B3">
      <w:pPr>
        <w:pStyle w:val="JOComputerScreen"/>
        <w:rPr>
          <w:b/>
          <w:bCs/>
        </w:rPr>
      </w:pPr>
      <w:r w:rsidRPr="00962A17">
        <w:rPr>
          <w:b/>
          <w:bCs/>
        </w:rPr>
        <w:t>rights, is available online at http://www1.va.gov/Health/ or you may obtain</w:t>
      </w:r>
    </w:p>
    <w:p w:rsidR="009F61B3" w:rsidRPr="00962A17" w:rsidRDefault="009F61B3" w:rsidP="009F61B3">
      <w:pPr>
        <w:pStyle w:val="JOComputerScreen"/>
        <w:rPr>
          <w:b/>
          <w:bCs/>
        </w:rPr>
      </w:pPr>
      <w:r w:rsidRPr="00962A17">
        <w:rPr>
          <w:b/>
          <w:bCs/>
        </w:rPr>
        <w:t>a copy by writing the VHA Privacy Office (19F2), 810 Vermont Avenue NW,</w:t>
      </w:r>
    </w:p>
    <w:p w:rsidR="009F61B3" w:rsidRPr="00962A17" w:rsidRDefault="009F61B3" w:rsidP="009F61B3">
      <w:pPr>
        <w:pStyle w:val="JOComputerScreen"/>
        <w:rPr>
          <w:b/>
          <w:bCs/>
        </w:rPr>
      </w:pPr>
      <w:r w:rsidRPr="00962A17">
        <w:rPr>
          <w:b/>
          <w:bCs/>
        </w:rPr>
        <w:t>Washington, DC 20420.</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Rx # 2718862 refilled.</w:t>
      </w:r>
    </w:p>
    <w:p w:rsidR="009F61B3" w:rsidRPr="00962A17" w:rsidRDefault="009F61B3" w:rsidP="009F61B3">
      <w:pPr>
        <w:pStyle w:val="JOComputerScreen"/>
        <w:rPr>
          <w:b/>
          <w:bCs/>
        </w:rPr>
      </w:pPr>
      <w:r w:rsidRPr="00962A17">
        <w:rPr>
          <w:b/>
          <w:bCs/>
        </w:rPr>
        <w:t>Press RETURN to continue:</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Updating prescription order list...</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OneVA Pharmacy Partial Example</w:t>
      </w: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Medication Profile            Jul 27, 2016@10:26:23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bookmarkStart w:id="4945" w:name="Page_273"/>
      <w:bookmarkEnd w:id="4945"/>
      <w:r w:rsidRPr="00962A17">
        <w:rPr>
          <w:b/>
          <w:bCs/>
        </w:rPr>
        <w:t xml:space="preserve"> CrCL: &lt;Not Found&gt;</w:t>
      </w:r>
      <w:r w:rsidR="00A54ECC"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07-27  10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Select Action:Quit// PR   Partial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Remote site drug name: CETIRIZINE HCL 10MG TAB</w:t>
      </w:r>
    </w:p>
    <w:p w:rsidR="009F61B3" w:rsidRPr="00962A17" w:rsidRDefault="009F61B3" w:rsidP="009F61B3">
      <w:pPr>
        <w:pStyle w:val="JOComputerScreen"/>
        <w:rPr>
          <w:b/>
          <w:bCs/>
        </w:rPr>
      </w:pPr>
      <w:r w:rsidRPr="00962A17">
        <w:rPr>
          <w:b/>
          <w:bCs/>
        </w:rPr>
        <w:t>Matching Drug Found for Dispensing: CETIRIZINE HCL 10MG TAB</w:t>
      </w:r>
    </w:p>
    <w:p w:rsidR="009F61B3" w:rsidRPr="00962A17" w:rsidRDefault="009F61B3" w:rsidP="009F61B3">
      <w:pPr>
        <w:pStyle w:val="JOComputerScreen"/>
        <w:rPr>
          <w:b/>
          <w:bCs/>
        </w:rPr>
      </w:pPr>
      <w:r w:rsidRPr="00962A17">
        <w:rPr>
          <w:b/>
          <w:bCs/>
        </w:rPr>
        <w:t>Would you like to use the system matched drug for this</w:t>
      </w:r>
    </w:p>
    <w:p w:rsidR="009F61B3" w:rsidRPr="00962A17" w:rsidRDefault="009F61B3" w:rsidP="009F61B3">
      <w:pPr>
        <w:pStyle w:val="JOComputerScreen"/>
        <w:rPr>
          <w:b/>
          <w:bCs/>
        </w:rPr>
      </w:pPr>
      <w:r w:rsidRPr="00962A17">
        <w:rPr>
          <w:b/>
          <w:bCs/>
        </w:rPr>
        <w:t>refill/partial fill? NO// YES</w:t>
      </w:r>
    </w:p>
    <w:p w:rsidR="009F61B3" w:rsidRPr="00962A17" w:rsidRDefault="009F61B3" w:rsidP="009F61B3">
      <w:pPr>
        <w:pStyle w:val="JOComputerScreen"/>
        <w:rPr>
          <w:b/>
          <w:bCs/>
        </w:rPr>
      </w:pPr>
      <w:r w:rsidRPr="00962A17">
        <w:rPr>
          <w:b/>
          <w:bCs/>
        </w:rPr>
        <w:t>Enter Quantity:  10</w:t>
      </w:r>
    </w:p>
    <w:p w:rsidR="009F61B3" w:rsidRPr="00962A17" w:rsidRDefault="009F61B3" w:rsidP="009F61B3">
      <w:pPr>
        <w:pStyle w:val="JOComputerScreen"/>
        <w:rPr>
          <w:b/>
          <w:bCs/>
        </w:rPr>
      </w:pPr>
      <w:r w:rsidRPr="00962A17">
        <w:rPr>
          <w:b/>
          <w:bCs/>
        </w:rPr>
        <w:t>DAYS SUPPLY:  10</w:t>
      </w:r>
    </w:p>
    <w:p w:rsidR="009F61B3" w:rsidRPr="00962A17" w:rsidRDefault="009F61B3" w:rsidP="009F61B3">
      <w:pPr>
        <w:pStyle w:val="JOComputerScreen"/>
        <w:rPr>
          <w:b/>
          <w:bCs/>
        </w:rPr>
      </w:pPr>
      <w:r w:rsidRPr="00962A17">
        <w:rPr>
          <w:b/>
          <w:bCs/>
        </w:rPr>
        <w:t>Select PHARMACIST Name: COPE,THOMAS J//        TJC     192     BAY PINES TEST LA</w:t>
      </w:r>
    </w:p>
    <w:p w:rsidR="009F61B3" w:rsidRPr="00962A17" w:rsidRDefault="009F61B3" w:rsidP="009F61B3">
      <w:pPr>
        <w:pStyle w:val="JOComputerScreen"/>
        <w:rPr>
          <w:b/>
          <w:bCs/>
        </w:rPr>
      </w:pPr>
      <w:r w:rsidRPr="00962A17">
        <w:rPr>
          <w:b/>
          <w:bCs/>
        </w:rPr>
        <w:t>B</w:t>
      </w:r>
    </w:p>
    <w:p w:rsidR="009F61B3" w:rsidRPr="00962A17" w:rsidRDefault="009F61B3" w:rsidP="009F61B3">
      <w:pPr>
        <w:pStyle w:val="JOComputerScreen"/>
        <w:rPr>
          <w:b/>
          <w:bCs/>
        </w:rPr>
      </w:pPr>
      <w:r w:rsidRPr="00962A17">
        <w:rPr>
          <w:b/>
          <w:bCs/>
        </w:rPr>
        <w:t xml:space="preserve">REMARKS: last refill lost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Processing partial fill request. Please be patient as it may take a moment</w:t>
      </w:r>
    </w:p>
    <w:p w:rsidR="009F61B3" w:rsidRPr="00962A17" w:rsidRDefault="009F61B3" w:rsidP="009F61B3">
      <w:pPr>
        <w:pStyle w:val="JOComputerScreen"/>
        <w:rPr>
          <w:b/>
          <w:bCs/>
        </w:rPr>
      </w:pPr>
      <w:r w:rsidRPr="00962A17">
        <w:rPr>
          <w:b/>
          <w:bCs/>
        </w:rPr>
        <w:t>for the host site to respond and generate your label data...</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Select LABEL DEVICE: 0  DEC Windows</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VAMC DAYTON, OH  45428-0415                        VAMC DAYTON, OH  45428-041</w:t>
      </w:r>
    </w:p>
    <w:p w:rsidR="009F61B3" w:rsidRPr="00962A17" w:rsidRDefault="009F61B3" w:rsidP="009F61B3">
      <w:pPr>
        <w:pStyle w:val="JOComputerScreen"/>
        <w:rPr>
          <w:b/>
          <w:bCs/>
        </w:rPr>
      </w:pPr>
      <w:r w:rsidRPr="00962A17">
        <w:rPr>
          <w:b/>
          <w:bCs/>
        </w:rPr>
        <w:t>5                     (REPRINT)(PARTIAL)</w:t>
      </w:r>
    </w:p>
    <w:p w:rsidR="009F61B3" w:rsidRPr="00962A17" w:rsidRDefault="009F61B3" w:rsidP="009F61B3">
      <w:pPr>
        <w:pStyle w:val="JOComputerScreen"/>
        <w:rPr>
          <w:b/>
          <w:bCs/>
        </w:rPr>
      </w:pPr>
      <w:r w:rsidRPr="00962A17">
        <w:rPr>
          <w:b/>
          <w:bCs/>
        </w:rPr>
        <w:t xml:space="preserve">   984  937-267-5325   (35783/ )                      984  937-267-5325   (35783</w:t>
      </w:r>
    </w:p>
    <w:p w:rsidR="009F61B3" w:rsidRPr="00962A17" w:rsidRDefault="009F61B3" w:rsidP="009F61B3">
      <w:pPr>
        <w:pStyle w:val="JOComputerScreen"/>
        <w:rPr>
          <w:b/>
          <w:bCs/>
        </w:rPr>
      </w:pPr>
      <w:r w:rsidRPr="00962A17">
        <w:rPr>
          <w:b/>
          <w:bCs/>
        </w:rPr>
        <w:t>/ )                   984 (35783/ ) JUL 27,2016@10:29:20</w:t>
      </w:r>
    </w:p>
    <w:p w:rsidR="009F61B3" w:rsidRPr="00962A17" w:rsidRDefault="009F61B3" w:rsidP="009F61B3">
      <w:pPr>
        <w:pStyle w:val="JOComputerScreen"/>
        <w:rPr>
          <w:b/>
          <w:bCs/>
        </w:rPr>
      </w:pPr>
      <w:r w:rsidRPr="00962A17">
        <w:rPr>
          <w:b/>
          <w:bCs/>
        </w:rPr>
        <w:t xml:space="preserve">Rx# 2718861  JUL 27,2016  Fill 2 of 9                 Rx# 2718861  JUL 27,2016  </w:t>
      </w:r>
    </w:p>
    <w:p w:rsidR="009F61B3" w:rsidRPr="00962A17" w:rsidRDefault="009F61B3" w:rsidP="009F61B3">
      <w:pPr>
        <w:pStyle w:val="JOComputerScreen"/>
        <w:rPr>
          <w:b/>
          <w:bCs/>
        </w:rPr>
      </w:pPr>
      <w:r w:rsidRPr="00962A17">
        <w:rPr>
          <w:b/>
          <w:bCs/>
        </w:rPr>
        <w:t>Fill 2 of 9           Rx# 2718861  JUL 27,2016  Fill 2 of 9</w:t>
      </w:r>
    </w:p>
    <w:p w:rsidR="009F61B3" w:rsidRPr="00962A17" w:rsidRDefault="009F61B3" w:rsidP="009F61B3">
      <w:pPr>
        <w:pStyle w:val="JOComputerScreen"/>
        <w:rPr>
          <w:b/>
          <w:bCs/>
        </w:rPr>
      </w:pPr>
      <w:r w:rsidRPr="00962A17">
        <w:rPr>
          <w:b/>
          <w:bCs/>
        </w:rPr>
        <w:t xml:space="preserve">PSOPATIENT,SIX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TAKE ONE TABLET BY MOUTH DAILY                        TAKE ONE TABLET BY MOUTH D</w:t>
      </w:r>
    </w:p>
    <w:p w:rsidR="009F61B3" w:rsidRPr="00962A17" w:rsidRDefault="009F61B3" w:rsidP="009F61B3">
      <w:pPr>
        <w:pStyle w:val="JOComputerScreen"/>
        <w:rPr>
          <w:b/>
          <w:bCs/>
        </w:rPr>
      </w:pPr>
      <w:r w:rsidRPr="00962A17">
        <w:rPr>
          <w:b/>
          <w:bCs/>
        </w:rPr>
        <w:t>AILY                  TAKE ONE TABLET BY MOUTH DAILY</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GUIGLIA,MARY C                                        GUIGLIA,MARY C            </w:t>
      </w:r>
    </w:p>
    <w:p w:rsidR="009F61B3" w:rsidRPr="00962A17" w:rsidRDefault="009F61B3" w:rsidP="009F61B3">
      <w:pPr>
        <w:pStyle w:val="JOComputerScreen"/>
        <w:rPr>
          <w:b/>
          <w:bCs/>
        </w:rPr>
      </w:pPr>
      <w:r w:rsidRPr="00962A17">
        <w:rPr>
          <w:b/>
          <w:bCs/>
        </w:rPr>
        <w:t xml:space="preserve">                      GUIGLIA,MARY C</w:t>
      </w:r>
    </w:p>
    <w:p w:rsidR="009F61B3" w:rsidRPr="00962A17" w:rsidRDefault="009F61B3" w:rsidP="009F61B3">
      <w:pPr>
        <w:pStyle w:val="JOComputerScreen"/>
        <w:rPr>
          <w:b/>
          <w:bCs/>
        </w:rPr>
      </w:pPr>
      <w:r w:rsidRPr="00962A17">
        <w:rPr>
          <w:b/>
          <w:bCs/>
        </w:rPr>
        <w:t xml:space="preserve">Qty: 10  TAB                                          Qty: 10  TAB              </w:t>
      </w:r>
    </w:p>
    <w:p w:rsidR="009F61B3" w:rsidRPr="00962A17" w:rsidRDefault="009F61B3" w:rsidP="009F61B3">
      <w:pPr>
        <w:pStyle w:val="JOComputerScreen"/>
        <w:rPr>
          <w:b/>
          <w:bCs/>
        </w:rPr>
      </w:pPr>
      <w:r w:rsidRPr="00962A17">
        <w:rPr>
          <w:b/>
          <w:bCs/>
        </w:rPr>
        <w:t xml:space="preserve">                      Qty: 10  TAB </w:t>
      </w:r>
    </w:p>
    <w:p w:rsidR="009F61B3" w:rsidRPr="00962A17" w:rsidRDefault="009F61B3" w:rsidP="009F61B3">
      <w:pPr>
        <w:pStyle w:val="JOComputerScreen"/>
        <w:rPr>
          <w:b/>
          <w:bCs/>
        </w:rPr>
      </w:pPr>
      <w:r w:rsidRPr="00962A17">
        <w:rPr>
          <w:b/>
          <w:bCs/>
        </w:rPr>
        <w:t xml:space="preserve">CETIRIZINE HCL 10MG TAB                               CETIRIZINE HCL 10MG TAB   </w:t>
      </w:r>
    </w:p>
    <w:p w:rsidR="009F61B3" w:rsidRPr="00962A17" w:rsidRDefault="009F61B3" w:rsidP="009F61B3">
      <w:pPr>
        <w:pStyle w:val="JOComputerScreen"/>
        <w:rPr>
          <w:b/>
          <w:bCs/>
        </w:rPr>
      </w:pPr>
      <w:r w:rsidRPr="00962A17">
        <w:rPr>
          <w:b/>
          <w:bCs/>
        </w:rPr>
        <w:t xml:space="preserve">                      CETIRIZINE HCL 10MG TAB</w:t>
      </w:r>
    </w:p>
    <w:p w:rsidR="009F61B3" w:rsidRPr="00962A17" w:rsidRDefault="009F61B3" w:rsidP="009F61B3">
      <w:pPr>
        <w:pStyle w:val="JOComputerScreen"/>
        <w:rPr>
          <w:b/>
          <w:bCs/>
        </w:rPr>
      </w:pPr>
      <w:r w:rsidRPr="00962A17">
        <w:rPr>
          <w:b/>
          <w:bCs/>
        </w:rPr>
        <w:t xml:space="preserve">                                                      7 Refills remain prior to </w:t>
      </w:r>
    </w:p>
    <w:p w:rsidR="009F61B3" w:rsidRPr="00962A17" w:rsidRDefault="009F61B3" w:rsidP="009F61B3">
      <w:pPr>
        <w:pStyle w:val="JOComputerScreen"/>
        <w:rPr>
          <w:b/>
          <w:bCs/>
        </w:rPr>
      </w:pPr>
      <w:r w:rsidRPr="00962A17">
        <w:rPr>
          <w:b/>
          <w:bCs/>
        </w:rPr>
        <w:t>MAY 22,2017           Mfg ________ Lot# ________</w:t>
      </w:r>
    </w:p>
    <w:p w:rsidR="009F61B3" w:rsidRPr="00962A17" w:rsidRDefault="009F61B3" w:rsidP="009F61B3">
      <w:pPr>
        <w:pStyle w:val="JOComputerScreen"/>
        <w:rPr>
          <w:b/>
          <w:bCs/>
        </w:rPr>
      </w:pPr>
      <w:r w:rsidRPr="00962A17">
        <w:rPr>
          <w:b/>
          <w:bCs/>
        </w:rPr>
        <w:t xml:space="preserve">PO BOX 415                                            Days Supply: 10           </w:t>
      </w:r>
    </w:p>
    <w:p w:rsidR="009F61B3" w:rsidRPr="00962A17" w:rsidRDefault="009F61B3" w:rsidP="009F61B3">
      <w:pPr>
        <w:pStyle w:val="JOComputerScreen"/>
        <w:rPr>
          <w:b/>
          <w:bCs/>
        </w:rPr>
      </w:pPr>
      <w:r w:rsidRPr="00962A17">
        <w:rPr>
          <w:b/>
          <w:bCs/>
        </w:rPr>
        <w:t xml:space="preserve">                      Tech__________RPh_________</w:t>
      </w:r>
    </w:p>
    <w:p w:rsidR="009F61B3" w:rsidRPr="00962A17" w:rsidRDefault="009F61B3" w:rsidP="009F61B3">
      <w:pPr>
        <w:pStyle w:val="JOComputerScreen"/>
        <w:rPr>
          <w:b/>
          <w:bCs/>
        </w:rPr>
      </w:pPr>
      <w:r w:rsidRPr="00962A17">
        <w:rPr>
          <w:b/>
          <w:bCs/>
        </w:rPr>
        <w:t>DAYTON, OH  45428-0415</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ADDRESS SERVICE REQUESTED</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***DO NOT MAIL***                                     ,                         </w:t>
      </w:r>
    </w:p>
    <w:p w:rsidR="009F61B3" w:rsidRPr="00962A17" w:rsidRDefault="009F61B3" w:rsidP="009F61B3">
      <w:pPr>
        <w:pStyle w:val="JOComputerScreen"/>
        <w:rPr>
          <w:b/>
          <w:bCs/>
        </w:rPr>
      </w:pPr>
      <w:r w:rsidRPr="00962A17">
        <w:rPr>
          <w:b/>
          <w:bCs/>
        </w:rPr>
        <w:t xml:space="preserve">                      Routing: WINDOW</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Days supply: 10 Cap: SAFETY</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Isd: MAY 21,2016 Exp: MAY 22,2017</w:t>
      </w:r>
    </w:p>
    <w:p w:rsidR="009F61B3" w:rsidRPr="00962A17" w:rsidRDefault="009F61B3" w:rsidP="009F61B3">
      <w:pPr>
        <w:pStyle w:val="JOComputerScreen"/>
        <w:rPr>
          <w:b/>
          <w:bCs/>
        </w:rPr>
      </w:pPr>
      <w:r w:rsidRPr="00962A17">
        <w:rPr>
          <w:b/>
          <w:bCs/>
        </w:rPr>
        <w:t>PSOPATIENT,SIX                                        *Indicate address change o</w:t>
      </w:r>
    </w:p>
    <w:p w:rsidR="009F61B3" w:rsidRPr="00962A17" w:rsidRDefault="009F61B3" w:rsidP="009F61B3">
      <w:pPr>
        <w:pStyle w:val="JOComputerScreen"/>
        <w:rPr>
          <w:b/>
          <w:bCs/>
        </w:rPr>
      </w:pPr>
      <w:r w:rsidRPr="00962A17">
        <w:rPr>
          <w:b/>
          <w:bCs/>
        </w:rPr>
        <w:t>n back of this form   Last Fill: 05/23/2016</w:t>
      </w:r>
    </w:p>
    <w:p w:rsidR="009F61B3" w:rsidRPr="00962A17" w:rsidRDefault="009F61B3" w:rsidP="009F61B3">
      <w:pPr>
        <w:pStyle w:val="JOComputerScreen"/>
        <w:rPr>
          <w:b/>
          <w:bCs/>
        </w:rPr>
      </w:pPr>
      <w:r w:rsidRPr="00962A17">
        <w:rPr>
          <w:b/>
          <w:bCs/>
        </w:rPr>
        <w:t xml:space="preserve">                                                      [ ] Permanent             </w:t>
      </w:r>
    </w:p>
    <w:p w:rsidR="009F61B3" w:rsidRPr="00962A17" w:rsidRDefault="009F61B3" w:rsidP="009F61B3">
      <w:pPr>
        <w:pStyle w:val="JOComputerScreen"/>
        <w:rPr>
          <w:b/>
          <w:bCs/>
        </w:rPr>
      </w:pPr>
      <w:r w:rsidRPr="00962A17">
        <w:rPr>
          <w:b/>
          <w:bCs/>
        </w:rPr>
        <w:t xml:space="preserve">                      Pat. Stat ONSC Clinic: CINCI</w:t>
      </w:r>
    </w:p>
    <w:p w:rsidR="009F61B3" w:rsidRPr="00962A17" w:rsidRDefault="009F61B3" w:rsidP="009F61B3">
      <w:pPr>
        <w:pStyle w:val="JOComputerScreen"/>
        <w:rPr>
          <w:b/>
          <w:bCs/>
        </w:rPr>
      </w:pPr>
      <w:r w:rsidRPr="00962A17">
        <w:rPr>
          <w:b/>
          <w:bCs/>
        </w:rPr>
        <w:t xml:space="preserve">                                                      [ ] Temporary until __/__/</w:t>
      </w:r>
    </w:p>
    <w:p w:rsidR="009F61B3" w:rsidRPr="00962A17" w:rsidRDefault="009F61B3" w:rsidP="009F61B3">
      <w:pPr>
        <w:pStyle w:val="JOComputerScreen"/>
        <w:rPr>
          <w:b/>
          <w:bCs/>
        </w:rPr>
      </w:pPr>
      <w:r w:rsidRPr="00962A17">
        <w:rPr>
          <w:b/>
          <w:bCs/>
        </w:rPr>
        <w:t>__                    DRUG WARNING 1,8</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Signature_________________</w:t>
      </w:r>
    </w:p>
    <w:p w:rsidR="009F61B3" w:rsidRPr="00962A17" w:rsidRDefault="009F61B3" w:rsidP="009F61B3">
      <w:pPr>
        <w:pStyle w:val="JOComputerScreen"/>
        <w:rPr>
          <w:b/>
          <w:bCs/>
        </w:rPr>
      </w:pPr>
      <w:r w:rsidRPr="00962A17">
        <w:rPr>
          <w:b/>
          <w:bCs/>
        </w:rPr>
        <w:t>________________</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PSOPATIENT,SIX    </w:t>
      </w:r>
    </w:p>
    <w:p w:rsidR="009F61B3" w:rsidRPr="00962A17" w:rsidRDefault="009F61B3" w:rsidP="009F61B3">
      <w:pPr>
        <w:pStyle w:val="JOComputerScreen"/>
        <w:rPr>
          <w:b/>
          <w:bCs/>
        </w:rPr>
      </w:pPr>
      <w:r w:rsidRPr="00962A17">
        <w:rPr>
          <w:b/>
          <w:bCs/>
        </w:rPr>
        <w:t xml:space="preserve">                                                      Rx# 2718861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CETIRIZINE HCL 10MG TAB   </w:t>
      </w:r>
    </w:p>
    <w:p w:rsidR="009F61B3" w:rsidRPr="00962A17" w:rsidRDefault="009F61B3" w:rsidP="009F61B3">
      <w:pPr>
        <w:pStyle w:val="JOComputerScreen"/>
        <w:rPr>
          <w:b/>
          <w:bCs/>
        </w:rPr>
      </w:pPr>
      <w:r w:rsidRPr="00962A17">
        <w:rPr>
          <w:b/>
          <w:bCs/>
        </w:rPr>
        <w:t xml:space="preserve">                      Verified Allergies</w:t>
      </w:r>
    </w:p>
    <w:p w:rsidR="009F61B3" w:rsidRPr="00962A17" w:rsidRDefault="009F61B3" w:rsidP="009F61B3">
      <w:pPr>
        <w:pStyle w:val="JOComputerScreen"/>
        <w:rPr>
          <w:b/>
          <w:bCs/>
        </w:rPr>
      </w:pPr>
      <w:r w:rsidRPr="00962A17">
        <w:rPr>
          <w:b/>
          <w:bCs/>
        </w:rPr>
        <w:t xml:space="preserve">                                                      DRUG WARNING: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-MAY CAUSE DROWSINESS-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Alcohol may intensify this</w:t>
      </w:r>
    </w:p>
    <w:p w:rsidR="009F61B3" w:rsidRPr="00962A17" w:rsidRDefault="009F61B3" w:rsidP="009F61B3">
      <w:pPr>
        <w:pStyle w:val="JOComputerScreen"/>
        <w:rPr>
          <w:b/>
          <w:bCs/>
        </w:rPr>
      </w:pPr>
      <w:r w:rsidRPr="00962A17">
        <w:rPr>
          <w:b/>
          <w:bCs/>
        </w:rPr>
        <w:t xml:space="preserve"> effect.              Non-Verified Allergies</w:t>
      </w:r>
    </w:p>
    <w:p w:rsidR="009F61B3" w:rsidRPr="00962A17" w:rsidRDefault="009F61B3" w:rsidP="009F61B3">
      <w:pPr>
        <w:pStyle w:val="JOComputerScreen"/>
        <w:rPr>
          <w:b/>
          <w:bCs/>
        </w:rPr>
      </w:pPr>
      <w:r w:rsidRPr="00962A17">
        <w:rPr>
          <w:b/>
          <w:bCs/>
        </w:rPr>
        <w:t xml:space="preserve">                                                      USE CARE when driving or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when operating dangerous m</w:t>
      </w:r>
    </w:p>
    <w:p w:rsidR="009F61B3" w:rsidRPr="00962A17" w:rsidRDefault="009F61B3" w:rsidP="009F61B3">
      <w:pPr>
        <w:pStyle w:val="JOComputerScreen"/>
        <w:rPr>
          <w:b/>
          <w:bCs/>
        </w:rPr>
      </w:pPr>
      <w:r w:rsidRPr="00962A17">
        <w:rPr>
          <w:b/>
          <w:bCs/>
        </w:rPr>
        <w:t xml:space="preserve">achinery.             </w:t>
      </w:r>
    </w:p>
    <w:p w:rsidR="009F61B3" w:rsidRPr="00962A17" w:rsidRDefault="009F61B3" w:rsidP="009F61B3">
      <w:pPr>
        <w:pStyle w:val="JOComputerScreen"/>
        <w:rPr>
          <w:b/>
          <w:bCs/>
        </w:rPr>
      </w:pPr>
      <w:r w:rsidRPr="00962A17">
        <w:rPr>
          <w:b/>
          <w:bCs/>
        </w:rPr>
        <w:t xml:space="preserve">                                                      DO NOT DRINK ALCOHOLIC BEV</w:t>
      </w:r>
    </w:p>
    <w:p w:rsidR="009F61B3" w:rsidRPr="00962A17" w:rsidRDefault="009F61B3" w:rsidP="009F61B3">
      <w:pPr>
        <w:pStyle w:val="JOComputerScreen"/>
        <w:rPr>
          <w:b/>
          <w:bCs/>
        </w:rPr>
      </w:pPr>
      <w:r w:rsidRPr="00962A17">
        <w:rPr>
          <w:b/>
          <w:bCs/>
        </w:rPr>
        <w:t>ERAGES                Verified Adverse Reactions</w:t>
      </w:r>
    </w:p>
    <w:p w:rsidR="009F61B3" w:rsidRPr="00962A17" w:rsidRDefault="009F61B3" w:rsidP="009F61B3">
      <w:pPr>
        <w:pStyle w:val="JOComputerScreen"/>
        <w:rPr>
          <w:b/>
          <w:bCs/>
        </w:rPr>
      </w:pPr>
      <w:r w:rsidRPr="00962A17">
        <w:rPr>
          <w:b/>
          <w:bCs/>
        </w:rPr>
        <w:t xml:space="preserve">                                                      when taking this medicatio</w:t>
      </w:r>
    </w:p>
    <w:p w:rsidR="009F61B3" w:rsidRPr="00962A17" w:rsidRDefault="009F61B3" w:rsidP="009F61B3">
      <w:pPr>
        <w:pStyle w:val="JOComputerScreen"/>
        <w:rPr>
          <w:b/>
          <w:bCs/>
        </w:rPr>
      </w:pPr>
      <w:r w:rsidRPr="00962A17">
        <w:rPr>
          <w:b/>
          <w:bCs/>
        </w:rPr>
        <w:t>n.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Non-Verified Adverse Reactions</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PSOPATIENT,SIX   JUL 27,20</w:t>
      </w:r>
    </w:p>
    <w:p w:rsidR="009F61B3" w:rsidRPr="00962A17" w:rsidRDefault="009F61B3" w:rsidP="009F61B3">
      <w:pPr>
        <w:pStyle w:val="JOComputerScreen"/>
        <w:rPr>
          <w:b/>
          <w:bCs/>
        </w:rPr>
      </w:pPr>
      <w:r w:rsidRPr="00962A17">
        <w:rPr>
          <w:b/>
          <w:bCs/>
        </w:rPr>
        <w:t>16</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Pharmacy Service (119)                                </w:t>
      </w:r>
    </w:p>
    <w:p w:rsidR="009F61B3" w:rsidRPr="00962A17" w:rsidRDefault="009F61B3" w:rsidP="009F61B3">
      <w:pPr>
        <w:pStyle w:val="JOComputerScreen"/>
        <w:rPr>
          <w:b/>
          <w:bCs/>
        </w:rPr>
      </w:pPr>
      <w:r w:rsidRPr="00962A17">
        <w:rPr>
          <w:b/>
          <w:bCs/>
        </w:rPr>
        <w:t xml:space="preserve">DAYTON                                                </w:t>
      </w:r>
    </w:p>
    <w:p w:rsidR="009F61B3" w:rsidRPr="00962A17" w:rsidRDefault="009F61B3" w:rsidP="009F61B3">
      <w:pPr>
        <w:pStyle w:val="JOComputerScreen"/>
        <w:rPr>
          <w:b/>
          <w:bCs/>
        </w:rPr>
      </w:pPr>
      <w:r w:rsidRPr="00962A17">
        <w:rPr>
          <w:b/>
          <w:bCs/>
        </w:rPr>
        <w:t xml:space="preserve">P.O. BOX 415                                          </w:t>
      </w:r>
    </w:p>
    <w:p w:rsidR="009F61B3" w:rsidRPr="00962A17" w:rsidRDefault="009F61B3" w:rsidP="009F61B3">
      <w:pPr>
        <w:pStyle w:val="JOComputerScreen"/>
        <w:rPr>
          <w:b/>
          <w:bCs/>
        </w:rPr>
      </w:pPr>
      <w:r w:rsidRPr="00962A17">
        <w:rPr>
          <w:b/>
          <w:bCs/>
        </w:rPr>
        <w:t xml:space="preserve">DAYTON, OH  45428-0415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                                                      </w:t>
      </w:r>
    </w:p>
    <w:p w:rsidR="009F61B3" w:rsidRPr="00962A17" w:rsidRDefault="009F61B3" w:rsidP="009F61B3">
      <w:pPr>
        <w:pStyle w:val="JOComputerScreen"/>
        <w:rPr>
          <w:b/>
          <w:bCs/>
        </w:rPr>
      </w:pPr>
      <w:r w:rsidRPr="00962A17">
        <w:rPr>
          <w:b/>
          <w:bCs/>
        </w:rPr>
        <w:t xml:space="preserve">Use the label above to mail the computer              </w:t>
      </w:r>
    </w:p>
    <w:p w:rsidR="009F61B3" w:rsidRPr="00962A17" w:rsidRDefault="009F61B3" w:rsidP="009F61B3">
      <w:pPr>
        <w:pStyle w:val="JOComputerScreen"/>
        <w:rPr>
          <w:b/>
          <w:bCs/>
        </w:rPr>
      </w:pPr>
      <w:r w:rsidRPr="00962A17">
        <w:rPr>
          <w:b/>
          <w:bCs/>
        </w:rPr>
        <w:t xml:space="preserve">copies back to us. Apply enough postage               </w:t>
      </w:r>
    </w:p>
    <w:p w:rsidR="009F61B3" w:rsidRPr="00962A17" w:rsidRDefault="009F61B3" w:rsidP="009F61B3">
      <w:pPr>
        <w:pStyle w:val="JOComputerScreen"/>
        <w:rPr>
          <w:b/>
          <w:bCs/>
        </w:rPr>
      </w:pPr>
      <w:r w:rsidRPr="00962A17">
        <w:rPr>
          <w:b/>
          <w:bCs/>
        </w:rPr>
        <w:t xml:space="preserve">to your envelope to ensure delivery.                  </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The VA Notice of Privacy Practices, IB 10-163, which outlines your privacy</w:t>
      </w:r>
    </w:p>
    <w:p w:rsidR="009F61B3" w:rsidRPr="00962A17" w:rsidRDefault="009F61B3" w:rsidP="009F61B3">
      <w:pPr>
        <w:pStyle w:val="JOComputerScreen"/>
        <w:rPr>
          <w:b/>
          <w:bCs/>
        </w:rPr>
      </w:pPr>
      <w:r w:rsidRPr="00962A17">
        <w:rPr>
          <w:b/>
          <w:bCs/>
        </w:rPr>
        <w:t>rights, is available online at http://www1.va.gov/Health/ or you may obtain</w:t>
      </w:r>
    </w:p>
    <w:p w:rsidR="009F61B3" w:rsidRPr="00962A17" w:rsidRDefault="009F61B3" w:rsidP="009F61B3">
      <w:pPr>
        <w:pStyle w:val="JOComputerScreen"/>
        <w:rPr>
          <w:b/>
          <w:bCs/>
        </w:rPr>
      </w:pPr>
      <w:r w:rsidRPr="00962A17">
        <w:rPr>
          <w:b/>
          <w:bCs/>
        </w:rPr>
        <w:t>a copy by writing the VHA Privacy Office (19F2), 810 Vermont Avenue NW,</w:t>
      </w:r>
    </w:p>
    <w:p w:rsidR="009F61B3" w:rsidRPr="00962A17" w:rsidRDefault="009F61B3" w:rsidP="009F61B3">
      <w:pPr>
        <w:pStyle w:val="JOComputerScreen"/>
        <w:rPr>
          <w:b/>
          <w:bCs/>
        </w:rPr>
      </w:pPr>
      <w:r w:rsidRPr="00962A17">
        <w:rPr>
          <w:b/>
          <w:bCs/>
        </w:rPr>
        <w:t>Washington, DC 20420.</w:t>
      </w: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Partial complete for RX #2718861.</w:t>
      </w:r>
    </w:p>
    <w:p w:rsidR="009F61B3" w:rsidRPr="00962A17" w:rsidRDefault="009F61B3" w:rsidP="009F61B3">
      <w:pPr>
        <w:pStyle w:val="JOComputerScreen"/>
        <w:rPr>
          <w:b/>
          <w:bCs/>
        </w:rPr>
      </w:pPr>
      <w:r w:rsidRPr="00962A17">
        <w:rPr>
          <w:b/>
          <w:bCs/>
        </w:rPr>
        <w:t>Press RETURN to continue:</w:t>
      </w:r>
    </w:p>
    <w:p w:rsidR="009F61B3" w:rsidRPr="00962A17" w:rsidRDefault="009F61B3" w:rsidP="009F61B3">
      <w:pPr>
        <w:pStyle w:val="JOComputerScreen"/>
        <w:rPr>
          <w:b/>
          <w:bCs/>
        </w:rPr>
      </w:pPr>
      <w:bookmarkStart w:id="4946" w:name="Page_277"/>
      <w:bookmarkStart w:id="4947" w:name="Page_275"/>
      <w:bookmarkEnd w:id="4946"/>
      <w:bookmarkEnd w:id="4947"/>
    </w:p>
    <w:p w:rsidR="009F61B3" w:rsidRPr="00962A17" w:rsidRDefault="009F61B3" w:rsidP="009F61B3">
      <w:pPr>
        <w:pStyle w:val="JOComputerScreen"/>
        <w:rPr>
          <w:b/>
          <w:bCs/>
        </w:rPr>
      </w:pPr>
      <w:r w:rsidRPr="00962A17">
        <w:rPr>
          <w:b/>
          <w:bCs/>
        </w:rPr>
        <w:t>Updating prescription order list...</w:t>
      </w:r>
    </w:p>
    <w:p w:rsidR="009F61B3" w:rsidRPr="00962A17" w:rsidRDefault="009F61B3" w:rsidP="009F61B3">
      <w:pPr>
        <w:pStyle w:val="JOComputerScreen"/>
        <w:rPr>
          <w:b/>
          <w:bCs/>
        </w:rPr>
      </w:pPr>
    </w:p>
    <w:p w:rsidR="009F61B3" w:rsidRPr="00962A17" w:rsidRDefault="009F61B3" w:rsidP="009F61B3">
      <w:pPr>
        <w:pStyle w:val="JOComputerScreen"/>
        <w:rPr>
          <w:b/>
          <w:bCs/>
          <w:u w:val="single"/>
        </w:rPr>
      </w:pPr>
      <w:r w:rsidRPr="00962A17">
        <w:rPr>
          <w:b/>
          <w:bCs/>
          <w:u w:val="single"/>
        </w:rPr>
        <w:t xml:space="preserve">Medication Profile            Jul 27, 2016@10:31:11          Page:    1 of    1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FEFEMALE                            </w:t>
      </w:r>
    </w:p>
    <w:p w:rsidR="009F61B3" w:rsidRPr="00962A17" w:rsidRDefault="009F61B3" w:rsidP="009F61B3">
      <w:pPr>
        <w:pStyle w:val="JOComputerScreen"/>
        <w:rPr>
          <w:b/>
          <w:bCs/>
        </w:rPr>
      </w:pPr>
      <w:r w:rsidRPr="00962A17">
        <w:rPr>
          <w:b/>
          <w:bCs/>
        </w:rPr>
        <w:t xml:space="preserve"> CrCL: &lt;Not Found&gt;</w:t>
      </w:r>
      <w:r w:rsidR="008D761B"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 xml:space="preserve">&lt;No local prescriptions found.&gt;                                                 </w:t>
      </w:r>
    </w:p>
    <w:p w:rsidR="009F61B3" w:rsidRPr="00962A17" w:rsidRDefault="009F61B3" w:rsidP="009F61B3">
      <w:pPr>
        <w:pStyle w:val="JOComputerScreen"/>
        <w:rPr>
          <w:b/>
          <w:bCs/>
        </w:rPr>
      </w:pPr>
      <w:r w:rsidRPr="00962A17">
        <w:rPr>
          <w:b/>
          <w:bCs/>
        </w:rPr>
        <w:t>-------------------------DAYTSHR TEST LAB (984) ACTIVE--------------------------</w:t>
      </w:r>
    </w:p>
    <w:p w:rsidR="009F61B3" w:rsidRPr="00962A17" w:rsidRDefault="009F61B3" w:rsidP="009F61B3">
      <w:pPr>
        <w:pStyle w:val="JOComputerScreen"/>
        <w:rPr>
          <w:b/>
          <w:bCs/>
        </w:rPr>
      </w:pPr>
      <w:r w:rsidRPr="00962A17">
        <w:rPr>
          <w:b/>
          <w:bCs/>
        </w:rPr>
        <w:t xml:space="preserve"> 1 2718861       CETIRIZINE HCL 10MG TAB               30 A  05-21 07-07   7  30</w:t>
      </w:r>
    </w:p>
    <w:p w:rsidR="009F61B3" w:rsidRPr="00962A17" w:rsidRDefault="009F61B3" w:rsidP="009F61B3">
      <w:pPr>
        <w:pStyle w:val="JOComputerScreen"/>
        <w:rPr>
          <w:b/>
          <w:bCs/>
        </w:rPr>
      </w:pPr>
      <w:r w:rsidRPr="00962A17">
        <w:rPr>
          <w:b/>
          <w:bCs/>
        </w:rPr>
        <w:t xml:space="preserve"> 2 2718863       HYDRALAZINE HCL 25MG TAB              60 A  05-11 05-11   5  60</w:t>
      </w:r>
    </w:p>
    <w:p w:rsidR="009F61B3" w:rsidRPr="00962A17" w:rsidRDefault="009F61B3" w:rsidP="009F61B3">
      <w:pPr>
        <w:pStyle w:val="JOComputerScreen"/>
        <w:rPr>
          <w:b/>
          <w:bCs/>
        </w:rPr>
      </w:pPr>
      <w:r w:rsidRPr="00962A17">
        <w:rPr>
          <w:b/>
          <w:bCs/>
        </w:rPr>
        <w:t xml:space="preserve"> 3 2718862       IBUPROFEN 800MG TAB                   60 A  05-31 07-27  10  30</w:t>
      </w: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rPr>
          <w:b/>
          <w:bCs/>
        </w:rPr>
      </w:pPr>
      <w:r w:rsidRPr="00962A17">
        <w:rPr>
          <w:b/>
          <w:bCs/>
        </w:rPr>
        <w:t xml:space="preserve">Select Action: Quit// </w:t>
      </w:r>
    </w:p>
    <w:p w:rsidR="009F61B3" w:rsidRPr="00962A17" w:rsidRDefault="009F61B3" w:rsidP="009F61B3">
      <w:pPr>
        <w:pStyle w:val="JOComputerScreen"/>
        <w:rPr>
          <w:b/>
          <w:bCs/>
          <w:u w:val="single"/>
        </w:rPr>
      </w:pPr>
      <w:r w:rsidRPr="00962A17">
        <w:rPr>
          <w:b/>
          <w:bCs/>
          <w:u w:val="single"/>
        </w:rPr>
        <w:t xml:space="preserve">Medication Profile            Jul 28, 2016@05:20:23          Page:    1 of    3 </w:t>
      </w:r>
    </w:p>
    <w:p w:rsidR="009F61B3" w:rsidRPr="00962A17" w:rsidRDefault="009F61B3" w:rsidP="009F61B3">
      <w:pPr>
        <w:pStyle w:val="JOComputerScreen"/>
        <w:rPr>
          <w:b/>
          <w:bCs/>
        </w:rPr>
      </w:pPr>
      <w:r w:rsidRPr="00962A17">
        <w:rPr>
          <w:b/>
          <w:bCs/>
        </w:rPr>
        <w:t xml:space="preserve">PSOPATIENT,SIX                                 &lt;NO ALLERGY ASSESSMENT&gt; </w:t>
      </w:r>
    </w:p>
    <w:p w:rsidR="009F61B3" w:rsidRPr="00962A17" w:rsidRDefault="009F61B3" w:rsidP="009F61B3">
      <w:pPr>
        <w:pStyle w:val="JOComputerScreen"/>
        <w:rPr>
          <w:b/>
          <w:bCs/>
        </w:rPr>
      </w:pPr>
      <w:r w:rsidRPr="00962A17">
        <w:rPr>
          <w:b/>
          <w:bCs/>
        </w:rPr>
        <w:t xml:space="preserve">  PID: 666-01-2136                                 Ht(cm): _______ (______)   </w:t>
      </w:r>
    </w:p>
    <w:p w:rsidR="009F61B3" w:rsidRPr="00962A17" w:rsidRDefault="009F61B3" w:rsidP="009F61B3">
      <w:pPr>
        <w:pStyle w:val="JOComputerScreen"/>
        <w:rPr>
          <w:b/>
          <w:bCs/>
        </w:rPr>
      </w:pPr>
      <w:r w:rsidRPr="00962A17">
        <w:rPr>
          <w:b/>
          <w:bCs/>
        </w:rPr>
        <w:t xml:space="preserve">  DOB: FEB 13,1961 (55)                            Wt(kg): _______ (______)   </w:t>
      </w:r>
    </w:p>
    <w:p w:rsidR="009F61B3" w:rsidRPr="00962A17" w:rsidRDefault="009F61B3" w:rsidP="009F61B3">
      <w:pPr>
        <w:pStyle w:val="JOComputerScreen"/>
        <w:rPr>
          <w:b/>
          <w:bCs/>
        </w:rPr>
      </w:pPr>
      <w:r w:rsidRPr="00962A17">
        <w:rPr>
          <w:b/>
          <w:bCs/>
        </w:rPr>
        <w:t xml:space="preserve">  SEX: FEMALE                            </w:t>
      </w:r>
    </w:p>
    <w:p w:rsidR="009F61B3" w:rsidRPr="00962A17" w:rsidRDefault="009F61B3" w:rsidP="009F61B3">
      <w:pPr>
        <w:pStyle w:val="JOComputerScreen"/>
        <w:rPr>
          <w:b/>
          <w:bCs/>
        </w:rPr>
      </w:pPr>
      <w:r w:rsidRPr="00962A17">
        <w:rPr>
          <w:b/>
          <w:bCs/>
        </w:rPr>
        <w:t xml:space="preserve"> CrCL: &lt;Not Found&gt;</w:t>
      </w:r>
      <w:r w:rsidR="008D761B" w:rsidRPr="006C0AE5">
        <w:rPr>
          <w:rFonts w:cs="Courier New"/>
          <w:szCs w:val="16"/>
        </w:rPr>
        <w:t xml:space="preserve"> (CREAT: Not Found)            </w:t>
      </w:r>
      <w:r w:rsidRPr="00962A17">
        <w:rPr>
          <w:b/>
          <w:bCs/>
        </w:rPr>
        <w:t xml:space="preserve">BSA (m2): _______ </w:t>
      </w:r>
    </w:p>
    <w:p w:rsidR="009F61B3" w:rsidRPr="00962A17" w:rsidRDefault="009F61B3" w:rsidP="009F61B3">
      <w:pPr>
        <w:pStyle w:val="JOComputerScreen"/>
        <w:rPr>
          <w:b/>
          <w:bCs/>
        </w:rPr>
      </w:pPr>
      <w:r w:rsidRPr="00962A17">
        <w:rPr>
          <w:b/>
          <w:bCs/>
        </w:rPr>
        <w:t xml:space="preserve">                                                             ISSUE  LAST REF DAY</w:t>
      </w:r>
    </w:p>
    <w:p w:rsidR="009F61B3" w:rsidRPr="00962A17" w:rsidRDefault="009F61B3" w:rsidP="009F61B3">
      <w:pPr>
        <w:pStyle w:val="JOComputerScreen"/>
        <w:rPr>
          <w:b/>
          <w:bCs/>
        </w:rPr>
      </w:pPr>
      <w:r w:rsidRPr="00962A17">
        <w:rPr>
          <w:b/>
          <w:bCs/>
        </w:rPr>
        <w:t xml:space="preserve"> #  RX #         DRUG                                 QTY ST  DATE  FILL REM SUP</w:t>
      </w:r>
    </w:p>
    <w:p w:rsidR="009F61B3" w:rsidRPr="00962A17" w:rsidRDefault="009F61B3" w:rsidP="009F61B3">
      <w:pPr>
        <w:pStyle w:val="JOComputerScreen"/>
        <w:rPr>
          <w:b/>
          <w:bCs/>
          <w:u w:val="single"/>
        </w:rPr>
      </w:pPr>
      <w:r w:rsidRPr="00962A17">
        <w:rPr>
          <w:b/>
          <w:bCs/>
          <w:u w:val="single"/>
        </w:rPr>
        <w:t xml:space="preserve">                                                                                </w:t>
      </w:r>
    </w:p>
    <w:p w:rsidR="009F61B3" w:rsidRPr="00962A17" w:rsidRDefault="009F61B3" w:rsidP="009F61B3">
      <w:pPr>
        <w:pStyle w:val="JOComputerScreen"/>
        <w:rPr>
          <w:b/>
          <w:bCs/>
        </w:rPr>
      </w:pPr>
      <w:r w:rsidRPr="00962A17">
        <w:rPr>
          <w:b/>
          <w:bCs/>
        </w:rPr>
        <w:t>-------------------------------------ACTIVE-------------------------------------</w:t>
      </w:r>
    </w:p>
    <w:p w:rsidR="009F61B3" w:rsidRPr="00962A17" w:rsidRDefault="009F61B3" w:rsidP="009F61B3">
      <w:pPr>
        <w:pStyle w:val="JOComputerScreen"/>
        <w:rPr>
          <w:b/>
          <w:bCs/>
        </w:rPr>
      </w:pPr>
      <w:r w:rsidRPr="00962A17">
        <w:rPr>
          <w:b/>
          <w:bCs/>
        </w:rPr>
        <w:t xml:space="preserve"> 1 10000126      FLUTICAS 100/SALMETEROL 50 INHL DISK 60  E&gt; 06-01 02-02  11  45</w:t>
      </w:r>
    </w:p>
    <w:p w:rsidR="009F61B3" w:rsidRPr="00962A17" w:rsidRDefault="009F61B3" w:rsidP="009F61B3">
      <w:pPr>
        <w:pStyle w:val="JOComputerScreen"/>
        <w:rPr>
          <w:b/>
          <w:bCs/>
        </w:rPr>
      </w:pPr>
      <w:r w:rsidRPr="00962A17">
        <w:rPr>
          <w:b/>
          <w:bCs/>
        </w:rPr>
        <w:t xml:space="preserve">                                                   Qty: 2                       </w:t>
      </w:r>
    </w:p>
    <w:p w:rsidR="009F61B3" w:rsidRPr="00962A17" w:rsidRDefault="009F61B3" w:rsidP="009F61B3">
      <w:pPr>
        <w:pStyle w:val="JOComputerScreen"/>
        <w:rPr>
          <w:b/>
          <w:bCs/>
        </w:rPr>
      </w:pPr>
      <w:r w:rsidRPr="00962A17">
        <w:rPr>
          <w:b/>
          <w:bCs/>
        </w:rPr>
        <w:t xml:space="preserve"> 2 10000128      NIACIN 250MG TAB                     270 S&gt; 06-08 08-27   2  90</w:t>
      </w:r>
    </w:p>
    <w:p w:rsidR="009F61B3" w:rsidRPr="00962A17" w:rsidRDefault="009F61B3" w:rsidP="009F61B3">
      <w:pPr>
        <w:pStyle w:val="JOComputerScreen"/>
        <w:rPr>
          <w:b/>
          <w:bCs/>
        </w:rPr>
      </w:pPr>
      <w:r w:rsidRPr="00962A17">
        <w:rPr>
          <w:b/>
          <w:bCs/>
        </w:rPr>
        <w:t xml:space="preserve"> 3 10000122      RAMIPRIL 5MG CAP                      30 A&gt; 05-31 05-31   8  30</w:t>
      </w:r>
    </w:p>
    <w:p w:rsidR="009F61B3" w:rsidRPr="00962A17" w:rsidRDefault="009F61B3" w:rsidP="009F61B3">
      <w:pPr>
        <w:pStyle w:val="JOComputerScreen"/>
        <w:rPr>
          <w:b/>
          <w:bCs/>
        </w:rPr>
      </w:pPr>
      <w:r w:rsidRPr="00962A17">
        <w:rPr>
          <w:b/>
          <w:bCs/>
        </w:rPr>
        <w:t>----------------------------------DISCONTINUED----------------------------------</w:t>
      </w:r>
    </w:p>
    <w:p w:rsidR="009F61B3" w:rsidRPr="00962A17" w:rsidRDefault="009F61B3" w:rsidP="009F61B3">
      <w:pPr>
        <w:pStyle w:val="JOComputerScreen"/>
        <w:rPr>
          <w:b/>
          <w:bCs/>
        </w:rPr>
      </w:pPr>
      <w:r w:rsidRPr="00962A17">
        <w:rPr>
          <w:b/>
          <w:bCs/>
        </w:rPr>
        <w:t xml:space="preserve"> 4 10000125      HYDROCHLOROTHIAZIDE 25MG TAB          60 DC&gt;02-01 02-02   5  60</w:t>
      </w:r>
    </w:p>
    <w:p w:rsidR="009F61B3" w:rsidRPr="00962A17" w:rsidRDefault="009F61B3" w:rsidP="009F61B3">
      <w:pPr>
        <w:pStyle w:val="JOComputerScreen"/>
        <w:rPr>
          <w:b/>
          <w:bCs/>
        </w:rPr>
      </w:pPr>
      <w:r w:rsidRPr="00962A17">
        <w:rPr>
          <w:b/>
          <w:bCs/>
        </w:rPr>
        <w:t>--------------------------------------HOLD--------------------------------------</w:t>
      </w:r>
    </w:p>
    <w:p w:rsidR="009F61B3" w:rsidRPr="00962A17" w:rsidRDefault="009F61B3" w:rsidP="009F61B3">
      <w:pPr>
        <w:pStyle w:val="JOComputerScreen"/>
        <w:rPr>
          <w:b/>
          <w:bCs/>
        </w:rPr>
      </w:pPr>
      <w:r w:rsidRPr="00962A17">
        <w:rPr>
          <w:b/>
          <w:bCs/>
        </w:rPr>
        <w:t xml:space="preserve"> 5 10000127      LISINOPRIL 2.5MG TAB                  90 H&gt; 03-10   -     3  90</w:t>
      </w:r>
    </w:p>
    <w:p w:rsidR="009F61B3" w:rsidRPr="00962A17" w:rsidRDefault="009F61B3" w:rsidP="009F61B3">
      <w:pPr>
        <w:pStyle w:val="JOComputerScreen"/>
        <w:rPr>
          <w:b/>
          <w:bCs/>
        </w:rPr>
      </w:pPr>
      <w:r w:rsidRPr="00962A17">
        <w:rPr>
          <w:b/>
          <w:bCs/>
        </w:rPr>
        <w:t>------------------------------DAYTON (552) ACTIVE-------------------------------</w:t>
      </w:r>
    </w:p>
    <w:p w:rsidR="009F61B3" w:rsidRPr="00962A17" w:rsidRDefault="009F61B3" w:rsidP="009F61B3">
      <w:pPr>
        <w:pStyle w:val="JOComputerScreen"/>
        <w:rPr>
          <w:b/>
          <w:bCs/>
        </w:rPr>
      </w:pPr>
      <w:r w:rsidRPr="00962A17">
        <w:rPr>
          <w:b/>
          <w:bCs/>
        </w:rPr>
        <w:t xml:space="preserve">+         Enter ?? for more actions                                             </w:t>
      </w:r>
    </w:p>
    <w:p w:rsidR="009F61B3" w:rsidRPr="00962A17" w:rsidRDefault="009F61B3" w:rsidP="009F61B3">
      <w:pPr>
        <w:pStyle w:val="JOComputerScreen"/>
        <w:rPr>
          <w:b/>
          <w:bCs/>
        </w:rPr>
      </w:pPr>
      <w:r w:rsidRPr="00962A17">
        <w:rPr>
          <w:b/>
          <w:bCs/>
        </w:rPr>
        <w:t>PU  Patient Record Update               NO  New Order</w:t>
      </w:r>
    </w:p>
    <w:p w:rsidR="009F61B3" w:rsidRPr="00962A17" w:rsidRDefault="009F61B3" w:rsidP="009F61B3">
      <w:pPr>
        <w:pStyle w:val="JOComputerScreen"/>
        <w:rPr>
          <w:b/>
          <w:bCs/>
        </w:rPr>
      </w:pPr>
      <w:r w:rsidRPr="00962A17">
        <w:rPr>
          <w:b/>
          <w:bCs/>
        </w:rPr>
        <w:t>PI  Patient Information                 SO  Select Order</w:t>
      </w:r>
    </w:p>
    <w:p w:rsidR="009F61B3" w:rsidRPr="00962A17" w:rsidRDefault="009F61B3" w:rsidP="009F61B3">
      <w:pPr>
        <w:pStyle w:val="JOComputerScreen"/>
      </w:pPr>
    </w:p>
    <w:p w:rsidR="009F61B3" w:rsidRPr="00962A17" w:rsidRDefault="009F61B3" w:rsidP="009F61B3">
      <w:pPr>
        <w:rPr>
          <w:sz w:val="12"/>
          <w:szCs w:val="12"/>
        </w:rPr>
      </w:pPr>
    </w:p>
    <w:p w:rsidR="009F61B3" w:rsidRPr="00962A17" w:rsidRDefault="009F61B3" w:rsidP="009F61B3"/>
    <w:p w:rsidR="00F42AF6" w:rsidRPr="00EE678B" w:rsidRDefault="00F42AF6" w:rsidP="00F42AF6">
      <w:pPr>
        <w:pStyle w:val="Heading2"/>
      </w:pPr>
      <w:bookmarkStart w:id="4948" w:name="_Toc4140484"/>
      <w:r w:rsidRPr="00EE678B">
        <w:t>Holding and Unholding a Prescription</w:t>
      </w:r>
      <w:bookmarkEnd w:id="4948"/>
    </w:p>
    <w:p w:rsidR="00F42AF6" w:rsidRPr="00EE678B" w:rsidRDefault="00F42AF6" w:rsidP="00F42AF6">
      <w:pPr>
        <w:keepNext/>
      </w:pPr>
    </w:p>
    <w:p w:rsidR="00F42AF6" w:rsidRPr="00EE678B" w:rsidRDefault="00F42AF6" w:rsidP="00F42AF6">
      <w:pPr>
        <w:rPr>
          <w:color w:val="000000"/>
          <w:szCs w:val="20"/>
        </w:rPr>
      </w:pPr>
      <w:r w:rsidRPr="00EE678B">
        <w:rPr>
          <w:szCs w:val="20"/>
        </w:rPr>
        <w:t>If a double question mark (??) is entered at the “Select Action” prompt, the hidden actions on the following page will display in the action area.</w:t>
      </w:r>
    </w:p>
    <w:p w:rsidR="00F42AF6" w:rsidRPr="00EE678B" w:rsidRDefault="00F42AF6" w:rsidP="00F42AF6">
      <w:pPr>
        <w:rPr>
          <w:rFonts w:eastAsia="MS Mincho"/>
          <w:szCs w:val="20"/>
        </w:rPr>
      </w:pPr>
    </w:p>
    <w:p w:rsidR="00F42AF6" w:rsidRPr="00EE678B" w:rsidRDefault="00F42AF6" w:rsidP="00F42AF6">
      <w:pPr>
        <w:pStyle w:val="ScreenCapture"/>
      </w:pPr>
      <w:r w:rsidRPr="00EE678B">
        <w:t>The following actions are also available:</w:t>
      </w:r>
    </w:p>
    <w:p w:rsidR="00F42AF6" w:rsidRPr="00CC76AC" w:rsidRDefault="00F42AF6" w:rsidP="00F42AF6">
      <w:pPr>
        <w:pStyle w:val="ScreenCapture"/>
        <w:rPr>
          <w:rFonts w:eastAsia="MS Mincho"/>
        </w:rPr>
      </w:pPr>
      <w:r w:rsidRPr="00CC76AC">
        <w:rPr>
          <w:rFonts w:eastAsia="MS Mincho"/>
        </w:rPr>
        <w:t xml:space="preserve">AL   Activity Logs (OP)   REJ  View REJECT          </w:t>
      </w:r>
      <w:r>
        <w:rPr>
          <w:rFonts w:eastAsia="MS Mincho"/>
        </w:rPr>
        <w:t xml:space="preserve"> </w:t>
      </w:r>
      <w:r w:rsidRPr="00CC76AC">
        <w:rPr>
          <w:rFonts w:eastAsia="MS Mincho"/>
        </w:rPr>
        <w:t>DN   Down a Line</w:t>
      </w:r>
    </w:p>
    <w:p w:rsidR="00F42AF6" w:rsidRPr="00CC76AC" w:rsidRDefault="00F42AF6" w:rsidP="00F42AF6">
      <w:pPr>
        <w:pStyle w:val="ScreenCapture"/>
        <w:rPr>
          <w:rFonts w:eastAsia="MS Mincho"/>
        </w:rPr>
      </w:pPr>
      <w:r w:rsidRPr="00CC76AC">
        <w:rPr>
          <w:rFonts w:eastAsia="MS Mincho"/>
        </w:rPr>
        <w:t xml:space="preserve">VF   Verify (OP)          VER  View ePharmacy Rx   </w:t>
      </w:r>
      <w:r>
        <w:rPr>
          <w:rFonts w:eastAsia="MS Mincho"/>
        </w:rPr>
        <w:t xml:space="preserve"> </w:t>
      </w:r>
      <w:r w:rsidRPr="00CC76AC">
        <w:rPr>
          <w:rFonts w:eastAsia="MS Mincho"/>
        </w:rPr>
        <w:t xml:space="preserve"> FS   First Screen</w:t>
      </w:r>
    </w:p>
    <w:p w:rsidR="00F42AF6" w:rsidRPr="00CC76AC" w:rsidRDefault="00F42AF6" w:rsidP="00F42AF6">
      <w:pPr>
        <w:pStyle w:val="ScreenCapture"/>
        <w:rPr>
          <w:rFonts w:eastAsia="MS Mincho"/>
        </w:rPr>
      </w:pPr>
      <w:r w:rsidRPr="00CC76AC">
        <w:rPr>
          <w:rFonts w:eastAsia="MS Mincho"/>
        </w:rPr>
        <w:t xml:space="preserve">CO   Copy (OP)            RES  Resubmit Claim      </w:t>
      </w:r>
      <w:r>
        <w:rPr>
          <w:rFonts w:eastAsia="MS Mincho"/>
        </w:rPr>
        <w:t xml:space="preserve"> </w:t>
      </w:r>
      <w:r w:rsidRPr="00CC76AC">
        <w:rPr>
          <w:rFonts w:eastAsia="MS Mincho"/>
        </w:rPr>
        <w:t xml:space="preserve"> GO   Go to Page</w:t>
      </w:r>
    </w:p>
    <w:p w:rsidR="00F42AF6" w:rsidRPr="00CC76AC" w:rsidRDefault="00F42AF6" w:rsidP="00F42AF6">
      <w:pPr>
        <w:pStyle w:val="ScreenCapture"/>
        <w:rPr>
          <w:rFonts w:eastAsia="MS Mincho"/>
        </w:rPr>
      </w:pPr>
      <w:r w:rsidRPr="00CC76AC">
        <w:rPr>
          <w:rFonts w:eastAsia="MS Mincho"/>
        </w:rPr>
        <w:t xml:space="preserve">TR   Convert Titration Rx REV  Reverse Claim        </w:t>
      </w:r>
      <w:r>
        <w:rPr>
          <w:rFonts w:eastAsia="MS Mincho"/>
        </w:rPr>
        <w:t xml:space="preserve"> </w:t>
      </w:r>
      <w:r w:rsidRPr="00CC76AC">
        <w:rPr>
          <w:rFonts w:eastAsia="MS Mincho"/>
        </w:rPr>
        <w:t>LS   Last Screen</w:t>
      </w:r>
    </w:p>
    <w:p w:rsidR="00F42AF6" w:rsidRPr="00CC76AC" w:rsidRDefault="00F42AF6" w:rsidP="00F42AF6">
      <w:pPr>
        <w:pStyle w:val="ScreenCapture"/>
        <w:rPr>
          <w:rFonts w:eastAsia="MS Mincho"/>
        </w:rPr>
      </w:pPr>
      <w:r w:rsidRPr="00CC76AC">
        <w:rPr>
          <w:rFonts w:eastAsia="MS Mincho"/>
        </w:rPr>
        <w:t xml:space="preserve">TM   Titration Mark/UnmarkIN   Intervention Menu   </w:t>
      </w:r>
      <w:r>
        <w:rPr>
          <w:rFonts w:eastAsia="MS Mincho"/>
        </w:rPr>
        <w:t xml:space="preserve"> </w:t>
      </w:r>
      <w:r w:rsidRPr="00CC76AC">
        <w:rPr>
          <w:rFonts w:eastAsia="MS Mincho"/>
        </w:rPr>
        <w:t xml:space="preserve"> PS   Print Screen</w:t>
      </w:r>
    </w:p>
    <w:p w:rsidR="00F42AF6" w:rsidRPr="00CC76AC" w:rsidRDefault="00F42AF6" w:rsidP="00F42AF6">
      <w:pPr>
        <w:pStyle w:val="ScreenCapture"/>
        <w:rPr>
          <w:rFonts w:eastAsia="MS Mincho"/>
        </w:rPr>
      </w:pPr>
      <w:r w:rsidRPr="00CC76AC">
        <w:rPr>
          <w:rFonts w:eastAsia="MS Mincho"/>
        </w:rPr>
        <w:t>RP   Reprint (OP)         DA   Display Drug AllergiesPT  Print List</w:t>
      </w:r>
    </w:p>
    <w:p w:rsidR="00F42AF6" w:rsidRPr="00CC76AC" w:rsidRDefault="00F42AF6" w:rsidP="00F42AF6">
      <w:pPr>
        <w:pStyle w:val="ScreenCapture"/>
        <w:rPr>
          <w:rFonts w:eastAsia="MS Mincho"/>
        </w:rPr>
      </w:pPr>
      <w:r w:rsidRPr="00CC76AC">
        <w:rPr>
          <w:rFonts w:eastAsia="MS Mincho"/>
        </w:rPr>
        <w:t>HD   Hold (OP)            DIN  Drug Restr/Guide (OP)</w:t>
      </w:r>
      <w:r>
        <w:rPr>
          <w:rFonts w:eastAsia="MS Mincho"/>
        </w:rPr>
        <w:t xml:space="preserve"> </w:t>
      </w:r>
      <w:r w:rsidRPr="00CC76AC">
        <w:rPr>
          <w:rFonts w:eastAsia="MS Mincho"/>
        </w:rPr>
        <w:t>QU   Quit</w:t>
      </w:r>
    </w:p>
    <w:p w:rsidR="00F42AF6" w:rsidRPr="00CC76AC" w:rsidRDefault="00F42AF6" w:rsidP="00F42AF6">
      <w:pPr>
        <w:pStyle w:val="ScreenCapture"/>
        <w:rPr>
          <w:rFonts w:eastAsia="MS Mincho"/>
        </w:rPr>
      </w:pPr>
      <w:r w:rsidRPr="00CC76AC">
        <w:rPr>
          <w:rFonts w:eastAsia="MS Mincho"/>
        </w:rPr>
        <w:t xml:space="preserve">UH   Unhold (OP)          +    Next Screen         </w:t>
      </w:r>
      <w:r>
        <w:rPr>
          <w:rFonts w:eastAsia="MS Mincho"/>
        </w:rPr>
        <w:t xml:space="preserve"> </w:t>
      </w:r>
      <w:r w:rsidRPr="00CC76AC">
        <w:rPr>
          <w:rFonts w:eastAsia="MS Mincho"/>
        </w:rPr>
        <w:t xml:space="preserve"> RD   Re Display Screen</w:t>
      </w:r>
    </w:p>
    <w:p w:rsidR="00F42AF6" w:rsidRPr="00CC76AC" w:rsidRDefault="00F42AF6" w:rsidP="00F42AF6">
      <w:pPr>
        <w:pStyle w:val="ScreenCapture"/>
        <w:rPr>
          <w:rFonts w:eastAsia="MS Mincho"/>
        </w:rPr>
      </w:pPr>
      <w:r w:rsidRPr="00CC76AC">
        <w:rPr>
          <w:rFonts w:eastAsia="MS Mincho"/>
        </w:rPr>
        <w:t xml:space="preserve">PI   Patient Information  -    Previous Screen      </w:t>
      </w:r>
      <w:r>
        <w:rPr>
          <w:rFonts w:eastAsia="MS Mincho"/>
        </w:rPr>
        <w:t xml:space="preserve"> </w:t>
      </w:r>
      <w:r w:rsidRPr="00CC76AC">
        <w:rPr>
          <w:rFonts w:eastAsia="MS Mincho"/>
        </w:rPr>
        <w:t>SL   Search List</w:t>
      </w:r>
    </w:p>
    <w:p w:rsidR="00F42AF6" w:rsidRPr="00CC76AC" w:rsidRDefault="00F42AF6" w:rsidP="00F42AF6">
      <w:pPr>
        <w:pStyle w:val="ScreenCapture"/>
        <w:rPr>
          <w:rFonts w:eastAsia="MS Mincho"/>
        </w:rPr>
      </w:pPr>
      <w:r w:rsidRPr="00CC76AC">
        <w:rPr>
          <w:rFonts w:eastAsia="MS Mincho"/>
        </w:rPr>
        <w:t xml:space="preserve">PP   Pull Rx (OP)         &lt;    Shift View to Left  </w:t>
      </w:r>
      <w:r>
        <w:rPr>
          <w:rFonts w:eastAsia="MS Mincho"/>
        </w:rPr>
        <w:t xml:space="preserve"> </w:t>
      </w:r>
      <w:r w:rsidRPr="00CC76AC">
        <w:rPr>
          <w:rFonts w:eastAsia="MS Mincho"/>
        </w:rPr>
        <w:t xml:space="preserve"> UP   Up a Line</w:t>
      </w:r>
    </w:p>
    <w:p w:rsidR="00F42AF6" w:rsidRDefault="00F42AF6" w:rsidP="00F42AF6">
      <w:pPr>
        <w:pStyle w:val="ScreenCapture"/>
        <w:rPr>
          <w:rFonts w:eastAsia="MS Mincho"/>
        </w:rPr>
      </w:pPr>
      <w:r w:rsidRPr="00CC76AC">
        <w:rPr>
          <w:rFonts w:eastAsia="MS Mincho"/>
        </w:rPr>
        <w:t>IP   Inpat. Profile (OP)  &gt;    Shift View to Right</w:t>
      </w:r>
    </w:p>
    <w:p w:rsidR="00F42AF6" w:rsidRPr="00EE678B" w:rsidRDefault="00F42AF6" w:rsidP="00F42AF6">
      <w:pPr>
        <w:pStyle w:val="ScreenCapture"/>
        <w:rPr>
          <w:rFonts w:eastAsia="MS Mincho"/>
        </w:rPr>
      </w:pPr>
      <w:r w:rsidRPr="00CC76AC">
        <w:t>OTH  Other OP Actions     ADPL Auto Display(On/Off)</w:t>
      </w:r>
    </w:p>
    <w:p w:rsidR="00F42AF6" w:rsidRDefault="00F42AF6" w:rsidP="00F42AF6">
      <w:pPr>
        <w:rPr>
          <w:rFonts w:eastAsia="MS Mincho"/>
        </w:rPr>
      </w:pPr>
    </w:p>
    <w:bookmarkEnd w:id="4929"/>
    <w:bookmarkEnd w:id="4930"/>
    <w:bookmarkEnd w:id="4931"/>
    <w:bookmarkEnd w:id="4932"/>
    <w:bookmarkEnd w:id="4933"/>
    <w:bookmarkEnd w:id="4934"/>
    <w:bookmarkEnd w:id="4935"/>
    <w:p w:rsidR="00603ED8" w:rsidRPr="00EE678B" w:rsidRDefault="00603ED8" w:rsidP="00603ED8">
      <w:pPr>
        <w:rPr>
          <w:szCs w:val="20"/>
        </w:rPr>
      </w:pPr>
      <w:r w:rsidRPr="00EE678B">
        <w:rPr>
          <w:szCs w:val="20"/>
        </w:rPr>
        <w:t>Use the Hold (HD) action to put a prescription on hold. Use the Unhold (UH) action to remove a prescription from hold.</w:t>
      </w:r>
    </w:p>
    <w:p w:rsidR="00603ED8" w:rsidRPr="00EE678B" w:rsidRDefault="00603ED8" w:rsidP="00603ED8">
      <w:pPr>
        <w:rPr>
          <w:szCs w:val="20"/>
        </w:rPr>
      </w:pPr>
    </w:p>
    <w:p w:rsidR="00603ED8" w:rsidRPr="00EE678B" w:rsidRDefault="00603ED8" w:rsidP="00603ED8">
      <w:pPr>
        <w:rPr>
          <w:szCs w:val="20"/>
        </w:rPr>
      </w:pPr>
      <w:r w:rsidRPr="00EE678B">
        <w:rPr>
          <w:szCs w:val="20"/>
        </w:rPr>
        <w:t>Only key holders of the PSORPH security key or the PSO TECH ADV security key can hold or unhold a prescription.</w:t>
      </w:r>
    </w:p>
    <w:p w:rsidR="00603ED8" w:rsidRPr="00EE678B" w:rsidRDefault="00603ED8" w:rsidP="00603ED8">
      <w:pPr>
        <w:rPr>
          <w:szCs w:val="20"/>
        </w:rPr>
      </w:pPr>
    </w:p>
    <w:p w:rsidR="00603ED8" w:rsidRPr="00EE678B" w:rsidRDefault="00603ED8" w:rsidP="00603ED8">
      <w:pPr>
        <w:rPr>
          <w:szCs w:val="20"/>
        </w:rPr>
      </w:pPr>
      <w:r w:rsidRPr="00EE678B">
        <w:rPr>
          <w:szCs w:val="20"/>
        </w:rPr>
        <w:t>PSORPH security key holders are allowed to put a prescription on hold using the following HOLD reasons:</w:t>
      </w:r>
    </w:p>
    <w:p w:rsidR="00603ED8" w:rsidRPr="00EE678B" w:rsidRDefault="00603ED8" w:rsidP="00603ED8">
      <w:pPr>
        <w:overflowPunct w:val="0"/>
        <w:textAlignment w:val="baseline"/>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603ED8"/>
    <w:p w:rsidR="00603ED8" w:rsidRPr="00EE678B" w:rsidRDefault="00583040" w:rsidP="00603ED8">
      <w:pPr>
        <w:rPr>
          <w:szCs w:val="20"/>
        </w:rPr>
      </w:pPr>
      <w:r>
        <w:rPr>
          <w:noProof/>
        </w:rPr>
        <w:drawing>
          <wp:inline distT="0" distB="0" distL="0" distR="0">
            <wp:extent cx="464820" cy="373380"/>
            <wp:effectExtent l="0" t="0" r="0" b="0"/>
            <wp:docPr id="73"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szCs w:val="20"/>
        </w:rPr>
        <w:t>Note:</w:t>
      </w:r>
      <w:r w:rsidR="00603ED8" w:rsidRPr="00EE678B">
        <w:rPr>
          <w:szCs w:val="20"/>
        </w:rPr>
        <w:t xml:space="preserve"> HOLD reasons 98 and 99 require the user to enter a HOLD comment.</w:t>
      </w:r>
    </w:p>
    <w:p w:rsidR="00603ED8" w:rsidRPr="00EE678B" w:rsidRDefault="00603ED8" w:rsidP="00603ED8">
      <w:pPr>
        <w:rPr>
          <w:szCs w:val="20"/>
        </w:rPr>
      </w:pPr>
    </w:p>
    <w:p w:rsidR="00603ED8" w:rsidRPr="00EE678B" w:rsidRDefault="00603ED8" w:rsidP="00603ED8">
      <w:pPr>
        <w:rPr>
          <w:szCs w:val="20"/>
        </w:rPr>
      </w:pPr>
      <w:r w:rsidRPr="00EE678B">
        <w:rPr>
          <w:szCs w:val="20"/>
        </w:rPr>
        <w:t>PSO TECH ADV security key holders are allowed to put a prescription on hold using the following HOLD reasons:</w:t>
      </w:r>
    </w:p>
    <w:p w:rsidR="00603ED8" w:rsidRPr="00EE678B" w:rsidRDefault="00603ED8" w:rsidP="00603ED8">
      <w:pPr>
        <w:ind w:left="1170"/>
        <w:rPr>
          <w:bCs/>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 w:rsidR="00603ED8" w:rsidRPr="00EE678B" w:rsidRDefault="00583040" w:rsidP="00603ED8">
      <w:pPr>
        <w:rPr>
          <w:szCs w:val="20"/>
        </w:rPr>
      </w:pPr>
      <w:r>
        <w:rPr>
          <w:noProof/>
        </w:rPr>
        <w:drawing>
          <wp:inline distT="0" distB="0" distL="0" distR="0">
            <wp:extent cx="464820" cy="37338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szCs w:val="20"/>
        </w:rPr>
        <w:t>Note:</w:t>
      </w:r>
      <w:r w:rsidR="00603ED8" w:rsidRPr="00EE678B">
        <w:rPr>
          <w:szCs w:val="20"/>
        </w:rPr>
        <w:t xml:space="preserve"> HOLD reason 98 requires the user to enter a HOLD comment.</w:t>
      </w:r>
    </w:p>
    <w:p w:rsidR="00603ED8" w:rsidRPr="00EE678B" w:rsidRDefault="00603ED8" w:rsidP="00603ED8">
      <w:pPr>
        <w:rPr>
          <w:szCs w:val="20"/>
        </w:rPr>
      </w:pPr>
    </w:p>
    <w:p w:rsidR="00603ED8" w:rsidRPr="00EE678B" w:rsidRDefault="00603ED8" w:rsidP="00603ED8">
      <w:pPr>
        <w:rPr>
          <w:szCs w:val="20"/>
        </w:rPr>
      </w:pPr>
      <w:r w:rsidRPr="00EE678B">
        <w:rPr>
          <w:szCs w:val="20"/>
        </w:rPr>
        <w:t>While PSORPH security key holders are allowed to remove a prescription from HOLD under any HOLD reason, PSO TECH ADV security key holders are only allowed to remove a prescription from hold under the above HOLD reasons (reasons 1,7, 8, and 98).</w:t>
      </w:r>
    </w:p>
    <w:p w:rsidR="00603ED8" w:rsidRPr="00EE678B" w:rsidRDefault="00603ED8" w:rsidP="00603ED8">
      <w:pPr>
        <w:rPr>
          <w:szCs w:val="20"/>
        </w:rPr>
      </w:pPr>
    </w:p>
    <w:p w:rsidR="00603ED8" w:rsidRPr="00EE678B" w:rsidRDefault="00603ED8" w:rsidP="008E248B">
      <w:pPr>
        <w:pStyle w:val="ExampleHeading"/>
      </w:pPr>
      <w:r w:rsidRPr="00EE678B">
        <w:t>Example: HOLD with PSORPH Security Key or PSO TECH ADV Security Key</w:t>
      </w:r>
    </w:p>
    <w:p w:rsidR="00603ED8" w:rsidRPr="00EE678B" w:rsidRDefault="00603ED8" w:rsidP="008A2DB2">
      <w:pPr>
        <w:pStyle w:val="ScreenCapture"/>
      </w:pPr>
      <w:r w:rsidRPr="00EE678B">
        <w:rPr>
          <w:b/>
          <w:bCs/>
        </w:rPr>
        <w:t>OP Medications (SUSPENDED)</w:t>
      </w:r>
      <w:r w:rsidRPr="00EE678B">
        <w:t xml:space="preserve">    May 11, 2012@10:12:56          Page:    1 of    3</w:t>
      </w:r>
    </w:p>
    <w:p w:rsidR="00603ED8" w:rsidRPr="00EE678B" w:rsidRDefault="00603ED8" w:rsidP="008A2DB2">
      <w:pPr>
        <w:pStyle w:val="ScreenCapture"/>
      </w:pPr>
      <w:r w:rsidRPr="00EE678B">
        <w:t>PAGPATNM,M                                                         &lt;A&gt;</w:t>
      </w:r>
    </w:p>
    <w:p w:rsidR="00603ED8" w:rsidRPr="00EE678B" w:rsidRDefault="00603ED8" w:rsidP="008A2DB2">
      <w:pPr>
        <w:pStyle w:val="ScreenCapture"/>
      </w:pPr>
      <w:r w:rsidRPr="00EE678B">
        <w:t xml:space="preserve">  PID: 666-00-0286                                 Ht(cm): _______ (______)  </w:t>
      </w:r>
    </w:p>
    <w:p w:rsidR="008D761B" w:rsidRDefault="00603ED8" w:rsidP="008A2DB2">
      <w:pPr>
        <w:pStyle w:val="ScreenCapture"/>
        <w:rPr>
          <w:lang w:val="en-US"/>
        </w:rPr>
      </w:pPr>
      <w:r w:rsidRPr="00EE678B">
        <w:t xml:space="preserve">  DOB: DEC 1,1900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8A2DB2">
      <w:pPr>
        <w:pStyle w:val="ScreenCapture"/>
      </w:pPr>
      <w:r>
        <w:rPr>
          <w:rFonts w:cs="Courier New"/>
          <w:lang w:val="en-US"/>
        </w:rPr>
        <w:t xml:space="preserve"> </w:t>
      </w:r>
      <w:r w:rsidRPr="00CD5A11">
        <w:rPr>
          <w:rFonts w:cs="Courier New"/>
        </w:rPr>
        <w:t>CrCL: &lt;Not Found&gt; (CREAT: Not Found)            BSA (m2): _______</w:t>
      </w:r>
      <w:r w:rsidR="00603ED8" w:rsidRPr="00EE678B">
        <w:t xml:space="preserve">  </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100002926                                                </w:t>
      </w:r>
    </w:p>
    <w:p w:rsidR="00603ED8" w:rsidRPr="00EE678B" w:rsidRDefault="00603ED8" w:rsidP="008A2DB2">
      <w:pPr>
        <w:pStyle w:val="ScreenCapture"/>
      </w:pPr>
      <w:r w:rsidRPr="00EE678B">
        <w:t xml:space="preserve"> (1) *Orderable Item: FLUOXETINE CAP,ORAL                                      </w:t>
      </w:r>
    </w:p>
    <w:p w:rsidR="00024C06" w:rsidRDefault="00603ED8" w:rsidP="008A2DB2">
      <w:pPr>
        <w:pStyle w:val="ScreenCapture"/>
      </w:pPr>
      <w:r w:rsidRPr="00EE678B">
        <w:t xml:space="preserve"> (2)       CMOP Drug: EFFEXOR </w:t>
      </w:r>
    </w:p>
    <w:p w:rsidR="00603ED8" w:rsidRPr="00EE678B" w:rsidRDefault="00024C06" w:rsidP="008A2DB2">
      <w:pPr>
        <w:pStyle w:val="ScreenCapture"/>
      </w:pPr>
      <w:r>
        <w:rPr>
          <w:lang w:val="en-US"/>
        </w:rPr>
        <w:t xml:space="preserve">                 </w:t>
      </w:r>
      <w:r>
        <w:rPr>
          <w:rFonts w:eastAsia="Courier New" w:cs="Courier New"/>
          <w:position w:val="1"/>
        </w:rPr>
        <w:t>NDC: 0005</w:t>
      </w:r>
      <w:r>
        <w:rPr>
          <w:rFonts w:eastAsia="Courier New" w:cs="Courier New"/>
          <w:spacing w:val="-1"/>
          <w:position w:val="1"/>
        </w:rPr>
        <w:t>6</w:t>
      </w:r>
      <w:r>
        <w:rPr>
          <w:rFonts w:eastAsia="Courier New" w:cs="Courier New"/>
          <w:position w:val="1"/>
        </w:rPr>
        <w:t>-017</w:t>
      </w:r>
      <w:r>
        <w:rPr>
          <w:rFonts w:eastAsia="Courier New" w:cs="Courier New"/>
          <w:spacing w:val="-1"/>
          <w:position w:val="1"/>
        </w:rPr>
        <w:t>6</w:t>
      </w:r>
      <w:r>
        <w:rPr>
          <w:rFonts w:eastAsia="Courier New" w:cs="Courier New"/>
          <w:position w:val="1"/>
        </w:rPr>
        <w:t>-75</w:t>
      </w:r>
      <w:r w:rsidR="00603ED8" w:rsidRPr="00EE678B">
        <w:t xml:space="preserve">                                                 </w:t>
      </w:r>
    </w:p>
    <w:p w:rsidR="00603ED8" w:rsidRPr="00EE678B" w:rsidRDefault="00603ED8" w:rsidP="008A2DB2">
      <w:pPr>
        <w:pStyle w:val="ScreenCapture"/>
      </w:pPr>
      <w:r w:rsidRPr="00EE678B">
        <w:t xml:space="preserve"> (3)         *Dosage: 10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1                                                        </w:t>
      </w:r>
    </w:p>
    <w:p w:rsidR="00603ED8" w:rsidRPr="00EE678B" w:rsidRDefault="00603ED8" w:rsidP="008A2DB2">
      <w:pPr>
        <w:pStyle w:val="ScreenCapture"/>
      </w:pPr>
      <w:r w:rsidRPr="00EE678B">
        <w:t xml:space="preserve">                Noun: CAPSULE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QAM                                                      </w:t>
      </w:r>
    </w:p>
    <w:p w:rsidR="00603ED8" w:rsidRPr="00EE678B" w:rsidRDefault="00603ED8" w:rsidP="008A2DB2">
      <w:pPr>
        <w:pStyle w:val="ScreenCapture"/>
      </w:pPr>
      <w:r w:rsidRPr="00EE678B">
        <w:t xml:space="preserve"> (4)Pat Instructions:                                                          </w:t>
      </w:r>
    </w:p>
    <w:p w:rsidR="00603ED8" w:rsidRPr="00EE678B" w:rsidRDefault="00603ED8" w:rsidP="008A2DB2">
      <w:pPr>
        <w:pStyle w:val="ScreenCapture"/>
      </w:pPr>
      <w:r w:rsidRPr="00EE678B">
        <w:t xml:space="preserve">                 SIG: TAKE ONE CAPSULE MOUTH EVERY MORNING                     </w:t>
      </w:r>
    </w:p>
    <w:p w:rsidR="00603ED8" w:rsidRPr="00EE678B" w:rsidRDefault="00603ED8" w:rsidP="008A2DB2">
      <w:pPr>
        <w:pStyle w:val="ScreenCapture"/>
      </w:pPr>
      <w:r w:rsidRPr="00EE678B">
        <w:t xml:space="preserve"> (5)  Patient Status: OPT NSC                                                  </w:t>
      </w:r>
    </w:p>
    <w:p w:rsidR="00603ED8" w:rsidRPr="00EE678B" w:rsidRDefault="00603ED8" w:rsidP="008A2DB2">
      <w:pPr>
        <w:pStyle w:val="ScreenCapture"/>
      </w:pPr>
      <w:r w:rsidRPr="00EE678B">
        <w:t xml:space="preserve"> (6)      Issue Date: 02/14/12              (7)  Fill Date: 05/09/12          </w:t>
      </w:r>
    </w:p>
    <w:p w:rsidR="00603ED8" w:rsidRPr="00EE678B" w:rsidRDefault="00603ED8" w:rsidP="008A2DB2">
      <w:pPr>
        <w:pStyle w:val="ScreenCapture"/>
      </w:pPr>
      <w:r w:rsidRPr="00EE678B">
        <w:t xml:space="preserve">      Last Fill Date: 05/29/12 (Mail)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HD   HD </w:t>
      </w:r>
    </w:p>
    <w:p w:rsidR="00603ED8" w:rsidRPr="00EE678B" w:rsidRDefault="00603ED8" w:rsidP="008A2DB2">
      <w:pPr>
        <w:pStyle w:val="ScreenCapture"/>
      </w:pPr>
      <w:r w:rsidRPr="00EE678B">
        <w:t>Nature of Order: WRITTEN//        W</w:t>
      </w:r>
    </w:p>
    <w:p w:rsidR="00603ED8" w:rsidRPr="00EE678B" w:rsidRDefault="00603ED8" w:rsidP="008A2DB2">
      <w:pPr>
        <w:pStyle w:val="ScreenCapture"/>
      </w:pPr>
    </w:p>
    <w:p w:rsidR="00603ED8" w:rsidRPr="00EE678B" w:rsidRDefault="00603ED8" w:rsidP="008A2DB2">
      <w:pPr>
        <w:pStyle w:val="ScreenCapture"/>
      </w:pPr>
      <w:r w:rsidRPr="00EE678B">
        <w:t>If the user has the PSORPH security key, the following HOLD reasons are available:</w:t>
      </w:r>
    </w:p>
    <w:p w:rsidR="00603ED8" w:rsidRPr="00EE678B" w:rsidRDefault="00603ED8" w:rsidP="008A2DB2">
      <w:pPr>
        <w:pStyle w:val="ScreenCapture"/>
      </w:pPr>
    </w:p>
    <w:p w:rsidR="00603ED8" w:rsidRPr="00EE678B" w:rsidRDefault="00603ED8" w:rsidP="008A2DB2">
      <w:pPr>
        <w:pStyle w:val="ScreenCapture"/>
      </w:pPr>
      <w:r w:rsidRPr="00EE678B">
        <w:t>HOLD REASON: ?</w:t>
      </w:r>
    </w:p>
    <w:p w:rsidR="00603ED8" w:rsidRPr="00EE678B" w:rsidRDefault="00603ED8" w:rsidP="008A2DB2">
      <w:pPr>
        <w:pStyle w:val="ScreenCapture"/>
      </w:pPr>
    </w:p>
    <w:p w:rsidR="00603ED8" w:rsidRPr="00EE678B" w:rsidRDefault="00603ED8" w:rsidP="008A2DB2">
      <w:pPr>
        <w:pStyle w:val="ScreenCapture"/>
      </w:pPr>
      <w:r w:rsidRPr="00EE678B">
        <w:t>Enter reason medication is placed in a 'Hold' status.</w:t>
      </w:r>
    </w:p>
    <w:p w:rsidR="00603ED8" w:rsidRPr="00EE678B" w:rsidRDefault="00603ED8" w:rsidP="008A2DB2">
      <w:pPr>
        <w:pStyle w:val="ScreenCapture"/>
      </w:pPr>
      <w:r w:rsidRPr="00EE678B">
        <w:t>Choose from:</w:t>
      </w: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8A2DB2">
      <w:pPr>
        <w:pStyle w:val="ScreenCapture"/>
      </w:pPr>
    </w:p>
    <w:p w:rsidR="00603ED8" w:rsidRPr="00EE678B" w:rsidRDefault="00603ED8" w:rsidP="008A2DB2">
      <w:pPr>
        <w:pStyle w:val="ScreenCapture"/>
      </w:pPr>
      <w:r w:rsidRPr="00EE678B">
        <w:t>If the user has the PSO TECH ADV security key, the following HOLD reasons are available:</w:t>
      </w:r>
    </w:p>
    <w:p w:rsidR="00603ED8" w:rsidRPr="00EE678B" w:rsidRDefault="00603ED8" w:rsidP="008A2DB2">
      <w:pPr>
        <w:pStyle w:val="ScreenCapture"/>
      </w:pPr>
    </w:p>
    <w:p w:rsidR="00603ED8" w:rsidRPr="00EE678B" w:rsidRDefault="00603ED8" w:rsidP="008A2DB2">
      <w:pPr>
        <w:pStyle w:val="ScreenCapture"/>
      </w:pPr>
      <w:r w:rsidRPr="00EE678B">
        <w:t>HOLD REASON: ?</w:t>
      </w:r>
    </w:p>
    <w:p w:rsidR="00603ED8" w:rsidRPr="00EE678B" w:rsidRDefault="00603ED8" w:rsidP="008A2DB2">
      <w:pPr>
        <w:pStyle w:val="ScreenCapture"/>
      </w:pPr>
    </w:p>
    <w:p w:rsidR="00603ED8" w:rsidRPr="00EE678B" w:rsidRDefault="00603ED8" w:rsidP="008A2DB2">
      <w:pPr>
        <w:pStyle w:val="ScreenCapture"/>
      </w:pPr>
      <w:r w:rsidRPr="00EE678B">
        <w:t>Enter reason medication is placed in a 'Hold' status.</w:t>
      </w:r>
    </w:p>
    <w:p w:rsidR="00603ED8" w:rsidRPr="00EE678B" w:rsidRDefault="00603ED8" w:rsidP="008A2DB2">
      <w:pPr>
        <w:pStyle w:val="ScreenCapture"/>
      </w:pPr>
      <w:r w:rsidRPr="00EE678B">
        <w:t>Choose from:</w:t>
      </w: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Pr>
        <w:rPr>
          <w:color w:val="000000"/>
        </w:rPr>
      </w:pPr>
    </w:p>
    <w:p w:rsidR="00603ED8" w:rsidRPr="00EE678B" w:rsidRDefault="00603ED8" w:rsidP="00603ED8">
      <w:pPr>
        <w:rPr>
          <w:color w:val="000000"/>
          <w:szCs w:val="24"/>
        </w:rPr>
      </w:pPr>
      <w:r w:rsidRPr="00EE678B">
        <w:rPr>
          <w:color w:val="000000"/>
          <w:szCs w:val="24"/>
        </w:rPr>
        <w:t>The same conditions apply for Unholding a prescription. Users with the PSORPH security key can unhold for the following reason:</w:t>
      </w:r>
    </w:p>
    <w:p w:rsidR="00603ED8" w:rsidRPr="00EE678B" w:rsidRDefault="00603ED8" w:rsidP="00603ED8">
      <w:pPr>
        <w:rPr>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2        DRUG-DRUG INTERACTION</w:t>
      </w:r>
    </w:p>
    <w:p w:rsidR="00603ED8" w:rsidRPr="00EE678B" w:rsidRDefault="00603ED8" w:rsidP="008A2DB2">
      <w:pPr>
        <w:pStyle w:val="ScreenCapture"/>
      </w:pPr>
      <w:r w:rsidRPr="00EE678B">
        <w:t>4        PROVIDER TO BE CONTACTED</w:t>
      </w:r>
    </w:p>
    <w:p w:rsidR="00603ED8" w:rsidRPr="00EE678B" w:rsidRDefault="00603ED8" w:rsidP="008A2DB2">
      <w:pPr>
        <w:pStyle w:val="ScreenCapture"/>
      </w:pPr>
      <w:r w:rsidRPr="00EE678B">
        <w:t>6        ADVERSE DRUG REACTION</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        CONSULT/PRIOR APPROVAL NEEDED</w:t>
      </w:r>
    </w:p>
    <w:p w:rsidR="00603ED8" w:rsidRPr="00EE678B" w:rsidRDefault="00603ED8" w:rsidP="008A2DB2">
      <w:pPr>
        <w:pStyle w:val="ScreenCapture"/>
      </w:pPr>
      <w:r w:rsidRPr="00EE678B">
        <w:t>98       OTHER/TECH (NON-CLINICAL)</w:t>
      </w:r>
    </w:p>
    <w:p w:rsidR="00603ED8" w:rsidRPr="00EE678B" w:rsidRDefault="00603ED8" w:rsidP="008A2DB2">
      <w:pPr>
        <w:pStyle w:val="ScreenCapture"/>
      </w:pPr>
      <w:r w:rsidRPr="00EE678B">
        <w:t>99       OTHER/RPH (CLINICAL)</w:t>
      </w:r>
    </w:p>
    <w:p w:rsidR="00603ED8" w:rsidRPr="00EE678B" w:rsidRDefault="00603ED8" w:rsidP="00603ED8">
      <w:pPr>
        <w:rPr>
          <w:color w:val="000000"/>
          <w:szCs w:val="24"/>
        </w:rPr>
      </w:pPr>
    </w:p>
    <w:p w:rsidR="00603ED8" w:rsidRPr="00EE678B" w:rsidRDefault="00603ED8" w:rsidP="00603ED8">
      <w:pPr>
        <w:rPr>
          <w:color w:val="000000"/>
          <w:szCs w:val="24"/>
        </w:rPr>
      </w:pPr>
      <w:r w:rsidRPr="00EE678B">
        <w:rPr>
          <w:color w:val="000000"/>
          <w:szCs w:val="24"/>
        </w:rPr>
        <w:t>Users with only the PSO TECH ADV security key can unhold for the following reasons:</w:t>
      </w:r>
    </w:p>
    <w:p w:rsidR="00603ED8" w:rsidRPr="00EE678B" w:rsidRDefault="00603ED8" w:rsidP="00603ED8">
      <w:pPr>
        <w:rPr>
          <w:color w:val="000000"/>
          <w:szCs w:val="24"/>
        </w:rPr>
      </w:pPr>
    </w:p>
    <w:p w:rsidR="00603ED8" w:rsidRPr="00EE678B" w:rsidRDefault="00603ED8" w:rsidP="008A2DB2">
      <w:pPr>
        <w:pStyle w:val="ScreenCapture"/>
      </w:pPr>
      <w:r w:rsidRPr="00EE678B">
        <w:t>1        INSUFFICIENT QTY IN STOCK</w:t>
      </w:r>
    </w:p>
    <w:p w:rsidR="00603ED8" w:rsidRPr="00EE678B" w:rsidRDefault="00603ED8" w:rsidP="008A2DB2">
      <w:pPr>
        <w:pStyle w:val="ScreenCapture"/>
      </w:pPr>
      <w:r w:rsidRPr="00EE678B">
        <w:t>7        BAD ADDRESS</w:t>
      </w:r>
    </w:p>
    <w:p w:rsidR="00603ED8" w:rsidRPr="00EE678B" w:rsidRDefault="00603ED8" w:rsidP="008A2DB2">
      <w:pPr>
        <w:pStyle w:val="ScreenCapture"/>
      </w:pPr>
      <w:r w:rsidRPr="00EE678B">
        <w:t>8        PER PATIENT REQUEST</w:t>
      </w:r>
    </w:p>
    <w:p w:rsidR="00603ED8" w:rsidRPr="00EE678B" w:rsidRDefault="00603ED8" w:rsidP="008A2DB2">
      <w:pPr>
        <w:pStyle w:val="ScreenCapture"/>
      </w:pPr>
      <w:r w:rsidRPr="00EE678B">
        <w:t>98       OTHER/TECH (NON-CLINICAL)</w:t>
      </w:r>
    </w:p>
    <w:p w:rsidR="00603ED8" w:rsidRPr="00EE678B" w:rsidRDefault="00603ED8" w:rsidP="00603ED8">
      <w:pPr>
        <w:rPr>
          <w:szCs w:val="20"/>
        </w:rPr>
      </w:pPr>
    </w:p>
    <w:p w:rsidR="00603ED8" w:rsidRPr="00EE678B" w:rsidRDefault="00603ED8" w:rsidP="00603ED8">
      <w:pPr>
        <w:rPr>
          <w:szCs w:val="20"/>
        </w:rPr>
      </w:pPr>
      <w:r w:rsidRPr="00EE678B">
        <w:rPr>
          <w:szCs w:val="20"/>
        </w:rPr>
        <w:t>Note: If a user does not have a PSORPH security key and tries to unhold a prescription, the message “</w:t>
      </w:r>
      <w:r w:rsidRPr="00EE678B">
        <w:rPr>
          <w:rFonts w:ascii="Courier New" w:hAnsi="Courier New" w:cs="Courier New"/>
          <w:b/>
          <w:bCs/>
          <w:sz w:val="20"/>
          <w:szCs w:val="20"/>
        </w:rPr>
        <w:t>The HOLD can only be removed by a pharmacist”</w:t>
      </w:r>
      <w:r w:rsidRPr="00EE678B">
        <w:rPr>
          <w:rFonts w:ascii="Courier New" w:hAnsi="Courier New" w:cs="Courier New"/>
          <w:b/>
          <w:bCs/>
          <w:color w:val="00B050"/>
          <w:sz w:val="20"/>
          <w:szCs w:val="20"/>
        </w:rPr>
        <w:t xml:space="preserve"> </w:t>
      </w:r>
      <w:r w:rsidRPr="00EE678B">
        <w:rPr>
          <w:bCs/>
        </w:rPr>
        <w:t>is displayed.</w:t>
      </w:r>
    </w:p>
    <w:p w:rsidR="00603ED8" w:rsidRPr="00EE678B" w:rsidRDefault="00603ED8" w:rsidP="00603ED8">
      <w:pPr>
        <w:rPr>
          <w:szCs w:val="20"/>
        </w:rPr>
      </w:pPr>
    </w:p>
    <w:p w:rsidR="00603ED8" w:rsidRPr="00EE678B" w:rsidRDefault="00603ED8" w:rsidP="00603ED8">
      <w:pPr>
        <w:rPr>
          <w:szCs w:val="20"/>
        </w:rPr>
      </w:pPr>
      <w:r w:rsidRPr="00EE678B">
        <w:rPr>
          <w:szCs w:val="20"/>
        </w:rPr>
        <w:t>Each time a user holds or unholds a prescription, an entry is created in the Activity Log. These entries include HOLD COMMENTS and the HOLD REASON when a prescription is placed on HOLD and UNHOLD COMMENTS when the prescription is removed from HOLD. Again, HOLD reasons 98 and 99 require the user to enter a HOLD comment.</w:t>
      </w:r>
    </w:p>
    <w:p w:rsidR="00603ED8" w:rsidRPr="00EE678B" w:rsidRDefault="00603ED8" w:rsidP="00603ED8">
      <w:pPr>
        <w:jc w:val="center"/>
        <w:rPr>
          <w:color w:val="000000"/>
          <w:szCs w:val="20"/>
        </w:rPr>
      </w:pPr>
    </w:p>
    <w:p w:rsidR="00603ED8" w:rsidRPr="00EE678B" w:rsidRDefault="00603ED8" w:rsidP="008E248B">
      <w:pPr>
        <w:pStyle w:val="ExampleHeading"/>
        <w:rPr>
          <w:rFonts w:eastAsia="MS Mincho"/>
        </w:rPr>
      </w:pPr>
      <w:r w:rsidRPr="00EE678B">
        <w:rPr>
          <w:rFonts w:eastAsia="MS Mincho"/>
        </w:rPr>
        <w:t>Example: Activity Log with HOLD/UNHOLD Comments</w:t>
      </w:r>
    </w:p>
    <w:p w:rsidR="00603ED8" w:rsidRPr="00EE678B" w:rsidRDefault="00603ED8" w:rsidP="008A2DB2">
      <w:pPr>
        <w:pStyle w:val="ScreenCapture"/>
      </w:pPr>
      <w:r w:rsidRPr="00EE678B">
        <w:t xml:space="preserve">Activity Log:                                                      </w:t>
      </w:r>
    </w:p>
    <w:p w:rsidR="00603ED8" w:rsidRPr="00EE678B" w:rsidRDefault="00603ED8" w:rsidP="008A2DB2">
      <w:pPr>
        <w:pStyle w:val="ScreenCapture"/>
      </w:pPr>
      <w:r w:rsidRPr="00EE678B">
        <w:t xml:space="preserve">      #   Date        Reason         Rx Ref         Initiator Of Activity</w:t>
      </w:r>
    </w:p>
    <w:p w:rsidR="00603ED8" w:rsidRPr="00EE678B" w:rsidRDefault="00603ED8" w:rsidP="008A2DB2">
      <w:pPr>
        <w:pStyle w:val="ScreenCapture"/>
      </w:pPr>
      <w:r w:rsidRPr="00EE678B">
        <w:t xml:space="preserve">      ...                                                               </w:t>
      </w:r>
    </w:p>
    <w:p w:rsidR="00603ED8" w:rsidRPr="00EE678B" w:rsidRDefault="00603ED8" w:rsidP="008A2DB2">
      <w:pPr>
        <w:pStyle w:val="ScreenCapture"/>
      </w:pPr>
      <w:r w:rsidRPr="00EE678B">
        <w:t xml:space="preserve">      8   05/10/12    HOLD           REFILL 1       USER,PHARMACY        </w:t>
      </w:r>
    </w:p>
    <w:p w:rsidR="00603ED8" w:rsidRPr="00EE678B" w:rsidRDefault="00603ED8" w:rsidP="008A2DB2">
      <w:pPr>
        <w:pStyle w:val="ScreenCapture"/>
      </w:pPr>
      <w:r w:rsidRPr="00EE678B">
        <w:t xml:space="preserve">      Comments: Rx placed on HOLD (Reason: BAD ADDRESS) and removed from </w:t>
      </w:r>
    </w:p>
    <w:p w:rsidR="00603ED8" w:rsidRPr="00EE678B" w:rsidRDefault="00603ED8" w:rsidP="008A2DB2">
      <w:pPr>
        <w:pStyle w:val="ScreenCapture"/>
      </w:pPr>
      <w:r w:rsidRPr="00EE678B">
        <w:t xml:space="preserve">               SUSPENSE - HOLD COMMENTS ENTERED BY THE USER MANUALLY.  </w:t>
      </w:r>
    </w:p>
    <w:p w:rsidR="00603ED8" w:rsidRPr="00EE678B" w:rsidRDefault="00603ED8" w:rsidP="008A2DB2">
      <w:pPr>
        <w:pStyle w:val="ScreenCapture"/>
      </w:pPr>
      <w:r w:rsidRPr="00EE678B">
        <w:t xml:space="preserve">      ...                                                               </w:t>
      </w:r>
    </w:p>
    <w:p w:rsidR="00603ED8" w:rsidRPr="00EE678B" w:rsidRDefault="00603ED8" w:rsidP="008A2DB2">
      <w:pPr>
        <w:pStyle w:val="ScreenCapture"/>
      </w:pPr>
      <w:r w:rsidRPr="00EE678B">
        <w:t xml:space="preserve">      9   05/10/12    UNHOLD         REFILL 1       USER,PHARMACY        </w:t>
      </w:r>
    </w:p>
    <w:p w:rsidR="00603ED8" w:rsidRPr="00EE678B" w:rsidRDefault="00603ED8" w:rsidP="008A2DB2">
      <w:pPr>
        <w:pStyle w:val="ScreenCapture"/>
      </w:pPr>
      <w:r w:rsidRPr="00EE678B">
        <w:t xml:space="preserve">      Comments: Rx Removed from HOLD - UNHOLD COMMENTS ENTERED BY THE USER</w:t>
      </w:r>
    </w:p>
    <w:p w:rsidR="00603ED8" w:rsidRPr="00EE678B" w:rsidRDefault="00603ED8" w:rsidP="008A2DB2">
      <w:pPr>
        <w:pStyle w:val="ScreenCapture"/>
      </w:pPr>
      <w:r w:rsidRPr="00EE678B">
        <w:t xml:space="preserve">                WHEN REMOVING THE RX FROM HOLD.</w:t>
      </w:r>
    </w:p>
    <w:p w:rsidR="00603ED8" w:rsidRPr="00EE678B" w:rsidRDefault="00603ED8" w:rsidP="00603ED8">
      <w:pPr>
        <w:rPr>
          <w:color w:val="000000"/>
        </w:rPr>
      </w:pPr>
    </w:p>
    <w:p w:rsidR="00603ED8" w:rsidRPr="00EE678B" w:rsidRDefault="00603ED8" w:rsidP="000A0A20">
      <w:pPr>
        <w:pStyle w:val="Heading3"/>
      </w:pPr>
      <w:bookmarkStart w:id="4949" w:name="_Toc280701297"/>
      <w:bookmarkStart w:id="4950" w:name="_Toc299044468"/>
      <w:bookmarkStart w:id="4951" w:name="_Toc280853637"/>
      <w:bookmarkStart w:id="4952" w:name="_Toc303286204"/>
      <w:bookmarkStart w:id="4953" w:name="_Toc339962089"/>
      <w:bookmarkStart w:id="4954" w:name="_Toc339962603"/>
      <w:bookmarkStart w:id="4955" w:name="_Toc340138748"/>
      <w:bookmarkStart w:id="4956" w:name="_Toc340139019"/>
      <w:bookmarkStart w:id="4957" w:name="_Toc340139298"/>
      <w:bookmarkStart w:id="4958" w:name="_Toc340143912"/>
      <w:bookmarkStart w:id="4959" w:name="_Toc340144169"/>
      <w:bookmarkStart w:id="4960" w:name="_Toc4140485"/>
      <w:r w:rsidRPr="00EE678B">
        <w:t>Renewing a Prescription</w:t>
      </w:r>
      <w:bookmarkEnd w:id="4949"/>
      <w:bookmarkEnd w:id="4950"/>
      <w:bookmarkEnd w:id="4951"/>
      <w:bookmarkEnd w:id="4952"/>
      <w:bookmarkEnd w:id="4953"/>
      <w:bookmarkEnd w:id="4954"/>
      <w:bookmarkEnd w:id="4955"/>
      <w:bookmarkEnd w:id="4956"/>
      <w:bookmarkEnd w:id="4957"/>
      <w:bookmarkEnd w:id="4958"/>
      <w:bookmarkEnd w:id="4959"/>
      <w:bookmarkEnd w:id="4960"/>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This action allows the pharmacy manager, pharmacist, or pharmacy technician to process renewals for existing orders.</w:t>
      </w:r>
    </w:p>
    <w:p w:rsidR="00603ED8" w:rsidRPr="00EE678B" w:rsidRDefault="00603ED8" w:rsidP="00603ED8">
      <w:pPr>
        <w:rPr>
          <w:color w:val="000000"/>
          <w:szCs w:val="20"/>
        </w:rPr>
      </w:pPr>
    </w:p>
    <w:p w:rsidR="00603ED8" w:rsidRPr="00EE678B" w:rsidRDefault="00603ED8" w:rsidP="008E248B">
      <w:pPr>
        <w:pStyle w:val="ExampleHeading"/>
      </w:pPr>
      <w:bookmarkStart w:id="4961" w:name="Page_280"/>
      <w:bookmarkStart w:id="4962" w:name="Page_279"/>
      <w:bookmarkEnd w:id="4961"/>
      <w:bookmarkEnd w:id="4962"/>
      <w:r w:rsidRPr="00EE678B">
        <w:t>Example: Renewing a Prescription</w:t>
      </w:r>
    </w:p>
    <w:p w:rsidR="00603ED8" w:rsidRPr="00EE678B" w:rsidRDefault="00603ED8" w:rsidP="00D7570F">
      <w:pPr>
        <w:keepNext/>
        <w:keepLines/>
        <w:spacing w:after="120"/>
        <w:rPr>
          <w:i/>
          <w:color w:val="000000"/>
          <w:szCs w:val="20"/>
        </w:rPr>
      </w:pPr>
      <w:r w:rsidRPr="00EE678B">
        <w:rPr>
          <w:i/>
          <w:color w:val="000000"/>
          <w:szCs w:val="20"/>
        </w:rPr>
        <w:t>[This example begins after an order is selected from the Medication Profile screen.]</w:t>
      </w:r>
    </w:p>
    <w:p w:rsidR="00603ED8" w:rsidRPr="00EE678B" w:rsidRDefault="00603ED8" w:rsidP="008A2DB2">
      <w:pPr>
        <w:pStyle w:val="ScreenCapture"/>
      </w:pPr>
      <w:r w:rsidRPr="00EE678B">
        <w:t>OP Medications (ACTIVE)       Jun 04, 2006 16:14:40          Page:    1 of    3</w:t>
      </w:r>
    </w:p>
    <w:p w:rsidR="00603ED8" w:rsidRPr="00EE678B" w:rsidRDefault="00603ED8" w:rsidP="008A2DB2">
      <w:pPr>
        <w:pStyle w:val="ScreenCapture"/>
      </w:pPr>
      <w:r w:rsidRPr="00EE678B">
        <w:t xml:space="preserve">OPPATIENT29,ONE                                                        </w:t>
      </w:r>
      <w:r w:rsidRPr="00EE678B">
        <w:rPr>
          <w:color w:val="FFFFFF"/>
          <w:shd w:val="clear" w:color="auto" w:fill="000000"/>
        </w:rPr>
        <w:t>&lt;A&gt;</w:t>
      </w:r>
    </w:p>
    <w:p w:rsidR="00603ED8" w:rsidRPr="00EE678B" w:rsidRDefault="00603ED8" w:rsidP="008A2DB2">
      <w:pPr>
        <w:pStyle w:val="ScreenCapture"/>
      </w:pPr>
      <w:r w:rsidRPr="00EE678B">
        <w:t xml:space="preserve">  PID: 000-87-6543                                 Ht(cm): 175.26 (06/07/2000)</w:t>
      </w:r>
    </w:p>
    <w:p w:rsidR="008D761B" w:rsidRDefault="00603ED8" w:rsidP="008D761B">
      <w:pPr>
        <w:pStyle w:val="ScreenCapture"/>
        <w:rPr>
          <w:lang w:val="en-US"/>
        </w:rPr>
      </w:pPr>
      <w:r w:rsidRPr="00EE678B">
        <w:t xml:space="preserve">  DOB: SEP 12,1919 (81)                            Wt(kg): 79.09 (06/07/2000)</w:t>
      </w:r>
    </w:p>
    <w:p w:rsidR="008D761B" w:rsidRDefault="008D761B" w:rsidP="008D761B">
      <w:pPr>
        <w:pStyle w:val="ScreenCapture"/>
        <w:rPr>
          <w:lang w:val="en-US"/>
        </w:rPr>
      </w:pPr>
      <w:r>
        <w:rPr>
          <w:lang w:val="en-US"/>
        </w:rPr>
        <w:t xml:space="preserve">  </w:t>
      </w:r>
      <w:r w:rsidRPr="00E97BFB">
        <w:t xml:space="preserve">SEX: MALE                   </w:t>
      </w:r>
    </w:p>
    <w:p w:rsidR="008D761B" w:rsidRPr="00D7570F" w:rsidRDefault="008D761B" w:rsidP="008D761B">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603ED8" w:rsidRPr="00EE678B" w:rsidRDefault="00603ED8" w:rsidP="008A2DB2">
      <w:pPr>
        <w:pStyle w:val="ScreenCapture"/>
      </w:pPr>
      <w:r w:rsidRPr="00EE678B">
        <w:t xml:space="preserve">                                                                               </w:t>
      </w:r>
    </w:p>
    <w:p w:rsidR="00603ED8" w:rsidRPr="00EE678B" w:rsidRDefault="00603ED8" w:rsidP="008A2DB2">
      <w:pPr>
        <w:pStyle w:val="ScreenCapture"/>
      </w:pPr>
      <w:r w:rsidRPr="00EE678B">
        <w:t xml:space="preserve">                Rx #: 503910                                                   </w:t>
      </w:r>
    </w:p>
    <w:p w:rsidR="00603ED8" w:rsidRPr="00EE678B" w:rsidRDefault="00603ED8" w:rsidP="008A2DB2">
      <w:pPr>
        <w:pStyle w:val="ScreenCapture"/>
      </w:pPr>
      <w:r w:rsidRPr="00EE678B">
        <w:t xml:space="preserve"> (1) *Orderable Item: AMPICILLIN CAP,ORAL ***(N/F)***                          </w:t>
      </w:r>
    </w:p>
    <w:p w:rsidR="00024C06" w:rsidRDefault="00603ED8" w:rsidP="008A2DB2">
      <w:pPr>
        <w:pStyle w:val="ScreenCapture"/>
      </w:pPr>
      <w:r w:rsidRPr="00EE678B">
        <w:t xml:space="preserve"> (2)            Drug: AMPICILLIN 250MG CAP ***(N/F)*** </w:t>
      </w:r>
    </w:p>
    <w:p w:rsidR="00603ED8" w:rsidRPr="00EE678B" w:rsidRDefault="00024C06" w:rsidP="008A2DB2">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8A2DB2">
      <w:pPr>
        <w:pStyle w:val="ScreenCapture"/>
      </w:pPr>
      <w:r w:rsidRPr="00EE678B">
        <w:t xml:space="preserve"> (3)         *Dosage: 500 (MG)                                                 </w:t>
      </w:r>
    </w:p>
    <w:p w:rsidR="00603ED8" w:rsidRPr="00EE678B" w:rsidRDefault="00603ED8" w:rsidP="008A2DB2">
      <w:pPr>
        <w:pStyle w:val="ScreenCapture"/>
      </w:pPr>
      <w:r w:rsidRPr="00EE678B">
        <w:t xml:space="preserve">                Verb: TAKE                                                     </w:t>
      </w:r>
    </w:p>
    <w:p w:rsidR="00603ED8" w:rsidRPr="00EE678B" w:rsidRDefault="00603ED8" w:rsidP="008A2DB2">
      <w:pPr>
        <w:pStyle w:val="ScreenCapture"/>
      </w:pPr>
      <w:r w:rsidRPr="00EE678B">
        <w:t xml:space="preserve">      Dispense Units: 2                                                        </w:t>
      </w:r>
    </w:p>
    <w:p w:rsidR="00603ED8" w:rsidRPr="00EE678B" w:rsidRDefault="00603ED8" w:rsidP="008A2DB2">
      <w:pPr>
        <w:pStyle w:val="ScreenCapture"/>
      </w:pPr>
      <w:r w:rsidRPr="00EE678B">
        <w:t xml:space="preserve">                Noun: CAPSULES                                                 </w:t>
      </w:r>
    </w:p>
    <w:p w:rsidR="00603ED8" w:rsidRPr="00EE678B" w:rsidRDefault="00603ED8" w:rsidP="008A2DB2">
      <w:pPr>
        <w:pStyle w:val="ScreenCapture"/>
      </w:pPr>
      <w:r w:rsidRPr="00EE678B">
        <w:t xml:space="preserve">              *Route: ORAL                                                     </w:t>
      </w:r>
    </w:p>
    <w:p w:rsidR="00603ED8" w:rsidRPr="00EE678B" w:rsidRDefault="00603ED8" w:rsidP="008A2DB2">
      <w:pPr>
        <w:pStyle w:val="ScreenCapture"/>
      </w:pPr>
      <w:r w:rsidRPr="00EE678B">
        <w:t xml:space="preserve">           *Schedule: QID                                                      </w:t>
      </w:r>
    </w:p>
    <w:p w:rsidR="00603ED8" w:rsidRPr="00EE678B" w:rsidRDefault="00603ED8" w:rsidP="008A2DB2">
      <w:pPr>
        <w:pStyle w:val="ScreenCapture"/>
      </w:pPr>
      <w:r w:rsidRPr="00EE678B">
        <w:t xml:space="preserve">           *Duration: 10D (DAYS)                                               </w:t>
      </w:r>
    </w:p>
    <w:p w:rsidR="00603ED8" w:rsidRPr="00EE678B" w:rsidRDefault="00603ED8" w:rsidP="008A2DB2">
      <w:pPr>
        <w:pStyle w:val="ScreenCapture"/>
      </w:pPr>
      <w:r w:rsidRPr="00EE678B">
        <w:t xml:space="preserve"> (4)Pat Instructions: with food                                                </w:t>
      </w:r>
    </w:p>
    <w:p w:rsidR="00603ED8" w:rsidRPr="00EE678B" w:rsidRDefault="00603ED8" w:rsidP="008A2DB2">
      <w:pPr>
        <w:pStyle w:val="ScreenCapture"/>
      </w:pPr>
      <w:r w:rsidRPr="00EE678B">
        <w:t xml:space="preserve">                 SIG: TAKE TWO CAPSULES BY MOUTH FOUR TIMES A DAY FOR 10 DAYS  </w:t>
      </w:r>
    </w:p>
    <w:p w:rsidR="00603ED8" w:rsidRPr="00EE678B" w:rsidRDefault="00603ED8" w:rsidP="008A2DB2">
      <w:pPr>
        <w:pStyle w:val="ScreenCapture"/>
      </w:pPr>
      <w:r w:rsidRPr="00EE678B">
        <w:t xml:space="preserve">                      WITH FOOD                                                </w:t>
      </w:r>
    </w:p>
    <w:p w:rsidR="00603ED8" w:rsidRPr="00EE678B" w:rsidRDefault="00603ED8" w:rsidP="008A2DB2">
      <w:pPr>
        <w:pStyle w:val="ScreenCapture"/>
      </w:pPr>
      <w:r w:rsidRPr="00EE678B">
        <w:t xml:space="preserve"> (5)  Patient Status: SERVICE CONNECTED                                        </w:t>
      </w:r>
    </w:p>
    <w:p w:rsidR="00603ED8" w:rsidRPr="00EE678B" w:rsidRDefault="00603ED8" w:rsidP="008A2DB2">
      <w:pPr>
        <w:pStyle w:val="ScreenCapture"/>
      </w:pPr>
      <w:r w:rsidRPr="00EE678B">
        <w:t xml:space="preserve">+         Enter ?? for more actions                                            </w:t>
      </w:r>
    </w:p>
    <w:p w:rsidR="00603ED8" w:rsidRPr="00EE678B" w:rsidRDefault="00603ED8" w:rsidP="008A2DB2">
      <w:pPr>
        <w:pStyle w:val="ScreenCapture"/>
      </w:pPr>
      <w:r w:rsidRPr="00EE678B">
        <w:t>DC   Discontinue          PR   Partial              RL   Release</w:t>
      </w:r>
    </w:p>
    <w:p w:rsidR="00603ED8" w:rsidRPr="00EE678B" w:rsidRDefault="00603ED8" w:rsidP="008A2DB2">
      <w:pPr>
        <w:pStyle w:val="ScreenCapture"/>
      </w:pPr>
      <w:r w:rsidRPr="00EE678B">
        <w:t>ED   Edit                 RF  (Refill)             RN   Renew</w:t>
      </w:r>
    </w:p>
    <w:p w:rsidR="00603ED8" w:rsidRPr="00EE678B" w:rsidRDefault="00603ED8" w:rsidP="008A2DB2">
      <w:pPr>
        <w:pStyle w:val="ScreenCapture"/>
      </w:pPr>
      <w:r w:rsidRPr="00EE678B">
        <w:t xml:space="preserve">Select Action: Next Screen// </w:t>
      </w:r>
      <w:r w:rsidRPr="00EE678B">
        <w:rPr>
          <w:b/>
          <w:bCs/>
        </w:rPr>
        <w:t>RN</w:t>
      </w:r>
      <w:r w:rsidRPr="00EE678B">
        <w:t xml:space="preserve">   Renew </w:t>
      </w:r>
    </w:p>
    <w:p w:rsidR="00603ED8" w:rsidRPr="00EE678B" w:rsidRDefault="00603ED8" w:rsidP="008A2DB2">
      <w:pPr>
        <w:pStyle w:val="ScreenCapture"/>
      </w:pPr>
      <w:r w:rsidRPr="00EE678B">
        <w:t xml:space="preserve">FILL DATE: (6/4/2006 - 7/4/2006): TODAY// </w:t>
      </w:r>
      <w:r w:rsidRPr="00EE678B">
        <w:rPr>
          <w:b/>
        </w:rPr>
        <w:t>&lt;Enter&gt;</w:t>
      </w:r>
      <w:r w:rsidRPr="00EE678B">
        <w:t xml:space="preserve"> (JUN 04, 2006)</w:t>
      </w:r>
    </w:p>
    <w:p w:rsidR="00603ED8" w:rsidRPr="00EE678B" w:rsidRDefault="00603ED8" w:rsidP="008A2DB2">
      <w:pPr>
        <w:pStyle w:val="ScreenCapture"/>
      </w:pPr>
      <w:r w:rsidRPr="00EE678B">
        <w:t xml:space="preserve">MAIL/WINDOW: WINDOW// </w:t>
      </w:r>
      <w:r w:rsidRPr="00EE678B">
        <w:rPr>
          <w:b/>
        </w:rPr>
        <w:t>&lt;Enter&gt;</w:t>
      </w:r>
      <w:r w:rsidRPr="00EE678B">
        <w:t xml:space="preserve">  WINDOW</w:t>
      </w:r>
    </w:p>
    <w:p w:rsidR="00603ED8" w:rsidRPr="00EE678B" w:rsidRDefault="00603ED8" w:rsidP="008A2DB2">
      <w:pPr>
        <w:pStyle w:val="ScreenCapture"/>
      </w:pPr>
      <w:r w:rsidRPr="00EE678B">
        <w:t xml:space="preserve">METHOD OF PICK-UP:   </w:t>
      </w:r>
      <w:r w:rsidRPr="00EE678B">
        <w:rPr>
          <w:b/>
        </w:rPr>
        <w:t>&lt;Enter&gt;</w:t>
      </w:r>
      <w:r w:rsidRPr="00EE678B">
        <w:t xml:space="preserve">     </w:t>
      </w:r>
    </w:p>
    <w:p w:rsidR="00603ED8" w:rsidRPr="00EE678B" w:rsidRDefault="00603ED8" w:rsidP="008A2DB2">
      <w:pPr>
        <w:pStyle w:val="ScreenCapture"/>
      </w:pPr>
      <w:r w:rsidRPr="00EE678B">
        <w:t xml:space="preserve">Nature of Order: WRITTEN// </w:t>
      </w:r>
      <w:r w:rsidRPr="00EE678B">
        <w:rPr>
          <w:b/>
        </w:rPr>
        <w:t>&lt;Enter&gt;</w:t>
      </w:r>
      <w:r w:rsidRPr="00EE678B">
        <w:t xml:space="preserve">       W</w:t>
      </w:r>
    </w:p>
    <w:p w:rsidR="00603ED8" w:rsidRPr="00EE678B" w:rsidRDefault="00603ED8" w:rsidP="008A2DB2">
      <w:pPr>
        <w:pStyle w:val="ScreenCapture"/>
      </w:pPr>
      <w:r w:rsidRPr="00EE678B">
        <w:t xml:space="preserve">WAS THE PATIENT COUNSELED: NO// </w:t>
      </w:r>
      <w:r w:rsidRPr="00EE678B">
        <w:rPr>
          <w:b/>
        </w:rPr>
        <w:t>&lt;Enter&gt;</w:t>
      </w:r>
      <w:r w:rsidRPr="00EE678B">
        <w:t xml:space="preserve"> NO</w:t>
      </w:r>
    </w:p>
    <w:p w:rsidR="00603ED8" w:rsidRPr="00EE678B" w:rsidRDefault="00603ED8" w:rsidP="008A2DB2">
      <w:pPr>
        <w:pStyle w:val="ScreenCapture"/>
      </w:pPr>
    </w:p>
    <w:p w:rsidR="00603ED8" w:rsidRPr="00EE678B" w:rsidRDefault="00603ED8" w:rsidP="008A2DB2">
      <w:pPr>
        <w:pStyle w:val="ScreenCapture"/>
      </w:pPr>
      <w:r w:rsidRPr="00EE678B">
        <w:t xml:space="preserve">Do you want to enter a Progress Note? No// </w:t>
      </w:r>
      <w:r w:rsidRPr="00EE678B">
        <w:rPr>
          <w:b/>
        </w:rPr>
        <w:t>&lt;Enter&gt;</w:t>
      </w:r>
      <w:r w:rsidRPr="00EE678B">
        <w:t xml:space="preserve">  NO</w:t>
      </w:r>
    </w:p>
    <w:p w:rsidR="00603ED8" w:rsidRPr="00EE678B" w:rsidRDefault="00603ED8" w:rsidP="008A2DB2">
      <w:pPr>
        <w:pStyle w:val="ScreenCapture"/>
      </w:pPr>
    </w:p>
    <w:p w:rsidR="00603ED8" w:rsidRPr="00EE678B" w:rsidRDefault="00603ED8" w:rsidP="008A2DB2">
      <w:pPr>
        <w:pStyle w:val="ScreenCapture"/>
      </w:pPr>
      <w:r w:rsidRPr="00EE678B">
        <w:t>Now Renewing Rx # 503910   Drug: AMPICILLIN 250MG CAP</w:t>
      </w:r>
    </w:p>
    <w:p w:rsidR="00603ED8" w:rsidRPr="00EE678B" w:rsidRDefault="00603ED8" w:rsidP="008A2DB2">
      <w:pPr>
        <w:pStyle w:val="ScreenCapture"/>
      </w:pPr>
    </w:p>
    <w:p w:rsidR="00E97D82" w:rsidRPr="00B31611" w:rsidRDefault="00E97D82" w:rsidP="00E97D82">
      <w:pPr>
        <w:pStyle w:val="ScreenCapture"/>
      </w:pPr>
      <w:r w:rsidRPr="00B31611">
        <w:t>Now doing remote order checks. Please wait...</w:t>
      </w:r>
    </w:p>
    <w:p w:rsidR="00E97D82" w:rsidRPr="00B31611" w:rsidRDefault="00E97D82" w:rsidP="00E97D82">
      <w:pPr>
        <w:pStyle w:val="ScreenCapture"/>
      </w:pPr>
    </w:p>
    <w:p w:rsidR="00E97D82" w:rsidRPr="00B31611" w:rsidRDefault="00E97D82" w:rsidP="00E97D82">
      <w:pPr>
        <w:pStyle w:val="ScreenCapture"/>
      </w:pPr>
      <w:r w:rsidRPr="00B31611">
        <w:t>Now doing allergy checks.  Please wait...</w:t>
      </w:r>
    </w:p>
    <w:p w:rsidR="00E97D82" w:rsidRPr="00B31611" w:rsidRDefault="00E97D82" w:rsidP="00E97D82">
      <w:pPr>
        <w:pStyle w:val="ScreenCapture"/>
      </w:pPr>
    </w:p>
    <w:p w:rsidR="00E97D82" w:rsidRPr="00B31611" w:rsidRDefault="00E97D82" w:rsidP="00E97D82">
      <w:pPr>
        <w:pStyle w:val="ScreenCapture"/>
      </w:pPr>
      <w:r w:rsidRPr="00B31611">
        <w:t>Now processing Clinical Reminder Order Checks. Please wait ...</w:t>
      </w:r>
    </w:p>
    <w:p w:rsidR="00E97D82" w:rsidRPr="00B31611" w:rsidRDefault="00E97D82" w:rsidP="00E97D82">
      <w:pPr>
        <w:pStyle w:val="ScreenCapture"/>
      </w:pPr>
    </w:p>
    <w:p w:rsidR="00E97D82" w:rsidRPr="00B31611" w:rsidRDefault="00E97D82" w:rsidP="00E97D82">
      <w:pPr>
        <w:pStyle w:val="ScreenCapture"/>
      </w:pPr>
      <w:r w:rsidRPr="00B31611">
        <w:t>Now Processing Enhanced Order Checks!  Please wait...</w:t>
      </w:r>
    </w:p>
    <w:p w:rsidR="00603ED8" w:rsidRPr="00EE678B" w:rsidRDefault="00603ED8" w:rsidP="008A2DB2">
      <w:pPr>
        <w:pStyle w:val="ScreenCapture"/>
      </w:pPr>
    </w:p>
    <w:p w:rsidR="00603ED8" w:rsidRPr="00EE678B" w:rsidRDefault="00603ED8" w:rsidP="008A2DB2">
      <w:pPr>
        <w:pStyle w:val="ScreenCapture"/>
      </w:pPr>
    </w:p>
    <w:p w:rsidR="00603ED8" w:rsidRPr="00EE678B" w:rsidRDefault="00603ED8" w:rsidP="008A2DB2">
      <w:pPr>
        <w:pStyle w:val="ScreenCapture"/>
      </w:pPr>
      <w:r w:rsidRPr="00EE678B">
        <w:t>503910A      AMPICILLIN 250MG CAP              QTY: 80</w:t>
      </w:r>
    </w:p>
    <w:p w:rsidR="00603ED8" w:rsidRPr="00EE678B" w:rsidRDefault="00603ED8" w:rsidP="008A2DB2">
      <w:pPr>
        <w:pStyle w:val="ScreenCapture"/>
      </w:pPr>
      <w:r w:rsidRPr="00EE678B">
        <w:t># OF REFILLS: 0  ISSUED: 06-04-01</w:t>
      </w:r>
    </w:p>
    <w:p w:rsidR="00603ED8" w:rsidRPr="00EE678B" w:rsidRDefault="00603ED8" w:rsidP="008A2DB2">
      <w:pPr>
        <w:pStyle w:val="ScreenCapture"/>
      </w:pPr>
      <w:r w:rsidRPr="00EE678B">
        <w:t>SIG: TAKE TWO CAPSULES BY MOUTH FOUR TIMES A DAY FOR 10 DAYS WITH FOOD</w:t>
      </w:r>
    </w:p>
    <w:p w:rsidR="00603ED8" w:rsidRPr="00EE678B" w:rsidRDefault="00603ED8" w:rsidP="008A2DB2">
      <w:pPr>
        <w:pStyle w:val="ScreenCapture"/>
      </w:pPr>
      <w:r w:rsidRPr="00EE678B">
        <w:t>FILLED: 06-20-01</w:t>
      </w:r>
    </w:p>
    <w:p w:rsidR="00603ED8" w:rsidRPr="00EE678B" w:rsidRDefault="00603ED8" w:rsidP="008A2DB2">
      <w:pPr>
        <w:pStyle w:val="ScreenCapture"/>
      </w:pPr>
      <w:r w:rsidRPr="00EE678B">
        <w:t>ROUTING: WINDOW     PHYS: OPPROVIDER4,TWO</w:t>
      </w:r>
    </w:p>
    <w:p w:rsidR="00603ED8" w:rsidRPr="00EE678B" w:rsidRDefault="00603ED8" w:rsidP="008A2DB2">
      <w:pPr>
        <w:pStyle w:val="ScreenCapture"/>
      </w:pPr>
    </w:p>
    <w:p w:rsidR="00603ED8" w:rsidRPr="00EE678B" w:rsidRDefault="00603ED8" w:rsidP="008A2DB2">
      <w:pPr>
        <w:pStyle w:val="ScreenCapture"/>
      </w:pPr>
      <w:r w:rsidRPr="00EE678B">
        <w:t xml:space="preserve">Edit renewed Rx ? Y// </w:t>
      </w:r>
      <w:r w:rsidRPr="00EE678B">
        <w:rPr>
          <w:b/>
        </w:rPr>
        <w:t>&lt;Enter&gt;</w:t>
      </w:r>
      <w:r w:rsidRPr="00EE678B">
        <w:t xml:space="preserve"> ES</w:t>
      </w:r>
    </w:p>
    <w:p w:rsidR="00603ED8" w:rsidRPr="00EE678B" w:rsidRDefault="00603ED8" w:rsidP="00603ED8">
      <w:pPr>
        <w:rPr>
          <w:color w:val="000000"/>
        </w:rPr>
      </w:pPr>
    </w:p>
    <w:p w:rsidR="00603ED8" w:rsidRPr="00EE678B" w:rsidRDefault="00603ED8" w:rsidP="008E248B">
      <w:pPr>
        <w:pStyle w:val="ExampleHeading"/>
      </w:pPr>
      <w:r w:rsidRPr="00EE678B">
        <w:t>Example: Renewing a Prescription (continued)</w:t>
      </w:r>
    </w:p>
    <w:p w:rsidR="00603ED8" w:rsidRPr="00EE678B" w:rsidRDefault="00E97D82" w:rsidP="00603ED8">
      <w:pPr>
        <w:rPr>
          <w:i/>
          <w:color w:val="000000"/>
          <w:szCs w:val="20"/>
        </w:rPr>
      </w:pPr>
      <w:r w:rsidRPr="00E97D82">
        <w:rPr>
          <w:i/>
          <w:color w:val="000000"/>
          <w:szCs w:val="20"/>
        </w:rPr>
        <w:t>[</w:t>
      </w:r>
      <w:r w:rsidR="00603ED8" w:rsidRPr="00EE678B">
        <w:rPr>
          <w:i/>
          <w:color w:val="000000"/>
          <w:szCs w:val="20"/>
        </w:rPr>
        <w:t>To save space, only the second Prescription Renew scree</w:t>
      </w:r>
      <w:r>
        <w:rPr>
          <w:i/>
          <w:color w:val="000000"/>
          <w:szCs w:val="20"/>
        </w:rPr>
        <w:t>n is displayed in this example.]</w:t>
      </w:r>
    </w:p>
    <w:p w:rsidR="00603ED8" w:rsidRPr="00EE678B" w:rsidRDefault="00603ED8" w:rsidP="00603ED8">
      <w:pPr>
        <w:rPr>
          <w:iCs/>
          <w:color w:val="000000"/>
          <w:szCs w:val="20"/>
        </w:rPr>
      </w:pPr>
    </w:p>
    <w:p w:rsidR="00603ED8" w:rsidRPr="00EE678B" w:rsidRDefault="00603ED8" w:rsidP="001F6E47">
      <w:pPr>
        <w:pStyle w:val="ScreenCapture"/>
      </w:pPr>
      <w:r w:rsidRPr="00EE678B">
        <w:t>Prescription Renew            Jun 04, 2006 16:18:17          Page:    2 of    2</w:t>
      </w:r>
    </w:p>
    <w:p w:rsidR="00603ED8" w:rsidRPr="00EE678B" w:rsidRDefault="00603ED8" w:rsidP="001F6E47">
      <w:pPr>
        <w:pStyle w:val="ScreenCapture"/>
      </w:pPr>
      <w:r w:rsidRPr="00EE678B">
        <w:t xml:space="preserve">OPPATIENT29,ONE                                                      </w:t>
      </w:r>
      <w:r w:rsidRPr="00EE678B">
        <w:rPr>
          <w:color w:val="FFFFFF"/>
          <w:shd w:val="clear" w:color="auto" w:fill="000000"/>
        </w:rPr>
        <w:t>&lt;A&gt;</w:t>
      </w:r>
    </w:p>
    <w:p w:rsidR="00603ED8" w:rsidRPr="00EE678B" w:rsidRDefault="00603ED8" w:rsidP="001F6E47">
      <w:pPr>
        <w:pStyle w:val="ScreenCapture"/>
      </w:pPr>
      <w:r w:rsidRPr="00EE678B">
        <w:t xml:space="preserve">  PID: 000-87-6543                                 Ht(cm): 175.26 (06/07/2000)</w:t>
      </w:r>
    </w:p>
    <w:p w:rsidR="00603ED8" w:rsidRPr="00EE678B" w:rsidRDefault="00603ED8" w:rsidP="001F6E47">
      <w:pPr>
        <w:pStyle w:val="ScreenCapture"/>
      </w:pPr>
      <w:r w:rsidRPr="00EE678B">
        <w:t xml:space="preserve">  DOB: SEP 12,1919 (81)                            Wt(kg): 79.09 (06/07/2000)</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SIG: TAKE TWO CAPSULES BY MOUTH FOUR TIMES A DAY FOR 10 DAYS  </w:t>
      </w:r>
    </w:p>
    <w:p w:rsidR="00603ED8" w:rsidRPr="00EE678B" w:rsidRDefault="00603ED8" w:rsidP="001F6E47">
      <w:pPr>
        <w:pStyle w:val="ScreenCapture"/>
      </w:pPr>
      <w:r w:rsidRPr="00EE678B">
        <w:t xml:space="preserve">                      WITH FOOD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(CAP): 80                                                 </w:t>
      </w:r>
    </w:p>
    <w:p w:rsidR="00603ED8" w:rsidRPr="00EE678B" w:rsidRDefault="00603ED8" w:rsidP="001F6E47">
      <w:pPr>
        <w:pStyle w:val="ScreenCapture"/>
      </w:pPr>
      <w:r w:rsidRPr="00EE678B">
        <w:t xml:space="preserve"> (3)   # of Refills: 0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OUTPT NURSE GREEN TEAM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503910                                 </w:t>
      </w:r>
    </w:p>
    <w:p w:rsidR="00603ED8" w:rsidRPr="00EE678B" w:rsidRDefault="00603ED8" w:rsidP="001F6E47">
      <w:pPr>
        <w:pStyle w:val="ScreenCapture"/>
      </w:pPr>
      <w:r w:rsidRPr="00EE678B">
        <w:t xml:space="preserve">   Entry By: OPPROVIDER4,TWO                    Entry Date: JUN 4,2006 16:16:27</w:t>
      </w:r>
    </w:p>
    <w:p w:rsidR="00603ED8" w:rsidRPr="00EE678B" w:rsidRDefault="00603ED8" w:rsidP="001F6E47">
      <w:pPr>
        <w:pStyle w:val="ScreenCapture"/>
      </w:pP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rPr>
          <w:shd w:val="clear" w:color="auto" w:fill="FFFFFF"/>
        </w:rPr>
      </w:pPr>
      <w:r w:rsidRPr="00EE678B">
        <w:t xml:space="preserve">Select Item(s): Quit// ED   Edit  </w:t>
      </w:r>
      <w:r w:rsidRPr="00EE678B">
        <w:rPr>
          <w:rFonts w:ascii="Arial" w:hAnsi="Arial" w:cs="Arial"/>
          <w:shd w:val="clear" w:color="auto" w:fill="FFFFFF"/>
        </w:rPr>
        <w:t>[Or enter the field(s), e.g., 1,5,7</w:t>
      </w:r>
      <w:r w:rsidRPr="00EE678B">
        <w:rPr>
          <w:shd w:val="clear" w:color="auto" w:fill="FFFFFF"/>
        </w:rPr>
        <w:t>]</w:t>
      </w:r>
    </w:p>
    <w:p w:rsidR="00603ED8" w:rsidRPr="00EE678B" w:rsidRDefault="00603ED8" w:rsidP="001F6E47">
      <w:pPr>
        <w:pStyle w:val="ScreenCapture"/>
      </w:pPr>
    </w:p>
    <w:p w:rsidR="00603ED8" w:rsidRPr="00EE678B" w:rsidRDefault="00603ED8" w:rsidP="001F6E47">
      <w:pPr>
        <w:pStyle w:val="ScreenCapture"/>
      </w:pPr>
      <w:r w:rsidRPr="00EE678B">
        <w:t xml:space="preserve">Select Field to Edit by number: (1-8): </w:t>
      </w:r>
      <w:r w:rsidRPr="00EE678B">
        <w:rPr>
          <w:b/>
          <w:bCs/>
        </w:rPr>
        <w:t>5</w:t>
      </w:r>
    </w:p>
    <w:p w:rsidR="00603ED8" w:rsidRPr="00EE678B" w:rsidRDefault="00603ED8" w:rsidP="001F6E47">
      <w:pPr>
        <w:pStyle w:val="ScreenCapture"/>
      </w:pPr>
      <w:r w:rsidRPr="00EE678B">
        <w:t>CLINIC: OUTPT NURSE GREEN TEAM //</w:t>
      </w:r>
      <w:r w:rsidRPr="00EE678B">
        <w:rPr>
          <w:b/>
          <w:bCs/>
        </w:rPr>
        <w:t>OUT</w:t>
      </w:r>
    </w:p>
    <w:p w:rsidR="00603ED8" w:rsidRPr="00EE678B" w:rsidRDefault="00603ED8" w:rsidP="001F6E47">
      <w:pPr>
        <w:pStyle w:val="ScreenCapture"/>
      </w:pPr>
      <w:r w:rsidRPr="00EE678B">
        <w:t xml:space="preserve">     1   OUTPT NURSE BLUE TEAM      </w:t>
      </w:r>
    </w:p>
    <w:p w:rsidR="00603ED8" w:rsidRPr="00EE678B" w:rsidRDefault="00603ED8" w:rsidP="001F6E47">
      <w:pPr>
        <w:pStyle w:val="ScreenCapture"/>
      </w:pPr>
      <w:r w:rsidRPr="00EE678B">
        <w:t xml:space="preserve">     2   OUTPT NURSE GREEN TEAM      </w:t>
      </w:r>
    </w:p>
    <w:p w:rsidR="00603ED8" w:rsidRPr="00EE678B" w:rsidRDefault="00603ED8" w:rsidP="001F6E47">
      <w:pPr>
        <w:pStyle w:val="ScreenCapture"/>
      </w:pPr>
      <w:r w:rsidRPr="00EE678B">
        <w:t xml:space="preserve">     3   OUTPT NURSE YELLOW TEAM</w:t>
      </w:r>
    </w:p>
    <w:p w:rsidR="00603ED8" w:rsidRPr="00EE678B" w:rsidRDefault="00603ED8" w:rsidP="001F6E47">
      <w:pPr>
        <w:pStyle w:val="ScreenCapture"/>
      </w:pPr>
      <w:r w:rsidRPr="00EE678B">
        <w:t xml:space="preserve">CHOOSE 1-3: </w:t>
      </w:r>
      <w:r w:rsidRPr="00EE678B">
        <w:rPr>
          <w:b/>
          <w:bCs/>
        </w:rPr>
        <w:t>1</w:t>
      </w:r>
      <w:r w:rsidRPr="00EE678B">
        <w:t xml:space="preserve">  OUTPT NURSE BLUE TEAM      </w:t>
      </w:r>
    </w:p>
    <w:p w:rsidR="00603ED8" w:rsidRPr="00EE678B" w:rsidRDefault="00603ED8" w:rsidP="00603ED8">
      <w:pPr>
        <w:rPr>
          <w:color w:val="000000"/>
          <w:szCs w:val="20"/>
        </w:rPr>
      </w:pPr>
    </w:p>
    <w:p w:rsidR="00603ED8" w:rsidRPr="00EE678B" w:rsidRDefault="00603ED8" w:rsidP="00603ED8">
      <w:pPr>
        <w:keepNext/>
        <w:keepLines/>
        <w:rPr>
          <w:color w:val="000000"/>
          <w:szCs w:val="20"/>
        </w:rPr>
      </w:pPr>
      <w:r w:rsidRPr="00EE678B">
        <w:rPr>
          <w:color w:val="000000"/>
          <w:szCs w:val="20"/>
        </w:rPr>
        <w:t>The user may renew more than one order on the same patient by typing the desired order numbers separated by a comma (for Example:. 1,3,5).</w:t>
      </w:r>
    </w:p>
    <w:p w:rsidR="00603ED8" w:rsidRPr="00EE678B" w:rsidRDefault="00603ED8" w:rsidP="00603ED8">
      <w:pPr>
        <w:rPr>
          <w:color w:val="000000"/>
          <w:szCs w:val="20"/>
        </w:rPr>
      </w:pPr>
    </w:p>
    <w:p w:rsidR="00603ED8" w:rsidRPr="00EE678B" w:rsidRDefault="00603ED8" w:rsidP="001F6E47">
      <w:pPr>
        <w:pStyle w:val="ScreenCapture"/>
      </w:pPr>
      <w:r w:rsidRPr="00EE678B">
        <w:t>Prescription Renew            Jun 04, 2006 16:24:32          Page:    2 of    2</w:t>
      </w:r>
    </w:p>
    <w:p w:rsidR="00603ED8" w:rsidRPr="00EE678B" w:rsidRDefault="00603ED8" w:rsidP="001F6E47">
      <w:pPr>
        <w:pStyle w:val="ScreenCapture"/>
      </w:pPr>
      <w:r w:rsidRPr="00EE678B">
        <w:t xml:space="preserve">OPPATIENT29,ONE                                                      </w:t>
      </w:r>
      <w:r w:rsidRPr="00EE678B">
        <w:rPr>
          <w:color w:val="FFFFFF"/>
          <w:shd w:val="clear" w:color="auto" w:fill="000000"/>
        </w:rPr>
        <w:t>&lt;A&gt;</w:t>
      </w:r>
    </w:p>
    <w:p w:rsidR="00603ED8" w:rsidRPr="00EE678B" w:rsidRDefault="00603ED8" w:rsidP="001F6E47">
      <w:pPr>
        <w:pStyle w:val="ScreenCapture"/>
      </w:pPr>
      <w:r w:rsidRPr="00EE678B">
        <w:t xml:space="preserve">  PID: 000-87-6543                                 Ht(cm): 175.26 (06/07/2000)</w:t>
      </w:r>
    </w:p>
    <w:p w:rsidR="00603ED8" w:rsidRPr="00EE678B" w:rsidRDefault="00603ED8" w:rsidP="001F6E47">
      <w:pPr>
        <w:pStyle w:val="ScreenCapture"/>
      </w:pPr>
      <w:r w:rsidRPr="00EE678B">
        <w:t xml:space="preserve">  DOB: SEP 12,1919 (81)                            Wt(kg): 79.09 (06/07/2000)</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SIG: TAKE TWO CAPSULES BY MOUTH FOUR TIMES A DAY FOR 10 DAYS  </w:t>
      </w:r>
    </w:p>
    <w:p w:rsidR="00603ED8" w:rsidRPr="00EE678B" w:rsidRDefault="00603ED8" w:rsidP="001F6E47">
      <w:pPr>
        <w:pStyle w:val="ScreenCapture"/>
      </w:pPr>
      <w:r w:rsidRPr="00EE678B">
        <w:t xml:space="preserve">                      WITH FOOD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(CAP): 80                                                 </w:t>
      </w:r>
    </w:p>
    <w:p w:rsidR="00603ED8" w:rsidRPr="00EE678B" w:rsidRDefault="00603ED8" w:rsidP="001F6E47">
      <w:pPr>
        <w:pStyle w:val="ScreenCapture"/>
      </w:pPr>
      <w:r w:rsidRPr="00EE678B">
        <w:t xml:space="preserve"> (3)   # of Refills: 0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OUTPT NURSE BLUE TEAM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503910                                 </w:t>
      </w:r>
    </w:p>
    <w:p w:rsidR="00603ED8" w:rsidRPr="00EE678B" w:rsidRDefault="00603ED8" w:rsidP="001F6E47">
      <w:pPr>
        <w:pStyle w:val="ScreenCapture"/>
      </w:pPr>
      <w:r w:rsidRPr="00EE678B">
        <w:t xml:space="preserve">   Entry By: OPPROVIDER4,TWO                    Entry Date: JUN 4,2006 16:23:56</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rPr>
          <w:shd w:val="clear" w:color="auto" w:fill="F3F3F3"/>
        </w:rPr>
        <w:t xml:space="preserve">          Enter ?? for more actions</w:t>
      </w:r>
      <w:r w:rsidRPr="00EE678B">
        <w:t xml:space="preserve">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AC</w:t>
      </w:r>
      <w:r w:rsidRPr="00EE678B">
        <w:t xml:space="preserve">  Accept </w:t>
      </w:r>
    </w:p>
    <w:p w:rsidR="00603ED8" w:rsidRPr="00EE678B" w:rsidRDefault="00603ED8" w:rsidP="001F6E47">
      <w:pPr>
        <w:pStyle w:val="ScreenCapture"/>
      </w:pPr>
    </w:p>
    <w:p w:rsidR="00603ED8" w:rsidRPr="00EE678B" w:rsidRDefault="00603ED8" w:rsidP="001F6E47">
      <w:pPr>
        <w:pStyle w:val="ScreenCapture"/>
      </w:pPr>
      <w:r w:rsidRPr="00EE678B">
        <w:t>RX# 503910A has been suspended until 06-20-01.</w:t>
      </w:r>
    </w:p>
    <w:p w:rsidR="00603ED8" w:rsidRPr="00EE678B" w:rsidRDefault="00603ED8" w:rsidP="00603ED8">
      <w:pPr>
        <w:rPr>
          <w:color w:val="000000"/>
        </w:rPr>
      </w:pPr>
    </w:p>
    <w:p w:rsidR="00603ED8" w:rsidRPr="00EE678B" w:rsidRDefault="00583040" w:rsidP="00603ED8">
      <w:pPr>
        <w:rPr>
          <w:color w:val="000000"/>
          <w:szCs w:val="20"/>
        </w:rPr>
      </w:pPr>
      <w:r>
        <w:rPr>
          <w:noProof/>
        </w:rPr>
        <w:drawing>
          <wp:inline distT="0" distB="0" distL="0" distR="0">
            <wp:extent cx="464820" cy="373380"/>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Cs/>
          <w:szCs w:val="20"/>
        </w:rPr>
        <w:t>Original provider comments are not carried over to any renewals in Outpatient Pharmacy.</w:t>
      </w:r>
    </w:p>
    <w:p w:rsidR="00603ED8" w:rsidRPr="00EE678B" w:rsidRDefault="00603ED8" w:rsidP="00603ED8">
      <w:pPr>
        <w:overflowPunct w:val="0"/>
        <w:autoSpaceDE w:val="0"/>
        <w:autoSpaceDN w:val="0"/>
        <w:adjustRightInd w:val="0"/>
        <w:textAlignment w:val="baseline"/>
      </w:pPr>
    </w:p>
    <w:p w:rsidR="00603ED8" w:rsidRPr="00EE678B" w:rsidRDefault="00603ED8" w:rsidP="000A0A20">
      <w:pPr>
        <w:pStyle w:val="Heading3"/>
      </w:pPr>
      <w:bookmarkStart w:id="4963" w:name="_Toc280701298"/>
      <w:bookmarkStart w:id="4964" w:name="_Toc299044469"/>
      <w:bookmarkStart w:id="4965" w:name="_Toc280853638"/>
      <w:bookmarkStart w:id="4966" w:name="_Toc303286205"/>
      <w:bookmarkStart w:id="4967" w:name="_Toc339962090"/>
      <w:bookmarkStart w:id="4968" w:name="_Toc339962604"/>
      <w:bookmarkStart w:id="4969" w:name="_Toc340138749"/>
      <w:bookmarkStart w:id="4970" w:name="_Toc340139020"/>
      <w:bookmarkStart w:id="4971" w:name="_Toc340139299"/>
      <w:bookmarkStart w:id="4972" w:name="_Toc340143913"/>
      <w:bookmarkStart w:id="4973" w:name="_Toc340144170"/>
      <w:bookmarkStart w:id="4974" w:name="_Toc4140486"/>
      <w:r w:rsidRPr="00EE678B">
        <w:t>Renewing an ePharmacy Order</w:t>
      </w:r>
      <w:bookmarkEnd w:id="4963"/>
      <w:bookmarkEnd w:id="4964"/>
      <w:bookmarkEnd w:id="4965"/>
      <w:bookmarkEnd w:id="4966"/>
      <w:bookmarkEnd w:id="4967"/>
      <w:bookmarkEnd w:id="4968"/>
      <w:bookmarkEnd w:id="4969"/>
      <w:bookmarkEnd w:id="4970"/>
      <w:bookmarkEnd w:id="4971"/>
      <w:bookmarkEnd w:id="4972"/>
      <w:bookmarkEnd w:id="4973"/>
      <w:bookmarkEnd w:id="4974"/>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When renewing an ePharmacy order, upon acceptance of the renewed order the original prescription will be discontinued and a new order created. If the latest fill of the original order has not been released and is E Payable, the claim for that fill will be reversed. A new claim is submitted for the new prescription.</w:t>
      </w:r>
    </w:p>
    <w:p w:rsidR="00603ED8" w:rsidRPr="00EE678B" w:rsidRDefault="00603ED8" w:rsidP="00603ED8">
      <w:pPr>
        <w:rPr>
          <w:color w:val="000000"/>
          <w:szCs w:val="20"/>
        </w:rPr>
      </w:pPr>
    </w:p>
    <w:p w:rsidR="00603ED8" w:rsidRPr="00EE678B" w:rsidRDefault="00603ED8" w:rsidP="00603ED8">
      <w:pPr>
        <w:keepNext/>
        <w:keepLines/>
        <w:rPr>
          <w:i/>
          <w:color w:val="000000"/>
          <w:szCs w:val="20"/>
        </w:rPr>
      </w:pPr>
      <w:r w:rsidRPr="00EE678B">
        <w:rPr>
          <w:i/>
          <w:color w:val="000000"/>
          <w:szCs w:val="20"/>
        </w:rPr>
        <w:t>[This example begins after an order is selected from the Medication Profile screen.]</w:t>
      </w:r>
    </w:p>
    <w:p w:rsidR="00603ED8" w:rsidRPr="00EE678B" w:rsidRDefault="00603ED8" w:rsidP="00603ED8">
      <w:pPr>
        <w:rPr>
          <w:color w:val="000000"/>
          <w:sz w:val="20"/>
          <w:szCs w:val="20"/>
        </w:rPr>
      </w:pPr>
    </w:p>
    <w:p w:rsidR="00603ED8" w:rsidRPr="00EE678B" w:rsidRDefault="00603ED8" w:rsidP="001F6E47">
      <w:pPr>
        <w:pStyle w:val="ScreenCapture"/>
      </w:pPr>
      <w:r w:rsidRPr="00EE678B">
        <w:t>OP Medications (ACTIVE)       Nov 04, 2005@11:48:14          Page:    1 of    3</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Rx #: 100003642$e                                              </w:t>
      </w:r>
    </w:p>
    <w:p w:rsidR="00603ED8" w:rsidRPr="00EE678B" w:rsidRDefault="00603ED8" w:rsidP="001F6E47">
      <w:pPr>
        <w:pStyle w:val="ScreenCapture"/>
      </w:pPr>
      <w:r w:rsidRPr="00EE678B">
        <w:t xml:space="preserve"> (1) *Orderable Item: SIMETHICONE TAB,CHEWABLE                                 </w:t>
      </w:r>
    </w:p>
    <w:p w:rsidR="00024C06" w:rsidRDefault="00603ED8" w:rsidP="001F6E47">
      <w:pPr>
        <w:pStyle w:val="ScreenCapture"/>
      </w:pPr>
      <w:r w:rsidRPr="00EE678B">
        <w:t xml:space="preserve"> (2)            Drug: SIMETHICONE 40MG TAB     </w:t>
      </w:r>
    </w:p>
    <w:p w:rsidR="00603ED8" w:rsidRPr="00EE678B" w:rsidRDefault="00024C06" w:rsidP="001F6E47">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603ED8" w:rsidRPr="00EE678B">
        <w:t xml:space="preserve">                                </w:t>
      </w:r>
    </w:p>
    <w:p w:rsidR="00603ED8" w:rsidRPr="00EE678B" w:rsidRDefault="00603ED8" w:rsidP="001F6E47">
      <w:pPr>
        <w:pStyle w:val="ScreenCapture"/>
      </w:pPr>
      <w:r w:rsidRPr="00EE678B">
        <w:t xml:space="preserve"> (3)         *Dosage: 40 (MG)                                                  </w:t>
      </w:r>
    </w:p>
    <w:p w:rsidR="00603ED8" w:rsidRPr="00EE678B" w:rsidRDefault="00603ED8" w:rsidP="001F6E47">
      <w:pPr>
        <w:pStyle w:val="ScreenCapture"/>
      </w:pPr>
      <w:r w:rsidRPr="00EE678B">
        <w:t xml:space="preserve">                Verb: CHEW                                                     </w:t>
      </w:r>
    </w:p>
    <w:p w:rsidR="00603ED8" w:rsidRPr="00EE678B" w:rsidRDefault="00603ED8" w:rsidP="001F6E47">
      <w:pPr>
        <w:pStyle w:val="ScreenCapture"/>
      </w:pPr>
      <w:r w:rsidRPr="00EE678B">
        <w:t xml:space="preserve">      Dispense Units: 1                                                        </w:t>
      </w:r>
    </w:p>
    <w:p w:rsidR="00603ED8" w:rsidRPr="00EE678B" w:rsidRDefault="00603ED8" w:rsidP="001F6E47">
      <w:pPr>
        <w:pStyle w:val="ScreenCapture"/>
      </w:pPr>
      <w:r w:rsidRPr="00EE678B">
        <w:t xml:space="preserve">                Noun: TABLET                                                   </w:t>
      </w:r>
    </w:p>
    <w:p w:rsidR="00603ED8" w:rsidRPr="00EE678B" w:rsidRDefault="00603ED8" w:rsidP="001F6E47">
      <w:pPr>
        <w:pStyle w:val="ScreenCapture"/>
      </w:pPr>
      <w:r w:rsidRPr="00EE678B">
        <w:t xml:space="preserve">              *Route: ORAL                                                     </w:t>
      </w:r>
    </w:p>
    <w:p w:rsidR="00603ED8" w:rsidRPr="00EE678B" w:rsidRDefault="00603ED8" w:rsidP="001F6E47">
      <w:pPr>
        <w:pStyle w:val="ScreenCapture"/>
      </w:pPr>
      <w:r w:rsidRPr="00EE678B">
        <w:t xml:space="preserve">           *Schedule: TID                                                      </w:t>
      </w:r>
    </w:p>
    <w:p w:rsidR="00603ED8" w:rsidRPr="00EE678B" w:rsidRDefault="00603ED8" w:rsidP="001F6E47">
      <w:pPr>
        <w:pStyle w:val="ScreenCapture"/>
      </w:pPr>
      <w:r w:rsidRPr="00EE678B">
        <w:t xml:space="preserve"> (4)Pat Instructions:                                                          </w:t>
      </w:r>
    </w:p>
    <w:p w:rsidR="00603ED8" w:rsidRPr="00EE678B" w:rsidRDefault="00603ED8" w:rsidP="001F6E47">
      <w:pPr>
        <w:pStyle w:val="ScreenCapture"/>
      </w:pPr>
      <w:r w:rsidRPr="00EE678B">
        <w:t xml:space="preserve">                 SIG: CHEW ONE TABLET BY BY MOUTH THREE TIMES A DAY            </w:t>
      </w:r>
    </w:p>
    <w:p w:rsidR="00603ED8" w:rsidRPr="00EE678B" w:rsidRDefault="00603ED8" w:rsidP="001F6E47">
      <w:pPr>
        <w:pStyle w:val="ScreenCapture"/>
      </w:pPr>
      <w:r w:rsidRPr="00EE678B">
        <w:t xml:space="preserve"> (5)  Patient Status: OPT NSC                                                  </w:t>
      </w:r>
    </w:p>
    <w:p w:rsidR="00603ED8" w:rsidRPr="00EE678B" w:rsidRDefault="00603ED8" w:rsidP="001F6E47">
      <w:pPr>
        <w:pStyle w:val="ScreenCapture"/>
      </w:pPr>
      <w:r w:rsidRPr="00EE678B">
        <w:t xml:space="preserve"> (6)      Issue Date: 08/11/05              (7)  Fill Date: 08/11/05          </w:t>
      </w:r>
    </w:p>
    <w:p w:rsidR="00603ED8" w:rsidRPr="00EE678B" w:rsidRDefault="00603ED8" w:rsidP="001F6E47">
      <w:pPr>
        <w:pStyle w:val="ScreenCapture"/>
      </w:pPr>
      <w:r w:rsidRPr="00EE678B">
        <w:t xml:space="preserve">      Last Fill Date: 08/11/05 (Window)  </w:t>
      </w: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DC   Discontinue          PR   Partial              RL   Release</w:t>
      </w:r>
    </w:p>
    <w:p w:rsidR="00603ED8" w:rsidRPr="00EE678B" w:rsidRDefault="00603ED8" w:rsidP="001F6E47">
      <w:pPr>
        <w:pStyle w:val="ScreenCapture"/>
      </w:pPr>
      <w:r w:rsidRPr="00EE678B">
        <w:t>ED   Edit                 RF   Refill               RN   Renew</w:t>
      </w:r>
    </w:p>
    <w:p w:rsidR="00603ED8" w:rsidRPr="00EE678B" w:rsidRDefault="00603ED8" w:rsidP="001F6E47">
      <w:pPr>
        <w:pStyle w:val="ScreenCapture"/>
      </w:pPr>
      <w:r w:rsidRPr="00EE678B">
        <w:t xml:space="preserve">Select Action: Next Screen//  </w:t>
      </w:r>
      <w:r w:rsidRPr="00EE678B">
        <w:rPr>
          <w:b/>
        </w:rPr>
        <w:t>RN</w:t>
      </w:r>
      <w:r w:rsidRPr="00EE678B">
        <w:t xml:space="preserve">   Renew </w:t>
      </w:r>
    </w:p>
    <w:p w:rsidR="00603ED8" w:rsidRPr="00EE678B" w:rsidRDefault="00603ED8" w:rsidP="001F6E47">
      <w:pPr>
        <w:pStyle w:val="ScreenCapture"/>
      </w:pPr>
      <w:r w:rsidRPr="00EE678B">
        <w:t xml:space="preserve">FILL DATE: (11/4/2005 - 11/5/2006): TODAY// </w:t>
      </w:r>
      <w:r w:rsidRPr="00EE678B">
        <w:rPr>
          <w:b/>
        </w:rPr>
        <w:t>&lt;Enter&gt;</w:t>
      </w:r>
      <w:r w:rsidRPr="00EE678B">
        <w:t xml:space="preserve"> (NOV 04, 2005)</w:t>
      </w:r>
    </w:p>
    <w:p w:rsidR="00603ED8" w:rsidRPr="00EE678B" w:rsidRDefault="00603ED8" w:rsidP="001F6E47">
      <w:pPr>
        <w:pStyle w:val="ScreenCapture"/>
      </w:pPr>
      <w:r w:rsidRPr="00EE678B">
        <w:t xml:space="preserve">MAIL/WINDOW: WINDOW// </w:t>
      </w:r>
      <w:r w:rsidRPr="00EE678B">
        <w:rPr>
          <w:b/>
        </w:rPr>
        <w:t>&lt;Enter&gt;</w:t>
      </w:r>
      <w:r w:rsidRPr="00EE678B">
        <w:t xml:space="preserve"> WINDOW</w:t>
      </w:r>
    </w:p>
    <w:p w:rsidR="00603ED8" w:rsidRPr="00EE678B" w:rsidRDefault="00603ED8" w:rsidP="001F6E47">
      <w:pPr>
        <w:pStyle w:val="ScreenCapture"/>
      </w:pPr>
      <w:r w:rsidRPr="00EE678B">
        <w:t xml:space="preserve">METHOD OF PICK-UP: </w:t>
      </w:r>
      <w:r w:rsidRPr="00EE678B">
        <w:rPr>
          <w:b/>
        </w:rPr>
        <w:t>&lt;Enter&gt;</w:t>
      </w:r>
    </w:p>
    <w:p w:rsidR="00603ED8" w:rsidRPr="00EE678B" w:rsidRDefault="00603ED8" w:rsidP="001F6E47">
      <w:pPr>
        <w:pStyle w:val="ScreenCapture"/>
      </w:pPr>
      <w:r w:rsidRPr="00EE678B">
        <w:t xml:space="preserve">Nature of Order: WRITTEN//    </w:t>
      </w:r>
      <w:r w:rsidRPr="00EE678B">
        <w:rPr>
          <w:b/>
        </w:rPr>
        <w:t>&lt;Enter&gt;</w:t>
      </w:r>
      <w:r w:rsidRPr="00EE678B">
        <w:t xml:space="preserve">    W</w:t>
      </w:r>
    </w:p>
    <w:p w:rsidR="00603ED8" w:rsidRPr="00EE678B" w:rsidRDefault="00603ED8" w:rsidP="001F6E47">
      <w:pPr>
        <w:pStyle w:val="ScreenCapture"/>
      </w:pPr>
      <w:r w:rsidRPr="00EE678B">
        <w:t>WAS THE PATIENT COUNSELED: NO//</w:t>
      </w:r>
      <w:r w:rsidRPr="00EE678B">
        <w:rPr>
          <w:b/>
        </w:rPr>
        <w:t>&lt;Enter&gt;</w:t>
      </w:r>
      <w:r w:rsidRPr="00EE678B">
        <w:t xml:space="preserve"> NO</w:t>
      </w:r>
    </w:p>
    <w:p w:rsidR="00603ED8" w:rsidRPr="00EE678B" w:rsidRDefault="00603ED8" w:rsidP="001F6E47">
      <w:pPr>
        <w:pStyle w:val="ScreenCapture"/>
      </w:pPr>
    </w:p>
    <w:p w:rsidR="00603ED8" w:rsidRPr="00EE678B" w:rsidRDefault="00603ED8" w:rsidP="001F6E47">
      <w:pPr>
        <w:pStyle w:val="ScreenCapture"/>
      </w:pPr>
      <w:r w:rsidRPr="00EE678B">
        <w:t>Now Renewing Rx # 100003642   Drug: SIMETHICONE 40MG TAB</w:t>
      </w:r>
    </w:p>
    <w:p w:rsidR="00603ED8" w:rsidRPr="00EE678B" w:rsidRDefault="00603ED8" w:rsidP="001F6E47">
      <w:pPr>
        <w:pStyle w:val="ScreenCapture"/>
      </w:pPr>
    </w:p>
    <w:p w:rsidR="00E97D82" w:rsidRPr="00B31611" w:rsidRDefault="00E97D82" w:rsidP="00E97D82">
      <w:pPr>
        <w:pStyle w:val="ScreenCapture"/>
      </w:pPr>
      <w:r w:rsidRPr="00B31611">
        <w:t>Now doing remote order checks. Please wait...</w:t>
      </w:r>
    </w:p>
    <w:p w:rsidR="00E97D82" w:rsidRPr="00B31611" w:rsidRDefault="00E97D82" w:rsidP="00E97D82">
      <w:pPr>
        <w:pStyle w:val="ScreenCapture"/>
      </w:pPr>
    </w:p>
    <w:p w:rsidR="00E97D82" w:rsidRPr="00B31611" w:rsidRDefault="00E97D82" w:rsidP="00E97D82">
      <w:pPr>
        <w:pStyle w:val="ScreenCapture"/>
      </w:pPr>
      <w:r w:rsidRPr="00B31611">
        <w:t>Now doing allergy checks.  Please wait...</w:t>
      </w:r>
    </w:p>
    <w:p w:rsidR="00E97D82" w:rsidRPr="00B31611" w:rsidRDefault="00E97D82" w:rsidP="00E97D82">
      <w:pPr>
        <w:pStyle w:val="ScreenCapture"/>
      </w:pPr>
    </w:p>
    <w:p w:rsidR="00E97D82" w:rsidRPr="00B31611" w:rsidRDefault="00E97D82" w:rsidP="00E97D82">
      <w:pPr>
        <w:pStyle w:val="ScreenCapture"/>
      </w:pPr>
      <w:r w:rsidRPr="00B31611">
        <w:t>Now processing Clinical Reminder Order Checks. Please wait ...</w:t>
      </w:r>
    </w:p>
    <w:p w:rsidR="00E97D82" w:rsidRPr="00B31611" w:rsidRDefault="00E97D82" w:rsidP="00E97D82">
      <w:pPr>
        <w:pStyle w:val="ScreenCapture"/>
      </w:pPr>
    </w:p>
    <w:p w:rsidR="00E97D82" w:rsidRPr="00B31611" w:rsidRDefault="00E97D82" w:rsidP="00E97D82">
      <w:pPr>
        <w:pStyle w:val="ScreenCapture"/>
      </w:pPr>
      <w:r w:rsidRPr="00B31611">
        <w:t>Now Processing Enhanced Order Checks!  Please wait...</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100003642A   SIMETHICONE 40MG TAB              QTY: 90</w:t>
      </w:r>
    </w:p>
    <w:p w:rsidR="00603ED8" w:rsidRPr="00EE678B" w:rsidRDefault="00603ED8" w:rsidP="001F6E47">
      <w:pPr>
        <w:pStyle w:val="ScreenCapture"/>
      </w:pPr>
      <w:r w:rsidRPr="00EE678B">
        <w:t># OF REFILLS: 5  ISSUED: 11-04-05</w:t>
      </w:r>
    </w:p>
    <w:p w:rsidR="00603ED8" w:rsidRPr="00EE678B" w:rsidRDefault="00603ED8" w:rsidP="001F6E47">
      <w:pPr>
        <w:pStyle w:val="ScreenCapture"/>
      </w:pPr>
      <w:r w:rsidRPr="00EE678B">
        <w:t>SIG: CHEW ONE TABLET BY BY MOUTH THREE TIMES A DAY</w:t>
      </w:r>
    </w:p>
    <w:p w:rsidR="00603ED8" w:rsidRPr="00EE678B" w:rsidRDefault="00603ED8" w:rsidP="001F6E47">
      <w:pPr>
        <w:pStyle w:val="ScreenCapture"/>
      </w:pPr>
      <w:r w:rsidRPr="00EE678B">
        <w:t>FILLED: 11-04-05</w:t>
      </w:r>
    </w:p>
    <w:p w:rsidR="00603ED8" w:rsidRPr="00EE678B" w:rsidRDefault="00603ED8" w:rsidP="001F6E47">
      <w:pPr>
        <w:pStyle w:val="ScreenCapture"/>
      </w:pPr>
      <w:r w:rsidRPr="00EE678B">
        <w:t>ROUTING: WINDOW     PHYS: OPPROVIDER4,TWO</w:t>
      </w:r>
    </w:p>
    <w:p w:rsidR="00603ED8" w:rsidRPr="00EE678B" w:rsidRDefault="00603ED8" w:rsidP="001F6E47">
      <w:pPr>
        <w:pStyle w:val="ScreenCapture"/>
      </w:pPr>
    </w:p>
    <w:p w:rsidR="00603ED8" w:rsidRPr="00EE678B" w:rsidRDefault="00603ED8" w:rsidP="001F6E47">
      <w:pPr>
        <w:pStyle w:val="ScreenCapture"/>
      </w:pPr>
      <w:r w:rsidRPr="00EE678B">
        <w:t xml:space="preserve">Edit renewed Rx ? Y// </w:t>
      </w:r>
      <w:r w:rsidRPr="00EE678B">
        <w:rPr>
          <w:b/>
        </w:rPr>
        <w:t>&lt;Enter&gt;</w:t>
      </w:r>
      <w:r w:rsidRPr="00EE678B">
        <w:t xml:space="preserve"> ES</w:t>
      </w:r>
    </w:p>
    <w:p w:rsidR="00603ED8" w:rsidRPr="00EE678B" w:rsidRDefault="00603ED8" w:rsidP="005F43EA">
      <w:pPr>
        <w:rPr>
          <w:rStyle w:val="HTMLVariable"/>
        </w:rPr>
      </w:pPr>
    </w:p>
    <w:p w:rsidR="00603ED8" w:rsidRPr="00EE678B" w:rsidRDefault="00603ED8" w:rsidP="008E248B">
      <w:pPr>
        <w:pStyle w:val="ExampleHeading"/>
      </w:pPr>
      <w:r w:rsidRPr="00EE678B">
        <w:t>Example: Renewing an ePharmacy Order (continued)</w:t>
      </w:r>
    </w:p>
    <w:p w:rsidR="00603ED8" w:rsidRPr="00E97D82" w:rsidRDefault="00E97D82" w:rsidP="00603ED8">
      <w:pPr>
        <w:rPr>
          <w:i/>
          <w:color w:val="000000"/>
          <w:szCs w:val="20"/>
        </w:rPr>
      </w:pPr>
      <w:r w:rsidRPr="00E97D82">
        <w:rPr>
          <w:i/>
          <w:color w:val="000000"/>
          <w:szCs w:val="20"/>
        </w:rPr>
        <w:t>[</w:t>
      </w:r>
      <w:r w:rsidR="00603ED8" w:rsidRPr="00E97D82">
        <w:rPr>
          <w:i/>
          <w:color w:val="000000"/>
          <w:szCs w:val="20"/>
        </w:rPr>
        <w:t>To save space, only the second Prescription Renew scree</w:t>
      </w:r>
      <w:r w:rsidRPr="00E97D82">
        <w:rPr>
          <w:i/>
          <w:color w:val="000000"/>
          <w:szCs w:val="20"/>
        </w:rPr>
        <w:t>n is displayed in this example.]</w:t>
      </w:r>
    </w:p>
    <w:p w:rsidR="00603ED8" w:rsidRPr="00EE678B" w:rsidRDefault="00603ED8" w:rsidP="00603ED8">
      <w:pPr>
        <w:rPr>
          <w:color w:val="000000"/>
          <w:szCs w:val="20"/>
        </w:rPr>
      </w:pPr>
    </w:p>
    <w:p w:rsidR="00603ED8" w:rsidRPr="00EE678B" w:rsidRDefault="00603ED8" w:rsidP="001F6E47">
      <w:pPr>
        <w:pStyle w:val="ScreenCapture"/>
      </w:pPr>
      <w:r w:rsidRPr="00EE678B">
        <w:t>Prescription Renew            Jun 04, 2006 16:18:17          Page:    2 of    2</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  ): 90                                                  </w:t>
      </w:r>
    </w:p>
    <w:p w:rsidR="00603ED8" w:rsidRPr="00EE678B" w:rsidRDefault="00603ED8" w:rsidP="001F6E47">
      <w:pPr>
        <w:pStyle w:val="ScreenCapture"/>
      </w:pPr>
      <w:r w:rsidRPr="00EE678B">
        <w:t xml:space="preserve"> (3)   # of Refills: 5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100003642                              </w:t>
      </w:r>
    </w:p>
    <w:p w:rsidR="00603ED8" w:rsidRPr="00EE678B" w:rsidRDefault="00603ED8" w:rsidP="001F6E47">
      <w:pPr>
        <w:pStyle w:val="ScreenCapture"/>
      </w:pPr>
      <w:r w:rsidRPr="00EE678B">
        <w:t xml:space="preserve">   Entry By: OPPHARMACIST4,THREE                   Entry Date: NOV 4,2005 11:56:31</w:t>
      </w:r>
    </w:p>
    <w:p w:rsidR="00603ED8" w:rsidRPr="00EE678B" w:rsidRDefault="00603ED8" w:rsidP="001F6E47">
      <w:pPr>
        <w:pStyle w:val="ScreenCapture"/>
      </w:pP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5</w:t>
      </w:r>
    </w:p>
    <w:p w:rsidR="00603ED8" w:rsidRPr="00EE678B" w:rsidRDefault="00603ED8" w:rsidP="001F6E47">
      <w:pPr>
        <w:pStyle w:val="ScreenCapture"/>
      </w:pPr>
    </w:p>
    <w:p w:rsidR="00603ED8" w:rsidRPr="00EE678B" w:rsidRDefault="00603ED8" w:rsidP="001F6E47">
      <w:pPr>
        <w:pStyle w:val="ScreenCapture"/>
      </w:pPr>
      <w:r w:rsidRPr="00EE678B">
        <w:t xml:space="preserve">CLINIC: </w:t>
      </w:r>
      <w:r w:rsidRPr="00EE678B">
        <w:rPr>
          <w:b/>
        </w:rPr>
        <w:t>3EN</w:t>
      </w:r>
    </w:p>
    <w:p w:rsidR="00603ED8" w:rsidRPr="00EE678B" w:rsidRDefault="00603ED8" w:rsidP="001F6E47">
      <w:pPr>
        <w:pStyle w:val="ScreenCapture"/>
      </w:pPr>
    </w:p>
    <w:p w:rsidR="00603ED8" w:rsidRPr="00EE678B" w:rsidRDefault="00603ED8" w:rsidP="001F6E47">
      <w:pPr>
        <w:pStyle w:val="ScreenCapture"/>
      </w:pPr>
      <w:r w:rsidRPr="00EE678B">
        <w:t>Prescription Renew            Jun 04, 2006 16:24:32          Page:    2 of    2</w:t>
      </w:r>
    </w:p>
    <w:p w:rsidR="00603ED8" w:rsidRPr="00EE678B" w:rsidRDefault="00603ED8" w:rsidP="001F6E47">
      <w:pPr>
        <w:pStyle w:val="ScreenCapture"/>
      </w:pPr>
      <w:r w:rsidRPr="00EE678B">
        <w:t>OPPATIENT,FOUR</w:t>
      </w:r>
    </w:p>
    <w:p w:rsidR="00603ED8" w:rsidRPr="00EE678B" w:rsidRDefault="00603ED8" w:rsidP="001F6E47">
      <w:pPr>
        <w:pStyle w:val="ScreenCapture"/>
      </w:pPr>
      <w:r w:rsidRPr="00EE678B">
        <w:t xml:space="preserve">  PID: 000-01-1322P                                 Ht(cm): _______ (______)  </w:t>
      </w:r>
    </w:p>
    <w:p w:rsidR="00603ED8" w:rsidRPr="00EE678B" w:rsidRDefault="00603ED8" w:rsidP="001F6E47">
      <w:pPr>
        <w:pStyle w:val="ScreenCapture"/>
      </w:pPr>
      <w:r w:rsidRPr="00EE678B">
        <w:t xml:space="preserve">  DOB: NOV 12,1975 (29)                            Wt(kg): _______ (______)  </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         Days Supply: 30                                                       </w:t>
      </w:r>
    </w:p>
    <w:p w:rsidR="00603ED8" w:rsidRPr="00EE678B" w:rsidRDefault="00603ED8" w:rsidP="001F6E47">
      <w:pPr>
        <w:pStyle w:val="ScreenCapture"/>
      </w:pPr>
      <w:r w:rsidRPr="00EE678B">
        <w:t xml:space="preserve">                 QTY (  ): 90                                                  </w:t>
      </w:r>
    </w:p>
    <w:p w:rsidR="00603ED8" w:rsidRPr="00EE678B" w:rsidRDefault="00603ED8" w:rsidP="001F6E47">
      <w:pPr>
        <w:pStyle w:val="ScreenCapture"/>
      </w:pPr>
      <w:r w:rsidRPr="00EE678B">
        <w:t xml:space="preserve"> (3)   # of Refills: 5                                                        </w:t>
      </w:r>
    </w:p>
    <w:p w:rsidR="00603ED8" w:rsidRPr="00EE678B" w:rsidRDefault="00603ED8" w:rsidP="001F6E47">
      <w:pPr>
        <w:pStyle w:val="ScreenCapture"/>
      </w:pPr>
      <w:r w:rsidRPr="00EE678B">
        <w:t xml:space="preserve"> (4)        Routing: WINDOW                                                   </w:t>
      </w:r>
    </w:p>
    <w:p w:rsidR="00603ED8" w:rsidRPr="00EE678B" w:rsidRDefault="00603ED8" w:rsidP="001F6E47">
      <w:pPr>
        <w:pStyle w:val="ScreenCapture"/>
      </w:pPr>
      <w:r w:rsidRPr="00EE678B">
        <w:t xml:space="preserve"> (5)         Clinic: 3EN                                                      </w:t>
      </w:r>
    </w:p>
    <w:p w:rsidR="00603ED8" w:rsidRPr="00EE678B" w:rsidRDefault="00603ED8" w:rsidP="001F6E47">
      <w:pPr>
        <w:pStyle w:val="ScreenCapture"/>
      </w:pPr>
      <w:r w:rsidRPr="00EE678B">
        <w:t xml:space="preserve"> (6)       Provider: OPPROVIDER4,TWO                                            </w:t>
      </w:r>
    </w:p>
    <w:p w:rsidR="00603ED8" w:rsidRPr="00EE678B" w:rsidRDefault="00603ED8" w:rsidP="001F6E47">
      <w:pPr>
        <w:pStyle w:val="ScreenCapture"/>
      </w:pPr>
      <w:r w:rsidRPr="00EE678B">
        <w:t xml:space="preserve"> (7)         Copies: 1                                                        </w:t>
      </w:r>
    </w:p>
    <w:p w:rsidR="00603ED8" w:rsidRPr="00EE678B" w:rsidRDefault="00603ED8" w:rsidP="001F6E47">
      <w:pPr>
        <w:pStyle w:val="ScreenCapture"/>
      </w:pPr>
      <w:r w:rsidRPr="00EE678B">
        <w:t xml:space="preserve"> (8)        Remarks: RENEWED FROM RX # 100003642                              </w:t>
      </w:r>
    </w:p>
    <w:p w:rsidR="00603ED8" w:rsidRPr="00EE678B" w:rsidRDefault="00603ED8" w:rsidP="001F6E47">
      <w:pPr>
        <w:pStyle w:val="ScreenCapture"/>
      </w:pPr>
      <w:r w:rsidRPr="00EE678B">
        <w:t xml:space="preserve">   Entry By: OPPHARMACIST4,THREE                 Entry Date: NOV 4,2005 11:56:31</w:t>
      </w:r>
    </w:p>
    <w:p w:rsidR="00603ED8" w:rsidRPr="00EE678B" w:rsidRDefault="00603ED8" w:rsidP="001F6E47">
      <w:pPr>
        <w:pStyle w:val="ScreenCapture"/>
      </w:pPr>
    </w:p>
    <w:p w:rsidR="00603ED8" w:rsidRPr="00EE678B" w:rsidRDefault="00603ED8" w:rsidP="001F6E47">
      <w:pPr>
        <w:pStyle w:val="ScreenCapture"/>
      </w:pPr>
      <w:r w:rsidRPr="00EE678B">
        <w:rPr>
          <w:shd w:val="clear" w:color="auto" w:fill="F3F3F3"/>
        </w:rPr>
        <w:t xml:space="preserve">          Enter ?? for more actions</w:t>
      </w:r>
      <w:r w:rsidRPr="00EE678B">
        <w:t xml:space="preserve">                                            </w:t>
      </w:r>
    </w:p>
    <w:p w:rsidR="00603ED8" w:rsidRPr="00EE678B" w:rsidRDefault="00603ED8" w:rsidP="001F6E47">
      <w:pPr>
        <w:pStyle w:val="ScreenCapture"/>
      </w:pPr>
      <w:r w:rsidRPr="00EE678B">
        <w:t>AC   Accept                             DC   Discontinue</w:t>
      </w:r>
    </w:p>
    <w:p w:rsidR="00603ED8" w:rsidRPr="00EE678B" w:rsidRDefault="00603ED8" w:rsidP="001F6E47">
      <w:pPr>
        <w:pStyle w:val="ScreenCapture"/>
      </w:pPr>
      <w:r w:rsidRPr="00EE678B">
        <w:t>BY   Bypass                             ED   Edit</w:t>
      </w:r>
    </w:p>
    <w:p w:rsidR="00603ED8" w:rsidRPr="00EE678B" w:rsidRDefault="00603ED8" w:rsidP="001F6E47">
      <w:pPr>
        <w:pStyle w:val="ScreenCapture"/>
      </w:pPr>
      <w:r w:rsidRPr="00EE678B">
        <w:t xml:space="preserve">Select Item(s): Quit// </w:t>
      </w:r>
      <w:r w:rsidRPr="00EE678B">
        <w:rPr>
          <w:b/>
        </w:rPr>
        <w:t>AC</w:t>
      </w:r>
      <w:r w:rsidRPr="00EE678B">
        <w:t xml:space="preserve">  Accept </w:t>
      </w:r>
    </w:p>
    <w:p w:rsidR="00603ED8" w:rsidRPr="00EE678B" w:rsidRDefault="00603ED8" w:rsidP="001F6E47">
      <w:pPr>
        <w:pStyle w:val="ScreenCapture"/>
      </w:pPr>
      <w:r w:rsidRPr="00EE678B">
        <w:t xml:space="preserve">       SC Percent: 40%</w:t>
      </w:r>
    </w:p>
    <w:p w:rsidR="00603ED8" w:rsidRPr="00EE678B" w:rsidRDefault="00603ED8" w:rsidP="001F6E47">
      <w:pPr>
        <w:pStyle w:val="ScreenCapture"/>
      </w:pPr>
      <w:r w:rsidRPr="00EE678B">
        <w:t xml:space="preserve">     Disabilities: NONE STATED</w:t>
      </w:r>
    </w:p>
    <w:p w:rsidR="00603ED8" w:rsidRPr="00EE678B" w:rsidRDefault="00603ED8" w:rsidP="001F6E47">
      <w:pPr>
        <w:pStyle w:val="ScreenCapture"/>
      </w:pPr>
    </w:p>
    <w:p w:rsidR="00603ED8" w:rsidRPr="00EE678B" w:rsidRDefault="00603ED8" w:rsidP="001F6E47">
      <w:pPr>
        <w:pStyle w:val="ScreenCapture"/>
        <w:rPr>
          <w:b/>
        </w:rPr>
      </w:pPr>
      <w:r w:rsidRPr="00EE678B">
        <w:t xml:space="preserve">Was treatment for Service Connected condition? NO// </w:t>
      </w:r>
      <w:r w:rsidRPr="00EE678B">
        <w:rPr>
          <w:b/>
        </w:rPr>
        <w:t>&lt;Enter&gt;</w:t>
      </w:r>
    </w:p>
    <w:p w:rsidR="005F43EA" w:rsidRPr="00EE678B" w:rsidRDefault="005F43EA" w:rsidP="005F43EA"/>
    <w:p w:rsidR="00603ED8" w:rsidRPr="00EE678B" w:rsidRDefault="00603ED8" w:rsidP="008E248B">
      <w:pPr>
        <w:pStyle w:val="ExampleHeading"/>
      </w:pPr>
      <w:r w:rsidRPr="00EE678B">
        <w:t>Example: Renewing an ePharmacy Order (continued)</w:t>
      </w:r>
    </w:p>
    <w:p w:rsidR="00603ED8" w:rsidRPr="00EE678B" w:rsidRDefault="00603ED8" w:rsidP="001F6E47">
      <w:pPr>
        <w:pStyle w:val="ScreenCapture"/>
      </w:pPr>
      <w:r w:rsidRPr="00EE678B">
        <w:t>Reversing prescription 100003642.</w:t>
      </w:r>
    </w:p>
    <w:p w:rsidR="00603ED8" w:rsidRPr="00EE678B" w:rsidRDefault="00603ED8" w:rsidP="001F6E47">
      <w:pPr>
        <w:pStyle w:val="ScreenCapture"/>
      </w:pPr>
    </w:p>
    <w:p w:rsidR="00603ED8" w:rsidRPr="00EE678B" w:rsidRDefault="00603ED8" w:rsidP="001F6E47">
      <w:pPr>
        <w:pStyle w:val="ScreenCapture"/>
      </w:pPr>
      <w:r w:rsidRPr="00EE678B">
        <w:t>Claim Status:</w:t>
      </w:r>
    </w:p>
    <w:p w:rsidR="00603ED8" w:rsidRPr="00EE678B" w:rsidRDefault="00603ED8" w:rsidP="001F6E47">
      <w:pPr>
        <w:pStyle w:val="ScreenCapture"/>
      </w:pPr>
      <w:r w:rsidRPr="00EE678B">
        <w:t>Reversing and Rebilling a previously submitted claim...</w:t>
      </w:r>
    </w:p>
    <w:p w:rsidR="00603ED8" w:rsidRPr="00EE678B" w:rsidRDefault="00603ED8" w:rsidP="001F6E47">
      <w:pPr>
        <w:pStyle w:val="ScreenCapture"/>
      </w:pPr>
      <w:r w:rsidRPr="00EE678B">
        <w:t>Reversing...</w:t>
      </w:r>
    </w:p>
    <w:p w:rsidR="00603ED8" w:rsidRPr="00EE678B" w:rsidRDefault="00603ED8" w:rsidP="001F6E47">
      <w:pPr>
        <w:pStyle w:val="ScreenCapture"/>
      </w:pPr>
      <w:r w:rsidRPr="00EE678B">
        <w:t>IN PROGRESS-Waiting for transmit</w:t>
      </w:r>
    </w:p>
    <w:p w:rsidR="00603ED8" w:rsidRPr="00EE678B" w:rsidRDefault="00603ED8" w:rsidP="001F6E47">
      <w:pPr>
        <w:pStyle w:val="ScreenCapture"/>
      </w:pPr>
      <w:r w:rsidRPr="00EE678B">
        <w:t>IN PROGRESS-Transmitting</w:t>
      </w:r>
    </w:p>
    <w:p w:rsidR="00603ED8" w:rsidRPr="00EE678B" w:rsidRDefault="00603ED8" w:rsidP="001F6E47">
      <w:pPr>
        <w:pStyle w:val="ScreenCapture"/>
      </w:pPr>
      <w:r w:rsidRPr="00EE678B">
        <w:t>IN PROGRESS-Waiting to process response</w:t>
      </w:r>
    </w:p>
    <w:p w:rsidR="00603ED8" w:rsidRPr="00EE678B" w:rsidRDefault="00603ED8" w:rsidP="001F6E47">
      <w:pPr>
        <w:pStyle w:val="ScreenCapture"/>
      </w:pPr>
      <w:r w:rsidRPr="00EE678B">
        <w:t>E REVERSAL ACCEPTED</w:t>
      </w:r>
    </w:p>
    <w:p w:rsidR="00603ED8" w:rsidRPr="00EE678B" w:rsidRDefault="00603ED8" w:rsidP="001F6E47">
      <w:pPr>
        <w:pStyle w:val="ScreenCapture"/>
      </w:pPr>
    </w:p>
    <w:p w:rsidR="00603ED8" w:rsidRPr="00EE678B" w:rsidRDefault="00603ED8" w:rsidP="001F6E47">
      <w:pPr>
        <w:pStyle w:val="ScreenCapture"/>
      </w:pPr>
      <w:r w:rsidRPr="00EE678B">
        <w:t xml:space="preserve"> -Rx 100003642 has been discontinued...</w:t>
      </w:r>
    </w:p>
    <w:p w:rsidR="00603ED8" w:rsidRPr="00EE678B" w:rsidRDefault="00603ED8" w:rsidP="001F6E47">
      <w:pPr>
        <w:pStyle w:val="ScreenCapture"/>
      </w:pPr>
    </w:p>
    <w:p w:rsidR="00603ED8" w:rsidRPr="00EE678B" w:rsidRDefault="00F42AF6" w:rsidP="001F6E47">
      <w:pPr>
        <w:pStyle w:val="ScreenCapture"/>
      </w:pPr>
      <w:bookmarkStart w:id="4975" w:name="pa271"/>
      <w:r>
        <w:t xml:space="preserve">Veteran </w:t>
      </w:r>
      <w:bookmarkEnd w:id="4975"/>
      <w:r w:rsidR="00603ED8" w:rsidRPr="00EE678B">
        <w:t>Prescription 100003642A successfully submitted to ECME for claim generation.</w:t>
      </w:r>
    </w:p>
    <w:p w:rsidR="00603ED8" w:rsidRPr="00EE678B" w:rsidRDefault="00603ED8" w:rsidP="001F6E47">
      <w:pPr>
        <w:pStyle w:val="ScreenCapture"/>
      </w:pPr>
    </w:p>
    <w:p w:rsidR="00603ED8" w:rsidRPr="00EE678B" w:rsidRDefault="00603ED8" w:rsidP="001F6E47">
      <w:pPr>
        <w:pStyle w:val="ScreenCapture"/>
      </w:pPr>
      <w:r w:rsidRPr="00EE678B">
        <w:t>Claim Status:</w:t>
      </w:r>
    </w:p>
    <w:p w:rsidR="00603ED8" w:rsidRPr="00EE678B" w:rsidRDefault="00603ED8" w:rsidP="001F6E47">
      <w:pPr>
        <w:pStyle w:val="ScreenCapture"/>
      </w:pPr>
      <w:r w:rsidRPr="00EE678B">
        <w:t>IN PROGRESS-Waiting to start</w:t>
      </w:r>
    </w:p>
    <w:p w:rsidR="00603ED8" w:rsidRPr="00EE678B" w:rsidRDefault="00603ED8" w:rsidP="001F6E47">
      <w:pPr>
        <w:pStyle w:val="ScreenCapture"/>
      </w:pPr>
      <w:r w:rsidRPr="00EE678B">
        <w:t>IN PROGRESS-Waiting for packet build</w:t>
      </w:r>
    </w:p>
    <w:p w:rsidR="00603ED8" w:rsidRPr="00EE678B" w:rsidRDefault="00603ED8" w:rsidP="001F6E47">
      <w:pPr>
        <w:pStyle w:val="ScreenCapture"/>
      </w:pPr>
      <w:r w:rsidRPr="00EE678B">
        <w:t>IN PROGRESS-Packet being built</w:t>
      </w:r>
    </w:p>
    <w:p w:rsidR="00603ED8" w:rsidRPr="00EE678B" w:rsidRDefault="00603ED8" w:rsidP="001F6E47">
      <w:pPr>
        <w:pStyle w:val="ScreenCapture"/>
      </w:pPr>
      <w:r w:rsidRPr="00EE678B">
        <w:t>IN PROGRESS-Waiting for transmit</w:t>
      </w:r>
    </w:p>
    <w:p w:rsidR="00603ED8" w:rsidRPr="00EE678B" w:rsidRDefault="00603ED8" w:rsidP="001F6E47">
      <w:pPr>
        <w:pStyle w:val="ScreenCapture"/>
      </w:pPr>
      <w:r w:rsidRPr="00EE678B">
        <w:t>IN PROGRESS-Transmitting</w:t>
      </w:r>
    </w:p>
    <w:p w:rsidR="00603ED8" w:rsidRPr="00EE678B" w:rsidRDefault="00603ED8" w:rsidP="001F6E47">
      <w:pPr>
        <w:pStyle w:val="ScreenCapture"/>
      </w:pPr>
      <w:r w:rsidRPr="00EE678B">
        <w:t>IN PROGRESS-Receiving response</w:t>
      </w:r>
    </w:p>
    <w:p w:rsidR="00603ED8" w:rsidRPr="00EE678B" w:rsidRDefault="00603ED8" w:rsidP="001F6E47">
      <w:pPr>
        <w:pStyle w:val="ScreenCapture"/>
      </w:pPr>
      <w:r w:rsidRPr="00EE678B">
        <w:t>E PAYABLE</w:t>
      </w:r>
    </w:p>
    <w:p w:rsidR="00EF6F24" w:rsidRPr="00EE678B" w:rsidRDefault="00EF6F24" w:rsidP="00603ED8"/>
    <w:p w:rsidR="00603ED8" w:rsidRPr="00EE678B" w:rsidRDefault="00583040" w:rsidP="00603ED8">
      <w:pPr>
        <w:rPr>
          <w:bCs/>
          <w:szCs w:val="20"/>
        </w:rPr>
      </w:pPr>
      <w:r>
        <w:rPr>
          <w:noProof/>
        </w:rPr>
        <w:drawing>
          <wp:inline distT="0" distB="0" distL="0" distR="0">
            <wp:extent cx="464820" cy="37338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Cs/>
          <w:szCs w:val="20"/>
        </w:rPr>
        <w:t>Original provider comments are not carried over to any renewals in Outpatient Pharmacy.</w:t>
      </w:r>
    </w:p>
    <w:p w:rsidR="00603ED8" w:rsidRPr="00EE678B" w:rsidRDefault="00603ED8" w:rsidP="000A0A20">
      <w:pPr>
        <w:pStyle w:val="Heading2"/>
      </w:pPr>
      <w:bookmarkStart w:id="4976" w:name="_Toc280701299"/>
      <w:bookmarkStart w:id="4977" w:name="_Toc299044470"/>
      <w:bookmarkStart w:id="4978" w:name="_Toc280853639"/>
      <w:bookmarkStart w:id="4979" w:name="_Toc303286206"/>
      <w:bookmarkStart w:id="4980" w:name="_Toc339962091"/>
      <w:bookmarkStart w:id="4981" w:name="_Toc339962605"/>
      <w:bookmarkStart w:id="4982" w:name="_Toc340138750"/>
      <w:bookmarkStart w:id="4983" w:name="_Toc340139021"/>
      <w:bookmarkStart w:id="4984" w:name="_Toc340139300"/>
      <w:bookmarkStart w:id="4985" w:name="_Toc340143914"/>
      <w:bookmarkStart w:id="4986" w:name="_Toc340144171"/>
      <w:bookmarkStart w:id="4987" w:name="_Toc4140487"/>
      <w:r w:rsidRPr="00EE678B">
        <w:t>Flagging and Unflagging Pending Order</w:t>
      </w:r>
      <w:bookmarkEnd w:id="4976"/>
      <w:bookmarkEnd w:id="4977"/>
      <w:bookmarkEnd w:id="4978"/>
      <w:bookmarkEnd w:id="4979"/>
      <w:r w:rsidRPr="00EE678B">
        <w:t>s</w:t>
      </w:r>
      <w:bookmarkEnd w:id="4980"/>
      <w:bookmarkEnd w:id="4981"/>
      <w:bookmarkEnd w:id="4982"/>
      <w:bookmarkEnd w:id="4983"/>
      <w:bookmarkEnd w:id="4984"/>
      <w:bookmarkEnd w:id="4985"/>
      <w:bookmarkEnd w:id="4986"/>
      <w:bookmarkEnd w:id="4987"/>
      <w:r w:rsidRPr="00EE678B">
        <w:fldChar w:fldCharType="begin"/>
      </w:r>
      <w:r w:rsidRPr="00EE678B">
        <w:instrText>XE "Flagging and Unflagging a New Pending Order"</w:instrText>
      </w:r>
      <w:r w:rsidRPr="00EE678B">
        <w:fldChar w:fldCharType="end"/>
      </w:r>
    </w:p>
    <w:p w:rsidR="00603ED8" w:rsidRPr="00EE678B" w:rsidRDefault="00603ED8" w:rsidP="001D61BC">
      <w:pPr>
        <w:keepNext/>
        <w:keepLines/>
        <w:rPr>
          <w:color w:val="000000"/>
        </w:rPr>
      </w:pPr>
    </w:p>
    <w:p w:rsidR="00603ED8" w:rsidRPr="00EE678B" w:rsidRDefault="00603ED8" w:rsidP="00EF6F24">
      <w:r w:rsidRPr="00EE678B">
        <w:rPr>
          <w:color w:val="000000"/>
        </w:rPr>
        <w:t xml:space="preserve">Flagging a pending order allows you to prevent an order from processing and attach a note known as a flag to the pending order. </w:t>
      </w:r>
      <w:r w:rsidRPr="00EE678B">
        <w:t>Flag/Unflag functionality is only available for Pending new orders and Pending renewals; only holders of the PSORPH security key can flag or unflag an order.</w:t>
      </w:r>
    </w:p>
    <w:p w:rsidR="00603ED8" w:rsidRPr="00EE678B" w:rsidRDefault="00603ED8" w:rsidP="00603ED8">
      <w:pPr>
        <w:rPr>
          <w:color w:val="000000"/>
        </w:rPr>
      </w:pPr>
    </w:p>
    <w:p w:rsidR="00603ED8" w:rsidRPr="00EE678B" w:rsidRDefault="00603ED8" w:rsidP="00603ED8">
      <w:pPr>
        <w:rPr>
          <w:color w:val="000000"/>
        </w:rPr>
      </w:pPr>
      <w:r w:rsidRPr="00EE678B">
        <w:rPr>
          <w:color w:val="000000"/>
        </w:rPr>
        <w:t xml:space="preserve">The following provides examples of how to flag and unflag a pending order from a medication profile within </w:t>
      </w:r>
      <w:r w:rsidRPr="00EE678B">
        <w:rPr>
          <w:i/>
          <w:color w:val="000000"/>
        </w:rPr>
        <w:t>Patient Prescription Processing</w:t>
      </w:r>
      <w:r w:rsidRPr="00EE678B">
        <w:rPr>
          <w:color w:val="000000"/>
        </w:rPr>
        <w:t>.</w:t>
      </w:r>
    </w:p>
    <w:p w:rsidR="00603ED8" w:rsidRPr="00EE678B" w:rsidRDefault="00603ED8" w:rsidP="00603ED8">
      <w:pPr>
        <w:rPr>
          <w:color w:val="000000"/>
        </w:rPr>
      </w:pPr>
    </w:p>
    <w:p w:rsidR="00603ED8" w:rsidRPr="00EE678B" w:rsidRDefault="00603ED8" w:rsidP="00603ED8">
      <w:pPr>
        <w:rPr>
          <w:color w:val="000000"/>
        </w:rPr>
      </w:pPr>
      <w:r w:rsidRPr="00EE678B">
        <w:rPr>
          <w:color w:val="000000"/>
        </w:rPr>
        <w:t>If a pending order is flagged, the row number is highlighted on the Medication Profile screen (shown in the following example). Select the order to view the flag or to flag the new pending order.</w:t>
      </w:r>
    </w:p>
    <w:p w:rsidR="00603ED8" w:rsidRPr="00EE678B" w:rsidRDefault="00603ED8" w:rsidP="00603ED8">
      <w:pPr>
        <w:rPr>
          <w:color w:val="000000"/>
          <w:szCs w:val="20"/>
        </w:rPr>
      </w:pPr>
    </w:p>
    <w:p w:rsidR="00603ED8" w:rsidRPr="00EE678B" w:rsidRDefault="00603ED8" w:rsidP="008E248B">
      <w:pPr>
        <w:pStyle w:val="ExampleHeading"/>
      </w:pPr>
      <w:bookmarkStart w:id="4988" w:name="Page_284"/>
      <w:bookmarkStart w:id="4989" w:name="Page_283"/>
      <w:bookmarkEnd w:id="4988"/>
      <w:bookmarkEnd w:id="4989"/>
      <w:r w:rsidRPr="00EE678B">
        <w:t>Example: A Flagged Pending Order</w:t>
      </w:r>
    </w:p>
    <w:p w:rsidR="00603ED8" w:rsidRPr="00EE678B" w:rsidRDefault="00603ED8" w:rsidP="001F6E47">
      <w:pPr>
        <w:pStyle w:val="ScreenCapture"/>
      </w:pPr>
      <w:r w:rsidRPr="00EE678B">
        <w:t xml:space="preserve">Medication Profile            Mar 13, 2008@16:31:24          Page:    1 of    1 </w:t>
      </w:r>
    </w:p>
    <w:p w:rsidR="00603ED8" w:rsidRPr="00EE678B" w:rsidRDefault="00603ED8" w:rsidP="001F6E47">
      <w:pPr>
        <w:pStyle w:val="ScreenCapture"/>
      </w:pPr>
      <w:r w:rsidRPr="00EE678B">
        <w:t xml:space="preserve">OPPATIENT16,ONE                                  </w:t>
      </w:r>
      <w:r w:rsidRPr="00EE678B">
        <w:rPr>
          <w:color w:val="FFFFFF"/>
          <w:shd w:val="solid" w:color="auto" w:fill="0C0C0C"/>
        </w:rPr>
        <w:t>&lt;NO ALLERGY ASSESSMENT&gt;</w:t>
      </w:r>
      <w:r w:rsidRPr="00EE678B">
        <w:t xml:space="preserve"> </w:t>
      </w:r>
    </w:p>
    <w:p w:rsidR="00603ED8" w:rsidRPr="00EE678B" w:rsidRDefault="00603ED8" w:rsidP="001F6E47">
      <w:pPr>
        <w:pStyle w:val="ScreenCapture"/>
      </w:pPr>
      <w:r w:rsidRPr="00EE678B">
        <w:rPr>
          <w:iCs/>
        </w:rPr>
        <w:t xml:space="preserve">  </w:t>
      </w:r>
      <w:r w:rsidRPr="00EE678B">
        <w:t>PID: 000-24-6802                                 Ht(cm): 177.80 (02/08/2007)</w:t>
      </w:r>
    </w:p>
    <w:p w:rsidR="00603ED8" w:rsidRPr="00EE678B" w:rsidRDefault="00603ED8" w:rsidP="001F6E47">
      <w:pPr>
        <w:pStyle w:val="ScreenCapture"/>
      </w:pPr>
      <w:r w:rsidRPr="00EE678B">
        <w:t xml:space="preserve">  DOB: APR 3,1941 (66)                             Wt(kg): 90.45 (02/08/2007)</w:t>
      </w:r>
    </w:p>
    <w:p w:rsidR="00603ED8" w:rsidRPr="00EE678B" w:rsidRDefault="00603ED8" w:rsidP="001F6E47">
      <w:pPr>
        <w:pStyle w:val="ScreenCapture"/>
      </w:pPr>
      <w:r w:rsidRPr="00EE678B">
        <w:t xml:space="preserve">  SEX: MALE                            </w:t>
      </w:r>
    </w:p>
    <w:p w:rsidR="00603ED8" w:rsidRPr="00EE678B" w:rsidRDefault="00603ED8" w:rsidP="001F6E47">
      <w:pPr>
        <w:pStyle w:val="ScreenCapture"/>
      </w:pPr>
      <w:r w:rsidRPr="00EE678B">
        <w:t xml:space="preserve"> CrCL: &lt;Not Found&gt;</w:t>
      </w:r>
      <w:r w:rsidR="008D761B">
        <w:rPr>
          <w:lang w:val="en-US"/>
        </w:rPr>
        <w:t xml:space="preserve"> </w:t>
      </w:r>
      <w:r w:rsidR="008D761B" w:rsidRPr="00E97BFB">
        <w:rPr>
          <w:rFonts w:cs="Courier New"/>
        </w:rPr>
        <w:t>(CREAT: Not Found)</w:t>
      </w:r>
      <w:r w:rsidR="008D761B">
        <w:rPr>
          <w:rFonts w:cs="Courier New"/>
          <w:lang w:val="en-US"/>
        </w:rPr>
        <w:t xml:space="preserve">            </w:t>
      </w:r>
      <w:r w:rsidRPr="00EE678B">
        <w:t>BSA (m2): 2.08</w:t>
      </w:r>
    </w:p>
    <w:p w:rsidR="00603ED8" w:rsidRPr="00EE678B" w:rsidRDefault="00603ED8" w:rsidP="001F6E47">
      <w:pPr>
        <w:pStyle w:val="ScreenCapture"/>
      </w:pPr>
      <w:r w:rsidRPr="00EE678B">
        <w:t xml:space="preserve">                                                            ISSUE  LAST REF DAY</w:t>
      </w:r>
    </w:p>
    <w:p w:rsidR="00603ED8" w:rsidRPr="00EE678B" w:rsidRDefault="00603ED8" w:rsidP="001F6E47">
      <w:pPr>
        <w:pStyle w:val="ScreenCapture"/>
      </w:pPr>
      <w:r w:rsidRPr="00EE678B">
        <w:t xml:space="preserve"> #  RX #         DRUG                                QTY ST  DATE  FILL REM SUP</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------------------------------------ACTIVE-------------------------------------</w:t>
      </w:r>
    </w:p>
    <w:p w:rsidR="00603ED8" w:rsidRPr="00EE678B" w:rsidRDefault="00603ED8" w:rsidP="001F6E47">
      <w:pPr>
        <w:pStyle w:val="ScreenCapture"/>
      </w:pPr>
      <w:r w:rsidRPr="00EE678B">
        <w:t xml:space="preserve"> 1 100002518     PENICILLAMINE 250MG TAB               31 A  02-29 02-29  5  31</w:t>
      </w:r>
    </w:p>
    <w:p w:rsidR="00603ED8" w:rsidRPr="00EE678B" w:rsidRDefault="00603ED8" w:rsidP="001F6E47">
      <w:pPr>
        <w:pStyle w:val="ScreenCapture"/>
      </w:pPr>
      <w:r w:rsidRPr="00EE678B">
        <w:t>------------------------------------PENDING------------------------------------</w:t>
      </w:r>
    </w:p>
    <w:p w:rsidR="00603ED8" w:rsidRPr="00EE678B" w:rsidRDefault="00603ED8" w:rsidP="001F6E47">
      <w:pPr>
        <w:pStyle w:val="ScreenCapture"/>
      </w:pPr>
      <w:r w:rsidRPr="00EE678B">
        <w:rPr>
          <w:color w:val="FFFFFF"/>
          <w:shd w:val="solid" w:color="auto" w:fill="0C0C0C"/>
        </w:rPr>
        <w:t xml:space="preserve"> 2</w:t>
      </w:r>
      <w:r w:rsidRPr="00EE678B">
        <w:t xml:space="preserve"> ACETAMINOPHEN 500MG TAB                QTY: 60          ISDT: 03-13  REF:  3 </w:t>
      </w:r>
    </w:p>
    <w:p w:rsidR="00603ED8" w:rsidRPr="00EE678B" w:rsidRDefault="00603ED8" w:rsidP="001F6E47">
      <w:pPr>
        <w:pStyle w:val="ScreenCapture"/>
      </w:pPr>
      <w:r w:rsidRPr="00EE678B">
        <w:rPr>
          <w:shd w:val="pct5" w:color="auto" w:fill="auto"/>
        </w:rPr>
        <w:t xml:space="preserve">          Enter ?? for more actions</w:t>
      </w:r>
      <w:r w:rsidRPr="00EE678B">
        <w:rPr>
          <w:shd w:val="clear" w:color="auto" w:fill="E6E6E6"/>
        </w:rPr>
        <w:t xml:space="preserve">                                             </w:t>
      </w:r>
    </w:p>
    <w:p w:rsidR="00603ED8" w:rsidRPr="00EE678B" w:rsidRDefault="00603ED8" w:rsidP="001F6E47">
      <w:pPr>
        <w:pStyle w:val="ScreenCapture"/>
      </w:pPr>
      <w:r w:rsidRPr="00EE678B">
        <w:t>PU  Patient Record Update               NO  New Order</w:t>
      </w:r>
    </w:p>
    <w:p w:rsidR="00603ED8" w:rsidRPr="00EE678B" w:rsidRDefault="00603ED8" w:rsidP="001F6E47">
      <w:pPr>
        <w:pStyle w:val="ScreenCapture"/>
      </w:pPr>
      <w:r w:rsidRPr="00EE678B">
        <w:t>PI  Patient Information                 SO  Select Order</w:t>
      </w:r>
    </w:p>
    <w:p w:rsidR="00603ED8" w:rsidRPr="00EE678B" w:rsidRDefault="00603ED8" w:rsidP="001F6E47">
      <w:pPr>
        <w:pStyle w:val="ScreenCapture"/>
      </w:pPr>
      <w:r w:rsidRPr="00EE678B">
        <w:t xml:space="preserve">Select Action: Quit// </w:t>
      </w:r>
      <w:r w:rsidRPr="00EE678B">
        <w:rPr>
          <w:b/>
        </w:rPr>
        <w:t xml:space="preserve">SO </w:t>
      </w:r>
      <w:r w:rsidRPr="00EE678B">
        <w:t>Select Order</w:t>
      </w:r>
    </w:p>
    <w:p w:rsidR="00603ED8" w:rsidRPr="00EE678B" w:rsidRDefault="00603ED8" w:rsidP="001F6E47">
      <w:pPr>
        <w:pStyle w:val="ScreenCapture"/>
      </w:pPr>
      <w:r w:rsidRPr="00EE678B">
        <w:t xml:space="preserve">Select Orders by number: (1-2): </w:t>
      </w:r>
      <w:r w:rsidRPr="00EE678B">
        <w:rPr>
          <w:b/>
        </w:rPr>
        <w:t>2</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 xml:space="preserve">From the Pending OP Orders screen, you can flag and unflag an order, as well as view the flagged reason. To flag the order, enter </w:t>
      </w:r>
      <w:r w:rsidRPr="00EE678B">
        <w:rPr>
          <w:b/>
          <w:color w:val="000000"/>
          <w:szCs w:val="20"/>
        </w:rPr>
        <w:t>FL</w:t>
      </w:r>
      <w:r w:rsidRPr="00EE678B">
        <w:rPr>
          <w:color w:val="000000"/>
          <w:szCs w:val="20"/>
        </w:rPr>
        <w:t xml:space="preserve"> and then enter a “REASON FOR FLAG”, alert the proper individual that the flag has been added by pressing </w:t>
      </w:r>
      <w:r w:rsidRPr="00EE678B">
        <w:rPr>
          <w:rFonts w:ascii="Courier New" w:hAnsi="Courier New"/>
          <w:b/>
          <w:color w:val="000000"/>
          <w:szCs w:val="20"/>
        </w:rPr>
        <w:t>&lt;Enter&gt;</w:t>
      </w:r>
      <w:r w:rsidRPr="00EE678B">
        <w:rPr>
          <w:color w:val="000000"/>
          <w:szCs w:val="20"/>
        </w:rPr>
        <w:t xml:space="preserve"> to select the default name or entering a different user name and pressing </w:t>
      </w:r>
      <w:r w:rsidRPr="00EE678B">
        <w:rPr>
          <w:rFonts w:ascii="Courier New" w:hAnsi="Courier New"/>
          <w:b/>
          <w:color w:val="000000"/>
          <w:szCs w:val="20"/>
        </w:rPr>
        <w:t>&lt;Enter&gt;</w:t>
      </w:r>
      <w:r w:rsidRPr="00EE678B">
        <w:rPr>
          <w:color w:val="000000"/>
          <w:szCs w:val="20"/>
        </w:rPr>
        <w:t>, and the flagging process is complete.</w:t>
      </w:r>
    </w:p>
    <w:p w:rsidR="00603ED8" w:rsidRPr="00EE678B" w:rsidRDefault="00603ED8" w:rsidP="00603ED8">
      <w:pPr>
        <w:ind w:left="1051" w:hanging="1051"/>
        <w:rPr>
          <w:rFonts w:ascii="Times New Roman Bold" w:hAnsi="Times New Roman Bold"/>
          <w:b/>
          <w:bCs/>
          <w:color w:val="000000"/>
          <w:sz w:val="20"/>
          <w:szCs w:val="24"/>
        </w:rPr>
      </w:pPr>
    </w:p>
    <w:p w:rsidR="00603ED8" w:rsidRPr="00EE678B" w:rsidRDefault="00603ED8" w:rsidP="008E248B">
      <w:pPr>
        <w:pStyle w:val="ExampleHeading"/>
      </w:pPr>
      <w:r w:rsidRPr="00EE678B">
        <w:t>Example: Flagging an Order</w:t>
      </w:r>
    </w:p>
    <w:p w:rsidR="00603ED8" w:rsidRPr="00EE678B" w:rsidRDefault="00603ED8" w:rsidP="001F6E47">
      <w:pPr>
        <w:pStyle w:val="ScreenCapture"/>
      </w:pPr>
      <w:r w:rsidRPr="00EE678B">
        <w:t>REASON FOR FLAG: DOUBLE CHECK WITH PATIENT FOR HEART CONDITION BEFORE DISPENSING.</w:t>
      </w:r>
    </w:p>
    <w:p w:rsidR="00603ED8" w:rsidRPr="00EE678B" w:rsidRDefault="00603ED8" w:rsidP="001F6E47">
      <w:pPr>
        <w:pStyle w:val="ScreenCapture"/>
      </w:pPr>
      <w:r w:rsidRPr="00EE678B">
        <w:t>Send alert to: PSOUSER,ONE//        BIRMINGHAM     ALABAMA     OP          PHARMACIST</w:t>
      </w:r>
    </w:p>
    <w:p w:rsidR="00603ED8" w:rsidRPr="00EE678B" w:rsidRDefault="00603ED8" w:rsidP="001F6E47">
      <w:pPr>
        <w:pStyle w:val="ScreenCapture"/>
      </w:pPr>
      <w:r w:rsidRPr="00EE678B">
        <w:t xml:space="preserve">          ... order flagged.</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When an order is flagged, “FL-” is placed in front of “Pending OP Orders” in the upper left corner, and the flagged reason is listed below the patient identifying information.</w:t>
      </w:r>
    </w:p>
    <w:p w:rsidR="00603ED8" w:rsidRPr="00EE678B" w:rsidRDefault="00603ED8" w:rsidP="00EF6F24"/>
    <w:p w:rsidR="00603ED8" w:rsidRPr="00EE678B" w:rsidRDefault="00603ED8" w:rsidP="008E248B">
      <w:pPr>
        <w:pStyle w:val="ExampleHeading"/>
      </w:pPr>
      <w:r w:rsidRPr="00EE678B">
        <w:t>Example: A Flagged New Pending Order</w:t>
      </w:r>
    </w:p>
    <w:p w:rsidR="00603ED8" w:rsidRPr="00EE678B" w:rsidRDefault="00603ED8" w:rsidP="001F6E47">
      <w:pPr>
        <w:pStyle w:val="ScreenCapture"/>
      </w:pPr>
      <w:r w:rsidRPr="00EE678B">
        <w:t>FL-Pending OP Orders (ROUTINE)March 13, 2008 16:31:33          Page:    1 of   2</w:t>
      </w:r>
    </w:p>
    <w:p w:rsidR="00603ED8" w:rsidRPr="00EE678B" w:rsidRDefault="00603ED8" w:rsidP="001F6E47">
      <w:pPr>
        <w:pStyle w:val="ScreenCapture"/>
      </w:pPr>
      <w:r w:rsidRPr="00EE678B">
        <w:t xml:space="preserve">OPPATIENT16,ONE                                   </w:t>
      </w:r>
      <w:r w:rsidRPr="00EE678B">
        <w:rPr>
          <w:color w:val="FFFFFF"/>
          <w:shd w:val="clear" w:color="auto" w:fill="000000"/>
        </w:rPr>
        <w:t>&lt;NO ALLERGY ASSESSMENT&gt;</w:t>
      </w:r>
    </w:p>
    <w:p w:rsidR="00603ED8" w:rsidRPr="00EE678B" w:rsidRDefault="00603ED8" w:rsidP="001F6E47">
      <w:pPr>
        <w:pStyle w:val="ScreenCapture"/>
      </w:pPr>
      <w:r w:rsidRPr="00EE678B">
        <w:t xml:space="preserve">  PID: 000-24-6802                                 Ht(cm): 177.80 (02/08/2007)</w:t>
      </w:r>
    </w:p>
    <w:p w:rsidR="00603ED8" w:rsidRDefault="00603ED8" w:rsidP="001F6E47">
      <w:pPr>
        <w:pStyle w:val="ScreenCapture"/>
        <w:rPr>
          <w:lang w:val="en-US"/>
        </w:rPr>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B10E0E" w:rsidRDefault="008D761B"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603ED8" w:rsidRPr="00EE678B" w:rsidRDefault="00603ED8" w:rsidP="001F6E47">
      <w:pPr>
        <w:pStyle w:val="ScreenCapture"/>
      </w:pPr>
    </w:p>
    <w:p w:rsidR="00603ED8" w:rsidRPr="00EE678B" w:rsidRDefault="00603ED8" w:rsidP="001F6E47">
      <w:pPr>
        <w:pStyle w:val="ScreenCapture"/>
        <w:rPr>
          <w:i/>
        </w:rPr>
      </w:pPr>
      <w:r w:rsidRPr="00EE678B">
        <w:t xml:space="preserve">*(1) Orderable Item: ACETAMINOPHEN TAB           </w:t>
      </w:r>
      <w:r w:rsidRPr="00EE678B">
        <w:rPr>
          <w:i/>
          <w:shd w:val="clear" w:color="auto" w:fill="FFFFFF"/>
        </w:rPr>
        <w:t>* Editing starred fields will</w:t>
      </w:r>
    </w:p>
    <w:p w:rsidR="00603ED8" w:rsidRPr="00EE678B" w:rsidRDefault="00603ED8"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603ED8" w:rsidRPr="00EE678B" w:rsidRDefault="00603ED8" w:rsidP="001F6E47">
      <w:pPr>
        <w:pStyle w:val="ScreenCapture"/>
      </w:pPr>
      <w:r w:rsidRPr="00EE678B">
        <w:t xml:space="preserve">       Drug Message: NATL FORM                                                 </w:t>
      </w:r>
    </w:p>
    <w:p w:rsidR="00603ED8" w:rsidRPr="00EE678B" w:rsidRDefault="00603ED8" w:rsidP="001F6E47">
      <w:pPr>
        <w:pStyle w:val="ScreenCapture"/>
      </w:pPr>
      <w:r w:rsidRPr="00EE678B">
        <w:t xml:space="preserve"> (3)        *Dosage: 500 (MG)                                                  </w:t>
      </w:r>
    </w:p>
    <w:p w:rsidR="00603ED8" w:rsidRPr="00EE678B" w:rsidRDefault="00603ED8" w:rsidP="001F6E47">
      <w:pPr>
        <w:pStyle w:val="ScreenCapture"/>
      </w:pPr>
      <w:r w:rsidRPr="00EE678B">
        <w:t xml:space="preserve">               Verb: TAKE                                                      </w:t>
      </w:r>
    </w:p>
    <w:p w:rsidR="00603ED8" w:rsidRPr="00EE678B" w:rsidRDefault="00603ED8" w:rsidP="001F6E47">
      <w:pPr>
        <w:pStyle w:val="ScreenCapture"/>
      </w:pPr>
      <w:r w:rsidRPr="00EE678B">
        <w:t xml:space="preserve">     Dispense Units: 1                                                         </w:t>
      </w:r>
    </w:p>
    <w:p w:rsidR="00603ED8" w:rsidRPr="00EE678B" w:rsidRDefault="00603ED8" w:rsidP="001F6E47">
      <w:pPr>
        <w:pStyle w:val="ScreenCapture"/>
      </w:pPr>
      <w:r w:rsidRPr="00EE678B">
        <w:t xml:space="preserve">             *Route: ORAL                                                      </w:t>
      </w:r>
    </w:p>
    <w:p w:rsidR="00603ED8" w:rsidRPr="00EE678B" w:rsidRDefault="00603ED8" w:rsidP="001F6E47">
      <w:pPr>
        <w:pStyle w:val="ScreenCapture"/>
      </w:pPr>
      <w:r w:rsidRPr="00EE678B">
        <w:t xml:space="preserve">          *Schedule: BID                                                       </w:t>
      </w:r>
    </w:p>
    <w:p w:rsidR="00603ED8" w:rsidRPr="00EE678B" w:rsidRDefault="00603ED8" w:rsidP="001F6E47">
      <w:pPr>
        <w:pStyle w:val="ScreenCapture"/>
      </w:pPr>
      <w:r w:rsidRPr="00EE678B">
        <w:t xml:space="preserve"> (4)   Pat Instruct:                                                           </w:t>
      </w:r>
    </w:p>
    <w:p w:rsidR="00603ED8" w:rsidRPr="00EE678B" w:rsidRDefault="00603ED8" w:rsidP="001F6E47">
      <w:pPr>
        <w:pStyle w:val="ScreenCapture"/>
      </w:pPr>
      <w:r w:rsidRPr="00EE678B">
        <w:t xml:space="preserve">  Provider Comments: ProvComments                                              </w:t>
      </w:r>
    </w:p>
    <w:p w:rsidR="00603ED8" w:rsidRPr="00EE678B" w:rsidRDefault="00603ED8" w:rsidP="001F6E47">
      <w:pPr>
        <w:pStyle w:val="ScreenCapture"/>
      </w:pPr>
      <w:r w:rsidRPr="00EE678B">
        <w:t xml:space="preserve">                SIG: TAKE ONE TABLET BY MOUTH TWICE A DAY                      </w:t>
      </w:r>
    </w:p>
    <w:p w:rsidR="00603ED8" w:rsidRPr="00EE678B" w:rsidRDefault="00603ED8" w:rsidP="001F6E47">
      <w:pPr>
        <w:pStyle w:val="ScreenCapture"/>
      </w:pPr>
      <w:r w:rsidRPr="00EE678B">
        <w:t xml:space="preserve"> (5) Patient Status: SERVICE CONNECTED                                         </w:t>
      </w:r>
    </w:p>
    <w:p w:rsidR="00603ED8" w:rsidRPr="00EE678B" w:rsidRDefault="00603ED8" w:rsidP="001F6E47">
      <w:pPr>
        <w:pStyle w:val="ScreenCapture"/>
      </w:pPr>
      <w:r w:rsidRPr="00EE678B">
        <w:t xml:space="preserve"> (6)     Issue Date: MAR 13,2008      (7) Fill Date: MAR 13,2008             </w:t>
      </w:r>
    </w:p>
    <w:p w:rsidR="00603ED8" w:rsidRPr="00EE678B" w:rsidRDefault="00603ED8" w:rsidP="001F6E47">
      <w:pPr>
        <w:pStyle w:val="ScreenCapture"/>
      </w:pPr>
      <w:r w:rsidRPr="00EE678B">
        <w:t xml:space="preserve"> (8)    Days Supply: 30               (9)   QTY (TAB): 60                     </w:t>
      </w:r>
    </w:p>
    <w:p w:rsidR="00603ED8" w:rsidRPr="00EE678B" w:rsidRDefault="00603ED8" w:rsidP="001F6E47">
      <w:pPr>
        <w:pStyle w:val="ScreenCapture"/>
      </w:pPr>
      <w:r w:rsidRPr="00EE678B">
        <w:t xml:space="preserve">+         Enter ?? for more actions                                            </w:t>
      </w:r>
    </w:p>
    <w:p w:rsidR="00603ED8" w:rsidRPr="00EE678B" w:rsidRDefault="00603ED8" w:rsidP="001F6E47">
      <w:pPr>
        <w:pStyle w:val="ScreenCapture"/>
      </w:pPr>
      <w:r w:rsidRPr="00EE678B">
        <w:t>BY  Bypass                DC  Discontinue</w:t>
      </w:r>
      <w:r w:rsidRPr="00EE678B">
        <w:tab/>
        <w:t xml:space="preserve">   FL  Flag/Unflag</w:t>
      </w:r>
    </w:p>
    <w:p w:rsidR="00603ED8" w:rsidRPr="00EE678B" w:rsidRDefault="00603ED8" w:rsidP="001F6E47">
      <w:pPr>
        <w:pStyle w:val="ScreenCapture"/>
      </w:pPr>
      <w:r w:rsidRPr="00EE678B">
        <w:t>ED  Edit                  FN  Finish</w:t>
      </w:r>
    </w:p>
    <w:p w:rsidR="00603ED8" w:rsidRPr="00EE678B" w:rsidRDefault="00603ED8" w:rsidP="001F6E47">
      <w:pPr>
        <w:pStyle w:val="ScreenCapture"/>
      </w:pPr>
      <w:r w:rsidRPr="00EE678B">
        <w:t xml:space="preserve">Select Item(s): Next Screen// </w:t>
      </w:r>
      <w:r w:rsidRPr="00EE678B">
        <w:rPr>
          <w:b/>
        </w:rPr>
        <w:t>FL</w:t>
      </w:r>
      <w:r w:rsidRPr="00EE678B">
        <w:t xml:space="preserve"> Flag/Unflag </w:t>
      </w:r>
    </w:p>
    <w:p w:rsidR="00603ED8" w:rsidRPr="00EE678B" w:rsidRDefault="00603ED8" w:rsidP="00603ED8"/>
    <w:p w:rsidR="00603ED8" w:rsidRPr="00EE678B" w:rsidRDefault="00603ED8" w:rsidP="008E248B">
      <w:pPr>
        <w:pStyle w:val="ExampleHeading"/>
      </w:pPr>
      <w:r w:rsidRPr="00EE678B">
        <w:t>Example: A Flagged Renewal</w:t>
      </w:r>
    </w:p>
    <w:p w:rsidR="00603ED8" w:rsidRPr="00EE678B" w:rsidRDefault="00603ED8" w:rsidP="001F6E47">
      <w:pPr>
        <w:pStyle w:val="ScreenCapture"/>
      </w:pPr>
      <w:r w:rsidRPr="00EE678B">
        <w:rPr>
          <w:b/>
          <w:bCs/>
        </w:rPr>
        <w:t>FL-Prescription Renew</w:t>
      </w:r>
      <w:r w:rsidR="00D8267F" w:rsidRPr="00EE678B">
        <w:t xml:space="preserve">        </w:t>
      </w:r>
      <w:r w:rsidRPr="00EE678B">
        <w:t xml:space="preserve"> Jun 12, 2012@14:00:51</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w:t>
      </w:r>
    </w:p>
    <w:p w:rsidR="00603ED8" w:rsidRPr="00EE678B" w:rsidRDefault="00603ED8" w:rsidP="001F6E47">
      <w:pPr>
        <w:pStyle w:val="ScreenCapture"/>
      </w:pPr>
      <w:r w:rsidRPr="00EE678B">
        <w:t>PAGPATNM,M</w:t>
      </w:r>
      <w:r w:rsidR="00D8267F" w:rsidRPr="00EE678B">
        <w:t xml:space="preserve">                                                        </w:t>
      </w:r>
      <w:r w:rsidRPr="00EE678B">
        <w:t xml:space="preserve"> &lt;A&gt;</w:t>
      </w:r>
    </w:p>
    <w:p w:rsidR="00603ED8" w:rsidRPr="00EE678B" w:rsidRDefault="00D8267F" w:rsidP="001F6E47">
      <w:pPr>
        <w:pStyle w:val="ScreenCapture"/>
      </w:pPr>
      <w:r w:rsidRPr="00EE678B">
        <w:t xml:space="preserve">  </w:t>
      </w:r>
      <w:r w:rsidR="00603ED8" w:rsidRPr="00EE678B">
        <w:t>PID: 666-00-0286</w:t>
      </w:r>
      <w:r w:rsidRPr="00EE678B">
        <w:t xml:space="preserve">                                </w:t>
      </w:r>
      <w:r w:rsidR="00603ED8" w:rsidRPr="00EE678B">
        <w:t xml:space="preserve"> Ht(cm): _______ (______)</w:t>
      </w:r>
      <w:r w:rsidRPr="00EE678B">
        <w:t xml:space="preserve">  </w:t>
      </w:r>
    </w:p>
    <w:p w:rsidR="008D761B" w:rsidRDefault="00D8267F" w:rsidP="001F6E47">
      <w:pPr>
        <w:pStyle w:val="ScreenCapture"/>
        <w:rPr>
          <w:lang w:val="en-US"/>
        </w:rPr>
      </w:pPr>
      <w:r w:rsidRPr="00EE678B">
        <w:t xml:space="preserve">  </w:t>
      </w:r>
      <w:r w:rsidR="00603ED8" w:rsidRPr="00EE678B">
        <w:t xml:space="preserve">DOB: DEC 1,1900 </w:t>
      </w:r>
      <w:r w:rsidRPr="00EE678B">
        <w:t xml:space="preserve">                            </w:t>
      </w:r>
      <w:r w:rsidR="00603ED8" w:rsidRPr="00EE678B">
        <w:t xml:space="preserve">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1F6E47">
      <w:pPr>
        <w:pStyle w:val="ScreenCapture"/>
      </w:pPr>
      <w:r>
        <w:rPr>
          <w:rFonts w:cs="Courier New"/>
          <w:lang w:val="en-US"/>
        </w:rPr>
        <w:t xml:space="preserve"> </w:t>
      </w:r>
      <w:r w:rsidRPr="00CD5A11">
        <w:rPr>
          <w:rFonts w:cs="Courier New"/>
        </w:rPr>
        <w:t>CrCL: &lt;Not Found&gt; (CREAT: Not Found)            BSA (m2): _______</w:t>
      </w:r>
      <w:r w:rsidR="00D8267F" w:rsidRPr="00EE678B">
        <w:t xml:space="preserve">  </w:t>
      </w:r>
    </w:p>
    <w:p w:rsidR="00603ED8" w:rsidRPr="00EE678B" w:rsidRDefault="00D8267F" w:rsidP="001F6E47">
      <w:pPr>
        <w:pStyle w:val="ScreenCapture"/>
      </w:pPr>
      <w:r w:rsidRPr="00EE678B">
        <w:t xml:space="preserve">                                                                               </w:t>
      </w:r>
    </w:p>
    <w:p w:rsidR="00603ED8" w:rsidRPr="00EE678B" w:rsidRDefault="00603ED8" w:rsidP="001F6E47">
      <w:pPr>
        <w:pStyle w:val="ScreenCapture"/>
      </w:pPr>
      <w:r w:rsidRPr="00EE678B">
        <w:rPr>
          <w:color w:val="FFFFFF"/>
          <w:shd w:val="solid" w:color="auto" w:fill="000000"/>
        </w:rPr>
        <w:t>Flagged</w:t>
      </w:r>
      <w:r w:rsidRPr="00EE678B">
        <w:t xml:space="preserve"> by PHARMACY,USER on 6/12/12@14:00: test</w:t>
      </w:r>
      <w:r w:rsidR="00D8267F" w:rsidRPr="00EE678B">
        <w:t xml:space="preserve">         </w:t>
      </w:r>
    </w:p>
    <w:p w:rsidR="00603ED8" w:rsidRPr="00EE678B" w:rsidRDefault="00D8267F" w:rsidP="001F6E47">
      <w:pPr>
        <w:pStyle w:val="ScreenCapture"/>
      </w:pPr>
      <w:r w:rsidRPr="00EE678B">
        <w:t xml:space="preserve">                                                                               </w:t>
      </w:r>
    </w:p>
    <w:p w:rsidR="00603ED8" w:rsidRPr="00EE678B" w:rsidRDefault="00D8267F" w:rsidP="001F6E47">
      <w:pPr>
        <w:pStyle w:val="ScreenCapture"/>
      </w:pPr>
      <w:r w:rsidRPr="00EE678B">
        <w:t xml:space="preserve">                 </w:t>
      </w:r>
      <w:r w:rsidR="00603ED8" w:rsidRPr="00EE678B">
        <w:t>Rx#: 100001943A</w:t>
      </w:r>
      <w:r w:rsidRPr="00EE678B">
        <w:t xml:space="preserve">                                               </w:t>
      </w:r>
    </w:p>
    <w:p w:rsidR="00603ED8" w:rsidRPr="00EE678B" w:rsidRDefault="00D8267F" w:rsidP="001F6E47">
      <w:pPr>
        <w:pStyle w:val="ScreenCapture"/>
      </w:pPr>
      <w:r w:rsidRPr="00EE678B">
        <w:t xml:space="preserve">      </w:t>
      </w:r>
      <w:r w:rsidR="00603ED8" w:rsidRPr="00EE678B">
        <w:t>Orderable Item: ACETAMINOPHEN TAB</w:t>
      </w:r>
      <w:r w:rsidRPr="00EE678B">
        <w:t xml:space="preserve">                                        </w:t>
      </w:r>
    </w:p>
    <w:p w:rsidR="00603ED8" w:rsidRPr="00EE678B" w:rsidRDefault="00D8267F" w:rsidP="001F6E47">
      <w:pPr>
        <w:pStyle w:val="ScreenCapture"/>
      </w:pPr>
      <w:r w:rsidRPr="00EE678B">
        <w:t xml:space="preserve">           </w:t>
      </w:r>
      <w:r w:rsidR="00603ED8" w:rsidRPr="00EE678B">
        <w:t xml:space="preserve">CMOP Drug: THIORIDAZINE 30MG/ML CONC. </w:t>
      </w:r>
      <w:r w:rsidRPr="00EE678B">
        <w:t xml:space="preserve">                             </w:t>
      </w:r>
    </w:p>
    <w:p w:rsidR="00603ED8" w:rsidRPr="00EE678B" w:rsidRDefault="00D8267F" w:rsidP="001F6E47">
      <w:pPr>
        <w:pStyle w:val="ScreenCapture"/>
      </w:pPr>
      <w:r w:rsidRPr="00EE678B">
        <w:t xml:space="preserve">      </w:t>
      </w:r>
      <w:r w:rsidR="00603ED8" w:rsidRPr="00EE678B">
        <w:t>Patient Status: OPT NSC</w:t>
      </w:r>
      <w:r w:rsidRPr="00EE678B">
        <w:t xml:space="preserve">                                                  </w:t>
      </w:r>
    </w:p>
    <w:p w:rsidR="00603ED8" w:rsidRPr="00EE678B" w:rsidRDefault="00603ED8" w:rsidP="001F6E47">
      <w:pPr>
        <w:pStyle w:val="ScreenCapture"/>
      </w:pPr>
      <w:r w:rsidRPr="00EE678B">
        <w:t xml:space="preserve"> (1)</w:t>
      </w:r>
      <w:r w:rsidR="00D8267F" w:rsidRPr="00EE678B">
        <w:t xml:space="preserve">    </w:t>
      </w:r>
      <w:r w:rsidRPr="00EE678B">
        <w:t xml:space="preserve"> Issue Date: JUN 12,2012</w:t>
      </w:r>
      <w:r w:rsidR="00D8267F" w:rsidRPr="00EE678B">
        <w:t xml:space="preserve">                                              </w:t>
      </w:r>
    </w:p>
    <w:p w:rsidR="00603ED8" w:rsidRPr="00EE678B" w:rsidRDefault="00603ED8" w:rsidP="001F6E47">
      <w:pPr>
        <w:pStyle w:val="ScreenCapture"/>
      </w:pPr>
      <w:r w:rsidRPr="00EE678B">
        <w:t xml:space="preserve"> (2)</w:t>
      </w:r>
      <w:r w:rsidR="00D8267F" w:rsidRPr="00EE678B">
        <w:t xml:space="preserve">     </w:t>
      </w:r>
      <w:r w:rsidRPr="00EE678B">
        <w:t xml:space="preserve"> Fill Date: JUN 12,2012</w:t>
      </w:r>
      <w:r w:rsidR="00D8267F" w:rsidRPr="00EE678B">
        <w:t xml:space="preserve">                                              </w:t>
      </w:r>
    </w:p>
    <w:p w:rsidR="00603ED8" w:rsidRPr="00EE678B" w:rsidRDefault="00D8267F" w:rsidP="001F6E47">
      <w:pPr>
        <w:pStyle w:val="ScreenCapture"/>
      </w:pPr>
      <w:r w:rsidRPr="00EE678B">
        <w:t xml:space="preserve">              </w:t>
      </w:r>
      <w:r w:rsidR="00603ED8" w:rsidRPr="00EE678B">
        <w:t>Dosage: 20 (MG)</w:t>
      </w:r>
      <w:r w:rsidRPr="00EE678B">
        <w:t xml:space="preserve">                                                  </w:t>
      </w:r>
    </w:p>
    <w:p w:rsidR="00603ED8" w:rsidRPr="00EE678B" w:rsidRDefault="00D8267F" w:rsidP="001F6E47">
      <w:pPr>
        <w:pStyle w:val="ScreenCapture"/>
      </w:pPr>
      <w:r w:rsidRPr="00EE678B">
        <w:t xml:space="preserve">                </w:t>
      </w:r>
      <w:r w:rsidR="00603ED8" w:rsidRPr="00EE678B">
        <w:t>Verb: TAKE</w:t>
      </w:r>
      <w:r w:rsidRPr="00EE678B">
        <w:t xml:space="preserve">                                                     </w:t>
      </w:r>
    </w:p>
    <w:p w:rsidR="00603ED8" w:rsidRPr="00EE678B" w:rsidRDefault="00D8267F" w:rsidP="001F6E47">
      <w:pPr>
        <w:pStyle w:val="ScreenCapture"/>
      </w:pPr>
      <w:r w:rsidRPr="00EE678B">
        <w:t xml:space="preserve">      </w:t>
      </w:r>
      <w:r w:rsidR="00603ED8" w:rsidRPr="00EE678B">
        <w:t>Dispense Units: 2</w:t>
      </w:r>
      <w:r w:rsidRPr="00EE678B">
        <w:t xml:space="preserve">                                                        </w:t>
      </w:r>
    </w:p>
    <w:p w:rsidR="00603ED8" w:rsidRPr="00EE678B" w:rsidRDefault="00D8267F" w:rsidP="001F6E47">
      <w:pPr>
        <w:pStyle w:val="ScreenCapture"/>
      </w:pPr>
      <w:r w:rsidRPr="00EE678B">
        <w:t xml:space="preserve">                </w:t>
      </w:r>
      <w:r w:rsidR="00603ED8" w:rsidRPr="00EE678B">
        <w:t>Noun: TABLETS</w:t>
      </w:r>
      <w:r w:rsidRPr="00EE678B">
        <w:t xml:space="preserve">         </w:t>
      </w:r>
      <w:r w:rsidR="00603ED8" w:rsidRPr="00EE678B">
        <w:t xml:space="preserve"> </w:t>
      </w:r>
      <w:r w:rsidRPr="00EE678B">
        <w:t xml:space="preserve">                                        </w:t>
      </w:r>
    </w:p>
    <w:p w:rsidR="00603ED8" w:rsidRPr="00EE678B" w:rsidRDefault="00D8267F" w:rsidP="001F6E47">
      <w:pPr>
        <w:pStyle w:val="ScreenCapture"/>
      </w:pPr>
      <w:r w:rsidRPr="00EE678B">
        <w:t xml:space="preserve">               </w:t>
      </w:r>
      <w:r w:rsidR="00603ED8" w:rsidRPr="00EE678B">
        <w:t>Route: ORAL (BY MOUTH)</w:t>
      </w:r>
      <w:r w:rsidRPr="00EE678B">
        <w:t xml:space="preserve">                                          </w:t>
      </w:r>
    </w:p>
    <w:p w:rsidR="00603ED8" w:rsidRPr="00EE678B" w:rsidRDefault="00D8267F" w:rsidP="001F6E47">
      <w:pPr>
        <w:pStyle w:val="ScreenCapture"/>
      </w:pPr>
      <w:r w:rsidRPr="00EE678B">
        <w:t xml:space="preserve">            </w:t>
      </w:r>
      <w:r w:rsidR="00603ED8" w:rsidRPr="00EE678B">
        <w:t>Schedule: BID-PRN</w:t>
      </w:r>
      <w:r w:rsidRPr="00EE678B">
        <w:t xml:space="preserve">                                                  </w:t>
      </w:r>
    </w:p>
    <w:p w:rsidR="00603ED8" w:rsidRPr="00EE678B" w:rsidRDefault="00603ED8" w:rsidP="001F6E47">
      <w:pPr>
        <w:pStyle w:val="ScreenCapture"/>
        <w:rPr>
          <w:shd w:val="clear" w:color="auto" w:fill="F2F2F2"/>
        </w:rPr>
      </w:pPr>
      <w:r w:rsidRPr="00EE678B">
        <w:rPr>
          <w:shd w:val="clear" w:color="auto" w:fill="F2F2F2"/>
        </w:rPr>
        <w:t>+</w:t>
      </w:r>
      <w:r w:rsidR="00D8267F" w:rsidRPr="00EE678B">
        <w:rPr>
          <w:shd w:val="clear" w:color="auto" w:fill="F2F2F2"/>
        </w:rPr>
        <w:t xml:space="preserve">        </w:t>
      </w:r>
      <w:r w:rsidRPr="00EE678B">
        <w:rPr>
          <w:shd w:val="clear" w:color="auto" w:fill="F2F2F2"/>
        </w:rPr>
        <w:t xml:space="preserve"> Enter ?? for more actions</w:t>
      </w:r>
      <w:r w:rsidR="00D8267F" w:rsidRPr="00EE678B">
        <w:rPr>
          <w:shd w:val="clear" w:color="auto" w:fill="F2F2F2"/>
        </w:rPr>
        <w:t xml:space="preserve">                </w:t>
      </w:r>
      <w:r w:rsidRPr="00EE678B">
        <w:rPr>
          <w:shd w:val="clear" w:color="auto" w:fill="F2F2F2"/>
        </w:rPr>
        <w:t xml:space="preserve"> </w:t>
      </w:r>
      <w:r w:rsidR="00D8267F" w:rsidRPr="00EE678B">
        <w:rPr>
          <w:shd w:val="clear" w:color="auto" w:fill="F2F2F2"/>
        </w:rPr>
        <w:t xml:space="preserve">                           </w:t>
      </w:r>
    </w:p>
    <w:p w:rsidR="00603ED8" w:rsidRPr="00EE678B" w:rsidRDefault="00603ED8" w:rsidP="001F6E47">
      <w:pPr>
        <w:pStyle w:val="ScreenCapture"/>
      </w:pPr>
      <w:r w:rsidRPr="00EE678B">
        <w:t>AC</w:t>
      </w:r>
      <w:r w:rsidR="00D8267F" w:rsidRPr="00EE678B">
        <w:t xml:space="preserve">  </w:t>
      </w:r>
      <w:r w:rsidRPr="00EE678B">
        <w:t xml:space="preserve"> Accept</w:t>
      </w:r>
      <w:r w:rsidR="00D8267F" w:rsidRPr="00EE678B">
        <w:t xml:space="preserve">              </w:t>
      </w:r>
      <w:r w:rsidRPr="00EE678B">
        <w:t xml:space="preserve"> DC</w:t>
      </w:r>
      <w:r w:rsidR="00D8267F" w:rsidRPr="00EE678B">
        <w:t xml:space="preserve">  </w:t>
      </w:r>
      <w:r w:rsidRPr="00EE678B">
        <w:t xml:space="preserve"> Discontinue</w:t>
      </w:r>
      <w:r w:rsidR="00D8267F" w:rsidRPr="00EE678B">
        <w:t xml:space="preserve">         </w:t>
      </w:r>
      <w:r w:rsidRPr="00EE678B">
        <w:t xml:space="preserve"> FL</w:t>
      </w:r>
      <w:r w:rsidR="00D8267F" w:rsidRPr="00EE678B">
        <w:t xml:space="preserve">  </w:t>
      </w:r>
      <w:r w:rsidRPr="00EE678B">
        <w:t xml:space="preserve"> Flag/Unflag</w:t>
      </w:r>
    </w:p>
    <w:p w:rsidR="00603ED8" w:rsidRPr="00EE678B" w:rsidRDefault="00603ED8" w:rsidP="001F6E47">
      <w:pPr>
        <w:pStyle w:val="ScreenCapture"/>
      </w:pPr>
      <w:r w:rsidRPr="00EE678B">
        <w:t>BY</w:t>
      </w:r>
      <w:r w:rsidR="00D8267F" w:rsidRPr="00EE678B">
        <w:t xml:space="preserve">  </w:t>
      </w:r>
      <w:r w:rsidRPr="00EE678B">
        <w:t xml:space="preserve"> Bypass</w:t>
      </w:r>
      <w:r w:rsidR="00D8267F" w:rsidRPr="00EE678B">
        <w:t xml:space="preserve">              </w:t>
      </w:r>
      <w:r w:rsidRPr="00EE678B">
        <w:t xml:space="preserve"> ED</w:t>
      </w:r>
      <w:r w:rsidR="00D8267F" w:rsidRPr="00EE678B">
        <w:t xml:space="preserve">  </w:t>
      </w:r>
      <w:r w:rsidRPr="00EE678B">
        <w:t xml:space="preserve"> Edit</w:t>
      </w:r>
    </w:p>
    <w:p w:rsidR="00603ED8" w:rsidRPr="00EE678B" w:rsidRDefault="00603ED8" w:rsidP="001F6E47">
      <w:pPr>
        <w:pStyle w:val="ScreenCapture"/>
      </w:pPr>
      <w:r w:rsidRPr="00EE678B">
        <w:t>Select Item(s): Next Screen//</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 xml:space="preserve">To unflag an order, enter </w:t>
      </w:r>
      <w:r w:rsidRPr="00EE678B">
        <w:rPr>
          <w:b/>
          <w:color w:val="000000"/>
          <w:szCs w:val="20"/>
        </w:rPr>
        <w:t>FL</w:t>
      </w:r>
      <w:r w:rsidRPr="00EE678B">
        <w:rPr>
          <w:color w:val="000000"/>
          <w:szCs w:val="20"/>
        </w:rPr>
        <w:t xml:space="preserve"> at the “Select Item(s)” prompt, and then enter your “COMMENTS”. When you press </w:t>
      </w:r>
      <w:r w:rsidRPr="00EE678B">
        <w:rPr>
          <w:rFonts w:ascii="Courier New" w:hAnsi="Courier New"/>
          <w:b/>
          <w:color w:val="000000"/>
          <w:szCs w:val="20"/>
        </w:rPr>
        <w:t>&lt;Enter&gt;</w:t>
      </w:r>
      <w:r w:rsidRPr="00EE678B">
        <w:rPr>
          <w:color w:val="000000"/>
          <w:szCs w:val="20"/>
        </w:rPr>
        <w:t>, the order is no longer flagged.</w:t>
      </w:r>
    </w:p>
    <w:p w:rsidR="00603ED8" w:rsidRPr="00EE678B" w:rsidRDefault="00603ED8" w:rsidP="00603ED8">
      <w:pPr>
        <w:rPr>
          <w:color w:val="000000"/>
          <w:szCs w:val="20"/>
        </w:rPr>
      </w:pPr>
    </w:p>
    <w:p w:rsidR="00603ED8" w:rsidRPr="00EE678B" w:rsidRDefault="00603ED8" w:rsidP="008E248B">
      <w:pPr>
        <w:pStyle w:val="ExampleHeading"/>
      </w:pPr>
      <w:r w:rsidRPr="00EE678B">
        <w:t>Example: Unflagging an Order</w:t>
      </w:r>
    </w:p>
    <w:p w:rsidR="00603ED8" w:rsidRPr="00EE678B" w:rsidRDefault="00603ED8" w:rsidP="001F6E47">
      <w:pPr>
        <w:pStyle w:val="ScreenCapture"/>
        <w:rPr>
          <w:rFonts w:eastAsia="MS Mincho"/>
        </w:rPr>
      </w:pPr>
      <w:r w:rsidRPr="00EE678B">
        <w:rPr>
          <w:rFonts w:eastAsia="MS Mincho"/>
        </w:rPr>
        <w:t>FLAGGED: 03/13 23:14 by OPPHARM,TWO</w:t>
      </w:r>
    </w:p>
    <w:p w:rsidR="00603ED8" w:rsidRPr="00EE678B" w:rsidRDefault="00603ED8" w:rsidP="001F6E47">
      <w:pPr>
        <w:pStyle w:val="ScreenCapture"/>
        <w:rPr>
          <w:rFonts w:eastAsia="MS Mincho"/>
        </w:rPr>
      </w:pPr>
      <w:r w:rsidRPr="00EE678B">
        <w:rPr>
          <w:rFonts w:eastAsia="MS Mincho"/>
        </w:rPr>
        <w:t xml:space="preserve">          DOUBLE CHECK WITH PATIENT FOR HEART CONDITION BEFORE DISPENSING.</w:t>
      </w:r>
    </w:p>
    <w:p w:rsidR="00603ED8" w:rsidRPr="00EE678B" w:rsidRDefault="00603ED8" w:rsidP="001F6E47">
      <w:pPr>
        <w:pStyle w:val="ScreenCapture"/>
        <w:rPr>
          <w:rFonts w:eastAsia="MS Mincho"/>
        </w:rPr>
      </w:pPr>
      <w:r w:rsidRPr="00EE678B">
        <w:rPr>
          <w:rFonts w:eastAsia="MS Mincho"/>
        </w:rPr>
        <w:t xml:space="preserve">COMMENTS: CHECKED WITH PATIENT. NO HEART CONDITION.             </w:t>
      </w:r>
    </w:p>
    <w:p w:rsidR="00603ED8" w:rsidRPr="00EE678B" w:rsidRDefault="00603ED8" w:rsidP="001F6E47">
      <w:pPr>
        <w:pStyle w:val="ScreenCapture"/>
        <w:rPr>
          <w:rFonts w:eastAsia="MS Mincho"/>
        </w:rPr>
      </w:pPr>
      <w:r w:rsidRPr="00EE678B">
        <w:rPr>
          <w:rFonts w:eastAsia="MS Mincho"/>
        </w:rPr>
        <w:t xml:space="preserve">          ... order unflagged.</w:t>
      </w:r>
    </w:p>
    <w:p w:rsidR="00603ED8" w:rsidRPr="00EE678B" w:rsidRDefault="00603ED8" w:rsidP="00603ED8">
      <w:pPr>
        <w:rPr>
          <w:color w:val="000000"/>
          <w:szCs w:val="20"/>
        </w:rPr>
      </w:pPr>
    </w:p>
    <w:p w:rsidR="00603ED8" w:rsidRPr="00EE678B" w:rsidRDefault="00603ED8" w:rsidP="00603ED8">
      <w:pPr>
        <w:rPr>
          <w:color w:val="000000"/>
          <w:szCs w:val="20"/>
        </w:rPr>
      </w:pPr>
      <w:r w:rsidRPr="00EE678B">
        <w:rPr>
          <w:color w:val="000000"/>
          <w:szCs w:val="20"/>
        </w:rPr>
        <w:t>At that point, the flag from the Medication Profile is removed, but the flagged/unflagged reason remains on the Pending OP Orders screen unless you reflag the order.</w:t>
      </w:r>
    </w:p>
    <w:p w:rsidR="00603ED8" w:rsidRPr="00EE678B" w:rsidRDefault="00603ED8" w:rsidP="00603ED8">
      <w:pPr>
        <w:rPr>
          <w:color w:val="000000"/>
          <w:szCs w:val="20"/>
        </w:rPr>
      </w:pPr>
    </w:p>
    <w:p w:rsidR="00603ED8" w:rsidRPr="00EE678B" w:rsidRDefault="00583040" w:rsidP="00BF147C">
      <w:pPr>
        <w:ind w:left="720" w:hanging="720"/>
        <w:rPr>
          <w:color w:val="000000"/>
          <w:szCs w:val="20"/>
        </w:rPr>
      </w:pPr>
      <w:r>
        <w:rPr>
          <w:noProof/>
        </w:rPr>
        <w:drawing>
          <wp:inline distT="0" distB="0" distL="0" distR="0">
            <wp:extent cx="464820" cy="37338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b/>
          <w:color w:val="000000"/>
          <w:szCs w:val="20"/>
        </w:rPr>
        <w:t>Note</w:t>
      </w:r>
      <w:r w:rsidR="00603ED8" w:rsidRPr="00EE678B">
        <w:rPr>
          <w:color w:val="000000"/>
          <w:szCs w:val="20"/>
        </w:rPr>
        <w:t>: If a user does not have the PSORPH security key, they cannot unflag an order and will receive the following message when selecting the Accept (AC) action:</w:t>
      </w:r>
    </w:p>
    <w:p w:rsidR="00603ED8" w:rsidRPr="00EE678B" w:rsidRDefault="00603ED8" w:rsidP="00603ED8">
      <w:pPr>
        <w:rPr>
          <w:color w:val="000000"/>
          <w:szCs w:val="20"/>
        </w:rPr>
      </w:pPr>
    </w:p>
    <w:p w:rsidR="00603ED8" w:rsidRPr="00EE678B" w:rsidRDefault="00603ED8" w:rsidP="001F6E47">
      <w:pPr>
        <w:pStyle w:val="ScreenCapture"/>
        <w:rPr>
          <w:rFonts w:eastAsia="MS Mincho"/>
        </w:rPr>
      </w:pPr>
      <w:r w:rsidRPr="00EE678B">
        <w:rPr>
          <w:rFonts w:eastAsia="MS Mincho"/>
        </w:rPr>
        <w:t xml:space="preserve">+         Enter ?? for more actions                                             </w:t>
      </w:r>
    </w:p>
    <w:p w:rsidR="00603ED8" w:rsidRPr="00EE678B" w:rsidRDefault="00603ED8" w:rsidP="001F6E47">
      <w:pPr>
        <w:pStyle w:val="ScreenCapture"/>
        <w:rPr>
          <w:rFonts w:eastAsia="MS Mincho"/>
        </w:rPr>
      </w:pPr>
      <w:r w:rsidRPr="00EE678B">
        <w:rPr>
          <w:rFonts w:eastAsia="MS Mincho"/>
        </w:rPr>
        <w:t>AC   Accept               DC  (Discontinue)        FL  (Flag/Unflag)</w:t>
      </w:r>
    </w:p>
    <w:p w:rsidR="00603ED8" w:rsidRPr="00EE678B" w:rsidRDefault="00603ED8" w:rsidP="001F6E47">
      <w:pPr>
        <w:pStyle w:val="ScreenCapture"/>
        <w:rPr>
          <w:rFonts w:eastAsia="MS Mincho"/>
        </w:rPr>
      </w:pPr>
      <w:r w:rsidRPr="00EE678B">
        <w:rPr>
          <w:rFonts w:eastAsia="MS Mincho"/>
        </w:rPr>
        <w:t>BY   Bypass               ED  (Edit)</w:t>
      </w:r>
    </w:p>
    <w:p w:rsidR="00603ED8" w:rsidRPr="00EE678B" w:rsidRDefault="00603ED8" w:rsidP="001F6E47">
      <w:pPr>
        <w:pStyle w:val="ScreenCapture"/>
        <w:rPr>
          <w:rFonts w:eastAsia="MS Mincho"/>
        </w:rPr>
      </w:pPr>
      <w:r w:rsidRPr="00EE678B">
        <w:rPr>
          <w:rFonts w:eastAsia="MS Mincho"/>
        </w:rPr>
        <w:t xml:space="preserve">Select Item(s): Next Screen// AC   Accept  </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Order must be unflagged by a pharmacist before it can be finished.</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Enter RETURN to continue:</w:t>
      </w:r>
    </w:p>
    <w:p w:rsidR="00603ED8" w:rsidRPr="00EE678B" w:rsidRDefault="00603ED8" w:rsidP="00603ED8">
      <w:pPr>
        <w:rPr>
          <w:color w:val="000000"/>
          <w:szCs w:val="24"/>
        </w:rPr>
      </w:pPr>
    </w:p>
    <w:p w:rsidR="00603ED8" w:rsidRPr="00EE678B" w:rsidRDefault="00603ED8" w:rsidP="008E248B">
      <w:pPr>
        <w:pStyle w:val="ExampleHeading"/>
      </w:pPr>
      <w:r w:rsidRPr="00EE678B">
        <w:t>Example: An Unflagged Order</w:t>
      </w:r>
    </w:p>
    <w:p w:rsidR="00603ED8" w:rsidRPr="00EE678B" w:rsidRDefault="00603ED8" w:rsidP="001F6E47">
      <w:pPr>
        <w:pStyle w:val="ScreenCapture"/>
        <w:rPr>
          <w:rFonts w:eastAsia="MS Mincho"/>
        </w:rPr>
      </w:pPr>
      <w:r w:rsidRPr="00EE678B">
        <w:rPr>
          <w:rFonts w:eastAsia="MS Mincho"/>
        </w:rPr>
        <w:t xml:space="preserve">Pending OP Orders (ROUTINE)   March 14, 2008 09:16:33          Page:    1 of   2 </w:t>
      </w:r>
    </w:p>
    <w:p w:rsidR="00603ED8" w:rsidRPr="00EE678B" w:rsidRDefault="00603ED8" w:rsidP="001F6E47">
      <w:pPr>
        <w:pStyle w:val="ScreenCapture"/>
        <w:rPr>
          <w:rFonts w:eastAsia="MS Mincho"/>
        </w:rPr>
      </w:pPr>
      <w:r w:rsidRPr="00EE678B">
        <w:rPr>
          <w:rFonts w:eastAsia="MS Mincho"/>
        </w:rPr>
        <w:t xml:space="preserve">OPPATIENT16,ONE                                   </w:t>
      </w:r>
      <w:r w:rsidRPr="00EE678B">
        <w:rPr>
          <w:rFonts w:eastAsia="MS Mincho"/>
          <w:color w:val="FFFFFF"/>
          <w:shd w:val="clear" w:color="auto" w:fill="000000"/>
        </w:rPr>
        <w:t>&lt;NO ALLERGY ASSESSMENT&gt;</w:t>
      </w:r>
    </w:p>
    <w:p w:rsidR="00603ED8" w:rsidRPr="00EE678B" w:rsidRDefault="00603ED8" w:rsidP="001F6E47">
      <w:pPr>
        <w:pStyle w:val="ScreenCapture"/>
        <w:rPr>
          <w:rFonts w:eastAsia="MS Mincho"/>
        </w:rPr>
      </w:pPr>
      <w:r w:rsidRPr="00EE678B">
        <w:rPr>
          <w:rFonts w:eastAsia="MS Mincho"/>
        </w:rPr>
        <w:t xml:space="preserve">  PID: 000-24-6802                                 Ht(cm): 177.80 (02/08/2007)</w:t>
      </w:r>
    </w:p>
    <w:p w:rsidR="008D761B" w:rsidRDefault="00603ED8" w:rsidP="008D761B">
      <w:pPr>
        <w:pStyle w:val="ScreenCapture"/>
        <w:rPr>
          <w:rFonts w:eastAsia="MS Mincho"/>
          <w:lang w:val="en-US"/>
        </w:rPr>
      </w:pPr>
      <w:r w:rsidRPr="00EE678B">
        <w:rPr>
          <w:rFonts w:eastAsia="MS Mincho"/>
        </w:rPr>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603ED8" w:rsidRPr="00EE678B" w:rsidRDefault="008D761B" w:rsidP="008D761B">
      <w:pPr>
        <w:pStyle w:val="ScreenCapture"/>
        <w:rPr>
          <w:rFonts w:eastAsia="MS Mincho"/>
        </w:rPr>
      </w:pPr>
      <w:r>
        <w:rPr>
          <w:rFonts w:cs="Courier New"/>
          <w:lang w:val="en-US"/>
        </w:rPr>
        <w:t xml:space="preserve"> </w:t>
      </w:r>
      <w:r w:rsidRPr="00E97BFB">
        <w:rPr>
          <w:rFonts w:cs="Courier New"/>
        </w:rPr>
        <w:t xml:space="preserve">CrCL: &lt;Not Found&gt; (CREAT: Not Found)            BSA (m2): </w:t>
      </w:r>
      <w:r>
        <w:rPr>
          <w:rFonts w:cs="Courier New"/>
        </w:rPr>
        <w:t>2.09</w:t>
      </w:r>
      <w:r w:rsidR="00603ED8"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solid" w:color="auto" w:fill="000000"/>
        </w:rPr>
        <w:t>Flagged</w:t>
      </w:r>
      <w:r w:rsidRPr="00EE678B">
        <w:rPr>
          <w:rFonts w:eastAsia="MS Mincho"/>
        </w:rPr>
        <w:t xml:space="preserve"> by OPPHARM,TWO on 03/13/08@23:14:  DOUBLE CHECK WITH PATIENT FOR HEART CONDITION BEFORE DISPENSING.  </w:t>
      </w:r>
    </w:p>
    <w:p w:rsidR="00603ED8" w:rsidRPr="00EE678B" w:rsidRDefault="00603ED8" w:rsidP="001F6E47">
      <w:pPr>
        <w:pStyle w:val="ScreenCapture"/>
        <w:rPr>
          <w:rFonts w:eastAsia="MS Mincho"/>
        </w:rPr>
      </w:pPr>
      <w:r w:rsidRPr="00EE678B">
        <w:rPr>
          <w:rFonts w:eastAsia="MS Mincho"/>
          <w:color w:val="FFFFFF"/>
          <w:shd w:val="clear" w:color="auto" w:fill="000000"/>
        </w:rPr>
        <w:t>Unflagged</w:t>
      </w:r>
      <w:r w:rsidRPr="00EE678B">
        <w:rPr>
          <w:rFonts w:eastAsia="MS Mincho"/>
        </w:rPr>
        <w:t xml:space="preserve"> by OPPHARM,TWO on 03/14/08@09:26:  CHECKED WITH PATIENT. NO HEART CONDITION.</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*(1) Orderable Item: ACETAMINOPHEN TAB           </w:t>
      </w:r>
      <w:r w:rsidRPr="00EE678B">
        <w:rPr>
          <w:rFonts w:eastAsia="MS Mincho"/>
          <w:i/>
          <w:shd w:val="clear" w:color="auto" w:fill="FFFFFF"/>
        </w:rPr>
        <w:t>* Editing starred fields will</w:t>
      </w:r>
      <w:r w:rsidRPr="00EE678B">
        <w:rPr>
          <w:rFonts w:eastAsia="MS Mincho"/>
          <w:i/>
        </w:rPr>
        <w:t xml:space="preserve"> </w:t>
      </w:r>
    </w:p>
    <w:p w:rsidR="00603ED8" w:rsidRPr="00EE678B" w:rsidRDefault="00603ED8" w:rsidP="001F6E47">
      <w:pPr>
        <w:pStyle w:val="ScreenCapture"/>
        <w:rPr>
          <w:rFonts w:eastAsia="MS Mincho"/>
          <w:i/>
          <w:shd w:val="clear" w:color="auto" w:fill="FFFFFF"/>
        </w:rPr>
      </w:pPr>
      <w:r w:rsidRPr="00EE678B">
        <w:rPr>
          <w:rFonts w:eastAsia="MS Mincho"/>
        </w:rPr>
        <w:t xml:space="preserve"> (2)      CMOP Drug: ACETAMINOPHEN 500MG TAB     </w:t>
      </w:r>
      <w:r w:rsidRPr="00EE678B">
        <w:rPr>
          <w:rFonts w:eastAsia="MS Mincho"/>
          <w:shd w:val="clear" w:color="auto" w:fill="FFFFFF"/>
        </w:rPr>
        <w:t xml:space="preserve">  </w:t>
      </w:r>
      <w:r w:rsidRPr="00EE678B">
        <w:rPr>
          <w:rFonts w:eastAsia="MS Mincho"/>
          <w:i/>
          <w:shd w:val="clear" w:color="auto" w:fill="FFFFFF"/>
        </w:rPr>
        <w:t xml:space="preserve">create a new order           </w:t>
      </w:r>
    </w:p>
    <w:p w:rsidR="00603ED8" w:rsidRPr="00EE678B" w:rsidRDefault="00603ED8" w:rsidP="001F6E47">
      <w:pPr>
        <w:pStyle w:val="ScreenCapture"/>
        <w:rPr>
          <w:rFonts w:eastAsia="MS Mincho"/>
        </w:rPr>
      </w:pPr>
      <w:r w:rsidRPr="00EE678B">
        <w:rPr>
          <w:rFonts w:eastAsia="MS Mincho"/>
        </w:rPr>
        <w:t xml:space="preserve">       Drug Message: NATL FORM                                                  </w:t>
      </w:r>
    </w:p>
    <w:p w:rsidR="00603ED8" w:rsidRPr="00EE678B" w:rsidRDefault="00603ED8" w:rsidP="001F6E47">
      <w:pPr>
        <w:pStyle w:val="ScreenCapture"/>
        <w:rPr>
          <w:rFonts w:eastAsia="MS Mincho"/>
        </w:rPr>
      </w:pPr>
      <w:r w:rsidRPr="00EE678B">
        <w:rPr>
          <w:rFonts w:eastAsia="MS Mincho"/>
        </w:rPr>
        <w:t xml:space="preserve"> (3)        *Dosage: 500 (MG)                                                   </w:t>
      </w:r>
    </w:p>
    <w:p w:rsidR="00603ED8" w:rsidRPr="00EE678B" w:rsidRDefault="00603ED8" w:rsidP="001F6E47">
      <w:pPr>
        <w:pStyle w:val="ScreenCapture"/>
        <w:rPr>
          <w:rFonts w:eastAsia="MS Mincho"/>
        </w:rPr>
      </w:pPr>
      <w:r w:rsidRPr="00EE678B">
        <w:rPr>
          <w:rFonts w:eastAsia="MS Mincho"/>
        </w:rPr>
        <w:t xml:space="preserve">               Verb: TAKE                                                       </w:t>
      </w:r>
    </w:p>
    <w:p w:rsidR="00603ED8" w:rsidRPr="00EE678B" w:rsidRDefault="00603ED8" w:rsidP="001F6E47">
      <w:pPr>
        <w:pStyle w:val="ScreenCapture"/>
        <w:rPr>
          <w:rFonts w:eastAsia="MS Mincho"/>
        </w:rPr>
      </w:pPr>
      <w:r w:rsidRPr="00EE678B">
        <w:rPr>
          <w:rFonts w:eastAsia="MS Mincho"/>
        </w:rPr>
        <w:t xml:space="preserve">     Dispense Units: 1                                                          </w:t>
      </w:r>
    </w:p>
    <w:p w:rsidR="00603ED8" w:rsidRPr="00EE678B" w:rsidRDefault="00603ED8" w:rsidP="001F6E47">
      <w:pPr>
        <w:pStyle w:val="ScreenCapture"/>
        <w:rPr>
          <w:rFonts w:eastAsia="MS Mincho"/>
        </w:rPr>
      </w:pPr>
      <w:r w:rsidRPr="00EE678B">
        <w:rPr>
          <w:rFonts w:eastAsia="MS Mincho"/>
        </w:rPr>
        <w:t xml:space="preserve">             *Route: ORAL                                                       </w:t>
      </w:r>
    </w:p>
    <w:p w:rsidR="00603ED8" w:rsidRPr="00EE678B" w:rsidRDefault="00603ED8" w:rsidP="001F6E47">
      <w:pPr>
        <w:pStyle w:val="ScreenCapture"/>
        <w:rPr>
          <w:rFonts w:eastAsia="MS Mincho"/>
        </w:rPr>
      </w:pPr>
      <w:r w:rsidRPr="00EE678B">
        <w:rPr>
          <w:rFonts w:eastAsia="MS Mincho"/>
        </w:rPr>
        <w:t xml:space="preserve">          *Schedule: BID                                                        </w:t>
      </w:r>
    </w:p>
    <w:p w:rsidR="00603ED8" w:rsidRPr="00EE678B" w:rsidRDefault="00603ED8" w:rsidP="001F6E47">
      <w:pPr>
        <w:pStyle w:val="ScreenCapture"/>
        <w:rPr>
          <w:rFonts w:eastAsia="MS Mincho"/>
        </w:rPr>
      </w:pPr>
      <w:r w:rsidRPr="00EE678B">
        <w:rPr>
          <w:rFonts w:eastAsia="MS Mincho"/>
        </w:rPr>
        <w:t xml:space="preserve"> (4)   Pat Instruct:                                                            </w:t>
      </w:r>
    </w:p>
    <w:p w:rsidR="00603ED8" w:rsidRPr="00EE678B" w:rsidRDefault="00603ED8" w:rsidP="001F6E47">
      <w:pPr>
        <w:pStyle w:val="ScreenCapture"/>
        <w:rPr>
          <w:rFonts w:eastAsia="MS Mincho"/>
        </w:rPr>
      </w:pPr>
      <w:r w:rsidRPr="00EE678B">
        <w:rPr>
          <w:rFonts w:eastAsia="MS Mincho"/>
        </w:rPr>
        <w:t xml:space="preserve">  Provider Comments: ProvComments                                               </w:t>
      </w:r>
    </w:p>
    <w:p w:rsidR="00603ED8" w:rsidRPr="00EE678B" w:rsidRDefault="00603ED8" w:rsidP="001F6E47">
      <w:pPr>
        <w:pStyle w:val="ScreenCapture"/>
        <w:rPr>
          <w:rFonts w:eastAsia="MS Mincho"/>
        </w:rPr>
      </w:pPr>
      <w:r w:rsidRPr="00EE678B">
        <w:rPr>
          <w:rFonts w:eastAsia="MS Mincho"/>
        </w:rPr>
        <w:t xml:space="preserve">                SIG: TAKE ONE TABLET BY MOUTH TWICE A DAY                       </w:t>
      </w:r>
    </w:p>
    <w:p w:rsidR="00603ED8" w:rsidRPr="00EE678B" w:rsidRDefault="00603ED8" w:rsidP="001F6E47">
      <w:pPr>
        <w:pStyle w:val="ScreenCapture"/>
        <w:rPr>
          <w:rFonts w:eastAsia="MS Mincho"/>
        </w:rPr>
      </w:pPr>
      <w:r w:rsidRPr="00EE678B">
        <w:rPr>
          <w:rFonts w:eastAsia="MS Mincho"/>
        </w:rPr>
        <w:t xml:space="preserve"> (5) Patient Status: SERVICE CONNECTED                                          </w:t>
      </w:r>
    </w:p>
    <w:p w:rsidR="00603ED8" w:rsidRPr="00EE678B" w:rsidRDefault="00603ED8" w:rsidP="001F6E47">
      <w:pPr>
        <w:pStyle w:val="ScreenCapture"/>
        <w:rPr>
          <w:rFonts w:eastAsia="MS Mincho"/>
        </w:rPr>
      </w:pPr>
      <w:r w:rsidRPr="00EE678B">
        <w:rPr>
          <w:rFonts w:eastAsia="MS Mincho"/>
        </w:rPr>
        <w:t xml:space="preserve"> (6)     Issue Date: MAR 13,2008       (7) Fill Date: MAR 13,2008              </w:t>
      </w:r>
    </w:p>
    <w:p w:rsidR="00603ED8" w:rsidRPr="00EE678B" w:rsidRDefault="00603ED8" w:rsidP="001F6E47">
      <w:pPr>
        <w:pStyle w:val="ScreenCapture"/>
        <w:rPr>
          <w:rFonts w:eastAsia="MS Mincho"/>
        </w:rPr>
      </w:pPr>
      <w:r w:rsidRPr="00EE678B">
        <w:rPr>
          <w:rFonts w:eastAsia="MS Mincho"/>
        </w:rPr>
        <w:t xml:space="preserve"> (8)    Days Supply: 30               (9)   QTY (TAB): 60                      </w:t>
      </w:r>
    </w:p>
    <w:p w:rsidR="00603ED8" w:rsidRPr="00EE678B" w:rsidRDefault="00603ED8" w:rsidP="001F6E47">
      <w:pPr>
        <w:pStyle w:val="ScreenCapture"/>
        <w:rPr>
          <w:rFonts w:eastAsia="MS Mincho"/>
          <w:iCs/>
          <w:color w:val="000000"/>
          <w:szCs w:val="24"/>
        </w:rPr>
      </w:pPr>
      <w:r w:rsidRPr="00EE678B">
        <w:rPr>
          <w:rFonts w:eastAsia="MS Mincho"/>
          <w:iCs/>
          <w:color w:val="000000"/>
          <w:szCs w:val="24"/>
        </w:rPr>
        <w:t xml:space="preserve">+         Enter ?? for more actions                                             </w:t>
      </w:r>
    </w:p>
    <w:p w:rsidR="00603ED8" w:rsidRPr="00EE678B" w:rsidRDefault="00603ED8" w:rsidP="001F6E47">
      <w:pPr>
        <w:pStyle w:val="ScreenCapture"/>
        <w:rPr>
          <w:rFonts w:eastAsia="MS Mincho"/>
        </w:rPr>
      </w:pPr>
      <w:r w:rsidRPr="00EE678B">
        <w:rPr>
          <w:rFonts w:eastAsia="MS Mincho"/>
        </w:rPr>
        <w:t>BY  Bypass                DC  Discontinue</w:t>
      </w:r>
      <w:r w:rsidRPr="00EE678B">
        <w:rPr>
          <w:rFonts w:eastAsia="MS Mincho"/>
        </w:rPr>
        <w:tab/>
        <w:t xml:space="preserve">    FL  Flag/Unflag</w:t>
      </w:r>
    </w:p>
    <w:p w:rsidR="00603ED8" w:rsidRPr="00EE678B" w:rsidRDefault="00603ED8" w:rsidP="001F6E47">
      <w:pPr>
        <w:pStyle w:val="ScreenCapture"/>
        <w:rPr>
          <w:rFonts w:eastAsia="MS Mincho"/>
        </w:rPr>
      </w:pPr>
      <w:r w:rsidRPr="00EE678B">
        <w:rPr>
          <w:rFonts w:eastAsia="MS Mincho"/>
        </w:rPr>
        <w:t>ED  Edit                  FN  Finish</w:t>
      </w:r>
    </w:p>
    <w:p w:rsidR="00603ED8" w:rsidRPr="00EE678B" w:rsidRDefault="00603ED8" w:rsidP="001F6E47">
      <w:pPr>
        <w:pStyle w:val="ScreenCapture"/>
        <w:rPr>
          <w:rFonts w:eastAsia="MS Mincho"/>
        </w:rPr>
      </w:pPr>
      <w:r w:rsidRPr="00EE678B">
        <w:rPr>
          <w:rFonts w:eastAsia="MS Mincho"/>
        </w:rPr>
        <w:t xml:space="preserve">Select Item(s): Next Screen//    </w:t>
      </w:r>
    </w:p>
    <w:p w:rsidR="00603ED8" w:rsidRPr="00EE678B" w:rsidRDefault="00603ED8" w:rsidP="00603ED8">
      <w:pPr>
        <w:rPr>
          <w:color w:val="000000"/>
        </w:rPr>
      </w:pPr>
    </w:p>
    <w:p w:rsidR="00603ED8" w:rsidRPr="00EE678B" w:rsidRDefault="00603ED8" w:rsidP="008E248B">
      <w:pPr>
        <w:pStyle w:val="ExampleHeading"/>
      </w:pPr>
      <w:r w:rsidRPr="00EE678B">
        <w:t>Example: An Unflagged Renewal</w:t>
      </w:r>
    </w:p>
    <w:p w:rsidR="00603ED8" w:rsidRPr="00EE678B" w:rsidRDefault="00603ED8" w:rsidP="001F6E47">
      <w:pPr>
        <w:pStyle w:val="ScreenCapture"/>
        <w:rPr>
          <w:rFonts w:eastAsia="MS Mincho"/>
        </w:rPr>
      </w:pPr>
      <w:r w:rsidRPr="00EE678B">
        <w:rPr>
          <w:rFonts w:eastAsia="MS Mincho"/>
          <w:b/>
          <w:bCs/>
        </w:rPr>
        <w:t>Prescription Renew</w:t>
      </w:r>
      <w:r w:rsidR="00D8267F" w:rsidRPr="00EE678B">
        <w:rPr>
          <w:rFonts w:eastAsia="MS Mincho"/>
        </w:rPr>
        <w:t xml:space="preserve">           </w:t>
      </w:r>
      <w:r w:rsidRPr="00EE678B">
        <w:rPr>
          <w:rFonts w:eastAsia="MS Mincho"/>
        </w:rPr>
        <w:t xml:space="preserve"> Jun 12, 2012@14:02:18</w:t>
      </w:r>
      <w:r w:rsidR="00D8267F" w:rsidRPr="00EE678B">
        <w:rPr>
          <w:rFonts w:eastAsia="MS Mincho"/>
        </w:rPr>
        <w:t xml:space="preserve">         </w:t>
      </w:r>
      <w:r w:rsidRPr="00EE678B">
        <w:rPr>
          <w:rFonts w:eastAsia="MS Mincho"/>
        </w:rPr>
        <w:t xml:space="preserve"> Page:</w:t>
      </w:r>
      <w:r w:rsidR="00D8267F" w:rsidRPr="00EE678B">
        <w:rPr>
          <w:rFonts w:eastAsia="MS Mincho"/>
        </w:rPr>
        <w:t xml:space="preserve">   </w:t>
      </w:r>
      <w:r w:rsidRPr="00EE678B">
        <w:rPr>
          <w:rFonts w:eastAsia="MS Mincho"/>
        </w:rPr>
        <w:t xml:space="preserve"> 1 of</w:t>
      </w:r>
      <w:r w:rsidR="00D8267F" w:rsidRPr="00EE678B">
        <w:rPr>
          <w:rFonts w:eastAsia="MS Mincho"/>
        </w:rPr>
        <w:t xml:space="preserve">   </w:t>
      </w:r>
      <w:r w:rsidRPr="00EE678B">
        <w:rPr>
          <w:rFonts w:eastAsia="MS Mincho"/>
        </w:rPr>
        <w:t xml:space="preserve"> 2 </w:t>
      </w:r>
    </w:p>
    <w:p w:rsidR="00603ED8" w:rsidRPr="00EE678B" w:rsidRDefault="00603ED8" w:rsidP="001F6E47">
      <w:pPr>
        <w:pStyle w:val="ScreenCapture"/>
        <w:rPr>
          <w:rFonts w:eastAsia="MS Mincho"/>
        </w:rPr>
      </w:pPr>
      <w:r w:rsidRPr="00EE678B">
        <w:rPr>
          <w:rFonts w:eastAsia="MS Mincho"/>
        </w:rPr>
        <w:t>PAGPATNM,M</w:t>
      </w:r>
      <w:r w:rsidR="00D8267F" w:rsidRPr="00EE678B">
        <w:rPr>
          <w:rFonts w:eastAsia="MS Mincho"/>
        </w:rPr>
        <w:t xml:space="preserve">                                                        </w:t>
      </w:r>
      <w:r w:rsidRPr="00EE678B">
        <w:rPr>
          <w:rFonts w:eastAsia="MS Mincho"/>
        </w:rPr>
        <w:t xml:space="preserve"> &lt;A&gt;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PID: 666-00-0286</w:t>
      </w:r>
      <w:r w:rsidRPr="00EE678B">
        <w:rPr>
          <w:rFonts w:eastAsia="MS Mincho"/>
        </w:rPr>
        <w:t xml:space="preserve">                                </w:t>
      </w:r>
      <w:r w:rsidR="00603ED8" w:rsidRPr="00EE678B">
        <w:rPr>
          <w:rFonts w:eastAsia="MS Mincho"/>
        </w:rPr>
        <w:t xml:space="preserve"> Ht(cm): _______ (______)</w:t>
      </w:r>
      <w:r w:rsidRPr="00EE678B">
        <w:rPr>
          <w:rFonts w:eastAsia="MS Mincho"/>
        </w:rPr>
        <w:t xml:space="preserve">  </w:t>
      </w:r>
      <w:r w:rsidR="00603ED8" w:rsidRPr="00EE678B">
        <w:rPr>
          <w:rFonts w:eastAsia="MS Mincho"/>
        </w:rPr>
        <w:t xml:space="preserve"> </w:t>
      </w:r>
    </w:p>
    <w:p w:rsidR="008D761B" w:rsidRDefault="00D8267F" w:rsidP="008D761B">
      <w:pPr>
        <w:pStyle w:val="ScreenCapture"/>
        <w:rPr>
          <w:rFonts w:eastAsia="MS Mincho"/>
          <w:lang w:val="en-US"/>
        </w:rPr>
      </w:pPr>
      <w:r w:rsidRPr="00EE678B">
        <w:rPr>
          <w:rFonts w:eastAsia="MS Mincho"/>
        </w:rPr>
        <w:t xml:space="preserve">  </w:t>
      </w:r>
      <w:r w:rsidR="00603ED8" w:rsidRPr="00EE678B">
        <w:rPr>
          <w:rFonts w:eastAsia="MS Mincho"/>
        </w:rPr>
        <w:t xml:space="preserve">DOB: DEC 1,1900 </w:t>
      </w:r>
      <w:r w:rsidRPr="00EE678B">
        <w:rPr>
          <w:rFonts w:eastAsia="MS Mincho"/>
        </w:rPr>
        <w:t xml:space="preserve">                            </w:t>
      </w:r>
      <w:r w:rsidR="00603ED8" w:rsidRPr="00EE678B">
        <w:rPr>
          <w:rFonts w:eastAsia="MS Mincho"/>
        </w:rPr>
        <w:t xml:space="preserve">     Wt(kg): _______ (______)</w:t>
      </w:r>
    </w:p>
    <w:p w:rsidR="008D761B" w:rsidRDefault="008D761B" w:rsidP="008D761B">
      <w:pPr>
        <w:pStyle w:val="ScreenCapture"/>
        <w:rPr>
          <w:lang w:val="en-US"/>
        </w:rPr>
      </w:pPr>
      <w:r>
        <w:rPr>
          <w:lang w:val="en-US"/>
        </w:rPr>
        <w:t xml:space="preserve">  </w:t>
      </w:r>
      <w:r>
        <w:t xml:space="preserve">SEX: </w:t>
      </w:r>
      <w:r w:rsidRPr="003168EC">
        <w:t xml:space="preserve">MALE                   </w:t>
      </w:r>
    </w:p>
    <w:p w:rsidR="00603ED8" w:rsidRPr="00EE678B" w:rsidRDefault="008D761B" w:rsidP="008D761B">
      <w:pPr>
        <w:pStyle w:val="ScreenCapture"/>
        <w:rPr>
          <w:rFonts w:eastAsia="MS Mincho"/>
        </w:rPr>
      </w:pPr>
      <w:r>
        <w:rPr>
          <w:rFonts w:cs="Courier New"/>
          <w:lang w:val="en-US"/>
        </w:rPr>
        <w:t xml:space="preserve"> </w:t>
      </w:r>
      <w:r w:rsidRPr="00CD5A11">
        <w:rPr>
          <w:rFonts w:cs="Courier New"/>
        </w:rPr>
        <w:t>CrCL: &lt;Not Found&gt; (CREAT: Not Found)            BSA (m2): _______</w:t>
      </w:r>
      <w:r w:rsidR="00D8267F"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solid" w:color="auto" w:fill="000000"/>
        </w:rPr>
        <w:t>Flagged</w:t>
      </w:r>
      <w:r w:rsidRPr="00EE678B">
        <w:rPr>
          <w:rFonts w:eastAsia="MS Mincho"/>
        </w:rPr>
        <w:t xml:space="preserve"> by PHARMACY,USER on 6/12/12@14:00: test</w:t>
      </w:r>
      <w:r w:rsidR="00D8267F"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color w:val="FFFFFF"/>
          <w:shd w:val="clear" w:color="auto" w:fill="000000"/>
        </w:rPr>
        <w:t>Unflagged</w:t>
      </w:r>
      <w:r w:rsidRPr="00EE678B">
        <w:rPr>
          <w:rFonts w:eastAsia="MS Mincho"/>
        </w:rPr>
        <w:t xml:space="preserve"> by PHARMACY,USER on 6/12/12@14:02: testing unflag</w:t>
      </w:r>
      <w:r w:rsidR="00D8267F"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Rx#: 100001943A</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Orderable Item: ACETAMINOPHEN TAB</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CMOP Drug: THIORIDAZINE 30MG/ML CONC.</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Patient Status: OPT NSC</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(1)</w:t>
      </w:r>
      <w:r w:rsidR="00D8267F" w:rsidRPr="00EE678B">
        <w:rPr>
          <w:rFonts w:eastAsia="MS Mincho"/>
        </w:rPr>
        <w:t xml:space="preserve">    </w:t>
      </w:r>
      <w:r w:rsidRPr="00EE678B">
        <w:rPr>
          <w:rFonts w:eastAsia="MS Mincho"/>
        </w:rPr>
        <w:t xml:space="preserve"> Issue Date: JUN 12,2012</w:t>
      </w:r>
      <w:r w:rsidR="00D8267F" w:rsidRPr="00EE678B">
        <w:rPr>
          <w:rFonts w:eastAsia="MS Mincho"/>
        </w:rPr>
        <w:t xml:space="preserve">                                              </w:t>
      </w:r>
      <w:r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rPr>
        <w:t xml:space="preserve"> (2)</w:t>
      </w:r>
      <w:r w:rsidR="00D8267F" w:rsidRPr="00EE678B">
        <w:rPr>
          <w:rFonts w:eastAsia="MS Mincho"/>
        </w:rPr>
        <w:t xml:space="preserve">     </w:t>
      </w:r>
      <w:r w:rsidRPr="00EE678B">
        <w:rPr>
          <w:rFonts w:eastAsia="MS Mincho"/>
        </w:rPr>
        <w:t xml:space="preserve"> Fill Date: JUN 12,2012</w:t>
      </w:r>
      <w:r w:rsidR="00D8267F"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Dosage: 20 (MG)</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Verb: TAKE</w:t>
      </w:r>
      <w:r w:rsidRPr="00EE678B">
        <w:rPr>
          <w:rFonts w:eastAsia="MS Mincho"/>
        </w:rPr>
        <w:t xml:space="preserve">                                                     </w:t>
      </w:r>
      <w:r w:rsidR="00603ED8"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Dispense Units: 2</w:t>
      </w:r>
      <w:r w:rsidRPr="00EE678B">
        <w:rPr>
          <w:rFonts w:eastAsia="MS Mincho"/>
        </w:rPr>
        <w:t xml:space="preserve">                                                        </w:t>
      </w:r>
    </w:p>
    <w:p w:rsidR="00603ED8" w:rsidRPr="00EE678B" w:rsidRDefault="00603ED8" w:rsidP="001F6E47">
      <w:pPr>
        <w:pStyle w:val="ScreenCapture"/>
        <w:rPr>
          <w:rFonts w:eastAsia="MS Mincho"/>
        </w:rPr>
      </w:pP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Noun: TABLETS</w:t>
      </w:r>
      <w:r w:rsidRPr="00EE678B">
        <w:rPr>
          <w:rFonts w:eastAsia="MS Mincho"/>
        </w:rPr>
        <w:t xml:space="preserve">                                       </w:t>
      </w:r>
      <w:r w:rsidR="00603ED8" w:rsidRPr="00EE678B">
        <w:rPr>
          <w:rFonts w:eastAsia="MS Mincho"/>
        </w:rPr>
        <w:t xml:space="preserve"> </w:t>
      </w:r>
      <w:r w:rsidRPr="00EE678B">
        <w:rPr>
          <w:rFonts w:eastAsia="MS Mincho"/>
        </w:rPr>
        <w:t xml:space="preserve">           </w:t>
      </w:r>
    </w:p>
    <w:p w:rsidR="00603ED8" w:rsidRPr="00EE678B" w:rsidRDefault="00D8267F" w:rsidP="001F6E47">
      <w:pPr>
        <w:pStyle w:val="ScreenCapture"/>
        <w:rPr>
          <w:rFonts w:eastAsia="MS Mincho"/>
        </w:rPr>
      </w:pPr>
      <w:r w:rsidRPr="00EE678B">
        <w:rPr>
          <w:rFonts w:eastAsia="MS Mincho"/>
        </w:rPr>
        <w:t xml:space="preserve">               </w:t>
      </w:r>
      <w:r w:rsidR="00603ED8" w:rsidRPr="00EE678B">
        <w:rPr>
          <w:rFonts w:eastAsia="MS Mincho"/>
        </w:rPr>
        <w:t>Route: ORAL (BY MOUTH)</w:t>
      </w:r>
      <w:r w:rsidRPr="00EE678B">
        <w:rPr>
          <w:rFonts w:eastAsia="MS Mincho"/>
        </w:rPr>
        <w:t xml:space="preserve">                                          </w:t>
      </w:r>
      <w:r w:rsidR="00603ED8" w:rsidRPr="00EE678B">
        <w:rPr>
          <w:rFonts w:eastAsia="MS Mincho"/>
        </w:rPr>
        <w:t xml:space="preserve"> </w:t>
      </w:r>
    </w:p>
    <w:p w:rsidR="00603ED8" w:rsidRPr="00EE678B" w:rsidRDefault="00603ED8" w:rsidP="001F6E47">
      <w:pPr>
        <w:pStyle w:val="ScreenCapture"/>
        <w:rPr>
          <w:rFonts w:eastAsia="MS Mincho"/>
        </w:rPr>
      </w:pPr>
      <w:r w:rsidRPr="00EE678B">
        <w:rPr>
          <w:rFonts w:eastAsia="MS Mincho"/>
          <w:shd w:val="clear" w:color="auto" w:fill="F2F2F2"/>
        </w:rPr>
        <w:t xml:space="preserve">+         Enter ?? for more actions                                             </w:t>
      </w:r>
      <w:r w:rsidRPr="00EE678B">
        <w:rPr>
          <w:rFonts w:eastAsia="MS Mincho"/>
        </w:rPr>
        <w:t>AC</w:t>
      </w:r>
      <w:r w:rsidR="00D8267F" w:rsidRPr="00EE678B">
        <w:rPr>
          <w:rFonts w:eastAsia="MS Mincho"/>
        </w:rPr>
        <w:t xml:space="preserve">  </w:t>
      </w:r>
      <w:r w:rsidRPr="00EE678B">
        <w:rPr>
          <w:rFonts w:eastAsia="MS Mincho"/>
        </w:rPr>
        <w:t xml:space="preserve"> Accept</w:t>
      </w:r>
      <w:r w:rsidR="00D8267F" w:rsidRPr="00EE678B">
        <w:rPr>
          <w:rFonts w:eastAsia="MS Mincho"/>
        </w:rPr>
        <w:t xml:space="preserve">              </w:t>
      </w:r>
      <w:r w:rsidRPr="00EE678B">
        <w:rPr>
          <w:rFonts w:eastAsia="MS Mincho"/>
        </w:rPr>
        <w:t xml:space="preserve"> DC</w:t>
      </w:r>
      <w:r w:rsidR="00D8267F" w:rsidRPr="00EE678B">
        <w:rPr>
          <w:rFonts w:eastAsia="MS Mincho"/>
        </w:rPr>
        <w:t xml:space="preserve">  </w:t>
      </w:r>
      <w:r w:rsidRPr="00EE678B">
        <w:rPr>
          <w:rFonts w:eastAsia="MS Mincho"/>
        </w:rPr>
        <w:t xml:space="preserve"> Discontinue</w:t>
      </w:r>
      <w:r w:rsidR="00D8267F" w:rsidRPr="00EE678B">
        <w:rPr>
          <w:rFonts w:eastAsia="MS Mincho"/>
        </w:rPr>
        <w:t xml:space="preserve">         </w:t>
      </w:r>
      <w:r w:rsidRPr="00EE678B">
        <w:rPr>
          <w:rFonts w:eastAsia="MS Mincho"/>
        </w:rPr>
        <w:t xml:space="preserve"> FL</w:t>
      </w:r>
      <w:r w:rsidR="00D8267F" w:rsidRPr="00EE678B">
        <w:rPr>
          <w:rFonts w:eastAsia="MS Mincho"/>
        </w:rPr>
        <w:t xml:space="preserve">  </w:t>
      </w:r>
      <w:r w:rsidRPr="00EE678B">
        <w:rPr>
          <w:rFonts w:eastAsia="MS Mincho"/>
        </w:rPr>
        <w:t xml:space="preserve"> Flag/Unflag</w:t>
      </w:r>
    </w:p>
    <w:p w:rsidR="00603ED8" w:rsidRPr="00EE678B" w:rsidRDefault="00603ED8" w:rsidP="001F6E47">
      <w:pPr>
        <w:pStyle w:val="ScreenCapture"/>
        <w:rPr>
          <w:rFonts w:eastAsia="MS Mincho"/>
        </w:rPr>
      </w:pPr>
      <w:r w:rsidRPr="00EE678B">
        <w:rPr>
          <w:rFonts w:eastAsia="MS Mincho"/>
        </w:rPr>
        <w:t>BY</w:t>
      </w:r>
      <w:r w:rsidR="00D8267F" w:rsidRPr="00EE678B">
        <w:rPr>
          <w:rFonts w:eastAsia="MS Mincho"/>
        </w:rPr>
        <w:t xml:space="preserve">  </w:t>
      </w:r>
      <w:r w:rsidRPr="00EE678B">
        <w:rPr>
          <w:rFonts w:eastAsia="MS Mincho"/>
        </w:rPr>
        <w:t xml:space="preserve"> Bypass</w:t>
      </w:r>
      <w:r w:rsidR="00D8267F" w:rsidRPr="00EE678B">
        <w:rPr>
          <w:rFonts w:eastAsia="MS Mincho"/>
        </w:rPr>
        <w:t xml:space="preserve"> </w:t>
      </w:r>
      <w:r w:rsidRPr="00EE678B">
        <w:rPr>
          <w:rFonts w:eastAsia="MS Mincho"/>
        </w:rPr>
        <w:t xml:space="preserve"> </w:t>
      </w:r>
      <w:r w:rsidR="00D8267F" w:rsidRPr="00EE678B">
        <w:rPr>
          <w:rFonts w:eastAsia="MS Mincho"/>
        </w:rPr>
        <w:t xml:space="preserve">             </w:t>
      </w:r>
      <w:r w:rsidRPr="00EE678B">
        <w:rPr>
          <w:rFonts w:eastAsia="MS Mincho"/>
        </w:rPr>
        <w:t>ED</w:t>
      </w:r>
      <w:r w:rsidR="00D8267F" w:rsidRPr="00EE678B">
        <w:rPr>
          <w:rFonts w:eastAsia="MS Mincho"/>
        </w:rPr>
        <w:t xml:space="preserve">  </w:t>
      </w:r>
      <w:r w:rsidRPr="00EE678B">
        <w:rPr>
          <w:rFonts w:eastAsia="MS Mincho"/>
        </w:rPr>
        <w:t xml:space="preserve"> Edit</w:t>
      </w:r>
    </w:p>
    <w:p w:rsidR="00603ED8" w:rsidRPr="00EE678B" w:rsidRDefault="00603ED8" w:rsidP="001F6E47">
      <w:pPr>
        <w:pStyle w:val="ScreenCapture"/>
        <w:rPr>
          <w:rFonts w:eastAsia="MS Mincho"/>
        </w:rPr>
      </w:pPr>
      <w:r w:rsidRPr="00EE678B">
        <w:rPr>
          <w:rFonts w:eastAsia="MS Mincho"/>
        </w:rPr>
        <w:t>Select Item(s): Next Screen// Prescription Renew</w:t>
      </w:r>
      <w:r w:rsidR="00D8267F" w:rsidRPr="00EE678B">
        <w:rPr>
          <w:rFonts w:eastAsia="MS Mincho"/>
        </w:rPr>
        <w:t xml:space="preserve">           </w:t>
      </w:r>
      <w:r w:rsidRPr="00EE678B">
        <w:rPr>
          <w:rFonts w:eastAsia="MS Mincho"/>
        </w:rPr>
        <w:t xml:space="preserve"> Jun 12, 2012@14:02:1</w:t>
      </w:r>
    </w:p>
    <w:p w:rsidR="00603ED8" w:rsidRPr="00EE678B" w:rsidRDefault="00603ED8" w:rsidP="001F6E47">
      <w:pPr>
        <w:pStyle w:val="ScreenCapture"/>
        <w:rPr>
          <w:rFonts w:eastAsia="MS Mincho"/>
        </w:rPr>
      </w:pPr>
      <w:r w:rsidRPr="00EE678B">
        <w:rPr>
          <w:rFonts w:eastAsia="MS Mincho"/>
        </w:rPr>
        <w:t>8</w:t>
      </w:r>
      <w:r w:rsidR="00D8267F" w:rsidRPr="00EE678B">
        <w:rPr>
          <w:rFonts w:eastAsia="MS Mincho"/>
        </w:rPr>
        <w:t xml:space="preserve">         </w:t>
      </w:r>
      <w:r w:rsidRPr="00EE678B">
        <w:rPr>
          <w:rFonts w:eastAsia="MS Mincho"/>
        </w:rPr>
        <w:t xml:space="preserve"> Page:</w:t>
      </w:r>
      <w:r w:rsidR="00D8267F" w:rsidRPr="00EE678B">
        <w:rPr>
          <w:rFonts w:eastAsia="MS Mincho"/>
        </w:rPr>
        <w:t xml:space="preserve">   </w:t>
      </w:r>
      <w:r w:rsidRPr="00EE678B">
        <w:rPr>
          <w:rFonts w:eastAsia="MS Mincho"/>
        </w:rPr>
        <w:t xml:space="preserve"> 1 of</w:t>
      </w:r>
      <w:r w:rsidR="00D8267F" w:rsidRPr="00EE678B">
        <w:rPr>
          <w:rFonts w:eastAsia="MS Mincho"/>
        </w:rPr>
        <w:t xml:space="preserve">   </w:t>
      </w:r>
      <w:r w:rsidRPr="00EE678B">
        <w:rPr>
          <w:rFonts w:eastAsia="MS Mincho"/>
        </w:rPr>
        <w:t xml:space="preserve"> 2</w:t>
      </w:r>
    </w:p>
    <w:p w:rsidR="00603ED8" w:rsidRPr="00EE678B" w:rsidRDefault="00603ED8" w:rsidP="00603ED8">
      <w:pPr>
        <w:rPr>
          <w:color w:val="000000"/>
          <w:szCs w:val="20"/>
        </w:rPr>
      </w:pPr>
    </w:p>
    <w:p w:rsidR="00603ED8" w:rsidRDefault="00603ED8" w:rsidP="00603ED8">
      <w:pPr>
        <w:rPr>
          <w:color w:val="000000"/>
          <w:szCs w:val="20"/>
        </w:rPr>
      </w:pPr>
      <w:r w:rsidRPr="00EE678B">
        <w:rPr>
          <w:color w:val="000000"/>
          <w:szCs w:val="20"/>
        </w:rPr>
        <w:t>After pending orders have been unflagged, they can be processed.</w:t>
      </w:r>
    </w:p>
    <w:p w:rsidR="00E97D82" w:rsidRPr="00EE678B" w:rsidRDefault="00E97D82" w:rsidP="00603ED8">
      <w:pPr>
        <w:rPr>
          <w:color w:val="000000"/>
          <w:szCs w:val="20"/>
        </w:rPr>
      </w:pPr>
    </w:p>
    <w:p w:rsidR="00603ED8" w:rsidRPr="00EE678B" w:rsidRDefault="00583040" w:rsidP="00EF6F24">
      <w:pPr>
        <w:ind w:left="720" w:hanging="720"/>
        <w:rPr>
          <w:color w:val="000000"/>
          <w:szCs w:val="20"/>
        </w:rPr>
      </w:pPr>
      <w:r>
        <w:rPr>
          <w:noProof/>
        </w:rPr>
        <w:drawing>
          <wp:inline distT="0" distB="0" distL="0" distR="0">
            <wp:extent cx="464820" cy="373380"/>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color w:val="000000"/>
          <w:szCs w:val="20"/>
        </w:rPr>
        <w:t>If you attempt to process a flagged order and are a user with a PSORPH security key, you are prompted “</w:t>
      </w:r>
      <w:r w:rsidR="00603ED8" w:rsidRPr="00EE678B">
        <w:rPr>
          <w:rFonts w:ascii="Courier New" w:hAnsi="Courier New" w:cs="Courier New"/>
          <w:color w:val="000000"/>
          <w:sz w:val="20"/>
          <w:szCs w:val="20"/>
        </w:rPr>
        <w:t>Unflag Order? NO//</w:t>
      </w:r>
      <w:r w:rsidR="00603ED8" w:rsidRPr="00EE678B">
        <w:rPr>
          <w:color w:val="000000"/>
          <w:szCs w:val="20"/>
        </w:rPr>
        <w:t xml:space="preserve">”. If you respond </w:t>
      </w:r>
      <w:r w:rsidR="00603ED8" w:rsidRPr="00EE678B">
        <w:rPr>
          <w:rFonts w:ascii="Courier New" w:hAnsi="Courier New" w:cs="Courier New"/>
          <w:b/>
          <w:color w:val="000000"/>
          <w:sz w:val="20"/>
          <w:szCs w:val="20"/>
        </w:rPr>
        <w:t>YES</w:t>
      </w:r>
      <w:r w:rsidR="00603ED8" w:rsidRPr="00EE678B">
        <w:rPr>
          <w:color w:val="000000"/>
          <w:szCs w:val="20"/>
        </w:rPr>
        <w:t xml:space="preserve">, enter comments to unflag the order and continue with processing. If you respond </w:t>
      </w:r>
      <w:r w:rsidR="00603ED8" w:rsidRPr="00EE678B">
        <w:rPr>
          <w:rFonts w:ascii="Courier New" w:hAnsi="Courier New" w:cs="Courier New"/>
          <w:b/>
          <w:color w:val="000000"/>
          <w:sz w:val="20"/>
          <w:szCs w:val="20"/>
        </w:rPr>
        <w:t>NO</w:t>
      </w:r>
      <w:r w:rsidR="00603ED8" w:rsidRPr="00EE678B">
        <w:rPr>
          <w:color w:val="000000"/>
          <w:szCs w:val="20"/>
        </w:rPr>
        <w:t>, you cannot process the order because it is still flagged. Users with only the PSO TECH ADV security key cannot unflag an order and will receive the following message when selecting the Accept (AC) action:</w:t>
      </w:r>
    </w:p>
    <w:p w:rsidR="00603ED8" w:rsidRPr="00EE678B" w:rsidRDefault="00603ED8" w:rsidP="00603ED8">
      <w:pPr>
        <w:rPr>
          <w:color w:val="000000"/>
          <w:szCs w:val="20"/>
        </w:rPr>
      </w:pPr>
    </w:p>
    <w:p w:rsidR="00603ED8" w:rsidRPr="00EE678B" w:rsidRDefault="00603ED8" w:rsidP="001F6E47">
      <w:pPr>
        <w:pStyle w:val="ScreenCapture"/>
        <w:rPr>
          <w:rFonts w:eastAsia="MS Mincho"/>
        </w:rPr>
      </w:pPr>
      <w:r w:rsidRPr="00EE678B">
        <w:rPr>
          <w:rFonts w:eastAsia="MS Mincho"/>
        </w:rPr>
        <w:t xml:space="preserve">+         Enter ?? for more actions                                             </w:t>
      </w:r>
    </w:p>
    <w:p w:rsidR="00603ED8" w:rsidRPr="00EE678B" w:rsidRDefault="00603ED8" w:rsidP="001F6E47">
      <w:pPr>
        <w:pStyle w:val="ScreenCapture"/>
        <w:rPr>
          <w:rFonts w:eastAsia="MS Mincho"/>
        </w:rPr>
      </w:pPr>
      <w:r w:rsidRPr="00EE678B">
        <w:rPr>
          <w:rFonts w:eastAsia="MS Mincho"/>
        </w:rPr>
        <w:t>AC   Accept               DC  (Discontinue)        FL  (Flag/Unflag)</w:t>
      </w:r>
    </w:p>
    <w:p w:rsidR="00603ED8" w:rsidRPr="00EE678B" w:rsidRDefault="00603ED8" w:rsidP="001F6E47">
      <w:pPr>
        <w:pStyle w:val="ScreenCapture"/>
        <w:rPr>
          <w:rFonts w:eastAsia="MS Mincho"/>
        </w:rPr>
      </w:pPr>
      <w:r w:rsidRPr="00EE678B">
        <w:rPr>
          <w:rFonts w:eastAsia="MS Mincho"/>
        </w:rPr>
        <w:t>BY   Bypass               ED  (Edit)</w:t>
      </w:r>
    </w:p>
    <w:p w:rsidR="00603ED8" w:rsidRPr="00EE678B" w:rsidRDefault="00603ED8" w:rsidP="001F6E47">
      <w:pPr>
        <w:pStyle w:val="ScreenCapture"/>
        <w:rPr>
          <w:rFonts w:eastAsia="MS Mincho"/>
        </w:rPr>
      </w:pPr>
      <w:r w:rsidRPr="00EE678B">
        <w:rPr>
          <w:rFonts w:eastAsia="MS Mincho"/>
        </w:rPr>
        <w:t xml:space="preserve">Select Item(s): Next Screen// AC   Accept  </w:t>
      </w:r>
    </w:p>
    <w:p w:rsidR="00603ED8" w:rsidRPr="00EE678B" w:rsidRDefault="00603ED8" w:rsidP="001F6E47">
      <w:pPr>
        <w:pStyle w:val="ScreenCapture"/>
        <w:rPr>
          <w:rFonts w:eastAsia="MS Mincho"/>
        </w:rPr>
      </w:pPr>
    </w:p>
    <w:p w:rsidR="00603ED8" w:rsidRPr="00EE678B" w:rsidRDefault="00603ED8" w:rsidP="001158A8">
      <w:pPr>
        <w:pStyle w:val="ScreenCapture"/>
        <w:keepNext/>
        <w:rPr>
          <w:rFonts w:eastAsia="MS Mincho"/>
        </w:rPr>
      </w:pPr>
      <w:r w:rsidRPr="00EE678B">
        <w:rPr>
          <w:rFonts w:eastAsia="MS Mincho"/>
        </w:rPr>
        <w:t>Order must be unflagged by a pharmacist before it can be finished.</w:t>
      </w:r>
    </w:p>
    <w:p w:rsidR="00603ED8" w:rsidRPr="00EE678B" w:rsidRDefault="00603ED8" w:rsidP="001158A8">
      <w:pPr>
        <w:pStyle w:val="ScreenCapture"/>
        <w:keepNext/>
        <w:rPr>
          <w:rFonts w:eastAsia="MS Mincho"/>
        </w:rPr>
      </w:pPr>
    </w:p>
    <w:p w:rsidR="00603ED8" w:rsidRPr="00EE678B" w:rsidRDefault="00603ED8" w:rsidP="001F6E47">
      <w:pPr>
        <w:pStyle w:val="ScreenCapture"/>
        <w:rPr>
          <w:rFonts w:eastAsia="MS Mincho"/>
        </w:rPr>
      </w:pPr>
      <w:r w:rsidRPr="00EE678B">
        <w:rPr>
          <w:rFonts w:eastAsia="MS Mincho"/>
        </w:rPr>
        <w:t>Enter RETURN to continue:</w:t>
      </w:r>
    </w:p>
    <w:p w:rsidR="00EF1E94" w:rsidRPr="00EE678B" w:rsidRDefault="00EF1E94" w:rsidP="000A0A20">
      <w:pPr>
        <w:pStyle w:val="Heading2"/>
      </w:pPr>
      <w:bookmarkStart w:id="4990" w:name="_Toc358019090"/>
      <w:bookmarkStart w:id="4991" w:name="_Toc4140488"/>
      <w:bookmarkStart w:id="4992" w:name="_Toc328716009"/>
      <w:r w:rsidRPr="00EE678B">
        <w:t>Barcode Rx Menu</w:t>
      </w:r>
      <w:bookmarkEnd w:id="4990"/>
      <w:bookmarkEnd w:id="4991"/>
      <w:r w:rsidRPr="00EE678B">
        <w:fldChar w:fldCharType="begin"/>
      </w:r>
      <w:r w:rsidRPr="00EE678B">
        <w:instrText xml:space="preserve"> XE "Barcode Rx Menu" </w:instrText>
      </w:r>
      <w:r w:rsidRPr="00EE678B">
        <w:fldChar w:fldCharType="end"/>
      </w:r>
    </w:p>
    <w:p w:rsidR="00EF1E94" w:rsidRPr="00EE678B" w:rsidRDefault="00EF1E94" w:rsidP="007D02E1">
      <w:pPr>
        <w:pStyle w:val="Manual-optionname"/>
      </w:pPr>
      <w:r w:rsidRPr="00EE678B">
        <w:t>[PSO BARCODE MENU]</w:t>
      </w:r>
    </w:p>
    <w:bookmarkEnd w:id="4992"/>
    <w:p w:rsidR="00603ED8" w:rsidRPr="00EE678B" w:rsidRDefault="00603ED8" w:rsidP="007D02E1">
      <w:pPr>
        <w:keepNext/>
        <w:rPr>
          <w:color w:val="000000"/>
          <w:szCs w:val="20"/>
        </w:rPr>
      </w:pPr>
    </w:p>
    <w:p w:rsidR="00603ED8" w:rsidRPr="00EE678B" w:rsidRDefault="00603ED8" w:rsidP="007D02E1">
      <w:pPr>
        <w:rPr>
          <w:color w:val="000000"/>
          <w:szCs w:val="20"/>
        </w:rPr>
      </w:pPr>
      <w:r w:rsidRPr="00EE678B">
        <w:rPr>
          <w:color w:val="000000"/>
          <w:szCs w:val="20"/>
        </w:rPr>
        <w:t>Use this menu to batch barcode refills and renewals of prescriptions, and check the quality of the barcode print. The menu contains the following options:</w:t>
      </w:r>
    </w:p>
    <w:p w:rsidR="00603ED8" w:rsidRPr="00EE678B" w:rsidRDefault="00603ED8">
      <w:pPr>
        <w:numPr>
          <w:ilvl w:val="0"/>
          <w:numId w:val="52"/>
        </w:numPr>
        <w:spacing w:before="120"/>
        <w:rPr>
          <w:i/>
          <w:color w:val="000000"/>
          <w:szCs w:val="20"/>
        </w:rPr>
        <w:pPrChange w:id="4993" w:author="Fred Perez" w:date="2019-03-22T09:44:00Z">
          <w:pPr>
            <w:numPr>
              <w:numId w:val="55"/>
            </w:numPr>
            <w:tabs>
              <w:tab w:val="num" w:pos="720"/>
            </w:tabs>
            <w:spacing w:before="120"/>
            <w:ind w:left="720" w:hanging="360"/>
          </w:pPr>
        </w:pPrChange>
      </w:pPr>
      <w:r w:rsidRPr="00EE678B">
        <w:rPr>
          <w:i/>
          <w:color w:val="000000"/>
          <w:szCs w:val="20"/>
        </w:rPr>
        <w:t>Barcode Batch Prescription Entry</w:t>
      </w:r>
    </w:p>
    <w:p w:rsidR="00603ED8" w:rsidRPr="00EE678B" w:rsidRDefault="00603ED8">
      <w:pPr>
        <w:numPr>
          <w:ilvl w:val="0"/>
          <w:numId w:val="52"/>
        </w:numPr>
        <w:rPr>
          <w:i/>
          <w:color w:val="000000"/>
          <w:szCs w:val="20"/>
        </w:rPr>
        <w:pPrChange w:id="4994" w:author="Fred Perez" w:date="2019-03-22T09:44:00Z">
          <w:pPr>
            <w:numPr>
              <w:numId w:val="55"/>
            </w:numPr>
            <w:tabs>
              <w:tab w:val="num" w:pos="720"/>
            </w:tabs>
            <w:ind w:left="720" w:hanging="360"/>
          </w:pPr>
        </w:pPrChange>
      </w:pPr>
      <w:r w:rsidRPr="00EE678B">
        <w:rPr>
          <w:i/>
          <w:color w:val="000000"/>
          <w:szCs w:val="20"/>
        </w:rPr>
        <w:t>Check Quality of Barcode</w:t>
      </w:r>
    </w:p>
    <w:p w:rsidR="00603ED8" w:rsidRPr="00EE678B" w:rsidRDefault="00603ED8">
      <w:pPr>
        <w:numPr>
          <w:ilvl w:val="0"/>
          <w:numId w:val="52"/>
        </w:numPr>
        <w:rPr>
          <w:i/>
          <w:color w:val="000000"/>
          <w:szCs w:val="20"/>
        </w:rPr>
        <w:pPrChange w:id="4995" w:author="Fred Perez" w:date="2019-03-22T09:44:00Z">
          <w:pPr>
            <w:numPr>
              <w:numId w:val="55"/>
            </w:numPr>
            <w:tabs>
              <w:tab w:val="num" w:pos="720"/>
            </w:tabs>
            <w:ind w:left="720" w:hanging="360"/>
          </w:pPr>
        </w:pPrChange>
      </w:pPr>
      <w:r w:rsidRPr="00EE678B">
        <w:rPr>
          <w:i/>
          <w:color w:val="000000"/>
          <w:szCs w:val="20"/>
        </w:rPr>
        <w:t>Process Internet Refills</w:t>
      </w:r>
    </w:p>
    <w:p w:rsidR="00603ED8" w:rsidRPr="00EE678B" w:rsidRDefault="00603ED8" w:rsidP="00603ED8">
      <w:pPr>
        <w:rPr>
          <w:color w:val="000000"/>
          <w:szCs w:val="20"/>
        </w:rPr>
      </w:pPr>
    </w:p>
    <w:p w:rsidR="00603ED8" w:rsidRPr="00EE678B" w:rsidRDefault="00603ED8" w:rsidP="00730493">
      <w:pPr>
        <w:pStyle w:val="ChapterHeading4"/>
      </w:pPr>
      <w:bookmarkStart w:id="4996" w:name="_Toc328716010"/>
      <w:bookmarkStart w:id="4997" w:name="_Toc4140489"/>
      <w:r w:rsidRPr="00EE678B">
        <w:t>Barcode Batch Prescription Entry</w:t>
      </w:r>
      <w:bookmarkEnd w:id="4996"/>
      <w:bookmarkEnd w:id="4997"/>
      <w:r w:rsidRPr="00EE678B">
        <w:fldChar w:fldCharType="begin"/>
      </w:r>
      <w:r w:rsidRPr="00EE678B">
        <w:instrText>XE "Barcode Batch Prescription Entry"</w:instrText>
      </w:r>
      <w:r w:rsidRPr="00EE678B">
        <w:fldChar w:fldCharType="end"/>
      </w:r>
    </w:p>
    <w:p w:rsidR="00603ED8" w:rsidRPr="00EE678B" w:rsidRDefault="00603ED8" w:rsidP="007D02E1">
      <w:pPr>
        <w:pStyle w:val="Manual-optionname"/>
      </w:pPr>
      <w:r w:rsidRPr="00EE678B">
        <w:t>[PSO BATCH BARCODE]</w:t>
      </w:r>
    </w:p>
    <w:p w:rsidR="00603ED8" w:rsidRPr="00EE678B" w:rsidRDefault="00603ED8" w:rsidP="007D02E1">
      <w:pPr>
        <w:keepNext/>
        <w:rPr>
          <w:color w:val="000000"/>
          <w:szCs w:val="20"/>
        </w:rPr>
      </w:pPr>
    </w:p>
    <w:p w:rsidR="00603ED8" w:rsidRPr="00EE678B" w:rsidRDefault="00603ED8" w:rsidP="00603ED8">
      <w:pPr>
        <w:rPr>
          <w:color w:val="000000"/>
          <w:szCs w:val="20"/>
        </w:rPr>
      </w:pPr>
      <w:r w:rsidRPr="00EE678B">
        <w:rPr>
          <w:color w:val="000000"/>
          <w:szCs w:val="20"/>
        </w:rPr>
        <w:t>Enter refills or renewals by batch entry using barcodes with this option.</w:t>
      </w:r>
    </w:p>
    <w:p w:rsidR="00603ED8" w:rsidRPr="00EE678B" w:rsidRDefault="00603ED8" w:rsidP="00603ED8">
      <w:pPr>
        <w:rPr>
          <w:color w:val="000000"/>
          <w:szCs w:val="20"/>
        </w:rPr>
      </w:pPr>
    </w:p>
    <w:p w:rsidR="00603ED8" w:rsidRPr="00EE678B" w:rsidRDefault="00603ED8" w:rsidP="00CC4B19">
      <w:pPr>
        <w:pStyle w:val="ExampleHeading"/>
      </w:pPr>
      <w:r w:rsidRPr="00EE678B">
        <w:t>Example: Barcode Batch Prescription Entry -- Refills</w:t>
      </w:r>
    </w:p>
    <w:p w:rsidR="00603ED8" w:rsidRPr="00EE678B" w:rsidRDefault="00603ED8" w:rsidP="001F6E47">
      <w:pPr>
        <w:pStyle w:val="ScreenCapture"/>
        <w:rPr>
          <w:rFonts w:eastAsia="MS Mincho"/>
        </w:rPr>
      </w:pPr>
      <w:r w:rsidRPr="00EE678B">
        <w:rPr>
          <w:rFonts w:eastAsia="MS Mincho"/>
        </w:rPr>
        <w:t xml:space="preserve">Select Barcode Rx Menu Option: </w:t>
      </w:r>
      <w:r w:rsidRPr="00EE678B">
        <w:rPr>
          <w:rFonts w:eastAsia="MS Mincho"/>
          <w:b/>
        </w:rPr>
        <w:t>Barcode</w:t>
      </w:r>
      <w:r w:rsidRPr="00EE678B">
        <w:rPr>
          <w:rFonts w:eastAsia="MS Mincho"/>
        </w:rPr>
        <w:t xml:space="preserve"> Batch Prescription Entry</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     Select one of the following:</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          1         REFILLS</w:t>
      </w:r>
    </w:p>
    <w:p w:rsidR="00603ED8" w:rsidRPr="00EE678B" w:rsidRDefault="00603ED8" w:rsidP="001F6E47">
      <w:pPr>
        <w:pStyle w:val="ScreenCapture"/>
        <w:rPr>
          <w:rFonts w:eastAsia="MS Mincho"/>
        </w:rPr>
      </w:pPr>
      <w:r w:rsidRPr="00EE678B">
        <w:rPr>
          <w:rFonts w:eastAsia="MS Mincho"/>
        </w:rPr>
        <w:t xml:space="preserve">          2         RENEWS</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Batch Barcode for: REFILLS// </w:t>
      </w:r>
      <w:r w:rsidRPr="00EE678B">
        <w:rPr>
          <w:rFonts w:eastAsia="MS Mincho"/>
          <w:b/>
        </w:rPr>
        <w:t>1</w:t>
      </w:r>
      <w:r w:rsidRPr="00EE678B">
        <w:rPr>
          <w:rFonts w:eastAsia="MS Mincho"/>
        </w:rPr>
        <w:t xml:space="preserve">  REFILLS</w:t>
      </w:r>
    </w:p>
    <w:p w:rsidR="00603ED8" w:rsidRPr="00EE678B" w:rsidRDefault="00603ED8" w:rsidP="001F6E47">
      <w:pPr>
        <w:pStyle w:val="ScreenCapture"/>
        <w:rPr>
          <w:rFonts w:eastAsia="MS Mincho"/>
        </w:rPr>
      </w:pPr>
      <w:r w:rsidRPr="00EE678B">
        <w:rPr>
          <w:rFonts w:eastAsia="MS Mincho"/>
        </w:rPr>
        <w:t>Please answer the following for this session of prescriptions</w:t>
      </w:r>
    </w:p>
    <w:p w:rsidR="00603ED8" w:rsidRPr="00EE678B" w:rsidRDefault="00603ED8" w:rsidP="001F6E47">
      <w:pPr>
        <w:pStyle w:val="ScreenCapture"/>
        <w:rPr>
          <w:rFonts w:eastAsia="MS Mincho"/>
        </w:rPr>
      </w:pPr>
    </w:p>
    <w:p w:rsidR="00603ED8" w:rsidRPr="00EE678B" w:rsidRDefault="00603ED8" w:rsidP="001F6E47">
      <w:pPr>
        <w:pStyle w:val="ScreenCapture"/>
        <w:rPr>
          <w:rFonts w:eastAsia="MS Mincho"/>
        </w:rPr>
      </w:pPr>
      <w:r w:rsidRPr="00EE678B">
        <w:rPr>
          <w:rFonts w:eastAsia="MS Mincho"/>
        </w:rPr>
        <w:t xml:space="preserve">FILL DATE: (2/14/2007 - 12/31/2699): TODAY// </w:t>
      </w:r>
      <w:r w:rsidRPr="00EE678B">
        <w:rPr>
          <w:rFonts w:eastAsia="MS Mincho"/>
          <w:b/>
        </w:rPr>
        <w:t>&lt;Enter&gt;</w:t>
      </w:r>
      <w:r w:rsidRPr="00EE678B">
        <w:rPr>
          <w:rFonts w:eastAsia="MS Mincho"/>
        </w:rPr>
        <w:t xml:space="preserve"> (AUG 13, 2007)</w:t>
      </w:r>
    </w:p>
    <w:p w:rsidR="00603ED8" w:rsidRPr="00EE678B" w:rsidRDefault="00603ED8" w:rsidP="001F6E47">
      <w:pPr>
        <w:pStyle w:val="ScreenCapture"/>
        <w:rPr>
          <w:rFonts w:eastAsia="MS Mincho"/>
        </w:rPr>
      </w:pPr>
      <w:r w:rsidRPr="00EE678B">
        <w:rPr>
          <w:rFonts w:eastAsia="MS Mincho"/>
        </w:rPr>
        <w:t xml:space="preserve">MAIL/WINDOW: MAIL// </w:t>
      </w:r>
      <w:r w:rsidRPr="00EE678B">
        <w:rPr>
          <w:rFonts w:eastAsia="MS Mincho"/>
          <w:b/>
        </w:rPr>
        <w:t xml:space="preserve">&lt;Enter&gt; </w:t>
      </w:r>
      <w:r w:rsidRPr="00EE678B">
        <w:rPr>
          <w:rFonts w:eastAsia="MS Mincho"/>
        </w:rPr>
        <w:t>MAIL</w:t>
      </w:r>
    </w:p>
    <w:p w:rsidR="00603ED8" w:rsidRPr="00EE678B" w:rsidRDefault="00603ED8" w:rsidP="001F6E47">
      <w:pPr>
        <w:pStyle w:val="ScreenCapture"/>
        <w:rPr>
          <w:rFonts w:eastAsia="MS Mincho"/>
        </w:rPr>
      </w:pPr>
      <w:r w:rsidRPr="00EE678B">
        <w:rPr>
          <w:rFonts w:eastAsia="MS Mincho"/>
        </w:rPr>
        <w:t xml:space="preserve">Will these refills be Queued or Suspended ? S// </w:t>
      </w:r>
      <w:r w:rsidRPr="00EE678B">
        <w:rPr>
          <w:rFonts w:eastAsia="MS Mincho"/>
          <w:b/>
        </w:rPr>
        <w:t xml:space="preserve">&lt;Enter&gt; </w:t>
      </w:r>
      <w:r w:rsidRPr="00EE678B">
        <w:rPr>
          <w:rFonts w:eastAsia="MS Mincho"/>
        </w:rPr>
        <w:t>USPENDED</w:t>
      </w:r>
    </w:p>
    <w:p w:rsidR="00603ED8" w:rsidRPr="00EE678B" w:rsidRDefault="00603ED8" w:rsidP="001F6E47">
      <w:pPr>
        <w:pStyle w:val="ScreenCapture"/>
        <w:rPr>
          <w:rFonts w:eastAsia="MS Mincho"/>
        </w:rPr>
      </w:pPr>
      <w:r w:rsidRPr="00EE678B">
        <w:rPr>
          <w:rFonts w:eastAsia="MS Mincho"/>
        </w:rPr>
        <w:t xml:space="preserve">Allow refills for inpatient ? N// </w:t>
      </w:r>
      <w:r w:rsidRPr="00EE678B">
        <w:rPr>
          <w:rFonts w:eastAsia="MS Mincho"/>
          <w:b/>
        </w:rPr>
        <w:t xml:space="preserve">&lt;Enter&gt; </w:t>
      </w:r>
      <w:r w:rsidRPr="00EE678B">
        <w:rPr>
          <w:rFonts w:eastAsia="MS Mincho"/>
        </w:rPr>
        <w:t>O</w:t>
      </w:r>
    </w:p>
    <w:p w:rsidR="00603ED8" w:rsidRPr="00EE678B" w:rsidRDefault="00603ED8" w:rsidP="001F6E47">
      <w:pPr>
        <w:pStyle w:val="ScreenCapture"/>
        <w:rPr>
          <w:rFonts w:eastAsia="MS Mincho"/>
        </w:rPr>
      </w:pPr>
      <w:r w:rsidRPr="00EE678B">
        <w:rPr>
          <w:rFonts w:eastAsia="MS Mincho"/>
        </w:rPr>
        <w:t xml:space="preserve">Allow refills for CNH ? N// </w:t>
      </w:r>
      <w:r w:rsidRPr="00EE678B">
        <w:rPr>
          <w:rFonts w:eastAsia="MS Mincho"/>
          <w:b/>
        </w:rPr>
        <w:t xml:space="preserve">&lt;Enter&gt; </w:t>
      </w:r>
      <w:r w:rsidRPr="00EE678B">
        <w:rPr>
          <w:rFonts w:eastAsia="MS Mincho"/>
        </w:rPr>
        <w:t>O</w:t>
      </w:r>
    </w:p>
    <w:p w:rsidR="00603ED8" w:rsidRPr="00EE678B" w:rsidRDefault="00603ED8" w:rsidP="001F6E47">
      <w:pPr>
        <w:pStyle w:val="ScreenCapture"/>
        <w:rPr>
          <w:rFonts w:eastAsia="MS Mincho"/>
          <w:shd w:val="clear" w:color="auto" w:fill="FFFFFF"/>
        </w:rPr>
      </w:pPr>
      <w:r w:rsidRPr="00EE678B">
        <w:rPr>
          <w:rFonts w:eastAsia="MS Mincho"/>
        </w:rPr>
        <w:t xml:space="preserve">WAND BARCODE: </w:t>
      </w:r>
      <w:r w:rsidRPr="00EE678B">
        <w:rPr>
          <w:rFonts w:eastAsia="MS Mincho"/>
          <w:b/>
          <w:i/>
          <w:shd w:val="clear" w:color="auto" w:fill="FFFFFF"/>
        </w:rPr>
        <w:t>[Scan barcode]</w:t>
      </w:r>
    </w:p>
    <w:p w:rsidR="00603ED8" w:rsidRDefault="00603ED8" w:rsidP="00603ED8">
      <w:pPr>
        <w:rPr>
          <w:color w:val="000000"/>
          <w:szCs w:val="20"/>
        </w:rPr>
      </w:pPr>
    </w:p>
    <w:p w:rsidR="00221FC7" w:rsidRPr="00462E27" w:rsidRDefault="00221FC7" w:rsidP="00221FC7">
      <w:bookmarkStart w:id="4998" w:name="P318_259"/>
      <w:bookmarkEnd w:id="4998"/>
      <w:r w:rsidRPr="00462E27">
        <w:t>When using the Barcode Batch Prescription Entry option [PSO BATCH BARCODE], if the prescription has been marked as a Titration/Maintenance Rx, and the user attempts to renew or refill the prescription, the following message will display:</w:t>
      </w:r>
    </w:p>
    <w:p w:rsidR="00221FC7" w:rsidRPr="00462E27" w:rsidRDefault="00221FC7" w:rsidP="00221FC7">
      <w:r w:rsidRPr="00462E27">
        <w:t xml:space="preserve"> </w:t>
      </w:r>
    </w:p>
    <w:p w:rsidR="00221FC7" w:rsidRPr="00462E27" w:rsidRDefault="00221FC7" w:rsidP="00221FC7">
      <w:r w:rsidRPr="00462E27">
        <w:t>For a renewal:</w:t>
      </w:r>
    </w:p>
    <w:p w:rsidR="00221FC7" w:rsidRPr="00462E27" w:rsidRDefault="00221FC7" w:rsidP="00221FC7">
      <w:r w:rsidRPr="00462E27">
        <w:t xml:space="preserve">   "Rx# XXXXXX is marked as Titration Rx and cannot be renewed."</w:t>
      </w:r>
    </w:p>
    <w:p w:rsidR="00221FC7" w:rsidRPr="00462E27" w:rsidRDefault="00221FC7" w:rsidP="00221FC7"/>
    <w:p w:rsidR="00221FC7" w:rsidRPr="00462E27" w:rsidRDefault="00221FC7" w:rsidP="00221FC7">
      <w:r w:rsidRPr="00462E27">
        <w:t xml:space="preserve"> For a refill:</w:t>
      </w:r>
    </w:p>
    <w:p w:rsidR="00221FC7" w:rsidRPr="00EE678B" w:rsidRDefault="00221FC7" w:rsidP="00221FC7">
      <w:pPr>
        <w:rPr>
          <w:color w:val="000000"/>
          <w:szCs w:val="20"/>
        </w:rPr>
      </w:pPr>
      <w:r w:rsidRPr="00462E27">
        <w:t xml:space="preserve">   "Rx# XXXXXX is marked as Titration Rx and cannot be refilled."</w:t>
      </w:r>
    </w:p>
    <w:p w:rsidR="00221FC7" w:rsidRDefault="00221FC7" w:rsidP="00577473">
      <w:pPr>
        <w:pStyle w:val="BodyTex"/>
      </w:pPr>
      <w:bookmarkStart w:id="4999" w:name="_Toc328716011"/>
    </w:p>
    <w:p w:rsidR="00603ED8" w:rsidRPr="00EE678B" w:rsidRDefault="00603ED8" w:rsidP="00730493">
      <w:pPr>
        <w:pStyle w:val="ChapterHeading4"/>
      </w:pPr>
      <w:bookmarkStart w:id="5000" w:name="_Toc4140490"/>
      <w:r w:rsidRPr="00EE678B">
        <w:t>Check Quality of Barcode</w:t>
      </w:r>
      <w:bookmarkEnd w:id="4999"/>
      <w:bookmarkEnd w:id="5000"/>
      <w:r w:rsidRPr="00EE678B">
        <w:fldChar w:fldCharType="begin"/>
      </w:r>
      <w:r w:rsidRPr="00EE678B">
        <w:instrText>XE "Check Quality of Barcode"</w:instrText>
      </w:r>
      <w:r w:rsidRPr="00EE678B">
        <w:fldChar w:fldCharType="end"/>
      </w:r>
    </w:p>
    <w:p w:rsidR="00603ED8" w:rsidRPr="00EE678B" w:rsidRDefault="00603ED8" w:rsidP="007D02E1">
      <w:pPr>
        <w:pStyle w:val="Manual-optionname"/>
      </w:pPr>
      <w:r w:rsidRPr="00EE678B">
        <w:t>[PSO BARCODE CHECK]</w:t>
      </w:r>
    </w:p>
    <w:p w:rsidR="00603ED8" w:rsidRPr="00EE678B" w:rsidRDefault="00603ED8" w:rsidP="007D02E1">
      <w:pPr>
        <w:keepNext/>
        <w:rPr>
          <w:color w:val="000000"/>
          <w:szCs w:val="20"/>
        </w:rPr>
      </w:pPr>
    </w:p>
    <w:p w:rsidR="00603ED8" w:rsidRPr="00EE678B" w:rsidRDefault="00603ED8" w:rsidP="00603ED8">
      <w:pPr>
        <w:rPr>
          <w:color w:val="000000"/>
          <w:szCs w:val="20"/>
        </w:rPr>
      </w:pPr>
      <w:r w:rsidRPr="00EE678B">
        <w:rPr>
          <w:color w:val="000000"/>
          <w:szCs w:val="20"/>
        </w:rPr>
        <w:t>No action is taken on the prescription by using this option. Use this option to check the quality of printed barcodes or use it to practice using the barcode reader. After the barcode is scanned, the barcode number will echo back on the screen and screen will return to the "Read Barcode" prompt. No action is taken on the prescription by using this option.</w:t>
      </w:r>
    </w:p>
    <w:p w:rsidR="00603ED8" w:rsidRPr="00EE678B" w:rsidRDefault="00603ED8" w:rsidP="00603ED8">
      <w:pPr>
        <w:rPr>
          <w:color w:val="000000"/>
          <w:sz w:val="16"/>
          <w:szCs w:val="20"/>
        </w:rPr>
      </w:pPr>
    </w:p>
    <w:p w:rsidR="00603ED8" w:rsidRPr="00EE678B" w:rsidRDefault="00603ED8" w:rsidP="00603ED8">
      <w:pPr>
        <w:rPr>
          <w:color w:val="000000"/>
          <w:szCs w:val="20"/>
        </w:rPr>
      </w:pPr>
      <w:r w:rsidRPr="00EE678B">
        <w:rPr>
          <w:color w:val="000000"/>
          <w:szCs w:val="20"/>
        </w:rPr>
        <w:t>The following are some common causes for failure of the barcode reader and how they can be corrected.</w:t>
      </w:r>
    </w:p>
    <w:p w:rsidR="00603ED8" w:rsidRPr="00EE678B" w:rsidRDefault="00603ED8" w:rsidP="00EF6F24">
      <w:pPr>
        <w:numPr>
          <w:ilvl w:val="0"/>
          <w:numId w:val="20"/>
        </w:numPr>
        <w:spacing w:before="120"/>
        <w:rPr>
          <w:color w:val="000000"/>
          <w:szCs w:val="20"/>
        </w:rPr>
      </w:pPr>
      <w:r w:rsidRPr="00EE678B">
        <w:rPr>
          <w:color w:val="000000"/>
          <w:szCs w:val="20"/>
        </w:rPr>
        <w:t>Barcode too faint (change printer ribbon)</w:t>
      </w:r>
    </w:p>
    <w:p w:rsidR="00603ED8" w:rsidRPr="00EE678B" w:rsidRDefault="00603ED8" w:rsidP="009B6A7F">
      <w:pPr>
        <w:numPr>
          <w:ilvl w:val="0"/>
          <w:numId w:val="20"/>
        </w:numPr>
        <w:rPr>
          <w:color w:val="000000"/>
          <w:szCs w:val="20"/>
        </w:rPr>
      </w:pPr>
      <w:r w:rsidRPr="00EE678B">
        <w:rPr>
          <w:color w:val="000000"/>
          <w:szCs w:val="20"/>
        </w:rPr>
        <w:t>Improper scanning (move the wand at a steady rate)</w:t>
      </w:r>
    </w:p>
    <w:p w:rsidR="00603ED8" w:rsidRPr="00EE678B" w:rsidRDefault="00603ED8" w:rsidP="009B6A7F">
      <w:pPr>
        <w:numPr>
          <w:ilvl w:val="0"/>
          <w:numId w:val="20"/>
        </w:numPr>
        <w:rPr>
          <w:color w:val="000000"/>
          <w:szCs w:val="20"/>
        </w:rPr>
      </w:pPr>
      <w:r w:rsidRPr="00EE678B">
        <w:rPr>
          <w:color w:val="000000"/>
          <w:szCs w:val="20"/>
        </w:rPr>
        <w:t>Defective barcode reader (replace the reader)</w:t>
      </w:r>
    </w:p>
    <w:p w:rsidR="00603ED8" w:rsidRPr="00EE678B" w:rsidRDefault="00603ED8" w:rsidP="00603ED8">
      <w:pPr>
        <w:rPr>
          <w:color w:val="000000"/>
        </w:rPr>
      </w:pPr>
    </w:p>
    <w:p w:rsidR="00603ED8" w:rsidRPr="00EE678B" w:rsidRDefault="00603ED8" w:rsidP="00730493">
      <w:pPr>
        <w:pStyle w:val="ChapterHeading4"/>
      </w:pPr>
      <w:bookmarkStart w:id="5001" w:name="_Toc328716012"/>
      <w:bookmarkStart w:id="5002" w:name="_Toc4140491"/>
      <w:r w:rsidRPr="00EE678B">
        <w:t>Process Internet Refills</w:t>
      </w:r>
      <w:bookmarkEnd w:id="5001"/>
      <w:bookmarkEnd w:id="5002"/>
      <w:r w:rsidRPr="00EE678B">
        <w:fldChar w:fldCharType="begin"/>
      </w:r>
      <w:r w:rsidRPr="00EE678B">
        <w:instrText>XE "Process Internet Refills"</w:instrText>
      </w:r>
      <w:r w:rsidRPr="00EE678B">
        <w:fldChar w:fldCharType="end"/>
      </w:r>
    </w:p>
    <w:p w:rsidR="00603ED8" w:rsidRPr="00EE678B" w:rsidRDefault="00603ED8" w:rsidP="00BF147C">
      <w:pPr>
        <w:pStyle w:val="Manual-optionname"/>
      </w:pPr>
      <w:r w:rsidRPr="00EE678B">
        <w:t>[PSO INTERNET REFILLS]</w:t>
      </w:r>
    </w:p>
    <w:p w:rsidR="00603ED8" w:rsidRPr="00EE678B" w:rsidRDefault="00603ED8" w:rsidP="00603ED8">
      <w:pPr>
        <w:keepNext/>
        <w:rPr>
          <w:color w:val="000000"/>
          <w:szCs w:val="20"/>
        </w:rPr>
      </w:pPr>
    </w:p>
    <w:p w:rsidR="00603ED8" w:rsidRPr="00EE678B" w:rsidRDefault="00603ED8" w:rsidP="00BF147C">
      <w:pPr>
        <w:rPr>
          <w:color w:val="000000"/>
          <w:szCs w:val="20"/>
        </w:rPr>
      </w:pPr>
      <w:r w:rsidRPr="00EE678B">
        <w:rPr>
          <w:color w:val="000000"/>
          <w:szCs w:val="20"/>
        </w:rPr>
        <w:t>This option allows the pharmacist to process prescription orders entered on the Internet through My Health</w:t>
      </w:r>
      <w:r w:rsidRPr="00EE678B">
        <w:rPr>
          <w:i/>
          <w:color w:val="000000"/>
          <w:szCs w:val="20"/>
          <w:u w:val="single"/>
        </w:rPr>
        <w:t>e</w:t>
      </w:r>
      <w:r w:rsidRPr="00EE678B">
        <w:rPr>
          <w:color w:val="000000"/>
          <w:szCs w:val="20"/>
        </w:rPr>
        <w:t xml:space="preserve">Vet. The system will prompt the user for the information as shown in the following example. The user enters the appropriate response for each prompt by pressing </w:t>
      </w:r>
      <w:r w:rsidRPr="00EE678B">
        <w:rPr>
          <w:b/>
          <w:color w:val="000000"/>
          <w:szCs w:val="20"/>
        </w:rPr>
        <w:t>Enter</w:t>
      </w:r>
      <w:r w:rsidRPr="00EE678B">
        <w:rPr>
          <w:color w:val="000000"/>
          <w:szCs w:val="20"/>
        </w:rPr>
        <w:t xml:space="preserve"> on the keyboard to accept the default setting for a prompt. The user must type the appropriate word or letter to enter a response contrary to the default.</w:t>
      </w:r>
    </w:p>
    <w:p w:rsidR="00603ED8" w:rsidRPr="00EE678B" w:rsidRDefault="00603ED8" w:rsidP="00603ED8">
      <w:pPr>
        <w:rPr>
          <w:color w:val="000000"/>
          <w:szCs w:val="20"/>
        </w:rPr>
      </w:pPr>
    </w:p>
    <w:p w:rsidR="00603ED8" w:rsidRPr="00EE678B" w:rsidRDefault="00583040" w:rsidP="00EF6F24">
      <w:pPr>
        <w:ind w:left="720" w:hanging="720"/>
        <w:rPr>
          <w:color w:val="000000"/>
          <w:szCs w:val="24"/>
        </w:rPr>
      </w:pPr>
      <w:r>
        <w:rPr>
          <w:noProof/>
        </w:rPr>
        <w:drawing>
          <wp:inline distT="0" distB="0" distL="0" distR="0">
            <wp:extent cx="464820" cy="37338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603ED8" w:rsidRPr="00EE678B">
        <w:rPr>
          <w:color w:val="000000"/>
          <w:position w:val="-4"/>
          <w:szCs w:val="20"/>
        </w:rPr>
        <w:t xml:space="preserve">The recommended usage of this option is three times a day to ensure the requested refills are processed in a timely manner. Or, the </w:t>
      </w:r>
      <w:r w:rsidR="00603ED8" w:rsidRPr="00EE678B">
        <w:rPr>
          <w:i/>
          <w:color w:val="000000"/>
          <w:position w:val="-4"/>
          <w:szCs w:val="20"/>
        </w:rPr>
        <w:t>Automate Internet Refill</w:t>
      </w:r>
      <w:r w:rsidR="00603ED8" w:rsidRPr="00EE678B">
        <w:rPr>
          <w:color w:val="000000"/>
          <w:position w:val="-4"/>
          <w:szCs w:val="20"/>
        </w:rPr>
        <w:t xml:space="preserve"> option, located on the Maintenance (Outpatient Pharmacy) menu, may be set up to schedule a background job for automatically processing Internet refills.</w:t>
      </w:r>
    </w:p>
    <w:p w:rsidR="00603ED8" w:rsidRPr="00EE678B" w:rsidRDefault="00603ED8" w:rsidP="00603ED8">
      <w:pPr>
        <w:rPr>
          <w:color w:val="000000"/>
          <w:szCs w:val="24"/>
        </w:rPr>
      </w:pPr>
    </w:p>
    <w:p w:rsidR="00603ED8" w:rsidRPr="00EE678B" w:rsidRDefault="00603ED8" w:rsidP="00CC4B19">
      <w:pPr>
        <w:pStyle w:val="ExampleHeading"/>
      </w:pPr>
      <w:r w:rsidRPr="00EE678B">
        <w:t>Example: Process Internet Refills Screen</w:t>
      </w:r>
    </w:p>
    <w:p w:rsidR="00603ED8" w:rsidRPr="00EE678B" w:rsidRDefault="00603ED8" w:rsidP="001F6E47">
      <w:pPr>
        <w:pStyle w:val="ScreenCapture"/>
      </w:pPr>
      <w:r w:rsidRPr="00EE678B">
        <w:t xml:space="preserve">Select Barcode Rx Menu Option: </w:t>
      </w:r>
      <w:r w:rsidRPr="00EE678B">
        <w:rPr>
          <w:b/>
        </w:rPr>
        <w:t>Process</w:t>
      </w:r>
      <w:r w:rsidRPr="00EE678B">
        <w:t xml:space="preserve"> Internet Refills</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 xml:space="preserve">                    Division: ALBANY</w:t>
      </w:r>
    </w:p>
    <w:p w:rsidR="00603ED8" w:rsidRPr="00EE678B" w:rsidRDefault="00603ED8" w:rsidP="001F6E47">
      <w:pPr>
        <w:pStyle w:val="ScreenCapture"/>
      </w:pPr>
    </w:p>
    <w:p w:rsidR="00603ED8" w:rsidRPr="00EE678B" w:rsidRDefault="00603ED8" w:rsidP="001F6E47">
      <w:pPr>
        <w:pStyle w:val="ScreenCapture"/>
      </w:pPr>
    </w:p>
    <w:p w:rsidR="00603ED8" w:rsidRPr="00EE678B" w:rsidRDefault="00603ED8" w:rsidP="001F6E47">
      <w:pPr>
        <w:pStyle w:val="ScreenCapture"/>
      </w:pPr>
      <w:r w:rsidRPr="00EE678B">
        <w:t>Please answer the following for this session of prescriptions</w:t>
      </w:r>
    </w:p>
    <w:p w:rsidR="00603ED8" w:rsidRPr="00EE678B" w:rsidRDefault="00603ED8" w:rsidP="001F6E47">
      <w:pPr>
        <w:pStyle w:val="ScreenCapture"/>
      </w:pPr>
    </w:p>
    <w:p w:rsidR="00603ED8" w:rsidRPr="00EE678B" w:rsidRDefault="00603ED8" w:rsidP="001F6E47">
      <w:pPr>
        <w:pStyle w:val="ScreenCapture"/>
      </w:pPr>
      <w:r w:rsidRPr="00EE678B">
        <w:t>FILL DATE: (1/28/2005 - 12/31/2699): TODAY//</w:t>
      </w:r>
      <w:r w:rsidR="00D8267F" w:rsidRPr="00EE678B">
        <w:t xml:space="preserve"> </w:t>
      </w:r>
      <w:r w:rsidRPr="00EE678B">
        <w:rPr>
          <w:b/>
        </w:rPr>
        <w:t>&lt;Enter&gt;</w:t>
      </w:r>
      <w:r w:rsidRPr="00EE678B">
        <w:t xml:space="preserve"> (AUG 11, 2005)</w:t>
      </w:r>
    </w:p>
    <w:p w:rsidR="00603ED8" w:rsidRPr="00EE678B" w:rsidRDefault="00603ED8" w:rsidP="001F6E47">
      <w:pPr>
        <w:pStyle w:val="ScreenCapture"/>
      </w:pPr>
      <w:r w:rsidRPr="00EE678B">
        <w:t xml:space="preserve">MAIL/WINDOW: MAIL// </w:t>
      </w:r>
      <w:r w:rsidRPr="00EE678B">
        <w:rPr>
          <w:b/>
        </w:rPr>
        <w:t>&lt;Enter&gt;</w:t>
      </w:r>
      <w:r w:rsidRPr="00EE678B">
        <w:t xml:space="preserve"> MAIL</w:t>
      </w:r>
    </w:p>
    <w:p w:rsidR="00603ED8" w:rsidRPr="00EE678B" w:rsidRDefault="00603ED8" w:rsidP="001F6E47">
      <w:pPr>
        <w:pStyle w:val="ScreenCapture"/>
      </w:pPr>
      <w:r w:rsidRPr="00EE678B">
        <w:t xml:space="preserve">Will these refills be Queued or Suspended? Q// </w:t>
      </w:r>
      <w:r w:rsidRPr="00EE678B">
        <w:rPr>
          <w:b/>
          <w:shd w:val="pct10" w:color="auto" w:fill="auto"/>
        </w:rPr>
        <w:t xml:space="preserve">S </w:t>
      </w:r>
      <w:r w:rsidRPr="00EE678B">
        <w:rPr>
          <w:b/>
        </w:rPr>
        <w:t>&lt;Enter&gt;</w:t>
      </w:r>
      <w:r w:rsidRPr="00EE678B">
        <w:t xml:space="preserve"> </w:t>
      </w:r>
      <w:r w:rsidRPr="00EE678B">
        <w:rPr>
          <w:b/>
          <w:shd w:val="pct10" w:color="auto" w:fill="auto"/>
        </w:rPr>
        <w:t>USPENDED</w:t>
      </w:r>
      <w:r w:rsidRPr="00EE678B">
        <w:t xml:space="preserve">    </w:t>
      </w:r>
    </w:p>
    <w:p w:rsidR="00603ED8" w:rsidRPr="00EE678B" w:rsidRDefault="00603ED8" w:rsidP="001F6E47">
      <w:pPr>
        <w:pStyle w:val="ScreenCapture"/>
      </w:pPr>
      <w:bookmarkStart w:id="5003" w:name="OLE_LINK111"/>
      <w:bookmarkStart w:id="5004" w:name="OLE_LINK112"/>
      <w:r w:rsidRPr="00EE678B">
        <w:t xml:space="preserve">Allow refills for inpatient ? N// </w:t>
      </w:r>
      <w:r w:rsidRPr="00EE678B">
        <w:rPr>
          <w:b/>
        </w:rPr>
        <w:t xml:space="preserve">&lt;Enter&gt; </w:t>
      </w:r>
      <w:r w:rsidRPr="00EE678B">
        <w:t>O</w:t>
      </w:r>
    </w:p>
    <w:p w:rsidR="00603ED8" w:rsidRPr="00EE678B" w:rsidRDefault="00603ED8" w:rsidP="001F6E47">
      <w:pPr>
        <w:pStyle w:val="ScreenCapture"/>
      </w:pPr>
      <w:r w:rsidRPr="00EE678B">
        <w:t>Allow refills for CNH ? N//</w:t>
      </w:r>
      <w:r w:rsidRPr="00EE678B">
        <w:rPr>
          <w:b/>
        </w:rPr>
        <w:t xml:space="preserve">&lt;Enter&gt; </w:t>
      </w:r>
      <w:r w:rsidRPr="00EE678B">
        <w:t>O</w:t>
      </w:r>
    </w:p>
    <w:bookmarkEnd w:id="5003"/>
    <w:bookmarkEnd w:id="5004"/>
    <w:p w:rsidR="00603ED8" w:rsidRPr="00EE678B" w:rsidRDefault="00603ED8" w:rsidP="001F6E47">
      <w:pPr>
        <w:pStyle w:val="ScreenCapture"/>
      </w:pPr>
      <w:r w:rsidRPr="00EE678B">
        <w:t xml:space="preserve">Allow early refills? N// </w:t>
      </w:r>
      <w:r w:rsidRPr="00EE678B">
        <w:rPr>
          <w:b/>
        </w:rPr>
        <w:t>&lt;Enter&gt;</w:t>
      </w:r>
      <w:r w:rsidRPr="00EE678B">
        <w:t xml:space="preserve"> O</w:t>
      </w:r>
    </w:p>
    <w:p w:rsidR="00603ED8" w:rsidRPr="00EE678B" w:rsidRDefault="00603ED8" w:rsidP="001F6E47">
      <w:pPr>
        <w:pStyle w:val="ScreenCapture"/>
      </w:pPr>
      <w:r w:rsidRPr="00EE678B">
        <w:t xml:space="preserve">                            </w:t>
      </w:r>
    </w:p>
    <w:p w:rsidR="00603ED8" w:rsidRPr="00EE678B" w:rsidRDefault="00603ED8" w:rsidP="001F6E47">
      <w:pPr>
        <w:pStyle w:val="ScreenCapture"/>
      </w:pPr>
      <w:r w:rsidRPr="00EE678B">
        <w:t xml:space="preserve">Process internet refill requests at this time? YES// </w:t>
      </w:r>
      <w:r w:rsidRPr="00EE678B">
        <w:rPr>
          <w:b/>
        </w:rPr>
        <w:t>&lt;Enter&gt;</w:t>
      </w:r>
      <w:r w:rsidRPr="00EE678B">
        <w:t xml:space="preserve"> YES</w:t>
      </w:r>
    </w:p>
    <w:p w:rsidR="00603ED8" w:rsidRPr="00EE678B" w:rsidRDefault="00603ED8" w:rsidP="001F6E47">
      <w:pPr>
        <w:pStyle w:val="ScreenCapture"/>
      </w:pPr>
      <w:r w:rsidRPr="00EE678B">
        <w:t>Process internet refills for all divisions?</w:t>
      </w:r>
      <w:r w:rsidR="00D8267F" w:rsidRPr="00EE678B">
        <w:t xml:space="preserve">  </w:t>
      </w:r>
      <w:r w:rsidRPr="00EE678B">
        <w:t xml:space="preserve">NO// </w:t>
      </w:r>
      <w:r w:rsidRPr="00EE678B">
        <w:rPr>
          <w:b/>
        </w:rPr>
        <w:t>&lt;Enter&gt;</w:t>
      </w:r>
      <w:r w:rsidRPr="00EE678B">
        <w:t xml:space="preserve"> O</w:t>
      </w:r>
    </w:p>
    <w:p w:rsidR="00603ED8" w:rsidRPr="00EE678B" w:rsidRDefault="00603ED8" w:rsidP="00603ED8">
      <w:pPr>
        <w:rPr>
          <w:color w:val="000000"/>
          <w:szCs w:val="24"/>
        </w:rPr>
      </w:pPr>
    </w:p>
    <w:p w:rsidR="00603ED8" w:rsidRPr="00EE678B" w:rsidRDefault="00603ED8" w:rsidP="00603ED8">
      <w:pPr>
        <w:rPr>
          <w:color w:val="000000"/>
          <w:szCs w:val="20"/>
        </w:rPr>
      </w:pPr>
      <w:r w:rsidRPr="00EE678B">
        <w:rPr>
          <w:color w:val="000000"/>
          <w:szCs w:val="20"/>
        </w:rPr>
        <w:t>Users can process refills for their division or all divisions within a site. However, sites can set parameters in the PHARMACY SYSTEM file for the INTERDIVISIONAL PROCESSING and DIVISION PROMPT ASKED fields that control responses to user input on the Process Internet Refills screen. Note that site control parameters override any entries made by the user in the Process Internet Refills screen.</w:t>
      </w:r>
    </w:p>
    <w:p w:rsidR="00603ED8" w:rsidRPr="00EE678B" w:rsidRDefault="00603ED8" w:rsidP="00603ED8">
      <w:pPr>
        <w:rPr>
          <w:color w:val="000000"/>
          <w:sz w:val="16"/>
          <w:szCs w:val="16"/>
        </w:rPr>
      </w:pPr>
    </w:p>
    <w:p w:rsidR="00603ED8" w:rsidRPr="00EE678B" w:rsidRDefault="00603ED8" w:rsidP="00603ED8">
      <w:pPr>
        <w:rPr>
          <w:color w:val="000000"/>
          <w:szCs w:val="20"/>
        </w:rPr>
      </w:pPr>
      <w:r w:rsidRPr="00EE678B">
        <w:rPr>
          <w:color w:val="000000"/>
          <w:szCs w:val="20"/>
        </w:rPr>
        <w:t xml:space="preserve">If the INTERDIVISIONAL PROCESSING parameter is set to </w:t>
      </w:r>
      <w:r w:rsidRPr="00EE678B">
        <w:rPr>
          <w:b/>
          <w:color w:val="000000"/>
          <w:szCs w:val="20"/>
        </w:rPr>
        <w:t>No</w:t>
      </w:r>
      <w:r w:rsidRPr="00EE678B">
        <w:rPr>
          <w:color w:val="000000"/>
          <w:szCs w:val="20"/>
        </w:rPr>
        <w:t>, only the refills for the user’s division will be filled, regardless of the user’s input at the “Process internet refills for all divisions?” prompt.</w:t>
      </w:r>
    </w:p>
    <w:p w:rsidR="00603ED8" w:rsidRPr="00EE678B" w:rsidRDefault="00603ED8" w:rsidP="00603ED8">
      <w:pPr>
        <w:rPr>
          <w:color w:val="000000"/>
          <w:sz w:val="16"/>
          <w:szCs w:val="16"/>
        </w:rPr>
      </w:pPr>
    </w:p>
    <w:p w:rsidR="00603ED8" w:rsidRPr="00EE678B" w:rsidRDefault="00603ED8" w:rsidP="00603ED8">
      <w:pPr>
        <w:rPr>
          <w:color w:val="000000"/>
          <w:szCs w:val="20"/>
        </w:rPr>
      </w:pPr>
      <w:r w:rsidRPr="00EE678B">
        <w:rPr>
          <w:color w:val="000000"/>
          <w:szCs w:val="20"/>
        </w:rPr>
        <w:t xml:space="preserve">If the INTERDIVISIONAL PROCESSING parameter is set to </w:t>
      </w:r>
      <w:r w:rsidRPr="00EE678B">
        <w:rPr>
          <w:b/>
          <w:color w:val="000000"/>
          <w:szCs w:val="20"/>
        </w:rPr>
        <w:t>Yes</w:t>
      </w:r>
      <w:r w:rsidRPr="00EE678B">
        <w:rPr>
          <w:color w:val="000000"/>
          <w:szCs w:val="20"/>
        </w:rPr>
        <w:t xml:space="preserve"> and</w:t>
      </w:r>
      <w:r w:rsidRPr="00EE678B">
        <w:rPr>
          <w:b/>
          <w:color w:val="000000"/>
          <w:szCs w:val="20"/>
        </w:rPr>
        <w:t xml:space="preserve"> </w:t>
      </w:r>
      <w:r w:rsidRPr="00EE678B">
        <w:rPr>
          <w:color w:val="000000"/>
          <w:szCs w:val="20"/>
        </w:rPr>
        <w:t>the DIVISION PROMPT ASKED parameter</w:t>
      </w:r>
      <w:r w:rsidRPr="00EE678B">
        <w:rPr>
          <w:b/>
          <w:color w:val="000000"/>
          <w:szCs w:val="20"/>
        </w:rPr>
        <w:t xml:space="preserve"> </w:t>
      </w:r>
      <w:r w:rsidRPr="00EE678B">
        <w:rPr>
          <w:color w:val="000000"/>
          <w:szCs w:val="20"/>
        </w:rPr>
        <w:t xml:space="preserve">is set to </w:t>
      </w:r>
      <w:r w:rsidRPr="00EE678B">
        <w:rPr>
          <w:b/>
          <w:color w:val="000000"/>
          <w:szCs w:val="20"/>
        </w:rPr>
        <w:t>No</w:t>
      </w:r>
      <w:r w:rsidRPr="00EE678B">
        <w:rPr>
          <w:color w:val="000000"/>
          <w:szCs w:val="20"/>
        </w:rPr>
        <w:t>, then</w:t>
      </w:r>
      <w:r w:rsidRPr="00EE678B">
        <w:rPr>
          <w:b/>
          <w:color w:val="000000"/>
          <w:szCs w:val="20"/>
        </w:rPr>
        <w:t xml:space="preserve"> </w:t>
      </w:r>
      <w:r w:rsidRPr="00EE678B">
        <w:rPr>
          <w:color w:val="000000"/>
          <w:szCs w:val="20"/>
        </w:rPr>
        <w:t>the refill orders are processed for all divisions without any additional user input.</w:t>
      </w:r>
    </w:p>
    <w:p w:rsidR="00603ED8" w:rsidRPr="00EE678B" w:rsidRDefault="00603ED8" w:rsidP="00603ED8">
      <w:pPr>
        <w:rPr>
          <w:color w:val="000000"/>
        </w:rPr>
      </w:pPr>
    </w:p>
    <w:p w:rsidR="00737DC8" w:rsidRPr="00EE678B" w:rsidRDefault="00737DC8" w:rsidP="00737DC8">
      <w:pPr>
        <w:rPr>
          <w:color w:val="000000"/>
          <w:szCs w:val="20"/>
        </w:rPr>
      </w:pPr>
      <w:r w:rsidRPr="00EE678B">
        <w:rPr>
          <w:color w:val="000000"/>
          <w:szCs w:val="20"/>
        </w:rPr>
        <w:t xml:space="preserve">If the INTERDIVISIONAL PROCESSING parameter is set to </w:t>
      </w:r>
      <w:r w:rsidRPr="00EE678B">
        <w:rPr>
          <w:b/>
          <w:color w:val="000000"/>
          <w:szCs w:val="20"/>
        </w:rPr>
        <w:t>Yes</w:t>
      </w:r>
      <w:r w:rsidRPr="00EE678B">
        <w:rPr>
          <w:color w:val="000000"/>
          <w:szCs w:val="20"/>
        </w:rPr>
        <w:t xml:space="preserve"> and</w:t>
      </w:r>
      <w:r w:rsidRPr="00EE678B">
        <w:rPr>
          <w:b/>
          <w:color w:val="000000"/>
          <w:szCs w:val="20"/>
        </w:rPr>
        <w:t xml:space="preserve"> </w:t>
      </w:r>
      <w:r w:rsidRPr="00EE678B">
        <w:rPr>
          <w:color w:val="000000"/>
          <w:szCs w:val="20"/>
        </w:rPr>
        <w:t>the</w:t>
      </w:r>
      <w:r w:rsidRPr="00EE678B">
        <w:rPr>
          <w:b/>
          <w:color w:val="000000"/>
          <w:szCs w:val="20"/>
        </w:rPr>
        <w:t xml:space="preserve"> </w:t>
      </w:r>
      <w:r w:rsidRPr="00EE678B">
        <w:rPr>
          <w:color w:val="000000"/>
          <w:szCs w:val="20"/>
        </w:rPr>
        <w:t>DIVISION PROMPT ASKED parameter</w:t>
      </w:r>
      <w:r w:rsidRPr="00EE678B">
        <w:rPr>
          <w:b/>
          <w:color w:val="000000"/>
          <w:szCs w:val="20"/>
        </w:rPr>
        <w:t xml:space="preserve"> </w:t>
      </w:r>
      <w:r w:rsidRPr="00EE678B">
        <w:rPr>
          <w:color w:val="000000"/>
          <w:szCs w:val="20"/>
        </w:rPr>
        <w:t xml:space="preserve">is set to </w:t>
      </w:r>
      <w:r w:rsidRPr="00EE678B">
        <w:rPr>
          <w:b/>
          <w:color w:val="000000"/>
          <w:szCs w:val="20"/>
        </w:rPr>
        <w:t>Yes</w:t>
      </w:r>
      <w:r w:rsidRPr="00EE678B">
        <w:rPr>
          <w:color w:val="000000"/>
          <w:szCs w:val="20"/>
        </w:rPr>
        <w:t>, refills for the user’s division will be processed without any additional input. If unprocessed refills outside the user’s division exist, the “Continue?” prompt displays, allowing the user to confirm each refill, as shown in the following example.</w:t>
      </w:r>
    </w:p>
    <w:p w:rsidR="00737DC8" w:rsidRPr="00EE678B" w:rsidRDefault="00737DC8" w:rsidP="00737DC8">
      <w:pPr>
        <w:rPr>
          <w:rFonts w:ascii="Times New Roman Bold" w:hAnsi="Times New Roman Bold"/>
          <w:b/>
          <w:color w:val="000000"/>
          <w:sz w:val="20"/>
          <w:szCs w:val="24"/>
        </w:rPr>
      </w:pPr>
    </w:p>
    <w:p w:rsidR="00737DC8" w:rsidRPr="00EE678B" w:rsidRDefault="00737DC8" w:rsidP="00CC4B19">
      <w:pPr>
        <w:pStyle w:val="ExampleHeading"/>
      </w:pPr>
      <w:r w:rsidRPr="00EE678B">
        <w:t>Example: Process Internet Refills for all Divisions?</w:t>
      </w:r>
    </w:p>
    <w:p w:rsidR="00737DC8" w:rsidRPr="00EE678B" w:rsidRDefault="00737DC8" w:rsidP="001F6E47">
      <w:pPr>
        <w:pStyle w:val="ScreenCapture"/>
        <w:rPr>
          <w:szCs w:val="24"/>
        </w:rPr>
      </w:pPr>
      <w:r w:rsidRPr="00EE678B">
        <w:t>Process internet refills for all divisions?</w:t>
      </w:r>
      <w:r w:rsidR="00D8267F" w:rsidRPr="00EE678B">
        <w:t xml:space="preserve">  </w:t>
      </w:r>
      <w:r w:rsidRPr="00EE678B">
        <w:t xml:space="preserve">NO// </w:t>
      </w:r>
      <w:r w:rsidRPr="00EE678B">
        <w:rPr>
          <w:b/>
          <w:bCs/>
        </w:rPr>
        <w:t>Y</w:t>
      </w:r>
      <w:r w:rsidRPr="00EE678B">
        <w:rPr>
          <w:b/>
        </w:rPr>
        <w:t xml:space="preserve"> </w:t>
      </w:r>
      <w:r w:rsidRPr="00EE678B">
        <w:t>YES</w:t>
      </w:r>
    </w:p>
    <w:p w:rsidR="00737DC8" w:rsidRPr="00EE678B" w:rsidRDefault="00737DC8" w:rsidP="001F6E47">
      <w:pPr>
        <w:pStyle w:val="ScreenCapture"/>
      </w:pPr>
    </w:p>
    <w:p w:rsidR="00737DC8" w:rsidRPr="00EE678B" w:rsidRDefault="00737DC8" w:rsidP="001F6E47">
      <w:pPr>
        <w:pStyle w:val="ScreenCapture"/>
      </w:pPr>
      <w:r w:rsidRPr="00EE678B">
        <w:t>Now refilling Rx# 100002310       Drug: CAPTOPRIL  100MG TABS</w:t>
      </w:r>
    </w:p>
    <w:p w:rsidR="00737DC8" w:rsidRPr="00EE678B" w:rsidRDefault="00737DC8" w:rsidP="001F6E47">
      <w:pPr>
        <w:pStyle w:val="ScreenCapture"/>
      </w:pPr>
    </w:p>
    <w:p w:rsidR="00737DC8" w:rsidRPr="00EE678B" w:rsidRDefault="00737DC8" w:rsidP="001F6E47">
      <w:pPr>
        <w:pStyle w:val="ScreenCapture"/>
      </w:pPr>
      <w:r w:rsidRPr="00EE678B">
        <w:t xml:space="preserve">Qty: 60             Sig: TAKE ONE TABLET BY MOUTH TWICE A DAY </w:t>
      </w:r>
    </w:p>
    <w:p w:rsidR="00737DC8" w:rsidRPr="00EE678B" w:rsidRDefault="00583040" w:rsidP="001F6E47">
      <w:pPr>
        <w:pStyle w:val="ScreenCapture"/>
      </w:pPr>
      <w:r>
        <w:rPr>
          <w:noProof/>
        </w:rPr>
        <mc:AlternateContent>
          <mc:Choice Requires="wps">
            <w:drawing>
              <wp:anchor distT="0" distB="0" distL="114300" distR="114300" simplePos="0" relativeHeight="251655680" behindDoc="0" locked="0" layoutInCell="1" allowOverlap="1">
                <wp:simplePos x="0" y="0"/>
                <wp:positionH relativeFrom="column">
                  <wp:posOffset>4572000</wp:posOffset>
                </wp:positionH>
                <wp:positionV relativeFrom="paragraph">
                  <wp:posOffset>78105</wp:posOffset>
                </wp:positionV>
                <wp:extent cx="1371600" cy="337820"/>
                <wp:effectExtent l="0" t="0" r="0" b="5080"/>
                <wp:wrapNone/>
                <wp:docPr id="148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7820"/>
                        </a:xfrm>
                        <a:prstGeom prst="rect">
                          <a:avLst/>
                        </a:prstGeom>
                        <a:solidFill>
                          <a:srgbClr val="FFFFFF"/>
                        </a:solidFill>
                        <a:ln w="12700" algn="ctr">
                          <a:solidFill>
                            <a:srgbClr val="000000"/>
                          </a:solidFill>
                          <a:miter lim="800000"/>
                          <a:headEnd type="none" w="med" len="lg"/>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251627" w:rsidRPr="00A56282" w:rsidRDefault="00251627" w:rsidP="00737DC8">
                            <w:pPr>
                              <w:jc w:val="center"/>
                              <w:rPr>
                                <w:rFonts w:ascii="Arial" w:hAnsi="Arial" w:cs="Arial"/>
                                <w:sz w:val="16"/>
                                <w:szCs w:val="20"/>
                              </w:rPr>
                            </w:pPr>
                            <w:r w:rsidRPr="00A56282">
                              <w:rPr>
                                <w:rFonts w:ascii="Arial" w:hAnsi="Arial" w:cs="Arial"/>
                                <w:sz w:val="16"/>
                                <w:szCs w:val="20"/>
                              </w:rPr>
                              <w:t>This refill is outside the user’s division.</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55" o:spid="_x0000_s1054" type="#_x0000_t202" style="position:absolute;left:0;text-align:left;margin-left:5in;margin-top:6.15pt;width:108pt;height:26.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" strokeweight="1pt">
                <v:stroke startarrowlength="long"/>
                <v:textbox style="mso-fit-shape-to-text:t">
                  <w:txbxContent>
                    <w:p w:rsidR="00251627" w:rsidRPr="00A56282" w:rsidRDefault="00251627" w:rsidP="00737DC8">
                      <w:pPr>
                        <w:jc w:val="center"/>
                        <w:rPr>
                          <w:rFonts w:ascii="Arial" w:hAnsi="Arial" w:cs="Arial"/>
                          <w:sz w:val="16"/>
                          <w:szCs w:val="20"/>
                        </w:rPr>
                      </w:pPr>
                      <w:r w:rsidRPr="00A56282">
                        <w:rPr>
                          <w:rFonts w:ascii="Arial" w:hAnsi="Arial" w:cs="Arial"/>
                          <w:sz w:val="16"/>
                          <w:szCs w:val="20"/>
                        </w:rPr>
                        <w:t>This refill is outside the user’s division.</w:t>
                      </w:r>
                    </w:p>
                  </w:txbxContent>
                </v:textbox>
              </v:shape>
            </w:pict>
          </mc:Fallback>
        </mc:AlternateContent>
      </w:r>
    </w:p>
    <w:p w:rsidR="00737DC8" w:rsidRPr="00EE678B" w:rsidRDefault="00737DC8" w:rsidP="001F6E47">
      <w:pPr>
        <w:pStyle w:val="ScreenCapture"/>
      </w:pPr>
      <w:r w:rsidRPr="00EE678B">
        <w:t xml:space="preserve">      Rx # 100002310 is for (ALBANY) division.</w:t>
      </w:r>
    </w:p>
    <w:p w:rsidR="00737DC8" w:rsidRPr="00EE678B" w:rsidRDefault="00583040" w:rsidP="001F6E47">
      <w:pPr>
        <w:pStyle w:val="ScreenCapture"/>
        <w:rPr>
          <w:szCs w:val="24"/>
        </w:rPr>
      </w:pPr>
      <w:r>
        <w:rPr>
          <w:noProof/>
          <w:szCs w:val="24"/>
        </w:rPr>
        <mc:AlternateContent>
          <mc:Choice Requires="wps">
            <w:drawing>
              <wp:anchor distT="4294967295" distB="4294967295" distL="114300" distR="114300" simplePos="0" relativeHeight="251656704" behindDoc="0" locked="0" layoutInCell="1" allowOverlap="1">
                <wp:simplePos x="0" y="0"/>
                <wp:positionH relativeFrom="column">
                  <wp:posOffset>3575050</wp:posOffset>
                </wp:positionH>
                <wp:positionV relativeFrom="paragraph">
                  <wp:posOffset>14604</wp:posOffset>
                </wp:positionV>
                <wp:extent cx="1000125" cy="0"/>
                <wp:effectExtent l="0" t="76200" r="0" b="95250"/>
                <wp:wrapNone/>
                <wp:docPr id="1483" name="Straight Connector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000125" cy="0"/>
                        </a:xfrm>
                        <a:prstGeom prst="line">
                          <a:avLst/>
                        </a:prstGeom>
                        <a:noFill/>
                        <a:ln w="12700">
                          <a:solidFill>
                            <a:srgbClr val="000000"/>
                          </a:solidFill>
                          <a:round/>
                          <a:headEnd type="none" w="med" len="lg"/>
                          <a:tailEnd type="arrow" w="med" len="lg"/>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2FD2CF" id="Straight Connector 54" o:spid="_x0000_s1026" style="position:absolute;flip:x;z-index:2516567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1.5pt,1.15pt" to="360.2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" strokeweight="1pt">
                <v:stroke startarrowlength="long" endarrow="open" endarrowlength="long"/>
              </v:line>
            </w:pict>
          </mc:Fallback>
        </mc:AlternateContent>
      </w:r>
      <w:r w:rsidR="00737DC8" w:rsidRPr="00EE678B">
        <w:t xml:space="preserve">Continue? N// </w:t>
      </w:r>
      <w:r w:rsidR="00737DC8" w:rsidRPr="00EE678B">
        <w:rPr>
          <w:b/>
        </w:rPr>
        <w:t>Y</w:t>
      </w:r>
      <w:r w:rsidR="00737DC8" w:rsidRPr="00EE678B">
        <w:t xml:space="preserve"> YES</w:t>
      </w:r>
    </w:p>
    <w:p w:rsidR="00737DC8" w:rsidRPr="00EE678B" w:rsidRDefault="00737DC8" w:rsidP="00737DC8">
      <w:pPr>
        <w:rPr>
          <w:color w:val="000000"/>
          <w:szCs w:val="20"/>
        </w:rPr>
      </w:pPr>
    </w:p>
    <w:p w:rsidR="00737DC8" w:rsidRPr="00EE678B" w:rsidRDefault="00737DC8" w:rsidP="00737DC8">
      <w:pPr>
        <w:rPr>
          <w:rFonts w:eastAsia="MS Mincho"/>
          <w:color w:val="000000"/>
          <w:szCs w:val="20"/>
        </w:rPr>
      </w:pPr>
      <w:r w:rsidRPr="00EE678B">
        <w:rPr>
          <w:rFonts w:eastAsia="MS Mincho"/>
          <w:color w:val="000000"/>
          <w:szCs w:val="20"/>
        </w:rPr>
        <w:t>If the user enters Yes at the “</w:t>
      </w:r>
      <w:r w:rsidRPr="00EE678B">
        <w:rPr>
          <w:rFonts w:eastAsia="MS Mincho"/>
        </w:rPr>
        <w:t>Continue</w:t>
      </w:r>
      <w:r w:rsidRPr="00EE678B">
        <w:rPr>
          <w:rFonts w:ascii="Courier New" w:eastAsia="MS Mincho" w:hAnsi="Courier New" w:cs="Courier New"/>
          <w:color w:val="000000"/>
          <w:sz w:val="20"/>
          <w:szCs w:val="20"/>
        </w:rPr>
        <w:t>?</w:t>
      </w:r>
      <w:r w:rsidRPr="00EE678B">
        <w:rPr>
          <w:rFonts w:eastAsia="MS Mincho"/>
          <w:color w:val="000000"/>
          <w:szCs w:val="20"/>
        </w:rPr>
        <w:t>” prompt, the refill will be processed.</w:t>
      </w:r>
    </w:p>
    <w:p w:rsidR="00737DC8" w:rsidRPr="00EE678B" w:rsidRDefault="00737DC8" w:rsidP="00737DC8">
      <w:pPr>
        <w:rPr>
          <w:rFonts w:eastAsia="MS Mincho" w:cs="Courier New"/>
          <w:color w:val="000000"/>
          <w:sz w:val="16"/>
          <w:szCs w:val="16"/>
        </w:rPr>
      </w:pPr>
    </w:p>
    <w:p w:rsidR="00737DC8" w:rsidRPr="00EE678B" w:rsidRDefault="00737DC8" w:rsidP="00737DC8">
      <w:pPr>
        <w:rPr>
          <w:rFonts w:eastAsia="MS Mincho"/>
          <w:color w:val="000000"/>
          <w:szCs w:val="20"/>
        </w:rPr>
      </w:pPr>
      <w:r w:rsidRPr="00EE678B">
        <w:rPr>
          <w:rFonts w:eastAsia="MS Mincho"/>
          <w:color w:val="000000"/>
          <w:szCs w:val="20"/>
        </w:rPr>
        <w:t>If the user enters No at the “</w:t>
      </w:r>
      <w:r w:rsidRPr="00EE678B">
        <w:rPr>
          <w:rFonts w:eastAsia="MS Mincho"/>
        </w:rPr>
        <w:t>Continue</w:t>
      </w:r>
      <w:r w:rsidRPr="00EE678B">
        <w:rPr>
          <w:rFonts w:ascii="Courier New" w:eastAsia="MS Mincho" w:hAnsi="Courier New" w:cs="Courier New"/>
          <w:color w:val="000000"/>
          <w:sz w:val="20"/>
          <w:szCs w:val="20"/>
        </w:rPr>
        <w:t>?</w:t>
      </w:r>
      <w:r w:rsidRPr="00EE678B">
        <w:rPr>
          <w:rFonts w:eastAsia="MS Mincho"/>
          <w:color w:val="000000"/>
          <w:szCs w:val="20"/>
        </w:rPr>
        <w:t>” prompt, the refill will not process at this time, and the refill request will remain in the PRESCRIPTION REFILL REQUEST file. These refill requests may be processed later by a user in the same division, or any division, depending on the PHARMACY SYSTEM file parameters.</w:t>
      </w:r>
    </w:p>
    <w:p w:rsidR="00737DC8" w:rsidRPr="00EE678B" w:rsidRDefault="00737DC8" w:rsidP="00737DC8">
      <w:pPr>
        <w:rPr>
          <w:color w:val="000000"/>
          <w:szCs w:val="20"/>
        </w:rPr>
      </w:pPr>
    </w:p>
    <w:tbl>
      <w:tblPr>
        <w:tblW w:w="9360" w:type="dxa"/>
        <w:tblInd w:w="108" w:type="dxa"/>
        <w:tblBorders>
          <w:left w:val="single" w:sz="4" w:space="0" w:color="auto"/>
          <w:right w:val="single" w:sz="4" w:space="0" w:color="auto"/>
        </w:tblBorders>
        <w:tblLook w:val="01E0" w:firstRow="1" w:lastRow="1" w:firstColumn="1" w:lastColumn="1" w:noHBand="0" w:noVBand="0"/>
      </w:tblPr>
      <w:tblGrid>
        <w:gridCol w:w="9360"/>
      </w:tblGrid>
      <w:tr w:rsidR="00737DC8" w:rsidRPr="00EE678B" w:rsidTr="001E7AC8">
        <w:tc>
          <w:tcPr>
            <w:tcW w:w="9360" w:type="dxa"/>
            <w:tcBorders>
              <w:top w:val="single" w:sz="4" w:space="0" w:color="auto"/>
              <w:bottom w:val="single" w:sz="4" w:space="0" w:color="auto"/>
            </w:tcBorders>
          </w:tcPr>
          <w:p w:rsidR="00737DC8" w:rsidRPr="00EE678B" w:rsidRDefault="00737DC8" w:rsidP="003019D0">
            <w:pPr>
              <w:rPr>
                <w:color w:val="000000"/>
                <w:szCs w:val="20"/>
              </w:rPr>
            </w:pPr>
          </w:p>
          <w:p w:rsidR="00737DC8" w:rsidRPr="00EE678B" w:rsidRDefault="00737DC8" w:rsidP="003019D0">
            <w:pPr>
              <w:rPr>
                <w:color w:val="000000"/>
                <w:szCs w:val="20"/>
              </w:rPr>
            </w:pPr>
            <w:r w:rsidRPr="00EE678B">
              <w:rPr>
                <w:color w:val="000000"/>
                <w:szCs w:val="20"/>
              </w:rPr>
              <w:t>Refills processed successfully are flagged as FILLED in the RESULTS field of the PRESCRIPTION REFILL REQUEST file.</w:t>
            </w:r>
          </w:p>
          <w:p w:rsidR="00737DC8" w:rsidRPr="00EE678B" w:rsidRDefault="00737DC8" w:rsidP="003019D0">
            <w:pPr>
              <w:rPr>
                <w:color w:val="000000"/>
                <w:szCs w:val="20"/>
              </w:rPr>
            </w:pPr>
          </w:p>
          <w:p w:rsidR="00737DC8" w:rsidRPr="00EE678B" w:rsidRDefault="00737DC8" w:rsidP="003019D0">
            <w:pPr>
              <w:rPr>
                <w:color w:val="000000"/>
                <w:szCs w:val="20"/>
              </w:rPr>
            </w:pPr>
            <w:r w:rsidRPr="00EE678B">
              <w:rPr>
                <w:color w:val="000000"/>
                <w:szCs w:val="20"/>
              </w:rPr>
              <w:t>Refills not processed due to conditions such as: Rx Expired, Discontinued, On Hold, or Deleted, are flagged as NOT FILLED in the RESULTS field of PRESCRIPTION REFILL REQUEST file.</w:t>
            </w:r>
          </w:p>
          <w:p w:rsidR="00737DC8" w:rsidRPr="00EE678B" w:rsidRDefault="00737DC8" w:rsidP="003019D0">
            <w:pPr>
              <w:rPr>
                <w:color w:val="000000"/>
                <w:szCs w:val="20"/>
              </w:rPr>
            </w:pPr>
          </w:p>
        </w:tc>
      </w:tr>
    </w:tbl>
    <w:p w:rsidR="00737DC8" w:rsidRPr="00EE678B" w:rsidRDefault="00737DC8" w:rsidP="00737DC8">
      <w:pPr>
        <w:rPr>
          <w:color w:val="000000"/>
          <w:szCs w:val="24"/>
        </w:rPr>
      </w:pPr>
    </w:p>
    <w:p w:rsidR="00737DC8" w:rsidRPr="00EE678B" w:rsidRDefault="00737DC8" w:rsidP="00730493">
      <w:pPr>
        <w:pStyle w:val="ChapterHeading4"/>
      </w:pPr>
      <w:bookmarkStart w:id="5005" w:name="_Toc280701304"/>
      <w:bookmarkStart w:id="5006" w:name="_Toc299044475"/>
      <w:bookmarkStart w:id="5007" w:name="_Toc280853644"/>
      <w:bookmarkStart w:id="5008" w:name="_Toc303286211"/>
      <w:bookmarkStart w:id="5009" w:name="_Toc339962096"/>
      <w:bookmarkStart w:id="5010" w:name="_Toc339962610"/>
      <w:bookmarkStart w:id="5011" w:name="_Toc340138755"/>
      <w:bookmarkStart w:id="5012" w:name="_Toc340139026"/>
      <w:bookmarkStart w:id="5013" w:name="_Toc340139305"/>
      <w:bookmarkStart w:id="5014" w:name="_Toc340143919"/>
      <w:bookmarkStart w:id="5015" w:name="_Toc340144176"/>
      <w:bookmarkStart w:id="5016" w:name="_Toc4140492"/>
      <w:r w:rsidRPr="00EE678B">
        <w:t>Complete Orders from OERR</w:t>
      </w:r>
      <w:bookmarkEnd w:id="5005"/>
      <w:bookmarkEnd w:id="5006"/>
      <w:bookmarkEnd w:id="5007"/>
      <w:bookmarkEnd w:id="5008"/>
      <w:bookmarkEnd w:id="5009"/>
      <w:bookmarkEnd w:id="5010"/>
      <w:bookmarkEnd w:id="5011"/>
      <w:bookmarkEnd w:id="5012"/>
      <w:bookmarkEnd w:id="5013"/>
      <w:bookmarkEnd w:id="5014"/>
      <w:bookmarkEnd w:id="5015"/>
      <w:bookmarkEnd w:id="5016"/>
      <w:r w:rsidRPr="00EE678B">
        <w:fldChar w:fldCharType="begin"/>
      </w:r>
      <w:r w:rsidRPr="00EE678B">
        <w:instrText>XE "Complete Orders from OERR"</w:instrText>
      </w:r>
      <w:r w:rsidRPr="00EE678B">
        <w:fldChar w:fldCharType="end"/>
      </w:r>
    </w:p>
    <w:p w:rsidR="00737DC8" w:rsidRPr="00EE678B" w:rsidRDefault="00737DC8" w:rsidP="007D02E1">
      <w:pPr>
        <w:pStyle w:val="Manual-optionname"/>
      </w:pPr>
      <w:r w:rsidRPr="00EE678B">
        <w:t>[PSO LMOE FINISH]</w:t>
      </w:r>
    </w:p>
    <w:p w:rsidR="00737DC8" w:rsidRPr="00EE678B" w:rsidRDefault="00737DC8" w:rsidP="007D02E1">
      <w:pPr>
        <w:keepNext/>
        <w:rPr>
          <w:color w:val="000000"/>
          <w:szCs w:val="20"/>
        </w:rPr>
      </w:pPr>
    </w:p>
    <w:p w:rsidR="00737DC8" w:rsidRPr="00EE678B" w:rsidRDefault="00737DC8" w:rsidP="00737DC8">
      <w:pPr>
        <w:rPr>
          <w:color w:val="000000"/>
          <w:szCs w:val="20"/>
        </w:rPr>
      </w:pPr>
      <w:r w:rsidRPr="00EE678B">
        <w:rPr>
          <w:color w:val="000000"/>
          <w:szCs w:val="20"/>
        </w:rPr>
        <w:t xml:space="preserve">When a clinician has created an order for a patient, the pharmacist needs to finish and verify the order. This option is used to finish orders entered into the patient record via Order Entry Results Reporting (OERR) V. 3.0. This option uses the List Manager features. </w:t>
      </w:r>
      <w:r w:rsidRPr="00EE678B">
        <w:rPr>
          <w:color w:val="000000"/>
        </w:rPr>
        <w:t xml:space="preserve">PSO*7*391 added a new sort selection, 'CS' to </w:t>
      </w:r>
      <w:r w:rsidRPr="00EE678B">
        <w:t xml:space="preserve">the </w:t>
      </w:r>
      <w:r w:rsidRPr="00EE678B">
        <w:rPr>
          <w:szCs w:val="20"/>
        </w:rPr>
        <w:t>Complete Orders from OERR, enabling users to select digitally signed pending CS orders separately.</w:t>
      </w:r>
      <w:r w:rsidR="00ED4FA1">
        <w:rPr>
          <w:szCs w:val="20"/>
        </w:rPr>
        <w:t xml:space="preserve"> </w:t>
      </w:r>
      <w:bookmarkStart w:id="5017" w:name="PSO_LMOE_FINISH"/>
      <w:bookmarkEnd w:id="5017"/>
      <w:r w:rsidR="00ED4FA1" w:rsidRPr="001466D2">
        <w:t xml:space="preserve">Patient demographics and clinical alerts display in the header area when this option is selected. Refer to </w:t>
      </w:r>
      <w:hyperlink w:anchor="PT_DEMOS_CLIN_ALERT" w:history="1">
        <w:r w:rsidR="00ED4FA1" w:rsidRPr="001466D2">
          <w:rPr>
            <w:rStyle w:val="Hyperlink"/>
          </w:rPr>
          <w:t>Patient Demographics and Clinical Alerts</w:t>
        </w:r>
      </w:hyperlink>
      <w:r w:rsidR="00ED4FA1" w:rsidRPr="001466D2">
        <w:t xml:space="preserve"> for more information.</w:t>
      </w:r>
    </w:p>
    <w:p w:rsidR="00737DC8" w:rsidRPr="00EE678B" w:rsidRDefault="00737DC8" w:rsidP="00737DC8">
      <w:pPr>
        <w:rPr>
          <w:color w:val="000000"/>
          <w:sz w:val="20"/>
          <w:szCs w:val="20"/>
        </w:rPr>
      </w:pPr>
    </w:p>
    <w:p w:rsidR="00737DC8" w:rsidRPr="00EE678B" w:rsidRDefault="00737DC8" w:rsidP="00737DC8">
      <w:pPr>
        <w:rPr>
          <w:color w:val="000000"/>
          <w:szCs w:val="20"/>
        </w:rPr>
      </w:pPr>
      <w:r w:rsidRPr="00EE678B">
        <w:rPr>
          <w:color w:val="000000"/>
          <w:szCs w:val="20"/>
        </w:rPr>
        <w:t xml:space="preserve">The user may select orders by patient, route, priority, clinic, flag, or controlled substances. If Clinic is selected, the user may then choose to select by Clinic or Clinic Sort Group. In any sort, orders are completed on a first-in/first-out basis by patient. Clinic Sort Groups can be added or edited in the </w:t>
      </w:r>
      <w:r w:rsidRPr="00EE678B">
        <w:rPr>
          <w:i/>
          <w:color w:val="000000"/>
          <w:szCs w:val="20"/>
        </w:rPr>
        <w:t>Enter/Edit Clinic Sort Groups</w:t>
      </w:r>
      <w:r w:rsidRPr="00EE678B">
        <w:rPr>
          <w:color w:val="000000"/>
          <w:szCs w:val="20"/>
        </w:rPr>
        <w:t xml:space="preserve"> option, found under the </w:t>
      </w:r>
      <w:r w:rsidRPr="00EE678B">
        <w:rPr>
          <w:i/>
          <w:color w:val="000000"/>
          <w:szCs w:val="20"/>
        </w:rPr>
        <w:t>Maintenance (Outpatient Pharmacy)</w:t>
      </w:r>
      <w:r w:rsidRPr="00EE678B">
        <w:rPr>
          <w:color w:val="000000"/>
          <w:szCs w:val="20"/>
        </w:rPr>
        <w:t xml:space="preserve"> menu option. Orders entered before implementation of patch PSO*7*46 (Pharmacy Ordering Enhancements (POE)) must have the fields used to build the Sig filled in before processing can be completed.</w:t>
      </w:r>
    </w:p>
    <w:p w:rsidR="00737DC8" w:rsidRPr="00EE678B" w:rsidRDefault="00737DC8" w:rsidP="00737DC8">
      <w:pPr>
        <w:rPr>
          <w:color w:val="000000"/>
          <w:szCs w:val="20"/>
        </w:rPr>
      </w:pPr>
    </w:p>
    <w:p w:rsidR="00737DC8" w:rsidRPr="00EE678B" w:rsidRDefault="00583040" w:rsidP="00737DC8">
      <w:r>
        <w:rPr>
          <w:noProof/>
        </w:rPr>
        <w:drawing>
          <wp:inline distT="0" distB="0" distL="0" distR="0">
            <wp:extent cx="419100" cy="335280"/>
            <wp:effectExtent l="0" t="0" r="0" b="0"/>
            <wp:docPr id="80" name="Picture 8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737DC8" w:rsidRPr="00EE678B">
        <w:t>Enter “</w:t>
      </w:r>
      <w:r w:rsidR="00737DC8" w:rsidRPr="00EE678B">
        <w:rPr>
          <w:b/>
        </w:rPr>
        <w:t>E</w:t>
      </w:r>
      <w:r w:rsidR="00737DC8" w:rsidRPr="00EE678B">
        <w:t>” at the “Select By:” prompt to stop processing orders.</w:t>
      </w:r>
    </w:p>
    <w:p w:rsidR="00737DC8" w:rsidRPr="00EE678B" w:rsidRDefault="00737DC8" w:rsidP="00737DC8">
      <w:pPr>
        <w:rPr>
          <w:rFonts w:eastAsia="Batang"/>
        </w:rPr>
      </w:pPr>
    </w:p>
    <w:p w:rsidR="00737DC8" w:rsidRPr="00EE678B" w:rsidRDefault="00737DC8" w:rsidP="00737DC8">
      <w:pPr>
        <w:rPr>
          <w:color w:val="000000"/>
          <w:szCs w:val="20"/>
        </w:rPr>
      </w:pPr>
      <w:bookmarkStart w:id="5018" w:name="OLE_LINK48"/>
      <w:bookmarkStart w:id="5019" w:name="OLE_LINK50"/>
      <w:r w:rsidRPr="00EE678B">
        <w:rPr>
          <w:rFonts w:eastAsia="Batang"/>
          <w:szCs w:val="20"/>
          <w:lang w:eastAsia="ko-KR"/>
        </w:rPr>
        <w:t>If a temporary address has no end date, the following text is now displayed: “</w:t>
      </w:r>
      <w:r w:rsidRPr="00EE678B">
        <w:rPr>
          <w:rFonts w:ascii="Courier New" w:eastAsia="Batang" w:hAnsi="Courier New" w:cs="Courier New"/>
          <w:sz w:val="20"/>
          <w:szCs w:val="20"/>
          <w:lang w:eastAsia="ko-KR"/>
        </w:rPr>
        <w:t>(</w:t>
      </w:r>
      <w:r w:rsidRPr="00EE678B">
        <w:rPr>
          <w:rFonts w:eastAsia="Batang"/>
        </w:rPr>
        <w:t>Temp address from XXX 99,9999 till (no end date))</w:t>
      </w:r>
      <w:r w:rsidRPr="00EE678B">
        <w:rPr>
          <w:rFonts w:eastAsia="Batang"/>
          <w:szCs w:val="20"/>
          <w:lang w:eastAsia="ko-KR"/>
        </w:rPr>
        <w:t>”.</w:t>
      </w:r>
    </w:p>
    <w:bookmarkEnd w:id="5018"/>
    <w:bookmarkEnd w:id="5019"/>
    <w:p w:rsidR="00737DC8" w:rsidRPr="00EE678B" w:rsidRDefault="00737DC8" w:rsidP="00737DC8">
      <w:pPr>
        <w:rPr>
          <w:color w:val="000000"/>
          <w:sz w:val="20"/>
          <w:szCs w:val="24"/>
        </w:rPr>
      </w:pPr>
    </w:p>
    <w:p w:rsidR="00737DC8" w:rsidRPr="00EE678B" w:rsidRDefault="00737DC8" w:rsidP="00737DC8">
      <w:pPr>
        <w:rPr>
          <w:color w:val="000000"/>
          <w:szCs w:val="20"/>
        </w:rPr>
      </w:pPr>
      <w:r w:rsidRPr="00EE678B">
        <w:rPr>
          <w:color w:val="000000"/>
          <w:szCs w:val="20"/>
        </w:rPr>
        <w:t>For ePharmacy orders, after an order is finished, the billing data is sent to ECME, which sends a message back to Outpatient Pharmacy displaying the status of the claim. For an example, see “Finishing an ePharmacy Order” in this section.</w:t>
      </w:r>
    </w:p>
    <w:p w:rsidR="00737DC8" w:rsidRPr="00EE678B" w:rsidRDefault="00737DC8" w:rsidP="00603ED8">
      <w:pPr>
        <w:rPr>
          <w:color w:val="000000"/>
        </w:rPr>
      </w:pPr>
    </w:p>
    <w:p w:rsidR="00737DC8" w:rsidRPr="00EE678B" w:rsidRDefault="00737DC8" w:rsidP="00CC4B19">
      <w:pPr>
        <w:pStyle w:val="ExampleHeading"/>
      </w:pPr>
      <w:r w:rsidRPr="00EE678B">
        <w:t>Example: Finishing an Order from OERR</w:t>
      </w:r>
    </w:p>
    <w:p w:rsidR="00737DC8" w:rsidRPr="00EE678B" w:rsidRDefault="00737DC8" w:rsidP="001F6E47">
      <w:pPr>
        <w:pStyle w:val="ScreenCapture"/>
      </w:pPr>
      <w:r w:rsidRPr="00EE678B">
        <w:t xml:space="preserve">Select Outpatient Pharmacy Manager Option: </w:t>
      </w:r>
      <w:r w:rsidRPr="00EE678B">
        <w:rPr>
          <w:b/>
        </w:rPr>
        <w:t>RX</w:t>
      </w:r>
      <w:r w:rsidRPr="00EE678B">
        <w:t xml:space="preserve"> (Prescriptions)</w:t>
      </w:r>
    </w:p>
    <w:p w:rsidR="00737DC8" w:rsidRPr="00EE678B" w:rsidRDefault="00737DC8" w:rsidP="001F6E47">
      <w:pPr>
        <w:pStyle w:val="ScreenCapture"/>
      </w:pPr>
    </w:p>
    <w:p w:rsidR="00737DC8" w:rsidRPr="00EE678B" w:rsidRDefault="00737DC8" w:rsidP="001F6E47">
      <w:pPr>
        <w:pStyle w:val="ScreenCapture"/>
      </w:pPr>
      <w:r w:rsidRPr="00EE678B">
        <w:t xml:space="preserve">          Orders to be completed for all divisions: 16</w:t>
      </w:r>
    </w:p>
    <w:p w:rsidR="00737DC8" w:rsidRPr="00EE678B" w:rsidRDefault="00737DC8" w:rsidP="001F6E47">
      <w:pPr>
        <w:pStyle w:val="ScreenCapture"/>
      </w:pPr>
    </w:p>
    <w:p w:rsidR="00737DC8" w:rsidRPr="00EE678B" w:rsidRDefault="00737DC8" w:rsidP="001F6E47">
      <w:pPr>
        <w:pStyle w:val="ScreenCapture"/>
      </w:pPr>
      <w:r w:rsidRPr="00EE678B">
        <w:t xml:space="preserve">Do you want an Order Summary? No//   </w:t>
      </w:r>
      <w:r w:rsidRPr="00EE678B">
        <w:rPr>
          <w:b/>
          <w:sz w:val="20"/>
        </w:rPr>
        <w:t>&lt;Enter&gt;</w:t>
      </w:r>
      <w:r w:rsidRPr="00EE678B">
        <w:t xml:space="preserve"> NO</w:t>
      </w:r>
    </w:p>
    <w:p w:rsidR="00737DC8" w:rsidRPr="00EE678B" w:rsidRDefault="00737DC8" w:rsidP="001F6E47">
      <w:pPr>
        <w:pStyle w:val="ScreenCapture"/>
      </w:pPr>
    </w:p>
    <w:p w:rsidR="00737DC8" w:rsidRPr="00EE678B" w:rsidRDefault="00737DC8" w:rsidP="001F6E47">
      <w:pPr>
        <w:pStyle w:val="ScreenCapture"/>
        <w:rPr>
          <w:rFonts w:eastAsia="MS Mincho"/>
        </w:rPr>
      </w:pPr>
      <w:r w:rsidRPr="00EE678B">
        <w:rPr>
          <w:rFonts w:eastAsia="MS Mincho"/>
        </w:rPr>
        <w:t xml:space="preserve">          Patient Prescription Processing</w:t>
      </w:r>
    </w:p>
    <w:p w:rsidR="00737DC8" w:rsidRPr="00EE678B" w:rsidRDefault="00737DC8" w:rsidP="001F6E47">
      <w:pPr>
        <w:pStyle w:val="ScreenCapture"/>
        <w:rPr>
          <w:rFonts w:eastAsia="MS Mincho"/>
        </w:rPr>
      </w:pPr>
      <w:r w:rsidRPr="00EE678B">
        <w:rPr>
          <w:rFonts w:eastAsia="MS Mincho"/>
        </w:rPr>
        <w:t xml:space="preserve">          Barcode Rx Menu ...</w:t>
      </w:r>
    </w:p>
    <w:p w:rsidR="00737DC8" w:rsidRPr="00EE678B" w:rsidRDefault="00737DC8" w:rsidP="001F6E47">
      <w:pPr>
        <w:pStyle w:val="ScreenCapture"/>
        <w:rPr>
          <w:rFonts w:eastAsia="MS Mincho"/>
        </w:rPr>
      </w:pPr>
      <w:r w:rsidRPr="00EE678B">
        <w:rPr>
          <w:rFonts w:eastAsia="MS Mincho"/>
        </w:rPr>
        <w:t xml:space="preserve">          Complete Orders from OERR</w:t>
      </w:r>
    </w:p>
    <w:p w:rsidR="00737DC8" w:rsidRPr="00EE678B" w:rsidRDefault="00737DC8" w:rsidP="001F6E47">
      <w:pPr>
        <w:pStyle w:val="ScreenCapture"/>
        <w:rPr>
          <w:rFonts w:eastAsia="MS Mincho"/>
        </w:rPr>
      </w:pPr>
      <w:r w:rsidRPr="00EE678B">
        <w:rPr>
          <w:rFonts w:eastAsia="MS Mincho"/>
        </w:rPr>
        <w:t xml:space="preserve">          Discontinue Prescription(s)</w:t>
      </w:r>
    </w:p>
    <w:p w:rsidR="00737DC8" w:rsidRPr="00EE678B" w:rsidRDefault="00737DC8" w:rsidP="001F6E47">
      <w:pPr>
        <w:pStyle w:val="ScreenCapture"/>
        <w:rPr>
          <w:rFonts w:eastAsia="MS Mincho"/>
        </w:rPr>
      </w:pPr>
      <w:r w:rsidRPr="00EE678B">
        <w:rPr>
          <w:rFonts w:eastAsia="MS Mincho"/>
        </w:rPr>
        <w:t xml:space="preserve">          Edit Prescriptions</w:t>
      </w:r>
    </w:p>
    <w:p w:rsidR="00737DC8" w:rsidRPr="00EE678B" w:rsidRDefault="00737DC8" w:rsidP="001F6E47">
      <w:pPr>
        <w:pStyle w:val="ScreenCapture"/>
        <w:rPr>
          <w:rFonts w:eastAsia="MS Mincho"/>
        </w:rPr>
      </w:pPr>
      <w:r w:rsidRPr="00EE678B">
        <w:rPr>
          <w:rFonts w:eastAsia="MS Mincho"/>
        </w:rPr>
        <w:t xml:space="preserve">          ePharmacy Menu...</w:t>
      </w:r>
    </w:p>
    <w:p w:rsidR="00737DC8" w:rsidRPr="00EE678B" w:rsidRDefault="00737DC8" w:rsidP="001F6E47">
      <w:pPr>
        <w:pStyle w:val="ScreenCapture"/>
        <w:rPr>
          <w:rFonts w:eastAsia="MS Mincho"/>
        </w:rPr>
      </w:pPr>
      <w:r w:rsidRPr="00EE678B">
        <w:rPr>
          <w:rFonts w:eastAsia="MS Mincho"/>
        </w:rPr>
        <w:t xml:space="preserve">   List One Patient's Archived Rx's</w:t>
      </w:r>
    </w:p>
    <w:p w:rsidR="00737DC8" w:rsidRPr="00EE678B" w:rsidRDefault="00737DC8" w:rsidP="001F6E47">
      <w:pPr>
        <w:pStyle w:val="ScreenCapture"/>
        <w:rPr>
          <w:rFonts w:eastAsia="MS Mincho"/>
        </w:rPr>
      </w:pPr>
      <w:r w:rsidRPr="00EE678B">
        <w:rPr>
          <w:rFonts w:eastAsia="MS Mincho"/>
        </w:rPr>
        <w:t xml:space="preserve">   Manual Print of Multi-Rx Forms</w:t>
      </w:r>
    </w:p>
    <w:p w:rsidR="00737DC8" w:rsidRPr="00EE678B" w:rsidRDefault="00737DC8" w:rsidP="001F6E47">
      <w:pPr>
        <w:pStyle w:val="ScreenCapture"/>
        <w:rPr>
          <w:rFonts w:eastAsia="MS Mincho"/>
        </w:rPr>
      </w:pPr>
      <w:r w:rsidRPr="00EE678B">
        <w:rPr>
          <w:rFonts w:eastAsia="MS Mincho"/>
        </w:rPr>
        <w:t xml:space="preserve">          Reprint an Outpatient Rx Label</w:t>
      </w:r>
    </w:p>
    <w:p w:rsidR="00737DC8" w:rsidRPr="00EE678B" w:rsidRDefault="00737DC8" w:rsidP="001F6E47">
      <w:pPr>
        <w:pStyle w:val="ScreenCapture"/>
        <w:rPr>
          <w:rFonts w:eastAsia="MS Mincho"/>
        </w:rPr>
      </w:pPr>
      <w:r w:rsidRPr="00EE678B">
        <w:rPr>
          <w:rFonts w:eastAsia="MS Mincho"/>
        </w:rPr>
        <w:tab/>
        <w:t xml:space="preserve">   Signature Log Reprint          </w:t>
      </w:r>
    </w:p>
    <w:p w:rsidR="00737DC8" w:rsidRPr="00EE678B" w:rsidRDefault="00737DC8" w:rsidP="001F6E47">
      <w:pPr>
        <w:pStyle w:val="ScreenCapture"/>
        <w:rPr>
          <w:rFonts w:eastAsia="MS Mincho"/>
        </w:rPr>
      </w:pPr>
      <w:r w:rsidRPr="00EE678B">
        <w:rPr>
          <w:rFonts w:eastAsia="MS Mincho"/>
        </w:rPr>
        <w:t xml:space="preserve">   View Prescriptions</w:t>
      </w:r>
    </w:p>
    <w:p w:rsidR="00737DC8" w:rsidRPr="00EE678B" w:rsidRDefault="00737DC8" w:rsidP="001F6E47">
      <w:pPr>
        <w:pStyle w:val="ScreenCapture"/>
        <w:rPr>
          <w:rFonts w:eastAsia="MS Mincho"/>
          <w:iCs/>
          <w:color w:val="000000"/>
          <w:sz w:val="12"/>
          <w:szCs w:val="24"/>
        </w:rPr>
      </w:pPr>
    </w:p>
    <w:p w:rsidR="00737DC8" w:rsidRPr="00EE678B" w:rsidRDefault="00737DC8" w:rsidP="001F6E47">
      <w:pPr>
        <w:pStyle w:val="ScreenCapture"/>
        <w:rPr>
          <w:rFonts w:eastAsia="MS Mincho"/>
        </w:rPr>
      </w:pPr>
      <w:r w:rsidRPr="00EE678B">
        <w:rPr>
          <w:rFonts w:eastAsia="MS Mincho"/>
        </w:rPr>
        <w:t xml:space="preserve">Select Rx (Prescriptions) Option: </w:t>
      </w:r>
      <w:r w:rsidRPr="00EE678B">
        <w:rPr>
          <w:rFonts w:eastAsia="MS Mincho"/>
          <w:b/>
        </w:rPr>
        <w:t>Comp</w:t>
      </w:r>
      <w:r w:rsidRPr="00EE678B">
        <w:rPr>
          <w:rFonts w:eastAsia="MS Mincho"/>
        </w:rPr>
        <w:t>lete Orders from OERR</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There are multiple Institutions associated with this Outpatient Site for</w:t>
      </w:r>
    </w:p>
    <w:p w:rsidR="00737DC8" w:rsidRPr="00EE678B" w:rsidRDefault="00737DC8" w:rsidP="001F6E47">
      <w:pPr>
        <w:pStyle w:val="ScreenCapture"/>
        <w:rPr>
          <w:rFonts w:eastAsia="MS Mincho"/>
        </w:rPr>
      </w:pPr>
      <w:r w:rsidRPr="00EE678B">
        <w:rPr>
          <w:rFonts w:eastAsia="MS Mincho"/>
        </w:rPr>
        <w:t>finishing orders entered through CPRS. Select the Institution for which to</w:t>
      </w:r>
    </w:p>
    <w:p w:rsidR="00737DC8" w:rsidRPr="00EE678B" w:rsidRDefault="00737DC8" w:rsidP="001F6E47">
      <w:pPr>
        <w:pStyle w:val="ScreenCapture"/>
        <w:rPr>
          <w:rFonts w:eastAsia="MS Mincho"/>
        </w:rPr>
      </w:pPr>
      <w:r w:rsidRPr="00EE678B">
        <w:rPr>
          <w:rFonts w:eastAsia="MS Mincho"/>
        </w:rPr>
        <w:t>finish orders from.  Enter '?' to see all choices.</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 xml:space="preserve">Select CPRS ORDERING INSTITUTION: ALBANY// </w:t>
      </w:r>
      <w:r w:rsidRPr="00EE678B">
        <w:rPr>
          <w:rFonts w:eastAsia="MS Mincho"/>
          <w:b/>
          <w:bCs/>
        </w:rPr>
        <w:t>&lt;Enter&gt;</w:t>
      </w:r>
      <w:r w:rsidRPr="00EE678B">
        <w:rPr>
          <w:rFonts w:eastAsia="MS Mincho"/>
        </w:rPr>
        <w:t xml:space="preserve">    NY  VAMC  500  </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You have selected ALBANY.</w:t>
      </w:r>
    </w:p>
    <w:p w:rsidR="00737DC8" w:rsidRPr="00EE678B" w:rsidRDefault="00737DC8" w:rsidP="001F6E47">
      <w:pPr>
        <w:pStyle w:val="ScreenCapture"/>
        <w:rPr>
          <w:rFonts w:eastAsia="MS Mincho"/>
        </w:rPr>
      </w:pPr>
      <w:r w:rsidRPr="00EE678B">
        <w:rPr>
          <w:rFonts w:eastAsia="MS Mincho"/>
        </w:rPr>
        <w:t>After completing these orders, you may re-enter this option and select again.</w:t>
      </w:r>
    </w:p>
    <w:p w:rsidR="00737DC8" w:rsidRPr="00EE678B" w:rsidRDefault="00737DC8" w:rsidP="001F6E47">
      <w:pPr>
        <w:pStyle w:val="ScreenCapture"/>
        <w:rPr>
          <w:rFonts w:eastAsia="MS Mincho"/>
        </w:rPr>
      </w:pPr>
    </w:p>
    <w:p w:rsidR="00737DC8" w:rsidRPr="00EE678B" w:rsidRDefault="00737DC8" w:rsidP="001F6E47">
      <w:pPr>
        <w:pStyle w:val="ScreenCapture"/>
        <w:rPr>
          <w:rFonts w:eastAsia="MS Mincho"/>
        </w:rPr>
      </w:pPr>
      <w:r w:rsidRPr="00EE678B">
        <w:rPr>
          <w:rFonts w:eastAsia="MS Mincho"/>
        </w:rPr>
        <w:t xml:space="preserve">      </w:t>
      </w:r>
      <w:r w:rsidRPr="00EE678B">
        <w:rPr>
          <w:rFonts w:eastAsia="MS Mincho"/>
          <w:shd w:val="clear" w:color="auto" w:fill="000000"/>
        </w:rPr>
        <w:t>&lt;There are 3 flagged orders for ALBANY&gt;</w:t>
      </w:r>
    </w:p>
    <w:p w:rsidR="00737DC8" w:rsidRPr="00EE678B" w:rsidRDefault="00737DC8" w:rsidP="001F6E47">
      <w:pPr>
        <w:pStyle w:val="ScreenCapture"/>
        <w:rPr>
          <w:rFonts w:eastAsia="MS Mincho"/>
        </w:rPr>
      </w:pPr>
      <w:r w:rsidRPr="00EE678B">
        <w:rPr>
          <w:rFonts w:eastAsia="MS Mincho"/>
        </w:rPr>
        <w:tab/>
      </w:r>
    </w:p>
    <w:p w:rsidR="00737DC8" w:rsidRPr="00EE678B" w:rsidRDefault="00737DC8" w:rsidP="001F6E47">
      <w:pPr>
        <w:pStyle w:val="ScreenCapture"/>
        <w:rPr>
          <w:rFonts w:eastAsia="MS Mincho"/>
        </w:rPr>
      </w:pPr>
      <w:r w:rsidRPr="00EE678B">
        <w:rPr>
          <w:rFonts w:eastAsia="MS Mincho"/>
        </w:rPr>
        <w:t xml:space="preserve">Select By: (PA/RT/PR/CL/FL/CS/E): PATIENT// </w:t>
      </w:r>
      <w:r w:rsidRPr="00EE678B">
        <w:rPr>
          <w:rFonts w:eastAsia="MS Mincho"/>
          <w:b/>
          <w:bCs/>
        </w:rPr>
        <w:t>&lt;Enter&gt;</w:t>
      </w:r>
    </w:p>
    <w:p w:rsidR="00737DC8" w:rsidRPr="00EE678B" w:rsidRDefault="00737DC8" w:rsidP="001F6E47">
      <w:pPr>
        <w:pStyle w:val="ScreenCapture"/>
        <w:rPr>
          <w:rFonts w:eastAsia="MS Mincho"/>
        </w:rPr>
      </w:pPr>
    </w:p>
    <w:p w:rsidR="00737DC8" w:rsidRPr="00EE678B" w:rsidRDefault="00737DC8" w:rsidP="001F6E47">
      <w:pPr>
        <w:pStyle w:val="ScreenCapture"/>
      </w:pPr>
      <w:r w:rsidRPr="00EE678B">
        <w:t xml:space="preserve">All Patients or Single Patient: (A/S/E): SINGLE// </w:t>
      </w:r>
      <w:r w:rsidRPr="00EE678B">
        <w:rPr>
          <w:b/>
          <w:bCs/>
        </w:rPr>
        <w:t>&lt;Enter&gt;</w:t>
      </w:r>
    </w:p>
    <w:p w:rsidR="00737DC8" w:rsidRPr="00EE678B" w:rsidRDefault="00737DC8" w:rsidP="001F6E47">
      <w:pPr>
        <w:pStyle w:val="ScreenCapture"/>
      </w:pPr>
      <w:r w:rsidRPr="00EE678B">
        <w:t xml:space="preserve">Select Patient: </w:t>
      </w:r>
      <w:r w:rsidRPr="00EE678B">
        <w:rPr>
          <w:b/>
        </w:rPr>
        <w:t>OPPATIENT16,ONE</w:t>
      </w:r>
      <w:r w:rsidRPr="00EE678B">
        <w:t xml:space="preserve">  OPPATIENT16,ONE        4-3-41    000246802 </w:t>
      </w:r>
    </w:p>
    <w:p w:rsidR="00737DC8" w:rsidRPr="00EE678B" w:rsidRDefault="00737DC8" w:rsidP="001F6E47">
      <w:pPr>
        <w:pStyle w:val="ScreenCapture"/>
      </w:pPr>
      <w:r w:rsidRPr="00EE678B">
        <w:t xml:space="preserve">  YES     SC VETERAN   </w:t>
      </w:r>
    </w:p>
    <w:p w:rsidR="00737DC8" w:rsidRPr="00EE678B" w:rsidRDefault="00737DC8" w:rsidP="001F6E47">
      <w:pPr>
        <w:pStyle w:val="ScreenCapture"/>
      </w:pPr>
      <w:r w:rsidRPr="00EE678B">
        <w:t xml:space="preserve">WARNING : ** This patient has been flagged with a Bad Address Indicator. </w:t>
      </w:r>
    </w:p>
    <w:p w:rsidR="00737DC8" w:rsidRPr="00EE678B" w:rsidRDefault="00737DC8" w:rsidP="001F6E47">
      <w:pPr>
        <w:pStyle w:val="ScreenCapture"/>
      </w:pPr>
    </w:p>
    <w:p w:rsidR="00737DC8" w:rsidRPr="00EE678B" w:rsidRDefault="00737DC8" w:rsidP="001F6E47">
      <w:pPr>
        <w:pStyle w:val="ScreenCapture"/>
      </w:pPr>
      <w:r w:rsidRPr="00EE678B">
        <w:t xml:space="preserve">Do you want to see Medication Profile? Yes// </w:t>
      </w:r>
      <w:r w:rsidRPr="00EE678B">
        <w:rPr>
          <w:b/>
        </w:rPr>
        <w:t>&lt;Enter&gt;</w:t>
      </w:r>
    </w:p>
    <w:p w:rsidR="00737DC8" w:rsidRPr="00EE678B" w:rsidRDefault="00737DC8" w:rsidP="00737DC8"/>
    <w:p w:rsidR="00737DC8" w:rsidRPr="00EE678B" w:rsidRDefault="00583040" w:rsidP="001E7AC8">
      <w:pPr>
        <w:ind w:left="720" w:hanging="720"/>
        <w:rPr>
          <w:color w:val="000000"/>
          <w:position w:val="-4"/>
          <w:szCs w:val="20"/>
        </w:rPr>
      </w:pPr>
      <w:r>
        <w:rPr>
          <w:noProof/>
        </w:rPr>
        <w:drawing>
          <wp:inline distT="0" distB="0" distL="0" distR="0">
            <wp:extent cx="464820" cy="373380"/>
            <wp:effectExtent l="0" t="0" r="0" b="0"/>
            <wp:docPr id="81"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position w:val="-4"/>
          <w:szCs w:val="20"/>
        </w:rPr>
        <w:t>The user may enter a question mark at the “Select Patient” prompt to get a list of patients with pending orders. A single patient may be selected for processing, or pending orders for all patients may be processed in sequence by the time of each order’s entry into the system.</w:t>
      </w:r>
    </w:p>
    <w:p w:rsidR="00737DC8" w:rsidRPr="00EE678B" w:rsidRDefault="00737DC8" w:rsidP="00737DC8">
      <w:pPr>
        <w:rPr>
          <w:color w:val="000000"/>
          <w:szCs w:val="20"/>
        </w:rPr>
      </w:pPr>
    </w:p>
    <w:p w:rsidR="00737DC8" w:rsidRPr="00EE678B" w:rsidRDefault="00583040" w:rsidP="001E7AC8">
      <w:pPr>
        <w:tabs>
          <w:tab w:val="left" w:pos="720"/>
        </w:tabs>
        <w:ind w:left="720" w:hanging="720"/>
        <w:rPr>
          <w:color w:val="000000"/>
          <w:szCs w:val="20"/>
        </w:rPr>
      </w:pPr>
      <w:r>
        <w:rPr>
          <w:noProof/>
        </w:rPr>
        <w:drawing>
          <wp:inline distT="0" distB="0" distL="0" distR="0">
            <wp:extent cx="464820" cy="373380"/>
            <wp:effectExtent l="0" t="0" r="0" b="0"/>
            <wp:docPr id="8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Flagged orders will not be processed. They are not a part of any pending orders. To process flagged orders, you should enter </w:t>
      </w:r>
      <w:r w:rsidR="00737DC8" w:rsidRPr="00EE678B">
        <w:rPr>
          <w:b/>
          <w:color w:val="000000"/>
          <w:szCs w:val="20"/>
        </w:rPr>
        <w:t>FL</w:t>
      </w:r>
      <w:r w:rsidR="00737DC8" w:rsidRPr="00EE678B">
        <w:rPr>
          <w:color w:val="000000"/>
          <w:szCs w:val="20"/>
        </w:rPr>
        <w:t xml:space="preserve"> at the “Select By” prompt. This ensures you will view all patients with flagged pending orders, allowing you to address their flagged orders; however, if</w:t>
      </w:r>
      <w:r w:rsidR="001E7AC8" w:rsidRPr="00EE678B">
        <w:rPr>
          <w:color w:val="000000"/>
          <w:szCs w:val="20"/>
        </w:rPr>
        <w:t xml:space="preserve"> </w:t>
      </w:r>
      <w:r w:rsidR="00737DC8" w:rsidRPr="00EE678B">
        <w:rPr>
          <w:color w:val="000000"/>
          <w:szCs w:val="20"/>
        </w:rPr>
        <w:t>you know which patients have flagged orders, you can access the flagged orders through the</w:t>
      </w:r>
      <w:r w:rsidR="001E7AC8" w:rsidRPr="00EE678B">
        <w:rPr>
          <w:color w:val="000000"/>
          <w:szCs w:val="20"/>
        </w:rPr>
        <w:t xml:space="preserve"> </w:t>
      </w:r>
      <w:r w:rsidR="00737DC8" w:rsidRPr="00EE678B">
        <w:rPr>
          <w:color w:val="000000"/>
          <w:szCs w:val="20"/>
        </w:rPr>
        <w:t>Medication Profile.</w:t>
      </w:r>
    </w:p>
    <w:p w:rsidR="00737DC8" w:rsidRPr="00EE678B" w:rsidRDefault="00737DC8" w:rsidP="00737DC8">
      <w:pPr>
        <w:tabs>
          <w:tab w:val="left" w:pos="720"/>
        </w:tabs>
        <w:rPr>
          <w:color w:val="000000"/>
          <w:szCs w:val="20"/>
        </w:rPr>
      </w:pPr>
    </w:p>
    <w:p w:rsidR="00737DC8" w:rsidRPr="00EE678B" w:rsidRDefault="00583040" w:rsidP="001E7AC8">
      <w:pPr>
        <w:tabs>
          <w:tab w:val="left" w:pos="720"/>
        </w:tabs>
        <w:ind w:left="720" w:hanging="720"/>
        <w:rPr>
          <w:color w:val="000000"/>
          <w:szCs w:val="20"/>
        </w:rPr>
      </w:pPr>
      <w:r>
        <w:rPr>
          <w:noProof/>
        </w:rPr>
        <w:drawing>
          <wp:inline distT="0" distB="0" distL="0" distR="0">
            <wp:extent cx="464820" cy="373380"/>
            <wp:effectExtent l="0" t="0" r="0" b="0"/>
            <wp:docPr id="83"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If the user answers </w:t>
      </w:r>
      <w:r w:rsidR="00737DC8" w:rsidRPr="00EE678B">
        <w:rPr>
          <w:b/>
          <w:color w:val="000000"/>
          <w:szCs w:val="20"/>
        </w:rPr>
        <w:t>YES</w:t>
      </w:r>
      <w:r w:rsidR="00737DC8" w:rsidRPr="00EE678B">
        <w:rPr>
          <w:color w:val="000000"/>
          <w:szCs w:val="20"/>
        </w:rPr>
        <w:t xml:space="preserve"> to “Do you want to see Medication Profile?” and the patient has remote prescription(s), the following prompt appears.</w:t>
      </w:r>
    </w:p>
    <w:p w:rsidR="00737DC8" w:rsidRPr="00EE678B" w:rsidRDefault="00737DC8" w:rsidP="00737DC8">
      <w:pPr>
        <w:tabs>
          <w:tab w:val="left" w:pos="720"/>
        </w:tabs>
        <w:rPr>
          <w:color w:val="000000"/>
          <w:szCs w:val="20"/>
        </w:rPr>
      </w:pPr>
    </w:p>
    <w:p w:rsidR="00737DC8" w:rsidRPr="00EE678B" w:rsidRDefault="00737DC8" w:rsidP="001F6E47">
      <w:pPr>
        <w:pStyle w:val="ScreenCapture"/>
      </w:pPr>
      <w:r w:rsidRPr="00EE678B">
        <w:t xml:space="preserve">          REMOTE PRESCRIPTIONS AVAILABLE!                                       </w:t>
      </w:r>
    </w:p>
    <w:p w:rsidR="00737DC8" w:rsidRPr="00EE678B" w:rsidRDefault="00737DC8" w:rsidP="001F6E47">
      <w:pPr>
        <w:pStyle w:val="ScreenCapture"/>
      </w:pPr>
      <w:r w:rsidRPr="00EE678B">
        <w:t xml:space="preserve">          Display Remote Data? N//                                             </w:t>
      </w:r>
    </w:p>
    <w:p w:rsidR="00737DC8" w:rsidRPr="00EE678B" w:rsidRDefault="00737DC8" w:rsidP="00737DC8"/>
    <w:p w:rsidR="00737DC8" w:rsidRPr="00EE678B" w:rsidRDefault="00737DC8" w:rsidP="00737DC8">
      <w:pPr>
        <w:tabs>
          <w:tab w:val="left" w:pos="720"/>
        </w:tabs>
        <w:ind w:left="720"/>
        <w:rPr>
          <w:color w:val="000000"/>
          <w:szCs w:val="20"/>
        </w:rPr>
      </w:pPr>
      <w:r w:rsidRPr="00EE678B">
        <w:rPr>
          <w:color w:val="000000"/>
          <w:szCs w:val="20"/>
        </w:rPr>
        <w:t xml:space="preserve">If the user answers </w:t>
      </w:r>
      <w:r w:rsidRPr="00EE678B">
        <w:rPr>
          <w:b/>
          <w:color w:val="000000"/>
          <w:szCs w:val="20"/>
        </w:rPr>
        <w:t>YES</w:t>
      </w:r>
      <w:r w:rsidRPr="00EE678B">
        <w:rPr>
          <w:color w:val="000000"/>
          <w:szCs w:val="20"/>
        </w:rPr>
        <w:t xml:space="preserve"> to “Display Remote Data?” then the “Remote Facilities Visited” screen appears, allowing the user to see what facilities the patient has prescriptions at and what those prescriptions are.</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After the user answers the medication profile prompt, a warning displays if no allergy assessment has been made. The patient’s eligibility and RX patient status also displays.</w:t>
      </w:r>
    </w:p>
    <w:p w:rsidR="00737DC8" w:rsidRPr="00EE678B" w:rsidRDefault="00737DC8" w:rsidP="00737DC8">
      <w:pPr>
        <w:rPr>
          <w:color w:val="000000"/>
          <w:szCs w:val="20"/>
        </w:rPr>
      </w:pPr>
    </w:p>
    <w:p w:rsidR="00737DC8" w:rsidRPr="00EE678B" w:rsidRDefault="00737DC8" w:rsidP="001F6E47">
      <w:pPr>
        <w:pStyle w:val="ScreenCapture"/>
      </w:pPr>
      <w:r w:rsidRPr="00EE678B">
        <w:t xml:space="preserve">  OPPATIENT16,ONE        4-3-41    000-24-6802 </w:t>
      </w:r>
    </w:p>
    <w:p w:rsidR="00737DC8" w:rsidRPr="00EE678B" w:rsidRDefault="00737DC8" w:rsidP="001F6E47">
      <w:pPr>
        <w:pStyle w:val="ScreenCapture"/>
      </w:pPr>
      <w:r w:rsidRPr="00EE678B">
        <w:t xml:space="preserve">  YES     SC VETERAN    </w:t>
      </w:r>
    </w:p>
    <w:p w:rsidR="00737DC8" w:rsidRPr="00EE678B" w:rsidRDefault="00737DC8" w:rsidP="001F6E47">
      <w:pPr>
        <w:pStyle w:val="ScreenCapture"/>
      </w:pPr>
      <w:r w:rsidRPr="00EE678B">
        <w:t xml:space="preserve">     No Allergy Assessment!</w:t>
      </w:r>
    </w:p>
    <w:p w:rsidR="00737DC8" w:rsidRPr="00EE678B" w:rsidRDefault="00737DC8" w:rsidP="001F6E47">
      <w:pPr>
        <w:pStyle w:val="ScreenCapture"/>
      </w:pPr>
    </w:p>
    <w:p w:rsidR="00737DC8" w:rsidRPr="00EE678B" w:rsidRDefault="00737DC8" w:rsidP="001158A8">
      <w:pPr>
        <w:pStyle w:val="ScreenCapture"/>
        <w:keepNext/>
      </w:pPr>
      <w:r w:rsidRPr="00EE678B">
        <w:t xml:space="preserve">Press Return to continue: </w:t>
      </w:r>
      <w:r w:rsidRPr="00EE678B">
        <w:rPr>
          <w:b/>
        </w:rPr>
        <w:t>&lt;Enter&gt;</w:t>
      </w:r>
    </w:p>
    <w:p w:rsidR="00737DC8" w:rsidRPr="00EE678B" w:rsidRDefault="00737DC8" w:rsidP="001158A8">
      <w:pPr>
        <w:pStyle w:val="ScreenCapture"/>
        <w:keepNext/>
      </w:pPr>
      <w:r w:rsidRPr="00EE678B">
        <w:t xml:space="preserve">Eligibility: SC  </w:t>
      </w:r>
    </w:p>
    <w:p w:rsidR="00737DC8" w:rsidRPr="00EE678B" w:rsidRDefault="00737DC8" w:rsidP="001F6E47">
      <w:pPr>
        <w:pStyle w:val="ScreenCapture"/>
      </w:pPr>
      <w:r w:rsidRPr="00EE678B">
        <w:t xml:space="preserve">RX PATIENT STATUS: SERVICE CONNECTED// </w:t>
      </w:r>
      <w:r w:rsidRPr="00EE678B">
        <w:rPr>
          <w:b/>
        </w:rPr>
        <w:t>&lt;Enter&gt;</w:t>
      </w:r>
    </w:p>
    <w:p w:rsidR="00737DC8" w:rsidRPr="00EE678B" w:rsidRDefault="00737DC8" w:rsidP="00737DC8">
      <w:pPr>
        <w:rPr>
          <w:bCs/>
          <w:color w:val="000000"/>
          <w:szCs w:val="20"/>
        </w:rPr>
      </w:pPr>
    </w:p>
    <w:p w:rsidR="00737DC8" w:rsidRPr="00EE678B" w:rsidRDefault="00E97D82" w:rsidP="00737DC8">
      <w:pPr>
        <w:rPr>
          <w:bCs/>
          <w:i/>
          <w:color w:val="000000"/>
          <w:szCs w:val="20"/>
        </w:rPr>
      </w:pPr>
      <w:r w:rsidRPr="00E97D82">
        <w:rPr>
          <w:bCs/>
          <w:i/>
          <w:color w:val="000000"/>
          <w:szCs w:val="20"/>
        </w:rPr>
        <w:t>[</w:t>
      </w:r>
      <w:r w:rsidR="00737DC8" w:rsidRPr="00EE678B">
        <w:rPr>
          <w:bCs/>
          <w:i/>
          <w:color w:val="000000"/>
          <w:szCs w:val="20"/>
        </w:rPr>
        <w:t>The Patient Information and Medication Profile screens display next, but</w:t>
      </w:r>
      <w:r>
        <w:rPr>
          <w:bCs/>
          <w:i/>
          <w:color w:val="000000"/>
          <w:szCs w:val="20"/>
        </w:rPr>
        <w:t xml:space="preserve"> are not shown in this example.]</w:t>
      </w:r>
    </w:p>
    <w:p w:rsidR="00737DC8" w:rsidRPr="00EE678B" w:rsidRDefault="00737DC8" w:rsidP="00737DC8">
      <w:pPr>
        <w:rPr>
          <w:rFonts w:ascii="Courier New" w:hAnsi="Courier New"/>
          <w:b/>
          <w:bCs/>
          <w:iCs/>
          <w:color w:val="000000"/>
          <w:sz w:val="16"/>
          <w:szCs w:val="24"/>
        </w:rPr>
      </w:pPr>
    </w:p>
    <w:p w:rsidR="00737DC8" w:rsidRPr="00EE678B" w:rsidRDefault="00737DC8" w:rsidP="001F6E47">
      <w:pPr>
        <w:pStyle w:val="ScreenCapture"/>
      </w:pPr>
      <w:r w:rsidRPr="00EE678B">
        <w:t>Pending OP Orders (ROUTINE)   March 13, 2008 16:31:33          Page:    1 of   2</w:t>
      </w:r>
    </w:p>
    <w:p w:rsidR="00737DC8" w:rsidRPr="00EE678B" w:rsidRDefault="00737DC8" w:rsidP="001F6E47">
      <w:pPr>
        <w:pStyle w:val="ScreenCapture"/>
      </w:pPr>
      <w:r w:rsidRPr="00EE678B">
        <w:t xml:space="preserve">OPPATIENT16,ONE                                   </w:t>
      </w:r>
      <w:r w:rsidRPr="00EE678B">
        <w:rPr>
          <w:color w:val="FFFFFF"/>
          <w:shd w:val="clear" w:color="auto" w:fill="000000"/>
        </w:rPr>
        <w:t>&lt;NO ALLERGY ASSESSMENT&gt;</w:t>
      </w:r>
    </w:p>
    <w:p w:rsidR="00737DC8" w:rsidRPr="00EE678B" w:rsidRDefault="00737DC8" w:rsidP="001F6E47">
      <w:pPr>
        <w:pStyle w:val="ScreenCapture"/>
      </w:pPr>
      <w:r w:rsidRPr="00EE678B">
        <w:t xml:space="preserve">  PID: 000-24-6802                                 Ht(cm): 177.80 (02/08/2008)</w:t>
      </w:r>
    </w:p>
    <w:p w:rsidR="00737DC8" w:rsidRDefault="00737DC8" w:rsidP="001F6E47">
      <w:pPr>
        <w:pStyle w:val="ScreenCapture"/>
        <w:rPr>
          <w:lang w:val="en-US"/>
        </w:rPr>
      </w:pPr>
      <w:r w:rsidRPr="00EE678B">
        <w:t xml:space="preserve">  DOB: APR 3,1941 (66)                             Wt(kg): 90.45 (02/08/2008)</w:t>
      </w:r>
    </w:p>
    <w:p w:rsidR="008D761B" w:rsidRDefault="008D761B" w:rsidP="008D761B">
      <w:pPr>
        <w:pStyle w:val="ScreenCapture"/>
        <w:rPr>
          <w:lang w:val="en-US"/>
        </w:rPr>
      </w:pPr>
      <w:bookmarkStart w:id="5020" w:name="Page_291"/>
      <w:bookmarkStart w:id="5021" w:name="Page_290"/>
      <w:bookmarkEnd w:id="5020"/>
      <w:bookmarkEnd w:id="5021"/>
      <w:r>
        <w:rPr>
          <w:lang w:val="en-US"/>
        </w:rPr>
        <w:t xml:space="preserve">  </w:t>
      </w:r>
      <w:r w:rsidRPr="00E97BFB">
        <w:t xml:space="preserve">SEX: MALE                   </w:t>
      </w:r>
    </w:p>
    <w:p w:rsidR="008D761B" w:rsidRPr="00D7570F" w:rsidRDefault="008D761B"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737DC8" w:rsidRPr="00EE678B" w:rsidRDefault="00737DC8" w:rsidP="001F6E47">
      <w:pPr>
        <w:pStyle w:val="ScreenCapture"/>
      </w:pPr>
      <w:r w:rsidRPr="00EE678B">
        <w:t xml:space="preserve">                                                                               </w:t>
      </w:r>
    </w:p>
    <w:p w:rsidR="00737DC8" w:rsidRPr="00EE678B" w:rsidRDefault="00737DC8" w:rsidP="001F6E47">
      <w:pPr>
        <w:pStyle w:val="ScreenCapture"/>
        <w:rPr>
          <w:i/>
        </w:rPr>
      </w:pPr>
      <w:r w:rsidRPr="00EE678B">
        <w:t xml:space="preserve">*(1) Orderable Item: ACETAMINOPHEN TAB           </w:t>
      </w:r>
      <w:r w:rsidRPr="00EE678B">
        <w:rPr>
          <w:i/>
          <w:sz w:val="20"/>
          <w:shd w:val="clear" w:color="auto" w:fill="FFFFFF"/>
        </w:rPr>
        <w:t>* Editing starred fields will</w:t>
      </w:r>
    </w:p>
    <w:p w:rsidR="00737DC8" w:rsidRPr="00EE678B" w:rsidRDefault="00737DC8" w:rsidP="001F6E47">
      <w:pPr>
        <w:pStyle w:val="ScreenCapture"/>
        <w:rPr>
          <w:sz w:val="20"/>
          <w:shd w:val="clear" w:color="auto" w:fill="FFFFFF"/>
        </w:rPr>
      </w:pPr>
      <w:r w:rsidRPr="00EE678B">
        <w:t xml:space="preserve"> (2)      CMOP Drug: ACETAMINOPHEN 500MG TAB     </w:t>
      </w:r>
      <w:r w:rsidRPr="00EE678B">
        <w:rPr>
          <w:shd w:val="clear" w:color="auto" w:fill="FFFFFF"/>
        </w:rPr>
        <w:t xml:space="preserve">  </w:t>
      </w:r>
      <w:r w:rsidRPr="00EE678B">
        <w:rPr>
          <w:sz w:val="20"/>
          <w:shd w:val="clear" w:color="auto" w:fill="FFFFFF"/>
        </w:rPr>
        <w:t xml:space="preserve">create a new order       </w:t>
      </w:r>
    </w:p>
    <w:p w:rsidR="00737DC8" w:rsidRPr="00EE678B" w:rsidRDefault="00737DC8" w:rsidP="001F6E47">
      <w:pPr>
        <w:pStyle w:val="ScreenCapture"/>
      </w:pPr>
      <w:r w:rsidRPr="00EE678B">
        <w:t xml:space="preserve">       Drug Message: NATL FORM                                                 </w:t>
      </w:r>
    </w:p>
    <w:p w:rsidR="00737DC8" w:rsidRPr="00EE678B" w:rsidRDefault="00737DC8" w:rsidP="001F6E47">
      <w:pPr>
        <w:pStyle w:val="ScreenCapture"/>
      </w:pPr>
      <w:r w:rsidRPr="00EE678B">
        <w:t xml:space="preserve"> (3)        *Dosage: 500 (MG)                                                  </w:t>
      </w:r>
    </w:p>
    <w:p w:rsidR="00737DC8" w:rsidRPr="00EE678B" w:rsidRDefault="00737DC8" w:rsidP="001F6E47">
      <w:pPr>
        <w:pStyle w:val="ScreenCapture"/>
      </w:pPr>
      <w:r w:rsidRPr="00EE678B">
        <w:t xml:space="preserve">               Verb: TAKE                                                      </w:t>
      </w:r>
    </w:p>
    <w:p w:rsidR="00737DC8" w:rsidRPr="00EE678B" w:rsidRDefault="00737DC8" w:rsidP="001F6E47">
      <w:pPr>
        <w:pStyle w:val="ScreenCapture"/>
      </w:pPr>
      <w:r w:rsidRPr="00EE678B">
        <w:t xml:space="preserve">     Dispense Units: 1                                                         </w:t>
      </w:r>
    </w:p>
    <w:p w:rsidR="00737DC8" w:rsidRPr="00EE678B" w:rsidRDefault="00737DC8" w:rsidP="001F6E47">
      <w:pPr>
        <w:pStyle w:val="ScreenCapture"/>
      </w:pPr>
      <w:r w:rsidRPr="00EE678B">
        <w:t xml:space="preserve">             *Route: ORAL                                                      </w:t>
      </w:r>
    </w:p>
    <w:p w:rsidR="00737DC8" w:rsidRPr="00EE678B" w:rsidRDefault="00737DC8" w:rsidP="001F6E47">
      <w:pPr>
        <w:pStyle w:val="ScreenCapture"/>
      </w:pPr>
      <w:r w:rsidRPr="00EE678B">
        <w:t xml:space="preserve">          *Schedule: BID                                                       </w:t>
      </w:r>
    </w:p>
    <w:p w:rsidR="00737DC8" w:rsidRPr="00EE678B" w:rsidRDefault="00737DC8" w:rsidP="001F6E47">
      <w:pPr>
        <w:pStyle w:val="ScreenCapture"/>
      </w:pPr>
      <w:r w:rsidRPr="00EE678B">
        <w:t xml:space="preserve"> (4)   Pat Instruct:                                                           </w:t>
      </w:r>
    </w:p>
    <w:p w:rsidR="00737DC8" w:rsidRPr="00EE678B" w:rsidRDefault="00737DC8" w:rsidP="001F6E47">
      <w:pPr>
        <w:pStyle w:val="ScreenCapture"/>
      </w:pPr>
      <w:r w:rsidRPr="00EE678B">
        <w:t xml:space="preserve">  Provider Comments: ProvComments                                              </w:t>
      </w:r>
    </w:p>
    <w:p w:rsidR="00737DC8" w:rsidRPr="00EE678B" w:rsidRDefault="00737DC8" w:rsidP="001F6E47">
      <w:pPr>
        <w:pStyle w:val="ScreenCapture"/>
      </w:pPr>
      <w:r w:rsidRPr="00EE678B">
        <w:t xml:space="preserve">                SIG: TAKE ONE TABLET BY MOUTH TWICE A DAY                      </w:t>
      </w:r>
    </w:p>
    <w:p w:rsidR="00737DC8" w:rsidRPr="00EE678B" w:rsidRDefault="00737DC8" w:rsidP="001F6E47">
      <w:pPr>
        <w:pStyle w:val="ScreenCapture"/>
      </w:pPr>
      <w:r w:rsidRPr="00EE678B">
        <w:t xml:space="preserve"> (5) Patient Status: SERVICE CONNECTED                                         </w:t>
      </w:r>
    </w:p>
    <w:p w:rsidR="00737DC8" w:rsidRPr="00EE678B" w:rsidRDefault="00737DC8" w:rsidP="001F6E47">
      <w:pPr>
        <w:pStyle w:val="ScreenCapture"/>
      </w:pPr>
      <w:r w:rsidRPr="00EE678B">
        <w:t xml:space="preserve"> (6)     Issue Date: MAR 13,2008      (7) Fill Date: MAR 13,2008             </w:t>
      </w:r>
    </w:p>
    <w:p w:rsidR="00737DC8" w:rsidRPr="00EE678B" w:rsidRDefault="00737DC8" w:rsidP="001F6E47">
      <w:pPr>
        <w:pStyle w:val="ScreenCapture"/>
      </w:pPr>
      <w:r w:rsidRPr="00EE678B">
        <w:t xml:space="preserve"> (8)    Days Supply: 30               (9)   QTY (TAB): 60                     </w:t>
      </w:r>
    </w:p>
    <w:p w:rsidR="00737DC8" w:rsidRPr="00EE678B" w:rsidRDefault="00737DC8" w:rsidP="001F6E47">
      <w:pPr>
        <w:pStyle w:val="ScreenCapture"/>
      </w:pPr>
      <w:r w:rsidRPr="00EE678B">
        <w:t xml:space="preserve">+         Enter ?? for more actions                                            </w:t>
      </w:r>
    </w:p>
    <w:p w:rsidR="00737DC8" w:rsidRPr="00EE678B" w:rsidRDefault="00737DC8" w:rsidP="001F6E47">
      <w:pPr>
        <w:pStyle w:val="ScreenCapture"/>
      </w:pPr>
      <w:r w:rsidRPr="00EE678B">
        <w:t>BY  Bypass                DC  Discontinue</w:t>
      </w:r>
      <w:r w:rsidRPr="00EE678B">
        <w:tab/>
        <w:t xml:space="preserve">   FL  Flag/Unflag</w:t>
      </w:r>
    </w:p>
    <w:p w:rsidR="00737DC8" w:rsidRPr="00EE678B" w:rsidRDefault="00737DC8" w:rsidP="001F6E47">
      <w:pPr>
        <w:pStyle w:val="ScreenCapture"/>
      </w:pPr>
      <w:r w:rsidRPr="00EE678B">
        <w:t>ED  Edit                  FN  Finish</w:t>
      </w:r>
    </w:p>
    <w:p w:rsidR="00737DC8" w:rsidRPr="00EE678B" w:rsidRDefault="00737DC8" w:rsidP="001F6E47">
      <w:pPr>
        <w:pStyle w:val="ScreenCapture"/>
      </w:pPr>
      <w:r w:rsidRPr="00EE678B">
        <w:t xml:space="preserve">Select Item(s): Next Screen//// </w:t>
      </w:r>
      <w:r w:rsidRPr="00EE678B">
        <w:rPr>
          <w:b/>
        </w:rPr>
        <w:t>FN</w:t>
      </w:r>
      <w:r w:rsidRPr="00EE678B">
        <w:t xml:space="preserve"> Finish </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After “Finish” is selected, the user is prompted to fill in any information missing from fields needed to complete the order.</w:t>
      </w:r>
    </w:p>
    <w:p w:rsidR="001E7AC8" w:rsidRPr="00EE678B" w:rsidRDefault="001E7AC8" w:rsidP="00737DC8"/>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 xml:space="preserve">If you attempt to process a flagged order, you are prompted “Unflag Order? NO//”. If you respond </w:t>
      </w:r>
      <w:r w:rsidR="00737DC8" w:rsidRPr="00EE678B">
        <w:rPr>
          <w:b/>
          <w:color w:val="000000"/>
          <w:szCs w:val="20"/>
        </w:rPr>
        <w:t>YES</w:t>
      </w:r>
      <w:r w:rsidR="00737DC8" w:rsidRPr="00EE678B">
        <w:rPr>
          <w:color w:val="000000"/>
          <w:szCs w:val="20"/>
        </w:rPr>
        <w:t xml:space="preserve">, enter comments to unflag the order and continue with processing. If you respond </w:t>
      </w:r>
      <w:r w:rsidR="00737DC8" w:rsidRPr="00EE678B">
        <w:rPr>
          <w:b/>
          <w:color w:val="000000"/>
          <w:szCs w:val="20"/>
        </w:rPr>
        <w:t>NO</w:t>
      </w:r>
      <w:r w:rsidR="00737DC8" w:rsidRPr="00EE678B">
        <w:rPr>
          <w:color w:val="000000"/>
          <w:szCs w:val="20"/>
        </w:rPr>
        <w:t>, you cannot process the order because it is still flagged.</w:t>
      </w:r>
    </w:p>
    <w:p w:rsidR="00737DC8" w:rsidRPr="00EE678B" w:rsidRDefault="00737DC8" w:rsidP="00737DC8">
      <w:pPr>
        <w:rPr>
          <w:color w:val="000000"/>
          <w:szCs w:val="20"/>
        </w:rPr>
      </w:pPr>
    </w:p>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5" name="Picture 49"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If an order is sent from OERR without a Dispense Drug selected, and there is only one Dispense Drug tied to the Orderable Item, that drug will be inserted in the DRUG field (#2 on the screen). If there is more than one Dispense Drug tied to the Orderable Item, a “No Dispense Drug Selected” message will display in the DRUG field (#2 on the screen) and a Dispense Drug must be selected to complete/finish the order.</w:t>
      </w:r>
    </w:p>
    <w:p w:rsidR="00737DC8" w:rsidRPr="00EE678B" w:rsidRDefault="00737DC8" w:rsidP="00737DC8">
      <w:pPr>
        <w:rPr>
          <w:color w:val="000000"/>
          <w:szCs w:val="20"/>
        </w:rPr>
      </w:pPr>
    </w:p>
    <w:p w:rsidR="00737DC8" w:rsidRPr="00EE678B" w:rsidRDefault="00737DC8" w:rsidP="001F6E47">
      <w:pPr>
        <w:pStyle w:val="ScreenCapture"/>
      </w:pPr>
      <w:r w:rsidRPr="00EE678B">
        <w:t>The following Drug are available for selection:</w:t>
      </w:r>
    </w:p>
    <w:p w:rsidR="00737DC8" w:rsidRPr="00EE678B" w:rsidRDefault="00737DC8" w:rsidP="001F6E47">
      <w:pPr>
        <w:pStyle w:val="ScreenCapture"/>
      </w:pPr>
    </w:p>
    <w:p w:rsidR="00737DC8" w:rsidRPr="00EE678B" w:rsidRDefault="00737DC8" w:rsidP="001F6E47">
      <w:pPr>
        <w:pStyle w:val="ScreenCapture"/>
      </w:pPr>
      <w:r w:rsidRPr="00EE678B">
        <w:t>1. ACETAMINOPHEN 325MG</w:t>
      </w:r>
    </w:p>
    <w:p w:rsidR="00737DC8" w:rsidRPr="00EE678B" w:rsidRDefault="00737DC8" w:rsidP="001F6E47">
      <w:pPr>
        <w:pStyle w:val="ScreenCapture"/>
      </w:pPr>
      <w:r w:rsidRPr="00EE678B">
        <w:t>2. ACETAMINOPHEN EXTRA STR 500MG</w:t>
      </w:r>
    </w:p>
    <w:p w:rsidR="00737DC8" w:rsidRPr="00EE678B" w:rsidRDefault="00737DC8" w:rsidP="00603ED8">
      <w:pPr>
        <w:rPr>
          <w:color w:val="000000"/>
        </w:rPr>
      </w:pPr>
    </w:p>
    <w:p w:rsidR="00737DC8" w:rsidRPr="00EE678B" w:rsidRDefault="00583040" w:rsidP="001E7AC8">
      <w:pPr>
        <w:ind w:left="720" w:hanging="720"/>
        <w:rPr>
          <w:color w:val="000000"/>
          <w:szCs w:val="20"/>
        </w:rPr>
      </w:pPr>
      <w:r>
        <w:rPr>
          <w:noProof/>
        </w:rPr>
        <w:drawing>
          <wp:inline distT="0" distB="0" distL="0" distR="0">
            <wp:extent cx="464820" cy="373380"/>
            <wp:effectExtent l="0" t="0" r="0" b="0"/>
            <wp:docPr id="86" name="Picture 48"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737DC8" w:rsidRPr="00EE678B">
        <w:rPr>
          <w:color w:val="000000"/>
          <w:szCs w:val="20"/>
        </w:rPr>
        <w:t>If the drug list is empty, the user should select a new orderable item or the order can be discontinued.</w:t>
      </w:r>
    </w:p>
    <w:p w:rsidR="00737DC8" w:rsidRPr="00EE678B" w:rsidRDefault="00737DC8" w:rsidP="001E7AC8"/>
    <w:p w:rsidR="00737DC8" w:rsidRPr="00EE678B" w:rsidRDefault="00737DC8" w:rsidP="001F6E47">
      <w:pPr>
        <w:pStyle w:val="ScreenCapture"/>
        <w:rPr>
          <w:b/>
          <w:u w:val="single"/>
        </w:rPr>
      </w:pPr>
      <w:r w:rsidRPr="00EE678B">
        <w:t xml:space="preserve">Select Drug by number: (1-2): </w:t>
      </w:r>
      <w:r w:rsidRPr="00EE678B">
        <w:rPr>
          <w:b/>
        </w:rPr>
        <w:t>1</w:t>
      </w:r>
    </w:p>
    <w:p w:rsidR="00737DC8" w:rsidRPr="00EE678B" w:rsidRDefault="00737DC8" w:rsidP="00603ED8">
      <w:pPr>
        <w:rPr>
          <w:color w:val="000000"/>
        </w:rPr>
      </w:pPr>
    </w:p>
    <w:p w:rsidR="00737DC8" w:rsidRPr="00EE678B" w:rsidRDefault="00737DC8" w:rsidP="00737DC8">
      <w:pPr>
        <w:rPr>
          <w:color w:val="000000"/>
          <w:szCs w:val="20"/>
        </w:rPr>
      </w:pPr>
      <w:r w:rsidRPr="00EE678B">
        <w:rPr>
          <w:color w:val="000000"/>
          <w:szCs w:val="20"/>
        </w:rPr>
        <w:t>Drug interaction and allergy checks are now performed. If the patient does not have an allergy assessment, a warning is displayed. If the user continues with the order, the user will have to create an intervention.</w:t>
      </w:r>
    </w:p>
    <w:p w:rsidR="00737DC8" w:rsidRPr="00EE678B" w:rsidRDefault="00737DC8" w:rsidP="00737DC8">
      <w:pPr>
        <w:rPr>
          <w:color w:val="000000"/>
          <w:szCs w:val="20"/>
        </w:rPr>
      </w:pPr>
    </w:p>
    <w:p w:rsidR="00737DC8" w:rsidRPr="00EE678B" w:rsidRDefault="00737DC8" w:rsidP="001F6E47">
      <w:pPr>
        <w:pStyle w:val="ScreenCapture"/>
      </w:pPr>
      <w:r w:rsidRPr="00EE678B">
        <w:t>Now doing drug interaction and allergy checks. Please wait...</w:t>
      </w:r>
    </w:p>
    <w:p w:rsidR="00737DC8" w:rsidRPr="00EE678B" w:rsidRDefault="00737DC8" w:rsidP="001F6E47">
      <w:pPr>
        <w:pStyle w:val="ScreenCapture"/>
      </w:pPr>
    </w:p>
    <w:p w:rsidR="00737DC8" w:rsidRPr="00EE678B" w:rsidRDefault="00737DC8" w:rsidP="001F6E47">
      <w:pPr>
        <w:pStyle w:val="ScreenCapture"/>
      </w:pPr>
      <w:r w:rsidRPr="00EE678B">
        <w:t>There is no allergy assessment on file for this patient.</w:t>
      </w:r>
    </w:p>
    <w:p w:rsidR="00737DC8" w:rsidRPr="00EE678B" w:rsidRDefault="00737DC8" w:rsidP="001F6E47">
      <w:pPr>
        <w:pStyle w:val="ScreenCapture"/>
      </w:pPr>
      <w:r w:rsidRPr="00EE678B">
        <w:t xml:space="preserve">You will be </w:t>
      </w:r>
      <w:bookmarkStart w:id="5022" w:name="OLE_LINK83"/>
      <w:r w:rsidRPr="00EE678B">
        <w:t xml:space="preserve">prompted to intervene </w:t>
      </w:r>
      <w:bookmarkEnd w:id="5022"/>
      <w:r w:rsidRPr="00EE678B">
        <w:t>if you continue with this prescription</w:t>
      </w:r>
    </w:p>
    <w:p w:rsidR="00737DC8" w:rsidRPr="00EE678B" w:rsidRDefault="00737DC8" w:rsidP="001F6E47">
      <w:pPr>
        <w:pStyle w:val="ScreenCapture"/>
      </w:pPr>
      <w:r w:rsidRPr="00EE678B">
        <w:t xml:space="preserve">Do you want to Continue?: N// </w:t>
      </w:r>
      <w:r w:rsidRPr="00EE678B">
        <w:rPr>
          <w:b/>
        </w:rPr>
        <w:t>YES</w:t>
      </w:r>
    </w:p>
    <w:p w:rsidR="00737DC8" w:rsidRPr="00EE678B" w:rsidRDefault="00737DC8" w:rsidP="00737DC8"/>
    <w:p w:rsidR="00737DC8" w:rsidRPr="00EE678B" w:rsidRDefault="00737DC8" w:rsidP="00737DC8">
      <w:r w:rsidRPr="00EE678B">
        <w:t xml:space="preserve">To continue with the order, respond </w:t>
      </w:r>
      <w:r w:rsidRPr="00EE678B">
        <w:rPr>
          <w:b/>
        </w:rPr>
        <w:t>YES</w:t>
      </w:r>
      <w:r w:rsidRPr="00EE678B">
        <w:t xml:space="preserve">. To cancel the order, respond </w:t>
      </w:r>
      <w:r w:rsidRPr="00EE678B">
        <w:rPr>
          <w:b/>
        </w:rPr>
        <w:t>NO</w:t>
      </w:r>
      <w:r w:rsidRPr="00EE678B">
        <w:t>.</w:t>
      </w:r>
    </w:p>
    <w:p w:rsidR="00737DC8" w:rsidRPr="00EE678B" w:rsidRDefault="00737DC8" w:rsidP="00737DC8">
      <w:pPr>
        <w:rPr>
          <w:color w:val="000000"/>
          <w:szCs w:val="20"/>
        </w:rPr>
      </w:pPr>
      <w:bookmarkStart w:id="5023" w:name="create_intervention"/>
      <w:bookmarkEnd w:id="5023"/>
    </w:p>
    <w:p w:rsidR="00737DC8" w:rsidRPr="00EE678B" w:rsidRDefault="00737DC8" w:rsidP="00737DC8">
      <w:pPr>
        <w:rPr>
          <w:color w:val="000000"/>
          <w:szCs w:val="20"/>
        </w:rPr>
      </w:pPr>
      <w:r w:rsidRPr="00EE678B">
        <w:rPr>
          <w:color w:val="000000"/>
          <w:szCs w:val="20"/>
        </w:rPr>
        <w:t>If the user continues with the order, and the patient does not have an allergy assessment, and does not already have a prescription for which an Intervention was created, the user will have to create an intervention.</w:t>
      </w:r>
    </w:p>
    <w:p w:rsidR="00737DC8" w:rsidRPr="00EE678B" w:rsidRDefault="00737DC8" w:rsidP="00737DC8">
      <w:pPr>
        <w:rPr>
          <w:color w:val="000000"/>
          <w:szCs w:val="20"/>
        </w:rPr>
      </w:pPr>
    </w:p>
    <w:p w:rsidR="00737DC8" w:rsidRPr="00EE678B" w:rsidRDefault="00737DC8" w:rsidP="00737DC8">
      <w:pPr>
        <w:rPr>
          <w:color w:val="000000"/>
          <w:szCs w:val="20"/>
        </w:rPr>
      </w:pPr>
      <w:r w:rsidRPr="00EE678B">
        <w:rPr>
          <w:color w:val="000000"/>
          <w:szCs w:val="20"/>
        </w:rPr>
        <w:t>To create a new intervention, respond to the prompts as they are presented.</w:t>
      </w:r>
    </w:p>
    <w:p w:rsidR="00737DC8" w:rsidRPr="00EE678B" w:rsidRDefault="00737DC8" w:rsidP="00737DC8">
      <w:pPr>
        <w:rPr>
          <w:color w:val="000000"/>
          <w:szCs w:val="20"/>
        </w:rPr>
      </w:pPr>
    </w:p>
    <w:p w:rsidR="00737DC8" w:rsidRPr="00EE678B" w:rsidRDefault="00737DC8" w:rsidP="001F6E47">
      <w:pPr>
        <w:pStyle w:val="ScreenCapture"/>
      </w:pPr>
      <w:r w:rsidRPr="00EE678B">
        <w:t>Now creating Pharmacy Intervention</w:t>
      </w:r>
    </w:p>
    <w:p w:rsidR="00737DC8" w:rsidRPr="00EE678B" w:rsidRDefault="00737DC8" w:rsidP="001F6E47">
      <w:pPr>
        <w:pStyle w:val="ScreenCapture"/>
      </w:pPr>
      <w:r w:rsidRPr="00EE678B">
        <w:t>for  ACETAMINOPHEN 325MG</w:t>
      </w:r>
    </w:p>
    <w:p w:rsidR="00737DC8" w:rsidRPr="00EE678B" w:rsidRDefault="00737DC8" w:rsidP="001F6E47">
      <w:pPr>
        <w:pStyle w:val="ScreenCapture"/>
      </w:pPr>
    </w:p>
    <w:p w:rsidR="00737DC8" w:rsidRPr="00EE678B" w:rsidRDefault="00737DC8" w:rsidP="001F6E47">
      <w:pPr>
        <w:pStyle w:val="ScreenCapture"/>
      </w:pPr>
      <w:r w:rsidRPr="00EE678B">
        <w:t>PROVIDER: OPPROVIDER4,TWO</w:t>
      </w:r>
    </w:p>
    <w:p w:rsidR="00737DC8" w:rsidRPr="00EE678B" w:rsidRDefault="00737DC8" w:rsidP="001F6E47">
      <w:pPr>
        <w:pStyle w:val="ScreenCapture"/>
      </w:pPr>
      <w:r w:rsidRPr="00EE678B">
        <w:t xml:space="preserve">RECOMMENDATION: </w:t>
      </w:r>
      <w:r w:rsidRPr="00EE678B">
        <w:rPr>
          <w:b/>
        </w:rPr>
        <w:t>?</w:t>
      </w:r>
    </w:p>
    <w:p w:rsidR="00737DC8" w:rsidRPr="00EE678B" w:rsidRDefault="00737DC8" w:rsidP="001F6E47">
      <w:pPr>
        <w:pStyle w:val="ScreenCapture"/>
      </w:pPr>
      <w:r w:rsidRPr="00EE678B">
        <w:t xml:space="preserve">    Answer with APSP INTERVENTION RECOMMENDATION, or NUMBER</w:t>
      </w:r>
    </w:p>
    <w:p w:rsidR="00737DC8" w:rsidRPr="00EE678B" w:rsidRDefault="00737DC8" w:rsidP="001F6E47">
      <w:pPr>
        <w:pStyle w:val="ScreenCapture"/>
      </w:pPr>
      <w:r w:rsidRPr="00EE678B">
        <w:t xml:space="preserve">   Choose from:</w:t>
      </w:r>
    </w:p>
    <w:p w:rsidR="00737DC8" w:rsidRPr="00EE678B" w:rsidRDefault="00737DC8" w:rsidP="001F6E47">
      <w:pPr>
        <w:pStyle w:val="ScreenCapture"/>
      </w:pPr>
      <w:r w:rsidRPr="00EE678B">
        <w:t xml:space="preserve">   1            CHANGE DRUG</w:t>
      </w:r>
    </w:p>
    <w:p w:rsidR="00737DC8" w:rsidRPr="00EE678B" w:rsidRDefault="00737DC8" w:rsidP="001F6E47">
      <w:pPr>
        <w:pStyle w:val="ScreenCapture"/>
      </w:pPr>
      <w:r w:rsidRPr="00EE678B">
        <w:t xml:space="preserve">   2            CHANGE FORM OR ROUTE OF ADMINISTRATION</w:t>
      </w:r>
    </w:p>
    <w:p w:rsidR="00737DC8" w:rsidRPr="00EE678B" w:rsidRDefault="00737DC8" w:rsidP="001F6E47">
      <w:pPr>
        <w:pStyle w:val="ScreenCapture"/>
      </w:pPr>
      <w:r w:rsidRPr="00EE678B">
        <w:t xml:space="preserve">   3            ORDER LAB TEST</w:t>
      </w:r>
    </w:p>
    <w:p w:rsidR="00737DC8" w:rsidRPr="00EE678B" w:rsidRDefault="00737DC8" w:rsidP="001F6E47">
      <w:pPr>
        <w:pStyle w:val="ScreenCapture"/>
      </w:pPr>
      <w:r w:rsidRPr="00EE678B">
        <w:t xml:space="preserve">   4            ORDER SERUM DRUG LEVEL</w:t>
      </w:r>
    </w:p>
    <w:p w:rsidR="00737DC8" w:rsidRPr="00EE678B" w:rsidRDefault="00737DC8" w:rsidP="001F6E47">
      <w:pPr>
        <w:pStyle w:val="ScreenCapture"/>
      </w:pPr>
      <w:r w:rsidRPr="00EE678B">
        <w:t xml:space="preserve">   5            CHANGE DOSE</w:t>
      </w:r>
    </w:p>
    <w:p w:rsidR="00737DC8" w:rsidRPr="00EE678B" w:rsidRDefault="00737DC8" w:rsidP="001F6E47">
      <w:pPr>
        <w:pStyle w:val="ScreenCapture"/>
      </w:pPr>
      <w:r w:rsidRPr="00EE678B">
        <w:t xml:space="preserve">   6            START OR DISCONTINUE A DRUG</w:t>
      </w:r>
    </w:p>
    <w:p w:rsidR="00737DC8" w:rsidRPr="00EE678B" w:rsidRDefault="00737DC8" w:rsidP="001F6E47">
      <w:pPr>
        <w:pStyle w:val="ScreenCapture"/>
      </w:pPr>
      <w:r w:rsidRPr="00EE678B">
        <w:t xml:space="preserve">   7            CHANGE DOSING INTERVAL</w:t>
      </w:r>
    </w:p>
    <w:p w:rsidR="00737DC8" w:rsidRPr="00EE678B" w:rsidRDefault="00737DC8" w:rsidP="001F6E47">
      <w:pPr>
        <w:pStyle w:val="ScreenCapture"/>
      </w:pPr>
      <w:r w:rsidRPr="00EE678B">
        <w:t xml:space="preserve">   8            NO CHANGE</w:t>
      </w:r>
    </w:p>
    <w:p w:rsidR="00737DC8" w:rsidRPr="00EE678B" w:rsidRDefault="00737DC8" w:rsidP="001F6E47">
      <w:pPr>
        <w:pStyle w:val="ScreenCapture"/>
      </w:pPr>
      <w:r w:rsidRPr="00EE678B">
        <w:t xml:space="preserve">   9            OTHER</w:t>
      </w:r>
    </w:p>
    <w:p w:rsidR="00737DC8" w:rsidRPr="00EE678B" w:rsidRDefault="00737DC8" w:rsidP="001F6E47">
      <w:pPr>
        <w:pStyle w:val="ScreenCapture"/>
      </w:pPr>
      <w:r w:rsidRPr="00EE678B">
        <w:t xml:space="preserve">   </w:t>
      </w:r>
    </w:p>
    <w:p w:rsidR="00737DC8" w:rsidRPr="00EE678B" w:rsidRDefault="00737DC8" w:rsidP="001F6E47">
      <w:pPr>
        <w:pStyle w:val="ScreenCapture"/>
      </w:pPr>
      <w:r w:rsidRPr="00EE678B">
        <w:t xml:space="preserve">RECOMMENDATION: </w:t>
      </w:r>
      <w:r w:rsidRPr="00EE678B">
        <w:rPr>
          <w:b/>
        </w:rPr>
        <w:t xml:space="preserve">2 </w:t>
      </w:r>
      <w:r w:rsidRPr="00EE678B">
        <w:t xml:space="preserve"> CHANGE FORM OR ROUTE OF ADMINISTRATION</w:t>
      </w:r>
    </w:p>
    <w:p w:rsidR="00737DC8" w:rsidRPr="00EE678B" w:rsidRDefault="00737DC8" w:rsidP="001F6E47">
      <w:pPr>
        <w:pStyle w:val="ScreenCapture"/>
      </w:pPr>
    </w:p>
    <w:p w:rsidR="00737DC8" w:rsidRPr="00EE678B" w:rsidRDefault="00737DC8" w:rsidP="001F6E47">
      <w:pPr>
        <w:pStyle w:val="ScreenCapture"/>
      </w:pPr>
      <w:r w:rsidRPr="00EE678B">
        <w:t>See 'Pharmacy Intervention Menu' if you want to delete this</w:t>
      </w:r>
    </w:p>
    <w:p w:rsidR="00737DC8" w:rsidRPr="00EE678B" w:rsidRDefault="00737DC8" w:rsidP="001F6E47">
      <w:pPr>
        <w:pStyle w:val="ScreenCapture"/>
      </w:pPr>
      <w:r w:rsidRPr="00EE678B">
        <w:t>intervention or for more options.</w:t>
      </w:r>
    </w:p>
    <w:p w:rsidR="00737DC8" w:rsidRPr="00EE678B" w:rsidRDefault="00737DC8" w:rsidP="001F6E47">
      <w:pPr>
        <w:pStyle w:val="ScreenCapture"/>
      </w:pPr>
    </w:p>
    <w:p w:rsidR="00737DC8" w:rsidRPr="00EE678B" w:rsidRDefault="00737DC8" w:rsidP="001F6E47">
      <w:pPr>
        <w:pStyle w:val="ScreenCapture"/>
      </w:pPr>
      <w:r w:rsidRPr="00EE678B">
        <w:t>Would you like to edit this intervention ? N//</w:t>
      </w:r>
    </w:p>
    <w:p w:rsidR="00737DC8" w:rsidRPr="00EE678B" w:rsidRDefault="00737DC8" w:rsidP="00737DC8">
      <w:pPr>
        <w:rPr>
          <w:color w:val="000000"/>
          <w:szCs w:val="20"/>
        </w:rPr>
      </w:pPr>
    </w:p>
    <w:p w:rsidR="00737DC8" w:rsidRPr="00EE678B" w:rsidRDefault="00737DC8" w:rsidP="00737DC8">
      <w:pPr>
        <w:rPr>
          <w:color w:val="000000"/>
        </w:rPr>
      </w:pPr>
      <w:r w:rsidRPr="00EE678B">
        <w:rPr>
          <w:color w:val="000000"/>
        </w:rPr>
        <w:t>If the patient does not have an allergy assessment, but already has a prescription for which an Intervention was created, the user will have the option to copy the existing Intervention.</w:t>
      </w:r>
    </w:p>
    <w:p w:rsidR="00737DC8" w:rsidRPr="00EE678B" w:rsidRDefault="00737DC8" w:rsidP="00737DC8">
      <w:pPr>
        <w:rPr>
          <w:color w:val="000000"/>
          <w:szCs w:val="24"/>
        </w:rPr>
      </w:pPr>
    </w:p>
    <w:p w:rsidR="00737DC8" w:rsidRPr="00EE678B" w:rsidRDefault="00737DC8" w:rsidP="001F6E47">
      <w:pPr>
        <w:pStyle w:val="ScreenCapture"/>
      </w:pPr>
      <w:r w:rsidRPr="00EE678B">
        <w:t>Now doing drug interaction and allergy checks. Please wait...</w:t>
      </w:r>
    </w:p>
    <w:p w:rsidR="00737DC8" w:rsidRPr="00EE678B" w:rsidRDefault="00737DC8" w:rsidP="001F6E47">
      <w:pPr>
        <w:pStyle w:val="ScreenCapture"/>
      </w:pPr>
    </w:p>
    <w:p w:rsidR="00737DC8" w:rsidRPr="00EE678B" w:rsidRDefault="00737DC8" w:rsidP="001F6E47">
      <w:pPr>
        <w:pStyle w:val="ScreenCapture"/>
      </w:pPr>
      <w:r w:rsidRPr="00EE678B">
        <w:t>No Allergy Assessment - Do you want to duplicate Intervention?: Yes//</w:t>
      </w:r>
    </w:p>
    <w:p w:rsidR="007E2B7E" w:rsidRPr="00EE678B" w:rsidRDefault="007E2B7E" w:rsidP="007E2B7E">
      <w:pPr>
        <w:rPr>
          <w:color w:val="000000"/>
        </w:rPr>
      </w:pPr>
    </w:p>
    <w:p w:rsidR="00737DC8" w:rsidRPr="00EE678B" w:rsidRDefault="00737DC8" w:rsidP="007E2B7E">
      <w:pPr>
        <w:rPr>
          <w:color w:val="000000"/>
        </w:rPr>
      </w:pPr>
      <w:r w:rsidRPr="00EE678B">
        <w:rPr>
          <w:color w:val="000000"/>
        </w:rPr>
        <w:t>To duplicate the intervention, respond YES. The Intervention is displayed and the user is prompted to edit the Intervention.</w:t>
      </w:r>
    </w:p>
    <w:p w:rsidR="007E2B7E" w:rsidRPr="00EE678B" w:rsidRDefault="007E2B7E" w:rsidP="007E2B7E">
      <w:pPr>
        <w:rPr>
          <w:color w:val="000000"/>
        </w:rPr>
      </w:pPr>
    </w:p>
    <w:p w:rsidR="00737DC8" w:rsidRPr="00EE678B" w:rsidRDefault="00737DC8" w:rsidP="001F6E47">
      <w:pPr>
        <w:pStyle w:val="ScreenCapture"/>
      </w:pPr>
      <w:r w:rsidRPr="00EE678B">
        <w:t>No Allergy Assessment - Do you want to duplicate Intervention?: Yes//   YES</w:t>
      </w:r>
    </w:p>
    <w:p w:rsidR="00737DC8" w:rsidRPr="00EE678B" w:rsidRDefault="00737DC8" w:rsidP="001F6E47">
      <w:pPr>
        <w:pStyle w:val="ScreenCapture"/>
      </w:pPr>
    </w:p>
    <w:p w:rsidR="00737DC8" w:rsidRPr="00EE678B" w:rsidRDefault="00737DC8" w:rsidP="001F6E47">
      <w:pPr>
        <w:pStyle w:val="ScreenCapture"/>
      </w:pPr>
      <w:r w:rsidRPr="00EE678B">
        <w:t>INTERVENTION DATE: JUL 20, 2009         PATIENT: OPPATIENT16,ONE</w:t>
      </w:r>
    </w:p>
    <w:p w:rsidR="00737DC8" w:rsidRPr="00EE678B" w:rsidRDefault="00737DC8" w:rsidP="001F6E47">
      <w:pPr>
        <w:pStyle w:val="ScreenCapture"/>
      </w:pPr>
      <w:r w:rsidRPr="00EE678B">
        <w:t xml:space="preserve">  PROVIDER: </w:t>
      </w:r>
      <w:r w:rsidRPr="00EE678B">
        <w:rPr>
          <w:b/>
        </w:rPr>
        <w:t>OPPROVIDER4,TWO</w:t>
      </w:r>
      <w:r w:rsidRPr="00EE678B">
        <w:t xml:space="preserve">             PHARMACIST: OPPHARMACIST4,THREE</w:t>
      </w:r>
    </w:p>
    <w:p w:rsidR="00737DC8" w:rsidRPr="00EE678B" w:rsidRDefault="00737DC8" w:rsidP="001F6E47">
      <w:pPr>
        <w:pStyle w:val="ScreenCapture"/>
      </w:pPr>
      <w:r w:rsidRPr="00EE678B">
        <w:t xml:space="preserve">  DRUG:  325MG             INSTITUTED BY: PHARMACY</w:t>
      </w:r>
    </w:p>
    <w:p w:rsidR="00737DC8" w:rsidRPr="00EE678B" w:rsidRDefault="00737DC8" w:rsidP="001F6E47">
      <w:pPr>
        <w:pStyle w:val="ScreenCapture"/>
      </w:pPr>
      <w:r w:rsidRPr="00EE678B">
        <w:t xml:space="preserve">  INTERVENTION: ALLERGY                 RECOMMENDATION: NO CHANGE</w:t>
      </w:r>
    </w:p>
    <w:p w:rsidR="00737DC8" w:rsidRPr="00EE678B" w:rsidRDefault="00737DC8" w:rsidP="001F6E47">
      <w:pPr>
        <w:pStyle w:val="ScreenCapture"/>
      </w:pPr>
      <w:r w:rsidRPr="00EE678B">
        <w:t xml:space="preserve">  ORIGINATING PACKAGE: OUTPATIENT       DIVISION: ALBANY</w:t>
      </w:r>
    </w:p>
    <w:p w:rsidR="00737DC8" w:rsidRPr="00EE678B" w:rsidRDefault="00737DC8" w:rsidP="001F6E47">
      <w:pPr>
        <w:pStyle w:val="ScreenCapture"/>
      </w:pPr>
    </w:p>
    <w:p w:rsidR="00737DC8" w:rsidRPr="00EE678B" w:rsidRDefault="00737DC8" w:rsidP="001F6E47">
      <w:pPr>
        <w:pStyle w:val="ScreenCapture"/>
      </w:pPr>
    </w:p>
    <w:p w:rsidR="00737DC8" w:rsidRPr="00EE678B" w:rsidRDefault="00737DC8" w:rsidP="001F6E47">
      <w:pPr>
        <w:pStyle w:val="ScreenCapture"/>
      </w:pPr>
      <w:r w:rsidRPr="00EE678B">
        <w:t>Would you like to edit this intervention ? N//</w:t>
      </w:r>
    </w:p>
    <w:p w:rsidR="00737DC8" w:rsidRPr="00EE678B" w:rsidRDefault="00737DC8" w:rsidP="007E2B7E">
      <w:pPr>
        <w:rPr>
          <w:color w:val="000000"/>
          <w:szCs w:val="20"/>
        </w:rPr>
      </w:pPr>
    </w:p>
    <w:p w:rsidR="00737DC8" w:rsidRPr="00EE678B" w:rsidRDefault="00737DC8" w:rsidP="007E2B7E">
      <w:pPr>
        <w:rPr>
          <w:color w:val="000000"/>
          <w:szCs w:val="20"/>
        </w:rPr>
      </w:pPr>
      <w:r w:rsidRPr="00EE678B">
        <w:rPr>
          <w:color w:val="000000"/>
          <w:szCs w:val="20"/>
        </w:rPr>
        <w:t>To accept the existing intervention as is, respond NO. The edit the intervention, respond YES. Edit as any other intervention.</w:t>
      </w:r>
    </w:p>
    <w:p w:rsidR="00737DC8" w:rsidRPr="00EE678B" w:rsidRDefault="00737DC8" w:rsidP="007E2B7E">
      <w:pPr>
        <w:rPr>
          <w:color w:val="000000"/>
          <w:szCs w:val="20"/>
        </w:rPr>
      </w:pPr>
    </w:p>
    <w:p w:rsidR="00737DC8" w:rsidRPr="00EE678B" w:rsidRDefault="00737DC8" w:rsidP="007E2B7E">
      <w:pPr>
        <w:rPr>
          <w:color w:val="000000"/>
          <w:szCs w:val="20"/>
        </w:rPr>
      </w:pPr>
      <w:r w:rsidRPr="00EE678B">
        <w:rPr>
          <w:color w:val="000000"/>
          <w:szCs w:val="20"/>
        </w:rPr>
        <w:t>To create a new intervention, respond NO.</w:t>
      </w:r>
    </w:p>
    <w:p w:rsidR="00737DC8" w:rsidRPr="00EE678B" w:rsidRDefault="00737DC8" w:rsidP="007E2B7E">
      <w:pPr>
        <w:rPr>
          <w:color w:val="000000"/>
          <w:szCs w:val="20"/>
        </w:rPr>
      </w:pPr>
    </w:p>
    <w:p w:rsidR="00737DC8" w:rsidRPr="00EE678B" w:rsidRDefault="00737DC8" w:rsidP="001F6E47">
      <w:pPr>
        <w:pStyle w:val="ScreenCapture"/>
      </w:pPr>
      <w:r w:rsidRPr="00EE678B">
        <w:t>No Allergy Assessment - Do you want to duplicate Intervention?: Yes// n  NO</w:t>
      </w:r>
    </w:p>
    <w:p w:rsidR="00737DC8" w:rsidRPr="00EE678B" w:rsidRDefault="00737DC8" w:rsidP="001F6E47">
      <w:pPr>
        <w:pStyle w:val="ScreenCapture"/>
      </w:pPr>
    </w:p>
    <w:p w:rsidR="00737DC8" w:rsidRPr="00EE678B" w:rsidRDefault="00737DC8" w:rsidP="001F6E47">
      <w:pPr>
        <w:pStyle w:val="ScreenCapture"/>
      </w:pPr>
      <w:r w:rsidRPr="00EE678B">
        <w:t>Now creating Pharmacy Intervention</w:t>
      </w:r>
    </w:p>
    <w:p w:rsidR="00737DC8" w:rsidRPr="00EE678B" w:rsidRDefault="00737DC8" w:rsidP="001F6E47">
      <w:pPr>
        <w:pStyle w:val="ScreenCapture"/>
      </w:pPr>
      <w:r w:rsidRPr="00EE678B">
        <w:t>for   325MG</w:t>
      </w:r>
    </w:p>
    <w:p w:rsidR="00737DC8" w:rsidRPr="00EE678B" w:rsidRDefault="00737DC8" w:rsidP="00603ED8">
      <w:pPr>
        <w:rPr>
          <w:color w:val="000000"/>
        </w:rPr>
      </w:pPr>
    </w:p>
    <w:p w:rsidR="00F849D3" w:rsidRPr="00EE678B" w:rsidRDefault="00F849D3" w:rsidP="00F849D3">
      <w:pPr>
        <w:rPr>
          <w:color w:val="000000"/>
          <w:szCs w:val="20"/>
        </w:rPr>
      </w:pPr>
      <w:r w:rsidRPr="00EE678B">
        <w:rPr>
          <w:color w:val="000000"/>
          <w:szCs w:val="20"/>
        </w:rPr>
        <w:t>If the user chooses to copy Provider Comments into the Patient Instructions, they will display on the end of both the Patient Instructions and the Sig.</w:t>
      </w:r>
    </w:p>
    <w:p w:rsidR="00F849D3" w:rsidRPr="00EE678B" w:rsidRDefault="00F849D3" w:rsidP="00F849D3">
      <w:pPr>
        <w:rPr>
          <w:color w:val="000000"/>
          <w:szCs w:val="20"/>
        </w:rPr>
      </w:pPr>
    </w:p>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7" name="Picture 47"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szCs w:val="20"/>
        </w:rPr>
        <w:t>If the patient has been identified as having another language preference, the Provider Comments will not be appended to the other language Sig.</w:t>
      </w:r>
    </w:p>
    <w:p w:rsidR="00F849D3" w:rsidRPr="00EE678B" w:rsidRDefault="00F849D3" w:rsidP="00F849D3">
      <w:pPr>
        <w:rPr>
          <w:color w:val="000000"/>
          <w:szCs w:val="24"/>
        </w:rPr>
      </w:pPr>
    </w:p>
    <w:p w:rsidR="00F849D3" w:rsidRPr="00EE678B" w:rsidRDefault="00F849D3" w:rsidP="00CC4B19">
      <w:pPr>
        <w:pStyle w:val="ExampleHeading"/>
      </w:pPr>
      <w:r w:rsidRPr="00EE678B">
        <w:t>Example: Finishing an Order from OERR (continued)</w:t>
      </w:r>
    </w:p>
    <w:p w:rsidR="00F849D3" w:rsidRPr="00EE678B" w:rsidRDefault="00F849D3" w:rsidP="001F6E47">
      <w:pPr>
        <w:pStyle w:val="ScreenCapture"/>
      </w:pPr>
      <w:r w:rsidRPr="00EE678B">
        <w:t>Provider Comments:</w:t>
      </w:r>
    </w:p>
    <w:p w:rsidR="00F849D3" w:rsidRPr="00EE678B" w:rsidRDefault="00F849D3" w:rsidP="001F6E47">
      <w:pPr>
        <w:pStyle w:val="ScreenCapture"/>
      </w:pPr>
      <w:r w:rsidRPr="00EE678B">
        <w:t>WITH A FULL MEAL</w:t>
      </w:r>
    </w:p>
    <w:p w:rsidR="00F849D3" w:rsidRPr="00EE678B" w:rsidRDefault="00F849D3" w:rsidP="001F6E47">
      <w:pPr>
        <w:pStyle w:val="ScreenCapture"/>
      </w:pPr>
      <w:r w:rsidRPr="00EE678B">
        <w:t xml:space="preserve">Copy Provider Comments into the Patient Instructions? No//  </w:t>
      </w:r>
      <w:r w:rsidRPr="00EE678B">
        <w:rPr>
          <w:b/>
        </w:rPr>
        <w:t>Y</w:t>
      </w:r>
      <w:r w:rsidRPr="00EE678B">
        <w:t xml:space="preserve">   YES</w:t>
      </w:r>
    </w:p>
    <w:p w:rsidR="00F849D3" w:rsidRPr="00EE678B" w:rsidRDefault="00F849D3" w:rsidP="001F6E47">
      <w:pPr>
        <w:pStyle w:val="ScreenCapture"/>
      </w:pPr>
    </w:p>
    <w:p w:rsidR="00F849D3" w:rsidRPr="00EE678B" w:rsidRDefault="00F849D3" w:rsidP="001F6E47">
      <w:pPr>
        <w:pStyle w:val="ScreenCapture"/>
      </w:pPr>
      <w:r w:rsidRPr="00EE678B">
        <w:t>(TAKE ONE TABLET BY MOUTH TWICE A DAY WITH A FULL MEAL)</w:t>
      </w:r>
    </w:p>
    <w:p w:rsidR="00F849D3" w:rsidRPr="00EE678B" w:rsidRDefault="00F849D3" w:rsidP="001F6E47">
      <w:pPr>
        <w:pStyle w:val="ScreenCapture"/>
      </w:pPr>
    </w:p>
    <w:p w:rsidR="00F849D3" w:rsidRPr="00EE678B" w:rsidRDefault="00F849D3" w:rsidP="001F6E47">
      <w:pPr>
        <w:pStyle w:val="ScreenCapture"/>
      </w:pPr>
      <w:r w:rsidRPr="00EE678B">
        <w:t>Rx # 503902            05/22/01</w:t>
      </w:r>
    </w:p>
    <w:p w:rsidR="00F849D3" w:rsidRPr="00EE678B" w:rsidRDefault="00F849D3" w:rsidP="001F6E47">
      <w:pPr>
        <w:pStyle w:val="ScreenCapture"/>
      </w:pPr>
      <w:r w:rsidRPr="00EE678B">
        <w:t>OPPATIENT16,ONE               #60</w:t>
      </w:r>
    </w:p>
    <w:p w:rsidR="00F849D3" w:rsidRPr="00EE678B" w:rsidRDefault="00F849D3" w:rsidP="001F6E47">
      <w:pPr>
        <w:pStyle w:val="ScreenCapture"/>
      </w:pPr>
      <w:r w:rsidRPr="00EE678B">
        <w:t>TAKE ONE TABLET BY MOUTH TWICE A DAY WITH A FULL MEAL</w:t>
      </w:r>
    </w:p>
    <w:p w:rsidR="00F849D3" w:rsidRPr="00EE678B" w:rsidRDefault="00F849D3" w:rsidP="001F6E47">
      <w:pPr>
        <w:pStyle w:val="ScreenCapture"/>
      </w:pPr>
    </w:p>
    <w:p w:rsidR="00F849D3" w:rsidRPr="00EE678B" w:rsidRDefault="00F849D3" w:rsidP="001F6E47">
      <w:pPr>
        <w:pStyle w:val="ScreenCapture"/>
      </w:pPr>
      <w:r w:rsidRPr="00EE678B">
        <w:t>ACETAMINOPHEN 325MG TAB</w:t>
      </w:r>
    </w:p>
    <w:p w:rsidR="00F849D3" w:rsidRPr="00EE678B" w:rsidRDefault="00F849D3" w:rsidP="001F6E47">
      <w:pPr>
        <w:pStyle w:val="ScreenCapture"/>
      </w:pPr>
      <w:r w:rsidRPr="00EE678B">
        <w:t>OPPROVIDER4,TWO           OPPHARMACIST4,THREE</w:t>
      </w:r>
    </w:p>
    <w:p w:rsidR="00F849D3" w:rsidRPr="00EE678B" w:rsidRDefault="00F849D3" w:rsidP="001F6E47">
      <w:pPr>
        <w:pStyle w:val="ScreenCapture"/>
      </w:pPr>
      <w:r w:rsidRPr="00EE678B">
        <w:t># of Refills: 3</w:t>
      </w:r>
    </w:p>
    <w:p w:rsidR="00F849D3" w:rsidRPr="00EE678B" w:rsidRDefault="00F849D3" w:rsidP="001F6E47">
      <w:pPr>
        <w:pStyle w:val="ScreenCapture"/>
      </w:pPr>
    </w:p>
    <w:p w:rsidR="00F849D3" w:rsidRPr="00EE678B" w:rsidRDefault="00F849D3" w:rsidP="001F6E47">
      <w:pPr>
        <w:pStyle w:val="ScreenCapture"/>
      </w:pPr>
      <w:r w:rsidRPr="00EE678B">
        <w:t xml:space="preserve">Are you sure you want to Accept this Order? NO// </w:t>
      </w:r>
      <w:r w:rsidRPr="00EE678B">
        <w:rPr>
          <w:b/>
        </w:rPr>
        <w:t>Y</w:t>
      </w:r>
      <w:r w:rsidRPr="00EE678B">
        <w:t xml:space="preserve">  YES</w:t>
      </w:r>
    </w:p>
    <w:p w:rsidR="00F849D3" w:rsidRPr="00EE678B" w:rsidRDefault="00F849D3" w:rsidP="002C50DD">
      <w:pPr>
        <w:rPr>
          <w:color w:val="000000"/>
          <w:szCs w:val="20"/>
        </w:rPr>
      </w:pPr>
    </w:p>
    <w:p w:rsidR="00F849D3" w:rsidRPr="00EE678B" w:rsidRDefault="00F849D3" w:rsidP="002C50DD">
      <w:pPr>
        <w:rPr>
          <w:color w:val="000000"/>
          <w:szCs w:val="20"/>
        </w:rPr>
      </w:pPr>
      <w:r w:rsidRPr="00EE678B">
        <w:rPr>
          <w:color w:val="000000"/>
          <w:szCs w:val="20"/>
        </w:rPr>
        <w:t>After an order is accepted, the user will be prompted to enter the missing information.</w:t>
      </w:r>
    </w:p>
    <w:p w:rsidR="00F849D3" w:rsidRPr="00EE678B" w:rsidRDefault="00F849D3" w:rsidP="002C50DD">
      <w:pPr>
        <w:rPr>
          <w:color w:val="000000"/>
          <w:szCs w:val="20"/>
        </w:rPr>
      </w:pPr>
    </w:p>
    <w:p w:rsidR="00F849D3" w:rsidRPr="00EE678B" w:rsidRDefault="00F849D3" w:rsidP="001F6E47">
      <w:pPr>
        <w:pStyle w:val="ScreenCapture"/>
      </w:pPr>
      <w:r w:rsidRPr="00EE678B">
        <w:t>METHOD OF PICK-UP:</w:t>
      </w:r>
    </w:p>
    <w:p w:rsidR="00F849D3" w:rsidRPr="00EE678B" w:rsidRDefault="00F849D3" w:rsidP="001F6E47">
      <w:pPr>
        <w:pStyle w:val="ScreenCapture"/>
      </w:pPr>
      <w:r w:rsidRPr="00EE678B">
        <w:t xml:space="preserve">WAS THE PATIENT COUNSELED: NO// </w:t>
      </w:r>
      <w:r w:rsidRPr="00EE678B">
        <w:rPr>
          <w:b/>
        </w:rPr>
        <w:t>Y</w:t>
      </w:r>
      <w:r w:rsidRPr="00EE678B">
        <w:t xml:space="preserve">  YES</w:t>
      </w:r>
    </w:p>
    <w:p w:rsidR="00F849D3" w:rsidRPr="00EE678B" w:rsidRDefault="00F849D3" w:rsidP="001F6E47">
      <w:pPr>
        <w:pStyle w:val="ScreenCapture"/>
      </w:pPr>
      <w:r w:rsidRPr="00EE678B">
        <w:t xml:space="preserve">WAS COUNSELING UNDERSTOOD: NO// </w:t>
      </w:r>
      <w:r w:rsidRPr="00EE678B">
        <w:rPr>
          <w:b/>
        </w:rPr>
        <w:t>Y</w:t>
      </w:r>
      <w:r w:rsidRPr="00EE678B">
        <w:t xml:space="preserve">  YES</w:t>
      </w:r>
    </w:p>
    <w:p w:rsidR="00F849D3" w:rsidRPr="00EE678B" w:rsidRDefault="00F849D3" w:rsidP="001F6E47">
      <w:pPr>
        <w:pStyle w:val="ScreenCapture"/>
      </w:pPr>
    </w:p>
    <w:p w:rsidR="00F849D3" w:rsidRPr="00EE678B" w:rsidRDefault="00F849D3" w:rsidP="001F6E47">
      <w:pPr>
        <w:pStyle w:val="ScreenCapture"/>
      </w:pPr>
      <w:r w:rsidRPr="00EE678B">
        <w:t xml:space="preserve">Do you want to enter a Progress Note? No// </w:t>
      </w:r>
      <w:r w:rsidRPr="00EE678B">
        <w:rPr>
          <w:b/>
          <w:bCs/>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pPr>
      <w:r w:rsidRPr="00EE678B">
        <w:t xml:space="preserve">       SC Percent: 20%</w:t>
      </w:r>
    </w:p>
    <w:p w:rsidR="00F849D3" w:rsidRPr="00EE678B" w:rsidRDefault="00F849D3" w:rsidP="001F6E47">
      <w:pPr>
        <w:pStyle w:val="ScreenCapture"/>
      </w:pPr>
      <w:r w:rsidRPr="00EE678B">
        <w:t xml:space="preserve">     Disabilities:</w:t>
      </w:r>
    </w:p>
    <w:p w:rsidR="00F849D3" w:rsidRPr="00EE678B" w:rsidRDefault="00F849D3" w:rsidP="001F6E47">
      <w:pPr>
        <w:pStyle w:val="ScreenCapture"/>
      </w:pPr>
      <w:r w:rsidRPr="00EE678B">
        <w:t>KNEE CONDITION                                    10% - SERVICE CONNECTED</w:t>
      </w:r>
    </w:p>
    <w:p w:rsidR="00F849D3" w:rsidRPr="00EE678B" w:rsidRDefault="00F849D3" w:rsidP="001F6E47">
      <w:pPr>
        <w:pStyle w:val="ScreenCapture"/>
      </w:pPr>
      <w:r w:rsidRPr="00EE678B">
        <w:t>TRAUMATIC ARTHRITIS                               10% - SERVICE CONNECTED</w:t>
      </w:r>
    </w:p>
    <w:p w:rsidR="00F849D3" w:rsidRPr="00EE678B" w:rsidRDefault="00F849D3" w:rsidP="001F6E47">
      <w:pPr>
        <w:pStyle w:val="ScreenCapture"/>
      </w:pPr>
      <w:r w:rsidRPr="00EE678B">
        <w:t>SEPTUM, NASAL, DEVIATION OF                        0% - SERVICE CONNECTED</w:t>
      </w:r>
    </w:p>
    <w:p w:rsidR="00F849D3" w:rsidRPr="00EE678B" w:rsidRDefault="00F849D3" w:rsidP="001F6E47">
      <w:pPr>
        <w:pStyle w:val="ScreenCapture"/>
      </w:pPr>
      <w:r w:rsidRPr="00EE678B">
        <w:t>RESIDUALS OF FOOT INJURY                           0% - SERVICE CONNECTED</w:t>
      </w:r>
    </w:p>
    <w:p w:rsidR="00F849D3" w:rsidRPr="00EE678B" w:rsidRDefault="00F849D3" w:rsidP="001F6E47">
      <w:pPr>
        <w:pStyle w:val="ScreenCapture"/>
      </w:pPr>
    </w:p>
    <w:p w:rsidR="00F849D3" w:rsidRPr="00EE678B" w:rsidRDefault="00F849D3" w:rsidP="001F6E47">
      <w:pPr>
        <w:pStyle w:val="ScreenCapture"/>
      </w:pPr>
      <w:r w:rsidRPr="00EE678B">
        <w:t>This Rx has been flagged as: SC</w:t>
      </w:r>
    </w:p>
    <w:p w:rsidR="00F849D3" w:rsidRPr="00EE678B" w:rsidRDefault="00F849D3" w:rsidP="001F6E47">
      <w:pPr>
        <w:pStyle w:val="ScreenCapture"/>
      </w:pPr>
      <w:r w:rsidRPr="00EE678B">
        <w:t xml:space="preserve">Was treatment for Service Connected condition? YES// </w:t>
      </w:r>
      <w:r w:rsidRPr="00EE678B">
        <w:rPr>
          <w:b/>
          <w:bCs/>
        </w:rPr>
        <w:t>&lt;Enter&gt;</w:t>
      </w:r>
    </w:p>
    <w:p w:rsidR="00F849D3" w:rsidRPr="00EE678B" w:rsidRDefault="00F849D3" w:rsidP="001F6E47">
      <w:pPr>
        <w:pStyle w:val="ScreenCapture"/>
      </w:pPr>
      <w:r w:rsidRPr="00EE678B">
        <w:t>Press Return to Continue:</w:t>
      </w:r>
    </w:p>
    <w:p w:rsidR="00F849D3" w:rsidRPr="00EE678B" w:rsidRDefault="00F849D3" w:rsidP="00603ED8">
      <w:pPr>
        <w:rPr>
          <w:color w:val="000000"/>
        </w:rPr>
      </w:pPr>
    </w:p>
    <w:p w:rsidR="00F849D3" w:rsidRPr="00EE678B" w:rsidRDefault="00F849D3" w:rsidP="00730493">
      <w:pPr>
        <w:pStyle w:val="ChapterHeading4"/>
      </w:pPr>
      <w:bookmarkStart w:id="5024" w:name="_Toc280701305"/>
      <w:bookmarkStart w:id="5025" w:name="_Toc299044476"/>
      <w:bookmarkStart w:id="5026" w:name="_Toc280853645"/>
      <w:bookmarkStart w:id="5027" w:name="_Toc303286212"/>
      <w:bookmarkStart w:id="5028" w:name="_Toc339962097"/>
      <w:bookmarkStart w:id="5029" w:name="_Toc339962611"/>
      <w:bookmarkStart w:id="5030" w:name="_Toc340138756"/>
      <w:bookmarkStart w:id="5031" w:name="_Toc340139027"/>
      <w:bookmarkStart w:id="5032" w:name="_Toc340139306"/>
      <w:bookmarkStart w:id="5033" w:name="_Toc340143920"/>
      <w:bookmarkStart w:id="5034" w:name="_Toc340144177"/>
      <w:bookmarkStart w:id="5035" w:name="_Toc4140493"/>
      <w:r w:rsidRPr="00EE678B">
        <w:t>Flagging and Unflagging Pending Order</w:t>
      </w:r>
      <w:bookmarkEnd w:id="5024"/>
      <w:bookmarkEnd w:id="5025"/>
      <w:bookmarkEnd w:id="5026"/>
      <w:bookmarkEnd w:id="5027"/>
      <w:r w:rsidRPr="00EE678B">
        <w:t>s</w:t>
      </w:r>
      <w:bookmarkEnd w:id="5028"/>
      <w:bookmarkEnd w:id="5029"/>
      <w:bookmarkEnd w:id="5030"/>
      <w:bookmarkEnd w:id="5031"/>
      <w:bookmarkEnd w:id="5032"/>
      <w:bookmarkEnd w:id="5033"/>
      <w:bookmarkEnd w:id="5034"/>
      <w:bookmarkEnd w:id="5035"/>
      <w:r w:rsidRPr="00EE678B">
        <w:fldChar w:fldCharType="begin"/>
      </w:r>
      <w:r w:rsidRPr="00EE678B">
        <w:instrText>XE "Flagging and Unflagging a New Pending Order"</w:instrText>
      </w:r>
      <w:r w:rsidRPr="00EE678B">
        <w:fldChar w:fldCharType="end"/>
      </w:r>
    </w:p>
    <w:p w:rsidR="00F849D3" w:rsidRPr="00EE678B" w:rsidRDefault="00F849D3" w:rsidP="00F849D3">
      <w:pPr>
        <w:rPr>
          <w:color w:val="000000"/>
        </w:rPr>
      </w:pPr>
    </w:p>
    <w:p w:rsidR="00F849D3" w:rsidRPr="00EE678B" w:rsidRDefault="00F849D3" w:rsidP="00F849D3">
      <w:r w:rsidRPr="00EE678B">
        <w:rPr>
          <w:color w:val="000000"/>
        </w:rPr>
        <w:t xml:space="preserve">Flagging a pending order allows you to prevent an order from being processed and attach a note known as a flag to the pending order. </w:t>
      </w:r>
      <w:r w:rsidRPr="00EE678B">
        <w:t>Flag/Unflag functionality is only available for Pending new orders and Pending renewals; only holders of the PSORPH security key can flag or unflag an order.</w:t>
      </w:r>
    </w:p>
    <w:p w:rsidR="00F849D3" w:rsidRPr="00EE678B" w:rsidRDefault="00F849D3" w:rsidP="00F849D3">
      <w:pPr>
        <w:rPr>
          <w:color w:val="000000"/>
        </w:rPr>
      </w:pPr>
    </w:p>
    <w:p w:rsidR="00F849D3" w:rsidRPr="00EE678B" w:rsidRDefault="00F849D3" w:rsidP="00F849D3">
      <w:pPr>
        <w:rPr>
          <w:color w:val="000000"/>
        </w:rPr>
      </w:pPr>
      <w:r w:rsidRPr="00EE678B">
        <w:rPr>
          <w:color w:val="000000"/>
        </w:rPr>
        <w:t xml:space="preserve">Flagged orders will not be processed. When you have flagged orders to process from the </w:t>
      </w:r>
      <w:r w:rsidRPr="00EE678B">
        <w:rPr>
          <w:i/>
          <w:color w:val="000000"/>
        </w:rPr>
        <w:t xml:space="preserve">Complete Orders from OERR </w:t>
      </w:r>
      <w:r w:rsidRPr="00EE678B">
        <w:rPr>
          <w:color w:val="000000"/>
        </w:rPr>
        <w:t xml:space="preserve">option, you should enter </w:t>
      </w:r>
      <w:r w:rsidRPr="00EE678B">
        <w:rPr>
          <w:b/>
          <w:color w:val="000000"/>
        </w:rPr>
        <w:t>FL</w:t>
      </w:r>
      <w:r w:rsidRPr="00EE678B">
        <w:rPr>
          <w:color w:val="000000"/>
        </w:rPr>
        <w:t xml:space="preserve"> at the “Select By” prompt (shown in the following example). This ensures you will view all patients with flagged pending orders, allowing you to address their flagged orders; however, if you know which patients have flagged orders, you can access the flagged orders through the Medication Profile.</w:t>
      </w:r>
    </w:p>
    <w:p w:rsidR="00F849D3" w:rsidRPr="00EE678B" w:rsidRDefault="00F849D3" w:rsidP="00F849D3">
      <w:pPr>
        <w:rPr>
          <w:color w:val="000000"/>
        </w:rPr>
      </w:pPr>
    </w:p>
    <w:p w:rsidR="00F849D3" w:rsidRPr="00EE678B" w:rsidRDefault="00F849D3" w:rsidP="00F849D3">
      <w:pPr>
        <w:rPr>
          <w:color w:val="000000"/>
        </w:rPr>
      </w:pPr>
      <w:r w:rsidRPr="00EE678B">
        <w:rPr>
          <w:color w:val="000000"/>
        </w:rPr>
        <w:t xml:space="preserve">The following provides examples of how to flag and unflag pending orders from a medication profile within the </w:t>
      </w:r>
      <w:r w:rsidRPr="00EE678B">
        <w:rPr>
          <w:i/>
          <w:color w:val="000000"/>
        </w:rPr>
        <w:t xml:space="preserve">Complete Orders from OERR </w:t>
      </w:r>
      <w:r w:rsidRPr="00EE678B">
        <w:rPr>
          <w:color w:val="000000"/>
        </w:rPr>
        <w:t>option.</w:t>
      </w:r>
    </w:p>
    <w:p w:rsidR="00F849D3" w:rsidRPr="00EE678B" w:rsidRDefault="00F849D3" w:rsidP="00F849D3">
      <w:pPr>
        <w:rPr>
          <w:color w:val="000000"/>
          <w:szCs w:val="20"/>
        </w:rPr>
      </w:pPr>
    </w:p>
    <w:p w:rsidR="00F849D3" w:rsidRPr="00EE678B" w:rsidRDefault="00F849D3" w:rsidP="00CC4B19">
      <w:pPr>
        <w:pStyle w:val="ExampleHeading"/>
      </w:pPr>
      <w:r w:rsidRPr="00EE678B">
        <w:t>Example: Finishing an Order from OERR</w:t>
      </w:r>
    </w:p>
    <w:p w:rsidR="00F849D3" w:rsidRPr="00EE678B" w:rsidRDefault="00F849D3" w:rsidP="001F6E47">
      <w:pPr>
        <w:pStyle w:val="ScreenCapture"/>
      </w:pPr>
      <w:r w:rsidRPr="00EE678B">
        <w:t xml:space="preserve">Select Outpatient Pharmacy Manager Option: </w:t>
      </w:r>
      <w:r w:rsidRPr="00EE678B">
        <w:rPr>
          <w:b/>
        </w:rPr>
        <w:t>RX</w:t>
      </w:r>
      <w:r w:rsidRPr="00EE678B">
        <w:t xml:space="preserve"> (Prescriptions)</w:t>
      </w:r>
    </w:p>
    <w:p w:rsidR="00F849D3" w:rsidRPr="00EE678B" w:rsidRDefault="00F849D3" w:rsidP="001F6E47">
      <w:pPr>
        <w:pStyle w:val="ScreenCapture"/>
      </w:pPr>
    </w:p>
    <w:p w:rsidR="00F849D3" w:rsidRPr="00EE678B" w:rsidRDefault="00F849D3" w:rsidP="001F6E47">
      <w:pPr>
        <w:pStyle w:val="ScreenCapture"/>
      </w:pPr>
      <w:r w:rsidRPr="00EE678B">
        <w:t xml:space="preserve">          Orders to be completed for all divisions: 16</w:t>
      </w:r>
    </w:p>
    <w:p w:rsidR="00F849D3" w:rsidRPr="00EE678B" w:rsidRDefault="00F849D3" w:rsidP="001F6E47">
      <w:pPr>
        <w:pStyle w:val="ScreenCapture"/>
      </w:pPr>
    </w:p>
    <w:p w:rsidR="00F849D3" w:rsidRPr="00EE678B" w:rsidRDefault="00F849D3" w:rsidP="001F6E47">
      <w:pPr>
        <w:pStyle w:val="ScreenCapture"/>
      </w:pPr>
      <w:r w:rsidRPr="00EE678B">
        <w:t xml:space="preserve">Do you want an Order Summary? No//   </w:t>
      </w:r>
      <w:r w:rsidRPr="00EE678B">
        <w:rPr>
          <w:b/>
          <w:color w:val="000000"/>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rPr>
          <w:rFonts w:eastAsia="MS Mincho"/>
        </w:rPr>
      </w:pPr>
      <w:r w:rsidRPr="00EE678B">
        <w:rPr>
          <w:rFonts w:eastAsia="MS Mincho"/>
        </w:rPr>
        <w:t xml:space="preserve">          Patient Prescription Processing</w:t>
      </w:r>
    </w:p>
    <w:p w:rsidR="00F849D3" w:rsidRPr="00EE678B" w:rsidRDefault="00F849D3" w:rsidP="001F6E47">
      <w:pPr>
        <w:pStyle w:val="ScreenCapture"/>
        <w:rPr>
          <w:rFonts w:eastAsia="MS Mincho"/>
        </w:rPr>
      </w:pPr>
      <w:r w:rsidRPr="00EE678B">
        <w:rPr>
          <w:rFonts w:eastAsia="MS Mincho"/>
        </w:rPr>
        <w:t xml:space="preserve">          Barcode Rx Menu ...</w:t>
      </w:r>
    </w:p>
    <w:p w:rsidR="00F849D3" w:rsidRPr="00EE678B" w:rsidRDefault="00F849D3" w:rsidP="001F6E47">
      <w:pPr>
        <w:pStyle w:val="ScreenCapture"/>
        <w:rPr>
          <w:rFonts w:eastAsia="MS Mincho"/>
        </w:rPr>
      </w:pPr>
      <w:r w:rsidRPr="00EE678B">
        <w:rPr>
          <w:rFonts w:eastAsia="MS Mincho"/>
        </w:rPr>
        <w:t xml:space="preserve">          Complete Orders from OERR</w:t>
      </w:r>
    </w:p>
    <w:p w:rsidR="00F849D3" w:rsidRPr="00EE678B" w:rsidRDefault="00F849D3" w:rsidP="001F6E47">
      <w:pPr>
        <w:pStyle w:val="ScreenCapture"/>
        <w:rPr>
          <w:rFonts w:eastAsia="MS Mincho"/>
        </w:rPr>
      </w:pPr>
      <w:r w:rsidRPr="00EE678B">
        <w:rPr>
          <w:rFonts w:eastAsia="MS Mincho"/>
        </w:rPr>
        <w:t xml:space="preserve">          Discontinue Prescription(s)</w:t>
      </w:r>
    </w:p>
    <w:p w:rsidR="00F849D3" w:rsidRPr="00EE678B" w:rsidRDefault="00F849D3" w:rsidP="001F6E47">
      <w:pPr>
        <w:pStyle w:val="ScreenCapture"/>
        <w:rPr>
          <w:rFonts w:eastAsia="MS Mincho"/>
        </w:rPr>
      </w:pPr>
      <w:r w:rsidRPr="00EE678B">
        <w:rPr>
          <w:rFonts w:eastAsia="MS Mincho"/>
        </w:rPr>
        <w:t xml:space="preserve">          Edit Prescriptions</w:t>
      </w:r>
    </w:p>
    <w:p w:rsidR="00F849D3" w:rsidRPr="00EE678B" w:rsidRDefault="00F849D3" w:rsidP="001F6E47">
      <w:pPr>
        <w:pStyle w:val="ScreenCapture"/>
        <w:rPr>
          <w:rFonts w:eastAsia="MS Mincho"/>
        </w:rPr>
      </w:pPr>
      <w:r w:rsidRPr="00EE678B">
        <w:rPr>
          <w:rFonts w:eastAsia="MS Mincho"/>
        </w:rPr>
        <w:tab/>
        <w:t xml:space="preserve">   ePharmacy Menu...          </w:t>
      </w:r>
    </w:p>
    <w:p w:rsidR="00F849D3" w:rsidRPr="00EE678B" w:rsidRDefault="00F849D3" w:rsidP="001F6E47">
      <w:pPr>
        <w:pStyle w:val="ScreenCapture"/>
        <w:rPr>
          <w:rFonts w:eastAsia="MS Mincho"/>
        </w:rPr>
      </w:pPr>
      <w:r w:rsidRPr="00EE678B">
        <w:rPr>
          <w:rFonts w:eastAsia="MS Mincho"/>
        </w:rPr>
        <w:tab/>
        <w:t xml:space="preserve">   List One Patient's Archived Rx's</w:t>
      </w:r>
    </w:p>
    <w:p w:rsidR="00F849D3" w:rsidRPr="00EE678B" w:rsidRDefault="00F849D3" w:rsidP="001F6E47">
      <w:pPr>
        <w:pStyle w:val="ScreenCapture"/>
        <w:rPr>
          <w:rFonts w:eastAsia="MS Mincho"/>
        </w:rPr>
      </w:pPr>
      <w:r w:rsidRPr="00EE678B">
        <w:rPr>
          <w:rFonts w:eastAsia="MS Mincho"/>
        </w:rPr>
        <w:t xml:space="preserve">   Manual Print of Multi-Rx Forms</w:t>
      </w:r>
    </w:p>
    <w:p w:rsidR="00F849D3" w:rsidRPr="00EE678B" w:rsidRDefault="00F849D3" w:rsidP="001F6E47">
      <w:pPr>
        <w:pStyle w:val="ScreenCapture"/>
        <w:rPr>
          <w:rFonts w:eastAsia="MS Mincho"/>
        </w:rPr>
      </w:pPr>
      <w:r w:rsidRPr="00EE678B">
        <w:rPr>
          <w:rFonts w:eastAsia="MS Mincho"/>
        </w:rPr>
        <w:t xml:space="preserve">          Reprint an Outpatient Rx Label</w:t>
      </w:r>
    </w:p>
    <w:p w:rsidR="00F849D3" w:rsidRPr="00EE678B" w:rsidRDefault="00F849D3" w:rsidP="001F6E47">
      <w:pPr>
        <w:pStyle w:val="ScreenCapture"/>
        <w:rPr>
          <w:rFonts w:eastAsia="MS Mincho"/>
        </w:rPr>
      </w:pPr>
      <w:r w:rsidRPr="00EE678B">
        <w:rPr>
          <w:rFonts w:eastAsia="MS Mincho"/>
        </w:rPr>
        <w:tab/>
        <w:t xml:space="preserve">   Signature Log Reprint          </w:t>
      </w:r>
    </w:p>
    <w:p w:rsidR="00F849D3" w:rsidRPr="00EE678B" w:rsidRDefault="00F849D3" w:rsidP="001F6E47">
      <w:pPr>
        <w:pStyle w:val="ScreenCapture"/>
        <w:rPr>
          <w:rFonts w:eastAsia="MS Mincho"/>
        </w:rPr>
      </w:pPr>
      <w:r w:rsidRPr="00EE678B">
        <w:rPr>
          <w:rFonts w:eastAsia="MS Mincho"/>
        </w:rPr>
        <w:t xml:space="preserve">   View Prescriptions</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Select Rx (Prescriptions) Option: </w:t>
      </w:r>
      <w:r w:rsidRPr="00EE678B">
        <w:rPr>
          <w:rFonts w:eastAsia="MS Mincho"/>
          <w:b/>
        </w:rPr>
        <w:t>COMP</w:t>
      </w:r>
      <w:r w:rsidRPr="00EE678B">
        <w:rPr>
          <w:rFonts w:eastAsia="MS Mincho"/>
        </w:rPr>
        <w:t>lete Orders from OERR</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There are multiple Institutions associated with this Outpatient Site for</w:t>
      </w:r>
    </w:p>
    <w:p w:rsidR="00F849D3" w:rsidRPr="00EE678B" w:rsidRDefault="00F849D3" w:rsidP="001F6E47">
      <w:pPr>
        <w:pStyle w:val="ScreenCapture"/>
        <w:rPr>
          <w:rFonts w:eastAsia="MS Mincho"/>
        </w:rPr>
      </w:pPr>
      <w:r w:rsidRPr="00EE678B">
        <w:rPr>
          <w:rFonts w:eastAsia="MS Mincho"/>
        </w:rPr>
        <w:t>finishing orders entered through CPRS. Select the Institution for which to</w:t>
      </w:r>
    </w:p>
    <w:p w:rsidR="00F849D3" w:rsidRPr="00EE678B" w:rsidRDefault="00F849D3" w:rsidP="001F6E47">
      <w:pPr>
        <w:pStyle w:val="ScreenCapture"/>
        <w:rPr>
          <w:rFonts w:eastAsia="MS Mincho"/>
        </w:rPr>
      </w:pPr>
      <w:r w:rsidRPr="00EE678B">
        <w:rPr>
          <w:rFonts w:eastAsia="MS Mincho"/>
        </w:rPr>
        <w:t>finish orders from.  Enter '?' to see all choices.</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Select CPRS ORDERING INSTITUTION: ALBANY//   </w:t>
      </w:r>
      <w:r w:rsidRPr="00EE678B">
        <w:rPr>
          <w:rFonts w:eastAsia="MS Mincho"/>
          <w:b/>
          <w:bCs/>
        </w:rPr>
        <w:t>&lt;Enter&gt;</w:t>
      </w:r>
      <w:r w:rsidRPr="00EE678B">
        <w:rPr>
          <w:rFonts w:eastAsia="MS Mincho"/>
        </w:rPr>
        <w:t xml:space="preserve">   NY  VAMC  500  </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You have selected ALBANY.</w:t>
      </w:r>
    </w:p>
    <w:p w:rsidR="00F849D3" w:rsidRPr="00EE678B" w:rsidRDefault="00F849D3" w:rsidP="001F6E47">
      <w:pPr>
        <w:pStyle w:val="ScreenCapture"/>
        <w:rPr>
          <w:rFonts w:eastAsia="MS Mincho"/>
        </w:rPr>
      </w:pPr>
      <w:r w:rsidRPr="00EE678B">
        <w:rPr>
          <w:rFonts w:eastAsia="MS Mincho"/>
        </w:rPr>
        <w:t>After completing these orders, you may re-enter this option and select again.</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rPr>
      </w:pPr>
      <w:r w:rsidRPr="00EE678B">
        <w:rPr>
          <w:rFonts w:eastAsia="MS Mincho"/>
        </w:rPr>
        <w:t xml:space="preserve">      </w:t>
      </w:r>
      <w:r w:rsidRPr="00EE678B">
        <w:rPr>
          <w:rFonts w:eastAsia="MS Mincho"/>
          <w:shd w:val="clear" w:color="auto" w:fill="000000"/>
        </w:rPr>
        <w:t>&lt;There are 3 flagged orders for ALBANY&gt;</w:t>
      </w:r>
    </w:p>
    <w:p w:rsidR="00F849D3" w:rsidRPr="00EE678B" w:rsidRDefault="00F849D3" w:rsidP="001F6E47">
      <w:pPr>
        <w:pStyle w:val="ScreenCapture"/>
        <w:rPr>
          <w:rFonts w:eastAsia="MS Mincho"/>
        </w:rPr>
      </w:pPr>
    </w:p>
    <w:p w:rsidR="00F849D3" w:rsidRPr="00EE678B" w:rsidRDefault="00F849D3" w:rsidP="001F6E47">
      <w:pPr>
        <w:pStyle w:val="ScreenCapture"/>
        <w:rPr>
          <w:rFonts w:eastAsia="MS Mincho"/>
          <w:b/>
          <w:bCs/>
        </w:rPr>
      </w:pPr>
      <w:r w:rsidRPr="00EE678B">
        <w:rPr>
          <w:rFonts w:eastAsia="MS Mincho"/>
        </w:rPr>
        <w:t xml:space="preserve">Select By: (PA/RT/PR/CL/FL/CS/E): PATIENT// </w:t>
      </w:r>
      <w:r w:rsidRPr="00EE678B">
        <w:rPr>
          <w:rFonts w:eastAsia="MS Mincho"/>
          <w:b/>
        </w:rPr>
        <w:t>FL</w:t>
      </w:r>
      <w:r w:rsidRPr="00EE678B">
        <w:rPr>
          <w:rFonts w:eastAsia="MS Mincho"/>
        </w:rPr>
        <w:t xml:space="preserve"> </w:t>
      </w:r>
      <w:r w:rsidRPr="00EE678B">
        <w:rPr>
          <w:rFonts w:eastAsia="MS Mincho"/>
          <w:b/>
          <w:bCs/>
        </w:rPr>
        <w:t>&lt;Enter&gt;</w:t>
      </w:r>
    </w:p>
    <w:p w:rsidR="00F849D3" w:rsidRPr="00EE678B" w:rsidRDefault="00F849D3" w:rsidP="001F6E47">
      <w:pPr>
        <w:pStyle w:val="ScreenCapture"/>
        <w:rPr>
          <w:rFonts w:eastAsia="MS Mincho"/>
        </w:rPr>
      </w:pPr>
    </w:p>
    <w:p w:rsidR="00F849D3" w:rsidRPr="00EE678B" w:rsidRDefault="00F849D3" w:rsidP="001F6E47">
      <w:pPr>
        <w:pStyle w:val="ScreenCapture"/>
      </w:pPr>
      <w:r w:rsidRPr="00EE678B">
        <w:rPr>
          <w:rFonts w:eastAsia="MS Mincho"/>
        </w:rPr>
        <w:t xml:space="preserve">Do you want to see Medication Profile? Yes// </w:t>
      </w:r>
      <w:r w:rsidRPr="00EE678B">
        <w:rPr>
          <w:rFonts w:eastAsia="MS Mincho"/>
          <w:b/>
        </w:rPr>
        <w:t>&lt;Enter&gt;</w:t>
      </w:r>
    </w:p>
    <w:p w:rsidR="00F849D3" w:rsidRPr="00EE678B" w:rsidRDefault="00F849D3" w:rsidP="005F43EA"/>
    <w:p w:rsidR="00F849D3" w:rsidRPr="00EE678B" w:rsidRDefault="00F849D3" w:rsidP="00F849D3">
      <w:pPr>
        <w:rPr>
          <w:color w:val="000000"/>
          <w:szCs w:val="20"/>
        </w:rPr>
      </w:pPr>
      <w:r w:rsidRPr="00EE678B">
        <w:rPr>
          <w:color w:val="000000"/>
          <w:szCs w:val="20"/>
        </w:rPr>
        <w:t>After answering the “Medication Profile” prompt, a warning displays if no allergy assessment has been made. The patient’s eligibility and RX patient status also displays.</w:t>
      </w:r>
    </w:p>
    <w:p w:rsidR="00F849D3" w:rsidRPr="00EE678B" w:rsidRDefault="00F849D3" w:rsidP="00F849D3">
      <w:pPr>
        <w:rPr>
          <w:color w:val="000000"/>
          <w:szCs w:val="20"/>
        </w:rPr>
      </w:pPr>
    </w:p>
    <w:p w:rsidR="00F849D3" w:rsidRPr="00EE678B" w:rsidRDefault="00F849D3" w:rsidP="001F6E47">
      <w:pPr>
        <w:pStyle w:val="ScreenCapture"/>
      </w:pPr>
      <w:r w:rsidRPr="00EE678B">
        <w:t xml:space="preserve">  OPPATIENT16,ONE        4-3-41    000246802 </w:t>
      </w:r>
    </w:p>
    <w:p w:rsidR="00F849D3" w:rsidRPr="00EE678B" w:rsidRDefault="00F849D3" w:rsidP="001F6E47">
      <w:pPr>
        <w:pStyle w:val="ScreenCapture"/>
      </w:pPr>
      <w:r w:rsidRPr="00EE678B">
        <w:t xml:space="preserve">  YES     SC VETERAN    </w:t>
      </w:r>
    </w:p>
    <w:p w:rsidR="00F849D3" w:rsidRPr="00EE678B" w:rsidRDefault="00F849D3" w:rsidP="001F6E47">
      <w:pPr>
        <w:pStyle w:val="ScreenCapture"/>
      </w:pPr>
      <w:r w:rsidRPr="00EE678B">
        <w:t xml:space="preserve">     No Allergy Assessment!</w:t>
      </w:r>
    </w:p>
    <w:p w:rsidR="00F849D3" w:rsidRPr="00EE678B" w:rsidRDefault="00F849D3" w:rsidP="001F6E47">
      <w:pPr>
        <w:pStyle w:val="ScreenCapture"/>
      </w:pPr>
    </w:p>
    <w:p w:rsidR="00F849D3" w:rsidRPr="00EE678B" w:rsidRDefault="00F849D3" w:rsidP="001F6E47">
      <w:pPr>
        <w:pStyle w:val="ScreenCapture"/>
      </w:pPr>
      <w:r w:rsidRPr="00EE678B">
        <w:t xml:space="preserve">Press Return to continue: </w:t>
      </w:r>
      <w:r w:rsidRPr="00EE678B">
        <w:rPr>
          <w:b/>
        </w:rPr>
        <w:t>&lt;Enter&gt;</w:t>
      </w:r>
    </w:p>
    <w:p w:rsidR="00F849D3" w:rsidRPr="00EE678B" w:rsidRDefault="00F849D3" w:rsidP="001F6E47">
      <w:pPr>
        <w:pStyle w:val="ScreenCapture"/>
      </w:pPr>
      <w:r w:rsidRPr="00EE678B">
        <w:t xml:space="preserve">Eligibility: SC  </w:t>
      </w:r>
    </w:p>
    <w:p w:rsidR="00F849D3" w:rsidRPr="00EE678B" w:rsidRDefault="00F849D3" w:rsidP="001F6E47">
      <w:pPr>
        <w:pStyle w:val="ScreenCapture"/>
        <w:rPr>
          <w:b/>
        </w:rPr>
      </w:pPr>
      <w:r w:rsidRPr="00EE678B">
        <w:t xml:space="preserve">RX PATIENT STATUS: SERVICE CONNECTED// </w:t>
      </w:r>
      <w:r w:rsidRPr="00EE678B">
        <w:rPr>
          <w:b/>
        </w:rPr>
        <w:t>&lt;Enter&gt;</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If a pending order is flagged, the row number is highlighted on the Medication Profile screen (shown in the following example). Select the order to view the flag or to flag the new pending order.</w:t>
      </w:r>
    </w:p>
    <w:p w:rsidR="00F849D3" w:rsidRPr="00EE678B" w:rsidRDefault="00F849D3" w:rsidP="00F849D3">
      <w:pPr>
        <w:rPr>
          <w:color w:val="000000"/>
          <w:szCs w:val="20"/>
        </w:rPr>
      </w:pPr>
    </w:p>
    <w:p w:rsidR="00F849D3" w:rsidRPr="00EE678B" w:rsidRDefault="00F849D3" w:rsidP="00CC4B19">
      <w:pPr>
        <w:pStyle w:val="ExampleHeading"/>
      </w:pPr>
      <w:bookmarkStart w:id="5036" w:name="Page_295"/>
      <w:bookmarkStart w:id="5037" w:name="Page_294"/>
      <w:bookmarkEnd w:id="5036"/>
      <w:bookmarkEnd w:id="5037"/>
      <w:r w:rsidRPr="00EE678B">
        <w:t>Example: A Flagged Pending Order</w:t>
      </w:r>
    </w:p>
    <w:p w:rsidR="00F849D3" w:rsidRPr="00EE678B" w:rsidRDefault="00F849D3" w:rsidP="007C44A7">
      <w:pPr>
        <w:pStyle w:val="ScreenCapture"/>
        <w:keepNext/>
      </w:pPr>
      <w:r w:rsidRPr="00EE678B">
        <w:t xml:space="preserve">Medication Profile            Mar 13, 2008@16:31:24          Page:    1 of    1 </w:t>
      </w:r>
    </w:p>
    <w:p w:rsidR="00F849D3" w:rsidRPr="00EE678B" w:rsidRDefault="00F849D3" w:rsidP="007C44A7">
      <w:pPr>
        <w:pStyle w:val="ScreenCapture"/>
        <w:keepNext/>
      </w:pPr>
      <w:r w:rsidRPr="00EE678B">
        <w:t xml:space="preserve">OPPATIENT16,ONE                                  </w:t>
      </w:r>
      <w:r w:rsidRPr="00EE678B">
        <w:rPr>
          <w:color w:val="FFFFFF"/>
          <w:shd w:val="solid" w:color="auto" w:fill="0C0C0C"/>
        </w:rPr>
        <w:t>&lt;NO ALLERGY ASSESSMENT&gt;</w:t>
      </w:r>
      <w:r w:rsidRPr="00EE678B">
        <w:t xml:space="preserve"> </w:t>
      </w:r>
    </w:p>
    <w:p w:rsidR="00F849D3" w:rsidRPr="00EE678B" w:rsidRDefault="00F849D3" w:rsidP="001F6E47">
      <w:pPr>
        <w:pStyle w:val="ScreenCapture"/>
      </w:pPr>
      <w:r w:rsidRPr="00EE678B">
        <w:rPr>
          <w:iCs/>
        </w:rPr>
        <w:t xml:space="preserve">  </w:t>
      </w:r>
      <w:r w:rsidRPr="00EE678B">
        <w:t>PID: 000-24-6802                                 Ht(cm): 177.80 (02/08/2007)</w:t>
      </w:r>
    </w:p>
    <w:p w:rsidR="00F849D3" w:rsidRPr="00EE678B" w:rsidRDefault="00F849D3" w:rsidP="001F6E47">
      <w:pPr>
        <w:pStyle w:val="ScreenCapture"/>
      </w:pPr>
      <w:r w:rsidRPr="00EE678B">
        <w:t xml:space="preserve">  DOB: APR 3,1941 (66)                             Wt(kg): 90.45 (02/08/2007)</w:t>
      </w:r>
    </w:p>
    <w:p w:rsidR="00F849D3" w:rsidRPr="00EE678B" w:rsidRDefault="00F849D3" w:rsidP="001F6E47">
      <w:pPr>
        <w:pStyle w:val="ScreenCapture"/>
      </w:pPr>
      <w:r w:rsidRPr="00EE678B">
        <w:t xml:space="preserve">  SEX: MALE                            </w:t>
      </w:r>
    </w:p>
    <w:p w:rsidR="00F849D3" w:rsidRPr="00EE678B" w:rsidRDefault="00F849D3" w:rsidP="001F6E47">
      <w:pPr>
        <w:pStyle w:val="ScreenCapture"/>
      </w:pPr>
      <w:r w:rsidRPr="00EE678B">
        <w:t xml:space="preserve"> CrCL: &lt;Not Found&gt;</w:t>
      </w:r>
      <w:r w:rsidR="008D761B">
        <w:rPr>
          <w:lang w:val="en-US"/>
        </w:rPr>
        <w:t xml:space="preserve"> </w:t>
      </w:r>
      <w:r w:rsidR="008D761B" w:rsidRPr="00E97BFB">
        <w:rPr>
          <w:rFonts w:cs="Courier New"/>
        </w:rPr>
        <w:t>(CREAT: Not Found)</w:t>
      </w:r>
      <w:r w:rsidR="008D761B">
        <w:rPr>
          <w:rFonts w:cs="Courier New"/>
          <w:lang w:val="en-US"/>
        </w:rPr>
        <w:t xml:space="preserve">            </w:t>
      </w:r>
      <w:r w:rsidRPr="00EE678B">
        <w:t>BSA (m2): 2.08</w:t>
      </w:r>
    </w:p>
    <w:p w:rsidR="00F849D3" w:rsidRPr="00EE678B" w:rsidRDefault="00F849D3" w:rsidP="001F6E47">
      <w:pPr>
        <w:pStyle w:val="ScreenCapture"/>
      </w:pPr>
      <w:r w:rsidRPr="00EE678B">
        <w:t xml:space="preserve">                                                            ISSUE  LAST REF DAY</w:t>
      </w:r>
    </w:p>
    <w:p w:rsidR="00F849D3" w:rsidRPr="00EE678B" w:rsidRDefault="00F849D3" w:rsidP="001F6E47">
      <w:pPr>
        <w:pStyle w:val="ScreenCapture"/>
      </w:pPr>
      <w:r w:rsidRPr="00EE678B">
        <w:t xml:space="preserve"> #  RX #         DRUG                                QTY ST  DATE  FILL REM SUP</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t>------------------------------------ACTIVE-------------------------------------</w:t>
      </w:r>
    </w:p>
    <w:p w:rsidR="00F849D3" w:rsidRPr="00EE678B" w:rsidRDefault="00F849D3" w:rsidP="001F6E47">
      <w:pPr>
        <w:pStyle w:val="ScreenCapture"/>
      </w:pPr>
      <w:r w:rsidRPr="00EE678B">
        <w:t xml:space="preserve"> 1 100002518     PENICILLAMINE 250MG TAB               31 A  02-29 02-29  5  31</w:t>
      </w:r>
    </w:p>
    <w:p w:rsidR="00F849D3" w:rsidRPr="00EE678B" w:rsidRDefault="00F849D3" w:rsidP="001F6E47">
      <w:pPr>
        <w:pStyle w:val="ScreenCapture"/>
      </w:pPr>
      <w:r w:rsidRPr="00EE678B">
        <w:t>------------------------------------PENDING------------------------------------</w:t>
      </w:r>
    </w:p>
    <w:p w:rsidR="00F849D3" w:rsidRPr="00EE678B" w:rsidRDefault="00F849D3" w:rsidP="001F6E47">
      <w:pPr>
        <w:pStyle w:val="ScreenCapture"/>
      </w:pPr>
      <w:r w:rsidRPr="00EE678B">
        <w:rPr>
          <w:color w:val="FFFFFF"/>
          <w:shd w:val="solid" w:color="auto" w:fill="0C0C0C"/>
        </w:rPr>
        <w:t xml:space="preserve"> 2</w:t>
      </w:r>
      <w:r w:rsidRPr="00EE678B">
        <w:t xml:space="preserve"> ACETAMINOPHEN 500MG TAB                QTY: 60          ISDT: 03-13  REF:  3 </w:t>
      </w:r>
    </w:p>
    <w:p w:rsidR="00F849D3" w:rsidRPr="00EE678B" w:rsidRDefault="00F849D3" w:rsidP="001F6E47">
      <w:pPr>
        <w:pStyle w:val="ScreenCapture"/>
      </w:pPr>
      <w:r w:rsidRPr="00EE678B">
        <w:rPr>
          <w:shd w:val="pct5" w:color="auto" w:fill="auto"/>
        </w:rPr>
        <w:t xml:space="preserve">          Enter ?? for more actions</w:t>
      </w:r>
      <w:r w:rsidRPr="00EE678B">
        <w:rPr>
          <w:shd w:val="clear" w:color="auto" w:fill="E6E6E6"/>
        </w:rPr>
        <w:t xml:space="preserve">                                             </w:t>
      </w:r>
    </w:p>
    <w:p w:rsidR="00F849D3" w:rsidRPr="00EE678B" w:rsidRDefault="00F849D3" w:rsidP="001F6E47">
      <w:pPr>
        <w:pStyle w:val="ScreenCapture"/>
      </w:pPr>
      <w:r w:rsidRPr="00EE678B">
        <w:t>PU  Patient Record Update               NO  New Order</w:t>
      </w:r>
    </w:p>
    <w:p w:rsidR="00F849D3" w:rsidRPr="00EE678B" w:rsidRDefault="00F849D3" w:rsidP="001F6E47">
      <w:pPr>
        <w:pStyle w:val="ScreenCapture"/>
      </w:pPr>
      <w:r w:rsidRPr="00EE678B">
        <w:t>PI  Patient Information                 SO  Select Order</w:t>
      </w:r>
    </w:p>
    <w:p w:rsidR="00F849D3" w:rsidRPr="00EE678B" w:rsidRDefault="00F849D3" w:rsidP="001F6E47">
      <w:pPr>
        <w:pStyle w:val="ScreenCapture"/>
      </w:pPr>
      <w:r w:rsidRPr="00EE678B">
        <w:t xml:space="preserve">Select Action: Quit// </w:t>
      </w:r>
      <w:r w:rsidRPr="00EE678B">
        <w:rPr>
          <w:b/>
        </w:rPr>
        <w:t xml:space="preserve">SO </w:t>
      </w:r>
      <w:r w:rsidRPr="00EE678B">
        <w:t>Select Order</w:t>
      </w:r>
    </w:p>
    <w:p w:rsidR="00F849D3" w:rsidRPr="00EE678B" w:rsidRDefault="00F849D3" w:rsidP="001F6E47">
      <w:pPr>
        <w:pStyle w:val="ScreenCapture"/>
      </w:pPr>
      <w:r w:rsidRPr="00EE678B">
        <w:t xml:space="preserve">Select Orders by number: (1-2): </w:t>
      </w:r>
      <w:r w:rsidRPr="00EE678B">
        <w:rPr>
          <w:b/>
        </w:rPr>
        <w:t>2</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 xml:space="preserve">From the Pending OP Orders screen, you can flag and unflag an order, as well as view the flagged reason. To flag the order, enter </w:t>
      </w:r>
      <w:r w:rsidRPr="00EE678B">
        <w:rPr>
          <w:rFonts w:ascii="Courier New" w:hAnsi="Courier New" w:cs="Courier New"/>
          <w:b/>
          <w:color w:val="000000"/>
          <w:sz w:val="20"/>
          <w:szCs w:val="20"/>
        </w:rPr>
        <w:t>FL</w:t>
      </w:r>
      <w:r w:rsidRPr="00EE678B">
        <w:rPr>
          <w:color w:val="000000"/>
          <w:szCs w:val="20"/>
        </w:rPr>
        <w:t xml:space="preserve"> and then enter a “REASON FOR FLAG”, alert the proper individual that the flag has been added, and the flagging process is complete.</w:t>
      </w:r>
    </w:p>
    <w:p w:rsidR="00F849D3" w:rsidRPr="00EE678B" w:rsidRDefault="00F849D3" w:rsidP="00F849D3">
      <w:pPr>
        <w:ind w:left="1051" w:hanging="1051"/>
        <w:rPr>
          <w:rFonts w:ascii="Times New Roman Bold" w:hAnsi="Times New Roman Bold"/>
          <w:b/>
          <w:bCs/>
          <w:color w:val="000000"/>
          <w:sz w:val="20"/>
          <w:szCs w:val="24"/>
        </w:rPr>
      </w:pPr>
    </w:p>
    <w:p w:rsidR="00F849D3" w:rsidRPr="00EE678B" w:rsidRDefault="00F849D3" w:rsidP="00CC4B19">
      <w:pPr>
        <w:pStyle w:val="ExampleHeading"/>
      </w:pPr>
      <w:r w:rsidRPr="00EE678B">
        <w:t>Example: Flagging an Order</w:t>
      </w:r>
    </w:p>
    <w:p w:rsidR="00F849D3" w:rsidRPr="00EE678B" w:rsidRDefault="00F849D3" w:rsidP="001F6E47">
      <w:pPr>
        <w:pStyle w:val="ScreenCapture"/>
      </w:pPr>
      <w:r w:rsidRPr="00EE678B">
        <w:t>REASON FOR FLAG: DOUBLE CHECK WITH PATIENT FOR HEART CONDITION BEFORE DISPENSING.</w:t>
      </w:r>
    </w:p>
    <w:p w:rsidR="00F849D3" w:rsidRPr="00EE678B" w:rsidRDefault="00F849D3" w:rsidP="001F6E47">
      <w:pPr>
        <w:pStyle w:val="ScreenCapture"/>
      </w:pPr>
      <w:r w:rsidRPr="00EE678B">
        <w:t>Send alert to: PSOUSER,ONE//        BIRMINGHAM     ALABAMA     OP          PHARMACIST</w:t>
      </w:r>
    </w:p>
    <w:p w:rsidR="00F849D3" w:rsidRPr="00EE678B" w:rsidRDefault="00F849D3" w:rsidP="001F6E47">
      <w:pPr>
        <w:pStyle w:val="ScreenCapture"/>
      </w:pPr>
      <w:r w:rsidRPr="00EE678B">
        <w:t xml:space="preserve">          ... order flagged.</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When an order is flagged, “</w:t>
      </w:r>
      <w:r w:rsidRPr="00EE678B">
        <w:rPr>
          <w:rFonts w:ascii="Courier New" w:hAnsi="Courier New" w:cs="Courier New"/>
          <w:b/>
          <w:color w:val="000000"/>
          <w:sz w:val="20"/>
          <w:szCs w:val="20"/>
        </w:rPr>
        <w:t>FL-</w:t>
      </w:r>
      <w:r w:rsidRPr="00EE678B">
        <w:rPr>
          <w:color w:val="000000"/>
          <w:szCs w:val="20"/>
        </w:rPr>
        <w:t>” is placed in front of “</w:t>
      </w:r>
      <w:r w:rsidRPr="00EE678B">
        <w:t>Pending OP Orders</w:t>
      </w:r>
      <w:r w:rsidRPr="00EE678B">
        <w:rPr>
          <w:color w:val="000000"/>
          <w:szCs w:val="20"/>
        </w:rPr>
        <w:t>” in the upper-left corner, and the flagged reason is listed below the patient identifying information.</w:t>
      </w:r>
    </w:p>
    <w:p w:rsidR="00F849D3" w:rsidRPr="00EE678B" w:rsidRDefault="00F849D3" w:rsidP="00CC4B19"/>
    <w:p w:rsidR="00F849D3" w:rsidRPr="00EE678B" w:rsidRDefault="00F849D3" w:rsidP="00CC4B19">
      <w:pPr>
        <w:pStyle w:val="ExampleHeading"/>
      </w:pPr>
      <w:r w:rsidRPr="00EE678B">
        <w:t>Example: A Flagged Order</w:t>
      </w:r>
    </w:p>
    <w:p w:rsidR="00F849D3" w:rsidRPr="00EE678B" w:rsidRDefault="00F849D3" w:rsidP="001F6E47">
      <w:pPr>
        <w:pStyle w:val="ScreenCapture"/>
      </w:pPr>
      <w:r w:rsidRPr="00EE678B">
        <w:t>FL-Pending OP Orders (ROUTINE)March 13, 2008 16:31:33          Page:    1 of   2</w:t>
      </w:r>
    </w:p>
    <w:p w:rsidR="00F849D3" w:rsidRPr="00EE678B" w:rsidRDefault="00F849D3" w:rsidP="001F6E47">
      <w:pPr>
        <w:pStyle w:val="ScreenCapture"/>
      </w:pPr>
      <w:r w:rsidRPr="00EE678B">
        <w:t xml:space="preserve">OPPATIENT16,ONE                                   </w:t>
      </w:r>
      <w:r w:rsidRPr="00EE678B">
        <w:rPr>
          <w:color w:val="FFFFFF"/>
          <w:shd w:val="clear" w:color="auto" w:fill="000000"/>
        </w:rPr>
        <w:t>&lt;NO ALLERGY ASSESSMENT&gt;</w:t>
      </w:r>
    </w:p>
    <w:p w:rsidR="00F849D3" w:rsidRPr="00EE678B" w:rsidRDefault="00F849D3" w:rsidP="001F6E47">
      <w:pPr>
        <w:pStyle w:val="ScreenCapture"/>
      </w:pPr>
      <w:r w:rsidRPr="00EE678B">
        <w:t xml:space="preserve">  PID: 000-24-6802                                 Ht(cm): 177.80 (02/08/2007)</w:t>
      </w:r>
    </w:p>
    <w:p w:rsidR="00F849D3" w:rsidRDefault="00F849D3" w:rsidP="001F6E47">
      <w:pPr>
        <w:pStyle w:val="ScreenCapture"/>
        <w:rPr>
          <w:lang w:val="en-US"/>
        </w:rPr>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B10E0E" w:rsidRDefault="008D761B" w:rsidP="008D761B">
      <w:pPr>
        <w:pStyle w:val="ScreenCapture"/>
        <w:rPr>
          <w:lang w:val="en-US"/>
        </w:rPr>
      </w:pPr>
      <w:r>
        <w:rPr>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F849D3" w:rsidRPr="00EE678B" w:rsidRDefault="00F849D3" w:rsidP="001F6E47">
      <w:pPr>
        <w:pStyle w:val="ScreenCapture"/>
      </w:pPr>
    </w:p>
    <w:p w:rsidR="00F849D3" w:rsidRPr="00EE678B" w:rsidRDefault="00F849D3" w:rsidP="001F6E47">
      <w:pPr>
        <w:pStyle w:val="ScreenCapture"/>
        <w:rPr>
          <w:i/>
        </w:rPr>
      </w:pPr>
      <w:r w:rsidRPr="00EE678B">
        <w:t xml:space="preserve">*(1) Orderable Item: ACETAMINOPHEN TAB           </w:t>
      </w:r>
      <w:r w:rsidRPr="00EE678B">
        <w:rPr>
          <w:i/>
          <w:shd w:val="clear" w:color="auto" w:fill="FFFFFF"/>
        </w:rPr>
        <w:t>* Editing starred fields will</w:t>
      </w:r>
    </w:p>
    <w:p w:rsidR="00F849D3" w:rsidRPr="00EE678B" w:rsidRDefault="00F849D3"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F849D3" w:rsidRPr="00EE678B" w:rsidRDefault="00F849D3" w:rsidP="001F6E47">
      <w:pPr>
        <w:pStyle w:val="ScreenCapture"/>
      </w:pPr>
      <w:r w:rsidRPr="00EE678B">
        <w:t xml:space="preserve">       Drug Message: NATL FORM                                                 </w:t>
      </w:r>
    </w:p>
    <w:p w:rsidR="00F849D3" w:rsidRPr="00EE678B" w:rsidRDefault="00F849D3" w:rsidP="001F6E47">
      <w:pPr>
        <w:pStyle w:val="ScreenCapture"/>
      </w:pPr>
      <w:r w:rsidRPr="00EE678B">
        <w:t xml:space="preserve"> (3)        *Dosage: 500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1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BID                                                       </w:t>
      </w:r>
    </w:p>
    <w:p w:rsidR="00F849D3" w:rsidRPr="00EE678B" w:rsidRDefault="00F849D3" w:rsidP="001F6E47">
      <w:pPr>
        <w:pStyle w:val="ScreenCapture"/>
      </w:pPr>
      <w:r w:rsidRPr="00EE678B">
        <w:t xml:space="preserve"> (4)   Pat Instruct:                                                           </w:t>
      </w:r>
    </w:p>
    <w:p w:rsidR="00F849D3" w:rsidRPr="00EE678B" w:rsidRDefault="00F849D3" w:rsidP="001F6E47">
      <w:pPr>
        <w:pStyle w:val="ScreenCapture"/>
      </w:pPr>
      <w:r w:rsidRPr="00EE678B">
        <w:t xml:space="preserve">  Provider Comments: ProvComments                                              </w:t>
      </w:r>
    </w:p>
    <w:p w:rsidR="00F849D3" w:rsidRPr="00EE678B" w:rsidRDefault="00F849D3" w:rsidP="001F6E47">
      <w:pPr>
        <w:pStyle w:val="ScreenCapture"/>
      </w:pPr>
      <w:r w:rsidRPr="00EE678B">
        <w:t xml:space="preserve">                SIG: TAKE ONE TABLET BY MOUTH TWICE A DAY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(6)     Issue Date: MAR 13,2008       (7) Fill Date: MAR 13,2008             </w:t>
      </w:r>
    </w:p>
    <w:p w:rsidR="00F849D3" w:rsidRPr="00EE678B" w:rsidRDefault="00F849D3" w:rsidP="001F6E47">
      <w:pPr>
        <w:pStyle w:val="ScreenCapture"/>
      </w:pPr>
      <w:r w:rsidRPr="00EE678B">
        <w:t xml:space="preserve"> (8)    Days Supply: 30               (9)   QTY (TAB): 60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BY  Bypass                DC  Discontinue</w:t>
      </w:r>
      <w:r w:rsidRPr="00EE678B">
        <w:tab/>
        <w:t xml:space="preserve">   FL  Flag/Unflag</w:t>
      </w:r>
    </w:p>
    <w:p w:rsidR="00F849D3" w:rsidRPr="00EE678B" w:rsidRDefault="00F849D3" w:rsidP="001F6E47">
      <w:pPr>
        <w:pStyle w:val="ScreenCapture"/>
      </w:pPr>
      <w:r w:rsidRPr="00EE678B">
        <w:t>ED  Edit                  FN  Finish</w:t>
      </w:r>
    </w:p>
    <w:p w:rsidR="00F849D3" w:rsidRPr="00EE678B" w:rsidRDefault="00F849D3" w:rsidP="001F6E47">
      <w:pPr>
        <w:pStyle w:val="ScreenCapture"/>
      </w:pPr>
      <w:r w:rsidRPr="00EE678B">
        <w:t xml:space="preserve">Select Item(s): Next Screen// </w:t>
      </w:r>
      <w:r w:rsidRPr="00EE678B">
        <w:rPr>
          <w:b/>
        </w:rPr>
        <w:t>FL</w:t>
      </w:r>
      <w:r w:rsidRPr="00EE678B">
        <w:t xml:space="preserve"> Flag/Unflag </w:t>
      </w:r>
    </w:p>
    <w:p w:rsidR="00F849D3" w:rsidRPr="00EE678B" w:rsidRDefault="00F849D3" w:rsidP="00F849D3"/>
    <w:p w:rsidR="00F849D3" w:rsidRPr="00EE678B" w:rsidRDefault="00F849D3" w:rsidP="00F849D3">
      <w:pPr>
        <w:rPr>
          <w:color w:val="000000"/>
          <w:szCs w:val="20"/>
        </w:rPr>
      </w:pPr>
      <w:r w:rsidRPr="00EE678B">
        <w:rPr>
          <w:color w:val="000000"/>
          <w:szCs w:val="20"/>
        </w:rPr>
        <w:t xml:space="preserve">To unflag an order, enter </w:t>
      </w:r>
      <w:r w:rsidRPr="00EE678B">
        <w:rPr>
          <w:b/>
          <w:color w:val="000000"/>
          <w:szCs w:val="20"/>
        </w:rPr>
        <w:t>FL</w:t>
      </w:r>
      <w:r w:rsidRPr="00EE678B">
        <w:rPr>
          <w:color w:val="000000"/>
          <w:szCs w:val="20"/>
        </w:rPr>
        <w:t xml:space="preserve"> at the “Select Item(s)” prompt, and then enter your “COMMENTS”. When you press </w:t>
      </w:r>
      <w:r w:rsidRPr="00EE678B">
        <w:rPr>
          <w:b/>
          <w:color w:val="000000"/>
          <w:szCs w:val="20"/>
        </w:rPr>
        <w:t>&lt;Enter&gt;</w:t>
      </w:r>
      <w:r w:rsidRPr="00EE678B">
        <w:rPr>
          <w:color w:val="000000"/>
          <w:szCs w:val="20"/>
        </w:rPr>
        <w:t>, the order is no longer flagged.</w:t>
      </w:r>
    </w:p>
    <w:p w:rsidR="00F849D3" w:rsidRPr="00EE678B" w:rsidRDefault="00F849D3" w:rsidP="00F849D3">
      <w:pPr>
        <w:rPr>
          <w:color w:val="000000"/>
          <w:szCs w:val="20"/>
        </w:rPr>
      </w:pPr>
    </w:p>
    <w:p w:rsidR="00F849D3" w:rsidRPr="00EE678B" w:rsidRDefault="00F849D3" w:rsidP="00CC4B19">
      <w:pPr>
        <w:pStyle w:val="ExampleHeading"/>
      </w:pPr>
      <w:r w:rsidRPr="00EE678B">
        <w:t>Example: Unflagging an Order</w:t>
      </w:r>
    </w:p>
    <w:p w:rsidR="00F849D3" w:rsidRPr="00EE678B" w:rsidRDefault="00F849D3" w:rsidP="001F6E47">
      <w:pPr>
        <w:pStyle w:val="ScreenCapture"/>
      </w:pPr>
      <w:r w:rsidRPr="00EE678B">
        <w:t>FLAGGED: 03/13 23:14 by OPPHARM,TWO</w:t>
      </w:r>
    </w:p>
    <w:p w:rsidR="00F849D3" w:rsidRPr="00EE678B" w:rsidRDefault="00F849D3" w:rsidP="001F6E47">
      <w:pPr>
        <w:pStyle w:val="ScreenCapture"/>
      </w:pPr>
      <w:r w:rsidRPr="00EE678B">
        <w:t xml:space="preserve">          DOUBLE CHECK WITH PATIENT FOR HEART CONDITION BEFORE DISPENSING.</w:t>
      </w:r>
    </w:p>
    <w:p w:rsidR="00F849D3" w:rsidRPr="00EE678B" w:rsidRDefault="00F849D3" w:rsidP="001F6E47">
      <w:pPr>
        <w:pStyle w:val="ScreenCapture"/>
      </w:pPr>
      <w:r w:rsidRPr="00EE678B">
        <w:t xml:space="preserve">COMMENTS: </w:t>
      </w:r>
      <w:r w:rsidRPr="00EE678B">
        <w:rPr>
          <w:b/>
        </w:rPr>
        <w:t>CHECKED WITH PATIENT. NO HEART CONDITION.</w:t>
      </w:r>
      <w:r w:rsidRPr="00EE678B">
        <w:t xml:space="preserve">           </w:t>
      </w:r>
    </w:p>
    <w:p w:rsidR="00F849D3" w:rsidRPr="00EE678B" w:rsidRDefault="00F849D3" w:rsidP="001F6E47">
      <w:pPr>
        <w:pStyle w:val="ScreenCapture"/>
      </w:pPr>
      <w:r w:rsidRPr="00EE678B">
        <w:t xml:space="preserve">          ... order unflagged.</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At that point, the flag from the Medication Profile is removed, but the flagged/unflagged reason remains on the Pending OP Orders screen unless you reflag the order.</w:t>
      </w:r>
    </w:p>
    <w:p w:rsidR="00F849D3" w:rsidRPr="00EE678B" w:rsidRDefault="00F849D3" w:rsidP="00F849D3">
      <w:pPr>
        <w:rPr>
          <w:color w:val="000000"/>
          <w:szCs w:val="24"/>
        </w:rPr>
      </w:pPr>
    </w:p>
    <w:p w:rsidR="00F849D3" w:rsidRPr="00EE678B" w:rsidRDefault="00F849D3" w:rsidP="00CC4B19">
      <w:pPr>
        <w:pStyle w:val="ExampleHeading"/>
      </w:pPr>
      <w:r w:rsidRPr="00EE678B">
        <w:t>Example: An Unflagged Order</w:t>
      </w:r>
    </w:p>
    <w:p w:rsidR="00F849D3" w:rsidRPr="00EE678B" w:rsidRDefault="00F849D3" w:rsidP="001F6E47">
      <w:pPr>
        <w:pStyle w:val="ScreenCapture"/>
      </w:pPr>
      <w:r w:rsidRPr="00EE678B">
        <w:t>Pending OP Orders (ROUTINE)   March 14, 2008 09:16:33          Page:    1 of   2</w:t>
      </w:r>
    </w:p>
    <w:p w:rsidR="00F849D3" w:rsidRPr="00EE678B" w:rsidRDefault="00F849D3" w:rsidP="001F6E47">
      <w:pPr>
        <w:pStyle w:val="ScreenCapture"/>
      </w:pPr>
      <w:r w:rsidRPr="00EE678B">
        <w:t xml:space="preserve">OPPATIENT16,ONE                                   </w:t>
      </w:r>
      <w:r w:rsidRPr="00EE678B">
        <w:rPr>
          <w:color w:val="FFFFFF"/>
          <w:shd w:val="clear" w:color="auto" w:fill="000000"/>
        </w:rPr>
        <w:t>&lt;NO ALLERGY ASSESSMENT&gt;</w:t>
      </w:r>
    </w:p>
    <w:p w:rsidR="00F849D3" w:rsidRPr="00EE678B" w:rsidRDefault="00F849D3" w:rsidP="001F6E47">
      <w:pPr>
        <w:pStyle w:val="ScreenCapture"/>
      </w:pPr>
      <w:r w:rsidRPr="00EE678B">
        <w:t xml:space="preserve">  PID: 000-24-6802                                 Ht(cm): 177.80 (02/08/2007)</w:t>
      </w:r>
    </w:p>
    <w:p w:rsidR="00F849D3" w:rsidRPr="00EE678B" w:rsidRDefault="00F849D3" w:rsidP="001F6E47">
      <w:pPr>
        <w:pStyle w:val="ScreenCapture"/>
      </w:pPr>
      <w:r w:rsidRPr="00EE678B">
        <w:t xml:space="preserve">  DOB: APR 3,1941 (66)                             Wt(kg): 90.45 (02/08/2007)</w:t>
      </w:r>
    </w:p>
    <w:p w:rsidR="008D761B" w:rsidRDefault="008D761B" w:rsidP="008D761B">
      <w:pPr>
        <w:pStyle w:val="ScreenCapture"/>
        <w:rPr>
          <w:lang w:val="en-US"/>
        </w:rPr>
      </w:pPr>
      <w:r>
        <w:rPr>
          <w:lang w:val="en-US"/>
        </w:rPr>
        <w:t xml:space="preserve">  </w:t>
      </w:r>
      <w:r w:rsidRPr="00E97BFB">
        <w:t xml:space="preserve">SEX: MALE                   </w:t>
      </w:r>
    </w:p>
    <w:p w:rsidR="008D761B" w:rsidRPr="0038517E" w:rsidRDefault="008D761B" w:rsidP="008D761B">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rPr>
          <w:color w:val="FFFFFF"/>
          <w:shd w:val="solid" w:color="auto" w:fill="000000"/>
        </w:rPr>
        <w:t>Flagged</w:t>
      </w:r>
      <w:r w:rsidRPr="00EE678B">
        <w:t xml:space="preserve"> by OPPHARM,TWO on 03/13/08@23:14:  DOUBLE CHECK WITH PATIENT FOR HEART CONDITION BEFORE DISPENSING. </w:t>
      </w:r>
    </w:p>
    <w:p w:rsidR="00F849D3" w:rsidRPr="00EE678B" w:rsidRDefault="00F849D3" w:rsidP="001F6E47">
      <w:pPr>
        <w:pStyle w:val="ScreenCapture"/>
      </w:pPr>
      <w:r w:rsidRPr="00EE678B">
        <w:rPr>
          <w:color w:val="FFFFFF"/>
          <w:shd w:val="clear" w:color="auto" w:fill="000000"/>
        </w:rPr>
        <w:t>Unflagged</w:t>
      </w:r>
      <w:r w:rsidRPr="00EE678B">
        <w:t xml:space="preserve"> by OPPHARM,TWO on 03/14/08@09:26:  CHECKED WITH PATIENT. NO HEART CONDITION.</w:t>
      </w:r>
    </w:p>
    <w:p w:rsidR="00F849D3" w:rsidRPr="00EE678B" w:rsidRDefault="00F849D3" w:rsidP="001F6E47">
      <w:pPr>
        <w:pStyle w:val="ScreenCapture"/>
      </w:pPr>
    </w:p>
    <w:p w:rsidR="00F849D3" w:rsidRPr="00EE678B" w:rsidRDefault="00F849D3" w:rsidP="001F6E47">
      <w:pPr>
        <w:pStyle w:val="ScreenCapture"/>
        <w:rPr>
          <w:i/>
        </w:rPr>
      </w:pPr>
      <w:r w:rsidRPr="00EE678B">
        <w:t xml:space="preserve">*(1) Orderable Item: ACETAMINOPHEN TAB           </w:t>
      </w:r>
      <w:r w:rsidRPr="00EE678B">
        <w:rPr>
          <w:i/>
          <w:shd w:val="clear" w:color="auto" w:fill="FFFFFF"/>
        </w:rPr>
        <w:t>* Editing starred fields will</w:t>
      </w:r>
    </w:p>
    <w:p w:rsidR="00F849D3" w:rsidRPr="00EE678B" w:rsidRDefault="00F849D3" w:rsidP="001F6E47">
      <w:pPr>
        <w:pStyle w:val="ScreenCapture"/>
        <w:rPr>
          <w:shd w:val="clear" w:color="auto" w:fill="FFFFFF"/>
        </w:rPr>
      </w:pPr>
      <w:r w:rsidRPr="00EE678B">
        <w:t xml:space="preserve"> (2)      CMOP Drug: ACETAMINOPHEN 500MG TAB     </w:t>
      </w:r>
      <w:r w:rsidRPr="00EE678B">
        <w:rPr>
          <w:shd w:val="clear" w:color="auto" w:fill="FFFFFF"/>
        </w:rPr>
        <w:t xml:space="preserve">  create a new order           </w:t>
      </w:r>
    </w:p>
    <w:p w:rsidR="00F849D3" w:rsidRPr="00EE678B" w:rsidRDefault="00F849D3" w:rsidP="001F6E47">
      <w:pPr>
        <w:pStyle w:val="ScreenCapture"/>
      </w:pPr>
      <w:r w:rsidRPr="00EE678B">
        <w:t xml:space="preserve">       Drug Message: NATL FORM                                                 </w:t>
      </w:r>
    </w:p>
    <w:p w:rsidR="00F849D3" w:rsidRPr="00EE678B" w:rsidRDefault="00F849D3" w:rsidP="001F6E47">
      <w:pPr>
        <w:pStyle w:val="ScreenCapture"/>
      </w:pPr>
      <w:r w:rsidRPr="00EE678B">
        <w:t xml:space="preserve"> (3)        *Dosage: 500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1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BID                                                       </w:t>
      </w:r>
    </w:p>
    <w:p w:rsidR="00F849D3" w:rsidRPr="00EE678B" w:rsidRDefault="00F849D3" w:rsidP="001F6E47">
      <w:pPr>
        <w:pStyle w:val="ScreenCapture"/>
      </w:pPr>
      <w:r w:rsidRPr="00EE678B">
        <w:t xml:space="preserve"> (4)   Pat Instruct:                                                           </w:t>
      </w:r>
    </w:p>
    <w:p w:rsidR="00F849D3" w:rsidRPr="00EE678B" w:rsidRDefault="00F849D3" w:rsidP="001F6E47">
      <w:pPr>
        <w:pStyle w:val="ScreenCapture"/>
      </w:pPr>
      <w:r w:rsidRPr="00EE678B">
        <w:t xml:space="preserve">  Provider Comments: ProvComments                                              </w:t>
      </w:r>
    </w:p>
    <w:p w:rsidR="00F849D3" w:rsidRPr="00EE678B" w:rsidRDefault="00F849D3" w:rsidP="001F6E47">
      <w:pPr>
        <w:pStyle w:val="ScreenCapture"/>
      </w:pPr>
      <w:r w:rsidRPr="00EE678B">
        <w:t xml:space="preserve">                SIG: TAKE ONE TABLET BY MOUTH TWICE A DAY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(6)     Issue Date: MAR 13,2008       (7) Fill Date: MAR 13,2008             </w:t>
      </w:r>
    </w:p>
    <w:p w:rsidR="00F849D3" w:rsidRPr="00EE678B" w:rsidRDefault="00F849D3" w:rsidP="001F6E47">
      <w:pPr>
        <w:pStyle w:val="ScreenCapture"/>
      </w:pPr>
      <w:r w:rsidRPr="00EE678B">
        <w:t xml:space="preserve"> (8)    Days Supply: 30               (9)   QTY (TAB): 60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BY  Bypass                DC  Discontinue</w:t>
      </w:r>
      <w:r w:rsidRPr="00EE678B">
        <w:tab/>
        <w:t xml:space="preserve">   FL  Flag/Unflag</w:t>
      </w:r>
    </w:p>
    <w:p w:rsidR="00F849D3" w:rsidRPr="00EE678B" w:rsidRDefault="00F849D3" w:rsidP="001F6E47">
      <w:pPr>
        <w:pStyle w:val="ScreenCapture"/>
      </w:pPr>
      <w:r w:rsidRPr="00EE678B">
        <w:t>ED  Edit                  FN  Finish</w:t>
      </w:r>
    </w:p>
    <w:p w:rsidR="00F849D3" w:rsidRPr="00EE678B" w:rsidRDefault="00F849D3" w:rsidP="001F6E47">
      <w:pPr>
        <w:pStyle w:val="ScreenCapture"/>
      </w:pPr>
      <w:r w:rsidRPr="00EE678B">
        <w:t xml:space="preserve">Select Item(s): Next Screen//   </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After pending orders have been unflagged, they can be processed.</w:t>
      </w:r>
    </w:p>
    <w:p w:rsidR="004161E1" w:rsidRPr="00EE678B" w:rsidRDefault="004161E1" w:rsidP="00F849D3"/>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szCs w:val="20"/>
        </w:rPr>
        <w:t xml:space="preserve">If you attempt to process a flagged order, you are prompted “Unflag Order? NO//”. If you respond </w:t>
      </w:r>
      <w:r w:rsidR="00F849D3" w:rsidRPr="00EE678B">
        <w:rPr>
          <w:b/>
        </w:rPr>
        <w:t>YES</w:t>
      </w:r>
      <w:r w:rsidR="00F849D3" w:rsidRPr="00EE678B">
        <w:rPr>
          <w:color w:val="000000"/>
          <w:szCs w:val="20"/>
        </w:rPr>
        <w:t xml:space="preserve">, enter comments to unflag the order and continue with processing. If you respond </w:t>
      </w:r>
      <w:r w:rsidR="00F849D3" w:rsidRPr="00EE678B">
        <w:rPr>
          <w:b/>
        </w:rPr>
        <w:t>NO</w:t>
      </w:r>
      <w:r w:rsidR="00F849D3" w:rsidRPr="00EE678B">
        <w:rPr>
          <w:color w:val="000000"/>
          <w:szCs w:val="20"/>
        </w:rPr>
        <w:t>, you cannot process the order because it is still flagged.</w:t>
      </w:r>
    </w:p>
    <w:p w:rsidR="00F849D3" w:rsidRPr="00EE678B" w:rsidRDefault="00F849D3" w:rsidP="00F849D3">
      <w:pPr>
        <w:rPr>
          <w:color w:val="000000"/>
          <w:szCs w:val="20"/>
        </w:rPr>
      </w:pPr>
    </w:p>
    <w:p w:rsidR="00F849D3" w:rsidRPr="00EE678B" w:rsidRDefault="00F849D3" w:rsidP="007A1309">
      <w:pPr>
        <w:pStyle w:val="Heading3"/>
      </w:pPr>
      <w:bookmarkStart w:id="5038" w:name="_Toc280701306"/>
      <w:bookmarkStart w:id="5039" w:name="_Toc299044477"/>
      <w:bookmarkStart w:id="5040" w:name="_Toc280853646"/>
      <w:bookmarkStart w:id="5041" w:name="_Toc303286213"/>
      <w:bookmarkStart w:id="5042" w:name="_Toc339962098"/>
      <w:bookmarkStart w:id="5043" w:name="_Toc339962612"/>
      <w:bookmarkStart w:id="5044" w:name="_Toc340138757"/>
      <w:bookmarkStart w:id="5045" w:name="_Toc340139028"/>
      <w:bookmarkStart w:id="5046" w:name="_Toc340139307"/>
      <w:bookmarkStart w:id="5047" w:name="_Toc340143921"/>
      <w:bookmarkStart w:id="5048" w:name="_Toc340144178"/>
      <w:bookmarkStart w:id="5049" w:name="_Toc4140494"/>
      <w:r w:rsidRPr="00EE678B">
        <w:t>Changes to Finishing Pending Orders Process - Digitally Signed Orders Only</w:t>
      </w:r>
      <w:bookmarkEnd w:id="5038"/>
      <w:bookmarkEnd w:id="5039"/>
      <w:bookmarkEnd w:id="5040"/>
      <w:bookmarkEnd w:id="5041"/>
      <w:bookmarkEnd w:id="5042"/>
      <w:bookmarkEnd w:id="5043"/>
      <w:bookmarkEnd w:id="5044"/>
      <w:bookmarkEnd w:id="5045"/>
      <w:bookmarkEnd w:id="5046"/>
      <w:bookmarkEnd w:id="5047"/>
      <w:bookmarkEnd w:id="5048"/>
      <w:bookmarkEnd w:id="5049"/>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Digitally signed orders will be identifiable by the “Digitally Signed Order’ message in reverse video on the message bar.</w:t>
      </w:r>
    </w:p>
    <w:p w:rsidR="00F849D3" w:rsidRPr="00EE678B" w:rsidRDefault="00F849D3" w:rsidP="00F849D3">
      <w:pPr>
        <w:rPr>
          <w:szCs w:val="24"/>
        </w:rPr>
      </w:pPr>
    </w:p>
    <w:p w:rsidR="00F849D3" w:rsidRPr="00EE678B" w:rsidRDefault="00583040" w:rsidP="004161E1">
      <w:pPr>
        <w:ind w:left="720" w:hanging="720"/>
        <w:rPr>
          <w:color w:val="000000"/>
          <w:szCs w:val="20"/>
        </w:rPr>
      </w:pPr>
      <w:r>
        <w:rPr>
          <w:noProof/>
        </w:rPr>
        <w:drawing>
          <wp:inline distT="0" distB="0" distL="0" distR="0">
            <wp:extent cx="464820" cy="373380"/>
            <wp:effectExtent l="0" t="0" r="0" b="0"/>
            <wp:docPr id="89" name="Picture 4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Note graphic"/>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849D3" w:rsidRPr="00EE678B">
        <w:rPr>
          <w:color w:val="000000"/>
          <w:position w:val="-4"/>
          <w:szCs w:val="20"/>
        </w:rPr>
        <w:t>If the terminal in use is set up as a VT-100, there may be problems with this</w:t>
      </w:r>
      <w:r w:rsidR="00F849D3" w:rsidRPr="00EE678B">
        <w:rPr>
          <w:color w:val="000000"/>
          <w:szCs w:val="20"/>
        </w:rPr>
        <w:t xml:space="preserve"> message display and the “Processing Digitally Signed Order” message. Updating the VistA terminal session to use VT-320 will avoid this problem.</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The provider’s PKI certificate is revalidated when accessing a digitally signed order. If the validation check is unsuccessful, an error code is sent to the pharmacist and an entry is made in the Rx Activity Log. The error code type results in either the order being automatically rejected/discontinued or the pharmacist being given the choice to finish, bypass, or discontinue</w:t>
      </w:r>
      <w:r w:rsidRPr="00EE678B">
        <w:rPr>
          <w:color w:val="333399"/>
          <w:szCs w:val="20"/>
        </w:rPr>
        <w:t xml:space="preserve"> </w:t>
      </w:r>
      <w:r w:rsidRPr="00EE678B">
        <w:rPr>
          <w:color w:val="000000"/>
          <w:szCs w:val="20"/>
        </w:rPr>
        <w:t>the order. Digitally signed prescriptions that have been discontinued cannot be reinstated. The Speed Discontinuation functionality no longer deletes unverified prescriptions.</w:t>
      </w:r>
    </w:p>
    <w:p w:rsidR="00F849D3" w:rsidRPr="00EE678B" w:rsidRDefault="00F849D3" w:rsidP="00F849D3">
      <w:pPr>
        <w:rPr>
          <w:color w:val="000000"/>
          <w:sz w:val="16"/>
          <w:szCs w:val="16"/>
        </w:rPr>
      </w:pPr>
    </w:p>
    <w:p w:rsidR="00F849D3" w:rsidRPr="00EE678B" w:rsidRDefault="00F849D3" w:rsidP="007A1309">
      <w:pPr>
        <w:pStyle w:val="Heading3"/>
        <w:rPr>
          <w:rFonts w:eastAsia="MS Mincho"/>
        </w:rPr>
      </w:pPr>
      <w:bookmarkStart w:id="5050" w:name="_Toc280701307"/>
      <w:bookmarkStart w:id="5051" w:name="_Toc299044478"/>
      <w:bookmarkStart w:id="5052" w:name="_Toc280853647"/>
      <w:bookmarkStart w:id="5053" w:name="_Toc303286214"/>
      <w:bookmarkStart w:id="5054" w:name="_Toc339962099"/>
      <w:bookmarkStart w:id="5055" w:name="_Toc339962613"/>
      <w:bookmarkStart w:id="5056" w:name="_Toc340138758"/>
      <w:bookmarkStart w:id="5057" w:name="_Toc340139029"/>
      <w:bookmarkStart w:id="5058" w:name="_Toc340139308"/>
      <w:bookmarkStart w:id="5059" w:name="_Toc340143922"/>
      <w:bookmarkStart w:id="5060" w:name="_Toc340144179"/>
      <w:bookmarkStart w:id="5061" w:name="_Toc4140495"/>
      <w:r w:rsidRPr="00EE678B">
        <w:rPr>
          <w:rFonts w:eastAsia="MS Mincho"/>
        </w:rPr>
        <w:t>Finishing an Order from OERR with Multiple Institutions</w:t>
      </w:r>
      <w:bookmarkEnd w:id="5050"/>
      <w:bookmarkEnd w:id="5051"/>
      <w:bookmarkEnd w:id="5052"/>
      <w:bookmarkEnd w:id="5053"/>
      <w:bookmarkEnd w:id="5054"/>
      <w:bookmarkEnd w:id="5055"/>
      <w:bookmarkEnd w:id="5056"/>
      <w:bookmarkEnd w:id="5057"/>
      <w:bookmarkEnd w:id="5058"/>
      <w:bookmarkEnd w:id="5059"/>
      <w:bookmarkEnd w:id="5060"/>
      <w:bookmarkEnd w:id="5061"/>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 xml:space="preserve">Multiple Institution entries can be added using the </w:t>
      </w:r>
      <w:r w:rsidRPr="00EE678B">
        <w:rPr>
          <w:i/>
          <w:color w:val="000000"/>
          <w:szCs w:val="20"/>
        </w:rPr>
        <w:t>Site Parameter Enter/Edit</w:t>
      </w:r>
      <w:r w:rsidRPr="00EE678B">
        <w:rPr>
          <w:color w:val="000000"/>
          <w:szCs w:val="20"/>
        </w:rPr>
        <w:t xml:space="preserve"> option. If a site has multiple entries in the CPRS ORDERING INSTITUTION field, the user is prompted for an Institution when entering the </w:t>
      </w:r>
      <w:r w:rsidRPr="00EE678B">
        <w:rPr>
          <w:i/>
          <w:color w:val="000000"/>
          <w:szCs w:val="20"/>
        </w:rPr>
        <w:t>Complete Orders from OERR</w:t>
      </w:r>
      <w:r w:rsidRPr="00EE678B">
        <w:rPr>
          <w:color w:val="000000"/>
          <w:szCs w:val="20"/>
        </w:rPr>
        <w:t xml:space="preserve"> option. After an Institution is selected, the Pending Orders shown for completion will be those Pending Orders from clinics that are associated with the Institution selected.</w:t>
      </w:r>
    </w:p>
    <w:p w:rsidR="00F849D3" w:rsidRPr="00EE678B" w:rsidRDefault="00F849D3" w:rsidP="00F849D3">
      <w:pPr>
        <w:rPr>
          <w:color w:val="000000"/>
          <w:szCs w:val="20"/>
        </w:rPr>
      </w:pPr>
    </w:p>
    <w:p w:rsidR="00F849D3" w:rsidRPr="00EE678B" w:rsidRDefault="00F849D3" w:rsidP="00CC4B19">
      <w:pPr>
        <w:pStyle w:val="ExampleHeading"/>
      </w:pPr>
      <w:r w:rsidRPr="00EE678B">
        <w:t>Example: Finishing an Order from OERR with Multiple Institutions</w:t>
      </w:r>
    </w:p>
    <w:p w:rsidR="00F849D3" w:rsidRPr="00EE678B" w:rsidRDefault="00F849D3" w:rsidP="001F6E47">
      <w:pPr>
        <w:pStyle w:val="ScreenCapture"/>
      </w:pPr>
      <w:r w:rsidRPr="00EE678B">
        <w:t xml:space="preserve">Select Outpatient Pharmacy Manager Option: </w:t>
      </w:r>
      <w:r w:rsidRPr="00EE678B">
        <w:rPr>
          <w:b/>
        </w:rPr>
        <w:t>RX</w:t>
      </w:r>
      <w:r w:rsidRPr="00EE678B">
        <w:t xml:space="preserve"> (Prescriptions)</w:t>
      </w:r>
    </w:p>
    <w:p w:rsidR="00F849D3" w:rsidRPr="00EE678B" w:rsidRDefault="00F849D3" w:rsidP="001F6E47">
      <w:pPr>
        <w:pStyle w:val="ScreenCapture"/>
      </w:pPr>
    </w:p>
    <w:p w:rsidR="00F849D3" w:rsidRPr="00EE678B" w:rsidRDefault="00F849D3" w:rsidP="001F6E47">
      <w:pPr>
        <w:pStyle w:val="ScreenCapture"/>
      </w:pPr>
      <w:r w:rsidRPr="00EE678B">
        <w:t xml:space="preserve">          Orders to be completed for all divisions: 21</w:t>
      </w:r>
    </w:p>
    <w:p w:rsidR="00F849D3" w:rsidRPr="00EE678B" w:rsidRDefault="00F849D3" w:rsidP="001F6E47">
      <w:pPr>
        <w:pStyle w:val="ScreenCapture"/>
      </w:pPr>
    </w:p>
    <w:p w:rsidR="00F849D3" w:rsidRPr="00EE678B" w:rsidRDefault="00F849D3" w:rsidP="001F6E47">
      <w:pPr>
        <w:pStyle w:val="ScreenCapture"/>
      </w:pPr>
      <w:r w:rsidRPr="00EE678B">
        <w:t xml:space="preserve">Do you want an Order Summary:? No// </w:t>
      </w:r>
      <w:r w:rsidRPr="00EE678B">
        <w:rPr>
          <w:b/>
          <w:bCs/>
        </w:rPr>
        <w:t>&lt;Enter&gt;</w:t>
      </w:r>
      <w:r w:rsidRPr="00EE678B">
        <w:t xml:space="preserve">  NO</w:t>
      </w:r>
    </w:p>
    <w:p w:rsidR="00F849D3" w:rsidRPr="00EE678B" w:rsidRDefault="00F849D3" w:rsidP="001F6E47">
      <w:pPr>
        <w:pStyle w:val="ScreenCapture"/>
      </w:pPr>
    </w:p>
    <w:p w:rsidR="00F849D3" w:rsidRPr="00EE678B" w:rsidRDefault="00F849D3" w:rsidP="001F6E47">
      <w:pPr>
        <w:pStyle w:val="ScreenCapture"/>
      </w:pPr>
      <w:r w:rsidRPr="00EE678B">
        <w:t xml:space="preserve">Select Rx (Prescriptions) Option: </w:t>
      </w:r>
      <w:r w:rsidRPr="00EE678B">
        <w:rPr>
          <w:b/>
        </w:rPr>
        <w:t>CO</w:t>
      </w:r>
      <w:r w:rsidRPr="00EE678B">
        <w:t>mplete Orders from OERR</w:t>
      </w:r>
    </w:p>
    <w:p w:rsidR="00F849D3" w:rsidRPr="00EE678B" w:rsidRDefault="00F849D3" w:rsidP="001F6E47">
      <w:pPr>
        <w:pStyle w:val="ScreenCapture"/>
      </w:pPr>
    </w:p>
    <w:p w:rsidR="00F849D3" w:rsidRPr="00EE678B" w:rsidRDefault="00F849D3" w:rsidP="001F6E47">
      <w:pPr>
        <w:pStyle w:val="ScreenCapture"/>
      </w:pPr>
      <w:r w:rsidRPr="00EE678B">
        <w:t>There are multiple Institutions associated with this Outpatient Site for finishing orders entered through CPRS. Select the Institution from which to finish orders. Enter '?' to see all choices.</w:t>
      </w:r>
    </w:p>
    <w:p w:rsidR="00F849D3" w:rsidRPr="00EE678B" w:rsidRDefault="00F849D3" w:rsidP="00F849D3"/>
    <w:p w:rsidR="00F849D3" w:rsidRPr="00EE678B" w:rsidRDefault="00F849D3" w:rsidP="001F6E47">
      <w:pPr>
        <w:pStyle w:val="ScreenCapture"/>
      </w:pPr>
      <w:r w:rsidRPr="00EE678B">
        <w:t xml:space="preserve">Select CPRS ORDERING INSTITUTION: BIRMINGHAM, AL.// </w:t>
      </w:r>
      <w:r w:rsidRPr="00EE678B">
        <w:rPr>
          <w:b/>
        </w:rPr>
        <w:t>&lt;Enter&gt;</w:t>
      </w:r>
      <w:r w:rsidRPr="00EE678B">
        <w:t xml:space="preserve"> BIRMINGHAM, AL.521</w:t>
      </w:r>
    </w:p>
    <w:p w:rsidR="00F849D3" w:rsidRPr="00EE678B" w:rsidRDefault="00F849D3" w:rsidP="001F6E47">
      <w:pPr>
        <w:pStyle w:val="ScreenCapture"/>
      </w:pPr>
    </w:p>
    <w:p w:rsidR="00F849D3" w:rsidRPr="00EE678B" w:rsidRDefault="00F849D3" w:rsidP="001F6E47">
      <w:pPr>
        <w:pStyle w:val="ScreenCapture"/>
      </w:pPr>
      <w:r w:rsidRPr="00EE678B">
        <w:t>You have selected BIRMINGHAM, AL..</w:t>
      </w:r>
    </w:p>
    <w:p w:rsidR="00F849D3" w:rsidRPr="00EE678B" w:rsidRDefault="00F849D3" w:rsidP="001F6E47">
      <w:pPr>
        <w:pStyle w:val="ScreenCapture"/>
      </w:pPr>
      <w:r w:rsidRPr="00EE678B">
        <w:t>After completing these orders, you may re-enter this option and select again.</w:t>
      </w:r>
    </w:p>
    <w:p w:rsidR="00F849D3" w:rsidRPr="00EE678B" w:rsidRDefault="00F849D3" w:rsidP="001F6E47">
      <w:pPr>
        <w:pStyle w:val="ScreenCapture"/>
      </w:pPr>
    </w:p>
    <w:p w:rsidR="00F849D3" w:rsidRPr="00EE678B" w:rsidRDefault="00F849D3" w:rsidP="001F6E47">
      <w:pPr>
        <w:pStyle w:val="ScreenCapture"/>
      </w:pPr>
      <w:r w:rsidRPr="00EE678B">
        <w:t xml:space="preserve">Select By: (PA/RT/PR/CL/FL/E): PATIENT// </w:t>
      </w:r>
      <w:r w:rsidRPr="00EE678B">
        <w:rPr>
          <w:b/>
        </w:rPr>
        <w:t>PA</w:t>
      </w:r>
    </w:p>
    <w:p w:rsidR="00F849D3" w:rsidRPr="00EE678B" w:rsidRDefault="00F849D3" w:rsidP="00F849D3">
      <w:pPr>
        <w:rPr>
          <w:color w:val="000000"/>
          <w:szCs w:val="20"/>
        </w:rPr>
      </w:pPr>
    </w:p>
    <w:p w:rsidR="00F849D3" w:rsidRPr="00EE678B" w:rsidRDefault="00F849D3" w:rsidP="00F849D3">
      <w:pPr>
        <w:keepNext/>
        <w:keepLines/>
        <w:rPr>
          <w:i/>
          <w:color w:val="000000"/>
          <w:szCs w:val="20"/>
        </w:rPr>
      </w:pPr>
      <w:r w:rsidRPr="00EE678B">
        <w:rPr>
          <w:i/>
          <w:color w:val="000000"/>
          <w:szCs w:val="20"/>
        </w:rPr>
        <w:t>[See the previous example for completion of this option.]</w:t>
      </w:r>
    </w:p>
    <w:p w:rsidR="00F849D3" w:rsidRPr="00EE678B" w:rsidRDefault="00F849D3" w:rsidP="00F849D3">
      <w:pPr>
        <w:rPr>
          <w:rFonts w:ascii="Times New Roman Bold" w:eastAsia="MS Mincho" w:hAnsi="Times New Roman Bold" w:hint="eastAsia"/>
          <w:b/>
          <w:color w:val="000000"/>
          <w:sz w:val="20"/>
          <w:szCs w:val="24"/>
        </w:rPr>
      </w:pPr>
    </w:p>
    <w:p w:rsidR="00F849D3" w:rsidRPr="00EE678B" w:rsidRDefault="00F849D3" w:rsidP="007A1309">
      <w:pPr>
        <w:pStyle w:val="Heading3"/>
      </w:pPr>
      <w:bookmarkStart w:id="5062" w:name="_Toc280701308"/>
      <w:bookmarkStart w:id="5063" w:name="_Toc299044479"/>
      <w:bookmarkStart w:id="5064" w:name="_Toc280853648"/>
      <w:bookmarkStart w:id="5065" w:name="_Toc303286215"/>
      <w:bookmarkStart w:id="5066" w:name="_Toc339962100"/>
      <w:bookmarkStart w:id="5067" w:name="_Toc339962614"/>
      <w:bookmarkStart w:id="5068" w:name="_Toc340138759"/>
      <w:bookmarkStart w:id="5069" w:name="_Toc340139030"/>
      <w:bookmarkStart w:id="5070" w:name="_Toc340139309"/>
      <w:bookmarkStart w:id="5071" w:name="_Toc340143923"/>
      <w:bookmarkStart w:id="5072" w:name="_Toc340144180"/>
      <w:bookmarkStart w:id="5073" w:name="_Toc4140496"/>
      <w:r w:rsidRPr="00EE678B">
        <w:t>Finishing an ePharmacy Order</w:t>
      </w:r>
      <w:bookmarkEnd w:id="5062"/>
      <w:bookmarkEnd w:id="5063"/>
      <w:bookmarkEnd w:id="5064"/>
      <w:bookmarkEnd w:id="5065"/>
      <w:bookmarkEnd w:id="5066"/>
      <w:bookmarkEnd w:id="5067"/>
      <w:bookmarkEnd w:id="5068"/>
      <w:bookmarkEnd w:id="5069"/>
      <w:bookmarkEnd w:id="5070"/>
      <w:bookmarkEnd w:id="5071"/>
      <w:bookmarkEnd w:id="5072"/>
      <w:bookmarkEnd w:id="5073"/>
      <w:r w:rsidRPr="00EE678B">
        <w:fldChar w:fldCharType="begin"/>
      </w:r>
      <w:r w:rsidRPr="00EE678B">
        <w:instrText xml:space="preserve">XE "Finishing an ePharmacy Order" </w:instrText>
      </w:r>
      <w:r w:rsidRPr="00EE678B">
        <w:fldChar w:fldCharType="end"/>
      </w:r>
    </w:p>
    <w:p w:rsidR="00F849D3" w:rsidRPr="00EE678B" w:rsidRDefault="00F849D3" w:rsidP="00F849D3">
      <w:pPr>
        <w:rPr>
          <w:color w:val="000000"/>
          <w:szCs w:val="20"/>
        </w:rPr>
      </w:pPr>
    </w:p>
    <w:p w:rsidR="00F849D3" w:rsidRPr="00EE678B" w:rsidRDefault="00F849D3" w:rsidP="00F849D3">
      <w:pPr>
        <w:rPr>
          <w:color w:val="000000"/>
          <w:szCs w:val="20"/>
        </w:rPr>
      </w:pPr>
      <w:bookmarkStart w:id="5074" w:name="OLE_LINK44"/>
      <w:bookmarkStart w:id="5075" w:name="OLE_LINK45"/>
      <w:r w:rsidRPr="00EE678B">
        <w:rPr>
          <w:color w:val="000000"/>
          <w:szCs w:val="20"/>
        </w:rPr>
        <w:t>After the user reviews the ePharmacy order and chooses to accept the order, the billing data is sent to ECME, which sends a message back to Outpatient Pharmacy displaying the status of the claim. The ECME section of the Activity Log is also updated.</w:t>
      </w:r>
    </w:p>
    <w:p w:rsidR="00F849D3" w:rsidRPr="00EE678B" w:rsidRDefault="00F849D3" w:rsidP="00F849D3">
      <w:pPr>
        <w:rPr>
          <w:color w:val="000000"/>
          <w:szCs w:val="20"/>
        </w:rPr>
      </w:pPr>
    </w:p>
    <w:p w:rsidR="00F849D3" w:rsidRPr="00EE678B" w:rsidRDefault="00F42AF6" w:rsidP="001F6E47">
      <w:pPr>
        <w:pStyle w:val="ScreenCapture"/>
      </w:pPr>
      <w:bookmarkStart w:id="5076" w:name="pa285"/>
      <w:r>
        <w:t xml:space="preserve">Veteran </w:t>
      </w:r>
      <w:bookmarkEnd w:id="5076"/>
      <w:r w:rsidR="00F849D3" w:rsidRPr="00EE678B">
        <w:t>Prescription 100003840 successfully submitted to ECME for claim generation.</w:t>
      </w:r>
    </w:p>
    <w:p w:rsidR="00F849D3" w:rsidRPr="00EE678B" w:rsidRDefault="00F849D3" w:rsidP="001F6E47">
      <w:pPr>
        <w:pStyle w:val="ScreenCapture"/>
      </w:pPr>
    </w:p>
    <w:p w:rsidR="00F849D3" w:rsidRPr="00EE678B" w:rsidRDefault="00F849D3" w:rsidP="001F6E47">
      <w:pPr>
        <w:pStyle w:val="ScreenCapture"/>
      </w:pPr>
      <w:r w:rsidRPr="00EE678B">
        <w:t xml:space="preserve">Claim Status: </w:t>
      </w:r>
    </w:p>
    <w:p w:rsidR="00F849D3" w:rsidRPr="00EE678B" w:rsidRDefault="00F849D3" w:rsidP="001F6E47">
      <w:pPr>
        <w:pStyle w:val="ScreenCapture"/>
      </w:pPr>
      <w:r w:rsidRPr="00EE678B">
        <w:t>IN PROGRESS-Waiting to start</w:t>
      </w:r>
    </w:p>
    <w:p w:rsidR="00F849D3" w:rsidRPr="00EE678B" w:rsidRDefault="00F849D3" w:rsidP="001F6E47">
      <w:pPr>
        <w:pStyle w:val="ScreenCapture"/>
      </w:pPr>
      <w:r w:rsidRPr="00EE678B">
        <w:t>IN PROGRESS-Gathering claim info</w:t>
      </w:r>
    </w:p>
    <w:p w:rsidR="00F849D3" w:rsidRPr="00EE678B" w:rsidRDefault="00F849D3" w:rsidP="001F6E47">
      <w:pPr>
        <w:pStyle w:val="ScreenCapture"/>
      </w:pPr>
      <w:r w:rsidRPr="00EE678B">
        <w:t>IN PROGRESS-Packet being built</w:t>
      </w:r>
    </w:p>
    <w:p w:rsidR="00F849D3" w:rsidRPr="00EE678B" w:rsidRDefault="00F849D3" w:rsidP="001F6E47">
      <w:pPr>
        <w:pStyle w:val="ScreenCapture"/>
      </w:pPr>
      <w:r w:rsidRPr="00EE678B">
        <w:t>IN PROGRESS-Waiting for transmit</w:t>
      </w:r>
    </w:p>
    <w:p w:rsidR="00F849D3" w:rsidRPr="00EE678B" w:rsidRDefault="00F849D3" w:rsidP="001F6E47">
      <w:pPr>
        <w:pStyle w:val="ScreenCapture"/>
      </w:pPr>
      <w:r w:rsidRPr="00EE678B">
        <w:t>IN PROGRESS-Transmitting</w:t>
      </w:r>
    </w:p>
    <w:p w:rsidR="00F849D3" w:rsidRPr="00EE678B" w:rsidRDefault="00F849D3" w:rsidP="001F6E47">
      <w:pPr>
        <w:pStyle w:val="ScreenCapture"/>
        <w:rPr>
          <w:color w:val="000000"/>
          <w:szCs w:val="24"/>
        </w:rPr>
      </w:pPr>
      <w:r w:rsidRPr="00EE678B">
        <w:rPr>
          <w:color w:val="000000"/>
          <w:szCs w:val="24"/>
        </w:rPr>
        <w:t>E PAYABLE</w:t>
      </w:r>
    </w:p>
    <w:p w:rsidR="00F849D3" w:rsidRPr="00EE678B" w:rsidRDefault="00F849D3" w:rsidP="001F6E47">
      <w:pPr>
        <w:pStyle w:val="ScreenCapture"/>
      </w:pPr>
    </w:p>
    <w:p w:rsidR="00F849D3" w:rsidRPr="00EE678B" w:rsidRDefault="00F849D3" w:rsidP="001F6E47">
      <w:pPr>
        <w:pStyle w:val="ScreenCapture"/>
      </w:pPr>
      <w:r w:rsidRPr="00EE678B">
        <w:t xml:space="preserve">Another New Order for OPPATIENT,FOUR? YES// </w:t>
      </w:r>
      <w:bookmarkEnd w:id="5074"/>
      <w:bookmarkEnd w:id="5075"/>
    </w:p>
    <w:p w:rsidR="00F849D3" w:rsidRPr="00EE678B" w:rsidRDefault="00F849D3" w:rsidP="00F849D3">
      <w:pPr>
        <w:rPr>
          <w:rFonts w:ascii="Times New Roman Bold" w:eastAsia="MS Mincho" w:hAnsi="Times New Roman Bold" w:hint="eastAsia"/>
          <w:b/>
          <w:color w:val="000000"/>
          <w:sz w:val="24"/>
          <w:szCs w:val="24"/>
        </w:rPr>
      </w:pPr>
    </w:p>
    <w:p w:rsidR="00F849D3" w:rsidRPr="00EE678B" w:rsidRDefault="00F849D3" w:rsidP="007A1309">
      <w:pPr>
        <w:pStyle w:val="Heading3"/>
        <w:rPr>
          <w:rFonts w:eastAsia="MS Mincho"/>
        </w:rPr>
      </w:pPr>
      <w:bookmarkStart w:id="5077" w:name="_Toc280701309"/>
      <w:bookmarkStart w:id="5078" w:name="_Toc299044480"/>
      <w:bookmarkStart w:id="5079" w:name="_Toc280853649"/>
      <w:bookmarkStart w:id="5080" w:name="_Toc303286216"/>
      <w:bookmarkStart w:id="5081" w:name="_Toc339962101"/>
      <w:bookmarkStart w:id="5082" w:name="_Toc339962615"/>
      <w:bookmarkStart w:id="5083" w:name="_Toc340138760"/>
      <w:bookmarkStart w:id="5084" w:name="_Toc340139031"/>
      <w:bookmarkStart w:id="5085" w:name="_Toc340139310"/>
      <w:bookmarkStart w:id="5086" w:name="_Toc340143924"/>
      <w:bookmarkStart w:id="5087" w:name="_Toc340144181"/>
      <w:bookmarkStart w:id="5088" w:name="_Toc4140497"/>
      <w:r w:rsidRPr="00EE678B">
        <w:rPr>
          <w:rFonts w:eastAsia="MS Mincho"/>
        </w:rPr>
        <w:t>Activity Log</w:t>
      </w:r>
      <w:bookmarkEnd w:id="5077"/>
      <w:bookmarkEnd w:id="5078"/>
      <w:bookmarkEnd w:id="5079"/>
      <w:bookmarkEnd w:id="5080"/>
      <w:bookmarkEnd w:id="5081"/>
      <w:bookmarkEnd w:id="5082"/>
      <w:bookmarkEnd w:id="5083"/>
      <w:bookmarkEnd w:id="5084"/>
      <w:bookmarkEnd w:id="5085"/>
      <w:bookmarkEnd w:id="5086"/>
      <w:bookmarkEnd w:id="5087"/>
      <w:bookmarkEnd w:id="5088"/>
    </w:p>
    <w:p w:rsidR="00F849D3" w:rsidRPr="00EE678B" w:rsidRDefault="00F849D3" w:rsidP="00F849D3">
      <w:pPr>
        <w:rPr>
          <w:color w:val="000000"/>
          <w:szCs w:val="20"/>
        </w:rPr>
      </w:pPr>
      <w:r w:rsidRPr="00EE678B">
        <w:rPr>
          <w:color w:val="000000"/>
          <w:szCs w:val="20"/>
        </w:rPr>
        <w:t>Multiple Activity Logs exist for a completed or finished order. Any single activity log or all activity logs can be viewed.</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Use the hidden action (AL) to view the activity log once a completed or finished order is selected.</w:t>
      </w:r>
    </w:p>
    <w:p w:rsidR="00F849D3" w:rsidRPr="00EE678B" w:rsidRDefault="00F849D3" w:rsidP="00F849D3">
      <w:pPr>
        <w:rPr>
          <w:rFonts w:ascii="Courier New" w:hAnsi="Courier New"/>
          <w:b/>
          <w:bCs/>
          <w:iCs/>
          <w:color w:val="000000"/>
          <w:sz w:val="16"/>
          <w:szCs w:val="24"/>
        </w:rPr>
      </w:pPr>
    </w:p>
    <w:p w:rsidR="00F849D3" w:rsidRPr="00EE678B" w:rsidRDefault="00F849D3" w:rsidP="00CC4B19">
      <w:pPr>
        <w:pStyle w:val="ExampleHeading"/>
        <w:rPr>
          <w:rFonts w:eastAsia="MS Mincho"/>
        </w:rPr>
      </w:pPr>
      <w:bookmarkStart w:id="5089" w:name="Page_298"/>
      <w:bookmarkStart w:id="5090" w:name="Page_297"/>
      <w:bookmarkEnd w:id="5089"/>
      <w:bookmarkEnd w:id="5090"/>
      <w:r w:rsidRPr="00EE678B">
        <w:rPr>
          <w:rFonts w:eastAsia="MS Mincho"/>
        </w:rPr>
        <w:t>Example: Activity Log</w:t>
      </w:r>
    </w:p>
    <w:p w:rsidR="00F849D3" w:rsidRPr="00EE678B" w:rsidRDefault="00F849D3" w:rsidP="001F6E47">
      <w:pPr>
        <w:pStyle w:val="ScreenCapture"/>
      </w:pPr>
      <w:r w:rsidRPr="00EE678B">
        <w:t>OP Medications (ACTIVE)       Jun 08, 2006 11:01:29          Page:    1 of    3</w:t>
      </w:r>
    </w:p>
    <w:p w:rsidR="00F849D3" w:rsidRPr="00EE678B" w:rsidRDefault="00F849D3" w:rsidP="001F6E47">
      <w:pPr>
        <w:pStyle w:val="ScreenCapture"/>
      </w:pPr>
      <w:r w:rsidRPr="00EE678B">
        <w:t xml:space="preserve">OPPATIENT29,ONE                                                      </w:t>
      </w:r>
      <w:r w:rsidRPr="00EE678B">
        <w:rPr>
          <w:color w:val="FFFFFF"/>
          <w:shd w:val="clear" w:color="auto" w:fill="000000"/>
        </w:rPr>
        <w:t>&lt;A&gt;</w:t>
      </w:r>
    </w:p>
    <w:p w:rsidR="00F849D3" w:rsidRPr="00EE678B" w:rsidRDefault="00F849D3" w:rsidP="001F6E47">
      <w:pPr>
        <w:pStyle w:val="ScreenCapture"/>
      </w:pPr>
      <w:r w:rsidRPr="00EE678B">
        <w:t xml:space="preserve">  PID: 000-87-6543                                 Ht(cm): 175.26 (06/07/2000)</w:t>
      </w:r>
    </w:p>
    <w:p w:rsidR="00F849D3" w:rsidRDefault="00F849D3" w:rsidP="001F6E47">
      <w:pPr>
        <w:pStyle w:val="ScreenCapture"/>
        <w:rPr>
          <w:lang w:val="en-US"/>
        </w:rPr>
      </w:pPr>
      <w:r w:rsidRPr="00EE678B">
        <w:t xml:space="preserve">  DOB: SEP 12,1919 (81)                            Wt(kg): 79.09 (06/07/2000)</w:t>
      </w:r>
    </w:p>
    <w:p w:rsidR="001E2CEA" w:rsidRDefault="001E2CEA" w:rsidP="001E2CEA">
      <w:pPr>
        <w:pStyle w:val="ScreenCapture"/>
        <w:rPr>
          <w:lang w:val="en-US"/>
        </w:rPr>
      </w:pPr>
      <w:r>
        <w:rPr>
          <w:lang w:val="en-US"/>
        </w:rPr>
        <w:t xml:space="preserve">  </w:t>
      </w:r>
      <w:r w:rsidRPr="00E97BFB">
        <w:t xml:space="preserve">SEX: MALE                   </w:t>
      </w:r>
    </w:p>
    <w:p w:rsidR="001E2CEA" w:rsidRPr="00D7570F" w:rsidRDefault="001E2CEA" w:rsidP="001F6E47">
      <w:pPr>
        <w:pStyle w:val="ScreenCapture"/>
        <w:rPr>
          <w:lang w:val="en-US"/>
        </w:rPr>
      </w:pPr>
      <w:r>
        <w:rPr>
          <w:rFonts w:cs="Courier New"/>
          <w:lang w:val="en-US"/>
        </w:rPr>
        <w:t xml:space="preserve"> </w:t>
      </w:r>
      <w:r w:rsidRPr="00E97BFB">
        <w:rPr>
          <w:rFonts w:cs="Courier New"/>
        </w:rPr>
        <w:t xml:space="preserve">CrCL: &lt;Not Found&gt; (CREAT: Not Found)            BSA (m2): </w:t>
      </w:r>
      <w:r>
        <w:rPr>
          <w:rFonts w:cs="Courier New"/>
        </w:rPr>
        <w:t>2.09</w:t>
      </w:r>
    </w:p>
    <w:p w:rsidR="00F849D3" w:rsidRPr="00EE678B" w:rsidRDefault="00F849D3" w:rsidP="001F6E47">
      <w:pPr>
        <w:pStyle w:val="ScreenCapture"/>
      </w:pPr>
      <w:r w:rsidRPr="00EE678B">
        <w:t xml:space="preserve">                                                                               </w:t>
      </w:r>
    </w:p>
    <w:p w:rsidR="00F849D3" w:rsidRPr="00EE678B" w:rsidRDefault="00F849D3" w:rsidP="001F6E47">
      <w:pPr>
        <w:pStyle w:val="ScreenCapture"/>
      </w:pPr>
      <w:r w:rsidRPr="00EE678B">
        <w:t xml:space="preserve">                Rx #: 503915                                                   </w:t>
      </w:r>
    </w:p>
    <w:p w:rsidR="00F849D3" w:rsidRPr="00EE678B" w:rsidRDefault="00F849D3" w:rsidP="001F6E47">
      <w:pPr>
        <w:pStyle w:val="ScreenCapture"/>
      </w:pPr>
      <w:r w:rsidRPr="00EE678B">
        <w:t xml:space="preserve"> (1) *Orderable Item: AMPICILLIN CAP,ORAL ***(N/F)***                          </w:t>
      </w:r>
    </w:p>
    <w:p w:rsidR="00024C06" w:rsidRDefault="00F849D3" w:rsidP="001F6E47">
      <w:pPr>
        <w:pStyle w:val="ScreenCapture"/>
      </w:pPr>
      <w:r w:rsidRPr="00EE678B">
        <w:t xml:space="preserve"> (2)            Drug: AMPICILLIN 250MG CAP ***(N/F)*** </w:t>
      </w:r>
    </w:p>
    <w:p w:rsidR="00F849D3" w:rsidRPr="00EE678B" w:rsidRDefault="00024C06" w:rsidP="001F6E47">
      <w:pPr>
        <w:pStyle w:val="ScreenCapture"/>
      </w:pPr>
      <w:r>
        <w:rPr>
          <w:lang w:val="en-US"/>
        </w:rPr>
        <w:t xml:space="preserve">                 </w:t>
      </w:r>
      <w:r>
        <w:rPr>
          <w:rFonts w:eastAsia="Courier New" w:cs="Courier New"/>
        </w:rPr>
        <w:t>NDC: 0005</w:t>
      </w:r>
      <w:r>
        <w:rPr>
          <w:rFonts w:eastAsia="Courier New" w:cs="Courier New"/>
          <w:spacing w:val="-1"/>
        </w:rPr>
        <w:t>6</w:t>
      </w:r>
      <w:r>
        <w:rPr>
          <w:rFonts w:eastAsia="Courier New" w:cs="Courier New"/>
        </w:rPr>
        <w:t>-017</w:t>
      </w:r>
      <w:r>
        <w:rPr>
          <w:rFonts w:eastAsia="Courier New" w:cs="Courier New"/>
          <w:spacing w:val="-1"/>
        </w:rPr>
        <w:t>6</w:t>
      </w:r>
      <w:r>
        <w:rPr>
          <w:rFonts w:eastAsia="Courier New" w:cs="Courier New"/>
        </w:rPr>
        <w:t>-75</w:t>
      </w:r>
      <w:r w:rsidR="00F849D3" w:rsidRPr="00EE678B">
        <w:t xml:space="preserve">                        </w:t>
      </w:r>
    </w:p>
    <w:p w:rsidR="00F849D3" w:rsidRPr="00EE678B" w:rsidRDefault="00F849D3" w:rsidP="001F6E47">
      <w:pPr>
        <w:pStyle w:val="ScreenCapture"/>
      </w:pPr>
      <w:r w:rsidRPr="00EE678B">
        <w:t xml:space="preserve"> (3)         *Dosage: 750 (MG)                                                 </w:t>
      </w:r>
    </w:p>
    <w:p w:rsidR="00F849D3" w:rsidRPr="00EE678B" w:rsidRDefault="00F849D3" w:rsidP="001F6E47">
      <w:pPr>
        <w:pStyle w:val="ScreenCapture"/>
      </w:pPr>
      <w:r w:rsidRPr="00EE678B">
        <w:t xml:space="preserve">                Verb: TAKE                                                     </w:t>
      </w:r>
    </w:p>
    <w:p w:rsidR="00F849D3" w:rsidRPr="00EE678B" w:rsidRDefault="00F849D3" w:rsidP="001F6E47">
      <w:pPr>
        <w:pStyle w:val="ScreenCapture"/>
      </w:pPr>
      <w:r w:rsidRPr="00EE678B">
        <w:t xml:space="preserve">      Dispense Units: 3                                                        </w:t>
      </w:r>
    </w:p>
    <w:p w:rsidR="00F849D3" w:rsidRPr="00EE678B" w:rsidRDefault="00F849D3" w:rsidP="001F6E47">
      <w:pPr>
        <w:pStyle w:val="ScreenCapture"/>
      </w:pPr>
      <w:r w:rsidRPr="00EE678B">
        <w:t xml:space="preserve">                Noun: CAPSULE(S)                                               </w:t>
      </w:r>
    </w:p>
    <w:p w:rsidR="00F849D3" w:rsidRPr="00EE678B" w:rsidRDefault="00F849D3" w:rsidP="001F6E47">
      <w:pPr>
        <w:pStyle w:val="ScreenCapture"/>
      </w:pPr>
      <w:r w:rsidRPr="00EE678B">
        <w:t xml:space="preserve">              *Route: ORAL                                                     </w:t>
      </w:r>
    </w:p>
    <w:p w:rsidR="00F849D3" w:rsidRPr="00EE678B" w:rsidRDefault="00F849D3" w:rsidP="001F6E47">
      <w:pPr>
        <w:pStyle w:val="ScreenCapture"/>
      </w:pPr>
      <w:r w:rsidRPr="00EE678B">
        <w:t xml:space="preserve">           *Schedule: QID                                                      </w:t>
      </w:r>
    </w:p>
    <w:p w:rsidR="00F849D3" w:rsidRPr="00EE678B" w:rsidRDefault="00F849D3" w:rsidP="001F6E47">
      <w:pPr>
        <w:pStyle w:val="ScreenCapture"/>
      </w:pPr>
      <w:r w:rsidRPr="00EE678B">
        <w:t xml:space="preserve">           *Duration: 10D (DAYS)                                               </w:t>
      </w:r>
    </w:p>
    <w:p w:rsidR="00F849D3" w:rsidRPr="00EE678B" w:rsidRDefault="00F849D3" w:rsidP="001F6E47">
      <w:pPr>
        <w:pStyle w:val="ScreenCapture"/>
      </w:pPr>
      <w:r w:rsidRPr="00EE678B">
        <w:t xml:space="preserve"> (4)Pat Instructions: WITH FOOD AVOIDING DAIRY FOODS                              </w:t>
      </w:r>
    </w:p>
    <w:p w:rsidR="00F849D3" w:rsidRPr="00EE678B" w:rsidRDefault="00F849D3" w:rsidP="001F6E47">
      <w:pPr>
        <w:pStyle w:val="ScreenCapture"/>
      </w:pPr>
      <w:r w:rsidRPr="00EE678B">
        <w:t xml:space="preserve">                 SIG: TAKE THREE CAPSULES BY MOUTH FOUR TIMES A DAY FOR 10 DAYS</w:t>
      </w:r>
    </w:p>
    <w:p w:rsidR="00F849D3" w:rsidRPr="00EE678B" w:rsidRDefault="00F849D3" w:rsidP="001F6E47">
      <w:pPr>
        <w:pStyle w:val="ScreenCapture"/>
      </w:pPr>
      <w:r w:rsidRPr="00EE678B">
        <w:t xml:space="preserve">                      WITH FOOD AVOIDING DAIRY FOODS                              </w:t>
      </w:r>
    </w:p>
    <w:p w:rsidR="00F849D3" w:rsidRPr="00EE678B" w:rsidRDefault="00F849D3" w:rsidP="001F6E47">
      <w:pPr>
        <w:pStyle w:val="ScreenCapture"/>
      </w:pPr>
      <w:r w:rsidRPr="00EE678B">
        <w:t xml:space="preserve"> (5)  Patient Status: SERVICE CONNECTED                                        </w:t>
      </w:r>
    </w:p>
    <w:p w:rsidR="00F849D3" w:rsidRPr="00EE678B" w:rsidRDefault="00F849D3" w:rsidP="001F6E47">
      <w:pPr>
        <w:pStyle w:val="ScreenCapture"/>
      </w:pPr>
      <w:r w:rsidRPr="00EE678B">
        <w:t xml:space="preserve">+         Enter ?? for more actions                                            </w:t>
      </w:r>
    </w:p>
    <w:p w:rsidR="00F849D3" w:rsidRPr="00EE678B" w:rsidRDefault="00F849D3" w:rsidP="001F6E47">
      <w:pPr>
        <w:pStyle w:val="ScreenCapture"/>
      </w:pPr>
      <w:r w:rsidRPr="00EE678B">
        <w:t>DC   Discontinue          PR   Partial              RL   Release</w:t>
      </w:r>
    </w:p>
    <w:p w:rsidR="00F849D3" w:rsidRPr="00EE678B" w:rsidRDefault="00F849D3" w:rsidP="001F6E47">
      <w:pPr>
        <w:pStyle w:val="ScreenCapture"/>
      </w:pPr>
      <w:r w:rsidRPr="00EE678B">
        <w:t>ED   Edit                 RF  (Refill)             RN   Renew</w:t>
      </w:r>
    </w:p>
    <w:p w:rsidR="00F849D3" w:rsidRPr="00EE678B" w:rsidRDefault="00F849D3" w:rsidP="001F6E47">
      <w:pPr>
        <w:pStyle w:val="ScreenCapture"/>
        <w:rPr>
          <w:b/>
          <w:u w:val="single"/>
        </w:rPr>
      </w:pPr>
      <w:r w:rsidRPr="00EE678B">
        <w:t xml:space="preserve">Select Action: Next Screen// </w:t>
      </w:r>
      <w:r w:rsidRPr="00EE678B">
        <w:rPr>
          <w:b/>
        </w:rPr>
        <w:t>AL</w:t>
      </w:r>
    </w:p>
    <w:p w:rsidR="00F849D3" w:rsidRPr="00EE678B" w:rsidRDefault="00F849D3" w:rsidP="001F6E47">
      <w:pPr>
        <w:pStyle w:val="ScreenCapture"/>
      </w:pPr>
      <w:r w:rsidRPr="00EE678B">
        <w:t>Select Activity Log by  number</w:t>
      </w:r>
    </w:p>
    <w:p w:rsidR="00F849D3" w:rsidRPr="00EE678B" w:rsidRDefault="00F849D3" w:rsidP="001F6E47">
      <w:pPr>
        <w:pStyle w:val="ScreenCapture"/>
      </w:pPr>
      <w:r w:rsidRPr="00EE678B">
        <w:t>1. Refill      2. Partial      3. Activity     4. Labels</w:t>
      </w:r>
    </w:p>
    <w:p w:rsidR="00F849D3" w:rsidRPr="00EE678B" w:rsidRDefault="00F849D3" w:rsidP="001F6E47">
      <w:pPr>
        <w:pStyle w:val="ScreenCapture"/>
      </w:pPr>
      <w:r w:rsidRPr="00EE678B">
        <w:t xml:space="preserve">5. Copay       6. ECME         7. All Logs: (1-7): 7// </w:t>
      </w:r>
      <w:r w:rsidRPr="00EE678B">
        <w:rPr>
          <w:b/>
        </w:rPr>
        <w:t>&lt;Enter&gt;</w:t>
      </w:r>
    </w:p>
    <w:p w:rsidR="00F849D3" w:rsidRPr="00EE678B" w:rsidRDefault="00F849D3" w:rsidP="00F849D3">
      <w:pPr>
        <w:rPr>
          <w:rFonts w:eastAsia="MS Mincho"/>
          <w:szCs w:val="20"/>
        </w:rPr>
      </w:pPr>
    </w:p>
    <w:p w:rsidR="00F849D3" w:rsidRPr="00EE678B" w:rsidRDefault="00F849D3" w:rsidP="00F849D3">
      <w:pPr>
        <w:rPr>
          <w:color w:val="000000"/>
          <w:szCs w:val="20"/>
        </w:rPr>
      </w:pPr>
      <w:r w:rsidRPr="00EE678B">
        <w:rPr>
          <w:color w:val="000000"/>
          <w:szCs w:val="20"/>
        </w:rPr>
        <w:t>The prompt for the selection of the Activity Log depends on what type of prescription is selected. For example, if the prescription is an ePharmacy prescription, ECME displays as item #6. If the prescription is a CMOP prescription, CMOP displays as item #6.</w:t>
      </w:r>
    </w:p>
    <w:p w:rsidR="00F849D3" w:rsidRPr="00EE678B" w:rsidRDefault="00F849D3" w:rsidP="00603ED8">
      <w:pPr>
        <w:rPr>
          <w:color w:val="000000"/>
        </w:rPr>
      </w:pPr>
    </w:p>
    <w:p w:rsidR="00F849D3" w:rsidRPr="00EE678B" w:rsidRDefault="00F849D3" w:rsidP="00CC4B19">
      <w:pPr>
        <w:pStyle w:val="ExampleHeading"/>
        <w:rPr>
          <w:rFonts w:eastAsia="MS Mincho"/>
        </w:rPr>
      </w:pPr>
      <w:r w:rsidRPr="00EE678B">
        <w:rPr>
          <w:rFonts w:eastAsia="MS Mincho"/>
        </w:rPr>
        <w:t>Example: Activity Log (continued)</w:t>
      </w:r>
    </w:p>
    <w:p w:rsidR="00F849D3" w:rsidRPr="00EE678B" w:rsidRDefault="00F849D3" w:rsidP="00286389">
      <w:pPr>
        <w:pStyle w:val="ScreenCapture"/>
      </w:pPr>
      <w:r w:rsidRPr="00EE678B">
        <w:t>Rx Activity Log          Jun 08, 2006 11:02:51       Page:    1 of    2</w:t>
      </w:r>
    </w:p>
    <w:p w:rsidR="00F849D3" w:rsidRPr="00EE678B" w:rsidRDefault="00F849D3" w:rsidP="00286389">
      <w:pPr>
        <w:pStyle w:val="ScreenCapture"/>
      </w:pPr>
      <w:r w:rsidRPr="00EE678B">
        <w:t>OPPATIENT29,ONE</w:t>
      </w:r>
    </w:p>
    <w:p w:rsidR="00F849D3" w:rsidRPr="00EE678B" w:rsidRDefault="00F849D3" w:rsidP="00286389">
      <w:pPr>
        <w:pStyle w:val="ScreenCapture"/>
      </w:pPr>
      <w:r w:rsidRPr="00EE678B">
        <w:t xml:space="preserve">  PID: 000-87-6543                                 Ht(cm): 175.26 (06/07/2000)</w:t>
      </w:r>
    </w:p>
    <w:p w:rsidR="00F849D3" w:rsidRPr="00EE678B" w:rsidRDefault="00F849D3" w:rsidP="00286389">
      <w:pPr>
        <w:pStyle w:val="ScreenCapture"/>
      </w:pPr>
      <w:r w:rsidRPr="00EE678B">
        <w:t xml:space="preserve">  DOB: SEP 12,1919 (81)                            Wt(kg): 79.09 (06/07/2000)</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Rx #: 503904   Original Fill Released: 5/25/01                                        </w:t>
      </w:r>
    </w:p>
    <w:p w:rsidR="00F849D3" w:rsidRPr="00EE678B" w:rsidRDefault="00F849D3" w:rsidP="00286389">
      <w:pPr>
        <w:pStyle w:val="ScreenCapture"/>
      </w:pPr>
      <w:r w:rsidRPr="00EE678B">
        <w:t xml:space="preserve">Routing: Window      Finished by: OPPROVIDER,ONE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Refill Log:                                                                    </w:t>
      </w:r>
    </w:p>
    <w:p w:rsidR="00F849D3" w:rsidRPr="00EE678B" w:rsidRDefault="00F849D3" w:rsidP="00286389">
      <w:pPr>
        <w:pStyle w:val="ScreenCapture"/>
      </w:pPr>
      <w:r w:rsidRPr="00EE678B">
        <w:t xml:space="preserve">#  Log Date   Refill Date  Qty          Routing  Lot #       Pharmacist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There are NO Refills For this  Prescription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Partial Fills:                                                                 </w:t>
      </w:r>
    </w:p>
    <w:p w:rsidR="00F849D3" w:rsidRPr="00EE678B" w:rsidRDefault="00F849D3" w:rsidP="00286389">
      <w:pPr>
        <w:pStyle w:val="ScreenCapture"/>
      </w:pPr>
      <w:r w:rsidRPr="00EE678B">
        <w:t xml:space="preserve">#   Log Date   Date     Qty         Routing    Lot #        Pharmacist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There are NO Partials for this Prescription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Activity Log:                                                                  </w:t>
      </w:r>
    </w:p>
    <w:p w:rsidR="00F849D3" w:rsidRPr="00EE678B" w:rsidRDefault="00F849D3" w:rsidP="00286389">
      <w:pPr>
        <w:pStyle w:val="ScreenCapture"/>
      </w:pPr>
      <w:r w:rsidRPr="00EE678B">
        <w:t xml:space="preserve">#   Date        Reason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05/25/01                   ORIGINAL                                        </w:t>
      </w:r>
    </w:p>
    <w:p w:rsidR="00F849D3" w:rsidRPr="00EE678B" w:rsidRDefault="00F849D3" w:rsidP="00286389">
      <w:pPr>
        <w:pStyle w:val="ScreenCapture"/>
      </w:pPr>
      <w:r w:rsidRPr="00EE678B">
        <w:t xml:space="preserve">Comments: Patient Instructions Not Sent By Provider.                        </w:t>
      </w:r>
    </w:p>
    <w:p w:rsidR="00F849D3" w:rsidRPr="00EE678B" w:rsidRDefault="00F849D3" w:rsidP="00286389">
      <w:pPr>
        <w:pStyle w:val="ScreenCapture"/>
      </w:pPr>
      <w:r w:rsidRPr="00EE678B">
        <w:t xml:space="preserve">2   05/25/01    PROCESSED      ORIGINAL       OPPROVIDER,ONE                   </w:t>
      </w:r>
    </w:p>
    <w:p w:rsidR="00F849D3" w:rsidRPr="00EE678B" w:rsidRDefault="00F849D3" w:rsidP="00286389">
      <w:pPr>
        <w:pStyle w:val="ScreenCapture"/>
      </w:pPr>
      <w:r w:rsidRPr="00EE678B">
        <w:t xml:space="preserve">Comments: Label never queued to print by User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Label Log:                                                                     </w:t>
      </w:r>
    </w:p>
    <w:p w:rsidR="00F849D3" w:rsidRPr="00EE678B" w:rsidRDefault="00F849D3" w:rsidP="00286389">
      <w:pPr>
        <w:pStyle w:val="ScreenCapture"/>
      </w:pPr>
      <w:r w:rsidRPr="00EE678B">
        <w:t xml:space="preserve">#   Date        Rx Ref                    Printed By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09/25/06   </w:t>
      </w:r>
      <w:bookmarkStart w:id="5091" w:name="OLE_LINK9"/>
      <w:bookmarkStart w:id="5092" w:name="OLE_LINK10"/>
      <w:r w:rsidRPr="00EE678B">
        <w:t xml:space="preserve"> ORIGINAL                   OPPROVIDER,ONE</w:t>
      </w:r>
      <w:bookmarkEnd w:id="5091"/>
      <w:bookmarkEnd w:id="5092"/>
    </w:p>
    <w:p w:rsidR="00F849D3" w:rsidRPr="00EE678B" w:rsidRDefault="00F849D3" w:rsidP="00286389">
      <w:pPr>
        <w:pStyle w:val="ScreenCapture"/>
      </w:pPr>
      <w:r w:rsidRPr="00EE678B">
        <w:t>Comments: ScripTalk label printed</w:t>
      </w:r>
    </w:p>
    <w:p w:rsidR="00F849D3" w:rsidRPr="00EE678B" w:rsidRDefault="00F849D3" w:rsidP="00286389">
      <w:pPr>
        <w:pStyle w:val="ScreenCapture"/>
      </w:pPr>
      <w:r w:rsidRPr="00EE678B">
        <w:t>2   09/25/06    ORIGINAL                   OPPROVIDER,ONE</w:t>
      </w:r>
    </w:p>
    <w:p w:rsidR="00F849D3" w:rsidRPr="00EE678B" w:rsidRDefault="00F849D3" w:rsidP="00286389">
      <w:pPr>
        <w:pStyle w:val="ScreenCapture"/>
      </w:pPr>
      <w:r w:rsidRPr="00EE678B">
        <w:t>Comments: ROUTING=WINDOW (BAD ADDRESS)</w:t>
      </w:r>
    </w:p>
    <w:p w:rsidR="00F849D3" w:rsidRPr="00EE678B" w:rsidRDefault="00F849D3" w:rsidP="00286389">
      <w:pPr>
        <w:pStyle w:val="ScreenCapture"/>
      </w:pPr>
    </w:p>
    <w:p w:rsidR="00F849D3" w:rsidRPr="00EE678B" w:rsidRDefault="00F849D3" w:rsidP="00286389">
      <w:pPr>
        <w:pStyle w:val="ScreenCapture"/>
      </w:pPr>
      <w:r w:rsidRPr="00EE678B">
        <w:t xml:space="preserve">Copay Activity Log:                                                           </w:t>
      </w:r>
    </w:p>
    <w:p w:rsidR="00F849D3" w:rsidRPr="00EE678B" w:rsidRDefault="00F849D3" w:rsidP="00286389">
      <w:pPr>
        <w:pStyle w:val="ScreenCapture"/>
      </w:pPr>
      <w:r w:rsidRPr="00EE678B">
        <w:t xml:space="preserve">#   Date        Reason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There’s NO Copay activity to report</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ECME Log:                                                                      </w:t>
      </w:r>
    </w:p>
    <w:p w:rsidR="00F849D3" w:rsidRPr="00EE678B" w:rsidRDefault="00F849D3" w:rsidP="00286389">
      <w:pPr>
        <w:pStyle w:val="ScreenCapture"/>
      </w:pPr>
      <w:r w:rsidRPr="00EE678B">
        <w:t xml:space="preserve">#   Date/Time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11/30/05@18:38:29   ORIGINAL        OPPHARMACIST,ONE                          </w:t>
      </w:r>
    </w:p>
    <w:p w:rsidR="00F849D3" w:rsidRPr="00EE678B" w:rsidRDefault="00F849D3" w:rsidP="00286389">
      <w:pPr>
        <w:pStyle w:val="ScreenCapture"/>
      </w:pPr>
      <w:r w:rsidRPr="00EE678B">
        <w:t>Comments: No claim submission made. Billing Determination was: DRUG NOT BILLABLE</w:t>
      </w:r>
      <w:r w:rsidRPr="00EE678B">
        <w:rPr>
          <w:szCs w:val="24"/>
        </w:rPr>
        <w:t>.</w:t>
      </w:r>
    </w:p>
    <w:p w:rsidR="00F849D3" w:rsidRPr="00EE678B" w:rsidRDefault="00F849D3" w:rsidP="00286389">
      <w:pPr>
        <w:pStyle w:val="ScreenCapture"/>
      </w:pPr>
      <w:r w:rsidRPr="00EE678B">
        <w:t xml:space="preserve">                                                                         </w:t>
      </w:r>
    </w:p>
    <w:p w:rsidR="00F849D3" w:rsidRPr="00EE678B" w:rsidRDefault="00F849D3" w:rsidP="00286389">
      <w:pPr>
        <w:pStyle w:val="ScreenCapture"/>
        <w:rPr>
          <w:shd w:val="clear" w:color="auto" w:fill="FFFFFF"/>
        </w:rPr>
      </w:pPr>
      <w:r w:rsidRPr="00EE678B">
        <w:rPr>
          <w:shd w:val="clear" w:color="auto" w:fill="FFFFFF"/>
        </w:rPr>
        <w:t>[This shows an extended view of what is seen on the screen.]</w:t>
      </w:r>
    </w:p>
    <w:p w:rsidR="00F849D3" w:rsidRPr="00EE678B" w:rsidRDefault="00F849D3" w:rsidP="00286389">
      <w:pPr>
        <w:pStyle w:val="ScreenCapture"/>
      </w:pP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The Activity Logs will appear the same as the OP logs with the exception of the addition of a CMOP Event Log. Here is an example of a sample CMOP Event Log:</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Activity Log (continued)</w:t>
      </w:r>
    </w:p>
    <w:p w:rsidR="00F849D3" w:rsidRPr="00EE678B" w:rsidRDefault="00F849D3" w:rsidP="00286389">
      <w:pPr>
        <w:pStyle w:val="ScreenCapture"/>
      </w:pPr>
      <w:r w:rsidRPr="00EE678B">
        <w:t>Rx Activity Log             Jul 06, 1996 09:54:24          Page:    2 of    2</w:t>
      </w:r>
    </w:p>
    <w:p w:rsidR="00F849D3" w:rsidRPr="00EE678B" w:rsidRDefault="00F849D3" w:rsidP="00286389">
      <w:pPr>
        <w:pStyle w:val="ScreenCapture"/>
      </w:pPr>
      <w:r w:rsidRPr="00EE678B">
        <w:t xml:space="preserve">OPPATIENT2,ONE                                                                  </w:t>
      </w:r>
    </w:p>
    <w:p w:rsidR="00F849D3" w:rsidRPr="00EE678B" w:rsidRDefault="00F849D3" w:rsidP="00286389">
      <w:pPr>
        <w:pStyle w:val="ScreenCapture"/>
      </w:pPr>
      <w:r w:rsidRPr="00EE678B">
        <w:t xml:space="preserve">  PID: 000-23-4567                                Ht(cm):  188.40 (12/02/00)</w:t>
      </w:r>
    </w:p>
    <w:p w:rsidR="00F849D3" w:rsidRPr="00EE678B" w:rsidRDefault="00F849D3" w:rsidP="00286389">
      <w:pPr>
        <w:pStyle w:val="ScreenCapture"/>
      </w:pPr>
      <w:r w:rsidRPr="00EE678B">
        <w:t xml:space="preserve">  DOB: DEC 14,1960 (34)                           Wt(kg):  109.10 (12/02/00)</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CMOP Event Log:</w:t>
      </w:r>
    </w:p>
    <w:p w:rsidR="00F849D3" w:rsidRPr="00EE678B" w:rsidRDefault="00F849D3" w:rsidP="00286389">
      <w:pPr>
        <w:pStyle w:val="ScreenCapture"/>
      </w:pPr>
      <w:r w:rsidRPr="00EE678B">
        <w:t>Date/Time             Rx Ref    TRN-Order      Stat             Comments</w:t>
      </w:r>
    </w:p>
    <w:p w:rsidR="00F849D3" w:rsidRPr="00EE678B" w:rsidRDefault="00F849D3" w:rsidP="00286389">
      <w:pPr>
        <w:pStyle w:val="ScreenCapture"/>
      </w:pPr>
      <w:r w:rsidRPr="00EE678B">
        <w:t>==============================================================================</w:t>
      </w:r>
    </w:p>
    <w:p w:rsidR="00F849D3" w:rsidRPr="00EE678B" w:rsidRDefault="00F849D3" w:rsidP="00286389">
      <w:pPr>
        <w:pStyle w:val="ScreenCapture"/>
      </w:pPr>
      <w:r w:rsidRPr="00EE678B">
        <w:t>09/17/00@1526         Ref 1     267-4            DISP    NDC: 1234TEST5678</w:t>
      </w:r>
    </w:p>
    <w:p w:rsidR="00F849D3" w:rsidRPr="00EE678B" w:rsidRDefault="00F849D3" w:rsidP="00286389">
      <w:pPr>
        <w:pStyle w:val="ScreenCapture"/>
      </w:pPr>
    </w:p>
    <w:p w:rsidR="00F849D3" w:rsidRPr="00EE678B" w:rsidRDefault="00F849D3" w:rsidP="00286389">
      <w:pPr>
        <w:pStyle w:val="ScreenCapture"/>
      </w:pPr>
      <w:r w:rsidRPr="00EE678B">
        <w:t>CMOP Lot#/Expiration Date Log:</w:t>
      </w:r>
    </w:p>
    <w:p w:rsidR="00F849D3" w:rsidRPr="00EE678B" w:rsidRDefault="00F849D3" w:rsidP="00286389">
      <w:pPr>
        <w:pStyle w:val="ScreenCapture"/>
      </w:pPr>
      <w:r w:rsidRPr="00EE678B">
        <w:t>Rx Ref               Lot #               Expiration Date</w:t>
      </w:r>
    </w:p>
    <w:p w:rsidR="00F849D3" w:rsidRPr="00EE678B" w:rsidRDefault="00F849D3" w:rsidP="00286389">
      <w:pPr>
        <w:pStyle w:val="ScreenCapture"/>
      </w:pPr>
      <w:r w:rsidRPr="00EE678B">
        <w:t>==============================================================================</w:t>
      </w:r>
    </w:p>
    <w:p w:rsidR="00F849D3" w:rsidRPr="00EE678B" w:rsidRDefault="00F849D3" w:rsidP="00286389">
      <w:pPr>
        <w:pStyle w:val="ScreenCapture"/>
      </w:pPr>
      <w:r w:rsidRPr="00EE678B">
        <w:t>Ref 1                1234TST              07/07/00</w:t>
      </w:r>
    </w:p>
    <w:p w:rsidR="00F849D3" w:rsidRPr="00EE678B" w:rsidRDefault="00F849D3" w:rsidP="00286389">
      <w:pPr>
        <w:pStyle w:val="ScreenCapture"/>
      </w:pP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F849D3">
      <w:pPr>
        <w:rPr>
          <w:rFonts w:eastAsia="MS Mincho"/>
          <w:szCs w:val="20"/>
        </w:rPr>
      </w:pPr>
    </w:p>
    <w:p w:rsidR="00F849D3" w:rsidRPr="00EE678B" w:rsidRDefault="00F849D3" w:rsidP="00F849D3">
      <w:pPr>
        <w:rPr>
          <w:color w:val="000000"/>
          <w:szCs w:val="20"/>
        </w:rPr>
      </w:pPr>
      <w:r w:rsidRPr="00EE678B">
        <w:rPr>
          <w:color w:val="000000"/>
          <w:szCs w:val="20"/>
        </w:rPr>
        <w:t>If this were an ePharmacy prescription, the prompt would display as follows:</w:t>
      </w:r>
    </w:p>
    <w:p w:rsidR="00F849D3" w:rsidRPr="00EE678B" w:rsidRDefault="00F849D3" w:rsidP="00F849D3">
      <w:pPr>
        <w:rPr>
          <w:color w:val="000000"/>
          <w:szCs w:val="20"/>
        </w:rPr>
      </w:pPr>
    </w:p>
    <w:p w:rsidR="00F849D3" w:rsidRPr="00EE678B" w:rsidRDefault="00F849D3" w:rsidP="00286389">
      <w:pPr>
        <w:pStyle w:val="ScreenCapture"/>
      </w:pPr>
      <w:r w:rsidRPr="00EE678B">
        <w:t>Select Activity Log by number</w:t>
      </w:r>
    </w:p>
    <w:p w:rsidR="00F849D3" w:rsidRPr="00EE678B" w:rsidRDefault="00F849D3" w:rsidP="00286389">
      <w:pPr>
        <w:pStyle w:val="ScreenCapture"/>
      </w:pPr>
      <w:r w:rsidRPr="00EE678B">
        <w:t>1. Refill      2. Partial      3. Activity     4. Labels</w:t>
      </w:r>
    </w:p>
    <w:p w:rsidR="00F849D3" w:rsidRPr="00EE678B" w:rsidRDefault="00F849D3" w:rsidP="00286389">
      <w:pPr>
        <w:pStyle w:val="ScreenCapture"/>
      </w:pPr>
      <w:r w:rsidRPr="00EE678B">
        <w:t xml:space="preserve">5. Copay       6. ECME         7. All Logs: (1-7): 7/// </w:t>
      </w:r>
      <w:r w:rsidRPr="00EE678B">
        <w:rPr>
          <w:b/>
        </w:rPr>
        <w:t>6</w:t>
      </w:r>
    </w:p>
    <w:p w:rsidR="00F849D3" w:rsidRPr="00EE678B" w:rsidRDefault="00F849D3" w:rsidP="00F849D3">
      <w:pPr>
        <w:rPr>
          <w:color w:val="000000"/>
          <w:szCs w:val="20"/>
        </w:rPr>
      </w:pPr>
    </w:p>
    <w:p w:rsidR="00F849D3" w:rsidRPr="00EE678B" w:rsidRDefault="00F849D3" w:rsidP="00F849D3">
      <w:pPr>
        <w:rPr>
          <w:color w:val="000000"/>
          <w:szCs w:val="20"/>
        </w:rPr>
      </w:pPr>
      <w:r w:rsidRPr="00EE678B">
        <w:rPr>
          <w:color w:val="000000"/>
          <w:szCs w:val="20"/>
        </w:rPr>
        <w:t>For an ePharmacy prescription, the ECME Event Log displays before the CMOP Event Log.</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ECME Event Log of an ePharmacy prescription</w:t>
      </w:r>
    </w:p>
    <w:p w:rsidR="00F849D3" w:rsidRPr="00EE678B" w:rsidRDefault="00F849D3" w:rsidP="00286389">
      <w:pPr>
        <w:pStyle w:val="ScreenCapture"/>
      </w:pPr>
      <w:r w:rsidRPr="00EE678B">
        <w:t>Rx Activity Log               Nov 07, 2005@12:23:37          Page:    1 of    1</w:t>
      </w:r>
    </w:p>
    <w:p w:rsidR="00F849D3" w:rsidRPr="00EE678B" w:rsidRDefault="00F849D3" w:rsidP="00286389">
      <w:pPr>
        <w:pStyle w:val="ScreenCapture"/>
      </w:pPr>
      <w:r w:rsidRPr="00EE678B">
        <w:t>OPPATIENT,FOUR</w:t>
      </w:r>
    </w:p>
    <w:p w:rsidR="00F849D3" w:rsidRPr="00EE678B" w:rsidRDefault="00F849D3" w:rsidP="00286389">
      <w:pPr>
        <w:pStyle w:val="ScreenCapture"/>
      </w:pPr>
      <w:r w:rsidRPr="00EE678B">
        <w:t xml:space="preserve">  PID: 000-01-1322P                                 Ht(cm): _______ (______)  </w:t>
      </w:r>
    </w:p>
    <w:p w:rsidR="00F849D3" w:rsidRPr="00EE678B" w:rsidRDefault="00F849D3" w:rsidP="00286389">
      <w:pPr>
        <w:pStyle w:val="ScreenCapture"/>
      </w:pPr>
      <w:r w:rsidRPr="00EE678B">
        <w:t xml:space="preserve">  DOB: NOV 12,1975 (29)                            Wt(kg): _______ (______)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Rx #: 100003861   Original Fill Released:                                      </w:t>
      </w:r>
    </w:p>
    <w:p w:rsidR="00F849D3" w:rsidRPr="00EE678B" w:rsidRDefault="00F849D3" w:rsidP="00286389">
      <w:pPr>
        <w:pStyle w:val="ScreenCapture"/>
      </w:pPr>
      <w:r w:rsidRPr="00EE678B">
        <w:t xml:space="preserve">Routing: Window      Finished by: OPPHARMACIST4,THREE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ECME Log:                                                                      </w:t>
      </w:r>
    </w:p>
    <w:p w:rsidR="00F849D3" w:rsidRPr="00EE678B" w:rsidRDefault="00F849D3" w:rsidP="00286389">
      <w:pPr>
        <w:pStyle w:val="ScreenCapture"/>
      </w:pPr>
      <w:r w:rsidRPr="00EE678B">
        <w:t xml:space="preserve">#   Date        Rx Ref         Initiator Of Activity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11/07/05    ORIGINAL       OPPHARMACIST4,THREE                                </w:t>
      </w:r>
    </w:p>
    <w:p w:rsidR="00F849D3" w:rsidRPr="00EE678B" w:rsidRDefault="00F849D3" w:rsidP="00286389">
      <w:pPr>
        <w:pStyle w:val="ScreenCapture"/>
      </w:pPr>
      <w:r w:rsidRPr="00EE678B">
        <w:t xml:space="preserve">Comments: ECME:REJECT WORKLIST-DUR OVERRIDE CODES(DD/M0/1B)-E     </w:t>
      </w:r>
    </w:p>
    <w:p w:rsidR="00F849D3" w:rsidRPr="00EE678B" w:rsidRDefault="00F849D3" w:rsidP="00286389">
      <w:pPr>
        <w:pStyle w:val="ScreenCapture"/>
      </w:pPr>
      <w:r w:rsidRPr="00EE678B">
        <w:t xml:space="preserve"> PAYABLE-pOPP INSURANCE      </w:t>
      </w:r>
    </w:p>
    <w:p w:rsidR="00F849D3" w:rsidRPr="00EE678B" w:rsidRDefault="00F849D3" w:rsidP="00286389">
      <w:pPr>
        <w:pStyle w:val="ScreenCapture"/>
      </w:pPr>
      <w:r w:rsidRPr="00EE678B">
        <w:t xml:space="preserve">                                                                               </w:t>
      </w:r>
    </w:p>
    <w:p w:rsidR="00F849D3" w:rsidRPr="00EE678B" w:rsidRDefault="00F849D3" w:rsidP="007C44A7">
      <w:pPr>
        <w:pStyle w:val="ScreenCapture"/>
        <w:keepNext/>
      </w:pPr>
      <w:r w:rsidRPr="00EE678B">
        <w:t xml:space="preserve">ECME REJECT Log:                                                               </w:t>
      </w:r>
    </w:p>
    <w:p w:rsidR="00F849D3" w:rsidRPr="00EE678B" w:rsidRDefault="00F849D3" w:rsidP="00286389">
      <w:pPr>
        <w:pStyle w:val="ScreenCapture"/>
      </w:pPr>
      <w:r w:rsidRPr="00EE678B">
        <w:t xml:space="preserve">#   Date/Time Rcvd      Rx Ref    Reject Type     STATUS     Date/Time Resolved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p>
    <w:p w:rsidR="00F849D3" w:rsidRPr="00EE678B" w:rsidRDefault="00F849D3" w:rsidP="00286389">
      <w:pPr>
        <w:pStyle w:val="ScreenCapture"/>
      </w:pPr>
      <w:r w:rsidRPr="00EE678B">
        <w:t xml:space="preserve">Select Action:Quit// </w:t>
      </w:r>
      <w:r w:rsidRPr="00EE678B">
        <w:rPr>
          <w:b/>
        </w:rPr>
        <w:t>&lt;Enter&gt;</w:t>
      </w:r>
    </w:p>
    <w:p w:rsidR="00F849D3" w:rsidRPr="00EE678B" w:rsidRDefault="00F849D3" w:rsidP="00603ED8">
      <w:pPr>
        <w:rPr>
          <w:color w:val="000000"/>
        </w:rPr>
      </w:pPr>
    </w:p>
    <w:p w:rsidR="00F849D3" w:rsidRPr="00EE678B" w:rsidRDefault="00F849D3" w:rsidP="00F849D3">
      <w:pPr>
        <w:rPr>
          <w:color w:val="000000"/>
          <w:szCs w:val="20"/>
        </w:rPr>
      </w:pPr>
      <w:r w:rsidRPr="00EE678B">
        <w:rPr>
          <w:color w:val="000000"/>
          <w:szCs w:val="20"/>
        </w:rPr>
        <w:t xml:space="preserve">The Domain Name Server (DNS) information of the </w:t>
      </w:r>
      <w:r w:rsidRPr="00EE678B">
        <w:rPr>
          <w:color w:val="000000"/>
        </w:rPr>
        <w:t>automated dispensing device</w:t>
      </w:r>
      <w:r w:rsidRPr="00EE678B">
        <w:rPr>
          <w:color w:val="000000"/>
          <w:szCs w:val="20"/>
        </w:rPr>
        <w:t xml:space="preserve"> is appended to the Comment field of the activity log. This is usually an IP address or the DNS name.</w:t>
      </w:r>
    </w:p>
    <w:p w:rsidR="00F849D3" w:rsidRPr="00EE678B" w:rsidRDefault="00F849D3" w:rsidP="00F849D3">
      <w:pPr>
        <w:rPr>
          <w:color w:val="000000"/>
          <w:szCs w:val="20"/>
        </w:rPr>
      </w:pPr>
    </w:p>
    <w:p w:rsidR="00F849D3" w:rsidRPr="00EE678B" w:rsidRDefault="00F849D3" w:rsidP="00F849D3">
      <w:r w:rsidRPr="00EE678B">
        <w:t xml:space="preserve">The activity log has an entry indicating that the Rx has been sent to the external interface. With patch PSO*7*354, this activity entry is enhanced to indicate the routing automated dispensing device. The Domain Name Server (DNS) information of the </w:t>
      </w:r>
      <w:r w:rsidRPr="00EE678B">
        <w:rPr>
          <w:color w:val="000000"/>
        </w:rPr>
        <w:t>automated dispensing device</w:t>
      </w:r>
      <w:r w:rsidRPr="00EE678B">
        <w:t xml:space="preserve"> is appended to the Comment field of the activity log. This is usually an IP address or the DNS name.</w:t>
      </w:r>
    </w:p>
    <w:p w:rsidR="00F849D3" w:rsidRPr="00EE678B" w:rsidRDefault="00F849D3" w:rsidP="00F849D3"/>
    <w:p w:rsidR="00F849D3" w:rsidRPr="00EE678B" w:rsidRDefault="00F849D3" w:rsidP="00F849D3">
      <w:pPr>
        <w:rPr>
          <w:szCs w:val="20"/>
        </w:rPr>
      </w:pPr>
      <w:r w:rsidRPr="00EE678B">
        <w:rPr>
          <w:szCs w:val="20"/>
        </w:rPr>
        <w:t>The activity log was also updated to display the mail tracking information available in the RXD-13 segment of the HL7 message received by VistA from the external dispensing interface.</w:t>
      </w:r>
    </w:p>
    <w:p w:rsidR="00F849D3" w:rsidRPr="00EE678B" w:rsidRDefault="00F849D3" w:rsidP="00F849D3">
      <w:pPr>
        <w:rPr>
          <w:szCs w:val="20"/>
        </w:rPr>
      </w:pPr>
    </w:p>
    <w:p w:rsidR="00F849D3" w:rsidRPr="00EE678B" w:rsidRDefault="00F849D3" w:rsidP="00CC4B19">
      <w:pPr>
        <w:pStyle w:val="ExampleHeading"/>
        <w:rPr>
          <w:rFonts w:eastAsia="MS Mincho"/>
        </w:rPr>
      </w:pPr>
      <w:r w:rsidRPr="00EE678B">
        <w:rPr>
          <w:rFonts w:eastAsia="MS Mincho"/>
        </w:rPr>
        <w:t>Example: Activity Log with multiple dispensing devices</w:t>
      </w:r>
    </w:p>
    <w:p w:rsidR="00F849D3" w:rsidRPr="00EE678B" w:rsidRDefault="00F849D3" w:rsidP="00286389">
      <w:pPr>
        <w:pStyle w:val="ScreenCapture"/>
      </w:pPr>
      <w:r w:rsidRPr="00EE678B">
        <w:rPr>
          <w:b/>
          <w:bCs/>
        </w:rPr>
        <w:t>Rx Activity Log</w:t>
      </w:r>
      <w:r w:rsidRPr="00EE678B">
        <w:t xml:space="preserve">               May 23, 2011@12:30:12          Page:    2 of    3</w:t>
      </w:r>
    </w:p>
    <w:p w:rsidR="00F849D3" w:rsidRPr="00EE678B" w:rsidRDefault="00F849D3" w:rsidP="00286389">
      <w:pPr>
        <w:pStyle w:val="ScreenCapture"/>
      </w:pPr>
      <w:r w:rsidRPr="00EE678B">
        <w:t>OUTPATIENT,SIX                                                  &lt;A&gt;</w:t>
      </w:r>
    </w:p>
    <w:p w:rsidR="00F849D3" w:rsidRPr="00EE678B" w:rsidRDefault="00F849D3" w:rsidP="00286389">
      <w:pPr>
        <w:pStyle w:val="ScreenCapture"/>
      </w:pPr>
      <w:r w:rsidRPr="00EE678B">
        <w:t xml:space="preserve">  PID: 355-43-4343                                 Ht(cm): _______ (______)  </w:t>
      </w:r>
    </w:p>
    <w:p w:rsidR="00F849D3" w:rsidRPr="00EE678B" w:rsidRDefault="00F849D3" w:rsidP="00286389">
      <w:pPr>
        <w:pStyle w:val="ScreenCapture"/>
      </w:pPr>
      <w:r w:rsidRPr="00EE678B">
        <w:t xml:space="preserve">  DOB: OCT 29,1932 (78)                            Wt(kg): _______ (______)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1   05/04/11    REPRINT        ORIGINAL       OPPHARMACIST4,FOUR            </w:t>
      </w:r>
    </w:p>
    <w:p w:rsidR="00F849D3" w:rsidRPr="00EE678B" w:rsidRDefault="00F849D3" w:rsidP="00286389">
      <w:pPr>
        <w:pStyle w:val="ScreenCapture"/>
      </w:pPr>
      <w:r w:rsidRPr="00EE678B">
        <w:t xml:space="preserve">Comments: TESTING MULTIDEVICES (1 COPIES)                                      </w:t>
      </w:r>
    </w:p>
    <w:p w:rsidR="00F849D3" w:rsidRPr="00EE678B" w:rsidRDefault="00F849D3" w:rsidP="00286389">
      <w:pPr>
        <w:pStyle w:val="ScreenCapture"/>
      </w:pPr>
      <w:r w:rsidRPr="00EE678B">
        <w:t xml:space="preserve">2   05/04/11    X-INTERFACE    ORIGINAL       OPPHARMACIST4,FOUR            </w:t>
      </w:r>
    </w:p>
    <w:p w:rsidR="00F849D3" w:rsidRPr="00EE678B" w:rsidRDefault="00F849D3" w:rsidP="00286389">
      <w:pPr>
        <w:pStyle w:val="ScreenCapture"/>
      </w:pPr>
      <w:r w:rsidRPr="00EE678B">
        <w:t xml:space="preserve">Comments: Prescription (Reprint) sent to external interface.                  </w:t>
      </w:r>
    </w:p>
    <w:p w:rsidR="00F849D3" w:rsidRPr="00EE678B" w:rsidRDefault="00F849D3" w:rsidP="00286389">
      <w:pPr>
        <w:pStyle w:val="ScreenCapture"/>
      </w:pPr>
      <w:r w:rsidRPr="00EE678B">
        <w:t xml:space="preserve">3   05/04/11    X-INTERFACE    ORIGINAL       POSTMASTER                       </w:t>
      </w:r>
    </w:p>
    <w:p w:rsidR="00F849D3" w:rsidRPr="00EE678B" w:rsidRDefault="00F849D3" w:rsidP="00286389">
      <w:pPr>
        <w:pStyle w:val="ScreenCapture"/>
      </w:pPr>
      <w:r w:rsidRPr="00EE678B">
        <w:t xml:space="preserve">Comments: HL7 ID - 50073974 MESSAGE TRANSMITTED TO 10.4.131.13                </w:t>
      </w:r>
    </w:p>
    <w:p w:rsidR="00F849D3" w:rsidRPr="00EE678B" w:rsidRDefault="00F849D3" w:rsidP="00286389">
      <w:pPr>
        <w:pStyle w:val="ScreenCapture"/>
      </w:pPr>
      <w:r w:rsidRPr="00EE678B">
        <w:t xml:space="preserve">4   05/04/11    X-INTERFACE    ORIGINAL       POSTMASTER                       </w:t>
      </w:r>
    </w:p>
    <w:p w:rsidR="00F849D3" w:rsidRPr="00EE678B" w:rsidRDefault="00F849D3" w:rsidP="00286389">
      <w:pPr>
        <w:pStyle w:val="ScreenCapture"/>
      </w:pPr>
      <w:r w:rsidRPr="00EE678B">
        <w:t>Comments: HL7 ID - 50073975 MESSAGE TRANSMITTED TO 10.4.142.22</w:t>
      </w:r>
    </w:p>
    <w:p w:rsidR="00F849D3" w:rsidRPr="00EE678B" w:rsidRDefault="00F849D3" w:rsidP="00286389">
      <w:pPr>
        <w:pStyle w:val="ScreenCapture"/>
      </w:pPr>
      <w:r w:rsidRPr="00EE678B">
        <w:t>Comments: External Interface Dispensing is Complete.  Filled By:</w:t>
      </w:r>
      <w:r w:rsidR="00D8267F" w:rsidRPr="00EE678B">
        <w:t xml:space="preserve"> </w:t>
      </w:r>
      <w:r w:rsidRPr="00EE678B">
        <w:t>OPTECH,ONE</w:t>
      </w:r>
    </w:p>
    <w:p w:rsidR="00F849D3" w:rsidRPr="00EE678B" w:rsidRDefault="00D8267F" w:rsidP="00286389">
      <w:pPr>
        <w:pStyle w:val="ScreenCapture"/>
      </w:pPr>
      <w:r w:rsidRPr="00EE678B">
        <w:t xml:space="preserve">          </w:t>
      </w:r>
      <w:r w:rsidR="00F849D3" w:rsidRPr="00EE678B">
        <w:t>Checking Pharmacist: OPPHARMACIST4,FOUR</w:t>
      </w:r>
    </w:p>
    <w:p w:rsidR="00F849D3" w:rsidRPr="00EE678B" w:rsidRDefault="00D8267F" w:rsidP="00286389">
      <w:pPr>
        <w:pStyle w:val="ScreenCapture"/>
      </w:pPr>
      <w:r w:rsidRPr="00EE678B">
        <w:rPr>
          <w:color w:val="4F6228"/>
        </w:rPr>
        <w:t xml:space="preserve">          </w:t>
      </w:r>
      <w:r w:rsidR="00F849D3" w:rsidRPr="00EE678B">
        <w:rPr>
          <w:color w:val="4F6228"/>
        </w:rPr>
        <w:t xml:space="preserve">Mail Tracking Info.: </w:t>
      </w:r>
      <w:r w:rsidR="00F849D3" w:rsidRPr="00EE678B">
        <w:t xml:space="preserve">USPS #123456789 received at 05/04/11@15:32:23   </w:t>
      </w:r>
    </w:p>
    <w:p w:rsidR="00F849D3" w:rsidRPr="00EE678B" w:rsidRDefault="00F849D3" w:rsidP="00286389">
      <w:pPr>
        <w:pStyle w:val="ScreenCapture"/>
      </w:pPr>
      <w:r w:rsidRPr="00EE678B">
        <w:t xml:space="preserve">                                                                               </w:t>
      </w:r>
    </w:p>
    <w:p w:rsidR="00F849D3" w:rsidRPr="00EE678B" w:rsidRDefault="00F849D3" w:rsidP="00286389">
      <w:pPr>
        <w:pStyle w:val="ScreenCapture"/>
      </w:pPr>
      <w:r w:rsidRPr="00EE678B">
        <w:t xml:space="preserve">Label Log:                                                                     </w:t>
      </w:r>
    </w:p>
    <w:p w:rsidR="00F849D3" w:rsidRPr="00EE678B" w:rsidRDefault="00F849D3" w:rsidP="00286389">
      <w:pPr>
        <w:pStyle w:val="ScreenCapture"/>
      </w:pPr>
      <w:r w:rsidRPr="00EE678B">
        <w:t xml:space="preserve">#   Date        Rx Ref                    Printed By                           </w:t>
      </w:r>
    </w:p>
    <w:p w:rsidR="00F849D3" w:rsidRPr="00EE678B" w:rsidRDefault="00F849D3" w:rsidP="00286389">
      <w:pPr>
        <w:pStyle w:val="ScreenCapture"/>
      </w:pPr>
      <w:r w:rsidRPr="00EE678B">
        <w:t>===============================================================================</w:t>
      </w:r>
    </w:p>
    <w:p w:rsidR="00F849D3" w:rsidRPr="00EE678B" w:rsidRDefault="00F849D3" w:rsidP="00286389">
      <w:pPr>
        <w:pStyle w:val="ScreenCapture"/>
      </w:pPr>
      <w:r w:rsidRPr="00EE678B">
        <w:t xml:space="preserve">1   05/02/11    ORIGINAL                  OPPHARMACIST4,FIVE                    </w:t>
      </w:r>
    </w:p>
    <w:p w:rsidR="00F849D3" w:rsidRPr="00EE678B" w:rsidRDefault="00F849D3" w:rsidP="00286389">
      <w:pPr>
        <w:pStyle w:val="ScreenCapture"/>
      </w:pPr>
      <w:r w:rsidRPr="00EE678B">
        <w:t xml:space="preserve">Comments: From RX number 100002987                                             </w:t>
      </w:r>
    </w:p>
    <w:p w:rsidR="00F849D3" w:rsidRPr="00EE678B" w:rsidRDefault="00F849D3" w:rsidP="00286389">
      <w:pPr>
        <w:pStyle w:val="ScreenCapture"/>
      </w:pPr>
      <w:r w:rsidRPr="00EE678B">
        <w:t xml:space="preserve">2   05/04/11    ORIGINAL                  OPPHARMACIST4,FOUR                </w:t>
      </w:r>
    </w:p>
    <w:p w:rsidR="00F849D3" w:rsidRPr="00EE678B" w:rsidRDefault="00F849D3" w:rsidP="00286389">
      <w:pPr>
        <w:pStyle w:val="ScreenCapture"/>
      </w:pPr>
      <w:r w:rsidRPr="00EE678B">
        <w:t xml:space="preserve">Comments: From RX number 100002987 (Reprint)                                   </w:t>
      </w:r>
    </w:p>
    <w:p w:rsidR="00F849D3" w:rsidRPr="00EE678B" w:rsidRDefault="00F849D3" w:rsidP="00286389">
      <w:pPr>
        <w:pStyle w:val="ScreenCapture"/>
      </w:pPr>
      <w:r w:rsidRPr="00EE678B">
        <w:t xml:space="preserve">+         Enter ?? for more actions                                             </w:t>
      </w:r>
    </w:p>
    <w:p w:rsidR="00F849D3" w:rsidRPr="00EE678B" w:rsidRDefault="00F849D3" w:rsidP="00286389">
      <w:pPr>
        <w:pStyle w:val="ScreenCapture"/>
      </w:pPr>
      <w:r w:rsidRPr="00EE678B">
        <w:t>Select Action:Next Screen//</w:t>
      </w:r>
    </w:p>
    <w:p w:rsidR="00F849D3" w:rsidRPr="00EE678B" w:rsidRDefault="00F849D3" w:rsidP="00F849D3">
      <w:pPr>
        <w:rPr>
          <w:color w:val="000000"/>
          <w:szCs w:val="24"/>
        </w:rPr>
      </w:pPr>
    </w:p>
    <w:p w:rsidR="00F849D3" w:rsidRPr="00EE678B" w:rsidRDefault="00F849D3" w:rsidP="00F849D3">
      <w:pPr>
        <w:rPr>
          <w:szCs w:val="20"/>
        </w:rPr>
      </w:pPr>
      <w:r w:rsidRPr="00EE678B">
        <w:rPr>
          <w:szCs w:val="20"/>
        </w:rPr>
        <w:t>For HOLD/UNHOLD of prescriptions, the activity log entries include HOLD COMMENTS and the HOLD REASON when a prescription is placed on HOLD and UNHOLD COMMENTS when the prescription is removed from HOLD.</w:t>
      </w:r>
    </w:p>
    <w:p w:rsidR="00F849D3" w:rsidRPr="00EE678B" w:rsidRDefault="00F849D3" w:rsidP="00F849D3">
      <w:pPr>
        <w:rPr>
          <w:color w:val="000000"/>
          <w:szCs w:val="20"/>
        </w:rPr>
      </w:pPr>
    </w:p>
    <w:p w:rsidR="00F849D3" w:rsidRPr="00EE678B" w:rsidRDefault="00F849D3" w:rsidP="00CC4B19">
      <w:pPr>
        <w:pStyle w:val="ExampleHeading"/>
        <w:rPr>
          <w:rFonts w:eastAsia="MS Mincho"/>
        </w:rPr>
      </w:pPr>
      <w:r w:rsidRPr="00EE678B">
        <w:rPr>
          <w:rFonts w:eastAsia="MS Mincho"/>
        </w:rPr>
        <w:t>Example: Activity Log with HOLD/UNHOLD Comments</w:t>
      </w:r>
    </w:p>
    <w:p w:rsidR="00F849D3" w:rsidRPr="00EE678B" w:rsidRDefault="00F849D3" w:rsidP="00286389">
      <w:pPr>
        <w:pStyle w:val="ScreenCapture"/>
      </w:pPr>
      <w:r w:rsidRPr="00EE678B">
        <w:t xml:space="preserve">Activity Log:                                                      </w:t>
      </w:r>
    </w:p>
    <w:p w:rsidR="00F849D3" w:rsidRPr="00EE678B" w:rsidRDefault="00F849D3" w:rsidP="00286389">
      <w:pPr>
        <w:pStyle w:val="ScreenCapture"/>
      </w:pPr>
      <w:r w:rsidRPr="00EE678B">
        <w:t xml:space="preserve">      #   Date        Reason         Rx Ref         Initiator Of Activity</w:t>
      </w:r>
    </w:p>
    <w:p w:rsidR="00F849D3" w:rsidRPr="00EE678B" w:rsidRDefault="00F849D3" w:rsidP="00286389">
      <w:pPr>
        <w:pStyle w:val="ScreenCapture"/>
      </w:pPr>
      <w:r w:rsidRPr="00EE678B">
        <w:t xml:space="preserve">      ...                                                               </w:t>
      </w:r>
    </w:p>
    <w:p w:rsidR="00F849D3" w:rsidRPr="00EE678B" w:rsidRDefault="00F849D3" w:rsidP="00286389">
      <w:pPr>
        <w:pStyle w:val="ScreenCapture"/>
      </w:pPr>
      <w:r w:rsidRPr="00EE678B">
        <w:t xml:space="preserve">      8   05/10/12    HOLD           REFILL 1       USER,PHARMACY        </w:t>
      </w:r>
    </w:p>
    <w:p w:rsidR="00F849D3" w:rsidRPr="00EE678B" w:rsidRDefault="00F849D3" w:rsidP="00286389">
      <w:pPr>
        <w:pStyle w:val="ScreenCapture"/>
      </w:pPr>
      <w:r w:rsidRPr="00EE678B">
        <w:t xml:space="preserve">      Comments: Rx placed on HOLD (Reason: BAD ADDRESS) and removed from </w:t>
      </w:r>
    </w:p>
    <w:p w:rsidR="00F849D3" w:rsidRPr="00EE678B" w:rsidRDefault="00F849D3" w:rsidP="00286389">
      <w:pPr>
        <w:pStyle w:val="ScreenCapture"/>
      </w:pPr>
      <w:r w:rsidRPr="00EE678B">
        <w:t xml:space="preserve">               SUSPENSE - HOLD COMMENTS ENTERED BY THE USER MANUALLY.  </w:t>
      </w:r>
    </w:p>
    <w:p w:rsidR="00F849D3" w:rsidRPr="00EE678B" w:rsidRDefault="00F849D3" w:rsidP="00286389">
      <w:pPr>
        <w:pStyle w:val="ScreenCapture"/>
      </w:pPr>
      <w:r w:rsidRPr="00EE678B">
        <w:t xml:space="preserve">      ...                                                               </w:t>
      </w:r>
    </w:p>
    <w:p w:rsidR="00F849D3" w:rsidRPr="00EE678B" w:rsidRDefault="00F849D3" w:rsidP="00286389">
      <w:pPr>
        <w:pStyle w:val="ScreenCapture"/>
      </w:pPr>
      <w:r w:rsidRPr="00EE678B">
        <w:t xml:space="preserve">      9   05/10/12    UNHOLD         REFILL 1       USER,PHARMACY        </w:t>
      </w:r>
    </w:p>
    <w:p w:rsidR="00F849D3" w:rsidRPr="00EE678B" w:rsidRDefault="00F849D3" w:rsidP="00286389">
      <w:pPr>
        <w:pStyle w:val="ScreenCapture"/>
      </w:pPr>
      <w:r w:rsidRPr="00EE678B">
        <w:t xml:space="preserve">      Comments: Rx Removed from HOLD - UNHOLD COMMENTS ENTERED BY THE USER</w:t>
      </w:r>
    </w:p>
    <w:p w:rsidR="00F849D3" w:rsidRPr="00EE678B" w:rsidRDefault="00F849D3" w:rsidP="00286389">
      <w:pPr>
        <w:pStyle w:val="ScreenCapture"/>
      </w:pPr>
      <w:r w:rsidRPr="00EE678B">
        <w:t xml:space="preserve">                WHEN REMOVING THE RX FROM HOLD.</w:t>
      </w:r>
    </w:p>
    <w:p w:rsidR="000D4978" w:rsidRPr="00586CE3" w:rsidRDefault="000D4978" w:rsidP="000D4978">
      <w:pPr>
        <w:autoSpaceDE w:val="0"/>
        <w:autoSpaceDN w:val="0"/>
        <w:adjustRightInd w:val="0"/>
      </w:pPr>
    </w:p>
    <w:p w:rsidR="000D4978" w:rsidRPr="00462E27" w:rsidRDefault="000D4978" w:rsidP="000D4978">
      <w:pPr>
        <w:autoSpaceDE w:val="0"/>
        <w:autoSpaceDN w:val="0"/>
        <w:adjustRightInd w:val="0"/>
      </w:pPr>
      <w:bookmarkStart w:id="5093" w:name="P318_273"/>
      <w:bookmarkEnd w:id="5093"/>
      <w:r w:rsidRPr="00462E27">
        <w:t>The activity logs for both Titration and Maintenance Rx's will record  the corresponding Titration and Maintenance Rx # if they exist.</w:t>
      </w:r>
    </w:p>
    <w:p w:rsidR="000D4978" w:rsidRPr="00462E27" w:rsidRDefault="000D4978" w:rsidP="000D4978">
      <w:pPr>
        <w:autoSpaceDE w:val="0"/>
        <w:autoSpaceDN w:val="0"/>
        <w:adjustRightInd w:val="0"/>
      </w:pPr>
    </w:p>
    <w:p w:rsidR="000D4978" w:rsidRPr="00462E27" w:rsidRDefault="000D4978" w:rsidP="000D4978">
      <w:pPr>
        <w:pStyle w:val="Manual-ExampleHeading"/>
        <w:rPr>
          <w:rFonts w:ascii="Times New Roman" w:hAnsi="Times New Roman"/>
          <w:sz w:val="22"/>
        </w:rPr>
      </w:pPr>
      <w:r w:rsidRPr="00462E27">
        <w:rPr>
          <w:rFonts w:eastAsia="MS Mincho"/>
        </w:rPr>
        <w:t xml:space="preserve">Example: Activity Log with </w:t>
      </w:r>
      <w:r w:rsidRPr="00462E27">
        <w:rPr>
          <w:rFonts w:ascii="Times New Roman" w:hAnsi="Times New Roman"/>
          <w:sz w:val="22"/>
        </w:rPr>
        <w:t>activity logs for both Titration and Maintenance Rx's</w:t>
      </w:r>
    </w:p>
    <w:p w:rsidR="000D4978" w:rsidRPr="00462E27" w:rsidRDefault="000D4978" w:rsidP="000D4978">
      <w:pPr>
        <w:pStyle w:val="Manual-screencaptures"/>
      </w:pPr>
      <w:r w:rsidRPr="00462E27">
        <w:t>Titration Rx:</w:t>
      </w:r>
    </w:p>
    <w:p w:rsidR="000D4978" w:rsidRPr="00462E27" w:rsidRDefault="000D4978" w:rsidP="000D4978">
      <w:pPr>
        <w:pStyle w:val="Manual-screencaptures"/>
      </w:pPr>
      <w:r w:rsidRPr="00462E27">
        <w:t>------------</w:t>
      </w:r>
    </w:p>
    <w:p w:rsidR="000D4978" w:rsidRPr="00462E27" w:rsidRDefault="000D4978" w:rsidP="000D4978">
      <w:pPr>
        <w:pStyle w:val="Manual-screencaptures"/>
      </w:pPr>
      <w:r w:rsidRPr="00462E27">
        <w:t xml:space="preserve">#   Date        Reason         Rx Ref         Initiator of Activity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1   09/29/08    EDIT           ORIGINAL       OPUSER,ONE</w:t>
      </w:r>
    </w:p>
    <w:p w:rsidR="000D4978" w:rsidRPr="00462E27" w:rsidRDefault="000D4978" w:rsidP="000D4978">
      <w:pPr>
        <w:pStyle w:val="Manual-screencaptures"/>
      </w:pPr>
      <w:r w:rsidRPr="00462E27">
        <w:t>Comments: Maintenance Dose Rx: 100005130</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Maintenance Rx:</w:t>
      </w:r>
    </w:p>
    <w:p w:rsidR="000D4978" w:rsidRPr="00462E27" w:rsidRDefault="000D4978" w:rsidP="000D4978">
      <w:pPr>
        <w:pStyle w:val="Manual-screencaptures"/>
      </w:pPr>
      <w:r w:rsidRPr="00462E27">
        <w:t>--------------</w:t>
      </w:r>
    </w:p>
    <w:p w:rsidR="000D4978" w:rsidRPr="00462E27" w:rsidRDefault="000D4978" w:rsidP="000D4978">
      <w:pPr>
        <w:pStyle w:val="Manual-screencaptures"/>
      </w:pPr>
      <w:r w:rsidRPr="00462E27">
        <w:t xml:space="preserve">#   Date        Reason         Rx Ref         Initiator of Activity  </w:t>
      </w:r>
    </w:p>
    <w:p w:rsidR="000D4978" w:rsidRPr="00462E27" w:rsidRDefault="000D4978" w:rsidP="000D4978">
      <w:pPr>
        <w:pStyle w:val="Manual-screencaptures"/>
      </w:pPr>
      <w:r w:rsidRPr="00462E27">
        <w:t xml:space="preserve">====================================================================== </w:t>
      </w:r>
    </w:p>
    <w:p w:rsidR="000D4978" w:rsidRPr="00462E27" w:rsidRDefault="000D4978" w:rsidP="000D4978">
      <w:pPr>
        <w:pStyle w:val="Manual-screencaptures"/>
      </w:pPr>
      <w:r w:rsidRPr="00462E27">
        <w:t>1   09/29/08    EDIT           ORIGINAL       OPUSER,TWO</w:t>
      </w:r>
    </w:p>
    <w:p w:rsidR="000D4978" w:rsidRDefault="000D4978" w:rsidP="000D4978">
      <w:pPr>
        <w:pStyle w:val="Manual-screencaptures"/>
      </w:pPr>
      <w:r w:rsidRPr="00462E27">
        <w:t>Comments: Titration Dose Rx: 100005392</w:t>
      </w:r>
    </w:p>
    <w:p w:rsidR="00AE454C" w:rsidRPr="00EE678B" w:rsidRDefault="00AE454C" w:rsidP="004E0305">
      <w:pPr>
        <w:pStyle w:val="Heading2"/>
      </w:pPr>
      <w:bookmarkStart w:id="5094" w:name="_Toc4140498"/>
      <w:r w:rsidRPr="00EE678B">
        <w:t>Discontinue Prescription(s)</w:t>
      </w:r>
      <w:bookmarkEnd w:id="5094"/>
      <w:r w:rsidRPr="00EE678B">
        <w:t xml:space="preserve"> </w:t>
      </w:r>
      <w:r w:rsidRPr="00EE678B">
        <w:fldChar w:fldCharType="begin"/>
      </w:r>
      <w:r w:rsidRPr="00EE678B">
        <w:instrText>XE "Discontinue Prescription(s)"</w:instrText>
      </w:r>
      <w:r w:rsidRPr="00EE678B">
        <w:fldChar w:fldCharType="end"/>
      </w:r>
    </w:p>
    <w:p w:rsidR="00AE454C" w:rsidRPr="00EE678B" w:rsidRDefault="00AE454C" w:rsidP="007D02E1">
      <w:pPr>
        <w:pStyle w:val="Manual-optionname"/>
      </w:pPr>
      <w:r w:rsidRPr="00EE678B">
        <w:t>[PSO C]</w:t>
      </w:r>
    </w:p>
    <w:p w:rsidR="00AE454C" w:rsidRPr="00EE678B" w:rsidRDefault="00AE454C" w:rsidP="007D02E1">
      <w:pPr>
        <w:keepNext/>
        <w:rPr>
          <w:color w:val="000000"/>
          <w:szCs w:val="20"/>
        </w:rPr>
      </w:pPr>
    </w:p>
    <w:p w:rsidR="00AE454C" w:rsidRPr="00EE678B" w:rsidRDefault="00AE454C" w:rsidP="00AE454C">
      <w:pPr>
        <w:rPr>
          <w:color w:val="000000"/>
          <w:szCs w:val="20"/>
        </w:rPr>
      </w:pPr>
      <w:r w:rsidRPr="00EE678B">
        <w:rPr>
          <w:color w:val="000000"/>
          <w:szCs w:val="20"/>
        </w:rPr>
        <w:t xml:space="preserve">The </w:t>
      </w:r>
      <w:r w:rsidRPr="00EE678B">
        <w:rPr>
          <w:i/>
          <w:color w:val="000000"/>
          <w:szCs w:val="20"/>
        </w:rPr>
        <w:t>Discontinue Prescription(s)</w:t>
      </w:r>
      <w:r w:rsidRPr="00EE678B">
        <w:rPr>
          <w:color w:val="000000"/>
          <w:szCs w:val="20"/>
        </w:rPr>
        <w:t xml:space="preserve"> option is used to either discontinue a prescription without deleting its record from the files, or reinstate a prescription discontinued by pharmacy.</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Discontinuing a prescription</w:t>
      </w:r>
    </w:p>
    <w:p w:rsidR="00AE454C" w:rsidRPr="00EE678B" w:rsidRDefault="00AE454C" w:rsidP="00286389">
      <w:pPr>
        <w:pStyle w:val="ScreenCapture"/>
      </w:pPr>
      <w:r w:rsidRPr="00EE678B">
        <w:t xml:space="preserve">Select Rx (Prescriptions) Option: </w:t>
      </w:r>
      <w:r w:rsidRPr="00EE678B">
        <w:rPr>
          <w:b/>
        </w:rPr>
        <w:t>DISCONTINUE</w:t>
      </w:r>
      <w:r w:rsidRPr="00EE678B">
        <w:t xml:space="preserve"> Prescription(s)</w:t>
      </w:r>
    </w:p>
    <w:p w:rsidR="00AE454C" w:rsidRPr="00EE678B" w:rsidRDefault="00AE454C" w:rsidP="00286389">
      <w:pPr>
        <w:pStyle w:val="ScreenCapture"/>
      </w:pPr>
    </w:p>
    <w:p w:rsidR="00AE454C" w:rsidRPr="00EE678B" w:rsidRDefault="00AE454C" w:rsidP="00286389">
      <w:pPr>
        <w:pStyle w:val="ScreenCapture"/>
      </w:pPr>
      <w:r w:rsidRPr="00EE678B">
        <w:t xml:space="preserve">Discontinue/Reinstate by Rx# or patient name: (R/P): </w:t>
      </w:r>
      <w:r w:rsidRPr="00EE678B">
        <w:rPr>
          <w:b/>
        </w:rPr>
        <w:t xml:space="preserve">PATIENT </w:t>
      </w:r>
      <w:r w:rsidRPr="00EE678B">
        <w:t>NAME</w:t>
      </w:r>
    </w:p>
    <w:p w:rsidR="00AE454C" w:rsidRPr="00EE678B" w:rsidRDefault="00AE454C" w:rsidP="00286389">
      <w:pPr>
        <w:pStyle w:val="ScreenCapture"/>
      </w:pPr>
    </w:p>
    <w:p w:rsidR="00AE454C" w:rsidRPr="00EE678B" w:rsidRDefault="00AE454C" w:rsidP="00286389">
      <w:pPr>
        <w:pStyle w:val="ScreenCapture"/>
      </w:pPr>
      <w:r w:rsidRPr="00EE678B">
        <w:t xml:space="preserve">Are you entering the patient name or barcode: (P/B): </w:t>
      </w:r>
      <w:r w:rsidRPr="00EE678B">
        <w:rPr>
          <w:b/>
        </w:rPr>
        <w:t>Patient</w:t>
      </w:r>
      <w:r w:rsidRPr="00EE678B">
        <w:t xml:space="preserve"> Name</w:t>
      </w:r>
    </w:p>
    <w:p w:rsidR="00AE454C" w:rsidRPr="00EE678B" w:rsidRDefault="00AE454C" w:rsidP="00286389">
      <w:pPr>
        <w:pStyle w:val="ScreenCapture"/>
      </w:pPr>
    </w:p>
    <w:p w:rsidR="00AE454C" w:rsidRPr="00EE678B" w:rsidRDefault="00AE454C" w:rsidP="00286389">
      <w:pPr>
        <w:pStyle w:val="ScreenCapture"/>
      </w:pPr>
      <w:r w:rsidRPr="00EE678B">
        <w:t xml:space="preserve">Select PATIENT NAME: </w:t>
      </w:r>
      <w:r w:rsidRPr="00EE678B">
        <w:rPr>
          <w:b/>
          <w:bCs/>
          <w:iCs/>
        </w:rPr>
        <w:t>OPPATIENT16,ONE</w:t>
      </w:r>
      <w:r w:rsidRPr="00EE678B">
        <w:t xml:space="preserve">  </w:t>
      </w:r>
      <w:r w:rsidRPr="00EE678B">
        <w:rPr>
          <w:bCs/>
          <w:iCs/>
        </w:rPr>
        <w:t>OPPATIENT16,ONE</w:t>
      </w:r>
      <w:r w:rsidRPr="00EE678B">
        <w:t xml:space="preserve">        9-7-52    </w:t>
      </w:r>
      <w:r w:rsidRPr="00EE678B">
        <w:rPr>
          <w:iCs/>
        </w:rPr>
        <w:t>000246802</w:t>
      </w:r>
    </w:p>
    <w:p w:rsidR="00AE454C" w:rsidRPr="00EE678B" w:rsidRDefault="00AE454C" w:rsidP="00286389">
      <w:pPr>
        <w:pStyle w:val="ScreenCapture"/>
      </w:pPr>
      <w:r w:rsidRPr="00EE678B">
        <w:t xml:space="preserve">     YES     SC VETERAN                 </w:t>
      </w:r>
    </w:p>
    <w:p w:rsidR="00AE454C" w:rsidRPr="00EE678B" w:rsidRDefault="00AE454C" w:rsidP="00286389">
      <w:pPr>
        <w:pStyle w:val="ScreenCapture"/>
      </w:pPr>
    </w:p>
    <w:p w:rsidR="00AE454C" w:rsidRPr="00EE678B" w:rsidRDefault="00AE454C" w:rsidP="00286389">
      <w:pPr>
        <w:pStyle w:val="ScreenCapture"/>
      </w:pPr>
      <w:r w:rsidRPr="00EE678B">
        <w:t xml:space="preserve">                                                             ISSUE  LAST REF DAY</w:t>
      </w:r>
    </w:p>
    <w:p w:rsidR="00AE454C" w:rsidRPr="00EE678B" w:rsidRDefault="00AE454C" w:rsidP="00286389">
      <w:pPr>
        <w:pStyle w:val="ScreenCapture"/>
      </w:pPr>
      <w:r w:rsidRPr="00EE678B">
        <w:t xml:space="preserve">    RX #         DRUG                                 QTY ST  DATE  FILL REM SUP</w:t>
      </w:r>
    </w:p>
    <w:p w:rsidR="00AE454C" w:rsidRPr="00EE678B" w:rsidRDefault="00AE454C" w:rsidP="00286389">
      <w:pPr>
        <w:pStyle w:val="ScreenCapture"/>
      </w:pPr>
      <w:r w:rsidRPr="00EE678B">
        <w:t>--------------------------------------------------------------------------------</w:t>
      </w:r>
    </w:p>
    <w:p w:rsidR="00AE454C" w:rsidRPr="00EE678B" w:rsidRDefault="00AE454C" w:rsidP="00286389">
      <w:pPr>
        <w:pStyle w:val="ScreenCapture"/>
      </w:pPr>
      <w:r w:rsidRPr="00EE678B">
        <w:t>-------------------------------------ACTIVE-------------------------------------</w:t>
      </w:r>
    </w:p>
    <w:p w:rsidR="00AE454C" w:rsidRPr="00EE678B" w:rsidRDefault="00AE454C" w:rsidP="00286389">
      <w:pPr>
        <w:pStyle w:val="ScreenCapture"/>
      </w:pPr>
      <w:r w:rsidRPr="00EE678B">
        <w:t xml:space="preserve"> 1 100003218     AMPICILLIN 500MG CAP                  10 A  05-11 05-11   5  30</w:t>
      </w:r>
    </w:p>
    <w:p w:rsidR="00AE454C" w:rsidRPr="00EE678B" w:rsidRDefault="00AE454C" w:rsidP="00286389">
      <w:pPr>
        <w:pStyle w:val="ScreenCapture"/>
      </w:pPr>
      <w:r w:rsidRPr="00EE678B">
        <w:t xml:space="preserve"> 2 100003238     PREDNISONE 5MG TAB                    30 A  05-30 05-30   3  10</w:t>
      </w:r>
    </w:p>
    <w:p w:rsidR="00AE454C" w:rsidRPr="00EE678B" w:rsidRDefault="00AE454C" w:rsidP="00286389">
      <w:pPr>
        <w:pStyle w:val="ScreenCapture"/>
      </w:pPr>
      <w:r w:rsidRPr="00EE678B">
        <w:t xml:space="preserve"> 3 100003205$    TRIPROLIDINE &amp; PSEUDOEPHEDRINE        10 A  05-01 05-01   5  31</w:t>
      </w:r>
    </w:p>
    <w:p w:rsidR="00AE454C" w:rsidRPr="00EE678B" w:rsidRDefault="00AE454C" w:rsidP="00286389">
      <w:pPr>
        <w:pStyle w:val="ScreenCapture"/>
      </w:pPr>
      <w:r w:rsidRPr="00EE678B">
        <w:t>----------------------------------DISCONTINUED----------------------------------</w:t>
      </w:r>
    </w:p>
    <w:p w:rsidR="00AE454C" w:rsidRPr="00EE678B" w:rsidRDefault="00AE454C" w:rsidP="00286389">
      <w:pPr>
        <w:pStyle w:val="ScreenCapture"/>
      </w:pPr>
      <w:r w:rsidRPr="00EE678B">
        <w:t xml:space="preserve"> 4 100003216$    AMPICILLIN 10GM INJ. M.D.V.           30 DC 05-07 05-07   5  30</w:t>
      </w:r>
    </w:p>
    <w:p w:rsidR="00AE454C" w:rsidRPr="00EE678B" w:rsidRDefault="00AE454C" w:rsidP="00286389">
      <w:pPr>
        <w:pStyle w:val="ScreenCapture"/>
      </w:pPr>
      <w:r w:rsidRPr="00EE678B">
        <w:t xml:space="preserve"> 5 100003214     PREDNISONE 1MG TAB                    30 DE 05-07 05-07   3  10</w:t>
      </w:r>
    </w:p>
    <w:p w:rsidR="00AE454C" w:rsidRPr="00EE678B" w:rsidRDefault="00AE454C" w:rsidP="00286389">
      <w:pPr>
        <w:pStyle w:val="ScreenCapture"/>
      </w:pPr>
      <w:r w:rsidRPr="00EE678B">
        <w:t xml:space="preserve">Press RETURN to continue: </w:t>
      </w:r>
      <w:r w:rsidRPr="00EE678B">
        <w:rPr>
          <w:b/>
        </w:rPr>
        <w:t>&lt;Enter&gt;</w:t>
      </w:r>
    </w:p>
    <w:p w:rsidR="00AE454C" w:rsidRPr="00EE678B" w:rsidRDefault="00AE454C" w:rsidP="00286389">
      <w:pPr>
        <w:pStyle w:val="ScreenCapture"/>
      </w:pPr>
    </w:p>
    <w:p w:rsidR="00AE454C" w:rsidRPr="00EE678B" w:rsidRDefault="00AE454C" w:rsidP="00286389">
      <w:pPr>
        <w:pStyle w:val="ScreenCapture"/>
      </w:pPr>
      <w:r w:rsidRPr="00EE678B">
        <w:t xml:space="preserve">Discontinue all or specific Rx#'s?: (A/S): </w:t>
      </w:r>
      <w:r w:rsidRPr="00EE678B">
        <w:rPr>
          <w:b/>
        </w:rPr>
        <w:t>SPECIFIC</w:t>
      </w:r>
      <w:r w:rsidRPr="00EE678B">
        <w:t xml:space="preserve"> Rx's</w:t>
      </w:r>
    </w:p>
    <w:p w:rsidR="00AE454C" w:rsidRPr="00EE678B" w:rsidRDefault="00AE454C" w:rsidP="00286389">
      <w:pPr>
        <w:pStyle w:val="ScreenCapture"/>
      </w:pPr>
    </w:p>
    <w:p w:rsidR="00AE454C" w:rsidRPr="00EE678B" w:rsidRDefault="00AE454C" w:rsidP="00286389">
      <w:pPr>
        <w:pStyle w:val="ScreenCapture"/>
      </w:pPr>
      <w:r w:rsidRPr="00EE678B">
        <w:t xml:space="preserve">ENTER THE LINE #: (1-5): </w:t>
      </w:r>
      <w:r w:rsidRPr="00EE678B">
        <w:rPr>
          <w:b/>
        </w:rPr>
        <w:t>2</w:t>
      </w:r>
    </w:p>
    <w:p w:rsidR="00AE454C" w:rsidRPr="00EE678B" w:rsidRDefault="00AE454C" w:rsidP="00286389">
      <w:pPr>
        <w:pStyle w:val="ScreenCapture"/>
      </w:pPr>
    </w:p>
    <w:p w:rsidR="00AE454C" w:rsidRPr="00EE678B" w:rsidRDefault="00AE454C" w:rsidP="00286389">
      <w:pPr>
        <w:pStyle w:val="ScreenCapture"/>
      </w:pPr>
      <w:r w:rsidRPr="00EE678B">
        <w:t>Comments:  RESTRICTED/NF MED</w:t>
      </w:r>
    </w:p>
    <w:p w:rsidR="00AE454C" w:rsidRPr="00EE678B" w:rsidRDefault="00AE454C" w:rsidP="00286389">
      <w:pPr>
        <w:pStyle w:val="ScreenCapture"/>
      </w:pPr>
      <w:r w:rsidRPr="00EE678B">
        <w:t>Nature of Order: SERVICE CORRECTION//</w:t>
      </w:r>
      <w:r w:rsidRPr="00EE678B">
        <w:rPr>
          <w:b/>
        </w:rPr>
        <w:t xml:space="preserve"> ??</w:t>
      </w:r>
    </w:p>
    <w:p w:rsidR="00AE454C" w:rsidRPr="00EE678B" w:rsidRDefault="00AE454C" w:rsidP="00286389">
      <w:pPr>
        <w:pStyle w:val="ScreenCapture"/>
      </w:pPr>
    </w:p>
    <w:p w:rsidR="00AE454C" w:rsidRPr="00EE678B" w:rsidRDefault="00AE454C" w:rsidP="00286389">
      <w:pPr>
        <w:pStyle w:val="ScreenCapture"/>
      </w:pPr>
      <w:r w:rsidRPr="00EE678B">
        <w:t xml:space="preserve">                               Require        Print     Print on</w:t>
      </w:r>
    </w:p>
    <w:p w:rsidR="00AE454C" w:rsidRPr="00EE678B" w:rsidRDefault="00AE454C" w:rsidP="00286389">
      <w:pPr>
        <w:pStyle w:val="ScreenCapture"/>
      </w:pPr>
      <w:r w:rsidRPr="00EE678B">
        <w:t xml:space="preserve">  Nature of Order Activity   E.Signature   Chart Copy   Summary</w:t>
      </w:r>
    </w:p>
    <w:p w:rsidR="00AE454C" w:rsidRPr="00EE678B" w:rsidRDefault="00AE454C" w:rsidP="00286389">
      <w:pPr>
        <w:pStyle w:val="ScreenCapture"/>
      </w:pPr>
      <w:r w:rsidRPr="00EE678B">
        <w:t xml:space="preserve">  ------------------------   -----------   ----------   --------</w:t>
      </w:r>
    </w:p>
    <w:p w:rsidR="00AE454C" w:rsidRPr="00EE678B" w:rsidRDefault="00AE454C" w:rsidP="00286389">
      <w:pPr>
        <w:pStyle w:val="ScreenCapture"/>
      </w:pPr>
      <w:r w:rsidRPr="00EE678B">
        <w:t xml:space="preserve">  WRITTEN                                                  x</w:t>
      </w:r>
    </w:p>
    <w:p w:rsidR="00AE454C" w:rsidRPr="00EE678B" w:rsidRDefault="00AE454C" w:rsidP="00286389">
      <w:pPr>
        <w:pStyle w:val="ScreenCapture"/>
      </w:pPr>
      <w:r w:rsidRPr="00EE678B">
        <w:t xml:space="preserve">  VERBAL                          x            x           x</w:t>
      </w:r>
    </w:p>
    <w:p w:rsidR="00AE454C" w:rsidRPr="00EE678B" w:rsidRDefault="00AE454C" w:rsidP="00286389">
      <w:pPr>
        <w:pStyle w:val="ScreenCapture"/>
      </w:pPr>
      <w:r w:rsidRPr="00EE678B">
        <w:t xml:space="preserve">  TELEPHONED                      x            x           x</w:t>
      </w:r>
    </w:p>
    <w:p w:rsidR="00AE454C" w:rsidRPr="00EE678B" w:rsidRDefault="00AE454C" w:rsidP="00286389">
      <w:pPr>
        <w:pStyle w:val="ScreenCapture"/>
      </w:pPr>
      <w:r w:rsidRPr="00EE678B">
        <w:t xml:space="preserve">  SERVICE CORRECTION                                       </w:t>
      </w:r>
    </w:p>
    <w:p w:rsidR="00AE454C" w:rsidRPr="00EE678B" w:rsidRDefault="00AE454C" w:rsidP="00286389">
      <w:pPr>
        <w:pStyle w:val="ScreenCapture"/>
      </w:pPr>
      <w:r w:rsidRPr="00EE678B">
        <w:t xml:space="preserve">  POLICY                                       x           x</w:t>
      </w:r>
    </w:p>
    <w:p w:rsidR="00AE454C" w:rsidRPr="00EE678B" w:rsidRDefault="00AE454C" w:rsidP="00286389">
      <w:pPr>
        <w:pStyle w:val="ScreenCapture"/>
      </w:pPr>
      <w:r w:rsidRPr="00EE678B">
        <w:t xml:space="preserve">  DUPLICATE                                                </w:t>
      </w:r>
    </w:p>
    <w:p w:rsidR="00AE454C" w:rsidRPr="00EE678B" w:rsidRDefault="00AE454C" w:rsidP="00286389">
      <w:pPr>
        <w:pStyle w:val="ScreenCapture"/>
      </w:pPr>
      <w:r w:rsidRPr="00EE678B">
        <w:t xml:space="preserve">  SERVICE REJECT                  x            x           </w:t>
      </w:r>
    </w:p>
    <w:p w:rsidR="00AE454C" w:rsidRPr="00EE678B" w:rsidRDefault="00AE454C" w:rsidP="00286389">
      <w:pPr>
        <w:pStyle w:val="ScreenCapture"/>
      </w:pPr>
    </w:p>
    <w:p w:rsidR="00AE454C" w:rsidRPr="00EE678B" w:rsidRDefault="00AE454C" w:rsidP="00286389">
      <w:pPr>
        <w:pStyle w:val="ScreenCapture"/>
      </w:pPr>
      <w:r w:rsidRPr="00EE678B">
        <w:t xml:space="preserve">Nature of Order: SERVICE CORRECTION// </w:t>
      </w:r>
      <w:r w:rsidRPr="00EE678B">
        <w:rPr>
          <w:b/>
        </w:rPr>
        <w:t xml:space="preserve">SERVICE REJECT    </w:t>
      </w:r>
      <w:r w:rsidRPr="00EE678B">
        <w:t>R</w:t>
      </w:r>
    </w:p>
    <w:p w:rsidR="00AE454C" w:rsidRPr="00EE678B" w:rsidRDefault="00AE454C" w:rsidP="00286389">
      <w:pPr>
        <w:pStyle w:val="ScreenCapture"/>
      </w:pPr>
    </w:p>
    <w:p w:rsidR="00AE454C" w:rsidRPr="00EE678B" w:rsidRDefault="00AE454C" w:rsidP="00286389">
      <w:pPr>
        <w:pStyle w:val="ScreenCapture"/>
      </w:pPr>
      <w:r w:rsidRPr="00EE678B">
        <w:t xml:space="preserve">Requesting PROVIDER: OPPROVIDER30,TWO //  </w:t>
      </w:r>
      <w:r w:rsidRPr="00EE678B">
        <w:rPr>
          <w:b/>
        </w:rPr>
        <w:t>&lt;Enter&gt;</w:t>
      </w:r>
      <w:r w:rsidRPr="00EE678B">
        <w:t xml:space="preserve">      TO          </w:t>
      </w:r>
    </w:p>
    <w:p w:rsidR="00AE454C" w:rsidRPr="00EE678B" w:rsidRDefault="00AE454C" w:rsidP="00286389">
      <w:pPr>
        <w:pStyle w:val="ScreenCapture"/>
      </w:pPr>
      <w:r w:rsidRPr="00EE678B">
        <w:t xml:space="preserve">100003238  PREDNISONE 5MG TAB                       </w:t>
      </w:r>
      <w:r w:rsidRPr="00EE678B">
        <w:rPr>
          <w:bCs/>
          <w:iCs/>
        </w:rPr>
        <w:t>OPPATIENT16,ONE</w:t>
      </w:r>
    </w:p>
    <w:p w:rsidR="00AE454C" w:rsidRPr="00EE678B" w:rsidRDefault="00AE454C" w:rsidP="00286389">
      <w:pPr>
        <w:pStyle w:val="ScreenCapture"/>
      </w:pPr>
      <w:r w:rsidRPr="00EE678B">
        <w:t xml:space="preserve">                         Rx to be Discontinued</w:t>
      </w:r>
    </w:p>
    <w:p w:rsidR="00AE454C" w:rsidRPr="00EE678B" w:rsidRDefault="00AE454C" w:rsidP="00286389">
      <w:pPr>
        <w:pStyle w:val="ScreenCapture"/>
      </w:pPr>
    </w:p>
    <w:p w:rsidR="00AE454C" w:rsidRPr="00EE678B" w:rsidRDefault="00AE454C" w:rsidP="00286389">
      <w:pPr>
        <w:pStyle w:val="ScreenCapture"/>
        <w:rPr>
          <w:b/>
        </w:rPr>
      </w:pPr>
      <w:r w:rsidRPr="00EE678B">
        <w:t xml:space="preserve">Press Return to Continue: </w:t>
      </w:r>
      <w:r w:rsidRPr="00EE678B">
        <w:rPr>
          <w:b/>
        </w:rPr>
        <w:t>&lt;Enter&gt;</w:t>
      </w:r>
    </w:p>
    <w:p w:rsidR="00AE454C" w:rsidRPr="00EE678B" w:rsidRDefault="00AE454C" w:rsidP="00286389">
      <w:pPr>
        <w:pStyle w:val="ScreenCapture"/>
      </w:pPr>
    </w:p>
    <w:p w:rsidR="00AE454C" w:rsidRPr="00EE678B" w:rsidRDefault="00AE454C" w:rsidP="00286389">
      <w:pPr>
        <w:pStyle w:val="ScreenCapture"/>
        <w:rPr>
          <w:b/>
        </w:rPr>
      </w:pPr>
      <w:r w:rsidRPr="00EE678B">
        <w:t xml:space="preserve">OK to Discontinue? N// </w:t>
      </w:r>
      <w:r w:rsidRPr="00EE678B">
        <w:rPr>
          <w:b/>
        </w:rPr>
        <w:t>YES</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When a prescription is discontinued, the software checks for any unresolved ECME rejections for that prescription. If a DUR REJECT, REJECT RESOLUTION REQUIRED, or REFILL TOO SOON REJECT is found, it will be marked resolved with the reason PRESCRIPTION DISCONTINUED.</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When an ePharmacy prescription is discontinued, the software checks for any unreleased fills with a PAYABLE claim. If found, a reversal request is sent to ECME, which forwards it on to the third party payer.</w:t>
      </w:r>
    </w:p>
    <w:p w:rsidR="00AE454C" w:rsidRPr="00EE678B" w:rsidRDefault="00AE454C" w:rsidP="00AE454C">
      <w:pPr>
        <w:rPr>
          <w:color w:val="000000"/>
          <w:szCs w:val="24"/>
        </w:rPr>
      </w:pPr>
    </w:p>
    <w:p w:rsidR="00AE454C" w:rsidRPr="00EE678B" w:rsidRDefault="00AE454C" w:rsidP="00AE454C">
      <w:pPr>
        <w:rPr>
          <w:color w:val="000000"/>
        </w:rPr>
      </w:pPr>
      <w:r w:rsidRPr="00EE678B">
        <w:rPr>
          <w:color w:val="000000"/>
        </w:rPr>
        <w:t xml:space="preserve">When a pending renewal order is discontinued, Outpatient Pharmacy verifies if there is an active prescription for the same drug. If an active prescription is found, you are prompted with “There is an active Rx for this pending order, Discontinue both (Y/N)?” If you respond </w:t>
      </w:r>
      <w:r w:rsidRPr="00EE678B">
        <w:rPr>
          <w:b/>
          <w:color w:val="000000"/>
        </w:rPr>
        <w:t>YES</w:t>
      </w:r>
      <w:r w:rsidRPr="00EE678B">
        <w:rPr>
          <w:color w:val="000000"/>
        </w:rPr>
        <w:t xml:space="preserve">, both the pending order and the active order are discontinued. If you respond </w:t>
      </w:r>
      <w:r w:rsidRPr="00EE678B">
        <w:rPr>
          <w:b/>
          <w:color w:val="000000"/>
        </w:rPr>
        <w:t>NO</w:t>
      </w:r>
      <w:r w:rsidRPr="00EE678B">
        <w:rPr>
          <w:color w:val="000000"/>
        </w:rPr>
        <w:t>, only the pending order is discontinued and the active order is not discontinued.</w:t>
      </w:r>
    </w:p>
    <w:p w:rsidR="00AE454C" w:rsidRPr="00EE678B" w:rsidRDefault="00AE454C" w:rsidP="004E0305">
      <w:pPr>
        <w:pStyle w:val="Heading2"/>
      </w:pPr>
      <w:bookmarkStart w:id="5095" w:name="_Toc32836992"/>
      <w:bookmarkStart w:id="5096" w:name="_Toc38424645"/>
      <w:bookmarkStart w:id="5097" w:name="_Toc50535338"/>
      <w:bookmarkStart w:id="5098" w:name="_Toc146340863"/>
      <w:bookmarkStart w:id="5099" w:name="_Toc280701311"/>
      <w:bookmarkStart w:id="5100" w:name="_Toc299044482"/>
      <w:bookmarkStart w:id="5101" w:name="_Toc280853651"/>
      <w:bookmarkStart w:id="5102" w:name="_Toc303286218"/>
      <w:bookmarkStart w:id="5103" w:name="_Toc339962103"/>
      <w:bookmarkStart w:id="5104" w:name="_Toc339962617"/>
      <w:bookmarkStart w:id="5105" w:name="_Toc340138762"/>
      <w:bookmarkStart w:id="5106" w:name="_Toc340139033"/>
      <w:bookmarkStart w:id="5107" w:name="_Toc340139312"/>
      <w:bookmarkStart w:id="5108" w:name="_Toc340143926"/>
      <w:bookmarkStart w:id="5109" w:name="_Toc340144183"/>
      <w:bookmarkStart w:id="5110" w:name="_Toc4140499"/>
      <w:r w:rsidRPr="00EE678B">
        <w:t>Edit Prescriptions</w:t>
      </w:r>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r w:rsidRPr="00EE678B">
        <w:fldChar w:fldCharType="begin"/>
      </w:r>
      <w:r w:rsidRPr="00EE678B">
        <w:instrText>XE "Edit Prescription(s)"</w:instrText>
      </w:r>
      <w:r w:rsidRPr="00EE678B">
        <w:fldChar w:fldCharType="end"/>
      </w:r>
    </w:p>
    <w:p w:rsidR="00AE454C" w:rsidRPr="00EE678B" w:rsidRDefault="00AE454C" w:rsidP="007D02E1">
      <w:pPr>
        <w:pStyle w:val="Manual-optionname"/>
      </w:pPr>
      <w:r w:rsidRPr="00EE678B">
        <w:t>[PSO RXEDIT]</w:t>
      </w:r>
    </w:p>
    <w:p w:rsidR="00AE454C" w:rsidRPr="00EE678B" w:rsidRDefault="00AE454C" w:rsidP="007D02E1">
      <w:pPr>
        <w:keepNext/>
        <w:tabs>
          <w:tab w:val="left" w:pos="1080"/>
        </w:tabs>
        <w:rPr>
          <w:rFonts w:eastAsia="MS Mincho"/>
          <w:color w:val="000000"/>
        </w:rPr>
      </w:pPr>
    </w:p>
    <w:p w:rsidR="00AE454C" w:rsidRPr="00EE678B" w:rsidRDefault="00AE454C" w:rsidP="00AE454C">
      <w:pPr>
        <w:rPr>
          <w:color w:val="000000"/>
          <w:szCs w:val="20"/>
        </w:rPr>
      </w:pPr>
      <w:r w:rsidRPr="00EE678B">
        <w:rPr>
          <w:color w:val="000000"/>
          <w:szCs w:val="20"/>
        </w:rPr>
        <w:t xml:space="preserve">This option allows changes to be made to entered orders. Newly entered orders can be edited before release by typing in the corresponding field number. Previously entered orders can be edited by entering the prescription number, then specifying the field to be edited. An asterisk or star (*) is shown in front of each field that will create a new order if it is changed. </w:t>
      </w:r>
      <w:r w:rsidRPr="00EE678B">
        <w:rPr>
          <w:color w:val="000000"/>
          <w:szCs w:val="24"/>
        </w:rPr>
        <w:t xml:space="preserve">See the section “Editing an Order” for </w:t>
      </w:r>
      <w:r w:rsidRPr="00EE678B">
        <w:rPr>
          <w:color w:val="000000"/>
          <w:szCs w:val="20"/>
        </w:rPr>
        <w:t>an example.</w:t>
      </w:r>
    </w:p>
    <w:p w:rsidR="00AE454C" w:rsidRPr="00EE678B" w:rsidRDefault="00AE454C" w:rsidP="00AE454C">
      <w:pPr>
        <w:rPr>
          <w:color w:val="000000"/>
          <w:szCs w:val="20"/>
        </w:rPr>
      </w:pPr>
    </w:p>
    <w:p w:rsidR="00AE454C" w:rsidRDefault="00AE454C" w:rsidP="00AE454C">
      <w:pPr>
        <w:rPr>
          <w:color w:val="000000"/>
          <w:szCs w:val="20"/>
        </w:rPr>
      </w:pPr>
      <w:r w:rsidRPr="00EE678B">
        <w:rPr>
          <w:color w:val="000000"/>
          <w:szCs w:val="20"/>
        </w:rPr>
        <w:t xml:space="preserve">When editing fields preceded by an asterisk (*) in an ePharmacy order (or electronically third party billable prescription), upon acceptance of the edited order the original prescription will be discontinued and a new order created. If the latest fill of the original order has not been released and is E Payable, the claim for that fill will be reversed. A new claim is submitted for the new prescription. </w:t>
      </w:r>
      <w:r w:rsidRPr="00EE678B">
        <w:rPr>
          <w:color w:val="000000"/>
          <w:szCs w:val="24"/>
        </w:rPr>
        <w:t xml:space="preserve">See “Editing an ePharmacy Order” for </w:t>
      </w:r>
      <w:r w:rsidRPr="00EE678B">
        <w:rPr>
          <w:color w:val="000000"/>
          <w:szCs w:val="20"/>
        </w:rPr>
        <w:t>an example of editing ePharmacy orders.</w:t>
      </w:r>
    </w:p>
    <w:p w:rsidR="001626F5" w:rsidRDefault="001626F5" w:rsidP="00AE454C">
      <w:pPr>
        <w:rPr>
          <w:color w:val="000000"/>
          <w:szCs w:val="20"/>
        </w:rPr>
      </w:pPr>
    </w:p>
    <w:p w:rsidR="001626F5" w:rsidRPr="005E6989" w:rsidRDefault="001626F5" w:rsidP="009A790E">
      <w:pPr>
        <w:pStyle w:val="BodyText"/>
      </w:pPr>
      <w:bookmarkStart w:id="5111" w:name="PAGE290"/>
      <w:r w:rsidRPr="005E6989">
        <w:t xml:space="preserve">MAXIMUM </w:t>
      </w:r>
      <w:bookmarkEnd w:id="5111"/>
      <w:r w:rsidRPr="005E6989">
        <w:t>DAYS SUPPLY</w:t>
      </w:r>
    </w:p>
    <w:p w:rsidR="001626F5" w:rsidRPr="005E6989" w:rsidRDefault="001626F5" w:rsidP="001626F5"/>
    <w:p w:rsidR="001626F5" w:rsidRPr="005E6989" w:rsidRDefault="001626F5" w:rsidP="001626F5">
      <w:r w:rsidRPr="005E6989">
        <w:t>Maximum Days Supply has been added to both the VA PRODUCT File (50.68) and the Drug File (#50.0).  This field allows the user to increase the Max Days supply allowed for a drug to greater than 90 up to 365.  Controlled substances will remain at 1-90 days supply.</w:t>
      </w:r>
    </w:p>
    <w:p w:rsidR="001626F5" w:rsidRPr="005E6989" w:rsidRDefault="001626F5" w:rsidP="001626F5"/>
    <w:p w:rsidR="001626F5" w:rsidRPr="005E6989" w:rsidRDefault="001626F5" w:rsidP="001626F5">
      <w:r w:rsidRPr="005E6989">
        <w:t>With the addition of Max Days Supply, Days Supply can now be entered from 1-365 for a drug.</w:t>
      </w:r>
    </w:p>
    <w:p w:rsidR="001626F5" w:rsidRPr="005E6989" w:rsidRDefault="001626F5" w:rsidP="001626F5"/>
    <w:p w:rsidR="001626F5" w:rsidRPr="005E6989" w:rsidRDefault="001626F5" w:rsidP="001626F5">
      <w:r w:rsidRPr="005E6989">
        <w:t xml:space="preserve">Important Note: When the MAXIMUM DAYS SUPPLY is populated in both the VA PRODUCT File (50.68) and the Drug File (#50), the lower of the two values takes priority.                   </w:t>
      </w:r>
    </w:p>
    <w:p w:rsidR="001626F5" w:rsidRPr="005E6989" w:rsidRDefault="001626F5" w:rsidP="001626F5">
      <w:pPr>
        <w:autoSpaceDE w:val="0"/>
        <w:autoSpaceDN w:val="0"/>
        <w:adjustRightInd w:val="0"/>
        <w:rPr>
          <w:b/>
        </w:rPr>
      </w:pPr>
    </w:p>
    <w:p w:rsidR="001626F5" w:rsidRPr="005E6989" w:rsidRDefault="001626F5" w:rsidP="001626F5">
      <w:pPr>
        <w:autoSpaceDE w:val="0"/>
        <w:autoSpaceDN w:val="0"/>
        <w:adjustRightInd w:val="0"/>
        <w:rPr>
          <w:b/>
          <w:u w:val="single"/>
        </w:rPr>
      </w:pPr>
      <w:r w:rsidRPr="005E6989">
        <w:rPr>
          <w:b/>
          <w:u w:val="single"/>
        </w:rPr>
        <w:t>Example: DAYS SUPPLY:  (1-90):  90//</w:t>
      </w:r>
      <w:r w:rsidRPr="005E6989">
        <w:rPr>
          <w:b/>
        </w:rPr>
        <w:t xml:space="preserve">   (Active Order)</w:t>
      </w:r>
    </w:p>
    <w:p w:rsidR="001626F5" w:rsidRPr="005E6989" w:rsidRDefault="001626F5" w:rsidP="001626F5">
      <w:pPr>
        <w:autoSpaceDE w:val="0"/>
        <w:autoSpaceDN w:val="0"/>
        <w:adjustRightInd w:val="0"/>
        <w:rPr>
          <w:b/>
        </w:rPr>
      </w:pPr>
    </w:p>
    <w:p w:rsidR="001626F5" w:rsidRPr="005E6989" w:rsidRDefault="001626F5" w:rsidP="001626F5">
      <w:pPr>
        <w:autoSpaceDE w:val="0"/>
        <w:autoSpaceDN w:val="0"/>
        <w:adjustRightInd w:val="0"/>
      </w:pPr>
      <w:r w:rsidRPr="005E6989">
        <w:t>The MAXIMUM DAYS SUPPLY in the Drug File (#50) and the MAXIMUM DAYS SUPPLY in the VA PRODUCT File (#50.68) are NOT set.</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a NULL value.</w:t>
      </w:r>
    </w:p>
    <w:p w:rsidR="001626F5" w:rsidRPr="005E6989" w:rsidRDefault="001626F5" w:rsidP="001626F5">
      <w:pPr>
        <w:autoSpaceDE w:val="0"/>
        <w:autoSpaceDN w:val="0"/>
        <w:adjustRightInd w:val="0"/>
      </w:pPr>
      <w:r w:rsidRPr="005E6989">
        <w:t>The MAXIMUM DAYS SUPPLY for the VA PRODUCT File (#50.68) is a NULL value.</w:t>
      </w:r>
    </w:p>
    <w:p w:rsidR="001626F5" w:rsidRPr="005E6989" w:rsidRDefault="001626F5" w:rsidP="001626F5">
      <w:pPr>
        <w:autoSpaceDE w:val="0"/>
        <w:autoSpaceDN w:val="0"/>
        <w:adjustRightInd w:val="0"/>
        <w:rPr>
          <w:color w:val="3333FF"/>
        </w:rPr>
      </w:pPr>
      <w:r w:rsidRPr="005E6989">
        <w:t>The DAYS SUPPLY for this prescription can be set to a maximum of 90</w:t>
      </w:r>
      <w:r w:rsidRPr="005E6989">
        <w:rPr>
          <w:color w:val="3333FF"/>
        </w:rPr>
        <w:t>.</w:t>
      </w:r>
    </w:p>
    <w:p w:rsidR="001626F5" w:rsidRPr="005E6989" w:rsidRDefault="001626F5" w:rsidP="001626F5">
      <w:pPr>
        <w:rPr>
          <w:rFonts w:ascii="r_ansi" w:hAnsi="r_ansi" w:cs="r_ansi"/>
          <w:bCs/>
          <w:sz w:val="20"/>
          <w:szCs w:val="20"/>
        </w:rPr>
      </w:pPr>
    </w:p>
    <w:p w:rsidR="001626F5" w:rsidRPr="005E6989" w:rsidRDefault="001626F5" w:rsidP="001626F5">
      <w:pPr>
        <w:pStyle w:val="JOComputerScreen"/>
      </w:pPr>
    </w:p>
    <w:p w:rsidR="001626F5" w:rsidRPr="005E6989" w:rsidRDefault="001626F5" w:rsidP="001626F5">
      <w:pPr>
        <w:pStyle w:val="JOComputerScreen"/>
      </w:pPr>
      <w:r w:rsidRPr="005E6989">
        <w:t xml:space="preserve">OP Medications (ACTIVE)       May 26, 2016@10:33:19          Page:    1 of    3 </w:t>
      </w:r>
    </w:p>
    <w:p w:rsidR="001626F5" w:rsidRPr="005E6989" w:rsidRDefault="001626F5" w:rsidP="001626F5">
      <w:pPr>
        <w:pStyle w:val="JOComputerScreen"/>
      </w:pPr>
      <w:r w:rsidRPr="005E6989">
        <w:t xml:space="preserve">TEST,PATIENT                                      &lt;NO ALLERGY ASSESSMENT&gt; </w:t>
      </w:r>
    </w:p>
    <w:p w:rsidR="001626F5" w:rsidRPr="005E6989" w:rsidRDefault="001626F5" w:rsidP="001626F5">
      <w:pPr>
        <w:pStyle w:val="JOComputerScreen"/>
      </w:pPr>
      <w:r w:rsidRPr="005E6989">
        <w:t xml:space="preserve">  PID: 000-00-0000                                 Ht(cm): _______ (______)   </w:t>
      </w:r>
    </w:p>
    <w:p w:rsidR="001626F5" w:rsidRPr="005E6989" w:rsidRDefault="001626F5" w:rsidP="001626F5">
      <w:pPr>
        <w:pStyle w:val="JOComputerScreen"/>
      </w:pPr>
      <w:r w:rsidRPr="005E6989">
        <w:t xml:space="preserve">  DOB: JAN 2,1947 (69)                             Wt(kg): _______ (______)   </w:t>
      </w:r>
    </w:p>
    <w:p w:rsidR="001626F5" w:rsidRPr="005E6989" w:rsidRDefault="001626F5" w:rsidP="001626F5">
      <w:pPr>
        <w:pStyle w:val="JOComputerScreen"/>
      </w:pPr>
      <w:r w:rsidRPr="005E6989">
        <w:t xml:space="preserve">  SEX: MALE                            </w:t>
      </w:r>
    </w:p>
    <w:p w:rsidR="001626F5" w:rsidRPr="005E6989" w:rsidRDefault="001626F5" w:rsidP="001626F5">
      <w:pPr>
        <w:pStyle w:val="JOComputerScreen"/>
      </w:pPr>
      <w:bookmarkStart w:id="5112" w:name="Page_303"/>
      <w:bookmarkStart w:id="5113" w:name="Page_302"/>
      <w:bookmarkEnd w:id="5112"/>
      <w:bookmarkEnd w:id="5113"/>
      <w:r w:rsidRPr="005E6989">
        <w:t xml:space="preserve"> CrCL: &lt;Not Found&gt;</w:t>
      </w:r>
      <w:r w:rsidR="001E2CEA" w:rsidRPr="00E97BFB">
        <w:rPr>
          <w:rFonts w:cs="Courier New"/>
          <w:szCs w:val="16"/>
        </w:rPr>
        <w:t>(CREAT: Not Found)</w:t>
      </w:r>
      <w:r w:rsidR="001E2CEA">
        <w:rPr>
          <w:rFonts w:cs="Courier New"/>
          <w:szCs w:val="16"/>
        </w:rPr>
        <w:t xml:space="preserve">             </w:t>
      </w:r>
      <w:r w:rsidRPr="005E6989">
        <w:t xml:space="preserve">BSA (m2): _______ </w:t>
      </w:r>
    </w:p>
    <w:p w:rsidR="001626F5" w:rsidRPr="005E6989" w:rsidRDefault="001626F5" w:rsidP="001626F5">
      <w:pPr>
        <w:pStyle w:val="JOComputerScreen"/>
      </w:pPr>
      <w:r w:rsidRPr="005E6989">
        <w:t>--------------------------------------------------------------------------------</w:t>
      </w:r>
    </w:p>
    <w:p w:rsidR="001626F5" w:rsidRPr="005E6989" w:rsidRDefault="001626F5" w:rsidP="001626F5">
      <w:pPr>
        <w:pStyle w:val="JOComputerScreen"/>
      </w:pPr>
      <w:r w:rsidRPr="005E6989">
        <w:t xml:space="preserve">                Rx #: 100002610$                                                </w:t>
      </w:r>
    </w:p>
    <w:p w:rsidR="001626F5" w:rsidRPr="005E6989" w:rsidRDefault="001626F5" w:rsidP="001626F5">
      <w:pPr>
        <w:pStyle w:val="JOComputerScreen"/>
      </w:pPr>
      <w:r w:rsidRPr="005E6989">
        <w:t xml:space="preserve"> (1) *Orderable Item: ASPIRIN TAB                                               </w:t>
      </w:r>
    </w:p>
    <w:p w:rsidR="001626F5" w:rsidRPr="005E6989" w:rsidRDefault="001626F5" w:rsidP="001626F5">
      <w:pPr>
        <w:pStyle w:val="JOComputerScreen"/>
      </w:pPr>
      <w:r w:rsidRPr="005E6989">
        <w:t xml:space="preserve"> (2)            Drug: ASPIRIN BUFFERED 325MG TAB                                </w:t>
      </w:r>
    </w:p>
    <w:p w:rsidR="001626F5" w:rsidRPr="005E6989" w:rsidRDefault="001626F5" w:rsidP="001626F5">
      <w:pPr>
        <w:pStyle w:val="JOComputerScreen"/>
      </w:pPr>
      <w:r w:rsidRPr="005E6989">
        <w:t xml:space="preserve">                 NDC: 00182-0196-10                                             </w:t>
      </w:r>
    </w:p>
    <w:p w:rsidR="001626F5" w:rsidRPr="005E6989" w:rsidRDefault="001626F5" w:rsidP="001626F5">
      <w:pPr>
        <w:pStyle w:val="JOComputerScreen"/>
      </w:pPr>
      <w:r w:rsidRPr="005E6989">
        <w:t xml:space="preserve"> (3)         *Dosage: 325 (MG)                                                  </w:t>
      </w:r>
    </w:p>
    <w:p w:rsidR="001626F5" w:rsidRPr="005E6989" w:rsidRDefault="001626F5" w:rsidP="001626F5">
      <w:pPr>
        <w:pStyle w:val="JOComputerScreen"/>
      </w:pPr>
      <w:r w:rsidRPr="005E6989">
        <w:t xml:space="preserve">                Verb: TAKE                                                      </w:t>
      </w:r>
    </w:p>
    <w:p w:rsidR="001626F5" w:rsidRPr="005E6989" w:rsidRDefault="001626F5" w:rsidP="001626F5">
      <w:pPr>
        <w:pStyle w:val="JOComputerScreen"/>
      </w:pPr>
      <w:r w:rsidRPr="005E6989">
        <w:t xml:space="preserve">      Dispense Units: 1                                                         </w:t>
      </w:r>
    </w:p>
    <w:p w:rsidR="001626F5" w:rsidRPr="005E6989" w:rsidRDefault="001626F5" w:rsidP="001626F5">
      <w:pPr>
        <w:pStyle w:val="JOComputerScreen"/>
      </w:pPr>
      <w:r w:rsidRPr="005E6989">
        <w:t xml:space="preserve">                Noun: TABLET                                                    </w:t>
      </w:r>
    </w:p>
    <w:p w:rsidR="001626F5" w:rsidRPr="005E6989" w:rsidRDefault="001626F5" w:rsidP="001626F5">
      <w:pPr>
        <w:pStyle w:val="JOComputerScreen"/>
      </w:pPr>
      <w:r w:rsidRPr="005E6989">
        <w:t xml:space="preserve">              *Route: ORAL (BY MOUTH)                                           </w:t>
      </w:r>
    </w:p>
    <w:p w:rsidR="001626F5" w:rsidRPr="005E6989" w:rsidRDefault="001626F5" w:rsidP="001626F5">
      <w:pPr>
        <w:pStyle w:val="JOComputerScreen"/>
      </w:pPr>
      <w:r w:rsidRPr="005E6989">
        <w:t xml:space="preserve">           *Schedule: PRN                                                       </w:t>
      </w:r>
    </w:p>
    <w:p w:rsidR="001626F5" w:rsidRPr="005E6989" w:rsidRDefault="001626F5" w:rsidP="001626F5">
      <w:pPr>
        <w:pStyle w:val="JOComputerScreen"/>
      </w:pPr>
      <w:r w:rsidRPr="005E6989">
        <w:t xml:space="preserve"> (4)Pat Instructions:                                                           </w:t>
      </w:r>
    </w:p>
    <w:p w:rsidR="001626F5" w:rsidRPr="005E6989" w:rsidRDefault="001626F5" w:rsidP="001626F5">
      <w:pPr>
        <w:pStyle w:val="JOComputerScreen"/>
      </w:pPr>
      <w:r w:rsidRPr="005E6989">
        <w:t xml:space="preserve">                 SIG: TAKE ONE TABLET BY MOUTH AS NEEDED                        </w:t>
      </w:r>
    </w:p>
    <w:p w:rsidR="001626F5" w:rsidRPr="005E6989" w:rsidRDefault="001626F5" w:rsidP="001626F5">
      <w:pPr>
        <w:pStyle w:val="JOComputerScreen"/>
      </w:pPr>
      <w:r w:rsidRPr="005E6989">
        <w:t xml:space="preserve">(5)  Patient Status: OPT NSC                                                    </w:t>
      </w:r>
    </w:p>
    <w:p w:rsidR="001626F5" w:rsidRPr="005E6989" w:rsidRDefault="001626F5" w:rsidP="001626F5">
      <w:pPr>
        <w:pStyle w:val="JOComputerScreen"/>
      </w:pPr>
      <w:r w:rsidRPr="005E6989">
        <w:t xml:space="preserve"> (6)      Issue Date: 05/26/16               (7)  Fill Date: 05/26/16           </w:t>
      </w:r>
    </w:p>
    <w:p w:rsidR="001626F5" w:rsidRPr="005E6989" w:rsidRDefault="001626F5" w:rsidP="001626F5">
      <w:pPr>
        <w:pStyle w:val="JOComputerScreen"/>
      </w:pPr>
      <w:r w:rsidRPr="005E6989">
        <w:t xml:space="preserve">      Last Fill Date: 05/26/16 (Window)                                         </w:t>
      </w:r>
    </w:p>
    <w:p w:rsidR="001626F5" w:rsidRPr="005E6989" w:rsidRDefault="001626F5" w:rsidP="001626F5">
      <w:pPr>
        <w:pStyle w:val="JOComputerScreen"/>
      </w:pPr>
      <w:r w:rsidRPr="005E6989">
        <w:t xml:space="preserve">   Last Release Date:                        (8)      Lot #:                    </w:t>
      </w:r>
    </w:p>
    <w:p w:rsidR="001626F5" w:rsidRPr="005E6989" w:rsidRDefault="001626F5" w:rsidP="001626F5">
      <w:pPr>
        <w:pStyle w:val="JOComputerScreen"/>
      </w:pPr>
      <w:r w:rsidRPr="005E6989">
        <w:t xml:space="preserve">             Expires: 05/27/17                          MFG:                    </w:t>
      </w:r>
    </w:p>
    <w:p w:rsidR="001626F5" w:rsidRPr="005E6989" w:rsidRDefault="001626F5" w:rsidP="001626F5">
      <w:pPr>
        <w:pStyle w:val="JOComputerScreen"/>
      </w:pPr>
      <w:r w:rsidRPr="005E6989">
        <w:t xml:space="preserve">(9)      Days Supply: 90                    (10)  QTY (CAP): 90                 </w:t>
      </w:r>
    </w:p>
    <w:p w:rsidR="001626F5" w:rsidRPr="005E6989" w:rsidRDefault="001626F5" w:rsidP="001626F5">
      <w:pPr>
        <w:pStyle w:val="JOComputerScreen"/>
      </w:pPr>
      <w:r w:rsidRPr="005E6989">
        <w:t xml:space="preserve">(11)    # of Refills: 3                           Remaining: 3                  </w:t>
      </w:r>
    </w:p>
    <w:p w:rsidR="001626F5" w:rsidRPr="005E6989" w:rsidRDefault="001626F5" w:rsidP="001626F5">
      <w:pPr>
        <w:pStyle w:val="JOComputerScreen"/>
      </w:pPr>
      <w:r w:rsidRPr="005E6989">
        <w:t xml:space="preserve">(12)        Provider: XXXX,XXXXX                                                </w:t>
      </w:r>
    </w:p>
    <w:p w:rsidR="001626F5" w:rsidRPr="005E6989" w:rsidRDefault="001626F5" w:rsidP="001626F5">
      <w:pPr>
        <w:pStyle w:val="JOComputerScreen"/>
      </w:pPr>
      <w:r w:rsidRPr="005E6989">
        <w:t xml:space="preserve">(13)         Routing: WINDOW                  (14)     Copies: 1                </w:t>
      </w:r>
    </w:p>
    <w:p w:rsidR="001626F5" w:rsidRPr="005E6989" w:rsidRDefault="001626F5" w:rsidP="001626F5">
      <w:pPr>
        <w:pStyle w:val="JOComputerScreen"/>
      </w:pPr>
      <w:r w:rsidRPr="005E6989">
        <w:t xml:space="preserve">    Method of Pickup:                                                           </w:t>
      </w:r>
    </w:p>
    <w:p w:rsidR="001626F5" w:rsidRPr="005E6989" w:rsidRDefault="001626F5" w:rsidP="001626F5">
      <w:pPr>
        <w:pStyle w:val="JOComputerScreen"/>
      </w:pPr>
      <w:r w:rsidRPr="005E6989">
        <w:t xml:space="preserve">(15)          Clinic: Not on File                                               </w:t>
      </w:r>
    </w:p>
    <w:p w:rsidR="001626F5" w:rsidRPr="005E6989" w:rsidRDefault="001626F5" w:rsidP="001626F5">
      <w:pPr>
        <w:pStyle w:val="JOComputerScreen"/>
      </w:pPr>
      <w:r w:rsidRPr="005E6989">
        <w:t xml:space="preserve">(16)        Division: ALBANY (500)                                              </w:t>
      </w:r>
    </w:p>
    <w:p w:rsidR="001626F5" w:rsidRPr="005E6989" w:rsidRDefault="001626F5" w:rsidP="001626F5">
      <w:pPr>
        <w:pStyle w:val="JOComputerScreen"/>
      </w:pPr>
      <w:r w:rsidRPr="005E6989">
        <w:t>+---------Enter ?? For more actions---------------------------------------------</w:t>
      </w:r>
    </w:p>
    <w:p w:rsidR="001626F5" w:rsidRPr="005E6989" w:rsidRDefault="001626F5" w:rsidP="001626F5">
      <w:pPr>
        <w:pStyle w:val="JOComputerScreen"/>
      </w:pPr>
      <w:r w:rsidRPr="005E6989">
        <w:t>DC   Discontinue          PR   Partial              RL   Release</w:t>
      </w:r>
    </w:p>
    <w:p w:rsidR="001626F5" w:rsidRPr="005E6989" w:rsidRDefault="001626F5" w:rsidP="001626F5">
      <w:pPr>
        <w:pStyle w:val="JOComputerScreen"/>
      </w:pPr>
      <w:r w:rsidRPr="005E6989">
        <w:t>ED   Edit                 RF   Refill               RN   Renew</w:t>
      </w:r>
    </w:p>
    <w:p w:rsidR="001626F5" w:rsidRPr="005E6989" w:rsidRDefault="001626F5" w:rsidP="001626F5">
      <w:pPr>
        <w:pStyle w:val="JOComputerScreen"/>
      </w:pPr>
      <w:r w:rsidRPr="005E6989">
        <w:t xml:space="preserve">Select Action: Next Screen// 9     </w:t>
      </w:r>
    </w:p>
    <w:p w:rsidR="001626F5" w:rsidRPr="005E6989" w:rsidRDefault="001626F5" w:rsidP="001626F5">
      <w:pPr>
        <w:pStyle w:val="JOComputerScreen"/>
      </w:pPr>
      <w:r w:rsidRPr="005E6989">
        <w:t>DAYS SUPPLY:  (1-90): 90//</w:t>
      </w:r>
    </w:p>
    <w:p w:rsidR="001626F5" w:rsidRPr="00586CE3" w:rsidRDefault="001626F5" w:rsidP="001626F5">
      <w:pPr>
        <w:pStyle w:val="JOComputerScreen"/>
      </w:pPr>
    </w:p>
    <w:p w:rsidR="001626F5" w:rsidRPr="001466D2" w:rsidRDefault="001626F5" w:rsidP="001626F5">
      <w:pPr>
        <w:rPr>
          <w:rFonts w:ascii="r_ansi" w:hAnsi="r_ansi" w:cs="r_ansi"/>
          <w:bCs/>
          <w:sz w:val="20"/>
          <w:szCs w:val="20"/>
        </w:rPr>
      </w:pPr>
    </w:p>
    <w:p w:rsidR="001626F5" w:rsidRPr="005E6989" w:rsidRDefault="001626F5" w:rsidP="001626F5">
      <w:pPr>
        <w:autoSpaceDE w:val="0"/>
        <w:autoSpaceDN w:val="0"/>
        <w:adjustRightInd w:val="0"/>
        <w:rPr>
          <w:b/>
          <w:u w:val="single"/>
        </w:rPr>
      </w:pPr>
      <w:r w:rsidRPr="005E6989">
        <w:rPr>
          <w:b/>
          <w:u w:val="single"/>
        </w:rPr>
        <w:t>Example: DAYS SUPPLY:  (1-265):  90//</w:t>
      </w:r>
      <w:r w:rsidRPr="005E6989">
        <w:rPr>
          <w:b/>
        </w:rPr>
        <w:t xml:space="preserve">   (Active Order)</w:t>
      </w:r>
    </w:p>
    <w:p w:rsidR="001626F5" w:rsidRPr="005E6989" w:rsidRDefault="001626F5" w:rsidP="001626F5">
      <w:pPr>
        <w:rPr>
          <w:b/>
          <w:u w:val="single"/>
        </w:rPr>
      </w:pPr>
    </w:p>
    <w:p w:rsidR="001626F5" w:rsidRPr="005E6989" w:rsidRDefault="001626F5" w:rsidP="001626F5">
      <w:pPr>
        <w:autoSpaceDE w:val="0"/>
        <w:autoSpaceDN w:val="0"/>
        <w:adjustRightInd w:val="0"/>
      </w:pPr>
      <w:r w:rsidRPr="005E6989">
        <w:t>MAXIMUM DAYS SUPPLY in the Drug File (#50) is greater than the MAXIMUM DAYS SUPPLY in the VA PRODUCT File (#50.68).</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365.</w:t>
      </w:r>
    </w:p>
    <w:p w:rsidR="001626F5" w:rsidRPr="005E6989" w:rsidRDefault="001626F5" w:rsidP="001626F5">
      <w:pPr>
        <w:autoSpaceDE w:val="0"/>
        <w:autoSpaceDN w:val="0"/>
        <w:adjustRightInd w:val="0"/>
      </w:pPr>
      <w:r w:rsidRPr="005E6989">
        <w:t xml:space="preserve">The MAXIMUM DAYS SUPPLY for the VA PRODUCT File (#50.68) is null.  </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After an update from the Pharmacy Product System for a maximum days supply of 265 the following would occur:</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365.</w:t>
      </w:r>
    </w:p>
    <w:p w:rsidR="001626F5" w:rsidRPr="005E6989" w:rsidRDefault="001626F5" w:rsidP="001626F5">
      <w:pPr>
        <w:autoSpaceDE w:val="0"/>
        <w:autoSpaceDN w:val="0"/>
        <w:adjustRightInd w:val="0"/>
      </w:pPr>
      <w:r w:rsidRPr="005E6989">
        <w:t xml:space="preserve">The MAXIMUM DAYS SUPPLY for the VA PRODUCT File (#50.68) is 265.  </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In this scenario, the value in the VA PRODUCT File (#50.68) takes priority since it is the lower of the two values.</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DAYS SUPPLY for this prescription can be set to a maximum of 265.</w:t>
      </w:r>
    </w:p>
    <w:p w:rsidR="001626F5" w:rsidRPr="005E6989" w:rsidRDefault="001626F5" w:rsidP="001626F5">
      <w:pPr>
        <w:autoSpaceDE w:val="0"/>
        <w:autoSpaceDN w:val="0"/>
        <w:adjustRightInd w:val="0"/>
      </w:pPr>
    </w:p>
    <w:p w:rsidR="001626F5" w:rsidRPr="005E6989" w:rsidRDefault="001626F5" w:rsidP="001626F5">
      <w:pPr>
        <w:pStyle w:val="JOComputerScreen"/>
      </w:pPr>
    </w:p>
    <w:p w:rsidR="001626F5" w:rsidRPr="005E6989" w:rsidRDefault="001626F5" w:rsidP="001626F5">
      <w:pPr>
        <w:pStyle w:val="JOComputerScreen"/>
      </w:pPr>
      <w:r w:rsidRPr="005E6989">
        <w:t xml:space="preserve">OP Medications (ACTIVE)       May 25, 2016@17:18:47          Page:    1 of    3 </w:t>
      </w:r>
    </w:p>
    <w:p w:rsidR="001626F5" w:rsidRPr="005E6989" w:rsidRDefault="001626F5" w:rsidP="001626F5">
      <w:pPr>
        <w:pStyle w:val="JOComputerScreen"/>
      </w:pPr>
      <w:r w:rsidRPr="005E6989">
        <w:t xml:space="preserve">TEST,PATIENT                                      &lt;NO ALLERGY ASSESSMENT&gt; </w:t>
      </w:r>
    </w:p>
    <w:p w:rsidR="001626F5" w:rsidRPr="005E6989" w:rsidRDefault="001626F5" w:rsidP="001626F5">
      <w:pPr>
        <w:pStyle w:val="JOComputerScreen"/>
      </w:pPr>
      <w:r w:rsidRPr="005E6989">
        <w:t xml:space="preserve">  PID: 000-00-0000                                 Ht(cm): _______ (______)   </w:t>
      </w:r>
    </w:p>
    <w:p w:rsidR="001626F5" w:rsidRPr="005E6989" w:rsidRDefault="001626F5" w:rsidP="001626F5">
      <w:pPr>
        <w:pStyle w:val="JOComputerScreen"/>
      </w:pPr>
      <w:r w:rsidRPr="005E6989">
        <w:t xml:space="preserve">  DOB: JAN 2,1947 (69)                             Wt(kg): _______ (______)   </w:t>
      </w:r>
    </w:p>
    <w:p w:rsidR="001626F5" w:rsidRPr="005E6989" w:rsidRDefault="001626F5" w:rsidP="001626F5">
      <w:pPr>
        <w:pStyle w:val="JOComputerScreen"/>
      </w:pPr>
      <w:r w:rsidRPr="005E6989">
        <w:t xml:space="preserve">  SEX: MALE                            </w:t>
      </w:r>
    </w:p>
    <w:p w:rsidR="001626F5" w:rsidRPr="005E6989" w:rsidRDefault="001626F5" w:rsidP="001626F5">
      <w:pPr>
        <w:pStyle w:val="JOComputerScreen"/>
      </w:pPr>
      <w:r w:rsidRPr="005E6989">
        <w:t xml:space="preserve"> CrCL: &lt;Not Found&gt;</w:t>
      </w:r>
      <w:r w:rsidR="001E2CEA">
        <w:t xml:space="preserve"> </w:t>
      </w:r>
      <w:r w:rsidR="001E2CEA" w:rsidRPr="00E97BFB">
        <w:rPr>
          <w:rFonts w:cs="Courier New"/>
          <w:szCs w:val="16"/>
        </w:rPr>
        <w:t>(CREAT: Not Found)</w:t>
      </w:r>
      <w:r w:rsidR="001E2CEA">
        <w:rPr>
          <w:rFonts w:cs="Courier New"/>
          <w:szCs w:val="16"/>
        </w:rPr>
        <w:t xml:space="preserve">            </w:t>
      </w:r>
      <w:r w:rsidRPr="005E6989">
        <w:t xml:space="preserve">BSA (m2): _______ </w:t>
      </w:r>
    </w:p>
    <w:p w:rsidR="001626F5" w:rsidRPr="005E6989" w:rsidRDefault="001626F5" w:rsidP="001626F5">
      <w:pPr>
        <w:pStyle w:val="JOComputerScreen"/>
      </w:pPr>
      <w:r w:rsidRPr="005E6989">
        <w:t>--------------------------------------------------------------------------------</w:t>
      </w:r>
    </w:p>
    <w:p w:rsidR="001626F5" w:rsidRPr="005E6989" w:rsidRDefault="001626F5" w:rsidP="001626F5">
      <w:pPr>
        <w:pStyle w:val="JOComputerScreen"/>
      </w:pPr>
      <w:r w:rsidRPr="005E6989">
        <w:t xml:space="preserve">                Rx #: 100002609$                                                </w:t>
      </w:r>
    </w:p>
    <w:p w:rsidR="001626F5" w:rsidRPr="005E6989" w:rsidRDefault="001626F5" w:rsidP="001626F5">
      <w:pPr>
        <w:pStyle w:val="JOComputerScreen"/>
      </w:pPr>
      <w:r w:rsidRPr="005E6989">
        <w:t xml:space="preserve"> (1) *Orderable Item: ASPIRIN TAB                                               </w:t>
      </w:r>
    </w:p>
    <w:p w:rsidR="001626F5" w:rsidRPr="005E6989" w:rsidRDefault="001626F5" w:rsidP="001626F5">
      <w:pPr>
        <w:pStyle w:val="JOComputerScreen"/>
      </w:pPr>
      <w:r w:rsidRPr="005E6989">
        <w:t xml:space="preserve"> (2)            Drug: ASPIRIN BUFFERED 325MG TAB                                </w:t>
      </w:r>
    </w:p>
    <w:p w:rsidR="001626F5" w:rsidRPr="005E6989" w:rsidRDefault="001626F5" w:rsidP="001626F5">
      <w:pPr>
        <w:pStyle w:val="JOComputerScreen"/>
      </w:pPr>
      <w:r w:rsidRPr="005E6989">
        <w:t xml:space="preserve">                 NDC: 00182-0196-10                                             </w:t>
      </w:r>
    </w:p>
    <w:p w:rsidR="001626F5" w:rsidRPr="005E6989" w:rsidRDefault="001626F5" w:rsidP="001626F5">
      <w:pPr>
        <w:pStyle w:val="JOComputerScreen"/>
      </w:pPr>
      <w:r w:rsidRPr="005E6989">
        <w:t xml:space="preserve"> (3)         *Dosage: 325 (MG)                                                  </w:t>
      </w:r>
    </w:p>
    <w:p w:rsidR="001626F5" w:rsidRPr="005E6989" w:rsidRDefault="001626F5" w:rsidP="001626F5">
      <w:pPr>
        <w:pStyle w:val="JOComputerScreen"/>
      </w:pPr>
      <w:r w:rsidRPr="005E6989">
        <w:t xml:space="preserve">                Verb: TAKE                                                      </w:t>
      </w:r>
    </w:p>
    <w:p w:rsidR="001626F5" w:rsidRPr="005E6989" w:rsidRDefault="001626F5" w:rsidP="001626F5">
      <w:pPr>
        <w:pStyle w:val="JOComputerScreen"/>
      </w:pPr>
      <w:r w:rsidRPr="005E6989">
        <w:t xml:space="preserve">      Dispense Units: 1                                                         </w:t>
      </w:r>
    </w:p>
    <w:p w:rsidR="001626F5" w:rsidRPr="005E6989" w:rsidRDefault="001626F5" w:rsidP="001626F5">
      <w:pPr>
        <w:pStyle w:val="JOComputerScreen"/>
      </w:pPr>
      <w:r w:rsidRPr="005E6989">
        <w:t xml:space="preserve">                Noun: TABLET                                                    </w:t>
      </w:r>
    </w:p>
    <w:p w:rsidR="001626F5" w:rsidRPr="005E6989" w:rsidRDefault="001626F5" w:rsidP="001626F5">
      <w:pPr>
        <w:pStyle w:val="JOComputerScreen"/>
      </w:pPr>
      <w:r w:rsidRPr="005E6989">
        <w:t xml:space="preserve">              *Route: ORAL (BY MOUTH)                                           </w:t>
      </w:r>
    </w:p>
    <w:p w:rsidR="001626F5" w:rsidRPr="005E6989" w:rsidRDefault="001626F5" w:rsidP="001626F5">
      <w:pPr>
        <w:pStyle w:val="JOComputerScreen"/>
      </w:pPr>
      <w:r w:rsidRPr="005E6989">
        <w:t xml:space="preserve">           *Schedule: PRN                                                       </w:t>
      </w:r>
    </w:p>
    <w:p w:rsidR="001626F5" w:rsidRPr="005E6989" w:rsidRDefault="001626F5" w:rsidP="001626F5">
      <w:pPr>
        <w:pStyle w:val="JOComputerScreen"/>
      </w:pPr>
      <w:r w:rsidRPr="005E6989">
        <w:t xml:space="preserve"> (4)Pat Instructions:                                                           </w:t>
      </w:r>
    </w:p>
    <w:p w:rsidR="001626F5" w:rsidRPr="005E6989" w:rsidRDefault="001626F5" w:rsidP="001626F5">
      <w:pPr>
        <w:pStyle w:val="JOComputerScreen"/>
      </w:pPr>
      <w:r w:rsidRPr="005E6989">
        <w:t xml:space="preserve">                 SIG: TAKE ONE TABLET BY MOUTH AS NEEDED  </w:t>
      </w:r>
    </w:p>
    <w:p w:rsidR="001626F5" w:rsidRPr="005E6989" w:rsidRDefault="001626F5" w:rsidP="001626F5">
      <w:pPr>
        <w:pStyle w:val="JOComputerScreen"/>
      </w:pPr>
      <w:r w:rsidRPr="005E6989">
        <w:t xml:space="preserve">(5)  Patient Status: OPT NSC                                                   </w:t>
      </w:r>
    </w:p>
    <w:p w:rsidR="001626F5" w:rsidRPr="005E6989" w:rsidRDefault="001626F5" w:rsidP="001626F5">
      <w:pPr>
        <w:pStyle w:val="JOComputerScreen"/>
      </w:pPr>
      <w:r w:rsidRPr="005E6989">
        <w:t xml:space="preserve"> (6)      Issue Date: 05/25/16               (7)  Fill Date: 05/25/16           </w:t>
      </w:r>
    </w:p>
    <w:p w:rsidR="001626F5" w:rsidRPr="005E6989" w:rsidRDefault="001626F5" w:rsidP="001626F5">
      <w:pPr>
        <w:pStyle w:val="JOComputerScreen"/>
      </w:pPr>
      <w:r w:rsidRPr="005E6989">
        <w:t xml:space="preserve">      Last Fill Date: 05/25/16 (Window)                                         </w:t>
      </w:r>
    </w:p>
    <w:p w:rsidR="001626F5" w:rsidRPr="005E6989" w:rsidRDefault="001626F5" w:rsidP="001626F5">
      <w:pPr>
        <w:pStyle w:val="JOComputerScreen"/>
      </w:pPr>
      <w:r w:rsidRPr="005E6989">
        <w:t xml:space="preserve">   Last Release Date:                        (8)      Lot #:                    </w:t>
      </w:r>
    </w:p>
    <w:p w:rsidR="001626F5" w:rsidRPr="005E6989" w:rsidRDefault="001626F5" w:rsidP="001626F5">
      <w:pPr>
        <w:pStyle w:val="JOComputerScreen"/>
      </w:pPr>
      <w:r w:rsidRPr="005E6989">
        <w:t xml:space="preserve">             Expires: 05/26/17                          MFG:                    </w:t>
      </w:r>
    </w:p>
    <w:p w:rsidR="001626F5" w:rsidRPr="005E6989" w:rsidRDefault="001626F5" w:rsidP="001626F5">
      <w:pPr>
        <w:pStyle w:val="JOComputerScreen"/>
      </w:pPr>
      <w:r w:rsidRPr="005E6989">
        <w:t xml:space="preserve">(9)      Days Supply: 90                    (10)  QTY (CAP): 90                 </w:t>
      </w:r>
    </w:p>
    <w:p w:rsidR="001626F5" w:rsidRPr="005E6989" w:rsidRDefault="001626F5" w:rsidP="001626F5">
      <w:pPr>
        <w:pStyle w:val="JOComputerScreen"/>
      </w:pPr>
      <w:r w:rsidRPr="005E6989">
        <w:t xml:space="preserve">(11)    # of Refills: 3                           Remaining: 3                  </w:t>
      </w:r>
    </w:p>
    <w:p w:rsidR="001626F5" w:rsidRPr="005E6989" w:rsidRDefault="001626F5" w:rsidP="001626F5">
      <w:pPr>
        <w:pStyle w:val="JOComputerScreen"/>
      </w:pPr>
      <w:r w:rsidRPr="005E6989">
        <w:t xml:space="preserve">(12)        Provider: XXXX,XXXXX                                                </w:t>
      </w:r>
    </w:p>
    <w:p w:rsidR="001626F5" w:rsidRPr="005E6989" w:rsidRDefault="001626F5" w:rsidP="001626F5">
      <w:pPr>
        <w:pStyle w:val="JOComputerScreen"/>
      </w:pPr>
      <w:r w:rsidRPr="005E6989">
        <w:t xml:space="preserve">(13)         Routing: WINDOW                  (14)     Copies: 1                </w:t>
      </w:r>
    </w:p>
    <w:p w:rsidR="001626F5" w:rsidRPr="005E6989" w:rsidRDefault="001626F5" w:rsidP="001626F5">
      <w:pPr>
        <w:pStyle w:val="JOComputerScreen"/>
      </w:pPr>
      <w:r w:rsidRPr="005E6989">
        <w:t xml:space="preserve">    Method of Pickup:                                                           </w:t>
      </w:r>
    </w:p>
    <w:p w:rsidR="001626F5" w:rsidRPr="005E6989" w:rsidRDefault="001626F5" w:rsidP="001626F5">
      <w:pPr>
        <w:pStyle w:val="JOComputerScreen"/>
      </w:pPr>
      <w:r w:rsidRPr="005E6989">
        <w:t xml:space="preserve">(15)          Clinic: Not on File                                               </w:t>
      </w:r>
    </w:p>
    <w:p w:rsidR="001626F5" w:rsidRPr="005E6989" w:rsidRDefault="001626F5" w:rsidP="001626F5">
      <w:pPr>
        <w:pStyle w:val="JOComputerScreen"/>
      </w:pPr>
      <w:r w:rsidRPr="005E6989">
        <w:t xml:space="preserve">(16)        Division: ALBANY (500)                                              </w:t>
      </w:r>
    </w:p>
    <w:p w:rsidR="001626F5" w:rsidRPr="005E6989" w:rsidRDefault="001626F5" w:rsidP="001626F5">
      <w:pPr>
        <w:pStyle w:val="JOComputerScreen"/>
      </w:pPr>
      <w:r w:rsidRPr="005E6989">
        <w:t>+---------Enter ?? for more actions---------------------------------------------</w:t>
      </w:r>
    </w:p>
    <w:p w:rsidR="001626F5" w:rsidRPr="005E6989" w:rsidRDefault="001626F5" w:rsidP="001626F5">
      <w:pPr>
        <w:pStyle w:val="JOComputerScreen"/>
      </w:pPr>
      <w:r w:rsidRPr="005E6989">
        <w:t>DC   Discontinue          PR   Partial              RL   Release</w:t>
      </w:r>
    </w:p>
    <w:p w:rsidR="001626F5" w:rsidRPr="005E6989" w:rsidRDefault="001626F5" w:rsidP="001626F5">
      <w:pPr>
        <w:pStyle w:val="JOComputerScreen"/>
      </w:pPr>
      <w:r w:rsidRPr="005E6989">
        <w:t>ED   Edit                 RF   Refill               RN   Renew</w:t>
      </w:r>
    </w:p>
    <w:p w:rsidR="001626F5" w:rsidRPr="005E6989" w:rsidRDefault="001626F5" w:rsidP="001626F5">
      <w:pPr>
        <w:pStyle w:val="JOComputerScreen"/>
      </w:pPr>
      <w:r w:rsidRPr="005E6989">
        <w:t xml:space="preserve">Select Action: Next Screen// 9     </w:t>
      </w:r>
    </w:p>
    <w:p w:rsidR="001626F5" w:rsidRPr="005E6989" w:rsidRDefault="001626F5" w:rsidP="001626F5">
      <w:pPr>
        <w:pStyle w:val="JOComputerScreen"/>
      </w:pPr>
      <w:r w:rsidRPr="005E6989">
        <w:t>DAYS SUPPLY:  (1-265): 90//</w:t>
      </w:r>
    </w:p>
    <w:p w:rsidR="001626F5" w:rsidRPr="005E6989" w:rsidRDefault="001626F5" w:rsidP="001626F5">
      <w:pPr>
        <w:pStyle w:val="JOComputerScreen"/>
      </w:pPr>
    </w:p>
    <w:p w:rsidR="001626F5" w:rsidRPr="005E6989" w:rsidRDefault="001626F5" w:rsidP="001626F5">
      <w:pPr>
        <w:autoSpaceDE w:val="0"/>
        <w:autoSpaceDN w:val="0"/>
        <w:adjustRightInd w:val="0"/>
        <w:rPr>
          <w:b/>
          <w:u w:val="single"/>
        </w:rPr>
      </w:pPr>
    </w:p>
    <w:p w:rsidR="001626F5" w:rsidRPr="005E6989" w:rsidRDefault="001626F5" w:rsidP="001626F5">
      <w:pPr>
        <w:autoSpaceDE w:val="0"/>
        <w:autoSpaceDN w:val="0"/>
        <w:adjustRightInd w:val="0"/>
        <w:rPr>
          <w:b/>
          <w:u w:val="single"/>
        </w:rPr>
      </w:pPr>
      <w:r w:rsidRPr="005E6989">
        <w:rPr>
          <w:b/>
          <w:u w:val="single"/>
        </w:rPr>
        <w:t>Example: DAYS SUPPLY:  (1-250):  90//</w:t>
      </w:r>
      <w:r w:rsidRPr="005E6989">
        <w:rPr>
          <w:b/>
        </w:rPr>
        <w:t xml:space="preserve">   (Active Order)</w:t>
      </w:r>
    </w:p>
    <w:p w:rsidR="001626F5" w:rsidRPr="005E6989" w:rsidRDefault="001626F5" w:rsidP="001626F5">
      <w:pPr>
        <w:autoSpaceDE w:val="0"/>
        <w:autoSpaceDN w:val="0"/>
        <w:adjustRightInd w:val="0"/>
        <w:rPr>
          <w:b/>
          <w:u w:val="single"/>
        </w:rPr>
      </w:pPr>
    </w:p>
    <w:p w:rsidR="001626F5" w:rsidRPr="005E6989" w:rsidRDefault="001626F5" w:rsidP="001626F5">
      <w:pPr>
        <w:autoSpaceDE w:val="0"/>
        <w:autoSpaceDN w:val="0"/>
        <w:adjustRightInd w:val="0"/>
      </w:pPr>
      <w:r w:rsidRPr="005E6989">
        <w:t>MAXIMUM DAYS SUPPLY in the VA PRODUCT File (#50.68) is greater than the MAXIMUM DAYS SUPPLY in the Drug File (#50).</w:t>
      </w:r>
    </w:p>
    <w:p w:rsidR="001626F5" w:rsidRPr="005E6989" w:rsidRDefault="001626F5" w:rsidP="001626F5">
      <w:pPr>
        <w:autoSpaceDE w:val="0"/>
        <w:autoSpaceDN w:val="0"/>
        <w:adjustRightInd w:val="0"/>
      </w:pPr>
    </w:p>
    <w:p w:rsidR="001626F5" w:rsidRPr="005E6989" w:rsidRDefault="001626F5" w:rsidP="001626F5">
      <w:pPr>
        <w:autoSpaceDE w:val="0"/>
        <w:autoSpaceDN w:val="0"/>
        <w:adjustRightInd w:val="0"/>
      </w:pPr>
      <w:r w:rsidRPr="005E6989">
        <w:t>The MAXIMUM DAYS SUPPLY for the Drug File (#50) is 250.</w:t>
      </w:r>
    </w:p>
    <w:p w:rsidR="001626F5" w:rsidRPr="005E6989" w:rsidRDefault="001626F5" w:rsidP="001626F5">
      <w:pPr>
        <w:autoSpaceDE w:val="0"/>
        <w:autoSpaceDN w:val="0"/>
        <w:adjustRightInd w:val="0"/>
      </w:pPr>
      <w:r w:rsidRPr="005E6989">
        <w:t>The MAXIMUM DAYS SUPPLY for the VA PRODUCT File (#50.68) is 365.</w:t>
      </w:r>
    </w:p>
    <w:p w:rsidR="001626F5" w:rsidRPr="005E6989" w:rsidRDefault="001626F5" w:rsidP="001626F5">
      <w:pPr>
        <w:autoSpaceDE w:val="0"/>
        <w:autoSpaceDN w:val="0"/>
        <w:adjustRightInd w:val="0"/>
      </w:pPr>
      <w:r w:rsidRPr="005E6989">
        <w:t>In this scenario, the value in the Drug File (#50) takes priority since it is the lower of the two values.</w:t>
      </w:r>
    </w:p>
    <w:p w:rsidR="001626F5" w:rsidRPr="00586CE3" w:rsidRDefault="001626F5" w:rsidP="001626F5">
      <w:pPr>
        <w:autoSpaceDE w:val="0"/>
        <w:autoSpaceDN w:val="0"/>
        <w:adjustRightInd w:val="0"/>
      </w:pPr>
    </w:p>
    <w:p w:rsidR="001626F5" w:rsidRPr="009E24BE" w:rsidRDefault="001626F5" w:rsidP="001626F5">
      <w:pPr>
        <w:autoSpaceDE w:val="0"/>
        <w:autoSpaceDN w:val="0"/>
        <w:adjustRightInd w:val="0"/>
      </w:pPr>
      <w:r w:rsidRPr="005E6989">
        <w:t xml:space="preserve">The DAYS SUPPLY for </w:t>
      </w:r>
      <w:r w:rsidRPr="009E24BE">
        <w:t>this prescription can be set to a maximum of 250.</w:t>
      </w:r>
    </w:p>
    <w:p w:rsidR="001626F5" w:rsidRPr="009E24BE" w:rsidRDefault="001626F5" w:rsidP="001626F5">
      <w:pPr>
        <w:autoSpaceDE w:val="0"/>
        <w:autoSpaceDN w:val="0"/>
        <w:adjustRightInd w:val="0"/>
        <w:rPr>
          <w:rFonts w:ascii="r_ansi" w:hAnsi="r_ansi" w:cs="r_ansi"/>
          <w:bCs/>
          <w:sz w:val="18"/>
          <w:szCs w:val="18"/>
        </w:rPr>
      </w:pPr>
    </w:p>
    <w:p w:rsidR="001626F5" w:rsidRPr="009E24BE" w:rsidRDefault="001626F5" w:rsidP="001626F5">
      <w:pPr>
        <w:pStyle w:val="JOComputerScreen"/>
      </w:pPr>
    </w:p>
    <w:p w:rsidR="001626F5" w:rsidRPr="009E24BE" w:rsidRDefault="001626F5" w:rsidP="001626F5">
      <w:pPr>
        <w:pStyle w:val="JOComputerScreen"/>
      </w:pPr>
      <w:r w:rsidRPr="009E24BE">
        <w:t xml:space="preserve">OP Medications (ACTIVE)       May 25, 2016@16:37:28          Page:    1 of    3 </w:t>
      </w:r>
    </w:p>
    <w:p w:rsidR="001626F5" w:rsidRPr="009E24BE" w:rsidRDefault="001626F5" w:rsidP="001626F5">
      <w:pPr>
        <w:pStyle w:val="JOComputerScreen"/>
      </w:pPr>
      <w:r w:rsidRPr="009E24BE">
        <w:t xml:space="preserve">TEST,PATIENT                                      &lt;NO ALLERGY ASSESSMENT&gt; </w:t>
      </w:r>
    </w:p>
    <w:p w:rsidR="001626F5" w:rsidRPr="009E24BE" w:rsidRDefault="001626F5" w:rsidP="001626F5">
      <w:pPr>
        <w:pStyle w:val="JOComputerScreen"/>
      </w:pPr>
      <w:r w:rsidRPr="009E24BE">
        <w:t xml:space="preserve">  PID: 000-00-0000                                 Ht(cm): _______ (______)   </w:t>
      </w:r>
    </w:p>
    <w:p w:rsidR="001626F5" w:rsidRPr="009E24BE" w:rsidRDefault="001626F5" w:rsidP="001626F5">
      <w:pPr>
        <w:pStyle w:val="JOComputerScreen"/>
      </w:pPr>
      <w:r w:rsidRPr="009E24BE">
        <w:t xml:space="preserve">  DOB: JAN 2,1947 (69)                             Wt(kg): _______ (______)   </w:t>
      </w:r>
    </w:p>
    <w:p w:rsidR="001626F5" w:rsidRPr="009E24BE" w:rsidRDefault="001626F5" w:rsidP="001626F5">
      <w:pPr>
        <w:pStyle w:val="JOComputerScreen"/>
      </w:pPr>
      <w:r w:rsidRPr="009E24BE">
        <w:t xml:space="preserve">  SEX: MALE                            </w:t>
      </w:r>
    </w:p>
    <w:p w:rsidR="001626F5" w:rsidRPr="009E24BE" w:rsidRDefault="001626F5" w:rsidP="001626F5">
      <w:pPr>
        <w:pStyle w:val="JOComputerScreen"/>
      </w:pPr>
      <w:r w:rsidRPr="009E24BE">
        <w:t xml:space="preserve"> CrCL: &lt;Not Found&gt;</w:t>
      </w:r>
      <w:r w:rsidR="001E2CEA" w:rsidRPr="00CD5A11">
        <w:rPr>
          <w:rFonts w:cs="Courier New"/>
          <w:szCs w:val="16"/>
        </w:rPr>
        <w:t xml:space="preserve"> (CREAT: Not Found)            </w:t>
      </w:r>
      <w:r w:rsidRPr="009E24BE">
        <w:t xml:space="preserve">BSA (m2): _______ </w:t>
      </w:r>
    </w:p>
    <w:p w:rsidR="001626F5" w:rsidRPr="009E24BE" w:rsidRDefault="001626F5" w:rsidP="001626F5">
      <w:pPr>
        <w:pStyle w:val="JOComputerScreen"/>
      </w:pPr>
      <w:r w:rsidRPr="009E24BE">
        <w:t>--------------------------------------------------------------------------------</w:t>
      </w:r>
    </w:p>
    <w:p w:rsidR="001626F5" w:rsidRPr="009E24BE" w:rsidRDefault="001626F5" w:rsidP="001626F5">
      <w:pPr>
        <w:pStyle w:val="JOComputerScreen"/>
      </w:pPr>
      <w:r w:rsidRPr="009E24BE">
        <w:t xml:space="preserve">                Rx #: 100002608$                                                </w:t>
      </w:r>
    </w:p>
    <w:p w:rsidR="001626F5" w:rsidRPr="009E24BE" w:rsidRDefault="001626F5" w:rsidP="001626F5">
      <w:pPr>
        <w:pStyle w:val="JOComputerScreen"/>
      </w:pPr>
      <w:r w:rsidRPr="009E24BE">
        <w:t xml:space="preserve"> (1) *Orderable Item: ASPIRIN TAB                                               </w:t>
      </w:r>
    </w:p>
    <w:p w:rsidR="001626F5" w:rsidRPr="009E24BE" w:rsidRDefault="001626F5" w:rsidP="001626F5">
      <w:pPr>
        <w:pStyle w:val="JOComputerScreen"/>
      </w:pPr>
      <w:r w:rsidRPr="009E24BE">
        <w:t xml:space="preserve"> (2)            Drug: ASPIRIN BUFFERED 325MG TAB                                </w:t>
      </w:r>
    </w:p>
    <w:p w:rsidR="001626F5" w:rsidRPr="009E24BE" w:rsidRDefault="001626F5" w:rsidP="001626F5">
      <w:pPr>
        <w:pStyle w:val="JOComputerScreen"/>
      </w:pPr>
      <w:r w:rsidRPr="009E24BE">
        <w:t xml:space="preserve">                 NDC: 00182-0196-10                                             </w:t>
      </w:r>
    </w:p>
    <w:p w:rsidR="001626F5" w:rsidRPr="009E24BE" w:rsidRDefault="001626F5" w:rsidP="001626F5">
      <w:pPr>
        <w:pStyle w:val="JOComputerScreen"/>
      </w:pPr>
      <w:r w:rsidRPr="009E24BE">
        <w:t xml:space="preserve"> (3)         *Dosage: 325 (MG)                                                  </w:t>
      </w:r>
    </w:p>
    <w:p w:rsidR="001626F5" w:rsidRPr="009E24BE" w:rsidRDefault="001626F5" w:rsidP="001626F5">
      <w:pPr>
        <w:pStyle w:val="JOComputerScreen"/>
      </w:pPr>
      <w:r w:rsidRPr="009E24BE">
        <w:t xml:space="preserve">                Verb: TAKE                                                      </w:t>
      </w:r>
    </w:p>
    <w:p w:rsidR="001626F5" w:rsidRPr="009E24BE" w:rsidRDefault="001626F5" w:rsidP="001626F5">
      <w:pPr>
        <w:pStyle w:val="JOComputerScreen"/>
      </w:pPr>
      <w:r w:rsidRPr="009E24BE">
        <w:t xml:space="preserve">      Dispense Units: 1                                                         </w:t>
      </w:r>
    </w:p>
    <w:p w:rsidR="001626F5" w:rsidRPr="009E24BE" w:rsidRDefault="001626F5" w:rsidP="001626F5">
      <w:pPr>
        <w:pStyle w:val="JOComputerScreen"/>
      </w:pPr>
      <w:r w:rsidRPr="009E24BE">
        <w:t xml:space="preserve">                Noun: TABLET                                                    </w:t>
      </w:r>
    </w:p>
    <w:p w:rsidR="001626F5" w:rsidRPr="009E24BE" w:rsidRDefault="001626F5" w:rsidP="001626F5">
      <w:pPr>
        <w:pStyle w:val="JOComputerScreen"/>
      </w:pPr>
      <w:r w:rsidRPr="009E24BE">
        <w:t xml:space="preserve">              *Route: ORAL (BY MOUTH)                                           </w:t>
      </w:r>
    </w:p>
    <w:p w:rsidR="001626F5" w:rsidRPr="009E24BE" w:rsidRDefault="001626F5" w:rsidP="001626F5">
      <w:pPr>
        <w:pStyle w:val="JOComputerScreen"/>
      </w:pPr>
      <w:r w:rsidRPr="009E24BE">
        <w:t xml:space="preserve">           *Schedule: PRN                                                       </w:t>
      </w:r>
    </w:p>
    <w:p w:rsidR="001626F5" w:rsidRPr="009E24BE" w:rsidRDefault="001626F5" w:rsidP="001626F5">
      <w:pPr>
        <w:pStyle w:val="JOComputerScreen"/>
      </w:pPr>
      <w:r w:rsidRPr="009E24BE">
        <w:t xml:space="preserve"> (4)Pat Instructions:                                                           </w:t>
      </w:r>
    </w:p>
    <w:p w:rsidR="001626F5" w:rsidRPr="009E24BE" w:rsidRDefault="001626F5" w:rsidP="001626F5">
      <w:pPr>
        <w:pStyle w:val="JOComputerScreen"/>
      </w:pPr>
      <w:r w:rsidRPr="009E24BE">
        <w:t xml:space="preserve">                 SIG: TAKE ONE TABLET BY MOUTH AS NEEDED </w:t>
      </w:r>
    </w:p>
    <w:p w:rsidR="001626F5" w:rsidRPr="009E24BE" w:rsidRDefault="001626F5" w:rsidP="001626F5">
      <w:pPr>
        <w:pStyle w:val="JOComputerScreen"/>
      </w:pPr>
      <w:r w:rsidRPr="009E24BE">
        <w:t xml:space="preserve">(5)  Patient Status: OPT NSC                                                   </w:t>
      </w:r>
    </w:p>
    <w:p w:rsidR="001626F5" w:rsidRPr="009E24BE" w:rsidRDefault="001626F5" w:rsidP="001626F5">
      <w:pPr>
        <w:pStyle w:val="JOComputerScreen"/>
      </w:pPr>
      <w:r w:rsidRPr="009E24BE">
        <w:t xml:space="preserve"> (6)      Issue Date: 05/25/16               (7)  Fill Date: 05/25/16           </w:t>
      </w:r>
    </w:p>
    <w:p w:rsidR="001626F5" w:rsidRPr="009E24BE" w:rsidRDefault="001626F5" w:rsidP="001626F5">
      <w:pPr>
        <w:pStyle w:val="JOComputerScreen"/>
      </w:pPr>
      <w:r w:rsidRPr="009E24BE">
        <w:t xml:space="preserve">      Last Fill Date: 05/25/16 (Window)                                         </w:t>
      </w:r>
    </w:p>
    <w:p w:rsidR="001626F5" w:rsidRPr="009E24BE" w:rsidRDefault="001626F5" w:rsidP="001626F5">
      <w:pPr>
        <w:pStyle w:val="JOComputerScreen"/>
      </w:pPr>
      <w:r w:rsidRPr="009E24BE">
        <w:t xml:space="preserve">   Last Release Date:                        (8)      Lot #:                    </w:t>
      </w:r>
    </w:p>
    <w:p w:rsidR="001626F5" w:rsidRPr="009E24BE" w:rsidRDefault="001626F5" w:rsidP="001626F5">
      <w:pPr>
        <w:pStyle w:val="JOComputerScreen"/>
      </w:pPr>
      <w:r w:rsidRPr="009E24BE">
        <w:t xml:space="preserve">             Expires: 05/26/17                          MFG:                    </w:t>
      </w:r>
    </w:p>
    <w:p w:rsidR="001626F5" w:rsidRPr="009E24BE" w:rsidRDefault="001626F5" w:rsidP="001626F5">
      <w:pPr>
        <w:pStyle w:val="JOComputerScreen"/>
      </w:pPr>
      <w:r w:rsidRPr="009E24BE">
        <w:t xml:space="preserve">(9)      Days Supply: 90                    (10)  QTY (CAP): 90                 </w:t>
      </w:r>
    </w:p>
    <w:p w:rsidR="001626F5" w:rsidRPr="009E24BE" w:rsidRDefault="001626F5" w:rsidP="001626F5">
      <w:pPr>
        <w:pStyle w:val="JOComputerScreen"/>
      </w:pPr>
      <w:r w:rsidRPr="009E24BE">
        <w:t xml:space="preserve">(11)    # of Refills: 3                           Remaining: 3                  </w:t>
      </w:r>
    </w:p>
    <w:p w:rsidR="001626F5" w:rsidRPr="009E24BE" w:rsidRDefault="001626F5" w:rsidP="001626F5">
      <w:pPr>
        <w:pStyle w:val="JOComputerScreen"/>
      </w:pPr>
      <w:r w:rsidRPr="009E24BE">
        <w:t xml:space="preserve">(12)        Provider: XXXX,XXXXX                                                </w:t>
      </w:r>
    </w:p>
    <w:p w:rsidR="001626F5" w:rsidRPr="009E24BE" w:rsidRDefault="001626F5" w:rsidP="001626F5">
      <w:pPr>
        <w:pStyle w:val="JOComputerScreen"/>
      </w:pPr>
      <w:r w:rsidRPr="009E24BE">
        <w:t xml:space="preserve">(13)         Routing: WINDOW                  (14)     Copies: 1                </w:t>
      </w:r>
    </w:p>
    <w:p w:rsidR="001626F5" w:rsidRPr="009E24BE" w:rsidRDefault="001626F5" w:rsidP="001626F5">
      <w:pPr>
        <w:pStyle w:val="JOComputerScreen"/>
      </w:pPr>
      <w:r w:rsidRPr="009E24BE">
        <w:t xml:space="preserve">    Method of Pickup:                                                           </w:t>
      </w:r>
    </w:p>
    <w:p w:rsidR="001626F5" w:rsidRPr="009E24BE" w:rsidRDefault="001626F5" w:rsidP="001626F5">
      <w:pPr>
        <w:pStyle w:val="JOComputerScreen"/>
      </w:pPr>
      <w:r w:rsidRPr="009E24BE">
        <w:t xml:space="preserve">(15)          Clinic: Not on File                                               </w:t>
      </w:r>
    </w:p>
    <w:p w:rsidR="001626F5" w:rsidRPr="009E24BE" w:rsidRDefault="001626F5" w:rsidP="001626F5">
      <w:pPr>
        <w:pStyle w:val="JOComputerScreen"/>
      </w:pPr>
      <w:r w:rsidRPr="009E24BE">
        <w:t xml:space="preserve">(16)        Division: ALBANY (500)                                              </w:t>
      </w:r>
    </w:p>
    <w:p w:rsidR="001626F5" w:rsidRPr="009E24BE" w:rsidRDefault="001626F5" w:rsidP="001626F5">
      <w:pPr>
        <w:pStyle w:val="JOComputerScreen"/>
      </w:pPr>
      <w:r w:rsidRPr="009E24BE">
        <w:t>+---------Enter ?? for more actions---------------------------------------------</w:t>
      </w:r>
    </w:p>
    <w:p w:rsidR="001626F5" w:rsidRPr="009E24BE" w:rsidRDefault="001626F5" w:rsidP="001626F5">
      <w:pPr>
        <w:pStyle w:val="JOComputerScreen"/>
      </w:pPr>
      <w:r w:rsidRPr="009E24BE">
        <w:t>DC   Discontinue          PR   Partial              RL   Release</w:t>
      </w:r>
    </w:p>
    <w:p w:rsidR="001626F5" w:rsidRPr="009E24BE" w:rsidRDefault="001626F5" w:rsidP="001626F5">
      <w:pPr>
        <w:pStyle w:val="JOComputerScreen"/>
      </w:pPr>
      <w:r w:rsidRPr="009E24BE">
        <w:t>ED   Edit                 RF   Refill               RN   Renew</w:t>
      </w:r>
    </w:p>
    <w:p w:rsidR="001626F5" w:rsidRPr="009E24BE" w:rsidRDefault="001626F5" w:rsidP="001626F5">
      <w:pPr>
        <w:pStyle w:val="JOComputerScreen"/>
      </w:pPr>
      <w:r w:rsidRPr="009E24BE">
        <w:t xml:space="preserve">Select Action: Next Screen// 9     </w:t>
      </w:r>
    </w:p>
    <w:p w:rsidR="001626F5" w:rsidRPr="009E24BE" w:rsidRDefault="001626F5" w:rsidP="001626F5">
      <w:pPr>
        <w:pStyle w:val="JOComputerScreen"/>
      </w:pPr>
      <w:r w:rsidRPr="009E24BE">
        <w:t xml:space="preserve">DAYS SUPPLY:  (1-250): 90//          </w:t>
      </w:r>
    </w:p>
    <w:p w:rsidR="001626F5" w:rsidRPr="009E24BE" w:rsidRDefault="001626F5" w:rsidP="001626F5">
      <w:pPr>
        <w:pStyle w:val="JOComputerScreen"/>
      </w:pPr>
    </w:p>
    <w:p w:rsidR="001626F5" w:rsidRPr="009E24BE" w:rsidRDefault="001626F5" w:rsidP="001626F5">
      <w:pPr>
        <w:autoSpaceDE w:val="0"/>
        <w:autoSpaceDN w:val="0"/>
        <w:adjustRightInd w:val="0"/>
        <w:rPr>
          <w:b/>
        </w:rPr>
      </w:pPr>
    </w:p>
    <w:p w:rsidR="001626F5" w:rsidRPr="009E24BE" w:rsidRDefault="001626F5" w:rsidP="001626F5">
      <w:pPr>
        <w:autoSpaceDE w:val="0"/>
        <w:autoSpaceDN w:val="0"/>
        <w:adjustRightInd w:val="0"/>
        <w:rPr>
          <w:b/>
          <w:u w:val="single"/>
        </w:rPr>
      </w:pPr>
      <w:r w:rsidRPr="009E24BE">
        <w:rPr>
          <w:b/>
          <w:u w:val="single"/>
        </w:rPr>
        <w:t>Example: DAYS SUPPLY:  (1-365):  90//</w:t>
      </w:r>
      <w:r w:rsidRPr="009E24BE">
        <w:rPr>
          <w:b/>
        </w:rPr>
        <w:t xml:space="preserve">   (Pending Order)</w:t>
      </w:r>
    </w:p>
    <w:p w:rsidR="001626F5" w:rsidRPr="009E24BE" w:rsidRDefault="001626F5" w:rsidP="001626F5">
      <w:pPr>
        <w:autoSpaceDE w:val="0"/>
        <w:autoSpaceDN w:val="0"/>
        <w:adjustRightInd w:val="0"/>
        <w:rPr>
          <w:b/>
          <w:u w:val="single"/>
        </w:rPr>
      </w:pPr>
    </w:p>
    <w:p w:rsidR="001626F5" w:rsidRPr="009E24BE" w:rsidRDefault="001626F5" w:rsidP="001626F5">
      <w:pPr>
        <w:autoSpaceDE w:val="0"/>
        <w:autoSpaceDN w:val="0"/>
        <w:adjustRightInd w:val="0"/>
      </w:pPr>
      <w:r w:rsidRPr="009E24BE">
        <w:t>MAXIMUM DAYS SUPPLY in the Drug File (#50) is greater than the MAXIMUM DAYS SUPPLY in the VA PRODUCT File (#50.68)</w:t>
      </w:r>
    </w:p>
    <w:p w:rsidR="001626F5" w:rsidRPr="009E24BE" w:rsidRDefault="001626F5" w:rsidP="001626F5">
      <w:pPr>
        <w:autoSpaceDE w:val="0"/>
        <w:autoSpaceDN w:val="0"/>
        <w:adjustRightInd w:val="0"/>
      </w:pPr>
    </w:p>
    <w:p w:rsidR="001626F5" w:rsidRPr="009E24BE" w:rsidRDefault="001626F5" w:rsidP="001626F5">
      <w:pPr>
        <w:autoSpaceDE w:val="0"/>
        <w:autoSpaceDN w:val="0"/>
        <w:adjustRightInd w:val="0"/>
      </w:pPr>
      <w:r w:rsidRPr="009E24BE">
        <w:t>The MAXIMUM DAYS SUPPLY for the Drug File (#50) is 365.</w:t>
      </w:r>
    </w:p>
    <w:p w:rsidR="001626F5" w:rsidRPr="009E24BE" w:rsidRDefault="001626F5" w:rsidP="001626F5">
      <w:pPr>
        <w:autoSpaceDE w:val="0"/>
        <w:autoSpaceDN w:val="0"/>
        <w:adjustRightInd w:val="0"/>
      </w:pPr>
      <w:r w:rsidRPr="009E24BE">
        <w:t>The MAXIMUM DAYS SUPPLY for the VA PRODUCT File (#50.68) is a NULL value.</w:t>
      </w:r>
    </w:p>
    <w:p w:rsidR="001626F5" w:rsidRPr="009E24BE" w:rsidRDefault="001626F5" w:rsidP="001626F5">
      <w:pPr>
        <w:autoSpaceDE w:val="0"/>
        <w:autoSpaceDN w:val="0"/>
        <w:adjustRightInd w:val="0"/>
      </w:pPr>
      <w:r w:rsidRPr="009E24BE">
        <w:t>In this scenario, the value in the Drug File (#50) takes priority since it is the only value.</w:t>
      </w:r>
    </w:p>
    <w:p w:rsidR="001626F5" w:rsidRPr="009E24BE" w:rsidRDefault="001626F5" w:rsidP="001626F5">
      <w:pPr>
        <w:autoSpaceDE w:val="0"/>
        <w:autoSpaceDN w:val="0"/>
        <w:adjustRightInd w:val="0"/>
      </w:pPr>
    </w:p>
    <w:p w:rsidR="001626F5" w:rsidRPr="009E24BE" w:rsidRDefault="001626F5" w:rsidP="001626F5">
      <w:pPr>
        <w:autoSpaceDE w:val="0"/>
        <w:autoSpaceDN w:val="0"/>
        <w:adjustRightInd w:val="0"/>
      </w:pPr>
      <w:r w:rsidRPr="009E24BE">
        <w:t>The DAYS SUPPLY for this prescription can be set to a maximum of 365.</w:t>
      </w:r>
    </w:p>
    <w:p w:rsidR="001626F5" w:rsidRPr="009E24BE" w:rsidRDefault="001626F5" w:rsidP="001626F5">
      <w:pPr>
        <w:autoSpaceDE w:val="0"/>
        <w:autoSpaceDN w:val="0"/>
        <w:adjustRightInd w:val="0"/>
        <w:rPr>
          <w:rFonts w:ascii="r_ansi" w:hAnsi="r_ansi" w:cs="r_ansi"/>
          <w:bCs/>
          <w:sz w:val="18"/>
          <w:szCs w:val="18"/>
        </w:rPr>
      </w:pPr>
    </w:p>
    <w:p w:rsidR="001626F5" w:rsidRPr="009E24BE" w:rsidRDefault="001626F5" w:rsidP="001626F5">
      <w:pPr>
        <w:pStyle w:val="JOComputerScreen"/>
      </w:pPr>
    </w:p>
    <w:p w:rsidR="001626F5" w:rsidRPr="009E24BE" w:rsidRDefault="001626F5" w:rsidP="001626F5">
      <w:pPr>
        <w:pStyle w:val="JOComputerScreen"/>
      </w:pPr>
      <w:r w:rsidRPr="009E24BE">
        <w:t xml:space="preserve">Pending OP Orders (ROUTINE)   May 31, 2016@11:00:04          Page:    1 of    2 </w:t>
      </w:r>
    </w:p>
    <w:p w:rsidR="001626F5" w:rsidRPr="009E24BE" w:rsidRDefault="001626F5" w:rsidP="001626F5">
      <w:pPr>
        <w:pStyle w:val="JOComputerScreen"/>
      </w:pPr>
      <w:r w:rsidRPr="009E24BE">
        <w:t xml:space="preserve">TEST,PATIENT                                      &lt;NO ALLERGY ASSESSMENT&gt; </w:t>
      </w:r>
    </w:p>
    <w:p w:rsidR="001626F5" w:rsidRPr="009E24BE" w:rsidRDefault="001626F5" w:rsidP="001626F5">
      <w:pPr>
        <w:pStyle w:val="JOComputerScreen"/>
      </w:pPr>
      <w:r w:rsidRPr="009E24BE">
        <w:t xml:space="preserve">  PID: 000-00-0000                                 Ht(cm): _______ (______)   </w:t>
      </w:r>
    </w:p>
    <w:p w:rsidR="001626F5" w:rsidRPr="009E24BE" w:rsidRDefault="001626F5" w:rsidP="001626F5">
      <w:pPr>
        <w:pStyle w:val="JOComputerScreen"/>
      </w:pPr>
      <w:r w:rsidRPr="009E24BE">
        <w:t xml:space="preserve">  DOB: JAN 2,1947 (69)                             Wt(kg): _______ (______)   </w:t>
      </w:r>
    </w:p>
    <w:p w:rsidR="001626F5" w:rsidRPr="009E24BE" w:rsidRDefault="001626F5" w:rsidP="001626F5">
      <w:pPr>
        <w:pStyle w:val="JOComputerScreen"/>
      </w:pPr>
      <w:r w:rsidRPr="009E24BE">
        <w:t>--------------------------------------------------------------------------------</w:t>
      </w:r>
    </w:p>
    <w:p w:rsidR="001626F5" w:rsidRPr="009E24BE" w:rsidRDefault="001626F5" w:rsidP="001626F5">
      <w:pPr>
        <w:pStyle w:val="JOComputerScreen"/>
      </w:pPr>
      <w:r w:rsidRPr="009E24BE">
        <w:t xml:space="preserve">*(1) Orderable Item: ASPIRIN TAB                                                </w:t>
      </w:r>
    </w:p>
    <w:p w:rsidR="001626F5" w:rsidRPr="009E24BE" w:rsidRDefault="001626F5" w:rsidP="001626F5">
      <w:pPr>
        <w:pStyle w:val="JOComputerScreen"/>
      </w:pPr>
      <w:r w:rsidRPr="009E24BE">
        <w:t xml:space="preserve"> (2)           Drug: ASPIRIN BUFFERED 325MG TAB                                 </w:t>
      </w:r>
    </w:p>
    <w:p w:rsidR="001626F5" w:rsidRPr="009E24BE" w:rsidRDefault="001626F5" w:rsidP="001626F5">
      <w:pPr>
        <w:pStyle w:val="JOComputerScreen"/>
      </w:pPr>
      <w:r w:rsidRPr="009E24BE">
        <w:t xml:space="preserve">       Drug Message: INTEN                                                      </w:t>
      </w:r>
    </w:p>
    <w:p w:rsidR="001626F5" w:rsidRPr="009E24BE" w:rsidRDefault="001626F5" w:rsidP="001626F5">
      <w:pPr>
        <w:pStyle w:val="JOComputerScreen"/>
      </w:pPr>
      <w:r w:rsidRPr="009E24BE">
        <w:t xml:space="preserve"> (3)        *Dosage: 325 (MG)                                                   </w:t>
      </w:r>
    </w:p>
    <w:p w:rsidR="001626F5" w:rsidRPr="009E24BE" w:rsidRDefault="001626F5" w:rsidP="001626F5">
      <w:pPr>
        <w:pStyle w:val="JOComputerScreen"/>
      </w:pPr>
      <w:r w:rsidRPr="009E24BE">
        <w:t xml:space="preserve">               Verb: TAKE                                                       </w:t>
      </w:r>
    </w:p>
    <w:p w:rsidR="001626F5" w:rsidRPr="009E24BE" w:rsidRDefault="001626F5" w:rsidP="001626F5">
      <w:pPr>
        <w:pStyle w:val="JOComputerScreen"/>
      </w:pPr>
      <w:r w:rsidRPr="009E24BE">
        <w:t xml:space="preserve">     Dispense Units: 1                                                          </w:t>
      </w:r>
    </w:p>
    <w:p w:rsidR="001626F5" w:rsidRPr="009E24BE" w:rsidRDefault="001626F5" w:rsidP="001626F5">
      <w:pPr>
        <w:pStyle w:val="JOComputerScreen"/>
      </w:pPr>
      <w:r w:rsidRPr="009E24BE">
        <w:t xml:space="preserve">               Noun: TABLET                                                     </w:t>
      </w:r>
    </w:p>
    <w:p w:rsidR="001626F5" w:rsidRPr="009E24BE" w:rsidRDefault="001626F5" w:rsidP="001626F5">
      <w:pPr>
        <w:pStyle w:val="JOComputerScreen"/>
      </w:pPr>
      <w:r w:rsidRPr="009E24BE">
        <w:t xml:space="preserve">             *Route: ORAL (BY MOUTH)                                            </w:t>
      </w:r>
    </w:p>
    <w:p w:rsidR="001626F5" w:rsidRPr="009E24BE" w:rsidRDefault="001626F5" w:rsidP="001626F5">
      <w:pPr>
        <w:pStyle w:val="JOComputerScreen"/>
      </w:pPr>
      <w:r w:rsidRPr="009E24BE">
        <w:t xml:space="preserve">          *Schedule:  PRN                                                       </w:t>
      </w:r>
    </w:p>
    <w:p w:rsidR="001626F5" w:rsidRPr="009E24BE" w:rsidRDefault="001626F5" w:rsidP="001626F5">
      <w:pPr>
        <w:pStyle w:val="JOComputerScreen"/>
      </w:pPr>
      <w:r w:rsidRPr="009E24BE">
        <w:t xml:space="preserve"> (4)   Pat Instruct:                                                            </w:t>
      </w:r>
    </w:p>
    <w:p w:rsidR="001626F5" w:rsidRPr="009E24BE" w:rsidRDefault="001626F5" w:rsidP="001626F5">
      <w:pPr>
        <w:pStyle w:val="JOComputerScreen"/>
      </w:pPr>
      <w:r w:rsidRPr="009E24BE">
        <w:t xml:space="preserve">  Provider Comments:                                                            </w:t>
      </w:r>
    </w:p>
    <w:p w:rsidR="001626F5" w:rsidRPr="009E24BE" w:rsidRDefault="001626F5" w:rsidP="001626F5">
      <w:pPr>
        <w:pStyle w:val="JOComputerScreen"/>
      </w:pPr>
      <w:r w:rsidRPr="009E24BE">
        <w:t xml:space="preserve">       Instructions: TAKE ONE TABLET PO PRN                                     </w:t>
      </w:r>
    </w:p>
    <w:p w:rsidR="001626F5" w:rsidRPr="009E24BE" w:rsidRDefault="001626F5" w:rsidP="001626F5">
      <w:pPr>
        <w:pStyle w:val="JOComputerScreen"/>
      </w:pPr>
      <w:r w:rsidRPr="009E24BE">
        <w:t xml:space="preserve">                SIG: TAKE ONE TABLET BY MOUTH AS NEEDED                      </w:t>
      </w:r>
    </w:p>
    <w:p w:rsidR="001626F5" w:rsidRPr="009E24BE" w:rsidRDefault="001626F5" w:rsidP="001626F5">
      <w:pPr>
        <w:pStyle w:val="JOComputerScreen"/>
      </w:pPr>
      <w:r w:rsidRPr="009E24BE">
        <w:t xml:space="preserve"> (5) Patient Status: OPT NSC</w:t>
      </w:r>
    </w:p>
    <w:p w:rsidR="001626F5" w:rsidRPr="009E24BE" w:rsidRDefault="001626F5" w:rsidP="001626F5">
      <w:pPr>
        <w:pStyle w:val="JOComputerScreen"/>
      </w:pPr>
      <w:r w:rsidRPr="009E24BE">
        <w:t xml:space="preserve"> (6)     Issue Date: MAY 31,2016        (7) Fill Date: MAY 31,2016              </w:t>
      </w:r>
    </w:p>
    <w:p w:rsidR="001626F5" w:rsidRPr="009E24BE" w:rsidRDefault="001626F5" w:rsidP="001626F5">
      <w:pPr>
        <w:pStyle w:val="JOComputerScreen"/>
      </w:pPr>
      <w:r w:rsidRPr="009E24BE">
        <w:t xml:space="preserve"> (8)    Days Supply: 90                (9)   QTY (CAP): 90                      </w:t>
      </w:r>
    </w:p>
    <w:p w:rsidR="001626F5" w:rsidRPr="009E24BE" w:rsidRDefault="001626F5" w:rsidP="001626F5">
      <w:pPr>
        <w:pStyle w:val="JOComputerScreen"/>
      </w:pPr>
      <w:r w:rsidRPr="009E24BE">
        <w:t xml:space="preserve">       Provider ordered 3 refills                                               </w:t>
      </w:r>
    </w:p>
    <w:p w:rsidR="001626F5" w:rsidRPr="009E24BE" w:rsidRDefault="001626F5" w:rsidP="001626F5">
      <w:pPr>
        <w:pStyle w:val="JOComputerScreen"/>
      </w:pPr>
      <w:r w:rsidRPr="009E24BE">
        <w:t xml:space="preserve">(10)   # of Refills: 3                (11)   Routing: WINDOW                    </w:t>
      </w:r>
    </w:p>
    <w:p w:rsidR="001626F5" w:rsidRPr="009E24BE" w:rsidRDefault="001626F5" w:rsidP="001626F5">
      <w:pPr>
        <w:pStyle w:val="JOComputerScreen"/>
      </w:pPr>
      <w:r w:rsidRPr="009E24BE">
        <w:t xml:space="preserve">(12)         Clinic: 242                                                        </w:t>
      </w:r>
    </w:p>
    <w:p w:rsidR="001626F5" w:rsidRPr="009E24BE" w:rsidRDefault="001626F5" w:rsidP="001626F5">
      <w:pPr>
        <w:pStyle w:val="JOComputerScreen"/>
      </w:pPr>
      <w:r w:rsidRPr="009E24BE">
        <w:t xml:space="preserve">(13)       Provider: XXXXX,XXXX                                                 </w:t>
      </w:r>
    </w:p>
    <w:p w:rsidR="001626F5" w:rsidRPr="009E24BE" w:rsidRDefault="001626F5" w:rsidP="001626F5">
      <w:pPr>
        <w:pStyle w:val="JOComputerScreen"/>
      </w:pPr>
      <w:r w:rsidRPr="009E24BE">
        <w:t xml:space="preserve">(14)         Copies: 1                                                          </w:t>
      </w:r>
    </w:p>
    <w:p w:rsidR="001626F5" w:rsidRPr="009E24BE" w:rsidRDefault="001626F5" w:rsidP="001626F5">
      <w:pPr>
        <w:pStyle w:val="JOComputerScreen"/>
      </w:pPr>
      <w:r w:rsidRPr="009E24BE">
        <w:t xml:space="preserve">(15)        Remarks:                                                            </w:t>
      </w:r>
    </w:p>
    <w:p w:rsidR="001626F5" w:rsidRPr="009E24BE" w:rsidRDefault="001626F5" w:rsidP="001626F5">
      <w:pPr>
        <w:pStyle w:val="JOComputerScreen"/>
      </w:pPr>
      <w:r w:rsidRPr="009E24BE">
        <w:t xml:space="preserve">   Entry By: XXXXX,XXXX                         Entry Date: 05/31/16 10:56:42   </w:t>
      </w:r>
    </w:p>
    <w:p w:rsidR="001626F5" w:rsidRPr="009E24BE" w:rsidRDefault="001626F5" w:rsidP="001626F5">
      <w:pPr>
        <w:pStyle w:val="JOComputerScreen"/>
      </w:pPr>
    </w:p>
    <w:p w:rsidR="001626F5" w:rsidRPr="009E24BE" w:rsidRDefault="001626F5" w:rsidP="001626F5">
      <w:pPr>
        <w:pStyle w:val="JOComputerScreen"/>
      </w:pPr>
    </w:p>
    <w:p w:rsidR="001626F5" w:rsidRPr="009E24BE" w:rsidRDefault="001626F5" w:rsidP="001626F5">
      <w:pPr>
        <w:pStyle w:val="JOComputerScreen"/>
      </w:pPr>
      <w:r w:rsidRPr="009E24BE">
        <w:t>----------Enter ?? for more actions---------------------------------------------</w:t>
      </w:r>
    </w:p>
    <w:p w:rsidR="001626F5" w:rsidRPr="009E24BE" w:rsidRDefault="001626F5" w:rsidP="001626F5">
      <w:pPr>
        <w:pStyle w:val="JOComputerScreen"/>
      </w:pPr>
      <w:r w:rsidRPr="009E24BE">
        <w:t>BY  Bypass                DC  Discontinue           FL  Flag/Unflag</w:t>
      </w:r>
    </w:p>
    <w:p w:rsidR="001626F5" w:rsidRPr="009E24BE" w:rsidRDefault="001626F5" w:rsidP="001626F5">
      <w:pPr>
        <w:pStyle w:val="JOComputerScreen"/>
      </w:pPr>
      <w:r w:rsidRPr="009E24BE">
        <w:t>ED  Edit                  FN  Finish</w:t>
      </w:r>
    </w:p>
    <w:p w:rsidR="001626F5" w:rsidRPr="009E24BE" w:rsidRDefault="001626F5" w:rsidP="001626F5">
      <w:pPr>
        <w:pStyle w:val="JOComputerScreen"/>
      </w:pPr>
      <w:r w:rsidRPr="009E24BE">
        <w:t xml:space="preserve">Select Item(s): Quit// 8     </w:t>
      </w:r>
    </w:p>
    <w:p w:rsidR="001626F5" w:rsidRPr="009E24BE" w:rsidRDefault="001626F5" w:rsidP="001626F5">
      <w:pPr>
        <w:pStyle w:val="JOComputerScreen"/>
      </w:pPr>
      <w:r w:rsidRPr="009E24BE">
        <w:t>DAYS SUPPLY:  (1-365): 90//</w:t>
      </w:r>
    </w:p>
    <w:p w:rsidR="001626F5" w:rsidRPr="009E24BE" w:rsidRDefault="001626F5" w:rsidP="001626F5">
      <w:pPr>
        <w:pStyle w:val="JOComputerScreen"/>
      </w:pPr>
    </w:p>
    <w:p w:rsidR="001626F5" w:rsidRPr="00586CE3" w:rsidRDefault="001626F5" w:rsidP="001626F5">
      <w:pPr>
        <w:autoSpaceDE w:val="0"/>
        <w:autoSpaceDN w:val="0"/>
        <w:adjustRightInd w:val="0"/>
        <w:rPr>
          <w:rFonts w:ascii="r_ansi" w:hAnsi="r_ansi" w:cs="r_ansi"/>
          <w:bCs/>
          <w:sz w:val="18"/>
          <w:szCs w:val="18"/>
        </w:rPr>
      </w:pPr>
    </w:p>
    <w:p w:rsidR="001626F5" w:rsidRPr="001466D2" w:rsidRDefault="001626F5" w:rsidP="001626F5">
      <w:pPr>
        <w:autoSpaceDE w:val="0"/>
        <w:autoSpaceDN w:val="0"/>
        <w:adjustRightInd w:val="0"/>
        <w:rPr>
          <w:rFonts w:ascii="r_ansi" w:hAnsi="r_ansi" w:cs="r_ansi"/>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1983"/>
        <w:gridCol w:w="1869"/>
        <w:gridCol w:w="3866"/>
      </w:tblGrid>
      <w:tr w:rsidR="001626F5" w:rsidRPr="005E6989" w:rsidTr="00CA2032">
        <w:trPr>
          <w:trHeight w:val="980"/>
        </w:trPr>
        <w:tc>
          <w:tcPr>
            <w:tcW w:w="9288" w:type="dxa"/>
            <w:gridSpan w:val="4"/>
            <w:shd w:val="clear" w:color="auto" w:fill="FFFFFF"/>
          </w:tcPr>
          <w:p w:rsidR="001626F5" w:rsidRPr="005E6989" w:rsidRDefault="001626F5" w:rsidP="00CA2032">
            <w:pPr>
              <w:spacing w:before="120"/>
              <w:jc w:val="center"/>
              <w:rPr>
                <w:b/>
              </w:rPr>
            </w:pPr>
            <w:bookmarkStart w:id="5114" w:name="MAX_DAY_SUPPLY_TABLE"/>
            <w:bookmarkEnd w:id="5114"/>
            <w:r w:rsidRPr="005E6989">
              <w:rPr>
                <w:b/>
              </w:rPr>
              <w:t>MAXIMUM DAYS SUPPLY</w:t>
            </w:r>
          </w:p>
          <w:p w:rsidR="001626F5" w:rsidRPr="005E6989" w:rsidRDefault="001626F5" w:rsidP="00CA2032">
            <w:pPr>
              <w:spacing w:before="120"/>
              <w:jc w:val="center"/>
              <w:rPr>
                <w:b/>
              </w:rPr>
            </w:pPr>
            <w:r w:rsidRPr="005E6989">
              <w:rPr>
                <w:b/>
              </w:rPr>
              <w:t>VA Product File (#50.68) vs Local Drug File (#50)</w:t>
            </w:r>
          </w:p>
        </w:tc>
      </w:tr>
      <w:tr w:rsidR="001626F5" w:rsidRPr="005E6989" w:rsidTr="00CA2032">
        <w:trPr>
          <w:trHeight w:val="638"/>
        </w:trPr>
        <w:tc>
          <w:tcPr>
            <w:tcW w:w="1570" w:type="dxa"/>
            <w:shd w:val="clear" w:color="auto" w:fill="FFFFFF"/>
          </w:tcPr>
          <w:p w:rsidR="001626F5" w:rsidRPr="005E6989" w:rsidRDefault="001626F5" w:rsidP="00CA2032">
            <w:pPr>
              <w:spacing w:before="120"/>
              <w:rPr>
                <w:b/>
              </w:rPr>
            </w:pPr>
            <w:r w:rsidRPr="005E6989">
              <w:rPr>
                <w:b/>
              </w:rPr>
              <w:t>Days Supply</w:t>
            </w:r>
          </w:p>
        </w:tc>
        <w:tc>
          <w:tcPr>
            <w:tcW w:w="1983" w:type="dxa"/>
            <w:shd w:val="clear" w:color="auto" w:fill="FFFFFF"/>
          </w:tcPr>
          <w:p w:rsidR="001626F5" w:rsidRPr="005E6989" w:rsidRDefault="001626F5" w:rsidP="00CA2032">
            <w:pPr>
              <w:spacing w:before="120"/>
              <w:rPr>
                <w:b/>
              </w:rPr>
            </w:pPr>
            <w:r w:rsidRPr="005E6989">
              <w:rPr>
                <w:b/>
              </w:rPr>
              <w:t xml:space="preserve">VA Product File </w:t>
            </w:r>
          </w:p>
        </w:tc>
        <w:tc>
          <w:tcPr>
            <w:tcW w:w="1869" w:type="dxa"/>
            <w:shd w:val="clear" w:color="auto" w:fill="FFFFFF"/>
          </w:tcPr>
          <w:p w:rsidR="001626F5" w:rsidRPr="005E6989" w:rsidRDefault="001626F5" w:rsidP="00CA2032">
            <w:pPr>
              <w:spacing w:before="120"/>
              <w:rPr>
                <w:b/>
              </w:rPr>
            </w:pPr>
            <w:r w:rsidRPr="005E6989">
              <w:rPr>
                <w:b/>
              </w:rPr>
              <w:t>Local Drug File</w:t>
            </w:r>
          </w:p>
        </w:tc>
        <w:tc>
          <w:tcPr>
            <w:tcW w:w="3866" w:type="dxa"/>
            <w:shd w:val="clear" w:color="auto" w:fill="FFFFFF"/>
          </w:tcPr>
          <w:p w:rsidR="001626F5" w:rsidRPr="005E6989" w:rsidRDefault="001626F5" w:rsidP="00CA2032">
            <w:pPr>
              <w:spacing w:before="120"/>
              <w:rPr>
                <w:b/>
              </w:rPr>
            </w:pPr>
            <w:r w:rsidRPr="005E6989">
              <w:rPr>
                <w:b/>
              </w:rPr>
              <w:t xml:space="preserve">            Outpatient Pharmacy</w:t>
            </w:r>
          </w:p>
          <w:p w:rsidR="001626F5" w:rsidRPr="005E6989" w:rsidRDefault="001626F5" w:rsidP="00CA2032">
            <w:pPr>
              <w:spacing w:before="120"/>
              <w:jc w:val="center"/>
              <w:rPr>
                <w:b/>
              </w:rPr>
            </w:pPr>
            <w:r w:rsidRPr="005E6989">
              <w:rPr>
                <w:b/>
              </w:rPr>
              <w:t>‘Days Supply’ Prompt</w:t>
            </w:r>
          </w:p>
        </w:tc>
      </w:tr>
      <w:tr w:rsidR="001626F5" w:rsidRPr="005E6989" w:rsidTr="00CA2032">
        <w:trPr>
          <w:trHeight w:hRule="exact" w:val="432"/>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(1-90):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(1-365):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(1-365):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bookmarkStart w:id="5115" w:name="PSO482_307"/>
            <w:bookmarkEnd w:id="5115"/>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300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265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(1-265): 60//</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rPr>
                <w:bCs/>
              </w:rPr>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300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365</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w:t>
            </w:r>
          </w:p>
        </w:tc>
      </w:tr>
      <w:tr w:rsidR="001626F5" w:rsidRPr="005E6989" w:rsidTr="00CA2032">
        <w:trPr>
          <w:trHeight w:hRule="exact" w:val="576"/>
        </w:trPr>
        <w:tc>
          <w:tcPr>
            <w:tcW w:w="1570" w:type="dxa"/>
            <w:shd w:val="clear" w:color="auto" w:fill="auto"/>
            <w:vAlign w:val="center"/>
          </w:tcPr>
          <w:p w:rsidR="001626F5" w:rsidRPr="005E6989" w:rsidRDefault="001626F5" w:rsidP="00CA2032">
            <w:pPr>
              <w:spacing w:before="120"/>
              <w:jc w:val="center"/>
            </w:pPr>
            <w:r w:rsidRPr="005E6989">
              <w:t>60</w:t>
            </w:r>
          </w:p>
        </w:tc>
        <w:tc>
          <w:tcPr>
            <w:tcW w:w="1983"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150</w:t>
            </w:r>
          </w:p>
        </w:tc>
        <w:tc>
          <w:tcPr>
            <w:tcW w:w="1869"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NULL</w:t>
            </w:r>
          </w:p>
        </w:tc>
        <w:tc>
          <w:tcPr>
            <w:tcW w:w="3866" w:type="dxa"/>
            <w:shd w:val="clear" w:color="auto" w:fill="auto"/>
            <w:vAlign w:val="center"/>
          </w:tcPr>
          <w:p w:rsidR="001626F5" w:rsidRPr="005E6989" w:rsidRDefault="001626F5" w:rsidP="00CA2032">
            <w:pPr>
              <w:autoSpaceDE w:val="0"/>
              <w:autoSpaceDN w:val="0"/>
              <w:adjustRightInd w:val="0"/>
              <w:spacing w:before="120"/>
              <w:jc w:val="center"/>
              <w:rPr>
                <w:bCs/>
              </w:rPr>
            </w:pPr>
            <w:r w:rsidRPr="005E6989">
              <w:rPr>
                <w:bCs/>
              </w:rPr>
              <w:t>Days Supply (1-150): 60//</w:t>
            </w:r>
          </w:p>
        </w:tc>
      </w:tr>
    </w:tbl>
    <w:p w:rsidR="001626F5" w:rsidRPr="005E6989" w:rsidRDefault="001626F5" w:rsidP="001626F5"/>
    <w:p w:rsidR="001626F5" w:rsidRPr="005E6989" w:rsidRDefault="001626F5" w:rsidP="001626F5">
      <w:r w:rsidRPr="005E6989">
        <w:t xml:space="preserve">The above table displays the MAXIMUM DAYS SUPPLY for files 50.68 and 50, and the effect on the days supply range displayed to the user in Outpatient Pharmacy.  The maximum value for the days supply is always the lesser value if the MAXIMUM DAYS SUPPLY is populated in both files. </w:t>
      </w:r>
    </w:p>
    <w:p w:rsidR="001626F5" w:rsidRPr="005E6989" w:rsidRDefault="001626F5" w:rsidP="001626F5"/>
    <w:p w:rsidR="001626F5" w:rsidRPr="005E6989" w:rsidRDefault="001626F5" w:rsidP="001626F5">
      <w:r w:rsidRPr="005E6989">
        <w:t>**The default of 60 is set by the days supply established in the Rx Patient Status file (#53).</w:t>
      </w:r>
    </w:p>
    <w:p w:rsidR="001626F5" w:rsidRPr="005E6989" w:rsidRDefault="001626F5" w:rsidP="001626F5"/>
    <w:p w:rsidR="001626F5" w:rsidRPr="005E6989" w:rsidRDefault="001626F5" w:rsidP="001626F5">
      <w:r w:rsidRPr="005E6989">
        <w:t xml:space="preserve">   </w:t>
      </w:r>
      <w:r w:rsidR="00583040">
        <w:rPr>
          <w:noProof/>
          <w:position w:val="-4"/>
        </w:rPr>
        <w:drawing>
          <wp:inline distT="0" distB="0" distL="0" distR="0">
            <wp:extent cx="358140" cy="365760"/>
            <wp:effectExtent l="0" t="0" r="0" b="0"/>
            <wp:docPr id="90" name="Picture 90"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descr="Note graphi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58140" cy="365760"/>
                    </a:xfrm>
                    <a:prstGeom prst="rect">
                      <a:avLst/>
                    </a:prstGeom>
                    <a:noFill/>
                    <a:ln>
                      <a:noFill/>
                    </a:ln>
                  </pic:spPr>
                </pic:pic>
              </a:graphicData>
            </a:graphic>
          </wp:inline>
        </w:drawing>
      </w:r>
      <w:r w:rsidRPr="005E6989">
        <w:t xml:space="preserve">When entering a MAXIMUM DAYS SUPPLY value using the </w:t>
      </w:r>
      <w:r w:rsidRPr="005E6989">
        <w:rPr>
          <w:i/>
        </w:rPr>
        <w:t>Drug Enter/Edit</w:t>
      </w:r>
      <w:r w:rsidRPr="005E6989">
        <w:t xml:space="preserve"> [PSS </w:t>
      </w:r>
    </w:p>
    <w:p w:rsidR="001626F5" w:rsidRPr="005E6989" w:rsidRDefault="001626F5" w:rsidP="001626F5">
      <w:r w:rsidRPr="005E6989">
        <w:t xml:space="preserve">            DRUG ENTER/EDIT], and the value is greater than the VA Product File value, the </w:t>
      </w:r>
    </w:p>
    <w:p w:rsidR="001626F5" w:rsidRPr="005E6989" w:rsidRDefault="001626F5" w:rsidP="001626F5">
      <w:r w:rsidRPr="005E6989">
        <w:t xml:space="preserve">            following message displays to the user:  </w:t>
      </w:r>
    </w:p>
    <w:p w:rsidR="001626F5" w:rsidRPr="005E6989" w:rsidRDefault="001626F5" w:rsidP="001626F5"/>
    <w:p w:rsidR="001626F5" w:rsidRPr="005E6989" w:rsidRDefault="001626F5" w:rsidP="001626F5">
      <w:pPr>
        <w:rPr>
          <w:bCs/>
          <w:i/>
        </w:rPr>
      </w:pPr>
      <w:r w:rsidRPr="005E6989">
        <w:t xml:space="preserve">            </w:t>
      </w:r>
      <w:r w:rsidRPr="005E6989">
        <w:rPr>
          <w:i/>
        </w:rPr>
        <w:t>“</w:t>
      </w:r>
      <w:r w:rsidRPr="005E6989">
        <w:rPr>
          <w:bCs/>
          <w:i/>
        </w:rPr>
        <w:t>Cannot be greater than NDF Maximum Days Supply: &lt;value&gt;”</w:t>
      </w:r>
    </w:p>
    <w:p w:rsidR="001626F5" w:rsidRPr="005E6989" w:rsidRDefault="001626F5" w:rsidP="001626F5"/>
    <w:p w:rsidR="001626F5" w:rsidRPr="005E6989" w:rsidRDefault="00583040" w:rsidP="001626F5">
      <w:r>
        <w:rPr>
          <w:noProof/>
          <w:position w:val="-4"/>
        </w:rPr>
        <w:drawing>
          <wp:inline distT="0" distB="0" distL="0" distR="0">
            <wp:extent cx="472440" cy="365760"/>
            <wp:effectExtent l="0" t="0" r="0" b="0"/>
            <wp:docPr id="91" name="Picture 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ote graphi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72440" cy="365760"/>
                    </a:xfrm>
                    <a:prstGeom prst="rect">
                      <a:avLst/>
                    </a:prstGeom>
                    <a:noFill/>
                    <a:ln>
                      <a:noFill/>
                    </a:ln>
                  </pic:spPr>
                </pic:pic>
              </a:graphicData>
            </a:graphic>
          </wp:inline>
        </w:drawing>
      </w:r>
      <w:r w:rsidR="001626F5" w:rsidRPr="005E6989">
        <w:t xml:space="preserve">The MAXIMUM DAYS SUPPLY value in the Local Drug File (#50) should not exceed </w:t>
      </w:r>
    </w:p>
    <w:p w:rsidR="001626F5" w:rsidRDefault="001626F5" w:rsidP="001626F5">
      <w:r w:rsidRPr="005E6989">
        <w:t xml:space="preserve">             the MAXIMUM DAYS SUPPLY value in the VA Product File (#50.68).</w:t>
      </w:r>
    </w:p>
    <w:p w:rsidR="001626F5" w:rsidRDefault="001626F5" w:rsidP="00AE454C">
      <w:pPr>
        <w:rPr>
          <w:color w:val="000000"/>
          <w:szCs w:val="20"/>
        </w:rPr>
      </w:pPr>
    </w:p>
    <w:p w:rsidR="00AE454C" w:rsidRPr="00EE678B" w:rsidRDefault="00AE454C" w:rsidP="00AE454C">
      <w:pPr>
        <w:spacing w:before="240" w:after="60"/>
        <w:outlineLvl w:val="1"/>
        <w:rPr>
          <w:rFonts w:ascii="Arial" w:hAnsi="Arial"/>
          <w:b/>
          <w:bCs/>
          <w:iCs/>
          <w:sz w:val="28"/>
          <w:szCs w:val="28"/>
        </w:rPr>
      </w:pPr>
      <w:bookmarkStart w:id="5116" w:name="_Toc280701312"/>
      <w:bookmarkStart w:id="5117" w:name="_Toc299044483"/>
      <w:bookmarkStart w:id="5118" w:name="_Toc280853652"/>
      <w:bookmarkStart w:id="5119" w:name="_Toc303286219"/>
      <w:bookmarkStart w:id="5120" w:name="_Toc339962104"/>
      <w:bookmarkStart w:id="5121" w:name="_Toc339962618"/>
      <w:bookmarkStart w:id="5122" w:name="_Toc340138763"/>
      <w:bookmarkStart w:id="5123" w:name="_Toc340139034"/>
      <w:bookmarkStart w:id="5124" w:name="_Toc340139313"/>
      <w:bookmarkStart w:id="5125" w:name="_Toc340143927"/>
      <w:bookmarkStart w:id="5126" w:name="_Toc340144184"/>
      <w:r w:rsidRPr="00EE678B">
        <w:rPr>
          <w:rFonts w:ascii="Arial" w:hAnsi="Arial"/>
          <w:b/>
          <w:bCs/>
          <w:iCs/>
          <w:sz w:val="28"/>
          <w:szCs w:val="28"/>
        </w:rPr>
        <w:t>ePharmacy Menu</w:t>
      </w:r>
      <w:bookmarkEnd w:id="5116"/>
      <w:bookmarkEnd w:id="5117"/>
      <w:bookmarkEnd w:id="5118"/>
      <w:bookmarkEnd w:id="5119"/>
      <w:bookmarkEnd w:id="5120"/>
      <w:bookmarkEnd w:id="5121"/>
      <w:bookmarkEnd w:id="5122"/>
      <w:bookmarkEnd w:id="5123"/>
      <w:bookmarkEnd w:id="5124"/>
      <w:bookmarkEnd w:id="5125"/>
      <w:bookmarkEnd w:id="5126"/>
      <w:r w:rsidRPr="00EE678B">
        <w:fldChar w:fldCharType="begin"/>
      </w:r>
      <w:r w:rsidRPr="00EE678B">
        <w:instrText>XE "ePharmacy Menu"</w:instrText>
      </w:r>
      <w:r w:rsidRPr="00EE678B">
        <w:fldChar w:fldCharType="end"/>
      </w:r>
    </w:p>
    <w:p w:rsidR="00AE454C" w:rsidRPr="00EE678B" w:rsidRDefault="00AE454C" w:rsidP="007D02E1">
      <w:pPr>
        <w:pStyle w:val="Manual-optionname"/>
      </w:pPr>
      <w:r w:rsidRPr="00EE678B">
        <w:t>[PSO EPHARMACY MENU]</w:t>
      </w:r>
    </w:p>
    <w:p w:rsidR="00AE454C" w:rsidRPr="00EE678B" w:rsidRDefault="00AE454C" w:rsidP="007D02E1">
      <w:pPr>
        <w:keepNext/>
        <w:rPr>
          <w:color w:val="000000"/>
          <w:szCs w:val="24"/>
        </w:rPr>
      </w:pPr>
    </w:p>
    <w:p w:rsidR="00AE454C" w:rsidRPr="00EE678B" w:rsidRDefault="00583040" w:rsidP="004161E1">
      <w:pPr>
        <w:tabs>
          <w:tab w:val="left" w:pos="990"/>
        </w:tabs>
        <w:ind w:left="990" w:hanging="990"/>
        <w:rPr>
          <w:color w:val="000000"/>
        </w:rPr>
      </w:pPr>
      <w:r>
        <w:rPr>
          <w:noProof/>
          <w:color w:val="000000"/>
        </w:rPr>
        <w:drawing>
          <wp:inline distT="0" distB="0" distL="0" distR="0">
            <wp:extent cx="518160" cy="198120"/>
            <wp:effectExtent l="0" t="0" r="0" b="0"/>
            <wp:docPr id="92" name="Picture 92"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Graphic of a k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454C" w:rsidRPr="00EE678B">
        <w:rPr>
          <w:color w:val="000000"/>
        </w:rPr>
        <w:tab/>
      </w:r>
      <w:r w:rsidR="00AE454C" w:rsidRPr="00EE678B">
        <w:rPr>
          <w:color w:val="000000"/>
          <w:szCs w:val="24"/>
        </w:rPr>
        <w:t xml:space="preserve">The following menu items are locked with the PSORPH key: ePharmacy Medication Profile Division Preferences, </w:t>
      </w:r>
      <w:r w:rsidR="00AE454C" w:rsidRPr="00EE678B">
        <w:t>Third Party Payer Rejects – View/Process and Third Party Payer Rejects</w:t>
      </w:r>
      <w:r w:rsidR="00D8267F" w:rsidRPr="00EE678B">
        <w:t xml:space="preserve"> </w:t>
      </w:r>
      <w:r w:rsidR="00AE454C" w:rsidRPr="00EE678B">
        <w:t xml:space="preserve">– Worklist. The following menu item is locked with the </w:t>
      </w:r>
      <w:hyperlink w:anchor="_New_or_Modified" w:history="1">
        <w:r w:rsidR="00AE454C" w:rsidRPr="00EE678B">
          <w:rPr>
            <w:rStyle w:val="Hyperlink"/>
          </w:rPr>
          <w:t>PSO TRICARE/CHAMPVA MGR key</w:t>
        </w:r>
      </w:hyperlink>
      <w:r w:rsidR="00AE454C" w:rsidRPr="00EE678B">
        <w:t xml:space="preserve">: TRICARE CHAMPVA Bypass/Override Report. The following menu item </w:t>
      </w:r>
      <w:r w:rsidR="00860269">
        <w:t>are</w:t>
      </w:r>
      <w:r w:rsidR="00AE454C" w:rsidRPr="00EE678B">
        <w:t xml:space="preserve"> locked with the PSO EPHARMACY SITE MANAGER key: ePharmacy Site Parameters</w:t>
      </w:r>
      <w:r w:rsidR="00860269" w:rsidRPr="00860269">
        <w:t>, ePharmacy Patient Comment</w:t>
      </w:r>
      <w:r w:rsidR="00AE454C" w:rsidRPr="00EE678B">
        <w:t>.</w:t>
      </w:r>
    </w:p>
    <w:p w:rsidR="00AE454C" w:rsidRPr="00EE678B" w:rsidRDefault="00AE454C" w:rsidP="00AE454C">
      <w:pPr>
        <w:rPr>
          <w:color w:val="000000"/>
        </w:rPr>
      </w:pPr>
    </w:p>
    <w:p w:rsidR="00AE454C" w:rsidRPr="00EE678B" w:rsidRDefault="00AE454C" w:rsidP="007D02E1">
      <w:pPr>
        <w:keepNext/>
        <w:rPr>
          <w:color w:val="000000"/>
        </w:rPr>
      </w:pPr>
      <w:r w:rsidRPr="00EE678B">
        <w:rPr>
          <w:color w:val="000000"/>
          <w:szCs w:val="24"/>
        </w:rPr>
        <w:t>The following menu items allow the user to perform ePharmacy specific functions:</w:t>
      </w:r>
    </w:p>
    <w:p w:rsidR="00AE454C" w:rsidRPr="00EE678B" w:rsidRDefault="00AE454C">
      <w:pPr>
        <w:keepNext/>
        <w:numPr>
          <w:ilvl w:val="0"/>
          <w:numId w:val="56"/>
        </w:numPr>
        <w:spacing w:before="120"/>
        <w:rPr>
          <w:i/>
          <w:szCs w:val="20"/>
        </w:rPr>
        <w:pPrChange w:id="5127" w:author="Fred Perez" w:date="2019-03-22T09:44:00Z">
          <w:pPr>
            <w:keepNext/>
            <w:numPr>
              <w:numId w:val="59"/>
            </w:numPr>
            <w:tabs>
              <w:tab w:val="num" w:pos="720"/>
            </w:tabs>
            <w:spacing w:before="120"/>
            <w:ind w:left="720" w:hanging="360"/>
          </w:pPr>
        </w:pPrChange>
      </w:pPr>
      <w:r w:rsidRPr="00EE678B">
        <w:rPr>
          <w:i/>
          <w:szCs w:val="20"/>
        </w:rPr>
        <w:t>Ignored Rejects Report</w:t>
      </w:r>
    </w:p>
    <w:p w:rsidR="00AE454C" w:rsidRPr="00EE678B" w:rsidRDefault="00AE454C">
      <w:pPr>
        <w:numPr>
          <w:ilvl w:val="0"/>
          <w:numId w:val="56"/>
        </w:numPr>
        <w:rPr>
          <w:i/>
          <w:szCs w:val="20"/>
        </w:rPr>
        <w:pPrChange w:id="5128" w:author="Fred Perez" w:date="2019-03-22T09:44:00Z">
          <w:pPr>
            <w:numPr>
              <w:numId w:val="59"/>
            </w:numPr>
            <w:tabs>
              <w:tab w:val="num" w:pos="720"/>
            </w:tabs>
            <w:ind w:left="720" w:hanging="360"/>
          </w:pPr>
        </w:pPrChange>
      </w:pPr>
      <w:r w:rsidRPr="00EE678B">
        <w:rPr>
          <w:i/>
          <w:szCs w:val="20"/>
        </w:rPr>
        <w:t>ePharmacy Medication Profile (View Only)</w:t>
      </w:r>
    </w:p>
    <w:p w:rsidR="00AE454C" w:rsidRPr="00EE678B" w:rsidRDefault="00AE454C">
      <w:pPr>
        <w:numPr>
          <w:ilvl w:val="0"/>
          <w:numId w:val="56"/>
        </w:numPr>
        <w:rPr>
          <w:i/>
          <w:color w:val="000000"/>
          <w:szCs w:val="20"/>
        </w:rPr>
        <w:pPrChange w:id="5129" w:author="Fred Perez" w:date="2019-03-22T09:44:00Z">
          <w:pPr>
            <w:numPr>
              <w:numId w:val="59"/>
            </w:numPr>
            <w:tabs>
              <w:tab w:val="num" w:pos="720"/>
            </w:tabs>
            <w:ind w:left="720" w:hanging="360"/>
          </w:pPr>
        </w:pPrChange>
      </w:pPr>
      <w:r w:rsidRPr="00EE678B">
        <w:rPr>
          <w:i/>
          <w:color w:val="000000"/>
          <w:szCs w:val="20"/>
        </w:rPr>
        <w:t>NDC Validation</w:t>
      </w:r>
    </w:p>
    <w:p w:rsidR="00AE454C" w:rsidRPr="00EE678B" w:rsidRDefault="00AE454C">
      <w:pPr>
        <w:numPr>
          <w:ilvl w:val="0"/>
          <w:numId w:val="56"/>
        </w:numPr>
        <w:rPr>
          <w:i/>
          <w:szCs w:val="20"/>
        </w:rPr>
        <w:pPrChange w:id="5130" w:author="Fred Perez" w:date="2019-03-22T09:44:00Z">
          <w:pPr>
            <w:numPr>
              <w:numId w:val="59"/>
            </w:numPr>
            <w:tabs>
              <w:tab w:val="num" w:pos="720"/>
            </w:tabs>
            <w:ind w:left="720" w:hanging="360"/>
          </w:pPr>
        </w:pPrChange>
      </w:pPr>
      <w:r w:rsidRPr="00EE678B">
        <w:rPr>
          <w:i/>
          <w:szCs w:val="20"/>
        </w:rPr>
        <w:t>ePharmacy Medication Profile Division Preferences</w:t>
      </w:r>
    </w:p>
    <w:p w:rsidR="00AE454C" w:rsidRPr="00EE678B" w:rsidRDefault="00AE454C">
      <w:pPr>
        <w:numPr>
          <w:ilvl w:val="0"/>
          <w:numId w:val="56"/>
        </w:numPr>
        <w:rPr>
          <w:i/>
          <w:color w:val="000000"/>
          <w:szCs w:val="20"/>
        </w:rPr>
        <w:pPrChange w:id="5131" w:author="Fred Perez" w:date="2019-03-22T09:44:00Z">
          <w:pPr>
            <w:numPr>
              <w:numId w:val="59"/>
            </w:numPr>
            <w:tabs>
              <w:tab w:val="num" w:pos="720"/>
            </w:tabs>
            <w:ind w:left="720" w:hanging="360"/>
          </w:pPr>
        </w:pPrChange>
      </w:pPr>
      <w:r w:rsidRPr="00EE678B">
        <w:rPr>
          <w:i/>
          <w:color w:val="000000"/>
          <w:szCs w:val="20"/>
        </w:rPr>
        <w:t>ePharmacy Site Parameters</w:t>
      </w:r>
    </w:p>
    <w:p w:rsidR="00AE454C" w:rsidRPr="00EE678B" w:rsidRDefault="00AE454C">
      <w:pPr>
        <w:numPr>
          <w:ilvl w:val="0"/>
          <w:numId w:val="56"/>
        </w:numPr>
        <w:rPr>
          <w:i/>
          <w:color w:val="000000"/>
          <w:szCs w:val="20"/>
        </w:rPr>
        <w:pPrChange w:id="5132" w:author="Fred Perez" w:date="2019-03-22T09:44:00Z">
          <w:pPr>
            <w:numPr>
              <w:numId w:val="59"/>
            </w:numPr>
            <w:tabs>
              <w:tab w:val="num" w:pos="720"/>
            </w:tabs>
            <w:ind w:left="720" w:hanging="360"/>
          </w:pPr>
        </w:pPrChange>
      </w:pPr>
      <w:r w:rsidRPr="00EE678B">
        <w:rPr>
          <w:i/>
          <w:color w:val="000000"/>
          <w:szCs w:val="20"/>
        </w:rPr>
        <w:t>Third Party Payer Rejects – View/Process</w:t>
      </w:r>
    </w:p>
    <w:p w:rsidR="00AE454C" w:rsidRPr="00EE678B" w:rsidRDefault="00AE454C">
      <w:pPr>
        <w:numPr>
          <w:ilvl w:val="0"/>
          <w:numId w:val="56"/>
        </w:numPr>
        <w:rPr>
          <w:i/>
          <w:color w:val="000000"/>
          <w:szCs w:val="20"/>
        </w:rPr>
        <w:pPrChange w:id="5133" w:author="Fred Perez" w:date="2019-03-22T09:44:00Z">
          <w:pPr>
            <w:numPr>
              <w:numId w:val="59"/>
            </w:numPr>
            <w:tabs>
              <w:tab w:val="num" w:pos="720"/>
            </w:tabs>
            <w:ind w:left="720" w:hanging="360"/>
          </w:pPr>
        </w:pPrChange>
      </w:pPr>
      <w:r w:rsidRPr="00EE678B">
        <w:rPr>
          <w:i/>
          <w:color w:val="000000"/>
          <w:szCs w:val="20"/>
        </w:rPr>
        <w:t>Third Party Payer Rejects – Worklist</w:t>
      </w:r>
    </w:p>
    <w:p w:rsidR="00860269" w:rsidRPr="00860269" w:rsidRDefault="00AE454C">
      <w:pPr>
        <w:numPr>
          <w:ilvl w:val="0"/>
          <w:numId w:val="56"/>
        </w:numPr>
        <w:rPr>
          <w:i/>
          <w:szCs w:val="20"/>
        </w:rPr>
        <w:pPrChange w:id="5134" w:author="Fred Perez" w:date="2019-03-22T09:44:00Z">
          <w:pPr>
            <w:numPr>
              <w:numId w:val="59"/>
            </w:numPr>
            <w:tabs>
              <w:tab w:val="num" w:pos="720"/>
            </w:tabs>
            <w:ind w:left="720" w:hanging="360"/>
          </w:pPr>
        </w:pPrChange>
      </w:pPr>
      <w:r w:rsidRPr="00EE678B">
        <w:rPr>
          <w:i/>
        </w:rPr>
        <w:t xml:space="preserve"> </w:t>
      </w:r>
      <w:r w:rsidRPr="00EE678B">
        <w:rPr>
          <w:i/>
          <w:szCs w:val="20"/>
        </w:rPr>
        <w:t>TRICARE CHAMPVA Bypass/Override Report</w:t>
      </w:r>
      <w:r w:rsidR="00860269" w:rsidRPr="00860269">
        <w:rPr>
          <w:i/>
        </w:rPr>
        <w:t xml:space="preserve"> </w:t>
      </w:r>
    </w:p>
    <w:p w:rsidR="00860269" w:rsidRPr="00860269" w:rsidRDefault="00860269">
      <w:pPr>
        <w:numPr>
          <w:ilvl w:val="0"/>
          <w:numId w:val="56"/>
        </w:numPr>
        <w:rPr>
          <w:i/>
          <w:szCs w:val="20"/>
        </w:rPr>
        <w:pPrChange w:id="5135" w:author="Fred Perez" w:date="2019-03-22T09:44:00Z">
          <w:pPr>
            <w:numPr>
              <w:numId w:val="59"/>
            </w:numPr>
            <w:tabs>
              <w:tab w:val="num" w:pos="720"/>
            </w:tabs>
            <w:ind w:left="720" w:hanging="360"/>
          </w:pPr>
        </w:pPrChange>
      </w:pPr>
      <w:r w:rsidRPr="00860269">
        <w:rPr>
          <w:i/>
          <w:szCs w:val="20"/>
        </w:rPr>
        <w:t>Pharmacy Productivity/Revenue Report</w:t>
      </w:r>
    </w:p>
    <w:p w:rsidR="00860269" w:rsidRPr="00860269" w:rsidRDefault="00860269">
      <w:pPr>
        <w:numPr>
          <w:ilvl w:val="0"/>
          <w:numId w:val="56"/>
        </w:numPr>
        <w:rPr>
          <w:i/>
          <w:szCs w:val="20"/>
        </w:rPr>
        <w:pPrChange w:id="5136" w:author="Fred Perez" w:date="2019-03-22T09:44:00Z">
          <w:pPr>
            <w:numPr>
              <w:numId w:val="59"/>
            </w:numPr>
            <w:tabs>
              <w:tab w:val="num" w:pos="720"/>
            </w:tabs>
            <w:ind w:left="720" w:hanging="360"/>
          </w:pPr>
        </w:pPrChange>
      </w:pPr>
      <w:r w:rsidRPr="00860269">
        <w:rPr>
          <w:i/>
          <w:szCs w:val="20"/>
        </w:rPr>
        <w:t>ePharmacy Patient Comment</w:t>
      </w:r>
    </w:p>
    <w:p w:rsidR="00AE454C" w:rsidRPr="00EE678B" w:rsidRDefault="00AE454C">
      <w:pPr>
        <w:numPr>
          <w:ilvl w:val="0"/>
          <w:numId w:val="56"/>
        </w:numPr>
        <w:rPr>
          <w:i/>
        </w:rPr>
        <w:pPrChange w:id="5137" w:author="Fred Perez" w:date="2019-03-22T09:44:00Z">
          <w:pPr>
            <w:numPr>
              <w:numId w:val="59"/>
            </w:numPr>
            <w:tabs>
              <w:tab w:val="num" w:pos="720"/>
            </w:tabs>
            <w:ind w:left="720" w:hanging="360"/>
          </w:pPr>
        </w:pPrChange>
      </w:pPr>
    </w:p>
    <w:p w:rsidR="00AE454C" w:rsidRPr="00482540" w:rsidRDefault="00AE454C">
      <w:pPr>
        <w:numPr>
          <w:ilvl w:val="0"/>
          <w:numId w:val="56"/>
        </w:numPr>
        <w:rPr>
          <w:i/>
        </w:rPr>
        <w:pPrChange w:id="5138" w:author="Fred Perez" w:date="2019-03-22T09:44:00Z">
          <w:pPr>
            <w:numPr>
              <w:numId w:val="59"/>
            </w:numPr>
            <w:tabs>
              <w:tab w:val="num" w:pos="720"/>
            </w:tabs>
            <w:ind w:left="720" w:hanging="360"/>
          </w:pPr>
        </w:pPrChange>
      </w:pPr>
      <w:r w:rsidRPr="00EE678B">
        <w:rPr>
          <w:i/>
          <w:szCs w:val="20"/>
        </w:rPr>
        <w:t>View ePharmacy Rx</w:t>
      </w:r>
      <w:bookmarkStart w:id="5139" w:name="pa290"/>
    </w:p>
    <w:bookmarkEnd w:id="5139"/>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DURs</w:t>
      </w:r>
      <w:bookmarkStart w:id="5140" w:name="OLE_LINK67"/>
      <w:bookmarkStart w:id="5141" w:name="OLE_LINK68"/>
      <w:r w:rsidRPr="00EE678B">
        <w:rPr>
          <w:color w:val="000000"/>
          <w:szCs w:val="20"/>
        </w:rPr>
        <w:fldChar w:fldCharType="begin"/>
      </w:r>
      <w:r w:rsidRPr="00EE678B">
        <w:rPr>
          <w:color w:val="000000"/>
          <w:szCs w:val="20"/>
        </w:rPr>
        <w:instrText>XE "DUR reject"</w:instrText>
      </w:r>
      <w:r w:rsidRPr="00EE678B">
        <w:rPr>
          <w:color w:val="000000"/>
          <w:szCs w:val="20"/>
        </w:rPr>
        <w:fldChar w:fldCharType="end"/>
      </w:r>
      <w:bookmarkEnd w:id="5140"/>
      <w:bookmarkEnd w:id="5141"/>
      <w:r w:rsidRPr="00EE678B">
        <w:rPr>
          <w:color w:val="000000"/>
          <w:szCs w:val="20"/>
        </w:rPr>
        <w:t xml:space="preserve"> can occur when a third party determines there are safety issues involved with an Rx claim submission, and they can be due to high dose, drug interaction, and excessive utilization. The third party payer returns an NCPDP rejection code of 88 to indicate a DUR.</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Refill Too Soon </w:t>
      </w:r>
      <w:r w:rsidRPr="00EE678B">
        <w:rPr>
          <w:color w:val="000000"/>
          <w:szCs w:val="20"/>
        </w:rPr>
        <w:fldChar w:fldCharType="begin"/>
      </w:r>
      <w:r w:rsidRPr="00EE678B">
        <w:rPr>
          <w:color w:val="000000"/>
          <w:szCs w:val="20"/>
        </w:rPr>
        <w:instrText>XE "Refill Too Soon reject"</w:instrText>
      </w:r>
      <w:r w:rsidRPr="00EE678B">
        <w:rPr>
          <w:color w:val="000000"/>
          <w:szCs w:val="20"/>
        </w:rPr>
        <w:fldChar w:fldCharType="end"/>
      </w:r>
      <w:r w:rsidRPr="00EE678B">
        <w:rPr>
          <w:color w:val="000000"/>
          <w:szCs w:val="20"/>
        </w:rPr>
        <w:t>rejections happen when a third party payer determines that a prescription is being processed too early compared to the last time the prescription was filled. This can occur for several reasons, including third party payer’s policy differs from VA policy, patient receiving medication at another pharmacy, or the provider may have increased the dosage or frequency of the medication. The third party payer returns an NCPDP rejection code of 79 to indicate a Refill Too Soon.</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Prescriptions rejected as DUR and Refill Too Soon are moved to the REFILL TOO SOON/DUR REJECTS (Third Party) section of the Medication Profile. </w:t>
      </w:r>
      <w:bookmarkStart w:id="5142" w:name="OLE_LINK71"/>
      <w:bookmarkStart w:id="5143" w:name="OLE_LINK72"/>
      <w:r w:rsidRPr="00EE678B">
        <w:rPr>
          <w:color w:val="000000"/>
          <w:szCs w:val="20"/>
        </w:rPr>
        <w:t>Prescriptions rejected as Reject Resolution Required, TRICARE, and CHAMPVA are displayed in the OTHER REJECTS PENDING RESOLUTION section of the Medication Profile. The user must resolve a rejected prescription before other actions such as release, label print, renew, and refill, among others, can be performed on it.</w:t>
      </w:r>
      <w:bookmarkEnd w:id="5142"/>
      <w:bookmarkEnd w:id="5143"/>
      <w:r w:rsidRPr="00EE678B">
        <w:rPr>
          <w:color w:val="000000"/>
          <w:szCs w:val="20"/>
        </w:rPr>
        <w:t xml:space="preserve"> Actions may still be taken on these prescriptions through CPRS.</w:t>
      </w:r>
    </w:p>
    <w:p w:rsidR="00AE454C" w:rsidRPr="00EE678B" w:rsidRDefault="00AE454C" w:rsidP="00AE454C">
      <w:pPr>
        <w:rPr>
          <w:color w:val="000000"/>
          <w:szCs w:val="20"/>
        </w:rPr>
      </w:pPr>
    </w:p>
    <w:p w:rsidR="00AE454C" w:rsidRPr="00EE678B" w:rsidRDefault="00AE454C" w:rsidP="000A0A20">
      <w:pPr>
        <w:pStyle w:val="Heading3"/>
      </w:pPr>
      <w:bookmarkStart w:id="5144" w:name="_Toc280701313"/>
      <w:bookmarkStart w:id="5145" w:name="_Toc299044484"/>
      <w:bookmarkStart w:id="5146" w:name="_Toc280853653"/>
      <w:bookmarkStart w:id="5147" w:name="_Toc303286220"/>
      <w:bookmarkStart w:id="5148" w:name="_Toc339962105"/>
      <w:bookmarkStart w:id="5149" w:name="_Toc339962619"/>
      <w:bookmarkStart w:id="5150" w:name="_Toc340138764"/>
      <w:bookmarkStart w:id="5151" w:name="_Toc340139035"/>
      <w:bookmarkStart w:id="5152" w:name="_Toc340139314"/>
      <w:bookmarkStart w:id="5153" w:name="_Toc340143928"/>
      <w:bookmarkStart w:id="5154" w:name="_Toc340144185"/>
      <w:bookmarkStart w:id="5155" w:name="_Toc4140500"/>
      <w:r w:rsidRPr="00EE678B">
        <w:t>Ignored Rejects Report</w:t>
      </w:r>
      <w:bookmarkEnd w:id="5144"/>
      <w:bookmarkEnd w:id="5145"/>
      <w:bookmarkEnd w:id="5146"/>
      <w:bookmarkEnd w:id="5147"/>
      <w:bookmarkEnd w:id="5148"/>
      <w:bookmarkEnd w:id="5149"/>
      <w:bookmarkEnd w:id="5150"/>
      <w:bookmarkEnd w:id="5151"/>
      <w:bookmarkEnd w:id="5152"/>
      <w:bookmarkEnd w:id="5153"/>
      <w:bookmarkEnd w:id="5154"/>
      <w:bookmarkEnd w:id="5155"/>
      <w:r w:rsidRPr="00EE678B">
        <w:fldChar w:fldCharType="begin"/>
      </w:r>
      <w:r w:rsidRPr="00EE678B">
        <w:instrText>XE "Ignored Rejects Report"</w:instrText>
      </w:r>
      <w:r w:rsidRPr="00EE678B">
        <w:fldChar w:fldCharType="end"/>
      </w:r>
    </w:p>
    <w:p w:rsidR="00AE454C" w:rsidRPr="00EE678B" w:rsidRDefault="00AE454C" w:rsidP="007D02E1">
      <w:pPr>
        <w:pStyle w:val="Manual-optionname"/>
      </w:pPr>
      <w:r w:rsidRPr="00EE678B">
        <w:t>[PSO IGNORED REJECTS REPORT]</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This option gives the user the ability to run a report for third-party rejects that have been ignored and consequently closed by the pharmacy users.</w:t>
      </w:r>
    </w:p>
    <w:p w:rsidR="00AE454C" w:rsidRPr="00EE678B" w:rsidRDefault="00AE454C" w:rsidP="00AE454C">
      <w:pPr>
        <w:rPr>
          <w:color w:val="000000"/>
          <w:szCs w:val="20"/>
        </w:rPr>
      </w:pPr>
    </w:p>
    <w:p w:rsidR="00AE454C" w:rsidRPr="00EE678B" w:rsidRDefault="00AE454C" w:rsidP="007D02E1">
      <w:pPr>
        <w:keepNext/>
        <w:tabs>
          <w:tab w:val="num" w:pos="1080"/>
        </w:tabs>
        <w:rPr>
          <w:color w:val="000000"/>
          <w:szCs w:val="20"/>
        </w:rPr>
      </w:pPr>
      <w:r w:rsidRPr="00EE678B">
        <w:rPr>
          <w:color w:val="000000"/>
          <w:szCs w:val="20"/>
        </w:rPr>
        <w:t>The user can select one of the following parameters to filter the data in the report:</w:t>
      </w:r>
    </w:p>
    <w:p w:rsidR="00AE454C" w:rsidRPr="00EE678B" w:rsidRDefault="00AE454C">
      <w:pPr>
        <w:keepNext/>
        <w:numPr>
          <w:ilvl w:val="0"/>
          <w:numId w:val="57"/>
        </w:numPr>
        <w:tabs>
          <w:tab w:val="num" w:pos="1080"/>
        </w:tabs>
        <w:spacing w:before="120"/>
        <w:rPr>
          <w:color w:val="000000"/>
          <w:szCs w:val="20"/>
        </w:rPr>
        <w:pPrChange w:id="5156" w:author="Fred Perez" w:date="2019-03-22T09:44:00Z">
          <w:pPr>
            <w:keepNext/>
            <w:numPr>
              <w:numId w:val="60"/>
            </w:numPr>
            <w:tabs>
              <w:tab w:val="num" w:pos="720"/>
              <w:tab w:val="num" w:pos="1080"/>
            </w:tabs>
            <w:spacing w:before="120"/>
            <w:ind w:left="720" w:hanging="360"/>
          </w:pPr>
        </w:pPrChange>
      </w:pPr>
      <w:r w:rsidRPr="00EE678B">
        <w:rPr>
          <w:b/>
          <w:color w:val="000000"/>
          <w:szCs w:val="20"/>
        </w:rPr>
        <w:t>DIVISION</w:t>
      </w:r>
      <w:r w:rsidRPr="00EE678B">
        <w:rPr>
          <w:color w:val="000000"/>
          <w:szCs w:val="20"/>
        </w:rPr>
        <w:t>: Allows the user to select one, some or all divisions.</w:t>
      </w:r>
    </w:p>
    <w:p w:rsidR="00AE454C" w:rsidRPr="00EE678B" w:rsidRDefault="00AE454C">
      <w:pPr>
        <w:numPr>
          <w:ilvl w:val="0"/>
          <w:numId w:val="57"/>
        </w:numPr>
        <w:tabs>
          <w:tab w:val="num" w:pos="1080"/>
        </w:tabs>
        <w:spacing w:before="120"/>
        <w:rPr>
          <w:color w:val="000000"/>
          <w:szCs w:val="20"/>
        </w:rPr>
        <w:pPrChange w:id="5157" w:author="Fred Perez" w:date="2019-03-22T09:44:00Z">
          <w:pPr>
            <w:numPr>
              <w:numId w:val="60"/>
            </w:numPr>
            <w:tabs>
              <w:tab w:val="num" w:pos="720"/>
              <w:tab w:val="num" w:pos="1080"/>
            </w:tabs>
            <w:spacing w:before="120"/>
            <w:ind w:left="720" w:hanging="360"/>
          </w:pPr>
        </w:pPrChange>
      </w:pPr>
      <w:r w:rsidRPr="00EE678B">
        <w:rPr>
          <w:b/>
          <w:color w:val="000000"/>
          <w:szCs w:val="20"/>
        </w:rPr>
        <w:t>DATE RANGE</w:t>
      </w:r>
      <w:r w:rsidRPr="00EE678B">
        <w:rPr>
          <w:color w:val="000000"/>
          <w:szCs w:val="20"/>
        </w:rPr>
        <w:t>: Allows the user to select a date range.</w:t>
      </w:r>
    </w:p>
    <w:p w:rsidR="00AE454C" w:rsidRPr="00EE678B" w:rsidRDefault="00AE454C">
      <w:pPr>
        <w:numPr>
          <w:ilvl w:val="0"/>
          <w:numId w:val="57"/>
        </w:numPr>
        <w:spacing w:before="120"/>
        <w:rPr>
          <w:color w:val="000000"/>
          <w:szCs w:val="20"/>
        </w:rPr>
        <w:pPrChange w:id="5158" w:author="Fred Perez" w:date="2019-03-22T09:44:00Z">
          <w:pPr>
            <w:numPr>
              <w:numId w:val="60"/>
            </w:numPr>
            <w:tabs>
              <w:tab w:val="num" w:pos="720"/>
            </w:tabs>
            <w:spacing w:before="120"/>
            <w:ind w:left="720" w:hanging="360"/>
          </w:pPr>
        </w:pPrChange>
      </w:pPr>
      <w:r w:rsidRPr="00EE678B">
        <w:rPr>
          <w:b/>
          <w:color w:val="000000"/>
          <w:szCs w:val="20"/>
        </w:rPr>
        <w:t>SORT BY</w:t>
      </w:r>
      <w:r w:rsidRPr="00EE678B">
        <w:rPr>
          <w:color w:val="000000"/>
          <w:szCs w:val="20"/>
        </w:rPr>
        <w:t>: Allows the user to choose different fields to sort the report by. Any combination can be selected:</w:t>
      </w:r>
    </w:p>
    <w:p w:rsidR="00AE454C" w:rsidRPr="00EE678B" w:rsidRDefault="00AE454C">
      <w:pPr>
        <w:keepNext/>
        <w:numPr>
          <w:ilvl w:val="1"/>
          <w:numId w:val="57"/>
        </w:numPr>
        <w:tabs>
          <w:tab w:val="clear" w:pos="1440"/>
          <w:tab w:val="num" w:pos="1260"/>
        </w:tabs>
        <w:spacing w:before="120"/>
        <w:ind w:left="1267"/>
        <w:rPr>
          <w:color w:val="000000"/>
          <w:szCs w:val="20"/>
        </w:rPr>
        <w:pPrChange w:id="5159" w:author="Fred Perez" w:date="2019-03-22T09:44:00Z">
          <w:pPr>
            <w:keepNext/>
            <w:numPr>
              <w:ilvl w:val="1"/>
              <w:numId w:val="60"/>
            </w:numPr>
            <w:tabs>
              <w:tab w:val="num" w:pos="1260"/>
              <w:tab w:val="num" w:pos="1440"/>
            </w:tabs>
            <w:spacing w:before="120"/>
            <w:ind w:left="1267" w:hanging="360"/>
          </w:pPr>
        </w:pPrChange>
      </w:pPr>
      <w:r w:rsidRPr="00EE678B">
        <w:rPr>
          <w:b/>
          <w:color w:val="000000"/>
          <w:szCs w:val="20"/>
        </w:rPr>
        <w:t>PATIENT</w:t>
      </w:r>
      <w:r w:rsidRPr="00EE678B">
        <w:rPr>
          <w:color w:val="000000"/>
          <w:szCs w:val="20"/>
        </w:rPr>
        <w:t>: Allows the user to select a single, multiple or all patients</w:t>
      </w:r>
    </w:p>
    <w:p w:rsidR="00AE454C" w:rsidRPr="00EE678B" w:rsidRDefault="00AE454C">
      <w:pPr>
        <w:keepNext/>
        <w:numPr>
          <w:ilvl w:val="1"/>
          <w:numId w:val="57"/>
        </w:numPr>
        <w:tabs>
          <w:tab w:val="clear" w:pos="1440"/>
          <w:tab w:val="num" w:pos="1260"/>
        </w:tabs>
        <w:ind w:left="1267"/>
        <w:rPr>
          <w:color w:val="000000"/>
          <w:szCs w:val="20"/>
        </w:rPr>
        <w:pPrChange w:id="5160" w:author="Fred Perez" w:date="2019-03-22T09:44:00Z">
          <w:pPr>
            <w:keepNext/>
            <w:numPr>
              <w:ilvl w:val="1"/>
              <w:numId w:val="60"/>
            </w:numPr>
            <w:tabs>
              <w:tab w:val="num" w:pos="1260"/>
              <w:tab w:val="num" w:pos="1440"/>
            </w:tabs>
            <w:ind w:left="1267" w:hanging="360"/>
          </w:pPr>
        </w:pPrChange>
      </w:pPr>
      <w:r w:rsidRPr="00EE678B">
        <w:rPr>
          <w:b/>
          <w:color w:val="000000"/>
          <w:szCs w:val="20"/>
        </w:rPr>
        <w:t>DRUG:</w:t>
      </w:r>
      <w:r w:rsidRPr="00EE678B">
        <w:rPr>
          <w:color w:val="000000"/>
          <w:szCs w:val="20"/>
        </w:rPr>
        <w:t xml:space="preserve"> Allows the user to select a single, multiple or all drugs.</w:t>
      </w:r>
    </w:p>
    <w:p w:rsidR="00AE454C" w:rsidRPr="00EE678B" w:rsidRDefault="00AE454C">
      <w:pPr>
        <w:numPr>
          <w:ilvl w:val="1"/>
          <w:numId w:val="57"/>
        </w:numPr>
        <w:tabs>
          <w:tab w:val="clear" w:pos="1440"/>
          <w:tab w:val="num" w:pos="1260"/>
        </w:tabs>
        <w:ind w:left="1260"/>
        <w:rPr>
          <w:color w:val="000000"/>
          <w:szCs w:val="20"/>
        </w:rPr>
        <w:pPrChange w:id="5161" w:author="Fred Perez" w:date="2019-03-22T09:44:00Z">
          <w:pPr>
            <w:numPr>
              <w:ilvl w:val="1"/>
              <w:numId w:val="60"/>
            </w:numPr>
            <w:tabs>
              <w:tab w:val="num" w:pos="1260"/>
              <w:tab w:val="num" w:pos="1440"/>
            </w:tabs>
            <w:ind w:left="1260" w:hanging="360"/>
          </w:pPr>
        </w:pPrChange>
      </w:pPr>
      <w:r w:rsidRPr="00EE678B">
        <w:rPr>
          <w:b/>
          <w:color w:val="000000"/>
          <w:szCs w:val="20"/>
        </w:rPr>
        <w:t>USER:</w:t>
      </w:r>
      <w:r w:rsidRPr="00EE678B">
        <w:rPr>
          <w:color w:val="000000"/>
          <w:szCs w:val="20"/>
        </w:rPr>
        <w:t xml:space="preserve"> Allows the user to select a single, multiple or all users that have ignored third party rejects.</w:t>
      </w:r>
    </w:p>
    <w:p w:rsidR="00F42AF6" w:rsidRDefault="00F42AF6" w:rsidP="00F42AF6">
      <w:pPr>
        <w:rPr>
          <w:color w:val="000000"/>
        </w:rPr>
      </w:pPr>
    </w:p>
    <w:p w:rsidR="00F42AF6" w:rsidRPr="00EE678B" w:rsidRDefault="00F42AF6" w:rsidP="00F42AF6">
      <w:pPr>
        <w:rPr>
          <w:color w:val="000000"/>
        </w:rPr>
      </w:pPr>
      <w:r>
        <w:rPr>
          <w:color w:val="000000"/>
        </w:rPr>
        <w:t>Even though the report displays the Billed Amount, that amount cannot be used to determine potential revenue.  The Billed Amount shows what was billed to the third-party payer.</w:t>
      </w:r>
    </w:p>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Example: Ignored Rejects Report</w:t>
      </w:r>
    </w:p>
    <w:p w:rsidR="00AE454C" w:rsidRPr="00EE678B" w:rsidRDefault="00AE454C" w:rsidP="00286389">
      <w:pPr>
        <w:pStyle w:val="ScreenCapture"/>
        <w:rPr>
          <w:b/>
        </w:rPr>
      </w:pPr>
      <w:r w:rsidRPr="00EE678B">
        <w:t xml:space="preserve">Select ePharmacy Menu Option: </w:t>
      </w:r>
      <w:r w:rsidRPr="00EE678B">
        <w:rPr>
          <w:b/>
        </w:rPr>
        <w:t xml:space="preserve">IR  </w:t>
      </w:r>
      <w:r w:rsidRPr="00EE678B">
        <w:t>Ignored Rejects Report</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 xml:space="preserve">DIVISION: </w:t>
      </w:r>
      <w:r w:rsidRPr="00EE678B">
        <w:rPr>
          <w:b/>
        </w:rPr>
        <w:t>^ALL</w:t>
      </w:r>
    </w:p>
    <w:p w:rsidR="00AE454C" w:rsidRPr="00EE678B" w:rsidRDefault="00AE454C" w:rsidP="00286389">
      <w:pPr>
        <w:pStyle w:val="ScreenCapture"/>
      </w:pPr>
    </w:p>
    <w:p w:rsidR="00AE454C" w:rsidRPr="00EE678B" w:rsidRDefault="00AE454C" w:rsidP="00286389">
      <w:pPr>
        <w:pStyle w:val="ScreenCapture"/>
      </w:pPr>
      <w:r w:rsidRPr="00EE678B">
        <w:t xml:space="preserve">BEGIN REJECT DATE: </w:t>
      </w:r>
      <w:r w:rsidRPr="00EE678B">
        <w:rPr>
          <w:b/>
        </w:rPr>
        <w:t>030606</w:t>
      </w:r>
      <w:r w:rsidRPr="00EE678B">
        <w:t xml:space="preserve"> (MAR 06, 2006)</w:t>
      </w:r>
    </w:p>
    <w:p w:rsidR="00AE454C" w:rsidRPr="00EE678B" w:rsidRDefault="00AE454C" w:rsidP="00286389">
      <w:pPr>
        <w:pStyle w:val="ScreenCapture"/>
      </w:pPr>
    </w:p>
    <w:p w:rsidR="00AE454C" w:rsidRPr="00EE678B" w:rsidRDefault="00AE454C" w:rsidP="00286389">
      <w:pPr>
        <w:pStyle w:val="ScreenCapture"/>
      </w:pPr>
      <w:r w:rsidRPr="00EE678B">
        <w:t xml:space="preserve">  END REJECT DATE: </w:t>
      </w:r>
      <w:r w:rsidRPr="00EE678B">
        <w:rPr>
          <w:b/>
        </w:rPr>
        <w:t>061407</w:t>
      </w:r>
      <w:r w:rsidRPr="00EE678B">
        <w:t xml:space="preserve"> (JUN 14, 2007)</w:t>
      </w:r>
    </w:p>
    <w:p w:rsidR="00AE454C" w:rsidRPr="00EE678B" w:rsidRDefault="00AE454C" w:rsidP="00286389">
      <w:pPr>
        <w:pStyle w:val="ScreenCapture"/>
      </w:pPr>
    </w:p>
    <w:p w:rsidR="00AE454C" w:rsidRPr="00EE678B" w:rsidRDefault="00AE454C" w:rsidP="00286389">
      <w:pPr>
        <w:pStyle w:val="ScreenCapture"/>
      </w:pPr>
      <w:r w:rsidRPr="00EE678B">
        <w:t xml:space="preserve">    Enter the SORT field(s) for this Report:</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1 - PATIENT</w:t>
      </w:r>
    </w:p>
    <w:p w:rsidR="00AE454C" w:rsidRPr="00EE678B" w:rsidRDefault="00AE454C" w:rsidP="00286389">
      <w:pPr>
        <w:pStyle w:val="ScreenCapture"/>
      </w:pPr>
      <w:r w:rsidRPr="00EE678B">
        <w:t xml:space="preserve">       2 - DRUG</w:t>
      </w:r>
    </w:p>
    <w:p w:rsidR="00AE454C" w:rsidRPr="00EE678B" w:rsidRDefault="00AE454C" w:rsidP="00286389">
      <w:pPr>
        <w:pStyle w:val="ScreenCapture"/>
      </w:pPr>
      <w:r w:rsidRPr="00EE678B">
        <w:t xml:space="preserve">       3 - USER</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Or any combination of the above, separated by comma,</w:t>
      </w:r>
    </w:p>
    <w:p w:rsidR="00AE454C" w:rsidRPr="00EE678B" w:rsidRDefault="00AE454C" w:rsidP="00286389">
      <w:pPr>
        <w:pStyle w:val="ScreenCapture"/>
      </w:pPr>
      <w:r w:rsidRPr="00EE678B">
        <w:t xml:space="preserve">    as in these examples:</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2,1  - BY PATIENT, THEN DRUG</w:t>
      </w:r>
    </w:p>
    <w:p w:rsidR="00AE454C" w:rsidRPr="00EE678B" w:rsidRDefault="00AE454C" w:rsidP="00286389">
      <w:pPr>
        <w:pStyle w:val="ScreenCapture"/>
      </w:pPr>
      <w:r w:rsidRPr="00EE678B">
        <w:t xml:space="preserve">      3,1,2 - BY USER, THEN BY PATIENT, THEN BY DRUG</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SORT BY: PATIENT//</w:t>
      </w:r>
      <w:r w:rsidRPr="00EE678B">
        <w:rPr>
          <w:b/>
        </w:rPr>
        <w:t xml:space="preserve"> 1,2</w:t>
      </w:r>
    </w:p>
    <w:p w:rsidR="00AE454C" w:rsidRPr="00EE678B" w:rsidRDefault="00AE454C" w:rsidP="00286389">
      <w:pPr>
        <w:pStyle w:val="ScreenCapture"/>
      </w:pPr>
    </w:p>
    <w:p w:rsidR="00AE454C" w:rsidRPr="00EE678B" w:rsidRDefault="00AE454C" w:rsidP="00286389">
      <w:pPr>
        <w:pStyle w:val="ScreenCapture"/>
      </w:pPr>
      <w:r w:rsidRPr="00EE678B">
        <w:t xml:space="preserve">     SORT BY PATIENT</w:t>
      </w:r>
    </w:p>
    <w:p w:rsidR="00AE454C" w:rsidRPr="00EE678B" w:rsidRDefault="00AE454C" w:rsidP="00286389">
      <w:pPr>
        <w:pStyle w:val="ScreenCapture"/>
      </w:pPr>
      <w:r w:rsidRPr="00EE678B">
        <w:t xml:space="preserve">          THEN BY DRUG</w:t>
      </w:r>
    </w:p>
    <w:p w:rsidR="00AE454C" w:rsidRPr="00EE678B" w:rsidRDefault="00AE454C" w:rsidP="00286389">
      <w:pPr>
        <w:pStyle w:val="ScreenCapture"/>
      </w:pPr>
    </w:p>
    <w:p w:rsidR="00AE454C" w:rsidRPr="00EE678B" w:rsidRDefault="00AE454C" w:rsidP="007C44A7">
      <w:pPr>
        <w:pStyle w:val="ScreenCapture"/>
        <w:keepNext/>
      </w:pPr>
      <w:r w:rsidRPr="00EE678B">
        <w:t>You may select a single or multiple PATIENTS,</w:t>
      </w:r>
    </w:p>
    <w:p w:rsidR="00AE454C" w:rsidRPr="00EE678B" w:rsidRDefault="00AE454C" w:rsidP="00286389">
      <w:pPr>
        <w:pStyle w:val="ScreenCapture"/>
      </w:pPr>
      <w:r w:rsidRPr="00EE678B">
        <w:t>or enter ^ALL to select all PATIENTS.</w:t>
      </w:r>
    </w:p>
    <w:p w:rsidR="00AE454C" w:rsidRPr="00EE678B" w:rsidRDefault="00AE454C" w:rsidP="00286389">
      <w:pPr>
        <w:pStyle w:val="ScreenCapture"/>
      </w:pPr>
    </w:p>
    <w:p w:rsidR="00AE454C" w:rsidRPr="00EE678B" w:rsidRDefault="00AE454C" w:rsidP="00286389">
      <w:pPr>
        <w:pStyle w:val="ScreenCapture"/>
      </w:pPr>
      <w:r w:rsidRPr="00EE678B">
        <w:t xml:space="preserve">PATIENT: </w:t>
      </w:r>
      <w:r w:rsidRPr="00EE678B">
        <w:rPr>
          <w:b/>
        </w:rPr>
        <w:t>^ALL</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DRUGS,</w:t>
      </w:r>
    </w:p>
    <w:p w:rsidR="00AE454C" w:rsidRPr="00EE678B" w:rsidRDefault="00AE454C" w:rsidP="00286389">
      <w:pPr>
        <w:pStyle w:val="ScreenCapture"/>
      </w:pPr>
      <w:r w:rsidRPr="00EE678B">
        <w:t>or enter ^ALL to select all DRUGS.</w:t>
      </w:r>
    </w:p>
    <w:p w:rsidR="00AE454C" w:rsidRPr="00EE678B" w:rsidRDefault="00AE454C" w:rsidP="00286389">
      <w:pPr>
        <w:pStyle w:val="ScreenCapture"/>
      </w:pPr>
    </w:p>
    <w:p w:rsidR="00AE454C" w:rsidRPr="00EE678B" w:rsidRDefault="00AE454C" w:rsidP="00286389">
      <w:pPr>
        <w:pStyle w:val="ScreenCapture"/>
      </w:pPr>
      <w:r w:rsidRPr="00EE678B">
        <w:t xml:space="preserve">DRUG: </w:t>
      </w:r>
      <w:r w:rsidRPr="00EE678B">
        <w:rPr>
          <w:b/>
        </w:rPr>
        <w:t>^ALL</w:t>
      </w:r>
    </w:p>
    <w:p w:rsidR="00AE454C" w:rsidRPr="00EE678B" w:rsidRDefault="00AE454C" w:rsidP="00286389">
      <w:pPr>
        <w:pStyle w:val="ScreenCapture"/>
      </w:pPr>
    </w:p>
    <w:p w:rsidR="00AE454C" w:rsidRPr="00EE678B" w:rsidRDefault="00AE454C" w:rsidP="00286389">
      <w:pPr>
        <w:pStyle w:val="ScreenCapture"/>
        <w:rPr>
          <w:shd w:val="clear" w:color="auto" w:fill="FFFFFF"/>
        </w:rPr>
      </w:pPr>
      <w:r w:rsidRPr="00EE678B">
        <w:t xml:space="preserve">DEVICE: HOME// </w:t>
      </w:r>
      <w:r w:rsidRPr="00EE678B">
        <w:rPr>
          <w:shd w:val="clear" w:color="auto" w:fill="FFFFFF"/>
        </w:rPr>
        <w:t>[Select Printer Device]</w:t>
      </w:r>
    </w:p>
    <w:p w:rsidR="00AE454C" w:rsidRPr="00EE678B" w:rsidRDefault="00AE454C" w:rsidP="00286389">
      <w:pPr>
        <w:pStyle w:val="ScreenCapture"/>
      </w:pPr>
      <w:r w:rsidRPr="00EE678B">
        <w:t>Ignored Rejects Report                                                Page:   1</w:t>
      </w:r>
    </w:p>
    <w:p w:rsidR="00AE454C" w:rsidRPr="00EE678B" w:rsidRDefault="00AE454C" w:rsidP="00286389">
      <w:pPr>
        <w:pStyle w:val="ScreenCapture"/>
      </w:pPr>
      <w:r w:rsidRPr="00EE678B">
        <w:t>Sorted by PATIENT, DRUG                         Division: ALBANY</w:t>
      </w:r>
    </w:p>
    <w:p w:rsidR="00AE454C" w:rsidRDefault="00AE454C" w:rsidP="00286389">
      <w:pPr>
        <w:pStyle w:val="ScreenCapture"/>
      </w:pPr>
      <w:r w:rsidRPr="00EE678B">
        <w:t>Date Range: 03/06/2007 - 06/14/2007             Run Date: Jun 15, 2007@15:26:35</w:t>
      </w:r>
    </w:p>
    <w:p w:rsidR="007E3598" w:rsidRDefault="007E3598" w:rsidP="007E3598">
      <w:pPr>
        <w:pStyle w:val="ScreenCapture"/>
      </w:pPr>
    </w:p>
    <w:p w:rsidR="007E3598" w:rsidRPr="00927602" w:rsidRDefault="007E3598" w:rsidP="007E3598">
      <w:pPr>
        <w:pStyle w:val="ScreenCapture"/>
      </w:pPr>
      <w:r w:rsidRPr="00927602">
        <w:t xml:space="preserve">                   Note: Billed amount is what was billed and</w:t>
      </w:r>
    </w:p>
    <w:p w:rsidR="007E3598" w:rsidRPr="00EE678B" w:rsidRDefault="007E3598" w:rsidP="007E3598">
      <w:pPr>
        <w:pStyle w:val="ScreenCapture"/>
      </w:pPr>
      <w:r w:rsidRPr="00927602">
        <w:t xml:space="preserve">                 cannot be used to determine potential revenue.</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Rx#            DRUG                 PATIENT             IGNORE DT IGNORED BY </w:t>
      </w:r>
    </w:p>
    <w:p w:rsidR="00AE454C" w:rsidRPr="00EE678B" w:rsidRDefault="00AE454C" w:rsidP="00286389">
      <w:pPr>
        <w:pStyle w:val="ScreenCapture"/>
      </w:pPr>
      <w:r w:rsidRPr="00EE678B">
        <w:t>-------------------------------------------------------------------------------</w:t>
      </w:r>
    </w:p>
    <w:p w:rsidR="00AE454C" w:rsidRPr="00EE678B" w:rsidRDefault="00AE454C" w:rsidP="00286389">
      <w:pPr>
        <w:pStyle w:val="ScreenCapture"/>
      </w:pPr>
      <w:r w:rsidRPr="00EE678B">
        <w:t>1192029A       SODIUM CHLORIDE 0.9% OPPATIENT,ONE(9999)  04/18/07  OPUSER,ONE</w:t>
      </w:r>
    </w:p>
    <w:p w:rsidR="008171F9" w:rsidRDefault="008171F9" w:rsidP="008171F9">
      <w:pPr>
        <w:pStyle w:val="ScreenCapture"/>
        <w:rPr>
          <w:lang w:val="en-US"/>
        </w:rPr>
      </w:pPr>
      <w:bookmarkStart w:id="5162" w:name="p512_313"/>
      <w:bookmarkEnd w:id="5162"/>
      <w:r>
        <w:rPr>
          <w:lang w:val="en-US"/>
        </w:rPr>
        <w:t>Insurance:   OPIinsurance One</w:t>
      </w:r>
      <w:bookmarkStart w:id="5163" w:name="p512_309"/>
      <w:bookmarkEnd w:id="5163"/>
    </w:p>
    <w:p w:rsidR="008171F9" w:rsidRDefault="008171F9" w:rsidP="008171F9">
      <w:pPr>
        <w:pStyle w:val="ScreenCapture"/>
        <w:rPr>
          <w:lang w:val="en-US"/>
        </w:rPr>
      </w:pPr>
      <w:r>
        <w:rPr>
          <w:lang w:val="en-US"/>
        </w:rPr>
        <w:t>Reject:      79:Refill Too Soon</w:t>
      </w:r>
    </w:p>
    <w:p w:rsidR="008171F9" w:rsidRPr="002544E3" w:rsidRDefault="008171F9" w:rsidP="008171F9">
      <w:pPr>
        <w:pStyle w:val="ScreenCapture"/>
        <w:rPr>
          <w:lang w:val="en-US"/>
        </w:rPr>
      </w:pPr>
      <w:r>
        <w:rPr>
          <w:lang w:val="en-US"/>
        </w:rPr>
        <w:t>Billed Amount: $14.19</w:t>
      </w:r>
    </w:p>
    <w:p w:rsidR="00AE454C" w:rsidRPr="00EE678B" w:rsidRDefault="00AE454C" w:rsidP="00286389">
      <w:pPr>
        <w:pStyle w:val="ScreenCapture"/>
      </w:pPr>
      <w:r w:rsidRPr="00EE678B">
        <w:t xml:space="preserve">     Comments: PATIENT WAS RUNNING OUT OF DRUG.</w:t>
      </w:r>
    </w:p>
    <w:p w:rsidR="00AE454C" w:rsidRPr="00EE678B" w:rsidRDefault="00AE454C" w:rsidP="00286389">
      <w:pPr>
        <w:pStyle w:val="ScreenCapture"/>
      </w:pPr>
      <w:r w:rsidRPr="00EE678B">
        <w:t xml:space="preserve">Payer Message: NEXT RFL 041907,DAYS TO RFL 1,LAST FILL 112706 VIA MAIL,REFILL </w:t>
      </w:r>
    </w:p>
    <w:p w:rsidR="00AE454C" w:rsidRPr="00EE678B" w:rsidRDefault="00AE454C" w:rsidP="00286389">
      <w:pPr>
        <w:pStyle w:val="ScreenCapture"/>
      </w:pPr>
      <w:r w:rsidRPr="00EE678B">
        <w:t xml:space="preserve">               TOO SOON.</w:t>
      </w:r>
    </w:p>
    <w:p w:rsidR="00AE454C" w:rsidRPr="00EE678B" w:rsidRDefault="00AE454C" w:rsidP="00286389">
      <w:pPr>
        <w:pStyle w:val="ScreenCapture"/>
      </w:pPr>
      <w:r w:rsidRPr="00EE678B">
        <w:t>2990211        ALENDRONATE 70MG/75M OPPATIENT,TWO(0000)  05/20/07  OPUSER,ONE</w:t>
      </w:r>
    </w:p>
    <w:p w:rsidR="006C7B20" w:rsidRDefault="006C7B20" w:rsidP="006C7B20">
      <w:pPr>
        <w:pStyle w:val="ScreenCapture"/>
        <w:rPr>
          <w:lang w:val="en-US"/>
        </w:rPr>
      </w:pPr>
      <w:r>
        <w:rPr>
          <w:lang w:val="en-US"/>
        </w:rPr>
        <w:t>Insurance:   OPIinsurance Two</w:t>
      </w:r>
    </w:p>
    <w:p w:rsidR="006C7B20" w:rsidRDefault="006C7B20" w:rsidP="006C7B20">
      <w:pPr>
        <w:pStyle w:val="ScreenCapture"/>
        <w:rPr>
          <w:lang w:val="en-US"/>
        </w:rPr>
      </w:pPr>
      <w:r>
        <w:rPr>
          <w:lang w:val="en-US"/>
        </w:rPr>
        <w:t>Reject:      88:DUR Reject Error</w:t>
      </w:r>
    </w:p>
    <w:p w:rsidR="006C7B20" w:rsidRDefault="006C7B20" w:rsidP="006C7B20">
      <w:pPr>
        <w:pStyle w:val="ScreenCapture"/>
        <w:rPr>
          <w:lang w:val="en-US"/>
        </w:rPr>
      </w:pPr>
      <w:r>
        <w:rPr>
          <w:lang w:val="en-US"/>
        </w:rPr>
        <w:t>Billed Amount: $21.99</w:t>
      </w:r>
    </w:p>
    <w:p w:rsidR="00AE454C" w:rsidRPr="00EE678B" w:rsidRDefault="00AE454C" w:rsidP="00286389">
      <w:pPr>
        <w:pStyle w:val="ScreenCapture"/>
      </w:pPr>
      <w:r w:rsidRPr="00EE678B">
        <w:t xml:space="preserve">     Comments: NEXT POSSIBLE FILL WAS TOO FAR OUT.</w:t>
      </w:r>
    </w:p>
    <w:p w:rsidR="00AE454C" w:rsidRPr="00EE678B" w:rsidRDefault="00AE454C" w:rsidP="00286389">
      <w:pPr>
        <w:pStyle w:val="ScreenCapture"/>
      </w:pPr>
      <w:r w:rsidRPr="00EE678B">
        <w:t>Payer Message: PLAN LIMIT EXCEEDED. NEXT POSSIBLE FILL: 05/29/2007</w:t>
      </w:r>
    </w:p>
    <w:p w:rsidR="00AE454C" w:rsidRPr="00EE678B" w:rsidRDefault="00AE454C" w:rsidP="00286389">
      <w:pPr>
        <w:pStyle w:val="ScreenCapture"/>
      </w:pPr>
    </w:p>
    <w:p w:rsidR="00AE454C" w:rsidRPr="00EE678B" w:rsidRDefault="00AE454C" w:rsidP="00286389">
      <w:pPr>
        <w:pStyle w:val="ScreenCapture"/>
      </w:pPr>
      <w:r w:rsidRPr="00EE678B">
        <w:t>TOTAL: 2 Patients.</w:t>
      </w:r>
    </w:p>
    <w:p w:rsidR="00AE454C" w:rsidRPr="00EE678B" w:rsidRDefault="00AE454C" w:rsidP="00286389">
      <w:pPr>
        <w:pStyle w:val="ScreenCapture"/>
        <w:rPr>
          <w:color w:val="000000"/>
        </w:rPr>
      </w:pPr>
    </w:p>
    <w:p w:rsidR="00AE454C" w:rsidRPr="00EE678B" w:rsidRDefault="00AE454C" w:rsidP="00AE454C">
      <w:pPr>
        <w:overflowPunct w:val="0"/>
        <w:autoSpaceDE w:val="0"/>
        <w:autoSpaceDN w:val="0"/>
        <w:adjustRightInd w:val="0"/>
        <w:textAlignment w:val="baseline"/>
      </w:pPr>
    </w:p>
    <w:p w:rsidR="00AE454C" w:rsidRPr="00EE678B" w:rsidRDefault="00AE454C" w:rsidP="007A1309">
      <w:pPr>
        <w:pStyle w:val="Heading3"/>
      </w:pPr>
      <w:bookmarkStart w:id="5164" w:name="_Toc198028082"/>
      <w:bookmarkStart w:id="5165" w:name="_Toc280701314"/>
      <w:bookmarkStart w:id="5166" w:name="_Toc299044485"/>
      <w:bookmarkStart w:id="5167" w:name="_Toc280853654"/>
      <w:bookmarkStart w:id="5168" w:name="_Toc303286221"/>
      <w:bookmarkStart w:id="5169" w:name="_Toc339962106"/>
      <w:bookmarkStart w:id="5170" w:name="_Toc339962620"/>
      <w:bookmarkStart w:id="5171" w:name="_Toc340138765"/>
      <w:bookmarkStart w:id="5172" w:name="_Toc340139036"/>
      <w:bookmarkStart w:id="5173" w:name="_Toc340139315"/>
      <w:bookmarkStart w:id="5174" w:name="_Toc340143929"/>
      <w:bookmarkStart w:id="5175" w:name="_Toc340144186"/>
      <w:bookmarkStart w:id="5176" w:name="_Toc4140501"/>
      <w:r w:rsidRPr="00EE678B">
        <w:t>ePharmacy Medication Profile (View Only)</w:t>
      </w:r>
      <w:bookmarkEnd w:id="5164"/>
      <w:bookmarkEnd w:id="5165"/>
      <w:bookmarkEnd w:id="5166"/>
      <w:bookmarkEnd w:id="5167"/>
      <w:bookmarkEnd w:id="5168"/>
      <w:bookmarkEnd w:id="5169"/>
      <w:bookmarkEnd w:id="5170"/>
      <w:bookmarkEnd w:id="5171"/>
      <w:bookmarkEnd w:id="5172"/>
      <w:bookmarkEnd w:id="5173"/>
      <w:bookmarkEnd w:id="5174"/>
      <w:bookmarkEnd w:id="5175"/>
      <w:bookmarkEnd w:id="5176"/>
      <w:r w:rsidRPr="00EE678B">
        <w:fldChar w:fldCharType="begin"/>
      </w:r>
      <w:r w:rsidRPr="00EE678B">
        <w:instrText xml:space="preserve">XE "ePharmacy Medication Profile (View Only)" </w:instrText>
      </w:r>
      <w:r w:rsidRPr="00EE678B">
        <w:fldChar w:fldCharType="end"/>
      </w:r>
    </w:p>
    <w:p w:rsidR="00AE454C" w:rsidRPr="00EE678B" w:rsidRDefault="00AE454C" w:rsidP="007D02E1">
      <w:pPr>
        <w:pStyle w:val="Manual-optionname"/>
      </w:pPr>
      <w:r w:rsidRPr="00EE678B">
        <w:t>[PSO PMP]</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Although the name indicates “ePharmacy Medication Profile”, this option can be used to list the medication profile for any patient on file. It will be used mostly by ePharmacy users for claims research purposes. This functionality is also available from the Reject Worklist through the Medication Profile (MP) action.</w:t>
      </w:r>
    </w:p>
    <w:p w:rsidR="00AE454C" w:rsidRPr="00EE678B" w:rsidRDefault="00AE454C" w:rsidP="00AE454C">
      <w:pPr>
        <w:ind w:right="-540"/>
        <w:rPr>
          <w:color w:val="000000"/>
          <w:szCs w:val="24"/>
        </w:rPr>
      </w:pPr>
    </w:p>
    <w:p w:rsidR="00AE454C" w:rsidRPr="00EE678B" w:rsidRDefault="00AE454C" w:rsidP="00CC4B19">
      <w:pPr>
        <w:pStyle w:val="ExampleHeading"/>
      </w:pPr>
      <w:bookmarkStart w:id="5177" w:name="Page_310"/>
      <w:bookmarkStart w:id="5178" w:name="Page_308"/>
      <w:bookmarkEnd w:id="5177"/>
      <w:bookmarkEnd w:id="5178"/>
      <w:r w:rsidRPr="00EE678B">
        <w:t>Example 1: Medication Profile with default view</w:t>
      </w:r>
    </w:p>
    <w:p w:rsidR="00AE454C" w:rsidRPr="00EE678B" w:rsidRDefault="00AE454C" w:rsidP="00286389">
      <w:pPr>
        <w:pStyle w:val="ScreenCapture"/>
      </w:pPr>
      <w:r w:rsidRPr="00EE678B">
        <w:t xml:space="preserve">Patient Medication Profile    Jun 04, 2007@19:22:16          Page:    1 of    1 </w:t>
      </w:r>
    </w:p>
    <w:p w:rsidR="00AE454C" w:rsidRPr="00EE678B" w:rsidRDefault="00AE454C" w:rsidP="00286389">
      <w:pPr>
        <w:pStyle w:val="ScreenCapture"/>
      </w:pPr>
      <w:r w:rsidRPr="00EE678B">
        <w:t xml:space="preserve">OPPATIENT,ONE                                                      &lt;A&gt; </w:t>
      </w:r>
    </w:p>
    <w:p w:rsidR="00AE454C" w:rsidRPr="00EE678B" w:rsidRDefault="00AE454C" w:rsidP="00286389">
      <w:pPr>
        <w:pStyle w:val="ScreenCapture"/>
      </w:pPr>
      <w:r w:rsidRPr="00EE678B">
        <w:t xml:space="preserve">  PID: 000-12-5678                             HEIGHT(cm): 175.26 (11/21/2006)</w:t>
      </w:r>
    </w:p>
    <w:p w:rsidR="00AE454C" w:rsidRPr="00EE678B" w:rsidRDefault="00AE454C" w:rsidP="00286389">
      <w:pPr>
        <w:pStyle w:val="ScreenCapture"/>
      </w:pPr>
      <w:r w:rsidRPr="00EE678B">
        <w:t xml:space="preserve">  DOB: NOV 28,1946 (60)                        WEIGHT(kg): 108.18 (08/09/2007)</w:t>
      </w:r>
    </w:p>
    <w:p w:rsidR="00AE454C" w:rsidRPr="00EE678B" w:rsidRDefault="00AE454C" w:rsidP="00286389">
      <w:pPr>
        <w:pStyle w:val="ScreenCapture"/>
      </w:pPr>
      <w:r w:rsidRPr="00EE678B">
        <w:t xml:space="preserve">  SEX: MALE                             EXP/CANCEL CUTOFF: 120 DAY</w:t>
      </w:r>
    </w:p>
    <w:p w:rsidR="00AE454C" w:rsidRPr="00EE678B" w:rsidRDefault="00AE454C" w:rsidP="00286389">
      <w:pPr>
        <w:pStyle w:val="ScreenCapture"/>
      </w:pPr>
      <w:r w:rsidRPr="00EE678B">
        <w:t xml:space="preserve"> CrCL: &lt;Not Found&gt;</w:t>
      </w:r>
      <w:r w:rsidR="001E2CEA">
        <w:rPr>
          <w:lang w:val="en-US"/>
        </w:rPr>
        <w:t xml:space="preserve"> </w:t>
      </w:r>
      <w:r w:rsidR="001E2CEA" w:rsidRPr="00CD5A11">
        <w:rPr>
          <w:rFonts w:cs="Courier New"/>
        </w:rPr>
        <w:t>(CREAT: Not Found)</w:t>
      </w:r>
      <w:r w:rsidR="001E2CEA">
        <w:rPr>
          <w:rFonts w:cs="Courier New"/>
          <w:lang w:val="en-US"/>
        </w:rPr>
        <w:t xml:space="preserve">            </w:t>
      </w:r>
      <w:r w:rsidRPr="00EE678B">
        <w:t>BSA (m2): 2.23</w:t>
      </w:r>
    </w:p>
    <w:p w:rsidR="00AE454C" w:rsidRPr="00EE678B" w:rsidRDefault="00AE454C" w:rsidP="00286389">
      <w:pPr>
        <w:pStyle w:val="ScreenCapture"/>
      </w:pPr>
      <w:r w:rsidRPr="00EE678B">
        <w:t xml:space="preserve">                                                           ISSUE    LAST     REF  DAY</w:t>
      </w:r>
    </w:p>
    <w:p w:rsidR="00AE454C" w:rsidRPr="00EE678B" w:rsidRDefault="00AE454C" w:rsidP="00286389">
      <w:pPr>
        <w:pStyle w:val="ScreenCapture"/>
      </w:pPr>
      <w:r w:rsidRPr="00EE678B">
        <w:t xml:space="preserve">  # Rx#           DRUG [^]                         QTY ST  DATE     FILL     REM  SUP </w:t>
      </w:r>
    </w:p>
    <w:p w:rsidR="00AE454C" w:rsidRPr="00EE678B" w:rsidRDefault="00AE454C" w:rsidP="00286389">
      <w:pPr>
        <w:pStyle w:val="ScreenCapture"/>
      </w:pPr>
      <w:r w:rsidRPr="00EE678B">
        <w:t xml:space="preserve">  1 100004112e    ALBUTEROL INHALER                  1 A   04-21-07 04-21-07  11    7</w:t>
      </w:r>
    </w:p>
    <w:p w:rsidR="00AE454C" w:rsidRPr="00EE678B" w:rsidRDefault="00AE454C" w:rsidP="00286389">
      <w:pPr>
        <w:pStyle w:val="ScreenCapture"/>
      </w:pPr>
      <w:r w:rsidRPr="00EE678B">
        <w:t xml:space="preserve">  2 300483e       ALPRAZOLAM 0.25MG TABS            30 DC  06-14-07 06-14-07  11   30</w:t>
      </w:r>
    </w:p>
    <w:p w:rsidR="00AE454C" w:rsidRPr="00EE678B" w:rsidRDefault="00AE454C" w:rsidP="00286389">
      <w:pPr>
        <w:pStyle w:val="ScreenCapture"/>
      </w:pPr>
      <w:r w:rsidRPr="00EE678B">
        <w:t xml:space="preserve">  3 100004113e    AMITRIPTYLINE 10MG TAB            60 A   04-21-07 04-21-07  11   30</w:t>
      </w:r>
    </w:p>
    <w:p w:rsidR="00AE454C" w:rsidRPr="00EE678B" w:rsidRDefault="00AE454C" w:rsidP="00286389">
      <w:pPr>
        <w:pStyle w:val="ScreenCapture"/>
      </w:pPr>
      <w:r w:rsidRPr="00EE678B">
        <w:t xml:space="preserve">  4 100004075e    CABERGOLINE 0.5MG TAB              7 E   05-18-05 05-18-05   6    7</w:t>
      </w:r>
    </w:p>
    <w:p w:rsidR="00AE454C" w:rsidRPr="00EE678B" w:rsidRDefault="00AE454C" w:rsidP="00286389">
      <w:pPr>
        <w:pStyle w:val="ScreenCapture"/>
      </w:pPr>
      <w:r w:rsidRPr="00EE678B">
        <w:t xml:space="preserve">  5 100004155     DESIPRAMINE 25MG                  90 S   02-23-07 02-11-07  11   90</w:t>
      </w:r>
    </w:p>
    <w:p w:rsidR="00AE454C" w:rsidRPr="00EE678B" w:rsidRDefault="00AE454C" w:rsidP="00286389">
      <w:pPr>
        <w:pStyle w:val="ScreenCapture"/>
      </w:pPr>
      <w:r w:rsidRPr="00EE678B">
        <w:t xml:space="preserve">  6 100004022$e   DIGOXIN 0.05MG/ML ELIX (60CC)     30 A   02-01-07 02-20-07  10   90</w:t>
      </w:r>
    </w:p>
    <w:p w:rsidR="00AE454C" w:rsidRPr="00EE678B" w:rsidRDefault="00AE454C" w:rsidP="00286389">
      <w:pPr>
        <w:pStyle w:val="ScreenCapture"/>
      </w:pPr>
      <w:r w:rsidRPr="00EE678B">
        <w:t xml:space="preserve">  7 100004081     METAPROTERENOL 5% SOLUTION 10ML   15 DC  06-02-07 06-03-07  11   15</w:t>
      </w:r>
    </w:p>
    <w:p w:rsidR="00AE454C" w:rsidRPr="00EE678B" w:rsidRDefault="00AE454C" w:rsidP="00286389">
      <w:pPr>
        <w:pStyle w:val="ScreenCapture"/>
      </w:pPr>
      <w:r w:rsidRPr="00EE678B">
        <w:t xml:space="preserve">  8 100004082     METAPROTERENOL 5% SOLUTION 10ML   10 DC  06-02-07 06-03-07  11   10</w:t>
      </w:r>
    </w:p>
    <w:p w:rsidR="00AE454C" w:rsidRPr="00EE678B" w:rsidRDefault="00AE454C" w:rsidP="00286389">
      <w:pPr>
        <w:pStyle w:val="ScreenCapture"/>
      </w:pPr>
      <w:r w:rsidRPr="00EE678B">
        <w:t xml:space="preserve">  9 100004083e    METAPROTERENOL 5% SOLUTION 10ML   15 A&gt;  06-02-07 06-23-07  11   15</w:t>
      </w:r>
    </w:p>
    <w:p w:rsidR="00AE454C" w:rsidRPr="00EE678B" w:rsidRDefault="00AE454C" w:rsidP="00286389">
      <w:pPr>
        <w:pStyle w:val="ScreenCapture"/>
      </w:pPr>
      <w:r w:rsidRPr="00EE678B">
        <w:t xml:space="preserve"> 10 100004079e    NICOTINE 10MG/ML SOLN NASAL SPRAY  1 A&gt;  06-02-07 06-23-07  11   15</w:t>
      </w:r>
    </w:p>
    <w:p w:rsidR="00AE454C" w:rsidRPr="00EE678B" w:rsidRDefault="00AE454C" w:rsidP="00286389">
      <w:pPr>
        <w:pStyle w:val="ScreenCapture"/>
      </w:pPr>
      <w:r w:rsidRPr="00EE678B">
        <w:t xml:space="preserve"> 11 100003298     SIMVASTATIN 20MG TAB               5 DC  05-28-05 04-27-07   3   30</w:t>
      </w:r>
    </w:p>
    <w:p w:rsidR="00AE454C" w:rsidRPr="00EE678B" w:rsidRDefault="00AE454C" w:rsidP="00286389">
      <w:pPr>
        <w:pStyle w:val="ScreenCapture"/>
      </w:pPr>
      <w:r w:rsidRPr="00EE678B">
        <w:t xml:space="preserve"> 12 100003298A    SODIUM CHLORIDE 0.9% NASAL SOLN(O  1 A   05-10-07 05-10-07  11   30</w:t>
      </w:r>
    </w:p>
    <w:p w:rsidR="00AE454C" w:rsidRPr="00EE678B" w:rsidRDefault="00AE454C" w:rsidP="00286389">
      <w:pPr>
        <w:pStyle w:val="ScreenCapture"/>
      </w:pPr>
      <w:r w:rsidRPr="00EE678B">
        <w:t xml:space="preserve"> 13 100004070e    VALSARTAN 80MG TAB                 5 S   06-28-07 05-31-07  11   30</w:t>
      </w:r>
    </w:p>
    <w:p w:rsidR="00AE454C" w:rsidRPr="00EE678B" w:rsidRDefault="00AE454C" w:rsidP="00286389">
      <w:pPr>
        <w:pStyle w:val="ScreenCapture"/>
      </w:pPr>
      <w:r w:rsidRPr="00EE678B">
        <w:t>PENDING (2 order)</w:t>
      </w:r>
    </w:p>
    <w:p w:rsidR="00AE454C" w:rsidRPr="00EE678B" w:rsidRDefault="00AE454C" w:rsidP="00286389">
      <w:pPr>
        <w:pStyle w:val="ScreenCapture"/>
      </w:pPr>
      <w:r w:rsidRPr="00EE678B">
        <w:t xml:space="preserve"> 14 ALBUTEROL INHALER                                  RF  06-03-07            2   30</w:t>
      </w:r>
    </w:p>
    <w:p w:rsidR="00AE454C" w:rsidRPr="00EE678B" w:rsidRDefault="00AE454C" w:rsidP="00286389">
      <w:pPr>
        <w:pStyle w:val="ScreenCapture"/>
      </w:pPr>
      <w:r w:rsidRPr="00EE678B">
        <w:t xml:space="preserve"> 15 AMITRIPTYLINE 10MG TAB                             RN  06-02-07            3   10</w:t>
      </w:r>
    </w:p>
    <w:p w:rsidR="00AE454C" w:rsidRPr="00EE678B" w:rsidRDefault="00AE454C" w:rsidP="00286389">
      <w:pPr>
        <w:pStyle w:val="ScreenCapture"/>
      </w:pPr>
      <w:r w:rsidRPr="00EE678B">
        <w:t>Non-VA MEDS (Not dispensed by VA) (1 order)</w:t>
      </w:r>
    </w:p>
    <w:p w:rsidR="00AE454C" w:rsidRPr="00EE678B" w:rsidRDefault="00AE454C" w:rsidP="00286389">
      <w:pPr>
        <w:pStyle w:val="ScreenCapture"/>
      </w:pPr>
      <w:r w:rsidRPr="00EE678B">
        <w:t xml:space="preserve"> 16 TAMOXIFEN CITRATE 10MG TABS                   Date Documented: 06/04/07</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CV  Change View           PI  Patient Information   SIG Show/Hide SIG</w:t>
      </w:r>
    </w:p>
    <w:p w:rsidR="00AE454C" w:rsidRPr="00EE678B" w:rsidRDefault="00AE454C" w:rsidP="00286389">
      <w:pPr>
        <w:pStyle w:val="ScreenCapture"/>
      </w:pPr>
      <w:r w:rsidRPr="00EE678B">
        <w:t>GS  Group by Status       PU  Patient Record Update</w:t>
      </w:r>
    </w:p>
    <w:p w:rsidR="00AE454C" w:rsidRPr="00EE678B" w:rsidRDefault="00AE454C" w:rsidP="00AE454C">
      <w:pPr>
        <w:pStyle w:val="JOComputerScreen"/>
      </w:pPr>
      <w:r w:rsidRPr="00EE678B">
        <w:t xml:space="preserve">Select: Quit// </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following options are available as Hidden Menu actions on this screen.</w:t>
      </w:r>
    </w:p>
    <w:p w:rsidR="00AE454C" w:rsidRPr="00EE678B" w:rsidRDefault="00AE454C" w:rsidP="00AE454C">
      <w:pPr>
        <w:rPr>
          <w:color w:val="000000"/>
          <w:szCs w:val="20"/>
        </w:rPr>
      </w:pPr>
    </w:p>
    <w:p w:rsidR="00AE454C" w:rsidRPr="00EE678B" w:rsidRDefault="00AE454C" w:rsidP="00286389">
      <w:pPr>
        <w:pStyle w:val="ScreenCapture"/>
      </w:pPr>
      <w:r w:rsidRPr="00EE678B">
        <w:t>DR</w:t>
      </w:r>
      <w:r w:rsidRPr="00EE678B">
        <w:tab/>
        <w:t>- Sort by Drug</w:t>
      </w:r>
      <w:r w:rsidRPr="00EE678B">
        <w:tab/>
      </w:r>
      <w:r w:rsidRPr="00EE678B">
        <w:tab/>
      </w:r>
      <w:r w:rsidRPr="00EE678B">
        <w:tab/>
        <w:t>LF</w:t>
      </w:r>
      <w:r w:rsidRPr="00EE678B">
        <w:tab/>
        <w:t>- Sort by Last Fill</w:t>
      </w:r>
    </w:p>
    <w:p w:rsidR="00AE454C" w:rsidRPr="00EE678B" w:rsidRDefault="00AE454C" w:rsidP="00286389">
      <w:pPr>
        <w:pStyle w:val="ScreenCapture"/>
      </w:pPr>
      <w:r w:rsidRPr="00EE678B">
        <w:t>RX</w:t>
      </w:r>
      <w:r w:rsidRPr="00EE678B">
        <w:tab/>
        <w:t>- Sort by Prescription</w:t>
      </w:r>
      <w:r w:rsidRPr="00EE678B">
        <w:tab/>
      </w:r>
      <w:r w:rsidRPr="00EE678B">
        <w:tab/>
        <w:t>ID</w:t>
      </w:r>
      <w:r w:rsidRPr="00EE678B">
        <w:tab/>
        <w:t>- Sort by Issue Date</w:t>
      </w:r>
    </w:p>
    <w:p w:rsidR="00AE454C" w:rsidRPr="00EE678B" w:rsidRDefault="00AE454C" w:rsidP="00286389">
      <w:pPr>
        <w:pStyle w:val="ScreenCapture"/>
      </w:pPr>
      <w:r w:rsidRPr="00EE678B">
        <w:t>RDD</w:t>
      </w:r>
      <w:r w:rsidRPr="00EE678B">
        <w:tab/>
        <w:t>- Switch between LAST FILL and LAST RELD (release date)</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After selecting a prescription on this screen, the </w:t>
      </w:r>
      <w:r w:rsidRPr="00EE678B">
        <w:rPr>
          <w:i/>
          <w:color w:val="000000"/>
          <w:szCs w:val="20"/>
        </w:rPr>
        <w:t>REJ</w:t>
      </w:r>
      <w:r w:rsidRPr="00EE678B">
        <w:rPr>
          <w:color w:val="000000"/>
          <w:szCs w:val="20"/>
        </w:rPr>
        <w:t xml:space="preserve"> option is available on the “RX View” screen’s hidden menu. This action displays third party reject information for the prescriptions with third party rejects.</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xml:space="preserve">The </w:t>
      </w:r>
      <w:r w:rsidRPr="00EE678B">
        <w:rPr>
          <w:i/>
          <w:color w:val="000000"/>
          <w:szCs w:val="20"/>
        </w:rPr>
        <w:t>CV (Change View)</w:t>
      </w:r>
      <w:r w:rsidRPr="00EE678B">
        <w:rPr>
          <w:color w:val="000000"/>
          <w:szCs w:val="20"/>
        </w:rPr>
        <w:t xml:space="preserve"> option allows the user to change some characteristics of the screen above. The user can also save and/or delete preferences, which will be used every time the user runs the</w:t>
      </w:r>
      <w:r w:rsidRPr="00EE678B">
        <w:rPr>
          <w:i/>
          <w:color w:val="000000"/>
          <w:szCs w:val="20"/>
        </w:rPr>
        <w:t xml:space="preserve"> Medication Profile</w:t>
      </w:r>
      <w:r w:rsidRPr="00EE678B">
        <w:rPr>
          <w:color w:val="000000"/>
          <w:szCs w:val="20"/>
        </w:rPr>
        <w:t xml:space="preserve"> option or invokes it from the Reject Worklist. The users can have one set of preferences for each Division defined.</w:t>
      </w:r>
    </w:p>
    <w:p w:rsidR="005F43EA" w:rsidRPr="00EE678B" w:rsidRDefault="005F43EA" w:rsidP="00AE454C">
      <w:pPr>
        <w:rPr>
          <w:b/>
          <w:color w:val="000000"/>
          <w:sz w:val="18"/>
          <w:szCs w:val="18"/>
          <w:u w:val="single"/>
        </w:rPr>
      </w:pPr>
    </w:p>
    <w:p w:rsidR="00AE454C" w:rsidRPr="00EE678B" w:rsidRDefault="00AE454C" w:rsidP="00CC4B19">
      <w:pPr>
        <w:pStyle w:val="ExampleHeading"/>
      </w:pPr>
      <w:r w:rsidRPr="00EE678B">
        <w:t>Example 2: Change View action</w:t>
      </w:r>
    </w:p>
    <w:p w:rsidR="00AE454C" w:rsidRPr="00EE678B" w:rsidRDefault="00AE454C" w:rsidP="00AE454C">
      <w:pPr>
        <w:rPr>
          <w:color w:val="000000"/>
          <w:szCs w:val="20"/>
        </w:rPr>
      </w:pPr>
      <w:r w:rsidRPr="00EE678B">
        <w:rPr>
          <w:color w:val="000000"/>
          <w:szCs w:val="20"/>
        </w:rPr>
        <w:t>Enter CV at the “Select:” prompt to change the view preferences.</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     OPPROVIDER,ONE's current default view (ALBANY):</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EXP/CANCEL CUTOFF  : 120 DAYS</w:t>
      </w:r>
    </w:p>
    <w:p w:rsidR="00AE454C" w:rsidRPr="00EE678B" w:rsidRDefault="00AE454C" w:rsidP="00286389">
      <w:pPr>
        <w:pStyle w:val="ScreenCapture"/>
      </w:pPr>
      <w:r w:rsidRPr="00EE678B">
        <w:t xml:space="preserve">     SORT BY            : DRUG NAME</w:t>
      </w:r>
    </w:p>
    <w:p w:rsidR="00AE454C" w:rsidRPr="00EE678B" w:rsidRDefault="00AE454C" w:rsidP="00286389">
      <w:pPr>
        <w:pStyle w:val="ScreenCapture"/>
      </w:pPr>
      <w:r w:rsidRPr="00EE678B">
        <w:t xml:space="preserve">     SORT ORDER         : ASCENDING</w:t>
      </w:r>
    </w:p>
    <w:p w:rsidR="00AE454C" w:rsidRPr="00EE678B" w:rsidRDefault="00AE454C" w:rsidP="00286389">
      <w:pPr>
        <w:pStyle w:val="ScreenCapture"/>
      </w:pPr>
      <w:r w:rsidRPr="00EE678B">
        <w:t xml:space="preserve">     DISPLAY SIG        : NO</w:t>
      </w:r>
    </w:p>
    <w:p w:rsidR="00AE454C" w:rsidRPr="00EE678B" w:rsidRDefault="00AE454C" w:rsidP="00286389">
      <w:pPr>
        <w:pStyle w:val="ScreenCapture"/>
      </w:pPr>
      <w:r w:rsidRPr="00EE678B">
        <w:t xml:space="preserve">     GROUP BY STATUS    : YES</w:t>
      </w:r>
    </w:p>
    <w:p w:rsidR="00AE454C" w:rsidRPr="00EE678B" w:rsidRDefault="00AE454C" w:rsidP="00286389">
      <w:pPr>
        <w:pStyle w:val="ScreenCapture"/>
      </w:pPr>
      <w:r w:rsidRPr="00EE678B">
        <w:t xml:space="preserve">     DISPLAY ORDER COUNT: YES</w:t>
      </w:r>
    </w:p>
    <w:p w:rsidR="00AE454C" w:rsidRPr="00EE678B" w:rsidRDefault="00AE454C" w:rsidP="00286389">
      <w:pPr>
        <w:pStyle w:val="ScreenCapture"/>
      </w:pPr>
    </w:p>
    <w:p w:rsidR="00AE454C" w:rsidRPr="00EE678B" w:rsidRDefault="00AE454C" w:rsidP="00286389">
      <w:pPr>
        <w:pStyle w:val="ScreenCapture"/>
      </w:pPr>
      <w:r w:rsidRPr="00EE678B">
        <w:t xml:space="preserve">     Delete this default view? NO//</w:t>
      </w:r>
      <w:r w:rsidRPr="00EE678B">
        <w:rPr>
          <w:b/>
        </w:rPr>
        <w:t xml:space="preserve"> &lt;Enter&gt;</w:t>
      </w:r>
    </w:p>
    <w:p w:rsidR="00AE454C" w:rsidRPr="00EE678B" w:rsidRDefault="00AE454C" w:rsidP="00286389">
      <w:pPr>
        <w:pStyle w:val="ScreenCapture"/>
      </w:pPr>
    </w:p>
    <w:p w:rsidR="00AE454C" w:rsidRPr="00EE678B" w:rsidRDefault="00AE454C" w:rsidP="00286389">
      <w:pPr>
        <w:pStyle w:val="ScreenCapture"/>
      </w:pPr>
      <w:r w:rsidRPr="00EE678B">
        <w:t xml:space="preserve">EXP/CANCEL CUTOFF: 120// </w:t>
      </w:r>
      <w:r w:rsidRPr="00EE678B">
        <w:rPr>
          <w:b/>
        </w:rPr>
        <w:t>120 DAYS</w:t>
      </w:r>
    </w:p>
    <w:p w:rsidR="00AE454C" w:rsidRPr="00EE678B" w:rsidRDefault="00AE454C" w:rsidP="00286389">
      <w:pPr>
        <w:pStyle w:val="ScreenCapture"/>
      </w:pPr>
      <w:r w:rsidRPr="00EE678B">
        <w:t xml:space="preserve">SORT BY: DR// </w:t>
      </w:r>
      <w:r w:rsidRPr="00EE678B">
        <w:rPr>
          <w:b/>
        </w:rPr>
        <w:t>DRUG NAME</w:t>
      </w:r>
    </w:p>
    <w:p w:rsidR="00AE454C" w:rsidRPr="00EE678B" w:rsidRDefault="00AE454C" w:rsidP="00286389">
      <w:pPr>
        <w:pStyle w:val="ScreenCapture"/>
      </w:pPr>
      <w:r w:rsidRPr="00EE678B">
        <w:t xml:space="preserve">SORT ORDER: ASCENDING// </w:t>
      </w:r>
      <w:r w:rsidRPr="00EE678B">
        <w:rPr>
          <w:b/>
        </w:rPr>
        <w:t xml:space="preserve">ASCENDING  </w:t>
      </w:r>
    </w:p>
    <w:p w:rsidR="00AE454C" w:rsidRPr="00EE678B" w:rsidRDefault="00AE454C" w:rsidP="00286389">
      <w:pPr>
        <w:pStyle w:val="ScreenCapture"/>
      </w:pPr>
      <w:r w:rsidRPr="00EE678B">
        <w:t xml:space="preserve">DISPLAY SIG: OFF// </w:t>
      </w:r>
      <w:r w:rsidRPr="00EE678B">
        <w:rPr>
          <w:b/>
        </w:rPr>
        <w:t>OFF</w:t>
      </w:r>
    </w:p>
    <w:p w:rsidR="00AE454C" w:rsidRPr="00EE678B" w:rsidRDefault="00AE454C" w:rsidP="00286389">
      <w:pPr>
        <w:pStyle w:val="ScreenCapture"/>
      </w:pPr>
      <w:r w:rsidRPr="00EE678B">
        <w:t xml:space="preserve">GROUP BY STATUS: OFF// </w:t>
      </w:r>
      <w:r w:rsidRPr="00EE678B">
        <w:rPr>
          <w:b/>
        </w:rPr>
        <w:t>ON</w:t>
      </w:r>
      <w:r w:rsidRPr="00EE678B">
        <w:t xml:space="preserve"> </w:t>
      </w:r>
    </w:p>
    <w:p w:rsidR="00AE454C" w:rsidRPr="00EE678B" w:rsidRDefault="00AE454C" w:rsidP="00286389">
      <w:pPr>
        <w:pStyle w:val="ScreenCapture"/>
      </w:pPr>
      <w:r w:rsidRPr="00EE678B">
        <w:t xml:space="preserve">DISPLAY ORDER COUNT: ON// </w:t>
      </w:r>
      <w:r w:rsidRPr="00EE678B">
        <w:rPr>
          <w:b/>
        </w:rPr>
        <w:t>OFF</w:t>
      </w:r>
    </w:p>
    <w:p w:rsidR="00AE454C" w:rsidRPr="00EE678B" w:rsidRDefault="00AE454C" w:rsidP="00286389">
      <w:pPr>
        <w:pStyle w:val="ScreenCapture"/>
      </w:pPr>
    </w:p>
    <w:p w:rsidR="00AE454C" w:rsidRPr="00EE678B" w:rsidRDefault="00AE454C" w:rsidP="00286389">
      <w:pPr>
        <w:pStyle w:val="ScreenCapture"/>
      </w:pPr>
      <w:r w:rsidRPr="00EE678B">
        <w:t xml:space="preserve">Save as your default View? NO// </w:t>
      </w:r>
      <w:r w:rsidRPr="00EE678B">
        <w:rPr>
          <w:b/>
        </w:rPr>
        <w:t>YES</w:t>
      </w:r>
    </w:p>
    <w:p w:rsidR="00AE454C" w:rsidRPr="00EE678B" w:rsidRDefault="00AE454C" w:rsidP="00286389">
      <w:pPr>
        <w:pStyle w:val="ScreenCapture"/>
      </w:pPr>
    </w:p>
    <w:p w:rsidR="00AE454C" w:rsidRPr="00EE678B" w:rsidRDefault="00AE454C" w:rsidP="00286389">
      <w:pPr>
        <w:pStyle w:val="ScreenCapture"/>
      </w:pPr>
      <w:r w:rsidRPr="00EE678B">
        <w:t>Saving...OK!</w:t>
      </w:r>
    </w:p>
    <w:p w:rsidR="00AE454C" w:rsidRPr="00EE678B" w:rsidRDefault="00AE454C" w:rsidP="00AE454C">
      <w:pPr>
        <w:ind w:right="-540"/>
        <w:rPr>
          <w:color w:val="000000"/>
          <w:szCs w:val="24"/>
        </w:rPr>
      </w:pPr>
    </w:p>
    <w:p w:rsidR="00AE454C" w:rsidRPr="00EE678B" w:rsidRDefault="00AE454C" w:rsidP="00CC4B19">
      <w:pPr>
        <w:pStyle w:val="ExampleHeading"/>
      </w:pPr>
      <w:r w:rsidRPr="00EE678B">
        <w:t>Example 3: Display SIG action</w:t>
      </w:r>
    </w:p>
    <w:p w:rsidR="00AE454C" w:rsidRPr="00EE678B" w:rsidRDefault="00AE454C" w:rsidP="00AE454C">
      <w:pPr>
        <w:rPr>
          <w:color w:val="000000"/>
          <w:szCs w:val="20"/>
        </w:rPr>
      </w:pPr>
      <w:r w:rsidRPr="00EE678B">
        <w:rPr>
          <w:color w:val="000000"/>
          <w:szCs w:val="20"/>
        </w:rPr>
        <w:t>Enter SIG at the “Select:” prompt to toggle the Sig display on or off.</w:t>
      </w:r>
    </w:p>
    <w:p w:rsidR="00AE454C" w:rsidRPr="00EE678B" w:rsidRDefault="00AE454C" w:rsidP="00AE454C">
      <w:pPr>
        <w:ind w:right="-540"/>
        <w:rPr>
          <w:color w:val="000000"/>
          <w:szCs w:val="24"/>
        </w:rPr>
      </w:pPr>
    </w:p>
    <w:p w:rsidR="00AE454C" w:rsidRPr="00EE678B" w:rsidRDefault="00AE454C" w:rsidP="007C44A7">
      <w:pPr>
        <w:pStyle w:val="ScreenCapture"/>
        <w:keepNext/>
      </w:pPr>
      <w:r w:rsidRPr="00EE678B">
        <w:t xml:space="preserve">Patient Medication Profile    Jun 04, 2007@19:22:16          Page:    1 of    1 </w:t>
      </w:r>
    </w:p>
    <w:p w:rsidR="00AE454C" w:rsidRPr="00EE678B" w:rsidRDefault="00AE454C" w:rsidP="00286389">
      <w:pPr>
        <w:pStyle w:val="ScreenCapture"/>
      </w:pPr>
      <w:r w:rsidRPr="00EE678B">
        <w:t xml:space="preserve">  PID: 000-12-5678                             HEIGHT(cm): 175.26 (11/21/2006)</w:t>
      </w:r>
    </w:p>
    <w:p w:rsidR="00AE454C" w:rsidRPr="00EE678B" w:rsidRDefault="00AE454C" w:rsidP="00286389">
      <w:pPr>
        <w:pStyle w:val="ScreenCapture"/>
      </w:pPr>
      <w:r w:rsidRPr="00EE678B">
        <w:t xml:space="preserve">  DOB: NOV 28,1946 (60)                        WEIGHT(kg): 108.18 (08/09/2007)</w:t>
      </w:r>
    </w:p>
    <w:p w:rsidR="00AE454C" w:rsidRPr="00EE678B" w:rsidRDefault="00AE454C" w:rsidP="00286389">
      <w:pPr>
        <w:pStyle w:val="ScreenCapture"/>
      </w:pPr>
      <w:r w:rsidRPr="00EE678B">
        <w:t xml:space="preserve">  SEX: MALE                             EXP/CANCEL CUTOFF: 120 DAY</w:t>
      </w:r>
    </w:p>
    <w:p w:rsidR="00AE454C" w:rsidRPr="00EE678B" w:rsidRDefault="00AE454C" w:rsidP="00286389">
      <w:pPr>
        <w:pStyle w:val="ScreenCapture"/>
      </w:pPr>
      <w:r w:rsidRPr="00EE678B">
        <w:t xml:space="preserve"> CrCL: &lt;Not Found&gt;</w:t>
      </w:r>
      <w:r w:rsidR="001E2CEA">
        <w:rPr>
          <w:lang w:val="en-US"/>
        </w:rPr>
        <w:t xml:space="preserve"> </w:t>
      </w:r>
      <w:r w:rsidR="001E2CEA" w:rsidRPr="00CD5A11">
        <w:rPr>
          <w:rFonts w:cs="Courier New"/>
        </w:rPr>
        <w:t>(CREAT: Not Found)</w:t>
      </w:r>
      <w:r w:rsidR="001E2CEA">
        <w:rPr>
          <w:rFonts w:cs="Courier New"/>
          <w:lang w:val="en-US"/>
        </w:rPr>
        <w:t xml:space="preserve">            </w:t>
      </w:r>
      <w:r w:rsidRPr="00EE678B">
        <w:t>BSA (m2): 2.23</w:t>
      </w:r>
    </w:p>
    <w:p w:rsidR="00AE454C" w:rsidRPr="00EE678B" w:rsidRDefault="00AE454C" w:rsidP="00286389">
      <w:pPr>
        <w:pStyle w:val="ScreenCapture"/>
      </w:pPr>
      <w:r w:rsidRPr="00EE678B">
        <w:t xml:space="preserve">                                                          ISSUE    LAST     DAY</w:t>
      </w:r>
    </w:p>
    <w:p w:rsidR="00AE454C" w:rsidRPr="00EE678B" w:rsidRDefault="00AE454C" w:rsidP="00286389">
      <w:pPr>
        <w:pStyle w:val="ScreenCapture"/>
      </w:pPr>
      <w:r w:rsidRPr="00EE678B">
        <w:t xml:space="preserve">  # Rx#           DRUG [^]                         QTY ST DATE     FILL     SUP </w:t>
      </w:r>
    </w:p>
    <w:p w:rsidR="00AE454C" w:rsidRPr="00EE678B" w:rsidRDefault="00AE454C" w:rsidP="00286389">
      <w:pPr>
        <w:pStyle w:val="ScreenCapture"/>
      </w:pPr>
      <w:r w:rsidRPr="00EE678B">
        <w:t xml:space="preserve">  1 100004112e    ALBUTEROL INHALER                  1 A  04-21-07 04-21-07   7</w:t>
      </w:r>
    </w:p>
    <w:p w:rsidR="00AE454C" w:rsidRPr="00EE678B" w:rsidRDefault="00AE454C" w:rsidP="00286389">
      <w:pPr>
        <w:pStyle w:val="ScreenCapture"/>
      </w:pPr>
      <w:r w:rsidRPr="00EE678B">
        <w:t xml:space="preserve">    SIG: TAKE ONE TABLET BY MOUTH TWICE A DAY</w:t>
      </w:r>
    </w:p>
    <w:p w:rsidR="00AE454C" w:rsidRPr="00EE678B" w:rsidRDefault="00AE454C" w:rsidP="00286389">
      <w:pPr>
        <w:pStyle w:val="ScreenCapture"/>
      </w:pPr>
      <w:r w:rsidRPr="00EE678B">
        <w:t xml:space="preserve">  2 300483e       ALPRAZOLAM 0.25MG TABS            30 DC 06-14-07 06-14-07  30</w:t>
      </w:r>
    </w:p>
    <w:p w:rsidR="00AE454C" w:rsidRPr="00EE678B" w:rsidRDefault="00AE454C" w:rsidP="00286389">
      <w:pPr>
        <w:pStyle w:val="ScreenCapture"/>
      </w:pPr>
      <w:r w:rsidRPr="00EE678B">
        <w:t xml:space="preserve">    SIG: TAKE 2 CAPSULES BY MOUTH TAKE                                          </w:t>
      </w:r>
    </w:p>
    <w:p w:rsidR="00AE454C" w:rsidRPr="00EE678B" w:rsidRDefault="00AE454C" w:rsidP="00286389">
      <w:pPr>
        <w:pStyle w:val="ScreenCapture"/>
      </w:pPr>
      <w:r w:rsidRPr="00EE678B">
        <w:t xml:space="preserve">  3 100004113e    AMITRIPTYLINE 10MG TAB            60 A  04-21-07 04-21-07  30</w:t>
      </w:r>
    </w:p>
    <w:p w:rsidR="00AE454C" w:rsidRPr="00EE678B" w:rsidRDefault="00AE454C" w:rsidP="00286389">
      <w:pPr>
        <w:pStyle w:val="ScreenCapture"/>
      </w:pPr>
      <w:r w:rsidRPr="00EE678B">
        <w:t xml:space="preserve">    SIG: TAKE TWO BY MOUTH EVERY DAY                                            </w:t>
      </w:r>
    </w:p>
    <w:p w:rsidR="00AE454C" w:rsidRPr="00EE678B" w:rsidRDefault="00AE454C" w:rsidP="00286389">
      <w:pPr>
        <w:pStyle w:val="ScreenCapture"/>
      </w:pPr>
      <w:r w:rsidRPr="00EE678B">
        <w:t xml:space="preserve">  4 100004075e    CEFOPERAZONE                       7 E  05-18-05 05-18-05   7</w:t>
      </w:r>
    </w:p>
    <w:p w:rsidR="00AE454C" w:rsidRPr="00EE678B" w:rsidRDefault="00AE454C" w:rsidP="00286389">
      <w:pPr>
        <w:pStyle w:val="ScreenCapture"/>
      </w:pPr>
      <w:r w:rsidRPr="00EE678B">
        <w:t xml:space="preserve">    SIG: TAKE 1 TABLESPOONFUL BY MOUTH Q4-6H AS NEEDED</w:t>
      </w:r>
    </w:p>
    <w:p w:rsidR="00AE454C" w:rsidRPr="00EE678B" w:rsidRDefault="00AE454C" w:rsidP="00286389">
      <w:pPr>
        <w:pStyle w:val="ScreenCapture"/>
      </w:pPr>
      <w:r w:rsidRPr="00EE678B">
        <w:t xml:space="preserve">  5 100004155     DESIPRAMINE 25MG                  90 S  02-23-07 02-11-07  90</w:t>
      </w:r>
    </w:p>
    <w:p w:rsidR="00AE454C" w:rsidRPr="00EE678B" w:rsidRDefault="00AE454C" w:rsidP="00286389">
      <w:pPr>
        <w:pStyle w:val="ScreenCapture"/>
      </w:pPr>
      <w:r w:rsidRPr="00EE678B">
        <w:t xml:space="preserve">    SIG: TAKE ONE TABLET BY MOUTH TWICE A DAY</w:t>
      </w:r>
    </w:p>
    <w:p w:rsidR="00AE454C" w:rsidRPr="00EE678B" w:rsidRDefault="00AE454C" w:rsidP="00286389">
      <w:pPr>
        <w:pStyle w:val="ScreenCapture"/>
      </w:pPr>
      <w:r w:rsidRPr="00EE678B">
        <w:t xml:space="preserve">  6 100004022$e   DIGOXIN 0.05MG/ML ELIX (60CC)     30 A  02-01-07 02-20-07  90</w:t>
      </w:r>
    </w:p>
    <w:p w:rsidR="00AE454C" w:rsidRPr="00EE678B" w:rsidRDefault="00AE454C" w:rsidP="00286389">
      <w:pPr>
        <w:pStyle w:val="ScreenCapture"/>
      </w:pPr>
      <w:r w:rsidRPr="00EE678B">
        <w:t xml:space="preserve">    SIG: 300 LB BY MOUTH EVERY FOUR HOURS   </w:t>
      </w:r>
    </w:p>
    <w:p w:rsidR="00AE454C" w:rsidRPr="00EE678B" w:rsidRDefault="00AE454C" w:rsidP="00286389">
      <w:pPr>
        <w:pStyle w:val="ScreenCapture"/>
      </w:pPr>
      <w:r w:rsidRPr="00EE678B">
        <w:t xml:space="preserve">  7 100004081     METAPROTERENOL 5% SOLUTION 10ML   15 DC 06-02-07 06-03-07  15</w:t>
      </w:r>
    </w:p>
    <w:p w:rsidR="00AE454C" w:rsidRPr="00EE678B" w:rsidRDefault="00AE454C" w:rsidP="00286389">
      <w:pPr>
        <w:pStyle w:val="ScreenCapture"/>
      </w:pPr>
      <w:r w:rsidRPr="00EE678B">
        <w:t xml:space="preserve">    SIG: TAKE 1 TABLESPOONFUL BY MOUTH Q4-6H AS NEEDED</w:t>
      </w:r>
    </w:p>
    <w:p w:rsidR="00AE454C" w:rsidRPr="00EE678B" w:rsidRDefault="00AE454C" w:rsidP="00286389">
      <w:pPr>
        <w:pStyle w:val="ScreenCapture"/>
      </w:pPr>
      <w:r w:rsidRPr="00EE678B">
        <w:t xml:space="preserve">  8 100004082     METAPROTERENOL 5% SOLUTION 10ML   10 DC 06-02-07 06-03-07  10</w:t>
      </w:r>
    </w:p>
    <w:p w:rsidR="00AE454C" w:rsidRPr="00EE678B" w:rsidRDefault="00AE454C" w:rsidP="00286389">
      <w:pPr>
        <w:pStyle w:val="ScreenCapture"/>
      </w:pPr>
      <w:r w:rsidRPr="00EE678B">
        <w:t xml:space="preserve">    SIG: TAKE 2 TABLESPOONFUL BY MOUTH Q4-6H AS NEEDED</w:t>
      </w:r>
    </w:p>
    <w:p w:rsidR="00AE454C" w:rsidRPr="00EE678B" w:rsidRDefault="00AE454C" w:rsidP="00286389">
      <w:pPr>
        <w:pStyle w:val="ScreenCapture"/>
      </w:pPr>
      <w:r w:rsidRPr="00EE678B">
        <w:t xml:space="preserve">  9 100004083e    METAPROTERENOL 5% SOLUTION 10ML   15 A  06-02-07 06-23-07  15</w:t>
      </w:r>
    </w:p>
    <w:p w:rsidR="00AE454C" w:rsidRPr="00EE678B" w:rsidRDefault="00AE454C" w:rsidP="00286389">
      <w:pPr>
        <w:pStyle w:val="ScreenCapture"/>
      </w:pPr>
      <w:r w:rsidRPr="00EE678B">
        <w:t xml:space="preserve">    SIG: TAKE 3 TABLESPOONFUL BY MOUTH Q4-6H AS NEEDED</w:t>
      </w: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CV  Change View           PI  Patient Information   SIG Show/Hide SIG</w:t>
      </w:r>
    </w:p>
    <w:p w:rsidR="00AE454C" w:rsidRPr="00EE678B" w:rsidRDefault="00AE454C" w:rsidP="00286389">
      <w:pPr>
        <w:pStyle w:val="ScreenCapture"/>
      </w:pPr>
      <w:r w:rsidRPr="00EE678B">
        <w:t>GS  Group by Status       PU  Patient Record Update</w:t>
      </w:r>
    </w:p>
    <w:p w:rsidR="00AE454C" w:rsidRPr="00EE678B" w:rsidRDefault="00AE454C" w:rsidP="00286389">
      <w:pPr>
        <w:pStyle w:val="ScreenCapture"/>
      </w:pPr>
      <w:r w:rsidRPr="00EE678B">
        <w:t xml:space="preserve">Select: Quit// </w:t>
      </w:r>
    </w:p>
    <w:p w:rsidR="00AE454C" w:rsidRPr="00EE678B" w:rsidRDefault="00AE454C" w:rsidP="00AE454C">
      <w:pPr>
        <w:overflowPunct w:val="0"/>
        <w:autoSpaceDE w:val="0"/>
        <w:autoSpaceDN w:val="0"/>
        <w:adjustRightInd w:val="0"/>
        <w:textAlignment w:val="baseline"/>
      </w:pPr>
      <w:bookmarkStart w:id="5179" w:name="_NDC_Validation"/>
      <w:bookmarkEnd w:id="5179"/>
    </w:p>
    <w:p w:rsidR="00AE454C" w:rsidRPr="00EE678B" w:rsidRDefault="00AE454C" w:rsidP="007A1309">
      <w:pPr>
        <w:pStyle w:val="Heading3"/>
      </w:pPr>
      <w:bookmarkStart w:id="5180" w:name="_Toc4140502"/>
      <w:r w:rsidRPr="00EE678B">
        <w:t>NDC Validation</w:t>
      </w:r>
      <w:bookmarkEnd w:id="5180"/>
      <w:r w:rsidRPr="00EE678B">
        <w:fldChar w:fldCharType="begin"/>
      </w:r>
      <w:r w:rsidRPr="00EE678B">
        <w:instrText>XE "NDC Validation"</w:instrText>
      </w:r>
      <w:r w:rsidRPr="00EE678B">
        <w:fldChar w:fldCharType="end"/>
      </w:r>
    </w:p>
    <w:p w:rsidR="00AE454C" w:rsidRPr="00EE678B" w:rsidRDefault="00AE454C" w:rsidP="00AE454C">
      <w:pPr>
        <w:rPr>
          <w:color w:val="000000"/>
          <w:szCs w:val="24"/>
        </w:rPr>
      </w:pPr>
    </w:p>
    <w:p w:rsidR="00AE454C" w:rsidRPr="00EE678B" w:rsidRDefault="00AE454C" w:rsidP="00AE454C">
      <w:pPr>
        <w:rPr>
          <w:color w:val="000000"/>
        </w:rPr>
      </w:pPr>
      <w:r w:rsidRPr="00EE678B">
        <w:rPr>
          <w:szCs w:val="24"/>
        </w:rPr>
        <w:t>The initial validation of the NDC can be performed by a pharmacy technician. This functionality only applies to local fills that are not sent to OPAI. This function provides a pharmacy technician the ability to manually enter the prescription number or scan the bar code of the existing prescription label. Then the user may manually enter or scan the NDC of the stock bottle used to fill the prescription. When the system matches</w:t>
      </w:r>
      <w:r w:rsidRPr="00EE678B">
        <w:rPr>
          <w:color w:val="000000"/>
          <w:szCs w:val="24"/>
        </w:rPr>
        <w:t xml:space="preserve"> the NDC, confirmation is provided to the pharmacy tech and allows the technician to continue processing. However, if the system detects a mismatch and the NDC of the stock bottle has an associated entry in the synonym file, the NDC will be updated in Prescription file (#52) for the fill. The system will then prompt the technician to press enter to continue, a new label will be printed, the original electronic claim reversed, and a new claim submission will be transmitted with the new NDC. In the event that the revised NDC prompts a RTS/DUR rejection</w:t>
      </w:r>
      <w:r w:rsidRPr="00EE678B">
        <w:t xml:space="preserve"> or a Reject Resolution Required rejection</w:t>
      </w:r>
      <w:r w:rsidRPr="00EE678B">
        <w:rPr>
          <w:color w:val="000000"/>
          <w:szCs w:val="24"/>
        </w:rPr>
        <w:t>, the system will immediately send the item to the Reject Worklist.</w:t>
      </w:r>
    </w:p>
    <w:p w:rsidR="00AE454C" w:rsidRPr="00EE678B" w:rsidRDefault="00AE454C" w:rsidP="00AE454C">
      <w:pPr>
        <w:rPr>
          <w:color w:val="000000"/>
          <w:szCs w:val="24"/>
        </w:rPr>
      </w:pPr>
    </w:p>
    <w:p w:rsidR="00AE454C" w:rsidRPr="00EE678B" w:rsidRDefault="00AE454C" w:rsidP="00AE454C">
      <w:pPr>
        <w:rPr>
          <w:color w:val="000000"/>
        </w:rPr>
      </w:pPr>
      <w:r w:rsidRPr="00EE678B">
        <w:rPr>
          <w:color w:val="000000"/>
          <w:szCs w:val="24"/>
        </w:rPr>
        <w:t xml:space="preserve">In a case where the NDC entered is not defined for the drug </w:t>
      </w:r>
      <w:r w:rsidRPr="00EE678B">
        <w:rPr>
          <w:szCs w:val="24"/>
        </w:rPr>
        <w:t>in the Drug File</w:t>
      </w:r>
      <w:r w:rsidRPr="00EE678B">
        <w:rPr>
          <w:color w:val="000000"/>
          <w:szCs w:val="24"/>
        </w:rPr>
        <w:t>,</w:t>
      </w:r>
      <w:r w:rsidRPr="00EE678B">
        <w:rPr>
          <w:color w:val="000000"/>
        </w:rPr>
        <w:t xml:space="preserve"> the system prompts the technician that a mismatch has occurred and the prescription needs to be validated by a pharmacist. The system notes that the NDC had not been validated and allows the pharmacy tech to move to the next prescription. In the event of a change of NDC prompted a rejection, the system immediately sends the item to the Reject Worklist.</w:t>
      </w:r>
    </w:p>
    <w:p w:rsidR="00AE454C" w:rsidRPr="00EE678B" w:rsidRDefault="00AE454C" w:rsidP="00AE454C">
      <w:pPr>
        <w:rPr>
          <w:color w:val="000000"/>
        </w:rPr>
      </w:pPr>
    </w:p>
    <w:p w:rsidR="00AE454C" w:rsidRPr="00EE678B" w:rsidRDefault="00AE454C" w:rsidP="00AE454C">
      <w:pPr>
        <w:rPr>
          <w:color w:val="000000"/>
        </w:rPr>
      </w:pPr>
      <w:r w:rsidRPr="00EE678B">
        <w:rPr>
          <w:color w:val="000000"/>
        </w:rPr>
        <w:t>The releasing pharmacist will receive a notation that NDC has been validated by technician when processing. If the NDC change has prompted a claim reversal and produced a RTS/DUR rejection</w:t>
      </w:r>
      <w:r w:rsidRPr="00EE678B">
        <w:t xml:space="preserve"> or a Reject Resolution Required rejection, which gives screens for reject processing</w:t>
      </w:r>
      <w:r w:rsidRPr="00EE678B">
        <w:rPr>
          <w:color w:val="000000"/>
        </w:rPr>
        <w:t>, the pharmacist will be presented with a Reject Processing screen at release.</w:t>
      </w:r>
    </w:p>
    <w:p w:rsidR="00AE454C" w:rsidRPr="00EE678B" w:rsidRDefault="00AE454C" w:rsidP="00AE454C">
      <w:pPr>
        <w:rPr>
          <w:color w:val="000000"/>
        </w:rPr>
      </w:pPr>
    </w:p>
    <w:p w:rsidR="00AE454C" w:rsidRPr="00EE678B" w:rsidRDefault="00AE454C" w:rsidP="00CC4B19">
      <w:pPr>
        <w:pStyle w:val="ExampleHeading"/>
      </w:pPr>
      <w:r w:rsidRPr="00EE678B">
        <w:t>Example: Matched NDC:</w:t>
      </w:r>
    </w:p>
    <w:p w:rsidR="00AE454C" w:rsidRPr="00EE678B" w:rsidRDefault="00AE454C" w:rsidP="00286389">
      <w:pPr>
        <w:pStyle w:val="ScreenCapture"/>
      </w:pPr>
      <w:r w:rsidRPr="00EE678B">
        <w:t>Select ePharmacy Menu Option: NV</w:t>
      </w:r>
      <w:r w:rsidR="00D8267F" w:rsidRPr="00EE678B">
        <w:t xml:space="preserve"> </w:t>
      </w:r>
      <w:r w:rsidRPr="00EE678B">
        <w:t xml:space="preserve"> NDC Validation</w:t>
      </w:r>
    </w:p>
    <w:p w:rsidR="00AE454C" w:rsidRPr="00EE678B" w:rsidRDefault="00AE454C" w:rsidP="00286389">
      <w:pPr>
        <w:pStyle w:val="ScreenCapture"/>
      </w:pPr>
    </w:p>
    <w:p w:rsidR="00AE454C" w:rsidRPr="00EE678B" w:rsidRDefault="00AE454C" w:rsidP="00286389">
      <w:pPr>
        <w:pStyle w:val="ScreenCapture"/>
      </w:pPr>
      <w:r w:rsidRPr="00EE678B">
        <w:t>Prescription: 101310</w:t>
      </w:r>
      <w:r w:rsidR="00D8267F" w:rsidRPr="00EE678B">
        <w:t xml:space="preserve">      </w:t>
      </w:r>
      <w:r w:rsidRPr="00EE678B">
        <w:t xml:space="preserve"> DIPYRIDAMOLE 25MG TAB</w:t>
      </w:r>
      <w:r w:rsidR="00D8267F" w:rsidRPr="00EE678B">
        <w:t xml:space="preserve"> </w:t>
      </w:r>
      <w:r w:rsidRPr="00EE678B">
        <w:t xml:space="preserve"> </w:t>
      </w:r>
    </w:p>
    <w:p w:rsidR="00AE454C" w:rsidRPr="00EE678B" w:rsidRDefault="00AE454C" w:rsidP="00286389">
      <w:pPr>
        <w:pStyle w:val="ScreenCapture"/>
      </w:pPr>
      <w:r w:rsidRPr="00EE678B">
        <w:t>Rx: 101310</w:t>
      </w:r>
      <w:r w:rsidR="00D8267F" w:rsidRPr="00EE678B">
        <w:t xml:space="preserve">         </w:t>
      </w:r>
      <w:r w:rsidRPr="00EE678B">
        <w:t xml:space="preserve"> Fill: 0</w:t>
      </w:r>
      <w:r w:rsidR="00D8267F" w:rsidRPr="00EE678B">
        <w:t xml:space="preserve">            </w:t>
      </w:r>
      <w:r w:rsidRPr="00EE678B">
        <w:t xml:space="preserve"> Patient: OPPATIENT,ONE</w:t>
      </w:r>
      <w:r w:rsidR="00D8267F" w:rsidRPr="00EE678B">
        <w:t xml:space="preserve">               </w:t>
      </w:r>
      <w:r w:rsidRPr="00EE678B">
        <w:t xml:space="preserve"> </w:t>
      </w:r>
    </w:p>
    <w:p w:rsidR="00AE454C" w:rsidRPr="00EE678B" w:rsidRDefault="00AE454C" w:rsidP="00286389">
      <w:pPr>
        <w:pStyle w:val="ScreenCapture"/>
      </w:pPr>
      <w:r w:rsidRPr="00EE678B">
        <w:t>Drug: DIPYRIDAMOLE 25MG TAB</w:t>
      </w:r>
      <w:r w:rsidR="00D8267F" w:rsidRPr="00EE678B">
        <w:t xml:space="preserve">            </w:t>
      </w:r>
      <w:r w:rsidRPr="00EE678B">
        <w:t xml:space="preserve"> NDC: 00597-0017-10</w:t>
      </w:r>
      <w:r w:rsidR="00D8267F" w:rsidRPr="00EE678B">
        <w:t xml:space="preserve">                   </w:t>
      </w:r>
      <w:r w:rsidRPr="00EE678B">
        <w:t xml:space="preserve"> </w:t>
      </w:r>
    </w:p>
    <w:p w:rsidR="00AE454C" w:rsidRPr="00EE678B" w:rsidRDefault="00AE454C" w:rsidP="00286389">
      <w:pPr>
        <w:pStyle w:val="ScreenCapture"/>
      </w:pPr>
      <w:r w:rsidRPr="00EE678B">
        <w:t>Prescription label NDC: 00597-0017-10</w:t>
      </w:r>
    </w:p>
    <w:p w:rsidR="00AE454C" w:rsidRPr="00EE678B" w:rsidRDefault="00AE454C" w:rsidP="00286389">
      <w:pPr>
        <w:pStyle w:val="ScreenCapture"/>
      </w:pPr>
      <w:r w:rsidRPr="00EE678B">
        <w:t>Stock NDC: 00597001710</w:t>
      </w:r>
    </w:p>
    <w:p w:rsidR="00AE454C" w:rsidRPr="00EE678B" w:rsidRDefault="00AE454C" w:rsidP="00286389">
      <w:pPr>
        <w:pStyle w:val="ScreenCapture"/>
      </w:pPr>
    </w:p>
    <w:p w:rsidR="00AE454C" w:rsidRPr="00EE678B" w:rsidRDefault="00AE454C" w:rsidP="00286389">
      <w:pPr>
        <w:pStyle w:val="ScreenCapture"/>
      </w:pPr>
      <w:r w:rsidRPr="00EE678B">
        <w:t>NDC match confirmed</w:t>
      </w:r>
    </w:p>
    <w:p w:rsidR="00AE454C" w:rsidRPr="00EE678B" w:rsidRDefault="00AE454C" w:rsidP="00286389">
      <w:pPr>
        <w:pStyle w:val="ScreenCapture"/>
      </w:pPr>
    </w:p>
    <w:p w:rsidR="00AE454C" w:rsidRPr="00EE678B" w:rsidRDefault="00AE454C" w:rsidP="00286389">
      <w:pPr>
        <w:pStyle w:val="ScreenCapture"/>
      </w:pPr>
      <w:r w:rsidRPr="00EE678B">
        <w:t>Prescription:</w:t>
      </w:r>
    </w:p>
    <w:p w:rsidR="00AE454C" w:rsidRPr="00EE678B" w:rsidRDefault="00AE454C" w:rsidP="00AE454C">
      <w:pPr>
        <w:rPr>
          <w:b/>
          <w:szCs w:val="16"/>
        </w:rPr>
      </w:pPr>
    </w:p>
    <w:p w:rsidR="00AE454C" w:rsidRPr="00EE678B" w:rsidRDefault="00AE454C" w:rsidP="00CC4B19">
      <w:pPr>
        <w:pStyle w:val="ExampleHeading"/>
      </w:pPr>
      <w:r w:rsidRPr="00EE678B">
        <w:t>Example: Non-matched NDC:</w:t>
      </w:r>
    </w:p>
    <w:p w:rsidR="00AE454C" w:rsidRPr="00EE678B" w:rsidRDefault="00AE454C" w:rsidP="00286389">
      <w:pPr>
        <w:pStyle w:val="ScreenCapture"/>
      </w:pPr>
      <w:r w:rsidRPr="00EE678B">
        <w:t>Prescription:</w:t>
      </w:r>
      <w:r w:rsidR="00D8267F" w:rsidRPr="00EE678B">
        <w:t xml:space="preserve">   </w:t>
      </w:r>
      <w:r w:rsidRPr="00EE678B">
        <w:t xml:space="preserve"> 101341</w:t>
      </w:r>
      <w:r w:rsidR="00D8267F" w:rsidRPr="00EE678B">
        <w:t xml:space="preserve">    </w:t>
      </w:r>
      <w:r w:rsidRPr="00EE678B">
        <w:t xml:space="preserve"> BIPERIDEN 2MG TAB</w:t>
      </w:r>
      <w:r w:rsidR="00D8267F" w:rsidRPr="00EE678B">
        <w:t xml:space="preserve"> </w:t>
      </w:r>
      <w:r w:rsidRPr="00EE678B">
        <w:t xml:space="preserve"> </w:t>
      </w:r>
    </w:p>
    <w:p w:rsidR="00AE454C" w:rsidRPr="00EE678B" w:rsidRDefault="00AE454C" w:rsidP="00286389">
      <w:pPr>
        <w:pStyle w:val="ScreenCapture"/>
      </w:pPr>
      <w:r w:rsidRPr="00EE678B">
        <w:t>Rx: 101341</w:t>
      </w:r>
      <w:r w:rsidR="00D8267F" w:rsidRPr="00EE678B">
        <w:t xml:space="preserve">         </w:t>
      </w:r>
      <w:r w:rsidRPr="00EE678B">
        <w:t xml:space="preserve"> Fill: 0</w:t>
      </w:r>
      <w:r w:rsidR="00D8267F" w:rsidRPr="00EE678B">
        <w:t xml:space="preserve">            </w:t>
      </w:r>
      <w:r w:rsidRPr="00EE678B">
        <w:t xml:space="preserve"> Patient: OPPATIENT,ONE</w:t>
      </w:r>
      <w:r w:rsidR="00D8267F" w:rsidRPr="00EE678B">
        <w:t xml:space="preserve">               </w:t>
      </w:r>
      <w:r w:rsidRPr="00EE678B">
        <w:t xml:space="preserve"> </w:t>
      </w:r>
    </w:p>
    <w:p w:rsidR="00AE454C" w:rsidRPr="00EE678B" w:rsidRDefault="00AE454C" w:rsidP="00286389">
      <w:pPr>
        <w:pStyle w:val="ScreenCapture"/>
      </w:pPr>
      <w:r w:rsidRPr="00EE678B">
        <w:t>Drug: BIPERIDEN 2MG TAB</w:t>
      </w:r>
      <w:r w:rsidR="00D8267F" w:rsidRPr="00EE678B">
        <w:t xml:space="preserve">                </w:t>
      </w:r>
      <w:r w:rsidRPr="00EE678B">
        <w:t xml:space="preserve"> NDC: 00044-0120-05</w:t>
      </w:r>
      <w:r w:rsidR="00D8267F" w:rsidRPr="00EE678B">
        <w:t xml:space="preserve">                   </w:t>
      </w:r>
      <w:r w:rsidRPr="00EE678B">
        <w:t xml:space="preserve"> </w:t>
      </w:r>
    </w:p>
    <w:p w:rsidR="00AE454C" w:rsidRPr="00EE678B" w:rsidRDefault="00AE454C" w:rsidP="00286389">
      <w:pPr>
        <w:pStyle w:val="ScreenCapture"/>
      </w:pPr>
      <w:r w:rsidRPr="00EE678B">
        <w:t>Prescription label NDC: 00044-0120-05</w:t>
      </w:r>
    </w:p>
    <w:p w:rsidR="00AE454C" w:rsidRPr="00EE678B" w:rsidRDefault="00AE454C" w:rsidP="00286389">
      <w:pPr>
        <w:pStyle w:val="ScreenCapture"/>
      </w:pPr>
      <w:r w:rsidRPr="00EE678B">
        <w:t>Stock NDC: 00044012006</w:t>
      </w:r>
    </w:p>
    <w:p w:rsidR="00AE454C" w:rsidRPr="00EE678B" w:rsidRDefault="00AE454C" w:rsidP="00286389">
      <w:pPr>
        <w:pStyle w:val="ScreenCapture"/>
      </w:pPr>
      <w:r w:rsidRPr="00EE678B">
        <w:t>Due to a change in NDC, a claims reversal and resubmission will be performed.</w:t>
      </w:r>
    </w:p>
    <w:p w:rsidR="00AE454C" w:rsidRPr="00EE678B" w:rsidRDefault="00AE454C" w:rsidP="00286389">
      <w:pPr>
        <w:pStyle w:val="ScreenCapture"/>
      </w:pPr>
    </w:p>
    <w:p w:rsidR="00AE454C" w:rsidRPr="00EE678B" w:rsidRDefault="007E3598" w:rsidP="00286389">
      <w:pPr>
        <w:pStyle w:val="ScreenCapture"/>
      </w:pPr>
      <w:bookmarkStart w:id="5181" w:name="pa295"/>
      <w:r>
        <w:t xml:space="preserve">Veteran </w:t>
      </w:r>
      <w:bookmarkEnd w:id="5181"/>
      <w:r w:rsidR="00AE454C" w:rsidRPr="00EE678B">
        <w:t>Prescription 101341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 xml:space="preserve">Claim Status: </w:t>
      </w:r>
    </w:p>
    <w:p w:rsidR="00AE454C" w:rsidRPr="00EE678B" w:rsidRDefault="00AE454C" w:rsidP="00286389">
      <w:pPr>
        <w:pStyle w:val="ScreenCapture"/>
      </w:pPr>
      <w:r w:rsidRPr="00EE678B">
        <w:t>IN PROGRESS-Building the claim</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E PAYABLE</w:t>
      </w:r>
    </w:p>
    <w:p w:rsidR="00AE454C" w:rsidRPr="00EE678B" w:rsidRDefault="00AE454C" w:rsidP="00286389">
      <w:pPr>
        <w:pStyle w:val="ScreenCapture"/>
      </w:pPr>
    </w:p>
    <w:p w:rsidR="00AE454C" w:rsidRPr="00EE678B" w:rsidRDefault="00AE454C" w:rsidP="00286389">
      <w:pPr>
        <w:pStyle w:val="ScreenCapture"/>
      </w:pPr>
      <w:r w:rsidRPr="00EE678B">
        <w:t>Prescription:</w:t>
      </w:r>
    </w:p>
    <w:p w:rsidR="00AE454C" w:rsidRPr="00EE678B" w:rsidRDefault="00AE454C" w:rsidP="00603ED8">
      <w:pPr>
        <w:rPr>
          <w:color w:val="000000"/>
        </w:rPr>
      </w:pPr>
    </w:p>
    <w:p w:rsidR="00AE454C" w:rsidRPr="00EE678B" w:rsidRDefault="00AE454C" w:rsidP="007A1309">
      <w:pPr>
        <w:pStyle w:val="Heading3"/>
      </w:pPr>
      <w:bookmarkStart w:id="5182" w:name="_Toc280701316"/>
      <w:bookmarkStart w:id="5183" w:name="_Toc299044487"/>
      <w:bookmarkStart w:id="5184" w:name="_Toc280853656"/>
      <w:bookmarkStart w:id="5185" w:name="_Toc303286223"/>
      <w:bookmarkStart w:id="5186" w:name="_Toc339962108"/>
      <w:bookmarkStart w:id="5187" w:name="_Toc339962622"/>
      <w:bookmarkStart w:id="5188" w:name="_Toc340138767"/>
      <w:bookmarkStart w:id="5189" w:name="_Toc340139038"/>
      <w:bookmarkStart w:id="5190" w:name="_Toc340139317"/>
      <w:bookmarkStart w:id="5191" w:name="_Toc340143931"/>
      <w:bookmarkStart w:id="5192" w:name="_Toc340144188"/>
      <w:bookmarkStart w:id="5193" w:name="_Toc4140503"/>
      <w:r w:rsidRPr="00EE678B">
        <w:t>ePharmacy Medication Profile Division Preferences</w:t>
      </w:r>
      <w:bookmarkEnd w:id="5182"/>
      <w:bookmarkEnd w:id="5183"/>
      <w:bookmarkEnd w:id="5184"/>
      <w:bookmarkEnd w:id="5185"/>
      <w:bookmarkEnd w:id="5186"/>
      <w:bookmarkEnd w:id="5187"/>
      <w:bookmarkEnd w:id="5188"/>
      <w:bookmarkEnd w:id="5189"/>
      <w:bookmarkEnd w:id="5190"/>
      <w:bookmarkEnd w:id="5191"/>
      <w:bookmarkEnd w:id="5192"/>
      <w:bookmarkEnd w:id="5193"/>
      <w:r w:rsidRPr="00EE678B">
        <w:fldChar w:fldCharType="begin"/>
      </w:r>
      <w:r w:rsidRPr="00EE678B">
        <w:instrText>XE "ePharmacy Medication Profile Division Preferences"</w:instrText>
      </w:r>
      <w:r w:rsidRPr="00EE678B">
        <w:fldChar w:fldCharType="end"/>
      </w:r>
      <w:r w:rsidRPr="00EE678B">
        <w:t xml:space="preserve"> </w:t>
      </w:r>
    </w:p>
    <w:p w:rsidR="00AE454C" w:rsidRPr="00EE678B" w:rsidRDefault="00AE454C" w:rsidP="007D02E1">
      <w:pPr>
        <w:pStyle w:val="Manual-optionname"/>
      </w:pPr>
      <w:r w:rsidRPr="00EE678B">
        <w:t>[PSO PMP SITE PREFERENCES]</w:t>
      </w:r>
    </w:p>
    <w:p w:rsidR="00AE454C" w:rsidRPr="00EE678B" w:rsidRDefault="00AE454C" w:rsidP="007D02E1">
      <w:pPr>
        <w:keepNext/>
        <w:rPr>
          <w:color w:val="000000"/>
          <w:szCs w:val="24"/>
        </w:rPr>
      </w:pPr>
    </w:p>
    <w:p w:rsidR="00AE454C" w:rsidRPr="00EE678B" w:rsidRDefault="00AE454C" w:rsidP="00AE454C">
      <w:pPr>
        <w:rPr>
          <w:color w:val="000000"/>
          <w:szCs w:val="20"/>
        </w:rPr>
      </w:pPr>
      <w:r w:rsidRPr="00EE678B">
        <w:rPr>
          <w:color w:val="000000"/>
          <w:szCs w:val="20"/>
        </w:rPr>
        <w:t xml:space="preserve">This option allows the user to specify certain settings that will control how the </w:t>
      </w:r>
      <w:r w:rsidRPr="00EE678B">
        <w:rPr>
          <w:i/>
          <w:color w:val="000000"/>
          <w:szCs w:val="20"/>
        </w:rPr>
        <w:t>ePharmacy Medication Profile</w:t>
      </w:r>
      <w:r w:rsidRPr="00EE678B">
        <w:rPr>
          <w:color w:val="000000"/>
          <w:szCs w:val="20"/>
        </w:rPr>
        <w:t xml:space="preserve"> option works for that user. Below is the list of settings that can be specified through this option:</w:t>
      </w:r>
    </w:p>
    <w:p w:rsidR="00AE454C" w:rsidRPr="00EE678B" w:rsidRDefault="00AE454C">
      <w:pPr>
        <w:numPr>
          <w:ilvl w:val="0"/>
          <w:numId w:val="58"/>
        </w:numPr>
        <w:spacing w:before="120"/>
        <w:rPr>
          <w:color w:val="000000"/>
          <w:szCs w:val="20"/>
        </w:rPr>
        <w:pPrChange w:id="5194" w:author="Fred Perez" w:date="2019-03-22T09:44:00Z">
          <w:pPr>
            <w:numPr>
              <w:numId w:val="61"/>
            </w:numPr>
            <w:tabs>
              <w:tab w:val="num" w:pos="720"/>
            </w:tabs>
            <w:spacing w:before="120"/>
            <w:ind w:left="720" w:hanging="360"/>
          </w:pPr>
        </w:pPrChange>
      </w:pPr>
      <w:r w:rsidRPr="00EE678B">
        <w:rPr>
          <w:b/>
          <w:color w:val="000000"/>
          <w:szCs w:val="20"/>
        </w:rPr>
        <w:t>EXP/CANCEL CUTOFF:</w:t>
      </w:r>
      <w:r w:rsidRPr="00EE678B">
        <w:rPr>
          <w:color w:val="000000"/>
          <w:szCs w:val="20"/>
        </w:rPr>
        <w:t xml:space="preserve"> Indicates the maximum number of days for an expired and/or discontinued prescription to be cut from the profile.</w:t>
      </w:r>
    </w:p>
    <w:p w:rsidR="00AE454C" w:rsidRPr="00EE678B" w:rsidRDefault="00AE454C">
      <w:pPr>
        <w:numPr>
          <w:ilvl w:val="0"/>
          <w:numId w:val="58"/>
        </w:numPr>
        <w:spacing w:before="120"/>
        <w:rPr>
          <w:color w:val="000000"/>
          <w:szCs w:val="20"/>
        </w:rPr>
        <w:pPrChange w:id="5195" w:author="Fred Perez" w:date="2019-03-22T09:44:00Z">
          <w:pPr>
            <w:numPr>
              <w:numId w:val="61"/>
            </w:numPr>
            <w:tabs>
              <w:tab w:val="num" w:pos="720"/>
            </w:tabs>
            <w:spacing w:before="120"/>
            <w:ind w:left="720" w:hanging="360"/>
          </w:pPr>
        </w:pPrChange>
      </w:pPr>
      <w:r w:rsidRPr="00EE678B">
        <w:rPr>
          <w:b/>
          <w:color w:val="000000"/>
          <w:szCs w:val="20"/>
        </w:rPr>
        <w:t xml:space="preserve">SORT BY: </w:t>
      </w:r>
      <w:r w:rsidRPr="00EE678B">
        <w:rPr>
          <w:color w:val="000000"/>
          <w:szCs w:val="20"/>
        </w:rPr>
        <w:t>Indicates the default sorting column. The options are: Rx#, Drug Name, Issue Date or Last Fill Date.</w:t>
      </w:r>
    </w:p>
    <w:p w:rsidR="00AE454C" w:rsidRPr="00EE678B" w:rsidRDefault="00AE454C">
      <w:pPr>
        <w:numPr>
          <w:ilvl w:val="0"/>
          <w:numId w:val="58"/>
        </w:numPr>
        <w:spacing w:before="120"/>
        <w:rPr>
          <w:color w:val="000000"/>
          <w:szCs w:val="20"/>
        </w:rPr>
        <w:pPrChange w:id="5196" w:author="Fred Perez" w:date="2019-03-22T09:44:00Z">
          <w:pPr>
            <w:numPr>
              <w:numId w:val="61"/>
            </w:numPr>
            <w:tabs>
              <w:tab w:val="num" w:pos="720"/>
            </w:tabs>
            <w:spacing w:before="120"/>
            <w:ind w:left="720" w:hanging="360"/>
          </w:pPr>
        </w:pPrChange>
      </w:pPr>
      <w:r w:rsidRPr="00EE678B">
        <w:rPr>
          <w:b/>
          <w:color w:val="000000"/>
          <w:szCs w:val="20"/>
        </w:rPr>
        <w:t>SORT ORDER:</w:t>
      </w:r>
      <w:r w:rsidRPr="00EE678B">
        <w:rPr>
          <w:color w:val="000000"/>
          <w:szCs w:val="20"/>
        </w:rPr>
        <w:t xml:space="preserve"> Indicates the order in which the column above will be sorted: Ascending or Descending.</w:t>
      </w:r>
    </w:p>
    <w:p w:rsidR="00AE454C" w:rsidRPr="00EE678B" w:rsidRDefault="00AE454C">
      <w:pPr>
        <w:numPr>
          <w:ilvl w:val="0"/>
          <w:numId w:val="58"/>
        </w:numPr>
        <w:spacing w:before="120"/>
        <w:rPr>
          <w:color w:val="000000"/>
          <w:szCs w:val="20"/>
        </w:rPr>
        <w:pPrChange w:id="5197" w:author="Fred Perez" w:date="2019-03-22T09:44:00Z">
          <w:pPr>
            <w:numPr>
              <w:numId w:val="61"/>
            </w:numPr>
            <w:tabs>
              <w:tab w:val="num" w:pos="720"/>
            </w:tabs>
            <w:spacing w:before="120"/>
            <w:ind w:left="720" w:hanging="360"/>
          </w:pPr>
        </w:pPrChange>
      </w:pPr>
      <w:r w:rsidRPr="00EE678B">
        <w:rPr>
          <w:b/>
          <w:color w:val="000000"/>
          <w:szCs w:val="20"/>
        </w:rPr>
        <w:t>DISPLAY SIG:</w:t>
      </w:r>
      <w:r w:rsidRPr="00EE678B">
        <w:rPr>
          <w:color w:val="000000"/>
          <w:szCs w:val="20"/>
        </w:rPr>
        <w:t xml:space="preserve"> Indicates whether the SIG should be displayed under each prescription or if it should be hidden.</w:t>
      </w:r>
    </w:p>
    <w:p w:rsidR="00AE454C" w:rsidRPr="00EE678B" w:rsidRDefault="00AE454C">
      <w:pPr>
        <w:numPr>
          <w:ilvl w:val="0"/>
          <w:numId w:val="58"/>
        </w:numPr>
        <w:spacing w:before="120"/>
        <w:rPr>
          <w:color w:val="000000"/>
          <w:szCs w:val="20"/>
        </w:rPr>
        <w:pPrChange w:id="5198" w:author="Fred Perez" w:date="2019-03-22T09:44:00Z">
          <w:pPr>
            <w:numPr>
              <w:numId w:val="61"/>
            </w:numPr>
            <w:tabs>
              <w:tab w:val="num" w:pos="720"/>
            </w:tabs>
            <w:spacing w:before="120"/>
            <w:ind w:left="720" w:hanging="360"/>
          </w:pPr>
        </w:pPrChange>
      </w:pPr>
      <w:r w:rsidRPr="00EE678B">
        <w:rPr>
          <w:b/>
          <w:color w:val="000000"/>
          <w:szCs w:val="20"/>
        </w:rPr>
        <w:t xml:space="preserve">GROUP BY STATUS: </w:t>
      </w:r>
      <w:r w:rsidRPr="00EE678B">
        <w:rPr>
          <w:color w:val="000000"/>
          <w:szCs w:val="20"/>
        </w:rPr>
        <w:t>Indicates whether the list should be grouped by status (Active, Discontinued, Hold, etc…) or not.</w:t>
      </w:r>
    </w:p>
    <w:p w:rsidR="00AE454C" w:rsidRPr="00EE678B" w:rsidRDefault="00AE454C">
      <w:pPr>
        <w:numPr>
          <w:ilvl w:val="0"/>
          <w:numId w:val="58"/>
        </w:numPr>
        <w:spacing w:before="120"/>
        <w:rPr>
          <w:color w:val="000000"/>
          <w:szCs w:val="20"/>
        </w:rPr>
        <w:pPrChange w:id="5199" w:author="Fred Perez" w:date="2019-03-22T09:44:00Z">
          <w:pPr>
            <w:numPr>
              <w:numId w:val="61"/>
            </w:numPr>
            <w:tabs>
              <w:tab w:val="num" w:pos="720"/>
            </w:tabs>
            <w:spacing w:before="120"/>
            <w:ind w:left="720" w:hanging="360"/>
          </w:pPr>
        </w:pPrChange>
      </w:pPr>
      <w:r w:rsidRPr="00EE678B">
        <w:rPr>
          <w:b/>
          <w:color w:val="000000"/>
          <w:szCs w:val="20"/>
        </w:rPr>
        <w:t>DISPLAY ORDER COUNT:</w:t>
      </w:r>
      <w:r w:rsidRPr="00EE678B">
        <w:rPr>
          <w:color w:val="000000"/>
          <w:szCs w:val="20"/>
        </w:rPr>
        <w:t xml:space="preserve"> Indicates whether the number of orders under each group should be displayed beside the group name. Example ______ACTIVE (3 orders)_____</w:t>
      </w:r>
    </w:p>
    <w:p w:rsidR="00AE454C" w:rsidRPr="00EE678B" w:rsidRDefault="00AE454C" w:rsidP="00AE454C">
      <w:pPr>
        <w:ind w:right="-540"/>
        <w:rPr>
          <w:color w:val="000000"/>
          <w:szCs w:val="24"/>
        </w:rPr>
      </w:pPr>
    </w:p>
    <w:p w:rsidR="00AE454C" w:rsidRPr="00EE678B" w:rsidRDefault="00AE454C" w:rsidP="00286389">
      <w:pPr>
        <w:pStyle w:val="ScreenCapture"/>
      </w:pPr>
      <w:r w:rsidRPr="00EE678B">
        <w:t xml:space="preserve">Select ePharmacy Menu Option: </w:t>
      </w:r>
      <w:r w:rsidRPr="00EE678B">
        <w:rPr>
          <w:b/>
        </w:rPr>
        <w:t xml:space="preserve">PF </w:t>
      </w:r>
      <w:r w:rsidRPr="00EE678B">
        <w:t xml:space="preserve"> ePharmacy Medication Profile Division Preferences</w:t>
      </w:r>
    </w:p>
    <w:p w:rsidR="00AE454C" w:rsidRPr="00EE678B" w:rsidRDefault="00AE454C" w:rsidP="00286389">
      <w:pPr>
        <w:pStyle w:val="ScreenCapture"/>
      </w:pPr>
    </w:p>
    <w:p w:rsidR="00AE454C" w:rsidRPr="00EE678B" w:rsidRDefault="00AE454C" w:rsidP="00286389">
      <w:pPr>
        <w:pStyle w:val="ScreenCapture"/>
      </w:pPr>
      <w:r w:rsidRPr="00EE678B">
        <w:t xml:space="preserve">     ALBANY ISC's current default view:</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EXP/CANCEL CUTOFF  : 200 DAYS</w:t>
      </w:r>
    </w:p>
    <w:p w:rsidR="00AE454C" w:rsidRPr="00EE678B" w:rsidRDefault="00AE454C" w:rsidP="00286389">
      <w:pPr>
        <w:pStyle w:val="ScreenCapture"/>
      </w:pPr>
      <w:r w:rsidRPr="00EE678B">
        <w:t xml:space="preserve">     SORT BY            : Rx#</w:t>
      </w:r>
    </w:p>
    <w:p w:rsidR="00AE454C" w:rsidRPr="00EE678B" w:rsidRDefault="00AE454C" w:rsidP="00286389">
      <w:pPr>
        <w:pStyle w:val="ScreenCapture"/>
      </w:pPr>
      <w:r w:rsidRPr="00EE678B">
        <w:t xml:space="preserve">     SORT ORDER         : ASCENDING</w:t>
      </w:r>
    </w:p>
    <w:p w:rsidR="00AE454C" w:rsidRPr="00EE678B" w:rsidRDefault="00AE454C" w:rsidP="00286389">
      <w:pPr>
        <w:pStyle w:val="ScreenCapture"/>
      </w:pPr>
      <w:r w:rsidRPr="00EE678B">
        <w:t xml:space="preserve">     DISPLAY SIG        : ON</w:t>
      </w:r>
    </w:p>
    <w:p w:rsidR="00AE454C" w:rsidRPr="00EE678B" w:rsidRDefault="00AE454C" w:rsidP="00286389">
      <w:pPr>
        <w:pStyle w:val="ScreenCapture"/>
      </w:pPr>
      <w:r w:rsidRPr="00EE678B">
        <w:t xml:space="preserve">     GROUP BY STATUS    : OFF</w:t>
      </w:r>
    </w:p>
    <w:p w:rsidR="00AE454C" w:rsidRPr="00EE678B" w:rsidRDefault="00AE454C" w:rsidP="00286389">
      <w:pPr>
        <w:pStyle w:val="ScreenCapture"/>
      </w:pPr>
      <w:r w:rsidRPr="00EE678B">
        <w:t xml:space="preserve">     DISPLAY ORDER COUNT: OFF</w:t>
      </w:r>
    </w:p>
    <w:p w:rsidR="00AE454C" w:rsidRPr="00EE678B" w:rsidRDefault="00AE454C" w:rsidP="00286389">
      <w:pPr>
        <w:pStyle w:val="ScreenCapture"/>
      </w:pPr>
    </w:p>
    <w:p w:rsidR="00AE454C" w:rsidRPr="00EE678B" w:rsidRDefault="00AE454C" w:rsidP="00286389">
      <w:pPr>
        <w:pStyle w:val="ScreenCapture"/>
      </w:pPr>
      <w:r w:rsidRPr="00EE678B">
        <w:t xml:space="preserve">     Delete this default view? NO// </w:t>
      </w:r>
      <w:r w:rsidRPr="00EE678B">
        <w:rPr>
          <w:b/>
        </w:rPr>
        <w:t>&lt;Enter&gt;</w:t>
      </w:r>
    </w:p>
    <w:p w:rsidR="00AE454C" w:rsidRPr="00EE678B" w:rsidRDefault="00AE454C" w:rsidP="00286389">
      <w:pPr>
        <w:pStyle w:val="ScreenCapture"/>
      </w:pPr>
    </w:p>
    <w:p w:rsidR="00AE454C" w:rsidRPr="00EE678B" w:rsidRDefault="00AE454C" w:rsidP="00286389">
      <w:pPr>
        <w:pStyle w:val="ScreenCapture"/>
      </w:pPr>
      <w:r w:rsidRPr="00EE678B">
        <w:t xml:space="preserve">EXP/CANCEL CUTOFF: 200// </w:t>
      </w:r>
      <w:r w:rsidRPr="00EE678B">
        <w:rPr>
          <w:b/>
        </w:rPr>
        <w:t>&lt;Enter&gt;</w:t>
      </w:r>
      <w:r w:rsidRPr="00EE678B">
        <w:t xml:space="preserve"> DAYS</w:t>
      </w:r>
    </w:p>
    <w:p w:rsidR="00AE454C" w:rsidRPr="00EE678B" w:rsidRDefault="00AE454C" w:rsidP="00286389">
      <w:pPr>
        <w:pStyle w:val="ScreenCapture"/>
      </w:pPr>
      <w:r w:rsidRPr="00EE678B">
        <w:t xml:space="preserve">SORT BY: RX//  </w:t>
      </w:r>
      <w:r w:rsidRPr="00EE678B">
        <w:rPr>
          <w:b/>
        </w:rPr>
        <w:t>&lt;Enter&gt;</w:t>
      </w:r>
      <w:r w:rsidRPr="00EE678B">
        <w:t xml:space="preserve"> Rx#</w:t>
      </w:r>
    </w:p>
    <w:p w:rsidR="00AE454C" w:rsidRPr="00EE678B" w:rsidRDefault="00AE454C" w:rsidP="00286389">
      <w:pPr>
        <w:pStyle w:val="ScreenCapture"/>
        <w:rPr>
          <w:b/>
        </w:rPr>
      </w:pPr>
      <w:r w:rsidRPr="00EE678B">
        <w:t xml:space="preserve">SORT ORDER: ASCENDING// </w:t>
      </w:r>
      <w:r w:rsidRPr="00EE678B">
        <w:rPr>
          <w:b/>
        </w:rPr>
        <w:t>^EXP</w:t>
      </w:r>
    </w:p>
    <w:p w:rsidR="00AE454C" w:rsidRPr="00EE678B" w:rsidRDefault="00AE454C" w:rsidP="00286389">
      <w:pPr>
        <w:pStyle w:val="ScreenCapture"/>
      </w:pPr>
      <w:r w:rsidRPr="00EE678B">
        <w:t xml:space="preserve">EXP/CANCEL CUTOFF: 200// </w:t>
      </w:r>
      <w:r w:rsidRPr="00EE678B">
        <w:rPr>
          <w:b/>
        </w:rPr>
        <w:t>120</w:t>
      </w:r>
      <w:r w:rsidRPr="00EE678B">
        <w:t xml:space="preserve"> DAYS</w:t>
      </w:r>
    </w:p>
    <w:p w:rsidR="00AE454C" w:rsidRPr="00EE678B" w:rsidRDefault="00AE454C" w:rsidP="00286389">
      <w:pPr>
        <w:pStyle w:val="ScreenCapture"/>
      </w:pPr>
      <w:r w:rsidRPr="00EE678B">
        <w:t xml:space="preserve">SORT BY: RX//  </w:t>
      </w:r>
      <w:r w:rsidRPr="00EE678B">
        <w:rPr>
          <w:b/>
        </w:rPr>
        <w:t>&lt;Enter&gt;</w:t>
      </w:r>
      <w:r w:rsidRPr="00EE678B">
        <w:t xml:space="preserve"> Rx#</w:t>
      </w:r>
    </w:p>
    <w:p w:rsidR="00AE454C" w:rsidRPr="00EE678B" w:rsidRDefault="00AE454C" w:rsidP="00286389">
      <w:pPr>
        <w:pStyle w:val="ScreenCapture"/>
      </w:pPr>
      <w:r w:rsidRPr="00EE678B">
        <w:t xml:space="preserve">SORT ORDER: ASCENDING// </w:t>
      </w:r>
      <w:r w:rsidRPr="00EE678B">
        <w:rPr>
          <w:b/>
        </w:rPr>
        <w:t>&lt;Enter&gt;</w:t>
      </w:r>
    </w:p>
    <w:p w:rsidR="00AE454C" w:rsidRPr="00EE678B" w:rsidRDefault="00AE454C" w:rsidP="00286389">
      <w:pPr>
        <w:pStyle w:val="ScreenCapture"/>
      </w:pPr>
      <w:r w:rsidRPr="00EE678B">
        <w:t xml:space="preserve">DISPLAY SIG: ON// </w:t>
      </w:r>
      <w:r w:rsidRPr="00EE678B">
        <w:rPr>
          <w:b/>
        </w:rPr>
        <w:t>&lt;Enter&gt;</w:t>
      </w:r>
    </w:p>
    <w:p w:rsidR="00AE454C" w:rsidRPr="00EE678B" w:rsidRDefault="00AE454C" w:rsidP="00286389">
      <w:pPr>
        <w:pStyle w:val="ScreenCapture"/>
      </w:pPr>
      <w:r w:rsidRPr="00EE678B">
        <w:t xml:space="preserve">GROUP BY STATUS: OFF// </w:t>
      </w:r>
      <w:r w:rsidRPr="00EE678B">
        <w:rPr>
          <w:b/>
        </w:rPr>
        <w:t>&lt;Enter&gt;</w:t>
      </w:r>
    </w:p>
    <w:p w:rsidR="00AE454C" w:rsidRPr="00EE678B" w:rsidRDefault="00AE454C" w:rsidP="00286389">
      <w:pPr>
        <w:pStyle w:val="ScreenCapture"/>
      </w:pPr>
      <w:r w:rsidRPr="00EE678B">
        <w:t>DISPLAY ORDER COUNT: OFF//</w:t>
      </w:r>
      <w:r w:rsidRPr="00EE678B">
        <w:rPr>
          <w:b/>
        </w:rPr>
        <w:t>&lt;Enter&gt;</w:t>
      </w:r>
      <w:r w:rsidRPr="00EE678B">
        <w:t xml:space="preserve"> </w:t>
      </w:r>
    </w:p>
    <w:p w:rsidR="00AE454C" w:rsidRPr="00EE678B" w:rsidRDefault="00AE454C" w:rsidP="00286389">
      <w:pPr>
        <w:pStyle w:val="ScreenCapture"/>
      </w:pPr>
    </w:p>
    <w:p w:rsidR="00AE454C" w:rsidRPr="00EE678B" w:rsidRDefault="00AE454C" w:rsidP="00286389">
      <w:pPr>
        <w:pStyle w:val="ScreenCapture"/>
      </w:pPr>
      <w:r w:rsidRPr="00EE678B">
        <w:t>Saving...OK!</w:t>
      </w:r>
    </w:p>
    <w:p w:rsidR="00AE454C" w:rsidRPr="00EE678B" w:rsidRDefault="00AE454C" w:rsidP="00AE454C">
      <w:pPr>
        <w:overflowPunct w:val="0"/>
        <w:autoSpaceDE w:val="0"/>
        <w:autoSpaceDN w:val="0"/>
        <w:adjustRightInd w:val="0"/>
        <w:textAlignment w:val="baseline"/>
      </w:pPr>
    </w:p>
    <w:p w:rsidR="00AE454C" w:rsidRPr="00EE678B" w:rsidRDefault="00583040" w:rsidP="006C6A1C">
      <w:pPr>
        <w:overflowPunct w:val="0"/>
        <w:autoSpaceDE w:val="0"/>
        <w:autoSpaceDN w:val="0"/>
        <w:adjustRightInd w:val="0"/>
        <w:ind w:left="720" w:hanging="720"/>
        <w:textAlignment w:val="baseline"/>
        <w:rPr>
          <w:color w:val="000000"/>
          <w:szCs w:val="20"/>
        </w:rPr>
      </w:pPr>
      <w:r>
        <w:rPr>
          <w:noProof/>
        </w:rPr>
        <w:drawing>
          <wp:inline distT="0" distB="0" distL="0" distR="0">
            <wp:extent cx="464820" cy="373380"/>
            <wp:effectExtent l="0" t="0" r="0" b="0"/>
            <wp:docPr id="93"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E454C" w:rsidRPr="00EE678B">
        <w:rPr>
          <w:color w:val="000000"/>
          <w:szCs w:val="20"/>
        </w:rPr>
        <w:t>If there is a set of preferences already on file for the division the user is logged under, the option to delete such preferences is presented to the user as seen above.</w:t>
      </w:r>
    </w:p>
    <w:p w:rsidR="00AE454C" w:rsidRPr="00EE678B" w:rsidRDefault="00AE454C" w:rsidP="00603ED8">
      <w:pPr>
        <w:rPr>
          <w:color w:val="000000"/>
        </w:rPr>
      </w:pPr>
    </w:p>
    <w:p w:rsidR="00AE454C" w:rsidRPr="00EE678B" w:rsidRDefault="00AE454C" w:rsidP="007A1309">
      <w:pPr>
        <w:pStyle w:val="Heading3"/>
      </w:pPr>
      <w:bookmarkStart w:id="5200" w:name="ePharmSiteParam"/>
      <w:bookmarkStart w:id="5201" w:name="_Toc4140504"/>
      <w:bookmarkEnd w:id="5200"/>
      <w:r w:rsidRPr="00EE678B">
        <w:t>ePharmacy Site Parameters</w:t>
      </w:r>
      <w:bookmarkEnd w:id="5201"/>
      <w:r w:rsidRPr="00EE678B">
        <w:fldChar w:fldCharType="begin"/>
      </w:r>
      <w:r w:rsidRPr="00EE678B">
        <w:instrText>XE "ePharmacy Site Parameters"</w:instrText>
      </w:r>
      <w:r w:rsidRPr="00EE678B">
        <w:fldChar w:fldCharType="end"/>
      </w:r>
    </w:p>
    <w:p w:rsidR="007D02E1" w:rsidRPr="00EE678B" w:rsidRDefault="007D02E1" w:rsidP="00AE454C"/>
    <w:p w:rsidR="00AE454C" w:rsidRPr="00EE678B" w:rsidRDefault="00AE454C" w:rsidP="00AE454C">
      <w:r w:rsidRPr="00EE678B">
        <w:t xml:space="preserve">The ePharmacy Site Parameters file (#52.86) stores the ePharmacy Site parameters by division.  The EPHARMACY SITE PARAMETERS [PSO ePHARM SITE PARAMETERS] option can be accessed from the ePharmacy Menu [PSO EPHARMACY MENU]. </w:t>
      </w:r>
    </w:p>
    <w:p w:rsidR="00F92045" w:rsidRPr="00EE678B" w:rsidRDefault="00F92045" w:rsidP="00AE454C">
      <w:pPr>
        <w:rPr>
          <w:color w:val="000000"/>
          <w:szCs w:val="24"/>
        </w:rPr>
      </w:pPr>
    </w:p>
    <w:p w:rsidR="00AE454C" w:rsidRPr="00EE678B" w:rsidRDefault="00583040" w:rsidP="006C6A1C">
      <w:pPr>
        <w:tabs>
          <w:tab w:val="left" w:pos="1080"/>
        </w:tabs>
      </w:pPr>
      <w:r>
        <w:rPr>
          <w:noProof/>
        </w:rPr>
        <w:drawing>
          <wp:inline distT="0" distB="0" distL="0" distR="0">
            <wp:extent cx="541020" cy="182880"/>
            <wp:effectExtent l="0" t="0" r="0" b="0"/>
            <wp:docPr id="94" name="Picture 15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Graphic of a ke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1020" cy="182880"/>
                    </a:xfrm>
                    <a:prstGeom prst="rect">
                      <a:avLst/>
                    </a:prstGeom>
                    <a:noFill/>
                    <a:ln>
                      <a:noFill/>
                    </a:ln>
                  </pic:spPr>
                </pic:pic>
              </a:graphicData>
            </a:graphic>
          </wp:inline>
        </w:drawing>
      </w:r>
      <w:r w:rsidR="00AE454C" w:rsidRPr="00EE678B">
        <w:tab/>
        <w:t>This option requires the PSO EPHARMACY SITE MANAGER security key.</w:t>
      </w:r>
    </w:p>
    <w:p w:rsidR="00AE454C" w:rsidRPr="00EE678B" w:rsidRDefault="00AE454C" w:rsidP="00AE454C">
      <w:pPr>
        <w:rPr>
          <w:color w:val="000000"/>
          <w:szCs w:val="24"/>
        </w:rPr>
      </w:pPr>
    </w:p>
    <w:p w:rsidR="00AE454C" w:rsidRPr="00EE678B" w:rsidRDefault="00AE454C" w:rsidP="00AE454C">
      <w:r w:rsidRPr="00EE678B">
        <w:rPr>
          <w:color w:val="000000"/>
          <w:szCs w:val="24"/>
        </w:rPr>
        <w:t xml:space="preserve">The following site parameters are definable </w:t>
      </w:r>
      <w:r w:rsidRPr="00EE678B">
        <w:t>in the General Parameters section:</w:t>
      </w:r>
    </w:p>
    <w:p w:rsidR="00AE454C" w:rsidRDefault="00AE454C" w:rsidP="00500586">
      <w:pPr>
        <w:pStyle w:val="BodyTextBullet1"/>
      </w:pPr>
      <w:r w:rsidRPr="00EE678B">
        <w:t>REJECT WORKLIST DAYS: This is the number of days an unresolved reject can remain on the Third Party Payer Rejects</w:t>
      </w:r>
      <w:r w:rsidR="00D8267F" w:rsidRPr="00EE678B">
        <w:t xml:space="preserve"> </w:t>
      </w:r>
      <w:r w:rsidRPr="00EE678B">
        <w:t>– Worklist without being included in the nightly reject worklist alert mail message.</w:t>
      </w:r>
    </w:p>
    <w:p w:rsidR="009049E2" w:rsidRPr="009049E2" w:rsidRDefault="00024C06" w:rsidP="009049E2">
      <w:pPr>
        <w:pStyle w:val="BodyTextBullet1"/>
      </w:pPr>
      <w:r>
        <w:t>E</w:t>
      </w:r>
      <w:r>
        <w:rPr>
          <w:spacing w:val="-1"/>
        </w:rPr>
        <w:t>PHAR</w:t>
      </w:r>
      <w:r>
        <w:t>MA</w:t>
      </w:r>
      <w:r>
        <w:rPr>
          <w:spacing w:val="-1"/>
        </w:rPr>
        <w:t>C</w:t>
      </w:r>
      <w:r>
        <w:t>Y</w:t>
      </w:r>
      <w:r>
        <w:rPr>
          <w:spacing w:val="-1"/>
        </w:rPr>
        <w:t xml:space="preserve"> R</w:t>
      </w:r>
      <w:r>
        <w:t>E</w:t>
      </w:r>
      <w:r>
        <w:rPr>
          <w:spacing w:val="-1"/>
        </w:rPr>
        <w:t>S</w:t>
      </w:r>
      <w:r>
        <w:t>P</w:t>
      </w:r>
      <w:r>
        <w:rPr>
          <w:spacing w:val="-1"/>
        </w:rPr>
        <w:t>ON</w:t>
      </w:r>
      <w:r>
        <w:rPr>
          <w:spacing w:val="2"/>
        </w:rPr>
        <w:t>S</w:t>
      </w:r>
      <w:r>
        <w:t xml:space="preserve">E </w:t>
      </w:r>
      <w:r>
        <w:rPr>
          <w:spacing w:val="-1"/>
        </w:rPr>
        <w:t>PAU</w:t>
      </w:r>
      <w:r>
        <w:t>SE:</w:t>
      </w:r>
      <w:r>
        <w:rPr>
          <w:spacing w:val="1"/>
        </w:rPr>
        <w:t xml:space="preserve"> </w:t>
      </w:r>
      <w:r>
        <w:rPr>
          <w:spacing w:val="2"/>
        </w:rPr>
        <w:t>T</w:t>
      </w:r>
      <w:r>
        <w:rPr>
          <w:spacing w:val="-2"/>
        </w:rPr>
        <w:t>h</w:t>
      </w:r>
      <w:r>
        <w:rPr>
          <w:spacing w:val="1"/>
        </w:rPr>
        <w:t>i</w:t>
      </w:r>
      <w:r>
        <w:t>s</w:t>
      </w:r>
      <w:r>
        <w:rPr>
          <w:spacing w:val="-2"/>
        </w:rPr>
        <w:t xml:space="preserve"> </w:t>
      </w:r>
      <w:r>
        <w:t>de</w:t>
      </w:r>
      <w:r>
        <w:rPr>
          <w:spacing w:val="-1"/>
        </w:rPr>
        <w:t>f</w:t>
      </w:r>
      <w:r>
        <w:rPr>
          <w:spacing w:val="1"/>
        </w:rPr>
        <w:t>i</w:t>
      </w:r>
      <w:r>
        <w:t>n</w:t>
      </w:r>
      <w:r>
        <w:rPr>
          <w:spacing w:val="-1"/>
        </w:rPr>
        <w:t>e</w:t>
      </w:r>
      <w:r>
        <w:t>s</w:t>
      </w:r>
      <w:r>
        <w:rPr>
          <w:spacing w:val="1"/>
        </w:rPr>
        <w:t xml:space="preserve"> t</w:t>
      </w:r>
      <w:r>
        <w:rPr>
          <w:spacing w:val="-2"/>
        </w:rPr>
        <w:t>h</w:t>
      </w:r>
      <w:r>
        <w:t>e</w:t>
      </w:r>
      <w:r>
        <w:rPr>
          <w:spacing w:val="-2"/>
        </w:rPr>
        <w:t xml:space="preserve"> </w:t>
      </w:r>
      <w:r>
        <w:rPr>
          <w:spacing w:val="1"/>
        </w:rPr>
        <w:t>l</w:t>
      </w:r>
      <w:r>
        <w:t>en</w:t>
      </w:r>
      <w:r>
        <w:rPr>
          <w:spacing w:val="-2"/>
        </w:rPr>
        <w:t>g</w:t>
      </w:r>
      <w:r>
        <w:rPr>
          <w:spacing w:val="1"/>
        </w:rPr>
        <w:t>t</w:t>
      </w:r>
      <w:r>
        <w:t xml:space="preserve">h </w:t>
      </w:r>
      <w:r>
        <w:rPr>
          <w:spacing w:val="-2"/>
        </w:rPr>
        <w:t>o</w:t>
      </w:r>
      <w:r>
        <w:t>f</w:t>
      </w:r>
      <w:r>
        <w:rPr>
          <w:spacing w:val="1"/>
        </w:rPr>
        <w:t xml:space="preserve"> </w:t>
      </w:r>
      <w:r>
        <w:t>an</w:t>
      </w:r>
      <w:r>
        <w:rPr>
          <w:spacing w:val="1"/>
        </w:rPr>
        <w:t xml:space="preserve"> </w:t>
      </w:r>
      <w:r>
        <w:rPr>
          <w:spacing w:val="-2"/>
        </w:rPr>
        <w:t>o</w:t>
      </w:r>
      <w:r>
        <w:t>p</w:t>
      </w:r>
      <w:r>
        <w:rPr>
          <w:spacing w:val="-1"/>
        </w:rPr>
        <w:t>t</w:t>
      </w:r>
      <w:r>
        <w:rPr>
          <w:spacing w:val="1"/>
        </w:rPr>
        <w:t>i</w:t>
      </w:r>
      <w:r>
        <w:t>on</w:t>
      </w:r>
      <w:r>
        <w:rPr>
          <w:spacing w:val="-2"/>
        </w:rPr>
        <w:t>a</w:t>
      </w:r>
      <w:r>
        <w:t>l</w:t>
      </w:r>
      <w:r>
        <w:rPr>
          <w:spacing w:val="1"/>
        </w:rPr>
        <w:t xml:space="preserve"> </w:t>
      </w:r>
      <w:r>
        <w:t>p</w:t>
      </w:r>
      <w:r>
        <w:rPr>
          <w:spacing w:val="-2"/>
        </w:rPr>
        <w:t>a</w:t>
      </w:r>
      <w:r>
        <w:t>use</w:t>
      </w:r>
      <w:r>
        <w:rPr>
          <w:spacing w:val="-1"/>
        </w:rPr>
        <w:t xml:space="preserve"> </w:t>
      </w:r>
      <w:r>
        <w:t>a</w:t>
      </w:r>
      <w:r>
        <w:rPr>
          <w:spacing w:val="1"/>
        </w:rPr>
        <w:t>f</w:t>
      </w:r>
      <w:r>
        <w:rPr>
          <w:spacing w:val="-1"/>
        </w:rPr>
        <w:t>t</w:t>
      </w:r>
      <w:r>
        <w:t>er</w:t>
      </w:r>
      <w:r>
        <w:rPr>
          <w:spacing w:val="-1"/>
        </w:rPr>
        <w:t xml:space="preserve"> </w:t>
      </w:r>
      <w:r>
        <w:rPr>
          <w:spacing w:val="1"/>
        </w:rPr>
        <w:t>t</w:t>
      </w:r>
      <w:r>
        <w:t>he d</w:t>
      </w:r>
      <w:r>
        <w:rPr>
          <w:spacing w:val="1"/>
        </w:rPr>
        <w:t>i</w:t>
      </w:r>
      <w:r>
        <w:t>s</w:t>
      </w:r>
      <w:r>
        <w:rPr>
          <w:spacing w:val="-2"/>
        </w:rPr>
        <w:t>p</w:t>
      </w:r>
      <w:r>
        <w:rPr>
          <w:spacing w:val="1"/>
        </w:rPr>
        <w:t>l</w:t>
      </w:r>
      <w:r>
        <w:t>ay</w:t>
      </w:r>
      <w:r>
        <w:rPr>
          <w:spacing w:val="-2"/>
        </w:rPr>
        <w:t xml:space="preserve"> </w:t>
      </w:r>
      <w:r>
        <w:t>of</w:t>
      </w:r>
      <w:r>
        <w:rPr>
          <w:spacing w:val="54"/>
        </w:rPr>
        <w:t xml:space="preserve"> </w:t>
      </w:r>
      <w:r>
        <w:rPr>
          <w:spacing w:val="1"/>
        </w:rPr>
        <w:t>t</w:t>
      </w:r>
      <w:r>
        <w:t xml:space="preserve">he </w:t>
      </w:r>
      <w:r>
        <w:rPr>
          <w:spacing w:val="-2"/>
        </w:rPr>
        <w:t>c</w:t>
      </w:r>
      <w:r>
        <w:rPr>
          <w:spacing w:val="1"/>
        </w:rPr>
        <w:t>l</w:t>
      </w:r>
      <w:r>
        <w:rPr>
          <w:spacing w:val="-2"/>
        </w:rPr>
        <w:t>a</w:t>
      </w:r>
      <w:r>
        <w:rPr>
          <w:spacing w:val="1"/>
        </w:rPr>
        <w:t>i</w:t>
      </w:r>
      <w:r>
        <w:t>m</w:t>
      </w:r>
      <w:r>
        <w:rPr>
          <w:spacing w:val="-4"/>
        </w:rPr>
        <w:t xml:space="preserve"> </w:t>
      </w:r>
      <w:r>
        <w:rPr>
          <w:spacing w:val="1"/>
        </w:rPr>
        <w:t>tr</w:t>
      </w:r>
      <w:r>
        <w:t>an</w:t>
      </w:r>
      <w:r>
        <w:rPr>
          <w:spacing w:val="1"/>
        </w:rPr>
        <w:t>s</w:t>
      </w:r>
      <w:r>
        <w:rPr>
          <w:spacing w:val="-4"/>
        </w:rPr>
        <w:t>m</w:t>
      </w:r>
      <w:r>
        <w:rPr>
          <w:spacing w:val="1"/>
        </w:rPr>
        <w:t>i</w:t>
      </w:r>
      <w:r>
        <w:t>s</w:t>
      </w:r>
      <w:r>
        <w:rPr>
          <w:spacing w:val="-1"/>
        </w:rPr>
        <w:t>s</w:t>
      </w:r>
      <w:r>
        <w:rPr>
          <w:spacing w:val="1"/>
        </w:rPr>
        <w:t>i</w:t>
      </w:r>
      <w:r>
        <w:t xml:space="preserve">on </w:t>
      </w:r>
      <w:r>
        <w:rPr>
          <w:spacing w:val="-4"/>
        </w:rPr>
        <w:t>m</w:t>
      </w:r>
      <w:r>
        <w:t>e</w:t>
      </w:r>
      <w:r>
        <w:rPr>
          <w:spacing w:val="1"/>
        </w:rPr>
        <w:t>s</w:t>
      </w:r>
      <w:r>
        <w:t>s</w:t>
      </w:r>
      <w:r>
        <w:rPr>
          <w:spacing w:val="1"/>
        </w:rPr>
        <w:t>a</w:t>
      </w:r>
      <w:r>
        <w:rPr>
          <w:spacing w:val="-2"/>
        </w:rPr>
        <w:t>g</w:t>
      </w:r>
      <w:r>
        <w:t>es</w:t>
      </w:r>
      <w:r>
        <w:rPr>
          <w:spacing w:val="3"/>
        </w:rPr>
        <w:t xml:space="preserve"> </w:t>
      </w:r>
      <w:r>
        <w:rPr>
          <w:spacing w:val="-2"/>
        </w:rPr>
        <w:t>f</w:t>
      </w:r>
      <w:r>
        <w:t>or</w:t>
      </w:r>
      <w:r>
        <w:rPr>
          <w:spacing w:val="-2"/>
        </w:rPr>
        <w:t xml:space="preserve"> </w:t>
      </w:r>
      <w:r>
        <w:rPr>
          <w:spacing w:val="1"/>
        </w:rPr>
        <w:t>r</w:t>
      </w:r>
      <w:r>
        <w:rPr>
          <w:spacing w:val="-2"/>
        </w:rPr>
        <w:t>e</w:t>
      </w:r>
      <w:r>
        <w:rPr>
          <w:spacing w:val="1"/>
        </w:rPr>
        <w:t>j</w:t>
      </w:r>
      <w:r>
        <w:t>e</w:t>
      </w:r>
      <w:r>
        <w:rPr>
          <w:spacing w:val="-2"/>
        </w:rPr>
        <w:t>c</w:t>
      </w:r>
      <w:r>
        <w:rPr>
          <w:spacing w:val="1"/>
        </w:rPr>
        <w:t>t</w:t>
      </w:r>
      <w:r>
        <w:t>s</w:t>
      </w:r>
      <w:r>
        <w:rPr>
          <w:spacing w:val="-2"/>
        </w:rPr>
        <w:t xml:space="preserve"> </w:t>
      </w:r>
      <w:r>
        <w:rPr>
          <w:spacing w:val="1"/>
        </w:rPr>
        <w:t>r</w:t>
      </w:r>
      <w:r>
        <w:t>e</w:t>
      </w:r>
      <w:r>
        <w:rPr>
          <w:spacing w:val="1"/>
        </w:rPr>
        <w:t>s</w:t>
      </w:r>
      <w:r>
        <w:rPr>
          <w:spacing w:val="-2"/>
        </w:rPr>
        <w:t>o</w:t>
      </w:r>
      <w:r>
        <w:rPr>
          <w:spacing w:val="1"/>
        </w:rPr>
        <w:t>l</w:t>
      </w:r>
      <w:r>
        <w:rPr>
          <w:spacing w:val="-2"/>
        </w:rPr>
        <w:t>v</w:t>
      </w:r>
      <w:r>
        <w:t xml:space="preserve">ed </w:t>
      </w:r>
      <w:r>
        <w:rPr>
          <w:spacing w:val="1"/>
        </w:rPr>
        <w:t>f</w:t>
      </w:r>
      <w:r>
        <w:rPr>
          <w:spacing w:val="-2"/>
        </w:rPr>
        <w:t>r</w:t>
      </w:r>
      <w:r>
        <w:t>om</w:t>
      </w:r>
      <w:r>
        <w:rPr>
          <w:spacing w:val="-4"/>
        </w:rPr>
        <w:t xml:space="preserve"> </w:t>
      </w:r>
      <w:r>
        <w:rPr>
          <w:spacing w:val="1"/>
        </w:rPr>
        <w:t>t</w:t>
      </w:r>
      <w:r>
        <w:t>he R</w:t>
      </w:r>
      <w:r>
        <w:rPr>
          <w:spacing w:val="-3"/>
        </w:rPr>
        <w:t>e</w:t>
      </w:r>
      <w:r>
        <w:rPr>
          <w:spacing w:val="3"/>
        </w:rPr>
        <w:t>j</w:t>
      </w:r>
      <w:r>
        <w:rPr>
          <w:spacing w:val="-2"/>
        </w:rPr>
        <w:t>e</w:t>
      </w:r>
      <w:r>
        <w:t>ct</w:t>
      </w:r>
      <w:r>
        <w:rPr>
          <w:spacing w:val="-1"/>
        </w:rPr>
        <w:t xml:space="preserve"> </w:t>
      </w:r>
      <w:r>
        <w:rPr>
          <w:spacing w:val="1"/>
        </w:rPr>
        <w:t>W</w:t>
      </w:r>
      <w:r>
        <w:t>o</w:t>
      </w:r>
      <w:r>
        <w:rPr>
          <w:spacing w:val="1"/>
        </w:rPr>
        <w:t>r</w:t>
      </w:r>
      <w:r>
        <w:rPr>
          <w:spacing w:val="-2"/>
        </w:rPr>
        <w:t>k</w:t>
      </w:r>
      <w:r>
        <w:rPr>
          <w:spacing w:val="1"/>
        </w:rPr>
        <w:t>li</w:t>
      </w:r>
      <w:r>
        <w:rPr>
          <w:spacing w:val="-2"/>
        </w:rPr>
        <w:t>s</w:t>
      </w:r>
      <w:r>
        <w:rPr>
          <w:spacing w:val="1"/>
        </w:rPr>
        <w:t>t</w:t>
      </w:r>
      <w:r>
        <w:t>.</w:t>
      </w:r>
      <w:r>
        <w:rPr>
          <w:spacing w:val="54"/>
        </w:rPr>
        <w:t xml:space="preserve"> </w:t>
      </w:r>
      <w:r>
        <w:rPr>
          <w:spacing w:val="2"/>
        </w:rPr>
        <w:t>T</w:t>
      </w:r>
      <w:r>
        <w:t>he pau</w:t>
      </w:r>
      <w:r>
        <w:rPr>
          <w:spacing w:val="1"/>
        </w:rPr>
        <w:t>s</w:t>
      </w:r>
      <w:r>
        <w:t>e</w:t>
      </w:r>
      <w:r>
        <w:rPr>
          <w:spacing w:val="-2"/>
        </w:rPr>
        <w:t xml:space="preserve"> </w:t>
      </w:r>
      <w:r>
        <w:t xml:space="preserve">can </w:t>
      </w:r>
      <w:r>
        <w:rPr>
          <w:spacing w:val="-2"/>
        </w:rPr>
        <w:t>b</w:t>
      </w:r>
      <w:r>
        <w:t xml:space="preserve">e </w:t>
      </w:r>
      <w:r>
        <w:rPr>
          <w:spacing w:val="1"/>
        </w:rPr>
        <w:t>s</w:t>
      </w:r>
      <w:r>
        <w:rPr>
          <w:spacing w:val="-2"/>
        </w:rPr>
        <w:t>e</w:t>
      </w:r>
      <w:r>
        <w:t>t</w:t>
      </w:r>
      <w:r>
        <w:rPr>
          <w:spacing w:val="-1"/>
        </w:rPr>
        <w:t xml:space="preserve"> </w:t>
      </w:r>
      <w:r>
        <w:rPr>
          <w:spacing w:val="1"/>
        </w:rPr>
        <w:t>t</w:t>
      </w:r>
      <w:r>
        <w:t xml:space="preserve">o a </w:t>
      </w:r>
      <w:r>
        <w:rPr>
          <w:spacing w:val="-2"/>
        </w:rPr>
        <w:t>v</w:t>
      </w:r>
      <w:r>
        <w:t>a</w:t>
      </w:r>
      <w:r>
        <w:rPr>
          <w:spacing w:val="1"/>
        </w:rPr>
        <w:t>l</w:t>
      </w:r>
      <w:r>
        <w:rPr>
          <w:spacing w:val="-2"/>
        </w:rPr>
        <w:t>u</w:t>
      </w:r>
      <w:r>
        <w:t xml:space="preserve">e </w:t>
      </w:r>
      <w:r>
        <w:rPr>
          <w:spacing w:val="1"/>
        </w:rPr>
        <w:t>fr</w:t>
      </w:r>
      <w:r>
        <w:t>om</w:t>
      </w:r>
      <w:r>
        <w:rPr>
          <w:spacing w:val="-4"/>
        </w:rPr>
        <w:t xml:space="preserve"> </w:t>
      </w:r>
      <w:r>
        <w:rPr>
          <w:spacing w:val="-2"/>
        </w:rPr>
        <w:t>z</w:t>
      </w:r>
      <w:r>
        <w:t>e</w:t>
      </w:r>
      <w:r>
        <w:rPr>
          <w:spacing w:val="1"/>
        </w:rPr>
        <w:t>r</w:t>
      </w:r>
      <w:r>
        <w:t xml:space="preserve">o </w:t>
      </w:r>
      <w:r>
        <w:rPr>
          <w:spacing w:val="1"/>
        </w:rPr>
        <w:t>(</w:t>
      </w:r>
      <w:r>
        <w:t>0)</w:t>
      </w:r>
      <w:r>
        <w:rPr>
          <w:spacing w:val="-2"/>
        </w:rPr>
        <w:t xml:space="preserve"> </w:t>
      </w:r>
      <w:r>
        <w:rPr>
          <w:spacing w:val="1"/>
        </w:rPr>
        <w:t>t</w:t>
      </w:r>
      <w:r>
        <w:t>o</w:t>
      </w:r>
      <w:r>
        <w:rPr>
          <w:spacing w:val="-2"/>
        </w:rPr>
        <w:t xml:space="preserve"> </w:t>
      </w:r>
      <w:r>
        <w:rPr>
          <w:spacing w:val="1"/>
        </w:rPr>
        <w:t>t</w:t>
      </w:r>
      <w:r>
        <w:t>h</w:t>
      </w:r>
      <w:r>
        <w:rPr>
          <w:spacing w:val="-2"/>
        </w:rPr>
        <w:t>r</w:t>
      </w:r>
      <w:r>
        <w:t>ee</w:t>
      </w:r>
      <w:r>
        <w:rPr>
          <w:spacing w:val="-2"/>
        </w:rPr>
        <w:t xml:space="preserve"> </w:t>
      </w:r>
      <w:r>
        <w:rPr>
          <w:spacing w:val="1"/>
        </w:rPr>
        <w:t>(</w:t>
      </w:r>
      <w:r>
        <w:t>3)</w:t>
      </w:r>
      <w:r>
        <w:rPr>
          <w:spacing w:val="-2"/>
        </w:rPr>
        <w:t xml:space="preserve"> </w:t>
      </w:r>
      <w:r>
        <w:t>s</w:t>
      </w:r>
      <w:r>
        <w:rPr>
          <w:spacing w:val="-2"/>
        </w:rPr>
        <w:t>e</w:t>
      </w:r>
      <w:r>
        <w:t>conds</w:t>
      </w:r>
      <w:r>
        <w:rPr>
          <w:spacing w:val="1"/>
        </w:rPr>
        <w:t xml:space="preserve"> </w:t>
      </w:r>
      <w:r>
        <w:rPr>
          <w:spacing w:val="-3"/>
        </w:rPr>
        <w:t>w</w:t>
      </w:r>
      <w:r>
        <w:rPr>
          <w:spacing w:val="1"/>
        </w:rPr>
        <w:t>it</w:t>
      </w:r>
      <w:r>
        <w:t>h</w:t>
      </w:r>
      <w:r>
        <w:rPr>
          <w:spacing w:val="-2"/>
        </w:rPr>
        <w:t xml:space="preserve"> </w:t>
      </w:r>
      <w:r>
        <w:t>a d</w:t>
      </w:r>
      <w:r>
        <w:rPr>
          <w:spacing w:val="-2"/>
        </w:rPr>
        <w:t>e</w:t>
      </w:r>
      <w:r>
        <w:rPr>
          <w:spacing w:val="1"/>
        </w:rPr>
        <w:t>f</w:t>
      </w:r>
      <w:r>
        <w:t>a</w:t>
      </w:r>
      <w:r>
        <w:rPr>
          <w:spacing w:val="-2"/>
        </w:rPr>
        <w:t>u</w:t>
      </w:r>
      <w:r>
        <w:rPr>
          <w:spacing w:val="1"/>
        </w:rPr>
        <w:t>l</w:t>
      </w:r>
      <w:r>
        <w:t>t</w:t>
      </w:r>
      <w:r>
        <w:rPr>
          <w:spacing w:val="1"/>
        </w:rPr>
        <w:t xml:space="preserve"> </w:t>
      </w:r>
      <w:r>
        <w:rPr>
          <w:spacing w:val="-2"/>
        </w:rPr>
        <w:t>o</w:t>
      </w:r>
      <w:r>
        <w:t>f</w:t>
      </w:r>
      <w:r>
        <w:rPr>
          <w:spacing w:val="-2"/>
        </w:rPr>
        <w:t xml:space="preserve"> </w:t>
      </w:r>
      <w:r>
        <w:rPr>
          <w:spacing w:val="1"/>
        </w:rPr>
        <w:t>t</w:t>
      </w:r>
      <w:r>
        <w:rPr>
          <w:spacing w:val="-1"/>
        </w:rPr>
        <w:t>w</w:t>
      </w:r>
      <w:r>
        <w:t>o</w:t>
      </w:r>
      <w:r>
        <w:rPr>
          <w:spacing w:val="-2"/>
        </w:rPr>
        <w:t xml:space="preserve"> </w:t>
      </w:r>
      <w:r>
        <w:rPr>
          <w:spacing w:val="1"/>
        </w:rPr>
        <w:t>(</w:t>
      </w:r>
      <w:r>
        <w:rPr>
          <w:spacing w:val="5"/>
        </w:rPr>
        <w:t>2</w:t>
      </w:r>
      <w:r>
        <w:t>)</w:t>
      </w:r>
      <w:r>
        <w:rPr>
          <w:spacing w:val="-2"/>
        </w:rPr>
        <w:t xml:space="preserve"> </w:t>
      </w:r>
      <w:r>
        <w:t>s</w:t>
      </w:r>
      <w:r>
        <w:rPr>
          <w:spacing w:val="1"/>
        </w:rPr>
        <w:t>e</w:t>
      </w:r>
      <w:r>
        <w:t>co</w:t>
      </w:r>
      <w:r>
        <w:rPr>
          <w:spacing w:val="-2"/>
        </w:rPr>
        <w:t>n</w:t>
      </w:r>
      <w:r>
        <w:t>d</w:t>
      </w:r>
      <w:r>
        <w:rPr>
          <w:spacing w:val="1"/>
        </w:rPr>
        <w:t>s</w:t>
      </w:r>
      <w:r>
        <w:t xml:space="preserve">. </w:t>
      </w:r>
      <w:r>
        <w:rPr>
          <w:spacing w:val="2"/>
        </w:rPr>
        <w:t>T</w:t>
      </w:r>
      <w:r>
        <w:t>he</w:t>
      </w:r>
      <w:r>
        <w:rPr>
          <w:spacing w:val="-2"/>
        </w:rPr>
        <w:t xml:space="preserve"> </w:t>
      </w:r>
      <w:r>
        <w:t>d</w:t>
      </w:r>
      <w:r>
        <w:rPr>
          <w:spacing w:val="-2"/>
        </w:rPr>
        <w:t>e</w:t>
      </w:r>
      <w:r>
        <w:rPr>
          <w:spacing w:val="1"/>
        </w:rPr>
        <w:t>l</w:t>
      </w:r>
      <w:r>
        <w:t>ay</w:t>
      </w:r>
      <w:r>
        <w:rPr>
          <w:spacing w:val="-2"/>
        </w:rPr>
        <w:t xml:space="preserve"> </w:t>
      </w:r>
      <w:r>
        <w:t>appe</w:t>
      </w:r>
      <w:r>
        <w:rPr>
          <w:spacing w:val="-2"/>
        </w:rPr>
        <w:t>a</w:t>
      </w:r>
      <w:r>
        <w:rPr>
          <w:spacing w:val="1"/>
        </w:rPr>
        <w:t>r</w:t>
      </w:r>
      <w:r>
        <w:t>s</w:t>
      </w:r>
      <w:r>
        <w:rPr>
          <w:spacing w:val="-2"/>
        </w:rPr>
        <w:t xml:space="preserve"> </w:t>
      </w:r>
      <w:r>
        <w:t>at</w:t>
      </w:r>
      <w:r>
        <w:rPr>
          <w:spacing w:val="-1"/>
        </w:rPr>
        <w:t xml:space="preserve"> </w:t>
      </w:r>
      <w:r>
        <w:rPr>
          <w:spacing w:val="1"/>
        </w:rPr>
        <w:t>t</w:t>
      </w:r>
      <w:r>
        <w:t>he</w:t>
      </w:r>
      <w:r>
        <w:rPr>
          <w:spacing w:val="-2"/>
        </w:rPr>
        <w:t xml:space="preserve"> </w:t>
      </w:r>
      <w:r>
        <w:t>e</w:t>
      </w:r>
      <w:r>
        <w:rPr>
          <w:spacing w:val="-2"/>
        </w:rPr>
        <w:t>n</w:t>
      </w:r>
      <w:r>
        <w:t>d of</w:t>
      </w:r>
      <w:r>
        <w:rPr>
          <w:spacing w:val="1"/>
        </w:rPr>
        <w:t xml:space="preserve"> </w:t>
      </w:r>
      <w:r>
        <w:rPr>
          <w:spacing w:val="-2"/>
        </w:rPr>
        <w:t>c</w:t>
      </w:r>
      <w:r>
        <w:rPr>
          <w:spacing w:val="1"/>
        </w:rPr>
        <w:t>l</w:t>
      </w:r>
      <w:r>
        <w:rPr>
          <w:spacing w:val="-2"/>
        </w:rPr>
        <w:t>a</w:t>
      </w:r>
      <w:r>
        <w:rPr>
          <w:spacing w:val="1"/>
        </w:rPr>
        <w:t>i</w:t>
      </w:r>
      <w:r>
        <w:rPr>
          <w:spacing w:val="-4"/>
        </w:rPr>
        <w:t>m</w:t>
      </w:r>
      <w:r>
        <w:t xml:space="preserve">s </w:t>
      </w:r>
      <w:r>
        <w:rPr>
          <w:spacing w:val="1"/>
        </w:rPr>
        <w:t>tr</w:t>
      </w:r>
      <w:r>
        <w:t>a</w:t>
      </w:r>
      <w:r>
        <w:rPr>
          <w:spacing w:val="-2"/>
        </w:rPr>
        <w:t>n</w:t>
      </w:r>
      <w:r>
        <w:t>s</w:t>
      </w:r>
      <w:r>
        <w:rPr>
          <w:spacing w:val="-3"/>
        </w:rPr>
        <w:t>m</w:t>
      </w:r>
      <w:r>
        <w:rPr>
          <w:spacing w:val="1"/>
        </w:rPr>
        <w:t>i</w:t>
      </w:r>
      <w:r>
        <w:t>s</w:t>
      </w:r>
      <w:r>
        <w:rPr>
          <w:spacing w:val="1"/>
        </w:rPr>
        <w:t>si</w:t>
      </w:r>
      <w:r>
        <w:t xml:space="preserve">on </w:t>
      </w:r>
      <w:r>
        <w:rPr>
          <w:spacing w:val="-4"/>
        </w:rPr>
        <w:t>m</w:t>
      </w:r>
      <w:r>
        <w:t>e</w:t>
      </w:r>
      <w:r>
        <w:rPr>
          <w:spacing w:val="1"/>
        </w:rPr>
        <w:t>s</w:t>
      </w:r>
      <w:r>
        <w:t>s</w:t>
      </w:r>
      <w:r>
        <w:rPr>
          <w:spacing w:val="1"/>
        </w:rPr>
        <w:t>a</w:t>
      </w:r>
      <w:r>
        <w:rPr>
          <w:spacing w:val="-2"/>
        </w:rPr>
        <w:t>g</w:t>
      </w:r>
      <w:r>
        <w:rPr>
          <w:spacing w:val="1"/>
        </w:rPr>
        <w:t>i</w:t>
      </w:r>
      <w:r>
        <w:t>ng</w:t>
      </w:r>
      <w:r>
        <w:rPr>
          <w:spacing w:val="-2"/>
        </w:rPr>
        <w:t xml:space="preserve"> </w:t>
      </w:r>
      <w:r>
        <w:t>and w</w:t>
      </w:r>
      <w:r>
        <w:rPr>
          <w:spacing w:val="-2"/>
        </w:rPr>
        <w:t>i</w:t>
      </w:r>
      <w:r>
        <w:rPr>
          <w:spacing w:val="1"/>
        </w:rPr>
        <w:t>l</w:t>
      </w:r>
      <w:r>
        <w:t>l</w:t>
      </w:r>
      <w:r>
        <w:rPr>
          <w:spacing w:val="-1"/>
        </w:rPr>
        <w:t xml:space="preserve"> </w:t>
      </w:r>
      <w:r>
        <w:t>a</w:t>
      </w:r>
      <w:r>
        <w:rPr>
          <w:spacing w:val="-1"/>
        </w:rPr>
        <w:t>l</w:t>
      </w:r>
      <w:r>
        <w:rPr>
          <w:spacing w:val="1"/>
        </w:rPr>
        <w:t>l</w:t>
      </w:r>
      <w:r>
        <w:t>ow</w:t>
      </w:r>
      <w:r>
        <w:rPr>
          <w:spacing w:val="-1"/>
        </w:rPr>
        <w:t xml:space="preserve"> t</w:t>
      </w:r>
      <w:r>
        <w:t>he</w:t>
      </w:r>
      <w:r>
        <w:rPr>
          <w:spacing w:val="-2"/>
        </w:rPr>
        <w:t xml:space="preserve"> </w:t>
      </w:r>
      <w:r>
        <w:t>pha</w:t>
      </w:r>
      <w:r>
        <w:rPr>
          <w:spacing w:val="1"/>
        </w:rPr>
        <w:t>r</w:t>
      </w:r>
      <w:r>
        <w:rPr>
          <w:spacing w:val="-4"/>
        </w:rPr>
        <w:t>m</w:t>
      </w:r>
      <w:r>
        <w:t>ac</w:t>
      </w:r>
      <w:r>
        <w:rPr>
          <w:spacing w:val="1"/>
        </w:rPr>
        <w:t>i</w:t>
      </w:r>
      <w:r>
        <w:rPr>
          <w:spacing w:val="-2"/>
        </w:rPr>
        <w:t>s</w:t>
      </w:r>
      <w:r>
        <w:t>t</w:t>
      </w:r>
      <w:r>
        <w:rPr>
          <w:spacing w:val="1"/>
        </w:rPr>
        <w:t xml:space="preserve"> </w:t>
      </w:r>
      <w:r>
        <w:rPr>
          <w:spacing w:val="-1"/>
        </w:rPr>
        <w:t>t</w:t>
      </w:r>
      <w:r>
        <w:t xml:space="preserve">o </w:t>
      </w:r>
      <w:r>
        <w:rPr>
          <w:spacing w:val="1"/>
        </w:rPr>
        <w:t>r</w:t>
      </w:r>
      <w:r>
        <w:t>ead</w:t>
      </w:r>
      <w:r>
        <w:rPr>
          <w:spacing w:val="-2"/>
        </w:rPr>
        <w:t xml:space="preserve"> </w:t>
      </w:r>
      <w:r>
        <w:rPr>
          <w:spacing w:val="1"/>
        </w:rPr>
        <w:t>t</w:t>
      </w:r>
      <w:r>
        <w:t>he</w:t>
      </w:r>
      <w:r>
        <w:rPr>
          <w:spacing w:val="-2"/>
        </w:rPr>
        <w:t xml:space="preserve"> </w:t>
      </w:r>
      <w:r>
        <w:rPr>
          <w:spacing w:val="1"/>
        </w:rPr>
        <w:t>t</w:t>
      </w:r>
      <w:r>
        <w:rPr>
          <w:spacing w:val="-2"/>
        </w:rPr>
        <w:t>r</w:t>
      </w:r>
      <w:r>
        <w:t>an</w:t>
      </w:r>
      <w:r>
        <w:rPr>
          <w:spacing w:val="1"/>
        </w:rPr>
        <w:t>s</w:t>
      </w:r>
      <w:r>
        <w:rPr>
          <w:spacing w:val="-4"/>
        </w:rPr>
        <w:t>m</w:t>
      </w:r>
      <w:r>
        <w:rPr>
          <w:spacing w:val="1"/>
        </w:rPr>
        <w:t>i</w:t>
      </w:r>
      <w:r>
        <w:t>s</w:t>
      </w:r>
      <w:r>
        <w:rPr>
          <w:spacing w:val="-1"/>
        </w:rPr>
        <w:t>s</w:t>
      </w:r>
      <w:r>
        <w:rPr>
          <w:spacing w:val="1"/>
        </w:rPr>
        <w:t>i</w:t>
      </w:r>
      <w:r>
        <w:t xml:space="preserve">on </w:t>
      </w:r>
      <w:r>
        <w:rPr>
          <w:spacing w:val="-4"/>
        </w:rPr>
        <w:t>m</w:t>
      </w:r>
      <w:r>
        <w:t>e</w:t>
      </w:r>
      <w:r>
        <w:rPr>
          <w:spacing w:val="1"/>
        </w:rPr>
        <w:t>s</w:t>
      </w:r>
      <w:r>
        <w:rPr>
          <w:spacing w:val="-2"/>
        </w:rPr>
        <w:t>s</w:t>
      </w:r>
      <w:r>
        <w:t>a</w:t>
      </w:r>
      <w:r>
        <w:rPr>
          <w:spacing w:val="-2"/>
        </w:rPr>
        <w:t>g</w:t>
      </w:r>
      <w:r>
        <w:t>es</w:t>
      </w:r>
      <w:r>
        <w:rPr>
          <w:spacing w:val="1"/>
        </w:rPr>
        <w:t xml:space="preserve"> </w:t>
      </w:r>
      <w:r>
        <w:t>be</w:t>
      </w:r>
      <w:r>
        <w:rPr>
          <w:spacing w:val="1"/>
        </w:rPr>
        <w:t>f</w:t>
      </w:r>
      <w:r>
        <w:rPr>
          <w:spacing w:val="-2"/>
        </w:rPr>
        <w:t>o</w:t>
      </w:r>
      <w:r>
        <w:rPr>
          <w:spacing w:val="1"/>
        </w:rPr>
        <w:t>r</w:t>
      </w:r>
      <w:r>
        <w:t xml:space="preserve">e </w:t>
      </w:r>
      <w:r>
        <w:rPr>
          <w:spacing w:val="-2"/>
        </w:rPr>
        <w:t>d</w:t>
      </w:r>
      <w:r>
        <w:rPr>
          <w:spacing w:val="1"/>
        </w:rPr>
        <w:t>i</w:t>
      </w:r>
      <w:r>
        <w:t>s</w:t>
      </w:r>
      <w:r>
        <w:rPr>
          <w:spacing w:val="-2"/>
        </w:rPr>
        <w:t>p</w:t>
      </w:r>
      <w:r>
        <w:rPr>
          <w:spacing w:val="1"/>
        </w:rPr>
        <w:t>l</w:t>
      </w:r>
      <w:r>
        <w:t>a</w:t>
      </w:r>
      <w:r>
        <w:rPr>
          <w:spacing w:val="-2"/>
        </w:rPr>
        <w:t>y</w:t>
      </w:r>
      <w:r>
        <w:rPr>
          <w:spacing w:val="1"/>
        </w:rPr>
        <w:t>i</w:t>
      </w:r>
      <w:r>
        <w:t>ng</w:t>
      </w:r>
      <w:r>
        <w:rPr>
          <w:spacing w:val="1"/>
        </w:rPr>
        <w:t xml:space="preserve"> t</w:t>
      </w:r>
      <w:r>
        <w:t>he</w:t>
      </w:r>
      <w:r>
        <w:rPr>
          <w:spacing w:val="-2"/>
        </w:rPr>
        <w:t xml:space="preserve"> </w:t>
      </w:r>
      <w:r>
        <w:t>next</w:t>
      </w:r>
      <w:r>
        <w:rPr>
          <w:spacing w:val="-1"/>
        </w:rPr>
        <w:t xml:space="preserve"> </w:t>
      </w:r>
      <w:r>
        <w:t>s</w:t>
      </w:r>
      <w:r>
        <w:rPr>
          <w:spacing w:val="1"/>
        </w:rPr>
        <w:t>c</w:t>
      </w:r>
      <w:r>
        <w:rPr>
          <w:spacing w:val="-2"/>
        </w:rPr>
        <w:t>r</w:t>
      </w:r>
      <w:r>
        <w:t>een</w:t>
      </w:r>
      <w:r w:rsidR="009049E2">
        <w:t>.</w:t>
      </w:r>
    </w:p>
    <w:p w:rsidR="00024C06" w:rsidRDefault="009049E2" w:rsidP="009049E2">
      <w:pPr>
        <w:pStyle w:val="BodyTextBullet1"/>
      </w:pPr>
      <w:r w:rsidRPr="009049E2">
        <w:t xml:space="preserve">IGNORE THRESHOLD: This is the threshold value that is compared to the gross amount due for a rejected claim.  If the gross amount due is greater than or equal to the IGNORE THRESHOLD, the EPHARMACY SITE MANAGER security key is required to ignore the reject.  The value can </w:t>
      </w:r>
      <w:bookmarkStart w:id="5202" w:name="PSO482_314"/>
      <w:bookmarkEnd w:id="5202"/>
      <w:r w:rsidRPr="009049E2">
        <w:t>be blank which will turn off the feature.  If the value is set to 0, then no rejects can be ignored unless the user has the security key.</w:t>
      </w:r>
    </w:p>
    <w:p w:rsidR="00024C06" w:rsidRPr="00EE678B" w:rsidRDefault="00024C06" w:rsidP="00024C06">
      <w:pPr>
        <w:pStyle w:val="BodyTextBullet1"/>
        <w:numPr>
          <w:ilvl w:val="0"/>
          <w:numId w:val="0"/>
        </w:numPr>
        <w:ind w:left="720"/>
      </w:pPr>
    </w:p>
    <w:p w:rsidR="00AE454C" w:rsidRPr="00EE678B" w:rsidRDefault="00AE454C" w:rsidP="00AE454C">
      <w:r w:rsidRPr="00EE678B">
        <w:t>In the Transfer Reject Parameters section, the user may enter as many reject codes as they desire along with the manner in which each will be allowed to be placed on the Third Party Payer Rejects</w:t>
      </w:r>
      <w:r w:rsidR="00D8267F" w:rsidRPr="00EE678B">
        <w:t xml:space="preserve"> </w:t>
      </w:r>
      <w:r w:rsidRPr="00EE678B">
        <w:t>– Worklist. This is what appears in the Transfer Reject Parameters section:</w:t>
      </w:r>
    </w:p>
    <w:p w:rsidR="00AE454C" w:rsidRPr="00EE678B" w:rsidRDefault="00AE454C" w:rsidP="00F92045">
      <w:pPr>
        <w:pStyle w:val="BodyTextBullet1"/>
      </w:pPr>
      <w:r w:rsidRPr="00EE678B">
        <w:t>REJECT CODE: A valid third party claim reject code should be entered. A listing of these codes is provided when double question marks (??) are entered for this prompt. Valid codes are contained within the BPS NCPDP REJECT CODES file (#9002313.93). Also, a value defined in this field triggers definition of USER field (#2) and DATE OF LAST UPDATE field (#3).</w:t>
      </w:r>
    </w:p>
    <w:p w:rsidR="00AE454C" w:rsidRPr="00EE678B" w:rsidRDefault="00AE454C" w:rsidP="00F92045">
      <w:pPr>
        <w:pStyle w:val="BodyTextBullet1"/>
      </w:pPr>
      <w:r w:rsidRPr="00EE678B">
        <w:t>AUTO SEND: This prompt is a companion to the REJECT CODE prompt. Enter YES to allow the entered REJECT CODE to be automatically placed on the Pharmacy Reject Worklist or NO to require Outpatient Pharmacy Electronic Claims Coordinator (OPECC) intervention to do so. A null value will be treated the same as entering NO in this field.</w:t>
      </w:r>
    </w:p>
    <w:p w:rsidR="00AE454C" w:rsidRPr="00EE678B" w:rsidRDefault="00AE454C" w:rsidP="00AE454C">
      <w:pPr>
        <w:ind w:left="720"/>
      </w:pPr>
    </w:p>
    <w:p w:rsidR="00AE454C" w:rsidRPr="00EE678B" w:rsidRDefault="00AE454C" w:rsidP="00AE454C">
      <w:r w:rsidRPr="00EE678B">
        <w:t>In the Reject Resolution Required Parameters section, the user may enter as many reject codes as they desire along with the manner in which each will be allowed to be placed on the Third Party Payer Rejects</w:t>
      </w:r>
      <w:r w:rsidR="00D8267F" w:rsidRPr="00EE678B">
        <w:t xml:space="preserve"> </w:t>
      </w:r>
      <w:r w:rsidRPr="00EE678B">
        <w:t>– Worklist. This is what appears in the Reject Resolution Required Parameters section:</w:t>
      </w:r>
    </w:p>
    <w:p w:rsidR="00AE454C" w:rsidRPr="00EE678B" w:rsidRDefault="00AE454C" w:rsidP="00F92045">
      <w:pPr>
        <w:pStyle w:val="BodyTextBullet1"/>
      </w:pPr>
      <w:r w:rsidRPr="00EE678B">
        <w:t>REJECT RESOLUTION REQUIRED CODE: A valid third party claim reject code should be entered. A listing of these codes is provided when double question marks (??) are entered for this prompt. Valid codes are contained within the BPS NCPDP REJECT CODES file (#9002313.93).</w:t>
      </w:r>
    </w:p>
    <w:p w:rsidR="00AE454C" w:rsidRPr="00EE678B" w:rsidRDefault="00AE454C" w:rsidP="00F92045">
      <w:pPr>
        <w:pStyle w:val="BodyTextBullet1"/>
      </w:pPr>
      <w:r w:rsidRPr="00EE678B">
        <w:t>THRESHOLD AMOUNT: This prompt is a companion to the Reject Resolution Required Code prompt. The threshold amount is compared to the gross amount due for the prescription. If the gross amount due is equal to or greater than the threshold amount, then the gross amount due has met the threshold.</w:t>
      </w:r>
    </w:p>
    <w:p w:rsidR="00AE454C" w:rsidRPr="00EE678B" w:rsidRDefault="00AE454C" w:rsidP="00AE454C"/>
    <w:p w:rsidR="00AE454C" w:rsidRPr="00EE678B" w:rsidRDefault="00AE454C" w:rsidP="00AE454C">
      <w:pPr>
        <w:pStyle w:val="CommentText"/>
        <w:rPr>
          <w:sz w:val="22"/>
        </w:rPr>
      </w:pPr>
      <w:r w:rsidRPr="00EE678B">
        <w:rPr>
          <w:sz w:val="22"/>
        </w:rPr>
        <w:t xml:space="preserve">If a reject code is specified as a reject resolution required code, and that reject code is received from a third party payer, the system will evaluate the prescription for Reject </w:t>
      </w:r>
      <w:r w:rsidR="00F92045" w:rsidRPr="00EE678B">
        <w:rPr>
          <w:sz w:val="22"/>
        </w:rPr>
        <w:t>Resolution</w:t>
      </w:r>
      <w:r w:rsidRPr="00EE678B">
        <w:rPr>
          <w:sz w:val="22"/>
        </w:rPr>
        <w:t xml:space="preserve"> Required processing. The prescription will not be filled if these criteria are met: original fill, Veteran eligibility, not released, the reject is on the Reject Resolution Required list for the current division, and the total gross amount of the prescription is at or above the specified threshold.</w:t>
      </w:r>
    </w:p>
    <w:p w:rsidR="00AE454C" w:rsidRPr="00EE678B" w:rsidRDefault="00AE454C" w:rsidP="00603ED8">
      <w:pPr>
        <w:rPr>
          <w:color w:val="000000"/>
        </w:rPr>
      </w:pPr>
    </w:p>
    <w:p w:rsidR="00AE454C" w:rsidRPr="00EE678B" w:rsidRDefault="00AE454C" w:rsidP="006C6A1C">
      <w:r w:rsidRPr="00EE678B">
        <w:t>The short format displays the status in an abbreviated form. The following is an explanation of the Site Parameter actions:</w:t>
      </w:r>
    </w:p>
    <w:p w:rsidR="00AE454C" w:rsidRPr="00EE678B" w:rsidRDefault="00AE454C" w:rsidP="00AE454C"/>
    <w:tbl>
      <w:tblPr>
        <w:tblW w:w="4880" w:type="pct"/>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931"/>
        <w:gridCol w:w="7195"/>
      </w:tblGrid>
      <w:tr w:rsidR="00AE454C" w:rsidRPr="00EE678B" w:rsidTr="009B1D44">
        <w:trPr>
          <w:cantSplit/>
          <w:tblHeader/>
        </w:trPr>
        <w:tc>
          <w:tcPr>
            <w:tcW w:w="1058" w:type="pct"/>
            <w:shd w:val="clear" w:color="auto" w:fill="D9D9D9"/>
            <w:vAlign w:val="center"/>
          </w:tcPr>
          <w:p w:rsidR="00AE454C" w:rsidRPr="00EE678B" w:rsidRDefault="00AE454C" w:rsidP="009A790E">
            <w:pPr>
              <w:pStyle w:val="BodyText"/>
            </w:pPr>
            <w:r w:rsidRPr="00EE678B">
              <w:t>Action</w:t>
            </w:r>
          </w:p>
        </w:tc>
        <w:tc>
          <w:tcPr>
            <w:tcW w:w="3942" w:type="pct"/>
            <w:shd w:val="clear" w:color="auto" w:fill="D9D9D9"/>
            <w:vAlign w:val="center"/>
          </w:tcPr>
          <w:p w:rsidR="00AE454C" w:rsidRPr="00EE678B" w:rsidRDefault="00AE454C" w:rsidP="009A790E">
            <w:pPr>
              <w:pStyle w:val="BodyText"/>
            </w:pPr>
            <w:r w:rsidRPr="00EE678B">
              <w:t>Description</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All Parameters [EA]</w:t>
            </w:r>
          </w:p>
        </w:tc>
        <w:tc>
          <w:tcPr>
            <w:tcW w:w="3942" w:type="pct"/>
            <w:shd w:val="clear" w:color="auto" w:fill="auto"/>
          </w:tcPr>
          <w:p w:rsidR="00AE454C" w:rsidRPr="00B1293C" w:rsidRDefault="00AE454C" w:rsidP="009A790E">
            <w:pPr>
              <w:pStyle w:val="BodyText"/>
            </w:pPr>
            <w:r w:rsidRPr="00B1293C">
              <w:t>Edit all parameters on the screen. This action is a compilation of Edit General Parameters [EG], Edit Transfer Reject Code [ET], and Edit Rej. Resolution Required Code [ER].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General Parameters [EG]</w:t>
            </w:r>
          </w:p>
        </w:tc>
        <w:tc>
          <w:tcPr>
            <w:tcW w:w="3942" w:type="pct"/>
            <w:shd w:val="clear" w:color="auto" w:fill="auto"/>
          </w:tcPr>
          <w:p w:rsidR="00AE454C" w:rsidRPr="00B1293C" w:rsidRDefault="00AE454C" w:rsidP="009A790E">
            <w:pPr>
              <w:pStyle w:val="BodyText"/>
            </w:pPr>
            <w:r w:rsidRPr="00B1293C">
              <w:t>Edit the General Parameters section of the screen. Add, edit, or delete data.</w:t>
            </w:r>
          </w:p>
        </w:tc>
      </w:tr>
      <w:tr w:rsidR="00AE454C" w:rsidRPr="00EE678B" w:rsidTr="006C6A1C">
        <w:trPr>
          <w:cantSplit/>
        </w:trPr>
        <w:tc>
          <w:tcPr>
            <w:tcW w:w="1058" w:type="pct"/>
            <w:shd w:val="clear" w:color="auto" w:fill="auto"/>
          </w:tcPr>
          <w:p w:rsidR="00AE454C" w:rsidRPr="00B1293C" w:rsidRDefault="00AE454C" w:rsidP="009A790E">
            <w:pPr>
              <w:pStyle w:val="BodyText"/>
            </w:pPr>
            <w:bookmarkStart w:id="5203" w:name="PSO482_315"/>
            <w:bookmarkEnd w:id="5203"/>
            <w:r w:rsidRPr="00B1293C">
              <w:t>Edit Transfer Reject Code [ET]</w:t>
            </w:r>
          </w:p>
        </w:tc>
        <w:tc>
          <w:tcPr>
            <w:tcW w:w="3942" w:type="pct"/>
            <w:shd w:val="clear" w:color="auto" w:fill="auto"/>
          </w:tcPr>
          <w:p w:rsidR="00AE454C" w:rsidRPr="00B1293C" w:rsidRDefault="00AE454C" w:rsidP="009A790E">
            <w:pPr>
              <w:pStyle w:val="BodyText"/>
            </w:pPr>
            <w:r w:rsidRPr="00B1293C">
              <w:t>Edit the Transfer Reject Code section of the screen. Add, edit or delete reject codes and the associated auto-send parameter.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Edit Rej. Resolution Required Code [ER]</w:t>
            </w:r>
          </w:p>
        </w:tc>
        <w:tc>
          <w:tcPr>
            <w:tcW w:w="3942" w:type="pct"/>
            <w:shd w:val="clear" w:color="auto" w:fill="auto"/>
          </w:tcPr>
          <w:p w:rsidR="00AE454C" w:rsidRPr="00B1293C" w:rsidRDefault="00AE454C" w:rsidP="009A790E">
            <w:pPr>
              <w:pStyle w:val="BodyText"/>
            </w:pPr>
            <w:r w:rsidRPr="00B1293C">
              <w:t>Edit the Edit Rej. Resolution Required Code section of the screen. Add, edit or delete reject codes and the associated threshold parameter.</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Copy Parameters [CP]</w:t>
            </w:r>
          </w:p>
        </w:tc>
        <w:tc>
          <w:tcPr>
            <w:tcW w:w="3942" w:type="pct"/>
            <w:shd w:val="clear" w:color="auto" w:fill="auto"/>
          </w:tcPr>
          <w:p w:rsidR="00AE454C" w:rsidRPr="00B1293C" w:rsidRDefault="00AE454C" w:rsidP="009A790E">
            <w:pPr>
              <w:pStyle w:val="BodyText"/>
            </w:pPr>
            <w:r w:rsidRPr="00B1293C">
              <w:t>The parameters for the division displayed on the screen will be copied to one or more selected divisions. All parameters for the destination divisions are overwritten when the copy action is used.</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Display Site Parameters [DP]</w:t>
            </w:r>
          </w:p>
        </w:tc>
        <w:tc>
          <w:tcPr>
            <w:tcW w:w="3942" w:type="pct"/>
            <w:shd w:val="clear" w:color="auto" w:fill="auto"/>
          </w:tcPr>
          <w:p w:rsidR="00AE454C" w:rsidRPr="00B1293C" w:rsidRDefault="00AE454C" w:rsidP="009A790E">
            <w:pPr>
              <w:pStyle w:val="BodyText"/>
            </w:pPr>
            <w:r w:rsidRPr="00B1293C">
              <w:t>Select multiple divisions to display parameters</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Change Division [CD]</w:t>
            </w:r>
          </w:p>
        </w:tc>
        <w:tc>
          <w:tcPr>
            <w:tcW w:w="3942" w:type="pct"/>
            <w:shd w:val="clear" w:color="auto" w:fill="auto"/>
          </w:tcPr>
          <w:p w:rsidR="00AE454C" w:rsidRPr="00B1293C" w:rsidRDefault="00AE454C" w:rsidP="009A790E">
            <w:pPr>
              <w:pStyle w:val="BodyText"/>
            </w:pPr>
            <w:r w:rsidRPr="00B1293C">
              <w:t>Select a division to display on the screen</w:t>
            </w:r>
          </w:p>
        </w:tc>
      </w:tr>
      <w:tr w:rsidR="00AE454C" w:rsidRPr="00EE678B" w:rsidTr="006C6A1C">
        <w:trPr>
          <w:cantSplit/>
        </w:trPr>
        <w:tc>
          <w:tcPr>
            <w:tcW w:w="1058" w:type="pct"/>
            <w:shd w:val="clear" w:color="auto" w:fill="auto"/>
          </w:tcPr>
          <w:p w:rsidR="00AE454C" w:rsidRPr="00B1293C" w:rsidRDefault="00AE454C" w:rsidP="009A790E">
            <w:pPr>
              <w:pStyle w:val="BodyText"/>
            </w:pPr>
            <w:r w:rsidRPr="00B1293C">
              <w:t>Exit [EX]</w:t>
            </w:r>
          </w:p>
        </w:tc>
        <w:tc>
          <w:tcPr>
            <w:tcW w:w="3942" w:type="pct"/>
            <w:shd w:val="clear" w:color="auto" w:fill="auto"/>
          </w:tcPr>
          <w:p w:rsidR="00AE454C" w:rsidRPr="00B1293C" w:rsidRDefault="00AE454C" w:rsidP="009A790E">
            <w:pPr>
              <w:pStyle w:val="BodyText"/>
            </w:pPr>
            <w:r w:rsidRPr="00B1293C">
              <w:t>Exit the ePharmacy Site Parameters option</w:t>
            </w:r>
          </w:p>
        </w:tc>
      </w:tr>
    </w:tbl>
    <w:p w:rsidR="00AE454C" w:rsidRPr="00EE678B" w:rsidRDefault="00AE454C" w:rsidP="00AE454C"/>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ePharmacy Site Parameter Screen</w:t>
      </w:r>
    </w:p>
    <w:p w:rsidR="005457BC" w:rsidRPr="008E0ADE" w:rsidRDefault="005457BC" w:rsidP="005457BC">
      <w:pPr>
        <w:pStyle w:val="ScreenCapture"/>
      </w:pPr>
      <w:r w:rsidRPr="008E0ADE">
        <w:t xml:space="preserve">ePharmacy Site Parameters     Jun 19, 2015@15:28:44          Page:    1 of    2 </w:t>
      </w:r>
    </w:p>
    <w:p w:rsidR="005457BC" w:rsidRPr="008E0ADE" w:rsidRDefault="005457BC" w:rsidP="005457BC">
      <w:pPr>
        <w:pStyle w:val="ScreenCapture"/>
      </w:pPr>
      <w:r w:rsidRPr="008E0ADE">
        <w:t>Pharmacy Division: CHEYENNE VAM&amp;ROC</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Pharmacy Division: CHEYENNE VAM&amp;ROC                                             </w:t>
      </w:r>
    </w:p>
    <w:p w:rsidR="005457BC" w:rsidRPr="008E0ADE" w:rsidRDefault="005457BC" w:rsidP="005457BC">
      <w:pPr>
        <w:pStyle w:val="ScreenCapture"/>
      </w:pPr>
      <w:r w:rsidRPr="008E0ADE">
        <w:t xml:space="preserve">  General Parameters                                                            </w:t>
      </w:r>
    </w:p>
    <w:p w:rsidR="005457BC" w:rsidRPr="008E0ADE" w:rsidRDefault="005457BC" w:rsidP="005457BC">
      <w:pPr>
        <w:pStyle w:val="ScreenCapture"/>
      </w:pPr>
      <w:r w:rsidRPr="008E0ADE">
        <w:t xml:space="preserve">  Reject Worklist Days: 1                                                       </w:t>
      </w:r>
    </w:p>
    <w:p w:rsidR="00D32936" w:rsidRPr="00D32936" w:rsidRDefault="005457BC" w:rsidP="00D32936">
      <w:pPr>
        <w:pStyle w:val="ScreenCapture"/>
        <w:rPr>
          <w:lang w:val="en-US"/>
        </w:rPr>
      </w:pPr>
      <w:r w:rsidRPr="008E0ADE">
        <w:t>  ePharmacy Response Pause: 0 </w:t>
      </w:r>
    </w:p>
    <w:p w:rsidR="005457BC" w:rsidRPr="008E0ADE" w:rsidRDefault="00D32936" w:rsidP="00D32936">
      <w:pPr>
        <w:pStyle w:val="ScreenCapture"/>
      </w:pPr>
      <w:r w:rsidRPr="00D32936">
        <w:rPr>
          <w:lang w:val="en-US"/>
        </w:rPr>
        <w:t xml:space="preserve">  Ignore Threshold: 1       </w:t>
      </w:r>
      <w:r w:rsidR="005457BC" w:rsidRPr="008E0ADE">
        <w:t xml:space="preserve">                                                  </w:t>
      </w:r>
    </w:p>
    <w:p w:rsidR="005457BC" w:rsidRPr="008E0ADE" w:rsidRDefault="005457BC" w:rsidP="005457BC">
      <w:pPr>
        <w:pStyle w:val="ScreenCapture"/>
      </w:pPr>
    </w:p>
    <w:p w:rsidR="005457BC" w:rsidRPr="008E0ADE" w:rsidRDefault="005457BC" w:rsidP="005457BC">
      <w:pPr>
        <w:pStyle w:val="ScreenCapture"/>
      </w:pPr>
      <w:r w:rsidRPr="008E0ADE">
        <w:t xml:space="preserve">  Transfer Reject Codes                                                         </w:t>
      </w:r>
    </w:p>
    <w:p w:rsidR="005457BC" w:rsidRPr="008E0ADE" w:rsidRDefault="005457BC" w:rsidP="005457BC">
      <w:pPr>
        <w:pStyle w:val="ScreenCapture"/>
      </w:pPr>
      <w:r w:rsidRPr="008E0ADE">
        <w:t xml:space="preserve">  Code  Description                                                   Auto-Send </w:t>
      </w:r>
    </w:p>
    <w:p w:rsidR="005457BC" w:rsidRPr="008E0ADE" w:rsidRDefault="005457BC" w:rsidP="005457BC">
      <w:pPr>
        <w:pStyle w:val="ScreenCapture"/>
      </w:pPr>
      <w:r w:rsidRPr="008E0ADE">
        <w:t xml:space="preserve">  ----  ------------------------------------------------------------  --------- </w:t>
      </w:r>
    </w:p>
    <w:p w:rsidR="005457BC" w:rsidRPr="008E0ADE" w:rsidRDefault="005457BC" w:rsidP="005457BC">
      <w:pPr>
        <w:pStyle w:val="ScreenCapture"/>
      </w:pPr>
      <w:r w:rsidRPr="008E0ADE">
        <w:t xml:space="preserve">    56  Non-Matched Prescriber ID                                            NO </w:t>
      </w:r>
    </w:p>
    <w:p w:rsidR="005457BC" w:rsidRPr="008E0ADE" w:rsidRDefault="005457BC" w:rsidP="005457BC">
      <w:pPr>
        <w:pStyle w:val="ScreenCapture"/>
      </w:pPr>
      <w:r w:rsidRPr="008E0ADE">
        <w:t xml:space="preserve">    57  Non-Matched PA/MC Number                                             NO </w:t>
      </w:r>
    </w:p>
    <w:p w:rsidR="005457BC" w:rsidRPr="008E0ADE" w:rsidRDefault="005457BC" w:rsidP="005457BC">
      <w:pPr>
        <w:pStyle w:val="ScreenCapture"/>
      </w:pPr>
      <w:r w:rsidRPr="008E0ADE">
        <w:t xml:space="preserve">    58  Non-Matched Primary Prescriber                                       NO </w:t>
      </w:r>
    </w:p>
    <w:p w:rsidR="005457BC" w:rsidRPr="008E0ADE" w:rsidRDefault="005457BC" w:rsidP="005457BC">
      <w:pPr>
        <w:pStyle w:val="ScreenCapture"/>
      </w:pPr>
      <w:r w:rsidRPr="008E0ADE">
        <w:t xml:space="preserve">    60  Product/Service Not Covered For Patient Age                         YES </w:t>
      </w:r>
    </w:p>
    <w:p w:rsidR="005457BC" w:rsidRPr="008E0ADE" w:rsidRDefault="005457BC" w:rsidP="005457BC">
      <w:pPr>
        <w:pStyle w:val="ScreenCapture"/>
      </w:pPr>
      <w:r w:rsidRPr="008E0ADE">
        <w:t xml:space="preserve">    61  Product/Service Not Covered For Patient Gender                      YES </w:t>
      </w:r>
    </w:p>
    <w:p w:rsidR="005457BC" w:rsidRPr="008E0ADE" w:rsidRDefault="005457BC" w:rsidP="005457BC">
      <w:pPr>
        <w:pStyle w:val="ScreenCapture"/>
      </w:pPr>
      <w:r w:rsidRPr="008E0ADE">
        <w:t xml:space="preserve">    62  Patient/Card Holder ID Name Mismatch                                YES </w:t>
      </w:r>
    </w:p>
    <w:p w:rsidR="005457BC" w:rsidRPr="008E0ADE" w:rsidRDefault="005457BC" w:rsidP="005457BC">
      <w:pPr>
        <w:pStyle w:val="ScreenCapture"/>
      </w:pPr>
    </w:p>
    <w:p w:rsidR="005457BC" w:rsidRPr="008E0ADE" w:rsidRDefault="005457BC" w:rsidP="005457BC">
      <w:pPr>
        <w:pStyle w:val="ScreenCapture"/>
      </w:pPr>
      <w:r w:rsidRPr="008E0ADE">
        <w:t xml:space="preserve">+         Enter ?? for more actions                                             </w:t>
      </w:r>
    </w:p>
    <w:p w:rsidR="005457BC" w:rsidRPr="008E0ADE" w:rsidRDefault="005457BC" w:rsidP="005457BC">
      <w:pPr>
        <w:pStyle w:val="ScreenCapture"/>
      </w:pPr>
      <w:r w:rsidRPr="008E0ADE">
        <w:t>EA  Edit All Parameters                 CP  Copy Parameters</w:t>
      </w:r>
    </w:p>
    <w:p w:rsidR="005457BC" w:rsidRPr="008E0ADE" w:rsidRDefault="005457BC" w:rsidP="005457BC">
      <w:pPr>
        <w:pStyle w:val="ScreenCapture"/>
      </w:pPr>
      <w:r w:rsidRPr="008E0ADE">
        <w:t>EG  Edit General Parameters             DP  Display Site Parameters</w:t>
      </w:r>
    </w:p>
    <w:p w:rsidR="005457BC" w:rsidRPr="008E0ADE" w:rsidRDefault="005457BC" w:rsidP="005457BC">
      <w:pPr>
        <w:pStyle w:val="ScreenCapture"/>
      </w:pPr>
      <w:r w:rsidRPr="008E0ADE">
        <w:t>ET  Edit Transfer Reject Code           CD  Change Division</w:t>
      </w:r>
    </w:p>
    <w:p w:rsidR="005457BC" w:rsidRPr="008E0ADE" w:rsidRDefault="005457BC" w:rsidP="005457BC">
      <w:pPr>
        <w:pStyle w:val="ScreenCapture"/>
      </w:pPr>
      <w:r w:rsidRPr="008E0ADE">
        <w:t>ER  Edit Rej. Resolution Required Code  EX  Exit</w:t>
      </w:r>
    </w:p>
    <w:p w:rsidR="005457BC" w:rsidRPr="008E0ADE" w:rsidRDefault="005457BC" w:rsidP="005457BC">
      <w:pPr>
        <w:pStyle w:val="ScreenCapture"/>
      </w:pPr>
      <w:r w:rsidRPr="008E0ADE">
        <w:t>Select Action: Next Screen//</w:t>
      </w:r>
    </w:p>
    <w:p w:rsidR="00AE454C" w:rsidRDefault="00AE454C" w:rsidP="00603ED8">
      <w:pPr>
        <w:rPr>
          <w:color w:val="000000"/>
        </w:rPr>
      </w:pPr>
    </w:p>
    <w:p w:rsidR="005457BC" w:rsidRDefault="005457BC" w:rsidP="005457BC">
      <w:pPr>
        <w:pStyle w:val="ExampleHeading"/>
        <w:rPr>
          <w:rFonts w:eastAsia="MS Mincho"/>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Edit General Parameters (EG) action</w:t>
      </w:r>
    </w:p>
    <w:p w:rsidR="005457BC" w:rsidRPr="008E0ADE" w:rsidRDefault="005457BC" w:rsidP="005457BC">
      <w:pPr>
        <w:pStyle w:val="ScreenCapture"/>
      </w:pPr>
      <w:r w:rsidRPr="008E0ADE">
        <w:t xml:space="preserve">Select Action: Next Screen// EG   Edit General Parameters  </w:t>
      </w:r>
    </w:p>
    <w:p w:rsidR="005457BC" w:rsidRPr="008E0ADE" w:rsidRDefault="005457BC" w:rsidP="005457BC">
      <w:pPr>
        <w:pStyle w:val="ScreenCapture"/>
      </w:pPr>
      <w:r w:rsidRPr="008E0ADE">
        <w:t>REJECT WORKLIST DAYS: 1// ??</w:t>
      </w:r>
    </w:p>
    <w:p w:rsidR="005457BC" w:rsidRPr="008E0ADE" w:rsidRDefault="005457BC" w:rsidP="005457BC">
      <w:pPr>
        <w:pStyle w:val="ScreenCapture"/>
      </w:pPr>
      <w:r w:rsidRPr="008E0ADE">
        <w:t>        The number of days an uncommented reject can remain on the reject</w:t>
      </w:r>
    </w:p>
    <w:p w:rsidR="005457BC" w:rsidRPr="008E0ADE" w:rsidRDefault="005457BC" w:rsidP="005457BC">
      <w:pPr>
        <w:pStyle w:val="ScreenCapture"/>
      </w:pPr>
      <w:bookmarkStart w:id="5204" w:name="PSO482_316"/>
      <w:bookmarkEnd w:id="5204"/>
      <w:r w:rsidRPr="008E0ADE">
        <w:t>        worklist without being included in the nightly reject worklist alert</w:t>
      </w:r>
    </w:p>
    <w:p w:rsidR="005457BC" w:rsidRPr="008E0ADE" w:rsidRDefault="005457BC" w:rsidP="005457BC">
      <w:pPr>
        <w:pStyle w:val="ScreenCapture"/>
      </w:pPr>
      <w:r w:rsidRPr="008E0ADE">
        <w:t>        mail message.</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REJECT WORKLIST DAYS: 1// </w:t>
      </w:r>
    </w:p>
    <w:p w:rsidR="005457BC" w:rsidRPr="008E0ADE" w:rsidRDefault="005457BC" w:rsidP="005457BC">
      <w:pPr>
        <w:pStyle w:val="ScreenCapture"/>
      </w:pPr>
      <w:r w:rsidRPr="008E0ADE">
        <w:t xml:space="preserve">EPHARMACY RESPONSE PAUSE: </w:t>
      </w:r>
      <w:r>
        <w:t>2</w:t>
      </w:r>
      <w:r w:rsidRPr="008E0ADE">
        <w:t>// ??</w:t>
      </w:r>
    </w:p>
    <w:p w:rsidR="005457BC" w:rsidRPr="008E0ADE" w:rsidRDefault="005457BC" w:rsidP="005457BC">
      <w:pPr>
        <w:pStyle w:val="ScreenCapture"/>
      </w:pPr>
      <w:r w:rsidRPr="008E0ADE">
        <w:t xml:space="preserve">        This field contains the number of seconds the claim status message will </w:t>
      </w:r>
    </w:p>
    <w:p w:rsidR="005457BC" w:rsidRPr="008E0ADE" w:rsidRDefault="005457BC" w:rsidP="005457BC">
      <w:pPr>
        <w:pStyle w:val="ScreenCapture"/>
      </w:pPr>
      <w:r w:rsidRPr="008E0ADE">
        <w:t>        be displayed on the screen after the transmission message. The number</w:t>
      </w:r>
    </w:p>
    <w:p w:rsidR="005457BC" w:rsidRPr="008E0ADE" w:rsidRDefault="005457BC" w:rsidP="005457BC">
      <w:pPr>
        <w:pStyle w:val="ScreenCapture"/>
      </w:pPr>
      <w:r w:rsidRPr="008E0ADE">
        <w:t>        of seconds to delay may be from 0 to 3 with the default of 2 seconds.</w:t>
      </w:r>
    </w:p>
    <w:p w:rsidR="005457BC" w:rsidRPr="008E0ADE" w:rsidRDefault="005457BC" w:rsidP="005457BC">
      <w:pPr>
        <w:pStyle w:val="ScreenCapture"/>
      </w:pPr>
      <w:r w:rsidRPr="008E0ADE">
        <w:t xml:space="preserve">   </w:t>
      </w:r>
    </w:p>
    <w:p w:rsidR="00D32936" w:rsidRPr="00D32936" w:rsidRDefault="005457BC" w:rsidP="00D32936">
      <w:pPr>
        <w:pStyle w:val="ScreenCapture"/>
        <w:rPr>
          <w:lang w:val="en-US"/>
        </w:rPr>
      </w:pPr>
      <w:r w:rsidRPr="008E0ADE">
        <w:t xml:space="preserve">EPHARMACY RESPONSE PAUSE: </w:t>
      </w:r>
      <w:r>
        <w:t>2</w:t>
      </w:r>
      <w:r w:rsidRPr="008E0ADE">
        <w:t xml:space="preserve">//   </w:t>
      </w:r>
    </w:p>
    <w:p w:rsidR="00D32936" w:rsidRPr="00D32936" w:rsidRDefault="00D32936" w:rsidP="00D32936">
      <w:pPr>
        <w:pStyle w:val="ScreenCapture"/>
        <w:rPr>
          <w:lang w:val="en-US"/>
        </w:rPr>
      </w:pPr>
      <w:r w:rsidRPr="00D32936">
        <w:rPr>
          <w:lang w:val="en-US"/>
        </w:rPr>
        <w:t>IGNORE THRESHOLD: 1// ??</w:t>
      </w:r>
    </w:p>
    <w:p w:rsidR="00D32936" w:rsidRPr="00D32936" w:rsidRDefault="00D32936" w:rsidP="00D32936">
      <w:pPr>
        <w:pStyle w:val="ScreenCapture"/>
        <w:rPr>
          <w:lang w:val="en-US"/>
        </w:rPr>
      </w:pPr>
      <w:r w:rsidRPr="00D32936">
        <w:rPr>
          <w:lang w:val="en-US"/>
        </w:rPr>
        <w:t xml:space="preserve">   The value of the Ignore Threshold field is compared to the Gross Amount </w:t>
      </w:r>
    </w:p>
    <w:p w:rsidR="00D32936" w:rsidRPr="00D32936" w:rsidRDefault="00D32936" w:rsidP="00D32936">
      <w:pPr>
        <w:pStyle w:val="ScreenCapture"/>
        <w:rPr>
          <w:lang w:val="en-US"/>
        </w:rPr>
      </w:pPr>
      <w:r w:rsidRPr="00D32936">
        <w:rPr>
          <w:lang w:val="en-US"/>
        </w:rPr>
        <w:t xml:space="preserve">   Due of the prescription.</w:t>
      </w:r>
    </w:p>
    <w:p w:rsidR="00D32936" w:rsidRPr="00D32936" w:rsidRDefault="00D32936" w:rsidP="00D32936">
      <w:pPr>
        <w:pStyle w:val="ScreenCapture"/>
        <w:rPr>
          <w:lang w:val="en-US"/>
        </w:rPr>
      </w:pPr>
      <w:r w:rsidRPr="00D32936">
        <w:rPr>
          <w:lang w:val="en-US"/>
        </w:rPr>
        <w:t xml:space="preserve">   If the Gross Amount Due is greater than or equal to the value of this </w:t>
      </w:r>
    </w:p>
    <w:p w:rsidR="00D32936" w:rsidRPr="00D32936" w:rsidRDefault="00D32936" w:rsidP="00D32936">
      <w:pPr>
        <w:pStyle w:val="ScreenCapture"/>
        <w:rPr>
          <w:lang w:val="en-US"/>
        </w:rPr>
      </w:pPr>
      <w:r w:rsidRPr="00D32936">
        <w:rPr>
          <w:lang w:val="en-US"/>
        </w:rPr>
        <w:t xml:space="preserve">   field, then the user must hold the EPHARMACY SITE MANAGER security key in </w:t>
      </w:r>
    </w:p>
    <w:p w:rsidR="00D32936" w:rsidRPr="00D32936" w:rsidRDefault="00D32936" w:rsidP="00D32936">
      <w:pPr>
        <w:pStyle w:val="ScreenCapture"/>
        <w:rPr>
          <w:lang w:val="en-US"/>
        </w:rPr>
      </w:pPr>
      <w:r w:rsidRPr="00D32936">
        <w:rPr>
          <w:lang w:val="en-US"/>
        </w:rPr>
        <w:t xml:space="preserve">   order to Ignore the reject.</w:t>
      </w:r>
    </w:p>
    <w:p w:rsidR="00D32936" w:rsidRPr="00D32936" w:rsidRDefault="00D32936" w:rsidP="00D32936">
      <w:pPr>
        <w:pStyle w:val="ScreenCapture"/>
        <w:rPr>
          <w:lang w:val="en-US"/>
        </w:rPr>
      </w:pPr>
      <w:r w:rsidRPr="00D32936">
        <w:rPr>
          <w:lang w:val="en-US"/>
        </w:rPr>
        <w:t xml:space="preserve">   If the value of this field is set to 0, then no rejects can be Ignored </w:t>
      </w:r>
    </w:p>
    <w:p w:rsidR="00D32936" w:rsidRPr="00D32936" w:rsidRDefault="00D32936" w:rsidP="00D32936">
      <w:pPr>
        <w:pStyle w:val="ScreenCapture"/>
        <w:rPr>
          <w:lang w:val="en-US"/>
        </w:rPr>
      </w:pPr>
      <w:r w:rsidRPr="00D32936">
        <w:rPr>
          <w:lang w:val="en-US"/>
        </w:rPr>
        <w:t xml:space="preserve">   unless the user has the security key.</w:t>
      </w:r>
    </w:p>
    <w:p w:rsidR="00D32936" w:rsidRPr="00D32936" w:rsidRDefault="00D32936" w:rsidP="00D32936">
      <w:pPr>
        <w:pStyle w:val="ScreenCapture"/>
        <w:rPr>
          <w:lang w:val="en-US"/>
        </w:rPr>
      </w:pPr>
      <w:r w:rsidRPr="00D32936">
        <w:rPr>
          <w:lang w:val="en-US"/>
        </w:rPr>
        <w:t xml:space="preserve">   If the value of this field is left blank, the Gross Amount Due will not</w:t>
      </w:r>
    </w:p>
    <w:p w:rsidR="00D32936" w:rsidRPr="00D32936" w:rsidRDefault="00D32936" w:rsidP="00D32936">
      <w:pPr>
        <w:pStyle w:val="ScreenCapture"/>
        <w:rPr>
          <w:lang w:val="en-US"/>
        </w:rPr>
      </w:pPr>
      <w:r w:rsidRPr="00D32936">
        <w:rPr>
          <w:lang w:val="en-US"/>
        </w:rPr>
        <w:t xml:space="preserve">   be considered.</w:t>
      </w:r>
    </w:p>
    <w:p w:rsidR="00D32936" w:rsidRPr="00D32936" w:rsidRDefault="00D32936" w:rsidP="00D32936">
      <w:pPr>
        <w:pStyle w:val="ScreenCapture"/>
        <w:rPr>
          <w:lang w:val="en-US"/>
        </w:rPr>
      </w:pPr>
      <w:r w:rsidRPr="00D32936">
        <w:rPr>
          <w:lang w:val="en-US"/>
        </w:rPr>
        <w:t xml:space="preserve">   </w:t>
      </w:r>
    </w:p>
    <w:p w:rsidR="005457BC" w:rsidRPr="008E0ADE" w:rsidRDefault="00D32936" w:rsidP="00D32936">
      <w:pPr>
        <w:pStyle w:val="ScreenCapture"/>
      </w:pPr>
      <w:r w:rsidRPr="00D32936">
        <w:rPr>
          <w:lang w:val="en-US"/>
        </w:rPr>
        <w:t>IGNORE THRESHOLD: 1//</w:t>
      </w:r>
    </w:p>
    <w:p w:rsidR="005457BC" w:rsidRDefault="005457BC" w:rsidP="005457BC">
      <w:pPr>
        <w:rPr>
          <w:rFonts w:ascii="r_ansi" w:hAnsi="r_ansi" w:cs="r_ansi"/>
          <w:sz w:val="16"/>
          <w:szCs w:val="16"/>
        </w:rPr>
      </w:pPr>
    </w:p>
    <w:p w:rsidR="005457BC" w:rsidRDefault="005457BC" w:rsidP="005457BC"/>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ET (Edit Transfer Reject Code) action</w:t>
      </w:r>
    </w:p>
    <w:p w:rsidR="005457BC" w:rsidRPr="008E0ADE" w:rsidRDefault="005457BC" w:rsidP="005457BC">
      <w:pPr>
        <w:pStyle w:val="ScreenCapture"/>
      </w:pPr>
      <w:r w:rsidRPr="008E0ADE">
        <w:t xml:space="preserve">Select Action: Next Screen// ET   Edit Transfer Reject Code  </w:t>
      </w:r>
    </w:p>
    <w:p w:rsidR="005457BC" w:rsidRPr="008E0ADE" w:rsidRDefault="005457BC" w:rsidP="005457BC">
      <w:pPr>
        <w:pStyle w:val="ScreenCapture"/>
      </w:pPr>
    </w:p>
    <w:p w:rsidR="005457BC" w:rsidRPr="008E0ADE" w:rsidRDefault="005457BC" w:rsidP="005457BC">
      <w:pPr>
        <w:pStyle w:val="ScreenCapture"/>
      </w:pPr>
      <w:r w:rsidRPr="008E0ADE">
        <w:t>All transfer rejects will automatically be placed on the Third Party Payer</w:t>
      </w:r>
    </w:p>
    <w:p w:rsidR="005457BC" w:rsidRPr="008E0ADE" w:rsidRDefault="005457BC" w:rsidP="005457BC">
      <w:pPr>
        <w:pStyle w:val="ScreenCapture"/>
      </w:pPr>
      <w:r w:rsidRPr="008E0ADE">
        <w:t>Rejects - Worklist if the reject code is defined in the site parameter file</w:t>
      </w:r>
    </w:p>
    <w:p w:rsidR="005457BC" w:rsidRPr="008E0ADE" w:rsidRDefault="005457BC" w:rsidP="005457BC">
      <w:pPr>
        <w:pStyle w:val="ScreenCapture"/>
      </w:pPr>
      <w:r w:rsidRPr="008E0ADE">
        <w:t>and the AUTO SEND parameter is set to yes. The OPECC must manually transfer</w:t>
      </w:r>
    </w:p>
    <w:p w:rsidR="005457BC" w:rsidRPr="008E0ADE" w:rsidRDefault="005457BC" w:rsidP="005457BC">
      <w:pPr>
        <w:pStyle w:val="ScreenCapture"/>
      </w:pPr>
      <w:r w:rsidRPr="008E0ADE">
        <w:t>the reject if the reject code is defined in the site parameter file</w:t>
      </w:r>
    </w:p>
    <w:p w:rsidR="005457BC" w:rsidRPr="008E0ADE" w:rsidRDefault="005457BC" w:rsidP="005457BC">
      <w:pPr>
        <w:pStyle w:val="ScreenCapture"/>
      </w:pPr>
      <w:r w:rsidRPr="008E0ADE">
        <w:t>and the AUTO SEND parameter is set to no. (To be used when Pharmacy can</w:t>
      </w:r>
    </w:p>
    <w:p w:rsidR="005457BC" w:rsidRPr="008E0ADE" w:rsidRDefault="005457BC" w:rsidP="005457BC">
      <w:pPr>
        <w:pStyle w:val="ScreenCapture"/>
      </w:pPr>
      <w:r w:rsidRPr="008E0ADE">
        <w:t>possibly correct a locally filled</w:t>
      </w:r>
      <w:bookmarkStart w:id="5205" w:name="p512_320"/>
      <w:bookmarkEnd w:id="5205"/>
      <w:r w:rsidR="006C7B20">
        <w:rPr>
          <w:lang w:val="en-US"/>
        </w:rPr>
        <w:t xml:space="preserve"> or CMOP</w:t>
      </w:r>
      <w:r w:rsidRPr="008E0ADE">
        <w:t xml:space="preserve"> Rx.)</w:t>
      </w:r>
    </w:p>
    <w:p w:rsidR="005457BC" w:rsidRPr="008E0ADE" w:rsidRDefault="005457BC" w:rsidP="005457BC">
      <w:pPr>
        <w:pStyle w:val="ScreenCapture"/>
      </w:pPr>
    </w:p>
    <w:p w:rsidR="005457BC" w:rsidRPr="008E0ADE" w:rsidRDefault="005457BC" w:rsidP="005457BC">
      <w:pPr>
        <w:pStyle w:val="ScreenCapture"/>
      </w:pPr>
      <w:r w:rsidRPr="008E0ADE">
        <w:t>TRANSFER REJECT CODE: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10        M/I Patient Gender Code</w:t>
      </w:r>
    </w:p>
    <w:p w:rsidR="005457BC" w:rsidRPr="008E0ADE" w:rsidRDefault="005457BC" w:rsidP="005457BC">
      <w:pPr>
        <w:pStyle w:val="ScreenCapture"/>
      </w:pPr>
      <w:r w:rsidRPr="008E0ADE">
        <w:t>   11        M/I Patient Relationship Code</w:t>
      </w:r>
    </w:p>
    <w:p w:rsidR="005457BC" w:rsidRPr="008E0ADE" w:rsidRDefault="005457BC" w:rsidP="005457BC">
      <w:pPr>
        <w:pStyle w:val="ScreenCapture"/>
      </w:pPr>
      <w:r w:rsidRPr="008E0ADE">
        <w:t>   12        M/I Place of Service</w:t>
      </w:r>
    </w:p>
    <w:p w:rsidR="005457BC" w:rsidRPr="008E0ADE" w:rsidRDefault="005457BC" w:rsidP="005457BC">
      <w:pPr>
        <w:pStyle w:val="ScreenCapture"/>
      </w:pPr>
      <w:r w:rsidRPr="008E0ADE">
        <w:t>   13        M/I Other Coverage Code</w:t>
      </w:r>
    </w:p>
    <w:p w:rsidR="005457BC" w:rsidRPr="008E0ADE" w:rsidRDefault="005457BC" w:rsidP="005457BC">
      <w:pPr>
        <w:pStyle w:val="ScreenCapture"/>
      </w:pPr>
      <w:r w:rsidRPr="008E0ADE">
        <w:t>   14        M/I Eligibility Clarification Code</w:t>
      </w:r>
    </w:p>
    <w:p w:rsidR="005457BC" w:rsidRPr="008E0ADE" w:rsidRDefault="005457BC" w:rsidP="005457BC">
      <w:pPr>
        <w:pStyle w:val="ScreenCapture"/>
      </w:pPr>
      <w:r w:rsidRPr="008E0ADE">
        <w:t>   15        M/I Date of Service</w:t>
      </w:r>
    </w:p>
    <w:p w:rsidR="005457BC" w:rsidRPr="008E0ADE" w:rsidRDefault="005457BC" w:rsidP="005457BC">
      <w:pPr>
        <w:pStyle w:val="ScreenCapture"/>
      </w:pPr>
      <w:r w:rsidRPr="008E0ADE">
        <w:t>   16        M/I Prescription/Service Reference Number</w:t>
      </w:r>
    </w:p>
    <w:p w:rsidR="005457BC" w:rsidRPr="008E0ADE" w:rsidRDefault="005457BC" w:rsidP="005457BC">
      <w:pPr>
        <w:pStyle w:val="ScreenCapture"/>
      </w:pPr>
      <w:r w:rsidRPr="008E0ADE">
        <w:t>   17        M/I Fill Number</w:t>
      </w:r>
    </w:p>
    <w:p w:rsidR="005457BC" w:rsidRPr="008E0ADE" w:rsidRDefault="005457BC" w:rsidP="005457BC">
      <w:pPr>
        <w:pStyle w:val="ScreenCapture"/>
      </w:pPr>
      <w:r w:rsidRPr="008E0ADE">
        <w:t>   18        M/I Metric Quantity</w:t>
      </w:r>
    </w:p>
    <w:p w:rsidR="005457BC" w:rsidRPr="008E0ADE" w:rsidRDefault="005457BC" w:rsidP="005457BC">
      <w:pPr>
        <w:pStyle w:val="ScreenCapture"/>
      </w:pPr>
      <w:r w:rsidRPr="008E0ADE">
        <w:t>.</w:t>
      </w:r>
    </w:p>
    <w:p w:rsidR="005457BC" w:rsidRPr="008E0ADE" w:rsidRDefault="005457BC" w:rsidP="005457BC">
      <w:pPr>
        <w:pStyle w:val="ScreenCapture"/>
      </w:pPr>
      <w:r w:rsidRPr="008E0ADE">
        <w:t>.</w:t>
      </w:r>
    </w:p>
    <w:p w:rsidR="005457BC" w:rsidRPr="008E0ADE" w:rsidRDefault="005457BC" w:rsidP="005457BC">
      <w:pPr>
        <w:pStyle w:val="ScreenCapture"/>
      </w:pPr>
      <w:r w:rsidRPr="008E0ADE">
        <w:t>.</w:t>
      </w:r>
    </w:p>
    <w:p w:rsidR="005457BC" w:rsidRPr="008E0ADE" w:rsidRDefault="005457BC" w:rsidP="005457BC">
      <w:pPr>
        <w:pStyle w:val="ScreenCapture"/>
      </w:pPr>
      <w:r w:rsidRPr="008E0ADE">
        <w:t>TRANSFER REJECT CODE: 81       Claim Too Old</w:t>
      </w:r>
    </w:p>
    <w:p w:rsidR="005457BC" w:rsidRPr="008E0ADE" w:rsidRDefault="005457BC" w:rsidP="005457BC">
      <w:pPr>
        <w:pStyle w:val="ScreenCapture"/>
      </w:pPr>
    </w:p>
    <w:p w:rsidR="005457BC" w:rsidRPr="008E0ADE" w:rsidRDefault="005457BC" w:rsidP="005457BC">
      <w:pPr>
        <w:pStyle w:val="ScreenCapture"/>
      </w:pPr>
      <w:r w:rsidRPr="008E0ADE">
        <w:t>   You are entering a new transfer reject code - 81.</w:t>
      </w:r>
    </w:p>
    <w:p w:rsidR="005457BC" w:rsidRPr="008E0ADE" w:rsidRDefault="005457BC" w:rsidP="005457BC">
      <w:pPr>
        <w:pStyle w:val="ScreenCapture"/>
      </w:pPr>
      <w:r w:rsidRPr="008E0ADE">
        <w:t xml:space="preserve">TRANSFER REJECT CODE: 81// </w:t>
      </w:r>
    </w:p>
    <w:p w:rsidR="005457BC" w:rsidRPr="008E0ADE" w:rsidRDefault="005457BC" w:rsidP="005457BC">
      <w:pPr>
        <w:pStyle w:val="ScreenCapture"/>
      </w:pPr>
      <w:r w:rsidRPr="008E0ADE">
        <w:t>AUTO SEND: NO// ??</w:t>
      </w:r>
    </w:p>
    <w:p w:rsidR="005457BC" w:rsidRPr="008E0ADE" w:rsidRDefault="005457BC" w:rsidP="005457BC">
      <w:pPr>
        <w:pStyle w:val="ScreenCapture"/>
      </w:pPr>
      <w:r w:rsidRPr="008E0ADE">
        <w:t xml:space="preserve">        Enter YES to allow the Third Party claim reject code to be </w:t>
      </w:r>
    </w:p>
    <w:p w:rsidR="005457BC" w:rsidRPr="008E0ADE" w:rsidRDefault="005457BC" w:rsidP="005457BC">
      <w:pPr>
        <w:pStyle w:val="ScreenCapture"/>
      </w:pPr>
      <w:r w:rsidRPr="008E0ADE">
        <w:t>        automatically placed on the Pharmacy Reject Worklist or NO</w:t>
      </w:r>
    </w:p>
    <w:p w:rsidR="005457BC" w:rsidRPr="008E0ADE" w:rsidRDefault="005457BC" w:rsidP="005457BC">
      <w:pPr>
        <w:pStyle w:val="ScreenCapture"/>
      </w:pPr>
      <w:r w:rsidRPr="008E0ADE">
        <w:t xml:space="preserve">        to require Outpatient Pharmacy Electronic Claims </w:t>
      </w:r>
    </w:p>
    <w:p w:rsidR="005457BC" w:rsidRPr="008E0ADE" w:rsidRDefault="005457BC" w:rsidP="005457BC">
      <w:pPr>
        <w:pStyle w:val="ScreenCapture"/>
      </w:pPr>
      <w:r w:rsidRPr="008E0ADE">
        <w:t>        Coordinator (OPECC) intervention to do so.  A null value</w:t>
      </w:r>
    </w:p>
    <w:p w:rsidR="005457BC" w:rsidRPr="008E0ADE" w:rsidRDefault="005457BC" w:rsidP="005457BC">
      <w:pPr>
        <w:pStyle w:val="ScreenCapture"/>
      </w:pPr>
      <w:r w:rsidRPr="008E0ADE">
        <w:t>        will be treated the same as entering NO in this field.</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Choose from: </w:t>
      </w:r>
    </w:p>
    <w:p w:rsidR="005457BC" w:rsidRPr="008E0ADE" w:rsidRDefault="005457BC" w:rsidP="005457BC">
      <w:pPr>
        <w:pStyle w:val="ScreenCapture"/>
      </w:pPr>
      <w:r w:rsidRPr="008E0ADE">
        <w:t>       0        NO</w:t>
      </w:r>
    </w:p>
    <w:p w:rsidR="005457BC" w:rsidRPr="008E0ADE" w:rsidRDefault="005457BC" w:rsidP="005457BC">
      <w:pPr>
        <w:pStyle w:val="ScreenCapture"/>
      </w:pPr>
      <w:r w:rsidRPr="008E0ADE">
        <w:t>       1        YES</w:t>
      </w:r>
    </w:p>
    <w:p w:rsidR="005457BC" w:rsidRPr="008E0ADE" w:rsidRDefault="005457BC" w:rsidP="005457BC">
      <w:pPr>
        <w:pStyle w:val="ScreenCapture"/>
      </w:pPr>
      <w:r w:rsidRPr="008E0ADE">
        <w:t>AUTO SEND: NO//</w:t>
      </w:r>
    </w:p>
    <w:p w:rsidR="005457BC" w:rsidRPr="008E0ADE" w:rsidRDefault="005457BC" w:rsidP="005457BC">
      <w:pPr>
        <w:pStyle w:val="ScreenCapture"/>
      </w:pPr>
    </w:p>
    <w:p w:rsidR="005457BC" w:rsidRPr="008E0ADE" w:rsidRDefault="005457BC" w:rsidP="005457BC">
      <w:pPr>
        <w:pStyle w:val="ScreenCapture"/>
      </w:pPr>
      <w:r w:rsidRPr="008E0ADE">
        <w:t>ANOTHER TRANSFER REJECT CODE:</w:t>
      </w:r>
    </w:p>
    <w:p w:rsidR="005457BC" w:rsidRDefault="005457BC" w:rsidP="005457BC">
      <w:pPr>
        <w:rPr>
          <w:rFonts w:ascii="Calibri" w:hAnsi="Calibri"/>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ER (Edit Rej. Resolution Required Code) action</w:t>
      </w:r>
    </w:p>
    <w:p w:rsidR="005457BC" w:rsidRPr="008E0ADE" w:rsidRDefault="005457BC" w:rsidP="005457BC">
      <w:pPr>
        <w:pStyle w:val="ScreenCapture"/>
      </w:pPr>
      <w:r w:rsidRPr="008E0ADE">
        <w:t xml:space="preserve">Select Action: Next Screen// ER   Edit Rej. Resolution Required Code  </w:t>
      </w:r>
    </w:p>
    <w:p w:rsidR="005457BC" w:rsidRPr="008E0ADE" w:rsidRDefault="005457BC" w:rsidP="005457BC">
      <w:pPr>
        <w:pStyle w:val="ScreenCapture"/>
      </w:pPr>
    </w:p>
    <w:p w:rsidR="005457BC" w:rsidRPr="008E0ADE" w:rsidRDefault="005457BC" w:rsidP="005457BC">
      <w:pPr>
        <w:pStyle w:val="ScreenCapture"/>
      </w:pPr>
      <w:r w:rsidRPr="008E0ADE">
        <w:t>All Reject Resolution Required reject codes will automatically be placed</w:t>
      </w:r>
    </w:p>
    <w:p w:rsidR="005457BC" w:rsidRPr="008E0ADE" w:rsidRDefault="005457BC" w:rsidP="005457BC">
      <w:pPr>
        <w:pStyle w:val="ScreenCapture"/>
      </w:pPr>
      <w:r w:rsidRPr="008E0ADE">
        <w:t>on the Third Party Payer Rejects - Worklist. This parameter applies to</w:t>
      </w:r>
    </w:p>
    <w:p w:rsidR="005457BC" w:rsidRPr="008E0ADE" w:rsidRDefault="005457BC" w:rsidP="005457BC">
      <w:pPr>
        <w:pStyle w:val="ScreenCapture"/>
      </w:pPr>
      <w:r w:rsidRPr="008E0ADE">
        <w:t>rejects for original unreleased fills only. Prescriptions will not be filled</w:t>
      </w:r>
    </w:p>
    <w:p w:rsidR="005457BC" w:rsidRPr="008E0ADE" w:rsidRDefault="005457BC" w:rsidP="005457BC">
      <w:pPr>
        <w:pStyle w:val="ScreenCapture"/>
      </w:pPr>
      <w:r w:rsidRPr="008E0ADE">
        <w:t>until the rejects identified by the Reject Resolution parameter are resolved.</w:t>
      </w:r>
    </w:p>
    <w:p w:rsidR="005457BC" w:rsidRPr="008E0ADE" w:rsidRDefault="005457BC" w:rsidP="005457BC">
      <w:pPr>
        <w:pStyle w:val="ScreenCapture"/>
      </w:pPr>
    </w:p>
    <w:p w:rsidR="005457BC" w:rsidRPr="008E0ADE" w:rsidRDefault="005457BC" w:rsidP="005457BC">
      <w:pPr>
        <w:pStyle w:val="ScreenCapture"/>
      </w:pPr>
      <w:r w:rsidRPr="008E0ADE">
        <w:t>REJECT RESOLUTION REQUIRED CODE: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10        M/I Patient Gender Code</w:t>
      </w:r>
    </w:p>
    <w:p w:rsidR="005457BC" w:rsidRPr="008E0ADE" w:rsidRDefault="005457BC" w:rsidP="005457BC">
      <w:pPr>
        <w:pStyle w:val="ScreenCapture"/>
      </w:pPr>
      <w:r w:rsidRPr="008E0ADE">
        <w:t>   11        M/I Patient Relationship Code</w:t>
      </w:r>
    </w:p>
    <w:p w:rsidR="005457BC" w:rsidRPr="008E0ADE" w:rsidRDefault="005457BC" w:rsidP="005457BC">
      <w:pPr>
        <w:pStyle w:val="ScreenCapture"/>
      </w:pPr>
      <w:r w:rsidRPr="008E0ADE">
        <w:t>   12        M/I Place of Service</w:t>
      </w:r>
    </w:p>
    <w:p w:rsidR="005457BC" w:rsidRPr="008E0ADE" w:rsidRDefault="005457BC" w:rsidP="005457BC">
      <w:pPr>
        <w:pStyle w:val="ScreenCapture"/>
      </w:pPr>
      <w:r w:rsidRPr="008E0ADE">
        <w:t>   13        M/I Other Coverage Code</w:t>
      </w:r>
    </w:p>
    <w:p w:rsidR="005457BC" w:rsidRPr="008E0ADE" w:rsidRDefault="005457BC" w:rsidP="005457BC">
      <w:pPr>
        <w:pStyle w:val="ScreenCapture"/>
      </w:pPr>
      <w:r w:rsidRPr="008E0ADE">
        <w:t>   14        M/I Eligibility Clarification Code</w:t>
      </w:r>
    </w:p>
    <w:p w:rsidR="005457BC" w:rsidRPr="008E0ADE" w:rsidRDefault="005457BC" w:rsidP="005457BC">
      <w:pPr>
        <w:pStyle w:val="ScreenCapture"/>
      </w:pPr>
      <w:r w:rsidRPr="008E0ADE">
        <w:t>   15        M/I Date of Service</w:t>
      </w:r>
    </w:p>
    <w:p w:rsidR="005457BC" w:rsidRPr="008E0ADE" w:rsidRDefault="005457BC" w:rsidP="005457BC">
      <w:pPr>
        <w:pStyle w:val="ScreenCapture"/>
      </w:pPr>
      <w:r w:rsidRPr="008E0ADE">
        <w:t>   16        M/I Prescription/Service Reference Number</w:t>
      </w:r>
    </w:p>
    <w:p w:rsidR="005457BC" w:rsidRPr="008E0ADE" w:rsidRDefault="005457BC" w:rsidP="005457BC">
      <w:pPr>
        <w:pStyle w:val="ScreenCapture"/>
      </w:pPr>
      <w:r w:rsidRPr="008E0ADE">
        <w:t>   17        M/I Fill Number</w:t>
      </w:r>
    </w:p>
    <w:p w:rsidR="005457BC" w:rsidRPr="008E0ADE" w:rsidRDefault="005457BC" w:rsidP="005457BC">
      <w:pPr>
        <w:pStyle w:val="ScreenCapture"/>
      </w:pPr>
      <w:r w:rsidRPr="008E0ADE">
        <w:t>   18        M/I Metric Quantity</w:t>
      </w:r>
    </w:p>
    <w:p w:rsidR="005457BC" w:rsidRPr="008E0ADE" w:rsidRDefault="005457BC" w:rsidP="005457BC">
      <w:pPr>
        <w:pStyle w:val="ScreenCapture"/>
      </w:pPr>
      <w:r w:rsidRPr="008E0ADE">
        <w:t>   19        M/I Days Supply</w:t>
      </w:r>
    </w:p>
    <w:p w:rsidR="005457BC" w:rsidRPr="008E0ADE" w:rsidRDefault="005457BC" w:rsidP="005457BC">
      <w:pPr>
        <w:pStyle w:val="ScreenCapture"/>
      </w:pPr>
      <w:r w:rsidRPr="008E0ADE">
        <w:t>   20        M/I Compound Code</w:t>
      </w:r>
    </w:p>
    <w:p w:rsidR="005457BC" w:rsidRPr="008E0ADE" w:rsidRDefault="005457BC" w:rsidP="005457BC">
      <w:pPr>
        <w:pStyle w:val="ScreenCapture"/>
      </w:pPr>
      <w:r w:rsidRPr="008E0ADE">
        <w:t>   21        M/I Product/Service ID</w:t>
      </w:r>
    </w:p>
    <w:p w:rsidR="005457BC" w:rsidRPr="008E0ADE" w:rsidRDefault="005457BC" w:rsidP="005457BC">
      <w:pPr>
        <w:pStyle w:val="ScreenCapture"/>
      </w:pPr>
      <w:r w:rsidRPr="008E0ADE">
        <w:t>   22        M/I Dispense As Written (DAW)/Product Selection Code</w:t>
      </w:r>
    </w:p>
    <w:p w:rsidR="005457BC" w:rsidRPr="008E0ADE" w:rsidRDefault="005457BC" w:rsidP="005457BC">
      <w:pPr>
        <w:pStyle w:val="ScreenCapture"/>
      </w:pPr>
      <w:r w:rsidRPr="008E0ADE">
        <w:t>   23        M/I Ingredient Cost Submitted</w:t>
      </w:r>
    </w:p>
    <w:p w:rsidR="005457BC" w:rsidRPr="008E0ADE" w:rsidRDefault="005457BC" w:rsidP="005457BC">
      <w:pPr>
        <w:pStyle w:val="ScreenCapture"/>
      </w:pPr>
      <w:r w:rsidRPr="008E0ADE">
        <w:t>   24        M/I SALES TAX</w:t>
      </w:r>
    </w:p>
    <w:p w:rsidR="005457BC" w:rsidRPr="008E0ADE" w:rsidRDefault="005457BC" w:rsidP="005457BC">
      <w:pPr>
        <w:pStyle w:val="ScreenCapture"/>
      </w:pPr>
      <w:r w:rsidRPr="008E0ADE">
        <w:t>   25        M/I Prescriber ID</w:t>
      </w:r>
    </w:p>
    <w:p w:rsidR="005457BC" w:rsidRPr="008E0ADE" w:rsidRDefault="005457BC" w:rsidP="005457BC">
      <w:pPr>
        <w:pStyle w:val="ScreenCapture"/>
      </w:pPr>
      <w:r w:rsidRPr="008E0ADE">
        <w:t>   26        M/I Unit Of Measure</w:t>
      </w:r>
    </w:p>
    <w:p w:rsidR="005457BC" w:rsidRPr="008E0ADE" w:rsidRDefault="005457BC" w:rsidP="005457BC">
      <w:pPr>
        <w:pStyle w:val="ScreenCapture"/>
      </w:pPr>
      <w:r w:rsidRPr="008E0ADE">
        <w:t>   27        Product Identifier not FDA/NSDE Listed</w:t>
      </w:r>
    </w:p>
    <w:p w:rsidR="005457BC" w:rsidRPr="008E0ADE" w:rsidRDefault="005457BC" w:rsidP="005457BC">
      <w:pPr>
        <w:pStyle w:val="ScreenCapture"/>
      </w:pPr>
      <w:r w:rsidRPr="008E0ADE">
        <w:t>   28        M/I Date Prescription Written</w:t>
      </w:r>
    </w:p>
    <w:p w:rsidR="005457BC" w:rsidRPr="008E0ADE" w:rsidRDefault="005457BC" w:rsidP="005457BC">
      <w:pPr>
        <w:pStyle w:val="ScreenCapture"/>
      </w:pPr>
      <w:r w:rsidRPr="008E0ADE">
        <w:t>   29        M/I Number Of Refills Authorized</w:t>
      </w:r>
    </w:p>
    <w:p w:rsidR="005457BC" w:rsidRPr="008E0ADE" w:rsidRDefault="005457BC" w:rsidP="005457BC">
      <w:pPr>
        <w:pStyle w:val="ScreenCapture"/>
      </w:pPr>
      <w:r w:rsidRPr="008E0ADE">
        <w:t xml:space="preserve">.. . . </w:t>
      </w:r>
    </w:p>
    <w:p w:rsidR="005457BC" w:rsidRPr="008E0ADE" w:rsidRDefault="005457BC" w:rsidP="005457BC">
      <w:pPr>
        <w:pStyle w:val="ScreenCapture"/>
      </w:pPr>
    </w:p>
    <w:p w:rsidR="005457BC" w:rsidRPr="008E0ADE" w:rsidRDefault="005457BC" w:rsidP="005457BC">
      <w:pPr>
        <w:pStyle w:val="ScreenCapture"/>
      </w:pPr>
    </w:p>
    <w:p w:rsidR="005457BC" w:rsidRPr="008E0ADE" w:rsidRDefault="005457BC" w:rsidP="005457BC">
      <w:pPr>
        <w:pStyle w:val="ScreenCapture"/>
      </w:pPr>
      <w:r w:rsidRPr="008E0ADE">
        <w:t>REJECT RESOLUTION REQUIRED CODE: 27        Product Identifier not FDA/NSDE Listed</w:t>
      </w:r>
    </w:p>
    <w:p w:rsidR="005457BC" w:rsidRPr="008E0ADE" w:rsidRDefault="005457BC" w:rsidP="005457BC">
      <w:pPr>
        <w:pStyle w:val="ScreenCapture"/>
      </w:pPr>
      <w:r w:rsidRPr="008E0ADE">
        <w:t>   You are entering a new reject resolution required code - 27.</w:t>
      </w:r>
    </w:p>
    <w:p w:rsidR="005457BC" w:rsidRPr="008E0ADE" w:rsidRDefault="005457BC" w:rsidP="005457BC">
      <w:pPr>
        <w:pStyle w:val="ScreenCapture"/>
      </w:pPr>
      <w:r w:rsidRPr="008E0ADE">
        <w:t xml:space="preserve">REJECT RESOLUTION REQUIRED CODE: 27// </w:t>
      </w:r>
    </w:p>
    <w:p w:rsidR="005457BC" w:rsidRPr="008E0ADE" w:rsidRDefault="005457BC" w:rsidP="005457BC">
      <w:pPr>
        <w:pStyle w:val="ScreenCapture"/>
      </w:pPr>
      <w:r w:rsidRPr="008E0ADE">
        <w:t>DOLLAR THRESHOLD: 0// ??</w:t>
      </w:r>
    </w:p>
    <w:p w:rsidR="005457BC" w:rsidRPr="008E0ADE" w:rsidRDefault="005457BC" w:rsidP="005457BC">
      <w:pPr>
        <w:pStyle w:val="ScreenCapture"/>
      </w:pPr>
      <w:r w:rsidRPr="008E0ADE">
        <w:t>        If a Reject Resolution Required Code is received on an ECME claim reject</w:t>
      </w:r>
      <w:r>
        <w:t>,</w:t>
      </w:r>
    </w:p>
    <w:p w:rsidR="005457BC" w:rsidRPr="008E0ADE" w:rsidRDefault="005457BC" w:rsidP="005457BC">
      <w:pPr>
        <w:pStyle w:val="ScreenCapture"/>
      </w:pPr>
      <w:r w:rsidRPr="008E0ADE">
        <w:t>        the value of this field is compared to the Gross Amount Due of the</w:t>
      </w:r>
    </w:p>
    <w:p w:rsidR="005457BC" w:rsidRPr="008E0ADE" w:rsidRDefault="005457BC" w:rsidP="005457BC">
      <w:pPr>
        <w:pStyle w:val="ScreenCapture"/>
      </w:pPr>
      <w:r w:rsidRPr="008E0ADE">
        <w:t>        prescription.</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If the Gross Amount Due is greater or equal to the value of this field </w:t>
      </w:r>
    </w:p>
    <w:p w:rsidR="005457BC" w:rsidRPr="008E0ADE" w:rsidRDefault="005457BC" w:rsidP="005457BC">
      <w:pPr>
        <w:pStyle w:val="ScreenCapture"/>
      </w:pPr>
      <w:r w:rsidRPr="008E0ADE">
        <w:t>        then the reject is transferred to the Third Party WorkList for Reject</w:t>
      </w:r>
    </w:p>
    <w:p w:rsidR="005457BC" w:rsidRPr="008E0ADE" w:rsidRDefault="005457BC" w:rsidP="005457BC">
      <w:pPr>
        <w:pStyle w:val="ScreenCapture"/>
      </w:pPr>
      <w:r w:rsidRPr="008E0ADE">
        <w:t>        Resolution Required (RRR) processing.</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        If the value of this field is left blank or set to 0, then all rejects </w:t>
      </w:r>
    </w:p>
    <w:p w:rsidR="005457BC" w:rsidRPr="008E0ADE" w:rsidRDefault="005457BC" w:rsidP="005457BC">
      <w:pPr>
        <w:pStyle w:val="ScreenCapture"/>
      </w:pPr>
      <w:r w:rsidRPr="008E0ADE">
        <w:t>        with the RRR reject code will be transferred to the Third Party Worklist</w:t>
      </w:r>
    </w:p>
    <w:p w:rsidR="005457BC" w:rsidRPr="008E0ADE" w:rsidRDefault="005457BC" w:rsidP="005457BC">
      <w:pPr>
        <w:pStyle w:val="ScreenCapture"/>
      </w:pPr>
      <w:r w:rsidRPr="008E0ADE">
        <w:t>        for RRR processing.</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xml:space="preserve">DOLLAR THRESHOLD: 0// </w:t>
      </w:r>
    </w:p>
    <w:p w:rsidR="005457BC" w:rsidRPr="008E0ADE" w:rsidRDefault="005457BC" w:rsidP="005457BC">
      <w:pPr>
        <w:pStyle w:val="ScreenCapture"/>
      </w:pPr>
    </w:p>
    <w:p w:rsidR="005457BC" w:rsidRDefault="005457BC" w:rsidP="005457BC">
      <w:pPr>
        <w:pStyle w:val="ScreenCapture"/>
      </w:pPr>
      <w:r w:rsidRPr="008E0ADE">
        <w:t>ANOTHER REJECT RESOLUTION REQUIRED CODE:</w:t>
      </w:r>
    </w:p>
    <w:p w:rsidR="005457BC" w:rsidRPr="008E0ADE" w:rsidRDefault="005457BC" w:rsidP="005457BC">
      <w:pPr>
        <w:pStyle w:val="ScreenCapture"/>
      </w:pPr>
    </w:p>
    <w:p w:rsidR="005457BC" w:rsidRDefault="005457BC" w:rsidP="005457BC">
      <w:pPr>
        <w:autoSpaceDE w:val="0"/>
        <w:autoSpaceDN w:val="0"/>
        <w:rPr>
          <w:sz w:val="20"/>
          <w:szCs w:val="20"/>
        </w:rPr>
      </w:pPr>
    </w:p>
    <w:p w:rsidR="005457BC" w:rsidRDefault="005457BC" w:rsidP="005457BC">
      <w:pPr>
        <w:autoSpaceDE w:val="0"/>
        <w:autoSpaceDN w:val="0"/>
        <w:rPr>
          <w:sz w:val="20"/>
          <w:szCs w:val="20"/>
        </w:rPr>
      </w:pPr>
    </w:p>
    <w:p w:rsidR="005457BC" w:rsidRPr="00EE678B" w:rsidRDefault="005457BC" w:rsidP="005457BC">
      <w:pPr>
        <w:pStyle w:val="ExampleHeading"/>
        <w:rPr>
          <w:rFonts w:eastAsia="MS Mincho"/>
        </w:rPr>
      </w:pPr>
      <w:r w:rsidRPr="00EE678B">
        <w:rPr>
          <w:rFonts w:eastAsia="MS Mincho"/>
        </w:rPr>
        <w:t xml:space="preserve">Example: </w:t>
      </w:r>
      <w:r>
        <w:rPr>
          <w:rFonts w:eastAsia="MS Mincho"/>
        </w:rPr>
        <w:t>CP (Copy Parameters)  action</w:t>
      </w:r>
    </w:p>
    <w:p w:rsidR="005457BC" w:rsidRPr="008E0ADE" w:rsidRDefault="005457BC" w:rsidP="005457BC">
      <w:pPr>
        <w:pStyle w:val="ScreenCapture"/>
      </w:pPr>
      <w:r w:rsidRPr="008E0ADE">
        <w:t xml:space="preserve">Select Action: Next Screen// CP   Copy Parameters  </w:t>
      </w:r>
    </w:p>
    <w:p w:rsidR="005457BC" w:rsidRPr="008E0ADE" w:rsidRDefault="005457BC" w:rsidP="005457BC">
      <w:pPr>
        <w:pStyle w:val="ScreenCapture"/>
      </w:pPr>
    </w:p>
    <w:p w:rsidR="005457BC" w:rsidRPr="008E0ADE" w:rsidRDefault="005457BC" w:rsidP="005457BC">
      <w:pPr>
        <w:pStyle w:val="ScreenCapture"/>
      </w:pPr>
      <w:r w:rsidRPr="008E0ADE">
        <w:t>The parameters will be copied from CHEYENNE VAM&amp;ROC Division.</w:t>
      </w:r>
    </w:p>
    <w:p w:rsidR="005457BC" w:rsidRPr="008E0ADE" w:rsidRDefault="005457BC" w:rsidP="005457BC">
      <w:pPr>
        <w:pStyle w:val="ScreenCapture"/>
      </w:pPr>
    </w:p>
    <w:p w:rsidR="005457BC" w:rsidRPr="008E0ADE" w:rsidRDefault="005457BC" w:rsidP="005457BC">
      <w:pPr>
        <w:pStyle w:val="ScreenCapture"/>
      </w:pPr>
      <w:r w:rsidRPr="008E0ADE">
        <w:t>Select the Pharmacy Division(s) to overwrite.</w:t>
      </w:r>
    </w:p>
    <w:p w:rsidR="005457BC" w:rsidRPr="008E0ADE" w:rsidRDefault="005457BC" w:rsidP="005457BC">
      <w:pPr>
        <w:pStyle w:val="ScreenCapture"/>
      </w:pPr>
      <w:r w:rsidRPr="008E0ADE">
        <w:t>You may select a single or multiple Pharmacy Divisions,</w:t>
      </w:r>
    </w:p>
    <w:p w:rsidR="005457BC" w:rsidRPr="008E0ADE" w:rsidRDefault="005457BC" w:rsidP="005457BC">
      <w:pPr>
        <w:pStyle w:val="ScreenCapture"/>
      </w:pPr>
      <w:r w:rsidRPr="008E0ADE">
        <w:t>or enter ^ALL to select all Pharmacy Divisions.</w:t>
      </w:r>
    </w:p>
    <w:p w:rsidR="005457BC" w:rsidRPr="008E0ADE" w:rsidRDefault="005457BC" w:rsidP="005457BC">
      <w:pPr>
        <w:pStyle w:val="ScreenCapture"/>
      </w:pPr>
    </w:p>
    <w:p w:rsidR="005457BC" w:rsidRPr="008E0ADE" w:rsidRDefault="005457BC" w:rsidP="005457BC">
      <w:pPr>
        <w:pStyle w:val="ScreenCapture"/>
      </w:pPr>
      <w:r w:rsidRPr="008E0ADE">
        <w:t>Select a Pharmacy Division to be overwritten: ??</w:t>
      </w:r>
    </w:p>
    <w:p w:rsidR="005457BC" w:rsidRPr="008E0ADE" w:rsidRDefault="005457BC" w:rsidP="005457BC">
      <w:pPr>
        <w:pStyle w:val="ScreenCapture"/>
      </w:pPr>
      <w:r w:rsidRPr="008E0ADE">
        <w:t xml:space="preserve">    </w:t>
      </w:r>
    </w:p>
    <w:p w:rsidR="005457BC" w:rsidRPr="008E0ADE" w:rsidRDefault="005457BC" w:rsidP="005457BC">
      <w:pPr>
        <w:pStyle w:val="ScreenCapture"/>
      </w:pPr>
      <w:r w:rsidRPr="008E0ADE">
        <w:t>   Choose from:</w:t>
      </w:r>
    </w:p>
    <w:p w:rsidR="005457BC" w:rsidRPr="008E0ADE" w:rsidRDefault="005457BC" w:rsidP="005457BC">
      <w:pPr>
        <w:pStyle w:val="ScreenCapture"/>
      </w:pPr>
      <w:r w:rsidRPr="008E0ADE">
        <w:t xml:space="preserve">   FORT COLLINS CLINIC     442GC  </w:t>
      </w:r>
    </w:p>
    <w:p w:rsidR="005457BC" w:rsidRPr="008E0ADE" w:rsidRDefault="005457BC" w:rsidP="005457BC">
      <w:pPr>
        <w:pStyle w:val="ScreenCapture"/>
      </w:pPr>
      <w:r w:rsidRPr="008E0ADE">
        <w:t xml:space="preserve">   GREELEY CLINIC     442GD  </w:t>
      </w:r>
    </w:p>
    <w:p w:rsidR="005457BC" w:rsidRPr="008E0ADE" w:rsidRDefault="005457BC" w:rsidP="005457BC">
      <w:pPr>
        <w:pStyle w:val="ScreenCapture"/>
      </w:pPr>
      <w:r w:rsidRPr="008E0ADE">
        <w:t xml:space="preserve">   MOC - CHEYENNE     442HK  </w:t>
      </w:r>
    </w:p>
    <w:p w:rsidR="005457BC" w:rsidRPr="008E0ADE" w:rsidRDefault="005457BC" w:rsidP="005457BC">
      <w:pPr>
        <w:pStyle w:val="ScreenCapture"/>
      </w:pPr>
      <w:r w:rsidRPr="008E0ADE">
        <w:t xml:space="preserve">   SIDNEY CLINIC     442GB  </w:t>
      </w:r>
    </w:p>
    <w:p w:rsidR="005457BC" w:rsidRPr="008E0ADE" w:rsidRDefault="005457BC" w:rsidP="005457BC">
      <w:pPr>
        <w:pStyle w:val="ScreenCapture"/>
      </w:pPr>
      <w:r w:rsidRPr="008E0ADE">
        <w:t>    </w:t>
      </w:r>
    </w:p>
    <w:p w:rsidR="005457BC" w:rsidRPr="008E0ADE" w:rsidRDefault="005457BC" w:rsidP="005457BC">
      <w:pPr>
        <w:pStyle w:val="ScreenCapture"/>
      </w:pPr>
      <w:r w:rsidRPr="008E0ADE">
        <w:t xml:space="preserve">Select a Pharmacy Division to be overwritten: FORT COLLINS CLINIC    442GC  </w:t>
      </w:r>
    </w:p>
    <w:p w:rsidR="005457BC" w:rsidRPr="008E0ADE" w:rsidRDefault="005457BC" w:rsidP="005457BC">
      <w:pPr>
        <w:pStyle w:val="ScreenCapture"/>
      </w:pPr>
    </w:p>
    <w:p w:rsidR="005457BC" w:rsidRPr="008E0ADE" w:rsidRDefault="005457BC" w:rsidP="005457BC">
      <w:pPr>
        <w:pStyle w:val="ScreenCapture"/>
      </w:pPr>
      <w:r w:rsidRPr="008E0ADE">
        <w:t xml:space="preserve">ANOTHER ONE: </w:t>
      </w:r>
    </w:p>
    <w:p w:rsidR="005457BC" w:rsidRPr="008E0ADE" w:rsidRDefault="005457BC" w:rsidP="005457BC">
      <w:pPr>
        <w:pStyle w:val="ScreenCapture"/>
      </w:pPr>
    </w:p>
    <w:p w:rsidR="005457BC" w:rsidRPr="008E0ADE" w:rsidRDefault="005457BC" w:rsidP="005457BC">
      <w:pPr>
        <w:pStyle w:val="ScreenCapture"/>
      </w:pPr>
      <w:r w:rsidRPr="008E0ADE">
        <w:t>The parameters from Pharmacy Division CHEYENNE VAM&amp;ROC</w:t>
      </w:r>
    </w:p>
    <w:p w:rsidR="005457BC" w:rsidRPr="008E0ADE" w:rsidRDefault="005457BC" w:rsidP="005457BC">
      <w:pPr>
        <w:pStyle w:val="ScreenCapture"/>
      </w:pPr>
      <w:r w:rsidRPr="008E0ADE">
        <w:t>will overwrite the parameters in Pharmacy Division:</w:t>
      </w:r>
    </w:p>
    <w:p w:rsidR="005457BC" w:rsidRPr="008E0ADE" w:rsidRDefault="005457BC" w:rsidP="005457BC">
      <w:pPr>
        <w:pStyle w:val="ScreenCapture"/>
      </w:pPr>
    </w:p>
    <w:p w:rsidR="005457BC" w:rsidRPr="008E0ADE" w:rsidRDefault="005457BC" w:rsidP="005457BC">
      <w:pPr>
        <w:pStyle w:val="ScreenCapture"/>
      </w:pPr>
    </w:p>
    <w:p w:rsidR="005457BC" w:rsidRPr="008E0ADE" w:rsidRDefault="005457BC" w:rsidP="005457BC">
      <w:pPr>
        <w:pStyle w:val="ScreenCapture"/>
      </w:pPr>
      <w:r w:rsidRPr="008E0ADE">
        <w:t>FORT COLLINS CLINIC</w:t>
      </w:r>
    </w:p>
    <w:p w:rsidR="005457BC" w:rsidRPr="008E0ADE" w:rsidRDefault="005457BC" w:rsidP="005457BC">
      <w:pPr>
        <w:pStyle w:val="ScreenCapture"/>
      </w:pPr>
    </w:p>
    <w:p w:rsidR="005457BC" w:rsidRDefault="005457BC" w:rsidP="005457BC">
      <w:pPr>
        <w:pStyle w:val="ScreenCapture"/>
      </w:pPr>
      <w:r w:rsidRPr="008E0ADE">
        <w:t>Do you want to continue? NO//</w:t>
      </w:r>
    </w:p>
    <w:p w:rsidR="005457BC" w:rsidRPr="008E0ADE" w:rsidRDefault="005457BC" w:rsidP="005457BC">
      <w:pPr>
        <w:pStyle w:val="ScreenCapture"/>
      </w:pPr>
    </w:p>
    <w:p w:rsidR="005457BC" w:rsidRPr="00EE678B" w:rsidRDefault="005457BC" w:rsidP="00603ED8">
      <w:pPr>
        <w:rPr>
          <w:color w:val="000000"/>
        </w:rPr>
      </w:pPr>
    </w:p>
    <w:p w:rsidR="00AE454C" w:rsidRPr="00EE678B" w:rsidRDefault="00AE454C" w:rsidP="007A1309">
      <w:pPr>
        <w:pStyle w:val="Heading3"/>
      </w:pPr>
      <w:bookmarkStart w:id="5206" w:name="_Toc4140505"/>
      <w:r w:rsidRPr="00EE678B">
        <w:t xml:space="preserve">Third Party Payer Rejects </w:t>
      </w:r>
      <w:r w:rsidRPr="00EE678B">
        <w:rPr>
          <w:color w:val="000000"/>
          <w:szCs w:val="20"/>
        </w:rPr>
        <w:t>–</w:t>
      </w:r>
      <w:r w:rsidRPr="00EE678B">
        <w:t xml:space="preserve"> View/Process</w:t>
      </w:r>
      <w:bookmarkEnd w:id="5206"/>
      <w:r w:rsidRPr="00EE678B">
        <w:fldChar w:fldCharType="begin"/>
      </w:r>
      <w:r w:rsidRPr="00EE678B">
        <w:instrText xml:space="preserve">XE "Third Party Payer Rejects </w:instrText>
      </w:r>
      <w:r w:rsidRPr="00EE678B">
        <w:rPr>
          <w:color w:val="000000"/>
          <w:szCs w:val="20"/>
        </w:rPr>
        <w:instrText xml:space="preserve">– </w:instrText>
      </w:r>
      <w:r w:rsidRPr="00EE678B">
        <w:instrText>View/Process"</w:instrText>
      </w:r>
      <w:r w:rsidRPr="00EE678B">
        <w:fldChar w:fldCharType="end"/>
      </w:r>
    </w:p>
    <w:p w:rsidR="00AE454C" w:rsidRPr="00EE678B" w:rsidRDefault="00AE454C" w:rsidP="007D02E1">
      <w:pPr>
        <w:pStyle w:val="Manual-optionname"/>
      </w:pPr>
      <w:r w:rsidRPr="00EE678B">
        <w:t>[PSO REJECTS VIEW/PROCESS]</w:t>
      </w:r>
    </w:p>
    <w:p w:rsidR="00AE454C" w:rsidRPr="00EE678B" w:rsidRDefault="00AE454C" w:rsidP="007D02E1">
      <w:pPr>
        <w:keepNext/>
        <w:tabs>
          <w:tab w:val="num" w:pos="1080"/>
        </w:tabs>
        <w:rPr>
          <w:color w:val="000000"/>
          <w:szCs w:val="24"/>
        </w:rPr>
      </w:pPr>
    </w:p>
    <w:p w:rsidR="00AE454C" w:rsidRPr="00EE678B" w:rsidRDefault="00AE454C" w:rsidP="00AE454C">
      <w:pPr>
        <w:rPr>
          <w:color w:val="000000"/>
          <w:szCs w:val="20"/>
        </w:rPr>
      </w:pPr>
      <w:r w:rsidRPr="00EE678B">
        <w:rPr>
          <w:color w:val="000000"/>
          <w:szCs w:val="20"/>
        </w:rPr>
        <w:t xml:space="preserve">This option provides information about rejects that have been on the Third Party Payer Rejects – Worklist. This option allows the user to </w:t>
      </w:r>
      <w:r w:rsidRPr="00EE678B">
        <w:rPr>
          <w:szCs w:val="20"/>
        </w:rPr>
        <w:t>find, display and reopen rejects previously resolved from the Third Party Payer Rejects – Worklist in order to take action on them again.</w:t>
      </w:r>
    </w:p>
    <w:p w:rsidR="00AE454C" w:rsidRPr="00EE678B" w:rsidRDefault="00AE454C" w:rsidP="00AE454C">
      <w:pPr>
        <w:tabs>
          <w:tab w:val="num" w:pos="1080"/>
        </w:tabs>
        <w:rPr>
          <w:color w:val="000000"/>
          <w:szCs w:val="24"/>
        </w:rPr>
      </w:pPr>
    </w:p>
    <w:p w:rsidR="00AE454C" w:rsidRPr="00EE678B" w:rsidRDefault="00AE454C" w:rsidP="00AE454C">
      <w:pPr>
        <w:rPr>
          <w:color w:val="000000"/>
          <w:szCs w:val="20"/>
        </w:rPr>
      </w:pPr>
      <w:r w:rsidRPr="00EE678B">
        <w:rPr>
          <w:color w:val="000000"/>
          <w:szCs w:val="20"/>
        </w:rPr>
        <w:t>The user can choose to view rejects for one, multiple, or all Outpatient Pharmacy Divisions.</w:t>
      </w:r>
    </w:p>
    <w:p w:rsidR="00AE454C" w:rsidRPr="00EE678B" w:rsidRDefault="00AE454C" w:rsidP="00AE454C">
      <w:pPr>
        <w:tabs>
          <w:tab w:val="num" w:pos="1080"/>
        </w:tabs>
        <w:rPr>
          <w:color w:val="000000"/>
          <w:szCs w:val="24"/>
        </w:rPr>
      </w:pPr>
    </w:p>
    <w:p w:rsidR="00AE454C" w:rsidRPr="00EE678B" w:rsidRDefault="00AE454C" w:rsidP="00CC4B19">
      <w:pPr>
        <w:pStyle w:val="ExampleHeading"/>
        <w:rPr>
          <w:rFonts w:eastAsia="MS Mincho"/>
        </w:rPr>
      </w:pPr>
      <w:r w:rsidRPr="00EE678B">
        <w:rPr>
          <w:rFonts w:eastAsia="MS Mincho"/>
        </w:rPr>
        <w:t>Example: Viewing and Resolving Open Rejects</w:t>
      </w:r>
      <w:r w:rsidRPr="00EE678B">
        <w:rPr>
          <w:rFonts w:eastAsia="MS Mincho"/>
        </w:rPr>
        <w:fldChar w:fldCharType="begin"/>
      </w:r>
      <w:r w:rsidRPr="00EE678B">
        <w:instrText>XE "</w:instrText>
      </w:r>
      <w:r w:rsidRPr="00EE678B">
        <w:rPr>
          <w:rFonts w:eastAsia="MS Mincho"/>
        </w:rPr>
        <w:instrText>Viewing and Resolving Open Rejects</w:instrText>
      </w:r>
      <w:r w:rsidRPr="00EE678B">
        <w:instrText>"</w:instrText>
      </w:r>
      <w:r w:rsidRPr="00EE678B">
        <w:rPr>
          <w:rFonts w:eastAsia="MS Mincho"/>
        </w:rPr>
        <w:fldChar w:fldCharType="end"/>
      </w:r>
    </w:p>
    <w:p w:rsidR="00AE454C" w:rsidRPr="00EE678B" w:rsidRDefault="00AE454C" w:rsidP="00286389">
      <w:pPr>
        <w:pStyle w:val="ScreenCapture"/>
      </w:pPr>
      <w:r w:rsidRPr="00EE678B">
        <w:t xml:space="preserve">Select ePharmacy Menu Option: </w:t>
      </w:r>
      <w:r w:rsidRPr="00EE678B">
        <w:rPr>
          <w:b/>
        </w:rPr>
        <w:t>VP</w:t>
      </w:r>
      <w:r w:rsidRPr="00EE678B">
        <w:t xml:space="preserve">  Third Party Payer Rejects</w:t>
      </w:r>
      <w:r w:rsidR="00D8267F" w:rsidRPr="00EE678B">
        <w:t xml:space="preserve"> </w:t>
      </w:r>
      <w:r w:rsidRPr="00EE678B">
        <w:t>– View/Process</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 xml:space="preserve">DIVISION: </w:t>
      </w:r>
      <w:r w:rsidRPr="00EE678B">
        <w:rPr>
          <w:b/>
        </w:rPr>
        <w:t>^ALL</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user can select one of the following selections to filter the data displayed:</w:t>
      </w:r>
    </w:p>
    <w:p w:rsidR="00AE454C" w:rsidRPr="00EE678B" w:rsidRDefault="00AE454C" w:rsidP="00AE454C">
      <w:pPr>
        <w:rPr>
          <w:color w:val="000000"/>
          <w:szCs w:val="20"/>
        </w:rPr>
      </w:pPr>
    </w:p>
    <w:p w:rsidR="00AE454C" w:rsidRPr="00EE678B" w:rsidRDefault="00AE454C" w:rsidP="00286389">
      <w:pPr>
        <w:pStyle w:val="ScreenCapture"/>
      </w:pPr>
      <w:r w:rsidRPr="00EE678B">
        <w:t>DATE RANGE: Selects a date range (Default: Last 90 days).</w:t>
      </w:r>
    </w:p>
    <w:p w:rsidR="00AE454C" w:rsidRPr="00EE678B" w:rsidRDefault="00AE454C" w:rsidP="00286389">
      <w:pPr>
        <w:pStyle w:val="ScreenCapture"/>
      </w:pPr>
    </w:p>
    <w:p w:rsidR="00AE454C" w:rsidRPr="00EE678B" w:rsidRDefault="00AE454C" w:rsidP="00286389">
      <w:pPr>
        <w:pStyle w:val="ScreenCapture"/>
      </w:pPr>
      <w:r w:rsidRPr="00EE678B">
        <w:t xml:space="preserve">BEGIN REJECT DATE: T-90// </w:t>
      </w:r>
      <w:r w:rsidRPr="00EE678B">
        <w:rPr>
          <w:b/>
        </w:rPr>
        <w:t>&lt;Enter&gt;</w:t>
      </w:r>
      <w:r w:rsidRPr="00EE678B">
        <w:t xml:space="preserve"> (MAR 09, 2007)</w:t>
      </w:r>
    </w:p>
    <w:p w:rsidR="00AE454C" w:rsidRPr="00EE678B" w:rsidRDefault="00AE454C" w:rsidP="00286389">
      <w:pPr>
        <w:pStyle w:val="ScreenCapture"/>
      </w:pPr>
    </w:p>
    <w:p w:rsidR="00AE454C" w:rsidRPr="00EE678B" w:rsidRDefault="00AE454C" w:rsidP="00286389">
      <w:pPr>
        <w:pStyle w:val="ScreenCapture"/>
      </w:pPr>
      <w:r w:rsidRPr="00EE678B">
        <w:t xml:space="preserve">END REJECT DATE: T// </w:t>
      </w:r>
      <w:r w:rsidRPr="00EE678B">
        <w:rPr>
          <w:b/>
        </w:rPr>
        <w:t>&lt;Enter&gt;</w:t>
      </w:r>
      <w:r w:rsidRPr="00EE678B">
        <w:t xml:space="preserve"> (JUN 07, 2007)</w:t>
      </w:r>
    </w:p>
    <w:p w:rsidR="00AE454C" w:rsidRPr="00EE678B" w:rsidRDefault="00AE454C" w:rsidP="00286389">
      <w:pPr>
        <w:pStyle w:val="ScreenCapture"/>
      </w:pPr>
    </w:p>
    <w:p w:rsidR="00AE454C" w:rsidRPr="00EE678B" w:rsidRDefault="00AE454C" w:rsidP="00286389">
      <w:pPr>
        <w:pStyle w:val="ScreenCapture"/>
      </w:pPr>
      <w:r w:rsidRPr="00EE678B">
        <w:t>(P)ATIENT: Selects a single patient, multiple patients, or all patients.</w:t>
      </w:r>
    </w:p>
    <w:p w:rsidR="00AE454C" w:rsidRPr="00EE678B" w:rsidRDefault="00AE454C" w:rsidP="00286389">
      <w:pPr>
        <w:pStyle w:val="ScreenCapture"/>
      </w:pPr>
      <w:r w:rsidRPr="00EE678B">
        <w:t>(D)RUG: Selects a single drug, multiple drugs, or all drugs.</w:t>
      </w:r>
    </w:p>
    <w:p w:rsidR="00AE454C" w:rsidRPr="00EE678B" w:rsidRDefault="00AE454C" w:rsidP="00286389">
      <w:pPr>
        <w:pStyle w:val="ScreenCapture"/>
      </w:pPr>
      <w:r w:rsidRPr="00EE678B">
        <w:t xml:space="preserve">(R)x: </w:t>
      </w:r>
      <w:bookmarkStart w:id="5207" w:name="p512_322"/>
      <w:bookmarkEnd w:id="5207"/>
      <w:r w:rsidRPr="00EE678B">
        <w:t>Selects single</w:t>
      </w:r>
      <w:r w:rsidR="006C7B20">
        <w:rPr>
          <w:lang w:val="en-US"/>
        </w:rPr>
        <w:t xml:space="preserve"> or multiple</w:t>
      </w:r>
      <w:r w:rsidRPr="00EE678B">
        <w:t xml:space="preserve"> prescription number</w:t>
      </w:r>
      <w:r w:rsidR="006C7B20">
        <w:rPr>
          <w:lang w:val="en-US"/>
        </w:rPr>
        <w:t>s</w:t>
      </w:r>
      <w:r w:rsidRPr="00EE678B">
        <w:t xml:space="preserve">, or </w:t>
      </w:r>
      <w:r w:rsidR="006C7B20">
        <w:rPr>
          <w:lang w:val="en-US"/>
        </w:rPr>
        <w:t>ECME number preceded by “E.”</w:t>
      </w:r>
      <w:r w:rsidR="006C7B20" w:rsidRPr="00EE678B">
        <w:t>.</w:t>
      </w:r>
    </w:p>
    <w:p w:rsidR="00AE454C" w:rsidRPr="00EE678B" w:rsidRDefault="00AE454C" w:rsidP="00286389">
      <w:pPr>
        <w:pStyle w:val="ScreenCapture"/>
      </w:pPr>
      <w:r w:rsidRPr="00EE678B">
        <w:t>(I)NSURANCE: Selects a single insurance, multiple insurances, or all insurances.</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P         PATIENT</w:t>
      </w:r>
    </w:p>
    <w:p w:rsidR="00AE454C" w:rsidRPr="00EE678B" w:rsidRDefault="00AE454C" w:rsidP="00286389">
      <w:pPr>
        <w:pStyle w:val="ScreenCapture"/>
      </w:pPr>
      <w:r w:rsidRPr="00EE678B">
        <w:t xml:space="preserve">          D         DRUG</w:t>
      </w:r>
    </w:p>
    <w:p w:rsidR="00AE454C" w:rsidRPr="00EE678B" w:rsidRDefault="00AE454C" w:rsidP="00286389">
      <w:pPr>
        <w:pStyle w:val="ScreenCapture"/>
      </w:pPr>
      <w:r w:rsidRPr="00EE678B">
        <w:t xml:space="preserve">          R         Rx</w:t>
      </w:r>
    </w:p>
    <w:p w:rsidR="00AE454C" w:rsidRPr="00EE678B" w:rsidRDefault="00AE454C" w:rsidP="00286389">
      <w:pPr>
        <w:pStyle w:val="ScreenCapture"/>
      </w:pPr>
      <w:r w:rsidRPr="00EE678B">
        <w:t xml:space="preserve">          I         INSURANCE</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By (P)atient, (D)rug, (R)x or (I)nsurance: P// INSURANCE</w:t>
      </w:r>
    </w:p>
    <w:p w:rsidR="00AE454C" w:rsidRPr="00EE678B" w:rsidRDefault="00AE454C" w:rsidP="00286389">
      <w:pPr>
        <w:pStyle w:val="ScreenCapture"/>
      </w:pPr>
    </w:p>
    <w:p w:rsidR="005457BC" w:rsidRPr="00C21BB2" w:rsidRDefault="005457BC" w:rsidP="005457BC">
      <w:pPr>
        <w:pStyle w:val="ScreenCapture"/>
      </w:pPr>
      <w:r w:rsidRPr="00C21BB2">
        <w:t>You may select a single or multiple INSURANCES,</w:t>
      </w:r>
    </w:p>
    <w:p w:rsidR="005457BC" w:rsidRPr="00C21BB2" w:rsidRDefault="005457BC" w:rsidP="005457BC">
      <w:pPr>
        <w:pStyle w:val="ScreenCapture"/>
      </w:pPr>
      <w:r w:rsidRPr="00C21BB2">
        <w:t>or enter ^ALL to select all INSURANCES.</w:t>
      </w:r>
    </w:p>
    <w:p w:rsidR="005457BC" w:rsidRPr="00C21BB2" w:rsidRDefault="005457BC" w:rsidP="005457BC">
      <w:pPr>
        <w:pStyle w:val="ScreenCapture"/>
      </w:pPr>
    </w:p>
    <w:p w:rsidR="005457BC" w:rsidRPr="00C21BB2" w:rsidRDefault="005457BC" w:rsidP="005457BC">
      <w:pPr>
        <w:pStyle w:val="ScreenCapture"/>
      </w:pPr>
      <w:r w:rsidRPr="00C21BB2">
        <w:t xml:space="preserve">INSURANCE: </w:t>
      </w:r>
      <w:r>
        <w:t>TEST</w:t>
      </w:r>
    </w:p>
    <w:p w:rsidR="005457BC" w:rsidRPr="00C21BB2" w:rsidRDefault="005457BC" w:rsidP="005457BC">
      <w:pPr>
        <w:pStyle w:val="ScreenCapture"/>
      </w:pPr>
      <w:r>
        <w:t xml:space="preserve">     1   TEST</w:t>
      </w:r>
      <w:r w:rsidRPr="00C21BB2">
        <w:t xml:space="preserve"> INS PLUS       111 STREET ADDRESS         CITY     MONTANA       Y</w:t>
      </w:r>
    </w:p>
    <w:p w:rsidR="005457BC" w:rsidRPr="00C21BB2" w:rsidRDefault="005457BC" w:rsidP="005457BC">
      <w:pPr>
        <w:pStyle w:val="ScreenCapture"/>
      </w:pPr>
      <w:r w:rsidRPr="00C21BB2">
        <w:t xml:space="preserve">     2   </w:t>
      </w:r>
      <w:r>
        <w:t>TEST</w:t>
      </w:r>
      <w:r w:rsidRPr="00C21BB2">
        <w:t xml:space="preserve"> INSURANCE       123 MAIN ST         CHICAGO     ILLINOIS       Y</w:t>
      </w:r>
    </w:p>
    <w:p w:rsidR="005457BC" w:rsidRPr="00C21BB2" w:rsidRDefault="005457BC" w:rsidP="005457BC">
      <w:pPr>
        <w:pStyle w:val="ScreenCapture"/>
      </w:pPr>
      <w:r w:rsidRPr="00C21BB2">
        <w:t xml:space="preserve">CHOOSE 1-2: 2  </w:t>
      </w:r>
      <w:r>
        <w:t>TEST</w:t>
      </w:r>
      <w:r w:rsidRPr="00C21BB2">
        <w:t xml:space="preserve"> INSURANCE     123 MAIN ST         CHICAGO     ILLINOIS     </w:t>
      </w:r>
    </w:p>
    <w:p w:rsidR="005457BC" w:rsidRPr="00C21BB2" w:rsidRDefault="005457BC" w:rsidP="005457BC">
      <w:pPr>
        <w:pStyle w:val="ScreenCapture"/>
      </w:pPr>
      <w:r>
        <w:t xml:space="preserve"> Y   TEST</w:t>
      </w:r>
      <w:r w:rsidRPr="00C21BB2">
        <w:t xml:space="preserve"> INSURANCE</w:t>
      </w:r>
    </w:p>
    <w:p w:rsidR="005457BC" w:rsidRPr="00C21BB2" w:rsidRDefault="005457BC" w:rsidP="005457BC">
      <w:pPr>
        <w:pStyle w:val="ScreenCapture"/>
      </w:pPr>
    </w:p>
    <w:p w:rsidR="005457BC" w:rsidRDefault="005457BC" w:rsidP="005457BC">
      <w:pPr>
        <w:pStyle w:val="ScreenCapture"/>
      </w:pPr>
      <w:r w:rsidRPr="00C21BB2">
        <w:t xml:space="preserve">ANOTHER ONE: </w:t>
      </w:r>
    </w:p>
    <w:p w:rsidR="005457BC" w:rsidRDefault="005457BC" w:rsidP="005457BC">
      <w:pPr>
        <w:pStyle w:val="Manual-screencaptures"/>
        <w:rPr>
          <w:sz w:val="16"/>
          <w:szCs w:val="16"/>
        </w:rPr>
      </w:pP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Next, the user can choose to display either Unresolved, Resolved, or Both types of rejects.</w:t>
      </w:r>
    </w:p>
    <w:p w:rsidR="00AE454C" w:rsidRPr="00EE678B" w:rsidRDefault="00AE454C" w:rsidP="00AE454C">
      <w:pPr>
        <w:rPr>
          <w:rFonts w:ascii="Times New Roman Bold" w:eastAsia="MS Mincho" w:hAnsi="Times New Roman Bold" w:hint="eastAsia"/>
          <w:b/>
          <w:color w:val="000000"/>
          <w:sz w:val="20"/>
          <w:szCs w:val="24"/>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U         UNRESOLVED</w:t>
      </w:r>
    </w:p>
    <w:p w:rsidR="00AE454C" w:rsidRPr="00EE678B" w:rsidRDefault="00AE454C" w:rsidP="00286389">
      <w:pPr>
        <w:pStyle w:val="ScreenCapture"/>
      </w:pPr>
      <w:r w:rsidRPr="00EE678B">
        <w:t xml:space="preserve">          R         RESOLVED</w:t>
      </w:r>
    </w:p>
    <w:p w:rsidR="00AE454C" w:rsidRPr="00EE678B" w:rsidRDefault="00AE454C" w:rsidP="00286389">
      <w:pPr>
        <w:pStyle w:val="ScreenCapture"/>
      </w:pPr>
      <w:r w:rsidRPr="00EE678B">
        <w:t xml:space="preserve">          B         BOTH</w:t>
      </w:r>
    </w:p>
    <w:p w:rsidR="00AE454C" w:rsidRPr="00EE678B" w:rsidRDefault="00AE454C" w:rsidP="00286389">
      <w:pPr>
        <w:pStyle w:val="ScreenCapture"/>
      </w:pPr>
    </w:p>
    <w:p w:rsidR="00AE454C" w:rsidRPr="00EE678B" w:rsidRDefault="00AE454C" w:rsidP="00286389">
      <w:pPr>
        <w:pStyle w:val="ScreenCapture"/>
      </w:pPr>
      <w:r w:rsidRPr="00EE678B">
        <w:t xml:space="preserve">(U)NRESOLVED, (R)RESOLVED or (B)OTH REJECT statuses: B// </w:t>
      </w:r>
      <w:r w:rsidRPr="00EE678B">
        <w:rPr>
          <w:b/>
        </w:rPr>
        <w:t xml:space="preserve">&lt;Enter&gt; </w:t>
      </w:r>
      <w:r w:rsidRPr="00EE678B">
        <w:t>BOTH</w:t>
      </w:r>
    </w:p>
    <w:p w:rsidR="00AE454C" w:rsidRPr="00EE678B" w:rsidRDefault="00AE454C" w:rsidP="00286389">
      <w:pPr>
        <w:pStyle w:val="ScreenCapture"/>
      </w:pPr>
      <w:r w:rsidRPr="00EE678B">
        <w:t>Please wait...</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Rejects Processing Screen     Nov 21, 2005@08:27:37          Page:    1 of    1</w:t>
      </w:r>
    </w:p>
    <w:p w:rsidR="00AE454C" w:rsidRPr="00EE678B" w:rsidRDefault="00AE454C" w:rsidP="00286389">
      <w:pPr>
        <w:pStyle w:val="ScreenCapture"/>
      </w:pPr>
      <w:r w:rsidRPr="00EE678B">
        <w:t>Divisions: ALL</w:t>
      </w:r>
    </w:p>
    <w:p w:rsidR="00AE454C" w:rsidRPr="00EE678B" w:rsidRDefault="00AE454C" w:rsidP="00286389">
      <w:pPr>
        <w:pStyle w:val="ScreenCapture"/>
      </w:pPr>
      <w:r w:rsidRPr="00EE678B">
        <w:t>Selection: ALL REJECTS FOR TEST INS</w:t>
      </w:r>
    </w:p>
    <w:p w:rsidR="00AE454C" w:rsidRPr="00EE678B" w:rsidRDefault="00AE454C" w:rsidP="00286389">
      <w:pPr>
        <w:pStyle w:val="ScreenCapture"/>
      </w:pPr>
      <w:r w:rsidRPr="00EE678B">
        <w:t xml:space="preserve">  # Rx#          PATIENT(ID)[^]           DRUG                 REASON          </w:t>
      </w:r>
    </w:p>
    <w:p w:rsidR="00AE454C" w:rsidRPr="00EE678B" w:rsidRDefault="00AE454C" w:rsidP="00286389">
      <w:pPr>
        <w:pStyle w:val="ScreenCapture"/>
      </w:pPr>
      <w:r w:rsidRPr="00EE678B">
        <w:t xml:space="preserve">  1 100003872    OPPATIENT,FOUR(1322P     A AND Z OINTMENT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100003873    OPPATIENT,FOUR(1322P     PHYTONADIONE 5MG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100003873    OPPATIENT,FOUR(1322P     PHYTONADIONE 5MG TAB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4 100003785    OPPATIENT,TEN(3222)      ALBUMIN 5% 250ML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100003882    OPPATIENT,TEN(3222)      ALBUTEROL INHALER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6 100003884    OPPATIENT,TEN(3222)      TEMAZEPAM 15MG CAP   DUR:            </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The following options are available on the screen above:</w:t>
      </w:r>
    </w:p>
    <w:p w:rsidR="00AE454C" w:rsidRPr="00EE678B" w:rsidRDefault="00AE454C">
      <w:pPr>
        <w:numPr>
          <w:ilvl w:val="0"/>
          <w:numId w:val="39"/>
        </w:numPr>
        <w:spacing w:before="120"/>
        <w:rPr>
          <w:color w:val="000000"/>
          <w:szCs w:val="20"/>
        </w:rPr>
        <w:pPrChange w:id="5208" w:author="Fred Perez" w:date="2019-03-22T09:44:00Z">
          <w:pPr>
            <w:numPr>
              <w:numId w:val="42"/>
            </w:numPr>
            <w:tabs>
              <w:tab w:val="num" w:pos="720"/>
            </w:tabs>
            <w:spacing w:before="120"/>
            <w:ind w:left="720" w:hanging="360"/>
          </w:pPr>
        </w:pPrChange>
      </w:pPr>
      <w:r w:rsidRPr="00EE678B">
        <w:rPr>
          <w:color w:val="000000"/>
          <w:szCs w:val="20"/>
        </w:rPr>
        <w:t>DR – Sorts the list by the drug name.</w:t>
      </w:r>
    </w:p>
    <w:p w:rsidR="00AE454C" w:rsidRPr="00EE678B" w:rsidRDefault="00AE454C">
      <w:pPr>
        <w:numPr>
          <w:ilvl w:val="0"/>
          <w:numId w:val="39"/>
        </w:numPr>
        <w:rPr>
          <w:color w:val="000000"/>
          <w:szCs w:val="20"/>
        </w:rPr>
        <w:pPrChange w:id="5209" w:author="Fred Perez" w:date="2019-03-22T09:44:00Z">
          <w:pPr>
            <w:numPr>
              <w:numId w:val="42"/>
            </w:numPr>
            <w:tabs>
              <w:tab w:val="num" w:pos="720"/>
            </w:tabs>
            <w:ind w:left="720" w:hanging="360"/>
          </w:pPr>
        </w:pPrChange>
      </w:pPr>
      <w:r w:rsidRPr="00EE678B">
        <w:rPr>
          <w:color w:val="000000"/>
          <w:szCs w:val="20"/>
        </w:rPr>
        <w:t>PA – Sorts the list by the patient’s last name.</w:t>
      </w:r>
    </w:p>
    <w:p w:rsidR="00AE454C" w:rsidRPr="00EE678B" w:rsidRDefault="00AE454C">
      <w:pPr>
        <w:numPr>
          <w:ilvl w:val="0"/>
          <w:numId w:val="39"/>
        </w:numPr>
        <w:rPr>
          <w:color w:val="000000"/>
          <w:szCs w:val="20"/>
        </w:rPr>
        <w:pPrChange w:id="5210" w:author="Fred Perez" w:date="2019-03-22T09:44:00Z">
          <w:pPr>
            <w:numPr>
              <w:numId w:val="42"/>
            </w:numPr>
            <w:tabs>
              <w:tab w:val="num" w:pos="720"/>
            </w:tabs>
            <w:ind w:left="720" w:hanging="360"/>
          </w:pPr>
        </w:pPrChange>
      </w:pPr>
      <w:r w:rsidRPr="00EE678B">
        <w:rPr>
          <w:color w:val="000000"/>
          <w:szCs w:val="20"/>
        </w:rPr>
        <w:t>RE – Sorts the list by the reject reason.</w:t>
      </w:r>
    </w:p>
    <w:p w:rsidR="00AE454C" w:rsidRPr="00EE678B" w:rsidRDefault="00AE454C">
      <w:pPr>
        <w:numPr>
          <w:ilvl w:val="0"/>
          <w:numId w:val="39"/>
        </w:numPr>
        <w:rPr>
          <w:color w:val="000000"/>
          <w:szCs w:val="20"/>
        </w:rPr>
        <w:pPrChange w:id="5211" w:author="Fred Perez" w:date="2019-03-22T09:44:00Z">
          <w:pPr>
            <w:numPr>
              <w:numId w:val="42"/>
            </w:numPr>
            <w:tabs>
              <w:tab w:val="num" w:pos="720"/>
            </w:tabs>
            <w:ind w:left="720" w:hanging="360"/>
          </w:pPr>
        </w:pPrChange>
      </w:pPr>
      <w:r w:rsidRPr="00EE678B">
        <w:rPr>
          <w:color w:val="000000"/>
          <w:szCs w:val="20"/>
        </w:rPr>
        <w:t>RF – Refreshes the screen. (This selection retrieves DUR/ REFILL TOO SOON rejects that happened after the screen was originally populated.)</w:t>
      </w:r>
    </w:p>
    <w:p w:rsidR="00AE454C" w:rsidRPr="00EE678B" w:rsidRDefault="00AE454C">
      <w:pPr>
        <w:numPr>
          <w:ilvl w:val="0"/>
          <w:numId w:val="39"/>
        </w:numPr>
        <w:rPr>
          <w:color w:val="000000"/>
          <w:szCs w:val="20"/>
        </w:rPr>
        <w:pPrChange w:id="5212" w:author="Fred Perez" w:date="2019-03-22T09:44:00Z">
          <w:pPr>
            <w:numPr>
              <w:numId w:val="42"/>
            </w:numPr>
            <w:tabs>
              <w:tab w:val="num" w:pos="720"/>
            </w:tabs>
            <w:ind w:left="720" w:hanging="360"/>
          </w:pPr>
        </w:pPrChange>
      </w:pPr>
      <w:r w:rsidRPr="00EE678B">
        <w:rPr>
          <w:color w:val="000000"/>
          <w:szCs w:val="20"/>
        </w:rPr>
        <w:t>RX – Sorts the list by Prescription number.</w:t>
      </w:r>
    </w:p>
    <w:p w:rsidR="00AE454C" w:rsidRDefault="00AE454C">
      <w:pPr>
        <w:numPr>
          <w:ilvl w:val="0"/>
          <w:numId w:val="39"/>
        </w:numPr>
        <w:rPr>
          <w:color w:val="000000"/>
          <w:szCs w:val="20"/>
        </w:rPr>
        <w:pPrChange w:id="5213" w:author="Fred Perez" w:date="2019-03-22T09:44:00Z">
          <w:pPr>
            <w:numPr>
              <w:numId w:val="42"/>
            </w:numPr>
            <w:tabs>
              <w:tab w:val="num" w:pos="720"/>
            </w:tabs>
            <w:ind w:left="720" w:hanging="360"/>
          </w:pPr>
        </w:pPrChange>
      </w:pPr>
      <w:r w:rsidRPr="00EE678B">
        <w:rPr>
          <w:color w:val="000000"/>
          <w:szCs w:val="20"/>
        </w:rPr>
        <w:t>GI – Groups the rejects by Insurance Company name.</w:t>
      </w:r>
    </w:p>
    <w:p w:rsidR="005457BC" w:rsidRDefault="005457BC" w:rsidP="005457BC">
      <w:pPr>
        <w:ind w:left="720"/>
        <w:rPr>
          <w:color w:val="000000"/>
          <w:szCs w:val="20"/>
        </w:rPr>
      </w:pPr>
    </w:p>
    <w:p w:rsidR="005457BC" w:rsidRPr="00003006" w:rsidRDefault="005457BC" w:rsidP="005457BC">
      <w:pPr>
        <w:rPr>
          <w:szCs w:val="20"/>
        </w:rPr>
      </w:pPr>
      <w:r w:rsidRPr="00003006">
        <w:rPr>
          <w:szCs w:val="20"/>
        </w:rPr>
        <w:t xml:space="preserve">The following </w:t>
      </w:r>
      <w:r>
        <w:rPr>
          <w:szCs w:val="20"/>
        </w:rPr>
        <w:t xml:space="preserve">hidden </w:t>
      </w:r>
      <w:r w:rsidRPr="00003006">
        <w:rPr>
          <w:szCs w:val="20"/>
        </w:rPr>
        <w:t>actions are also available</w:t>
      </w:r>
      <w:r>
        <w:rPr>
          <w:szCs w:val="20"/>
        </w:rPr>
        <w:t xml:space="preserve"> (excluding standard ListManager hidden actions)</w:t>
      </w:r>
      <w:r w:rsidRPr="00003006">
        <w:rPr>
          <w:szCs w:val="20"/>
        </w:rPr>
        <w:t>:</w:t>
      </w:r>
    </w:p>
    <w:p w:rsidR="005457BC" w:rsidRDefault="005457BC">
      <w:pPr>
        <w:pStyle w:val="BodyTextBullet1"/>
        <w:numPr>
          <w:ilvl w:val="0"/>
          <w:numId w:val="104"/>
        </w:numPr>
        <w:pPrChange w:id="5214" w:author="Fred Perez" w:date="2019-03-22T09:44:00Z">
          <w:pPr>
            <w:pStyle w:val="BodyTextBullet1"/>
            <w:numPr>
              <w:numId w:val="118"/>
            </w:numPr>
            <w:tabs>
              <w:tab w:val="clear" w:pos="720"/>
            </w:tabs>
          </w:pPr>
        </w:pPrChange>
      </w:pPr>
      <w:r w:rsidRPr="00000411">
        <w:t xml:space="preserve">TRI </w:t>
      </w:r>
      <w:r w:rsidRPr="00737867">
        <w:t>(Show/Hide TRICARE</w:t>
      </w:r>
      <w:r w:rsidRPr="00C76B6D">
        <w:t>) – Toggle that indicates whether to display or hide TRICARE rejections.</w:t>
      </w:r>
    </w:p>
    <w:p w:rsidR="005457BC" w:rsidRDefault="005457BC">
      <w:pPr>
        <w:pStyle w:val="BodyTextBullet1"/>
        <w:numPr>
          <w:ilvl w:val="0"/>
          <w:numId w:val="104"/>
        </w:numPr>
        <w:pPrChange w:id="5215" w:author="Fred Perez" w:date="2019-03-22T09:44:00Z">
          <w:pPr>
            <w:pStyle w:val="BodyTextBullet1"/>
            <w:numPr>
              <w:numId w:val="118"/>
            </w:numPr>
            <w:tabs>
              <w:tab w:val="clear" w:pos="720"/>
            </w:tabs>
          </w:pPr>
        </w:pPrChange>
      </w:pPr>
      <w:r w:rsidRPr="00C76B6D">
        <w:t>CVA (Show/Hide CHAMPVA) – Toggle that indicates whether to display or hide CHAMPVA rejections.</w:t>
      </w:r>
    </w:p>
    <w:p w:rsidR="005457BC" w:rsidRDefault="005457BC">
      <w:pPr>
        <w:pStyle w:val="BodyTextBullet1"/>
        <w:numPr>
          <w:ilvl w:val="0"/>
          <w:numId w:val="104"/>
        </w:numPr>
        <w:pPrChange w:id="5216" w:author="Fred Perez" w:date="2019-03-22T09:44:00Z">
          <w:pPr>
            <w:pStyle w:val="BodyTextBullet1"/>
            <w:numPr>
              <w:numId w:val="118"/>
            </w:numPr>
            <w:tabs>
              <w:tab w:val="clear" w:pos="720"/>
            </w:tabs>
          </w:pPr>
        </w:pPrChange>
      </w:pPr>
      <w:r w:rsidRPr="00A40EC0">
        <w:t>PSX (Print to Excel) – Allows the current display list of rejection to output in a format that can easily be imported into a spreadsheet.</w:t>
      </w:r>
    </w:p>
    <w:p w:rsidR="005457BC" w:rsidRPr="00EE678B" w:rsidRDefault="005457BC" w:rsidP="005457BC">
      <w:pPr>
        <w:ind w:left="720"/>
        <w:rPr>
          <w:color w:val="000000"/>
          <w:szCs w:val="20"/>
        </w:rPr>
      </w:pPr>
      <w:bookmarkStart w:id="5217" w:name="PSO482_320"/>
      <w:bookmarkEnd w:id="5217"/>
    </w:p>
    <w:p w:rsidR="00AE454C" w:rsidRPr="00EE678B" w:rsidRDefault="00AE454C" w:rsidP="00603ED8">
      <w:pPr>
        <w:rPr>
          <w:color w:val="000000"/>
        </w:rPr>
      </w:pPr>
    </w:p>
    <w:p w:rsidR="00AE454C" w:rsidRPr="00EE678B" w:rsidRDefault="00583040" w:rsidP="006C6A1C">
      <w:pPr>
        <w:ind w:left="720" w:hanging="720"/>
        <w:rPr>
          <w:color w:val="000000"/>
          <w:szCs w:val="20"/>
        </w:rPr>
      </w:pPr>
      <w:r>
        <w:rPr>
          <w:noProof/>
        </w:rPr>
        <w:drawing>
          <wp:inline distT="0" distB="0" distL="0" distR="0">
            <wp:extent cx="457200" cy="373380"/>
            <wp:effectExtent l="0" t="0" r="0" b="0"/>
            <wp:docPr id="95" name="Picture 95" descr="Pencil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Pencil 0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0" cy="373380"/>
                    </a:xfrm>
                    <a:prstGeom prst="rect">
                      <a:avLst/>
                    </a:prstGeom>
                    <a:noFill/>
                    <a:ln>
                      <a:noFill/>
                    </a:ln>
                  </pic:spPr>
                </pic:pic>
              </a:graphicData>
            </a:graphic>
          </wp:inline>
        </w:drawing>
      </w:r>
      <w:r w:rsidR="00AE454C" w:rsidRPr="00EE678B">
        <w:rPr>
          <w:color w:val="000000"/>
          <w:szCs w:val="20"/>
        </w:rPr>
        <w:t>The following two sets of characters denote the order by which the list is being sorted: [^] for ascending and [v] for descending. The order inverts every time the user selects the same column by which the list is already ordered. Thus, if the list is currently ordered by Patient in an</w:t>
      </w:r>
      <w:r w:rsidR="00F92045" w:rsidRPr="00EE678B">
        <w:rPr>
          <w:color w:val="000000"/>
          <w:szCs w:val="20"/>
        </w:rPr>
        <w:t xml:space="preserve"> </w:t>
      </w:r>
      <w:r w:rsidR="00AE454C" w:rsidRPr="00EE678B">
        <w:rPr>
          <w:color w:val="000000"/>
          <w:szCs w:val="20"/>
        </w:rPr>
        <w:t>ascending order ([^]) and the user types “PA”, the list will be re-sorted in descending order and the order indicator will change to ([v]).</w:t>
      </w:r>
      <w:bookmarkStart w:id="5218" w:name="OLE_LINK183a"/>
      <w:bookmarkEnd w:id="5218"/>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user selects a specific record to display all relevant information about the prescription and the claim submitted to the payer.</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Reject Information(</w:t>
      </w:r>
      <w:bookmarkStart w:id="5219" w:name="pa300"/>
      <w:r w:rsidR="007E3598">
        <w:t>Veteran</w:t>
      </w:r>
      <w:bookmarkEnd w:id="5219"/>
      <w:r w:rsidRPr="00EE678B">
        <w:t>)Nov 21, 2005@08:29:30          Page:    1 of    2</w:t>
      </w:r>
    </w:p>
    <w:p w:rsidR="00AE454C" w:rsidRPr="00C81F72" w:rsidRDefault="00AE454C" w:rsidP="00286389">
      <w:pPr>
        <w:pStyle w:val="ScreenCapture"/>
        <w:rPr>
          <w:lang w:val="en-US"/>
        </w:rPr>
      </w:pPr>
      <w:r w:rsidRPr="00EE678B">
        <w:t xml:space="preserve">Division : ALBANY </w:t>
      </w:r>
      <w:r w:rsidR="00EF3F90">
        <w:rPr>
          <w:lang w:val="en-US"/>
        </w:rPr>
        <w:t xml:space="preserve">  </w:t>
      </w:r>
      <w:r w:rsidRPr="00EE678B">
        <w:t>NPI#: 1234567890    NCPDP: 4150001P</w:t>
      </w:r>
      <w:r w:rsidR="00EF3F90">
        <w:rPr>
          <w:lang w:val="en-US"/>
        </w:rPr>
        <w:t xml:space="preserve">  TAX ID: XX-XXXXXXX</w:t>
      </w:r>
    </w:p>
    <w:p w:rsidR="00AE454C" w:rsidRPr="00EE678B" w:rsidRDefault="00AE454C" w:rsidP="00286389">
      <w:pPr>
        <w:pStyle w:val="ScreenCapture"/>
      </w:pPr>
      <w:r w:rsidRPr="00EE678B">
        <w:t>Patient  : OPPATIENT,FOUR (000-01-1322P)  Sex: M            DOB: JAN 13,1922(83)</w:t>
      </w:r>
    </w:p>
    <w:p w:rsidR="00AE454C" w:rsidRPr="00EE678B" w:rsidRDefault="00AE454C" w:rsidP="00286389">
      <w:pPr>
        <w:pStyle w:val="ScreenCapture"/>
      </w:pPr>
      <w:r w:rsidRPr="00EE678B">
        <w:t>Rx#      : 100003873/0      ECME#: 000000504455 Date of Service: Nov 15, 2005</w:t>
      </w:r>
    </w:p>
    <w:p w:rsidR="007E3598" w:rsidRPr="00EE678B" w:rsidRDefault="007E3598" w:rsidP="007E3598">
      <w:pPr>
        <w:pStyle w:val="ScreenCapture"/>
      </w:pPr>
      <w:r w:rsidRPr="00EE678B">
        <w:t>CMOP Drug: DOCUSATE NA 100MG CA</w:t>
      </w:r>
      <w:r w:rsidRPr="00EE678B">
        <w:tab/>
      </w:r>
      <w:r w:rsidRPr="00EE678B">
        <w:tab/>
      </w:r>
      <w:r w:rsidRPr="00EE678B">
        <w:tab/>
        <w:t xml:space="preserve">       NDC Code: 54629-0600-01</w:t>
      </w:r>
    </w:p>
    <w:p w:rsidR="007E3598" w:rsidRDefault="007E3598" w:rsidP="007E3598">
      <w:pPr>
        <w:pStyle w:val="ScreenCapture"/>
      </w:pPr>
      <w:r w:rsidRPr="00EE678B">
        <w:t>________________________________________________________________________________</w:t>
      </w:r>
    </w:p>
    <w:p w:rsidR="007E3598" w:rsidRPr="00EE678B" w:rsidRDefault="007E3598" w:rsidP="007E3598">
      <w:pPr>
        <w:pStyle w:val="ScreenCapture"/>
      </w:pPr>
      <w:r w:rsidRPr="00EE678B">
        <w:t>REJECT Information____</w:t>
      </w:r>
      <w:r>
        <w:t>(Veteran)</w:t>
      </w:r>
      <w:r w:rsidRPr="00EE678B">
        <w:t>__________________________________________________________</w:t>
      </w:r>
    </w:p>
    <w:p w:rsidR="00AE454C" w:rsidRPr="00EE678B" w:rsidRDefault="00AE454C" w:rsidP="00286389">
      <w:pPr>
        <w:pStyle w:val="ScreenCapture"/>
      </w:pPr>
      <w:r w:rsidRPr="00EE678B">
        <w:t xml:space="preserve">Reject Type    : 79 - REFILL TOO SOON received on NOV 15, 2005@14:13:51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Next Avail Fill: NOV 20,2005                                                     </w:t>
      </w:r>
    </w:p>
    <w:p w:rsidR="00AE454C" w:rsidRPr="00EE678B" w:rsidRDefault="00AE454C" w:rsidP="00286389">
      <w:pPr>
        <w:pStyle w:val="ScreenCapture"/>
      </w:pPr>
      <w:r w:rsidRPr="00EE678B">
        <w:t xml:space="preserve">Payer Addl Msg : NEXT RFL 111805,DAYS TO RFL 3,LAST FILL 101805 AT YOUR PHARM,REFILL TOO SOON                               </w:t>
      </w:r>
    </w:p>
    <w:p w:rsidR="00AE454C" w:rsidRPr="00EE678B" w:rsidRDefault="00AE454C" w:rsidP="00286389">
      <w:pPr>
        <w:pStyle w:val="ScreenCapture"/>
      </w:pPr>
      <w:r w:rsidRPr="00EE678B">
        <w:t xml:space="preserve">Reason Code   : ER (OVERUSE PRECAUTION )                                       </w:t>
      </w:r>
    </w:p>
    <w:p w:rsidR="00AE454C" w:rsidRPr="00EE678B" w:rsidRDefault="00AE454C" w:rsidP="00286389">
      <w:pPr>
        <w:pStyle w:val="ScreenCapture"/>
      </w:pPr>
      <w:r w:rsidRPr="00EE678B">
        <w:t>DUR Text      : RETAIL__________________________________________________________</w:t>
      </w:r>
    </w:p>
    <w:p w:rsidR="00AE454C" w:rsidRPr="00EE678B" w:rsidRDefault="00AE454C" w:rsidP="00286389">
      <w:pPr>
        <w:pStyle w:val="ScreenCapture"/>
      </w:pPr>
    </w:p>
    <w:p w:rsidR="00AE454C" w:rsidRPr="00EE678B" w:rsidRDefault="00AE454C" w:rsidP="00286389">
      <w:pPr>
        <w:pStyle w:val="ScreenCapture"/>
      </w:pPr>
      <w:r w:rsidRPr="00EE678B">
        <w:t>OTHER REJECTS___________________________________________________________________</w:t>
      </w:r>
    </w:p>
    <w:p w:rsidR="00AE454C" w:rsidRPr="00EE678B" w:rsidRDefault="00AE454C" w:rsidP="00286389">
      <w:pPr>
        <w:pStyle w:val="ScreenCapture"/>
      </w:pPr>
      <w:r w:rsidRPr="00EE678B">
        <w:t>29 - M/I Number Refills Authorized</w:t>
      </w:r>
    </w:p>
    <w:p w:rsidR="00AE454C" w:rsidRPr="00EE678B" w:rsidRDefault="00AE454C" w:rsidP="00286389">
      <w:pPr>
        <w:pStyle w:val="ScreenCapture"/>
      </w:pPr>
      <w:r w:rsidRPr="00EE678B">
        <w:t>39 - M/I Diagnosis Code_________________________________________________________</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INSURANCE Information___________________________________________________________</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1-800-555-5050                                                 </w:t>
      </w:r>
    </w:p>
    <w:p w:rsidR="00AE454C" w:rsidRPr="00EE678B" w:rsidRDefault="00AE454C" w:rsidP="00286389">
      <w:pPr>
        <w:pStyle w:val="ScreenCapture"/>
      </w:pPr>
      <w:r w:rsidRPr="00EE678B">
        <w:t>BIN</w:t>
      </w:r>
      <w:r w:rsidR="000D2573">
        <w:rPr>
          <w:lang w:val="en-US"/>
        </w:rPr>
        <w:t xml:space="preserve"> / PCN</w:t>
      </w:r>
      <w:r w:rsidRPr="00EE678B">
        <w:t xml:space="preserve">     : RXINS</w:t>
      </w:r>
      <w:r w:rsidR="000D2573">
        <w:rPr>
          <w:lang w:val="en-US"/>
        </w:rPr>
        <w:t xml:space="preserve"> / XXXXXXXXXXXXX</w:t>
      </w:r>
      <w:r w:rsidRPr="00EE678B">
        <w:t xml:space="preserve">___________________________________________    </w:t>
      </w: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MP  Medication Profile    RES Resubmit Claim       CSD Change Suspense Date</w:t>
      </w:r>
    </w:p>
    <w:p w:rsidR="00AE454C" w:rsidRPr="00EE678B" w:rsidRDefault="00AE454C" w:rsidP="00286389">
      <w:pPr>
        <w:pStyle w:val="ScreenCapture"/>
      </w:pPr>
      <w:r w:rsidRPr="00EE678B">
        <w:t xml:space="preserve">Select: Next Screen// </w:t>
      </w:r>
      <w:r w:rsidRPr="00EE678B">
        <w:rPr>
          <w:b/>
        </w:rPr>
        <w:t>IGN</w:t>
      </w:r>
      <w:r w:rsidRPr="00EE678B">
        <w:t xml:space="preserve">   Ignore Reject</w:t>
      </w:r>
    </w:p>
    <w:p w:rsidR="00571689" w:rsidRPr="00EE678B" w:rsidRDefault="00571689" w:rsidP="007C44A7">
      <w:pPr>
        <w:pStyle w:val="ScreenCapture"/>
        <w:keepNext/>
      </w:pPr>
      <w:r w:rsidRPr="00EE678B">
        <w:t xml:space="preserve">  9 101130       OPPATIENT,ONE(4589)      CHLORAMBUCIL 2MG TAB NN :Transaction R</w:t>
      </w:r>
    </w:p>
    <w:p w:rsidR="00571689" w:rsidRPr="00EE678B" w:rsidRDefault="00571689" w:rsidP="007C44A7">
      <w:pPr>
        <w:pStyle w:val="ScreenCapture"/>
        <w:keepNext/>
      </w:pPr>
      <w:r w:rsidRPr="00EE678B">
        <w:t xml:space="preserve">    Payer Message:</w:t>
      </w:r>
    </w:p>
    <w:p w:rsidR="00571689" w:rsidRPr="00EE678B" w:rsidRDefault="00571689" w:rsidP="00286389">
      <w:pPr>
        <w:pStyle w:val="ScreenCapture"/>
      </w:pPr>
      <w:r w:rsidRPr="00EE678B">
        <w:t xml:space="preserve">+         Select the entry # to view or ?? for more actions                     </w:t>
      </w:r>
    </w:p>
    <w:p w:rsidR="00571689" w:rsidRPr="00EE678B" w:rsidRDefault="00571689" w:rsidP="00286389">
      <w:pPr>
        <w:pStyle w:val="ScreenCapture"/>
      </w:pPr>
      <w:r w:rsidRPr="00EE678B">
        <w:t>DR  Sort by Drug          RE  Sort by Reason        RX  Sort by Prescription</w:t>
      </w:r>
    </w:p>
    <w:p w:rsidR="00571689" w:rsidRPr="00EE678B" w:rsidRDefault="00571689" w:rsidP="00286389">
      <w:pPr>
        <w:pStyle w:val="ScreenCapture"/>
      </w:pPr>
      <w:r w:rsidRPr="00EE678B">
        <w:t>PA  Sort by Patient       RF  Screen Refresh        GI  Group by Insurance</w:t>
      </w:r>
    </w:p>
    <w:p w:rsidR="00571689" w:rsidRPr="00EE678B" w:rsidRDefault="00571689" w:rsidP="00286389">
      <w:pPr>
        <w:pStyle w:val="ScreenCapture"/>
      </w:pPr>
      <w:r w:rsidRPr="00EE678B">
        <w:t>Select: Next Screen//</w:t>
      </w:r>
    </w:p>
    <w:p w:rsidR="00571689" w:rsidRPr="00EE678B" w:rsidRDefault="00571689" w:rsidP="00286389">
      <w:pPr>
        <w:pStyle w:val="ScreenCapture"/>
      </w:pPr>
      <w:r w:rsidRPr="00EE678B">
        <w:t xml:space="preserve">          Select the entry # to view or ?? for more actions                     </w:t>
      </w:r>
    </w:p>
    <w:p w:rsidR="00571689" w:rsidRPr="00EE678B" w:rsidRDefault="00571689" w:rsidP="00286389">
      <w:pPr>
        <w:pStyle w:val="ScreenCapture"/>
      </w:pPr>
      <w:r w:rsidRPr="00EE678B">
        <w:t>DR  Sort by Drug          RE  Sort by Reason        RX  Sort by Prescription</w:t>
      </w:r>
    </w:p>
    <w:p w:rsidR="00571689" w:rsidRPr="00EE678B" w:rsidRDefault="00571689" w:rsidP="00286389">
      <w:pPr>
        <w:pStyle w:val="ScreenCapture"/>
      </w:pPr>
      <w:r w:rsidRPr="00EE678B">
        <w:t xml:space="preserve">PA  Sort by Patient       RF  Screen Refresh        GI  Group by Insurance </w:t>
      </w:r>
    </w:p>
    <w:p w:rsidR="00571689" w:rsidRPr="00EE678B" w:rsidRDefault="00571689" w:rsidP="00286389">
      <w:pPr>
        <w:pStyle w:val="ScreenCapture"/>
      </w:pPr>
      <w:r w:rsidRPr="00EE678B">
        <w:t>Select: Quit// 3</w:t>
      </w:r>
    </w:p>
    <w:p w:rsidR="00571689" w:rsidRPr="00EE678B" w:rsidRDefault="00571689" w:rsidP="00571689"/>
    <w:p w:rsidR="00AE454C" w:rsidRPr="00EE678B" w:rsidRDefault="00AE454C" w:rsidP="00AE454C">
      <w:pPr>
        <w:rPr>
          <w:color w:val="000000"/>
          <w:szCs w:val="20"/>
        </w:rPr>
      </w:pPr>
      <w:r w:rsidRPr="00EE678B">
        <w:rPr>
          <w:color w:val="000000"/>
          <w:szCs w:val="20"/>
        </w:rPr>
        <w:t>These options are available on the screen above:</w:t>
      </w:r>
    </w:p>
    <w:p w:rsidR="00AE454C" w:rsidRPr="00EE678B" w:rsidRDefault="00AE454C" w:rsidP="00F92045">
      <w:pPr>
        <w:pStyle w:val="BodyTextBullet1"/>
      </w:pPr>
      <w:r w:rsidRPr="00EE678B">
        <w:t xml:space="preserve">VW (View Rx) – Takes the user to the </w:t>
      </w:r>
      <w:r w:rsidRPr="00EE678B">
        <w:rPr>
          <w:i/>
        </w:rPr>
        <w:t xml:space="preserve">View Prescription </w:t>
      </w:r>
      <w:r w:rsidRPr="00EE678B">
        <w:t>option to review details for that prescription.</w:t>
      </w:r>
    </w:p>
    <w:p w:rsidR="00AE454C" w:rsidRPr="00EE678B" w:rsidRDefault="00AE454C" w:rsidP="00F92045">
      <w:pPr>
        <w:pStyle w:val="BodyTextBullet1"/>
      </w:pPr>
      <w:r w:rsidRPr="00EE678B">
        <w:t>MP (Medication Profile) – Invokes the patient’s list of medication.</w:t>
      </w:r>
    </w:p>
    <w:p w:rsidR="00AE454C" w:rsidRPr="00EE678B" w:rsidRDefault="00AE454C" w:rsidP="00F92045">
      <w:pPr>
        <w:pStyle w:val="BodyTextBullet1"/>
      </w:pPr>
      <w:r w:rsidRPr="00EE678B">
        <w:t>IGN (Ignore Reject) – Allows the user to close or resolve the DUR/REFILL TOO SOON Reject or the Reject Resolution Required Reject without resubmission to the payer. The user will be required to enter a free-text comment and his/her electronic signature.</w:t>
      </w:r>
      <w:r w:rsidR="00D32936" w:rsidRPr="00D32936">
        <w:t xml:space="preserve">  If the gross amount due </w:t>
      </w:r>
      <w:bookmarkStart w:id="5220" w:name="PSO482_321"/>
      <w:bookmarkEnd w:id="5220"/>
      <w:r w:rsidR="00D32936" w:rsidRPr="00D32936">
        <w:t>exceeds the Ignore Threshold, the user must have security key EPHARMACY SITE MANAGER to complete the ignore action.</w:t>
      </w:r>
    </w:p>
    <w:p w:rsidR="00AE454C" w:rsidRPr="00EE678B" w:rsidRDefault="00AE454C" w:rsidP="00F92045">
      <w:pPr>
        <w:pStyle w:val="BodyTextBullet1"/>
      </w:pPr>
      <w:r w:rsidRPr="00EE678B">
        <w:t>RES (Resubmit Claim) – Allows the user to re-submit the claim to the payer. This will automatically mark the reject resolved.</w:t>
      </w:r>
      <w:r w:rsidR="007E3598">
        <w:t xml:space="preserve"> The RES action can</w:t>
      </w:r>
      <w:r w:rsidR="00F25437">
        <w:t xml:space="preserve"> also</w:t>
      </w:r>
      <w:r w:rsidR="007E3598">
        <w:t xml:space="preserve"> be used to submit a claim for TRICARE and CHAMPVA non-billable prescriptions with open pseudo-rejection codes of eT and eC. The Reject Information screen only displays the RESUBMISSION indicator if the claim was resubmitted from the ECME User Screen. </w:t>
      </w:r>
    </w:p>
    <w:p w:rsidR="00AE454C" w:rsidRPr="00EE678B" w:rsidRDefault="00AE454C" w:rsidP="00F92045">
      <w:pPr>
        <w:pStyle w:val="BodyTextBullet1"/>
      </w:pPr>
      <w:r w:rsidRPr="00EE678B">
        <w:t>OVR (Submit Override Codes) – Allows the user to re-submit the claim by entering NCPDP override codes, which shall trigger a new claim submission be sent to the payer.</w:t>
      </w:r>
    </w:p>
    <w:p w:rsidR="00AE454C" w:rsidRPr="005457BC" w:rsidRDefault="00AE454C" w:rsidP="00F92045">
      <w:pPr>
        <w:pStyle w:val="BodyTextBullet1"/>
      </w:pPr>
      <w:r w:rsidRPr="00EE678B">
        <w:t xml:space="preserve">CSD (Change Suspense Date) – Allows the user to change the fill date for suspended prescriptions. </w:t>
      </w:r>
      <w:r w:rsidRPr="00EE678B">
        <w:rPr>
          <w:color w:val="000000"/>
        </w:rPr>
        <w:t>The user will not be allowed to enter a suspense date that is greater than the fill date plus 90 days. Dates where the fill date plus 90 days is greater than the expiration date will not be allowed entry, and dates prior to issue date will not be allowed.</w:t>
      </w:r>
    </w:p>
    <w:p w:rsidR="005457BC" w:rsidRDefault="005457BC">
      <w:pPr>
        <w:pStyle w:val="BodyTextBullet1"/>
        <w:numPr>
          <w:ilvl w:val="0"/>
          <w:numId w:val="104"/>
        </w:numPr>
        <w:pPrChange w:id="5221" w:author="Fred Perez" w:date="2019-03-22T09:44:00Z">
          <w:pPr>
            <w:pStyle w:val="BodyTextBullet1"/>
            <w:numPr>
              <w:numId w:val="118"/>
            </w:numPr>
            <w:tabs>
              <w:tab w:val="clear" w:pos="720"/>
            </w:tabs>
          </w:pPr>
        </w:pPrChange>
      </w:pPr>
      <w:r w:rsidRPr="00AC2C44">
        <w:t>DC (Discontinue Rx) – C (Discontinue Rx) – Allows the user to discontinue a TRICARE, C</w:t>
      </w:r>
      <w:r w:rsidR="0046049A">
        <w:t xml:space="preserve">HAMPVA or Veteran prescription. </w:t>
      </w:r>
      <w:r w:rsidRPr="00AC2C44">
        <w:t>Note that this is primary action when the</w:t>
      </w:r>
      <w:r>
        <w:t xml:space="preserve"> prescription is for a TRICARE or CHAMPVA patient and a hidden action when the prescription is for a Veteran patient.</w:t>
      </w:r>
    </w:p>
    <w:p w:rsidR="00AE454C" w:rsidRPr="00EE678B" w:rsidRDefault="00AE454C" w:rsidP="00603ED8">
      <w:pPr>
        <w:rPr>
          <w:color w:val="000000"/>
        </w:rPr>
      </w:pPr>
    </w:p>
    <w:p w:rsidR="00AE454C" w:rsidRPr="00EE678B" w:rsidRDefault="00AE454C" w:rsidP="009A790E">
      <w:pPr>
        <w:pStyle w:val="BodyText"/>
      </w:pPr>
      <w:r w:rsidRPr="00EE678B">
        <w:t>Hidden Actions:</w:t>
      </w:r>
    </w:p>
    <w:p w:rsidR="00AE454C" w:rsidRPr="00EE678B" w:rsidRDefault="00AE454C" w:rsidP="00F92045">
      <w:pPr>
        <w:pStyle w:val="BodyTextBullet1"/>
      </w:pPr>
      <w:r w:rsidRPr="00EE678B">
        <w:t>COM (Add Comments) – Allows the user to add reject-specific comments</w:t>
      </w:r>
      <w:r w:rsidR="00CE034F" w:rsidRPr="00CE034F">
        <w:t xml:space="preserve"> or patient specific comments</w:t>
      </w:r>
      <w:r w:rsidRPr="00EE678B">
        <w:t>. These comments are local to the Reject Worklist and View/Process options and are not transmitted to ECME.</w:t>
      </w:r>
      <w:r w:rsidR="00CE034F" w:rsidRPr="00CE034F">
        <w:t xml:space="preserve"> The reject-specific comments also display in the ECME Log section of the Activity Log and the patient-specific comments display on the reject notification screen.</w:t>
      </w:r>
    </w:p>
    <w:p w:rsidR="00AE454C" w:rsidRPr="00EE678B" w:rsidRDefault="00AE454C" w:rsidP="00F92045">
      <w:pPr>
        <w:pStyle w:val="BodyTextBullet1"/>
      </w:pPr>
      <w:r w:rsidRPr="00EE678B">
        <w:t>CLA (Submit Clarif. Code) – Allows the user to re-submit a claim with Clarification Codes.</w:t>
      </w:r>
    </w:p>
    <w:p w:rsidR="00AE454C" w:rsidRPr="00EE678B" w:rsidRDefault="00AE454C" w:rsidP="00F92045">
      <w:pPr>
        <w:pStyle w:val="BodyTextBullet1"/>
      </w:pPr>
      <w:r w:rsidRPr="00EE678B">
        <w:t>ED (Edit Rx) – Allows the user to edit the prescription.</w:t>
      </w:r>
      <w:r w:rsidR="0046049A">
        <w:t xml:space="preserve"> If, after editing the prescription, the fill date is equal to the current date or is in the future and the prescription is not already suspended, the user will get the LABEL prompt, which will allow the user to suspend the prescription.</w:t>
      </w:r>
    </w:p>
    <w:p w:rsidR="0046049A" w:rsidRDefault="0046049A">
      <w:pPr>
        <w:pStyle w:val="BodyTextBullet1"/>
        <w:numPr>
          <w:ilvl w:val="0"/>
          <w:numId w:val="104"/>
        </w:numPr>
        <w:pPrChange w:id="5222" w:author="Fred Perez" w:date="2019-03-22T09:44:00Z">
          <w:pPr>
            <w:pStyle w:val="BodyTextBullet1"/>
            <w:numPr>
              <w:numId w:val="118"/>
            </w:numPr>
            <w:tabs>
              <w:tab w:val="clear" w:pos="720"/>
            </w:tabs>
          </w:pPr>
        </w:pPrChange>
      </w:pPr>
      <w:r w:rsidRPr="00AC2C44">
        <w:t>DC (Discontinue Rx) – Allows the user to discontinue a TRICARE, CHAMPVA or Veteran prescription.  Note that this is primary action when the prescription is for a TRICARE or CHAMPVA patient and a hidden action when the prescription is for a Veteran patient.</w:t>
      </w:r>
    </w:p>
    <w:p w:rsidR="00AE454C" w:rsidRPr="00EE678B" w:rsidRDefault="00AE454C" w:rsidP="00F92045">
      <w:pPr>
        <w:pStyle w:val="BodyTextBullet1"/>
      </w:pPr>
      <w:r w:rsidRPr="00EE678B">
        <w:t>PA (Submit Prior Auth.) – Allows the user to re-submit a claim with Prior Authorization information.</w:t>
      </w:r>
    </w:p>
    <w:p w:rsidR="0046049A" w:rsidRPr="00EE678B" w:rsidRDefault="0046049A" w:rsidP="0046049A">
      <w:pPr>
        <w:pStyle w:val="BodyTextBullet1"/>
      </w:pPr>
      <w:r w:rsidRPr="00EE678B">
        <w:rPr>
          <w:color w:val="000000"/>
        </w:rPr>
        <w:t>SMA (Submit Multiple Actions) – Allows the user to resubmit a claim with multiple actions, including the following information: Prior Authorization, Submission Clarification Code, Reason for Service Code, Professional Service Code, and Result of Service Code.</w:t>
      </w:r>
    </w:p>
    <w:p w:rsidR="00AE454C" w:rsidRPr="00EE678B" w:rsidRDefault="00AE454C" w:rsidP="00F92045">
      <w:pPr>
        <w:pStyle w:val="BodyTextBullet1"/>
      </w:pPr>
      <w:r w:rsidRPr="00EE678B">
        <w:t xml:space="preserve">ARI (View Addtnl Rej Info) – Allows the user to display </w:t>
      </w:r>
      <w:r w:rsidRPr="00EE678B">
        <w:rPr>
          <w:color w:val="000000"/>
        </w:rPr>
        <w:t>additional reject information from the payer, if available.</w:t>
      </w:r>
    </w:p>
    <w:p w:rsidR="00AE454C" w:rsidRDefault="00AE454C" w:rsidP="00F92045">
      <w:pPr>
        <w:pStyle w:val="BodyTextBullet1"/>
      </w:pPr>
      <w:r w:rsidRPr="00EE678B">
        <w:rPr>
          <w:color w:val="000000"/>
        </w:rPr>
        <w:t>SDC (Suspense Date Calculation) – Allows the user to calculate a new suspense date based on Last Date of Service and Last Days Supply.</w:t>
      </w:r>
      <w:r w:rsidR="007E3598">
        <w:rPr>
          <w:color w:val="000000"/>
        </w:rPr>
        <w:t xml:space="preserve"> </w:t>
      </w:r>
      <w:r w:rsidR="007E3598">
        <w:t xml:space="preserve">The suspense date calculation will also consider </w:t>
      </w:r>
      <w:r w:rsidR="00A550A0">
        <w:t xml:space="preserve">the last prescription fill </w:t>
      </w:r>
      <w:r w:rsidR="007E3598">
        <w:t xml:space="preserve">for the same patient and </w:t>
      </w:r>
      <w:r w:rsidR="00A550A0">
        <w:t xml:space="preserve">product regardless of prescription number, </w:t>
      </w:r>
      <w:r w:rsidR="007E3598">
        <w:t>to allow calculation of a suspense date for a new prescription.</w:t>
      </w:r>
    </w:p>
    <w:p w:rsidR="00B46943" w:rsidRDefault="007E3598" w:rsidP="00B46943">
      <w:pPr>
        <w:pStyle w:val="BodyTextBullet1"/>
      </w:pPr>
      <w:bookmarkStart w:id="5223" w:name="PSO482_322"/>
      <w:bookmarkEnd w:id="5223"/>
      <w:r>
        <w:rPr>
          <w:color w:val="000000"/>
        </w:rPr>
        <w:t xml:space="preserve">VER (View ePharmacy Rx) </w:t>
      </w:r>
      <w:r>
        <w:t>– Allows the user to view</w:t>
      </w:r>
      <w:r w:rsidR="000C556C">
        <w:t xml:space="preserve"> and print</w:t>
      </w:r>
      <w:r>
        <w:t xml:space="preserve"> information for one prescription, combining information from Outpatient Pharmacy, Integrated Billing and ECME.</w:t>
      </w:r>
      <w:r w:rsidR="00B46943" w:rsidRPr="00327F6E">
        <w:t xml:space="preserve"> </w:t>
      </w:r>
    </w:p>
    <w:p w:rsidR="007E3598" w:rsidRPr="00EE678B" w:rsidRDefault="00B46943" w:rsidP="00B46943">
      <w:pPr>
        <w:pStyle w:val="BodyTextBullet1"/>
      </w:pPr>
      <w:bookmarkStart w:id="5224" w:name="p512_325"/>
      <w:bookmarkEnd w:id="5224"/>
      <w:r>
        <w:rPr>
          <w:color w:val="000000"/>
        </w:rPr>
        <w:t xml:space="preserve">ECS (Edit Claim Submitted) </w:t>
      </w:r>
      <w:r>
        <w:t xml:space="preserve">– Allows the user to resubmit a claim with specified NCPDP fields.  The user may select a date of service if the prescription is released.  The action is available if the claim response was rejected or payable.  </w:t>
      </w:r>
    </w:p>
    <w:p w:rsidR="00AE454C" w:rsidRPr="00EE678B" w:rsidRDefault="00AE454C" w:rsidP="00AE454C">
      <w:pPr>
        <w:ind w:right="-540"/>
        <w:rPr>
          <w:color w:val="000000"/>
          <w:szCs w:val="24"/>
        </w:rPr>
      </w:pPr>
    </w:p>
    <w:p w:rsidR="00AE454C" w:rsidRPr="00EE678B" w:rsidRDefault="00AE454C" w:rsidP="00CC4B19">
      <w:pPr>
        <w:pStyle w:val="ExampleHeading"/>
        <w:rPr>
          <w:rFonts w:eastAsia="MS Mincho"/>
        </w:rPr>
      </w:pPr>
      <w:r w:rsidRPr="00EE678B">
        <w:rPr>
          <w:rFonts w:eastAsia="MS Mincho"/>
        </w:rPr>
        <w:t>Example: Viewing and Resolving Open Rejects (continued)</w:t>
      </w:r>
    </w:p>
    <w:p w:rsidR="00AE454C" w:rsidRPr="00EE678B" w:rsidRDefault="00AE454C" w:rsidP="00286389">
      <w:pPr>
        <w:pStyle w:val="ScreenCapture"/>
      </w:pPr>
      <w:r w:rsidRPr="00EE678B">
        <w:t>Enter your Current Signature Code:    SIGNATURE VERIFIED</w:t>
      </w:r>
    </w:p>
    <w:p w:rsidR="00AE454C" w:rsidRPr="00EE678B" w:rsidRDefault="00AE454C" w:rsidP="00286389">
      <w:pPr>
        <w:pStyle w:val="ScreenCapture"/>
      </w:pPr>
    </w:p>
    <w:p w:rsidR="00AE454C" w:rsidRPr="00EE678B" w:rsidRDefault="00AE454C" w:rsidP="00286389">
      <w:pPr>
        <w:pStyle w:val="ScreenCapture"/>
      </w:pPr>
      <w:r w:rsidRPr="00EE678B">
        <w:t>Comments: Changed quantity</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this REJECT will be marked RESOLVED.</w:t>
      </w:r>
    </w:p>
    <w:p w:rsidR="00AE454C" w:rsidRPr="00EE678B" w:rsidRDefault="00AE454C" w:rsidP="00286389">
      <w:pPr>
        <w:pStyle w:val="ScreenCapture"/>
      </w:pPr>
    </w:p>
    <w:p w:rsidR="00AE454C" w:rsidRPr="00EE678B" w:rsidRDefault="00AE454C" w:rsidP="00286389">
      <w:pPr>
        <w:pStyle w:val="ScreenCapture"/>
      </w:pPr>
      <w:r w:rsidRPr="00EE678B">
        <w:t xml:space="preserve">     Confirm? ? NO// </w:t>
      </w:r>
      <w:r w:rsidRPr="00EE678B">
        <w:rPr>
          <w:b/>
        </w:rPr>
        <w:t>Y</w:t>
      </w:r>
      <w:r w:rsidRPr="00EE678B">
        <w:t xml:space="preserve">  YES             [Closing...OK]</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The following is a sample of the ECME Activity Log update that occurs when a reject is resolved:</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ECME Activity Log entry: Reject Resolved</w:t>
      </w:r>
    </w:p>
    <w:p w:rsidR="00AE454C" w:rsidRPr="00EE678B" w:rsidRDefault="00AE454C" w:rsidP="00286389">
      <w:pPr>
        <w:pStyle w:val="ScreenCapture"/>
      </w:pPr>
      <w:r w:rsidRPr="00EE678B">
        <w:t>Rx Activity Log               Nov 21, 2005@09:43:33          Page:    3 of    3</w:t>
      </w:r>
    </w:p>
    <w:p w:rsidR="00AE454C" w:rsidRPr="00EE678B" w:rsidRDefault="00AE454C" w:rsidP="00286389">
      <w:pPr>
        <w:pStyle w:val="ScreenCapture"/>
      </w:pPr>
      <w:r w:rsidRPr="00EE678B">
        <w:t>OPPATIENT,FOUR</w:t>
      </w:r>
    </w:p>
    <w:p w:rsidR="00AE454C" w:rsidRPr="00EE678B" w:rsidRDefault="00AE454C" w:rsidP="00286389">
      <w:pPr>
        <w:pStyle w:val="ScreenCapture"/>
      </w:pPr>
      <w:r w:rsidRPr="00EE678B">
        <w:t xml:space="preserve">  PID: 000-01-1322P                                Ht(cm): _______ (______)  </w:t>
      </w:r>
    </w:p>
    <w:p w:rsidR="00AE454C" w:rsidRPr="00EE678B" w:rsidRDefault="00AE454C" w:rsidP="00286389">
      <w:pPr>
        <w:pStyle w:val="ScreenCapture"/>
      </w:pPr>
      <w:r w:rsidRPr="00EE678B">
        <w:t xml:space="preserve">  DOB: JAN 13,1922 (83)                            Wt(kg): _______ (______)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1   11/15/05@14:13:52   ORIGINAL        OPPHARMACIST4,THREE                       </w:t>
      </w:r>
    </w:p>
    <w:p w:rsidR="00AE454C" w:rsidRPr="00EE678B" w:rsidRDefault="00AE454C" w:rsidP="00286389">
      <w:pPr>
        <w:pStyle w:val="ScreenCapture"/>
      </w:pPr>
      <w:r w:rsidRPr="00EE678B">
        <w:t xml:space="preserve">Comments: Submitted to ECME:REJECT WORKLIST-DUR OVERRIDE CODES(DD/M0/1B)-E     </w:t>
      </w:r>
    </w:p>
    <w:p w:rsidR="00AE454C" w:rsidRPr="00EE678B" w:rsidRDefault="00AE454C" w:rsidP="00286389">
      <w:pPr>
        <w:pStyle w:val="ScreenCapture"/>
      </w:pPr>
      <w:r w:rsidRPr="00EE678B">
        <w:t xml:space="preserve"> PAYABLE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ECME REJECT Log:                                                               </w:t>
      </w:r>
    </w:p>
    <w:p w:rsidR="00AE454C" w:rsidRPr="00EE678B" w:rsidRDefault="00AE454C" w:rsidP="00286389">
      <w:pPr>
        <w:pStyle w:val="ScreenCapture"/>
      </w:pPr>
      <w:r w:rsidRPr="00EE678B">
        <w:t>#   Date/Time Rcvd       Rx Ref    Reject Type      STATUS    Date/Time Resolved</w:t>
      </w:r>
    </w:p>
    <w:p w:rsidR="00AE454C" w:rsidRPr="00EE678B" w:rsidRDefault="00AE454C" w:rsidP="00286389">
      <w:pPr>
        <w:pStyle w:val="ScreenCapture"/>
      </w:pPr>
      <w:r w:rsidRPr="00EE678B">
        <w:t>===============================================================================</w:t>
      </w:r>
    </w:p>
    <w:p w:rsidR="00AE454C" w:rsidRPr="00EE678B" w:rsidRDefault="00AE454C" w:rsidP="00286389">
      <w:pPr>
        <w:pStyle w:val="ScreenCapture"/>
        <w:rPr>
          <w:lang w:eastAsia="ko-KR"/>
        </w:rPr>
      </w:pPr>
      <w:r w:rsidRPr="00EE678B">
        <w:rPr>
          <w:lang w:eastAsia="ko-KR"/>
        </w:rPr>
        <w:t xml:space="preserve">1   12/11/05@19:03:31    ORIGINAL    DUR            RESOLVED  12/12/05@16:45:21    </w:t>
      </w:r>
    </w:p>
    <w:p w:rsidR="00AE454C" w:rsidRPr="00EE678B" w:rsidRDefault="00AE454C" w:rsidP="00286389">
      <w:pPr>
        <w:pStyle w:val="ScreenCapture"/>
        <w:rPr>
          <w:lang w:eastAsia="ko-KR"/>
        </w:rPr>
      </w:pPr>
      <w:r w:rsidRPr="00EE678B">
        <w:rPr>
          <w:lang w:eastAsia="ko-KR"/>
        </w:rPr>
        <w:t xml:space="preserve">Comments: CLAIM RE-SUBMITTED                                                   </w:t>
      </w:r>
    </w:p>
    <w:p w:rsidR="00AE454C" w:rsidRPr="00EE678B" w:rsidRDefault="00AE454C" w:rsidP="00286389">
      <w:pPr>
        <w:pStyle w:val="ScreenCapture"/>
        <w:rPr>
          <w:lang w:eastAsia="ko-KR"/>
        </w:rPr>
      </w:pPr>
      <w:r w:rsidRPr="00EE678B">
        <w:rPr>
          <w:lang w:eastAsia="ko-KR"/>
        </w:rPr>
        <w:t xml:space="preserve">2  5/30/06@19:13:57      REFILL 2    DUR            RESOLVED  5/31/06@15:58:32     </w:t>
      </w:r>
    </w:p>
    <w:p w:rsidR="00AE454C" w:rsidRPr="00EE678B" w:rsidRDefault="00AE454C" w:rsidP="00286389">
      <w:pPr>
        <w:pStyle w:val="ScreenCapture"/>
        <w:rPr>
          <w:lang w:eastAsia="ko-KR"/>
        </w:rPr>
      </w:pPr>
      <w:r w:rsidRPr="00EE678B">
        <w:rPr>
          <w:lang w:eastAsia="ko-KR"/>
        </w:rPr>
        <w:t>Comments: CLAIM RE-SUBMITTED</w:t>
      </w:r>
    </w:p>
    <w:p w:rsidR="00AE454C" w:rsidRPr="00EE678B" w:rsidRDefault="00AE454C" w:rsidP="00286389">
      <w:pPr>
        <w:pStyle w:val="ScreenCapture"/>
      </w:pPr>
    </w:p>
    <w:p w:rsidR="00AE454C" w:rsidRPr="00EE678B" w:rsidRDefault="00AE454C" w:rsidP="00286389">
      <w:pPr>
        <w:pStyle w:val="ScreenCapture"/>
        <w:rPr>
          <w:color w:val="000000"/>
        </w:rPr>
      </w:pPr>
      <w:r w:rsidRPr="00EE678B">
        <w:t xml:space="preserve">          Enter ?? for more actions                                            </w:t>
      </w:r>
    </w:p>
    <w:p w:rsidR="00AE454C" w:rsidRPr="00EE678B" w:rsidRDefault="00AE454C" w:rsidP="00286389">
      <w:pPr>
        <w:pStyle w:val="ScreenCapture"/>
      </w:pPr>
    </w:p>
    <w:p w:rsidR="00AE454C" w:rsidRPr="00EE678B" w:rsidRDefault="00AE454C" w:rsidP="00286389">
      <w:pPr>
        <w:pStyle w:val="ScreenCapture"/>
      </w:pPr>
      <w:r w:rsidRPr="00EE678B">
        <w:t>Select Action:Quit//</w:t>
      </w:r>
    </w:p>
    <w:p w:rsidR="00AE454C" w:rsidRPr="00EE678B" w:rsidRDefault="00AE454C" w:rsidP="005F43EA"/>
    <w:p w:rsidR="00AE454C" w:rsidRPr="00EE678B" w:rsidRDefault="00AE454C" w:rsidP="007A1309">
      <w:pPr>
        <w:pStyle w:val="Heading3"/>
      </w:pPr>
      <w:bookmarkStart w:id="5225" w:name="_Toc359245464"/>
      <w:bookmarkStart w:id="5226" w:name="_Toc4140506"/>
      <w:r w:rsidRPr="00EE678B">
        <w:t xml:space="preserve">Third Party Payer </w:t>
      </w:r>
      <w:r w:rsidR="00EF1E94" w:rsidRPr="00EE678B">
        <w:t xml:space="preserve">Rejects </w:t>
      </w:r>
      <w:r w:rsidRPr="00EE678B">
        <w:t>– Worklist</w:t>
      </w:r>
      <w:bookmarkEnd w:id="5225"/>
      <w:bookmarkEnd w:id="5226"/>
      <w:r w:rsidRPr="00EE678B">
        <w:fldChar w:fldCharType="begin"/>
      </w:r>
      <w:r w:rsidRPr="00EE678B">
        <w:instrText xml:space="preserve">XE "Third Party Payer </w:instrText>
      </w:r>
      <w:r w:rsidR="00EF1E94" w:rsidRPr="00EE678B">
        <w:instrText xml:space="preserve">Rejects </w:instrText>
      </w:r>
      <w:r w:rsidRPr="00EE678B">
        <w:instrText xml:space="preserve">– Worklist" </w:instrText>
      </w:r>
      <w:r w:rsidRPr="00EE678B">
        <w:fldChar w:fldCharType="end"/>
      </w:r>
    </w:p>
    <w:p w:rsidR="00AE454C" w:rsidRPr="00EE678B" w:rsidRDefault="00AE454C" w:rsidP="00BF147C">
      <w:pPr>
        <w:pStyle w:val="Manual-optionnameindent1"/>
      </w:pPr>
      <w:r w:rsidRPr="00EE678B">
        <w:t>[PSO REJECTS WORKLIST]</w:t>
      </w:r>
    </w:p>
    <w:p w:rsidR="00AE454C" w:rsidRPr="00EE678B" w:rsidRDefault="00AE454C" w:rsidP="00D8267F">
      <w:pPr>
        <w:keepNext/>
        <w:rPr>
          <w:color w:val="000000"/>
          <w:szCs w:val="20"/>
        </w:rPr>
      </w:pPr>
    </w:p>
    <w:p w:rsidR="00AE454C" w:rsidRPr="00EE678B" w:rsidRDefault="00AE454C" w:rsidP="00EF1E94">
      <w:pPr>
        <w:rPr>
          <w:color w:val="000000"/>
          <w:szCs w:val="20"/>
        </w:rPr>
      </w:pPr>
      <w:r w:rsidRPr="00EE678B">
        <w:rPr>
          <w:color w:val="000000"/>
          <w:szCs w:val="20"/>
        </w:rPr>
        <w:t xml:space="preserve">This option gives the user the ability to process Third Party Payer Rejects, CHAMPVA Non-billable rejects and TRICARE Non-billable rejects for one, multiple, or all Outpatient Pharmacy Divisions. </w:t>
      </w:r>
      <w:r w:rsidR="00B46943">
        <w:rPr>
          <w:color w:val="000000"/>
          <w:szCs w:val="20"/>
        </w:rPr>
        <w:t xml:space="preserve">The </w:t>
      </w:r>
      <w:bookmarkStart w:id="5227" w:name="p512_326"/>
      <w:bookmarkEnd w:id="5227"/>
      <w:r w:rsidR="00B46943">
        <w:rPr>
          <w:color w:val="000000"/>
          <w:szCs w:val="20"/>
        </w:rPr>
        <w:t xml:space="preserve">user is also able to process rejects for dual eligible patients.  </w:t>
      </w:r>
      <w:r w:rsidRPr="00EE678B">
        <w:rPr>
          <w:color w:val="000000"/>
          <w:szCs w:val="20"/>
        </w:rPr>
        <w:t>Only OPEN/UNRESOLVED rejects that have clinical significance, such as DUR, Reject Resolution Required, and Refill Too Soon, and rejects transferred from the ECME User Screen, are added to the Worklist. Once the reject is marked CLOSED/RESOLVED, it is automatically removed from the Worklist.</w:t>
      </w:r>
    </w:p>
    <w:p w:rsidR="00AE454C" w:rsidRPr="00EE678B" w:rsidRDefault="00AE454C" w:rsidP="00EF1E94">
      <w:pPr>
        <w:rPr>
          <w:color w:val="000000"/>
          <w:szCs w:val="20"/>
        </w:rPr>
      </w:pPr>
    </w:p>
    <w:p w:rsidR="00AE454C" w:rsidRPr="00EE678B" w:rsidRDefault="00AE454C" w:rsidP="00CC4B19">
      <w:pPr>
        <w:pStyle w:val="ExampleHeading"/>
        <w:rPr>
          <w:rFonts w:eastAsia="MS Mincho"/>
        </w:rPr>
      </w:pPr>
      <w:r w:rsidRPr="00EE678B">
        <w:rPr>
          <w:rFonts w:eastAsia="MS Mincho"/>
        </w:rPr>
        <w:t>Example: Resolving Open Rejects</w:t>
      </w:r>
    </w:p>
    <w:p w:rsidR="00AE454C" w:rsidRPr="00EE678B" w:rsidRDefault="00AE454C" w:rsidP="00286389">
      <w:pPr>
        <w:pStyle w:val="ScreenCapture"/>
      </w:pPr>
      <w:r w:rsidRPr="00EE678B">
        <w:t>Select Rx (Prescriptions) Option: EPHARMACY Menu</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IR     Ignored Rejects Report</w:t>
      </w:r>
    </w:p>
    <w:p w:rsidR="00AE454C" w:rsidRPr="00EE678B" w:rsidRDefault="00AE454C" w:rsidP="00286389">
      <w:pPr>
        <w:pStyle w:val="ScreenCapture"/>
      </w:pPr>
      <w:r w:rsidRPr="00EE678B">
        <w:t xml:space="preserve">   MP     ePharmacy Medication Profile (View Only)</w:t>
      </w:r>
    </w:p>
    <w:p w:rsidR="00AE454C" w:rsidRPr="00EE678B" w:rsidRDefault="00AE454C" w:rsidP="00286389">
      <w:pPr>
        <w:pStyle w:val="ScreenCapture"/>
      </w:pPr>
      <w:r w:rsidRPr="00EE678B">
        <w:t xml:space="preserve">   NV     NDC Validation</w:t>
      </w:r>
    </w:p>
    <w:p w:rsidR="00AE454C" w:rsidRPr="00EE678B" w:rsidRDefault="00AE454C" w:rsidP="00286389">
      <w:pPr>
        <w:pStyle w:val="ScreenCapture"/>
      </w:pPr>
      <w:r w:rsidRPr="00EE678B">
        <w:t xml:space="preserve">   PF     ePharmacy Medication Profile Division Preferences</w:t>
      </w:r>
    </w:p>
    <w:p w:rsidR="00AE454C" w:rsidRPr="00EE678B" w:rsidRDefault="00AE454C" w:rsidP="00286389">
      <w:pPr>
        <w:pStyle w:val="ScreenCapture"/>
      </w:pPr>
      <w:r w:rsidRPr="00EE678B">
        <w:t xml:space="preserve">   SP     ePharmacy Site Parameters</w:t>
      </w:r>
    </w:p>
    <w:p w:rsidR="00AE454C" w:rsidRPr="00EE678B" w:rsidRDefault="00AE454C" w:rsidP="00286389">
      <w:pPr>
        <w:pStyle w:val="ScreenCapture"/>
      </w:pPr>
      <w:r w:rsidRPr="00EE678B">
        <w:t xml:space="preserve">   VP     Third Party Payer Rejects - View/Process</w:t>
      </w:r>
    </w:p>
    <w:p w:rsidR="00AE454C" w:rsidRPr="00EE678B" w:rsidRDefault="00AE454C" w:rsidP="00286389">
      <w:pPr>
        <w:pStyle w:val="ScreenCapture"/>
      </w:pPr>
      <w:r w:rsidRPr="00EE678B">
        <w:t xml:space="preserve">   WL     Third Party Payer Rejects - Worklist</w:t>
      </w:r>
    </w:p>
    <w:p w:rsidR="00CE034F" w:rsidRPr="00CE034F" w:rsidRDefault="00AE454C" w:rsidP="00CE034F">
      <w:pPr>
        <w:pStyle w:val="ScreenCapture"/>
      </w:pPr>
      <w:r w:rsidRPr="00EE678B">
        <w:t xml:space="preserve">   TC     TRICARE CHAMPVA Bypass/Override Report</w:t>
      </w:r>
    </w:p>
    <w:p w:rsidR="00CE034F" w:rsidRPr="00CE034F" w:rsidRDefault="00CE034F" w:rsidP="00CE034F">
      <w:pPr>
        <w:pStyle w:val="ScreenCapture"/>
      </w:pPr>
      <w:r w:rsidRPr="00CE034F">
        <w:t xml:space="preserve">   PR     Pharmacy Productivity/Revenue Report</w:t>
      </w:r>
    </w:p>
    <w:p w:rsidR="00AE454C" w:rsidRPr="00EE678B" w:rsidRDefault="00CE034F" w:rsidP="00CE034F">
      <w:pPr>
        <w:pStyle w:val="ScreenCapture"/>
      </w:pPr>
      <w:r w:rsidRPr="00CE034F">
        <w:rPr>
          <w:lang w:val="en-US"/>
        </w:rPr>
        <w:t xml:space="preserve">   PC     ePharmacy Patient Comment</w:t>
      </w:r>
    </w:p>
    <w:p w:rsidR="00AE454C" w:rsidRPr="00EE678B" w:rsidRDefault="00AE454C" w:rsidP="00286389">
      <w:pPr>
        <w:pStyle w:val="ScreenCapture"/>
      </w:pPr>
      <w:r w:rsidRPr="00EE678B">
        <w:t xml:space="preserve">   VER    View ePharmacy Rx</w:t>
      </w:r>
    </w:p>
    <w:p w:rsidR="00AE454C" w:rsidRPr="00EE678B" w:rsidRDefault="00AE454C" w:rsidP="00286389">
      <w:pPr>
        <w:pStyle w:val="ScreenCapture"/>
      </w:pPr>
    </w:p>
    <w:p w:rsidR="00AE454C" w:rsidRPr="00EE678B" w:rsidRDefault="00AE454C" w:rsidP="00286389">
      <w:pPr>
        <w:pStyle w:val="ScreenCapture"/>
      </w:pPr>
      <w:bookmarkStart w:id="5228" w:name="PSO482_323"/>
      <w:bookmarkEnd w:id="5228"/>
    </w:p>
    <w:p w:rsidR="00AE454C" w:rsidRPr="00EE678B" w:rsidRDefault="00AE454C" w:rsidP="00286389">
      <w:pPr>
        <w:pStyle w:val="ScreenCapture"/>
      </w:pPr>
      <w:r w:rsidRPr="00EE678B">
        <w:t>Select ePharmacy Menu Option: WL  Third Party Payer Rejects - Worklist</w:t>
      </w:r>
    </w:p>
    <w:p w:rsidR="00AE454C" w:rsidRPr="00EE678B" w:rsidRDefault="00AE454C" w:rsidP="00286389">
      <w:pPr>
        <w:pStyle w:val="ScreenCapture"/>
      </w:pPr>
    </w:p>
    <w:p w:rsidR="00AE454C" w:rsidRPr="00EE678B" w:rsidRDefault="00AE454C" w:rsidP="00286389">
      <w:pPr>
        <w:pStyle w:val="ScreenCapture"/>
      </w:pPr>
      <w:r w:rsidRPr="00EE678B">
        <w:t>You may select a single or multiple DIVISIONS,</w:t>
      </w:r>
    </w:p>
    <w:p w:rsidR="00AE454C" w:rsidRPr="00EE678B" w:rsidRDefault="00AE454C" w:rsidP="00286389">
      <w:pPr>
        <w:pStyle w:val="ScreenCapture"/>
      </w:pPr>
      <w:r w:rsidRPr="00EE678B">
        <w:t>or enter ^ALL to select all DIVISIONS.</w:t>
      </w:r>
    </w:p>
    <w:p w:rsidR="00AE454C" w:rsidRPr="00EE678B" w:rsidRDefault="00AE454C" w:rsidP="00286389">
      <w:pPr>
        <w:pStyle w:val="ScreenCapture"/>
      </w:pPr>
    </w:p>
    <w:p w:rsidR="00AE454C" w:rsidRPr="00EE678B" w:rsidRDefault="00AE454C" w:rsidP="00286389">
      <w:pPr>
        <w:pStyle w:val="ScreenCapture"/>
      </w:pPr>
      <w:r w:rsidRPr="00EE678B">
        <w:t>DIVISION: ^ALL</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Insurance Rejects – Worklist   Nov 09, 2010@11:24:10          Page:    1 of    1 </w:t>
      </w:r>
    </w:p>
    <w:p w:rsidR="00AE454C" w:rsidRPr="00EE678B" w:rsidRDefault="00AE454C" w:rsidP="00286389">
      <w:pPr>
        <w:pStyle w:val="ScreenCapture"/>
      </w:pPr>
      <w:r w:rsidRPr="00EE678B">
        <w:t>Divisions: ALL</w:t>
      </w:r>
    </w:p>
    <w:p w:rsidR="00AE454C" w:rsidRPr="00EE678B" w:rsidRDefault="00AE454C" w:rsidP="00286389">
      <w:pPr>
        <w:pStyle w:val="ScreenCapture"/>
      </w:pPr>
      <w:r w:rsidRPr="00EE678B">
        <w:t>Selection: ALL UNRESOLVED REJECTS</w:t>
      </w:r>
    </w:p>
    <w:p w:rsidR="00AE454C" w:rsidRPr="00EE678B" w:rsidRDefault="00AE454C" w:rsidP="00286389">
      <w:pPr>
        <w:pStyle w:val="ScreenCapture"/>
      </w:pPr>
      <w:r w:rsidRPr="00EE678B">
        <w:t xml:space="preserve">  # Rx#          PATIENT(ID)[^]           DRUG                 REASON           </w:t>
      </w:r>
    </w:p>
    <w:p w:rsidR="00AE454C" w:rsidRPr="00EE678B" w:rsidRDefault="00AE454C" w:rsidP="00286389">
      <w:pPr>
        <w:pStyle w:val="ScreenCapture"/>
      </w:pPr>
      <w:r w:rsidRPr="00EE678B">
        <w:t xml:space="preserve">  1 100003521    OPPATIENT,TWELVE(5444)   ACETYLCYSTEINE 20% 3 79 :REFILL TOO SO</w:t>
      </w:r>
    </w:p>
    <w:p w:rsidR="00AE454C" w:rsidRPr="00EE678B" w:rsidRDefault="00AE454C" w:rsidP="00286389">
      <w:pPr>
        <w:pStyle w:val="ScreenCapture"/>
      </w:pPr>
      <w:r w:rsidRPr="00EE678B">
        <w:t xml:space="preserve">    Payer Message: PLAN = 8906    NEXT FILL: 20050429                            </w:t>
      </w:r>
    </w:p>
    <w:p w:rsidR="00AE454C" w:rsidRPr="00EE678B" w:rsidRDefault="00AE454C" w:rsidP="00286389">
      <w:pPr>
        <w:pStyle w:val="ScreenCapture"/>
      </w:pPr>
      <w:r w:rsidRPr="00EE678B">
        <w:t xml:space="preserve">  2 100003521    OPPATIENT,TWELVE(5444)   ACETYLCYSTEINE 20% 3 79 :REFILL TOO SO</w:t>
      </w:r>
    </w:p>
    <w:p w:rsidR="00AE454C" w:rsidRPr="00EE678B" w:rsidRDefault="00AE454C" w:rsidP="00286389">
      <w:pPr>
        <w:pStyle w:val="ScreenCapture"/>
      </w:pPr>
      <w:r w:rsidRPr="00EE678B">
        <w:t xml:space="preserve">    Payer Message: RTS – Rx: 9306343 DT: 31-MAR-2005 DS: 30 RD: 23-APRIL 2005     </w:t>
      </w:r>
    </w:p>
    <w:p w:rsidR="00AE454C" w:rsidRPr="00EE678B" w:rsidRDefault="00AE454C" w:rsidP="00286389">
      <w:pPr>
        <w:pStyle w:val="ScreenCapture"/>
      </w:pPr>
      <w:r w:rsidRPr="00EE678B">
        <w:t xml:space="preserve">                           REJECT RESOLUTION REQUIRED                           </w:t>
      </w:r>
    </w:p>
    <w:p w:rsidR="00AE454C" w:rsidRPr="00EE678B" w:rsidRDefault="00AE454C" w:rsidP="00286389">
      <w:pPr>
        <w:pStyle w:val="ScreenCapture"/>
      </w:pPr>
      <w:r w:rsidRPr="00EE678B">
        <w:t xml:space="preserve">  3 100003872    OPPATIENT,FOUR(1322P)    A AND Z OINTMENT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CHAMPVA - Non-DUR/RTS                              </w:t>
      </w:r>
    </w:p>
    <w:p w:rsidR="00AE454C" w:rsidRPr="00EE678B" w:rsidRDefault="00AE454C" w:rsidP="00286389">
      <w:pPr>
        <w:pStyle w:val="ScreenCapture"/>
      </w:pPr>
      <w:r w:rsidRPr="00EE678B">
        <w:t xml:space="preserve">  4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TRICARE - Non-DUR/RTS                              </w:t>
      </w:r>
    </w:p>
    <w:p w:rsidR="00AE454C" w:rsidRPr="00EE678B" w:rsidRDefault="00AE454C" w:rsidP="00286389">
      <w:pPr>
        <w:pStyle w:val="ScreenCapture"/>
      </w:pPr>
      <w:r w:rsidRPr="00EE678B">
        <w:t xml:space="preserve">  6 101359       OPTRICARE,ONE(7894)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100924       OPTRICARE,TRI(4932)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OTHER REJECTS                                  </w:t>
      </w:r>
    </w:p>
    <w:p w:rsidR="00AE454C" w:rsidRPr="00EE678B" w:rsidRDefault="00AE454C" w:rsidP="00286389">
      <w:pPr>
        <w:pStyle w:val="ScreenCapture"/>
      </w:pPr>
      <w:r w:rsidRPr="00EE678B">
        <w:t xml:space="preserve">  8 101173       OPPATIENT,THREE(9877)      FENOPROFEN 300MG CAP 08 :M/I Person Co</w:t>
      </w:r>
    </w:p>
    <w:p w:rsidR="005F43EA" w:rsidRPr="00EE678B" w:rsidRDefault="00AE454C" w:rsidP="00286389">
      <w:pPr>
        <w:pStyle w:val="ScreenCapture"/>
      </w:pPr>
      <w:r w:rsidRPr="00EE678B">
        <w:t xml:space="preserve">    Payer Message:     </w:t>
      </w:r>
    </w:p>
    <w:p w:rsidR="00AE454C" w:rsidRPr="00EE678B" w:rsidRDefault="00AE454C" w:rsidP="00EF1E94"/>
    <w:p w:rsidR="00AE454C" w:rsidRPr="00EE678B" w:rsidRDefault="00AE454C" w:rsidP="00EF1E94">
      <w:pPr>
        <w:rPr>
          <w:color w:val="000000"/>
          <w:szCs w:val="20"/>
        </w:rPr>
      </w:pPr>
      <w:r w:rsidRPr="00EE678B">
        <w:rPr>
          <w:color w:val="000000"/>
          <w:szCs w:val="20"/>
        </w:rPr>
        <w:t>These options are available on the following screen:</w:t>
      </w:r>
    </w:p>
    <w:p w:rsidR="00AE454C" w:rsidRPr="00EE678B" w:rsidRDefault="00AE454C" w:rsidP="00F92045">
      <w:pPr>
        <w:pStyle w:val="BodyTextBullet1"/>
      </w:pPr>
      <w:r w:rsidRPr="00EE678B">
        <w:t xml:space="preserve">VW (View Rx) – Takes the user to the </w:t>
      </w:r>
      <w:r w:rsidRPr="00EE678B">
        <w:rPr>
          <w:i/>
        </w:rPr>
        <w:t xml:space="preserve">View Prescription </w:t>
      </w:r>
      <w:r w:rsidRPr="00EE678B">
        <w:t>option to review details for that prescription.</w:t>
      </w:r>
    </w:p>
    <w:p w:rsidR="00AE454C" w:rsidRPr="00EE678B" w:rsidRDefault="00AE454C" w:rsidP="00F92045">
      <w:pPr>
        <w:pStyle w:val="BodyTextBullet1"/>
      </w:pPr>
      <w:r w:rsidRPr="00EE678B">
        <w:t>MP (Medication Profile) – Invokes the patient’s list of medication.</w:t>
      </w:r>
    </w:p>
    <w:p w:rsidR="00AE454C" w:rsidRPr="00EE678B" w:rsidRDefault="00AE454C" w:rsidP="00F92045">
      <w:pPr>
        <w:pStyle w:val="BodyTextBullet1"/>
      </w:pPr>
      <w:r w:rsidRPr="00EE678B">
        <w:t>IGN (Ignore Reject) – Allows the user to close or resolve the DUR/REFILL TOO SOON Reject or the Reject Resolution Required Reject without resubmission to the payer. The user will be required to enter a free-text comment and his/her electronic signature.</w:t>
      </w:r>
      <w:r w:rsidR="00CE034F" w:rsidRPr="00CE034F">
        <w:t xml:space="preserve">  If the gross amount due exceeds the Ignore Threshold, the user must have security key EPHARMACY SITE MANAGER to complete the ignore action.</w:t>
      </w:r>
    </w:p>
    <w:p w:rsidR="00AE454C" w:rsidRPr="00EE678B" w:rsidRDefault="00AE454C" w:rsidP="00F92045">
      <w:pPr>
        <w:pStyle w:val="BodyTextBullet1"/>
      </w:pPr>
      <w:r w:rsidRPr="00EE678B">
        <w:t>RES (Resubmit Claim) – Allows the user to re-submit the claim to the payer. This will automatically mark the reject resolved.</w:t>
      </w:r>
      <w:r w:rsidR="007E3598">
        <w:t xml:space="preserve">  The RES action can </w:t>
      </w:r>
      <w:r w:rsidR="00F25437">
        <w:t xml:space="preserve">also </w:t>
      </w:r>
      <w:r w:rsidR="007E3598">
        <w:t>be used to submit a claim for TRICARE and CHAMPVA non-billable prescriptions with open pseudo-rejection codes of eT and eC.</w:t>
      </w:r>
      <w:r w:rsidR="007E3598" w:rsidRPr="007152A7">
        <w:t xml:space="preserve"> </w:t>
      </w:r>
      <w:r w:rsidR="007E3598">
        <w:t>The Reject Information screen only displays the RESUBMISSION indicator if the claim was resubmitted from the ECME User Screen.</w:t>
      </w:r>
    </w:p>
    <w:p w:rsidR="00AE454C" w:rsidRPr="00EE678B" w:rsidRDefault="00AE454C" w:rsidP="00F92045">
      <w:pPr>
        <w:pStyle w:val="BodyTextBullet1"/>
      </w:pPr>
      <w:r w:rsidRPr="00EE678B">
        <w:t>OVR (Submit Override Codes) – Allows the user to re-submit the claim by entering NCPDP override codes, which shall trigger a new claim submission be sent to the payer.</w:t>
      </w:r>
    </w:p>
    <w:p w:rsidR="00AE454C" w:rsidRDefault="00AE454C" w:rsidP="00F92045">
      <w:pPr>
        <w:pStyle w:val="BodyTextBullet1"/>
      </w:pPr>
      <w:r w:rsidRPr="00EE678B">
        <w:t>CSD (Change Suspense Date) – Allows the user to change the fill date for suspended prescriptions.</w:t>
      </w:r>
    </w:p>
    <w:p w:rsidR="0046049A" w:rsidRDefault="0046049A" w:rsidP="00F92045">
      <w:pPr>
        <w:pStyle w:val="BodyTextBullet1"/>
      </w:pPr>
      <w:r>
        <w:rPr>
          <w:spacing w:val="-1"/>
        </w:rPr>
        <w:t>D</w:t>
      </w:r>
      <w:r>
        <w:t>C</w:t>
      </w:r>
      <w:r>
        <w:rPr>
          <w:spacing w:val="-1"/>
        </w:rPr>
        <w:t xml:space="preserve"> </w:t>
      </w:r>
      <w:r>
        <w:rPr>
          <w:spacing w:val="1"/>
        </w:rPr>
        <w:t>(</w:t>
      </w:r>
      <w:r>
        <w:rPr>
          <w:spacing w:val="-1"/>
        </w:rPr>
        <w:t>D</w:t>
      </w:r>
      <w:r>
        <w:rPr>
          <w:spacing w:val="1"/>
        </w:rPr>
        <w:t>i</w:t>
      </w:r>
      <w:r>
        <w:t>s</w:t>
      </w:r>
      <w:r>
        <w:rPr>
          <w:spacing w:val="1"/>
        </w:rPr>
        <w:t>c</w:t>
      </w:r>
      <w:r>
        <w:t>o</w:t>
      </w:r>
      <w:r>
        <w:rPr>
          <w:spacing w:val="-2"/>
        </w:rPr>
        <w:t>n</w:t>
      </w:r>
      <w:r>
        <w:rPr>
          <w:spacing w:val="-1"/>
        </w:rPr>
        <w:t>t</w:t>
      </w:r>
      <w:r>
        <w:rPr>
          <w:spacing w:val="1"/>
        </w:rPr>
        <w:t>i</w:t>
      </w:r>
      <w:r>
        <w:t>nue R</w:t>
      </w:r>
      <w:r>
        <w:rPr>
          <w:spacing w:val="-3"/>
        </w:rPr>
        <w:t>x</w:t>
      </w:r>
      <w:r>
        <w:t>)</w:t>
      </w:r>
      <w:r>
        <w:rPr>
          <w:spacing w:val="2"/>
        </w:rPr>
        <w:t xml:space="preserve"> </w:t>
      </w:r>
      <w:r>
        <w:t xml:space="preserve">– </w:t>
      </w:r>
      <w:r>
        <w:rPr>
          <w:spacing w:val="-1"/>
        </w:rPr>
        <w:t>All</w:t>
      </w:r>
      <w:r>
        <w:t>o</w:t>
      </w:r>
      <w:r>
        <w:rPr>
          <w:spacing w:val="-1"/>
        </w:rPr>
        <w:t>w</w:t>
      </w:r>
      <w:r>
        <w:t xml:space="preserve">s </w:t>
      </w:r>
      <w:r>
        <w:rPr>
          <w:spacing w:val="1"/>
        </w:rPr>
        <w:t>t</w:t>
      </w:r>
      <w:r>
        <w:t>he</w:t>
      </w:r>
      <w:r>
        <w:rPr>
          <w:spacing w:val="-2"/>
        </w:rPr>
        <w:t xml:space="preserve"> </w:t>
      </w:r>
      <w:r>
        <w:t>us</w:t>
      </w:r>
      <w:r>
        <w:rPr>
          <w:spacing w:val="-2"/>
        </w:rPr>
        <w:t>e</w:t>
      </w:r>
      <w:r>
        <w:t>r</w:t>
      </w:r>
      <w:r>
        <w:rPr>
          <w:spacing w:val="1"/>
        </w:rPr>
        <w:t xml:space="preserve"> t</w:t>
      </w:r>
      <w:r>
        <w:t>o</w:t>
      </w:r>
      <w:r>
        <w:rPr>
          <w:spacing w:val="-2"/>
        </w:rPr>
        <w:t xml:space="preserve"> </w:t>
      </w:r>
      <w:r>
        <w:t>d</w:t>
      </w:r>
      <w:r>
        <w:rPr>
          <w:spacing w:val="-1"/>
        </w:rPr>
        <w:t>i</w:t>
      </w:r>
      <w:r>
        <w:t>s</w:t>
      </w:r>
      <w:r>
        <w:rPr>
          <w:spacing w:val="1"/>
        </w:rPr>
        <w:t>c</w:t>
      </w:r>
      <w:r>
        <w:t>o</w:t>
      </w:r>
      <w:r>
        <w:rPr>
          <w:spacing w:val="-2"/>
        </w:rPr>
        <w:t>n</w:t>
      </w:r>
      <w:r>
        <w:rPr>
          <w:spacing w:val="1"/>
        </w:rPr>
        <w:t>ti</w:t>
      </w:r>
      <w:r>
        <w:rPr>
          <w:spacing w:val="-2"/>
        </w:rPr>
        <w:t>n</w:t>
      </w:r>
      <w:r>
        <w:t>ue</w:t>
      </w:r>
      <w:r>
        <w:rPr>
          <w:spacing w:val="-2"/>
        </w:rPr>
        <w:t xml:space="preserve"> </w:t>
      </w:r>
      <w:r>
        <w:t xml:space="preserve">a </w:t>
      </w:r>
      <w:r>
        <w:rPr>
          <w:spacing w:val="2"/>
        </w:rPr>
        <w:t>T</w:t>
      </w:r>
      <w:r>
        <w:rPr>
          <w:spacing w:val="-1"/>
        </w:rPr>
        <w:t>R</w:t>
      </w:r>
      <w:r>
        <w:rPr>
          <w:spacing w:val="-4"/>
        </w:rPr>
        <w:t>I</w:t>
      </w:r>
      <w:r>
        <w:rPr>
          <w:spacing w:val="-1"/>
        </w:rPr>
        <w:t>CAR</w:t>
      </w:r>
      <w:r>
        <w:t xml:space="preserve">E, </w:t>
      </w:r>
      <w:r>
        <w:rPr>
          <w:spacing w:val="-1"/>
        </w:rPr>
        <w:t>CHA</w:t>
      </w:r>
      <w:r>
        <w:t>MP</w:t>
      </w:r>
      <w:r>
        <w:rPr>
          <w:spacing w:val="1"/>
        </w:rPr>
        <w:t>V</w:t>
      </w:r>
      <w:r>
        <w:t>A</w:t>
      </w:r>
      <w:r>
        <w:rPr>
          <w:spacing w:val="-1"/>
        </w:rPr>
        <w:t xml:space="preserve"> </w:t>
      </w:r>
      <w:r>
        <w:t>or</w:t>
      </w:r>
      <w:r>
        <w:rPr>
          <w:spacing w:val="-2"/>
        </w:rPr>
        <w:t xml:space="preserve"> </w:t>
      </w:r>
      <w:r>
        <w:rPr>
          <w:spacing w:val="1"/>
        </w:rPr>
        <w:t>V</w:t>
      </w:r>
      <w:r>
        <w:t>e</w:t>
      </w:r>
      <w:r>
        <w:rPr>
          <w:spacing w:val="-1"/>
        </w:rPr>
        <w:t>t</w:t>
      </w:r>
      <w:r>
        <w:t>e</w:t>
      </w:r>
      <w:r>
        <w:rPr>
          <w:spacing w:val="1"/>
        </w:rPr>
        <w:t>r</w:t>
      </w:r>
      <w:r>
        <w:rPr>
          <w:spacing w:val="-2"/>
        </w:rPr>
        <w:t>a</w:t>
      </w:r>
      <w:r>
        <w:t>n 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1"/>
        </w:rPr>
        <w:t>N</w:t>
      </w:r>
      <w:r>
        <w:rPr>
          <w:spacing w:val="-2"/>
        </w:rPr>
        <w:t>o</w:t>
      </w:r>
      <w:r>
        <w:rPr>
          <w:spacing w:val="1"/>
        </w:rPr>
        <w:t>t</w:t>
      </w:r>
      <w:r>
        <w:t>e</w:t>
      </w:r>
      <w:r>
        <w:rPr>
          <w:spacing w:val="-2"/>
        </w:rPr>
        <w:t xml:space="preserve"> </w:t>
      </w:r>
      <w:r>
        <w:rPr>
          <w:spacing w:val="1"/>
        </w:rPr>
        <w:t>t</w:t>
      </w:r>
      <w:r>
        <w:t>h</w:t>
      </w:r>
      <w:r>
        <w:rPr>
          <w:spacing w:val="-2"/>
        </w:rPr>
        <w:t>a</w:t>
      </w:r>
      <w:r>
        <w:t>t</w:t>
      </w:r>
      <w:r>
        <w:rPr>
          <w:spacing w:val="1"/>
        </w:rPr>
        <w:t xml:space="preserve"> </w:t>
      </w:r>
      <w:r>
        <w:rPr>
          <w:spacing w:val="-1"/>
        </w:rPr>
        <w:t>t</w:t>
      </w:r>
      <w:r>
        <w:t>h</w:t>
      </w:r>
      <w:r>
        <w:rPr>
          <w:spacing w:val="1"/>
        </w:rPr>
        <w:t>i</w:t>
      </w:r>
      <w:r>
        <w:t>s</w:t>
      </w:r>
      <w:r>
        <w:rPr>
          <w:spacing w:val="-4"/>
        </w:rPr>
        <w:t xml:space="preserve"> </w:t>
      </w:r>
      <w:r>
        <w:rPr>
          <w:spacing w:val="1"/>
        </w:rPr>
        <w:t>i</w:t>
      </w:r>
      <w:r>
        <w:t xml:space="preserve">s </w:t>
      </w:r>
      <w:r>
        <w:rPr>
          <w:spacing w:val="-2"/>
        </w:rPr>
        <w:t>p</w:t>
      </w:r>
      <w:r>
        <w:rPr>
          <w:spacing w:val="1"/>
        </w:rPr>
        <w:t>ri</w:t>
      </w:r>
      <w:r>
        <w:rPr>
          <w:spacing w:val="-4"/>
        </w:rPr>
        <w:t>m</w:t>
      </w:r>
      <w:r>
        <w:t>a</w:t>
      </w:r>
      <w:r>
        <w:rPr>
          <w:spacing w:val="1"/>
        </w:rPr>
        <w:t>r</w:t>
      </w:r>
      <w:r>
        <w:t>y</w:t>
      </w:r>
      <w:r>
        <w:rPr>
          <w:spacing w:val="-2"/>
        </w:rPr>
        <w:t xml:space="preserve"> </w:t>
      </w:r>
      <w:r>
        <w:t>ac</w:t>
      </w:r>
      <w:r>
        <w:rPr>
          <w:spacing w:val="-1"/>
        </w:rPr>
        <w:t>t</w:t>
      </w:r>
      <w:r>
        <w:rPr>
          <w:spacing w:val="1"/>
        </w:rPr>
        <w:t>i</w:t>
      </w:r>
      <w:r>
        <w:t xml:space="preserve">on </w:t>
      </w:r>
      <w:r>
        <w:rPr>
          <w:spacing w:val="-1"/>
        </w:rPr>
        <w:t>w</w:t>
      </w:r>
      <w:r>
        <w:t>hen</w:t>
      </w:r>
      <w:r>
        <w:rPr>
          <w:spacing w:val="-2"/>
        </w:rPr>
        <w:t xml:space="preserve"> </w:t>
      </w:r>
      <w:r>
        <w:rPr>
          <w:spacing w:val="1"/>
        </w:rPr>
        <w:t>t</w:t>
      </w:r>
      <w:r>
        <w:t>he</w:t>
      </w:r>
      <w:r>
        <w:rPr>
          <w:spacing w:val="-4"/>
        </w:rPr>
        <w:t xml:space="preserve"> </w:t>
      </w:r>
      <w:r>
        <w:t>p</w:t>
      </w:r>
      <w:r>
        <w:rPr>
          <w:spacing w:val="1"/>
        </w:rPr>
        <w:t>r</w:t>
      </w:r>
      <w:r>
        <w:t>e</w:t>
      </w:r>
      <w:r>
        <w:rPr>
          <w:spacing w:val="-2"/>
        </w:rPr>
        <w:t>s</w:t>
      </w:r>
      <w:r>
        <w:t>c</w:t>
      </w:r>
      <w:r>
        <w:rPr>
          <w:spacing w:val="-1"/>
        </w:rPr>
        <w:t>r</w:t>
      </w:r>
      <w:r>
        <w:rPr>
          <w:spacing w:val="1"/>
        </w:rPr>
        <w:t>i</w:t>
      </w:r>
      <w:r>
        <w:t>p</w:t>
      </w:r>
      <w:r>
        <w:rPr>
          <w:spacing w:val="-1"/>
        </w:rPr>
        <w:t>t</w:t>
      </w:r>
      <w:r>
        <w:rPr>
          <w:spacing w:val="1"/>
        </w:rPr>
        <w:t>i</w:t>
      </w:r>
      <w:r>
        <w:t>on</w:t>
      </w:r>
      <w:r>
        <w:rPr>
          <w:spacing w:val="-2"/>
        </w:rPr>
        <w:t xml:space="preserve"> </w:t>
      </w:r>
      <w:r>
        <w:rPr>
          <w:spacing w:val="1"/>
        </w:rPr>
        <w:t>i</w:t>
      </w:r>
      <w:r>
        <w:t>s</w:t>
      </w:r>
      <w:r>
        <w:rPr>
          <w:spacing w:val="-2"/>
        </w:rPr>
        <w:t xml:space="preserve"> </w:t>
      </w:r>
      <w:r>
        <w:rPr>
          <w:spacing w:val="1"/>
        </w:rPr>
        <w:t>f</w:t>
      </w:r>
      <w:r>
        <w:t>or</w:t>
      </w:r>
      <w:r>
        <w:rPr>
          <w:spacing w:val="-2"/>
        </w:rPr>
        <w:t xml:space="preserve"> </w:t>
      </w:r>
      <w:r>
        <w:t>a</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or </w:t>
      </w:r>
      <w:r>
        <w:rPr>
          <w:spacing w:val="-1"/>
        </w:rPr>
        <w:t>CHA</w:t>
      </w:r>
      <w:r>
        <w:t>MP</w:t>
      </w:r>
      <w:r>
        <w:rPr>
          <w:spacing w:val="1"/>
        </w:rPr>
        <w:t>V</w:t>
      </w:r>
      <w:r>
        <w:t>A</w:t>
      </w:r>
      <w:r>
        <w:rPr>
          <w:spacing w:val="-1"/>
        </w:rPr>
        <w:t xml:space="preserve"> </w:t>
      </w:r>
      <w:r>
        <w:t>p</w:t>
      </w:r>
      <w:r>
        <w:rPr>
          <w:spacing w:val="-2"/>
        </w:rPr>
        <w:t>a</w:t>
      </w:r>
      <w:r>
        <w:rPr>
          <w:spacing w:val="1"/>
        </w:rPr>
        <w:t>ti</w:t>
      </w:r>
      <w:r>
        <w:rPr>
          <w:spacing w:val="-2"/>
        </w:rPr>
        <w:t>e</w:t>
      </w:r>
      <w:r>
        <w:t>nt</w:t>
      </w:r>
      <w:r>
        <w:rPr>
          <w:spacing w:val="-1"/>
        </w:rPr>
        <w:t xml:space="preserve"> </w:t>
      </w:r>
      <w:r>
        <w:t>and a</w:t>
      </w:r>
      <w:r>
        <w:rPr>
          <w:spacing w:val="-2"/>
        </w:rPr>
        <w:t xml:space="preserve"> h</w:t>
      </w:r>
      <w:r>
        <w:rPr>
          <w:spacing w:val="1"/>
        </w:rPr>
        <w:t>i</w:t>
      </w:r>
      <w:r>
        <w:t>dden</w:t>
      </w:r>
      <w:r>
        <w:rPr>
          <w:spacing w:val="-2"/>
        </w:rPr>
        <w:t xml:space="preserve"> </w:t>
      </w:r>
      <w:r>
        <w:t>a</w:t>
      </w:r>
      <w:r>
        <w:rPr>
          <w:spacing w:val="-2"/>
        </w:rPr>
        <w:t>c</w:t>
      </w:r>
      <w:r>
        <w:rPr>
          <w:spacing w:val="1"/>
        </w:rPr>
        <w:t>ti</w:t>
      </w:r>
      <w:r>
        <w:t>on</w:t>
      </w:r>
      <w:r>
        <w:rPr>
          <w:spacing w:val="-2"/>
        </w:rPr>
        <w:t xml:space="preserve"> </w:t>
      </w:r>
      <w:r>
        <w:rPr>
          <w:spacing w:val="-1"/>
        </w:rPr>
        <w:t>w</w:t>
      </w:r>
      <w:r>
        <w:t>hen</w:t>
      </w:r>
      <w:r>
        <w:rPr>
          <w:spacing w:val="-2"/>
        </w:rPr>
        <w:t xml:space="preserve"> </w:t>
      </w:r>
      <w:r>
        <w:rPr>
          <w:spacing w:val="1"/>
        </w:rPr>
        <w:t>t</w:t>
      </w:r>
      <w:r>
        <w:t xml:space="preserve">he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rPr>
          <w:spacing w:val="1"/>
        </w:rPr>
        <w:t>f</w:t>
      </w:r>
      <w:r>
        <w:rPr>
          <w:spacing w:val="-2"/>
        </w:rPr>
        <w:t>o</w:t>
      </w:r>
      <w:r>
        <w:t>r</w:t>
      </w:r>
      <w:r>
        <w:rPr>
          <w:spacing w:val="1"/>
        </w:rPr>
        <w:t xml:space="preserve"> </w:t>
      </w:r>
      <w:r>
        <w:t>a</w:t>
      </w:r>
      <w:r>
        <w:rPr>
          <w:spacing w:val="-2"/>
        </w:rPr>
        <w:t xml:space="preserve"> </w:t>
      </w:r>
      <w:r>
        <w:rPr>
          <w:spacing w:val="1"/>
        </w:rPr>
        <w:t>V</w:t>
      </w:r>
      <w:r>
        <w:rPr>
          <w:spacing w:val="-2"/>
        </w:rPr>
        <w:t>e</w:t>
      </w:r>
      <w:r>
        <w:rPr>
          <w:spacing w:val="1"/>
        </w:rPr>
        <w:t>t</w:t>
      </w:r>
      <w:r>
        <w:rPr>
          <w:spacing w:val="-2"/>
        </w:rPr>
        <w:t>e</w:t>
      </w:r>
      <w:r>
        <w:rPr>
          <w:spacing w:val="1"/>
        </w:rPr>
        <w:t>r</w:t>
      </w:r>
      <w:r>
        <w:t xml:space="preserve">an </w:t>
      </w:r>
      <w:r>
        <w:rPr>
          <w:spacing w:val="-2"/>
        </w:rPr>
        <w:t>p</w:t>
      </w:r>
      <w:r>
        <w:t>a</w:t>
      </w:r>
      <w:r>
        <w:rPr>
          <w:spacing w:val="-1"/>
        </w:rPr>
        <w:t>ti</w:t>
      </w:r>
      <w:r>
        <w:t>ent.</w:t>
      </w:r>
    </w:p>
    <w:p w:rsidR="00AE454C" w:rsidRDefault="00AE454C" w:rsidP="00AE454C">
      <w:pPr>
        <w:rPr>
          <w:szCs w:val="20"/>
        </w:rPr>
      </w:pPr>
    </w:p>
    <w:p w:rsidR="0046049A" w:rsidRDefault="0046049A" w:rsidP="0046049A">
      <w:pPr>
        <w:ind w:left="64"/>
      </w:pPr>
      <w:bookmarkStart w:id="5229" w:name="PSO482_324"/>
      <w:bookmarkEnd w:id="5229"/>
      <w:r>
        <w:rPr>
          <w:spacing w:val="2"/>
        </w:rPr>
        <w:t>T</w:t>
      </w:r>
      <w:r>
        <w:t>he</w:t>
      </w:r>
      <w:r>
        <w:rPr>
          <w:spacing w:val="-2"/>
        </w:rPr>
        <w:t xml:space="preserve"> </w:t>
      </w:r>
      <w:r>
        <w:rPr>
          <w:spacing w:val="1"/>
        </w:rPr>
        <w:t>f</w:t>
      </w:r>
      <w:r>
        <w:rPr>
          <w:spacing w:val="-2"/>
        </w:rPr>
        <w:t>o</w:t>
      </w:r>
      <w:r>
        <w:rPr>
          <w:spacing w:val="1"/>
        </w:rPr>
        <w:t>ll</w:t>
      </w:r>
      <w:r>
        <w:t>o</w:t>
      </w:r>
      <w:r>
        <w:rPr>
          <w:spacing w:val="-3"/>
        </w:rPr>
        <w:t>w</w:t>
      </w:r>
      <w:r>
        <w:rPr>
          <w:spacing w:val="1"/>
        </w:rPr>
        <w:t>i</w:t>
      </w:r>
      <w:r>
        <w:t>ng</w:t>
      </w:r>
      <w:r>
        <w:rPr>
          <w:spacing w:val="-2"/>
        </w:rPr>
        <w:t xml:space="preserve"> </w:t>
      </w:r>
      <w:r>
        <w:t>h</w:t>
      </w:r>
      <w:r>
        <w:rPr>
          <w:spacing w:val="1"/>
        </w:rPr>
        <w:t>i</w:t>
      </w:r>
      <w:r>
        <w:t>dd</w:t>
      </w:r>
      <w:r>
        <w:rPr>
          <w:spacing w:val="-2"/>
        </w:rPr>
        <w:t>e</w:t>
      </w:r>
      <w:r>
        <w:t>n a</w:t>
      </w:r>
      <w:r>
        <w:rPr>
          <w:spacing w:val="-2"/>
        </w:rPr>
        <w:t>c</w:t>
      </w:r>
      <w:r>
        <w:rPr>
          <w:spacing w:val="1"/>
        </w:rPr>
        <w:t>t</w:t>
      </w:r>
      <w:r>
        <w:rPr>
          <w:spacing w:val="-1"/>
        </w:rPr>
        <w:t>i</w:t>
      </w:r>
      <w:r>
        <w:rPr>
          <w:spacing w:val="-2"/>
        </w:rPr>
        <w:t>o</w:t>
      </w:r>
      <w:r>
        <w:t xml:space="preserve">ns </w:t>
      </w:r>
      <w:r>
        <w:rPr>
          <w:spacing w:val="1"/>
        </w:rPr>
        <w:t>a</w:t>
      </w:r>
      <w:r>
        <w:rPr>
          <w:spacing w:val="-2"/>
        </w:rPr>
        <w:t>r</w:t>
      </w:r>
      <w:r>
        <w:t xml:space="preserve">e </w:t>
      </w:r>
      <w:r>
        <w:rPr>
          <w:spacing w:val="-2"/>
        </w:rPr>
        <w:t>a</w:t>
      </w:r>
      <w:r>
        <w:rPr>
          <w:spacing w:val="1"/>
        </w:rPr>
        <w:t>l</w:t>
      </w:r>
      <w:r>
        <w:t xml:space="preserve">so </w:t>
      </w:r>
      <w:r>
        <w:rPr>
          <w:spacing w:val="1"/>
        </w:rPr>
        <w:t>a</w:t>
      </w:r>
      <w:r>
        <w:rPr>
          <w:spacing w:val="-2"/>
        </w:rPr>
        <w:t>v</w:t>
      </w:r>
      <w:r>
        <w:t>a</w:t>
      </w:r>
      <w:r>
        <w:rPr>
          <w:spacing w:val="-1"/>
        </w:rPr>
        <w:t>i</w:t>
      </w:r>
      <w:r>
        <w:rPr>
          <w:spacing w:val="1"/>
        </w:rPr>
        <w:t>l</w:t>
      </w:r>
      <w:r>
        <w:t>a</w:t>
      </w:r>
      <w:r>
        <w:rPr>
          <w:spacing w:val="-2"/>
        </w:rPr>
        <w:t>b</w:t>
      </w:r>
      <w:r>
        <w:rPr>
          <w:spacing w:val="1"/>
        </w:rPr>
        <w:t>l</w:t>
      </w:r>
      <w:r>
        <w:t xml:space="preserve">e </w:t>
      </w:r>
      <w:r>
        <w:rPr>
          <w:spacing w:val="1"/>
        </w:rPr>
        <w:t>(</w:t>
      </w:r>
      <w:r>
        <w:t>e</w:t>
      </w:r>
      <w:r>
        <w:rPr>
          <w:spacing w:val="-2"/>
        </w:rPr>
        <w:t>x</w:t>
      </w:r>
      <w:r>
        <w:t>c</w:t>
      </w:r>
      <w:r>
        <w:rPr>
          <w:spacing w:val="1"/>
        </w:rPr>
        <w:t>l</w:t>
      </w:r>
      <w:r>
        <w:rPr>
          <w:spacing w:val="-2"/>
        </w:rPr>
        <w:t>u</w:t>
      </w:r>
      <w:r>
        <w:t>d</w:t>
      </w:r>
      <w:r>
        <w:rPr>
          <w:spacing w:val="1"/>
        </w:rPr>
        <w:t>i</w:t>
      </w:r>
      <w:r>
        <w:t>ng</w:t>
      </w:r>
      <w:r>
        <w:rPr>
          <w:spacing w:val="-2"/>
        </w:rPr>
        <w:t xml:space="preserve"> </w:t>
      </w:r>
      <w:r>
        <w:t>s</w:t>
      </w:r>
      <w:r>
        <w:rPr>
          <w:spacing w:val="1"/>
        </w:rPr>
        <w:t>t</w:t>
      </w:r>
      <w:r>
        <w:t>a</w:t>
      </w:r>
      <w:r>
        <w:rPr>
          <w:spacing w:val="-2"/>
        </w:rPr>
        <w:t>n</w:t>
      </w:r>
      <w:r>
        <w:t>da</w:t>
      </w:r>
      <w:r>
        <w:rPr>
          <w:spacing w:val="-1"/>
        </w:rPr>
        <w:t>r</w:t>
      </w:r>
      <w:r>
        <w:t>d Li</w:t>
      </w:r>
      <w:r>
        <w:rPr>
          <w:spacing w:val="-1"/>
        </w:rPr>
        <w:t>s</w:t>
      </w:r>
      <w:r>
        <w:rPr>
          <w:spacing w:val="1"/>
        </w:rPr>
        <w:t>t</w:t>
      </w:r>
      <w:r>
        <w:rPr>
          <w:spacing w:val="-2"/>
        </w:rPr>
        <w:t>M</w:t>
      </w:r>
      <w:r>
        <w:t>ana</w:t>
      </w:r>
      <w:r>
        <w:rPr>
          <w:spacing w:val="-2"/>
        </w:rPr>
        <w:t>g</w:t>
      </w:r>
      <w:r>
        <w:t>er</w:t>
      </w:r>
      <w:r>
        <w:rPr>
          <w:spacing w:val="-1"/>
        </w:rPr>
        <w:t xml:space="preserve"> </w:t>
      </w:r>
      <w:r>
        <w:t>h</w:t>
      </w:r>
      <w:r>
        <w:rPr>
          <w:spacing w:val="1"/>
        </w:rPr>
        <w:t>i</w:t>
      </w:r>
      <w:r>
        <w:t>d</w:t>
      </w:r>
      <w:r>
        <w:rPr>
          <w:spacing w:val="3"/>
        </w:rPr>
        <w:t>d</w:t>
      </w:r>
      <w:r>
        <w:t>en</w:t>
      </w:r>
      <w:r>
        <w:rPr>
          <w:spacing w:val="-2"/>
        </w:rPr>
        <w:t xml:space="preserve"> </w:t>
      </w:r>
      <w:r>
        <w:t>a</w:t>
      </w:r>
      <w:r>
        <w:rPr>
          <w:spacing w:val="-2"/>
        </w:rPr>
        <w:t>c</w:t>
      </w:r>
      <w:r>
        <w:rPr>
          <w:spacing w:val="1"/>
        </w:rPr>
        <w:t>ti</w:t>
      </w:r>
      <w:r>
        <w:rPr>
          <w:spacing w:val="-2"/>
        </w:rPr>
        <w:t>o</w:t>
      </w:r>
      <w:r>
        <w:t>ns</w:t>
      </w:r>
      <w:r>
        <w:rPr>
          <w:spacing w:val="-1"/>
        </w:rPr>
        <w:t>)</w:t>
      </w:r>
      <w:r>
        <w:t>:</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2"/>
        </w:rPr>
        <w:t>T</w:t>
      </w:r>
      <w:r>
        <w:rPr>
          <w:spacing w:val="-1"/>
        </w:rPr>
        <w:t>R</w:t>
      </w:r>
      <w:r>
        <w:t>I</w:t>
      </w:r>
      <w:r>
        <w:rPr>
          <w:spacing w:val="-4"/>
        </w:rPr>
        <w:t xml:space="preserve"> </w:t>
      </w:r>
      <w:r>
        <w:rPr>
          <w:spacing w:val="1"/>
        </w:rPr>
        <w:t>(</w:t>
      </w:r>
      <w:r>
        <w:t>Sho</w:t>
      </w:r>
      <w:r>
        <w:rPr>
          <w:spacing w:val="-1"/>
        </w:rPr>
        <w:t>w</w:t>
      </w:r>
      <w:r>
        <w:rPr>
          <w:spacing w:val="1"/>
        </w:rPr>
        <w:t>/</w:t>
      </w:r>
      <w:r>
        <w:rPr>
          <w:spacing w:val="-1"/>
        </w:rPr>
        <w:t>H</w:t>
      </w:r>
      <w:r>
        <w:rPr>
          <w:spacing w:val="1"/>
        </w:rPr>
        <w:t>i</w:t>
      </w:r>
      <w:r>
        <w:t>de</w:t>
      </w:r>
      <w:r>
        <w:rPr>
          <w:spacing w:val="-2"/>
        </w:rPr>
        <w:t xml:space="preserve"> </w:t>
      </w:r>
      <w:r>
        <w:rPr>
          <w:spacing w:val="2"/>
        </w:rPr>
        <w:t>T</w:t>
      </w:r>
      <w:r>
        <w:rPr>
          <w:spacing w:val="-1"/>
        </w:rPr>
        <w:t>R</w:t>
      </w:r>
      <w:r>
        <w:rPr>
          <w:spacing w:val="-4"/>
        </w:rPr>
        <w:t>I</w:t>
      </w:r>
      <w:r>
        <w:rPr>
          <w:spacing w:val="-1"/>
        </w:rPr>
        <w:t>CA</w:t>
      </w:r>
      <w:r>
        <w:rPr>
          <w:spacing w:val="1"/>
        </w:rPr>
        <w:t>R</w:t>
      </w:r>
      <w:r>
        <w:t>E)</w:t>
      </w:r>
      <w:r>
        <w:rPr>
          <w:spacing w:val="2"/>
        </w:rPr>
        <w:t xml:space="preserve"> </w:t>
      </w:r>
      <w:r>
        <w:t>–</w:t>
      </w:r>
      <w:r>
        <w:rPr>
          <w:spacing w:val="-2"/>
        </w:rPr>
        <w:t xml:space="preserve"> </w:t>
      </w:r>
      <w:r>
        <w:rPr>
          <w:spacing w:val="2"/>
        </w:rPr>
        <w:t>T</w:t>
      </w:r>
      <w:r>
        <w:t>o</w:t>
      </w:r>
      <w:r>
        <w:rPr>
          <w:spacing w:val="-2"/>
        </w:rPr>
        <w:t>gg</w:t>
      </w:r>
      <w:r>
        <w:rPr>
          <w:spacing w:val="1"/>
        </w:rPr>
        <w:t>l</w:t>
      </w:r>
      <w:r>
        <w:t xml:space="preserve">e </w:t>
      </w:r>
      <w:r>
        <w:rPr>
          <w:spacing w:val="1"/>
        </w:rPr>
        <w:t>t</w:t>
      </w:r>
      <w:r>
        <w:t>h</w:t>
      </w:r>
      <w:r>
        <w:rPr>
          <w:spacing w:val="-2"/>
        </w:rPr>
        <w:t>a</w:t>
      </w:r>
      <w:r>
        <w:t>t</w:t>
      </w:r>
      <w:r>
        <w:rPr>
          <w:spacing w:val="1"/>
        </w:rPr>
        <w:t xml:space="preserve"> </w:t>
      </w:r>
      <w:r>
        <w:rPr>
          <w:spacing w:val="-1"/>
        </w:rPr>
        <w:t>i</w:t>
      </w:r>
      <w:r>
        <w:t>nd</w:t>
      </w:r>
      <w:r>
        <w:rPr>
          <w:spacing w:val="-1"/>
        </w:rPr>
        <w:t>i</w:t>
      </w:r>
      <w:r>
        <w:t>ca</w:t>
      </w:r>
      <w:r>
        <w:rPr>
          <w:spacing w:val="-1"/>
        </w:rPr>
        <w:t>t</w:t>
      </w:r>
      <w:r>
        <w:t>es</w:t>
      </w:r>
      <w:r>
        <w:rPr>
          <w:spacing w:val="-2"/>
        </w:rPr>
        <w:t xml:space="preserve"> </w:t>
      </w:r>
      <w:r>
        <w:rPr>
          <w:spacing w:val="-1"/>
        </w:rPr>
        <w:t>w</w:t>
      </w:r>
      <w:r>
        <w:t>he</w:t>
      </w:r>
      <w:r>
        <w:rPr>
          <w:spacing w:val="1"/>
        </w:rPr>
        <w:t>t</w:t>
      </w:r>
      <w:r>
        <w:t>h</w:t>
      </w:r>
      <w:r>
        <w:rPr>
          <w:spacing w:val="-2"/>
        </w:rPr>
        <w:t>e</w:t>
      </w:r>
      <w:r>
        <w:t>r</w:t>
      </w:r>
      <w:r>
        <w:rPr>
          <w:spacing w:val="1"/>
        </w:rPr>
        <w:t xml:space="preserve"> </w:t>
      </w:r>
      <w:r>
        <w:rPr>
          <w:spacing w:val="-1"/>
        </w:rPr>
        <w:t>t</w:t>
      </w:r>
      <w:r>
        <w:t>o d</w:t>
      </w:r>
      <w:r>
        <w:rPr>
          <w:spacing w:val="-1"/>
        </w:rPr>
        <w:t>i</w:t>
      </w:r>
      <w:r>
        <w:t>sp</w:t>
      </w:r>
      <w:r>
        <w:rPr>
          <w:spacing w:val="-1"/>
        </w:rPr>
        <w:t>l</w:t>
      </w:r>
      <w:r>
        <w:t>ay</w:t>
      </w:r>
      <w:r>
        <w:rPr>
          <w:spacing w:val="-2"/>
        </w:rPr>
        <w:t xml:space="preserve"> </w:t>
      </w:r>
      <w:r>
        <w:t>or</w:t>
      </w:r>
      <w:r>
        <w:rPr>
          <w:spacing w:val="1"/>
        </w:rPr>
        <w:t xml:space="preserve"> </w:t>
      </w:r>
      <w:r>
        <w:t>h</w:t>
      </w:r>
      <w:r>
        <w:rPr>
          <w:spacing w:val="1"/>
        </w:rPr>
        <w:t>i</w:t>
      </w:r>
      <w:r>
        <w:rPr>
          <w:spacing w:val="-2"/>
        </w:rPr>
        <w:t>d</w:t>
      </w:r>
      <w:r>
        <w:t>e</w:t>
      </w:r>
      <w:r>
        <w:rPr>
          <w:spacing w:val="-2"/>
        </w:rPr>
        <w:t xml:space="preserve"> </w:t>
      </w:r>
      <w:r>
        <w:rPr>
          <w:spacing w:val="2"/>
        </w:rPr>
        <w:t>T</w:t>
      </w:r>
      <w:r>
        <w:rPr>
          <w:spacing w:val="-1"/>
        </w:rPr>
        <w:t>R</w:t>
      </w:r>
      <w:r>
        <w:rPr>
          <w:spacing w:val="-4"/>
        </w:rPr>
        <w:t>I</w:t>
      </w:r>
      <w:r>
        <w:rPr>
          <w:spacing w:val="-1"/>
        </w:rPr>
        <w:t>CAR</w:t>
      </w:r>
      <w:r>
        <w:t>E</w:t>
      </w:r>
    </w:p>
    <w:p w:rsidR="0046049A" w:rsidRDefault="0046049A" w:rsidP="0046049A">
      <w:pPr>
        <w:spacing w:line="249" w:lineRule="exact"/>
        <w:ind w:left="820" w:right="-20"/>
      </w:pPr>
      <w:r>
        <w:rPr>
          <w:spacing w:val="1"/>
        </w:rPr>
        <w:t>r</w:t>
      </w:r>
      <w:r>
        <w:rPr>
          <w:spacing w:val="-2"/>
        </w:rPr>
        <w:t>e</w:t>
      </w:r>
      <w:r>
        <w:rPr>
          <w:spacing w:val="1"/>
        </w:rPr>
        <w:t>j</w:t>
      </w:r>
      <w:r>
        <w:t>ec</w:t>
      </w:r>
      <w:r>
        <w:rPr>
          <w:spacing w:val="-1"/>
        </w:rPr>
        <w:t>t</w:t>
      </w:r>
      <w:r>
        <w:rPr>
          <w:spacing w:val="1"/>
        </w:rPr>
        <w:t>i</w:t>
      </w:r>
      <w:r>
        <w:t>o</w:t>
      </w:r>
      <w:r>
        <w:rPr>
          <w:spacing w:val="-2"/>
        </w:rPr>
        <w:t>n</w:t>
      </w:r>
      <w:r>
        <w:t>s.</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1"/>
        </w:rPr>
        <w:t>C</w:t>
      </w:r>
      <w:r>
        <w:rPr>
          <w:spacing w:val="1"/>
        </w:rPr>
        <w:t>V</w:t>
      </w:r>
      <w:r>
        <w:t>A</w:t>
      </w:r>
      <w:r>
        <w:rPr>
          <w:spacing w:val="-1"/>
        </w:rPr>
        <w:t xml:space="preserve"> </w:t>
      </w:r>
      <w:r>
        <w:rPr>
          <w:spacing w:val="1"/>
        </w:rPr>
        <w:t>(</w:t>
      </w:r>
      <w:r>
        <w:t>Sho</w:t>
      </w:r>
      <w:r>
        <w:rPr>
          <w:spacing w:val="-4"/>
        </w:rPr>
        <w:t>w</w:t>
      </w:r>
      <w:r>
        <w:rPr>
          <w:spacing w:val="1"/>
        </w:rPr>
        <w:t>/</w:t>
      </w:r>
      <w:r>
        <w:rPr>
          <w:spacing w:val="-1"/>
        </w:rPr>
        <w:t>H</w:t>
      </w:r>
      <w:r>
        <w:rPr>
          <w:spacing w:val="1"/>
        </w:rPr>
        <w:t>i</w:t>
      </w:r>
      <w:r>
        <w:t>de</w:t>
      </w:r>
      <w:r>
        <w:rPr>
          <w:spacing w:val="-2"/>
        </w:rPr>
        <w:t xml:space="preserve"> </w:t>
      </w:r>
      <w:r>
        <w:rPr>
          <w:spacing w:val="-1"/>
        </w:rPr>
        <w:t>CHA</w:t>
      </w:r>
      <w:r>
        <w:t>MP</w:t>
      </w:r>
      <w:r>
        <w:rPr>
          <w:spacing w:val="1"/>
        </w:rPr>
        <w:t>V</w:t>
      </w:r>
      <w:r>
        <w:rPr>
          <w:spacing w:val="-1"/>
        </w:rPr>
        <w:t>A</w:t>
      </w:r>
      <w:r>
        <w:t>)</w:t>
      </w:r>
      <w:r>
        <w:rPr>
          <w:spacing w:val="3"/>
        </w:rPr>
        <w:t xml:space="preserve"> </w:t>
      </w:r>
      <w:r>
        <w:t>–</w:t>
      </w:r>
      <w:r>
        <w:rPr>
          <w:spacing w:val="-2"/>
        </w:rPr>
        <w:t xml:space="preserve"> </w:t>
      </w:r>
      <w:r>
        <w:t>To</w:t>
      </w:r>
      <w:r>
        <w:rPr>
          <w:spacing w:val="-3"/>
        </w:rPr>
        <w:t>g</w:t>
      </w:r>
      <w:r>
        <w:rPr>
          <w:spacing w:val="-2"/>
        </w:rPr>
        <w:t>g</w:t>
      </w:r>
      <w:r>
        <w:rPr>
          <w:spacing w:val="1"/>
        </w:rPr>
        <w:t>l</w:t>
      </w:r>
      <w:r>
        <w:t xml:space="preserve">e </w:t>
      </w:r>
      <w:r>
        <w:rPr>
          <w:spacing w:val="1"/>
        </w:rPr>
        <w:t>t</w:t>
      </w:r>
      <w:r>
        <w:t>hat</w:t>
      </w:r>
      <w:r>
        <w:rPr>
          <w:spacing w:val="-1"/>
        </w:rPr>
        <w:t xml:space="preserve"> </w:t>
      </w:r>
      <w:r>
        <w:rPr>
          <w:spacing w:val="1"/>
        </w:rPr>
        <w:t>i</w:t>
      </w:r>
      <w:r>
        <w:t>n</w:t>
      </w:r>
      <w:r>
        <w:rPr>
          <w:spacing w:val="-2"/>
        </w:rPr>
        <w:t>d</w:t>
      </w:r>
      <w:r>
        <w:rPr>
          <w:spacing w:val="1"/>
        </w:rPr>
        <w:t>i</w:t>
      </w:r>
      <w:r>
        <w:t>c</w:t>
      </w:r>
      <w:r>
        <w:rPr>
          <w:spacing w:val="-2"/>
        </w:rPr>
        <w:t>a</w:t>
      </w:r>
      <w:r>
        <w:rPr>
          <w:spacing w:val="1"/>
        </w:rPr>
        <w:t>t</w:t>
      </w:r>
      <w:r>
        <w:rPr>
          <w:spacing w:val="-2"/>
        </w:rPr>
        <w:t>e</w:t>
      </w:r>
      <w:r>
        <w:t>s</w:t>
      </w:r>
      <w:r>
        <w:rPr>
          <w:spacing w:val="-2"/>
        </w:rPr>
        <w:t xml:space="preserve"> </w:t>
      </w:r>
      <w:r>
        <w:rPr>
          <w:spacing w:val="-1"/>
        </w:rPr>
        <w:t>w</w:t>
      </w:r>
      <w:r>
        <w:t>he</w:t>
      </w:r>
      <w:r>
        <w:rPr>
          <w:spacing w:val="1"/>
        </w:rPr>
        <w:t>t</w:t>
      </w:r>
      <w:r>
        <w:t>h</w:t>
      </w:r>
      <w:r>
        <w:rPr>
          <w:spacing w:val="-2"/>
        </w:rPr>
        <w:t>e</w:t>
      </w:r>
      <w:r>
        <w:t>r</w:t>
      </w:r>
      <w:r>
        <w:rPr>
          <w:spacing w:val="1"/>
        </w:rPr>
        <w:t xml:space="preserve"> </w:t>
      </w:r>
      <w:r>
        <w:rPr>
          <w:spacing w:val="-1"/>
        </w:rPr>
        <w:t>t</w:t>
      </w:r>
      <w:r>
        <w:t>o d</w:t>
      </w:r>
      <w:r>
        <w:rPr>
          <w:spacing w:val="-1"/>
        </w:rPr>
        <w:t>i</w:t>
      </w:r>
      <w:r>
        <w:t>sp</w:t>
      </w:r>
      <w:r>
        <w:rPr>
          <w:spacing w:val="-1"/>
        </w:rPr>
        <w:t>l</w:t>
      </w:r>
      <w:r>
        <w:t>ay</w:t>
      </w:r>
      <w:r>
        <w:rPr>
          <w:spacing w:val="-2"/>
        </w:rPr>
        <w:t xml:space="preserve"> </w:t>
      </w:r>
      <w:r>
        <w:t>or</w:t>
      </w:r>
      <w:r>
        <w:rPr>
          <w:spacing w:val="1"/>
        </w:rPr>
        <w:t xml:space="preserve"> </w:t>
      </w:r>
      <w:r>
        <w:t>h</w:t>
      </w:r>
      <w:r>
        <w:rPr>
          <w:spacing w:val="-1"/>
        </w:rPr>
        <w:t>i</w:t>
      </w:r>
      <w:r>
        <w:t>de</w:t>
      </w:r>
      <w:r>
        <w:rPr>
          <w:spacing w:val="-2"/>
        </w:rPr>
        <w:t xml:space="preserve"> </w:t>
      </w:r>
      <w:r>
        <w:rPr>
          <w:spacing w:val="-1"/>
        </w:rPr>
        <w:t>CHA</w:t>
      </w:r>
      <w:r>
        <w:t>MP</w:t>
      </w:r>
      <w:r>
        <w:rPr>
          <w:spacing w:val="1"/>
        </w:rPr>
        <w:t>V</w:t>
      </w:r>
      <w:r>
        <w:t>A</w:t>
      </w:r>
    </w:p>
    <w:p w:rsidR="0046049A" w:rsidRDefault="0046049A" w:rsidP="0046049A">
      <w:pPr>
        <w:spacing w:line="249" w:lineRule="exact"/>
        <w:ind w:left="820" w:right="-20"/>
      </w:pPr>
      <w:r>
        <w:rPr>
          <w:spacing w:val="1"/>
        </w:rPr>
        <w:t>r</w:t>
      </w:r>
      <w:r>
        <w:rPr>
          <w:spacing w:val="-2"/>
        </w:rPr>
        <w:t>e</w:t>
      </w:r>
      <w:r>
        <w:rPr>
          <w:spacing w:val="1"/>
        </w:rPr>
        <w:t>j</w:t>
      </w:r>
      <w:r>
        <w:t>ec</w:t>
      </w:r>
      <w:r>
        <w:rPr>
          <w:spacing w:val="-1"/>
        </w:rPr>
        <w:t>t</w:t>
      </w:r>
      <w:r>
        <w:rPr>
          <w:spacing w:val="1"/>
        </w:rPr>
        <w:t>i</w:t>
      </w:r>
      <w:r>
        <w:t>o</w:t>
      </w:r>
      <w:r>
        <w:rPr>
          <w:spacing w:val="-2"/>
        </w:rPr>
        <w:t>n</w:t>
      </w:r>
      <w:r>
        <w:t>s.</w:t>
      </w:r>
    </w:p>
    <w:p w:rsidR="0046049A" w:rsidRDefault="0046049A" w:rsidP="0046049A">
      <w:pPr>
        <w:spacing w:before="9" w:line="150" w:lineRule="exact"/>
        <w:rPr>
          <w:sz w:val="15"/>
          <w:szCs w:val="15"/>
        </w:rPr>
      </w:pPr>
    </w:p>
    <w:p w:rsidR="0046049A" w:rsidRDefault="0046049A" w:rsidP="0046049A">
      <w:pPr>
        <w:tabs>
          <w:tab w:val="left" w:pos="820"/>
        </w:tabs>
        <w:spacing w:line="252" w:lineRule="exact"/>
        <w:ind w:left="820" w:right="361" w:hanging="360"/>
      </w:pPr>
      <w:r>
        <w:rPr>
          <w:rFonts w:ascii="Symbol" w:eastAsia="Symbol" w:hAnsi="Symbol" w:cs="Symbol"/>
          <w:sz w:val="24"/>
          <w:szCs w:val="24"/>
        </w:rPr>
        <w:t></w:t>
      </w:r>
      <w:r>
        <w:rPr>
          <w:sz w:val="24"/>
          <w:szCs w:val="24"/>
        </w:rPr>
        <w:tab/>
      </w:r>
      <w:r>
        <w:t>P</w:t>
      </w:r>
      <w:r>
        <w:rPr>
          <w:spacing w:val="-1"/>
        </w:rPr>
        <w:t>S</w:t>
      </w:r>
      <w:r>
        <w:t>X</w:t>
      </w:r>
      <w:r>
        <w:rPr>
          <w:spacing w:val="1"/>
        </w:rPr>
        <w:t xml:space="preserve"> (</w:t>
      </w:r>
      <w:r>
        <w:rPr>
          <w:spacing w:val="-3"/>
        </w:rPr>
        <w:t>P</w:t>
      </w:r>
      <w:r>
        <w:rPr>
          <w:spacing w:val="1"/>
        </w:rPr>
        <w:t>r</w:t>
      </w:r>
      <w:r>
        <w:rPr>
          <w:spacing w:val="-1"/>
        </w:rPr>
        <w:t>i</w:t>
      </w:r>
      <w:r>
        <w:t>nt</w:t>
      </w:r>
      <w:r>
        <w:rPr>
          <w:spacing w:val="-1"/>
        </w:rPr>
        <w:t xml:space="preserve"> </w:t>
      </w:r>
      <w:r>
        <w:rPr>
          <w:spacing w:val="1"/>
        </w:rPr>
        <w:t>t</w:t>
      </w:r>
      <w:r>
        <w:t>o Ex</w:t>
      </w:r>
      <w:r>
        <w:rPr>
          <w:spacing w:val="-3"/>
        </w:rPr>
        <w:t>c</w:t>
      </w:r>
      <w:r>
        <w:t>e</w:t>
      </w:r>
      <w:r>
        <w:rPr>
          <w:spacing w:val="-1"/>
        </w:rPr>
        <w:t>l</w:t>
      </w:r>
      <w:r>
        <w:t>)</w:t>
      </w:r>
      <w:r>
        <w:rPr>
          <w:spacing w:val="3"/>
        </w:rPr>
        <w:t xml:space="preserve"> </w:t>
      </w:r>
      <w:r>
        <w:t xml:space="preserve">– </w:t>
      </w:r>
      <w:r>
        <w:rPr>
          <w:spacing w:val="-1"/>
        </w:rPr>
        <w:t>Al</w:t>
      </w:r>
      <w:r>
        <w:rPr>
          <w:spacing w:val="1"/>
        </w:rPr>
        <w:t>l</w:t>
      </w:r>
      <w:r>
        <w:rPr>
          <w:spacing w:val="-2"/>
        </w:rPr>
        <w:t>o</w:t>
      </w:r>
      <w:r>
        <w:rPr>
          <w:spacing w:val="-1"/>
        </w:rPr>
        <w:t>w</w:t>
      </w:r>
      <w:r>
        <w:t xml:space="preserve">s </w:t>
      </w:r>
      <w:r>
        <w:rPr>
          <w:spacing w:val="1"/>
        </w:rPr>
        <w:t>t</w:t>
      </w:r>
      <w:r>
        <w:t>he</w:t>
      </w:r>
      <w:r>
        <w:rPr>
          <w:spacing w:val="-2"/>
        </w:rPr>
        <w:t xml:space="preserve"> </w:t>
      </w:r>
      <w:r>
        <w:t>cu</w:t>
      </w:r>
      <w:r>
        <w:rPr>
          <w:spacing w:val="-1"/>
        </w:rPr>
        <w:t>r</w:t>
      </w:r>
      <w:r>
        <w:rPr>
          <w:spacing w:val="1"/>
        </w:rPr>
        <w:t>r</w:t>
      </w:r>
      <w:r>
        <w:t>e</w:t>
      </w:r>
      <w:r>
        <w:rPr>
          <w:spacing w:val="-2"/>
        </w:rPr>
        <w:t>n</w:t>
      </w:r>
      <w:r>
        <w:t>t</w:t>
      </w:r>
      <w:r>
        <w:rPr>
          <w:spacing w:val="1"/>
        </w:rPr>
        <w:t xml:space="preserve"> </w:t>
      </w:r>
      <w:r>
        <w:t>d</w:t>
      </w:r>
      <w:r>
        <w:rPr>
          <w:spacing w:val="-1"/>
        </w:rPr>
        <w:t>i</w:t>
      </w:r>
      <w:r>
        <w:t>s</w:t>
      </w:r>
      <w:r>
        <w:rPr>
          <w:spacing w:val="-2"/>
        </w:rPr>
        <w:t>p</w:t>
      </w:r>
      <w:r>
        <w:rPr>
          <w:spacing w:val="1"/>
        </w:rPr>
        <w:t>l</w:t>
      </w:r>
      <w:r>
        <w:t>ay</w:t>
      </w:r>
      <w:r>
        <w:rPr>
          <w:spacing w:val="-2"/>
        </w:rPr>
        <w:t xml:space="preserve"> </w:t>
      </w:r>
      <w:r>
        <w:rPr>
          <w:spacing w:val="1"/>
        </w:rPr>
        <w:t>li</w:t>
      </w:r>
      <w:r>
        <w:t>st</w:t>
      </w:r>
      <w:r>
        <w:rPr>
          <w:spacing w:val="1"/>
        </w:rPr>
        <w:t xml:space="preserve"> </w:t>
      </w:r>
      <w:r>
        <w:rPr>
          <w:spacing w:val="-2"/>
        </w:rPr>
        <w:t>o</w:t>
      </w:r>
      <w:r>
        <w:t>f</w:t>
      </w:r>
      <w:r>
        <w:rPr>
          <w:spacing w:val="1"/>
        </w:rPr>
        <w:t xml:space="preserve"> r</w:t>
      </w:r>
      <w:r>
        <w:rPr>
          <w:spacing w:val="-2"/>
        </w:rPr>
        <w:t>e</w:t>
      </w:r>
      <w:r>
        <w:rPr>
          <w:spacing w:val="1"/>
        </w:rPr>
        <w:t>j</w:t>
      </w:r>
      <w:r>
        <w:t>e</w:t>
      </w:r>
      <w:r>
        <w:rPr>
          <w:spacing w:val="-2"/>
        </w:rPr>
        <w:t>c</w:t>
      </w:r>
      <w:r>
        <w:rPr>
          <w:spacing w:val="-1"/>
        </w:rPr>
        <w:t>t</w:t>
      </w:r>
      <w:r>
        <w:rPr>
          <w:spacing w:val="1"/>
        </w:rPr>
        <w:t>i</w:t>
      </w:r>
      <w:r>
        <w:t xml:space="preserve">on </w:t>
      </w:r>
      <w:r>
        <w:rPr>
          <w:spacing w:val="-1"/>
        </w:rPr>
        <w:t>t</w:t>
      </w:r>
      <w:r>
        <w:t>o o</w:t>
      </w:r>
      <w:r>
        <w:rPr>
          <w:spacing w:val="-2"/>
        </w:rPr>
        <w:t>u</w:t>
      </w:r>
      <w:r>
        <w:rPr>
          <w:spacing w:val="1"/>
        </w:rPr>
        <w:t>t</w:t>
      </w:r>
      <w:r>
        <w:t>put</w:t>
      </w:r>
      <w:r>
        <w:rPr>
          <w:spacing w:val="-1"/>
        </w:rPr>
        <w:t xml:space="preserve"> </w:t>
      </w:r>
      <w:r>
        <w:rPr>
          <w:spacing w:val="1"/>
        </w:rPr>
        <w:t>i</w:t>
      </w:r>
      <w:r>
        <w:t>n</w:t>
      </w:r>
      <w:r>
        <w:rPr>
          <w:spacing w:val="-2"/>
        </w:rPr>
        <w:t xml:space="preserve"> </w:t>
      </w:r>
      <w:r>
        <w:t xml:space="preserve">a </w:t>
      </w:r>
      <w:r>
        <w:rPr>
          <w:spacing w:val="1"/>
        </w:rPr>
        <w:t>f</w:t>
      </w:r>
      <w:r>
        <w:rPr>
          <w:spacing w:val="-2"/>
        </w:rPr>
        <w:t>or</w:t>
      </w:r>
      <w:r>
        <w:rPr>
          <w:spacing w:val="-4"/>
        </w:rPr>
        <w:t>m</w:t>
      </w:r>
      <w:r>
        <w:t>at</w:t>
      </w:r>
      <w:r>
        <w:rPr>
          <w:spacing w:val="1"/>
        </w:rPr>
        <w:t xml:space="preserve"> t</w:t>
      </w:r>
      <w:r>
        <w:t>hat</w:t>
      </w:r>
      <w:r>
        <w:rPr>
          <w:spacing w:val="-1"/>
        </w:rPr>
        <w:t xml:space="preserve"> </w:t>
      </w:r>
      <w:r>
        <w:t>can eas</w:t>
      </w:r>
      <w:r>
        <w:rPr>
          <w:spacing w:val="-1"/>
        </w:rPr>
        <w:t>i</w:t>
      </w:r>
      <w:r>
        <w:rPr>
          <w:spacing w:val="1"/>
        </w:rPr>
        <w:t>l</w:t>
      </w:r>
      <w:r>
        <w:t>y</w:t>
      </w:r>
      <w:r>
        <w:rPr>
          <w:spacing w:val="-2"/>
        </w:rPr>
        <w:t xml:space="preserve"> </w:t>
      </w:r>
      <w:r>
        <w:t xml:space="preserve">be </w:t>
      </w:r>
      <w:r>
        <w:rPr>
          <w:spacing w:val="1"/>
        </w:rPr>
        <w:t>i</w:t>
      </w:r>
      <w:r>
        <w:rPr>
          <w:spacing w:val="-4"/>
        </w:rPr>
        <w:t>m</w:t>
      </w:r>
      <w:r>
        <w:t>po</w:t>
      </w:r>
      <w:r>
        <w:rPr>
          <w:spacing w:val="1"/>
        </w:rPr>
        <w:t>r</w:t>
      </w:r>
      <w:r>
        <w:rPr>
          <w:spacing w:val="-1"/>
        </w:rPr>
        <w:t>t</w:t>
      </w:r>
      <w:r>
        <w:t xml:space="preserve">ed </w:t>
      </w:r>
      <w:r>
        <w:rPr>
          <w:spacing w:val="-1"/>
        </w:rPr>
        <w:t>i</w:t>
      </w:r>
      <w:r>
        <w:t>n</w:t>
      </w:r>
      <w:r>
        <w:rPr>
          <w:spacing w:val="1"/>
        </w:rPr>
        <w:t>t</w:t>
      </w:r>
      <w:r>
        <w:t>o</w:t>
      </w:r>
      <w:r>
        <w:rPr>
          <w:spacing w:val="-2"/>
        </w:rPr>
        <w:t xml:space="preserve"> </w:t>
      </w:r>
      <w:r>
        <w:t xml:space="preserve">a </w:t>
      </w:r>
      <w:r>
        <w:rPr>
          <w:spacing w:val="1"/>
        </w:rPr>
        <w:t>s</w:t>
      </w:r>
      <w:r>
        <w:rPr>
          <w:spacing w:val="-2"/>
        </w:rPr>
        <w:t>p</w:t>
      </w:r>
      <w:r>
        <w:rPr>
          <w:spacing w:val="1"/>
        </w:rPr>
        <w:t>r</w:t>
      </w:r>
      <w:r>
        <w:t>ea</w:t>
      </w:r>
      <w:r>
        <w:rPr>
          <w:spacing w:val="-2"/>
        </w:rPr>
        <w:t>d</w:t>
      </w:r>
      <w:r>
        <w:t>sh</w:t>
      </w:r>
      <w:r>
        <w:rPr>
          <w:spacing w:val="1"/>
        </w:rPr>
        <w:t>e</w:t>
      </w:r>
      <w:r>
        <w:rPr>
          <w:spacing w:val="-2"/>
        </w:rPr>
        <w:t>e</w:t>
      </w:r>
      <w:r>
        <w:rPr>
          <w:spacing w:val="1"/>
        </w:rPr>
        <w:t>t</w:t>
      </w:r>
      <w:r>
        <w:t>.</w:t>
      </w:r>
    </w:p>
    <w:p w:rsidR="0046049A" w:rsidRDefault="0046049A" w:rsidP="0046049A">
      <w:pPr>
        <w:spacing w:before="8" w:line="150" w:lineRule="exact"/>
        <w:rPr>
          <w:sz w:val="15"/>
          <w:szCs w:val="15"/>
        </w:rPr>
      </w:pPr>
    </w:p>
    <w:p w:rsidR="0046049A" w:rsidRDefault="0046049A" w:rsidP="0046049A">
      <w:pPr>
        <w:tabs>
          <w:tab w:val="left" w:pos="820"/>
        </w:tabs>
        <w:spacing w:line="252" w:lineRule="exact"/>
        <w:ind w:left="820" w:right="272" w:hanging="360"/>
      </w:pPr>
      <w:r>
        <w:rPr>
          <w:rFonts w:ascii="Symbol" w:eastAsia="Symbol" w:hAnsi="Symbol" w:cs="Symbol"/>
          <w:sz w:val="24"/>
          <w:szCs w:val="24"/>
        </w:rPr>
        <w:t></w:t>
      </w:r>
      <w:r>
        <w:rPr>
          <w:sz w:val="24"/>
          <w:szCs w:val="24"/>
        </w:rPr>
        <w:tab/>
      </w:r>
      <w:r>
        <w:rPr>
          <w:spacing w:val="-1"/>
        </w:rPr>
        <w:t>CO</w:t>
      </w:r>
      <w:r>
        <w:t xml:space="preserve">M </w:t>
      </w:r>
      <w:r>
        <w:rPr>
          <w:spacing w:val="1"/>
        </w:rPr>
        <w:t>(</w:t>
      </w:r>
      <w:r>
        <w:rPr>
          <w:spacing w:val="-1"/>
        </w:rPr>
        <w:t>A</w:t>
      </w:r>
      <w:r>
        <w:t xml:space="preserve">dd </w:t>
      </w:r>
      <w:r>
        <w:rPr>
          <w:spacing w:val="-1"/>
        </w:rPr>
        <w:t>C</w:t>
      </w:r>
      <w:r>
        <w:t>o</w:t>
      </w:r>
      <w:r>
        <w:rPr>
          <w:spacing w:val="-1"/>
        </w:rPr>
        <w:t>m</w:t>
      </w:r>
      <w:r>
        <w:rPr>
          <w:spacing w:val="-4"/>
        </w:rPr>
        <w:t>m</w:t>
      </w:r>
      <w:r>
        <w:t>en</w:t>
      </w:r>
      <w:r>
        <w:rPr>
          <w:spacing w:val="1"/>
        </w:rPr>
        <w:t>t</w:t>
      </w:r>
      <w:r>
        <w:t>s)</w:t>
      </w:r>
      <w:r>
        <w:rPr>
          <w:spacing w:val="3"/>
        </w:rPr>
        <w:t xml:space="preserve"> </w:t>
      </w:r>
      <w:r>
        <w:t>–</w:t>
      </w:r>
      <w:r>
        <w:rPr>
          <w:spacing w:val="-2"/>
        </w:rPr>
        <w:t xml:space="preserve"> </w:t>
      </w:r>
      <w:r>
        <w:rPr>
          <w:spacing w:val="-1"/>
        </w:rPr>
        <w:t>A</w:t>
      </w:r>
      <w:r>
        <w:rPr>
          <w:spacing w:val="1"/>
        </w:rPr>
        <w:t>ll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t>add</w:t>
      </w:r>
      <w:r>
        <w:rPr>
          <w:spacing w:val="-2"/>
        </w:rPr>
        <w:t xml:space="preserve"> </w:t>
      </w:r>
      <w:r>
        <w:rPr>
          <w:spacing w:val="1"/>
        </w:rPr>
        <w:t>r</w:t>
      </w:r>
      <w:r>
        <w:rPr>
          <w:spacing w:val="-2"/>
        </w:rPr>
        <w:t>e</w:t>
      </w:r>
      <w:r>
        <w:rPr>
          <w:spacing w:val="1"/>
        </w:rPr>
        <w:t>j</w:t>
      </w:r>
      <w:r>
        <w:rPr>
          <w:spacing w:val="-2"/>
        </w:rPr>
        <w:t>e</w:t>
      </w:r>
      <w:r>
        <w:t>ct</w:t>
      </w:r>
      <w:r>
        <w:rPr>
          <w:spacing w:val="1"/>
        </w:rPr>
        <w:t xml:space="preserve"> </w:t>
      </w:r>
      <w:r>
        <w:t>s</w:t>
      </w:r>
      <w:r>
        <w:rPr>
          <w:spacing w:val="-2"/>
        </w:rPr>
        <w:t>p</w:t>
      </w:r>
      <w:r>
        <w:t>e</w:t>
      </w:r>
      <w:r>
        <w:rPr>
          <w:spacing w:val="-2"/>
        </w:rPr>
        <w:t>c</w:t>
      </w:r>
      <w:r>
        <w:rPr>
          <w:spacing w:val="1"/>
        </w:rPr>
        <w:t>i</w:t>
      </w:r>
      <w:r>
        <w:rPr>
          <w:spacing w:val="-2"/>
        </w:rPr>
        <w:t>f</w:t>
      </w:r>
      <w:r>
        <w:rPr>
          <w:spacing w:val="1"/>
        </w:rPr>
        <w:t>i</w:t>
      </w:r>
      <w:r>
        <w:t>c co</w:t>
      </w:r>
      <w:r>
        <w:rPr>
          <w:spacing w:val="-4"/>
        </w:rPr>
        <w:t>mm</w:t>
      </w:r>
      <w:r>
        <w:t>en</w:t>
      </w:r>
      <w:r>
        <w:rPr>
          <w:spacing w:val="1"/>
        </w:rPr>
        <w:t>t</w:t>
      </w:r>
      <w:r>
        <w:t>s</w:t>
      </w:r>
      <w:r w:rsidR="00CE034F" w:rsidRPr="00CE034F">
        <w:t xml:space="preserve"> or patient specific comments</w:t>
      </w:r>
      <w:r>
        <w:t xml:space="preserve">. </w:t>
      </w:r>
      <w:r>
        <w:rPr>
          <w:spacing w:val="2"/>
        </w:rPr>
        <w:t>T</w:t>
      </w:r>
      <w:r>
        <w:rPr>
          <w:spacing w:val="-2"/>
        </w:rPr>
        <w:t>h</w:t>
      </w:r>
      <w:r>
        <w:t>e</w:t>
      </w:r>
      <w:r>
        <w:rPr>
          <w:spacing w:val="-2"/>
        </w:rPr>
        <w:t>s</w:t>
      </w:r>
      <w:r>
        <w:t>e co</w:t>
      </w:r>
      <w:r>
        <w:rPr>
          <w:spacing w:val="-1"/>
        </w:rPr>
        <w:t>m</w:t>
      </w:r>
      <w:r>
        <w:rPr>
          <w:spacing w:val="-4"/>
        </w:rPr>
        <w:t>m</w:t>
      </w:r>
      <w:r>
        <w:t>en</w:t>
      </w:r>
      <w:r>
        <w:rPr>
          <w:spacing w:val="1"/>
        </w:rPr>
        <w:t>t</w:t>
      </w:r>
      <w:r>
        <w:t xml:space="preserve">s </w:t>
      </w:r>
      <w:r>
        <w:rPr>
          <w:spacing w:val="1"/>
        </w:rPr>
        <w:t>a</w:t>
      </w:r>
      <w:r>
        <w:rPr>
          <w:spacing w:val="-2"/>
        </w:rPr>
        <w:t>r</w:t>
      </w:r>
      <w:r>
        <w:t xml:space="preserve">e </w:t>
      </w:r>
      <w:r>
        <w:rPr>
          <w:spacing w:val="1"/>
        </w:rPr>
        <w:t>l</w:t>
      </w:r>
      <w:r>
        <w:t>oc</w:t>
      </w:r>
      <w:r>
        <w:rPr>
          <w:spacing w:val="-2"/>
        </w:rPr>
        <w:t>a</w:t>
      </w:r>
      <w:r>
        <w:t>l</w:t>
      </w:r>
      <w:r>
        <w:rPr>
          <w:spacing w:val="1"/>
        </w:rPr>
        <w:t xml:space="preserve"> </w:t>
      </w:r>
      <w:r>
        <w:rPr>
          <w:spacing w:val="-1"/>
        </w:rPr>
        <w:t>t</w:t>
      </w:r>
      <w:r>
        <w:t xml:space="preserve">o </w:t>
      </w:r>
      <w:r>
        <w:rPr>
          <w:spacing w:val="1"/>
        </w:rPr>
        <w:t>t</w:t>
      </w:r>
      <w:r>
        <w:rPr>
          <w:spacing w:val="-2"/>
        </w:rPr>
        <w:t>h</w:t>
      </w:r>
      <w:r>
        <w:t>e R</w:t>
      </w:r>
      <w:r>
        <w:rPr>
          <w:spacing w:val="-3"/>
        </w:rPr>
        <w:t>e</w:t>
      </w:r>
      <w:r>
        <w:rPr>
          <w:spacing w:val="1"/>
        </w:rPr>
        <w:t>j</w:t>
      </w:r>
      <w:r>
        <w:t>e</w:t>
      </w:r>
      <w:r>
        <w:rPr>
          <w:spacing w:val="-2"/>
        </w:rPr>
        <w:t>c</w:t>
      </w:r>
      <w:r>
        <w:t>t</w:t>
      </w:r>
      <w:r>
        <w:rPr>
          <w:spacing w:val="1"/>
        </w:rPr>
        <w:t xml:space="preserve"> </w:t>
      </w:r>
      <w:r>
        <w:t>W</w:t>
      </w:r>
      <w:r>
        <w:rPr>
          <w:spacing w:val="-2"/>
        </w:rPr>
        <w:t>o</w:t>
      </w:r>
      <w:r>
        <w:rPr>
          <w:spacing w:val="1"/>
        </w:rPr>
        <w:t>r</w:t>
      </w:r>
      <w:r>
        <w:rPr>
          <w:spacing w:val="-2"/>
        </w:rPr>
        <w:t>k</w:t>
      </w:r>
      <w:r>
        <w:rPr>
          <w:spacing w:val="1"/>
        </w:rPr>
        <w:t>li</w:t>
      </w:r>
      <w:r>
        <w:rPr>
          <w:spacing w:val="-2"/>
        </w:rPr>
        <w:t>s</w:t>
      </w:r>
      <w:r>
        <w:t>t</w:t>
      </w:r>
      <w:r>
        <w:rPr>
          <w:spacing w:val="-1"/>
        </w:rPr>
        <w:t xml:space="preserve"> </w:t>
      </w:r>
      <w:r>
        <w:t>and</w:t>
      </w:r>
      <w:r>
        <w:rPr>
          <w:spacing w:val="-2"/>
        </w:rPr>
        <w:t xml:space="preserve"> </w:t>
      </w:r>
      <w:r>
        <w:rPr>
          <w:spacing w:val="1"/>
        </w:rPr>
        <w:t>Vi</w:t>
      </w:r>
      <w:r>
        <w:t>e</w:t>
      </w:r>
      <w:r>
        <w:rPr>
          <w:spacing w:val="-3"/>
        </w:rPr>
        <w:t>w</w:t>
      </w:r>
      <w:r>
        <w:rPr>
          <w:spacing w:val="1"/>
        </w:rPr>
        <w:t>/</w:t>
      </w:r>
      <w:r>
        <w:t>Pr</w:t>
      </w:r>
      <w:r>
        <w:rPr>
          <w:spacing w:val="-2"/>
        </w:rPr>
        <w:t>o</w:t>
      </w:r>
      <w:r>
        <w:t>ce</w:t>
      </w:r>
      <w:r>
        <w:rPr>
          <w:spacing w:val="-2"/>
        </w:rPr>
        <w:t>s</w:t>
      </w:r>
      <w:r>
        <w:t>s o</w:t>
      </w:r>
      <w:r>
        <w:rPr>
          <w:spacing w:val="-2"/>
        </w:rPr>
        <w:t>p</w:t>
      </w:r>
      <w:r>
        <w:rPr>
          <w:spacing w:val="1"/>
        </w:rPr>
        <w:t>ti</w:t>
      </w:r>
      <w:r>
        <w:t>o</w:t>
      </w:r>
      <w:r>
        <w:rPr>
          <w:spacing w:val="-2"/>
        </w:rPr>
        <w:t>n</w:t>
      </w:r>
      <w:r>
        <w:t>s</w:t>
      </w:r>
      <w:r>
        <w:rPr>
          <w:spacing w:val="-2"/>
        </w:rPr>
        <w:t xml:space="preserve"> </w:t>
      </w:r>
      <w:r>
        <w:t xml:space="preserve">and </w:t>
      </w:r>
      <w:r>
        <w:rPr>
          <w:spacing w:val="-2"/>
        </w:rPr>
        <w:t>a</w:t>
      </w:r>
      <w:r>
        <w:rPr>
          <w:spacing w:val="1"/>
        </w:rPr>
        <w:t>r</w:t>
      </w:r>
      <w:r>
        <w:t>e n</w:t>
      </w:r>
      <w:r>
        <w:rPr>
          <w:spacing w:val="-2"/>
        </w:rPr>
        <w:t>o</w:t>
      </w:r>
      <w:r>
        <w:t>t</w:t>
      </w:r>
      <w:r>
        <w:rPr>
          <w:spacing w:val="1"/>
        </w:rPr>
        <w:t xml:space="preserve"> </w:t>
      </w:r>
      <w:r>
        <w:rPr>
          <w:spacing w:val="-1"/>
        </w:rPr>
        <w:t>t</w:t>
      </w:r>
      <w:r>
        <w:rPr>
          <w:spacing w:val="1"/>
        </w:rPr>
        <w:t>r</w:t>
      </w:r>
      <w:r>
        <w:t>a</w:t>
      </w:r>
      <w:r>
        <w:rPr>
          <w:spacing w:val="-2"/>
        </w:rPr>
        <w:t>n</w:t>
      </w:r>
      <w:r>
        <w:t>s</w:t>
      </w:r>
      <w:r>
        <w:rPr>
          <w:spacing w:val="-3"/>
        </w:rPr>
        <w:t>m</w:t>
      </w:r>
      <w:r>
        <w:rPr>
          <w:spacing w:val="1"/>
        </w:rPr>
        <w:t>itt</w:t>
      </w:r>
      <w:r>
        <w:t>ed</w:t>
      </w:r>
      <w:r>
        <w:rPr>
          <w:spacing w:val="-2"/>
        </w:rPr>
        <w:t xml:space="preserve"> </w:t>
      </w:r>
      <w:r>
        <w:rPr>
          <w:spacing w:val="1"/>
        </w:rPr>
        <w:t>t</w:t>
      </w:r>
      <w:r>
        <w:t xml:space="preserve">o </w:t>
      </w:r>
      <w:r>
        <w:rPr>
          <w:spacing w:val="3"/>
        </w:rPr>
        <w:t>E</w:t>
      </w:r>
      <w:r>
        <w:rPr>
          <w:spacing w:val="-1"/>
        </w:rPr>
        <w:t>C</w:t>
      </w:r>
      <w:r>
        <w:t>ME.</w:t>
      </w:r>
      <w:r w:rsidR="00CE034F" w:rsidRPr="00CE034F">
        <w:t xml:space="preserve">  The reject-specific comments also display in the ECME Log section of the Activity Log and the patient-specific comments display on the reject notification screen.</w:t>
      </w:r>
    </w:p>
    <w:p w:rsidR="0046049A" w:rsidRDefault="0046049A" w:rsidP="0046049A">
      <w:pPr>
        <w:spacing w:before="9"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rPr>
          <w:spacing w:val="-1"/>
        </w:rPr>
        <w:t>C</w:t>
      </w:r>
      <w:r>
        <w:t>LA</w:t>
      </w:r>
      <w:r>
        <w:rPr>
          <w:spacing w:val="-1"/>
        </w:rPr>
        <w:t xml:space="preserve"> </w:t>
      </w:r>
      <w:r>
        <w:rPr>
          <w:spacing w:val="1"/>
        </w:rPr>
        <w:t>(</w:t>
      </w:r>
      <w:r>
        <w:t>Sub</w:t>
      </w:r>
      <w:r>
        <w:rPr>
          <w:spacing w:val="-4"/>
        </w:rPr>
        <w:t>m</w:t>
      </w:r>
      <w:r>
        <w:rPr>
          <w:spacing w:val="1"/>
        </w:rPr>
        <w:t>i</w:t>
      </w:r>
      <w:r>
        <w:t>t</w:t>
      </w:r>
      <w:r>
        <w:rPr>
          <w:spacing w:val="1"/>
        </w:rPr>
        <w:t xml:space="preserve"> </w:t>
      </w:r>
      <w:r>
        <w:rPr>
          <w:spacing w:val="-1"/>
        </w:rPr>
        <w:t>C</w:t>
      </w:r>
      <w:r>
        <w:rPr>
          <w:spacing w:val="1"/>
        </w:rPr>
        <w:t>l</w:t>
      </w:r>
      <w:r>
        <w:rPr>
          <w:spacing w:val="-2"/>
        </w:rPr>
        <w:t>a</w:t>
      </w:r>
      <w:r>
        <w:rPr>
          <w:spacing w:val="1"/>
        </w:rPr>
        <w:t>r</w:t>
      </w:r>
      <w:r>
        <w:rPr>
          <w:spacing w:val="-1"/>
        </w:rPr>
        <w:t>i</w:t>
      </w:r>
      <w:r>
        <w:rPr>
          <w:spacing w:val="1"/>
        </w:rPr>
        <w:t>f</w:t>
      </w:r>
      <w:r>
        <w:t xml:space="preserve">. </w:t>
      </w:r>
      <w:r>
        <w:rPr>
          <w:spacing w:val="-1"/>
        </w:rPr>
        <w:t>C</w:t>
      </w:r>
      <w:r>
        <w:t>od</w:t>
      </w:r>
      <w:r>
        <w:rPr>
          <w:spacing w:val="-2"/>
        </w:rPr>
        <w:t>e</w:t>
      </w:r>
      <w:r>
        <w:t xml:space="preserve">) – </w:t>
      </w:r>
      <w:r>
        <w:rPr>
          <w:spacing w:val="-1"/>
        </w:rPr>
        <w:t>A</w:t>
      </w:r>
      <w:r>
        <w:rPr>
          <w:spacing w:val="1"/>
        </w:rPr>
        <w:t>ll</w:t>
      </w:r>
      <w:r>
        <w:t>o</w:t>
      </w:r>
      <w:r>
        <w:rPr>
          <w:spacing w:val="-1"/>
        </w:rPr>
        <w:t>w</w:t>
      </w:r>
      <w:r>
        <w:t>s</w:t>
      </w:r>
      <w:r>
        <w:rPr>
          <w:spacing w:val="-2"/>
        </w:rPr>
        <w:t xml:space="preserve"> </w:t>
      </w:r>
      <w:r>
        <w:rPr>
          <w:spacing w:val="1"/>
        </w:rPr>
        <w:t>t</w:t>
      </w:r>
      <w:r>
        <w:rPr>
          <w:spacing w:val="-2"/>
        </w:rPr>
        <w:t>h</w:t>
      </w:r>
      <w:r>
        <w:t>e u</w:t>
      </w:r>
      <w:r>
        <w:rPr>
          <w:spacing w:val="1"/>
        </w:rPr>
        <w:t>s</w:t>
      </w:r>
      <w:r>
        <w:rPr>
          <w:spacing w:val="-2"/>
        </w:rPr>
        <w:t>e</w:t>
      </w:r>
      <w:r>
        <w:t>r</w:t>
      </w:r>
      <w:r>
        <w:rPr>
          <w:spacing w:val="-2"/>
        </w:rPr>
        <w:t xml:space="preserve"> </w:t>
      </w:r>
      <w:r>
        <w:rPr>
          <w:spacing w:val="1"/>
        </w:rPr>
        <w:t>t</w:t>
      </w:r>
      <w:r>
        <w:t xml:space="preserve">o </w:t>
      </w:r>
      <w:r>
        <w:rPr>
          <w:spacing w:val="-2"/>
        </w:rPr>
        <w:t>r</w:t>
      </w:r>
      <w:r>
        <w:rPr>
          <w:spacing w:val="2"/>
        </w:rPr>
        <w:t>e</w:t>
      </w:r>
      <w:r>
        <w:rPr>
          <w:spacing w:val="-4"/>
        </w:rPr>
        <w:t>-</w:t>
      </w:r>
      <w:r>
        <w:t>sub</w:t>
      </w:r>
      <w:r>
        <w:rPr>
          <w:spacing w:val="-3"/>
        </w:rPr>
        <w:t>m</w:t>
      </w:r>
      <w:r>
        <w:rPr>
          <w:spacing w:val="1"/>
        </w:rPr>
        <w:t>i</w:t>
      </w:r>
      <w:r>
        <w:t>t</w:t>
      </w:r>
      <w:r>
        <w:rPr>
          <w:spacing w:val="1"/>
        </w:rPr>
        <w:t xml:space="preserve"> </w:t>
      </w:r>
      <w:r>
        <w:t>a c</w:t>
      </w:r>
      <w:r>
        <w:rPr>
          <w:spacing w:val="1"/>
        </w:rPr>
        <w:t>l</w:t>
      </w:r>
      <w:r>
        <w:rPr>
          <w:spacing w:val="-2"/>
        </w:rPr>
        <w:t>a</w:t>
      </w:r>
      <w:r>
        <w:rPr>
          <w:spacing w:val="1"/>
        </w:rPr>
        <w:t>i</w:t>
      </w:r>
      <w:r>
        <w:t>m</w:t>
      </w:r>
      <w:r>
        <w:rPr>
          <w:spacing w:val="-4"/>
        </w:rPr>
        <w:t xml:space="preserve"> </w:t>
      </w:r>
      <w:r>
        <w:rPr>
          <w:spacing w:val="-1"/>
        </w:rPr>
        <w:t>w</w:t>
      </w:r>
      <w:r>
        <w:rPr>
          <w:spacing w:val="1"/>
        </w:rPr>
        <w:t>it</w:t>
      </w:r>
      <w:r>
        <w:t xml:space="preserve">h </w:t>
      </w:r>
      <w:r>
        <w:rPr>
          <w:spacing w:val="-1"/>
        </w:rPr>
        <w:t>C</w:t>
      </w:r>
      <w:r>
        <w:rPr>
          <w:spacing w:val="1"/>
        </w:rPr>
        <w:t>l</w:t>
      </w:r>
      <w:r>
        <w:rPr>
          <w:spacing w:val="-2"/>
        </w:rPr>
        <w:t>a</w:t>
      </w:r>
      <w:r>
        <w:rPr>
          <w:spacing w:val="1"/>
        </w:rPr>
        <w:t>r</w:t>
      </w:r>
      <w:r>
        <w:rPr>
          <w:spacing w:val="-1"/>
        </w:rPr>
        <w:t>i</w:t>
      </w:r>
      <w:r>
        <w:rPr>
          <w:spacing w:val="1"/>
        </w:rPr>
        <w:t>f</w:t>
      </w:r>
      <w:r>
        <w:rPr>
          <w:spacing w:val="-1"/>
        </w:rPr>
        <w:t>i</w:t>
      </w:r>
      <w:r>
        <w:t>c</w:t>
      </w:r>
      <w:r>
        <w:rPr>
          <w:spacing w:val="-2"/>
        </w:rPr>
        <w:t>a</w:t>
      </w:r>
      <w:r>
        <w:rPr>
          <w:spacing w:val="1"/>
        </w:rPr>
        <w:t>t</w:t>
      </w:r>
      <w:r>
        <w:rPr>
          <w:spacing w:val="-1"/>
        </w:rPr>
        <w:t>i</w:t>
      </w:r>
      <w:r>
        <w:t xml:space="preserve">on </w:t>
      </w:r>
      <w:r>
        <w:rPr>
          <w:spacing w:val="-1"/>
        </w:rPr>
        <w:t>C</w:t>
      </w:r>
      <w:r>
        <w:t>ode</w:t>
      </w:r>
      <w:r>
        <w:rPr>
          <w:spacing w:val="1"/>
        </w:rPr>
        <w:t>s</w:t>
      </w:r>
      <w:r>
        <w:t>.</w:t>
      </w:r>
    </w:p>
    <w:p w:rsidR="0046049A" w:rsidRDefault="0046049A" w:rsidP="0046049A">
      <w:pPr>
        <w:spacing w:before="4"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t>ED</w:t>
      </w:r>
      <w:r>
        <w:rPr>
          <w:spacing w:val="-1"/>
        </w:rPr>
        <w:t xml:space="preserve"> </w:t>
      </w:r>
      <w:r>
        <w:rPr>
          <w:spacing w:val="1"/>
        </w:rPr>
        <w:t>(</w:t>
      </w:r>
      <w:r>
        <w:t>Ed</w:t>
      </w:r>
      <w:r>
        <w:rPr>
          <w:spacing w:val="-2"/>
        </w:rPr>
        <w:t>i</w:t>
      </w:r>
      <w:r>
        <w:t>t</w:t>
      </w:r>
      <w:r>
        <w:rPr>
          <w:spacing w:val="1"/>
        </w:rPr>
        <w:t xml:space="preserve"> </w:t>
      </w:r>
      <w:r>
        <w:rPr>
          <w:spacing w:val="-1"/>
        </w:rPr>
        <w:t>R</w:t>
      </w:r>
      <w:r>
        <w:t>x)</w:t>
      </w:r>
      <w:r>
        <w:rPr>
          <w:spacing w:val="2"/>
        </w:rPr>
        <w:t xml:space="preserve"> </w:t>
      </w:r>
      <w:r>
        <w:t xml:space="preserve">– </w:t>
      </w:r>
      <w:r>
        <w:rPr>
          <w:spacing w:val="-3"/>
        </w:rPr>
        <w:t>A</w:t>
      </w:r>
      <w:r>
        <w:rPr>
          <w:spacing w:val="1"/>
        </w:rPr>
        <w:t>ll</w:t>
      </w:r>
      <w:r>
        <w:t>o</w:t>
      </w:r>
      <w:r>
        <w:rPr>
          <w:spacing w:val="-3"/>
        </w:rPr>
        <w:t>w</w:t>
      </w:r>
      <w:r>
        <w:t xml:space="preserve">s </w:t>
      </w:r>
      <w:r>
        <w:rPr>
          <w:spacing w:val="1"/>
        </w:rPr>
        <w:t>t</w:t>
      </w:r>
      <w:r>
        <w:rPr>
          <w:spacing w:val="-2"/>
        </w:rPr>
        <w:t>h</w:t>
      </w:r>
      <w:r>
        <w:t>e</w:t>
      </w:r>
      <w:r>
        <w:rPr>
          <w:spacing w:val="-2"/>
        </w:rPr>
        <w:t xml:space="preserve"> </w:t>
      </w:r>
      <w:r>
        <w:t>us</w:t>
      </w:r>
      <w:r>
        <w:rPr>
          <w:spacing w:val="1"/>
        </w:rPr>
        <w:t>e</w:t>
      </w:r>
      <w:r>
        <w:t>r</w:t>
      </w:r>
      <w:r>
        <w:rPr>
          <w:spacing w:val="-2"/>
        </w:rPr>
        <w:t xml:space="preserve"> </w:t>
      </w:r>
      <w:r>
        <w:rPr>
          <w:spacing w:val="1"/>
        </w:rPr>
        <w:t>t</w:t>
      </w:r>
      <w:r>
        <w:t xml:space="preserve">o </w:t>
      </w:r>
      <w:r>
        <w:rPr>
          <w:spacing w:val="-2"/>
        </w:rPr>
        <w:t>e</w:t>
      </w:r>
      <w:r>
        <w:t>d</w:t>
      </w:r>
      <w:r>
        <w:rPr>
          <w:spacing w:val="-1"/>
        </w:rPr>
        <w:t>i</w:t>
      </w:r>
      <w:r>
        <w:t>t</w:t>
      </w:r>
      <w:r>
        <w:rPr>
          <w:spacing w:val="1"/>
        </w:rPr>
        <w:t xml:space="preserve"> t</w:t>
      </w:r>
      <w:r>
        <w:rPr>
          <w:spacing w:val="-2"/>
        </w:rPr>
        <w:t>h</w:t>
      </w:r>
      <w:r>
        <w:t>e p</w:t>
      </w:r>
      <w:r>
        <w:rPr>
          <w:spacing w:val="-1"/>
        </w:rPr>
        <w:t>r</w:t>
      </w:r>
      <w:r>
        <w:t>e</w:t>
      </w:r>
      <w:r>
        <w:rPr>
          <w:spacing w:val="1"/>
        </w:rPr>
        <w:t>s</w:t>
      </w:r>
      <w:r>
        <w:rPr>
          <w:spacing w:val="-2"/>
        </w:rPr>
        <w:t>c</w:t>
      </w:r>
      <w:r>
        <w:rPr>
          <w:spacing w:val="1"/>
        </w:rPr>
        <w:t>r</w:t>
      </w:r>
      <w:r>
        <w:rPr>
          <w:spacing w:val="-1"/>
        </w:rPr>
        <w:t>i</w:t>
      </w:r>
      <w:r>
        <w:t>p</w:t>
      </w:r>
      <w:r>
        <w:rPr>
          <w:spacing w:val="-1"/>
        </w:rPr>
        <w:t>t</w:t>
      </w:r>
      <w:r>
        <w:rPr>
          <w:spacing w:val="1"/>
        </w:rPr>
        <w:t>i</w:t>
      </w:r>
      <w:r>
        <w:t>o</w:t>
      </w:r>
      <w:r>
        <w:rPr>
          <w:spacing w:val="-2"/>
        </w:rPr>
        <w:t>n</w:t>
      </w:r>
      <w:r>
        <w:t>.</w:t>
      </w:r>
    </w:p>
    <w:p w:rsidR="0046049A" w:rsidRDefault="0046049A" w:rsidP="0046049A">
      <w:pPr>
        <w:spacing w:before="6" w:line="110" w:lineRule="exact"/>
        <w:rPr>
          <w:sz w:val="11"/>
          <w:szCs w:val="11"/>
        </w:rPr>
      </w:pPr>
    </w:p>
    <w:p w:rsidR="0046049A" w:rsidRDefault="0046049A" w:rsidP="0046049A">
      <w:pPr>
        <w:tabs>
          <w:tab w:val="left" w:pos="820"/>
        </w:tabs>
        <w:spacing w:line="238" w:lineRule="auto"/>
        <w:ind w:left="820" w:right="595" w:hanging="360"/>
      </w:pPr>
      <w:r>
        <w:rPr>
          <w:rFonts w:ascii="Symbol" w:eastAsia="Symbol" w:hAnsi="Symbol" w:cs="Symbol"/>
          <w:sz w:val="24"/>
          <w:szCs w:val="24"/>
        </w:rPr>
        <w:t></w:t>
      </w:r>
      <w:r>
        <w:rPr>
          <w:sz w:val="24"/>
          <w:szCs w:val="24"/>
        </w:rPr>
        <w:tab/>
      </w:r>
      <w:r>
        <w:rPr>
          <w:spacing w:val="-1"/>
        </w:rPr>
        <w:t>D</w:t>
      </w:r>
      <w:r>
        <w:t>C</w:t>
      </w:r>
      <w:r>
        <w:rPr>
          <w:spacing w:val="-1"/>
        </w:rPr>
        <w:t xml:space="preserve"> </w:t>
      </w:r>
      <w:r>
        <w:rPr>
          <w:spacing w:val="1"/>
        </w:rPr>
        <w:t>(</w:t>
      </w:r>
      <w:r>
        <w:rPr>
          <w:spacing w:val="-1"/>
        </w:rPr>
        <w:t>D</w:t>
      </w:r>
      <w:r>
        <w:rPr>
          <w:spacing w:val="1"/>
        </w:rPr>
        <w:t>i</w:t>
      </w:r>
      <w:r>
        <w:t>s</w:t>
      </w:r>
      <w:r>
        <w:rPr>
          <w:spacing w:val="1"/>
        </w:rPr>
        <w:t>c</w:t>
      </w:r>
      <w:r>
        <w:t>o</w:t>
      </w:r>
      <w:r>
        <w:rPr>
          <w:spacing w:val="-2"/>
        </w:rPr>
        <w:t>n</w:t>
      </w:r>
      <w:r>
        <w:rPr>
          <w:spacing w:val="-1"/>
        </w:rPr>
        <w:t>t</w:t>
      </w:r>
      <w:r>
        <w:rPr>
          <w:spacing w:val="1"/>
        </w:rPr>
        <w:t>i</w:t>
      </w:r>
      <w:r>
        <w:t>nue R</w:t>
      </w:r>
      <w:r>
        <w:rPr>
          <w:spacing w:val="-3"/>
        </w:rPr>
        <w:t>x</w:t>
      </w:r>
      <w:r>
        <w:t>)</w:t>
      </w:r>
      <w:r>
        <w:rPr>
          <w:spacing w:val="2"/>
        </w:rPr>
        <w:t xml:space="preserve"> </w:t>
      </w:r>
      <w:r>
        <w:t xml:space="preserve">– </w:t>
      </w:r>
      <w:r>
        <w:rPr>
          <w:spacing w:val="-1"/>
        </w:rPr>
        <w:t>All</w:t>
      </w:r>
      <w:r>
        <w:t>o</w:t>
      </w:r>
      <w:r>
        <w:rPr>
          <w:spacing w:val="-1"/>
        </w:rPr>
        <w:t>w</w:t>
      </w:r>
      <w:r>
        <w:t xml:space="preserve">s </w:t>
      </w:r>
      <w:r>
        <w:rPr>
          <w:spacing w:val="1"/>
        </w:rPr>
        <w:t>t</w:t>
      </w:r>
      <w:r>
        <w:t>he</w:t>
      </w:r>
      <w:r>
        <w:rPr>
          <w:spacing w:val="-2"/>
        </w:rPr>
        <w:t xml:space="preserve"> </w:t>
      </w:r>
      <w:r>
        <w:t>us</w:t>
      </w:r>
      <w:r>
        <w:rPr>
          <w:spacing w:val="-2"/>
        </w:rPr>
        <w:t>e</w:t>
      </w:r>
      <w:r>
        <w:t>r</w:t>
      </w:r>
      <w:r>
        <w:rPr>
          <w:spacing w:val="1"/>
        </w:rPr>
        <w:t xml:space="preserve"> t</w:t>
      </w:r>
      <w:r>
        <w:t>o</w:t>
      </w:r>
      <w:r>
        <w:rPr>
          <w:spacing w:val="-2"/>
        </w:rPr>
        <w:t xml:space="preserve"> </w:t>
      </w:r>
      <w:r>
        <w:t>d</w:t>
      </w:r>
      <w:r>
        <w:rPr>
          <w:spacing w:val="-1"/>
        </w:rPr>
        <w:t>i</w:t>
      </w:r>
      <w:r>
        <w:t>s</w:t>
      </w:r>
      <w:r>
        <w:rPr>
          <w:spacing w:val="1"/>
        </w:rPr>
        <w:t>c</w:t>
      </w:r>
      <w:r>
        <w:t>o</w:t>
      </w:r>
      <w:r>
        <w:rPr>
          <w:spacing w:val="-2"/>
        </w:rPr>
        <w:t>n</w:t>
      </w:r>
      <w:r>
        <w:rPr>
          <w:spacing w:val="1"/>
        </w:rPr>
        <w:t>ti</w:t>
      </w:r>
      <w:r>
        <w:rPr>
          <w:spacing w:val="-2"/>
        </w:rPr>
        <w:t>n</w:t>
      </w:r>
      <w:r>
        <w:t>ue</w:t>
      </w:r>
      <w:r>
        <w:rPr>
          <w:spacing w:val="-2"/>
        </w:rPr>
        <w:t xml:space="preserve"> </w:t>
      </w:r>
      <w:r>
        <w:t xml:space="preserve">a </w:t>
      </w:r>
      <w:r>
        <w:rPr>
          <w:spacing w:val="2"/>
        </w:rPr>
        <w:t>T</w:t>
      </w:r>
      <w:r>
        <w:rPr>
          <w:spacing w:val="-1"/>
        </w:rPr>
        <w:t>R</w:t>
      </w:r>
      <w:r>
        <w:rPr>
          <w:spacing w:val="-4"/>
        </w:rPr>
        <w:t>I</w:t>
      </w:r>
      <w:r>
        <w:rPr>
          <w:spacing w:val="-1"/>
        </w:rPr>
        <w:t>CAR</w:t>
      </w:r>
      <w:r>
        <w:t xml:space="preserve">E, </w:t>
      </w:r>
      <w:r>
        <w:rPr>
          <w:spacing w:val="-1"/>
        </w:rPr>
        <w:t>CHA</w:t>
      </w:r>
      <w:r>
        <w:t>MP</w:t>
      </w:r>
      <w:r>
        <w:rPr>
          <w:spacing w:val="1"/>
        </w:rPr>
        <w:t>V</w:t>
      </w:r>
      <w:r>
        <w:t>A</w:t>
      </w:r>
      <w:r>
        <w:rPr>
          <w:spacing w:val="-1"/>
        </w:rPr>
        <w:t xml:space="preserve"> </w:t>
      </w:r>
      <w:r>
        <w:t>or</w:t>
      </w:r>
      <w:r>
        <w:rPr>
          <w:spacing w:val="-2"/>
        </w:rPr>
        <w:t xml:space="preserve"> </w:t>
      </w:r>
      <w:r>
        <w:rPr>
          <w:spacing w:val="1"/>
        </w:rPr>
        <w:t>V</w:t>
      </w:r>
      <w:r>
        <w:t>e</w:t>
      </w:r>
      <w:r>
        <w:rPr>
          <w:spacing w:val="-1"/>
        </w:rPr>
        <w:t>t</w:t>
      </w:r>
      <w:r>
        <w:t>e</w:t>
      </w:r>
      <w:r>
        <w:rPr>
          <w:spacing w:val="1"/>
        </w:rPr>
        <w:t>r</w:t>
      </w:r>
      <w:r>
        <w:rPr>
          <w:spacing w:val="-2"/>
        </w:rPr>
        <w:t>a</w:t>
      </w:r>
      <w:r>
        <w:t>n 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1"/>
        </w:rPr>
        <w:t>N</w:t>
      </w:r>
      <w:r>
        <w:rPr>
          <w:spacing w:val="-2"/>
        </w:rPr>
        <w:t>o</w:t>
      </w:r>
      <w:r>
        <w:rPr>
          <w:spacing w:val="1"/>
        </w:rPr>
        <w:t>t</w:t>
      </w:r>
      <w:r>
        <w:t>e</w:t>
      </w:r>
      <w:r>
        <w:rPr>
          <w:spacing w:val="-1"/>
        </w:rPr>
        <w:t xml:space="preserve"> </w:t>
      </w:r>
      <w:r>
        <w:rPr>
          <w:spacing w:val="1"/>
        </w:rPr>
        <w:t>t</w:t>
      </w:r>
      <w:r>
        <w:t>h</w:t>
      </w:r>
      <w:r>
        <w:rPr>
          <w:spacing w:val="-2"/>
        </w:rPr>
        <w:t>a</w:t>
      </w:r>
      <w:r>
        <w:t>t</w:t>
      </w:r>
      <w:r>
        <w:rPr>
          <w:spacing w:val="1"/>
        </w:rPr>
        <w:t xml:space="preserve"> </w:t>
      </w:r>
      <w:r>
        <w:rPr>
          <w:spacing w:val="-1"/>
        </w:rPr>
        <w:t>t</w:t>
      </w:r>
      <w:r>
        <w:t>h</w:t>
      </w:r>
      <w:r>
        <w:rPr>
          <w:spacing w:val="1"/>
        </w:rPr>
        <w:t>i</w:t>
      </w:r>
      <w:r>
        <w:t>s</w:t>
      </w:r>
      <w:r>
        <w:rPr>
          <w:spacing w:val="-4"/>
        </w:rPr>
        <w:t xml:space="preserve"> </w:t>
      </w:r>
      <w:r>
        <w:rPr>
          <w:spacing w:val="1"/>
        </w:rPr>
        <w:t>i</w:t>
      </w:r>
      <w:r>
        <w:t xml:space="preserve">s </w:t>
      </w:r>
      <w:r>
        <w:rPr>
          <w:spacing w:val="-2"/>
        </w:rPr>
        <w:t>p</w:t>
      </w:r>
      <w:r>
        <w:rPr>
          <w:spacing w:val="1"/>
        </w:rPr>
        <w:t>ri</w:t>
      </w:r>
      <w:r>
        <w:rPr>
          <w:spacing w:val="-4"/>
        </w:rPr>
        <w:t>m</w:t>
      </w:r>
      <w:r>
        <w:t>a</w:t>
      </w:r>
      <w:r>
        <w:rPr>
          <w:spacing w:val="1"/>
        </w:rPr>
        <w:t>r</w:t>
      </w:r>
      <w:r>
        <w:t>y</w:t>
      </w:r>
      <w:r>
        <w:rPr>
          <w:spacing w:val="-2"/>
        </w:rPr>
        <w:t xml:space="preserve"> </w:t>
      </w:r>
      <w:r>
        <w:t>ac</w:t>
      </w:r>
      <w:r>
        <w:rPr>
          <w:spacing w:val="-1"/>
        </w:rPr>
        <w:t>t</w:t>
      </w:r>
      <w:r>
        <w:rPr>
          <w:spacing w:val="1"/>
        </w:rPr>
        <w:t>i</w:t>
      </w:r>
      <w:r>
        <w:t xml:space="preserve">on </w:t>
      </w:r>
      <w:r>
        <w:rPr>
          <w:spacing w:val="-1"/>
        </w:rPr>
        <w:t>w</w:t>
      </w:r>
      <w:r>
        <w:t>hen</w:t>
      </w:r>
      <w:r>
        <w:rPr>
          <w:spacing w:val="-2"/>
        </w:rPr>
        <w:t xml:space="preserve"> </w:t>
      </w:r>
      <w:r>
        <w:rPr>
          <w:spacing w:val="1"/>
        </w:rPr>
        <w:t>t</w:t>
      </w:r>
      <w:r>
        <w:t>he</w:t>
      </w:r>
      <w:r>
        <w:rPr>
          <w:spacing w:val="-4"/>
        </w:rPr>
        <w:t xml:space="preserve"> </w:t>
      </w:r>
      <w:r>
        <w:t>p</w:t>
      </w:r>
      <w:r>
        <w:rPr>
          <w:spacing w:val="1"/>
        </w:rPr>
        <w:t>r</w:t>
      </w:r>
      <w:r>
        <w:t>e</w:t>
      </w:r>
      <w:r>
        <w:rPr>
          <w:spacing w:val="-2"/>
        </w:rPr>
        <w:t>s</w:t>
      </w:r>
      <w:r>
        <w:t>c</w:t>
      </w:r>
      <w:r>
        <w:rPr>
          <w:spacing w:val="-1"/>
        </w:rPr>
        <w:t>r</w:t>
      </w:r>
      <w:r>
        <w:rPr>
          <w:spacing w:val="1"/>
        </w:rPr>
        <w:t>i</w:t>
      </w:r>
      <w:r>
        <w:t>p</w:t>
      </w:r>
      <w:r>
        <w:rPr>
          <w:spacing w:val="-1"/>
        </w:rPr>
        <w:t>t</w:t>
      </w:r>
      <w:r>
        <w:rPr>
          <w:spacing w:val="1"/>
        </w:rPr>
        <w:t>i</w:t>
      </w:r>
      <w:r>
        <w:t>on</w:t>
      </w:r>
      <w:r>
        <w:rPr>
          <w:spacing w:val="-2"/>
        </w:rPr>
        <w:t xml:space="preserve"> </w:t>
      </w:r>
      <w:r>
        <w:rPr>
          <w:spacing w:val="1"/>
        </w:rPr>
        <w:t>i</w:t>
      </w:r>
      <w:r>
        <w:t>s</w:t>
      </w:r>
      <w:r>
        <w:rPr>
          <w:spacing w:val="-2"/>
        </w:rPr>
        <w:t xml:space="preserve"> </w:t>
      </w:r>
      <w:r>
        <w:rPr>
          <w:spacing w:val="1"/>
        </w:rPr>
        <w:t>f</w:t>
      </w:r>
      <w:r>
        <w:t>or</w:t>
      </w:r>
      <w:r>
        <w:rPr>
          <w:spacing w:val="-2"/>
        </w:rPr>
        <w:t xml:space="preserve"> </w:t>
      </w:r>
      <w:r>
        <w:t>a</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or </w:t>
      </w:r>
      <w:r>
        <w:rPr>
          <w:spacing w:val="-1"/>
        </w:rPr>
        <w:t>CHA</w:t>
      </w:r>
      <w:r>
        <w:t>MP</w:t>
      </w:r>
      <w:r>
        <w:rPr>
          <w:spacing w:val="1"/>
        </w:rPr>
        <w:t>V</w:t>
      </w:r>
      <w:r>
        <w:t>A</w:t>
      </w:r>
      <w:r>
        <w:rPr>
          <w:spacing w:val="-1"/>
        </w:rPr>
        <w:t xml:space="preserve"> </w:t>
      </w:r>
      <w:r>
        <w:t>p</w:t>
      </w:r>
      <w:r>
        <w:rPr>
          <w:spacing w:val="-2"/>
        </w:rPr>
        <w:t>a</w:t>
      </w:r>
      <w:r>
        <w:rPr>
          <w:spacing w:val="1"/>
        </w:rPr>
        <w:t>ti</w:t>
      </w:r>
      <w:r>
        <w:rPr>
          <w:spacing w:val="-2"/>
        </w:rPr>
        <w:t>e</w:t>
      </w:r>
      <w:r>
        <w:t>nt</w:t>
      </w:r>
      <w:r>
        <w:rPr>
          <w:spacing w:val="-1"/>
        </w:rPr>
        <w:t xml:space="preserve"> </w:t>
      </w:r>
      <w:r>
        <w:t>and a</w:t>
      </w:r>
      <w:r>
        <w:rPr>
          <w:spacing w:val="-2"/>
        </w:rPr>
        <w:t xml:space="preserve"> h</w:t>
      </w:r>
      <w:r>
        <w:rPr>
          <w:spacing w:val="1"/>
        </w:rPr>
        <w:t>i</w:t>
      </w:r>
      <w:r>
        <w:t>dden</w:t>
      </w:r>
      <w:r>
        <w:rPr>
          <w:spacing w:val="-2"/>
        </w:rPr>
        <w:t xml:space="preserve"> </w:t>
      </w:r>
      <w:r>
        <w:t>a</w:t>
      </w:r>
      <w:r>
        <w:rPr>
          <w:spacing w:val="-2"/>
        </w:rPr>
        <w:t>c</w:t>
      </w:r>
      <w:r>
        <w:rPr>
          <w:spacing w:val="1"/>
        </w:rPr>
        <w:t>ti</w:t>
      </w:r>
      <w:r>
        <w:t>on</w:t>
      </w:r>
      <w:r>
        <w:rPr>
          <w:spacing w:val="-2"/>
        </w:rPr>
        <w:t xml:space="preserve"> </w:t>
      </w:r>
      <w:r>
        <w:rPr>
          <w:spacing w:val="-1"/>
        </w:rPr>
        <w:t>w</w:t>
      </w:r>
      <w:r>
        <w:t>hen</w:t>
      </w:r>
      <w:r>
        <w:rPr>
          <w:spacing w:val="-2"/>
        </w:rPr>
        <w:t xml:space="preserve"> </w:t>
      </w:r>
      <w:r>
        <w:rPr>
          <w:spacing w:val="1"/>
        </w:rPr>
        <w:t>t</w:t>
      </w:r>
      <w:r>
        <w:t xml:space="preserve">he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rPr>
          <w:spacing w:val="1"/>
        </w:rPr>
        <w:t>f</w:t>
      </w:r>
      <w:r>
        <w:rPr>
          <w:spacing w:val="-2"/>
        </w:rPr>
        <w:t>o</w:t>
      </w:r>
      <w:r>
        <w:t>r</w:t>
      </w:r>
      <w:r>
        <w:rPr>
          <w:spacing w:val="1"/>
        </w:rPr>
        <w:t xml:space="preserve"> </w:t>
      </w:r>
      <w:r>
        <w:t>a</w:t>
      </w:r>
      <w:r>
        <w:rPr>
          <w:spacing w:val="-2"/>
        </w:rPr>
        <w:t xml:space="preserve"> </w:t>
      </w:r>
      <w:r>
        <w:rPr>
          <w:spacing w:val="1"/>
        </w:rPr>
        <w:t>V</w:t>
      </w:r>
      <w:r>
        <w:rPr>
          <w:spacing w:val="-2"/>
        </w:rPr>
        <w:t>e</w:t>
      </w:r>
      <w:r>
        <w:rPr>
          <w:spacing w:val="1"/>
        </w:rPr>
        <w:t>t</w:t>
      </w:r>
      <w:r>
        <w:rPr>
          <w:spacing w:val="-2"/>
        </w:rPr>
        <w:t>e</w:t>
      </w:r>
      <w:r>
        <w:rPr>
          <w:spacing w:val="1"/>
        </w:rPr>
        <w:t>r</w:t>
      </w:r>
      <w:r>
        <w:t xml:space="preserve">an </w:t>
      </w:r>
      <w:r>
        <w:rPr>
          <w:spacing w:val="-2"/>
        </w:rPr>
        <w:t>p</w:t>
      </w:r>
      <w:r>
        <w:t>a</w:t>
      </w:r>
      <w:r>
        <w:rPr>
          <w:spacing w:val="-1"/>
        </w:rPr>
        <w:t>ti</w:t>
      </w:r>
      <w:r>
        <w:t>en</w:t>
      </w:r>
      <w:r>
        <w:rPr>
          <w:spacing w:val="1"/>
        </w:rPr>
        <w:t>t</w:t>
      </w:r>
      <w:r>
        <w:t>.</w:t>
      </w:r>
    </w:p>
    <w:p w:rsidR="0046049A" w:rsidRDefault="0046049A" w:rsidP="0046049A">
      <w:pPr>
        <w:spacing w:before="2" w:line="160" w:lineRule="exact"/>
        <w:rPr>
          <w:sz w:val="16"/>
          <w:szCs w:val="16"/>
        </w:rPr>
      </w:pPr>
    </w:p>
    <w:p w:rsidR="0046049A" w:rsidRDefault="0046049A" w:rsidP="0046049A">
      <w:pPr>
        <w:tabs>
          <w:tab w:val="left" w:pos="820"/>
        </w:tabs>
        <w:spacing w:line="252" w:lineRule="exact"/>
        <w:ind w:left="820" w:right="918" w:hanging="360"/>
      </w:pPr>
      <w:r>
        <w:rPr>
          <w:rFonts w:ascii="Symbol" w:eastAsia="Symbol" w:hAnsi="Symbol" w:cs="Symbol"/>
          <w:sz w:val="24"/>
          <w:szCs w:val="24"/>
        </w:rPr>
        <w:t></w:t>
      </w:r>
      <w:r>
        <w:rPr>
          <w:sz w:val="24"/>
          <w:szCs w:val="24"/>
        </w:rPr>
        <w:tab/>
      </w:r>
      <w:r>
        <w:t>PA</w:t>
      </w:r>
      <w:r>
        <w:rPr>
          <w:spacing w:val="-1"/>
        </w:rPr>
        <w:t xml:space="preserve"> </w:t>
      </w:r>
      <w:r>
        <w:rPr>
          <w:spacing w:val="1"/>
        </w:rPr>
        <w:t>(</w:t>
      </w:r>
      <w:r>
        <w:t>Sub</w:t>
      </w:r>
      <w:r>
        <w:rPr>
          <w:spacing w:val="-4"/>
        </w:rPr>
        <w:t>m</w:t>
      </w:r>
      <w:r>
        <w:rPr>
          <w:spacing w:val="1"/>
        </w:rPr>
        <w:t>i</w:t>
      </w:r>
      <w:r>
        <w:t>t</w:t>
      </w:r>
      <w:r>
        <w:rPr>
          <w:spacing w:val="1"/>
        </w:rPr>
        <w:t xml:space="preserve"> </w:t>
      </w:r>
      <w:r>
        <w:t>P</w:t>
      </w:r>
      <w:r>
        <w:rPr>
          <w:spacing w:val="-2"/>
        </w:rPr>
        <w:t>r</w:t>
      </w:r>
      <w:r>
        <w:rPr>
          <w:spacing w:val="1"/>
        </w:rPr>
        <w:t>i</w:t>
      </w:r>
      <w:r>
        <w:t>or</w:t>
      </w:r>
      <w:r>
        <w:rPr>
          <w:spacing w:val="1"/>
        </w:rPr>
        <w:t xml:space="preserve"> </w:t>
      </w:r>
      <w:r>
        <w:rPr>
          <w:spacing w:val="-1"/>
        </w:rPr>
        <w:t>A</w:t>
      </w:r>
      <w:r>
        <w:rPr>
          <w:spacing w:val="-2"/>
        </w:rPr>
        <w:t>u</w:t>
      </w:r>
      <w:r>
        <w:rPr>
          <w:spacing w:val="1"/>
        </w:rPr>
        <w:t>t</w:t>
      </w:r>
      <w:r>
        <w:t>h.) –</w:t>
      </w:r>
      <w:r>
        <w:rPr>
          <w:spacing w:val="-2"/>
        </w:rPr>
        <w:t xml:space="preserve"> </w:t>
      </w:r>
      <w:r>
        <w:rPr>
          <w:spacing w:val="-1"/>
        </w:rPr>
        <w:t>A</w:t>
      </w:r>
      <w:r>
        <w:rPr>
          <w:spacing w:val="1"/>
        </w:rPr>
        <w:t>ll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rPr>
          <w:spacing w:val="1"/>
        </w:rPr>
        <w:t>r</w:t>
      </w:r>
      <w:r>
        <w:rPr>
          <w:spacing w:val="2"/>
        </w:rPr>
        <w:t>e</w:t>
      </w:r>
      <w:r>
        <w:rPr>
          <w:spacing w:val="-4"/>
        </w:rPr>
        <w:t>-</w:t>
      </w:r>
      <w:r>
        <w:t>sub</w:t>
      </w:r>
      <w:r>
        <w:rPr>
          <w:spacing w:val="-3"/>
        </w:rPr>
        <w:t>m</w:t>
      </w:r>
      <w:r>
        <w:rPr>
          <w:spacing w:val="1"/>
        </w:rPr>
        <w:t>i</w:t>
      </w:r>
      <w:r>
        <w:t>t</w:t>
      </w:r>
      <w:r>
        <w:rPr>
          <w:spacing w:val="1"/>
        </w:rPr>
        <w:t xml:space="preserve"> </w:t>
      </w:r>
      <w:r>
        <w:t xml:space="preserve">a </w:t>
      </w:r>
      <w:r>
        <w:rPr>
          <w:spacing w:val="-2"/>
        </w:rPr>
        <w:t>c</w:t>
      </w:r>
      <w:r>
        <w:rPr>
          <w:spacing w:val="1"/>
        </w:rPr>
        <w:t>l</w:t>
      </w:r>
      <w:r>
        <w:rPr>
          <w:spacing w:val="-2"/>
        </w:rPr>
        <w:t>a</w:t>
      </w:r>
      <w:r>
        <w:rPr>
          <w:spacing w:val="1"/>
        </w:rPr>
        <w:t>i</w:t>
      </w:r>
      <w:r>
        <w:t>m</w:t>
      </w:r>
      <w:r>
        <w:rPr>
          <w:spacing w:val="-4"/>
        </w:rPr>
        <w:t xml:space="preserve"> </w:t>
      </w:r>
      <w:r>
        <w:rPr>
          <w:spacing w:val="-1"/>
        </w:rPr>
        <w:t>w</w:t>
      </w:r>
      <w:r>
        <w:rPr>
          <w:spacing w:val="1"/>
        </w:rPr>
        <w:t>it</w:t>
      </w:r>
      <w:r>
        <w:t>h P</w:t>
      </w:r>
      <w:r>
        <w:rPr>
          <w:spacing w:val="-2"/>
        </w:rPr>
        <w:t>r</w:t>
      </w:r>
      <w:r>
        <w:rPr>
          <w:spacing w:val="1"/>
        </w:rPr>
        <w:t>i</w:t>
      </w:r>
      <w:r>
        <w:t>or</w:t>
      </w:r>
      <w:r>
        <w:rPr>
          <w:spacing w:val="1"/>
        </w:rPr>
        <w:t xml:space="preserve"> </w:t>
      </w:r>
      <w:r>
        <w:rPr>
          <w:spacing w:val="-1"/>
        </w:rPr>
        <w:t>A</w:t>
      </w:r>
      <w:r>
        <w:rPr>
          <w:spacing w:val="-2"/>
        </w:rPr>
        <w:t>u</w:t>
      </w:r>
      <w:r>
        <w:rPr>
          <w:spacing w:val="1"/>
        </w:rPr>
        <w:t>t</w:t>
      </w:r>
      <w:r>
        <w:t>h</w:t>
      </w:r>
      <w:r>
        <w:rPr>
          <w:spacing w:val="-2"/>
        </w:rPr>
        <w:t>o</w:t>
      </w:r>
      <w:r>
        <w:rPr>
          <w:spacing w:val="1"/>
        </w:rPr>
        <w:t>r</w:t>
      </w:r>
      <w:r>
        <w:rPr>
          <w:spacing w:val="-1"/>
        </w:rPr>
        <w:t>i</w:t>
      </w:r>
      <w:r>
        <w:rPr>
          <w:spacing w:val="-2"/>
        </w:rPr>
        <w:t>z</w:t>
      </w:r>
      <w:r>
        <w:t>a</w:t>
      </w:r>
      <w:r>
        <w:rPr>
          <w:spacing w:val="1"/>
        </w:rPr>
        <w:t>ti</w:t>
      </w:r>
      <w:r>
        <w:t xml:space="preserve">on </w:t>
      </w:r>
      <w:r>
        <w:rPr>
          <w:spacing w:val="1"/>
        </w:rPr>
        <w:t>i</w:t>
      </w:r>
      <w:r>
        <w:t>n</w:t>
      </w:r>
      <w:r>
        <w:rPr>
          <w:spacing w:val="1"/>
        </w:rPr>
        <w:t>f</w:t>
      </w:r>
      <w:r>
        <w:rPr>
          <w:spacing w:val="-2"/>
        </w:rPr>
        <w:t>o</w:t>
      </w:r>
      <w:r>
        <w:rPr>
          <w:spacing w:val="1"/>
        </w:rPr>
        <w:t>r</w:t>
      </w:r>
      <w:r>
        <w:rPr>
          <w:spacing w:val="-4"/>
        </w:rPr>
        <w:t>m</w:t>
      </w:r>
      <w:r>
        <w:t>a</w:t>
      </w:r>
      <w:r>
        <w:rPr>
          <w:spacing w:val="1"/>
        </w:rPr>
        <w:t>ti</w:t>
      </w:r>
      <w:r>
        <w:t>on.</w:t>
      </w:r>
    </w:p>
    <w:p w:rsidR="0046049A" w:rsidRDefault="0046049A" w:rsidP="0046049A">
      <w:pPr>
        <w:spacing w:before="4" w:line="150" w:lineRule="exact"/>
        <w:rPr>
          <w:sz w:val="15"/>
          <w:szCs w:val="15"/>
        </w:rPr>
      </w:pPr>
    </w:p>
    <w:p w:rsidR="0046049A" w:rsidRDefault="0046049A" w:rsidP="0046049A">
      <w:pPr>
        <w:tabs>
          <w:tab w:val="left" w:pos="820"/>
        </w:tabs>
        <w:spacing w:line="254" w:lineRule="exact"/>
        <w:ind w:left="820" w:right="323" w:hanging="360"/>
      </w:pPr>
      <w:r>
        <w:rPr>
          <w:rFonts w:ascii="Symbol" w:eastAsia="Symbol" w:hAnsi="Symbol" w:cs="Symbol"/>
          <w:sz w:val="24"/>
          <w:szCs w:val="24"/>
        </w:rPr>
        <w:t></w:t>
      </w:r>
      <w:r>
        <w:rPr>
          <w:sz w:val="24"/>
          <w:szCs w:val="24"/>
        </w:rPr>
        <w:tab/>
      </w:r>
      <w:r>
        <w:rPr>
          <w:spacing w:val="-1"/>
        </w:rPr>
        <w:t>A</w:t>
      </w:r>
      <w:r>
        <w:rPr>
          <w:spacing w:val="1"/>
        </w:rPr>
        <w:t>R</w:t>
      </w:r>
      <w:r>
        <w:t>I</w:t>
      </w:r>
      <w:r>
        <w:rPr>
          <w:spacing w:val="-4"/>
        </w:rPr>
        <w:t xml:space="preserve"> </w:t>
      </w:r>
      <w:r>
        <w:rPr>
          <w:spacing w:val="1"/>
        </w:rPr>
        <w:t>(Vi</w:t>
      </w:r>
      <w:r>
        <w:t xml:space="preserve">ew </w:t>
      </w:r>
      <w:r>
        <w:rPr>
          <w:spacing w:val="-2"/>
        </w:rPr>
        <w:t>A</w:t>
      </w:r>
      <w:r>
        <w:t>d</w:t>
      </w:r>
      <w:r>
        <w:rPr>
          <w:spacing w:val="-2"/>
        </w:rPr>
        <w:t>d</w:t>
      </w:r>
      <w:r>
        <w:rPr>
          <w:spacing w:val="1"/>
        </w:rPr>
        <w:t>t</w:t>
      </w:r>
      <w:r>
        <w:rPr>
          <w:spacing w:val="-2"/>
        </w:rPr>
        <w:t>n</w:t>
      </w:r>
      <w:r>
        <w:t>l</w:t>
      </w:r>
      <w:r>
        <w:rPr>
          <w:spacing w:val="1"/>
        </w:rPr>
        <w:t xml:space="preserve"> </w:t>
      </w:r>
      <w:r>
        <w:rPr>
          <w:spacing w:val="-1"/>
        </w:rPr>
        <w:t>R</w:t>
      </w:r>
      <w:r>
        <w:rPr>
          <w:spacing w:val="-2"/>
        </w:rPr>
        <w:t>e</w:t>
      </w:r>
      <w:r>
        <w:t>j</w:t>
      </w:r>
      <w:r>
        <w:rPr>
          <w:spacing w:val="3"/>
        </w:rPr>
        <w:t xml:space="preserve"> </w:t>
      </w:r>
      <w:r>
        <w:rPr>
          <w:spacing w:val="-4"/>
        </w:rPr>
        <w:t>I</w:t>
      </w:r>
      <w:r>
        <w:t>n</w:t>
      </w:r>
      <w:r>
        <w:rPr>
          <w:spacing w:val="1"/>
        </w:rPr>
        <w:t>f</w:t>
      </w:r>
      <w:r>
        <w:rPr>
          <w:spacing w:val="-2"/>
        </w:rPr>
        <w:t>o</w:t>
      </w:r>
      <w:r>
        <w:t>)</w:t>
      </w:r>
      <w:r>
        <w:rPr>
          <w:spacing w:val="4"/>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1"/>
        </w:rPr>
        <w:t>e</w:t>
      </w:r>
      <w:r>
        <w:t>r</w:t>
      </w:r>
      <w:r>
        <w:rPr>
          <w:spacing w:val="-2"/>
        </w:rPr>
        <w:t xml:space="preserve"> </w:t>
      </w:r>
      <w:r>
        <w:rPr>
          <w:spacing w:val="1"/>
        </w:rPr>
        <w:t>t</w:t>
      </w:r>
      <w:r>
        <w:t xml:space="preserve">o </w:t>
      </w:r>
      <w:r>
        <w:rPr>
          <w:spacing w:val="-2"/>
        </w:rPr>
        <w:t>d</w:t>
      </w:r>
      <w:r>
        <w:rPr>
          <w:spacing w:val="1"/>
        </w:rPr>
        <w:t>i</w:t>
      </w:r>
      <w:r>
        <w:t>s</w:t>
      </w:r>
      <w:r>
        <w:rPr>
          <w:spacing w:val="-2"/>
        </w:rPr>
        <w:t>p</w:t>
      </w:r>
      <w:r>
        <w:rPr>
          <w:spacing w:val="-1"/>
        </w:rPr>
        <w:t>l</w:t>
      </w:r>
      <w:r>
        <w:t>ay</w:t>
      </w:r>
      <w:r>
        <w:rPr>
          <w:spacing w:val="-2"/>
        </w:rPr>
        <w:t xml:space="preserve"> </w:t>
      </w:r>
      <w:r>
        <w:t>add</w:t>
      </w:r>
      <w:r>
        <w:rPr>
          <w:spacing w:val="1"/>
        </w:rPr>
        <w:t>i</w:t>
      </w:r>
      <w:r>
        <w:rPr>
          <w:spacing w:val="-1"/>
        </w:rPr>
        <w:t>t</w:t>
      </w:r>
      <w:r>
        <w:rPr>
          <w:spacing w:val="1"/>
        </w:rPr>
        <w:t>i</w:t>
      </w:r>
      <w:r>
        <w:t>on</w:t>
      </w:r>
      <w:r>
        <w:rPr>
          <w:spacing w:val="-2"/>
        </w:rPr>
        <w:t>a</w:t>
      </w:r>
      <w:r>
        <w:t>l</w:t>
      </w:r>
      <w:r>
        <w:rPr>
          <w:spacing w:val="-1"/>
        </w:rPr>
        <w:t xml:space="preserve"> </w:t>
      </w:r>
      <w:r>
        <w:rPr>
          <w:spacing w:val="1"/>
        </w:rPr>
        <w:t>r</w:t>
      </w:r>
      <w:r>
        <w:rPr>
          <w:spacing w:val="-2"/>
        </w:rPr>
        <w:t>e</w:t>
      </w:r>
      <w:r>
        <w:rPr>
          <w:spacing w:val="1"/>
        </w:rPr>
        <w:t>j</w:t>
      </w:r>
      <w:r>
        <w:t>ect</w:t>
      </w:r>
      <w:r>
        <w:rPr>
          <w:spacing w:val="-1"/>
        </w:rPr>
        <w:t xml:space="preserve"> </w:t>
      </w:r>
      <w:r>
        <w:rPr>
          <w:spacing w:val="1"/>
        </w:rPr>
        <w:t>i</w:t>
      </w:r>
      <w:r>
        <w:rPr>
          <w:spacing w:val="-2"/>
        </w:rPr>
        <w:t>n</w:t>
      </w:r>
      <w:r>
        <w:rPr>
          <w:spacing w:val="1"/>
        </w:rPr>
        <w:t>f</w:t>
      </w:r>
      <w:r>
        <w:t>o</w:t>
      </w:r>
      <w:r>
        <w:rPr>
          <w:spacing w:val="1"/>
        </w:rPr>
        <w:t>r</w:t>
      </w:r>
      <w:r>
        <w:rPr>
          <w:spacing w:val="-4"/>
        </w:rPr>
        <w:t>m</w:t>
      </w:r>
      <w:r>
        <w:t>a</w:t>
      </w:r>
      <w:r>
        <w:rPr>
          <w:spacing w:val="1"/>
        </w:rPr>
        <w:t>ti</w:t>
      </w:r>
      <w:r>
        <w:t>on</w:t>
      </w:r>
      <w:r>
        <w:rPr>
          <w:spacing w:val="-2"/>
        </w:rPr>
        <w:t xml:space="preserve"> </w:t>
      </w:r>
      <w:r>
        <w:rPr>
          <w:spacing w:val="1"/>
        </w:rPr>
        <w:t>f</w:t>
      </w:r>
      <w:r>
        <w:rPr>
          <w:spacing w:val="-2"/>
        </w:rPr>
        <w:t>r</w:t>
      </w:r>
      <w:r>
        <w:t>om</w:t>
      </w:r>
      <w:r>
        <w:rPr>
          <w:spacing w:val="-4"/>
        </w:rPr>
        <w:t xml:space="preserve"> </w:t>
      </w:r>
      <w:r>
        <w:rPr>
          <w:spacing w:val="1"/>
        </w:rPr>
        <w:t>t</w:t>
      </w:r>
      <w:r>
        <w:t>he pa</w:t>
      </w:r>
      <w:r>
        <w:rPr>
          <w:spacing w:val="-2"/>
        </w:rPr>
        <w:t>y</w:t>
      </w:r>
      <w:r>
        <w:t>e</w:t>
      </w:r>
      <w:r>
        <w:rPr>
          <w:spacing w:val="1"/>
        </w:rPr>
        <w:t>r</w:t>
      </w:r>
      <w:r>
        <w:t xml:space="preserve">, </w:t>
      </w:r>
      <w:r>
        <w:rPr>
          <w:spacing w:val="-1"/>
        </w:rPr>
        <w:t>i</w:t>
      </w:r>
      <w:r>
        <w:t>f</w:t>
      </w:r>
      <w:r>
        <w:rPr>
          <w:spacing w:val="1"/>
        </w:rPr>
        <w:t xml:space="preserve"> </w:t>
      </w:r>
      <w:r>
        <w:t>a</w:t>
      </w:r>
      <w:r>
        <w:rPr>
          <w:spacing w:val="-2"/>
        </w:rPr>
        <w:t>v</w:t>
      </w:r>
      <w:r>
        <w:t>a</w:t>
      </w:r>
      <w:r>
        <w:rPr>
          <w:spacing w:val="-1"/>
        </w:rPr>
        <w:t>i</w:t>
      </w:r>
      <w:r>
        <w:rPr>
          <w:spacing w:val="1"/>
        </w:rPr>
        <w:t>l</w:t>
      </w:r>
      <w:r>
        <w:t>a</w:t>
      </w:r>
      <w:r>
        <w:rPr>
          <w:spacing w:val="-2"/>
        </w:rPr>
        <w:t>b</w:t>
      </w:r>
      <w:r>
        <w:rPr>
          <w:spacing w:val="1"/>
        </w:rPr>
        <w:t>l</w:t>
      </w:r>
      <w:r>
        <w:t>e.</w:t>
      </w:r>
    </w:p>
    <w:p w:rsidR="0046049A" w:rsidRDefault="0046049A" w:rsidP="0046049A">
      <w:pPr>
        <w:spacing w:before="6" w:line="110" w:lineRule="exact"/>
        <w:rPr>
          <w:sz w:val="11"/>
          <w:szCs w:val="11"/>
        </w:rPr>
      </w:pPr>
    </w:p>
    <w:p w:rsidR="0046049A" w:rsidRDefault="0046049A" w:rsidP="0046049A">
      <w:pPr>
        <w:tabs>
          <w:tab w:val="left" w:pos="820"/>
        </w:tabs>
        <w:ind w:left="460" w:right="-20"/>
      </w:pPr>
      <w:r>
        <w:rPr>
          <w:rFonts w:ascii="Symbol" w:eastAsia="Symbol" w:hAnsi="Symbol" w:cs="Symbol"/>
          <w:sz w:val="24"/>
          <w:szCs w:val="24"/>
        </w:rPr>
        <w:t></w:t>
      </w:r>
      <w:r>
        <w:rPr>
          <w:sz w:val="24"/>
          <w:szCs w:val="24"/>
        </w:rPr>
        <w:tab/>
      </w:r>
      <w:r>
        <w:t>S</w:t>
      </w:r>
      <w:r>
        <w:rPr>
          <w:spacing w:val="-1"/>
        </w:rPr>
        <w:t>D</w:t>
      </w:r>
      <w:r>
        <w:t>C</w:t>
      </w:r>
      <w:r>
        <w:rPr>
          <w:spacing w:val="-1"/>
        </w:rPr>
        <w:t xml:space="preserve"> </w:t>
      </w:r>
      <w:r>
        <w:rPr>
          <w:spacing w:val="1"/>
        </w:rPr>
        <w:t>(</w:t>
      </w:r>
      <w:r>
        <w:t>Suspe</w:t>
      </w:r>
      <w:r>
        <w:rPr>
          <w:spacing w:val="-2"/>
        </w:rPr>
        <w:t>n</w:t>
      </w:r>
      <w:r>
        <w:t>se</w:t>
      </w:r>
      <w:r>
        <w:rPr>
          <w:spacing w:val="1"/>
        </w:rPr>
        <w:t xml:space="preserve"> </w:t>
      </w:r>
      <w:r>
        <w:rPr>
          <w:spacing w:val="-1"/>
        </w:rPr>
        <w:t>D</w:t>
      </w:r>
      <w:r>
        <w:rPr>
          <w:spacing w:val="-2"/>
        </w:rPr>
        <w:t>a</w:t>
      </w:r>
      <w:r>
        <w:rPr>
          <w:spacing w:val="1"/>
        </w:rPr>
        <w:t>t</w:t>
      </w:r>
      <w:r>
        <w:t>e C</w:t>
      </w:r>
      <w:r>
        <w:rPr>
          <w:spacing w:val="-3"/>
        </w:rPr>
        <w:t>a</w:t>
      </w:r>
      <w:r>
        <w:rPr>
          <w:spacing w:val="1"/>
        </w:rPr>
        <w:t>l</w:t>
      </w:r>
      <w:r>
        <w:t>c</w:t>
      </w:r>
      <w:r>
        <w:rPr>
          <w:spacing w:val="-2"/>
        </w:rPr>
        <w:t>u</w:t>
      </w:r>
      <w:r>
        <w:rPr>
          <w:spacing w:val="1"/>
        </w:rPr>
        <w:t>l</w:t>
      </w:r>
      <w:r>
        <w:t>a</w:t>
      </w:r>
      <w:r>
        <w:rPr>
          <w:spacing w:val="-1"/>
        </w:rPr>
        <w:t>t</w:t>
      </w:r>
      <w:r>
        <w:rPr>
          <w:spacing w:val="1"/>
        </w:rPr>
        <w:t>i</w:t>
      </w:r>
      <w:r>
        <w:t>o</w:t>
      </w:r>
      <w:r>
        <w:rPr>
          <w:spacing w:val="-2"/>
        </w:rPr>
        <w:t>n</w:t>
      </w:r>
      <w:r>
        <w:t>)</w:t>
      </w:r>
      <w:r>
        <w:rPr>
          <w:spacing w:val="3"/>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w:t>
      </w:r>
      <w:r>
        <w:t>ca</w:t>
      </w:r>
      <w:r>
        <w:rPr>
          <w:spacing w:val="-1"/>
        </w:rPr>
        <w:t>l</w:t>
      </w:r>
      <w:r>
        <w:t>cu</w:t>
      </w:r>
      <w:r>
        <w:rPr>
          <w:spacing w:val="-1"/>
        </w:rPr>
        <w:t>l</w:t>
      </w:r>
      <w:r>
        <w:t>a</w:t>
      </w:r>
      <w:r>
        <w:rPr>
          <w:spacing w:val="1"/>
        </w:rPr>
        <w:t>t</w:t>
      </w:r>
      <w:r>
        <w:t>e</w:t>
      </w:r>
      <w:r>
        <w:rPr>
          <w:spacing w:val="-2"/>
        </w:rPr>
        <w:t xml:space="preserve"> </w:t>
      </w:r>
      <w:r>
        <w:t>a new</w:t>
      </w:r>
      <w:r>
        <w:rPr>
          <w:spacing w:val="-3"/>
        </w:rPr>
        <w:t xml:space="preserve"> </w:t>
      </w:r>
      <w:r>
        <w:t>su</w:t>
      </w:r>
      <w:r>
        <w:rPr>
          <w:spacing w:val="1"/>
        </w:rPr>
        <w:t>s</w:t>
      </w:r>
      <w:r>
        <w:t>p</w:t>
      </w:r>
      <w:r>
        <w:rPr>
          <w:spacing w:val="-2"/>
        </w:rPr>
        <w:t>e</w:t>
      </w:r>
      <w:r>
        <w:t>nse</w:t>
      </w:r>
      <w:r>
        <w:rPr>
          <w:spacing w:val="-2"/>
        </w:rPr>
        <w:t xml:space="preserve"> d</w:t>
      </w:r>
      <w:r>
        <w:t>a</w:t>
      </w:r>
      <w:r>
        <w:rPr>
          <w:spacing w:val="1"/>
        </w:rPr>
        <w:t>t</w:t>
      </w:r>
      <w:r>
        <w:t>e.</w:t>
      </w:r>
    </w:p>
    <w:p w:rsidR="0046049A" w:rsidRDefault="0046049A" w:rsidP="0046049A">
      <w:pPr>
        <w:spacing w:before="5" w:line="110" w:lineRule="exact"/>
        <w:rPr>
          <w:sz w:val="11"/>
          <w:szCs w:val="11"/>
        </w:rPr>
      </w:pPr>
    </w:p>
    <w:p w:rsidR="00B46943" w:rsidRDefault="0046049A" w:rsidP="00B46943">
      <w:pPr>
        <w:tabs>
          <w:tab w:val="left" w:pos="820"/>
        </w:tabs>
        <w:ind w:left="460" w:right="-20"/>
      </w:pPr>
      <w:r>
        <w:rPr>
          <w:rFonts w:ascii="Symbol" w:eastAsia="Symbol" w:hAnsi="Symbol" w:cs="Symbol"/>
          <w:sz w:val="24"/>
          <w:szCs w:val="24"/>
        </w:rPr>
        <w:t></w:t>
      </w:r>
      <w:r>
        <w:rPr>
          <w:sz w:val="24"/>
          <w:szCs w:val="24"/>
        </w:rPr>
        <w:tab/>
      </w:r>
      <w:r>
        <w:t>SMA</w:t>
      </w:r>
      <w:r>
        <w:rPr>
          <w:spacing w:val="-1"/>
        </w:rPr>
        <w:t xml:space="preserve"> </w:t>
      </w:r>
      <w:r>
        <w:rPr>
          <w:spacing w:val="1"/>
        </w:rPr>
        <w:t>(</w:t>
      </w:r>
      <w:r>
        <w:t>Sub</w:t>
      </w:r>
      <w:r>
        <w:rPr>
          <w:spacing w:val="-4"/>
        </w:rPr>
        <w:t>m</w:t>
      </w:r>
      <w:r>
        <w:rPr>
          <w:spacing w:val="1"/>
        </w:rPr>
        <w:t>i</w:t>
      </w:r>
      <w:r>
        <w:t>t</w:t>
      </w:r>
      <w:r>
        <w:rPr>
          <w:spacing w:val="-1"/>
        </w:rPr>
        <w:t xml:space="preserve"> </w:t>
      </w:r>
      <w:r>
        <w:t>Mu</w:t>
      </w:r>
      <w:r>
        <w:rPr>
          <w:spacing w:val="-1"/>
        </w:rPr>
        <w:t>l</w:t>
      </w:r>
      <w:r>
        <w:rPr>
          <w:spacing w:val="1"/>
        </w:rPr>
        <w:t>ti</w:t>
      </w:r>
      <w:r>
        <w:rPr>
          <w:spacing w:val="-2"/>
        </w:rPr>
        <w:t>p</w:t>
      </w:r>
      <w:r>
        <w:rPr>
          <w:spacing w:val="1"/>
        </w:rPr>
        <w:t>l</w:t>
      </w:r>
      <w:r>
        <w:t>e A</w:t>
      </w:r>
      <w:r>
        <w:rPr>
          <w:spacing w:val="-3"/>
        </w:rPr>
        <w:t>c</w:t>
      </w:r>
      <w:r>
        <w:rPr>
          <w:spacing w:val="-1"/>
        </w:rPr>
        <w:t>t</w:t>
      </w:r>
      <w:r>
        <w:rPr>
          <w:spacing w:val="1"/>
        </w:rPr>
        <w:t>i</w:t>
      </w:r>
      <w:r>
        <w:t>on</w:t>
      </w:r>
      <w:r>
        <w:rPr>
          <w:spacing w:val="-2"/>
        </w:rPr>
        <w:t>s</w:t>
      </w:r>
      <w:r>
        <w:t>)</w:t>
      </w:r>
      <w:r>
        <w:rPr>
          <w:spacing w:val="3"/>
        </w:rPr>
        <w:t xml:space="preserve"> </w:t>
      </w:r>
      <w:r>
        <w:t xml:space="preserve">– </w:t>
      </w:r>
      <w:r>
        <w:rPr>
          <w:spacing w:val="-1"/>
        </w:rPr>
        <w:t>Al</w:t>
      </w:r>
      <w:r>
        <w:rPr>
          <w:spacing w:val="1"/>
        </w:rPr>
        <w:t>l</w:t>
      </w:r>
      <w:r>
        <w:t>o</w:t>
      </w:r>
      <w:r>
        <w:rPr>
          <w:spacing w:val="-1"/>
        </w:rPr>
        <w:t>w</w:t>
      </w:r>
      <w:r>
        <w:t>s</w:t>
      </w:r>
      <w:r>
        <w:rPr>
          <w:spacing w:val="-2"/>
        </w:rPr>
        <w:t xml:space="preserve"> </w:t>
      </w:r>
      <w:r>
        <w:rPr>
          <w:spacing w:val="1"/>
        </w:rPr>
        <w:t>t</w:t>
      </w:r>
      <w:r>
        <w:t xml:space="preserve">he </w:t>
      </w:r>
      <w:r>
        <w:rPr>
          <w:spacing w:val="-2"/>
        </w:rPr>
        <w:t>u</w:t>
      </w:r>
      <w:r>
        <w:t>s</w:t>
      </w:r>
      <w:r>
        <w:rPr>
          <w:spacing w:val="-2"/>
        </w:rPr>
        <w:t>e</w:t>
      </w:r>
      <w:r>
        <w:t>r</w:t>
      </w:r>
      <w:r>
        <w:rPr>
          <w:spacing w:val="1"/>
        </w:rPr>
        <w:t xml:space="preserve"> t</w:t>
      </w:r>
      <w:r>
        <w:t>o</w:t>
      </w:r>
      <w:r>
        <w:rPr>
          <w:spacing w:val="-2"/>
        </w:rPr>
        <w:t xml:space="preserve"> r</w:t>
      </w:r>
      <w:r>
        <w:t>e</w:t>
      </w:r>
      <w:r>
        <w:rPr>
          <w:spacing w:val="1"/>
        </w:rPr>
        <w:t>s</w:t>
      </w:r>
      <w:r>
        <w:t>ub</w:t>
      </w:r>
      <w:r>
        <w:rPr>
          <w:spacing w:val="-2"/>
        </w:rPr>
        <w:t>m</w:t>
      </w:r>
      <w:r>
        <w:rPr>
          <w:spacing w:val="1"/>
        </w:rPr>
        <w:t>i</w:t>
      </w:r>
      <w:r>
        <w:t>t</w:t>
      </w:r>
      <w:r>
        <w:rPr>
          <w:spacing w:val="1"/>
        </w:rPr>
        <w:t xml:space="preserve"> </w:t>
      </w:r>
      <w:r>
        <w:t xml:space="preserve">a </w:t>
      </w:r>
      <w:r>
        <w:rPr>
          <w:spacing w:val="-2"/>
        </w:rPr>
        <w:t>c</w:t>
      </w:r>
      <w:r>
        <w:rPr>
          <w:spacing w:val="1"/>
        </w:rPr>
        <w:t>l</w:t>
      </w:r>
      <w:r>
        <w:rPr>
          <w:spacing w:val="-2"/>
        </w:rPr>
        <w:t>a</w:t>
      </w:r>
      <w:r>
        <w:rPr>
          <w:spacing w:val="1"/>
        </w:rPr>
        <w:t>i</w:t>
      </w:r>
      <w:r>
        <w:t>m</w:t>
      </w:r>
      <w:r>
        <w:rPr>
          <w:spacing w:val="-4"/>
        </w:rPr>
        <w:t xml:space="preserve"> </w:t>
      </w:r>
      <w:r>
        <w:rPr>
          <w:spacing w:val="-1"/>
        </w:rPr>
        <w:t>w</w:t>
      </w:r>
      <w:r>
        <w:rPr>
          <w:spacing w:val="1"/>
        </w:rPr>
        <w:t>it</w:t>
      </w:r>
      <w:r>
        <w:t xml:space="preserve">h </w:t>
      </w:r>
      <w:r>
        <w:rPr>
          <w:spacing w:val="-4"/>
        </w:rPr>
        <w:t>m</w:t>
      </w:r>
      <w:r>
        <w:t>u</w:t>
      </w:r>
      <w:r>
        <w:rPr>
          <w:spacing w:val="1"/>
        </w:rPr>
        <w:t>lt</w:t>
      </w:r>
      <w:r>
        <w:rPr>
          <w:spacing w:val="-1"/>
        </w:rPr>
        <w:t>i</w:t>
      </w:r>
      <w:r>
        <w:t>p</w:t>
      </w:r>
      <w:r>
        <w:rPr>
          <w:spacing w:val="1"/>
        </w:rPr>
        <w:t>l</w:t>
      </w:r>
      <w:r>
        <w:t xml:space="preserve">e </w:t>
      </w:r>
      <w:r>
        <w:rPr>
          <w:spacing w:val="-2"/>
        </w:rPr>
        <w:t>a</w:t>
      </w:r>
      <w:r>
        <w:t>c</w:t>
      </w:r>
      <w:r>
        <w:rPr>
          <w:spacing w:val="-1"/>
        </w:rPr>
        <w:t>t</w:t>
      </w:r>
      <w:r>
        <w:rPr>
          <w:spacing w:val="1"/>
        </w:rPr>
        <w:t>i</w:t>
      </w:r>
      <w:r>
        <w:t>ons.</w:t>
      </w:r>
      <w:r w:rsidR="00B46943" w:rsidRPr="00327F6E">
        <w:t xml:space="preserve"> </w:t>
      </w:r>
    </w:p>
    <w:p w:rsidR="00B46943" w:rsidRPr="00463A23" w:rsidRDefault="00B46943" w:rsidP="00B46943">
      <w:pPr>
        <w:spacing w:before="6" w:line="110" w:lineRule="exact"/>
        <w:rPr>
          <w:sz w:val="11"/>
          <w:szCs w:val="11"/>
        </w:rPr>
      </w:pPr>
    </w:p>
    <w:p w:rsidR="00B46943" w:rsidRDefault="00B46943" w:rsidP="00B46943">
      <w:pPr>
        <w:tabs>
          <w:tab w:val="left" w:pos="820"/>
        </w:tabs>
        <w:ind w:left="460" w:right="-20"/>
      </w:pPr>
      <w:r>
        <w:rPr>
          <w:rFonts w:ascii="Symbol" w:eastAsia="Symbol" w:hAnsi="Symbol" w:cs="Symbol"/>
          <w:sz w:val="24"/>
          <w:szCs w:val="24"/>
        </w:rPr>
        <w:t></w:t>
      </w:r>
      <w:r>
        <w:rPr>
          <w:sz w:val="24"/>
          <w:szCs w:val="24"/>
        </w:rPr>
        <w:tab/>
      </w:r>
      <w:bookmarkStart w:id="5230" w:name="P512_328"/>
      <w:bookmarkEnd w:id="5230"/>
      <w:r>
        <w:rPr>
          <w:color w:val="000000"/>
        </w:rPr>
        <w:t xml:space="preserve">ECS (Edit Claim Submitted) </w:t>
      </w:r>
      <w:r>
        <w:t xml:space="preserve">– Allows the user to resubmit a claim with specified NCPDP fields. </w:t>
      </w:r>
    </w:p>
    <w:p w:rsidR="00B46943" w:rsidRDefault="00B46943" w:rsidP="00B46943">
      <w:pPr>
        <w:tabs>
          <w:tab w:val="left" w:pos="820"/>
        </w:tabs>
        <w:ind w:left="460" w:right="-20"/>
      </w:pPr>
      <w:r>
        <w:tab/>
        <w:t xml:space="preserve">The user may select a date of service if the prescription is released.  The action is available if the </w:t>
      </w:r>
    </w:p>
    <w:p w:rsidR="00B46943" w:rsidRDefault="00B46943" w:rsidP="00B46943">
      <w:pPr>
        <w:tabs>
          <w:tab w:val="left" w:pos="820"/>
        </w:tabs>
        <w:ind w:left="460" w:right="-20"/>
      </w:pPr>
      <w:r>
        <w:tab/>
        <w:t>claim response was rejected or payable.</w:t>
      </w:r>
      <w:bookmarkStart w:id="5231" w:name="p512_324"/>
      <w:bookmarkEnd w:id="5231"/>
    </w:p>
    <w:p w:rsidR="0046049A" w:rsidRDefault="0046049A" w:rsidP="0046049A">
      <w:pPr>
        <w:tabs>
          <w:tab w:val="left" w:pos="820"/>
        </w:tabs>
        <w:ind w:left="460" w:right="-20"/>
      </w:pPr>
    </w:p>
    <w:p w:rsidR="0046049A" w:rsidRPr="00EE678B" w:rsidRDefault="0046049A" w:rsidP="00AE454C">
      <w:pPr>
        <w:rPr>
          <w:szCs w:val="20"/>
        </w:rPr>
      </w:pPr>
    </w:p>
    <w:p w:rsidR="00AE454C" w:rsidRPr="00EE678B" w:rsidRDefault="00AE454C" w:rsidP="00CC4B19">
      <w:pPr>
        <w:pStyle w:val="ExampleHeading"/>
        <w:rPr>
          <w:rFonts w:eastAsia="MS Mincho"/>
        </w:rPr>
      </w:pPr>
      <w:r w:rsidRPr="00EE678B">
        <w:rPr>
          <w:rFonts w:eastAsia="MS Mincho"/>
        </w:rPr>
        <w:t>Example: Resolving Open Rejects (continued)</w:t>
      </w: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rPr>
          <w:bCs/>
        </w:rPr>
      </w:pPr>
      <w:r w:rsidRPr="00EE678B">
        <w:rPr>
          <w:bCs/>
        </w:rPr>
        <w:t xml:space="preserve">CMOP Drug: DOCUSATE NA 100MG CA </w:t>
      </w:r>
      <w:r w:rsidRPr="00EE678B">
        <w:rPr>
          <w:bCs/>
        </w:rPr>
        <w:tab/>
      </w:r>
      <w:r w:rsidRPr="00EE678B">
        <w:rPr>
          <w:bCs/>
        </w:rPr>
        <w:tab/>
      </w:r>
      <w:r w:rsidRPr="00EE678B">
        <w:rPr>
          <w:bCs/>
        </w:rPr>
        <w:tab/>
        <w:t xml:space="preserve">        NDC Code: </w:t>
      </w:r>
      <w:r w:rsidRPr="00EE678B">
        <w:t>54629-0600-01</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REJECT Information BACK-BILL                                                    </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Next Avail Fill: NOV 18, 2005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BIN</w:t>
      </w:r>
      <w:r w:rsidR="00080717">
        <w:rPr>
          <w:lang w:val="en-US"/>
        </w:rPr>
        <w:t xml:space="preserve"> / PCN</w:t>
      </w:r>
      <w:r w:rsidRPr="00EE678B">
        <w:t xml:space="preserve">     :</w:t>
      </w:r>
      <w:r w:rsidR="00080717">
        <w:rPr>
          <w:lang w:val="en-US"/>
        </w:rPr>
        <w:t xml:space="preserve"> </w:t>
      </w:r>
      <w:r w:rsidRPr="00EE678B">
        <w:t>741852</w:t>
      </w:r>
      <w:r w:rsidR="00080717">
        <w:rPr>
          <w:lang w:val="en-US"/>
        </w:rPr>
        <w:t xml:space="preserve"> / XXXXXXXXXX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7C44A7">
      <w:pPr>
        <w:pStyle w:val="ScreenCapture"/>
        <w:keepNext/>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MP  Medication Profile    RES Resubmit Claim       CSD Change Suspense Date</w:t>
      </w:r>
    </w:p>
    <w:p w:rsidR="00AE454C" w:rsidRPr="00EE678B" w:rsidRDefault="00AE454C" w:rsidP="00286389">
      <w:pPr>
        <w:pStyle w:val="ScreenCapture"/>
      </w:pPr>
      <w:r w:rsidRPr="00EE678B">
        <w:t xml:space="preserve">Select: Quit// </w:t>
      </w:r>
      <w:r w:rsidRPr="00EE678B">
        <w:rPr>
          <w:b/>
        </w:rPr>
        <w:t>OVR</w:t>
      </w:r>
      <w:r w:rsidRPr="00EE678B">
        <w:t xml:space="preserve">   Submit Override Codes  </w:t>
      </w:r>
    </w:p>
    <w:p w:rsidR="00AE454C" w:rsidRPr="00EE678B" w:rsidRDefault="00AE454C" w:rsidP="00AE454C">
      <w:pPr>
        <w:spacing w:after="120"/>
        <w:rPr>
          <w:rFonts w:ascii="Courier New" w:hAnsi="Courier New"/>
          <w:b/>
          <w:color w:val="000000"/>
          <w:sz w:val="16"/>
          <w:szCs w:val="20"/>
        </w:rPr>
      </w:pPr>
      <w:r w:rsidRPr="00EE678B">
        <w:rPr>
          <w:rFonts w:ascii="Courier New" w:hAnsi="Courier New"/>
          <w:b/>
          <w:color w:val="000000"/>
          <w:sz w:val="16"/>
          <w:szCs w:val="20"/>
        </w:rPr>
        <w:t xml:space="preserve">        ---------------------------------example continues---------------------------------------</w:t>
      </w:r>
    </w:p>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When a claim is rejected, typically the Payer returns a “Reason for Service Code”, which becomes the default for the “Reason for Service Code” prompt. The user can use this reason to then select which code is entered for “Professional Service Code” and “Result of Service Code”.</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Available codes for “Professional Service Code” include:</w:t>
      </w:r>
    </w:p>
    <w:p w:rsidR="00AE454C" w:rsidRPr="00EE678B" w:rsidRDefault="00AE454C" w:rsidP="00AE454C">
      <w:pPr>
        <w:rPr>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88"/>
        <w:gridCol w:w="8172"/>
      </w:tblGrid>
      <w:tr w:rsidR="004A58C9" w:rsidRPr="00EE678B" w:rsidTr="004A0B74">
        <w:trPr>
          <w:tblHeader/>
        </w:trPr>
        <w:tc>
          <w:tcPr>
            <w:tcW w:w="1188"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72"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A58C9" w:rsidRPr="00EE678B" w:rsidTr="00D8267F">
        <w:tc>
          <w:tcPr>
            <w:tcW w:w="1188" w:type="dxa"/>
            <w:shd w:val="clear" w:color="auto" w:fill="auto"/>
            <w:vAlign w:val="center"/>
          </w:tcPr>
          <w:p w:rsidR="004A58C9" w:rsidRPr="00EE678B" w:rsidRDefault="004A58C9" w:rsidP="00D8267F">
            <w:r w:rsidRPr="00EE678B">
              <w:t>00</w:t>
            </w:r>
          </w:p>
        </w:tc>
        <w:tc>
          <w:tcPr>
            <w:tcW w:w="8172" w:type="dxa"/>
            <w:shd w:val="clear" w:color="auto" w:fill="auto"/>
            <w:vAlign w:val="center"/>
          </w:tcPr>
          <w:p w:rsidR="004A58C9" w:rsidRPr="00EE678B" w:rsidRDefault="004A58C9" w:rsidP="00D8267F">
            <w:r w:rsidRPr="00EE678B">
              <w:t>NO INTERVENTION</w:t>
            </w:r>
          </w:p>
        </w:tc>
      </w:tr>
      <w:tr w:rsidR="004A58C9" w:rsidRPr="00EE678B" w:rsidTr="00D8267F">
        <w:tc>
          <w:tcPr>
            <w:tcW w:w="1188" w:type="dxa"/>
            <w:shd w:val="clear" w:color="auto" w:fill="auto"/>
            <w:vAlign w:val="center"/>
          </w:tcPr>
          <w:p w:rsidR="004A58C9" w:rsidRPr="00EE678B" w:rsidRDefault="004A58C9" w:rsidP="00D8267F">
            <w:r w:rsidRPr="00EE678B">
              <w:t>AS</w:t>
            </w:r>
          </w:p>
        </w:tc>
        <w:tc>
          <w:tcPr>
            <w:tcW w:w="8172" w:type="dxa"/>
            <w:shd w:val="clear" w:color="auto" w:fill="auto"/>
            <w:vAlign w:val="center"/>
          </w:tcPr>
          <w:p w:rsidR="004A58C9" w:rsidRPr="00EE678B" w:rsidRDefault="004A58C9" w:rsidP="00D8267F">
            <w:r w:rsidRPr="00EE678B">
              <w:t>PATIENT ASSESSMENT</w:t>
            </w:r>
          </w:p>
        </w:tc>
      </w:tr>
      <w:tr w:rsidR="004A58C9" w:rsidRPr="00EE678B" w:rsidTr="00D8267F">
        <w:tc>
          <w:tcPr>
            <w:tcW w:w="1188" w:type="dxa"/>
            <w:shd w:val="clear" w:color="auto" w:fill="auto"/>
            <w:vAlign w:val="center"/>
          </w:tcPr>
          <w:p w:rsidR="004A58C9" w:rsidRPr="00EE678B" w:rsidRDefault="004A58C9" w:rsidP="00D8267F">
            <w:r w:rsidRPr="00EE678B">
              <w:t>CC</w:t>
            </w:r>
          </w:p>
        </w:tc>
        <w:tc>
          <w:tcPr>
            <w:tcW w:w="8172" w:type="dxa"/>
            <w:shd w:val="clear" w:color="auto" w:fill="auto"/>
            <w:vAlign w:val="center"/>
          </w:tcPr>
          <w:p w:rsidR="004A58C9" w:rsidRPr="00EE678B" w:rsidRDefault="004A58C9" w:rsidP="00D8267F">
            <w:r w:rsidRPr="00EE678B">
              <w:t>COORDINATION OF CARE</w:t>
            </w:r>
          </w:p>
        </w:tc>
      </w:tr>
      <w:tr w:rsidR="004A58C9" w:rsidRPr="00EE678B" w:rsidTr="00D8267F">
        <w:tc>
          <w:tcPr>
            <w:tcW w:w="1188" w:type="dxa"/>
            <w:shd w:val="clear" w:color="auto" w:fill="auto"/>
            <w:vAlign w:val="center"/>
          </w:tcPr>
          <w:p w:rsidR="004A58C9" w:rsidRPr="00EE678B" w:rsidRDefault="004A58C9" w:rsidP="00D8267F">
            <w:r w:rsidRPr="00EE678B">
              <w:t>DE</w:t>
            </w:r>
          </w:p>
        </w:tc>
        <w:tc>
          <w:tcPr>
            <w:tcW w:w="8172" w:type="dxa"/>
            <w:shd w:val="clear" w:color="auto" w:fill="auto"/>
            <w:vAlign w:val="center"/>
          </w:tcPr>
          <w:p w:rsidR="004A58C9" w:rsidRPr="00EE678B" w:rsidRDefault="004A58C9" w:rsidP="00D8267F">
            <w:r w:rsidRPr="00EE678B">
              <w:t>DOSING EVALUATION/DETERMINATION</w:t>
            </w:r>
          </w:p>
        </w:tc>
      </w:tr>
      <w:tr w:rsidR="004A58C9" w:rsidRPr="00EE678B" w:rsidTr="00D8267F">
        <w:tc>
          <w:tcPr>
            <w:tcW w:w="1188" w:type="dxa"/>
            <w:shd w:val="clear" w:color="auto" w:fill="auto"/>
            <w:vAlign w:val="center"/>
          </w:tcPr>
          <w:p w:rsidR="004A58C9" w:rsidRPr="00EE678B" w:rsidRDefault="004A58C9" w:rsidP="00D8267F">
            <w:r w:rsidRPr="00EE678B">
              <w:t>DP</w:t>
            </w:r>
          </w:p>
        </w:tc>
        <w:tc>
          <w:tcPr>
            <w:tcW w:w="8172" w:type="dxa"/>
            <w:shd w:val="clear" w:color="auto" w:fill="auto"/>
            <w:vAlign w:val="center"/>
          </w:tcPr>
          <w:p w:rsidR="004A58C9" w:rsidRPr="00EE678B" w:rsidRDefault="004A58C9" w:rsidP="00D8267F">
            <w:r w:rsidRPr="00EE678B">
              <w:t>DOSAGE EVALUATED</w:t>
            </w:r>
          </w:p>
        </w:tc>
      </w:tr>
      <w:tr w:rsidR="004A58C9" w:rsidRPr="00EE678B" w:rsidTr="00D8267F">
        <w:tc>
          <w:tcPr>
            <w:tcW w:w="1188" w:type="dxa"/>
            <w:shd w:val="clear" w:color="auto" w:fill="auto"/>
            <w:vAlign w:val="center"/>
          </w:tcPr>
          <w:p w:rsidR="004A58C9" w:rsidRPr="00EE678B" w:rsidRDefault="004A58C9" w:rsidP="00D8267F">
            <w:r w:rsidRPr="00EE678B">
              <w:t>FE</w:t>
            </w:r>
          </w:p>
        </w:tc>
        <w:tc>
          <w:tcPr>
            <w:tcW w:w="8172" w:type="dxa"/>
            <w:shd w:val="clear" w:color="auto" w:fill="auto"/>
            <w:vAlign w:val="center"/>
          </w:tcPr>
          <w:p w:rsidR="004A58C9" w:rsidRPr="00EE678B" w:rsidRDefault="004A58C9" w:rsidP="00D8267F">
            <w:r w:rsidRPr="00EE678B">
              <w:t>FORMULARY ENFORCEMENT</w:t>
            </w:r>
          </w:p>
        </w:tc>
      </w:tr>
      <w:tr w:rsidR="004A58C9" w:rsidRPr="00EE678B" w:rsidTr="00D8267F">
        <w:tc>
          <w:tcPr>
            <w:tcW w:w="1188" w:type="dxa"/>
            <w:shd w:val="clear" w:color="auto" w:fill="auto"/>
            <w:vAlign w:val="center"/>
          </w:tcPr>
          <w:p w:rsidR="004A58C9" w:rsidRPr="00EE678B" w:rsidRDefault="004A58C9" w:rsidP="00D8267F">
            <w:r w:rsidRPr="00EE678B">
              <w:t>GP</w:t>
            </w:r>
          </w:p>
        </w:tc>
        <w:tc>
          <w:tcPr>
            <w:tcW w:w="8172" w:type="dxa"/>
            <w:shd w:val="clear" w:color="auto" w:fill="auto"/>
            <w:vAlign w:val="center"/>
          </w:tcPr>
          <w:p w:rsidR="004A58C9" w:rsidRPr="00EE678B" w:rsidRDefault="004A58C9" w:rsidP="00D8267F">
            <w:r w:rsidRPr="00EE678B">
              <w:t>GENERIC PRODUCT SELECTION</w:t>
            </w:r>
          </w:p>
        </w:tc>
      </w:tr>
      <w:tr w:rsidR="004A58C9" w:rsidRPr="00EE678B" w:rsidTr="00D8267F">
        <w:tc>
          <w:tcPr>
            <w:tcW w:w="1188" w:type="dxa"/>
            <w:shd w:val="clear" w:color="auto" w:fill="auto"/>
            <w:vAlign w:val="center"/>
          </w:tcPr>
          <w:p w:rsidR="004A58C9" w:rsidRPr="00EE678B" w:rsidRDefault="004A58C9" w:rsidP="00D8267F">
            <w:r w:rsidRPr="00EE678B">
              <w:t>M0</w:t>
            </w:r>
          </w:p>
        </w:tc>
        <w:tc>
          <w:tcPr>
            <w:tcW w:w="8172" w:type="dxa"/>
            <w:shd w:val="clear" w:color="auto" w:fill="auto"/>
            <w:vAlign w:val="center"/>
          </w:tcPr>
          <w:p w:rsidR="004A58C9" w:rsidRPr="00EE678B" w:rsidRDefault="004A58C9" w:rsidP="00D8267F">
            <w:r w:rsidRPr="00EE678B">
              <w:t>PRESCRIBER CONSULTED</w:t>
            </w:r>
          </w:p>
        </w:tc>
      </w:tr>
      <w:tr w:rsidR="004A58C9" w:rsidRPr="00EE678B" w:rsidTr="00D8267F">
        <w:tc>
          <w:tcPr>
            <w:tcW w:w="1188" w:type="dxa"/>
            <w:shd w:val="clear" w:color="auto" w:fill="auto"/>
            <w:vAlign w:val="center"/>
          </w:tcPr>
          <w:p w:rsidR="004A58C9" w:rsidRPr="00EE678B" w:rsidRDefault="004A58C9" w:rsidP="00D8267F">
            <w:r w:rsidRPr="00EE678B">
              <w:t>MA</w:t>
            </w:r>
          </w:p>
        </w:tc>
        <w:tc>
          <w:tcPr>
            <w:tcW w:w="8172" w:type="dxa"/>
            <w:shd w:val="clear" w:color="auto" w:fill="auto"/>
            <w:vAlign w:val="center"/>
          </w:tcPr>
          <w:p w:rsidR="004A58C9" w:rsidRPr="00EE678B" w:rsidRDefault="004A58C9" w:rsidP="00D8267F">
            <w:r w:rsidRPr="00EE678B">
              <w:t>MEDICATION ADMINISTRATION</w:t>
            </w:r>
          </w:p>
        </w:tc>
      </w:tr>
      <w:tr w:rsidR="004A58C9" w:rsidRPr="00EE678B" w:rsidTr="00D8267F">
        <w:tc>
          <w:tcPr>
            <w:tcW w:w="1188" w:type="dxa"/>
            <w:shd w:val="clear" w:color="auto" w:fill="auto"/>
            <w:vAlign w:val="center"/>
          </w:tcPr>
          <w:p w:rsidR="004A58C9" w:rsidRPr="00EE678B" w:rsidRDefault="004A58C9" w:rsidP="00D8267F">
            <w:r w:rsidRPr="00EE678B">
              <w:t>MB</w:t>
            </w:r>
          </w:p>
        </w:tc>
        <w:tc>
          <w:tcPr>
            <w:tcW w:w="8172" w:type="dxa"/>
            <w:shd w:val="clear" w:color="auto" w:fill="auto"/>
            <w:vAlign w:val="center"/>
          </w:tcPr>
          <w:p w:rsidR="004A58C9" w:rsidRPr="00EE678B" w:rsidRDefault="004A58C9" w:rsidP="00D8267F">
            <w:r w:rsidRPr="00EE678B">
              <w:t>OVERRIDING BENEFIT</w:t>
            </w:r>
          </w:p>
        </w:tc>
      </w:tr>
      <w:tr w:rsidR="004A58C9" w:rsidRPr="00EE678B" w:rsidTr="00D8267F">
        <w:tc>
          <w:tcPr>
            <w:tcW w:w="1188" w:type="dxa"/>
            <w:shd w:val="clear" w:color="auto" w:fill="auto"/>
            <w:vAlign w:val="center"/>
          </w:tcPr>
          <w:p w:rsidR="004A58C9" w:rsidRPr="00EE678B" w:rsidRDefault="004A58C9" w:rsidP="00D8267F">
            <w:r w:rsidRPr="00EE678B">
              <w:t>MP</w:t>
            </w:r>
          </w:p>
        </w:tc>
        <w:tc>
          <w:tcPr>
            <w:tcW w:w="8172" w:type="dxa"/>
            <w:shd w:val="clear" w:color="auto" w:fill="auto"/>
            <w:vAlign w:val="center"/>
          </w:tcPr>
          <w:p w:rsidR="004A58C9" w:rsidRPr="00EE678B" w:rsidRDefault="004A58C9" w:rsidP="00D8267F">
            <w:r w:rsidRPr="00EE678B">
              <w:t>PATIENT WILL BE MONITORED</w:t>
            </w:r>
          </w:p>
        </w:tc>
      </w:tr>
      <w:tr w:rsidR="004A58C9" w:rsidRPr="00EE678B" w:rsidTr="00D8267F">
        <w:tc>
          <w:tcPr>
            <w:tcW w:w="1188" w:type="dxa"/>
            <w:shd w:val="clear" w:color="auto" w:fill="auto"/>
            <w:vAlign w:val="center"/>
          </w:tcPr>
          <w:p w:rsidR="004A58C9" w:rsidRPr="00EE678B" w:rsidRDefault="004A58C9" w:rsidP="00D8267F">
            <w:r w:rsidRPr="00EE678B">
              <w:t>MR</w:t>
            </w:r>
          </w:p>
        </w:tc>
        <w:tc>
          <w:tcPr>
            <w:tcW w:w="8172" w:type="dxa"/>
            <w:shd w:val="clear" w:color="auto" w:fill="auto"/>
            <w:vAlign w:val="center"/>
          </w:tcPr>
          <w:p w:rsidR="004A58C9" w:rsidRPr="00EE678B" w:rsidRDefault="004A58C9" w:rsidP="00D8267F">
            <w:r w:rsidRPr="00EE678B">
              <w:t>MEDICATION REVIEW</w:t>
            </w:r>
          </w:p>
        </w:tc>
      </w:tr>
      <w:tr w:rsidR="004A58C9" w:rsidRPr="00EE678B" w:rsidTr="00D8267F">
        <w:tc>
          <w:tcPr>
            <w:tcW w:w="1188" w:type="dxa"/>
            <w:shd w:val="clear" w:color="auto" w:fill="auto"/>
            <w:vAlign w:val="center"/>
          </w:tcPr>
          <w:p w:rsidR="004A58C9" w:rsidRPr="00EE678B" w:rsidRDefault="004A58C9" w:rsidP="00D8267F">
            <w:r w:rsidRPr="00EE678B">
              <w:t>P0</w:t>
            </w:r>
          </w:p>
        </w:tc>
        <w:tc>
          <w:tcPr>
            <w:tcW w:w="8172" w:type="dxa"/>
            <w:shd w:val="clear" w:color="auto" w:fill="auto"/>
            <w:vAlign w:val="center"/>
          </w:tcPr>
          <w:p w:rsidR="004A58C9" w:rsidRPr="00EE678B" w:rsidRDefault="004A58C9" w:rsidP="00D8267F">
            <w:r w:rsidRPr="00EE678B">
              <w:t>PATIENT CONSULTED</w:t>
            </w:r>
          </w:p>
        </w:tc>
      </w:tr>
      <w:tr w:rsidR="004A58C9" w:rsidRPr="00EE678B" w:rsidTr="00D8267F">
        <w:tc>
          <w:tcPr>
            <w:tcW w:w="1188" w:type="dxa"/>
            <w:shd w:val="clear" w:color="auto" w:fill="auto"/>
            <w:vAlign w:val="center"/>
          </w:tcPr>
          <w:p w:rsidR="004A58C9" w:rsidRPr="00EE678B" w:rsidRDefault="004A58C9" w:rsidP="00D8267F">
            <w:r w:rsidRPr="00EE678B">
              <w:t>PA</w:t>
            </w:r>
          </w:p>
        </w:tc>
        <w:tc>
          <w:tcPr>
            <w:tcW w:w="8172" w:type="dxa"/>
            <w:shd w:val="clear" w:color="auto" w:fill="auto"/>
            <w:vAlign w:val="center"/>
          </w:tcPr>
          <w:p w:rsidR="004A58C9" w:rsidRPr="00EE678B" w:rsidRDefault="004A58C9" w:rsidP="00D8267F">
            <w:r w:rsidRPr="00EE678B">
              <w:t>PREVIOUS PATIENT TOLERANCE</w:t>
            </w:r>
          </w:p>
        </w:tc>
      </w:tr>
      <w:tr w:rsidR="004A58C9" w:rsidRPr="00EE678B" w:rsidTr="00D8267F">
        <w:tc>
          <w:tcPr>
            <w:tcW w:w="1188" w:type="dxa"/>
            <w:shd w:val="clear" w:color="auto" w:fill="auto"/>
            <w:vAlign w:val="center"/>
          </w:tcPr>
          <w:p w:rsidR="004A58C9" w:rsidRPr="00EE678B" w:rsidRDefault="004A58C9" w:rsidP="00D8267F">
            <w:r w:rsidRPr="00EE678B">
              <w:t>PE</w:t>
            </w:r>
          </w:p>
        </w:tc>
        <w:tc>
          <w:tcPr>
            <w:tcW w:w="8172" w:type="dxa"/>
            <w:shd w:val="clear" w:color="auto" w:fill="auto"/>
            <w:vAlign w:val="center"/>
          </w:tcPr>
          <w:p w:rsidR="004A58C9" w:rsidRPr="00EE678B" w:rsidRDefault="004A58C9" w:rsidP="00D8267F">
            <w:r w:rsidRPr="00EE678B">
              <w:t>PATIENT EDUCATION/INSTRUCTION</w:t>
            </w:r>
          </w:p>
        </w:tc>
      </w:tr>
      <w:tr w:rsidR="004A58C9" w:rsidRPr="00EE678B" w:rsidTr="00D8267F">
        <w:tc>
          <w:tcPr>
            <w:tcW w:w="1188" w:type="dxa"/>
            <w:shd w:val="clear" w:color="auto" w:fill="auto"/>
            <w:vAlign w:val="center"/>
          </w:tcPr>
          <w:p w:rsidR="004A58C9" w:rsidRPr="00EE678B" w:rsidRDefault="004A58C9" w:rsidP="00D8267F">
            <w:r w:rsidRPr="00EE678B">
              <w:t>PH</w:t>
            </w:r>
          </w:p>
        </w:tc>
        <w:tc>
          <w:tcPr>
            <w:tcW w:w="8172" w:type="dxa"/>
            <w:shd w:val="clear" w:color="auto" w:fill="auto"/>
            <w:vAlign w:val="center"/>
          </w:tcPr>
          <w:p w:rsidR="004A58C9" w:rsidRPr="00EE678B" w:rsidRDefault="004A58C9" w:rsidP="00D8267F">
            <w:r w:rsidRPr="00EE678B">
              <w:t>PATIENT MEDICATION HISTORY</w:t>
            </w:r>
          </w:p>
        </w:tc>
      </w:tr>
      <w:tr w:rsidR="004A58C9" w:rsidRPr="00EE678B" w:rsidTr="00D8267F">
        <w:tc>
          <w:tcPr>
            <w:tcW w:w="1188" w:type="dxa"/>
            <w:shd w:val="clear" w:color="auto" w:fill="auto"/>
            <w:vAlign w:val="center"/>
          </w:tcPr>
          <w:p w:rsidR="004A58C9" w:rsidRPr="00EE678B" w:rsidRDefault="004A58C9" w:rsidP="00D8267F">
            <w:r w:rsidRPr="00EE678B">
              <w:t>PM</w:t>
            </w:r>
          </w:p>
        </w:tc>
        <w:tc>
          <w:tcPr>
            <w:tcW w:w="8172" w:type="dxa"/>
            <w:shd w:val="clear" w:color="auto" w:fill="auto"/>
            <w:vAlign w:val="center"/>
          </w:tcPr>
          <w:p w:rsidR="004A58C9" w:rsidRPr="00EE678B" w:rsidRDefault="004A58C9" w:rsidP="00D8267F">
            <w:r w:rsidRPr="00EE678B">
              <w:t>PATIENT MONITORING</w:t>
            </w:r>
          </w:p>
        </w:tc>
      </w:tr>
      <w:tr w:rsidR="004A58C9" w:rsidRPr="00EE678B" w:rsidTr="00D8267F">
        <w:tc>
          <w:tcPr>
            <w:tcW w:w="1188" w:type="dxa"/>
            <w:shd w:val="clear" w:color="auto" w:fill="auto"/>
            <w:vAlign w:val="center"/>
          </w:tcPr>
          <w:p w:rsidR="004A58C9" w:rsidRPr="00EE678B" w:rsidRDefault="004A58C9" w:rsidP="00D8267F">
            <w:r w:rsidRPr="00EE678B">
              <w:t>PT</w:t>
            </w:r>
          </w:p>
        </w:tc>
        <w:tc>
          <w:tcPr>
            <w:tcW w:w="8172" w:type="dxa"/>
            <w:shd w:val="clear" w:color="auto" w:fill="auto"/>
            <w:vAlign w:val="center"/>
          </w:tcPr>
          <w:p w:rsidR="004A58C9" w:rsidRPr="00EE678B" w:rsidRDefault="004A58C9" w:rsidP="00D8267F">
            <w:r w:rsidRPr="00EE678B">
              <w:t>PERFORM LABORATORY REQUEST</w:t>
            </w:r>
          </w:p>
        </w:tc>
      </w:tr>
      <w:tr w:rsidR="004A58C9" w:rsidRPr="00EE678B" w:rsidTr="00D8267F">
        <w:tc>
          <w:tcPr>
            <w:tcW w:w="1188" w:type="dxa"/>
            <w:shd w:val="clear" w:color="auto" w:fill="auto"/>
            <w:vAlign w:val="center"/>
          </w:tcPr>
          <w:p w:rsidR="004A58C9" w:rsidRPr="00EE678B" w:rsidRDefault="004A58C9" w:rsidP="00D8267F">
            <w:r w:rsidRPr="00EE678B">
              <w:t>R0</w:t>
            </w:r>
          </w:p>
        </w:tc>
        <w:tc>
          <w:tcPr>
            <w:tcW w:w="8172" w:type="dxa"/>
            <w:shd w:val="clear" w:color="auto" w:fill="auto"/>
            <w:vAlign w:val="center"/>
          </w:tcPr>
          <w:p w:rsidR="004A58C9" w:rsidRPr="00EE678B" w:rsidRDefault="004A58C9" w:rsidP="00D8267F">
            <w:r w:rsidRPr="00EE678B">
              <w:t>PHARMACIST CONSULTED OTHER SOURCE</w:t>
            </w:r>
          </w:p>
        </w:tc>
      </w:tr>
      <w:tr w:rsidR="004A58C9" w:rsidRPr="00EE678B" w:rsidTr="00D8267F">
        <w:tc>
          <w:tcPr>
            <w:tcW w:w="1188" w:type="dxa"/>
            <w:shd w:val="clear" w:color="auto" w:fill="auto"/>
            <w:vAlign w:val="center"/>
          </w:tcPr>
          <w:p w:rsidR="004A58C9" w:rsidRPr="00EE678B" w:rsidRDefault="004A58C9" w:rsidP="00D8267F">
            <w:r w:rsidRPr="00EE678B">
              <w:t>RT</w:t>
            </w:r>
          </w:p>
        </w:tc>
        <w:tc>
          <w:tcPr>
            <w:tcW w:w="8172" w:type="dxa"/>
            <w:shd w:val="clear" w:color="auto" w:fill="auto"/>
            <w:vAlign w:val="center"/>
          </w:tcPr>
          <w:p w:rsidR="004A58C9" w:rsidRPr="00EE678B" w:rsidRDefault="004A58C9" w:rsidP="00D8267F">
            <w:r w:rsidRPr="00EE678B">
              <w:t>RECOMMENDED LABORATORY TEST</w:t>
            </w:r>
          </w:p>
        </w:tc>
      </w:tr>
      <w:tr w:rsidR="004A58C9" w:rsidRPr="00EE678B" w:rsidTr="00D8267F">
        <w:tc>
          <w:tcPr>
            <w:tcW w:w="1188" w:type="dxa"/>
            <w:shd w:val="clear" w:color="auto" w:fill="auto"/>
            <w:vAlign w:val="center"/>
          </w:tcPr>
          <w:p w:rsidR="004A58C9" w:rsidRPr="00EE678B" w:rsidRDefault="004A58C9" w:rsidP="00D8267F">
            <w:r w:rsidRPr="00EE678B">
              <w:t>SC</w:t>
            </w:r>
          </w:p>
        </w:tc>
        <w:tc>
          <w:tcPr>
            <w:tcW w:w="8172" w:type="dxa"/>
            <w:shd w:val="clear" w:color="auto" w:fill="auto"/>
            <w:vAlign w:val="center"/>
          </w:tcPr>
          <w:p w:rsidR="004A58C9" w:rsidRPr="00EE678B" w:rsidRDefault="004A58C9" w:rsidP="00D8267F">
            <w:r w:rsidRPr="00EE678B">
              <w:t>SELF-CARE CONSULTATION</w:t>
            </w:r>
          </w:p>
        </w:tc>
      </w:tr>
      <w:tr w:rsidR="004A58C9" w:rsidRPr="00EE678B" w:rsidTr="00D8267F">
        <w:tc>
          <w:tcPr>
            <w:tcW w:w="1188" w:type="dxa"/>
            <w:shd w:val="clear" w:color="auto" w:fill="auto"/>
            <w:vAlign w:val="center"/>
          </w:tcPr>
          <w:p w:rsidR="004A58C9" w:rsidRPr="00EE678B" w:rsidRDefault="004A58C9" w:rsidP="00D8267F">
            <w:r w:rsidRPr="00EE678B">
              <w:t>SW</w:t>
            </w:r>
          </w:p>
        </w:tc>
        <w:tc>
          <w:tcPr>
            <w:tcW w:w="8172" w:type="dxa"/>
            <w:shd w:val="clear" w:color="auto" w:fill="auto"/>
            <w:vAlign w:val="center"/>
          </w:tcPr>
          <w:p w:rsidR="004A58C9" w:rsidRPr="00EE678B" w:rsidRDefault="004A58C9" w:rsidP="00D8267F">
            <w:r w:rsidRPr="00EE678B">
              <w:t>LITERATURE SEARCH/REVIEW</w:t>
            </w:r>
          </w:p>
        </w:tc>
      </w:tr>
      <w:tr w:rsidR="004A58C9" w:rsidRPr="00EE678B" w:rsidTr="00D8267F">
        <w:tc>
          <w:tcPr>
            <w:tcW w:w="1188" w:type="dxa"/>
            <w:shd w:val="clear" w:color="auto" w:fill="auto"/>
            <w:vAlign w:val="center"/>
          </w:tcPr>
          <w:p w:rsidR="004A58C9" w:rsidRPr="00EE678B" w:rsidRDefault="004A58C9" w:rsidP="00D8267F">
            <w:r w:rsidRPr="00EE678B">
              <w:t>TC</w:t>
            </w:r>
          </w:p>
        </w:tc>
        <w:tc>
          <w:tcPr>
            <w:tcW w:w="8172" w:type="dxa"/>
            <w:shd w:val="clear" w:color="auto" w:fill="auto"/>
            <w:vAlign w:val="center"/>
          </w:tcPr>
          <w:p w:rsidR="004A58C9" w:rsidRPr="00EE678B" w:rsidRDefault="004A58C9" w:rsidP="00D8267F">
            <w:r w:rsidRPr="00EE678B">
              <w:t>PAYER/PROCESSOR CONSULTED</w:t>
            </w:r>
          </w:p>
        </w:tc>
      </w:tr>
      <w:tr w:rsidR="004A58C9" w:rsidRPr="00EE678B" w:rsidTr="00D8267F">
        <w:tc>
          <w:tcPr>
            <w:tcW w:w="1188" w:type="dxa"/>
            <w:shd w:val="clear" w:color="auto" w:fill="auto"/>
            <w:vAlign w:val="center"/>
          </w:tcPr>
          <w:p w:rsidR="004A58C9" w:rsidRPr="00EE678B" w:rsidRDefault="004A58C9" w:rsidP="00D8267F">
            <w:r w:rsidRPr="00EE678B">
              <w:t>TH</w:t>
            </w:r>
          </w:p>
        </w:tc>
        <w:tc>
          <w:tcPr>
            <w:tcW w:w="8172" w:type="dxa"/>
            <w:shd w:val="clear" w:color="auto" w:fill="auto"/>
            <w:vAlign w:val="center"/>
          </w:tcPr>
          <w:p w:rsidR="004A58C9" w:rsidRPr="00EE678B" w:rsidRDefault="004A58C9" w:rsidP="00D8267F">
            <w:r w:rsidRPr="00EE678B">
              <w:t>THERAPEUTIC PRODUCT INTERCHANGE</w:t>
            </w:r>
          </w:p>
        </w:tc>
      </w:tr>
      <w:tr w:rsidR="004A58C9" w:rsidRPr="00EE678B" w:rsidTr="00D8267F">
        <w:tc>
          <w:tcPr>
            <w:tcW w:w="1188" w:type="dxa"/>
            <w:shd w:val="clear" w:color="auto" w:fill="auto"/>
            <w:vAlign w:val="center"/>
          </w:tcPr>
          <w:p w:rsidR="004A58C9" w:rsidRPr="00EE678B" w:rsidRDefault="004A58C9" w:rsidP="00D8267F">
            <w:r w:rsidRPr="00EE678B">
              <w:t>ZZ</w:t>
            </w:r>
          </w:p>
        </w:tc>
        <w:tc>
          <w:tcPr>
            <w:tcW w:w="8172" w:type="dxa"/>
            <w:shd w:val="clear" w:color="auto" w:fill="auto"/>
            <w:vAlign w:val="center"/>
          </w:tcPr>
          <w:p w:rsidR="004A58C9" w:rsidRPr="00EE678B" w:rsidRDefault="004A58C9" w:rsidP="00D8267F">
            <w:pPr>
              <w:rPr>
                <w:color w:val="000000"/>
              </w:rPr>
            </w:pPr>
            <w:r w:rsidRPr="00EE678B">
              <w:t>OTHER ACKNOWLEDGEMENT</w:t>
            </w:r>
          </w:p>
        </w:tc>
      </w:tr>
    </w:tbl>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Available codes for “Result of Service Code” include:</w:t>
      </w:r>
    </w:p>
    <w:p w:rsidR="00AE454C" w:rsidRPr="00EE678B" w:rsidRDefault="00AE454C" w:rsidP="004A58C9">
      <w:pPr>
        <w:tabs>
          <w:tab w:val="left" w:pos="2223"/>
        </w:tabs>
        <w:rPr>
          <w:b/>
          <w:color w:val="00000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61"/>
        <w:gridCol w:w="8081"/>
      </w:tblGrid>
      <w:tr w:rsidR="004A58C9" w:rsidRPr="00EE678B" w:rsidTr="004A0B74">
        <w:trPr>
          <w:tblHeader/>
        </w:trPr>
        <w:tc>
          <w:tcPr>
            <w:tcW w:w="1170" w:type="dxa"/>
            <w:shd w:val="clear" w:color="auto" w:fill="D9D9D9"/>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90" w:type="dxa"/>
            <w:shd w:val="clear" w:color="auto" w:fill="D9D9D9"/>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6049A" w:rsidRPr="00EE678B" w:rsidTr="00D8267F">
        <w:tc>
          <w:tcPr>
            <w:tcW w:w="1170" w:type="dxa"/>
            <w:shd w:val="clear" w:color="auto" w:fill="auto"/>
          </w:tcPr>
          <w:p w:rsidR="0046049A" w:rsidRDefault="0046049A" w:rsidP="0046049A">
            <w:r>
              <w:t>00</w:t>
            </w:r>
          </w:p>
        </w:tc>
        <w:tc>
          <w:tcPr>
            <w:tcW w:w="8190" w:type="dxa"/>
            <w:shd w:val="clear" w:color="auto" w:fill="auto"/>
          </w:tcPr>
          <w:p w:rsidR="0046049A" w:rsidRDefault="0046049A" w:rsidP="0046049A">
            <w:r>
              <w:rPr>
                <w:spacing w:val="-1"/>
              </w:rPr>
              <w:t>NO</w:t>
            </w:r>
            <w:r>
              <w:t>T</w:t>
            </w:r>
            <w:r>
              <w:rPr>
                <w:spacing w:val="2"/>
              </w:rPr>
              <w:t xml:space="preserve"> </w:t>
            </w:r>
            <w:r>
              <w:t>S</w:t>
            </w:r>
            <w:r>
              <w:rPr>
                <w:spacing w:val="-1"/>
              </w:rPr>
              <w:t>P</w:t>
            </w:r>
            <w:r>
              <w:t>E</w:t>
            </w:r>
            <w:r>
              <w:rPr>
                <w:spacing w:val="-1"/>
              </w:rPr>
              <w:t>C</w:t>
            </w:r>
            <w:r>
              <w:rPr>
                <w:spacing w:val="-4"/>
              </w:rPr>
              <w:t>I</w:t>
            </w:r>
            <w:r>
              <w:rPr>
                <w:spacing w:val="2"/>
              </w:rPr>
              <w:t>F</w:t>
            </w:r>
            <w:r>
              <w:rPr>
                <w:spacing w:val="-4"/>
              </w:rPr>
              <w:t>I</w:t>
            </w:r>
            <w:r>
              <w:rPr>
                <w:spacing w:val="2"/>
              </w:rPr>
              <w:t>E</w:t>
            </w:r>
            <w:r>
              <w:t>D</w:t>
            </w:r>
          </w:p>
        </w:tc>
      </w:tr>
      <w:tr w:rsidR="0046049A" w:rsidRPr="00EE678B" w:rsidTr="00D8267F">
        <w:tc>
          <w:tcPr>
            <w:tcW w:w="1170" w:type="dxa"/>
            <w:shd w:val="clear" w:color="auto" w:fill="auto"/>
          </w:tcPr>
          <w:p w:rsidR="0046049A" w:rsidRDefault="0046049A" w:rsidP="0046049A">
            <w:r>
              <w:t>1A</w:t>
            </w:r>
          </w:p>
        </w:tc>
        <w:tc>
          <w:tcPr>
            <w:tcW w:w="8190" w:type="dxa"/>
            <w:shd w:val="clear" w:color="auto" w:fill="auto"/>
          </w:tcPr>
          <w:p w:rsidR="0046049A" w:rsidRDefault="0046049A" w:rsidP="0046049A">
            <w:r>
              <w:rPr>
                <w:spacing w:val="2"/>
              </w:rPr>
              <w:t>F</w:t>
            </w:r>
            <w:r>
              <w:rPr>
                <w:spacing w:val="-4"/>
              </w:rPr>
              <w:t>I</w:t>
            </w:r>
            <w:r>
              <w:t>L</w:t>
            </w:r>
            <w:r>
              <w:rPr>
                <w:spacing w:val="-1"/>
              </w:rPr>
              <w:t>L</w:t>
            </w:r>
            <w:r>
              <w:t>ED</w:t>
            </w:r>
            <w:r>
              <w:rPr>
                <w:spacing w:val="-1"/>
              </w:rPr>
              <w:t xml:space="preserve"> A</w:t>
            </w:r>
            <w:r>
              <w:t>S</w:t>
            </w:r>
            <w:r>
              <w:rPr>
                <w:spacing w:val="2"/>
              </w:rPr>
              <w:t xml:space="preserve"> </w:t>
            </w:r>
            <w:r>
              <w:rPr>
                <w:spacing w:val="-4"/>
              </w:rPr>
              <w:t>I</w:t>
            </w:r>
            <w:r>
              <w:t xml:space="preserve">S, </w:t>
            </w:r>
            <w:r>
              <w:rPr>
                <w:spacing w:val="-1"/>
              </w:rPr>
              <w:t>FA</w:t>
            </w:r>
            <w:r>
              <w:t>L</w:t>
            </w:r>
            <w:r>
              <w:rPr>
                <w:spacing w:val="-1"/>
              </w:rPr>
              <w:t>S</w:t>
            </w:r>
            <w:r>
              <w:t xml:space="preserve">E </w:t>
            </w:r>
            <w:r>
              <w:rPr>
                <w:spacing w:val="1"/>
              </w:rPr>
              <w:t>P</w:t>
            </w:r>
            <w:r>
              <w:rPr>
                <w:spacing w:val="-1"/>
              </w:rPr>
              <w:t>O</w:t>
            </w:r>
            <w:r>
              <w:rPr>
                <w:spacing w:val="2"/>
              </w:rPr>
              <w:t>S</w:t>
            </w:r>
            <w:r>
              <w:rPr>
                <w:spacing w:val="-4"/>
              </w:rPr>
              <w:t>I</w:t>
            </w:r>
            <w:r>
              <w:rPr>
                <w:spacing w:val="2"/>
              </w:rPr>
              <w:t>T</w:t>
            </w:r>
            <w:r>
              <w:rPr>
                <w:spacing w:val="-4"/>
              </w:rPr>
              <w:t>I</w:t>
            </w:r>
            <w:r>
              <w:rPr>
                <w:spacing w:val="1"/>
              </w:rPr>
              <w:t>V</w:t>
            </w:r>
            <w:r>
              <w:t>E</w:t>
            </w:r>
          </w:p>
        </w:tc>
      </w:tr>
      <w:tr w:rsidR="0046049A" w:rsidRPr="00EE678B" w:rsidTr="00D8267F">
        <w:tc>
          <w:tcPr>
            <w:tcW w:w="1170" w:type="dxa"/>
            <w:shd w:val="clear" w:color="auto" w:fill="auto"/>
          </w:tcPr>
          <w:p w:rsidR="0046049A" w:rsidRDefault="0046049A" w:rsidP="0046049A">
            <w:r>
              <w:t>1B</w:t>
            </w:r>
          </w:p>
        </w:tc>
        <w:tc>
          <w:tcPr>
            <w:tcW w:w="8190" w:type="dxa"/>
            <w:shd w:val="clear" w:color="auto" w:fill="auto"/>
          </w:tcPr>
          <w:p w:rsidR="0046049A" w:rsidRDefault="0046049A" w:rsidP="0046049A">
            <w:r>
              <w:rPr>
                <w:spacing w:val="2"/>
              </w:rPr>
              <w:t>F</w:t>
            </w:r>
            <w:r>
              <w:rPr>
                <w:spacing w:val="-4"/>
              </w:rPr>
              <w:t>I</w:t>
            </w:r>
            <w:r>
              <w:t>L</w:t>
            </w:r>
            <w:r>
              <w:rPr>
                <w:spacing w:val="-1"/>
              </w:rPr>
              <w:t>L</w:t>
            </w:r>
            <w:r>
              <w:t>ED</w:t>
            </w:r>
            <w:r>
              <w:rPr>
                <w:spacing w:val="-1"/>
              </w:rPr>
              <w:t xml:space="preserve"> </w:t>
            </w:r>
            <w:r>
              <w:t>P</w:t>
            </w:r>
            <w:r>
              <w:rPr>
                <w:spacing w:val="-1"/>
              </w:rPr>
              <w:t>R</w:t>
            </w:r>
            <w:r>
              <w:t>E</w:t>
            </w:r>
            <w:r>
              <w:rPr>
                <w:spacing w:val="-1"/>
              </w:rPr>
              <w:t>SC</w:t>
            </w:r>
            <w:r>
              <w:rPr>
                <w:spacing w:val="1"/>
              </w:rPr>
              <w:t>R</w:t>
            </w:r>
            <w:r>
              <w:rPr>
                <w:spacing w:val="-2"/>
              </w:rPr>
              <w:t>I</w:t>
            </w:r>
            <w:r>
              <w:t>P</w:t>
            </w:r>
            <w:r>
              <w:rPr>
                <w:spacing w:val="1"/>
              </w:rPr>
              <w:t>T</w:t>
            </w:r>
            <w:r>
              <w:rPr>
                <w:spacing w:val="-4"/>
              </w:rPr>
              <w:t>I</w:t>
            </w:r>
            <w:r>
              <w:rPr>
                <w:spacing w:val="-1"/>
              </w:rPr>
              <w:t>O</w:t>
            </w:r>
            <w:r>
              <w:t>N</w:t>
            </w:r>
            <w:r>
              <w:rPr>
                <w:spacing w:val="1"/>
              </w:rPr>
              <w:t xml:space="preserve"> </w:t>
            </w:r>
            <w:r>
              <w:rPr>
                <w:spacing w:val="-1"/>
              </w:rPr>
              <w:t>A</w:t>
            </w:r>
            <w:r>
              <w:t>S</w:t>
            </w:r>
            <w:r>
              <w:rPr>
                <w:spacing w:val="2"/>
              </w:rPr>
              <w:t xml:space="preserve"> </w:t>
            </w:r>
            <w:r>
              <w:rPr>
                <w:spacing w:val="-4"/>
              </w:rPr>
              <w:t>I</w:t>
            </w:r>
            <w:r>
              <w:t>S</w:t>
            </w:r>
          </w:p>
        </w:tc>
      </w:tr>
      <w:tr w:rsidR="0046049A" w:rsidRPr="00EE678B" w:rsidTr="00D8267F">
        <w:tc>
          <w:tcPr>
            <w:tcW w:w="1170" w:type="dxa"/>
            <w:shd w:val="clear" w:color="auto" w:fill="auto"/>
          </w:tcPr>
          <w:p w:rsidR="0046049A" w:rsidRDefault="0046049A" w:rsidP="0046049A">
            <w:r>
              <w:t>1C</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DO</w:t>
            </w:r>
            <w:r>
              <w:t>SE</w:t>
            </w:r>
          </w:p>
        </w:tc>
      </w:tr>
      <w:tr w:rsidR="0046049A" w:rsidRPr="00EE678B" w:rsidTr="00D8267F">
        <w:tc>
          <w:tcPr>
            <w:tcW w:w="1170" w:type="dxa"/>
            <w:shd w:val="clear" w:color="auto" w:fill="auto"/>
          </w:tcPr>
          <w:p w:rsidR="0046049A" w:rsidRDefault="0046049A" w:rsidP="0046049A">
            <w:r>
              <w:t>1D</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w:t>
            </w:r>
            <w:r>
              <w:rPr>
                <w:spacing w:val="-4"/>
              </w:rPr>
              <w:t>I</w:t>
            </w:r>
            <w:r>
              <w:rPr>
                <w:spacing w:val="-1"/>
              </w:rPr>
              <w:t>R</w:t>
            </w:r>
            <w:r>
              <w:t>E</w:t>
            </w:r>
            <w:r>
              <w:rPr>
                <w:spacing w:val="-1"/>
              </w:rPr>
              <w:t>C</w:t>
            </w:r>
            <w:r>
              <w:rPr>
                <w:spacing w:val="4"/>
              </w:rPr>
              <w:t>T</w:t>
            </w:r>
            <w:r>
              <w:rPr>
                <w:spacing w:val="-4"/>
              </w:rPr>
              <w:t>I</w:t>
            </w:r>
            <w:r>
              <w:rPr>
                <w:spacing w:val="-1"/>
              </w:rPr>
              <w:t>ON</w:t>
            </w:r>
            <w:r>
              <w:t>S</w:t>
            </w:r>
          </w:p>
        </w:tc>
      </w:tr>
      <w:tr w:rsidR="0046049A" w:rsidRPr="00EE678B" w:rsidTr="00D8267F">
        <w:tc>
          <w:tcPr>
            <w:tcW w:w="1170" w:type="dxa"/>
            <w:shd w:val="clear" w:color="auto" w:fill="auto"/>
          </w:tcPr>
          <w:p w:rsidR="0046049A" w:rsidRDefault="0046049A" w:rsidP="0046049A">
            <w:r>
              <w:t>1E</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DRU</w:t>
            </w:r>
            <w:r>
              <w:t>G</w:t>
            </w:r>
          </w:p>
        </w:tc>
      </w:tr>
      <w:tr w:rsidR="0046049A" w:rsidRPr="00EE678B" w:rsidTr="00D8267F">
        <w:tc>
          <w:tcPr>
            <w:tcW w:w="1170" w:type="dxa"/>
            <w:shd w:val="clear" w:color="auto" w:fill="auto"/>
          </w:tcPr>
          <w:p w:rsidR="0046049A" w:rsidRDefault="0046049A" w:rsidP="0046049A">
            <w:r>
              <w:t>1F</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QUAN</w:t>
            </w:r>
            <w:r>
              <w:rPr>
                <w:spacing w:val="2"/>
              </w:rPr>
              <w:t>T</w:t>
            </w:r>
            <w:r>
              <w:rPr>
                <w:spacing w:val="-4"/>
              </w:rPr>
              <w:t>I</w:t>
            </w:r>
            <w:r>
              <w:rPr>
                <w:spacing w:val="2"/>
              </w:rPr>
              <w:t>T</w:t>
            </w:r>
            <w:r>
              <w:t>Y</w:t>
            </w:r>
          </w:p>
        </w:tc>
      </w:tr>
      <w:tr w:rsidR="0046049A" w:rsidRPr="00EE678B" w:rsidTr="00D8267F">
        <w:tc>
          <w:tcPr>
            <w:tcW w:w="1170" w:type="dxa"/>
            <w:shd w:val="clear" w:color="auto" w:fill="auto"/>
          </w:tcPr>
          <w:p w:rsidR="0046049A" w:rsidRDefault="0046049A" w:rsidP="0046049A">
            <w:r>
              <w:t>1G</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w:t>
            </w:r>
            <w:r>
              <w:t>P</w:t>
            </w:r>
            <w:r>
              <w:rPr>
                <w:spacing w:val="-1"/>
              </w:rPr>
              <w:t>R</w:t>
            </w:r>
            <w:r>
              <w:t>E</w:t>
            </w:r>
            <w:r>
              <w:rPr>
                <w:spacing w:val="-1"/>
              </w:rPr>
              <w:t>SC</w:t>
            </w:r>
            <w:r>
              <w:rPr>
                <w:spacing w:val="1"/>
              </w:rPr>
              <w:t>R</w:t>
            </w:r>
            <w:r>
              <w:rPr>
                <w:spacing w:val="-2"/>
              </w:rPr>
              <w:t>I</w:t>
            </w:r>
            <w:r>
              <w:rPr>
                <w:spacing w:val="-1"/>
              </w:rPr>
              <w:t>B</w:t>
            </w:r>
            <w:r>
              <w:t>ER</w:t>
            </w:r>
            <w:r>
              <w:rPr>
                <w:spacing w:val="-1"/>
              </w:rPr>
              <w:t xml:space="preserve"> A</w:t>
            </w:r>
            <w:r>
              <w:t>P</w:t>
            </w:r>
            <w:r>
              <w:rPr>
                <w:spacing w:val="-1"/>
              </w:rPr>
              <w:t>PRO</w:t>
            </w:r>
            <w:r>
              <w:rPr>
                <w:spacing w:val="1"/>
              </w:rPr>
              <w:t>V</w:t>
            </w:r>
            <w:r>
              <w:rPr>
                <w:spacing w:val="-1"/>
              </w:rPr>
              <w:t>A</w:t>
            </w:r>
            <w:r>
              <w:t>L</w:t>
            </w:r>
          </w:p>
        </w:tc>
      </w:tr>
      <w:tr w:rsidR="0046049A" w:rsidRPr="00EE678B" w:rsidTr="00D8267F">
        <w:tc>
          <w:tcPr>
            <w:tcW w:w="1170" w:type="dxa"/>
            <w:shd w:val="clear" w:color="auto" w:fill="auto"/>
          </w:tcPr>
          <w:p w:rsidR="0046049A" w:rsidRDefault="0046049A" w:rsidP="0046049A">
            <w:r>
              <w:t>1H</w:t>
            </w:r>
          </w:p>
        </w:tc>
        <w:tc>
          <w:tcPr>
            <w:tcW w:w="8190" w:type="dxa"/>
            <w:shd w:val="clear" w:color="auto" w:fill="auto"/>
          </w:tcPr>
          <w:p w:rsidR="0046049A" w:rsidRDefault="0046049A" w:rsidP="0046049A">
            <w:r>
              <w:rPr>
                <w:spacing w:val="-1"/>
              </w:rPr>
              <w:t>BRAN</w:t>
            </w:r>
            <w:r>
              <w:rPr>
                <w:spacing w:val="1"/>
              </w:rPr>
              <w:t>D</w:t>
            </w:r>
            <w:r>
              <w:rPr>
                <w:spacing w:val="-4"/>
              </w:rPr>
              <w:t>-</w:t>
            </w:r>
            <w:r>
              <w:rPr>
                <w:spacing w:val="2"/>
              </w:rPr>
              <w:t>TO</w:t>
            </w:r>
            <w:r>
              <w:rPr>
                <w:spacing w:val="-4"/>
              </w:rPr>
              <w:t>-</w:t>
            </w:r>
            <w:r>
              <w:rPr>
                <w:spacing w:val="-1"/>
              </w:rPr>
              <w:t>G</w:t>
            </w:r>
            <w:r>
              <w:rPr>
                <w:spacing w:val="2"/>
              </w:rPr>
              <w:t>E</w:t>
            </w:r>
            <w:r>
              <w:rPr>
                <w:spacing w:val="-1"/>
              </w:rPr>
              <w:t>N</w:t>
            </w:r>
            <w:r>
              <w:t>E</w:t>
            </w:r>
            <w:r>
              <w:rPr>
                <w:spacing w:val="1"/>
              </w:rPr>
              <w:t>R</w:t>
            </w:r>
            <w:r>
              <w:rPr>
                <w:spacing w:val="-4"/>
              </w:rPr>
              <w:t>I</w:t>
            </w:r>
            <w:r>
              <w:t>C</w:t>
            </w:r>
            <w:r>
              <w:rPr>
                <w:spacing w:val="-1"/>
              </w:rPr>
              <w:t xml:space="preserve"> </w:t>
            </w:r>
            <w:r>
              <w:rPr>
                <w:spacing w:val="1"/>
              </w:rPr>
              <w:t>C</w:t>
            </w:r>
            <w:r>
              <w:rPr>
                <w:spacing w:val="-1"/>
              </w:rPr>
              <w:t>HANG</w:t>
            </w:r>
            <w:r>
              <w:t>E</w:t>
            </w:r>
          </w:p>
        </w:tc>
      </w:tr>
      <w:tr w:rsidR="0046049A" w:rsidRPr="00EE678B" w:rsidTr="00D8267F">
        <w:tc>
          <w:tcPr>
            <w:tcW w:w="1170" w:type="dxa"/>
            <w:shd w:val="clear" w:color="auto" w:fill="auto"/>
          </w:tcPr>
          <w:p w:rsidR="0046049A" w:rsidRDefault="0046049A" w:rsidP="0046049A">
            <w:r>
              <w:t>1J</w:t>
            </w:r>
          </w:p>
        </w:tc>
        <w:tc>
          <w:tcPr>
            <w:tcW w:w="8190" w:type="dxa"/>
            <w:shd w:val="clear" w:color="auto" w:fill="auto"/>
          </w:tcPr>
          <w:p w:rsidR="0046049A" w:rsidRDefault="0046049A" w:rsidP="0046049A">
            <w:r>
              <w:rPr>
                <w:spacing w:val="-1"/>
              </w:rPr>
              <w:t>R</w:t>
            </w:r>
            <w:r>
              <w:rPr>
                <w:spacing w:val="1"/>
              </w:rPr>
              <w:t>X</w:t>
            </w:r>
            <w:r>
              <w:rPr>
                <w:spacing w:val="-4"/>
              </w:rPr>
              <w:t>-</w:t>
            </w:r>
            <w:r>
              <w:rPr>
                <w:spacing w:val="2"/>
              </w:rPr>
              <w:t>T</w:t>
            </w:r>
            <w:r>
              <w:rPr>
                <w:spacing w:val="1"/>
              </w:rPr>
              <w:t>O</w:t>
            </w:r>
            <w:r>
              <w:rPr>
                <w:spacing w:val="-4"/>
              </w:rPr>
              <w:t>-</w:t>
            </w:r>
            <w:r>
              <w:rPr>
                <w:spacing w:val="-1"/>
              </w:rPr>
              <w:t>O</w:t>
            </w:r>
            <w:r>
              <w:rPr>
                <w:spacing w:val="2"/>
              </w:rPr>
              <w:t>T</w:t>
            </w:r>
            <w:r>
              <w:t>C</w:t>
            </w:r>
            <w:r>
              <w:rPr>
                <w:spacing w:val="-1"/>
              </w:rPr>
              <w:t xml:space="preserve"> CHANG</w:t>
            </w:r>
            <w:r>
              <w:t>E</w:t>
            </w:r>
          </w:p>
        </w:tc>
      </w:tr>
      <w:tr w:rsidR="0046049A" w:rsidRPr="00EE678B" w:rsidTr="00D8267F">
        <w:tc>
          <w:tcPr>
            <w:tcW w:w="1170" w:type="dxa"/>
            <w:shd w:val="clear" w:color="auto" w:fill="auto"/>
          </w:tcPr>
          <w:p w:rsidR="0046049A" w:rsidRDefault="0046049A" w:rsidP="0046049A">
            <w:r>
              <w:t>1K</w:t>
            </w:r>
          </w:p>
        </w:tc>
        <w:tc>
          <w:tcPr>
            <w:tcW w:w="8190" w:type="dxa"/>
            <w:shd w:val="clear" w:color="auto" w:fill="auto"/>
          </w:tcPr>
          <w:p w:rsidR="0046049A" w:rsidRDefault="0046049A" w:rsidP="0046049A">
            <w:r>
              <w:rPr>
                <w:spacing w:val="2"/>
              </w:rPr>
              <w:t>F</w:t>
            </w:r>
            <w:r>
              <w:rPr>
                <w:spacing w:val="-4"/>
              </w:rPr>
              <w:t>I</w:t>
            </w:r>
            <w:r>
              <w:t>L</w:t>
            </w:r>
            <w:r>
              <w:rPr>
                <w:spacing w:val="-1"/>
              </w:rPr>
              <w:t>L</w:t>
            </w:r>
            <w:r>
              <w:t>E</w:t>
            </w:r>
            <w:r>
              <w:rPr>
                <w:spacing w:val="-2"/>
              </w:rPr>
              <w:t>D</w:t>
            </w:r>
            <w:r>
              <w:t xml:space="preserve">, </w:t>
            </w:r>
            <w:r>
              <w:rPr>
                <w:spacing w:val="3"/>
              </w:rPr>
              <w:t>W</w:t>
            </w:r>
            <w:r>
              <w:rPr>
                <w:spacing w:val="-4"/>
              </w:rPr>
              <w:t>I</w:t>
            </w:r>
            <w:r>
              <w:rPr>
                <w:spacing w:val="2"/>
              </w:rPr>
              <w:t>T</w:t>
            </w:r>
            <w:r>
              <w:t>H</w:t>
            </w:r>
            <w:r>
              <w:rPr>
                <w:spacing w:val="-1"/>
              </w:rPr>
              <w:t xml:space="preserve"> D</w:t>
            </w:r>
            <w:r>
              <w:rPr>
                <w:spacing w:val="-4"/>
              </w:rPr>
              <w:t>I</w:t>
            </w:r>
            <w:r>
              <w:t>F</w:t>
            </w:r>
            <w:r>
              <w:rPr>
                <w:spacing w:val="-1"/>
              </w:rPr>
              <w:t>F</w:t>
            </w:r>
            <w:r>
              <w:rPr>
                <w:spacing w:val="2"/>
              </w:rPr>
              <w:t>E</w:t>
            </w:r>
            <w:r>
              <w:rPr>
                <w:spacing w:val="-1"/>
              </w:rPr>
              <w:t>R</w:t>
            </w:r>
            <w:r>
              <w:rPr>
                <w:spacing w:val="2"/>
              </w:rPr>
              <w:t>E</w:t>
            </w:r>
            <w:r>
              <w:rPr>
                <w:spacing w:val="-1"/>
              </w:rPr>
              <w:t>N</w:t>
            </w:r>
            <w:r>
              <w:t>T</w:t>
            </w:r>
            <w:r>
              <w:rPr>
                <w:spacing w:val="2"/>
              </w:rPr>
              <w:t xml:space="preserve"> </w:t>
            </w:r>
            <w:r>
              <w:rPr>
                <w:spacing w:val="-1"/>
              </w:rPr>
              <w:t>DO</w:t>
            </w:r>
            <w:r>
              <w:t>S</w:t>
            </w:r>
            <w:r>
              <w:rPr>
                <w:spacing w:val="-1"/>
              </w:rPr>
              <w:t>AG</w:t>
            </w:r>
            <w:r>
              <w:t xml:space="preserve">E </w:t>
            </w:r>
            <w:r>
              <w:rPr>
                <w:spacing w:val="-1"/>
              </w:rPr>
              <w:t>FOR</w:t>
            </w:r>
            <w:r>
              <w:t>M</w:t>
            </w:r>
          </w:p>
        </w:tc>
      </w:tr>
      <w:tr w:rsidR="0046049A" w:rsidRPr="00EE678B" w:rsidTr="00D8267F">
        <w:tc>
          <w:tcPr>
            <w:tcW w:w="1170" w:type="dxa"/>
            <w:shd w:val="clear" w:color="auto" w:fill="auto"/>
          </w:tcPr>
          <w:p w:rsidR="0046049A" w:rsidRDefault="0046049A" w:rsidP="0046049A">
            <w:r>
              <w:t>2A</w:t>
            </w:r>
          </w:p>
        </w:tc>
        <w:tc>
          <w:tcPr>
            <w:tcW w:w="8190" w:type="dxa"/>
            <w:shd w:val="clear" w:color="auto" w:fill="auto"/>
          </w:tcPr>
          <w:p w:rsidR="0046049A" w:rsidRDefault="0046049A" w:rsidP="0046049A">
            <w:r>
              <w:t>P</w:t>
            </w:r>
            <w:r>
              <w:rPr>
                <w:spacing w:val="-1"/>
              </w:rPr>
              <w:t>R</w:t>
            </w:r>
            <w:r>
              <w:t>E</w:t>
            </w:r>
            <w:r>
              <w:rPr>
                <w:spacing w:val="-1"/>
              </w:rPr>
              <w:t>SC</w:t>
            </w:r>
            <w:r>
              <w:rPr>
                <w:spacing w:val="1"/>
              </w:rPr>
              <w:t>R</w:t>
            </w:r>
            <w:r>
              <w:rPr>
                <w:spacing w:val="-4"/>
              </w:rPr>
              <w:t>I</w:t>
            </w:r>
            <w:r>
              <w:t>P</w:t>
            </w:r>
            <w:r>
              <w:rPr>
                <w:spacing w:val="1"/>
              </w:rPr>
              <w:t>T</w:t>
            </w:r>
            <w:r>
              <w:rPr>
                <w:spacing w:val="-2"/>
              </w:rPr>
              <w:t>I</w:t>
            </w:r>
            <w:r>
              <w:rPr>
                <w:spacing w:val="-1"/>
              </w:rPr>
              <w:t>O</w:t>
            </w:r>
            <w:r>
              <w:t>N</w:t>
            </w:r>
            <w:r>
              <w:rPr>
                <w:spacing w:val="-1"/>
              </w:rPr>
              <w:t xml:space="preserve"> NO</w:t>
            </w:r>
            <w:r>
              <w:t>T</w:t>
            </w:r>
            <w:r>
              <w:rPr>
                <w:spacing w:val="2"/>
              </w:rPr>
              <w:t xml:space="preserve"> F</w:t>
            </w:r>
            <w:r>
              <w:rPr>
                <w:spacing w:val="-4"/>
              </w:rPr>
              <w:t>I</w:t>
            </w:r>
            <w:r>
              <w:rPr>
                <w:spacing w:val="2"/>
              </w:rPr>
              <w:t>L</w:t>
            </w:r>
            <w:r>
              <w:t>L</w:t>
            </w:r>
            <w:r>
              <w:rPr>
                <w:spacing w:val="-1"/>
              </w:rPr>
              <w:t>E</w:t>
            </w:r>
            <w:r>
              <w:t>D</w:t>
            </w:r>
          </w:p>
        </w:tc>
      </w:tr>
      <w:tr w:rsidR="0046049A" w:rsidRPr="00EE678B" w:rsidTr="00D8267F">
        <w:tc>
          <w:tcPr>
            <w:tcW w:w="1170" w:type="dxa"/>
            <w:shd w:val="clear" w:color="auto" w:fill="auto"/>
          </w:tcPr>
          <w:p w:rsidR="0046049A" w:rsidRDefault="0046049A" w:rsidP="0046049A">
            <w:r>
              <w:t>2B</w:t>
            </w:r>
          </w:p>
        </w:tc>
        <w:tc>
          <w:tcPr>
            <w:tcW w:w="8190" w:type="dxa"/>
            <w:shd w:val="clear" w:color="auto" w:fill="auto"/>
          </w:tcPr>
          <w:p w:rsidR="0046049A" w:rsidRDefault="0046049A" w:rsidP="0046049A">
            <w:r>
              <w:rPr>
                <w:spacing w:val="-1"/>
              </w:rPr>
              <w:t>NO</w:t>
            </w:r>
            <w:r>
              <w:t>T</w:t>
            </w:r>
            <w:r>
              <w:rPr>
                <w:spacing w:val="2"/>
              </w:rPr>
              <w:t xml:space="preserve"> </w:t>
            </w:r>
            <w:r>
              <w:t>F</w:t>
            </w:r>
            <w:r>
              <w:rPr>
                <w:spacing w:val="-4"/>
              </w:rPr>
              <w:t>I</w:t>
            </w:r>
            <w:r>
              <w:t>L</w:t>
            </w:r>
            <w:r>
              <w:rPr>
                <w:spacing w:val="-1"/>
              </w:rPr>
              <w:t>L</w:t>
            </w:r>
            <w:r>
              <w:t>E</w:t>
            </w:r>
            <w:r>
              <w:rPr>
                <w:spacing w:val="-2"/>
              </w:rPr>
              <w:t>D</w:t>
            </w:r>
            <w:r>
              <w:t xml:space="preserve">, </w:t>
            </w:r>
            <w:r>
              <w:rPr>
                <w:spacing w:val="1"/>
              </w:rPr>
              <w:t>D</w:t>
            </w:r>
            <w:r>
              <w:rPr>
                <w:spacing w:val="-2"/>
              </w:rPr>
              <w:t>I</w:t>
            </w:r>
            <w:r>
              <w:rPr>
                <w:spacing w:val="-1"/>
              </w:rPr>
              <w:t>R</w:t>
            </w:r>
            <w:r>
              <w:t>E</w:t>
            </w:r>
            <w:r>
              <w:rPr>
                <w:spacing w:val="-1"/>
              </w:rPr>
              <w:t>C</w:t>
            </w:r>
            <w:r>
              <w:rPr>
                <w:spacing w:val="2"/>
              </w:rPr>
              <w:t>T</w:t>
            </w:r>
            <w:r>
              <w:rPr>
                <w:spacing w:val="-2"/>
              </w:rPr>
              <w:t>I</w:t>
            </w:r>
            <w:r>
              <w:rPr>
                <w:spacing w:val="1"/>
              </w:rPr>
              <w:t>O</w:t>
            </w:r>
            <w:r>
              <w:rPr>
                <w:spacing w:val="-1"/>
              </w:rPr>
              <w:t>N</w:t>
            </w:r>
            <w:r>
              <w:t xml:space="preserve">S </w:t>
            </w:r>
            <w:r>
              <w:rPr>
                <w:spacing w:val="-1"/>
              </w:rPr>
              <w:t>C</w:t>
            </w:r>
            <w:r>
              <w:t>L</w:t>
            </w:r>
            <w:r>
              <w:rPr>
                <w:spacing w:val="-2"/>
              </w:rPr>
              <w:t>A</w:t>
            </w:r>
            <w:r>
              <w:rPr>
                <w:spacing w:val="1"/>
              </w:rPr>
              <w:t>R</w:t>
            </w:r>
            <w:r>
              <w:rPr>
                <w:spacing w:val="-4"/>
              </w:rPr>
              <w:t>I</w:t>
            </w:r>
            <w:r>
              <w:rPr>
                <w:spacing w:val="2"/>
              </w:rPr>
              <w:t>F</w:t>
            </w:r>
            <w:r>
              <w:rPr>
                <w:spacing w:val="-2"/>
              </w:rPr>
              <w:t>I</w:t>
            </w:r>
            <w:r>
              <w:t>ED</w:t>
            </w:r>
          </w:p>
        </w:tc>
      </w:tr>
      <w:tr w:rsidR="0046049A" w:rsidRPr="00EE678B" w:rsidTr="00D8267F">
        <w:tc>
          <w:tcPr>
            <w:tcW w:w="1170" w:type="dxa"/>
            <w:shd w:val="clear" w:color="auto" w:fill="auto"/>
          </w:tcPr>
          <w:p w:rsidR="0046049A" w:rsidRDefault="0046049A" w:rsidP="0046049A">
            <w:r>
              <w:t>3A</w:t>
            </w:r>
          </w:p>
        </w:tc>
        <w:tc>
          <w:tcPr>
            <w:tcW w:w="8190" w:type="dxa"/>
            <w:shd w:val="clear" w:color="auto" w:fill="auto"/>
          </w:tcPr>
          <w:p w:rsidR="0046049A" w:rsidRDefault="0046049A" w:rsidP="0046049A">
            <w:r>
              <w:rPr>
                <w:spacing w:val="-1"/>
              </w:rPr>
              <w:t>R</w:t>
            </w:r>
            <w:r>
              <w:t>E</w:t>
            </w:r>
            <w:r>
              <w:rPr>
                <w:spacing w:val="-1"/>
              </w:rPr>
              <w:t>CO</w:t>
            </w:r>
            <w:r>
              <w:t>M</w:t>
            </w:r>
            <w:r>
              <w:rPr>
                <w:spacing w:val="1"/>
              </w:rPr>
              <w:t>M</w:t>
            </w:r>
            <w:r>
              <w:t>E</w:t>
            </w:r>
            <w:r>
              <w:rPr>
                <w:spacing w:val="-2"/>
              </w:rPr>
              <w:t>N</w:t>
            </w:r>
            <w:r>
              <w:rPr>
                <w:spacing w:val="-1"/>
              </w:rPr>
              <w:t>DA</w:t>
            </w:r>
            <w:r>
              <w:rPr>
                <w:spacing w:val="2"/>
              </w:rPr>
              <w:t>T</w:t>
            </w:r>
            <w:r>
              <w:rPr>
                <w:spacing w:val="-4"/>
              </w:rPr>
              <w:t>I</w:t>
            </w:r>
            <w:r>
              <w:rPr>
                <w:spacing w:val="-1"/>
              </w:rPr>
              <w:t>O</w:t>
            </w:r>
            <w:r>
              <w:t>N</w:t>
            </w:r>
            <w:r>
              <w:rPr>
                <w:spacing w:val="-1"/>
              </w:rPr>
              <w:t xml:space="preserve"> </w:t>
            </w:r>
            <w:r>
              <w:rPr>
                <w:spacing w:val="1"/>
              </w:rPr>
              <w:t>A</w:t>
            </w:r>
            <w:r>
              <w:rPr>
                <w:spacing w:val="-1"/>
              </w:rPr>
              <w:t>CC</w:t>
            </w:r>
            <w:r>
              <w:t>E</w:t>
            </w:r>
            <w:r>
              <w:rPr>
                <w:spacing w:val="-1"/>
              </w:rPr>
              <w:t>P</w:t>
            </w:r>
            <w:r>
              <w:rPr>
                <w:spacing w:val="2"/>
              </w:rPr>
              <w:t>T</w:t>
            </w:r>
            <w:r>
              <w:t>ED</w:t>
            </w:r>
          </w:p>
        </w:tc>
      </w:tr>
      <w:tr w:rsidR="0046049A" w:rsidRPr="00EE678B" w:rsidTr="00D8267F">
        <w:tc>
          <w:tcPr>
            <w:tcW w:w="1170" w:type="dxa"/>
            <w:shd w:val="clear" w:color="auto" w:fill="auto"/>
          </w:tcPr>
          <w:p w:rsidR="0046049A" w:rsidRDefault="0046049A" w:rsidP="0046049A">
            <w:r>
              <w:t>3B</w:t>
            </w:r>
          </w:p>
        </w:tc>
        <w:tc>
          <w:tcPr>
            <w:tcW w:w="8190" w:type="dxa"/>
            <w:shd w:val="clear" w:color="auto" w:fill="auto"/>
          </w:tcPr>
          <w:p w:rsidR="0046049A" w:rsidRDefault="0046049A" w:rsidP="0046049A">
            <w:r>
              <w:rPr>
                <w:spacing w:val="-1"/>
              </w:rPr>
              <w:t>R</w:t>
            </w:r>
            <w:r>
              <w:t>E</w:t>
            </w:r>
            <w:r>
              <w:rPr>
                <w:spacing w:val="-1"/>
              </w:rPr>
              <w:t>CO</w:t>
            </w:r>
            <w:r>
              <w:t>M</w:t>
            </w:r>
            <w:r>
              <w:rPr>
                <w:spacing w:val="1"/>
              </w:rPr>
              <w:t>M</w:t>
            </w:r>
            <w:r>
              <w:t>E</w:t>
            </w:r>
            <w:r>
              <w:rPr>
                <w:spacing w:val="-2"/>
              </w:rPr>
              <w:t>N</w:t>
            </w:r>
            <w:r>
              <w:rPr>
                <w:spacing w:val="-1"/>
              </w:rPr>
              <w:t>DA</w:t>
            </w:r>
            <w:r>
              <w:rPr>
                <w:spacing w:val="2"/>
              </w:rPr>
              <w:t>T</w:t>
            </w:r>
            <w:r>
              <w:rPr>
                <w:spacing w:val="-4"/>
              </w:rPr>
              <w:t>I</w:t>
            </w:r>
            <w:r>
              <w:rPr>
                <w:spacing w:val="-1"/>
              </w:rPr>
              <w:t>O</w:t>
            </w:r>
            <w:r>
              <w:t>N</w:t>
            </w:r>
            <w:r>
              <w:rPr>
                <w:spacing w:val="-1"/>
              </w:rPr>
              <w:t xml:space="preserve"> </w:t>
            </w:r>
            <w:r>
              <w:rPr>
                <w:spacing w:val="1"/>
              </w:rPr>
              <w:t>N</w:t>
            </w:r>
            <w:r>
              <w:rPr>
                <w:spacing w:val="-1"/>
              </w:rPr>
              <w:t>O</w:t>
            </w:r>
            <w:r>
              <w:t>T</w:t>
            </w:r>
            <w:r>
              <w:rPr>
                <w:spacing w:val="2"/>
              </w:rPr>
              <w:t xml:space="preserve"> </w:t>
            </w:r>
            <w:r>
              <w:rPr>
                <w:spacing w:val="-1"/>
              </w:rPr>
              <w:t>ACC</w:t>
            </w:r>
            <w:r>
              <w:t>E</w:t>
            </w:r>
            <w:r>
              <w:rPr>
                <w:spacing w:val="-1"/>
              </w:rPr>
              <w:t>P</w:t>
            </w:r>
            <w:r>
              <w:rPr>
                <w:spacing w:val="2"/>
              </w:rPr>
              <w:t>T</w:t>
            </w:r>
            <w:r>
              <w:t>ED</w:t>
            </w:r>
          </w:p>
        </w:tc>
      </w:tr>
      <w:tr w:rsidR="0046049A" w:rsidRPr="00EE678B" w:rsidTr="00D8267F">
        <w:tc>
          <w:tcPr>
            <w:tcW w:w="1170" w:type="dxa"/>
            <w:shd w:val="clear" w:color="auto" w:fill="auto"/>
          </w:tcPr>
          <w:p w:rsidR="0046049A" w:rsidRDefault="0046049A" w:rsidP="0046049A">
            <w:r>
              <w:t>3C</w:t>
            </w:r>
          </w:p>
        </w:tc>
        <w:tc>
          <w:tcPr>
            <w:tcW w:w="8190" w:type="dxa"/>
            <w:shd w:val="clear" w:color="auto" w:fill="auto"/>
          </w:tcPr>
          <w:p w:rsidR="0046049A" w:rsidRDefault="0046049A" w:rsidP="0046049A">
            <w:r>
              <w:rPr>
                <w:spacing w:val="1"/>
              </w:rPr>
              <w:t>D</w:t>
            </w:r>
            <w:r>
              <w:rPr>
                <w:spacing w:val="-4"/>
              </w:rPr>
              <w:t>I</w:t>
            </w:r>
            <w:r>
              <w:t>S</w:t>
            </w:r>
            <w:r>
              <w:rPr>
                <w:spacing w:val="-1"/>
              </w:rPr>
              <w:t>CON</w:t>
            </w:r>
            <w:r>
              <w:rPr>
                <w:spacing w:val="4"/>
              </w:rPr>
              <w:t>T</w:t>
            </w:r>
            <w:r>
              <w:rPr>
                <w:spacing w:val="-4"/>
              </w:rPr>
              <w:t>I</w:t>
            </w:r>
            <w:r>
              <w:rPr>
                <w:spacing w:val="-1"/>
              </w:rPr>
              <w:t>NU</w:t>
            </w:r>
            <w:r>
              <w:t>ED</w:t>
            </w:r>
            <w:r>
              <w:rPr>
                <w:spacing w:val="1"/>
              </w:rPr>
              <w:t xml:space="preserve"> </w:t>
            </w:r>
            <w:r>
              <w:rPr>
                <w:spacing w:val="-1"/>
              </w:rPr>
              <w:t>DRU</w:t>
            </w:r>
            <w:r>
              <w:t>G</w:t>
            </w:r>
          </w:p>
        </w:tc>
      </w:tr>
      <w:tr w:rsidR="0046049A" w:rsidRPr="00EE678B" w:rsidTr="00D8267F">
        <w:tc>
          <w:tcPr>
            <w:tcW w:w="1170" w:type="dxa"/>
            <w:shd w:val="clear" w:color="auto" w:fill="auto"/>
          </w:tcPr>
          <w:p w:rsidR="0046049A" w:rsidRDefault="0046049A" w:rsidP="0046049A">
            <w:r>
              <w:t>3D</w:t>
            </w:r>
          </w:p>
        </w:tc>
        <w:tc>
          <w:tcPr>
            <w:tcW w:w="8190" w:type="dxa"/>
            <w:shd w:val="clear" w:color="auto" w:fill="auto"/>
          </w:tcPr>
          <w:p w:rsidR="0046049A" w:rsidRDefault="0046049A" w:rsidP="0046049A">
            <w:r>
              <w:rPr>
                <w:spacing w:val="-1"/>
              </w:rPr>
              <w:t>R</w:t>
            </w:r>
            <w:r>
              <w:t>E</w:t>
            </w:r>
            <w:r>
              <w:rPr>
                <w:spacing w:val="1"/>
              </w:rPr>
              <w:t>G</w:t>
            </w:r>
            <w:r>
              <w:rPr>
                <w:spacing w:val="-4"/>
              </w:rPr>
              <w:t>I</w:t>
            </w:r>
            <w:r>
              <w:t>MEN</w:t>
            </w:r>
            <w:r>
              <w:rPr>
                <w:spacing w:val="-1"/>
              </w:rPr>
              <w:t xml:space="preserve"> CHANG</w:t>
            </w:r>
            <w:r>
              <w:rPr>
                <w:spacing w:val="2"/>
              </w:rPr>
              <w:t>E</w:t>
            </w:r>
            <w:r>
              <w:t>D</w:t>
            </w:r>
          </w:p>
        </w:tc>
      </w:tr>
      <w:tr w:rsidR="0046049A" w:rsidRPr="00EE678B" w:rsidTr="00D8267F">
        <w:tc>
          <w:tcPr>
            <w:tcW w:w="1170" w:type="dxa"/>
            <w:shd w:val="clear" w:color="auto" w:fill="auto"/>
          </w:tcPr>
          <w:p w:rsidR="0046049A" w:rsidRDefault="0046049A" w:rsidP="0046049A">
            <w:r>
              <w:t>3E</w:t>
            </w:r>
          </w:p>
        </w:tc>
        <w:tc>
          <w:tcPr>
            <w:tcW w:w="8190" w:type="dxa"/>
            <w:shd w:val="clear" w:color="auto" w:fill="auto"/>
          </w:tcPr>
          <w:p w:rsidR="0046049A" w:rsidRDefault="0046049A" w:rsidP="0046049A">
            <w:r>
              <w:rPr>
                <w:spacing w:val="2"/>
              </w:rPr>
              <w:t>T</w:t>
            </w:r>
            <w:r>
              <w:rPr>
                <w:spacing w:val="-1"/>
              </w:rPr>
              <w:t>H</w:t>
            </w:r>
            <w:r>
              <w:t>E</w:t>
            </w:r>
            <w:r>
              <w:rPr>
                <w:spacing w:val="-1"/>
              </w:rPr>
              <w:t>RA</w:t>
            </w:r>
            <w:r>
              <w:t>PY</w:t>
            </w:r>
            <w:r>
              <w:rPr>
                <w:spacing w:val="-1"/>
              </w:rPr>
              <w:t xml:space="preserve"> CHANG</w:t>
            </w:r>
            <w:r>
              <w:t>ED</w:t>
            </w:r>
          </w:p>
        </w:tc>
      </w:tr>
      <w:tr w:rsidR="0046049A" w:rsidRPr="00EE678B" w:rsidTr="00D8267F">
        <w:tc>
          <w:tcPr>
            <w:tcW w:w="1170" w:type="dxa"/>
            <w:shd w:val="clear" w:color="auto" w:fill="auto"/>
          </w:tcPr>
          <w:p w:rsidR="0046049A" w:rsidRDefault="0046049A" w:rsidP="0046049A">
            <w:r>
              <w:t>3F</w:t>
            </w:r>
          </w:p>
        </w:tc>
        <w:tc>
          <w:tcPr>
            <w:tcW w:w="8190" w:type="dxa"/>
            <w:shd w:val="clear" w:color="auto" w:fill="auto"/>
          </w:tcPr>
          <w:p w:rsidR="0046049A" w:rsidRDefault="0046049A" w:rsidP="0046049A">
            <w:r>
              <w:rPr>
                <w:spacing w:val="2"/>
              </w:rPr>
              <w:t>T</w:t>
            </w:r>
            <w:r>
              <w:rPr>
                <w:spacing w:val="-1"/>
              </w:rPr>
              <w:t>H</w:t>
            </w:r>
            <w:r>
              <w:t>E</w:t>
            </w:r>
            <w:r>
              <w:rPr>
                <w:spacing w:val="-1"/>
              </w:rPr>
              <w:t>RA</w:t>
            </w:r>
            <w:r>
              <w:t>PY</w:t>
            </w:r>
            <w:r>
              <w:rPr>
                <w:spacing w:val="-1"/>
              </w:rPr>
              <w:t xml:space="preserve"> CHANG</w:t>
            </w:r>
            <w:r>
              <w:t xml:space="preserve">ED – </w:t>
            </w:r>
            <w:r>
              <w:rPr>
                <w:spacing w:val="-1"/>
              </w:rPr>
              <w:t>CO</w:t>
            </w:r>
            <w:r>
              <w:t>ST</w:t>
            </w:r>
            <w:r>
              <w:rPr>
                <w:spacing w:val="2"/>
              </w:rPr>
              <w:t xml:space="preserve"> </w:t>
            </w:r>
            <w:r>
              <w:rPr>
                <w:spacing w:val="-4"/>
              </w:rPr>
              <w:t>I</w:t>
            </w:r>
            <w:r>
              <w:rPr>
                <w:spacing w:val="-1"/>
              </w:rPr>
              <w:t>NCR</w:t>
            </w:r>
            <w:r>
              <w:t>E</w:t>
            </w:r>
            <w:r>
              <w:rPr>
                <w:spacing w:val="-2"/>
              </w:rPr>
              <w:t>A</w:t>
            </w:r>
            <w:r>
              <w:t>SE</w:t>
            </w:r>
            <w:r>
              <w:rPr>
                <w:spacing w:val="2"/>
              </w:rPr>
              <w:t xml:space="preserve"> </w:t>
            </w:r>
            <w:r>
              <w:rPr>
                <w:spacing w:val="-1"/>
              </w:rPr>
              <w:t>AC</w:t>
            </w:r>
            <w:r>
              <w:rPr>
                <w:spacing w:val="1"/>
              </w:rPr>
              <w:t>K</w:t>
            </w:r>
            <w:r>
              <w:rPr>
                <w:spacing w:val="-1"/>
              </w:rPr>
              <w:t>NO</w:t>
            </w:r>
            <w:r>
              <w:t>WLE</w:t>
            </w:r>
            <w:r>
              <w:rPr>
                <w:spacing w:val="-2"/>
              </w:rPr>
              <w:t>D</w:t>
            </w:r>
            <w:r>
              <w:rPr>
                <w:spacing w:val="-1"/>
              </w:rPr>
              <w:t>G</w:t>
            </w:r>
            <w:r>
              <w:t>ED</w:t>
            </w:r>
          </w:p>
        </w:tc>
      </w:tr>
      <w:tr w:rsidR="0046049A" w:rsidRPr="00EE678B" w:rsidTr="00D8267F">
        <w:tc>
          <w:tcPr>
            <w:tcW w:w="1170" w:type="dxa"/>
            <w:shd w:val="clear" w:color="auto" w:fill="auto"/>
          </w:tcPr>
          <w:p w:rsidR="0046049A" w:rsidRDefault="0046049A" w:rsidP="0046049A">
            <w:r>
              <w:t>3G</w:t>
            </w:r>
          </w:p>
        </w:tc>
        <w:tc>
          <w:tcPr>
            <w:tcW w:w="8190" w:type="dxa"/>
            <w:shd w:val="clear" w:color="auto" w:fill="auto"/>
          </w:tcPr>
          <w:p w:rsidR="0046049A" w:rsidRDefault="0046049A" w:rsidP="0046049A">
            <w:r>
              <w:rPr>
                <w:spacing w:val="-1"/>
              </w:rPr>
              <w:t>DRU</w:t>
            </w:r>
            <w:r>
              <w:t>G</w:t>
            </w:r>
            <w:r>
              <w:rPr>
                <w:spacing w:val="-1"/>
              </w:rPr>
              <w:t xml:space="preserve"> </w:t>
            </w:r>
            <w:r>
              <w:rPr>
                <w:spacing w:val="2"/>
              </w:rPr>
              <w:t>T</w:t>
            </w:r>
            <w:r>
              <w:rPr>
                <w:spacing w:val="-1"/>
              </w:rPr>
              <w:t>H</w:t>
            </w:r>
            <w:r>
              <w:t>E</w:t>
            </w:r>
            <w:r>
              <w:rPr>
                <w:spacing w:val="-1"/>
              </w:rPr>
              <w:t>RA</w:t>
            </w:r>
            <w:r>
              <w:t>PY</w:t>
            </w:r>
            <w:r>
              <w:rPr>
                <w:spacing w:val="-1"/>
              </w:rPr>
              <w:t xml:space="preserve"> UNC</w:t>
            </w:r>
            <w:r>
              <w:rPr>
                <w:spacing w:val="1"/>
              </w:rPr>
              <w:t>H</w:t>
            </w:r>
            <w:r>
              <w:rPr>
                <w:spacing w:val="-1"/>
              </w:rPr>
              <w:t>ANG</w:t>
            </w:r>
            <w:r>
              <w:t>ED</w:t>
            </w:r>
          </w:p>
        </w:tc>
      </w:tr>
      <w:tr w:rsidR="0046049A" w:rsidRPr="00EE678B" w:rsidTr="00D8267F">
        <w:tc>
          <w:tcPr>
            <w:tcW w:w="1170" w:type="dxa"/>
            <w:shd w:val="clear" w:color="auto" w:fill="auto"/>
          </w:tcPr>
          <w:p w:rsidR="0046049A" w:rsidRDefault="0046049A" w:rsidP="0046049A">
            <w:r>
              <w:t>3H</w:t>
            </w:r>
          </w:p>
        </w:tc>
        <w:tc>
          <w:tcPr>
            <w:tcW w:w="8190" w:type="dxa"/>
            <w:shd w:val="clear" w:color="auto" w:fill="auto"/>
          </w:tcPr>
          <w:p w:rsidR="0046049A" w:rsidRDefault="0046049A" w:rsidP="0046049A">
            <w:r>
              <w:t>F</w:t>
            </w:r>
            <w:r>
              <w:rPr>
                <w:spacing w:val="-1"/>
              </w:rPr>
              <w:t>O</w:t>
            </w:r>
            <w:r>
              <w:t>L</w:t>
            </w:r>
            <w:r>
              <w:rPr>
                <w:spacing w:val="-1"/>
              </w:rPr>
              <w:t>LO</w:t>
            </w:r>
            <w:r>
              <w:t>W</w:t>
            </w:r>
            <w:r>
              <w:rPr>
                <w:spacing w:val="-2"/>
              </w:rPr>
              <w:t>-</w:t>
            </w:r>
            <w:r>
              <w:rPr>
                <w:spacing w:val="-1"/>
              </w:rPr>
              <w:t>U</w:t>
            </w:r>
            <w:r>
              <w:t xml:space="preserve">P </w:t>
            </w:r>
            <w:r>
              <w:rPr>
                <w:spacing w:val="-1"/>
              </w:rPr>
              <w:t>R</w:t>
            </w:r>
            <w:r>
              <w:t>E</w:t>
            </w:r>
            <w:r>
              <w:rPr>
                <w:spacing w:val="-1"/>
              </w:rPr>
              <w:t>POR</w:t>
            </w:r>
            <w:r>
              <w:t>T</w:t>
            </w:r>
          </w:p>
        </w:tc>
      </w:tr>
      <w:tr w:rsidR="0046049A" w:rsidRPr="00EE678B" w:rsidTr="00D8267F">
        <w:tc>
          <w:tcPr>
            <w:tcW w:w="1170" w:type="dxa"/>
            <w:shd w:val="clear" w:color="auto" w:fill="auto"/>
          </w:tcPr>
          <w:p w:rsidR="0046049A" w:rsidRDefault="0046049A" w:rsidP="0046049A">
            <w:r>
              <w:t>3J</w:t>
            </w:r>
          </w:p>
        </w:tc>
        <w:tc>
          <w:tcPr>
            <w:tcW w:w="8190" w:type="dxa"/>
            <w:shd w:val="clear" w:color="auto" w:fill="auto"/>
          </w:tcPr>
          <w:p w:rsidR="0046049A" w:rsidRDefault="0046049A" w:rsidP="0046049A">
            <w:r>
              <w:t>P</w:t>
            </w:r>
            <w:r>
              <w:rPr>
                <w:spacing w:val="-1"/>
              </w:rPr>
              <w:t>A</w:t>
            </w:r>
            <w:r>
              <w:rPr>
                <w:spacing w:val="2"/>
              </w:rPr>
              <w:t>T</w:t>
            </w:r>
            <w:r>
              <w:rPr>
                <w:spacing w:val="-4"/>
              </w:rPr>
              <w:t>I</w:t>
            </w:r>
            <w:r>
              <w:t>E</w:t>
            </w:r>
            <w:r>
              <w:rPr>
                <w:spacing w:val="-2"/>
              </w:rPr>
              <w:t>N</w:t>
            </w:r>
            <w:r>
              <w:t>T</w:t>
            </w:r>
            <w:r>
              <w:rPr>
                <w:spacing w:val="2"/>
              </w:rPr>
              <w:t xml:space="preserve"> </w:t>
            </w:r>
            <w:r>
              <w:rPr>
                <w:spacing w:val="-1"/>
              </w:rPr>
              <w:t>R</w:t>
            </w:r>
            <w:r>
              <w:t>E</w:t>
            </w:r>
            <w:r>
              <w:rPr>
                <w:spacing w:val="-1"/>
              </w:rPr>
              <w:t>F</w:t>
            </w:r>
            <w:r>
              <w:t>E</w:t>
            </w:r>
            <w:r>
              <w:rPr>
                <w:spacing w:val="-1"/>
              </w:rPr>
              <w:t>RRA</w:t>
            </w:r>
            <w:r>
              <w:t>L</w:t>
            </w:r>
          </w:p>
        </w:tc>
      </w:tr>
      <w:tr w:rsidR="0046049A" w:rsidRPr="00EE678B" w:rsidTr="00D8267F">
        <w:tc>
          <w:tcPr>
            <w:tcW w:w="1170" w:type="dxa"/>
            <w:shd w:val="clear" w:color="auto" w:fill="auto"/>
          </w:tcPr>
          <w:p w:rsidR="0046049A" w:rsidRDefault="0046049A" w:rsidP="0046049A">
            <w:r>
              <w:t>3K</w:t>
            </w:r>
          </w:p>
        </w:tc>
        <w:tc>
          <w:tcPr>
            <w:tcW w:w="8190" w:type="dxa"/>
            <w:shd w:val="clear" w:color="auto" w:fill="auto"/>
          </w:tcPr>
          <w:p w:rsidR="0046049A" w:rsidRDefault="0046049A" w:rsidP="0046049A">
            <w:r>
              <w:rPr>
                <w:spacing w:val="-2"/>
              </w:rPr>
              <w:t>I</w:t>
            </w:r>
            <w:r>
              <w:rPr>
                <w:spacing w:val="-1"/>
              </w:rPr>
              <w:t>N</w:t>
            </w:r>
            <w:r>
              <w:t>S</w:t>
            </w:r>
            <w:r>
              <w:rPr>
                <w:spacing w:val="1"/>
              </w:rPr>
              <w:t>T</w:t>
            </w:r>
            <w:r>
              <w:rPr>
                <w:spacing w:val="-1"/>
              </w:rPr>
              <w:t>RUC</w:t>
            </w:r>
            <w:r>
              <w:rPr>
                <w:spacing w:val="2"/>
              </w:rPr>
              <w:t>T</w:t>
            </w:r>
            <w:r>
              <w:rPr>
                <w:spacing w:val="-4"/>
              </w:rPr>
              <w:t>I</w:t>
            </w:r>
            <w:r>
              <w:rPr>
                <w:spacing w:val="-1"/>
              </w:rPr>
              <w:t>ON</w:t>
            </w:r>
            <w:r>
              <w:t xml:space="preserve">S </w:t>
            </w:r>
            <w:r>
              <w:rPr>
                <w:spacing w:val="-1"/>
              </w:rPr>
              <w:t>U</w:t>
            </w:r>
            <w:r>
              <w:rPr>
                <w:spacing w:val="1"/>
              </w:rPr>
              <w:t>N</w:t>
            </w:r>
            <w:r>
              <w:rPr>
                <w:spacing w:val="-1"/>
              </w:rPr>
              <w:t>D</w:t>
            </w:r>
            <w:r>
              <w:t>E</w:t>
            </w:r>
            <w:r>
              <w:rPr>
                <w:spacing w:val="1"/>
              </w:rPr>
              <w:t>R</w:t>
            </w:r>
            <w:r>
              <w:t>S</w:t>
            </w:r>
            <w:r>
              <w:rPr>
                <w:spacing w:val="1"/>
              </w:rPr>
              <w:t>T</w:t>
            </w:r>
            <w:r>
              <w:rPr>
                <w:spacing w:val="-1"/>
              </w:rPr>
              <w:t>OO</w:t>
            </w:r>
            <w:r>
              <w:t>D</w:t>
            </w:r>
          </w:p>
        </w:tc>
      </w:tr>
      <w:tr w:rsidR="0046049A" w:rsidRPr="00EE678B" w:rsidTr="00D8267F">
        <w:tc>
          <w:tcPr>
            <w:tcW w:w="1170" w:type="dxa"/>
            <w:shd w:val="clear" w:color="auto" w:fill="auto"/>
          </w:tcPr>
          <w:p w:rsidR="0046049A" w:rsidRDefault="0046049A" w:rsidP="0046049A">
            <w:r>
              <w:t>3M</w:t>
            </w:r>
          </w:p>
        </w:tc>
        <w:tc>
          <w:tcPr>
            <w:tcW w:w="8190" w:type="dxa"/>
            <w:shd w:val="clear" w:color="auto" w:fill="auto"/>
          </w:tcPr>
          <w:p w:rsidR="0046049A" w:rsidRDefault="0046049A" w:rsidP="0046049A">
            <w:r>
              <w:rPr>
                <w:spacing w:val="-1"/>
              </w:rPr>
              <w:t>CO</w:t>
            </w:r>
            <w:r>
              <w:t>MPL</w:t>
            </w:r>
            <w:r>
              <w:rPr>
                <w:spacing w:val="-2"/>
              </w:rPr>
              <w:t>I</w:t>
            </w:r>
            <w:r>
              <w:rPr>
                <w:spacing w:val="-1"/>
              </w:rPr>
              <w:t>ANC</w:t>
            </w:r>
            <w:r>
              <w:t xml:space="preserve">E </w:t>
            </w:r>
            <w:r>
              <w:rPr>
                <w:spacing w:val="1"/>
              </w:rPr>
              <w:t>A</w:t>
            </w:r>
            <w:r>
              <w:rPr>
                <w:spacing w:val="-2"/>
              </w:rPr>
              <w:t>I</w:t>
            </w:r>
            <w:r>
              <w:t>D</w:t>
            </w:r>
            <w:r>
              <w:rPr>
                <w:spacing w:val="-1"/>
              </w:rPr>
              <w:t xml:space="preserve"> </w:t>
            </w:r>
            <w:r>
              <w:t>P</w:t>
            </w:r>
            <w:r>
              <w:rPr>
                <w:spacing w:val="-1"/>
              </w:rPr>
              <w:t>R</w:t>
            </w:r>
            <w:r>
              <w:rPr>
                <w:spacing w:val="1"/>
              </w:rPr>
              <w:t>OV</w:t>
            </w:r>
            <w:r>
              <w:rPr>
                <w:spacing w:val="-4"/>
              </w:rPr>
              <w:t>I</w:t>
            </w:r>
            <w:r>
              <w:rPr>
                <w:spacing w:val="-1"/>
              </w:rPr>
              <w:t>D</w:t>
            </w:r>
            <w:r>
              <w:t>ED</w:t>
            </w:r>
          </w:p>
        </w:tc>
      </w:tr>
      <w:tr w:rsidR="0046049A" w:rsidRPr="00EE678B" w:rsidTr="00D8267F">
        <w:tc>
          <w:tcPr>
            <w:tcW w:w="1170" w:type="dxa"/>
            <w:shd w:val="clear" w:color="auto" w:fill="auto"/>
          </w:tcPr>
          <w:p w:rsidR="0046049A" w:rsidRDefault="0046049A" w:rsidP="0046049A">
            <w:r>
              <w:t>3N</w:t>
            </w:r>
          </w:p>
        </w:tc>
        <w:tc>
          <w:tcPr>
            <w:tcW w:w="8190" w:type="dxa"/>
            <w:shd w:val="clear" w:color="auto" w:fill="auto"/>
          </w:tcPr>
          <w:p w:rsidR="0046049A" w:rsidRDefault="0046049A" w:rsidP="0046049A">
            <w:r>
              <w:t>ME</w:t>
            </w:r>
            <w:r>
              <w:rPr>
                <w:spacing w:val="-1"/>
              </w:rPr>
              <w:t>D</w:t>
            </w:r>
            <w:r>
              <w:rPr>
                <w:spacing w:val="-4"/>
              </w:rPr>
              <w:t>I</w:t>
            </w:r>
            <w:r>
              <w:rPr>
                <w:spacing w:val="1"/>
              </w:rPr>
              <w:t>C</w:t>
            </w:r>
            <w:r>
              <w:rPr>
                <w:spacing w:val="-1"/>
              </w:rPr>
              <w:t>A</w:t>
            </w:r>
            <w:r>
              <w:rPr>
                <w:spacing w:val="2"/>
              </w:rPr>
              <w:t>T</w:t>
            </w:r>
            <w:r>
              <w:rPr>
                <w:spacing w:val="-4"/>
              </w:rPr>
              <w:t>I</w:t>
            </w:r>
            <w:r>
              <w:rPr>
                <w:spacing w:val="1"/>
              </w:rPr>
              <w:t>O</w:t>
            </w:r>
            <w:r>
              <w:t>N</w:t>
            </w:r>
            <w:r>
              <w:rPr>
                <w:spacing w:val="-1"/>
              </w:rPr>
              <w:t xml:space="preserve"> AD</w:t>
            </w:r>
            <w:r>
              <w:rPr>
                <w:spacing w:val="3"/>
              </w:rPr>
              <w:t>M</w:t>
            </w:r>
            <w:r>
              <w:rPr>
                <w:spacing w:val="-4"/>
              </w:rPr>
              <w:t>I</w:t>
            </w:r>
            <w:r>
              <w:rPr>
                <w:spacing w:val="1"/>
              </w:rPr>
              <w:t>N</w:t>
            </w:r>
            <w:r>
              <w:rPr>
                <w:spacing w:val="-2"/>
              </w:rPr>
              <w:t>I</w:t>
            </w:r>
            <w:r>
              <w:rPr>
                <w:spacing w:val="2"/>
              </w:rPr>
              <w:t>ST</w:t>
            </w:r>
            <w:r>
              <w:t>E</w:t>
            </w:r>
            <w:r>
              <w:rPr>
                <w:spacing w:val="-1"/>
              </w:rPr>
              <w:t>R</w:t>
            </w:r>
            <w:r>
              <w:t>ED</w:t>
            </w:r>
          </w:p>
        </w:tc>
      </w:tr>
      <w:tr w:rsidR="0046049A" w:rsidRPr="00EE678B" w:rsidTr="00D8267F">
        <w:tc>
          <w:tcPr>
            <w:tcW w:w="1170" w:type="dxa"/>
            <w:shd w:val="clear" w:color="auto" w:fill="auto"/>
          </w:tcPr>
          <w:p w:rsidR="0046049A" w:rsidRDefault="0046049A" w:rsidP="0046049A">
            <w:r>
              <w:t>4A</w:t>
            </w:r>
          </w:p>
        </w:tc>
        <w:tc>
          <w:tcPr>
            <w:tcW w:w="8190" w:type="dxa"/>
            <w:shd w:val="clear" w:color="auto" w:fill="auto"/>
          </w:tcPr>
          <w:p w:rsidR="0046049A" w:rsidRDefault="0046049A" w:rsidP="0046049A">
            <w:r>
              <w:t>P</w:t>
            </w:r>
            <w:r>
              <w:rPr>
                <w:spacing w:val="-1"/>
              </w:rPr>
              <w:t>R</w:t>
            </w:r>
            <w:r>
              <w:t>E</w:t>
            </w:r>
            <w:r>
              <w:rPr>
                <w:spacing w:val="-1"/>
              </w:rPr>
              <w:t>SC</w:t>
            </w:r>
            <w:r>
              <w:rPr>
                <w:spacing w:val="1"/>
              </w:rPr>
              <w:t>R</w:t>
            </w:r>
            <w:r>
              <w:rPr>
                <w:spacing w:val="-4"/>
              </w:rPr>
              <w:t>I</w:t>
            </w:r>
            <w:r>
              <w:rPr>
                <w:spacing w:val="-1"/>
              </w:rPr>
              <w:t>B</w:t>
            </w:r>
            <w:r>
              <w:t>ED</w:t>
            </w:r>
            <w:r>
              <w:rPr>
                <w:spacing w:val="-1"/>
              </w:rPr>
              <w:t xml:space="preserve"> </w:t>
            </w:r>
            <w:r>
              <w:rPr>
                <w:spacing w:val="3"/>
              </w:rPr>
              <w:t>W</w:t>
            </w:r>
            <w:r>
              <w:rPr>
                <w:spacing w:val="-4"/>
              </w:rPr>
              <w:t>I</w:t>
            </w:r>
            <w:r>
              <w:rPr>
                <w:spacing w:val="2"/>
              </w:rPr>
              <w:t>T</w:t>
            </w:r>
            <w:r>
              <w:t>H</w:t>
            </w:r>
            <w:r>
              <w:rPr>
                <w:spacing w:val="-1"/>
              </w:rPr>
              <w:t xml:space="preserve"> A</w:t>
            </w:r>
            <w:r>
              <w:rPr>
                <w:spacing w:val="1"/>
              </w:rPr>
              <w:t>CK</w:t>
            </w:r>
            <w:r>
              <w:rPr>
                <w:spacing w:val="-1"/>
              </w:rPr>
              <w:t>NO</w:t>
            </w:r>
            <w:r>
              <w:t>WLE</w:t>
            </w:r>
            <w:r>
              <w:rPr>
                <w:spacing w:val="-2"/>
              </w:rPr>
              <w:t>D</w:t>
            </w:r>
            <w:r>
              <w:rPr>
                <w:spacing w:val="-1"/>
              </w:rPr>
              <w:t>G</w:t>
            </w:r>
            <w:r>
              <w:t>EME</w:t>
            </w:r>
            <w:r>
              <w:rPr>
                <w:spacing w:val="-4"/>
              </w:rPr>
              <w:t>N</w:t>
            </w:r>
            <w:r>
              <w:rPr>
                <w:spacing w:val="2"/>
              </w:rPr>
              <w:t>T</w:t>
            </w:r>
            <w:r>
              <w:t>S</w:t>
            </w:r>
          </w:p>
        </w:tc>
      </w:tr>
    </w:tbl>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Available codes for “Reason for Service Code” include:</w:t>
      </w:r>
    </w:p>
    <w:p w:rsidR="00AE454C" w:rsidRPr="00EE678B" w:rsidRDefault="00AE454C" w:rsidP="00AE454C">
      <w:pPr>
        <w:rPr>
          <w:color w:val="000000"/>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170"/>
        <w:gridCol w:w="8190"/>
      </w:tblGrid>
      <w:tr w:rsidR="004A58C9" w:rsidRPr="00EE678B" w:rsidTr="004A0B74">
        <w:trPr>
          <w:tblHeader/>
        </w:trPr>
        <w:tc>
          <w:tcPr>
            <w:tcW w:w="1170"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Code</w:t>
            </w:r>
          </w:p>
        </w:tc>
        <w:tc>
          <w:tcPr>
            <w:tcW w:w="8190" w:type="dxa"/>
            <w:shd w:val="clear" w:color="auto" w:fill="D9D9D9"/>
            <w:vAlign w:val="center"/>
          </w:tcPr>
          <w:p w:rsidR="004A58C9" w:rsidRPr="00EE678B" w:rsidRDefault="004A58C9" w:rsidP="00D8267F">
            <w:pPr>
              <w:rPr>
                <w:rFonts w:ascii="Arial" w:hAnsi="Arial" w:cs="Arial"/>
                <w:b/>
                <w:color w:val="000000"/>
                <w:sz w:val="20"/>
                <w:szCs w:val="20"/>
              </w:rPr>
            </w:pPr>
            <w:r w:rsidRPr="00EE678B">
              <w:rPr>
                <w:rFonts w:ascii="Arial" w:hAnsi="Arial" w:cs="Arial"/>
                <w:b/>
                <w:color w:val="000000"/>
                <w:sz w:val="20"/>
                <w:szCs w:val="20"/>
              </w:rPr>
              <w:t>Description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AD</w:t>
            </w:r>
          </w:p>
        </w:tc>
        <w:tc>
          <w:tcPr>
            <w:tcW w:w="8190" w:type="dxa"/>
            <w:shd w:val="clear" w:color="auto" w:fill="auto"/>
            <w:vAlign w:val="center"/>
          </w:tcPr>
          <w:p w:rsidR="004A58C9" w:rsidRPr="00EE678B" w:rsidRDefault="004A58C9" w:rsidP="00D8267F">
            <w:pPr>
              <w:rPr>
                <w:color w:val="000000"/>
              </w:rPr>
            </w:pPr>
            <w:r w:rsidRPr="00EE678B">
              <w:rPr>
                <w:color w:val="000000"/>
              </w:rPr>
              <w:t>ADDITIONAL DRUG NEEDED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AN</w:t>
            </w:r>
          </w:p>
        </w:tc>
        <w:tc>
          <w:tcPr>
            <w:tcW w:w="8190" w:type="dxa"/>
            <w:shd w:val="clear" w:color="auto" w:fill="auto"/>
            <w:vAlign w:val="center"/>
          </w:tcPr>
          <w:p w:rsidR="004A58C9" w:rsidRPr="00EE678B" w:rsidRDefault="004A58C9" w:rsidP="00D8267F">
            <w:pPr>
              <w:rPr>
                <w:color w:val="000000"/>
              </w:rPr>
            </w:pPr>
            <w:r w:rsidRPr="00EE678B">
              <w:rPr>
                <w:color w:val="000000"/>
              </w:rPr>
              <w:t>PRESCRIPTION AUTHENTICATION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AR</w:t>
            </w:r>
          </w:p>
        </w:tc>
        <w:tc>
          <w:tcPr>
            <w:tcW w:w="8190" w:type="dxa"/>
            <w:shd w:val="clear" w:color="auto" w:fill="auto"/>
            <w:vAlign w:val="center"/>
          </w:tcPr>
          <w:p w:rsidR="004A58C9" w:rsidRPr="00EE678B" w:rsidRDefault="004A58C9" w:rsidP="00D8267F">
            <w:pPr>
              <w:rPr>
                <w:color w:val="000000"/>
              </w:rPr>
            </w:pPr>
            <w:r w:rsidRPr="00EE678B">
              <w:rPr>
                <w:color w:val="000000"/>
              </w:rPr>
              <w:t>ADVERSE DRUG REACTION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AT</w:t>
            </w:r>
          </w:p>
        </w:tc>
        <w:tc>
          <w:tcPr>
            <w:tcW w:w="8190" w:type="dxa"/>
            <w:shd w:val="clear" w:color="auto" w:fill="auto"/>
            <w:vAlign w:val="center"/>
          </w:tcPr>
          <w:p w:rsidR="004A58C9" w:rsidRPr="00EE678B" w:rsidRDefault="004A58C9" w:rsidP="00D8267F">
            <w:pPr>
              <w:rPr>
                <w:color w:val="000000"/>
              </w:rPr>
            </w:pPr>
            <w:r w:rsidRPr="00EE678B">
              <w:rPr>
                <w:color w:val="000000"/>
              </w:rPr>
              <w:t>ADDITIVE TOXICITY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CD</w:t>
            </w:r>
          </w:p>
        </w:tc>
        <w:tc>
          <w:tcPr>
            <w:tcW w:w="8190" w:type="dxa"/>
            <w:shd w:val="clear" w:color="auto" w:fill="auto"/>
            <w:vAlign w:val="center"/>
          </w:tcPr>
          <w:p w:rsidR="004A58C9" w:rsidRPr="00EE678B" w:rsidRDefault="004A58C9" w:rsidP="00D8267F">
            <w:pPr>
              <w:rPr>
                <w:color w:val="000000"/>
              </w:rPr>
            </w:pPr>
            <w:r w:rsidRPr="00EE678B">
              <w:rPr>
                <w:color w:val="000000"/>
              </w:rPr>
              <w:t>CHRONIC DISEASE MANAGEMENT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CH</w:t>
            </w:r>
          </w:p>
        </w:tc>
        <w:tc>
          <w:tcPr>
            <w:tcW w:w="8190" w:type="dxa"/>
            <w:shd w:val="clear" w:color="auto" w:fill="auto"/>
            <w:vAlign w:val="center"/>
          </w:tcPr>
          <w:p w:rsidR="004A58C9" w:rsidRPr="00EE678B" w:rsidRDefault="004A58C9" w:rsidP="00D8267F">
            <w:pPr>
              <w:rPr>
                <w:color w:val="000000"/>
              </w:rPr>
            </w:pPr>
            <w:r w:rsidRPr="00EE678B">
              <w:rPr>
                <w:color w:val="000000"/>
              </w:rPr>
              <w:t>CALL HELP DESK</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CS</w:t>
            </w:r>
          </w:p>
        </w:tc>
        <w:tc>
          <w:tcPr>
            <w:tcW w:w="8190" w:type="dxa"/>
            <w:shd w:val="clear" w:color="auto" w:fill="auto"/>
            <w:vAlign w:val="center"/>
          </w:tcPr>
          <w:p w:rsidR="004A58C9" w:rsidRPr="00EE678B" w:rsidRDefault="004A58C9" w:rsidP="00D8267F">
            <w:pPr>
              <w:rPr>
                <w:color w:val="000000"/>
              </w:rPr>
            </w:pPr>
            <w:r w:rsidRPr="00EE678B">
              <w:rPr>
                <w:color w:val="000000"/>
              </w:rPr>
              <w:t>PATIENT COMPLAINT/SYMPTOM</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DA</w:t>
            </w:r>
          </w:p>
        </w:tc>
        <w:tc>
          <w:tcPr>
            <w:tcW w:w="8190" w:type="dxa"/>
            <w:shd w:val="clear" w:color="auto" w:fill="auto"/>
            <w:vAlign w:val="center"/>
          </w:tcPr>
          <w:p w:rsidR="004A58C9" w:rsidRPr="00EE678B" w:rsidRDefault="004A58C9" w:rsidP="00D8267F">
            <w:pPr>
              <w:rPr>
                <w:color w:val="000000"/>
              </w:rPr>
            </w:pPr>
            <w:r w:rsidRPr="00EE678B">
              <w:rPr>
                <w:color w:val="000000"/>
              </w:rPr>
              <w:t>DRUG-ALLERGY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DC</w:t>
            </w:r>
          </w:p>
        </w:tc>
        <w:tc>
          <w:tcPr>
            <w:tcW w:w="8190" w:type="dxa"/>
            <w:shd w:val="clear" w:color="auto" w:fill="auto"/>
            <w:vAlign w:val="center"/>
          </w:tcPr>
          <w:p w:rsidR="004A58C9" w:rsidRPr="00EE678B" w:rsidRDefault="004A58C9" w:rsidP="00D8267F">
            <w:pPr>
              <w:rPr>
                <w:color w:val="000000"/>
              </w:rPr>
            </w:pPr>
            <w:r w:rsidRPr="00EE678B">
              <w:rPr>
                <w:color w:val="000000"/>
              </w:rPr>
              <w:t>DRUG-DISEASE (INFERRED)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DD</w:t>
            </w:r>
          </w:p>
        </w:tc>
        <w:tc>
          <w:tcPr>
            <w:tcW w:w="8190" w:type="dxa"/>
            <w:shd w:val="clear" w:color="auto" w:fill="auto"/>
            <w:vAlign w:val="center"/>
          </w:tcPr>
          <w:p w:rsidR="004A58C9" w:rsidRPr="00EE678B" w:rsidRDefault="004A58C9" w:rsidP="00D8267F">
            <w:pPr>
              <w:rPr>
                <w:color w:val="000000"/>
              </w:rPr>
            </w:pPr>
            <w:r w:rsidRPr="00EE678B">
              <w:rPr>
                <w:color w:val="000000"/>
              </w:rPr>
              <w:t>DRUG-DRUG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DF</w:t>
            </w:r>
          </w:p>
        </w:tc>
        <w:tc>
          <w:tcPr>
            <w:tcW w:w="8190" w:type="dxa"/>
            <w:shd w:val="clear" w:color="auto" w:fill="auto"/>
            <w:vAlign w:val="center"/>
          </w:tcPr>
          <w:p w:rsidR="004A58C9" w:rsidRPr="00EE678B" w:rsidRDefault="004A58C9" w:rsidP="00D8267F">
            <w:pPr>
              <w:rPr>
                <w:color w:val="000000"/>
              </w:rPr>
            </w:pPr>
            <w:r w:rsidRPr="00EE678B">
              <w:rPr>
                <w:color w:val="000000"/>
              </w:rPr>
              <w:t>DRUG-FOOD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DI</w:t>
            </w:r>
          </w:p>
        </w:tc>
        <w:tc>
          <w:tcPr>
            <w:tcW w:w="8190" w:type="dxa"/>
            <w:shd w:val="clear" w:color="auto" w:fill="auto"/>
            <w:vAlign w:val="center"/>
          </w:tcPr>
          <w:p w:rsidR="004A58C9" w:rsidRPr="00EE678B" w:rsidRDefault="004A58C9" w:rsidP="00D8267F">
            <w:pPr>
              <w:rPr>
                <w:color w:val="000000"/>
              </w:rPr>
            </w:pPr>
            <w:r w:rsidRPr="00EE678B">
              <w:rPr>
                <w:color w:val="000000"/>
              </w:rPr>
              <w:t>DRUG INCOMPATIBILITY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DL</w:t>
            </w:r>
          </w:p>
        </w:tc>
        <w:tc>
          <w:tcPr>
            <w:tcW w:w="8190" w:type="dxa"/>
            <w:shd w:val="clear" w:color="auto" w:fill="auto"/>
            <w:vAlign w:val="center"/>
          </w:tcPr>
          <w:p w:rsidR="004A58C9" w:rsidRPr="00EE678B" w:rsidRDefault="004A58C9" w:rsidP="00D8267F">
            <w:pPr>
              <w:rPr>
                <w:color w:val="000000"/>
              </w:rPr>
            </w:pPr>
            <w:r w:rsidRPr="00EE678B">
              <w:rPr>
                <w:color w:val="000000"/>
              </w:rPr>
              <w:t>DRUG-LAB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DM</w:t>
            </w:r>
          </w:p>
        </w:tc>
        <w:tc>
          <w:tcPr>
            <w:tcW w:w="8190" w:type="dxa"/>
            <w:shd w:val="clear" w:color="auto" w:fill="auto"/>
            <w:vAlign w:val="center"/>
          </w:tcPr>
          <w:p w:rsidR="004A58C9" w:rsidRPr="00EE678B" w:rsidRDefault="004A58C9" w:rsidP="00D8267F">
            <w:pPr>
              <w:rPr>
                <w:color w:val="000000"/>
              </w:rPr>
            </w:pPr>
            <w:r w:rsidRPr="00EE678B">
              <w:rPr>
                <w:color w:val="000000"/>
              </w:rPr>
              <w:t>APPARENT DRUG MISUSE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DR</w:t>
            </w:r>
          </w:p>
        </w:tc>
        <w:tc>
          <w:tcPr>
            <w:tcW w:w="8190" w:type="dxa"/>
            <w:shd w:val="clear" w:color="auto" w:fill="auto"/>
            <w:vAlign w:val="center"/>
          </w:tcPr>
          <w:p w:rsidR="004A58C9" w:rsidRPr="00EE678B" w:rsidRDefault="004A58C9" w:rsidP="00D8267F">
            <w:pPr>
              <w:rPr>
                <w:color w:val="000000"/>
              </w:rPr>
            </w:pPr>
            <w:r w:rsidRPr="00EE678B">
              <w:rPr>
                <w:color w:val="000000"/>
              </w:rPr>
              <w:t>DOSE RANGE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DS</w:t>
            </w:r>
          </w:p>
        </w:tc>
        <w:tc>
          <w:tcPr>
            <w:tcW w:w="8190" w:type="dxa"/>
            <w:shd w:val="clear" w:color="auto" w:fill="auto"/>
            <w:vAlign w:val="center"/>
          </w:tcPr>
          <w:p w:rsidR="004A58C9" w:rsidRPr="00EE678B" w:rsidRDefault="004A58C9" w:rsidP="00D8267F">
            <w:pPr>
              <w:rPr>
                <w:color w:val="000000"/>
              </w:rPr>
            </w:pPr>
            <w:r w:rsidRPr="00EE678B">
              <w:rPr>
                <w:color w:val="000000"/>
              </w:rPr>
              <w:t>TOBACCO 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ED</w:t>
            </w:r>
          </w:p>
        </w:tc>
        <w:tc>
          <w:tcPr>
            <w:tcW w:w="8190" w:type="dxa"/>
            <w:shd w:val="clear" w:color="auto" w:fill="auto"/>
            <w:vAlign w:val="center"/>
          </w:tcPr>
          <w:p w:rsidR="004A58C9" w:rsidRPr="00EE678B" w:rsidRDefault="004A58C9" w:rsidP="00D8267F">
            <w:pPr>
              <w:rPr>
                <w:color w:val="000000"/>
              </w:rPr>
            </w:pPr>
            <w:r w:rsidRPr="00EE678B">
              <w:rPr>
                <w:color w:val="000000"/>
              </w:rPr>
              <w:t>PATIENT EDUCATION/INSTRUCTION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ER</w:t>
            </w:r>
          </w:p>
        </w:tc>
        <w:tc>
          <w:tcPr>
            <w:tcW w:w="8190" w:type="dxa"/>
            <w:shd w:val="clear" w:color="auto" w:fill="auto"/>
            <w:vAlign w:val="center"/>
          </w:tcPr>
          <w:p w:rsidR="004A58C9" w:rsidRPr="00EE678B" w:rsidRDefault="004A58C9" w:rsidP="00D8267F">
            <w:pPr>
              <w:rPr>
                <w:color w:val="000000"/>
              </w:rPr>
            </w:pPr>
            <w:r w:rsidRPr="00EE678B">
              <w:rPr>
                <w:color w:val="000000"/>
              </w:rPr>
              <w:t>OVERUSE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EX</w:t>
            </w:r>
          </w:p>
        </w:tc>
        <w:tc>
          <w:tcPr>
            <w:tcW w:w="8190" w:type="dxa"/>
            <w:shd w:val="clear" w:color="auto" w:fill="auto"/>
            <w:vAlign w:val="center"/>
          </w:tcPr>
          <w:p w:rsidR="004A58C9" w:rsidRPr="00EE678B" w:rsidRDefault="004A58C9" w:rsidP="00D8267F">
            <w:pPr>
              <w:rPr>
                <w:color w:val="000000"/>
              </w:rPr>
            </w:pPr>
            <w:r w:rsidRPr="00EE678B">
              <w:rPr>
                <w:color w:val="000000"/>
              </w:rPr>
              <w:t>EXCESSIVE QUANTITY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HD</w:t>
            </w:r>
          </w:p>
        </w:tc>
        <w:tc>
          <w:tcPr>
            <w:tcW w:w="8190" w:type="dxa"/>
            <w:shd w:val="clear" w:color="auto" w:fill="auto"/>
            <w:vAlign w:val="center"/>
          </w:tcPr>
          <w:p w:rsidR="004A58C9" w:rsidRPr="00EE678B" w:rsidRDefault="004A58C9" w:rsidP="00D8267F">
            <w:pPr>
              <w:rPr>
                <w:color w:val="000000"/>
              </w:rPr>
            </w:pPr>
            <w:r w:rsidRPr="00EE678B">
              <w:rPr>
                <w:color w:val="000000"/>
              </w:rPr>
              <w:t>HIGH DOSE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IC</w:t>
            </w:r>
          </w:p>
        </w:tc>
        <w:tc>
          <w:tcPr>
            <w:tcW w:w="8190" w:type="dxa"/>
            <w:shd w:val="clear" w:color="auto" w:fill="auto"/>
            <w:vAlign w:val="center"/>
          </w:tcPr>
          <w:p w:rsidR="004A58C9" w:rsidRPr="00EE678B" w:rsidRDefault="004A58C9" w:rsidP="00D8267F">
            <w:pPr>
              <w:rPr>
                <w:color w:val="000000"/>
              </w:rPr>
            </w:pPr>
            <w:r w:rsidRPr="00EE678B">
              <w:rPr>
                <w:color w:val="000000"/>
              </w:rPr>
              <w:t>IATROGENIC CONDITION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ID</w:t>
            </w:r>
          </w:p>
        </w:tc>
        <w:tc>
          <w:tcPr>
            <w:tcW w:w="8190" w:type="dxa"/>
            <w:shd w:val="clear" w:color="auto" w:fill="auto"/>
            <w:vAlign w:val="center"/>
          </w:tcPr>
          <w:p w:rsidR="004A58C9" w:rsidRPr="00EE678B" w:rsidRDefault="004A58C9" w:rsidP="00D8267F">
            <w:pPr>
              <w:rPr>
                <w:color w:val="000000"/>
              </w:rPr>
            </w:pPr>
            <w:r w:rsidRPr="00EE678B">
              <w:rPr>
                <w:color w:val="000000"/>
              </w:rPr>
              <w:t>INGREDIENT DUPLICATION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LD</w:t>
            </w:r>
          </w:p>
        </w:tc>
        <w:tc>
          <w:tcPr>
            <w:tcW w:w="8190" w:type="dxa"/>
            <w:shd w:val="clear" w:color="auto" w:fill="auto"/>
            <w:vAlign w:val="center"/>
          </w:tcPr>
          <w:p w:rsidR="004A58C9" w:rsidRPr="00EE678B" w:rsidRDefault="004A58C9" w:rsidP="00D8267F">
            <w:pPr>
              <w:rPr>
                <w:color w:val="000000"/>
              </w:rPr>
            </w:pPr>
            <w:r w:rsidRPr="00EE678B">
              <w:rPr>
                <w:color w:val="000000"/>
              </w:rPr>
              <w:t>LOW DOSE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LK</w:t>
            </w:r>
          </w:p>
        </w:tc>
        <w:tc>
          <w:tcPr>
            <w:tcW w:w="8190" w:type="dxa"/>
            <w:shd w:val="clear" w:color="auto" w:fill="auto"/>
            <w:vAlign w:val="center"/>
          </w:tcPr>
          <w:p w:rsidR="004A58C9" w:rsidRPr="00EE678B" w:rsidRDefault="004A58C9" w:rsidP="00D8267F">
            <w:pPr>
              <w:rPr>
                <w:color w:val="000000"/>
              </w:rPr>
            </w:pPr>
            <w:r w:rsidRPr="00EE678B">
              <w:rPr>
                <w:color w:val="000000"/>
              </w:rPr>
              <w:t>LOCK IN RECIPIENT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LR</w:t>
            </w:r>
          </w:p>
        </w:tc>
        <w:tc>
          <w:tcPr>
            <w:tcW w:w="8190" w:type="dxa"/>
            <w:shd w:val="clear" w:color="auto" w:fill="auto"/>
            <w:vAlign w:val="center"/>
          </w:tcPr>
          <w:p w:rsidR="004A58C9" w:rsidRPr="00EE678B" w:rsidRDefault="004A58C9" w:rsidP="00D8267F">
            <w:pPr>
              <w:rPr>
                <w:color w:val="000000"/>
              </w:rPr>
            </w:pPr>
            <w:r w:rsidRPr="00EE678B">
              <w:rPr>
                <w:color w:val="000000"/>
              </w:rPr>
              <w:t>UNDERUSE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MC</w:t>
            </w:r>
          </w:p>
        </w:tc>
        <w:tc>
          <w:tcPr>
            <w:tcW w:w="8190" w:type="dxa"/>
            <w:shd w:val="clear" w:color="auto" w:fill="auto"/>
            <w:vAlign w:val="center"/>
          </w:tcPr>
          <w:p w:rsidR="004A58C9" w:rsidRPr="00EE678B" w:rsidRDefault="004A58C9" w:rsidP="00D8267F">
            <w:pPr>
              <w:rPr>
                <w:color w:val="000000"/>
              </w:rPr>
            </w:pPr>
            <w:r w:rsidRPr="00EE678B">
              <w:rPr>
                <w:color w:val="000000"/>
              </w:rPr>
              <w:t>DRUG-DISEASE (REPORTED)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MN</w:t>
            </w:r>
          </w:p>
        </w:tc>
        <w:tc>
          <w:tcPr>
            <w:tcW w:w="8190" w:type="dxa"/>
            <w:shd w:val="clear" w:color="auto" w:fill="auto"/>
            <w:vAlign w:val="center"/>
          </w:tcPr>
          <w:p w:rsidR="004A58C9" w:rsidRPr="00EE678B" w:rsidRDefault="004A58C9" w:rsidP="00D8267F">
            <w:pPr>
              <w:rPr>
                <w:color w:val="000000"/>
              </w:rPr>
            </w:pPr>
            <w:r w:rsidRPr="00EE678B">
              <w:rPr>
                <w:color w:val="000000"/>
              </w:rPr>
              <w:t>INSUFFICIENT DURATION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MS</w:t>
            </w:r>
          </w:p>
        </w:tc>
        <w:tc>
          <w:tcPr>
            <w:tcW w:w="8190" w:type="dxa"/>
            <w:shd w:val="clear" w:color="auto" w:fill="auto"/>
            <w:vAlign w:val="center"/>
          </w:tcPr>
          <w:p w:rsidR="004A58C9" w:rsidRPr="00EE678B" w:rsidRDefault="004A58C9" w:rsidP="00D8267F">
            <w:pPr>
              <w:rPr>
                <w:color w:val="000000"/>
              </w:rPr>
            </w:pPr>
            <w:r w:rsidRPr="00EE678B">
              <w:rPr>
                <w:color w:val="000000"/>
              </w:rPr>
              <w:t>MISSING INFORMATION/CLARIFICATION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MX</w:t>
            </w:r>
          </w:p>
        </w:tc>
        <w:tc>
          <w:tcPr>
            <w:tcW w:w="8190" w:type="dxa"/>
            <w:shd w:val="clear" w:color="auto" w:fill="auto"/>
            <w:vAlign w:val="center"/>
          </w:tcPr>
          <w:p w:rsidR="004A58C9" w:rsidRPr="00EE678B" w:rsidRDefault="004A58C9" w:rsidP="00D8267F">
            <w:pPr>
              <w:rPr>
                <w:color w:val="000000"/>
              </w:rPr>
            </w:pPr>
            <w:r w:rsidRPr="00EE678B">
              <w:rPr>
                <w:color w:val="000000"/>
              </w:rPr>
              <w:t>EXCESSIVE DURATION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NA</w:t>
            </w:r>
          </w:p>
        </w:tc>
        <w:tc>
          <w:tcPr>
            <w:tcW w:w="8190" w:type="dxa"/>
            <w:shd w:val="clear" w:color="auto" w:fill="auto"/>
            <w:vAlign w:val="center"/>
          </w:tcPr>
          <w:p w:rsidR="004A58C9" w:rsidRPr="00EE678B" w:rsidRDefault="004A58C9" w:rsidP="00D8267F">
            <w:pPr>
              <w:rPr>
                <w:color w:val="000000"/>
              </w:rPr>
            </w:pPr>
            <w:r w:rsidRPr="00EE678B">
              <w:rPr>
                <w:color w:val="000000"/>
              </w:rPr>
              <w:t>DRUG NOT AVAILABLE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NC</w:t>
            </w:r>
          </w:p>
        </w:tc>
        <w:tc>
          <w:tcPr>
            <w:tcW w:w="8190" w:type="dxa"/>
            <w:shd w:val="clear" w:color="auto" w:fill="auto"/>
            <w:vAlign w:val="center"/>
          </w:tcPr>
          <w:p w:rsidR="004A58C9" w:rsidRPr="00EE678B" w:rsidRDefault="004A58C9" w:rsidP="00D8267F">
            <w:pPr>
              <w:rPr>
                <w:color w:val="000000"/>
              </w:rPr>
            </w:pPr>
            <w:r w:rsidRPr="00EE678B">
              <w:rPr>
                <w:color w:val="000000"/>
              </w:rPr>
              <w:t>NON-COVERED DRUG PURCHASE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ND</w:t>
            </w:r>
          </w:p>
        </w:tc>
        <w:tc>
          <w:tcPr>
            <w:tcW w:w="8190" w:type="dxa"/>
            <w:shd w:val="clear" w:color="auto" w:fill="auto"/>
            <w:vAlign w:val="center"/>
          </w:tcPr>
          <w:p w:rsidR="004A58C9" w:rsidRPr="00EE678B" w:rsidRDefault="004A58C9" w:rsidP="00D8267F">
            <w:pPr>
              <w:rPr>
                <w:color w:val="000000"/>
              </w:rPr>
            </w:pPr>
            <w:r w:rsidRPr="00EE678B">
              <w:rPr>
                <w:color w:val="000000"/>
              </w:rPr>
              <w:t>NEW DISEASE/DIAGNOSIS</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NF</w:t>
            </w:r>
          </w:p>
        </w:tc>
        <w:tc>
          <w:tcPr>
            <w:tcW w:w="8190" w:type="dxa"/>
            <w:shd w:val="clear" w:color="auto" w:fill="auto"/>
            <w:vAlign w:val="center"/>
          </w:tcPr>
          <w:p w:rsidR="004A58C9" w:rsidRPr="00EE678B" w:rsidRDefault="004A58C9" w:rsidP="00D8267F">
            <w:pPr>
              <w:rPr>
                <w:color w:val="000000"/>
              </w:rPr>
            </w:pPr>
            <w:r w:rsidRPr="00EE678B">
              <w:rPr>
                <w:color w:val="000000"/>
              </w:rPr>
              <w:t>NON-FORMULARY DRUG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NN</w:t>
            </w:r>
          </w:p>
        </w:tc>
        <w:tc>
          <w:tcPr>
            <w:tcW w:w="8190" w:type="dxa"/>
            <w:shd w:val="clear" w:color="auto" w:fill="auto"/>
            <w:vAlign w:val="center"/>
          </w:tcPr>
          <w:p w:rsidR="004A58C9" w:rsidRPr="00EE678B" w:rsidRDefault="004A58C9" w:rsidP="00D8267F">
            <w:pPr>
              <w:rPr>
                <w:color w:val="000000"/>
              </w:rPr>
            </w:pPr>
            <w:r w:rsidRPr="00EE678B">
              <w:rPr>
                <w:color w:val="000000"/>
              </w:rPr>
              <w:t>UNNECESSARY DRUG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NP</w:t>
            </w:r>
          </w:p>
        </w:tc>
        <w:tc>
          <w:tcPr>
            <w:tcW w:w="8190" w:type="dxa"/>
            <w:shd w:val="clear" w:color="auto" w:fill="auto"/>
            <w:vAlign w:val="center"/>
          </w:tcPr>
          <w:p w:rsidR="004A58C9" w:rsidRPr="00EE678B" w:rsidRDefault="004A58C9" w:rsidP="00D8267F">
            <w:pPr>
              <w:rPr>
                <w:color w:val="000000"/>
              </w:rPr>
            </w:pPr>
            <w:r w:rsidRPr="00EE678B">
              <w:rPr>
                <w:color w:val="000000"/>
              </w:rPr>
              <w:t>NEW PATIENT PROCESSING</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NR</w:t>
            </w:r>
          </w:p>
        </w:tc>
        <w:tc>
          <w:tcPr>
            <w:tcW w:w="8190" w:type="dxa"/>
            <w:shd w:val="clear" w:color="auto" w:fill="auto"/>
            <w:vAlign w:val="center"/>
          </w:tcPr>
          <w:p w:rsidR="004A58C9" w:rsidRPr="00EE678B" w:rsidRDefault="004A58C9" w:rsidP="00D8267F">
            <w:pPr>
              <w:rPr>
                <w:color w:val="000000"/>
              </w:rPr>
            </w:pPr>
            <w:r w:rsidRPr="00EE678B">
              <w:rPr>
                <w:color w:val="000000"/>
              </w:rPr>
              <w:t>LACTATION/NURSING INTERACTION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NS</w:t>
            </w:r>
          </w:p>
        </w:tc>
        <w:tc>
          <w:tcPr>
            <w:tcW w:w="8190" w:type="dxa"/>
            <w:shd w:val="clear" w:color="auto" w:fill="auto"/>
            <w:vAlign w:val="center"/>
          </w:tcPr>
          <w:p w:rsidR="004A58C9" w:rsidRPr="00EE678B" w:rsidRDefault="004A58C9" w:rsidP="00D8267F">
            <w:pPr>
              <w:rPr>
                <w:color w:val="000000"/>
              </w:rPr>
            </w:pPr>
            <w:r w:rsidRPr="00EE678B">
              <w:rPr>
                <w:color w:val="000000"/>
              </w:rPr>
              <w:t>INSUFFICIENT QUANTITY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OH</w:t>
            </w:r>
          </w:p>
        </w:tc>
        <w:tc>
          <w:tcPr>
            <w:tcW w:w="8190" w:type="dxa"/>
            <w:shd w:val="clear" w:color="auto" w:fill="auto"/>
            <w:vAlign w:val="center"/>
          </w:tcPr>
          <w:p w:rsidR="004A58C9" w:rsidRPr="00EE678B" w:rsidRDefault="004A58C9" w:rsidP="00D8267F">
            <w:pPr>
              <w:rPr>
                <w:color w:val="000000"/>
              </w:rPr>
            </w:pPr>
            <w:r w:rsidRPr="00EE678B">
              <w:rPr>
                <w:color w:val="000000"/>
              </w:rPr>
              <w:t>ALCOHOL CONFLICT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PA</w:t>
            </w:r>
          </w:p>
        </w:tc>
        <w:tc>
          <w:tcPr>
            <w:tcW w:w="8190" w:type="dxa"/>
            <w:shd w:val="clear" w:color="auto" w:fill="auto"/>
            <w:vAlign w:val="center"/>
          </w:tcPr>
          <w:p w:rsidR="004A58C9" w:rsidRPr="00EE678B" w:rsidRDefault="004A58C9" w:rsidP="00D8267F">
            <w:pPr>
              <w:rPr>
                <w:color w:val="000000"/>
              </w:rPr>
            </w:pPr>
            <w:r w:rsidRPr="00EE678B">
              <w:rPr>
                <w:color w:val="000000"/>
              </w:rPr>
              <w:t>DRUG-AGE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PC</w:t>
            </w:r>
          </w:p>
        </w:tc>
        <w:tc>
          <w:tcPr>
            <w:tcW w:w="8190" w:type="dxa"/>
            <w:shd w:val="clear" w:color="auto" w:fill="auto"/>
            <w:vAlign w:val="center"/>
          </w:tcPr>
          <w:p w:rsidR="004A58C9" w:rsidRPr="00EE678B" w:rsidRDefault="004A58C9" w:rsidP="00D8267F">
            <w:pPr>
              <w:rPr>
                <w:color w:val="000000"/>
              </w:rPr>
            </w:pPr>
            <w:r w:rsidRPr="00EE678B">
              <w:rPr>
                <w:color w:val="000000"/>
              </w:rPr>
              <w:t>PATIENT QUESTION/CONCERN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PG</w:t>
            </w:r>
          </w:p>
        </w:tc>
        <w:tc>
          <w:tcPr>
            <w:tcW w:w="8190" w:type="dxa"/>
            <w:shd w:val="clear" w:color="auto" w:fill="auto"/>
            <w:vAlign w:val="center"/>
          </w:tcPr>
          <w:p w:rsidR="004A58C9" w:rsidRPr="00EE678B" w:rsidRDefault="004A58C9" w:rsidP="00D8267F">
            <w:pPr>
              <w:rPr>
                <w:color w:val="000000"/>
              </w:rPr>
            </w:pPr>
            <w:r w:rsidRPr="00EE678B">
              <w:rPr>
                <w:color w:val="000000"/>
              </w:rPr>
              <w:t>DRUG-PREGNANCY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PH</w:t>
            </w:r>
          </w:p>
        </w:tc>
        <w:tc>
          <w:tcPr>
            <w:tcW w:w="8190" w:type="dxa"/>
            <w:shd w:val="clear" w:color="auto" w:fill="auto"/>
            <w:vAlign w:val="center"/>
          </w:tcPr>
          <w:p w:rsidR="004A58C9" w:rsidRPr="00EE678B" w:rsidRDefault="004A58C9" w:rsidP="00D8267F">
            <w:pPr>
              <w:rPr>
                <w:color w:val="000000"/>
              </w:rPr>
            </w:pPr>
            <w:r w:rsidRPr="00EE678B">
              <w:rPr>
                <w:color w:val="000000"/>
              </w:rPr>
              <w:t>PREVENTIVE HEALTH CARE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PN</w:t>
            </w:r>
          </w:p>
        </w:tc>
        <w:tc>
          <w:tcPr>
            <w:tcW w:w="8190" w:type="dxa"/>
            <w:shd w:val="clear" w:color="auto" w:fill="auto"/>
            <w:vAlign w:val="center"/>
          </w:tcPr>
          <w:p w:rsidR="004A58C9" w:rsidRPr="00EE678B" w:rsidRDefault="004A58C9" w:rsidP="00D8267F">
            <w:pPr>
              <w:rPr>
                <w:color w:val="000000"/>
              </w:rPr>
            </w:pPr>
            <w:r w:rsidRPr="00EE678B">
              <w:rPr>
                <w:color w:val="000000"/>
              </w:rPr>
              <w:t>PRESCRIBER CONSULTATION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PP</w:t>
            </w:r>
          </w:p>
        </w:tc>
        <w:tc>
          <w:tcPr>
            <w:tcW w:w="8190" w:type="dxa"/>
            <w:shd w:val="clear" w:color="auto" w:fill="auto"/>
            <w:vAlign w:val="center"/>
          </w:tcPr>
          <w:p w:rsidR="004A58C9" w:rsidRPr="00EE678B" w:rsidRDefault="004A58C9" w:rsidP="00D8267F">
            <w:pPr>
              <w:rPr>
                <w:color w:val="000000"/>
              </w:rPr>
            </w:pPr>
            <w:r w:rsidRPr="00EE678B">
              <w:rPr>
                <w:color w:val="000000"/>
              </w:rPr>
              <w:t>PLAN PROTOCOL</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PR</w:t>
            </w:r>
          </w:p>
        </w:tc>
        <w:tc>
          <w:tcPr>
            <w:tcW w:w="8190" w:type="dxa"/>
            <w:shd w:val="clear" w:color="auto" w:fill="auto"/>
            <w:vAlign w:val="center"/>
          </w:tcPr>
          <w:p w:rsidR="004A58C9" w:rsidRPr="00EE678B" w:rsidRDefault="004A58C9" w:rsidP="00D8267F">
            <w:pPr>
              <w:rPr>
                <w:color w:val="000000"/>
              </w:rPr>
            </w:pPr>
            <w:r w:rsidRPr="00EE678B">
              <w:rPr>
                <w:color w:val="000000"/>
              </w:rPr>
              <w:t>PRIOR ADVERSE REACTION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PS</w:t>
            </w:r>
          </w:p>
        </w:tc>
        <w:tc>
          <w:tcPr>
            <w:tcW w:w="8190" w:type="dxa"/>
            <w:shd w:val="clear" w:color="auto" w:fill="auto"/>
            <w:vAlign w:val="center"/>
          </w:tcPr>
          <w:p w:rsidR="004A58C9" w:rsidRPr="00EE678B" w:rsidRDefault="004A58C9" w:rsidP="00D8267F">
            <w:pPr>
              <w:rPr>
                <w:color w:val="000000"/>
              </w:rPr>
            </w:pPr>
            <w:r w:rsidRPr="00EE678B">
              <w:rPr>
                <w:color w:val="000000"/>
              </w:rPr>
              <w:t>PRODUCT SELECTION OPPORTUNITY</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RE</w:t>
            </w:r>
          </w:p>
        </w:tc>
        <w:tc>
          <w:tcPr>
            <w:tcW w:w="8190" w:type="dxa"/>
            <w:shd w:val="clear" w:color="auto" w:fill="auto"/>
            <w:vAlign w:val="center"/>
          </w:tcPr>
          <w:p w:rsidR="004A58C9" w:rsidRPr="00EE678B" w:rsidRDefault="004A58C9" w:rsidP="00D8267F">
            <w:pPr>
              <w:rPr>
                <w:color w:val="000000"/>
              </w:rPr>
            </w:pPr>
            <w:r w:rsidRPr="00EE678B">
              <w:rPr>
                <w:color w:val="000000"/>
              </w:rPr>
              <w:t>SUSPECTED ENVIRONMENTAL RISK</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RF</w:t>
            </w:r>
          </w:p>
        </w:tc>
        <w:tc>
          <w:tcPr>
            <w:tcW w:w="8190" w:type="dxa"/>
            <w:shd w:val="clear" w:color="auto" w:fill="auto"/>
            <w:vAlign w:val="center"/>
          </w:tcPr>
          <w:p w:rsidR="004A58C9" w:rsidRPr="00EE678B" w:rsidRDefault="004A58C9" w:rsidP="00D8267F">
            <w:pPr>
              <w:rPr>
                <w:color w:val="000000"/>
              </w:rPr>
            </w:pPr>
            <w:r w:rsidRPr="00EE678B">
              <w:rPr>
                <w:color w:val="000000"/>
              </w:rPr>
              <w:t>HEALTH PROVIDER REFERRAL</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SC</w:t>
            </w:r>
          </w:p>
        </w:tc>
        <w:tc>
          <w:tcPr>
            <w:tcW w:w="8190" w:type="dxa"/>
            <w:shd w:val="clear" w:color="auto" w:fill="auto"/>
            <w:vAlign w:val="center"/>
          </w:tcPr>
          <w:p w:rsidR="004A58C9" w:rsidRPr="00EE678B" w:rsidRDefault="004A58C9" w:rsidP="00D8267F">
            <w:pPr>
              <w:rPr>
                <w:color w:val="000000"/>
              </w:rPr>
            </w:pPr>
            <w:r w:rsidRPr="00EE678B">
              <w:rPr>
                <w:color w:val="000000"/>
              </w:rPr>
              <w:t>SUBOPTIMAL COMPLIANCE</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SD</w:t>
            </w:r>
          </w:p>
        </w:tc>
        <w:tc>
          <w:tcPr>
            <w:tcW w:w="8190" w:type="dxa"/>
            <w:shd w:val="clear" w:color="auto" w:fill="auto"/>
            <w:vAlign w:val="center"/>
          </w:tcPr>
          <w:p w:rsidR="004A58C9" w:rsidRPr="00EE678B" w:rsidRDefault="004A58C9" w:rsidP="00D8267F">
            <w:pPr>
              <w:rPr>
                <w:color w:val="000000"/>
              </w:rPr>
            </w:pPr>
            <w:r w:rsidRPr="00EE678B">
              <w:rPr>
                <w:color w:val="000000"/>
              </w:rPr>
              <w:t>SUBOPTIMAL DRUG/INDICATION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SE</w:t>
            </w:r>
          </w:p>
        </w:tc>
        <w:tc>
          <w:tcPr>
            <w:tcW w:w="8190" w:type="dxa"/>
            <w:shd w:val="clear" w:color="auto" w:fill="auto"/>
            <w:vAlign w:val="center"/>
          </w:tcPr>
          <w:p w:rsidR="004A58C9" w:rsidRPr="00EE678B" w:rsidRDefault="004A58C9" w:rsidP="00D8267F">
            <w:pPr>
              <w:rPr>
                <w:color w:val="000000"/>
              </w:rPr>
            </w:pPr>
            <w:r w:rsidRPr="00EE678B">
              <w:rPr>
                <w:color w:val="000000"/>
              </w:rPr>
              <w:t>SIDE EFFECT</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SF</w:t>
            </w:r>
          </w:p>
        </w:tc>
        <w:tc>
          <w:tcPr>
            <w:tcW w:w="8190" w:type="dxa"/>
            <w:shd w:val="clear" w:color="auto" w:fill="auto"/>
            <w:vAlign w:val="center"/>
          </w:tcPr>
          <w:p w:rsidR="004A58C9" w:rsidRPr="00EE678B" w:rsidRDefault="004A58C9" w:rsidP="00D8267F">
            <w:pPr>
              <w:rPr>
                <w:color w:val="000000"/>
              </w:rPr>
            </w:pPr>
            <w:r w:rsidRPr="00EE678B">
              <w:rPr>
                <w:color w:val="000000"/>
              </w:rPr>
              <w:t>SUBOPTIMAL DOSAGE FORM</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SR</w:t>
            </w:r>
          </w:p>
        </w:tc>
        <w:tc>
          <w:tcPr>
            <w:tcW w:w="8190" w:type="dxa"/>
            <w:shd w:val="clear" w:color="auto" w:fill="auto"/>
            <w:vAlign w:val="center"/>
          </w:tcPr>
          <w:p w:rsidR="004A58C9" w:rsidRPr="00EE678B" w:rsidRDefault="004A58C9" w:rsidP="00D8267F">
            <w:pPr>
              <w:rPr>
                <w:color w:val="000000"/>
              </w:rPr>
            </w:pPr>
            <w:r w:rsidRPr="00EE678B">
              <w:rPr>
                <w:color w:val="000000"/>
              </w:rPr>
              <w:t>SUBOPTIMAL REGIMEN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SX</w:t>
            </w:r>
          </w:p>
        </w:tc>
        <w:tc>
          <w:tcPr>
            <w:tcW w:w="8190" w:type="dxa"/>
            <w:shd w:val="clear" w:color="auto" w:fill="auto"/>
            <w:vAlign w:val="center"/>
          </w:tcPr>
          <w:p w:rsidR="004A58C9" w:rsidRPr="00EE678B" w:rsidRDefault="004A58C9" w:rsidP="00D8267F">
            <w:pPr>
              <w:rPr>
                <w:color w:val="000000"/>
              </w:rPr>
            </w:pPr>
            <w:r w:rsidRPr="00EE678B">
              <w:rPr>
                <w:color w:val="000000"/>
              </w:rPr>
              <w:t>DRUG-GENDER</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TD</w:t>
            </w:r>
          </w:p>
        </w:tc>
        <w:tc>
          <w:tcPr>
            <w:tcW w:w="8190" w:type="dxa"/>
            <w:shd w:val="clear" w:color="auto" w:fill="auto"/>
            <w:vAlign w:val="center"/>
          </w:tcPr>
          <w:p w:rsidR="004A58C9" w:rsidRPr="00EE678B" w:rsidRDefault="004A58C9" w:rsidP="00D8267F">
            <w:pPr>
              <w:rPr>
                <w:color w:val="000000"/>
              </w:rPr>
            </w:pPr>
            <w:r w:rsidRPr="00EE678B">
              <w:rPr>
                <w:color w:val="000000"/>
              </w:rPr>
              <w:t>THERAPEUTIC</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TN</w:t>
            </w:r>
          </w:p>
        </w:tc>
        <w:tc>
          <w:tcPr>
            <w:tcW w:w="8190" w:type="dxa"/>
            <w:shd w:val="clear" w:color="auto" w:fill="auto"/>
            <w:vAlign w:val="center"/>
          </w:tcPr>
          <w:p w:rsidR="004A58C9" w:rsidRPr="00EE678B" w:rsidRDefault="004A58C9" w:rsidP="00D8267F">
            <w:pPr>
              <w:rPr>
                <w:color w:val="000000"/>
              </w:rPr>
            </w:pPr>
            <w:r w:rsidRPr="00EE678B">
              <w:rPr>
                <w:color w:val="000000"/>
              </w:rPr>
              <w:t>LABORATORY TEST NEEDED</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TP</w:t>
            </w:r>
          </w:p>
        </w:tc>
        <w:tc>
          <w:tcPr>
            <w:tcW w:w="8190" w:type="dxa"/>
            <w:shd w:val="clear" w:color="auto" w:fill="auto"/>
            <w:vAlign w:val="center"/>
          </w:tcPr>
          <w:p w:rsidR="004A58C9" w:rsidRPr="00EE678B" w:rsidRDefault="004A58C9" w:rsidP="00D8267F">
            <w:pPr>
              <w:rPr>
                <w:color w:val="000000"/>
              </w:rPr>
            </w:pPr>
            <w:r w:rsidRPr="00EE678B">
              <w:rPr>
                <w:color w:val="000000"/>
              </w:rPr>
              <w:t>PAYER/PROCESSOR QUESTION</w:t>
            </w:r>
          </w:p>
        </w:tc>
      </w:tr>
      <w:tr w:rsidR="004A58C9" w:rsidRPr="00EE678B" w:rsidTr="00D8267F">
        <w:tc>
          <w:tcPr>
            <w:tcW w:w="1170" w:type="dxa"/>
            <w:shd w:val="clear" w:color="auto" w:fill="auto"/>
            <w:vAlign w:val="center"/>
          </w:tcPr>
          <w:p w:rsidR="004A58C9" w:rsidRPr="00EE678B" w:rsidRDefault="004A58C9" w:rsidP="00D8267F">
            <w:pPr>
              <w:rPr>
                <w:color w:val="000000"/>
              </w:rPr>
            </w:pPr>
            <w:r w:rsidRPr="00EE678B">
              <w:rPr>
                <w:color w:val="000000"/>
              </w:rPr>
              <w:t>UD</w:t>
            </w:r>
          </w:p>
        </w:tc>
        <w:tc>
          <w:tcPr>
            <w:tcW w:w="8190" w:type="dxa"/>
            <w:shd w:val="clear" w:color="auto" w:fill="auto"/>
            <w:vAlign w:val="center"/>
          </w:tcPr>
          <w:p w:rsidR="004A58C9" w:rsidRPr="00EE678B" w:rsidRDefault="004A58C9" w:rsidP="00D8267F">
            <w:pPr>
              <w:rPr>
                <w:color w:val="000000"/>
              </w:rPr>
            </w:pPr>
            <w:r w:rsidRPr="00EE678B">
              <w:rPr>
                <w:color w:val="000000"/>
              </w:rPr>
              <w:t>DUPLICATE DRUG</w:t>
            </w:r>
          </w:p>
        </w:tc>
      </w:tr>
    </w:tbl>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Example: Resolving Open Rejects (continued)</w:t>
      </w:r>
    </w:p>
    <w:p w:rsidR="00AE454C" w:rsidRPr="00EE678B" w:rsidRDefault="00AE454C" w:rsidP="00286389">
      <w:pPr>
        <w:pStyle w:val="ScreenCapture"/>
      </w:pPr>
      <w:r w:rsidRPr="00EE678B">
        <w:t xml:space="preserve">Professional Service Code: </w:t>
      </w:r>
      <w:r w:rsidRPr="00EE678B">
        <w:rPr>
          <w:b/>
        </w:rPr>
        <w:t>MR</w:t>
      </w:r>
      <w:r w:rsidRPr="00EE678B">
        <w:t xml:space="preserve">       MEDICATION REVIEW</w:t>
      </w:r>
    </w:p>
    <w:p w:rsidR="00AE454C" w:rsidRPr="00EE678B" w:rsidRDefault="00AE454C" w:rsidP="00286389">
      <w:pPr>
        <w:pStyle w:val="ScreenCapture"/>
      </w:pPr>
      <w:r w:rsidRPr="00EE678B">
        <w:t xml:space="preserve">Result of Service Code   : </w:t>
      </w:r>
      <w:r w:rsidRPr="00EE678B">
        <w:rPr>
          <w:b/>
        </w:rPr>
        <w:t>1D</w:t>
      </w:r>
      <w:r w:rsidRPr="00EE678B">
        <w:t xml:space="preserve">       FILLED, WITH DIFFERENT DIRECTIONS</w:t>
      </w:r>
    </w:p>
    <w:p w:rsidR="00AE454C" w:rsidRPr="00EE678B" w:rsidRDefault="00AE454C" w:rsidP="00286389">
      <w:pPr>
        <w:pStyle w:val="ScreenCapture"/>
      </w:pPr>
    </w:p>
    <w:p w:rsidR="00AE454C" w:rsidRPr="00EE678B" w:rsidRDefault="00AE454C" w:rsidP="00286389">
      <w:pPr>
        <w:pStyle w:val="ScreenCapture"/>
      </w:pPr>
      <w:r w:rsidRPr="00EE678B">
        <w:t xml:space="preserve">     Reason for Service Code  : NN - UNNECESSARY DRUG</w:t>
      </w:r>
    </w:p>
    <w:p w:rsidR="00AE454C" w:rsidRPr="00EE678B" w:rsidRDefault="00AE454C" w:rsidP="00286389">
      <w:pPr>
        <w:pStyle w:val="ScreenCapture"/>
      </w:pPr>
      <w:r w:rsidRPr="00EE678B">
        <w:t xml:space="preserve">     Professional Service Code: MR - MEDICATION REVIEW</w:t>
      </w:r>
    </w:p>
    <w:p w:rsidR="00AE454C" w:rsidRPr="00EE678B" w:rsidRDefault="00AE454C" w:rsidP="00286389">
      <w:pPr>
        <w:pStyle w:val="ScreenCapture"/>
      </w:pPr>
      <w:r w:rsidRPr="00EE678B">
        <w:t xml:space="preserve">     Result of Service Code   : 1D - FILLED, WITH DIFFERENT DIRECTIONS</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a new claim will be submitted for</w:t>
      </w:r>
    </w:p>
    <w:p w:rsidR="00AE454C" w:rsidRPr="00EE678B" w:rsidRDefault="00AE454C" w:rsidP="00286389">
      <w:pPr>
        <w:pStyle w:val="ScreenCapture"/>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p>
    <w:p w:rsidR="00AE454C" w:rsidRPr="00EE678B" w:rsidRDefault="00AE454C" w:rsidP="00286389">
      <w:pPr>
        <w:pStyle w:val="ScreenCapture"/>
      </w:pPr>
      <w:r w:rsidRPr="00EE678B">
        <w:t xml:space="preserve">     Confirm? ? YES// </w:t>
      </w:r>
      <w:r w:rsidRPr="00EE678B">
        <w:rPr>
          <w:b/>
        </w:rPr>
        <w:t>&lt;Enter&gt;</w:t>
      </w:r>
    </w:p>
    <w:p w:rsidR="00AE454C" w:rsidRPr="00EE678B" w:rsidRDefault="00AE454C" w:rsidP="00286389">
      <w:pPr>
        <w:pStyle w:val="ScreenCapture"/>
      </w:pPr>
    </w:p>
    <w:p w:rsidR="00AE454C" w:rsidRPr="00EE678B" w:rsidRDefault="007E3598" w:rsidP="00286389">
      <w:pPr>
        <w:pStyle w:val="ScreenCapture"/>
      </w:pPr>
      <w:bookmarkStart w:id="5232" w:name="pa307"/>
      <w:r>
        <w:t xml:space="preserve">Veteran </w:t>
      </w:r>
      <w:bookmarkEnd w:id="5232"/>
      <w:r w:rsidR="00AE454C" w:rsidRPr="00EE678B">
        <w:t>Prescription 100003872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Claim Status:</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PROGRESS-Packet being built</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IN PROGRESS-Waiting to process response</w:t>
      </w:r>
    </w:p>
    <w:p w:rsidR="00AE454C" w:rsidRPr="00EE678B" w:rsidRDefault="00AE454C" w:rsidP="00286389">
      <w:pPr>
        <w:pStyle w:val="ScreenCapture"/>
      </w:pPr>
      <w:r w:rsidRPr="00EE678B">
        <w:t>E PAYABLE</w:t>
      </w:r>
    </w:p>
    <w:p w:rsidR="00AE454C" w:rsidRPr="00EE678B" w:rsidRDefault="00AE454C" w:rsidP="00AE454C">
      <w:pPr>
        <w:rPr>
          <w:color w:val="000000"/>
          <w:szCs w:val="24"/>
        </w:rPr>
      </w:pPr>
    </w:p>
    <w:p w:rsidR="00AE454C" w:rsidRPr="00EE678B" w:rsidRDefault="00AE454C" w:rsidP="00AE454C">
      <w:pPr>
        <w:rPr>
          <w:color w:val="000000"/>
          <w:szCs w:val="20"/>
        </w:rPr>
      </w:pPr>
      <w:r w:rsidRPr="00EE678B">
        <w:rPr>
          <w:color w:val="000000"/>
          <w:szCs w:val="20"/>
        </w:rPr>
        <w:t>The following is a sample of the ECME Activity Log update that occurs when a reject is resolved.</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Example: ECME Activity Log entry: Reject Resolved</w:t>
      </w:r>
    </w:p>
    <w:p w:rsidR="00AE454C" w:rsidRPr="00EE678B" w:rsidRDefault="00AE454C" w:rsidP="00286389">
      <w:pPr>
        <w:pStyle w:val="ScreenCapture"/>
      </w:pPr>
      <w:r w:rsidRPr="00EE678B">
        <w:t>Rx Activity Log               Nov 21, 2005@11:11:53          Page:    3 of    3</w:t>
      </w:r>
    </w:p>
    <w:p w:rsidR="00AE454C" w:rsidRPr="00EE678B" w:rsidRDefault="00AE454C" w:rsidP="00286389">
      <w:pPr>
        <w:pStyle w:val="ScreenCapture"/>
      </w:pPr>
      <w:r w:rsidRPr="00EE678B">
        <w:t>OPPATIENT,FOUR</w:t>
      </w:r>
    </w:p>
    <w:p w:rsidR="00AE454C" w:rsidRPr="00EE678B" w:rsidRDefault="00AE454C" w:rsidP="00286389">
      <w:pPr>
        <w:pStyle w:val="ScreenCapture"/>
      </w:pPr>
      <w:r w:rsidRPr="00EE678B">
        <w:t xml:space="preserve">  PID: 000-01-1322P                                Ht(cm): _______ (______)  </w:t>
      </w:r>
    </w:p>
    <w:p w:rsidR="00AE454C" w:rsidRPr="00EE678B" w:rsidRDefault="00AE454C" w:rsidP="00286389">
      <w:pPr>
        <w:pStyle w:val="ScreenCapture"/>
      </w:pPr>
      <w:r w:rsidRPr="00EE678B">
        <w:t xml:space="preserve">  DOB: JAN 13,1922 (83)                            Wt(kg): _______ (______)  </w:t>
      </w:r>
    </w:p>
    <w:p w:rsidR="00AE454C" w:rsidRPr="00EE678B" w:rsidRDefault="00AE454C" w:rsidP="00286389">
      <w:pPr>
        <w:pStyle w:val="ScreenCapture"/>
      </w:pPr>
      <w:r w:rsidRPr="00EE678B">
        <w:t>+                                                                              .</w:t>
      </w:r>
    </w:p>
    <w:p w:rsidR="00AE454C" w:rsidRPr="00EE678B" w:rsidRDefault="00AE454C" w:rsidP="00286389">
      <w:pPr>
        <w:pStyle w:val="ScreenCapture"/>
      </w:pPr>
      <w:r w:rsidRPr="00EE678B">
        <w:t xml:space="preserve">#   Date/Time           Rx Ref          Initiator Of Activity                  </w:t>
      </w:r>
    </w:p>
    <w:p w:rsidR="00AE454C" w:rsidRPr="00EE678B" w:rsidRDefault="00AE454C" w:rsidP="00286389">
      <w:pPr>
        <w:pStyle w:val="ScreenCapture"/>
      </w:pPr>
      <w:r w:rsidRPr="00EE678B">
        <w:t>===============================================================================</w:t>
      </w:r>
    </w:p>
    <w:p w:rsidR="00AE454C" w:rsidRPr="00EE678B" w:rsidRDefault="00AE454C" w:rsidP="00286389">
      <w:pPr>
        <w:pStyle w:val="ScreenCapture"/>
      </w:pPr>
      <w:r w:rsidRPr="00EE678B">
        <w:t>ECME Log:</w:t>
      </w:r>
    </w:p>
    <w:p w:rsidR="00AE454C" w:rsidRPr="00EE678B" w:rsidRDefault="00AE454C" w:rsidP="00286389">
      <w:pPr>
        <w:pStyle w:val="ScreenCapture"/>
      </w:pPr>
      <w:r w:rsidRPr="00EE678B">
        <w:t xml:space="preserve">1   11/15/05@14:08:35   ORIGINAL        OPPHARMACIST4,THREE                       </w:t>
      </w:r>
    </w:p>
    <w:p w:rsidR="00AE454C" w:rsidRPr="00EE678B" w:rsidRDefault="00AE454C" w:rsidP="00286389">
      <w:pPr>
        <w:pStyle w:val="ScreenCapture"/>
      </w:pPr>
      <w:r w:rsidRPr="00EE678B">
        <w:t xml:space="preserve">Comments: ECME: WINDOW FILL(NDC: 00085-0096-04)-pOPP INSURANCE                   </w:t>
      </w:r>
    </w:p>
    <w:p w:rsidR="00AE454C" w:rsidRPr="00EE678B" w:rsidRDefault="00AE454C" w:rsidP="00286389">
      <w:pPr>
        <w:pStyle w:val="ScreenCapture"/>
      </w:pPr>
      <w:r w:rsidRPr="00EE678B">
        <w:t xml:space="preserve">2   11/21/05@11:01:37   ORIGINAL        OPPHARMACIST4,THREE                       </w:t>
      </w:r>
    </w:p>
    <w:p w:rsidR="00AE454C" w:rsidRPr="00EE678B" w:rsidRDefault="00AE454C" w:rsidP="00286389">
      <w:pPr>
        <w:pStyle w:val="ScreenCapture"/>
      </w:pPr>
      <w:r w:rsidRPr="00EE678B">
        <w:t xml:space="preserve">Comments: ECME: DUR OVERRIDE CODES(MR/NN/1D)-pOPP INSURANCE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ECME REJECT Log:                                                               </w:t>
      </w:r>
    </w:p>
    <w:p w:rsidR="00AE454C" w:rsidRPr="00EE678B" w:rsidRDefault="00AE454C" w:rsidP="00286389">
      <w:pPr>
        <w:pStyle w:val="ScreenCapture"/>
      </w:pPr>
      <w:r w:rsidRPr="00EE678B">
        <w:t>#   Date/Time Rcvd       Rx Ref    Reject Type      STATUS    Date/Time Resolved</w:t>
      </w:r>
    </w:p>
    <w:p w:rsidR="00AE454C" w:rsidRPr="00EE678B" w:rsidRDefault="00AE454C" w:rsidP="00286389">
      <w:pPr>
        <w:pStyle w:val="ScreenCapture"/>
      </w:pPr>
      <w:r w:rsidRPr="00EE678B">
        <w:t>===============================================================================</w:t>
      </w:r>
    </w:p>
    <w:p w:rsidR="00AE454C" w:rsidRPr="00EE678B" w:rsidRDefault="00AE454C" w:rsidP="00286389">
      <w:pPr>
        <w:pStyle w:val="ScreenCapture"/>
        <w:rPr>
          <w:lang w:eastAsia="ko-KR"/>
        </w:rPr>
      </w:pPr>
      <w:r w:rsidRPr="00EE678B">
        <w:rPr>
          <w:lang w:eastAsia="ko-KR"/>
        </w:rPr>
        <w:t xml:space="preserve">1   12/11/05@19:03:31    ORIGINAL    DUR            RESOLVED  12/12/05@16:45:21    </w:t>
      </w:r>
    </w:p>
    <w:p w:rsidR="00AE454C" w:rsidRPr="00EE678B" w:rsidRDefault="00AE454C" w:rsidP="00286389">
      <w:pPr>
        <w:pStyle w:val="ScreenCapture"/>
        <w:rPr>
          <w:lang w:eastAsia="ko-KR"/>
        </w:rPr>
      </w:pPr>
      <w:r w:rsidRPr="00EE678B">
        <w:rPr>
          <w:lang w:eastAsia="ko-KR"/>
        </w:rPr>
        <w:t xml:space="preserve">Comments: CLAIM RE-SUBMITTED                                                   </w:t>
      </w:r>
    </w:p>
    <w:p w:rsidR="00AE454C" w:rsidRPr="00EE678B" w:rsidRDefault="00AE454C" w:rsidP="00286389">
      <w:pPr>
        <w:pStyle w:val="ScreenCapture"/>
        <w:rPr>
          <w:lang w:eastAsia="ko-KR"/>
        </w:rPr>
      </w:pPr>
      <w:r w:rsidRPr="00EE678B">
        <w:rPr>
          <w:lang w:eastAsia="ko-KR"/>
        </w:rPr>
        <w:t xml:space="preserve">2  5/30/06@19:13:57      REFILL 2    DUR            RESOLVED   5/31/06@15:58:32     </w:t>
      </w:r>
    </w:p>
    <w:p w:rsidR="00AE454C" w:rsidRPr="00EE678B" w:rsidRDefault="00AE454C" w:rsidP="00286389">
      <w:pPr>
        <w:pStyle w:val="ScreenCapture"/>
      </w:pPr>
      <w:r w:rsidRPr="00EE678B">
        <w:rPr>
          <w:iCs/>
          <w:lang w:eastAsia="ko-KR"/>
        </w:rPr>
        <w:t>Comments: CLAIM RE-SUBMITTED</w:t>
      </w:r>
      <w:r w:rsidRPr="00EE678B">
        <w:t xml:space="preserve">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p>
    <w:p w:rsidR="00AE454C" w:rsidRPr="00EE678B" w:rsidRDefault="00AE454C" w:rsidP="00286389">
      <w:pPr>
        <w:pStyle w:val="ScreenCapture"/>
      </w:pPr>
      <w:r w:rsidRPr="00EE678B">
        <w:t>Select Action:Quit//</w:t>
      </w:r>
    </w:p>
    <w:p w:rsidR="00AE454C" w:rsidRPr="00EE678B" w:rsidRDefault="00AE454C" w:rsidP="00603ED8">
      <w:pPr>
        <w:rPr>
          <w:color w:val="000000"/>
        </w:rPr>
      </w:pPr>
    </w:p>
    <w:p w:rsidR="00AE454C" w:rsidRPr="00EE678B" w:rsidRDefault="00AE454C" w:rsidP="00AE454C">
      <w:pPr>
        <w:rPr>
          <w:color w:val="000000"/>
          <w:szCs w:val="20"/>
        </w:rPr>
      </w:pPr>
      <w:r w:rsidRPr="00EE678B">
        <w:rPr>
          <w:color w:val="000000"/>
          <w:szCs w:val="20"/>
        </w:rPr>
        <w:t>The following is an example of a prescription being resolved for prior authorization submission.</w:t>
      </w:r>
    </w:p>
    <w:p w:rsidR="00AE454C" w:rsidRPr="00EE678B" w:rsidRDefault="00AE454C" w:rsidP="00AE454C">
      <w:pPr>
        <w:rPr>
          <w:color w:val="000000"/>
          <w:szCs w:val="20"/>
        </w:rPr>
      </w:pPr>
    </w:p>
    <w:p w:rsidR="00AE454C" w:rsidRPr="00EE678B" w:rsidRDefault="00AE454C" w:rsidP="00CC4B19">
      <w:pPr>
        <w:pStyle w:val="ExampleHeading"/>
        <w:rPr>
          <w:rFonts w:eastAsia="MS Mincho"/>
        </w:rPr>
      </w:pPr>
      <w:r w:rsidRPr="00EE678B">
        <w:rPr>
          <w:rFonts w:eastAsia="MS Mincho"/>
        </w:rPr>
        <w:t xml:space="preserve">Example: </w:t>
      </w:r>
      <w:r w:rsidRPr="00EE678B">
        <w:t>Prior Authorization Submission</w:t>
      </w: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7E3598" w:rsidRPr="00EE678B" w:rsidRDefault="007E3598" w:rsidP="007E3598">
      <w:pPr>
        <w:pStyle w:val="ScreenCapture"/>
        <w:rPr>
          <w:u w:val="single"/>
        </w:rPr>
      </w:pPr>
      <w:r w:rsidRPr="00EE678B">
        <w:rPr>
          <w:u w:val="single"/>
        </w:rPr>
        <w:t xml:space="preserve">REJECT Information   </w:t>
      </w:r>
      <w:r>
        <w:rPr>
          <w:u w:val="single"/>
        </w:rPr>
        <w:t>(Veteran)</w:t>
      </w:r>
      <w:r w:rsidRPr="00EE678B">
        <w:rPr>
          <w:u w:val="single"/>
        </w:rPr>
        <w:t xml:space="preserve">                                                         </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w:t>
      </w:r>
      <w:r w:rsidRPr="00EE678B" w:rsidDel="001E2A44">
        <w:t xml:space="preserve"> </w:t>
      </w:r>
      <w:r w:rsidRPr="00EE678B">
        <w:t>Codes</w:t>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r w:rsidRPr="00EE678B">
        <w:rPr>
          <w:b/>
        </w:rPr>
        <w:t>??</w:t>
      </w:r>
    </w:p>
    <w:p w:rsidR="00AE454C" w:rsidRPr="00EE678B" w:rsidRDefault="00AE454C" w:rsidP="00AE454C"/>
    <w:p w:rsidR="00AE454C" w:rsidRPr="00EE678B" w:rsidRDefault="00AE454C" w:rsidP="00286389">
      <w:pPr>
        <w:pStyle w:val="ScreenCapture"/>
      </w:pPr>
      <w:r w:rsidRPr="00EE678B">
        <w:t>The following actions are also available:</w:t>
      </w:r>
    </w:p>
    <w:p w:rsidR="00B46943" w:rsidRPr="00A53BAD" w:rsidRDefault="00B46943" w:rsidP="00B46943">
      <w:pPr>
        <w:pStyle w:val="ScreenCapture"/>
        <w:rPr>
          <w:lang w:val="en-US"/>
        </w:rPr>
      </w:pPr>
      <w:bookmarkStart w:id="5233" w:name="P512_333"/>
      <w:bookmarkEnd w:id="5233"/>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p>
    <w:p w:rsidR="00AE454C" w:rsidRPr="00EE678B" w:rsidRDefault="00B46943"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PA      </w:t>
      </w:r>
      <w:r w:rsidRPr="00EE678B">
        <w:t>Send Prior Auth.</w:t>
      </w:r>
    </w:p>
    <w:p w:rsidR="00AE454C" w:rsidRPr="00EE678B" w:rsidRDefault="00AE454C" w:rsidP="00286389">
      <w:pPr>
        <w:pStyle w:val="ScreenCapture"/>
      </w:pPr>
    </w:p>
    <w:p w:rsidR="00AE454C" w:rsidRPr="00EE678B" w:rsidRDefault="00AE454C" w:rsidP="00286389">
      <w:pPr>
        <w:pStyle w:val="ScreenCapture"/>
      </w:pPr>
      <w:r w:rsidRPr="00EE678B">
        <w:t xml:space="preserve">  Prior Authorization Type: 0//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 xml:space="preserve">Choose from: </w:t>
      </w:r>
    </w:p>
    <w:p w:rsidR="00AE454C" w:rsidRPr="00EE678B" w:rsidRDefault="00AE454C" w:rsidP="00286389">
      <w:pPr>
        <w:pStyle w:val="ScreenCapture"/>
      </w:pPr>
      <w:r w:rsidRPr="00EE678B">
        <w:t>0        NOT SPECIFIED</w:t>
      </w:r>
    </w:p>
    <w:p w:rsidR="00AE454C" w:rsidRPr="00EE678B" w:rsidRDefault="00AE454C" w:rsidP="00286389">
      <w:pPr>
        <w:pStyle w:val="ScreenCapture"/>
      </w:pPr>
      <w:r w:rsidRPr="00EE678B">
        <w:t>1        PRIOR AUTHORIZATION #</w:t>
      </w:r>
    </w:p>
    <w:p w:rsidR="00AE454C" w:rsidRPr="00EE678B" w:rsidRDefault="00AE454C" w:rsidP="00286389">
      <w:pPr>
        <w:pStyle w:val="ScreenCapture"/>
      </w:pPr>
      <w:r w:rsidRPr="00EE678B">
        <w:t>2        ML-MEDICAL CERTIFIED</w:t>
      </w:r>
    </w:p>
    <w:p w:rsidR="00AE454C" w:rsidRPr="00EE678B" w:rsidRDefault="00AE454C" w:rsidP="00286389">
      <w:pPr>
        <w:pStyle w:val="ScreenCapture"/>
      </w:pPr>
      <w:r w:rsidRPr="00EE678B">
        <w:t>3        EPSDT</w:t>
      </w:r>
    </w:p>
    <w:p w:rsidR="00AE454C" w:rsidRPr="00EE678B" w:rsidRDefault="00AE454C" w:rsidP="00286389">
      <w:pPr>
        <w:pStyle w:val="ScreenCapture"/>
      </w:pPr>
      <w:r w:rsidRPr="00EE678B">
        <w:t>4        EXEMPT FROM COPAY</w:t>
      </w:r>
    </w:p>
    <w:p w:rsidR="00AE454C" w:rsidRPr="00EE678B" w:rsidRDefault="00AE454C" w:rsidP="00286389">
      <w:pPr>
        <w:pStyle w:val="ScreenCapture"/>
      </w:pPr>
      <w:r w:rsidRPr="00EE678B">
        <w:t>5        EXEMPT FROM RX LIMITS</w:t>
      </w:r>
    </w:p>
    <w:p w:rsidR="00AE454C" w:rsidRPr="00EE678B" w:rsidRDefault="00AE454C" w:rsidP="00286389">
      <w:pPr>
        <w:pStyle w:val="ScreenCapture"/>
      </w:pPr>
      <w:r w:rsidRPr="00EE678B">
        <w:t>6        FAMILY PLANNING</w:t>
      </w:r>
    </w:p>
    <w:p w:rsidR="00AE454C" w:rsidRPr="00EE678B" w:rsidRDefault="00AE454C" w:rsidP="00286389">
      <w:pPr>
        <w:pStyle w:val="ScreenCapture"/>
      </w:pPr>
      <w:r w:rsidRPr="00EE678B">
        <w:t>7        AFDC</w:t>
      </w:r>
    </w:p>
    <w:p w:rsidR="00AE454C" w:rsidRPr="00EE678B" w:rsidRDefault="00AE454C" w:rsidP="00286389">
      <w:pPr>
        <w:pStyle w:val="ScreenCapture"/>
      </w:pPr>
      <w:r w:rsidRPr="00EE678B">
        <w:t>8        PAYER DEFINED EXEMPTION</w:t>
      </w:r>
    </w:p>
    <w:p w:rsidR="00AE454C" w:rsidRPr="00EE678B" w:rsidRDefault="00AE454C" w:rsidP="00603ED8">
      <w:pPr>
        <w:rPr>
          <w:color w:val="000000"/>
        </w:rPr>
      </w:pPr>
    </w:p>
    <w:p w:rsidR="00AE454C" w:rsidRPr="00EE678B" w:rsidRDefault="00AE454C" w:rsidP="00CC4B19">
      <w:pPr>
        <w:pStyle w:val="ExampleHeading"/>
        <w:rPr>
          <w:rFonts w:eastAsia="MS Mincho"/>
        </w:rPr>
      </w:pPr>
      <w:r w:rsidRPr="00EE678B">
        <w:rPr>
          <w:rFonts w:eastAsia="MS Mincho"/>
        </w:rPr>
        <w:t xml:space="preserve">Example: </w:t>
      </w:r>
      <w:r w:rsidRPr="00EE678B">
        <w:t>Prior Authorization Submission (continued)</w:t>
      </w:r>
    </w:p>
    <w:p w:rsidR="00AE454C" w:rsidRPr="00EE678B" w:rsidRDefault="00AE454C" w:rsidP="00286389">
      <w:pPr>
        <w:pStyle w:val="ScreenCapture"/>
      </w:pPr>
      <w:r w:rsidRPr="00EE678B">
        <w:t xml:space="preserve">  Prior Authorization Type: 0// </w:t>
      </w:r>
      <w:r w:rsidRPr="00EE678B">
        <w:rPr>
          <w:b/>
        </w:rPr>
        <w:t>1</w:t>
      </w:r>
      <w:r w:rsidRPr="00EE678B">
        <w:t xml:space="preserve">  PRIOR AUTHORIZATION #</w:t>
      </w:r>
    </w:p>
    <w:p w:rsidR="00AE454C" w:rsidRPr="00EE678B" w:rsidRDefault="00AE454C" w:rsidP="00286389">
      <w:pPr>
        <w:pStyle w:val="ScreenCapture"/>
      </w:pPr>
      <w:r w:rsidRPr="00EE678B">
        <w:t xml:space="preserve">Prior Authorization Number: </w:t>
      </w:r>
      <w:r w:rsidRPr="00EE678B">
        <w:rPr>
          <w:b/>
        </w:rPr>
        <w:t>12345678901</w:t>
      </w:r>
    </w:p>
    <w:p w:rsidR="00AE454C" w:rsidRPr="00EE678B" w:rsidRDefault="00AE454C" w:rsidP="00286389">
      <w:pPr>
        <w:pStyle w:val="ScreenCapture"/>
      </w:pPr>
    </w:p>
    <w:p w:rsidR="00AE454C" w:rsidRPr="00EE678B" w:rsidRDefault="00AE454C" w:rsidP="00286389">
      <w:pPr>
        <w:pStyle w:val="ScreenCapture"/>
      </w:pPr>
      <w:r w:rsidRPr="00EE678B">
        <w:t xml:space="preserve">     When you confirm, a new claim will be submitted for</w:t>
      </w:r>
    </w:p>
    <w:p w:rsidR="00AE454C" w:rsidRPr="00EE678B" w:rsidRDefault="00AE454C" w:rsidP="00286389">
      <w:pPr>
        <w:pStyle w:val="ScreenCapture"/>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Confirm? ? YES// </w:t>
      </w:r>
      <w:r w:rsidRPr="00EE678B">
        <w:rPr>
          <w:b/>
        </w:rPr>
        <w:t>&lt;Enter&gt;</w:t>
      </w:r>
    </w:p>
    <w:p w:rsidR="00AE454C" w:rsidRPr="00EE678B" w:rsidRDefault="00AE454C" w:rsidP="00286389">
      <w:pPr>
        <w:pStyle w:val="ScreenCapture"/>
      </w:pPr>
    </w:p>
    <w:p w:rsidR="00AE454C" w:rsidRPr="00EE678B" w:rsidRDefault="007E3598" w:rsidP="00286389">
      <w:pPr>
        <w:pStyle w:val="ScreenCapture"/>
      </w:pPr>
      <w:r>
        <w:t xml:space="preserve">Veteran </w:t>
      </w:r>
      <w:r w:rsidR="00AE454C" w:rsidRPr="00EE678B">
        <w:t>Prescription 787480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r w:rsidRPr="00EE678B">
        <w:t xml:space="preserve">Claim Status: </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CC4B19"/>
    <w:p w:rsidR="00AE454C" w:rsidRPr="00EE678B" w:rsidRDefault="00AE454C" w:rsidP="00CC4B19">
      <w:pPr>
        <w:pStyle w:val="ExampleHeading"/>
      </w:pPr>
      <w:r w:rsidRPr="00EE678B">
        <w:rPr>
          <w:rFonts w:eastAsia="MS Mincho"/>
        </w:rPr>
        <w:t xml:space="preserve">Example: </w:t>
      </w:r>
      <w:r w:rsidRPr="00EE678B">
        <w:t>Clarification Code Submission</w:t>
      </w:r>
    </w:p>
    <w:p w:rsidR="00AE454C" w:rsidRPr="00EE678B" w:rsidRDefault="00AE454C" w:rsidP="00AE454C">
      <w:pPr>
        <w:rPr>
          <w:color w:val="000000"/>
          <w:szCs w:val="20"/>
        </w:rPr>
      </w:pPr>
      <w:r w:rsidRPr="00EE678B">
        <w:rPr>
          <w:color w:val="000000"/>
          <w:szCs w:val="20"/>
        </w:rPr>
        <w:t>The following is an example of a prescription being resolved for clarification code submission.</w:t>
      </w:r>
    </w:p>
    <w:p w:rsidR="00AE454C" w:rsidRPr="00EE678B" w:rsidRDefault="00AE454C" w:rsidP="00AE454C">
      <w:pPr>
        <w:rPr>
          <w:color w:val="000000"/>
          <w:szCs w:val="24"/>
        </w:rPr>
      </w:pPr>
    </w:p>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080717" w:rsidP="00286389">
      <w:pPr>
        <w:pStyle w:val="ScreenCapture"/>
      </w:pPr>
      <w:r>
        <w:rPr>
          <w:lang w:val="en-US"/>
        </w:rPr>
        <w:t xml:space="preserve">Division : </w:t>
      </w:r>
      <w:r w:rsidRPr="00EE678B">
        <w:t xml:space="preserve">ALBANY </w:t>
      </w:r>
      <w:r>
        <w:rPr>
          <w:lang w:val="en-US"/>
        </w:rPr>
        <w:t xml:space="preserve">  </w:t>
      </w:r>
      <w:r w:rsidRPr="00EE678B">
        <w:t>NPI#: 1234567890    NCPDP: 4150001P</w:t>
      </w:r>
      <w:r>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AE454C" w:rsidRPr="00EE678B" w:rsidRDefault="007E3598" w:rsidP="00286389">
      <w:pPr>
        <w:pStyle w:val="ScreenCapture"/>
      </w:pPr>
      <w:r w:rsidRPr="00EE678B">
        <w:t xml:space="preserve">REJECT Information   </w:t>
      </w:r>
      <w:r>
        <w:t>(Veteran)</w:t>
      </w:r>
      <w:r w:rsidRPr="00EE678B">
        <w:t xml:space="preserve">                                                </w:t>
      </w:r>
      <w:r w:rsidR="00AE454C" w:rsidRPr="00EE678B">
        <w:t>.</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Code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r w:rsidRPr="00EE678B">
        <w:tab/>
      </w:r>
      <w:r w:rsidRPr="00EE678B">
        <w:tab/>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r w:rsidRPr="00EE678B">
        <w:rPr>
          <w:b/>
        </w:rPr>
        <w:t>??</w:t>
      </w:r>
    </w:p>
    <w:p w:rsidR="00AE454C" w:rsidRPr="00EE678B" w:rsidRDefault="00AE454C" w:rsidP="00AE454C"/>
    <w:p w:rsidR="00AE454C" w:rsidRPr="00EE678B" w:rsidRDefault="00AE454C" w:rsidP="00286389">
      <w:pPr>
        <w:pStyle w:val="ScreenCapture"/>
      </w:pPr>
      <w:bookmarkStart w:id="5234" w:name="P512_334"/>
      <w:bookmarkEnd w:id="5234"/>
      <w:r w:rsidRPr="00EE678B">
        <w:t>The following actions are also available:</w:t>
      </w:r>
    </w:p>
    <w:p w:rsidR="00B46943" w:rsidRPr="00A53BAD" w:rsidRDefault="00B46943" w:rsidP="00B46943">
      <w:pPr>
        <w:pStyle w:val="ScreenCapture"/>
        <w:rPr>
          <w:lang w:val="en-US"/>
        </w:rPr>
      </w:pPr>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bookmarkStart w:id="5235" w:name="pso_512_p330"/>
      <w:bookmarkEnd w:id="5235"/>
    </w:p>
    <w:p w:rsidR="00AE454C" w:rsidRPr="00EE678B" w:rsidRDefault="00B46943" w:rsidP="00603ED8">
      <w:pPr>
        <w:rPr>
          <w:color w:val="000000"/>
        </w:rPr>
      </w:pPr>
      <w:r w:rsidRPr="00A53BAD">
        <w:t>DN   Down a Line          SL   Search List</w:t>
      </w:r>
    </w:p>
    <w:p w:rsidR="00AE454C" w:rsidRPr="00EE678B" w:rsidRDefault="00AE454C" w:rsidP="00CC4B19">
      <w:pPr>
        <w:pStyle w:val="ExampleHeading"/>
      </w:pPr>
      <w:r w:rsidRPr="00EE678B">
        <w:rPr>
          <w:rFonts w:eastAsia="MS Mincho"/>
        </w:rPr>
        <w:t xml:space="preserve">Example: Viewing Additional </w:t>
      </w:r>
      <w:r w:rsidRPr="00EE678B">
        <w:t>Reject Information</w:t>
      </w:r>
    </w:p>
    <w:p w:rsidR="00AE454C" w:rsidRPr="00EE678B" w:rsidRDefault="00AE454C" w:rsidP="00AE454C">
      <w:pPr>
        <w:rPr>
          <w:color w:val="000000"/>
          <w:szCs w:val="20"/>
        </w:rPr>
      </w:pPr>
      <w:r w:rsidRPr="00EE678B">
        <w:rPr>
          <w:color w:val="000000"/>
          <w:szCs w:val="20"/>
        </w:rPr>
        <w:t>The following is an example of the Additional Reject Information display for a prescription.</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Select: Quit//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The following actions are also available:</w:t>
      </w:r>
    </w:p>
    <w:p w:rsidR="00B46943" w:rsidRPr="00A53BAD" w:rsidRDefault="00B46943" w:rsidP="00B46943">
      <w:pPr>
        <w:pStyle w:val="ScreenCapture"/>
        <w:rPr>
          <w:lang w:val="en-US"/>
        </w:rPr>
      </w:pPr>
      <w:r w:rsidRPr="00A53BAD">
        <w:rPr>
          <w:lang w:val="en-US"/>
        </w:rPr>
        <w:t>COM  Add Comments         UP   Up a Line            ADPL Auto Display(On/Off)</w:t>
      </w:r>
    </w:p>
    <w:p w:rsidR="00B46943" w:rsidRPr="00A53BAD" w:rsidRDefault="00B46943" w:rsidP="00B46943">
      <w:pPr>
        <w:pStyle w:val="ScreenCapture"/>
        <w:rPr>
          <w:lang w:val="en-US"/>
        </w:rPr>
      </w:pPr>
      <w:r w:rsidRPr="00A53BAD">
        <w:rPr>
          <w:lang w:val="en-US"/>
        </w:rPr>
        <w:t>CLA  Submit Clarif. Code  FS   First Screen         QU   Quit</w:t>
      </w:r>
    </w:p>
    <w:p w:rsidR="00B46943" w:rsidRPr="00A53BAD" w:rsidRDefault="00B46943" w:rsidP="00B46943">
      <w:pPr>
        <w:pStyle w:val="ScreenCapture"/>
        <w:rPr>
          <w:lang w:val="en-US"/>
        </w:rPr>
      </w:pPr>
      <w:r w:rsidRPr="00A53BAD">
        <w:rPr>
          <w:lang w:val="en-US"/>
        </w:rPr>
        <w:t>ED   Edit Rx              LS   Last Screen          ARI  View Addtnl Rej Info</w:t>
      </w:r>
    </w:p>
    <w:p w:rsidR="00B46943" w:rsidRPr="00A53BAD" w:rsidRDefault="00B46943" w:rsidP="00B46943">
      <w:pPr>
        <w:pStyle w:val="ScreenCapture"/>
        <w:rPr>
          <w:lang w:val="en-US"/>
        </w:rPr>
      </w:pPr>
      <w:r w:rsidRPr="00A53BAD">
        <w:rPr>
          <w:lang w:val="en-US"/>
        </w:rPr>
        <w:t>PA   Submit Prior Auth.   GO   Go to Page           SDC  Suspense Date Calc</w:t>
      </w:r>
    </w:p>
    <w:p w:rsidR="00B46943" w:rsidRPr="00A53BAD" w:rsidRDefault="00B46943" w:rsidP="00B46943">
      <w:pPr>
        <w:pStyle w:val="ScreenCapture"/>
        <w:rPr>
          <w:lang w:val="en-US"/>
        </w:rPr>
      </w:pPr>
      <w:r w:rsidRPr="00A53BAD">
        <w:rPr>
          <w:lang w:val="en-US"/>
        </w:rPr>
        <w:t>SMA  Submit Mult. Actions RD   Re Display Screen    VER  View ePharmacy Rx</w:t>
      </w:r>
    </w:p>
    <w:p w:rsidR="00B46943" w:rsidRPr="00A53BAD" w:rsidRDefault="00B46943" w:rsidP="00B46943">
      <w:pPr>
        <w:pStyle w:val="ScreenCapture"/>
        <w:rPr>
          <w:lang w:val="en-US"/>
        </w:rPr>
      </w:pPr>
      <w:r w:rsidRPr="00A53BAD">
        <w:rPr>
          <w:lang w:val="en-US"/>
        </w:rPr>
        <w:t>+    Next Screen          PS   Print Screen         ECS  Edit Claim Submitted</w:t>
      </w:r>
    </w:p>
    <w:p w:rsidR="00B46943" w:rsidRPr="00A53BAD" w:rsidRDefault="00B46943" w:rsidP="00B46943">
      <w:pPr>
        <w:pStyle w:val="ScreenCapture"/>
        <w:rPr>
          <w:lang w:val="en-US"/>
        </w:rPr>
      </w:pPr>
      <w:r w:rsidRPr="00A53BAD">
        <w:rPr>
          <w:lang w:val="en-US"/>
        </w:rPr>
        <w:t>-    Previous Screen      PT   Print List</w:t>
      </w:r>
    </w:p>
    <w:p w:rsidR="00AE454C" w:rsidRPr="00EE678B" w:rsidRDefault="00B46943"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ARI      </w:t>
      </w:r>
      <w:r w:rsidRPr="00EE678B">
        <w:t>View Addtnl Rej Info</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Additional Reject Info        Aug 02, 2011@12:24:51          Page:    1 of    8</w:t>
      </w:r>
    </w:p>
    <w:p w:rsidR="00AE454C" w:rsidRPr="00EE678B" w:rsidRDefault="00AE454C" w:rsidP="00286389">
      <w:pPr>
        <w:pStyle w:val="ScreenCapture"/>
      </w:pPr>
      <w:r w:rsidRPr="00EE678B">
        <w:t>Division : CHEYENNE VAM&amp;ROC                                NPI#: 4020000012</w:t>
      </w:r>
    </w:p>
    <w:p w:rsidR="00AE454C" w:rsidRPr="00EE678B" w:rsidRDefault="00AE454C" w:rsidP="00286389">
      <w:pPr>
        <w:pStyle w:val="ScreenCapture"/>
      </w:pPr>
      <w:r w:rsidRPr="00EE678B">
        <w:t>Patient  : ECMETEST,JCH(5454)  Sex: M                       DOB: JAN 2,1968(43)</w:t>
      </w:r>
    </w:p>
    <w:p w:rsidR="00AE454C" w:rsidRPr="00EE678B" w:rsidRDefault="00AE454C" w:rsidP="00286389">
      <w:pPr>
        <w:pStyle w:val="ScreenCapture"/>
      </w:pPr>
      <w:r w:rsidRPr="00EE678B">
        <w:t>Rx#      : 2054809/1      ECME#: 000001614676   Date of Service: Jun 08, 2011</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Payer Msg: THIS PRESCRIPTION CANNOT BE FILLED BECAUSE IT IS A DISCONTINUED DRUG.  RECOMMEND GENERIC VERSION.</w:t>
      </w:r>
    </w:p>
    <w:p w:rsidR="00AE454C" w:rsidRPr="00EE678B" w:rsidRDefault="00AE454C" w:rsidP="00286389">
      <w:pPr>
        <w:pStyle w:val="ScreenCapture"/>
      </w:pPr>
    </w:p>
    <w:p w:rsidR="00AE454C" w:rsidRPr="00EE678B" w:rsidRDefault="00AE454C" w:rsidP="00286389">
      <w:pPr>
        <w:pStyle w:val="ScreenCapture"/>
      </w:pPr>
      <w:r w:rsidRPr="00EE678B">
        <w:t>Payer Addl Msg: POSSIBLE REPLACEMENTS ARE THE FOLLOWING:</w:t>
      </w:r>
    </w:p>
    <w:p w:rsidR="00AE454C" w:rsidRPr="00EE678B" w:rsidRDefault="00AE454C" w:rsidP="00286389">
      <w:pPr>
        <w:pStyle w:val="ScreenCapture"/>
      </w:pPr>
      <w:r w:rsidRPr="00EE678B">
        <w:t>DRUG A</w:t>
      </w:r>
    </w:p>
    <w:p w:rsidR="00AE454C" w:rsidRPr="00EE678B" w:rsidRDefault="00AE454C" w:rsidP="00286389">
      <w:pPr>
        <w:pStyle w:val="ScreenCapture"/>
      </w:pPr>
      <w:r w:rsidRPr="00EE678B">
        <w:t>DRUG B</w:t>
      </w:r>
    </w:p>
    <w:p w:rsidR="00AE454C" w:rsidRPr="00EE678B" w:rsidRDefault="00AE454C" w:rsidP="00286389">
      <w:pPr>
        <w:pStyle w:val="ScreenCapture"/>
      </w:pPr>
    </w:p>
    <w:p w:rsidR="00AE454C" w:rsidRPr="00EE678B" w:rsidRDefault="00AE454C" w:rsidP="00286389">
      <w:pPr>
        <w:pStyle w:val="ScreenCapture"/>
      </w:pPr>
      <w:r w:rsidRPr="00EE678B">
        <w:t>DUR Response: 1</w:t>
      </w:r>
    </w:p>
    <w:p w:rsidR="00AE454C" w:rsidRPr="00EE678B" w:rsidRDefault="00AE454C" w:rsidP="00286389">
      <w:pPr>
        <w:pStyle w:val="ScreenCapture"/>
      </w:pPr>
      <w:r w:rsidRPr="00EE678B">
        <w:t>Reason Code: TD (THERAPEUTIC )</w:t>
      </w:r>
    </w:p>
    <w:p w:rsidR="00AE454C" w:rsidRPr="00EE678B" w:rsidRDefault="00AE454C" w:rsidP="00286389">
      <w:pPr>
        <w:pStyle w:val="ScreenCapture"/>
      </w:pPr>
      <w:r w:rsidRPr="00EE678B">
        <w:t>Clinical Significance Code: MINOR</w:t>
      </w:r>
    </w:p>
    <w:p w:rsidR="00AE454C" w:rsidRPr="00EE678B" w:rsidRDefault="00AE454C" w:rsidP="00286389">
      <w:pPr>
        <w:pStyle w:val="ScreenCapture"/>
      </w:pPr>
      <w:r w:rsidRPr="00EE678B">
        <w:t>Other Pharmacy Indicator: OTHER PHARMACY SAME CHAIN</w:t>
      </w:r>
    </w:p>
    <w:p w:rsidR="00AE454C" w:rsidRPr="00EE678B" w:rsidRDefault="00AE454C" w:rsidP="00286389">
      <w:pPr>
        <w:pStyle w:val="ScreenCapture"/>
      </w:pPr>
      <w:r w:rsidRPr="00EE678B">
        <w:t>+         Enter ?? for more actions</w:t>
      </w:r>
    </w:p>
    <w:p w:rsidR="00AE454C" w:rsidRPr="00EE678B" w:rsidRDefault="00AE454C" w:rsidP="00286389">
      <w:pPr>
        <w:pStyle w:val="ScreenCapture"/>
      </w:pPr>
    </w:p>
    <w:p w:rsidR="00AE454C" w:rsidRPr="00EE678B" w:rsidRDefault="00AE454C" w:rsidP="00286389">
      <w:pPr>
        <w:pStyle w:val="ScreenCapture"/>
      </w:pPr>
      <w:r w:rsidRPr="00EE678B">
        <w:t>Select Action:Next Screen//</w:t>
      </w:r>
    </w:p>
    <w:p w:rsidR="00AE454C" w:rsidRPr="00EE678B" w:rsidRDefault="00AE454C" w:rsidP="000A0A20">
      <w:pPr>
        <w:pStyle w:val="ScreenCapture"/>
        <w:rPr>
          <w:color w:val="000000"/>
        </w:rPr>
      </w:pPr>
    </w:p>
    <w:p w:rsidR="00AE454C" w:rsidRPr="00EE678B" w:rsidRDefault="00AE454C" w:rsidP="00286389">
      <w:pPr>
        <w:pStyle w:val="ScreenCapture"/>
      </w:pPr>
      <w:r w:rsidRPr="00EE678B">
        <w:t>Additional Reject Info        Aug 02, 2011@12:26:32          Page:    2 of    8</w:t>
      </w:r>
    </w:p>
    <w:p w:rsidR="00AE454C" w:rsidRPr="00EE678B" w:rsidRDefault="00AE454C" w:rsidP="00286389">
      <w:pPr>
        <w:pStyle w:val="ScreenCapture"/>
      </w:pPr>
    </w:p>
    <w:p w:rsidR="00AE454C" w:rsidRPr="00EE678B" w:rsidRDefault="00AE454C" w:rsidP="00286389">
      <w:pPr>
        <w:pStyle w:val="ScreenCapture"/>
      </w:pPr>
      <w:r w:rsidRPr="00EE678B">
        <w:t>Division : CHEYENNE VAM&amp;ROC                                NPI#: 4020000012</w:t>
      </w:r>
    </w:p>
    <w:p w:rsidR="00AE454C" w:rsidRPr="00EE678B" w:rsidRDefault="00AE454C" w:rsidP="00286389">
      <w:pPr>
        <w:pStyle w:val="ScreenCapture"/>
      </w:pPr>
      <w:r w:rsidRPr="00EE678B">
        <w:t>Patient  : ECMETEST,JCH(5454)  Sex: M                       DOB: JAN 2,1968(43)</w:t>
      </w:r>
    </w:p>
    <w:p w:rsidR="00AE454C" w:rsidRPr="00EE678B" w:rsidRDefault="00AE454C" w:rsidP="00286389">
      <w:pPr>
        <w:pStyle w:val="ScreenCapture"/>
      </w:pPr>
      <w:r w:rsidRPr="00EE678B">
        <w:t>Rx#      : 2054809/1      ECME#: 000001614676   Date of Service: Jun 08, 2011</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w:t>
      </w:r>
    </w:p>
    <w:p w:rsidR="00AE454C" w:rsidRPr="00EE678B" w:rsidRDefault="00AE454C" w:rsidP="00286389">
      <w:pPr>
        <w:pStyle w:val="ScreenCapture"/>
      </w:pPr>
      <w:r w:rsidRPr="00EE678B">
        <w:t>Previous Date of Fill:</w:t>
      </w:r>
    </w:p>
    <w:p w:rsidR="00AE454C" w:rsidRPr="00EE678B" w:rsidRDefault="00AE454C" w:rsidP="00286389">
      <w:pPr>
        <w:pStyle w:val="ScreenCapture"/>
      </w:pPr>
      <w:r w:rsidRPr="00EE678B">
        <w:t>Quantity of Previous Fill: 9999999987</w:t>
      </w:r>
    </w:p>
    <w:p w:rsidR="00AE454C" w:rsidRPr="00EE678B" w:rsidRDefault="00AE454C" w:rsidP="00286389">
      <w:pPr>
        <w:pStyle w:val="ScreenCapture"/>
      </w:pPr>
      <w:r w:rsidRPr="00EE678B">
        <w:t>Database Indicator: OTHER</w:t>
      </w:r>
    </w:p>
    <w:p w:rsidR="00AE454C" w:rsidRPr="00EE678B" w:rsidRDefault="00AE454C" w:rsidP="00286389">
      <w:pPr>
        <w:pStyle w:val="ScreenCapture"/>
      </w:pPr>
      <w:r w:rsidRPr="00EE678B">
        <w:t>Other Prescriber Indicator: OTHER PRESCRIBER</w:t>
      </w:r>
    </w:p>
    <w:p w:rsidR="00AE454C" w:rsidRPr="00EE678B" w:rsidRDefault="00AE454C" w:rsidP="00286389">
      <w:pPr>
        <w:pStyle w:val="ScreenCapture"/>
      </w:pPr>
      <w:r w:rsidRPr="00EE678B">
        <w:t>DUR Text: POSSIBLE DRUG INTERACTION</w:t>
      </w:r>
    </w:p>
    <w:p w:rsidR="00AE454C" w:rsidRPr="00EE678B" w:rsidRDefault="00AE454C" w:rsidP="00286389">
      <w:pPr>
        <w:pStyle w:val="ScreenCapture"/>
      </w:pPr>
      <w:r w:rsidRPr="00EE678B">
        <w:t>DUR Add Text: CHECK MEDICATION HISTORY</w:t>
      </w:r>
    </w:p>
    <w:p w:rsidR="00AE454C" w:rsidRPr="00EE678B" w:rsidRDefault="00AE454C" w:rsidP="00286389">
      <w:pPr>
        <w:pStyle w:val="ScreenCapture"/>
      </w:pPr>
    </w:p>
    <w:p w:rsidR="00AE454C" w:rsidRPr="00EE678B" w:rsidRDefault="00AE454C" w:rsidP="00286389">
      <w:pPr>
        <w:pStyle w:val="ScreenCapture"/>
      </w:pPr>
      <w:r w:rsidRPr="00EE678B">
        <w:t>DUR Response: 2</w:t>
      </w:r>
    </w:p>
    <w:p w:rsidR="00AE454C" w:rsidRPr="00EE678B" w:rsidRDefault="00AE454C" w:rsidP="00286389">
      <w:pPr>
        <w:pStyle w:val="ScreenCapture"/>
      </w:pPr>
      <w:r w:rsidRPr="00EE678B">
        <w:t>Reason Code: TD (THERAPEUTIC )</w:t>
      </w:r>
    </w:p>
    <w:p w:rsidR="00AE454C" w:rsidRPr="00EE678B" w:rsidRDefault="00AE454C" w:rsidP="00286389">
      <w:pPr>
        <w:pStyle w:val="ScreenCapture"/>
      </w:pPr>
      <w:r w:rsidRPr="00EE678B">
        <w:t>Clinical Significance Code: MINOR</w:t>
      </w:r>
    </w:p>
    <w:p w:rsidR="00AE454C" w:rsidRPr="00EE678B" w:rsidRDefault="00AE454C" w:rsidP="00286389">
      <w:pPr>
        <w:pStyle w:val="ScreenCapture"/>
      </w:pPr>
      <w:r w:rsidRPr="00EE678B">
        <w:t xml:space="preserve">Other Pharmacy Indicator: </w:t>
      </w:r>
      <w:r w:rsidRPr="00EE678B">
        <w:rPr>
          <w:color w:val="0070C0"/>
        </w:rPr>
        <w:t>OTHER PHARMACY SAME CHAIN</w:t>
      </w:r>
    </w:p>
    <w:p w:rsidR="00AE454C" w:rsidRPr="00EE678B" w:rsidRDefault="00AE454C" w:rsidP="00286389">
      <w:pPr>
        <w:pStyle w:val="ScreenCapture"/>
      </w:pPr>
      <w:r w:rsidRPr="00EE678B">
        <w:t xml:space="preserve">Previous Date of Fill: </w:t>
      </w:r>
      <w:r w:rsidRPr="00EE678B">
        <w:rPr>
          <w:color w:val="0070C0"/>
        </w:rPr>
        <w:t>July 15, 2011</w:t>
      </w:r>
    </w:p>
    <w:p w:rsidR="00AE454C" w:rsidRPr="00EE678B" w:rsidRDefault="00AE454C" w:rsidP="00286389">
      <w:pPr>
        <w:pStyle w:val="ScreenCapture"/>
      </w:pPr>
      <w:r w:rsidRPr="00EE678B">
        <w:t xml:space="preserve">Quantity of Previous Fill: </w:t>
      </w:r>
      <w:r w:rsidRPr="00EE678B">
        <w:rPr>
          <w:b/>
          <w:bCs/>
        </w:rPr>
        <w:t>00000</w:t>
      </w:r>
      <w:r w:rsidRPr="00EE678B">
        <w:rPr>
          <w:b/>
          <w:bCs/>
          <w:color w:val="0070C0"/>
        </w:rPr>
        <w:t>90</w:t>
      </w:r>
      <w:r w:rsidRPr="00EE678B">
        <w:rPr>
          <w:b/>
          <w:bCs/>
        </w:rPr>
        <w:t>000</w:t>
      </w:r>
    </w:p>
    <w:p w:rsidR="00AE454C" w:rsidRPr="00EE678B" w:rsidRDefault="00AE454C" w:rsidP="00286389">
      <w:pPr>
        <w:pStyle w:val="ScreenCapture"/>
      </w:pPr>
      <w:r w:rsidRPr="00EE678B">
        <w:t>Database Indicator: OTHER</w:t>
      </w:r>
    </w:p>
    <w:p w:rsidR="00AE454C" w:rsidRPr="00EE678B" w:rsidRDefault="00AE454C" w:rsidP="00286389">
      <w:pPr>
        <w:pStyle w:val="ScreenCapture"/>
      </w:pPr>
      <w:r w:rsidRPr="00EE678B">
        <w:t>+         Enter ?? for more actions</w:t>
      </w:r>
    </w:p>
    <w:p w:rsidR="00AE454C" w:rsidRPr="00EE678B" w:rsidRDefault="00AE454C" w:rsidP="00286389">
      <w:pPr>
        <w:pStyle w:val="ScreenCapture"/>
      </w:pPr>
    </w:p>
    <w:p w:rsidR="00AE454C" w:rsidRPr="00EE678B" w:rsidRDefault="00AE454C" w:rsidP="00286389">
      <w:pPr>
        <w:pStyle w:val="ScreenCapture"/>
      </w:pPr>
      <w:r w:rsidRPr="00EE678B">
        <w:t>Select Action:Next Screen//</w:t>
      </w:r>
    </w:p>
    <w:p w:rsidR="00AE454C" w:rsidRPr="00EE678B" w:rsidRDefault="00AE454C" w:rsidP="00AE454C">
      <w:pPr>
        <w:rPr>
          <w:color w:val="000000"/>
          <w:szCs w:val="24"/>
        </w:rPr>
      </w:pPr>
    </w:p>
    <w:p w:rsidR="00AE454C" w:rsidRPr="00EE678B" w:rsidRDefault="00AE454C" w:rsidP="00AE454C">
      <w:pPr>
        <w:rPr>
          <w:color w:val="000000"/>
          <w:szCs w:val="24"/>
        </w:rPr>
      </w:pPr>
      <w:r w:rsidRPr="00EE678B">
        <w:rPr>
          <w:color w:val="000000"/>
          <w:szCs w:val="24"/>
        </w:rPr>
        <w:t>One important advantage of having the additional DUR information is the inclusion of the PPS Response information. The information in red above can be used to calculate the next fill date when resolving DUR rejects where the next date of fill is not returned by the payer. The use of this information eliminates a call to the third party in these cases.</w:t>
      </w:r>
    </w:p>
    <w:p w:rsidR="00AE454C" w:rsidRPr="00EE678B" w:rsidRDefault="00AE454C" w:rsidP="00AE454C">
      <w:pPr>
        <w:rPr>
          <w:color w:val="000000"/>
          <w:szCs w:val="24"/>
        </w:rPr>
      </w:pPr>
    </w:p>
    <w:p w:rsidR="00AE454C" w:rsidRPr="00EE678B" w:rsidRDefault="00AE454C" w:rsidP="00CC4B19">
      <w:pPr>
        <w:pStyle w:val="ExampleHeading"/>
        <w:rPr>
          <w:rFonts w:eastAsia="MS Mincho"/>
        </w:rPr>
      </w:pPr>
      <w:r w:rsidRPr="00EE678B">
        <w:rPr>
          <w:rFonts w:eastAsia="MS Mincho"/>
        </w:rPr>
        <w:t>Example: Clarification Code Submission (continued)</w:t>
      </w:r>
    </w:p>
    <w:p w:rsidR="00AE454C" w:rsidRPr="00EE678B" w:rsidRDefault="00AE454C" w:rsidP="00286389">
      <w:pPr>
        <w:pStyle w:val="ScreenCapture"/>
      </w:pPr>
      <w:r w:rsidRPr="00EE678B">
        <w:t>Select: Quit// CLA   Submit Clarif. Code</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1: ?</w:t>
      </w:r>
    </w:p>
    <w:p w:rsidR="00AE454C" w:rsidRPr="00EE678B" w:rsidRDefault="00AE454C" w:rsidP="00286389">
      <w:pPr>
        <w:pStyle w:val="ScreenCapture"/>
      </w:pPr>
    </w:p>
    <w:p w:rsidR="00AE454C" w:rsidRPr="00EE678B" w:rsidRDefault="00AE454C" w:rsidP="00286389">
      <w:pPr>
        <w:pStyle w:val="ScreenCapture"/>
      </w:pPr>
      <w:r w:rsidRPr="00EE678B">
        <w:t xml:space="preserve">Choose from: </w:t>
      </w:r>
    </w:p>
    <w:p w:rsidR="00AE454C" w:rsidRPr="00EE678B" w:rsidRDefault="00AE454C" w:rsidP="00286389">
      <w:pPr>
        <w:pStyle w:val="ScreenCapture"/>
      </w:pPr>
      <w:r w:rsidRPr="00EE678B">
        <w:t>0        NOT SPECIFIED</w:t>
      </w:r>
    </w:p>
    <w:p w:rsidR="00AE454C" w:rsidRPr="00EE678B" w:rsidRDefault="00AE454C" w:rsidP="00286389">
      <w:pPr>
        <w:pStyle w:val="ScreenCapture"/>
      </w:pPr>
      <w:r w:rsidRPr="00EE678B">
        <w:t>1        NO OVERRIDE</w:t>
      </w:r>
    </w:p>
    <w:p w:rsidR="00AE454C" w:rsidRPr="00EE678B" w:rsidRDefault="00AE454C" w:rsidP="00286389">
      <w:pPr>
        <w:pStyle w:val="ScreenCapture"/>
      </w:pPr>
      <w:r w:rsidRPr="00EE678B">
        <w:t>2        OTHER OVERRIDE</w:t>
      </w:r>
    </w:p>
    <w:p w:rsidR="00AE454C" w:rsidRPr="00EE678B" w:rsidRDefault="00AE454C" w:rsidP="00286389">
      <w:pPr>
        <w:pStyle w:val="ScreenCapture"/>
      </w:pPr>
      <w:r w:rsidRPr="00EE678B">
        <w:t>3        VACATION SUPPLY</w:t>
      </w:r>
    </w:p>
    <w:p w:rsidR="00AE454C" w:rsidRPr="00EE678B" w:rsidRDefault="00AE454C" w:rsidP="00286389">
      <w:pPr>
        <w:pStyle w:val="ScreenCapture"/>
      </w:pPr>
      <w:r w:rsidRPr="00EE678B">
        <w:t>4        LOST PRESCRIPTION</w:t>
      </w:r>
    </w:p>
    <w:p w:rsidR="00AE454C" w:rsidRPr="00EE678B" w:rsidRDefault="00AE454C" w:rsidP="00286389">
      <w:pPr>
        <w:pStyle w:val="ScreenCapture"/>
      </w:pPr>
      <w:r w:rsidRPr="00EE678B">
        <w:t>5        THERAPY CHANGE</w:t>
      </w:r>
    </w:p>
    <w:p w:rsidR="00AE454C" w:rsidRPr="00EE678B" w:rsidRDefault="00AE454C" w:rsidP="00286389">
      <w:pPr>
        <w:pStyle w:val="ScreenCapture"/>
      </w:pPr>
      <w:r w:rsidRPr="00EE678B">
        <w:t>6        STARTER DOSE</w:t>
      </w:r>
    </w:p>
    <w:p w:rsidR="00AE454C" w:rsidRPr="00EE678B" w:rsidRDefault="00AE454C" w:rsidP="00286389">
      <w:pPr>
        <w:pStyle w:val="ScreenCapture"/>
      </w:pPr>
      <w:r w:rsidRPr="00EE678B">
        <w:t>7        MEDICALLY NECESSARY</w:t>
      </w:r>
    </w:p>
    <w:p w:rsidR="00AE454C" w:rsidRPr="00EE678B" w:rsidRDefault="00AE454C" w:rsidP="00286389">
      <w:pPr>
        <w:pStyle w:val="ScreenCapture"/>
      </w:pPr>
      <w:r w:rsidRPr="00EE678B">
        <w:t>8        PROCESS COMPOUND</w:t>
      </w:r>
    </w:p>
    <w:p w:rsidR="00AE454C" w:rsidRPr="00EE678B" w:rsidRDefault="00AE454C" w:rsidP="00286389">
      <w:pPr>
        <w:pStyle w:val="ScreenCapture"/>
      </w:pPr>
      <w:r w:rsidRPr="00EE678B">
        <w:t>9        ENCOUNTERS</w:t>
      </w:r>
    </w:p>
    <w:p w:rsidR="00AE454C" w:rsidRPr="00EE678B" w:rsidRDefault="00AE454C" w:rsidP="00286389">
      <w:pPr>
        <w:pStyle w:val="ScreenCapture"/>
      </w:pPr>
      <w:r w:rsidRPr="00EE678B">
        <w:t>99       OTHER</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1: 3  VACATION SUPPLY</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2: 5  THERAPY CHANGE</w:t>
      </w:r>
    </w:p>
    <w:p w:rsidR="00AE454C" w:rsidRPr="00EE678B" w:rsidRDefault="00AE454C" w:rsidP="00286389">
      <w:pPr>
        <w:pStyle w:val="ScreenCapture"/>
      </w:pPr>
    </w:p>
    <w:p w:rsidR="00AE454C" w:rsidRPr="00EE678B" w:rsidRDefault="00AE454C" w:rsidP="00286389">
      <w:pPr>
        <w:pStyle w:val="ScreenCapture"/>
      </w:pPr>
      <w:r w:rsidRPr="00EE678B">
        <w:t>Submission Clarification Code 3: 4  LOST PRESCRIPTION</w:t>
      </w:r>
    </w:p>
    <w:p w:rsidR="00AE454C" w:rsidRPr="00EE678B" w:rsidRDefault="00AE454C" w:rsidP="00286389">
      <w:pPr>
        <w:pStyle w:val="ScreenCapture"/>
      </w:pPr>
    </w:p>
    <w:p w:rsidR="00AE454C" w:rsidRPr="00EE678B" w:rsidRDefault="00AE454C" w:rsidP="007C44A7">
      <w:pPr>
        <w:pStyle w:val="ScreenCapture"/>
        <w:keepNext/>
      </w:pPr>
      <w:r w:rsidRPr="00EE678B">
        <w:t xml:space="preserve">     When you confirm, a new claim will be submitted for</w:t>
      </w:r>
    </w:p>
    <w:p w:rsidR="00AE454C" w:rsidRPr="00EE678B" w:rsidRDefault="00AE454C" w:rsidP="007C44A7">
      <w:pPr>
        <w:pStyle w:val="ScreenCapture"/>
        <w:keepNext/>
      </w:pPr>
      <w:r w:rsidRPr="00EE678B">
        <w:t xml:space="preserve">     the prescription and this REJECT will be marked</w:t>
      </w:r>
    </w:p>
    <w:p w:rsidR="00AE454C" w:rsidRPr="00EE678B" w:rsidRDefault="00AE454C" w:rsidP="00286389">
      <w:pPr>
        <w:pStyle w:val="ScreenCapture"/>
      </w:pPr>
      <w:r w:rsidRPr="00EE678B">
        <w:t xml:space="preserve">     resolved.</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Confirm? ? YES//  &lt;Enter&gt;</w:t>
      </w:r>
    </w:p>
    <w:p w:rsidR="00AE454C" w:rsidRPr="00EE678B" w:rsidRDefault="00AE454C" w:rsidP="00286389">
      <w:pPr>
        <w:pStyle w:val="ScreenCapture"/>
      </w:pPr>
    </w:p>
    <w:p w:rsidR="00AE454C" w:rsidRPr="00EE678B" w:rsidRDefault="007E3598" w:rsidP="00286389">
      <w:pPr>
        <w:pStyle w:val="ScreenCapture"/>
      </w:pPr>
      <w:bookmarkStart w:id="5236" w:name="pa311"/>
      <w:r>
        <w:t xml:space="preserve">Veteran </w:t>
      </w:r>
      <w:bookmarkEnd w:id="5236"/>
      <w:r w:rsidR="00AE454C" w:rsidRPr="00EE678B">
        <w:t>Prescription 787480 successfully submitted to ECME for claim generation.</w:t>
      </w:r>
    </w:p>
    <w:p w:rsidR="00AE454C" w:rsidRPr="00EE678B" w:rsidRDefault="00AE454C" w:rsidP="00286389">
      <w:pPr>
        <w:pStyle w:val="ScreenCapture"/>
      </w:pPr>
    </w:p>
    <w:p w:rsidR="00AE454C" w:rsidRPr="00EE678B" w:rsidRDefault="00AE454C" w:rsidP="00286389">
      <w:pPr>
        <w:pStyle w:val="ScreenCapture"/>
      </w:pPr>
      <w:bookmarkStart w:id="5237" w:name="PSO482_332"/>
      <w:bookmarkEnd w:id="5237"/>
      <w:r w:rsidRPr="00EE678B">
        <w:t xml:space="preserve">Claim Status: </w:t>
      </w:r>
    </w:p>
    <w:p w:rsidR="00AE454C" w:rsidRPr="00EE678B" w:rsidRDefault="00AE454C" w:rsidP="00286389">
      <w:pPr>
        <w:pStyle w:val="ScreenCapture"/>
      </w:pPr>
      <w:r w:rsidRPr="00EE678B">
        <w:t>IN PROGRESS-Waiting to start</w:t>
      </w:r>
    </w:p>
    <w:p w:rsidR="00AE454C" w:rsidRPr="00EE678B" w:rsidRDefault="00AE454C" w:rsidP="00286389">
      <w:pPr>
        <w:pStyle w:val="ScreenCapture"/>
      </w:pPr>
      <w:r w:rsidRPr="00EE678B">
        <w:t>IN PROGRESS-Waiting for packet build</w:t>
      </w:r>
    </w:p>
    <w:p w:rsidR="00AE454C" w:rsidRPr="00EE678B" w:rsidRDefault="00AE454C" w:rsidP="00286389">
      <w:pPr>
        <w:pStyle w:val="ScreenCapture"/>
      </w:pPr>
      <w:r w:rsidRPr="00EE678B">
        <w:t>IN PROGRESS-Waiting for transmit</w:t>
      </w:r>
    </w:p>
    <w:p w:rsidR="00AE454C" w:rsidRPr="00EE678B" w:rsidRDefault="00AE454C" w:rsidP="00286389">
      <w:pPr>
        <w:pStyle w:val="ScreenCapture"/>
      </w:pPr>
      <w:r w:rsidRPr="00EE678B">
        <w:t>IN PROGRESS-Transmitting</w:t>
      </w:r>
    </w:p>
    <w:p w:rsidR="00AE454C" w:rsidRPr="00EE678B" w:rsidRDefault="00AE454C" w:rsidP="00603ED8">
      <w:pPr>
        <w:rPr>
          <w:color w:val="000000"/>
        </w:rPr>
      </w:pPr>
    </w:p>
    <w:p w:rsidR="00AE454C" w:rsidRPr="00EE678B" w:rsidRDefault="00AE454C" w:rsidP="00CC4B19">
      <w:pPr>
        <w:pStyle w:val="ExampleHeading"/>
      </w:pPr>
      <w:r w:rsidRPr="00EE678B">
        <w:rPr>
          <w:rFonts w:eastAsia="MS Mincho"/>
        </w:rPr>
        <w:t xml:space="preserve">Example: </w:t>
      </w:r>
      <w:r w:rsidRPr="00EE678B">
        <w:t>Rejected Prescription –Adding Comments</w:t>
      </w:r>
    </w:p>
    <w:p w:rsidR="00AE454C" w:rsidRPr="00EE678B" w:rsidRDefault="00AE454C" w:rsidP="00AE454C">
      <w:pPr>
        <w:rPr>
          <w:color w:val="000000"/>
          <w:szCs w:val="20"/>
        </w:rPr>
      </w:pPr>
      <w:r w:rsidRPr="00EE678B">
        <w:rPr>
          <w:color w:val="000000"/>
          <w:szCs w:val="20"/>
        </w:rPr>
        <w:t>The following is an example of comments added to a rejected prescription.</w:t>
      </w:r>
    </w:p>
    <w:p w:rsidR="00AE454C" w:rsidRPr="00EE678B" w:rsidRDefault="00AE454C" w:rsidP="00AE454C">
      <w:pPr>
        <w:overflowPunct w:val="0"/>
        <w:autoSpaceDE w:val="0"/>
        <w:autoSpaceDN w:val="0"/>
        <w:adjustRightInd w:val="0"/>
        <w:textAlignment w:val="baseline"/>
      </w:pPr>
    </w:p>
    <w:p w:rsidR="00AE454C" w:rsidRPr="00EE678B" w:rsidRDefault="00AE454C" w:rsidP="00286389">
      <w:pPr>
        <w:pStyle w:val="ScreenCapture"/>
      </w:pPr>
      <w:r w:rsidRPr="00EE678B">
        <w:t xml:space="preserve">Select: Quit// </w:t>
      </w:r>
      <w:r w:rsidRPr="00EE678B">
        <w:rPr>
          <w:b/>
        </w:rPr>
        <w:t>??</w:t>
      </w:r>
    </w:p>
    <w:p w:rsidR="00AE454C" w:rsidRPr="00EE678B" w:rsidRDefault="00AE454C" w:rsidP="00286389">
      <w:pPr>
        <w:pStyle w:val="ScreenCapture"/>
      </w:pPr>
    </w:p>
    <w:p w:rsidR="00AE454C" w:rsidRPr="00EE678B" w:rsidRDefault="00AE454C" w:rsidP="00286389">
      <w:pPr>
        <w:pStyle w:val="ScreenCapture"/>
      </w:pPr>
      <w:r w:rsidRPr="00EE678B">
        <w:t>The following actions are also available:</w:t>
      </w:r>
    </w:p>
    <w:p w:rsidR="0078319F" w:rsidRPr="00A53BAD" w:rsidRDefault="0078319F" w:rsidP="0078319F">
      <w:pPr>
        <w:pStyle w:val="ScreenCapture"/>
        <w:rPr>
          <w:lang w:val="en-US"/>
        </w:rPr>
      </w:pPr>
      <w:bookmarkStart w:id="5238" w:name="P512_336"/>
      <w:bookmarkEnd w:id="5238"/>
      <w:r w:rsidRPr="00A53BAD">
        <w:rPr>
          <w:lang w:val="en-US"/>
        </w:rPr>
        <w:t>COM  Add Comments         UP   Up a Line            ADPL Auto Display(On/Off)</w:t>
      </w:r>
    </w:p>
    <w:p w:rsidR="0078319F" w:rsidRPr="00A53BAD" w:rsidRDefault="0078319F" w:rsidP="0078319F">
      <w:pPr>
        <w:pStyle w:val="ScreenCapture"/>
        <w:rPr>
          <w:lang w:val="en-US"/>
        </w:rPr>
      </w:pPr>
      <w:r w:rsidRPr="00A53BAD">
        <w:rPr>
          <w:lang w:val="en-US"/>
        </w:rPr>
        <w:t>CLA  Submit Clarif. Code  FS   First Screen         QU   Quit</w:t>
      </w:r>
    </w:p>
    <w:p w:rsidR="0078319F" w:rsidRPr="00A53BAD" w:rsidRDefault="0078319F" w:rsidP="0078319F">
      <w:pPr>
        <w:pStyle w:val="ScreenCapture"/>
        <w:rPr>
          <w:lang w:val="en-US"/>
        </w:rPr>
      </w:pPr>
      <w:r w:rsidRPr="00A53BAD">
        <w:rPr>
          <w:lang w:val="en-US"/>
        </w:rPr>
        <w:t>ED   Edit Rx              LS   Last Screen          ARI  View Addtnl Rej Info</w:t>
      </w:r>
    </w:p>
    <w:p w:rsidR="0078319F" w:rsidRPr="00A53BAD" w:rsidRDefault="0078319F" w:rsidP="0078319F">
      <w:pPr>
        <w:pStyle w:val="ScreenCapture"/>
        <w:rPr>
          <w:lang w:val="en-US"/>
        </w:rPr>
      </w:pPr>
      <w:r w:rsidRPr="00A53BAD">
        <w:rPr>
          <w:lang w:val="en-US"/>
        </w:rPr>
        <w:t>PA   Submit Prior Auth.   GO   Go to Page           SDC  Suspense Date Calc</w:t>
      </w:r>
    </w:p>
    <w:p w:rsidR="0078319F" w:rsidRPr="00A53BAD" w:rsidRDefault="0078319F" w:rsidP="0078319F">
      <w:pPr>
        <w:pStyle w:val="ScreenCapture"/>
        <w:rPr>
          <w:lang w:val="en-US"/>
        </w:rPr>
      </w:pPr>
      <w:r w:rsidRPr="00A53BAD">
        <w:rPr>
          <w:lang w:val="en-US"/>
        </w:rPr>
        <w:t>SMA  Submit Mult. Actions RD   Re Display Screen    VER  View ePharmacy Rx</w:t>
      </w:r>
    </w:p>
    <w:p w:rsidR="0078319F" w:rsidRPr="00A53BAD" w:rsidRDefault="0078319F" w:rsidP="0078319F">
      <w:pPr>
        <w:pStyle w:val="ScreenCapture"/>
        <w:rPr>
          <w:lang w:val="en-US"/>
        </w:rPr>
      </w:pPr>
      <w:r w:rsidRPr="00A53BAD">
        <w:rPr>
          <w:lang w:val="en-US"/>
        </w:rPr>
        <w:t>+    Next Screen          PS   Print Screen         ECS  Edit Claim Submitted</w:t>
      </w:r>
    </w:p>
    <w:p w:rsidR="0078319F" w:rsidRPr="00A53BAD" w:rsidRDefault="0078319F" w:rsidP="0078319F">
      <w:pPr>
        <w:pStyle w:val="ScreenCapture"/>
        <w:rPr>
          <w:lang w:val="en-US"/>
        </w:rPr>
      </w:pPr>
      <w:r w:rsidRPr="00A53BAD">
        <w:rPr>
          <w:lang w:val="en-US"/>
        </w:rPr>
        <w:t>-    Previous Screen      PT   Print List</w:t>
      </w:r>
    </w:p>
    <w:p w:rsidR="00AE454C" w:rsidRPr="00EE678B" w:rsidRDefault="0078319F" w:rsidP="00286389">
      <w:pPr>
        <w:pStyle w:val="ScreenCapture"/>
      </w:pPr>
      <w:r w:rsidRPr="00A53BAD">
        <w:rPr>
          <w:lang w:val="en-US"/>
        </w:rPr>
        <w:t>DN   Down a Line          SL   Search List</w:t>
      </w:r>
    </w:p>
    <w:p w:rsidR="00AE454C" w:rsidRPr="00EE678B" w:rsidRDefault="00AE454C" w:rsidP="00286389">
      <w:pPr>
        <w:pStyle w:val="ScreenCapture"/>
      </w:pPr>
      <w:r w:rsidRPr="00EE678B">
        <w:t xml:space="preserve">Select: Quit// </w:t>
      </w:r>
      <w:r w:rsidRPr="00EE678B">
        <w:rPr>
          <w:b/>
        </w:rPr>
        <w:t xml:space="preserve">COM      </w:t>
      </w:r>
      <w:r w:rsidRPr="00EE678B">
        <w:t>Add Comments</w:t>
      </w:r>
    </w:p>
    <w:p w:rsidR="005B6CE2" w:rsidRPr="005B6CE2" w:rsidRDefault="005B6CE2" w:rsidP="005B6CE2">
      <w:pPr>
        <w:pStyle w:val="ScreenCapture"/>
      </w:pPr>
    </w:p>
    <w:p w:rsidR="005B6CE2" w:rsidRPr="005B6CE2" w:rsidRDefault="005B6CE2" w:rsidP="005B6CE2">
      <w:pPr>
        <w:pStyle w:val="ScreenCapture"/>
      </w:pPr>
      <w:r w:rsidRPr="005B6CE2">
        <w:t xml:space="preserve">     Select one of the following:</w:t>
      </w:r>
    </w:p>
    <w:p w:rsidR="005B6CE2" w:rsidRPr="005B6CE2" w:rsidRDefault="005B6CE2" w:rsidP="005B6CE2">
      <w:pPr>
        <w:pStyle w:val="ScreenCapture"/>
      </w:pPr>
    </w:p>
    <w:p w:rsidR="005B6CE2" w:rsidRPr="005B6CE2" w:rsidRDefault="005B6CE2" w:rsidP="005B6CE2">
      <w:pPr>
        <w:pStyle w:val="ScreenCapture"/>
      </w:pPr>
      <w:r w:rsidRPr="005B6CE2">
        <w:t xml:space="preserve">          R         Reject</w:t>
      </w:r>
    </w:p>
    <w:p w:rsidR="005B6CE2" w:rsidRPr="005B6CE2" w:rsidRDefault="005B6CE2" w:rsidP="005B6CE2">
      <w:pPr>
        <w:pStyle w:val="ScreenCapture"/>
      </w:pPr>
      <w:r w:rsidRPr="005B6CE2">
        <w:t xml:space="preserve">          P         Patient Billing</w:t>
      </w:r>
    </w:p>
    <w:p w:rsidR="005B6CE2" w:rsidRPr="005B6CE2" w:rsidRDefault="005B6CE2" w:rsidP="005B6CE2">
      <w:pPr>
        <w:pStyle w:val="ScreenCapture"/>
      </w:pPr>
    </w:p>
    <w:p w:rsidR="005B6CE2" w:rsidRPr="005B6CE2" w:rsidRDefault="005B6CE2" w:rsidP="005B6CE2">
      <w:pPr>
        <w:pStyle w:val="ScreenCapture"/>
        <w:rPr>
          <w:lang w:val="en-US"/>
        </w:rPr>
      </w:pPr>
      <w:r w:rsidRPr="005B6CE2">
        <w:t>Comment Type: Reject</w:t>
      </w:r>
    </w:p>
    <w:p w:rsidR="00AE454C" w:rsidRPr="00EE678B" w:rsidRDefault="00AE454C" w:rsidP="00286389">
      <w:pPr>
        <w:pStyle w:val="ScreenCapture"/>
      </w:pPr>
    </w:p>
    <w:p w:rsidR="00AE454C" w:rsidRPr="00EE678B" w:rsidRDefault="00AE454C" w:rsidP="00286389">
      <w:pPr>
        <w:pStyle w:val="ScreenCapture"/>
      </w:pPr>
      <w:r w:rsidRPr="00EE678B">
        <w:t>Comment:</w:t>
      </w:r>
      <w:r w:rsidRPr="00EE678B">
        <w:rPr>
          <w:b/>
        </w:rPr>
        <w:t xml:space="preserve"> </w:t>
      </w:r>
      <w:r w:rsidRPr="00EE678B">
        <w:t>ALREADY CALLED INSURANCE COMPANY AND THEY WILL GET</w:t>
      </w:r>
    </w:p>
    <w:p w:rsidR="00AE454C" w:rsidRPr="00EE678B" w:rsidRDefault="00AE454C" w:rsidP="00286389">
      <w:pPr>
        <w:pStyle w:val="ScreenCapture"/>
      </w:pPr>
      <w:r w:rsidRPr="00EE678B">
        <w:t xml:space="preserve">  BACK TO ME ON MONDAY.</w:t>
      </w:r>
    </w:p>
    <w:p w:rsidR="00AE454C" w:rsidRPr="00EE678B" w:rsidRDefault="00AE454C" w:rsidP="00AE454C"/>
    <w:p w:rsidR="00AE454C" w:rsidRPr="00EE678B" w:rsidRDefault="00AE454C" w:rsidP="00286389">
      <w:pPr>
        <w:pStyle w:val="ScreenCapture"/>
      </w:pPr>
      <w:r w:rsidRPr="00EE678B">
        <w:t>Reject Information(</w:t>
      </w:r>
      <w:r w:rsidR="007E3598">
        <w:t>Veteran</w:t>
      </w:r>
      <w:r w:rsidRPr="00EE678B">
        <w:t xml:space="preserve">)Nov 21, 2005@09:51:15          Page:    1 of    1 </w:t>
      </w:r>
    </w:p>
    <w:p w:rsidR="00AE454C" w:rsidRPr="00EE678B" w:rsidRDefault="00AE454C"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AE454C" w:rsidRPr="00EE678B" w:rsidRDefault="00AE454C" w:rsidP="00286389">
      <w:pPr>
        <w:pStyle w:val="ScreenCapture"/>
      </w:pPr>
      <w:r w:rsidRPr="00EE678B">
        <w:t>Patient  : OPPATIENT,FOUR(000-01-1322P)  Sex: M             DOB: JAN 13,1922(83)</w:t>
      </w:r>
    </w:p>
    <w:p w:rsidR="00AE454C" w:rsidRPr="00EE678B" w:rsidRDefault="00AE454C" w:rsidP="00286389">
      <w:pPr>
        <w:pStyle w:val="ScreenCapture"/>
      </w:pPr>
      <w:r w:rsidRPr="00EE678B">
        <w:t>Rx#      : 100003872/0       ECME#: 000000504454 Date of Service: Nov 15, 2005</w:t>
      </w:r>
    </w:p>
    <w:p w:rsidR="00AE454C" w:rsidRPr="00EE678B" w:rsidRDefault="00AE454C" w:rsidP="00286389">
      <w:pPr>
        <w:pStyle w:val="ScreenCapture"/>
      </w:pPr>
      <w:r w:rsidRPr="00EE678B">
        <w:t xml:space="preserve">CMOP Drug: DOCUSATE NA 100MG CA </w:t>
      </w:r>
      <w:r w:rsidRPr="00EE678B">
        <w:tab/>
      </w:r>
      <w:r w:rsidRPr="00EE678B">
        <w:tab/>
      </w:r>
      <w:r w:rsidRPr="00EE678B">
        <w:tab/>
        <w:t xml:space="preserve">        NDC Code: 54629-0600-01</w:t>
      </w:r>
    </w:p>
    <w:p w:rsidR="00AE454C" w:rsidRPr="00EE678B" w:rsidRDefault="00AE454C" w:rsidP="00286389">
      <w:pPr>
        <w:pStyle w:val="ScreenCapture"/>
      </w:pPr>
      <w:r w:rsidRPr="00EE678B">
        <w:t xml:space="preserve">                                                                                </w:t>
      </w:r>
    </w:p>
    <w:p w:rsidR="00AE454C" w:rsidRPr="00EE678B" w:rsidRDefault="007E3598" w:rsidP="00286389">
      <w:pPr>
        <w:pStyle w:val="ScreenCapture"/>
      </w:pPr>
      <w:r w:rsidRPr="00EE678B">
        <w:rPr>
          <w:u w:val="single"/>
        </w:rPr>
        <w:t>REJECT Information</w:t>
      </w:r>
      <w:r w:rsidRPr="00EE678B">
        <w:t xml:space="preserve">   </w:t>
      </w:r>
      <w:r>
        <w:t>(Veteran)</w:t>
      </w:r>
      <w:r w:rsidRPr="00EE678B">
        <w:t xml:space="preserve">                         </w:t>
      </w:r>
      <w:r>
        <w:t xml:space="preserve">                               </w:t>
      </w:r>
      <w:r w:rsidR="00AE454C" w:rsidRPr="00EE678B">
        <w:t>.</w:t>
      </w:r>
    </w:p>
    <w:p w:rsidR="00AE454C" w:rsidRPr="00EE678B" w:rsidRDefault="00AE454C" w:rsidP="00286389">
      <w:pPr>
        <w:pStyle w:val="ScreenCapture"/>
      </w:pPr>
      <w:r w:rsidRPr="00EE678B">
        <w:t xml:space="preserve">Reject Type    : 88 - DUR REJECT received on NOV 15, 2005@14:11:51               </w:t>
      </w:r>
    </w:p>
    <w:p w:rsidR="00AE454C" w:rsidRPr="00EE678B" w:rsidRDefault="00AE454C" w:rsidP="00286389">
      <w:pPr>
        <w:pStyle w:val="ScreenCapture"/>
      </w:pPr>
      <w:r w:rsidRPr="00EE678B">
        <w:t xml:space="preserve">Reject Status  : OPEN/UNRESOLVED                                                 </w:t>
      </w:r>
    </w:p>
    <w:p w:rsidR="00AE454C" w:rsidRPr="00EE678B" w:rsidRDefault="00AE454C" w:rsidP="00286389">
      <w:pPr>
        <w:pStyle w:val="ScreenCapture"/>
      </w:pPr>
      <w:r w:rsidRPr="00EE678B">
        <w:t xml:space="preserve">Payer Addl Msg : DUR Reject Error                                                </w:t>
      </w:r>
    </w:p>
    <w:p w:rsidR="00AE454C" w:rsidRPr="00EE678B" w:rsidRDefault="00AE454C" w:rsidP="00286389">
      <w:pPr>
        <w:pStyle w:val="ScreenCapture"/>
      </w:pPr>
      <w:r w:rsidRPr="00EE678B">
        <w:t xml:space="preserve">Reason         : UNNECESSARY DRUG  </w:t>
      </w:r>
    </w:p>
    <w:p w:rsidR="00AE454C" w:rsidRPr="00EE678B" w:rsidRDefault="00AE454C" w:rsidP="00286389">
      <w:pPr>
        <w:pStyle w:val="ScreenCapture"/>
      </w:pPr>
      <w:r w:rsidRPr="00EE678B">
        <w:t xml:space="preserve">DUR Text       : RETAIL                                                           </w:t>
      </w:r>
    </w:p>
    <w:p w:rsidR="00AE454C" w:rsidRPr="00EE678B" w:rsidRDefault="00AE454C" w:rsidP="00286389">
      <w:pPr>
        <w:pStyle w:val="ScreenCapture"/>
      </w:pPr>
    </w:p>
    <w:p w:rsidR="00AE454C" w:rsidRPr="00EE678B" w:rsidRDefault="00AE454C" w:rsidP="00286389">
      <w:pPr>
        <w:pStyle w:val="ScreenCapture"/>
        <w:rPr>
          <w:b/>
          <w:u w:val="single"/>
        </w:rPr>
      </w:pPr>
      <w:r w:rsidRPr="00EE678B">
        <w:rPr>
          <w:b/>
          <w:u w:val="single"/>
        </w:rPr>
        <w:t xml:space="preserve">COMMENTS </w:t>
      </w:r>
      <w:r w:rsidR="005B6CE2" w:rsidRPr="005B6CE2">
        <w:rPr>
          <w:b/>
          <w:u w:val="single"/>
          <w:lang w:val="en-US"/>
        </w:rPr>
        <w:t>- REJECT</w:t>
      </w:r>
    </w:p>
    <w:p w:rsidR="00AE454C" w:rsidRPr="00EE678B" w:rsidRDefault="00AE454C" w:rsidP="00286389">
      <w:pPr>
        <w:pStyle w:val="ScreenCapture"/>
      </w:pPr>
      <w:r w:rsidRPr="00EE678B">
        <w:t>- JUN 2, 2007@2:30:10 – ALREADY CALLED INSURANCE COMPANY AND THEY WILL GET</w:t>
      </w:r>
    </w:p>
    <w:p w:rsidR="00AE454C" w:rsidRDefault="00AE454C" w:rsidP="00286389">
      <w:pPr>
        <w:pStyle w:val="ScreenCapture"/>
      </w:pPr>
      <w:r w:rsidRPr="00EE678B">
        <w:t xml:space="preserve">  BACK TO ME ON MONDAY (OPUSER,ONE)</w:t>
      </w:r>
    </w:p>
    <w:p w:rsidR="007E3598" w:rsidRDefault="007E3598" w:rsidP="007E3598">
      <w:pPr>
        <w:pStyle w:val="ScreenCapture"/>
      </w:pPr>
      <w:r>
        <w:t>- JUN 3, 2007@1</w:t>
      </w:r>
      <w:r w:rsidRPr="00EE678B">
        <w:t>:</w:t>
      </w:r>
      <w:r>
        <w:t>28</w:t>
      </w:r>
      <w:r w:rsidRPr="00EE678B">
        <w:t>:10</w:t>
      </w:r>
      <w:r>
        <w:t xml:space="preserve"> (OPECC)</w:t>
      </w:r>
      <w:r w:rsidRPr="00EE678B">
        <w:t xml:space="preserve"> – </w:t>
      </w:r>
      <w:r>
        <w:t xml:space="preserve">INSURANCE COMPANY CONTACTED OPECC WITH ADDITIONAL </w:t>
      </w:r>
    </w:p>
    <w:p w:rsidR="005B6CE2" w:rsidRPr="005B6CE2" w:rsidRDefault="007E3598" w:rsidP="005B6CE2">
      <w:pPr>
        <w:pStyle w:val="ScreenCapture"/>
        <w:rPr>
          <w:lang w:val="en-US"/>
        </w:rPr>
      </w:pPr>
      <w:r>
        <w:t xml:space="preserve">  INFORMATION (BPS</w:t>
      </w:r>
      <w:r w:rsidRPr="00EE678B">
        <w:t>USER,</w:t>
      </w:r>
      <w:r>
        <w:t>TWO)</w:t>
      </w:r>
      <w:r w:rsidR="005B6CE2" w:rsidRPr="005B6CE2">
        <w:rPr>
          <w:lang w:val="en-US"/>
        </w:rPr>
        <w:t xml:space="preserve"> </w:t>
      </w:r>
    </w:p>
    <w:p w:rsidR="005B6CE2" w:rsidRPr="005B6CE2" w:rsidRDefault="005B6CE2" w:rsidP="005B6CE2">
      <w:pPr>
        <w:pStyle w:val="ScreenCapture"/>
        <w:rPr>
          <w:lang w:val="en-US"/>
        </w:rPr>
      </w:pPr>
    </w:p>
    <w:p w:rsidR="005B6CE2" w:rsidRPr="005B6CE2" w:rsidRDefault="005B6CE2" w:rsidP="005B6CE2">
      <w:pPr>
        <w:pStyle w:val="ScreenCapture"/>
        <w:rPr>
          <w:b/>
          <w:u w:val="single"/>
        </w:rPr>
      </w:pPr>
      <w:r w:rsidRPr="005B6CE2">
        <w:rPr>
          <w:b/>
          <w:u w:val="single"/>
        </w:rPr>
        <w:t>COMMENTS – PATIENT</w:t>
      </w:r>
    </w:p>
    <w:p w:rsidR="005B6CE2" w:rsidRPr="005B6CE2" w:rsidRDefault="005B6CE2" w:rsidP="005B6CE2">
      <w:pPr>
        <w:pStyle w:val="ScreenCapture"/>
        <w:rPr>
          <w:lang w:val="en-US"/>
        </w:rPr>
      </w:pPr>
      <w:r w:rsidRPr="005B6CE2">
        <w:t>- JUN 3, 2007@1:</w:t>
      </w:r>
      <w:r w:rsidRPr="005B6CE2">
        <w:rPr>
          <w:lang w:val="en-US"/>
        </w:rPr>
        <w:t>32</w:t>
      </w:r>
      <w:r w:rsidRPr="005B6CE2">
        <w:t>:</w:t>
      </w:r>
      <w:r w:rsidRPr="005B6CE2">
        <w:rPr>
          <w:lang w:val="en-US"/>
        </w:rPr>
        <w:t>54</w:t>
      </w:r>
      <w:r w:rsidRPr="005B6CE2">
        <w:t xml:space="preserve"> – </w:t>
      </w:r>
      <w:r w:rsidRPr="005B6CE2">
        <w:rPr>
          <w:lang w:val="en-US"/>
        </w:rPr>
        <w:t>CALLED INSURANCE COMPANY TO CLARIFY BENEFITS (PSOUSER,ONE)</w:t>
      </w:r>
    </w:p>
    <w:p w:rsidR="007E3598" w:rsidRPr="00EE678B" w:rsidRDefault="007E3598" w:rsidP="007E3598">
      <w:pPr>
        <w:pStyle w:val="ScreenCapture"/>
      </w:pPr>
    </w:p>
    <w:p w:rsidR="00AE454C" w:rsidRPr="00EE678B" w:rsidRDefault="00AE454C" w:rsidP="00286389">
      <w:pPr>
        <w:pStyle w:val="ScreenCapture"/>
      </w:pPr>
      <w:r w:rsidRPr="00EE678B">
        <w:t xml:space="preserve">                                                                                </w:t>
      </w:r>
    </w:p>
    <w:p w:rsidR="00AE454C" w:rsidRPr="00EE678B" w:rsidRDefault="00AE454C" w:rsidP="00286389">
      <w:pPr>
        <w:pStyle w:val="ScreenCapture"/>
        <w:rPr>
          <w:u w:val="single"/>
        </w:rPr>
      </w:pPr>
      <w:r w:rsidRPr="00EE678B">
        <w:rPr>
          <w:u w:val="single"/>
        </w:rPr>
        <w:t xml:space="preserve">INSURANCE Information                                                           </w:t>
      </w:r>
    </w:p>
    <w:p w:rsidR="00AE454C" w:rsidRPr="00EE678B" w:rsidRDefault="00AE454C" w:rsidP="00286389">
      <w:pPr>
        <w:pStyle w:val="ScreenCapture"/>
      </w:pPr>
      <w:r w:rsidRPr="00EE678B">
        <w:t xml:space="preserve">Insurance     : TEST INS                                                           </w:t>
      </w:r>
    </w:p>
    <w:p w:rsidR="00AE454C" w:rsidRPr="00EE678B" w:rsidRDefault="00AE454C" w:rsidP="00286389">
      <w:pPr>
        <w:pStyle w:val="ScreenCapture"/>
      </w:pPr>
      <w:r w:rsidRPr="00EE678B">
        <w:t xml:space="preserve">Contact       :                                                                 </w:t>
      </w:r>
    </w:p>
    <w:p w:rsidR="00AE454C" w:rsidRPr="00EE678B" w:rsidRDefault="00AE454C" w:rsidP="00286389">
      <w:pPr>
        <w:pStyle w:val="ScreenCapture"/>
      </w:pPr>
      <w:r w:rsidRPr="00EE678B">
        <w:t xml:space="preserve">Group Name    : RXINS                                                           </w:t>
      </w:r>
    </w:p>
    <w:p w:rsidR="00AE454C" w:rsidRPr="00EE678B" w:rsidRDefault="00AE454C" w:rsidP="00286389">
      <w:pPr>
        <w:pStyle w:val="ScreenCapture"/>
      </w:pPr>
      <w:r w:rsidRPr="00EE678B">
        <w:t xml:space="preserve">Group Number  : 12454                                                           </w:t>
      </w:r>
    </w:p>
    <w:p w:rsidR="00AE454C" w:rsidRPr="00EE678B" w:rsidRDefault="00AE454C" w:rsidP="00286389">
      <w:pPr>
        <w:pStyle w:val="ScreenCapture"/>
      </w:pPr>
      <w:r w:rsidRPr="00EE678B">
        <w:t xml:space="preserve">Cardholder ID : 000011322P                                                      </w:t>
      </w:r>
    </w:p>
    <w:p w:rsidR="00AE454C" w:rsidRPr="00EE678B" w:rsidRDefault="00AE454C" w:rsidP="00286389">
      <w:pPr>
        <w:pStyle w:val="ScreenCapture"/>
      </w:pPr>
    </w:p>
    <w:p w:rsidR="00AE454C" w:rsidRPr="00EE678B" w:rsidRDefault="00AE454C" w:rsidP="00286389">
      <w:pPr>
        <w:pStyle w:val="ScreenCapture"/>
      </w:pPr>
      <w:r w:rsidRPr="00EE678B">
        <w:t xml:space="preserve">          Enter ?? for more actions                                            </w:t>
      </w:r>
    </w:p>
    <w:p w:rsidR="00AE454C" w:rsidRPr="00EE678B" w:rsidRDefault="00AE454C" w:rsidP="00286389">
      <w:pPr>
        <w:pStyle w:val="ScreenCapture"/>
      </w:pPr>
      <w:r w:rsidRPr="00EE678B">
        <w:t>VW  View Rx               IGN Ignore Reject         OVR Submit Override Codes</w:t>
      </w:r>
    </w:p>
    <w:p w:rsidR="00AE454C" w:rsidRPr="00EE678B" w:rsidRDefault="00AE454C" w:rsidP="00286389">
      <w:pPr>
        <w:pStyle w:val="ScreenCapture"/>
      </w:pPr>
      <w:r w:rsidRPr="00EE678B">
        <w:t xml:space="preserve">MP  Medication Profile    RES Resubmit Claim   CSD Change Suspense </w:t>
      </w:r>
    </w:p>
    <w:p w:rsidR="00AE454C" w:rsidRPr="00EE678B" w:rsidRDefault="00AE454C" w:rsidP="00286389">
      <w:pPr>
        <w:pStyle w:val="ScreenCapture"/>
      </w:pPr>
      <w:r w:rsidRPr="00EE678B">
        <w:t xml:space="preserve">Select: Quit// </w:t>
      </w:r>
    </w:p>
    <w:p w:rsidR="00571689" w:rsidRDefault="00571689" w:rsidP="00571689"/>
    <w:p w:rsidR="007E3598" w:rsidRDefault="007E3598" w:rsidP="007E3598">
      <w:bookmarkStart w:id="5239" w:name="PSO482_333"/>
      <w:bookmarkEnd w:id="5239"/>
      <w:r>
        <w:t>Comments are either added by the pharmacist in Outpatient Pharmacy or added by the OPECC in ECME.  Both types of comments display in reverse chronological order in the COMMENTS</w:t>
      </w:r>
      <w:r w:rsidR="005B6CE2" w:rsidRPr="005B6CE2">
        <w:t xml:space="preserve"> - REJECT</w:t>
      </w:r>
      <w:r>
        <w:t xml:space="preserve"> section of the Reject Information screen.  An indicator of (OPECC) marks OPECC comments.</w:t>
      </w:r>
    </w:p>
    <w:p w:rsidR="007E3598" w:rsidRDefault="007E3598" w:rsidP="007E3598"/>
    <w:p w:rsidR="007E3598" w:rsidRDefault="007E3598" w:rsidP="007E3598">
      <w:pPr>
        <w:pStyle w:val="ExampleHeading"/>
      </w:pPr>
      <w:r w:rsidRPr="00EE678B">
        <w:rPr>
          <w:rFonts w:eastAsia="MS Mincho"/>
        </w:rPr>
        <w:t xml:space="preserve">Example: </w:t>
      </w:r>
      <w:r w:rsidRPr="00EE678B">
        <w:t>Rejected Prescription –</w:t>
      </w:r>
      <w:r>
        <w:t xml:space="preserve"> Reject Information Indicators</w:t>
      </w:r>
    </w:p>
    <w:p w:rsidR="007E3598" w:rsidRPr="00EE678B" w:rsidRDefault="007E3598" w:rsidP="007E3598">
      <w:pPr>
        <w:pStyle w:val="ScreenCapture"/>
      </w:pPr>
      <w:r w:rsidRPr="00EE678B">
        <w:t>Reject Information(</w:t>
      </w:r>
      <w:r>
        <w:t>Veteran</w:t>
      </w:r>
      <w:r w:rsidRPr="00EE678B">
        <w:t xml:space="preserve">)Nov 21, 2005@09:51:15          Page:    1 of    1 </w:t>
      </w:r>
    </w:p>
    <w:p w:rsidR="007E3598" w:rsidRPr="00EE678B" w:rsidRDefault="007E3598" w:rsidP="007E3598">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7E3598" w:rsidRPr="00EE678B" w:rsidRDefault="007E3598" w:rsidP="007E3598">
      <w:pPr>
        <w:pStyle w:val="ScreenCapture"/>
      </w:pPr>
      <w:r w:rsidRPr="00EE678B">
        <w:t>Patient  : OPPATIENT,FOUR(000-01-1322P)  Sex: M             DOB: JAN 13,1922(83)</w:t>
      </w:r>
    </w:p>
    <w:p w:rsidR="007E3598" w:rsidRPr="00EE678B" w:rsidRDefault="007E3598" w:rsidP="007E3598">
      <w:pPr>
        <w:pStyle w:val="ScreenCapture"/>
      </w:pPr>
      <w:r w:rsidRPr="00EE678B">
        <w:t>Rx#      : 100003872/0       ECME#: 000000504454 Date of Service: Nov 15, 2005</w:t>
      </w:r>
    </w:p>
    <w:p w:rsidR="007E3598" w:rsidRPr="00EE678B" w:rsidRDefault="007E3598" w:rsidP="007E3598">
      <w:pPr>
        <w:pStyle w:val="ScreenCapture"/>
      </w:pPr>
      <w:r w:rsidRPr="00EE678B">
        <w:t xml:space="preserve">CMOP Drug: DOCUSATE NA 100MG CA </w:t>
      </w:r>
      <w:r w:rsidRPr="00EE678B">
        <w:tab/>
      </w:r>
      <w:r w:rsidRPr="00EE678B">
        <w:tab/>
      </w:r>
      <w:r w:rsidRPr="00EE678B">
        <w:tab/>
        <w:t xml:space="preserve">        NDC Code: 54629-0600-01</w:t>
      </w:r>
    </w:p>
    <w:p w:rsidR="007E3598" w:rsidRPr="00EE678B" w:rsidRDefault="007E3598" w:rsidP="007E3598">
      <w:pPr>
        <w:pStyle w:val="ScreenCapture"/>
      </w:pPr>
      <w:r w:rsidRPr="00EE678B">
        <w:t xml:space="preserve">                                                                                </w:t>
      </w:r>
    </w:p>
    <w:p w:rsidR="007E3598" w:rsidRPr="00EE678B" w:rsidRDefault="00583040" w:rsidP="007E3598">
      <w:pPr>
        <w:pStyle w:val="ScreenCapture"/>
      </w:pPr>
      <w:r>
        <w:rPr>
          <w:noProof/>
        </w:rPr>
        <mc:AlternateContent>
          <mc:Choice Requires="wps">
            <w:drawing>
              <wp:anchor distT="0" distB="0" distL="114300" distR="114300" simplePos="0" relativeHeight="251671040" behindDoc="0" locked="0" layoutInCell="1" allowOverlap="1">
                <wp:simplePos x="0" y="0"/>
                <wp:positionH relativeFrom="column">
                  <wp:posOffset>1578610</wp:posOffset>
                </wp:positionH>
                <wp:positionV relativeFrom="paragraph">
                  <wp:posOffset>-1905</wp:posOffset>
                </wp:positionV>
                <wp:extent cx="594995" cy="112395"/>
                <wp:effectExtent l="6985" t="7620" r="7620" b="13335"/>
                <wp:wrapNone/>
                <wp:docPr id="1482" name="Rectangle 1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995"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532B0" id="Rectangle 199" o:spid="_x0000_s1026" style="position:absolute;margin-left:124.3pt;margin-top:-.15pt;width:46.85pt;height:8.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">
                <v:fill opacity="0"/>
              </v:rect>
            </w:pict>
          </mc:Fallback>
        </mc:AlternateContent>
      </w:r>
      <w:r w:rsidR="007E3598" w:rsidRPr="00EE678B">
        <w:rPr>
          <w:u w:val="single"/>
        </w:rPr>
        <w:t>REJECT Information</w:t>
      </w:r>
      <w:r w:rsidR="007E3598" w:rsidRPr="00EE678B">
        <w:t xml:space="preserve"> </w:t>
      </w:r>
      <w:r w:rsidR="007E3598">
        <w:t>BACK-BILL</w:t>
      </w:r>
      <w:r w:rsidR="007E3598" w:rsidRPr="00EE678B">
        <w:t xml:space="preserve">                                                           .</w:t>
      </w:r>
    </w:p>
    <w:p w:rsidR="007E3598" w:rsidRPr="00EE678B" w:rsidRDefault="007E3598" w:rsidP="007E3598">
      <w:pPr>
        <w:pStyle w:val="ScreenCapture"/>
      </w:pPr>
      <w:r w:rsidRPr="00EE678B">
        <w:t xml:space="preserve">Reject Type    : 88 - DUR REJECT received on NOV 15, 2005@14:11:51               </w:t>
      </w:r>
    </w:p>
    <w:p w:rsidR="007E3598" w:rsidRPr="00EE678B" w:rsidRDefault="007E3598" w:rsidP="007E3598">
      <w:pPr>
        <w:pStyle w:val="ScreenCapture"/>
      </w:pPr>
      <w:r w:rsidRPr="00EE678B">
        <w:t xml:space="preserve">Reject Status  : OPEN/UNRESOLVED                                                 </w:t>
      </w:r>
    </w:p>
    <w:p w:rsidR="007E3598" w:rsidRPr="00EE678B" w:rsidRDefault="007E3598" w:rsidP="007E3598">
      <w:pPr>
        <w:pStyle w:val="ScreenCapture"/>
      </w:pPr>
      <w:r w:rsidRPr="00EE678B">
        <w:t xml:space="preserve">Payer Addl Msg : DUR Reject Error                                                </w:t>
      </w:r>
    </w:p>
    <w:p w:rsidR="007E3598" w:rsidRPr="00EE678B" w:rsidRDefault="007E3598" w:rsidP="007E3598">
      <w:pPr>
        <w:pStyle w:val="ScreenCapture"/>
      </w:pPr>
      <w:r w:rsidRPr="00EE678B">
        <w:t xml:space="preserve">Reason         : UNNECESSARY DRUG  </w:t>
      </w:r>
    </w:p>
    <w:p w:rsidR="007E3598" w:rsidRPr="00EE678B" w:rsidRDefault="007E3598" w:rsidP="007E3598">
      <w:pPr>
        <w:pStyle w:val="ScreenCapture"/>
      </w:pPr>
      <w:r w:rsidRPr="00EE678B">
        <w:t xml:space="preserve">DUR Text       : RETAIL                                                           </w:t>
      </w:r>
    </w:p>
    <w:p w:rsidR="007E3598" w:rsidRPr="00EE678B" w:rsidRDefault="007E3598" w:rsidP="007E3598">
      <w:pPr>
        <w:pStyle w:val="ExampleHeading"/>
      </w:pPr>
    </w:p>
    <w:p w:rsidR="007E3598" w:rsidRPr="00EE678B" w:rsidRDefault="007E3598" w:rsidP="007E3598">
      <w:pPr>
        <w:pStyle w:val="ScreenCapture"/>
      </w:pPr>
      <w:r w:rsidRPr="00EE678B">
        <w:t>Reject Information(</w:t>
      </w:r>
      <w:r>
        <w:t>Veteran</w:t>
      </w:r>
      <w:r w:rsidRPr="00EE678B">
        <w:t xml:space="preserve">)Nov 21, 2005@09:51:15          Page:    1 of    1 </w:t>
      </w:r>
    </w:p>
    <w:p w:rsidR="007E3598" w:rsidRPr="00EE678B" w:rsidRDefault="007E3598" w:rsidP="007E3598">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7E3598" w:rsidRPr="00EE678B" w:rsidRDefault="007E3598" w:rsidP="007E3598">
      <w:pPr>
        <w:pStyle w:val="ScreenCapture"/>
      </w:pPr>
      <w:r w:rsidRPr="00EE678B">
        <w:t>Patient  : OPPATIENT,FOUR(000-01-1322P)  Sex: M             DOB: JAN 13,1922(83)</w:t>
      </w:r>
    </w:p>
    <w:p w:rsidR="007E3598" w:rsidRPr="00EE678B" w:rsidRDefault="007E3598" w:rsidP="007E3598">
      <w:pPr>
        <w:pStyle w:val="ScreenCapture"/>
      </w:pPr>
      <w:r w:rsidRPr="00EE678B">
        <w:t>Rx#      : 100003872/0       ECME#: 000000504454 Date of Service: Nov 15, 2005</w:t>
      </w:r>
    </w:p>
    <w:p w:rsidR="007E3598" w:rsidRPr="00EE678B" w:rsidRDefault="007E3598" w:rsidP="007E3598">
      <w:pPr>
        <w:pStyle w:val="ScreenCapture"/>
      </w:pPr>
      <w:r w:rsidRPr="00EE678B">
        <w:t xml:space="preserve">CMOP Drug: DOCUSATE NA 100MG CA </w:t>
      </w:r>
      <w:r w:rsidRPr="00EE678B">
        <w:tab/>
      </w:r>
      <w:r w:rsidRPr="00EE678B">
        <w:tab/>
      </w:r>
      <w:r w:rsidRPr="00EE678B">
        <w:tab/>
        <w:t xml:space="preserve">        NDC Code: 54629-0600-01</w:t>
      </w:r>
    </w:p>
    <w:p w:rsidR="007E3598" w:rsidRPr="00EE678B" w:rsidRDefault="007E3598" w:rsidP="007E3598">
      <w:pPr>
        <w:pStyle w:val="ScreenCapture"/>
      </w:pPr>
      <w:r w:rsidRPr="00EE678B">
        <w:t xml:space="preserve">                                                                                </w:t>
      </w:r>
    </w:p>
    <w:p w:rsidR="007E3598" w:rsidRPr="00EE678B" w:rsidRDefault="00583040" w:rsidP="007E3598">
      <w:pPr>
        <w:pStyle w:val="ScreenCapture"/>
      </w:pPr>
      <w:r>
        <w:rPr>
          <w:noProof/>
        </w:rPr>
        <mc:AlternateContent>
          <mc:Choice Requires="wps">
            <w:drawing>
              <wp:anchor distT="0" distB="0" distL="114300" distR="114300" simplePos="0" relativeHeight="251672064" behindDoc="0" locked="0" layoutInCell="1" allowOverlap="1">
                <wp:simplePos x="0" y="0"/>
                <wp:positionH relativeFrom="column">
                  <wp:posOffset>1587500</wp:posOffset>
                </wp:positionH>
                <wp:positionV relativeFrom="paragraph">
                  <wp:posOffset>-635</wp:posOffset>
                </wp:positionV>
                <wp:extent cx="767715" cy="112395"/>
                <wp:effectExtent l="6350" t="8890" r="6985" b="12065"/>
                <wp:wrapNone/>
                <wp:docPr id="1481" name="Rectangle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7715"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8CD114" id="Rectangle 200" o:spid="_x0000_s1026" style="position:absolute;margin-left:125pt;margin-top:-.05pt;width:60.45pt;height:8.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">
                <v:fill opacity="0"/>
              </v:rect>
            </w:pict>
          </mc:Fallback>
        </mc:AlternateContent>
      </w:r>
      <w:r w:rsidR="007E3598" w:rsidRPr="00EE678B">
        <w:rPr>
          <w:u w:val="single"/>
        </w:rPr>
        <w:t>REJECT Information</w:t>
      </w:r>
      <w:r w:rsidR="007E3598" w:rsidRPr="00EE678B">
        <w:t xml:space="preserve"> </w:t>
      </w:r>
      <w:r w:rsidR="007E3598">
        <w:t>RESUBMISSION</w:t>
      </w:r>
      <w:r w:rsidR="007E3598" w:rsidRPr="00EE678B">
        <w:t xml:space="preserve">                                                         .</w:t>
      </w:r>
    </w:p>
    <w:p w:rsidR="007E3598" w:rsidRPr="00EE678B" w:rsidRDefault="007E3598" w:rsidP="007E3598">
      <w:pPr>
        <w:pStyle w:val="ScreenCapture"/>
      </w:pPr>
      <w:r w:rsidRPr="00EE678B">
        <w:t xml:space="preserve">Reject Type    : 88 - DUR REJECT received on NOV 15, 2005@14:11:51               </w:t>
      </w:r>
    </w:p>
    <w:p w:rsidR="007E3598" w:rsidRPr="00EE678B" w:rsidRDefault="007E3598" w:rsidP="007E3598">
      <w:pPr>
        <w:pStyle w:val="ScreenCapture"/>
      </w:pPr>
      <w:r w:rsidRPr="00EE678B">
        <w:t xml:space="preserve">Reject Status  : OPEN/UNRESOLVED                                                 </w:t>
      </w:r>
    </w:p>
    <w:p w:rsidR="007E3598" w:rsidRPr="00EE678B" w:rsidRDefault="007E3598" w:rsidP="007E3598">
      <w:pPr>
        <w:pStyle w:val="ScreenCapture"/>
      </w:pPr>
      <w:r w:rsidRPr="00EE678B">
        <w:t xml:space="preserve">Payer Addl Msg : DUR Reject Error                                                </w:t>
      </w:r>
    </w:p>
    <w:p w:rsidR="007E3598" w:rsidRPr="00EE678B" w:rsidRDefault="007E3598" w:rsidP="007E3598">
      <w:pPr>
        <w:pStyle w:val="ScreenCapture"/>
      </w:pPr>
      <w:r w:rsidRPr="00EE678B">
        <w:t xml:space="preserve">Reason         : UNNECESSARY DRUG  </w:t>
      </w:r>
    </w:p>
    <w:p w:rsidR="007E3598" w:rsidRPr="00EE678B" w:rsidRDefault="007E3598" w:rsidP="007E3598">
      <w:pPr>
        <w:pStyle w:val="ScreenCapture"/>
      </w:pPr>
      <w:r w:rsidRPr="00EE678B">
        <w:t xml:space="preserve">DUR Text       : RETAIL                                                           </w:t>
      </w:r>
    </w:p>
    <w:p w:rsidR="007E3598" w:rsidRDefault="007E3598" w:rsidP="007E3598"/>
    <w:p w:rsidR="007E3598" w:rsidRDefault="007E3598" w:rsidP="007E3598">
      <w:r>
        <w:t xml:space="preserve">The REJECT Information line may display an indicator of BACK-BILL or RESUBMISSION.  </w:t>
      </w:r>
    </w:p>
    <w:p w:rsidR="007E3598" w:rsidRDefault="007E3598" w:rsidP="007E3598">
      <w:r>
        <w:t xml:space="preserve">BACK-BILL:  The indicator is present if the claim has been back-billed.  </w:t>
      </w:r>
    </w:p>
    <w:p w:rsidR="007E3598" w:rsidRDefault="007E3598" w:rsidP="007E3598">
      <w:r>
        <w:t>RESUBMISSION:  The indicator is present if the claim has been resubmitted from the ECME User screen. A resubmission from Outpatient Pharmacy will not trigger the RESUBMISSION indicator. If a non-billable prescription has been resubmitted from the ECME User screen, the indicator will display even if the prescription remains non-billable.</w:t>
      </w:r>
    </w:p>
    <w:p w:rsidR="007E3598" w:rsidRDefault="007E3598" w:rsidP="007E3598"/>
    <w:p w:rsidR="007E3598" w:rsidRDefault="007E3598" w:rsidP="007E3598">
      <w:pPr>
        <w:pStyle w:val="ExampleHeading"/>
      </w:pPr>
      <w:r w:rsidRPr="00EE678B">
        <w:rPr>
          <w:rFonts w:eastAsia="MS Mincho"/>
        </w:rPr>
        <w:t xml:space="preserve">Example: </w:t>
      </w:r>
      <w:r>
        <w:t>Payable Veteran Prescription</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REJECT Information (Veteran)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Reject Type    : </w:t>
      </w:r>
    </w:p>
    <w:p w:rsidR="007E3598" w:rsidRPr="004F6FE0" w:rsidRDefault="00583040" w:rsidP="007E3598">
      <w:pPr>
        <w:shd w:val="clear" w:color="auto" w:fill="D9D9D9"/>
        <w:autoSpaceDE w:val="0"/>
        <w:autoSpaceDN w:val="0"/>
        <w:adjustRightInd w:val="0"/>
        <w:ind w:left="720"/>
        <w:rPr>
          <w:rFonts w:ascii="Courier New" w:hAnsi="Courier New" w:cs="Courier New"/>
          <w:sz w:val="16"/>
          <w:szCs w:val="16"/>
        </w:rPr>
      </w:pPr>
      <w:r>
        <w:rPr>
          <w:noProof/>
        </w:rPr>
        <mc:AlternateContent>
          <mc:Choice Requires="wps">
            <w:drawing>
              <wp:anchor distT="0" distB="0" distL="114300" distR="114300" simplePos="0" relativeHeight="251673088" behindDoc="0" locked="0" layoutInCell="1" allowOverlap="1">
                <wp:simplePos x="0" y="0"/>
                <wp:positionH relativeFrom="column">
                  <wp:posOffset>1472565</wp:posOffset>
                </wp:positionH>
                <wp:positionV relativeFrom="paragraph">
                  <wp:posOffset>3175</wp:posOffset>
                </wp:positionV>
                <wp:extent cx="925830" cy="112395"/>
                <wp:effectExtent l="5715" t="12700" r="11430" b="8255"/>
                <wp:wrapNone/>
                <wp:docPr id="1480" name="Rectangle 2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5830" cy="112395"/>
                        </a:xfrm>
                        <a:prstGeom prst="rect">
                          <a:avLst/>
                        </a:prstGeom>
                        <a:solidFill>
                          <a:srgbClr val="FFFFFF">
                            <a:alpha val="0"/>
                          </a:srgb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E630C" id="Rectangle 201" o:spid="_x0000_s1026" style="position:absolute;margin-left:115.95pt;margin-top:.25pt;width:72.9pt;height:8.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">
                <v:fill opacity="0"/>
              </v:rect>
            </w:pict>
          </mc:Fallback>
        </mc:AlternateContent>
      </w:r>
      <w:r w:rsidR="007E3598" w:rsidRPr="004F6FE0">
        <w:rPr>
          <w:rFonts w:ascii="Courier New" w:hAnsi="Courier New" w:cs="Courier New"/>
          <w:sz w:val="16"/>
          <w:szCs w:val="16"/>
        </w:rPr>
        <w:t xml:space="preserve">Reject Status  : ** E PAYABLE **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Payer Addl Msg : EMD 1000: CLAIM PAID RX:000004317021FILL:2013-05-20 BIN:610144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                 PCN:TEST   </w:t>
      </w:r>
    </w:p>
    <w:p w:rsidR="007E3598" w:rsidRPr="004F6FE0" w:rsidRDefault="007E3598" w:rsidP="007E3598">
      <w:pPr>
        <w:shd w:val="clear" w:color="auto" w:fill="D9D9D9"/>
        <w:autoSpaceDE w:val="0"/>
        <w:autoSpaceDN w:val="0"/>
        <w:adjustRightInd w:val="0"/>
        <w:ind w:left="720"/>
        <w:rPr>
          <w:rFonts w:ascii="Courier New" w:hAnsi="Courier New" w:cs="Courier New"/>
          <w:sz w:val="16"/>
          <w:szCs w:val="16"/>
        </w:rPr>
      </w:pPr>
      <w:r w:rsidRPr="004F6FE0">
        <w:rPr>
          <w:rFonts w:ascii="Courier New" w:hAnsi="Courier New" w:cs="Courier New"/>
          <w:sz w:val="16"/>
          <w:szCs w:val="16"/>
        </w:rPr>
        <w:t xml:space="preserve">Reason Code    :                                                                     </w:t>
      </w:r>
    </w:p>
    <w:p w:rsidR="007E3598" w:rsidRDefault="007E3598" w:rsidP="007E3598"/>
    <w:p w:rsidR="007E3598" w:rsidRDefault="007E3598" w:rsidP="007E3598">
      <w:r>
        <w:t>To easily identify a payable claim, a payable Veteran prescription on the Reject Information screen will display “** E PAYABLE **” on the Reject Status line.  The Reject Type will be blank.</w:t>
      </w:r>
    </w:p>
    <w:p w:rsidR="00014FF5" w:rsidRDefault="00014FF5" w:rsidP="007E3598"/>
    <w:p w:rsidR="00014FF5" w:rsidRPr="00014FF5" w:rsidRDefault="00014FF5" w:rsidP="00014FF5">
      <w:pPr>
        <w:rPr>
          <w:color w:val="000000"/>
          <w:sz w:val="24"/>
          <w:szCs w:val="24"/>
        </w:rPr>
      </w:pPr>
      <w:r w:rsidRPr="00014FF5">
        <w:rPr>
          <w:rFonts w:eastAsia="MS Mincho"/>
          <w:b/>
          <w:bCs/>
          <w:sz w:val="20"/>
          <w:szCs w:val="20"/>
          <w:lang w:val="x-none" w:eastAsia="x-none"/>
        </w:rPr>
        <w:t>Example: Resubmitting an ePharmacy Claim</w:t>
      </w:r>
    </w:p>
    <w:p w:rsidR="00014FF5" w:rsidRPr="00014FF5" w:rsidRDefault="00014FF5" w:rsidP="00014FF5">
      <w:pPr>
        <w:rPr>
          <w:color w:val="000000"/>
          <w:sz w:val="24"/>
          <w:szCs w:val="24"/>
        </w:rPr>
      </w:pPr>
    </w:p>
    <w:p w:rsidR="00014FF5" w:rsidRPr="00014FF5" w:rsidRDefault="00014FF5" w:rsidP="00014FF5">
      <w:pPr>
        <w:rPr>
          <w:color w:val="000000"/>
          <w:sz w:val="24"/>
          <w:szCs w:val="24"/>
        </w:rPr>
      </w:pPr>
      <w:r w:rsidRPr="00014FF5">
        <w:rPr>
          <w:color w:val="000000"/>
          <w:sz w:val="24"/>
          <w:szCs w:val="24"/>
        </w:rPr>
        <w:t>Select ED (Edit Rx) and the following hidden actions are available for use.</w:t>
      </w:r>
    </w:p>
    <w:p w:rsidR="00014FF5" w:rsidRPr="00014FF5" w:rsidRDefault="00014FF5" w:rsidP="00014FF5">
      <w:pPr>
        <w:rPr>
          <w:iCs/>
          <w:color w:val="000000"/>
          <w:szCs w:val="24"/>
        </w:rPr>
      </w:pPr>
    </w:p>
    <w:p w:rsidR="0078319F" w:rsidRPr="00A53BAD" w:rsidRDefault="0078319F" w:rsidP="0078319F">
      <w:pPr>
        <w:shd w:val="clear" w:color="auto" w:fill="E6E6E6"/>
        <w:ind w:left="720"/>
        <w:rPr>
          <w:rFonts w:ascii="Courier New" w:hAnsi="Courier New" w:cs="Courier New"/>
          <w:sz w:val="16"/>
          <w:szCs w:val="16"/>
        </w:rPr>
      </w:pPr>
      <w:bookmarkStart w:id="5240" w:name="P512_337"/>
      <w:bookmarkEnd w:id="5240"/>
      <w:r w:rsidRPr="00A53BAD">
        <w:rPr>
          <w:rFonts w:ascii="Courier New" w:hAnsi="Courier New" w:cs="Courier New"/>
          <w:sz w:val="16"/>
          <w:szCs w:val="16"/>
        </w:rPr>
        <w:t>AL   Activity Logs (OP)   REJ  View REJECT          &gt;    Shift View to Right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VF   Verify (OP)          VER  View ePharmacy Rx    ADPL Auto Display(On/Off)</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CO   Copy (OP)            RES  Resubmit Claim       DN   Down a Line</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TR   Convert Titration Rx REV  Reverse Claim        FS   First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TM   Titration Mark/UnmarkIN   Intervention Menu    GO   Go to Page</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RP   Reprint (OP)         DA   Display Drug AllergiesLS  Last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HD   Hold (OP)            DIN  Drug Restr/Guide (OP)PS   Print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UH   Unhold (OP)          EP   Print eRx            PT   Print List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PI   Patient Information  ECS  Edit Claim Submitted QU   Quit</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PP   Pull Rx (OP)         +    Next Screen          RD   Re Display Screen</w:t>
      </w:r>
    </w:p>
    <w:p w:rsidR="0078319F" w:rsidRPr="00A53BAD" w:rsidRDefault="0078319F" w:rsidP="0078319F">
      <w:pPr>
        <w:shd w:val="clear" w:color="auto" w:fill="E6E6E6"/>
        <w:ind w:left="720"/>
        <w:rPr>
          <w:rFonts w:ascii="Courier New" w:hAnsi="Courier New" w:cs="Courier New"/>
          <w:sz w:val="16"/>
          <w:szCs w:val="16"/>
        </w:rPr>
      </w:pPr>
      <w:r w:rsidRPr="00A53BAD">
        <w:rPr>
          <w:rFonts w:ascii="Courier New" w:hAnsi="Courier New" w:cs="Courier New"/>
          <w:sz w:val="16"/>
          <w:szCs w:val="16"/>
        </w:rPr>
        <w:t>IP   Inpat. Profile (OP)  -    Previous Screen      SL   Search List</w:t>
      </w:r>
      <w:bookmarkStart w:id="5241" w:name="pso_512_p334"/>
      <w:bookmarkEnd w:id="5241"/>
    </w:p>
    <w:p w:rsidR="00014FF5" w:rsidRPr="00014FF5" w:rsidRDefault="0078319F" w:rsidP="00014FF5">
      <w:pPr>
        <w:shd w:val="clear" w:color="auto" w:fill="E6E6E6"/>
        <w:ind w:left="720"/>
        <w:rPr>
          <w:rFonts w:ascii="Courier New" w:eastAsia="MS Mincho" w:hAnsi="Courier New" w:cs="Courier New"/>
          <w:sz w:val="16"/>
          <w:szCs w:val="16"/>
        </w:rPr>
      </w:pPr>
      <w:r w:rsidRPr="00A53BAD">
        <w:rPr>
          <w:rFonts w:ascii="Courier New" w:hAnsi="Courier New" w:cs="Courier New"/>
          <w:sz w:val="16"/>
          <w:szCs w:val="16"/>
        </w:rPr>
        <w:t>OTH  Other OP Actions     &lt;    Shift View to Left   UP   Up a Line</w:t>
      </w:r>
    </w:p>
    <w:p w:rsidR="00014FF5" w:rsidRPr="00014FF5" w:rsidRDefault="00014FF5" w:rsidP="00014FF5">
      <w:pPr>
        <w:rPr>
          <w:iCs/>
          <w:color w:val="000000"/>
          <w:szCs w:val="24"/>
        </w:rPr>
      </w:pPr>
    </w:p>
    <w:p w:rsidR="00014FF5" w:rsidRPr="00014FF5" w:rsidRDefault="00014FF5" w:rsidP="00014FF5">
      <w:pPr>
        <w:rPr>
          <w:iCs/>
          <w:color w:val="000000"/>
          <w:szCs w:val="24"/>
        </w:rPr>
      </w:pPr>
      <w:r w:rsidRPr="00014FF5">
        <w:rPr>
          <w:iCs/>
          <w:color w:val="000000"/>
          <w:szCs w:val="24"/>
        </w:rPr>
        <w:t xml:space="preserve">Resubmit Claim is a hidden action used to resubmit a claim to the third-party payer.  </w:t>
      </w:r>
      <w:r w:rsidRPr="00014FF5">
        <w:rPr>
          <w:rFonts w:eastAsia="Calibri"/>
          <w:iCs/>
          <w:color w:val="000000"/>
          <w:szCs w:val="24"/>
        </w:rPr>
        <w:t>Claims are almost always resubmitted by the ePharmacy Site Manager and not by untrained Pharmacy staff members.</w:t>
      </w:r>
      <w:r w:rsidRPr="00014FF5">
        <w:rPr>
          <w:rFonts w:eastAsia="Calibri"/>
          <w:iCs/>
          <w:color w:val="000000"/>
          <w:szCs w:val="24"/>
          <w:lang w:val="x-none"/>
        </w:rPr>
        <w:t xml:space="preserve"> </w:t>
      </w:r>
      <w:r w:rsidRPr="00014FF5">
        <w:rPr>
          <w:rFonts w:eastAsia="Calibri"/>
          <w:iCs/>
          <w:color w:val="000000"/>
          <w:szCs w:val="24"/>
        </w:rPr>
        <w:t xml:space="preserve"> </w:t>
      </w:r>
      <w:r w:rsidRPr="00014FF5">
        <w:rPr>
          <w:iCs/>
          <w:color w:val="000000"/>
          <w:szCs w:val="24"/>
        </w:rPr>
        <w:t>A resubmission is not allowed for the following:</w:t>
      </w:r>
    </w:p>
    <w:p w:rsidR="00014FF5" w:rsidRPr="00014FF5" w:rsidRDefault="00014FF5">
      <w:pPr>
        <w:numPr>
          <w:ilvl w:val="0"/>
          <w:numId w:val="100"/>
        </w:numPr>
        <w:spacing w:after="200" w:line="276" w:lineRule="auto"/>
        <w:rPr>
          <w:iCs/>
          <w:color w:val="000000"/>
          <w:szCs w:val="24"/>
        </w:rPr>
        <w:pPrChange w:id="5242" w:author="Fred Perez" w:date="2019-03-22T09:44:00Z">
          <w:pPr>
            <w:numPr>
              <w:numId w:val="114"/>
            </w:numPr>
            <w:spacing w:after="200" w:line="276" w:lineRule="auto"/>
            <w:ind w:left="720" w:hanging="360"/>
          </w:pPr>
        </w:pPrChange>
      </w:pPr>
      <w:r w:rsidRPr="00014FF5">
        <w:rPr>
          <w:iCs/>
          <w:color w:val="000000"/>
          <w:szCs w:val="24"/>
        </w:rPr>
        <w:t>TRICARE non-billable prescription with a pseudo-rejection of eT</w:t>
      </w:r>
    </w:p>
    <w:p w:rsidR="00014FF5" w:rsidRPr="00014FF5" w:rsidRDefault="00014FF5">
      <w:pPr>
        <w:numPr>
          <w:ilvl w:val="0"/>
          <w:numId w:val="100"/>
        </w:numPr>
        <w:spacing w:after="200" w:line="276" w:lineRule="auto"/>
        <w:rPr>
          <w:iCs/>
          <w:color w:val="000000"/>
          <w:szCs w:val="24"/>
        </w:rPr>
        <w:pPrChange w:id="5243" w:author="Fred Perez" w:date="2019-03-22T09:44:00Z">
          <w:pPr>
            <w:numPr>
              <w:numId w:val="114"/>
            </w:numPr>
            <w:spacing w:after="200" w:line="276" w:lineRule="auto"/>
            <w:ind w:left="720" w:hanging="360"/>
          </w:pPr>
        </w:pPrChange>
      </w:pPr>
      <w:r w:rsidRPr="00014FF5">
        <w:rPr>
          <w:iCs/>
          <w:color w:val="000000"/>
          <w:szCs w:val="24"/>
        </w:rPr>
        <w:t>CHAMPVA non-billable prescription with a pseudo-rejection of eC</w:t>
      </w:r>
    </w:p>
    <w:p w:rsidR="00014FF5" w:rsidRPr="00014FF5" w:rsidRDefault="00014FF5">
      <w:pPr>
        <w:numPr>
          <w:ilvl w:val="0"/>
          <w:numId w:val="100"/>
        </w:numPr>
        <w:spacing w:after="200" w:line="276" w:lineRule="auto"/>
        <w:rPr>
          <w:iCs/>
          <w:color w:val="000000"/>
          <w:szCs w:val="24"/>
        </w:rPr>
        <w:pPrChange w:id="5244" w:author="Fred Perez" w:date="2019-03-22T09:44:00Z">
          <w:pPr>
            <w:numPr>
              <w:numId w:val="114"/>
            </w:numPr>
            <w:spacing w:after="200" w:line="276" w:lineRule="auto"/>
            <w:ind w:left="720" w:hanging="360"/>
          </w:pPr>
        </w:pPrChange>
      </w:pPr>
      <w:r w:rsidRPr="00014FF5">
        <w:rPr>
          <w:iCs/>
          <w:color w:val="000000"/>
          <w:szCs w:val="24"/>
        </w:rPr>
        <w:t>Any prescription with a primary and secondary claim</w:t>
      </w:r>
    </w:p>
    <w:p w:rsidR="00014FF5" w:rsidRPr="00014FF5" w:rsidRDefault="00014FF5" w:rsidP="00014FF5">
      <w:pPr>
        <w:rPr>
          <w:iCs/>
          <w:color w:val="000000"/>
          <w:szCs w:val="24"/>
        </w:rPr>
      </w:pPr>
      <w:r w:rsidRPr="00014FF5">
        <w:rPr>
          <w:iCs/>
          <w:color w:val="000000"/>
          <w:szCs w:val="24"/>
        </w:rPr>
        <w:t>The action will prompt for a fill number with a default value of the most recent fill.</w:t>
      </w:r>
    </w:p>
    <w:p w:rsidR="00014FF5" w:rsidRPr="00014FF5" w:rsidRDefault="00014FF5" w:rsidP="00014FF5">
      <w:pPr>
        <w:rPr>
          <w:iCs/>
          <w:color w:val="000000"/>
          <w:szCs w:val="24"/>
        </w:rPr>
      </w:pPr>
    </w:p>
    <w:p w:rsidR="00014FF5" w:rsidRPr="00014FF5" w:rsidRDefault="00014FF5" w:rsidP="00014FF5">
      <w:pPr>
        <w:rPr>
          <w:iCs/>
          <w:color w:val="000000"/>
          <w:szCs w:val="24"/>
        </w:rPr>
      </w:pPr>
      <w:r w:rsidRPr="00014FF5">
        <w:rPr>
          <w:iCs/>
          <w:color w:val="000000"/>
          <w:szCs w:val="24"/>
        </w:rPr>
        <w:t>If a user resubmits a claim and resolves a Reject Resolution Required rejection, additional information will display below the claim processing message. The additional information only displays if the resubmit occurs from Outpatient Pharmacy, not ECME, and only if the claim status is E PAYABLE.</w:t>
      </w:r>
    </w:p>
    <w:p w:rsidR="004C50F0" w:rsidRDefault="004C50F0" w:rsidP="00014FF5">
      <w:pPr>
        <w:keepNext/>
        <w:spacing w:after="120"/>
        <w:rPr>
          <w:rFonts w:cs="Arial"/>
          <w:b/>
          <w:sz w:val="20"/>
        </w:rPr>
      </w:pPr>
    </w:p>
    <w:p w:rsidR="00014FF5" w:rsidRPr="00014FF5" w:rsidRDefault="00014FF5" w:rsidP="00014FF5">
      <w:pPr>
        <w:keepNext/>
        <w:spacing w:after="120"/>
        <w:rPr>
          <w:rFonts w:cs="Arial"/>
          <w:b/>
          <w:sz w:val="20"/>
        </w:rPr>
      </w:pPr>
      <w:r w:rsidRPr="00014FF5">
        <w:rPr>
          <w:rFonts w:cs="Arial"/>
          <w:b/>
          <w:sz w:val="20"/>
        </w:rPr>
        <w:t>Example: Resubmitting an ePharmacy Claim to Resolve a Reject Resolution Required rejection</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Veteran Prescription 100937 successfully submitted to ECME for claim generation.</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Processing Primary claim...</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 xml:space="preserve">Claim Status: </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IN PROGRESS-Building the claim</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IN PROGRESS-Transmitting</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E PAYABLE</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Total Amount Paid: 40.00               Ingredient Cost Paid: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Amount of Copay/Coinsurance: 9.00      Dispensing Fee Paid: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Amount Applied to Periodic Deductible: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r w:rsidRPr="00014FF5">
        <w:rPr>
          <w:rFonts w:ascii="Courier New" w:hAnsi="Courier New" w:cs="Courier New"/>
          <w:sz w:val="16"/>
          <w:szCs w:val="16"/>
        </w:rPr>
        <w:t>Remaining Deductible Amount: 0.00</w:t>
      </w: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autoSpaceDE w:val="0"/>
        <w:autoSpaceDN w:val="0"/>
        <w:adjustRightInd w:val="0"/>
        <w:ind w:left="720"/>
        <w:rPr>
          <w:rFonts w:ascii="Courier New" w:hAnsi="Courier New" w:cs="Courier New"/>
          <w:sz w:val="16"/>
          <w:szCs w:val="16"/>
        </w:rPr>
      </w:pPr>
    </w:p>
    <w:p w:rsidR="00014FF5" w:rsidRPr="00014FF5" w:rsidRDefault="00014FF5" w:rsidP="00014FF5">
      <w:pPr>
        <w:shd w:val="clear" w:color="auto" w:fill="D9D9D9"/>
        <w:ind w:left="720"/>
        <w:rPr>
          <w:rFonts w:ascii="Courier New" w:hAnsi="Courier New" w:cs="Courier New"/>
          <w:sz w:val="16"/>
          <w:szCs w:val="16"/>
        </w:rPr>
      </w:pPr>
      <w:r w:rsidRPr="00014FF5">
        <w:rPr>
          <w:rFonts w:ascii="Courier New" w:hAnsi="Courier New" w:cs="Courier New"/>
          <w:sz w:val="16"/>
          <w:szCs w:val="16"/>
        </w:rPr>
        <w:t>Enter RETURN to continue or '^' to exit:</w:t>
      </w:r>
    </w:p>
    <w:p w:rsidR="0078319F" w:rsidRDefault="0078319F" w:rsidP="0078319F"/>
    <w:p w:rsidR="0078319F" w:rsidRPr="00EE678B" w:rsidRDefault="0078319F" w:rsidP="0078319F">
      <w:pPr>
        <w:pStyle w:val="ExampleHeading"/>
      </w:pPr>
      <w:bookmarkStart w:id="5245" w:name="p512_358"/>
      <w:bookmarkStart w:id="5246" w:name="p512_338"/>
      <w:bookmarkEnd w:id="5245"/>
      <w:bookmarkEnd w:id="5246"/>
      <w:r w:rsidRPr="00EE678B">
        <w:rPr>
          <w:rFonts w:eastAsia="MS Mincho"/>
        </w:rPr>
        <w:t xml:space="preserve">Example: </w:t>
      </w:r>
      <w:r>
        <w:rPr>
          <w:rFonts w:eastAsia="MS Mincho"/>
        </w:rPr>
        <w:t>Edit Claim Submitted</w:t>
      </w:r>
    </w:p>
    <w:p w:rsidR="0078319F" w:rsidRDefault="0078319F" w:rsidP="0078319F">
      <w:pPr>
        <w:rPr>
          <w:iCs/>
          <w:color w:val="000000"/>
          <w:szCs w:val="24"/>
        </w:rPr>
      </w:pPr>
      <w:r w:rsidRPr="00463A23">
        <w:rPr>
          <w:iCs/>
          <w:color w:val="000000"/>
          <w:szCs w:val="24"/>
        </w:rPr>
        <w:t xml:space="preserve">The following </w:t>
      </w:r>
      <w:r>
        <w:rPr>
          <w:iCs/>
          <w:color w:val="000000"/>
          <w:szCs w:val="24"/>
        </w:rPr>
        <w:t>is an example of a prescription being resolved with Edit Claim Submitted.  The prescription does not have to be rejected to use this action.</w:t>
      </w:r>
    </w:p>
    <w:p w:rsidR="0078319F" w:rsidRDefault="0078319F" w:rsidP="0078319F">
      <w:pPr>
        <w:rPr>
          <w:iCs/>
          <w:color w:val="000000"/>
          <w:szCs w:val="24"/>
        </w:rPr>
      </w:pPr>
    </w:p>
    <w:p w:rsidR="0078319F" w:rsidRPr="00EE678B" w:rsidRDefault="0078319F" w:rsidP="0078319F">
      <w:pPr>
        <w:pStyle w:val="ScreenCapture"/>
      </w:pPr>
      <w:r w:rsidRPr="00EE678B">
        <w:t xml:space="preserve">Select: Quit// </w:t>
      </w:r>
      <w:r w:rsidRPr="00EE678B">
        <w:rPr>
          <w:b/>
        </w:rPr>
        <w:t>??</w:t>
      </w:r>
    </w:p>
    <w:p w:rsidR="0078319F" w:rsidRPr="00EE678B" w:rsidRDefault="0078319F" w:rsidP="0078319F">
      <w:pPr>
        <w:pStyle w:val="ScreenCapture"/>
      </w:pPr>
    </w:p>
    <w:p w:rsidR="0078319F" w:rsidRPr="00EE678B" w:rsidRDefault="0078319F" w:rsidP="0078319F">
      <w:pPr>
        <w:pStyle w:val="ScreenCapture"/>
      </w:pPr>
      <w:r w:rsidRPr="00EE678B">
        <w:t>The following actions are also available:</w:t>
      </w:r>
    </w:p>
    <w:p w:rsidR="0078319F" w:rsidRPr="00A53BAD" w:rsidRDefault="0078319F" w:rsidP="0078319F">
      <w:pPr>
        <w:pStyle w:val="ScreenCapture"/>
        <w:rPr>
          <w:lang w:val="en-US"/>
        </w:rPr>
      </w:pPr>
      <w:r w:rsidRPr="00A53BAD">
        <w:rPr>
          <w:lang w:val="en-US"/>
        </w:rPr>
        <w:t>COM  Add Comments         UP   Up a Line            ADPL Auto Display(On/Off)</w:t>
      </w:r>
    </w:p>
    <w:p w:rsidR="0078319F" w:rsidRPr="00A53BAD" w:rsidRDefault="0078319F" w:rsidP="0078319F">
      <w:pPr>
        <w:pStyle w:val="ScreenCapture"/>
        <w:rPr>
          <w:lang w:val="en-US"/>
        </w:rPr>
      </w:pPr>
      <w:r w:rsidRPr="00A53BAD">
        <w:rPr>
          <w:lang w:val="en-US"/>
        </w:rPr>
        <w:t>CLA  Submit Clarif. Code  FS   First Screen         QU   Quit</w:t>
      </w:r>
    </w:p>
    <w:p w:rsidR="0078319F" w:rsidRPr="00A53BAD" w:rsidRDefault="0078319F" w:rsidP="0078319F">
      <w:pPr>
        <w:pStyle w:val="ScreenCapture"/>
        <w:rPr>
          <w:lang w:val="en-US"/>
        </w:rPr>
      </w:pPr>
      <w:r w:rsidRPr="00A53BAD">
        <w:rPr>
          <w:lang w:val="en-US"/>
        </w:rPr>
        <w:t>ED   Edit Rx              LS   Last Screen          ARI  View Addtnl Rej Info</w:t>
      </w:r>
    </w:p>
    <w:p w:rsidR="0078319F" w:rsidRPr="00A53BAD" w:rsidRDefault="0078319F" w:rsidP="0078319F">
      <w:pPr>
        <w:pStyle w:val="ScreenCapture"/>
        <w:rPr>
          <w:lang w:val="en-US"/>
        </w:rPr>
      </w:pPr>
      <w:r w:rsidRPr="00A53BAD">
        <w:rPr>
          <w:lang w:val="en-US"/>
        </w:rPr>
        <w:t>PA   Submit Prior Auth.   GO   Go to Page           SDC  Suspense Date Calc</w:t>
      </w:r>
    </w:p>
    <w:p w:rsidR="0078319F" w:rsidRPr="00A53BAD" w:rsidRDefault="0078319F" w:rsidP="0078319F">
      <w:pPr>
        <w:pStyle w:val="ScreenCapture"/>
        <w:rPr>
          <w:lang w:val="en-US"/>
        </w:rPr>
      </w:pPr>
      <w:r w:rsidRPr="00A53BAD">
        <w:rPr>
          <w:lang w:val="en-US"/>
        </w:rPr>
        <w:t>SMA  Submit Mult. Actions RD   Re Display Screen    VER  View ePharmacy Rx</w:t>
      </w:r>
    </w:p>
    <w:p w:rsidR="0078319F" w:rsidRPr="00A53BAD" w:rsidRDefault="0078319F" w:rsidP="0078319F">
      <w:pPr>
        <w:pStyle w:val="ScreenCapture"/>
        <w:rPr>
          <w:lang w:val="en-US"/>
        </w:rPr>
      </w:pPr>
      <w:r w:rsidRPr="00A53BAD">
        <w:rPr>
          <w:lang w:val="en-US"/>
        </w:rPr>
        <w:t>+    Next Screen          PS   Print Screen         ECS  Edit Claim Submitted</w:t>
      </w:r>
    </w:p>
    <w:p w:rsidR="0078319F" w:rsidRPr="00A53BAD" w:rsidRDefault="0078319F" w:rsidP="0078319F">
      <w:pPr>
        <w:pStyle w:val="ScreenCapture"/>
        <w:rPr>
          <w:lang w:val="en-US"/>
        </w:rPr>
      </w:pPr>
      <w:r w:rsidRPr="00A53BAD">
        <w:rPr>
          <w:lang w:val="en-US"/>
        </w:rPr>
        <w:t>-    Previous Screen      PT   Print List</w:t>
      </w:r>
    </w:p>
    <w:p w:rsidR="0078319F" w:rsidRPr="00EE678B" w:rsidRDefault="0078319F" w:rsidP="0078319F">
      <w:pPr>
        <w:pStyle w:val="ScreenCapture"/>
      </w:pPr>
      <w:r w:rsidRPr="00A53BAD">
        <w:rPr>
          <w:lang w:val="en-US"/>
        </w:rPr>
        <w:t>DN   Down a Line          SL   Search List</w:t>
      </w:r>
    </w:p>
    <w:p w:rsidR="0078319F" w:rsidRPr="00EE678B" w:rsidRDefault="0078319F" w:rsidP="0078319F">
      <w:pPr>
        <w:pStyle w:val="ScreenCapture"/>
      </w:pPr>
      <w:r w:rsidRPr="00EE678B">
        <w:t xml:space="preserve">Select: Quit// </w:t>
      </w:r>
      <w:r>
        <w:rPr>
          <w:b/>
          <w:lang w:val="en-US"/>
        </w:rPr>
        <w:t>ECS</w:t>
      </w:r>
      <w:r w:rsidRPr="00EE678B">
        <w:rPr>
          <w:b/>
        </w:rPr>
        <w:t xml:space="preserve">      </w:t>
      </w:r>
    </w:p>
    <w:p w:rsidR="0078319F" w:rsidRDefault="0078319F" w:rsidP="0078319F">
      <w:pPr>
        <w:pStyle w:val="ScreenCapture"/>
      </w:pPr>
    </w:p>
    <w:p w:rsidR="0078319F" w:rsidRPr="00471036" w:rsidRDefault="0078319F" w:rsidP="0078319F">
      <w:pPr>
        <w:pStyle w:val="ScreenCapture"/>
        <w:rPr>
          <w:lang w:val="en-US"/>
        </w:rPr>
      </w:pPr>
      <w:r w:rsidRPr="00471036">
        <w:rPr>
          <w:lang w:val="en-US"/>
        </w:rPr>
        <w:t>Enter ^ at any prompt to exit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     When you confirm, a new claim will be submitted for</w:t>
      </w:r>
    </w:p>
    <w:p w:rsidR="0078319F" w:rsidRPr="00471036" w:rsidRDefault="0078319F" w:rsidP="0078319F">
      <w:pPr>
        <w:pStyle w:val="ScreenCapture"/>
        <w:rPr>
          <w:lang w:val="en-US"/>
        </w:rPr>
      </w:pPr>
      <w:r w:rsidRPr="00471036">
        <w:rPr>
          <w:lang w:val="en-US"/>
        </w:rPr>
        <w:t xml:space="preserve">     the prescription and this REJECT will be marked</w:t>
      </w:r>
    </w:p>
    <w:p w:rsidR="0078319F" w:rsidRPr="00471036" w:rsidRDefault="0078319F" w:rsidP="0078319F">
      <w:pPr>
        <w:pStyle w:val="ScreenCapture"/>
        <w:rPr>
          <w:lang w:val="en-US"/>
        </w:rPr>
      </w:pPr>
      <w:r w:rsidRPr="00471036">
        <w:rPr>
          <w:lang w:val="en-US"/>
        </w:rPr>
        <w:t xml:space="preserve">     resolved.</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     Confirm? YES// </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Rx is not released.  Date of Service will be 7/20/2018.</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Submit NCPDP Field Not on Payer Sheet (Y/N)? N// YES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Enter a valid NCPDP Field name or number.  Enter '??' for</w:t>
      </w:r>
    </w:p>
    <w:p w:rsidR="0078319F" w:rsidRPr="00471036" w:rsidRDefault="0078319F" w:rsidP="0078319F">
      <w:pPr>
        <w:pStyle w:val="ScreenCapture"/>
        <w:rPr>
          <w:lang w:val="en-US"/>
        </w:rPr>
      </w:pPr>
      <w:r w:rsidRPr="00471036">
        <w:rPr>
          <w:lang w:val="en-US"/>
        </w:rPr>
        <w:t>a list of possible choices.  Fields already on the payer sheet</w:t>
      </w:r>
    </w:p>
    <w:p w:rsidR="0078319F" w:rsidRPr="00471036" w:rsidRDefault="0078319F" w:rsidP="0078319F">
      <w:pPr>
        <w:pStyle w:val="ScreenCapture"/>
        <w:rPr>
          <w:lang w:val="en-US"/>
        </w:rPr>
      </w:pPr>
      <w:r w:rsidRPr="00471036">
        <w:rPr>
          <w:lang w:val="en-US"/>
        </w:rPr>
        <w:t>are excluded from the list of possible choices.  Also excluded</w:t>
      </w:r>
    </w:p>
    <w:p w:rsidR="0078319F" w:rsidRPr="00471036" w:rsidRDefault="0078319F" w:rsidP="0078319F">
      <w:pPr>
        <w:pStyle w:val="ScreenCapture"/>
        <w:rPr>
          <w:lang w:val="en-US"/>
        </w:rPr>
      </w:pPr>
      <w:r w:rsidRPr="00471036">
        <w:rPr>
          <w:lang w:val="en-US"/>
        </w:rPr>
        <w:t>are any fields that do not have logic to pull data from VistA</w:t>
      </w:r>
    </w:p>
    <w:p w:rsidR="0078319F" w:rsidRPr="00471036" w:rsidRDefault="0078319F" w:rsidP="0078319F">
      <w:pPr>
        <w:pStyle w:val="ScreenCapture"/>
        <w:rPr>
          <w:lang w:val="en-US"/>
        </w:rPr>
      </w:pPr>
      <w:r w:rsidRPr="00471036">
        <w:rPr>
          <w:lang w:val="en-US"/>
        </w:rPr>
        <w:t>(i.e. fields that will always be &lt;blank&gt;).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NCPDP Field Name or Number:  PRESCRIBER DEA NUMBER  D01     PRESCRIBER DEA NUMBE</w:t>
      </w:r>
    </w:p>
    <w:p w:rsidR="0078319F" w:rsidRPr="00471036" w:rsidRDefault="0078319F" w:rsidP="0078319F">
      <w:pPr>
        <w:pStyle w:val="ScreenCapture"/>
        <w:rPr>
          <w:lang w:val="en-US"/>
        </w:rPr>
      </w:pPr>
      <w:r w:rsidRPr="00471036">
        <w:rPr>
          <w:lang w:val="en-US"/>
        </w:rPr>
        <w:t>R</w:t>
      </w:r>
    </w:p>
    <w:p w:rsidR="0078319F" w:rsidRPr="00471036" w:rsidRDefault="0078319F" w:rsidP="0078319F">
      <w:pPr>
        <w:pStyle w:val="ScreenCapture"/>
        <w:rPr>
          <w:lang w:val="en-US"/>
        </w:rPr>
      </w:pPr>
      <w:r w:rsidRPr="00471036">
        <w:rPr>
          <w:lang w:val="en-US"/>
        </w:rPr>
        <w:t xml:space="preserve">    Value to transmit: MW0220690</w:t>
      </w:r>
    </w:p>
    <w:p w:rsidR="0078319F" w:rsidRPr="00471036" w:rsidRDefault="0078319F" w:rsidP="0078319F">
      <w:pPr>
        <w:pStyle w:val="ScreenCapture"/>
        <w:rPr>
          <w:lang w:val="en-US"/>
        </w:rPr>
      </w:pPr>
      <w:r w:rsidRPr="00471036">
        <w:rPr>
          <w:lang w:val="en-US"/>
        </w:rPr>
        <w:t>Transmit with claim (Y/N)? Y// 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NCPDP Field Name or Number:  </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Fields entered to transmit:</w:t>
      </w:r>
    </w:p>
    <w:p w:rsidR="0078319F" w:rsidRPr="00471036" w:rsidRDefault="0078319F" w:rsidP="0078319F">
      <w:pPr>
        <w:pStyle w:val="ScreenCapture"/>
        <w:rPr>
          <w:lang w:val="en-US"/>
        </w:rPr>
      </w:pPr>
      <w:r w:rsidRPr="00471036">
        <w:rPr>
          <w:lang w:val="en-US"/>
        </w:rPr>
        <w:t xml:space="preserve">    D01-KV PRESCRIBER DEA NUMBER: MW0220690</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A claim will be submitted now.</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Are you sure (Y/N)? Y// ES</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Payer Overrides are enabled at this site.  If this is production environment,</w:t>
      </w:r>
    </w:p>
    <w:p w:rsidR="0078319F" w:rsidRPr="00471036" w:rsidRDefault="0078319F" w:rsidP="0078319F">
      <w:pPr>
        <w:pStyle w:val="ScreenCapture"/>
        <w:rPr>
          <w:lang w:val="en-US"/>
        </w:rPr>
      </w:pPr>
      <w:r w:rsidRPr="00471036">
        <w:rPr>
          <w:lang w:val="en-US"/>
        </w:rPr>
        <w:t>do not enter overrides (enter No at the next prompt) and disable this</w:t>
      </w:r>
    </w:p>
    <w:p w:rsidR="0078319F" w:rsidRPr="00471036" w:rsidRDefault="0078319F" w:rsidP="0078319F">
      <w:pPr>
        <w:pStyle w:val="ScreenCapture"/>
        <w:rPr>
          <w:lang w:val="en-US"/>
        </w:rPr>
      </w:pPr>
      <w:r w:rsidRPr="00471036">
        <w:rPr>
          <w:lang w:val="en-US"/>
        </w:rPr>
        <w:t>functionality in the BPS SETUP table.</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Entering No at the next prompt will delete any current overrides for the</w:t>
      </w:r>
    </w:p>
    <w:p w:rsidR="0078319F" w:rsidRPr="00471036" w:rsidRDefault="0078319F" w:rsidP="0078319F">
      <w:pPr>
        <w:pStyle w:val="ScreenCapture"/>
        <w:rPr>
          <w:lang w:val="en-US"/>
        </w:rPr>
      </w:pPr>
      <w:r w:rsidRPr="00471036">
        <w:rPr>
          <w:lang w:val="en-US"/>
        </w:rPr>
        <w:t>request, if they exist.</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Do you want to enter overrides for this request? NO//   No</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CHAMPVA Prescription 2594765 submitted to ECME for claim generation.</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Processing Primary claim...</w:t>
      </w: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Claim Status: </w:t>
      </w:r>
    </w:p>
    <w:p w:rsidR="0078319F" w:rsidRPr="00471036" w:rsidRDefault="0078319F" w:rsidP="0078319F">
      <w:pPr>
        <w:pStyle w:val="ScreenCapture"/>
        <w:rPr>
          <w:lang w:val="en-US"/>
        </w:rPr>
      </w:pPr>
      <w:r w:rsidRPr="00471036">
        <w:rPr>
          <w:lang w:val="en-US"/>
        </w:rPr>
        <w:t>IN PROGRESS-Waiting to start</w:t>
      </w:r>
    </w:p>
    <w:p w:rsidR="0078319F" w:rsidRPr="00471036" w:rsidRDefault="0078319F" w:rsidP="0078319F">
      <w:pPr>
        <w:pStyle w:val="ScreenCapture"/>
        <w:rPr>
          <w:lang w:val="en-US"/>
        </w:rPr>
      </w:pPr>
      <w:r w:rsidRPr="00471036">
        <w:rPr>
          <w:lang w:val="en-US"/>
        </w:rPr>
        <w:t>IN PROGRESS-Building the claim</w:t>
      </w:r>
    </w:p>
    <w:p w:rsidR="0078319F" w:rsidRPr="00471036" w:rsidRDefault="0078319F" w:rsidP="0078319F">
      <w:pPr>
        <w:pStyle w:val="ScreenCapture"/>
        <w:rPr>
          <w:lang w:val="en-US"/>
        </w:rPr>
      </w:pPr>
      <w:r w:rsidRPr="00471036">
        <w:rPr>
          <w:lang w:val="en-US"/>
        </w:rPr>
        <w:t>IN PROGRESS-Transmitting</w:t>
      </w:r>
    </w:p>
    <w:p w:rsidR="0078319F" w:rsidRPr="00471036" w:rsidRDefault="0078319F" w:rsidP="0078319F">
      <w:pPr>
        <w:pStyle w:val="ScreenCapture"/>
        <w:rPr>
          <w:lang w:val="en-US"/>
        </w:rPr>
      </w:pPr>
      <w:r w:rsidRPr="00471036">
        <w:rPr>
          <w:lang w:val="en-US"/>
        </w:rPr>
        <w:t>E PAYABLE</w:t>
      </w:r>
    </w:p>
    <w:p w:rsidR="0078319F" w:rsidRPr="00471036" w:rsidRDefault="0078319F" w:rsidP="0078319F">
      <w:pPr>
        <w:pStyle w:val="ScreenCapture"/>
        <w:rPr>
          <w:lang w:val="en-US"/>
        </w:rPr>
      </w:pPr>
    </w:p>
    <w:p w:rsidR="0078319F" w:rsidRPr="00471036" w:rsidRDefault="0078319F" w:rsidP="0078319F">
      <w:pPr>
        <w:pStyle w:val="ScreenCapture"/>
        <w:rPr>
          <w:lang w:val="en-US"/>
        </w:rPr>
      </w:pPr>
    </w:p>
    <w:p w:rsidR="0078319F" w:rsidRPr="00471036" w:rsidRDefault="0078319F" w:rsidP="0078319F">
      <w:pPr>
        <w:pStyle w:val="ScreenCapture"/>
        <w:rPr>
          <w:lang w:val="en-US"/>
        </w:rPr>
      </w:pPr>
      <w:r w:rsidRPr="00471036">
        <w:rPr>
          <w:lang w:val="en-US"/>
        </w:rPr>
        <w:t xml:space="preserve">Type &lt;Enter&gt; to continue or '^' to exit: </w:t>
      </w:r>
    </w:p>
    <w:p w:rsidR="0078319F" w:rsidRPr="00EE678B" w:rsidRDefault="0078319F" w:rsidP="0078319F">
      <w:pPr>
        <w:pStyle w:val="ScreenCapture"/>
      </w:pPr>
      <w:r w:rsidRPr="00EE678B">
        <w:t xml:space="preserve"> </w:t>
      </w:r>
    </w:p>
    <w:p w:rsidR="0078319F" w:rsidRDefault="0078319F" w:rsidP="0078319F"/>
    <w:p w:rsidR="0078319F" w:rsidRDefault="0078319F" w:rsidP="0078319F">
      <w:r>
        <w:t>If the prescription is not released, the date of service will display for informational purposes.  If the prescription is released, the system will present a list of dates to allow the user to override the default date of service.  The default date of service is always the release date.  If all of the dates are the same, the system does not prompt for a date selection.</w:t>
      </w:r>
    </w:p>
    <w:p w:rsidR="0078319F" w:rsidRDefault="0078319F" w:rsidP="0078319F"/>
    <w:p w:rsidR="0078319F" w:rsidRPr="00463A23" w:rsidRDefault="0078319F" w:rsidP="0078319F">
      <w:pPr>
        <w:pStyle w:val="ScreenCapture"/>
        <w:rPr>
          <w:lang w:val="en-US"/>
        </w:rPr>
      </w:pPr>
      <w:r w:rsidRPr="00463A23">
        <w:rPr>
          <w:lang w:val="en-US"/>
        </w:rPr>
        <w:t>Enter ^ at any prompt to exit</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When you confirm, a new claim will be submitted for</w:t>
      </w:r>
    </w:p>
    <w:p w:rsidR="0078319F" w:rsidRPr="00463A23" w:rsidRDefault="0078319F" w:rsidP="0078319F">
      <w:pPr>
        <w:pStyle w:val="ScreenCapture"/>
        <w:rPr>
          <w:lang w:val="en-US"/>
        </w:rPr>
      </w:pPr>
      <w:r w:rsidRPr="00463A23">
        <w:rPr>
          <w:lang w:val="en-US"/>
        </w:rPr>
        <w:t xml:space="preserve">     the prescription and this REJECT will be marked</w:t>
      </w:r>
    </w:p>
    <w:p w:rsidR="0078319F" w:rsidRPr="00463A23" w:rsidRDefault="0078319F" w:rsidP="0078319F">
      <w:pPr>
        <w:pStyle w:val="ScreenCapture"/>
        <w:rPr>
          <w:lang w:val="en-US"/>
        </w:rPr>
      </w:pPr>
      <w:r w:rsidRPr="00463A23">
        <w:rPr>
          <w:lang w:val="en-US"/>
        </w:rPr>
        <w:t xml:space="preserve">     resolved.</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Confirm? YES// </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Select one of the following:</w:t>
      </w:r>
    </w:p>
    <w:p w:rsidR="0078319F" w:rsidRPr="00463A23" w:rsidRDefault="0078319F" w:rsidP="0078319F">
      <w:pPr>
        <w:pStyle w:val="ScreenCapture"/>
        <w:rPr>
          <w:lang w:val="en-US"/>
        </w:rPr>
      </w:pPr>
    </w:p>
    <w:p w:rsidR="0078319F" w:rsidRPr="00463A23" w:rsidRDefault="0078319F" w:rsidP="0078319F">
      <w:pPr>
        <w:pStyle w:val="ScreenCapture"/>
        <w:rPr>
          <w:lang w:val="en-US"/>
        </w:rPr>
      </w:pPr>
      <w:r w:rsidRPr="00463A23">
        <w:rPr>
          <w:lang w:val="en-US"/>
        </w:rPr>
        <w:t xml:space="preserve">          1         5/2</w:t>
      </w:r>
      <w:r>
        <w:rPr>
          <w:lang w:val="en-US"/>
        </w:rPr>
        <w:t>3</w:t>
      </w:r>
      <w:r w:rsidRPr="00463A23">
        <w:rPr>
          <w:lang w:val="en-US"/>
        </w:rPr>
        <w:t>/2018 Fill Date</w:t>
      </w:r>
    </w:p>
    <w:p w:rsidR="0078319F" w:rsidRPr="00463A23" w:rsidRDefault="0078319F" w:rsidP="0078319F">
      <w:pPr>
        <w:pStyle w:val="ScreenCapture"/>
        <w:rPr>
          <w:lang w:val="en-US"/>
        </w:rPr>
      </w:pPr>
      <w:r w:rsidRPr="00463A23">
        <w:rPr>
          <w:lang w:val="en-US"/>
        </w:rPr>
        <w:t xml:space="preserve">          2         5/23/2018 Date of Service</w:t>
      </w:r>
    </w:p>
    <w:p w:rsidR="0078319F" w:rsidRDefault="0078319F" w:rsidP="0078319F">
      <w:pPr>
        <w:pStyle w:val="ScreenCapture"/>
        <w:rPr>
          <w:lang w:val="en-US"/>
        </w:rPr>
      </w:pPr>
      <w:r w:rsidRPr="00463A23">
        <w:rPr>
          <w:lang w:val="en-US"/>
        </w:rPr>
        <w:t xml:space="preserve">          3         5/2</w:t>
      </w:r>
      <w:r>
        <w:rPr>
          <w:lang w:val="en-US"/>
        </w:rPr>
        <w:t>4</w:t>
      </w:r>
      <w:r w:rsidRPr="00463A23">
        <w:rPr>
          <w:lang w:val="en-US"/>
        </w:rPr>
        <w:t>/2018 Release Date</w:t>
      </w:r>
    </w:p>
    <w:p w:rsidR="0078319F" w:rsidRDefault="0078319F" w:rsidP="0078319F">
      <w:pPr>
        <w:pStyle w:val="ScreenCapture"/>
        <w:rPr>
          <w:lang w:val="en-US"/>
        </w:rPr>
      </w:pPr>
    </w:p>
    <w:p w:rsidR="0078319F" w:rsidRPr="00463A23" w:rsidRDefault="0078319F" w:rsidP="0078319F">
      <w:pPr>
        <w:pStyle w:val="ScreenCapture"/>
        <w:rPr>
          <w:lang w:val="en-US"/>
        </w:rPr>
      </w:pPr>
      <w:r>
        <w:rPr>
          <w:lang w:val="en-US"/>
        </w:rPr>
        <w:t>Date of Service: 3//</w:t>
      </w:r>
    </w:p>
    <w:p w:rsidR="0078319F" w:rsidRPr="00463A23" w:rsidRDefault="0078319F" w:rsidP="0078319F">
      <w:pPr>
        <w:pStyle w:val="ScreenCapture"/>
        <w:rPr>
          <w:lang w:val="en-US"/>
        </w:rPr>
      </w:pPr>
    </w:p>
    <w:p w:rsidR="007E3598" w:rsidRPr="00EE678B" w:rsidRDefault="007E3598" w:rsidP="00571689"/>
    <w:p w:rsidR="00AE454C" w:rsidRPr="00EE678B" w:rsidRDefault="00AE454C" w:rsidP="007A1309">
      <w:pPr>
        <w:pStyle w:val="Heading3"/>
      </w:pPr>
      <w:bookmarkStart w:id="5247" w:name="_Toc280701320"/>
      <w:bookmarkStart w:id="5248" w:name="_Toc299044491"/>
      <w:bookmarkStart w:id="5249" w:name="_Toc280853660"/>
      <w:bookmarkStart w:id="5250" w:name="_Toc303286227"/>
      <w:bookmarkStart w:id="5251" w:name="_Toc339962112"/>
      <w:bookmarkStart w:id="5252" w:name="_Toc339962626"/>
      <w:bookmarkStart w:id="5253" w:name="_Toc340138771"/>
      <w:bookmarkStart w:id="5254" w:name="_Toc340139042"/>
      <w:bookmarkStart w:id="5255" w:name="_Toc340139321"/>
      <w:bookmarkStart w:id="5256" w:name="_Toc340143935"/>
      <w:bookmarkStart w:id="5257" w:name="_Toc340144192"/>
      <w:bookmarkStart w:id="5258" w:name="_Toc4140507"/>
      <w:r w:rsidRPr="00EE678B">
        <w:t>TRICARE CHAMPVA Bypass/Override Report</w:t>
      </w:r>
      <w:bookmarkEnd w:id="5247"/>
      <w:bookmarkEnd w:id="5248"/>
      <w:bookmarkEnd w:id="5249"/>
      <w:bookmarkEnd w:id="5250"/>
      <w:bookmarkEnd w:id="5251"/>
      <w:bookmarkEnd w:id="5252"/>
      <w:bookmarkEnd w:id="5253"/>
      <w:bookmarkEnd w:id="5254"/>
      <w:bookmarkEnd w:id="5255"/>
      <w:bookmarkEnd w:id="5256"/>
      <w:bookmarkEnd w:id="5257"/>
      <w:bookmarkEnd w:id="5258"/>
      <w:r w:rsidRPr="00EE678B">
        <w:fldChar w:fldCharType="begin"/>
      </w:r>
      <w:r w:rsidRPr="00EE678B">
        <w:instrText>XE "TRICARE Bypass/Override Report"</w:instrText>
      </w:r>
      <w:r w:rsidRPr="00EE678B">
        <w:fldChar w:fldCharType="end"/>
      </w:r>
      <w:r w:rsidRPr="00EE678B">
        <w:t xml:space="preserve"> </w:t>
      </w:r>
    </w:p>
    <w:p w:rsidR="00AE454C" w:rsidRPr="00EE678B" w:rsidRDefault="00296C27" w:rsidP="007D02E1">
      <w:pPr>
        <w:pStyle w:val="Manual-optionname"/>
      </w:pPr>
      <w:r w:rsidRPr="00EE678B">
        <w:t>[PSO BYPASS/OVERRIDE REPORT]</w:t>
      </w:r>
    </w:p>
    <w:p w:rsidR="00AE454C" w:rsidRPr="00EE678B" w:rsidRDefault="00AE454C" w:rsidP="007D02E1">
      <w:pPr>
        <w:keepNext/>
        <w:rPr>
          <w:color w:val="000000"/>
          <w:szCs w:val="20"/>
        </w:rPr>
      </w:pPr>
    </w:p>
    <w:p w:rsidR="00AE454C" w:rsidRPr="00EE678B" w:rsidRDefault="00AE454C" w:rsidP="00AE454C">
      <w:pPr>
        <w:rPr>
          <w:color w:val="000000"/>
        </w:rPr>
      </w:pPr>
      <w:r w:rsidRPr="00EE678B">
        <w:rPr>
          <w:color w:val="000000"/>
          <w:szCs w:val="20"/>
        </w:rPr>
        <w:t>This option provides information in a detail or summary report format that will list prescriptions where the Bypass or Override was performed to enable processing of these TRICARE and CHAMPVA prescriptions. The user has the ability to list (I)npatient; (N)on-Billable Product; (R)eject Override; (P)artial Fill; or(A)ll. Besides allowing the selection of all types, the report allows the selection of one or two types. For example, the user can select Non-billable and Reject for the same report.</w:t>
      </w:r>
    </w:p>
    <w:p w:rsidR="00AE454C" w:rsidRPr="00EE678B" w:rsidRDefault="00AE454C" w:rsidP="00AE454C">
      <w:pPr>
        <w:tabs>
          <w:tab w:val="num" w:pos="2520"/>
        </w:tabs>
        <w:rPr>
          <w:color w:val="000000"/>
          <w:szCs w:val="24"/>
        </w:rPr>
      </w:pPr>
    </w:p>
    <w:p w:rsidR="00AE454C" w:rsidRPr="00EE678B" w:rsidRDefault="00583040" w:rsidP="006C6A1C">
      <w:pPr>
        <w:tabs>
          <w:tab w:val="left" w:pos="990"/>
        </w:tabs>
        <w:rPr>
          <w:color w:val="000000"/>
        </w:rPr>
      </w:pPr>
      <w:r>
        <w:rPr>
          <w:noProof/>
          <w:color w:val="000000"/>
          <w:szCs w:val="24"/>
        </w:rPr>
        <w:drawing>
          <wp:inline distT="0" distB="0" distL="0" distR="0">
            <wp:extent cx="518160" cy="198120"/>
            <wp:effectExtent l="0" t="0" r="0" b="0"/>
            <wp:docPr id="96" name="Picture 96"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Graphic of a k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454C" w:rsidRPr="00EE678B">
        <w:rPr>
          <w:color w:val="000000"/>
          <w:szCs w:val="24"/>
        </w:rPr>
        <w:tab/>
        <w:t xml:space="preserve">This menu option is locked with the </w:t>
      </w:r>
      <w:hyperlink w:anchor="_New_or_Modified" w:history="1">
        <w:r w:rsidR="00AE454C" w:rsidRPr="00EE678B">
          <w:rPr>
            <w:color w:val="0000FF"/>
            <w:szCs w:val="24"/>
            <w:u w:val="single"/>
          </w:rPr>
          <w:t>PSO TRICARE/CHAMPVA MGR security key</w:t>
        </w:r>
      </w:hyperlink>
      <w:r w:rsidR="00AE454C" w:rsidRPr="00EE678B">
        <w:rPr>
          <w:color w:val="000000"/>
          <w:szCs w:val="24"/>
        </w:rPr>
        <w:t>.</w:t>
      </w:r>
    </w:p>
    <w:p w:rsidR="00AE454C" w:rsidRPr="00EE678B" w:rsidRDefault="00AE454C" w:rsidP="00AE454C">
      <w:pPr>
        <w:rPr>
          <w:rFonts w:ascii="Times New Roman Bold" w:eastAsia="MS Mincho" w:hAnsi="Times New Roman Bold" w:hint="eastAsia"/>
          <w:b/>
          <w:color w:val="000000"/>
        </w:rPr>
      </w:pPr>
    </w:p>
    <w:p w:rsidR="00AE454C" w:rsidRPr="00EE678B" w:rsidRDefault="00AE454C" w:rsidP="00CC4B19">
      <w:pPr>
        <w:pStyle w:val="ExampleHeading"/>
        <w:rPr>
          <w:rFonts w:eastAsia="MS Mincho"/>
        </w:rPr>
      </w:pPr>
      <w:r w:rsidRPr="00EE678B">
        <w:rPr>
          <w:rFonts w:eastAsia="MS Mincho"/>
        </w:rPr>
        <w:t>Example: Accessing the TRICARE CHAMPVA Bypass/Override Report</w:t>
      </w:r>
    </w:p>
    <w:p w:rsidR="00AE454C" w:rsidRPr="00EE678B" w:rsidRDefault="00AE454C" w:rsidP="00286389">
      <w:pPr>
        <w:pStyle w:val="ScreenCapture"/>
      </w:pPr>
      <w:r w:rsidRPr="00EE678B">
        <w:t>Select Rx (Prescriptions) Option: ePharmacy Menu</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IR     Ignored Rejects Report</w:t>
      </w:r>
    </w:p>
    <w:p w:rsidR="00AE454C" w:rsidRPr="00EE678B" w:rsidRDefault="00AE454C" w:rsidP="00286389">
      <w:pPr>
        <w:pStyle w:val="ScreenCapture"/>
      </w:pPr>
      <w:r w:rsidRPr="00EE678B">
        <w:t xml:space="preserve">   MP     ePharmacy Medication Profile (View Only)</w:t>
      </w:r>
    </w:p>
    <w:p w:rsidR="00AE454C" w:rsidRPr="00EE678B" w:rsidRDefault="00AE454C" w:rsidP="00286389">
      <w:pPr>
        <w:pStyle w:val="ScreenCapture"/>
      </w:pPr>
      <w:r w:rsidRPr="00EE678B">
        <w:t xml:space="preserve">   NV     NDC Validation</w:t>
      </w:r>
    </w:p>
    <w:p w:rsidR="00AE454C" w:rsidRPr="00EE678B" w:rsidRDefault="00AE454C" w:rsidP="00286389">
      <w:pPr>
        <w:pStyle w:val="ScreenCapture"/>
      </w:pPr>
      <w:bookmarkStart w:id="5259" w:name="PSO482_335"/>
      <w:bookmarkEnd w:id="5259"/>
      <w:r w:rsidRPr="00EE678B">
        <w:t xml:space="preserve">   PF     ePharmacy Medication Profile Division Preferences</w:t>
      </w:r>
    </w:p>
    <w:p w:rsidR="00AE454C" w:rsidRPr="00EE678B" w:rsidRDefault="00AE454C" w:rsidP="00286389">
      <w:pPr>
        <w:pStyle w:val="ScreenCapture"/>
      </w:pPr>
      <w:r w:rsidRPr="00EE678B">
        <w:t xml:space="preserve">   SP     ePharmacy Site Parameters</w:t>
      </w:r>
    </w:p>
    <w:p w:rsidR="00AE454C" w:rsidRPr="00EE678B" w:rsidRDefault="00AE454C" w:rsidP="00286389">
      <w:pPr>
        <w:pStyle w:val="ScreenCapture"/>
      </w:pPr>
      <w:r w:rsidRPr="00EE678B">
        <w:t xml:space="preserve">   VP     Third Party Payer Rejects - View/Process</w:t>
      </w:r>
    </w:p>
    <w:p w:rsidR="00AE454C" w:rsidRPr="00EE678B" w:rsidRDefault="00AE454C" w:rsidP="00286389">
      <w:pPr>
        <w:pStyle w:val="ScreenCapture"/>
      </w:pPr>
      <w:r w:rsidRPr="00EE678B">
        <w:t xml:space="preserve">   WL     Third Party Payer Rejects - Worklist</w:t>
      </w:r>
    </w:p>
    <w:p w:rsidR="00AE454C" w:rsidRPr="00EE678B" w:rsidRDefault="00583040" w:rsidP="00286389">
      <w:pPr>
        <w:pStyle w:val="ScreenCapture"/>
      </w:pPr>
      <w:r>
        <w:rPr>
          <w:noProof/>
        </w:rPr>
        <mc:AlternateContent>
          <mc:Choice Requires="wps">
            <w:drawing>
              <wp:anchor distT="0" distB="0" distL="114300" distR="114300" simplePos="0" relativeHeight="251657728" behindDoc="0" locked="0" layoutInCell="1" allowOverlap="1">
                <wp:simplePos x="0" y="0"/>
                <wp:positionH relativeFrom="column">
                  <wp:posOffset>457200</wp:posOffset>
                </wp:positionH>
                <wp:positionV relativeFrom="paragraph">
                  <wp:posOffset>-6985</wp:posOffset>
                </wp:positionV>
                <wp:extent cx="3343275" cy="130810"/>
                <wp:effectExtent l="0" t="0" r="9525" b="2540"/>
                <wp:wrapNone/>
                <wp:docPr id="1479"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43275" cy="13081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6A02B6" id="Rectangle 42" o:spid="_x0000_s1026" style="position:absolute;margin-left:36pt;margin-top:-.55pt;width:263.25pt;height:10.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" filled="f" strokeweight="1pt"/>
            </w:pict>
          </mc:Fallback>
        </mc:AlternateContent>
      </w:r>
      <w:r w:rsidR="00AE454C" w:rsidRPr="00EE678B">
        <w:t xml:space="preserve">   TC     TRICARE CHAMPVA Bypass/Override Report</w:t>
      </w:r>
    </w:p>
    <w:p w:rsidR="005B6CE2" w:rsidRPr="005B6CE2" w:rsidRDefault="005B6CE2" w:rsidP="005B6CE2">
      <w:pPr>
        <w:pStyle w:val="ScreenCapture"/>
      </w:pPr>
      <w:r w:rsidRPr="005B6CE2">
        <w:t xml:space="preserve">   PR     Pharmacy Productivity/Revenue Report</w:t>
      </w:r>
    </w:p>
    <w:p w:rsidR="005B6CE2" w:rsidRPr="005B6CE2" w:rsidRDefault="005B6CE2" w:rsidP="005B6CE2">
      <w:pPr>
        <w:pStyle w:val="ScreenCapture"/>
      </w:pPr>
      <w:r w:rsidRPr="005B6CE2">
        <w:t xml:space="preserve">   PC     ePharmacy Patient Comment</w:t>
      </w:r>
    </w:p>
    <w:p w:rsidR="005B6CE2" w:rsidRPr="005B6CE2" w:rsidRDefault="005B6CE2" w:rsidP="005B6CE2">
      <w:pPr>
        <w:pStyle w:val="ScreenCapture"/>
        <w:rPr>
          <w:lang w:val="en-US"/>
        </w:rPr>
      </w:pPr>
      <w:r w:rsidRPr="005B6CE2">
        <w:t xml:space="preserve">   VER    View ePharmacy Rx</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You've got PRIORITY mail!</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ePharmacy Menu Option: TC  TRICARE CHAMPVA Bypass/Override Report</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D         DIVISION</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p>
    <w:p w:rsidR="00AE454C" w:rsidRPr="00EE678B" w:rsidRDefault="00AE454C" w:rsidP="00286389">
      <w:pPr>
        <w:pStyle w:val="ScreenCapture"/>
      </w:pPr>
      <w:r w:rsidRPr="00EE678B">
        <w:t>Select Certain Pharmacy (D)ivisions or (A)LL:</w:t>
      </w:r>
    </w:p>
    <w:p w:rsidR="00AE454C" w:rsidRPr="00EE678B" w:rsidRDefault="00AE454C" w:rsidP="00AE454C">
      <w:pPr>
        <w:tabs>
          <w:tab w:val="num" w:pos="2520"/>
        </w:tabs>
        <w:rPr>
          <w:color w:val="000000"/>
          <w:sz w:val="20"/>
          <w:szCs w:val="24"/>
        </w:rPr>
      </w:pPr>
    </w:p>
    <w:p w:rsidR="00AE454C" w:rsidRPr="00EE678B" w:rsidRDefault="00AE454C" w:rsidP="00CC4B19">
      <w:pPr>
        <w:pStyle w:val="ExampleHeading"/>
      </w:pPr>
      <w:r w:rsidRPr="00EE678B">
        <w:rPr>
          <w:rFonts w:eastAsia="MS Mincho"/>
        </w:rPr>
        <w:t xml:space="preserve">Example: </w:t>
      </w:r>
      <w:r w:rsidRPr="00EE678B">
        <w:t>TRICARE CHAMPVA Bypass/Override Report Filters and Data Elements</w:t>
      </w:r>
    </w:p>
    <w:p w:rsidR="00AE454C" w:rsidRPr="00EE678B" w:rsidRDefault="00AE454C" w:rsidP="00286389">
      <w:pPr>
        <w:pStyle w:val="ScreenCapture"/>
      </w:pPr>
      <w:r w:rsidRPr="00EE678B">
        <w:t>Select one of the following:</w:t>
      </w:r>
    </w:p>
    <w:p w:rsidR="00AE454C" w:rsidRPr="00EE678B" w:rsidRDefault="00AE454C" w:rsidP="00286389">
      <w:pPr>
        <w:pStyle w:val="ScreenCapture"/>
      </w:pPr>
      <w:r w:rsidRPr="00EE678B">
        <w:t xml:space="preserve">          D         DIVISION</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r w:rsidRPr="00EE678B">
        <w:t>Select Certain Pharmacy (D)ivisions or (A)LL: DIVISION</w:t>
      </w:r>
    </w:p>
    <w:p w:rsidR="00AE454C" w:rsidRPr="00EE678B" w:rsidRDefault="00AE454C" w:rsidP="00286389">
      <w:pPr>
        <w:pStyle w:val="ScreenCapture"/>
      </w:pPr>
      <w:r w:rsidRPr="00EE678B">
        <w:t xml:space="preserve">Select ECME Pharmacy Division(s): BATTLE CREEK  </w:t>
      </w:r>
    </w:p>
    <w:p w:rsidR="00AE454C" w:rsidRPr="00EE678B" w:rsidRDefault="00AE454C" w:rsidP="00286389">
      <w:pPr>
        <w:pStyle w:val="ScreenCapture"/>
      </w:pPr>
      <w:r w:rsidRPr="00EE678B">
        <w:t xml:space="preserve">  Selected:</w:t>
      </w:r>
    </w:p>
    <w:p w:rsidR="00AE454C" w:rsidRPr="00EE678B" w:rsidRDefault="00AE454C" w:rsidP="00286389">
      <w:pPr>
        <w:pStyle w:val="ScreenCapture"/>
      </w:pPr>
      <w:r w:rsidRPr="00EE678B">
        <w:t xml:space="preserve">          BATTLE CREEK</w:t>
      </w:r>
    </w:p>
    <w:p w:rsidR="00AE454C" w:rsidRPr="00EE678B" w:rsidRDefault="00AE454C" w:rsidP="00286389">
      <w:pPr>
        <w:pStyle w:val="ScreenCapture"/>
      </w:pPr>
      <w:r w:rsidRPr="00EE678B">
        <w:t>Select ECME Pharmacy Division(s): GRAND RAPIDS    MI  CBOC  515BY    VA GRAND RAPIDS OPC  515BY    VA GRAND RAPIDS OPC</w:t>
      </w:r>
    </w:p>
    <w:p w:rsidR="00AE454C" w:rsidRPr="00EE678B" w:rsidRDefault="00AE454C" w:rsidP="00286389">
      <w:pPr>
        <w:pStyle w:val="ScreenCapture"/>
      </w:pPr>
      <w:r w:rsidRPr="00EE678B">
        <w:t xml:space="preserve">  Selected:</w:t>
      </w:r>
    </w:p>
    <w:p w:rsidR="00AE454C" w:rsidRPr="00EE678B" w:rsidRDefault="00AE454C" w:rsidP="00286389">
      <w:pPr>
        <w:pStyle w:val="ScreenCapture"/>
      </w:pPr>
      <w:r w:rsidRPr="00EE678B">
        <w:t xml:space="preserve">          BATTLE CREEK</w:t>
      </w:r>
    </w:p>
    <w:p w:rsidR="00AE454C" w:rsidRPr="00EE678B" w:rsidRDefault="00AE454C" w:rsidP="00286389">
      <w:pPr>
        <w:pStyle w:val="ScreenCapture"/>
      </w:pPr>
      <w:r w:rsidRPr="00EE678B">
        <w:t xml:space="preserve">          VA GRAND RAPIDS OPC</w:t>
      </w:r>
    </w:p>
    <w:p w:rsidR="00AE454C" w:rsidRPr="00EE678B" w:rsidRDefault="00AE454C" w:rsidP="00286389">
      <w:pPr>
        <w:pStyle w:val="ScreenCapture"/>
      </w:pPr>
      <w:r w:rsidRPr="00EE678B">
        <w:t xml:space="preserve">Select ECME Pharmacy Division(s): </w:t>
      </w:r>
    </w:p>
    <w:p w:rsidR="00AE454C" w:rsidRPr="00EE678B" w:rsidRDefault="00AE454C" w:rsidP="00286389">
      <w:pPr>
        <w:pStyle w:val="ScreenCapture"/>
      </w:pPr>
    </w:p>
    <w:p w:rsidR="00AE454C" w:rsidRPr="00EE678B" w:rsidRDefault="00AE454C" w:rsidP="00286389">
      <w:pPr>
        <w:pStyle w:val="ScreenCapture"/>
      </w:pPr>
      <w:r w:rsidRPr="00EE678B">
        <w:t>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T         TRICARE</w:t>
      </w:r>
    </w:p>
    <w:p w:rsidR="00AE454C" w:rsidRPr="00EE678B" w:rsidRDefault="00AE454C" w:rsidP="00286389">
      <w:pPr>
        <w:pStyle w:val="ScreenCapture"/>
      </w:pPr>
      <w:r w:rsidRPr="00EE678B">
        <w:t xml:space="preserve">          C         CHAMPVA</w:t>
      </w:r>
    </w:p>
    <w:p w:rsidR="00AE454C" w:rsidRPr="00EE678B" w:rsidRDefault="00AE454C" w:rsidP="00286389">
      <w:pPr>
        <w:pStyle w:val="ScreenCapture"/>
      </w:pPr>
      <w:r w:rsidRPr="00EE678B">
        <w:t xml:space="preserve">          A         ALL </w:t>
      </w:r>
    </w:p>
    <w:p w:rsidR="00AE454C" w:rsidRPr="00EE678B" w:rsidRDefault="00AE454C" w:rsidP="00286389">
      <w:pPr>
        <w:pStyle w:val="ScreenCapture"/>
      </w:pPr>
    </w:p>
    <w:p w:rsidR="00AE454C" w:rsidRPr="00EE678B" w:rsidRDefault="00AE454C" w:rsidP="00286389">
      <w:pPr>
        <w:pStyle w:val="ScreenCapture"/>
      </w:pPr>
      <w:r w:rsidRPr="00EE678B">
        <w:t>Display (T)RICARE, (C)HAMPVA or (A)LL Entries: ALL// ALL</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S         Summary</w:t>
      </w:r>
    </w:p>
    <w:p w:rsidR="00AE454C" w:rsidRPr="00EE678B" w:rsidRDefault="00AE454C" w:rsidP="00286389">
      <w:pPr>
        <w:pStyle w:val="ScreenCapture"/>
      </w:pPr>
      <w:r w:rsidRPr="00EE678B">
        <w:t xml:space="preserve">          D         Detail</w:t>
      </w:r>
    </w:p>
    <w:p w:rsidR="00AE454C" w:rsidRPr="00EE678B" w:rsidRDefault="00AE454C" w:rsidP="00286389">
      <w:pPr>
        <w:pStyle w:val="ScreenCapture"/>
      </w:pPr>
    </w:p>
    <w:p w:rsidR="00AE454C" w:rsidRPr="00EE678B" w:rsidRDefault="00AE454C" w:rsidP="00286389">
      <w:pPr>
        <w:pStyle w:val="ScreenCapture"/>
      </w:pPr>
      <w:r w:rsidRPr="00EE678B">
        <w:t xml:space="preserve">Display (S)ummary or (D)etail Format: Detail//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START WITH TRANSACTION DATE: T-1// T-10 (APR 30, 2010)</w:t>
      </w:r>
    </w:p>
    <w:p w:rsidR="00AE454C" w:rsidRPr="00EE678B" w:rsidRDefault="00AE454C" w:rsidP="00286389">
      <w:pPr>
        <w:pStyle w:val="ScreenCapture"/>
      </w:pPr>
      <w:r w:rsidRPr="00EE678B">
        <w:t xml:space="preserve">  GO TO TRANSACTION DATE: T// T-9 (MAY 01, 2010)</w:t>
      </w:r>
    </w:p>
    <w:p w:rsidR="00AE454C" w:rsidRPr="00EE678B" w:rsidRDefault="00AE454C" w:rsidP="00286389">
      <w:pPr>
        <w:pStyle w:val="ScreenCapture"/>
      </w:pPr>
      <w:r w:rsidRPr="00EE678B">
        <w:t xml:space="preserve">       </w:t>
      </w:r>
    </w:p>
    <w:p w:rsidR="00AE454C" w:rsidRPr="00EE678B" w:rsidRDefault="00AE454C" w:rsidP="007C44A7">
      <w:pPr>
        <w:pStyle w:val="ScreenCapture"/>
        <w:keepNext/>
      </w:pPr>
      <w:r w:rsidRPr="00EE678B">
        <w:t xml:space="preserve">      Select one of the following:</w:t>
      </w:r>
    </w:p>
    <w:p w:rsidR="00AE454C" w:rsidRPr="00EE678B" w:rsidRDefault="00AE454C" w:rsidP="007C44A7">
      <w:pPr>
        <w:pStyle w:val="ScreenCapture"/>
        <w:keepNext/>
      </w:pPr>
    </w:p>
    <w:p w:rsidR="00AE454C" w:rsidRPr="00EE678B" w:rsidRDefault="00AE454C" w:rsidP="007C44A7">
      <w:pPr>
        <w:pStyle w:val="ScreenCapture"/>
        <w:keepNext/>
      </w:pPr>
      <w:r w:rsidRPr="00EE678B">
        <w:t xml:space="preserve">          I         INPATIENT</w:t>
      </w:r>
    </w:p>
    <w:p w:rsidR="00AE454C" w:rsidRPr="00EE678B" w:rsidRDefault="00AE454C" w:rsidP="00286389">
      <w:pPr>
        <w:pStyle w:val="ScreenCapture"/>
      </w:pPr>
      <w:r w:rsidRPr="00EE678B">
        <w:t xml:space="preserve">          N         NON-BILLABLE PRODUCT</w:t>
      </w:r>
    </w:p>
    <w:p w:rsidR="00AE454C" w:rsidRPr="00EE678B" w:rsidRDefault="00AE454C" w:rsidP="00286389">
      <w:pPr>
        <w:pStyle w:val="ScreenCapture"/>
      </w:pPr>
      <w:r w:rsidRPr="00EE678B">
        <w:t xml:space="preserve">          R         REJECT OVERRIDE</w:t>
      </w:r>
    </w:p>
    <w:p w:rsidR="00AE454C" w:rsidRPr="00EE678B" w:rsidRDefault="00AE454C" w:rsidP="00286389">
      <w:pPr>
        <w:pStyle w:val="ScreenCapture"/>
      </w:pPr>
      <w:r w:rsidRPr="00EE678B">
        <w:t xml:space="preserve">          P         PARTIAL FILL</w:t>
      </w:r>
    </w:p>
    <w:p w:rsidR="00AE454C" w:rsidRPr="00EE678B" w:rsidRDefault="00AE454C" w:rsidP="00286389">
      <w:pPr>
        <w:pStyle w:val="ScreenCapture"/>
      </w:pPr>
      <w:r w:rsidRPr="00EE678B">
        <w:t xml:space="preserve">          A         ALL</w:t>
      </w:r>
    </w:p>
    <w:p w:rsidR="00AE454C" w:rsidRPr="00EE678B" w:rsidRDefault="00AE454C" w:rsidP="00286389">
      <w:pPr>
        <w:pStyle w:val="ScreenCapture"/>
      </w:pPr>
    </w:p>
    <w:p w:rsidR="00AE454C" w:rsidRPr="00EE678B" w:rsidRDefault="00AE454C" w:rsidP="00286389">
      <w:pPr>
        <w:pStyle w:val="ScreenCapture"/>
      </w:pPr>
      <w:r w:rsidRPr="00EE678B">
        <w:t xml:space="preserve">Select one of the following: **Can select multiples - limit of 2**  : </w:t>
      </w:r>
      <w:r w:rsidRPr="00EE678B">
        <w:rPr>
          <w:color w:val="0000FF"/>
        </w:rPr>
        <w:t xml:space="preserve">&lt;no default&gt; </w:t>
      </w:r>
      <w:r w:rsidRPr="00EE678B">
        <w:t>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S         SPECIFIC PHARMACIST(S)</w:t>
      </w:r>
    </w:p>
    <w:p w:rsidR="00AE454C" w:rsidRPr="00EE678B" w:rsidRDefault="00AE454C" w:rsidP="00286389">
      <w:pPr>
        <w:pStyle w:val="ScreenCapture"/>
      </w:pPr>
      <w:r w:rsidRPr="00EE678B">
        <w:t xml:space="preserve">          A         ALL PHARMACISTS</w:t>
      </w:r>
    </w:p>
    <w:p w:rsidR="00AE454C" w:rsidRPr="00EE678B" w:rsidRDefault="00AE454C" w:rsidP="00286389">
      <w:pPr>
        <w:pStyle w:val="ScreenCapture"/>
      </w:pPr>
    </w:p>
    <w:p w:rsidR="00AE454C" w:rsidRPr="00EE678B" w:rsidRDefault="00AE454C" w:rsidP="00286389">
      <w:pPr>
        <w:pStyle w:val="ScreenCapture"/>
      </w:pPr>
      <w:r w:rsidRPr="00EE678B">
        <w:t>Select Specific Pharmacist(s) or ALL Pharmacists: 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S         SPECIFIC PROVIDER(S)</w:t>
      </w:r>
    </w:p>
    <w:p w:rsidR="00AE454C" w:rsidRPr="00EE678B" w:rsidRDefault="00AE454C" w:rsidP="00286389">
      <w:pPr>
        <w:pStyle w:val="ScreenCapture"/>
      </w:pPr>
      <w:r w:rsidRPr="00EE678B">
        <w:t xml:space="preserve">          A         ALL PROVIDERS</w:t>
      </w:r>
    </w:p>
    <w:p w:rsidR="00AE454C" w:rsidRPr="00EE678B" w:rsidRDefault="00AE454C" w:rsidP="00286389">
      <w:pPr>
        <w:pStyle w:val="ScreenCapture"/>
      </w:pPr>
    </w:p>
    <w:p w:rsidR="00AE454C" w:rsidRPr="00EE678B" w:rsidRDefault="00AE454C" w:rsidP="00286389">
      <w:pPr>
        <w:pStyle w:val="ScreenCapture"/>
      </w:pPr>
      <w:r w:rsidRPr="00EE678B">
        <w:t>Select Specific Provider(s) or include ALL Providers: ALL//</w:t>
      </w:r>
    </w:p>
    <w:p w:rsidR="00AE454C" w:rsidRPr="00EE678B" w:rsidRDefault="00AE454C" w:rsidP="00286389">
      <w:pPr>
        <w:pStyle w:val="ScreenCapture"/>
      </w:pPr>
    </w:p>
    <w:p w:rsidR="00AE454C" w:rsidRPr="00EE678B" w:rsidRDefault="00AE454C" w:rsidP="00286389">
      <w:pPr>
        <w:pStyle w:val="ScreenCapture"/>
      </w:pPr>
      <w:r w:rsidRPr="00EE678B">
        <w:t xml:space="preserve">     Select one of the following:</w:t>
      </w:r>
    </w:p>
    <w:p w:rsidR="00AE454C" w:rsidRPr="00EE678B" w:rsidRDefault="00AE454C" w:rsidP="00286389">
      <w:pPr>
        <w:pStyle w:val="ScreenCapture"/>
      </w:pPr>
    </w:p>
    <w:p w:rsidR="00AE454C" w:rsidRPr="00EE678B" w:rsidRDefault="00AE454C" w:rsidP="00286389">
      <w:pPr>
        <w:pStyle w:val="ScreenCapture"/>
      </w:pPr>
      <w:r w:rsidRPr="00EE678B">
        <w:t xml:space="preserve">          R         Pharmacist</w:t>
      </w:r>
    </w:p>
    <w:p w:rsidR="00AE454C" w:rsidRPr="00EE678B" w:rsidRDefault="00AE454C" w:rsidP="00286389">
      <w:pPr>
        <w:pStyle w:val="ScreenCapture"/>
      </w:pPr>
      <w:r w:rsidRPr="00EE678B">
        <w:t xml:space="preserve">          P         Provider/Prescriber Name</w:t>
      </w:r>
    </w:p>
    <w:p w:rsidR="00AE454C" w:rsidRPr="00EE678B" w:rsidRDefault="00AE454C" w:rsidP="00286389">
      <w:pPr>
        <w:pStyle w:val="ScreenCapture"/>
      </w:pPr>
    </w:p>
    <w:p w:rsidR="00AE454C" w:rsidRPr="00EE678B" w:rsidRDefault="00AE454C" w:rsidP="00286389">
      <w:pPr>
        <w:pStyle w:val="ScreenCapture"/>
      </w:pPr>
      <w:r w:rsidRPr="00EE678B">
        <w:t xml:space="preserve">Group/Subtotal Report by Pharmacy (R)Pharmacist or (P)rovider: </w:t>
      </w:r>
      <w:r w:rsidRPr="00EE678B">
        <w:rPr>
          <w:color w:val="0000FF"/>
        </w:rPr>
        <w:t>&lt;no default&gt;</w:t>
      </w:r>
      <w:r w:rsidRPr="00EE678B">
        <w:t xml:space="preserve"> Pharmacist  </w:t>
      </w:r>
    </w:p>
    <w:p w:rsidR="00AE454C" w:rsidRPr="00EE678B" w:rsidRDefault="00AE454C" w:rsidP="00286389">
      <w:pPr>
        <w:pStyle w:val="ScreenCapture"/>
      </w:pPr>
    </w:p>
    <w:p w:rsidR="00AE454C" w:rsidRPr="00EE678B" w:rsidRDefault="00AE454C" w:rsidP="00286389">
      <w:pPr>
        <w:pStyle w:val="ScreenCapture"/>
      </w:pPr>
      <w:r w:rsidRPr="00EE678B">
        <w:t xml:space="preserve">Do you want to capture report data for an Excel document? NO// </w:t>
      </w:r>
    </w:p>
    <w:p w:rsidR="00AE454C" w:rsidRPr="00EE678B" w:rsidRDefault="00AE454C" w:rsidP="00286389">
      <w:pPr>
        <w:pStyle w:val="ScreenCapture"/>
      </w:pPr>
    </w:p>
    <w:p w:rsidR="00571689" w:rsidRPr="00EE678B" w:rsidRDefault="00AE454C" w:rsidP="00286389">
      <w:pPr>
        <w:pStyle w:val="ScreenCapture"/>
      </w:pPr>
      <w:r w:rsidRPr="00EE678B">
        <w:t>WARNING - THIS REPORT REQUIRES THAT A DEVICE WITH 132 COLUMN WIDTH BE USED.</w:t>
      </w:r>
    </w:p>
    <w:p w:rsidR="00AE454C" w:rsidRPr="00EE678B" w:rsidRDefault="00AE454C" w:rsidP="00286389">
      <w:pPr>
        <w:pStyle w:val="ScreenCapture"/>
      </w:pPr>
      <w:r w:rsidRPr="00EE678B">
        <w:t>IT WILL NOT DISPLAY CORRECTLY USING 80 COLUMN WIDTH DEVICES</w:t>
      </w:r>
    </w:p>
    <w:p w:rsidR="00AE454C" w:rsidRPr="00EE678B" w:rsidRDefault="00AE454C" w:rsidP="00286389">
      <w:pPr>
        <w:pStyle w:val="ScreenCapture"/>
      </w:pPr>
    </w:p>
    <w:p w:rsidR="00AE454C" w:rsidRPr="00EE678B" w:rsidRDefault="00AE454C" w:rsidP="00286389">
      <w:pPr>
        <w:pStyle w:val="ScreenCapture"/>
      </w:pPr>
      <w:r w:rsidRPr="00EE678B">
        <w:t>DEVICE: HOME// 0;132;99  INCOMING TELNET</w:t>
      </w:r>
    </w:p>
    <w:p w:rsidR="00AE454C" w:rsidRPr="00EE678B" w:rsidRDefault="00AE454C" w:rsidP="00286389">
      <w:pPr>
        <w:pStyle w:val="ScreenCapture"/>
      </w:pPr>
    </w:p>
    <w:p w:rsidR="00AE454C" w:rsidRPr="00EE678B" w:rsidRDefault="00AE454C" w:rsidP="00286389">
      <w:pPr>
        <w:pStyle w:val="ScreenCapture"/>
      </w:pPr>
      <w:r w:rsidRPr="00EE678B">
        <w:t>Please wait...</w:t>
      </w:r>
    </w:p>
    <w:p w:rsidR="00AE454C" w:rsidRPr="00EE678B" w:rsidRDefault="00AE454C" w:rsidP="00AE454C"/>
    <w:p w:rsidR="00AE454C" w:rsidRPr="00EE678B" w:rsidRDefault="00AE454C" w:rsidP="00AE454C">
      <w:pPr>
        <w:rPr>
          <w:color w:val="000000"/>
          <w:szCs w:val="20"/>
        </w:rPr>
      </w:pPr>
      <w:r w:rsidRPr="00EE678B">
        <w:rPr>
          <w:color w:val="000000"/>
          <w:szCs w:val="20"/>
        </w:rPr>
        <w:t>** When selecting from above, Specific Pharmacist(s), the user will be able to continue selecting Pharmacist(s) as necessary. This filter will have the same functionality as the Division/Insurance Company selection filters.</w:t>
      </w:r>
    </w:p>
    <w:p w:rsidR="00AE454C" w:rsidRPr="00EE678B" w:rsidRDefault="00AE454C" w:rsidP="00AE454C">
      <w:pPr>
        <w:rPr>
          <w:color w:val="000000"/>
          <w:szCs w:val="20"/>
        </w:rPr>
      </w:pPr>
    </w:p>
    <w:p w:rsidR="00AE454C" w:rsidRPr="00EE678B" w:rsidRDefault="00AE454C" w:rsidP="00AE454C">
      <w:pPr>
        <w:rPr>
          <w:color w:val="000000"/>
          <w:szCs w:val="20"/>
        </w:rPr>
      </w:pPr>
      <w:r w:rsidRPr="00EE678B">
        <w:rPr>
          <w:color w:val="000000"/>
          <w:szCs w:val="20"/>
        </w:rPr>
        <w:t>** When selecting from above, Specific Provider(s), the user will be able to continue selecting Provider(s) as necessary. This filter will have the same functionality as the Division/Insurance Company selection filters.</w:t>
      </w:r>
    </w:p>
    <w:p w:rsidR="00827DD8" w:rsidRPr="00EE678B" w:rsidRDefault="007E44E9" w:rsidP="00AE454C">
      <w:pPr>
        <w:rPr>
          <w:color w:val="000000"/>
        </w:rPr>
      </w:pPr>
      <w:r>
        <w:rPr>
          <w:color w:val="000000"/>
        </w:rPr>
        <w:br w:type="page"/>
      </w:r>
    </w:p>
    <w:p w:rsidR="009C24EA" w:rsidRDefault="009C24EA" w:rsidP="009C24EA">
      <w:pPr>
        <w:spacing w:before="74"/>
        <w:ind w:left="2856" w:right="-20"/>
      </w:pPr>
      <w:r>
        <w:rPr>
          <w:i/>
          <w:spacing w:val="-2"/>
        </w:rPr>
        <w:t>(</w:t>
      </w:r>
      <w:r>
        <w:rPr>
          <w:i/>
        </w:rPr>
        <w:t>This</w:t>
      </w:r>
      <w:r>
        <w:rPr>
          <w:i/>
          <w:spacing w:val="1"/>
        </w:rPr>
        <w:t xml:space="preserve"> </w:t>
      </w:r>
      <w:r>
        <w:rPr>
          <w:i/>
        </w:rPr>
        <w:t>page</w:t>
      </w:r>
      <w:r>
        <w:rPr>
          <w:i/>
          <w:spacing w:val="-2"/>
        </w:rPr>
        <w:t xml:space="preserve"> </w:t>
      </w:r>
      <w:r>
        <w:rPr>
          <w:i/>
          <w:spacing w:val="1"/>
        </w:rPr>
        <w:t>i</w:t>
      </w:r>
      <w:r>
        <w:rPr>
          <w:i/>
        </w:rPr>
        <w:t>n</w:t>
      </w:r>
      <w:r>
        <w:rPr>
          <w:i/>
          <w:spacing w:val="-2"/>
        </w:rPr>
        <w:t>c</w:t>
      </w:r>
      <w:r>
        <w:rPr>
          <w:i/>
          <w:spacing w:val="1"/>
        </w:rPr>
        <w:t>l</w:t>
      </w:r>
      <w:r>
        <w:rPr>
          <w:i/>
        </w:rPr>
        <w:t>u</w:t>
      </w:r>
      <w:r>
        <w:rPr>
          <w:i/>
          <w:spacing w:val="-2"/>
        </w:rPr>
        <w:t>d</w:t>
      </w:r>
      <w:r>
        <w:rPr>
          <w:i/>
        </w:rPr>
        <w:t xml:space="preserve">ed </w:t>
      </w:r>
      <w:r>
        <w:rPr>
          <w:i/>
          <w:spacing w:val="-1"/>
        </w:rPr>
        <w:t>f</w:t>
      </w:r>
      <w:r>
        <w:rPr>
          <w:i/>
        </w:rPr>
        <w:t>or</w:t>
      </w:r>
      <w:r>
        <w:rPr>
          <w:i/>
          <w:spacing w:val="-2"/>
        </w:rPr>
        <w:t xml:space="preserve"> </w:t>
      </w:r>
      <w:r>
        <w:rPr>
          <w:i/>
          <w:spacing w:val="1"/>
        </w:rPr>
        <w:t>t</w:t>
      </w:r>
      <w:r>
        <w:rPr>
          <w:i/>
          <w:spacing w:val="-1"/>
        </w:rPr>
        <w:t>wo</w:t>
      </w:r>
      <w:r>
        <w:rPr>
          <w:i/>
          <w:spacing w:val="1"/>
        </w:rPr>
        <w:t>-</w:t>
      </w:r>
      <w:r>
        <w:rPr>
          <w:i/>
        </w:rPr>
        <w:t>s</w:t>
      </w:r>
      <w:r>
        <w:rPr>
          <w:i/>
          <w:spacing w:val="1"/>
        </w:rPr>
        <w:t>i</w:t>
      </w:r>
      <w:r>
        <w:rPr>
          <w:i/>
          <w:spacing w:val="-2"/>
        </w:rPr>
        <w:t>d</w:t>
      </w:r>
      <w:r>
        <w:rPr>
          <w:i/>
        </w:rPr>
        <w:t xml:space="preserve">ed </w:t>
      </w:r>
      <w:r>
        <w:rPr>
          <w:i/>
          <w:spacing w:val="-2"/>
        </w:rPr>
        <w:t>c</w:t>
      </w:r>
      <w:r>
        <w:rPr>
          <w:i/>
        </w:rPr>
        <w:t>op</w:t>
      </w:r>
      <w:r>
        <w:rPr>
          <w:i/>
          <w:spacing w:val="-2"/>
        </w:rPr>
        <w:t>y</w:t>
      </w:r>
      <w:r>
        <w:rPr>
          <w:i/>
          <w:spacing w:val="1"/>
        </w:rPr>
        <w:t>i</w:t>
      </w:r>
      <w:r>
        <w:rPr>
          <w:i/>
        </w:rPr>
        <w:t>ng.)</w:t>
      </w:r>
    </w:p>
    <w:p w:rsidR="007C44A7" w:rsidRPr="00EE678B" w:rsidRDefault="007C44A7" w:rsidP="00AE454C">
      <w:pPr>
        <w:rPr>
          <w:rFonts w:eastAsia="MS Mincho"/>
          <w:b/>
          <w:color w:val="000000"/>
          <w:szCs w:val="24"/>
        </w:rPr>
        <w:sectPr w:rsidR="007C44A7" w:rsidRPr="00EE678B" w:rsidSect="00BB49DA">
          <w:footerReference w:type="even" r:id="rId31"/>
          <w:footerReference w:type="default" r:id="rId32"/>
          <w:pgSz w:w="12240" w:h="15840" w:code="1"/>
          <w:pgMar w:top="1440" w:right="1440" w:bottom="1440" w:left="1440" w:header="720" w:footer="720" w:gutter="0"/>
          <w:paperSrc w:first="15" w:other="15"/>
          <w:pgNumType w:start="1"/>
          <w:cols w:space="720"/>
          <w:docGrid w:linePitch="360"/>
        </w:sectPr>
      </w:pPr>
    </w:p>
    <w:p w:rsidR="00AE454C" w:rsidRPr="00EE678B" w:rsidRDefault="00AE454C" w:rsidP="00CC4B19">
      <w:pPr>
        <w:pStyle w:val="ExampleHeading"/>
        <w:rPr>
          <w:rFonts w:eastAsia="MS Mincho"/>
        </w:rPr>
      </w:pPr>
      <w:r w:rsidRPr="00EE678B">
        <w:rPr>
          <w:rFonts w:eastAsia="MS Mincho"/>
        </w:rPr>
        <w:t>Example of TRICARE CHAMPVA Bypass/Override Report Summary</w:t>
      </w:r>
    </w:p>
    <w:p w:rsidR="00AE454C" w:rsidRPr="00EE678B" w:rsidRDefault="00AE454C" w:rsidP="00F92045">
      <w:pPr>
        <w:pStyle w:val="ScreenCapture"/>
      </w:pPr>
      <w:r w:rsidRPr="00EE678B">
        <w:t>TRICARE CHAMPVA BYPASS/OVERRIDE AUDIT REPORT -    SUMMARY Print Date: NOV 10, 2010@10:05:26                           PAGE: 1</w:t>
      </w:r>
    </w:p>
    <w:p w:rsidR="00AE454C" w:rsidRPr="00EE678B" w:rsidRDefault="00AE454C" w:rsidP="00F92045">
      <w:pPr>
        <w:pStyle w:val="ScreenCapture"/>
      </w:pPr>
      <w:r w:rsidRPr="00EE678B">
        <w:t>DIVISION(S): ALL</w:t>
      </w:r>
    </w:p>
    <w:p w:rsidR="00AE454C" w:rsidRPr="00EE678B" w:rsidRDefault="00AE454C" w:rsidP="00F92045">
      <w:pPr>
        <w:pStyle w:val="ScreenCapture"/>
      </w:pPr>
      <w:r w:rsidRPr="00EE678B">
        <w:t xml:space="preserve">ELIGIBILITY: ALL </w:t>
      </w:r>
    </w:p>
    <w:p w:rsidR="00AE454C" w:rsidRPr="00EE678B" w:rsidRDefault="00AE454C" w:rsidP="00F92045">
      <w:pPr>
        <w:pStyle w:val="ScreenCapture"/>
      </w:pPr>
      <w:r w:rsidRPr="00EE678B">
        <w:t>TC T</w:t>
      </w:r>
      <w:r w:rsidR="009C24EA">
        <w:t>YPES: INPATIENT, NON-BILLABLE</w:t>
      </w:r>
      <w:r w:rsidRPr="00EE678B">
        <w:t>, PARTIAL FILL, REJECT OVERRIDE</w:t>
      </w:r>
    </w:p>
    <w:p w:rsidR="00AE454C" w:rsidRPr="00EE678B" w:rsidRDefault="00AE454C" w:rsidP="00F92045">
      <w:pPr>
        <w:pStyle w:val="ScreenCapture"/>
      </w:pPr>
      <w:r w:rsidRPr="00EE678B">
        <w:t>ALL PRESCRIPTIONS BY AUDIT DATE: From 10/31/10 through 11/10/10</w:t>
      </w:r>
    </w:p>
    <w:p w:rsidR="00AE454C" w:rsidRPr="00EE678B" w:rsidRDefault="00AE454C" w:rsidP="00F92045">
      <w:pPr>
        <w:pStyle w:val="ScreenCapture"/>
      </w:pPr>
      <w:r w:rsidRPr="00EE678B">
        <w:t>==============================================================================================================</w:t>
      </w:r>
    </w:p>
    <w:p w:rsidR="00AE454C" w:rsidRPr="00EE678B" w:rsidRDefault="00AE454C" w:rsidP="00F92045">
      <w:pPr>
        <w:pStyle w:val="ScreenCapture"/>
      </w:pPr>
    </w:p>
    <w:p w:rsidR="00AE454C" w:rsidRPr="00EE678B" w:rsidRDefault="00AE454C" w:rsidP="00F92045">
      <w:pPr>
        <w:pStyle w:val="ScreenCapture"/>
      </w:pPr>
      <w:r w:rsidRPr="00EE678B">
        <w:t>--------------------------------------------------------------------------------------------------------------</w:t>
      </w:r>
    </w:p>
    <w:p w:rsidR="00AE454C" w:rsidRPr="00EE678B" w:rsidRDefault="00AE454C" w:rsidP="00F92045">
      <w:pPr>
        <w:pStyle w:val="ScreenCapture"/>
      </w:pPr>
      <w:r w:rsidRPr="00EE678B">
        <w:t>DIVISION: DIVISION ONE</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PHARMACIST: PHARMACIST,ONE   </w:t>
      </w:r>
      <w:r w:rsidRPr="00EE678B">
        <w:tab/>
        <w:t xml:space="preserve">     -------------</w:t>
      </w:r>
    </w:p>
    <w:p w:rsidR="00AE454C" w:rsidRPr="00EE678B" w:rsidRDefault="00AE454C" w:rsidP="00F92045">
      <w:pPr>
        <w:pStyle w:val="ScreenCapture"/>
      </w:pPr>
      <w:r w:rsidRPr="00EE678B">
        <w:t xml:space="preserve">      SUB-TOTALS                                  45.00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10.00</w:t>
      </w: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PHARMACIST,TWO           -------------</w:t>
      </w:r>
    </w:p>
    <w:p w:rsidR="00AE454C" w:rsidRPr="00EE678B" w:rsidRDefault="00AE454C" w:rsidP="00F92045">
      <w:pPr>
        <w:pStyle w:val="ScreenCapture"/>
      </w:pPr>
      <w:r w:rsidRPr="00EE678B">
        <w:t xml:space="preserve">      SUB-TOTALS                                  30.00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30.00</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 xml:space="preserve">CHAMPVA INPATIENT            </w:t>
      </w:r>
    </w:p>
    <w:p w:rsidR="00AE454C" w:rsidRPr="00EE678B" w:rsidRDefault="00AE454C" w:rsidP="00F92045">
      <w:pPr>
        <w:pStyle w:val="ScreenCapture"/>
      </w:pPr>
      <w:r w:rsidRPr="00EE678B">
        <w:t xml:space="preserve">SUBTOTALS                   </w:t>
      </w:r>
      <w:r w:rsidRPr="00EE678B">
        <w:tab/>
      </w:r>
      <w:r w:rsidRPr="00EE678B">
        <w:tab/>
      </w:r>
      <w:r w:rsidRPr="00EE678B">
        <w:tab/>
        <w:t xml:space="preserve">     75.00</w:t>
      </w:r>
    </w:p>
    <w:p w:rsidR="00AE454C" w:rsidRPr="00EE678B" w:rsidRDefault="00AE454C" w:rsidP="00F92045">
      <w:pPr>
        <w:pStyle w:val="ScreenCapture"/>
      </w:pPr>
      <w:r w:rsidRPr="00EE678B">
        <w:t xml:space="preserve">RX COUNT                      </w:t>
      </w:r>
      <w:r w:rsidRPr="00EE678B">
        <w:tab/>
      </w:r>
      <w:r w:rsidRPr="00EE678B">
        <w:tab/>
        <w:t xml:space="preserve">     2</w:t>
      </w:r>
    </w:p>
    <w:p w:rsidR="00AE454C" w:rsidRPr="00EE678B" w:rsidRDefault="00AE454C" w:rsidP="00F92045">
      <w:pPr>
        <w:pStyle w:val="ScreenCapture"/>
      </w:pPr>
      <w:r w:rsidRPr="00EE678B">
        <w:t xml:space="preserve">MEAN                          </w:t>
      </w:r>
      <w:r w:rsidRPr="00EE678B">
        <w:tab/>
      </w:r>
      <w:r w:rsidRPr="00EE678B">
        <w:tab/>
        <w:t xml:space="preserve">     37.50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w:t>
      </w:r>
      <w:r w:rsidR="009C24EA">
        <w:t>********   CHAMPVA NON-BILLABLE</w:t>
      </w: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PHARMACIST: PHARMACIST,THREE          -------------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CHAMPVA NON-BILLABLE </w:t>
      </w:r>
    </w:p>
    <w:p w:rsidR="00AE454C" w:rsidRPr="00EE678B" w:rsidRDefault="00AE454C" w:rsidP="00F92045">
      <w:pPr>
        <w:pStyle w:val="ScreenCapture"/>
      </w:pPr>
      <w:r w:rsidRPr="00EE678B">
        <w:t xml:space="preserve">SUBTOTALS                 </w:t>
      </w:r>
      <w:r w:rsidRPr="00EE678B">
        <w:tab/>
      </w:r>
      <w:r w:rsidRPr="00EE678B">
        <w:tab/>
        <w:t xml:space="preserve">             20.00</w:t>
      </w:r>
    </w:p>
    <w:p w:rsidR="00AE454C" w:rsidRPr="00EE678B" w:rsidRDefault="00AE454C" w:rsidP="00F92045">
      <w:pPr>
        <w:pStyle w:val="ScreenCapture"/>
      </w:pPr>
      <w:r w:rsidRPr="00EE678B">
        <w:t xml:space="preserve">RX COUNT                  </w:t>
      </w:r>
      <w:r w:rsidRPr="00EE678B">
        <w:tab/>
      </w:r>
      <w:r w:rsidRPr="00EE678B">
        <w:tab/>
        <w:t xml:space="preserve">             1</w:t>
      </w:r>
    </w:p>
    <w:p w:rsidR="00AE454C" w:rsidRPr="00EE678B" w:rsidRDefault="00AE454C" w:rsidP="00F92045">
      <w:pPr>
        <w:pStyle w:val="ScreenCapture"/>
      </w:pPr>
      <w:r w:rsidRPr="00EE678B">
        <w:t xml:space="preserve">MEAN                      </w:t>
      </w:r>
      <w:r w:rsidRPr="00EE678B">
        <w:tab/>
      </w:r>
      <w:r w:rsidRPr="00EE678B">
        <w:tab/>
        <w:t xml:space="preserve">             20.00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PHARMACIST,FOUR          -------------</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PHARMACIST,FIVE         -------------</w:t>
      </w:r>
    </w:p>
    <w:p w:rsidR="00AE454C" w:rsidRPr="00EE678B" w:rsidRDefault="00AE454C" w:rsidP="00F92045">
      <w:pPr>
        <w:pStyle w:val="ScreenCapture"/>
      </w:pPr>
      <w:r w:rsidRPr="00EE678B">
        <w:t xml:space="preserve">       SUB-TOTALS                                 8.00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PHARMACIST: PHARMACIST,SIX          -------------</w:t>
      </w:r>
    </w:p>
    <w:p w:rsidR="00AE454C" w:rsidRPr="00EE678B" w:rsidRDefault="00AE454C" w:rsidP="00F92045">
      <w:pPr>
        <w:pStyle w:val="ScreenCapture"/>
      </w:pPr>
      <w:r w:rsidRPr="00EE678B">
        <w:t xml:space="preserve">       SUB-TOTALS                                 23.58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23.58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47.78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11.95</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CHAMPVA REJECT OVERRIDE</w:t>
      </w:r>
    </w:p>
    <w:p w:rsidR="00AE454C" w:rsidRPr="00EE678B" w:rsidRDefault="00AE454C" w:rsidP="00F92045">
      <w:pPr>
        <w:pStyle w:val="ScreenCapture"/>
      </w:pPr>
      <w:r w:rsidRPr="00EE678B">
        <w:t xml:space="preserve">SUBTOTALS                 </w:t>
      </w:r>
      <w:r w:rsidRPr="00EE678B">
        <w:tab/>
      </w:r>
      <w:r w:rsidRPr="00EE678B">
        <w:tab/>
        <w:t xml:space="preserve">             0.00</w:t>
      </w:r>
    </w:p>
    <w:p w:rsidR="00AE454C" w:rsidRPr="00EE678B" w:rsidRDefault="00AE454C" w:rsidP="00F92045">
      <w:pPr>
        <w:pStyle w:val="ScreenCapture"/>
      </w:pPr>
      <w:r w:rsidRPr="00EE678B">
        <w:t xml:space="preserve">RX COUNT                  </w:t>
      </w:r>
      <w:r w:rsidRPr="00EE678B">
        <w:tab/>
      </w:r>
      <w:r w:rsidRPr="00EE678B">
        <w:tab/>
        <w:t xml:space="preserve">             0</w:t>
      </w:r>
    </w:p>
    <w:p w:rsidR="00AE454C" w:rsidRPr="00EE678B" w:rsidRDefault="00AE454C" w:rsidP="00F92045">
      <w:pPr>
        <w:pStyle w:val="ScreenCapture"/>
      </w:pPr>
      <w:r w:rsidRPr="00EE678B">
        <w:t xml:space="preserve">MEAN                      </w:t>
      </w:r>
      <w:r w:rsidRPr="00EE678B">
        <w:tab/>
      </w:r>
      <w:r w:rsidRPr="00EE678B">
        <w:tab/>
        <w:t xml:space="preserve">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11.93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11.93 </w:t>
      </w:r>
    </w:p>
    <w:p w:rsidR="00AE454C" w:rsidRPr="00EE678B" w:rsidRDefault="00AE454C" w:rsidP="00F92045">
      <w:pPr>
        <w:pStyle w:val="ScreenCapture"/>
      </w:pPr>
    </w:p>
    <w:p w:rsidR="00AE454C" w:rsidRPr="00EE678B" w:rsidRDefault="00AE454C" w:rsidP="00F92045">
      <w:pPr>
        <w:pStyle w:val="ScreenCapture"/>
      </w:pPr>
      <w:r w:rsidRPr="00EE678B">
        <w:t>**********************</w:t>
      </w:r>
      <w:r w:rsidR="009C24EA">
        <w:t>********   TRICARE NON-BILLABLE</w:t>
      </w: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OPPHARM,ONE              -------------</w:t>
      </w:r>
    </w:p>
    <w:p w:rsidR="00AE454C" w:rsidRPr="00EE678B" w:rsidRDefault="00AE454C" w:rsidP="00F92045">
      <w:pPr>
        <w:pStyle w:val="ScreenCapture"/>
      </w:pPr>
      <w:r w:rsidRPr="00EE678B">
        <w:t xml:space="preserve">       SUB-TOTALS                                  8.03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8.03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8.03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8.03</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PARTIAL FILL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OPPHARM,FOUR             -------------</w:t>
      </w:r>
    </w:p>
    <w:p w:rsidR="00AE454C" w:rsidRPr="00EE678B" w:rsidRDefault="00AE454C" w:rsidP="00F92045">
      <w:pPr>
        <w:pStyle w:val="ScreenCapture"/>
      </w:pPr>
      <w:r w:rsidRPr="00EE678B">
        <w:t xml:space="preserve">       SUB-TOTALS                                  8.54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8.54 </w:t>
      </w:r>
    </w:p>
    <w:p w:rsidR="00AE454C" w:rsidRPr="00EE678B" w:rsidRDefault="00AE454C" w:rsidP="00F92045">
      <w:pPr>
        <w:pStyle w:val="ScreenCapture"/>
      </w:pPr>
      <w:r w:rsidRPr="00EE678B">
        <w:t xml:space="preserve">       PHARMACIST: OPPHARM,FIVE             -------------</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PARTIAL FILL</w:t>
      </w:r>
    </w:p>
    <w:p w:rsidR="00AE454C" w:rsidRPr="00EE678B" w:rsidRDefault="00AE454C" w:rsidP="00F92045">
      <w:pPr>
        <w:pStyle w:val="ScreenCapture"/>
      </w:pPr>
      <w:r w:rsidRPr="00EE678B">
        <w:t xml:space="preserve">     SUBTOTALS                                   24.74 </w:t>
      </w:r>
    </w:p>
    <w:p w:rsidR="00AE454C" w:rsidRPr="00EE678B" w:rsidRDefault="00AE454C" w:rsidP="00F92045">
      <w:pPr>
        <w:pStyle w:val="ScreenCapture"/>
      </w:pPr>
      <w:r w:rsidRPr="00EE678B">
        <w:t xml:space="preserve">     RX COUNT                                    3</w:t>
      </w:r>
    </w:p>
    <w:p w:rsidR="00AE454C" w:rsidRPr="00EE678B" w:rsidRDefault="00AE454C" w:rsidP="00F92045">
      <w:pPr>
        <w:pStyle w:val="ScreenCapture"/>
      </w:pPr>
      <w:r w:rsidRPr="00EE678B">
        <w:t xml:space="preserve">     MEAN                                         8.25 </w:t>
      </w:r>
    </w:p>
    <w:p w:rsidR="00AE454C" w:rsidRPr="00EE678B" w:rsidRDefault="00AE454C" w:rsidP="00F92045">
      <w:pPr>
        <w:pStyle w:val="ScreenCapture"/>
      </w:pP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OPPHARM,TWO              -------------</w:t>
      </w:r>
    </w:p>
    <w:p w:rsidR="00AE454C" w:rsidRPr="00EE678B" w:rsidRDefault="00AE454C" w:rsidP="00F92045">
      <w:pPr>
        <w:pStyle w:val="ScreenCapture"/>
      </w:pPr>
      <w:r w:rsidRPr="00EE678B">
        <w:t xml:space="preserve">       SUB-TOTALS                                  29.17 </w:t>
      </w:r>
    </w:p>
    <w:p w:rsidR="00AE454C" w:rsidRPr="00EE678B" w:rsidRDefault="00AE454C" w:rsidP="00F92045">
      <w:pPr>
        <w:pStyle w:val="ScreenCapture"/>
      </w:pPr>
      <w:r w:rsidRPr="00EE678B">
        <w:t xml:space="preserve">       RX COUNT                                    3</w:t>
      </w:r>
    </w:p>
    <w:p w:rsidR="00AE454C" w:rsidRPr="00EE678B" w:rsidRDefault="00AE454C" w:rsidP="00F92045">
      <w:pPr>
        <w:pStyle w:val="ScreenCapture"/>
      </w:pPr>
      <w:r w:rsidRPr="00EE678B">
        <w:t xml:space="preserve">       MEAN                                        9.72 </w:t>
      </w:r>
    </w:p>
    <w:p w:rsidR="00AE454C" w:rsidRPr="00EE678B" w:rsidRDefault="00AE454C" w:rsidP="00F92045">
      <w:pPr>
        <w:pStyle w:val="ScreenCapture"/>
      </w:pPr>
    </w:p>
    <w:p w:rsidR="00AE454C" w:rsidRPr="00EE678B" w:rsidRDefault="00AE454C" w:rsidP="00F92045">
      <w:pPr>
        <w:pStyle w:val="ScreenCapture"/>
      </w:pPr>
      <w:r w:rsidRPr="00EE678B">
        <w:t xml:space="preserve">       PHARMACIST: OPPHARM,THREE            -------------</w:t>
      </w:r>
    </w:p>
    <w:p w:rsidR="00AE454C" w:rsidRPr="00EE678B" w:rsidRDefault="00AE454C" w:rsidP="00F92045">
      <w:pPr>
        <w:pStyle w:val="ScreenCapture"/>
      </w:pPr>
      <w:r w:rsidRPr="00EE678B">
        <w:t xml:space="preserve">       SUB-TOTALS                                  10.38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10.38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TRICARE REJECT OVERRIDE</w:t>
      </w:r>
    </w:p>
    <w:p w:rsidR="00AE454C" w:rsidRPr="00EE678B" w:rsidRDefault="00AE454C" w:rsidP="00F92045">
      <w:pPr>
        <w:pStyle w:val="ScreenCapture"/>
      </w:pPr>
      <w:r w:rsidRPr="00EE678B">
        <w:t xml:space="preserve">     SUBTOTALS                                     39.55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9.89</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ONE                              -------------</w:t>
      </w:r>
    </w:p>
    <w:p w:rsidR="00AE454C" w:rsidRPr="00EE678B" w:rsidRDefault="00AE454C" w:rsidP="00F92045">
      <w:pPr>
        <w:pStyle w:val="ScreenCapture"/>
      </w:pPr>
      <w:r w:rsidRPr="00EE678B">
        <w:t xml:space="preserve">SUBTOTALS                                          154.51 </w:t>
      </w:r>
    </w:p>
    <w:p w:rsidR="00AE454C" w:rsidRPr="00EE678B" w:rsidRDefault="00AE454C" w:rsidP="00F92045">
      <w:pPr>
        <w:pStyle w:val="ScreenCapture"/>
      </w:pPr>
      <w:r w:rsidRPr="00EE678B">
        <w:t>RX COUNT                                           9</w:t>
      </w:r>
    </w:p>
    <w:p w:rsidR="00AE454C" w:rsidRPr="00EE678B" w:rsidRDefault="00AE454C" w:rsidP="00F92045">
      <w:pPr>
        <w:pStyle w:val="ScreenCapture"/>
      </w:pPr>
      <w:r w:rsidRPr="00EE678B">
        <w:t>MEAN                                               17.17</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GRAND TOTALS                                       154.51 </w:t>
      </w:r>
    </w:p>
    <w:p w:rsidR="00AE454C" w:rsidRPr="00EE678B" w:rsidRDefault="00AE454C" w:rsidP="00F92045">
      <w:pPr>
        <w:pStyle w:val="ScreenCapture"/>
      </w:pPr>
      <w:r w:rsidRPr="00EE678B">
        <w:t>RX COUNT                                           9</w:t>
      </w:r>
    </w:p>
    <w:p w:rsidR="00AE454C" w:rsidRPr="00EE678B" w:rsidRDefault="00AE454C" w:rsidP="00F92045">
      <w:pPr>
        <w:pStyle w:val="ScreenCapture"/>
      </w:pPr>
      <w:r w:rsidRPr="00EE678B">
        <w:t xml:space="preserve">MEAN                                               17.17 </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REPORT HAS FINISHED</w:t>
      </w:r>
    </w:p>
    <w:p w:rsidR="00AE454C" w:rsidRPr="00EE678B" w:rsidRDefault="00AE454C" w:rsidP="00F92045">
      <w:pPr>
        <w:pStyle w:val="ScreenCapture"/>
      </w:pPr>
      <w:r w:rsidRPr="00EE678B">
        <w:t>Press Return to continue, '^' to exit:</w:t>
      </w:r>
    </w:p>
    <w:p w:rsidR="00AE454C" w:rsidRPr="00EE678B" w:rsidRDefault="00AE454C" w:rsidP="00AE454C">
      <w:pPr>
        <w:rPr>
          <w:color w:val="000000"/>
          <w:szCs w:val="20"/>
        </w:rPr>
      </w:pPr>
    </w:p>
    <w:p w:rsidR="00AE454C" w:rsidRPr="00EE678B" w:rsidRDefault="006F7CC8" w:rsidP="00CC4B19">
      <w:pPr>
        <w:pStyle w:val="ExampleHeading"/>
      </w:pPr>
      <w:r w:rsidRPr="00EE678B">
        <w:br w:type="page"/>
      </w:r>
      <w:r w:rsidR="00AE454C" w:rsidRPr="00EE678B">
        <w:t>Example of TRICARE CHAMPVA Bypass/Override Report Detail</w:t>
      </w:r>
    </w:p>
    <w:p w:rsidR="00AE454C" w:rsidRPr="00EE678B" w:rsidRDefault="00AE454C" w:rsidP="00F92045">
      <w:pPr>
        <w:pStyle w:val="ScreenCapture"/>
      </w:pPr>
      <w:r w:rsidRPr="00EE678B">
        <w:t>TRICARE CHAMPVA BYPASS/OVERRIDE AUDIT REPORT -    DETAIL Print Date: OCT 31, 2010@11:59:22                            Page:  1</w:t>
      </w:r>
    </w:p>
    <w:p w:rsidR="00AE454C" w:rsidRPr="00EE678B" w:rsidRDefault="00AE454C" w:rsidP="00F92045">
      <w:pPr>
        <w:pStyle w:val="ScreenCapture"/>
      </w:pPr>
      <w:r w:rsidRPr="00EE678B">
        <w:t xml:space="preserve">DIVISION(S): DIVISION ONE, DIVISION TWO        </w:t>
      </w:r>
    </w:p>
    <w:p w:rsidR="00AE454C" w:rsidRPr="00EE678B" w:rsidRDefault="00AE454C" w:rsidP="00F92045">
      <w:pPr>
        <w:pStyle w:val="ScreenCapture"/>
      </w:pPr>
      <w:r w:rsidRPr="00EE678B">
        <w:t xml:space="preserve">ELIGIBILITY: ALL </w:t>
      </w:r>
    </w:p>
    <w:p w:rsidR="00AE454C" w:rsidRPr="00EE678B" w:rsidRDefault="00AE454C" w:rsidP="00F92045">
      <w:pPr>
        <w:pStyle w:val="ScreenCapture"/>
      </w:pPr>
      <w:r w:rsidRPr="00EE678B">
        <w:t>TC</w:t>
      </w:r>
      <w:r w:rsidR="009C24EA">
        <w:t xml:space="preserve"> TYPES: INPATIENT, NON-BILLABLE</w:t>
      </w:r>
      <w:r w:rsidRPr="00EE678B">
        <w:t>, PARTIAL FILL, REJECT OVERRIDE</w:t>
      </w:r>
    </w:p>
    <w:p w:rsidR="00AE454C" w:rsidRPr="00EE678B" w:rsidRDefault="00AE454C" w:rsidP="00F92045">
      <w:pPr>
        <w:pStyle w:val="ScreenCapture"/>
      </w:pPr>
      <w:r w:rsidRPr="00EE678B">
        <w:t>ALL PRESCRIPTIONS BY AUDIT DATE: From 09/01/10 through 09/30/10</w:t>
      </w:r>
    </w:p>
    <w:p w:rsidR="00AE454C" w:rsidRPr="00EE678B" w:rsidRDefault="00AE454C" w:rsidP="00F92045">
      <w:pPr>
        <w:pStyle w:val="ScreenCapture"/>
      </w:pPr>
      <w:r w:rsidRPr="00EE678B">
        <w:t>==============================================================================================================</w:t>
      </w:r>
    </w:p>
    <w:p w:rsidR="00AE454C" w:rsidRPr="00EE678B" w:rsidRDefault="00AE454C" w:rsidP="00F92045">
      <w:pPr>
        <w:pStyle w:val="ScreenCapture"/>
      </w:pPr>
      <w:r w:rsidRPr="00EE678B">
        <w:t xml:space="preserve">BENEFICIARY NAME/ID                 RX#               REF/ECME#         RX DATE           RX INFO  </w:t>
      </w:r>
    </w:p>
    <w:p w:rsidR="00AE454C" w:rsidRPr="00EE678B" w:rsidRDefault="00AE454C" w:rsidP="00F92045">
      <w:pPr>
        <w:pStyle w:val="ScreenCapture"/>
      </w:pPr>
      <w:r w:rsidRPr="00EE678B">
        <w:t xml:space="preserve">    ACTION DATE        USER NAME                          $BILLED       QTY         NDC#               DRUG</w:t>
      </w:r>
    </w:p>
    <w:p w:rsidR="00AE454C" w:rsidRPr="00EE678B" w:rsidRDefault="00AE454C" w:rsidP="00F92045">
      <w:pPr>
        <w:pStyle w:val="ScreenCapture"/>
      </w:pPr>
      <w:r w:rsidRPr="00EE678B">
        <w:t>==============================================================================================================</w:t>
      </w:r>
    </w:p>
    <w:p w:rsidR="00AE454C" w:rsidRPr="00EE678B" w:rsidRDefault="00AE454C" w:rsidP="00F92045">
      <w:pPr>
        <w:pStyle w:val="ScreenCapture"/>
      </w:pPr>
    </w:p>
    <w:p w:rsidR="00AE454C" w:rsidRPr="00EE678B" w:rsidRDefault="00AE454C" w:rsidP="00F92045">
      <w:pPr>
        <w:pStyle w:val="ScreenCapture"/>
      </w:pPr>
      <w:r w:rsidRPr="00EE678B">
        <w:t>--------------------------------------------------------------------------------------------------------------</w:t>
      </w:r>
    </w:p>
    <w:p w:rsidR="00AE454C" w:rsidRPr="00EE678B" w:rsidRDefault="00AE454C" w:rsidP="00F92045">
      <w:pPr>
        <w:pStyle w:val="ScreenCapture"/>
      </w:pPr>
      <w:r w:rsidRPr="00EE678B">
        <w:t>DIVISION: DIVISION ONE</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p>
    <w:p w:rsidR="00AE454C" w:rsidRPr="00EE678B" w:rsidRDefault="00AE454C" w:rsidP="00F92045">
      <w:pPr>
        <w:pStyle w:val="ScreenCapture"/>
      </w:pPr>
      <w:r w:rsidRPr="00EE678B">
        <w:t>CVAPATIENT,TWO/xxxx                 10750570B$        0/000009300476    02/13/10          C  RT  AC/N</w:t>
      </w:r>
    </w:p>
    <w:p w:rsidR="00AE454C" w:rsidRPr="00EE678B" w:rsidRDefault="00AE454C" w:rsidP="00F92045">
      <w:pPr>
        <w:pStyle w:val="ScreenCapture"/>
      </w:pPr>
      <w:r w:rsidRPr="00EE678B">
        <w:t xml:space="preserve">    02/13/10           POSTMASTER                         45.00         180         06524328809        METFORMIN HCL 500MG TAB</w:t>
      </w:r>
    </w:p>
    <w:p w:rsidR="00AE454C" w:rsidRPr="00EE678B" w:rsidRDefault="00AE454C" w:rsidP="00F92045">
      <w:pPr>
        <w:pStyle w:val="ScreenCapture"/>
      </w:pPr>
      <w:r w:rsidRPr="00EE678B">
        <w:t xml:space="preserve">    CHAMPVA INPATIENT/DISCHARGE</w:t>
      </w:r>
    </w:p>
    <w:p w:rsidR="00AE454C" w:rsidRPr="00EE678B" w:rsidRDefault="00AE454C" w:rsidP="00F92045">
      <w:pPr>
        <w:pStyle w:val="ScreenCapture"/>
      </w:pPr>
    </w:p>
    <w:p w:rsidR="00AE454C" w:rsidRPr="00EE678B" w:rsidRDefault="00AE454C" w:rsidP="00F92045">
      <w:pPr>
        <w:pStyle w:val="ScreenCapture"/>
      </w:pPr>
      <w:r w:rsidRPr="00EE678B">
        <w:t>CVAPATIENT,THREE/xxxx               10750570B$        0/000009300476    02/13/10          C  RT  AC/N</w:t>
      </w:r>
    </w:p>
    <w:p w:rsidR="00AE454C" w:rsidRPr="00EE678B" w:rsidRDefault="00AE454C" w:rsidP="00F92045">
      <w:pPr>
        <w:pStyle w:val="ScreenCapture"/>
      </w:pPr>
      <w:r w:rsidRPr="00EE678B">
        <w:t xml:space="preserve">   02/13/10            POSTMASTER                         30.00         180         06524328809        METFORMIN HCL 500MG TAB</w:t>
      </w:r>
    </w:p>
    <w:p w:rsidR="00AE454C" w:rsidRPr="00EE678B" w:rsidRDefault="00AE454C" w:rsidP="00F92045">
      <w:pPr>
        <w:pStyle w:val="ScreenCapture"/>
      </w:pPr>
      <w:r w:rsidRPr="00EE678B">
        <w:t xml:space="preserve">   CHAMPVA INPATIENT/DISCHARGE  </w:t>
      </w:r>
    </w:p>
    <w:p w:rsidR="00AE454C" w:rsidRPr="00EE678B" w:rsidRDefault="00AE454C" w:rsidP="00F92045">
      <w:pPr>
        <w:pStyle w:val="ScreenCapture"/>
      </w:pPr>
    </w:p>
    <w:p w:rsidR="00AE454C" w:rsidRPr="00EE678B" w:rsidRDefault="00AE454C" w:rsidP="00F92045">
      <w:pPr>
        <w:pStyle w:val="ScreenCapture"/>
      </w:pPr>
      <w:r w:rsidRPr="00EE678B">
        <w:t xml:space="preserve">    CHAMPVA INPATIENT</w:t>
      </w:r>
    </w:p>
    <w:p w:rsidR="00AE454C" w:rsidRPr="00EE678B" w:rsidRDefault="00AE454C" w:rsidP="00F92045">
      <w:pPr>
        <w:pStyle w:val="ScreenCapture"/>
      </w:pPr>
      <w:r w:rsidRPr="00EE678B">
        <w:t xml:space="preserve">    SUBTOTALS                                       75.00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37.50</w:t>
      </w: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CVAPATIENT,ONE/xxxx                 10750570B$        0/000009300476    02/13/10          C  RT  AC/N</w:t>
      </w:r>
    </w:p>
    <w:p w:rsidR="00AE454C" w:rsidRPr="00EE678B" w:rsidRDefault="00AE454C" w:rsidP="00F92045">
      <w:pPr>
        <w:pStyle w:val="ScreenCapture"/>
      </w:pPr>
      <w:r w:rsidRPr="00EE678B">
        <w:t xml:space="preserve">   02/13/10            POSTMASTER                         20.00         180         06524328809        DOCUSATE NA 100MG CA</w:t>
      </w:r>
    </w:p>
    <w:p w:rsidR="00AE454C" w:rsidRPr="00EE678B" w:rsidRDefault="00AE454C" w:rsidP="00F92045">
      <w:pPr>
        <w:pStyle w:val="ScreenCapture"/>
      </w:pPr>
      <w:r w:rsidRPr="00EE678B">
        <w:t xml:space="preserve">   ec CHAMPVA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p>
    <w:p w:rsidR="00AE454C" w:rsidRPr="00EE678B" w:rsidRDefault="00AE454C" w:rsidP="00F92045">
      <w:pPr>
        <w:pStyle w:val="ScreenCapture"/>
      </w:pPr>
      <w:r w:rsidRPr="00EE678B">
        <w:t xml:space="preserve">         PSOUSER,ONE</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OPCVA,TWO/272P                      2719140           0/N/A             07/27/11          W ** AC/N</w:t>
      </w:r>
    </w:p>
    <w:p w:rsidR="00AE454C" w:rsidRPr="00EE678B" w:rsidRDefault="00AE454C" w:rsidP="00F92045">
      <w:pPr>
        <w:pStyle w:val="ScreenCapture"/>
      </w:pPr>
      <w:r w:rsidRPr="00EE678B">
        <w:t xml:space="preserve">    07/27/11          PSOUSER,THREE                       8.18          60          51111048893        ACETAMINOPHEN 325MG TAB</w:t>
      </w:r>
    </w:p>
    <w:p w:rsidR="00AE454C" w:rsidRPr="00EE678B" w:rsidRDefault="00AE454C" w:rsidP="00F92045">
      <w:pPr>
        <w:pStyle w:val="ScreenCapture"/>
      </w:pPr>
      <w:r w:rsidRPr="00EE678B">
        <w:t xml:space="preserve">    eC:CHAMPVA-DRUG NON BILLABLE</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OPCVA,TWO/272P                      2719141           0/000004315966    07/27/11          W ** AC/N</w:t>
      </w:r>
    </w:p>
    <w:p w:rsidR="00AE454C" w:rsidRPr="00EE678B" w:rsidRDefault="00AE454C" w:rsidP="00F92045">
      <w:pPr>
        <w:pStyle w:val="ScreenCapture"/>
      </w:pPr>
      <w:r w:rsidRPr="00EE678B">
        <w:t xml:space="preserve">    07/27/11          PSOUSER,THREE                       8.02          1           58177032404        NITROGLYCERIN 0.4MG SL T</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PSOUSER,ONE</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TCOUSER,TWO/265P                    2719348           0/N/A             09/08/11          W ** AC/N</w:t>
      </w:r>
    </w:p>
    <w:p w:rsidR="00AE454C" w:rsidRPr="00EE678B" w:rsidRDefault="00AE454C" w:rsidP="00F92045">
      <w:pPr>
        <w:pStyle w:val="ScreenCapture"/>
      </w:pPr>
      <w:r w:rsidRPr="00EE678B">
        <w:t xml:space="preserve">    09/08/11          PSOUSER,FOUR                        8.00          1           51111048893        ACETAMINOPHEN 325MG TAB</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PSOUSER,TWO</w:t>
      </w:r>
    </w:p>
    <w:p w:rsidR="00AE454C" w:rsidRPr="00EE678B" w:rsidRDefault="00AE454C" w:rsidP="00F92045">
      <w:pPr>
        <w:pStyle w:val="ScreenCapture"/>
      </w:pPr>
      <w:r w:rsidRPr="00EE678B">
        <w:t xml:space="preserve">          SUBTOTALS                                8.00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8.00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TCOUSER,TWO/265P                    2719354           0/000004316183    09/08/11          W ** AC/N</w:t>
      </w:r>
    </w:p>
    <w:p w:rsidR="00AE454C" w:rsidRPr="00EE678B" w:rsidRDefault="00AE454C" w:rsidP="00F92045">
      <w:pPr>
        <w:pStyle w:val="ScreenCapture"/>
      </w:pPr>
      <w:r w:rsidRPr="00EE678B">
        <w:t xml:space="preserve">    09/08/11          PSOUSER,FOUR                         23.58        30          00052047260        CALCIFEDIOL 20MCG CAPS</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22:M/I Dispense As Written (DAW)/Product Selection Code</w:t>
      </w:r>
    </w:p>
    <w:p w:rsidR="00AE454C" w:rsidRPr="00EE678B" w:rsidRDefault="00AE454C" w:rsidP="00F92045">
      <w:pPr>
        <w:pStyle w:val="ScreenCapture"/>
      </w:pPr>
      <w:r w:rsidRPr="00EE678B">
        <w:t xml:space="preserve">    23:M/I Ingredient Cost Submitted</w:t>
      </w:r>
    </w:p>
    <w:p w:rsidR="00AE454C" w:rsidRPr="00EE678B" w:rsidRDefault="00AE454C" w:rsidP="00F92045">
      <w:pPr>
        <w:pStyle w:val="ScreenCapture"/>
      </w:pPr>
      <w:r w:rsidRPr="00EE678B">
        <w:t xml:space="preserve">    24:M/I SALES TAX</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26:M/I Unit Of Measure</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PSOUSER,FIVE</w:t>
      </w:r>
    </w:p>
    <w:p w:rsidR="00AE454C" w:rsidRPr="00EE678B" w:rsidRDefault="00AE454C" w:rsidP="00F92045">
      <w:pPr>
        <w:pStyle w:val="ScreenCapture"/>
      </w:pPr>
      <w:r w:rsidRPr="00EE678B">
        <w:t xml:space="preserve">          SUBTOTALS                                23.58 </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23.58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47.78 </w:t>
      </w:r>
    </w:p>
    <w:p w:rsidR="00AE454C" w:rsidRPr="00EE678B" w:rsidRDefault="00AE454C" w:rsidP="00F92045">
      <w:pPr>
        <w:pStyle w:val="ScreenCapture"/>
      </w:pPr>
      <w:r w:rsidRPr="00EE678B">
        <w:t xml:space="preserve">     RX COUNT                                      4</w:t>
      </w:r>
    </w:p>
    <w:p w:rsidR="00AE454C" w:rsidRPr="00EE678B" w:rsidRDefault="00AE454C" w:rsidP="00F92045">
      <w:pPr>
        <w:pStyle w:val="ScreenCapture"/>
      </w:pPr>
      <w:r w:rsidRPr="00EE678B">
        <w:t xml:space="preserve">     MEAN                                          11.95 </w:t>
      </w:r>
    </w:p>
    <w:p w:rsidR="00AE454C" w:rsidRPr="00EE678B" w:rsidRDefault="00AE454C" w:rsidP="00F92045">
      <w:pPr>
        <w:pStyle w:val="ScreenCapture"/>
      </w:pP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CHAMPVA REJECT OVERRIDE</w:t>
      </w:r>
    </w:p>
    <w:p w:rsidR="00AE454C" w:rsidRPr="00EE678B" w:rsidRDefault="00AE454C" w:rsidP="00F92045">
      <w:pPr>
        <w:pStyle w:val="ScreenCapture"/>
      </w:pPr>
      <w:r w:rsidRPr="00EE678B">
        <w:t xml:space="preserve">    SUBTOTALS                 </w:t>
      </w:r>
      <w:r w:rsidRPr="00EE678B">
        <w:tab/>
      </w:r>
      <w:r w:rsidRPr="00EE678B">
        <w:tab/>
        <w:t xml:space="preserve">      0.00</w:t>
      </w:r>
    </w:p>
    <w:p w:rsidR="00AE454C" w:rsidRPr="00EE678B" w:rsidRDefault="00AE454C" w:rsidP="00F92045">
      <w:pPr>
        <w:pStyle w:val="ScreenCapture"/>
      </w:pPr>
      <w:r w:rsidRPr="00EE678B">
        <w:t xml:space="preserve">    RX COUNT                        </w:t>
      </w:r>
      <w:r w:rsidRPr="00EE678B">
        <w:tab/>
      </w:r>
      <w:r w:rsidRPr="00EE678B">
        <w:tab/>
        <w:t xml:space="preserve">      0</w:t>
      </w:r>
    </w:p>
    <w:p w:rsidR="00AE454C" w:rsidRPr="00EE678B" w:rsidRDefault="00AE454C" w:rsidP="00F92045">
      <w:pPr>
        <w:pStyle w:val="ScreenCapture"/>
      </w:pPr>
      <w:r w:rsidRPr="00EE678B">
        <w:t xml:space="preserve">    MEAN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p>
    <w:p w:rsidR="00AE454C" w:rsidRPr="00EE678B" w:rsidRDefault="00AE454C" w:rsidP="00F92045">
      <w:pPr>
        <w:pStyle w:val="ScreenCapture"/>
      </w:pPr>
      <w:r w:rsidRPr="00EE678B">
        <w:t>OPPATIENT,TRIONE/XXXX               10750XXXX$        0/000009300XXX     09/10/10         C  RT  AC/N</w:t>
      </w:r>
    </w:p>
    <w:p w:rsidR="00AE454C" w:rsidRPr="00EE678B" w:rsidRDefault="00AE454C" w:rsidP="00F92045">
      <w:pPr>
        <w:pStyle w:val="ScreenCapture"/>
      </w:pPr>
      <w:r w:rsidRPr="00EE678B">
        <w:t xml:space="preserve">    09/10/10          POSTMASTER                          45.00          180        06XXX3XXXXX        METFORMIN HCL 500MG TAB</w:t>
      </w:r>
    </w:p>
    <w:p w:rsidR="00AE454C" w:rsidRPr="00EE678B" w:rsidRDefault="00AE454C" w:rsidP="00F92045">
      <w:pPr>
        <w:pStyle w:val="ScreenCapture"/>
      </w:pPr>
      <w:r w:rsidRPr="00EE678B">
        <w:t xml:space="preserve">    TRICARE Inpatient/Discharge</w:t>
      </w:r>
    </w:p>
    <w:p w:rsidR="00AE454C" w:rsidRPr="00EE678B" w:rsidRDefault="00AE454C" w:rsidP="00F92045">
      <w:pPr>
        <w:pStyle w:val="ScreenCapture"/>
      </w:pP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45.00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45.00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OPPATIENT,TRITWO/XXXX               1075XXXXX$        0/00000930XXXX     09/10/10         C  RT  AC/N</w:t>
      </w:r>
    </w:p>
    <w:p w:rsidR="00AE454C" w:rsidRPr="00EE678B" w:rsidRDefault="00AE454C" w:rsidP="00F92045">
      <w:pPr>
        <w:pStyle w:val="ScreenCapture"/>
      </w:pPr>
      <w:r w:rsidRPr="00EE678B">
        <w:t xml:space="preserve">    09/10/10          OPPHARM,ONE                         20.00          180        06XXX3XXXXX        DOCUSATE NA 100MG CA</w:t>
      </w:r>
    </w:p>
    <w:p w:rsidR="00AE454C" w:rsidRPr="00EE678B" w:rsidRDefault="00AE454C" w:rsidP="00F92045">
      <w:pPr>
        <w:pStyle w:val="ScreenCapture"/>
      </w:pPr>
      <w:r w:rsidRPr="00EE678B">
        <w:t xml:space="preserve">    eT TRICARE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r w:rsidRPr="00EE678B">
        <w:t xml:space="preserve">     </w:t>
      </w:r>
      <w:r w:rsidRPr="00EE678B">
        <w:tab/>
      </w:r>
    </w:p>
    <w:p w:rsidR="00AE454C" w:rsidRPr="00EE678B" w:rsidRDefault="00AE454C" w:rsidP="00F92045">
      <w:pPr>
        <w:pStyle w:val="ScreenCapture"/>
      </w:pPr>
      <w:r w:rsidRPr="00EE678B">
        <w:t xml:space="preserve">          OPPHARM,ONE</w:t>
      </w:r>
      <w:r w:rsidRPr="00EE678B">
        <w:tab/>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OPPATIENT,TRIFOUR/XXXX              107XXXX0B$        0/00000930XXXX     09/10/10         C  RT  AC/N</w:t>
      </w:r>
    </w:p>
    <w:p w:rsidR="00AE454C" w:rsidRPr="00EE678B" w:rsidRDefault="00AE454C" w:rsidP="00F92045">
      <w:pPr>
        <w:pStyle w:val="ScreenCapture"/>
      </w:pPr>
      <w:r w:rsidRPr="00EE678B">
        <w:t xml:space="preserve">    09/10/10           OPPHARM,ONE                        20.00          180        06524328809        DOCUSATE NA 100MG CA</w:t>
      </w:r>
    </w:p>
    <w:p w:rsidR="00AE454C" w:rsidRPr="00EE678B" w:rsidRDefault="00AE454C" w:rsidP="00F92045">
      <w:pPr>
        <w:pStyle w:val="ScreenCapture"/>
      </w:pPr>
      <w:r w:rsidRPr="00EE678B">
        <w:t xml:space="preserve">    50:Non-Matched Pharmacy Number</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w:t>
      </w:r>
      <w:r w:rsidRPr="00EE678B">
        <w:tab/>
      </w:r>
      <w:r w:rsidRPr="00EE678B">
        <w:tab/>
      </w:r>
    </w:p>
    <w:p w:rsidR="00AE454C" w:rsidRPr="00EE678B" w:rsidRDefault="00AE454C" w:rsidP="00F92045">
      <w:pPr>
        <w:pStyle w:val="ScreenCapture"/>
      </w:pPr>
      <w:r w:rsidRPr="00EE678B">
        <w:t xml:space="preserve">          OPHARM,ONE</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REJECT         </w:t>
      </w:r>
      <w:r w:rsidRPr="00EE678B">
        <w:tab/>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ONE                            -------------</w:t>
      </w:r>
    </w:p>
    <w:p w:rsidR="00AE454C" w:rsidRPr="00EE678B" w:rsidRDefault="00AE454C" w:rsidP="00F92045">
      <w:pPr>
        <w:pStyle w:val="ScreenCapture"/>
      </w:pPr>
      <w:r w:rsidRPr="00EE678B">
        <w:t>SUBTOTALS                                         180.00</w:t>
      </w:r>
    </w:p>
    <w:p w:rsidR="00AE454C" w:rsidRPr="00EE678B" w:rsidRDefault="00AE454C" w:rsidP="00F92045">
      <w:pPr>
        <w:pStyle w:val="ScreenCapture"/>
      </w:pPr>
      <w:r w:rsidRPr="00EE678B">
        <w:t>RX COUNT                                          6</w:t>
      </w:r>
    </w:p>
    <w:p w:rsidR="00AE454C" w:rsidRPr="00EE678B" w:rsidRDefault="00AE454C" w:rsidP="00F92045">
      <w:pPr>
        <w:pStyle w:val="ScreenCapture"/>
      </w:pPr>
      <w:r w:rsidRPr="00EE678B">
        <w:t>MEAN                                              30.00</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r w:rsidRPr="00EE678B">
        <w:t>DIVISION: DIVISION TWO</w:t>
      </w:r>
    </w:p>
    <w:p w:rsidR="00AE454C" w:rsidRPr="00EE678B" w:rsidRDefault="00AE454C" w:rsidP="00F92045">
      <w:pPr>
        <w:pStyle w:val="ScreenCapture"/>
      </w:pPr>
    </w:p>
    <w:p w:rsidR="00AE454C" w:rsidRPr="00EE678B" w:rsidRDefault="00AE454C" w:rsidP="00F92045">
      <w:pPr>
        <w:pStyle w:val="ScreenCapture"/>
      </w:pPr>
      <w:r w:rsidRPr="00EE678B">
        <w:t>*****************************   CHAMPVA INPATIENT   **********************************</w:t>
      </w:r>
    </w:p>
    <w:p w:rsidR="00AE454C" w:rsidRPr="00EE678B" w:rsidRDefault="00AE454C" w:rsidP="00F92045">
      <w:pPr>
        <w:pStyle w:val="ScreenCapture"/>
      </w:pPr>
      <w:r w:rsidRPr="00EE678B">
        <w:t>CVAPATIENT,TWO/xxxx                 10750570B$        0/000009300476    02/13/10          C  RT  AC/N</w:t>
      </w:r>
    </w:p>
    <w:p w:rsidR="00AE454C" w:rsidRPr="00EE678B" w:rsidRDefault="00AE454C" w:rsidP="00F92045">
      <w:pPr>
        <w:pStyle w:val="ScreenCapture"/>
      </w:pPr>
      <w:r w:rsidRPr="00EE678B">
        <w:t xml:space="preserve">   02/13/10           POSTMASTER                          10.00         180         06524328809        METFORMIN HCL 500MG TAB</w:t>
      </w:r>
    </w:p>
    <w:p w:rsidR="00AE454C" w:rsidRPr="00EE678B" w:rsidRDefault="00AE454C" w:rsidP="00F92045">
      <w:pPr>
        <w:pStyle w:val="ScreenCapture"/>
      </w:pPr>
      <w:r w:rsidRPr="00EE678B">
        <w:t xml:space="preserve">   CHAMPVA INPATIENT/DISCHARGE</w:t>
      </w:r>
    </w:p>
    <w:p w:rsidR="00AE454C" w:rsidRPr="00EE678B" w:rsidRDefault="00AE454C" w:rsidP="00F92045">
      <w:pPr>
        <w:pStyle w:val="ScreenCapture"/>
      </w:pPr>
      <w:r w:rsidRPr="00EE678B">
        <w:t xml:space="preserve">      SUB-TOTALS                              10.00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10.00</w:t>
      </w:r>
    </w:p>
    <w:p w:rsidR="00AE454C" w:rsidRPr="00EE678B" w:rsidRDefault="00AE454C" w:rsidP="00F92045">
      <w:pPr>
        <w:pStyle w:val="ScreenCapture"/>
      </w:pPr>
    </w:p>
    <w:p w:rsidR="00AE454C" w:rsidRPr="00EE678B" w:rsidRDefault="00AE454C" w:rsidP="00F92045">
      <w:pPr>
        <w:pStyle w:val="ScreenCapture"/>
      </w:pPr>
      <w:r w:rsidRPr="00EE678B">
        <w:t>CVAPATIENT,THREE/xxxx               10750570B$        0/000009300476    02/13/10          C  RT  AC/N</w:t>
      </w:r>
    </w:p>
    <w:p w:rsidR="00AE454C" w:rsidRPr="00EE678B" w:rsidRDefault="00AE454C" w:rsidP="00F92045">
      <w:pPr>
        <w:pStyle w:val="ScreenCapture"/>
      </w:pPr>
      <w:r w:rsidRPr="00EE678B">
        <w:t xml:space="preserve">   02/13/10           POSTMASTER                          40.00         180         06524328809        METFORMIN HCL 500MG TAB</w:t>
      </w:r>
    </w:p>
    <w:p w:rsidR="00AE454C" w:rsidRPr="00EE678B" w:rsidRDefault="00AE454C" w:rsidP="00F92045">
      <w:pPr>
        <w:pStyle w:val="ScreenCapture"/>
      </w:pPr>
      <w:r w:rsidRPr="00EE678B">
        <w:t xml:space="preserve">   CHAMPVA INPATIENT/DISCHARGE  </w:t>
      </w:r>
    </w:p>
    <w:p w:rsidR="00AE454C" w:rsidRPr="00EE678B" w:rsidRDefault="00AE454C" w:rsidP="00F92045">
      <w:pPr>
        <w:pStyle w:val="ScreenCapture"/>
      </w:pPr>
    </w:p>
    <w:p w:rsidR="00AE454C" w:rsidRPr="00EE678B" w:rsidRDefault="00AE454C" w:rsidP="00F92045">
      <w:pPr>
        <w:pStyle w:val="ScreenCapture"/>
      </w:pPr>
      <w:r w:rsidRPr="00EE678B">
        <w:t xml:space="preserve">      SUB-TOTALS                              40.00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40.00</w:t>
      </w:r>
    </w:p>
    <w:p w:rsidR="00AE454C" w:rsidRPr="00EE678B" w:rsidRDefault="00AE454C" w:rsidP="00F92045">
      <w:pPr>
        <w:pStyle w:val="ScreenCapture"/>
      </w:pPr>
    </w:p>
    <w:p w:rsidR="00AE454C" w:rsidRPr="00EE678B" w:rsidRDefault="00AE454C" w:rsidP="00F92045">
      <w:pPr>
        <w:pStyle w:val="ScreenCapture"/>
      </w:pPr>
      <w:r w:rsidRPr="00EE678B">
        <w:t xml:space="preserve">    CHAMPVA INPATIENT</w:t>
      </w:r>
    </w:p>
    <w:p w:rsidR="00AE454C" w:rsidRPr="00EE678B" w:rsidRDefault="00AE454C" w:rsidP="00F92045">
      <w:pPr>
        <w:pStyle w:val="ScreenCapture"/>
      </w:pPr>
      <w:r w:rsidRPr="00EE678B">
        <w:t xml:space="preserve">    SUBTOTALS                                 50.00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25.00</w:t>
      </w: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r w:rsidR="009C24EA">
        <w:rPr>
          <w:lang w:val="en-US"/>
        </w:rPr>
        <w:t xml:space="preserve">   </w:t>
      </w:r>
      <w:r w:rsidRPr="00EE678B">
        <w:t>*********************************</w:t>
      </w:r>
    </w:p>
    <w:p w:rsidR="00AE454C" w:rsidRPr="00EE678B" w:rsidRDefault="00AE454C" w:rsidP="00F92045">
      <w:pPr>
        <w:pStyle w:val="ScreenCapture"/>
      </w:pPr>
    </w:p>
    <w:p w:rsidR="00AE454C" w:rsidRPr="00EE678B" w:rsidRDefault="00AE454C" w:rsidP="00F92045">
      <w:pPr>
        <w:pStyle w:val="ScreenCapture"/>
      </w:pPr>
      <w:r w:rsidRPr="00EE678B">
        <w:t>CVAPATIENT,ONE/xxxx                 10750570B$        0/000009300476    02/13/10          C  RT  AC/N</w:t>
      </w:r>
    </w:p>
    <w:p w:rsidR="00AE454C" w:rsidRPr="00EE678B" w:rsidRDefault="00AE454C" w:rsidP="00F92045">
      <w:pPr>
        <w:pStyle w:val="ScreenCapture"/>
      </w:pPr>
      <w:r w:rsidRPr="00EE678B">
        <w:t xml:space="preserve">   02/13/10           POSTMASTER                          60.00         180         06524328809        DOCUSATE NA 100MG CA</w:t>
      </w:r>
    </w:p>
    <w:p w:rsidR="00AE454C" w:rsidRPr="00EE678B" w:rsidRDefault="00AE454C" w:rsidP="00F92045">
      <w:pPr>
        <w:pStyle w:val="ScreenCapture"/>
      </w:pPr>
      <w:r w:rsidRPr="00EE678B">
        <w:t xml:space="preserve">   ec CHAMPVA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p>
    <w:p w:rsidR="00AE454C" w:rsidRPr="00EE678B" w:rsidRDefault="00AE454C" w:rsidP="00F92045">
      <w:pPr>
        <w:pStyle w:val="ScreenCapture"/>
      </w:pPr>
      <w:r w:rsidRPr="00EE678B">
        <w:t xml:space="preserve">      OPUSER,SIX</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NON-BILLABLE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r w:rsidRPr="00EE678B">
        <w:t>******************************   CHAMPVA PARTIAL FILL   *************************************</w:t>
      </w:r>
    </w:p>
    <w:p w:rsidR="00AE454C" w:rsidRPr="00EE678B" w:rsidRDefault="00AE454C" w:rsidP="00F92045">
      <w:pPr>
        <w:pStyle w:val="ScreenCapture"/>
      </w:pPr>
    </w:p>
    <w:p w:rsidR="00AE454C" w:rsidRPr="00EE678B" w:rsidRDefault="00AE454C" w:rsidP="00F92045">
      <w:pPr>
        <w:pStyle w:val="ScreenCapture"/>
      </w:pPr>
      <w:r w:rsidRPr="00EE678B">
        <w:t>OPCVA,TWO/272P                      2719140           0/N/A             07/27/11          W ** AC/N</w:t>
      </w:r>
    </w:p>
    <w:p w:rsidR="00AE454C" w:rsidRPr="00EE678B" w:rsidRDefault="00AE454C" w:rsidP="00F92045">
      <w:pPr>
        <w:pStyle w:val="ScreenCapture"/>
      </w:pPr>
      <w:r w:rsidRPr="00EE678B">
        <w:t xml:space="preserve">    07/27/11          OPUSER,THREE                        8.18          60          51111048893        ACETAMINOPHEN 325MG TAB</w:t>
      </w:r>
    </w:p>
    <w:p w:rsidR="00AE454C" w:rsidRPr="00EE678B" w:rsidRDefault="00AE454C" w:rsidP="00F92045">
      <w:pPr>
        <w:pStyle w:val="ScreenCapture"/>
      </w:pPr>
      <w:r w:rsidRPr="00EE678B">
        <w:t>eC:CHAMPVA-DRUG NON BILLABLE</w:t>
      </w: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OPCVA,TWO/272P                      2719141           0/000004315966    07/27/11          W ** AC/N</w:t>
      </w:r>
    </w:p>
    <w:p w:rsidR="00AE454C" w:rsidRPr="00EE678B" w:rsidRDefault="00AE454C" w:rsidP="00F92045">
      <w:pPr>
        <w:pStyle w:val="ScreenCapture"/>
      </w:pPr>
      <w:r w:rsidRPr="00EE678B">
        <w:t xml:space="preserve">    07/27/11          OPUSER,THREE                        8.02          1           58177032404        NITROGLYCERIN 0.4MG SL T</w:t>
      </w:r>
    </w:p>
    <w:p w:rsidR="00AE454C" w:rsidRPr="00EE678B" w:rsidRDefault="00AE454C" w:rsidP="00F92045">
      <w:pPr>
        <w:pStyle w:val="ScreenCapture"/>
      </w:pPr>
      <w:r w:rsidRPr="00EE678B">
        <w:t xml:space="preserve">    79:Refill Too Soon</w:t>
      </w: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p>
    <w:p w:rsidR="00AE454C" w:rsidRPr="00EE678B" w:rsidRDefault="00AE454C" w:rsidP="00F92045">
      <w:pPr>
        <w:pStyle w:val="ScreenCapture"/>
      </w:pPr>
      <w:r w:rsidRPr="00EE678B">
        <w:t xml:space="preserve">          OPUSER,TWO</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 xml:space="preserve">     CHAMPVA PARTIAL FILL</w:t>
      </w:r>
    </w:p>
    <w:p w:rsidR="00AE454C" w:rsidRPr="00EE678B" w:rsidRDefault="00AE454C" w:rsidP="00F92045">
      <w:pPr>
        <w:pStyle w:val="ScreenCapture"/>
      </w:pPr>
      <w:r w:rsidRPr="00EE678B">
        <w:t xml:space="preserve">     SUBTOTALS                                     16.20 </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8.10 </w:t>
      </w:r>
    </w:p>
    <w:p w:rsidR="00AE454C" w:rsidRPr="00EE678B" w:rsidRDefault="00AE454C" w:rsidP="00F92045">
      <w:pPr>
        <w:pStyle w:val="ScreenCapture"/>
      </w:pPr>
    </w:p>
    <w:p w:rsidR="00AE454C" w:rsidRPr="00EE678B" w:rsidRDefault="00AE454C" w:rsidP="00F92045">
      <w:pPr>
        <w:pStyle w:val="ScreenCapture"/>
      </w:pPr>
      <w:r w:rsidRPr="00EE678B">
        <w:t>*******************************   CHAMPVA REJECT OVERRIDE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CHAMPVA REJECT OVERRIDE</w:t>
      </w:r>
    </w:p>
    <w:p w:rsidR="00AE454C" w:rsidRPr="00EE678B" w:rsidRDefault="00AE454C" w:rsidP="00F92045">
      <w:pPr>
        <w:pStyle w:val="ScreenCapture"/>
      </w:pPr>
      <w:r w:rsidRPr="00EE678B">
        <w:t xml:space="preserve">    SUBTOTALS                 </w:t>
      </w:r>
      <w:r w:rsidRPr="00EE678B">
        <w:tab/>
      </w:r>
      <w:r w:rsidRPr="00EE678B">
        <w:tab/>
        <w:t xml:space="preserve">      0.00</w:t>
      </w:r>
    </w:p>
    <w:p w:rsidR="00AE454C" w:rsidRPr="00EE678B" w:rsidRDefault="00AE454C" w:rsidP="00F92045">
      <w:pPr>
        <w:pStyle w:val="ScreenCapture"/>
      </w:pPr>
      <w:r w:rsidRPr="00EE678B">
        <w:t xml:space="preserve">    RX COUNT                        </w:t>
      </w:r>
      <w:r w:rsidRPr="00EE678B">
        <w:tab/>
      </w:r>
      <w:r w:rsidRPr="00EE678B">
        <w:tab/>
        <w:t xml:space="preserve">      0</w:t>
      </w:r>
    </w:p>
    <w:p w:rsidR="00AE454C" w:rsidRPr="00EE678B" w:rsidRDefault="00AE454C" w:rsidP="00F92045">
      <w:pPr>
        <w:pStyle w:val="ScreenCapture"/>
      </w:pPr>
      <w:r w:rsidRPr="00EE678B">
        <w:t xml:space="preserve">    MEAN                                           0.00</w:t>
      </w:r>
    </w:p>
    <w:p w:rsidR="00AE454C" w:rsidRPr="00EE678B" w:rsidRDefault="00AE454C" w:rsidP="00F92045">
      <w:pPr>
        <w:pStyle w:val="ScreenCapture"/>
      </w:pPr>
    </w:p>
    <w:p w:rsidR="00AE454C" w:rsidRPr="00EE678B" w:rsidRDefault="00AE454C" w:rsidP="00F92045">
      <w:pPr>
        <w:pStyle w:val="ScreenCapture"/>
      </w:pPr>
      <w:r w:rsidRPr="00EE678B">
        <w:t>*****************************   TRICARE INPATIENT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OPPATIENT,TRISIX/XXXX               107XXXXXX$        0/00000930XXXX     09/10/10         C  RT  AC/N</w:t>
      </w:r>
    </w:p>
    <w:p w:rsidR="00AE454C" w:rsidRPr="00EE678B" w:rsidRDefault="00AE454C" w:rsidP="00F92045">
      <w:pPr>
        <w:pStyle w:val="ScreenCapture"/>
      </w:pPr>
      <w:r w:rsidRPr="00EE678B">
        <w:t xml:space="preserve">    09/10/10         POSTMASTER                           10.00          180        06XXXXXXXXX        METFORMIN HCL 500MG TAB</w:t>
      </w:r>
    </w:p>
    <w:p w:rsidR="00AE454C" w:rsidRPr="00EE678B" w:rsidRDefault="00AE454C" w:rsidP="00F92045">
      <w:pPr>
        <w:pStyle w:val="ScreenCapture"/>
      </w:pPr>
      <w:r w:rsidRPr="00EE678B">
        <w:t xml:space="preserve">    PATIENT IS CURRENTLY ON A WEEKEND PASS AND WILL RETURN ON MONDAY 09/13/2010.  </w:t>
      </w:r>
    </w:p>
    <w:p w:rsidR="00AE454C" w:rsidRPr="00EE678B" w:rsidRDefault="00AE454C" w:rsidP="00F92045">
      <w:pPr>
        <w:pStyle w:val="ScreenCapture"/>
      </w:pPr>
    </w:p>
    <w:p w:rsidR="00AE454C" w:rsidRPr="00EE678B" w:rsidRDefault="00AE454C" w:rsidP="00F92045">
      <w:pPr>
        <w:pStyle w:val="ScreenCapture"/>
      </w:pPr>
      <w:r w:rsidRPr="00EE678B">
        <w:t>OPPATIENT,TRISEVEN/XXXX             107XXXXXB$        0/0000093XXXXX     09/10/10         C  RT  AC/N</w:t>
      </w:r>
    </w:p>
    <w:p w:rsidR="00AE454C" w:rsidRPr="00EE678B" w:rsidRDefault="00AE454C" w:rsidP="00F92045">
      <w:pPr>
        <w:pStyle w:val="ScreenCapture"/>
      </w:pPr>
      <w:r w:rsidRPr="00EE678B">
        <w:t xml:space="preserve">    09/10/10          POSTMASTER                          40.00          180        06XXXXXXXXX        METFORMIN HCL 500MG TAB</w:t>
      </w:r>
    </w:p>
    <w:p w:rsidR="00AE454C" w:rsidRPr="00EE678B" w:rsidRDefault="00AE454C" w:rsidP="00F92045">
      <w:pPr>
        <w:pStyle w:val="ScreenCapture"/>
      </w:pPr>
      <w:r w:rsidRPr="00EE678B">
        <w:t xml:space="preserve">    PATIENT IS CURRENTLY ON A WEEKEND PASS AND WILL RETURN ON MONDAY 09/13/2010.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INPATIENT</w:t>
      </w:r>
    </w:p>
    <w:p w:rsidR="00AE454C" w:rsidRPr="00EE678B" w:rsidRDefault="00AE454C" w:rsidP="00F92045">
      <w:pPr>
        <w:pStyle w:val="ScreenCapture"/>
      </w:pPr>
      <w:r w:rsidRPr="00EE678B">
        <w:t xml:space="preserve">     SUB-TOTALS                                   50.00</w:t>
      </w:r>
    </w:p>
    <w:p w:rsidR="00AE454C" w:rsidRPr="00EE678B" w:rsidRDefault="00AE454C" w:rsidP="00F92045">
      <w:pPr>
        <w:pStyle w:val="ScreenCapture"/>
      </w:pPr>
      <w:r w:rsidRPr="00EE678B">
        <w:t xml:space="preserve">     RX COUNT                                     2</w:t>
      </w:r>
    </w:p>
    <w:p w:rsidR="00AE454C" w:rsidRPr="00EE678B" w:rsidRDefault="00AE454C" w:rsidP="00F92045">
      <w:pPr>
        <w:pStyle w:val="ScreenCapture"/>
      </w:pPr>
      <w:r w:rsidRPr="00EE678B">
        <w:t xml:space="preserve">     MEAN                                         50.00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TRICARE NON-BILLABLE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OPPATIENT,TRIEIGHT/XXXX             107XXXXXX$        0/000009300XXX     09/10/10         C  RT  AC/N</w:t>
      </w:r>
    </w:p>
    <w:p w:rsidR="00AE454C" w:rsidRPr="00EE678B" w:rsidRDefault="00AE454C" w:rsidP="00F92045">
      <w:pPr>
        <w:pStyle w:val="ScreenCapture"/>
      </w:pPr>
      <w:r w:rsidRPr="00EE678B">
        <w:t xml:space="preserve">    09/10/10 OPPHARM,THREE                                60.00          180         06XXX3XXXXX       DOCUSATE NA 100MG CA</w:t>
      </w:r>
    </w:p>
    <w:p w:rsidR="00AE454C" w:rsidRPr="00EE678B" w:rsidRDefault="00AE454C" w:rsidP="00F92045">
      <w:pPr>
        <w:pStyle w:val="ScreenCapture"/>
      </w:pPr>
      <w:r w:rsidRPr="00EE678B">
        <w:t xml:space="preserve">    eT TRICARE DRUG NOT BILLABLE</w:t>
      </w:r>
    </w:p>
    <w:p w:rsidR="00AE454C" w:rsidRPr="00EE678B" w:rsidRDefault="00AE454C" w:rsidP="00F92045">
      <w:pPr>
        <w:pStyle w:val="ScreenCapture"/>
      </w:pPr>
      <w:r w:rsidRPr="00EE678B">
        <w:t xml:space="preserve">    Fill Per Provider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OPHRAM,THREE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TRICARE NON-BILLABLE </w:t>
      </w:r>
    </w:p>
    <w:p w:rsidR="00AE454C" w:rsidRPr="00EE678B" w:rsidRDefault="00AE454C" w:rsidP="00F92045">
      <w:pPr>
        <w:pStyle w:val="ScreenCapture"/>
      </w:pPr>
      <w:r w:rsidRPr="00EE678B">
        <w:t xml:space="preserve">     SUBTOTALS                                    60.00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60.00</w:t>
      </w:r>
    </w:p>
    <w:p w:rsidR="00AE454C" w:rsidRPr="00EE678B" w:rsidRDefault="00AE454C" w:rsidP="00F92045">
      <w:pPr>
        <w:pStyle w:val="ScreenCapture"/>
      </w:pPr>
    </w:p>
    <w:p w:rsidR="00AE454C" w:rsidRPr="00EE678B" w:rsidRDefault="00AE454C" w:rsidP="00F92045">
      <w:pPr>
        <w:pStyle w:val="ScreenCapture"/>
      </w:pPr>
      <w:r w:rsidRPr="00EE678B">
        <w:t>*****************************   TRICARE REJECT OVERRIDE   *****************************</w:t>
      </w:r>
    </w:p>
    <w:p w:rsidR="00AE454C" w:rsidRPr="00EE678B" w:rsidRDefault="00AE454C" w:rsidP="00F92045">
      <w:pPr>
        <w:pStyle w:val="ScreenCapture"/>
      </w:pPr>
    </w:p>
    <w:p w:rsidR="00AE454C" w:rsidRPr="00EE678B" w:rsidRDefault="00AE454C" w:rsidP="00F92045">
      <w:pPr>
        <w:pStyle w:val="ScreenCapture"/>
      </w:pPr>
      <w:r w:rsidRPr="00EE678B">
        <w:t>OPPATIENT,TRININE/XXXX            107XXXXXX$        0/00000930XXXX     09/10/10         C  RT  AC/N</w:t>
      </w:r>
    </w:p>
    <w:p w:rsidR="00AE454C" w:rsidRPr="00EE678B" w:rsidRDefault="00AE454C" w:rsidP="00F92045">
      <w:pPr>
        <w:pStyle w:val="ScreenCapture"/>
      </w:pPr>
      <w:r w:rsidRPr="00EE678B">
        <w:t xml:space="preserve">    09/10/10 OPHARM,TWO                                 20.00          180        06XXXXXXXXX        METFORMIN HCL 500MG TAB</w:t>
      </w:r>
    </w:p>
    <w:p w:rsidR="00AE454C" w:rsidRPr="00EE678B" w:rsidRDefault="00AE454C" w:rsidP="00F92045">
      <w:pPr>
        <w:pStyle w:val="ScreenCapture"/>
      </w:pPr>
      <w:r w:rsidRPr="00EE678B">
        <w:t xml:space="preserve">    Claim ID: VA2005-056XXXX-XXXXXX-0007XXX</w:t>
      </w:r>
    </w:p>
    <w:p w:rsidR="00AE454C" w:rsidRPr="00EE678B" w:rsidRDefault="00AE454C" w:rsidP="00F92045">
      <w:pPr>
        <w:pStyle w:val="ScreenCapture"/>
      </w:pPr>
      <w:r w:rsidRPr="00EE678B">
        <w:t xml:space="preserve">    50:Non-Matched Pharmacy Number</w:t>
      </w:r>
    </w:p>
    <w:p w:rsidR="00AE454C" w:rsidRPr="00EE678B" w:rsidRDefault="00AE454C" w:rsidP="00F92045">
      <w:pPr>
        <w:pStyle w:val="ScreenCapture"/>
      </w:pPr>
      <w:r w:rsidRPr="00EE678B">
        <w:t xml:space="preserve">    25:M/I Prescriber ID</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OPPHARM,TWO</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                              </w:t>
      </w:r>
    </w:p>
    <w:p w:rsidR="00AE454C" w:rsidRPr="00EE678B" w:rsidRDefault="00AE454C" w:rsidP="00F92045">
      <w:pPr>
        <w:pStyle w:val="ScreenCapture"/>
      </w:pPr>
    </w:p>
    <w:p w:rsidR="00AE454C" w:rsidRPr="00EE678B" w:rsidRDefault="00AE454C" w:rsidP="00F92045">
      <w:pPr>
        <w:pStyle w:val="ScreenCapture"/>
      </w:pPr>
      <w:r w:rsidRPr="00EE678B">
        <w:t xml:space="preserve">     TRICARE REJECT</w:t>
      </w:r>
    </w:p>
    <w:p w:rsidR="00AE454C" w:rsidRPr="00EE678B" w:rsidRDefault="00AE454C" w:rsidP="00F92045">
      <w:pPr>
        <w:pStyle w:val="ScreenCapture"/>
      </w:pPr>
      <w:r w:rsidRPr="00EE678B">
        <w:t xml:space="preserve">     SUBTOTALS                                    20.00</w:t>
      </w:r>
    </w:p>
    <w:p w:rsidR="00AE454C" w:rsidRPr="00EE678B" w:rsidRDefault="00AE454C" w:rsidP="00F92045">
      <w:pPr>
        <w:pStyle w:val="ScreenCapture"/>
      </w:pPr>
      <w:r w:rsidRPr="00EE678B">
        <w:t xml:space="preserve">     RX COUNT                                     1</w:t>
      </w:r>
    </w:p>
    <w:p w:rsidR="00AE454C" w:rsidRPr="00EE678B" w:rsidRDefault="00AE454C" w:rsidP="00F92045">
      <w:pPr>
        <w:pStyle w:val="ScreenCapture"/>
      </w:pPr>
      <w:r w:rsidRPr="00EE678B">
        <w:t xml:space="preserve">     MEAN                                         20.00</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DIVISION: DIVISION TWO                            -------------</w:t>
      </w:r>
    </w:p>
    <w:p w:rsidR="00AE454C" w:rsidRPr="00EE678B" w:rsidRDefault="00AE454C" w:rsidP="00F92045">
      <w:pPr>
        <w:pStyle w:val="ScreenCapture"/>
      </w:pPr>
      <w:r w:rsidRPr="00EE678B">
        <w:t>SUBTOTALS                                         200.00</w:t>
      </w:r>
    </w:p>
    <w:p w:rsidR="00AE454C" w:rsidRPr="00EE678B" w:rsidRDefault="00AE454C" w:rsidP="00F92045">
      <w:pPr>
        <w:pStyle w:val="ScreenCapture"/>
      </w:pPr>
      <w:r w:rsidRPr="00EE678B">
        <w:t>RX COUNT                                          7</w:t>
      </w:r>
    </w:p>
    <w:p w:rsidR="00AE454C" w:rsidRPr="00EE678B" w:rsidRDefault="00AE454C" w:rsidP="00F92045">
      <w:pPr>
        <w:pStyle w:val="ScreenCapture"/>
      </w:pPr>
      <w:r w:rsidRPr="00EE678B">
        <w:t>MEAN                                              28.57</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 xml:space="preserve">                                                  -------------</w:t>
      </w:r>
    </w:p>
    <w:p w:rsidR="00AE454C" w:rsidRPr="00EE678B" w:rsidRDefault="00AE454C" w:rsidP="00F92045">
      <w:pPr>
        <w:pStyle w:val="ScreenCapture"/>
      </w:pPr>
      <w:r w:rsidRPr="00EE678B">
        <w:t>GRAND TOTALS                                      380.00</w:t>
      </w:r>
    </w:p>
    <w:p w:rsidR="00AE454C" w:rsidRPr="00EE678B" w:rsidRDefault="00AE454C" w:rsidP="00F92045">
      <w:pPr>
        <w:pStyle w:val="ScreenCapture"/>
      </w:pPr>
      <w:r w:rsidRPr="00EE678B">
        <w:t>RX COUNT                                          13</w:t>
      </w:r>
    </w:p>
    <w:p w:rsidR="00AE454C" w:rsidRPr="00EE678B" w:rsidRDefault="00AE454C" w:rsidP="00F92045">
      <w:pPr>
        <w:pStyle w:val="ScreenCapture"/>
      </w:pPr>
      <w:r w:rsidRPr="00EE678B">
        <w:t>MEAN                                              29.23</w:t>
      </w:r>
    </w:p>
    <w:p w:rsidR="00AE454C" w:rsidRPr="00EE678B" w:rsidRDefault="00AE454C" w:rsidP="00F92045">
      <w:pPr>
        <w:pStyle w:val="ScreenCapture"/>
      </w:pPr>
      <w:r w:rsidRPr="00EE678B">
        <w:t xml:space="preserve">                                                  -------------</w:t>
      </w: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p>
    <w:p w:rsidR="00AE454C" w:rsidRPr="00EE678B" w:rsidRDefault="00AE454C" w:rsidP="00F92045">
      <w:pPr>
        <w:pStyle w:val="ScreenCapture"/>
      </w:pPr>
      <w:r w:rsidRPr="00EE678B">
        <w:t>REPORT HAS FINISHED</w:t>
      </w:r>
    </w:p>
    <w:p w:rsidR="00AE454C" w:rsidRPr="00EE678B" w:rsidRDefault="00AE454C" w:rsidP="00F92045">
      <w:pPr>
        <w:pStyle w:val="ScreenCapture"/>
      </w:pPr>
    </w:p>
    <w:p w:rsidR="00AE454C" w:rsidRPr="00EE678B" w:rsidRDefault="00AE454C" w:rsidP="00F92045">
      <w:pPr>
        <w:pStyle w:val="ScreenCapture"/>
      </w:pPr>
      <w:r w:rsidRPr="00EE678B">
        <w:t xml:space="preserve">Press RETURN to continue, '^' to exit: </w:t>
      </w:r>
    </w:p>
    <w:p w:rsidR="007C44A7" w:rsidRPr="00EE678B" w:rsidRDefault="007C44A7" w:rsidP="007C44A7">
      <w:pPr>
        <w:jc w:val="center"/>
      </w:pPr>
      <w:r w:rsidRPr="00EE678B">
        <w:rPr>
          <w:color w:val="000000"/>
        </w:rPr>
        <w:br w:type="page"/>
      </w:r>
      <w:r w:rsidRPr="00EE678B">
        <w:rPr>
          <w:i/>
          <w:iCs/>
          <w:color w:val="000000"/>
        </w:rPr>
        <w:t>(This page included for two-sided copying.)</w:t>
      </w:r>
    </w:p>
    <w:p w:rsidR="00362A48" w:rsidRPr="00EE678B" w:rsidRDefault="00362A48" w:rsidP="00CB318F">
      <w:pPr>
        <w:pStyle w:val="Heading4"/>
        <w:rPr>
          <w:lang w:val="en-US"/>
        </w:rPr>
      </w:pPr>
      <w:bookmarkStart w:id="5262" w:name="_Toc280701321"/>
      <w:bookmarkStart w:id="5263" w:name="_Toc299044492"/>
      <w:bookmarkStart w:id="5264" w:name="_Toc280853661"/>
    </w:p>
    <w:p w:rsidR="007C44A7" w:rsidRPr="00EE678B" w:rsidRDefault="007C44A7" w:rsidP="007C44A7">
      <w:pPr>
        <w:rPr>
          <w:lang w:eastAsia="x-none"/>
        </w:rPr>
        <w:sectPr w:rsidR="007C44A7" w:rsidRPr="00EE678B" w:rsidSect="00362A48">
          <w:footerReference w:type="even" r:id="rId33"/>
          <w:footerReference w:type="default" r:id="rId34"/>
          <w:type w:val="oddPage"/>
          <w:pgSz w:w="15840" w:h="12240" w:orient="landscape"/>
          <w:pgMar w:top="1440" w:right="1440" w:bottom="1440" w:left="1440" w:header="720" w:footer="720" w:gutter="0"/>
          <w:cols w:space="720"/>
          <w:docGrid w:linePitch="360"/>
        </w:sectPr>
      </w:pPr>
    </w:p>
    <w:p w:rsidR="00AE454C" w:rsidRPr="00EE678B" w:rsidRDefault="00AE454C" w:rsidP="00CB318F">
      <w:pPr>
        <w:pStyle w:val="Heading4"/>
      </w:pPr>
      <w:r w:rsidRPr="00EE678B">
        <w:t>TRICARE/CHAMPVA Reject Processing</w:t>
      </w:r>
      <w:bookmarkEnd w:id="5262"/>
      <w:bookmarkEnd w:id="5263"/>
      <w:bookmarkEnd w:id="5264"/>
      <w:r w:rsidRPr="00EE678B">
        <w:fldChar w:fldCharType="begin"/>
      </w:r>
      <w:r w:rsidRPr="00EE678B">
        <w:instrText>XE "TRICARE Reject Processing"</w:instrText>
      </w:r>
      <w:r w:rsidRPr="00EE678B">
        <w:fldChar w:fldCharType="end"/>
      </w:r>
    </w:p>
    <w:p w:rsidR="00AE454C" w:rsidRPr="00EE678B" w:rsidRDefault="00AE454C" w:rsidP="00AE454C">
      <w:pPr>
        <w:rPr>
          <w:color w:val="000000"/>
        </w:rPr>
      </w:pPr>
    </w:p>
    <w:p w:rsidR="00AE454C" w:rsidRPr="00EE678B" w:rsidRDefault="00AE454C" w:rsidP="00AE454C">
      <w:pPr>
        <w:rPr>
          <w:color w:val="000000"/>
        </w:rPr>
      </w:pPr>
      <w:r w:rsidRPr="00EE678B">
        <w:rPr>
          <w:color w:val="000000"/>
        </w:rPr>
        <w:t>The Third Party Payer Rejects</w:t>
      </w:r>
      <w:r w:rsidR="00D8267F" w:rsidRPr="00EE678B">
        <w:rPr>
          <w:color w:val="000000"/>
        </w:rPr>
        <w:t xml:space="preserve"> </w:t>
      </w:r>
      <w:r w:rsidRPr="00EE678B">
        <w:rPr>
          <w:color w:val="000000"/>
        </w:rPr>
        <w:t>– Worklist [PSO REJECTS WORKLIST] and Third Party Payer Rejects</w:t>
      </w:r>
      <w:r w:rsidR="00D8267F" w:rsidRPr="00EE678B">
        <w:rPr>
          <w:color w:val="000000"/>
        </w:rPr>
        <w:t xml:space="preserve"> </w:t>
      </w:r>
      <w:r w:rsidRPr="00EE678B">
        <w:rPr>
          <w:color w:val="000000"/>
        </w:rPr>
        <w:t>– View/Process [PSO REJECTS VIEW/PROCESS] options have been modified in the following manner:</w:t>
      </w:r>
    </w:p>
    <w:p w:rsidR="00AE454C" w:rsidRPr="00EE678B" w:rsidRDefault="00AE454C" w:rsidP="00AE454C"/>
    <w:p w:rsidR="00AE454C" w:rsidRPr="00EE678B" w:rsidRDefault="00AE454C" w:rsidP="00CC4B19">
      <w:pPr>
        <w:pStyle w:val="ExampleHeading"/>
      </w:pPr>
      <w:bookmarkStart w:id="5267" w:name="_Toc209429950"/>
      <w:r w:rsidRPr="00EE678B">
        <w:t>Display of non-DUR/RTS rejects</w:t>
      </w:r>
      <w:bookmarkEnd w:id="5267"/>
    </w:p>
    <w:p w:rsidR="00AE454C" w:rsidRPr="00EE678B" w:rsidRDefault="00AE454C">
      <w:pPr>
        <w:numPr>
          <w:ilvl w:val="0"/>
          <w:numId w:val="64"/>
        </w:numPr>
        <w:contextualSpacing/>
        <w:rPr>
          <w:color w:val="000000"/>
        </w:rPr>
        <w:pPrChange w:id="5268" w:author="Fred Perez" w:date="2019-03-22T09:44:00Z">
          <w:pPr>
            <w:numPr>
              <w:numId w:val="68"/>
            </w:numPr>
            <w:tabs>
              <w:tab w:val="num" w:pos="720"/>
            </w:tabs>
            <w:ind w:left="720" w:hanging="360"/>
            <w:contextualSpacing/>
          </w:pPr>
        </w:pPrChange>
      </w:pPr>
      <w:r w:rsidRPr="00EE678B">
        <w:rPr>
          <w:color w:val="000000"/>
        </w:rPr>
        <w:t>Non-DUR/RTS TRICARE and CHAMPVA rejections each will be segregated into distinct sections. They will be denoted with a "TRICARE</w:t>
      </w:r>
      <w:r w:rsidR="00D8267F" w:rsidRPr="00EE678B">
        <w:rPr>
          <w:color w:val="000000"/>
        </w:rPr>
        <w:t xml:space="preserve"> </w:t>
      </w:r>
      <w:r w:rsidRPr="00EE678B">
        <w:rPr>
          <w:color w:val="000000"/>
        </w:rPr>
        <w:t>– Non-DUR/RTS" or "CHAMPVA</w:t>
      </w:r>
      <w:r w:rsidR="00D8267F" w:rsidRPr="00EE678B">
        <w:rPr>
          <w:color w:val="000000"/>
        </w:rPr>
        <w:t xml:space="preserve"> </w:t>
      </w:r>
      <w:r w:rsidRPr="00EE678B">
        <w:rPr>
          <w:color w:val="000000"/>
        </w:rPr>
        <w:t>– Non-DUR/RTS" header. This header remains regardless of whether the GI</w:t>
      </w:r>
      <w:r w:rsidR="00D8267F" w:rsidRPr="00EE678B">
        <w:rPr>
          <w:color w:val="000000"/>
        </w:rPr>
        <w:t xml:space="preserve"> </w:t>
      </w:r>
      <w:r w:rsidRPr="00EE678B">
        <w:rPr>
          <w:color w:val="000000"/>
        </w:rPr>
        <w:t>– Group by Insurance action is toggled on or off. The TRICARE and CHAMPVA sections sort in the same manner as the main sort for non-TRICARE/CHAMPVA prescriptions (by Rx, drug, patient).</w:t>
      </w:r>
    </w:p>
    <w:p w:rsidR="00AE454C" w:rsidRPr="00EE678B" w:rsidRDefault="00AE454C" w:rsidP="00AE454C">
      <w:pPr>
        <w:rPr>
          <w:color w:val="000000"/>
          <w:szCs w:val="24"/>
        </w:rPr>
      </w:pP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rPr>
          <w:szCs w:val="24"/>
        </w:rPr>
      </w:pPr>
      <w:r w:rsidRPr="00EE678B">
        <w:rPr>
          <w:szCs w:val="24"/>
        </w:rPr>
        <w:t xml:space="preserve">  4 </w:t>
      </w:r>
      <w:r w:rsidRPr="00EE678B">
        <w:t>101358       OPCVACARE</w:t>
      </w:r>
      <w:r w:rsidRPr="00EE678B">
        <w:rPr>
          <w:szCs w:val="24"/>
        </w:rPr>
        <w:t>,ONE(</w:t>
      </w:r>
      <w:r w:rsidRPr="00EE678B">
        <w:t>7895)      BACLOFEN 10MG TABS   07</w:t>
      </w:r>
      <w:r w:rsidRPr="00EE678B">
        <w:rPr>
          <w:szCs w:val="24"/>
        </w:rPr>
        <w:t xml:space="preserve"> :M/I </w:t>
      </w:r>
      <w:r w:rsidRPr="00EE678B">
        <w:t>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5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6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AE454C">
      <w:pPr>
        <w:rPr>
          <w:color w:val="000000"/>
          <w:szCs w:val="24"/>
        </w:rPr>
      </w:pPr>
    </w:p>
    <w:p w:rsidR="00AE454C" w:rsidRPr="00EE678B" w:rsidRDefault="00AE454C">
      <w:pPr>
        <w:numPr>
          <w:ilvl w:val="0"/>
          <w:numId w:val="64"/>
        </w:numPr>
        <w:rPr>
          <w:color w:val="000000"/>
        </w:rPr>
        <w:pPrChange w:id="5269" w:author="Fred Perez" w:date="2019-03-22T09:44:00Z">
          <w:pPr>
            <w:numPr>
              <w:numId w:val="68"/>
            </w:numPr>
            <w:tabs>
              <w:tab w:val="num" w:pos="720"/>
            </w:tabs>
            <w:ind w:left="720" w:hanging="360"/>
          </w:pPr>
        </w:pPrChange>
      </w:pPr>
      <w:r w:rsidRPr="00EE678B">
        <w:rPr>
          <w:color w:val="000000"/>
        </w:rPr>
        <w:t>TRICARE and CHAMPVA DUR/RTS rejects display with all other DUR/RTS rejects. See the boxed text in the example below. Sequences 5 and 9 are rejects for the same prescription. Also note that in the following example GI</w:t>
      </w:r>
      <w:r w:rsidR="00D8267F" w:rsidRPr="00EE678B">
        <w:rPr>
          <w:color w:val="000000"/>
        </w:rPr>
        <w:t xml:space="preserve"> </w:t>
      </w:r>
      <w:r w:rsidRPr="00EE678B">
        <w:rPr>
          <w:color w:val="000000"/>
        </w:rPr>
        <w:t>– Group by Insurance action is toggled OFF.</w:t>
      </w:r>
    </w:p>
    <w:p w:rsidR="00AE454C" w:rsidRPr="00EE678B" w:rsidRDefault="00AE454C" w:rsidP="00AE454C">
      <w:pPr>
        <w:ind w:left="360"/>
        <w:rPr>
          <w:color w:val="000000"/>
        </w:rPr>
      </w:pPr>
    </w:p>
    <w:p w:rsidR="00AE454C" w:rsidRPr="00EE678B" w:rsidRDefault="00AE454C" w:rsidP="00286389">
      <w:pPr>
        <w:pStyle w:val="ScreenCapture"/>
      </w:pPr>
      <w:r w:rsidRPr="00EE678B">
        <w:t xml:space="preserve">Insurance Rejects-Worklist    Aug 13, 2008@16:10:22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szCs w:val="24"/>
        </w:rPr>
      </w:pPr>
      <w:r w:rsidRPr="00EE678B">
        <w:rPr>
          <w:szCs w:val="24"/>
        </w:rPr>
        <w:t xml:space="preserve">  3 </w:t>
      </w:r>
      <w:r w:rsidRPr="00EE678B">
        <w:t>101358       OPCVACARE</w:t>
      </w:r>
      <w:r w:rsidRPr="00EE678B">
        <w:rPr>
          <w:szCs w:val="24"/>
        </w:rPr>
        <w:t>,ONE(</w:t>
      </w:r>
      <w:r w:rsidRPr="00EE678B">
        <w:t>7895)      BACLOFEN 10MG TABS   07</w:t>
      </w:r>
      <w:r w:rsidRPr="00EE678B">
        <w:rPr>
          <w:szCs w:val="24"/>
        </w:rPr>
        <w:t xml:space="preserve">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4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bdr w:val="single" w:sz="4" w:space="0" w:color="auto"/>
        </w:rPr>
        <w:t xml:space="preserve">  5 101981       OPTRICARE,ONE(4789)      ATENOLOL 100MG TAB   79 :REFILL TOO SO</w:t>
      </w:r>
    </w:p>
    <w:p w:rsidR="00AE454C" w:rsidRPr="00EE678B" w:rsidRDefault="00AE454C" w:rsidP="00286389">
      <w:pPr>
        <w:pStyle w:val="ScreenCapture"/>
      </w:pPr>
      <w:r w:rsidRPr="00EE678B">
        <w:rPr>
          <w:bCs/>
        </w:rPr>
        <w:t xml:space="preserve">    Payer Message</w:t>
      </w:r>
      <w:r w:rsidRPr="00EE678B">
        <w:t xml:space="preserv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6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8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7C44A7">
      <w:pPr>
        <w:pStyle w:val="ScreenCapture"/>
        <w:keepNext/>
        <w:rPr>
          <w:rStyle w:val="Strong"/>
        </w:rPr>
      </w:pPr>
      <w:r w:rsidRPr="00EE678B">
        <w:rPr>
          <w:rStyle w:val="Strong"/>
        </w:rPr>
        <w:t xml:space="preserve">  9 101981       OPTRICARE,ONE(4789)      ATENOLOL 100MG TAB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 xml:space="preserve">Select: Quit// </w:t>
      </w:r>
    </w:p>
    <w:p w:rsidR="00AE454C" w:rsidRPr="00EE678B" w:rsidRDefault="00AE454C" w:rsidP="00AE454C">
      <w:pPr>
        <w:rPr>
          <w:color w:val="000000"/>
        </w:rPr>
      </w:pPr>
    </w:p>
    <w:p w:rsidR="00AE454C" w:rsidRPr="00EE678B" w:rsidRDefault="00AE454C" w:rsidP="00AE454C">
      <w:pPr>
        <w:ind w:left="720"/>
        <w:rPr>
          <w:color w:val="000000"/>
        </w:rPr>
      </w:pPr>
      <w:r w:rsidRPr="00EE678B">
        <w:rPr>
          <w:color w:val="000000"/>
        </w:rPr>
        <w:t>When GI</w:t>
      </w:r>
      <w:r w:rsidR="00D8267F" w:rsidRPr="00EE678B">
        <w:rPr>
          <w:color w:val="000000"/>
        </w:rPr>
        <w:t xml:space="preserve"> </w:t>
      </w:r>
      <w:r w:rsidRPr="00EE678B">
        <w:rPr>
          <w:color w:val="000000"/>
        </w:rPr>
        <w:t xml:space="preserve">– Group by Insurance action is toggled ON, the headers "TRICARE" </w:t>
      </w:r>
      <w:r w:rsidRPr="00EE678B">
        <w:rPr>
          <w:color w:val="000000"/>
          <w:szCs w:val="24"/>
        </w:rPr>
        <w:t xml:space="preserve">and </w:t>
      </w:r>
      <w:r w:rsidRPr="00EE678B">
        <w:rPr>
          <w:color w:val="000000"/>
        </w:rPr>
        <w:t>“CHAMPVA” display, and these "TRICARE" and “CHAMPVA” sections sort alphabetically within RTS/DUR insurances. These TRICARE/CHAMPVA sections are separate from the Non-DUR/RTS section.</w:t>
      </w:r>
    </w:p>
    <w:p w:rsidR="00AE454C" w:rsidRPr="00EE678B" w:rsidRDefault="00AE454C" w:rsidP="00AE454C">
      <w:pPr>
        <w:ind w:left="720"/>
        <w:rPr>
          <w:color w:val="000000"/>
        </w:rPr>
      </w:pPr>
    </w:p>
    <w:p w:rsidR="00AE454C" w:rsidRPr="00EE678B" w:rsidRDefault="00AE454C" w:rsidP="00CC4B19">
      <w:pPr>
        <w:pStyle w:val="ExampleHeading"/>
      </w:pPr>
      <w:r w:rsidRPr="00EE678B">
        <w:t>Example with GI action toggled on:</w:t>
      </w:r>
    </w:p>
    <w:p w:rsidR="00AE454C" w:rsidRPr="00EE678B" w:rsidRDefault="00AE454C" w:rsidP="00286389">
      <w:pPr>
        <w:pStyle w:val="ScreenCapture"/>
      </w:pPr>
      <w:r w:rsidRPr="00EE678B">
        <w:t xml:space="preserve">Insurance Rejects-Worklist    Aug 13, 2008@16:12:46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 GROUPED BY INSURANCE</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rPr>
          <w:rStyle w:val="Strong"/>
        </w:rPr>
      </w:pPr>
      <w:r w:rsidRPr="00EE678B">
        <w:rPr>
          <w:rStyle w:val="Strong"/>
        </w:rPr>
        <w:t xml:space="preserve">                             BLUE CROSS BLUE SHIELD                                 </w:t>
      </w:r>
    </w:p>
    <w:p w:rsidR="00AE454C" w:rsidRPr="00EE678B" w:rsidRDefault="00AE454C" w:rsidP="00286389">
      <w:pPr>
        <w:pStyle w:val="ScreenCapture"/>
      </w:pPr>
      <w:r w:rsidRPr="00EE678B">
        <w:t xml:space="preserve">  1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                                     </w:t>
      </w:r>
    </w:p>
    <w:p w:rsidR="00AE454C" w:rsidRPr="00EE678B" w:rsidRDefault="00AE454C" w:rsidP="00286389">
      <w:pPr>
        <w:pStyle w:val="ScreenCapture"/>
        <w:rPr>
          <w:szCs w:val="24"/>
        </w:rPr>
      </w:pPr>
      <w:r w:rsidRPr="00EE678B">
        <w:rPr>
          <w:szCs w:val="24"/>
        </w:rPr>
        <w:t xml:space="preserve">  2 </w:t>
      </w:r>
      <w:r w:rsidRPr="00EE678B">
        <w:t>101358       OPCVACARE,ONE(7895)      BACLOFEN 10MG TABS   07</w:t>
      </w:r>
      <w:r w:rsidRPr="00EE678B">
        <w:rPr>
          <w:szCs w:val="24"/>
        </w:rPr>
        <w:t xml:space="preserve">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ZENITH ADMINISTRATORS                                 </w:t>
      </w:r>
    </w:p>
    <w:p w:rsidR="00AE454C" w:rsidRPr="00EE678B" w:rsidRDefault="00AE454C" w:rsidP="00286389">
      <w:pPr>
        <w:pStyle w:val="ScreenCapture"/>
      </w:pPr>
      <w:r w:rsidRPr="00EE678B">
        <w:t xml:space="preserve">  4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5 101981       OPTRICARE,ONE(4789)      ATENOLOL 100MG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6 101358       OPCVACARE,ONE(7895)      BACLOFEN 10MG TABS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7 100923       OPCVACARE,TWO(4933)      LORAZEPAM 1MG TAB    07 :M/I Cardholde</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8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9 101981       OPTRICARE,ONE(4789)      ATENOLOL 100MG TAB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w:t>
      </w:r>
    </w:p>
    <w:p w:rsidR="00AE454C" w:rsidRPr="00EE678B" w:rsidRDefault="00AE454C" w:rsidP="00AE454C">
      <w:pPr>
        <w:ind w:left="720"/>
        <w:rPr>
          <w:color w:val="000000"/>
        </w:rPr>
      </w:pPr>
    </w:p>
    <w:p w:rsidR="00AE454C" w:rsidRPr="00EE678B" w:rsidRDefault="00AE454C" w:rsidP="00AE454C">
      <w:pPr>
        <w:rPr>
          <w:color w:val="000000"/>
        </w:rPr>
      </w:pPr>
      <w:r w:rsidRPr="00EE678B">
        <w:rPr>
          <w:color w:val="000000"/>
        </w:rPr>
        <w:t>The TRI</w:t>
      </w:r>
      <w:r w:rsidR="00D8267F" w:rsidRPr="00EE678B">
        <w:rPr>
          <w:color w:val="000000"/>
        </w:rPr>
        <w:t xml:space="preserve"> </w:t>
      </w:r>
      <w:r w:rsidRPr="00EE678B">
        <w:rPr>
          <w:color w:val="000000"/>
        </w:rPr>
        <w:t>– Show/Hide TRICARE and CVA</w:t>
      </w:r>
      <w:r w:rsidR="00D8267F" w:rsidRPr="00EE678B">
        <w:rPr>
          <w:color w:val="000000"/>
        </w:rPr>
        <w:t xml:space="preserve"> </w:t>
      </w:r>
      <w:r w:rsidRPr="00EE678B">
        <w:rPr>
          <w:color w:val="000000"/>
        </w:rPr>
        <w:t>– Show/Hide CHAMPVA toggle actions can be found on the hidden menu on the Insurance Rejects screen. When the TRI action is toggled to Show, TRICARE Non-DUR/RTS rejects will automatically display in the listing. Toggling the TRI action to Hide will remove them from the screen. The CVA action behaves likewise for CHAMPVA Non-DUR/RTS rejects.</w:t>
      </w:r>
    </w:p>
    <w:p w:rsidR="00AE454C" w:rsidRPr="00EE678B" w:rsidRDefault="00AE454C" w:rsidP="00AE454C">
      <w:pPr>
        <w:rPr>
          <w:color w:val="000000"/>
        </w:rPr>
      </w:pPr>
    </w:p>
    <w:p w:rsidR="00AE454C" w:rsidRPr="00EE678B" w:rsidRDefault="00AE454C" w:rsidP="00CC4B19">
      <w:pPr>
        <w:pStyle w:val="ExampleHeading"/>
      </w:pPr>
      <w:r w:rsidRPr="00EE678B">
        <w:t>Example with TRICARE and CHAMPVA rejects displayed:</w:t>
      </w: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7C44A7">
      <w:pPr>
        <w:pStyle w:val="ScreenCapture"/>
        <w:keepNext/>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rPr>
          <w:rStyle w:val="Strong"/>
        </w:rPr>
      </w:pPr>
      <w:r w:rsidRPr="00EE678B">
        <w:rPr>
          <w:rStyle w:val="Strong"/>
        </w:rPr>
        <w:t xml:space="preserve">                             CHAMPVA</w:t>
      </w:r>
      <w:r w:rsidR="00D8267F" w:rsidRPr="00EE678B">
        <w:rPr>
          <w:rStyle w:val="Strong"/>
        </w:rPr>
        <w:t xml:space="preserve"> </w:t>
      </w:r>
      <w:r w:rsidRPr="00EE678B">
        <w:rPr>
          <w:rStyle w:val="Strong"/>
        </w:rPr>
        <w:t xml:space="preserve">– Non-DUR/RTS                             </w:t>
      </w:r>
    </w:p>
    <w:p w:rsidR="00AE454C" w:rsidRPr="00EE678B" w:rsidRDefault="00AE454C" w:rsidP="00286389">
      <w:pPr>
        <w:pStyle w:val="ScreenCapture"/>
      </w:pPr>
      <w:r w:rsidRPr="00EE678B">
        <w:t xml:space="preserve">  4 101358       OPCVACARE,ONE(7895)      BACLOFEN 10MG TABS   07 :M/I Cardholde</w:t>
      </w:r>
    </w:p>
    <w:p w:rsidR="00AE454C" w:rsidRPr="00EE678B" w:rsidRDefault="00AE454C" w:rsidP="00286389">
      <w:pPr>
        <w:pStyle w:val="ScreenCapture"/>
        <w:rPr>
          <w:szCs w:val="24"/>
        </w:rPr>
      </w:pPr>
      <w:r w:rsidRPr="00EE678B">
        <w:t xml:space="preserve">    Payer Message:                                </w:t>
      </w:r>
      <w:r w:rsidRPr="00EE678B">
        <w:rPr>
          <w:szCs w:val="24"/>
        </w:rPr>
        <w:t xml:space="preserve">                             </w:t>
      </w:r>
    </w:p>
    <w:p w:rsidR="00AE454C" w:rsidRPr="00EE678B" w:rsidRDefault="00AE454C" w:rsidP="00286389">
      <w:pPr>
        <w:pStyle w:val="ScreenCapture"/>
        <w:rPr>
          <w:rStyle w:val="Strong"/>
        </w:rPr>
      </w:pPr>
      <w:r w:rsidRPr="00EE678B">
        <w:rPr>
          <w:rStyle w:val="Strong"/>
        </w:rPr>
        <w:t xml:space="preserve">                             TRICARE - Non-DUR/RTS                              </w:t>
      </w:r>
    </w:p>
    <w:p w:rsidR="00AE454C" w:rsidRPr="00EE678B" w:rsidRDefault="00AE454C" w:rsidP="00286389">
      <w:pPr>
        <w:pStyle w:val="ScreenCapture"/>
      </w:pPr>
      <w:r w:rsidRPr="00EE678B">
        <w:t xml:space="preserve">  5 101980       OPTRICARE,ONE(4789)      DANTROLENE 25MG CAP  14 :M/I Eligibili</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AE454C" w:rsidP="00286389">
      <w:pPr>
        <w:pStyle w:val="ScreenCapture"/>
      </w:pPr>
      <w:r w:rsidRPr="00EE678B">
        <w:t>Select: Quit// ??</w:t>
      </w:r>
    </w:p>
    <w:bookmarkStart w:id="5270" w:name="pa329"/>
    <w:p w:rsidR="00482540" w:rsidRPr="001E7A4F" w:rsidRDefault="00583040" w:rsidP="00482540">
      <w:pPr>
        <w:pStyle w:val="ScreenCapture"/>
      </w:pPr>
      <w:r>
        <w:rPr>
          <w:noProof/>
        </w:rPr>
        <mc:AlternateContent>
          <mc:Choice Requires="wps">
            <w:drawing>
              <wp:anchor distT="0" distB="0" distL="114300" distR="114300" simplePos="0" relativeHeight="251674112" behindDoc="0" locked="0" layoutInCell="1" allowOverlap="1">
                <wp:simplePos x="0" y="0"/>
                <wp:positionH relativeFrom="column">
                  <wp:posOffset>422910</wp:posOffset>
                </wp:positionH>
                <wp:positionV relativeFrom="paragraph">
                  <wp:posOffset>104775</wp:posOffset>
                </wp:positionV>
                <wp:extent cx="1379855" cy="241935"/>
                <wp:effectExtent l="13335" t="9525" r="6985" b="5715"/>
                <wp:wrapNone/>
                <wp:docPr id="1478" name="Rectangle 2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241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534BD0" id="Rectangle 202" o:spid="_x0000_s1026" style="position:absolute;margin-left:33.3pt;margin-top:8.25pt;width:108.65pt;height:19.0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" filled="f"/>
            </w:pict>
          </mc:Fallback>
        </mc:AlternateContent>
      </w:r>
      <w:r w:rsidR="00482540" w:rsidRPr="001E7A4F">
        <w:t>The following actions are also available:</w:t>
      </w:r>
    </w:p>
    <w:p w:rsidR="00482540" w:rsidRPr="001E7A4F" w:rsidRDefault="00482540" w:rsidP="00482540">
      <w:pPr>
        <w:pStyle w:val="ScreenCapture"/>
      </w:pPr>
      <w:r w:rsidRPr="001E7A4F">
        <w:t>TRI  Show/Hide TRICARE    DN   Down a Line          PT   Print List</w:t>
      </w:r>
    </w:p>
    <w:p w:rsidR="00482540" w:rsidRPr="001E7A4F" w:rsidRDefault="00482540" w:rsidP="00482540">
      <w:pPr>
        <w:pStyle w:val="ScreenCapture"/>
      </w:pPr>
      <w:r w:rsidRPr="001E7A4F">
        <w:t>CVA  Show/Hide CHAMPVA    FS   First Screen         SL   Search List</w:t>
      </w:r>
    </w:p>
    <w:p w:rsidR="00482540" w:rsidRPr="001E7A4F" w:rsidRDefault="00482540" w:rsidP="00482540">
      <w:pPr>
        <w:pStyle w:val="ScreenCapture"/>
      </w:pPr>
      <w:r w:rsidRPr="001E7A4F">
        <w:t>VER  View ePharm</w:t>
      </w:r>
      <w:r>
        <w:t>a</w:t>
      </w:r>
      <w:r w:rsidRPr="001E7A4F">
        <w:t>cy Rx    LS   Last Screen          ADPL Auto Display(On/Off)</w:t>
      </w:r>
    </w:p>
    <w:p w:rsidR="00482540" w:rsidRPr="001E7A4F" w:rsidRDefault="00482540" w:rsidP="00482540">
      <w:pPr>
        <w:pStyle w:val="ScreenCapture"/>
      </w:pPr>
      <w:r w:rsidRPr="001E7A4F">
        <w:t>+    Next Screen          GO   Go to Page           QU   Quit</w:t>
      </w:r>
    </w:p>
    <w:p w:rsidR="00482540" w:rsidRPr="001E7A4F" w:rsidRDefault="00482540" w:rsidP="00482540">
      <w:pPr>
        <w:pStyle w:val="ScreenCapture"/>
      </w:pPr>
      <w:r w:rsidRPr="001E7A4F">
        <w:t>-    Previous Screen      RD   Re Display Screen</w:t>
      </w:r>
    </w:p>
    <w:p w:rsidR="00482540" w:rsidRPr="001E7A4F" w:rsidRDefault="00482540" w:rsidP="00482540">
      <w:pPr>
        <w:pStyle w:val="ScreenCapture"/>
      </w:pPr>
      <w:r w:rsidRPr="001E7A4F">
        <w:t>UP   Up a Line            PS   Print Screen</w:t>
      </w:r>
    </w:p>
    <w:p w:rsidR="00482540" w:rsidRDefault="00482540" w:rsidP="00482540">
      <w:pPr>
        <w:pStyle w:val="ScreenCapture"/>
      </w:pPr>
    </w:p>
    <w:p w:rsidR="00482540" w:rsidRPr="001E7A4F" w:rsidRDefault="00482540" w:rsidP="00482540">
      <w:pPr>
        <w:pStyle w:val="ScreenCapture"/>
      </w:pPr>
      <w:r w:rsidRPr="001E7A4F">
        <w:t xml:space="preserve">Enter RETURN to continue or '^' to exit: </w:t>
      </w:r>
    </w:p>
    <w:bookmarkEnd w:id="5270"/>
    <w:p w:rsidR="00AE454C" w:rsidRPr="00EE678B" w:rsidRDefault="00AE454C" w:rsidP="00AE454C">
      <w:pPr>
        <w:rPr>
          <w:color w:val="000000"/>
        </w:rPr>
      </w:pPr>
    </w:p>
    <w:p w:rsidR="00AE454C" w:rsidRPr="00EE678B" w:rsidRDefault="00AE454C" w:rsidP="00644AD6">
      <w:pPr>
        <w:pStyle w:val="ExampleHeading"/>
      </w:pPr>
      <w:r w:rsidRPr="00EE678B">
        <w:t>Example of TRICARE and CHAMPVA rejects removed from display:</w:t>
      </w:r>
    </w:p>
    <w:p w:rsidR="00AE454C" w:rsidRPr="00EE678B" w:rsidRDefault="00AE454C" w:rsidP="00286389">
      <w:pPr>
        <w:pStyle w:val="ScreenCapture"/>
      </w:pPr>
      <w:r w:rsidRPr="00EE678B">
        <w:t xml:space="preserve">Insurance Rejects-Worklist    Aug 13, 2008@16:04:05          Page:    1 of    1 </w:t>
      </w:r>
    </w:p>
    <w:p w:rsidR="00AE454C" w:rsidRPr="00EE678B" w:rsidRDefault="00AE454C" w:rsidP="00286389">
      <w:pPr>
        <w:pStyle w:val="ScreenCapture"/>
      </w:pPr>
      <w:r w:rsidRPr="00EE678B">
        <w:t>Division  : ALBANY ISC</w:t>
      </w:r>
    </w:p>
    <w:p w:rsidR="00AE454C" w:rsidRPr="00EE678B" w:rsidRDefault="00AE454C" w:rsidP="00286389">
      <w:pPr>
        <w:pStyle w:val="ScreenCapture"/>
      </w:pPr>
      <w:r w:rsidRPr="00EE678B">
        <w:t>Selection : ALL UNRESOLVED REJECTS</w:t>
      </w:r>
    </w:p>
    <w:p w:rsidR="00AE454C" w:rsidRPr="00EE678B" w:rsidRDefault="00AE454C" w:rsidP="00286389">
      <w:pPr>
        <w:pStyle w:val="ScreenCapture"/>
        <w:rPr>
          <w:rStyle w:val="Strong"/>
        </w:rPr>
      </w:pPr>
      <w:r w:rsidRPr="00EE678B">
        <w:rPr>
          <w:rStyle w:val="Strong"/>
        </w:rPr>
        <w:t xml:space="preserve">  # Rx#          PATIENT(ID) [^]          DRUG                 REASON             </w:t>
      </w:r>
    </w:p>
    <w:p w:rsidR="00AE454C" w:rsidRPr="00EE678B" w:rsidRDefault="00AE454C" w:rsidP="00286389">
      <w:pPr>
        <w:pStyle w:val="ScreenCapture"/>
      </w:pPr>
      <w:r w:rsidRPr="00EE678B">
        <w:t xml:space="preserve">  1 101238       ECMEIBTEST,ONE(5566)     MEDROXYPROGESTRONE 1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2 100739       ECMEPAT,TWO(8887)        BENZTROPINE 2MG TAB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r w:rsidRPr="00EE678B">
        <w:t xml:space="preserve">  3 101960       OPTRICARE,ONE(4789)      ACETAZOLAMIDE 250MG  79 :REFILL TOO SO</w:t>
      </w:r>
    </w:p>
    <w:p w:rsidR="00AE454C" w:rsidRPr="00EE678B" w:rsidRDefault="00AE454C" w:rsidP="00286389">
      <w:pPr>
        <w:pStyle w:val="ScreenCapture"/>
      </w:pPr>
      <w:r w:rsidRPr="00EE678B">
        <w:t xml:space="preserve">    Payer Message:                                                              </w:t>
      </w:r>
    </w:p>
    <w:p w:rsidR="00AE454C" w:rsidRPr="00EE678B" w:rsidRDefault="00AE454C" w:rsidP="00286389">
      <w:pPr>
        <w:pStyle w:val="ScreenCapture"/>
      </w:pPr>
    </w:p>
    <w:p w:rsidR="00AE454C" w:rsidRPr="00EE678B" w:rsidRDefault="00AE454C" w:rsidP="00286389">
      <w:pPr>
        <w:pStyle w:val="ScreenCapture"/>
      </w:pPr>
    </w:p>
    <w:p w:rsidR="00AE454C" w:rsidRPr="00EE678B" w:rsidRDefault="00AE454C" w:rsidP="00286389">
      <w:pPr>
        <w:pStyle w:val="ScreenCapture"/>
      </w:pPr>
    </w:p>
    <w:p w:rsidR="006C6A1C" w:rsidRPr="00EE678B" w:rsidRDefault="006C6A1C" w:rsidP="00286389">
      <w:pPr>
        <w:pStyle w:val="ScreenCapture"/>
      </w:pPr>
    </w:p>
    <w:p w:rsidR="00AE454C" w:rsidRPr="00EE678B" w:rsidRDefault="00AE454C" w:rsidP="00286389">
      <w:pPr>
        <w:pStyle w:val="ScreenCapture"/>
      </w:pPr>
    </w:p>
    <w:p w:rsidR="00AE454C" w:rsidRPr="00EE678B" w:rsidRDefault="00AE454C" w:rsidP="00286389">
      <w:pPr>
        <w:pStyle w:val="ScreenCapture"/>
      </w:pPr>
      <w:r w:rsidRPr="00EE678B">
        <w:t xml:space="preserve">          Select the entry # to view or ?? for more actions                     </w:t>
      </w:r>
    </w:p>
    <w:p w:rsidR="00AE454C" w:rsidRPr="00EE678B" w:rsidRDefault="00AE454C" w:rsidP="00286389">
      <w:pPr>
        <w:pStyle w:val="ScreenCapture"/>
      </w:pPr>
      <w:r w:rsidRPr="00EE678B">
        <w:t>DR  Sort by Drug          RE  Sort by Reason        RX  Sort by Prescription</w:t>
      </w:r>
    </w:p>
    <w:p w:rsidR="00AE454C" w:rsidRPr="00EE678B" w:rsidRDefault="00AE454C" w:rsidP="00286389">
      <w:pPr>
        <w:pStyle w:val="ScreenCapture"/>
      </w:pPr>
      <w:r w:rsidRPr="00EE678B">
        <w:t>PA  Sort by Patient       RF  Screen Refresh        GI  Group by Insurance</w:t>
      </w:r>
    </w:p>
    <w:p w:rsidR="00AE454C" w:rsidRPr="00EE678B" w:rsidRDefault="00583040" w:rsidP="00286389">
      <w:pPr>
        <w:pStyle w:val="ScreenCapture"/>
      </w:pPr>
      <w:r>
        <w:rPr>
          <w:noProof/>
        </w:rPr>
        <mc:AlternateContent>
          <mc:Choice Requires="wps">
            <w:drawing>
              <wp:anchor distT="0" distB="0" distL="114300" distR="114300" simplePos="0" relativeHeight="251675136" behindDoc="0" locked="0" layoutInCell="1" allowOverlap="1">
                <wp:simplePos x="0" y="0"/>
                <wp:positionH relativeFrom="column">
                  <wp:posOffset>422910</wp:posOffset>
                </wp:positionH>
                <wp:positionV relativeFrom="paragraph">
                  <wp:posOffset>86995</wp:posOffset>
                </wp:positionV>
                <wp:extent cx="1379855" cy="241935"/>
                <wp:effectExtent l="13335" t="10795" r="6985" b="13970"/>
                <wp:wrapNone/>
                <wp:docPr id="1477" name="Rectangle 2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9855" cy="2419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8DA49" id="Rectangle 203" o:spid="_x0000_s1026" style="position:absolute;margin-left:33.3pt;margin-top:6.85pt;width:108.65pt;height:19.0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" filled="f"/>
            </w:pict>
          </mc:Fallback>
        </mc:AlternateContent>
      </w:r>
      <w:r w:rsidR="00AE454C" w:rsidRPr="00EE678B">
        <w:t>Select: Quit// ??</w:t>
      </w:r>
    </w:p>
    <w:p w:rsidR="00482540" w:rsidRPr="001E7A4F" w:rsidRDefault="00482540" w:rsidP="00482540">
      <w:pPr>
        <w:pStyle w:val="ScreenCapture"/>
      </w:pPr>
      <w:r w:rsidRPr="001E7A4F">
        <w:t>TRI  Show/Hide TRICARE    DN   Down a Line          PT   Print List</w:t>
      </w:r>
    </w:p>
    <w:p w:rsidR="00482540" w:rsidRPr="001E7A4F" w:rsidRDefault="00482540" w:rsidP="00482540">
      <w:pPr>
        <w:pStyle w:val="ScreenCapture"/>
      </w:pPr>
      <w:r w:rsidRPr="001E7A4F">
        <w:t>CVA  Show/Hide CHAMPVA    FS   First Screen         SL   Search List</w:t>
      </w:r>
    </w:p>
    <w:p w:rsidR="00482540" w:rsidRPr="001E7A4F" w:rsidRDefault="00482540" w:rsidP="00482540">
      <w:pPr>
        <w:pStyle w:val="ScreenCapture"/>
      </w:pPr>
      <w:r w:rsidRPr="001E7A4F">
        <w:t>VER  View ePharm</w:t>
      </w:r>
      <w:r>
        <w:t>a</w:t>
      </w:r>
      <w:r w:rsidRPr="001E7A4F">
        <w:t>cy Rx    LS   Last Screen          ADPL Auto Display(On/Off)</w:t>
      </w:r>
    </w:p>
    <w:p w:rsidR="00482540" w:rsidRPr="001E7A4F" w:rsidRDefault="00482540" w:rsidP="00482540">
      <w:pPr>
        <w:pStyle w:val="ScreenCapture"/>
      </w:pPr>
      <w:r w:rsidRPr="001E7A4F">
        <w:t>+    Next Screen          GO   Go to Page           QU   Quit</w:t>
      </w:r>
    </w:p>
    <w:p w:rsidR="00482540" w:rsidRPr="001E7A4F" w:rsidRDefault="00482540" w:rsidP="00482540">
      <w:pPr>
        <w:pStyle w:val="ScreenCapture"/>
      </w:pPr>
      <w:r w:rsidRPr="001E7A4F">
        <w:t>-    Previous Screen      RD   Re Display Screen</w:t>
      </w:r>
    </w:p>
    <w:p w:rsidR="00482540" w:rsidRDefault="00482540" w:rsidP="00482540">
      <w:pPr>
        <w:pStyle w:val="ScreenCapture"/>
      </w:pPr>
      <w:r w:rsidRPr="001E7A4F">
        <w:t>UP   Up a Line            PS   Print Screen</w:t>
      </w:r>
    </w:p>
    <w:p w:rsidR="00482540" w:rsidRDefault="00482540" w:rsidP="00482540">
      <w:pPr>
        <w:pStyle w:val="ScreenCapture"/>
      </w:pPr>
    </w:p>
    <w:p w:rsidR="00482540" w:rsidRPr="001E7A4F" w:rsidRDefault="00482540" w:rsidP="00482540">
      <w:pPr>
        <w:pStyle w:val="ScreenCapture"/>
      </w:pPr>
      <w:r w:rsidRPr="001E7A4F">
        <w:t xml:space="preserve">Enter RETURN to continue or '^' to exit: </w:t>
      </w:r>
    </w:p>
    <w:p w:rsidR="00AE454C" w:rsidRPr="00EE678B" w:rsidRDefault="00AE454C" w:rsidP="00AE454C">
      <w:pPr>
        <w:rPr>
          <w:color w:val="000000"/>
          <w:szCs w:val="24"/>
        </w:rPr>
      </w:pPr>
    </w:p>
    <w:p w:rsidR="00AE454C" w:rsidRPr="00EE678B" w:rsidRDefault="00AE454C" w:rsidP="006C6A1C">
      <w:pPr>
        <w:keepNext/>
        <w:rPr>
          <w:b/>
          <w:color w:val="000000"/>
          <w:sz w:val="24"/>
          <w:szCs w:val="24"/>
        </w:rPr>
      </w:pPr>
      <w:r w:rsidRPr="00EE678B">
        <w:rPr>
          <w:b/>
          <w:color w:val="000000"/>
          <w:sz w:val="24"/>
          <w:szCs w:val="24"/>
        </w:rPr>
        <w:t>Processing of TRICARE and CHAMPVA Rejections</w:t>
      </w:r>
      <w:r w:rsidR="00D8267F" w:rsidRPr="00EE678B">
        <w:rPr>
          <w:b/>
          <w:color w:val="000000"/>
          <w:sz w:val="24"/>
          <w:szCs w:val="24"/>
        </w:rPr>
        <w:t xml:space="preserve"> </w:t>
      </w:r>
      <w:r w:rsidRPr="00EE678B">
        <w:rPr>
          <w:b/>
          <w:color w:val="000000"/>
          <w:sz w:val="24"/>
          <w:szCs w:val="24"/>
        </w:rPr>
        <w:t>– TRICARE/CHAMPVA Eligible Bypass/Override Functions</w:t>
      </w:r>
    </w:p>
    <w:p w:rsidR="00AE454C" w:rsidRPr="00EE678B" w:rsidRDefault="00AE454C" w:rsidP="00362A48">
      <w:pPr>
        <w:keepNext/>
        <w:keepLines/>
        <w:rPr>
          <w:color w:val="000000"/>
        </w:rPr>
      </w:pPr>
    </w:p>
    <w:p w:rsidR="009C24EA" w:rsidRDefault="009C24EA" w:rsidP="009C24EA">
      <w:pPr>
        <w:tabs>
          <w:tab w:val="left" w:pos="820"/>
        </w:tabs>
        <w:spacing w:line="239" w:lineRule="auto"/>
        <w:ind w:left="820" w:right="176" w:hanging="360"/>
      </w:pPr>
      <w:bookmarkStart w:id="5271" w:name="_TRICARE/CHAMPVA_Eligible_Outpatient"/>
      <w:bookmarkStart w:id="5272" w:name="_Toc280701322"/>
      <w:bookmarkStart w:id="5273" w:name="_Toc299044493"/>
      <w:bookmarkStart w:id="5274" w:name="_Toc280853662"/>
      <w:bookmarkEnd w:id="5271"/>
      <w:r>
        <w:rPr>
          <w:rFonts w:ascii="Symbol" w:eastAsia="Symbol" w:hAnsi="Symbol" w:cs="Symbol"/>
        </w:rPr>
        <w:t></w:t>
      </w:r>
      <w:r>
        <w:tab/>
        <w:t>A</w:t>
      </w:r>
      <w:r>
        <w:rPr>
          <w:spacing w:val="-1"/>
        </w:rPr>
        <w:t xml:space="preserve"> </w:t>
      </w:r>
      <w:r>
        <w:t>b</w:t>
      </w:r>
      <w:r>
        <w:rPr>
          <w:spacing w:val="-2"/>
        </w:rPr>
        <w:t>y</w:t>
      </w:r>
      <w:r>
        <w:t>pa</w:t>
      </w:r>
      <w:r>
        <w:rPr>
          <w:spacing w:val="1"/>
        </w:rPr>
        <w:t>s</w:t>
      </w:r>
      <w:r>
        <w:t xml:space="preserve">s </w:t>
      </w:r>
      <w:r>
        <w:rPr>
          <w:spacing w:val="1"/>
        </w:rPr>
        <w:t>f</w:t>
      </w:r>
      <w:r>
        <w:t>u</w:t>
      </w:r>
      <w:r>
        <w:rPr>
          <w:spacing w:val="-2"/>
        </w:rPr>
        <w:t>n</w:t>
      </w:r>
      <w:r>
        <w:t>c</w:t>
      </w:r>
      <w:r>
        <w:rPr>
          <w:spacing w:val="-1"/>
        </w:rPr>
        <w:t>t</w:t>
      </w:r>
      <w:r>
        <w:rPr>
          <w:spacing w:val="1"/>
        </w:rPr>
        <w:t>i</w:t>
      </w:r>
      <w:r>
        <w:t>on</w:t>
      </w:r>
      <w:r>
        <w:rPr>
          <w:spacing w:val="-2"/>
        </w:rPr>
        <w:t xml:space="preserve"> </w:t>
      </w:r>
      <w:r>
        <w:rPr>
          <w:spacing w:val="1"/>
        </w:rPr>
        <w:t>i</w:t>
      </w:r>
      <w:r>
        <w:t xml:space="preserve">s </w:t>
      </w:r>
      <w:r>
        <w:rPr>
          <w:spacing w:val="-2"/>
        </w:rPr>
        <w:t>p</w:t>
      </w:r>
      <w:r>
        <w:rPr>
          <w:spacing w:val="1"/>
        </w:rPr>
        <w:t>r</w:t>
      </w:r>
      <w:r>
        <w:t>o</w:t>
      </w:r>
      <w:r>
        <w:rPr>
          <w:spacing w:val="-2"/>
        </w:rPr>
        <w:t>v</w:t>
      </w:r>
      <w:r>
        <w:rPr>
          <w:spacing w:val="1"/>
        </w:rPr>
        <w:t>i</w:t>
      </w:r>
      <w:r>
        <w:rPr>
          <w:spacing w:val="-2"/>
        </w:rPr>
        <w:t>d</w:t>
      </w:r>
      <w:r>
        <w:t xml:space="preserve">ed </w:t>
      </w:r>
      <w:r>
        <w:rPr>
          <w:spacing w:val="1"/>
        </w:rPr>
        <w:t>t</w:t>
      </w:r>
      <w:r>
        <w:t>o</w:t>
      </w:r>
      <w:r>
        <w:rPr>
          <w:spacing w:val="-2"/>
        </w:rPr>
        <w:t xml:space="preserve"> </w:t>
      </w:r>
      <w:r>
        <w:t>a</w:t>
      </w:r>
      <w:r>
        <w:rPr>
          <w:spacing w:val="-1"/>
        </w:rPr>
        <w:t>l</w:t>
      </w:r>
      <w:r>
        <w:rPr>
          <w:spacing w:val="1"/>
        </w:rPr>
        <w:t>l</w:t>
      </w:r>
      <w:r>
        <w:t>ow</w:t>
      </w:r>
      <w:r>
        <w:rPr>
          <w:spacing w:val="-1"/>
        </w:rPr>
        <w:t xml:space="preserve"> </w:t>
      </w:r>
      <w:r>
        <w:t>co</w:t>
      </w:r>
      <w:r>
        <w:rPr>
          <w:spacing w:val="-2"/>
        </w:rPr>
        <w:t>n</w:t>
      </w:r>
      <w:r>
        <w:rPr>
          <w:spacing w:val="1"/>
        </w:rPr>
        <w:t>t</w:t>
      </w:r>
      <w:r>
        <w:rPr>
          <w:spacing w:val="-1"/>
        </w:rPr>
        <w:t>i</w:t>
      </w:r>
      <w:r>
        <w:t xml:space="preserve">nued </w:t>
      </w:r>
      <w:r>
        <w:rPr>
          <w:spacing w:val="-2"/>
        </w:rPr>
        <w:t>p</w:t>
      </w:r>
      <w:r>
        <w:rPr>
          <w:spacing w:val="1"/>
        </w:rPr>
        <w:t>r</w:t>
      </w:r>
      <w:r>
        <w:t>o</w:t>
      </w:r>
      <w:r>
        <w:rPr>
          <w:spacing w:val="-2"/>
        </w:rPr>
        <w:t>ce</w:t>
      </w:r>
      <w:r>
        <w:t>s</w:t>
      </w:r>
      <w:r>
        <w:rPr>
          <w:spacing w:val="1"/>
        </w:rPr>
        <w:t>si</w:t>
      </w:r>
      <w:r>
        <w:t>ng</w:t>
      </w:r>
      <w:r>
        <w:rPr>
          <w:spacing w:val="-2"/>
        </w:rPr>
        <w:t xml:space="preserve"> </w:t>
      </w:r>
      <w:r>
        <w:t>of</w:t>
      </w:r>
      <w:r>
        <w:rPr>
          <w:spacing w:val="1"/>
        </w:rPr>
        <w:t xml:space="preserve"> </w:t>
      </w:r>
      <w:r>
        <w:rPr>
          <w:spacing w:val="-2"/>
        </w:rPr>
        <w:t>p</w:t>
      </w:r>
      <w:r>
        <w:rPr>
          <w:spacing w:val="1"/>
        </w:rPr>
        <w:t>r</w:t>
      </w:r>
      <w:r>
        <w:rPr>
          <w:spacing w:val="-2"/>
        </w:rPr>
        <w:t>e</w:t>
      </w:r>
      <w:r>
        <w:t>s</w:t>
      </w:r>
      <w:r>
        <w:rPr>
          <w:spacing w:val="1"/>
        </w:rPr>
        <w:t>c</w:t>
      </w:r>
      <w:r>
        <w:rPr>
          <w:spacing w:val="-2"/>
        </w:rPr>
        <w:t>r</w:t>
      </w:r>
      <w:r>
        <w:rPr>
          <w:spacing w:val="1"/>
        </w:rPr>
        <w:t>i</w:t>
      </w:r>
      <w:r>
        <w:rPr>
          <w:spacing w:val="-2"/>
        </w:rPr>
        <w:t>p</w:t>
      </w:r>
      <w:r>
        <w:rPr>
          <w:spacing w:val="1"/>
        </w:rPr>
        <w:t>ti</w:t>
      </w:r>
      <w:r>
        <w:t>o</w:t>
      </w:r>
      <w:r>
        <w:rPr>
          <w:spacing w:val="-2"/>
        </w:rPr>
        <w:t>n</w:t>
      </w:r>
      <w:r>
        <w:t xml:space="preserve">s </w:t>
      </w:r>
      <w:r>
        <w:rPr>
          <w:spacing w:val="1"/>
        </w:rPr>
        <w:t>f</w:t>
      </w:r>
      <w:r>
        <w:rPr>
          <w:spacing w:val="-2"/>
        </w:rPr>
        <w:t>o</w:t>
      </w:r>
      <w:r>
        <w:t>r</w:t>
      </w:r>
      <w:r>
        <w:rPr>
          <w:spacing w:val="-2"/>
        </w:rPr>
        <w:t xml:space="preserve"> </w:t>
      </w:r>
      <w:r>
        <w:t>T</w:t>
      </w:r>
      <w:r>
        <w:rPr>
          <w:spacing w:val="1"/>
        </w:rPr>
        <w:t>R</w:t>
      </w:r>
      <w:r>
        <w:rPr>
          <w:spacing w:val="-4"/>
        </w:rPr>
        <w:t>I</w:t>
      </w:r>
      <w:r>
        <w:rPr>
          <w:spacing w:val="-1"/>
        </w:rPr>
        <w:t>CAR</w:t>
      </w:r>
      <w:r>
        <w:t xml:space="preserve">E and </w:t>
      </w:r>
      <w:r>
        <w:rPr>
          <w:spacing w:val="-1"/>
        </w:rPr>
        <w:t>CHA</w:t>
      </w:r>
      <w:r>
        <w:t>MP</w:t>
      </w:r>
      <w:r>
        <w:rPr>
          <w:spacing w:val="1"/>
        </w:rPr>
        <w:t>V</w:t>
      </w:r>
      <w:r>
        <w:t>A</w:t>
      </w:r>
      <w:r>
        <w:rPr>
          <w:spacing w:val="-1"/>
        </w:rPr>
        <w:t xml:space="preserve"> </w:t>
      </w:r>
      <w:r>
        <w:t>e</w:t>
      </w:r>
      <w:r>
        <w:rPr>
          <w:spacing w:val="-1"/>
        </w:rPr>
        <w:t>l</w:t>
      </w:r>
      <w:r>
        <w:rPr>
          <w:spacing w:val="1"/>
        </w:rPr>
        <w:t>i</w:t>
      </w:r>
      <w:r>
        <w:rPr>
          <w:spacing w:val="-2"/>
        </w:rPr>
        <w:t>g</w:t>
      </w:r>
      <w:r>
        <w:rPr>
          <w:spacing w:val="1"/>
        </w:rPr>
        <w:t>i</w:t>
      </w:r>
      <w:r>
        <w:t>b</w:t>
      </w:r>
      <w:r>
        <w:rPr>
          <w:spacing w:val="-1"/>
        </w:rPr>
        <w:t>l</w:t>
      </w:r>
      <w:r>
        <w:t xml:space="preserve">e </w:t>
      </w:r>
      <w:r>
        <w:rPr>
          <w:spacing w:val="1"/>
        </w:rPr>
        <w:t>i</w:t>
      </w:r>
      <w:r>
        <w:rPr>
          <w:spacing w:val="-2"/>
        </w:rPr>
        <w:t>n</w:t>
      </w:r>
      <w:r>
        <w:t>pa</w:t>
      </w:r>
      <w:r>
        <w:rPr>
          <w:spacing w:val="-1"/>
        </w:rPr>
        <w:t>ti</w:t>
      </w:r>
      <w:r>
        <w:t>en</w:t>
      </w:r>
      <w:r>
        <w:rPr>
          <w:spacing w:val="1"/>
        </w:rPr>
        <w:t>t</w:t>
      </w:r>
      <w:r>
        <w:t>s w</w:t>
      </w:r>
      <w:r>
        <w:rPr>
          <w:spacing w:val="-3"/>
        </w:rPr>
        <w:t>h</w:t>
      </w:r>
      <w:r>
        <w:t>o</w:t>
      </w:r>
      <w:r>
        <w:rPr>
          <w:spacing w:val="2"/>
        </w:rPr>
        <w:t xml:space="preserve"> </w:t>
      </w:r>
      <w:r>
        <w:t>ha</w:t>
      </w:r>
      <w:r>
        <w:rPr>
          <w:spacing w:val="-2"/>
        </w:rPr>
        <w:t>v</w:t>
      </w:r>
      <w:r>
        <w:t>e En</w:t>
      </w:r>
      <w:r>
        <w:rPr>
          <w:spacing w:val="-3"/>
        </w:rPr>
        <w:t>v</w:t>
      </w:r>
      <w:r>
        <w:rPr>
          <w:spacing w:val="1"/>
        </w:rPr>
        <w:t>ir</w:t>
      </w:r>
      <w:r>
        <w:t>on</w:t>
      </w:r>
      <w:r>
        <w:rPr>
          <w:spacing w:val="-4"/>
        </w:rPr>
        <w:t>m</w:t>
      </w:r>
      <w:r>
        <w:t>en</w:t>
      </w:r>
      <w:r>
        <w:rPr>
          <w:spacing w:val="1"/>
        </w:rPr>
        <w:t>t</w:t>
      </w:r>
      <w:r>
        <w:t>al</w:t>
      </w:r>
      <w:r>
        <w:rPr>
          <w:spacing w:val="1"/>
        </w:rPr>
        <w:t xml:space="preserve"> </w:t>
      </w:r>
      <w:r>
        <w:rPr>
          <w:spacing w:val="-4"/>
        </w:rPr>
        <w:t>I</w:t>
      </w:r>
      <w:r>
        <w:t>nd</w:t>
      </w:r>
      <w:r>
        <w:rPr>
          <w:spacing w:val="1"/>
        </w:rPr>
        <w:t>i</w:t>
      </w:r>
      <w:r>
        <w:t>c</w:t>
      </w:r>
      <w:r>
        <w:rPr>
          <w:spacing w:val="-2"/>
        </w:rPr>
        <w:t>a</w:t>
      </w:r>
      <w:r>
        <w:rPr>
          <w:spacing w:val="1"/>
        </w:rPr>
        <w:t>t</w:t>
      </w:r>
      <w:r>
        <w:rPr>
          <w:spacing w:val="-2"/>
        </w:rPr>
        <w:t>o</w:t>
      </w:r>
      <w:r>
        <w:rPr>
          <w:spacing w:val="1"/>
        </w:rPr>
        <w:t>r</w:t>
      </w:r>
      <w:r>
        <w:t>s</w:t>
      </w:r>
      <w:r>
        <w:rPr>
          <w:spacing w:val="3"/>
        </w:rPr>
        <w:t xml:space="preserve"> </w:t>
      </w:r>
      <w:r>
        <w:rPr>
          <w:spacing w:val="-2"/>
        </w:rPr>
        <w:t>a</w:t>
      </w:r>
      <w:r>
        <w:t>t</w:t>
      </w:r>
      <w:r>
        <w:rPr>
          <w:spacing w:val="1"/>
        </w:rPr>
        <w:t xml:space="preserve"> </w:t>
      </w:r>
      <w:r>
        <w:rPr>
          <w:spacing w:val="-1"/>
        </w:rPr>
        <w:t>t</w:t>
      </w:r>
      <w:r>
        <w:t>he</w:t>
      </w:r>
      <w:r>
        <w:rPr>
          <w:spacing w:val="-2"/>
        </w:rPr>
        <w:t xml:space="preserve"> </w:t>
      </w:r>
      <w:r>
        <w:rPr>
          <w:spacing w:val="1"/>
        </w:rPr>
        <w:t>ti</w:t>
      </w:r>
      <w:r>
        <w:rPr>
          <w:spacing w:val="-4"/>
        </w:rPr>
        <w:t>m</w:t>
      </w:r>
      <w:r>
        <w:t xml:space="preserve">e </w:t>
      </w:r>
      <w:r>
        <w:rPr>
          <w:spacing w:val="1"/>
        </w:rPr>
        <w:t>t</w:t>
      </w:r>
      <w:r>
        <w:rPr>
          <w:spacing w:val="-2"/>
        </w:rPr>
        <w:t>h</w:t>
      </w:r>
      <w:r>
        <w:t>e p</w:t>
      </w:r>
      <w:r>
        <w:rPr>
          <w:spacing w:val="1"/>
        </w:rPr>
        <w:t>r</w:t>
      </w:r>
      <w:r>
        <w:rPr>
          <w:spacing w:val="-2"/>
        </w:rPr>
        <w:t>e</w:t>
      </w:r>
      <w:r>
        <w:t>s</w:t>
      </w:r>
      <w:r>
        <w:rPr>
          <w:spacing w:val="1"/>
        </w:rPr>
        <w:t>c</w:t>
      </w:r>
      <w:r>
        <w:rPr>
          <w:spacing w:val="-2"/>
        </w:rPr>
        <w:t>r</w:t>
      </w:r>
      <w:r>
        <w:rPr>
          <w:spacing w:val="1"/>
        </w:rPr>
        <w:t>i</w:t>
      </w:r>
      <w:r>
        <w:rPr>
          <w:spacing w:val="-2"/>
        </w:rPr>
        <w:t>p</w:t>
      </w:r>
      <w:r>
        <w:rPr>
          <w:spacing w:val="1"/>
        </w:rPr>
        <w:t>ti</w:t>
      </w:r>
      <w:r>
        <w:rPr>
          <w:spacing w:val="-2"/>
        </w:rPr>
        <w:t>o</w:t>
      </w:r>
      <w:r>
        <w:t xml:space="preserve">n </w:t>
      </w:r>
      <w:r>
        <w:rPr>
          <w:spacing w:val="1"/>
        </w:rPr>
        <w:t>i</w:t>
      </w:r>
      <w:r>
        <w:t xml:space="preserve">s </w:t>
      </w:r>
      <w:r>
        <w:rPr>
          <w:spacing w:val="1"/>
        </w:rPr>
        <w:t>i</w:t>
      </w:r>
      <w:r>
        <w:t>s</w:t>
      </w:r>
      <w:r>
        <w:rPr>
          <w:spacing w:val="1"/>
        </w:rPr>
        <w:t>s</w:t>
      </w:r>
      <w:r>
        <w:rPr>
          <w:spacing w:val="-2"/>
        </w:rPr>
        <w:t>u</w:t>
      </w:r>
      <w:r>
        <w:t>ed.</w:t>
      </w:r>
    </w:p>
    <w:p w:rsidR="009C24EA" w:rsidRDefault="009C24EA" w:rsidP="009C24EA">
      <w:pPr>
        <w:tabs>
          <w:tab w:val="left" w:pos="820"/>
        </w:tabs>
        <w:spacing w:line="239" w:lineRule="auto"/>
        <w:ind w:left="820" w:right="624" w:hanging="360"/>
      </w:pPr>
      <w:r>
        <w:rPr>
          <w:rFonts w:ascii="Symbol" w:eastAsia="Symbol" w:hAnsi="Symbol" w:cs="Symbol"/>
        </w:rPr>
        <w:t></w:t>
      </w:r>
      <w:r>
        <w:tab/>
        <w:t>Whene</w:t>
      </w:r>
      <w:r>
        <w:rPr>
          <w:spacing w:val="-2"/>
        </w:rPr>
        <w:t>v</w:t>
      </w:r>
      <w:r>
        <w:t>er</w:t>
      </w:r>
      <w:r>
        <w:rPr>
          <w:spacing w:val="-1"/>
        </w:rPr>
        <w:t xml:space="preserve"> </w:t>
      </w:r>
      <w:r>
        <w:t>a</w:t>
      </w:r>
      <w:r>
        <w:rPr>
          <w:spacing w:val="-2"/>
        </w:rPr>
        <w:t xml:space="preserve"> </w:t>
      </w:r>
      <w:r>
        <w:rPr>
          <w:spacing w:val="2"/>
        </w:rPr>
        <w:t>T</w:t>
      </w:r>
      <w:r>
        <w:rPr>
          <w:spacing w:val="-1"/>
        </w:rPr>
        <w:t>R</w:t>
      </w:r>
      <w:r>
        <w:rPr>
          <w:spacing w:val="-4"/>
        </w:rPr>
        <w:t>I</w:t>
      </w:r>
      <w:r>
        <w:rPr>
          <w:spacing w:val="-1"/>
        </w:rPr>
        <w:t>CAR</w:t>
      </w:r>
      <w:r>
        <w:t>E or</w:t>
      </w:r>
      <w:r>
        <w:rPr>
          <w:spacing w:val="3"/>
        </w:rPr>
        <w:t xml:space="preserve"> </w:t>
      </w:r>
      <w:r>
        <w:rPr>
          <w:spacing w:val="-1"/>
        </w:rPr>
        <w:t>CHA</w:t>
      </w:r>
      <w:r>
        <w:t>MP</w:t>
      </w:r>
      <w:r>
        <w:rPr>
          <w:spacing w:val="1"/>
        </w:rPr>
        <w:t>V</w:t>
      </w:r>
      <w:r>
        <w:t>A</w:t>
      </w:r>
      <w:r>
        <w:rPr>
          <w:spacing w:val="-1"/>
        </w:rPr>
        <w:t xml:space="preserve"> </w:t>
      </w:r>
      <w:r>
        <w:rPr>
          <w:spacing w:val="1"/>
        </w:rPr>
        <w:t>i</w:t>
      </w:r>
      <w:r>
        <w:t>n</w:t>
      </w:r>
      <w:r>
        <w:rPr>
          <w:spacing w:val="-2"/>
        </w:rPr>
        <w:t>p</w:t>
      </w:r>
      <w:r>
        <w:t>a</w:t>
      </w:r>
      <w:r>
        <w:rPr>
          <w:spacing w:val="-1"/>
        </w:rPr>
        <w:t>t</w:t>
      </w:r>
      <w:r>
        <w:rPr>
          <w:spacing w:val="1"/>
        </w:rPr>
        <w:t>i</w:t>
      </w:r>
      <w:r>
        <w:t>e</w:t>
      </w:r>
      <w:r>
        <w:rPr>
          <w:spacing w:val="-2"/>
        </w:rPr>
        <w:t>n</w:t>
      </w:r>
      <w:r>
        <w:t>t</w:t>
      </w:r>
      <w:r>
        <w:rPr>
          <w:spacing w:val="1"/>
        </w:rPr>
        <w:t xml:space="preserve"> </w:t>
      </w:r>
      <w:r>
        <w:rPr>
          <w:spacing w:val="-2"/>
        </w:rPr>
        <w:t>p</w:t>
      </w:r>
      <w:r>
        <w:rPr>
          <w:spacing w:val="1"/>
        </w:rPr>
        <w:t>r</w:t>
      </w:r>
      <w:r>
        <w:t>e</w:t>
      </w:r>
      <w:r>
        <w:rPr>
          <w:spacing w:val="-2"/>
        </w:rPr>
        <w:t>sc</w:t>
      </w:r>
      <w:r>
        <w:rPr>
          <w:spacing w:val="1"/>
        </w:rPr>
        <w:t>ri</w:t>
      </w:r>
      <w:r>
        <w:rPr>
          <w:spacing w:val="-2"/>
        </w:rPr>
        <w:t>p</w:t>
      </w:r>
      <w:r>
        <w:rPr>
          <w:spacing w:val="1"/>
        </w:rPr>
        <w:t>ti</w:t>
      </w:r>
      <w:r>
        <w:rPr>
          <w:spacing w:val="-2"/>
        </w:rPr>
        <w:t>o</w:t>
      </w:r>
      <w:r>
        <w:t xml:space="preserve">n </w:t>
      </w:r>
      <w:r>
        <w:rPr>
          <w:spacing w:val="1"/>
        </w:rPr>
        <w:t>i</w:t>
      </w:r>
      <w:r>
        <w:t>s</w:t>
      </w:r>
      <w:r>
        <w:rPr>
          <w:spacing w:val="-2"/>
        </w:rPr>
        <w:t xml:space="preserve"> </w:t>
      </w:r>
      <w:r>
        <w:t>a</w:t>
      </w:r>
      <w:r>
        <w:rPr>
          <w:spacing w:val="-2"/>
        </w:rPr>
        <w:t>u</w:t>
      </w:r>
      <w:r>
        <w:rPr>
          <w:spacing w:val="1"/>
        </w:rPr>
        <w:t>t</w:t>
      </w:r>
      <w:r>
        <w:rPr>
          <w:spacing w:val="4"/>
        </w:rPr>
        <w:t>o</w:t>
      </w:r>
      <w:r>
        <w:rPr>
          <w:spacing w:val="-4"/>
        </w:rPr>
        <w:t>-</w:t>
      </w:r>
      <w:r>
        <w:rPr>
          <w:spacing w:val="1"/>
        </w:rPr>
        <w:t>r</w:t>
      </w:r>
      <w:r>
        <w:t>e</w:t>
      </w:r>
      <w:r>
        <w:rPr>
          <w:spacing w:val="-2"/>
        </w:rPr>
        <w:t>v</w:t>
      </w:r>
      <w:r>
        <w:t>e</w:t>
      </w:r>
      <w:r>
        <w:rPr>
          <w:spacing w:val="1"/>
        </w:rPr>
        <w:t>r</w:t>
      </w:r>
      <w:r>
        <w:t>s</w:t>
      </w:r>
      <w:r>
        <w:rPr>
          <w:spacing w:val="1"/>
        </w:rPr>
        <w:t>e</w:t>
      </w:r>
      <w:r>
        <w:t>d by</w:t>
      </w:r>
      <w:r>
        <w:rPr>
          <w:spacing w:val="-2"/>
        </w:rPr>
        <w:t xml:space="preserve"> </w:t>
      </w:r>
      <w:r>
        <w:rPr>
          <w:spacing w:val="-1"/>
        </w:rPr>
        <w:t>t</w:t>
      </w:r>
      <w:r>
        <w:t>he E</w:t>
      </w:r>
      <w:r>
        <w:rPr>
          <w:spacing w:val="-1"/>
        </w:rPr>
        <w:t>C</w:t>
      </w:r>
      <w:r>
        <w:t xml:space="preserve">ME </w:t>
      </w:r>
      <w:r>
        <w:rPr>
          <w:spacing w:val="1"/>
        </w:rPr>
        <w:t>N</w:t>
      </w:r>
      <w:r>
        <w:rPr>
          <w:spacing w:val="-4"/>
        </w:rPr>
        <w:t>I</w:t>
      </w:r>
      <w:r>
        <w:rPr>
          <w:spacing w:val="-1"/>
        </w:rPr>
        <w:t>GH</w:t>
      </w:r>
      <w:r>
        <w:rPr>
          <w:spacing w:val="2"/>
        </w:rPr>
        <w:t>T</w:t>
      </w:r>
      <w:r>
        <w:t>LY</w:t>
      </w:r>
      <w:r>
        <w:rPr>
          <w:spacing w:val="-1"/>
        </w:rPr>
        <w:t xml:space="preserve"> BAC</w:t>
      </w:r>
      <w:r>
        <w:rPr>
          <w:spacing w:val="1"/>
        </w:rPr>
        <w:t>K</w:t>
      </w:r>
      <w:r>
        <w:rPr>
          <w:spacing w:val="-1"/>
        </w:rPr>
        <w:t>GROU</w:t>
      </w:r>
      <w:r>
        <w:rPr>
          <w:spacing w:val="1"/>
        </w:rPr>
        <w:t>N</w:t>
      </w:r>
      <w:r>
        <w:t>D</w:t>
      </w:r>
      <w:r>
        <w:rPr>
          <w:spacing w:val="-1"/>
        </w:rPr>
        <w:t xml:space="preserve"> </w:t>
      </w:r>
      <w:r>
        <w:rPr>
          <w:spacing w:val="3"/>
        </w:rPr>
        <w:t>J</w:t>
      </w:r>
      <w:r>
        <w:rPr>
          <w:spacing w:val="-1"/>
        </w:rPr>
        <w:t>OB</w:t>
      </w:r>
      <w:r>
        <w:t>,</w:t>
      </w:r>
      <w:r>
        <w:rPr>
          <w:spacing w:val="-2"/>
        </w:rPr>
        <w:t xml:space="preserve"> </w:t>
      </w:r>
      <w:r>
        <w:rPr>
          <w:spacing w:val="1"/>
        </w:rPr>
        <w:t>t</w:t>
      </w:r>
      <w:r>
        <w:t xml:space="preserve">he </w:t>
      </w:r>
      <w:r>
        <w:rPr>
          <w:spacing w:val="-2"/>
        </w:rPr>
        <w:t>p</w:t>
      </w:r>
      <w:r>
        <w:rPr>
          <w:spacing w:val="1"/>
        </w:rPr>
        <w:t>r</w:t>
      </w:r>
      <w:r>
        <w:t>e</w:t>
      </w:r>
      <w:r>
        <w:rPr>
          <w:spacing w:val="-2"/>
        </w:rPr>
        <w:t>s</w:t>
      </w:r>
      <w:r>
        <w:t>c</w:t>
      </w:r>
      <w:r>
        <w:rPr>
          <w:spacing w:val="-1"/>
        </w:rPr>
        <w:t>r</w:t>
      </w:r>
      <w:r>
        <w:rPr>
          <w:spacing w:val="1"/>
        </w:rPr>
        <w:t>i</w:t>
      </w:r>
      <w:r>
        <w:t>p</w:t>
      </w:r>
      <w:r>
        <w:rPr>
          <w:spacing w:val="-1"/>
        </w:rPr>
        <w:t>t</w:t>
      </w:r>
      <w:r>
        <w:rPr>
          <w:spacing w:val="1"/>
        </w:rPr>
        <w:t>i</w:t>
      </w:r>
      <w:r>
        <w:t xml:space="preserve">on </w:t>
      </w:r>
      <w:r>
        <w:rPr>
          <w:spacing w:val="-3"/>
        </w:rPr>
        <w:t>w</w:t>
      </w:r>
      <w:r>
        <w:rPr>
          <w:spacing w:val="1"/>
        </w:rPr>
        <w:t>i</w:t>
      </w:r>
      <w:r>
        <w:rPr>
          <w:spacing w:val="-1"/>
        </w:rPr>
        <w:t>l</w:t>
      </w:r>
      <w:r>
        <w:t>l</w:t>
      </w:r>
      <w:r>
        <w:rPr>
          <w:spacing w:val="1"/>
        </w:rPr>
        <w:t xml:space="preserve"> </w:t>
      </w:r>
      <w:r>
        <w:t>be</w:t>
      </w:r>
      <w:r>
        <w:rPr>
          <w:spacing w:val="-2"/>
        </w:rPr>
        <w:t xml:space="preserve"> </w:t>
      </w:r>
      <w:r>
        <w:rPr>
          <w:spacing w:val="1"/>
        </w:rPr>
        <w:t>r</w:t>
      </w:r>
      <w:r>
        <w:t>ec</w:t>
      </w:r>
      <w:r>
        <w:rPr>
          <w:spacing w:val="-2"/>
        </w:rPr>
        <w:t>o</w:t>
      </w:r>
      <w:r>
        <w:rPr>
          <w:spacing w:val="1"/>
        </w:rPr>
        <w:t>r</w:t>
      </w:r>
      <w:r>
        <w:t>d</w:t>
      </w:r>
      <w:r>
        <w:rPr>
          <w:spacing w:val="-2"/>
        </w:rPr>
        <w:t>e</w:t>
      </w:r>
      <w:r>
        <w:t xml:space="preserve">d </w:t>
      </w:r>
      <w:r>
        <w:rPr>
          <w:spacing w:val="1"/>
        </w:rPr>
        <w:t>t</w:t>
      </w:r>
      <w:r>
        <w:t>o</w:t>
      </w:r>
      <w:r>
        <w:rPr>
          <w:spacing w:val="-2"/>
        </w:rPr>
        <w:t xml:space="preserve"> </w:t>
      </w:r>
      <w:r>
        <w:rPr>
          <w:spacing w:val="1"/>
        </w:rPr>
        <w:t>t</w:t>
      </w:r>
      <w:r>
        <w:t>he</w:t>
      </w:r>
      <w:r>
        <w:rPr>
          <w:spacing w:val="-2"/>
        </w:rPr>
        <w:t xml:space="preserve"> </w:t>
      </w:r>
      <w:r>
        <w:rPr>
          <w:spacing w:val="2"/>
        </w:rPr>
        <w:t>T</w:t>
      </w:r>
      <w:r>
        <w:rPr>
          <w:spacing w:val="-1"/>
        </w:rPr>
        <w:t>R</w:t>
      </w:r>
      <w:r>
        <w:rPr>
          <w:spacing w:val="-4"/>
        </w:rPr>
        <w:t>I</w:t>
      </w:r>
      <w:r>
        <w:rPr>
          <w:spacing w:val="-1"/>
        </w:rPr>
        <w:t>C</w:t>
      </w:r>
      <w:r>
        <w:rPr>
          <w:spacing w:val="1"/>
        </w:rPr>
        <w:t>A</w:t>
      </w:r>
      <w:r>
        <w:rPr>
          <w:spacing w:val="-1"/>
        </w:rPr>
        <w:t>R</w:t>
      </w:r>
      <w:r>
        <w:t xml:space="preserve">E </w:t>
      </w:r>
      <w:r>
        <w:rPr>
          <w:spacing w:val="-1"/>
        </w:rPr>
        <w:t>CHA</w:t>
      </w:r>
      <w:r>
        <w:t>MP</w:t>
      </w:r>
      <w:r>
        <w:rPr>
          <w:spacing w:val="1"/>
        </w:rPr>
        <w:t>V</w:t>
      </w:r>
      <w:r>
        <w:t>A</w:t>
      </w:r>
      <w:r>
        <w:rPr>
          <w:spacing w:val="-1"/>
        </w:rPr>
        <w:t xml:space="preserve"> B</w:t>
      </w:r>
      <w:r>
        <w:rPr>
          <w:spacing w:val="-2"/>
        </w:rPr>
        <w:t>y</w:t>
      </w:r>
      <w:r>
        <w:t>pa</w:t>
      </w:r>
      <w:r>
        <w:rPr>
          <w:spacing w:val="1"/>
        </w:rPr>
        <w:t>s</w:t>
      </w:r>
      <w:r>
        <w:t>s</w:t>
      </w:r>
      <w:r>
        <w:rPr>
          <w:spacing w:val="1"/>
        </w:rPr>
        <w:t>/</w:t>
      </w:r>
      <w:r>
        <w:rPr>
          <w:spacing w:val="-1"/>
        </w:rPr>
        <w:t>O</w:t>
      </w:r>
      <w:r>
        <w:rPr>
          <w:spacing w:val="-2"/>
        </w:rPr>
        <w:t>v</w:t>
      </w:r>
      <w:r>
        <w:t>e</w:t>
      </w:r>
      <w:r>
        <w:rPr>
          <w:spacing w:val="-1"/>
        </w:rPr>
        <w:t>r</w:t>
      </w:r>
      <w:r>
        <w:rPr>
          <w:spacing w:val="1"/>
        </w:rPr>
        <w:t>r</w:t>
      </w:r>
      <w:r>
        <w:rPr>
          <w:spacing w:val="-1"/>
        </w:rPr>
        <w:t>i</w:t>
      </w:r>
      <w:r>
        <w:t>de Rep</w:t>
      </w:r>
      <w:r>
        <w:rPr>
          <w:spacing w:val="-3"/>
        </w:rPr>
        <w:t>o</w:t>
      </w:r>
      <w:r>
        <w:rPr>
          <w:spacing w:val="1"/>
        </w:rPr>
        <w:t>r</w:t>
      </w:r>
      <w:r>
        <w:t>t</w:t>
      </w:r>
      <w:r>
        <w:rPr>
          <w:spacing w:val="1"/>
        </w:rPr>
        <w:t xml:space="preserve"> </w:t>
      </w:r>
      <w:r>
        <w:rPr>
          <w:spacing w:val="-2"/>
        </w:rPr>
        <w:t>a</w:t>
      </w:r>
      <w:r>
        <w:t>s p</w:t>
      </w:r>
      <w:r>
        <w:rPr>
          <w:spacing w:val="1"/>
        </w:rPr>
        <w:t>a</w:t>
      </w:r>
      <w:r>
        <w:rPr>
          <w:spacing w:val="-2"/>
        </w:rPr>
        <w:t>y</w:t>
      </w:r>
      <w:r>
        <w:rPr>
          <w:spacing w:val="-4"/>
        </w:rPr>
        <w:t>m</w:t>
      </w:r>
      <w:r>
        <w:t>ent</w:t>
      </w:r>
      <w:r>
        <w:rPr>
          <w:spacing w:val="1"/>
        </w:rPr>
        <w:t xml:space="preserve"> </w:t>
      </w:r>
      <w:r>
        <w:rPr>
          <w:spacing w:val="-1"/>
        </w:rPr>
        <w:t>w</w:t>
      </w:r>
      <w:r>
        <w:rPr>
          <w:spacing w:val="1"/>
        </w:rPr>
        <w:t>i</w:t>
      </w:r>
      <w:r>
        <w:rPr>
          <w:spacing w:val="-1"/>
        </w:rPr>
        <w:t>l</w:t>
      </w:r>
      <w:r>
        <w:t>l</w:t>
      </w:r>
      <w:r>
        <w:rPr>
          <w:spacing w:val="-1"/>
        </w:rPr>
        <w:t xml:space="preserve"> </w:t>
      </w:r>
      <w:r>
        <w:t>not</w:t>
      </w:r>
      <w:r>
        <w:rPr>
          <w:spacing w:val="1"/>
        </w:rPr>
        <w:t xml:space="preserve"> </w:t>
      </w:r>
      <w:r>
        <w:t>be</w:t>
      </w:r>
      <w:r>
        <w:rPr>
          <w:spacing w:val="-2"/>
        </w:rPr>
        <w:t xml:space="preserve"> </w:t>
      </w:r>
      <w:r>
        <w:rPr>
          <w:spacing w:val="1"/>
        </w:rPr>
        <w:t>r</w:t>
      </w:r>
      <w:r>
        <w:rPr>
          <w:spacing w:val="-2"/>
        </w:rPr>
        <w:t>e</w:t>
      </w:r>
      <w:r>
        <w:t>ce</w:t>
      </w:r>
      <w:r>
        <w:rPr>
          <w:spacing w:val="1"/>
        </w:rPr>
        <w:t>i</w:t>
      </w:r>
      <w:r>
        <w:rPr>
          <w:spacing w:val="2"/>
        </w:rPr>
        <w:t>v</w:t>
      </w:r>
      <w:r>
        <w:t>ed</w:t>
      </w:r>
      <w:r>
        <w:rPr>
          <w:spacing w:val="-2"/>
        </w:rPr>
        <w:t xml:space="preserve"> </w:t>
      </w:r>
      <w:r>
        <w:rPr>
          <w:spacing w:val="1"/>
        </w:rPr>
        <w:t>f</w:t>
      </w:r>
      <w:r>
        <w:t>or</w:t>
      </w:r>
      <w:r>
        <w:rPr>
          <w:spacing w:val="-2"/>
        </w:rPr>
        <w:t xml:space="preserve"> </w:t>
      </w:r>
      <w:r>
        <w:rPr>
          <w:spacing w:val="1"/>
        </w:rPr>
        <w:t>t</w:t>
      </w:r>
      <w:r>
        <w:rPr>
          <w:spacing w:val="-2"/>
        </w:rPr>
        <w:t>h</w:t>
      </w:r>
      <w:r>
        <w:rPr>
          <w:spacing w:val="1"/>
        </w:rPr>
        <w:t>i</w:t>
      </w:r>
      <w:r>
        <w:t xml:space="preserve">s </w:t>
      </w:r>
      <w:r>
        <w:rPr>
          <w:spacing w:val="-2"/>
        </w:rPr>
        <w:t>p</w:t>
      </w:r>
      <w:r>
        <w:rPr>
          <w:spacing w:val="1"/>
        </w:rPr>
        <w:t>r</w:t>
      </w:r>
      <w:r>
        <w:t>e</w:t>
      </w:r>
      <w:r>
        <w:rPr>
          <w:spacing w:val="-2"/>
        </w:rPr>
        <w:t>s</w:t>
      </w:r>
      <w:r>
        <w:t>c</w:t>
      </w:r>
      <w:r>
        <w:rPr>
          <w:spacing w:val="1"/>
        </w:rPr>
        <w:t>ri</w:t>
      </w:r>
      <w:r>
        <w:rPr>
          <w:spacing w:val="-2"/>
        </w:rPr>
        <w:t>p</w:t>
      </w:r>
      <w:r>
        <w:rPr>
          <w:spacing w:val="-1"/>
        </w:rPr>
        <w:t>t</w:t>
      </w:r>
      <w:r>
        <w:rPr>
          <w:spacing w:val="1"/>
        </w:rPr>
        <w:t>i</w:t>
      </w:r>
      <w:r>
        <w:t>on</w:t>
      </w:r>
    </w:p>
    <w:p w:rsidR="009C24EA" w:rsidRDefault="009C24EA" w:rsidP="009C24EA">
      <w:pPr>
        <w:sectPr w:rsidR="009C24EA">
          <w:footerReference w:type="even" r:id="rId35"/>
          <w:footerReference w:type="default" r:id="rId36"/>
          <w:pgSz w:w="12240" w:h="15840"/>
          <w:pgMar w:top="1340" w:right="1300" w:bottom="1140" w:left="1340" w:header="0" w:footer="959" w:gutter="0"/>
          <w:cols w:space="720"/>
        </w:sectPr>
      </w:pPr>
    </w:p>
    <w:p w:rsidR="009C24EA" w:rsidRDefault="009C24EA" w:rsidP="009C24EA">
      <w:pPr>
        <w:spacing w:before="74"/>
        <w:ind w:left="100" w:right="-20"/>
      </w:pPr>
      <w:r>
        <w:rPr>
          <w:spacing w:val="-4"/>
        </w:rPr>
        <w:t>I</w:t>
      </w:r>
      <w:r>
        <w:t xml:space="preserve">n </w:t>
      </w:r>
      <w:r>
        <w:rPr>
          <w:spacing w:val="1"/>
        </w:rPr>
        <w:t>t</w:t>
      </w:r>
      <w:r>
        <w:t xml:space="preserve">he </w:t>
      </w:r>
      <w:r>
        <w:rPr>
          <w:spacing w:val="1"/>
        </w:rPr>
        <w:t>f</w:t>
      </w:r>
      <w:r>
        <w:t>o</w:t>
      </w:r>
      <w:r>
        <w:rPr>
          <w:spacing w:val="1"/>
        </w:rPr>
        <w:t>l</w:t>
      </w:r>
      <w:r>
        <w:rPr>
          <w:spacing w:val="-1"/>
        </w:rPr>
        <w:t>l</w:t>
      </w:r>
      <w:r>
        <w:t>o</w:t>
      </w:r>
      <w:r>
        <w:rPr>
          <w:spacing w:val="-1"/>
        </w:rPr>
        <w:t>w</w:t>
      </w:r>
      <w:r>
        <w:rPr>
          <w:spacing w:val="1"/>
        </w:rPr>
        <w:t>i</w:t>
      </w:r>
      <w:r>
        <w:t>ng</w:t>
      </w:r>
      <w:r>
        <w:rPr>
          <w:spacing w:val="-2"/>
        </w:rPr>
        <w:t xml:space="preserve"> </w:t>
      </w:r>
      <w:r>
        <w:t>exa</w:t>
      </w:r>
      <w:r>
        <w:rPr>
          <w:spacing w:val="-4"/>
        </w:rPr>
        <w:t>m</w:t>
      </w:r>
      <w:r>
        <w:t>p</w:t>
      </w:r>
      <w:r>
        <w:rPr>
          <w:spacing w:val="1"/>
        </w:rPr>
        <w:t>l</w:t>
      </w:r>
      <w:r>
        <w:t xml:space="preserve">e a </w:t>
      </w:r>
      <w:r>
        <w:rPr>
          <w:spacing w:val="2"/>
        </w:rPr>
        <w:t>T</w:t>
      </w:r>
      <w:r>
        <w:rPr>
          <w:spacing w:val="-1"/>
        </w:rPr>
        <w:t>R</w:t>
      </w:r>
      <w:r>
        <w:rPr>
          <w:spacing w:val="-4"/>
        </w:rPr>
        <w:t>I</w:t>
      </w:r>
      <w:r>
        <w:rPr>
          <w:spacing w:val="-1"/>
        </w:rPr>
        <w:t>CAR</w:t>
      </w:r>
      <w:r>
        <w:t>E pa</w:t>
      </w:r>
      <w:r>
        <w:rPr>
          <w:spacing w:val="1"/>
        </w:rPr>
        <w:t>ti</w:t>
      </w:r>
      <w:r>
        <w:t>ent has</w:t>
      </w:r>
      <w:r>
        <w:rPr>
          <w:spacing w:val="-2"/>
        </w:rPr>
        <w:t xml:space="preserve"> </w:t>
      </w:r>
      <w:r>
        <w:t>M</w:t>
      </w:r>
      <w:r>
        <w:rPr>
          <w:spacing w:val="-1"/>
        </w:rPr>
        <w:t>i</w:t>
      </w:r>
      <w:r>
        <w:rPr>
          <w:spacing w:val="1"/>
        </w:rPr>
        <w:t>l</w:t>
      </w:r>
      <w:r>
        <w:rPr>
          <w:spacing w:val="-1"/>
        </w:rPr>
        <w:t>it</w:t>
      </w:r>
      <w:r>
        <w:t>a</w:t>
      </w:r>
      <w:r>
        <w:rPr>
          <w:spacing w:val="1"/>
        </w:rPr>
        <w:t>r</w:t>
      </w:r>
      <w:r>
        <w:t>y</w:t>
      </w:r>
      <w:r>
        <w:rPr>
          <w:spacing w:val="-2"/>
        </w:rPr>
        <w:t xml:space="preserve"> </w:t>
      </w:r>
      <w:r>
        <w:t>Sexu</w:t>
      </w:r>
      <w:r>
        <w:rPr>
          <w:spacing w:val="-2"/>
        </w:rPr>
        <w:t>a</w:t>
      </w:r>
      <w:r>
        <w:t>l</w:t>
      </w:r>
      <w:r>
        <w:rPr>
          <w:spacing w:val="-1"/>
        </w:rPr>
        <w:t xml:space="preserve"> </w:t>
      </w:r>
      <w:r>
        <w:rPr>
          <w:spacing w:val="2"/>
        </w:rPr>
        <w:t>T</w:t>
      </w:r>
      <w:r>
        <w:rPr>
          <w:spacing w:val="1"/>
        </w:rPr>
        <w:t>r</w:t>
      </w:r>
      <w:r>
        <w:rPr>
          <w:spacing w:val="-2"/>
        </w:rPr>
        <w:t>a</w:t>
      </w:r>
      <w:r>
        <w:t>u</w:t>
      </w:r>
      <w:r>
        <w:rPr>
          <w:spacing w:val="-4"/>
        </w:rPr>
        <w:t>m</w:t>
      </w:r>
      <w:r>
        <w:rPr>
          <w:spacing w:val="2"/>
        </w:rPr>
        <w:t>a</w:t>
      </w:r>
      <w:r>
        <w:t xml:space="preserve">. </w:t>
      </w:r>
      <w:r>
        <w:rPr>
          <w:spacing w:val="2"/>
        </w:rPr>
        <w:t>T</w:t>
      </w:r>
      <w:r>
        <w:t>he</w:t>
      </w:r>
      <w:r>
        <w:rPr>
          <w:spacing w:val="-2"/>
        </w:rPr>
        <w:t xml:space="preserve"> </w:t>
      </w:r>
      <w:r>
        <w:t>s</w:t>
      </w:r>
      <w:r>
        <w:rPr>
          <w:spacing w:val="-2"/>
        </w:rPr>
        <w:t>y</w:t>
      </w:r>
      <w:r>
        <w:t>s</w:t>
      </w:r>
      <w:r>
        <w:rPr>
          <w:spacing w:val="1"/>
        </w:rPr>
        <w:t>t</w:t>
      </w:r>
      <w:r>
        <w:t>em</w:t>
      </w:r>
      <w:r>
        <w:rPr>
          <w:spacing w:val="-3"/>
        </w:rPr>
        <w:t xml:space="preserve"> </w:t>
      </w:r>
      <w:r>
        <w:t>d</w:t>
      </w:r>
      <w:r>
        <w:rPr>
          <w:spacing w:val="1"/>
        </w:rPr>
        <w:t>i</w:t>
      </w:r>
      <w:r>
        <w:t>s</w:t>
      </w:r>
      <w:r>
        <w:rPr>
          <w:spacing w:val="-2"/>
        </w:rPr>
        <w:t>p</w:t>
      </w:r>
      <w:r>
        <w:rPr>
          <w:spacing w:val="1"/>
        </w:rPr>
        <w:t>l</w:t>
      </w:r>
      <w:r>
        <w:t>a</w:t>
      </w:r>
      <w:r>
        <w:rPr>
          <w:spacing w:val="-2"/>
        </w:rPr>
        <w:t>y</w:t>
      </w:r>
      <w:r>
        <w:t xml:space="preserve">s </w:t>
      </w:r>
      <w:r>
        <w:rPr>
          <w:spacing w:val="1"/>
        </w:rPr>
        <w:t>t</w:t>
      </w:r>
      <w:r>
        <w:rPr>
          <w:spacing w:val="-2"/>
        </w:rPr>
        <w:t>h</w:t>
      </w:r>
      <w:r>
        <w:t>e No</w:t>
      </w:r>
      <w:r>
        <w:rPr>
          <w:spacing w:val="1"/>
        </w:rPr>
        <w:t>n</w:t>
      </w:r>
      <w:r>
        <w:t>-</w:t>
      </w:r>
    </w:p>
    <w:p w:rsidR="009C24EA" w:rsidRDefault="00583040" w:rsidP="009C24EA">
      <w:pPr>
        <w:spacing w:line="248" w:lineRule="exact"/>
        <w:ind w:left="100" w:right="-20"/>
      </w:pPr>
      <w:r>
        <w:rPr>
          <w:noProof/>
        </w:rPr>
        <mc:AlternateContent>
          <mc:Choice Requires="wpg">
            <w:drawing>
              <wp:anchor distT="0" distB="0" distL="114300" distR="114300" simplePos="0" relativeHeight="251677184" behindDoc="1" locked="0" layoutInCell="1" allowOverlap="1">
                <wp:simplePos x="0" y="0"/>
                <wp:positionH relativeFrom="page">
                  <wp:posOffset>1347470</wp:posOffset>
                </wp:positionH>
                <wp:positionV relativeFrom="paragraph">
                  <wp:posOffset>318770</wp:posOffset>
                </wp:positionV>
                <wp:extent cx="5536565" cy="2776220"/>
                <wp:effectExtent l="0" t="0" r="0" b="0"/>
                <wp:wrapNone/>
                <wp:docPr id="1426" name="Group 128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6565" cy="2776220"/>
                          <a:chOff x="2122" y="502"/>
                          <a:chExt cx="8719" cy="4372"/>
                        </a:xfrm>
                      </wpg:grpSpPr>
                      <wpg:grpSp>
                        <wpg:cNvPr id="1427" name="Group 1287"/>
                        <wpg:cNvGrpSpPr>
                          <a:grpSpLocks/>
                        </wpg:cNvGrpSpPr>
                        <wpg:grpSpPr bwMode="auto">
                          <a:xfrm>
                            <a:off x="2132" y="512"/>
                            <a:ext cx="8699" cy="182"/>
                            <a:chOff x="2132" y="512"/>
                            <a:chExt cx="8699" cy="182"/>
                          </a:xfrm>
                        </wpg:grpSpPr>
                        <wps:wsp>
                          <wps:cNvPr id="1428" name="Freeform 1288"/>
                          <wps:cNvSpPr>
                            <a:spLocks/>
                          </wps:cNvSpPr>
                          <wps:spPr bwMode="auto">
                            <a:xfrm>
                              <a:off x="2132" y="512"/>
                              <a:ext cx="8699" cy="182"/>
                            </a:xfrm>
                            <a:custGeom>
                              <a:avLst/>
                              <a:gdLst>
                                <a:gd name="T0" fmla="+- 0 2132 2132"/>
                                <a:gd name="T1" fmla="*/ T0 w 8699"/>
                                <a:gd name="T2" fmla="+- 0 694 512"/>
                                <a:gd name="T3" fmla="*/ 694 h 182"/>
                                <a:gd name="T4" fmla="+- 0 10831 2132"/>
                                <a:gd name="T5" fmla="*/ T4 w 8699"/>
                                <a:gd name="T6" fmla="+- 0 694 512"/>
                                <a:gd name="T7" fmla="*/ 694 h 182"/>
                                <a:gd name="T8" fmla="+- 0 10831 2132"/>
                                <a:gd name="T9" fmla="*/ T8 w 8699"/>
                                <a:gd name="T10" fmla="+- 0 512 512"/>
                                <a:gd name="T11" fmla="*/ 512 h 182"/>
                                <a:gd name="T12" fmla="+- 0 2132 2132"/>
                                <a:gd name="T13" fmla="*/ T12 w 8699"/>
                                <a:gd name="T14" fmla="+- 0 512 512"/>
                                <a:gd name="T15" fmla="*/ 512 h 182"/>
                                <a:gd name="T16" fmla="+- 0 2132 2132"/>
                                <a:gd name="T17" fmla="*/ T16 w 8699"/>
                                <a:gd name="T18" fmla="+- 0 694 512"/>
                                <a:gd name="T19" fmla="*/ 694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29" name="Group 1289"/>
                        <wpg:cNvGrpSpPr>
                          <a:grpSpLocks/>
                        </wpg:cNvGrpSpPr>
                        <wpg:grpSpPr bwMode="auto">
                          <a:xfrm>
                            <a:off x="2132" y="694"/>
                            <a:ext cx="8699" cy="180"/>
                            <a:chOff x="2132" y="694"/>
                            <a:chExt cx="8699" cy="180"/>
                          </a:xfrm>
                        </wpg:grpSpPr>
                        <wps:wsp>
                          <wps:cNvPr id="1430" name="Freeform 1290"/>
                          <wps:cNvSpPr>
                            <a:spLocks/>
                          </wps:cNvSpPr>
                          <wps:spPr bwMode="auto">
                            <a:xfrm>
                              <a:off x="2132" y="694"/>
                              <a:ext cx="8699" cy="180"/>
                            </a:xfrm>
                            <a:custGeom>
                              <a:avLst/>
                              <a:gdLst>
                                <a:gd name="T0" fmla="+- 0 2132 2132"/>
                                <a:gd name="T1" fmla="*/ T0 w 8699"/>
                                <a:gd name="T2" fmla="+- 0 874 694"/>
                                <a:gd name="T3" fmla="*/ 874 h 180"/>
                                <a:gd name="T4" fmla="+- 0 10831 2132"/>
                                <a:gd name="T5" fmla="*/ T4 w 8699"/>
                                <a:gd name="T6" fmla="+- 0 874 694"/>
                                <a:gd name="T7" fmla="*/ 874 h 180"/>
                                <a:gd name="T8" fmla="+- 0 10831 2132"/>
                                <a:gd name="T9" fmla="*/ T8 w 8699"/>
                                <a:gd name="T10" fmla="+- 0 694 694"/>
                                <a:gd name="T11" fmla="*/ 694 h 180"/>
                                <a:gd name="T12" fmla="+- 0 2132 2132"/>
                                <a:gd name="T13" fmla="*/ T12 w 8699"/>
                                <a:gd name="T14" fmla="+- 0 694 694"/>
                                <a:gd name="T15" fmla="*/ 694 h 180"/>
                                <a:gd name="T16" fmla="+- 0 2132 2132"/>
                                <a:gd name="T17" fmla="*/ T16 w 8699"/>
                                <a:gd name="T18" fmla="+- 0 874 694"/>
                                <a:gd name="T19" fmla="*/ 87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1" name="Group 1291"/>
                        <wpg:cNvGrpSpPr>
                          <a:grpSpLocks/>
                        </wpg:cNvGrpSpPr>
                        <wpg:grpSpPr bwMode="auto">
                          <a:xfrm>
                            <a:off x="2132" y="874"/>
                            <a:ext cx="8699" cy="182"/>
                            <a:chOff x="2132" y="874"/>
                            <a:chExt cx="8699" cy="182"/>
                          </a:xfrm>
                        </wpg:grpSpPr>
                        <wps:wsp>
                          <wps:cNvPr id="1432" name="Freeform 1292"/>
                          <wps:cNvSpPr>
                            <a:spLocks/>
                          </wps:cNvSpPr>
                          <wps:spPr bwMode="auto">
                            <a:xfrm>
                              <a:off x="2132" y="874"/>
                              <a:ext cx="8699" cy="182"/>
                            </a:xfrm>
                            <a:custGeom>
                              <a:avLst/>
                              <a:gdLst>
                                <a:gd name="T0" fmla="+- 0 2132 2132"/>
                                <a:gd name="T1" fmla="*/ T0 w 8699"/>
                                <a:gd name="T2" fmla="+- 0 1057 874"/>
                                <a:gd name="T3" fmla="*/ 1057 h 182"/>
                                <a:gd name="T4" fmla="+- 0 10831 2132"/>
                                <a:gd name="T5" fmla="*/ T4 w 8699"/>
                                <a:gd name="T6" fmla="+- 0 1057 874"/>
                                <a:gd name="T7" fmla="*/ 1057 h 182"/>
                                <a:gd name="T8" fmla="+- 0 10831 2132"/>
                                <a:gd name="T9" fmla="*/ T8 w 8699"/>
                                <a:gd name="T10" fmla="+- 0 874 874"/>
                                <a:gd name="T11" fmla="*/ 874 h 182"/>
                                <a:gd name="T12" fmla="+- 0 2132 2132"/>
                                <a:gd name="T13" fmla="*/ T12 w 8699"/>
                                <a:gd name="T14" fmla="+- 0 874 874"/>
                                <a:gd name="T15" fmla="*/ 874 h 182"/>
                                <a:gd name="T16" fmla="+- 0 2132 2132"/>
                                <a:gd name="T17" fmla="*/ T16 w 8699"/>
                                <a:gd name="T18" fmla="+- 0 1057 874"/>
                                <a:gd name="T19" fmla="*/ 1057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3" name="Group 1293"/>
                        <wpg:cNvGrpSpPr>
                          <a:grpSpLocks/>
                        </wpg:cNvGrpSpPr>
                        <wpg:grpSpPr bwMode="auto">
                          <a:xfrm>
                            <a:off x="2132" y="1057"/>
                            <a:ext cx="8699" cy="180"/>
                            <a:chOff x="2132" y="1057"/>
                            <a:chExt cx="8699" cy="180"/>
                          </a:xfrm>
                        </wpg:grpSpPr>
                        <wps:wsp>
                          <wps:cNvPr id="1434" name="Freeform 1294"/>
                          <wps:cNvSpPr>
                            <a:spLocks/>
                          </wps:cNvSpPr>
                          <wps:spPr bwMode="auto">
                            <a:xfrm>
                              <a:off x="2132" y="1057"/>
                              <a:ext cx="8699" cy="180"/>
                            </a:xfrm>
                            <a:custGeom>
                              <a:avLst/>
                              <a:gdLst>
                                <a:gd name="T0" fmla="+- 0 2132 2132"/>
                                <a:gd name="T1" fmla="*/ T0 w 8699"/>
                                <a:gd name="T2" fmla="+- 0 1237 1057"/>
                                <a:gd name="T3" fmla="*/ 1237 h 180"/>
                                <a:gd name="T4" fmla="+- 0 10831 2132"/>
                                <a:gd name="T5" fmla="*/ T4 w 8699"/>
                                <a:gd name="T6" fmla="+- 0 1237 1057"/>
                                <a:gd name="T7" fmla="*/ 1237 h 180"/>
                                <a:gd name="T8" fmla="+- 0 10831 2132"/>
                                <a:gd name="T9" fmla="*/ T8 w 8699"/>
                                <a:gd name="T10" fmla="+- 0 1057 1057"/>
                                <a:gd name="T11" fmla="*/ 1057 h 180"/>
                                <a:gd name="T12" fmla="+- 0 2132 2132"/>
                                <a:gd name="T13" fmla="*/ T12 w 8699"/>
                                <a:gd name="T14" fmla="+- 0 1057 1057"/>
                                <a:gd name="T15" fmla="*/ 1057 h 180"/>
                                <a:gd name="T16" fmla="+- 0 2132 2132"/>
                                <a:gd name="T17" fmla="*/ T16 w 8699"/>
                                <a:gd name="T18" fmla="+- 0 1237 1057"/>
                                <a:gd name="T19" fmla="*/ 1237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5" name="Group 1295"/>
                        <wpg:cNvGrpSpPr>
                          <a:grpSpLocks/>
                        </wpg:cNvGrpSpPr>
                        <wpg:grpSpPr bwMode="auto">
                          <a:xfrm>
                            <a:off x="2132" y="1237"/>
                            <a:ext cx="8699" cy="182"/>
                            <a:chOff x="2132" y="1237"/>
                            <a:chExt cx="8699" cy="182"/>
                          </a:xfrm>
                        </wpg:grpSpPr>
                        <wps:wsp>
                          <wps:cNvPr id="1436" name="Freeform 1296"/>
                          <wps:cNvSpPr>
                            <a:spLocks/>
                          </wps:cNvSpPr>
                          <wps:spPr bwMode="auto">
                            <a:xfrm>
                              <a:off x="2132" y="1237"/>
                              <a:ext cx="8699" cy="182"/>
                            </a:xfrm>
                            <a:custGeom>
                              <a:avLst/>
                              <a:gdLst>
                                <a:gd name="T0" fmla="+- 0 2132 2132"/>
                                <a:gd name="T1" fmla="*/ T0 w 8699"/>
                                <a:gd name="T2" fmla="+- 0 1419 1237"/>
                                <a:gd name="T3" fmla="*/ 1419 h 182"/>
                                <a:gd name="T4" fmla="+- 0 10831 2132"/>
                                <a:gd name="T5" fmla="*/ T4 w 8699"/>
                                <a:gd name="T6" fmla="+- 0 1419 1237"/>
                                <a:gd name="T7" fmla="*/ 1419 h 182"/>
                                <a:gd name="T8" fmla="+- 0 10831 2132"/>
                                <a:gd name="T9" fmla="*/ T8 w 8699"/>
                                <a:gd name="T10" fmla="+- 0 1237 1237"/>
                                <a:gd name="T11" fmla="*/ 1237 h 182"/>
                                <a:gd name="T12" fmla="+- 0 2132 2132"/>
                                <a:gd name="T13" fmla="*/ T12 w 8699"/>
                                <a:gd name="T14" fmla="+- 0 1237 1237"/>
                                <a:gd name="T15" fmla="*/ 1237 h 182"/>
                                <a:gd name="T16" fmla="+- 0 2132 2132"/>
                                <a:gd name="T17" fmla="*/ T16 w 8699"/>
                                <a:gd name="T18" fmla="+- 0 1419 1237"/>
                                <a:gd name="T19" fmla="*/ 1419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7" name="Group 1297"/>
                        <wpg:cNvGrpSpPr>
                          <a:grpSpLocks/>
                        </wpg:cNvGrpSpPr>
                        <wpg:grpSpPr bwMode="auto">
                          <a:xfrm>
                            <a:off x="2132" y="1419"/>
                            <a:ext cx="8699" cy="180"/>
                            <a:chOff x="2132" y="1419"/>
                            <a:chExt cx="8699" cy="180"/>
                          </a:xfrm>
                        </wpg:grpSpPr>
                        <wps:wsp>
                          <wps:cNvPr id="1438" name="Freeform 1298"/>
                          <wps:cNvSpPr>
                            <a:spLocks/>
                          </wps:cNvSpPr>
                          <wps:spPr bwMode="auto">
                            <a:xfrm>
                              <a:off x="2132" y="1419"/>
                              <a:ext cx="8699" cy="180"/>
                            </a:xfrm>
                            <a:custGeom>
                              <a:avLst/>
                              <a:gdLst>
                                <a:gd name="T0" fmla="+- 0 2132 2132"/>
                                <a:gd name="T1" fmla="*/ T0 w 8699"/>
                                <a:gd name="T2" fmla="+- 0 1599 1419"/>
                                <a:gd name="T3" fmla="*/ 1599 h 180"/>
                                <a:gd name="T4" fmla="+- 0 10831 2132"/>
                                <a:gd name="T5" fmla="*/ T4 w 8699"/>
                                <a:gd name="T6" fmla="+- 0 1599 1419"/>
                                <a:gd name="T7" fmla="*/ 1599 h 180"/>
                                <a:gd name="T8" fmla="+- 0 10831 2132"/>
                                <a:gd name="T9" fmla="*/ T8 w 8699"/>
                                <a:gd name="T10" fmla="+- 0 1419 1419"/>
                                <a:gd name="T11" fmla="*/ 1419 h 180"/>
                                <a:gd name="T12" fmla="+- 0 2132 2132"/>
                                <a:gd name="T13" fmla="*/ T12 w 8699"/>
                                <a:gd name="T14" fmla="+- 0 1419 1419"/>
                                <a:gd name="T15" fmla="*/ 1419 h 180"/>
                                <a:gd name="T16" fmla="+- 0 2132 2132"/>
                                <a:gd name="T17" fmla="*/ T16 w 8699"/>
                                <a:gd name="T18" fmla="+- 0 1599 1419"/>
                                <a:gd name="T19" fmla="*/ 1599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39" name="Group 1299"/>
                        <wpg:cNvGrpSpPr>
                          <a:grpSpLocks/>
                        </wpg:cNvGrpSpPr>
                        <wpg:grpSpPr bwMode="auto">
                          <a:xfrm>
                            <a:off x="2132" y="1599"/>
                            <a:ext cx="8699" cy="182"/>
                            <a:chOff x="2132" y="1599"/>
                            <a:chExt cx="8699" cy="182"/>
                          </a:xfrm>
                        </wpg:grpSpPr>
                        <wps:wsp>
                          <wps:cNvPr id="1440" name="Freeform 1300"/>
                          <wps:cNvSpPr>
                            <a:spLocks/>
                          </wps:cNvSpPr>
                          <wps:spPr bwMode="auto">
                            <a:xfrm>
                              <a:off x="2132" y="1599"/>
                              <a:ext cx="8699" cy="182"/>
                            </a:xfrm>
                            <a:custGeom>
                              <a:avLst/>
                              <a:gdLst>
                                <a:gd name="T0" fmla="+- 0 2132 2132"/>
                                <a:gd name="T1" fmla="*/ T0 w 8699"/>
                                <a:gd name="T2" fmla="+- 0 1782 1599"/>
                                <a:gd name="T3" fmla="*/ 1782 h 182"/>
                                <a:gd name="T4" fmla="+- 0 10831 2132"/>
                                <a:gd name="T5" fmla="*/ T4 w 8699"/>
                                <a:gd name="T6" fmla="+- 0 1782 1599"/>
                                <a:gd name="T7" fmla="*/ 1782 h 182"/>
                                <a:gd name="T8" fmla="+- 0 10831 2132"/>
                                <a:gd name="T9" fmla="*/ T8 w 8699"/>
                                <a:gd name="T10" fmla="+- 0 1599 1599"/>
                                <a:gd name="T11" fmla="*/ 1599 h 182"/>
                                <a:gd name="T12" fmla="+- 0 2132 2132"/>
                                <a:gd name="T13" fmla="*/ T12 w 8699"/>
                                <a:gd name="T14" fmla="+- 0 1599 1599"/>
                                <a:gd name="T15" fmla="*/ 1599 h 182"/>
                                <a:gd name="T16" fmla="+- 0 2132 2132"/>
                                <a:gd name="T17" fmla="*/ T16 w 8699"/>
                                <a:gd name="T18" fmla="+- 0 1782 1599"/>
                                <a:gd name="T19" fmla="*/ 1782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1" name="Group 1301"/>
                        <wpg:cNvGrpSpPr>
                          <a:grpSpLocks/>
                        </wpg:cNvGrpSpPr>
                        <wpg:grpSpPr bwMode="auto">
                          <a:xfrm>
                            <a:off x="2132" y="1782"/>
                            <a:ext cx="8699" cy="180"/>
                            <a:chOff x="2132" y="1782"/>
                            <a:chExt cx="8699" cy="180"/>
                          </a:xfrm>
                        </wpg:grpSpPr>
                        <wps:wsp>
                          <wps:cNvPr id="1442" name="Freeform 1302"/>
                          <wps:cNvSpPr>
                            <a:spLocks/>
                          </wps:cNvSpPr>
                          <wps:spPr bwMode="auto">
                            <a:xfrm>
                              <a:off x="2132" y="1782"/>
                              <a:ext cx="8699" cy="180"/>
                            </a:xfrm>
                            <a:custGeom>
                              <a:avLst/>
                              <a:gdLst>
                                <a:gd name="T0" fmla="+- 0 2132 2132"/>
                                <a:gd name="T1" fmla="*/ T0 w 8699"/>
                                <a:gd name="T2" fmla="+- 0 1962 1782"/>
                                <a:gd name="T3" fmla="*/ 1962 h 180"/>
                                <a:gd name="T4" fmla="+- 0 10831 2132"/>
                                <a:gd name="T5" fmla="*/ T4 w 8699"/>
                                <a:gd name="T6" fmla="+- 0 1962 1782"/>
                                <a:gd name="T7" fmla="*/ 1962 h 180"/>
                                <a:gd name="T8" fmla="+- 0 10831 2132"/>
                                <a:gd name="T9" fmla="*/ T8 w 8699"/>
                                <a:gd name="T10" fmla="+- 0 1782 1782"/>
                                <a:gd name="T11" fmla="*/ 1782 h 180"/>
                                <a:gd name="T12" fmla="+- 0 2132 2132"/>
                                <a:gd name="T13" fmla="*/ T12 w 8699"/>
                                <a:gd name="T14" fmla="+- 0 1782 1782"/>
                                <a:gd name="T15" fmla="*/ 1782 h 180"/>
                                <a:gd name="T16" fmla="+- 0 2132 2132"/>
                                <a:gd name="T17" fmla="*/ T16 w 8699"/>
                                <a:gd name="T18" fmla="+- 0 1962 1782"/>
                                <a:gd name="T19" fmla="*/ 196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3" name="Group 1303"/>
                        <wpg:cNvGrpSpPr>
                          <a:grpSpLocks/>
                        </wpg:cNvGrpSpPr>
                        <wpg:grpSpPr bwMode="auto">
                          <a:xfrm>
                            <a:off x="2132" y="1962"/>
                            <a:ext cx="8699" cy="182"/>
                            <a:chOff x="2132" y="1962"/>
                            <a:chExt cx="8699" cy="182"/>
                          </a:xfrm>
                        </wpg:grpSpPr>
                        <wps:wsp>
                          <wps:cNvPr id="1444" name="Freeform 1304"/>
                          <wps:cNvSpPr>
                            <a:spLocks/>
                          </wps:cNvSpPr>
                          <wps:spPr bwMode="auto">
                            <a:xfrm>
                              <a:off x="2132" y="1962"/>
                              <a:ext cx="8699" cy="182"/>
                            </a:xfrm>
                            <a:custGeom>
                              <a:avLst/>
                              <a:gdLst>
                                <a:gd name="T0" fmla="+- 0 2132 2132"/>
                                <a:gd name="T1" fmla="*/ T0 w 8699"/>
                                <a:gd name="T2" fmla="+- 0 2144 1962"/>
                                <a:gd name="T3" fmla="*/ 2144 h 182"/>
                                <a:gd name="T4" fmla="+- 0 10831 2132"/>
                                <a:gd name="T5" fmla="*/ T4 w 8699"/>
                                <a:gd name="T6" fmla="+- 0 2144 1962"/>
                                <a:gd name="T7" fmla="*/ 2144 h 182"/>
                                <a:gd name="T8" fmla="+- 0 10831 2132"/>
                                <a:gd name="T9" fmla="*/ T8 w 8699"/>
                                <a:gd name="T10" fmla="+- 0 1962 1962"/>
                                <a:gd name="T11" fmla="*/ 1962 h 182"/>
                                <a:gd name="T12" fmla="+- 0 2132 2132"/>
                                <a:gd name="T13" fmla="*/ T12 w 8699"/>
                                <a:gd name="T14" fmla="+- 0 1962 1962"/>
                                <a:gd name="T15" fmla="*/ 1962 h 182"/>
                                <a:gd name="T16" fmla="+- 0 2132 2132"/>
                                <a:gd name="T17" fmla="*/ T16 w 8699"/>
                                <a:gd name="T18" fmla="+- 0 2144 1962"/>
                                <a:gd name="T19" fmla="*/ 2144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5" name="Group 1305"/>
                        <wpg:cNvGrpSpPr>
                          <a:grpSpLocks/>
                        </wpg:cNvGrpSpPr>
                        <wpg:grpSpPr bwMode="auto">
                          <a:xfrm>
                            <a:off x="2132" y="2144"/>
                            <a:ext cx="8699" cy="180"/>
                            <a:chOff x="2132" y="2144"/>
                            <a:chExt cx="8699" cy="180"/>
                          </a:xfrm>
                        </wpg:grpSpPr>
                        <wps:wsp>
                          <wps:cNvPr id="1446" name="Freeform 1306"/>
                          <wps:cNvSpPr>
                            <a:spLocks/>
                          </wps:cNvSpPr>
                          <wps:spPr bwMode="auto">
                            <a:xfrm>
                              <a:off x="2132" y="2144"/>
                              <a:ext cx="8699" cy="180"/>
                            </a:xfrm>
                            <a:custGeom>
                              <a:avLst/>
                              <a:gdLst>
                                <a:gd name="T0" fmla="+- 0 2132 2132"/>
                                <a:gd name="T1" fmla="*/ T0 w 8699"/>
                                <a:gd name="T2" fmla="+- 0 2324 2144"/>
                                <a:gd name="T3" fmla="*/ 2324 h 180"/>
                                <a:gd name="T4" fmla="+- 0 10831 2132"/>
                                <a:gd name="T5" fmla="*/ T4 w 8699"/>
                                <a:gd name="T6" fmla="+- 0 2324 2144"/>
                                <a:gd name="T7" fmla="*/ 2324 h 180"/>
                                <a:gd name="T8" fmla="+- 0 10831 2132"/>
                                <a:gd name="T9" fmla="*/ T8 w 8699"/>
                                <a:gd name="T10" fmla="+- 0 2144 2144"/>
                                <a:gd name="T11" fmla="*/ 2144 h 180"/>
                                <a:gd name="T12" fmla="+- 0 2132 2132"/>
                                <a:gd name="T13" fmla="*/ T12 w 8699"/>
                                <a:gd name="T14" fmla="+- 0 2144 2144"/>
                                <a:gd name="T15" fmla="*/ 2144 h 180"/>
                                <a:gd name="T16" fmla="+- 0 2132 2132"/>
                                <a:gd name="T17" fmla="*/ T16 w 8699"/>
                                <a:gd name="T18" fmla="+- 0 2324 2144"/>
                                <a:gd name="T19" fmla="*/ 232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7" name="Group 1307"/>
                        <wpg:cNvGrpSpPr>
                          <a:grpSpLocks/>
                        </wpg:cNvGrpSpPr>
                        <wpg:grpSpPr bwMode="auto">
                          <a:xfrm>
                            <a:off x="2132" y="2324"/>
                            <a:ext cx="8699" cy="182"/>
                            <a:chOff x="2132" y="2324"/>
                            <a:chExt cx="8699" cy="182"/>
                          </a:xfrm>
                        </wpg:grpSpPr>
                        <wps:wsp>
                          <wps:cNvPr id="1448" name="Freeform 1308"/>
                          <wps:cNvSpPr>
                            <a:spLocks/>
                          </wps:cNvSpPr>
                          <wps:spPr bwMode="auto">
                            <a:xfrm>
                              <a:off x="2132" y="2324"/>
                              <a:ext cx="8699" cy="182"/>
                            </a:xfrm>
                            <a:custGeom>
                              <a:avLst/>
                              <a:gdLst>
                                <a:gd name="T0" fmla="+- 0 2132 2132"/>
                                <a:gd name="T1" fmla="*/ T0 w 8699"/>
                                <a:gd name="T2" fmla="+- 0 2506 2324"/>
                                <a:gd name="T3" fmla="*/ 2506 h 182"/>
                                <a:gd name="T4" fmla="+- 0 10831 2132"/>
                                <a:gd name="T5" fmla="*/ T4 w 8699"/>
                                <a:gd name="T6" fmla="+- 0 2506 2324"/>
                                <a:gd name="T7" fmla="*/ 2506 h 182"/>
                                <a:gd name="T8" fmla="+- 0 10831 2132"/>
                                <a:gd name="T9" fmla="*/ T8 w 8699"/>
                                <a:gd name="T10" fmla="+- 0 2324 2324"/>
                                <a:gd name="T11" fmla="*/ 2324 h 182"/>
                                <a:gd name="T12" fmla="+- 0 2132 2132"/>
                                <a:gd name="T13" fmla="*/ T12 w 8699"/>
                                <a:gd name="T14" fmla="+- 0 2324 2324"/>
                                <a:gd name="T15" fmla="*/ 2324 h 182"/>
                                <a:gd name="T16" fmla="+- 0 2132 2132"/>
                                <a:gd name="T17" fmla="*/ T16 w 8699"/>
                                <a:gd name="T18" fmla="+- 0 2506 2324"/>
                                <a:gd name="T19" fmla="*/ 2506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49" name="Group 1309"/>
                        <wpg:cNvGrpSpPr>
                          <a:grpSpLocks/>
                        </wpg:cNvGrpSpPr>
                        <wpg:grpSpPr bwMode="auto">
                          <a:xfrm>
                            <a:off x="2132" y="2506"/>
                            <a:ext cx="8699" cy="180"/>
                            <a:chOff x="2132" y="2506"/>
                            <a:chExt cx="8699" cy="180"/>
                          </a:xfrm>
                        </wpg:grpSpPr>
                        <wps:wsp>
                          <wps:cNvPr id="1450" name="Freeform 1310"/>
                          <wps:cNvSpPr>
                            <a:spLocks/>
                          </wps:cNvSpPr>
                          <wps:spPr bwMode="auto">
                            <a:xfrm>
                              <a:off x="2132" y="2506"/>
                              <a:ext cx="8699" cy="180"/>
                            </a:xfrm>
                            <a:custGeom>
                              <a:avLst/>
                              <a:gdLst>
                                <a:gd name="T0" fmla="+- 0 2132 2132"/>
                                <a:gd name="T1" fmla="*/ T0 w 8699"/>
                                <a:gd name="T2" fmla="+- 0 2686 2506"/>
                                <a:gd name="T3" fmla="*/ 2686 h 180"/>
                                <a:gd name="T4" fmla="+- 0 10831 2132"/>
                                <a:gd name="T5" fmla="*/ T4 w 8699"/>
                                <a:gd name="T6" fmla="+- 0 2686 2506"/>
                                <a:gd name="T7" fmla="*/ 2686 h 180"/>
                                <a:gd name="T8" fmla="+- 0 10831 2132"/>
                                <a:gd name="T9" fmla="*/ T8 w 8699"/>
                                <a:gd name="T10" fmla="+- 0 2506 2506"/>
                                <a:gd name="T11" fmla="*/ 2506 h 180"/>
                                <a:gd name="T12" fmla="+- 0 2132 2132"/>
                                <a:gd name="T13" fmla="*/ T12 w 8699"/>
                                <a:gd name="T14" fmla="+- 0 2506 2506"/>
                                <a:gd name="T15" fmla="*/ 2506 h 180"/>
                                <a:gd name="T16" fmla="+- 0 2132 2132"/>
                                <a:gd name="T17" fmla="*/ T16 w 8699"/>
                                <a:gd name="T18" fmla="+- 0 2686 2506"/>
                                <a:gd name="T19" fmla="*/ 2686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1" name="Group 1311"/>
                        <wpg:cNvGrpSpPr>
                          <a:grpSpLocks/>
                        </wpg:cNvGrpSpPr>
                        <wpg:grpSpPr bwMode="auto">
                          <a:xfrm>
                            <a:off x="2132" y="2686"/>
                            <a:ext cx="8699" cy="182"/>
                            <a:chOff x="2132" y="2686"/>
                            <a:chExt cx="8699" cy="182"/>
                          </a:xfrm>
                        </wpg:grpSpPr>
                        <wps:wsp>
                          <wps:cNvPr id="1452" name="Freeform 1312"/>
                          <wps:cNvSpPr>
                            <a:spLocks/>
                          </wps:cNvSpPr>
                          <wps:spPr bwMode="auto">
                            <a:xfrm>
                              <a:off x="2132" y="2686"/>
                              <a:ext cx="8699" cy="182"/>
                            </a:xfrm>
                            <a:custGeom>
                              <a:avLst/>
                              <a:gdLst>
                                <a:gd name="T0" fmla="+- 0 2132 2132"/>
                                <a:gd name="T1" fmla="*/ T0 w 8699"/>
                                <a:gd name="T2" fmla="+- 0 2869 2686"/>
                                <a:gd name="T3" fmla="*/ 2869 h 182"/>
                                <a:gd name="T4" fmla="+- 0 10831 2132"/>
                                <a:gd name="T5" fmla="*/ T4 w 8699"/>
                                <a:gd name="T6" fmla="+- 0 2869 2686"/>
                                <a:gd name="T7" fmla="*/ 2869 h 182"/>
                                <a:gd name="T8" fmla="+- 0 10831 2132"/>
                                <a:gd name="T9" fmla="*/ T8 w 8699"/>
                                <a:gd name="T10" fmla="+- 0 2686 2686"/>
                                <a:gd name="T11" fmla="*/ 2686 h 182"/>
                                <a:gd name="T12" fmla="+- 0 2132 2132"/>
                                <a:gd name="T13" fmla="*/ T12 w 8699"/>
                                <a:gd name="T14" fmla="+- 0 2686 2686"/>
                                <a:gd name="T15" fmla="*/ 2686 h 182"/>
                                <a:gd name="T16" fmla="+- 0 2132 2132"/>
                                <a:gd name="T17" fmla="*/ T16 w 8699"/>
                                <a:gd name="T18" fmla="+- 0 2869 2686"/>
                                <a:gd name="T19" fmla="*/ 2869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3" name="Group 1313"/>
                        <wpg:cNvGrpSpPr>
                          <a:grpSpLocks/>
                        </wpg:cNvGrpSpPr>
                        <wpg:grpSpPr bwMode="auto">
                          <a:xfrm>
                            <a:off x="2132" y="2869"/>
                            <a:ext cx="8699" cy="182"/>
                            <a:chOff x="2132" y="2869"/>
                            <a:chExt cx="8699" cy="182"/>
                          </a:xfrm>
                        </wpg:grpSpPr>
                        <wps:wsp>
                          <wps:cNvPr id="1454" name="Freeform 1314"/>
                          <wps:cNvSpPr>
                            <a:spLocks/>
                          </wps:cNvSpPr>
                          <wps:spPr bwMode="auto">
                            <a:xfrm>
                              <a:off x="2132" y="2869"/>
                              <a:ext cx="8699" cy="182"/>
                            </a:xfrm>
                            <a:custGeom>
                              <a:avLst/>
                              <a:gdLst>
                                <a:gd name="T0" fmla="+- 0 2132 2132"/>
                                <a:gd name="T1" fmla="*/ T0 w 8699"/>
                                <a:gd name="T2" fmla="+- 0 3051 2869"/>
                                <a:gd name="T3" fmla="*/ 3051 h 182"/>
                                <a:gd name="T4" fmla="+- 0 10831 2132"/>
                                <a:gd name="T5" fmla="*/ T4 w 8699"/>
                                <a:gd name="T6" fmla="+- 0 3051 2869"/>
                                <a:gd name="T7" fmla="*/ 3051 h 182"/>
                                <a:gd name="T8" fmla="+- 0 10831 2132"/>
                                <a:gd name="T9" fmla="*/ T8 w 8699"/>
                                <a:gd name="T10" fmla="+- 0 2869 2869"/>
                                <a:gd name="T11" fmla="*/ 2869 h 182"/>
                                <a:gd name="T12" fmla="+- 0 2132 2132"/>
                                <a:gd name="T13" fmla="*/ T12 w 8699"/>
                                <a:gd name="T14" fmla="+- 0 2869 2869"/>
                                <a:gd name="T15" fmla="*/ 2869 h 182"/>
                                <a:gd name="T16" fmla="+- 0 2132 2132"/>
                                <a:gd name="T17" fmla="*/ T16 w 8699"/>
                                <a:gd name="T18" fmla="+- 0 3051 2869"/>
                                <a:gd name="T19" fmla="*/ 3051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5" name="Group 1315"/>
                        <wpg:cNvGrpSpPr>
                          <a:grpSpLocks/>
                        </wpg:cNvGrpSpPr>
                        <wpg:grpSpPr bwMode="auto">
                          <a:xfrm>
                            <a:off x="2132" y="3051"/>
                            <a:ext cx="8699" cy="180"/>
                            <a:chOff x="2132" y="3051"/>
                            <a:chExt cx="8699" cy="180"/>
                          </a:xfrm>
                        </wpg:grpSpPr>
                        <wps:wsp>
                          <wps:cNvPr id="1456" name="Freeform 1316"/>
                          <wps:cNvSpPr>
                            <a:spLocks/>
                          </wps:cNvSpPr>
                          <wps:spPr bwMode="auto">
                            <a:xfrm>
                              <a:off x="2132" y="3051"/>
                              <a:ext cx="8699" cy="180"/>
                            </a:xfrm>
                            <a:custGeom>
                              <a:avLst/>
                              <a:gdLst>
                                <a:gd name="T0" fmla="+- 0 2132 2132"/>
                                <a:gd name="T1" fmla="*/ T0 w 8699"/>
                                <a:gd name="T2" fmla="+- 0 3231 3051"/>
                                <a:gd name="T3" fmla="*/ 3231 h 180"/>
                                <a:gd name="T4" fmla="+- 0 10831 2132"/>
                                <a:gd name="T5" fmla="*/ T4 w 8699"/>
                                <a:gd name="T6" fmla="+- 0 3231 3051"/>
                                <a:gd name="T7" fmla="*/ 3231 h 180"/>
                                <a:gd name="T8" fmla="+- 0 10831 2132"/>
                                <a:gd name="T9" fmla="*/ T8 w 8699"/>
                                <a:gd name="T10" fmla="+- 0 3051 3051"/>
                                <a:gd name="T11" fmla="*/ 3051 h 180"/>
                                <a:gd name="T12" fmla="+- 0 2132 2132"/>
                                <a:gd name="T13" fmla="*/ T12 w 8699"/>
                                <a:gd name="T14" fmla="+- 0 3051 3051"/>
                                <a:gd name="T15" fmla="*/ 3051 h 180"/>
                                <a:gd name="T16" fmla="+- 0 2132 2132"/>
                                <a:gd name="T17" fmla="*/ T16 w 8699"/>
                                <a:gd name="T18" fmla="+- 0 3231 3051"/>
                                <a:gd name="T19" fmla="*/ 3231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7" name="Group 1317"/>
                        <wpg:cNvGrpSpPr>
                          <a:grpSpLocks/>
                        </wpg:cNvGrpSpPr>
                        <wpg:grpSpPr bwMode="auto">
                          <a:xfrm>
                            <a:off x="2132" y="3231"/>
                            <a:ext cx="8699" cy="183"/>
                            <a:chOff x="2132" y="3231"/>
                            <a:chExt cx="8699" cy="183"/>
                          </a:xfrm>
                        </wpg:grpSpPr>
                        <wps:wsp>
                          <wps:cNvPr id="1458" name="Freeform 1318"/>
                          <wps:cNvSpPr>
                            <a:spLocks/>
                          </wps:cNvSpPr>
                          <wps:spPr bwMode="auto">
                            <a:xfrm>
                              <a:off x="2132" y="3231"/>
                              <a:ext cx="8699" cy="183"/>
                            </a:xfrm>
                            <a:custGeom>
                              <a:avLst/>
                              <a:gdLst>
                                <a:gd name="T0" fmla="+- 0 2132 2132"/>
                                <a:gd name="T1" fmla="*/ T0 w 8699"/>
                                <a:gd name="T2" fmla="+- 0 3414 3231"/>
                                <a:gd name="T3" fmla="*/ 3414 h 183"/>
                                <a:gd name="T4" fmla="+- 0 10831 2132"/>
                                <a:gd name="T5" fmla="*/ T4 w 8699"/>
                                <a:gd name="T6" fmla="+- 0 3414 3231"/>
                                <a:gd name="T7" fmla="*/ 3414 h 183"/>
                                <a:gd name="T8" fmla="+- 0 10831 2132"/>
                                <a:gd name="T9" fmla="*/ T8 w 8699"/>
                                <a:gd name="T10" fmla="+- 0 3231 3231"/>
                                <a:gd name="T11" fmla="*/ 3231 h 183"/>
                                <a:gd name="T12" fmla="+- 0 2132 2132"/>
                                <a:gd name="T13" fmla="*/ T12 w 8699"/>
                                <a:gd name="T14" fmla="+- 0 3231 3231"/>
                                <a:gd name="T15" fmla="*/ 3231 h 183"/>
                                <a:gd name="T16" fmla="+- 0 2132 2132"/>
                                <a:gd name="T17" fmla="*/ T16 w 8699"/>
                                <a:gd name="T18" fmla="+- 0 3414 3231"/>
                                <a:gd name="T19" fmla="*/ 3414 h 183"/>
                              </a:gdLst>
                              <a:ahLst/>
                              <a:cxnLst>
                                <a:cxn ang="0">
                                  <a:pos x="T1" y="T3"/>
                                </a:cxn>
                                <a:cxn ang="0">
                                  <a:pos x="T5" y="T7"/>
                                </a:cxn>
                                <a:cxn ang="0">
                                  <a:pos x="T9" y="T11"/>
                                </a:cxn>
                                <a:cxn ang="0">
                                  <a:pos x="T13" y="T15"/>
                                </a:cxn>
                                <a:cxn ang="0">
                                  <a:pos x="T17" y="T19"/>
                                </a:cxn>
                              </a:cxnLst>
                              <a:rect l="0" t="0" r="r" b="b"/>
                              <a:pathLst>
                                <a:path w="8699" h="183">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59" name="Group 1319"/>
                        <wpg:cNvGrpSpPr>
                          <a:grpSpLocks/>
                        </wpg:cNvGrpSpPr>
                        <wpg:grpSpPr bwMode="auto">
                          <a:xfrm>
                            <a:off x="2132" y="3414"/>
                            <a:ext cx="8699" cy="180"/>
                            <a:chOff x="2132" y="3414"/>
                            <a:chExt cx="8699" cy="180"/>
                          </a:xfrm>
                        </wpg:grpSpPr>
                        <wps:wsp>
                          <wps:cNvPr id="1460" name="Freeform 1320"/>
                          <wps:cNvSpPr>
                            <a:spLocks/>
                          </wps:cNvSpPr>
                          <wps:spPr bwMode="auto">
                            <a:xfrm>
                              <a:off x="2132" y="3414"/>
                              <a:ext cx="8699" cy="180"/>
                            </a:xfrm>
                            <a:custGeom>
                              <a:avLst/>
                              <a:gdLst>
                                <a:gd name="T0" fmla="+- 0 2132 2132"/>
                                <a:gd name="T1" fmla="*/ T0 w 8699"/>
                                <a:gd name="T2" fmla="+- 0 3594 3414"/>
                                <a:gd name="T3" fmla="*/ 3594 h 180"/>
                                <a:gd name="T4" fmla="+- 0 10831 2132"/>
                                <a:gd name="T5" fmla="*/ T4 w 8699"/>
                                <a:gd name="T6" fmla="+- 0 3594 3414"/>
                                <a:gd name="T7" fmla="*/ 3594 h 180"/>
                                <a:gd name="T8" fmla="+- 0 10831 2132"/>
                                <a:gd name="T9" fmla="*/ T8 w 8699"/>
                                <a:gd name="T10" fmla="+- 0 3414 3414"/>
                                <a:gd name="T11" fmla="*/ 3414 h 180"/>
                                <a:gd name="T12" fmla="+- 0 2132 2132"/>
                                <a:gd name="T13" fmla="*/ T12 w 8699"/>
                                <a:gd name="T14" fmla="+- 0 3414 3414"/>
                                <a:gd name="T15" fmla="*/ 3414 h 180"/>
                                <a:gd name="T16" fmla="+- 0 2132 2132"/>
                                <a:gd name="T17" fmla="*/ T16 w 8699"/>
                                <a:gd name="T18" fmla="+- 0 3594 3414"/>
                                <a:gd name="T19" fmla="*/ 3594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1" name="Group 1321"/>
                        <wpg:cNvGrpSpPr>
                          <a:grpSpLocks/>
                        </wpg:cNvGrpSpPr>
                        <wpg:grpSpPr bwMode="auto">
                          <a:xfrm>
                            <a:off x="2132" y="3594"/>
                            <a:ext cx="8699" cy="182"/>
                            <a:chOff x="2132" y="3594"/>
                            <a:chExt cx="8699" cy="182"/>
                          </a:xfrm>
                        </wpg:grpSpPr>
                        <wps:wsp>
                          <wps:cNvPr id="1462" name="Freeform 1322"/>
                          <wps:cNvSpPr>
                            <a:spLocks/>
                          </wps:cNvSpPr>
                          <wps:spPr bwMode="auto">
                            <a:xfrm>
                              <a:off x="2132" y="3594"/>
                              <a:ext cx="8699" cy="182"/>
                            </a:xfrm>
                            <a:custGeom>
                              <a:avLst/>
                              <a:gdLst>
                                <a:gd name="T0" fmla="+- 0 2132 2132"/>
                                <a:gd name="T1" fmla="*/ T0 w 8699"/>
                                <a:gd name="T2" fmla="+- 0 3777 3594"/>
                                <a:gd name="T3" fmla="*/ 3777 h 182"/>
                                <a:gd name="T4" fmla="+- 0 10831 2132"/>
                                <a:gd name="T5" fmla="*/ T4 w 8699"/>
                                <a:gd name="T6" fmla="+- 0 3777 3594"/>
                                <a:gd name="T7" fmla="*/ 3777 h 182"/>
                                <a:gd name="T8" fmla="+- 0 10831 2132"/>
                                <a:gd name="T9" fmla="*/ T8 w 8699"/>
                                <a:gd name="T10" fmla="+- 0 3594 3594"/>
                                <a:gd name="T11" fmla="*/ 3594 h 182"/>
                                <a:gd name="T12" fmla="+- 0 2132 2132"/>
                                <a:gd name="T13" fmla="*/ T12 w 8699"/>
                                <a:gd name="T14" fmla="+- 0 3594 3594"/>
                                <a:gd name="T15" fmla="*/ 3594 h 182"/>
                                <a:gd name="T16" fmla="+- 0 2132 2132"/>
                                <a:gd name="T17" fmla="*/ T16 w 8699"/>
                                <a:gd name="T18" fmla="+- 0 3777 3594"/>
                                <a:gd name="T19" fmla="*/ 3777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3" name="Group 1323"/>
                        <wpg:cNvGrpSpPr>
                          <a:grpSpLocks/>
                        </wpg:cNvGrpSpPr>
                        <wpg:grpSpPr bwMode="auto">
                          <a:xfrm>
                            <a:off x="2132" y="3777"/>
                            <a:ext cx="8699" cy="180"/>
                            <a:chOff x="2132" y="3777"/>
                            <a:chExt cx="8699" cy="180"/>
                          </a:xfrm>
                        </wpg:grpSpPr>
                        <wps:wsp>
                          <wps:cNvPr id="1464" name="Freeform 1324"/>
                          <wps:cNvSpPr>
                            <a:spLocks/>
                          </wps:cNvSpPr>
                          <wps:spPr bwMode="auto">
                            <a:xfrm>
                              <a:off x="2132" y="3777"/>
                              <a:ext cx="8699" cy="180"/>
                            </a:xfrm>
                            <a:custGeom>
                              <a:avLst/>
                              <a:gdLst>
                                <a:gd name="T0" fmla="+- 0 2132 2132"/>
                                <a:gd name="T1" fmla="*/ T0 w 8699"/>
                                <a:gd name="T2" fmla="+- 0 3957 3777"/>
                                <a:gd name="T3" fmla="*/ 3957 h 180"/>
                                <a:gd name="T4" fmla="+- 0 10831 2132"/>
                                <a:gd name="T5" fmla="*/ T4 w 8699"/>
                                <a:gd name="T6" fmla="+- 0 3957 3777"/>
                                <a:gd name="T7" fmla="*/ 3957 h 180"/>
                                <a:gd name="T8" fmla="+- 0 10831 2132"/>
                                <a:gd name="T9" fmla="*/ T8 w 8699"/>
                                <a:gd name="T10" fmla="+- 0 3777 3777"/>
                                <a:gd name="T11" fmla="*/ 3777 h 180"/>
                                <a:gd name="T12" fmla="+- 0 2132 2132"/>
                                <a:gd name="T13" fmla="*/ T12 w 8699"/>
                                <a:gd name="T14" fmla="+- 0 3777 3777"/>
                                <a:gd name="T15" fmla="*/ 3777 h 180"/>
                                <a:gd name="T16" fmla="+- 0 2132 2132"/>
                                <a:gd name="T17" fmla="*/ T16 w 8699"/>
                                <a:gd name="T18" fmla="+- 0 3957 3777"/>
                                <a:gd name="T19" fmla="*/ 3957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5" name="Group 1325"/>
                        <wpg:cNvGrpSpPr>
                          <a:grpSpLocks/>
                        </wpg:cNvGrpSpPr>
                        <wpg:grpSpPr bwMode="auto">
                          <a:xfrm>
                            <a:off x="2132" y="3957"/>
                            <a:ext cx="8699" cy="182"/>
                            <a:chOff x="2132" y="3957"/>
                            <a:chExt cx="8699" cy="182"/>
                          </a:xfrm>
                        </wpg:grpSpPr>
                        <wps:wsp>
                          <wps:cNvPr id="1466" name="Freeform 1326"/>
                          <wps:cNvSpPr>
                            <a:spLocks/>
                          </wps:cNvSpPr>
                          <wps:spPr bwMode="auto">
                            <a:xfrm>
                              <a:off x="2132" y="3957"/>
                              <a:ext cx="8699" cy="182"/>
                            </a:xfrm>
                            <a:custGeom>
                              <a:avLst/>
                              <a:gdLst>
                                <a:gd name="T0" fmla="+- 0 2132 2132"/>
                                <a:gd name="T1" fmla="*/ T0 w 8699"/>
                                <a:gd name="T2" fmla="+- 0 4139 3957"/>
                                <a:gd name="T3" fmla="*/ 4139 h 182"/>
                                <a:gd name="T4" fmla="+- 0 10831 2132"/>
                                <a:gd name="T5" fmla="*/ T4 w 8699"/>
                                <a:gd name="T6" fmla="+- 0 4139 3957"/>
                                <a:gd name="T7" fmla="*/ 4139 h 182"/>
                                <a:gd name="T8" fmla="+- 0 10831 2132"/>
                                <a:gd name="T9" fmla="*/ T8 w 8699"/>
                                <a:gd name="T10" fmla="+- 0 3957 3957"/>
                                <a:gd name="T11" fmla="*/ 3957 h 182"/>
                                <a:gd name="T12" fmla="+- 0 2132 2132"/>
                                <a:gd name="T13" fmla="*/ T12 w 8699"/>
                                <a:gd name="T14" fmla="+- 0 3957 3957"/>
                                <a:gd name="T15" fmla="*/ 3957 h 182"/>
                                <a:gd name="T16" fmla="+- 0 2132 2132"/>
                                <a:gd name="T17" fmla="*/ T16 w 8699"/>
                                <a:gd name="T18" fmla="+- 0 4139 3957"/>
                                <a:gd name="T19" fmla="*/ 4139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7" name="Group 1327"/>
                        <wpg:cNvGrpSpPr>
                          <a:grpSpLocks/>
                        </wpg:cNvGrpSpPr>
                        <wpg:grpSpPr bwMode="auto">
                          <a:xfrm>
                            <a:off x="2132" y="4139"/>
                            <a:ext cx="8699" cy="180"/>
                            <a:chOff x="2132" y="4139"/>
                            <a:chExt cx="8699" cy="180"/>
                          </a:xfrm>
                        </wpg:grpSpPr>
                        <wps:wsp>
                          <wps:cNvPr id="1468" name="Freeform 1328"/>
                          <wps:cNvSpPr>
                            <a:spLocks/>
                          </wps:cNvSpPr>
                          <wps:spPr bwMode="auto">
                            <a:xfrm>
                              <a:off x="2132" y="4139"/>
                              <a:ext cx="8699" cy="180"/>
                            </a:xfrm>
                            <a:custGeom>
                              <a:avLst/>
                              <a:gdLst>
                                <a:gd name="T0" fmla="+- 0 2132 2132"/>
                                <a:gd name="T1" fmla="*/ T0 w 8699"/>
                                <a:gd name="T2" fmla="+- 0 4319 4139"/>
                                <a:gd name="T3" fmla="*/ 4319 h 180"/>
                                <a:gd name="T4" fmla="+- 0 10831 2132"/>
                                <a:gd name="T5" fmla="*/ T4 w 8699"/>
                                <a:gd name="T6" fmla="+- 0 4319 4139"/>
                                <a:gd name="T7" fmla="*/ 4319 h 180"/>
                                <a:gd name="T8" fmla="+- 0 10831 2132"/>
                                <a:gd name="T9" fmla="*/ T8 w 8699"/>
                                <a:gd name="T10" fmla="+- 0 4139 4139"/>
                                <a:gd name="T11" fmla="*/ 4139 h 180"/>
                                <a:gd name="T12" fmla="+- 0 2132 2132"/>
                                <a:gd name="T13" fmla="*/ T12 w 8699"/>
                                <a:gd name="T14" fmla="+- 0 4139 4139"/>
                                <a:gd name="T15" fmla="*/ 4139 h 180"/>
                                <a:gd name="T16" fmla="+- 0 2132 2132"/>
                                <a:gd name="T17" fmla="*/ T16 w 8699"/>
                                <a:gd name="T18" fmla="+- 0 4319 4139"/>
                                <a:gd name="T19" fmla="*/ 4319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69" name="Group 1329"/>
                        <wpg:cNvGrpSpPr>
                          <a:grpSpLocks/>
                        </wpg:cNvGrpSpPr>
                        <wpg:grpSpPr bwMode="auto">
                          <a:xfrm>
                            <a:off x="2132" y="4319"/>
                            <a:ext cx="8699" cy="182"/>
                            <a:chOff x="2132" y="4319"/>
                            <a:chExt cx="8699" cy="182"/>
                          </a:xfrm>
                        </wpg:grpSpPr>
                        <wps:wsp>
                          <wps:cNvPr id="1470" name="Freeform 1330"/>
                          <wps:cNvSpPr>
                            <a:spLocks/>
                          </wps:cNvSpPr>
                          <wps:spPr bwMode="auto">
                            <a:xfrm>
                              <a:off x="2132" y="4319"/>
                              <a:ext cx="8699" cy="182"/>
                            </a:xfrm>
                            <a:custGeom>
                              <a:avLst/>
                              <a:gdLst>
                                <a:gd name="T0" fmla="+- 0 2132 2132"/>
                                <a:gd name="T1" fmla="*/ T0 w 8699"/>
                                <a:gd name="T2" fmla="+- 0 4501 4319"/>
                                <a:gd name="T3" fmla="*/ 4501 h 182"/>
                                <a:gd name="T4" fmla="+- 0 10831 2132"/>
                                <a:gd name="T5" fmla="*/ T4 w 8699"/>
                                <a:gd name="T6" fmla="+- 0 4501 4319"/>
                                <a:gd name="T7" fmla="*/ 4501 h 182"/>
                                <a:gd name="T8" fmla="+- 0 10831 2132"/>
                                <a:gd name="T9" fmla="*/ T8 w 8699"/>
                                <a:gd name="T10" fmla="+- 0 4319 4319"/>
                                <a:gd name="T11" fmla="*/ 4319 h 182"/>
                                <a:gd name="T12" fmla="+- 0 2132 2132"/>
                                <a:gd name="T13" fmla="*/ T12 w 8699"/>
                                <a:gd name="T14" fmla="+- 0 4319 4319"/>
                                <a:gd name="T15" fmla="*/ 4319 h 182"/>
                                <a:gd name="T16" fmla="+- 0 2132 2132"/>
                                <a:gd name="T17" fmla="*/ T16 w 8699"/>
                                <a:gd name="T18" fmla="+- 0 4501 4319"/>
                                <a:gd name="T19" fmla="*/ 4501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1" name="Group 1331"/>
                        <wpg:cNvGrpSpPr>
                          <a:grpSpLocks/>
                        </wpg:cNvGrpSpPr>
                        <wpg:grpSpPr bwMode="auto">
                          <a:xfrm>
                            <a:off x="2132" y="4501"/>
                            <a:ext cx="8699" cy="180"/>
                            <a:chOff x="2132" y="4501"/>
                            <a:chExt cx="8699" cy="180"/>
                          </a:xfrm>
                        </wpg:grpSpPr>
                        <wps:wsp>
                          <wps:cNvPr id="1472" name="Freeform 1332"/>
                          <wps:cNvSpPr>
                            <a:spLocks/>
                          </wps:cNvSpPr>
                          <wps:spPr bwMode="auto">
                            <a:xfrm>
                              <a:off x="2132" y="4501"/>
                              <a:ext cx="8699" cy="180"/>
                            </a:xfrm>
                            <a:custGeom>
                              <a:avLst/>
                              <a:gdLst>
                                <a:gd name="T0" fmla="+- 0 2132 2132"/>
                                <a:gd name="T1" fmla="*/ T0 w 8699"/>
                                <a:gd name="T2" fmla="+- 0 4681 4501"/>
                                <a:gd name="T3" fmla="*/ 4681 h 180"/>
                                <a:gd name="T4" fmla="+- 0 10831 2132"/>
                                <a:gd name="T5" fmla="*/ T4 w 8699"/>
                                <a:gd name="T6" fmla="+- 0 4681 4501"/>
                                <a:gd name="T7" fmla="*/ 4681 h 180"/>
                                <a:gd name="T8" fmla="+- 0 10831 2132"/>
                                <a:gd name="T9" fmla="*/ T8 w 8699"/>
                                <a:gd name="T10" fmla="+- 0 4501 4501"/>
                                <a:gd name="T11" fmla="*/ 4501 h 180"/>
                                <a:gd name="T12" fmla="+- 0 2132 2132"/>
                                <a:gd name="T13" fmla="*/ T12 w 8699"/>
                                <a:gd name="T14" fmla="+- 0 4501 4501"/>
                                <a:gd name="T15" fmla="*/ 4501 h 180"/>
                                <a:gd name="T16" fmla="+- 0 2132 2132"/>
                                <a:gd name="T17" fmla="*/ T16 w 8699"/>
                                <a:gd name="T18" fmla="+- 0 4681 4501"/>
                                <a:gd name="T19" fmla="*/ 4681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3" name="Group 1333"/>
                        <wpg:cNvGrpSpPr>
                          <a:grpSpLocks/>
                        </wpg:cNvGrpSpPr>
                        <wpg:grpSpPr bwMode="auto">
                          <a:xfrm>
                            <a:off x="2132" y="4681"/>
                            <a:ext cx="8699" cy="182"/>
                            <a:chOff x="2132" y="4681"/>
                            <a:chExt cx="8699" cy="182"/>
                          </a:xfrm>
                        </wpg:grpSpPr>
                        <wps:wsp>
                          <wps:cNvPr id="1474" name="Freeform 1334"/>
                          <wps:cNvSpPr>
                            <a:spLocks/>
                          </wps:cNvSpPr>
                          <wps:spPr bwMode="auto">
                            <a:xfrm>
                              <a:off x="2132" y="4681"/>
                              <a:ext cx="8699" cy="182"/>
                            </a:xfrm>
                            <a:custGeom>
                              <a:avLst/>
                              <a:gdLst>
                                <a:gd name="T0" fmla="+- 0 2132 2132"/>
                                <a:gd name="T1" fmla="*/ T0 w 8699"/>
                                <a:gd name="T2" fmla="+- 0 4864 4681"/>
                                <a:gd name="T3" fmla="*/ 4864 h 182"/>
                                <a:gd name="T4" fmla="+- 0 10831 2132"/>
                                <a:gd name="T5" fmla="*/ T4 w 8699"/>
                                <a:gd name="T6" fmla="+- 0 4864 4681"/>
                                <a:gd name="T7" fmla="*/ 4864 h 182"/>
                                <a:gd name="T8" fmla="+- 0 10831 2132"/>
                                <a:gd name="T9" fmla="*/ T8 w 8699"/>
                                <a:gd name="T10" fmla="+- 0 4681 4681"/>
                                <a:gd name="T11" fmla="*/ 4681 h 182"/>
                                <a:gd name="T12" fmla="+- 0 2132 2132"/>
                                <a:gd name="T13" fmla="*/ T12 w 8699"/>
                                <a:gd name="T14" fmla="+- 0 4681 4681"/>
                                <a:gd name="T15" fmla="*/ 4681 h 182"/>
                                <a:gd name="T16" fmla="+- 0 2132 2132"/>
                                <a:gd name="T17" fmla="*/ T16 w 8699"/>
                                <a:gd name="T18" fmla="+- 0 4864 4681"/>
                                <a:gd name="T19" fmla="*/ 4864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75" name="Group 1335"/>
                        <wpg:cNvGrpSpPr>
                          <a:grpSpLocks/>
                        </wpg:cNvGrpSpPr>
                        <wpg:grpSpPr bwMode="auto">
                          <a:xfrm>
                            <a:off x="2160" y="4035"/>
                            <a:ext cx="2698" cy="360"/>
                            <a:chOff x="2160" y="4035"/>
                            <a:chExt cx="2698" cy="360"/>
                          </a:xfrm>
                        </wpg:grpSpPr>
                        <wps:wsp>
                          <wps:cNvPr id="1476" name="Freeform 1336"/>
                          <wps:cNvSpPr>
                            <a:spLocks/>
                          </wps:cNvSpPr>
                          <wps:spPr bwMode="auto">
                            <a:xfrm>
                              <a:off x="2160" y="4035"/>
                              <a:ext cx="2698" cy="360"/>
                            </a:xfrm>
                            <a:custGeom>
                              <a:avLst/>
                              <a:gdLst>
                                <a:gd name="T0" fmla="+- 0 2160 2160"/>
                                <a:gd name="T1" fmla="*/ T0 w 2698"/>
                                <a:gd name="T2" fmla="+- 0 4395 4035"/>
                                <a:gd name="T3" fmla="*/ 4395 h 360"/>
                                <a:gd name="T4" fmla="+- 0 4858 2160"/>
                                <a:gd name="T5" fmla="*/ T4 w 2698"/>
                                <a:gd name="T6" fmla="+- 0 4395 4035"/>
                                <a:gd name="T7" fmla="*/ 4395 h 360"/>
                                <a:gd name="T8" fmla="+- 0 4858 2160"/>
                                <a:gd name="T9" fmla="*/ T8 w 2698"/>
                                <a:gd name="T10" fmla="+- 0 4035 4035"/>
                                <a:gd name="T11" fmla="*/ 4035 h 360"/>
                                <a:gd name="T12" fmla="+- 0 2160 2160"/>
                                <a:gd name="T13" fmla="*/ T12 w 2698"/>
                                <a:gd name="T14" fmla="+- 0 4035 4035"/>
                                <a:gd name="T15" fmla="*/ 4035 h 360"/>
                                <a:gd name="T16" fmla="+- 0 2160 2160"/>
                                <a:gd name="T17" fmla="*/ T16 w 2698"/>
                                <a:gd name="T18" fmla="+- 0 4395 4035"/>
                                <a:gd name="T19" fmla="*/ 4395 h 360"/>
                              </a:gdLst>
                              <a:ahLst/>
                              <a:cxnLst>
                                <a:cxn ang="0">
                                  <a:pos x="T1" y="T3"/>
                                </a:cxn>
                                <a:cxn ang="0">
                                  <a:pos x="T5" y="T7"/>
                                </a:cxn>
                                <a:cxn ang="0">
                                  <a:pos x="T9" y="T11"/>
                                </a:cxn>
                                <a:cxn ang="0">
                                  <a:pos x="T13" y="T15"/>
                                </a:cxn>
                                <a:cxn ang="0">
                                  <a:pos x="T17" y="T19"/>
                                </a:cxn>
                              </a:cxnLst>
                              <a:rect l="0" t="0" r="r" b="b"/>
                              <a:pathLst>
                                <a:path w="2698" h="360">
                                  <a:moveTo>
                                    <a:pt x="0" y="360"/>
                                  </a:moveTo>
                                  <a:lnTo>
                                    <a:pt x="2698" y="360"/>
                                  </a:lnTo>
                                  <a:lnTo>
                                    <a:pt x="2698" y="0"/>
                                  </a:lnTo>
                                  <a:lnTo>
                                    <a:pt x="0" y="0"/>
                                  </a:lnTo>
                                  <a:lnTo>
                                    <a:pt x="0" y="36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99DFA5" id="Group 1286" o:spid="_x0000_s1026" style="position:absolute;margin-left:106.1pt;margin-top:25.1pt;width:435.95pt;height:218.6pt;z-index:-251639296;mso-position-horizontal-relative:page" coordorigin="2122,502" coordsize="8719,43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">
                <v:group id="Group 1287" o:spid="_x0000_s1027" style="position:absolute;left:2132;top:512;width:8699;height:182" coordorigin="2132,51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">
                  <v:shape id="Freeform 1288" o:spid="_x0000_s1028" style="position:absolute;left:2132;top:51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" path="m,182r8699,l8699,,,,,182e" fillcolor="#e6e6e6" stroked="f">
                    <v:path arrowok="t" o:connecttype="custom" o:connectlocs="0,694;8699,694;8699,512;0,512;0,694" o:connectangles="0,0,0,0,0"/>
                  </v:shape>
                </v:group>
                <v:group id="Group 1289" o:spid="_x0000_s1029" style="position:absolute;left:2132;top:694;width:8699;height:180" coordorigin="2132,69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">
                  <v:shape id="Freeform 1290" o:spid="_x0000_s1030" style="position:absolute;left:2132;top:69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" path="m,180r8699,l8699,,,,,180e" fillcolor="#e6e6e6" stroked="f">
                    <v:path arrowok="t" o:connecttype="custom" o:connectlocs="0,874;8699,874;8699,694;0,694;0,874" o:connectangles="0,0,0,0,0"/>
                  </v:shape>
                </v:group>
                <v:group id="Group 1291" o:spid="_x0000_s1031" style="position:absolute;left:2132;top:874;width:8699;height:182" coordorigin="2132,87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">
                  <v:shape id="Freeform 1292" o:spid="_x0000_s1032" style="position:absolute;left:2132;top:87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" path="m,183r8699,l8699,,,,,183e" fillcolor="#e6e6e6" stroked="f">
                    <v:path arrowok="t" o:connecttype="custom" o:connectlocs="0,1057;8699,1057;8699,874;0,874;0,1057" o:connectangles="0,0,0,0,0"/>
                  </v:shape>
                </v:group>
                <v:group id="Group 1293" o:spid="_x0000_s1033" style="position:absolute;left:2132;top:1057;width:8699;height:180" coordorigin="2132,1057"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">
                  <v:shape id="Freeform 1294" o:spid="_x0000_s1034" style="position:absolute;left:2132;top:1057;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" path="m,180r8699,l8699,,,,,180e" fillcolor="#e6e6e6" stroked="f">
                    <v:path arrowok="t" o:connecttype="custom" o:connectlocs="0,1237;8699,1237;8699,1057;0,1057;0,1237" o:connectangles="0,0,0,0,0"/>
                  </v:shape>
                </v:group>
                <v:group id="Group 1295" o:spid="_x0000_s1035" style="position:absolute;left:2132;top:1237;width:8699;height:182" coordorigin="2132,1237"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">
                  <v:shape id="Freeform 1296" o:spid="_x0000_s1036" style="position:absolute;left:2132;top:1237;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" path="m,182r8699,l8699,,,,,182e" fillcolor="#e6e6e6" stroked="f">
                    <v:path arrowok="t" o:connecttype="custom" o:connectlocs="0,1419;8699,1419;8699,1237;0,1237;0,1419" o:connectangles="0,0,0,0,0"/>
                  </v:shape>
                </v:group>
                <v:group id="Group 1297" o:spid="_x0000_s1037" style="position:absolute;left:2132;top:1419;width:8699;height:180" coordorigin="2132,1419"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">
                  <v:shape id="Freeform 1298" o:spid="_x0000_s1038" style="position:absolute;left:2132;top:1419;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" path="m,180r8699,l8699,,,,,180e" fillcolor="#e6e6e6" stroked="f">
                    <v:path arrowok="t" o:connecttype="custom" o:connectlocs="0,1599;8699,1599;8699,1419;0,1419;0,1599" o:connectangles="0,0,0,0,0"/>
                  </v:shape>
                </v:group>
                <v:group id="Group 1299" o:spid="_x0000_s1039" style="position:absolute;left:2132;top:1599;width:8699;height:182" coordorigin="2132,159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">
                  <v:shape id="Freeform 1300" o:spid="_x0000_s1040" style="position:absolute;left:2132;top:159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" path="m,183r8699,l8699,,,,,183e" fillcolor="#e6e6e6" stroked="f">
                    <v:path arrowok="t" o:connecttype="custom" o:connectlocs="0,1782;8699,1782;8699,1599;0,1599;0,1782" o:connectangles="0,0,0,0,0"/>
                  </v:shape>
                </v:group>
                <v:group id="Group 1301" o:spid="_x0000_s1041" style="position:absolute;left:2132;top:1782;width:8699;height:180" coordorigin="2132,178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">
                  <v:shape id="Freeform 1302" o:spid="_x0000_s1042" style="position:absolute;left:2132;top:178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" path="m,180r8699,l8699,,,,,180e" fillcolor="#e6e6e6" stroked="f">
                    <v:path arrowok="t" o:connecttype="custom" o:connectlocs="0,1962;8699,1962;8699,1782;0,1782;0,1962" o:connectangles="0,0,0,0,0"/>
                  </v:shape>
                </v:group>
                <v:group id="Group 1303" o:spid="_x0000_s1043" style="position:absolute;left:2132;top:1962;width:8699;height:182" coordorigin="2132,196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">
                  <v:shape id="Freeform 1304" o:spid="_x0000_s1044" style="position:absolute;left:2132;top:196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" path="m,182r8699,l8699,,,,,182e" fillcolor="#e6e6e6" stroked="f">
                    <v:path arrowok="t" o:connecttype="custom" o:connectlocs="0,2144;8699,2144;8699,1962;0,1962;0,2144" o:connectangles="0,0,0,0,0"/>
                  </v:shape>
                </v:group>
                <v:group id="Group 1305" o:spid="_x0000_s1045" style="position:absolute;left:2132;top:2144;width:8699;height:180" coordorigin="2132,214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">
                  <v:shape id="Freeform 1306" o:spid="_x0000_s1046" style="position:absolute;left:2132;top:214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" path="m,180r8699,l8699,,,,,180e" fillcolor="#e6e6e6" stroked="f">
                    <v:path arrowok="t" o:connecttype="custom" o:connectlocs="0,2324;8699,2324;8699,2144;0,2144;0,2324" o:connectangles="0,0,0,0,0"/>
                  </v:shape>
                </v:group>
                <v:group id="Group 1307" o:spid="_x0000_s1047" style="position:absolute;left:2132;top:2324;width:8699;height:182" coordorigin="2132,232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">
                  <v:shape id="Freeform 1308" o:spid="_x0000_s1048" style="position:absolute;left:2132;top:232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" path="m,182r8699,l8699,,,,,182e" fillcolor="#e6e6e6" stroked="f">
                    <v:path arrowok="t" o:connecttype="custom" o:connectlocs="0,2506;8699,2506;8699,2324;0,2324;0,2506" o:connectangles="0,0,0,0,0"/>
                  </v:shape>
                </v:group>
                <v:group id="Group 1309" o:spid="_x0000_s1049" style="position:absolute;left:2132;top:2506;width:8699;height:180" coordorigin="2132,2506"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shape id="Freeform 1310" o:spid="_x0000_s1050" style="position:absolute;left:2132;top:2506;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" path="m,180r8699,l8699,,,,,180e" fillcolor="#e6e6e6" stroked="f">
                    <v:path arrowok="t" o:connecttype="custom" o:connectlocs="0,2686;8699,2686;8699,2506;0,2506;0,2686" o:connectangles="0,0,0,0,0"/>
                  </v:shape>
                </v:group>
                <v:group id="Group 1311" o:spid="_x0000_s1051" style="position:absolute;left:2132;top:2686;width:8699;height:182" coordorigin="2132,2686"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">
                  <v:shape id="Freeform 1312" o:spid="_x0000_s1052" style="position:absolute;left:2132;top:2686;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" path="m,183r8699,l8699,,,,,183e" fillcolor="#e6e6e6" stroked="f">
                    <v:path arrowok="t" o:connecttype="custom" o:connectlocs="0,2869;8699,2869;8699,2686;0,2686;0,2869" o:connectangles="0,0,0,0,0"/>
                  </v:shape>
                </v:group>
                <v:group id="Group 1313" o:spid="_x0000_s1053" style="position:absolute;left:2132;top:2869;width:8699;height:182" coordorigin="2132,286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shape id="Freeform 1314" o:spid="_x0000_s1054" style="position:absolute;left:2132;top:286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" path="m,182r8699,l8699,,,,,182e" fillcolor="#e6e6e6" stroked="f">
                    <v:path arrowok="t" o:connecttype="custom" o:connectlocs="0,3051;8699,3051;8699,2869;0,2869;0,3051" o:connectangles="0,0,0,0,0"/>
                  </v:shape>
                </v:group>
                <v:group id="Group 1315" o:spid="_x0000_s1055" style="position:absolute;left:2132;top:3051;width:8699;height:180" coordorigin="2132,3051"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">
                  <v:shape id="Freeform 1316" o:spid="_x0000_s1056" style="position:absolute;left:2132;top:3051;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" path="m,180r8699,l8699,,,,,180e" fillcolor="#e6e6e6" stroked="f">
                    <v:path arrowok="t" o:connecttype="custom" o:connectlocs="0,3231;8699,3231;8699,3051;0,3051;0,3231" o:connectangles="0,0,0,0,0"/>
                  </v:shape>
                </v:group>
                <v:group id="Group 1317" o:spid="_x0000_s1057" style="position:absolute;left:2132;top:3231;width:8699;height:183" coordorigin="2132,3231"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">
                  <v:shape id="Freeform 1318" o:spid="_x0000_s1058" style="position:absolute;left:2132;top:3231;width:8699;height:183;visibility:visible;mso-wrap-style:square;v-text-anchor:top"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" path="m,183r8699,l8699,,,,,183e" fillcolor="#e6e6e6" stroked="f">
                    <v:path arrowok="t" o:connecttype="custom" o:connectlocs="0,3414;8699,3414;8699,3231;0,3231;0,3414" o:connectangles="0,0,0,0,0"/>
                  </v:shape>
                </v:group>
                <v:group id="Group 1319" o:spid="_x0000_s1059" style="position:absolute;left:2132;top:3414;width:8699;height:180" coordorigin="2132,3414"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">
                  <v:shape id="Freeform 1320" o:spid="_x0000_s1060" style="position:absolute;left:2132;top:3414;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" path="m,180r8699,l8699,,,,,180e" fillcolor="#e6e6e6" stroked="f">
                    <v:path arrowok="t" o:connecttype="custom" o:connectlocs="0,3594;8699,3594;8699,3414;0,3414;0,3594" o:connectangles="0,0,0,0,0"/>
                  </v:shape>
                </v:group>
                <v:group id="Group 1321" o:spid="_x0000_s1061" style="position:absolute;left:2132;top:3594;width:8699;height:182" coordorigin="2132,3594"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">
                  <v:shape id="Freeform 1322" o:spid="_x0000_s1062" style="position:absolute;left:2132;top:3594;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" path="m,183r8699,l8699,,,,,183e" fillcolor="#e6e6e6" stroked="f">
                    <v:path arrowok="t" o:connecttype="custom" o:connectlocs="0,3777;8699,3777;8699,3594;0,3594;0,3777" o:connectangles="0,0,0,0,0"/>
                  </v:shape>
                </v:group>
                <v:group id="Group 1323" o:spid="_x0000_s1063" style="position:absolute;left:2132;top:3777;width:8699;height:180" coordorigin="2132,3777"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">
                  <v:shape id="Freeform 1324" o:spid="_x0000_s1064" style="position:absolute;left:2132;top:3777;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" path="m,180r8699,l8699,,,,,180e" fillcolor="#e6e6e6" stroked="f">
                    <v:path arrowok="t" o:connecttype="custom" o:connectlocs="0,3957;8699,3957;8699,3777;0,3777;0,3957" o:connectangles="0,0,0,0,0"/>
                  </v:shape>
                </v:group>
                <v:group id="Group 1325" o:spid="_x0000_s1065" style="position:absolute;left:2132;top:3957;width:8699;height:182" coordorigin="2132,3957"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">
                  <v:shape id="Freeform 1326" o:spid="_x0000_s1066" style="position:absolute;left:2132;top:3957;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" path="m,182r8699,l8699,,,,,182e" fillcolor="#e6e6e6" stroked="f">
                    <v:path arrowok="t" o:connecttype="custom" o:connectlocs="0,4139;8699,4139;8699,3957;0,3957;0,4139" o:connectangles="0,0,0,0,0"/>
                  </v:shape>
                </v:group>
                <v:group id="Group 1327" o:spid="_x0000_s1067" style="position:absolute;left:2132;top:4139;width:8699;height:180" coordorigin="2132,4139"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">
                  <v:shape id="Freeform 1328" o:spid="_x0000_s1068" style="position:absolute;left:2132;top:4139;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" path="m,180r8699,l8699,,,,,180e" fillcolor="#e6e6e6" stroked="f">
                    <v:path arrowok="t" o:connecttype="custom" o:connectlocs="0,4319;8699,4319;8699,4139;0,4139;0,4319" o:connectangles="0,0,0,0,0"/>
                  </v:shape>
                </v:group>
                <v:group id="Group 1329" o:spid="_x0000_s1069" style="position:absolute;left:2132;top:4319;width:8699;height:182" coordorigin="2132,4319"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">
                  <v:shape id="Freeform 1330" o:spid="_x0000_s1070" style="position:absolute;left:2132;top:4319;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" path="m,182r8699,l8699,,,,,182e" fillcolor="#e6e6e6" stroked="f">
                    <v:path arrowok="t" o:connecttype="custom" o:connectlocs="0,4501;8699,4501;8699,4319;0,4319;0,4501" o:connectangles="0,0,0,0,0"/>
                  </v:shape>
                </v:group>
                <v:group id="Group 1331" o:spid="_x0000_s1071" style="position:absolute;left:2132;top:4501;width:8699;height:180" coordorigin="2132,4501"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">
                  <v:shape id="Freeform 1332" o:spid="_x0000_s1072" style="position:absolute;left:2132;top:4501;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" path="m,180r8699,l8699,,,,,180e" fillcolor="#e6e6e6" stroked="f">
                    <v:path arrowok="t" o:connecttype="custom" o:connectlocs="0,4681;8699,4681;8699,4501;0,4501;0,4681" o:connectangles="0,0,0,0,0"/>
                  </v:shape>
                </v:group>
                <v:group id="Group 1333" o:spid="_x0000_s1073" style="position:absolute;left:2132;top:4681;width:8699;height:182" coordorigin="2132,4681"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">
                  <v:shape id="Freeform 1334" o:spid="_x0000_s1074" style="position:absolute;left:2132;top:4681;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" path="m,183r8699,l8699,,,,,183e" fillcolor="#e6e6e6" stroked="f">
                    <v:path arrowok="t" o:connecttype="custom" o:connectlocs="0,4864;8699,4864;8699,4681;0,4681;0,4864" o:connectangles="0,0,0,0,0"/>
                  </v:shape>
                </v:group>
                <v:group id="Group 1335" o:spid="_x0000_s1075" style="position:absolute;left:2160;top:4035;width:2698;height:360" coordorigin="2160,4035" coordsize="2698,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">
                  <v:shape id="Freeform 1336" o:spid="_x0000_s1076" style="position:absolute;left:2160;top:4035;width:2698;height:360;visibility:visible;mso-wrap-style:square;v-text-anchor:top" coordsize="2698,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" path="m,360r2698,l2698,,,,,360xe" filled="f" strokeweight="1pt">
                    <v:path arrowok="t" o:connecttype="custom" o:connectlocs="0,4395;2698,4395;2698,4035;0,4035;0,4395" o:connectangles="0,0,0,0,0"/>
                  </v:shape>
                </v:group>
                <w10:wrap anchorx="page"/>
              </v:group>
            </w:pict>
          </mc:Fallback>
        </mc:AlternateContent>
      </w:r>
      <w:r w:rsidR="009C24EA">
        <w:rPr>
          <w:spacing w:val="-1"/>
          <w:position w:val="-1"/>
        </w:rPr>
        <w:t>B</w:t>
      </w:r>
      <w:r w:rsidR="009C24EA">
        <w:rPr>
          <w:spacing w:val="1"/>
          <w:position w:val="-1"/>
        </w:rPr>
        <w:t>il</w:t>
      </w:r>
      <w:r w:rsidR="009C24EA">
        <w:rPr>
          <w:spacing w:val="-1"/>
          <w:position w:val="-1"/>
        </w:rPr>
        <w:t>l</w:t>
      </w:r>
      <w:r w:rsidR="009C24EA">
        <w:rPr>
          <w:position w:val="-1"/>
        </w:rPr>
        <w:t>ab</w:t>
      </w:r>
      <w:r w:rsidR="009C24EA">
        <w:rPr>
          <w:spacing w:val="-1"/>
          <w:position w:val="-1"/>
        </w:rPr>
        <w:t>l</w:t>
      </w:r>
      <w:r w:rsidR="009C24EA">
        <w:rPr>
          <w:position w:val="-1"/>
        </w:rPr>
        <w:t>e Re</w:t>
      </w:r>
      <w:r w:rsidR="009C24EA">
        <w:rPr>
          <w:spacing w:val="-2"/>
          <w:position w:val="-1"/>
        </w:rPr>
        <w:t>a</w:t>
      </w:r>
      <w:r w:rsidR="009C24EA">
        <w:rPr>
          <w:position w:val="-1"/>
        </w:rPr>
        <w:t xml:space="preserve">son </w:t>
      </w:r>
      <w:r w:rsidR="009C24EA">
        <w:rPr>
          <w:spacing w:val="-1"/>
          <w:position w:val="-1"/>
        </w:rPr>
        <w:t>“</w:t>
      </w:r>
      <w:r w:rsidR="009C24EA">
        <w:rPr>
          <w:position w:val="-1"/>
        </w:rPr>
        <w:t>M</w:t>
      </w:r>
      <w:r w:rsidR="009C24EA">
        <w:rPr>
          <w:spacing w:val="-3"/>
          <w:position w:val="-1"/>
        </w:rPr>
        <w:t>I</w:t>
      </w:r>
      <w:r w:rsidR="009C24EA">
        <w:rPr>
          <w:spacing w:val="2"/>
          <w:position w:val="-1"/>
        </w:rPr>
        <w:t>L</w:t>
      </w:r>
      <w:r w:rsidR="009C24EA">
        <w:rPr>
          <w:spacing w:val="-4"/>
          <w:position w:val="-1"/>
        </w:rPr>
        <w:t>I</w:t>
      </w:r>
      <w:r w:rsidR="009C24EA">
        <w:rPr>
          <w:spacing w:val="2"/>
          <w:position w:val="-1"/>
        </w:rPr>
        <w:t>T</w:t>
      </w:r>
      <w:r w:rsidR="009C24EA">
        <w:rPr>
          <w:spacing w:val="-1"/>
          <w:position w:val="-1"/>
        </w:rPr>
        <w:t>AR</w:t>
      </w:r>
      <w:r w:rsidR="009C24EA">
        <w:rPr>
          <w:position w:val="-1"/>
        </w:rPr>
        <w:t>Y</w:t>
      </w:r>
      <w:r w:rsidR="009C24EA">
        <w:rPr>
          <w:spacing w:val="-1"/>
          <w:position w:val="-1"/>
        </w:rPr>
        <w:t xml:space="preserve"> </w:t>
      </w:r>
      <w:r w:rsidR="009C24EA">
        <w:rPr>
          <w:position w:val="-1"/>
        </w:rPr>
        <w:t>S</w:t>
      </w:r>
      <w:r w:rsidR="009C24EA">
        <w:rPr>
          <w:spacing w:val="-1"/>
          <w:position w:val="-1"/>
        </w:rPr>
        <w:t>E</w:t>
      </w:r>
      <w:r w:rsidR="009C24EA">
        <w:rPr>
          <w:spacing w:val="1"/>
          <w:position w:val="-1"/>
        </w:rPr>
        <w:t>X</w:t>
      </w:r>
      <w:r w:rsidR="009C24EA">
        <w:rPr>
          <w:spacing w:val="-1"/>
          <w:position w:val="-1"/>
        </w:rPr>
        <w:t>UA</w:t>
      </w:r>
      <w:r w:rsidR="009C24EA">
        <w:rPr>
          <w:position w:val="-1"/>
        </w:rPr>
        <w:t xml:space="preserve">L </w:t>
      </w:r>
      <w:r w:rsidR="009C24EA">
        <w:rPr>
          <w:spacing w:val="1"/>
          <w:position w:val="-1"/>
        </w:rPr>
        <w:t>T</w:t>
      </w:r>
      <w:r w:rsidR="009C24EA">
        <w:rPr>
          <w:spacing w:val="-1"/>
          <w:position w:val="-1"/>
        </w:rPr>
        <w:t>RAU</w:t>
      </w:r>
      <w:r w:rsidR="009C24EA">
        <w:rPr>
          <w:position w:val="-1"/>
        </w:rPr>
        <w:t>M</w:t>
      </w:r>
      <w:r w:rsidR="009C24EA">
        <w:rPr>
          <w:spacing w:val="1"/>
          <w:position w:val="-1"/>
        </w:rPr>
        <w:t>A</w:t>
      </w:r>
      <w:r w:rsidR="009C24EA">
        <w:rPr>
          <w:position w:val="-1"/>
        </w:rPr>
        <w:t>”</w:t>
      </w:r>
      <w:r w:rsidR="009C24EA">
        <w:rPr>
          <w:spacing w:val="-2"/>
          <w:position w:val="-1"/>
        </w:rPr>
        <w:t xml:space="preserve"> </w:t>
      </w:r>
      <w:r w:rsidR="009C24EA">
        <w:rPr>
          <w:position w:val="-1"/>
        </w:rPr>
        <w:t xml:space="preserve">on </w:t>
      </w:r>
      <w:r w:rsidR="009C24EA">
        <w:rPr>
          <w:spacing w:val="1"/>
          <w:position w:val="-1"/>
        </w:rPr>
        <w:t>t</w:t>
      </w:r>
      <w:r w:rsidR="009C24EA">
        <w:rPr>
          <w:position w:val="-1"/>
        </w:rPr>
        <w:t>he</w:t>
      </w:r>
      <w:r w:rsidR="009C24EA">
        <w:rPr>
          <w:spacing w:val="-2"/>
          <w:position w:val="-1"/>
        </w:rPr>
        <w:t xml:space="preserve"> </w:t>
      </w:r>
      <w:r w:rsidR="009C24EA">
        <w:rPr>
          <w:position w:val="-1"/>
        </w:rPr>
        <w:t>s</w:t>
      </w:r>
      <w:r w:rsidR="009C24EA">
        <w:rPr>
          <w:spacing w:val="-2"/>
          <w:position w:val="-1"/>
        </w:rPr>
        <w:t>c</w:t>
      </w:r>
      <w:r w:rsidR="009C24EA">
        <w:rPr>
          <w:spacing w:val="1"/>
          <w:position w:val="-1"/>
        </w:rPr>
        <w:t>r</w:t>
      </w:r>
      <w:r w:rsidR="009C24EA">
        <w:rPr>
          <w:position w:val="-1"/>
        </w:rPr>
        <w:t>een.</w:t>
      </w:r>
    </w:p>
    <w:p w:rsidR="009C24EA" w:rsidRDefault="009C24EA" w:rsidP="009C24EA">
      <w:pPr>
        <w:spacing w:before="3" w:line="220" w:lineRule="exact"/>
      </w:pPr>
    </w:p>
    <w:p w:rsidR="009C24EA" w:rsidRDefault="009C24EA" w:rsidP="009C24EA">
      <w:pPr>
        <w:tabs>
          <w:tab w:val="left" w:pos="3500"/>
        </w:tabs>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ISSUE DATE: JAN 27,2015//</w:t>
      </w:r>
      <w:r>
        <w:rPr>
          <w:rFonts w:ascii="Courier New" w:eastAsia="Courier New" w:hAnsi="Courier New" w:cs="Courier New"/>
          <w:sz w:val="16"/>
          <w:szCs w:val="16"/>
        </w:rPr>
        <w:tab/>
        <w:t>(JAN 27, 2015)</w:t>
      </w:r>
    </w:p>
    <w:p w:rsidR="009C24EA" w:rsidRDefault="009C24EA" w:rsidP="009C24EA">
      <w:pPr>
        <w:tabs>
          <w:tab w:val="left" w:pos="4080"/>
          <w:tab w:val="left" w:pos="5900"/>
        </w:tabs>
        <w:spacing w:before="2" w:line="238" w:lineRule="auto"/>
        <w:ind w:left="820" w:right="2280"/>
        <w:rPr>
          <w:rFonts w:ascii="Courier New" w:eastAsia="Courier New" w:hAnsi="Courier New" w:cs="Courier New"/>
          <w:sz w:val="16"/>
          <w:szCs w:val="16"/>
        </w:rPr>
      </w:pPr>
      <w:r>
        <w:rPr>
          <w:rFonts w:ascii="Courier New" w:eastAsia="Courier New" w:hAnsi="Courier New" w:cs="Courier New"/>
          <w:sz w:val="16"/>
          <w:szCs w:val="16"/>
        </w:rPr>
        <w:t>FILL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(1/27/2015 - 1/28</w:t>
      </w:r>
      <w:r>
        <w:rPr>
          <w:rFonts w:ascii="Courier New" w:eastAsia="Courier New" w:hAnsi="Courier New" w:cs="Courier New"/>
          <w:spacing w:val="-1"/>
          <w:sz w:val="16"/>
          <w:szCs w:val="16"/>
        </w:rPr>
        <w:t>/</w:t>
      </w:r>
      <w:r>
        <w:rPr>
          <w:rFonts w:ascii="Courier New" w:eastAsia="Courier New" w:hAnsi="Courier New" w:cs="Courier New"/>
          <w:sz w:val="16"/>
          <w:szCs w:val="16"/>
        </w:rPr>
        <w:t>2016): JAN 27,2015//</w:t>
      </w:r>
      <w:r>
        <w:rPr>
          <w:rFonts w:ascii="Courier New" w:eastAsia="Courier New" w:hAnsi="Courier New" w:cs="Courier New"/>
          <w:sz w:val="16"/>
          <w:szCs w:val="16"/>
        </w:rPr>
        <w:tab/>
        <w:t>(JAN 27, 2015) Nature of Order: WRITTEN//</w:t>
      </w:r>
      <w:r>
        <w:rPr>
          <w:rFonts w:ascii="Courier New" w:eastAsia="Courier New" w:hAnsi="Courier New" w:cs="Courier New"/>
          <w:sz w:val="16"/>
          <w:szCs w:val="16"/>
        </w:rPr>
        <w:tab/>
        <w:t>W</w:t>
      </w:r>
    </w:p>
    <w:p w:rsidR="009C24EA" w:rsidRDefault="009C24EA" w:rsidP="009C24EA">
      <w:pPr>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WAS THE PATIENT COUNSELED: NO//</w:t>
      </w:r>
    </w:p>
    <w:p w:rsidR="009C24EA" w:rsidRDefault="009C24EA" w:rsidP="009C24EA">
      <w:pPr>
        <w:tabs>
          <w:tab w:val="left" w:pos="5140"/>
        </w:tabs>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Do you want to enter a Progress Note? No//</w:t>
      </w:r>
      <w:r>
        <w:rPr>
          <w:rFonts w:ascii="Courier New" w:eastAsia="Courier New" w:hAnsi="Courier New" w:cs="Courier New"/>
          <w:position w:val="1"/>
          <w:sz w:val="16"/>
          <w:szCs w:val="16"/>
        </w:rPr>
        <w:tab/>
        <w:t>NO</w:t>
      </w:r>
    </w:p>
    <w:p w:rsidR="009C24EA" w:rsidRDefault="009C24EA" w:rsidP="009C24EA">
      <w:pPr>
        <w:spacing w:before="2" w:line="140" w:lineRule="exact"/>
        <w:rPr>
          <w:sz w:val="14"/>
          <w:szCs w:val="14"/>
        </w:rPr>
      </w:pPr>
    </w:p>
    <w:p w:rsidR="009C24EA" w:rsidRDefault="009C24EA" w:rsidP="009C24EA">
      <w:pPr>
        <w:tabs>
          <w:tab w:val="left" w:pos="3020"/>
        </w:tabs>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Rx # 104897</w:t>
      </w:r>
      <w:r>
        <w:rPr>
          <w:rFonts w:ascii="Courier New" w:eastAsia="Courier New" w:hAnsi="Courier New" w:cs="Courier New"/>
          <w:sz w:val="16"/>
          <w:szCs w:val="16"/>
        </w:rPr>
        <w:tab/>
        <w:t>01/27/15</w:t>
      </w:r>
    </w:p>
    <w:p w:rsidR="009C24EA" w:rsidRDefault="009C24EA" w:rsidP="009C24EA">
      <w:pPr>
        <w:tabs>
          <w:tab w:val="left" w:pos="3700"/>
        </w:tabs>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OPTRICARE,TWO</w:t>
      </w:r>
      <w:r>
        <w:rPr>
          <w:rFonts w:ascii="Courier New" w:eastAsia="Courier New" w:hAnsi="Courier New" w:cs="Courier New"/>
          <w:sz w:val="16"/>
          <w:szCs w:val="16"/>
        </w:rPr>
        <w:tab/>
        <w:t>#360</w:t>
      </w:r>
    </w:p>
    <w:p w:rsidR="009C24EA" w:rsidRDefault="009C24EA" w:rsidP="009C24EA">
      <w:pPr>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TAKE TWO TABLETS BY MOUTH TWICE A DAY</w:t>
      </w:r>
    </w:p>
    <w:p w:rsidR="009C24EA" w:rsidRDefault="009C24EA" w:rsidP="009C24EA">
      <w:pPr>
        <w:spacing w:before="2" w:line="140" w:lineRule="exact"/>
        <w:rPr>
          <w:sz w:val="14"/>
          <w:szCs w:val="14"/>
        </w:rPr>
      </w:pPr>
    </w:p>
    <w:p w:rsidR="009C24EA" w:rsidRDefault="009C24EA" w:rsidP="009C24EA">
      <w:pPr>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BACLOFEN 10MG TABS</w:t>
      </w:r>
    </w:p>
    <w:p w:rsidR="009C24EA" w:rsidRDefault="009C24EA" w:rsidP="009C24EA">
      <w:pPr>
        <w:tabs>
          <w:tab w:val="left" w:pos="3220"/>
        </w:tabs>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BLAESER,DAVE</w:t>
      </w:r>
      <w:r>
        <w:rPr>
          <w:rFonts w:ascii="Courier New" w:eastAsia="Courier New" w:hAnsi="Courier New" w:cs="Courier New"/>
          <w:sz w:val="16"/>
          <w:szCs w:val="16"/>
        </w:rPr>
        <w:tab/>
        <w:t>BLAESER,DAVE</w:t>
      </w:r>
    </w:p>
    <w:p w:rsidR="009C24EA" w:rsidRDefault="009C24EA" w:rsidP="009C24EA">
      <w:pPr>
        <w:spacing w:line="175"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 of Refills: 3</w:t>
      </w:r>
    </w:p>
    <w:p w:rsidR="009C24EA" w:rsidRDefault="009C24EA" w:rsidP="009C24EA">
      <w:pPr>
        <w:spacing w:before="5"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Was treatment related to Military Sexual Trauma? y  YES</w:t>
      </w:r>
    </w:p>
    <w:p w:rsidR="009C24EA" w:rsidRDefault="009C24EA" w:rsidP="009C24EA">
      <w:pPr>
        <w:spacing w:before="2" w:line="140" w:lineRule="exact"/>
        <w:rPr>
          <w:sz w:val="14"/>
          <w:szCs w:val="14"/>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Is this correct? YES//</w:t>
      </w:r>
    </w:p>
    <w:p w:rsidR="009C24EA" w:rsidRDefault="009C24EA" w:rsidP="009C24EA">
      <w:pPr>
        <w:spacing w:before="4"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MILITARY SEXUAL TRAUMA</w:t>
      </w:r>
    </w:p>
    <w:p w:rsidR="009C24EA" w:rsidRDefault="009C24EA" w:rsidP="009C24EA">
      <w:pPr>
        <w:spacing w:before="2" w:line="120" w:lineRule="exact"/>
        <w:rPr>
          <w:sz w:val="12"/>
          <w:szCs w:val="12"/>
        </w:rPr>
      </w:pPr>
    </w:p>
    <w:p w:rsidR="009C24EA" w:rsidRDefault="009C24EA" w:rsidP="009C24EA">
      <w:pPr>
        <w:spacing w:line="200" w:lineRule="exact"/>
        <w:rPr>
          <w:sz w:val="20"/>
          <w:szCs w:val="20"/>
        </w:rPr>
      </w:pPr>
    </w:p>
    <w:p w:rsidR="009C24EA" w:rsidRDefault="009C24EA" w:rsidP="009C24EA">
      <w:pPr>
        <w:spacing w:before="45"/>
        <w:ind w:left="820" w:right="-20"/>
        <w:rPr>
          <w:rFonts w:ascii="Courier New" w:eastAsia="Courier New" w:hAnsi="Courier New" w:cs="Courier New"/>
          <w:sz w:val="16"/>
          <w:szCs w:val="16"/>
        </w:rPr>
      </w:pPr>
      <w:r>
        <w:rPr>
          <w:rFonts w:ascii="Courier New" w:eastAsia="Courier New" w:hAnsi="Courier New" w:cs="Courier New"/>
          <w:sz w:val="16"/>
          <w:szCs w:val="16"/>
        </w:rPr>
        <w:t>Another New Order for OPTRICARE,TWO? YES//</w:t>
      </w:r>
    </w:p>
    <w:p w:rsidR="009C24EA" w:rsidRDefault="009C24EA" w:rsidP="009C24EA">
      <w:pPr>
        <w:spacing w:before="3" w:line="240" w:lineRule="exact"/>
        <w:rPr>
          <w:sz w:val="24"/>
          <w:szCs w:val="24"/>
        </w:rPr>
      </w:pPr>
    </w:p>
    <w:p w:rsidR="009C24EA" w:rsidRDefault="009C24EA" w:rsidP="009C24EA">
      <w:pPr>
        <w:ind w:left="100" w:right="229"/>
      </w:pPr>
      <w:r>
        <w:rPr>
          <w:spacing w:val="2"/>
        </w:rPr>
        <w:t>T</w:t>
      </w:r>
      <w:r>
        <w:t>he</w:t>
      </w:r>
      <w:r>
        <w:rPr>
          <w:spacing w:val="-2"/>
        </w:rPr>
        <w:t xml:space="preserve"> </w:t>
      </w:r>
      <w:r>
        <w:rPr>
          <w:spacing w:val="1"/>
        </w:rPr>
        <w:t>f</w:t>
      </w:r>
      <w:r>
        <w:rPr>
          <w:spacing w:val="-2"/>
        </w:rPr>
        <w:t>o</w:t>
      </w:r>
      <w:r>
        <w:rPr>
          <w:spacing w:val="1"/>
        </w:rPr>
        <w:t>ll</w:t>
      </w:r>
      <w:r>
        <w:t>o</w:t>
      </w:r>
      <w:r>
        <w:rPr>
          <w:spacing w:val="-3"/>
        </w:rPr>
        <w:t>w</w:t>
      </w:r>
      <w:r>
        <w:rPr>
          <w:spacing w:val="1"/>
        </w:rPr>
        <w:t>i</w:t>
      </w:r>
      <w:r>
        <w:t>ng</w:t>
      </w:r>
      <w:r>
        <w:rPr>
          <w:spacing w:val="-2"/>
        </w:rPr>
        <w:t xml:space="preserve"> </w:t>
      </w:r>
      <w:r>
        <w:rPr>
          <w:spacing w:val="1"/>
        </w:rPr>
        <w:t>i</w:t>
      </w:r>
      <w:r>
        <w:t>s a</w:t>
      </w:r>
      <w:r>
        <w:rPr>
          <w:spacing w:val="-1"/>
        </w:rPr>
        <w:t xml:space="preserve"> </w:t>
      </w:r>
      <w:r>
        <w:t>s</w:t>
      </w:r>
      <w:r>
        <w:rPr>
          <w:spacing w:val="1"/>
        </w:rPr>
        <w:t>a</w:t>
      </w:r>
      <w:r>
        <w:rPr>
          <w:spacing w:val="-4"/>
        </w:rPr>
        <w:t>m</w:t>
      </w:r>
      <w:r>
        <w:t>p</w:t>
      </w:r>
      <w:r>
        <w:rPr>
          <w:spacing w:val="1"/>
        </w:rPr>
        <w:t>l</w:t>
      </w:r>
      <w:r>
        <w:t xml:space="preserve">e </w:t>
      </w:r>
      <w:r>
        <w:rPr>
          <w:spacing w:val="-2"/>
        </w:rPr>
        <w:t>o</w:t>
      </w:r>
      <w:r>
        <w:t>f</w:t>
      </w:r>
      <w:r>
        <w:rPr>
          <w:spacing w:val="1"/>
        </w:rPr>
        <w:t xml:space="preserve"> t</w:t>
      </w:r>
      <w:r>
        <w:rPr>
          <w:spacing w:val="-2"/>
        </w:rPr>
        <w:t>h</w:t>
      </w:r>
      <w:r>
        <w:t>e View</w:t>
      </w:r>
      <w:r>
        <w:rPr>
          <w:spacing w:val="-1"/>
        </w:rPr>
        <w:t xml:space="preserve"> </w:t>
      </w:r>
      <w:r>
        <w:rPr>
          <w:spacing w:val="-3"/>
        </w:rPr>
        <w:t>P</w:t>
      </w:r>
      <w:r>
        <w:rPr>
          <w:spacing w:val="1"/>
        </w:rPr>
        <w:t>r</w:t>
      </w:r>
      <w:r>
        <w:t>e</w:t>
      </w:r>
      <w:r>
        <w:rPr>
          <w:spacing w:val="-2"/>
        </w:rPr>
        <w:t>s</w:t>
      </w:r>
      <w:r>
        <w:t>c</w:t>
      </w:r>
      <w:r>
        <w:rPr>
          <w:spacing w:val="-1"/>
        </w:rPr>
        <w:t>r</w:t>
      </w:r>
      <w:r>
        <w:rPr>
          <w:spacing w:val="1"/>
        </w:rPr>
        <w:t>i</w:t>
      </w:r>
      <w:r>
        <w:t>p</w:t>
      </w:r>
      <w:r>
        <w:rPr>
          <w:spacing w:val="-1"/>
        </w:rPr>
        <w:t>t</w:t>
      </w:r>
      <w:r>
        <w:rPr>
          <w:spacing w:val="1"/>
        </w:rPr>
        <w:t>i</w:t>
      </w:r>
      <w:r>
        <w:t>on E</w:t>
      </w:r>
      <w:r>
        <w:rPr>
          <w:spacing w:val="-4"/>
        </w:rPr>
        <w:t>C</w:t>
      </w:r>
      <w:r>
        <w:t>ME Log</w:t>
      </w:r>
      <w:r>
        <w:rPr>
          <w:spacing w:val="-3"/>
        </w:rPr>
        <w:t xml:space="preserve"> </w:t>
      </w:r>
      <w:r>
        <w:t>upda</w:t>
      </w:r>
      <w:r>
        <w:rPr>
          <w:spacing w:val="-1"/>
        </w:rPr>
        <w:t>t</w:t>
      </w:r>
      <w:r>
        <w:t>e.</w:t>
      </w:r>
      <w:r>
        <w:rPr>
          <w:spacing w:val="-2"/>
        </w:rPr>
        <w:t xml:space="preserve"> </w:t>
      </w:r>
      <w:r>
        <w:rPr>
          <w:spacing w:val="2"/>
        </w:rPr>
        <w:t>T</w:t>
      </w:r>
      <w:r>
        <w:t>he No</w:t>
      </w:r>
      <w:r>
        <w:rPr>
          <w:spacing w:val="2"/>
        </w:rPr>
        <w:t>n</w:t>
      </w:r>
      <w:r>
        <w:rPr>
          <w:spacing w:val="-4"/>
        </w:rPr>
        <w:t>-</w:t>
      </w:r>
      <w:r>
        <w:rPr>
          <w:spacing w:val="-1"/>
        </w:rPr>
        <w:t>B</w:t>
      </w:r>
      <w:r>
        <w:rPr>
          <w:spacing w:val="1"/>
        </w:rPr>
        <w:t>il</w:t>
      </w:r>
      <w:r>
        <w:rPr>
          <w:spacing w:val="-1"/>
        </w:rPr>
        <w:t>l</w:t>
      </w:r>
      <w:r>
        <w:t>ab</w:t>
      </w:r>
      <w:r>
        <w:rPr>
          <w:spacing w:val="-1"/>
        </w:rPr>
        <w:t>l</w:t>
      </w:r>
      <w:r>
        <w:t>e Re</w:t>
      </w:r>
      <w:r>
        <w:rPr>
          <w:spacing w:val="-2"/>
        </w:rPr>
        <w:t>a</w:t>
      </w:r>
      <w:r>
        <w:t>son “M</w:t>
      </w:r>
      <w:r>
        <w:rPr>
          <w:spacing w:val="-3"/>
        </w:rPr>
        <w:t>I</w:t>
      </w:r>
      <w:r>
        <w:rPr>
          <w:spacing w:val="2"/>
        </w:rPr>
        <w:t>L</w:t>
      </w:r>
      <w:r>
        <w:rPr>
          <w:spacing w:val="-4"/>
        </w:rPr>
        <w:t>I</w:t>
      </w:r>
      <w:r>
        <w:rPr>
          <w:spacing w:val="2"/>
        </w:rPr>
        <w:t>T</w:t>
      </w:r>
      <w:r>
        <w:rPr>
          <w:spacing w:val="-1"/>
        </w:rPr>
        <w:t>AR</w:t>
      </w:r>
      <w:r>
        <w:t>Y</w:t>
      </w:r>
      <w:r>
        <w:rPr>
          <w:spacing w:val="-1"/>
        </w:rPr>
        <w:t xml:space="preserve"> </w:t>
      </w:r>
      <w:r>
        <w:t>S</w:t>
      </w:r>
      <w:r>
        <w:rPr>
          <w:spacing w:val="-1"/>
        </w:rPr>
        <w:t>E</w:t>
      </w:r>
      <w:r>
        <w:rPr>
          <w:spacing w:val="1"/>
        </w:rPr>
        <w:t>X</w:t>
      </w:r>
      <w:r>
        <w:rPr>
          <w:spacing w:val="-1"/>
        </w:rPr>
        <w:t>UA</w:t>
      </w:r>
      <w:r>
        <w:t xml:space="preserve">L </w:t>
      </w:r>
      <w:r>
        <w:rPr>
          <w:spacing w:val="1"/>
        </w:rPr>
        <w:t>T</w:t>
      </w:r>
      <w:r>
        <w:rPr>
          <w:spacing w:val="-3"/>
        </w:rPr>
        <w:t>R</w:t>
      </w:r>
      <w:r>
        <w:rPr>
          <w:spacing w:val="-1"/>
        </w:rPr>
        <w:t>AU</w:t>
      </w:r>
      <w:r>
        <w:t>M</w:t>
      </w:r>
      <w:r>
        <w:rPr>
          <w:spacing w:val="1"/>
        </w:rPr>
        <w:t>A</w:t>
      </w:r>
      <w:r>
        <w:t xml:space="preserve">” </w:t>
      </w:r>
      <w:r>
        <w:rPr>
          <w:spacing w:val="1"/>
        </w:rPr>
        <w:t>i</w:t>
      </w:r>
      <w:r>
        <w:t xml:space="preserve">s </w:t>
      </w:r>
      <w:r>
        <w:rPr>
          <w:spacing w:val="-2"/>
        </w:rPr>
        <w:t>n</w:t>
      </w:r>
      <w:r>
        <w:t>ow</w:t>
      </w:r>
      <w:r>
        <w:rPr>
          <w:spacing w:val="-1"/>
        </w:rPr>
        <w:t xml:space="preserve"> </w:t>
      </w:r>
      <w:r>
        <w:t>d</w:t>
      </w:r>
      <w:r>
        <w:rPr>
          <w:spacing w:val="1"/>
        </w:rPr>
        <w:t>i</w:t>
      </w:r>
      <w:r>
        <w:rPr>
          <w:spacing w:val="-2"/>
        </w:rPr>
        <w:t>s</w:t>
      </w:r>
      <w:r>
        <w:t>p</w:t>
      </w:r>
      <w:r>
        <w:rPr>
          <w:spacing w:val="1"/>
        </w:rPr>
        <w:t>l</w:t>
      </w:r>
      <w:r>
        <w:t>a</w:t>
      </w:r>
      <w:r>
        <w:rPr>
          <w:spacing w:val="-2"/>
        </w:rPr>
        <w:t>y</w:t>
      </w:r>
      <w:r>
        <w:t>ed</w:t>
      </w:r>
      <w:r>
        <w:rPr>
          <w:spacing w:val="-2"/>
        </w:rPr>
        <w:t xml:space="preserve"> </w:t>
      </w:r>
      <w:r>
        <w:t xml:space="preserve">on </w:t>
      </w:r>
      <w:r>
        <w:rPr>
          <w:spacing w:val="1"/>
        </w:rPr>
        <w:t>t</w:t>
      </w:r>
      <w:r>
        <w:t>he</w:t>
      </w:r>
      <w:r>
        <w:rPr>
          <w:spacing w:val="-2"/>
        </w:rPr>
        <w:t xml:space="preserve"> </w:t>
      </w:r>
      <w:r>
        <w:rPr>
          <w:spacing w:val="-1"/>
        </w:rPr>
        <w:t>V</w:t>
      </w:r>
      <w:r>
        <w:rPr>
          <w:spacing w:val="1"/>
        </w:rPr>
        <w:t>i</w:t>
      </w:r>
      <w:r>
        <w:t xml:space="preserve">ew </w:t>
      </w:r>
      <w:r>
        <w:rPr>
          <w:spacing w:val="-1"/>
        </w:rPr>
        <w:t>P</w:t>
      </w:r>
      <w:r>
        <w:rPr>
          <w:spacing w:val="-2"/>
        </w:rPr>
        <w:t>r</w:t>
      </w:r>
      <w:r>
        <w:t>e</w:t>
      </w:r>
      <w:r>
        <w:rPr>
          <w:spacing w:val="1"/>
        </w:rPr>
        <w:t>s</w:t>
      </w:r>
      <w:r>
        <w:rPr>
          <w:spacing w:val="-2"/>
        </w:rPr>
        <w:t>c</w:t>
      </w:r>
      <w:r>
        <w:rPr>
          <w:spacing w:val="1"/>
        </w:rPr>
        <w:t>r</w:t>
      </w:r>
      <w:r>
        <w:rPr>
          <w:spacing w:val="-1"/>
        </w:rPr>
        <w:t>i</w:t>
      </w:r>
      <w:r>
        <w:t>p</w:t>
      </w:r>
      <w:r>
        <w:rPr>
          <w:spacing w:val="-1"/>
        </w:rPr>
        <w:t>t</w:t>
      </w:r>
      <w:r>
        <w:rPr>
          <w:spacing w:val="1"/>
        </w:rPr>
        <w:t>i</w:t>
      </w:r>
      <w:r>
        <w:t xml:space="preserve">on </w:t>
      </w:r>
      <w:r>
        <w:rPr>
          <w:spacing w:val="-3"/>
        </w:rPr>
        <w:t>E</w:t>
      </w:r>
      <w:r>
        <w:rPr>
          <w:spacing w:val="-1"/>
        </w:rPr>
        <w:t>C</w:t>
      </w:r>
      <w:r>
        <w:t>ME Lo</w:t>
      </w:r>
      <w:r>
        <w:rPr>
          <w:spacing w:val="-3"/>
        </w:rPr>
        <w:t>g</w:t>
      </w:r>
      <w:r>
        <w:t xml:space="preserve">. </w:t>
      </w:r>
      <w:r>
        <w:rPr>
          <w:spacing w:val="2"/>
        </w:rPr>
        <w:t>T</w:t>
      </w:r>
      <w:r>
        <w:t>h</w:t>
      </w:r>
      <w:r>
        <w:rPr>
          <w:spacing w:val="1"/>
        </w:rPr>
        <w:t>i</w:t>
      </w:r>
      <w:r>
        <w:t>s</w:t>
      </w:r>
      <w:r>
        <w:rPr>
          <w:spacing w:val="1"/>
        </w:rPr>
        <w:t xml:space="preserve"> </w:t>
      </w:r>
      <w:r>
        <w:rPr>
          <w:spacing w:val="-2"/>
        </w:rPr>
        <w:t>a</w:t>
      </w:r>
      <w:r>
        <w:rPr>
          <w:spacing w:val="1"/>
        </w:rPr>
        <w:t>l</w:t>
      </w:r>
      <w:r>
        <w:rPr>
          <w:spacing w:val="-1"/>
        </w:rPr>
        <w:t>l</w:t>
      </w:r>
      <w:r>
        <w:t>o</w:t>
      </w:r>
      <w:r>
        <w:rPr>
          <w:spacing w:val="-1"/>
        </w:rPr>
        <w:t>w</w:t>
      </w:r>
      <w:r>
        <w:t xml:space="preserve">s </w:t>
      </w:r>
      <w:r>
        <w:rPr>
          <w:spacing w:val="1"/>
        </w:rPr>
        <w:t>t</w:t>
      </w:r>
      <w:r>
        <w:t xml:space="preserve">he </w:t>
      </w:r>
      <w:r>
        <w:rPr>
          <w:spacing w:val="1"/>
        </w:rPr>
        <w:t>s</w:t>
      </w:r>
      <w:r>
        <w:rPr>
          <w:spacing w:val="-2"/>
        </w:rPr>
        <w:t>y</w:t>
      </w:r>
      <w:r>
        <w:t>s</w:t>
      </w:r>
      <w:r>
        <w:rPr>
          <w:spacing w:val="-1"/>
        </w:rPr>
        <w:t>t</w:t>
      </w:r>
      <w:r>
        <w:t>em</w:t>
      </w:r>
      <w:r>
        <w:rPr>
          <w:spacing w:val="-3"/>
        </w:rPr>
        <w:t xml:space="preserve"> </w:t>
      </w:r>
      <w:r>
        <w:rPr>
          <w:spacing w:val="1"/>
        </w:rPr>
        <w:t>t</w:t>
      </w:r>
      <w:r>
        <w:t xml:space="preserve">o </w:t>
      </w:r>
      <w:r>
        <w:rPr>
          <w:spacing w:val="1"/>
        </w:rPr>
        <w:t>r</w:t>
      </w:r>
      <w:r>
        <w:t>e</w:t>
      </w:r>
      <w:r>
        <w:rPr>
          <w:spacing w:val="-2"/>
        </w:rPr>
        <w:t>c</w:t>
      </w:r>
      <w:r>
        <w:t>o</w:t>
      </w:r>
      <w:r>
        <w:rPr>
          <w:spacing w:val="1"/>
        </w:rPr>
        <w:t>r</w:t>
      </w:r>
      <w:r>
        <w:t xml:space="preserve">d </w:t>
      </w:r>
      <w:r>
        <w:rPr>
          <w:spacing w:val="-1"/>
        </w:rPr>
        <w:t>w</w:t>
      </w:r>
      <w:r>
        <w:t>hy</w:t>
      </w:r>
      <w:r>
        <w:rPr>
          <w:spacing w:val="-2"/>
        </w:rPr>
        <w:t xml:space="preserve"> </w:t>
      </w:r>
      <w:r>
        <w:t>a</w:t>
      </w:r>
      <w:r>
        <w:rPr>
          <w:spacing w:val="-2"/>
        </w:rPr>
        <w:t xml:space="preserve"> </w:t>
      </w:r>
      <w:r>
        <w:rPr>
          <w:spacing w:val="2"/>
        </w:rPr>
        <w:t>T</w:t>
      </w:r>
      <w:r>
        <w:rPr>
          <w:spacing w:val="-1"/>
        </w:rPr>
        <w:t>R</w:t>
      </w:r>
      <w:r>
        <w:rPr>
          <w:spacing w:val="-4"/>
        </w:rPr>
        <w:t>I</w:t>
      </w:r>
      <w:r>
        <w:rPr>
          <w:spacing w:val="-1"/>
        </w:rPr>
        <w:t>CAR</w:t>
      </w:r>
      <w:r>
        <w:t>E pres</w:t>
      </w:r>
      <w:r>
        <w:rPr>
          <w:spacing w:val="1"/>
        </w:rPr>
        <w:t>cr</w:t>
      </w:r>
      <w:r>
        <w:rPr>
          <w:spacing w:val="-1"/>
        </w:rPr>
        <w:t>i</w:t>
      </w:r>
      <w:r>
        <w:t>p</w:t>
      </w:r>
      <w:r>
        <w:rPr>
          <w:spacing w:val="-1"/>
        </w:rPr>
        <w:t>t</w:t>
      </w:r>
      <w:r>
        <w:rPr>
          <w:spacing w:val="1"/>
        </w:rPr>
        <w:t>i</w:t>
      </w:r>
      <w:r>
        <w:t xml:space="preserve">on </w:t>
      </w:r>
      <w:r>
        <w:rPr>
          <w:spacing w:val="-1"/>
        </w:rPr>
        <w:t>w</w:t>
      </w:r>
      <w:r>
        <w:rPr>
          <w:spacing w:val="-2"/>
        </w:rPr>
        <w:t>a</w:t>
      </w:r>
      <w:r>
        <w:t>s</w:t>
      </w:r>
      <w:r>
        <w:rPr>
          <w:spacing w:val="-2"/>
        </w:rPr>
        <w:t xml:space="preserve"> </w:t>
      </w:r>
      <w:r>
        <w:t>a</w:t>
      </w:r>
      <w:r>
        <w:rPr>
          <w:spacing w:val="1"/>
        </w:rPr>
        <w:t>l</w:t>
      </w:r>
      <w:r>
        <w:rPr>
          <w:spacing w:val="-1"/>
        </w:rPr>
        <w:t>l</w:t>
      </w:r>
      <w:r>
        <w:t>o</w:t>
      </w:r>
      <w:r>
        <w:rPr>
          <w:spacing w:val="-1"/>
        </w:rPr>
        <w:t>w</w:t>
      </w:r>
      <w:r>
        <w:t xml:space="preserve">ed </w:t>
      </w:r>
      <w:r>
        <w:rPr>
          <w:spacing w:val="-1"/>
        </w:rPr>
        <w:t>t</w:t>
      </w:r>
      <w:r>
        <w:t>o be b</w:t>
      </w:r>
      <w:r>
        <w:rPr>
          <w:spacing w:val="-2"/>
        </w:rPr>
        <w:t>y</w:t>
      </w:r>
      <w:r>
        <w:t>pa</w:t>
      </w:r>
      <w:r>
        <w:rPr>
          <w:spacing w:val="-2"/>
        </w:rPr>
        <w:t>s</w:t>
      </w:r>
      <w:r>
        <w:t>s</w:t>
      </w:r>
      <w:r>
        <w:rPr>
          <w:spacing w:val="1"/>
        </w:rPr>
        <w:t>e</w:t>
      </w:r>
      <w:r>
        <w:t>d.</w:t>
      </w:r>
    </w:p>
    <w:p w:rsidR="009C24EA" w:rsidRDefault="009C24EA" w:rsidP="009C24EA">
      <w:pPr>
        <w:spacing w:before="17" w:line="240" w:lineRule="exact"/>
        <w:rPr>
          <w:sz w:val="24"/>
          <w:szCs w:val="24"/>
        </w:rPr>
      </w:pPr>
    </w:p>
    <w:p w:rsidR="009C24EA" w:rsidRDefault="009C24EA" w:rsidP="009C24EA">
      <w:pPr>
        <w:spacing w:line="226" w:lineRule="exact"/>
        <w:ind w:left="100" w:right="-20"/>
        <w:rPr>
          <w:sz w:val="20"/>
          <w:szCs w:val="20"/>
        </w:rPr>
      </w:pPr>
      <w:r>
        <w:rPr>
          <w:b/>
          <w:bCs/>
          <w:spacing w:val="-1"/>
          <w:position w:val="-1"/>
          <w:sz w:val="20"/>
          <w:szCs w:val="20"/>
        </w:rPr>
        <w:t>Ex</w:t>
      </w:r>
      <w:r>
        <w:rPr>
          <w:b/>
          <w:bCs/>
          <w:spacing w:val="3"/>
          <w:position w:val="-1"/>
          <w:sz w:val="20"/>
          <w:szCs w:val="20"/>
        </w:rPr>
        <w:t>a</w:t>
      </w:r>
      <w:r>
        <w:rPr>
          <w:b/>
          <w:bCs/>
          <w:spacing w:val="-3"/>
          <w:position w:val="-1"/>
          <w:sz w:val="20"/>
          <w:szCs w:val="20"/>
        </w:rPr>
        <w:t>m</w:t>
      </w:r>
      <w:r>
        <w:rPr>
          <w:b/>
          <w:bCs/>
          <w:spacing w:val="2"/>
          <w:position w:val="-1"/>
          <w:sz w:val="20"/>
          <w:szCs w:val="20"/>
        </w:rPr>
        <w:t>p</w:t>
      </w:r>
      <w:r>
        <w:rPr>
          <w:b/>
          <w:bCs/>
          <w:position w:val="-1"/>
          <w:sz w:val="20"/>
          <w:szCs w:val="20"/>
        </w:rPr>
        <w:t>le:</w:t>
      </w:r>
      <w:r>
        <w:rPr>
          <w:b/>
          <w:bCs/>
          <w:spacing w:val="-7"/>
          <w:position w:val="-1"/>
          <w:sz w:val="20"/>
          <w:szCs w:val="20"/>
        </w:rPr>
        <w:t xml:space="preserve"> </w:t>
      </w:r>
      <w:r>
        <w:rPr>
          <w:b/>
          <w:bCs/>
          <w:position w:val="-1"/>
          <w:sz w:val="20"/>
          <w:szCs w:val="20"/>
        </w:rPr>
        <w:t>View</w:t>
      </w:r>
      <w:r>
        <w:rPr>
          <w:b/>
          <w:bCs/>
          <w:spacing w:val="-1"/>
          <w:position w:val="-1"/>
          <w:sz w:val="20"/>
          <w:szCs w:val="20"/>
        </w:rPr>
        <w:t xml:space="preserve"> </w:t>
      </w:r>
      <w:r>
        <w:rPr>
          <w:b/>
          <w:bCs/>
          <w:position w:val="-1"/>
          <w:sz w:val="20"/>
          <w:szCs w:val="20"/>
        </w:rPr>
        <w:t>Pr</w:t>
      </w:r>
      <w:r>
        <w:rPr>
          <w:b/>
          <w:bCs/>
          <w:spacing w:val="2"/>
          <w:position w:val="-1"/>
          <w:sz w:val="20"/>
          <w:szCs w:val="20"/>
        </w:rPr>
        <w:t>e</w:t>
      </w:r>
      <w:r>
        <w:rPr>
          <w:b/>
          <w:bCs/>
          <w:spacing w:val="-1"/>
          <w:position w:val="-1"/>
          <w:sz w:val="20"/>
          <w:szCs w:val="20"/>
        </w:rPr>
        <w:t>s</w:t>
      </w:r>
      <w:r>
        <w:rPr>
          <w:b/>
          <w:bCs/>
          <w:position w:val="-1"/>
          <w:sz w:val="20"/>
          <w:szCs w:val="20"/>
        </w:rPr>
        <w:t>c</w:t>
      </w:r>
      <w:r>
        <w:rPr>
          <w:b/>
          <w:bCs/>
          <w:spacing w:val="1"/>
          <w:position w:val="-1"/>
          <w:sz w:val="20"/>
          <w:szCs w:val="20"/>
        </w:rPr>
        <w:t>r</w:t>
      </w:r>
      <w:r>
        <w:rPr>
          <w:b/>
          <w:bCs/>
          <w:position w:val="-1"/>
          <w:sz w:val="20"/>
          <w:szCs w:val="20"/>
        </w:rPr>
        <w:t>ipti</w:t>
      </w:r>
      <w:r>
        <w:rPr>
          <w:b/>
          <w:bCs/>
          <w:spacing w:val="1"/>
          <w:position w:val="-1"/>
          <w:sz w:val="20"/>
          <w:szCs w:val="20"/>
        </w:rPr>
        <w:t>o</w:t>
      </w:r>
      <w:r>
        <w:rPr>
          <w:b/>
          <w:bCs/>
          <w:position w:val="-1"/>
          <w:sz w:val="20"/>
          <w:szCs w:val="20"/>
        </w:rPr>
        <w:t>n</w:t>
      </w:r>
      <w:r>
        <w:rPr>
          <w:b/>
          <w:bCs/>
          <w:spacing w:val="-9"/>
          <w:position w:val="-1"/>
          <w:sz w:val="20"/>
          <w:szCs w:val="20"/>
        </w:rPr>
        <w:t xml:space="preserve"> </w:t>
      </w:r>
      <w:r>
        <w:rPr>
          <w:b/>
          <w:bCs/>
          <w:spacing w:val="-1"/>
          <w:position w:val="-1"/>
          <w:sz w:val="20"/>
          <w:szCs w:val="20"/>
        </w:rPr>
        <w:t>E</w:t>
      </w:r>
      <w:r>
        <w:rPr>
          <w:b/>
          <w:bCs/>
          <w:position w:val="-1"/>
          <w:sz w:val="20"/>
          <w:szCs w:val="20"/>
        </w:rPr>
        <w:t>C</w:t>
      </w:r>
      <w:r>
        <w:rPr>
          <w:b/>
          <w:bCs/>
          <w:spacing w:val="4"/>
          <w:position w:val="-1"/>
          <w:sz w:val="20"/>
          <w:szCs w:val="20"/>
        </w:rPr>
        <w:t>M</w:t>
      </w:r>
      <w:r>
        <w:rPr>
          <w:b/>
          <w:bCs/>
          <w:position w:val="-1"/>
          <w:sz w:val="20"/>
          <w:szCs w:val="20"/>
        </w:rPr>
        <w:t>E</w:t>
      </w:r>
      <w:r>
        <w:rPr>
          <w:b/>
          <w:bCs/>
          <w:spacing w:val="-7"/>
          <w:position w:val="-1"/>
          <w:sz w:val="20"/>
          <w:szCs w:val="20"/>
        </w:rPr>
        <w:t xml:space="preserve"> </w:t>
      </w:r>
      <w:r>
        <w:rPr>
          <w:b/>
          <w:bCs/>
          <w:spacing w:val="-1"/>
          <w:position w:val="-1"/>
          <w:sz w:val="20"/>
          <w:szCs w:val="20"/>
        </w:rPr>
        <w:t>L</w:t>
      </w:r>
      <w:r>
        <w:rPr>
          <w:b/>
          <w:bCs/>
          <w:spacing w:val="1"/>
          <w:position w:val="-1"/>
          <w:sz w:val="20"/>
          <w:szCs w:val="20"/>
        </w:rPr>
        <w:t>o</w:t>
      </w:r>
      <w:r>
        <w:rPr>
          <w:b/>
          <w:bCs/>
          <w:position w:val="-1"/>
          <w:sz w:val="20"/>
          <w:szCs w:val="20"/>
        </w:rPr>
        <w:t>g</w:t>
      </w:r>
      <w:r>
        <w:rPr>
          <w:b/>
          <w:bCs/>
          <w:spacing w:val="-2"/>
          <w:position w:val="-1"/>
          <w:sz w:val="20"/>
          <w:szCs w:val="20"/>
        </w:rPr>
        <w:t xml:space="preserve"> </w:t>
      </w:r>
      <w:r>
        <w:rPr>
          <w:b/>
          <w:bCs/>
          <w:position w:val="-1"/>
          <w:sz w:val="20"/>
          <w:szCs w:val="20"/>
        </w:rPr>
        <w:t>en</w:t>
      </w:r>
      <w:r>
        <w:rPr>
          <w:b/>
          <w:bCs/>
          <w:spacing w:val="1"/>
          <w:position w:val="-1"/>
          <w:sz w:val="20"/>
          <w:szCs w:val="20"/>
        </w:rPr>
        <w:t>t</w:t>
      </w:r>
      <w:r>
        <w:rPr>
          <w:b/>
          <w:bCs/>
          <w:position w:val="-1"/>
          <w:sz w:val="20"/>
          <w:szCs w:val="20"/>
        </w:rPr>
        <w:t>r</w:t>
      </w:r>
      <w:r>
        <w:rPr>
          <w:b/>
          <w:bCs/>
          <w:spacing w:val="1"/>
          <w:position w:val="-1"/>
          <w:sz w:val="20"/>
          <w:szCs w:val="20"/>
        </w:rPr>
        <w:t>y</w:t>
      </w:r>
      <w:r>
        <w:rPr>
          <w:b/>
          <w:bCs/>
          <w:position w:val="-1"/>
          <w:sz w:val="20"/>
          <w:szCs w:val="20"/>
        </w:rPr>
        <w:t>:</w:t>
      </w:r>
      <w:r>
        <w:rPr>
          <w:b/>
          <w:bCs/>
          <w:spacing w:val="-4"/>
          <w:position w:val="-1"/>
          <w:sz w:val="20"/>
          <w:szCs w:val="20"/>
        </w:rPr>
        <w:t xml:space="preserve"> </w:t>
      </w:r>
      <w:r>
        <w:rPr>
          <w:b/>
          <w:bCs/>
          <w:spacing w:val="-1"/>
          <w:position w:val="-1"/>
          <w:sz w:val="20"/>
          <w:szCs w:val="20"/>
        </w:rPr>
        <w:t>T</w:t>
      </w:r>
      <w:r>
        <w:rPr>
          <w:b/>
          <w:bCs/>
          <w:position w:val="-1"/>
          <w:sz w:val="20"/>
          <w:szCs w:val="20"/>
        </w:rPr>
        <w:t>RICA</w:t>
      </w:r>
      <w:r>
        <w:rPr>
          <w:b/>
          <w:bCs/>
          <w:spacing w:val="2"/>
          <w:position w:val="-1"/>
          <w:sz w:val="20"/>
          <w:szCs w:val="20"/>
        </w:rPr>
        <w:t>R</w:t>
      </w:r>
      <w:r>
        <w:rPr>
          <w:b/>
          <w:bCs/>
          <w:position w:val="-1"/>
          <w:sz w:val="20"/>
          <w:szCs w:val="20"/>
        </w:rPr>
        <w:t>E</w:t>
      </w:r>
      <w:r>
        <w:rPr>
          <w:b/>
          <w:bCs/>
          <w:spacing w:val="-10"/>
          <w:position w:val="-1"/>
          <w:sz w:val="20"/>
          <w:szCs w:val="20"/>
        </w:rPr>
        <w:t xml:space="preserve"> </w:t>
      </w:r>
      <w:r>
        <w:rPr>
          <w:b/>
          <w:bCs/>
          <w:spacing w:val="-1"/>
          <w:position w:val="-1"/>
          <w:sz w:val="20"/>
          <w:szCs w:val="20"/>
        </w:rPr>
        <w:t>I</w:t>
      </w:r>
      <w:r>
        <w:rPr>
          <w:b/>
          <w:bCs/>
          <w:position w:val="-1"/>
          <w:sz w:val="20"/>
          <w:szCs w:val="20"/>
        </w:rPr>
        <w:t>N</w:t>
      </w:r>
      <w:r>
        <w:rPr>
          <w:b/>
          <w:bCs/>
          <w:spacing w:val="1"/>
          <w:position w:val="-1"/>
          <w:sz w:val="20"/>
          <w:szCs w:val="20"/>
        </w:rPr>
        <w:t>P</w:t>
      </w:r>
      <w:r>
        <w:rPr>
          <w:b/>
          <w:bCs/>
          <w:spacing w:val="2"/>
          <w:position w:val="-1"/>
          <w:sz w:val="20"/>
          <w:szCs w:val="20"/>
        </w:rPr>
        <w:t>A</w:t>
      </w:r>
      <w:r>
        <w:rPr>
          <w:b/>
          <w:bCs/>
          <w:spacing w:val="-1"/>
          <w:position w:val="-1"/>
          <w:sz w:val="20"/>
          <w:szCs w:val="20"/>
        </w:rPr>
        <w:t>T</w:t>
      </w:r>
      <w:r>
        <w:rPr>
          <w:b/>
          <w:bCs/>
          <w:spacing w:val="2"/>
          <w:position w:val="-1"/>
          <w:sz w:val="20"/>
          <w:szCs w:val="20"/>
        </w:rPr>
        <w:t>I</w:t>
      </w:r>
      <w:r>
        <w:rPr>
          <w:b/>
          <w:bCs/>
          <w:spacing w:val="-1"/>
          <w:position w:val="-1"/>
          <w:sz w:val="20"/>
          <w:szCs w:val="20"/>
        </w:rPr>
        <w:t>E</w:t>
      </w:r>
      <w:r>
        <w:rPr>
          <w:b/>
          <w:bCs/>
          <w:spacing w:val="2"/>
          <w:position w:val="-1"/>
          <w:sz w:val="20"/>
          <w:szCs w:val="20"/>
        </w:rPr>
        <w:t>N</w:t>
      </w:r>
      <w:r>
        <w:rPr>
          <w:b/>
          <w:bCs/>
          <w:spacing w:val="-1"/>
          <w:position w:val="-1"/>
          <w:sz w:val="20"/>
          <w:szCs w:val="20"/>
        </w:rPr>
        <w:t>T</w:t>
      </w:r>
      <w:r>
        <w:rPr>
          <w:b/>
          <w:bCs/>
          <w:position w:val="-1"/>
          <w:sz w:val="20"/>
          <w:szCs w:val="20"/>
        </w:rPr>
        <w:t>/D</w:t>
      </w:r>
      <w:r>
        <w:rPr>
          <w:b/>
          <w:bCs/>
          <w:spacing w:val="2"/>
          <w:position w:val="-1"/>
          <w:sz w:val="20"/>
          <w:szCs w:val="20"/>
        </w:rPr>
        <w:t>I</w:t>
      </w:r>
      <w:r>
        <w:rPr>
          <w:b/>
          <w:bCs/>
          <w:position w:val="-1"/>
          <w:sz w:val="20"/>
          <w:szCs w:val="20"/>
        </w:rPr>
        <w:t>SC</w:t>
      </w:r>
      <w:r>
        <w:rPr>
          <w:b/>
          <w:bCs/>
          <w:spacing w:val="1"/>
          <w:position w:val="-1"/>
          <w:sz w:val="20"/>
          <w:szCs w:val="20"/>
        </w:rPr>
        <w:t>H</w:t>
      </w:r>
      <w:r>
        <w:rPr>
          <w:b/>
          <w:bCs/>
          <w:position w:val="-1"/>
          <w:sz w:val="20"/>
          <w:szCs w:val="20"/>
        </w:rPr>
        <w:t>A</w:t>
      </w:r>
      <w:r>
        <w:rPr>
          <w:b/>
          <w:bCs/>
          <w:spacing w:val="3"/>
          <w:position w:val="-1"/>
          <w:sz w:val="20"/>
          <w:szCs w:val="20"/>
        </w:rPr>
        <w:t>R</w:t>
      </w:r>
      <w:r>
        <w:rPr>
          <w:b/>
          <w:bCs/>
          <w:spacing w:val="1"/>
          <w:position w:val="-1"/>
          <w:sz w:val="20"/>
          <w:szCs w:val="20"/>
        </w:rPr>
        <w:t>G</w:t>
      </w:r>
      <w:r>
        <w:rPr>
          <w:b/>
          <w:bCs/>
          <w:position w:val="-1"/>
          <w:sz w:val="20"/>
          <w:szCs w:val="20"/>
        </w:rPr>
        <w:t>E</w:t>
      </w:r>
    </w:p>
    <w:p w:rsidR="009C24EA" w:rsidRDefault="00583040" w:rsidP="009C24EA">
      <w:pPr>
        <w:spacing w:before="1" w:line="260" w:lineRule="exact"/>
        <w:rPr>
          <w:sz w:val="26"/>
          <w:szCs w:val="26"/>
        </w:rPr>
      </w:pPr>
      <w:r>
        <w:rPr>
          <w:noProof/>
        </w:rPr>
        <mc:AlternateContent>
          <mc:Choice Requires="wpg">
            <w:drawing>
              <wp:anchor distT="0" distB="0" distL="114300" distR="114300" simplePos="0" relativeHeight="251678208" behindDoc="1" locked="0" layoutInCell="1" allowOverlap="1">
                <wp:simplePos x="0" y="0"/>
                <wp:positionH relativeFrom="page">
                  <wp:posOffset>1341120</wp:posOffset>
                </wp:positionH>
                <wp:positionV relativeFrom="paragraph">
                  <wp:posOffset>80010</wp:posOffset>
                </wp:positionV>
                <wp:extent cx="5536565" cy="1393825"/>
                <wp:effectExtent l="0" t="0" r="0" b="0"/>
                <wp:wrapNone/>
                <wp:docPr id="1388" name="Group 13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6565" cy="1393825"/>
                          <a:chOff x="2122" y="342"/>
                          <a:chExt cx="8719" cy="2195"/>
                        </a:xfrm>
                      </wpg:grpSpPr>
                      <wpg:grpSp>
                        <wpg:cNvPr id="1391" name="Group 1338"/>
                        <wpg:cNvGrpSpPr>
                          <a:grpSpLocks/>
                        </wpg:cNvGrpSpPr>
                        <wpg:grpSpPr bwMode="auto">
                          <a:xfrm>
                            <a:off x="2132" y="352"/>
                            <a:ext cx="8699" cy="180"/>
                            <a:chOff x="2132" y="352"/>
                            <a:chExt cx="8699" cy="180"/>
                          </a:xfrm>
                        </wpg:grpSpPr>
                        <wps:wsp>
                          <wps:cNvPr id="1392" name="Freeform 1339"/>
                          <wps:cNvSpPr>
                            <a:spLocks/>
                          </wps:cNvSpPr>
                          <wps:spPr bwMode="auto">
                            <a:xfrm>
                              <a:off x="2132" y="352"/>
                              <a:ext cx="8699" cy="180"/>
                            </a:xfrm>
                            <a:custGeom>
                              <a:avLst/>
                              <a:gdLst>
                                <a:gd name="T0" fmla="+- 0 2132 2132"/>
                                <a:gd name="T1" fmla="*/ T0 w 8699"/>
                                <a:gd name="T2" fmla="+- 0 532 352"/>
                                <a:gd name="T3" fmla="*/ 532 h 180"/>
                                <a:gd name="T4" fmla="+- 0 10831 2132"/>
                                <a:gd name="T5" fmla="*/ T4 w 8699"/>
                                <a:gd name="T6" fmla="+- 0 532 352"/>
                                <a:gd name="T7" fmla="*/ 532 h 180"/>
                                <a:gd name="T8" fmla="+- 0 10831 2132"/>
                                <a:gd name="T9" fmla="*/ T8 w 8699"/>
                                <a:gd name="T10" fmla="+- 0 352 352"/>
                                <a:gd name="T11" fmla="*/ 352 h 180"/>
                                <a:gd name="T12" fmla="+- 0 2132 2132"/>
                                <a:gd name="T13" fmla="*/ T12 w 8699"/>
                                <a:gd name="T14" fmla="+- 0 352 352"/>
                                <a:gd name="T15" fmla="*/ 352 h 180"/>
                                <a:gd name="T16" fmla="+- 0 2132 2132"/>
                                <a:gd name="T17" fmla="*/ T16 w 8699"/>
                                <a:gd name="T18" fmla="+- 0 532 352"/>
                                <a:gd name="T19" fmla="*/ 53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3" name="Group 1340"/>
                        <wpg:cNvGrpSpPr>
                          <a:grpSpLocks/>
                        </wpg:cNvGrpSpPr>
                        <wpg:grpSpPr bwMode="auto">
                          <a:xfrm>
                            <a:off x="2132" y="532"/>
                            <a:ext cx="8699" cy="183"/>
                            <a:chOff x="2132" y="532"/>
                            <a:chExt cx="8699" cy="183"/>
                          </a:xfrm>
                        </wpg:grpSpPr>
                        <wps:wsp>
                          <wps:cNvPr id="1394" name="Freeform 1341"/>
                          <wps:cNvSpPr>
                            <a:spLocks/>
                          </wps:cNvSpPr>
                          <wps:spPr bwMode="auto">
                            <a:xfrm>
                              <a:off x="2132" y="532"/>
                              <a:ext cx="8699" cy="183"/>
                            </a:xfrm>
                            <a:custGeom>
                              <a:avLst/>
                              <a:gdLst>
                                <a:gd name="T0" fmla="+- 0 2132 2132"/>
                                <a:gd name="T1" fmla="*/ T0 w 8699"/>
                                <a:gd name="T2" fmla="+- 0 715 532"/>
                                <a:gd name="T3" fmla="*/ 715 h 183"/>
                                <a:gd name="T4" fmla="+- 0 10831 2132"/>
                                <a:gd name="T5" fmla="*/ T4 w 8699"/>
                                <a:gd name="T6" fmla="+- 0 715 532"/>
                                <a:gd name="T7" fmla="*/ 715 h 183"/>
                                <a:gd name="T8" fmla="+- 0 10831 2132"/>
                                <a:gd name="T9" fmla="*/ T8 w 8699"/>
                                <a:gd name="T10" fmla="+- 0 532 532"/>
                                <a:gd name="T11" fmla="*/ 532 h 183"/>
                                <a:gd name="T12" fmla="+- 0 2132 2132"/>
                                <a:gd name="T13" fmla="*/ T12 w 8699"/>
                                <a:gd name="T14" fmla="+- 0 532 532"/>
                                <a:gd name="T15" fmla="*/ 532 h 183"/>
                                <a:gd name="T16" fmla="+- 0 2132 2132"/>
                                <a:gd name="T17" fmla="*/ T16 w 8699"/>
                                <a:gd name="T18" fmla="+- 0 715 532"/>
                                <a:gd name="T19" fmla="*/ 715 h 183"/>
                              </a:gdLst>
                              <a:ahLst/>
                              <a:cxnLst>
                                <a:cxn ang="0">
                                  <a:pos x="T1" y="T3"/>
                                </a:cxn>
                                <a:cxn ang="0">
                                  <a:pos x="T5" y="T7"/>
                                </a:cxn>
                                <a:cxn ang="0">
                                  <a:pos x="T9" y="T11"/>
                                </a:cxn>
                                <a:cxn ang="0">
                                  <a:pos x="T13" y="T15"/>
                                </a:cxn>
                                <a:cxn ang="0">
                                  <a:pos x="T17" y="T19"/>
                                </a:cxn>
                              </a:cxnLst>
                              <a:rect l="0" t="0" r="r" b="b"/>
                              <a:pathLst>
                                <a:path w="8699" h="183">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5" name="Group 1342"/>
                        <wpg:cNvGrpSpPr>
                          <a:grpSpLocks/>
                        </wpg:cNvGrpSpPr>
                        <wpg:grpSpPr bwMode="auto">
                          <a:xfrm>
                            <a:off x="2132" y="715"/>
                            <a:ext cx="8699" cy="180"/>
                            <a:chOff x="2132" y="715"/>
                            <a:chExt cx="8699" cy="180"/>
                          </a:xfrm>
                        </wpg:grpSpPr>
                        <wps:wsp>
                          <wps:cNvPr id="1396" name="Freeform 1343"/>
                          <wps:cNvSpPr>
                            <a:spLocks/>
                          </wps:cNvSpPr>
                          <wps:spPr bwMode="auto">
                            <a:xfrm>
                              <a:off x="2132" y="715"/>
                              <a:ext cx="8699" cy="180"/>
                            </a:xfrm>
                            <a:custGeom>
                              <a:avLst/>
                              <a:gdLst>
                                <a:gd name="T0" fmla="+- 0 2132 2132"/>
                                <a:gd name="T1" fmla="*/ T0 w 8699"/>
                                <a:gd name="T2" fmla="+- 0 895 715"/>
                                <a:gd name="T3" fmla="*/ 895 h 180"/>
                                <a:gd name="T4" fmla="+- 0 10831 2132"/>
                                <a:gd name="T5" fmla="*/ T4 w 8699"/>
                                <a:gd name="T6" fmla="+- 0 895 715"/>
                                <a:gd name="T7" fmla="*/ 895 h 180"/>
                                <a:gd name="T8" fmla="+- 0 10831 2132"/>
                                <a:gd name="T9" fmla="*/ T8 w 8699"/>
                                <a:gd name="T10" fmla="+- 0 715 715"/>
                                <a:gd name="T11" fmla="*/ 715 h 180"/>
                                <a:gd name="T12" fmla="+- 0 2132 2132"/>
                                <a:gd name="T13" fmla="*/ T12 w 8699"/>
                                <a:gd name="T14" fmla="+- 0 715 715"/>
                                <a:gd name="T15" fmla="*/ 715 h 180"/>
                                <a:gd name="T16" fmla="+- 0 2132 2132"/>
                                <a:gd name="T17" fmla="*/ T16 w 8699"/>
                                <a:gd name="T18" fmla="+- 0 895 715"/>
                                <a:gd name="T19" fmla="*/ 895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7" name="Group 1344"/>
                        <wpg:cNvGrpSpPr>
                          <a:grpSpLocks/>
                        </wpg:cNvGrpSpPr>
                        <wpg:grpSpPr bwMode="auto">
                          <a:xfrm>
                            <a:off x="2132" y="895"/>
                            <a:ext cx="8699" cy="182"/>
                            <a:chOff x="2132" y="895"/>
                            <a:chExt cx="8699" cy="182"/>
                          </a:xfrm>
                        </wpg:grpSpPr>
                        <wps:wsp>
                          <wps:cNvPr id="1398" name="Freeform 1345"/>
                          <wps:cNvSpPr>
                            <a:spLocks/>
                          </wps:cNvSpPr>
                          <wps:spPr bwMode="auto">
                            <a:xfrm>
                              <a:off x="2132" y="895"/>
                              <a:ext cx="8699" cy="182"/>
                            </a:xfrm>
                            <a:custGeom>
                              <a:avLst/>
                              <a:gdLst>
                                <a:gd name="T0" fmla="+- 0 2132 2132"/>
                                <a:gd name="T1" fmla="*/ T0 w 8699"/>
                                <a:gd name="T2" fmla="+- 0 1078 895"/>
                                <a:gd name="T3" fmla="*/ 1078 h 182"/>
                                <a:gd name="T4" fmla="+- 0 10831 2132"/>
                                <a:gd name="T5" fmla="*/ T4 w 8699"/>
                                <a:gd name="T6" fmla="+- 0 1078 895"/>
                                <a:gd name="T7" fmla="*/ 1078 h 182"/>
                                <a:gd name="T8" fmla="+- 0 10831 2132"/>
                                <a:gd name="T9" fmla="*/ T8 w 8699"/>
                                <a:gd name="T10" fmla="+- 0 895 895"/>
                                <a:gd name="T11" fmla="*/ 895 h 182"/>
                                <a:gd name="T12" fmla="+- 0 2132 2132"/>
                                <a:gd name="T13" fmla="*/ T12 w 8699"/>
                                <a:gd name="T14" fmla="+- 0 895 895"/>
                                <a:gd name="T15" fmla="*/ 895 h 182"/>
                                <a:gd name="T16" fmla="+- 0 2132 2132"/>
                                <a:gd name="T17" fmla="*/ T16 w 8699"/>
                                <a:gd name="T18" fmla="+- 0 1078 895"/>
                                <a:gd name="T19" fmla="*/ 1078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399" name="Group 1346"/>
                        <wpg:cNvGrpSpPr>
                          <a:grpSpLocks/>
                        </wpg:cNvGrpSpPr>
                        <wpg:grpSpPr bwMode="auto">
                          <a:xfrm>
                            <a:off x="2132" y="1078"/>
                            <a:ext cx="8699" cy="180"/>
                            <a:chOff x="2132" y="1078"/>
                            <a:chExt cx="8699" cy="180"/>
                          </a:xfrm>
                        </wpg:grpSpPr>
                        <wps:wsp>
                          <wps:cNvPr id="1400" name="Freeform 1347"/>
                          <wps:cNvSpPr>
                            <a:spLocks/>
                          </wps:cNvSpPr>
                          <wps:spPr bwMode="auto">
                            <a:xfrm>
                              <a:off x="2132" y="1078"/>
                              <a:ext cx="8699" cy="180"/>
                            </a:xfrm>
                            <a:custGeom>
                              <a:avLst/>
                              <a:gdLst>
                                <a:gd name="T0" fmla="+- 0 2132 2132"/>
                                <a:gd name="T1" fmla="*/ T0 w 8699"/>
                                <a:gd name="T2" fmla="+- 0 1258 1078"/>
                                <a:gd name="T3" fmla="*/ 1258 h 180"/>
                                <a:gd name="T4" fmla="+- 0 10831 2132"/>
                                <a:gd name="T5" fmla="*/ T4 w 8699"/>
                                <a:gd name="T6" fmla="+- 0 1258 1078"/>
                                <a:gd name="T7" fmla="*/ 1258 h 180"/>
                                <a:gd name="T8" fmla="+- 0 10831 2132"/>
                                <a:gd name="T9" fmla="*/ T8 w 8699"/>
                                <a:gd name="T10" fmla="+- 0 1078 1078"/>
                                <a:gd name="T11" fmla="*/ 1078 h 180"/>
                                <a:gd name="T12" fmla="+- 0 2132 2132"/>
                                <a:gd name="T13" fmla="*/ T12 w 8699"/>
                                <a:gd name="T14" fmla="+- 0 1078 1078"/>
                                <a:gd name="T15" fmla="*/ 1078 h 180"/>
                                <a:gd name="T16" fmla="+- 0 2132 2132"/>
                                <a:gd name="T17" fmla="*/ T16 w 8699"/>
                                <a:gd name="T18" fmla="+- 0 1258 1078"/>
                                <a:gd name="T19" fmla="*/ 1258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1" name="Group 1348"/>
                        <wpg:cNvGrpSpPr>
                          <a:grpSpLocks/>
                        </wpg:cNvGrpSpPr>
                        <wpg:grpSpPr bwMode="auto">
                          <a:xfrm>
                            <a:off x="2132" y="1258"/>
                            <a:ext cx="8699" cy="182"/>
                            <a:chOff x="2132" y="1258"/>
                            <a:chExt cx="8699" cy="182"/>
                          </a:xfrm>
                        </wpg:grpSpPr>
                        <wps:wsp>
                          <wps:cNvPr id="1402" name="Freeform 1349"/>
                          <wps:cNvSpPr>
                            <a:spLocks/>
                          </wps:cNvSpPr>
                          <wps:spPr bwMode="auto">
                            <a:xfrm>
                              <a:off x="2132" y="1258"/>
                              <a:ext cx="8699" cy="182"/>
                            </a:xfrm>
                            <a:custGeom>
                              <a:avLst/>
                              <a:gdLst>
                                <a:gd name="T0" fmla="+- 0 2132 2132"/>
                                <a:gd name="T1" fmla="*/ T0 w 8699"/>
                                <a:gd name="T2" fmla="+- 0 1440 1258"/>
                                <a:gd name="T3" fmla="*/ 1440 h 182"/>
                                <a:gd name="T4" fmla="+- 0 10831 2132"/>
                                <a:gd name="T5" fmla="*/ T4 w 8699"/>
                                <a:gd name="T6" fmla="+- 0 1440 1258"/>
                                <a:gd name="T7" fmla="*/ 1440 h 182"/>
                                <a:gd name="T8" fmla="+- 0 10831 2132"/>
                                <a:gd name="T9" fmla="*/ T8 w 8699"/>
                                <a:gd name="T10" fmla="+- 0 1258 1258"/>
                                <a:gd name="T11" fmla="*/ 1258 h 182"/>
                                <a:gd name="T12" fmla="+- 0 2132 2132"/>
                                <a:gd name="T13" fmla="*/ T12 w 8699"/>
                                <a:gd name="T14" fmla="+- 0 1258 1258"/>
                                <a:gd name="T15" fmla="*/ 1258 h 182"/>
                                <a:gd name="T16" fmla="+- 0 2132 2132"/>
                                <a:gd name="T17" fmla="*/ T16 w 8699"/>
                                <a:gd name="T18" fmla="+- 0 1440 1258"/>
                                <a:gd name="T19" fmla="*/ 1440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3" name="Group 1350"/>
                        <wpg:cNvGrpSpPr>
                          <a:grpSpLocks/>
                        </wpg:cNvGrpSpPr>
                        <wpg:grpSpPr bwMode="auto">
                          <a:xfrm>
                            <a:off x="2160" y="1434"/>
                            <a:ext cx="96" cy="2"/>
                            <a:chOff x="2160" y="1434"/>
                            <a:chExt cx="96" cy="2"/>
                          </a:xfrm>
                        </wpg:grpSpPr>
                        <wps:wsp>
                          <wps:cNvPr id="1404" name="Freeform 1351"/>
                          <wps:cNvSpPr>
                            <a:spLocks/>
                          </wps:cNvSpPr>
                          <wps:spPr bwMode="auto">
                            <a:xfrm>
                              <a:off x="2160" y="1434"/>
                              <a:ext cx="96" cy="2"/>
                            </a:xfrm>
                            <a:custGeom>
                              <a:avLst/>
                              <a:gdLst>
                                <a:gd name="T0" fmla="+- 0 2160 2160"/>
                                <a:gd name="T1" fmla="*/ T0 w 96"/>
                                <a:gd name="T2" fmla="+- 0 2256 2160"/>
                                <a:gd name="T3" fmla="*/ T2 w 96"/>
                              </a:gdLst>
                              <a:ahLst/>
                              <a:cxnLst>
                                <a:cxn ang="0">
                                  <a:pos x="T1" y="0"/>
                                </a:cxn>
                                <a:cxn ang="0">
                                  <a:pos x="T3" y="0"/>
                                </a:cxn>
                              </a:cxnLst>
                              <a:rect l="0" t="0" r="r" b="b"/>
                              <a:pathLst>
                                <a:path w="96">
                                  <a:moveTo>
                                    <a:pt x="0" y="0"/>
                                  </a:moveTo>
                                  <a:lnTo>
                                    <a:pt x="96" y="0"/>
                                  </a:lnTo>
                                </a:path>
                              </a:pathLst>
                            </a:custGeom>
                            <a:noFill/>
                            <a:ln w="584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05" name="Group 1352"/>
                        <wpg:cNvGrpSpPr>
                          <a:grpSpLocks/>
                        </wpg:cNvGrpSpPr>
                        <wpg:grpSpPr bwMode="auto">
                          <a:xfrm>
                            <a:off x="2132" y="1440"/>
                            <a:ext cx="8699" cy="180"/>
                            <a:chOff x="2132" y="1440"/>
                            <a:chExt cx="8699" cy="180"/>
                          </a:xfrm>
                        </wpg:grpSpPr>
                        <wps:wsp>
                          <wps:cNvPr id="1406" name="Freeform 1353"/>
                          <wps:cNvSpPr>
                            <a:spLocks/>
                          </wps:cNvSpPr>
                          <wps:spPr bwMode="auto">
                            <a:xfrm>
                              <a:off x="2132" y="1440"/>
                              <a:ext cx="8699" cy="180"/>
                            </a:xfrm>
                            <a:custGeom>
                              <a:avLst/>
                              <a:gdLst>
                                <a:gd name="T0" fmla="+- 0 2132 2132"/>
                                <a:gd name="T1" fmla="*/ T0 w 8699"/>
                                <a:gd name="T2" fmla="+- 0 1620 1440"/>
                                <a:gd name="T3" fmla="*/ 1620 h 180"/>
                                <a:gd name="T4" fmla="+- 0 10831 2132"/>
                                <a:gd name="T5" fmla="*/ T4 w 8699"/>
                                <a:gd name="T6" fmla="+- 0 1620 1440"/>
                                <a:gd name="T7" fmla="*/ 1620 h 180"/>
                                <a:gd name="T8" fmla="+- 0 10831 2132"/>
                                <a:gd name="T9" fmla="*/ T8 w 8699"/>
                                <a:gd name="T10" fmla="+- 0 1440 1440"/>
                                <a:gd name="T11" fmla="*/ 1440 h 180"/>
                                <a:gd name="T12" fmla="+- 0 2132 2132"/>
                                <a:gd name="T13" fmla="*/ T12 w 8699"/>
                                <a:gd name="T14" fmla="+- 0 1440 1440"/>
                                <a:gd name="T15" fmla="*/ 1440 h 180"/>
                                <a:gd name="T16" fmla="+- 0 2132 2132"/>
                                <a:gd name="T17" fmla="*/ T16 w 8699"/>
                                <a:gd name="T18" fmla="+- 0 1620 1440"/>
                                <a:gd name="T19" fmla="*/ 1620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7" name="Group 1354"/>
                        <wpg:cNvGrpSpPr>
                          <a:grpSpLocks/>
                        </wpg:cNvGrpSpPr>
                        <wpg:grpSpPr bwMode="auto">
                          <a:xfrm>
                            <a:off x="2132" y="1620"/>
                            <a:ext cx="8699" cy="182"/>
                            <a:chOff x="2132" y="1620"/>
                            <a:chExt cx="8699" cy="182"/>
                          </a:xfrm>
                        </wpg:grpSpPr>
                        <wps:wsp>
                          <wps:cNvPr id="127" name="Freeform 1355"/>
                          <wps:cNvSpPr>
                            <a:spLocks/>
                          </wps:cNvSpPr>
                          <wps:spPr bwMode="auto">
                            <a:xfrm>
                              <a:off x="2132" y="1620"/>
                              <a:ext cx="8699" cy="182"/>
                            </a:xfrm>
                            <a:custGeom>
                              <a:avLst/>
                              <a:gdLst>
                                <a:gd name="T0" fmla="+- 0 2132 2132"/>
                                <a:gd name="T1" fmla="*/ T0 w 8699"/>
                                <a:gd name="T2" fmla="+- 0 1802 1620"/>
                                <a:gd name="T3" fmla="*/ 1802 h 182"/>
                                <a:gd name="T4" fmla="+- 0 10831 2132"/>
                                <a:gd name="T5" fmla="*/ T4 w 8699"/>
                                <a:gd name="T6" fmla="+- 0 1802 1620"/>
                                <a:gd name="T7" fmla="*/ 1802 h 182"/>
                                <a:gd name="T8" fmla="+- 0 10831 2132"/>
                                <a:gd name="T9" fmla="*/ T8 w 8699"/>
                                <a:gd name="T10" fmla="+- 0 1620 1620"/>
                                <a:gd name="T11" fmla="*/ 1620 h 182"/>
                                <a:gd name="T12" fmla="+- 0 2132 2132"/>
                                <a:gd name="T13" fmla="*/ T12 w 8699"/>
                                <a:gd name="T14" fmla="+- 0 1620 1620"/>
                                <a:gd name="T15" fmla="*/ 1620 h 182"/>
                                <a:gd name="T16" fmla="+- 0 2132 2132"/>
                                <a:gd name="T17" fmla="*/ T16 w 8699"/>
                                <a:gd name="T18" fmla="+- 0 1802 1620"/>
                                <a:gd name="T19" fmla="*/ 1802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08" name="Group 1356"/>
                        <wpg:cNvGrpSpPr>
                          <a:grpSpLocks/>
                        </wpg:cNvGrpSpPr>
                        <wpg:grpSpPr bwMode="auto">
                          <a:xfrm>
                            <a:off x="2132" y="1802"/>
                            <a:ext cx="8699" cy="180"/>
                            <a:chOff x="2132" y="1802"/>
                            <a:chExt cx="8699" cy="180"/>
                          </a:xfrm>
                        </wpg:grpSpPr>
                        <wps:wsp>
                          <wps:cNvPr id="1409" name="Freeform 1357"/>
                          <wps:cNvSpPr>
                            <a:spLocks/>
                          </wps:cNvSpPr>
                          <wps:spPr bwMode="auto">
                            <a:xfrm>
                              <a:off x="2132" y="1802"/>
                              <a:ext cx="8699" cy="180"/>
                            </a:xfrm>
                            <a:custGeom>
                              <a:avLst/>
                              <a:gdLst>
                                <a:gd name="T0" fmla="+- 0 2132 2132"/>
                                <a:gd name="T1" fmla="*/ T0 w 8699"/>
                                <a:gd name="T2" fmla="+- 0 1982 1802"/>
                                <a:gd name="T3" fmla="*/ 1982 h 180"/>
                                <a:gd name="T4" fmla="+- 0 10831 2132"/>
                                <a:gd name="T5" fmla="*/ T4 w 8699"/>
                                <a:gd name="T6" fmla="+- 0 1982 1802"/>
                                <a:gd name="T7" fmla="*/ 1982 h 180"/>
                                <a:gd name="T8" fmla="+- 0 10831 2132"/>
                                <a:gd name="T9" fmla="*/ T8 w 8699"/>
                                <a:gd name="T10" fmla="+- 0 1802 1802"/>
                                <a:gd name="T11" fmla="*/ 1802 h 180"/>
                                <a:gd name="T12" fmla="+- 0 2132 2132"/>
                                <a:gd name="T13" fmla="*/ T12 w 8699"/>
                                <a:gd name="T14" fmla="+- 0 1802 1802"/>
                                <a:gd name="T15" fmla="*/ 1802 h 180"/>
                                <a:gd name="T16" fmla="+- 0 2132 2132"/>
                                <a:gd name="T17" fmla="*/ T16 w 8699"/>
                                <a:gd name="T18" fmla="+- 0 1982 1802"/>
                                <a:gd name="T19" fmla="*/ 1982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0" name="Group 1358"/>
                        <wpg:cNvGrpSpPr>
                          <a:grpSpLocks/>
                        </wpg:cNvGrpSpPr>
                        <wpg:grpSpPr bwMode="auto">
                          <a:xfrm>
                            <a:off x="2132" y="1982"/>
                            <a:ext cx="8699" cy="182"/>
                            <a:chOff x="2132" y="1982"/>
                            <a:chExt cx="8699" cy="182"/>
                          </a:xfrm>
                        </wpg:grpSpPr>
                        <wps:wsp>
                          <wps:cNvPr id="1411" name="Freeform 1359"/>
                          <wps:cNvSpPr>
                            <a:spLocks/>
                          </wps:cNvSpPr>
                          <wps:spPr bwMode="auto">
                            <a:xfrm>
                              <a:off x="2132" y="1982"/>
                              <a:ext cx="8699" cy="182"/>
                            </a:xfrm>
                            <a:custGeom>
                              <a:avLst/>
                              <a:gdLst>
                                <a:gd name="T0" fmla="+- 0 2132 2132"/>
                                <a:gd name="T1" fmla="*/ T0 w 8699"/>
                                <a:gd name="T2" fmla="+- 0 2165 1982"/>
                                <a:gd name="T3" fmla="*/ 2165 h 182"/>
                                <a:gd name="T4" fmla="+- 0 10831 2132"/>
                                <a:gd name="T5" fmla="*/ T4 w 8699"/>
                                <a:gd name="T6" fmla="+- 0 2165 1982"/>
                                <a:gd name="T7" fmla="*/ 2165 h 182"/>
                                <a:gd name="T8" fmla="+- 0 10831 2132"/>
                                <a:gd name="T9" fmla="*/ T8 w 8699"/>
                                <a:gd name="T10" fmla="+- 0 1982 1982"/>
                                <a:gd name="T11" fmla="*/ 1982 h 182"/>
                                <a:gd name="T12" fmla="+- 0 2132 2132"/>
                                <a:gd name="T13" fmla="*/ T12 w 8699"/>
                                <a:gd name="T14" fmla="+- 0 1982 1982"/>
                                <a:gd name="T15" fmla="*/ 1982 h 182"/>
                                <a:gd name="T16" fmla="+- 0 2132 2132"/>
                                <a:gd name="T17" fmla="*/ T16 w 8699"/>
                                <a:gd name="T18" fmla="+- 0 2165 1982"/>
                                <a:gd name="T19" fmla="*/ 2165 h 182"/>
                              </a:gdLst>
                              <a:ahLst/>
                              <a:cxnLst>
                                <a:cxn ang="0">
                                  <a:pos x="T1" y="T3"/>
                                </a:cxn>
                                <a:cxn ang="0">
                                  <a:pos x="T5" y="T7"/>
                                </a:cxn>
                                <a:cxn ang="0">
                                  <a:pos x="T9" y="T11"/>
                                </a:cxn>
                                <a:cxn ang="0">
                                  <a:pos x="T13" y="T15"/>
                                </a:cxn>
                                <a:cxn ang="0">
                                  <a:pos x="T17" y="T19"/>
                                </a:cxn>
                              </a:cxnLst>
                              <a:rect l="0" t="0" r="r" b="b"/>
                              <a:pathLst>
                                <a:path w="8699" h="182">
                                  <a:moveTo>
                                    <a:pt x="0" y="183"/>
                                  </a:moveTo>
                                  <a:lnTo>
                                    <a:pt x="8699" y="183"/>
                                  </a:lnTo>
                                  <a:lnTo>
                                    <a:pt x="8699" y="0"/>
                                  </a:lnTo>
                                  <a:lnTo>
                                    <a:pt x="0" y="0"/>
                                  </a:lnTo>
                                  <a:lnTo>
                                    <a:pt x="0" y="183"/>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2" name="Group 1360"/>
                        <wpg:cNvGrpSpPr>
                          <a:grpSpLocks/>
                        </wpg:cNvGrpSpPr>
                        <wpg:grpSpPr bwMode="auto">
                          <a:xfrm>
                            <a:off x="2132" y="2165"/>
                            <a:ext cx="8699" cy="180"/>
                            <a:chOff x="2132" y="2165"/>
                            <a:chExt cx="8699" cy="180"/>
                          </a:xfrm>
                        </wpg:grpSpPr>
                        <wps:wsp>
                          <wps:cNvPr id="1413" name="Freeform 1361"/>
                          <wps:cNvSpPr>
                            <a:spLocks/>
                          </wps:cNvSpPr>
                          <wps:spPr bwMode="auto">
                            <a:xfrm>
                              <a:off x="2132" y="2165"/>
                              <a:ext cx="8699" cy="180"/>
                            </a:xfrm>
                            <a:custGeom>
                              <a:avLst/>
                              <a:gdLst>
                                <a:gd name="T0" fmla="+- 0 2132 2132"/>
                                <a:gd name="T1" fmla="*/ T0 w 8699"/>
                                <a:gd name="T2" fmla="+- 0 2345 2165"/>
                                <a:gd name="T3" fmla="*/ 2345 h 180"/>
                                <a:gd name="T4" fmla="+- 0 10831 2132"/>
                                <a:gd name="T5" fmla="*/ T4 w 8699"/>
                                <a:gd name="T6" fmla="+- 0 2345 2165"/>
                                <a:gd name="T7" fmla="*/ 2345 h 180"/>
                                <a:gd name="T8" fmla="+- 0 10831 2132"/>
                                <a:gd name="T9" fmla="*/ T8 w 8699"/>
                                <a:gd name="T10" fmla="+- 0 2165 2165"/>
                                <a:gd name="T11" fmla="*/ 2165 h 180"/>
                                <a:gd name="T12" fmla="+- 0 2132 2132"/>
                                <a:gd name="T13" fmla="*/ T12 w 8699"/>
                                <a:gd name="T14" fmla="+- 0 2165 2165"/>
                                <a:gd name="T15" fmla="*/ 2165 h 180"/>
                                <a:gd name="T16" fmla="+- 0 2132 2132"/>
                                <a:gd name="T17" fmla="*/ T16 w 8699"/>
                                <a:gd name="T18" fmla="+- 0 2345 2165"/>
                                <a:gd name="T19" fmla="*/ 2345 h 180"/>
                              </a:gdLst>
                              <a:ahLst/>
                              <a:cxnLst>
                                <a:cxn ang="0">
                                  <a:pos x="T1" y="T3"/>
                                </a:cxn>
                                <a:cxn ang="0">
                                  <a:pos x="T5" y="T7"/>
                                </a:cxn>
                                <a:cxn ang="0">
                                  <a:pos x="T9" y="T11"/>
                                </a:cxn>
                                <a:cxn ang="0">
                                  <a:pos x="T13" y="T15"/>
                                </a:cxn>
                                <a:cxn ang="0">
                                  <a:pos x="T17" y="T19"/>
                                </a:cxn>
                              </a:cxnLst>
                              <a:rect l="0" t="0" r="r" b="b"/>
                              <a:pathLst>
                                <a:path w="8699" h="180">
                                  <a:moveTo>
                                    <a:pt x="0" y="180"/>
                                  </a:moveTo>
                                  <a:lnTo>
                                    <a:pt x="8699" y="180"/>
                                  </a:lnTo>
                                  <a:lnTo>
                                    <a:pt x="8699" y="0"/>
                                  </a:lnTo>
                                  <a:lnTo>
                                    <a:pt x="0" y="0"/>
                                  </a:lnTo>
                                  <a:lnTo>
                                    <a:pt x="0" y="180"/>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4" name="Group 1362"/>
                        <wpg:cNvGrpSpPr>
                          <a:grpSpLocks/>
                        </wpg:cNvGrpSpPr>
                        <wpg:grpSpPr bwMode="auto">
                          <a:xfrm>
                            <a:off x="2132" y="2345"/>
                            <a:ext cx="8699" cy="182"/>
                            <a:chOff x="2132" y="2345"/>
                            <a:chExt cx="8699" cy="182"/>
                          </a:xfrm>
                        </wpg:grpSpPr>
                        <wps:wsp>
                          <wps:cNvPr id="1415" name="Freeform 1363"/>
                          <wps:cNvSpPr>
                            <a:spLocks/>
                          </wps:cNvSpPr>
                          <wps:spPr bwMode="auto">
                            <a:xfrm>
                              <a:off x="2132" y="2345"/>
                              <a:ext cx="8699" cy="182"/>
                            </a:xfrm>
                            <a:custGeom>
                              <a:avLst/>
                              <a:gdLst>
                                <a:gd name="T0" fmla="+- 0 2132 2132"/>
                                <a:gd name="T1" fmla="*/ T0 w 8699"/>
                                <a:gd name="T2" fmla="+- 0 2527 2345"/>
                                <a:gd name="T3" fmla="*/ 2527 h 182"/>
                                <a:gd name="T4" fmla="+- 0 10831 2132"/>
                                <a:gd name="T5" fmla="*/ T4 w 8699"/>
                                <a:gd name="T6" fmla="+- 0 2527 2345"/>
                                <a:gd name="T7" fmla="*/ 2527 h 182"/>
                                <a:gd name="T8" fmla="+- 0 10831 2132"/>
                                <a:gd name="T9" fmla="*/ T8 w 8699"/>
                                <a:gd name="T10" fmla="+- 0 2345 2345"/>
                                <a:gd name="T11" fmla="*/ 2345 h 182"/>
                                <a:gd name="T12" fmla="+- 0 2132 2132"/>
                                <a:gd name="T13" fmla="*/ T12 w 8699"/>
                                <a:gd name="T14" fmla="+- 0 2345 2345"/>
                                <a:gd name="T15" fmla="*/ 2345 h 182"/>
                                <a:gd name="T16" fmla="+- 0 2132 2132"/>
                                <a:gd name="T17" fmla="*/ T16 w 8699"/>
                                <a:gd name="T18" fmla="+- 0 2527 2345"/>
                                <a:gd name="T19" fmla="*/ 2527 h 182"/>
                              </a:gdLst>
                              <a:ahLst/>
                              <a:cxnLst>
                                <a:cxn ang="0">
                                  <a:pos x="T1" y="T3"/>
                                </a:cxn>
                                <a:cxn ang="0">
                                  <a:pos x="T5" y="T7"/>
                                </a:cxn>
                                <a:cxn ang="0">
                                  <a:pos x="T9" y="T11"/>
                                </a:cxn>
                                <a:cxn ang="0">
                                  <a:pos x="T13" y="T15"/>
                                </a:cxn>
                                <a:cxn ang="0">
                                  <a:pos x="T17" y="T19"/>
                                </a:cxn>
                              </a:cxnLst>
                              <a:rect l="0" t="0" r="r" b="b"/>
                              <a:pathLst>
                                <a:path w="8699" h="182">
                                  <a:moveTo>
                                    <a:pt x="0" y="182"/>
                                  </a:moveTo>
                                  <a:lnTo>
                                    <a:pt x="8699" y="182"/>
                                  </a:lnTo>
                                  <a:lnTo>
                                    <a:pt x="8699" y="0"/>
                                  </a:lnTo>
                                  <a:lnTo>
                                    <a:pt x="0" y="0"/>
                                  </a:lnTo>
                                  <a:lnTo>
                                    <a:pt x="0" y="182"/>
                                  </a:lnTo>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16" name="Group 1364"/>
                        <wpg:cNvGrpSpPr>
                          <a:grpSpLocks/>
                        </wpg:cNvGrpSpPr>
                        <wpg:grpSpPr bwMode="auto">
                          <a:xfrm>
                            <a:off x="5672" y="2134"/>
                            <a:ext cx="2630" cy="250"/>
                            <a:chOff x="5672" y="2134"/>
                            <a:chExt cx="2630" cy="250"/>
                          </a:xfrm>
                        </wpg:grpSpPr>
                        <wps:wsp>
                          <wps:cNvPr id="1417" name="Freeform 1365"/>
                          <wps:cNvSpPr>
                            <a:spLocks/>
                          </wps:cNvSpPr>
                          <wps:spPr bwMode="auto">
                            <a:xfrm>
                              <a:off x="5672" y="2134"/>
                              <a:ext cx="2630" cy="250"/>
                            </a:xfrm>
                            <a:custGeom>
                              <a:avLst/>
                              <a:gdLst>
                                <a:gd name="T0" fmla="+- 0 5672 5672"/>
                                <a:gd name="T1" fmla="*/ T0 w 2630"/>
                                <a:gd name="T2" fmla="+- 0 2384 2134"/>
                                <a:gd name="T3" fmla="*/ 2384 h 250"/>
                                <a:gd name="T4" fmla="+- 0 8302 5672"/>
                                <a:gd name="T5" fmla="*/ T4 w 2630"/>
                                <a:gd name="T6" fmla="+- 0 2384 2134"/>
                                <a:gd name="T7" fmla="*/ 2384 h 250"/>
                                <a:gd name="T8" fmla="+- 0 8302 5672"/>
                                <a:gd name="T9" fmla="*/ T8 w 2630"/>
                                <a:gd name="T10" fmla="+- 0 2134 2134"/>
                                <a:gd name="T11" fmla="*/ 2134 h 250"/>
                                <a:gd name="T12" fmla="+- 0 5672 5672"/>
                                <a:gd name="T13" fmla="*/ T12 w 2630"/>
                                <a:gd name="T14" fmla="+- 0 2134 2134"/>
                                <a:gd name="T15" fmla="*/ 2134 h 250"/>
                                <a:gd name="T16" fmla="+- 0 5672 5672"/>
                                <a:gd name="T17" fmla="*/ T16 w 2630"/>
                                <a:gd name="T18" fmla="+- 0 2384 2134"/>
                                <a:gd name="T19" fmla="*/ 2384 h 250"/>
                              </a:gdLst>
                              <a:ahLst/>
                              <a:cxnLst>
                                <a:cxn ang="0">
                                  <a:pos x="T1" y="T3"/>
                                </a:cxn>
                                <a:cxn ang="0">
                                  <a:pos x="T5" y="T7"/>
                                </a:cxn>
                                <a:cxn ang="0">
                                  <a:pos x="T9" y="T11"/>
                                </a:cxn>
                                <a:cxn ang="0">
                                  <a:pos x="T13" y="T15"/>
                                </a:cxn>
                                <a:cxn ang="0">
                                  <a:pos x="T17" y="T19"/>
                                </a:cxn>
                              </a:cxnLst>
                              <a:rect l="0" t="0" r="r" b="b"/>
                              <a:pathLst>
                                <a:path w="2630" h="250">
                                  <a:moveTo>
                                    <a:pt x="0" y="250"/>
                                  </a:moveTo>
                                  <a:lnTo>
                                    <a:pt x="2630" y="250"/>
                                  </a:lnTo>
                                  <a:lnTo>
                                    <a:pt x="2630" y="0"/>
                                  </a:lnTo>
                                  <a:lnTo>
                                    <a:pt x="0" y="0"/>
                                  </a:lnTo>
                                  <a:lnTo>
                                    <a:pt x="0" y="250"/>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18" name="Group 1366"/>
                        <wpg:cNvGrpSpPr>
                          <a:grpSpLocks/>
                        </wpg:cNvGrpSpPr>
                        <wpg:grpSpPr bwMode="auto">
                          <a:xfrm>
                            <a:off x="7824" y="1073"/>
                            <a:ext cx="672" cy="2"/>
                            <a:chOff x="7824" y="1073"/>
                            <a:chExt cx="672" cy="2"/>
                          </a:xfrm>
                        </wpg:grpSpPr>
                        <wps:wsp>
                          <wps:cNvPr id="1419" name="Freeform 1367"/>
                          <wps:cNvSpPr>
                            <a:spLocks/>
                          </wps:cNvSpPr>
                          <wps:spPr bwMode="auto">
                            <a:xfrm>
                              <a:off x="7824" y="1073"/>
                              <a:ext cx="672" cy="2"/>
                            </a:xfrm>
                            <a:custGeom>
                              <a:avLst/>
                              <a:gdLst>
                                <a:gd name="T0" fmla="+- 0 7824 7824"/>
                                <a:gd name="T1" fmla="*/ T0 w 672"/>
                                <a:gd name="T2" fmla="+- 0 8497 7824"/>
                                <a:gd name="T3" fmla="*/ T2 w 672"/>
                              </a:gdLst>
                              <a:ahLst/>
                              <a:cxnLst>
                                <a:cxn ang="0">
                                  <a:pos x="T1" y="0"/>
                                </a:cxn>
                                <a:cxn ang="0">
                                  <a:pos x="T3" y="0"/>
                                </a:cxn>
                              </a:cxnLst>
                              <a:rect l="0" t="0" r="r" b="b"/>
                              <a:pathLst>
                                <a:path w="672">
                                  <a:moveTo>
                                    <a:pt x="0" y="0"/>
                                  </a:moveTo>
                                  <a:lnTo>
                                    <a:pt x="673"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0" name="Group 1368"/>
                        <wpg:cNvGrpSpPr>
                          <a:grpSpLocks/>
                        </wpg:cNvGrpSpPr>
                        <wpg:grpSpPr bwMode="auto">
                          <a:xfrm>
                            <a:off x="8688" y="1073"/>
                            <a:ext cx="576" cy="2"/>
                            <a:chOff x="8688" y="1073"/>
                            <a:chExt cx="576" cy="2"/>
                          </a:xfrm>
                        </wpg:grpSpPr>
                        <wps:wsp>
                          <wps:cNvPr id="1421" name="Freeform 1369"/>
                          <wps:cNvSpPr>
                            <a:spLocks/>
                          </wps:cNvSpPr>
                          <wps:spPr bwMode="auto">
                            <a:xfrm>
                              <a:off x="8688" y="1073"/>
                              <a:ext cx="576" cy="2"/>
                            </a:xfrm>
                            <a:custGeom>
                              <a:avLst/>
                              <a:gdLst>
                                <a:gd name="T0" fmla="+- 0 8688 8688"/>
                                <a:gd name="T1" fmla="*/ T0 w 576"/>
                                <a:gd name="T2" fmla="+- 0 9264 8688"/>
                                <a:gd name="T3" fmla="*/ T2 w 576"/>
                              </a:gdLst>
                              <a:ahLst/>
                              <a:cxnLst>
                                <a:cxn ang="0">
                                  <a:pos x="T1" y="0"/>
                                </a:cxn>
                                <a:cxn ang="0">
                                  <a:pos x="T3" y="0"/>
                                </a:cxn>
                              </a:cxnLst>
                              <a:rect l="0" t="0" r="r" b="b"/>
                              <a:pathLst>
                                <a:path w="576">
                                  <a:moveTo>
                                    <a:pt x="0" y="0"/>
                                  </a:moveTo>
                                  <a:lnTo>
                                    <a:pt x="576"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2" name="Group 1370"/>
                        <wpg:cNvGrpSpPr>
                          <a:grpSpLocks/>
                        </wpg:cNvGrpSpPr>
                        <wpg:grpSpPr bwMode="auto">
                          <a:xfrm>
                            <a:off x="7825" y="1255"/>
                            <a:ext cx="672" cy="2"/>
                            <a:chOff x="7825" y="1255"/>
                            <a:chExt cx="672" cy="2"/>
                          </a:xfrm>
                        </wpg:grpSpPr>
                        <wps:wsp>
                          <wps:cNvPr id="1423" name="Freeform 1371"/>
                          <wps:cNvSpPr>
                            <a:spLocks/>
                          </wps:cNvSpPr>
                          <wps:spPr bwMode="auto">
                            <a:xfrm>
                              <a:off x="7825" y="1255"/>
                              <a:ext cx="672" cy="2"/>
                            </a:xfrm>
                            <a:custGeom>
                              <a:avLst/>
                              <a:gdLst>
                                <a:gd name="T0" fmla="+- 0 7825 7825"/>
                                <a:gd name="T1" fmla="*/ T0 w 672"/>
                                <a:gd name="T2" fmla="+- 0 8498 7825"/>
                                <a:gd name="T3" fmla="*/ T2 w 672"/>
                              </a:gdLst>
                              <a:ahLst/>
                              <a:cxnLst>
                                <a:cxn ang="0">
                                  <a:pos x="T1" y="0"/>
                                </a:cxn>
                                <a:cxn ang="0">
                                  <a:pos x="T3" y="0"/>
                                </a:cxn>
                              </a:cxnLst>
                              <a:rect l="0" t="0" r="r" b="b"/>
                              <a:pathLst>
                                <a:path w="672">
                                  <a:moveTo>
                                    <a:pt x="0" y="0"/>
                                  </a:moveTo>
                                  <a:lnTo>
                                    <a:pt x="673"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1424" name="Group 1372"/>
                        <wpg:cNvGrpSpPr>
                          <a:grpSpLocks/>
                        </wpg:cNvGrpSpPr>
                        <wpg:grpSpPr bwMode="auto">
                          <a:xfrm>
                            <a:off x="8689" y="1255"/>
                            <a:ext cx="576" cy="2"/>
                            <a:chOff x="8689" y="1255"/>
                            <a:chExt cx="576" cy="2"/>
                          </a:xfrm>
                        </wpg:grpSpPr>
                        <wps:wsp>
                          <wps:cNvPr id="1425" name="Freeform 1373"/>
                          <wps:cNvSpPr>
                            <a:spLocks/>
                          </wps:cNvSpPr>
                          <wps:spPr bwMode="auto">
                            <a:xfrm>
                              <a:off x="8689" y="1255"/>
                              <a:ext cx="576" cy="2"/>
                            </a:xfrm>
                            <a:custGeom>
                              <a:avLst/>
                              <a:gdLst>
                                <a:gd name="T0" fmla="+- 0 8689 8689"/>
                                <a:gd name="T1" fmla="*/ T0 w 576"/>
                                <a:gd name="T2" fmla="+- 0 9265 8689"/>
                                <a:gd name="T3" fmla="*/ T2 w 576"/>
                              </a:gdLst>
                              <a:ahLst/>
                              <a:cxnLst>
                                <a:cxn ang="0">
                                  <a:pos x="T1" y="0"/>
                                </a:cxn>
                                <a:cxn ang="0">
                                  <a:pos x="T3" y="0"/>
                                </a:cxn>
                              </a:cxnLst>
                              <a:rect l="0" t="0" r="r" b="b"/>
                              <a:pathLst>
                                <a:path w="576">
                                  <a:moveTo>
                                    <a:pt x="0" y="0"/>
                                  </a:moveTo>
                                  <a:lnTo>
                                    <a:pt x="576"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A287FCA" id="Group 1337" o:spid="_x0000_s1026" style="position:absolute;margin-left:105.6pt;margin-top:6.3pt;width:435.95pt;height:109.75pt;z-index:-251638272;mso-position-horizontal-relative:page" coordorigin="2122,342" coordsize="8719,2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">
                <v:group id="Group 1338" o:spid="_x0000_s1027" style="position:absolute;left:2132;top:352;width:8699;height:180" coordorigin="2132,35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">
                  <v:shape id="Freeform 1339" o:spid="_x0000_s1028" style="position:absolute;left:2132;top:35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" path="m,180r8699,l8699,,,,,180e" fillcolor="#e6e6e6" stroked="f">
                    <v:path arrowok="t" o:connecttype="custom" o:connectlocs="0,532;8699,532;8699,352;0,352;0,532" o:connectangles="0,0,0,0,0"/>
                  </v:shape>
                </v:group>
                <v:group id="Group 1340" o:spid="_x0000_s1029" style="position:absolute;left:2132;top:532;width:8699;height:183" coordorigin="2132,532"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">
                  <v:shape id="Freeform 1341" o:spid="_x0000_s1030" style="position:absolute;left:2132;top:532;width:8699;height:183;visibility:visible;mso-wrap-style:square;v-text-anchor:top" coordsize="8699,1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" path="m,183r8699,l8699,,,,,183e" fillcolor="#e6e6e6" stroked="f">
                    <v:path arrowok="t" o:connecttype="custom" o:connectlocs="0,715;8699,715;8699,532;0,532;0,715" o:connectangles="0,0,0,0,0"/>
                  </v:shape>
                </v:group>
                <v:group id="Group 1342" o:spid="_x0000_s1031" style="position:absolute;left:2132;top:715;width:8699;height:180" coordorigin="2132,715"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">
                  <v:shape id="Freeform 1343" o:spid="_x0000_s1032" style="position:absolute;left:2132;top:715;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" path="m,180r8699,l8699,,,,,180e" fillcolor="#e6e6e6" stroked="f">
                    <v:path arrowok="t" o:connecttype="custom" o:connectlocs="0,895;8699,895;8699,715;0,715;0,895" o:connectangles="0,0,0,0,0"/>
                  </v:shape>
                </v:group>
                <v:group id="Group 1344" o:spid="_x0000_s1033" style="position:absolute;left:2132;top:895;width:8699;height:182" coordorigin="2132,895"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">
                  <v:shape id="Freeform 1345" o:spid="_x0000_s1034" style="position:absolute;left:2132;top:895;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" path="m,183r8699,l8699,,,,,183e" fillcolor="#e6e6e6" stroked="f">
                    <v:path arrowok="t" o:connecttype="custom" o:connectlocs="0,1078;8699,1078;8699,895;0,895;0,1078" o:connectangles="0,0,0,0,0"/>
                  </v:shape>
                </v:group>
                <v:group id="Group 1346" o:spid="_x0000_s1035" style="position:absolute;left:2132;top:1078;width:8699;height:180" coordorigin="2132,1078"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">
                  <v:shape id="Freeform 1347" o:spid="_x0000_s1036" style="position:absolute;left:2132;top:1078;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" path="m,180r8699,l8699,,,,,180e" fillcolor="#e6e6e6" stroked="f">
                    <v:path arrowok="t" o:connecttype="custom" o:connectlocs="0,1258;8699,1258;8699,1078;0,1078;0,1258" o:connectangles="0,0,0,0,0"/>
                  </v:shape>
                </v:group>
                <v:group id="Group 1348" o:spid="_x0000_s1037" style="position:absolute;left:2132;top:1258;width:8699;height:182" coordorigin="2132,1258"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">
                  <v:shape id="Freeform 1349" o:spid="_x0000_s1038" style="position:absolute;left:2132;top:1258;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" path="m,182r8699,l8699,,,,,182e" fillcolor="#e6e6e6" stroked="f">
                    <v:path arrowok="t" o:connecttype="custom" o:connectlocs="0,1440;8699,1440;8699,1258;0,1258;0,1440" o:connectangles="0,0,0,0,0"/>
                  </v:shape>
                </v:group>
                <v:group id="Group 1350" o:spid="_x0000_s1039" style="position:absolute;left:2160;top:1434;width:96;height:2" coordorigin="2160,1434" coordsize="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">
                  <v:shape id="Freeform 1351" o:spid="_x0000_s1040" style="position:absolute;left:2160;top:1434;width:96;height:2;visibility:visible;mso-wrap-style:square;v-text-anchor:top" coordsize="9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" path="m,l96,e" filled="f" strokeweight=".46pt">
                    <v:path arrowok="t" o:connecttype="custom" o:connectlocs="0,0;96,0" o:connectangles="0,0"/>
                  </v:shape>
                </v:group>
                <v:group id="Group 1352" o:spid="_x0000_s1041" style="position:absolute;left:2132;top:1440;width:8699;height:180" coordorigin="2132,1440"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">
                  <v:shape id="Freeform 1353" o:spid="_x0000_s1042" style="position:absolute;left:2132;top:1440;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" path="m,180r8699,l8699,,,,,180e" fillcolor="#e6e6e6" stroked="f">
                    <v:path arrowok="t" o:connecttype="custom" o:connectlocs="0,1620;8699,1620;8699,1440;0,1440;0,1620" o:connectangles="0,0,0,0,0"/>
                  </v:shape>
                </v:group>
                <v:group id="Group 1354" o:spid="_x0000_s1043" style="position:absolute;left:2132;top:1620;width:8699;height:182" coordorigin="2132,1620"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">
                  <v:shape id="Freeform 1355" o:spid="_x0000_s1044" style="position:absolute;left:2132;top:1620;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" path="m,182r8699,l8699,,,,,182e" fillcolor="#e6e6e6" stroked="f">
                    <v:path arrowok="t" o:connecttype="custom" o:connectlocs="0,1802;8699,1802;8699,1620;0,1620;0,1802" o:connectangles="0,0,0,0,0"/>
                  </v:shape>
                </v:group>
                <v:group id="Group 1356" o:spid="_x0000_s1045" style="position:absolute;left:2132;top:1802;width:8699;height:180" coordorigin="2132,1802"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">
                  <v:shape id="Freeform 1357" o:spid="_x0000_s1046" style="position:absolute;left:2132;top:1802;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" path="m,180r8699,l8699,,,,,180e" fillcolor="#e6e6e6" stroked="f">
                    <v:path arrowok="t" o:connecttype="custom" o:connectlocs="0,1982;8699,1982;8699,1802;0,1802;0,1982" o:connectangles="0,0,0,0,0"/>
                  </v:shape>
                </v:group>
                <v:group id="Group 1358" o:spid="_x0000_s1047" style="position:absolute;left:2132;top:1982;width:8699;height:182" coordorigin="2132,1982"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FOn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wyzcygl7fAQAA//8DAFBLAQItABQABgAIAAAAIQDb4fbL7gAAAIUBAAATAAAAAAAA&#10;AAAAAAAAAAAAAABbQ29udGVudF9UeXBlc10ueG1sUEsBAi0AFAAGAAgAAAAhAFr0LFu/AAAAFQEA&#10;AAsAAAAAAAAAAAAAAAAAHwEAAF9yZWxzLy5yZWxzUEsBAi0AFAAGAAgAAAAhAPHMU6fHAAAA3QAA&#10;AA8AAAAAAAAAAAAAAAAABwIAAGRycy9kb3ducmV2LnhtbFBLBQYAAAAAAwADALcAAAD7AgAAAAA=&#10;">
                  <v:shape id="Freeform 1359" o:spid="_x0000_s1048" style="position:absolute;left:2132;top:1982;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" path="m,183r8699,l8699,,,,,183e" fillcolor="#e6e6e6" stroked="f">
                    <v:path arrowok="t" o:connecttype="custom" o:connectlocs="0,2165;8699,2165;8699,1982;0,1982;0,2165" o:connectangles="0,0,0,0,0"/>
                  </v:shape>
                </v:group>
                <v:group id="Group 1360" o:spid="_x0000_s1049" style="position:absolute;left:2132;top:2165;width:8699;height:180" coordorigin="2132,2165"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">
                  <v:shape id="Freeform 1361" o:spid="_x0000_s1050" style="position:absolute;left:2132;top:2165;width:8699;height:180;visibility:visible;mso-wrap-style:square;v-text-anchor:top" coordsize="8699,1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" path="m,180r8699,l8699,,,,,180e" fillcolor="#e6e6e6" stroked="f">
                    <v:path arrowok="t" o:connecttype="custom" o:connectlocs="0,2345;8699,2345;8699,2165;0,2165;0,2345" o:connectangles="0,0,0,0,0"/>
                  </v:shape>
                </v:group>
                <v:group id="Group 1362" o:spid="_x0000_s1051" style="position:absolute;left:2132;top:2345;width:8699;height:182" coordorigin="2132,2345"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">
                  <v:shape id="Freeform 1363" o:spid="_x0000_s1052" style="position:absolute;left:2132;top:2345;width:8699;height:182;visibility:visible;mso-wrap-style:square;v-text-anchor:top" coordsize="8699,1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" path="m,182r8699,l8699,,,,,182e" fillcolor="#e6e6e6" stroked="f">
                    <v:path arrowok="t" o:connecttype="custom" o:connectlocs="0,2527;8699,2527;8699,2345;0,2345;0,2527" o:connectangles="0,0,0,0,0"/>
                  </v:shape>
                </v:group>
                <v:group id="Group 1364" o:spid="_x0000_s1053" style="position:absolute;left:5672;top:2134;width:2630;height:250" coordorigin="5672,2134" coordsize="26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">
                  <v:shape id="Freeform 1365" o:spid="_x0000_s1054" style="position:absolute;left:5672;top:2134;width:2630;height:250;visibility:visible;mso-wrap-style:square;v-text-anchor:top" coordsize="2630,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" path="m,250r2630,l2630,,,,,250xe" filled="f" strokeweight="1pt">
                    <v:path arrowok="t" o:connecttype="custom" o:connectlocs="0,2384;2630,2384;2630,2134;0,2134;0,2384" o:connectangles="0,0,0,0,0"/>
                  </v:shape>
                </v:group>
                <v:group id="Group 1366" o:spid="_x0000_s1055" style="position:absolute;left:7824;top:1073;width:672;height:2" coordorigin="7824,1073"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">
                  <v:shape id="Freeform 1367" o:spid="_x0000_s1056" style="position:absolute;left:7824;top:1073;width:672;height:2;visibility:visible;mso-wrap-style:square;v-text-anchor:top"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" path="m,l673,e" filled="f" strokeweight=".1163mm">
                    <v:path arrowok="t" o:connecttype="custom" o:connectlocs="0,0;673,0" o:connectangles="0,0"/>
                  </v:shape>
                </v:group>
                <v:group id="Group 1368" o:spid="_x0000_s1057" style="position:absolute;left:8688;top:1073;width:576;height:2" coordorigin="8688,1073"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">
                  <v:shape id="Freeform 1369" o:spid="_x0000_s1058" style="position:absolute;left:8688;top:1073;width:576;height:2;visibility:visible;mso-wrap-style:square;v-text-anchor:top"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" path="m,l576,e" filled="f" strokeweight=".1163mm">
                    <v:path arrowok="t" o:connecttype="custom" o:connectlocs="0,0;576,0" o:connectangles="0,0"/>
                  </v:shape>
                </v:group>
                <v:group id="Group 1370" o:spid="_x0000_s1059" style="position:absolute;left:7825;top:1255;width:672;height:2" coordorigin="7825,1255"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shape id="Freeform 1371" o:spid="_x0000_s1060" style="position:absolute;left:7825;top:1255;width:672;height:2;visibility:visible;mso-wrap-style:square;v-text-anchor:top" coordsize="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" path="m,l673,e" filled="f" strokeweight=".1163mm">
                    <v:path arrowok="t" o:connecttype="custom" o:connectlocs="0,0;673,0" o:connectangles="0,0"/>
                  </v:shape>
                </v:group>
                <v:group id="Group 1372" o:spid="_x0000_s1061" style="position:absolute;left:8689;top:1255;width:576;height:2" coordorigin="8689,1255"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">
                  <v:shape id="Freeform 1373" o:spid="_x0000_s1062" style="position:absolute;left:8689;top:1255;width:576;height:2;visibility:visible;mso-wrap-style:square;v-text-anchor:top" coordsize="5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" path="m,l576,e" filled="f" strokeweight=".1163mm">
                    <v:path arrowok="t" o:connecttype="custom" o:connectlocs="0,0;576,0" o:connectangles="0,0"/>
                  </v:shape>
                </v:group>
                <w10:wrap anchorx="page"/>
              </v:group>
            </w:pict>
          </mc:Fallback>
        </mc:AlternateContent>
      </w:r>
    </w:p>
    <w:p w:rsidR="009C24EA" w:rsidRDefault="009C24EA" w:rsidP="009C24EA">
      <w:pPr>
        <w:tabs>
          <w:tab w:val="left" w:pos="3300"/>
          <w:tab w:val="left" w:pos="6280"/>
          <w:tab w:val="left" w:pos="7140"/>
          <w:tab w:val="left" w:pos="7920"/>
        </w:tabs>
        <w:spacing w:before="45"/>
        <w:ind w:left="820" w:right="-20"/>
        <w:rPr>
          <w:rFonts w:ascii="Courier New" w:eastAsia="Courier New" w:hAnsi="Courier New" w:cs="Courier New"/>
          <w:sz w:val="16"/>
          <w:szCs w:val="16"/>
        </w:rPr>
      </w:pPr>
      <w:r>
        <w:rPr>
          <w:rFonts w:ascii="Courier New" w:eastAsia="Courier New" w:hAnsi="Courier New" w:cs="Courier New"/>
          <w:b/>
          <w:bCs/>
          <w:sz w:val="16"/>
          <w:szCs w:val="16"/>
          <w:u w:val="single" w:color="000000"/>
        </w:rPr>
        <w:t>Rx</w:t>
      </w:r>
      <w:r>
        <w:rPr>
          <w:rFonts w:ascii="Courier New" w:eastAsia="Courier New" w:hAnsi="Courier New" w:cs="Courier New"/>
          <w:b/>
          <w:bCs/>
          <w:spacing w:val="-1"/>
          <w:sz w:val="16"/>
          <w:szCs w:val="16"/>
          <w:u w:val="single" w:color="000000"/>
        </w:rPr>
        <w:t xml:space="preserve"> </w:t>
      </w:r>
      <w:r>
        <w:rPr>
          <w:rFonts w:ascii="Courier New" w:eastAsia="Courier New" w:hAnsi="Courier New" w:cs="Courier New"/>
          <w:b/>
          <w:bCs/>
          <w:sz w:val="16"/>
          <w:szCs w:val="16"/>
          <w:u w:val="single" w:color="000000"/>
        </w:rPr>
        <w:t>View</w:t>
      </w:r>
      <w:r>
        <w:rPr>
          <w:rFonts w:ascii="Courier New" w:eastAsia="Courier New" w:hAnsi="Courier New" w:cs="Courier New"/>
          <w:b/>
          <w:bCs/>
          <w:spacing w:val="-1"/>
          <w:sz w:val="16"/>
          <w:szCs w:val="16"/>
          <w:u w:val="single" w:color="000000"/>
        </w:rPr>
        <w:t xml:space="preserve"> </w:t>
      </w:r>
      <w:r>
        <w:rPr>
          <w:rFonts w:ascii="Courier New" w:eastAsia="Courier New" w:hAnsi="Courier New" w:cs="Courier New"/>
          <w:b/>
          <w:bCs/>
          <w:sz w:val="16"/>
          <w:szCs w:val="16"/>
          <w:u w:val="single" w:color="000000"/>
        </w:rPr>
        <w:t xml:space="preserve">(Active) </w:t>
      </w:r>
      <w:r>
        <w:rPr>
          <w:rFonts w:ascii="Courier New" w:eastAsia="Courier New" w:hAnsi="Courier New" w:cs="Courier New"/>
          <w:b/>
          <w:bCs/>
          <w:sz w:val="16"/>
          <w:szCs w:val="16"/>
          <w:u w:val="single" w:color="000000"/>
        </w:rPr>
        <w:tab/>
      </w:r>
      <w:r>
        <w:rPr>
          <w:rFonts w:ascii="Courier New" w:eastAsia="Courier New" w:hAnsi="Courier New" w:cs="Courier New"/>
          <w:sz w:val="16"/>
          <w:szCs w:val="16"/>
          <w:u w:val="single" w:color="000000"/>
        </w:rPr>
        <w:t>Jun</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25,</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 xml:space="preserve">2015@16:13:31 </w:t>
      </w:r>
      <w:r>
        <w:rPr>
          <w:rFonts w:ascii="Courier New" w:eastAsia="Courier New" w:hAnsi="Courier New" w:cs="Courier New"/>
          <w:sz w:val="16"/>
          <w:szCs w:val="16"/>
          <w:u w:val="single" w:color="000000"/>
        </w:rPr>
        <w:tab/>
        <w:t xml:space="preserve">Page: </w:t>
      </w:r>
      <w:r>
        <w:rPr>
          <w:rFonts w:ascii="Courier New" w:eastAsia="Courier New" w:hAnsi="Courier New" w:cs="Courier New"/>
          <w:sz w:val="16"/>
          <w:szCs w:val="16"/>
          <w:u w:val="single" w:color="000000"/>
        </w:rPr>
        <w:tab/>
        <w:t>5</w:t>
      </w:r>
      <w:r>
        <w:rPr>
          <w:rFonts w:ascii="Courier New" w:eastAsia="Courier New" w:hAnsi="Courier New" w:cs="Courier New"/>
          <w:spacing w:val="-1"/>
          <w:sz w:val="16"/>
          <w:szCs w:val="16"/>
          <w:u w:val="single" w:color="000000"/>
        </w:rPr>
        <w:t xml:space="preserve"> </w:t>
      </w:r>
      <w:r>
        <w:rPr>
          <w:rFonts w:ascii="Courier New" w:eastAsia="Courier New" w:hAnsi="Courier New" w:cs="Courier New"/>
          <w:sz w:val="16"/>
          <w:szCs w:val="16"/>
          <w:u w:val="single" w:color="000000"/>
        </w:rPr>
        <w:t xml:space="preserve">of </w:t>
      </w:r>
      <w:r>
        <w:rPr>
          <w:rFonts w:ascii="Courier New" w:eastAsia="Courier New" w:hAnsi="Courier New" w:cs="Courier New"/>
          <w:sz w:val="16"/>
          <w:szCs w:val="16"/>
          <w:u w:val="single" w:color="000000"/>
        </w:rPr>
        <w:tab/>
        <w:t>5</w:t>
      </w:r>
    </w:p>
    <w:p w:rsidR="009C24EA" w:rsidRDefault="009C24EA" w:rsidP="009C24EA">
      <w:pPr>
        <w:spacing w:before="6"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OPTRICARE,TWO</w:t>
      </w:r>
    </w:p>
    <w:p w:rsidR="001E2CEA" w:rsidRDefault="009C24EA" w:rsidP="009C24EA">
      <w:pPr>
        <w:tabs>
          <w:tab w:val="left" w:pos="5700"/>
          <w:tab w:val="left" w:pos="7240"/>
          <w:tab w:val="left" w:pos="7920"/>
        </w:tabs>
        <w:spacing w:before="4" w:line="241" w:lineRule="auto"/>
        <w:ind w:left="1012" w:right="1511"/>
        <w:rPr>
          <w:rFonts w:ascii="Courier New" w:eastAsia="Courier New" w:hAnsi="Courier New" w:cs="Courier New"/>
          <w:sz w:val="16"/>
          <w:szCs w:val="16"/>
        </w:rPr>
      </w:pPr>
      <w:r>
        <w:rPr>
          <w:rFonts w:ascii="Courier New" w:eastAsia="Courier New" w:hAnsi="Courier New" w:cs="Courier New"/>
          <w:sz w:val="16"/>
          <w:szCs w:val="16"/>
        </w:rPr>
        <w:t>PID: 66</w:t>
      </w:r>
      <w:r>
        <w:rPr>
          <w:rFonts w:ascii="Courier New" w:eastAsia="Courier New" w:hAnsi="Courier New" w:cs="Courier New"/>
          <w:spacing w:val="-1"/>
          <w:sz w:val="16"/>
          <w:szCs w:val="16"/>
        </w:rPr>
        <w:t>6</w:t>
      </w:r>
      <w:r>
        <w:rPr>
          <w:rFonts w:ascii="Courier New" w:eastAsia="Courier New" w:hAnsi="Courier New" w:cs="Courier New"/>
          <w:sz w:val="16"/>
          <w:szCs w:val="16"/>
        </w:rPr>
        <w:t>-5</w:t>
      </w:r>
      <w:r>
        <w:rPr>
          <w:rFonts w:ascii="Courier New" w:eastAsia="Courier New" w:hAnsi="Courier New" w:cs="Courier New"/>
          <w:spacing w:val="-1"/>
          <w:sz w:val="16"/>
          <w:szCs w:val="16"/>
        </w:rPr>
        <w:t>5</w:t>
      </w:r>
      <w:r>
        <w:rPr>
          <w:rFonts w:ascii="Courier New" w:eastAsia="Courier New" w:hAnsi="Courier New" w:cs="Courier New"/>
          <w:sz w:val="16"/>
          <w:szCs w:val="16"/>
        </w:rPr>
        <w:t>-8741</w:t>
      </w:r>
      <w:r>
        <w:rPr>
          <w:rFonts w:ascii="Courier New" w:eastAsia="Courier New" w:hAnsi="Courier New" w:cs="Courier New"/>
          <w:sz w:val="16"/>
          <w:szCs w:val="16"/>
        </w:rPr>
        <w:tab/>
        <w:t>Ht(cm):</w:t>
      </w:r>
      <w:r>
        <w:rPr>
          <w:rFonts w:ascii="Courier New" w:eastAsia="Courier New" w:hAnsi="Courier New" w:cs="Courier New"/>
          <w:sz w:val="16"/>
          <w:szCs w:val="16"/>
        </w:rPr>
        <w:tab/>
        <w:t>(</w:t>
      </w:r>
      <w:r>
        <w:rPr>
          <w:rFonts w:ascii="Courier New" w:eastAsia="Courier New" w:hAnsi="Courier New" w:cs="Courier New"/>
          <w:sz w:val="16"/>
          <w:szCs w:val="16"/>
        </w:rPr>
        <w:tab/>
        <w:t xml:space="preserve">) </w:t>
      </w:r>
    </w:p>
    <w:p w:rsidR="009C24EA" w:rsidRDefault="009C24EA" w:rsidP="009C24EA">
      <w:pPr>
        <w:tabs>
          <w:tab w:val="left" w:pos="5700"/>
          <w:tab w:val="left" w:pos="7240"/>
          <w:tab w:val="left" w:pos="7920"/>
        </w:tabs>
        <w:spacing w:before="4" w:line="241" w:lineRule="auto"/>
        <w:ind w:left="1012" w:right="1511"/>
        <w:rPr>
          <w:rFonts w:ascii="Courier New" w:eastAsia="Courier New" w:hAnsi="Courier New" w:cs="Courier New"/>
          <w:sz w:val="16"/>
          <w:szCs w:val="16"/>
        </w:rPr>
      </w:pPr>
      <w:r>
        <w:rPr>
          <w:rFonts w:ascii="Courier New" w:eastAsia="Courier New" w:hAnsi="Courier New" w:cs="Courier New"/>
          <w:sz w:val="16"/>
          <w:szCs w:val="16"/>
        </w:rPr>
        <w:t>DOB: OCT 20,1955 (59)</w:t>
      </w:r>
      <w:r>
        <w:rPr>
          <w:rFonts w:ascii="Courier New" w:eastAsia="Courier New" w:hAnsi="Courier New" w:cs="Courier New"/>
          <w:sz w:val="16"/>
          <w:szCs w:val="16"/>
        </w:rPr>
        <w:tab/>
        <w:t>Wt(kg):</w:t>
      </w:r>
      <w:r>
        <w:rPr>
          <w:rFonts w:ascii="Courier New" w:eastAsia="Courier New" w:hAnsi="Courier New" w:cs="Courier New"/>
          <w:sz w:val="16"/>
          <w:szCs w:val="16"/>
        </w:rPr>
        <w:tab/>
        <w:t>(</w:t>
      </w:r>
      <w:r>
        <w:rPr>
          <w:rFonts w:ascii="Courier New" w:eastAsia="Courier New" w:hAnsi="Courier New" w:cs="Courier New"/>
          <w:sz w:val="16"/>
          <w:szCs w:val="16"/>
        </w:rPr>
        <w:tab/>
        <w:t>)</w:t>
      </w:r>
    </w:p>
    <w:p w:rsidR="009C24EA" w:rsidRDefault="009C24EA" w:rsidP="009C24EA">
      <w:pPr>
        <w:spacing w:line="173"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t>
      </w:r>
    </w:p>
    <w:p w:rsidR="009C24EA" w:rsidRDefault="009C24EA" w:rsidP="009C24EA">
      <w:pPr>
        <w:spacing w:before="6"/>
        <w:ind w:left="820" w:right="-20"/>
        <w:rPr>
          <w:rFonts w:ascii="Courier New" w:eastAsia="Courier New" w:hAnsi="Courier New" w:cs="Courier New"/>
          <w:sz w:val="16"/>
          <w:szCs w:val="16"/>
        </w:rPr>
      </w:pPr>
      <w:r>
        <w:rPr>
          <w:rFonts w:ascii="Courier New" w:eastAsia="Courier New" w:hAnsi="Courier New" w:cs="Courier New"/>
          <w:sz w:val="16"/>
          <w:szCs w:val="16"/>
        </w:rPr>
        <w:t>ECME Log:</w:t>
      </w:r>
    </w:p>
    <w:p w:rsidR="009C24EA" w:rsidRDefault="009C24EA" w:rsidP="009C24EA">
      <w:pPr>
        <w:tabs>
          <w:tab w:val="left" w:pos="1200"/>
          <w:tab w:val="left" w:pos="3120"/>
          <w:tab w:val="left" w:pos="4660"/>
        </w:tabs>
        <w:spacing w:line="180"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w:t>
      </w:r>
      <w:r>
        <w:rPr>
          <w:rFonts w:ascii="Courier New" w:eastAsia="Courier New" w:hAnsi="Courier New" w:cs="Courier New"/>
          <w:position w:val="1"/>
          <w:sz w:val="16"/>
          <w:szCs w:val="16"/>
        </w:rPr>
        <w:tab/>
        <w:t>Date/Time</w:t>
      </w:r>
      <w:r>
        <w:rPr>
          <w:rFonts w:ascii="Courier New" w:eastAsia="Courier New" w:hAnsi="Courier New" w:cs="Courier New"/>
          <w:position w:val="1"/>
          <w:sz w:val="16"/>
          <w:szCs w:val="16"/>
        </w:rPr>
        <w:tab/>
        <w:t>Rx Ref</w:t>
      </w:r>
      <w:r>
        <w:rPr>
          <w:rFonts w:ascii="Courier New" w:eastAsia="Courier New" w:hAnsi="Courier New" w:cs="Courier New"/>
          <w:position w:val="1"/>
          <w:sz w:val="16"/>
          <w:szCs w:val="16"/>
        </w:rPr>
        <w:tab/>
        <w:t>Initiator Of Activity</w:t>
      </w:r>
    </w:p>
    <w:p w:rsidR="009C24EA" w:rsidRDefault="009C24EA" w:rsidP="009C24EA">
      <w:pPr>
        <w:spacing w:before="1"/>
        <w:ind w:left="820" w:right="-20"/>
        <w:rPr>
          <w:rFonts w:ascii="Courier New" w:eastAsia="Courier New" w:hAnsi="Courier New" w:cs="Courier New"/>
          <w:sz w:val="16"/>
          <w:szCs w:val="16"/>
        </w:rPr>
      </w:pPr>
      <w:r>
        <w:rPr>
          <w:rFonts w:ascii="Courier New" w:eastAsia="Courier New" w:hAnsi="Courier New" w:cs="Courier New"/>
          <w:sz w:val="16"/>
          <w:szCs w:val="16"/>
        </w:rPr>
        <w:t>===============================================================================</w:t>
      </w:r>
    </w:p>
    <w:p w:rsidR="009C24EA" w:rsidRDefault="009C24EA" w:rsidP="009C24EA">
      <w:pPr>
        <w:tabs>
          <w:tab w:val="left" w:pos="1200"/>
          <w:tab w:val="left" w:pos="3120"/>
          <w:tab w:val="left" w:pos="4660"/>
        </w:tabs>
        <w:spacing w:line="180"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1</w:t>
      </w:r>
      <w:r>
        <w:rPr>
          <w:rFonts w:ascii="Courier New" w:eastAsia="Courier New" w:hAnsi="Courier New" w:cs="Courier New"/>
          <w:position w:val="1"/>
          <w:sz w:val="16"/>
          <w:szCs w:val="16"/>
        </w:rPr>
        <w:tab/>
        <w:t>1/27/15@15:28:54</w:t>
      </w:r>
      <w:r>
        <w:rPr>
          <w:rFonts w:ascii="Courier New" w:eastAsia="Courier New" w:hAnsi="Courier New" w:cs="Courier New"/>
          <w:position w:val="1"/>
          <w:sz w:val="16"/>
          <w:szCs w:val="16"/>
        </w:rPr>
        <w:tab/>
        <w:t>ORIGINAL</w:t>
      </w:r>
      <w:r>
        <w:rPr>
          <w:rFonts w:ascii="Courier New" w:eastAsia="Courier New" w:hAnsi="Courier New" w:cs="Courier New"/>
          <w:position w:val="1"/>
          <w:sz w:val="16"/>
          <w:szCs w:val="16"/>
        </w:rPr>
        <w:tab/>
        <w:t>BLAESER,DAVE</w:t>
      </w:r>
    </w:p>
    <w:p w:rsidR="009C24EA" w:rsidRDefault="009C24EA" w:rsidP="009C24EA">
      <w:pPr>
        <w:spacing w:before="1" w:line="176" w:lineRule="exact"/>
        <w:ind w:left="820" w:right="-20"/>
        <w:rPr>
          <w:rFonts w:ascii="Courier New" w:eastAsia="Courier New" w:hAnsi="Courier New" w:cs="Courier New"/>
          <w:sz w:val="16"/>
          <w:szCs w:val="16"/>
        </w:rPr>
      </w:pPr>
      <w:r>
        <w:rPr>
          <w:rFonts w:ascii="Courier New" w:eastAsia="Courier New" w:hAnsi="Courier New" w:cs="Courier New"/>
          <w:position w:val="1"/>
          <w:sz w:val="16"/>
          <w:szCs w:val="16"/>
        </w:rPr>
        <w:t>Comments: T</w:t>
      </w:r>
      <w:r>
        <w:rPr>
          <w:rFonts w:ascii="Courier New" w:eastAsia="Courier New" w:hAnsi="Courier New" w:cs="Courier New"/>
          <w:spacing w:val="-1"/>
          <w:position w:val="1"/>
          <w:sz w:val="16"/>
          <w:szCs w:val="16"/>
        </w:rPr>
        <w:t>R</w:t>
      </w:r>
      <w:r>
        <w:rPr>
          <w:rFonts w:ascii="Courier New" w:eastAsia="Courier New" w:hAnsi="Courier New" w:cs="Courier New"/>
          <w:position w:val="1"/>
          <w:sz w:val="16"/>
          <w:szCs w:val="16"/>
        </w:rPr>
        <w:t>ICAR</w:t>
      </w:r>
      <w:r>
        <w:rPr>
          <w:rFonts w:ascii="Courier New" w:eastAsia="Courier New" w:hAnsi="Courier New" w:cs="Courier New"/>
          <w:spacing w:val="-1"/>
          <w:position w:val="1"/>
          <w:sz w:val="16"/>
          <w:szCs w:val="16"/>
        </w:rPr>
        <w:t>E</w:t>
      </w:r>
      <w:r>
        <w:rPr>
          <w:rFonts w:ascii="Courier New" w:eastAsia="Courier New" w:hAnsi="Courier New" w:cs="Courier New"/>
          <w:position w:val="1"/>
          <w:sz w:val="16"/>
          <w:szCs w:val="16"/>
        </w:rPr>
        <w:t>-Not ECME Billable: MILITARY SEXUAL TRAUMA</w:t>
      </w:r>
    </w:p>
    <w:p w:rsidR="009C24EA" w:rsidRDefault="009C24EA" w:rsidP="009C24EA">
      <w:pPr>
        <w:spacing w:before="7" w:line="190" w:lineRule="exact"/>
        <w:rPr>
          <w:sz w:val="19"/>
          <w:szCs w:val="19"/>
        </w:rPr>
      </w:pPr>
    </w:p>
    <w:p w:rsidR="009C24EA" w:rsidRDefault="009C24EA" w:rsidP="009C24EA">
      <w:pPr>
        <w:spacing w:line="200" w:lineRule="exact"/>
        <w:rPr>
          <w:sz w:val="20"/>
          <w:szCs w:val="20"/>
        </w:rPr>
      </w:pPr>
    </w:p>
    <w:p w:rsidR="009C24EA" w:rsidRDefault="009C24EA" w:rsidP="009C24EA">
      <w:pPr>
        <w:spacing w:before="32"/>
        <w:ind w:left="820" w:right="567"/>
      </w:pPr>
      <w:r>
        <w:rPr>
          <w:spacing w:val="-4"/>
        </w:rPr>
        <w:t>I</w:t>
      </w:r>
      <w:r>
        <w:t xml:space="preserve">n a </w:t>
      </w:r>
      <w:r>
        <w:rPr>
          <w:spacing w:val="1"/>
        </w:rPr>
        <w:t>si</w:t>
      </w:r>
      <w:r>
        <w:rPr>
          <w:spacing w:val="-4"/>
        </w:rPr>
        <w:t>m</w:t>
      </w:r>
      <w:r>
        <w:rPr>
          <w:spacing w:val="1"/>
        </w:rPr>
        <w:t>il</w:t>
      </w:r>
      <w:r>
        <w:t>ar</w:t>
      </w:r>
      <w:r>
        <w:rPr>
          <w:spacing w:val="1"/>
        </w:rPr>
        <w:t xml:space="preserve"> </w:t>
      </w:r>
      <w:r>
        <w:t>s</w:t>
      </w:r>
      <w:r>
        <w:rPr>
          <w:spacing w:val="-1"/>
        </w:rPr>
        <w:t>i</w:t>
      </w:r>
      <w:r>
        <w:rPr>
          <w:spacing w:val="1"/>
        </w:rPr>
        <w:t>t</w:t>
      </w:r>
      <w:r>
        <w:t>u</w:t>
      </w:r>
      <w:r>
        <w:rPr>
          <w:spacing w:val="-2"/>
        </w:rPr>
        <w:t>a</w:t>
      </w:r>
      <w:r>
        <w:rPr>
          <w:spacing w:val="1"/>
        </w:rPr>
        <w:t>t</w:t>
      </w:r>
      <w:r>
        <w:rPr>
          <w:spacing w:val="-1"/>
        </w:rPr>
        <w:t>i</w:t>
      </w:r>
      <w:r>
        <w:t xml:space="preserve">on </w:t>
      </w:r>
      <w:r>
        <w:rPr>
          <w:spacing w:val="-1"/>
        </w:rPr>
        <w:t>w</w:t>
      </w:r>
      <w:r>
        <w:t>h</w:t>
      </w:r>
      <w:r>
        <w:rPr>
          <w:spacing w:val="-2"/>
        </w:rPr>
        <w:t>e</w:t>
      </w:r>
      <w:r>
        <w:rPr>
          <w:spacing w:val="1"/>
        </w:rPr>
        <w:t>r</w:t>
      </w:r>
      <w:r>
        <w:t>e</w:t>
      </w:r>
      <w:r>
        <w:rPr>
          <w:spacing w:val="-2"/>
        </w:rPr>
        <w:t xml:space="preserve"> </w:t>
      </w:r>
      <w:r>
        <w:t>a p</w:t>
      </w:r>
      <w:r>
        <w:rPr>
          <w:spacing w:val="1"/>
        </w:rPr>
        <w:t>r</w:t>
      </w:r>
      <w:r>
        <w:rPr>
          <w:spacing w:val="-2"/>
        </w:rPr>
        <w:t>e</w:t>
      </w:r>
      <w:r>
        <w:t>s</w:t>
      </w:r>
      <w:r>
        <w:rPr>
          <w:spacing w:val="-2"/>
        </w:rPr>
        <w:t>c</w:t>
      </w:r>
      <w:r>
        <w:rPr>
          <w:spacing w:val="1"/>
        </w:rPr>
        <w:t>ri</w:t>
      </w:r>
      <w:r>
        <w:rPr>
          <w:spacing w:val="-2"/>
        </w:rPr>
        <w:t>p</w:t>
      </w:r>
      <w:r>
        <w:rPr>
          <w:spacing w:val="1"/>
        </w:rPr>
        <w:t>ti</w:t>
      </w:r>
      <w:r>
        <w:rPr>
          <w:spacing w:val="-2"/>
        </w:rPr>
        <w:t>o</w:t>
      </w:r>
      <w:r>
        <w:t xml:space="preserve">n </w:t>
      </w:r>
      <w:r>
        <w:rPr>
          <w:spacing w:val="-1"/>
        </w:rPr>
        <w:t>i</w:t>
      </w:r>
      <w:r>
        <w:t xml:space="preserve">s </w:t>
      </w:r>
      <w:r>
        <w:rPr>
          <w:spacing w:val="1"/>
        </w:rPr>
        <w:t>i</w:t>
      </w:r>
      <w:r>
        <w:rPr>
          <w:spacing w:val="-2"/>
        </w:rPr>
        <w:t>s</w:t>
      </w:r>
      <w:r>
        <w:t>su</w:t>
      </w:r>
      <w:r>
        <w:rPr>
          <w:spacing w:val="1"/>
        </w:rPr>
        <w:t>e</w:t>
      </w:r>
      <w:r>
        <w:t>d</w:t>
      </w:r>
      <w:r>
        <w:rPr>
          <w:spacing w:val="-2"/>
        </w:rPr>
        <w:t xml:space="preserve"> </w:t>
      </w:r>
      <w:r>
        <w:rPr>
          <w:spacing w:val="1"/>
        </w:rPr>
        <w:t>t</w:t>
      </w:r>
      <w:r>
        <w:t>o</w:t>
      </w:r>
      <w:r>
        <w:rPr>
          <w:spacing w:val="-2"/>
        </w:rPr>
        <w:t xml:space="preserve"> </w:t>
      </w:r>
      <w:r>
        <w:t>a</w:t>
      </w:r>
      <w:r>
        <w:rPr>
          <w:spacing w:val="-2"/>
        </w:rPr>
        <w:t xml:space="preserve"> </w:t>
      </w:r>
      <w:r>
        <w:rPr>
          <w:spacing w:val="-1"/>
        </w:rPr>
        <w:t>CHA</w:t>
      </w:r>
      <w:r>
        <w:t>MP</w:t>
      </w:r>
      <w:r>
        <w:rPr>
          <w:spacing w:val="1"/>
        </w:rPr>
        <w:t>V</w:t>
      </w:r>
      <w:r>
        <w:t>A</w:t>
      </w:r>
      <w:r>
        <w:rPr>
          <w:spacing w:val="-1"/>
        </w:rPr>
        <w:t xml:space="preserve"> </w:t>
      </w:r>
      <w:r>
        <w:t>p</w:t>
      </w:r>
      <w:r>
        <w:rPr>
          <w:spacing w:val="-2"/>
        </w:rPr>
        <w:t>a</w:t>
      </w:r>
      <w:r>
        <w:rPr>
          <w:spacing w:val="1"/>
        </w:rPr>
        <w:t>t</w:t>
      </w:r>
      <w:r>
        <w:rPr>
          <w:spacing w:val="-1"/>
        </w:rPr>
        <w:t>i</w:t>
      </w:r>
      <w:r>
        <w:t>ent</w:t>
      </w:r>
      <w:r>
        <w:rPr>
          <w:spacing w:val="1"/>
        </w:rPr>
        <w:t xml:space="preserve"> </w:t>
      </w:r>
      <w:r>
        <w:rPr>
          <w:spacing w:val="-3"/>
        </w:rPr>
        <w:t>w</w:t>
      </w:r>
      <w:r>
        <w:rPr>
          <w:spacing w:val="1"/>
        </w:rPr>
        <w:t>it</w:t>
      </w:r>
      <w:r>
        <w:t>h</w:t>
      </w:r>
      <w:r>
        <w:rPr>
          <w:spacing w:val="3"/>
        </w:rPr>
        <w:t xml:space="preserve"> </w:t>
      </w:r>
      <w:r>
        <w:rPr>
          <w:spacing w:val="-2"/>
        </w:rPr>
        <w:t>a</w:t>
      </w:r>
      <w:r>
        <w:t>n En</w:t>
      </w:r>
      <w:r>
        <w:rPr>
          <w:spacing w:val="-3"/>
        </w:rPr>
        <w:t>v</w:t>
      </w:r>
      <w:r>
        <w:rPr>
          <w:spacing w:val="1"/>
        </w:rPr>
        <w:t>ir</w:t>
      </w:r>
      <w:r>
        <w:t>on</w:t>
      </w:r>
      <w:r>
        <w:rPr>
          <w:spacing w:val="-4"/>
        </w:rPr>
        <w:t>m</w:t>
      </w:r>
      <w:r>
        <w:t>en</w:t>
      </w:r>
      <w:r>
        <w:rPr>
          <w:spacing w:val="1"/>
        </w:rPr>
        <w:t>t</w:t>
      </w:r>
      <w:r>
        <w:t>al</w:t>
      </w:r>
      <w:r>
        <w:rPr>
          <w:spacing w:val="1"/>
        </w:rPr>
        <w:t xml:space="preserve"> </w:t>
      </w:r>
      <w:r>
        <w:rPr>
          <w:spacing w:val="-4"/>
        </w:rPr>
        <w:t>I</w:t>
      </w:r>
      <w:r>
        <w:t>nd</w:t>
      </w:r>
      <w:r>
        <w:rPr>
          <w:spacing w:val="1"/>
        </w:rPr>
        <w:t>i</w:t>
      </w:r>
      <w:r>
        <w:t>c</w:t>
      </w:r>
      <w:r>
        <w:rPr>
          <w:spacing w:val="-2"/>
        </w:rPr>
        <w:t>a</w:t>
      </w:r>
      <w:r>
        <w:rPr>
          <w:spacing w:val="1"/>
        </w:rPr>
        <w:t>t</w:t>
      </w:r>
      <w:r>
        <w:t>or</w:t>
      </w:r>
      <w:r>
        <w:rPr>
          <w:spacing w:val="3"/>
        </w:rPr>
        <w:t xml:space="preserve"> </w:t>
      </w:r>
      <w:r>
        <w:rPr>
          <w:spacing w:val="-3"/>
        </w:rPr>
        <w:t>w</w:t>
      </w:r>
      <w:r>
        <w:t>ou</w:t>
      </w:r>
      <w:r>
        <w:rPr>
          <w:spacing w:val="1"/>
        </w:rPr>
        <w:t>l</w:t>
      </w:r>
      <w:r>
        <w:t xml:space="preserve">d </w:t>
      </w:r>
      <w:r>
        <w:rPr>
          <w:spacing w:val="-2"/>
        </w:rPr>
        <w:t>b</w:t>
      </w:r>
      <w:r>
        <w:t>e d</w:t>
      </w:r>
      <w:r>
        <w:rPr>
          <w:spacing w:val="-1"/>
        </w:rPr>
        <w:t>i</w:t>
      </w:r>
      <w:r>
        <w:t>sp</w:t>
      </w:r>
      <w:r>
        <w:rPr>
          <w:spacing w:val="-1"/>
        </w:rPr>
        <w:t>l</w:t>
      </w:r>
      <w:r>
        <w:t>a</w:t>
      </w:r>
      <w:r>
        <w:rPr>
          <w:spacing w:val="-2"/>
        </w:rPr>
        <w:t>y</w:t>
      </w:r>
      <w:r>
        <w:t xml:space="preserve">ed on </w:t>
      </w:r>
      <w:r>
        <w:rPr>
          <w:spacing w:val="1"/>
        </w:rPr>
        <w:t>t</w:t>
      </w:r>
      <w:r>
        <w:rPr>
          <w:spacing w:val="-2"/>
        </w:rPr>
        <w:t>h</w:t>
      </w:r>
      <w:r>
        <w:t xml:space="preserve">e </w:t>
      </w:r>
      <w:r>
        <w:rPr>
          <w:spacing w:val="-1"/>
        </w:rPr>
        <w:t>r</w:t>
      </w:r>
      <w:r>
        <w:rPr>
          <w:spacing w:val="-2"/>
        </w:rPr>
        <w:t>e</w:t>
      </w:r>
      <w:r>
        <w:rPr>
          <w:spacing w:val="1"/>
        </w:rPr>
        <w:t>j</w:t>
      </w:r>
      <w:r>
        <w:t>ect</w:t>
      </w:r>
      <w:r>
        <w:rPr>
          <w:spacing w:val="1"/>
        </w:rPr>
        <w:t xml:space="preserve"> </w:t>
      </w:r>
      <w:r>
        <w:rPr>
          <w:spacing w:val="-2"/>
        </w:rPr>
        <w:t>p</w:t>
      </w:r>
      <w:r>
        <w:rPr>
          <w:spacing w:val="1"/>
        </w:rPr>
        <w:t>r</w:t>
      </w:r>
      <w:r>
        <w:t>o</w:t>
      </w:r>
      <w:r>
        <w:rPr>
          <w:spacing w:val="-2"/>
        </w:rPr>
        <w:t>c</w:t>
      </w:r>
      <w:r>
        <w:t>e</w:t>
      </w:r>
      <w:r>
        <w:rPr>
          <w:spacing w:val="1"/>
        </w:rPr>
        <w:t>s</w:t>
      </w:r>
      <w:r>
        <w:rPr>
          <w:spacing w:val="-2"/>
        </w:rPr>
        <w:t>s</w:t>
      </w:r>
      <w:r>
        <w:rPr>
          <w:spacing w:val="1"/>
        </w:rPr>
        <w:t>i</w:t>
      </w:r>
      <w:r>
        <w:t>ng</w:t>
      </w:r>
      <w:r>
        <w:rPr>
          <w:spacing w:val="-2"/>
        </w:rPr>
        <w:t xml:space="preserve"> </w:t>
      </w:r>
      <w:r>
        <w:t>s</w:t>
      </w:r>
      <w:r>
        <w:rPr>
          <w:spacing w:val="1"/>
        </w:rPr>
        <w:t>c</w:t>
      </w:r>
      <w:r>
        <w:rPr>
          <w:spacing w:val="-2"/>
        </w:rPr>
        <w:t>r</w:t>
      </w:r>
      <w:r>
        <w:t>een</w:t>
      </w:r>
      <w:r>
        <w:rPr>
          <w:spacing w:val="-2"/>
        </w:rPr>
        <w:t xml:space="preserve"> </w:t>
      </w:r>
      <w:r>
        <w:t xml:space="preserve">and </w:t>
      </w:r>
      <w:r>
        <w:rPr>
          <w:spacing w:val="-1"/>
        </w:rPr>
        <w:t>i</w:t>
      </w:r>
      <w:r>
        <w:t xml:space="preserve">n </w:t>
      </w:r>
      <w:r>
        <w:rPr>
          <w:spacing w:val="1"/>
        </w:rPr>
        <w:t>t</w:t>
      </w:r>
      <w:r>
        <w:t>he</w:t>
      </w:r>
      <w:r>
        <w:rPr>
          <w:spacing w:val="-2"/>
        </w:rPr>
        <w:t xml:space="preserve"> </w:t>
      </w:r>
      <w:r>
        <w:rPr>
          <w:spacing w:val="-1"/>
        </w:rPr>
        <w:t>V</w:t>
      </w:r>
      <w:r>
        <w:rPr>
          <w:spacing w:val="1"/>
        </w:rPr>
        <w:t>i</w:t>
      </w:r>
      <w:r>
        <w:t>ew Pr</w:t>
      </w:r>
      <w:r>
        <w:rPr>
          <w:spacing w:val="1"/>
        </w:rPr>
        <w:t>e</w:t>
      </w:r>
      <w:r>
        <w:t>s</w:t>
      </w:r>
      <w:r>
        <w:rPr>
          <w:spacing w:val="-2"/>
        </w:rPr>
        <w:t>c</w:t>
      </w:r>
      <w:r>
        <w:rPr>
          <w:spacing w:val="1"/>
        </w:rPr>
        <w:t>r</w:t>
      </w:r>
      <w:r>
        <w:rPr>
          <w:spacing w:val="-1"/>
        </w:rPr>
        <w:t>i</w:t>
      </w:r>
      <w:r>
        <w:t>p</w:t>
      </w:r>
      <w:r>
        <w:rPr>
          <w:spacing w:val="-1"/>
        </w:rPr>
        <w:t>t</w:t>
      </w:r>
      <w:r>
        <w:rPr>
          <w:spacing w:val="1"/>
        </w:rPr>
        <w:t>i</w:t>
      </w:r>
      <w:r>
        <w:t>on E</w:t>
      </w:r>
      <w:r>
        <w:rPr>
          <w:spacing w:val="-1"/>
        </w:rPr>
        <w:t>C</w:t>
      </w:r>
      <w:r>
        <w:t xml:space="preserve">ME </w:t>
      </w:r>
      <w:r>
        <w:rPr>
          <w:spacing w:val="-3"/>
        </w:rPr>
        <w:t>L</w:t>
      </w:r>
      <w:r>
        <w:t>o</w:t>
      </w:r>
      <w:r>
        <w:rPr>
          <w:spacing w:val="-2"/>
        </w:rPr>
        <w:t>g</w:t>
      </w:r>
      <w:r>
        <w:t>.</w:t>
      </w:r>
    </w:p>
    <w:p w:rsidR="00AE454C" w:rsidRPr="00EE678B" w:rsidRDefault="00AE454C" w:rsidP="00D8267F">
      <w:pPr>
        <w:pStyle w:val="Heading4"/>
        <w:rPr>
          <w:i w:val="0"/>
          <w:u w:val="none"/>
        </w:rPr>
      </w:pPr>
      <w:r w:rsidRPr="00EE678B">
        <w:rPr>
          <w:i w:val="0"/>
          <w:u w:val="none"/>
        </w:rPr>
        <w:t>TRICARE/CHAMPVA Eligible Outpatient Override Function</w:t>
      </w:r>
      <w:bookmarkEnd w:id="5272"/>
      <w:bookmarkEnd w:id="5273"/>
      <w:bookmarkEnd w:id="5274"/>
      <w:r w:rsidRPr="00EE678B">
        <w:rPr>
          <w:i w:val="0"/>
          <w:u w:val="none"/>
        </w:rPr>
        <w:fldChar w:fldCharType="begin"/>
      </w:r>
      <w:r w:rsidRPr="00EE678B">
        <w:rPr>
          <w:i w:val="0"/>
          <w:u w:val="none"/>
        </w:rPr>
        <w:instrText>XE "TRICARE Eligible Outpatient Override Function"</w:instrText>
      </w:r>
      <w:r w:rsidRPr="00EE678B">
        <w:rPr>
          <w:i w:val="0"/>
          <w:u w:val="none"/>
        </w:rPr>
        <w:fldChar w:fldCharType="end"/>
      </w:r>
      <w:r w:rsidRPr="00EE678B">
        <w:rPr>
          <w:i w:val="0"/>
          <w:u w:val="none"/>
        </w:rPr>
        <w:t xml:space="preserve"> </w:t>
      </w:r>
    </w:p>
    <w:p w:rsidR="00AE454C" w:rsidRPr="00EE678B" w:rsidRDefault="00AE454C">
      <w:pPr>
        <w:numPr>
          <w:ilvl w:val="0"/>
          <w:numId w:val="62"/>
        </w:numPr>
        <w:tabs>
          <w:tab w:val="clear" w:pos="1080"/>
          <w:tab w:val="num" w:pos="720"/>
        </w:tabs>
        <w:spacing w:before="120"/>
        <w:ind w:left="720"/>
        <w:rPr>
          <w:color w:val="000000"/>
          <w:szCs w:val="20"/>
        </w:rPr>
        <w:pPrChange w:id="5277" w:author="Fred Perez" w:date="2019-03-22T09:44:00Z">
          <w:pPr>
            <w:numPr>
              <w:numId w:val="66"/>
            </w:numPr>
            <w:tabs>
              <w:tab w:val="num" w:pos="720"/>
            </w:tabs>
            <w:spacing w:before="120"/>
            <w:ind w:left="720" w:hanging="360"/>
          </w:pPr>
        </w:pPrChange>
      </w:pPr>
      <w:r w:rsidRPr="00EE678B">
        <w:rPr>
          <w:color w:val="000000"/>
          <w:szCs w:val="20"/>
        </w:rPr>
        <w:t>An override function is provided to allow continued processing of prescriptions for TRICARE or CHAMPVA eligible outpatients when a rejected response is received from the TRICARE or CHAMPVA payer/PBM.</w:t>
      </w:r>
    </w:p>
    <w:p w:rsidR="00AE454C" w:rsidRPr="00EE678B" w:rsidRDefault="00AE454C">
      <w:pPr>
        <w:numPr>
          <w:ilvl w:val="0"/>
          <w:numId w:val="62"/>
        </w:numPr>
        <w:tabs>
          <w:tab w:val="num" w:pos="2808"/>
        </w:tabs>
        <w:spacing w:before="120"/>
        <w:rPr>
          <w:szCs w:val="20"/>
        </w:rPr>
        <w:pPrChange w:id="5278" w:author="Fred Perez" w:date="2019-03-22T09:44:00Z">
          <w:pPr>
            <w:numPr>
              <w:numId w:val="66"/>
            </w:numPr>
            <w:tabs>
              <w:tab w:val="num" w:pos="720"/>
              <w:tab w:val="num" w:pos="2808"/>
            </w:tabs>
            <w:spacing w:before="120"/>
            <w:ind w:left="720" w:hanging="360"/>
          </w:pPr>
        </w:pPrChange>
      </w:pPr>
      <w:r w:rsidRPr="00EE678B">
        <w:rPr>
          <w:color w:val="000000"/>
          <w:szCs w:val="20"/>
        </w:rPr>
        <w:t xml:space="preserve">The Reject Action prompt will default to “Quit”. If the Q (Quit) action is selected, the rejected claim will go to the TRICARE or CHAMPVA section, as appropriate, of the Pharmacy Third Party Payer Rejects – Worklist. If the D (Discontinue) action is selected, the next prompt “Nature of Order” will default to “Service Reject”. The I (Ignore) action is available if the user holds the </w:t>
      </w:r>
      <w:r w:rsidR="000968F9">
        <w:fldChar w:fldCharType="begin"/>
      </w:r>
      <w:r w:rsidR="000968F9">
        <w:instrText xml:space="preserve"> HYPERLINK \l "_New_or_Modified" </w:instrText>
      </w:r>
      <w:r w:rsidR="000968F9">
        <w:fldChar w:fldCharType="separate"/>
      </w:r>
      <w:r w:rsidRPr="00EE678B">
        <w:rPr>
          <w:color w:val="0000FF"/>
          <w:szCs w:val="20"/>
          <w:u w:val="single"/>
        </w:rPr>
        <w:t>“PSO TRICARE/CHAMPVA” security key</w:t>
      </w:r>
      <w:r w:rsidR="000968F9">
        <w:rPr>
          <w:color w:val="0000FF"/>
          <w:szCs w:val="20"/>
          <w:u w:val="single"/>
        </w:rPr>
        <w:fldChar w:fldCharType="end"/>
      </w:r>
      <w:r w:rsidRPr="00EE678B">
        <w:rPr>
          <w:color w:val="000000"/>
          <w:szCs w:val="20"/>
        </w:rPr>
        <w:t xml:space="preserve"> and if selected, </w:t>
      </w:r>
      <w:bookmarkStart w:id="5279" w:name="PSO482_353"/>
      <w:bookmarkEnd w:id="5279"/>
      <w:r w:rsidRPr="00EE678B">
        <w:rPr>
          <w:color w:val="000000"/>
          <w:szCs w:val="20"/>
        </w:rPr>
        <w:t>continued processing will occur.</w:t>
      </w:r>
      <w:r w:rsidR="00FA1B9E" w:rsidRPr="00FA1B9E">
        <w:rPr>
          <w:color w:val="000000"/>
          <w:szCs w:val="20"/>
        </w:rPr>
        <w:t xml:space="preserve"> If the gross amount due exceeds the Ignore Threshold, the user must also have security key EPHARMACY SITE MANAGER to complete the ignore action.</w:t>
      </w:r>
    </w:p>
    <w:p w:rsidR="00644AD6" w:rsidRPr="00EE678B" w:rsidRDefault="00644AD6" w:rsidP="00644AD6"/>
    <w:p w:rsidR="00AE454C" w:rsidRPr="00EE678B" w:rsidRDefault="00AE454C" w:rsidP="00644AD6">
      <w:pPr>
        <w:pStyle w:val="ExampleHeading"/>
      </w:pPr>
      <w:r w:rsidRPr="00EE678B">
        <w:t xml:space="preserve">Example of </w:t>
      </w:r>
      <w:bookmarkStart w:id="5280" w:name="_Toc261242603"/>
      <w:bookmarkStart w:id="5281" w:name="_Toc263170001"/>
      <w:bookmarkStart w:id="5282" w:name="_Toc268072610"/>
      <w:r w:rsidRPr="00EE678B">
        <w:t>Reject Notification Screen</w:t>
      </w:r>
      <w:bookmarkEnd w:id="5280"/>
      <w:bookmarkEnd w:id="5281"/>
      <w:bookmarkEnd w:id="5282"/>
      <w:r w:rsidRPr="00EE678B">
        <w:t xml:space="preserve"> Non-DUR/RTS with the action of D (Discontinue)</w:t>
      </w:r>
    </w:p>
    <w:p w:rsidR="00AE454C" w:rsidRPr="00EE678B" w:rsidRDefault="00AE454C" w:rsidP="00286389">
      <w:pPr>
        <w:pStyle w:val="ScreenCapture"/>
      </w:pPr>
      <w:r w:rsidRPr="00EE678B">
        <w:t>IN PROGRESS-Transmitting</w:t>
      </w:r>
    </w:p>
    <w:p w:rsidR="00AE454C" w:rsidRPr="00EE678B" w:rsidRDefault="00AE454C" w:rsidP="00286389">
      <w:pPr>
        <w:pStyle w:val="ScreenCapture"/>
      </w:pPr>
      <w:r w:rsidRPr="00EE678B">
        <w:t>IN PROGRESS-Parsing response</w:t>
      </w:r>
    </w:p>
    <w:p w:rsidR="00AE454C" w:rsidRPr="00EE678B" w:rsidRDefault="00AE454C" w:rsidP="00286389">
      <w:pPr>
        <w:pStyle w:val="ScreenCapture"/>
      </w:pPr>
      <w:r w:rsidRPr="00EE678B">
        <w:t xml:space="preserve">E REJECTED    </w:t>
      </w:r>
    </w:p>
    <w:p w:rsidR="00AE454C" w:rsidRPr="00EE678B" w:rsidRDefault="00AE454C" w:rsidP="00286389">
      <w:pPr>
        <w:pStyle w:val="ScreenCapture"/>
      </w:pPr>
      <w:r w:rsidRPr="00EE678B">
        <w:t xml:space="preserve">    21 - M/I Product/Service ID </w:t>
      </w:r>
    </w:p>
    <w:p w:rsidR="00AE454C" w:rsidRPr="00EE678B" w:rsidRDefault="00AE454C" w:rsidP="00286389">
      <w:pPr>
        <w:pStyle w:val="ScreenCapture"/>
      </w:pPr>
    </w:p>
    <w:p w:rsidR="00AE454C" w:rsidRPr="00EE678B" w:rsidRDefault="00AE454C" w:rsidP="00286389">
      <w:pPr>
        <w:pStyle w:val="ScreenCapture"/>
      </w:pPr>
      <w:r w:rsidRPr="00EE678B">
        <w:t xml:space="preserve">          *** TRICARE - REJECT RECEIVED FROM THIRD PARTY PAYER ***   </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 Division : XXXX DIVISION                             NPI#: XXXXXXXXXX </w:t>
      </w:r>
    </w:p>
    <w:p w:rsidR="00AE454C" w:rsidRPr="00EE678B" w:rsidRDefault="00AE454C" w:rsidP="00286389">
      <w:pPr>
        <w:pStyle w:val="ScreenCapture"/>
      </w:pPr>
      <w:r w:rsidRPr="00EE678B">
        <w:t xml:space="preserve"> Patient  : TRICARE,ONE(XXX-XX-XXXX)  Sex: M           DOB: OCT 1,19XX(XX) </w:t>
      </w:r>
    </w:p>
    <w:p w:rsidR="00AE454C" w:rsidRPr="00EE678B" w:rsidRDefault="00AE454C" w:rsidP="00286389">
      <w:pPr>
        <w:pStyle w:val="ScreenCapture"/>
      </w:pPr>
      <w:r w:rsidRPr="00EE678B">
        <w:t xml:space="preserve"> Rx/Drug  : XXX5341/0 - AMOXICILLIN 250MG CA         ECME#: 000002345678 </w:t>
      </w:r>
    </w:p>
    <w:p w:rsidR="00AE454C" w:rsidRPr="00EE678B" w:rsidRDefault="00AE454C" w:rsidP="00286389">
      <w:pPr>
        <w:pStyle w:val="ScreenCapture"/>
      </w:pPr>
      <w:r w:rsidRPr="00EE678B">
        <w:t xml:space="preserve"> Reject(s): M/I Product/Service ID (21)  Received on NOV 01, 2010@09:30:03.  </w:t>
      </w:r>
    </w:p>
    <w:p w:rsidR="00AE454C" w:rsidRPr="00EE678B" w:rsidRDefault="00AE454C" w:rsidP="00286389">
      <w:pPr>
        <w:pStyle w:val="ScreenCapture"/>
      </w:pPr>
      <w:r w:rsidRPr="00EE678B">
        <w:t xml:space="preserve"> </w:t>
      </w:r>
    </w:p>
    <w:p w:rsidR="00AE454C" w:rsidRPr="00EE678B" w:rsidRDefault="00AE454C" w:rsidP="00286389">
      <w:pPr>
        <w:pStyle w:val="ScreenCapture"/>
      </w:pPr>
      <w:r w:rsidRPr="00EE678B">
        <w:t xml:space="preserve"> Insurance    : EXPRESS SCRIPT                  Contact:   </w:t>
      </w:r>
    </w:p>
    <w:p w:rsidR="00FA1B9E" w:rsidRPr="00FA1B9E" w:rsidRDefault="00AE454C" w:rsidP="00FA1B9E">
      <w:pPr>
        <w:pStyle w:val="ScreenCapture"/>
      </w:pPr>
      <w:r w:rsidRPr="00EE678B">
        <w:t xml:space="preserve"> Group Name   : TRICARE</w:t>
      </w:r>
      <w:r w:rsidRPr="00EE678B">
        <w:rPr>
          <w:i/>
        </w:rPr>
        <w:t xml:space="preserve">                    </w:t>
      </w:r>
      <w:r w:rsidRPr="00EE678B">
        <w:t>Group Number: DODA</w:t>
      </w:r>
    </w:p>
    <w:p w:rsidR="00FA1B9E" w:rsidRPr="00FA1B9E" w:rsidRDefault="00FA1B9E" w:rsidP="00FA1B9E">
      <w:pPr>
        <w:pStyle w:val="ScreenCapture"/>
      </w:pPr>
      <w:r w:rsidRPr="00FA1B9E">
        <w:t xml:space="preserve"> Cardholder ID: SI9844532</w:t>
      </w:r>
    </w:p>
    <w:p w:rsidR="00FA1B9E" w:rsidRPr="00FA1B9E" w:rsidRDefault="00FA1B9E" w:rsidP="00FA1B9E">
      <w:pPr>
        <w:pStyle w:val="ScreenCapture"/>
      </w:pPr>
      <w:r w:rsidRPr="00FA1B9E">
        <w:t xml:space="preserve"> Patient Billing Comment(s):</w:t>
      </w:r>
    </w:p>
    <w:p w:rsidR="00AE454C" w:rsidRPr="00EE678B" w:rsidRDefault="00FA1B9E" w:rsidP="00FA1B9E">
      <w:pPr>
        <w:pStyle w:val="ScreenCapture"/>
      </w:pPr>
      <w:r w:rsidRPr="00FA1B9E">
        <w:rPr>
          <w:lang w:val="en-US"/>
        </w:rPr>
        <w:t xml:space="preserve"> MAR 01, 2008@12:22:42 – NON BILLABLE FILLS FOR DIABETIC SUPPLIES (USER,ONE)</w:t>
      </w:r>
    </w:p>
    <w:p w:rsidR="00AE454C" w:rsidRPr="00EE678B" w:rsidRDefault="00AE454C" w:rsidP="00286389">
      <w:pPr>
        <w:pStyle w:val="ScreenCapture"/>
      </w:pPr>
      <w:r w:rsidRPr="00EE678B">
        <w:t>----------------------------------------------------------------------</w:t>
      </w:r>
    </w:p>
    <w:p w:rsidR="00AE454C" w:rsidRPr="00EE678B" w:rsidRDefault="00AE454C" w:rsidP="00286389">
      <w:pPr>
        <w:pStyle w:val="ScreenCapture"/>
      </w:pPr>
      <w:r w:rsidRPr="00EE678B">
        <w:t xml:space="preserve">   Select one of the following:     </w:t>
      </w:r>
    </w:p>
    <w:p w:rsidR="00AE454C" w:rsidRPr="00EE678B" w:rsidRDefault="00AE454C" w:rsidP="00286389">
      <w:pPr>
        <w:pStyle w:val="ScreenCapture"/>
      </w:pPr>
    </w:p>
    <w:p w:rsidR="00AE454C" w:rsidRPr="00EE678B" w:rsidRDefault="00AE454C" w:rsidP="00286389">
      <w:pPr>
        <w:pStyle w:val="ScreenCapture"/>
      </w:pPr>
      <w:r w:rsidRPr="00EE678B">
        <w:t xml:space="preserve">        I        (I)GNORE – FILL Rx WITHOUT CLAIM SUBMISSION          </w:t>
      </w:r>
    </w:p>
    <w:p w:rsidR="00AE454C" w:rsidRPr="00EE678B" w:rsidRDefault="00AE454C" w:rsidP="00286389">
      <w:pPr>
        <w:pStyle w:val="ScreenCapture"/>
      </w:pPr>
      <w:r w:rsidRPr="00EE678B">
        <w:t xml:space="preserve">        D        (D)iscontinue - DO NOT FILL PRESCRIPTION          </w:t>
      </w:r>
    </w:p>
    <w:p w:rsidR="00AE454C" w:rsidRPr="00EE678B" w:rsidRDefault="00AE454C" w:rsidP="00286389">
      <w:pPr>
        <w:pStyle w:val="ScreenCapture"/>
      </w:pPr>
      <w:r w:rsidRPr="00EE678B">
        <w:t xml:space="preserve">        Q        (Q)UIT - SEND TO WORKLIST (REQUIRES INTERVENTION)</w:t>
      </w:r>
    </w:p>
    <w:p w:rsidR="00AE454C" w:rsidRPr="00EE678B" w:rsidRDefault="00AE454C" w:rsidP="00286389">
      <w:pPr>
        <w:pStyle w:val="ScreenCapture"/>
      </w:pPr>
      <w:r w:rsidRPr="00EE678B">
        <w:t xml:space="preserve">     </w:t>
      </w:r>
    </w:p>
    <w:p w:rsidR="00AE454C" w:rsidRPr="00EE678B" w:rsidRDefault="00AE454C" w:rsidP="00286389">
      <w:pPr>
        <w:pStyle w:val="ScreenCapture"/>
      </w:pPr>
    </w:p>
    <w:p w:rsidR="00AE454C" w:rsidRPr="00EE678B" w:rsidRDefault="00583040" w:rsidP="00286389">
      <w:pPr>
        <w:pStyle w:val="ScreenCapture"/>
      </w:pPr>
      <w:r>
        <w:rPr>
          <w:noProof/>
          <w:color w:val="000000"/>
        </w:rPr>
        <mc:AlternateContent>
          <mc:Choice Requires="wps">
            <w:drawing>
              <wp:anchor distT="0" distB="0" distL="114300" distR="114300" simplePos="0" relativeHeight="251658752" behindDoc="0" locked="0" layoutInCell="1" allowOverlap="1">
                <wp:simplePos x="0" y="0"/>
                <wp:positionH relativeFrom="column">
                  <wp:posOffset>2686050</wp:posOffset>
                </wp:positionH>
                <wp:positionV relativeFrom="paragraph">
                  <wp:posOffset>3810</wp:posOffset>
                </wp:positionV>
                <wp:extent cx="3019425" cy="114300"/>
                <wp:effectExtent l="0" t="0" r="9525" b="0"/>
                <wp:wrapNone/>
                <wp:docPr id="1387"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9425"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DF7BE" id="Rectangle 39" o:spid="_x0000_s1026" style="position:absolute;margin-left:211.5pt;margin-top:.3pt;width:237.75pt;height: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" filled="f" strokeweight="1pt"/>
            </w:pict>
          </mc:Fallback>
        </mc:AlternateContent>
      </w:r>
      <w:r w:rsidR="00AE454C" w:rsidRPr="00EE678B">
        <w:t>(I)gnore,(D)iscontinue,(Q)uit: Q//D (D)iscontinue – DO NOT FILL PRESCRIPTION</w:t>
      </w:r>
    </w:p>
    <w:p w:rsidR="00AE454C" w:rsidRPr="00EE678B" w:rsidRDefault="00AE454C" w:rsidP="00286389">
      <w:pPr>
        <w:pStyle w:val="ScreenCapture"/>
      </w:pPr>
    </w:p>
    <w:p w:rsidR="00AE454C" w:rsidRPr="00EE678B" w:rsidRDefault="00583040" w:rsidP="00286389">
      <w:pPr>
        <w:pStyle w:val="ScreenCapture"/>
      </w:pPr>
      <w:r>
        <w:rPr>
          <w:noProof/>
          <w:color w:val="000000"/>
        </w:rPr>
        <mc:AlternateContent>
          <mc:Choice Requires="wps">
            <w:drawing>
              <wp:anchor distT="0" distB="0" distL="114300" distR="114300" simplePos="0" relativeHeight="251659776" behindDoc="0" locked="0" layoutInCell="1" allowOverlap="1">
                <wp:simplePos x="0" y="0"/>
                <wp:positionH relativeFrom="column">
                  <wp:posOffset>457200</wp:posOffset>
                </wp:positionH>
                <wp:positionV relativeFrom="paragraph">
                  <wp:posOffset>2540</wp:posOffset>
                </wp:positionV>
                <wp:extent cx="2305050" cy="114300"/>
                <wp:effectExtent l="0" t="0" r="0" b="0"/>
                <wp:wrapNone/>
                <wp:docPr id="1386"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505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ADB990" id="Rectangle 38" o:spid="_x0000_s1026" style="position:absolute;margin-left:36pt;margin-top:.2pt;width:181.5pt;height: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" filled="f" strokeweight="1pt"/>
            </w:pict>
          </mc:Fallback>
        </mc:AlternateContent>
      </w:r>
      <w:r w:rsidR="00AE454C" w:rsidRPr="00EE678B">
        <w:t xml:space="preserve">Nature of Order: SERVICE REJECT// </w:t>
      </w:r>
    </w:p>
    <w:p w:rsidR="00AE454C" w:rsidRPr="00EE678B" w:rsidRDefault="00AE454C" w:rsidP="00286389">
      <w:pPr>
        <w:pStyle w:val="ScreenCapture"/>
      </w:pPr>
    </w:p>
    <w:p w:rsidR="00AE454C" w:rsidRPr="00EE678B" w:rsidRDefault="00AE454C" w:rsidP="00286389">
      <w:pPr>
        <w:pStyle w:val="ScreenCapture"/>
      </w:pPr>
      <w:r w:rsidRPr="00EE678B">
        <w:t>Requesting PROVIDER: VHAPROVIDER,ONE           111     PHYSICIAN</w:t>
      </w:r>
    </w:p>
    <w:p w:rsidR="00AE454C" w:rsidRPr="00EE678B" w:rsidRDefault="00AE454C" w:rsidP="00362A48">
      <w:pPr>
        <w:ind w:left="720"/>
        <w:rPr>
          <w:color w:val="000000"/>
          <w:szCs w:val="24"/>
        </w:rPr>
      </w:pPr>
    </w:p>
    <w:p w:rsidR="00AE454C" w:rsidRPr="00EE678B" w:rsidRDefault="00AE454C" w:rsidP="00362A48">
      <w:pPr>
        <w:ind w:left="720"/>
        <w:rPr>
          <w:color w:val="000000"/>
          <w:szCs w:val="24"/>
        </w:rPr>
      </w:pPr>
      <w:r w:rsidRPr="00EE678B">
        <w:rPr>
          <w:color w:val="000000"/>
          <w:szCs w:val="24"/>
        </w:rPr>
        <w:t>In the following example a prescription is rejected from the Third Party Payer with a reject code of (88) DUR REJECT. The pharmacist has the option to Discontinue, Ignore, Override or Quit.</w:t>
      </w:r>
    </w:p>
    <w:p w:rsidR="00AE454C" w:rsidRPr="00EE678B" w:rsidRDefault="00AE454C" w:rsidP="00362A48">
      <w:pPr>
        <w:ind w:left="720"/>
        <w:rPr>
          <w:color w:val="000000"/>
          <w:szCs w:val="24"/>
        </w:rPr>
      </w:pPr>
    </w:p>
    <w:p w:rsidR="00AE454C" w:rsidRPr="00EE678B" w:rsidRDefault="00583040" w:rsidP="006C6A1C">
      <w:pPr>
        <w:tabs>
          <w:tab w:val="left" w:pos="990"/>
        </w:tabs>
        <w:ind w:left="990" w:hanging="990"/>
        <w:rPr>
          <w:color w:val="000000"/>
          <w:szCs w:val="24"/>
        </w:rPr>
      </w:pPr>
      <w:r>
        <w:rPr>
          <w:noProof/>
        </w:rPr>
        <w:drawing>
          <wp:inline distT="0" distB="0" distL="0" distR="0">
            <wp:extent cx="525780" cy="213360"/>
            <wp:effectExtent l="0" t="0" r="0" b="0"/>
            <wp:docPr id="9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25780" cy="213360"/>
                    </a:xfrm>
                    <a:prstGeom prst="rect">
                      <a:avLst/>
                    </a:prstGeom>
                    <a:noFill/>
                    <a:ln>
                      <a:noFill/>
                    </a:ln>
                  </pic:spPr>
                </pic:pic>
              </a:graphicData>
            </a:graphic>
          </wp:inline>
        </w:drawing>
      </w:r>
      <w:r w:rsidR="006C6A1C" w:rsidRPr="00EE678B">
        <w:tab/>
      </w:r>
      <w:r w:rsidR="00AE454C" w:rsidRPr="00EE678B">
        <w:rPr>
          <w:color w:val="000000"/>
          <w:szCs w:val="24"/>
        </w:rPr>
        <w:t xml:space="preserve">The Ignore action is only displayed for holders of the </w:t>
      </w:r>
      <w:hyperlink w:anchor="_New_or_Modified" w:history="1">
        <w:r w:rsidR="00AE454C" w:rsidRPr="00EE678B">
          <w:rPr>
            <w:color w:val="0000FF"/>
            <w:szCs w:val="24"/>
            <w:u w:val="single"/>
          </w:rPr>
          <w:t>PSO TRICARE/CHAMPVA security key</w:t>
        </w:r>
      </w:hyperlink>
      <w:r w:rsidR="00AE454C" w:rsidRPr="00EE678B">
        <w:rPr>
          <w:color w:val="000000"/>
          <w:szCs w:val="24"/>
        </w:rPr>
        <w:t>.</w:t>
      </w:r>
      <w:r w:rsidR="00FA1B9E" w:rsidRPr="00FA1B9E">
        <w:rPr>
          <w:color w:val="000000"/>
          <w:szCs w:val="24"/>
        </w:rPr>
        <w:t xml:space="preserve">  If the gross amount due exceeds the Ignore Threshold, the user must also have security key EPHARMACY SITE MANAGER to complete the ignore action.</w:t>
      </w:r>
    </w:p>
    <w:p w:rsidR="00AE454C" w:rsidRPr="00EE678B" w:rsidRDefault="00AE454C" w:rsidP="00AE454C">
      <w:pPr>
        <w:rPr>
          <w:color w:val="000000"/>
        </w:rPr>
      </w:pPr>
    </w:p>
    <w:p w:rsidR="004E2196" w:rsidRPr="00EE678B" w:rsidRDefault="004E2196" w:rsidP="00644AD6">
      <w:pPr>
        <w:pStyle w:val="ExampleHeading"/>
      </w:pPr>
      <w:r w:rsidRPr="00EE678B">
        <w:t>Example of Reject Notification Screen DUR/RTS</w:t>
      </w:r>
    </w:p>
    <w:p w:rsidR="004E2196" w:rsidRPr="00EE678B" w:rsidRDefault="004E2196" w:rsidP="00286389">
      <w:pPr>
        <w:pStyle w:val="ScreenCapture"/>
      </w:pPr>
      <w:r w:rsidRPr="00EE678B">
        <w:t>88 - DUR Reject Error</w:t>
      </w:r>
    </w:p>
    <w:p w:rsidR="004E2196" w:rsidRPr="00EE678B" w:rsidRDefault="004E2196" w:rsidP="00286389">
      <w:pPr>
        <w:pStyle w:val="ScreenCapture"/>
      </w:pPr>
    </w:p>
    <w:p w:rsidR="004E2196" w:rsidRPr="00EE678B" w:rsidRDefault="004E2196" w:rsidP="00286389">
      <w:pPr>
        <w:pStyle w:val="ScreenCapture"/>
      </w:pPr>
      <w:r w:rsidRPr="00EE678B">
        <w:t xml:space="preserve">           *** TRICARE - REJECT RECEIVED FROM THIRD PARTY PAYER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Division : XXXXXX                                   NPI#: XXXXXXXXXX</w:t>
      </w:r>
    </w:p>
    <w:p w:rsidR="004E2196" w:rsidRPr="00EE678B" w:rsidRDefault="004E2196" w:rsidP="00286389">
      <w:pPr>
        <w:pStyle w:val="ScreenCapture"/>
      </w:pPr>
      <w:r w:rsidRPr="00EE678B">
        <w:t xml:space="preserve">   Patient  : OPPATIENT,TRICARE (765-XX-XXXX)  Sex: F   DOB: OCT 17,19XX(XX)</w:t>
      </w:r>
    </w:p>
    <w:p w:rsidR="004E2196" w:rsidRPr="00EE678B" w:rsidRDefault="004E2196" w:rsidP="00286389">
      <w:pPr>
        <w:pStyle w:val="ScreenCapture"/>
      </w:pPr>
      <w:r w:rsidRPr="00EE678B">
        <w:t xml:space="preserve">   Rx/Drug  : 2718XXX/0 - BALNETAR 7.5 OZ             ECME#: 00000431XXXX</w:t>
      </w:r>
    </w:p>
    <w:p w:rsidR="004E2196" w:rsidRPr="00EE678B" w:rsidRDefault="004E2196" w:rsidP="00286389">
      <w:pPr>
        <w:pStyle w:val="ScreenCapture"/>
      </w:pPr>
      <w:r w:rsidRPr="00EE678B">
        <w:t xml:space="preserve">   Reject(s): DUR REJECT (88).  Received on NOV 01, 2010@07:08:44.</w:t>
      </w:r>
    </w:p>
    <w:p w:rsidR="004E2196" w:rsidRPr="00EE678B" w:rsidRDefault="004E2196" w:rsidP="00286389">
      <w:pPr>
        <w:pStyle w:val="ScreenCapture"/>
      </w:pPr>
    </w:p>
    <w:p w:rsidR="004E2196" w:rsidRPr="00EE678B" w:rsidRDefault="004E2196" w:rsidP="00286389">
      <w:pPr>
        <w:pStyle w:val="ScreenCapture"/>
      </w:pPr>
      <w:r w:rsidRPr="00EE678B">
        <w:t xml:space="preserve">   Insurance    : EXPRESS SCRIPTS                 Contact: </w:t>
      </w:r>
    </w:p>
    <w:p w:rsidR="00FA1B9E" w:rsidRPr="00FA1B9E" w:rsidRDefault="004E2196" w:rsidP="00FA1B9E">
      <w:pPr>
        <w:pStyle w:val="ScreenCapture"/>
        <w:rPr>
          <w:bCs/>
        </w:rPr>
      </w:pPr>
      <w:r w:rsidRPr="00EE678B">
        <w:t xml:space="preserve">   Group Name   : TRICARE                    Group Number: </w:t>
      </w:r>
      <w:r w:rsidRPr="00EE678B">
        <w:rPr>
          <w:bCs/>
        </w:rPr>
        <w:t>DODA</w:t>
      </w:r>
    </w:p>
    <w:p w:rsidR="00FA1B9E" w:rsidRPr="00FA1B9E" w:rsidRDefault="00FA1B9E" w:rsidP="00FA1B9E">
      <w:pPr>
        <w:pStyle w:val="ScreenCapture"/>
        <w:rPr>
          <w:bCs/>
        </w:rPr>
      </w:pPr>
      <w:r w:rsidRPr="00FA1B9E">
        <w:rPr>
          <w:bCs/>
        </w:rPr>
        <w:t xml:space="preserve">   Cardholder ID: SI9844532</w:t>
      </w:r>
    </w:p>
    <w:p w:rsidR="00FA1B9E" w:rsidRPr="00FA1B9E" w:rsidRDefault="00FA1B9E" w:rsidP="00FA1B9E">
      <w:pPr>
        <w:pStyle w:val="ScreenCapture"/>
        <w:rPr>
          <w:bCs/>
        </w:rPr>
      </w:pPr>
      <w:r w:rsidRPr="00FA1B9E">
        <w:rPr>
          <w:bCs/>
        </w:rPr>
        <w:t xml:space="preserve">   Patient Billing Comment(s):</w:t>
      </w:r>
    </w:p>
    <w:p w:rsidR="004E2196" w:rsidRPr="00EE678B" w:rsidRDefault="00FA1B9E" w:rsidP="00FA1B9E">
      <w:pPr>
        <w:pStyle w:val="ScreenCapture"/>
      </w:pPr>
      <w:r w:rsidRPr="00FA1B9E">
        <w:rPr>
          <w:bCs/>
          <w:lang w:val="en-US"/>
        </w:rPr>
        <w:t xml:space="preserve">   MAR 01, 2008@12:22:42 – NON BILLABLE FILLS FOR DIABETIC SUPPLIES (USER,ONE)</w:t>
      </w:r>
    </w:p>
    <w:p w:rsidR="004E2196" w:rsidRPr="00EE678B" w:rsidRDefault="004E2196" w:rsidP="00286389">
      <w:pPr>
        <w:pStyle w:val="ScreenCapture"/>
      </w:pPr>
      <w:r w:rsidRPr="00EE678B">
        <w:t xml:space="preserve">   -------------------------------------------------------------------------</w:t>
      </w:r>
    </w:p>
    <w:p w:rsidR="004E2196" w:rsidRPr="00EE678B" w:rsidRDefault="004E2196" w:rsidP="007C44A7">
      <w:pPr>
        <w:pStyle w:val="ScreenCapture"/>
        <w:keepNext/>
      </w:pPr>
      <w:r w:rsidRPr="00EE678B">
        <w:t xml:space="preserve">     Select one of the following:</w:t>
      </w:r>
    </w:p>
    <w:p w:rsidR="004E2196" w:rsidRPr="00EE678B" w:rsidRDefault="004E2196" w:rsidP="007C44A7">
      <w:pPr>
        <w:pStyle w:val="ScreenCapture"/>
        <w:keepNext/>
      </w:pPr>
    </w:p>
    <w:p w:rsidR="004E2196" w:rsidRPr="00EE678B" w:rsidRDefault="004E2196" w:rsidP="007C44A7">
      <w:pPr>
        <w:pStyle w:val="ScreenCapture"/>
        <w:keepNext/>
      </w:pPr>
      <w:r w:rsidRPr="00EE678B">
        <w:t xml:space="preserve">          O        (O)VERRIDE - RESUBMIT WITH OVERRIDE CODES</w:t>
      </w:r>
    </w:p>
    <w:p w:rsidR="004E2196" w:rsidRPr="00EE678B" w:rsidRDefault="004E2196" w:rsidP="00286389">
      <w:pPr>
        <w:pStyle w:val="ScreenCapture"/>
      </w:pPr>
      <w:r w:rsidRPr="00EE678B">
        <w:t xml:space="preserve">          I        (I)GNORE - FILL Rx WITHOUT CLAIM SUBMISSION</w:t>
      </w:r>
    </w:p>
    <w:p w:rsidR="004E2196" w:rsidRPr="00EE678B" w:rsidRDefault="004E2196" w:rsidP="00286389">
      <w:pPr>
        <w:pStyle w:val="ScreenCapture"/>
      </w:pPr>
      <w:r w:rsidRPr="00EE678B">
        <w:t xml:space="preserve">          D        (D)iscontinue - DO NOT FILL PRESCRIPTION</w:t>
      </w:r>
    </w:p>
    <w:p w:rsidR="004E2196" w:rsidRPr="00EE678B" w:rsidRDefault="004E2196" w:rsidP="00286389">
      <w:pPr>
        <w:pStyle w:val="ScreenCapture"/>
      </w:pPr>
      <w:bookmarkStart w:id="5283" w:name="PSO482_354"/>
      <w:bookmarkEnd w:id="5283"/>
      <w:r w:rsidRPr="00EE678B">
        <w:t xml:space="preserve">          Q        (Q)UIT - SEND TO WORKLIST (REQUIRES INTERVENTION)</w:t>
      </w:r>
    </w:p>
    <w:p w:rsidR="004E2196" w:rsidRPr="00EE678B" w:rsidRDefault="00583040" w:rsidP="00286389">
      <w:pPr>
        <w:pStyle w:val="ScreenCapture"/>
      </w:pPr>
      <w:r>
        <w:rPr>
          <w:noProof/>
        </w:rPr>
        <mc:AlternateContent>
          <mc:Choice Requires="wps">
            <w:drawing>
              <wp:anchor distT="0" distB="0" distL="114300" distR="114300" simplePos="0" relativeHeight="251660800" behindDoc="0" locked="0" layoutInCell="1" allowOverlap="1">
                <wp:simplePos x="0" y="0"/>
                <wp:positionH relativeFrom="column">
                  <wp:posOffset>3217545</wp:posOffset>
                </wp:positionH>
                <wp:positionV relativeFrom="paragraph">
                  <wp:posOffset>81280</wp:posOffset>
                </wp:positionV>
                <wp:extent cx="2209800" cy="153035"/>
                <wp:effectExtent l="0" t="0" r="0" b="0"/>
                <wp:wrapNone/>
                <wp:docPr id="138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9800" cy="15303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7B477" id="Rectangle 36" o:spid="_x0000_s1026" style="position:absolute;margin-left:253.35pt;margin-top:6.4pt;width:174pt;height:12.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" filled="f" strokeweight="1pt"/>
            </w:pict>
          </mc:Fallback>
        </mc:AlternateConten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1824" behindDoc="0" locked="0" layoutInCell="1" allowOverlap="1">
                <wp:simplePos x="0" y="0"/>
                <wp:positionH relativeFrom="column">
                  <wp:posOffset>495300</wp:posOffset>
                </wp:positionH>
                <wp:positionV relativeFrom="paragraph">
                  <wp:posOffset>90170</wp:posOffset>
                </wp:positionV>
                <wp:extent cx="752475" cy="139700"/>
                <wp:effectExtent l="0" t="0" r="9525" b="0"/>
                <wp:wrapNone/>
                <wp:docPr id="1384"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139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AC25F" id="Rectangle 35" o:spid="_x0000_s1026" style="position:absolute;margin-left:39pt;margin-top:7.1pt;width:59.25pt;height:1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" filled="f" strokeweight="1pt"/>
            </w:pict>
          </mc:Fallback>
        </mc:AlternateContent>
      </w:r>
      <w:r w:rsidR="004E2196" w:rsidRPr="00EE678B">
        <w:t>(O)verride,(I)gnore,(D)iscontinue,(Q)uit: Q// i (I)GNORE - FILL Rx WITHOUT CLAI</w:t>
      </w:r>
      <w:r w:rsidR="00286389" w:rsidRPr="00EE678B">
        <w:t>M</w:t>
      </w:r>
    </w:p>
    <w:p w:rsidR="004E2196" w:rsidRPr="00EE678B" w:rsidRDefault="004E2196" w:rsidP="00286389">
      <w:pPr>
        <w:pStyle w:val="ScreenCapture"/>
      </w:pPr>
      <w:r w:rsidRPr="00EE678B">
        <w:t xml:space="preserve"> SUBMISSION</w:t>
      </w:r>
    </w:p>
    <w:p w:rsidR="00FA1B9E" w:rsidRPr="00FA1B9E" w:rsidRDefault="00FA1B9E" w:rsidP="00FA1B9E">
      <w:pPr>
        <w:pStyle w:val="ScreenCapture"/>
        <w:rPr>
          <w:lang w:val="en-US"/>
        </w:rPr>
      </w:pPr>
      <w:r w:rsidRPr="00FA1B9E">
        <w:t>Gross Amount Due is $67.29. Do you want to continue (Y/N)? NO// y  YES</w:t>
      </w:r>
    </w:p>
    <w:p w:rsidR="004E2196" w:rsidRPr="00EE678B" w:rsidRDefault="004E2196" w:rsidP="00286389">
      <w:pPr>
        <w:pStyle w:val="ScreenCapture"/>
      </w:pPr>
      <w:r w:rsidRPr="00EE678B">
        <w:t>You are bypassing claims processing. Do you wish to continue? NO// y  YES</w:t>
      </w:r>
    </w:p>
    <w:p w:rsidR="004E2196" w:rsidRPr="00EE678B" w:rsidRDefault="004E2196" w:rsidP="00AE454C">
      <w:pPr>
        <w:rPr>
          <w:color w:val="000000"/>
        </w:rPr>
      </w:pPr>
    </w:p>
    <w:p w:rsidR="004E2196" w:rsidRPr="00EE678B" w:rsidRDefault="004E2196">
      <w:pPr>
        <w:numPr>
          <w:ilvl w:val="0"/>
          <w:numId w:val="62"/>
        </w:numPr>
        <w:tabs>
          <w:tab w:val="clear" w:pos="1080"/>
          <w:tab w:val="num" w:pos="720"/>
          <w:tab w:val="num" w:pos="2484"/>
        </w:tabs>
        <w:ind w:left="720"/>
        <w:rPr>
          <w:b/>
          <w:color w:val="000000"/>
          <w:szCs w:val="20"/>
        </w:rPr>
        <w:pPrChange w:id="5284" w:author="Fred Perez" w:date="2019-03-22T09:44:00Z">
          <w:pPr>
            <w:numPr>
              <w:numId w:val="66"/>
            </w:numPr>
            <w:tabs>
              <w:tab w:val="num" w:pos="720"/>
              <w:tab w:val="num" w:pos="2484"/>
            </w:tabs>
            <w:ind w:left="720" w:hanging="360"/>
          </w:pPr>
        </w:pPrChange>
      </w:pPr>
      <w:r w:rsidRPr="00EE678B">
        <w:rPr>
          <w:color w:val="000000"/>
          <w:szCs w:val="20"/>
        </w:rPr>
        <w:t xml:space="preserve">For Non-Billable </w:t>
      </w:r>
      <w:r w:rsidRPr="00EE678B">
        <w:rPr>
          <w:color w:val="000000"/>
        </w:rPr>
        <w:t>TRICARE or CHAMPVA</w:t>
      </w:r>
      <w:r w:rsidRPr="00EE678B">
        <w:rPr>
          <w:color w:val="000000"/>
          <w:szCs w:val="20"/>
        </w:rPr>
        <w:t xml:space="preserve"> rejects, a Non-Billable Notification Screen is provided to allow continued processing of prescriptions. The Reject Action prompt will default to “Discontinue”. If the action D (Discontinue) is selected, the prompt “Nature of Order” will default to “Service Reject”. The I (Ignore) action is available if the user holds the </w:t>
      </w:r>
      <w:r w:rsidR="000968F9">
        <w:fldChar w:fldCharType="begin"/>
      </w:r>
      <w:r w:rsidR="000968F9">
        <w:instrText xml:space="preserve"> HYPERLINK \l "_New_or_Modified" </w:instrText>
      </w:r>
      <w:r w:rsidR="000968F9">
        <w:fldChar w:fldCharType="separate"/>
      </w:r>
      <w:r w:rsidRPr="00EE678B">
        <w:rPr>
          <w:color w:val="0000FF"/>
          <w:szCs w:val="20"/>
          <w:u w:val="single"/>
        </w:rPr>
        <w:t>“PSO TRICARE/CHAMPVA” security key</w:t>
      </w:r>
      <w:r w:rsidR="000968F9">
        <w:rPr>
          <w:color w:val="0000FF"/>
          <w:szCs w:val="20"/>
          <w:u w:val="single"/>
        </w:rPr>
        <w:fldChar w:fldCharType="end"/>
      </w:r>
      <w:r w:rsidRPr="00EE678B">
        <w:rPr>
          <w:color w:val="000000"/>
          <w:szCs w:val="20"/>
        </w:rPr>
        <w:t xml:space="preserve"> and if it is selected, continued processing will occur. </w:t>
      </w:r>
      <w:r w:rsidR="009E6A3E" w:rsidRPr="009E6A3E">
        <w:rPr>
          <w:color w:val="000000"/>
          <w:szCs w:val="20"/>
        </w:rPr>
        <w:t xml:space="preserve">If the gross amount due exceeds the Ignore Threshold, the user must have security key EPHARMACY SITE MANAGER to complete the ignore action. </w:t>
      </w:r>
      <w:r w:rsidR="009E6A3E">
        <w:rPr>
          <w:color w:val="000000"/>
          <w:szCs w:val="20"/>
        </w:rPr>
        <w:t xml:space="preserve"> </w:t>
      </w:r>
      <w:r w:rsidRPr="00EE678B">
        <w:rPr>
          <w:color w:val="000000"/>
          <w:szCs w:val="20"/>
        </w:rPr>
        <w:t xml:space="preserve">If the action Q (Quit) is selected, the Non-Billable TRICARE or CHAMPVA eligible prescription will go to the </w:t>
      </w:r>
      <w:r w:rsidRPr="00EE678B">
        <w:rPr>
          <w:b/>
          <w:color w:val="000000"/>
          <w:szCs w:val="20"/>
        </w:rPr>
        <w:t>Pharmacy Third Party Payer Rejects – Worklist</w:t>
      </w:r>
      <w:r w:rsidRPr="00EE678B">
        <w:rPr>
          <w:color w:val="000000"/>
          <w:szCs w:val="20"/>
        </w:rPr>
        <w:t xml:space="preserve"> utilizing either Reject Code “eT” with reject description “TRICARE-DRUG NON BILLABLE” or Reject Code “eC” with reject description “CHAMPVA-DRUG NON BILLABLE (The reject codes “eT” and “eC” are for use internal to the VistA system only and have no relation to any NCPDP reject code listing.) The new entry will be displayed in the TRICARE or CHAMPVA section of the </w:t>
      </w:r>
      <w:r w:rsidRPr="00EE678B">
        <w:rPr>
          <w:b/>
          <w:color w:val="000000"/>
          <w:szCs w:val="20"/>
        </w:rPr>
        <w:t>Pharmacy Third Party Payer Rejects – Worklist</w:t>
      </w:r>
      <w:r w:rsidRPr="00EE678B">
        <w:rPr>
          <w:color w:val="000000"/>
          <w:szCs w:val="20"/>
        </w:rPr>
        <w:t>, as applicable</w:t>
      </w:r>
      <w:r w:rsidRPr="00EE678B">
        <w:rPr>
          <w:b/>
          <w:color w:val="000000"/>
          <w:szCs w:val="20"/>
        </w:rPr>
        <w:t>.</w:t>
      </w:r>
    </w:p>
    <w:p w:rsidR="004E2196" w:rsidRPr="00EE678B" w:rsidRDefault="004E2196" w:rsidP="00AE59A1"/>
    <w:p w:rsidR="004E2196" w:rsidRPr="00EE678B" w:rsidRDefault="004E2196" w:rsidP="007A1309">
      <w:pPr>
        <w:rPr>
          <w:bCs/>
        </w:rPr>
      </w:pPr>
      <w:r w:rsidRPr="00EE678B">
        <w:t>In the following example a TRICARE Active Duty patient with Outpatient status submits an OTC, Non-Billable drug or supplies prescription for dispensing. The pharmacist will have the option of Discontinuing the Rx, Ignoring the Rx or Quitting. Discontinue is the option displayed below.</w:t>
      </w:r>
    </w:p>
    <w:p w:rsidR="004E2196" w:rsidRPr="00EE678B" w:rsidRDefault="004E2196" w:rsidP="00AE59A1"/>
    <w:p w:rsidR="004E2196" w:rsidRPr="00EE678B" w:rsidRDefault="004E2196" w:rsidP="00644AD6">
      <w:pPr>
        <w:pStyle w:val="ExampleHeading"/>
      </w:pPr>
      <w:bookmarkStart w:id="5285" w:name="_Toc261242605"/>
      <w:bookmarkStart w:id="5286" w:name="_Toc263170003"/>
      <w:bookmarkStart w:id="5287" w:name="_Toc268072611"/>
      <w:r w:rsidRPr="00EE678B">
        <w:t>Example of Non-Billable Notification Screen</w:t>
      </w:r>
      <w:bookmarkEnd w:id="5285"/>
      <w:bookmarkEnd w:id="5286"/>
      <w:bookmarkEnd w:id="5287"/>
    </w:p>
    <w:p w:rsidR="004E2196" w:rsidRPr="00EE678B" w:rsidRDefault="004E2196" w:rsidP="00286389">
      <w:pPr>
        <w:pStyle w:val="ScreenCapture"/>
      </w:pPr>
      <w:r w:rsidRPr="00EE678B">
        <w:t xml:space="preserve">Is this correct? YES// </w:t>
      </w:r>
    </w:p>
    <w:p w:rsidR="004E2196" w:rsidRPr="00EE678B" w:rsidRDefault="004E2196" w:rsidP="00286389">
      <w:pPr>
        <w:pStyle w:val="ScreenCapture"/>
      </w:pPr>
    </w:p>
    <w:p w:rsidR="004E2196" w:rsidRPr="00EE678B" w:rsidRDefault="004E2196" w:rsidP="00286389">
      <w:pPr>
        <w:pStyle w:val="ScreenCapture"/>
      </w:pPr>
      <w:r w:rsidRPr="00EE678B">
        <w:t xml:space="preserve">DRUG NOT BILLABLE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ab/>
      </w:r>
      <w:r w:rsidRPr="00EE678B">
        <w:tab/>
      </w:r>
      <w:r w:rsidRPr="00EE678B">
        <w:tab/>
        <w:t xml:space="preserve">*** TRICARE - NON-BILLABLE ***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Division : XXXX DIVISION                          NPI#: 9999999999  </w:t>
      </w:r>
    </w:p>
    <w:p w:rsidR="004E2196" w:rsidRPr="00EE678B" w:rsidRDefault="004E2196" w:rsidP="00286389">
      <w:pPr>
        <w:pStyle w:val="ScreenCapture"/>
      </w:pPr>
      <w:r w:rsidRPr="00EE678B">
        <w:t xml:space="preserve">   Patient  : TRICARE,ONE(XXXX)  Sex: M        DOB: JAN 1,19XX(XX)  </w:t>
      </w:r>
    </w:p>
    <w:p w:rsidR="004E2196" w:rsidRPr="00EE678B" w:rsidRDefault="004E2196" w:rsidP="00286389">
      <w:pPr>
        <w:pStyle w:val="ScreenCapture"/>
      </w:pPr>
      <w:r w:rsidRPr="00EE678B">
        <w:t xml:space="preserve">   Rx/Drug  : XXX5339/0 - DOCUSATE NA 100MG CA           </w:t>
      </w:r>
    </w:p>
    <w:p w:rsidR="004E2196" w:rsidRPr="00EE678B" w:rsidRDefault="004E2196" w:rsidP="00286389">
      <w:pPr>
        <w:pStyle w:val="ScreenCapture"/>
      </w:pPr>
      <w:r w:rsidRPr="00EE678B">
        <w:t xml:space="preserve">   Date/Time: OCT 31, 2010@12:22:10   </w:t>
      </w:r>
    </w:p>
    <w:p w:rsidR="004E2196" w:rsidRPr="00EE678B" w:rsidRDefault="004E2196" w:rsidP="00286389">
      <w:pPr>
        <w:pStyle w:val="ScreenCapture"/>
      </w:pPr>
      <w:r w:rsidRPr="00EE678B">
        <w:t xml:space="preserve">   Reason   : Drug not billable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This is a non-billable TRICARE prescription.  </w:t>
      </w:r>
    </w:p>
    <w:p w:rsidR="004E2196" w:rsidRPr="00EE678B" w:rsidRDefault="004E2196" w:rsidP="00286389">
      <w:pPr>
        <w:pStyle w:val="ScreenCapture"/>
      </w:pPr>
      <w:r w:rsidRPr="00EE678B">
        <w:t xml:space="preserve">       Select one of the following:          </w:t>
      </w:r>
    </w:p>
    <w:p w:rsidR="004E2196" w:rsidRPr="00EE678B" w:rsidRDefault="004E2196" w:rsidP="00286389">
      <w:pPr>
        <w:pStyle w:val="ScreenCapture"/>
      </w:pPr>
      <w:r w:rsidRPr="00EE678B">
        <w:t xml:space="preserve">            D        (D)iscontinue - DO NOT FILL PRESCRIPTION          </w:t>
      </w:r>
    </w:p>
    <w:p w:rsidR="004E2196" w:rsidRPr="00EE678B" w:rsidRDefault="004E2196" w:rsidP="00286389">
      <w:pPr>
        <w:pStyle w:val="ScreenCapture"/>
      </w:pPr>
      <w:r w:rsidRPr="00EE678B">
        <w:t xml:space="preserve">            Q        (Q)UIT - SEND TO WORKLIST (REQUIRES INTERVENTION)</w:t>
      </w:r>
    </w:p>
    <w:p w:rsidR="004E2196" w:rsidRPr="00EE678B" w:rsidRDefault="004E2196" w:rsidP="00286389">
      <w:pPr>
        <w:pStyle w:val="ScreenCapture"/>
      </w:pPr>
      <w:r w:rsidRPr="00EE678B">
        <w:t xml:space="preserve">            I        (I)gnore – FILL Rx WITHOUT CLAIM SUBMISSION </w:t>
      </w:r>
    </w:p>
    <w:p w:rsidR="004E2196" w:rsidRPr="00EE678B" w:rsidRDefault="00583040" w:rsidP="00286389">
      <w:pPr>
        <w:pStyle w:val="ScreenCapture"/>
      </w:pPr>
      <w:r>
        <w:rPr>
          <w:noProof/>
        </w:rPr>
        <mc:AlternateContent>
          <mc:Choice Requires="wps">
            <w:drawing>
              <wp:anchor distT="0" distB="0" distL="114300" distR="114300" simplePos="0" relativeHeight="251662848" behindDoc="0" locked="0" layoutInCell="1" allowOverlap="1">
                <wp:simplePos x="0" y="0"/>
                <wp:positionH relativeFrom="column">
                  <wp:posOffset>2596515</wp:posOffset>
                </wp:positionH>
                <wp:positionV relativeFrom="paragraph">
                  <wp:posOffset>76200</wp:posOffset>
                </wp:positionV>
                <wp:extent cx="762000" cy="176530"/>
                <wp:effectExtent l="0" t="0" r="0" b="0"/>
                <wp:wrapNone/>
                <wp:docPr id="1383"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17653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18BB4" id="Rectangle 34" o:spid="_x0000_s1026" style="position:absolute;margin-left:204.45pt;margin-top:6pt;width:60pt;height:13.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" filled="f" strokeweight="1pt"/>
            </w:pict>
          </mc:Fallback>
        </mc:AlternateContent>
      </w:r>
    </w:p>
    <w:p w:rsidR="004E2196" w:rsidRPr="00EE678B" w:rsidRDefault="004E2196" w:rsidP="00286389">
      <w:pPr>
        <w:pStyle w:val="ScreenCapture"/>
      </w:pPr>
      <w:r w:rsidRPr="00EE678B">
        <w:t>(D)iscontinue,(Q)uit, (I)gnore: D// Discontinue</w:t>
      </w:r>
    </w:p>
    <w:p w:rsidR="004E2196" w:rsidRPr="00EE678B" w:rsidRDefault="004E2196" w:rsidP="00286389">
      <w:pPr>
        <w:pStyle w:val="ScreenCapture"/>
      </w:pPr>
    </w:p>
    <w:p w:rsidR="004E2196" w:rsidRPr="00EE678B" w:rsidRDefault="004E2196" w:rsidP="00286389">
      <w:pPr>
        <w:pStyle w:val="ScreenCapture"/>
      </w:pPr>
      <w:r w:rsidRPr="00EE678B">
        <w:t xml:space="preserve">Nature of Order: SERVICE REJECT// </w:t>
      </w:r>
    </w:p>
    <w:p w:rsidR="004E2196" w:rsidRPr="00EE678B" w:rsidRDefault="004E2196" w:rsidP="00286389">
      <w:pPr>
        <w:pStyle w:val="ScreenCapture"/>
      </w:pPr>
    </w:p>
    <w:p w:rsidR="004E2196" w:rsidRPr="00EE678B" w:rsidRDefault="004E2196" w:rsidP="00286389">
      <w:pPr>
        <w:pStyle w:val="ScreenCapture"/>
      </w:pPr>
      <w:r w:rsidRPr="00EE678B">
        <w:t>Requesting PROVIDER: VHAPROVIDER,ONE           111     PHYSICIAN</w:t>
      </w:r>
    </w:p>
    <w:p w:rsidR="004E2196" w:rsidRPr="00EE678B" w:rsidRDefault="004E2196" w:rsidP="004E2196">
      <w:pPr>
        <w:rPr>
          <w:color w:val="000000"/>
          <w:szCs w:val="24"/>
        </w:rPr>
      </w:pPr>
    </w:p>
    <w:p w:rsidR="004E2196" w:rsidRPr="00EE678B" w:rsidRDefault="004E2196" w:rsidP="007A1309">
      <w:pPr>
        <w:rPr>
          <w:bCs/>
        </w:rPr>
      </w:pPr>
      <w:r w:rsidRPr="00EE678B">
        <w:t>In the following example a TRICARE Active Duty patient with Outpatient status submitted an OTC, Non-Billable drug or Supplies prescription for dispensing. The pharmacist selected the Quit option to send the prescription to the worklist for further review. The Non-Billable drug is displayed on the Pharmacy Third Party Payer Rejects – Worklist with a reason code “eT”.</w:t>
      </w:r>
    </w:p>
    <w:p w:rsidR="004E2196" w:rsidRPr="00EE678B" w:rsidRDefault="004E2196" w:rsidP="00AE454C">
      <w:pPr>
        <w:rPr>
          <w:color w:val="000000"/>
        </w:rPr>
      </w:pPr>
    </w:p>
    <w:p w:rsidR="004E2196" w:rsidRPr="00EE678B" w:rsidRDefault="004E2196" w:rsidP="00644AD6">
      <w:pPr>
        <w:pStyle w:val="ExampleHeading"/>
      </w:pPr>
      <w:r w:rsidRPr="00EE678B">
        <w:t>Example of Pharmacy Third Party Payer Rejects – Worklist</w:t>
      </w:r>
    </w:p>
    <w:p w:rsidR="004E2196" w:rsidRPr="00EE678B" w:rsidRDefault="004E2196" w:rsidP="007C44A7">
      <w:pPr>
        <w:pStyle w:val="ScreenCapture"/>
        <w:keepNext/>
      </w:pPr>
      <w:r w:rsidRPr="00EE678B">
        <w:t>Insurance Rejects-Worklist</w:t>
      </w:r>
      <w:r w:rsidR="00D8267F" w:rsidRPr="00EE678B">
        <w:t xml:space="preserve">   </w:t>
      </w:r>
      <w:r w:rsidRPr="00EE678B">
        <w:t xml:space="preserve"> Oct 31, 2010@09:15:58</w:t>
      </w:r>
      <w:r w:rsidR="00D8267F" w:rsidRPr="00EE678B">
        <w:t xml:space="preserve">         </w:t>
      </w:r>
      <w:r w:rsidRPr="00EE678B">
        <w:t xml:space="preserve"> Page:</w:t>
      </w:r>
      <w:r w:rsidR="00D8267F" w:rsidRPr="00EE678B">
        <w:t xml:space="preserve"> </w:t>
      </w:r>
      <w:r w:rsidRPr="00EE678B">
        <w:t xml:space="preserve"> </w:t>
      </w:r>
      <w:r w:rsidR="00D8267F" w:rsidRPr="00EE678B">
        <w:t xml:space="preserve">  </w:t>
      </w:r>
      <w:r w:rsidRPr="00EE678B">
        <w:t>2 of</w:t>
      </w:r>
      <w:r w:rsidR="00D8267F" w:rsidRPr="00EE678B">
        <w:t xml:space="preserve">   </w:t>
      </w:r>
      <w:r w:rsidRPr="00EE678B">
        <w:t xml:space="preserve"> 5 </w:t>
      </w:r>
    </w:p>
    <w:p w:rsidR="004E2196" w:rsidRPr="00EE678B" w:rsidRDefault="004E2196" w:rsidP="007C44A7">
      <w:pPr>
        <w:pStyle w:val="ScreenCapture"/>
        <w:keepNext/>
      </w:pPr>
      <w:r w:rsidRPr="00EE678B">
        <w:t>Division</w:t>
      </w:r>
      <w:r w:rsidR="00D8267F" w:rsidRPr="00EE678B">
        <w:t xml:space="preserve"> </w:t>
      </w:r>
      <w:r w:rsidRPr="00EE678B">
        <w:t xml:space="preserve"> : ALBANY ISC</w:t>
      </w:r>
    </w:p>
    <w:p w:rsidR="004E2196" w:rsidRPr="00EE678B" w:rsidRDefault="004E2196" w:rsidP="00286389">
      <w:pPr>
        <w:pStyle w:val="ScreenCapture"/>
      </w:pPr>
      <w:r w:rsidRPr="00EE678B">
        <w:t>Selection : ALL UNRESOLVED REJECTS</w:t>
      </w:r>
    </w:p>
    <w:p w:rsidR="004E2196" w:rsidRPr="00EE678B" w:rsidRDefault="00D8267F" w:rsidP="00286389">
      <w:pPr>
        <w:pStyle w:val="ScreenCapture"/>
      </w:pPr>
      <w:r w:rsidRPr="00EE678B">
        <w:t xml:space="preserve"> </w:t>
      </w:r>
      <w:r w:rsidR="004E2196" w:rsidRPr="00EE678B">
        <w:t xml:space="preserve"> # Rx#</w:t>
      </w:r>
      <w:r w:rsidRPr="00EE678B">
        <w:t xml:space="preserve">         </w:t>
      </w:r>
      <w:r w:rsidR="004E2196" w:rsidRPr="00EE678B">
        <w:t xml:space="preserve"> PATIENT(ID) [^]</w:t>
      </w:r>
      <w:r w:rsidRPr="00EE678B">
        <w:t xml:space="preserve">         </w:t>
      </w:r>
      <w:r w:rsidR="004E2196" w:rsidRPr="00EE678B">
        <w:t xml:space="preserve"> DRUG</w:t>
      </w:r>
      <w:r w:rsidRPr="00EE678B">
        <w:t xml:space="preserve">                </w:t>
      </w:r>
      <w:r w:rsidR="004E2196" w:rsidRPr="00EE678B">
        <w:t xml:space="preserve"> REASON</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Payer Message:</w:t>
      </w:r>
      <w:r w:rsidRPr="00EE678B">
        <w:t xml:space="preserve">                                                             </w:t>
      </w:r>
      <w:r w:rsidR="004E2196" w:rsidRPr="00EE678B">
        <w:t xml:space="preserve">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3872" behindDoc="0" locked="0" layoutInCell="1" allowOverlap="1">
                <wp:simplePos x="0" y="0"/>
                <wp:positionH relativeFrom="column">
                  <wp:posOffset>4267200</wp:posOffset>
                </wp:positionH>
                <wp:positionV relativeFrom="paragraph">
                  <wp:posOffset>38735</wp:posOffset>
                </wp:positionV>
                <wp:extent cx="228600" cy="228600"/>
                <wp:effectExtent l="0" t="0" r="0" b="0"/>
                <wp:wrapNone/>
                <wp:docPr id="1382" name="Rectangle 33" descr="Box around &quot;eT&quot; reason code"/>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B19D3" id="Rectangle 33" o:spid="_x0000_s1026" alt="Box around &quot;eT&quot; reason code" style="position:absolute;margin-left:336pt;margin-top:3.05pt;width:18pt;height:18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" filled="f" strokeweight="1pt"/>
            </w:pict>
          </mc:Fallback>
        </mc:AlternateContent>
      </w:r>
      <w:r w:rsidR="00D8267F" w:rsidRPr="00EE678B">
        <w:t xml:space="preserve">                      </w:t>
      </w:r>
      <w:r w:rsidR="004E2196" w:rsidRPr="00EE678B">
        <w:t xml:space="preserve"> </w:t>
      </w:r>
      <w:r w:rsidR="00D8267F" w:rsidRPr="00EE678B">
        <w:t xml:space="preserve">      </w:t>
      </w:r>
      <w:r w:rsidR="004E2196" w:rsidRPr="00EE678B">
        <w:t>TRICARE - Non-DUR/RTS</w:t>
      </w:r>
      <w:r w:rsidR="00D8267F"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13 102xxx</w:t>
      </w:r>
      <w:r w:rsidRPr="00EE678B">
        <w:t xml:space="preserve">      </w:t>
      </w:r>
      <w:r w:rsidR="004E2196" w:rsidRPr="00EE678B">
        <w:t xml:space="preserve"> OPTRICARE,ONE(4789)</w:t>
      </w:r>
      <w:r w:rsidRPr="00EE678B">
        <w:t xml:space="preserve">     </w:t>
      </w:r>
      <w:r w:rsidR="004E2196" w:rsidRPr="00EE678B">
        <w:t xml:space="preserve"> DIAZOXIDE 300MG INJ</w:t>
      </w:r>
      <w:r w:rsidRPr="00EE678B">
        <w:t xml:space="preserve"> </w:t>
      </w:r>
      <w:r w:rsidR="004E2196" w:rsidRPr="00EE678B">
        <w:t xml:space="preserve"> eT :TRICARE-DRUG NON</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14 102xxx   </w:t>
      </w:r>
      <w:r w:rsidRPr="00EE678B">
        <w:t xml:space="preserve">   </w:t>
      </w:r>
      <w:r w:rsidR="004E2196" w:rsidRPr="00EE678B">
        <w:t xml:space="preserve"> OPTRICARE,ONE(4789)</w:t>
      </w:r>
      <w:r w:rsidRPr="00EE678B">
        <w:t xml:space="preserve">     </w:t>
      </w:r>
      <w:r w:rsidR="004E2196" w:rsidRPr="00EE678B">
        <w:t xml:space="preserve"> MANNITOL 15% S.S. LV 22 :M/I Dispense </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15 1028xxx    </w:t>
      </w:r>
      <w:r w:rsidRPr="00EE678B">
        <w:t xml:space="preserve"> </w:t>
      </w:r>
      <w:r w:rsidR="004E2196" w:rsidRPr="00EE678B">
        <w:t xml:space="preserve"> OPTRICARE,ONE(4789)</w:t>
      </w:r>
      <w:r w:rsidRPr="00EE678B">
        <w:t xml:space="preserve">     </w:t>
      </w:r>
      <w:r w:rsidR="004E2196" w:rsidRPr="00EE678B">
        <w:t xml:space="preserve"> METHOCARBAMOL 750MG</w:t>
      </w:r>
      <w:r w:rsidRPr="00EE678B">
        <w:t xml:space="preserve"> </w:t>
      </w:r>
      <w:r w:rsidR="004E2196" w:rsidRPr="00EE678B">
        <w:t xml:space="preserve"> 34 :M/I Submissio</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16 103xxx </w:t>
      </w:r>
      <w:r w:rsidRPr="00EE678B">
        <w:t xml:space="preserve">     </w:t>
      </w:r>
      <w:r w:rsidR="004E2196" w:rsidRPr="00EE678B">
        <w:t xml:space="preserve"> OPTRICARE,ONE(4789)</w:t>
      </w:r>
      <w:r w:rsidRPr="00EE678B">
        <w:t xml:space="preserve">     </w:t>
      </w:r>
      <w:r w:rsidR="004E2196" w:rsidRPr="00EE678B">
        <w:t xml:space="preserve"> BENZTROPINE 2MG TAB</w:t>
      </w:r>
      <w:r w:rsidRPr="00EE678B">
        <w:t xml:space="preserve"> </w:t>
      </w:r>
      <w:r w:rsidR="004E2196" w:rsidRPr="00EE678B">
        <w:t xml:space="preserve">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17 103xxx</w:t>
      </w:r>
      <w:r w:rsidRPr="00EE678B">
        <w:t xml:space="preserve">      </w:t>
      </w:r>
      <w:r w:rsidR="004E2196" w:rsidRPr="00EE678B">
        <w:t xml:space="preserve"> OPTRICARE,ONE(4789)</w:t>
      </w:r>
      <w:r w:rsidRPr="00EE678B">
        <w:t xml:space="preserve">     </w:t>
      </w:r>
      <w:r w:rsidR="004E2196" w:rsidRPr="00EE678B">
        <w:t xml:space="preserve"> DEXAMETHASONE 0.5MG </w:t>
      </w:r>
      <w:r w:rsidRPr="00EE678B">
        <w:t xml:space="preserve"> </w:t>
      </w:r>
      <w:r w:rsidR="004E2196" w:rsidRPr="00EE678B">
        <w:t>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18 102xxx</w:t>
      </w:r>
      <w:r w:rsidRPr="00EE678B">
        <w:t xml:space="preserve">      </w:t>
      </w:r>
      <w:r w:rsidR="004E2196" w:rsidRPr="00EE678B">
        <w:t xml:space="preserve"> TRICARE,ONLYTRICAR(3939) NEODECADRON OPHTMALI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19 102xxx</w:t>
      </w:r>
      <w:r w:rsidRPr="00EE678B">
        <w:t xml:space="preserve">      </w:t>
      </w:r>
      <w:r w:rsidR="004E2196" w:rsidRPr="00EE678B">
        <w:t xml:space="preserve"> TRICARE,ONLYTRICAR(3939) GENTAMICIN OPHTHALMI 07 :M/I Cardholde</w:t>
      </w:r>
    </w:p>
    <w:p w:rsidR="004E2196" w:rsidRPr="00EE678B" w:rsidRDefault="00D8267F" w:rsidP="00286389">
      <w:pPr>
        <w:pStyle w:val="ScreenCapture"/>
      </w:pPr>
      <w:r w:rsidRPr="00EE678B">
        <w:t xml:space="preserve">   </w:t>
      </w:r>
      <w:r w:rsidR="004E2196" w:rsidRPr="00EE678B">
        <w:t xml:space="preserve"> Payer Message: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Select the entry # to view or ?? for more actions</w:t>
      </w:r>
      <w:r w:rsidR="00D8267F" w:rsidRPr="00EE678B">
        <w:t xml:space="preserve">                    </w:t>
      </w:r>
      <w:r w:rsidRPr="00EE678B">
        <w:t xml:space="preserve"> </w:t>
      </w:r>
    </w:p>
    <w:p w:rsidR="004E2196" w:rsidRPr="00EE678B" w:rsidRDefault="004E2196" w:rsidP="00286389">
      <w:pPr>
        <w:pStyle w:val="ScreenCapture"/>
      </w:pPr>
      <w:r w:rsidRPr="00EE678B">
        <w:t>DR</w:t>
      </w:r>
      <w:r w:rsidR="00D8267F" w:rsidRPr="00EE678B">
        <w:t xml:space="preserve"> </w:t>
      </w:r>
      <w:r w:rsidRPr="00EE678B">
        <w:t xml:space="preserve"> Sort by Drug</w:t>
      </w:r>
      <w:r w:rsidR="00D8267F" w:rsidRPr="00EE678B">
        <w:t xml:space="preserve">         </w:t>
      </w:r>
      <w:r w:rsidRPr="00EE678B">
        <w:t xml:space="preserve"> RE</w:t>
      </w:r>
      <w:r w:rsidR="00D8267F" w:rsidRPr="00EE678B">
        <w:t xml:space="preserve"> </w:t>
      </w:r>
      <w:r w:rsidRPr="00EE678B">
        <w:t xml:space="preserve"> Sort by Reason</w:t>
      </w:r>
      <w:r w:rsidR="00D8267F" w:rsidRPr="00EE678B">
        <w:t xml:space="preserve">       </w:t>
      </w:r>
      <w:r w:rsidRPr="00EE678B">
        <w:t xml:space="preserve"> RX</w:t>
      </w:r>
      <w:r w:rsidR="00D8267F" w:rsidRPr="00EE678B">
        <w:t xml:space="preserve"> </w:t>
      </w:r>
      <w:r w:rsidRPr="00EE678B">
        <w:t xml:space="preserve"> Sort by Prescription</w:t>
      </w:r>
    </w:p>
    <w:p w:rsidR="004E2196" w:rsidRPr="00EE678B" w:rsidRDefault="004E2196" w:rsidP="00286389">
      <w:pPr>
        <w:pStyle w:val="ScreenCapture"/>
      </w:pPr>
      <w:r w:rsidRPr="00EE678B">
        <w:t>PA</w:t>
      </w:r>
      <w:r w:rsidR="00D8267F" w:rsidRPr="00EE678B">
        <w:t xml:space="preserve"> </w:t>
      </w:r>
      <w:r w:rsidRPr="00EE678B">
        <w:t xml:space="preserve"> Sort by Patient</w:t>
      </w:r>
      <w:r w:rsidR="00D8267F" w:rsidRPr="00EE678B">
        <w:t xml:space="preserve">      </w:t>
      </w:r>
      <w:r w:rsidRPr="00EE678B">
        <w:t xml:space="preserve"> RF</w:t>
      </w:r>
      <w:r w:rsidR="00D8267F" w:rsidRPr="00EE678B">
        <w:t xml:space="preserve"> </w:t>
      </w:r>
      <w:r w:rsidRPr="00EE678B">
        <w:t xml:space="preserve"> Screen Refresh</w:t>
      </w:r>
      <w:r w:rsidR="00D8267F" w:rsidRPr="00EE678B">
        <w:t xml:space="preserve">       </w:t>
      </w:r>
      <w:r w:rsidRPr="00EE678B">
        <w:t xml:space="preserve"> GI</w:t>
      </w:r>
      <w:r w:rsidR="00D8267F" w:rsidRPr="00EE678B">
        <w:t xml:space="preserve"> </w:t>
      </w:r>
      <w:r w:rsidRPr="00EE678B">
        <w:t xml:space="preserve"> Group by Insurance</w:t>
      </w:r>
    </w:p>
    <w:p w:rsidR="004E2196" w:rsidRPr="00EE678B" w:rsidRDefault="004E2196" w:rsidP="00286389">
      <w:pPr>
        <w:pStyle w:val="ScreenCapture"/>
      </w:pPr>
      <w:r w:rsidRPr="00EE678B">
        <w:t>Select: Next Screen//</w:t>
      </w:r>
    </w:p>
    <w:p w:rsidR="004E2196" w:rsidRPr="00EE678B" w:rsidRDefault="004E2196" w:rsidP="007A1309"/>
    <w:p w:rsidR="004E2196" w:rsidRPr="00EE678B" w:rsidRDefault="004E2196">
      <w:pPr>
        <w:numPr>
          <w:ilvl w:val="0"/>
          <w:numId w:val="62"/>
        </w:numPr>
        <w:tabs>
          <w:tab w:val="clear" w:pos="1080"/>
          <w:tab w:val="num" w:pos="720"/>
        </w:tabs>
        <w:ind w:left="720"/>
        <w:rPr>
          <w:color w:val="000000"/>
          <w:szCs w:val="20"/>
        </w:rPr>
        <w:pPrChange w:id="5288" w:author="Fred Perez" w:date="2019-03-22T09:44:00Z">
          <w:pPr>
            <w:numPr>
              <w:numId w:val="66"/>
            </w:numPr>
            <w:tabs>
              <w:tab w:val="num" w:pos="720"/>
            </w:tabs>
            <w:ind w:left="720" w:hanging="360"/>
          </w:pPr>
        </w:pPrChange>
      </w:pPr>
      <w:r w:rsidRPr="00EE678B">
        <w:rPr>
          <w:color w:val="000000"/>
          <w:szCs w:val="20"/>
        </w:rPr>
        <w:t>The Non-Billable TRICARE prescriptions will appear on the Reject Information screen shown in the example below once the TRICARE Non-Billable claim has been selected from the Pharmacy Third Party Payer Rejects – Worklist. The screen will display:</w:t>
      </w:r>
    </w:p>
    <w:p w:rsidR="004E2196" w:rsidRPr="00EE678B" w:rsidRDefault="004E2196">
      <w:pPr>
        <w:numPr>
          <w:ilvl w:val="1"/>
          <w:numId w:val="62"/>
        </w:numPr>
        <w:tabs>
          <w:tab w:val="clear" w:pos="1800"/>
          <w:tab w:val="num" w:pos="1440"/>
        </w:tabs>
        <w:spacing w:before="120"/>
        <w:ind w:left="1440"/>
        <w:rPr>
          <w:szCs w:val="20"/>
        </w:rPr>
        <w:pPrChange w:id="5289" w:author="Fred Perez" w:date="2019-03-22T09:44:00Z">
          <w:pPr>
            <w:numPr>
              <w:ilvl w:val="1"/>
              <w:numId w:val="66"/>
            </w:numPr>
            <w:tabs>
              <w:tab w:val="num" w:pos="1440"/>
            </w:tabs>
            <w:spacing w:before="120"/>
            <w:ind w:left="1440" w:hanging="360"/>
          </w:pPr>
        </w:pPrChange>
      </w:pPr>
      <w:r w:rsidRPr="00EE678B">
        <w:rPr>
          <w:szCs w:val="20"/>
        </w:rPr>
        <w:t xml:space="preserve">ECME# field – will be blank </w:t>
      </w:r>
    </w:p>
    <w:p w:rsidR="004E2196" w:rsidRPr="00EE678B" w:rsidRDefault="004E2196">
      <w:pPr>
        <w:numPr>
          <w:ilvl w:val="1"/>
          <w:numId w:val="62"/>
        </w:numPr>
        <w:tabs>
          <w:tab w:val="clear" w:pos="1800"/>
          <w:tab w:val="num" w:pos="1440"/>
        </w:tabs>
        <w:spacing w:before="120"/>
        <w:ind w:left="1440"/>
        <w:rPr>
          <w:color w:val="000000"/>
          <w:szCs w:val="20"/>
        </w:rPr>
        <w:pPrChange w:id="5290" w:author="Fred Perez" w:date="2019-03-22T09:44:00Z">
          <w:pPr>
            <w:numPr>
              <w:ilvl w:val="1"/>
              <w:numId w:val="66"/>
            </w:numPr>
            <w:tabs>
              <w:tab w:val="num" w:pos="1440"/>
            </w:tabs>
            <w:spacing w:before="120"/>
            <w:ind w:left="1440" w:hanging="360"/>
          </w:pPr>
        </w:pPrChange>
      </w:pPr>
      <w:r w:rsidRPr="00EE678B">
        <w:rPr>
          <w:color w:val="000000"/>
          <w:szCs w:val="20"/>
        </w:rPr>
        <w:t>Insurance Information – will be blank</w:t>
      </w:r>
    </w:p>
    <w:p w:rsidR="004E2196" w:rsidRPr="00EE678B" w:rsidRDefault="004E2196">
      <w:pPr>
        <w:numPr>
          <w:ilvl w:val="1"/>
          <w:numId w:val="62"/>
        </w:numPr>
        <w:tabs>
          <w:tab w:val="clear" w:pos="1800"/>
          <w:tab w:val="num" w:pos="1440"/>
        </w:tabs>
        <w:spacing w:before="120"/>
        <w:ind w:left="1440"/>
        <w:rPr>
          <w:szCs w:val="20"/>
        </w:rPr>
        <w:pPrChange w:id="5291" w:author="Fred Perez" w:date="2019-03-22T09:44:00Z">
          <w:pPr>
            <w:numPr>
              <w:ilvl w:val="1"/>
              <w:numId w:val="66"/>
            </w:numPr>
            <w:tabs>
              <w:tab w:val="num" w:pos="1440"/>
            </w:tabs>
            <w:spacing w:before="120"/>
            <w:ind w:left="1440" w:hanging="360"/>
          </w:pPr>
        </w:pPrChange>
      </w:pPr>
      <w:r w:rsidRPr="00EE678B">
        <w:rPr>
          <w:szCs w:val="20"/>
        </w:rPr>
        <w:t>Reject code section will have the reject code eT and status will state “NO CLAIM SUBMITTED”</w:t>
      </w:r>
    </w:p>
    <w:p w:rsidR="004E2196" w:rsidRPr="00EE678B" w:rsidRDefault="004E2196">
      <w:pPr>
        <w:numPr>
          <w:ilvl w:val="1"/>
          <w:numId w:val="62"/>
        </w:numPr>
        <w:tabs>
          <w:tab w:val="clear" w:pos="1800"/>
          <w:tab w:val="num" w:pos="1440"/>
        </w:tabs>
        <w:spacing w:before="120"/>
        <w:ind w:left="1440"/>
        <w:rPr>
          <w:szCs w:val="20"/>
        </w:rPr>
        <w:pPrChange w:id="5292" w:author="Fred Perez" w:date="2019-03-22T09:44:00Z">
          <w:pPr>
            <w:numPr>
              <w:ilvl w:val="1"/>
              <w:numId w:val="66"/>
            </w:numPr>
            <w:tabs>
              <w:tab w:val="num" w:pos="1440"/>
            </w:tabs>
            <w:spacing w:before="120"/>
            <w:ind w:left="1440" w:hanging="360"/>
          </w:pPr>
        </w:pPrChange>
      </w:pPr>
      <w:r w:rsidRPr="00EE678B">
        <w:rPr>
          <w:szCs w:val="20"/>
        </w:rPr>
        <w:t xml:space="preserve">Available Actions will be DC – Discontinue Rx, VW -View Rx, MP – Medication Profile, FIL – Fill Rx and IGN Ignore Reject (FIL and IGN will require </w:t>
      </w:r>
      <w:r w:rsidR="000968F9">
        <w:fldChar w:fldCharType="begin"/>
      </w:r>
      <w:r w:rsidR="000968F9">
        <w:instrText xml:space="preserve"> HYPERLINK \l "_New_or_Modified" </w:instrText>
      </w:r>
      <w:r w:rsidR="000968F9">
        <w:fldChar w:fldCharType="separate"/>
      </w:r>
      <w:r w:rsidRPr="00EE678B">
        <w:rPr>
          <w:color w:val="0000FF"/>
          <w:szCs w:val="20"/>
          <w:u w:val="single"/>
        </w:rPr>
        <w:t>PSO TRICARE/CHAMPVA security key</w:t>
      </w:r>
      <w:r w:rsidR="000968F9">
        <w:rPr>
          <w:color w:val="0000FF"/>
          <w:szCs w:val="20"/>
          <w:u w:val="single"/>
        </w:rPr>
        <w:fldChar w:fldCharType="end"/>
      </w:r>
      <w:r w:rsidRPr="00EE678B">
        <w:rPr>
          <w:szCs w:val="20"/>
        </w:rPr>
        <w:t>)</w:t>
      </w:r>
    </w:p>
    <w:p w:rsidR="004E2196" w:rsidRPr="00EE678B" w:rsidRDefault="004E2196">
      <w:pPr>
        <w:numPr>
          <w:ilvl w:val="1"/>
          <w:numId w:val="62"/>
        </w:numPr>
        <w:spacing w:before="120"/>
        <w:rPr>
          <w:szCs w:val="20"/>
        </w:rPr>
        <w:pPrChange w:id="5293" w:author="Fred Perez" w:date="2019-03-22T09:44:00Z">
          <w:pPr>
            <w:numPr>
              <w:ilvl w:val="1"/>
              <w:numId w:val="66"/>
            </w:numPr>
            <w:tabs>
              <w:tab w:val="num" w:pos="1440"/>
            </w:tabs>
            <w:spacing w:before="120"/>
            <w:ind w:left="1440" w:hanging="360"/>
          </w:pPr>
        </w:pPrChange>
      </w:pPr>
      <w:bookmarkStart w:id="5294" w:name="pa333"/>
      <w:r w:rsidRPr="00EE678B">
        <w:rPr>
          <w:szCs w:val="20"/>
        </w:rPr>
        <w:t>Available Hidden Actions will be COM – Add Comments, ED – Edit Rx</w:t>
      </w:r>
      <w:r w:rsidR="00482540">
        <w:rPr>
          <w:szCs w:val="20"/>
        </w:rPr>
        <w:t xml:space="preserve">, </w:t>
      </w:r>
      <w:r w:rsidR="00482540" w:rsidRPr="00C90605">
        <w:rPr>
          <w:szCs w:val="20"/>
        </w:rPr>
        <w:t xml:space="preserve">VER – View ePharmacy Rx </w:t>
      </w:r>
      <w:r w:rsidRPr="00EE678B">
        <w:rPr>
          <w:szCs w:val="20"/>
        </w:rPr>
        <w:t xml:space="preserve"> and all other standard List Manager hidden actions</w:t>
      </w:r>
    </w:p>
    <w:bookmarkEnd w:id="5294"/>
    <w:p w:rsidR="004E2196" w:rsidRPr="00EE678B" w:rsidRDefault="004E2196">
      <w:pPr>
        <w:numPr>
          <w:ilvl w:val="1"/>
          <w:numId w:val="62"/>
        </w:numPr>
        <w:tabs>
          <w:tab w:val="clear" w:pos="1800"/>
          <w:tab w:val="num" w:pos="1440"/>
        </w:tabs>
        <w:spacing w:before="120"/>
        <w:ind w:left="1440"/>
        <w:rPr>
          <w:szCs w:val="20"/>
        </w:rPr>
        <w:pPrChange w:id="5295" w:author="Fred Perez" w:date="2019-03-22T09:44:00Z">
          <w:pPr>
            <w:numPr>
              <w:ilvl w:val="1"/>
              <w:numId w:val="66"/>
            </w:numPr>
            <w:tabs>
              <w:tab w:val="num" w:pos="1440"/>
            </w:tabs>
            <w:spacing w:before="120"/>
            <w:ind w:left="1440" w:hanging="360"/>
          </w:pPr>
        </w:pPrChange>
      </w:pPr>
      <w:r w:rsidRPr="00EE678B">
        <w:rPr>
          <w:szCs w:val="20"/>
        </w:rPr>
        <w:t>If the action DC is chosen, the system will discontinue the prescription and the prompt “Nature of Order” will default to “SERVICE REJECT”</w:t>
      </w:r>
    </w:p>
    <w:p w:rsidR="004E2196" w:rsidRPr="00EE678B" w:rsidRDefault="004E2196">
      <w:pPr>
        <w:numPr>
          <w:ilvl w:val="1"/>
          <w:numId w:val="62"/>
        </w:numPr>
        <w:spacing w:before="120"/>
        <w:rPr>
          <w:color w:val="000000"/>
          <w:szCs w:val="20"/>
        </w:rPr>
        <w:pPrChange w:id="5296" w:author="Fred Perez" w:date="2019-03-22T09:44:00Z">
          <w:pPr>
            <w:numPr>
              <w:ilvl w:val="1"/>
              <w:numId w:val="66"/>
            </w:numPr>
            <w:tabs>
              <w:tab w:val="num" w:pos="1440"/>
            </w:tabs>
            <w:spacing w:before="120"/>
            <w:ind w:left="1440" w:hanging="360"/>
          </w:pPr>
        </w:pPrChange>
      </w:pPr>
      <w:r w:rsidRPr="00EE678B">
        <w:rPr>
          <w:szCs w:val="20"/>
        </w:rPr>
        <w:t>The following</w:t>
      </w:r>
      <w:r w:rsidRPr="00EE678B">
        <w:rPr>
          <w:color w:val="000000"/>
          <w:szCs w:val="20"/>
        </w:rPr>
        <w:t xml:space="preserve"> actions</w:t>
      </w:r>
      <w:r w:rsidRPr="00EE678B">
        <w:rPr>
          <w:color w:val="000000"/>
          <w:szCs w:val="24"/>
        </w:rPr>
        <w:t xml:space="preserve"> </w:t>
      </w:r>
      <w:r w:rsidRPr="00EE678B">
        <w:rPr>
          <w:color w:val="000000"/>
          <w:szCs w:val="20"/>
        </w:rPr>
        <w:t xml:space="preserve">will </w:t>
      </w:r>
      <w:r w:rsidRPr="00EE678B">
        <w:rPr>
          <w:b/>
          <w:bCs/>
          <w:i/>
          <w:iCs/>
          <w:color w:val="000000"/>
          <w:szCs w:val="20"/>
          <w:u w:val="single"/>
        </w:rPr>
        <w:t>not</w:t>
      </w:r>
      <w:r w:rsidRPr="00EE678B">
        <w:rPr>
          <w:color w:val="000000"/>
          <w:szCs w:val="20"/>
        </w:rPr>
        <w:t xml:space="preserve"> be selectable when processing a TRICARE or CHAMPVA eligible Non-Billable reject: Change Suspense Date (CSD)/Submit Override Codes (OVR)/Submit Clarif Code (CLA)/Submit Prior Auth (PA)/Suspense Date Calculation (SDC)/Submit Mult Actions (SMA). If selected for a TRICARE reject, an error message will appear: “[action] not allowed for TRICARE Non-Billable claim”. If selected for a CHAMPVA reject, an error message will appear: “[action] not allowed for CHAMPVA Non-Billable claim”. The only actions available are to Discontinue, Fill the prescription, View prescription</w:t>
      </w:r>
      <w:r w:rsidR="00482540">
        <w:rPr>
          <w:color w:val="000000"/>
          <w:szCs w:val="20"/>
        </w:rPr>
        <w:t>, Resubmit Claim</w:t>
      </w:r>
      <w:r w:rsidRPr="00EE678B">
        <w:rPr>
          <w:color w:val="000000"/>
          <w:szCs w:val="20"/>
        </w:rPr>
        <w:t xml:space="preserve"> or Medication Profile.</w:t>
      </w:r>
    </w:p>
    <w:p w:rsidR="004E2196" w:rsidRPr="00EE678B" w:rsidRDefault="004E2196" w:rsidP="00AE454C">
      <w:pPr>
        <w:rPr>
          <w:color w:val="000000"/>
        </w:rPr>
      </w:pPr>
    </w:p>
    <w:p w:rsidR="004E2196" w:rsidRPr="00EE678B" w:rsidRDefault="004E2196" w:rsidP="00644AD6">
      <w:pPr>
        <w:pStyle w:val="ExampleHeading"/>
      </w:pPr>
      <w:r w:rsidRPr="00EE678B">
        <w:t>Example of Non-Billable Reject Information Screen</w:t>
      </w:r>
    </w:p>
    <w:p w:rsidR="004E2196" w:rsidRPr="00EE678B" w:rsidRDefault="004E2196" w:rsidP="00286389">
      <w:pPr>
        <w:pStyle w:val="ScreenCapture"/>
      </w:pPr>
      <w:r w:rsidRPr="00EE678B">
        <w:t xml:space="preserve">Reject Information (TRICARE)  Oct 30, 2010@10:15:01               Page:   1 of     1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TRICARE,TWO(XXX-XX-XXXX)  Sex: M                      DOB: JUL 1,19XX(XX)</w:t>
      </w:r>
    </w:p>
    <w:p w:rsidR="004E2196" w:rsidRPr="00EE678B" w:rsidRDefault="004E2196" w:rsidP="007C44A7">
      <w:pPr>
        <w:pStyle w:val="ScreenCapture"/>
        <w:keepNext/>
      </w:pPr>
      <w:bookmarkStart w:id="5297" w:name="PSO482_356"/>
      <w:bookmarkEnd w:id="5297"/>
      <w:r w:rsidRPr="00EE678B">
        <w:t xml:space="preserve">Rx#      : ###4928/0        ECME#:                   Date of Service: Mar 16, 2009 </w:t>
      </w:r>
    </w:p>
    <w:p w:rsidR="004E2196" w:rsidRPr="00EE678B" w:rsidRDefault="004E2196" w:rsidP="00286389">
      <w:pPr>
        <w:pStyle w:val="ScreenCapture"/>
      </w:pPr>
      <w:r w:rsidRPr="00EE678B">
        <w:t xml:space="preserve">CMOP Drug: DOCUSATE NA 100MG CAP </w:t>
      </w:r>
      <w:r w:rsidRPr="00EE678B">
        <w:tab/>
      </w:r>
      <w:r w:rsidRPr="00EE678B">
        <w:tab/>
      </w:r>
      <w:r w:rsidRPr="00EE678B">
        <w:tab/>
      </w:r>
      <w:r w:rsidRPr="00EE678B">
        <w:tab/>
        <w:t>NDC Code: 54629-0600-01</w:t>
      </w:r>
    </w:p>
    <w:p w:rsidR="004E2196" w:rsidRPr="00EE678B" w:rsidRDefault="004E2196" w:rsidP="00286389">
      <w:pPr>
        <w:pStyle w:val="ScreenCapture"/>
        <w:rPr>
          <w:color w:val="D9D9D9"/>
        </w:rPr>
      </w:pPr>
      <w:r w:rsidRPr="00EE678B">
        <w:t xml:space="preserve">                                                                                    </w:t>
      </w:r>
      <w:r w:rsidRPr="00EE678B">
        <w:rPr>
          <w:color w:val="D9D9D9"/>
        </w:rPr>
        <w:t xml:space="preserve">.  </w:t>
      </w:r>
    </w:p>
    <w:p w:rsidR="004E2196" w:rsidRPr="00EE678B" w:rsidRDefault="004E2196" w:rsidP="00286389">
      <w:pPr>
        <w:pStyle w:val="ScreenCapture"/>
      </w:pPr>
      <w:r w:rsidRPr="00EE678B">
        <w:t xml:space="preserve">REJECT Information (TRICARE)                                                        </w:t>
      </w:r>
      <w:r w:rsidRPr="00EE678B">
        <w:rPr>
          <w:color w:val="D9D9D9"/>
        </w:rPr>
        <w:t>.</w:t>
      </w:r>
    </w:p>
    <w:p w:rsidR="004E2196" w:rsidRPr="00EE678B" w:rsidRDefault="004E2196" w:rsidP="00286389">
      <w:pPr>
        <w:pStyle w:val="ScreenCapture"/>
      </w:pPr>
      <w:r w:rsidRPr="00EE678B">
        <w:t>Reject</w:t>
      </w:r>
      <w:r w:rsidRPr="00EE678B">
        <w:rPr>
          <w:bCs/>
        </w:rPr>
        <w:t xml:space="preserve"> Type</w:t>
      </w:r>
      <w:r w:rsidRPr="00EE678B">
        <w:t xml:space="preserve">    : TRICARE DRUG NOT BILLABLE(eT)</w:t>
      </w:r>
      <w:r w:rsidRPr="00EE678B">
        <w:rPr>
          <w:bCs/>
        </w:rPr>
        <w:t xml:space="preserve"> received on OCT 17, 2010@13:19:22</w:t>
      </w:r>
    </w:p>
    <w:p w:rsidR="004E2196" w:rsidRPr="00EE678B" w:rsidRDefault="004E2196" w:rsidP="00286389">
      <w:pPr>
        <w:pStyle w:val="ScreenCapture"/>
      </w:pPr>
      <w:r w:rsidRPr="00EE678B">
        <w:t xml:space="preserve">Reject Status  : NO CLAIM SUBMITTED                                                </w:t>
      </w:r>
    </w:p>
    <w:p w:rsidR="004E2196" w:rsidRPr="00EE678B" w:rsidRDefault="004E2196" w:rsidP="00286389">
      <w:pPr>
        <w:pStyle w:val="ScreenCapture"/>
      </w:pPr>
      <w:r w:rsidRPr="00EE678B">
        <w:t xml:space="preserve">Payer Addl Msg : </w:t>
      </w:r>
      <w:r w:rsidRPr="00EE678B">
        <w:rPr>
          <w:b/>
        </w:rPr>
        <w:t>Not ECME Billable: DRUG NOT BILLABLE</w:t>
      </w:r>
      <w:r w:rsidRPr="00EE678B">
        <w:t xml:space="preserve">                               </w:t>
      </w:r>
    </w:p>
    <w:p w:rsidR="004E2196" w:rsidRPr="00EE678B" w:rsidRDefault="004E2196" w:rsidP="00286389">
      <w:pPr>
        <w:pStyle w:val="ScreenCapture"/>
      </w:pPr>
      <w:r w:rsidRPr="00EE678B">
        <w:t xml:space="preserve">Reason Code    :                                                                </w:t>
      </w:r>
    </w:p>
    <w:p w:rsidR="004E2196" w:rsidRPr="00EE678B" w:rsidRDefault="004E2196" w:rsidP="00286389">
      <w:pPr>
        <w:pStyle w:val="ScreenCapture"/>
      </w:pPr>
    </w:p>
    <w:p w:rsidR="004E2196" w:rsidRPr="00EE678B" w:rsidRDefault="004E2196" w:rsidP="00286389">
      <w:pPr>
        <w:pStyle w:val="ScreenCapture"/>
      </w:pPr>
      <w:r w:rsidRPr="00EE678B">
        <w:t>COMMENTS</w:t>
      </w:r>
      <w:r w:rsidR="009E6A3E" w:rsidRPr="009E6A3E">
        <w:rPr>
          <w:lang w:val="en-US"/>
        </w:rPr>
        <w:t xml:space="preserve"> - REJECT</w:t>
      </w:r>
      <w:r w:rsidR="00D8267F" w:rsidRPr="00EE678B">
        <w:t xml:space="preserve">                                                                 </w:t>
      </w:r>
      <w:r w:rsidRPr="00EE678B">
        <w:t xml:space="preserve">    </w:t>
      </w:r>
      <w:r w:rsidR="00D8267F" w:rsidRPr="00EE678B">
        <w:t xml:space="preserve">      </w:t>
      </w:r>
      <w:r w:rsidRPr="00EE678B">
        <w:t xml:space="preserve"> </w:t>
      </w:r>
      <w:r w:rsidRPr="00EE678B">
        <w:rPr>
          <w:color w:val="D9D9D9"/>
        </w:rPr>
        <w:t>.</w:t>
      </w:r>
    </w:p>
    <w:p w:rsidR="004E2196" w:rsidRPr="00EE678B" w:rsidRDefault="004E2196" w:rsidP="00286389">
      <w:pPr>
        <w:pStyle w:val="ScreenCapture"/>
      </w:pPr>
      <w:r w:rsidRPr="00EE678B">
        <w:t xml:space="preserve">- AUG 25, 2010@13:25:07 - Transferred by OPECC. (OPCLERK,ONE)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r w:rsidRPr="00EE678B">
        <w:rPr>
          <w:color w:val="D9D9D9"/>
        </w:rPr>
        <w:t>.</w:t>
      </w:r>
    </w:p>
    <w:p w:rsidR="004E2196" w:rsidRPr="00EE678B" w:rsidRDefault="004E2196" w:rsidP="00286389">
      <w:pPr>
        <w:pStyle w:val="ScreenCapture"/>
      </w:pPr>
      <w:r w:rsidRPr="00EE678B">
        <w:t>Insurance      :</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 xml:space="preserve">BIN </w:t>
      </w:r>
      <w:r w:rsidR="00080717">
        <w:rPr>
          <w:lang w:val="en-US"/>
        </w:rPr>
        <w:t>/ PCN</w:t>
      </w:r>
      <w:r w:rsidRPr="00EE678B">
        <w:t xml:space="preserve">      : </w:t>
      </w:r>
    </w:p>
    <w:p w:rsidR="004E2196" w:rsidRPr="00EE678B" w:rsidRDefault="004E2196" w:rsidP="00286389">
      <w:pPr>
        <w:pStyle w:val="ScreenCapture"/>
      </w:pPr>
      <w:r w:rsidRPr="00EE678B">
        <w:t xml:space="preserve">Group Number   : </w:t>
      </w:r>
    </w:p>
    <w:p w:rsidR="004E2196" w:rsidRPr="00EE678B" w:rsidRDefault="004E2196" w:rsidP="00286389">
      <w:pPr>
        <w:pStyle w:val="ScreenCapture"/>
      </w:pPr>
      <w:r w:rsidRPr="00EE678B">
        <w:t xml:space="preserve">Cardholder ID  :                                                                    </w:t>
      </w:r>
      <w:r w:rsidRPr="00EE678B">
        <w:rPr>
          <w:color w:val="D9D9D9"/>
        </w:rPr>
        <w:t>.</w:t>
      </w:r>
    </w:p>
    <w:p w:rsidR="004E2196" w:rsidRPr="00EE678B" w:rsidRDefault="004E2196" w:rsidP="00286389">
      <w:pPr>
        <w:pStyle w:val="ScreenCapture"/>
      </w:pPr>
      <w:r w:rsidRPr="00EE678B">
        <w:t xml:space="preserve"> </w:t>
      </w:r>
      <w:r w:rsidRPr="00EE678B">
        <w:tab/>
      </w:r>
    </w:p>
    <w:p w:rsidR="004E2196" w:rsidRPr="00EE678B" w:rsidRDefault="004E2196" w:rsidP="00286389">
      <w:pPr>
        <w:pStyle w:val="ScreenCapture"/>
      </w:pPr>
      <w:r w:rsidRPr="00EE678B">
        <w:t xml:space="preserve">          Enter ?? for more actions                                                 </w:t>
      </w:r>
      <w:r w:rsidRPr="00EE678B">
        <w:rPr>
          <w:color w:val="D9D9D9"/>
        </w:rPr>
        <w:t>.</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4E2196" w:rsidP="00286389">
      <w:pPr>
        <w:pStyle w:val="ScreenCapture"/>
      </w:pPr>
      <w:r w:rsidRPr="00EE678B">
        <w:t>Select Item(s): Next Screen//</w:t>
      </w:r>
    </w:p>
    <w:p w:rsidR="004E2196" w:rsidRPr="00EE678B" w:rsidRDefault="004E2196" w:rsidP="00AE59A1"/>
    <w:p w:rsidR="004E2196" w:rsidRPr="00EE678B" w:rsidRDefault="004E2196" w:rsidP="00644AD6">
      <w:pPr>
        <w:pStyle w:val="ExampleHeading"/>
      </w:pPr>
      <w:r w:rsidRPr="00EE678B">
        <w:t xml:space="preserve">Example of Non-Billable Reject Information Screen displaying the action </w:t>
      </w:r>
      <w:r w:rsidR="00482540">
        <w:t>OVR</w:t>
      </w:r>
      <w:r w:rsidR="00482540" w:rsidRPr="00EE678B">
        <w:t xml:space="preserve"> </w:t>
      </w:r>
      <w:r w:rsidR="00482540">
        <w:t>(Submit Override Codes</w:t>
      </w:r>
      <w:r w:rsidRPr="00EE678B">
        <w:t xml:space="preserve">) error </w:t>
      </w:r>
      <w:r w:rsidR="00644AD6" w:rsidRPr="00EE678B">
        <w:t>message</w:t>
      </w:r>
    </w:p>
    <w:p w:rsidR="004E2196" w:rsidRPr="00EE678B" w:rsidRDefault="004E2196" w:rsidP="00286389">
      <w:pPr>
        <w:pStyle w:val="ScreenCapture"/>
      </w:pPr>
      <w:r w:rsidRPr="00EE678B">
        <w:t xml:space="preserve">Reject Information (TRICARE)  Nov 11, 2010@12:37:30               Page:   1 of     2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OPPATIENT,TRICARE(XXX-XX-XXXX)  Sex: F                 DOB: OCT 7,19XX(XX)</w:t>
      </w:r>
    </w:p>
    <w:p w:rsidR="004E2196" w:rsidRPr="00EE678B" w:rsidRDefault="004E2196" w:rsidP="00286389">
      <w:pPr>
        <w:pStyle w:val="ScreenCapture"/>
      </w:pPr>
      <w:r w:rsidRPr="00EE678B">
        <w:t>Rx#      : 27XXXXX/0         ECME#:                   Date of Service: Sep 16, 2010</w:t>
      </w:r>
    </w:p>
    <w:p w:rsidR="004E2196" w:rsidRPr="00EE678B" w:rsidRDefault="004E2196" w:rsidP="00286389">
      <w:pPr>
        <w:pStyle w:val="ScreenCapture"/>
      </w:pPr>
      <w:r w:rsidRPr="00EE678B">
        <w:t>Drug     : ALUMINUM HYDROXIDE GEL 320MG/5ML SUSP             NDC Code: 00054-3035-63</w:t>
      </w:r>
    </w:p>
    <w:p w:rsidR="004E2196" w:rsidRPr="00EE678B" w:rsidRDefault="004E2196" w:rsidP="00286389">
      <w:pPr>
        <w:pStyle w:val="ScreenCapture"/>
      </w:pPr>
      <w:r w:rsidRPr="00EE678B">
        <w:t xml:space="preserve">                                                                                </w:t>
      </w:r>
    </w:p>
    <w:p w:rsidR="004E2196" w:rsidRPr="00EE678B" w:rsidRDefault="004E2196" w:rsidP="00286389">
      <w:pPr>
        <w:pStyle w:val="ScreenCapture"/>
        <w:rPr>
          <w:color w:val="D9D9D9"/>
        </w:rPr>
      </w:pPr>
      <w:r w:rsidRPr="00EE678B">
        <w:t xml:space="preserve">REJECT Information (TRICARE)                                                        </w:t>
      </w:r>
      <w:r w:rsidRPr="00EE678B">
        <w:rPr>
          <w:color w:val="D9D9D9"/>
        </w:rPr>
        <w:t>.</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Reject Type    : TRICARE DRUG NOT BILLABLE(eT) received on SEP 16, 2010@13:07:12</w:t>
      </w:r>
    </w:p>
    <w:p w:rsidR="004E2196" w:rsidRPr="00EE678B" w:rsidRDefault="004E2196" w:rsidP="00286389">
      <w:pPr>
        <w:pStyle w:val="ScreenCapture"/>
      </w:pPr>
      <w:r w:rsidRPr="00EE678B">
        <w:rPr>
          <w:bCs/>
        </w:rPr>
        <w:t xml:space="preserve">Reject </w:t>
      </w:r>
      <w:r w:rsidRPr="00EE678B">
        <w:t xml:space="preserve">Status  : NO CLAIM SUBMITTED                                              </w:t>
      </w:r>
      <w:r w:rsidRPr="00EE678B">
        <w:rPr>
          <w:bCs/>
        </w:rPr>
        <w:t xml:space="preserve">  </w:t>
      </w:r>
    </w:p>
    <w:p w:rsidR="004E2196" w:rsidRPr="00EE678B" w:rsidRDefault="004E2196" w:rsidP="00286389">
      <w:pPr>
        <w:pStyle w:val="ScreenCapture"/>
      </w:pPr>
      <w:r w:rsidRPr="00EE678B">
        <w:t xml:space="preserve">Payer Addl Msg : </w:t>
      </w:r>
      <w:r w:rsidRPr="00EE678B">
        <w:rPr>
          <w:b/>
        </w:rPr>
        <w:t>Not ECME Billable: DRUG NOT BILLABLE</w:t>
      </w:r>
      <w:r w:rsidRPr="00EE678B">
        <w:t xml:space="preserv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Reason Code    :                                                                </w:t>
      </w:r>
    </w:p>
    <w:p w:rsidR="004E2196" w:rsidRPr="00EE678B" w:rsidRDefault="004E2196" w:rsidP="00286389">
      <w:pPr>
        <w:pStyle w:val="ScreenCapture"/>
      </w:pPr>
      <w:r w:rsidRPr="00EE678B">
        <w:t>DUR Text       :____________________________________________________________________</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COMMENTS</w:t>
      </w:r>
      <w:r w:rsidR="009E6A3E" w:rsidRPr="009E6A3E">
        <w:rPr>
          <w:lang w:val="en-US"/>
        </w:rPr>
        <w:t xml:space="preserve"> - REJECT</w:t>
      </w:r>
      <w:r w:rsidRPr="00EE678B">
        <w:t xml:space="preserve">                                                                            </w:t>
      </w:r>
      <w:r w:rsidRPr="00EE678B">
        <w:rPr>
          <w:color w:val="D9D9D9"/>
        </w:rPr>
        <w:t xml:space="preserve">. </w:t>
      </w:r>
      <w:r w:rsidRPr="00EE678B">
        <w:t xml:space="preserve"> </w:t>
      </w:r>
    </w:p>
    <w:p w:rsidR="004E2196" w:rsidRPr="00EE678B" w:rsidRDefault="004E2196" w:rsidP="00286389">
      <w:pPr>
        <w:pStyle w:val="ScreenCapture"/>
      </w:pPr>
      <w:r w:rsidRPr="00EE678B">
        <w:t xml:space="preserve">- SEP 16, 2010@13:07:12 - Transferred by (XXXXXXXX,XXXX)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r w:rsidRPr="00EE678B">
        <w:rPr>
          <w:color w:val="D9D9D9"/>
        </w:rPr>
        <w:t>.</w:t>
      </w:r>
    </w:p>
    <w:p w:rsidR="004E2196" w:rsidRPr="00EE678B" w:rsidRDefault="004E2196" w:rsidP="00286389">
      <w:pPr>
        <w:pStyle w:val="ScreenCapture"/>
      </w:pPr>
      <w:r w:rsidRPr="00EE678B">
        <w:t xml:space="preserve">Insurance      :                                                                </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BIN</w:t>
      </w:r>
      <w:r w:rsidR="00080717">
        <w:rPr>
          <w:lang w:val="en-US"/>
        </w:rPr>
        <w:t xml:space="preserve"> / PCN</w:t>
      </w:r>
      <w:r w:rsidRPr="00EE678B">
        <w:t xml:space="preserve">      :                                                                </w:t>
      </w:r>
    </w:p>
    <w:p w:rsidR="004E2196" w:rsidRPr="00EE678B" w:rsidRDefault="004E2196" w:rsidP="00286389">
      <w:pPr>
        <w:pStyle w:val="ScreenCapture"/>
      </w:pPr>
      <w:r w:rsidRPr="00EE678B">
        <w:t xml:space="preserve">Group Number   :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4896" behindDoc="0" locked="0" layoutInCell="1" allowOverlap="1">
                <wp:simplePos x="0" y="0"/>
                <wp:positionH relativeFrom="column">
                  <wp:posOffset>914400</wp:posOffset>
                </wp:positionH>
                <wp:positionV relativeFrom="paragraph">
                  <wp:posOffset>8255</wp:posOffset>
                </wp:positionV>
                <wp:extent cx="3048000" cy="114300"/>
                <wp:effectExtent l="0" t="0" r="0" b="0"/>
                <wp:wrapNone/>
                <wp:docPr id="1381"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7FDCA3" id="Rectangle 32" o:spid="_x0000_s1026" style="position:absolute;margin-left:1in;margin-top:.65pt;width:240pt;height:9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" filled="f" strokeweight="1pt"/>
            </w:pict>
          </mc:Fallback>
        </mc:AlternateContent>
      </w:r>
      <w:r w:rsidR="004E2196" w:rsidRPr="00EE678B">
        <w:t xml:space="preserve">+         </w:t>
      </w:r>
      <w:r w:rsidR="00482540">
        <w:t>OVR</w:t>
      </w:r>
      <w:r w:rsidR="004E2196" w:rsidRPr="00EE678B">
        <w:t xml:space="preserve"> not allowed for TRICARE Non-Billable claim.                       </w:t>
      </w:r>
    </w:p>
    <w:p w:rsidR="004E2196" w:rsidRPr="00EE678B" w:rsidRDefault="004E2196" w:rsidP="00286389">
      <w:pPr>
        <w:pStyle w:val="ScreenCapture"/>
      </w:pPr>
      <w:r w:rsidRPr="00EE678B">
        <w:t>VW  View Rx               FIL Fill Rx               CSD Change Suspense Date</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RES Resubmit Claim        OVR Submit Override Codes</w:t>
      </w:r>
    </w:p>
    <w:p w:rsidR="004E2196" w:rsidRPr="00EE678B" w:rsidRDefault="004E2196" w:rsidP="00286389">
      <w:pPr>
        <w:pStyle w:val="ScreenCapture"/>
      </w:pPr>
      <w:r w:rsidRPr="00EE678B">
        <w:t>Select Item(s): Next Screen//</w:t>
      </w:r>
    </w:p>
    <w:p w:rsidR="00362A48" w:rsidRPr="00EE678B" w:rsidRDefault="00362A48" w:rsidP="00AE59A1"/>
    <w:p w:rsidR="004E2196" w:rsidRPr="00EE678B" w:rsidRDefault="004E2196" w:rsidP="00644AD6">
      <w:pPr>
        <w:keepNext/>
        <w:rPr>
          <w:b/>
          <w:color w:val="000000"/>
          <w:sz w:val="24"/>
          <w:szCs w:val="24"/>
        </w:rPr>
      </w:pPr>
      <w:r w:rsidRPr="00EE678B">
        <w:rPr>
          <w:b/>
          <w:color w:val="000000"/>
          <w:sz w:val="24"/>
          <w:szCs w:val="24"/>
        </w:rPr>
        <w:t>Reject Information Screen – Electronic Signature and TRICARE/CHAMPVA Justification</w:t>
      </w:r>
    </w:p>
    <w:p w:rsidR="004E2196" w:rsidRPr="00EE678B" w:rsidRDefault="004E2196" w:rsidP="004E2196">
      <w:pPr>
        <w:rPr>
          <w:color w:val="000000"/>
          <w:szCs w:val="24"/>
        </w:rPr>
      </w:pPr>
    </w:p>
    <w:p w:rsidR="004E2196" w:rsidRPr="00EE678B" w:rsidRDefault="00583040" w:rsidP="00AE59A1">
      <w:pPr>
        <w:ind w:left="1080" w:hanging="1080"/>
        <w:rPr>
          <w:color w:val="000000"/>
          <w:szCs w:val="24"/>
        </w:rPr>
      </w:pPr>
      <w:r>
        <w:rPr>
          <w:noProof/>
          <w:color w:val="000000"/>
          <w:szCs w:val="24"/>
        </w:rPr>
        <w:drawing>
          <wp:inline distT="0" distB="0" distL="0" distR="0">
            <wp:extent cx="518160" cy="198120"/>
            <wp:effectExtent l="0" t="0" r="0" b="0"/>
            <wp:docPr id="98" name="Picture 3"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 of a key"/>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18160" cy="198120"/>
                    </a:xfrm>
                    <a:prstGeom prst="rect">
                      <a:avLst/>
                    </a:prstGeom>
                    <a:noFill/>
                    <a:ln>
                      <a:noFill/>
                    </a:ln>
                  </pic:spPr>
                </pic:pic>
              </a:graphicData>
            </a:graphic>
          </wp:inline>
        </w:drawing>
      </w:r>
      <w:r w:rsidR="00AE59A1" w:rsidRPr="00EE678B">
        <w:rPr>
          <w:color w:val="000000"/>
          <w:szCs w:val="24"/>
        </w:rPr>
        <w:tab/>
      </w:r>
      <w:r w:rsidR="004E2196" w:rsidRPr="00EE678B">
        <w:rPr>
          <w:color w:val="000000"/>
          <w:szCs w:val="24"/>
        </w:rPr>
        <w:t xml:space="preserve">This action requires the security key </w:t>
      </w:r>
      <w:hyperlink w:anchor="_New_or_Modified" w:history="1">
        <w:r w:rsidR="004E2196" w:rsidRPr="00EE678B">
          <w:rPr>
            <w:color w:val="0000FF"/>
            <w:szCs w:val="24"/>
            <w:u w:val="single"/>
          </w:rPr>
          <w:t>PSO TRICARE/CHAMPVA</w:t>
        </w:r>
      </w:hyperlink>
      <w:r w:rsidR="004E2196" w:rsidRPr="00EE678B">
        <w:rPr>
          <w:color w:val="000000"/>
          <w:szCs w:val="24"/>
        </w:rPr>
        <w:t>.</w:t>
      </w:r>
    </w:p>
    <w:p w:rsidR="004E2196" w:rsidRPr="00EE678B" w:rsidRDefault="004E2196" w:rsidP="00AE59A1"/>
    <w:p w:rsidR="004E2196" w:rsidRPr="00EE678B" w:rsidRDefault="004E2196">
      <w:pPr>
        <w:numPr>
          <w:ilvl w:val="0"/>
          <w:numId w:val="62"/>
        </w:numPr>
        <w:tabs>
          <w:tab w:val="clear" w:pos="1080"/>
          <w:tab w:val="num" w:pos="720"/>
          <w:tab w:val="num" w:pos="2808"/>
          <w:tab w:val="num" w:pos="2844"/>
          <w:tab w:val="num" w:pos="3168"/>
          <w:tab w:val="num" w:pos="3528"/>
        </w:tabs>
        <w:ind w:left="720"/>
        <w:rPr>
          <w:szCs w:val="20"/>
        </w:rPr>
        <w:pPrChange w:id="5298" w:author="Fred Perez" w:date="2019-03-22T09:44:00Z">
          <w:pPr>
            <w:numPr>
              <w:numId w:val="66"/>
            </w:numPr>
            <w:tabs>
              <w:tab w:val="num" w:pos="720"/>
              <w:tab w:val="num" w:pos="2808"/>
              <w:tab w:val="num" w:pos="2844"/>
              <w:tab w:val="num" w:pos="3168"/>
              <w:tab w:val="num" w:pos="3528"/>
            </w:tabs>
            <w:ind w:left="720" w:hanging="360"/>
          </w:pPr>
        </w:pPrChange>
      </w:pPr>
      <w:r w:rsidRPr="00EE678B">
        <w:rPr>
          <w:szCs w:val="20"/>
        </w:rPr>
        <w:t xml:space="preserve">A user must hold the </w:t>
      </w:r>
      <w:r w:rsidR="000968F9">
        <w:fldChar w:fldCharType="begin"/>
      </w:r>
      <w:r w:rsidR="000968F9">
        <w:instrText xml:space="preserve"> HYPERLINK \l "_New_or_Modified" </w:instrText>
      </w:r>
      <w:r w:rsidR="000968F9">
        <w:fldChar w:fldCharType="separate"/>
      </w:r>
      <w:r w:rsidRPr="00EE678B">
        <w:rPr>
          <w:color w:val="0000FF"/>
          <w:szCs w:val="20"/>
          <w:u w:val="single"/>
        </w:rPr>
        <w:t>“PSO TRICARE/CHAMPVA” security key</w:t>
      </w:r>
      <w:r w:rsidR="000968F9">
        <w:rPr>
          <w:color w:val="0000FF"/>
          <w:szCs w:val="20"/>
          <w:u w:val="single"/>
        </w:rPr>
        <w:fldChar w:fldCharType="end"/>
      </w:r>
      <w:r w:rsidRPr="00EE678B">
        <w:rPr>
          <w:szCs w:val="20"/>
        </w:rPr>
        <w:t xml:space="preserve"> </w:t>
      </w:r>
      <w:r w:rsidRPr="00B37F50">
        <w:rPr>
          <w:szCs w:val="20"/>
        </w:rPr>
        <w:t>to perform</w:t>
      </w:r>
      <w:r w:rsidRPr="00EE678B">
        <w:rPr>
          <w:color w:val="1F497D"/>
          <w:szCs w:val="20"/>
        </w:rPr>
        <w:t xml:space="preserve"> </w:t>
      </w:r>
      <w:r w:rsidRPr="00EE678B">
        <w:rPr>
          <w:szCs w:val="20"/>
        </w:rPr>
        <w:t>the Fill Rx (FIL) and Ignore Reject</w:t>
      </w:r>
      <w:r w:rsidR="00D8267F" w:rsidRPr="00EE678B">
        <w:rPr>
          <w:szCs w:val="20"/>
        </w:rPr>
        <w:t xml:space="preserve"> </w:t>
      </w:r>
      <w:r w:rsidRPr="00EE678B">
        <w:rPr>
          <w:szCs w:val="20"/>
        </w:rPr>
        <w:t xml:space="preserve">(IGN) actions on the Third Party Payer Rejects – Worklist and the “Ignore” </w:t>
      </w:r>
      <w:bookmarkStart w:id="5299" w:name="PSO482_357"/>
      <w:bookmarkEnd w:id="5299"/>
      <w:r w:rsidRPr="00EE678B">
        <w:rPr>
          <w:szCs w:val="20"/>
        </w:rPr>
        <w:t xml:space="preserve">action on the TRICARE or CHAMPVA Reject Notification screen. </w:t>
      </w:r>
      <w:r w:rsidR="009E6A3E" w:rsidRPr="009E6A3E">
        <w:rPr>
          <w:szCs w:val="20"/>
        </w:rPr>
        <w:t xml:space="preserve">If the gross amount due exceeds the Ignore Threshold, the user must have security key EPHARMACY SITE MANAGER to complete the ignore action. </w:t>
      </w:r>
      <w:r w:rsidRPr="00EE678B">
        <w:rPr>
          <w:szCs w:val="20"/>
        </w:rPr>
        <w:t>If the user holds the security key “PSO TRICARE/CHAMPVA”, the prompt will display: “You are bypassing claims processing. Do you wish to continue?” If the user enters (No=Default), the user will return to the reject notification screen. If the user selects Yes to continue, the system will mimic the current Ignore action/functionality and allow processing of the prescription. The user will be prompted to enter their electronic signature code and asked to enter data into the TRICARE Justification or CHAMPVA Justification field, which is required. The user will be allowed to “^” out of the process. If the user opts to “^” out of the process, they will be taken back to the Reject Information screen prompt.</w:t>
      </w:r>
    </w:p>
    <w:p w:rsidR="004E2196" w:rsidRPr="00EE678B" w:rsidRDefault="004E2196" w:rsidP="00AE59A1">
      <w:pPr>
        <w:tabs>
          <w:tab w:val="num" w:pos="2808"/>
          <w:tab w:val="num" w:pos="2844"/>
          <w:tab w:val="num" w:pos="3168"/>
          <w:tab w:val="num" w:pos="3528"/>
        </w:tabs>
        <w:ind w:left="720"/>
        <w:rPr>
          <w:szCs w:val="20"/>
        </w:rPr>
      </w:pPr>
    </w:p>
    <w:p w:rsidR="004E2196" w:rsidRPr="00EE678B" w:rsidRDefault="004E2196" w:rsidP="007A1309">
      <w:r w:rsidRPr="00EE678B">
        <w:t xml:space="preserve">In the following example a TRICARE patient with Outpatient status submits a prescription for processing and a rejected response is received from the TRICARE payer/PBM. The pharmacist initially sends the prescription to the Third Party Payer Rejects – Worklist then later decides to finish processing the prescription and chooses the FIL action. </w:t>
      </w:r>
    </w:p>
    <w:p w:rsidR="004E2196" w:rsidRPr="00EE678B" w:rsidRDefault="004E2196" w:rsidP="00AE59A1">
      <w:pPr>
        <w:ind w:left="720"/>
      </w:pPr>
    </w:p>
    <w:p w:rsidR="004E2196" w:rsidRPr="00EE678B" w:rsidRDefault="004E2196" w:rsidP="00644AD6">
      <w:pPr>
        <w:pStyle w:val="ExampleHeading"/>
      </w:pPr>
      <w:bookmarkStart w:id="5300" w:name="_Toc268072612"/>
      <w:r w:rsidRPr="00EE678B">
        <w:t>Example of Reject Information Screen – Electronic Signature and TRICARE Justification</w:t>
      </w:r>
      <w:bookmarkEnd w:id="5300"/>
    </w:p>
    <w:p w:rsidR="004E2196" w:rsidRPr="00EE678B" w:rsidRDefault="004E2196" w:rsidP="00286389">
      <w:pPr>
        <w:pStyle w:val="ScreenCapture"/>
      </w:pPr>
      <w:r w:rsidRPr="00EE678B">
        <w:t>Reject Information (TRICARE)  Sep 30, 2010@10:25:13               Page:   1 of     1</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 xml:space="preserve">Patient  : TRICARE,TWO(XXX-XX-XXXX)  Sex: M                    DOB: JAN 1,19XX(XX)   </w:t>
      </w:r>
    </w:p>
    <w:p w:rsidR="004E2196" w:rsidRPr="00EE678B" w:rsidRDefault="004E2196" w:rsidP="00286389">
      <w:pPr>
        <w:pStyle w:val="ScreenCapture"/>
      </w:pPr>
      <w:r w:rsidRPr="00EE678B">
        <w:t xml:space="preserve">Rx#      : XXX4928/0        ECME#: 000001231234    Date of Service: Feb 08, 2009 </w:t>
      </w:r>
    </w:p>
    <w:p w:rsidR="004E2196" w:rsidRPr="00EE678B" w:rsidRDefault="004E2196" w:rsidP="00286389">
      <w:pPr>
        <w:pStyle w:val="ScreenCapture"/>
      </w:pPr>
      <w:r w:rsidRPr="00EE678B">
        <w:t xml:space="preserve">CMOP Drug: ACARBOSE 25MG TAB                              NDC Code: 00026-2863-52 </w:t>
      </w:r>
    </w:p>
    <w:p w:rsidR="004E2196" w:rsidRPr="00EE678B" w:rsidRDefault="004E2196" w:rsidP="00286389">
      <w:pPr>
        <w:pStyle w:val="ScreenCapture"/>
      </w:pPr>
    </w:p>
    <w:p w:rsidR="004E2196" w:rsidRPr="00EE678B" w:rsidRDefault="004E2196" w:rsidP="00286389">
      <w:pPr>
        <w:pStyle w:val="ScreenCapture"/>
      </w:pPr>
      <w:r w:rsidRPr="00EE678B">
        <w:t>REJECT Information (TRICARE)</w:t>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Reject Type     : M/I Cardholder ID (07)</w:t>
      </w:r>
    </w:p>
    <w:p w:rsidR="004E2196" w:rsidRPr="00EE678B" w:rsidRDefault="004E2196" w:rsidP="00286389">
      <w:pPr>
        <w:pStyle w:val="ScreenCapture"/>
      </w:pPr>
      <w:r w:rsidRPr="00EE678B">
        <w:t>Reject Status   : OPEN/UNRESOLVED - E REJECTED</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p>
    <w:p w:rsidR="004E2196" w:rsidRPr="00EE678B" w:rsidRDefault="004E2196" w:rsidP="00286389">
      <w:pPr>
        <w:pStyle w:val="ScreenCapture"/>
      </w:pPr>
      <w:r w:rsidRPr="00EE678B">
        <w:t>COMMENTS</w:t>
      </w:r>
      <w:r w:rsidR="00D8267F" w:rsidRPr="00EE678B">
        <w:t xml:space="preserve"> </w:t>
      </w:r>
      <w:r w:rsidR="009E6A3E" w:rsidRPr="009E6A3E">
        <w:rPr>
          <w:lang w:val="en-US"/>
        </w:rPr>
        <w:t>- REJECT</w:t>
      </w:r>
      <w:r w:rsidR="00D8267F" w:rsidRPr="00EE678B">
        <w:t xml:space="preserve">                                                                </w:t>
      </w:r>
      <w:r w:rsidRPr="00EE678B">
        <w:t xml:space="preserve">    </w:t>
      </w:r>
      <w:r w:rsidR="00D8267F" w:rsidRPr="00EE678B">
        <w:t xml:space="preserve">      </w:t>
      </w:r>
      <w:r w:rsidRPr="00EE678B">
        <w:t xml:space="preserve"> </w:t>
      </w:r>
      <w:r w:rsidRPr="00EE678B">
        <w:rPr>
          <w:color w:val="D9D9D9"/>
        </w:rPr>
        <w:t>.</w:t>
      </w:r>
    </w:p>
    <w:p w:rsidR="004E2196" w:rsidRPr="00EE678B" w:rsidRDefault="004E2196" w:rsidP="00286389">
      <w:pPr>
        <w:pStyle w:val="ScreenCapture"/>
      </w:pPr>
      <w:r w:rsidRPr="00EE678B">
        <w:t xml:space="preserve">- AUG 25, 2010@13:25:07 - Transferred by OPECC. (OPCLERK,ONE) </w:t>
      </w:r>
    </w:p>
    <w:p w:rsidR="004E2196" w:rsidRPr="00EE678B" w:rsidRDefault="004E2196" w:rsidP="00286389">
      <w:pPr>
        <w:pStyle w:val="ScreenCapture"/>
      </w:pPr>
    </w:p>
    <w:p w:rsidR="004E2196" w:rsidRPr="00EE678B" w:rsidRDefault="004E2196" w:rsidP="00286389">
      <w:pPr>
        <w:pStyle w:val="ScreenCapture"/>
      </w:pPr>
      <w:r w:rsidRPr="00EE678B">
        <w:t>INSURANCE Information</w:t>
      </w:r>
      <w:r w:rsidRPr="00EE678B">
        <w:tab/>
      </w:r>
      <w:r w:rsidRPr="00EE678B">
        <w:tab/>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Insurance      : EXPRESS SCRIPTS</w:t>
      </w:r>
    </w:p>
    <w:p w:rsidR="004E2196" w:rsidRPr="00EE678B" w:rsidRDefault="004E2196" w:rsidP="00286389">
      <w:pPr>
        <w:pStyle w:val="ScreenCapture"/>
      </w:pPr>
      <w:r w:rsidRPr="00EE678B">
        <w:t xml:space="preserve">Contact        : </w:t>
      </w:r>
    </w:p>
    <w:p w:rsidR="004E2196" w:rsidRPr="00EE678B" w:rsidRDefault="004E2196" w:rsidP="00286389">
      <w:pPr>
        <w:pStyle w:val="ScreenCapture"/>
      </w:pPr>
      <w:r w:rsidRPr="00EE678B">
        <w:t xml:space="preserve">BIN </w:t>
      </w:r>
      <w:r w:rsidR="00080717">
        <w:rPr>
          <w:lang w:val="en-US"/>
        </w:rPr>
        <w:t>/ PCN</w:t>
      </w:r>
      <w:r w:rsidRPr="00EE678B">
        <w:t xml:space="preserve">      : 741852</w:t>
      </w:r>
      <w:r w:rsidR="00080717">
        <w:rPr>
          <w:lang w:val="en-US"/>
        </w:rPr>
        <w:t xml:space="preserve"> / XXXXXXXXX</w:t>
      </w:r>
      <w:r w:rsidRPr="00EE678B">
        <w:t xml:space="preserve"> </w:t>
      </w:r>
    </w:p>
    <w:p w:rsidR="004E2196" w:rsidRPr="00EE678B" w:rsidRDefault="004E2196" w:rsidP="00286389">
      <w:pPr>
        <w:pStyle w:val="ScreenCapture"/>
      </w:pPr>
      <w:r w:rsidRPr="00EE678B">
        <w:t>Group Number   : DODA</w:t>
      </w:r>
    </w:p>
    <w:p w:rsidR="004E2196" w:rsidRPr="00EE678B" w:rsidRDefault="004E2196" w:rsidP="00286389">
      <w:pPr>
        <w:pStyle w:val="ScreenCapture"/>
      </w:pPr>
      <w:r w:rsidRPr="00EE678B">
        <w:t xml:space="preserve">Cardholder ID  : XXXXXXX                                                            </w:t>
      </w:r>
      <w:r w:rsidRPr="00EE678B">
        <w:rPr>
          <w:color w:val="D9D9D9"/>
        </w:rPr>
        <w:t>.</w:t>
      </w:r>
    </w:p>
    <w:p w:rsidR="004E2196" w:rsidRPr="00EE678B" w:rsidRDefault="004E2196" w:rsidP="00286389">
      <w:pPr>
        <w:pStyle w:val="ScreenCapture"/>
      </w:pPr>
    </w:p>
    <w:p w:rsidR="004E2196" w:rsidRPr="00EE678B" w:rsidRDefault="004E2196" w:rsidP="00286389">
      <w:pPr>
        <w:pStyle w:val="ScreenCapture"/>
      </w:pPr>
      <w:r w:rsidRPr="00EE678B">
        <w:t xml:space="preserve">          Enter ?? for more actions</w:t>
      </w:r>
      <w:r w:rsidRPr="00EE678B">
        <w:tab/>
      </w:r>
      <w:r w:rsidRPr="00EE678B">
        <w:tab/>
      </w:r>
      <w:r w:rsidRPr="00EE678B">
        <w:tab/>
      </w:r>
      <w:r w:rsidRPr="00EE678B">
        <w:tab/>
      </w:r>
      <w:r w:rsidRPr="00EE678B">
        <w:tab/>
        <w:t xml:space="preserve">                 </w:t>
      </w:r>
      <w:r w:rsidRPr="00EE678B">
        <w:rPr>
          <w:color w:val="D9D9D9"/>
        </w:rPr>
        <w:t>.</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8992" behindDoc="0" locked="0" layoutInCell="1" allowOverlap="1">
                <wp:simplePos x="0" y="0"/>
                <wp:positionH relativeFrom="column">
                  <wp:posOffset>1743075</wp:posOffset>
                </wp:positionH>
                <wp:positionV relativeFrom="paragraph">
                  <wp:posOffset>-3175</wp:posOffset>
                </wp:positionV>
                <wp:extent cx="381000" cy="114300"/>
                <wp:effectExtent l="0" t="0" r="0" b="0"/>
                <wp:wrapNone/>
                <wp:docPr id="1380"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627EAC" id="Rectangle 31" o:spid="_x0000_s1026" style="position:absolute;margin-left:137.25pt;margin-top:-.25pt;width:30pt;height:9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" filled="f" strokeweight="1pt"/>
            </w:pict>
          </mc:Fallback>
        </mc:AlternateContent>
      </w:r>
      <w:r w:rsidR="004E2196" w:rsidRPr="00EE678B">
        <w:t>Select Item(s): Quit//FIL</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5920" behindDoc="0" locked="0" layoutInCell="1" allowOverlap="1">
                <wp:simplePos x="0" y="0"/>
                <wp:positionH relativeFrom="column">
                  <wp:posOffset>4810125</wp:posOffset>
                </wp:positionH>
                <wp:positionV relativeFrom="paragraph">
                  <wp:posOffset>0</wp:posOffset>
                </wp:positionV>
                <wp:extent cx="381000" cy="114300"/>
                <wp:effectExtent l="0" t="0" r="0" b="0"/>
                <wp:wrapNone/>
                <wp:docPr id="1379"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C2882" id="Rectangle 30" o:spid="_x0000_s1026" style="position:absolute;margin-left:378.75pt;margin-top:0;width:30pt;height: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" filled="f" strokeweight="1pt"/>
            </w:pict>
          </mc:Fallback>
        </mc:AlternateContent>
      </w:r>
      <w:r w:rsidR="004E2196" w:rsidRPr="00EE678B">
        <w:t xml:space="preserve">You are bypassing claims processing. Do you wish to continue (Y/N)? No//Yes </w:t>
      </w:r>
    </w:p>
    <w:p w:rsidR="004E2196" w:rsidRPr="00EE678B" w:rsidRDefault="004E2196" w:rsidP="00286389">
      <w:pPr>
        <w:pStyle w:val="ScreenCapture"/>
      </w:pPr>
    </w:p>
    <w:p w:rsidR="004E2196" w:rsidRPr="00EE678B" w:rsidRDefault="00583040" w:rsidP="00286389">
      <w:pPr>
        <w:pStyle w:val="ScreenCapture"/>
      </w:pPr>
      <w:r>
        <w:rPr>
          <w:noProof/>
          <w:color w:val="000000"/>
          <w:sz w:val="24"/>
        </w:rPr>
        <mc:AlternateContent>
          <mc:Choice Requires="wps">
            <w:drawing>
              <wp:anchor distT="0" distB="0" distL="114300" distR="114300" simplePos="0" relativeHeight="251666944" behindDoc="0" locked="0" layoutInCell="1" allowOverlap="1">
                <wp:simplePos x="0" y="0"/>
                <wp:positionH relativeFrom="column">
                  <wp:posOffset>2762250</wp:posOffset>
                </wp:positionH>
                <wp:positionV relativeFrom="paragraph">
                  <wp:posOffset>0</wp:posOffset>
                </wp:positionV>
                <wp:extent cx="1143000" cy="114300"/>
                <wp:effectExtent l="0" t="0" r="0" b="0"/>
                <wp:wrapNone/>
                <wp:docPr id="1378"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DB89F0" id="Rectangle 29" o:spid="_x0000_s1026" style="position:absolute;margin-left:217.5pt;margin-top:0;width:90pt;height: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" filled="f" strokeweight="1pt"/>
            </w:pict>
          </mc:Fallback>
        </mc:AlternateContent>
      </w:r>
      <w:r w:rsidR="004E2196" w:rsidRPr="00EE678B">
        <w:t>Enter your Current Signature Code:</w:t>
      </w:r>
      <w:r w:rsidR="00D8267F" w:rsidRPr="00EE678B">
        <w:t xml:space="preserve">   </w:t>
      </w:r>
      <w:r w:rsidR="004E2196" w:rsidRPr="00EE678B">
        <w:t xml:space="preserve"> SIGNATURE VERIFIED</w:t>
      </w:r>
    </w:p>
    <w:p w:rsidR="004E2196" w:rsidRPr="00EE678B" w:rsidRDefault="00583040" w:rsidP="00286389">
      <w:pPr>
        <w:pStyle w:val="ScreenCapture"/>
      </w:pPr>
      <w:r>
        <w:rPr>
          <w:noProof/>
        </w:rPr>
        <mc:AlternateContent>
          <mc:Choice Requires="wps">
            <w:drawing>
              <wp:anchor distT="0" distB="0" distL="114300" distR="114300" simplePos="0" relativeHeight="251667968" behindDoc="0" locked="0" layoutInCell="1" allowOverlap="1">
                <wp:simplePos x="0" y="0"/>
                <wp:positionH relativeFrom="column">
                  <wp:posOffset>1828800</wp:posOffset>
                </wp:positionH>
                <wp:positionV relativeFrom="paragraph">
                  <wp:posOffset>106045</wp:posOffset>
                </wp:positionV>
                <wp:extent cx="1752600" cy="114300"/>
                <wp:effectExtent l="0" t="0" r="0" b="0"/>
                <wp:wrapNone/>
                <wp:docPr id="1377"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52600" cy="1143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0CA30E" id="Rectangle 28" o:spid="_x0000_s1026" style="position:absolute;margin-left:2in;margin-top:8.35pt;width:138pt;height: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" filled="f" strokeweight="1pt"/>
            </w:pict>
          </mc:Fallback>
        </mc:AlternateContent>
      </w:r>
    </w:p>
    <w:p w:rsidR="004E2196" w:rsidRPr="00EE678B" w:rsidRDefault="004E2196" w:rsidP="00286389">
      <w:pPr>
        <w:pStyle w:val="ScreenCapture"/>
      </w:pPr>
      <w:r w:rsidRPr="00EE678B">
        <w:t>TRICARE Justification: Patient required medication</w:t>
      </w:r>
    </w:p>
    <w:p w:rsidR="004E2196" w:rsidRPr="00EE678B" w:rsidRDefault="004E2196" w:rsidP="00AE59A1"/>
    <w:p w:rsidR="004E2196" w:rsidRPr="00EE678B" w:rsidRDefault="004E2196">
      <w:pPr>
        <w:numPr>
          <w:ilvl w:val="0"/>
          <w:numId w:val="62"/>
        </w:numPr>
        <w:tabs>
          <w:tab w:val="clear" w:pos="1080"/>
          <w:tab w:val="num" w:pos="720"/>
          <w:tab w:val="num" w:pos="2808"/>
          <w:tab w:val="num" w:pos="2844"/>
          <w:tab w:val="num" w:pos="3168"/>
          <w:tab w:val="num" w:pos="3528"/>
        </w:tabs>
        <w:ind w:left="720"/>
        <w:rPr>
          <w:szCs w:val="20"/>
        </w:rPr>
        <w:pPrChange w:id="5301" w:author="Fred Perez" w:date="2019-03-22T09:44:00Z">
          <w:pPr>
            <w:numPr>
              <w:numId w:val="66"/>
            </w:numPr>
            <w:tabs>
              <w:tab w:val="num" w:pos="720"/>
              <w:tab w:val="num" w:pos="2808"/>
              <w:tab w:val="num" w:pos="2844"/>
              <w:tab w:val="num" w:pos="3168"/>
              <w:tab w:val="num" w:pos="3528"/>
            </w:tabs>
            <w:ind w:left="720" w:hanging="360"/>
          </w:pPr>
        </w:pPrChange>
      </w:pPr>
      <w:r w:rsidRPr="00EE678B">
        <w:rPr>
          <w:szCs w:val="20"/>
        </w:rPr>
        <w:t xml:space="preserve">If the user does not hold the security key </w:t>
      </w:r>
      <w:r w:rsidR="000968F9">
        <w:fldChar w:fldCharType="begin"/>
      </w:r>
      <w:r w:rsidR="000968F9">
        <w:instrText xml:space="preserve"> HYPERLINK \l "_New_or_Modified" </w:instrText>
      </w:r>
      <w:r w:rsidR="000968F9">
        <w:fldChar w:fldCharType="separate"/>
      </w:r>
      <w:r w:rsidRPr="00EE678B">
        <w:rPr>
          <w:color w:val="0000FF"/>
          <w:szCs w:val="20"/>
          <w:u w:val="single"/>
        </w:rPr>
        <w:t>“PSO TRICARE/CHAMPVA”</w:t>
      </w:r>
      <w:r w:rsidR="000968F9">
        <w:rPr>
          <w:color w:val="0000FF"/>
          <w:szCs w:val="20"/>
          <w:u w:val="single"/>
        </w:rPr>
        <w:fldChar w:fldCharType="end"/>
      </w:r>
      <w:r w:rsidRPr="00EE678B">
        <w:rPr>
          <w:szCs w:val="20"/>
        </w:rPr>
        <w:t xml:space="preserve">, an on-screen alert to the </w:t>
      </w:r>
      <w:r w:rsidRPr="00EE678B">
        <w:t xml:space="preserve">user will display “Action Requires &lt;PSO TRICARE/CHAMPVA&gt; security key” as </w:t>
      </w:r>
      <w:r w:rsidRPr="00EE678B">
        <w:rPr>
          <w:szCs w:val="20"/>
        </w:rPr>
        <w:t>displayed in the example below. The user will need to press any key to return to the Reject Information screen.</w:t>
      </w:r>
    </w:p>
    <w:p w:rsidR="00362A48" w:rsidRPr="00EE678B" w:rsidRDefault="00362A48" w:rsidP="00644AD6"/>
    <w:p w:rsidR="004E2196" w:rsidRPr="00EE678B" w:rsidRDefault="004E2196" w:rsidP="00644AD6">
      <w:pPr>
        <w:pStyle w:val="ExampleHeading"/>
      </w:pPr>
      <w:r w:rsidRPr="00EE678B">
        <w:t>Example of Reject Information Screen – Security Key – ALERT</w:t>
      </w:r>
    </w:p>
    <w:p w:rsidR="004E2196" w:rsidRPr="00EE678B" w:rsidRDefault="004E2196" w:rsidP="00286389">
      <w:pPr>
        <w:pStyle w:val="ScreenCapture"/>
      </w:pPr>
      <w:r w:rsidRPr="00EE678B">
        <w:t>Reject Information (TRICARE)  May 15, 2010@11:45:23               Page:   1 of     1</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 xml:space="preserve">Patient  : TRICARE,TWO(XXX-XX-XXXX)  Sex: M                      DOB: JAN 1,19XX(XX)   </w:t>
      </w:r>
    </w:p>
    <w:p w:rsidR="004E2196" w:rsidRPr="00EE678B" w:rsidRDefault="004E2196" w:rsidP="00286389">
      <w:pPr>
        <w:pStyle w:val="ScreenCapture"/>
      </w:pPr>
      <w:r w:rsidRPr="00EE678B">
        <w:t xml:space="preserve">Rx#      : XXX4928/0        ECME#: 000001231234      Date of Service: Mar 10, 2009 </w:t>
      </w:r>
    </w:p>
    <w:p w:rsidR="004E2196" w:rsidRPr="00EE678B" w:rsidRDefault="004E2196" w:rsidP="00286389">
      <w:pPr>
        <w:pStyle w:val="ScreenCapture"/>
      </w:pPr>
      <w:r w:rsidRPr="00EE678B">
        <w:t xml:space="preserve">CMOP Drug: ACARBOSE 25MG TAB                                NDC Code: 00026-2863-52 </w:t>
      </w:r>
    </w:p>
    <w:p w:rsidR="004E2196" w:rsidRPr="00EE678B" w:rsidRDefault="004E2196" w:rsidP="00286389">
      <w:pPr>
        <w:pStyle w:val="ScreenCapture"/>
      </w:pPr>
    </w:p>
    <w:p w:rsidR="004E2196" w:rsidRPr="00EE678B" w:rsidRDefault="004E2196" w:rsidP="007C44A7">
      <w:pPr>
        <w:pStyle w:val="ScreenCapture"/>
        <w:keepNext/>
      </w:pPr>
      <w:r w:rsidRPr="00EE678B">
        <w:t>REJECT Information (TRICARE)</w:t>
      </w:r>
      <w:r w:rsidRPr="00EE678B">
        <w:tab/>
      </w:r>
      <w:r w:rsidRPr="00EE678B">
        <w:tab/>
      </w:r>
      <w:r w:rsidRPr="00EE678B">
        <w:tab/>
      </w:r>
      <w:r w:rsidRPr="00EE678B">
        <w:tab/>
        <w:t xml:space="preserve">                               .</w:t>
      </w:r>
    </w:p>
    <w:p w:rsidR="004E2196" w:rsidRPr="00EE678B" w:rsidRDefault="004E2196" w:rsidP="00286389">
      <w:pPr>
        <w:pStyle w:val="ScreenCapture"/>
      </w:pPr>
      <w:r w:rsidRPr="00EE678B">
        <w:t>Reject Type     : M/I Cardholder ID (07)</w:t>
      </w:r>
    </w:p>
    <w:p w:rsidR="004E2196" w:rsidRPr="00EE678B" w:rsidRDefault="004E2196" w:rsidP="00286389">
      <w:pPr>
        <w:pStyle w:val="ScreenCapture"/>
      </w:pPr>
      <w:r w:rsidRPr="00EE678B">
        <w:t>Reject Status   : OPEN/UNRESOLVED - E REJECTED</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p>
    <w:p w:rsidR="004E2196" w:rsidRPr="00EE678B" w:rsidRDefault="004E2196" w:rsidP="00286389">
      <w:pPr>
        <w:pStyle w:val="ScreenCapture"/>
      </w:pPr>
      <w:r w:rsidRPr="00EE678B">
        <w:t>INSURANCE Information</w:t>
      </w:r>
      <w:r w:rsidRPr="00EE678B">
        <w:tab/>
      </w:r>
      <w:r w:rsidRPr="00EE678B">
        <w:tab/>
      </w:r>
      <w:r w:rsidRPr="00EE678B">
        <w:tab/>
      </w:r>
      <w:r w:rsidRPr="00EE678B">
        <w:tab/>
      </w:r>
      <w:r w:rsidRPr="00EE678B">
        <w:tab/>
      </w:r>
      <w:r w:rsidRPr="00EE678B">
        <w:tab/>
        <w:t xml:space="preserve">                       .</w:t>
      </w:r>
    </w:p>
    <w:p w:rsidR="004E2196" w:rsidRPr="00EE678B" w:rsidRDefault="004E2196" w:rsidP="00286389">
      <w:pPr>
        <w:pStyle w:val="ScreenCapture"/>
      </w:pPr>
      <w:r w:rsidRPr="00EE678B">
        <w:t>Insurance      : EXPRESS SCRIPTS</w:t>
      </w:r>
    </w:p>
    <w:p w:rsidR="004E2196" w:rsidRPr="00EE678B" w:rsidRDefault="004E2196" w:rsidP="00286389">
      <w:pPr>
        <w:pStyle w:val="ScreenCapture"/>
      </w:pPr>
      <w:r w:rsidRPr="00EE678B">
        <w:t xml:space="preserve">Contact        : </w:t>
      </w:r>
    </w:p>
    <w:p w:rsidR="004E2196" w:rsidRPr="00C81F72" w:rsidRDefault="004E2196" w:rsidP="00286389">
      <w:pPr>
        <w:pStyle w:val="ScreenCapture"/>
        <w:rPr>
          <w:lang w:val="en-US"/>
        </w:rPr>
      </w:pPr>
      <w:r w:rsidRPr="00EE678B">
        <w:t xml:space="preserve">BIN </w:t>
      </w:r>
      <w:r w:rsidR="00080717">
        <w:rPr>
          <w:lang w:val="en-US"/>
        </w:rPr>
        <w:t>/ PCN</w:t>
      </w:r>
      <w:r w:rsidRPr="00EE678B">
        <w:t xml:space="preserve">      : 741852 </w:t>
      </w:r>
      <w:r w:rsidR="00080717">
        <w:rPr>
          <w:lang w:val="en-US"/>
        </w:rPr>
        <w:t>/ XXXXXXXX</w:t>
      </w:r>
    </w:p>
    <w:p w:rsidR="004E2196" w:rsidRPr="00EE678B" w:rsidRDefault="004E2196" w:rsidP="00286389">
      <w:pPr>
        <w:pStyle w:val="ScreenCapture"/>
      </w:pPr>
      <w:r w:rsidRPr="00EE678B">
        <w:t>Group Number   : DODA</w:t>
      </w:r>
    </w:p>
    <w:p w:rsidR="004E2196" w:rsidRPr="00EE678B" w:rsidRDefault="004E2196" w:rsidP="00286389">
      <w:pPr>
        <w:pStyle w:val="ScreenCapture"/>
      </w:pPr>
      <w:r w:rsidRPr="00EE678B">
        <w:t>Cardholder ID  : XXXXXXX</w:t>
      </w:r>
      <w:r w:rsidRPr="00EE678B">
        <w:tab/>
      </w:r>
      <w:r w:rsidRPr="00EE678B">
        <w:tab/>
      </w:r>
      <w:r w:rsidRPr="00EE678B">
        <w:tab/>
      </w:r>
      <w:r w:rsidRPr="00EE678B">
        <w:tab/>
      </w:r>
      <w:r w:rsidRPr="00EE678B">
        <w:tab/>
      </w:r>
      <w:r w:rsidRPr="00EE678B">
        <w:tab/>
      </w:r>
      <w:r w:rsidRPr="00EE678B">
        <w:tab/>
      </w:r>
      <w:r w:rsidRPr="00EE678B">
        <w:tab/>
      </w:r>
    </w:p>
    <w:p w:rsidR="004E2196" w:rsidRPr="00EE678B" w:rsidRDefault="004E2196" w:rsidP="00286389">
      <w:pPr>
        <w:pStyle w:val="ScreenCapture"/>
      </w:pPr>
      <w:r w:rsidRPr="00EE678B">
        <w:t xml:space="preserve">                                      .</w:t>
      </w:r>
    </w:p>
    <w:p w:rsidR="004E2196" w:rsidRPr="00EE678B" w:rsidRDefault="004E2196" w:rsidP="00286389">
      <w:pPr>
        <w:pStyle w:val="ScreenCapture"/>
      </w:pPr>
    </w:p>
    <w:p w:rsidR="004E2196" w:rsidRPr="00EE678B" w:rsidRDefault="00583040" w:rsidP="00286389">
      <w:pPr>
        <w:pStyle w:val="ScreenCapture"/>
      </w:pPr>
      <w:r>
        <w:rPr>
          <w:noProof/>
        </w:rPr>
        <mc:AlternateContent>
          <mc:Choice Requires="wps">
            <w:drawing>
              <wp:anchor distT="0" distB="0" distL="114300" distR="114300" simplePos="0" relativeHeight="251670016" behindDoc="0" locked="0" layoutInCell="1" allowOverlap="1">
                <wp:simplePos x="0" y="0"/>
                <wp:positionH relativeFrom="column">
                  <wp:posOffset>438150</wp:posOffset>
                </wp:positionH>
                <wp:positionV relativeFrom="paragraph">
                  <wp:posOffset>-57785</wp:posOffset>
                </wp:positionV>
                <wp:extent cx="3086100" cy="182245"/>
                <wp:effectExtent l="0" t="0" r="0" b="8255"/>
                <wp:wrapNone/>
                <wp:docPr id="1376"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6100" cy="182245"/>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31388A" id="Rectangle 27" o:spid="_x0000_s1026" style="position:absolute;margin-left:34.5pt;margin-top:-4.55pt;width:243pt;height:1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" filled="f" strokeweight="1pt"/>
            </w:pict>
          </mc:Fallback>
        </mc:AlternateContent>
      </w:r>
      <w:r w:rsidR="004E2196" w:rsidRPr="00EE678B">
        <w:t>Action Requires &lt;PSO TRICARE/CHAMPVA&gt; Security Key</w:t>
      </w:r>
      <w:r w:rsidR="004E2196" w:rsidRPr="00EE678B">
        <w:tab/>
      </w:r>
      <w:r w:rsidR="004E2196" w:rsidRPr="00EE678B">
        <w:tab/>
      </w:r>
      <w:r w:rsidR="004E2196" w:rsidRPr="00EE678B">
        <w:tab/>
      </w:r>
      <w:r w:rsidR="004E2196" w:rsidRPr="00EE678B">
        <w:tab/>
        <w:t xml:space="preserve"> </w:t>
      </w:r>
    </w:p>
    <w:p w:rsidR="004E2196" w:rsidRPr="00EE678B" w:rsidRDefault="004E2196" w:rsidP="00286389">
      <w:pPr>
        <w:pStyle w:val="ScreenCapture"/>
      </w:pPr>
      <w:r w:rsidRPr="00EE678B">
        <w:t xml:space="preserve">VW  View Rx             FIL Fill Rx                CSD Change Suspense Date </w:t>
      </w:r>
    </w:p>
    <w:p w:rsidR="004E2196" w:rsidRPr="00EE678B" w:rsidRDefault="004E2196" w:rsidP="00286389">
      <w:pPr>
        <w:pStyle w:val="ScreenCapture"/>
      </w:pPr>
      <w:r w:rsidRPr="00EE678B">
        <w:t>MP  Medication Profile  DC  Discontinue Rx         IGN Ignore Reject</w:t>
      </w:r>
    </w:p>
    <w:p w:rsidR="004E2196" w:rsidRPr="00EE678B" w:rsidRDefault="004E2196" w:rsidP="00286389">
      <w:pPr>
        <w:pStyle w:val="ScreenCapture"/>
      </w:pPr>
      <w:r w:rsidRPr="00EE678B">
        <w:t xml:space="preserve">RES Resubmit Claim      OVR Submit Override Codes </w:t>
      </w:r>
    </w:p>
    <w:p w:rsidR="004E2196" w:rsidRPr="00EE678B" w:rsidRDefault="004E2196" w:rsidP="00286389">
      <w:pPr>
        <w:pStyle w:val="ScreenCapture"/>
      </w:pPr>
      <w:r w:rsidRPr="00EE678B">
        <w:t xml:space="preserve">Select Item(s): Quit// </w:t>
      </w:r>
    </w:p>
    <w:p w:rsidR="004E2196" w:rsidRPr="00EE678B" w:rsidRDefault="004E2196" w:rsidP="004E2196">
      <w:pPr>
        <w:rPr>
          <w:color w:val="000000"/>
        </w:rPr>
      </w:pPr>
    </w:p>
    <w:p w:rsidR="004E2196" w:rsidRPr="00EE678B" w:rsidRDefault="004E2196">
      <w:pPr>
        <w:numPr>
          <w:ilvl w:val="0"/>
          <w:numId w:val="63"/>
        </w:numPr>
        <w:tabs>
          <w:tab w:val="num" w:pos="720"/>
        </w:tabs>
        <w:ind w:left="720"/>
        <w:rPr>
          <w:color w:val="000000"/>
        </w:rPr>
        <w:pPrChange w:id="5302" w:author="Fred Perez" w:date="2019-03-22T09:44:00Z">
          <w:pPr>
            <w:numPr>
              <w:numId w:val="67"/>
            </w:numPr>
            <w:tabs>
              <w:tab w:val="num" w:pos="720"/>
            </w:tabs>
            <w:ind w:left="720" w:hanging="360"/>
          </w:pPr>
        </w:pPrChange>
      </w:pPr>
      <w:r w:rsidRPr="00EE678B">
        <w:rPr>
          <w:color w:val="000000"/>
        </w:rPr>
        <w:t>The person that resolves TRICARE and CHAMPVA non-DUR/RTS rejects is dependent upon the type of reject. Dispense As Written (DAW) reject code 22 can be resolved by the pharmacy staff by editing the prescription and entering the appropriate DAW code that results in a claims resubmission. Other insurance-related rejects (missing eligibility or cardholder ID number) are resolved by the Outpatient Pharmacy Electronic Claims Coordinator (OPECC). Once the rejection has been resolved, the Reject Information screen under the pharmacy reject worklist shows the status of the prescription as E PAYABLE. At this point the user may select the FIL action, which will prompt for label print.</w:t>
      </w:r>
    </w:p>
    <w:p w:rsidR="004E2196" w:rsidRPr="00EE678B" w:rsidRDefault="004E2196" w:rsidP="004E2196">
      <w:pPr>
        <w:rPr>
          <w:color w:val="000000"/>
        </w:rPr>
      </w:pPr>
    </w:p>
    <w:p w:rsidR="004E2196" w:rsidRPr="00EE678B" w:rsidRDefault="004E2196" w:rsidP="00286389">
      <w:pPr>
        <w:pStyle w:val="ScreenCapture"/>
      </w:pPr>
      <w:r w:rsidRPr="00EE678B">
        <w:t xml:space="preserve">Reject Information (TRICARE)  Aug 27, 2008@17:16:27          Page:    1 of    1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  : OPTRICARE,ONE(666-55-4789)  Sex: M               DOB: OCT 18,1963(44)</w:t>
      </w:r>
    </w:p>
    <w:p w:rsidR="004E2196" w:rsidRPr="00EE678B" w:rsidRDefault="004E2196" w:rsidP="00286389">
      <w:pPr>
        <w:pStyle w:val="ScreenCapture"/>
      </w:pPr>
      <w:r w:rsidRPr="00EE678B">
        <w:t>Rx#      : 102059/0         ECME#: 000000113288 Date of Service: Aug 27, 2008</w:t>
      </w:r>
    </w:p>
    <w:p w:rsidR="004E2196" w:rsidRPr="00EE678B" w:rsidRDefault="004E2196" w:rsidP="00286389">
      <w:pPr>
        <w:pStyle w:val="ScreenCapture"/>
      </w:pPr>
      <w:r w:rsidRPr="00EE678B">
        <w:t>Drug     : IMIPRAMINE 25MG TAB                         NDC Code: 00779-0588-30</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REJECT Information (TRICARE)                                                    </w:t>
      </w:r>
    </w:p>
    <w:p w:rsidR="004E2196" w:rsidRPr="00EE678B" w:rsidRDefault="004E2196" w:rsidP="00286389">
      <w:pPr>
        <w:pStyle w:val="ScreenCapture"/>
      </w:pPr>
      <w:r w:rsidRPr="00EE678B">
        <w:t xml:space="preserve">Reject Type     : M/I Cardholder ID Number (07)                                   </w:t>
      </w:r>
    </w:p>
    <w:p w:rsidR="004E2196" w:rsidRPr="00EE678B" w:rsidRDefault="004E2196" w:rsidP="00286389">
      <w:pPr>
        <w:pStyle w:val="ScreenCapture"/>
      </w:pPr>
      <w:r w:rsidRPr="00EE678B">
        <w:t xml:space="preserve">Reject Status   : OPEN/UNRESOLVED - E PAYABLE                                     </w:t>
      </w:r>
    </w:p>
    <w:p w:rsidR="004E2196" w:rsidRPr="00EE678B" w:rsidRDefault="004E2196" w:rsidP="00286389">
      <w:pPr>
        <w:pStyle w:val="ScreenCapture"/>
      </w:pPr>
      <w:r w:rsidRPr="00EE678B">
        <w:t>Payer Addl Msg  :</w:t>
      </w:r>
    </w:p>
    <w:p w:rsidR="004E2196" w:rsidRPr="00EE678B" w:rsidRDefault="004E2196" w:rsidP="00286389">
      <w:pPr>
        <w:pStyle w:val="ScreenCapture"/>
      </w:pPr>
      <w:r w:rsidRPr="00EE678B">
        <w:t>Reason Code     :</w:t>
      </w:r>
    </w:p>
    <w:p w:rsidR="004E2196" w:rsidRPr="00EE678B" w:rsidRDefault="004E2196" w:rsidP="00286389">
      <w:pPr>
        <w:pStyle w:val="ScreenCapture"/>
      </w:pPr>
      <w:r w:rsidRPr="00EE678B">
        <w:t>DUR Text        :</w:t>
      </w:r>
    </w:p>
    <w:p w:rsidR="004E2196" w:rsidRPr="00EE678B" w:rsidRDefault="004E2196" w:rsidP="00286389">
      <w:pPr>
        <w:pStyle w:val="ScreenCapture"/>
      </w:pPr>
      <w:r w:rsidRPr="00EE678B">
        <w:t xml:space="preserve">                                                                                </w:t>
      </w:r>
    </w:p>
    <w:p w:rsidR="004E2196" w:rsidRPr="00EE678B" w:rsidRDefault="004E2196" w:rsidP="00286389">
      <w:pPr>
        <w:pStyle w:val="ScreenCapture"/>
      </w:pPr>
      <w:r w:rsidRPr="00EE678B">
        <w:t xml:space="preserve">INSURANCE Information                                                           </w:t>
      </w:r>
    </w:p>
    <w:p w:rsidR="004E2196" w:rsidRPr="00EE678B" w:rsidRDefault="004E2196" w:rsidP="00286389">
      <w:pPr>
        <w:pStyle w:val="ScreenCapture"/>
      </w:pPr>
      <w:r w:rsidRPr="00EE678B">
        <w:t xml:space="preserve">Insurance      : </w:t>
      </w:r>
      <w:r w:rsidRPr="00EE678B">
        <w:rPr>
          <w:bCs/>
        </w:rPr>
        <w:t>EXPRESS SCRIPTS</w:t>
      </w:r>
    </w:p>
    <w:p w:rsidR="004E2196" w:rsidRPr="00EE678B" w:rsidRDefault="004E2196" w:rsidP="00286389">
      <w:pPr>
        <w:pStyle w:val="ScreenCapture"/>
      </w:pPr>
      <w:r w:rsidRPr="00EE678B">
        <w:t xml:space="preserve">Contact        : </w:t>
      </w:r>
    </w:p>
    <w:p w:rsidR="004E2196" w:rsidRPr="00C81F72" w:rsidRDefault="004E2196" w:rsidP="00286389">
      <w:pPr>
        <w:pStyle w:val="ScreenCapture"/>
        <w:rPr>
          <w:lang w:val="en-US"/>
        </w:rPr>
      </w:pPr>
      <w:r w:rsidRPr="00EE678B">
        <w:t xml:space="preserve">BIN </w:t>
      </w:r>
      <w:r w:rsidR="00080717">
        <w:rPr>
          <w:lang w:val="en-US"/>
        </w:rPr>
        <w:t>/ PCN</w:t>
      </w:r>
      <w:r w:rsidRPr="00EE678B">
        <w:t xml:space="preserve">      : 741852 </w:t>
      </w:r>
      <w:r w:rsidR="00080717">
        <w:rPr>
          <w:lang w:val="en-US"/>
        </w:rPr>
        <w:t>/ XXXXXXXXX</w:t>
      </w:r>
    </w:p>
    <w:p w:rsidR="004E2196" w:rsidRPr="00EE678B" w:rsidRDefault="004E2196" w:rsidP="00286389">
      <w:pPr>
        <w:pStyle w:val="ScreenCapture"/>
      </w:pPr>
      <w:r w:rsidRPr="00EE678B">
        <w:t xml:space="preserve">Group Number   : </w:t>
      </w:r>
      <w:r w:rsidRPr="00EE678B">
        <w:rPr>
          <w:bCs/>
        </w:rPr>
        <w:t>DODA</w:t>
      </w:r>
    </w:p>
    <w:p w:rsidR="004E2196" w:rsidRPr="00EE678B" w:rsidRDefault="004E2196" w:rsidP="00286389">
      <w:pPr>
        <w:pStyle w:val="ScreenCapture"/>
      </w:pPr>
      <w:r w:rsidRPr="00EE678B">
        <w:t xml:space="preserve">Cardholder ID  : </w:t>
      </w:r>
      <w:r w:rsidRPr="00EE678B">
        <w:rPr>
          <w:bCs/>
          <w:u w:val="single"/>
        </w:rPr>
        <w:t>XXXXXXX</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 xml:space="preserve">          Enter ?? for more actions                                             </w:t>
      </w:r>
    </w:p>
    <w:p w:rsidR="004E2196" w:rsidRPr="00EE678B" w:rsidRDefault="004E2196" w:rsidP="00286389">
      <w:pPr>
        <w:pStyle w:val="ScreenCapture"/>
      </w:pPr>
      <w:r w:rsidRPr="00EE678B">
        <w:t>VW  View Rx               FIL Fill Rx               OVR Submit Override Codes</w:t>
      </w:r>
    </w:p>
    <w:p w:rsidR="004E2196" w:rsidRPr="00EE678B" w:rsidRDefault="004E2196" w:rsidP="00286389">
      <w:pPr>
        <w:pStyle w:val="ScreenCapture"/>
      </w:pPr>
      <w:r w:rsidRPr="00EE678B">
        <w:t>MP  Medication Profile    DC  Discontinue Rx        CSD Change Suspense Date</w:t>
      </w:r>
    </w:p>
    <w:p w:rsidR="004E2196" w:rsidRPr="00EE678B" w:rsidRDefault="004E2196" w:rsidP="00286389">
      <w:pPr>
        <w:pStyle w:val="ScreenCapture"/>
      </w:pPr>
      <w:r w:rsidRPr="00EE678B">
        <w:t xml:space="preserve">Select Item(s): Quit// FIL   Fill Rx  </w:t>
      </w:r>
    </w:p>
    <w:p w:rsidR="004E2196" w:rsidRPr="00EE678B" w:rsidRDefault="004E2196" w:rsidP="00286389">
      <w:pPr>
        <w:pStyle w:val="ScreenCapture"/>
      </w:pPr>
      <w:r w:rsidRPr="00EE678B">
        <w:t xml:space="preserve">                    [Closing all rejections for prescription 102059:</w:t>
      </w:r>
    </w:p>
    <w:p w:rsidR="004E2196" w:rsidRPr="00EE678B" w:rsidRDefault="004E2196" w:rsidP="00286389">
      <w:pPr>
        <w:pStyle w:val="ScreenCapture"/>
      </w:pPr>
      <w:r w:rsidRPr="00EE678B">
        <w:t xml:space="preserve">                         07 - ...OK]</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 xml:space="preserve">Print Label? ? YES// </w:t>
      </w:r>
    </w:p>
    <w:p w:rsidR="004E2196" w:rsidRPr="00EE678B" w:rsidRDefault="004E2196" w:rsidP="00286389">
      <w:pPr>
        <w:pStyle w:val="ScreenCapture"/>
      </w:pPr>
    </w:p>
    <w:p w:rsidR="004E2196" w:rsidRPr="00EE678B" w:rsidRDefault="004E2196" w:rsidP="00286389">
      <w:pPr>
        <w:pStyle w:val="ScreenCapture"/>
      </w:pPr>
      <w:r w:rsidRPr="00EE678B">
        <w:t>Select LABEL PRINTER: HOME//   UCX/TELNET    Right Margin: 80//</w:t>
      </w:r>
    </w:p>
    <w:p w:rsidR="004E2196" w:rsidRPr="00EE678B" w:rsidRDefault="004E2196" w:rsidP="004E2196">
      <w:pPr>
        <w:rPr>
          <w:color w:val="000000"/>
        </w:rPr>
      </w:pPr>
      <w:bookmarkStart w:id="5303" w:name="PSO482_359"/>
      <w:bookmarkEnd w:id="5303"/>
    </w:p>
    <w:p w:rsidR="004E2196" w:rsidRPr="00EE678B" w:rsidRDefault="004E2196" w:rsidP="00916D67">
      <w:pPr>
        <w:pStyle w:val="ScreenCapture"/>
        <w:keepNext/>
        <w:keepLines/>
      </w:pPr>
      <w:r w:rsidRPr="00EE678B">
        <w:t>For rejects that remain in suspense, the user will be allowed to process the rejection as indicated above, however no labels will be printed until the prescription is pulled early or printed from suspense. Upon resolving the reject, the user will be notified of this information. CMOP prescriptions will function in the same manner.</w:t>
      </w:r>
    </w:p>
    <w:p w:rsidR="004E2196" w:rsidRPr="00EE678B" w:rsidRDefault="004E2196" w:rsidP="00D8267F">
      <w:pPr>
        <w:pStyle w:val="Heading4"/>
      </w:pPr>
      <w:bookmarkStart w:id="5304" w:name="_Toc280701323"/>
      <w:bookmarkStart w:id="5305" w:name="_Toc299044494"/>
      <w:bookmarkStart w:id="5306" w:name="_Toc280853663"/>
      <w:r w:rsidRPr="00EE678B">
        <w:t>Other Rejects</w:t>
      </w:r>
      <w:bookmarkEnd w:id="5304"/>
      <w:bookmarkEnd w:id="5305"/>
      <w:bookmarkEnd w:id="5306"/>
      <w:r w:rsidRPr="00EE678B" w:rsidDel="007A1565">
        <w:t xml:space="preserve"> </w:t>
      </w:r>
      <w:r w:rsidRPr="00EE678B">
        <w:fldChar w:fldCharType="begin"/>
      </w:r>
      <w:r w:rsidRPr="00EE678B">
        <w:instrText>XE "Other Rejects"</w:instrText>
      </w:r>
      <w:r w:rsidRPr="00EE678B">
        <w:fldChar w:fldCharType="end"/>
      </w:r>
    </w:p>
    <w:p w:rsidR="004E2196" w:rsidRPr="00EE678B" w:rsidRDefault="004E2196" w:rsidP="007D02E1">
      <w:pPr>
        <w:pStyle w:val="Manual-optionname"/>
      </w:pPr>
      <w:r w:rsidRPr="00EE678B">
        <w:t>[PSO REJECTS WORKLIST]</w:t>
      </w:r>
    </w:p>
    <w:p w:rsidR="004E2196" w:rsidRPr="00EE678B" w:rsidRDefault="004E2196" w:rsidP="007D02E1">
      <w:pPr>
        <w:keepNext/>
        <w:tabs>
          <w:tab w:val="left" w:pos="1080"/>
        </w:tabs>
        <w:rPr>
          <w:rFonts w:eastAsia="MS Mincho"/>
          <w:color w:val="000000"/>
        </w:rPr>
      </w:pPr>
    </w:p>
    <w:p w:rsidR="004E2196" w:rsidRPr="00EE678B" w:rsidRDefault="004E2196" w:rsidP="004E2196">
      <w:pPr>
        <w:rPr>
          <w:color w:val="000000"/>
        </w:rPr>
      </w:pPr>
      <w:r w:rsidRPr="00EE678B">
        <w:rPr>
          <w:color w:val="000000"/>
        </w:rPr>
        <w:t xml:space="preserve">Rejects under the OTHER REJECTS section of the screen are resolved in the same manner as DUR/RTS rejects. The comments section will denote whether the reject was transferred automatically as is the case in the example below or “Transferred by OPECC” would denote those rejects where the OPECC manually transferred them to pharmacy for resolution. </w:t>
      </w:r>
    </w:p>
    <w:p w:rsidR="004E2196" w:rsidRPr="00EE678B" w:rsidRDefault="004E2196" w:rsidP="004E2196">
      <w:pPr>
        <w:rPr>
          <w:color w:val="000000"/>
        </w:rPr>
      </w:pPr>
    </w:p>
    <w:p w:rsidR="004E2196" w:rsidRPr="00EE678B" w:rsidRDefault="004E2196" w:rsidP="004E2196">
      <w:pPr>
        <w:rPr>
          <w:color w:val="000000"/>
        </w:rPr>
      </w:pPr>
      <w:r w:rsidRPr="00EE678B">
        <w:rPr>
          <w:color w:val="000000"/>
        </w:rPr>
        <w:t>The following example shows the user selecting to resolve sequence 16 from the Third Party Payer Rejects</w:t>
      </w:r>
      <w:r w:rsidR="00D8267F" w:rsidRPr="00EE678B">
        <w:rPr>
          <w:color w:val="000000"/>
        </w:rPr>
        <w:t xml:space="preserve"> </w:t>
      </w:r>
      <w:r w:rsidRPr="00EE678B">
        <w:rPr>
          <w:color w:val="000000"/>
        </w:rPr>
        <w:t>– Worklist option shown above. The user selects ED to edit the DAW code for the prescription, then resubmits the claim afterward. Since the claim was payable, both the RTS reject in sequence 13 and the DAW reject in sequence 16 were marked resolved. Also both are removed from the worklist after submission. The user then proceeds to Patient Prescription Processing option to view the ECME logs which show that claim resubmission was payable and that both rejects have been resolved.</w:t>
      </w:r>
    </w:p>
    <w:p w:rsidR="004E2196" w:rsidRPr="00EE678B" w:rsidRDefault="004E2196" w:rsidP="004E2196">
      <w:pPr>
        <w:rPr>
          <w:color w:val="000000"/>
          <w:szCs w:val="24"/>
        </w:rPr>
      </w:pPr>
    </w:p>
    <w:p w:rsidR="004E2196" w:rsidRPr="00EE678B" w:rsidRDefault="004E2196" w:rsidP="00644AD6">
      <w:pPr>
        <w:pStyle w:val="ExampleHeading"/>
      </w:pPr>
      <w:r w:rsidRPr="00EE678B">
        <w:t>Example: Resolving Other Rejects</w:t>
      </w:r>
    </w:p>
    <w:p w:rsidR="004E2196" w:rsidRPr="00EE678B" w:rsidRDefault="004E2196" w:rsidP="00286389">
      <w:pPr>
        <w:pStyle w:val="ScreenCapture"/>
      </w:pPr>
      <w:r w:rsidRPr="00EE678B">
        <w:t>Reject Information(</w:t>
      </w:r>
      <w:bookmarkStart w:id="5307" w:name="pa337"/>
      <w:r w:rsidR="00482540">
        <w:t>Veteran</w:t>
      </w:r>
      <w:bookmarkEnd w:id="5307"/>
      <w:r w:rsidRPr="00EE678B">
        <w:t>)Jul 30, 2008@14:54:51</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4E2196" w:rsidRPr="00EE678B" w:rsidRDefault="004E2196" w:rsidP="0028638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4E2196" w:rsidRPr="00EE678B" w:rsidRDefault="004E2196" w:rsidP="00286389">
      <w:pPr>
        <w:pStyle w:val="ScreenCapture"/>
      </w:pPr>
      <w:r w:rsidRPr="00EE678B">
        <w:t>Patient</w:t>
      </w:r>
      <w:r w:rsidR="00D8267F" w:rsidRPr="00EE678B">
        <w:t xml:space="preserve"> </w:t>
      </w:r>
      <w:r w:rsidRPr="00EE678B">
        <w:t xml:space="preserve"> : OPPATIENT,FOUR(XXXX)</w:t>
      </w:r>
      <w:r w:rsidR="00D8267F" w:rsidRPr="00EE678B">
        <w:t xml:space="preserve"> </w:t>
      </w:r>
      <w:r w:rsidRPr="00EE678B">
        <w:t xml:space="preserve"> Sex: M</w:t>
      </w:r>
      <w:r w:rsidR="00D8267F" w:rsidRPr="00EE678B">
        <w:t xml:space="preserve">          </w:t>
      </w:r>
      <w:r w:rsidRPr="00EE678B">
        <w:t xml:space="preserve">       </w:t>
      </w:r>
      <w:r w:rsidR="00D8267F" w:rsidRPr="00EE678B">
        <w:t xml:space="preserve">   </w:t>
      </w:r>
      <w:r w:rsidRPr="00EE678B">
        <w:t xml:space="preserve"> DOB: OCT 20,1965(42)</w:t>
      </w:r>
    </w:p>
    <w:p w:rsidR="004E2196" w:rsidRPr="00EE678B" w:rsidRDefault="004E2196" w:rsidP="007C44A7">
      <w:pPr>
        <w:pStyle w:val="ScreenCapture"/>
        <w:ind w:left="2160" w:hanging="1440"/>
      </w:pPr>
      <w:r w:rsidRPr="00EE678B">
        <w:t>Rx#</w:t>
      </w:r>
      <w:r w:rsidR="00D8267F" w:rsidRPr="00EE678B">
        <w:t xml:space="preserve">     </w:t>
      </w:r>
      <w:r w:rsidRPr="00EE678B">
        <w:t xml:space="preserve"> : 2055203/1</w:t>
      </w:r>
      <w:r w:rsidR="00D8267F" w:rsidRPr="00EE678B">
        <w:t xml:space="preserve">       </w:t>
      </w:r>
      <w:r w:rsidRPr="00EE678B">
        <w:t xml:space="preserve"> ECME#: 000001615102</w:t>
      </w:r>
      <w:r w:rsidR="00D8267F" w:rsidRPr="00EE678B">
        <w:t xml:space="preserve"> </w:t>
      </w:r>
      <w:r w:rsidRPr="00EE678B">
        <w:t>Date of Service: Jul 15, 2008</w:t>
      </w:r>
    </w:p>
    <w:p w:rsidR="004E2196" w:rsidRPr="00EE678B" w:rsidRDefault="004E2196" w:rsidP="00286389">
      <w:pPr>
        <w:pStyle w:val="ScreenCapture"/>
      </w:pPr>
      <w:r w:rsidRPr="00EE678B">
        <w:t xml:space="preserve">CMOP Drug: DANAZOL 50MG CAP   </w:t>
      </w:r>
      <w:r w:rsidRPr="00EE678B">
        <w:tab/>
      </w:r>
      <w:r w:rsidRPr="00EE678B">
        <w:tab/>
        <w:t xml:space="preserve">          NDC Code: 00024-0304-06</w:t>
      </w:r>
    </w:p>
    <w:p w:rsidR="004E2196" w:rsidRPr="00EE678B" w:rsidRDefault="00D8267F" w:rsidP="00286389">
      <w:pPr>
        <w:pStyle w:val="ScreenCapture"/>
      </w:pPr>
      <w:r w:rsidRPr="00EE678B">
        <w:t xml:space="preserve">                                                                               </w:t>
      </w:r>
      <w:r w:rsidR="004E2196" w:rsidRPr="00EE678B">
        <w:t xml:space="preserve"> </w:t>
      </w:r>
    </w:p>
    <w:p w:rsidR="00482540" w:rsidRPr="00EE678B" w:rsidRDefault="00482540" w:rsidP="00482540">
      <w:pPr>
        <w:pStyle w:val="ScreenCapture"/>
      </w:pPr>
      <w:r w:rsidRPr="00EE678B">
        <w:t xml:space="preserve">REJECT Information  </w:t>
      </w:r>
      <w:r>
        <w:t>(Veteran)</w:t>
      </w:r>
      <w:r w:rsidRPr="00EE678B">
        <w:t xml:space="preserve">                                                            </w:t>
      </w:r>
    </w:p>
    <w:p w:rsidR="004E2196" w:rsidRPr="00EE678B" w:rsidRDefault="004E2196" w:rsidP="00286389">
      <w:pPr>
        <w:pStyle w:val="ScreenCapture"/>
      </w:pPr>
      <w:r w:rsidRPr="00EE678B">
        <w:t>Reject Type</w:t>
      </w:r>
      <w:r w:rsidR="00D8267F" w:rsidRPr="00EE678B">
        <w:t xml:space="preserve">   </w:t>
      </w:r>
      <w:r w:rsidRPr="00EE678B">
        <w:t xml:space="preserve"> : 22 - M/I Dispense As Written- received on JUL 30, 2008@14:32:16</w:t>
      </w:r>
    </w:p>
    <w:p w:rsidR="004E2196" w:rsidRPr="00EE678B" w:rsidRDefault="004E2196" w:rsidP="00286389">
      <w:pPr>
        <w:pStyle w:val="ScreenCapture"/>
      </w:pPr>
      <w:r w:rsidRPr="00EE678B">
        <w:t>Reject Status</w:t>
      </w:r>
      <w:r w:rsidR="00D8267F" w:rsidRPr="00EE678B">
        <w:t xml:space="preserve"> </w:t>
      </w:r>
      <w:r w:rsidRPr="00EE678B">
        <w:t xml:space="preserve"> : OPEN/UNRESOLVED</w:t>
      </w:r>
      <w:r w:rsidR="00D8267F" w:rsidRPr="00EE678B">
        <w:t xml:space="preserve">                                               </w:t>
      </w:r>
      <w:r w:rsidRPr="00EE678B">
        <w:t xml:space="preserve"> </w:t>
      </w:r>
    </w:p>
    <w:p w:rsidR="004E2196" w:rsidRPr="00EE678B" w:rsidRDefault="004E2196" w:rsidP="00286389">
      <w:pPr>
        <w:pStyle w:val="ScreenCapture"/>
      </w:pPr>
      <w:r w:rsidRPr="00EE678B">
        <w:t>Payer Addl Msg</w:t>
      </w:r>
      <w:r w:rsidR="00D8267F" w:rsidRPr="00EE678B">
        <w:t xml:space="preserve"> </w:t>
      </w:r>
      <w:r w:rsidRPr="00EE678B">
        <w:t>:</w:t>
      </w:r>
      <w:r w:rsidR="00D8267F" w:rsidRPr="00EE678B">
        <w:t xml:space="preserve">                                                               </w:t>
      </w:r>
      <w:r w:rsidRPr="00EE678B">
        <w:t xml:space="preserve"> </w:t>
      </w:r>
    </w:p>
    <w:p w:rsidR="004E2196" w:rsidRPr="00EE678B" w:rsidRDefault="004E2196" w:rsidP="00286389">
      <w:pPr>
        <w:pStyle w:val="ScreenCapture"/>
      </w:pPr>
      <w:r w:rsidRPr="00EE678B">
        <w:t>Reason</w:t>
      </w:r>
      <w:r w:rsidR="00D8267F" w:rsidRPr="00EE678B">
        <w:t xml:space="preserve"> </w:t>
      </w:r>
      <w:r w:rsidRPr="00EE678B">
        <w:t>Code</w:t>
      </w:r>
      <w:r w:rsidR="00D8267F" w:rsidRPr="00EE678B">
        <w:t xml:space="preserve">   </w:t>
      </w:r>
      <w:r w:rsidRPr="00EE678B">
        <w:t xml:space="preserve"> :</w:t>
      </w:r>
      <w:r w:rsidR="00D8267F" w:rsidRPr="00EE678B">
        <w:t xml:space="preserve">                                                               </w:t>
      </w:r>
      <w:r w:rsidRPr="00EE678B">
        <w:t xml:space="preserve"> </w:t>
      </w:r>
    </w:p>
    <w:p w:rsidR="004E2196" w:rsidRPr="00EE678B" w:rsidRDefault="004E2196" w:rsidP="00286389">
      <w:pPr>
        <w:pStyle w:val="ScreenCapture"/>
      </w:pPr>
      <w:r w:rsidRPr="00EE678B">
        <w:t>DUR Text</w:t>
      </w:r>
      <w:r w:rsidR="00D8267F" w:rsidRPr="00EE678B">
        <w:t xml:space="preserve">      </w:t>
      </w:r>
      <w:r w:rsidRPr="00EE678B">
        <w:t xml:space="preserve"> :</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OTHER REJECTS</w:t>
      </w:r>
      <w:r w:rsidR="00D8267F" w:rsidRPr="00EE678B">
        <w:t xml:space="preserve">                                                                  </w:t>
      </w:r>
      <w:r w:rsidRPr="00EE678B">
        <w:t xml:space="preserve"> </w:t>
      </w:r>
    </w:p>
    <w:p w:rsidR="004E2196" w:rsidRPr="00EE678B" w:rsidRDefault="004E2196" w:rsidP="00286389">
      <w:pPr>
        <w:pStyle w:val="ScreenCapture"/>
      </w:pPr>
      <w:r w:rsidRPr="00EE678B">
        <w:t>79 - Refill Too Soon</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COMMENTS</w:t>
      </w:r>
      <w:r w:rsidR="00D8267F" w:rsidRPr="00EE678B">
        <w:t xml:space="preserve"> </w:t>
      </w:r>
      <w:r w:rsidR="009E6A3E" w:rsidRPr="009E6A3E">
        <w:rPr>
          <w:lang w:val="en-US"/>
        </w:rPr>
        <w:t>- REJECT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 JUL 30, 2008@14:32:16 - Automatically transferred due to override for reject</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code. (OPHARM,ONE)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VW</w:t>
      </w:r>
      <w:r w:rsidR="00D8267F" w:rsidRPr="00EE678B">
        <w:t xml:space="preserve"> </w:t>
      </w:r>
      <w:r w:rsidRPr="00EE678B">
        <w:t xml:space="preserve"> View Rx</w:t>
      </w:r>
      <w:r w:rsidR="00D8267F" w:rsidRPr="00EE678B">
        <w:t xml:space="preserve">              </w:t>
      </w:r>
      <w:r w:rsidRPr="00EE678B">
        <w:t xml:space="preserve"> IGN Ignore Reject</w:t>
      </w:r>
      <w:r w:rsidR="00D8267F" w:rsidRPr="00EE678B">
        <w:t xml:space="preserve">        </w:t>
      </w:r>
      <w:r w:rsidRPr="00EE678B">
        <w:t xml:space="preserve"> OVR Submit Override Codes</w:t>
      </w:r>
    </w:p>
    <w:p w:rsidR="004E2196" w:rsidRPr="00EE678B" w:rsidRDefault="004E2196" w:rsidP="00286389">
      <w:pPr>
        <w:pStyle w:val="ScreenCapture"/>
      </w:pPr>
      <w:r w:rsidRPr="00EE678B">
        <w:t>MP</w:t>
      </w:r>
      <w:r w:rsidR="00D8267F" w:rsidRPr="00EE678B">
        <w:t xml:space="preserve"> </w:t>
      </w:r>
      <w:r w:rsidRPr="00EE678B">
        <w:t xml:space="preserve"> Medication Profile</w:t>
      </w:r>
      <w:r w:rsidR="00D8267F" w:rsidRPr="00EE678B">
        <w:t xml:space="preserve">   </w:t>
      </w:r>
      <w:r w:rsidRPr="00EE678B">
        <w:t xml:space="preserve"> RES Resubmit Claim</w:t>
      </w:r>
      <w:r w:rsidR="00D8267F" w:rsidRPr="00EE678B">
        <w:t xml:space="preserve">       </w:t>
      </w:r>
      <w:r w:rsidRPr="00EE678B">
        <w:t xml:space="preserve"> CSD Change Suspense Date</w:t>
      </w:r>
    </w:p>
    <w:p w:rsidR="004E2196" w:rsidRPr="00EE678B" w:rsidRDefault="004E2196" w:rsidP="00286389">
      <w:pPr>
        <w:pStyle w:val="ScreenCapture"/>
      </w:pPr>
      <w:r w:rsidRPr="00EE678B">
        <w:t>Select: Next Screen// ed</w:t>
      </w:r>
      <w:r w:rsidR="00D8267F" w:rsidRPr="00EE678B">
        <w:t xml:space="preserve">  </w:t>
      </w:r>
      <w:r w:rsidRPr="00EE678B">
        <w:t xml:space="preserve"> ED</w:t>
      </w:r>
      <w:r w:rsidR="00D8267F" w:rsidRPr="00EE678B">
        <w:t xml:space="preserve"> </w:t>
      </w:r>
      <w:r w:rsidRPr="00EE678B">
        <w:t xml:space="preserve">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Jul 30, 2008@14:54:53</w:t>
      </w:r>
    </w:p>
    <w:p w:rsidR="00362A48" w:rsidRPr="00EE678B" w:rsidRDefault="00362A48" w:rsidP="007D02E1"/>
    <w:p w:rsidR="004E2196" w:rsidRPr="00EE678B" w:rsidRDefault="004E2196" w:rsidP="00644AD6">
      <w:pPr>
        <w:pStyle w:val="ExampleHeading"/>
      </w:pPr>
      <w:r w:rsidRPr="00EE678B">
        <w:t>Example: Resolving Other Rejects (continued)</w:t>
      </w:r>
    </w:p>
    <w:p w:rsidR="004E2196" w:rsidRPr="00EE678B" w:rsidRDefault="00D8267F" w:rsidP="00286389">
      <w:pPr>
        <w:pStyle w:val="ScreenCapture"/>
      </w:pPr>
      <w:r w:rsidRPr="00EE678B">
        <w:t xml:space="preserve">               </w:t>
      </w:r>
      <w:r w:rsidR="004E2196" w:rsidRPr="00EE678B">
        <w:t xml:space="preserve"> Rx #: 2055203$e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(1) *Orderable Item: DANAZOL CAP,ORAL</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(2)</w:t>
      </w:r>
      <w:r w:rsidRPr="00EE678B">
        <w:t xml:space="preserve">      </w:t>
      </w:r>
      <w:r w:rsidR="004E2196" w:rsidRPr="00EE678B">
        <w:t xml:space="preserve"> CMOP Drug: DANAZOL 50MG CAP</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(3)</w:t>
      </w:r>
      <w:r w:rsidRPr="00EE678B">
        <w:t xml:space="preserve">        </w:t>
      </w:r>
      <w:r w:rsidR="004E2196" w:rsidRPr="00EE678B">
        <w:t xml:space="preserve"> *Dosage: 50 (MG)</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Verb: TAKE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Dispense Units: 1</w:t>
      </w:r>
      <w:r w:rsidRPr="00EE678B">
        <w:t xml:space="preserve">                                                </w:t>
      </w:r>
      <w:r w:rsidR="004E2196"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Noun: CAPSULE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*Route: ORAL (BY MOUTH)</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*Schedule: BID</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(4)Pat Instructions:</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SIG: TAKE ONE CAPSULE BY MOUTH TWICE A DAY</w:t>
      </w:r>
      <w:r w:rsidRPr="00EE678B">
        <w:t xml:space="preserve">                    </w:t>
      </w:r>
      <w:r w:rsidR="004E2196" w:rsidRPr="00EE678B">
        <w:t xml:space="preserve"> </w:t>
      </w:r>
    </w:p>
    <w:p w:rsidR="004E2196" w:rsidRPr="00EE678B" w:rsidRDefault="00D8267F" w:rsidP="00916D67">
      <w:pPr>
        <w:pStyle w:val="ScreenCapture"/>
        <w:keepNext/>
      </w:pPr>
      <w:r w:rsidRPr="00EE678B">
        <w:t xml:space="preserve"> </w:t>
      </w:r>
      <w:r w:rsidR="004E2196" w:rsidRPr="00EE678B">
        <w:t>(5)</w:t>
      </w:r>
      <w:r w:rsidRPr="00EE678B">
        <w:t xml:space="preserve"> </w:t>
      </w:r>
      <w:r w:rsidR="004E2196" w:rsidRPr="00EE678B">
        <w:t xml:space="preserve"> Patient Status: OUTPT NON-SC</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(6)</w:t>
      </w:r>
      <w:r w:rsidRPr="00EE678B">
        <w:t xml:space="preserve">     </w:t>
      </w:r>
      <w:r w:rsidR="004E2196" w:rsidRPr="00EE678B">
        <w:t xml:space="preserve"> Issue Date: 07/11/08</w:t>
      </w:r>
      <w:r w:rsidRPr="00EE678B">
        <w:t xml:space="preserve">             </w:t>
      </w:r>
      <w:r w:rsidR="004E2196" w:rsidRPr="00EE678B">
        <w:t xml:space="preserve"> (7)</w:t>
      </w:r>
      <w:r w:rsidRPr="00EE678B">
        <w:t xml:space="preserve"> </w:t>
      </w:r>
      <w:r w:rsidR="004E2196" w:rsidRPr="00EE678B">
        <w:t xml:space="preserve"> Fill Date: 07/11/08</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Last Fill Date: 07/15/08 (Window)</w:t>
      </w:r>
      <w:r w:rsidRPr="00EE678B">
        <w:t xml:space="preserve">                                        </w:t>
      </w:r>
      <w:r w:rsidR="004E2196" w:rsidRPr="00EE678B">
        <w:t xml:space="preserve"> </w:t>
      </w:r>
    </w:p>
    <w:p w:rsidR="004E2196" w:rsidRPr="00EE678B" w:rsidRDefault="004E2196" w:rsidP="00286389">
      <w:pPr>
        <w:pStyle w:val="ScreenCapture"/>
      </w:pPr>
      <w:r w:rsidRPr="00EE678B">
        <w:t>Select Action: Next Screen//</w:t>
      </w:r>
      <w:r w:rsidR="00D8267F" w:rsidRPr="00EE678B">
        <w:t xml:space="preserve">   </w:t>
      </w:r>
      <w:r w:rsidRPr="00EE678B">
        <w:t xml:space="preserve"> NEXT SCREEN</w:t>
      </w:r>
      <w:r w:rsidR="00D8267F" w:rsidRPr="00EE678B">
        <w:t xml:space="preserve"> </w:t>
      </w:r>
      <w:r w:rsidRPr="00EE678B">
        <w:t xml:space="preserve"> </w:t>
      </w: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Last Release Date:</w:t>
      </w:r>
      <w:r w:rsidRPr="00EE678B">
        <w:t xml:space="preserve">                      </w:t>
      </w:r>
      <w:r w:rsidR="004E2196" w:rsidRPr="00EE678B">
        <w:t xml:space="preserve"> (8)</w:t>
      </w:r>
      <w:r w:rsidRPr="00EE678B">
        <w:t xml:space="preserve">     </w:t>
      </w:r>
      <w:r w:rsidR="004E2196" w:rsidRPr="00EE678B">
        <w:t xml:space="preserve"> Lot #:</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Expires: 07/12/09</w:t>
      </w:r>
      <w:r w:rsidRPr="00EE678B">
        <w:t xml:space="preserve">                         </w:t>
      </w:r>
      <w:r w:rsidR="004E2196" w:rsidRPr="00EE678B">
        <w:t xml:space="preserve"> MFG:</w:t>
      </w:r>
      <w:r w:rsidRPr="00EE678B">
        <w:t xml:space="preserve">                   </w:t>
      </w:r>
      <w:r w:rsidR="004E2196" w:rsidRPr="00EE678B">
        <w:t xml:space="preserve"> </w:t>
      </w:r>
    </w:p>
    <w:p w:rsidR="004E2196" w:rsidRPr="00EE678B" w:rsidRDefault="004E2196" w:rsidP="00286389">
      <w:pPr>
        <w:pStyle w:val="ScreenCapture"/>
      </w:pPr>
      <w:r w:rsidRPr="00EE678B">
        <w:t>(9)</w:t>
      </w:r>
      <w:r w:rsidR="00D8267F" w:rsidRPr="00EE678B">
        <w:t xml:space="preserve">     </w:t>
      </w:r>
      <w:r w:rsidRPr="00EE678B">
        <w:t xml:space="preserve"> Days Supply: 3</w:t>
      </w:r>
      <w:r w:rsidR="00D8267F" w:rsidRPr="00EE678B">
        <w:t xml:space="preserve">                   </w:t>
      </w:r>
      <w:r w:rsidRPr="00EE678B">
        <w:t xml:space="preserve"> (10)</w:t>
      </w:r>
      <w:r w:rsidR="00D8267F" w:rsidRPr="00EE678B">
        <w:t xml:space="preserve"> </w:t>
      </w:r>
      <w:r w:rsidRPr="00EE678B">
        <w:t xml:space="preserve"> QTY (CAP): 6</w:t>
      </w:r>
      <w:r w:rsidR="00D8267F" w:rsidRPr="00EE678B">
        <w:t xml:space="preserve">                 </w:t>
      </w:r>
      <w:r w:rsidRPr="00EE678B">
        <w:t xml:space="preserve"> </w:t>
      </w:r>
    </w:p>
    <w:p w:rsidR="004E2196" w:rsidRPr="00EE678B" w:rsidRDefault="004E2196" w:rsidP="00286389">
      <w:pPr>
        <w:pStyle w:val="ScreenCapture"/>
      </w:pPr>
      <w:r w:rsidRPr="00EE678B">
        <w:t>(11)</w:t>
      </w:r>
      <w:r w:rsidR="00D8267F" w:rsidRPr="00EE678B">
        <w:t xml:space="preserve">   </w:t>
      </w:r>
      <w:r w:rsidRPr="00EE678B">
        <w:t xml:space="preserve"> # of Refills: 11</w:t>
      </w:r>
      <w:r w:rsidR="00D8267F" w:rsidRPr="00EE678B">
        <w:t xml:space="preserve">                         </w:t>
      </w:r>
      <w:r w:rsidRPr="00EE678B">
        <w:t xml:space="preserve"> Remaining: 10</w:t>
      </w:r>
      <w:r w:rsidR="00D8267F" w:rsidRPr="00EE678B">
        <w:t xml:space="preserve">                </w:t>
      </w:r>
      <w:r w:rsidRPr="00EE678B">
        <w:t xml:space="preserve"> </w:t>
      </w:r>
    </w:p>
    <w:p w:rsidR="004E2196" w:rsidRPr="00EE678B" w:rsidRDefault="004E2196" w:rsidP="00286389">
      <w:pPr>
        <w:pStyle w:val="ScreenCapture"/>
      </w:pPr>
      <w:r w:rsidRPr="00EE678B">
        <w:t>(12)</w:t>
      </w:r>
      <w:r w:rsidR="00D8267F" w:rsidRPr="00EE678B">
        <w:t xml:space="preserve">       </w:t>
      </w:r>
      <w:r w:rsidRPr="00EE678B">
        <w:t xml:space="preserve"> Provider: OPPROVIDER,ONE</w:t>
      </w:r>
      <w:r w:rsidR="00D8267F" w:rsidRPr="00EE678B">
        <w:t xml:space="preserve">                                            </w:t>
      </w:r>
    </w:p>
    <w:p w:rsidR="004E2196" w:rsidRPr="00EE678B" w:rsidRDefault="004E2196" w:rsidP="00286389">
      <w:pPr>
        <w:pStyle w:val="ScreenCapture"/>
      </w:pPr>
      <w:r w:rsidRPr="00EE678B">
        <w:t>(13)</w:t>
      </w:r>
      <w:r w:rsidR="00D8267F" w:rsidRPr="00EE678B">
        <w:t xml:space="preserve">        </w:t>
      </w:r>
      <w:r w:rsidRPr="00EE678B">
        <w:t xml:space="preserve"> Routing: MAIL</w:t>
      </w:r>
      <w:r w:rsidR="00D8267F" w:rsidRPr="00EE678B">
        <w:t xml:space="preserve">                </w:t>
      </w:r>
      <w:r w:rsidRPr="00EE678B">
        <w:t xml:space="preserve"> (14)</w:t>
      </w:r>
      <w:r w:rsidR="00D8267F" w:rsidRPr="00EE678B">
        <w:t xml:space="preserve">    </w:t>
      </w:r>
      <w:r w:rsidRPr="00EE678B">
        <w:t xml:space="preserve"> Copies: 1</w:t>
      </w:r>
      <w:r w:rsidR="00D8267F" w:rsidRPr="00EE678B">
        <w:t xml:space="preserve">                 </w:t>
      </w:r>
      <w:r w:rsidRPr="00EE678B">
        <w:t xml:space="preserve"> </w:t>
      </w:r>
    </w:p>
    <w:p w:rsidR="004E2196" w:rsidRPr="00EE678B" w:rsidRDefault="004E2196" w:rsidP="00286389">
      <w:pPr>
        <w:pStyle w:val="ScreenCapture"/>
      </w:pPr>
      <w:r w:rsidRPr="00EE678B">
        <w:t>(15)</w:t>
      </w:r>
      <w:r w:rsidR="00D8267F" w:rsidRPr="00EE678B">
        <w:t xml:space="preserve">         </w:t>
      </w:r>
      <w:r w:rsidRPr="00EE678B">
        <w:t xml:space="preserve"> Clinic: Not on File</w:t>
      </w:r>
      <w:r w:rsidR="00D8267F" w:rsidRPr="00EE678B">
        <w:t xml:space="preserve">                                              </w:t>
      </w:r>
      <w:r w:rsidRPr="00EE678B">
        <w:t xml:space="preserve"> </w:t>
      </w:r>
    </w:p>
    <w:p w:rsidR="004E2196" w:rsidRPr="00EE678B" w:rsidRDefault="004E2196" w:rsidP="00286389">
      <w:pPr>
        <w:pStyle w:val="ScreenCapture"/>
      </w:pPr>
      <w:r w:rsidRPr="00EE678B">
        <w:t>(16)</w:t>
      </w:r>
      <w:r w:rsidR="00D8267F" w:rsidRPr="00EE678B">
        <w:t xml:space="preserve">       </w:t>
      </w:r>
      <w:r w:rsidRPr="00EE678B">
        <w:t xml:space="preserve"> Division: CHEYENNE VAM&amp;ROC (442)</w:t>
      </w:r>
      <w:r w:rsidR="00D8267F" w:rsidRPr="00EE678B">
        <w:t xml:space="preserve">                                   </w:t>
      </w:r>
      <w:r w:rsidRPr="00EE678B">
        <w:t xml:space="preserve"> </w:t>
      </w:r>
    </w:p>
    <w:p w:rsidR="004E2196" w:rsidRPr="00EE678B" w:rsidRDefault="004E2196" w:rsidP="00286389">
      <w:pPr>
        <w:pStyle w:val="ScreenCapture"/>
      </w:pPr>
      <w:r w:rsidRPr="00EE678B">
        <w:t>(17)</w:t>
      </w:r>
      <w:r w:rsidR="00D8267F" w:rsidRPr="00EE678B">
        <w:t xml:space="preserve">     </w:t>
      </w:r>
      <w:r w:rsidRPr="00EE678B">
        <w:t xml:space="preserve"> Pharmacist:</w:t>
      </w:r>
      <w:r w:rsidR="00D8267F" w:rsidRPr="00EE678B">
        <w:t xml:space="preserve">                                                          </w:t>
      </w:r>
      <w:r w:rsidRPr="00EE678B">
        <w:t xml:space="preserve"> </w:t>
      </w:r>
    </w:p>
    <w:p w:rsidR="004E2196" w:rsidRPr="00EE678B" w:rsidRDefault="004E2196" w:rsidP="00286389">
      <w:pPr>
        <w:pStyle w:val="ScreenCapture"/>
      </w:pPr>
      <w:r w:rsidRPr="00EE678B">
        <w:t>(18)</w:t>
      </w:r>
      <w:r w:rsidR="00D8267F" w:rsidRPr="00EE678B">
        <w:t xml:space="preserve">        </w:t>
      </w:r>
      <w:r w:rsidRPr="00EE678B">
        <w:t xml:space="preserve"> Remarks: New Order Created by copying Rx # 2055182.</w:t>
      </w:r>
      <w:r w:rsidR="00D8267F" w:rsidRPr="00EE678B">
        <w:t xml:space="preserve">               </w:t>
      </w:r>
      <w:r w:rsidRPr="00EE678B">
        <w:t xml:space="preserve"> </w:t>
      </w:r>
    </w:p>
    <w:p w:rsidR="004E2196" w:rsidRPr="00EE678B" w:rsidRDefault="004E2196" w:rsidP="00286389">
      <w:pPr>
        <w:pStyle w:val="ScreenCapture"/>
      </w:pPr>
      <w:r w:rsidRPr="00EE678B">
        <w:t>(19)</w:t>
      </w:r>
      <w:r w:rsidR="00D8267F" w:rsidRPr="00EE678B">
        <w:t xml:space="preserve">     </w:t>
      </w:r>
      <w:r w:rsidRPr="00EE678B">
        <w:t xml:space="preserve"> Counseling: NO</w:t>
      </w:r>
      <w:r w:rsidR="00D8267F" w:rsidRPr="00EE678B">
        <w:t xml:space="preserve">                                                       </w:t>
      </w:r>
      <w:r w:rsidRPr="00EE678B">
        <w:t xml:space="preserve"> </w:t>
      </w:r>
    </w:p>
    <w:p w:rsidR="004E2196" w:rsidRPr="00EE678B" w:rsidRDefault="004E2196" w:rsidP="00286389">
      <w:pPr>
        <w:pStyle w:val="ScreenCapture"/>
      </w:pPr>
      <w:r w:rsidRPr="00EE678B">
        <w:t>(20)</w:t>
      </w:r>
      <w:r w:rsidR="00D8267F" w:rsidRPr="00EE678B">
        <w:t xml:space="preserve">    </w:t>
      </w:r>
      <w:r w:rsidRPr="00EE678B">
        <w:t xml:space="preserve"> Refill Data</w:t>
      </w:r>
      <w:r w:rsidR="00D8267F" w:rsidRPr="00EE678B">
        <w:t xml:space="preserve">                                                           </w:t>
      </w:r>
      <w:r w:rsidRPr="00EE678B">
        <w:t xml:space="preserve"> </w:t>
      </w:r>
    </w:p>
    <w:p w:rsidR="004E2196" w:rsidRPr="00EE678B" w:rsidRDefault="004E2196" w:rsidP="00286389">
      <w:pPr>
        <w:pStyle w:val="ScreenCapture"/>
      </w:pPr>
      <w:r w:rsidRPr="00EE678B">
        <w:t>(21)</w:t>
      </w:r>
      <w:r w:rsidR="00D8267F" w:rsidRPr="00EE678B">
        <w:t xml:space="preserve">       </w:t>
      </w:r>
      <w:r w:rsidRPr="00EE678B">
        <w:t xml:space="preserve"> DAW Code: 0 - NO PRODUCT SELECTION INDICATED</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Finished By: OPHARM,ONE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 </w:t>
      </w:r>
      <w:r w:rsidR="00D8267F" w:rsidRPr="00EE678B">
        <w:t xml:space="preserve">           </w:t>
      </w:r>
      <w:r w:rsidRPr="00EE678B">
        <w:t>RL</w:t>
      </w:r>
      <w:r w:rsidR="00D8267F" w:rsidRPr="00EE678B">
        <w:t xml:space="preserve"> </w:t>
      </w:r>
      <w:r w:rsidRPr="00EE678B">
        <w:t xml:space="preserve"> (Release)</w:t>
      </w:r>
    </w:p>
    <w:p w:rsidR="004E2196" w:rsidRPr="00EE678B" w:rsidRDefault="004E2196" w:rsidP="0028638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4E2196" w:rsidRPr="00EE678B" w:rsidRDefault="004E2196" w:rsidP="00286389">
      <w:pPr>
        <w:pStyle w:val="ScreenCapture"/>
      </w:pPr>
      <w:r w:rsidRPr="00EE678B">
        <w:t>Select Action: Next Screen// 21</w:t>
      </w:r>
      <w:r w:rsidR="00D8267F" w:rsidRPr="00EE678B">
        <w:t xml:space="preserve">    </w:t>
      </w:r>
      <w:r w:rsidRPr="00EE678B">
        <w:t xml:space="preserve"> </w:t>
      </w:r>
    </w:p>
    <w:p w:rsidR="004E2196" w:rsidRPr="00EE678B" w:rsidRDefault="004E2196" w:rsidP="00286389">
      <w:pPr>
        <w:pStyle w:val="ScreenCapture"/>
      </w:pPr>
      <w:r w:rsidRPr="00EE678B">
        <w:t>DAW CODE: 0// ?</w:t>
      </w:r>
    </w:p>
    <w:p w:rsidR="004E2196" w:rsidRPr="00EE678B" w:rsidRDefault="004E2196" w:rsidP="00286389">
      <w:pPr>
        <w:pStyle w:val="ScreenCapture"/>
      </w:pPr>
    </w:p>
    <w:p w:rsidR="004E2196" w:rsidRPr="00EE678B" w:rsidRDefault="004E2196" w:rsidP="00286389">
      <w:pPr>
        <w:pStyle w:val="ScreenCapture"/>
      </w:pPr>
      <w:r w:rsidRPr="00EE678B">
        <w:t>OP Medications (SUSPENDED)</w:t>
      </w:r>
      <w:r w:rsidR="00D8267F" w:rsidRPr="00EE678B">
        <w:t xml:space="preserve">   </w:t>
      </w:r>
      <w:r w:rsidRPr="00EE678B">
        <w:t xml:space="preserve"> Jul 30, 2008@14:54:55</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4E2196" w:rsidRPr="00EE678B" w:rsidRDefault="004E2196" w:rsidP="00286389">
      <w:pPr>
        <w:pStyle w:val="ScreenCapture"/>
      </w:pPr>
      <w:r w:rsidRPr="00EE678B">
        <w:t>OPPATIENT,FOUR</w:t>
      </w:r>
    </w:p>
    <w:p w:rsidR="004E2196" w:rsidRPr="00EE678B" w:rsidRDefault="00D8267F" w:rsidP="00286389">
      <w:pPr>
        <w:pStyle w:val="ScreenCapture"/>
      </w:pPr>
      <w:r w:rsidRPr="00EE678B">
        <w:t xml:space="preserve"> </w:t>
      </w:r>
      <w:r w:rsidR="004E2196" w:rsidRPr="00EE678B">
        <w:t xml:space="preserve"> PID: 666-55-9987</w:t>
      </w:r>
      <w:r w:rsidRPr="00EE678B">
        <w:t xml:space="preserve">                                </w:t>
      </w:r>
      <w:r w:rsidR="004E2196" w:rsidRPr="00EE678B">
        <w:t xml:space="preserve"> Ht(cm): _______ (______)</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DOB: OCT 20,1965 (42)</w:t>
      </w:r>
      <w:r w:rsidRPr="00EE678B">
        <w:t xml:space="preserve">                           </w:t>
      </w:r>
      <w:r w:rsidR="004E2196" w:rsidRPr="00EE678B">
        <w:t xml:space="preserve"> Wt(kg): _______ (______)</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w:t>
      </w: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Answer with BPS NCPDP DAW CODE</w:t>
      </w:r>
    </w:p>
    <w:p w:rsidR="004E2196" w:rsidRPr="00EE678B" w:rsidRDefault="00D8267F" w:rsidP="00286389">
      <w:pPr>
        <w:pStyle w:val="ScreenCapture"/>
      </w:pPr>
      <w:r w:rsidRPr="00EE678B">
        <w:t xml:space="preserve">  </w:t>
      </w:r>
      <w:r w:rsidR="004E2196" w:rsidRPr="00EE678B">
        <w:t xml:space="preserve"> Choose from:</w:t>
      </w:r>
    </w:p>
    <w:p w:rsidR="004E2196" w:rsidRPr="00EE678B" w:rsidRDefault="00D8267F" w:rsidP="00286389">
      <w:pPr>
        <w:pStyle w:val="ScreenCapture"/>
      </w:pPr>
      <w:r w:rsidRPr="00EE678B">
        <w:t xml:space="preserve">  </w:t>
      </w:r>
      <w:r w:rsidR="004E2196" w:rsidRPr="00EE678B">
        <w:t xml:space="preserve"> 0</w:t>
      </w:r>
      <w:r w:rsidRPr="00EE678B">
        <w:t xml:space="preserve">       </w:t>
      </w:r>
      <w:r w:rsidR="004E2196" w:rsidRPr="00EE678B">
        <w:t xml:space="preserve"> NO PRODUCT SELECTION INDICATED</w:t>
      </w:r>
    </w:p>
    <w:p w:rsidR="004E2196" w:rsidRPr="00EE678B" w:rsidRDefault="00D8267F" w:rsidP="00286389">
      <w:pPr>
        <w:pStyle w:val="ScreenCapture"/>
      </w:pPr>
      <w:r w:rsidRPr="00EE678B">
        <w:t xml:space="preserve">  </w:t>
      </w:r>
      <w:r w:rsidR="004E2196" w:rsidRPr="00EE678B">
        <w:t xml:space="preserve"> 1</w:t>
      </w:r>
      <w:r w:rsidRPr="00EE678B">
        <w:t xml:space="preserve">       </w:t>
      </w:r>
      <w:r w:rsidR="004E2196" w:rsidRPr="00EE678B">
        <w:t xml:space="preserve"> SUBSTITUTION NOT ALLOWED BY PRESCRIBER</w:t>
      </w:r>
    </w:p>
    <w:p w:rsidR="004E2196" w:rsidRPr="00EE678B" w:rsidRDefault="00D8267F" w:rsidP="00286389">
      <w:pPr>
        <w:pStyle w:val="ScreenCapture"/>
      </w:pPr>
      <w:r w:rsidRPr="00EE678B">
        <w:t xml:space="preserve">  </w:t>
      </w:r>
      <w:r w:rsidR="004E2196" w:rsidRPr="00EE678B">
        <w:t xml:space="preserve"> 2</w:t>
      </w:r>
      <w:r w:rsidRPr="00EE678B">
        <w:t xml:space="preserve">       </w:t>
      </w:r>
      <w:r w:rsidR="004E2196" w:rsidRPr="00EE678B">
        <w:t xml:space="preserve"> SUBSTITUTION ALLOWED-PATIENT REQUESTED PRODUCT DISPENSED</w:t>
      </w:r>
    </w:p>
    <w:p w:rsidR="004E2196" w:rsidRPr="00EE678B" w:rsidRDefault="00D8267F" w:rsidP="00286389">
      <w:pPr>
        <w:pStyle w:val="ScreenCapture"/>
      </w:pPr>
      <w:r w:rsidRPr="00EE678B">
        <w:t xml:space="preserve">  </w:t>
      </w:r>
      <w:r w:rsidR="004E2196" w:rsidRPr="00EE678B">
        <w:t xml:space="preserve"> 3</w:t>
      </w:r>
      <w:r w:rsidRPr="00EE678B">
        <w:t xml:space="preserve">       </w:t>
      </w:r>
      <w:r w:rsidR="004E2196" w:rsidRPr="00EE678B">
        <w:t xml:space="preserve"> SUBSTITUTION ALLOWED-PHARMACIST SELECTED PRODUCT DISPENSED</w:t>
      </w:r>
    </w:p>
    <w:p w:rsidR="004E2196" w:rsidRPr="00EE678B" w:rsidRDefault="00D8267F" w:rsidP="00286389">
      <w:pPr>
        <w:pStyle w:val="ScreenCapture"/>
      </w:pPr>
      <w:r w:rsidRPr="00EE678B">
        <w:t xml:space="preserve"> </w:t>
      </w:r>
      <w:r w:rsidR="004E2196" w:rsidRPr="00EE678B">
        <w:t xml:space="preserve"> </w:t>
      </w:r>
      <w:r w:rsidRPr="00EE678B">
        <w:t xml:space="preserve"> </w:t>
      </w:r>
      <w:r w:rsidR="004E2196" w:rsidRPr="00EE678B">
        <w:t>4</w:t>
      </w:r>
      <w:r w:rsidRPr="00EE678B">
        <w:t xml:space="preserve">       </w:t>
      </w:r>
      <w:r w:rsidR="004E2196" w:rsidRPr="00EE678B">
        <w:t xml:space="preserve"> SUBSTITUTION ALLOWED-GENERIC DRUG NOT IN STOCK</w:t>
      </w:r>
    </w:p>
    <w:p w:rsidR="004E2196" w:rsidRPr="00EE678B" w:rsidRDefault="00D8267F" w:rsidP="00286389">
      <w:pPr>
        <w:pStyle w:val="ScreenCapture"/>
      </w:pPr>
      <w:r w:rsidRPr="00EE678B">
        <w:t xml:space="preserve">  </w:t>
      </w:r>
      <w:r w:rsidR="004E2196" w:rsidRPr="00EE678B">
        <w:t xml:space="preserve"> 5</w:t>
      </w:r>
      <w:r w:rsidRPr="00EE678B">
        <w:t xml:space="preserve">       </w:t>
      </w:r>
      <w:r w:rsidR="004E2196" w:rsidRPr="00EE678B">
        <w:t xml:space="preserve"> SUBSTITUTION ALLOWED-BRAND DRUG DISPENSED AS A GENERIC</w:t>
      </w:r>
    </w:p>
    <w:p w:rsidR="004E2196" w:rsidRPr="00EE678B" w:rsidRDefault="00D8267F" w:rsidP="00286389">
      <w:pPr>
        <w:pStyle w:val="ScreenCapture"/>
      </w:pPr>
      <w:r w:rsidRPr="00EE678B">
        <w:t xml:space="preserve">  </w:t>
      </w:r>
      <w:r w:rsidR="004E2196" w:rsidRPr="00EE678B">
        <w:t xml:space="preserve"> 6</w:t>
      </w:r>
      <w:r w:rsidRPr="00EE678B">
        <w:t xml:space="preserve">       </w:t>
      </w:r>
      <w:r w:rsidR="004E2196" w:rsidRPr="00EE678B">
        <w:t xml:space="preserve"> OVERRIDE</w:t>
      </w:r>
    </w:p>
    <w:p w:rsidR="004E2196" w:rsidRPr="00EE678B" w:rsidRDefault="00D8267F" w:rsidP="00286389">
      <w:pPr>
        <w:pStyle w:val="ScreenCapture"/>
      </w:pPr>
      <w:r w:rsidRPr="00EE678B">
        <w:t xml:space="preserve">  </w:t>
      </w:r>
      <w:r w:rsidR="004E2196" w:rsidRPr="00EE678B">
        <w:t xml:space="preserve"> 7</w:t>
      </w:r>
      <w:r w:rsidRPr="00EE678B">
        <w:t xml:space="preserve">       </w:t>
      </w:r>
      <w:r w:rsidR="004E2196" w:rsidRPr="00EE678B">
        <w:t xml:space="preserve"> SUBSTITUTION NOT ALLOWED-BRAND DRUG MANDATED BY LAW</w:t>
      </w:r>
    </w:p>
    <w:p w:rsidR="004E2196" w:rsidRPr="00EE678B" w:rsidRDefault="00D8267F" w:rsidP="00286389">
      <w:pPr>
        <w:pStyle w:val="ScreenCapture"/>
      </w:pPr>
      <w:r w:rsidRPr="00EE678B">
        <w:t xml:space="preserve">  </w:t>
      </w:r>
      <w:r w:rsidR="004E2196" w:rsidRPr="00EE678B">
        <w:t xml:space="preserve"> 8</w:t>
      </w:r>
      <w:r w:rsidRPr="00EE678B">
        <w:t xml:space="preserve">       </w:t>
      </w:r>
      <w:r w:rsidR="004E2196" w:rsidRPr="00EE678B">
        <w:t xml:space="preserve"> SUBSTITUTION ALLOWED-GENERIC DRUG NOT AVAILABLE IN MARKETPLACE</w:t>
      </w:r>
    </w:p>
    <w:p w:rsidR="004E2196" w:rsidRPr="00EE678B" w:rsidRDefault="00D8267F" w:rsidP="00286389">
      <w:pPr>
        <w:pStyle w:val="ScreenCapture"/>
      </w:pPr>
      <w:r w:rsidRPr="00EE678B">
        <w:t xml:space="preserve">  </w:t>
      </w:r>
      <w:r w:rsidR="004E2196" w:rsidRPr="00EE678B">
        <w:t xml:space="preserve"> 9</w:t>
      </w:r>
      <w:r w:rsidRPr="00EE678B">
        <w:t xml:space="preserve">       </w:t>
      </w:r>
      <w:r w:rsidR="004E2196" w:rsidRPr="00EE678B">
        <w:t xml:space="preserve"> OTHER</w:t>
      </w:r>
    </w:p>
    <w:p w:rsidR="004E2196" w:rsidRPr="00EE678B" w:rsidRDefault="00D8267F" w:rsidP="00286389">
      <w:pPr>
        <w:pStyle w:val="ScreenCapture"/>
      </w:pPr>
      <w:r w:rsidRPr="00EE678B">
        <w:t xml:space="preserve">   </w:t>
      </w:r>
      <w:r w:rsidR="004E2196" w:rsidRPr="00EE678B">
        <w:t xml:space="preserve"> </w:t>
      </w:r>
    </w:p>
    <w:p w:rsidR="004E2196" w:rsidRPr="00EE678B" w:rsidRDefault="004E2196" w:rsidP="00286389">
      <w:pPr>
        <w:pStyle w:val="ScreenCapture"/>
      </w:pPr>
      <w:r w:rsidRPr="00EE678B">
        <w:t>DAW CODE: 0// 1 - SUBSTITUTION NOT ALLOWED BY PRESCRIBER</w:t>
      </w:r>
    </w:p>
    <w:p w:rsidR="004E2196" w:rsidRPr="00EE678B" w:rsidRDefault="004E2196" w:rsidP="00286389">
      <w:pPr>
        <w:pStyle w:val="ScreenCapture"/>
      </w:pPr>
      <w:r w:rsidRPr="00EE678B">
        <w:t>Are You Sure You Want to Update Rx 2055203? Yes//</w:t>
      </w:r>
      <w:r w:rsidR="00D8267F" w:rsidRPr="00EE678B">
        <w:t xml:space="preserve">  </w:t>
      </w:r>
      <w:r w:rsidRPr="00EE678B">
        <w:t xml:space="preserve"> YES</w:t>
      </w:r>
    </w:p>
    <w:p w:rsidR="004E2196" w:rsidRPr="00EE678B" w:rsidRDefault="004E2196" w:rsidP="00286389">
      <w:pPr>
        <w:pStyle w:val="ScreenCapture"/>
      </w:pPr>
    </w:p>
    <w:p w:rsidR="004E2196" w:rsidRPr="00EE678B" w:rsidRDefault="004E2196" w:rsidP="00286389">
      <w:pPr>
        <w:pStyle w:val="ScreenCapture"/>
      </w:pPr>
      <w:r w:rsidRPr="00EE678B">
        <w:t>OP Medications (SUSPENDED)</w:t>
      </w:r>
      <w:r w:rsidR="00D8267F" w:rsidRPr="00EE678B">
        <w:t xml:space="preserve">   </w:t>
      </w:r>
      <w:r w:rsidRPr="00EE678B">
        <w:t xml:space="preserve"> Jul 30, 2008@14:55:21</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4E2196" w:rsidRPr="00EE678B" w:rsidRDefault="004E2196" w:rsidP="00286389">
      <w:pPr>
        <w:pStyle w:val="ScreenCapture"/>
      </w:pPr>
      <w:r w:rsidRPr="00EE678B">
        <w:t>OPPATIENT,FOUR</w:t>
      </w:r>
    </w:p>
    <w:p w:rsidR="004E2196" w:rsidRPr="00EE678B" w:rsidRDefault="00D8267F" w:rsidP="00286389">
      <w:pPr>
        <w:pStyle w:val="ScreenCapture"/>
      </w:pPr>
      <w:r w:rsidRPr="00EE678B">
        <w:t xml:space="preserve"> </w:t>
      </w:r>
      <w:r w:rsidR="004E2196" w:rsidRPr="00EE678B">
        <w:t xml:space="preserve"> PID: 666-55-9987</w:t>
      </w:r>
      <w:r w:rsidRPr="00EE678B">
        <w:t xml:space="preserve">                                </w:t>
      </w:r>
      <w:r w:rsidR="004E2196" w:rsidRPr="00EE678B">
        <w:t xml:space="preserve"> Ht(cm): _______ (______)</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DOB: OCT 20,1965 (42)</w:t>
      </w:r>
      <w:r w:rsidRPr="00EE678B">
        <w:t xml:space="preserve">                           </w:t>
      </w:r>
      <w:r w:rsidR="004E2196" w:rsidRPr="00EE678B">
        <w:t xml:space="preserve"> Wt(kg): _______ (______)</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w:t>
      </w:r>
      <w:r w:rsidR="00D8267F" w:rsidRPr="00EE678B">
        <w:t xml:space="preserve">                                                                           </w:t>
      </w:r>
    </w:p>
    <w:p w:rsidR="004E2196" w:rsidRPr="00EE678B" w:rsidRDefault="00D8267F" w:rsidP="00286389">
      <w:pPr>
        <w:pStyle w:val="ScreenCapture"/>
      </w:pPr>
      <w:r w:rsidRPr="00EE678B">
        <w:t xml:space="preserve">  </w:t>
      </w:r>
      <w:r w:rsidR="004E2196" w:rsidRPr="00EE678B">
        <w:t xml:space="preserve"> Last Release Date:</w:t>
      </w:r>
      <w:r w:rsidRPr="00EE678B">
        <w:t xml:space="preserve">                      </w:t>
      </w:r>
      <w:r w:rsidR="004E2196" w:rsidRPr="00EE678B">
        <w:t xml:space="preserve"> (8)</w:t>
      </w:r>
      <w:r w:rsidRPr="00EE678B">
        <w:t xml:space="preserve">     </w:t>
      </w:r>
      <w:r w:rsidR="004E2196" w:rsidRPr="00EE678B">
        <w:t xml:space="preserve"> Lot #:</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Expires: 07/12/09</w:t>
      </w:r>
      <w:r w:rsidRPr="00EE678B">
        <w:t xml:space="preserve">                         </w:t>
      </w:r>
      <w:r w:rsidR="004E2196" w:rsidRPr="00EE678B">
        <w:t xml:space="preserve"> MFG:</w:t>
      </w:r>
      <w:r w:rsidRPr="00EE678B">
        <w:t xml:space="preserve">                   </w:t>
      </w:r>
      <w:r w:rsidR="004E2196" w:rsidRPr="00EE678B">
        <w:t xml:space="preserve"> </w:t>
      </w:r>
    </w:p>
    <w:p w:rsidR="004E2196" w:rsidRPr="00EE678B" w:rsidRDefault="004E2196" w:rsidP="00286389">
      <w:pPr>
        <w:pStyle w:val="ScreenCapture"/>
      </w:pPr>
      <w:r w:rsidRPr="00EE678B">
        <w:t>(9)</w:t>
      </w:r>
      <w:r w:rsidR="00D8267F" w:rsidRPr="00EE678B">
        <w:t xml:space="preserve">     </w:t>
      </w:r>
      <w:r w:rsidRPr="00EE678B">
        <w:t xml:space="preserve"> Days Supply: 3</w:t>
      </w:r>
      <w:r w:rsidR="00D8267F" w:rsidRPr="00EE678B">
        <w:t xml:space="preserve">                   </w:t>
      </w:r>
      <w:r w:rsidRPr="00EE678B">
        <w:t xml:space="preserve"> (10)</w:t>
      </w:r>
      <w:r w:rsidR="00D8267F" w:rsidRPr="00EE678B">
        <w:t xml:space="preserve"> </w:t>
      </w:r>
      <w:r w:rsidRPr="00EE678B">
        <w:t xml:space="preserve"> QTY (CAP): 6</w:t>
      </w:r>
      <w:r w:rsidR="00D8267F" w:rsidRPr="00EE678B">
        <w:t xml:space="preserve">                 </w:t>
      </w:r>
      <w:r w:rsidRPr="00EE678B">
        <w:t xml:space="preserve"> </w:t>
      </w:r>
    </w:p>
    <w:p w:rsidR="004E2196" w:rsidRPr="00EE678B" w:rsidRDefault="004E2196" w:rsidP="00286389">
      <w:pPr>
        <w:pStyle w:val="ScreenCapture"/>
      </w:pPr>
      <w:r w:rsidRPr="00EE678B">
        <w:t>(11)</w:t>
      </w:r>
      <w:r w:rsidR="00D8267F" w:rsidRPr="00EE678B">
        <w:t xml:space="preserve">   </w:t>
      </w:r>
      <w:r w:rsidRPr="00EE678B">
        <w:t xml:space="preserve"> # of Refills: 11</w:t>
      </w:r>
      <w:r w:rsidR="00D8267F" w:rsidRPr="00EE678B">
        <w:t xml:space="preserve">                         </w:t>
      </w:r>
      <w:r w:rsidRPr="00EE678B">
        <w:t xml:space="preserve"> Remaining: 10</w:t>
      </w:r>
      <w:r w:rsidR="00D8267F" w:rsidRPr="00EE678B">
        <w:t xml:space="preserve">                </w:t>
      </w:r>
      <w:r w:rsidRPr="00EE678B">
        <w:t xml:space="preserve"> </w:t>
      </w:r>
    </w:p>
    <w:p w:rsidR="004E2196" w:rsidRPr="00EE678B" w:rsidRDefault="004E2196" w:rsidP="00286389">
      <w:pPr>
        <w:pStyle w:val="ScreenCapture"/>
      </w:pPr>
      <w:r w:rsidRPr="00EE678B">
        <w:t>(12)</w:t>
      </w:r>
      <w:r w:rsidR="00D8267F" w:rsidRPr="00EE678B">
        <w:t xml:space="preserve">       </w:t>
      </w:r>
      <w:r w:rsidRPr="00EE678B">
        <w:t xml:space="preserve"> Provider: OPPROVIDER,ONE</w:t>
      </w:r>
      <w:r w:rsidR="00D8267F" w:rsidRPr="00EE678B">
        <w:t xml:space="preserve">                                             </w:t>
      </w:r>
      <w:r w:rsidRPr="00EE678B">
        <w:t xml:space="preserve"> </w:t>
      </w:r>
    </w:p>
    <w:p w:rsidR="004E2196" w:rsidRPr="00EE678B" w:rsidRDefault="004E2196" w:rsidP="00286389">
      <w:pPr>
        <w:pStyle w:val="ScreenCapture"/>
      </w:pPr>
      <w:r w:rsidRPr="00EE678B">
        <w:t>(13)</w:t>
      </w:r>
      <w:r w:rsidR="00D8267F" w:rsidRPr="00EE678B">
        <w:t xml:space="preserve">        </w:t>
      </w:r>
      <w:r w:rsidRPr="00EE678B">
        <w:t xml:space="preserve"> Routing: MAIL</w:t>
      </w:r>
      <w:r w:rsidR="00D8267F" w:rsidRPr="00EE678B">
        <w:t xml:space="preserve">  </w:t>
      </w:r>
      <w:r w:rsidRPr="00EE678B">
        <w:t xml:space="preserve"> </w:t>
      </w:r>
      <w:r w:rsidR="00D8267F" w:rsidRPr="00EE678B">
        <w:t xml:space="preserve">             </w:t>
      </w:r>
      <w:r w:rsidRPr="00EE678B">
        <w:t xml:space="preserve"> (14)</w:t>
      </w:r>
      <w:r w:rsidR="00D8267F" w:rsidRPr="00EE678B">
        <w:t xml:space="preserve">    </w:t>
      </w:r>
      <w:r w:rsidRPr="00EE678B">
        <w:t xml:space="preserve"> Copies: 1</w:t>
      </w:r>
      <w:r w:rsidR="00D8267F" w:rsidRPr="00EE678B">
        <w:t xml:space="preserve">                 </w:t>
      </w:r>
      <w:r w:rsidRPr="00EE678B">
        <w:t xml:space="preserve"> </w:t>
      </w:r>
    </w:p>
    <w:p w:rsidR="004E2196" w:rsidRPr="00EE678B" w:rsidRDefault="004E2196" w:rsidP="00286389">
      <w:pPr>
        <w:pStyle w:val="ScreenCapture"/>
      </w:pPr>
      <w:r w:rsidRPr="00EE678B">
        <w:t>(15)</w:t>
      </w:r>
      <w:r w:rsidR="00D8267F" w:rsidRPr="00EE678B">
        <w:t xml:space="preserve">         </w:t>
      </w:r>
      <w:r w:rsidRPr="00EE678B">
        <w:t xml:space="preserve"> Clinic: Not on File</w:t>
      </w:r>
      <w:r w:rsidR="00D8267F" w:rsidRPr="00EE678B">
        <w:t xml:space="preserve">                                              </w:t>
      </w:r>
      <w:r w:rsidRPr="00EE678B">
        <w:t xml:space="preserve"> </w:t>
      </w:r>
    </w:p>
    <w:p w:rsidR="004E2196" w:rsidRPr="00EE678B" w:rsidRDefault="004E2196" w:rsidP="00286389">
      <w:pPr>
        <w:pStyle w:val="ScreenCapture"/>
      </w:pPr>
      <w:r w:rsidRPr="00EE678B">
        <w:t>(16)</w:t>
      </w:r>
      <w:r w:rsidR="00D8267F" w:rsidRPr="00EE678B">
        <w:t xml:space="preserve">       </w:t>
      </w:r>
      <w:r w:rsidRPr="00EE678B">
        <w:t xml:space="preserve"> Division: CHEYENNE VAM&amp;ROC (442)</w:t>
      </w:r>
      <w:r w:rsidR="00D8267F" w:rsidRPr="00EE678B">
        <w:t xml:space="preserve">                                   </w:t>
      </w:r>
      <w:r w:rsidRPr="00EE678B">
        <w:t xml:space="preserve"> </w:t>
      </w:r>
    </w:p>
    <w:p w:rsidR="004E2196" w:rsidRPr="00EE678B" w:rsidRDefault="004E2196" w:rsidP="00286389">
      <w:pPr>
        <w:pStyle w:val="ScreenCapture"/>
      </w:pPr>
      <w:r w:rsidRPr="00EE678B">
        <w:t>(17)</w:t>
      </w:r>
      <w:r w:rsidR="00D8267F" w:rsidRPr="00EE678B">
        <w:t xml:space="preserve">     </w:t>
      </w:r>
      <w:r w:rsidRPr="00EE678B">
        <w:t xml:space="preserve"> Pharmacist: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(18)</w:t>
      </w:r>
      <w:r w:rsidR="00D8267F" w:rsidRPr="00EE678B">
        <w:t xml:space="preserve">        </w:t>
      </w:r>
      <w:r w:rsidRPr="00EE678B">
        <w:t xml:space="preserve"> Remarks: New Order Created by copying Rx # 2055182.</w:t>
      </w:r>
      <w:r w:rsidR="00D8267F" w:rsidRPr="00EE678B">
        <w:t xml:space="preserve">               </w:t>
      </w:r>
      <w:r w:rsidRPr="00EE678B">
        <w:t xml:space="preserve"> </w:t>
      </w:r>
    </w:p>
    <w:p w:rsidR="004E2196" w:rsidRPr="00EE678B" w:rsidRDefault="004E2196" w:rsidP="00286389">
      <w:pPr>
        <w:pStyle w:val="ScreenCapture"/>
      </w:pPr>
      <w:r w:rsidRPr="00EE678B">
        <w:t>(19)</w:t>
      </w:r>
      <w:r w:rsidR="00D8267F" w:rsidRPr="00EE678B">
        <w:t xml:space="preserve">     </w:t>
      </w:r>
      <w:r w:rsidRPr="00EE678B">
        <w:t xml:space="preserve"> Counseling: NO</w:t>
      </w:r>
      <w:r w:rsidR="00D8267F" w:rsidRPr="00EE678B">
        <w:t xml:space="preserve">                                                       </w:t>
      </w:r>
      <w:r w:rsidRPr="00EE678B">
        <w:t xml:space="preserve"> </w:t>
      </w:r>
    </w:p>
    <w:p w:rsidR="004E2196" w:rsidRPr="00EE678B" w:rsidRDefault="004E2196" w:rsidP="00286389">
      <w:pPr>
        <w:pStyle w:val="ScreenCapture"/>
      </w:pPr>
      <w:r w:rsidRPr="00EE678B">
        <w:t>(20)</w:t>
      </w:r>
      <w:r w:rsidR="00D8267F" w:rsidRPr="00EE678B">
        <w:t xml:space="preserve">    </w:t>
      </w:r>
      <w:r w:rsidRPr="00EE678B">
        <w:t xml:space="preserve"> Refill Data</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(21)</w:t>
      </w:r>
      <w:r w:rsidR="00D8267F" w:rsidRPr="00EE678B">
        <w:t xml:space="preserve">       </w:t>
      </w:r>
      <w:r w:rsidRPr="00EE678B">
        <w:t xml:space="preserve"> DAW Code: 1 - SUBSTITUTION NOT ALLOWED BY PRESCRIBER</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Finished By: OPHARM,ONE</w:t>
      </w:r>
      <w:r w:rsidRPr="00EE678B">
        <w:t xml:space="preserve">                                             </w:t>
      </w:r>
      <w:r w:rsidR="004E2196"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RL</w:t>
      </w:r>
      <w:r w:rsidR="00D8267F" w:rsidRPr="00EE678B">
        <w:t xml:space="preserve"> </w:t>
      </w:r>
      <w:r w:rsidRPr="00EE678B">
        <w:t xml:space="preserve"> (Release)</w:t>
      </w:r>
    </w:p>
    <w:p w:rsidR="004E2196" w:rsidRPr="00EE678B" w:rsidRDefault="004E2196" w:rsidP="0028638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4E2196" w:rsidRPr="00EE678B" w:rsidRDefault="004E2196" w:rsidP="00286389">
      <w:pPr>
        <w:pStyle w:val="ScreenCapture"/>
      </w:pPr>
      <w:bookmarkStart w:id="5308" w:name="PSO482_361"/>
      <w:bookmarkEnd w:id="5308"/>
      <w:r w:rsidRPr="00EE678B">
        <w:t>Select Action: Next Screen//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p>
    <w:p w:rsidR="004E2196" w:rsidRPr="00EE678B" w:rsidRDefault="004E2196" w:rsidP="00286389">
      <w:pPr>
        <w:pStyle w:val="ScreenCapture"/>
      </w:pPr>
      <w:r w:rsidRPr="00EE678B">
        <w:t>Reject Information(</w:t>
      </w:r>
      <w:bookmarkStart w:id="5309" w:name="pa339"/>
      <w:r w:rsidR="00482540">
        <w:t>Veteran</w:t>
      </w:r>
      <w:bookmarkEnd w:id="5309"/>
      <w:r w:rsidRPr="00EE678B">
        <w:t>)Jul 30, 2008@14:55:28</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4E2196" w:rsidRPr="00EE678B" w:rsidRDefault="004E2196" w:rsidP="00286389">
      <w:pPr>
        <w:pStyle w:val="ScreenCapture"/>
      </w:pPr>
      <w:r w:rsidRPr="00EE678B">
        <w:t>Division : CHEYENNE VAM&amp;ROC</w:t>
      </w:r>
      <w:r w:rsidR="00D8267F" w:rsidRPr="00EE678B">
        <w:t xml:space="preserve">                               </w:t>
      </w:r>
      <w:r w:rsidRPr="00EE678B">
        <w:t xml:space="preserve"> NPI#: 1164471991</w:t>
      </w:r>
    </w:p>
    <w:p w:rsidR="004E2196" w:rsidRPr="00EE678B" w:rsidRDefault="004E2196" w:rsidP="00286389">
      <w:pPr>
        <w:pStyle w:val="ScreenCapture"/>
      </w:pPr>
      <w:r w:rsidRPr="00EE678B">
        <w:t>Patient</w:t>
      </w:r>
      <w:r w:rsidR="00D8267F" w:rsidRPr="00EE678B">
        <w:t xml:space="preserve"> </w:t>
      </w:r>
      <w:r w:rsidRPr="00EE678B">
        <w:t xml:space="preserve"> : OPPATIENT,FOUR(666-55-9987)</w:t>
      </w:r>
      <w:r w:rsidR="00D8267F" w:rsidRPr="00EE678B">
        <w:t xml:space="preserve"> </w:t>
      </w:r>
      <w:r w:rsidRPr="00EE678B">
        <w:t xml:space="preserve"> Sex: M</w:t>
      </w:r>
      <w:r w:rsidR="00D8267F" w:rsidRPr="00EE678B">
        <w:t xml:space="preserve">             </w:t>
      </w:r>
      <w:r w:rsidRPr="00EE678B">
        <w:t xml:space="preserve"> DOB: OCT 20,1965(42)</w:t>
      </w:r>
    </w:p>
    <w:p w:rsidR="004E2196" w:rsidRPr="00EE678B" w:rsidRDefault="004E2196" w:rsidP="00286389">
      <w:pPr>
        <w:pStyle w:val="ScreenCapture"/>
      </w:pPr>
      <w:r w:rsidRPr="00EE678B">
        <w:t>Rx#</w:t>
      </w:r>
      <w:r w:rsidR="00D8267F" w:rsidRPr="00EE678B">
        <w:t xml:space="preserve">     </w:t>
      </w:r>
      <w:r w:rsidRPr="00EE678B">
        <w:t xml:space="preserve"> : 2055203/1</w:t>
      </w:r>
      <w:r w:rsidR="00D8267F" w:rsidRPr="00EE678B">
        <w:t xml:space="preserve">        </w:t>
      </w:r>
      <w:r w:rsidRPr="00EE678B">
        <w:t>ECME#: 000001615102 Date of Service: Jul 15, 2008</w:t>
      </w:r>
    </w:p>
    <w:p w:rsidR="004E2196" w:rsidRPr="00EE678B" w:rsidRDefault="004E2196" w:rsidP="00286389">
      <w:pPr>
        <w:pStyle w:val="ScreenCapture"/>
      </w:pPr>
      <w:r w:rsidRPr="00EE678B">
        <w:t xml:space="preserve">CMOP Drug: DANAZOL 50MG CAP   </w:t>
      </w:r>
      <w:r w:rsidRPr="00EE678B">
        <w:tab/>
      </w:r>
      <w:r w:rsidRPr="00EE678B">
        <w:tab/>
      </w:r>
      <w:r w:rsidRPr="00EE678B">
        <w:tab/>
        <w:t xml:space="preserve">  NDC Code: 00024-0304-06</w:t>
      </w:r>
    </w:p>
    <w:p w:rsidR="004E2196" w:rsidRPr="00EE678B" w:rsidRDefault="00D8267F" w:rsidP="00286389">
      <w:pPr>
        <w:pStyle w:val="ScreenCapture"/>
      </w:pPr>
      <w:r w:rsidRPr="00EE678B">
        <w:t xml:space="preserve">                                                                               </w:t>
      </w:r>
      <w:r w:rsidR="004E2196" w:rsidRPr="00EE678B">
        <w:t xml:space="preserve"> </w:t>
      </w:r>
    </w:p>
    <w:p w:rsidR="00482540" w:rsidRPr="00EE678B" w:rsidRDefault="00482540" w:rsidP="00482540">
      <w:pPr>
        <w:pStyle w:val="ScreenCapture"/>
      </w:pPr>
      <w:r w:rsidRPr="00EE678B">
        <w:t xml:space="preserve">REJECT Information  </w:t>
      </w:r>
      <w:r>
        <w:t>(Veteran)</w:t>
      </w:r>
      <w:r w:rsidRPr="00EE678B">
        <w:t xml:space="preserve">                                                            </w:t>
      </w:r>
    </w:p>
    <w:p w:rsidR="004E2196" w:rsidRPr="00EE678B" w:rsidRDefault="004E2196" w:rsidP="00286389">
      <w:pPr>
        <w:pStyle w:val="ScreenCapture"/>
      </w:pPr>
      <w:r w:rsidRPr="00EE678B">
        <w:t>Reject Type</w:t>
      </w:r>
      <w:r w:rsidR="00D8267F" w:rsidRPr="00EE678B">
        <w:t xml:space="preserve">   </w:t>
      </w:r>
      <w:r w:rsidRPr="00EE678B">
        <w:t xml:space="preserve"> : 22 - M/I Dispense As Written- received on JUL 30, 2008@14:32:16</w:t>
      </w:r>
    </w:p>
    <w:p w:rsidR="004E2196" w:rsidRPr="00EE678B" w:rsidRDefault="004E2196" w:rsidP="00286389">
      <w:pPr>
        <w:pStyle w:val="ScreenCapture"/>
      </w:pPr>
      <w:r w:rsidRPr="00EE678B">
        <w:t>Reject Status</w:t>
      </w:r>
      <w:r w:rsidR="00D8267F" w:rsidRPr="00EE678B">
        <w:t xml:space="preserve"> </w:t>
      </w:r>
      <w:r w:rsidRPr="00EE678B">
        <w:t xml:space="preserve"> : OPEN/UNRESOLVED</w:t>
      </w:r>
      <w:r w:rsidR="00D8267F" w:rsidRPr="00EE678B">
        <w:t xml:space="preserve">                                               </w:t>
      </w:r>
      <w:r w:rsidRPr="00EE678B">
        <w:t xml:space="preserve"> </w:t>
      </w:r>
    </w:p>
    <w:p w:rsidR="004E2196" w:rsidRPr="00EE678B" w:rsidRDefault="004E2196" w:rsidP="00286389">
      <w:pPr>
        <w:pStyle w:val="ScreenCapture"/>
      </w:pPr>
      <w:r w:rsidRPr="00EE678B">
        <w:t>Payer Addl Msg</w:t>
      </w:r>
      <w:r w:rsidR="00D8267F" w:rsidRPr="00EE678B">
        <w:t xml:space="preserve"> </w:t>
      </w:r>
      <w:r w:rsidRPr="00EE678B">
        <w:t>:</w:t>
      </w:r>
      <w:r w:rsidR="00D8267F" w:rsidRPr="00EE678B">
        <w:t xml:space="preserve">                               </w:t>
      </w:r>
      <w:r w:rsidRPr="00EE678B">
        <w:t xml:space="preserve"> </w:t>
      </w:r>
      <w:r w:rsidR="00D8267F" w:rsidRPr="00EE678B">
        <w:t xml:space="preserve">                                </w:t>
      </w:r>
    </w:p>
    <w:p w:rsidR="004E2196" w:rsidRPr="00EE678B" w:rsidRDefault="004E2196" w:rsidP="00286389">
      <w:pPr>
        <w:pStyle w:val="ScreenCapture"/>
      </w:pPr>
      <w:r w:rsidRPr="00EE678B">
        <w:t>Reason</w:t>
      </w:r>
      <w:r w:rsidR="00D8267F" w:rsidRPr="00EE678B">
        <w:t xml:space="preserve"> </w:t>
      </w:r>
      <w:r w:rsidRPr="00EE678B">
        <w:t>Code</w:t>
      </w:r>
      <w:r w:rsidR="00D8267F" w:rsidRPr="00EE678B">
        <w:t xml:space="preserve">   </w:t>
      </w:r>
      <w:r w:rsidRPr="00EE678B">
        <w:t xml:space="preserve"> :</w:t>
      </w:r>
      <w:r w:rsidR="00D8267F" w:rsidRPr="00EE678B">
        <w:t xml:space="preserve">                                                               </w:t>
      </w:r>
      <w:r w:rsidRPr="00EE678B">
        <w:t xml:space="preserve"> </w:t>
      </w:r>
    </w:p>
    <w:p w:rsidR="004E2196" w:rsidRPr="00EE678B" w:rsidRDefault="004E2196" w:rsidP="00286389">
      <w:pPr>
        <w:pStyle w:val="ScreenCapture"/>
      </w:pPr>
      <w:r w:rsidRPr="00EE678B">
        <w:t>DUR Text</w:t>
      </w:r>
      <w:r w:rsidR="00D8267F" w:rsidRPr="00EE678B">
        <w:t xml:space="preserve">      </w:t>
      </w:r>
      <w:r w:rsidRPr="00EE678B">
        <w:t xml:space="preserve"> :</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OTHER REJECTS</w:t>
      </w:r>
      <w:r w:rsidR="00D8267F" w:rsidRPr="00EE678B">
        <w:t xml:space="preserve">                                                                  </w:t>
      </w:r>
      <w:r w:rsidRPr="00EE678B">
        <w:t xml:space="preserve"> </w:t>
      </w:r>
    </w:p>
    <w:p w:rsidR="004E2196" w:rsidRPr="00EE678B" w:rsidRDefault="004E2196" w:rsidP="00286389">
      <w:pPr>
        <w:pStyle w:val="ScreenCapture"/>
      </w:pPr>
      <w:r w:rsidRPr="00EE678B">
        <w:t>79 - Refill Too Soon</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COMMENTS</w:t>
      </w:r>
      <w:r w:rsidR="00D8267F" w:rsidRPr="00EE678B">
        <w:t xml:space="preserve">                                                                       </w:t>
      </w:r>
      <w:r w:rsidRPr="00EE678B">
        <w:t xml:space="preserve"> </w:t>
      </w:r>
    </w:p>
    <w:p w:rsidR="004E2196" w:rsidRPr="00EE678B" w:rsidRDefault="004E2196" w:rsidP="00286389">
      <w:pPr>
        <w:pStyle w:val="ScreenCapture"/>
      </w:pPr>
      <w:r w:rsidRPr="00EE678B">
        <w:t>- JUL 30, 2008@14:32:16 - Automatically transferred due to override for reject</w:t>
      </w:r>
      <w:r w:rsidR="00D8267F" w:rsidRPr="00EE678B">
        <w:t xml:space="preserve"> </w:t>
      </w:r>
      <w:r w:rsidRPr="00EE678B">
        <w:t xml:space="preserve"> </w:t>
      </w:r>
    </w:p>
    <w:p w:rsidR="004E2196" w:rsidRPr="00EE678B" w:rsidRDefault="00D8267F" w:rsidP="00286389">
      <w:pPr>
        <w:pStyle w:val="ScreenCapture"/>
      </w:pPr>
      <w:r w:rsidRPr="00EE678B">
        <w:t xml:space="preserve"> </w:t>
      </w:r>
      <w:r w:rsidR="004E2196" w:rsidRPr="00EE678B">
        <w:t xml:space="preserve"> code. (OPHARM,ONE)</w:t>
      </w:r>
      <w:r w:rsidRPr="00EE678B">
        <w:t xml:space="preserve">                                                         </w:t>
      </w:r>
      <w:r w:rsidR="004E2196" w:rsidRPr="00EE678B">
        <w:t xml:space="preserve"> </w:t>
      </w:r>
    </w:p>
    <w:p w:rsidR="004E2196" w:rsidRPr="00EE678B" w:rsidRDefault="00D8267F" w:rsidP="00286389">
      <w:pPr>
        <w:pStyle w:val="ScreenCapture"/>
      </w:pPr>
      <w:r w:rsidRPr="00EE678B">
        <w:t xml:space="preserve">       </w:t>
      </w:r>
      <w:r w:rsidR="004E2196" w:rsidRPr="00EE678B">
        <w:t xml:space="preserve"> </w:t>
      </w:r>
      <w:r w:rsidRPr="00EE678B">
        <w:t xml:space="preserve">                                                                        </w:t>
      </w:r>
    </w:p>
    <w:p w:rsidR="004E2196" w:rsidRPr="00EE678B" w:rsidRDefault="004E2196" w:rsidP="0028638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4E2196" w:rsidRPr="00EE678B" w:rsidRDefault="004E2196" w:rsidP="00286389">
      <w:pPr>
        <w:pStyle w:val="ScreenCapture"/>
      </w:pPr>
      <w:r w:rsidRPr="00EE678B">
        <w:t>VW</w:t>
      </w:r>
      <w:r w:rsidR="00D8267F" w:rsidRPr="00EE678B">
        <w:t xml:space="preserve"> </w:t>
      </w:r>
      <w:r w:rsidRPr="00EE678B">
        <w:t xml:space="preserve"> View Rx</w:t>
      </w:r>
      <w:r w:rsidR="00D8267F" w:rsidRPr="00EE678B">
        <w:t xml:space="preserve">              </w:t>
      </w:r>
      <w:r w:rsidRPr="00EE678B">
        <w:t xml:space="preserve"> IGN Ignore Reject</w:t>
      </w:r>
      <w:r w:rsidR="00D8267F" w:rsidRPr="00EE678B">
        <w:t xml:space="preserve">        </w:t>
      </w:r>
      <w:r w:rsidRPr="00EE678B">
        <w:t xml:space="preserve"> OVR Submit Override Codes</w:t>
      </w:r>
    </w:p>
    <w:p w:rsidR="004E2196" w:rsidRPr="00EE678B" w:rsidRDefault="004E2196" w:rsidP="00286389">
      <w:pPr>
        <w:pStyle w:val="ScreenCapture"/>
      </w:pPr>
      <w:r w:rsidRPr="00EE678B">
        <w:t>MP</w:t>
      </w:r>
      <w:r w:rsidR="00D8267F" w:rsidRPr="00EE678B">
        <w:t xml:space="preserve"> </w:t>
      </w:r>
      <w:r w:rsidRPr="00EE678B">
        <w:t xml:space="preserve"> Medication Profile</w:t>
      </w:r>
      <w:r w:rsidR="00D8267F" w:rsidRPr="00EE678B">
        <w:t xml:space="preserve"> </w:t>
      </w:r>
      <w:r w:rsidRPr="00EE678B">
        <w:t xml:space="preserve"> </w:t>
      </w:r>
      <w:r w:rsidR="00D8267F" w:rsidRPr="00EE678B">
        <w:t xml:space="preserve">  </w:t>
      </w:r>
      <w:r w:rsidRPr="00EE678B">
        <w:t>RES Resubmit Claim</w:t>
      </w:r>
      <w:r w:rsidR="00D8267F" w:rsidRPr="00EE678B">
        <w:t xml:space="preserve">       </w:t>
      </w:r>
      <w:r w:rsidRPr="00EE678B">
        <w:t xml:space="preserve"> CSD Change Suspense Date</w:t>
      </w:r>
    </w:p>
    <w:p w:rsidR="004E2196" w:rsidRPr="00EE678B" w:rsidRDefault="004E2196" w:rsidP="00286389">
      <w:pPr>
        <w:pStyle w:val="ScreenCapture"/>
      </w:pPr>
      <w:r w:rsidRPr="00EE678B">
        <w:t>Select: Next Screen// RES</w:t>
      </w:r>
      <w:r w:rsidR="00D8267F" w:rsidRPr="00EE678B">
        <w:t xml:space="preserve">  </w:t>
      </w:r>
      <w:r w:rsidRPr="00EE678B">
        <w:t xml:space="preserve"> Resubmit Claim</w:t>
      </w:r>
      <w:r w:rsidR="00D8267F" w:rsidRPr="00EE678B">
        <w:t xml:space="preserve"> </w:t>
      </w:r>
      <w:r w:rsidRPr="00EE678B">
        <w:t xml:space="preserve"> </w:t>
      </w:r>
    </w:p>
    <w:p w:rsidR="004E2196" w:rsidRPr="00EE678B" w:rsidRDefault="004E2196" w:rsidP="00286389">
      <w:pPr>
        <w:pStyle w:val="ScreenCapture"/>
      </w:pPr>
    </w:p>
    <w:p w:rsidR="004E2196" w:rsidRPr="00EE678B" w:rsidRDefault="004E2196" w:rsidP="00286389">
      <w:pPr>
        <w:pStyle w:val="ScreenCapture"/>
      </w:pPr>
    </w:p>
    <w:p w:rsidR="004E2196" w:rsidRPr="00EE678B" w:rsidRDefault="00D8267F" w:rsidP="00286389">
      <w:pPr>
        <w:pStyle w:val="ScreenCapture"/>
      </w:pPr>
      <w:r w:rsidRPr="00EE678B">
        <w:t xml:space="preserve">    </w:t>
      </w:r>
      <w:r w:rsidR="004E2196" w:rsidRPr="00EE678B">
        <w:t xml:space="preserve"> When you confirm, a new claim will be submitted for</w:t>
      </w:r>
    </w:p>
    <w:p w:rsidR="004E2196" w:rsidRPr="00EE678B" w:rsidRDefault="00D8267F" w:rsidP="00286389">
      <w:pPr>
        <w:pStyle w:val="ScreenCapture"/>
      </w:pPr>
      <w:r w:rsidRPr="00EE678B">
        <w:t xml:space="preserve">    </w:t>
      </w:r>
      <w:r w:rsidR="004E2196" w:rsidRPr="00EE678B">
        <w:t xml:space="preserve"> the prescription and this REJECT will be marked</w:t>
      </w:r>
    </w:p>
    <w:p w:rsidR="004E2196" w:rsidRPr="00EE678B" w:rsidRDefault="00D8267F" w:rsidP="00286389">
      <w:pPr>
        <w:pStyle w:val="ScreenCapture"/>
      </w:pPr>
      <w:r w:rsidRPr="00EE678B">
        <w:t xml:space="preserve">    </w:t>
      </w:r>
      <w:r w:rsidR="004E2196" w:rsidRPr="00EE678B">
        <w:t xml:space="preserve"> resolved.</w:t>
      </w:r>
    </w:p>
    <w:p w:rsidR="004E2196" w:rsidRPr="00EE678B" w:rsidRDefault="00D8267F" w:rsidP="00286389">
      <w:pPr>
        <w:pStyle w:val="ScreenCapture"/>
      </w:pPr>
      <w:r w:rsidRPr="00EE678B">
        <w:t xml:space="preserve"> </w:t>
      </w:r>
    </w:p>
    <w:p w:rsidR="004E2196" w:rsidRPr="00EE678B" w:rsidRDefault="00D8267F" w:rsidP="00286389">
      <w:pPr>
        <w:pStyle w:val="ScreenCapture"/>
      </w:pPr>
      <w:r w:rsidRPr="00EE678B">
        <w:t xml:space="preserve">    </w:t>
      </w:r>
      <w:r w:rsidR="004E2196" w:rsidRPr="00EE678B">
        <w:t xml:space="preserve"> Confirm? YES// </w:t>
      </w:r>
    </w:p>
    <w:p w:rsidR="004E2196" w:rsidRPr="00EE678B" w:rsidRDefault="004E2196" w:rsidP="00AE59A1"/>
    <w:p w:rsidR="00C56E87" w:rsidRPr="00EE678B" w:rsidRDefault="00C56E87" w:rsidP="00644AD6">
      <w:pPr>
        <w:pStyle w:val="ExampleHeading"/>
      </w:pPr>
      <w:r w:rsidRPr="00EE678B">
        <w:t>Example: Resolving Other Rejects (continued)</w:t>
      </w:r>
    </w:p>
    <w:p w:rsidR="00C56E87" w:rsidRPr="00EE678B" w:rsidRDefault="00482540" w:rsidP="00286389">
      <w:pPr>
        <w:pStyle w:val="ScreenCapture"/>
      </w:pPr>
      <w:r>
        <w:t xml:space="preserve">TRICARE </w:t>
      </w:r>
      <w:r w:rsidR="00C56E87" w:rsidRPr="00EE678B">
        <w:t>Prescription 2055203 successfully submitted to ECME for claim generation.</w:t>
      </w:r>
    </w:p>
    <w:p w:rsidR="00C56E87" w:rsidRPr="00EE678B" w:rsidRDefault="00C56E87" w:rsidP="00286389">
      <w:pPr>
        <w:pStyle w:val="ScreenCapture"/>
      </w:pPr>
    </w:p>
    <w:p w:rsidR="00C56E87" w:rsidRPr="00EE678B" w:rsidRDefault="00C56E87" w:rsidP="00286389">
      <w:pPr>
        <w:pStyle w:val="ScreenCapture"/>
      </w:pPr>
      <w:r w:rsidRPr="00EE678B">
        <w:t xml:space="preserve">Claim Status: </w:t>
      </w:r>
    </w:p>
    <w:p w:rsidR="00C56E87" w:rsidRPr="00EE678B" w:rsidRDefault="00C56E87" w:rsidP="00286389">
      <w:pPr>
        <w:pStyle w:val="ScreenCapture"/>
      </w:pPr>
      <w:r w:rsidRPr="00EE678B">
        <w:t>IN PROGRESS-Waiting to start</w:t>
      </w:r>
    </w:p>
    <w:p w:rsidR="00C56E87" w:rsidRPr="00EE678B" w:rsidRDefault="00C56E87" w:rsidP="00286389">
      <w:pPr>
        <w:pStyle w:val="ScreenCapture"/>
      </w:pPr>
      <w:r w:rsidRPr="00EE678B">
        <w:t>IN PROGRESS-Transmitting</w:t>
      </w:r>
    </w:p>
    <w:p w:rsidR="00C56E87" w:rsidRPr="00EE678B" w:rsidRDefault="00C56E87" w:rsidP="00286389">
      <w:pPr>
        <w:pStyle w:val="ScreenCapture"/>
      </w:pPr>
      <w:r w:rsidRPr="00EE678B">
        <w:t>E PAYABLE</w:t>
      </w:r>
    </w:p>
    <w:p w:rsidR="00C56E87" w:rsidRPr="00EE678B" w:rsidRDefault="00D8267F" w:rsidP="00286389">
      <w:pPr>
        <w:pStyle w:val="ScreenCapture"/>
      </w:pPr>
      <w:r w:rsidRPr="00EE678B">
        <w:t xml:space="preserve">                                                   </w:t>
      </w:r>
      <w:r w:rsidR="00C56E87" w:rsidRPr="00EE678B">
        <w:t xml:space="preserve"> Please wait...</w:t>
      </w:r>
    </w:p>
    <w:p w:rsidR="00C56E87" w:rsidRPr="00EE678B" w:rsidRDefault="00C56E87" w:rsidP="00286389">
      <w:pPr>
        <w:pStyle w:val="ScreenCapture"/>
      </w:pPr>
    </w:p>
    <w:p w:rsidR="00C56E87" w:rsidRPr="00EE678B" w:rsidRDefault="00C56E87" w:rsidP="00286389">
      <w:pPr>
        <w:pStyle w:val="ScreenCapture"/>
      </w:pPr>
      <w:r w:rsidRPr="00EE678B">
        <w:t>Insurance Rejects-Worklist</w:t>
      </w:r>
      <w:r w:rsidR="00D8267F" w:rsidRPr="00EE678B">
        <w:t xml:space="preserve">   </w:t>
      </w:r>
      <w:r w:rsidRPr="00EE678B">
        <w:t xml:space="preserve"> Jul 30, 2008@14:38:38</w:t>
      </w:r>
      <w:r w:rsidR="00D8267F" w:rsidRPr="00EE678B">
        <w:t xml:space="preserve">         </w:t>
      </w:r>
      <w:r w:rsidRPr="00EE678B">
        <w:t xml:space="preserve"> Page:</w:t>
      </w:r>
      <w:r w:rsidR="00D8267F" w:rsidRPr="00EE678B">
        <w:t xml:space="preserve">   </w:t>
      </w:r>
      <w:r w:rsidRPr="00EE678B">
        <w:t xml:space="preserve"> 2 of</w:t>
      </w:r>
      <w:r w:rsidR="00D8267F" w:rsidRPr="00EE678B">
        <w:t xml:space="preserve">   </w:t>
      </w:r>
      <w:r w:rsidRPr="00EE678B">
        <w:t xml:space="preserve"> 3 </w:t>
      </w:r>
    </w:p>
    <w:p w:rsidR="00C56E87" w:rsidRPr="00EE678B" w:rsidRDefault="00C56E87" w:rsidP="00286389">
      <w:pPr>
        <w:pStyle w:val="ScreenCapture"/>
      </w:pPr>
      <w:r w:rsidRPr="00EE678B">
        <w:t>Division</w:t>
      </w:r>
      <w:r w:rsidR="00D8267F" w:rsidRPr="00EE678B">
        <w:t xml:space="preserve"> </w:t>
      </w:r>
      <w:r w:rsidRPr="00EE678B">
        <w:t xml:space="preserve"> : CHEYENNE VAM&amp;ROC</w:t>
      </w:r>
    </w:p>
    <w:p w:rsidR="00C56E87" w:rsidRPr="00EE678B" w:rsidRDefault="00C56E87" w:rsidP="00286389">
      <w:pPr>
        <w:pStyle w:val="ScreenCapture"/>
      </w:pPr>
      <w:r w:rsidRPr="00EE678B">
        <w:t>Selection : ALL UNRESOLVED REJECTS</w:t>
      </w:r>
    </w:p>
    <w:p w:rsidR="00C56E87" w:rsidRPr="00EE678B" w:rsidRDefault="00D8267F" w:rsidP="00286389">
      <w:pPr>
        <w:pStyle w:val="ScreenCapture"/>
      </w:pPr>
      <w:r w:rsidRPr="00EE678B">
        <w:t xml:space="preserve"> </w:t>
      </w:r>
      <w:r w:rsidR="00C56E87" w:rsidRPr="00EE678B">
        <w:t xml:space="preserve"> # Rx#</w:t>
      </w:r>
      <w:r w:rsidRPr="00EE678B">
        <w:t xml:space="preserve">         </w:t>
      </w:r>
      <w:r w:rsidR="00C56E87" w:rsidRPr="00EE678B">
        <w:t xml:space="preserve"> PATIENT(ID) [v]</w:t>
      </w:r>
      <w:r w:rsidRPr="00EE678B">
        <w:t xml:space="preserve">         </w:t>
      </w:r>
      <w:r w:rsidR="00C56E87" w:rsidRPr="00EE678B">
        <w:t xml:space="preserve"> DRUG</w:t>
      </w:r>
      <w:r w:rsidRPr="00EE678B">
        <w:t xml:space="preserve">                </w:t>
      </w:r>
      <w:r w:rsidR="00C56E87" w:rsidRPr="00EE678B">
        <w:t xml:space="preserve"> REASON</w:t>
      </w:r>
      <w:r w:rsidRPr="00EE678B">
        <w:t xml:space="preserve">          </w:t>
      </w:r>
      <w:r w:rsidR="00C56E87" w:rsidRPr="00EE678B">
        <w:t xml:space="preserve"> </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r w:rsidRPr="00EE678B">
        <w:t xml:space="preserve">                    </w:t>
      </w:r>
    </w:p>
    <w:p w:rsidR="00C56E87" w:rsidRPr="00EE678B" w:rsidRDefault="00D8267F" w:rsidP="00286389">
      <w:pPr>
        <w:pStyle w:val="ScreenCapture"/>
      </w:pPr>
      <w:r w:rsidRPr="00EE678B">
        <w:t xml:space="preserve"> </w:t>
      </w:r>
      <w:r w:rsidR="00C56E87" w:rsidRPr="00EE678B">
        <w:t>13 2055202</w:t>
      </w:r>
      <w:r w:rsidRPr="00EE678B">
        <w:t xml:space="preserve">     </w:t>
      </w:r>
      <w:r w:rsidR="00C56E87" w:rsidRPr="00EE678B">
        <w:t xml:space="preserve"> OPPATIENT,FOUR(9987)</w:t>
      </w:r>
      <w:r w:rsidRPr="00EE678B">
        <w:t xml:space="preserve">    </w:t>
      </w:r>
      <w:r w:rsidR="00C56E87" w:rsidRPr="00EE678B">
        <w:t xml:space="preserve"> BACLOFEN 10MG TAB</w:t>
      </w:r>
      <w:r w:rsidRPr="00EE678B">
        <w:t xml:space="preserve">   </w:t>
      </w:r>
      <w:r w:rsidR="00C56E87" w:rsidRPr="00EE678B">
        <w:t xml:space="preserve"> 79 :REFILL TOO SO</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D8267F" w:rsidP="00286389">
      <w:pPr>
        <w:pStyle w:val="ScreenCapture"/>
      </w:pPr>
      <w:r w:rsidRPr="00EE678B">
        <w:t xml:space="preserve"> </w:t>
      </w:r>
      <w:r w:rsidR="00C56E87" w:rsidRPr="00EE678B">
        <w:t>14 2055155</w:t>
      </w:r>
      <w:r w:rsidRPr="00EE678B">
        <w:t xml:space="preserve">     </w:t>
      </w:r>
      <w:r w:rsidR="00C56E87" w:rsidRPr="00EE678B">
        <w:t xml:space="preserve"> OPPATIENT,FOUR(9987)</w:t>
      </w:r>
      <w:r w:rsidRPr="00EE678B">
        <w:t xml:space="preserve">    </w:t>
      </w:r>
      <w:r w:rsidR="00C56E87" w:rsidRPr="00EE678B">
        <w:t xml:space="preserve"> BENAZEPRIL HCL 40MG</w:t>
      </w:r>
      <w:r w:rsidRPr="00EE678B">
        <w:t xml:space="preserve"> </w:t>
      </w:r>
      <w:r w:rsidR="00C56E87" w:rsidRPr="00EE678B">
        <w:t xml:space="preserve"> 79 :REFILL TOO SO</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D8267F" w:rsidP="00286389">
      <w:pPr>
        <w:pStyle w:val="ScreenCapture"/>
      </w:pPr>
      <w:r w:rsidRPr="00EE678B">
        <w:rPr>
          <w:b/>
          <w:bCs/>
        </w:rPr>
        <w:t xml:space="preserve">                                </w:t>
      </w:r>
      <w:r w:rsidR="00C56E87" w:rsidRPr="00EE678B">
        <w:rPr>
          <w:b/>
          <w:bCs/>
        </w:rPr>
        <w:t xml:space="preserve"> </w:t>
      </w:r>
      <w:r w:rsidR="00C56E87" w:rsidRPr="00EE678B">
        <w:t>OTHER REJECTS</w:t>
      </w:r>
      <w:r w:rsidRPr="00EE678B">
        <w:t xml:space="preserve">                                 </w:t>
      </w:r>
      <w:r w:rsidR="00C56E87" w:rsidRPr="00EE678B">
        <w:t xml:space="preserve"> </w:t>
      </w:r>
    </w:p>
    <w:p w:rsidR="00C56E87" w:rsidRPr="00EE678B" w:rsidRDefault="00C56E87" w:rsidP="00286389">
      <w:pPr>
        <w:pStyle w:val="ScreenCapture"/>
      </w:pPr>
      <w:r w:rsidRPr="00EE678B">
        <w:t xml:space="preserve"> 15 2055134A</w:t>
      </w:r>
      <w:r w:rsidR="00D8267F" w:rsidRPr="00EE678B">
        <w:t xml:space="preserve">    </w:t>
      </w:r>
      <w:r w:rsidRPr="00EE678B">
        <w:t xml:space="preserve"> OPPATIENT,FOUR(9987)</w:t>
      </w:r>
      <w:r w:rsidR="00D8267F" w:rsidRPr="00EE678B">
        <w:t xml:space="preserve">    </w:t>
      </w:r>
      <w:r w:rsidRPr="00EE678B">
        <w:t xml:space="preserve"> CALCIUM GLUCONATE 65 22 :M/I Dispense </w:t>
      </w:r>
    </w:p>
    <w:p w:rsidR="00C56E87" w:rsidRPr="00EE678B" w:rsidRDefault="00D8267F" w:rsidP="00286389">
      <w:pPr>
        <w:pStyle w:val="ScreenCapture"/>
      </w:pPr>
      <w:r w:rsidRPr="00EE678B">
        <w:t xml:space="preserve">   </w:t>
      </w:r>
      <w:r w:rsidR="00C56E87" w:rsidRPr="00EE678B">
        <w:t xml:space="preserve"> Payer Message:</w:t>
      </w:r>
      <w:r w:rsidRPr="00EE678B">
        <w:t xml:space="preserve">                                                             </w:t>
      </w:r>
      <w:r w:rsidR="00C56E87" w:rsidRPr="00EE678B">
        <w:t xml:space="preserve"> </w:t>
      </w:r>
    </w:p>
    <w:p w:rsidR="00C56E87" w:rsidRPr="00EE678B" w:rsidRDefault="00C56E87" w:rsidP="00286389">
      <w:pPr>
        <w:pStyle w:val="ScreenCapture"/>
      </w:pPr>
    </w:p>
    <w:p w:rsidR="00C56E87" w:rsidRPr="00EE678B" w:rsidRDefault="00C56E87" w:rsidP="00286389">
      <w:pPr>
        <w:pStyle w:val="ScreenCapture"/>
      </w:pPr>
    </w:p>
    <w:p w:rsidR="00C56E87" w:rsidRPr="00EE678B" w:rsidRDefault="00C56E87" w:rsidP="00286389">
      <w:pPr>
        <w:pStyle w:val="ScreenCapture"/>
      </w:pPr>
    </w:p>
    <w:p w:rsidR="00C56E87" w:rsidRPr="00EE678B" w:rsidRDefault="00C56E87" w:rsidP="00286389">
      <w:pPr>
        <w:pStyle w:val="ScreenCapture"/>
      </w:pPr>
      <w:r w:rsidRPr="00EE678B">
        <w:t>+</w:t>
      </w:r>
      <w:r w:rsidR="00D8267F" w:rsidRPr="00EE678B">
        <w:t xml:space="preserve">        </w:t>
      </w:r>
      <w:r w:rsidRPr="00EE678B">
        <w:t xml:space="preserve"> Select the entry # to view or ?? for more actions</w:t>
      </w:r>
      <w:r w:rsidR="00D8267F" w:rsidRPr="00EE678B">
        <w:t xml:space="preserve">                    </w:t>
      </w:r>
      <w:r w:rsidRPr="00EE678B">
        <w:t xml:space="preserve"> </w:t>
      </w:r>
    </w:p>
    <w:p w:rsidR="00C56E87" w:rsidRPr="00EE678B" w:rsidRDefault="00C56E87" w:rsidP="00286389">
      <w:pPr>
        <w:pStyle w:val="ScreenCapture"/>
      </w:pPr>
      <w:r w:rsidRPr="00EE678B">
        <w:t>DR</w:t>
      </w:r>
      <w:r w:rsidR="00D8267F" w:rsidRPr="00EE678B">
        <w:t xml:space="preserve"> </w:t>
      </w:r>
      <w:r w:rsidRPr="00EE678B">
        <w:t xml:space="preserve"> Sort by Drug</w:t>
      </w:r>
      <w:r w:rsidR="00D8267F" w:rsidRPr="00EE678B">
        <w:t xml:space="preserve">         </w:t>
      </w:r>
      <w:r w:rsidRPr="00EE678B">
        <w:t xml:space="preserve"> RE</w:t>
      </w:r>
      <w:r w:rsidR="00D8267F" w:rsidRPr="00EE678B">
        <w:t xml:space="preserve"> </w:t>
      </w:r>
      <w:r w:rsidRPr="00EE678B">
        <w:t xml:space="preserve"> Sort by Reason</w:t>
      </w:r>
      <w:r w:rsidR="00D8267F" w:rsidRPr="00EE678B">
        <w:t xml:space="preserve">       </w:t>
      </w:r>
      <w:r w:rsidRPr="00EE678B">
        <w:t xml:space="preserve"> RX</w:t>
      </w:r>
      <w:r w:rsidR="00D8267F" w:rsidRPr="00EE678B">
        <w:t xml:space="preserve"> </w:t>
      </w:r>
      <w:r w:rsidRPr="00EE678B">
        <w:t xml:space="preserve"> Sort by Prescription</w:t>
      </w:r>
    </w:p>
    <w:p w:rsidR="00C56E87" w:rsidRPr="00EE678B" w:rsidRDefault="00C56E87" w:rsidP="00286389">
      <w:pPr>
        <w:pStyle w:val="ScreenCapture"/>
      </w:pPr>
      <w:r w:rsidRPr="00EE678B">
        <w:t>PA</w:t>
      </w:r>
      <w:r w:rsidR="00D8267F" w:rsidRPr="00EE678B">
        <w:t xml:space="preserve"> </w:t>
      </w:r>
      <w:r w:rsidRPr="00EE678B">
        <w:t xml:space="preserve"> Sort by Patient</w:t>
      </w:r>
      <w:r w:rsidR="00D8267F" w:rsidRPr="00EE678B">
        <w:t xml:space="preserve">      </w:t>
      </w:r>
      <w:r w:rsidRPr="00EE678B">
        <w:t xml:space="preserve"> RF</w:t>
      </w:r>
      <w:r w:rsidR="00D8267F" w:rsidRPr="00EE678B">
        <w:t xml:space="preserve"> </w:t>
      </w:r>
      <w:r w:rsidRPr="00EE678B">
        <w:t xml:space="preserve"> Screen Refresh</w:t>
      </w:r>
      <w:r w:rsidR="00D8267F" w:rsidRPr="00EE678B">
        <w:t xml:space="preserve">       </w:t>
      </w:r>
      <w:r w:rsidRPr="00EE678B">
        <w:t xml:space="preserve"> GI</w:t>
      </w:r>
      <w:r w:rsidR="00D8267F" w:rsidRPr="00EE678B">
        <w:t xml:space="preserve"> </w:t>
      </w:r>
      <w:r w:rsidRPr="00EE678B">
        <w:t xml:space="preserve"> Group by Insurance</w:t>
      </w:r>
    </w:p>
    <w:p w:rsidR="00C56E87" w:rsidRPr="00EE678B" w:rsidRDefault="00C56E87" w:rsidP="00286389">
      <w:pPr>
        <w:pStyle w:val="ScreenCapture"/>
      </w:pPr>
      <w:r w:rsidRPr="00EE678B">
        <w:t>Select: Next Screen//^</w:t>
      </w:r>
    </w:p>
    <w:p w:rsidR="00C56E87" w:rsidRPr="00EE678B" w:rsidRDefault="00C56E87" w:rsidP="00C56E87">
      <w:pPr>
        <w:ind w:left="720"/>
        <w:rPr>
          <w:color w:val="000000"/>
          <w:szCs w:val="24"/>
        </w:rPr>
      </w:pPr>
    </w:p>
    <w:p w:rsidR="00C56E87" w:rsidRPr="00EE678B" w:rsidRDefault="00C56E87" w:rsidP="00C56E87">
      <w:pPr>
        <w:keepNext/>
        <w:keepLines/>
        <w:ind w:left="720"/>
        <w:rPr>
          <w:color w:val="000000"/>
        </w:rPr>
      </w:pPr>
      <w:r w:rsidRPr="00EE678B">
        <w:rPr>
          <w:color w:val="000000"/>
          <w:szCs w:val="24"/>
        </w:rPr>
        <w:t>Below is taken from Patient Prescription Processing option for the Rx in this example:</w:t>
      </w:r>
    </w:p>
    <w:p w:rsidR="00C56E87" w:rsidRPr="00EE678B" w:rsidRDefault="00C56E87" w:rsidP="00C56E87">
      <w:pPr>
        <w:ind w:left="720"/>
        <w:rPr>
          <w:color w:val="000000"/>
          <w:szCs w:val="24"/>
        </w:rPr>
      </w:pPr>
    </w:p>
    <w:p w:rsidR="00C56E87" w:rsidRPr="00EE678B" w:rsidRDefault="00C56E87" w:rsidP="00916D67">
      <w:pPr>
        <w:pStyle w:val="ScreenCapture"/>
        <w:keepNext/>
        <w:keepLines/>
      </w:pPr>
      <w:r w:rsidRPr="00EE678B">
        <w:t>Medication Profile</w:t>
      </w:r>
      <w:r w:rsidR="00D8267F" w:rsidRPr="00EE678B">
        <w:t xml:space="preserve">           </w:t>
      </w:r>
      <w:r w:rsidRPr="00EE678B">
        <w:t xml:space="preserve"> Jul 30, 2008@15:03:25</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2 </w:t>
      </w:r>
    </w:p>
    <w:p w:rsidR="00C56E87" w:rsidRPr="00EE678B" w:rsidRDefault="00C56E87" w:rsidP="00E20A49">
      <w:pPr>
        <w:pStyle w:val="ScreenCapture"/>
      </w:pPr>
      <w:r w:rsidRPr="00EE678B">
        <w:t>OPPATIENT,FOUR</w:t>
      </w:r>
    </w:p>
    <w:p w:rsidR="00C56E87" w:rsidRPr="00EE678B" w:rsidRDefault="00D8267F" w:rsidP="00E20A49">
      <w:pPr>
        <w:pStyle w:val="ScreenCapture"/>
      </w:pPr>
      <w:r w:rsidRPr="00EE678B">
        <w:t xml:space="preserve"> </w:t>
      </w:r>
      <w:r w:rsidR="00C56E87" w:rsidRPr="00EE678B">
        <w:t xml:space="preserve"> PID: 666-55-9987</w:t>
      </w:r>
      <w:r w:rsidRPr="00EE678B">
        <w:t xml:space="preserve">                                </w:t>
      </w:r>
      <w:r w:rsidR="00C56E87" w:rsidRPr="00EE678B">
        <w:t xml:space="preserve"> Ht(cm):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DOB: OCT 20,1965 (42)</w:t>
      </w:r>
      <w:r w:rsidRPr="00EE678B">
        <w:t xml:space="preserve">                           </w:t>
      </w:r>
      <w:r w:rsidR="00C56E87" w:rsidRPr="00EE678B">
        <w:t xml:space="preserve"> Wt(kg):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SEX: MALE</w:t>
      </w:r>
      <w:r w:rsidRPr="00EE678B">
        <w:t xml:space="preserve">                           </w:t>
      </w:r>
      <w:r w:rsidR="00C56E87" w:rsidRPr="00EE678B">
        <w:t xml:space="preserve"> </w:t>
      </w:r>
    </w:p>
    <w:p w:rsidR="00E20A49" w:rsidRPr="00EE678B" w:rsidRDefault="00C56E87" w:rsidP="00E20A49">
      <w:pPr>
        <w:pStyle w:val="ScreenCapture"/>
      </w:pPr>
      <w:bookmarkStart w:id="5310" w:name="Page_359"/>
      <w:bookmarkEnd w:id="5310"/>
      <w:r w:rsidRPr="00EE678B">
        <w:t xml:space="preserve"> CrCL: &lt;Not Found&gt;</w:t>
      </w:r>
      <w:r w:rsidR="009726FE">
        <w:rPr>
          <w:lang w:val="en-US"/>
        </w:rPr>
        <w:t xml:space="preserve"> </w:t>
      </w:r>
      <w:r w:rsidR="009726FE" w:rsidRPr="00CD5A11">
        <w:rPr>
          <w:rFonts w:cs="Courier New"/>
        </w:rPr>
        <w:t>(CREAT: Not Found)</w:t>
      </w:r>
      <w:r w:rsidRPr="00EE678B">
        <w:t xml:space="preserve"> </w:t>
      </w:r>
      <w:r w:rsidR="009726FE">
        <w:rPr>
          <w:lang w:val="en-US"/>
        </w:rPr>
        <w:t xml:space="preserve">           </w:t>
      </w:r>
      <w:r w:rsidRPr="00EE678B">
        <w:t>BSA (m2): _______</w:t>
      </w:r>
    </w:p>
    <w:p w:rsidR="00C56E87" w:rsidRPr="00EE678B" w:rsidRDefault="00E20A49" w:rsidP="00E20A49">
      <w:pPr>
        <w:pStyle w:val="ScreenCapture"/>
      </w:pPr>
      <w:r w:rsidRPr="00EE678B">
        <w:t xml:space="preserve"> </w:t>
      </w:r>
      <w:r w:rsidR="00D8267F" w:rsidRPr="00EE678B">
        <w:t xml:space="preserve">                              </w:t>
      </w:r>
      <w:r w:rsidR="00C56E87" w:rsidRPr="00EE678B">
        <w:t xml:space="preserve"> </w:t>
      </w:r>
      <w:r w:rsidR="00D8267F" w:rsidRPr="00EE678B">
        <w:t xml:space="preserve">                      </w:t>
      </w:r>
      <w:r w:rsidR="00C56E87" w:rsidRPr="00EE678B">
        <w:t xml:space="preserve">  </w:t>
      </w:r>
      <w:r w:rsidR="00D8267F" w:rsidRPr="00EE678B">
        <w:t xml:space="preserve">     </w:t>
      </w:r>
      <w:r w:rsidR="00C56E87" w:rsidRPr="00EE678B">
        <w:t>ISSUE</w:t>
      </w:r>
      <w:r w:rsidR="00D8267F" w:rsidRPr="00EE678B">
        <w:t xml:space="preserve"> </w:t>
      </w:r>
      <w:r w:rsidR="00C56E87" w:rsidRPr="00EE678B">
        <w:t xml:space="preserve"> LAST REF DAY</w:t>
      </w:r>
    </w:p>
    <w:p w:rsidR="00C56E87" w:rsidRPr="00EE678B" w:rsidRDefault="00D8267F" w:rsidP="00E20A49">
      <w:pPr>
        <w:pStyle w:val="ScreenCapture"/>
      </w:pPr>
      <w:r w:rsidRPr="00EE678B">
        <w:t xml:space="preserve"> </w:t>
      </w:r>
      <w:r w:rsidR="00C56E87" w:rsidRPr="00EE678B">
        <w:t>#</w:t>
      </w:r>
      <w:r w:rsidRPr="00EE678B">
        <w:t xml:space="preserve"> </w:t>
      </w:r>
      <w:r w:rsidR="00C56E87" w:rsidRPr="00EE678B">
        <w:t xml:space="preserve"> RX #</w:t>
      </w:r>
      <w:r w:rsidRPr="00EE678B">
        <w:t xml:space="preserve">        </w:t>
      </w:r>
      <w:r w:rsidR="00C56E87" w:rsidRPr="00EE678B">
        <w:t xml:space="preserve"> DRUG</w:t>
      </w:r>
      <w:r w:rsidRPr="00EE678B">
        <w:t xml:space="preserve">                                </w:t>
      </w:r>
      <w:r w:rsidR="00C56E87" w:rsidRPr="00EE678B">
        <w:t xml:space="preserve"> QTY ST</w:t>
      </w:r>
      <w:r w:rsidRPr="00EE678B">
        <w:t xml:space="preserve"> </w:t>
      </w:r>
      <w:r w:rsidR="00C56E87" w:rsidRPr="00EE678B">
        <w:t xml:space="preserve"> DATE</w:t>
      </w:r>
      <w:r w:rsidRPr="00EE678B">
        <w:t xml:space="preserve"> </w:t>
      </w:r>
      <w:r w:rsidR="00C56E87" w:rsidRPr="00EE678B">
        <w:t xml:space="preserve"> FILL REM SUP</w:t>
      </w:r>
    </w:p>
    <w:p w:rsidR="00C56E87" w:rsidRPr="00EE678B" w:rsidRDefault="00D8267F" w:rsidP="00E20A49">
      <w:pPr>
        <w:pStyle w:val="ScreenCapture"/>
      </w:pPr>
      <w:r w:rsidRPr="00EE678B">
        <w:t xml:space="preserve">                                                                               </w:t>
      </w:r>
      <w:r w:rsidR="00C56E87" w:rsidRPr="00EE678B">
        <w:t xml:space="preserve"> </w:t>
      </w:r>
    </w:p>
    <w:p w:rsidR="00C56E87" w:rsidRPr="00EE678B" w:rsidRDefault="00C56E87" w:rsidP="00E20A49">
      <w:pPr>
        <w:pStyle w:val="ScreenCapture"/>
      </w:pPr>
      <w:r w:rsidRPr="00EE678B">
        <w:t>-------------------REFILL TOO SOON/DUR REJECTS (Third Party)--------------------</w:t>
      </w:r>
    </w:p>
    <w:p w:rsidR="00C56E87" w:rsidRPr="00EE678B" w:rsidRDefault="00D8267F" w:rsidP="00E20A49">
      <w:pPr>
        <w:pStyle w:val="ScreenCapture"/>
      </w:pPr>
      <w:r w:rsidRPr="00EE678B">
        <w:t xml:space="preserve"> </w:t>
      </w:r>
      <w:r w:rsidR="00C56E87" w:rsidRPr="00EE678B">
        <w:t>1 2055202$e</w:t>
      </w:r>
      <w:r w:rsidRPr="00EE678B">
        <w:t xml:space="preserve">    </w:t>
      </w:r>
      <w:r w:rsidR="00C56E87" w:rsidRPr="00EE678B">
        <w:t xml:space="preserve"> BACLOFEN 10MG TAB</w:t>
      </w:r>
      <w:r w:rsidRPr="00EE678B">
        <w:t xml:space="preserve">                    </w:t>
      </w:r>
      <w:r w:rsidR="00C56E87" w:rsidRPr="00EE678B">
        <w:t xml:space="preserve"> 14 S&gt; 07-08 12-12</w:t>
      </w:r>
      <w:r w:rsidRPr="00EE678B">
        <w:t xml:space="preserve"> </w:t>
      </w:r>
      <w:r w:rsidR="00C56E87" w:rsidRPr="00EE678B">
        <w:t xml:space="preserve"> 11</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2 2055155$e</w:t>
      </w:r>
      <w:r w:rsidRPr="00EE678B">
        <w:t xml:space="preserve">    </w:t>
      </w:r>
      <w:r w:rsidR="00C56E87" w:rsidRPr="00EE678B">
        <w:t xml:space="preserve"> BENAZEPRIL HCL 40MG TAB</w:t>
      </w:r>
      <w:r w:rsidRPr="00EE678B">
        <w:t xml:space="preserve">               </w:t>
      </w:r>
      <w:r w:rsidR="00C56E87" w:rsidRPr="00EE678B">
        <w:t xml:space="preserve"> 1 S&gt; 06-24 06-26</w:t>
      </w:r>
      <w:r w:rsidRPr="00EE678B">
        <w:t xml:space="preserve"> </w:t>
      </w:r>
      <w:r w:rsidR="00C56E87" w:rsidRPr="00EE678B">
        <w:t xml:space="preserve"> 10</w:t>
      </w:r>
      <w:r w:rsidRPr="00EE678B">
        <w:t xml:space="preserve">  </w:t>
      </w:r>
      <w:r w:rsidR="00C56E87" w:rsidRPr="00EE678B">
        <w:t xml:space="preserve"> 1</w:t>
      </w:r>
    </w:p>
    <w:p w:rsidR="00C56E87" w:rsidRPr="00EE678B" w:rsidRDefault="00D8267F" w:rsidP="00E20A49">
      <w:pPr>
        <w:pStyle w:val="ScreenCapture"/>
      </w:pPr>
      <w:r w:rsidRPr="00EE678B">
        <w:t xml:space="preserve"> </w:t>
      </w:r>
      <w:r w:rsidR="00C56E87" w:rsidRPr="00EE678B">
        <w:t>3 2055134A$e</w:t>
      </w:r>
      <w:r w:rsidRPr="00EE678B">
        <w:t xml:space="preserve">   </w:t>
      </w:r>
      <w:r w:rsidR="00C56E87" w:rsidRPr="00EE678B">
        <w:t xml:space="preserve"> CALCIUM GLUCONATE 650MG TAB</w:t>
      </w:r>
      <w:r w:rsidRPr="00EE678B">
        <w:t xml:space="preserve">           </w:t>
      </w:r>
      <w:r w:rsidR="00C56E87" w:rsidRPr="00EE678B">
        <w:t xml:space="preserve"> 4 A&gt; 06-16 07-30</w:t>
      </w:r>
      <w:r w:rsidRPr="00EE678B">
        <w:t xml:space="preserve"> </w:t>
      </w:r>
      <w:r w:rsidR="00C56E87" w:rsidRPr="00EE678B">
        <w:t xml:space="preserve"> 10</w:t>
      </w:r>
      <w:r w:rsidRPr="00EE678B">
        <w:t xml:space="preserve">  </w:t>
      </w:r>
      <w:r w:rsidR="00C56E87" w:rsidRPr="00EE678B">
        <w:t xml:space="preserve"> 2</w:t>
      </w:r>
    </w:p>
    <w:p w:rsidR="00C56E87" w:rsidRPr="00EE678B" w:rsidRDefault="00C56E87" w:rsidP="00E20A49">
      <w:pPr>
        <w:pStyle w:val="ScreenCapture"/>
      </w:pPr>
      <w:r w:rsidRPr="00EE678B">
        <w:t>-------------------------------------ACTIVE-------------------------------------</w:t>
      </w:r>
    </w:p>
    <w:p w:rsidR="00C56E87" w:rsidRPr="00EE678B" w:rsidRDefault="00D8267F" w:rsidP="00E20A49">
      <w:pPr>
        <w:pStyle w:val="ScreenCapture"/>
      </w:pPr>
      <w:r w:rsidRPr="00EE678B">
        <w:t xml:space="preserve"> </w:t>
      </w:r>
      <w:r w:rsidR="00C56E87" w:rsidRPr="00EE678B">
        <w:t>4 2055174$e</w:t>
      </w:r>
      <w:r w:rsidRPr="00EE678B">
        <w:t xml:space="preserve">    </w:t>
      </w:r>
      <w:r w:rsidR="00C56E87" w:rsidRPr="00EE678B">
        <w:t xml:space="preserve"> ACEBUTOLOL HCL 200MG CAP</w:t>
      </w:r>
      <w:r w:rsidRPr="00EE678B">
        <w:t xml:space="preserve">              </w:t>
      </w:r>
      <w:r w:rsidR="00C56E87" w:rsidRPr="00EE678B">
        <w:t xml:space="preserve"> 1 S&gt; 06-26 06-27</w:t>
      </w:r>
      <w:r w:rsidRPr="00EE678B">
        <w:t xml:space="preserve"> </w:t>
      </w:r>
      <w:r w:rsidR="00C56E87" w:rsidRPr="00EE678B">
        <w:t xml:space="preserve"> 11</w:t>
      </w:r>
      <w:r w:rsidRPr="00EE678B">
        <w:t xml:space="preserve">  </w:t>
      </w:r>
      <w:r w:rsidR="00C56E87" w:rsidRPr="00EE678B">
        <w:t xml:space="preserve"> 1</w:t>
      </w:r>
    </w:p>
    <w:p w:rsidR="00C56E87" w:rsidRPr="00EE678B" w:rsidRDefault="00D8267F" w:rsidP="00E20A49">
      <w:pPr>
        <w:pStyle w:val="ScreenCapture"/>
      </w:pPr>
      <w:r w:rsidRPr="00EE678B">
        <w:t xml:space="preserve"> </w:t>
      </w:r>
      <w:r w:rsidR="00C56E87" w:rsidRPr="00EE678B">
        <w:t>5 2055123$e</w:t>
      </w:r>
      <w:r w:rsidRPr="00EE678B">
        <w:t xml:space="preserve">    </w:t>
      </w:r>
      <w:r w:rsidR="00C56E87" w:rsidRPr="00EE678B">
        <w:t xml:space="preserve"> BACITRACIN 500 UNT/GM OPHTHALMIC OINT</w:t>
      </w:r>
      <w:r w:rsidRPr="00EE678B">
        <w:t xml:space="preserve"> </w:t>
      </w:r>
      <w:r w:rsidR="00C56E87" w:rsidRPr="00EE678B">
        <w:t xml:space="preserve"> 1 AT 06-13 06-14 </w:t>
      </w:r>
      <w:r w:rsidRPr="00EE678B">
        <w:t xml:space="preserve"> </w:t>
      </w:r>
      <w:r w:rsidR="00C56E87" w:rsidRPr="00EE678B">
        <w:t>10</w:t>
      </w:r>
      <w:r w:rsidRPr="00EE678B">
        <w:t xml:space="preserve"> </w:t>
      </w:r>
      <w:r w:rsidR="00C56E87" w:rsidRPr="00EE678B">
        <w:t xml:space="preserve"> 30</w:t>
      </w:r>
    </w:p>
    <w:p w:rsidR="00C56E87" w:rsidRPr="00EE678B" w:rsidRDefault="00D8267F" w:rsidP="00E20A49">
      <w:pPr>
        <w:pStyle w:val="ScreenCapture"/>
      </w:pPr>
      <w:r w:rsidRPr="00EE678B">
        <w:t xml:space="preserve"> </w:t>
      </w:r>
      <w:r w:rsidR="00C56E87" w:rsidRPr="00EE678B">
        <w:t>6 2055203$e</w:t>
      </w:r>
      <w:r w:rsidRPr="00EE678B">
        <w:t xml:space="preserve">    </w:t>
      </w:r>
      <w:r w:rsidR="00C56E87" w:rsidRPr="00EE678B">
        <w:t xml:space="preserve"> DANAZOL 50MG CAP</w:t>
      </w:r>
      <w:r w:rsidRPr="00EE678B">
        <w:t xml:space="preserve">                      </w:t>
      </w:r>
      <w:r w:rsidR="00C56E87" w:rsidRPr="00EE678B">
        <w:t xml:space="preserve"> 6 S&gt; 07-11 07-15</w:t>
      </w:r>
      <w:r w:rsidRPr="00EE678B">
        <w:t xml:space="preserve"> </w:t>
      </w:r>
      <w:r w:rsidR="00C56E87" w:rsidRPr="00EE678B">
        <w:t xml:space="preserve"> 10</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7 2055183$e</w:t>
      </w:r>
      <w:r w:rsidRPr="00EE678B">
        <w:t xml:space="preserve">    </w:t>
      </w:r>
      <w:r w:rsidR="00C56E87" w:rsidRPr="00EE678B">
        <w:t xml:space="preserve"> FAMCICLOVIR 125MG TAB</w:t>
      </w:r>
      <w:r w:rsidRPr="00EE678B">
        <w:t xml:space="preserve">                 </w:t>
      </w:r>
      <w:r w:rsidR="00C56E87" w:rsidRPr="00EE678B">
        <w:t xml:space="preserve"> 2 AT 06-26 06-26</w:t>
      </w:r>
      <w:r w:rsidRPr="00EE678B">
        <w:t xml:space="preserve"> </w:t>
      </w:r>
      <w:r w:rsidR="00C56E87" w:rsidRPr="00EE678B">
        <w:t xml:space="preserve"> 11</w:t>
      </w:r>
      <w:r w:rsidRPr="00EE678B">
        <w:t xml:space="preserve">  </w:t>
      </w:r>
      <w:r w:rsidR="00C56E87" w:rsidRPr="00EE678B">
        <w:t xml:space="preserve"> 2</w:t>
      </w:r>
    </w:p>
    <w:p w:rsidR="00C56E87" w:rsidRPr="00EE678B" w:rsidRDefault="00D8267F" w:rsidP="00E20A49">
      <w:pPr>
        <w:pStyle w:val="ScreenCapture"/>
      </w:pPr>
      <w:r w:rsidRPr="00EE678B">
        <w:t xml:space="preserve"> </w:t>
      </w:r>
      <w:r w:rsidR="00C56E87" w:rsidRPr="00EE678B">
        <w:t>8 2055215$</w:t>
      </w:r>
      <w:r w:rsidRPr="00EE678B">
        <w:t xml:space="preserve">     </w:t>
      </w:r>
      <w:r w:rsidR="00C56E87" w:rsidRPr="00EE678B">
        <w:t xml:space="preserve"> GABAPENTIN 100MG CAP</w:t>
      </w:r>
      <w:r w:rsidRPr="00EE678B">
        <w:t xml:space="preserve">                  </w:t>
      </w:r>
      <w:r w:rsidR="00C56E87" w:rsidRPr="00EE678B">
        <w:t xml:space="preserve"> 6 S&gt; 07-30 07-30</w:t>
      </w:r>
      <w:r w:rsidRPr="00EE678B">
        <w:t xml:space="preserve"> </w:t>
      </w:r>
      <w:r w:rsidR="00C56E87" w:rsidRPr="00EE678B">
        <w:t xml:space="preserve"> 11</w:t>
      </w:r>
      <w:r w:rsidRPr="00EE678B">
        <w:t xml:space="preserve">  </w:t>
      </w:r>
      <w:r w:rsidR="00C56E87" w:rsidRPr="00EE678B">
        <w:t xml:space="preserve"> 3</w:t>
      </w:r>
    </w:p>
    <w:p w:rsidR="00C56E87" w:rsidRPr="00EE678B" w:rsidRDefault="00D8267F" w:rsidP="00E20A49">
      <w:pPr>
        <w:pStyle w:val="ScreenCapture"/>
      </w:pPr>
      <w:r w:rsidRPr="00EE678B">
        <w:t xml:space="preserve"> </w:t>
      </w:r>
      <w:r w:rsidR="00C56E87" w:rsidRPr="00EE678B">
        <w:t>9 2055186$e</w:t>
      </w:r>
      <w:r w:rsidRPr="00EE678B">
        <w:t xml:space="preserve">    </w:t>
      </w:r>
      <w:r w:rsidR="00C56E87" w:rsidRPr="00EE678B">
        <w:t xml:space="preserve"> HALOPERIDOL 0.5MG TAB</w:t>
      </w:r>
      <w:r w:rsidRPr="00EE678B">
        <w:t xml:space="preserve">                 </w:t>
      </w:r>
      <w:r w:rsidR="00C56E87" w:rsidRPr="00EE678B">
        <w:t xml:space="preserve"> 2 AT 06-26 06-26</w:t>
      </w:r>
      <w:r w:rsidRPr="00EE678B">
        <w:t xml:space="preserve"> </w:t>
      </w:r>
      <w:r w:rsidR="00C56E87" w:rsidRPr="00EE678B">
        <w:t xml:space="preserve"> 11</w:t>
      </w:r>
      <w:r w:rsidRPr="00EE678B">
        <w:t xml:space="preserve">  </w:t>
      </w:r>
      <w:r w:rsidR="00C56E87" w:rsidRPr="00EE678B">
        <w:t xml:space="preserve"> 4</w:t>
      </w:r>
    </w:p>
    <w:p w:rsidR="00C56E87" w:rsidRPr="00EE678B" w:rsidRDefault="00C56E87" w:rsidP="00E20A4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C56E87" w:rsidRPr="00EE678B" w:rsidRDefault="00C56E87" w:rsidP="00E20A4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RL</w:t>
      </w:r>
      <w:r w:rsidR="00D8267F" w:rsidRPr="00EE678B">
        <w:t xml:space="preserve">  </w:t>
      </w:r>
      <w:r w:rsidRPr="00EE678B">
        <w:t xml:space="preserve"> Release</w:t>
      </w:r>
    </w:p>
    <w:p w:rsidR="00C56E87" w:rsidRPr="00EE678B" w:rsidRDefault="00C56E87" w:rsidP="00E20A4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RenewSelect Action: Next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Select Action: Next Screen// AL</w:t>
      </w:r>
      <w:r w:rsidR="00D8267F" w:rsidRPr="00EE678B">
        <w:t xml:space="preserve">  </w:t>
      </w:r>
      <w:r w:rsidRPr="00EE678B">
        <w:t xml:space="preserve"> AL</w:t>
      </w:r>
      <w:r w:rsidR="00D8267F" w:rsidRPr="00EE678B">
        <w:t xml:space="preserve"> </w:t>
      </w:r>
      <w:r w:rsidRPr="00EE678B">
        <w:t xml:space="preserve"> </w:t>
      </w:r>
    </w:p>
    <w:p w:rsidR="00C56E87" w:rsidRPr="00EE678B" w:rsidRDefault="00C56E87" w:rsidP="00E20A49">
      <w:pPr>
        <w:pStyle w:val="ScreenCapture"/>
      </w:pPr>
    </w:p>
    <w:p w:rsidR="00C56E87" w:rsidRPr="00EE678B" w:rsidRDefault="00C56E87" w:rsidP="00E20A49">
      <w:pPr>
        <w:pStyle w:val="ScreenCapture"/>
      </w:pPr>
      <w:r w:rsidRPr="00EE678B">
        <w:t>OP Medications (SUSPENDED)</w:t>
      </w:r>
      <w:r w:rsidR="00D8267F" w:rsidRPr="00EE678B">
        <w:t xml:space="preserve">   </w:t>
      </w:r>
      <w:r w:rsidRPr="00EE678B">
        <w:t xml:space="preserve"> Jul 30, 2008@15:03:25</w:t>
      </w:r>
      <w:r w:rsidR="00D8267F" w:rsidRPr="00EE678B">
        <w:t xml:space="preserve">         </w:t>
      </w:r>
      <w:r w:rsidRPr="00EE678B">
        <w:t xml:space="preserve"> Page:</w:t>
      </w:r>
      <w:r w:rsidR="00D8267F" w:rsidRPr="00EE678B">
        <w:t xml:space="preserve">   </w:t>
      </w:r>
      <w:r w:rsidRPr="00EE678B">
        <w:t xml:space="preserve"> 1 of</w:t>
      </w:r>
      <w:r w:rsidR="00D8267F" w:rsidRPr="00EE678B">
        <w:t xml:space="preserve">   </w:t>
      </w:r>
      <w:r w:rsidRPr="00EE678B">
        <w:t xml:space="preserve"> 3 </w:t>
      </w:r>
    </w:p>
    <w:p w:rsidR="00C56E87" w:rsidRPr="00EE678B" w:rsidRDefault="00C56E87" w:rsidP="00E20A49">
      <w:pPr>
        <w:pStyle w:val="ScreenCapture"/>
      </w:pPr>
      <w:r w:rsidRPr="00EE678B">
        <w:t>OPPATIENT,FOUR</w:t>
      </w:r>
    </w:p>
    <w:p w:rsidR="00C56E87" w:rsidRPr="00EE678B" w:rsidRDefault="00D8267F" w:rsidP="00E20A49">
      <w:pPr>
        <w:pStyle w:val="ScreenCapture"/>
      </w:pPr>
      <w:r w:rsidRPr="00EE678B">
        <w:t xml:space="preserve"> </w:t>
      </w:r>
      <w:r w:rsidR="00C56E87" w:rsidRPr="00EE678B">
        <w:t xml:space="preserve"> PID: 666-55-9987</w:t>
      </w:r>
      <w:r w:rsidRPr="00EE678B">
        <w:t xml:space="preserve">                                </w:t>
      </w:r>
      <w:r w:rsidR="00C56E87" w:rsidRPr="00EE678B">
        <w:t xml:space="preserve"> Ht(cm):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DOB: OCT 20,1965 (42)</w:t>
      </w:r>
      <w:r w:rsidRPr="00EE678B">
        <w:t xml:space="preserve">                           </w:t>
      </w:r>
      <w:r w:rsidR="00C56E87" w:rsidRPr="00EE678B">
        <w:t xml:space="preserve"> Wt(kg): _______ (______)</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Rx #: 2055203$e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(1) *Orderable Item: DANAZOL CAP,ORAL</w:t>
      </w:r>
      <w:r w:rsidRPr="00EE678B">
        <w:t xml:space="preserve">                                         </w:t>
      </w:r>
      <w:r w:rsidR="00C56E87" w:rsidRPr="00EE678B">
        <w:t xml:space="preserve"> </w:t>
      </w:r>
    </w:p>
    <w:p w:rsidR="00DE175E" w:rsidRDefault="00D8267F" w:rsidP="00E20A49">
      <w:pPr>
        <w:pStyle w:val="ScreenCapture"/>
      </w:pPr>
      <w:r w:rsidRPr="00EE678B">
        <w:t xml:space="preserve"> </w:t>
      </w:r>
      <w:r w:rsidR="00C56E87" w:rsidRPr="00EE678B">
        <w:t>(2)</w:t>
      </w:r>
      <w:r w:rsidRPr="00EE678B">
        <w:t xml:space="preserve">      </w:t>
      </w:r>
      <w:r w:rsidR="00C56E87" w:rsidRPr="00EE678B">
        <w:t xml:space="preserve"> CMOP Drug: DANAZOL 50MG CAP</w:t>
      </w:r>
    </w:p>
    <w:p w:rsidR="00C56E87" w:rsidRPr="00EE678B" w:rsidRDefault="00DE175E" w:rsidP="00E20A49">
      <w:pPr>
        <w:pStyle w:val="ScreenCapture"/>
      </w:pPr>
      <w:r>
        <w:rPr>
          <w:lang w:val="en-US"/>
        </w:rPr>
        <w:t xml:space="preserve">                 </w:t>
      </w:r>
      <w:r>
        <w:rPr>
          <w:rFonts w:cs="Courier New"/>
        </w:rPr>
        <w:t>NDC:</w:t>
      </w:r>
      <w:r w:rsidRPr="002A4C69">
        <w:rPr>
          <w:rFonts w:cs="Courier New"/>
        </w:rPr>
        <w:t xml:space="preserve"> </w:t>
      </w:r>
      <w:r w:rsidRPr="002925F3">
        <w:rPr>
          <w:rFonts w:cs="Courier New"/>
        </w:rPr>
        <w:t>0005</w:t>
      </w:r>
      <w:r>
        <w:rPr>
          <w:rFonts w:cs="Courier New"/>
        </w:rPr>
        <w:t>5</w:t>
      </w:r>
      <w:r w:rsidRPr="002925F3">
        <w:rPr>
          <w:rFonts w:cs="Courier New"/>
        </w:rPr>
        <w:t>-0</w:t>
      </w:r>
      <w:r>
        <w:rPr>
          <w:rFonts w:cs="Courier New"/>
        </w:rPr>
        <w:t>633-02</w:t>
      </w:r>
      <w:r w:rsidR="00D8267F"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(3)</w:t>
      </w:r>
      <w:r w:rsidRPr="00EE678B">
        <w:t xml:space="preserve">        </w:t>
      </w:r>
      <w:r w:rsidR="00C56E87" w:rsidRPr="00EE678B">
        <w:t xml:space="preserve"> *Dosage: 50 (MG)</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Verb: TAKE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Dispense Units: 1</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Noun: CAPSULE</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*Route: ORAL (BY MOUTH)</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*Schedule: BID</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(4)Pat Instructions:</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SIG: TAKE ONE CAPSULE BY MOUTH TWICE A DAY</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(5)</w:t>
      </w:r>
      <w:r w:rsidRPr="00EE678B">
        <w:t xml:space="preserve"> </w:t>
      </w:r>
      <w:r w:rsidR="00C56E87" w:rsidRPr="00EE678B">
        <w:t xml:space="preserve"> Patient Status: OUTPT NON-SC</w:t>
      </w:r>
      <w:r w:rsidRPr="00EE678B">
        <w:t xml:space="preserve">                                       </w:t>
      </w:r>
      <w:r w:rsidR="00C56E87"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(6)</w:t>
      </w:r>
      <w:r w:rsidRPr="00EE678B">
        <w:t xml:space="preserve">     </w:t>
      </w:r>
      <w:r w:rsidR="00C56E87" w:rsidRPr="00EE678B">
        <w:t xml:space="preserve"> Issue Date: 07/11/08</w:t>
      </w:r>
      <w:r w:rsidRPr="00EE678B">
        <w:t xml:space="preserve">             </w:t>
      </w:r>
      <w:r w:rsidR="00C56E87" w:rsidRPr="00EE678B">
        <w:t xml:space="preserve"> (7)</w:t>
      </w:r>
      <w:r w:rsidRPr="00EE678B">
        <w:t xml:space="preserve"> </w:t>
      </w:r>
      <w:r w:rsidR="00C56E87" w:rsidRPr="00EE678B">
        <w:t xml:space="preserve"> Fill Date: 07/11/08</w:t>
      </w:r>
      <w:r w:rsidRPr="00EE678B">
        <w:t xml:space="preserve">          </w:t>
      </w:r>
      <w:r w:rsidR="00C56E87" w:rsidRPr="00EE678B">
        <w:t xml:space="preserve"> </w:t>
      </w:r>
    </w:p>
    <w:p w:rsidR="00C56E87" w:rsidRPr="00EE678B" w:rsidRDefault="00D8267F" w:rsidP="00E20A49">
      <w:pPr>
        <w:pStyle w:val="ScreenCapture"/>
      </w:pPr>
      <w:r w:rsidRPr="00EE678B">
        <w:t xml:space="preserve">     </w:t>
      </w:r>
      <w:r w:rsidR="00C56E87" w:rsidRPr="00EE678B">
        <w:t xml:space="preserve"> Last Fill Date: 07/15/08 (Window)</w:t>
      </w:r>
      <w:r w:rsidRPr="00EE678B">
        <w:t xml:space="preserve">                                        </w:t>
      </w:r>
      <w:r w:rsidR="00C56E87" w:rsidRPr="00EE678B">
        <w:t xml:space="preserve"> </w:t>
      </w:r>
    </w:p>
    <w:p w:rsidR="00C56E87" w:rsidRPr="00EE678B" w:rsidRDefault="00C56E87" w:rsidP="00E20A49">
      <w:pPr>
        <w:pStyle w:val="ScreenCapture"/>
      </w:pPr>
      <w:r w:rsidRPr="00EE678B">
        <w:t>+</w:t>
      </w:r>
      <w:r w:rsidR="00D8267F" w:rsidRPr="00EE678B">
        <w:t xml:space="preserve">        </w:t>
      </w:r>
      <w:r w:rsidRPr="00EE678B">
        <w:t xml:space="preserve"> Enter ?? for more actions</w:t>
      </w:r>
      <w:r w:rsidR="00D8267F" w:rsidRPr="00EE678B">
        <w:t xml:space="preserve">   </w:t>
      </w:r>
      <w:r w:rsidRPr="00EE678B">
        <w:t xml:space="preserve"> </w:t>
      </w:r>
    </w:p>
    <w:p w:rsidR="00C56E87" w:rsidRPr="00EE678B" w:rsidRDefault="00C56E87" w:rsidP="00E20A49">
      <w:pPr>
        <w:pStyle w:val="ScreenCapture"/>
      </w:pPr>
      <w:r w:rsidRPr="00EE678B">
        <w:t>DC</w:t>
      </w:r>
      <w:r w:rsidR="00D8267F" w:rsidRPr="00EE678B">
        <w:t xml:space="preserve">  </w:t>
      </w:r>
      <w:r w:rsidRPr="00EE678B">
        <w:t xml:space="preserve"> Discontinue</w:t>
      </w:r>
      <w:r w:rsidR="00D8267F" w:rsidRPr="00EE678B">
        <w:t xml:space="preserve">         </w:t>
      </w:r>
      <w:r w:rsidRPr="00EE678B">
        <w:t xml:space="preserve"> PR</w:t>
      </w:r>
      <w:r w:rsidR="00D8267F" w:rsidRPr="00EE678B">
        <w:t xml:space="preserve">  </w:t>
      </w:r>
      <w:r w:rsidRPr="00EE678B">
        <w:t xml:space="preserve"> Partial</w:t>
      </w:r>
      <w:r w:rsidR="00D8267F" w:rsidRPr="00EE678B">
        <w:t xml:space="preserve">        </w:t>
      </w:r>
      <w:r w:rsidRPr="00EE678B">
        <w:t xml:space="preserve"> </w:t>
      </w:r>
      <w:r w:rsidR="00D8267F" w:rsidRPr="00EE678B">
        <w:t xml:space="preserve">     </w:t>
      </w:r>
      <w:r w:rsidRPr="00EE678B">
        <w:t>RL</w:t>
      </w:r>
      <w:r w:rsidR="00D8267F" w:rsidRPr="00EE678B">
        <w:t xml:space="preserve">  </w:t>
      </w:r>
      <w:r w:rsidRPr="00EE678B">
        <w:t xml:space="preserve"> Release</w:t>
      </w:r>
    </w:p>
    <w:p w:rsidR="00C56E87" w:rsidRPr="00EE678B" w:rsidRDefault="00C56E87" w:rsidP="00E20A49">
      <w:pPr>
        <w:pStyle w:val="ScreenCapture"/>
      </w:pPr>
      <w:r w:rsidRPr="00EE678B">
        <w:t>ED</w:t>
      </w:r>
      <w:r w:rsidR="00D8267F" w:rsidRPr="00EE678B">
        <w:t xml:space="preserve">  </w:t>
      </w:r>
      <w:r w:rsidRPr="00EE678B">
        <w:t xml:space="preserve"> Edit</w:t>
      </w:r>
      <w:r w:rsidR="00D8267F" w:rsidRPr="00EE678B">
        <w:t xml:space="preserve">                </w:t>
      </w:r>
      <w:r w:rsidRPr="00EE678B">
        <w:t xml:space="preserve"> RF</w:t>
      </w:r>
      <w:r w:rsidR="00D8267F" w:rsidRPr="00EE678B">
        <w:t xml:space="preserve"> </w:t>
      </w:r>
      <w:r w:rsidRPr="00EE678B">
        <w:t xml:space="preserve"> (Refill)</w:t>
      </w:r>
      <w:r w:rsidR="00D8267F" w:rsidRPr="00EE678B">
        <w:t xml:space="preserve">            </w:t>
      </w:r>
      <w:r w:rsidRPr="00EE678B">
        <w:t xml:space="preserve"> RN</w:t>
      </w:r>
      <w:r w:rsidR="00D8267F" w:rsidRPr="00EE678B">
        <w:t xml:space="preserve">  </w:t>
      </w:r>
      <w:r w:rsidRPr="00EE678B">
        <w:t xml:space="preserve"> Renew</w:t>
      </w:r>
    </w:p>
    <w:p w:rsidR="00C56E87" w:rsidRPr="00EE678B" w:rsidRDefault="00C56E87" w:rsidP="00E20A49">
      <w:pPr>
        <w:pStyle w:val="ScreenCapture"/>
      </w:pPr>
      <w:r w:rsidRPr="00EE678B">
        <w:t>Select Action: Next Screen// AL</w:t>
      </w:r>
      <w:r w:rsidR="00D8267F" w:rsidRPr="00EE678B">
        <w:t xml:space="preserve">   </w:t>
      </w:r>
      <w:r w:rsidRPr="00EE678B">
        <w:t xml:space="preserve"> AL</w:t>
      </w:r>
      <w:r w:rsidR="00D8267F" w:rsidRPr="00EE678B">
        <w:t xml:space="preserve">                                        </w:t>
      </w:r>
      <w:r w:rsidRPr="00EE678B">
        <w:t xml:space="preserve"> </w:t>
      </w:r>
    </w:p>
    <w:p w:rsidR="00C56E87" w:rsidRPr="00EE678B" w:rsidRDefault="00D8267F" w:rsidP="00E20A49">
      <w:pPr>
        <w:pStyle w:val="ScreenCapture"/>
      </w:pPr>
      <w:r w:rsidRPr="00EE678B">
        <w:t xml:space="preserve"> </w:t>
      </w:r>
    </w:p>
    <w:p w:rsidR="00C56E87" w:rsidRPr="00EE678B" w:rsidRDefault="00C56E87" w:rsidP="00E20A49">
      <w:pPr>
        <w:pStyle w:val="ScreenCapture"/>
      </w:pPr>
      <w:r w:rsidRPr="00EE678B">
        <w:t>Select Activity Log by</w:t>
      </w:r>
      <w:r w:rsidR="00D8267F" w:rsidRPr="00EE678B">
        <w:t xml:space="preserve"> </w:t>
      </w:r>
      <w:r w:rsidRPr="00EE678B">
        <w:t xml:space="preserve"> number</w:t>
      </w:r>
    </w:p>
    <w:p w:rsidR="00C56E87" w:rsidRPr="00EE678B" w:rsidRDefault="00C56E87" w:rsidP="00E20A49">
      <w:pPr>
        <w:pStyle w:val="ScreenCapture"/>
      </w:pPr>
      <w:r w:rsidRPr="00EE678B">
        <w:t>1.</w:t>
      </w:r>
      <w:r w:rsidR="00D8267F" w:rsidRPr="00EE678B">
        <w:t xml:space="preserve"> </w:t>
      </w:r>
      <w:r w:rsidRPr="00EE678B">
        <w:t xml:space="preserve"> Refill</w:t>
      </w:r>
      <w:r w:rsidR="00D8267F" w:rsidRPr="00EE678B">
        <w:t xml:space="preserve">     </w:t>
      </w:r>
      <w:r w:rsidRPr="00EE678B">
        <w:t xml:space="preserve"> 2.</w:t>
      </w:r>
      <w:r w:rsidR="00D8267F" w:rsidRPr="00EE678B">
        <w:t xml:space="preserve"> </w:t>
      </w:r>
      <w:r w:rsidRPr="00EE678B">
        <w:t xml:space="preserve"> Partial</w:t>
      </w:r>
      <w:r w:rsidR="00D8267F" w:rsidRPr="00EE678B">
        <w:t xml:space="preserve">     </w:t>
      </w:r>
      <w:r w:rsidRPr="00EE678B">
        <w:t xml:space="preserve"> 3.</w:t>
      </w:r>
      <w:r w:rsidR="00D8267F" w:rsidRPr="00EE678B">
        <w:t xml:space="preserve"> </w:t>
      </w:r>
      <w:r w:rsidRPr="00EE678B">
        <w:t xml:space="preserve"> Activity</w:t>
      </w:r>
      <w:r w:rsidR="00D8267F" w:rsidRPr="00EE678B">
        <w:t xml:space="preserve">    </w:t>
      </w:r>
      <w:r w:rsidRPr="00EE678B">
        <w:t xml:space="preserve"> 4.</w:t>
      </w:r>
      <w:r w:rsidR="00D8267F" w:rsidRPr="00EE678B">
        <w:t xml:space="preserve"> </w:t>
      </w:r>
      <w:r w:rsidRPr="00EE678B">
        <w:t xml:space="preserve"> Labels</w:t>
      </w:r>
    </w:p>
    <w:p w:rsidR="00C56E87" w:rsidRPr="00EE678B" w:rsidRDefault="00C56E87" w:rsidP="00E20A49">
      <w:pPr>
        <w:pStyle w:val="ScreenCapture"/>
      </w:pPr>
      <w:r w:rsidRPr="00EE678B">
        <w:t>5.</w:t>
      </w:r>
      <w:r w:rsidR="00D8267F" w:rsidRPr="00EE678B">
        <w:t xml:space="preserve"> </w:t>
      </w:r>
      <w:r w:rsidRPr="00EE678B">
        <w:t xml:space="preserve"> Copay</w:t>
      </w:r>
      <w:r w:rsidR="00D8267F" w:rsidRPr="00EE678B">
        <w:t xml:space="preserve">      </w:t>
      </w:r>
      <w:r w:rsidRPr="00EE678B">
        <w:t xml:space="preserve"> 6.</w:t>
      </w:r>
      <w:r w:rsidR="00D8267F" w:rsidRPr="00EE678B">
        <w:t xml:space="preserve"> </w:t>
      </w:r>
      <w:r w:rsidRPr="00EE678B">
        <w:t xml:space="preserve"> ECME</w:t>
      </w:r>
      <w:r w:rsidR="00D8267F" w:rsidRPr="00EE678B">
        <w:t xml:space="preserve">        </w:t>
      </w:r>
      <w:r w:rsidRPr="00EE678B">
        <w:t xml:space="preserve"> 7.</w:t>
      </w:r>
      <w:r w:rsidR="00D8267F" w:rsidRPr="00EE678B">
        <w:t xml:space="preserve"> </w:t>
      </w:r>
      <w:r w:rsidRPr="00EE678B">
        <w:t xml:space="preserve"> CMOP Events</w:t>
      </w:r>
      <w:r w:rsidR="00D8267F" w:rsidRPr="00EE678B">
        <w:t xml:space="preserve"> </w:t>
      </w:r>
      <w:r w:rsidRPr="00EE678B">
        <w:t xml:space="preserve"> 8.</w:t>
      </w:r>
      <w:r w:rsidR="00D8267F" w:rsidRPr="00EE678B">
        <w:t xml:space="preserve"> </w:t>
      </w:r>
      <w:r w:rsidRPr="00EE678B">
        <w:t xml:space="preserve"> All Logs: (1-8): 8// 6</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Rx #: 2055203</w:t>
      </w:r>
      <w:r w:rsidR="00D8267F" w:rsidRPr="00EE678B">
        <w:t xml:space="preserve">  </w:t>
      </w:r>
      <w:r w:rsidRPr="00EE678B">
        <w:t xml:space="preserve"> Original Fill Released:</w:t>
      </w:r>
      <w:r w:rsidR="00D8267F" w:rsidRPr="00EE678B">
        <w:t xml:space="preserve">                                        </w:t>
      </w:r>
      <w:r w:rsidRPr="00EE678B">
        <w:t xml:space="preserve"> </w:t>
      </w:r>
    </w:p>
    <w:p w:rsidR="00C56E87" w:rsidRPr="00EE678B" w:rsidRDefault="00C56E87" w:rsidP="00E20A49">
      <w:pPr>
        <w:pStyle w:val="ScreenCapture"/>
      </w:pPr>
      <w:r w:rsidRPr="00EE678B">
        <w:t>Routing: Mail</w:t>
      </w:r>
      <w:r w:rsidR="00D8267F" w:rsidRPr="00EE678B">
        <w:t xml:space="preserve">     </w:t>
      </w:r>
      <w:r w:rsidRPr="00EE678B">
        <w:t xml:space="preserve"> Finished by: OPPHARM,ONE</w:t>
      </w:r>
      <w:r w:rsidR="00D8267F" w:rsidRPr="00EE678B">
        <w:t xml:space="preserve">                                   </w:t>
      </w:r>
      <w:r w:rsidRPr="00EE678B">
        <w:t xml:space="preserve"> </w:t>
      </w:r>
    </w:p>
    <w:p w:rsidR="00C56E87" w:rsidRPr="00EE678B" w:rsidRDefault="00D8267F" w:rsidP="00E20A49">
      <w:pPr>
        <w:pStyle w:val="ScreenCapture"/>
      </w:pPr>
      <w:r w:rsidRPr="00EE678B">
        <w:t xml:space="preserve">                </w:t>
      </w:r>
      <w:r w:rsidR="00C56E87" w:rsidRPr="00EE678B">
        <w:t xml:space="preserve"> </w:t>
      </w:r>
      <w:r w:rsidRPr="00EE678B">
        <w:t xml:space="preserve">                                                               </w:t>
      </w:r>
    </w:p>
    <w:p w:rsidR="00C56E87" w:rsidRPr="00EE678B" w:rsidRDefault="00C56E87" w:rsidP="00E20A49">
      <w:pPr>
        <w:pStyle w:val="ScreenCapture"/>
      </w:pPr>
      <w:r w:rsidRPr="00EE678B">
        <w:t>ECME Log:</w:t>
      </w:r>
      <w:r w:rsidR="00D8267F" w:rsidRPr="00EE678B">
        <w:t xml:space="preserve">                                                                      </w:t>
      </w:r>
      <w:r w:rsidRPr="00EE678B">
        <w:t xml:space="preserve"> </w:t>
      </w:r>
    </w:p>
    <w:p w:rsidR="00C56E87" w:rsidRPr="00EE678B" w:rsidRDefault="00C56E87" w:rsidP="00E20A49">
      <w:pPr>
        <w:pStyle w:val="ScreenCapture"/>
      </w:pPr>
      <w:r w:rsidRPr="00EE678B">
        <w:t>#</w:t>
      </w:r>
      <w:r w:rsidR="00D8267F" w:rsidRPr="00EE678B">
        <w:t xml:space="preserve">  </w:t>
      </w:r>
      <w:r w:rsidRPr="00EE678B">
        <w:t xml:space="preserve"> Date/Time</w:t>
      </w:r>
      <w:r w:rsidR="00D8267F" w:rsidRPr="00EE678B">
        <w:t xml:space="preserve">          </w:t>
      </w:r>
      <w:r w:rsidRPr="00EE678B">
        <w:t xml:space="preserve"> Rx Ref</w:t>
      </w:r>
      <w:r w:rsidR="00D8267F" w:rsidRPr="00EE678B">
        <w:t xml:space="preserve">         </w:t>
      </w:r>
      <w:r w:rsidRPr="00EE678B">
        <w:t xml:space="preserve"> Initiator Of Activity</w:t>
      </w:r>
      <w:r w:rsidR="00D8267F" w:rsidRPr="00EE678B">
        <w:t xml:space="preserve">                  </w:t>
      </w: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1</w:t>
      </w:r>
      <w:r w:rsidR="00D8267F" w:rsidRPr="00EE678B">
        <w:t xml:space="preserve">  </w:t>
      </w:r>
      <w:r w:rsidRPr="00EE678B">
        <w:t xml:space="preserve"> 7/11/08@10:13:11</w:t>
      </w:r>
      <w:r w:rsidR="00D8267F" w:rsidRPr="00EE678B">
        <w:t xml:space="preserve">   </w:t>
      </w:r>
      <w:r w:rsidRPr="00EE678B">
        <w:t xml:space="preserve"> ORIGINAL</w:t>
      </w:r>
      <w:r w:rsidR="00D8267F" w:rsidRPr="00EE678B">
        <w:t xml:space="preserve">       </w:t>
      </w:r>
      <w:r w:rsidRPr="00EE678B">
        <w:t xml:space="preserve"> OPPHARM,ONE</w:t>
      </w:r>
      <w:r w:rsidR="00D8267F" w:rsidRPr="00EE678B">
        <w:t xml:space="preserve">                           </w:t>
      </w:r>
      <w:r w:rsidRPr="00EE678B">
        <w:t xml:space="preserve"> </w:t>
      </w:r>
    </w:p>
    <w:p w:rsidR="00C56E87" w:rsidRPr="00EE678B" w:rsidRDefault="00C56E87" w:rsidP="00E20A49">
      <w:pPr>
        <w:pStyle w:val="ScreenCapture"/>
      </w:pPr>
      <w:r w:rsidRPr="00EE678B">
        <w:t>Comments: ECME:PULLED FROM SUSPENSE(NDC:00024-0303-06)-E PAYABLE-pOPP INSURANCE</w:t>
      </w:r>
      <w:r w:rsidR="00D8267F" w:rsidRPr="00EE678B">
        <w:t xml:space="preserve">  </w:t>
      </w:r>
      <w:r w:rsidRPr="00EE678B">
        <w:t xml:space="preserve"> </w:t>
      </w:r>
    </w:p>
    <w:p w:rsidR="00C56E87" w:rsidRPr="00EE678B" w:rsidRDefault="00C56E87" w:rsidP="00E20A49">
      <w:pPr>
        <w:pStyle w:val="ScreenCapture"/>
      </w:pPr>
      <w:r w:rsidRPr="00EE678B">
        <w:t>2</w:t>
      </w:r>
      <w:r w:rsidR="00D8267F" w:rsidRPr="00EE678B">
        <w:t xml:space="preserve">  </w:t>
      </w:r>
      <w:r w:rsidRPr="00EE678B">
        <w:t xml:space="preserve"> 7/30/08@14:32:17</w:t>
      </w:r>
      <w:r w:rsidR="00D8267F" w:rsidRPr="00EE678B">
        <w:t xml:space="preserve">   </w:t>
      </w:r>
      <w:r w:rsidRPr="00EE678B">
        <w:t xml:space="preserve"> REFILL 1</w:t>
      </w:r>
      <w:r w:rsidR="00D8267F" w:rsidRPr="00EE678B">
        <w:t xml:space="preserve">       </w:t>
      </w:r>
      <w:r w:rsidRPr="00EE678B">
        <w:t xml:space="preserve"> OPPHARM,TWO</w:t>
      </w:r>
      <w:r w:rsidR="00D8267F" w:rsidRPr="00EE678B">
        <w:t xml:space="preserve">                           </w:t>
      </w:r>
      <w:r w:rsidRPr="00EE678B">
        <w:t xml:space="preserve"> </w:t>
      </w:r>
    </w:p>
    <w:p w:rsidR="00C56E87" w:rsidRPr="00EE678B" w:rsidRDefault="00C56E87" w:rsidP="00E20A49">
      <w:pPr>
        <w:pStyle w:val="ScreenCapture"/>
      </w:pPr>
      <w:r w:rsidRPr="00EE678B">
        <w:t>Comments: ECME:PULLED FROM SUSPENSE(NDC:00024-0303-06)-E REJECTED-pOPP INSURANCE</w:t>
      </w:r>
      <w:r w:rsidR="00D8267F" w:rsidRPr="00EE678B">
        <w:t xml:space="preserve"> </w:t>
      </w:r>
      <w:r w:rsidRPr="00EE678B">
        <w:t xml:space="preserve"> </w:t>
      </w:r>
    </w:p>
    <w:p w:rsidR="00C56E87" w:rsidRPr="00EE678B" w:rsidRDefault="00C56E87" w:rsidP="00E20A49">
      <w:pPr>
        <w:pStyle w:val="ScreenCapture"/>
      </w:pPr>
      <w:r w:rsidRPr="00EE678B">
        <w:t>3</w:t>
      </w:r>
      <w:r w:rsidR="00D8267F" w:rsidRPr="00EE678B">
        <w:t xml:space="preserve">  </w:t>
      </w:r>
      <w:r w:rsidRPr="00EE678B">
        <w:t xml:space="preserve"> 7/30/08@14:55:56</w:t>
      </w:r>
      <w:r w:rsidR="00D8267F" w:rsidRPr="00EE678B">
        <w:t xml:space="preserve">   </w:t>
      </w:r>
      <w:r w:rsidRPr="00EE678B">
        <w:t xml:space="preserve"> REFILL 1</w:t>
      </w:r>
      <w:r w:rsidR="00D8267F" w:rsidRPr="00EE678B">
        <w:t xml:space="preserve">       </w:t>
      </w:r>
      <w:r w:rsidRPr="00EE678B">
        <w:t xml:space="preserve"> OPPHARM,TWO</w:t>
      </w:r>
      <w:r w:rsidR="00D8267F" w:rsidRPr="00EE678B">
        <w:t xml:space="preserve">                           </w:t>
      </w:r>
      <w:r w:rsidRPr="00EE678B">
        <w:t xml:space="preserve"> </w:t>
      </w:r>
    </w:p>
    <w:p w:rsidR="009E6A3E" w:rsidRDefault="00C56E87" w:rsidP="009E6A3E">
      <w:pPr>
        <w:pStyle w:val="ScreenCapture"/>
        <w:rPr>
          <w:lang w:val="en-US"/>
        </w:rPr>
      </w:pPr>
      <w:r w:rsidRPr="00EE678B">
        <w:t>Comments: ECME:REJECT WORKLIST-E PAYABLE-pOPP INSURANCE</w:t>
      </w:r>
      <w:r w:rsidR="00D8267F" w:rsidRPr="00EE678B">
        <w:t xml:space="preserve"> </w:t>
      </w:r>
    </w:p>
    <w:p w:rsidR="009E6A3E" w:rsidRPr="009E6A3E" w:rsidRDefault="009E6A3E" w:rsidP="009E6A3E">
      <w:pPr>
        <w:pStyle w:val="ScreenCapture"/>
      </w:pPr>
      <w:r w:rsidRPr="009E6A3E">
        <w:t xml:space="preserve">4   7/31/08@12:48:02    REFILL 1        OPPHARM,TWO                         </w:t>
      </w:r>
    </w:p>
    <w:p w:rsidR="009E6A3E" w:rsidRPr="009E6A3E" w:rsidRDefault="009E6A3E" w:rsidP="009E6A3E">
      <w:pPr>
        <w:pStyle w:val="ScreenCapture"/>
      </w:pPr>
      <w:r w:rsidRPr="009E6A3E">
        <w:t xml:space="preserve">Comments: CHAMPVA-ECME RED Resubmit Claim w/Edits: Date of Service              </w:t>
      </w:r>
    </w:p>
    <w:p w:rsidR="009E6A3E" w:rsidRPr="009E6A3E" w:rsidRDefault="009E6A3E" w:rsidP="009E6A3E">
      <w:pPr>
        <w:pStyle w:val="ScreenCapture"/>
        <w:rPr>
          <w:lang w:val="en-US"/>
        </w:rPr>
      </w:pPr>
      <w:r w:rsidRPr="009E6A3E">
        <w:t>(7/30/2008)-pOPP INSURANCE</w:t>
      </w:r>
    </w:p>
    <w:p w:rsidR="00C56E87" w:rsidRPr="00EE678B" w:rsidRDefault="00D8267F" w:rsidP="00E20A49">
      <w:pPr>
        <w:pStyle w:val="ScreenCapture"/>
      </w:pPr>
      <w:r w:rsidRPr="00EE678B">
        <w:t xml:space="preserve">                   </w:t>
      </w:r>
    </w:p>
    <w:p w:rsidR="00C56E87" w:rsidRPr="00EE678B" w:rsidRDefault="00D8267F" w:rsidP="00E20A49">
      <w:pPr>
        <w:pStyle w:val="ScreenCapture"/>
      </w:pPr>
      <w:r w:rsidRPr="00EE678B">
        <w:t xml:space="preserve">                                                                               </w:t>
      </w:r>
      <w:r w:rsidR="00C56E87" w:rsidRPr="00EE678B">
        <w:t xml:space="preserve"> </w:t>
      </w:r>
    </w:p>
    <w:p w:rsidR="00C56E87" w:rsidRPr="00EE678B" w:rsidRDefault="00C56E87" w:rsidP="00916D67">
      <w:pPr>
        <w:pStyle w:val="ScreenCapture"/>
        <w:keepNext/>
        <w:keepLines/>
      </w:pPr>
      <w:r w:rsidRPr="00EE678B">
        <w:t>ECME REJECT Log:</w:t>
      </w:r>
      <w:r w:rsidR="00D8267F" w:rsidRPr="00EE678B">
        <w:t xml:space="preserve">                                                               </w:t>
      </w:r>
      <w:r w:rsidRPr="00EE678B">
        <w:t xml:space="preserve"> </w:t>
      </w:r>
    </w:p>
    <w:p w:rsidR="00C56E87" w:rsidRPr="00EE678B" w:rsidRDefault="00C56E87" w:rsidP="00916D67">
      <w:pPr>
        <w:pStyle w:val="ScreenCapture"/>
        <w:keepNext/>
        <w:keepLines/>
      </w:pPr>
      <w:r w:rsidRPr="00EE678B">
        <w:t>#</w:t>
      </w:r>
      <w:r w:rsidR="00D8267F" w:rsidRPr="00EE678B">
        <w:t xml:space="preserve"> </w:t>
      </w:r>
      <w:r w:rsidRPr="00EE678B">
        <w:t xml:space="preserve"> Date/Time Rcvd</w:t>
      </w:r>
      <w:r w:rsidR="00D8267F" w:rsidRPr="00EE678B">
        <w:t xml:space="preserve">   </w:t>
      </w:r>
      <w:r w:rsidRPr="00EE678B">
        <w:t xml:space="preserve"> Rx Ref</w:t>
      </w:r>
      <w:r w:rsidR="00D8267F" w:rsidRPr="00EE678B">
        <w:t xml:space="preserve">   </w:t>
      </w:r>
      <w:r w:rsidRPr="00EE678B">
        <w:t xml:space="preserve"> Reject Type</w:t>
      </w:r>
      <w:r w:rsidR="00D8267F" w:rsidRPr="00EE678B">
        <w:t xml:space="preserve">    </w:t>
      </w:r>
      <w:r w:rsidRPr="00EE678B">
        <w:t xml:space="preserve"> STATUS</w:t>
      </w:r>
      <w:r w:rsidR="00D8267F" w:rsidRPr="00EE678B">
        <w:t xml:space="preserve">    </w:t>
      </w:r>
      <w:r w:rsidRPr="00EE678B">
        <w:t xml:space="preserve"> Date/Time Resolved</w:t>
      </w:r>
      <w:r w:rsidR="00D8267F" w:rsidRPr="00EE678B">
        <w:t xml:space="preserve">   </w:t>
      </w:r>
      <w:r w:rsidRPr="00EE678B">
        <w:t xml:space="preserve"> </w:t>
      </w:r>
    </w:p>
    <w:p w:rsidR="00C56E87" w:rsidRPr="00EE678B" w:rsidRDefault="00C56E87" w:rsidP="00916D67">
      <w:pPr>
        <w:pStyle w:val="ScreenCapture"/>
        <w:keepNext/>
        <w:keepLines/>
      </w:pPr>
      <w:r w:rsidRPr="00EE678B">
        <w:t xml:space="preserve">=============================================================================== </w:t>
      </w:r>
    </w:p>
    <w:p w:rsidR="00C56E87" w:rsidRPr="00EE678B" w:rsidRDefault="00C56E87" w:rsidP="00E20A49">
      <w:pPr>
        <w:pStyle w:val="ScreenCapture"/>
      </w:pPr>
      <w:r w:rsidRPr="00EE678B">
        <w:t>1</w:t>
      </w:r>
      <w:r w:rsidR="00D8267F" w:rsidRPr="00EE678B">
        <w:t xml:space="preserve"> </w:t>
      </w:r>
      <w:r w:rsidRPr="00EE678B">
        <w:t xml:space="preserve"> 7/30/08@14:32:16</w:t>
      </w:r>
      <w:r w:rsidR="00D8267F" w:rsidRPr="00EE678B">
        <w:t xml:space="preserve"> </w:t>
      </w:r>
      <w:r w:rsidRPr="00EE678B">
        <w:t xml:space="preserve"> REFILL 1</w:t>
      </w:r>
      <w:r w:rsidR="00D8267F" w:rsidRPr="00EE678B">
        <w:t xml:space="preserve"> </w:t>
      </w:r>
      <w:r w:rsidRPr="00EE678B">
        <w:t xml:space="preserve"> M/I Dispense As RESOLVED</w:t>
      </w:r>
      <w:r w:rsidR="00D8267F" w:rsidRPr="00EE678B">
        <w:t xml:space="preserve">  </w:t>
      </w:r>
      <w:r w:rsidRPr="00EE678B">
        <w:t xml:space="preserve"> 7/30/08@14:55:40</w:t>
      </w:r>
      <w:r w:rsidR="00D8267F" w:rsidRPr="00EE678B">
        <w:t xml:space="preserve">     </w:t>
      </w:r>
      <w:r w:rsidRPr="00EE678B">
        <w:t xml:space="preserve"> </w:t>
      </w:r>
    </w:p>
    <w:p w:rsidR="00C56E87" w:rsidRPr="00EE678B" w:rsidRDefault="00C56E87" w:rsidP="00E20A49">
      <w:pPr>
        <w:pStyle w:val="ScreenCapture"/>
      </w:pPr>
      <w:r w:rsidRPr="00EE678B">
        <w:t>Comments: AUTOMATICALLY CLOSED (CLAIM RE-SUBMITTED)</w:t>
      </w:r>
      <w:r w:rsidR="00D8267F" w:rsidRPr="00EE678B">
        <w:t xml:space="preserve">                            </w:t>
      </w:r>
      <w:r w:rsidRPr="00EE678B">
        <w:t xml:space="preserve"> </w:t>
      </w:r>
    </w:p>
    <w:p w:rsidR="00C56E87" w:rsidRPr="00EE678B" w:rsidRDefault="00C56E87" w:rsidP="00E20A49">
      <w:pPr>
        <w:pStyle w:val="ScreenCapture"/>
      </w:pPr>
      <w:r w:rsidRPr="00EE678B">
        <w:t>2</w:t>
      </w:r>
      <w:r w:rsidR="00D8267F" w:rsidRPr="00EE678B">
        <w:t xml:space="preserve"> </w:t>
      </w:r>
      <w:r w:rsidRPr="00EE678B">
        <w:t xml:space="preserve"> 7/30/08@14:32:16</w:t>
      </w:r>
      <w:r w:rsidR="00D8267F" w:rsidRPr="00EE678B">
        <w:t xml:space="preserve"> </w:t>
      </w:r>
      <w:r w:rsidRPr="00EE678B">
        <w:t xml:space="preserve"> REFILL 1</w:t>
      </w:r>
      <w:r w:rsidR="00D8267F" w:rsidRPr="00EE678B">
        <w:t xml:space="preserve"> </w:t>
      </w:r>
      <w:r w:rsidRPr="00EE678B">
        <w:t xml:space="preserve"> REFILL TOO SOON RESOLVED</w:t>
      </w:r>
      <w:r w:rsidR="00D8267F" w:rsidRPr="00EE678B">
        <w:t xml:space="preserve">  </w:t>
      </w:r>
      <w:r w:rsidRPr="00EE678B">
        <w:t xml:space="preserve"> 7/30/08@14:55:40</w:t>
      </w:r>
      <w:r w:rsidR="00D8267F" w:rsidRPr="00EE678B">
        <w:t xml:space="preserve">     </w:t>
      </w:r>
      <w:r w:rsidRPr="00EE678B">
        <w:t xml:space="preserve"> </w:t>
      </w:r>
    </w:p>
    <w:p w:rsidR="00C56E87" w:rsidRPr="00EE678B" w:rsidRDefault="00C56E87" w:rsidP="00E20A49">
      <w:pPr>
        <w:pStyle w:val="ScreenCapture"/>
      </w:pPr>
      <w:r w:rsidRPr="00EE678B">
        <w:t>Comments: AUTOMATICALLY CLOSED (CLAIM RE-SUBMITTED)</w:t>
      </w:r>
      <w:r w:rsidR="00D8267F" w:rsidRPr="00EE678B">
        <w:t xml:space="preserve">                            </w:t>
      </w:r>
      <w:r w:rsidRPr="00EE678B">
        <w:t xml:space="preserve">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p>
    <w:p w:rsidR="00C56E87" w:rsidRPr="00EE678B" w:rsidRDefault="00D8267F" w:rsidP="00E20A49">
      <w:pPr>
        <w:pStyle w:val="ScreenCapture"/>
      </w:pPr>
      <w:r w:rsidRPr="00EE678B">
        <w:t xml:space="preserve">         </w:t>
      </w:r>
      <w:r w:rsidR="00C56E87" w:rsidRPr="00EE678B">
        <w:t xml:space="preserve"> Enter ?? for more actions</w:t>
      </w:r>
      <w:r w:rsidRPr="00EE678B">
        <w:t xml:space="preserve">                                            </w:t>
      </w:r>
      <w:r w:rsidR="00C56E87" w:rsidRPr="00EE678B">
        <w:t xml:space="preserve"> </w:t>
      </w:r>
    </w:p>
    <w:p w:rsidR="00C56E87" w:rsidRPr="00EE678B" w:rsidRDefault="00C56E87" w:rsidP="00E20A49">
      <w:pPr>
        <w:pStyle w:val="ScreenCapture"/>
      </w:pPr>
    </w:p>
    <w:p w:rsidR="00C56E87" w:rsidRPr="00EE678B" w:rsidRDefault="00C56E87" w:rsidP="00E20A49">
      <w:pPr>
        <w:pStyle w:val="ScreenCapture"/>
      </w:pPr>
      <w:r w:rsidRPr="00EE678B">
        <w:t>Select Action:Quit//</w:t>
      </w:r>
    </w:p>
    <w:p w:rsidR="00C56E87" w:rsidRPr="00EE678B" w:rsidRDefault="00C56E87" w:rsidP="00AE59A1"/>
    <w:p w:rsidR="00C56E87" w:rsidRPr="00EE678B" w:rsidRDefault="00C56E87" w:rsidP="007A1309">
      <w:pPr>
        <w:pStyle w:val="Heading3"/>
        <w:rPr>
          <w:rFonts w:ascii="Times New Roman" w:hAnsi="Times New Roman"/>
        </w:rPr>
      </w:pPr>
      <w:bookmarkStart w:id="5311" w:name="_Toc339962113"/>
      <w:bookmarkStart w:id="5312" w:name="_Toc339962627"/>
      <w:bookmarkStart w:id="5313" w:name="_Toc340138772"/>
      <w:bookmarkStart w:id="5314" w:name="_Toc340139043"/>
      <w:bookmarkStart w:id="5315" w:name="_Toc340139322"/>
      <w:bookmarkStart w:id="5316" w:name="_Toc340143936"/>
      <w:bookmarkStart w:id="5317" w:name="_Toc340144193"/>
      <w:bookmarkStart w:id="5318" w:name="_Toc4140508"/>
      <w:r w:rsidRPr="00EE678B">
        <w:t>View ePharmacy Rx</w:t>
      </w:r>
      <w:bookmarkEnd w:id="5311"/>
      <w:bookmarkEnd w:id="5312"/>
      <w:bookmarkEnd w:id="5313"/>
      <w:bookmarkEnd w:id="5314"/>
      <w:bookmarkEnd w:id="5315"/>
      <w:bookmarkEnd w:id="5316"/>
      <w:bookmarkEnd w:id="5317"/>
      <w:bookmarkEnd w:id="5318"/>
    </w:p>
    <w:p w:rsidR="00C56E87" w:rsidRPr="00EE678B" w:rsidRDefault="00C56E87" w:rsidP="007D02E1">
      <w:pPr>
        <w:pStyle w:val="Manual-optionname"/>
      </w:pPr>
      <w:r w:rsidRPr="00EE678B">
        <w:t>[BPS RPT VIEW ECME RX]</w:t>
      </w:r>
    </w:p>
    <w:p w:rsidR="00C56E87" w:rsidRPr="00EE678B" w:rsidRDefault="00C56E87" w:rsidP="007D02E1">
      <w:pPr>
        <w:keepNext/>
        <w:rPr>
          <w:color w:val="000000"/>
          <w:szCs w:val="24"/>
        </w:rPr>
      </w:pPr>
    </w:p>
    <w:p w:rsidR="00C56E87" w:rsidRDefault="00C56E87" w:rsidP="00AE59A1">
      <w:pPr>
        <w:rPr>
          <w:color w:val="000000"/>
          <w:szCs w:val="24"/>
        </w:rPr>
      </w:pPr>
      <w:r w:rsidRPr="00EE678B">
        <w:rPr>
          <w:color w:val="000000"/>
          <w:szCs w:val="24"/>
        </w:rPr>
        <w:t xml:space="preserve">The </w:t>
      </w:r>
      <w:r w:rsidRPr="00EE678B">
        <w:rPr>
          <w:i/>
          <w:color w:val="000000"/>
          <w:sz w:val="24"/>
          <w:szCs w:val="24"/>
        </w:rPr>
        <w:t>View ePharmacy Rx</w:t>
      </w:r>
      <w:r w:rsidRPr="00EE678B">
        <w:rPr>
          <w:i/>
          <w:iCs/>
          <w:color w:val="000000"/>
          <w:sz w:val="24"/>
          <w:szCs w:val="24"/>
        </w:rPr>
        <w:t xml:space="preserve"> </w:t>
      </w:r>
      <w:r w:rsidRPr="00EE678B">
        <w:rPr>
          <w:color w:val="000000"/>
          <w:szCs w:val="24"/>
        </w:rPr>
        <w:t xml:space="preserve">option allows you to view information for one prescription, combining information from Outpatient Pharmacy, Integrated Billing and ECME. More information on this report is available in the </w:t>
      </w:r>
      <w:r w:rsidRPr="00EE678B">
        <w:rPr>
          <w:i/>
          <w:color w:val="000000"/>
          <w:sz w:val="24"/>
          <w:szCs w:val="24"/>
        </w:rPr>
        <w:t>Electronic Claims Management Engine (ECME) User Manual</w:t>
      </w:r>
      <w:r w:rsidRPr="00EE678B">
        <w:rPr>
          <w:color w:val="000000"/>
          <w:szCs w:val="24"/>
        </w:rPr>
        <w:t>.</w:t>
      </w:r>
      <w:bookmarkStart w:id="5319" w:name="pa341"/>
    </w:p>
    <w:p w:rsidR="00482540" w:rsidRDefault="00482540" w:rsidP="00AE59A1">
      <w:pPr>
        <w:rPr>
          <w:color w:val="000000"/>
          <w:szCs w:val="24"/>
        </w:rPr>
      </w:pPr>
    </w:p>
    <w:p w:rsidR="00482540" w:rsidRPr="008B436B" w:rsidRDefault="00482540" w:rsidP="00482540">
      <w:pPr>
        <w:pStyle w:val="Heading3"/>
      </w:pPr>
      <w:bookmarkStart w:id="5320" w:name="_Toc4140509"/>
      <w:r w:rsidRPr="008B436B">
        <w:t>Productivity/Revenue Report</w:t>
      </w:r>
      <w:bookmarkEnd w:id="5320"/>
    </w:p>
    <w:p w:rsidR="00482540" w:rsidRDefault="00482540" w:rsidP="00482540">
      <w:pPr>
        <w:pStyle w:val="Manual-optionname"/>
      </w:pPr>
      <w:r>
        <w:t>[</w:t>
      </w:r>
      <w:r w:rsidRPr="00EF4500">
        <w:t>PSO PRODUCTIVITY REVENUE RPT</w:t>
      </w:r>
      <w:r w:rsidRPr="00E35D39">
        <w:t xml:space="preserve">]  </w:t>
      </w:r>
    </w:p>
    <w:p w:rsidR="00482540" w:rsidRPr="00E35D39" w:rsidRDefault="00482540" w:rsidP="00482540">
      <w:pPr>
        <w:pStyle w:val="Manual-optionname"/>
      </w:pPr>
      <w:r>
        <w:t xml:space="preserve">      </w:t>
      </w:r>
    </w:p>
    <w:p w:rsidR="00482540" w:rsidRDefault="00482540" w:rsidP="00482540">
      <w:r>
        <w:t>This option gives the user the ability to run a report for Pharmacy productivity or for Revenue associated with Reject Resolution Required.</w:t>
      </w:r>
    </w:p>
    <w:p w:rsidR="00482540" w:rsidRDefault="00482540" w:rsidP="00482540"/>
    <w:p w:rsidR="00482540" w:rsidRDefault="00482540" w:rsidP="00482540">
      <w:r>
        <w:t>The user can select one of the following parameters to filter the data on the report:</w:t>
      </w:r>
    </w:p>
    <w:p w:rsidR="00482540" w:rsidRPr="0013249C" w:rsidRDefault="00482540">
      <w:pPr>
        <w:keepNext/>
        <w:numPr>
          <w:ilvl w:val="0"/>
          <w:numId w:val="57"/>
        </w:numPr>
        <w:tabs>
          <w:tab w:val="num" w:pos="1080"/>
        </w:tabs>
        <w:spacing w:before="120"/>
        <w:rPr>
          <w:color w:val="000000"/>
          <w:szCs w:val="20"/>
        </w:rPr>
        <w:pPrChange w:id="5321" w:author="Fred Perez" w:date="2019-03-22T09:44:00Z">
          <w:pPr>
            <w:keepNext/>
            <w:numPr>
              <w:numId w:val="60"/>
            </w:numPr>
            <w:tabs>
              <w:tab w:val="num" w:pos="720"/>
              <w:tab w:val="num" w:pos="1080"/>
            </w:tabs>
            <w:spacing w:before="120"/>
            <w:ind w:left="720" w:hanging="360"/>
          </w:pPr>
        </w:pPrChange>
      </w:pPr>
      <w:r w:rsidRPr="0013249C">
        <w:rPr>
          <w:b/>
          <w:color w:val="000000"/>
          <w:szCs w:val="20"/>
        </w:rPr>
        <w:t>DIVISION</w:t>
      </w:r>
      <w:r w:rsidRPr="0013249C">
        <w:rPr>
          <w:color w:val="000000"/>
          <w:szCs w:val="20"/>
        </w:rPr>
        <w:t>: Allows the user to select one, some or all divisions.</w:t>
      </w:r>
    </w:p>
    <w:p w:rsidR="00482540" w:rsidRPr="0013249C" w:rsidRDefault="00482540">
      <w:pPr>
        <w:numPr>
          <w:ilvl w:val="0"/>
          <w:numId w:val="57"/>
        </w:numPr>
        <w:tabs>
          <w:tab w:val="num" w:pos="1080"/>
        </w:tabs>
        <w:spacing w:before="120"/>
        <w:rPr>
          <w:color w:val="000000"/>
          <w:szCs w:val="20"/>
        </w:rPr>
        <w:pPrChange w:id="5322" w:author="Fred Perez" w:date="2019-03-22T09:44:00Z">
          <w:pPr>
            <w:numPr>
              <w:numId w:val="60"/>
            </w:numPr>
            <w:tabs>
              <w:tab w:val="num" w:pos="720"/>
              <w:tab w:val="num" w:pos="1080"/>
            </w:tabs>
            <w:spacing w:before="120"/>
            <w:ind w:left="720" w:hanging="360"/>
          </w:pPr>
        </w:pPrChange>
      </w:pPr>
      <w:r>
        <w:rPr>
          <w:b/>
          <w:color w:val="000000"/>
          <w:szCs w:val="20"/>
        </w:rPr>
        <w:t>RRR Revenue or Productivity</w:t>
      </w:r>
      <w:r w:rsidRPr="0013249C">
        <w:rPr>
          <w:color w:val="000000"/>
          <w:szCs w:val="20"/>
        </w:rPr>
        <w:t xml:space="preserve">: Allows the user to </w:t>
      </w:r>
      <w:r>
        <w:rPr>
          <w:color w:val="000000"/>
          <w:szCs w:val="20"/>
        </w:rPr>
        <w:t>run the RRR Revenue report or the Productivity report.</w:t>
      </w:r>
    </w:p>
    <w:p w:rsidR="00482540" w:rsidRDefault="00482540">
      <w:pPr>
        <w:numPr>
          <w:ilvl w:val="0"/>
          <w:numId w:val="57"/>
        </w:numPr>
        <w:spacing w:before="120"/>
        <w:rPr>
          <w:color w:val="000000"/>
          <w:szCs w:val="20"/>
        </w:rPr>
        <w:pPrChange w:id="5323" w:author="Fred Perez" w:date="2019-03-22T09:44:00Z">
          <w:pPr>
            <w:numPr>
              <w:numId w:val="60"/>
            </w:numPr>
            <w:tabs>
              <w:tab w:val="num" w:pos="720"/>
            </w:tabs>
            <w:spacing w:before="120"/>
            <w:ind w:left="720" w:hanging="360"/>
          </w:pPr>
        </w:pPrChange>
      </w:pPr>
      <w:r>
        <w:rPr>
          <w:b/>
          <w:color w:val="000000"/>
          <w:szCs w:val="20"/>
        </w:rPr>
        <w:t>Closed/Resolved</w:t>
      </w:r>
      <w:r w:rsidRPr="0013249C">
        <w:rPr>
          <w:color w:val="000000"/>
          <w:szCs w:val="20"/>
        </w:rPr>
        <w:t>: Allows the user to choose</w:t>
      </w:r>
      <w:r>
        <w:rPr>
          <w:color w:val="000000"/>
          <w:szCs w:val="20"/>
        </w:rPr>
        <w:t xml:space="preserve"> a claim status of</w:t>
      </w:r>
      <w:r w:rsidRPr="0013249C">
        <w:rPr>
          <w:color w:val="000000"/>
          <w:szCs w:val="20"/>
        </w:rPr>
        <w:t xml:space="preserve"> </w:t>
      </w:r>
      <w:r>
        <w:rPr>
          <w:color w:val="000000"/>
          <w:szCs w:val="20"/>
        </w:rPr>
        <w:t>Closed/Resolved E PAYABLE, Closed/Resolved E REJECTED or both</w:t>
      </w:r>
      <w:r w:rsidRPr="0013249C">
        <w:rPr>
          <w:color w:val="000000"/>
          <w:szCs w:val="20"/>
        </w:rPr>
        <w:t>.</w:t>
      </w:r>
    </w:p>
    <w:p w:rsidR="00482540" w:rsidRDefault="00482540">
      <w:pPr>
        <w:numPr>
          <w:ilvl w:val="0"/>
          <w:numId w:val="57"/>
        </w:numPr>
        <w:spacing w:before="120"/>
        <w:rPr>
          <w:color w:val="000000"/>
          <w:szCs w:val="20"/>
        </w:rPr>
        <w:pPrChange w:id="5324" w:author="Fred Perez" w:date="2019-03-22T09:44:00Z">
          <w:pPr>
            <w:numPr>
              <w:numId w:val="60"/>
            </w:numPr>
            <w:tabs>
              <w:tab w:val="num" w:pos="720"/>
            </w:tabs>
            <w:spacing w:before="120"/>
            <w:ind w:left="720" w:hanging="360"/>
          </w:pPr>
        </w:pPrChange>
      </w:pPr>
      <w:r>
        <w:rPr>
          <w:b/>
          <w:color w:val="000000"/>
          <w:szCs w:val="20"/>
        </w:rPr>
        <w:t>Begin Date Resolved</w:t>
      </w:r>
      <w:r>
        <w:rPr>
          <w:color w:val="000000"/>
          <w:szCs w:val="20"/>
        </w:rPr>
        <w:t>: Allows the user to pick the beginning date to begin the search. The beginning resolved date defaults to T-90.</w:t>
      </w:r>
    </w:p>
    <w:p w:rsidR="00482540" w:rsidRDefault="00482540">
      <w:pPr>
        <w:numPr>
          <w:ilvl w:val="0"/>
          <w:numId w:val="57"/>
        </w:numPr>
        <w:spacing w:before="120"/>
        <w:rPr>
          <w:color w:val="000000"/>
          <w:szCs w:val="20"/>
        </w:rPr>
        <w:pPrChange w:id="5325" w:author="Fred Perez" w:date="2019-03-22T09:44:00Z">
          <w:pPr>
            <w:numPr>
              <w:numId w:val="60"/>
            </w:numPr>
            <w:tabs>
              <w:tab w:val="num" w:pos="720"/>
            </w:tabs>
            <w:spacing w:before="120"/>
            <w:ind w:left="720" w:hanging="360"/>
          </w:pPr>
        </w:pPrChange>
      </w:pPr>
      <w:r>
        <w:rPr>
          <w:b/>
          <w:color w:val="000000"/>
          <w:szCs w:val="20"/>
        </w:rPr>
        <w:t>End Date Resolved</w:t>
      </w:r>
      <w:r w:rsidRPr="0013249C">
        <w:rPr>
          <w:color w:val="000000"/>
          <w:szCs w:val="20"/>
        </w:rPr>
        <w:t>:</w:t>
      </w:r>
      <w:r>
        <w:rPr>
          <w:color w:val="000000"/>
          <w:szCs w:val="20"/>
        </w:rPr>
        <w:t xml:space="preserve">  Allows the user to pick the ending date to end the search. The ending resolved date defaults to T.</w:t>
      </w:r>
    </w:p>
    <w:p w:rsidR="00482540" w:rsidRPr="0013249C" w:rsidRDefault="00482540">
      <w:pPr>
        <w:numPr>
          <w:ilvl w:val="0"/>
          <w:numId w:val="57"/>
        </w:numPr>
        <w:spacing w:before="120"/>
        <w:rPr>
          <w:color w:val="000000"/>
          <w:szCs w:val="20"/>
        </w:rPr>
        <w:pPrChange w:id="5326" w:author="Fred Perez" w:date="2019-03-22T09:44:00Z">
          <w:pPr>
            <w:numPr>
              <w:numId w:val="60"/>
            </w:numPr>
            <w:tabs>
              <w:tab w:val="num" w:pos="720"/>
            </w:tabs>
            <w:spacing w:before="120"/>
            <w:ind w:left="720" w:hanging="360"/>
          </w:pPr>
        </w:pPrChange>
      </w:pPr>
      <w:r w:rsidRPr="0013249C">
        <w:rPr>
          <w:color w:val="000000"/>
          <w:szCs w:val="20"/>
        </w:rPr>
        <w:t>Any combination can be selected:</w:t>
      </w:r>
    </w:p>
    <w:p w:rsidR="00482540" w:rsidRPr="0013249C" w:rsidRDefault="00482540">
      <w:pPr>
        <w:keepNext/>
        <w:numPr>
          <w:ilvl w:val="1"/>
          <w:numId w:val="57"/>
        </w:numPr>
        <w:tabs>
          <w:tab w:val="num" w:pos="1260"/>
        </w:tabs>
        <w:spacing w:before="120"/>
        <w:ind w:left="1267"/>
        <w:rPr>
          <w:color w:val="000000"/>
          <w:szCs w:val="20"/>
        </w:rPr>
        <w:pPrChange w:id="5327" w:author="Fred Perez" w:date="2019-03-22T09:44:00Z">
          <w:pPr>
            <w:keepNext/>
            <w:numPr>
              <w:ilvl w:val="1"/>
              <w:numId w:val="60"/>
            </w:numPr>
            <w:tabs>
              <w:tab w:val="num" w:pos="1260"/>
              <w:tab w:val="num" w:pos="1440"/>
            </w:tabs>
            <w:spacing w:before="120"/>
            <w:ind w:left="1267" w:hanging="360"/>
          </w:pPr>
        </w:pPrChange>
      </w:pPr>
      <w:r w:rsidRPr="0013249C">
        <w:rPr>
          <w:b/>
          <w:color w:val="000000"/>
          <w:szCs w:val="20"/>
        </w:rPr>
        <w:t>PATIENT</w:t>
      </w:r>
      <w:r w:rsidRPr="0013249C">
        <w:rPr>
          <w:color w:val="000000"/>
          <w:szCs w:val="20"/>
        </w:rPr>
        <w:t>: Allows the user to select a single, multiple or all patients</w:t>
      </w:r>
      <w:r>
        <w:rPr>
          <w:color w:val="000000"/>
          <w:szCs w:val="20"/>
        </w:rPr>
        <w:t>.</w:t>
      </w:r>
    </w:p>
    <w:p w:rsidR="00482540" w:rsidRPr="0013249C" w:rsidRDefault="00482540">
      <w:pPr>
        <w:keepNext/>
        <w:numPr>
          <w:ilvl w:val="1"/>
          <w:numId w:val="57"/>
        </w:numPr>
        <w:tabs>
          <w:tab w:val="num" w:pos="1260"/>
        </w:tabs>
        <w:ind w:left="1267"/>
        <w:rPr>
          <w:color w:val="000000"/>
          <w:szCs w:val="20"/>
        </w:rPr>
        <w:pPrChange w:id="5328" w:author="Fred Perez" w:date="2019-03-22T09:44:00Z">
          <w:pPr>
            <w:keepNext/>
            <w:numPr>
              <w:ilvl w:val="1"/>
              <w:numId w:val="60"/>
            </w:numPr>
            <w:tabs>
              <w:tab w:val="num" w:pos="1260"/>
              <w:tab w:val="num" w:pos="1440"/>
            </w:tabs>
            <w:ind w:left="1267" w:hanging="360"/>
          </w:pPr>
        </w:pPrChange>
      </w:pPr>
      <w:r w:rsidRPr="0013249C">
        <w:rPr>
          <w:b/>
          <w:color w:val="000000"/>
          <w:szCs w:val="20"/>
        </w:rPr>
        <w:t>DRUG:</w:t>
      </w:r>
      <w:r w:rsidRPr="0013249C">
        <w:rPr>
          <w:color w:val="000000"/>
          <w:szCs w:val="20"/>
        </w:rPr>
        <w:t xml:space="preserve"> Allows the user to select a single, multiple or all drugs.</w:t>
      </w:r>
    </w:p>
    <w:p w:rsidR="00482540" w:rsidRDefault="00482540">
      <w:pPr>
        <w:numPr>
          <w:ilvl w:val="1"/>
          <w:numId w:val="57"/>
        </w:numPr>
        <w:tabs>
          <w:tab w:val="num" w:pos="1260"/>
        </w:tabs>
        <w:ind w:left="1260"/>
        <w:rPr>
          <w:color w:val="000000"/>
          <w:szCs w:val="20"/>
        </w:rPr>
        <w:pPrChange w:id="5329" w:author="Fred Perez" w:date="2019-03-22T09:44:00Z">
          <w:pPr>
            <w:numPr>
              <w:ilvl w:val="1"/>
              <w:numId w:val="60"/>
            </w:numPr>
            <w:tabs>
              <w:tab w:val="num" w:pos="1260"/>
              <w:tab w:val="num" w:pos="1440"/>
            </w:tabs>
            <w:ind w:left="1260" w:hanging="360"/>
          </w:pPr>
        </w:pPrChange>
      </w:pPr>
      <w:r>
        <w:rPr>
          <w:b/>
          <w:color w:val="000000"/>
          <w:szCs w:val="20"/>
        </w:rPr>
        <w:t>RX</w:t>
      </w:r>
      <w:r w:rsidRPr="0013249C">
        <w:rPr>
          <w:b/>
          <w:color w:val="000000"/>
          <w:szCs w:val="20"/>
        </w:rPr>
        <w:t>:</w:t>
      </w:r>
      <w:r w:rsidRPr="0013249C">
        <w:rPr>
          <w:color w:val="000000"/>
          <w:szCs w:val="20"/>
        </w:rPr>
        <w:t xml:space="preserve"> Allows the user to select a single, multiple or all </w:t>
      </w:r>
      <w:r>
        <w:rPr>
          <w:color w:val="000000"/>
          <w:szCs w:val="20"/>
        </w:rPr>
        <w:t>prescriptions</w:t>
      </w:r>
      <w:r w:rsidRPr="0013249C">
        <w:rPr>
          <w:color w:val="000000"/>
          <w:szCs w:val="20"/>
        </w:rPr>
        <w:t>.</w:t>
      </w:r>
    </w:p>
    <w:p w:rsidR="00482540" w:rsidRDefault="00482540">
      <w:pPr>
        <w:numPr>
          <w:ilvl w:val="1"/>
          <w:numId w:val="57"/>
        </w:numPr>
        <w:tabs>
          <w:tab w:val="num" w:pos="1260"/>
        </w:tabs>
        <w:ind w:left="1260"/>
        <w:rPr>
          <w:color w:val="000000"/>
          <w:szCs w:val="20"/>
        </w:rPr>
        <w:pPrChange w:id="5330" w:author="Fred Perez" w:date="2019-03-22T09:44:00Z">
          <w:pPr>
            <w:numPr>
              <w:ilvl w:val="1"/>
              <w:numId w:val="60"/>
            </w:numPr>
            <w:tabs>
              <w:tab w:val="num" w:pos="1260"/>
              <w:tab w:val="num" w:pos="1440"/>
            </w:tabs>
            <w:ind w:left="1260" w:hanging="360"/>
          </w:pPr>
        </w:pPrChange>
      </w:pPr>
      <w:r>
        <w:rPr>
          <w:b/>
          <w:color w:val="000000"/>
          <w:szCs w:val="20"/>
        </w:rPr>
        <w:t>INSURANCE:</w:t>
      </w:r>
      <w:r w:rsidRPr="00173068">
        <w:rPr>
          <w:color w:val="000000"/>
          <w:szCs w:val="20"/>
        </w:rPr>
        <w:t xml:space="preserve"> </w:t>
      </w:r>
      <w:r w:rsidRPr="0013249C">
        <w:rPr>
          <w:color w:val="000000"/>
          <w:szCs w:val="20"/>
        </w:rPr>
        <w:t>Allows the user to select</w:t>
      </w:r>
      <w:r>
        <w:rPr>
          <w:color w:val="000000"/>
          <w:szCs w:val="20"/>
        </w:rPr>
        <w:t xml:space="preserve"> a single, multiple or all insurances.</w:t>
      </w:r>
    </w:p>
    <w:p w:rsidR="00482540" w:rsidRPr="0013249C" w:rsidRDefault="00482540">
      <w:pPr>
        <w:numPr>
          <w:ilvl w:val="1"/>
          <w:numId w:val="57"/>
        </w:numPr>
        <w:tabs>
          <w:tab w:val="num" w:pos="1260"/>
        </w:tabs>
        <w:ind w:left="1260"/>
        <w:rPr>
          <w:color w:val="000000"/>
          <w:szCs w:val="20"/>
        </w:rPr>
        <w:pPrChange w:id="5331" w:author="Fred Perez" w:date="2019-03-22T09:44:00Z">
          <w:pPr>
            <w:numPr>
              <w:ilvl w:val="1"/>
              <w:numId w:val="60"/>
            </w:numPr>
            <w:tabs>
              <w:tab w:val="num" w:pos="1260"/>
              <w:tab w:val="num" w:pos="1440"/>
            </w:tabs>
            <w:ind w:left="1260" w:hanging="360"/>
          </w:pPr>
        </w:pPrChange>
      </w:pPr>
      <w:r w:rsidRPr="00173068">
        <w:rPr>
          <w:b/>
          <w:color w:val="000000"/>
          <w:szCs w:val="20"/>
        </w:rPr>
        <w:t>REJECT CODE</w:t>
      </w:r>
      <w:r w:rsidRPr="00173068">
        <w:rPr>
          <w:color w:val="000000"/>
          <w:szCs w:val="20"/>
        </w:rPr>
        <w:t xml:space="preserve">: </w:t>
      </w:r>
      <w:r w:rsidRPr="0013249C">
        <w:rPr>
          <w:color w:val="000000"/>
          <w:szCs w:val="20"/>
        </w:rPr>
        <w:t xml:space="preserve">Allows the user to select a single, multiple or all </w:t>
      </w:r>
      <w:r>
        <w:rPr>
          <w:color w:val="000000"/>
          <w:szCs w:val="20"/>
        </w:rPr>
        <w:t>reject codes.</w:t>
      </w:r>
    </w:p>
    <w:p w:rsidR="00482540" w:rsidRDefault="00482540">
      <w:pPr>
        <w:numPr>
          <w:ilvl w:val="0"/>
          <w:numId w:val="57"/>
        </w:numPr>
        <w:spacing w:before="120"/>
        <w:pPrChange w:id="5332" w:author="Fred Perez" w:date="2019-03-22T09:44:00Z">
          <w:pPr>
            <w:numPr>
              <w:numId w:val="60"/>
            </w:numPr>
            <w:tabs>
              <w:tab w:val="num" w:pos="720"/>
            </w:tabs>
            <w:spacing w:before="120"/>
            <w:ind w:left="720" w:hanging="360"/>
          </w:pPr>
        </w:pPrChange>
      </w:pPr>
      <w:r w:rsidRPr="00173068">
        <w:rPr>
          <w:b/>
        </w:rPr>
        <w:t xml:space="preserve">Sort: </w:t>
      </w:r>
      <w:r>
        <w:rPr>
          <w:b/>
        </w:rPr>
        <w:t xml:space="preserve"> </w:t>
      </w:r>
      <w:r w:rsidRPr="00173068">
        <w:t xml:space="preserve">Allows </w:t>
      </w:r>
      <w:r>
        <w:t>the user to choose one option for the report sort. Options include:</w:t>
      </w:r>
    </w:p>
    <w:p w:rsidR="00482540" w:rsidRDefault="00482540">
      <w:pPr>
        <w:numPr>
          <w:ilvl w:val="1"/>
          <w:numId w:val="57"/>
        </w:numPr>
        <w:spacing w:before="120"/>
        <w:pPrChange w:id="5333" w:author="Fred Perez" w:date="2019-03-22T09:44:00Z">
          <w:pPr>
            <w:numPr>
              <w:ilvl w:val="1"/>
              <w:numId w:val="60"/>
            </w:numPr>
            <w:tabs>
              <w:tab w:val="num" w:pos="1440"/>
            </w:tabs>
            <w:spacing w:before="120"/>
            <w:ind w:left="1440" w:hanging="360"/>
          </w:pPr>
        </w:pPrChange>
      </w:pPr>
      <w:r>
        <w:t>Division</w:t>
      </w:r>
    </w:p>
    <w:p w:rsidR="00482540" w:rsidRDefault="00482540">
      <w:pPr>
        <w:numPr>
          <w:ilvl w:val="1"/>
          <w:numId w:val="57"/>
        </w:numPr>
        <w:spacing w:before="120"/>
        <w:pPrChange w:id="5334" w:author="Fred Perez" w:date="2019-03-22T09:44:00Z">
          <w:pPr>
            <w:numPr>
              <w:ilvl w:val="1"/>
              <w:numId w:val="60"/>
            </w:numPr>
            <w:tabs>
              <w:tab w:val="num" w:pos="1440"/>
            </w:tabs>
            <w:spacing w:before="120"/>
            <w:ind w:left="1440" w:hanging="360"/>
          </w:pPr>
        </w:pPrChange>
      </w:pPr>
      <w:bookmarkStart w:id="5335" w:name="PSO482_364"/>
      <w:bookmarkEnd w:id="5335"/>
      <w:r>
        <w:t>Date Resolved</w:t>
      </w:r>
    </w:p>
    <w:p w:rsidR="00482540" w:rsidRDefault="00482540">
      <w:pPr>
        <w:numPr>
          <w:ilvl w:val="1"/>
          <w:numId w:val="57"/>
        </w:numPr>
        <w:spacing w:before="120"/>
        <w:pPrChange w:id="5336" w:author="Fred Perez" w:date="2019-03-22T09:44:00Z">
          <w:pPr>
            <w:numPr>
              <w:ilvl w:val="1"/>
              <w:numId w:val="60"/>
            </w:numPr>
            <w:tabs>
              <w:tab w:val="num" w:pos="1440"/>
            </w:tabs>
            <w:spacing w:before="120"/>
            <w:ind w:left="1440" w:hanging="360"/>
          </w:pPr>
        </w:pPrChange>
      </w:pPr>
      <w:r>
        <w:t>Resolved By</w:t>
      </w:r>
    </w:p>
    <w:p w:rsidR="00482540" w:rsidRDefault="00482540">
      <w:pPr>
        <w:numPr>
          <w:ilvl w:val="1"/>
          <w:numId w:val="57"/>
        </w:numPr>
        <w:spacing w:before="120"/>
        <w:pPrChange w:id="5337" w:author="Fred Perez" w:date="2019-03-22T09:44:00Z">
          <w:pPr>
            <w:numPr>
              <w:ilvl w:val="1"/>
              <w:numId w:val="60"/>
            </w:numPr>
            <w:tabs>
              <w:tab w:val="num" w:pos="1440"/>
            </w:tabs>
            <w:spacing w:before="120"/>
            <w:ind w:left="1440" w:hanging="360"/>
          </w:pPr>
        </w:pPrChange>
      </w:pPr>
      <w:r>
        <w:t>Drug Name</w:t>
      </w:r>
    </w:p>
    <w:p w:rsidR="00482540" w:rsidRDefault="00482540">
      <w:pPr>
        <w:numPr>
          <w:ilvl w:val="1"/>
          <w:numId w:val="57"/>
        </w:numPr>
        <w:spacing w:before="120"/>
        <w:pPrChange w:id="5338" w:author="Fred Perez" w:date="2019-03-22T09:44:00Z">
          <w:pPr>
            <w:numPr>
              <w:ilvl w:val="1"/>
              <w:numId w:val="60"/>
            </w:numPr>
            <w:tabs>
              <w:tab w:val="num" w:pos="1440"/>
            </w:tabs>
            <w:spacing w:before="120"/>
            <w:ind w:left="1440" w:hanging="360"/>
          </w:pPr>
        </w:pPrChange>
      </w:pPr>
      <w:r>
        <w:t>Reject Code</w:t>
      </w:r>
    </w:p>
    <w:p w:rsidR="00482540" w:rsidRPr="00173068" w:rsidRDefault="00482540">
      <w:pPr>
        <w:numPr>
          <w:ilvl w:val="0"/>
          <w:numId w:val="57"/>
        </w:numPr>
        <w:spacing w:before="120"/>
        <w:pPrChange w:id="5339" w:author="Fred Perez" w:date="2019-03-22T09:44:00Z">
          <w:pPr>
            <w:numPr>
              <w:numId w:val="60"/>
            </w:numPr>
            <w:tabs>
              <w:tab w:val="num" w:pos="720"/>
            </w:tabs>
            <w:spacing w:before="120"/>
            <w:ind w:left="720" w:hanging="360"/>
          </w:pPr>
        </w:pPrChange>
      </w:pPr>
      <w:r w:rsidRPr="00173068">
        <w:rPr>
          <w:b/>
          <w:color w:val="000000"/>
          <w:szCs w:val="20"/>
        </w:rPr>
        <w:t xml:space="preserve">Patient Name:  </w:t>
      </w:r>
      <w:r w:rsidRPr="00173068">
        <w:t>All</w:t>
      </w:r>
      <w:r>
        <w:t>ows the user to include or exclude the patient name on the report.</w:t>
      </w:r>
    </w:p>
    <w:p w:rsidR="00482540" w:rsidRDefault="00482540" w:rsidP="00482540"/>
    <w:p w:rsidR="00482540" w:rsidRDefault="00482540" w:rsidP="00482540">
      <w:r>
        <w:t>The report can also be exported to Excel.</w:t>
      </w:r>
    </w:p>
    <w:p w:rsidR="00482540" w:rsidRDefault="00482540" w:rsidP="00482540"/>
    <w:p w:rsidR="00482540" w:rsidRDefault="00482540" w:rsidP="00482540">
      <w:r>
        <w:t>For the Productivity option, prescriptions will be reported if the fill has a rejection that is displayed or has been displayed on the Pharmacy worklist.</w:t>
      </w:r>
    </w:p>
    <w:p w:rsidR="00482540" w:rsidRDefault="00482540" w:rsidP="00577473">
      <w:pPr>
        <w:pStyle w:val="BodyTex"/>
      </w:pPr>
    </w:p>
    <w:p w:rsidR="00482540" w:rsidRDefault="00482540" w:rsidP="00482540">
      <w:pPr>
        <w:pStyle w:val="Heading3"/>
        <w:rPr>
          <w:rFonts w:ascii="Times New Roman" w:hAnsi="Times New Roman"/>
          <w:sz w:val="20"/>
          <w:szCs w:val="20"/>
        </w:rPr>
      </w:pPr>
      <w:bookmarkStart w:id="5340" w:name="_Toc4140510"/>
      <w:r w:rsidRPr="00505E88">
        <w:rPr>
          <w:rFonts w:ascii="Times New Roman" w:hAnsi="Times New Roman"/>
          <w:sz w:val="20"/>
          <w:szCs w:val="20"/>
        </w:rPr>
        <w:t>Example: Productivity Report</w:t>
      </w:r>
      <w:bookmarkEnd w:id="5340"/>
    </w:p>
    <w:p w:rsidR="00482540" w:rsidRPr="006E1346" w:rsidRDefault="00482540" w:rsidP="00482540"/>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Pharmacy Productivity Report                              Print Date: Oct 20, 2015@15:52         Page: 1</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Selected Divisions: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Date Reject Resolved: 07/22/15 - 10/20/15         </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 by PATIENT: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Sort by DIVISION</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RX#/FILL    REL DATE  DT REJECTED  DT RESOLVED  RESOLVED BY      ACTION TAKEN            AMT PAID INSURANCE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DRUG                            REJECTION                     DIVISION          PATIENT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111822/0              09/29/11     08/18/15     DAWSON,MARK R    CLAIM RE-SUBMITTED          0.00  EPHARM INSURA</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FLUORESCEIN 10% 5ML INJ         79 - Refill Too Soon          ALBANY ISC        ECMEPATIENT,DAVE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111938/0              09/03/15     09/03/15     STILES,CINDY F   CLAIM RE-SUBMITTED          0.00  EXPRESS SCRIP</w:t>
      </w:r>
    </w:p>
    <w:p w:rsidR="00482540" w:rsidRPr="00505E88" w:rsidRDefault="00482540" w:rsidP="00482540">
      <w:pPr>
        <w:shd w:val="clear" w:color="auto" w:fill="D9D9D9"/>
        <w:ind w:left="720"/>
        <w:rPr>
          <w:rFonts w:ascii="Courier New" w:hAnsi="Courier New" w:cs="Courier New"/>
          <w:sz w:val="12"/>
          <w:szCs w:val="12"/>
        </w:rPr>
      </w:pPr>
      <w:r w:rsidRPr="00505E88">
        <w:rPr>
          <w:rFonts w:ascii="Courier New" w:hAnsi="Courier New" w:cs="Courier New"/>
          <w:sz w:val="12"/>
          <w:szCs w:val="12"/>
        </w:rPr>
        <w:t xml:space="preserve">    DIGITOXIN 0.1MG S.T.            88 - DUR Reject Error         ALBANY ISC        CS,TRI</w:t>
      </w:r>
    </w:p>
    <w:p w:rsidR="00482540" w:rsidRDefault="00482540" w:rsidP="00482540"/>
    <w:p w:rsidR="00482540" w:rsidRDefault="00482540" w:rsidP="00482540">
      <w:r>
        <w:t>For the Revenue Report, prescriptions will be reported if a Reject Resolution Required reject has been resolved to a payable claim.  The original fill and all subsequent refills associated with reject will display.</w:t>
      </w:r>
    </w:p>
    <w:p w:rsidR="00482540" w:rsidRDefault="00482540" w:rsidP="00577473">
      <w:pPr>
        <w:pStyle w:val="BodyTex"/>
      </w:pPr>
    </w:p>
    <w:p w:rsidR="00482540" w:rsidRDefault="00482540" w:rsidP="00482540">
      <w:pPr>
        <w:pStyle w:val="Heading3"/>
        <w:rPr>
          <w:rFonts w:ascii="Times New Roman" w:hAnsi="Times New Roman"/>
          <w:sz w:val="20"/>
          <w:szCs w:val="20"/>
        </w:rPr>
      </w:pPr>
      <w:bookmarkStart w:id="5341" w:name="_Toc4140511"/>
      <w:r w:rsidRPr="00505E88">
        <w:rPr>
          <w:rFonts w:ascii="Times New Roman" w:hAnsi="Times New Roman"/>
          <w:sz w:val="20"/>
          <w:szCs w:val="20"/>
        </w:rPr>
        <w:t xml:space="preserve">Example: </w:t>
      </w:r>
      <w:r>
        <w:rPr>
          <w:rFonts w:ascii="Times New Roman" w:hAnsi="Times New Roman"/>
          <w:sz w:val="20"/>
          <w:szCs w:val="20"/>
        </w:rPr>
        <w:t>Revenue</w:t>
      </w:r>
      <w:r w:rsidRPr="00505E88">
        <w:rPr>
          <w:rFonts w:ascii="Times New Roman" w:hAnsi="Times New Roman"/>
          <w:sz w:val="20"/>
          <w:szCs w:val="20"/>
        </w:rPr>
        <w:t xml:space="preserve"> Report</w:t>
      </w:r>
      <w:bookmarkEnd w:id="5341"/>
    </w:p>
    <w:p w:rsidR="00482540" w:rsidRPr="006E1346" w:rsidRDefault="00482540" w:rsidP="00482540"/>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RRR Revenue Report                                        Print Date: Oct 20, 2015@15:55         Page: 1</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Selected Divisions: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Date Reject Resolved: 07/22/15 - 10/20/15         Status: CLOSED/RESOLVED - E PAYABLE, E REJECTED</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Select by PATIENT: ALL</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Sort by DIVISION</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RX#/FILL    REL DATE  DT REJECTED  DT RESOLVED  RESOLVED BY      ACTION TAKEN            AMT PAID INSURANCE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DRUG                            REJECTION                     DIVISION          PATIENT NAME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111822/0              09/29/11     08/18/15     DAWSON,MARK R    CLAIM RE-SUBMITTED          0.00  EPHARM INSURA</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 xml:space="preserve">    FLUORESCEIN 10% 5ML INJ         79 - Refill Too Soon          ALBANY ISC        ECMEPATIENT,DAVE</w:t>
      </w:r>
    </w:p>
    <w:p w:rsidR="00482540" w:rsidRPr="00505E88" w:rsidRDefault="00482540" w:rsidP="00482540">
      <w:pPr>
        <w:shd w:val="clear" w:color="auto" w:fill="D9D9D9"/>
        <w:autoSpaceDE w:val="0"/>
        <w:autoSpaceDN w:val="0"/>
        <w:adjustRightInd w:val="0"/>
        <w:ind w:left="720"/>
        <w:rPr>
          <w:rFonts w:ascii="Courier New" w:hAnsi="Courier New" w:cs="Courier New"/>
          <w:sz w:val="12"/>
          <w:szCs w:val="12"/>
        </w:rPr>
      </w:pPr>
      <w:r w:rsidRPr="00505E88">
        <w:rPr>
          <w:rFonts w:ascii="Courier New" w:hAnsi="Courier New" w:cs="Courier New"/>
          <w:sz w:val="12"/>
          <w:szCs w:val="12"/>
        </w:rPr>
        <w:t>111938/0              09/03/15     09/03/15     STILES,CINDY F   CLAIM RE-SUBMITTED          0.00  EXPRESS SCRIP</w:t>
      </w:r>
    </w:p>
    <w:p w:rsidR="00482540" w:rsidRPr="00505E88" w:rsidRDefault="00482540" w:rsidP="00482540">
      <w:pPr>
        <w:shd w:val="clear" w:color="auto" w:fill="D9D9D9"/>
        <w:ind w:left="720"/>
        <w:rPr>
          <w:rFonts w:ascii="Courier New" w:hAnsi="Courier New" w:cs="Courier New"/>
          <w:sz w:val="12"/>
          <w:szCs w:val="12"/>
        </w:rPr>
      </w:pPr>
      <w:r w:rsidRPr="00505E88">
        <w:rPr>
          <w:rFonts w:ascii="Courier New" w:hAnsi="Courier New" w:cs="Courier New"/>
          <w:sz w:val="12"/>
          <w:szCs w:val="12"/>
        </w:rPr>
        <w:t xml:space="preserve">    DIGITOXIN 0.1MG S.T.            88 - DUR Reject Error         ALBANY ISC        CS,TRI</w:t>
      </w:r>
    </w:p>
    <w:bookmarkEnd w:id="5319"/>
    <w:p w:rsidR="009E6A3E" w:rsidRDefault="009E6A3E" w:rsidP="009E6A3E">
      <w:pPr>
        <w:rPr>
          <w:color w:val="000000"/>
          <w:szCs w:val="24"/>
        </w:rPr>
      </w:pPr>
    </w:p>
    <w:p w:rsidR="009E6A3E" w:rsidRPr="00625B49" w:rsidRDefault="009E6A3E" w:rsidP="009E6A3E">
      <w:pPr>
        <w:keepNext/>
        <w:outlineLvl w:val="2"/>
        <w:rPr>
          <w:rFonts w:ascii="Arial" w:hAnsi="Arial"/>
          <w:b/>
          <w:bCs/>
          <w:sz w:val="24"/>
          <w:szCs w:val="24"/>
          <w:lang w:eastAsia="x-none"/>
        </w:rPr>
      </w:pPr>
      <w:bookmarkStart w:id="5342" w:name="_Toc503511359"/>
    </w:p>
    <w:p w:rsidR="009E6A3E" w:rsidRPr="00625B49" w:rsidRDefault="009E6A3E" w:rsidP="009E6A3E">
      <w:pPr>
        <w:keepNext/>
        <w:outlineLvl w:val="2"/>
        <w:rPr>
          <w:rFonts w:ascii="Arial" w:hAnsi="Arial"/>
          <w:b/>
          <w:bCs/>
          <w:sz w:val="24"/>
          <w:szCs w:val="24"/>
          <w:lang w:eastAsia="x-none"/>
        </w:rPr>
      </w:pPr>
      <w:bookmarkStart w:id="5343" w:name="_Toc508786668"/>
      <w:bookmarkStart w:id="5344" w:name="PSO482_362"/>
      <w:r w:rsidRPr="00625B49">
        <w:rPr>
          <w:rFonts w:ascii="Arial" w:hAnsi="Arial"/>
          <w:b/>
          <w:bCs/>
          <w:sz w:val="24"/>
          <w:szCs w:val="24"/>
          <w:lang w:eastAsia="x-none"/>
        </w:rPr>
        <w:t>ePharmacy Patient Comment</w:t>
      </w:r>
      <w:bookmarkEnd w:id="5342"/>
      <w:bookmarkEnd w:id="5343"/>
      <w:bookmarkEnd w:id="5344"/>
    </w:p>
    <w:p w:rsidR="009E6A3E" w:rsidRPr="00625B49" w:rsidRDefault="009E6A3E" w:rsidP="009E6A3E">
      <w:r w:rsidRPr="00625B49">
        <w:t xml:space="preserve">[PSO EPHARMACY PATIENT COMMENTS]  </w:t>
      </w:r>
    </w:p>
    <w:p w:rsidR="009E6A3E" w:rsidRPr="00625B49" w:rsidRDefault="009E6A3E" w:rsidP="009E6A3E"/>
    <w:p w:rsidR="009E6A3E" w:rsidRPr="00625B49" w:rsidRDefault="009E6A3E" w:rsidP="009E6A3E">
      <w:r w:rsidRPr="00625B49">
        <w:t>The patient comment option allows comments to be entered at the patient level rather than the prescription level.  Patient comments display on the reject notification screen and the reject information screen.</w:t>
      </w:r>
    </w:p>
    <w:p w:rsidR="009E6A3E" w:rsidRPr="00625B49" w:rsidRDefault="009E6A3E" w:rsidP="009E6A3E"/>
    <w:p w:rsidR="009E6A3E" w:rsidRPr="00625B49" w:rsidRDefault="00583040" w:rsidP="009E6A3E">
      <w:pPr>
        <w:tabs>
          <w:tab w:val="left" w:pos="1080"/>
        </w:tabs>
      </w:pPr>
      <w:r>
        <w:rPr>
          <w:noProof/>
        </w:rPr>
        <w:drawing>
          <wp:inline distT="0" distB="0" distL="0" distR="0">
            <wp:extent cx="541020" cy="182880"/>
            <wp:effectExtent l="0" t="0" r="0" b="0"/>
            <wp:docPr id="99" name="Picture 99" descr="Graphic of a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Graphic of a key"/>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41020" cy="182880"/>
                    </a:xfrm>
                    <a:prstGeom prst="rect">
                      <a:avLst/>
                    </a:prstGeom>
                    <a:noFill/>
                    <a:ln>
                      <a:noFill/>
                    </a:ln>
                  </pic:spPr>
                </pic:pic>
              </a:graphicData>
            </a:graphic>
          </wp:inline>
        </w:drawing>
      </w:r>
      <w:r w:rsidR="009E6A3E" w:rsidRPr="00625B49">
        <w:tab/>
        <w:t>This option requires the PSO EPHARMACY SITE MANAGER security key.</w:t>
      </w:r>
    </w:p>
    <w:p w:rsidR="009E6A3E" w:rsidRPr="00625B49" w:rsidRDefault="009E6A3E" w:rsidP="009E6A3E"/>
    <w:p w:rsidR="009E6A3E" w:rsidRPr="00625B49" w:rsidRDefault="009E6A3E" w:rsidP="009E6A3E">
      <w:r w:rsidRPr="00625B49">
        <w:t xml:space="preserve">After selecting the option, select a patient to continue to the comment screen.  The patient comment screen displays comments in reverse chronological order and existing comments cannot be edited.  Use the Inactivate or Activate Comment action to inactivate if the comment is no longer needed.  </w:t>
      </w:r>
    </w:p>
    <w:p w:rsidR="009E6A3E" w:rsidRPr="00625B49" w:rsidRDefault="009E6A3E" w:rsidP="009E6A3E"/>
    <w:p w:rsidR="009E6A3E" w:rsidRPr="00625B49" w:rsidRDefault="009E6A3E" w:rsidP="009E6A3E">
      <w:pPr>
        <w:rPr>
          <w:b/>
          <w:bCs/>
          <w:sz w:val="20"/>
          <w:szCs w:val="20"/>
          <w:lang w:val="x-none" w:eastAsia="x-none"/>
        </w:rPr>
      </w:pPr>
      <w:r w:rsidRPr="00625B49">
        <w:rPr>
          <w:b/>
          <w:bCs/>
          <w:sz w:val="20"/>
          <w:szCs w:val="20"/>
          <w:lang w:val="x-none" w:eastAsia="x-none"/>
        </w:rPr>
        <w:t>Example: ePharmacy Patient Comment</w:t>
      </w:r>
    </w:p>
    <w:p w:rsidR="009E6A3E" w:rsidRPr="00625B49" w:rsidRDefault="009E6A3E" w:rsidP="009E6A3E"/>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ePharmacy Patient Comment     Jan 11, 2018@12:09:57          Page:    1 of    1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Patient: PSOPATIENT,ONE (XXXX)                    Sex: M  DOB: 02/11/35 (82)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STATUS  DATE/TIME                USER</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COMMENT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1   A       JAN 11, 2018@12:09:57    PSOUSER,TWO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The second patient comment goes here in reverse order.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2   A       JAN 11, 2018@12:09:31    PSOUSER,THREE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This is a patient comment.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 xml:space="preserve">          Enter ?? for more actions                                             </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A   Add Patient Comment                 C   Comment History</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I   Inactivate or Activate Comment      EX  Exit</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r w:rsidRPr="00625B49">
        <w:rPr>
          <w:rFonts w:ascii="Courier New" w:hAnsi="Courier New" w:cs="Courier New"/>
          <w:sz w:val="12"/>
          <w:szCs w:val="12"/>
        </w:rPr>
        <w:t>Select action:Quit//</w:t>
      </w:r>
    </w:p>
    <w:p w:rsidR="009E6A3E" w:rsidRPr="00625B49" w:rsidRDefault="009E6A3E" w:rsidP="009E6A3E">
      <w:pPr>
        <w:shd w:val="clear" w:color="auto" w:fill="D9D9D9"/>
        <w:autoSpaceDE w:val="0"/>
        <w:autoSpaceDN w:val="0"/>
        <w:adjustRightInd w:val="0"/>
        <w:ind w:left="720"/>
        <w:rPr>
          <w:rFonts w:ascii="Courier New" w:hAnsi="Courier New" w:cs="Courier New"/>
          <w:sz w:val="12"/>
          <w:szCs w:val="12"/>
        </w:rPr>
      </w:pPr>
    </w:p>
    <w:p w:rsidR="009E6A3E" w:rsidRPr="00625B49" w:rsidRDefault="009E6A3E" w:rsidP="009E6A3E">
      <w:pPr>
        <w:autoSpaceDE w:val="0"/>
        <w:autoSpaceDN w:val="0"/>
        <w:adjustRightInd w:val="0"/>
        <w:ind w:left="720"/>
        <w:rPr>
          <w:rFonts w:ascii="Courier New" w:hAnsi="Courier New" w:cs="Courier New"/>
          <w:sz w:val="12"/>
          <w:szCs w:val="12"/>
        </w:rPr>
      </w:pPr>
    </w:p>
    <w:p w:rsidR="009E6A3E" w:rsidRPr="00625B49" w:rsidRDefault="009E6A3E" w:rsidP="009E6A3E">
      <w:pPr>
        <w:autoSpaceDE w:val="0"/>
        <w:autoSpaceDN w:val="0"/>
        <w:adjustRightInd w:val="0"/>
      </w:pPr>
      <w:r w:rsidRPr="00625B49">
        <w:t>These actions are available on the patient comment screen:</w:t>
      </w:r>
    </w:p>
    <w:p w:rsidR="009E6A3E" w:rsidRPr="00625B49" w:rsidRDefault="009E6A3E">
      <w:pPr>
        <w:numPr>
          <w:ilvl w:val="0"/>
          <w:numId w:val="57"/>
        </w:numPr>
        <w:spacing w:before="120"/>
        <w:pPrChange w:id="5345" w:author="Fred Perez" w:date="2019-03-22T09:44:00Z">
          <w:pPr>
            <w:numPr>
              <w:numId w:val="60"/>
            </w:numPr>
            <w:tabs>
              <w:tab w:val="num" w:pos="720"/>
            </w:tabs>
            <w:spacing w:before="120"/>
            <w:ind w:left="720" w:hanging="360"/>
          </w:pPr>
        </w:pPrChange>
      </w:pPr>
      <w:r w:rsidRPr="00625B49">
        <w:t>A (Add Patient Comment) – Allows a user to add a patient comment.</w:t>
      </w:r>
    </w:p>
    <w:p w:rsidR="009E6A3E" w:rsidRPr="00625B49" w:rsidRDefault="009E6A3E">
      <w:pPr>
        <w:numPr>
          <w:ilvl w:val="0"/>
          <w:numId w:val="57"/>
        </w:numPr>
        <w:spacing w:before="120"/>
        <w:pPrChange w:id="5346" w:author="Fred Perez" w:date="2019-03-22T09:44:00Z">
          <w:pPr>
            <w:numPr>
              <w:numId w:val="60"/>
            </w:numPr>
            <w:tabs>
              <w:tab w:val="num" w:pos="720"/>
            </w:tabs>
            <w:spacing w:before="120"/>
            <w:ind w:left="720" w:hanging="360"/>
          </w:pPr>
        </w:pPrChange>
      </w:pPr>
      <w:r w:rsidRPr="00625B49">
        <w:t>I (Inactivate or Activate Comment) – Comments cannot be deleted.  Use this action to make a comment inactive to suppress display.  Acting as a toggle, this action will inactivate comments that are active and vice versa.</w:t>
      </w:r>
    </w:p>
    <w:p w:rsidR="009E6A3E" w:rsidRPr="00625B49" w:rsidRDefault="009E6A3E">
      <w:pPr>
        <w:numPr>
          <w:ilvl w:val="0"/>
          <w:numId w:val="57"/>
        </w:numPr>
        <w:spacing w:before="120"/>
        <w:pPrChange w:id="5347" w:author="Fred Perez" w:date="2019-03-22T09:44:00Z">
          <w:pPr>
            <w:numPr>
              <w:numId w:val="60"/>
            </w:numPr>
            <w:tabs>
              <w:tab w:val="num" w:pos="720"/>
            </w:tabs>
            <w:spacing w:before="120"/>
            <w:ind w:left="720" w:hanging="360"/>
          </w:pPr>
        </w:pPrChange>
      </w:pPr>
      <w:r w:rsidRPr="00625B49">
        <w:t>C (Comment History) –For a selected line number, display the history of add, inactivate and activate.</w:t>
      </w:r>
    </w:p>
    <w:p w:rsidR="00482540" w:rsidRPr="00EE678B" w:rsidRDefault="00482540" w:rsidP="00AE59A1">
      <w:pPr>
        <w:rPr>
          <w:color w:val="000000"/>
          <w:szCs w:val="24"/>
        </w:rPr>
      </w:pPr>
    </w:p>
    <w:p w:rsidR="00C56E87" w:rsidRPr="00EE678B" w:rsidRDefault="00C56E87" w:rsidP="00D8267F">
      <w:pPr>
        <w:pStyle w:val="Heading4"/>
      </w:pPr>
      <w:r w:rsidRPr="00EE678B">
        <w:t>REJECT RESOLUTION REQUIRED Rejects</w:t>
      </w:r>
      <w:r w:rsidRPr="00EE678B" w:rsidDel="007A1565">
        <w:t xml:space="preserve"> </w:t>
      </w:r>
      <w:r w:rsidRPr="00EE678B">
        <w:fldChar w:fldCharType="begin"/>
      </w:r>
      <w:r w:rsidRPr="00EE678B">
        <w:instrText xml:space="preserve">XE "REJECT RESOLUTION REQUIRED Rejects" </w:instrText>
      </w:r>
      <w:r w:rsidRPr="00EE678B">
        <w:fldChar w:fldCharType="end"/>
      </w:r>
    </w:p>
    <w:p w:rsidR="00C56E87" w:rsidRPr="00EE678B" w:rsidRDefault="00C56E87" w:rsidP="007D02E1">
      <w:pPr>
        <w:pStyle w:val="Manual-optionname"/>
      </w:pPr>
      <w:r w:rsidRPr="00EE678B">
        <w:t>[PSO REJECTS WORKLIST]</w:t>
      </w:r>
    </w:p>
    <w:p w:rsidR="00C56E87" w:rsidRPr="00EE678B" w:rsidRDefault="00C56E87" w:rsidP="007D02E1">
      <w:pPr>
        <w:keepNext/>
      </w:pPr>
    </w:p>
    <w:p w:rsidR="00C56E87" w:rsidRPr="00EE678B" w:rsidRDefault="00C56E87" w:rsidP="000E6EBF">
      <w:r w:rsidRPr="00EE678B">
        <w:t>Rejects under the REJECT RESOLUTION REQUIRED section of the screen are resolved in the same manner as DUR/RTS rejects. The comments section will denote that the reject was transferred automatically to the Third Party Payer Rejects – Worklist for resolution.</w:t>
      </w:r>
    </w:p>
    <w:p w:rsidR="00C56E87" w:rsidRPr="00EE678B" w:rsidRDefault="00C56E87" w:rsidP="000E6EBF"/>
    <w:p w:rsidR="00C56E87" w:rsidRPr="00EE678B" w:rsidRDefault="00C56E87" w:rsidP="000E6EBF">
      <w:r w:rsidRPr="00EE678B">
        <w:t>The following is an example of the Reject Information Screen for Reject Resolution Required rejects.</w:t>
      </w:r>
    </w:p>
    <w:p w:rsidR="00C56E87" w:rsidRPr="00EE678B" w:rsidRDefault="00C56E87" w:rsidP="000E6EBF"/>
    <w:p w:rsidR="00C56E87" w:rsidRPr="00EE678B" w:rsidRDefault="00C56E87" w:rsidP="00E20A49">
      <w:pPr>
        <w:pStyle w:val="ScreenCapture"/>
      </w:pPr>
      <w:r w:rsidRPr="00EE678B">
        <w:t>Reject Information(</w:t>
      </w:r>
      <w:r w:rsidR="00D11D26">
        <w:t>Veteran</w:t>
      </w:r>
      <w:r w:rsidRPr="00EE678B">
        <w:t xml:space="preserve">)Jun 05, 2013@07:46:18          Page:    1 of    1 </w:t>
      </w:r>
    </w:p>
    <w:p w:rsidR="00C56E87" w:rsidRPr="00EE678B" w:rsidRDefault="00C56E87" w:rsidP="00E20A49">
      <w:pPr>
        <w:pStyle w:val="ScreenCapture"/>
      </w:pPr>
      <w:r w:rsidRPr="00EE678B">
        <w:t xml:space="preserve">Division : </w:t>
      </w:r>
      <w:r w:rsidR="00080717" w:rsidRPr="00EE678B">
        <w:t xml:space="preserve">ALBANY </w:t>
      </w:r>
      <w:r w:rsidR="00080717">
        <w:rPr>
          <w:lang w:val="en-US"/>
        </w:rPr>
        <w:t xml:space="preserve">  </w:t>
      </w:r>
      <w:r w:rsidR="00080717" w:rsidRPr="00EE678B">
        <w:t>NPI#: 1234567890    NCPDP: 4150001P</w:t>
      </w:r>
      <w:r w:rsidR="00080717">
        <w:rPr>
          <w:lang w:val="en-US"/>
        </w:rPr>
        <w:t xml:space="preserve">  TAX ID: XX-XXXXXXX</w:t>
      </w:r>
    </w:p>
    <w:p w:rsidR="00C56E87" w:rsidRPr="00EE678B" w:rsidRDefault="00C56E87" w:rsidP="00E20A49">
      <w:pPr>
        <w:pStyle w:val="ScreenCapture"/>
      </w:pPr>
      <w:r w:rsidRPr="00EE678B">
        <w:t>Patient  : OPORVET,J-CNF(061P)  Sex: M                      DOB: NOV 20,1961(51)</w:t>
      </w:r>
    </w:p>
    <w:p w:rsidR="00C56E87" w:rsidRPr="00EE678B" w:rsidRDefault="00C56E87" w:rsidP="00E20A49">
      <w:pPr>
        <w:pStyle w:val="ScreenCapture"/>
      </w:pPr>
      <w:r w:rsidRPr="00EE678B">
        <w:t>Rx#      : 2720321/0      ECME#: 000004317186   Date of Service: May 28, 2013</w:t>
      </w:r>
    </w:p>
    <w:p w:rsidR="00C56E87" w:rsidRPr="00EE678B" w:rsidRDefault="00C56E87" w:rsidP="00E20A49">
      <w:pPr>
        <w:pStyle w:val="ScreenCapture"/>
      </w:pPr>
      <w:r w:rsidRPr="00EE678B">
        <w:t>Drug     : AMPICILLIN 1GM INJ                          NDC Code: 00015-7404-99</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REJECT Information BACK-BILL                                                    </w:t>
      </w:r>
    </w:p>
    <w:p w:rsidR="00C56E87" w:rsidRPr="00EE678B" w:rsidRDefault="00C56E87" w:rsidP="00E20A49">
      <w:pPr>
        <w:pStyle w:val="ScreenCapture"/>
      </w:pPr>
      <w:r w:rsidRPr="00EE678B">
        <w:t>Reject Type    : 76 – Plan Limitations Exceeded</w:t>
      </w:r>
      <w:r w:rsidRPr="00EE678B" w:rsidDel="00445188">
        <w:t xml:space="preserve"> </w:t>
      </w:r>
      <w:r w:rsidRPr="00EE678B">
        <w:t xml:space="preserve">- received on MAY 28, 2013@08:59          </w:t>
      </w:r>
    </w:p>
    <w:p w:rsidR="00C56E87" w:rsidRPr="00EE678B" w:rsidRDefault="00C56E87" w:rsidP="00E20A49">
      <w:pPr>
        <w:pStyle w:val="ScreenCapture"/>
      </w:pPr>
      <w:r w:rsidRPr="00EE678B">
        <w:t xml:space="preserve">Reject Status  : OPEN/UNRESOLVED - E PAYABLE                                    </w:t>
      </w:r>
    </w:p>
    <w:p w:rsidR="00C56E87" w:rsidRPr="00EE678B" w:rsidRDefault="00C56E87" w:rsidP="00E20A49">
      <w:pPr>
        <w:pStyle w:val="ScreenCapture"/>
      </w:pPr>
      <w:r w:rsidRPr="00EE678B">
        <w:t xml:space="preserve">Payer Addl Msg : EMD 1000: CLAIM PAID RX:000004317186FILL:2013-05-28 BIN:610144 </w:t>
      </w:r>
    </w:p>
    <w:p w:rsidR="00C56E87" w:rsidRPr="00EE678B" w:rsidRDefault="00C56E87" w:rsidP="00E20A49">
      <w:pPr>
        <w:pStyle w:val="ScreenCapture"/>
      </w:pPr>
      <w:r w:rsidRPr="00EE678B">
        <w:t xml:space="preserve">                 PCN:TEST                                                       </w:t>
      </w:r>
    </w:p>
    <w:p w:rsidR="00C56E87" w:rsidRPr="00EE678B" w:rsidRDefault="00C56E87" w:rsidP="00E20A49">
      <w:pPr>
        <w:pStyle w:val="ScreenCapture"/>
      </w:pPr>
      <w:r w:rsidRPr="00EE678B">
        <w:t xml:space="preserve">Reason Code    :                                                                </w:t>
      </w:r>
    </w:p>
    <w:p w:rsidR="00C56E87" w:rsidRPr="00EE678B" w:rsidRDefault="00C56E87" w:rsidP="00E20A49">
      <w:pPr>
        <w:pStyle w:val="ScreenCapture"/>
      </w:pPr>
      <w:r w:rsidRPr="00EE678B">
        <w:t xml:space="preserve">+DUR Text      :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INSURANCE Information                                                           </w:t>
      </w:r>
    </w:p>
    <w:p w:rsidR="00C56E87" w:rsidRPr="00EE678B" w:rsidRDefault="00C56E87" w:rsidP="00E20A49">
      <w:pPr>
        <w:pStyle w:val="ScreenCapture"/>
      </w:pPr>
      <w:r w:rsidRPr="00EE678B">
        <w:t xml:space="preserve">Insurance      : EPOR7                           Coord. Of Benefits: PRIMARY  </w:t>
      </w:r>
    </w:p>
    <w:p w:rsidR="00C56E87" w:rsidRPr="00EE678B" w:rsidRDefault="00C56E87" w:rsidP="00E20A49">
      <w:pPr>
        <w:pStyle w:val="ScreenCapture"/>
      </w:pPr>
      <w:r w:rsidRPr="00EE678B">
        <w:t xml:space="preserve">Contact        : 333-444-5555                                                   </w:t>
      </w:r>
    </w:p>
    <w:p w:rsidR="00C56E87" w:rsidRPr="00EE678B" w:rsidRDefault="00C56E87" w:rsidP="00E20A49">
      <w:pPr>
        <w:pStyle w:val="ScreenCapture"/>
      </w:pPr>
      <w:r w:rsidRPr="00EE678B">
        <w:t xml:space="preserve">BIN </w:t>
      </w:r>
      <w:r w:rsidR="00080717">
        <w:rPr>
          <w:lang w:val="en-US"/>
        </w:rPr>
        <w:t>/ PCN</w:t>
      </w:r>
      <w:r w:rsidRPr="00EE678B">
        <w:t xml:space="preserve">      : 610144</w:t>
      </w:r>
      <w:r w:rsidR="00080717">
        <w:rPr>
          <w:lang w:val="en-US"/>
        </w:rPr>
        <w:t xml:space="preserve"> / XXXXXXXX</w:t>
      </w:r>
      <w:r w:rsidRPr="00EE678B">
        <w:t xml:space="preserve">                                                         </w:t>
      </w:r>
    </w:p>
    <w:p w:rsidR="00C56E87" w:rsidRPr="00EE678B" w:rsidRDefault="00C56E87" w:rsidP="00E20A49">
      <w:pPr>
        <w:pStyle w:val="ScreenCapture"/>
      </w:pPr>
      <w:r w:rsidRPr="00EE678B">
        <w:t xml:space="preserve">Group Number   : 777                                                            </w:t>
      </w:r>
    </w:p>
    <w:p w:rsidR="00C56E87" w:rsidRPr="00EE678B" w:rsidRDefault="00C56E87" w:rsidP="00E20A49">
      <w:pPr>
        <w:pStyle w:val="ScreenCapture"/>
      </w:pPr>
      <w:r w:rsidRPr="00EE678B">
        <w:t xml:space="preserve">Cardholder ID  : 152364859                                                      </w:t>
      </w:r>
    </w:p>
    <w:p w:rsidR="00C56E87" w:rsidRPr="00EE678B" w:rsidRDefault="00C56E87" w:rsidP="00E20A49">
      <w:pPr>
        <w:pStyle w:val="ScreenCapture"/>
      </w:pPr>
      <w:r w:rsidRPr="00EE678B">
        <w:t xml:space="preserve">          Enter ?? for more actions                                             </w:t>
      </w:r>
    </w:p>
    <w:p w:rsidR="00C56E87" w:rsidRPr="00EE678B" w:rsidRDefault="00C56E87" w:rsidP="00E20A49">
      <w:pPr>
        <w:pStyle w:val="ScreenCapture"/>
      </w:pPr>
      <w:r w:rsidRPr="00EE678B">
        <w:t xml:space="preserve">Cardholder ID  : 152364859                                                      </w:t>
      </w:r>
    </w:p>
    <w:p w:rsidR="00C56E87" w:rsidRPr="00EE678B" w:rsidRDefault="00C56E87" w:rsidP="00E20A49">
      <w:pPr>
        <w:pStyle w:val="ScreenCapture"/>
      </w:pPr>
      <w:r w:rsidRPr="00EE678B">
        <w:t xml:space="preserve">          Enter ?? for more actions                                             </w:t>
      </w:r>
    </w:p>
    <w:p w:rsidR="00C56E87" w:rsidRPr="00EE678B" w:rsidRDefault="00C56E87" w:rsidP="00E20A49">
      <w:pPr>
        <w:pStyle w:val="ScreenCapture"/>
      </w:pPr>
      <w:r w:rsidRPr="00EE678B">
        <w:t>VW  View Rx               IGN Ignore Reject         OVR Submit Override Codes</w:t>
      </w:r>
    </w:p>
    <w:p w:rsidR="00C56E87" w:rsidRPr="00EE678B" w:rsidRDefault="00C56E87" w:rsidP="00E20A49">
      <w:pPr>
        <w:pStyle w:val="ScreenCapture"/>
      </w:pPr>
      <w:bookmarkStart w:id="5348" w:name="PSO482_366"/>
      <w:bookmarkEnd w:id="5348"/>
      <w:r w:rsidRPr="00EE678B">
        <w:t xml:space="preserve">MP  Medication Profile    RES Resubmit Claim        CSD Change Suspense Date </w:t>
      </w:r>
    </w:p>
    <w:p w:rsidR="00C56E87" w:rsidRPr="00EE678B" w:rsidRDefault="00C56E87" w:rsidP="00E20A49">
      <w:pPr>
        <w:pStyle w:val="ScreenCapture"/>
      </w:pPr>
      <w:r w:rsidRPr="00EE678B">
        <w:t xml:space="preserve">(I)gnore,(Q)uit: Q//  </w:t>
      </w:r>
    </w:p>
    <w:p w:rsidR="00C56E87" w:rsidRPr="00EE678B" w:rsidRDefault="00C56E87" w:rsidP="00E20A49">
      <w:pPr>
        <w:pStyle w:val="ScreenCapture"/>
      </w:pPr>
    </w:p>
    <w:p w:rsidR="00C56E87" w:rsidRPr="00EE678B" w:rsidRDefault="00C56E87" w:rsidP="00E20A49">
      <w:pPr>
        <w:pStyle w:val="ScreenCapture"/>
      </w:pPr>
      <w:r w:rsidRPr="00EE678B">
        <w:t>COMMENTS</w:t>
      </w:r>
      <w:r w:rsidR="009E6A3E" w:rsidRPr="009E6A3E">
        <w:rPr>
          <w:lang w:val="en-US"/>
        </w:rPr>
        <w:t xml:space="preserve"> - REJECT</w:t>
      </w:r>
    </w:p>
    <w:p w:rsidR="00C56E87" w:rsidRPr="00EE678B" w:rsidRDefault="00C56E87" w:rsidP="00E20A49">
      <w:pPr>
        <w:pStyle w:val="ScreenCapture"/>
      </w:pPr>
      <w:r w:rsidRPr="00EE678B">
        <w:t>- JUN 11, 2013@11:181 – Automatically transferred due to Reject Resolution Required reject Code. (POSTMASTER)</w:t>
      </w:r>
    </w:p>
    <w:p w:rsidR="00C56E87" w:rsidRPr="00EE678B" w:rsidRDefault="00C56E87" w:rsidP="004E0305">
      <w:pPr>
        <w:pStyle w:val="Heading2"/>
      </w:pPr>
      <w:bookmarkStart w:id="5349" w:name="_Toc339962114"/>
      <w:bookmarkStart w:id="5350" w:name="_Toc339962628"/>
      <w:bookmarkStart w:id="5351" w:name="_Toc340138773"/>
      <w:bookmarkStart w:id="5352" w:name="_Toc340139044"/>
      <w:bookmarkStart w:id="5353" w:name="_Toc340139323"/>
      <w:bookmarkStart w:id="5354" w:name="_Toc340143937"/>
      <w:bookmarkStart w:id="5355" w:name="_Toc340144194"/>
      <w:bookmarkStart w:id="5356" w:name="_Toc4140512"/>
      <w:r w:rsidRPr="00EE678B">
        <w:t>MailMan Message for Open/Unresolved Rejects</w:t>
      </w:r>
      <w:bookmarkEnd w:id="5349"/>
      <w:bookmarkEnd w:id="5350"/>
      <w:bookmarkEnd w:id="5351"/>
      <w:bookmarkEnd w:id="5352"/>
      <w:bookmarkEnd w:id="5353"/>
      <w:bookmarkEnd w:id="5354"/>
      <w:bookmarkEnd w:id="5355"/>
      <w:bookmarkEnd w:id="5356"/>
      <w:r w:rsidRPr="00EE678B">
        <w:fldChar w:fldCharType="begin"/>
      </w:r>
      <w:r w:rsidRPr="00EE678B">
        <w:instrText>XE</w:instrText>
      </w:r>
      <w:r w:rsidR="006F7CC8" w:rsidRPr="00EE678B">
        <w:instrText xml:space="preserve"> "MailMan M</w:instrText>
      </w:r>
      <w:r w:rsidRPr="00EE678B">
        <w:instrText>essage for Open/Unresolved Rejects"</w:instrText>
      </w:r>
      <w:r w:rsidRPr="00EE678B">
        <w:fldChar w:fldCharType="end"/>
      </w:r>
    </w:p>
    <w:p w:rsidR="00C56E87" w:rsidRPr="00EE678B" w:rsidRDefault="00C56E87" w:rsidP="00644AD6">
      <w:pPr>
        <w:keepNext/>
      </w:pPr>
    </w:p>
    <w:p w:rsidR="00C56E87" w:rsidRPr="00EE678B" w:rsidRDefault="00C56E87" w:rsidP="00C56E87">
      <w:pPr>
        <w:rPr>
          <w:szCs w:val="24"/>
        </w:rPr>
      </w:pPr>
      <w:r w:rsidRPr="00EE678B">
        <w:rPr>
          <w:szCs w:val="24"/>
        </w:rPr>
        <w:t>When prescriptions remain on the Third Party Payer Reject – Worklist over the specified number of days, the system will send a Mailman Message. This message will be sent to the PSO REJECTS BACKGROUND MESSAGE mail group. Those users needing access to this information will need to be added manually to this mail group.</w:t>
      </w:r>
    </w:p>
    <w:p w:rsidR="00C56E87" w:rsidRPr="00EE678B" w:rsidRDefault="00C56E87" w:rsidP="00C56E87">
      <w:pPr>
        <w:rPr>
          <w:color w:val="000000"/>
          <w:sz w:val="16"/>
          <w:szCs w:val="16"/>
        </w:rPr>
      </w:pPr>
    </w:p>
    <w:p w:rsidR="00C56E87" w:rsidRPr="00EE678B" w:rsidRDefault="00C56E87" w:rsidP="00C56E87">
      <w:pPr>
        <w:rPr>
          <w:szCs w:val="24"/>
        </w:rPr>
      </w:pPr>
      <w:r w:rsidRPr="00EE678B">
        <w:rPr>
          <w:szCs w:val="24"/>
        </w:rPr>
        <w:t>The specified number of days referred to above is the number of days an uncommented reject can remain on the reject worklist without being included in the nightly reject worklist alert mail message. The number of days are defined in the EPHARMACY SITE PARAMETERS file (#52.86) as described in the EPHARMACY SITE PARAMETERS FILE section of this document.</w:t>
      </w:r>
    </w:p>
    <w:p w:rsidR="00C56E87" w:rsidRPr="00EE678B" w:rsidRDefault="00C56E87" w:rsidP="00C56E87">
      <w:pPr>
        <w:rPr>
          <w:color w:val="000000"/>
          <w:sz w:val="16"/>
          <w:szCs w:val="16"/>
        </w:rPr>
      </w:pPr>
    </w:p>
    <w:p w:rsidR="00C56E87" w:rsidRPr="00EE678B" w:rsidRDefault="00C56E87" w:rsidP="00C56E87">
      <w:pPr>
        <w:rPr>
          <w:color w:val="000000"/>
        </w:rPr>
      </w:pPr>
      <w:r w:rsidRPr="00EE678B">
        <w:rPr>
          <w:color w:val="000000"/>
        </w:rPr>
        <w:t>The following are the criteria for generating a Mailman message regarding a rejected claim:</w:t>
      </w:r>
    </w:p>
    <w:p w:rsidR="00C56E87" w:rsidRPr="00EE678B" w:rsidRDefault="00C56E87">
      <w:pPr>
        <w:numPr>
          <w:ilvl w:val="0"/>
          <w:numId w:val="66"/>
        </w:numPr>
        <w:spacing w:before="120"/>
        <w:rPr>
          <w:color w:val="000000"/>
        </w:rPr>
        <w:pPrChange w:id="5357" w:author="Fred Perez" w:date="2019-03-22T09:44:00Z">
          <w:pPr>
            <w:numPr>
              <w:numId w:val="71"/>
            </w:numPr>
            <w:tabs>
              <w:tab w:val="num" w:pos="0"/>
            </w:tabs>
            <w:spacing w:before="120"/>
          </w:pPr>
        </w:pPrChange>
      </w:pPr>
      <w:r w:rsidRPr="00EE678B">
        <w:rPr>
          <w:color w:val="000000"/>
        </w:rPr>
        <w:t>Prescription is active</w:t>
      </w:r>
    </w:p>
    <w:p w:rsidR="00C56E87" w:rsidRPr="00EE678B" w:rsidRDefault="00C56E87">
      <w:pPr>
        <w:numPr>
          <w:ilvl w:val="0"/>
          <w:numId w:val="66"/>
        </w:numPr>
        <w:rPr>
          <w:color w:val="000000"/>
        </w:rPr>
        <w:pPrChange w:id="5358" w:author="Fred Perez" w:date="2019-03-22T09:44:00Z">
          <w:pPr>
            <w:numPr>
              <w:numId w:val="71"/>
            </w:numPr>
            <w:tabs>
              <w:tab w:val="num" w:pos="0"/>
            </w:tabs>
          </w:pPr>
        </w:pPrChange>
      </w:pPr>
      <w:r w:rsidRPr="00EE678B">
        <w:rPr>
          <w:color w:val="000000"/>
        </w:rPr>
        <w:t>Prescription is unreleased</w:t>
      </w:r>
    </w:p>
    <w:p w:rsidR="00C56E87" w:rsidRPr="00EE678B" w:rsidRDefault="00C56E87">
      <w:pPr>
        <w:numPr>
          <w:ilvl w:val="0"/>
          <w:numId w:val="66"/>
        </w:numPr>
        <w:rPr>
          <w:color w:val="000000"/>
        </w:rPr>
        <w:pPrChange w:id="5359" w:author="Fred Perez" w:date="2019-03-22T09:44:00Z">
          <w:pPr>
            <w:numPr>
              <w:numId w:val="71"/>
            </w:numPr>
            <w:tabs>
              <w:tab w:val="num" w:pos="0"/>
            </w:tabs>
          </w:pPr>
        </w:pPrChange>
      </w:pPr>
      <w:r w:rsidRPr="00EE678B">
        <w:rPr>
          <w:color w:val="000000"/>
        </w:rPr>
        <w:t>Claim is on the Reject Worklist for specified number of days or greater</w:t>
      </w:r>
    </w:p>
    <w:p w:rsidR="00C56E87" w:rsidRPr="00EE678B" w:rsidRDefault="00C56E87">
      <w:pPr>
        <w:numPr>
          <w:ilvl w:val="0"/>
          <w:numId w:val="66"/>
        </w:numPr>
        <w:rPr>
          <w:color w:val="000000"/>
        </w:rPr>
        <w:pPrChange w:id="5360" w:author="Fred Perez" w:date="2019-03-22T09:44:00Z">
          <w:pPr>
            <w:numPr>
              <w:numId w:val="71"/>
            </w:numPr>
            <w:tabs>
              <w:tab w:val="num" w:pos="0"/>
            </w:tabs>
          </w:pPr>
        </w:pPrChange>
      </w:pPr>
      <w:r w:rsidRPr="00EE678B">
        <w:rPr>
          <w:color w:val="000000"/>
        </w:rPr>
        <w:t>Claim has no comments added within date range.</w:t>
      </w:r>
    </w:p>
    <w:p w:rsidR="00C56E87" w:rsidRPr="00EE678B" w:rsidRDefault="00C56E87" w:rsidP="00C56E87">
      <w:pPr>
        <w:rPr>
          <w:color w:val="000000"/>
          <w:sz w:val="16"/>
          <w:szCs w:val="16"/>
        </w:rPr>
      </w:pPr>
    </w:p>
    <w:p w:rsidR="00C56E87" w:rsidRPr="00EE678B" w:rsidRDefault="00C56E87" w:rsidP="00C56E87">
      <w:pPr>
        <w:rPr>
          <w:color w:val="000000"/>
        </w:rPr>
      </w:pPr>
      <w:r w:rsidRPr="00EE678B">
        <w:rPr>
          <w:color w:val="000000"/>
        </w:rPr>
        <w:t>Adding a comment to the reject will automatically reset the clock for the alert. The specified number of days will be site configurable and stored in EPHARMACY SITE PARAMETERS file (#52.86). The initial patch default setting will be five (5) days; however, the site will be able to reset the parameter between one (1) and thirty (30) to generate the alert message. MailMan message will be sent as a Priority message, and there will be a separate MailMan message for each division. The following is an example of the message:</w:t>
      </w:r>
    </w:p>
    <w:p w:rsidR="00C56E87" w:rsidRPr="00EE678B" w:rsidRDefault="00C56E87" w:rsidP="00C56E87">
      <w:pPr>
        <w:rPr>
          <w:color w:val="000000"/>
          <w:sz w:val="16"/>
          <w:szCs w:val="16"/>
        </w:rPr>
      </w:pPr>
    </w:p>
    <w:p w:rsidR="002B5939" w:rsidRPr="00394704" w:rsidRDefault="002B5939" w:rsidP="002B5939">
      <w:pPr>
        <w:pStyle w:val="computerscreen"/>
        <w:ind w:left="720"/>
        <w:rPr>
          <w:rFonts w:cs="Courier New"/>
          <w:color w:val="000000"/>
        </w:rPr>
      </w:pPr>
      <w:bookmarkStart w:id="5361" w:name="_Toc238453051"/>
      <w:bookmarkStart w:id="5362" w:name="_Toc280701325"/>
      <w:bookmarkStart w:id="5363" w:name="_Toc299044496"/>
      <w:bookmarkStart w:id="5364" w:name="_Toc280853665"/>
      <w:bookmarkStart w:id="5365" w:name="_Toc303286229"/>
      <w:bookmarkStart w:id="5366" w:name="_Toc339962115"/>
      <w:bookmarkStart w:id="5367" w:name="_Toc339962629"/>
      <w:bookmarkStart w:id="5368" w:name="_Toc340138774"/>
      <w:bookmarkStart w:id="5369" w:name="_Toc340139045"/>
      <w:bookmarkStart w:id="5370" w:name="_Toc340139324"/>
      <w:bookmarkStart w:id="5371" w:name="_Toc340143938"/>
      <w:bookmarkStart w:id="5372" w:name="_Toc340144195"/>
      <w:r w:rsidRPr="00394704">
        <w:rPr>
          <w:rFonts w:cs="Courier New"/>
          <w:color w:val="000000"/>
        </w:rPr>
        <w:t>Subj: ePharmacy - OPEN/UNRESOLVED REJECTS LIST for GENERIC SITE  [#2417022]</w:t>
      </w:r>
    </w:p>
    <w:p w:rsidR="002B5939" w:rsidRPr="00394704" w:rsidRDefault="002B5939" w:rsidP="002B5939">
      <w:pPr>
        <w:pStyle w:val="computerscreen"/>
        <w:ind w:left="720"/>
        <w:rPr>
          <w:rFonts w:cs="Courier New"/>
          <w:color w:val="000000"/>
        </w:rPr>
      </w:pPr>
      <w:r w:rsidRPr="00394704">
        <w:rPr>
          <w:rFonts w:cs="Courier New"/>
          <w:color w:val="000000"/>
        </w:rPr>
        <w:t>11/17/14@13:18  70 lines</w:t>
      </w:r>
    </w:p>
    <w:p w:rsidR="002B5939" w:rsidRPr="00394704" w:rsidRDefault="002B5939" w:rsidP="002B5939">
      <w:pPr>
        <w:pStyle w:val="computerscreen"/>
        <w:ind w:left="720"/>
        <w:rPr>
          <w:rFonts w:cs="Courier New"/>
          <w:color w:val="000000"/>
        </w:rPr>
      </w:pPr>
      <w:r w:rsidRPr="00394704">
        <w:rPr>
          <w:rFonts w:cs="Courier New"/>
          <w:color w:val="000000"/>
        </w:rPr>
        <w:t>From: OUTPATIENT PHARMACY PACKAGE  In 'IN' basket.   Page 1</w:t>
      </w:r>
    </w:p>
    <w:p w:rsidR="002B5939" w:rsidRPr="00394704" w:rsidRDefault="002B5939" w:rsidP="002B5939">
      <w:pPr>
        <w:pStyle w:val="computerscreen"/>
        <w:ind w:left="720"/>
        <w:rPr>
          <w:rFonts w:cs="Courier New"/>
          <w:color w:val="000000"/>
        </w:rPr>
      </w:pPr>
      <w:r w:rsidRPr="00394704">
        <w:rPr>
          <w:rFonts w:cs="Courier New"/>
          <w:color w:val="000000"/>
        </w:rPr>
        <w:t>-------------------------------------------------------------------------------</w:t>
      </w:r>
    </w:p>
    <w:p w:rsidR="002B5939" w:rsidRPr="00394704" w:rsidRDefault="002B5939" w:rsidP="002B5939">
      <w:pPr>
        <w:pStyle w:val="computerscreen"/>
        <w:ind w:left="720"/>
        <w:rPr>
          <w:rFonts w:cs="Courier New"/>
          <w:color w:val="000000"/>
        </w:rPr>
      </w:pPr>
      <w:r w:rsidRPr="00394704">
        <w:rPr>
          <w:rFonts w:cs="Courier New"/>
          <w:color w:val="000000"/>
        </w:rPr>
        <w:t>No action has been taken within the past 3 days to resolve the rejects</w:t>
      </w:r>
    </w:p>
    <w:p w:rsidR="002B5939" w:rsidRPr="00394704" w:rsidRDefault="002B5939" w:rsidP="002B5939">
      <w:pPr>
        <w:pStyle w:val="computerscreen"/>
        <w:ind w:left="720"/>
        <w:rPr>
          <w:rFonts w:cs="Courier New"/>
          <w:color w:val="000000"/>
        </w:rPr>
      </w:pPr>
      <w:r w:rsidRPr="00394704">
        <w:rPr>
          <w:rFonts w:cs="Courier New"/>
          <w:color w:val="000000"/>
        </w:rPr>
        <w:t>listed in this message.  They will continue to show on the Third Party</w:t>
      </w:r>
    </w:p>
    <w:p w:rsidR="002B5939" w:rsidRPr="00394704" w:rsidRDefault="002B5939" w:rsidP="002B5939">
      <w:pPr>
        <w:pStyle w:val="computerscreen"/>
        <w:ind w:left="720"/>
        <w:rPr>
          <w:rFonts w:cs="Courier New"/>
          <w:color w:val="000000"/>
        </w:rPr>
      </w:pPr>
      <w:r w:rsidRPr="00394704">
        <w:rPr>
          <w:rFonts w:cs="Courier New"/>
          <w:color w:val="000000"/>
        </w:rPr>
        <w:t>Payer Rejects - Worklist until acted upon. Please use the Third Party Payer</w:t>
      </w:r>
    </w:p>
    <w:p w:rsidR="002B5939" w:rsidRPr="00394704" w:rsidRDefault="002B5939" w:rsidP="002B5939">
      <w:pPr>
        <w:pStyle w:val="computerscreen"/>
        <w:ind w:left="720"/>
        <w:rPr>
          <w:rFonts w:cs="Courier New"/>
          <w:color w:val="000000"/>
        </w:rPr>
      </w:pPr>
      <w:r w:rsidRPr="00394704">
        <w:rPr>
          <w:rFonts w:cs="Courier New"/>
          <w:color w:val="000000"/>
        </w:rPr>
        <w:t>Rejects - Worklist option to resolve the rejection or add a comment to the</w:t>
      </w:r>
    </w:p>
    <w:p w:rsidR="002B5939" w:rsidRPr="00394704" w:rsidRDefault="002B5939" w:rsidP="002B5939">
      <w:pPr>
        <w:pStyle w:val="computerscreen"/>
        <w:ind w:left="720"/>
        <w:rPr>
          <w:rFonts w:cs="Courier New"/>
          <w:color w:val="000000"/>
        </w:rPr>
      </w:pPr>
      <w:r w:rsidRPr="00394704">
        <w:rPr>
          <w:rFonts w:cs="Courier New"/>
          <w:color w:val="000000"/>
        </w:rPr>
        <w:t>rejection.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Prescriptions will not be filled for Unresolved DUR, RTS, RRR, TRICARE and</w:t>
      </w:r>
    </w:p>
    <w:p w:rsidR="002B5939" w:rsidRPr="00394704" w:rsidRDefault="002B5939" w:rsidP="002B5939">
      <w:pPr>
        <w:pStyle w:val="computerscreen"/>
        <w:ind w:left="720"/>
        <w:rPr>
          <w:rFonts w:cs="Courier New"/>
          <w:color w:val="000000"/>
        </w:rPr>
      </w:pPr>
      <w:r w:rsidRPr="00394704">
        <w:rPr>
          <w:rFonts w:cs="Courier New"/>
          <w:color w:val="000000"/>
        </w:rPr>
        <w:t>CHAMPVA rejects.</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FILL      REJECT</w:t>
      </w:r>
    </w:p>
    <w:p w:rsidR="002B5939" w:rsidRPr="00394704" w:rsidRDefault="002B5939" w:rsidP="002B5939">
      <w:pPr>
        <w:pStyle w:val="computerscreen"/>
        <w:ind w:left="720"/>
        <w:rPr>
          <w:rFonts w:cs="Courier New"/>
          <w:color w:val="000000"/>
        </w:rPr>
      </w:pPr>
      <w:r w:rsidRPr="00394704">
        <w:rPr>
          <w:rFonts w:cs="Courier New"/>
          <w:color w:val="000000"/>
        </w:rPr>
        <w:t xml:space="preserve">  # RX/FILL      PATIENT(ID)         DRUG                    DATE      DATE</w:t>
      </w:r>
    </w:p>
    <w:p w:rsidR="002B5939" w:rsidRPr="00394704" w:rsidRDefault="002B5939" w:rsidP="002B5939">
      <w:pPr>
        <w:pStyle w:val="computerscreen"/>
        <w:ind w:left="720"/>
        <w:rPr>
          <w:rFonts w:cs="Courier New"/>
          <w:color w:val="000000"/>
        </w:rPr>
      </w:pPr>
      <w:r w:rsidRPr="00394704">
        <w:rPr>
          <w:rFonts w:cs="Courier New"/>
          <w:color w:val="000000"/>
        </w:rPr>
        <w:t>------------------------------------------------------------------------------</w:t>
      </w:r>
    </w:p>
    <w:p w:rsidR="002B5939" w:rsidRPr="00394704" w:rsidRDefault="002B5939" w:rsidP="002B5939">
      <w:pPr>
        <w:pStyle w:val="computerscreen"/>
        <w:ind w:left="720"/>
        <w:rPr>
          <w:rFonts w:cs="Courier New"/>
          <w:color w:val="000000"/>
        </w:rPr>
      </w:pPr>
      <w:r w:rsidRPr="00394704">
        <w:rPr>
          <w:rFonts w:cs="Courier New"/>
          <w:color w:val="000000"/>
        </w:rPr>
        <w:t xml:space="preserve">  1 104523/1     OPPATIENT,ON(1111)  NITROGLYCERIN 0.3MG S.  2/28/13   11/11/14</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79 :Refill Too Soon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2 104861/0     OPPATIENT,ON(1111)  AMYL NITRITE 0.3ML INH  11/12/14  11/12/14</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79 :Refill Too Soon</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CHAMPVA - Non-DUR/RTS</w:t>
      </w:r>
    </w:p>
    <w:p w:rsidR="002B5939" w:rsidRPr="00394704" w:rsidRDefault="002B5939" w:rsidP="002B5939">
      <w:pPr>
        <w:pStyle w:val="computerscreen"/>
        <w:ind w:left="720"/>
        <w:rPr>
          <w:rFonts w:cs="Courier New"/>
          <w:color w:val="000000"/>
        </w:rPr>
      </w:pPr>
      <w:r w:rsidRPr="00394704">
        <w:rPr>
          <w:rFonts w:cs="Courier New"/>
          <w:color w:val="000000"/>
        </w:rPr>
        <w:t xml:space="preserve">  3 104520/1     OPPATIENT,ON(1111)  AMOXICILLIN 250MG CAP   2/24/13   6/13/13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07 :M/I Cardholder ID</w:t>
      </w:r>
    </w:p>
    <w:p w:rsidR="002B5939" w:rsidRPr="00394704" w:rsidRDefault="002B5939" w:rsidP="002B5939">
      <w:pPr>
        <w:pStyle w:val="computerscreen"/>
        <w:ind w:left="720"/>
        <w:rPr>
          <w:rFonts w:cs="Courier New"/>
          <w:color w:val="000000"/>
        </w:rPr>
      </w:pPr>
      <w:r w:rsidRPr="00394704">
        <w:rPr>
          <w:rFonts w:cs="Courier New"/>
          <w:color w:val="000000"/>
        </w:rPr>
        <w:t xml:space="preserve">   COMMENTS: -JUN 13, 2013@08:53:37 - Automatically transferred due to</w:t>
      </w:r>
    </w:p>
    <w:p w:rsidR="002B5939" w:rsidRPr="00394704" w:rsidRDefault="002B5939" w:rsidP="002B5939">
      <w:pPr>
        <w:pStyle w:val="computerscreen"/>
        <w:ind w:left="720"/>
        <w:rPr>
          <w:rFonts w:cs="Courier New"/>
          <w:color w:val="000000"/>
        </w:rPr>
      </w:pPr>
      <w:r w:rsidRPr="00394704">
        <w:rPr>
          <w:rFonts w:cs="Courier New"/>
          <w:color w:val="000000"/>
        </w:rPr>
        <w:t xml:space="preserve">             override for reject code. (POSTMASTER)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4 104522/1     OPPATIENT,ON(1111)  GUANETHIDINE 10MG S.T.  2/28/13   6/13/13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07 :M/I Cardholder ID</w:t>
      </w:r>
    </w:p>
    <w:p w:rsidR="002B5939" w:rsidRPr="00394704" w:rsidRDefault="002B5939" w:rsidP="002B5939">
      <w:pPr>
        <w:pStyle w:val="computerscreen"/>
        <w:ind w:left="720"/>
        <w:rPr>
          <w:rFonts w:cs="Courier New"/>
          <w:color w:val="000000"/>
        </w:rPr>
      </w:pPr>
      <w:r w:rsidRPr="00394704">
        <w:rPr>
          <w:rFonts w:cs="Courier New"/>
          <w:color w:val="000000"/>
        </w:rPr>
        <w:t xml:space="preserve">   COMMENTS: -JUN 13, 2013@08:53:43 - Automatically transferred due to</w:t>
      </w:r>
    </w:p>
    <w:p w:rsidR="002B5939" w:rsidRPr="00394704" w:rsidRDefault="002B5939" w:rsidP="002B5939">
      <w:pPr>
        <w:pStyle w:val="computerscreen"/>
        <w:ind w:left="720"/>
        <w:rPr>
          <w:rFonts w:cs="Courier New"/>
          <w:color w:val="000000"/>
        </w:rPr>
      </w:pPr>
      <w:r w:rsidRPr="00394704">
        <w:rPr>
          <w:rFonts w:cs="Courier New"/>
          <w:color w:val="000000"/>
        </w:rPr>
        <w:t xml:space="preserve">             override for reject code. (POSTMASTER)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TRICARE - Non-DUR/RTS</w:t>
      </w:r>
    </w:p>
    <w:p w:rsidR="002B5939" w:rsidRPr="00394704" w:rsidRDefault="002B5939" w:rsidP="002B5939">
      <w:pPr>
        <w:pStyle w:val="computerscreen"/>
        <w:ind w:left="720"/>
        <w:rPr>
          <w:rFonts w:cs="Courier New"/>
          <w:color w:val="000000"/>
        </w:rPr>
      </w:pPr>
      <w:r w:rsidRPr="00394704">
        <w:rPr>
          <w:rFonts w:cs="Courier New"/>
          <w:color w:val="000000"/>
        </w:rPr>
        <w:t xml:space="preserve">  5 104836/0     OPPATIENT,TH(3333)  CASTOR OIL 60ML         7/10/14   7/10/14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eT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OTHER REJECTS</w:t>
      </w:r>
    </w:p>
    <w:p w:rsidR="002B5939" w:rsidRPr="00394704" w:rsidRDefault="002B5939" w:rsidP="002B5939">
      <w:pPr>
        <w:pStyle w:val="computerscreen"/>
        <w:ind w:left="720"/>
        <w:rPr>
          <w:rFonts w:cs="Courier New"/>
          <w:color w:val="000000"/>
        </w:rPr>
      </w:pPr>
      <w:r w:rsidRPr="00394704">
        <w:rPr>
          <w:rFonts w:cs="Courier New"/>
          <w:color w:val="000000"/>
        </w:rPr>
        <w:t xml:space="preserve">  6 104463/1     OPPATIENT,TH(3333)  ACTIVATED CHARCOAL USP            2/20/13 </w:t>
      </w:r>
    </w:p>
    <w:p w:rsidR="002B5939" w:rsidRPr="00394704" w:rsidRDefault="002B5939" w:rsidP="002B5939">
      <w:pPr>
        <w:pStyle w:val="computerscreen"/>
        <w:ind w:left="720"/>
        <w:rPr>
          <w:rFonts w:cs="Courier New"/>
          <w:color w:val="000000"/>
        </w:rPr>
      </w:pPr>
      <w:r w:rsidRPr="00394704">
        <w:rPr>
          <w:rFonts w:cs="Courier New"/>
          <w:color w:val="000000"/>
        </w:rPr>
        <w:t xml:space="preserve">     Rx Status: ACTIVE</w:t>
      </w:r>
    </w:p>
    <w:p w:rsidR="002B5939" w:rsidRPr="00394704" w:rsidRDefault="002B5939" w:rsidP="002B5939">
      <w:pPr>
        <w:pStyle w:val="computerscreen"/>
        <w:ind w:left="720"/>
        <w:rPr>
          <w:rFonts w:cs="Courier New"/>
          <w:color w:val="000000"/>
        </w:rPr>
      </w:pPr>
      <w:r w:rsidRPr="00394704">
        <w:rPr>
          <w:rFonts w:cs="Courier New"/>
          <w:color w:val="000000"/>
        </w:rPr>
        <w:t xml:space="preserve">     Reason:  eC :</w:t>
      </w:r>
    </w:p>
    <w:p w:rsidR="002B5939" w:rsidRPr="00394704" w:rsidRDefault="002B5939" w:rsidP="002B5939">
      <w:pPr>
        <w:pStyle w:val="computerscreen"/>
        <w:ind w:left="720"/>
        <w:rPr>
          <w:rFonts w:cs="Courier New"/>
          <w:color w:val="000000"/>
        </w:rPr>
      </w:pPr>
    </w:p>
    <w:p w:rsidR="002B5939" w:rsidRPr="00394704" w:rsidRDefault="002B5939" w:rsidP="002B5939">
      <w:pPr>
        <w:pStyle w:val="computerscreen"/>
        <w:ind w:left="720"/>
        <w:rPr>
          <w:rFonts w:cs="Courier New"/>
          <w:color w:val="000000"/>
        </w:rPr>
      </w:pPr>
      <w:r w:rsidRPr="00394704">
        <w:rPr>
          <w:rFonts w:cs="Courier New"/>
          <w:color w:val="000000"/>
        </w:rPr>
        <w:t xml:space="preserve"> </w:t>
      </w:r>
    </w:p>
    <w:p w:rsidR="002B5939" w:rsidRPr="00394704" w:rsidRDefault="002B5939" w:rsidP="002B5939">
      <w:pPr>
        <w:pStyle w:val="computerscreen"/>
        <w:ind w:left="720"/>
        <w:rPr>
          <w:rFonts w:cs="Courier New"/>
          <w:color w:val="000000"/>
        </w:rPr>
      </w:pPr>
      <w:r w:rsidRPr="00394704">
        <w:rPr>
          <w:rFonts w:cs="Courier New"/>
          <w:color w:val="000000"/>
        </w:rPr>
        <w:t>Enter RETURN to continue or '^' to exit:</w:t>
      </w:r>
    </w:p>
    <w:p w:rsidR="00C56E87" w:rsidRPr="00EE678B" w:rsidRDefault="00C56E87" w:rsidP="00916D67">
      <w:pPr>
        <w:pStyle w:val="Heading2"/>
      </w:pPr>
      <w:bookmarkStart w:id="5373" w:name="_Toc4140513"/>
      <w:r w:rsidRPr="00EE678B">
        <w:t>Alerts for Discontinued CMOP Prescription</w:t>
      </w:r>
      <w:bookmarkEnd w:id="5361"/>
      <w:bookmarkEnd w:id="5362"/>
      <w:bookmarkEnd w:id="5363"/>
      <w:bookmarkEnd w:id="5364"/>
      <w:bookmarkEnd w:id="5365"/>
      <w:bookmarkEnd w:id="5366"/>
      <w:bookmarkEnd w:id="5367"/>
      <w:bookmarkEnd w:id="5368"/>
      <w:bookmarkEnd w:id="5369"/>
      <w:bookmarkEnd w:id="5370"/>
      <w:bookmarkEnd w:id="5371"/>
      <w:bookmarkEnd w:id="5372"/>
      <w:bookmarkEnd w:id="5373"/>
      <w:r w:rsidRPr="00EE678B">
        <w:fldChar w:fldCharType="begin"/>
      </w:r>
      <w:r w:rsidRPr="00EE678B">
        <w:instrText>XE "Alerts for Discontinued CMOP Prescription"</w:instrText>
      </w:r>
      <w:r w:rsidRPr="00EE678B">
        <w:fldChar w:fldCharType="end"/>
      </w:r>
    </w:p>
    <w:p w:rsidR="00C56E87" w:rsidRPr="00EE678B" w:rsidRDefault="00C56E87" w:rsidP="00916D67">
      <w:pPr>
        <w:keepNext/>
        <w:rPr>
          <w:szCs w:val="24"/>
        </w:rPr>
      </w:pPr>
      <w:bookmarkStart w:id="5374" w:name="Rx_Alert"/>
      <w:bookmarkEnd w:id="5374"/>
    </w:p>
    <w:p w:rsidR="00C56E87" w:rsidRPr="00EE678B" w:rsidRDefault="00C56E87" w:rsidP="007A1309">
      <w:pPr>
        <w:pStyle w:val="Heading3"/>
      </w:pPr>
      <w:bookmarkStart w:id="5375" w:name="_Toc238453052"/>
      <w:bookmarkStart w:id="5376" w:name="_Toc280701326"/>
      <w:bookmarkStart w:id="5377" w:name="_Toc299044497"/>
      <w:bookmarkStart w:id="5378" w:name="_Toc280853666"/>
      <w:bookmarkStart w:id="5379" w:name="_Toc339962630"/>
      <w:bookmarkStart w:id="5380" w:name="_Toc340139046"/>
      <w:bookmarkStart w:id="5381" w:name="_Toc340143939"/>
      <w:bookmarkStart w:id="5382" w:name="_Toc340144196"/>
      <w:bookmarkStart w:id="5383" w:name="_Toc4140514"/>
      <w:r w:rsidRPr="00EE678B">
        <w:t>Discontinued by a Background Process</w:t>
      </w:r>
      <w:bookmarkEnd w:id="5375"/>
      <w:bookmarkEnd w:id="5376"/>
      <w:bookmarkEnd w:id="5377"/>
      <w:bookmarkEnd w:id="5378"/>
      <w:bookmarkEnd w:id="5379"/>
      <w:bookmarkEnd w:id="5380"/>
      <w:bookmarkEnd w:id="5381"/>
      <w:bookmarkEnd w:id="5382"/>
      <w:bookmarkEnd w:id="5383"/>
      <w:r w:rsidRPr="00EE678B">
        <w:fldChar w:fldCharType="begin"/>
      </w:r>
      <w:r w:rsidRPr="00EE678B">
        <w:instrText>XE "Discontinued by a Background Process"</w:instrText>
      </w:r>
      <w:r w:rsidRPr="00EE678B">
        <w:fldChar w:fldCharType="end"/>
      </w:r>
    </w:p>
    <w:p w:rsidR="00C56E87" w:rsidRPr="00EE678B" w:rsidRDefault="00C56E87" w:rsidP="00C56E87">
      <w:pPr>
        <w:rPr>
          <w:szCs w:val="24"/>
        </w:rPr>
      </w:pPr>
    </w:p>
    <w:p w:rsidR="00C56E87" w:rsidRPr="00EE678B" w:rsidRDefault="00C56E87" w:rsidP="00C56E87">
      <w:r w:rsidRPr="00EE678B">
        <w:t>When a CMOP prescription with a status of Transmitted or Retransmitted is discontinued by a background process to the Outpatient Pharmacy options, e.g., CPRS or Registration V. 5.3 packages, an email will be sent to the PSX EXTERNAL DISPENSE ALERTS mail group. If no recipients are defined in the new mail group, the message will be sent to PSXCMOPMGR key holders stating that a prescription was just discontinued and that the CMOP status for the discontinued prescription was either Transmitted or Retransmitted.</w:t>
      </w:r>
    </w:p>
    <w:p w:rsidR="00C56E87" w:rsidRPr="00EE678B" w:rsidRDefault="00C56E87" w:rsidP="00C56E87">
      <w:pPr>
        <w:rPr>
          <w:color w:val="000000"/>
        </w:rPr>
      </w:pPr>
    </w:p>
    <w:p w:rsidR="00C56E87" w:rsidRPr="00EE678B" w:rsidRDefault="00C56E87" w:rsidP="00E20A49">
      <w:pPr>
        <w:pStyle w:val="ScreenCapture"/>
      </w:pPr>
      <w:r w:rsidRPr="00EE678B">
        <w:t xml:space="preserve">  Subj: TROY - DC Alert on CMOP Rx 123456789 TRANSMITTED  [#90494]</w:t>
      </w:r>
    </w:p>
    <w:p w:rsidR="00C56E87" w:rsidRPr="00EE678B" w:rsidRDefault="00C56E87" w:rsidP="00E20A49">
      <w:pPr>
        <w:pStyle w:val="ScreenCapture"/>
      </w:pPr>
      <w:r w:rsidRPr="00EE678B">
        <w:t xml:space="preserve">  03/03/09@17:37 8 lines</w:t>
      </w:r>
    </w:p>
    <w:p w:rsidR="00C56E87" w:rsidRPr="00EE678B" w:rsidRDefault="00C56E87" w:rsidP="00E20A49">
      <w:pPr>
        <w:pStyle w:val="ScreenCapture"/>
      </w:pPr>
      <w:r w:rsidRPr="00EE678B">
        <w:t xml:space="preserve">  From: POSTMASTER  In 'IN' basket.   Page 1  *New*</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Rx #: 123456789   Fill: 0</w:t>
      </w:r>
    </w:p>
    <w:p w:rsidR="00C56E87" w:rsidRPr="00EE678B" w:rsidRDefault="00C56E87" w:rsidP="00E20A49">
      <w:pPr>
        <w:pStyle w:val="ScreenCapture"/>
      </w:pPr>
      <w:r w:rsidRPr="00EE678B">
        <w:t xml:space="preserve">            Patient: OUTPATIENT,DCONE (6660)</w:t>
      </w:r>
    </w:p>
    <w:p w:rsidR="00C56E87" w:rsidRPr="00EE678B" w:rsidRDefault="00C56E87" w:rsidP="00E20A49">
      <w:pPr>
        <w:pStyle w:val="ScreenCapture"/>
      </w:pPr>
      <w:r w:rsidRPr="00EE678B">
        <w:t xml:space="preserve">               Drug: TAMOXIFEN CITRATE 10MG TABS</w:t>
      </w:r>
    </w:p>
    <w:p w:rsidR="00C56E87" w:rsidRPr="00EE678B" w:rsidRDefault="00C56E87" w:rsidP="00E20A49">
      <w:pPr>
        <w:pStyle w:val="ScreenCapture"/>
      </w:pPr>
      <w:r w:rsidRPr="00EE678B">
        <w:t xml:space="preserve">          Rx Status: DISCONTINUED BY PROVIDER</w:t>
      </w:r>
    </w:p>
    <w:p w:rsidR="00C56E87" w:rsidRPr="00EE678B" w:rsidRDefault="00C56E87" w:rsidP="00E20A49">
      <w:pPr>
        <w:pStyle w:val="ScreenCapture"/>
      </w:pPr>
      <w:r w:rsidRPr="00EE678B">
        <w:t xml:space="preserve">  Processing Status: TRANSMITTED to CMOP on 02/27/09</w:t>
      </w:r>
    </w:p>
    <w:p w:rsidR="00C56E87" w:rsidRPr="00EE678B" w:rsidRDefault="00C56E87" w:rsidP="00E20A49">
      <w:pPr>
        <w:pStyle w:val="ScreenCapture"/>
      </w:pPr>
      <w:r w:rsidRPr="00EE678B">
        <w:t xml:space="preserve">           Provider: OPPROVIDER, PROV</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    Please contact CMOP or take appropriate action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Enter message action (in IN basket): Ignore//</w:t>
      </w:r>
    </w:p>
    <w:p w:rsidR="00C56E87" w:rsidRPr="00EE678B" w:rsidRDefault="00C56E87" w:rsidP="00E20A49">
      <w:pPr>
        <w:pStyle w:val="ScreenCapture"/>
      </w:pPr>
      <w:r w:rsidRPr="00EE678B">
        <w:t xml:space="preserve">  ------------------------------------------------------------------------</w:t>
      </w:r>
    </w:p>
    <w:p w:rsidR="00C56E87" w:rsidRPr="00EE678B" w:rsidRDefault="00C56E87" w:rsidP="00C56E87">
      <w:pPr>
        <w:rPr>
          <w:szCs w:val="24"/>
        </w:rPr>
      </w:pPr>
      <w:bookmarkStart w:id="5384" w:name="_Toc238453053"/>
      <w:bookmarkStart w:id="5385" w:name="_Toc280701327"/>
      <w:bookmarkStart w:id="5386" w:name="_Toc299044498"/>
      <w:bookmarkStart w:id="5387" w:name="_Toc280853667"/>
    </w:p>
    <w:p w:rsidR="00C56E87" w:rsidRPr="00EE678B" w:rsidRDefault="00C56E87" w:rsidP="007A1309">
      <w:pPr>
        <w:pStyle w:val="Heading3"/>
      </w:pPr>
      <w:bookmarkStart w:id="5388" w:name="_Toc339962631"/>
      <w:bookmarkStart w:id="5389" w:name="_Toc340139047"/>
      <w:bookmarkStart w:id="5390" w:name="_Toc340143940"/>
      <w:bookmarkStart w:id="5391" w:name="_Toc340144197"/>
      <w:bookmarkStart w:id="5392" w:name="_Toc4140515"/>
      <w:r w:rsidRPr="00EE678B">
        <w:t>Discontinued by a Foreground Pharmacy Process</w:t>
      </w:r>
      <w:bookmarkEnd w:id="5384"/>
      <w:bookmarkEnd w:id="5385"/>
      <w:bookmarkEnd w:id="5386"/>
      <w:bookmarkEnd w:id="5387"/>
      <w:bookmarkEnd w:id="5388"/>
      <w:bookmarkEnd w:id="5389"/>
      <w:bookmarkEnd w:id="5390"/>
      <w:bookmarkEnd w:id="5391"/>
      <w:bookmarkEnd w:id="5392"/>
      <w:r w:rsidRPr="00EE678B">
        <w:fldChar w:fldCharType="begin"/>
      </w:r>
      <w:r w:rsidRPr="00EE678B">
        <w:instrText>XE "Discontinued by a Foreground Pharmacy Process"</w:instrText>
      </w:r>
      <w:r w:rsidRPr="00EE678B">
        <w:fldChar w:fldCharType="end"/>
      </w:r>
    </w:p>
    <w:p w:rsidR="00C56E87" w:rsidRPr="00EE678B" w:rsidRDefault="00C56E87" w:rsidP="00C56E87">
      <w:pPr>
        <w:rPr>
          <w:szCs w:val="24"/>
        </w:rPr>
      </w:pPr>
    </w:p>
    <w:p w:rsidR="00C56E87" w:rsidRPr="00EE678B" w:rsidRDefault="00C56E87" w:rsidP="00C56E87">
      <w:pPr>
        <w:rPr>
          <w:szCs w:val="24"/>
        </w:rPr>
      </w:pPr>
      <w:r w:rsidRPr="00EE678B">
        <w:rPr>
          <w:szCs w:val="24"/>
        </w:rPr>
        <w:t>When a CMOP prescription with a status of Transmitted or Retransmitted is discontinued by a foreground Pharmacy process due to a duplicate drug scenario that would trigger the duplicate to be discontinued, then the Processing Status field of the duplicate drug message is highlighted to alert the user.</w:t>
      </w:r>
    </w:p>
    <w:p w:rsidR="00C56E87" w:rsidRPr="00EE678B" w:rsidRDefault="00C56E87" w:rsidP="00C56E87">
      <w:pPr>
        <w:rPr>
          <w:color w:val="000000"/>
        </w:rPr>
      </w:pP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Duplicate Drug A AND Z OINTMENT in Prescription: 123456789</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Status: Active                       Issued: 11/27/09</w:t>
      </w:r>
    </w:p>
    <w:p w:rsidR="00C56E87" w:rsidRPr="00EE678B" w:rsidRDefault="00C56E87" w:rsidP="00E20A49">
      <w:pPr>
        <w:pStyle w:val="ScreenCapture"/>
      </w:pPr>
      <w:r w:rsidRPr="00EE678B">
        <w:t xml:space="preserve">         Processing Status: Transmitted to CMOP on 11/27/09          </w:t>
      </w:r>
    </w:p>
    <w:p w:rsidR="00C56E87" w:rsidRPr="00EE678B" w:rsidRDefault="00C56E87" w:rsidP="00E20A49">
      <w:pPr>
        <w:pStyle w:val="ScreenCapture"/>
      </w:pPr>
      <w:r w:rsidRPr="00EE678B">
        <w:t xml:space="preserve">                       SIG: APPLY 1 TUBE TO AFFECTED AREA TWICE A DAY</w:t>
      </w:r>
    </w:p>
    <w:p w:rsidR="00C56E87" w:rsidRPr="00EE678B" w:rsidRDefault="00C56E87" w:rsidP="00E20A49">
      <w:pPr>
        <w:pStyle w:val="ScreenCapture"/>
      </w:pPr>
      <w:r w:rsidRPr="00EE678B">
        <w:t xml:space="preserve">                       QTY: 1                         # of refills: 5</w:t>
      </w:r>
    </w:p>
    <w:p w:rsidR="00C56E87" w:rsidRPr="00EE678B" w:rsidRDefault="00C56E87" w:rsidP="00E20A49">
      <w:pPr>
        <w:pStyle w:val="ScreenCapture"/>
      </w:pPr>
      <w:r w:rsidRPr="00EE678B">
        <w:t xml:space="preserve">                  Provider: OPPROVIDER, PROV     Refills remaining: 5</w:t>
      </w:r>
    </w:p>
    <w:p w:rsidR="00C56E87" w:rsidRPr="00EE678B" w:rsidRDefault="00C56E87" w:rsidP="00E20A49">
      <w:pPr>
        <w:pStyle w:val="ScreenCapture"/>
      </w:pPr>
      <w:r w:rsidRPr="00EE678B">
        <w:t xml:space="preserve">                                                Last filled on: 11/27/09</w:t>
      </w:r>
    </w:p>
    <w:p w:rsidR="00C56E87" w:rsidRPr="00EE678B" w:rsidRDefault="00C56E87" w:rsidP="00E20A49">
      <w:pPr>
        <w:pStyle w:val="ScreenCapture"/>
      </w:pPr>
      <w:r w:rsidRPr="00EE678B">
        <w:t xml:space="preserve">                                                   Days Supply: 5</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Discontinue RX # 123456789?</w:t>
      </w:r>
    </w:p>
    <w:p w:rsidR="00C56E87" w:rsidRPr="00EE678B" w:rsidRDefault="00C56E87" w:rsidP="00E20A49">
      <w:pPr>
        <w:pStyle w:val="ScreenCapture"/>
      </w:pPr>
      <w:r w:rsidRPr="00EE678B">
        <w:t xml:space="preserve"> </w:t>
      </w:r>
    </w:p>
    <w:p w:rsidR="00C56E87" w:rsidRPr="00EE678B" w:rsidRDefault="00C56E87" w:rsidP="00E20A49">
      <w:pPr>
        <w:pStyle w:val="ScreenCapture"/>
      </w:pPr>
    </w:p>
    <w:p w:rsidR="004E2196" w:rsidRPr="00EE678B" w:rsidRDefault="00C56E87" w:rsidP="00E20A49">
      <w:pPr>
        <w:pStyle w:val="ScreenCapture"/>
      </w:pPr>
      <w:r w:rsidRPr="00EE678B">
        <w:t>In the above example, the line “Processing Status: Transmitted to CMOP on 11/27/09” is bold.</w:t>
      </w:r>
    </w:p>
    <w:p w:rsidR="00C56E87" w:rsidRPr="00EE678B" w:rsidRDefault="00C56E87" w:rsidP="004E0305">
      <w:pPr>
        <w:pStyle w:val="Heading2"/>
      </w:pPr>
      <w:bookmarkStart w:id="5393" w:name="_Toc280701328"/>
      <w:bookmarkStart w:id="5394" w:name="_Toc299044499"/>
      <w:bookmarkStart w:id="5395" w:name="_Toc280853668"/>
      <w:bookmarkStart w:id="5396" w:name="_Toc303286230"/>
      <w:bookmarkStart w:id="5397" w:name="_Toc339962116"/>
      <w:bookmarkStart w:id="5398" w:name="_Toc339962632"/>
      <w:bookmarkStart w:id="5399" w:name="_Toc340138775"/>
      <w:bookmarkStart w:id="5400" w:name="_Toc340139048"/>
      <w:bookmarkStart w:id="5401" w:name="_Toc340139325"/>
      <w:bookmarkStart w:id="5402" w:name="_Toc340143941"/>
      <w:bookmarkStart w:id="5403" w:name="_Toc340144198"/>
      <w:bookmarkStart w:id="5404" w:name="_Toc4140516"/>
      <w:r w:rsidRPr="00EE678B">
        <w:t>List One Patient's Archived Rx's</w:t>
      </w:r>
      <w:bookmarkEnd w:id="5393"/>
      <w:bookmarkEnd w:id="5394"/>
      <w:bookmarkEnd w:id="5395"/>
      <w:bookmarkEnd w:id="5396"/>
      <w:bookmarkEnd w:id="5397"/>
      <w:bookmarkEnd w:id="5398"/>
      <w:bookmarkEnd w:id="5399"/>
      <w:bookmarkEnd w:id="5400"/>
      <w:bookmarkEnd w:id="5401"/>
      <w:bookmarkEnd w:id="5402"/>
      <w:bookmarkEnd w:id="5403"/>
      <w:bookmarkEnd w:id="5404"/>
      <w:r w:rsidRPr="00EE678B">
        <w:fldChar w:fldCharType="begin"/>
      </w:r>
      <w:r w:rsidRPr="00EE678B">
        <w:instrText>XE "List One Patient's Archived Rx's"</w:instrText>
      </w:r>
      <w:r w:rsidRPr="00EE678B">
        <w:fldChar w:fldCharType="end"/>
      </w:r>
    </w:p>
    <w:p w:rsidR="00C56E87" w:rsidRPr="00EE678B" w:rsidRDefault="00C56E87" w:rsidP="007D02E1">
      <w:pPr>
        <w:pStyle w:val="Manual-optionname"/>
      </w:pPr>
      <w:r w:rsidRPr="00EE678B">
        <w:t>[PSO ARCHIVE LIST RX'S]</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This option shows the basic patient demographics and the prescription numbers and dates of archiving for archived prescriptions for this patient.</w:t>
      </w:r>
    </w:p>
    <w:p w:rsidR="00C56E87" w:rsidRPr="00EE678B" w:rsidRDefault="00C56E87" w:rsidP="00E20A49">
      <w:pPr>
        <w:pStyle w:val="Heading2"/>
      </w:pPr>
      <w:bookmarkStart w:id="5405" w:name="_Toc280701329"/>
      <w:bookmarkStart w:id="5406" w:name="_Toc299044500"/>
      <w:bookmarkStart w:id="5407" w:name="_Toc280853669"/>
      <w:bookmarkStart w:id="5408" w:name="_Toc303286231"/>
      <w:bookmarkStart w:id="5409" w:name="_Toc339962117"/>
      <w:bookmarkStart w:id="5410" w:name="_Toc339962633"/>
      <w:bookmarkStart w:id="5411" w:name="_Toc340138776"/>
      <w:bookmarkStart w:id="5412" w:name="_Toc340139049"/>
      <w:bookmarkStart w:id="5413" w:name="_Toc340139326"/>
      <w:bookmarkStart w:id="5414" w:name="_Toc340143942"/>
      <w:bookmarkStart w:id="5415" w:name="_Toc340144199"/>
      <w:bookmarkStart w:id="5416" w:name="_Toc4140517"/>
      <w:r w:rsidRPr="00EE678B">
        <w:t>Manual Print of Multi-Rx Forms</w:t>
      </w:r>
      <w:bookmarkEnd w:id="5405"/>
      <w:bookmarkEnd w:id="5406"/>
      <w:bookmarkEnd w:id="5407"/>
      <w:bookmarkEnd w:id="5408"/>
      <w:bookmarkEnd w:id="5409"/>
      <w:bookmarkEnd w:id="5410"/>
      <w:bookmarkEnd w:id="5411"/>
      <w:bookmarkEnd w:id="5412"/>
      <w:bookmarkEnd w:id="5413"/>
      <w:bookmarkEnd w:id="5414"/>
      <w:bookmarkEnd w:id="5415"/>
      <w:bookmarkEnd w:id="5416"/>
      <w:r w:rsidRPr="00EE678B">
        <w:fldChar w:fldCharType="begin"/>
      </w:r>
      <w:r w:rsidRPr="00EE678B">
        <w:instrText>XE "Manual Print of Multi-Rx Forms"</w:instrText>
      </w:r>
      <w:r w:rsidRPr="00EE678B">
        <w:fldChar w:fldCharType="end"/>
      </w:r>
    </w:p>
    <w:p w:rsidR="00C56E87" w:rsidRPr="00EE678B" w:rsidRDefault="00C56E87" w:rsidP="007D02E1">
      <w:pPr>
        <w:pStyle w:val="Manual-optionname"/>
      </w:pPr>
      <w:r w:rsidRPr="00EE678B">
        <w:t>[PSO LM MULTI-RX PRINT]</w:t>
      </w:r>
    </w:p>
    <w:p w:rsidR="00C56E87" w:rsidRPr="00EE678B" w:rsidRDefault="00C56E87" w:rsidP="007D02E1">
      <w:pPr>
        <w:keepNext/>
        <w:rPr>
          <w:color w:val="000000"/>
          <w:szCs w:val="20"/>
        </w:rPr>
      </w:pPr>
    </w:p>
    <w:p w:rsidR="00C56E87" w:rsidRPr="00EE678B" w:rsidRDefault="00C56E87" w:rsidP="007D02E1">
      <w:pPr>
        <w:rPr>
          <w:color w:val="000000"/>
          <w:szCs w:val="20"/>
        </w:rPr>
      </w:pPr>
      <w:r w:rsidRPr="00EE678B">
        <w:rPr>
          <w:color w:val="000000"/>
          <w:szCs w:val="20"/>
        </w:rPr>
        <w:t>This option allows the user to reprint the Multi-Rx Refill Request form on laser label stock without having to reprint the entire prescription labels. The user will receive a system confirmation that this form has been queued to print.</w:t>
      </w:r>
    </w:p>
    <w:p w:rsidR="00C56E87" w:rsidRPr="00EE678B" w:rsidRDefault="00C56E87" w:rsidP="00C56E87">
      <w:pPr>
        <w:rPr>
          <w:color w:val="000000"/>
          <w:szCs w:val="20"/>
        </w:rPr>
      </w:pPr>
    </w:p>
    <w:p w:rsidR="00C56E87" w:rsidRPr="00EE678B" w:rsidRDefault="00C56E87" w:rsidP="00644AD6">
      <w:pPr>
        <w:pStyle w:val="ExampleHeading"/>
        <w:rPr>
          <w:rFonts w:eastAsia="MS Mincho"/>
        </w:rPr>
      </w:pPr>
      <w:r w:rsidRPr="00EE678B">
        <w:rPr>
          <w:rFonts w:eastAsia="MS Mincho"/>
        </w:rPr>
        <w:t>Example: Manually Printing Multi-Rx Forms</w:t>
      </w:r>
    </w:p>
    <w:p w:rsidR="00C56E87" w:rsidRPr="00EE678B" w:rsidRDefault="00C56E87" w:rsidP="00E20A49">
      <w:pPr>
        <w:pStyle w:val="ScreenCapture"/>
      </w:pPr>
      <w:r w:rsidRPr="00EE678B">
        <w:t xml:space="preserve">Select Rx (Prescriptions) Option: </w:t>
      </w:r>
      <w:r w:rsidRPr="00EE678B">
        <w:rPr>
          <w:b/>
          <w:bCs/>
        </w:rPr>
        <w:t>MAN</w:t>
      </w:r>
      <w:r w:rsidRPr="00EE678B">
        <w:t>ual Print of Multi-Rx Forms</w:t>
      </w:r>
    </w:p>
    <w:p w:rsidR="00C56E87" w:rsidRPr="00EE678B" w:rsidRDefault="00C56E87" w:rsidP="00E20A49">
      <w:pPr>
        <w:pStyle w:val="ScreenCapture"/>
      </w:pPr>
    </w:p>
    <w:p w:rsidR="00C56E87" w:rsidRPr="00EE678B" w:rsidRDefault="00C56E87" w:rsidP="00E20A49">
      <w:pPr>
        <w:pStyle w:val="ScreenCapture"/>
      </w:pPr>
      <w:r w:rsidRPr="00EE678B">
        <w:t xml:space="preserve">Enter patient to reprint Multi-Rx refill form for: </w:t>
      </w:r>
      <w:r w:rsidRPr="00EE678B">
        <w:rPr>
          <w:b/>
          <w:bCs/>
        </w:rPr>
        <w:t>OPPATIENT2,ONE</w:t>
      </w:r>
    </w:p>
    <w:p w:rsidR="00C56E87" w:rsidRPr="00EE678B" w:rsidRDefault="00C56E87" w:rsidP="00E20A49">
      <w:pPr>
        <w:pStyle w:val="ScreenCapture"/>
      </w:pPr>
    </w:p>
    <w:p w:rsidR="00C56E87" w:rsidRPr="00EE678B" w:rsidRDefault="00C56E87" w:rsidP="00E20A49">
      <w:pPr>
        <w:pStyle w:val="ScreenCapture"/>
      </w:pPr>
      <w:r w:rsidRPr="00EE678B">
        <w:t xml:space="preserve">Select LABEL DEVICE: </w:t>
      </w:r>
      <w:r w:rsidRPr="00EE678B">
        <w:rPr>
          <w:b/>
          <w:bCs/>
        </w:rPr>
        <w:t>LEX2</w:t>
      </w:r>
      <w:r w:rsidRPr="00EE678B">
        <w:t xml:space="preserve">  LEX2$PRT  Bay Pines </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Multi-Rx form queued to print</w:t>
      </w:r>
    </w:p>
    <w:p w:rsidR="00DE2A73" w:rsidRPr="00962A17" w:rsidRDefault="00DE2A73" w:rsidP="00DE2A73">
      <w:pPr>
        <w:pStyle w:val="Heading2"/>
        <w:rPr>
          <w:lang w:val="en-US"/>
        </w:rPr>
      </w:pPr>
      <w:bookmarkStart w:id="5417" w:name="_Toc468948455"/>
      <w:bookmarkStart w:id="5418" w:name="_Toc483220714"/>
      <w:bookmarkStart w:id="5419" w:name="_Toc4140518"/>
      <w:bookmarkStart w:id="5420" w:name="_Toc280701330"/>
      <w:bookmarkStart w:id="5421" w:name="_Toc299044501"/>
      <w:bookmarkStart w:id="5422" w:name="_Toc280853670"/>
      <w:bookmarkStart w:id="5423" w:name="_Toc303286232"/>
      <w:bookmarkStart w:id="5424" w:name="_Toc339962118"/>
      <w:bookmarkStart w:id="5425" w:name="_Toc339962634"/>
      <w:bookmarkStart w:id="5426" w:name="_Toc340138777"/>
      <w:bookmarkStart w:id="5427" w:name="_Toc340139050"/>
      <w:bookmarkStart w:id="5428" w:name="_Toc340139327"/>
      <w:bookmarkStart w:id="5429" w:name="_Toc340143943"/>
      <w:bookmarkStart w:id="5430" w:name="_Toc340144200"/>
      <w:r w:rsidRPr="00962A17">
        <w:rPr>
          <w:lang w:val="en-US"/>
        </w:rPr>
        <w:t>OneVA Pharmacy Prescription Report</w:t>
      </w:r>
      <w:bookmarkEnd w:id="5417"/>
      <w:bookmarkEnd w:id="5418"/>
      <w:bookmarkEnd w:id="5419"/>
      <w:r w:rsidRPr="00962A17">
        <w:rPr>
          <w:lang w:val="en-US"/>
        </w:rPr>
        <w:fldChar w:fldCharType="begin"/>
      </w:r>
      <w:r w:rsidRPr="00962A17">
        <w:instrText xml:space="preserve"> XE "</w:instrText>
      </w:r>
      <w:r w:rsidRPr="00962A17">
        <w:rPr>
          <w:lang w:val="en-US"/>
        </w:rPr>
        <w:instrText>OneVA Pharmacy Prescription Report</w:instrText>
      </w:r>
      <w:r w:rsidRPr="00962A17">
        <w:instrText xml:space="preserve">" </w:instrText>
      </w:r>
      <w:r w:rsidRPr="00962A17">
        <w:rPr>
          <w:lang w:val="en-US"/>
        </w:rPr>
        <w:fldChar w:fldCharType="end"/>
      </w:r>
    </w:p>
    <w:p w:rsidR="00DE2A73" w:rsidRPr="00962A17" w:rsidRDefault="00DE2A73" w:rsidP="00DE2A73">
      <w:pPr>
        <w:rPr>
          <w:b/>
          <w:lang w:val="it-IT"/>
        </w:rPr>
      </w:pPr>
      <w:r w:rsidRPr="00962A17">
        <w:rPr>
          <w:b/>
          <w:lang w:val="it-IT"/>
        </w:rPr>
        <w:t>[</w:t>
      </w:r>
      <w:r w:rsidRPr="00962A17">
        <w:rPr>
          <w:b/>
        </w:rPr>
        <w:t>PSO REMOTE RX REPORT</w:t>
      </w:r>
      <w:r w:rsidRPr="00962A17">
        <w:rPr>
          <w:b/>
          <w:lang w:val="it-IT"/>
        </w:rPr>
        <w:t>]</w:t>
      </w:r>
    </w:p>
    <w:p w:rsidR="00DE2A73" w:rsidRPr="00962A17" w:rsidRDefault="00583040" w:rsidP="009A790E">
      <w:pPr>
        <w:pStyle w:val="BodyText"/>
      </w:pPr>
      <w:r>
        <w:rPr>
          <w:noProof/>
        </w:rPr>
        <w:drawing>
          <wp:inline distT="0" distB="0" distL="0" distR="0">
            <wp:extent cx="464820" cy="3810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DE2A73" w:rsidRPr="00962A17">
        <w:rPr>
          <w:b/>
        </w:rPr>
        <w:t>Note:</w:t>
      </w:r>
      <w:r w:rsidR="00DE2A73" w:rsidRPr="00962A17">
        <w:t xml:space="preserve">  For additional information regarding OneVA Pharmacy processing go to the VA Software Document Library (VDL), select the Clinical section then choose the “Pharm: Outpatient Pharmacy” page. Locate the “User Manual – OneVA Pharmacy” document.</w:t>
      </w:r>
    </w:p>
    <w:p w:rsidR="00DE2A73" w:rsidRPr="00962A17" w:rsidRDefault="00583040" w:rsidP="009A790E">
      <w:pPr>
        <w:pStyle w:val="BodyText"/>
      </w:pPr>
      <w:r>
        <w:rPr>
          <w:noProof/>
        </w:rPr>
        <w:drawing>
          <wp:inline distT="0" distB="0" distL="0" distR="0">
            <wp:extent cx="464820" cy="3810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64820" cy="381000"/>
                    </a:xfrm>
                    <a:prstGeom prst="rect">
                      <a:avLst/>
                    </a:prstGeom>
                    <a:noFill/>
                    <a:ln>
                      <a:noFill/>
                    </a:ln>
                  </pic:spPr>
                </pic:pic>
              </a:graphicData>
            </a:graphic>
          </wp:inline>
        </w:drawing>
      </w:r>
      <w:r w:rsidR="00DE2A73" w:rsidRPr="00962A17">
        <w:rPr>
          <w:b/>
        </w:rPr>
        <w:t>Note:</w:t>
      </w:r>
      <w:r w:rsidR="00DE2A73" w:rsidRPr="00962A17">
        <w:t xml:space="preserve">  To account for copay billing, insurance billing, and subsequent refill capabilities all sites are asked to print to an OneVA Pharmacy Reports and manually release prescriptions filled by other stations. Recommended frequency of printing report is no less than weekly.</w:t>
      </w:r>
    </w:p>
    <w:p w:rsidR="00DE2A73" w:rsidRPr="00962A17" w:rsidRDefault="00DE2A73" w:rsidP="00DE2A73">
      <w:r w:rsidRPr="00962A17">
        <w:t>The OneVA Pharmacy OneVA Pharmacy patch PSO*7*454 – December 2016 introduces the new menu option for retrieving the OneVA Pharmacy Prescription Reports. The ‘ONEVA PHARMACY PRESCRIPTION REPORT [PSO REMOTE RX REPORT]’ menu is located on the ‘RX (PRESCRIPTIONS) [PSO RX]’ menu.</w:t>
      </w:r>
    </w:p>
    <w:p w:rsidR="00DE2A73" w:rsidRPr="00962A17" w:rsidRDefault="00DE2A73" w:rsidP="00DE2A73"/>
    <w:p w:rsidR="00DE2A73" w:rsidRPr="00962A17" w:rsidRDefault="00DE2A73" w:rsidP="00DE2A73">
      <w:r w:rsidRPr="00962A17">
        <w:t>There are three new reports available on the menu with self-describing titles. They are:</w:t>
      </w:r>
    </w:p>
    <w:p w:rsidR="00DE2A73" w:rsidRPr="00962A17" w:rsidRDefault="00DE2A73">
      <w:pPr>
        <w:pStyle w:val="BodyText"/>
        <w:numPr>
          <w:ilvl w:val="0"/>
          <w:numId w:val="105"/>
        </w:numPr>
        <w:pPrChange w:id="5431" w:author="Fred Perez" w:date="2019-03-22T09:44:00Z">
          <w:pPr>
            <w:pStyle w:val="BodyText"/>
            <w:numPr>
              <w:numId w:val="124"/>
            </w:numPr>
            <w:tabs>
              <w:tab w:val="num" w:pos="360"/>
              <w:tab w:val="num" w:pos="720"/>
            </w:tabs>
            <w:ind w:left="720" w:hanging="720"/>
          </w:pPr>
        </w:pPrChange>
      </w:pPr>
      <w:r w:rsidRPr="00962A17">
        <w:t>Prescriptions dispensed for other Host Pharmacies</w:t>
      </w:r>
    </w:p>
    <w:p w:rsidR="00DE2A73" w:rsidRPr="00962A17" w:rsidRDefault="00DE2A73">
      <w:pPr>
        <w:pStyle w:val="BodyText"/>
        <w:numPr>
          <w:ilvl w:val="0"/>
          <w:numId w:val="105"/>
        </w:numPr>
        <w:pPrChange w:id="5432" w:author="Fred Perez" w:date="2019-03-22T09:44:00Z">
          <w:pPr>
            <w:pStyle w:val="BodyText"/>
            <w:numPr>
              <w:numId w:val="124"/>
            </w:numPr>
            <w:tabs>
              <w:tab w:val="num" w:pos="360"/>
              <w:tab w:val="num" w:pos="720"/>
            </w:tabs>
            <w:ind w:left="720" w:hanging="720"/>
          </w:pPr>
        </w:pPrChange>
      </w:pPr>
      <w:r w:rsidRPr="00962A17">
        <w:t>Our prescriptions, filled by other facilities as the Dispensing Pharmacy</w:t>
      </w:r>
    </w:p>
    <w:p w:rsidR="00DE2A73" w:rsidRPr="00962A17" w:rsidRDefault="00DE2A73">
      <w:pPr>
        <w:pStyle w:val="BodyText"/>
        <w:numPr>
          <w:ilvl w:val="0"/>
          <w:numId w:val="105"/>
        </w:numPr>
        <w:pPrChange w:id="5433" w:author="Fred Perez" w:date="2019-03-22T09:44:00Z">
          <w:pPr>
            <w:pStyle w:val="BodyText"/>
            <w:numPr>
              <w:numId w:val="124"/>
            </w:numPr>
            <w:tabs>
              <w:tab w:val="num" w:pos="360"/>
              <w:tab w:val="num" w:pos="720"/>
            </w:tabs>
            <w:ind w:left="720" w:hanging="720"/>
          </w:pPr>
        </w:pPrChange>
      </w:pPr>
      <w:r w:rsidRPr="00962A17">
        <w:t>All OneVA Pharmacy Prescription Activity</w:t>
      </w:r>
    </w:p>
    <w:p w:rsidR="00DE2A73" w:rsidRPr="00962A17" w:rsidRDefault="00DE2A73" w:rsidP="00DE2A73">
      <w:pPr>
        <w:pStyle w:val="Boldunderline"/>
      </w:pPr>
      <w:r w:rsidRPr="00962A17">
        <w:t>Example: OneVA Pharmacy Reports</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Patient Prescription Processing</w:t>
      </w:r>
    </w:p>
    <w:p w:rsidR="00DE2A73" w:rsidRPr="00962A17" w:rsidRDefault="00DE2A73" w:rsidP="00DE2A73">
      <w:pPr>
        <w:pStyle w:val="JOComputerScreen"/>
      </w:pPr>
      <w:r w:rsidRPr="00962A17">
        <w:t xml:space="preserve">   FEE    Fee Patient Inquiry</w:t>
      </w:r>
    </w:p>
    <w:p w:rsidR="00DE2A73" w:rsidRPr="00962A17" w:rsidRDefault="00DE2A73" w:rsidP="00DE2A73">
      <w:pPr>
        <w:pStyle w:val="JOComputerScreen"/>
      </w:pPr>
      <w:r w:rsidRPr="00962A17">
        <w:t xml:space="preserve">          Check Drug Interaction</w:t>
      </w:r>
    </w:p>
    <w:p w:rsidR="00DE2A73" w:rsidRPr="00962A17" w:rsidRDefault="00DE2A73" w:rsidP="00DE2A73">
      <w:pPr>
        <w:pStyle w:val="JOComputerScreen"/>
      </w:pPr>
      <w:r w:rsidRPr="00962A17">
        <w:t xml:space="preserve">          Complete Orders from OERR</w:t>
      </w:r>
    </w:p>
    <w:p w:rsidR="00DE2A73" w:rsidRPr="00962A17" w:rsidRDefault="00DE2A73" w:rsidP="00DE2A73">
      <w:pPr>
        <w:pStyle w:val="JOComputerScreen"/>
      </w:pPr>
      <w:r w:rsidRPr="00962A17">
        <w:t xml:space="preserve">          Discontinue Prescription(s)</w:t>
      </w:r>
    </w:p>
    <w:p w:rsidR="00DE2A73" w:rsidRPr="00962A17" w:rsidRDefault="00DE2A73" w:rsidP="00DE2A73">
      <w:pPr>
        <w:pStyle w:val="JOComputerScreen"/>
      </w:pPr>
      <w:r w:rsidRPr="00962A17">
        <w:t xml:space="preserve">          Edit Prescriptions</w:t>
      </w:r>
    </w:p>
    <w:p w:rsidR="00DE2A73" w:rsidRPr="00962A17" w:rsidRDefault="00DE2A73" w:rsidP="00DE2A73">
      <w:pPr>
        <w:pStyle w:val="JOComputerScreen"/>
      </w:pPr>
      <w:r w:rsidRPr="00962A17">
        <w:t xml:space="preserve">          ePharmacy Menu ...</w:t>
      </w:r>
    </w:p>
    <w:p w:rsidR="00DE2A73" w:rsidRPr="00962A17" w:rsidRDefault="00DE2A73" w:rsidP="00DE2A73">
      <w:pPr>
        <w:pStyle w:val="JOComputerScreen"/>
      </w:pPr>
      <w:r w:rsidRPr="00962A17">
        <w:t xml:space="preserve">          List One Patient's Archived Rx's</w:t>
      </w:r>
    </w:p>
    <w:p w:rsidR="00DE2A73" w:rsidRPr="00962A17" w:rsidRDefault="00DE2A73" w:rsidP="00DE2A73">
      <w:pPr>
        <w:pStyle w:val="JOComputerScreen"/>
      </w:pPr>
      <w:r w:rsidRPr="00962A17">
        <w:t xml:space="preserve">          Manual Print of Multi-Rx Forms</w:t>
      </w:r>
    </w:p>
    <w:p w:rsidR="00DE2A73" w:rsidRPr="00962A17" w:rsidRDefault="00DE2A73" w:rsidP="00DE2A73">
      <w:pPr>
        <w:pStyle w:val="JOComputerScreen"/>
      </w:pPr>
      <w:r w:rsidRPr="00962A17">
        <w:t xml:space="preserve">          OneVA Pharmacy Prescription Report</w:t>
      </w:r>
    </w:p>
    <w:p w:rsidR="00DE2A73" w:rsidRPr="00962A17" w:rsidRDefault="00DE2A73" w:rsidP="00DE2A73">
      <w:pPr>
        <w:pStyle w:val="JOComputerScreen"/>
      </w:pPr>
      <w:r w:rsidRPr="00962A17">
        <w:t xml:space="preserve">          Reprint an Outpatient Rx Label</w:t>
      </w:r>
    </w:p>
    <w:p w:rsidR="00DE2A73" w:rsidRPr="00962A17" w:rsidRDefault="00DE2A73" w:rsidP="00DE2A73">
      <w:pPr>
        <w:pStyle w:val="JOComputerScreen"/>
      </w:pPr>
      <w:r w:rsidRPr="00962A17">
        <w:t xml:space="preserve">          Signature Log Reprint</w:t>
      </w:r>
    </w:p>
    <w:p w:rsidR="00DE2A73" w:rsidRPr="00962A17" w:rsidRDefault="00DE2A73" w:rsidP="00DE2A73">
      <w:pPr>
        <w:pStyle w:val="JOComputerScreen"/>
      </w:pPr>
      <w:r w:rsidRPr="00962A17">
        <w:t xml:space="preserve">          View Prescriptions</w:t>
      </w:r>
    </w:p>
    <w:p w:rsidR="00DE2A73" w:rsidRPr="00962A17" w:rsidRDefault="00DE2A73" w:rsidP="00DE2A73">
      <w:pPr>
        <w:pStyle w:val="JOComputerScreen"/>
      </w:pPr>
    </w:p>
    <w:p w:rsidR="00DE2A73" w:rsidRPr="00962A17" w:rsidRDefault="00DE2A73" w:rsidP="00DE2A73">
      <w:pPr>
        <w:pStyle w:val="JOComputerScreen"/>
      </w:pPr>
      <w:r w:rsidRPr="00962A17">
        <w:t>Select Rx (Prescriptions) &lt;TEST ACCOUNT&gt; Option: OneVA Pharmacy Prescription Ret</w:t>
      </w:r>
    </w:p>
    <w:p w:rsidR="00DE2A73" w:rsidRPr="00962A17" w:rsidRDefault="00DE2A73" w:rsidP="00DE2A73">
      <w:pPr>
        <w:pStyle w:val="JOComputerScreen"/>
      </w:pPr>
      <w:r w:rsidRPr="00962A17">
        <w:t xml:space="preserve"> Report</w:t>
      </w:r>
    </w:p>
    <w:p w:rsidR="00DE2A73" w:rsidRPr="00962A17" w:rsidRDefault="00DE2A73" w:rsidP="00DE2A73">
      <w:pPr>
        <w:pStyle w:val="JOComputerScreen"/>
      </w:pPr>
    </w:p>
    <w:p w:rsidR="00DE2A73" w:rsidRPr="00962A17" w:rsidRDefault="00DE2A73" w:rsidP="00DE2A73">
      <w:pPr>
        <w:pStyle w:val="JOComputerScreen"/>
      </w:pPr>
      <w:r w:rsidRPr="00962A17">
        <w:t xml:space="preserve">   1.   Prescriptions dispensed for other Host Pharmacies</w:t>
      </w:r>
    </w:p>
    <w:p w:rsidR="00DE2A73" w:rsidRPr="00962A17" w:rsidRDefault="00DE2A73" w:rsidP="00DE2A73">
      <w:pPr>
        <w:pStyle w:val="JOComputerScreen"/>
      </w:pPr>
      <w:r w:rsidRPr="00962A17">
        <w:t xml:space="preserve">   2.   Our prescriptions, filled by other facilities as the Dispensing Pharmacy</w:t>
      </w:r>
    </w:p>
    <w:p w:rsidR="00DE2A73" w:rsidRPr="00962A17" w:rsidRDefault="00DE2A73" w:rsidP="00DE2A73">
      <w:pPr>
        <w:pStyle w:val="JOComputerScreen"/>
      </w:pPr>
      <w:r w:rsidRPr="00962A17">
        <w:t xml:space="preserve">   3.   All OneVA Pharmacy Prescription Activity</w:t>
      </w:r>
    </w:p>
    <w:p w:rsidR="00DE2A73" w:rsidRPr="00962A17" w:rsidRDefault="00DE2A73" w:rsidP="00DE2A73">
      <w:pPr>
        <w:pStyle w:val="JOComputerScreen"/>
      </w:pPr>
    </w:p>
    <w:p w:rsidR="00DE2A73" w:rsidRPr="00962A17" w:rsidRDefault="00DE2A73" w:rsidP="00DE2A73">
      <w:pPr>
        <w:pStyle w:val="JOComputerScreen"/>
      </w:pPr>
      <w:r w:rsidRPr="00962A17">
        <w:t xml:space="preserve">   Select item:  (1-3):</w:t>
      </w:r>
    </w:p>
    <w:p w:rsidR="00DE2A73" w:rsidRPr="00962A17" w:rsidRDefault="00DE2A73" w:rsidP="00DE2A73">
      <w:pPr>
        <w:pStyle w:val="JOComputerScreen"/>
      </w:pPr>
    </w:p>
    <w:p w:rsidR="00DE2A73" w:rsidRPr="00962A17" w:rsidRDefault="00DE2A73" w:rsidP="00DE2A73">
      <w:pPr>
        <w:pStyle w:val="JOComputerScreen"/>
      </w:pPr>
      <w:r w:rsidRPr="00962A17">
        <w:t>Selecting 1 will display the list of prescriptions that our local facility has</w:t>
      </w:r>
    </w:p>
    <w:p w:rsidR="00DE2A73" w:rsidRPr="00962A17" w:rsidRDefault="00DE2A73" w:rsidP="00DE2A73">
      <w:pPr>
        <w:pStyle w:val="JOComputerScreen"/>
      </w:pPr>
      <w:r w:rsidRPr="00962A17">
        <w:t>dispensed on behalf of other host Pharmacy locations as part of the OneVA</w:t>
      </w:r>
    </w:p>
    <w:p w:rsidR="00DE2A73" w:rsidRPr="00962A17" w:rsidRDefault="00DE2A73" w:rsidP="00DE2A73">
      <w:pPr>
        <w:pStyle w:val="JOComputerScreen"/>
      </w:pPr>
      <w:r w:rsidRPr="00962A17">
        <w:t>Pharmacy program. Selecting 2 will display the list of prescriptions other VA</w:t>
      </w:r>
    </w:p>
    <w:p w:rsidR="00DE2A73" w:rsidRPr="00962A17" w:rsidRDefault="00DE2A73" w:rsidP="00DE2A73">
      <w:pPr>
        <w:pStyle w:val="JOComputerScreen"/>
      </w:pPr>
      <w:r w:rsidRPr="00962A17">
        <w:t>Pharmacy locations have filled as a dispensing site for a prescription that</w:t>
      </w:r>
    </w:p>
    <w:p w:rsidR="00DE2A73" w:rsidRPr="00962A17" w:rsidRDefault="00DE2A73" w:rsidP="00DE2A73">
      <w:pPr>
        <w:pStyle w:val="JOComputerScreen"/>
      </w:pPr>
      <w:r w:rsidRPr="00962A17">
        <w:t>originated from our location. Selecting 3 will list all prescriptions that</w:t>
      </w:r>
    </w:p>
    <w:p w:rsidR="00DE2A73" w:rsidRPr="00962A17" w:rsidRDefault="00DE2A73" w:rsidP="00DE2A73">
      <w:pPr>
        <w:pStyle w:val="JOComputerScreen"/>
      </w:pPr>
      <w:r w:rsidRPr="00962A17">
        <w:t>either we have filled for other Pharmacy locations as the dispensing site or</w:t>
      </w:r>
    </w:p>
    <w:p w:rsidR="00DE2A73" w:rsidRPr="00962A17" w:rsidRDefault="00DE2A73" w:rsidP="00DE2A73">
      <w:pPr>
        <w:pStyle w:val="JOComputerScreen"/>
      </w:pPr>
      <w:r w:rsidRPr="00962A17">
        <w:t>other Pharmacy locations have filled on our behalf.</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Select item:  (1-3): 1  Prescriptions dispensed for other Host Pharmacies</w:t>
      </w:r>
    </w:p>
    <w:p w:rsidR="00DE2A73" w:rsidRPr="00962A17" w:rsidRDefault="00DE2A73" w:rsidP="00DE2A73">
      <w:pPr>
        <w:pStyle w:val="JOComputerScreen"/>
      </w:pPr>
    </w:p>
    <w:p w:rsidR="00DE2A73" w:rsidRPr="00962A17" w:rsidRDefault="00DE2A73" w:rsidP="00DE2A73">
      <w:pPr>
        <w:pStyle w:val="JOComputerScreen"/>
      </w:pPr>
      <w:r w:rsidRPr="00962A17">
        <w:t xml:space="preserve">     Select one of the following:</w:t>
      </w:r>
    </w:p>
    <w:p w:rsidR="00DE2A73" w:rsidRPr="00962A17" w:rsidRDefault="00DE2A73" w:rsidP="00DE2A73">
      <w:pPr>
        <w:pStyle w:val="JOComputerScreen"/>
      </w:pPr>
    </w:p>
    <w:p w:rsidR="00DE2A73" w:rsidRPr="00962A17" w:rsidRDefault="00DE2A73" w:rsidP="00DE2A73">
      <w:pPr>
        <w:pStyle w:val="JOComputerScreen"/>
      </w:pPr>
      <w:r w:rsidRPr="00962A17">
        <w:t xml:space="preserve">          D         DATE RANGE</w:t>
      </w:r>
    </w:p>
    <w:p w:rsidR="00DE2A73" w:rsidRPr="00962A17" w:rsidRDefault="00DE2A73" w:rsidP="00DE2A73">
      <w:pPr>
        <w:pStyle w:val="JOComputerScreen"/>
      </w:pPr>
      <w:r w:rsidRPr="00962A17">
        <w:t xml:space="preserve">          P         PATIENT</w:t>
      </w:r>
    </w:p>
    <w:p w:rsidR="00DE2A73" w:rsidRPr="00962A17" w:rsidRDefault="00DE2A73" w:rsidP="00DE2A73">
      <w:pPr>
        <w:pStyle w:val="JOComputerScreen"/>
      </w:pPr>
      <w:r w:rsidRPr="00962A17">
        <w:t xml:space="preserve">          S         SITE</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Answer with 1, 2, or 3.</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b/>
        </w:rPr>
      </w:pPr>
      <w:r w:rsidRPr="00962A17">
        <w:rPr>
          <w:b/>
        </w:rPr>
        <w:t>Search by: DATE RANGE</w:t>
      </w:r>
    </w:p>
    <w:p w:rsidR="00DE2A73" w:rsidRPr="00962A17" w:rsidRDefault="00DE2A73" w:rsidP="00DE2A73">
      <w:pPr>
        <w:pStyle w:val="JOComputerScreen"/>
      </w:pPr>
      <w:r w:rsidRPr="00962A17">
        <w:t>Enter start date: Jul 01, 2016//  (JUL 01, 2016)</w:t>
      </w:r>
    </w:p>
    <w:p w:rsidR="00DE2A73" w:rsidRPr="00962A17" w:rsidRDefault="00DE2A73" w:rsidP="00DE2A73">
      <w:pPr>
        <w:pStyle w:val="JOComputerScreen"/>
      </w:pPr>
    </w:p>
    <w:p w:rsidR="00DE2A73" w:rsidRPr="00962A17" w:rsidRDefault="00DE2A73" w:rsidP="00DE2A73">
      <w:pPr>
        <w:pStyle w:val="JOComputerScreen"/>
      </w:pPr>
      <w:r w:rsidRPr="00962A17">
        <w:t xml:space="preserve">     Examples of Valid Dates:</w:t>
      </w:r>
    </w:p>
    <w:p w:rsidR="00DE2A73" w:rsidRPr="00962A17" w:rsidRDefault="00DE2A73" w:rsidP="00DE2A73">
      <w:pPr>
        <w:pStyle w:val="JOComputerScreen"/>
      </w:pPr>
      <w:r w:rsidRPr="00962A17">
        <w:t xml:space="preserve">       JAN 20 1957 or 20 JAN 57 or 1/20/57 or 012057</w:t>
      </w:r>
    </w:p>
    <w:p w:rsidR="00DE2A73" w:rsidRPr="00962A17" w:rsidRDefault="00DE2A73" w:rsidP="00DE2A73">
      <w:pPr>
        <w:pStyle w:val="JOComputerScreen"/>
      </w:pPr>
      <w:r w:rsidRPr="00962A17">
        <w:t xml:space="preserve">       T   (for TODAY),  T+1 (for TOMORROW),  T+2,  T+7,  etc.</w:t>
      </w:r>
    </w:p>
    <w:p w:rsidR="00DE2A73" w:rsidRPr="00962A17" w:rsidRDefault="00DE2A73" w:rsidP="00DE2A73">
      <w:pPr>
        <w:pStyle w:val="JOComputerScreen"/>
      </w:pPr>
      <w:r w:rsidRPr="00962A17">
        <w:t xml:space="preserve">       T-1 (for YESTERDAY),  T-3W (for 3 WEEKS AGO), etc.</w:t>
      </w:r>
    </w:p>
    <w:p w:rsidR="00DE2A73" w:rsidRPr="00962A17" w:rsidRDefault="00DE2A73" w:rsidP="00DE2A73">
      <w:pPr>
        <w:pStyle w:val="JOComputerScreen"/>
      </w:pPr>
      <w:r w:rsidRPr="00962A17">
        <w:t xml:space="preserve">     If the year is omitted, the computer assumes a date in the PAST.</w:t>
      </w:r>
    </w:p>
    <w:p w:rsidR="00DE2A73" w:rsidRPr="00962A17" w:rsidRDefault="00DE2A73" w:rsidP="00DE2A73">
      <w:pPr>
        <w:pStyle w:val="JOComputerScreen"/>
      </w:pPr>
      <w:r w:rsidRPr="00962A17">
        <w:t xml:space="preserve">     You may omit the precise day, as:  JAN, 1957</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Enter end date: Jul 31, 2016//  (JUL 31, 2016)</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b/>
        </w:rPr>
      </w:pPr>
      <w:r w:rsidRPr="00962A17">
        <w:rPr>
          <w:b/>
        </w:rPr>
        <w:t>Search by: PATIENT</w:t>
      </w:r>
    </w:p>
    <w:p w:rsidR="00DE2A73" w:rsidRPr="00962A17" w:rsidRDefault="00DE2A73" w:rsidP="00DE2A73">
      <w:pPr>
        <w:pStyle w:val="JOComputerScreen"/>
      </w:pPr>
      <w:r w:rsidRPr="00962A17">
        <w:t>Answer with PATIENT NAME, or SOCIAL SECURITY NUMBER, or last 4 digits</w:t>
      </w:r>
    </w:p>
    <w:p w:rsidR="00DE2A73" w:rsidRPr="00962A17" w:rsidRDefault="00DE2A73" w:rsidP="00DE2A73">
      <w:pPr>
        <w:pStyle w:val="JOComputerScreen"/>
      </w:pPr>
      <w:r w:rsidRPr="00962A17">
        <w:t xml:space="preserve">    of SOCIAL SECURITY NUMBER, or first initial of last name with last</w:t>
      </w:r>
    </w:p>
    <w:p w:rsidR="00DE2A73" w:rsidRPr="00962A17" w:rsidRDefault="00DE2A73" w:rsidP="00DE2A73">
      <w:pPr>
        <w:pStyle w:val="JOComputerScreen"/>
      </w:pPr>
      <w:r w:rsidRPr="00962A17">
        <w:t xml:space="preserve">    4 digits of SOCIAL SECURITY NUMBER</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Select PATIENT NAME: PSOPATIENT,THREE</w:t>
      </w:r>
    </w:p>
    <w:p w:rsidR="00DE2A73" w:rsidRPr="00962A17" w:rsidRDefault="00DE2A73" w:rsidP="00DE2A73">
      <w:pPr>
        <w:pStyle w:val="JOComputerScreen"/>
      </w:pPr>
      <w:r w:rsidRPr="00962A17">
        <w:t xml:space="preserve"> </w:t>
      </w:r>
    </w:p>
    <w:p w:rsidR="00DE2A73" w:rsidRPr="00962A17" w:rsidRDefault="00DE2A73" w:rsidP="00DE2A73">
      <w:pPr>
        <w:pStyle w:val="JOComputerScreen"/>
      </w:pPr>
      <w:r w:rsidRPr="00962A17">
        <w:t xml:space="preserve">Select PATIENT NAME: PSOPATIENT,THREE  PSOPATIENT,THREE        8-22-57   </w:t>
      </w:r>
    </w:p>
    <w:p w:rsidR="00DE2A73" w:rsidRPr="00962A17" w:rsidRDefault="00DE2A73" w:rsidP="00DE2A73">
      <w:pPr>
        <w:pStyle w:val="JOComputerScreen"/>
      </w:pPr>
      <w:r w:rsidRPr="00962A17">
        <w:t xml:space="preserve"> 666018227     NO     NSC VETERAN      </w:t>
      </w:r>
    </w:p>
    <w:p w:rsidR="00DE2A73" w:rsidRPr="00962A17" w:rsidRDefault="00DE2A73" w:rsidP="00DE2A73">
      <w:pPr>
        <w:pStyle w:val="JOComputerScreen"/>
      </w:pPr>
    </w:p>
    <w:p w:rsidR="00DE2A73" w:rsidRPr="00962A17" w:rsidRDefault="00DE2A73" w:rsidP="00DE2A73">
      <w:pPr>
        <w:pStyle w:val="JOComputerScreen"/>
      </w:pPr>
      <w:r w:rsidRPr="00962A17">
        <w:t>No Patient Warnings on file for PSOPATIENT,THREE.</w:t>
      </w:r>
    </w:p>
    <w:p w:rsidR="00DE2A73" w:rsidRPr="00962A17" w:rsidRDefault="00DE2A73" w:rsidP="00DE2A73">
      <w:pPr>
        <w:pStyle w:val="JOComputerScreen"/>
      </w:pPr>
    </w:p>
    <w:p w:rsidR="00DE2A73" w:rsidRPr="00962A17" w:rsidRDefault="00DE2A73" w:rsidP="00DE2A73">
      <w:pPr>
        <w:pStyle w:val="JOComputerScreen"/>
      </w:pPr>
      <w:r w:rsidRPr="00962A17">
        <w:t>Press RETURN to continue...</w:t>
      </w:r>
    </w:p>
    <w:p w:rsidR="00DE2A73" w:rsidRPr="00962A17" w:rsidRDefault="00DE2A73" w:rsidP="00DE2A73">
      <w:pPr>
        <w:pStyle w:val="JOComputerScreen"/>
      </w:pPr>
    </w:p>
    <w:p w:rsidR="00DE2A73" w:rsidRPr="00962A17" w:rsidRDefault="00DE2A73" w:rsidP="00DE2A73">
      <w:pPr>
        <w:pStyle w:val="JOComputerScreen"/>
        <w:rPr>
          <w:b/>
          <w:bCs/>
          <w:u w:val="single"/>
        </w:rPr>
      </w:pPr>
    </w:p>
    <w:p w:rsidR="00DE2A73" w:rsidRPr="00962A17" w:rsidRDefault="00DE2A73" w:rsidP="00DE2A73">
      <w:pPr>
        <w:pStyle w:val="JOComputerScreen"/>
        <w:rPr>
          <w:b/>
        </w:rPr>
      </w:pPr>
      <w:r w:rsidRPr="00962A17">
        <w:rPr>
          <w:b/>
        </w:rPr>
        <w:t>Search by: SITE</w:t>
      </w:r>
    </w:p>
    <w:p w:rsidR="00DE2A73" w:rsidRPr="00962A17" w:rsidRDefault="00DE2A73" w:rsidP="00DE2A73">
      <w:pPr>
        <w:pStyle w:val="JOComputerScreen"/>
      </w:pPr>
      <w:r w:rsidRPr="00962A17">
        <w:t>Select INSTITUTION NAME: ?</w:t>
      </w:r>
    </w:p>
    <w:p w:rsidR="00DE2A73" w:rsidRPr="00962A17" w:rsidRDefault="00DE2A73" w:rsidP="00DE2A73">
      <w:pPr>
        <w:pStyle w:val="JOComputerScreen"/>
      </w:pPr>
      <w:r w:rsidRPr="00962A17">
        <w:t xml:space="preserve"> Answer with INSTITUTION NAME, or STATUS, or STATION NUMBER, or</w:t>
      </w:r>
    </w:p>
    <w:p w:rsidR="00DE2A73" w:rsidRPr="00962A17" w:rsidRDefault="00DE2A73" w:rsidP="00DE2A73">
      <w:pPr>
        <w:pStyle w:val="JOComputerScreen"/>
      </w:pPr>
      <w:r w:rsidRPr="00962A17">
        <w:t xml:space="preserve">     OFFICIAL VA NAME, or CURRENT LOCATION, or CODING SYSTEM/ID PAIR, or</w:t>
      </w:r>
    </w:p>
    <w:p w:rsidR="00DE2A73" w:rsidRPr="00962A17" w:rsidRDefault="00DE2A73" w:rsidP="00DE2A73">
      <w:pPr>
        <w:pStyle w:val="JOComputerScreen"/>
      </w:pPr>
      <w:r w:rsidRPr="00962A17">
        <w:t xml:space="preserve">     NPI, or STATUS, or NAME (CHANGED FROM), or CODING SYSTEM</w:t>
      </w:r>
    </w:p>
    <w:p w:rsidR="00DE2A73" w:rsidRPr="00962A17" w:rsidRDefault="00DE2A73" w:rsidP="00DE2A73">
      <w:pPr>
        <w:pStyle w:val="JOComputerScreen"/>
      </w:pPr>
      <w:r w:rsidRPr="00962A17">
        <w:t xml:space="preserve"> Do you want the entire INSTITUTION List? </w:t>
      </w:r>
    </w:p>
    <w:p w:rsidR="00DE2A73" w:rsidRPr="00962A17" w:rsidRDefault="00DE2A73" w:rsidP="00DE2A73">
      <w:pPr>
        <w:pStyle w:val="JOComputerScreen"/>
        <w:rPr>
          <w:b/>
          <w:bCs/>
          <w:u w:val="single"/>
        </w:rPr>
      </w:pPr>
    </w:p>
    <w:p w:rsidR="00DE2A73" w:rsidRPr="00962A17" w:rsidRDefault="00DE2A73" w:rsidP="00DE2A73">
      <w:pPr>
        <w:pStyle w:val="JOComputerScreen"/>
      </w:pPr>
      <w:r w:rsidRPr="00962A17">
        <w:t>Search by: SITE</w:t>
      </w:r>
    </w:p>
    <w:p w:rsidR="00DE2A73" w:rsidRPr="00962A17" w:rsidRDefault="00DE2A73" w:rsidP="00DE2A73">
      <w:pPr>
        <w:pStyle w:val="JOComputerScreen"/>
      </w:pPr>
      <w:r w:rsidRPr="00962A17">
        <w:t>Select INSTITUTION NAME: DAYTON</w:t>
      </w:r>
    </w:p>
    <w:p w:rsidR="00DE2A73" w:rsidRPr="00962A17" w:rsidRDefault="00DE2A73" w:rsidP="00DE2A73">
      <w:pPr>
        <w:pStyle w:val="JOComputerScreen"/>
      </w:pPr>
      <w:r w:rsidRPr="00962A17">
        <w:t xml:space="preserve">     1   DAYTON                OH  VAMC      552  </w:t>
      </w:r>
    </w:p>
    <w:p w:rsidR="00DE2A73" w:rsidRPr="00962A17" w:rsidRDefault="00DE2A73" w:rsidP="00DE2A73">
      <w:pPr>
        <w:pStyle w:val="JOComputerScreen"/>
      </w:pPr>
      <w:r w:rsidRPr="00962A17">
        <w:t xml:space="preserve">     2   DAYTON (NHCU)         OH  NHC       5529AA  </w:t>
      </w:r>
    </w:p>
    <w:p w:rsidR="00DE2A73" w:rsidRPr="00962A17" w:rsidRDefault="00DE2A73" w:rsidP="00DE2A73">
      <w:pPr>
        <w:pStyle w:val="JOComputerScreen"/>
      </w:pPr>
      <w:r w:rsidRPr="00962A17">
        <w:t xml:space="preserve">     3   DAYTON NATIONAL CEMETARY    OH  NC  810  </w:t>
      </w:r>
    </w:p>
    <w:p w:rsidR="00DE2A73" w:rsidRPr="00962A17" w:rsidRDefault="00DE2A73" w:rsidP="00DE2A73">
      <w:pPr>
        <w:pStyle w:val="JOComputerScreen"/>
      </w:pPr>
      <w:r w:rsidRPr="00962A17">
        <w:t xml:space="preserve">     4   DAYTONA BEACH OPC     FL  OPC       573BZ  </w:t>
      </w:r>
    </w:p>
    <w:p w:rsidR="00DE2A73" w:rsidRPr="00962A17" w:rsidRDefault="00DE2A73" w:rsidP="00DE2A73">
      <w:pPr>
        <w:pStyle w:val="JOComputerScreen"/>
      </w:pPr>
      <w:r w:rsidRPr="00962A17">
        <w:t xml:space="preserve">     5   DAYTONA VETERANS NURSING HOME    FL  STNB  573DT  </w:t>
      </w:r>
    </w:p>
    <w:p w:rsidR="00DE2A73" w:rsidRPr="00962A17" w:rsidRDefault="00DE2A73" w:rsidP="00DE2A73">
      <w:pPr>
        <w:pStyle w:val="JOComputerScreen"/>
      </w:pPr>
      <w:r w:rsidRPr="00962A17">
        <w:t>Press &lt;RETURN&gt; to see more, '^' to exit this list, OR</w:t>
      </w:r>
    </w:p>
    <w:p w:rsidR="00DE2A73" w:rsidRPr="00962A17" w:rsidRDefault="00DE2A73" w:rsidP="00DE2A73">
      <w:pPr>
        <w:pStyle w:val="JOComputerScreen"/>
      </w:pPr>
      <w:r w:rsidRPr="00962A17">
        <w:t xml:space="preserve">CHOOSE 1-5: 1  DAYTON          OH  VAMC      552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2016@13:14:45          Page:    1 of    4 </w:t>
      </w:r>
    </w:p>
    <w:p w:rsidR="00DE2A73" w:rsidRPr="00962A17" w:rsidRDefault="00DE2A73" w:rsidP="00DE2A73">
      <w:pPr>
        <w:pStyle w:val="JOComputerScreen"/>
      </w:pPr>
      <w:r w:rsidRPr="00962A17">
        <w:t>Our prescriptions, filled by other facilities as the Dispensing Pharmacy</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PSOPATIENT,ONE         LISINOPRIL 2.5MG TAB  OP    3    3    </w:t>
      </w:r>
    </w:p>
    <w:p w:rsidR="00DE2A73" w:rsidRPr="00962A17" w:rsidRDefault="00DE2A73" w:rsidP="00DE2A73">
      <w:pPr>
        <w:pStyle w:val="JOComputerScreen"/>
      </w:pPr>
      <w:r w:rsidRPr="00962A17">
        <w:t xml:space="preserve"> 2   JUL 07, 2016  PSOPATIENT,TWO         RALOXIFENE HCL 60MG   OP    5    5    </w:t>
      </w:r>
    </w:p>
    <w:p w:rsidR="00DE2A73" w:rsidRPr="00962A17" w:rsidRDefault="00DE2A73" w:rsidP="00DE2A73">
      <w:pPr>
        <w:pStyle w:val="JOComputerScreen"/>
      </w:pPr>
      <w:r w:rsidRPr="00962A17">
        <w:t xml:space="preserve"> 3   JUL 07, 2016  PSOPATIENT,TWO         ATORVASTATIN CALCIUM  OP    5    5    </w:t>
      </w:r>
    </w:p>
    <w:p w:rsidR="00DE2A73" w:rsidRPr="00962A17" w:rsidRDefault="00DE2A73" w:rsidP="00DE2A73">
      <w:pPr>
        <w:pStyle w:val="JOComputerScreen"/>
      </w:pPr>
      <w:r w:rsidRPr="00962A17">
        <w:t xml:space="preserve"> 4   JUL 07, 2016  PSOPATIENT,ONE         LISINOPRIL 2.5MG TAB  OP    7    27   </w:t>
      </w:r>
    </w:p>
    <w:p w:rsidR="00DE2A73" w:rsidRPr="00962A17" w:rsidRDefault="00DE2A73" w:rsidP="00DE2A73">
      <w:pPr>
        <w:pStyle w:val="JOComputerScreen"/>
      </w:pPr>
      <w:r w:rsidRPr="00962A17">
        <w:t xml:space="preserve"> 5   JUL 08, 2016  PSOPATIENT,ONE         LISINOPRIL 2.5MG TAB  OP    1    1    </w:t>
      </w:r>
    </w:p>
    <w:p w:rsidR="00DE2A73" w:rsidRPr="00962A17" w:rsidRDefault="00DE2A73" w:rsidP="00DE2A73">
      <w:pPr>
        <w:pStyle w:val="JOComputerScreen"/>
      </w:pPr>
      <w:r w:rsidRPr="00962A17">
        <w:t xml:space="preserve"> 6   JUL 08, 2016  PSOPATIENT,THREE       LISINOPRIL 5MG TAB    OP    7    27   </w:t>
      </w:r>
    </w:p>
    <w:p w:rsidR="00DE2A73" w:rsidRPr="00962A17" w:rsidRDefault="00DE2A73" w:rsidP="00DE2A73">
      <w:pPr>
        <w:pStyle w:val="JOComputerScreen"/>
      </w:pPr>
      <w:r w:rsidRPr="00962A17">
        <w:t xml:space="preserve"> 7   JUL 08, 2016  PSOPATIENT,THREE       LISINOPRIL 5MG TAB    OP    8    28   </w:t>
      </w:r>
    </w:p>
    <w:p w:rsidR="00DE2A73" w:rsidRPr="00962A17" w:rsidRDefault="00DE2A73" w:rsidP="00DE2A73">
      <w:pPr>
        <w:pStyle w:val="JOComputerScreen"/>
      </w:pPr>
      <w:r w:rsidRPr="00962A17">
        <w:t xml:space="preserve"> 8   JUL 08, 2016  PSOPATIENT,TWO         RALOXIFENE HCL 60MG   OP    5    5    </w:t>
      </w:r>
    </w:p>
    <w:p w:rsidR="00DE2A73" w:rsidRPr="00962A17" w:rsidRDefault="00DE2A73" w:rsidP="00DE2A73">
      <w:pPr>
        <w:pStyle w:val="JOComputerScreen"/>
      </w:pPr>
      <w:r w:rsidRPr="00962A17">
        <w:t xml:space="preserve"> 9   JUL 08, 2016  PSOPATIENT,TWO         RAMIPRIL 10MG CAP     OR    30   30   </w:t>
      </w:r>
    </w:p>
    <w:p w:rsidR="00DE2A73" w:rsidRPr="00962A17" w:rsidRDefault="00DE2A73" w:rsidP="00DE2A73">
      <w:pPr>
        <w:pStyle w:val="JOComputerScreen"/>
      </w:pPr>
      <w:r w:rsidRPr="00962A17">
        <w:t xml:space="preserve">10   JUL 08, 2016  PSOPATIENT,FOUR        FLUTICASONE PROP 50M  OR    2    30   </w:t>
      </w:r>
    </w:p>
    <w:p w:rsidR="00DE2A73" w:rsidRPr="00962A17" w:rsidRDefault="00DE2A73" w:rsidP="00DE2A73">
      <w:pPr>
        <w:pStyle w:val="JOComputerScreen"/>
      </w:pPr>
      <w:r w:rsidRPr="00962A17">
        <w:t xml:space="preserve">11   JUL 09, 2016  PSOPATIENT,TWO         RALOXIFENE HCL 60MG   OP    5    5    </w:t>
      </w:r>
    </w:p>
    <w:p w:rsidR="00DE2A73" w:rsidRPr="00962A17" w:rsidRDefault="00DE2A73" w:rsidP="00DE2A73">
      <w:pPr>
        <w:pStyle w:val="JOComputerScreen"/>
      </w:pPr>
      <w:r w:rsidRPr="00962A17">
        <w:t xml:space="preserve">12   JUL 10, 2016  PSOPATIENT,FIVE        IBUPROFEN 800MG TAB   OR    90   30   </w:t>
      </w:r>
    </w:p>
    <w:p w:rsidR="00DE2A73" w:rsidRPr="00962A17" w:rsidRDefault="00DE2A73" w:rsidP="00DE2A73">
      <w:pPr>
        <w:pStyle w:val="JOComputerScreen"/>
      </w:pPr>
      <w:r w:rsidRPr="00962A17">
        <w:t xml:space="preserve">13   JUL 10, 2016  PSOPATIENT,THREE       EPSOM SALT            OP    2    3    </w:t>
      </w:r>
    </w:p>
    <w:p w:rsidR="00DE2A73" w:rsidRPr="00962A17" w:rsidRDefault="00DE2A73" w:rsidP="00DE2A73">
      <w:pPr>
        <w:pStyle w:val="JOComputerScreen"/>
      </w:pPr>
      <w:r w:rsidRPr="00962A17">
        <w:t xml:space="preserve">14   JUL 10, 2016  PSOPATIENT,THREE       EPSOM SALT            OP    5    3    </w:t>
      </w:r>
    </w:p>
    <w:p w:rsidR="00DE2A73" w:rsidRPr="00962A17" w:rsidRDefault="00DE2A73" w:rsidP="00DE2A73">
      <w:pPr>
        <w:pStyle w:val="JOComputerScreen"/>
      </w:pPr>
      <w:r w:rsidRPr="00962A17">
        <w:t xml:space="preserve">15   JUL 10, 2016  PSOPATIENT,THREE       EPSOM SALT            OP    2    3    </w:t>
      </w:r>
    </w:p>
    <w:p w:rsidR="00DE2A73" w:rsidRPr="00962A17" w:rsidRDefault="00DE2A73" w:rsidP="00DE2A73">
      <w:pPr>
        <w:pStyle w:val="JOComputerScreen"/>
      </w:pPr>
      <w:r w:rsidRPr="00962A17">
        <w:t xml:space="preserve">16   JUL 10, 2016  PSOPATIENT,THREE       EPSOM SALT            OP    2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2016@13:15:31          Page:    2 of    9 </w:t>
      </w:r>
    </w:p>
    <w:p w:rsidR="00DE2A73" w:rsidRPr="00962A17" w:rsidRDefault="00DE2A73" w:rsidP="00DE2A73">
      <w:pPr>
        <w:pStyle w:val="JOComputerScreen"/>
      </w:pPr>
      <w:r w:rsidRPr="00962A17">
        <w:t>All OneVA Pharmacy Prescription Activity</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DATE          PATIENT                DRUG NAME             TYPE  QTY  DSUP </w:t>
      </w:r>
    </w:p>
    <w:p w:rsidR="00DE2A73" w:rsidRPr="00962A17" w:rsidRDefault="00DE2A73" w:rsidP="00DE2A73">
      <w:pPr>
        <w:pStyle w:val="JOComputerScreen"/>
      </w:pPr>
      <w:r w:rsidRPr="00962A17">
        <w:t xml:space="preserve">17   JUL 08, 2016  PSOPATIENT,SIX         RAMIPRIL 10MG CAP     RF    30   30   </w:t>
      </w:r>
    </w:p>
    <w:p w:rsidR="00DE2A73" w:rsidRPr="00962A17" w:rsidRDefault="00DE2A73" w:rsidP="00DE2A73">
      <w:pPr>
        <w:pStyle w:val="JOComputerScreen"/>
      </w:pPr>
      <w:r w:rsidRPr="00962A17">
        <w:t xml:space="preserve">18   JUL 08, 2016  PSOPATIENT,SIX         IBUPROFEN 800MG TAB   PR    20   10   </w:t>
      </w:r>
    </w:p>
    <w:p w:rsidR="00DE2A73" w:rsidRPr="00962A17" w:rsidRDefault="00DE2A73" w:rsidP="00DE2A73">
      <w:pPr>
        <w:pStyle w:val="JOComputerScreen"/>
      </w:pPr>
      <w:r w:rsidRPr="00962A17">
        <w:t xml:space="preserve">19   JUL 08, 2016  PSOPATIENT,SIX         TRAZODONE HCL 50MG T  PR    10   10   </w:t>
      </w:r>
    </w:p>
    <w:p w:rsidR="00DE2A73" w:rsidRPr="00962A17" w:rsidRDefault="00DE2A73" w:rsidP="00DE2A73">
      <w:pPr>
        <w:pStyle w:val="JOComputerScreen"/>
      </w:pPr>
      <w:r w:rsidRPr="00962A17">
        <w:t xml:space="preserve">20   JUL 08, 2016  PSOPATIENT,SIX         VERAPAMIL HCL 120MG   PR    9    9    </w:t>
      </w:r>
    </w:p>
    <w:p w:rsidR="00DE2A73" w:rsidRPr="00962A17" w:rsidRDefault="00DE2A73" w:rsidP="00DE2A73">
      <w:pPr>
        <w:pStyle w:val="JOComputerScreen"/>
      </w:pPr>
      <w:r w:rsidRPr="00962A17">
        <w:t xml:space="preserve">21   JUL 08, 2016  PSOPATIENT,TWO         RALOXIFENE HCL 60MG   OP    5    5    </w:t>
      </w:r>
    </w:p>
    <w:p w:rsidR="00DE2A73" w:rsidRPr="00962A17" w:rsidRDefault="00DE2A73" w:rsidP="00DE2A73">
      <w:pPr>
        <w:pStyle w:val="JOComputerScreen"/>
      </w:pPr>
      <w:r w:rsidRPr="00962A17">
        <w:t xml:space="preserve">22   JUL 08, 2016  PSOPATIENT,TWO         CETIRIZINE HCL 10MG   PR    5    5    </w:t>
      </w:r>
    </w:p>
    <w:p w:rsidR="00DE2A73" w:rsidRPr="00962A17" w:rsidRDefault="00DE2A73" w:rsidP="00DE2A73">
      <w:pPr>
        <w:pStyle w:val="JOComputerScreen"/>
      </w:pPr>
      <w:r w:rsidRPr="00962A17">
        <w:t xml:space="preserve">23   JUL 08, 2016  PSOPATIENT,TWO         RAMIPRIL 10MG CAP     OR    30   30   </w:t>
      </w:r>
    </w:p>
    <w:p w:rsidR="00DE2A73" w:rsidRPr="00962A17" w:rsidRDefault="00DE2A73" w:rsidP="00DE2A73">
      <w:pPr>
        <w:pStyle w:val="JOComputerScreen"/>
      </w:pPr>
      <w:r w:rsidRPr="00962A17">
        <w:t xml:space="preserve">24   JUL 08, 2016  PSOPATIENT,TWO         RALOXIFENE HCL 60MG   RF    30   30   </w:t>
      </w:r>
    </w:p>
    <w:p w:rsidR="00DE2A73" w:rsidRPr="00962A17" w:rsidRDefault="00DE2A73" w:rsidP="00DE2A73">
      <w:pPr>
        <w:pStyle w:val="JOComputerScreen"/>
      </w:pPr>
      <w:r w:rsidRPr="00962A17">
        <w:t xml:space="preserve">25   JUL 08, 2016  PSOPATIENT,FOUR        FLUTICASONE PROP 50M  OR    2    30   </w:t>
      </w:r>
    </w:p>
    <w:p w:rsidR="00DE2A73" w:rsidRPr="00962A17" w:rsidRDefault="00DE2A73" w:rsidP="00DE2A73">
      <w:pPr>
        <w:pStyle w:val="JOComputerScreen"/>
      </w:pPr>
      <w:r w:rsidRPr="00962A17">
        <w:t xml:space="preserve">26   JUL 09, 2016  PSOPATIENT,TWO         LISINOPRIL 10MG TAB   PR    5    5    </w:t>
      </w:r>
    </w:p>
    <w:p w:rsidR="00DE2A73" w:rsidRPr="00962A17" w:rsidRDefault="00DE2A73" w:rsidP="00DE2A73">
      <w:pPr>
        <w:pStyle w:val="JOComputerScreen"/>
      </w:pPr>
      <w:r w:rsidRPr="00962A17">
        <w:t xml:space="preserve">27   JUL 09, 2016  PSOPATIENT,TWO         RALOXIFENE HCL 60MG   OP    5    5    </w:t>
      </w:r>
    </w:p>
    <w:p w:rsidR="00DE2A73" w:rsidRPr="00962A17" w:rsidRDefault="00DE2A73" w:rsidP="00DE2A73">
      <w:pPr>
        <w:pStyle w:val="JOComputerScreen"/>
      </w:pPr>
      <w:r w:rsidRPr="00962A17">
        <w:t xml:space="preserve">28   JUL 09, 2016  PSOPATIENT,SEVEN       VITAMIN B COMPLEX CA  PR    5    5    </w:t>
      </w:r>
    </w:p>
    <w:p w:rsidR="00DE2A73" w:rsidRPr="00962A17" w:rsidRDefault="00DE2A73" w:rsidP="00DE2A73">
      <w:pPr>
        <w:pStyle w:val="JOComputerScreen"/>
      </w:pPr>
      <w:r w:rsidRPr="00962A17">
        <w:t xml:space="preserve">29   JUL 10, 2016  PSOPATIENT,FIVE        ASCORBIC ACID 500MG   PR    5    5    </w:t>
      </w:r>
    </w:p>
    <w:p w:rsidR="00DE2A73" w:rsidRPr="00962A17" w:rsidRDefault="00DE2A73" w:rsidP="00DE2A73">
      <w:pPr>
        <w:pStyle w:val="JOComputerScreen"/>
      </w:pPr>
      <w:r w:rsidRPr="00962A17">
        <w:t xml:space="preserve">30   JUL 10, 2016  PSOPATIENT,TWO         CETIRIZINE HCL 10MG   RF    30   30   </w:t>
      </w:r>
    </w:p>
    <w:p w:rsidR="00DE2A73" w:rsidRPr="00962A17" w:rsidRDefault="00DE2A73" w:rsidP="00DE2A73">
      <w:pPr>
        <w:pStyle w:val="JOComputerScreen"/>
      </w:pPr>
      <w:r w:rsidRPr="00962A17">
        <w:t xml:space="preserve">31   JUL 10, 2016  PSOPATIENT,FIVE        IBUPROFEN 800MG TAB   OR    90   30   </w:t>
      </w:r>
    </w:p>
    <w:p w:rsidR="00DE2A73" w:rsidRPr="00962A17" w:rsidRDefault="00DE2A73" w:rsidP="00DE2A73">
      <w:pPr>
        <w:pStyle w:val="JOComputerScreen"/>
      </w:pPr>
      <w:r w:rsidRPr="00962A17">
        <w:t xml:space="preserve">32   JUL 10, 2016  PSOPATIENT,THREE       EPSOM SALT            OP    2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2016@11:52:26          Page:    1 of    6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PSOPATIENT,ONE         CETIRIZINE HCL 10MG   PR    5    5    </w:t>
      </w:r>
    </w:p>
    <w:p w:rsidR="00DE2A73" w:rsidRPr="00962A17" w:rsidRDefault="00DE2A73" w:rsidP="00DE2A73">
      <w:pPr>
        <w:pStyle w:val="JOComputerScreen"/>
      </w:pPr>
      <w:r w:rsidRPr="00962A17">
        <w:t xml:space="preserve"> 2   JUL 07, 2016  PSOPATIENT,TWO         CLOPIDOGREL BISULFAT  PR    5    5    </w:t>
      </w:r>
    </w:p>
    <w:p w:rsidR="00DE2A73" w:rsidRPr="00962A17" w:rsidRDefault="00DE2A73" w:rsidP="00DE2A73">
      <w:pPr>
        <w:pStyle w:val="JOComputerScreen"/>
      </w:pPr>
      <w:r w:rsidRPr="00962A17">
        <w:t xml:space="preserve"> 3   JUL 07, 2016  PSOPATIENT,ONE         CETIRIZINE HCL 10MG   PR    5    5    </w:t>
      </w:r>
    </w:p>
    <w:p w:rsidR="00DE2A73" w:rsidRPr="00962A17" w:rsidRDefault="00DE2A73" w:rsidP="00DE2A73">
      <w:pPr>
        <w:pStyle w:val="JOComputerScreen"/>
      </w:pPr>
      <w:r w:rsidRPr="00962A17">
        <w:t xml:space="preserve"> 4   JUL 07, 2016  PSOPATIENT,ONE         LISINOPRIL 10MG TAB   PR    5    5    </w:t>
      </w:r>
    </w:p>
    <w:p w:rsidR="00DE2A73" w:rsidRPr="00962A17" w:rsidRDefault="00DE2A73" w:rsidP="00DE2A73">
      <w:pPr>
        <w:pStyle w:val="JOComputerScreen"/>
      </w:pPr>
      <w:r w:rsidRPr="00962A17">
        <w:t xml:space="preserve"> 5   JUL 07, 2016  PSOPATIENT,THREE       AMPHOTERICIN B 50MG/  PR    7    27   </w:t>
      </w:r>
    </w:p>
    <w:p w:rsidR="00DE2A73" w:rsidRPr="00962A17" w:rsidRDefault="00DE2A73" w:rsidP="00DE2A73">
      <w:pPr>
        <w:pStyle w:val="JOComputerScreen"/>
      </w:pPr>
      <w:r w:rsidRPr="00962A17">
        <w:t xml:space="preserve"> 6   JUL 07, 2016  PSOPATIENT,THREE       AMPHOTERICIN B 50MG/  RF    3    27   </w:t>
      </w:r>
    </w:p>
    <w:p w:rsidR="00DE2A73" w:rsidRPr="00962A17" w:rsidRDefault="00DE2A73" w:rsidP="00DE2A73">
      <w:pPr>
        <w:pStyle w:val="JOComputerScreen"/>
      </w:pPr>
      <w:r w:rsidRPr="00962A17">
        <w:t xml:space="preserve"> 7   JUL 08, 2016  PSOPATIENT,THREE       AMPHOTERICIN B 50MG/  PR    1    1    </w:t>
      </w:r>
    </w:p>
    <w:p w:rsidR="00DE2A73" w:rsidRPr="00962A17" w:rsidRDefault="00DE2A73" w:rsidP="00DE2A73">
      <w:pPr>
        <w:pStyle w:val="JOComputerScreen"/>
      </w:pPr>
      <w:r w:rsidRPr="00962A17">
        <w:t xml:space="preserve"> 8   JUL 08, 2016  PSOPATIENT,THREE       CETIRIZINE HCL 10MG   PR    1    1    </w:t>
      </w:r>
    </w:p>
    <w:p w:rsidR="00DE2A73" w:rsidRPr="00962A17" w:rsidRDefault="00DE2A73" w:rsidP="00DE2A73">
      <w:pPr>
        <w:pStyle w:val="JOComputerScreen"/>
      </w:pPr>
      <w:r w:rsidRPr="00962A17">
        <w:t xml:space="preserve"> 9   JUL 08, 2016  PSOPATIENT,FOUR        IBUPROFEN 800MG TAB   PR    20   10   </w:t>
      </w:r>
    </w:p>
    <w:p w:rsidR="00DE2A73" w:rsidRPr="00962A17" w:rsidRDefault="00DE2A73" w:rsidP="00DE2A73">
      <w:pPr>
        <w:pStyle w:val="JOComputerScreen"/>
      </w:pPr>
      <w:r w:rsidRPr="00962A17">
        <w:t xml:space="preserve">10   JUL 08, 2016  PSOPATIENT,FIVE        RAMIPRIL 10MG CAP     RF    30   30   </w:t>
      </w:r>
    </w:p>
    <w:p w:rsidR="00DE2A73" w:rsidRPr="00962A17" w:rsidRDefault="00DE2A73" w:rsidP="00DE2A73">
      <w:pPr>
        <w:pStyle w:val="JOComputerScreen"/>
      </w:pPr>
      <w:r w:rsidRPr="00962A17">
        <w:t xml:space="preserve">11   JUL 08, 2016  PSOPATIENT,FIVE        IBUPROFEN 800MG TAB   PR    20   10   </w:t>
      </w:r>
    </w:p>
    <w:p w:rsidR="00DE2A73" w:rsidRPr="00962A17" w:rsidRDefault="00DE2A73" w:rsidP="00DE2A73">
      <w:pPr>
        <w:pStyle w:val="JOComputerScreen"/>
      </w:pPr>
      <w:r w:rsidRPr="00962A17">
        <w:t xml:space="preserve">12   JUL 08, 2016  PSOPATIENT,FIVE        TRAZODONE HCL 50MG T  PR    10   10   </w:t>
      </w:r>
    </w:p>
    <w:p w:rsidR="00DE2A73" w:rsidRPr="00962A17" w:rsidRDefault="00DE2A73" w:rsidP="00DE2A73">
      <w:pPr>
        <w:pStyle w:val="JOComputerScreen"/>
      </w:pPr>
      <w:r w:rsidRPr="00962A17">
        <w:t xml:space="preserve">13   JUL 08, 2016  PSOPATIENT,FIVE        VERAPAMIL HCL 120MG   PR    9    9    </w:t>
      </w:r>
    </w:p>
    <w:p w:rsidR="00DE2A73" w:rsidRPr="00962A17" w:rsidRDefault="00DE2A73" w:rsidP="00DE2A73">
      <w:pPr>
        <w:pStyle w:val="JOComputerScreen"/>
      </w:pPr>
      <w:r w:rsidRPr="00962A17">
        <w:t xml:space="preserve">14   JUL 08, 2016  PSOPATIENT,ONE         CETIRIZINE HCL 10MG   PR    5    5    </w:t>
      </w:r>
    </w:p>
    <w:p w:rsidR="00DE2A73" w:rsidRPr="00962A17" w:rsidRDefault="00DE2A73" w:rsidP="00DE2A73">
      <w:pPr>
        <w:pStyle w:val="JOComputerScreen"/>
      </w:pPr>
      <w:r w:rsidRPr="00962A17">
        <w:t xml:space="preserve">15   JUL 08, 2016  PSOPATIENT,ONE         RALOXIFENE HCL 60MG   RF    30   30   </w:t>
      </w:r>
    </w:p>
    <w:p w:rsidR="00DE2A73" w:rsidRPr="00962A17" w:rsidRDefault="00DE2A73" w:rsidP="00DE2A73">
      <w:pPr>
        <w:pStyle w:val="JOComputerScreen"/>
      </w:pPr>
      <w:r w:rsidRPr="00962A17">
        <w:t xml:space="preserve">16   JUL 09, 2016  PSOPATIENT,ONE         LISINOPRIL 10MG TAB   PR    5    5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2016@11:53:34          Page:    1 of    2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07, 2016  PSOPATIENT,THREE       AMPHOTERICIN B 50MG/  PR    7    27   </w:t>
      </w:r>
    </w:p>
    <w:p w:rsidR="00DE2A73" w:rsidRPr="00962A17" w:rsidRDefault="00DE2A73" w:rsidP="00DE2A73">
      <w:pPr>
        <w:pStyle w:val="JOComputerScreen"/>
      </w:pPr>
      <w:r w:rsidRPr="00962A17">
        <w:t xml:space="preserve"> 2   JUL 07, 2016  PSOPATIENT,THREE       AMPHOTERICIN B 50MG/  RF    3    27   </w:t>
      </w:r>
    </w:p>
    <w:p w:rsidR="00DE2A73" w:rsidRPr="00962A17" w:rsidRDefault="00DE2A73" w:rsidP="00DE2A73">
      <w:pPr>
        <w:pStyle w:val="JOComputerScreen"/>
      </w:pPr>
      <w:r w:rsidRPr="00962A17">
        <w:t xml:space="preserve"> 3   JUL 08, 2016  PSOPATIENT,THREE       AMPHOTERICIN B 50MG/  PR    1    1    </w:t>
      </w:r>
    </w:p>
    <w:p w:rsidR="00DE2A73" w:rsidRPr="00962A17" w:rsidRDefault="00DE2A73" w:rsidP="00DE2A73">
      <w:pPr>
        <w:pStyle w:val="JOComputerScreen"/>
      </w:pPr>
      <w:r w:rsidRPr="00962A17">
        <w:t xml:space="preserve"> 4   JUL 08, 2016  PSOPATIENT,THREE       CETIRIZINE HCL 10MG   PR    1    1    </w:t>
      </w:r>
    </w:p>
    <w:p w:rsidR="00DE2A73" w:rsidRPr="00962A17" w:rsidRDefault="00DE2A73" w:rsidP="00DE2A73">
      <w:pPr>
        <w:pStyle w:val="JOComputerScreen"/>
      </w:pPr>
      <w:r w:rsidRPr="00962A17">
        <w:t xml:space="preserve"> 5   JUL 10, 2016  PSOPATIENT,THREE       MONTELUKAST 10MG TAB  RF    27   27   </w:t>
      </w:r>
    </w:p>
    <w:p w:rsidR="00DE2A73" w:rsidRPr="00962A17" w:rsidRDefault="00DE2A73" w:rsidP="00DE2A73">
      <w:pPr>
        <w:pStyle w:val="JOComputerScreen"/>
      </w:pPr>
      <w:r w:rsidRPr="00962A17">
        <w:t xml:space="preserve"> 6   JUL 11, 2016  PSOPATIENT,THREE       NEOSPORIN OPHTH OINT  PR    2    10   </w:t>
      </w:r>
    </w:p>
    <w:p w:rsidR="00DE2A73" w:rsidRPr="00962A17" w:rsidRDefault="00DE2A73" w:rsidP="00DE2A73">
      <w:pPr>
        <w:pStyle w:val="JOComputerScreen"/>
      </w:pPr>
      <w:r w:rsidRPr="00962A17">
        <w:t xml:space="preserve"> 7   JUL 11, 2016  PSOPATIENT,THREE       THIAMINE 100MG/ML IN  PR    1    3    </w:t>
      </w:r>
    </w:p>
    <w:p w:rsidR="00DE2A73" w:rsidRPr="00962A17" w:rsidRDefault="00DE2A73" w:rsidP="00DE2A73">
      <w:pPr>
        <w:pStyle w:val="JOComputerScreen"/>
      </w:pPr>
      <w:r w:rsidRPr="00962A17">
        <w:t xml:space="preserve"> 8   JUL 14, 2016  PSOPATIENT,THREE       ATORVASTATIN CALCIUM  RF              </w:t>
      </w:r>
    </w:p>
    <w:p w:rsidR="00DE2A73" w:rsidRPr="00962A17" w:rsidRDefault="00DE2A73" w:rsidP="00DE2A73">
      <w:pPr>
        <w:pStyle w:val="JOComputerScreen"/>
      </w:pPr>
      <w:r w:rsidRPr="00962A17">
        <w:t xml:space="preserve"> 9   JUL 14, 2016  PSOPATIENT,THREE       CETIRIZINE HCL 10MG   RF              </w:t>
      </w:r>
    </w:p>
    <w:p w:rsidR="00DE2A73" w:rsidRPr="00962A17" w:rsidRDefault="00DE2A73" w:rsidP="00DE2A73">
      <w:pPr>
        <w:pStyle w:val="JOComputerScreen"/>
      </w:pPr>
      <w:r w:rsidRPr="00962A17">
        <w:t xml:space="preserve">10   JUL 14, 2016  PSOPATIENT,THREE       MONTELUKAST 10MG TAB  PR    10   10   </w:t>
      </w:r>
    </w:p>
    <w:p w:rsidR="00DE2A73" w:rsidRPr="00962A17" w:rsidRDefault="00DE2A73" w:rsidP="00DE2A73">
      <w:pPr>
        <w:pStyle w:val="JOComputerScreen"/>
      </w:pPr>
      <w:r w:rsidRPr="00962A17">
        <w:t xml:space="preserve">11   JUL 19, 2016  PSOPATIENT,THREE       NEOSPORIN OPHTH OINT  PR    1    1    </w:t>
      </w:r>
    </w:p>
    <w:p w:rsidR="00DE2A73" w:rsidRPr="00962A17" w:rsidRDefault="00DE2A73" w:rsidP="00DE2A73">
      <w:pPr>
        <w:pStyle w:val="JOComputerScreen"/>
      </w:pPr>
      <w:r w:rsidRPr="00962A17">
        <w:t xml:space="preserve">12   JUL 19, 2016  PSOPATIENT,THREE       MONTELUKAST 10MG TAB  PR    1    1    </w:t>
      </w:r>
    </w:p>
    <w:p w:rsidR="00DE2A73" w:rsidRPr="00962A17" w:rsidRDefault="00DE2A73" w:rsidP="00DE2A73">
      <w:pPr>
        <w:pStyle w:val="JOComputerScreen"/>
      </w:pPr>
      <w:r w:rsidRPr="00962A17">
        <w:t xml:space="preserve">13   JUL 20, 2016  PSOPATIENT,THREE       NYSTATIN 100000 UNT/  RF    30   29   </w:t>
      </w:r>
    </w:p>
    <w:p w:rsidR="00DE2A73" w:rsidRPr="00962A17" w:rsidRDefault="00DE2A73" w:rsidP="00DE2A73">
      <w:pPr>
        <w:pStyle w:val="JOComputerScreen"/>
      </w:pPr>
      <w:r w:rsidRPr="00962A17">
        <w:t xml:space="preserve">14   JUL 20, 2016  PSOPATIENT,THREE       ATORVASTATIN CALCIUM  RF    44   29   </w:t>
      </w:r>
    </w:p>
    <w:p w:rsidR="00DE2A73" w:rsidRPr="00962A17" w:rsidRDefault="00DE2A73" w:rsidP="00DE2A73">
      <w:pPr>
        <w:pStyle w:val="JOComputerScreen"/>
      </w:pPr>
      <w:r w:rsidRPr="00962A17">
        <w:t xml:space="preserve">15   JUL 20, 2016  PSOPATIENT,THREE       NEOSPORIN OPHTH OINT  PR    1    1    </w:t>
      </w:r>
    </w:p>
    <w:p w:rsidR="00DE2A73" w:rsidRPr="00962A17" w:rsidRDefault="00DE2A73" w:rsidP="00DE2A73">
      <w:pPr>
        <w:pStyle w:val="JOComputerScreen"/>
      </w:pPr>
      <w:r w:rsidRPr="00962A17">
        <w:t xml:space="preserve">16   JUL 20, 2016  PSOPATIENT,THREE       ATORVASTATIN CALCIUM  PR    3    2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31, 2016@11:56:55          Page:    1 of    2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15, 2016  PSOPATIENT,SIX         VERAPAMIL HCL 120MG   PR    1    1    </w:t>
      </w:r>
    </w:p>
    <w:p w:rsidR="00DE2A73" w:rsidRPr="00962A17" w:rsidRDefault="00DE2A73" w:rsidP="00DE2A73">
      <w:pPr>
        <w:pStyle w:val="JOComputerScreen"/>
      </w:pPr>
      <w:r w:rsidRPr="00962A17">
        <w:t xml:space="preserve"> 2   JUL 19, 2016  PSOPATIENT,SIX         IBUPROFEN 800MG TAB   PR    1    1    </w:t>
      </w:r>
    </w:p>
    <w:p w:rsidR="00DE2A73" w:rsidRPr="00962A17" w:rsidRDefault="00DE2A73" w:rsidP="00DE2A73">
      <w:pPr>
        <w:pStyle w:val="JOComputerScreen"/>
      </w:pPr>
      <w:r w:rsidRPr="00962A17">
        <w:t xml:space="preserve"> 3   JUL 19, 2016  PSOPATIENT,THREE       NEOSPORIN OPHTH OINT  PR    1    1    </w:t>
      </w:r>
    </w:p>
    <w:p w:rsidR="00DE2A73" w:rsidRPr="00962A17" w:rsidRDefault="00DE2A73" w:rsidP="00DE2A73">
      <w:pPr>
        <w:pStyle w:val="JOComputerScreen"/>
      </w:pPr>
      <w:r w:rsidRPr="00962A17">
        <w:t xml:space="preserve"> 4   JUL 19, 2016  PSOPATIENT,SEVEN       TRAZODONE HCL 50MG T  PR    10   1    </w:t>
      </w:r>
    </w:p>
    <w:p w:rsidR="00DE2A73" w:rsidRPr="00962A17" w:rsidRDefault="00DE2A73" w:rsidP="00DE2A73">
      <w:pPr>
        <w:pStyle w:val="JOComputerScreen"/>
      </w:pPr>
      <w:r w:rsidRPr="00962A17">
        <w:t xml:space="preserve"> 5   JUL 19, 2016  PSOPATIENT,SEVEN       TRAZODONE HCL 50MG T  RF    60   60   </w:t>
      </w:r>
    </w:p>
    <w:p w:rsidR="00DE2A73" w:rsidRPr="00962A17" w:rsidRDefault="00DE2A73" w:rsidP="00DE2A73">
      <w:pPr>
        <w:pStyle w:val="JOComputerScreen"/>
      </w:pPr>
      <w:r w:rsidRPr="00962A17">
        <w:t xml:space="preserve"> 6   JUL 19, 2016  PSOPATIENT,SEVEN       TRAZODONE HCL 50MG T  PR    10   10   </w:t>
      </w:r>
    </w:p>
    <w:p w:rsidR="00DE2A73" w:rsidRPr="00962A17" w:rsidRDefault="00DE2A73" w:rsidP="00DE2A73">
      <w:pPr>
        <w:pStyle w:val="JOComputerScreen"/>
      </w:pPr>
      <w:r w:rsidRPr="00962A17">
        <w:t xml:space="preserve"> 7   JUL 19, 2016  PSOPATIENT,SEVEN       TRAZODONE HCL 50MG T  PR    10   1    </w:t>
      </w:r>
    </w:p>
    <w:p w:rsidR="00DE2A73" w:rsidRPr="00962A17" w:rsidRDefault="00DE2A73" w:rsidP="00DE2A73">
      <w:pPr>
        <w:pStyle w:val="JOComputerScreen"/>
      </w:pPr>
      <w:r w:rsidRPr="00962A17">
        <w:t xml:space="preserve"> 8   JUL 19, 2016  PSOPATIENT,SEVEN       TRAZODONE HCL 50MG T  PR    10   1    </w:t>
      </w:r>
    </w:p>
    <w:p w:rsidR="00DE2A73" w:rsidRPr="00962A17" w:rsidRDefault="00DE2A73" w:rsidP="00DE2A73">
      <w:pPr>
        <w:pStyle w:val="JOComputerScreen"/>
      </w:pPr>
      <w:r w:rsidRPr="00962A17">
        <w:t xml:space="preserve"> 9   JUL 19, 2016  PSOPATIENT,SIX         IBUPROFEN 800MG TAB   RF    30   10   </w:t>
      </w:r>
    </w:p>
    <w:p w:rsidR="00DE2A73" w:rsidRPr="00962A17" w:rsidRDefault="00DE2A73" w:rsidP="00DE2A73">
      <w:pPr>
        <w:pStyle w:val="JOComputerScreen"/>
      </w:pPr>
      <w:r w:rsidRPr="00962A17">
        <w:t xml:space="preserve">10   JUL 19, 2016  PSOPATIENT,SIX         IBUPROFEN 800MG TAB   PR    10   10   </w:t>
      </w:r>
    </w:p>
    <w:p w:rsidR="00DE2A73" w:rsidRPr="00962A17" w:rsidRDefault="00DE2A73" w:rsidP="00DE2A73">
      <w:pPr>
        <w:pStyle w:val="JOComputerScreen"/>
      </w:pPr>
      <w:r w:rsidRPr="00962A17">
        <w:t xml:space="preserve">11   JUL 20, 2016  PSOPATIENT,THREE       NYSTATIN 100000 UNT/  RF    30   29   </w:t>
      </w:r>
    </w:p>
    <w:p w:rsidR="00DE2A73" w:rsidRPr="00962A17" w:rsidRDefault="00DE2A73" w:rsidP="00DE2A73">
      <w:pPr>
        <w:pStyle w:val="JOComputerScreen"/>
      </w:pPr>
      <w:r w:rsidRPr="00962A17">
        <w:t xml:space="preserve">12   JUL 20, 2016  PSOPATIENT,THREE       ATORVASTATIN CALCIUM  RF    44   29   </w:t>
      </w:r>
    </w:p>
    <w:p w:rsidR="00DE2A73" w:rsidRPr="00962A17" w:rsidRDefault="00DE2A73" w:rsidP="00DE2A73">
      <w:pPr>
        <w:pStyle w:val="JOComputerScreen"/>
      </w:pPr>
      <w:r w:rsidRPr="00962A17">
        <w:t xml:space="preserve">13   JUL 20, 2016  PSOPATIENT,THREE       NEOSPORIN OPHTH OINT  PR    1    1    </w:t>
      </w:r>
    </w:p>
    <w:p w:rsidR="00DE2A73" w:rsidRPr="00962A17" w:rsidRDefault="00DE2A73" w:rsidP="00DE2A73">
      <w:pPr>
        <w:pStyle w:val="JOComputerScreen"/>
      </w:pPr>
      <w:r w:rsidRPr="00962A17">
        <w:t xml:space="preserve">14   JUL 20, 2016  PSOPATIENT,THREE       ATORVASTATIN CALCIUM  PR    3    2    </w:t>
      </w:r>
    </w:p>
    <w:p w:rsidR="00DE2A73" w:rsidRPr="00962A17" w:rsidRDefault="00DE2A73" w:rsidP="00DE2A73">
      <w:pPr>
        <w:pStyle w:val="JOComputerScreen"/>
      </w:pPr>
      <w:r w:rsidRPr="00962A17">
        <w:t xml:space="preserve">15   JUL 20, 2016  PSOPATIENT,THREE       NEOSPORIN OPHTH OINT  PR    7    11   </w:t>
      </w:r>
    </w:p>
    <w:p w:rsidR="00DE2A73" w:rsidRPr="00962A17" w:rsidRDefault="00DE2A73" w:rsidP="00DE2A73">
      <w:pPr>
        <w:pStyle w:val="JOComputerScreen"/>
      </w:pPr>
      <w:r w:rsidRPr="00962A17">
        <w:t xml:space="preserve">16   JUL 20, 2016  PSOPATIENT,THREE       NYSTATIN 100000 UNT/  PR    5    3    </w:t>
      </w: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Action:Next Screen// </w:t>
      </w:r>
    </w:p>
    <w:p w:rsidR="00DE2A73" w:rsidRPr="00962A17" w:rsidRDefault="00DE2A73" w:rsidP="00DE2A73">
      <w:pPr>
        <w:pStyle w:val="JOComputerScreen"/>
        <w:rPr>
          <w:b/>
          <w:bCs/>
          <w:u w:val="single"/>
        </w:rPr>
      </w:pPr>
    </w:p>
    <w:p w:rsidR="00DE2A73" w:rsidRPr="00962A17" w:rsidRDefault="00DE2A73" w:rsidP="00DE2A73">
      <w:pPr>
        <w:pStyle w:val="JOComputerScreen"/>
        <w:rPr>
          <w:u w:val="single"/>
        </w:rPr>
      </w:pPr>
      <w:r w:rsidRPr="00962A17">
        <w:rPr>
          <w:b/>
          <w:bCs/>
          <w:u w:val="single"/>
        </w:rPr>
        <w:t>OneVA PHARMACY RX REPORT</w:t>
      </w:r>
      <w:r w:rsidRPr="00962A17">
        <w:rPr>
          <w:u w:val="single"/>
        </w:rPr>
        <w:t xml:space="preserve">      Jul 27, 2016@10:39:33          Page:    1 of    1 </w:t>
      </w:r>
    </w:p>
    <w:p w:rsidR="00DE2A73" w:rsidRPr="00962A17" w:rsidRDefault="00DE2A73" w:rsidP="00DE2A73">
      <w:pPr>
        <w:pStyle w:val="JOComputerScreen"/>
      </w:pPr>
      <w:r w:rsidRPr="00962A17">
        <w:t>Prescriptions dispensed for other Host Pharmacies</w:t>
      </w: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u w:val="single"/>
        </w:rPr>
        <w:t xml:space="preserve"> #   DATE          PATIENT                DRUG NAME             TYPE  QTY  DSUP </w:t>
      </w:r>
    </w:p>
    <w:p w:rsidR="00DE2A73" w:rsidRPr="00962A17" w:rsidRDefault="00DE2A73" w:rsidP="00DE2A73">
      <w:pPr>
        <w:pStyle w:val="JOComputerScreen"/>
      </w:pPr>
      <w:r w:rsidRPr="00962A17">
        <w:t xml:space="preserve"> 1   JUL 08, 2016  PSOPATIENT,SIX         IBUPROFEN 800MG TAB   PR    20   10   </w:t>
      </w:r>
    </w:p>
    <w:p w:rsidR="00DE2A73" w:rsidRPr="00962A17" w:rsidRDefault="00DE2A73" w:rsidP="00DE2A73">
      <w:pPr>
        <w:pStyle w:val="JOComputerScreen"/>
      </w:pPr>
      <w:r w:rsidRPr="00962A17">
        <w:t xml:space="preserve"> 2   JUL 27, 2016  PSOPATIENT,SIX         IBUPROFEN 800MG TAB   RF    60   30   </w:t>
      </w:r>
    </w:p>
    <w:p w:rsidR="00DE2A73" w:rsidRPr="00962A17" w:rsidRDefault="00DE2A73" w:rsidP="00DE2A73">
      <w:pPr>
        <w:pStyle w:val="JOComputerScreen"/>
      </w:pPr>
      <w:r w:rsidRPr="00962A17">
        <w:t xml:space="preserve"> 3   JUL 27, 2016  PSOPATIENT,SIX         CETIRIZINE HCL 10MG   PR    10   10   </w:t>
      </w:r>
    </w:p>
    <w:p w:rsidR="00DE2A73" w:rsidRPr="00962A17" w:rsidRDefault="00DE2A73" w:rsidP="00DE2A73">
      <w:pPr>
        <w:pStyle w:val="JOComputerScreen"/>
      </w:pPr>
    </w:p>
    <w:p w:rsidR="00DE2A73" w:rsidRPr="00962A17" w:rsidRDefault="00DE2A73" w:rsidP="00DE2A73">
      <w:pPr>
        <w:pStyle w:val="JOComputerScreen"/>
      </w:pPr>
      <w:r w:rsidRPr="00962A17">
        <w:t xml:space="preserve">Total Cost for items in this report: $13.71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SI       Select Item</w:t>
      </w:r>
    </w:p>
    <w:p w:rsidR="00DE2A73" w:rsidRPr="00962A17" w:rsidRDefault="00DE2A73" w:rsidP="00DE2A73">
      <w:pPr>
        <w:pStyle w:val="JOComputerScreen"/>
      </w:pPr>
      <w:r w:rsidRPr="00962A17">
        <w:t xml:space="preserve">Select Action:Quit// </w:t>
      </w: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SI   Select Item  </w:t>
      </w:r>
    </w:p>
    <w:p w:rsidR="00DE2A73" w:rsidRPr="00962A17" w:rsidRDefault="00DE2A73" w:rsidP="00DE2A73">
      <w:pPr>
        <w:pStyle w:val="JOComputerScreen"/>
      </w:pPr>
      <w:r w:rsidRPr="00962A17">
        <w:t>Enter a number (1-3): 2</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DETAILS</w:t>
      </w:r>
      <w:r w:rsidRPr="00962A17">
        <w:rPr>
          <w:u w:val="single"/>
        </w:rPr>
        <w:t xml:space="preserve">     Jul 27, 2016@10:41:01          Page:    1 of    1 </w:t>
      </w:r>
    </w:p>
    <w:p w:rsidR="00DE2A73" w:rsidRPr="00962A17" w:rsidRDefault="00DE2A73" w:rsidP="00DE2A73">
      <w:pPr>
        <w:pStyle w:val="JOComputerScreen"/>
      </w:pPr>
      <w:r w:rsidRPr="00962A17">
        <w:t>Detailed report of Prescriptions dispensed for other Host Pharmacies</w:t>
      </w:r>
    </w:p>
    <w:p w:rsidR="00DE2A73" w:rsidRPr="00962A17" w:rsidRDefault="00DE2A73" w:rsidP="00DE2A73">
      <w:pPr>
        <w:pStyle w:val="JOComputerScreen"/>
        <w:rPr>
          <w:u w:val="single"/>
        </w:rPr>
      </w:pPr>
      <w:r w:rsidRPr="00962A17">
        <w:rPr>
          <w:u w:val="single"/>
        </w:rPr>
        <w:t xml:space="preserve">                                                                                </w:t>
      </w:r>
    </w:p>
    <w:p w:rsidR="00DE2A73" w:rsidRPr="00962A17" w:rsidRDefault="00DE2A73" w:rsidP="00DE2A73">
      <w:pPr>
        <w:pStyle w:val="JOComputerScreen"/>
      </w:pPr>
      <w:r w:rsidRPr="00962A17">
        <w:t xml:space="preserve">Request Date/Time:                    JUL 27, 2016@10:14:57                     </w:t>
      </w:r>
    </w:p>
    <w:p w:rsidR="00DE2A73" w:rsidRPr="00962A17" w:rsidRDefault="00DE2A73" w:rsidP="00DE2A73">
      <w:pPr>
        <w:pStyle w:val="JOComputerScreen"/>
      </w:pPr>
      <w:r w:rsidRPr="00962A17">
        <w:t xml:space="preserve">Patient:                              PSOPATIENT,SIX                            </w:t>
      </w:r>
    </w:p>
    <w:p w:rsidR="00DE2A73" w:rsidRPr="00962A17" w:rsidRDefault="00DE2A73" w:rsidP="00DE2A73">
      <w:pPr>
        <w:pStyle w:val="JOComputerScreen"/>
      </w:pPr>
      <w:r w:rsidRPr="00962A17">
        <w:t xml:space="preserve">RX #:                                 2718862                                   </w:t>
      </w:r>
    </w:p>
    <w:p w:rsidR="00DE2A73" w:rsidRPr="00962A17" w:rsidRDefault="00DE2A73" w:rsidP="00DE2A73">
      <w:pPr>
        <w:pStyle w:val="JOComputerScreen"/>
      </w:pPr>
      <w:r w:rsidRPr="00962A17">
        <w:t xml:space="preserve">Rx Hosted at Site:                    DAYTSHR TEST LAB                          </w:t>
      </w:r>
    </w:p>
    <w:p w:rsidR="00DE2A73" w:rsidRPr="00962A17" w:rsidRDefault="00DE2A73" w:rsidP="00DE2A73">
      <w:pPr>
        <w:pStyle w:val="JOComputerScreen"/>
      </w:pPr>
      <w:r w:rsidRPr="00962A17">
        <w:t xml:space="preserve">Request Type:                         REFILL                                    </w:t>
      </w:r>
    </w:p>
    <w:p w:rsidR="00DE2A73" w:rsidRPr="00962A17" w:rsidRDefault="00DE2A73" w:rsidP="00DE2A73">
      <w:pPr>
        <w:pStyle w:val="JOComputerScreen"/>
      </w:pPr>
      <w:r w:rsidRPr="00962A17">
        <w:t xml:space="preserve">Requesting Pharmacist:                LASTNAME,FIRSTNAME                             </w:t>
      </w:r>
    </w:p>
    <w:p w:rsidR="00DE2A73" w:rsidRPr="00962A17" w:rsidRDefault="00DE2A73" w:rsidP="00DE2A73">
      <w:pPr>
        <w:pStyle w:val="JOComputerScreen"/>
      </w:pPr>
      <w:r w:rsidRPr="00962A17">
        <w:t xml:space="preserve">Dispensed Date:                       JUL 27, 2016                              </w:t>
      </w:r>
    </w:p>
    <w:p w:rsidR="00DE2A73" w:rsidRPr="00962A17" w:rsidRDefault="00DE2A73" w:rsidP="00DE2A73">
      <w:pPr>
        <w:pStyle w:val="JOComputerScreen"/>
      </w:pPr>
      <w:r w:rsidRPr="00962A17">
        <w:t xml:space="preserve">Drug Name at Originating (Host) site: IBUPROFEN 800MG TAB                       </w:t>
      </w:r>
    </w:p>
    <w:p w:rsidR="00DE2A73" w:rsidRPr="00962A17" w:rsidRDefault="00DE2A73" w:rsidP="00DE2A73">
      <w:pPr>
        <w:pStyle w:val="JOComputerScreen"/>
      </w:pPr>
      <w:r w:rsidRPr="00962A17">
        <w:t xml:space="preserve">Local (matched) drug:                 IBUPROFEN 800MG TAB                       </w:t>
      </w:r>
    </w:p>
    <w:p w:rsidR="00DE2A73" w:rsidRPr="00962A17" w:rsidRDefault="00DE2A73" w:rsidP="00DE2A73">
      <w:pPr>
        <w:pStyle w:val="JOComputerScreen"/>
      </w:pPr>
      <w:r w:rsidRPr="00962A17">
        <w:t xml:space="preserve">Cost of Local Refill/Partial:         $1.36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r w:rsidRPr="00962A17">
        <w:t>Select Action:Quit//</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SI   Select Item  </w:t>
      </w:r>
    </w:p>
    <w:p w:rsidR="00DE2A73" w:rsidRPr="00962A17" w:rsidRDefault="00DE2A73" w:rsidP="00DE2A73">
      <w:pPr>
        <w:pStyle w:val="JOComputerScreen"/>
      </w:pPr>
      <w:r w:rsidRPr="00962A17">
        <w:t>Enter a number (1-3): 3</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rPr>
          <w:u w:val="single"/>
        </w:rPr>
      </w:pPr>
      <w:r w:rsidRPr="00962A17">
        <w:rPr>
          <w:b/>
          <w:bCs/>
          <w:u w:val="single"/>
        </w:rPr>
        <w:t>OneVA PHARMACY RX DETAILS</w:t>
      </w:r>
      <w:r w:rsidRPr="00962A17">
        <w:rPr>
          <w:u w:val="single"/>
        </w:rPr>
        <w:t xml:space="preserve">     Jul 27, 2016@10:42:06          Page:    1 of    1 </w:t>
      </w:r>
    </w:p>
    <w:p w:rsidR="00DE2A73" w:rsidRPr="00962A17" w:rsidRDefault="00DE2A73" w:rsidP="00DE2A73">
      <w:pPr>
        <w:pStyle w:val="JOComputerScreen"/>
      </w:pPr>
      <w:r w:rsidRPr="00962A17">
        <w:t>Detailed report of Prescriptions dispensed for other Host Pharmacies</w:t>
      </w:r>
    </w:p>
    <w:p w:rsidR="00DE2A73" w:rsidRPr="00962A17" w:rsidRDefault="00DE2A73" w:rsidP="00DE2A73">
      <w:pPr>
        <w:pStyle w:val="JOComputerScreen"/>
        <w:rPr>
          <w:u w:val="single"/>
        </w:rPr>
      </w:pPr>
      <w:r w:rsidRPr="00962A17">
        <w:rPr>
          <w:u w:val="single"/>
        </w:rPr>
        <w:t xml:space="preserve">                                                                                </w:t>
      </w:r>
    </w:p>
    <w:p w:rsidR="00DE2A73" w:rsidRPr="00962A17" w:rsidRDefault="00DE2A73" w:rsidP="00DE2A73">
      <w:pPr>
        <w:pStyle w:val="JOComputerScreen"/>
      </w:pPr>
      <w:r w:rsidRPr="00962A17">
        <w:t xml:space="preserve">Request Date/Time:                    JUL 27, 2016@10:29:21                     </w:t>
      </w:r>
    </w:p>
    <w:p w:rsidR="00DE2A73" w:rsidRPr="00962A17" w:rsidRDefault="00DE2A73" w:rsidP="00DE2A73">
      <w:pPr>
        <w:pStyle w:val="JOComputerScreen"/>
      </w:pPr>
      <w:r w:rsidRPr="00962A17">
        <w:t xml:space="preserve">Patient:                              PSOPATIENT,SIX                            </w:t>
      </w:r>
    </w:p>
    <w:p w:rsidR="00DE2A73" w:rsidRPr="00962A17" w:rsidRDefault="00DE2A73" w:rsidP="00DE2A73">
      <w:pPr>
        <w:pStyle w:val="JOComputerScreen"/>
      </w:pPr>
      <w:r w:rsidRPr="00962A17">
        <w:t xml:space="preserve">RX #:                                 2718861                                   </w:t>
      </w:r>
    </w:p>
    <w:p w:rsidR="00DE2A73" w:rsidRPr="00962A17" w:rsidRDefault="00DE2A73" w:rsidP="00DE2A73">
      <w:pPr>
        <w:pStyle w:val="JOComputerScreen"/>
      </w:pPr>
      <w:r w:rsidRPr="00962A17">
        <w:t xml:space="preserve">Rx Hosted at Site:                    DAYTSHR TEST LAB                          </w:t>
      </w:r>
    </w:p>
    <w:p w:rsidR="00DE2A73" w:rsidRPr="00962A17" w:rsidRDefault="00DE2A73" w:rsidP="00DE2A73">
      <w:pPr>
        <w:pStyle w:val="JOComputerScreen"/>
      </w:pPr>
      <w:r w:rsidRPr="00962A17">
        <w:t xml:space="preserve">Request Type:                         PARTIAL FILL                              </w:t>
      </w:r>
    </w:p>
    <w:p w:rsidR="00DE2A73" w:rsidRPr="00962A17" w:rsidRDefault="00DE2A73" w:rsidP="00DE2A73">
      <w:pPr>
        <w:pStyle w:val="JOComputerScreen"/>
      </w:pPr>
      <w:r w:rsidRPr="00962A17">
        <w:t xml:space="preserve">Requesting Pharmacist:                LASTNAME,FIRSTNAME                             </w:t>
      </w:r>
    </w:p>
    <w:p w:rsidR="00DE2A73" w:rsidRPr="00962A17" w:rsidRDefault="00DE2A73" w:rsidP="00DE2A73">
      <w:pPr>
        <w:pStyle w:val="JOComputerScreen"/>
      </w:pPr>
      <w:r w:rsidRPr="00962A17">
        <w:t xml:space="preserve">Dispensed Date:                       JUL 27, 2016                              </w:t>
      </w:r>
    </w:p>
    <w:p w:rsidR="00DE2A73" w:rsidRPr="00962A17" w:rsidRDefault="00DE2A73" w:rsidP="00DE2A73">
      <w:pPr>
        <w:pStyle w:val="JOComputerScreen"/>
      </w:pPr>
      <w:r w:rsidRPr="00962A17">
        <w:t xml:space="preserve">Drug Name at Originating (Host) site: CETIRIZINE HCL 10MG TAB                   </w:t>
      </w:r>
    </w:p>
    <w:p w:rsidR="00DE2A73" w:rsidRPr="00962A17" w:rsidRDefault="00DE2A73" w:rsidP="00DE2A73">
      <w:pPr>
        <w:pStyle w:val="JOComputerScreen"/>
      </w:pPr>
      <w:r w:rsidRPr="00962A17">
        <w:t xml:space="preserve">Local (matched) drug:                 CETIRIZINE HCL 10MG TAB                   </w:t>
      </w:r>
    </w:p>
    <w:p w:rsidR="00DE2A73" w:rsidRPr="00962A17" w:rsidRDefault="00DE2A73" w:rsidP="00DE2A73">
      <w:pPr>
        <w:pStyle w:val="JOComputerScreen"/>
      </w:pPr>
      <w:r w:rsidRPr="00962A17">
        <w:t xml:space="preserve">Cost of Local Refill/Partial:         $11.90                                    </w:t>
      </w: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p>
    <w:p w:rsidR="00DE2A73" w:rsidRPr="00962A17" w:rsidRDefault="00DE2A73" w:rsidP="00DE2A73">
      <w:pPr>
        <w:pStyle w:val="JOComputerScreen"/>
      </w:pPr>
      <w:r w:rsidRPr="00962A17">
        <w:t xml:space="preserve">          Enter ?? for more actions                                             </w:t>
      </w:r>
    </w:p>
    <w:p w:rsidR="00DE2A73" w:rsidRPr="00962A17" w:rsidRDefault="00DE2A73" w:rsidP="00DE2A73">
      <w:pPr>
        <w:pStyle w:val="JOComputerScreen"/>
      </w:pPr>
    </w:p>
    <w:p w:rsidR="00DE2A73" w:rsidRPr="00962A17" w:rsidRDefault="00DE2A73" w:rsidP="00DE2A73">
      <w:pPr>
        <w:pStyle w:val="JOComputerScreen"/>
      </w:pPr>
      <w:r w:rsidRPr="00962A17">
        <w:t xml:space="preserve">Select Action:Quit// </w:t>
      </w:r>
    </w:p>
    <w:p w:rsidR="00DE2A73" w:rsidRPr="00962A17" w:rsidRDefault="00DE2A73" w:rsidP="00DE2A73"/>
    <w:p w:rsidR="00C56E87" w:rsidRPr="00EE678B" w:rsidRDefault="00C56E87" w:rsidP="004E0305">
      <w:pPr>
        <w:pStyle w:val="Heading2"/>
      </w:pPr>
      <w:bookmarkStart w:id="5434" w:name="_Toc4140519"/>
      <w:r w:rsidRPr="00EE678B">
        <w:t>Reprint an Outpatient Rx Label</w:t>
      </w:r>
      <w:bookmarkEnd w:id="5420"/>
      <w:bookmarkEnd w:id="5421"/>
      <w:bookmarkEnd w:id="5422"/>
      <w:bookmarkEnd w:id="5423"/>
      <w:bookmarkEnd w:id="5424"/>
      <w:bookmarkEnd w:id="5425"/>
      <w:bookmarkEnd w:id="5426"/>
      <w:bookmarkEnd w:id="5427"/>
      <w:bookmarkEnd w:id="5428"/>
      <w:bookmarkEnd w:id="5429"/>
      <w:bookmarkEnd w:id="5430"/>
      <w:bookmarkEnd w:id="5434"/>
      <w:r w:rsidRPr="00EE678B">
        <w:fldChar w:fldCharType="begin"/>
      </w:r>
      <w:r w:rsidRPr="00EE678B">
        <w:instrText>XE "Reprint an Outpatient Rx Label"</w:instrText>
      </w:r>
      <w:r w:rsidRPr="00EE678B">
        <w:fldChar w:fldCharType="end"/>
      </w:r>
    </w:p>
    <w:p w:rsidR="00C56E87" w:rsidRPr="00EE678B" w:rsidRDefault="00C56E87" w:rsidP="007D02E1">
      <w:pPr>
        <w:pStyle w:val="Manual-optionname"/>
      </w:pPr>
      <w:r w:rsidRPr="00EE678B">
        <w:t>[PSO RXRPT]</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The label reprint function allows a single label or many copies of the same label to be reproduced. When the patient is enrolled in ScripTalk</w:t>
      </w:r>
      <w:r w:rsidRPr="00EE678B">
        <w:rPr>
          <w:color w:val="000000"/>
        </w:rPr>
        <w:sym w:font="Symbol" w:char="F0D2"/>
      </w:r>
      <w:r w:rsidRPr="00EE678B">
        <w:rPr>
          <w:color w:val="000000"/>
          <w:szCs w:val="20"/>
        </w:rPr>
        <w:t>, a message is displayed to the user indicating this and prompting the user to use the ScripTalk</w:t>
      </w:r>
      <w:r w:rsidRPr="00EE678B">
        <w:rPr>
          <w:color w:val="000000"/>
        </w:rPr>
        <w:sym w:font="Symbol" w:char="F0D2"/>
      </w:r>
      <w:r w:rsidRPr="00EE678B">
        <w:rPr>
          <w:color w:val="000000"/>
          <w:szCs w:val="20"/>
        </w:rPr>
        <w:t xml:space="preserve"> label for the prescription bottle.</w:t>
      </w:r>
    </w:p>
    <w:p w:rsidR="00C56E87" w:rsidRPr="00EE678B" w:rsidRDefault="00C56E87" w:rsidP="00C56E87">
      <w:pPr>
        <w:rPr>
          <w:color w:val="000000"/>
          <w:szCs w:val="20"/>
        </w:rPr>
      </w:pPr>
    </w:p>
    <w:p w:rsidR="00C56E87" w:rsidRPr="00EE678B" w:rsidRDefault="00C56E87" w:rsidP="00644AD6">
      <w:pPr>
        <w:pStyle w:val="ExampleHeading"/>
        <w:rPr>
          <w:rFonts w:eastAsia="MS Mincho"/>
        </w:rPr>
      </w:pPr>
      <w:r w:rsidRPr="00EE678B">
        <w:rPr>
          <w:rFonts w:eastAsia="MS Mincho"/>
        </w:rPr>
        <w:t>Example: Reprinting an Outpatient Rx Label</w:t>
      </w:r>
    </w:p>
    <w:p w:rsidR="00C56E87" w:rsidRPr="00EE678B" w:rsidRDefault="00C56E87" w:rsidP="00E20A49">
      <w:pPr>
        <w:pStyle w:val="ScreenCapture"/>
      </w:pPr>
      <w:r w:rsidRPr="00EE678B">
        <w:t xml:space="preserve">Select Rx (Prescriptions) Option: </w:t>
      </w:r>
      <w:r w:rsidRPr="00EE678B">
        <w:rPr>
          <w:b/>
          <w:bCs/>
        </w:rPr>
        <w:t>REP</w:t>
      </w:r>
      <w:r w:rsidRPr="00EE678B">
        <w:t xml:space="preserve">RINT AN OUTPATIENT RX LABEL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Reprint Prescription Label: </w:t>
      </w:r>
      <w:r w:rsidRPr="00EE678B">
        <w:rPr>
          <w:b/>
          <w:bCs/>
        </w:rPr>
        <w:t>400693</w:t>
      </w:r>
      <w:r w:rsidRPr="00EE678B">
        <w:t xml:space="preserve">       ADHESIVE TAPE WATERPROOF 1IN ROLL</w:t>
      </w:r>
    </w:p>
    <w:p w:rsidR="00C56E87" w:rsidRPr="00EE678B" w:rsidRDefault="00C56E87" w:rsidP="00E20A49">
      <w:pPr>
        <w:pStyle w:val="ScreenCapture"/>
      </w:pPr>
      <w:r w:rsidRPr="00EE678B">
        <w:t>Patient is a ScripTalk patient. Use ScripTalk label for prescription bottle.</w:t>
      </w:r>
    </w:p>
    <w:p w:rsidR="00C56E87" w:rsidRPr="00EE678B" w:rsidRDefault="00C56E87" w:rsidP="00E20A49">
      <w:pPr>
        <w:pStyle w:val="ScreenCapture"/>
      </w:pPr>
      <w:r w:rsidRPr="00EE678B">
        <w:t xml:space="preserve"> </w:t>
      </w:r>
    </w:p>
    <w:p w:rsidR="00C56E87" w:rsidRPr="00EE678B" w:rsidRDefault="00C56E87" w:rsidP="00E20A49">
      <w:pPr>
        <w:pStyle w:val="ScreenCapture"/>
        <w:rPr>
          <w:b/>
          <w:bCs/>
        </w:rPr>
      </w:pPr>
      <w:r w:rsidRPr="00EE678B">
        <w:t xml:space="preserve">Number of Copies? : (1-99): 1// </w:t>
      </w:r>
      <w:r w:rsidRPr="00EE678B">
        <w:rPr>
          <w:b/>
          <w:bCs/>
        </w:rPr>
        <w:t>&lt;Enter&gt;</w:t>
      </w:r>
    </w:p>
    <w:p w:rsidR="00C56E87" w:rsidRPr="00EE678B" w:rsidRDefault="00C56E87" w:rsidP="00E20A49">
      <w:pPr>
        <w:pStyle w:val="ScreenCapture"/>
      </w:pPr>
      <w:r w:rsidRPr="00EE678B">
        <w:t xml:space="preserve">Print adhesive portion of label only? N// </w:t>
      </w:r>
      <w:r w:rsidRPr="00EE678B">
        <w:rPr>
          <w:b/>
          <w:bCs/>
        </w:rPr>
        <w:t>&lt;Enter&gt;</w:t>
      </w:r>
      <w:r w:rsidRPr="00EE678B">
        <w:t xml:space="preserve"> O</w:t>
      </w:r>
    </w:p>
    <w:p w:rsidR="00C56E87" w:rsidRPr="00EE678B" w:rsidRDefault="00C56E87" w:rsidP="00E20A49">
      <w:pPr>
        <w:pStyle w:val="ScreenCapture"/>
      </w:pPr>
      <w:r w:rsidRPr="00EE678B">
        <w:t xml:space="preserve">Do you want to send to External Interface Device? No// </w:t>
      </w:r>
      <w:r w:rsidRPr="00EE678B">
        <w:rPr>
          <w:b/>
        </w:rPr>
        <w:t>?</w:t>
      </w:r>
    </w:p>
    <w:p w:rsidR="00C56E87" w:rsidRPr="00EE678B" w:rsidRDefault="00C56E87" w:rsidP="00E20A49">
      <w:pPr>
        <w:pStyle w:val="ScreenCapture"/>
      </w:pPr>
    </w:p>
    <w:p w:rsidR="00C56E87" w:rsidRPr="00EE678B" w:rsidRDefault="00C56E87" w:rsidP="00E20A49">
      <w:pPr>
        <w:pStyle w:val="ScreenCapture"/>
      </w:pPr>
      <w:r w:rsidRPr="00EE678B">
        <w:t>Enter either 'Y' or 'N'.</w:t>
      </w:r>
    </w:p>
    <w:p w:rsidR="00C56E87" w:rsidRPr="00EE678B" w:rsidRDefault="00C56E87" w:rsidP="00E20A49">
      <w:pPr>
        <w:pStyle w:val="ScreenCapture"/>
      </w:pPr>
    </w:p>
    <w:p w:rsidR="00C56E87" w:rsidRPr="00EE678B" w:rsidRDefault="00C56E87" w:rsidP="00E20A49">
      <w:pPr>
        <w:pStyle w:val="ScreenCapture"/>
      </w:pPr>
      <w:r w:rsidRPr="00EE678B">
        <w:t xml:space="preserve">Do you want to send to External Interface Device? No//   </w:t>
      </w:r>
      <w:r w:rsidRPr="00EE678B">
        <w:rPr>
          <w:b/>
        </w:rPr>
        <w:t>NO</w:t>
      </w:r>
    </w:p>
    <w:p w:rsidR="00C56E87" w:rsidRPr="00EE678B" w:rsidRDefault="00C56E87" w:rsidP="00E20A49">
      <w:pPr>
        <w:pStyle w:val="ScreenCapture"/>
      </w:pPr>
      <w:r w:rsidRPr="00EE678B">
        <w:t xml:space="preserve">Comments: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Rx # 400693            06/27/03</w:t>
      </w:r>
    </w:p>
    <w:p w:rsidR="00C56E87" w:rsidRPr="00EE678B" w:rsidRDefault="00C56E87" w:rsidP="00E20A49">
      <w:pPr>
        <w:pStyle w:val="ScreenCapture"/>
      </w:pPr>
      <w:r w:rsidRPr="00EE678B">
        <w:rPr>
          <w:color w:val="000000"/>
        </w:rPr>
        <w:t>OPPATIENT16,ONE</w:t>
      </w:r>
      <w:r w:rsidRPr="00EE678B">
        <w:t xml:space="preserve">                     #1</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 xml:space="preserve">AS DIR ON AFFECTED AREA </w:t>
      </w:r>
    </w:p>
    <w:p w:rsidR="00C56E87" w:rsidRPr="00EE678B" w:rsidRDefault="00C56E87" w:rsidP="00E20A49">
      <w:pPr>
        <w:pStyle w:val="ScreenCapture"/>
      </w:pPr>
      <w:r w:rsidRPr="00EE678B">
        <w:t xml:space="preserve"> </w:t>
      </w:r>
    </w:p>
    <w:p w:rsidR="00C56E87" w:rsidRPr="00EE678B" w:rsidRDefault="00C56E87" w:rsidP="00E20A49">
      <w:pPr>
        <w:pStyle w:val="ScreenCapture"/>
      </w:pPr>
      <w:r w:rsidRPr="00EE678B">
        <w:t>ADHESIVE TAPE WATERPROOF 1IN ROLL</w:t>
      </w:r>
    </w:p>
    <w:p w:rsidR="00C56E87" w:rsidRPr="00EE678B" w:rsidRDefault="00C56E87" w:rsidP="00E20A49">
      <w:pPr>
        <w:pStyle w:val="ScreenCapture"/>
      </w:pPr>
      <w:r w:rsidRPr="00EE678B">
        <w:t xml:space="preserve">OPPROVIDER30,TWO            </w:t>
      </w:r>
      <w:r w:rsidRPr="00EE678B">
        <w:rPr>
          <w:color w:val="000000"/>
        </w:rPr>
        <w:t>OPPHARMACIST4,THREE</w:t>
      </w:r>
    </w:p>
    <w:p w:rsidR="00C56E87" w:rsidRPr="00EE678B" w:rsidRDefault="00C56E87" w:rsidP="00E20A49">
      <w:pPr>
        <w:pStyle w:val="ScreenCapture"/>
      </w:pPr>
      <w:r w:rsidRPr="00EE678B">
        <w:t># of Refills: 2</w:t>
      </w:r>
    </w:p>
    <w:p w:rsidR="00C56E87" w:rsidRPr="00EE678B" w:rsidRDefault="00C56E87" w:rsidP="00C56E87">
      <w:pPr>
        <w:rPr>
          <w:color w:val="000000"/>
          <w:szCs w:val="20"/>
        </w:rPr>
      </w:pPr>
    </w:p>
    <w:p w:rsidR="00C56E87" w:rsidRPr="00EE678B" w:rsidRDefault="00C56E87" w:rsidP="00C56E87">
      <w:pPr>
        <w:rPr>
          <w:color w:val="000000"/>
          <w:szCs w:val="20"/>
        </w:rPr>
      </w:pPr>
      <w:r w:rsidRPr="00EE678B">
        <w:rPr>
          <w:color w:val="000000"/>
          <w:szCs w:val="20"/>
        </w:rPr>
        <w:t>When reprinting, you can choose whether or not you want to resend to a dispensing device using an external interface. If you do choose to resend, then</w:t>
      </w:r>
      <w:r w:rsidR="00D8267F" w:rsidRPr="00EE678B">
        <w:rPr>
          <w:color w:val="000000"/>
          <w:szCs w:val="20"/>
        </w:rPr>
        <w:t xml:space="preserve"> </w:t>
      </w:r>
      <w:r w:rsidRPr="00EE678B">
        <w:rPr>
          <w:color w:val="000000"/>
          <w:szCs w:val="20"/>
        </w:rPr>
        <w:t>the prescription will be sent to the dispensing system, and an entry will be made in the label log. This documents that this was a reprint and also resent to the dispensing system device. If you do not resend the prescription to the dispensing device, then only one entry is made in the label log.</w:t>
      </w:r>
    </w:p>
    <w:p w:rsidR="00362A48" w:rsidRPr="00EE678B" w:rsidRDefault="00362A48" w:rsidP="00CA5A38">
      <w:pPr>
        <w:rPr>
          <w:color w:val="000000"/>
          <w:szCs w:val="20"/>
        </w:rPr>
      </w:pPr>
    </w:p>
    <w:p w:rsidR="00C56E87" w:rsidRPr="00EE678B" w:rsidRDefault="00C56E87" w:rsidP="00C56E87">
      <w:pPr>
        <w:keepNext/>
        <w:keepLines/>
        <w:rPr>
          <w:rFonts w:ascii="Times New Roman Bold" w:hAnsi="Times New Roman Bold"/>
          <w:b/>
          <w:color w:val="000000"/>
          <w:sz w:val="20"/>
          <w:szCs w:val="24"/>
        </w:rPr>
      </w:pPr>
      <w:r w:rsidRPr="00EE678B">
        <w:rPr>
          <w:rFonts w:ascii="Times New Roman Bold" w:eastAsia="MS Mincho" w:hAnsi="Times New Roman Bold"/>
          <w:b/>
          <w:color w:val="000000"/>
          <w:sz w:val="20"/>
          <w:szCs w:val="24"/>
        </w:rPr>
        <w:t>Example: Reprinting an Outpatient Rx Label – Multiple Dispensing Device</w:t>
      </w:r>
    </w:p>
    <w:p w:rsidR="00C56E87" w:rsidRPr="00EE678B" w:rsidRDefault="00C56E87" w:rsidP="00C56E87">
      <w:pPr>
        <w:rPr>
          <w:color w:val="000000"/>
          <w:szCs w:val="20"/>
        </w:rPr>
      </w:pPr>
    </w:p>
    <w:p w:rsidR="00C56E87" w:rsidRPr="00EE678B" w:rsidRDefault="00C56E87" w:rsidP="00E20A49">
      <w:pPr>
        <w:pStyle w:val="ScreenCapture"/>
        <w:rPr>
          <w:szCs w:val="24"/>
        </w:rPr>
      </w:pPr>
      <w:r w:rsidRPr="00EE678B">
        <w:t>Select Rx (Prescriptions) Option:</w:t>
      </w:r>
      <w:r w:rsidRPr="00EE678B">
        <w:rPr>
          <w:szCs w:val="24"/>
        </w:rPr>
        <w:t xml:space="preserve"> </w:t>
      </w:r>
      <w:r w:rsidRPr="00EE678B">
        <w:rPr>
          <w:b/>
          <w:bCs/>
          <w:szCs w:val="24"/>
        </w:rPr>
        <w:t>REP</w:t>
      </w:r>
      <w:r w:rsidRPr="00EE678B">
        <w:rPr>
          <w:szCs w:val="24"/>
        </w:rPr>
        <w:t xml:space="preserve">RINT AN OUTPATIENT RX LABEL </w:t>
      </w:r>
    </w:p>
    <w:p w:rsidR="00C56E87" w:rsidRPr="00EE678B" w:rsidRDefault="00C56E87" w:rsidP="00E20A49">
      <w:pPr>
        <w:pStyle w:val="ScreenCapture"/>
      </w:pPr>
    </w:p>
    <w:p w:rsidR="00C56E87" w:rsidRPr="00EE678B" w:rsidRDefault="00C56E87" w:rsidP="00E20A49">
      <w:pPr>
        <w:pStyle w:val="ScreenCapture"/>
      </w:pPr>
      <w:r w:rsidRPr="00EE678B">
        <w:t xml:space="preserve">Reprint Prescription Label: 100002987       BACLOFEN 10MG TABS </w:t>
      </w:r>
    </w:p>
    <w:p w:rsidR="00C56E87" w:rsidRPr="00EE678B" w:rsidRDefault="00C56E87" w:rsidP="00E20A49">
      <w:pPr>
        <w:pStyle w:val="ScreenCapture"/>
      </w:pPr>
      <w:r w:rsidRPr="00EE678B">
        <w:t>Number of Copies? : (1-99): 1//</w:t>
      </w:r>
    </w:p>
    <w:p w:rsidR="00C56E87" w:rsidRPr="00EE678B" w:rsidRDefault="00C56E87" w:rsidP="00E20A49">
      <w:pPr>
        <w:pStyle w:val="ScreenCapture"/>
      </w:pPr>
      <w:r w:rsidRPr="00EE678B">
        <w:t>Print adhesive portion of label only? ? No//   NO</w:t>
      </w:r>
    </w:p>
    <w:p w:rsidR="00C56E87" w:rsidRPr="00EE678B" w:rsidRDefault="00C56E87" w:rsidP="00E20A49">
      <w:pPr>
        <w:pStyle w:val="ScreenCapture"/>
      </w:pPr>
      <w:r w:rsidRPr="00EE678B">
        <w:t>Do you want to resend to Dispensing System Device? No// y  YES</w:t>
      </w:r>
    </w:p>
    <w:p w:rsidR="00C56E87" w:rsidRPr="00EE678B" w:rsidRDefault="00C56E87" w:rsidP="00E20A49">
      <w:pPr>
        <w:pStyle w:val="ScreenCapture"/>
      </w:pPr>
      <w:r w:rsidRPr="00EE678B">
        <w:t>Comments: Multiple dispensing devices</w:t>
      </w:r>
    </w:p>
    <w:p w:rsidR="00C56E87" w:rsidRPr="00EE678B" w:rsidRDefault="00C56E87" w:rsidP="00E20A49">
      <w:pPr>
        <w:pStyle w:val="ScreenCapture"/>
      </w:pPr>
    </w:p>
    <w:p w:rsidR="00C56E87" w:rsidRPr="00EE678B" w:rsidRDefault="00C56E87" w:rsidP="00E20A49">
      <w:pPr>
        <w:pStyle w:val="ScreenCapture"/>
      </w:pPr>
      <w:r w:rsidRPr="00EE678B">
        <w:t>Rx # 100002987         05/02/11</w:t>
      </w:r>
    </w:p>
    <w:p w:rsidR="00C56E87" w:rsidRPr="00EE678B" w:rsidRDefault="00C56E87" w:rsidP="00E20A49">
      <w:pPr>
        <w:pStyle w:val="ScreenCapture"/>
      </w:pPr>
      <w:r w:rsidRPr="00EE678B">
        <w:rPr>
          <w:szCs w:val="24"/>
        </w:rPr>
        <w:t>OPPATIENT,TEN</w:t>
      </w:r>
      <w:r w:rsidRPr="00EE678B">
        <w:t xml:space="preserve">              #7</w:t>
      </w:r>
    </w:p>
    <w:p w:rsidR="00C56E87" w:rsidRPr="00EE678B" w:rsidRDefault="00C56E87" w:rsidP="00E20A49">
      <w:pPr>
        <w:pStyle w:val="ScreenCapture"/>
      </w:pPr>
    </w:p>
    <w:p w:rsidR="00C56E87" w:rsidRPr="00EE678B" w:rsidRDefault="00C56E87" w:rsidP="00E20A49">
      <w:pPr>
        <w:pStyle w:val="ScreenCapture"/>
      </w:pPr>
      <w:r w:rsidRPr="00EE678B">
        <w:t>TAKE ONE TABLET BY BY MOUTH EVERY DAY FOR 7 DAYS</w:t>
      </w:r>
    </w:p>
    <w:p w:rsidR="00C56E87" w:rsidRPr="00EE678B" w:rsidRDefault="00C56E87" w:rsidP="00E20A49">
      <w:pPr>
        <w:pStyle w:val="ScreenCapture"/>
      </w:pPr>
    </w:p>
    <w:p w:rsidR="00C56E87" w:rsidRPr="00EE678B" w:rsidRDefault="00C56E87" w:rsidP="00E20A49">
      <w:pPr>
        <w:pStyle w:val="ScreenCapture"/>
      </w:pPr>
      <w:r w:rsidRPr="00EE678B">
        <w:t>BACLOFEN 10MG TABS</w:t>
      </w:r>
    </w:p>
    <w:p w:rsidR="00C56E87" w:rsidRPr="00EE678B" w:rsidRDefault="00C56E87" w:rsidP="00E20A49">
      <w:pPr>
        <w:pStyle w:val="ScreenCapture"/>
      </w:pPr>
      <w:r w:rsidRPr="00EE678B">
        <w:t xml:space="preserve">OPPHARMACIST,FOUR  </w:t>
      </w:r>
      <w:r w:rsidRPr="00EE678B">
        <w:tab/>
        <w:t>OPPHARMACIST,NINE</w:t>
      </w:r>
    </w:p>
    <w:p w:rsidR="00C56E87" w:rsidRPr="00EE678B" w:rsidRDefault="00C56E87" w:rsidP="00E20A49">
      <w:pPr>
        <w:pStyle w:val="ScreenCapture"/>
      </w:pPr>
      <w:r w:rsidRPr="00EE678B">
        <w:t># of Refills: 7</w:t>
      </w:r>
    </w:p>
    <w:p w:rsidR="00C56E87" w:rsidRPr="00EE678B" w:rsidRDefault="00C56E87" w:rsidP="00E20A49">
      <w:pPr>
        <w:pStyle w:val="ScreenCapture"/>
      </w:pPr>
    </w:p>
    <w:p w:rsidR="00C56E87" w:rsidRPr="00EE678B" w:rsidRDefault="00C56E87" w:rsidP="00E20A49">
      <w:pPr>
        <w:pStyle w:val="ScreenCapture"/>
      </w:pPr>
      <w:r w:rsidRPr="00EE678B">
        <w:t>Select LABEL DEVICE: LEXMARK5$PRT</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LABEL(S) QUEUED TO PRINT</w:t>
      </w:r>
    </w:p>
    <w:p w:rsidR="00C56E87" w:rsidRPr="00EE678B" w:rsidRDefault="00C56E87" w:rsidP="00E20A49">
      <w:pPr>
        <w:pStyle w:val="ScreenCapture"/>
      </w:pPr>
    </w:p>
    <w:p w:rsidR="00C56E87" w:rsidRPr="00EE678B" w:rsidRDefault="00C56E87" w:rsidP="00E20A49">
      <w:pPr>
        <w:pStyle w:val="ScreenCapture"/>
      </w:pPr>
    </w:p>
    <w:p w:rsidR="00C56E87" w:rsidRPr="00EE678B" w:rsidRDefault="00C56E87" w:rsidP="00E20A49">
      <w:pPr>
        <w:pStyle w:val="ScreenCapture"/>
      </w:pPr>
      <w:r w:rsidRPr="00EE678B">
        <w:t>PRESCRIPTIONS SENT TO:</w:t>
      </w:r>
    </w:p>
    <w:p w:rsidR="00C56E87" w:rsidRPr="00EE678B" w:rsidRDefault="00C56E87" w:rsidP="00E20A49">
      <w:pPr>
        <w:pStyle w:val="ScreenCapture"/>
      </w:pPr>
      <w:r w:rsidRPr="00EE678B">
        <w:t xml:space="preserve">   SCRIPTPRO1</w:t>
      </w:r>
    </w:p>
    <w:p w:rsidR="00C56E87" w:rsidRPr="00EE678B" w:rsidRDefault="00C56E87" w:rsidP="00E20A49">
      <w:pPr>
        <w:pStyle w:val="ScreenCapture"/>
      </w:pPr>
      <w:r w:rsidRPr="00EE678B">
        <w:t xml:space="preserve">     100002987      BACLOFEN 10MG TABS</w:t>
      </w:r>
    </w:p>
    <w:p w:rsidR="00C56E87" w:rsidRPr="00EE678B" w:rsidRDefault="00C56E87" w:rsidP="00E20A49">
      <w:pPr>
        <w:pStyle w:val="ScreenCapture"/>
      </w:pPr>
    </w:p>
    <w:p w:rsidR="00C56E87" w:rsidRPr="00EE678B" w:rsidRDefault="00C56E87" w:rsidP="00E20A49">
      <w:pPr>
        <w:pStyle w:val="ScreenCapture"/>
      </w:pPr>
      <w:r w:rsidRPr="00EE678B">
        <w:t>STORAGE DEVICES</w:t>
      </w:r>
    </w:p>
    <w:p w:rsidR="00C56E87" w:rsidRPr="00EE678B" w:rsidRDefault="00C56E87" w:rsidP="00E20A49">
      <w:pPr>
        <w:pStyle w:val="ScreenCapture"/>
      </w:pPr>
      <w:r w:rsidRPr="00EE678B">
        <w:t xml:space="preserve">   SCRIPTCENTER</w:t>
      </w:r>
    </w:p>
    <w:p w:rsidR="00C56E87" w:rsidRPr="00EE678B" w:rsidRDefault="00C56E87" w:rsidP="00E20A49">
      <w:pPr>
        <w:pStyle w:val="ScreenCapture"/>
      </w:pPr>
      <w:r w:rsidRPr="00EE678B">
        <w:t xml:space="preserve">     100002987      BACLOFEN 10MG TABS</w:t>
      </w:r>
    </w:p>
    <w:p w:rsidR="00105D96" w:rsidRPr="00962A17" w:rsidRDefault="00105D96" w:rsidP="00105D96">
      <w:pPr>
        <w:pStyle w:val="Heading2"/>
        <w:rPr>
          <w:lang w:val="en-US"/>
        </w:rPr>
      </w:pPr>
      <w:bookmarkStart w:id="5435" w:name="_Toc483220716"/>
      <w:bookmarkStart w:id="5436" w:name="_Toc4140520"/>
      <w:bookmarkStart w:id="5437" w:name="_Toc339962119"/>
      <w:bookmarkStart w:id="5438" w:name="_Toc339962635"/>
      <w:bookmarkStart w:id="5439" w:name="_Toc340138778"/>
      <w:bookmarkStart w:id="5440" w:name="_Toc340139051"/>
      <w:bookmarkStart w:id="5441" w:name="_Toc340139328"/>
      <w:bookmarkStart w:id="5442" w:name="_Toc340143944"/>
      <w:bookmarkStart w:id="5443" w:name="_Toc340144201"/>
      <w:r w:rsidRPr="00962A17">
        <w:rPr>
          <w:lang w:val="en-US"/>
        </w:rPr>
        <w:t>Printing a OneVA Pharmacy Label</w:t>
      </w:r>
      <w:bookmarkEnd w:id="5435"/>
      <w:bookmarkEnd w:id="5436"/>
    </w:p>
    <w:p w:rsidR="00105D96" w:rsidRPr="00962A17" w:rsidRDefault="00105D96" w:rsidP="00105D96">
      <w:pPr>
        <w:rPr>
          <w:color w:val="000000"/>
          <w:sz w:val="24"/>
          <w:szCs w:val="20"/>
          <w:lang w:eastAsia="x-none"/>
        </w:rPr>
      </w:pPr>
    </w:p>
    <w:p w:rsidR="00105D96" w:rsidRPr="00962A17" w:rsidRDefault="00105D96" w:rsidP="00105D96">
      <w:pPr>
        <w:rPr>
          <w:color w:val="000000"/>
          <w:sz w:val="24"/>
          <w:szCs w:val="20"/>
          <w:lang w:eastAsia="x-none"/>
        </w:rPr>
      </w:pPr>
      <w:r w:rsidRPr="00962A17">
        <w:rPr>
          <w:color w:val="000000"/>
          <w:sz w:val="24"/>
          <w:szCs w:val="20"/>
          <w:lang w:eastAsia="x-none"/>
        </w:rPr>
        <w:t>OneVa Pharmacy patch PSO*7*479 modifies routine PSORRX2 to add the following text if no error message is returned when retrieving the label information from the host system. The following text is displayed just prior to the Label Device: ‘ prompt:</w:t>
      </w:r>
    </w:p>
    <w:p w:rsidR="00105D96" w:rsidRPr="00962A17" w:rsidRDefault="00105D96" w:rsidP="00105D96">
      <w:pPr>
        <w:rPr>
          <w:color w:val="000000"/>
          <w:sz w:val="24"/>
          <w:szCs w:val="20"/>
          <w:lang w:eastAsia="x-none"/>
        </w:rPr>
      </w:pPr>
    </w:p>
    <w:p w:rsidR="00105D96" w:rsidRPr="00962A17" w:rsidRDefault="00105D96" w:rsidP="00105D96">
      <w:pPr>
        <w:keepNext/>
        <w:keepLines/>
        <w:rPr>
          <w:rFonts w:ascii="Times New Roman Bold" w:eastAsia="MS Mincho" w:hAnsi="Times New Roman Bold" w:hint="eastAsia"/>
          <w:b/>
          <w:color w:val="000000"/>
          <w:sz w:val="20"/>
          <w:szCs w:val="24"/>
        </w:rPr>
      </w:pPr>
      <w:r w:rsidRPr="00962A17">
        <w:rPr>
          <w:rFonts w:ascii="Times New Roman Bold" w:eastAsia="MS Mincho" w:hAnsi="Times New Roman Bold"/>
          <w:b/>
          <w:color w:val="000000"/>
          <w:sz w:val="20"/>
          <w:szCs w:val="24"/>
        </w:rPr>
        <w:t>Example: Printing a OneVA Pharmacy Label</w:t>
      </w:r>
    </w:p>
    <w:p w:rsidR="00105D96" w:rsidRPr="00962A17" w:rsidRDefault="00105D96" w:rsidP="00105D96">
      <w:pPr>
        <w:spacing w:before="120"/>
        <w:rPr>
          <w:color w:val="000000"/>
          <w:sz w:val="20"/>
          <w:szCs w:val="20"/>
          <w:lang w:eastAsia="x-none"/>
        </w:rPr>
      </w:pPr>
      <w:r w:rsidRPr="00962A17">
        <w:rPr>
          <w:color w:val="000000"/>
          <w:sz w:val="20"/>
          <w:szCs w:val="20"/>
          <w:lang w:eastAsia="x-none"/>
        </w:rPr>
        <w:t>For a refill:</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TRANSACTION SUCCESSFUL...  The refill for RX #763002 has been recorded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the prescription at the host system.</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Select a printer to generate the label or '^' to bypass printing.</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QUEUE TO PRINT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 xml:space="preserve">DEVICE:  </w:t>
      </w:r>
    </w:p>
    <w:p w:rsidR="00105D96" w:rsidRPr="00962A17" w:rsidRDefault="00105D96" w:rsidP="00105D96">
      <w:pPr>
        <w:rPr>
          <w:color w:val="000000"/>
          <w:sz w:val="24"/>
          <w:szCs w:val="20"/>
          <w:lang w:eastAsia="x-none"/>
        </w:rPr>
      </w:pPr>
    </w:p>
    <w:p w:rsidR="00105D96" w:rsidRPr="00962A17" w:rsidRDefault="00105D96" w:rsidP="00105D96">
      <w:pPr>
        <w:rPr>
          <w:color w:val="000000"/>
          <w:sz w:val="20"/>
          <w:szCs w:val="20"/>
          <w:lang w:eastAsia="x-none"/>
        </w:rPr>
      </w:pPr>
      <w:r w:rsidRPr="00962A17">
        <w:rPr>
          <w:color w:val="000000"/>
          <w:sz w:val="20"/>
          <w:szCs w:val="20"/>
          <w:lang w:eastAsia="x-none"/>
        </w:rPr>
        <w:t>For a partial fill:</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TRANSACTION SUCCESSFUL...  The partial for RX #763002 has been recorded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the prescription at the host system.</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Select a printer to generate the label or '^' to bypass printing.</w:t>
      </w:r>
    </w:p>
    <w:p w:rsidR="00105D96" w:rsidRPr="00962A17" w:rsidRDefault="00105D96" w:rsidP="00105D96">
      <w:pPr>
        <w:shd w:val="clear" w:color="auto" w:fill="EEECE1"/>
        <w:ind w:left="360"/>
        <w:rPr>
          <w:rFonts w:ascii="Courier New" w:eastAsia="Calibri" w:hAnsi="Courier New" w:cs="Courier New"/>
          <w:b/>
          <w:bCs/>
          <w:sz w:val="18"/>
          <w:szCs w:val="18"/>
        </w:rPr>
      </w:pP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QUEUE TO PRINT ON</w:t>
      </w:r>
    </w:p>
    <w:p w:rsidR="00105D96" w:rsidRPr="00962A17" w:rsidRDefault="00105D96" w:rsidP="00105D96">
      <w:pPr>
        <w:shd w:val="clear" w:color="auto" w:fill="EEECE1"/>
        <w:ind w:left="360"/>
        <w:rPr>
          <w:rFonts w:ascii="Courier New" w:eastAsia="Calibri" w:hAnsi="Courier New" w:cs="Courier New"/>
          <w:b/>
          <w:bCs/>
          <w:sz w:val="18"/>
          <w:szCs w:val="18"/>
        </w:rPr>
      </w:pPr>
      <w:r w:rsidRPr="00962A17">
        <w:rPr>
          <w:rFonts w:ascii="Courier New" w:eastAsia="Calibri" w:hAnsi="Courier New" w:cs="Courier New"/>
          <w:b/>
          <w:bCs/>
          <w:sz w:val="18"/>
          <w:szCs w:val="18"/>
        </w:rPr>
        <w:t>DEVICE:</w:t>
      </w:r>
    </w:p>
    <w:p w:rsidR="00C56E87" w:rsidRPr="00EE678B" w:rsidRDefault="00C56E87" w:rsidP="004E0305">
      <w:pPr>
        <w:pStyle w:val="Heading2"/>
      </w:pPr>
      <w:bookmarkStart w:id="5444" w:name="_Toc4140521"/>
      <w:r w:rsidRPr="00EE678B">
        <w:t>Signature Log Reprint</w:t>
      </w:r>
      <w:bookmarkEnd w:id="5437"/>
      <w:bookmarkEnd w:id="5438"/>
      <w:bookmarkEnd w:id="5439"/>
      <w:bookmarkEnd w:id="5440"/>
      <w:bookmarkEnd w:id="5441"/>
      <w:bookmarkEnd w:id="5442"/>
      <w:bookmarkEnd w:id="5443"/>
      <w:bookmarkEnd w:id="5444"/>
      <w:r w:rsidRPr="00EE678B">
        <w:t xml:space="preserve"> </w:t>
      </w:r>
      <w:r w:rsidRPr="00EE678B">
        <w:fldChar w:fldCharType="begin"/>
      </w:r>
      <w:r w:rsidRPr="00EE678B">
        <w:instrText>XE "Signature Log Reprint"</w:instrText>
      </w:r>
      <w:r w:rsidRPr="00EE678B">
        <w:fldChar w:fldCharType="end"/>
      </w:r>
    </w:p>
    <w:p w:rsidR="00C56E87" w:rsidRPr="00EE678B" w:rsidRDefault="00C56E87" w:rsidP="007D02E1">
      <w:pPr>
        <w:pStyle w:val="Manual-optionname"/>
      </w:pPr>
      <w:r w:rsidRPr="00EE678B">
        <w:t>[PSO SIGLOG REPRINT]</w:t>
      </w:r>
    </w:p>
    <w:p w:rsidR="00C56E87" w:rsidRPr="00EE678B" w:rsidRDefault="00C56E87" w:rsidP="007D02E1">
      <w:pPr>
        <w:keepNext/>
        <w:rPr>
          <w:color w:val="000000"/>
          <w:szCs w:val="20"/>
        </w:rPr>
      </w:pPr>
    </w:p>
    <w:p w:rsidR="00C56E87" w:rsidRPr="00EE678B" w:rsidRDefault="00C56E87" w:rsidP="00C56E87">
      <w:pPr>
        <w:rPr>
          <w:color w:val="000000"/>
          <w:szCs w:val="20"/>
        </w:rPr>
      </w:pPr>
      <w:r w:rsidRPr="00EE678B">
        <w:rPr>
          <w:color w:val="000000"/>
          <w:szCs w:val="20"/>
        </w:rPr>
        <w:t>This option allows the user to reprint the Signature Log for a prescription. The system will prompt for a prescription number and printer device. The user will receive a system confirmation that this log has been queued to print.</w:t>
      </w:r>
    </w:p>
    <w:p w:rsidR="00C56E87" w:rsidRPr="00EE678B" w:rsidRDefault="00C56E87" w:rsidP="00C56E87">
      <w:pPr>
        <w:rPr>
          <w:color w:val="000000"/>
          <w:szCs w:val="20"/>
        </w:rPr>
      </w:pPr>
    </w:p>
    <w:p w:rsidR="00C56E87" w:rsidRPr="00EE678B" w:rsidRDefault="00C56E87" w:rsidP="00C56E87">
      <w:pPr>
        <w:keepNext/>
        <w:keepLines/>
        <w:rPr>
          <w:rFonts w:ascii="Times New Roman Bold" w:eastAsia="MS Mincho" w:hAnsi="Times New Roman Bold" w:hint="eastAsia"/>
          <w:b/>
          <w:color w:val="000000"/>
          <w:sz w:val="20"/>
          <w:szCs w:val="24"/>
        </w:rPr>
      </w:pPr>
      <w:r w:rsidRPr="00EE678B">
        <w:rPr>
          <w:rFonts w:ascii="Times New Roman Bold" w:eastAsia="MS Mincho" w:hAnsi="Times New Roman Bold"/>
          <w:b/>
          <w:color w:val="000000"/>
          <w:sz w:val="20"/>
          <w:szCs w:val="24"/>
        </w:rPr>
        <w:t>Example: Reprinting a Signature Log</w:t>
      </w:r>
    </w:p>
    <w:p w:rsidR="00C56E87" w:rsidRPr="00EE678B" w:rsidRDefault="00C56E87" w:rsidP="00C56E87">
      <w:pPr>
        <w:rPr>
          <w:color w:val="000000"/>
          <w:szCs w:val="20"/>
        </w:rPr>
      </w:pPr>
    </w:p>
    <w:p w:rsidR="00C56E87" w:rsidRPr="00EE678B" w:rsidRDefault="00C56E87" w:rsidP="00E20A49">
      <w:pPr>
        <w:pStyle w:val="ScreenCapture"/>
      </w:pPr>
      <w:r w:rsidRPr="00EE678B">
        <w:t xml:space="preserve">Select Rx (Prescriptions) Option:  </w:t>
      </w:r>
      <w:r w:rsidRPr="00EE678B">
        <w:rPr>
          <w:b/>
          <w:bCs/>
        </w:rPr>
        <w:t>Sig</w:t>
      </w:r>
      <w:r w:rsidRPr="00EE678B">
        <w:t>nature Log Reprint</w:t>
      </w:r>
    </w:p>
    <w:p w:rsidR="00C56E87" w:rsidRPr="00EE678B" w:rsidRDefault="00C56E87" w:rsidP="00E20A49">
      <w:pPr>
        <w:pStyle w:val="ScreenCapture"/>
      </w:pPr>
    </w:p>
    <w:p w:rsidR="00C56E87" w:rsidRPr="00EE678B" w:rsidRDefault="00C56E87" w:rsidP="00E20A49">
      <w:pPr>
        <w:pStyle w:val="ScreenCapture"/>
      </w:pPr>
      <w:r w:rsidRPr="00EE678B">
        <w:t xml:space="preserve">Reprint Signature Log for Prescription:    </w:t>
      </w:r>
      <w:r w:rsidRPr="00EE678B">
        <w:rPr>
          <w:b/>
          <w:bCs/>
        </w:rPr>
        <w:t>100002277A</w:t>
      </w:r>
      <w:r w:rsidRPr="00EE678B">
        <w:t xml:space="preserve">     PREDNISONE 20MG S.T.  </w:t>
      </w:r>
    </w:p>
    <w:p w:rsidR="00C56E87" w:rsidRPr="00EE678B" w:rsidRDefault="00C56E87" w:rsidP="00E20A49">
      <w:pPr>
        <w:pStyle w:val="ScreenCapture"/>
      </w:pPr>
    </w:p>
    <w:p w:rsidR="00C56E87" w:rsidRPr="00EE678B" w:rsidRDefault="00C56E87" w:rsidP="00E20A49">
      <w:pPr>
        <w:pStyle w:val="ScreenCapture"/>
      </w:pPr>
      <w:r w:rsidRPr="00EE678B">
        <w:t xml:space="preserve">Select LABEL DEVICE: </w:t>
      </w:r>
      <w:r w:rsidRPr="00EE678B">
        <w:rPr>
          <w:b/>
          <w:bCs/>
        </w:rPr>
        <w:t>LEX2</w:t>
      </w:r>
      <w:r w:rsidRPr="00EE678B">
        <w:t xml:space="preserve">  LEX2$PRT  Bay Pines </w:t>
      </w:r>
    </w:p>
    <w:p w:rsidR="00C56E87" w:rsidRPr="00EE678B" w:rsidRDefault="00C56E87" w:rsidP="00E20A49">
      <w:pPr>
        <w:pStyle w:val="ScreenCapture"/>
      </w:pPr>
    </w:p>
    <w:p w:rsidR="00C56E87" w:rsidRPr="00EE678B" w:rsidRDefault="00C56E87" w:rsidP="00E20A49">
      <w:pPr>
        <w:pStyle w:val="ScreenCapture"/>
      </w:pPr>
      <w:r w:rsidRPr="00EE678B">
        <w:t>Signature Log Reprint queued</w:t>
      </w:r>
    </w:p>
    <w:p w:rsidR="00C56E87" w:rsidRPr="00EE678B" w:rsidRDefault="00C56E87" w:rsidP="004E0305">
      <w:pPr>
        <w:pStyle w:val="Heading2"/>
      </w:pPr>
      <w:bookmarkStart w:id="5445" w:name="_Toc280701332"/>
      <w:bookmarkStart w:id="5446" w:name="_Toc299044503"/>
      <w:bookmarkStart w:id="5447" w:name="_Toc280853672"/>
      <w:bookmarkStart w:id="5448" w:name="_Toc303286234"/>
      <w:bookmarkStart w:id="5449" w:name="_Toc339962120"/>
      <w:bookmarkStart w:id="5450" w:name="_Toc339962636"/>
      <w:bookmarkStart w:id="5451" w:name="_Toc340138779"/>
      <w:bookmarkStart w:id="5452" w:name="_Toc340139052"/>
      <w:bookmarkStart w:id="5453" w:name="_Toc340139329"/>
      <w:bookmarkStart w:id="5454" w:name="_Toc340143945"/>
      <w:bookmarkStart w:id="5455" w:name="_Toc340144202"/>
      <w:bookmarkStart w:id="5456" w:name="_Toc4140522"/>
      <w:r w:rsidRPr="00EE678B">
        <w:t>View Prescriptions</w:t>
      </w:r>
      <w:bookmarkEnd w:id="5445"/>
      <w:bookmarkEnd w:id="5446"/>
      <w:bookmarkEnd w:id="5447"/>
      <w:bookmarkEnd w:id="5448"/>
      <w:bookmarkEnd w:id="5449"/>
      <w:bookmarkEnd w:id="5450"/>
      <w:bookmarkEnd w:id="5451"/>
      <w:bookmarkEnd w:id="5452"/>
      <w:bookmarkEnd w:id="5453"/>
      <w:bookmarkEnd w:id="5454"/>
      <w:bookmarkEnd w:id="5455"/>
      <w:bookmarkEnd w:id="5456"/>
      <w:r w:rsidRPr="00EE678B">
        <w:fldChar w:fldCharType="begin"/>
      </w:r>
      <w:r w:rsidRPr="00EE678B">
        <w:instrText>XE "View Prescriptions"</w:instrText>
      </w:r>
      <w:r w:rsidRPr="00EE678B">
        <w:fldChar w:fldCharType="end"/>
      </w:r>
    </w:p>
    <w:p w:rsidR="00C56E87" w:rsidRPr="00EE678B" w:rsidRDefault="00C56E87" w:rsidP="007D02E1">
      <w:pPr>
        <w:pStyle w:val="Manual-optionname"/>
      </w:pPr>
      <w:r w:rsidRPr="00EE678B">
        <w:t>[PSO VIEW]</w:t>
      </w:r>
    </w:p>
    <w:p w:rsidR="00C56E87" w:rsidRPr="00EE678B" w:rsidRDefault="00C56E87" w:rsidP="007D02E1">
      <w:pPr>
        <w:keepNext/>
        <w:rPr>
          <w:rFonts w:eastAsia="MS Mincho"/>
          <w:szCs w:val="20"/>
        </w:rPr>
      </w:pPr>
    </w:p>
    <w:p w:rsidR="00C56E87" w:rsidRDefault="00C56E87" w:rsidP="00C56E87">
      <w:pPr>
        <w:rPr>
          <w:color w:val="000000"/>
          <w:szCs w:val="20"/>
        </w:rPr>
      </w:pPr>
      <w:r w:rsidRPr="00EE678B">
        <w:rPr>
          <w:color w:val="000000"/>
          <w:szCs w:val="20"/>
        </w:rPr>
        <w:t>View the most complete information available for a specific prescription. The activity log lists the date, reason, prescription reference (Rx Ref), the initiator of the activity, and comments. The label log lists the date, prescription (Rx Ref), the person who printed it, and comments. Prescriptions with a deleted status cannot be viewed.</w:t>
      </w:r>
    </w:p>
    <w:p w:rsidR="00ED4FA1" w:rsidRDefault="00ED4FA1" w:rsidP="00C56E87">
      <w:pPr>
        <w:rPr>
          <w:color w:val="000000"/>
          <w:szCs w:val="20"/>
        </w:rPr>
      </w:pPr>
    </w:p>
    <w:p w:rsidR="00ED4FA1" w:rsidRPr="00586CE3" w:rsidRDefault="00ED4FA1" w:rsidP="00612852">
      <w:pPr>
        <w:pStyle w:val="BodyText"/>
        <w:spacing w:before="0"/>
        <w:rPr>
          <w:iCs/>
        </w:rPr>
      </w:pPr>
      <w:bookmarkStart w:id="5457" w:name="PSO_VIEW"/>
      <w:bookmarkEnd w:id="5457"/>
      <w:r w:rsidRPr="001466D2">
        <w:t xml:space="preserve">Patient demographics and clinical alerts display in the header area when this option is selected. Refer to </w:t>
      </w:r>
      <w:hyperlink w:anchor="PT_DEMOS_CLIN_ALERT" w:history="1">
        <w:r w:rsidRPr="001466D2">
          <w:rPr>
            <w:rStyle w:val="Hyperlink"/>
          </w:rPr>
          <w:t>Patient Demographics and Clinical Alerts</w:t>
        </w:r>
      </w:hyperlink>
      <w:r w:rsidRPr="001466D2">
        <w:t xml:space="preserve"> for more information.</w:t>
      </w:r>
    </w:p>
    <w:p w:rsidR="00C56E87" w:rsidRPr="00EE678B" w:rsidRDefault="00C56E87" w:rsidP="004E0305">
      <w:pPr>
        <w:pStyle w:val="Heading2"/>
      </w:pPr>
      <w:bookmarkStart w:id="5458" w:name="_Toc4140523"/>
      <w:r w:rsidRPr="00EE678B">
        <w:t>Restrictions to Providers on Controlled Substances Orders</w:t>
      </w:r>
      <w:bookmarkEnd w:id="5458"/>
      <w:r w:rsidRPr="00EE678B">
        <w:t xml:space="preserve"> </w:t>
      </w:r>
    </w:p>
    <w:p w:rsidR="007D02E1" w:rsidRPr="00EE678B" w:rsidRDefault="007D02E1" w:rsidP="00C56E87">
      <w:pPr>
        <w:rPr>
          <w:color w:val="000000"/>
        </w:rPr>
      </w:pPr>
    </w:p>
    <w:p w:rsidR="00C56E87" w:rsidRPr="00EE678B" w:rsidRDefault="00C56E87" w:rsidP="00C56E87">
      <w:pPr>
        <w:rPr>
          <w:color w:val="000000"/>
        </w:rPr>
      </w:pPr>
      <w:r w:rsidRPr="00EE678B">
        <w:rPr>
          <w:color w:val="000000"/>
        </w:rPr>
        <w:t>As part of patch PSO*7*391, the Kernel patch XU*8*580 introduced new fields to the NEW PERSON file (#200). Apart from the DEA/VA requirement, DEA further classifies what CS schedule a provider is authorized to write. These new fields are:</w:t>
      </w:r>
    </w:p>
    <w:p w:rsidR="00C56E87" w:rsidRPr="00EE678B" w:rsidRDefault="00C56E87" w:rsidP="00C56E87">
      <w:pPr>
        <w:rPr>
          <w:color w:val="000000"/>
        </w:rPr>
      </w:pPr>
    </w:p>
    <w:p w:rsidR="00C56E87" w:rsidRPr="00EE678B" w:rsidRDefault="00C56E87" w:rsidP="00916D67">
      <w:pPr>
        <w:pStyle w:val="ScreenCapture"/>
        <w:keepNext/>
      </w:pPr>
      <w:r w:rsidRPr="00EE678B">
        <w:t>55.1      SCHEDULE II NARCOTIC (S), [PS3;1]</w:t>
      </w:r>
    </w:p>
    <w:p w:rsidR="00C56E87" w:rsidRPr="00EE678B" w:rsidRDefault="00C56E87" w:rsidP="00E20A49">
      <w:pPr>
        <w:pStyle w:val="ScreenCapture"/>
      </w:pPr>
      <w:r w:rsidRPr="00EE678B">
        <w:t>5.2      SCHEDULE II NON-NARCOTIC (S), [PS3;2]</w:t>
      </w:r>
    </w:p>
    <w:p w:rsidR="00C56E87" w:rsidRPr="00EE678B" w:rsidRDefault="00C56E87" w:rsidP="00E20A49">
      <w:pPr>
        <w:pStyle w:val="ScreenCapture"/>
      </w:pPr>
      <w:r w:rsidRPr="00EE678B">
        <w:t>55.3      SCHEDULE III NARCOTIC (S), [PS3;3]</w:t>
      </w:r>
    </w:p>
    <w:p w:rsidR="00C56E87" w:rsidRPr="00EE678B" w:rsidRDefault="00C56E87" w:rsidP="00E20A49">
      <w:pPr>
        <w:pStyle w:val="ScreenCapture"/>
      </w:pPr>
      <w:r w:rsidRPr="00EE678B">
        <w:t>55.4      SCHEDULE III NON-NARCOTIC (S), [PS3;4]</w:t>
      </w:r>
    </w:p>
    <w:p w:rsidR="00C56E87" w:rsidRPr="00EE678B" w:rsidRDefault="00C56E87" w:rsidP="00E20A49">
      <w:pPr>
        <w:pStyle w:val="ScreenCapture"/>
      </w:pPr>
      <w:r w:rsidRPr="00EE678B">
        <w:t>55.5      SCHEDULE IV (S), [PS3;5]</w:t>
      </w:r>
    </w:p>
    <w:p w:rsidR="00C56E87" w:rsidRPr="00EE678B" w:rsidRDefault="00C56E87" w:rsidP="00E20A49">
      <w:pPr>
        <w:pStyle w:val="ScreenCapture"/>
      </w:pPr>
      <w:r w:rsidRPr="00EE678B">
        <w:t>55.6      SCHEDULE V (S), [PS3;6]</w:t>
      </w:r>
    </w:p>
    <w:p w:rsidR="00C56E87" w:rsidRPr="00EE678B" w:rsidRDefault="00C56E87" w:rsidP="00E20A49">
      <w:pPr>
        <w:rPr>
          <w:color w:val="000000"/>
        </w:rPr>
      </w:pPr>
    </w:p>
    <w:p w:rsidR="00C56E87" w:rsidRPr="00EE678B" w:rsidRDefault="00C56E87" w:rsidP="00E20A49">
      <w:pPr>
        <w:rPr>
          <w:color w:val="000000"/>
        </w:rPr>
      </w:pPr>
      <w:r w:rsidRPr="00EE678B">
        <w:rPr>
          <w:color w:val="000000"/>
        </w:rPr>
        <w:t>If one of the above fields is populated for a provider, then when placing a new order in backdoor pharmacy, the software will now check for the drug schedule with the provider privileges. If the provider does not have schedule II privileges, the software will display the following message:</w:t>
      </w:r>
    </w:p>
    <w:p w:rsidR="00C56E87" w:rsidRPr="00EE678B" w:rsidRDefault="00C56E87" w:rsidP="00E20A49">
      <w:pPr>
        <w:rPr>
          <w:color w:val="000000"/>
        </w:rPr>
      </w:pPr>
    </w:p>
    <w:p w:rsidR="00C56E87" w:rsidRPr="00EE678B" w:rsidRDefault="00C56E87" w:rsidP="00E20A49">
      <w:pPr>
        <w:pStyle w:val="ScreenCapture"/>
      </w:pPr>
      <w:r w:rsidRPr="00EE678B">
        <w:t>"Provider not authorized to write Federal Schedule 2 prescriptions."</w:t>
      </w:r>
    </w:p>
    <w:p w:rsidR="007D401D" w:rsidRPr="00EE678B" w:rsidRDefault="007D401D" w:rsidP="007D401D">
      <w:pPr>
        <w:rPr>
          <w:color w:val="000000"/>
          <w:szCs w:val="24"/>
        </w:rPr>
      </w:pPr>
    </w:p>
    <w:p w:rsidR="007D401D" w:rsidRPr="00EE678B" w:rsidRDefault="007D401D" w:rsidP="007D401D">
      <w:pPr>
        <w:rPr>
          <w:color w:val="000000"/>
        </w:rPr>
      </w:pPr>
      <w:r w:rsidRPr="00EE678B">
        <w:rPr>
          <w:color w:val="000000"/>
        </w:rPr>
        <w:t>When placing an order for a CS Detoxification drug, the software will now check for a valid Detoxification number for the provider. If the provider does not have a Detoxification number, the software will display the following message:</w:t>
      </w:r>
    </w:p>
    <w:p w:rsidR="007D401D" w:rsidRPr="00EE678B" w:rsidRDefault="007D401D" w:rsidP="007D401D">
      <w:pPr>
        <w:rPr>
          <w:color w:val="000000"/>
        </w:rPr>
      </w:pPr>
    </w:p>
    <w:p w:rsidR="007D401D" w:rsidRPr="00EE678B" w:rsidRDefault="007D401D" w:rsidP="00E20A49">
      <w:pPr>
        <w:pStyle w:val="ScreenCapture"/>
      </w:pPr>
      <w:r w:rsidRPr="00EE678B">
        <w:t xml:space="preserve"> "Provider must have a DETOX# to order this drug."</w:t>
      </w:r>
    </w:p>
    <w:p w:rsidR="007D401D" w:rsidRPr="00EE678B" w:rsidRDefault="007D401D" w:rsidP="007D401D">
      <w:pPr>
        <w:rPr>
          <w:color w:val="000000"/>
        </w:rPr>
      </w:pPr>
    </w:p>
    <w:p w:rsidR="007D401D" w:rsidRPr="00EE678B" w:rsidRDefault="007D401D" w:rsidP="007D401D">
      <w:pPr>
        <w:rPr>
          <w:color w:val="000000"/>
          <w:szCs w:val="24"/>
        </w:rPr>
      </w:pPr>
      <w:r w:rsidRPr="00EE678B">
        <w:rPr>
          <w:color w:val="000000"/>
        </w:rPr>
        <w:t>Prior to PSO*7*391, the default days supply for all drugs was based on Patient Rx Status. PSO*7*391 changes the default for CS schedule II drugs to be set to 30 (or to the current Patient Rx Status if lower than 30). The Integration Control Registration #3278 that returns day supply (DSUP^PSOSIGDS) is modified to return 30 for CS schedule II drugs.</w:t>
      </w:r>
    </w:p>
    <w:p w:rsidR="007D401D" w:rsidRPr="00EE678B" w:rsidRDefault="007D401D" w:rsidP="00CA5A38">
      <w:pPr>
        <w:rPr>
          <w:color w:val="000000"/>
        </w:rPr>
      </w:pPr>
    </w:p>
    <w:p w:rsidR="0029060D" w:rsidRPr="00EE678B" w:rsidRDefault="000E6EBF" w:rsidP="000E6EBF">
      <w:pPr>
        <w:pStyle w:val="ChapterHeading"/>
      </w:pPr>
      <w:r w:rsidRPr="00EE678B">
        <w:br w:type="page"/>
      </w:r>
      <w:bookmarkStart w:id="5459" w:name="PSO_7_502_VoidLable"/>
      <w:bookmarkStart w:id="5460" w:name="_Toc4140524"/>
      <w:bookmarkEnd w:id="5459"/>
      <w:r w:rsidR="0029060D"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26</w:t>
      </w:r>
      <w:r w:rsidR="00251627">
        <w:rPr>
          <w:noProof/>
        </w:rPr>
        <w:fldChar w:fldCharType="end"/>
      </w:r>
      <w:r w:rsidR="009109A1" w:rsidRPr="00EE678B">
        <w:t>:</w:t>
      </w:r>
      <w:r w:rsidR="0029060D" w:rsidRPr="00EE678B">
        <w:t xml:space="preserve"> ScripTalk</w:t>
      </w:r>
      <w:r w:rsidR="0029060D" w:rsidRPr="00EE678B">
        <w:rPr>
          <w:szCs w:val="36"/>
          <w:vertAlign w:val="superscript"/>
        </w:rPr>
        <w:sym w:font="Symbol" w:char="F0D2"/>
      </w:r>
      <w:r w:rsidR="0029060D" w:rsidRPr="00EE678B">
        <w:t xml:space="preserve"> ‘Talking’ Prescription Labels</w:t>
      </w:r>
      <w:bookmarkEnd w:id="5460"/>
      <w:r w:rsidR="0029060D" w:rsidRPr="00EE678B">
        <w:fldChar w:fldCharType="begin"/>
      </w:r>
      <w:r w:rsidR="0029060D" w:rsidRPr="00EE678B">
        <w:instrText>XE "Using the ScripTalk</w:instrText>
      </w:r>
      <w:r w:rsidR="0029060D" w:rsidRPr="00EE678B">
        <w:rPr>
          <w:szCs w:val="36"/>
          <w:vertAlign w:val="superscript"/>
        </w:rPr>
        <w:sym w:font="Symbol" w:char="F0D2"/>
      </w:r>
      <w:r w:rsidR="0029060D" w:rsidRPr="00EE678B">
        <w:instrText xml:space="preserve"> Menu"</w:instrText>
      </w:r>
      <w:r w:rsidR="0029060D" w:rsidRPr="00EE678B">
        <w:fldChar w:fldCharType="end"/>
      </w:r>
    </w:p>
    <w:p w:rsidR="0029060D" w:rsidRPr="00EE678B" w:rsidRDefault="0029060D" w:rsidP="0029060D">
      <w:pPr>
        <w:ind w:left="1080" w:hanging="1080"/>
        <w:rPr>
          <w:color w:val="000000"/>
          <w:position w:val="-4"/>
          <w:szCs w:val="24"/>
        </w:rPr>
      </w:pPr>
    </w:p>
    <w:p w:rsidR="000056E5" w:rsidRPr="00EE678B" w:rsidRDefault="000056E5" w:rsidP="000056E5">
      <w:pPr>
        <w:rPr>
          <w:color w:val="000000"/>
          <w:szCs w:val="20"/>
        </w:rPr>
      </w:pPr>
      <w:r w:rsidRPr="00EE678B">
        <w:rPr>
          <w:szCs w:val="24"/>
        </w:rPr>
        <w:t>ScripTalk</w:t>
      </w:r>
      <w:r w:rsidRPr="00EE678B">
        <w:rPr>
          <w:color w:val="000000"/>
          <w:szCs w:val="24"/>
          <w:vertAlign w:val="superscript"/>
        </w:rPr>
        <w:sym w:font="Symbol" w:char="F0D2"/>
      </w:r>
      <w:r w:rsidRPr="00EE678B">
        <w:rPr>
          <w:szCs w:val="24"/>
        </w:rPr>
        <w:t xml:space="preserve"> is a registered trademark of En-Vision America.</w:t>
      </w:r>
    </w:p>
    <w:p w:rsidR="000056E5" w:rsidRPr="00EE678B" w:rsidRDefault="000056E5" w:rsidP="000056E5">
      <w:pPr>
        <w:rPr>
          <w:color w:val="000000"/>
          <w:szCs w:val="20"/>
        </w:rPr>
      </w:pPr>
    </w:p>
    <w:p w:rsidR="000056E5" w:rsidRPr="00EE678B" w:rsidRDefault="000056E5" w:rsidP="000056E5">
      <w:pPr>
        <w:rPr>
          <w:color w:val="000000"/>
          <w:szCs w:val="12"/>
        </w:rPr>
      </w:pPr>
      <w:r w:rsidRPr="00EE678B">
        <w:rPr>
          <w:color w:val="000000"/>
          <w:szCs w:val="20"/>
        </w:rPr>
        <w:t xml:space="preserve">The ScripTalk software generates prescription labels with speech synthesized patient information. </w:t>
      </w:r>
      <w:r w:rsidRPr="00EE678B">
        <w:rPr>
          <w:color w:val="000000"/>
          <w:szCs w:val="12"/>
        </w:rPr>
        <w:t>This project helps to increase a patient’s (individuals with visual impairments, dyslexia, and reading problems) ability to comply with their doctor’s orders. Audible prescription information also reduces prescription errors thereby reducing hospital/emergency room visits.</w:t>
      </w:r>
    </w:p>
    <w:p w:rsidR="000056E5" w:rsidRPr="00EE678B" w:rsidRDefault="000056E5" w:rsidP="000056E5">
      <w:pPr>
        <w:ind w:left="1080" w:hanging="1080"/>
        <w:rPr>
          <w:color w:val="000000"/>
          <w:position w:val="-4"/>
          <w:szCs w:val="24"/>
        </w:rPr>
      </w:pPr>
    </w:p>
    <w:p w:rsidR="000056E5" w:rsidRPr="00EE678B" w:rsidRDefault="000056E5" w:rsidP="000056E5">
      <w:pPr>
        <w:rPr>
          <w:color w:val="000000"/>
          <w:szCs w:val="20"/>
        </w:rPr>
      </w:pPr>
      <w:r w:rsidRPr="00EE678B">
        <w:rPr>
          <w:color w:val="000000"/>
          <w:szCs w:val="20"/>
        </w:rPr>
        <w:t>Using the ScripTalk Talking Prescriptions involves the installation of a specialty printer that prints to microchip-embedded label stock. The label will have printed text on it, along with the microchip containing the contents of the label. Pharmacy or other designated staff will enroll patients to receive these labels and issue those patients a special reader. When the patient holds a ScripTalk</w:t>
      </w:r>
      <w:r w:rsidRPr="00EE678B">
        <w:rPr>
          <w:color w:val="000000"/>
          <w:szCs w:val="24"/>
        </w:rPr>
        <w:sym w:font="Symbol" w:char="F0D2"/>
      </w:r>
      <w:r w:rsidRPr="00EE678B">
        <w:rPr>
          <w:color w:val="000000"/>
          <w:szCs w:val="20"/>
        </w:rPr>
        <w:t xml:space="preserve"> label near the reader and presses a button, the content of the label is read aloud.</w:t>
      </w:r>
    </w:p>
    <w:p w:rsidR="000056E5" w:rsidRPr="00EE678B" w:rsidRDefault="000056E5" w:rsidP="000056E5">
      <w:pPr>
        <w:ind w:left="1080" w:hanging="1080"/>
        <w:rPr>
          <w:color w:val="000000"/>
          <w:position w:val="-4"/>
          <w:szCs w:val="24"/>
        </w:rPr>
      </w:pPr>
    </w:p>
    <w:p w:rsidR="000056E5" w:rsidRPr="00EE678B" w:rsidRDefault="000056E5" w:rsidP="000056E5">
      <w:pPr>
        <w:rPr>
          <w:color w:val="000000"/>
          <w:szCs w:val="24"/>
        </w:rPr>
      </w:pPr>
      <w:r w:rsidRPr="00EE678B">
        <w:rPr>
          <w:color w:val="000000"/>
          <w:szCs w:val="24"/>
        </w:rPr>
        <w:t xml:space="preserve">If a patient is enrolled for ScripTalk and a prescription is ordered under a division that has a ScripTalk printer set-up for auto-print, then whenever a prescription is finished for that patient, a ScripTalk bottle label is automatically queued to print at the same time as the </w:t>
      </w:r>
      <w:r w:rsidRPr="00EE678B">
        <w:rPr>
          <w:szCs w:val="24"/>
        </w:rPr>
        <w:t>VistA</w:t>
      </w:r>
      <w:r w:rsidRPr="00EE678B">
        <w:rPr>
          <w:color w:val="000000"/>
          <w:szCs w:val="24"/>
        </w:rPr>
        <w:t xml:space="preserve"> label. The </w:t>
      </w:r>
      <w:r w:rsidRPr="00EE678B">
        <w:rPr>
          <w:szCs w:val="24"/>
        </w:rPr>
        <w:t>VistA</w:t>
      </w:r>
      <w:r w:rsidRPr="00EE678B">
        <w:rPr>
          <w:color w:val="000000"/>
          <w:szCs w:val="24"/>
        </w:rPr>
        <w:t xml:space="preserve"> label (</w:t>
      </w:r>
      <w:r w:rsidRPr="00B24415">
        <w:rPr>
          <w:color w:val="000000"/>
          <w:szCs w:val="24"/>
        </w:rPr>
        <w:t>either the old format or the new laser label format</w:t>
      </w:r>
      <w:r w:rsidRPr="00EE678B">
        <w:rPr>
          <w:color w:val="000000"/>
          <w:szCs w:val="24"/>
        </w:rPr>
        <w:t>) will</w:t>
      </w:r>
      <w:r>
        <w:rPr>
          <w:color w:val="000000"/>
          <w:szCs w:val="24"/>
        </w:rPr>
        <w:t>,</w:t>
      </w:r>
      <w:r w:rsidRPr="00EE678B">
        <w:rPr>
          <w:color w:val="000000"/>
          <w:szCs w:val="24"/>
        </w:rPr>
        <w:t xml:space="preserve"> </w:t>
      </w:r>
      <w:r w:rsidRPr="00240B44">
        <w:rPr>
          <w:color w:val="000000"/>
          <w:szCs w:val="24"/>
        </w:rPr>
        <w:t>by default, have the drug name on the bottle label voided out with the text "</w:t>
      </w:r>
      <w:r w:rsidRPr="00240B44">
        <w:rPr>
          <w:rFonts w:ascii="Courier New" w:hAnsi="Courier New" w:cs="Courier New"/>
          <w:b/>
          <w:color w:val="000000"/>
          <w:sz w:val="20"/>
          <w:szCs w:val="24"/>
        </w:rPr>
        <w:t>XXXXXX   SCRIPTALK RX   XXXXXX</w:t>
      </w:r>
      <w:r w:rsidRPr="00240B44">
        <w:rPr>
          <w:color w:val="000000"/>
          <w:szCs w:val="24"/>
        </w:rPr>
        <w:t>" to alert the pharmacist to use the actual bottle label from the ScripTalk</w:t>
      </w:r>
      <w:r w:rsidRPr="00240B44">
        <w:rPr>
          <w:color w:val="000000"/>
          <w:szCs w:val="24"/>
        </w:rPr>
        <w:sym w:font="Symbol" w:char="F0D2"/>
      </w:r>
      <w:r w:rsidRPr="00240B44">
        <w:rPr>
          <w:color w:val="000000"/>
          <w:szCs w:val="24"/>
        </w:rPr>
        <w:t xml:space="preserve"> printer. However, the voided label options can be controlled by the Outpatient Site </w:t>
      </w:r>
      <w:r w:rsidRPr="00240B44">
        <w:rPr>
          <w:color w:val="000000"/>
        </w:rPr>
        <w:t>using the Void Label Setup [</w:t>
      </w:r>
      <w:r w:rsidRPr="00240B44">
        <w:rPr>
          <w:rFonts w:eastAsia="Calibri"/>
        </w:rPr>
        <w:t>PSO SCRIPTALK VOID LABEL DEF'N]</w:t>
      </w:r>
      <w:r w:rsidRPr="00240B44">
        <w:rPr>
          <w:color w:val="000000"/>
        </w:rPr>
        <w:t xml:space="preserve"> option in the ScripTalk Main Menu [PSO SCRIPTALK MAIN MENU] option.</w:t>
      </w:r>
    </w:p>
    <w:p w:rsidR="0029060D" w:rsidRPr="00EE678B" w:rsidRDefault="0029060D" w:rsidP="0029060D">
      <w:pPr>
        <w:ind w:left="900" w:hanging="900"/>
        <w:rPr>
          <w:rFonts w:eastAsia="MS Mincho" w:cs="Courier New"/>
          <w:b/>
          <w:bCs/>
          <w:position w:val="-4"/>
          <w:sz w:val="24"/>
          <w:szCs w:val="20"/>
        </w:rPr>
      </w:pPr>
    </w:p>
    <w:p w:rsidR="0029060D" w:rsidRPr="00EE678B" w:rsidRDefault="00583040" w:rsidP="000E6EBF">
      <w:pPr>
        <w:ind w:left="810" w:hanging="810"/>
        <w:rPr>
          <w:color w:val="000000"/>
          <w:szCs w:val="20"/>
        </w:rPr>
      </w:pPr>
      <w:r>
        <w:rPr>
          <w:noProof/>
        </w:rPr>
        <w:drawing>
          <wp:inline distT="0" distB="0" distL="0" distR="0">
            <wp:extent cx="502920" cy="411480"/>
            <wp:effectExtent l="0" t="0" r="0" b="0"/>
            <wp:docPr id="102"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29060D" w:rsidRPr="00EE678B">
        <w:rPr>
          <w:color w:val="000000"/>
          <w:szCs w:val="20"/>
        </w:rPr>
        <w:t>The pharmacy should check each ScripTalk</w:t>
      </w:r>
      <w:r w:rsidR="0029060D" w:rsidRPr="00EE678B">
        <w:rPr>
          <w:color w:val="000000"/>
        </w:rPr>
        <w:sym w:font="Symbol" w:char="F0D2"/>
      </w:r>
      <w:r w:rsidR="0029060D" w:rsidRPr="00EE678B">
        <w:rPr>
          <w:color w:val="000000"/>
          <w:szCs w:val="20"/>
        </w:rPr>
        <w:t xml:space="preserve"> label for accuracy by using the ScripTalk reader to read the label aloud. The printer encodes the chip while printing the label, but nothing in or attached to </w:t>
      </w:r>
      <w:r w:rsidR="0029060D" w:rsidRPr="00EE678B">
        <w:rPr>
          <w:szCs w:val="20"/>
        </w:rPr>
        <w:t>VistA</w:t>
      </w:r>
      <w:r w:rsidR="0029060D" w:rsidRPr="00EE678B">
        <w:rPr>
          <w:color w:val="000000"/>
          <w:szCs w:val="20"/>
        </w:rPr>
        <w:t xml:space="preserve"> can see or tell if the label is valid.</w:t>
      </w:r>
    </w:p>
    <w:p w:rsidR="0029060D" w:rsidRPr="00EE678B" w:rsidRDefault="0029060D" w:rsidP="004E0305">
      <w:pPr>
        <w:pStyle w:val="Heading2"/>
      </w:pPr>
      <w:bookmarkStart w:id="5461" w:name="_Hlt289845885"/>
      <w:bookmarkStart w:id="5462" w:name="_Toc280701334"/>
      <w:bookmarkStart w:id="5463" w:name="_Toc299044505"/>
      <w:bookmarkStart w:id="5464" w:name="_Toc280853674"/>
      <w:bookmarkStart w:id="5465" w:name="_Toc303286236"/>
      <w:bookmarkStart w:id="5466" w:name="_Toc339962122"/>
      <w:bookmarkStart w:id="5467" w:name="_Toc339962637"/>
      <w:bookmarkStart w:id="5468" w:name="_Toc340138781"/>
      <w:bookmarkStart w:id="5469" w:name="_Toc340139053"/>
      <w:bookmarkStart w:id="5470" w:name="_Toc340139331"/>
      <w:bookmarkStart w:id="5471" w:name="_Toc340143946"/>
      <w:bookmarkStart w:id="5472" w:name="_Toc340144203"/>
      <w:bookmarkStart w:id="5473" w:name="_Toc4140525"/>
      <w:bookmarkEnd w:id="5461"/>
      <w:r w:rsidRPr="00EE678B">
        <w:t>ScripTalk Main Menu</w:t>
      </w:r>
      <w:bookmarkEnd w:id="5462"/>
      <w:bookmarkEnd w:id="5463"/>
      <w:bookmarkEnd w:id="5464"/>
      <w:bookmarkEnd w:id="5465"/>
      <w:bookmarkEnd w:id="5466"/>
      <w:bookmarkEnd w:id="5467"/>
      <w:bookmarkEnd w:id="5468"/>
      <w:bookmarkEnd w:id="5469"/>
      <w:bookmarkEnd w:id="5470"/>
      <w:bookmarkEnd w:id="5471"/>
      <w:bookmarkEnd w:id="5472"/>
      <w:bookmarkEnd w:id="5473"/>
      <w:r w:rsidRPr="00EE678B">
        <w:fldChar w:fldCharType="begin"/>
      </w:r>
      <w:r w:rsidRPr="00EE678B">
        <w:instrText>XE "ScripTalk Main Menu"</w:instrText>
      </w:r>
      <w:r w:rsidRPr="00EE678B">
        <w:fldChar w:fldCharType="end"/>
      </w:r>
    </w:p>
    <w:p w:rsidR="0029060D" w:rsidRPr="00EE678B" w:rsidRDefault="0029060D" w:rsidP="007D02E1">
      <w:pPr>
        <w:pStyle w:val="Manual-optionname"/>
      </w:pPr>
      <w:r w:rsidRPr="00EE678B">
        <w:t>[PSO SCRIPTALK MAIN MENU]</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The options on this menu are used for the implementation as well as the maintenance of the various files for the ScripTalk ‘talking’ software. These options allow the set up and testing of the ScripTalk equipment, enter new patients or edit existing patients as receivers of the ‘talking’ prescription labels, and run various reports.</w:t>
      </w:r>
    </w:p>
    <w:p w:rsidR="0029060D" w:rsidRPr="00EE678B" w:rsidRDefault="0029060D" w:rsidP="0029060D">
      <w:pPr>
        <w:rPr>
          <w:color w:val="000000"/>
          <w:szCs w:val="20"/>
        </w:rPr>
      </w:pPr>
    </w:p>
    <w:p w:rsidR="000056E5" w:rsidRPr="00EE678B" w:rsidRDefault="000056E5" w:rsidP="000056E5">
      <w:pPr>
        <w:pStyle w:val="ScreenCapture"/>
      </w:pPr>
      <w:bookmarkStart w:id="5474" w:name="_Toc280701335"/>
      <w:bookmarkStart w:id="5475" w:name="_Toc299044506"/>
      <w:bookmarkStart w:id="5476" w:name="_Toc280853675"/>
      <w:bookmarkStart w:id="5477" w:name="_Toc303286237"/>
      <w:bookmarkStart w:id="5478" w:name="_Toc339962123"/>
      <w:bookmarkStart w:id="5479" w:name="_Toc339962638"/>
      <w:bookmarkStart w:id="5480" w:name="_Toc340138782"/>
      <w:bookmarkStart w:id="5481" w:name="_Toc340139054"/>
      <w:bookmarkStart w:id="5482" w:name="_Toc340139332"/>
      <w:bookmarkStart w:id="5483" w:name="_Toc340143947"/>
      <w:bookmarkStart w:id="5484" w:name="_Toc340144204"/>
      <w:r w:rsidRPr="00EE678B">
        <w:t>PT</w:t>
      </w:r>
      <w:r w:rsidRPr="00EE678B">
        <w:tab/>
      </w:r>
      <w:r w:rsidRPr="00EE678B">
        <w:tab/>
        <w:t>ScripTalk Patient Enter/Edit</w:t>
      </w:r>
    </w:p>
    <w:p w:rsidR="000056E5" w:rsidRPr="00EE678B" w:rsidRDefault="000056E5" w:rsidP="000056E5">
      <w:pPr>
        <w:pStyle w:val="ScreenCapture"/>
      </w:pPr>
      <w:r w:rsidRPr="00EE678B">
        <w:t>QBAR</w:t>
      </w:r>
      <w:r w:rsidRPr="00EE678B">
        <w:tab/>
      </w:r>
      <w:r w:rsidRPr="00EE678B">
        <w:tab/>
        <w:t>Queue ScripTalk Label by Barcode</w:t>
      </w:r>
    </w:p>
    <w:p w:rsidR="000056E5" w:rsidRPr="00EE678B" w:rsidRDefault="000056E5" w:rsidP="000056E5">
      <w:pPr>
        <w:pStyle w:val="ScreenCapture"/>
      </w:pPr>
      <w:r w:rsidRPr="00EE678B">
        <w:t>QRX</w:t>
      </w:r>
      <w:r w:rsidRPr="00EE678B">
        <w:tab/>
      </w:r>
      <w:r w:rsidRPr="00EE678B">
        <w:tab/>
        <w:t>Queue ScripTalk Label by Rx#</w:t>
      </w:r>
    </w:p>
    <w:p w:rsidR="000056E5" w:rsidRPr="00EE678B" w:rsidRDefault="000056E5" w:rsidP="000056E5">
      <w:pPr>
        <w:pStyle w:val="ScreenCapture"/>
      </w:pPr>
      <w:r w:rsidRPr="00EE678B">
        <w:t>RPT</w:t>
      </w:r>
      <w:r w:rsidRPr="00EE678B">
        <w:tab/>
      </w:r>
      <w:r w:rsidRPr="00EE678B">
        <w:tab/>
        <w:t>ScripTalk Reports...</w:t>
      </w:r>
    </w:p>
    <w:p w:rsidR="000056E5" w:rsidRPr="00EE678B" w:rsidRDefault="000056E5" w:rsidP="000056E5">
      <w:pPr>
        <w:pStyle w:val="ScreenCapture"/>
      </w:pPr>
      <w:r>
        <w:tab/>
      </w:r>
      <w:r>
        <w:tab/>
      </w:r>
      <w:r w:rsidRPr="00EE678B">
        <w:t>Reprint a non-voided Outpatient Rx Label</w:t>
      </w:r>
    </w:p>
    <w:p w:rsidR="000056E5" w:rsidRDefault="000056E5" w:rsidP="000056E5">
      <w:pPr>
        <w:pStyle w:val="ScreenCapture"/>
        <w:rPr>
          <w:lang w:val="en-US"/>
        </w:rPr>
      </w:pPr>
      <w:r w:rsidRPr="00EE678B">
        <w:t>PARM</w:t>
      </w:r>
      <w:r w:rsidRPr="00EE678B">
        <w:tab/>
      </w:r>
      <w:r w:rsidRPr="00EE678B">
        <w:tab/>
        <w:t>Set Up and Test ScripTalk Device...</w:t>
      </w:r>
    </w:p>
    <w:p w:rsidR="000056E5" w:rsidRPr="000F4BFA" w:rsidRDefault="000056E5" w:rsidP="000056E5">
      <w:pPr>
        <w:pStyle w:val="ScreenCapture"/>
        <w:rPr>
          <w:lang w:val="en-US"/>
        </w:rPr>
      </w:pPr>
      <w:r>
        <w:rPr>
          <w:lang w:val="en-US"/>
        </w:rPr>
        <w:tab/>
      </w:r>
      <w:r w:rsidRPr="00241C42">
        <w:rPr>
          <w:lang w:val="en-US"/>
        </w:rPr>
        <w:tab/>
        <w:t>Void Label Setup</w:t>
      </w:r>
    </w:p>
    <w:p w:rsidR="0029060D" w:rsidRPr="00EE678B" w:rsidRDefault="0029060D" w:rsidP="004E0305">
      <w:pPr>
        <w:pStyle w:val="Heading2"/>
      </w:pPr>
      <w:bookmarkStart w:id="5485" w:name="_Toc4140526"/>
      <w:r w:rsidRPr="00EE678B">
        <w:t>ScripTalk Patient Enter/Edit</w:t>
      </w:r>
      <w:bookmarkEnd w:id="5474"/>
      <w:bookmarkEnd w:id="5475"/>
      <w:bookmarkEnd w:id="5476"/>
      <w:bookmarkEnd w:id="5477"/>
      <w:bookmarkEnd w:id="5478"/>
      <w:bookmarkEnd w:id="5479"/>
      <w:bookmarkEnd w:id="5480"/>
      <w:bookmarkEnd w:id="5481"/>
      <w:bookmarkEnd w:id="5482"/>
      <w:bookmarkEnd w:id="5483"/>
      <w:bookmarkEnd w:id="5484"/>
      <w:bookmarkEnd w:id="5485"/>
      <w:r w:rsidRPr="00EE678B">
        <w:t xml:space="preserve"> </w:t>
      </w:r>
      <w:r w:rsidRPr="00EE678B">
        <w:fldChar w:fldCharType="begin"/>
      </w:r>
      <w:r w:rsidRPr="00EE678B">
        <w:instrText>XE "ScripTalk Patient Enter/Edit"</w:instrText>
      </w:r>
      <w:r w:rsidRPr="00EE678B">
        <w:fldChar w:fldCharType="end"/>
      </w:r>
    </w:p>
    <w:p w:rsidR="0029060D" w:rsidRPr="00EE678B" w:rsidRDefault="0029060D" w:rsidP="007D02E1">
      <w:pPr>
        <w:pStyle w:val="Manual-optionname"/>
      </w:pPr>
      <w:r w:rsidRPr="00EE678B">
        <w:t>[PSO SCRIPTALK PATIENT ENROLL]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allows the user to define a patient to receive ScripTalk ‘talking’ prescription labels or to change a patient to not receive the labels.</w:t>
      </w:r>
    </w:p>
    <w:p w:rsidR="0029060D" w:rsidRPr="00EE678B" w:rsidRDefault="0029060D" w:rsidP="0029060D">
      <w:pPr>
        <w:rPr>
          <w:color w:val="000000"/>
          <w:szCs w:val="20"/>
        </w:rPr>
      </w:pPr>
    </w:p>
    <w:p w:rsidR="0029060D" w:rsidRPr="00EE678B" w:rsidRDefault="0029060D" w:rsidP="00644AD6">
      <w:pPr>
        <w:pStyle w:val="ExampleHeading"/>
      </w:pPr>
      <w:r w:rsidRPr="00EE678B">
        <w:t>Example: Enrolling a ScripTalk Patient</w:t>
      </w:r>
    </w:p>
    <w:p w:rsidR="003A3235" w:rsidRPr="00EE678B" w:rsidRDefault="003A3235" w:rsidP="003A3235">
      <w:pPr>
        <w:pStyle w:val="ScreenCapture"/>
        <w:keepNext/>
      </w:pPr>
      <w:r w:rsidRPr="00EE678B">
        <w:t xml:space="preserve">Select ScripTalk Main Menu Option: </w:t>
      </w:r>
      <w:r w:rsidRPr="00EE678B">
        <w:rPr>
          <w:b/>
          <w:bCs/>
        </w:rPr>
        <w:t>PT</w:t>
      </w:r>
      <w:r w:rsidRPr="00EE678B">
        <w:t xml:space="preserve">  ScripTalk Patient Enter/Edit</w:t>
      </w:r>
    </w:p>
    <w:p w:rsidR="003A3235" w:rsidRPr="00EE678B" w:rsidRDefault="003A3235" w:rsidP="003A3235">
      <w:pPr>
        <w:pStyle w:val="ScreenCapture"/>
      </w:pPr>
    </w:p>
    <w:p w:rsidR="003A3235" w:rsidRPr="00EE678B" w:rsidRDefault="003A3235" w:rsidP="003A3235">
      <w:pPr>
        <w:pStyle w:val="ScreenCapture"/>
      </w:pPr>
      <w:r w:rsidRPr="00EE678B">
        <w:t xml:space="preserve">Select PATIENT: </w:t>
      </w:r>
      <w:r w:rsidRPr="00EE678B">
        <w:rPr>
          <w:b/>
          <w:bCs/>
        </w:rPr>
        <w:t>OP</w:t>
      </w:r>
    </w:p>
    <w:p w:rsidR="003A3235" w:rsidRPr="00EE678B" w:rsidRDefault="003A3235" w:rsidP="003A3235">
      <w:pPr>
        <w:pStyle w:val="ScreenCapture"/>
      </w:pPr>
      <w:r w:rsidRPr="00EE678B">
        <w:t xml:space="preserve">   1   OPPATIENT16,ONE 04-03-41     000246802       SC VETERAN</w:t>
      </w:r>
    </w:p>
    <w:p w:rsidR="003A3235" w:rsidRPr="00EE678B" w:rsidRDefault="003A3235" w:rsidP="003A3235">
      <w:pPr>
        <w:pStyle w:val="ScreenCapture"/>
      </w:pPr>
      <w:r w:rsidRPr="00EE678B">
        <w:t xml:space="preserve">   2   OPPATIENT17,ONE 08-30-48     000123456       NON-VETERAN (OTHER)</w:t>
      </w:r>
    </w:p>
    <w:p w:rsidR="003A3235" w:rsidRPr="00EE678B" w:rsidRDefault="003A3235" w:rsidP="003A3235">
      <w:pPr>
        <w:pStyle w:val="ScreenCapture"/>
      </w:pPr>
      <w:r w:rsidRPr="00EE678B">
        <w:t xml:space="preserve">CHOOSE 1-2: </w:t>
      </w:r>
      <w:r w:rsidRPr="00EE678B">
        <w:rPr>
          <w:b/>
          <w:bCs/>
        </w:rPr>
        <w:t>1</w:t>
      </w:r>
      <w:r w:rsidRPr="00EE678B">
        <w:t xml:space="preserve">  OPPATIENT16,ONE  04-03-41     000246802       SC VETERAN</w:t>
      </w:r>
    </w:p>
    <w:p w:rsidR="003A3235" w:rsidRPr="00EE678B" w:rsidRDefault="003A3235" w:rsidP="003A3235">
      <w:pPr>
        <w:pStyle w:val="ScreenCapture"/>
      </w:pPr>
      <w:r w:rsidRPr="00EE678B">
        <w:t xml:space="preserve">SCRIPTALK PATIENT? N// </w:t>
      </w:r>
      <w:r w:rsidRPr="00EE678B">
        <w:rPr>
          <w:b/>
          <w:bCs/>
        </w:rPr>
        <w:t>Y</w:t>
      </w:r>
      <w:r w:rsidRPr="00EE678B">
        <w:t>ES</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REMINDER: CMOP does not fill ScripTalk prescriptions. Please select mail</w:t>
      </w:r>
    </w:p>
    <w:p w:rsidR="003A3235" w:rsidRPr="00EE678B" w:rsidRDefault="003A3235" w:rsidP="003A3235">
      <w:pPr>
        <w:pStyle w:val="ScreenCapture"/>
      </w:pPr>
      <w:r w:rsidRPr="00EE678B">
        <w:t>status:  2 (DO NOT MAIL), 3 (LOCAL REGULAR MAIL) or 4 (LOCAL CERTIFIED MAIL).</w:t>
      </w:r>
    </w:p>
    <w:p w:rsidR="003A3235" w:rsidRPr="00EE678B" w:rsidRDefault="003A3235" w:rsidP="003A3235">
      <w:pPr>
        <w:pStyle w:val="ScreenCapture"/>
      </w:pPr>
      <w:r w:rsidRPr="00EE678B">
        <w:t xml:space="preserve">MAIL: </w:t>
      </w:r>
      <w:r w:rsidRPr="00EE678B">
        <w:rPr>
          <w:b/>
          <w:bCs/>
        </w:rPr>
        <w:t>2</w:t>
      </w:r>
      <w:r w:rsidRPr="00EE678B">
        <w:t xml:space="preserve">  DO NOT MAIL</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     Select one of the following:</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          B         BLIND VETERAN</w:t>
      </w:r>
    </w:p>
    <w:p w:rsidR="003A3235" w:rsidRPr="00EE678B" w:rsidRDefault="003A3235" w:rsidP="003A3235">
      <w:pPr>
        <w:pStyle w:val="ScreenCapture"/>
      </w:pPr>
      <w:r w:rsidRPr="00EE678B">
        <w:t xml:space="preserve">          L         LOW VISION</w:t>
      </w:r>
    </w:p>
    <w:p w:rsidR="003A3235" w:rsidRPr="00EE678B" w:rsidRDefault="003A3235" w:rsidP="003A3235">
      <w:pPr>
        <w:pStyle w:val="ScreenCapture"/>
      </w:pPr>
      <w:r w:rsidRPr="00EE678B">
        <w:t xml:space="preserve"> </w:t>
      </w:r>
    </w:p>
    <w:p w:rsidR="003A3235" w:rsidRPr="00EE678B" w:rsidRDefault="003A3235" w:rsidP="003A3235">
      <w:pPr>
        <w:pStyle w:val="ScreenCapture"/>
      </w:pPr>
      <w:r w:rsidRPr="00EE678B">
        <w:t xml:space="preserve">INDICATION: // </w:t>
      </w:r>
      <w:r w:rsidRPr="00EE678B">
        <w:rPr>
          <w:b/>
          <w:bCs/>
        </w:rPr>
        <w:t>B</w:t>
      </w:r>
      <w:r w:rsidRPr="00EE678B">
        <w:t>LIND VETERAN</w:t>
      </w:r>
    </w:p>
    <w:p w:rsidR="0029060D" w:rsidRPr="00EE678B" w:rsidRDefault="0029060D" w:rsidP="0029060D">
      <w:pPr>
        <w:rPr>
          <w:color w:val="000000"/>
          <w:szCs w:val="20"/>
        </w:rPr>
      </w:pPr>
    </w:p>
    <w:p w:rsidR="0029060D" w:rsidRPr="00EE678B" w:rsidRDefault="00583040" w:rsidP="000E6EBF">
      <w:pPr>
        <w:ind w:left="810" w:hanging="810"/>
        <w:rPr>
          <w:color w:val="000000"/>
          <w:szCs w:val="20"/>
        </w:rPr>
      </w:pPr>
      <w:r>
        <w:rPr>
          <w:noProof/>
        </w:rPr>
        <w:drawing>
          <wp:inline distT="0" distB="0" distL="0" distR="0">
            <wp:extent cx="502920" cy="41148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02920" cy="411480"/>
                    </a:xfrm>
                    <a:prstGeom prst="rect">
                      <a:avLst/>
                    </a:prstGeom>
                    <a:noFill/>
                    <a:ln>
                      <a:noFill/>
                    </a:ln>
                  </pic:spPr>
                </pic:pic>
              </a:graphicData>
            </a:graphic>
          </wp:inline>
        </w:drawing>
      </w:r>
      <w:r w:rsidR="0029060D" w:rsidRPr="00EE678B">
        <w:rPr>
          <w:color w:val="000000"/>
          <w:szCs w:val="20"/>
        </w:rPr>
        <w:t>The “MAIL:” prompt above is only displayed when the patient is set to a Consolidated Mail Outpatient Pharmacy (CMOP) status or does not have a mail status defined.</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A progress note can be automatically placed in the ScripTalk patient’s chart to be signed when that patient is enrolled. To invoke this feature, ask the Text Integration Utility/Computerized Patient Record System (TIU/CPRS) coordinator at the site to create a note entitled “SCRIPTALK ENROLLMENT”. The note contents will be “</w:t>
      </w:r>
      <w:r w:rsidRPr="00EE678B">
        <w:rPr>
          <w:rFonts w:ascii="Courier New" w:hAnsi="Courier New" w:cs="Courier New"/>
          <w:i/>
          <w:iCs/>
          <w:color w:val="000000"/>
          <w:sz w:val="20"/>
          <w:szCs w:val="20"/>
        </w:rPr>
        <w:t>Patient Name</w:t>
      </w:r>
      <w:r w:rsidRPr="00EE678B">
        <w:rPr>
          <w:rFonts w:ascii="Courier New" w:hAnsi="Courier New" w:cs="Courier New"/>
          <w:color w:val="000000"/>
          <w:sz w:val="20"/>
          <w:szCs w:val="20"/>
        </w:rPr>
        <w:t xml:space="preserve"> was enrolled in ScripTalk today, and is now eligible to receive prescriptions with encoded speech-capable labels</w:t>
      </w:r>
      <w:r w:rsidRPr="00EE678B">
        <w:rPr>
          <w:color w:val="000000"/>
          <w:szCs w:val="20"/>
        </w:rPr>
        <w:t>”.</w:t>
      </w:r>
    </w:p>
    <w:p w:rsidR="0029060D" w:rsidRPr="00EE678B" w:rsidRDefault="0029060D" w:rsidP="004E0305">
      <w:pPr>
        <w:pStyle w:val="Heading2"/>
      </w:pPr>
      <w:bookmarkStart w:id="5486" w:name="_Toc280701336"/>
      <w:bookmarkStart w:id="5487" w:name="_Toc299044507"/>
      <w:bookmarkStart w:id="5488" w:name="_Toc280853676"/>
      <w:bookmarkStart w:id="5489" w:name="_Toc303286238"/>
      <w:bookmarkStart w:id="5490" w:name="_Toc339962124"/>
      <w:bookmarkStart w:id="5491" w:name="_Toc339962639"/>
      <w:bookmarkStart w:id="5492" w:name="_Toc340138783"/>
      <w:bookmarkStart w:id="5493" w:name="_Toc340139055"/>
      <w:bookmarkStart w:id="5494" w:name="_Toc340139333"/>
      <w:bookmarkStart w:id="5495" w:name="_Toc340143948"/>
      <w:bookmarkStart w:id="5496" w:name="_Toc340144205"/>
      <w:bookmarkStart w:id="5497" w:name="_Toc4140527"/>
      <w:r w:rsidRPr="00EE678B">
        <w:t>Queue ScripTalk Label by Barcode</w:t>
      </w:r>
      <w:bookmarkEnd w:id="5486"/>
      <w:bookmarkEnd w:id="5487"/>
      <w:bookmarkEnd w:id="5488"/>
      <w:bookmarkEnd w:id="5489"/>
      <w:bookmarkEnd w:id="5490"/>
      <w:bookmarkEnd w:id="5491"/>
      <w:bookmarkEnd w:id="5492"/>
      <w:bookmarkEnd w:id="5493"/>
      <w:bookmarkEnd w:id="5494"/>
      <w:bookmarkEnd w:id="5495"/>
      <w:bookmarkEnd w:id="5496"/>
      <w:bookmarkEnd w:id="5497"/>
      <w:r w:rsidRPr="00EE678B">
        <w:fldChar w:fldCharType="begin"/>
      </w:r>
      <w:r w:rsidRPr="00EE678B">
        <w:instrText>XE "Queue ScripTalk Label by Barcode"</w:instrText>
      </w:r>
      <w:r w:rsidRPr="00EE678B">
        <w:fldChar w:fldCharType="end"/>
      </w:r>
    </w:p>
    <w:p w:rsidR="0029060D" w:rsidRPr="00EE678B" w:rsidRDefault="0029060D" w:rsidP="007D02E1">
      <w:pPr>
        <w:pStyle w:val="Manual-optionname"/>
      </w:pPr>
      <w:r w:rsidRPr="00EE678B">
        <w:t>[PSO SCRIPTALK MANUAL INTERNAL]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is used to queue a ScripTalk label to print using the barcode number to identify the label.</w:t>
      </w:r>
    </w:p>
    <w:p w:rsidR="0029060D" w:rsidRPr="00EE678B" w:rsidRDefault="0029060D" w:rsidP="0029060D">
      <w:pPr>
        <w:rPr>
          <w:color w:val="000000"/>
          <w:szCs w:val="20"/>
        </w:rPr>
      </w:pPr>
    </w:p>
    <w:p w:rsidR="0029060D" w:rsidRPr="00EE678B" w:rsidRDefault="0029060D" w:rsidP="0029060D">
      <w:pPr>
        <w:keepNext/>
        <w:keepLines/>
        <w:rPr>
          <w:b/>
          <w:bCs/>
          <w:color w:val="000000"/>
          <w:sz w:val="20"/>
          <w:szCs w:val="20"/>
        </w:rPr>
      </w:pPr>
      <w:r w:rsidRPr="00EE678B">
        <w:rPr>
          <w:b/>
          <w:bCs/>
          <w:color w:val="000000"/>
          <w:sz w:val="20"/>
          <w:szCs w:val="20"/>
        </w:rPr>
        <w:t>Example: Queuing a ScripTalk Label to Print by Barcode</w:t>
      </w:r>
    </w:p>
    <w:p w:rsidR="0029060D" w:rsidRPr="00EE678B" w:rsidRDefault="0029060D" w:rsidP="0029060D">
      <w:pPr>
        <w:rPr>
          <w:color w:val="000000"/>
          <w:sz w:val="20"/>
          <w:szCs w:val="20"/>
        </w:rPr>
      </w:pPr>
    </w:p>
    <w:p w:rsidR="0029060D" w:rsidRPr="00EE678B" w:rsidRDefault="0029060D" w:rsidP="00E20A49">
      <w:pPr>
        <w:pStyle w:val="ScreenCapture"/>
      </w:pPr>
      <w:r w:rsidRPr="00EE678B">
        <w:t xml:space="preserve">Select ScripTalk Main Menu Option: </w:t>
      </w:r>
      <w:r w:rsidRPr="00EE678B">
        <w:rPr>
          <w:b/>
          <w:bCs/>
        </w:rPr>
        <w:t>QBAR</w:t>
      </w:r>
      <w:r w:rsidRPr="00EE678B">
        <w:t xml:space="preserve">  Queue ScripTalk Label by Barcode</w:t>
      </w:r>
    </w:p>
    <w:p w:rsidR="0029060D" w:rsidRPr="00EE678B" w:rsidRDefault="0029060D" w:rsidP="00E20A49">
      <w:pPr>
        <w:pStyle w:val="ScreenCapture"/>
      </w:pPr>
      <w:r w:rsidRPr="00EE678B">
        <w:t>Enter Barcode Rx#:</w:t>
      </w:r>
    </w:p>
    <w:p w:rsidR="0029060D" w:rsidRPr="00EE678B" w:rsidRDefault="0029060D" w:rsidP="004E0305">
      <w:pPr>
        <w:pStyle w:val="Heading2"/>
      </w:pPr>
      <w:bookmarkStart w:id="5498" w:name="_Toc280701337"/>
      <w:bookmarkStart w:id="5499" w:name="_Toc299044508"/>
      <w:bookmarkStart w:id="5500" w:name="_Toc280853677"/>
      <w:bookmarkStart w:id="5501" w:name="_Toc303286239"/>
      <w:bookmarkStart w:id="5502" w:name="_Toc339962125"/>
      <w:bookmarkStart w:id="5503" w:name="_Toc339962640"/>
      <w:bookmarkStart w:id="5504" w:name="_Toc340138784"/>
      <w:bookmarkStart w:id="5505" w:name="_Toc340139056"/>
      <w:bookmarkStart w:id="5506" w:name="_Toc340139334"/>
      <w:bookmarkStart w:id="5507" w:name="_Toc340143949"/>
      <w:bookmarkStart w:id="5508" w:name="_Toc340144206"/>
      <w:bookmarkStart w:id="5509" w:name="_Toc4140528"/>
      <w:r w:rsidRPr="00EE678B">
        <w:t>Queue ScripTalk Label by Rx#</w:t>
      </w:r>
      <w:bookmarkEnd w:id="5498"/>
      <w:bookmarkEnd w:id="5499"/>
      <w:bookmarkEnd w:id="5500"/>
      <w:bookmarkEnd w:id="5501"/>
      <w:bookmarkEnd w:id="5502"/>
      <w:bookmarkEnd w:id="5503"/>
      <w:bookmarkEnd w:id="5504"/>
      <w:bookmarkEnd w:id="5505"/>
      <w:bookmarkEnd w:id="5506"/>
      <w:bookmarkEnd w:id="5507"/>
      <w:bookmarkEnd w:id="5508"/>
      <w:bookmarkEnd w:id="5509"/>
      <w:r w:rsidRPr="00EE678B">
        <w:fldChar w:fldCharType="begin"/>
      </w:r>
      <w:r w:rsidRPr="00EE678B">
        <w:instrText>XE "Queue ScripTalk Label by Rx#"</w:instrText>
      </w:r>
      <w:r w:rsidRPr="00EE678B">
        <w:fldChar w:fldCharType="end"/>
      </w:r>
    </w:p>
    <w:p w:rsidR="0029060D" w:rsidRPr="00EE678B" w:rsidRDefault="0029060D" w:rsidP="007D02E1">
      <w:pPr>
        <w:pStyle w:val="Manual-optionname"/>
      </w:pPr>
      <w:r w:rsidRPr="00EE678B">
        <w:t>[PSO SCRIPTALK MANUAL EXTERNAL]</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is used to queue a ScripTalk label to print using the prescription number to identify the label.</w:t>
      </w:r>
    </w:p>
    <w:p w:rsidR="0029060D" w:rsidRPr="00EE678B" w:rsidRDefault="0029060D" w:rsidP="0029060D">
      <w:pPr>
        <w:rPr>
          <w:color w:val="000000"/>
          <w:szCs w:val="20"/>
        </w:rPr>
      </w:pPr>
    </w:p>
    <w:p w:rsidR="0029060D" w:rsidRPr="00EE678B" w:rsidRDefault="0029060D" w:rsidP="00644AD6">
      <w:pPr>
        <w:pStyle w:val="ExampleHeading"/>
      </w:pPr>
      <w:r w:rsidRPr="00EE678B">
        <w:t>Example: Queuing a ScripTalk Label to Print by Rx#</w:t>
      </w:r>
    </w:p>
    <w:p w:rsidR="0029060D" w:rsidRPr="00EE678B" w:rsidRDefault="0029060D" w:rsidP="00E20A49">
      <w:pPr>
        <w:pStyle w:val="ScreenCapture"/>
      </w:pPr>
      <w:r w:rsidRPr="00EE678B">
        <w:t xml:space="preserve">Select ScripTalk Main Menu Option: </w:t>
      </w:r>
      <w:r w:rsidRPr="00EE678B">
        <w:rPr>
          <w:b/>
          <w:bCs/>
        </w:rPr>
        <w:t>QRX</w:t>
      </w:r>
      <w:r w:rsidRPr="00EE678B">
        <w:t xml:space="preserve">  Queue ScripTalk Label by Rx#</w:t>
      </w:r>
    </w:p>
    <w:p w:rsidR="0029060D" w:rsidRPr="00EE678B" w:rsidRDefault="0029060D" w:rsidP="00E20A49">
      <w:pPr>
        <w:pStyle w:val="ScreenCapture"/>
      </w:pPr>
      <w:r w:rsidRPr="00EE678B">
        <w:t xml:space="preserve">Select PRESCRIPTION RX #: </w:t>
      </w:r>
      <w:r w:rsidRPr="00EE678B">
        <w:rPr>
          <w:b/>
          <w:bCs/>
        </w:rPr>
        <w:t>400675B</w:t>
      </w:r>
      <w:r w:rsidRPr="00EE678B">
        <w:t xml:space="preserve">       ADHESIVE TAPE WATERPROOF 1IN ROLL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Queuing ScripTalk label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Select PRESCRIPTION RX #: </w:t>
      </w:r>
      <w:r w:rsidRPr="00EE678B">
        <w:rPr>
          <w:b/>
          <w:bCs/>
        </w:rPr>
        <w:t>12345</w:t>
      </w:r>
    </w:p>
    <w:p w:rsidR="0029060D" w:rsidRPr="00EE678B" w:rsidRDefault="0029060D" w:rsidP="00E20A49">
      <w:pPr>
        <w:pStyle w:val="ScreenCapture"/>
      </w:pPr>
      <w:r w:rsidRPr="00EE678B">
        <w:t xml:space="preserve">     1   12345       NIACIN 250MG SR CAP</w:t>
      </w:r>
    </w:p>
    <w:p w:rsidR="0029060D" w:rsidRPr="00EE678B" w:rsidRDefault="0029060D" w:rsidP="00E20A49">
      <w:pPr>
        <w:pStyle w:val="ScreenCapture"/>
      </w:pPr>
      <w:r w:rsidRPr="00EE678B">
        <w:t xml:space="preserve">     2   1234567A       DIGOXIN 0.05MG CAP</w:t>
      </w:r>
    </w:p>
    <w:p w:rsidR="0029060D" w:rsidRPr="00EE678B" w:rsidRDefault="0029060D" w:rsidP="00E20A49">
      <w:pPr>
        <w:pStyle w:val="ScreenCapture"/>
      </w:pPr>
      <w:r w:rsidRPr="00EE678B">
        <w:t xml:space="preserve">CHOOSE 1-2: </w:t>
      </w:r>
      <w:r w:rsidRPr="00EE678B">
        <w:rPr>
          <w:b/>
          <w:bCs/>
        </w:rPr>
        <w:t>2</w:t>
      </w:r>
      <w:r w:rsidRPr="00EE678B">
        <w:t xml:space="preserve">  1234567A     DIGOXIN 0.05MG CAP</w:t>
      </w:r>
    </w:p>
    <w:p w:rsidR="0029060D" w:rsidRPr="00EE678B" w:rsidRDefault="0029060D" w:rsidP="00916D67">
      <w:pPr>
        <w:pStyle w:val="ScreenCapture"/>
        <w:keepNext/>
      </w:pPr>
      <w:r w:rsidRPr="00EE678B">
        <w:t>Patient not enrolled in ScripTalk program.</w:t>
      </w:r>
    </w:p>
    <w:p w:rsidR="0029060D" w:rsidRPr="00EE678B" w:rsidRDefault="0029060D" w:rsidP="00916D67">
      <w:pPr>
        <w:pStyle w:val="ScreenCapture"/>
        <w:keepNext/>
      </w:pPr>
      <w:r w:rsidRPr="00EE678B">
        <w:t xml:space="preserve">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Select PRESCRIPTION RX #:</w:t>
      </w:r>
    </w:p>
    <w:p w:rsidR="0029060D" w:rsidRPr="00EE678B" w:rsidRDefault="0029060D" w:rsidP="004E0305">
      <w:pPr>
        <w:pStyle w:val="Heading2"/>
      </w:pPr>
      <w:bookmarkStart w:id="5510" w:name="_Toc280701338"/>
      <w:bookmarkStart w:id="5511" w:name="_Toc299044509"/>
      <w:bookmarkStart w:id="5512" w:name="_Toc280853678"/>
      <w:bookmarkStart w:id="5513" w:name="_Toc303286240"/>
      <w:bookmarkStart w:id="5514" w:name="_Toc339962126"/>
      <w:bookmarkStart w:id="5515" w:name="_Toc339962641"/>
      <w:bookmarkStart w:id="5516" w:name="_Toc340138785"/>
      <w:bookmarkStart w:id="5517" w:name="_Toc340139057"/>
      <w:bookmarkStart w:id="5518" w:name="_Toc340139335"/>
      <w:bookmarkStart w:id="5519" w:name="_Toc340143950"/>
      <w:bookmarkStart w:id="5520" w:name="_Toc340144207"/>
      <w:bookmarkStart w:id="5521" w:name="_Toc4140529"/>
      <w:r w:rsidRPr="00EE678B">
        <w:t>ScripTalk Reports</w:t>
      </w:r>
      <w:bookmarkEnd w:id="5510"/>
      <w:bookmarkEnd w:id="5511"/>
      <w:bookmarkEnd w:id="5512"/>
      <w:bookmarkEnd w:id="5513"/>
      <w:bookmarkEnd w:id="5514"/>
      <w:bookmarkEnd w:id="5515"/>
      <w:bookmarkEnd w:id="5516"/>
      <w:bookmarkEnd w:id="5517"/>
      <w:bookmarkEnd w:id="5518"/>
      <w:bookmarkEnd w:id="5519"/>
      <w:bookmarkEnd w:id="5520"/>
      <w:bookmarkEnd w:id="5521"/>
      <w:r w:rsidRPr="00EE678B">
        <w:fldChar w:fldCharType="begin"/>
      </w:r>
      <w:r w:rsidRPr="00EE678B">
        <w:instrText>XE "ScripTalk Reports"</w:instrText>
      </w:r>
      <w:r w:rsidRPr="00EE678B">
        <w:fldChar w:fldCharType="end"/>
      </w:r>
    </w:p>
    <w:p w:rsidR="0029060D" w:rsidRPr="00EE678B" w:rsidRDefault="0029060D" w:rsidP="007D02E1">
      <w:pPr>
        <w:pStyle w:val="Manual-optionname"/>
      </w:pPr>
      <w:r w:rsidRPr="00EE678B">
        <w:t>[PSO SCRIPTALK REPORTS]</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menu option contains two reports containing ScripTalk</w:t>
      </w:r>
      <w:r w:rsidRPr="00EE678B">
        <w:rPr>
          <w:color w:val="000000"/>
        </w:rPr>
        <w:sym w:font="Symbol" w:char="F0D2"/>
      </w:r>
      <w:r w:rsidRPr="00EE678B">
        <w:rPr>
          <w:color w:val="000000"/>
          <w:szCs w:val="20"/>
        </w:rPr>
        <w:t xml:space="preserve"> patient information.</w:t>
      </w:r>
    </w:p>
    <w:p w:rsidR="0029060D" w:rsidRPr="00EE678B" w:rsidRDefault="0029060D">
      <w:pPr>
        <w:numPr>
          <w:ilvl w:val="0"/>
          <w:numId w:val="40"/>
        </w:numPr>
        <w:spacing w:before="120"/>
        <w:rPr>
          <w:i/>
          <w:color w:val="000000"/>
          <w:szCs w:val="20"/>
        </w:rPr>
        <w:pPrChange w:id="5522" w:author="Fred Perez" w:date="2019-03-22T09:44:00Z">
          <w:pPr>
            <w:numPr>
              <w:numId w:val="43"/>
            </w:numPr>
            <w:tabs>
              <w:tab w:val="num" w:pos="720"/>
            </w:tabs>
            <w:spacing w:before="120"/>
            <w:ind w:left="720" w:hanging="360"/>
          </w:pPr>
        </w:pPrChange>
      </w:pPr>
      <w:r w:rsidRPr="00EE678B">
        <w:rPr>
          <w:i/>
          <w:color w:val="000000"/>
          <w:szCs w:val="20"/>
        </w:rPr>
        <w:t>AUD</w:t>
      </w:r>
      <w:r w:rsidRPr="00EE678B">
        <w:rPr>
          <w:i/>
          <w:color w:val="000000"/>
          <w:szCs w:val="20"/>
        </w:rPr>
        <w:tab/>
        <w:t>ScripTalk Audit History Report</w:t>
      </w:r>
    </w:p>
    <w:p w:rsidR="0029060D" w:rsidRPr="00EE678B" w:rsidRDefault="0029060D">
      <w:pPr>
        <w:numPr>
          <w:ilvl w:val="0"/>
          <w:numId w:val="40"/>
        </w:numPr>
        <w:rPr>
          <w:i/>
          <w:color w:val="000000"/>
          <w:szCs w:val="20"/>
        </w:rPr>
        <w:pPrChange w:id="5523" w:author="Fred Perez" w:date="2019-03-22T09:44:00Z">
          <w:pPr>
            <w:numPr>
              <w:numId w:val="43"/>
            </w:numPr>
            <w:tabs>
              <w:tab w:val="num" w:pos="720"/>
            </w:tabs>
            <w:ind w:left="720" w:hanging="360"/>
          </w:pPr>
        </w:pPrChange>
      </w:pPr>
      <w:r w:rsidRPr="00EE678B">
        <w:rPr>
          <w:i/>
          <w:color w:val="000000"/>
          <w:szCs w:val="20"/>
        </w:rPr>
        <w:t>WHO</w:t>
      </w:r>
      <w:r w:rsidRPr="00EE678B">
        <w:rPr>
          <w:i/>
          <w:color w:val="000000"/>
          <w:szCs w:val="20"/>
        </w:rPr>
        <w:tab/>
        <w:t>Report of ScripTalk Enrollees</w:t>
      </w:r>
    </w:p>
    <w:p w:rsidR="0029060D" w:rsidRPr="00EE678B" w:rsidRDefault="0029060D" w:rsidP="0029060D">
      <w:pPr>
        <w:rPr>
          <w:color w:val="000000"/>
          <w:szCs w:val="20"/>
        </w:rPr>
      </w:pPr>
    </w:p>
    <w:p w:rsidR="0029060D" w:rsidRPr="00EE678B" w:rsidRDefault="0029060D" w:rsidP="007A1309">
      <w:pPr>
        <w:pStyle w:val="Heading3"/>
      </w:pPr>
      <w:bookmarkStart w:id="5524" w:name="_Toc280701339"/>
      <w:bookmarkStart w:id="5525" w:name="_Toc299044510"/>
      <w:bookmarkStart w:id="5526" w:name="_Toc280853679"/>
      <w:bookmarkStart w:id="5527" w:name="_Toc303286241"/>
      <w:bookmarkStart w:id="5528" w:name="_Toc339962127"/>
      <w:bookmarkStart w:id="5529" w:name="_Toc339962642"/>
      <w:bookmarkStart w:id="5530" w:name="_Toc340138786"/>
      <w:bookmarkStart w:id="5531" w:name="_Toc340139058"/>
      <w:bookmarkStart w:id="5532" w:name="_Toc340139336"/>
      <w:bookmarkStart w:id="5533" w:name="_Toc340143951"/>
      <w:bookmarkStart w:id="5534" w:name="_Toc340144208"/>
      <w:bookmarkStart w:id="5535" w:name="_Toc4140530"/>
      <w:r w:rsidRPr="00EE678B">
        <w:t>ScripTalk Audit History Report</w:t>
      </w:r>
      <w:bookmarkEnd w:id="5524"/>
      <w:bookmarkEnd w:id="5525"/>
      <w:bookmarkEnd w:id="5526"/>
      <w:bookmarkEnd w:id="5527"/>
      <w:bookmarkEnd w:id="5528"/>
      <w:bookmarkEnd w:id="5529"/>
      <w:bookmarkEnd w:id="5530"/>
      <w:bookmarkEnd w:id="5531"/>
      <w:bookmarkEnd w:id="5532"/>
      <w:bookmarkEnd w:id="5533"/>
      <w:bookmarkEnd w:id="5534"/>
      <w:bookmarkEnd w:id="5535"/>
      <w:r w:rsidRPr="00EE678B">
        <w:fldChar w:fldCharType="begin"/>
      </w:r>
      <w:r w:rsidRPr="00EE678B">
        <w:instrText>XE "ScripTalk Audit History Report"</w:instrText>
      </w:r>
      <w:r w:rsidRPr="00EE678B">
        <w:fldChar w:fldCharType="end"/>
      </w:r>
    </w:p>
    <w:p w:rsidR="0029060D" w:rsidRPr="00EE678B" w:rsidRDefault="0029060D" w:rsidP="007D02E1">
      <w:pPr>
        <w:pStyle w:val="Manual-optionname"/>
      </w:pPr>
      <w:r w:rsidRPr="00EE678B">
        <w:t>[PSO SCRIPTALK AUDIT HISTORY]</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ScripTalk Audit History Report</w:t>
      </w:r>
      <w:r w:rsidRPr="00EE678B">
        <w:rPr>
          <w:color w:val="000000"/>
          <w:szCs w:val="20"/>
        </w:rPr>
        <w:t xml:space="preserve"> option prints a report that contains all ScripTalk</w:t>
      </w:r>
      <w:r w:rsidRPr="00EE678B">
        <w:rPr>
          <w:color w:val="000000"/>
        </w:rPr>
        <w:sym w:font="Symbol" w:char="F0D2"/>
      </w:r>
      <w:r w:rsidRPr="00EE678B">
        <w:rPr>
          <w:color w:val="000000"/>
          <w:szCs w:val="20"/>
        </w:rPr>
        <w:t xml:space="preserve"> enrollment activity for a patient.</w:t>
      </w:r>
    </w:p>
    <w:p w:rsidR="0029060D" w:rsidRPr="00EE678B" w:rsidRDefault="0029060D" w:rsidP="0029060D">
      <w:pPr>
        <w:rPr>
          <w:color w:val="000000"/>
          <w:szCs w:val="20"/>
        </w:rPr>
      </w:pPr>
    </w:p>
    <w:p w:rsidR="0029060D" w:rsidRPr="00EE678B" w:rsidRDefault="0029060D" w:rsidP="00644AD6">
      <w:pPr>
        <w:pStyle w:val="ExampleHeading"/>
      </w:pPr>
      <w:r w:rsidRPr="00EE678B">
        <w:t>Example: ScripTalk Audit History Report</w:t>
      </w:r>
    </w:p>
    <w:p w:rsidR="0029060D" w:rsidRPr="00EE678B" w:rsidRDefault="0029060D" w:rsidP="00E20A49">
      <w:pPr>
        <w:pStyle w:val="ScreenCapture"/>
      </w:pPr>
      <w:r w:rsidRPr="00EE678B">
        <w:t xml:space="preserve">Select ScripTalk Reports Option: </w:t>
      </w:r>
      <w:r w:rsidRPr="00EE678B">
        <w:rPr>
          <w:b/>
          <w:bCs/>
        </w:rPr>
        <w:t>AUD</w:t>
      </w:r>
      <w:r w:rsidRPr="00EE678B">
        <w:t xml:space="preserve">  ScripTalk Audit History Report</w:t>
      </w:r>
    </w:p>
    <w:p w:rsidR="0029060D" w:rsidRPr="00EE678B" w:rsidRDefault="0029060D" w:rsidP="00E20A49">
      <w:pPr>
        <w:pStyle w:val="ScreenCapture"/>
      </w:pPr>
      <w:r w:rsidRPr="00EE678B">
        <w:t>Select PATIENT: OPPATIENT29,ONE     09-12-19     000876543       SC VETERAN</w:t>
      </w:r>
    </w:p>
    <w:p w:rsidR="0029060D" w:rsidRPr="00EE678B" w:rsidRDefault="0029060D" w:rsidP="00E20A49">
      <w:pPr>
        <w:pStyle w:val="ScreenCapture"/>
      </w:pPr>
    </w:p>
    <w:p w:rsidR="0029060D" w:rsidRPr="00EE678B" w:rsidRDefault="0029060D" w:rsidP="00E20A49">
      <w:pPr>
        <w:pStyle w:val="ScreenCapture"/>
      </w:pPr>
      <w:r w:rsidRPr="00EE678B">
        <w:t>You may queue the report to print, if you wish.</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DEVICE: HOME// </w:t>
      </w:r>
      <w:r w:rsidRPr="00EE678B">
        <w:rPr>
          <w:b/>
          <w:bCs/>
        </w:rPr>
        <w:t>&lt;Enter&gt;</w:t>
      </w:r>
      <w:r w:rsidRPr="00EE678B">
        <w:t xml:space="preserve">  GENERIC INCOMING TELNET</w:t>
      </w:r>
    </w:p>
    <w:p w:rsidR="0029060D" w:rsidRPr="00EE678B" w:rsidRDefault="0029060D" w:rsidP="000E6EBF"/>
    <w:p w:rsidR="0029060D" w:rsidRPr="00EE678B" w:rsidRDefault="0029060D" w:rsidP="007A1309">
      <w:pPr>
        <w:pStyle w:val="Heading3"/>
      </w:pPr>
      <w:bookmarkStart w:id="5536" w:name="_Toc280701340"/>
      <w:bookmarkStart w:id="5537" w:name="_Toc299044511"/>
      <w:bookmarkStart w:id="5538" w:name="_Toc280853680"/>
      <w:bookmarkStart w:id="5539" w:name="_Toc303286242"/>
      <w:bookmarkStart w:id="5540" w:name="_Toc339962128"/>
      <w:bookmarkStart w:id="5541" w:name="_Toc339962643"/>
      <w:bookmarkStart w:id="5542" w:name="_Toc340138787"/>
      <w:bookmarkStart w:id="5543" w:name="_Toc340139059"/>
      <w:bookmarkStart w:id="5544" w:name="_Toc340139337"/>
      <w:bookmarkStart w:id="5545" w:name="_Toc340143952"/>
      <w:bookmarkStart w:id="5546" w:name="_Toc340144209"/>
      <w:bookmarkStart w:id="5547" w:name="_Toc4140531"/>
      <w:r w:rsidRPr="00EE678B">
        <w:t>Report of ScripTalk Enrollees</w:t>
      </w:r>
      <w:bookmarkEnd w:id="5536"/>
      <w:bookmarkEnd w:id="5537"/>
      <w:bookmarkEnd w:id="5538"/>
      <w:bookmarkEnd w:id="5539"/>
      <w:bookmarkEnd w:id="5540"/>
      <w:bookmarkEnd w:id="5541"/>
      <w:bookmarkEnd w:id="5542"/>
      <w:bookmarkEnd w:id="5543"/>
      <w:bookmarkEnd w:id="5544"/>
      <w:bookmarkEnd w:id="5545"/>
      <w:bookmarkEnd w:id="5546"/>
      <w:bookmarkEnd w:id="5547"/>
      <w:r w:rsidRPr="00EE678B">
        <w:fldChar w:fldCharType="begin"/>
      </w:r>
      <w:r w:rsidRPr="00EE678B">
        <w:instrText>XE "Report of ScripTalk Enrollees"</w:instrText>
      </w:r>
      <w:r w:rsidRPr="00EE678B">
        <w:fldChar w:fldCharType="end"/>
      </w:r>
    </w:p>
    <w:p w:rsidR="0029060D" w:rsidRPr="00EE678B" w:rsidRDefault="0029060D" w:rsidP="007D02E1">
      <w:pPr>
        <w:pStyle w:val="Manual-optionname"/>
      </w:pPr>
      <w:r w:rsidRPr="00EE678B">
        <w:t>[PSO SCRIPTALK ENROLLEES]</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Report of ScripTalk Enrollees</w:t>
      </w:r>
      <w:r w:rsidRPr="00EE678B">
        <w:rPr>
          <w:color w:val="000000"/>
          <w:szCs w:val="20"/>
        </w:rPr>
        <w:t xml:space="preserve"> option provides a report of patients who are defined to receive ScripTalk</w:t>
      </w:r>
      <w:r w:rsidRPr="00EE678B">
        <w:rPr>
          <w:color w:val="000000"/>
        </w:rPr>
        <w:sym w:font="Symbol" w:char="F0D2"/>
      </w:r>
      <w:r w:rsidRPr="00EE678B">
        <w:rPr>
          <w:color w:val="000000"/>
          <w:szCs w:val="20"/>
        </w:rPr>
        <w:t xml:space="preserve"> ‘talking’ prescription labels for their outpatient medications. Patients who have a “</w:t>
      </w:r>
      <w:r w:rsidRPr="00EE678B">
        <w:rPr>
          <w:rFonts w:ascii="Courier New" w:hAnsi="Courier New" w:cs="Courier New"/>
          <w:b/>
          <w:color w:val="000000"/>
          <w:sz w:val="20"/>
          <w:szCs w:val="20"/>
        </w:rPr>
        <w:t>No</w:t>
      </w:r>
      <w:r w:rsidRPr="00EE678B">
        <w:rPr>
          <w:color w:val="000000"/>
          <w:szCs w:val="20"/>
        </w:rPr>
        <w:t>” answer to the ScripTalk</w:t>
      </w:r>
      <w:r w:rsidRPr="00EE678B">
        <w:rPr>
          <w:color w:val="000000"/>
        </w:rPr>
        <w:sym w:font="Symbol" w:char="F0D2"/>
      </w:r>
      <w:r w:rsidRPr="00EE678B">
        <w:rPr>
          <w:color w:val="000000"/>
          <w:szCs w:val="20"/>
        </w:rPr>
        <w:t xml:space="preserve"> patient prompt can be excluded from the report.</w:t>
      </w:r>
    </w:p>
    <w:p w:rsidR="0029060D" w:rsidRPr="00EE678B" w:rsidRDefault="0029060D" w:rsidP="0029060D">
      <w:pPr>
        <w:rPr>
          <w:color w:val="000000"/>
          <w:szCs w:val="20"/>
        </w:rPr>
      </w:pPr>
    </w:p>
    <w:p w:rsidR="0029060D" w:rsidRPr="00EE678B" w:rsidRDefault="0029060D" w:rsidP="00644AD6">
      <w:pPr>
        <w:pStyle w:val="ExampleHeading"/>
      </w:pPr>
      <w:r w:rsidRPr="00EE678B">
        <w:t>Example: Report of ScripTalk Enrollees</w:t>
      </w:r>
    </w:p>
    <w:p w:rsidR="0029060D" w:rsidRPr="00EE678B" w:rsidRDefault="0029060D" w:rsidP="00E20A49">
      <w:pPr>
        <w:pStyle w:val="ScreenCapture"/>
      </w:pPr>
      <w:r w:rsidRPr="00EE678B">
        <w:t>Select ScripTalk Reports Option: WHO  Report of ScripTalk Enrollees</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Do you want to report only active enrollees? Y// </w:t>
      </w:r>
      <w:r w:rsidRPr="00EE678B">
        <w:rPr>
          <w:b/>
        </w:rPr>
        <w:t>&lt;Enter&gt;</w:t>
      </w:r>
      <w:r w:rsidRPr="00EE678B">
        <w:t xml:space="preserve"> ES</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You may queue the report to print, if you wish.</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DEVICE: HOME// </w:t>
      </w:r>
      <w:r w:rsidRPr="00EE678B">
        <w:rPr>
          <w:b/>
        </w:rPr>
        <w:t>&lt;Enter&gt;</w:t>
      </w:r>
      <w:r w:rsidRPr="00EE678B">
        <w:t xml:space="preserve">  GENERIC INCOMING TELNET</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Report of ScripTalk Enrollment          Date printed: Jun 24, 2003    Page: 1</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Patient name              SSN</w:t>
      </w:r>
    </w:p>
    <w:p w:rsidR="0029060D" w:rsidRPr="00EE678B" w:rsidRDefault="0029060D" w:rsidP="00E20A49">
      <w:pPr>
        <w:pStyle w:val="ScreenCapture"/>
      </w:pPr>
      <w:r w:rsidRPr="00EE678B">
        <w:t xml:space="preserve">   Indication                                           Enrollment last updated</w:t>
      </w:r>
    </w:p>
    <w:p w:rsidR="0029060D" w:rsidRPr="00EE678B" w:rsidRDefault="0029060D" w:rsidP="00E20A49">
      <w:pPr>
        <w:pStyle w:val="ScreenCapture"/>
      </w:pPr>
      <w:r w:rsidRPr="00EE678B">
        <w:t>--------------            -----------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OPPATIENT11,ONE           000-46-8024</w:t>
      </w:r>
    </w:p>
    <w:p w:rsidR="0029060D" w:rsidRPr="00EE678B" w:rsidRDefault="0029060D" w:rsidP="00E20A49">
      <w:pPr>
        <w:pStyle w:val="ScreenCapture"/>
      </w:pPr>
      <w:r w:rsidRPr="00EE678B">
        <w:t xml:space="preserve">   BLIND VETERAN                                         Jun 16, 2003@11:57:39</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OPPATIENT9,ONE            000-76-5432</w:t>
      </w:r>
    </w:p>
    <w:p w:rsidR="0029060D" w:rsidRPr="00EE678B" w:rsidRDefault="0029060D" w:rsidP="00E20A49">
      <w:pPr>
        <w:pStyle w:val="ScreenCapture"/>
      </w:pPr>
      <w:r w:rsidRPr="00EE678B">
        <w:t xml:space="preserve">   LOW VISION                                            Jun 15, 2003@18:17:30</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OPPATIENT6,ONE            000-13-5790</w:t>
      </w:r>
    </w:p>
    <w:p w:rsidR="0029060D" w:rsidRPr="00EE678B" w:rsidRDefault="0029060D" w:rsidP="00E20A49">
      <w:pPr>
        <w:pStyle w:val="ScreenCapture"/>
      </w:pPr>
      <w:r w:rsidRPr="00EE678B">
        <w:t xml:space="preserve">   LOW VISION                                            Jun 18, 2003@03:52:18</w:t>
      </w:r>
    </w:p>
    <w:p w:rsidR="0029060D" w:rsidRPr="00EE678B" w:rsidRDefault="0029060D" w:rsidP="00916D67">
      <w:pPr>
        <w:pStyle w:val="ScreenCapture"/>
        <w:keepNext/>
      </w:pPr>
      <w:r w:rsidRPr="00EE678B">
        <w:t xml:space="preserve"> </w:t>
      </w:r>
    </w:p>
    <w:p w:rsidR="0029060D" w:rsidRPr="00EE678B" w:rsidRDefault="0029060D" w:rsidP="00916D67">
      <w:pPr>
        <w:pStyle w:val="ScreenCapture"/>
        <w:keepNext/>
      </w:pPr>
      <w:r w:rsidRPr="00EE678B">
        <w:t>OPPATIENT29,ONE           000-87-6543</w:t>
      </w:r>
    </w:p>
    <w:p w:rsidR="0029060D" w:rsidRPr="00EE678B" w:rsidRDefault="0029060D" w:rsidP="00E20A49">
      <w:pPr>
        <w:pStyle w:val="ScreenCapture"/>
      </w:pPr>
      <w:r w:rsidRPr="00EE678B">
        <w:t xml:space="preserve">   LOW VISION                                            Jun 16, 2003@08:49:34</w:t>
      </w:r>
    </w:p>
    <w:p w:rsidR="0029060D" w:rsidRPr="00EE678B" w:rsidRDefault="0029060D" w:rsidP="004E0305">
      <w:pPr>
        <w:pStyle w:val="Heading2"/>
      </w:pPr>
      <w:bookmarkStart w:id="5548" w:name="_Toc280701341"/>
      <w:bookmarkStart w:id="5549" w:name="_Toc299044512"/>
      <w:bookmarkStart w:id="5550" w:name="_Toc280853681"/>
      <w:bookmarkStart w:id="5551" w:name="_Toc303286243"/>
      <w:bookmarkStart w:id="5552" w:name="_Toc339962129"/>
      <w:bookmarkStart w:id="5553" w:name="_Toc339962644"/>
      <w:bookmarkStart w:id="5554" w:name="_Toc340138788"/>
      <w:bookmarkStart w:id="5555" w:name="_Toc340139060"/>
      <w:bookmarkStart w:id="5556" w:name="_Toc340139338"/>
      <w:bookmarkStart w:id="5557" w:name="_Toc340143953"/>
      <w:bookmarkStart w:id="5558" w:name="_Toc340144210"/>
      <w:bookmarkStart w:id="5559" w:name="_Toc4140532"/>
      <w:r w:rsidRPr="00EE678B">
        <w:t>Reprint a non-voided Outpatient Rx Label</w:t>
      </w:r>
      <w:bookmarkEnd w:id="5548"/>
      <w:bookmarkEnd w:id="5549"/>
      <w:bookmarkEnd w:id="5550"/>
      <w:bookmarkEnd w:id="5551"/>
      <w:bookmarkEnd w:id="5552"/>
      <w:bookmarkEnd w:id="5553"/>
      <w:bookmarkEnd w:id="5554"/>
      <w:bookmarkEnd w:id="5555"/>
      <w:bookmarkEnd w:id="5556"/>
      <w:bookmarkEnd w:id="5557"/>
      <w:bookmarkEnd w:id="5558"/>
      <w:bookmarkEnd w:id="5559"/>
      <w:r w:rsidRPr="00EE678B">
        <w:fldChar w:fldCharType="begin"/>
      </w:r>
      <w:r w:rsidRPr="00EE678B">
        <w:instrText>XE "Reprint a non-voided Outpatient Rx Label"</w:instrText>
      </w:r>
      <w:r w:rsidRPr="00EE678B">
        <w:fldChar w:fldCharType="end"/>
      </w:r>
    </w:p>
    <w:p w:rsidR="0029060D" w:rsidRPr="00EE678B" w:rsidRDefault="0029060D" w:rsidP="007D02E1">
      <w:pPr>
        <w:pStyle w:val="Manual-optionname"/>
      </w:pPr>
      <w:r w:rsidRPr="00EE678B">
        <w:t>[PSO SCRIPTALK REPRINT VISTA LB]</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option allows the user to reprint an Outpatient Rx label for a ScripTalk</w:t>
      </w:r>
      <w:r w:rsidRPr="00EE678B">
        <w:rPr>
          <w:color w:val="000000"/>
        </w:rPr>
        <w:sym w:font="Symbol" w:char="F0D2"/>
      </w:r>
      <w:r w:rsidRPr="00EE678B">
        <w:rPr>
          <w:color w:val="000000"/>
          <w:szCs w:val="20"/>
        </w:rPr>
        <w:t xml:space="preserve"> patient without voiding out the drug name.</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When reprinting, you can choose whether or not you want to resend to a dispensing device, using an external interface. If you do choose to resend, then the prescription will be sent to the dispensing system, and an entry will be made in the label log. This documents that this was a reprint and also resent to the dispensing system device. If you do not resend the prescription to the dispensing device, then only one entry is made in the label log.</w:t>
      </w:r>
    </w:p>
    <w:p w:rsidR="0029060D" w:rsidRPr="00EE678B" w:rsidRDefault="0029060D" w:rsidP="0029060D">
      <w:pPr>
        <w:rPr>
          <w:color w:val="000000"/>
          <w:szCs w:val="20"/>
        </w:rPr>
      </w:pPr>
    </w:p>
    <w:p w:rsidR="0029060D" w:rsidRPr="00EE678B" w:rsidRDefault="0029060D" w:rsidP="00644AD6">
      <w:pPr>
        <w:pStyle w:val="ExampleHeading"/>
      </w:pPr>
      <w:r w:rsidRPr="00EE678B">
        <w:t>Example: Reprinting a non-voided Outpatient Rx Label</w:t>
      </w:r>
    </w:p>
    <w:p w:rsidR="0029060D" w:rsidRPr="00EE678B" w:rsidRDefault="0029060D" w:rsidP="00E20A49">
      <w:pPr>
        <w:pStyle w:val="ScreenCapture"/>
      </w:pPr>
      <w:r w:rsidRPr="00EE678B">
        <w:t xml:space="preserve">Select ScripTalk Main Menu Option: </w:t>
      </w:r>
      <w:r w:rsidRPr="00EE678B">
        <w:rPr>
          <w:b/>
          <w:bCs/>
        </w:rPr>
        <w:t>RE</w:t>
      </w:r>
      <w:r w:rsidRPr="00EE678B">
        <w:t>print a non-voided Outpatient Rx Label</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Reprint Prescription Label: </w:t>
      </w:r>
      <w:r w:rsidRPr="00EE678B">
        <w:rPr>
          <w:b/>
          <w:bCs/>
        </w:rPr>
        <w:t>400675B</w:t>
      </w:r>
      <w:r w:rsidRPr="00EE678B">
        <w:t xml:space="preserve">       ADHESIVE TAPE WATERPROOF 1IN ROLL</w:t>
      </w:r>
    </w:p>
    <w:p w:rsidR="0029060D" w:rsidRPr="00EE678B" w:rsidRDefault="0029060D" w:rsidP="00E20A49">
      <w:pPr>
        <w:pStyle w:val="ScreenCapture"/>
      </w:pPr>
      <w:r w:rsidRPr="00EE678B">
        <w:t>Patient is a ScripTalk patient. Use ScripTalk label for prescription bottle.</w:t>
      </w:r>
    </w:p>
    <w:p w:rsidR="0029060D" w:rsidRPr="00EE678B" w:rsidRDefault="0029060D" w:rsidP="00E20A49">
      <w:pPr>
        <w:pStyle w:val="ScreenCapture"/>
      </w:pPr>
      <w:r w:rsidRPr="00EE678B">
        <w:t xml:space="preserve"> </w:t>
      </w:r>
    </w:p>
    <w:p w:rsidR="0029060D" w:rsidRPr="00EE678B" w:rsidRDefault="0029060D" w:rsidP="00E20A49">
      <w:pPr>
        <w:pStyle w:val="ScreenCapture"/>
        <w:rPr>
          <w:b/>
          <w:bCs/>
        </w:rPr>
      </w:pPr>
      <w:r w:rsidRPr="00EE678B">
        <w:t xml:space="preserve">Number of Copies? : (1-99): 1// </w:t>
      </w:r>
      <w:r w:rsidRPr="00EE678B">
        <w:rPr>
          <w:b/>
          <w:bCs/>
        </w:rPr>
        <w:t>&lt;Enter&gt;</w:t>
      </w:r>
    </w:p>
    <w:p w:rsidR="0029060D" w:rsidRPr="00EE678B" w:rsidRDefault="0029060D" w:rsidP="00E20A49">
      <w:pPr>
        <w:pStyle w:val="ScreenCapture"/>
      </w:pPr>
      <w:r w:rsidRPr="00EE678B">
        <w:t xml:space="preserve">Print adhesive portion of label only? N// </w:t>
      </w:r>
      <w:r w:rsidRPr="00EE678B">
        <w:rPr>
          <w:b/>
          <w:bCs/>
        </w:rPr>
        <w:t>&lt;Enter&gt;</w:t>
      </w:r>
      <w:r w:rsidRPr="00EE678B">
        <w:t xml:space="preserve"> O</w:t>
      </w:r>
    </w:p>
    <w:p w:rsidR="0029060D" w:rsidRPr="00EE678B" w:rsidRDefault="0029060D" w:rsidP="00E20A49">
      <w:pPr>
        <w:pStyle w:val="ScreenCapture"/>
      </w:pPr>
      <w:r w:rsidRPr="00EE678B">
        <w:t xml:space="preserve">Do you want to send to External Interface Device? No// </w:t>
      </w:r>
      <w:r w:rsidRPr="00EE678B">
        <w:rPr>
          <w:b/>
        </w:rPr>
        <w:t>?</w:t>
      </w:r>
    </w:p>
    <w:p w:rsidR="0029060D" w:rsidRPr="00EE678B" w:rsidRDefault="0029060D" w:rsidP="00E20A49">
      <w:pPr>
        <w:pStyle w:val="ScreenCapture"/>
      </w:pPr>
    </w:p>
    <w:p w:rsidR="0029060D" w:rsidRPr="00EE678B" w:rsidRDefault="0029060D" w:rsidP="00E20A49">
      <w:pPr>
        <w:pStyle w:val="ScreenCapture"/>
      </w:pPr>
      <w:r w:rsidRPr="00EE678B">
        <w:t>Enter either 'Y' or 'N'.</w:t>
      </w:r>
    </w:p>
    <w:p w:rsidR="0029060D" w:rsidRPr="00EE678B" w:rsidRDefault="0029060D" w:rsidP="00E20A49">
      <w:pPr>
        <w:pStyle w:val="ScreenCapture"/>
      </w:pPr>
    </w:p>
    <w:p w:rsidR="0029060D" w:rsidRPr="00EE678B" w:rsidRDefault="0029060D" w:rsidP="00E20A49">
      <w:pPr>
        <w:pStyle w:val="ScreenCapture"/>
      </w:pPr>
      <w:r w:rsidRPr="00EE678B">
        <w:t xml:space="preserve">Do you want to send to External Interface Device? No//   </w:t>
      </w:r>
      <w:r w:rsidRPr="00EE678B">
        <w:rPr>
          <w:b/>
        </w:rPr>
        <w:t>NO</w:t>
      </w:r>
    </w:p>
    <w:p w:rsidR="0029060D" w:rsidRPr="00EE678B" w:rsidRDefault="0029060D" w:rsidP="00E20A49">
      <w:pPr>
        <w:pStyle w:val="ScreenCapture"/>
      </w:pPr>
      <w:r w:rsidRPr="00EE678B">
        <w:t xml:space="preserve">Comments: </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Rx # 400675B           06/17/03</w:t>
      </w:r>
    </w:p>
    <w:p w:rsidR="0029060D" w:rsidRPr="00EE678B" w:rsidRDefault="0029060D" w:rsidP="00E20A49">
      <w:pPr>
        <w:pStyle w:val="ScreenCapture"/>
      </w:pPr>
      <w:r w:rsidRPr="00EE678B">
        <w:t>OPPATIENT29,ONE          #1</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  ON AFFECTED AREA AS DIR</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ADHESIVE TAPE WATERPROOF 1IN ROLL</w:t>
      </w:r>
    </w:p>
    <w:p w:rsidR="0029060D" w:rsidRPr="00EE678B" w:rsidRDefault="0029060D" w:rsidP="00E20A49">
      <w:pPr>
        <w:pStyle w:val="ScreenCapture"/>
      </w:pPr>
      <w:r w:rsidRPr="00EE678B">
        <w:t>OPPROVIDER16,TWO              OPPHARMACIST24,THREE</w:t>
      </w:r>
    </w:p>
    <w:p w:rsidR="0029060D" w:rsidRPr="00EE678B" w:rsidRDefault="0029060D" w:rsidP="00E20A49">
      <w:pPr>
        <w:pStyle w:val="ScreenCapture"/>
      </w:pPr>
      <w:r w:rsidRPr="00EE678B">
        <w:t># of Refills: 2</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 xml:space="preserve">Select LABEL DEVICE: </w:t>
      </w:r>
      <w:r w:rsidRPr="00EE678B">
        <w:rPr>
          <w:b/>
          <w:bCs/>
        </w:rPr>
        <w:t>PRINTER #3</w:t>
      </w:r>
    </w:p>
    <w:p w:rsidR="0029060D" w:rsidRPr="00EE678B" w:rsidRDefault="0029060D" w:rsidP="00E20A49">
      <w:pPr>
        <w:pStyle w:val="ScreenCapture"/>
      </w:pPr>
      <w:r w:rsidRPr="00EE678B">
        <w:t xml:space="preserve"> </w:t>
      </w:r>
    </w:p>
    <w:p w:rsidR="0029060D" w:rsidRPr="00EE678B" w:rsidRDefault="0029060D" w:rsidP="00E20A49">
      <w:pPr>
        <w:pStyle w:val="ScreenCapture"/>
      </w:pPr>
      <w:r w:rsidRPr="00EE678B">
        <w:t>LABEL(S) QUEUED TO PRINT</w:t>
      </w:r>
    </w:p>
    <w:p w:rsidR="0029060D" w:rsidRPr="00EE678B" w:rsidRDefault="0029060D" w:rsidP="004E0305">
      <w:pPr>
        <w:pStyle w:val="Heading2"/>
      </w:pPr>
      <w:bookmarkStart w:id="5560" w:name="_Toc280701342"/>
      <w:bookmarkStart w:id="5561" w:name="_Toc299044513"/>
      <w:bookmarkStart w:id="5562" w:name="_Toc280853682"/>
      <w:bookmarkStart w:id="5563" w:name="_Toc303286244"/>
      <w:bookmarkStart w:id="5564" w:name="_Toc339962130"/>
      <w:bookmarkStart w:id="5565" w:name="_Toc339962645"/>
      <w:bookmarkStart w:id="5566" w:name="_Toc340138789"/>
      <w:bookmarkStart w:id="5567" w:name="_Toc340139061"/>
      <w:bookmarkStart w:id="5568" w:name="_Toc340139339"/>
      <w:bookmarkStart w:id="5569" w:name="_Toc340143954"/>
      <w:bookmarkStart w:id="5570" w:name="_Toc340144211"/>
      <w:bookmarkStart w:id="5571" w:name="_Toc4140533"/>
      <w:r w:rsidRPr="00EE678B">
        <w:t>Set Up and Test ScripTalk Device</w:t>
      </w:r>
      <w:bookmarkEnd w:id="5560"/>
      <w:bookmarkEnd w:id="5561"/>
      <w:bookmarkEnd w:id="5562"/>
      <w:bookmarkEnd w:id="5563"/>
      <w:bookmarkEnd w:id="5564"/>
      <w:bookmarkEnd w:id="5565"/>
      <w:bookmarkEnd w:id="5566"/>
      <w:bookmarkEnd w:id="5567"/>
      <w:bookmarkEnd w:id="5568"/>
      <w:bookmarkEnd w:id="5569"/>
      <w:bookmarkEnd w:id="5570"/>
      <w:bookmarkEnd w:id="5571"/>
      <w:r w:rsidRPr="00EE678B">
        <w:fldChar w:fldCharType="begin"/>
      </w:r>
      <w:r w:rsidRPr="00EE678B">
        <w:instrText>XE "Set Up and Test ScripTalk Device"</w:instrText>
      </w:r>
      <w:r w:rsidRPr="00EE678B">
        <w:fldChar w:fldCharType="end"/>
      </w:r>
    </w:p>
    <w:p w:rsidR="0029060D" w:rsidRPr="00EE678B" w:rsidRDefault="0029060D" w:rsidP="007D02E1">
      <w:pPr>
        <w:pStyle w:val="Manual-optionname"/>
      </w:pPr>
      <w:r w:rsidRPr="00EE678B">
        <w:t>[PSO SCRIPTALK SET-UP]</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This menu option contains the options necessary to define, set up and test the ScripTalk</w:t>
      </w:r>
      <w:r w:rsidRPr="00EE678B">
        <w:rPr>
          <w:color w:val="000000"/>
        </w:rPr>
        <w:sym w:font="Symbol" w:char="F0D2"/>
      </w:r>
      <w:r w:rsidRPr="00EE678B">
        <w:rPr>
          <w:color w:val="000000"/>
          <w:szCs w:val="20"/>
        </w:rPr>
        <w:t xml:space="preserve"> device, print a sample ScripTalk</w:t>
      </w:r>
      <w:r w:rsidRPr="00EE678B">
        <w:rPr>
          <w:color w:val="000000"/>
        </w:rPr>
        <w:sym w:font="Symbol" w:char="F0D2"/>
      </w:r>
      <w:r w:rsidRPr="00EE678B">
        <w:rPr>
          <w:color w:val="000000"/>
          <w:szCs w:val="20"/>
        </w:rPr>
        <w:t xml:space="preserve"> prescription label, and reinitialize the printer.</w:t>
      </w:r>
    </w:p>
    <w:p w:rsidR="0029060D" w:rsidRPr="00EE678B" w:rsidRDefault="0029060D">
      <w:pPr>
        <w:numPr>
          <w:ilvl w:val="0"/>
          <w:numId w:val="41"/>
        </w:numPr>
        <w:spacing w:before="120"/>
        <w:rPr>
          <w:i/>
          <w:color w:val="000000"/>
          <w:szCs w:val="20"/>
        </w:rPr>
        <w:pPrChange w:id="5572" w:author="Fred Perez" w:date="2019-03-22T09:44:00Z">
          <w:pPr>
            <w:numPr>
              <w:numId w:val="44"/>
            </w:numPr>
            <w:tabs>
              <w:tab w:val="num" w:pos="720"/>
            </w:tabs>
            <w:spacing w:before="120"/>
            <w:ind w:left="720" w:hanging="360"/>
          </w:pPr>
        </w:pPrChange>
      </w:pPr>
      <w:r w:rsidRPr="00EE678B">
        <w:rPr>
          <w:i/>
          <w:color w:val="000000"/>
          <w:szCs w:val="20"/>
        </w:rPr>
        <w:t>ScripTalk Device Definition Enter/Edit</w:t>
      </w:r>
    </w:p>
    <w:p w:rsidR="0029060D" w:rsidRPr="00EE678B" w:rsidRDefault="0029060D">
      <w:pPr>
        <w:numPr>
          <w:ilvl w:val="0"/>
          <w:numId w:val="41"/>
        </w:numPr>
        <w:rPr>
          <w:i/>
          <w:color w:val="000000"/>
          <w:szCs w:val="20"/>
        </w:rPr>
        <w:pPrChange w:id="5573" w:author="Fred Perez" w:date="2019-03-22T09:44:00Z">
          <w:pPr>
            <w:numPr>
              <w:numId w:val="44"/>
            </w:numPr>
            <w:tabs>
              <w:tab w:val="num" w:pos="720"/>
            </w:tabs>
            <w:ind w:left="720" w:hanging="360"/>
          </w:pPr>
        </w:pPrChange>
      </w:pPr>
      <w:r w:rsidRPr="00EE678B">
        <w:rPr>
          <w:i/>
          <w:color w:val="000000"/>
          <w:szCs w:val="20"/>
        </w:rPr>
        <w:t>Print Sample ScripTalk Label</w:t>
      </w:r>
    </w:p>
    <w:p w:rsidR="0029060D" w:rsidRPr="00EE678B" w:rsidRDefault="0029060D">
      <w:pPr>
        <w:numPr>
          <w:ilvl w:val="0"/>
          <w:numId w:val="41"/>
        </w:numPr>
        <w:rPr>
          <w:i/>
          <w:color w:val="000000"/>
          <w:szCs w:val="20"/>
        </w:rPr>
        <w:pPrChange w:id="5574" w:author="Fred Perez" w:date="2019-03-22T09:44:00Z">
          <w:pPr>
            <w:numPr>
              <w:numId w:val="44"/>
            </w:numPr>
            <w:tabs>
              <w:tab w:val="num" w:pos="720"/>
            </w:tabs>
            <w:ind w:left="720" w:hanging="360"/>
          </w:pPr>
        </w:pPrChange>
      </w:pPr>
      <w:r w:rsidRPr="00EE678B">
        <w:rPr>
          <w:i/>
          <w:color w:val="000000"/>
          <w:szCs w:val="20"/>
        </w:rPr>
        <w:t>Test ScripTalk Device</w:t>
      </w:r>
    </w:p>
    <w:p w:rsidR="0029060D" w:rsidRPr="00EE678B" w:rsidRDefault="0029060D">
      <w:pPr>
        <w:numPr>
          <w:ilvl w:val="0"/>
          <w:numId w:val="41"/>
        </w:numPr>
        <w:rPr>
          <w:i/>
          <w:szCs w:val="20"/>
        </w:rPr>
        <w:pPrChange w:id="5575" w:author="Fred Perez" w:date="2019-03-22T09:44:00Z">
          <w:pPr>
            <w:numPr>
              <w:numId w:val="44"/>
            </w:numPr>
            <w:tabs>
              <w:tab w:val="num" w:pos="720"/>
            </w:tabs>
            <w:ind w:left="720" w:hanging="360"/>
          </w:pPr>
        </w:pPrChange>
      </w:pPr>
      <w:r w:rsidRPr="00EE678B">
        <w:rPr>
          <w:i/>
          <w:color w:val="000000"/>
          <w:szCs w:val="20"/>
        </w:rPr>
        <w:t>Reinitialize ScripTalk Printer</w:t>
      </w:r>
    </w:p>
    <w:p w:rsidR="0029060D" w:rsidRPr="00EE678B" w:rsidRDefault="0029060D" w:rsidP="0029060D"/>
    <w:p w:rsidR="0029060D" w:rsidRPr="00EE678B" w:rsidRDefault="0029060D" w:rsidP="007A1309">
      <w:pPr>
        <w:pStyle w:val="Heading3"/>
      </w:pPr>
      <w:bookmarkStart w:id="5576" w:name="_Toc280701343"/>
      <w:bookmarkStart w:id="5577" w:name="_Toc299044514"/>
      <w:bookmarkStart w:id="5578" w:name="_Toc280853683"/>
      <w:bookmarkStart w:id="5579" w:name="_Toc303286245"/>
      <w:bookmarkStart w:id="5580" w:name="_Toc339962131"/>
      <w:bookmarkStart w:id="5581" w:name="_Toc339962646"/>
      <w:bookmarkStart w:id="5582" w:name="_Toc340138790"/>
      <w:bookmarkStart w:id="5583" w:name="_Toc340139062"/>
      <w:bookmarkStart w:id="5584" w:name="_Toc340139340"/>
      <w:bookmarkStart w:id="5585" w:name="_Toc340143955"/>
      <w:bookmarkStart w:id="5586" w:name="_Toc340144212"/>
      <w:bookmarkStart w:id="5587" w:name="_Toc4140534"/>
      <w:r w:rsidRPr="00EE678B">
        <w:t>ScripTalk Device Definition Enter/Edit</w:t>
      </w:r>
      <w:bookmarkEnd w:id="5576"/>
      <w:bookmarkEnd w:id="5577"/>
      <w:bookmarkEnd w:id="5578"/>
      <w:bookmarkEnd w:id="5579"/>
      <w:bookmarkEnd w:id="5580"/>
      <w:bookmarkEnd w:id="5581"/>
      <w:bookmarkEnd w:id="5582"/>
      <w:bookmarkEnd w:id="5583"/>
      <w:bookmarkEnd w:id="5584"/>
      <w:bookmarkEnd w:id="5585"/>
      <w:bookmarkEnd w:id="5586"/>
      <w:bookmarkEnd w:id="5587"/>
      <w:r w:rsidRPr="00EE678B">
        <w:fldChar w:fldCharType="begin"/>
      </w:r>
      <w:r w:rsidRPr="00EE678B">
        <w:instrText>XE "ScripTalk Device Definition Enter/Edit"</w:instrText>
      </w:r>
      <w:r w:rsidRPr="00EE678B">
        <w:fldChar w:fldCharType="end"/>
      </w:r>
    </w:p>
    <w:p w:rsidR="0029060D" w:rsidRPr="00EE678B" w:rsidRDefault="0029060D" w:rsidP="007D02E1">
      <w:pPr>
        <w:pStyle w:val="Manual-optionname"/>
      </w:pPr>
      <w:r w:rsidRPr="00EE678B">
        <w:t>[PSO SCRIPTALK DEVICE DEF’N]</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ScripTalk Device Definition Enter/Edit</w:t>
      </w:r>
      <w:r w:rsidRPr="00EE678B">
        <w:rPr>
          <w:color w:val="000000"/>
          <w:szCs w:val="20"/>
        </w:rPr>
        <w:t xml:space="preserve"> option allows the user to define the ScripTalk</w:t>
      </w:r>
      <w:r w:rsidRPr="00EE678B">
        <w:rPr>
          <w:color w:val="000000"/>
        </w:rPr>
        <w:sym w:font="Symbol" w:char="F0D2"/>
      </w:r>
      <w:r w:rsidRPr="00EE678B">
        <w:rPr>
          <w:color w:val="000000"/>
          <w:szCs w:val="20"/>
        </w:rPr>
        <w:t xml:space="preserve"> device for the division where it will be used and whether the labels should be automatically printed or will be queued for manual print. The printer must be installed and connected to the network server before using this option.</w:t>
      </w:r>
    </w:p>
    <w:p w:rsidR="0029060D" w:rsidRPr="00EE678B" w:rsidRDefault="0029060D" w:rsidP="0029060D">
      <w:pPr>
        <w:rPr>
          <w:color w:val="000000"/>
          <w:szCs w:val="20"/>
        </w:rPr>
      </w:pPr>
    </w:p>
    <w:p w:rsidR="0029060D" w:rsidRPr="00EE678B" w:rsidRDefault="0029060D" w:rsidP="0029060D">
      <w:pPr>
        <w:tabs>
          <w:tab w:val="left" w:pos="720"/>
          <w:tab w:val="left" w:pos="1440"/>
          <w:tab w:val="left" w:pos="2160"/>
          <w:tab w:val="left" w:pos="2880"/>
          <w:tab w:val="left" w:pos="4680"/>
        </w:tabs>
        <w:rPr>
          <w:rFonts w:eastAsia="MS Mincho" w:cs="Courier New"/>
          <w:color w:val="000000"/>
          <w:szCs w:val="20"/>
        </w:rPr>
      </w:pPr>
      <w:r w:rsidRPr="00EE678B">
        <w:rPr>
          <w:rFonts w:eastAsia="MS Mincho" w:cs="Courier New"/>
          <w:color w:val="000000"/>
          <w:szCs w:val="20"/>
        </w:rPr>
        <w:t>You may now tie a ScripTalk printer to a regular Pharmacy label printer(s) to control where the ScripTalk labels print for multi-divisions.</w:t>
      </w:r>
      <w:r w:rsidRPr="00EE678B">
        <w:rPr>
          <w:rFonts w:eastAsia="MS Mincho"/>
          <w:color w:val="000000"/>
          <w:szCs w:val="20"/>
        </w:rPr>
        <w:t xml:space="preserve"> A</w:t>
      </w:r>
      <w:r w:rsidRPr="00EE678B">
        <w:rPr>
          <w:color w:val="000000"/>
          <w:szCs w:val="24"/>
        </w:rPr>
        <w:t xml:space="preserve"> divisional ScripTalk device must be defined in order for the printer mapping functionality to work correctly. If there aren’t any mapped printers, then the system defaults to the divisional printer.</w:t>
      </w:r>
    </w:p>
    <w:p w:rsidR="0029060D" w:rsidRPr="00EE678B" w:rsidRDefault="0029060D" w:rsidP="0029060D">
      <w:pPr>
        <w:tabs>
          <w:tab w:val="left" w:pos="720"/>
          <w:tab w:val="left" w:pos="1440"/>
          <w:tab w:val="left" w:pos="2160"/>
          <w:tab w:val="left" w:pos="2880"/>
          <w:tab w:val="left" w:pos="4680"/>
        </w:tabs>
        <w:rPr>
          <w:rFonts w:eastAsia="MS Mincho" w:cs="Courier New"/>
          <w:color w:val="000000"/>
          <w:szCs w:val="20"/>
        </w:rPr>
      </w:pPr>
    </w:p>
    <w:p w:rsidR="0029060D" w:rsidRPr="00EE678B" w:rsidRDefault="0029060D" w:rsidP="00644AD6">
      <w:pPr>
        <w:pStyle w:val="ExampleHeading"/>
      </w:pPr>
      <w:r w:rsidRPr="00EE678B">
        <w:t>Example: Defining the ScripTalk</w:t>
      </w:r>
      <w:r w:rsidRPr="00EE678B">
        <w:sym w:font="Symbol" w:char="F0D2"/>
      </w:r>
      <w:r w:rsidRPr="00EE678B">
        <w:t xml:space="preserve"> Device</w:t>
      </w:r>
    </w:p>
    <w:p w:rsidR="00443325" w:rsidRPr="00240B44" w:rsidRDefault="00443325" w:rsidP="00443325">
      <w:pPr>
        <w:pStyle w:val="ScreenCapture"/>
      </w:pPr>
      <w:r w:rsidRPr="00240B44">
        <w:t xml:space="preserve">Select Set Up and Test ScripTalk Device Option: </w:t>
      </w:r>
      <w:r w:rsidRPr="00240B44">
        <w:rPr>
          <w:b/>
          <w:bCs/>
        </w:rPr>
        <w:t>SC</w:t>
      </w:r>
      <w:r w:rsidRPr="00240B44">
        <w:t>ripTalk Device Definition Enter/Edit</w:t>
      </w:r>
    </w:p>
    <w:p w:rsidR="00443325" w:rsidRPr="00240B44" w:rsidRDefault="00443325" w:rsidP="00443325">
      <w:pPr>
        <w:pStyle w:val="ScreenCapture"/>
      </w:pPr>
    </w:p>
    <w:p w:rsidR="00443325" w:rsidRPr="00240B44" w:rsidRDefault="00443325" w:rsidP="00443325">
      <w:pPr>
        <w:pStyle w:val="ScreenCapture"/>
      </w:pPr>
      <w:r w:rsidRPr="00240B44">
        <w:t xml:space="preserve">Define ScripTalk Printer by (D)ivision or (P)rinter mapping?: (D/P): </w:t>
      </w:r>
      <w:r w:rsidRPr="00240B44">
        <w:rPr>
          <w:b/>
        </w:rPr>
        <w:t>Division</w:t>
      </w:r>
    </w:p>
    <w:p w:rsidR="00443325" w:rsidRPr="00240B44" w:rsidRDefault="00443325" w:rsidP="00443325">
      <w:pPr>
        <w:pStyle w:val="ScreenCapture"/>
      </w:pPr>
    </w:p>
    <w:p w:rsidR="00443325" w:rsidRPr="00240B44" w:rsidRDefault="00443325" w:rsidP="00443325">
      <w:pPr>
        <w:pStyle w:val="ScreenCapture"/>
      </w:pPr>
      <w:r w:rsidRPr="00240B44">
        <w:t xml:space="preserve">Division: </w:t>
      </w:r>
      <w:r w:rsidRPr="00240B44">
        <w:rPr>
          <w:b/>
        </w:rPr>
        <w:t>TROY</w:t>
      </w:r>
      <w:r w:rsidRPr="00240B44">
        <w:t xml:space="preserve">    514  </w:t>
      </w:r>
    </w:p>
    <w:p w:rsidR="00443325" w:rsidRPr="00240B44" w:rsidRDefault="00443325" w:rsidP="00443325">
      <w:pPr>
        <w:pStyle w:val="ScreenCapture"/>
      </w:pPr>
      <w:r w:rsidRPr="00240B44">
        <w:t xml:space="preserve">SCRIPTALK DEVICE: L8150$PRT// </w:t>
      </w:r>
      <w:r w:rsidRPr="00240B44">
        <w:rPr>
          <w:b/>
        </w:rPr>
        <w:t>&lt;Enter&gt;</w:t>
      </w:r>
    </w:p>
    <w:p w:rsidR="00443325" w:rsidRPr="00240B44" w:rsidRDefault="00443325" w:rsidP="00443325">
      <w:pPr>
        <w:pStyle w:val="ScreenCapture"/>
      </w:pPr>
      <w:r w:rsidRPr="00240B44">
        <w:t xml:space="preserve">SCRIPTALK AUTO-PRINT SETTINGS: </w:t>
      </w:r>
      <w:r w:rsidRPr="00240B44">
        <w:rPr>
          <w:b/>
          <w:bCs/>
        </w:rPr>
        <w:t>?</w:t>
      </w:r>
    </w:p>
    <w:p w:rsidR="00443325" w:rsidRPr="00240B44" w:rsidRDefault="00443325" w:rsidP="00443325">
      <w:pPr>
        <w:pStyle w:val="ScreenCapture"/>
      </w:pPr>
      <w:r w:rsidRPr="00240B44">
        <w:t xml:space="preserve">     Enter 'A' if ScripTalk label printing should be automatic, "M" if label</w:t>
      </w:r>
    </w:p>
    <w:p w:rsidR="00443325" w:rsidRPr="00240B44" w:rsidRDefault="00443325" w:rsidP="00443325">
      <w:pPr>
        <w:pStyle w:val="ScreenCapture"/>
      </w:pPr>
      <w:r w:rsidRPr="00240B44">
        <w:t xml:space="preserve">     will be queued manually.</w:t>
      </w:r>
    </w:p>
    <w:p w:rsidR="00443325" w:rsidRPr="00240B44" w:rsidRDefault="00443325" w:rsidP="00443325">
      <w:pPr>
        <w:pStyle w:val="ScreenCapture"/>
      </w:pPr>
      <w:r w:rsidRPr="00240B44">
        <w:t xml:space="preserve">     Choose from:</w:t>
      </w:r>
    </w:p>
    <w:p w:rsidR="00443325" w:rsidRPr="00240B44" w:rsidRDefault="00443325" w:rsidP="00443325">
      <w:pPr>
        <w:pStyle w:val="ScreenCapture"/>
      </w:pPr>
      <w:r w:rsidRPr="00240B44">
        <w:t xml:space="preserve">       A        AUTO PRINT</w:t>
      </w:r>
    </w:p>
    <w:p w:rsidR="00443325" w:rsidRPr="00240B44" w:rsidRDefault="00443325" w:rsidP="00443325">
      <w:pPr>
        <w:pStyle w:val="ScreenCapture"/>
      </w:pPr>
      <w:r w:rsidRPr="00240B44">
        <w:t xml:space="preserve">       M        MANUAL PRINT</w:t>
      </w:r>
    </w:p>
    <w:p w:rsidR="00443325" w:rsidRPr="00240B44" w:rsidRDefault="00443325" w:rsidP="00443325">
      <w:pPr>
        <w:pStyle w:val="ScreenCapture"/>
      </w:pPr>
      <w:r w:rsidRPr="00240B44">
        <w:t xml:space="preserve">SCRIPTALK AUTO-PRINT SETTINGS: </w:t>
      </w:r>
      <w:r w:rsidRPr="00240B44">
        <w:rPr>
          <w:b/>
          <w:bCs/>
        </w:rPr>
        <w:t>A</w:t>
      </w:r>
      <w:r w:rsidRPr="00240B44">
        <w:t xml:space="preserve">  AUTO PRINT</w:t>
      </w:r>
    </w:p>
    <w:p w:rsidR="00443325" w:rsidRPr="00240B44" w:rsidRDefault="00443325" w:rsidP="00443325">
      <w:pPr>
        <w:pStyle w:val="ScreenCapture"/>
        <w:rPr>
          <w:rFonts w:eastAsia="Calibri" w:cs="Courier New"/>
        </w:rPr>
      </w:pPr>
      <w:r w:rsidRPr="00240B44">
        <w:rPr>
          <w:rFonts w:eastAsia="Calibri" w:cs="Courier New"/>
        </w:rPr>
        <w:t>SCRIPTALK PRINTER TYPE: 10K LABEL// ?</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Enter 2 if this ScripTalk printer is a 2K printer, enter 10 if this</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ScripTalk printer is a 10K printer.</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Choose from: </w:t>
      </w:r>
    </w:p>
    <w:p w:rsidR="00443325" w:rsidRPr="00240B44" w:rsidRDefault="00443325" w:rsidP="00443325">
      <w:pPr>
        <w:pStyle w:val="ScreenCapture"/>
        <w:rPr>
          <w:rFonts w:eastAsia="Calibri" w:cs="Courier New"/>
        </w:rPr>
      </w:pPr>
      <w:r w:rsidRPr="00240B44">
        <w:rPr>
          <w:rFonts w:eastAsia="Calibri" w:cs="Courier New"/>
        </w:rPr>
        <w:t xml:space="preserve">      </w:t>
      </w:r>
      <w:r w:rsidRPr="00240B44">
        <w:rPr>
          <w:rFonts w:eastAsia="Calibri" w:cs="Courier New"/>
        </w:rPr>
        <w:tab/>
        <w:t xml:space="preserve"> </w:t>
      </w:r>
      <w:r w:rsidRPr="00240B44">
        <w:rPr>
          <w:rFonts w:eastAsia="Calibri" w:cs="Courier New"/>
        </w:rPr>
        <w:tab/>
        <w:t>2        2K LABEL</w:t>
      </w:r>
    </w:p>
    <w:p w:rsidR="00443325" w:rsidRPr="00240B44" w:rsidRDefault="00443325" w:rsidP="00443325">
      <w:pPr>
        <w:pStyle w:val="ScreenCapture"/>
        <w:rPr>
          <w:rFonts w:eastAsia="Calibri" w:cs="Courier New"/>
          <w:lang w:val="en-US"/>
        </w:rPr>
      </w:pPr>
      <w:r w:rsidRPr="00240B44">
        <w:rPr>
          <w:rFonts w:eastAsia="Calibri" w:cs="Courier New"/>
        </w:rPr>
        <w:t xml:space="preserve">       </w:t>
      </w:r>
      <w:r w:rsidRPr="00240B44">
        <w:rPr>
          <w:rFonts w:eastAsia="Calibri" w:cs="Courier New"/>
          <w:lang w:val="en-US"/>
        </w:rPr>
        <w:tab/>
      </w:r>
      <w:r w:rsidRPr="00240B44">
        <w:rPr>
          <w:rFonts w:eastAsia="Calibri" w:cs="Courier New"/>
          <w:lang w:val="en-US"/>
        </w:rPr>
        <w:tab/>
      </w:r>
      <w:r w:rsidRPr="00240B44">
        <w:rPr>
          <w:rFonts w:eastAsia="Calibri" w:cs="Courier New"/>
        </w:rPr>
        <w:t>10       10K LABEL</w:t>
      </w:r>
    </w:p>
    <w:p w:rsidR="00443325" w:rsidRPr="00240B44" w:rsidRDefault="00443325" w:rsidP="00443325">
      <w:pPr>
        <w:pStyle w:val="ScreenCapture"/>
        <w:rPr>
          <w:lang w:val="en-US"/>
        </w:rPr>
      </w:pPr>
      <w:r w:rsidRPr="00240B44">
        <w:rPr>
          <w:lang w:val="en-US"/>
        </w:rPr>
        <w:t xml:space="preserve">SCRIPTALK PRINTER TYPE: 10K LABEL// </w:t>
      </w:r>
    </w:p>
    <w:p w:rsidR="00443325" w:rsidRPr="00240B44" w:rsidRDefault="00443325" w:rsidP="00443325">
      <w:pPr>
        <w:pStyle w:val="ScreenCapture"/>
        <w:rPr>
          <w:lang w:val="en-US"/>
        </w:rPr>
      </w:pPr>
    </w:p>
    <w:p w:rsidR="00443325" w:rsidRPr="00240B44" w:rsidRDefault="00443325" w:rsidP="00443325">
      <w:pPr>
        <w:pStyle w:val="ScreenCapture"/>
      </w:pPr>
    </w:p>
    <w:p w:rsidR="00443325" w:rsidRPr="00240B44" w:rsidRDefault="00443325" w:rsidP="00443325">
      <w:pPr>
        <w:pStyle w:val="ScreenCapture"/>
      </w:pPr>
      <w:r w:rsidRPr="00240B44">
        <w:t xml:space="preserve">Define ScripTalk Printer by (D)ivision or (P)rinter mapping?: (D/P): </w:t>
      </w:r>
      <w:r w:rsidRPr="00240B44">
        <w:rPr>
          <w:b/>
        </w:rPr>
        <w:t>Printer</w:t>
      </w:r>
    </w:p>
    <w:p w:rsidR="00443325" w:rsidRPr="00240B44" w:rsidRDefault="00443325" w:rsidP="00443325">
      <w:pPr>
        <w:pStyle w:val="ScreenCapture"/>
        <w:rPr>
          <w:rFonts w:cs="Courier New"/>
          <w:lang w:val="en-US"/>
        </w:rPr>
      </w:pPr>
      <w:r w:rsidRPr="00240B44">
        <w:rPr>
          <w:rFonts w:cs="Courier New"/>
        </w:rPr>
        <w:t xml:space="preserve">Select LABEL PRINTER TO BE MAPPED: </w:t>
      </w:r>
      <w:r w:rsidRPr="00240B44">
        <w:rPr>
          <w:rFonts w:cs="Courier New"/>
          <w:b/>
        </w:rPr>
        <w:t>LBL$PRT1</w:t>
      </w:r>
      <w:r w:rsidRPr="00240B44">
        <w:rPr>
          <w:rFonts w:cs="Courier New"/>
        </w:rPr>
        <w:t xml:space="preserve">      Birmingham     PQ$:LBL$PRT1.TXT    </w:t>
      </w:r>
    </w:p>
    <w:p w:rsidR="00443325" w:rsidRPr="00240B44" w:rsidRDefault="00443325" w:rsidP="00443325">
      <w:pPr>
        <w:pStyle w:val="ScreenCapture"/>
        <w:rPr>
          <w:lang w:val="en-US"/>
        </w:rPr>
      </w:pPr>
      <w:r w:rsidRPr="00240B44">
        <w:rPr>
          <w:rFonts w:cs="Courier New"/>
        </w:rPr>
        <w:t xml:space="preserve">  SCRIPTALK DEVICE: </w:t>
      </w:r>
      <w:r w:rsidRPr="00240B44">
        <w:rPr>
          <w:rFonts w:cs="Courier New"/>
          <w:b/>
        </w:rPr>
        <w:t>L8150$PRT</w:t>
      </w:r>
      <w:r w:rsidRPr="00240B44">
        <w:t xml:space="preserve">      CIOFO Birmingham     PQ$: L8150$PRT.TXT </w:t>
      </w:r>
    </w:p>
    <w:p w:rsidR="00443325" w:rsidRPr="00240B44" w:rsidRDefault="00443325" w:rsidP="00443325">
      <w:pPr>
        <w:pStyle w:val="ScreenCapture"/>
      </w:pPr>
      <w:r w:rsidRPr="00240B44">
        <w:rPr>
          <w:lang w:val="en-US"/>
        </w:rPr>
        <w:t xml:space="preserve">  SCRIPTALK PRINTER TYPE: 10  10K LABEL</w:t>
      </w:r>
      <w:r w:rsidRPr="00240B44">
        <w:t xml:space="preserve">    </w:t>
      </w:r>
    </w:p>
    <w:p w:rsidR="00443325" w:rsidRPr="00240B44" w:rsidRDefault="00443325" w:rsidP="00443325">
      <w:pPr>
        <w:pStyle w:val="ScreenCapture"/>
        <w:rPr>
          <w:lang w:val="en-US"/>
        </w:rPr>
      </w:pPr>
      <w:r w:rsidRPr="00240B44">
        <w:t xml:space="preserve">Select LABEL PRINTER TO BE MAPPED: </w:t>
      </w:r>
      <w:r w:rsidRPr="00240B44">
        <w:rPr>
          <w:b/>
        </w:rPr>
        <w:t>LBL$PRT2</w:t>
      </w:r>
      <w:r w:rsidRPr="00240B44">
        <w:t xml:space="preserve">      Tuscaloosa     PQ$:LBL$PRT2.TXT   </w:t>
      </w:r>
    </w:p>
    <w:p w:rsidR="00443325" w:rsidRPr="00240B44" w:rsidRDefault="00443325" w:rsidP="00443325">
      <w:pPr>
        <w:pStyle w:val="ScreenCapture"/>
      </w:pPr>
      <w:r w:rsidRPr="00240B44">
        <w:t xml:space="preserve">  SCRIPTALK DEVICE: </w:t>
      </w:r>
      <w:r w:rsidRPr="00240B44">
        <w:rPr>
          <w:b/>
        </w:rPr>
        <w:t>L8150$PRT</w:t>
      </w:r>
      <w:r w:rsidRPr="00240B44">
        <w:t xml:space="preserve">      CIOFO Birmingham     PQ$:</w:t>
      </w:r>
      <w:r w:rsidRPr="00240B44">
        <w:rPr>
          <w:b/>
        </w:rPr>
        <w:t xml:space="preserve"> </w:t>
      </w:r>
      <w:r w:rsidRPr="00240B44">
        <w:t xml:space="preserve">L8150$PRT.TXT     </w:t>
      </w:r>
    </w:p>
    <w:p w:rsidR="00443325" w:rsidRPr="00240B44" w:rsidRDefault="00443325" w:rsidP="00443325">
      <w:pPr>
        <w:pStyle w:val="ScreenCapture"/>
        <w:rPr>
          <w:lang w:val="en-US"/>
        </w:rPr>
      </w:pPr>
      <w:r w:rsidRPr="00240B44">
        <w:rPr>
          <w:lang w:val="en-US"/>
        </w:rPr>
        <w:t xml:space="preserve">  SCRIPTALK PRINTER TYPE: 2  2K LABEL</w:t>
      </w:r>
    </w:p>
    <w:p w:rsidR="00443325" w:rsidRPr="00240B44" w:rsidRDefault="00443325" w:rsidP="00443325">
      <w:pPr>
        <w:pStyle w:val="ScreenCapture"/>
      </w:pPr>
      <w:r w:rsidRPr="00240B44">
        <w:t>Select LABEL PRINTER TO BE MAPPED:</w:t>
      </w:r>
    </w:p>
    <w:p w:rsidR="00443325" w:rsidRPr="00240B44" w:rsidRDefault="00443325" w:rsidP="00443325">
      <w:pPr>
        <w:pStyle w:val="ScreenCapture"/>
      </w:pPr>
    </w:p>
    <w:p w:rsidR="00443325" w:rsidRPr="00240B44" w:rsidRDefault="00443325" w:rsidP="00443325">
      <w:pPr>
        <w:pStyle w:val="ScreenCapture"/>
      </w:pPr>
      <w:r w:rsidRPr="00240B44">
        <w:t>Define ScripTalk Printer by (D)ivision or (P)rinter mapping?: (D/P):</w:t>
      </w:r>
    </w:p>
    <w:p w:rsidR="0029060D" w:rsidRPr="00EE678B" w:rsidRDefault="0029060D" w:rsidP="0029060D">
      <w:pPr>
        <w:rPr>
          <w:color w:val="000000"/>
          <w:szCs w:val="20"/>
        </w:rPr>
      </w:pPr>
    </w:p>
    <w:p w:rsidR="00566B52" w:rsidRPr="00EE678B" w:rsidRDefault="00566B52" w:rsidP="00566B52">
      <w:pPr>
        <w:rPr>
          <w:color w:val="000000"/>
          <w:szCs w:val="20"/>
        </w:rPr>
      </w:pPr>
      <w:bookmarkStart w:id="5588" w:name="PSO_7_502_PrinterType"/>
      <w:bookmarkEnd w:id="5588"/>
      <w:r w:rsidRPr="00240B44">
        <w:rPr>
          <w:color w:val="000000"/>
          <w:szCs w:val="20"/>
        </w:rPr>
        <w:t>The prompt, SCRIPTALK PRINTER TYPE, allows the site to define whether or not the printer is the 2K or the 10K model. This is determined by the En-Vision printer model type and controls the format and how much information can be ‘read’ via the label. The default is the 2k model printer.</w:t>
      </w:r>
    </w:p>
    <w:p w:rsidR="00566B52" w:rsidRDefault="00566B52" w:rsidP="00566B52">
      <w:pPr>
        <w:rPr>
          <w:color w:val="000000"/>
          <w:szCs w:val="20"/>
        </w:rPr>
      </w:pPr>
    </w:p>
    <w:p w:rsidR="00566B52" w:rsidRDefault="00566B52" w:rsidP="00566B52">
      <w:pPr>
        <w:rPr>
          <w:color w:val="000000"/>
          <w:szCs w:val="20"/>
        </w:rPr>
      </w:pPr>
      <w:r w:rsidRPr="00EE678B">
        <w:rPr>
          <w:color w:val="000000"/>
          <w:szCs w:val="20"/>
        </w:rPr>
        <w:t>If the device is defined for auto-print, and some patients are defined as ScripTalk</w:t>
      </w:r>
      <w:r w:rsidRPr="00EE678B">
        <w:rPr>
          <w:color w:val="000000"/>
        </w:rPr>
        <w:sym w:font="Symbol" w:char="F0D2"/>
      </w:r>
      <w:r w:rsidRPr="00EE678B">
        <w:rPr>
          <w:color w:val="000000"/>
          <w:szCs w:val="20"/>
        </w:rPr>
        <w:t xml:space="preserve"> patients, then whenever a </w:t>
      </w:r>
      <w:r w:rsidRPr="00EE678B">
        <w:rPr>
          <w:szCs w:val="20"/>
        </w:rPr>
        <w:t>VistA</w:t>
      </w:r>
      <w:r w:rsidRPr="00EE678B">
        <w:rPr>
          <w:color w:val="000000"/>
          <w:szCs w:val="20"/>
        </w:rPr>
        <w:t xml:space="preserve"> label is queued, if the prescription belongs to a ScripTalk</w:t>
      </w:r>
      <w:r w:rsidRPr="00EE678B">
        <w:rPr>
          <w:color w:val="000000"/>
        </w:rPr>
        <w:sym w:font="Symbol" w:char="F0D2"/>
      </w:r>
      <w:r w:rsidRPr="00EE678B">
        <w:rPr>
          <w:color w:val="000000"/>
          <w:szCs w:val="20"/>
        </w:rPr>
        <w:t xml:space="preserve"> patient, a ScripTalk</w:t>
      </w:r>
      <w:r w:rsidRPr="00EE678B">
        <w:rPr>
          <w:color w:val="000000"/>
        </w:rPr>
        <w:sym w:font="Symbol" w:char="F0D2"/>
      </w:r>
      <w:r w:rsidRPr="00EE678B">
        <w:rPr>
          <w:color w:val="000000"/>
          <w:szCs w:val="20"/>
        </w:rPr>
        <w:t xml:space="preserve"> label should print at the same time.</w:t>
      </w:r>
    </w:p>
    <w:p w:rsidR="0029060D" w:rsidRPr="00EE678B" w:rsidRDefault="0029060D" w:rsidP="000E6EBF"/>
    <w:p w:rsidR="0029060D" w:rsidRPr="00EE678B" w:rsidRDefault="0029060D" w:rsidP="007A1309">
      <w:pPr>
        <w:pStyle w:val="Heading3"/>
      </w:pPr>
      <w:bookmarkStart w:id="5589" w:name="_Toc280701344"/>
      <w:bookmarkStart w:id="5590" w:name="_Toc299044515"/>
      <w:bookmarkStart w:id="5591" w:name="_Toc280853684"/>
      <w:bookmarkStart w:id="5592" w:name="_Toc303286246"/>
      <w:bookmarkStart w:id="5593" w:name="_Toc339962132"/>
      <w:bookmarkStart w:id="5594" w:name="_Toc339962647"/>
      <w:bookmarkStart w:id="5595" w:name="_Toc340138791"/>
      <w:bookmarkStart w:id="5596" w:name="_Toc340139063"/>
      <w:bookmarkStart w:id="5597" w:name="_Toc340139341"/>
      <w:bookmarkStart w:id="5598" w:name="_Toc340143956"/>
      <w:bookmarkStart w:id="5599" w:name="_Toc340144213"/>
      <w:bookmarkStart w:id="5600" w:name="_Toc4140535"/>
      <w:r w:rsidRPr="00EE678B">
        <w:t>Print Sample ScripTalk Label</w:t>
      </w:r>
      <w:bookmarkEnd w:id="5589"/>
      <w:bookmarkEnd w:id="5590"/>
      <w:bookmarkEnd w:id="5591"/>
      <w:bookmarkEnd w:id="5592"/>
      <w:bookmarkEnd w:id="5593"/>
      <w:bookmarkEnd w:id="5594"/>
      <w:bookmarkEnd w:id="5595"/>
      <w:bookmarkEnd w:id="5596"/>
      <w:bookmarkEnd w:id="5597"/>
      <w:bookmarkEnd w:id="5598"/>
      <w:bookmarkEnd w:id="5599"/>
      <w:bookmarkEnd w:id="5600"/>
      <w:r w:rsidRPr="00EE678B">
        <w:fldChar w:fldCharType="begin"/>
      </w:r>
      <w:r w:rsidRPr="00EE678B">
        <w:instrText>XE "Print Sample ScripTalk Label"</w:instrText>
      </w:r>
      <w:r w:rsidRPr="00EE678B">
        <w:fldChar w:fldCharType="end"/>
      </w:r>
    </w:p>
    <w:p w:rsidR="0029060D" w:rsidRPr="00EE678B" w:rsidRDefault="0029060D" w:rsidP="007D02E1">
      <w:pPr>
        <w:pStyle w:val="Manual-optionname"/>
      </w:pPr>
      <w:r w:rsidRPr="00EE678B">
        <w:t>[PSO SCRIPTALK SAMPLE LABEL]</w:t>
      </w:r>
    </w:p>
    <w:p w:rsidR="0029060D" w:rsidRPr="00EE678B" w:rsidRDefault="0029060D" w:rsidP="007D02E1">
      <w:pPr>
        <w:keepNext/>
        <w:rPr>
          <w:color w:val="000000"/>
          <w:szCs w:val="20"/>
        </w:rPr>
      </w:pPr>
    </w:p>
    <w:p w:rsidR="0029060D" w:rsidRPr="00EE678B" w:rsidRDefault="0029060D" w:rsidP="0029060D">
      <w:pPr>
        <w:rPr>
          <w:color w:val="000000"/>
          <w:sz w:val="20"/>
          <w:szCs w:val="20"/>
        </w:rPr>
      </w:pPr>
      <w:r w:rsidRPr="00EE678B">
        <w:rPr>
          <w:color w:val="000000"/>
          <w:szCs w:val="20"/>
        </w:rPr>
        <w:t>After the printer is defined, a sample ScripTalk</w:t>
      </w:r>
      <w:r w:rsidRPr="00EE678B">
        <w:rPr>
          <w:color w:val="000000"/>
        </w:rPr>
        <w:sym w:font="Symbol" w:char="F0D2"/>
      </w:r>
      <w:r w:rsidRPr="00EE678B">
        <w:rPr>
          <w:color w:val="000000"/>
          <w:szCs w:val="20"/>
        </w:rPr>
        <w:t xml:space="preserve"> label can be generated. The </w:t>
      </w:r>
      <w:r w:rsidRPr="00EE678B">
        <w:rPr>
          <w:i/>
          <w:iCs/>
          <w:color w:val="000000"/>
          <w:szCs w:val="20"/>
        </w:rPr>
        <w:t>Print Sample ScripTalk Label</w:t>
      </w:r>
      <w:r w:rsidRPr="00EE678B">
        <w:rPr>
          <w:color w:val="000000"/>
          <w:szCs w:val="20"/>
        </w:rPr>
        <w:t xml:space="preserve"> option allows the user to print a test ScripTalk</w:t>
      </w:r>
      <w:r w:rsidRPr="00EE678B">
        <w:rPr>
          <w:color w:val="000000"/>
        </w:rPr>
        <w:sym w:font="Symbol" w:char="F0D2"/>
      </w:r>
      <w:r w:rsidRPr="00EE678B">
        <w:rPr>
          <w:color w:val="000000"/>
          <w:szCs w:val="20"/>
        </w:rPr>
        <w:t xml:space="preserve"> label.</w:t>
      </w:r>
    </w:p>
    <w:p w:rsidR="0029060D" w:rsidRPr="00EE678B" w:rsidRDefault="0029060D" w:rsidP="0029060D">
      <w:pPr>
        <w:rPr>
          <w:b/>
          <w:bCs/>
          <w:color w:val="000000"/>
          <w:sz w:val="20"/>
          <w:szCs w:val="20"/>
        </w:rPr>
      </w:pPr>
    </w:p>
    <w:p w:rsidR="0029060D" w:rsidRPr="00EE678B" w:rsidRDefault="0029060D" w:rsidP="00644AD6">
      <w:pPr>
        <w:pStyle w:val="ExampleHeading"/>
      </w:pPr>
      <w:r w:rsidRPr="00EE678B">
        <w:t>Example: Printing a sample ScripTalk</w:t>
      </w:r>
      <w:r w:rsidRPr="00EE678B">
        <w:sym w:font="Symbol" w:char="F0D2"/>
      </w:r>
      <w:r w:rsidRPr="00EE678B">
        <w:t xml:space="preserve"> Label</w:t>
      </w:r>
    </w:p>
    <w:p w:rsidR="0029060D" w:rsidRPr="00EE678B" w:rsidRDefault="0029060D" w:rsidP="00E20A49">
      <w:pPr>
        <w:pStyle w:val="ScreenCapture"/>
      </w:pPr>
      <w:r w:rsidRPr="00EE678B">
        <w:t>Select Set Up and Test ScripTalk Device Option: PRint Sample ScripTalk Label</w:t>
      </w:r>
    </w:p>
    <w:p w:rsidR="0029060D" w:rsidRPr="00EE678B" w:rsidRDefault="0029060D" w:rsidP="00E20A49">
      <w:pPr>
        <w:pStyle w:val="ScreenCapture"/>
      </w:pPr>
      <w:r w:rsidRPr="00EE678B">
        <w:t>The following test data will be sent to the ScripTalk printer:</w:t>
      </w:r>
    </w:p>
    <w:p w:rsidR="0029060D" w:rsidRPr="00EE678B" w:rsidRDefault="0029060D" w:rsidP="00E20A49">
      <w:pPr>
        <w:pStyle w:val="ScreenCapture"/>
      </w:pPr>
    </w:p>
    <w:p w:rsidR="0029060D" w:rsidRPr="00EE678B" w:rsidRDefault="0029060D" w:rsidP="00E20A49">
      <w:pPr>
        <w:pStyle w:val="ScreenCapture"/>
      </w:pPr>
      <w:r w:rsidRPr="00EE678B">
        <w:t>^XA</w:t>
      </w:r>
    </w:p>
    <w:p w:rsidR="0029060D" w:rsidRPr="00EE678B" w:rsidRDefault="0029060D" w:rsidP="00E20A49">
      <w:pPr>
        <w:pStyle w:val="ScreenCapture"/>
      </w:pPr>
      <w:r w:rsidRPr="00EE678B">
        <w:t>^FO250,700^XGE:RX.GRF^FS</w:t>
      </w:r>
    </w:p>
    <w:p w:rsidR="0029060D" w:rsidRPr="00EE678B" w:rsidRDefault="0029060D" w:rsidP="00E20A49">
      <w:pPr>
        <w:pStyle w:val="ScreenCapture"/>
      </w:pPr>
      <w:r w:rsidRPr="00EE678B">
        <w:t>^FO250,700^XGE:RX.GRF^FS</w:t>
      </w:r>
    </w:p>
    <w:p w:rsidR="0029060D" w:rsidRPr="00EE678B" w:rsidRDefault="0029060D" w:rsidP="00E20A49">
      <w:pPr>
        <w:pStyle w:val="ScreenCapture"/>
      </w:pPr>
      <w:r w:rsidRPr="00EE678B">
        <w:t>^AFR,20,10^FO531,50^FR^CI0^FD7305 N. MILITARY TRL  Exp: January 01,2002^FS</w:t>
      </w:r>
    </w:p>
    <w:p w:rsidR="0029060D" w:rsidRPr="00EE678B" w:rsidRDefault="0029060D" w:rsidP="00E20A49">
      <w:pPr>
        <w:pStyle w:val="ScreenCapture"/>
      </w:pPr>
      <w:r w:rsidRPr="00EE678B">
        <w:t>^AFR,20,10^FO503,50^FR^CI0^FDRX#82382787 January 01,2006  Fill 01 OF 01^FS</w:t>
      </w:r>
    </w:p>
    <w:p w:rsidR="0029060D" w:rsidRPr="00EE678B" w:rsidRDefault="0029060D" w:rsidP="00E20A49">
      <w:pPr>
        <w:pStyle w:val="ScreenCapture"/>
      </w:pPr>
      <w:r w:rsidRPr="00EE678B">
        <w:t>^AFR,20,10^FO475,50^FR^CI0^FDONE OPPATIENT23^FS</w:t>
      </w:r>
    </w:p>
    <w:p w:rsidR="0029060D" w:rsidRPr="00EE678B" w:rsidRDefault="0029060D" w:rsidP="00E20A49">
      <w:pPr>
        <w:pStyle w:val="ScreenCapture"/>
      </w:pPr>
      <w:r w:rsidRPr="00EE678B">
        <w:t>^AFR,20,10^FO447,50^FR^CI0^FDTAKE 1 CAPSULE THREE TIMES DAILY^FS</w:t>
      </w:r>
    </w:p>
    <w:p w:rsidR="0029060D" w:rsidRPr="00EE678B" w:rsidRDefault="0029060D" w:rsidP="00E20A49">
      <w:pPr>
        <w:pStyle w:val="ScreenCapture"/>
      </w:pPr>
      <w:r w:rsidRPr="00EE678B">
        <w:t>^AFR,20,10^FO419,50^FR^CI0^FD^FS</w:t>
      </w:r>
    </w:p>
    <w:p w:rsidR="0029060D" w:rsidRPr="00EE678B" w:rsidRDefault="0029060D" w:rsidP="00E20A49">
      <w:pPr>
        <w:pStyle w:val="ScreenCapture"/>
      </w:pPr>
      <w:r w:rsidRPr="00EE678B">
        <w:t>^AFR,20,10^FO391,50^FR^CI0^FD^FS</w:t>
      </w:r>
    </w:p>
    <w:p w:rsidR="0029060D" w:rsidRPr="00EE678B" w:rsidRDefault="0029060D" w:rsidP="00E20A49">
      <w:pPr>
        <w:pStyle w:val="ScreenCapture"/>
      </w:pPr>
      <w:r w:rsidRPr="00EE678B">
        <w:t>^AFR,20,10^FO363,50^FR^CI0^FD^FS</w:t>
      </w:r>
    </w:p>
    <w:p w:rsidR="0029060D" w:rsidRPr="00EE678B" w:rsidRDefault="0029060D" w:rsidP="00E20A49">
      <w:pPr>
        <w:pStyle w:val="ScreenCapture"/>
      </w:pPr>
      <w:r w:rsidRPr="00EE678B">
        <w:t>^AFR,20,10^FO335,50^FR^CI0^FDDr. TWO OPPROVIDER30 MD^FS</w:t>
      </w:r>
    </w:p>
    <w:p w:rsidR="0029060D" w:rsidRPr="00EE678B" w:rsidRDefault="0029060D" w:rsidP="00E20A49">
      <w:pPr>
        <w:pStyle w:val="ScreenCapture"/>
      </w:pPr>
      <w:r w:rsidRPr="00EE678B">
        <w:t>^AFR,20,10^FO279,50^FR^CI0^FDQTY: 24 TABS^FS</w:t>
      </w:r>
    </w:p>
    <w:p w:rsidR="0029060D" w:rsidRPr="00EE678B" w:rsidRDefault="0029060D" w:rsidP="00E20A49">
      <w:pPr>
        <w:pStyle w:val="ScreenCapture"/>
      </w:pPr>
      <w:r w:rsidRPr="00EE678B">
        <w:t>^AFR,20,10^FO251,50^FR^CI0^FDAMOXICILLIN 500MG CAP^FS</w:t>
      </w:r>
    </w:p>
    <w:p w:rsidR="0029060D" w:rsidRPr="00EE678B" w:rsidRDefault="0029060D" w:rsidP="00E20A49">
      <w:pPr>
        <w:pStyle w:val="ScreenCapture"/>
      </w:pPr>
      <w:r w:rsidRPr="00EE678B">
        <w:t>^RX01,ONE OPPATIENT23^FS</w:t>
      </w:r>
    </w:p>
    <w:p w:rsidR="0029060D" w:rsidRPr="00EE678B" w:rsidRDefault="0029060D" w:rsidP="00E20A49">
      <w:pPr>
        <w:pStyle w:val="ScreenCapture"/>
      </w:pPr>
      <w:r w:rsidRPr="00EE678B">
        <w:t>^RX02,AMOXICILLIN 500MG CAP^FS</w:t>
      </w:r>
    </w:p>
    <w:p w:rsidR="0029060D" w:rsidRPr="00EE678B" w:rsidRDefault="0029060D" w:rsidP="00E20A49">
      <w:pPr>
        <w:pStyle w:val="ScreenCapture"/>
      </w:pPr>
      <w:r w:rsidRPr="00EE678B">
        <w:t>^RX03,TAKE 1 CAPSULE THREE TIMES DAILY ^FS</w:t>
      </w:r>
    </w:p>
    <w:p w:rsidR="0029060D" w:rsidRPr="00EE678B" w:rsidRDefault="0029060D" w:rsidP="00E20A49">
      <w:pPr>
        <w:pStyle w:val="ScreenCapture"/>
      </w:pPr>
      <w:r w:rsidRPr="00EE678B">
        <w:t>^RX04,010101^FS</w:t>
      </w:r>
    </w:p>
    <w:p w:rsidR="0029060D" w:rsidRPr="00EE678B" w:rsidRDefault="0029060D" w:rsidP="00E20A49">
      <w:pPr>
        <w:pStyle w:val="ScreenCapture"/>
      </w:pPr>
      <w:r w:rsidRPr="00EE678B">
        <w:t>^RX05,00^FS</w:t>
      </w:r>
    </w:p>
    <w:p w:rsidR="0029060D" w:rsidRPr="00EE678B" w:rsidRDefault="0029060D" w:rsidP="00E20A49">
      <w:pPr>
        <w:pStyle w:val="ScreenCapture"/>
      </w:pPr>
      <w:r w:rsidRPr="00EE678B">
        <w:t>^RX06,020000^FS</w:t>
      </w:r>
    </w:p>
    <w:p w:rsidR="0029060D" w:rsidRPr="00EE678B" w:rsidRDefault="0029060D" w:rsidP="00E20A49">
      <w:pPr>
        <w:pStyle w:val="ScreenCapture"/>
      </w:pPr>
      <w:r w:rsidRPr="00EE678B">
        <w:t>^RX07,TWO OPPROVIDER30^FS</w:t>
      </w:r>
    </w:p>
    <w:p w:rsidR="0029060D" w:rsidRPr="00EE678B" w:rsidRDefault="0029060D" w:rsidP="00E20A49">
      <w:pPr>
        <w:pStyle w:val="ScreenCapture"/>
      </w:pPr>
      <w:r w:rsidRPr="00EE678B">
        <w:t>^RX08,2928993888^FS</w:t>
      </w:r>
    </w:p>
    <w:p w:rsidR="0029060D" w:rsidRPr="00EE678B" w:rsidRDefault="0029060D" w:rsidP="00E20A49">
      <w:pPr>
        <w:pStyle w:val="ScreenCapture"/>
      </w:pPr>
      <w:r w:rsidRPr="00EE678B">
        <w:t>^RX09,82382787^FS</w:t>
      </w:r>
    </w:p>
    <w:p w:rsidR="0029060D" w:rsidRPr="00EE678B" w:rsidRDefault="0029060D" w:rsidP="00E20A49">
      <w:pPr>
        <w:pStyle w:val="ScreenCapture"/>
      </w:pPr>
      <w:r w:rsidRPr="00EE678B">
        <w:t>^RX10, ^FS</w:t>
      </w:r>
    </w:p>
    <w:p w:rsidR="0029060D" w:rsidRPr="00EE678B" w:rsidRDefault="0029060D" w:rsidP="00E20A49">
      <w:pPr>
        <w:pStyle w:val="ScreenCapture"/>
      </w:pPr>
      <w:r w:rsidRPr="00EE678B">
        <w:t>^PQ1,0,1,Y</w:t>
      </w:r>
    </w:p>
    <w:p w:rsidR="0029060D" w:rsidRPr="00EE678B" w:rsidRDefault="0029060D" w:rsidP="00E20A49">
      <w:pPr>
        <w:pStyle w:val="ScreenCapture"/>
      </w:pPr>
      <w:r w:rsidRPr="00EE678B">
        <w:t>^XZ</w:t>
      </w:r>
    </w:p>
    <w:p w:rsidR="0029060D" w:rsidRPr="00EE678B" w:rsidRDefault="0029060D" w:rsidP="00E20A49">
      <w:pPr>
        <w:pStyle w:val="ScreenCapture"/>
      </w:pPr>
    </w:p>
    <w:p w:rsidR="0029060D" w:rsidRPr="00EE678B" w:rsidRDefault="0029060D" w:rsidP="00E20A49">
      <w:pPr>
        <w:pStyle w:val="ScreenCapture"/>
      </w:pPr>
      <w:r w:rsidRPr="00EE678B">
        <w:t>Task Queued !</w:t>
      </w:r>
    </w:p>
    <w:p w:rsidR="0029060D" w:rsidRPr="00EE678B" w:rsidRDefault="0029060D" w:rsidP="00E20A49">
      <w:pPr>
        <w:pStyle w:val="ScreenCapture"/>
      </w:pPr>
    </w:p>
    <w:p w:rsidR="0029060D" w:rsidRPr="00EE678B" w:rsidRDefault="0029060D" w:rsidP="00E20A49">
      <w:pPr>
        <w:pStyle w:val="ScreenCapture"/>
      </w:pPr>
      <w:r w:rsidRPr="00EE678B">
        <w:t>Select Set Up and Test ScripTalk Device Option:</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If the printer did not print the label, check to make sure that the printer is closed very tightly. It may not have been closed completely after loading the labels.</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 xml:space="preserve">If the printer printed a blank label or one that is extremely faint, use the </w:t>
      </w:r>
      <w:r w:rsidRPr="00EE678B">
        <w:rPr>
          <w:i/>
          <w:iCs/>
          <w:color w:val="000000"/>
          <w:szCs w:val="20"/>
        </w:rPr>
        <w:t>Reinitialize ScripTalk printer</w:t>
      </w:r>
      <w:r w:rsidRPr="00EE678B">
        <w:rPr>
          <w:color w:val="000000"/>
          <w:szCs w:val="20"/>
        </w:rPr>
        <w:t xml:space="preserve"> option to reinitialize the printer. Then try printing the sample label again.</w:t>
      </w:r>
    </w:p>
    <w:p w:rsidR="0029060D" w:rsidRPr="00EE678B" w:rsidRDefault="0029060D" w:rsidP="0029060D">
      <w:pPr>
        <w:rPr>
          <w:color w:val="000000"/>
          <w:szCs w:val="20"/>
        </w:rPr>
      </w:pPr>
    </w:p>
    <w:p w:rsidR="0029060D" w:rsidRPr="00EE678B" w:rsidRDefault="0029060D" w:rsidP="0029060D">
      <w:pPr>
        <w:rPr>
          <w:color w:val="000000"/>
          <w:szCs w:val="20"/>
        </w:rPr>
      </w:pPr>
      <w:r w:rsidRPr="00EE678B">
        <w:rPr>
          <w:color w:val="000000"/>
          <w:szCs w:val="20"/>
        </w:rPr>
        <w:t>Once the sample label has printed, it is ready to be read by the reader. To read the label, place it near the face of the reader and hit the round power button on the reader. A series of ticks will be heard as the reader finds and retrieves the information on the label. Then the reader will begin speaking.</w:t>
      </w:r>
    </w:p>
    <w:p w:rsidR="0029060D" w:rsidRPr="00EE678B" w:rsidRDefault="0029060D" w:rsidP="0029060D">
      <w:pPr>
        <w:rPr>
          <w:color w:val="000000"/>
          <w:szCs w:val="20"/>
        </w:rPr>
      </w:pPr>
    </w:p>
    <w:p w:rsidR="0029060D" w:rsidRPr="00EE678B" w:rsidRDefault="0029060D" w:rsidP="007A1309">
      <w:pPr>
        <w:pStyle w:val="Heading3"/>
      </w:pPr>
      <w:bookmarkStart w:id="5601" w:name="_Toc280701345"/>
      <w:bookmarkStart w:id="5602" w:name="_Toc299044516"/>
      <w:bookmarkStart w:id="5603" w:name="_Toc280853685"/>
      <w:bookmarkStart w:id="5604" w:name="_Toc303286247"/>
      <w:bookmarkStart w:id="5605" w:name="_Toc339962133"/>
      <w:bookmarkStart w:id="5606" w:name="_Toc339962648"/>
      <w:bookmarkStart w:id="5607" w:name="_Toc340138792"/>
      <w:bookmarkStart w:id="5608" w:name="_Toc340139064"/>
      <w:bookmarkStart w:id="5609" w:name="_Toc340139342"/>
      <w:bookmarkStart w:id="5610" w:name="_Toc340143957"/>
      <w:bookmarkStart w:id="5611" w:name="_Toc340144214"/>
      <w:bookmarkStart w:id="5612" w:name="_Toc4140536"/>
      <w:r w:rsidRPr="00EE678B">
        <w:t>Test ScripTalk Device</w:t>
      </w:r>
      <w:bookmarkEnd w:id="5601"/>
      <w:bookmarkEnd w:id="5602"/>
      <w:bookmarkEnd w:id="5603"/>
      <w:bookmarkEnd w:id="5604"/>
      <w:bookmarkEnd w:id="5605"/>
      <w:bookmarkEnd w:id="5606"/>
      <w:bookmarkEnd w:id="5607"/>
      <w:bookmarkEnd w:id="5608"/>
      <w:bookmarkEnd w:id="5609"/>
      <w:bookmarkEnd w:id="5610"/>
      <w:bookmarkEnd w:id="5611"/>
      <w:bookmarkEnd w:id="5612"/>
      <w:r w:rsidRPr="00EE678B">
        <w:fldChar w:fldCharType="begin"/>
      </w:r>
      <w:r w:rsidRPr="00EE678B">
        <w:instrText>XE "Test ScripTalk Device"</w:instrText>
      </w:r>
      <w:r w:rsidRPr="00EE678B">
        <w:fldChar w:fldCharType="end"/>
      </w:r>
    </w:p>
    <w:p w:rsidR="0029060D" w:rsidRPr="00EE678B" w:rsidRDefault="0029060D" w:rsidP="007D02E1">
      <w:pPr>
        <w:pStyle w:val="Manual-optionname"/>
      </w:pPr>
      <w:r w:rsidRPr="00EE678B">
        <w:t>[PSO SCRIPTALK TEST DEVICE]</w:t>
      </w:r>
    </w:p>
    <w:p w:rsidR="0029060D" w:rsidRPr="00EE678B" w:rsidRDefault="0029060D" w:rsidP="007D02E1">
      <w:pPr>
        <w:keepNext/>
        <w:rPr>
          <w:color w:val="000000"/>
          <w:szCs w:val="20"/>
        </w:rPr>
      </w:pPr>
    </w:p>
    <w:p w:rsidR="0029060D" w:rsidRPr="00EE678B" w:rsidRDefault="0029060D" w:rsidP="0029060D">
      <w:pPr>
        <w:rPr>
          <w:color w:val="000000"/>
          <w:szCs w:val="20"/>
        </w:rPr>
      </w:pPr>
      <w:r w:rsidRPr="00EE678B">
        <w:rPr>
          <w:color w:val="000000"/>
          <w:szCs w:val="20"/>
        </w:rPr>
        <w:t xml:space="preserve">The </w:t>
      </w:r>
      <w:r w:rsidRPr="00EE678B">
        <w:rPr>
          <w:i/>
          <w:iCs/>
          <w:color w:val="000000"/>
          <w:szCs w:val="20"/>
        </w:rPr>
        <w:t>Test ScripTalk Device</w:t>
      </w:r>
      <w:r w:rsidRPr="00EE678B">
        <w:rPr>
          <w:color w:val="000000"/>
          <w:szCs w:val="20"/>
        </w:rPr>
        <w:t xml:space="preserve"> option can be used to send one Zebra Print Language (ZPL) test string to the ScripTalk</w:t>
      </w:r>
      <w:r w:rsidRPr="00EE678B">
        <w:rPr>
          <w:color w:val="000000"/>
        </w:rPr>
        <w:sym w:font="Symbol" w:char="F0D2"/>
      </w:r>
      <w:r w:rsidRPr="00EE678B">
        <w:rPr>
          <w:color w:val="000000"/>
          <w:szCs w:val="20"/>
        </w:rPr>
        <w:t xml:space="preserve"> printer.</w:t>
      </w:r>
    </w:p>
    <w:p w:rsidR="0029060D" w:rsidRPr="00EE678B" w:rsidRDefault="0029060D" w:rsidP="0029060D">
      <w:pPr>
        <w:rPr>
          <w:color w:val="000000"/>
          <w:szCs w:val="20"/>
        </w:rPr>
      </w:pPr>
    </w:p>
    <w:p w:rsidR="002849AF" w:rsidRPr="00EE678B" w:rsidRDefault="002849AF" w:rsidP="00644AD6">
      <w:pPr>
        <w:pStyle w:val="ExampleHeading"/>
      </w:pPr>
      <w:r w:rsidRPr="00EE678B">
        <w:t>Example: Testing the ScripTalk</w:t>
      </w:r>
      <w:r w:rsidRPr="00EE678B">
        <w:sym w:font="Symbol" w:char="F0D2"/>
      </w:r>
      <w:r w:rsidRPr="00EE678B">
        <w:t xml:space="preserve"> Device</w:t>
      </w:r>
    </w:p>
    <w:p w:rsidR="002849AF" w:rsidRPr="00EE678B" w:rsidRDefault="002849AF" w:rsidP="00E20A49">
      <w:pPr>
        <w:pStyle w:val="ScreenCapture"/>
      </w:pPr>
      <w:r w:rsidRPr="00EE678B">
        <w:t xml:space="preserve">Select Set Up and Test ScripTalk Device Option: </w:t>
      </w:r>
      <w:r w:rsidRPr="00EE678B">
        <w:rPr>
          <w:b/>
          <w:bCs/>
        </w:rPr>
        <w:t>TE</w:t>
      </w:r>
      <w:r w:rsidRPr="00EE678B">
        <w:t>st ScripTalk Device</w:t>
      </w:r>
    </w:p>
    <w:p w:rsidR="002849AF" w:rsidRPr="00EE678B" w:rsidRDefault="002849AF" w:rsidP="00E20A49">
      <w:pPr>
        <w:pStyle w:val="ScreenCapture"/>
      </w:pPr>
      <w:r w:rsidRPr="00EE678B">
        <w:t>Enter ZPL test string: ^AFR,20,10^FO475,50^FR^CI0^FDONE OPPATIENT23^FS</w:t>
      </w:r>
    </w:p>
    <w:p w:rsidR="002849AF" w:rsidRPr="00EE678B" w:rsidRDefault="002849AF" w:rsidP="00E20A49">
      <w:pPr>
        <w:pStyle w:val="ScreenCapture"/>
      </w:pPr>
    </w:p>
    <w:p w:rsidR="002849AF" w:rsidRPr="00EE678B" w:rsidRDefault="002849AF" w:rsidP="00E20A49">
      <w:pPr>
        <w:pStyle w:val="ScreenCapture"/>
      </w:pPr>
      <w:r w:rsidRPr="00EE678B">
        <w:t xml:space="preserve">Task Queued! </w:t>
      </w:r>
    </w:p>
    <w:p w:rsidR="002849AF" w:rsidRPr="00EE678B" w:rsidRDefault="002849AF" w:rsidP="002849AF">
      <w:pPr>
        <w:rPr>
          <w:color w:val="000000"/>
          <w:szCs w:val="20"/>
        </w:rPr>
      </w:pPr>
    </w:p>
    <w:p w:rsidR="002849AF" w:rsidRPr="00EE678B" w:rsidRDefault="002849AF" w:rsidP="007A1309">
      <w:pPr>
        <w:pStyle w:val="Heading3"/>
      </w:pPr>
      <w:bookmarkStart w:id="5613" w:name="_Toc280701346"/>
      <w:bookmarkStart w:id="5614" w:name="_Toc299044517"/>
      <w:bookmarkStart w:id="5615" w:name="_Toc280853686"/>
      <w:bookmarkStart w:id="5616" w:name="_Toc303286248"/>
      <w:bookmarkStart w:id="5617" w:name="_Toc339962134"/>
      <w:bookmarkStart w:id="5618" w:name="_Toc339962649"/>
      <w:bookmarkStart w:id="5619" w:name="_Toc340138793"/>
      <w:bookmarkStart w:id="5620" w:name="_Toc340139065"/>
      <w:bookmarkStart w:id="5621" w:name="_Toc340139343"/>
      <w:bookmarkStart w:id="5622" w:name="_Toc340143958"/>
      <w:bookmarkStart w:id="5623" w:name="_Toc340144215"/>
      <w:bookmarkStart w:id="5624" w:name="_Toc4140537"/>
      <w:r w:rsidRPr="00EE678B">
        <w:t>Reinitialize ScripTalk Printer</w:t>
      </w:r>
      <w:bookmarkEnd w:id="5613"/>
      <w:bookmarkEnd w:id="5614"/>
      <w:bookmarkEnd w:id="5615"/>
      <w:bookmarkEnd w:id="5616"/>
      <w:bookmarkEnd w:id="5617"/>
      <w:bookmarkEnd w:id="5618"/>
      <w:bookmarkEnd w:id="5619"/>
      <w:bookmarkEnd w:id="5620"/>
      <w:bookmarkEnd w:id="5621"/>
      <w:bookmarkEnd w:id="5622"/>
      <w:bookmarkEnd w:id="5623"/>
      <w:bookmarkEnd w:id="5624"/>
      <w:r w:rsidRPr="00EE678B">
        <w:fldChar w:fldCharType="begin"/>
      </w:r>
      <w:r w:rsidRPr="00EE678B">
        <w:instrText>XE "Reinitialize ScripTalk Printer"</w:instrText>
      </w:r>
      <w:r w:rsidRPr="00EE678B">
        <w:fldChar w:fldCharType="end"/>
      </w:r>
    </w:p>
    <w:p w:rsidR="002849AF" w:rsidRPr="00EE678B" w:rsidRDefault="002849AF" w:rsidP="007D02E1">
      <w:pPr>
        <w:pStyle w:val="Manual-optionname"/>
      </w:pPr>
      <w:r w:rsidRPr="00EE678B">
        <w:t>[PSO SCRIPTALK REINITIALIZE]</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 xml:space="preserve">The </w:t>
      </w:r>
      <w:r w:rsidRPr="00EE678B">
        <w:rPr>
          <w:i/>
          <w:iCs/>
          <w:color w:val="000000"/>
          <w:szCs w:val="20"/>
        </w:rPr>
        <w:t>Reinitialize ScripTalk Printer</w:t>
      </w:r>
      <w:r w:rsidRPr="00EE678B">
        <w:rPr>
          <w:color w:val="000000"/>
          <w:szCs w:val="20"/>
        </w:rPr>
        <w:t xml:space="preserve"> option is used when the printer printed a blank label or one that is extremely faint. The user can reinitialize the printer and then try printing the label again.</w:t>
      </w:r>
    </w:p>
    <w:p w:rsidR="002849AF" w:rsidRPr="00EE678B" w:rsidRDefault="002849AF" w:rsidP="002849AF">
      <w:pPr>
        <w:rPr>
          <w:color w:val="000000"/>
          <w:szCs w:val="20"/>
        </w:rPr>
      </w:pPr>
    </w:p>
    <w:p w:rsidR="002849AF" w:rsidRPr="00EE678B" w:rsidRDefault="002849AF" w:rsidP="00644AD6">
      <w:pPr>
        <w:pStyle w:val="ExampleHeading"/>
      </w:pPr>
      <w:r w:rsidRPr="00EE678B">
        <w:t>Example: Reinitializing the Printer</w:t>
      </w:r>
    </w:p>
    <w:p w:rsidR="002849AF" w:rsidRPr="00EE678B" w:rsidRDefault="002849AF" w:rsidP="00E20A49">
      <w:pPr>
        <w:pStyle w:val="ScreenCapture"/>
      </w:pPr>
      <w:r w:rsidRPr="00EE678B">
        <w:t xml:space="preserve">Select Set Up and Test ScripTalk Device Option: </w:t>
      </w:r>
      <w:r w:rsidRPr="00EE678B">
        <w:rPr>
          <w:b/>
          <w:bCs/>
        </w:rPr>
        <w:t>?</w:t>
      </w:r>
    </w:p>
    <w:p w:rsidR="002849AF" w:rsidRPr="00EE678B" w:rsidRDefault="002849AF" w:rsidP="00E20A49">
      <w:pPr>
        <w:pStyle w:val="ScreenCapture"/>
      </w:pPr>
    </w:p>
    <w:p w:rsidR="002849AF" w:rsidRPr="00EE678B" w:rsidRDefault="002849AF" w:rsidP="00E20A49">
      <w:pPr>
        <w:pStyle w:val="ScreenCapture"/>
      </w:pPr>
      <w:r w:rsidRPr="00EE678B">
        <w:t xml:space="preserve">          ScripTalk Device Definition Enter/Edit</w:t>
      </w:r>
    </w:p>
    <w:p w:rsidR="002849AF" w:rsidRPr="00EE678B" w:rsidRDefault="002849AF" w:rsidP="00E20A49">
      <w:pPr>
        <w:pStyle w:val="ScreenCapture"/>
      </w:pPr>
      <w:r w:rsidRPr="00EE678B">
        <w:t xml:space="preserve">          Print Sample ScripTalk Label</w:t>
      </w:r>
    </w:p>
    <w:p w:rsidR="002849AF" w:rsidRPr="00EE678B" w:rsidRDefault="002849AF" w:rsidP="00E20A49">
      <w:pPr>
        <w:pStyle w:val="ScreenCapture"/>
      </w:pPr>
      <w:r w:rsidRPr="00EE678B">
        <w:t xml:space="preserve">          Test ScripTalk Device</w:t>
      </w:r>
    </w:p>
    <w:p w:rsidR="002849AF" w:rsidRPr="00EE678B" w:rsidRDefault="002849AF" w:rsidP="00E20A49">
      <w:pPr>
        <w:pStyle w:val="ScreenCapture"/>
      </w:pPr>
      <w:r w:rsidRPr="00EE678B">
        <w:t xml:space="preserve">          Reinitialize ScripTalk Printer</w:t>
      </w:r>
    </w:p>
    <w:p w:rsidR="002849AF" w:rsidRPr="00EE678B" w:rsidRDefault="002849AF" w:rsidP="00E20A49">
      <w:pPr>
        <w:pStyle w:val="ScreenCapture"/>
      </w:pPr>
    </w:p>
    <w:p w:rsidR="002849AF" w:rsidRPr="00EE678B" w:rsidRDefault="002849AF" w:rsidP="00916D67">
      <w:pPr>
        <w:pStyle w:val="ScreenCapture"/>
        <w:keepNext/>
      </w:pPr>
      <w:r w:rsidRPr="00EE678B">
        <w:t>Enter ?? for more options, ??? for brief descriptions, ?OPTION for help text.</w:t>
      </w:r>
    </w:p>
    <w:p w:rsidR="002849AF" w:rsidRPr="00EE678B" w:rsidRDefault="002849AF" w:rsidP="00916D67">
      <w:pPr>
        <w:pStyle w:val="ScreenCapture"/>
        <w:keepNext/>
      </w:pPr>
    </w:p>
    <w:p w:rsidR="002849AF" w:rsidRPr="00EE678B" w:rsidRDefault="002849AF" w:rsidP="00916D67">
      <w:pPr>
        <w:pStyle w:val="ScreenCapture"/>
        <w:keepNext/>
      </w:pPr>
      <w:r w:rsidRPr="00EE678B">
        <w:t xml:space="preserve">Select Set Up and Test ScripTalk Device Option: </w:t>
      </w:r>
      <w:r w:rsidRPr="00EE678B">
        <w:rPr>
          <w:b/>
          <w:bCs/>
        </w:rPr>
        <w:t>RE</w:t>
      </w:r>
      <w:r w:rsidRPr="00EE678B">
        <w:t>initialize ScripTalk Printer</w:t>
      </w:r>
    </w:p>
    <w:p w:rsidR="002849AF" w:rsidRPr="00EE678B" w:rsidRDefault="002849AF" w:rsidP="00916D67">
      <w:pPr>
        <w:pStyle w:val="ScreenCapture"/>
        <w:keepNext/>
      </w:pPr>
    </w:p>
    <w:p w:rsidR="002849AF" w:rsidRPr="00EE678B" w:rsidRDefault="002849AF" w:rsidP="00E20A49">
      <w:pPr>
        <w:pStyle w:val="ScreenCapture"/>
      </w:pPr>
      <w:r w:rsidRPr="00EE678B">
        <w:t>Task Queued !</w:t>
      </w:r>
    </w:p>
    <w:p w:rsidR="0029060D" w:rsidRPr="00EE678B" w:rsidRDefault="0029060D" w:rsidP="000E6EBF"/>
    <w:p w:rsidR="00B37A49" w:rsidRDefault="00B37A49" w:rsidP="00B37A49">
      <w:pPr>
        <w:pStyle w:val="Heading2"/>
        <w:tabs>
          <w:tab w:val="right" w:pos="9360"/>
        </w:tabs>
        <w:rPr>
          <w:lang w:val="en-US"/>
        </w:rPr>
      </w:pPr>
      <w:bookmarkStart w:id="5625" w:name="PSO_7_502_LabelSetup"/>
      <w:bookmarkStart w:id="5626" w:name="_Toc499731434"/>
      <w:bookmarkStart w:id="5627" w:name="_Toc4140538"/>
      <w:bookmarkEnd w:id="5625"/>
      <w:r>
        <w:rPr>
          <w:lang w:val="en-US"/>
        </w:rPr>
        <w:t>Void</w:t>
      </w:r>
      <w:r w:rsidRPr="000F4BFA">
        <w:t xml:space="preserve"> Label Setup</w:t>
      </w:r>
      <w:bookmarkEnd w:id="5626"/>
      <w:bookmarkEnd w:id="5627"/>
      <w:r>
        <w:tab/>
      </w:r>
    </w:p>
    <w:p w:rsidR="00B37A49" w:rsidRPr="00240B44" w:rsidRDefault="00B37A49" w:rsidP="00B37A49">
      <w:pPr>
        <w:pStyle w:val="Manual-optionname"/>
      </w:pPr>
      <w:r w:rsidRPr="00240B44">
        <w:t>[PSO SCRIPTALK VOID LABEL DEF'N]</w:t>
      </w:r>
    </w:p>
    <w:p w:rsidR="00B37A49" w:rsidRDefault="00B37A49" w:rsidP="00B37A49"/>
    <w:p w:rsidR="00B37A49" w:rsidRPr="00240B44" w:rsidRDefault="00B37A49" w:rsidP="009A790E">
      <w:pPr>
        <w:pStyle w:val="BodyText"/>
      </w:pPr>
      <w:r w:rsidRPr="00240B44">
        <w:t xml:space="preserve">This </w:t>
      </w:r>
      <w:r>
        <w:t>option</w:t>
      </w:r>
      <w:r w:rsidRPr="00240B44">
        <w:t xml:space="preserve"> </w:t>
      </w:r>
      <w:r w:rsidRPr="005D08DB">
        <w:t>allows</w:t>
      </w:r>
      <w:r w:rsidRPr="00240B44">
        <w:t xml:space="preserve"> the user to elect to void printing labels. If this question is left blank, the default is set </w:t>
      </w:r>
      <w:r w:rsidRPr="005D08DB">
        <w:rPr>
          <w:rStyle w:val="BodyTextChar"/>
        </w:rPr>
        <w:t>to void labels. This information is stored in the</w:t>
      </w:r>
      <w:r w:rsidR="005D08DB" w:rsidRPr="005D08DB">
        <w:rPr>
          <w:rStyle w:val="BodyTextChar"/>
        </w:rPr>
        <w:t xml:space="preserve"> OUTPATIENT SITE file, field VOID OTHER LABLES (#107.3).</w:t>
      </w:r>
      <w:r w:rsidRPr="00240B44">
        <w:t xml:space="preserve"> </w:t>
      </w:r>
    </w:p>
    <w:p w:rsidR="00B37A49" w:rsidRPr="00240B44" w:rsidRDefault="00B37A49" w:rsidP="00B37A49"/>
    <w:p w:rsidR="00B37A49" w:rsidRPr="00240B44" w:rsidRDefault="00B37A49" w:rsidP="00B37A49">
      <w:pPr>
        <w:pStyle w:val="ExampleHeading"/>
      </w:pPr>
      <w:r w:rsidRPr="00240B44">
        <w:t>Example: Void Label Setup</w:t>
      </w:r>
    </w:p>
    <w:p w:rsidR="00B37A49" w:rsidRPr="00240B44" w:rsidRDefault="00B37A49" w:rsidP="00B37A49">
      <w:pPr>
        <w:pStyle w:val="ScreenCapture"/>
      </w:pPr>
      <w:r w:rsidRPr="00240B44">
        <w:t>Select ScripTalk Main Menu &lt;TEST ACCOUNT&gt; Option: void Label Setup</w:t>
      </w:r>
    </w:p>
    <w:p w:rsidR="00B37A49" w:rsidRPr="00240B44" w:rsidRDefault="00B37A49" w:rsidP="00B37A49">
      <w:pPr>
        <w:pStyle w:val="ScreenCapture"/>
      </w:pPr>
    </w:p>
    <w:p w:rsidR="00B37A49" w:rsidRPr="00240B44" w:rsidRDefault="00B37A49" w:rsidP="00B37A49">
      <w:pPr>
        <w:pStyle w:val="ScreenCapture"/>
        <w:ind w:firstLine="720"/>
      </w:pPr>
      <w:r w:rsidRPr="00240B44">
        <w:t xml:space="preserve">Division:    CHEYENNE VAM&amp;ROC  442  </w:t>
      </w:r>
    </w:p>
    <w:p w:rsidR="00B37A49" w:rsidRPr="00240B44" w:rsidRDefault="00B37A49" w:rsidP="00B37A49">
      <w:pPr>
        <w:pStyle w:val="ScreenCapture"/>
        <w:rPr>
          <w:rFonts w:eastAsia="Calibri"/>
          <w:lang w:val="en-US"/>
        </w:rPr>
      </w:pPr>
      <w:r w:rsidRPr="00240B44">
        <w:t>VOID OTHER LABELS: YES//</w:t>
      </w:r>
      <w:r w:rsidRPr="00240B44">
        <w:rPr>
          <w:rFonts w:eastAsia="Calibri"/>
        </w:rPr>
        <w:t xml:space="preserve"> </w:t>
      </w:r>
      <w:r w:rsidRPr="00240B44">
        <w:rPr>
          <w:rFonts w:eastAsia="Calibri"/>
          <w:lang w:val="en-US"/>
        </w:rPr>
        <w:t>?</w:t>
      </w:r>
    </w:p>
    <w:p w:rsidR="00B37A49" w:rsidRPr="00240B44" w:rsidRDefault="00B37A49" w:rsidP="00B37A49">
      <w:pPr>
        <w:pStyle w:val="ScreenCapture"/>
        <w:rPr>
          <w:rFonts w:eastAsia="Calibri"/>
        </w:rPr>
      </w:pPr>
      <w:r w:rsidRPr="00240B44">
        <w:rPr>
          <w:rFonts w:eastAsia="Calibri"/>
        </w:rPr>
        <w:t xml:space="preserve">     Enter Yes to VOID non ScripTalk labels, No to not void.</w:t>
      </w:r>
    </w:p>
    <w:p w:rsidR="00B37A49" w:rsidRPr="00240B44" w:rsidRDefault="00B37A49" w:rsidP="00B37A49">
      <w:pPr>
        <w:pStyle w:val="ScreenCapture"/>
        <w:rPr>
          <w:rFonts w:eastAsia="Calibri"/>
        </w:rPr>
      </w:pPr>
      <w:r w:rsidRPr="00240B44">
        <w:rPr>
          <w:rFonts w:eastAsia="Calibri"/>
        </w:rPr>
        <w:t xml:space="preserve">     Choose from: </w:t>
      </w:r>
    </w:p>
    <w:p w:rsidR="00B37A49" w:rsidRPr="00240B44" w:rsidRDefault="00B37A49" w:rsidP="00B37A49">
      <w:pPr>
        <w:pStyle w:val="ScreenCapture"/>
        <w:rPr>
          <w:rFonts w:eastAsia="Calibri"/>
        </w:rPr>
      </w:pPr>
      <w:r w:rsidRPr="00240B44">
        <w:rPr>
          <w:rFonts w:eastAsia="Calibri"/>
        </w:rPr>
        <w:t xml:space="preserve">       0        NO</w:t>
      </w:r>
    </w:p>
    <w:p w:rsidR="00B37A49" w:rsidRPr="00C653EA" w:rsidRDefault="00B37A49" w:rsidP="00B37A49">
      <w:pPr>
        <w:pStyle w:val="ScreenCapture"/>
        <w:rPr>
          <w:lang w:val="en-US"/>
        </w:rPr>
      </w:pPr>
      <w:r w:rsidRPr="00240B44">
        <w:rPr>
          <w:rFonts w:eastAsia="Calibri"/>
        </w:rPr>
        <w:t xml:space="preserve">       1        YES</w:t>
      </w:r>
    </w:p>
    <w:p w:rsidR="00B37A49" w:rsidRDefault="00B37A49" w:rsidP="00B37A49"/>
    <w:p w:rsidR="002849AF" w:rsidRPr="00EE678B" w:rsidRDefault="000E6EBF" w:rsidP="00B37A49">
      <w:pPr>
        <w:pStyle w:val="ChapterHeading"/>
      </w:pPr>
      <w:r w:rsidRPr="00EE678B">
        <w:br w:type="page"/>
      </w:r>
      <w:bookmarkStart w:id="5628" w:name="_Toc4140539"/>
      <w:r w:rsidR="002849AF" w:rsidRPr="00EE678B">
        <w:t xml:space="preserve">Chapter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27</w:t>
      </w:r>
      <w:r w:rsidR="00251627">
        <w:rPr>
          <w:noProof/>
        </w:rPr>
        <w:fldChar w:fldCharType="end"/>
      </w:r>
      <w:r w:rsidR="002849AF" w:rsidRPr="00EE678B">
        <w:t>: Using the Supervisor Functions Menu</w:t>
      </w:r>
      <w:bookmarkEnd w:id="5628"/>
      <w:r w:rsidR="002849AF" w:rsidRPr="00EE678B">
        <w:fldChar w:fldCharType="begin"/>
      </w:r>
      <w:r w:rsidR="002849AF" w:rsidRPr="00EE678B">
        <w:instrText>XE "Using the Supervisor Menu"</w:instrText>
      </w:r>
      <w:r w:rsidR="002849AF" w:rsidRPr="00EE678B">
        <w:fldChar w:fldCharType="end"/>
      </w:r>
    </w:p>
    <w:p w:rsidR="002849AF" w:rsidRPr="00EE678B" w:rsidRDefault="002849AF" w:rsidP="002849AF">
      <w:pPr>
        <w:rPr>
          <w:color w:val="000000"/>
          <w:szCs w:val="20"/>
        </w:rPr>
      </w:pPr>
    </w:p>
    <w:p w:rsidR="002849AF" w:rsidRPr="00EE678B" w:rsidRDefault="002849AF" w:rsidP="002849AF">
      <w:pPr>
        <w:rPr>
          <w:color w:val="000000"/>
          <w:szCs w:val="20"/>
        </w:rPr>
      </w:pPr>
      <w:r w:rsidRPr="00EE678B">
        <w:rPr>
          <w:color w:val="000000"/>
          <w:szCs w:val="20"/>
        </w:rPr>
        <w:t xml:space="preserve">This chapter describes the </w:t>
      </w:r>
      <w:r w:rsidRPr="00EE678B">
        <w:rPr>
          <w:i/>
          <w:color w:val="000000"/>
          <w:szCs w:val="20"/>
        </w:rPr>
        <w:t xml:space="preserve">Supervisor Functions </w:t>
      </w:r>
      <w:r w:rsidRPr="00EE678B">
        <w:rPr>
          <w:color w:val="000000"/>
          <w:szCs w:val="20"/>
        </w:rPr>
        <w:t>menu options.</w:t>
      </w:r>
    </w:p>
    <w:p w:rsidR="002849AF" w:rsidRPr="00EE678B" w:rsidRDefault="002849AF" w:rsidP="004E0305">
      <w:pPr>
        <w:pStyle w:val="Heading2"/>
      </w:pPr>
      <w:bookmarkStart w:id="5629" w:name="_Hlt289845887"/>
      <w:bookmarkStart w:id="5630" w:name="p335"/>
      <w:bookmarkStart w:id="5631" w:name="_Toc520273462"/>
      <w:bookmarkStart w:id="5632" w:name="_Toc520299262"/>
      <w:bookmarkStart w:id="5633" w:name="_Toc520304729"/>
      <w:bookmarkStart w:id="5634" w:name="_Toc32836997"/>
      <w:bookmarkStart w:id="5635" w:name="_Toc38424650"/>
      <w:bookmarkStart w:id="5636" w:name="_Toc50535343"/>
      <w:bookmarkStart w:id="5637" w:name="_Toc280701348"/>
      <w:bookmarkStart w:id="5638" w:name="_Toc299044519"/>
      <w:bookmarkStart w:id="5639" w:name="_Toc280853688"/>
      <w:bookmarkStart w:id="5640" w:name="_Toc303286250"/>
      <w:bookmarkStart w:id="5641" w:name="_Toc339962136"/>
      <w:bookmarkStart w:id="5642" w:name="_Toc339962650"/>
      <w:bookmarkStart w:id="5643" w:name="_Toc340138795"/>
      <w:bookmarkStart w:id="5644" w:name="_Toc340139066"/>
      <w:bookmarkStart w:id="5645" w:name="_Toc340139345"/>
      <w:bookmarkStart w:id="5646" w:name="_Toc340143959"/>
      <w:bookmarkStart w:id="5647" w:name="_Toc340144216"/>
      <w:bookmarkStart w:id="5648" w:name="_Toc4140540"/>
      <w:bookmarkEnd w:id="5629"/>
      <w:bookmarkEnd w:id="5630"/>
      <w:r w:rsidRPr="00EE678B">
        <w:t>Supervisor Functions</w:t>
      </w:r>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r w:rsidRPr="00EE678B">
        <w:fldChar w:fldCharType="begin"/>
      </w:r>
      <w:r w:rsidRPr="00EE678B">
        <w:instrText>XE "Supervisor Functions"</w:instrText>
      </w:r>
      <w:r w:rsidRPr="00EE678B">
        <w:fldChar w:fldCharType="end"/>
      </w:r>
    </w:p>
    <w:p w:rsidR="002849AF" w:rsidRPr="00EE678B" w:rsidRDefault="002849AF" w:rsidP="007D02E1">
      <w:pPr>
        <w:pStyle w:val="Manual-optionname"/>
      </w:pPr>
      <w:r w:rsidRPr="00EE678B">
        <w:t>[PSO SUPERVISOR]</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The options on this menu are used for the implementation as well as the maintenance of the various files for the basic running of the Outpatient Pharmacy software. The following options are available on the Supervisor Menu:</w:t>
      </w:r>
    </w:p>
    <w:p w:rsidR="002849AF" w:rsidRPr="00EE678B" w:rsidRDefault="002849AF">
      <w:pPr>
        <w:numPr>
          <w:ilvl w:val="0"/>
          <w:numId w:val="42"/>
        </w:numPr>
        <w:spacing w:before="120"/>
        <w:rPr>
          <w:i/>
          <w:color w:val="000000"/>
          <w:szCs w:val="20"/>
        </w:rPr>
        <w:pPrChange w:id="5649" w:author="Fred Perez" w:date="2019-03-22T09:44:00Z">
          <w:pPr>
            <w:numPr>
              <w:numId w:val="45"/>
            </w:numPr>
            <w:tabs>
              <w:tab w:val="num" w:pos="720"/>
            </w:tabs>
            <w:spacing w:before="120"/>
            <w:ind w:left="720" w:hanging="360"/>
          </w:pPr>
        </w:pPrChange>
      </w:pPr>
      <w:r w:rsidRPr="00EE678B">
        <w:rPr>
          <w:i/>
          <w:color w:val="000000"/>
          <w:szCs w:val="20"/>
        </w:rPr>
        <w:t>Add New Providers</w:t>
      </w:r>
    </w:p>
    <w:p w:rsidR="002849AF" w:rsidRPr="00EE678B" w:rsidRDefault="002849AF">
      <w:pPr>
        <w:numPr>
          <w:ilvl w:val="0"/>
          <w:numId w:val="42"/>
        </w:numPr>
        <w:rPr>
          <w:i/>
          <w:color w:val="000000"/>
          <w:szCs w:val="20"/>
        </w:rPr>
        <w:pPrChange w:id="5650" w:author="Fred Perez" w:date="2019-03-22T09:44:00Z">
          <w:pPr>
            <w:numPr>
              <w:numId w:val="45"/>
            </w:numPr>
            <w:tabs>
              <w:tab w:val="num" w:pos="720"/>
            </w:tabs>
            <w:ind w:left="720" w:hanging="360"/>
          </w:pPr>
        </w:pPrChange>
      </w:pPr>
      <w:r w:rsidRPr="00EE678B">
        <w:rPr>
          <w:i/>
          <w:color w:val="000000"/>
          <w:szCs w:val="20"/>
        </w:rPr>
        <w:t>Daily Rx Cost</w:t>
      </w:r>
    </w:p>
    <w:p w:rsidR="002849AF" w:rsidRPr="00EE678B" w:rsidRDefault="002849AF">
      <w:pPr>
        <w:numPr>
          <w:ilvl w:val="0"/>
          <w:numId w:val="42"/>
        </w:numPr>
        <w:rPr>
          <w:i/>
          <w:color w:val="000000"/>
          <w:szCs w:val="20"/>
        </w:rPr>
        <w:pPrChange w:id="5651" w:author="Fred Perez" w:date="2019-03-22T09:44:00Z">
          <w:pPr>
            <w:numPr>
              <w:numId w:val="45"/>
            </w:numPr>
            <w:tabs>
              <w:tab w:val="num" w:pos="720"/>
            </w:tabs>
            <w:ind w:left="720" w:hanging="360"/>
          </w:pPr>
        </w:pPrChange>
      </w:pPr>
      <w:r w:rsidRPr="00EE678B">
        <w:rPr>
          <w:i/>
          <w:color w:val="000000"/>
          <w:szCs w:val="20"/>
        </w:rPr>
        <w:t>Delete a Prescription</w:t>
      </w:r>
    </w:p>
    <w:p w:rsidR="002849AF" w:rsidRPr="00EE678B" w:rsidRDefault="002849AF">
      <w:pPr>
        <w:numPr>
          <w:ilvl w:val="0"/>
          <w:numId w:val="42"/>
        </w:numPr>
        <w:rPr>
          <w:i/>
          <w:color w:val="000000"/>
          <w:szCs w:val="20"/>
        </w:rPr>
        <w:pPrChange w:id="5652" w:author="Fred Perez" w:date="2019-03-22T09:44:00Z">
          <w:pPr>
            <w:numPr>
              <w:numId w:val="45"/>
            </w:numPr>
            <w:tabs>
              <w:tab w:val="num" w:pos="720"/>
            </w:tabs>
            <w:ind w:left="720" w:hanging="360"/>
          </w:pPr>
        </w:pPrChange>
      </w:pPr>
      <w:r w:rsidRPr="00EE678B">
        <w:rPr>
          <w:i/>
          <w:color w:val="000000"/>
          <w:szCs w:val="20"/>
        </w:rPr>
        <w:t>Edit Provider</w:t>
      </w:r>
    </w:p>
    <w:p w:rsidR="002849AF" w:rsidRPr="00EE678B" w:rsidRDefault="002849AF">
      <w:pPr>
        <w:numPr>
          <w:ilvl w:val="0"/>
          <w:numId w:val="42"/>
        </w:numPr>
        <w:rPr>
          <w:i/>
          <w:color w:val="000000"/>
          <w:szCs w:val="20"/>
        </w:rPr>
        <w:pPrChange w:id="5653" w:author="Fred Perez" w:date="2019-03-22T09:44:00Z">
          <w:pPr>
            <w:numPr>
              <w:numId w:val="45"/>
            </w:numPr>
            <w:tabs>
              <w:tab w:val="num" w:pos="720"/>
            </w:tabs>
            <w:ind w:left="720" w:hanging="360"/>
          </w:pPr>
        </w:pPrChange>
      </w:pPr>
      <w:r w:rsidRPr="00EE678B">
        <w:rPr>
          <w:i/>
          <w:color w:val="000000"/>
          <w:szCs w:val="20"/>
        </w:rPr>
        <w:t>Initialize Rx Cost Statistics</w:t>
      </w:r>
    </w:p>
    <w:p w:rsidR="002849AF" w:rsidRPr="00EE678B" w:rsidRDefault="002849AF">
      <w:pPr>
        <w:numPr>
          <w:ilvl w:val="0"/>
          <w:numId w:val="42"/>
        </w:numPr>
        <w:rPr>
          <w:i/>
          <w:color w:val="000000"/>
          <w:szCs w:val="20"/>
        </w:rPr>
        <w:pPrChange w:id="5654" w:author="Fred Perez" w:date="2019-03-22T09:44:00Z">
          <w:pPr>
            <w:numPr>
              <w:numId w:val="45"/>
            </w:numPr>
            <w:tabs>
              <w:tab w:val="num" w:pos="720"/>
            </w:tabs>
            <w:ind w:left="720" w:hanging="360"/>
          </w:pPr>
        </w:pPrChange>
      </w:pPr>
      <w:r w:rsidRPr="00EE678B">
        <w:rPr>
          <w:i/>
          <w:color w:val="000000"/>
          <w:szCs w:val="20"/>
        </w:rPr>
        <w:t>Inter-Divisional Processing</w:t>
      </w:r>
    </w:p>
    <w:p w:rsidR="002849AF" w:rsidRPr="00EE678B" w:rsidRDefault="002849AF">
      <w:pPr>
        <w:numPr>
          <w:ilvl w:val="0"/>
          <w:numId w:val="42"/>
        </w:numPr>
        <w:rPr>
          <w:i/>
          <w:color w:val="000000"/>
          <w:szCs w:val="20"/>
        </w:rPr>
        <w:pPrChange w:id="5655" w:author="Fred Perez" w:date="2019-03-22T09:44:00Z">
          <w:pPr>
            <w:numPr>
              <w:numId w:val="45"/>
            </w:numPr>
            <w:tabs>
              <w:tab w:val="num" w:pos="720"/>
            </w:tabs>
            <w:ind w:left="720" w:hanging="360"/>
          </w:pPr>
        </w:pPrChange>
      </w:pPr>
      <w:r w:rsidRPr="00EE678B">
        <w:rPr>
          <w:i/>
          <w:color w:val="000000"/>
          <w:szCs w:val="20"/>
        </w:rPr>
        <w:t>Inventory</w:t>
      </w:r>
    </w:p>
    <w:p w:rsidR="002849AF" w:rsidRPr="00EE678B" w:rsidRDefault="002849AF">
      <w:pPr>
        <w:numPr>
          <w:ilvl w:val="0"/>
          <w:numId w:val="42"/>
        </w:numPr>
        <w:rPr>
          <w:i/>
          <w:color w:val="000000"/>
          <w:szCs w:val="20"/>
        </w:rPr>
        <w:pPrChange w:id="5656" w:author="Fred Perez" w:date="2019-03-22T09:44:00Z">
          <w:pPr>
            <w:numPr>
              <w:numId w:val="45"/>
            </w:numPr>
            <w:tabs>
              <w:tab w:val="num" w:pos="720"/>
            </w:tabs>
            <w:ind w:left="720" w:hanging="360"/>
          </w:pPr>
        </w:pPrChange>
      </w:pPr>
      <w:r w:rsidRPr="00EE678B">
        <w:rPr>
          <w:i/>
          <w:color w:val="000000"/>
          <w:szCs w:val="20"/>
        </w:rPr>
        <w:t>Lookup Clerk by Code</w:t>
      </w:r>
    </w:p>
    <w:p w:rsidR="00D545A4" w:rsidRPr="00EE678B" w:rsidRDefault="00D545A4">
      <w:pPr>
        <w:numPr>
          <w:ilvl w:val="0"/>
          <w:numId w:val="42"/>
        </w:numPr>
        <w:rPr>
          <w:i/>
          <w:color w:val="000000"/>
          <w:szCs w:val="20"/>
        </w:rPr>
        <w:pPrChange w:id="5657" w:author="Fred Perez" w:date="2019-03-22T09:44:00Z">
          <w:pPr>
            <w:numPr>
              <w:numId w:val="45"/>
            </w:numPr>
            <w:tabs>
              <w:tab w:val="num" w:pos="720"/>
            </w:tabs>
            <w:ind w:left="720" w:hanging="360"/>
          </w:pPr>
        </w:pPrChange>
      </w:pPr>
      <w:r w:rsidRPr="00EE678B">
        <w:rPr>
          <w:i/>
          <w:color w:val="000000"/>
          <w:szCs w:val="20"/>
        </w:rPr>
        <w:t>Lookup National Clean-up Utility Data</w:t>
      </w:r>
    </w:p>
    <w:p w:rsidR="002849AF" w:rsidRPr="00EE678B" w:rsidRDefault="002849AF">
      <w:pPr>
        <w:numPr>
          <w:ilvl w:val="0"/>
          <w:numId w:val="42"/>
        </w:numPr>
        <w:rPr>
          <w:i/>
          <w:color w:val="000000"/>
          <w:szCs w:val="20"/>
        </w:rPr>
        <w:pPrChange w:id="5658" w:author="Fred Perez" w:date="2019-03-22T09:44:00Z">
          <w:pPr>
            <w:numPr>
              <w:numId w:val="45"/>
            </w:numPr>
            <w:tabs>
              <w:tab w:val="num" w:pos="720"/>
            </w:tabs>
            <w:ind w:left="720" w:hanging="360"/>
          </w:pPr>
        </w:pPrChange>
      </w:pPr>
      <w:r w:rsidRPr="00EE678B">
        <w:rPr>
          <w:i/>
          <w:color w:val="000000"/>
          <w:szCs w:val="20"/>
        </w:rPr>
        <w:t>Monthly Rx Cost Compilation</w:t>
      </w:r>
    </w:p>
    <w:p w:rsidR="002849AF" w:rsidRPr="00EE678B" w:rsidRDefault="002849AF">
      <w:pPr>
        <w:numPr>
          <w:ilvl w:val="0"/>
          <w:numId w:val="42"/>
        </w:numPr>
        <w:rPr>
          <w:i/>
          <w:color w:val="000000"/>
          <w:szCs w:val="20"/>
        </w:rPr>
        <w:pPrChange w:id="5659" w:author="Fred Perez" w:date="2019-03-22T09:44:00Z">
          <w:pPr>
            <w:numPr>
              <w:numId w:val="45"/>
            </w:numPr>
            <w:tabs>
              <w:tab w:val="num" w:pos="720"/>
            </w:tabs>
            <w:ind w:left="720" w:hanging="360"/>
          </w:pPr>
        </w:pPrChange>
      </w:pPr>
      <w:r w:rsidRPr="00EE678B">
        <w:rPr>
          <w:i/>
          <w:color w:val="000000"/>
          <w:szCs w:val="20"/>
        </w:rPr>
        <w:t>Patient Address Changes Report</w:t>
      </w:r>
    </w:p>
    <w:p w:rsidR="002849AF" w:rsidRPr="00EE678B" w:rsidRDefault="002849AF">
      <w:pPr>
        <w:numPr>
          <w:ilvl w:val="0"/>
          <w:numId w:val="42"/>
        </w:numPr>
        <w:rPr>
          <w:i/>
          <w:color w:val="000000"/>
          <w:szCs w:val="20"/>
        </w:rPr>
        <w:pPrChange w:id="5660" w:author="Fred Perez" w:date="2019-03-22T09:44:00Z">
          <w:pPr>
            <w:numPr>
              <w:numId w:val="45"/>
            </w:numPr>
            <w:tabs>
              <w:tab w:val="num" w:pos="720"/>
            </w:tabs>
            <w:ind w:left="720" w:hanging="360"/>
          </w:pPr>
        </w:pPrChange>
      </w:pPr>
      <w:r w:rsidRPr="00EE678B">
        <w:rPr>
          <w:i/>
          <w:color w:val="000000"/>
          <w:szCs w:val="20"/>
        </w:rPr>
        <w:t>Pharmacist Enter/Edit</w:t>
      </w:r>
    </w:p>
    <w:p w:rsidR="002849AF" w:rsidRPr="00EE678B" w:rsidRDefault="002849AF">
      <w:pPr>
        <w:numPr>
          <w:ilvl w:val="0"/>
          <w:numId w:val="42"/>
        </w:numPr>
        <w:rPr>
          <w:i/>
          <w:color w:val="000000"/>
          <w:szCs w:val="20"/>
        </w:rPr>
        <w:pPrChange w:id="5661" w:author="Fred Perez" w:date="2019-03-22T09:44:00Z">
          <w:pPr>
            <w:numPr>
              <w:numId w:val="45"/>
            </w:numPr>
            <w:tabs>
              <w:tab w:val="num" w:pos="720"/>
            </w:tabs>
            <w:ind w:left="720" w:hanging="360"/>
          </w:pPr>
        </w:pPrChange>
      </w:pPr>
      <w:r w:rsidRPr="00EE678B">
        <w:rPr>
          <w:i/>
          <w:color w:val="000000"/>
          <w:szCs w:val="20"/>
        </w:rPr>
        <w:t>Purge Drug Cost Data</w:t>
      </w:r>
    </w:p>
    <w:p w:rsidR="002849AF" w:rsidRPr="00EE678B" w:rsidRDefault="002849AF">
      <w:pPr>
        <w:numPr>
          <w:ilvl w:val="0"/>
          <w:numId w:val="42"/>
        </w:numPr>
        <w:rPr>
          <w:i/>
          <w:color w:val="000000"/>
          <w:szCs w:val="20"/>
        </w:rPr>
        <w:pPrChange w:id="5662" w:author="Fred Perez" w:date="2019-03-22T09:44:00Z">
          <w:pPr>
            <w:numPr>
              <w:numId w:val="45"/>
            </w:numPr>
            <w:tabs>
              <w:tab w:val="num" w:pos="720"/>
            </w:tabs>
            <w:ind w:left="720" w:hanging="360"/>
          </w:pPr>
        </w:pPrChange>
      </w:pPr>
      <w:r w:rsidRPr="00EE678B">
        <w:rPr>
          <w:i/>
          <w:color w:val="000000"/>
          <w:szCs w:val="20"/>
        </w:rPr>
        <w:t>Recompile AMIS Data</w:t>
      </w:r>
    </w:p>
    <w:p w:rsidR="002849AF" w:rsidRDefault="002849AF">
      <w:pPr>
        <w:numPr>
          <w:ilvl w:val="0"/>
          <w:numId w:val="42"/>
        </w:numPr>
        <w:rPr>
          <w:i/>
          <w:color w:val="000000"/>
          <w:szCs w:val="20"/>
        </w:rPr>
        <w:pPrChange w:id="5663" w:author="Fred Perez" w:date="2019-03-22T09:44:00Z">
          <w:pPr>
            <w:numPr>
              <w:numId w:val="45"/>
            </w:numPr>
            <w:tabs>
              <w:tab w:val="num" w:pos="720"/>
            </w:tabs>
            <w:ind w:left="720" w:hanging="360"/>
          </w:pPr>
        </w:pPrChange>
      </w:pPr>
      <w:r w:rsidRPr="00EE678B">
        <w:rPr>
          <w:i/>
          <w:color w:val="000000"/>
          <w:szCs w:val="20"/>
        </w:rPr>
        <w:t>Site Parameter Enter/Edit</w:t>
      </w:r>
    </w:p>
    <w:p w:rsidR="006A2F7E" w:rsidRPr="00FF05BC" w:rsidRDefault="006A2F7E">
      <w:pPr>
        <w:numPr>
          <w:ilvl w:val="0"/>
          <w:numId w:val="42"/>
        </w:numPr>
        <w:rPr>
          <w:i/>
          <w:color w:val="000000"/>
          <w:szCs w:val="20"/>
        </w:rPr>
        <w:pPrChange w:id="5664" w:author="Fred Perez" w:date="2019-03-22T09:44:00Z">
          <w:pPr>
            <w:numPr>
              <w:numId w:val="45"/>
            </w:numPr>
            <w:tabs>
              <w:tab w:val="num" w:pos="720"/>
            </w:tabs>
            <w:ind w:left="720" w:hanging="360"/>
          </w:pPr>
        </w:pPrChange>
      </w:pPr>
      <w:bookmarkStart w:id="5665" w:name="P408_337"/>
      <w:bookmarkEnd w:id="5665"/>
      <w:r w:rsidRPr="00FF05BC">
        <w:rPr>
          <w:i/>
        </w:rPr>
        <w:t>State Prescription Monitoring Program (SPMP) Menu</w:t>
      </w:r>
    </w:p>
    <w:p w:rsidR="002849AF" w:rsidRPr="00EE678B" w:rsidRDefault="002849AF">
      <w:pPr>
        <w:numPr>
          <w:ilvl w:val="0"/>
          <w:numId w:val="42"/>
        </w:numPr>
        <w:rPr>
          <w:i/>
          <w:color w:val="000000"/>
          <w:szCs w:val="20"/>
        </w:rPr>
        <w:pPrChange w:id="5666" w:author="Fred Perez" w:date="2019-03-22T09:44:00Z">
          <w:pPr>
            <w:numPr>
              <w:numId w:val="45"/>
            </w:numPr>
            <w:tabs>
              <w:tab w:val="num" w:pos="720"/>
            </w:tabs>
            <w:ind w:left="720" w:hanging="360"/>
          </w:pPr>
        </w:pPrChange>
      </w:pPr>
      <w:r w:rsidRPr="00EE678B">
        <w:rPr>
          <w:i/>
          <w:color w:val="000000"/>
          <w:szCs w:val="20"/>
        </w:rPr>
        <w:t>View Provider</w:t>
      </w:r>
    </w:p>
    <w:p w:rsidR="002849AF" w:rsidRPr="00EE678B" w:rsidRDefault="002849AF" w:rsidP="004E0305">
      <w:pPr>
        <w:pStyle w:val="Heading2"/>
      </w:pPr>
      <w:bookmarkStart w:id="5667" w:name="_Toc520273463"/>
      <w:bookmarkStart w:id="5668" w:name="_Toc520299263"/>
      <w:bookmarkStart w:id="5669" w:name="_Toc520304730"/>
      <w:bookmarkStart w:id="5670" w:name="_Toc32836998"/>
      <w:bookmarkStart w:id="5671" w:name="_Toc38424651"/>
      <w:bookmarkStart w:id="5672" w:name="_Toc50535344"/>
      <w:bookmarkStart w:id="5673" w:name="_Toc280701349"/>
      <w:bookmarkStart w:id="5674" w:name="_Toc299044520"/>
      <w:bookmarkStart w:id="5675" w:name="_Toc280853689"/>
      <w:bookmarkStart w:id="5676" w:name="_Toc303286251"/>
      <w:bookmarkStart w:id="5677" w:name="_Toc339962137"/>
      <w:bookmarkStart w:id="5678" w:name="_Toc339962651"/>
      <w:bookmarkStart w:id="5679" w:name="_Toc340138796"/>
      <w:bookmarkStart w:id="5680" w:name="_Toc340139067"/>
      <w:bookmarkStart w:id="5681" w:name="_Toc340139346"/>
      <w:bookmarkStart w:id="5682" w:name="_Toc340143960"/>
      <w:bookmarkStart w:id="5683" w:name="_Toc340144217"/>
      <w:bookmarkStart w:id="5684" w:name="_Toc4140541"/>
      <w:r w:rsidRPr="00EE678B">
        <w:t>Add New Providers</w:t>
      </w:r>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r w:rsidRPr="00EE678B">
        <w:fldChar w:fldCharType="begin"/>
      </w:r>
      <w:r w:rsidRPr="00EE678B">
        <w:instrText>XE "Add New Providers"</w:instrText>
      </w:r>
      <w:r w:rsidRPr="00EE678B">
        <w:fldChar w:fldCharType="end"/>
      </w:r>
    </w:p>
    <w:p w:rsidR="002849AF" w:rsidRPr="00EE678B" w:rsidRDefault="002849AF" w:rsidP="007D02E1">
      <w:pPr>
        <w:pStyle w:val="Manual-optionname"/>
      </w:pPr>
      <w:r w:rsidRPr="00EE678B">
        <w:t>[PSO PROVIDER ADD]</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allows new providers to be entered. If at the "</w:t>
      </w:r>
      <w:r w:rsidRPr="00EE678B">
        <w:rPr>
          <w:rFonts w:ascii="Courier New" w:hAnsi="Courier New" w:cs="Courier New"/>
          <w:color w:val="000000"/>
          <w:sz w:val="20"/>
          <w:szCs w:val="20"/>
        </w:rPr>
        <w:t>Enter NEW PERSON's name</w:t>
      </w:r>
      <w:r w:rsidRPr="00EE678B">
        <w:rPr>
          <w:color w:val="000000"/>
          <w:szCs w:val="20"/>
        </w:rPr>
        <w:t xml:space="preserve">" prompt the name entered is repeated and the display returns to the menu, the provider name entered is already in the file. The </w:t>
      </w:r>
      <w:r w:rsidRPr="00EE678B">
        <w:rPr>
          <w:i/>
          <w:color w:val="000000"/>
          <w:szCs w:val="20"/>
        </w:rPr>
        <w:t>Edit Provider</w:t>
      </w:r>
      <w:r w:rsidRPr="00EE678B">
        <w:rPr>
          <w:color w:val="000000"/>
          <w:szCs w:val="20"/>
        </w:rPr>
        <w:t xml:space="preserve"> option must then be used to change existing provider entries.</w:t>
      </w:r>
    </w:p>
    <w:p w:rsidR="002849AF" w:rsidRPr="00EE678B" w:rsidRDefault="002849AF" w:rsidP="004E0305">
      <w:pPr>
        <w:pStyle w:val="Heading2"/>
      </w:pPr>
      <w:bookmarkStart w:id="5685" w:name="_Toc520273464"/>
      <w:bookmarkStart w:id="5686" w:name="_Toc520299264"/>
      <w:bookmarkStart w:id="5687" w:name="_Toc520304731"/>
      <w:bookmarkStart w:id="5688" w:name="_Toc32836999"/>
      <w:bookmarkStart w:id="5689" w:name="_Toc38424652"/>
      <w:bookmarkStart w:id="5690" w:name="_Toc50535345"/>
      <w:bookmarkStart w:id="5691" w:name="_Toc280701350"/>
      <w:bookmarkStart w:id="5692" w:name="_Toc299044521"/>
      <w:bookmarkStart w:id="5693" w:name="_Toc280853690"/>
      <w:bookmarkStart w:id="5694" w:name="_Toc303286252"/>
      <w:bookmarkStart w:id="5695" w:name="_Toc339962138"/>
      <w:bookmarkStart w:id="5696" w:name="_Toc339962652"/>
      <w:bookmarkStart w:id="5697" w:name="_Toc340138797"/>
      <w:bookmarkStart w:id="5698" w:name="_Toc340139068"/>
      <w:bookmarkStart w:id="5699" w:name="_Toc340139347"/>
      <w:bookmarkStart w:id="5700" w:name="_Toc340143961"/>
      <w:bookmarkStart w:id="5701" w:name="_Toc340144218"/>
      <w:bookmarkStart w:id="5702" w:name="_Toc4140542"/>
      <w:r w:rsidRPr="00EE678B">
        <w:t>Daily Rx Cost</w:t>
      </w:r>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r w:rsidRPr="00EE678B">
        <w:fldChar w:fldCharType="begin"/>
      </w:r>
      <w:r w:rsidRPr="00EE678B">
        <w:instrText>XE "Daily Rx Cost"</w:instrText>
      </w:r>
      <w:r w:rsidRPr="00EE678B">
        <w:fldChar w:fldCharType="end"/>
      </w:r>
    </w:p>
    <w:p w:rsidR="002849AF" w:rsidRPr="00EE678B" w:rsidRDefault="002849AF" w:rsidP="007D02E1">
      <w:pPr>
        <w:pStyle w:val="Manual-optionname"/>
      </w:pPr>
      <w:r w:rsidRPr="00EE678B">
        <w:t>[PSO COSTDAY]</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is used to compile pharmacy daily costs.</w:t>
      </w:r>
    </w:p>
    <w:p w:rsidR="002849AF" w:rsidRPr="00EE678B" w:rsidRDefault="002849AF" w:rsidP="004E0305">
      <w:pPr>
        <w:pStyle w:val="Heading2"/>
      </w:pPr>
      <w:bookmarkStart w:id="5703" w:name="_Toc520299265"/>
      <w:bookmarkStart w:id="5704" w:name="_Toc520304732"/>
      <w:bookmarkStart w:id="5705" w:name="_Toc32837000"/>
      <w:bookmarkStart w:id="5706" w:name="_Toc38424653"/>
      <w:bookmarkStart w:id="5707" w:name="_Toc50535346"/>
      <w:bookmarkStart w:id="5708" w:name="_Toc280701351"/>
      <w:bookmarkStart w:id="5709" w:name="_Toc299044522"/>
      <w:bookmarkStart w:id="5710" w:name="_Toc280853691"/>
      <w:bookmarkStart w:id="5711" w:name="_Toc303286253"/>
      <w:bookmarkStart w:id="5712" w:name="_Toc339962139"/>
      <w:bookmarkStart w:id="5713" w:name="_Toc339962653"/>
      <w:bookmarkStart w:id="5714" w:name="_Toc340138798"/>
      <w:bookmarkStart w:id="5715" w:name="_Toc340139069"/>
      <w:bookmarkStart w:id="5716" w:name="_Toc340139348"/>
      <w:bookmarkStart w:id="5717" w:name="_Toc340143962"/>
      <w:bookmarkStart w:id="5718" w:name="_Toc340144219"/>
      <w:bookmarkStart w:id="5719" w:name="_Toc4140543"/>
      <w:r w:rsidRPr="00EE678B">
        <w:t>Delete a Prescription</w:t>
      </w:r>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r w:rsidRPr="00EE678B">
        <w:fldChar w:fldCharType="begin"/>
      </w:r>
      <w:r w:rsidRPr="00EE678B">
        <w:instrText>XE "Delete a Prescription"</w:instrText>
      </w:r>
      <w:r w:rsidRPr="00EE678B">
        <w:fldChar w:fldCharType="end"/>
      </w:r>
    </w:p>
    <w:p w:rsidR="002849AF" w:rsidRPr="00EE678B" w:rsidRDefault="002849AF" w:rsidP="007D02E1">
      <w:pPr>
        <w:pStyle w:val="Manual-optionname"/>
      </w:pPr>
      <w:r w:rsidRPr="00EE678B">
        <w:t>[PSO RXDL]</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Using this option, a prescription status can be changed to deleted. Deleted prescriptions do not appear on any profiles.</w:t>
      </w:r>
    </w:p>
    <w:p w:rsidR="002849AF" w:rsidRPr="00EE678B" w:rsidRDefault="002849AF" w:rsidP="002849AF">
      <w:pPr>
        <w:rPr>
          <w:color w:val="000000"/>
          <w:szCs w:val="20"/>
        </w:rPr>
      </w:pPr>
    </w:p>
    <w:p w:rsidR="002849AF" w:rsidRPr="00EE678B" w:rsidRDefault="00583040" w:rsidP="002849AF">
      <w:pPr>
        <w:rPr>
          <w:color w:val="000000"/>
          <w:szCs w:val="20"/>
        </w:rPr>
      </w:pPr>
      <w:r>
        <w:rPr>
          <w:noProof/>
          <w:color w:val="000000"/>
          <w:position w:val="-4"/>
          <w:szCs w:val="20"/>
        </w:rPr>
        <w:drawing>
          <wp:inline distT="0" distB="0" distL="0" distR="0">
            <wp:extent cx="419100" cy="335280"/>
            <wp:effectExtent l="0" t="0" r="0" b="0"/>
            <wp:docPr id="104" name="Picture 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2849AF" w:rsidRPr="00EE678B">
        <w:rPr>
          <w:bCs/>
          <w:color w:val="000000"/>
          <w:position w:val="-4"/>
          <w:szCs w:val="20"/>
        </w:rPr>
        <w:t xml:space="preserve">A </w:t>
      </w:r>
      <w:r w:rsidR="002849AF" w:rsidRPr="00EE678B">
        <w:rPr>
          <w:color w:val="000000"/>
          <w:position w:val="-4"/>
          <w:szCs w:val="20"/>
        </w:rPr>
        <w:t>released prescription can only be deleted after it has been returned to stock.</w:t>
      </w:r>
    </w:p>
    <w:p w:rsidR="002849AF" w:rsidRPr="00EE678B" w:rsidRDefault="002849AF" w:rsidP="004E0305">
      <w:pPr>
        <w:pStyle w:val="Heading2"/>
      </w:pPr>
      <w:bookmarkStart w:id="5720" w:name="_Toc520273466"/>
      <w:bookmarkStart w:id="5721" w:name="_Toc520299266"/>
      <w:bookmarkStart w:id="5722" w:name="_Toc520304733"/>
      <w:bookmarkStart w:id="5723" w:name="_Toc32837001"/>
      <w:bookmarkStart w:id="5724" w:name="_Toc38424654"/>
      <w:bookmarkStart w:id="5725" w:name="_Toc50535347"/>
      <w:bookmarkStart w:id="5726" w:name="_Toc280701352"/>
      <w:bookmarkStart w:id="5727" w:name="_Toc299044523"/>
      <w:bookmarkStart w:id="5728" w:name="_Toc280853692"/>
      <w:bookmarkStart w:id="5729" w:name="_Toc303286254"/>
      <w:bookmarkStart w:id="5730" w:name="_Toc339962140"/>
      <w:bookmarkStart w:id="5731" w:name="_Toc339962654"/>
      <w:bookmarkStart w:id="5732" w:name="_Toc340138799"/>
      <w:bookmarkStart w:id="5733" w:name="_Toc340139070"/>
      <w:bookmarkStart w:id="5734" w:name="_Toc340139349"/>
      <w:bookmarkStart w:id="5735" w:name="_Toc340143963"/>
      <w:bookmarkStart w:id="5736" w:name="_Toc340144220"/>
      <w:bookmarkStart w:id="5737" w:name="_Toc4140544"/>
      <w:r w:rsidRPr="00EE678B">
        <w:t>Edit Provider</w:t>
      </w:r>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r w:rsidRPr="00EE678B">
        <w:fldChar w:fldCharType="begin"/>
      </w:r>
      <w:r w:rsidRPr="00EE678B">
        <w:instrText>XE "Edit Provider"</w:instrText>
      </w:r>
      <w:r w:rsidRPr="00EE678B">
        <w:fldChar w:fldCharType="end"/>
      </w:r>
    </w:p>
    <w:p w:rsidR="002849AF" w:rsidRPr="00EE678B" w:rsidRDefault="002849AF" w:rsidP="007D02E1">
      <w:pPr>
        <w:pStyle w:val="Manual-optionname"/>
      </w:pPr>
      <w:r w:rsidRPr="00EE678B">
        <w:t>[PSO PROVIDER EDIT]</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Edit existing provider entries with this option in the NEW PERSON file.</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If the inactive date given for the provider passes, the provider can no longer be </w:t>
      </w:r>
      <w:r w:rsidR="002849AF" w:rsidRPr="00EE678B">
        <w:rPr>
          <w:color w:val="000000"/>
          <w:szCs w:val="20"/>
        </w:rPr>
        <w:t>used when entering a new prescription. However, the provider will still be available for refills beyond the inactivation date.</w:t>
      </w:r>
    </w:p>
    <w:p w:rsidR="002849AF" w:rsidRPr="00EE678B" w:rsidRDefault="002849AF" w:rsidP="004E0305">
      <w:pPr>
        <w:pStyle w:val="Heading2"/>
      </w:pPr>
      <w:bookmarkStart w:id="5738" w:name="_Toc520273467"/>
      <w:bookmarkStart w:id="5739" w:name="_Toc520299267"/>
      <w:bookmarkStart w:id="5740" w:name="_Toc520304734"/>
      <w:bookmarkStart w:id="5741" w:name="_Toc32837002"/>
      <w:bookmarkStart w:id="5742" w:name="_Toc38424655"/>
      <w:bookmarkStart w:id="5743" w:name="_Toc50535348"/>
      <w:bookmarkStart w:id="5744" w:name="_Toc280701353"/>
      <w:bookmarkStart w:id="5745" w:name="_Toc299044524"/>
      <w:bookmarkStart w:id="5746" w:name="_Toc280853693"/>
      <w:bookmarkStart w:id="5747" w:name="_Toc303286255"/>
      <w:bookmarkStart w:id="5748" w:name="_Toc339962141"/>
      <w:bookmarkStart w:id="5749" w:name="_Toc339962655"/>
      <w:bookmarkStart w:id="5750" w:name="_Toc340138800"/>
      <w:bookmarkStart w:id="5751" w:name="_Toc340139071"/>
      <w:bookmarkStart w:id="5752" w:name="_Toc340139350"/>
      <w:bookmarkStart w:id="5753" w:name="_Toc340143964"/>
      <w:bookmarkStart w:id="5754" w:name="_Toc340144221"/>
      <w:bookmarkStart w:id="5755" w:name="_Toc4140545"/>
      <w:r w:rsidRPr="00EE678B">
        <w:t>Initialize Rx Cost Statistics</w:t>
      </w:r>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r w:rsidRPr="00EE678B">
        <w:fldChar w:fldCharType="begin"/>
      </w:r>
      <w:r w:rsidRPr="00EE678B">
        <w:instrText>XE "Initialize Rx Cost Statistics"</w:instrText>
      </w:r>
      <w:r w:rsidRPr="00EE678B">
        <w:fldChar w:fldCharType="end"/>
      </w:r>
    </w:p>
    <w:p w:rsidR="002849AF" w:rsidRPr="00EE678B" w:rsidRDefault="002849AF" w:rsidP="007D02E1">
      <w:pPr>
        <w:pStyle w:val="Manual-optionname"/>
      </w:pPr>
      <w:r w:rsidRPr="00EE678B">
        <w:t>[PSO COSTINIT]</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This option allows the manager to initialize the system to automatically compile cost data for one day or a range of days.</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The default date is today plus 1 at 1:00 a.m. </w:t>
      </w:r>
      <w:r w:rsidR="002849AF" w:rsidRPr="00EE678B">
        <w:rPr>
          <w:rFonts w:ascii="Courier New" w:hAnsi="Courier New" w:cs="Courier New"/>
          <w:b/>
          <w:position w:val="-4"/>
          <w:sz w:val="20"/>
          <w:szCs w:val="20"/>
        </w:rPr>
        <w:t>(T+1@1:00</w:t>
      </w:r>
      <w:r w:rsidR="002849AF" w:rsidRPr="00EE678B">
        <w:rPr>
          <w:rFonts w:ascii="Courier New" w:hAnsi="Courier New" w:cs="Courier New"/>
          <w:b/>
          <w:color w:val="000000"/>
          <w:position w:val="-4"/>
          <w:sz w:val="20"/>
          <w:szCs w:val="20"/>
        </w:rPr>
        <w:t>)</w:t>
      </w:r>
      <w:r w:rsidR="002849AF" w:rsidRPr="00EE678B">
        <w:rPr>
          <w:color w:val="000000"/>
          <w:position w:val="-4"/>
          <w:szCs w:val="20"/>
        </w:rPr>
        <w:t xml:space="preserve">. The date on the screen </w:t>
      </w:r>
      <w:r w:rsidR="002849AF" w:rsidRPr="00EE678B">
        <w:rPr>
          <w:color w:val="000000"/>
          <w:szCs w:val="20"/>
        </w:rPr>
        <w:t>represents either a default date/time if the option has never been queued, or the current date/time this option has already been queued to run.</w:t>
      </w:r>
    </w:p>
    <w:p w:rsidR="002849AF" w:rsidRPr="00EE678B" w:rsidRDefault="002849AF" w:rsidP="004E0305">
      <w:pPr>
        <w:pStyle w:val="Heading2"/>
      </w:pPr>
      <w:bookmarkStart w:id="5756" w:name="_Toc520273468"/>
      <w:bookmarkStart w:id="5757" w:name="_Toc520299268"/>
      <w:bookmarkStart w:id="5758" w:name="_Toc520304735"/>
      <w:bookmarkStart w:id="5759" w:name="_Toc32837003"/>
      <w:bookmarkStart w:id="5760" w:name="_Toc38424656"/>
      <w:bookmarkStart w:id="5761" w:name="_Toc50535349"/>
      <w:bookmarkStart w:id="5762" w:name="_Toc280701354"/>
      <w:bookmarkStart w:id="5763" w:name="_Toc299044525"/>
      <w:bookmarkStart w:id="5764" w:name="_Toc280853694"/>
      <w:bookmarkStart w:id="5765" w:name="_Toc303286256"/>
      <w:bookmarkStart w:id="5766" w:name="_Toc339962142"/>
      <w:bookmarkStart w:id="5767" w:name="_Toc339962656"/>
      <w:bookmarkStart w:id="5768" w:name="_Toc340138801"/>
      <w:bookmarkStart w:id="5769" w:name="_Toc340139072"/>
      <w:bookmarkStart w:id="5770" w:name="_Toc340139351"/>
      <w:bookmarkStart w:id="5771" w:name="_Toc340143965"/>
      <w:bookmarkStart w:id="5772" w:name="_Toc340144222"/>
      <w:bookmarkStart w:id="5773" w:name="_Toc4140546"/>
      <w:r w:rsidRPr="00EE678B">
        <w:t>Inter-Divisional Processing</w:t>
      </w:r>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r w:rsidRPr="00EE678B">
        <w:fldChar w:fldCharType="begin"/>
      </w:r>
      <w:r w:rsidRPr="00EE678B">
        <w:instrText>XE "Inter-Divisional Processing"</w:instrText>
      </w:r>
      <w:r w:rsidRPr="00EE678B">
        <w:fldChar w:fldCharType="end"/>
      </w:r>
    </w:p>
    <w:p w:rsidR="002849AF" w:rsidRPr="00EE678B" w:rsidRDefault="002849AF" w:rsidP="007D02E1">
      <w:pPr>
        <w:pStyle w:val="Manual-optionname"/>
      </w:pPr>
      <w:r w:rsidRPr="00EE678B">
        <w:t>[PSO INTERDIV]</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The user can permit or prevent processing between divisions with this option.</w:t>
      </w:r>
    </w:p>
    <w:p w:rsidR="002849AF" w:rsidRPr="00EE678B" w:rsidRDefault="002849AF" w:rsidP="004E0305">
      <w:pPr>
        <w:pStyle w:val="Heading2"/>
      </w:pPr>
      <w:bookmarkStart w:id="5774" w:name="_Toc520299269"/>
      <w:bookmarkStart w:id="5775" w:name="_Toc520304736"/>
      <w:bookmarkStart w:id="5776" w:name="_Toc32837004"/>
      <w:bookmarkStart w:id="5777" w:name="_Toc38424657"/>
      <w:bookmarkStart w:id="5778" w:name="_Toc50535350"/>
      <w:bookmarkStart w:id="5779" w:name="_Toc280701355"/>
      <w:bookmarkStart w:id="5780" w:name="_Toc299044526"/>
      <w:bookmarkStart w:id="5781" w:name="_Toc280853695"/>
      <w:bookmarkStart w:id="5782" w:name="_Toc303286257"/>
      <w:bookmarkStart w:id="5783" w:name="_Toc339962143"/>
      <w:bookmarkStart w:id="5784" w:name="_Toc339962657"/>
      <w:bookmarkStart w:id="5785" w:name="_Toc340138802"/>
      <w:bookmarkStart w:id="5786" w:name="_Toc340139073"/>
      <w:bookmarkStart w:id="5787" w:name="_Toc340139352"/>
      <w:bookmarkStart w:id="5788" w:name="_Toc340143966"/>
      <w:bookmarkStart w:id="5789" w:name="_Toc340144223"/>
      <w:bookmarkStart w:id="5790" w:name="_Toc4140547"/>
      <w:r w:rsidRPr="00EE678B">
        <w:t>Inventory</w:t>
      </w:r>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r w:rsidRPr="00EE678B">
        <w:fldChar w:fldCharType="begin"/>
      </w:r>
      <w:r w:rsidRPr="00EE678B">
        <w:instrText>XE "Inventory"</w:instrText>
      </w:r>
      <w:r w:rsidRPr="00EE678B">
        <w:fldChar w:fldCharType="end"/>
      </w:r>
    </w:p>
    <w:p w:rsidR="002849AF" w:rsidRPr="00EE678B" w:rsidRDefault="002849AF" w:rsidP="007D02E1">
      <w:pPr>
        <w:pStyle w:val="Manual-optionname"/>
      </w:pPr>
      <w:r w:rsidRPr="00EE678B">
        <w:t>[PSO INVENTORY]</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Use to update the current inventory or set up a starting count of inventory for the pharmacy.</w:t>
      </w:r>
    </w:p>
    <w:p w:rsidR="002849AF" w:rsidRPr="00EE678B" w:rsidRDefault="002849AF" w:rsidP="002849AF">
      <w:pPr>
        <w:rPr>
          <w:color w:val="000000"/>
          <w:szCs w:val="20"/>
        </w:rPr>
      </w:pPr>
    </w:p>
    <w:p w:rsidR="002849AF" w:rsidRPr="00EE678B" w:rsidRDefault="00583040" w:rsidP="000E6EBF">
      <w:pPr>
        <w:ind w:left="720" w:hanging="720"/>
        <w:rPr>
          <w:color w:val="000000"/>
          <w:szCs w:val="20"/>
        </w:rPr>
      </w:pPr>
      <w:r>
        <w:rPr>
          <w:noProof/>
        </w:rPr>
        <w:drawing>
          <wp:inline distT="0" distB="0" distL="0" distR="0">
            <wp:extent cx="464820" cy="37338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849AF" w:rsidRPr="00EE678B">
        <w:rPr>
          <w:color w:val="000000"/>
          <w:position w:val="-4"/>
          <w:szCs w:val="20"/>
        </w:rPr>
        <w:t xml:space="preserve">The ORDER UNIT file does not come with data. You must populate this file with </w:t>
      </w:r>
      <w:r w:rsidR="002849AF" w:rsidRPr="00EE678B">
        <w:rPr>
          <w:color w:val="000000"/>
          <w:szCs w:val="20"/>
        </w:rPr>
        <w:t>your own data.</w:t>
      </w:r>
    </w:p>
    <w:p w:rsidR="002849AF" w:rsidRPr="00EE678B" w:rsidRDefault="002849AF" w:rsidP="004E0305">
      <w:pPr>
        <w:pStyle w:val="Heading2"/>
      </w:pPr>
      <w:bookmarkStart w:id="5791" w:name="_Toc520273470"/>
      <w:bookmarkStart w:id="5792" w:name="_Toc520299270"/>
      <w:bookmarkStart w:id="5793" w:name="_Toc520304737"/>
      <w:bookmarkStart w:id="5794" w:name="_Toc32837005"/>
      <w:bookmarkStart w:id="5795" w:name="_Toc38424658"/>
      <w:bookmarkStart w:id="5796" w:name="_Toc50535351"/>
      <w:bookmarkStart w:id="5797" w:name="_Toc280701356"/>
      <w:bookmarkStart w:id="5798" w:name="_Toc299044527"/>
      <w:bookmarkStart w:id="5799" w:name="_Toc280853696"/>
      <w:bookmarkStart w:id="5800" w:name="_Toc303286258"/>
      <w:bookmarkStart w:id="5801" w:name="_Toc339962144"/>
      <w:bookmarkStart w:id="5802" w:name="_Toc339962658"/>
      <w:bookmarkStart w:id="5803" w:name="_Toc340138803"/>
      <w:bookmarkStart w:id="5804" w:name="_Toc340139074"/>
      <w:bookmarkStart w:id="5805" w:name="_Toc340139353"/>
      <w:bookmarkStart w:id="5806" w:name="_Toc340143967"/>
      <w:bookmarkStart w:id="5807" w:name="_Toc340144224"/>
      <w:bookmarkStart w:id="5808" w:name="_Toc4140548"/>
      <w:r w:rsidRPr="00EE678B">
        <w:t>Look-up Clerk by Code</w:t>
      </w:r>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r w:rsidRPr="00EE678B">
        <w:rPr>
          <w:b w:val="0"/>
        </w:rPr>
        <w:fldChar w:fldCharType="begin"/>
      </w:r>
      <w:r w:rsidRPr="00EE678B">
        <w:rPr>
          <w:b w:val="0"/>
        </w:rPr>
        <w:instrText>XE "Look-up Clerk by Code"</w:instrText>
      </w:r>
      <w:r w:rsidRPr="00EE678B">
        <w:rPr>
          <w:b w:val="0"/>
        </w:rPr>
        <w:fldChar w:fldCharType="end"/>
      </w:r>
    </w:p>
    <w:p w:rsidR="002849AF" w:rsidRPr="00EE678B" w:rsidRDefault="002849AF" w:rsidP="007D02E1">
      <w:pPr>
        <w:pStyle w:val="Manual-optionname"/>
      </w:pPr>
      <w:r w:rsidRPr="00EE678B">
        <w:t>[PSO CLERK]</w:t>
      </w:r>
    </w:p>
    <w:p w:rsidR="002849AF" w:rsidRPr="00EE678B" w:rsidRDefault="002849AF" w:rsidP="007D02E1">
      <w:pPr>
        <w:keepNext/>
        <w:rPr>
          <w:color w:val="000000"/>
          <w:szCs w:val="20"/>
        </w:rPr>
      </w:pPr>
    </w:p>
    <w:p w:rsidR="002849AF" w:rsidRPr="00EE678B" w:rsidRDefault="002849AF" w:rsidP="002849AF">
      <w:pPr>
        <w:rPr>
          <w:color w:val="000000"/>
          <w:szCs w:val="20"/>
        </w:rPr>
      </w:pPr>
      <w:r w:rsidRPr="00EE678B">
        <w:rPr>
          <w:color w:val="000000"/>
          <w:szCs w:val="20"/>
        </w:rPr>
        <w:t>Identify the clerk by entering the identifying number. Clerk code-filing uses the internal identifying number of the clerk, which is determined at sign-on time and does not change.</w:t>
      </w:r>
    </w:p>
    <w:p w:rsidR="0019715E" w:rsidRPr="00EE678B" w:rsidRDefault="0019715E" w:rsidP="0019715E">
      <w:pPr>
        <w:pStyle w:val="Heading2"/>
      </w:pPr>
      <w:bookmarkStart w:id="5809" w:name="p336"/>
      <w:bookmarkStart w:id="5810" w:name="_Toc4140549"/>
      <w:bookmarkStart w:id="5811" w:name="_Toc520273471"/>
      <w:bookmarkStart w:id="5812" w:name="_Toc520299271"/>
      <w:bookmarkStart w:id="5813" w:name="_Toc520304738"/>
      <w:bookmarkStart w:id="5814" w:name="_Toc32837006"/>
      <w:bookmarkStart w:id="5815" w:name="_Toc38424659"/>
      <w:bookmarkStart w:id="5816" w:name="_Toc50535352"/>
      <w:bookmarkStart w:id="5817" w:name="_Toc280701357"/>
      <w:bookmarkStart w:id="5818" w:name="_Toc299044528"/>
      <w:bookmarkStart w:id="5819" w:name="_Toc280853697"/>
      <w:bookmarkStart w:id="5820" w:name="_Toc303286259"/>
      <w:bookmarkStart w:id="5821" w:name="_Toc339962145"/>
      <w:bookmarkStart w:id="5822" w:name="_Toc339962659"/>
      <w:bookmarkStart w:id="5823" w:name="_Toc340138804"/>
      <w:bookmarkStart w:id="5824" w:name="_Toc340139075"/>
      <w:bookmarkStart w:id="5825" w:name="_Toc340139354"/>
      <w:bookmarkStart w:id="5826" w:name="_Toc340143968"/>
      <w:bookmarkStart w:id="5827" w:name="_Toc340144225"/>
      <w:bookmarkEnd w:id="5809"/>
      <w:r w:rsidRPr="00EE678B">
        <w:t>Lookup</w:t>
      </w:r>
      <w:r w:rsidRPr="00EE678B">
        <w:rPr>
          <w:lang w:val="en-US"/>
        </w:rPr>
        <w:t xml:space="preserve"> National Clean-Up Utility Data</w:t>
      </w:r>
      <w:bookmarkEnd w:id="5810"/>
      <w:r w:rsidRPr="00EE678B">
        <w:t xml:space="preserve"> </w:t>
      </w:r>
      <w:r w:rsidRPr="00EE678B">
        <w:rPr>
          <w:b w:val="0"/>
        </w:rPr>
        <w:fldChar w:fldCharType="begin"/>
      </w:r>
      <w:r w:rsidRPr="00EE678B">
        <w:rPr>
          <w:b w:val="0"/>
        </w:rPr>
        <w:instrText xml:space="preserve">XE "Lookup </w:instrText>
      </w:r>
      <w:r w:rsidRPr="00EE678B">
        <w:rPr>
          <w:b w:val="0"/>
          <w:lang w:val="en-US"/>
        </w:rPr>
        <w:instrText>National Clean-Up Utility Data</w:instrText>
      </w:r>
      <w:r w:rsidRPr="00EE678B">
        <w:rPr>
          <w:b w:val="0"/>
        </w:rPr>
        <w:instrText>"</w:instrText>
      </w:r>
      <w:r w:rsidRPr="00EE678B">
        <w:rPr>
          <w:b w:val="0"/>
        </w:rPr>
        <w:fldChar w:fldCharType="end"/>
      </w:r>
    </w:p>
    <w:p w:rsidR="0019715E" w:rsidRPr="00EE678B" w:rsidRDefault="0019715E" w:rsidP="0019715E">
      <w:pPr>
        <w:pStyle w:val="Manual-optionname"/>
        <w:rPr>
          <w:lang w:val="en-US"/>
        </w:rPr>
      </w:pPr>
      <w:r w:rsidRPr="00EE678B">
        <w:t xml:space="preserve">[PSO </w:t>
      </w:r>
      <w:r w:rsidRPr="00EE678B">
        <w:rPr>
          <w:lang w:val="en-US"/>
        </w:rPr>
        <w:t>NATIONAL CLEAN UP UTIL</w:t>
      </w:r>
      <w:r w:rsidRPr="00EE678B">
        <w:t>]</w:t>
      </w:r>
    </w:p>
    <w:p w:rsidR="0019715E" w:rsidRPr="00EE678B" w:rsidRDefault="0019715E" w:rsidP="0019715E">
      <w:pPr>
        <w:pStyle w:val="Manual-bodytext"/>
        <w:keepNext/>
      </w:pPr>
    </w:p>
    <w:p w:rsidR="0019715E" w:rsidRPr="00EE678B" w:rsidRDefault="0019715E" w:rsidP="0019715E">
      <w:pPr>
        <w:rPr>
          <w:color w:val="000000"/>
          <w:szCs w:val="20"/>
        </w:rPr>
      </w:pPr>
      <w:r w:rsidRPr="00EE678B">
        <w:rPr>
          <w:color w:val="000000"/>
          <w:szCs w:val="20"/>
        </w:rPr>
        <w:t xml:space="preserve">Outpatient Pharmacy patch PSO*7*433 and Computerized Patient Record System (CPRS) Patch OR*3*378 address reported problems where the Drug Name and/or the date in VA FileMan format can mistakenly appear in the Dosage and Sig fields of an entry in PRESCRIPTION File (#52). </w:t>
      </w:r>
      <w:r w:rsidR="00013A1D" w:rsidRPr="00EE678B">
        <w:rPr>
          <w:color w:val="000000"/>
          <w:szCs w:val="20"/>
        </w:rPr>
        <w:t>If a correction is made or attempted by the utility, the original and modified dosage and SIG information will be stored in the NATIONAL DATA UTILITY CLEANUP multiple (#725) of the PRESCRIPTION file (#52). For those prescriptions where a correction was unsuccessful, an error or comment will be stored in COMMENTS field (#5) of the multiple</w:t>
      </w:r>
      <w:r w:rsidRPr="00EE678B">
        <w:rPr>
          <w:color w:val="000000"/>
          <w:szCs w:val="20"/>
        </w:rPr>
        <w:t xml:space="preserve">. </w:t>
      </w:r>
    </w:p>
    <w:p w:rsidR="0019715E" w:rsidRPr="00EE678B" w:rsidRDefault="0019715E" w:rsidP="0019715E">
      <w:pPr>
        <w:rPr>
          <w:color w:val="000000"/>
          <w:szCs w:val="20"/>
        </w:rPr>
      </w:pPr>
    </w:p>
    <w:p w:rsidR="0019715E" w:rsidRPr="00EE678B" w:rsidRDefault="0019715E" w:rsidP="0019715E">
      <w:pPr>
        <w:rPr>
          <w:color w:val="000000"/>
          <w:szCs w:val="20"/>
        </w:rPr>
      </w:pPr>
      <w:r w:rsidRPr="00EE678B">
        <w:rPr>
          <w:color w:val="000000"/>
          <w:szCs w:val="20"/>
        </w:rPr>
        <w:t>This option allows the user to see modifications made for individual prescriptions.</w:t>
      </w:r>
    </w:p>
    <w:p w:rsidR="002849AF" w:rsidRPr="00EE678B" w:rsidRDefault="002849AF" w:rsidP="00E20A49">
      <w:pPr>
        <w:pStyle w:val="Heading2"/>
      </w:pPr>
      <w:bookmarkStart w:id="5828" w:name="_Toc4140550"/>
      <w:r w:rsidRPr="00EE678B">
        <w:t>Monthly Rx Cost Compilation</w:t>
      </w:r>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r w:rsidRPr="00EE678B">
        <w:fldChar w:fldCharType="begin"/>
      </w:r>
      <w:r w:rsidRPr="00EE678B">
        <w:instrText>XE "Monthly Rx Cost Compilation"</w:instrText>
      </w:r>
      <w:r w:rsidRPr="00EE678B">
        <w:fldChar w:fldCharType="end"/>
      </w:r>
    </w:p>
    <w:p w:rsidR="002849AF" w:rsidRPr="00EE678B" w:rsidRDefault="002849AF" w:rsidP="007D02E1">
      <w:pPr>
        <w:pStyle w:val="Manual-optionname"/>
      </w:pPr>
      <w:r w:rsidRPr="00EE678B">
        <w:t>[PSO COSTMONTH]</w:t>
      </w:r>
    </w:p>
    <w:p w:rsidR="002849AF" w:rsidRPr="00EE678B" w:rsidRDefault="002849AF" w:rsidP="007D02E1">
      <w:pPr>
        <w:keepNext/>
        <w:rPr>
          <w:color w:val="000000"/>
          <w:szCs w:val="20"/>
        </w:rPr>
      </w:pPr>
    </w:p>
    <w:p w:rsidR="002849AF" w:rsidRPr="00EE678B" w:rsidRDefault="002849AF" w:rsidP="000E6EBF">
      <w:pPr>
        <w:rPr>
          <w:color w:val="000000"/>
          <w:szCs w:val="20"/>
        </w:rPr>
      </w:pPr>
      <w:r w:rsidRPr="00EE678B">
        <w:rPr>
          <w:color w:val="000000"/>
          <w:szCs w:val="20"/>
        </w:rPr>
        <w:t>Use this option to gather information for reports of monthly pharmacy costs.</w:t>
      </w:r>
    </w:p>
    <w:p w:rsidR="002849AF" w:rsidRPr="00EE678B" w:rsidRDefault="002849AF" w:rsidP="004E0305">
      <w:pPr>
        <w:pStyle w:val="Heading2"/>
      </w:pPr>
      <w:bookmarkStart w:id="5829" w:name="_Toc32837007"/>
      <w:bookmarkStart w:id="5830" w:name="_Toc38424660"/>
      <w:bookmarkStart w:id="5831" w:name="_Toc50535353"/>
      <w:bookmarkStart w:id="5832" w:name="_Toc280701358"/>
      <w:bookmarkStart w:id="5833" w:name="_Toc299044529"/>
      <w:bookmarkStart w:id="5834" w:name="_Toc280853698"/>
      <w:bookmarkStart w:id="5835" w:name="_Toc303286260"/>
      <w:bookmarkStart w:id="5836" w:name="_Toc339962146"/>
      <w:bookmarkStart w:id="5837" w:name="_Toc339962660"/>
      <w:bookmarkStart w:id="5838" w:name="_Toc340138805"/>
      <w:bookmarkStart w:id="5839" w:name="_Toc340139076"/>
      <w:bookmarkStart w:id="5840" w:name="_Toc340139355"/>
      <w:bookmarkStart w:id="5841" w:name="_Toc340143969"/>
      <w:bookmarkStart w:id="5842" w:name="_Toc340144226"/>
      <w:bookmarkStart w:id="5843" w:name="_Toc4140551"/>
      <w:r w:rsidRPr="00EE678B">
        <w:t>Patient Address Changes Report</w:t>
      </w:r>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r w:rsidRPr="00EE678B">
        <w:fldChar w:fldCharType="begin"/>
      </w:r>
      <w:r w:rsidRPr="00EE678B">
        <w:instrText>XE "Patient Address Changes Report"</w:instrText>
      </w:r>
      <w:r w:rsidRPr="00EE678B">
        <w:fldChar w:fldCharType="end"/>
      </w:r>
    </w:p>
    <w:p w:rsidR="002849AF" w:rsidRPr="00EE678B" w:rsidRDefault="002849AF" w:rsidP="007D02E1">
      <w:pPr>
        <w:pStyle w:val="Manual-optionname"/>
      </w:pPr>
      <w:r w:rsidRPr="00EE678B">
        <w:t>[PSO ADDRESS CHANGE REPORT]</w:t>
      </w:r>
    </w:p>
    <w:p w:rsidR="002849AF" w:rsidRPr="00EE678B" w:rsidRDefault="002849AF" w:rsidP="007D02E1">
      <w:pPr>
        <w:keepNext/>
        <w:tabs>
          <w:tab w:val="left" w:pos="1080"/>
        </w:tabs>
        <w:rPr>
          <w:rFonts w:eastAsia="MS Mincho"/>
          <w:color w:val="000000"/>
        </w:rPr>
      </w:pPr>
    </w:p>
    <w:p w:rsidR="002849AF" w:rsidRPr="00EE678B" w:rsidRDefault="002849AF" w:rsidP="002849AF">
      <w:pPr>
        <w:rPr>
          <w:rFonts w:eastAsia="Batang"/>
          <w:color w:val="000000"/>
          <w:szCs w:val="20"/>
          <w:lang w:eastAsia="ko-KR"/>
        </w:rPr>
      </w:pPr>
      <w:r w:rsidRPr="00EE678B">
        <w:rPr>
          <w:rFonts w:eastAsia="Batang"/>
          <w:color w:val="000000"/>
          <w:szCs w:val="20"/>
          <w:lang w:eastAsia="ko-KR"/>
        </w:rPr>
        <w:t>This option provides a report that displays changes made to permanent and temporary mailing address information in the PATIENT file. Also, changes to the MAIL field and the MAIL STATUS EXPIRATION DATE field in the PHARMACY PATIENT file will be displayed. Changes can only be displayed if the edits were made using VA FileMan, and the Audit function was turned on for the field(s) at the time of the edit.</w:t>
      </w:r>
    </w:p>
    <w:p w:rsidR="002849AF" w:rsidRPr="00EE678B" w:rsidRDefault="002849AF">
      <w:pPr>
        <w:numPr>
          <w:ilvl w:val="0"/>
          <w:numId w:val="43"/>
        </w:numPr>
        <w:spacing w:before="120"/>
        <w:rPr>
          <w:color w:val="000000"/>
          <w:szCs w:val="20"/>
        </w:rPr>
        <w:pPrChange w:id="5844" w:author="Fred Perez" w:date="2019-03-22T09:44:00Z">
          <w:pPr>
            <w:numPr>
              <w:numId w:val="46"/>
            </w:numPr>
            <w:tabs>
              <w:tab w:val="num" w:pos="720"/>
            </w:tabs>
            <w:spacing w:before="120"/>
            <w:ind w:left="720" w:hanging="360"/>
          </w:pPr>
        </w:pPrChange>
      </w:pPr>
      <w:r w:rsidRPr="00EE678B">
        <w:rPr>
          <w:color w:val="000000"/>
          <w:szCs w:val="20"/>
        </w:rPr>
        <w:t>For the PATIENT file, turn on auditing for:</w:t>
      </w:r>
    </w:p>
    <w:p w:rsidR="002849AF" w:rsidRPr="00EE678B" w:rsidRDefault="002849AF">
      <w:pPr>
        <w:numPr>
          <w:ilvl w:val="0"/>
          <w:numId w:val="43"/>
        </w:numPr>
        <w:tabs>
          <w:tab w:val="clear" w:pos="720"/>
          <w:tab w:val="num" w:pos="1260"/>
        </w:tabs>
        <w:ind w:left="1260"/>
        <w:rPr>
          <w:color w:val="000000"/>
          <w:szCs w:val="20"/>
        </w:rPr>
        <w:pPrChange w:id="5845" w:author="Fred Perez" w:date="2019-03-22T09:44:00Z">
          <w:pPr>
            <w:numPr>
              <w:numId w:val="46"/>
            </w:numPr>
            <w:tabs>
              <w:tab w:val="num" w:pos="720"/>
              <w:tab w:val="num" w:pos="1260"/>
            </w:tabs>
            <w:ind w:left="1260" w:hanging="360"/>
          </w:pPr>
        </w:pPrChange>
      </w:pPr>
      <w:r w:rsidRPr="00EE678B">
        <w:rPr>
          <w:color w:val="000000"/>
          <w:szCs w:val="20"/>
        </w:rPr>
        <w:t>STREET ADDRESS [LINE 1] field</w:t>
      </w:r>
    </w:p>
    <w:p w:rsidR="002849AF" w:rsidRPr="00EE678B" w:rsidRDefault="002849AF">
      <w:pPr>
        <w:numPr>
          <w:ilvl w:val="0"/>
          <w:numId w:val="43"/>
        </w:numPr>
        <w:tabs>
          <w:tab w:val="clear" w:pos="720"/>
          <w:tab w:val="num" w:pos="1260"/>
        </w:tabs>
        <w:ind w:left="1260"/>
        <w:rPr>
          <w:color w:val="000000"/>
          <w:szCs w:val="20"/>
        </w:rPr>
        <w:pPrChange w:id="5846" w:author="Fred Perez" w:date="2019-03-22T09:44:00Z">
          <w:pPr>
            <w:numPr>
              <w:numId w:val="46"/>
            </w:numPr>
            <w:tabs>
              <w:tab w:val="num" w:pos="720"/>
              <w:tab w:val="num" w:pos="1260"/>
            </w:tabs>
            <w:ind w:left="1260" w:hanging="360"/>
          </w:pPr>
        </w:pPrChange>
      </w:pPr>
      <w:r w:rsidRPr="00EE678B">
        <w:rPr>
          <w:color w:val="000000"/>
          <w:szCs w:val="20"/>
        </w:rPr>
        <w:t>ZIP+4 field</w:t>
      </w:r>
    </w:p>
    <w:p w:rsidR="002849AF" w:rsidRPr="00EE678B" w:rsidRDefault="002849AF">
      <w:pPr>
        <w:numPr>
          <w:ilvl w:val="0"/>
          <w:numId w:val="43"/>
        </w:numPr>
        <w:tabs>
          <w:tab w:val="clear" w:pos="720"/>
          <w:tab w:val="num" w:pos="1260"/>
        </w:tabs>
        <w:ind w:left="1260"/>
        <w:rPr>
          <w:color w:val="000000"/>
          <w:szCs w:val="20"/>
        </w:rPr>
        <w:pPrChange w:id="5847" w:author="Fred Perez" w:date="2019-03-22T09:44:00Z">
          <w:pPr>
            <w:numPr>
              <w:numId w:val="46"/>
            </w:numPr>
            <w:tabs>
              <w:tab w:val="num" w:pos="720"/>
              <w:tab w:val="num" w:pos="1260"/>
            </w:tabs>
            <w:ind w:left="1260" w:hanging="360"/>
          </w:pPr>
        </w:pPrChange>
      </w:pPr>
      <w:r w:rsidRPr="00EE678B">
        <w:rPr>
          <w:color w:val="000000"/>
          <w:szCs w:val="20"/>
        </w:rPr>
        <w:t>STREET ADDRESS [LINE 2] field</w:t>
      </w:r>
    </w:p>
    <w:p w:rsidR="002849AF" w:rsidRPr="00EE678B" w:rsidRDefault="002849AF">
      <w:pPr>
        <w:numPr>
          <w:ilvl w:val="0"/>
          <w:numId w:val="43"/>
        </w:numPr>
        <w:tabs>
          <w:tab w:val="clear" w:pos="720"/>
          <w:tab w:val="num" w:pos="1260"/>
        </w:tabs>
        <w:ind w:left="1260"/>
        <w:rPr>
          <w:color w:val="000000"/>
          <w:szCs w:val="20"/>
        </w:rPr>
        <w:pPrChange w:id="5848" w:author="Fred Perez" w:date="2019-03-22T09:44:00Z">
          <w:pPr>
            <w:numPr>
              <w:numId w:val="46"/>
            </w:numPr>
            <w:tabs>
              <w:tab w:val="num" w:pos="720"/>
              <w:tab w:val="num" w:pos="1260"/>
            </w:tabs>
            <w:ind w:left="1260" w:hanging="360"/>
          </w:pPr>
        </w:pPrChange>
      </w:pPr>
      <w:r w:rsidRPr="00EE678B">
        <w:rPr>
          <w:color w:val="000000"/>
          <w:szCs w:val="20"/>
        </w:rPr>
        <w:t>STREET ADDRESS [LINE 3] field</w:t>
      </w:r>
    </w:p>
    <w:p w:rsidR="002849AF" w:rsidRPr="00EE678B" w:rsidRDefault="002849AF">
      <w:pPr>
        <w:numPr>
          <w:ilvl w:val="0"/>
          <w:numId w:val="43"/>
        </w:numPr>
        <w:tabs>
          <w:tab w:val="clear" w:pos="720"/>
          <w:tab w:val="num" w:pos="1260"/>
        </w:tabs>
        <w:ind w:left="1260"/>
        <w:rPr>
          <w:color w:val="000000"/>
          <w:szCs w:val="20"/>
        </w:rPr>
        <w:pPrChange w:id="5849" w:author="Fred Perez" w:date="2019-03-22T09:44:00Z">
          <w:pPr>
            <w:numPr>
              <w:numId w:val="46"/>
            </w:numPr>
            <w:tabs>
              <w:tab w:val="num" w:pos="720"/>
              <w:tab w:val="num" w:pos="1260"/>
            </w:tabs>
            <w:ind w:left="1260" w:hanging="360"/>
          </w:pPr>
        </w:pPrChange>
      </w:pPr>
      <w:r w:rsidRPr="00EE678B">
        <w:rPr>
          <w:color w:val="000000"/>
          <w:szCs w:val="20"/>
        </w:rPr>
        <w:t>CITY field</w:t>
      </w:r>
    </w:p>
    <w:p w:rsidR="002849AF" w:rsidRPr="00EE678B" w:rsidRDefault="002849AF">
      <w:pPr>
        <w:numPr>
          <w:ilvl w:val="0"/>
          <w:numId w:val="43"/>
        </w:numPr>
        <w:tabs>
          <w:tab w:val="clear" w:pos="720"/>
          <w:tab w:val="num" w:pos="1260"/>
        </w:tabs>
        <w:ind w:left="1260"/>
        <w:rPr>
          <w:color w:val="000000"/>
          <w:szCs w:val="20"/>
        </w:rPr>
        <w:pPrChange w:id="5850" w:author="Fred Perez" w:date="2019-03-22T09:44:00Z">
          <w:pPr>
            <w:numPr>
              <w:numId w:val="46"/>
            </w:numPr>
            <w:tabs>
              <w:tab w:val="num" w:pos="720"/>
              <w:tab w:val="num" w:pos="1260"/>
            </w:tabs>
            <w:ind w:left="1260" w:hanging="360"/>
          </w:pPr>
        </w:pPrChange>
      </w:pPr>
      <w:r w:rsidRPr="00EE678B">
        <w:rPr>
          <w:color w:val="000000"/>
          <w:szCs w:val="20"/>
        </w:rPr>
        <w:t>STATE field</w:t>
      </w:r>
    </w:p>
    <w:p w:rsidR="002849AF" w:rsidRPr="00EE678B" w:rsidRDefault="002849AF">
      <w:pPr>
        <w:numPr>
          <w:ilvl w:val="0"/>
          <w:numId w:val="43"/>
        </w:numPr>
        <w:tabs>
          <w:tab w:val="clear" w:pos="720"/>
          <w:tab w:val="num" w:pos="1260"/>
        </w:tabs>
        <w:ind w:left="1260"/>
        <w:rPr>
          <w:color w:val="000000"/>
          <w:szCs w:val="20"/>
        </w:rPr>
        <w:pPrChange w:id="5851" w:author="Fred Perez" w:date="2019-03-22T09:44:00Z">
          <w:pPr>
            <w:numPr>
              <w:numId w:val="46"/>
            </w:numPr>
            <w:tabs>
              <w:tab w:val="num" w:pos="720"/>
              <w:tab w:val="num" w:pos="1260"/>
            </w:tabs>
            <w:ind w:left="1260" w:hanging="360"/>
          </w:pPr>
        </w:pPrChange>
      </w:pPr>
      <w:r w:rsidRPr="00EE678B">
        <w:rPr>
          <w:color w:val="000000"/>
          <w:szCs w:val="20"/>
        </w:rPr>
        <w:t>ZIP CODE field</w:t>
      </w:r>
    </w:p>
    <w:p w:rsidR="00BA7821" w:rsidRPr="00EE678B" w:rsidRDefault="00BA7821">
      <w:pPr>
        <w:numPr>
          <w:ilvl w:val="0"/>
          <w:numId w:val="43"/>
        </w:numPr>
        <w:tabs>
          <w:tab w:val="clear" w:pos="720"/>
          <w:tab w:val="num" w:pos="1260"/>
        </w:tabs>
        <w:ind w:left="1260"/>
        <w:rPr>
          <w:color w:val="000000"/>
          <w:szCs w:val="20"/>
        </w:rPr>
        <w:pPrChange w:id="5852" w:author="Fred Perez" w:date="2019-03-22T09:44:00Z">
          <w:pPr>
            <w:numPr>
              <w:numId w:val="46"/>
            </w:numPr>
            <w:tabs>
              <w:tab w:val="num" w:pos="720"/>
              <w:tab w:val="num" w:pos="1260"/>
            </w:tabs>
            <w:ind w:left="1260" w:hanging="360"/>
          </w:pPr>
        </w:pPrChange>
      </w:pPr>
      <w:r w:rsidRPr="00EE678B">
        <w:rPr>
          <w:color w:val="000000"/>
          <w:szCs w:val="20"/>
        </w:rPr>
        <w:t>BAD ADDRESS INDICATOR field</w:t>
      </w:r>
    </w:p>
    <w:p w:rsidR="00BA7821" w:rsidRPr="00EE678B" w:rsidRDefault="00BA7821">
      <w:pPr>
        <w:numPr>
          <w:ilvl w:val="0"/>
          <w:numId w:val="43"/>
        </w:numPr>
        <w:tabs>
          <w:tab w:val="clear" w:pos="720"/>
          <w:tab w:val="num" w:pos="1260"/>
        </w:tabs>
        <w:ind w:left="1260"/>
        <w:rPr>
          <w:color w:val="000000"/>
          <w:szCs w:val="20"/>
        </w:rPr>
        <w:pPrChange w:id="5853" w:author="Fred Perez" w:date="2019-03-22T09:44:00Z">
          <w:pPr>
            <w:numPr>
              <w:numId w:val="46"/>
            </w:numPr>
            <w:tabs>
              <w:tab w:val="num" w:pos="720"/>
              <w:tab w:val="num" w:pos="1260"/>
            </w:tabs>
            <w:ind w:left="1260" w:hanging="360"/>
          </w:pPr>
        </w:pPrChange>
      </w:pPr>
      <w:r w:rsidRPr="00EE678B">
        <w:rPr>
          <w:color w:val="000000"/>
          <w:szCs w:val="20"/>
        </w:rPr>
        <w:t>TEMPORARY ADDRESS ACTIVE? field</w:t>
      </w:r>
    </w:p>
    <w:p w:rsidR="00BA7821" w:rsidRPr="00EE678B" w:rsidRDefault="00BA7821">
      <w:pPr>
        <w:numPr>
          <w:ilvl w:val="0"/>
          <w:numId w:val="43"/>
        </w:numPr>
        <w:tabs>
          <w:tab w:val="clear" w:pos="720"/>
          <w:tab w:val="num" w:pos="1260"/>
        </w:tabs>
        <w:ind w:left="1260"/>
        <w:rPr>
          <w:color w:val="000000"/>
          <w:szCs w:val="20"/>
        </w:rPr>
        <w:pPrChange w:id="5854" w:author="Fred Perez" w:date="2019-03-22T09:44:00Z">
          <w:pPr>
            <w:numPr>
              <w:numId w:val="46"/>
            </w:numPr>
            <w:tabs>
              <w:tab w:val="num" w:pos="720"/>
              <w:tab w:val="num" w:pos="1260"/>
            </w:tabs>
            <w:ind w:left="1260" w:hanging="360"/>
          </w:pPr>
        </w:pPrChange>
      </w:pPr>
      <w:r w:rsidRPr="00EE678B">
        <w:rPr>
          <w:color w:val="000000"/>
          <w:szCs w:val="20"/>
        </w:rPr>
        <w:t>TEMPORARY STREET [LINE 1] field</w:t>
      </w:r>
    </w:p>
    <w:p w:rsidR="00BA7821" w:rsidRPr="00EE678B" w:rsidRDefault="00BA7821">
      <w:pPr>
        <w:numPr>
          <w:ilvl w:val="0"/>
          <w:numId w:val="43"/>
        </w:numPr>
        <w:tabs>
          <w:tab w:val="clear" w:pos="720"/>
          <w:tab w:val="num" w:pos="1260"/>
        </w:tabs>
        <w:ind w:left="1260"/>
        <w:rPr>
          <w:color w:val="000000"/>
          <w:szCs w:val="20"/>
        </w:rPr>
        <w:pPrChange w:id="5855" w:author="Fred Perez" w:date="2019-03-22T09:44:00Z">
          <w:pPr>
            <w:numPr>
              <w:numId w:val="46"/>
            </w:numPr>
            <w:tabs>
              <w:tab w:val="num" w:pos="720"/>
              <w:tab w:val="num" w:pos="1260"/>
            </w:tabs>
            <w:ind w:left="1260" w:hanging="360"/>
          </w:pPr>
        </w:pPrChange>
      </w:pPr>
      <w:r w:rsidRPr="00EE678B">
        <w:rPr>
          <w:color w:val="000000"/>
          <w:szCs w:val="20"/>
        </w:rPr>
        <w:t>TEMPORARY ZIP+4 field</w:t>
      </w:r>
    </w:p>
    <w:p w:rsidR="00BA7821" w:rsidRPr="00EE678B" w:rsidRDefault="00BA7821">
      <w:pPr>
        <w:numPr>
          <w:ilvl w:val="0"/>
          <w:numId w:val="43"/>
        </w:numPr>
        <w:tabs>
          <w:tab w:val="clear" w:pos="720"/>
          <w:tab w:val="num" w:pos="1260"/>
        </w:tabs>
        <w:ind w:left="1260"/>
        <w:rPr>
          <w:color w:val="000000"/>
          <w:szCs w:val="20"/>
        </w:rPr>
        <w:pPrChange w:id="5856" w:author="Fred Perez" w:date="2019-03-22T09:44:00Z">
          <w:pPr>
            <w:numPr>
              <w:numId w:val="46"/>
            </w:numPr>
            <w:tabs>
              <w:tab w:val="num" w:pos="720"/>
              <w:tab w:val="num" w:pos="1260"/>
            </w:tabs>
            <w:ind w:left="1260" w:hanging="360"/>
          </w:pPr>
        </w:pPrChange>
      </w:pPr>
      <w:r w:rsidRPr="00EE678B">
        <w:rPr>
          <w:color w:val="000000"/>
          <w:szCs w:val="20"/>
        </w:rPr>
        <w:t>TEMPORARY STREET [LINE 2] field</w:t>
      </w:r>
    </w:p>
    <w:p w:rsidR="00BA7821" w:rsidRPr="00EE678B" w:rsidRDefault="00BA7821">
      <w:pPr>
        <w:numPr>
          <w:ilvl w:val="0"/>
          <w:numId w:val="43"/>
        </w:numPr>
        <w:tabs>
          <w:tab w:val="clear" w:pos="720"/>
          <w:tab w:val="num" w:pos="1260"/>
        </w:tabs>
        <w:ind w:left="1260"/>
        <w:rPr>
          <w:color w:val="000000"/>
          <w:szCs w:val="20"/>
        </w:rPr>
        <w:pPrChange w:id="5857" w:author="Fred Perez" w:date="2019-03-22T09:44:00Z">
          <w:pPr>
            <w:numPr>
              <w:numId w:val="46"/>
            </w:numPr>
            <w:tabs>
              <w:tab w:val="num" w:pos="720"/>
              <w:tab w:val="num" w:pos="1260"/>
            </w:tabs>
            <w:ind w:left="1260" w:hanging="360"/>
          </w:pPr>
        </w:pPrChange>
      </w:pPr>
      <w:r w:rsidRPr="00EE678B">
        <w:rPr>
          <w:color w:val="000000"/>
          <w:szCs w:val="20"/>
        </w:rPr>
        <w:t>TEMPORARY STREET [LINE 3] field</w:t>
      </w:r>
    </w:p>
    <w:p w:rsidR="00BA7821" w:rsidRPr="00EE678B" w:rsidRDefault="00BA7821">
      <w:pPr>
        <w:numPr>
          <w:ilvl w:val="0"/>
          <w:numId w:val="43"/>
        </w:numPr>
        <w:tabs>
          <w:tab w:val="clear" w:pos="720"/>
          <w:tab w:val="num" w:pos="1260"/>
        </w:tabs>
        <w:ind w:left="1260"/>
        <w:rPr>
          <w:color w:val="000000"/>
          <w:szCs w:val="20"/>
        </w:rPr>
        <w:pPrChange w:id="5858" w:author="Fred Perez" w:date="2019-03-22T09:44:00Z">
          <w:pPr>
            <w:numPr>
              <w:numId w:val="46"/>
            </w:numPr>
            <w:tabs>
              <w:tab w:val="num" w:pos="720"/>
              <w:tab w:val="num" w:pos="1260"/>
            </w:tabs>
            <w:ind w:left="1260" w:hanging="360"/>
          </w:pPr>
        </w:pPrChange>
      </w:pPr>
      <w:r w:rsidRPr="00EE678B">
        <w:rPr>
          <w:color w:val="000000"/>
          <w:szCs w:val="20"/>
        </w:rPr>
        <w:t>TEMPORARY CITY field</w:t>
      </w:r>
    </w:p>
    <w:p w:rsidR="00BA7821" w:rsidRPr="00EE678B" w:rsidRDefault="00BA7821">
      <w:pPr>
        <w:numPr>
          <w:ilvl w:val="0"/>
          <w:numId w:val="43"/>
        </w:numPr>
        <w:tabs>
          <w:tab w:val="clear" w:pos="720"/>
          <w:tab w:val="num" w:pos="1260"/>
        </w:tabs>
        <w:ind w:left="1260"/>
        <w:rPr>
          <w:color w:val="000000"/>
          <w:szCs w:val="20"/>
        </w:rPr>
        <w:pPrChange w:id="5859" w:author="Fred Perez" w:date="2019-03-22T09:44:00Z">
          <w:pPr>
            <w:numPr>
              <w:numId w:val="46"/>
            </w:numPr>
            <w:tabs>
              <w:tab w:val="num" w:pos="720"/>
              <w:tab w:val="num" w:pos="1260"/>
            </w:tabs>
            <w:ind w:left="1260" w:hanging="360"/>
          </w:pPr>
        </w:pPrChange>
      </w:pPr>
      <w:r w:rsidRPr="00EE678B">
        <w:rPr>
          <w:color w:val="000000"/>
          <w:szCs w:val="20"/>
        </w:rPr>
        <w:t>TEMPORARY STATE field</w:t>
      </w:r>
    </w:p>
    <w:p w:rsidR="00BA7821" w:rsidRPr="00EE678B" w:rsidRDefault="00BA7821">
      <w:pPr>
        <w:numPr>
          <w:ilvl w:val="0"/>
          <w:numId w:val="43"/>
        </w:numPr>
        <w:tabs>
          <w:tab w:val="clear" w:pos="720"/>
          <w:tab w:val="num" w:pos="1260"/>
        </w:tabs>
        <w:ind w:left="1260"/>
        <w:rPr>
          <w:color w:val="000000"/>
          <w:szCs w:val="20"/>
        </w:rPr>
        <w:pPrChange w:id="5860" w:author="Fred Perez" w:date="2019-03-22T09:44:00Z">
          <w:pPr>
            <w:numPr>
              <w:numId w:val="46"/>
            </w:numPr>
            <w:tabs>
              <w:tab w:val="num" w:pos="720"/>
              <w:tab w:val="num" w:pos="1260"/>
            </w:tabs>
            <w:ind w:left="1260" w:hanging="360"/>
          </w:pPr>
        </w:pPrChange>
      </w:pPr>
      <w:r w:rsidRPr="00EE678B">
        <w:rPr>
          <w:color w:val="000000"/>
          <w:szCs w:val="20"/>
        </w:rPr>
        <w:t>TEMPORARY ZIP CODE field</w:t>
      </w:r>
    </w:p>
    <w:p w:rsidR="00BA7821" w:rsidRPr="00EE678B" w:rsidRDefault="00BA7821">
      <w:pPr>
        <w:numPr>
          <w:ilvl w:val="0"/>
          <w:numId w:val="43"/>
        </w:numPr>
        <w:tabs>
          <w:tab w:val="clear" w:pos="720"/>
          <w:tab w:val="num" w:pos="1260"/>
        </w:tabs>
        <w:ind w:left="1260"/>
        <w:rPr>
          <w:color w:val="000000"/>
          <w:szCs w:val="20"/>
        </w:rPr>
        <w:pPrChange w:id="5861" w:author="Fred Perez" w:date="2019-03-22T09:44:00Z">
          <w:pPr>
            <w:numPr>
              <w:numId w:val="46"/>
            </w:numPr>
            <w:tabs>
              <w:tab w:val="num" w:pos="720"/>
              <w:tab w:val="num" w:pos="1260"/>
            </w:tabs>
            <w:ind w:left="1260" w:hanging="360"/>
          </w:pPr>
        </w:pPrChange>
      </w:pPr>
      <w:r w:rsidRPr="00EE678B">
        <w:rPr>
          <w:color w:val="000000"/>
          <w:szCs w:val="20"/>
        </w:rPr>
        <w:t>TEMPORARY ADDRESS START DATE field</w:t>
      </w:r>
    </w:p>
    <w:p w:rsidR="00BA7821" w:rsidRPr="00EE678B" w:rsidRDefault="00BA7821">
      <w:pPr>
        <w:numPr>
          <w:ilvl w:val="0"/>
          <w:numId w:val="43"/>
        </w:numPr>
        <w:tabs>
          <w:tab w:val="clear" w:pos="720"/>
          <w:tab w:val="num" w:pos="1260"/>
        </w:tabs>
        <w:ind w:left="1260"/>
        <w:rPr>
          <w:color w:val="000000"/>
          <w:szCs w:val="20"/>
        </w:rPr>
        <w:pPrChange w:id="5862" w:author="Fred Perez" w:date="2019-03-22T09:44:00Z">
          <w:pPr>
            <w:numPr>
              <w:numId w:val="46"/>
            </w:numPr>
            <w:tabs>
              <w:tab w:val="num" w:pos="720"/>
              <w:tab w:val="num" w:pos="1260"/>
            </w:tabs>
            <w:ind w:left="1260" w:hanging="360"/>
          </w:pPr>
        </w:pPrChange>
      </w:pPr>
      <w:r w:rsidRPr="00EE678B">
        <w:rPr>
          <w:color w:val="000000"/>
          <w:szCs w:val="20"/>
        </w:rPr>
        <w:t xml:space="preserve">TEMPORARY ADDRESS END DATE field </w:t>
      </w:r>
    </w:p>
    <w:p w:rsidR="00BA7821" w:rsidRPr="00EE678B" w:rsidRDefault="00BA7821" w:rsidP="00BA7821"/>
    <w:p w:rsidR="00BA7821" w:rsidRPr="00EE678B" w:rsidRDefault="00BA7821">
      <w:pPr>
        <w:numPr>
          <w:ilvl w:val="0"/>
          <w:numId w:val="43"/>
        </w:numPr>
        <w:rPr>
          <w:color w:val="000000"/>
          <w:szCs w:val="20"/>
        </w:rPr>
        <w:pPrChange w:id="5863" w:author="Fred Perez" w:date="2019-03-22T09:44:00Z">
          <w:pPr>
            <w:numPr>
              <w:numId w:val="46"/>
            </w:numPr>
            <w:tabs>
              <w:tab w:val="num" w:pos="720"/>
            </w:tabs>
            <w:ind w:left="720" w:hanging="360"/>
          </w:pPr>
        </w:pPrChange>
      </w:pPr>
      <w:r w:rsidRPr="00EE678B">
        <w:rPr>
          <w:color w:val="000000"/>
          <w:szCs w:val="20"/>
        </w:rPr>
        <w:t>For the PHARMACY PATIENT file, turn on auditing for:</w:t>
      </w:r>
    </w:p>
    <w:p w:rsidR="00BA7821" w:rsidRPr="00EE678B" w:rsidRDefault="00BA7821">
      <w:pPr>
        <w:numPr>
          <w:ilvl w:val="0"/>
          <w:numId w:val="43"/>
        </w:numPr>
        <w:tabs>
          <w:tab w:val="clear" w:pos="720"/>
          <w:tab w:val="num" w:pos="1260"/>
        </w:tabs>
        <w:ind w:left="1260"/>
        <w:rPr>
          <w:color w:val="000000"/>
          <w:szCs w:val="20"/>
        </w:rPr>
        <w:pPrChange w:id="5864" w:author="Fred Perez" w:date="2019-03-22T09:44:00Z">
          <w:pPr>
            <w:numPr>
              <w:numId w:val="46"/>
            </w:numPr>
            <w:tabs>
              <w:tab w:val="num" w:pos="720"/>
              <w:tab w:val="num" w:pos="1260"/>
            </w:tabs>
            <w:ind w:left="1260" w:hanging="360"/>
          </w:pPr>
        </w:pPrChange>
      </w:pPr>
      <w:r w:rsidRPr="00EE678B">
        <w:rPr>
          <w:color w:val="000000"/>
          <w:szCs w:val="20"/>
        </w:rPr>
        <w:t>MAIL field</w:t>
      </w:r>
    </w:p>
    <w:p w:rsidR="00BA7821" w:rsidRPr="00EE678B" w:rsidRDefault="00BA7821">
      <w:pPr>
        <w:numPr>
          <w:ilvl w:val="0"/>
          <w:numId w:val="43"/>
        </w:numPr>
        <w:tabs>
          <w:tab w:val="clear" w:pos="720"/>
          <w:tab w:val="num" w:pos="1260"/>
        </w:tabs>
        <w:ind w:left="1260"/>
        <w:rPr>
          <w:color w:val="000000"/>
          <w:szCs w:val="20"/>
        </w:rPr>
        <w:pPrChange w:id="5865" w:author="Fred Perez" w:date="2019-03-22T09:44:00Z">
          <w:pPr>
            <w:numPr>
              <w:numId w:val="46"/>
            </w:numPr>
            <w:tabs>
              <w:tab w:val="num" w:pos="720"/>
              <w:tab w:val="num" w:pos="1260"/>
            </w:tabs>
            <w:ind w:left="1260" w:hanging="360"/>
          </w:pPr>
        </w:pPrChange>
      </w:pPr>
      <w:r w:rsidRPr="00EE678B">
        <w:rPr>
          <w:color w:val="000000"/>
          <w:szCs w:val="20"/>
        </w:rPr>
        <w:t>MAIL STATUS EXPIRATION DATE field</w:t>
      </w:r>
    </w:p>
    <w:p w:rsidR="002849AF" w:rsidRPr="00EE678B" w:rsidRDefault="002849AF" w:rsidP="002849AF">
      <w:pPr>
        <w:rPr>
          <w:color w:val="000000"/>
          <w:szCs w:val="20"/>
        </w:rPr>
      </w:pPr>
    </w:p>
    <w:p w:rsidR="00BA7821" w:rsidRPr="00EE678B" w:rsidRDefault="00BA7821" w:rsidP="00644AD6">
      <w:pPr>
        <w:pStyle w:val="ExampleHeading"/>
      </w:pPr>
      <w:r w:rsidRPr="00EE678B">
        <w:t>Example: Patient Address Changes Report</w:t>
      </w:r>
    </w:p>
    <w:p w:rsidR="00BA7821" w:rsidRPr="00EE678B" w:rsidRDefault="00BA7821" w:rsidP="00E20A49">
      <w:pPr>
        <w:pStyle w:val="ScreenCapture"/>
      </w:pPr>
      <w:r w:rsidRPr="00EE678B">
        <w:t xml:space="preserve">Select Maintenance (Outpatient Pharmacy) Option: </w:t>
      </w:r>
      <w:r w:rsidRPr="00EE678B">
        <w:rPr>
          <w:b/>
        </w:rPr>
        <w:t>Pat</w:t>
      </w:r>
      <w:r w:rsidRPr="00EE678B">
        <w:t>ient Address Changes Report</w:t>
      </w:r>
    </w:p>
    <w:p w:rsidR="00BA7821" w:rsidRPr="00EE678B" w:rsidRDefault="00BA7821" w:rsidP="00E20A49">
      <w:pPr>
        <w:pStyle w:val="ScreenCapture"/>
      </w:pPr>
    </w:p>
    <w:p w:rsidR="00BA7821" w:rsidRPr="00EE678B" w:rsidRDefault="00BA7821" w:rsidP="00E20A49">
      <w:pPr>
        <w:pStyle w:val="ScreenCapture"/>
      </w:pPr>
      <w:r w:rsidRPr="00EE678B">
        <w:t>This option provides a report that displays changes made to permanent and</w:t>
      </w:r>
    </w:p>
    <w:p w:rsidR="00BA7821" w:rsidRPr="00EE678B" w:rsidRDefault="00BA7821" w:rsidP="00E20A49">
      <w:pPr>
        <w:pStyle w:val="ScreenCapture"/>
      </w:pPr>
      <w:r w:rsidRPr="00EE678B">
        <w:t>temporary mailing address information in the PATIENT file (#2). Also changes</w:t>
      </w:r>
    </w:p>
    <w:p w:rsidR="00BA7821" w:rsidRPr="00EE678B" w:rsidRDefault="00BA7821" w:rsidP="00E20A49">
      <w:pPr>
        <w:pStyle w:val="ScreenCapture"/>
      </w:pPr>
      <w:r w:rsidRPr="00EE678B">
        <w:t>to the MAIL field (#.03) and the MAIL STATUS EXPIRATION DATE field (#.05)</w:t>
      </w:r>
    </w:p>
    <w:p w:rsidR="00BA7821" w:rsidRPr="00EE678B" w:rsidRDefault="00BA7821" w:rsidP="00E20A49">
      <w:pPr>
        <w:pStyle w:val="ScreenCapture"/>
      </w:pPr>
      <w:r w:rsidRPr="00EE678B">
        <w:t>in the PHARMACY PATIENT file (#55) will be displayed.</w:t>
      </w:r>
    </w:p>
    <w:p w:rsidR="00BA7821" w:rsidRPr="00EE678B" w:rsidRDefault="00BA7821" w:rsidP="00E20A49">
      <w:pPr>
        <w:pStyle w:val="ScreenCapture"/>
      </w:pPr>
      <w:r w:rsidRPr="00EE678B">
        <w:t>Changes can only be displayed if the edits were made using VA FileMan, and the</w:t>
      </w:r>
    </w:p>
    <w:p w:rsidR="00BA7821" w:rsidRPr="00EE678B" w:rsidRDefault="00BA7821" w:rsidP="00E20A49">
      <w:pPr>
        <w:pStyle w:val="ScreenCapture"/>
      </w:pPr>
      <w:r w:rsidRPr="00EE678B">
        <w:t>Audit function was turned on for the field(s) at the time of the edit.</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 xml:space="preserve">Print report for a Single patient, or All patients: (S/A): Single// </w:t>
      </w:r>
      <w:r w:rsidRPr="00EE678B">
        <w:rPr>
          <w:b/>
        </w:rPr>
        <w:t>&lt;Enter&gt;</w:t>
      </w:r>
    </w:p>
    <w:p w:rsidR="00BA7821" w:rsidRPr="00EE678B" w:rsidRDefault="00BA7821" w:rsidP="00E20A49">
      <w:pPr>
        <w:pStyle w:val="ScreenCapture"/>
      </w:pPr>
    </w:p>
    <w:p w:rsidR="00BA7821" w:rsidRPr="00EE678B" w:rsidRDefault="00BA7821" w:rsidP="00E20A49">
      <w:pPr>
        <w:pStyle w:val="ScreenCapture"/>
      </w:pPr>
      <w:r w:rsidRPr="00EE678B">
        <w:t xml:space="preserve">Select PATIENT:    </w:t>
      </w:r>
      <w:r w:rsidRPr="00EE678B">
        <w:rPr>
          <w:b/>
        </w:rPr>
        <w:t>OPPATIENT24</w:t>
      </w:r>
      <w:r w:rsidRPr="00EE678B">
        <w:t>,ONE        12-2-16       000345678    NSC VETERAN</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This report will be sorted by Date/time of edit.</w:t>
      </w:r>
    </w:p>
    <w:p w:rsidR="00BA7821" w:rsidRPr="00EE678B" w:rsidRDefault="00BA7821" w:rsidP="00E20A49">
      <w:pPr>
        <w:pStyle w:val="ScreenCapture"/>
      </w:pPr>
      <w:r w:rsidRPr="00EE678B">
        <w:t>A beginning and ending date must now be entered for the search.</w:t>
      </w:r>
    </w:p>
    <w:p w:rsidR="00BA7821" w:rsidRPr="00EE678B" w:rsidRDefault="00BA7821" w:rsidP="00E20A49">
      <w:pPr>
        <w:pStyle w:val="ScreenCapture"/>
      </w:pPr>
    </w:p>
    <w:p w:rsidR="00BA7821" w:rsidRPr="00EE678B" w:rsidRDefault="00BA7821" w:rsidP="00E20A49">
      <w:pPr>
        <w:pStyle w:val="ScreenCapture"/>
      </w:pPr>
      <w:r w:rsidRPr="00EE678B">
        <w:t xml:space="preserve">Beginning Date: </w:t>
      </w:r>
      <w:r w:rsidRPr="00EE678B">
        <w:rPr>
          <w:b/>
        </w:rPr>
        <w:t>T-100</w:t>
      </w:r>
      <w:r w:rsidRPr="00EE678B">
        <w:t xml:space="preserve"> (JUL 23, 2002)</w:t>
      </w:r>
    </w:p>
    <w:p w:rsidR="00BA7821" w:rsidRPr="00EE678B" w:rsidRDefault="00BA7821" w:rsidP="00E20A49">
      <w:pPr>
        <w:pStyle w:val="ScreenCapture"/>
      </w:pPr>
    </w:p>
    <w:p w:rsidR="00BA7821" w:rsidRPr="00EE678B" w:rsidRDefault="00BA7821" w:rsidP="00916D67">
      <w:pPr>
        <w:pStyle w:val="ScreenCapture"/>
        <w:keepNext/>
      </w:pPr>
      <w:r w:rsidRPr="00EE678B">
        <w:t xml:space="preserve">Ending Date: </w:t>
      </w:r>
      <w:r w:rsidRPr="00EE678B">
        <w:rPr>
          <w:b/>
        </w:rPr>
        <w:t>T</w:t>
      </w:r>
      <w:r w:rsidRPr="00EE678B">
        <w:t xml:space="preserve"> (OCT 31, 2002)</w:t>
      </w:r>
    </w:p>
    <w:p w:rsidR="00BA7821" w:rsidRPr="00EE678B" w:rsidRDefault="00BA7821" w:rsidP="00E20A49">
      <w:pPr>
        <w:pStyle w:val="ScreenCapture"/>
      </w:pPr>
      <w:r w:rsidRPr="00EE678B">
        <w:t xml:space="preserve">DEVICE: HOME// </w:t>
      </w:r>
      <w:r w:rsidRPr="00EE678B">
        <w:rPr>
          <w:b/>
        </w:rPr>
        <w:t>&lt;Enter&gt;</w:t>
      </w:r>
      <w:r w:rsidRPr="00EE678B">
        <w:t xml:space="preserve">   GENERIC INCOMING TELNET </w:t>
      </w:r>
      <w:r w:rsidRPr="00EE678B">
        <w:rPr>
          <w:b/>
        </w:rPr>
        <w:t>&lt;Enter&gt;</w:t>
      </w:r>
    </w:p>
    <w:p w:rsidR="00BA7821" w:rsidRPr="00EE678B" w:rsidRDefault="00BA7821" w:rsidP="00E20A49">
      <w:pPr>
        <w:pStyle w:val="ScreenCapture"/>
      </w:pPr>
    </w:p>
    <w:p w:rsidR="00BA7821" w:rsidRPr="00EE678B" w:rsidRDefault="00BA7821" w:rsidP="00E20A49">
      <w:pPr>
        <w:pStyle w:val="ScreenCapture"/>
      </w:pPr>
    </w:p>
    <w:p w:rsidR="00BA7821" w:rsidRPr="00EE678B" w:rsidRDefault="00BA7821" w:rsidP="00E20A49">
      <w:pPr>
        <w:pStyle w:val="ScreenCapture"/>
      </w:pPr>
      <w:r w:rsidRPr="00EE678B">
        <w:t>Address changes for OPPATIENT24,ONE  (34-5678)                          PAGE: 1</w:t>
      </w:r>
    </w:p>
    <w:p w:rsidR="00BA7821" w:rsidRPr="00EE678B" w:rsidRDefault="00BA7821" w:rsidP="00E20A49">
      <w:pPr>
        <w:pStyle w:val="ScreenCapture"/>
      </w:pPr>
      <w:r w:rsidRPr="00EE678B">
        <w:t>made between JUL 23, 2002 and OCT 31, 2002</w:t>
      </w:r>
    </w:p>
    <w:p w:rsidR="00BA7821" w:rsidRPr="00EE678B" w:rsidRDefault="00BA7821" w:rsidP="00E20A49">
      <w:pPr>
        <w:pStyle w:val="ScreenCapture"/>
      </w:pPr>
      <w:r w:rsidRPr="00EE678B">
        <w:t>-----------------------------------------------------------------------------</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2002@11:10:18</w:t>
      </w:r>
    </w:p>
    <w:p w:rsidR="00BA7821" w:rsidRPr="00EE678B" w:rsidRDefault="00BA7821" w:rsidP="00E20A49">
      <w:pPr>
        <w:pStyle w:val="ScreenCapture"/>
      </w:pPr>
      <w:r w:rsidRPr="00EE678B">
        <w:t xml:space="preserve">     Field edited: STREET ADDRESS [LINE 1]</w:t>
      </w:r>
    </w:p>
    <w:p w:rsidR="00BA7821" w:rsidRPr="00EE678B" w:rsidRDefault="00BA7821" w:rsidP="00E20A49">
      <w:pPr>
        <w:pStyle w:val="ScreenCapture"/>
      </w:pPr>
      <w:r w:rsidRPr="00EE678B">
        <w:t xml:space="preserve">        Edited by: OPPHARMACY4,THREE</w:t>
      </w:r>
    </w:p>
    <w:p w:rsidR="00BA7821" w:rsidRPr="00EE678B" w:rsidRDefault="00BA7821" w:rsidP="00E20A49">
      <w:pPr>
        <w:pStyle w:val="ScreenCapture"/>
      </w:pPr>
      <w:r w:rsidRPr="00EE678B">
        <w:t xml:space="preserve">  Option/Protocol: PSO LM BACKDOOR ORDERS/PSO PATIENT RECORD UPDATE</w:t>
      </w:r>
    </w:p>
    <w:p w:rsidR="00BA7821" w:rsidRPr="00EE678B" w:rsidRDefault="00BA7821" w:rsidP="00E20A49">
      <w:pPr>
        <w:pStyle w:val="ScreenCapture"/>
      </w:pPr>
      <w:r w:rsidRPr="00EE678B">
        <w:t xml:space="preserve">        Old Value: &lt;no previous value&gt;</w:t>
      </w:r>
    </w:p>
    <w:p w:rsidR="00BA7821" w:rsidRPr="00EE678B" w:rsidRDefault="00BA7821" w:rsidP="00E20A49">
      <w:pPr>
        <w:pStyle w:val="ScreenCapture"/>
      </w:pPr>
      <w:r w:rsidRPr="00EE678B">
        <w:t xml:space="preserve">        New Value: TEST ADDRESS LINE 1</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2002@11:10:21</w:t>
      </w:r>
    </w:p>
    <w:p w:rsidR="00BA7821" w:rsidRPr="00EE678B" w:rsidRDefault="00BA7821" w:rsidP="00E20A49">
      <w:pPr>
        <w:pStyle w:val="ScreenCapture"/>
      </w:pPr>
      <w:r w:rsidRPr="00EE678B">
        <w:t xml:space="preserve">     Field edited: STREET ADDRESS [LINE 2]</w:t>
      </w:r>
    </w:p>
    <w:p w:rsidR="00BA7821" w:rsidRPr="00EE678B" w:rsidRDefault="00BA7821" w:rsidP="00E20A49">
      <w:pPr>
        <w:pStyle w:val="ScreenCapture"/>
      </w:pPr>
      <w:r w:rsidRPr="00EE678B">
        <w:t xml:space="preserve">        Edited by: OPPHARMACY4,THREE</w:t>
      </w:r>
    </w:p>
    <w:p w:rsidR="00BA7821" w:rsidRPr="00EE678B" w:rsidRDefault="00BA7821" w:rsidP="00E20A49">
      <w:pPr>
        <w:pStyle w:val="ScreenCapture"/>
      </w:pPr>
      <w:r w:rsidRPr="00EE678B">
        <w:t xml:space="preserve">  Option/Protocol: PSO LM BACKDOOR ORDERS/PSO PATIENT RECORD UPDATE</w:t>
      </w:r>
    </w:p>
    <w:p w:rsidR="00BA7821" w:rsidRPr="00EE678B" w:rsidRDefault="00BA7821" w:rsidP="00E20A49">
      <w:pPr>
        <w:pStyle w:val="ScreenCapture"/>
      </w:pPr>
      <w:r w:rsidRPr="00EE678B">
        <w:t xml:space="preserve">        Old Value: &lt;no previous value&gt;</w:t>
      </w:r>
    </w:p>
    <w:p w:rsidR="00BA7821" w:rsidRPr="00EE678B" w:rsidRDefault="00BA7821" w:rsidP="00E20A49">
      <w:pPr>
        <w:pStyle w:val="ScreenCapture"/>
      </w:pPr>
      <w:r w:rsidRPr="00EE678B">
        <w:t xml:space="preserve">        New Value: TEST ADDRESS LINE 2</w:t>
      </w:r>
    </w:p>
    <w:p w:rsidR="00BA7821" w:rsidRPr="00EE678B" w:rsidRDefault="00BA7821" w:rsidP="00E20A49">
      <w:pPr>
        <w:pStyle w:val="ScreenCapture"/>
      </w:pPr>
    </w:p>
    <w:p w:rsidR="00BA7821" w:rsidRPr="00EE678B" w:rsidRDefault="00BA7821" w:rsidP="00E20A49">
      <w:pPr>
        <w:pStyle w:val="ScreenCapture"/>
      </w:pPr>
      <w:r w:rsidRPr="00EE678B">
        <w:t>Date/time of edit: OCT 31, 2002@11:10:25</w:t>
      </w:r>
    </w:p>
    <w:p w:rsidR="00BA7821" w:rsidRPr="00EE678B" w:rsidRDefault="00BA7821" w:rsidP="00E20A49">
      <w:pPr>
        <w:pStyle w:val="ScreenCapture"/>
      </w:pPr>
      <w:r w:rsidRPr="00EE678B">
        <w:t xml:space="preserve">     Field edited: STREET ADDRESS [LINE 3]</w:t>
      </w:r>
    </w:p>
    <w:p w:rsidR="00BA7821" w:rsidRPr="00EE678B" w:rsidRDefault="00BA7821" w:rsidP="00E20A49">
      <w:pPr>
        <w:pStyle w:val="ScreenCapture"/>
      </w:pPr>
    </w:p>
    <w:p w:rsidR="00BA7821" w:rsidRPr="00EE678B" w:rsidRDefault="00BA7821" w:rsidP="00E20A49">
      <w:pPr>
        <w:pStyle w:val="ScreenCapture"/>
      </w:pPr>
      <w:r w:rsidRPr="00EE678B">
        <w:t>Press Return to continue, '^' to exit:</w:t>
      </w:r>
    </w:p>
    <w:p w:rsidR="0093647D" w:rsidRPr="00EE678B" w:rsidRDefault="0093647D" w:rsidP="004E0305">
      <w:pPr>
        <w:pStyle w:val="Heading2"/>
      </w:pPr>
      <w:bookmarkStart w:id="5866" w:name="_Toc280701359"/>
      <w:bookmarkStart w:id="5867" w:name="_Toc299044530"/>
      <w:bookmarkStart w:id="5868" w:name="_Toc280853699"/>
      <w:bookmarkStart w:id="5869" w:name="_Toc303286261"/>
      <w:bookmarkStart w:id="5870" w:name="_Toc339962147"/>
      <w:bookmarkStart w:id="5871" w:name="_Toc339962661"/>
      <w:bookmarkStart w:id="5872" w:name="_Toc340138806"/>
      <w:bookmarkStart w:id="5873" w:name="_Toc340139077"/>
      <w:bookmarkStart w:id="5874" w:name="_Toc340139356"/>
      <w:bookmarkStart w:id="5875" w:name="_Toc340143970"/>
      <w:bookmarkStart w:id="5876" w:name="_Toc340144227"/>
      <w:bookmarkStart w:id="5877" w:name="_Toc4140552"/>
      <w:r w:rsidRPr="00EE678B">
        <w:t>Pharmacist Enter/Edit</w:t>
      </w:r>
      <w:bookmarkEnd w:id="5866"/>
      <w:bookmarkEnd w:id="5867"/>
      <w:bookmarkEnd w:id="5868"/>
      <w:bookmarkEnd w:id="5869"/>
      <w:bookmarkEnd w:id="5870"/>
      <w:bookmarkEnd w:id="5871"/>
      <w:bookmarkEnd w:id="5872"/>
      <w:bookmarkEnd w:id="5873"/>
      <w:bookmarkEnd w:id="5874"/>
      <w:bookmarkEnd w:id="5875"/>
      <w:bookmarkEnd w:id="5876"/>
      <w:bookmarkEnd w:id="5877"/>
      <w:r w:rsidRPr="00EE678B">
        <w:fldChar w:fldCharType="begin"/>
      </w:r>
      <w:r w:rsidRPr="00EE678B">
        <w:instrText>XE "Pharmacist Enter/Edit"</w:instrText>
      </w:r>
      <w:r w:rsidRPr="00EE678B">
        <w:fldChar w:fldCharType="end"/>
      </w:r>
    </w:p>
    <w:p w:rsidR="0093647D" w:rsidRPr="00EE678B" w:rsidRDefault="0093647D" w:rsidP="007D02E1">
      <w:pPr>
        <w:pStyle w:val="Manual-optionname"/>
      </w:pPr>
      <w:r w:rsidRPr="00EE678B">
        <w:t>[PSO RPH]</w:t>
      </w:r>
    </w:p>
    <w:p w:rsidR="0093647D" w:rsidRPr="00EE678B" w:rsidRDefault="0093647D" w:rsidP="007D02E1">
      <w:pPr>
        <w:keepNext/>
        <w:rPr>
          <w:color w:val="000000"/>
          <w:szCs w:val="20"/>
        </w:rPr>
      </w:pPr>
    </w:p>
    <w:p w:rsidR="0093647D" w:rsidRPr="00EE678B" w:rsidRDefault="0093647D" w:rsidP="0093647D">
      <w:r w:rsidRPr="00EE678B">
        <w:t>This option allows pharmacists to be identified to the system. Enter the name of the new pharmacist at the "Select Pharmacist" prompt. When the PSORPH key is shown as a default, press Return. This enters the pharmacist into the file and gives him/her the PSORPH security key. To delete a pharmacist, enter the name, then enter an @ symbol at the "KEY" prompt and press Return.</w:t>
      </w:r>
    </w:p>
    <w:p w:rsidR="0093647D" w:rsidRPr="00EE678B" w:rsidRDefault="0093647D" w:rsidP="004E0305">
      <w:pPr>
        <w:pStyle w:val="Heading2"/>
      </w:pPr>
      <w:bookmarkStart w:id="5878" w:name="_Toc520273473"/>
      <w:bookmarkStart w:id="5879" w:name="_Toc520299273"/>
      <w:bookmarkStart w:id="5880" w:name="_Toc520304740"/>
      <w:bookmarkStart w:id="5881" w:name="_Toc32837009"/>
      <w:bookmarkStart w:id="5882" w:name="_Toc38424662"/>
      <w:bookmarkStart w:id="5883" w:name="_Toc50535355"/>
      <w:bookmarkStart w:id="5884" w:name="_Toc280701360"/>
      <w:bookmarkStart w:id="5885" w:name="_Toc299044531"/>
      <w:bookmarkStart w:id="5886" w:name="_Toc280853700"/>
      <w:bookmarkStart w:id="5887" w:name="_Toc303286262"/>
      <w:bookmarkStart w:id="5888" w:name="_Toc339962148"/>
      <w:bookmarkStart w:id="5889" w:name="_Toc339962662"/>
      <w:bookmarkStart w:id="5890" w:name="_Toc340138807"/>
      <w:bookmarkStart w:id="5891" w:name="_Toc340139078"/>
      <w:bookmarkStart w:id="5892" w:name="_Toc340139357"/>
      <w:bookmarkStart w:id="5893" w:name="_Toc340143971"/>
      <w:bookmarkStart w:id="5894" w:name="_Toc340144228"/>
      <w:bookmarkStart w:id="5895" w:name="_Toc4140553"/>
      <w:r w:rsidRPr="00EE678B">
        <w:t>Purge Drug Cost Data</w:t>
      </w:r>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r w:rsidRPr="00EE678B">
        <w:fldChar w:fldCharType="begin"/>
      </w:r>
      <w:r w:rsidRPr="00EE678B">
        <w:instrText>XE "Purge Drug Cost Data"</w:instrText>
      </w:r>
      <w:r w:rsidRPr="00EE678B">
        <w:fldChar w:fldCharType="end"/>
      </w:r>
    </w:p>
    <w:p w:rsidR="0093647D" w:rsidRPr="00EE678B" w:rsidRDefault="0093647D" w:rsidP="007D02E1">
      <w:pPr>
        <w:pStyle w:val="Manual-optionname"/>
      </w:pPr>
      <w:r w:rsidRPr="00EE678B">
        <w:t>[PSO PURGE DRUG COST]</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To purge drug cost data from the DRUG COST file enter a starting and ending date. Then choose to run this job immediately or queue it.</w:t>
      </w:r>
    </w:p>
    <w:p w:rsidR="0093647D" w:rsidRPr="00EE678B" w:rsidRDefault="0093647D" w:rsidP="0093647D">
      <w:pPr>
        <w:rPr>
          <w:color w:val="000000"/>
          <w:szCs w:val="20"/>
        </w:rPr>
      </w:pPr>
    </w:p>
    <w:p w:rsidR="0093647D" w:rsidRPr="00EE678B" w:rsidRDefault="0093647D" w:rsidP="00644AD6">
      <w:pPr>
        <w:pStyle w:val="ExampleHeading"/>
        <w:rPr>
          <w:rFonts w:eastAsia="MS Mincho"/>
        </w:rPr>
      </w:pPr>
      <w:r w:rsidRPr="00EE678B">
        <w:rPr>
          <w:rFonts w:eastAsia="MS Mincho"/>
        </w:rPr>
        <w:t>Example: Purge Drug Cost Data</w:t>
      </w:r>
    </w:p>
    <w:p w:rsidR="0093647D" w:rsidRPr="00EE678B" w:rsidRDefault="0093647D" w:rsidP="00E20A49">
      <w:pPr>
        <w:pStyle w:val="ScreenCapture"/>
      </w:pPr>
      <w:r w:rsidRPr="00EE678B">
        <w:t xml:space="preserve">Select Maintenance (Outpatient Pharmacy) Option: </w:t>
      </w:r>
      <w:r w:rsidRPr="00EE678B">
        <w:rPr>
          <w:b/>
          <w:bCs/>
        </w:rPr>
        <w:t>PURGE</w:t>
      </w:r>
      <w:r w:rsidRPr="00EE678B">
        <w:t xml:space="preserve"> Drug Cost Data</w:t>
      </w:r>
    </w:p>
    <w:p w:rsidR="0093647D" w:rsidRPr="00EE678B" w:rsidRDefault="0093647D" w:rsidP="00E20A49">
      <w:pPr>
        <w:pStyle w:val="ScreenCapture"/>
      </w:pPr>
    </w:p>
    <w:p w:rsidR="0093647D" w:rsidRPr="00EE678B" w:rsidRDefault="0093647D" w:rsidP="00E20A49">
      <w:pPr>
        <w:pStyle w:val="ScreenCapture"/>
      </w:pPr>
      <w:r w:rsidRPr="00EE678B">
        <w:t xml:space="preserve">Purge Cost Data Starting: FEB 1997// </w:t>
      </w:r>
      <w:r w:rsidRPr="00EE678B">
        <w:rPr>
          <w:b/>
        </w:rPr>
        <w:t>&lt;Enter&gt;</w:t>
      </w:r>
      <w:r w:rsidRPr="00EE678B">
        <w:t xml:space="preserve"> (FEB 1997)</w:t>
      </w:r>
    </w:p>
    <w:p w:rsidR="0093647D" w:rsidRPr="00EE678B" w:rsidRDefault="0093647D" w:rsidP="00E20A49">
      <w:pPr>
        <w:pStyle w:val="ScreenCapture"/>
      </w:pPr>
      <w:r w:rsidRPr="00EE678B">
        <w:t xml:space="preserve">Purge Cost Data Ending: </w:t>
      </w:r>
      <w:r w:rsidRPr="00EE678B">
        <w:rPr>
          <w:b/>
          <w:bCs/>
        </w:rPr>
        <w:t>3/97</w:t>
      </w:r>
      <w:r w:rsidRPr="00EE678B">
        <w:t xml:space="preserve"> (MAR 1997)</w:t>
      </w:r>
    </w:p>
    <w:p w:rsidR="0093647D" w:rsidRPr="00EE678B" w:rsidRDefault="0093647D" w:rsidP="00E20A49">
      <w:pPr>
        <w:pStyle w:val="ScreenCapture"/>
      </w:pPr>
    </w:p>
    <w:p w:rsidR="0093647D" w:rsidRPr="00EE678B" w:rsidRDefault="0093647D" w:rsidP="00E20A49">
      <w:pPr>
        <w:pStyle w:val="ScreenCapture"/>
      </w:pPr>
      <w:r w:rsidRPr="00EE678B">
        <w:t>Are you sure you want to purge cost data</w:t>
      </w:r>
    </w:p>
    <w:p w:rsidR="0093647D" w:rsidRPr="00EE678B" w:rsidRDefault="0093647D" w:rsidP="00E20A49">
      <w:pPr>
        <w:pStyle w:val="ScreenCapture"/>
      </w:pPr>
      <w:r w:rsidRPr="00EE678B">
        <w:t xml:space="preserve">from 02/00/97 to 03/00/97? NO// </w:t>
      </w:r>
      <w:r w:rsidRPr="00EE678B">
        <w:rPr>
          <w:b/>
          <w:bCs/>
        </w:rPr>
        <w:t>Y</w:t>
      </w:r>
      <w:r w:rsidRPr="00EE678B">
        <w:t xml:space="preserve">  YES</w:t>
      </w:r>
    </w:p>
    <w:p w:rsidR="0093647D" w:rsidRPr="00EE678B" w:rsidRDefault="0093647D" w:rsidP="00E20A49">
      <w:pPr>
        <w:pStyle w:val="ScreenCapture"/>
      </w:pPr>
    </w:p>
    <w:p w:rsidR="0093647D" w:rsidRPr="00EE678B" w:rsidRDefault="0093647D" w:rsidP="00E20A49">
      <w:pPr>
        <w:pStyle w:val="ScreenCapture"/>
      </w:pPr>
      <w:r w:rsidRPr="00EE678B">
        <w:t xml:space="preserve">Do you want this option to run IMMEDIATELY or QUEUED? Q// </w:t>
      </w:r>
      <w:r w:rsidRPr="00EE678B">
        <w:rPr>
          <w:b/>
        </w:rPr>
        <w:t>&lt;Enter&gt;</w:t>
      </w:r>
      <w:r w:rsidRPr="00EE678B">
        <w:t xml:space="preserve"> UEUED</w:t>
      </w:r>
    </w:p>
    <w:p w:rsidR="0093647D" w:rsidRPr="00EE678B" w:rsidRDefault="0093647D" w:rsidP="00E20A49">
      <w:pPr>
        <w:pStyle w:val="ScreenCapture"/>
      </w:pPr>
      <w:r w:rsidRPr="00EE678B">
        <w:t xml:space="preserve">Requested Start Time: NOW// </w:t>
      </w:r>
      <w:r w:rsidRPr="00EE678B">
        <w:rPr>
          <w:b/>
        </w:rPr>
        <w:t>&lt;Enter&gt;</w:t>
      </w:r>
      <w:r w:rsidRPr="00EE678B">
        <w:t xml:space="preserve"> (MAY 06, 1997@10:31:23)</w:t>
      </w:r>
    </w:p>
    <w:p w:rsidR="0093647D" w:rsidRPr="00EE678B" w:rsidRDefault="0093647D" w:rsidP="00E20A49">
      <w:pPr>
        <w:pStyle w:val="ScreenCapture"/>
      </w:pPr>
      <w:r w:rsidRPr="00EE678B">
        <w:t>Task #223079 QUEUED.</w:t>
      </w:r>
    </w:p>
    <w:p w:rsidR="0093647D" w:rsidRPr="00EE678B" w:rsidRDefault="0093647D" w:rsidP="00E20A49">
      <w:pPr>
        <w:pStyle w:val="Heading2"/>
      </w:pPr>
      <w:bookmarkStart w:id="5896" w:name="_Toc32837010"/>
      <w:bookmarkStart w:id="5897" w:name="_Toc38424663"/>
      <w:bookmarkStart w:id="5898" w:name="_Toc50535356"/>
      <w:bookmarkStart w:id="5899" w:name="_Toc280701361"/>
      <w:bookmarkStart w:id="5900" w:name="_Toc299044532"/>
      <w:bookmarkStart w:id="5901" w:name="_Toc280853701"/>
      <w:bookmarkStart w:id="5902" w:name="_Toc303286263"/>
      <w:bookmarkStart w:id="5903" w:name="_Toc339962149"/>
      <w:bookmarkStart w:id="5904" w:name="_Toc339962663"/>
      <w:bookmarkStart w:id="5905" w:name="_Toc340138808"/>
      <w:bookmarkStart w:id="5906" w:name="_Toc340139079"/>
      <w:bookmarkStart w:id="5907" w:name="_Toc340139358"/>
      <w:bookmarkStart w:id="5908" w:name="_Toc340143972"/>
      <w:bookmarkStart w:id="5909" w:name="_Toc340144229"/>
      <w:bookmarkStart w:id="5910" w:name="_Toc4140554"/>
      <w:bookmarkStart w:id="5911" w:name="_Toc520273474"/>
      <w:bookmarkStart w:id="5912" w:name="_Toc520299274"/>
      <w:bookmarkStart w:id="5913" w:name="_Toc520304741"/>
      <w:r w:rsidRPr="00EE678B">
        <w:t>Recompile AMIS Data</w:t>
      </w:r>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r w:rsidRPr="00EE678B">
        <w:fldChar w:fldCharType="begin"/>
      </w:r>
      <w:r w:rsidRPr="00EE678B">
        <w:instrText>XE "Recompile AMIS Data"</w:instrText>
      </w:r>
      <w:r w:rsidRPr="00EE678B">
        <w:fldChar w:fldCharType="end"/>
      </w:r>
      <w:bookmarkEnd w:id="5911"/>
      <w:bookmarkEnd w:id="5912"/>
      <w:bookmarkEnd w:id="5913"/>
    </w:p>
    <w:p w:rsidR="0093647D" w:rsidRPr="00EE678B" w:rsidRDefault="0093647D" w:rsidP="007D02E1">
      <w:pPr>
        <w:pStyle w:val="Manual-optionname"/>
      </w:pPr>
      <w:r w:rsidRPr="00EE678B">
        <w:t>[PSO AMIS RECOMPILE]</w:t>
      </w:r>
    </w:p>
    <w:p w:rsidR="0093647D" w:rsidRPr="00EE678B" w:rsidRDefault="0093647D" w:rsidP="007D02E1">
      <w:pPr>
        <w:keepNext/>
        <w:rPr>
          <w:color w:val="000000"/>
          <w:szCs w:val="20"/>
        </w:rPr>
      </w:pPr>
    </w:p>
    <w:p w:rsidR="0093647D" w:rsidRPr="00EE678B" w:rsidRDefault="0093647D" w:rsidP="000E6EBF">
      <w:pPr>
        <w:rPr>
          <w:color w:val="000000"/>
          <w:szCs w:val="20"/>
        </w:rPr>
      </w:pPr>
      <w:r w:rsidRPr="00EE678B">
        <w:rPr>
          <w:color w:val="000000"/>
          <w:szCs w:val="20"/>
        </w:rPr>
        <w:t>Gather AMIS data from various sources with this option. It is recommended that this job should be queued to run during off-peak hours or at a time that is convenient for the site.</w:t>
      </w:r>
    </w:p>
    <w:p w:rsidR="0093647D" w:rsidRPr="00EE678B" w:rsidRDefault="0093647D" w:rsidP="0093647D">
      <w:pPr>
        <w:rPr>
          <w:color w:val="000000"/>
          <w:szCs w:val="20"/>
        </w:rPr>
      </w:pPr>
    </w:p>
    <w:p w:rsidR="0093647D" w:rsidRPr="00EE678B" w:rsidRDefault="00583040" w:rsidP="000E6EBF">
      <w:pPr>
        <w:ind w:left="720" w:hanging="720"/>
        <w:rPr>
          <w:color w:val="000000"/>
          <w:szCs w:val="20"/>
        </w:rPr>
      </w:pPr>
      <w:r>
        <w:rPr>
          <w:noProof/>
        </w:rPr>
        <w:drawing>
          <wp:inline distT="0" distB="0" distL="0" distR="0">
            <wp:extent cx="419100" cy="335280"/>
            <wp:effectExtent l="0" t="0" r="0" b="0"/>
            <wp:docPr id="108" name="Picture 108"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19100" cy="335280"/>
                    </a:xfrm>
                    <a:prstGeom prst="rect">
                      <a:avLst/>
                    </a:prstGeom>
                    <a:noFill/>
                    <a:ln>
                      <a:noFill/>
                    </a:ln>
                  </pic:spPr>
                </pic:pic>
              </a:graphicData>
            </a:graphic>
          </wp:inline>
        </w:drawing>
      </w:r>
      <w:r w:rsidR="000E6EBF" w:rsidRPr="00EE678B">
        <w:t xml:space="preserve"> </w:t>
      </w:r>
      <w:r w:rsidR="0093647D" w:rsidRPr="00EE678B">
        <w:rPr>
          <w:b/>
          <w:bCs/>
          <w:color w:val="000000"/>
          <w:position w:val="-4"/>
          <w:szCs w:val="20"/>
        </w:rPr>
        <w:t xml:space="preserve">Note: </w:t>
      </w:r>
      <w:r w:rsidR="0093647D" w:rsidRPr="00EE678B">
        <w:rPr>
          <w:color w:val="000000"/>
          <w:position w:val="-4"/>
          <w:szCs w:val="20"/>
        </w:rPr>
        <w:t xml:space="preserve">Month/day/year may be specified for a current month report, but only month and </w:t>
      </w:r>
      <w:r w:rsidR="0093647D" w:rsidRPr="00EE678B">
        <w:rPr>
          <w:color w:val="000000"/>
          <w:szCs w:val="20"/>
        </w:rPr>
        <w:t>year can be specified for reports of past months.</w:t>
      </w:r>
    </w:p>
    <w:p w:rsidR="0093647D" w:rsidRPr="00EE678B" w:rsidRDefault="0093647D" w:rsidP="004E0305">
      <w:pPr>
        <w:pStyle w:val="Heading2"/>
      </w:pPr>
      <w:bookmarkStart w:id="5914" w:name="_Toc280701362"/>
      <w:bookmarkStart w:id="5915" w:name="_Toc299044533"/>
      <w:bookmarkStart w:id="5916" w:name="_Toc280853702"/>
      <w:bookmarkStart w:id="5917" w:name="_Toc303286264"/>
      <w:bookmarkStart w:id="5918" w:name="_Toc339962150"/>
      <w:bookmarkStart w:id="5919" w:name="_Toc339962664"/>
      <w:bookmarkStart w:id="5920" w:name="_Toc340138809"/>
      <w:bookmarkStart w:id="5921" w:name="_Toc340139080"/>
      <w:bookmarkStart w:id="5922" w:name="_Toc340139359"/>
      <w:bookmarkStart w:id="5923" w:name="_Toc340143973"/>
      <w:bookmarkStart w:id="5924" w:name="_Toc340144230"/>
      <w:bookmarkStart w:id="5925" w:name="_Toc4140555"/>
      <w:r w:rsidRPr="00EE678B">
        <w:t>Site Parameter Enter/Edit</w:t>
      </w:r>
      <w:bookmarkEnd w:id="5914"/>
      <w:bookmarkEnd w:id="5915"/>
      <w:bookmarkEnd w:id="5916"/>
      <w:bookmarkEnd w:id="5917"/>
      <w:bookmarkEnd w:id="5918"/>
      <w:bookmarkEnd w:id="5919"/>
      <w:bookmarkEnd w:id="5920"/>
      <w:bookmarkEnd w:id="5921"/>
      <w:bookmarkEnd w:id="5922"/>
      <w:bookmarkEnd w:id="5923"/>
      <w:bookmarkEnd w:id="5924"/>
      <w:bookmarkEnd w:id="5925"/>
      <w:r w:rsidRPr="00EE678B">
        <w:fldChar w:fldCharType="begin"/>
      </w:r>
      <w:r w:rsidRPr="00EE678B">
        <w:instrText>XE "Site Parameter Enter/Edit"</w:instrText>
      </w:r>
      <w:r w:rsidRPr="00EE678B">
        <w:fldChar w:fldCharType="end"/>
      </w:r>
    </w:p>
    <w:p w:rsidR="0093647D" w:rsidRPr="00EE678B" w:rsidRDefault="0093647D" w:rsidP="007D02E1">
      <w:pPr>
        <w:pStyle w:val="Manual-optionname"/>
      </w:pPr>
      <w:r w:rsidRPr="00EE678B">
        <w:t>[PSO SITE PARAMETERS]</w:t>
      </w:r>
    </w:p>
    <w:p w:rsidR="0093647D" w:rsidRPr="00EE678B" w:rsidRDefault="0093647D" w:rsidP="007D02E1">
      <w:pPr>
        <w:keepNext/>
        <w:rPr>
          <w:color w:val="000000"/>
          <w:szCs w:val="20"/>
        </w:rPr>
      </w:pPr>
    </w:p>
    <w:p w:rsidR="0093647D" w:rsidRPr="00EE678B" w:rsidRDefault="0093647D" w:rsidP="0093647D">
      <w:pPr>
        <w:rPr>
          <w:rFonts w:eastAsia="MS Mincho" w:cs="Courier New"/>
          <w:color w:val="000000"/>
          <w:szCs w:val="20"/>
        </w:rPr>
      </w:pPr>
      <w:r w:rsidRPr="00EE678B">
        <w:rPr>
          <w:rFonts w:eastAsia="MS Mincho" w:cs="Courier New"/>
          <w:color w:val="000000"/>
          <w:szCs w:val="20"/>
        </w:rPr>
        <w:t>This option is used to establish and edit parameters for the Outpatient Pharmacy software application. The following table lists each parameter and its corresponding description.</w:t>
      </w:r>
    </w:p>
    <w:p w:rsidR="0093647D" w:rsidRPr="00EE678B" w:rsidRDefault="0093647D" w:rsidP="0093647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28"/>
        <w:gridCol w:w="6814"/>
      </w:tblGrid>
      <w:tr w:rsidR="0093647D" w:rsidRPr="00EE678B" w:rsidTr="000E6EBF">
        <w:trPr>
          <w:cantSplit/>
          <w:tblHeader/>
        </w:trPr>
        <w:tc>
          <w:tcPr>
            <w:tcW w:w="2448" w:type="dxa"/>
            <w:shd w:val="clear" w:color="auto" w:fill="E6E6E6"/>
          </w:tcPr>
          <w:p w:rsidR="0093647D" w:rsidRPr="00EE678B" w:rsidRDefault="0093647D" w:rsidP="003019D0">
            <w:pPr>
              <w:rPr>
                <w:rFonts w:ascii="Arial" w:hAnsi="Arial" w:cs="Arial"/>
                <w:b/>
              </w:rPr>
            </w:pP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NAME</w:t>
            </w:r>
          </w:p>
        </w:tc>
        <w:tc>
          <w:tcPr>
            <w:tcW w:w="6912" w:type="dxa"/>
          </w:tcPr>
          <w:p w:rsidR="0093647D" w:rsidRPr="00EE678B" w:rsidRDefault="0093647D" w:rsidP="003019D0">
            <w:pPr>
              <w:rPr>
                <w:sz w:val="20"/>
                <w:szCs w:val="20"/>
              </w:rPr>
            </w:pPr>
            <w:r w:rsidRPr="00EE678B">
              <w:rPr>
                <w:sz w:val="20"/>
                <w:szCs w:val="20"/>
              </w:rPr>
              <w:t>This field contains the name of the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STREET ADDRESS</w:t>
            </w:r>
          </w:p>
        </w:tc>
        <w:tc>
          <w:tcPr>
            <w:tcW w:w="6912" w:type="dxa"/>
          </w:tcPr>
          <w:p w:rsidR="0093647D" w:rsidRPr="00EE678B" w:rsidRDefault="0093647D" w:rsidP="003019D0">
            <w:pPr>
              <w:rPr>
                <w:sz w:val="20"/>
                <w:szCs w:val="20"/>
              </w:rPr>
            </w:pPr>
            <w:r w:rsidRPr="00EE678B">
              <w:rPr>
                <w:sz w:val="20"/>
                <w:szCs w:val="20"/>
              </w:rPr>
              <w:t>This field is used for the address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AREA CODE</w:t>
            </w:r>
          </w:p>
        </w:tc>
        <w:tc>
          <w:tcPr>
            <w:tcW w:w="6912" w:type="dxa"/>
          </w:tcPr>
          <w:p w:rsidR="0093647D" w:rsidRPr="00EE678B" w:rsidRDefault="0093647D" w:rsidP="003019D0">
            <w:pPr>
              <w:rPr>
                <w:sz w:val="20"/>
                <w:szCs w:val="20"/>
              </w:rPr>
            </w:pPr>
            <w:r w:rsidRPr="00EE678B">
              <w:rPr>
                <w:sz w:val="20"/>
                <w:szCs w:val="20"/>
              </w:rPr>
              <w:t>This field is used for the area code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PHONE NUMBER</w:t>
            </w:r>
          </w:p>
        </w:tc>
        <w:tc>
          <w:tcPr>
            <w:tcW w:w="6912" w:type="dxa"/>
          </w:tcPr>
          <w:p w:rsidR="0093647D" w:rsidRPr="00EE678B" w:rsidRDefault="0093647D" w:rsidP="003019D0">
            <w:pPr>
              <w:rPr>
                <w:sz w:val="20"/>
                <w:szCs w:val="20"/>
              </w:rPr>
            </w:pPr>
            <w:r w:rsidRPr="00EE678B">
              <w:rPr>
                <w:sz w:val="20"/>
                <w:szCs w:val="20"/>
              </w:rPr>
              <w:t>This field is used for the telephone number of the outpatient site.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ZIP+4 CODE</w:t>
            </w:r>
          </w:p>
        </w:tc>
        <w:tc>
          <w:tcPr>
            <w:tcW w:w="6912" w:type="dxa"/>
          </w:tcPr>
          <w:p w:rsidR="0093647D" w:rsidRPr="00EE678B" w:rsidRDefault="0093647D" w:rsidP="003019D0">
            <w:pPr>
              <w:rPr>
                <w:sz w:val="20"/>
                <w:szCs w:val="20"/>
              </w:rPr>
            </w:pPr>
            <w:r w:rsidRPr="00EE678B">
              <w:rPr>
                <w:sz w:val="20"/>
                <w:szCs w:val="20"/>
              </w:rPr>
              <w:t>This field is used for the zip code of the outpatient site. This field will allow zip+4 format (excluding the "-")</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SITE NUMBER</w:t>
            </w:r>
          </w:p>
        </w:tc>
        <w:tc>
          <w:tcPr>
            <w:tcW w:w="6912" w:type="dxa"/>
          </w:tcPr>
          <w:p w:rsidR="0093647D" w:rsidRPr="00EE678B" w:rsidRDefault="0093647D" w:rsidP="003019D0">
            <w:pPr>
              <w:rPr>
                <w:sz w:val="20"/>
                <w:szCs w:val="20"/>
              </w:rPr>
            </w:pPr>
            <w:r w:rsidRPr="00EE678B">
              <w:rPr>
                <w:sz w:val="20"/>
                <w:szCs w:val="20"/>
              </w:rPr>
              <w:t>This field is used to show the site/station number.</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CITY</w:t>
            </w:r>
          </w:p>
        </w:tc>
        <w:tc>
          <w:tcPr>
            <w:tcW w:w="6912" w:type="dxa"/>
          </w:tcPr>
          <w:p w:rsidR="0093647D" w:rsidRPr="00EE678B" w:rsidRDefault="0093647D" w:rsidP="003019D0">
            <w:pPr>
              <w:rPr>
                <w:sz w:val="20"/>
                <w:szCs w:val="20"/>
              </w:rPr>
            </w:pPr>
            <w:r w:rsidRPr="00EE678B">
              <w:rPr>
                <w:sz w:val="20"/>
                <w:szCs w:val="20"/>
              </w:rPr>
              <w:t>This field is used for the city in which the outpatient site is located.</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MAILING FRANK STATE</w:t>
            </w:r>
          </w:p>
        </w:tc>
        <w:tc>
          <w:tcPr>
            <w:tcW w:w="6912" w:type="dxa"/>
          </w:tcPr>
          <w:p w:rsidR="0093647D" w:rsidRPr="00EE678B" w:rsidRDefault="0093647D" w:rsidP="003019D0">
            <w:pPr>
              <w:rPr>
                <w:sz w:val="20"/>
                <w:szCs w:val="20"/>
              </w:rPr>
            </w:pPr>
            <w:r w:rsidRPr="00EE678B">
              <w:rPr>
                <w:sz w:val="20"/>
                <w:szCs w:val="20"/>
              </w:rPr>
              <w:t>This field is used to show the state in which the outpatient site resides.</w:t>
            </w:r>
          </w:p>
        </w:tc>
      </w:tr>
    </w:tbl>
    <w:p w:rsidR="0093647D" w:rsidRPr="00EE678B" w:rsidRDefault="0093647D" w:rsidP="0093647D">
      <w:pPr>
        <w:rPr>
          <w:color w:val="000000"/>
          <w:szCs w:val="20"/>
        </w:rPr>
      </w:pPr>
    </w:p>
    <w:p w:rsidR="0093647D" w:rsidRPr="00EE678B" w:rsidRDefault="0093647D" w:rsidP="0093647D">
      <w:pPr>
        <w:rPr>
          <w:rFonts w:eastAsia="MS Mincho" w:cs="Courier New"/>
          <w:color w:val="000000"/>
          <w:szCs w:val="20"/>
        </w:rPr>
      </w:pPr>
      <w:r w:rsidRPr="00EE678B">
        <w:rPr>
          <w:rFonts w:eastAsia="MS Mincho" w:cs="Courier New"/>
          <w:color w:val="000000"/>
          <w:szCs w:val="20"/>
        </w:rPr>
        <w:t xml:space="preserve">The MAILING COMMENTS field is available for a site to enter any information that will show on the </w:t>
      </w:r>
      <w:r w:rsidRPr="00EE678B">
        <w:rPr>
          <w:rFonts w:eastAsia="MS Mincho"/>
        </w:rPr>
        <w:t>Mail Address label. For example, this free text entry might be “Forwarding service requested” or “Address service requested”. The comments will show after the MAIL field in the Mail Address</w:t>
      </w:r>
      <w:r w:rsidRPr="00EE678B">
        <w:rPr>
          <w:rFonts w:eastAsia="MS Mincho" w:cs="Courier New"/>
          <w:color w:val="000000"/>
          <w:szCs w:val="20"/>
        </w:rPr>
        <w:t xml:space="preserve"> Section of the label.</w:t>
      </w:r>
    </w:p>
    <w:p w:rsidR="00F52674" w:rsidRDefault="00F52674" w:rsidP="0093647D">
      <w:pPr>
        <w:rPr>
          <w:color w:val="000000"/>
          <w:szCs w:val="20"/>
        </w:rPr>
      </w:pPr>
    </w:p>
    <w:p w:rsidR="00B37F50" w:rsidRDefault="00B37F50" w:rsidP="0093647D">
      <w:pPr>
        <w:rPr>
          <w:color w:val="000000"/>
          <w:szCs w:val="20"/>
        </w:rPr>
      </w:pPr>
    </w:p>
    <w:p w:rsidR="00B37F50" w:rsidRPr="00EE678B" w:rsidRDefault="00B37F50" w:rsidP="0093647D">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17"/>
        <w:gridCol w:w="6825"/>
      </w:tblGrid>
      <w:tr w:rsidR="0093647D" w:rsidRPr="00EE678B" w:rsidTr="000E6EBF">
        <w:trPr>
          <w:cantSplit/>
          <w:tblHeader/>
        </w:trPr>
        <w:tc>
          <w:tcPr>
            <w:tcW w:w="2430" w:type="dxa"/>
            <w:shd w:val="clear" w:color="auto" w:fill="E6E6E6"/>
          </w:tcPr>
          <w:p w:rsidR="0093647D" w:rsidRPr="00EE678B" w:rsidRDefault="0093647D" w:rsidP="003019D0">
            <w:pPr>
              <w:rPr>
                <w:rFonts w:ascii="Arial" w:hAnsi="Arial" w:cs="Arial"/>
                <w:b/>
              </w:rPr>
            </w:pPr>
            <w:r w:rsidRPr="00EE678B">
              <w:rPr>
                <w:szCs w:val="24"/>
              </w:rPr>
              <w:br w:type="page"/>
            </w:r>
            <w:r w:rsidRPr="00EE678B">
              <w:rPr>
                <w:szCs w:val="24"/>
              </w:rPr>
              <w:br w:type="page"/>
            </w:r>
            <w:r w:rsidRPr="00EE678B">
              <w:rPr>
                <w:rFonts w:ascii="Arial" w:hAnsi="Arial" w:cs="Arial"/>
                <w:b/>
              </w:rPr>
              <w:t>Site Parameter</w:t>
            </w:r>
          </w:p>
        </w:tc>
        <w:tc>
          <w:tcPr>
            <w:tcW w:w="6930"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MAILING COMMENTS</w:t>
            </w:r>
          </w:p>
        </w:tc>
        <w:tc>
          <w:tcPr>
            <w:tcW w:w="6930" w:type="dxa"/>
          </w:tcPr>
          <w:p w:rsidR="0093647D" w:rsidRPr="00EE678B" w:rsidRDefault="0093647D" w:rsidP="003019D0">
            <w:pPr>
              <w:rPr>
                <w:sz w:val="20"/>
                <w:szCs w:val="20"/>
              </w:rPr>
            </w:pPr>
            <w:r w:rsidRPr="00EE678B">
              <w:rPr>
                <w:sz w:val="20"/>
                <w:szCs w:val="20"/>
              </w:rPr>
              <w:t>This field will be printed on the laser labels mailing address label. It can contain anything the site deems appropriate (i.e., whether mailing is "Forwarding service requested" or "Address service requested", etc.)</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HOLD FUNCTION?</w:t>
            </w:r>
          </w:p>
        </w:tc>
        <w:tc>
          <w:tcPr>
            <w:tcW w:w="6930" w:type="dxa"/>
          </w:tcPr>
          <w:p w:rsidR="0093647D" w:rsidRPr="00EE678B" w:rsidRDefault="0093647D" w:rsidP="003019D0">
            <w:pPr>
              <w:rPr>
                <w:sz w:val="20"/>
                <w:szCs w:val="20"/>
              </w:rPr>
            </w:pPr>
            <w:r w:rsidRPr="00EE678B">
              <w:rPr>
                <w:sz w:val="20"/>
                <w:szCs w:val="20"/>
              </w:rPr>
              <w:t>This site parameter is used to determine if the 'Hold' function will be used at the medical facility.</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SUSPENSE FUNCTION?</w:t>
            </w:r>
          </w:p>
        </w:tc>
        <w:tc>
          <w:tcPr>
            <w:tcW w:w="6930" w:type="dxa"/>
          </w:tcPr>
          <w:p w:rsidR="0093647D" w:rsidRPr="00EE678B" w:rsidRDefault="0093647D" w:rsidP="003019D0">
            <w:pPr>
              <w:rPr>
                <w:sz w:val="20"/>
                <w:szCs w:val="20"/>
              </w:rPr>
            </w:pPr>
            <w:r w:rsidRPr="00EE678B">
              <w:rPr>
                <w:sz w:val="20"/>
                <w:szCs w:val="20"/>
              </w:rPr>
              <w:t>This site parameter will be used to determine if the 'Suspense' feature will be used at the medical facility.</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CANCEL DRUG IN SAME CLASS</w:t>
            </w:r>
          </w:p>
        </w:tc>
        <w:tc>
          <w:tcPr>
            <w:tcW w:w="6930" w:type="dxa"/>
          </w:tcPr>
          <w:p w:rsidR="0093647D" w:rsidRPr="00EE678B" w:rsidRDefault="0093647D" w:rsidP="003019D0">
            <w:pPr>
              <w:rPr>
                <w:sz w:val="20"/>
                <w:szCs w:val="20"/>
              </w:rPr>
            </w:pPr>
            <w:r w:rsidRPr="00EE678B">
              <w:rPr>
                <w:sz w:val="20"/>
                <w:szCs w:val="20"/>
              </w:rPr>
              <w:t>Prescriptions with duplicate classes can only be discontinued if this site parameter is set to 'Yes' and if the Rx has not been put on hold through CPRS.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REFILL INACTIVE DRUG RXS</w:t>
            </w:r>
          </w:p>
        </w:tc>
        <w:tc>
          <w:tcPr>
            <w:tcW w:w="6930" w:type="dxa"/>
          </w:tcPr>
          <w:p w:rsidR="0093647D" w:rsidRPr="00EE678B" w:rsidRDefault="0093647D" w:rsidP="003019D0">
            <w:pPr>
              <w:rPr>
                <w:sz w:val="20"/>
                <w:szCs w:val="20"/>
              </w:rPr>
            </w:pPr>
            <w:r w:rsidRPr="00EE678B">
              <w:rPr>
                <w:sz w:val="20"/>
                <w:szCs w:val="20"/>
              </w:rPr>
              <w:t>This will be used to determine if inactive drugs will be used to refill active prescriptions.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ASK METHOD OF PICKUP</w:t>
            </w:r>
          </w:p>
        </w:tc>
        <w:tc>
          <w:tcPr>
            <w:tcW w:w="6930" w:type="dxa"/>
          </w:tcPr>
          <w:p w:rsidR="0093647D" w:rsidRPr="00EE678B" w:rsidRDefault="0093647D" w:rsidP="003019D0">
            <w:pPr>
              <w:rPr>
                <w:sz w:val="20"/>
                <w:szCs w:val="20"/>
              </w:rPr>
            </w:pPr>
            <w:r w:rsidRPr="00EE678B">
              <w:rPr>
                <w:sz w:val="20"/>
                <w:szCs w:val="20"/>
              </w:rPr>
              <w:t>This field will be used to determine if method of pickup will be asked for window prescriptions.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PASS MEDS ON PROFILE</w:t>
            </w:r>
          </w:p>
        </w:tc>
        <w:tc>
          <w:tcPr>
            <w:tcW w:w="6930" w:type="dxa"/>
          </w:tcPr>
          <w:p w:rsidR="0093647D" w:rsidRPr="00EE678B" w:rsidRDefault="0093647D" w:rsidP="003019D0">
            <w:pPr>
              <w:rPr>
                <w:sz w:val="20"/>
                <w:szCs w:val="20"/>
              </w:rPr>
            </w:pPr>
            <w:r w:rsidRPr="00EE678B">
              <w:rPr>
                <w:sz w:val="20"/>
                <w:szCs w:val="20"/>
              </w:rPr>
              <w:t>This field is used to determine if pass medication within specified date range will be listed on profiles.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PROFILE `SORT BY' DEFAULT</w:t>
            </w:r>
          </w:p>
        </w:tc>
        <w:tc>
          <w:tcPr>
            <w:tcW w:w="6930" w:type="dxa"/>
          </w:tcPr>
          <w:p w:rsidR="0093647D" w:rsidRPr="00EE678B" w:rsidRDefault="0093647D" w:rsidP="003019D0">
            <w:pPr>
              <w:rPr>
                <w:sz w:val="20"/>
                <w:szCs w:val="20"/>
              </w:rPr>
            </w:pPr>
            <w:r w:rsidRPr="00EE678B">
              <w:rPr>
                <w:sz w:val="20"/>
                <w:szCs w:val="20"/>
              </w:rPr>
              <w:t>This field will be used to determine the sort order of medications on profiles.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COPIES ON NEW</w:t>
            </w:r>
          </w:p>
        </w:tc>
        <w:tc>
          <w:tcPr>
            <w:tcW w:w="6930" w:type="dxa"/>
          </w:tcPr>
          <w:p w:rsidR="0093647D" w:rsidRPr="00EE678B" w:rsidRDefault="0093647D" w:rsidP="003019D0">
            <w:pPr>
              <w:rPr>
                <w:sz w:val="20"/>
                <w:szCs w:val="20"/>
              </w:rPr>
            </w:pPr>
            <w:r w:rsidRPr="00EE678B">
              <w:rPr>
                <w:sz w:val="20"/>
                <w:szCs w:val="20"/>
              </w:rPr>
              <w:t>This field will be used to determine the number of copies for labels to print.</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DRUG CHECK FOR CLERK</w:t>
            </w:r>
          </w:p>
        </w:tc>
        <w:tc>
          <w:tcPr>
            <w:tcW w:w="6930" w:type="dxa"/>
          </w:tcPr>
          <w:p w:rsidR="0093647D" w:rsidRPr="00EE678B" w:rsidRDefault="0093647D" w:rsidP="003019D0">
            <w:pPr>
              <w:rPr>
                <w:sz w:val="20"/>
                <w:szCs w:val="20"/>
              </w:rPr>
            </w:pPr>
            <w:r w:rsidRPr="00EE678B">
              <w:rPr>
                <w:sz w:val="20"/>
                <w:szCs w:val="20"/>
              </w:rPr>
              <w:t>This field is used to determine if the duplicate drug warnings should be shown for non-pharmacist.</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FEE BASIS SUPPORT</w:t>
            </w:r>
          </w:p>
        </w:tc>
        <w:tc>
          <w:tcPr>
            <w:tcW w:w="6930" w:type="dxa"/>
          </w:tcPr>
          <w:p w:rsidR="0093647D" w:rsidRPr="00EE678B" w:rsidRDefault="0093647D" w:rsidP="003019D0">
            <w:pPr>
              <w:rPr>
                <w:sz w:val="20"/>
                <w:szCs w:val="20"/>
              </w:rPr>
            </w:pPr>
            <w:r w:rsidRPr="00EE678B">
              <w:rPr>
                <w:sz w:val="20"/>
                <w:szCs w:val="20"/>
              </w:rPr>
              <w:t>This field is used to determine if fee basis prescriptions are processed.</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MULTI RX REQUEST FORM</w:t>
            </w:r>
          </w:p>
        </w:tc>
        <w:tc>
          <w:tcPr>
            <w:tcW w:w="6930" w:type="dxa"/>
          </w:tcPr>
          <w:p w:rsidR="0093647D" w:rsidRPr="00EE678B" w:rsidRDefault="0093647D" w:rsidP="003019D0">
            <w:pPr>
              <w:rPr>
                <w:sz w:val="20"/>
                <w:szCs w:val="20"/>
              </w:rPr>
            </w:pPr>
            <w:r w:rsidRPr="00EE678B">
              <w:rPr>
                <w:sz w:val="20"/>
                <w:szCs w:val="20"/>
              </w:rPr>
              <w:t>This field is used to determine if the multiple prescription request forms are printed with medication labels.</w:t>
            </w:r>
          </w:p>
        </w:tc>
      </w:tr>
      <w:tr w:rsidR="0093647D" w:rsidRPr="00EE678B" w:rsidTr="000E6EBF">
        <w:trPr>
          <w:cantSplit/>
        </w:trPr>
        <w:tc>
          <w:tcPr>
            <w:tcW w:w="2430" w:type="dxa"/>
          </w:tcPr>
          <w:p w:rsidR="0093647D" w:rsidRPr="00EE678B" w:rsidRDefault="0093647D" w:rsidP="003019D0">
            <w:pPr>
              <w:rPr>
                <w:sz w:val="20"/>
                <w:szCs w:val="20"/>
              </w:rPr>
            </w:pPr>
            <w:r w:rsidRPr="00EE678B">
              <w:rPr>
                <w:sz w:val="20"/>
                <w:szCs w:val="20"/>
              </w:rPr>
              <w:t>BARCODES ON REQUEST FORMS</w:t>
            </w:r>
          </w:p>
        </w:tc>
        <w:tc>
          <w:tcPr>
            <w:tcW w:w="6930" w:type="dxa"/>
          </w:tcPr>
          <w:p w:rsidR="0093647D" w:rsidRPr="00EE678B" w:rsidRDefault="0093647D" w:rsidP="003019D0">
            <w:pPr>
              <w:rPr>
                <w:sz w:val="20"/>
                <w:szCs w:val="20"/>
              </w:rPr>
            </w:pPr>
            <w:r w:rsidRPr="00EE678B">
              <w:rPr>
                <w:sz w:val="20"/>
                <w:szCs w:val="20"/>
              </w:rPr>
              <w:t>This field is used to determine if barcodes are printed on profiles, labels, and multi request forms.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BARCODES ON ACTION PROFILES</w:t>
            </w:r>
          </w:p>
        </w:tc>
        <w:tc>
          <w:tcPr>
            <w:tcW w:w="6930" w:type="dxa"/>
          </w:tcPr>
          <w:p w:rsidR="0093647D" w:rsidRPr="00EE678B" w:rsidRDefault="0093647D" w:rsidP="0093647D">
            <w:pPr>
              <w:rPr>
                <w:sz w:val="20"/>
                <w:szCs w:val="20"/>
              </w:rPr>
            </w:pPr>
            <w:r w:rsidRPr="00EE678B">
              <w:rPr>
                <w:sz w:val="20"/>
                <w:szCs w:val="20"/>
              </w:rPr>
              <w:t>This field is used to indicate if barcodes are to print with the action profiles. The printer used must be setup or have barcode capabilities for the barcodes to print. Contact IRM to help determine which printers have barcode capabilities.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DISPLAY GROUP</w:t>
            </w:r>
          </w:p>
        </w:tc>
        <w:tc>
          <w:tcPr>
            <w:tcW w:w="6930" w:type="dxa"/>
          </w:tcPr>
          <w:p w:rsidR="0093647D" w:rsidRPr="00EE678B" w:rsidRDefault="0093647D" w:rsidP="0093647D">
            <w:pPr>
              <w:rPr>
                <w:sz w:val="20"/>
                <w:szCs w:val="20"/>
              </w:rPr>
            </w:pPr>
            <w:r w:rsidRPr="00EE678B">
              <w:rPr>
                <w:sz w:val="20"/>
                <w:szCs w:val="20"/>
              </w:rPr>
              <w:t>This field is used to determine which bingo board display screen will be shown on the waiting room monitor.</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SCREEN PROFILES</w:t>
            </w:r>
          </w:p>
        </w:tc>
        <w:tc>
          <w:tcPr>
            <w:tcW w:w="6930" w:type="dxa"/>
          </w:tcPr>
          <w:p w:rsidR="0093647D" w:rsidRPr="00EE678B" w:rsidRDefault="0093647D" w:rsidP="0093647D">
            <w:pPr>
              <w:rPr>
                <w:sz w:val="20"/>
                <w:szCs w:val="20"/>
              </w:rPr>
            </w:pPr>
            <w:r w:rsidRPr="00EE678B">
              <w:rPr>
                <w:sz w:val="20"/>
                <w:szCs w:val="20"/>
              </w:rPr>
              <w:t>This field is used to determine if profiles are displayed when refilling and renewing medications.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EDIT PATIENT DATA</w:t>
            </w:r>
          </w:p>
        </w:tc>
        <w:tc>
          <w:tcPr>
            <w:tcW w:w="6930" w:type="dxa"/>
          </w:tcPr>
          <w:p w:rsidR="0093647D" w:rsidRPr="00EE678B" w:rsidRDefault="0093647D" w:rsidP="0093647D">
            <w:pPr>
              <w:rPr>
                <w:sz w:val="20"/>
                <w:szCs w:val="20"/>
              </w:rPr>
            </w:pPr>
            <w:r w:rsidRPr="00EE678B">
              <w:rPr>
                <w:sz w:val="20"/>
                <w:szCs w:val="20"/>
              </w:rPr>
              <w:t>This field is used to determine if editing of patient data will be allowed.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EDIT DRUG</w:t>
            </w:r>
          </w:p>
        </w:tc>
        <w:tc>
          <w:tcPr>
            <w:tcW w:w="6930" w:type="dxa"/>
          </w:tcPr>
          <w:p w:rsidR="0093647D" w:rsidRPr="00EE678B" w:rsidRDefault="0093647D" w:rsidP="0093647D">
            <w:pPr>
              <w:rPr>
                <w:sz w:val="20"/>
                <w:szCs w:val="20"/>
              </w:rPr>
            </w:pPr>
            <w:r w:rsidRPr="00EE678B">
              <w:rPr>
                <w:sz w:val="20"/>
                <w:szCs w:val="20"/>
              </w:rPr>
              <w:t xml:space="preserve">This field will be used to determine if drugs can be changed during prescription edit. </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RENEWING RX'S ALLOWED</w:t>
            </w:r>
          </w:p>
        </w:tc>
        <w:tc>
          <w:tcPr>
            <w:tcW w:w="6930" w:type="dxa"/>
          </w:tcPr>
          <w:p w:rsidR="0093647D" w:rsidRPr="00EE678B" w:rsidRDefault="0093647D" w:rsidP="0093647D">
            <w:pPr>
              <w:rPr>
                <w:sz w:val="20"/>
                <w:szCs w:val="20"/>
              </w:rPr>
            </w:pPr>
            <w:r w:rsidRPr="00EE678B">
              <w:rPr>
                <w:sz w:val="20"/>
                <w:szCs w:val="20"/>
              </w:rPr>
              <w:t>This field will be used to determine if renewing of medications will be allowed.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PASS MEDS CANCEL</w:t>
            </w:r>
          </w:p>
        </w:tc>
        <w:tc>
          <w:tcPr>
            <w:tcW w:w="6930" w:type="dxa"/>
          </w:tcPr>
          <w:p w:rsidR="0093647D" w:rsidRPr="00EE678B" w:rsidRDefault="0093647D" w:rsidP="0093647D">
            <w:pPr>
              <w:rPr>
                <w:sz w:val="20"/>
                <w:szCs w:val="20"/>
              </w:rPr>
            </w:pPr>
            <w:r w:rsidRPr="00EE678B">
              <w:rPr>
                <w:sz w:val="20"/>
                <w:szCs w:val="20"/>
              </w:rPr>
              <w:t>This field is used to determine if pass medications are to be cancelled.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AUTO SUSPEND</w:t>
            </w:r>
          </w:p>
        </w:tc>
        <w:tc>
          <w:tcPr>
            <w:tcW w:w="6930" w:type="dxa"/>
          </w:tcPr>
          <w:p w:rsidR="0093647D" w:rsidRPr="00EE678B" w:rsidRDefault="0093647D" w:rsidP="0093647D">
            <w:pPr>
              <w:rPr>
                <w:sz w:val="20"/>
                <w:szCs w:val="20"/>
              </w:rPr>
            </w:pPr>
            <w:r w:rsidRPr="00EE678B">
              <w:rPr>
                <w:sz w:val="20"/>
                <w:szCs w:val="20"/>
              </w:rPr>
              <w:t>This field is used to determine if medication that is refilled or renewed before the next possible fill date is to be placed in suspense automatically.</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SHALL COMPUTER ASSIGN RX #S</w:t>
            </w:r>
          </w:p>
        </w:tc>
        <w:tc>
          <w:tcPr>
            <w:tcW w:w="6930" w:type="dxa"/>
          </w:tcPr>
          <w:p w:rsidR="0093647D" w:rsidRPr="00EE678B" w:rsidRDefault="0093647D" w:rsidP="0093647D">
            <w:pPr>
              <w:rPr>
                <w:sz w:val="20"/>
                <w:szCs w:val="20"/>
              </w:rPr>
            </w:pPr>
            <w:r w:rsidRPr="00EE678B">
              <w:rPr>
                <w:sz w:val="20"/>
                <w:szCs w:val="20"/>
              </w:rPr>
              <w:t>This field is used to determine if the computer will auto generate prescription numbers.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PROFILE WITH NEW PRESCRIPTIONS</w:t>
            </w:r>
          </w:p>
        </w:tc>
        <w:tc>
          <w:tcPr>
            <w:tcW w:w="6930" w:type="dxa"/>
          </w:tcPr>
          <w:p w:rsidR="0093647D" w:rsidRPr="00EE678B" w:rsidRDefault="0093647D" w:rsidP="0093647D">
            <w:pPr>
              <w:rPr>
                <w:sz w:val="20"/>
                <w:szCs w:val="20"/>
              </w:rPr>
            </w:pPr>
            <w:r w:rsidRPr="00EE678B">
              <w:rPr>
                <w:sz w:val="20"/>
                <w:szCs w:val="20"/>
              </w:rPr>
              <w:t>This field is used to determine if medication profiles are printed when new medication is ordered.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SLAVED LABEL PRINTING</w:t>
            </w:r>
          </w:p>
        </w:tc>
        <w:tc>
          <w:tcPr>
            <w:tcW w:w="6930" w:type="dxa"/>
          </w:tcPr>
          <w:p w:rsidR="0093647D" w:rsidRPr="00EE678B" w:rsidRDefault="0093647D" w:rsidP="0093647D">
            <w:pPr>
              <w:rPr>
                <w:sz w:val="20"/>
                <w:szCs w:val="20"/>
              </w:rPr>
            </w:pPr>
            <w:r w:rsidRPr="00EE678B">
              <w:rPr>
                <w:sz w:val="20"/>
                <w:szCs w:val="20"/>
              </w:rPr>
              <w:t>This field will be used to allow printing of RX labels without being able to queue to a printer.</w:t>
            </w:r>
          </w:p>
          <w:p w:rsidR="0093647D" w:rsidRPr="00EE678B" w:rsidRDefault="0093647D" w:rsidP="0093647D">
            <w:pPr>
              <w:rPr>
                <w:sz w:val="20"/>
                <w:szCs w:val="20"/>
              </w:rPr>
            </w:pPr>
            <w:r w:rsidRPr="00EE678B">
              <w:rPr>
                <w:sz w:val="20"/>
                <w:szCs w:val="20"/>
              </w:rPr>
              <w:t>This parameter is primarily for slaved printing of RX labels. If 'yes' is the answer the prompt or action to be taken on the label will include the '/PRINT' action.</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METHADONE PROGRAM</w:t>
            </w:r>
          </w:p>
        </w:tc>
        <w:tc>
          <w:tcPr>
            <w:tcW w:w="6930" w:type="dxa"/>
          </w:tcPr>
          <w:p w:rsidR="0093647D" w:rsidRPr="00EE678B" w:rsidRDefault="0093647D" w:rsidP="0093647D">
            <w:pPr>
              <w:rPr>
                <w:sz w:val="20"/>
                <w:szCs w:val="20"/>
              </w:rPr>
            </w:pPr>
            <w:r w:rsidRPr="00EE678B">
              <w:rPr>
                <w:sz w:val="20"/>
                <w:szCs w:val="20"/>
              </w:rPr>
              <w:t>This field will be used to determine if the site has a methadone program and if a particular drug should be prompted for.</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METHADONE DRUG</w:t>
            </w:r>
          </w:p>
        </w:tc>
        <w:tc>
          <w:tcPr>
            <w:tcW w:w="6930" w:type="dxa"/>
          </w:tcPr>
          <w:p w:rsidR="0093647D" w:rsidRPr="00EE678B" w:rsidRDefault="0093647D" w:rsidP="0093647D">
            <w:pPr>
              <w:rPr>
                <w:sz w:val="20"/>
                <w:szCs w:val="20"/>
              </w:rPr>
            </w:pPr>
            <w:r w:rsidRPr="00EE678B">
              <w:rPr>
                <w:sz w:val="20"/>
                <w:szCs w:val="20"/>
              </w:rPr>
              <w:t>This field will be used to show what drug is being used if the site has a methadone program.</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DAYS TO PULL FROM SUSPENSE</w:t>
            </w:r>
          </w:p>
        </w:tc>
        <w:tc>
          <w:tcPr>
            <w:tcW w:w="6930" w:type="dxa"/>
          </w:tcPr>
          <w:p w:rsidR="0093647D" w:rsidRPr="00EE678B" w:rsidRDefault="0093647D" w:rsidP="0093647D">
            <w:pPr>
              <w:rPr>
                <w:sz w:val="20"/>
                <w:szCs w:val="20"/>
              </w:rPr>
            </w:pPr>
            <w:r w:rsidRPr="00EE678B">
              <w:rPr>
                <w:sz w:val="20"/>
                <w:szCs w:val="20"/>
              </w:rPr>
              <w:t>This field will be used to pull a patient's medication from suspense for a specified number of days. The day range is from 0 to 10.</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DAYS TO PULL SUSPENDED CS CMOP</w:t>
            </w:r>
          </w:p>
        </w:tc>
        <w:tc>
          <w:tcPr>
            <w:tcW w:w="6930" w:type="dxa"/>
          </w:tcPr>
          <w:p w:rsidR="0093647D" w:rsidRPr="00EE678B" w:rsidRDefault="0093647D" w:rsidP="0093647D">
            <w:pPr>
              <w:rPr>
                <w:sz w:val="20"/>
                <w:szCs w:val="20"/>
              </w:rPr>
            </w:pPr>
            <w:r w:rsidRPr="00EE678B">
              <w:rPr>
                <w:sz w:val="20"/>
                <w:szCs w:val="20"/>
              </w:rPr>
              <w:t>This field will be used to pull a patient's controlled substances from suspense for CMOP medications for a specified number of days. The range is between 0 and 10.</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NEW LABEL STOCK</w:t>
            </w:r>
          </w:p>
        </w:tc>
        <w:tc>
          <w:tcPr>
            <w:tcW w:w="6930" w:type="dxa"/>
          </w:tcPr>
          <w:p w:rsidR="0093647D" w:rsidRPr="00EE678B" w:rsidRDefault="0093647D" w:rsidP="0093647D">
            <w:pPr>
              <w:rPr>
                <w:sz w:val="20"/>
                <w:szCs w:val="20"/>
              </w:rPr>
            </w:pPr>
            <w:r w:rsidRPr="00EE678B">
              <w:rPr>
                <w:sz w:val="20"/>
                <w:szCs w:val="20"/>
              </w:rPr>
              <w:t>This field will be used to determine which medication label stock will be used.</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EXTERNAL INTERFACE</w:t>
            </w:r>
          </w:p>
        </w:tc>
        <w:tc>
          <w:tcPr>
            <w:tcW w:w="6930" w:type="dxa"/>
          </w:tcPr>
          <w:p w:rsidR="0093647D" w:rsidRPr="00EE678B" w:rsidRDefault="0093647D" w:rsidP="0093647D">
            <w:pPr>
              <w:rPr>
                <w:sz w:val="20"/>
                <w:szCs w:val="20"/>
              </w:rPr>
            </w:pPr>
            <w:r w:rsidRPr="00EE678B">
              <w:rPr>
                <w:sz w:val="20"/>
                <w:szCs w:val="20"/>
              </w:rPr>
              <w:t>This field allows sites to alter the characteristics of the external interface. The Set of Codes field have the following values:</w:t>
            </w:r>
          </w:p>
          <w:p w:rsidR="0093647D" w:rsidRPr="00EE678B" w:rsidRDefault="0093647D" w:rsidP="000E6EBF">
            <w:pPr>
              <w:spacing w:before="120"/>
              <w:ind w:left="259"/>
              <w:rPr>
                <w:sz w:val="20"/>
                <w:szCs w:val="20"/>
              </w:rPr>
            </w:pPr>
            <w:r w:rsidRPr="00EE678B">
              <w:rPr>
                <w:sz w:val="20"/>
                <w:szCs w:val="20"/>
              </w:rPr>
              <w:t>0</w:t>
            </w:r>
            <w:r w:rsidR="00D8267F" w:rsidRPr="00EE678B">
              <w:rPr>
                <w:sz w:val="20"/>
                <w:szCs w:val="20"/>
              </w:rPr>
              <w:t xml:space="preserve"> </w:t>
            </w:r>
            <w:r w:rsidRPr="00EE678B">
              <w:rPr>
                <w:sz w:val="20"/>
                <w:szCs w:val="20"/>
              </w:rPr>
              <w:t>– the external interface is off 1</w:t>
            </w:r>
            <w:r w:rsidR="00D8267F" w:rsidRPr="00EE678B">
              <w:rPr>
                <w:sz w:val="20"/>
                <w:szCs w:val="20"/>
              </w:rPr>
              <w:t xml:space="preserve"> </w:t>
            </w:r>
            <w:r w:rsidRPr="00EE678B">
              <w:rPr>
                <w:sz w:val="20"/>
                <w:szCs w:val="20"/>
              </w:rPr>
              <w:t>– send all drugs to the external interface; print labels locally</w:t>
            </w:r>
          </w:p>
          <w:p w:rsidR="0093647D" w:rsidRPr="00EE678B" w:rsidRDefault="0093647D" w:rsidP="000E6EBF">
            <w:pPr>
              <w:ind w:left="252"/>
              <w:rPr>
                <w:sz w:val="20"/>
                <w:szCs w:val="20"/>
              </w:rPr>
            </w:pPr>
            <w:r w:rsidRPr="00EE678B">
              <w:rPr>
                <w:sz w:val="20"/>
                <w:szCs w:val="20"/>
              </w:rPr>
              <w:t>2</w:t>
            </w:r>
            <w:r w:rsidR="00D8267F" w:rsidRPr="00EE678B">
              <w:rPr>
                <w:sz w:val="20"/>
                <w:szCs w:val="20"/>
              </w:rPr>
              <w:t xml:space="preserve"> </w:t>
            </w:r>
            <w:r w:rsidRPr="00EE678B">
              <w:rPr>
                <w:sz w:val="20"/>
                <w:szCs w:val="20"/>
              </w:rPr>
              <w:t>– send all drugs to the external inter</w:t>
            </w:r>
          </w:p>
          <w:p w:rsidR="0093647D" w:rsidRPr="00EE678B" w:rsidRDefault="0093647D" w:rsidP="000E6EBF">
            <w:pPr>
              <w:ind w:left="252"/>
              <w:rPr>
                <w:sz w:val="20"/>
                <w:szCs w:val="20"/>
              </w:rPr>
            </w:pPr>
            <w:r w:rsidRPr="00EE678B">
              <w:rPr>
                <w:sz w:val="20"/>
                <w:szCs w:val="20"/>
              </w:rPr>
              <w:t>face; don't print labels locally</w:t>
            </w:r>
          </w:p>
          <w:p w:rsidR="0093647D" w:rsidRPr="00EE678B" w:rsidRDefault="0093647D" w:rsidP="000E6EBF">
            <w:pPr>
              <w:ind w:left="252"/>
              <w:rPr>
                <w:sz w:val="20"/>
                <w:szCs w:val="20"/>
              </w:rPr>
            </w:pPr>
            <w:r w:rsidRPr="00EE678B">
              <w:rPr>
                <w:sz w:val="20"/>
                <w:szCs w:val="20"/>
              </w:rPr>
              <w:t>3</w:t>
            </w:r>
            <w:r w:rsidR="00D8267F" w:rsidRPr="00EE678B">
              <w:rPr>
                <w:sz w:val="20"/>
                <w:szCs w:val="20"/>
              </w:rPr>
              <w:t xml:space="preserve"> </w:t>
            </w:r>
            <w:r w:rsidRPr="00EE678B">
              <w:rPr>
                <w:sz w:val="20"/>
                <w:szCs w:val="20"/>
              </w:rPr>
              <w:t xml:space="preserve">– send only marked drugs to the external interface; don't print labels locally </w:t>
            </w:r>
          </w:p>
          <w:p w:rsidR="0093647D" w:rsidRPr="00EE678B" w:rsidRDefault="0093647D" w:rsidP="000E6EBF">
            <w:pPr>
              <w:ind w:left="252"/>
              <w:rPr>
                <w:sz w:val="20"/>
                <w:szCs w:val="20"/>
              </w:rPr>
            </w:pPr>
            <w:r w:rsidRPr="00EE678B">
              <w:rPr>
                <w:sz w:val="20"/>
                <w:szCs w:val="20"/>
              </w:rPr>
              <w:t>4</w:t>
            </w:r>
            <w:r w:rsidR="00D8267F" w:rsidRPr="00EE678B">
              <w:rPr>
                <w:sz w:val="20"/>
                <w:szCs w:val="20"/>
              </w:rPr>
              <w:t xml:space="preserve"> </w:t>
            </w:r>
            <w:r w:rsidRPr="00EE678B">
              <w:rPr>
                <w:sz w:val="20"/>
                <w:szCs w:val="20"/>
              </w:rPr>
              <w:t>– send only marked drugs to external interface and print labels through VistA.</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BLANK LABEL BETWEEN PATIENTS</w:t>
            </w:r>
          </w:p>
        </w:tc>
        <w:tc>
          <w:tcPr>
            <w:tcW w:w="6930" w:type="dxa"/>
          </w:tcPr>
          <w:p w:rsidR="0093647D" w:rsidRPr="00EE678B" w:rsidRDefault="0093647D" w:rsidP="0093647D">
            <w:pPr>
              <w:rPr>
                <w:sz w:val="20"/>
                <w:szCs w:val="20"/>
              </w:rPr>
            </w:pPr>
            <w:r w:rsidRPr="00EE678B">
              <w:rPr>
                <w:sz w:val="20"/>
                <w:szCs w:val="20"/>
              </w:rPr>
              <w:t>This field will determine if a blank label should print between patients on the label printers.</w:t>
            </w:r>
          </w:p>
        </w:tc>
      </w:tr>
      <w:tr w:rsidR="0093647D" w:rsidRPr="00EE678B" w:rsidTr="000E6EBF">
        <w:trPr>
          <w:cantSplit/>
        </w:trPr>
        <w:tc>
          <w:tcPr>
            <w:tcW w:w="2430" w:type="dxa"/>
          </w:tcPr>
          <w:p w:rsidR="0093647D" w:rsidRPr="00EE678B" w:rsidRDefault="0093647D" w:rsidP="0093647D">
            <w:pPr>
              <w:rPr>
                <w:sz w:val="20"/>
                <w:szCs w:val="20"/>
              </w:rPr>
            </w:pPr>
            <w:r w:rsidRPr="00EE678B">
              <w:rPr>
                <w:sz w:val="20"/>
                <w:szCs w:val="20"/>
              </w:rPr>
              <w:t>VERIFYING PHARMACIST ON LABELS</w:t>
            </w:r>
          </w:p>
        </w:tc>
        <w:tc>
          <w:tcPr>
            <w:tcW w:w="6930" w:type="dxa"/>
          </w:tcPr>
          <w:p w:rsidR="0093647D" w:rsidRPr="00EE678B" w:rsidRDefault="0093647D" w:rsidP="0093647D">
            <w:pPr>
              <w:rPr>
                <w:sz w:val="20"/>
                <w:szCs w:val="20"/>
              </w:rPr>
            </w:pPr>
            <w:r w:rsidRPr="00EE678B">
              <w:rPr>
                <w:sz w:val="20"/>
                <w:szCs w:val="20"/>
              </w:rPr>
              <w:t>This site parameter will determine if the name of the verifying pharmacist or the name of the person who made the order request will print on the Rx label. If the parameter is set to Yes the verifying pharmacist name will print.</w:t>
            </w:r>
          </w:p>
        </w:tc>
      </w:tr>
    </w:tbl>
    <w:p w:rsidR="00F52674" w:rsidRPr="00EE678B" w:rsidRDefault="00F52674" w:rsidP="0093647D">
      <w:pPr>
        <w:rPr>
          <w:rFonts w:eastAsia="MS Mincho"/>
          <w:color w:val="000000"/>
          <w:szCs w:val="20"/>
        </w:rPr>
      </w:pPr>
    </w:p>
    <w:p w:rsidR="0093647D" w:rsidRPr="00EE678B" w:rsidRDefault="0093647D" w:rsidP="0093647D">
      <w:pPr>
        <w:rPr>
          <w:rFonts w:eastAsia="MS Mincho"/>
          <w:color w:val="000000"/>
          <w:szCs w:val="20"/>
        </w:rPr>
      </w:pPr>
      <w:r w:rsidRPr="00EE678B">
        <w:rPr>
          <w:rFonts w:eastAsia="MS Mincho"/>
          <w:color w:val="000000"/>
          <w:szCs w:val="20"/>
        </w:rPr>
        <w:t xml:space="preserve">The CPRS ORDERING INSTITUTION field in the OUTPATIENT SITE file allows multiple Institutions to be entered for the local site. If more than one Institution is entered for a site, the user can select the appropriate Institution when using the </w:t>
      </w:r>
      <w:r w:rsidRPr="00EE678B">
        <w:rPr>
          <w:rFonts w:eastAsia="MS Mincho"/>
          <w:i/>
          <w:color w:val="000000"/>
          <w:szCs w:val="20"/>
        </w:rPr>
        <w:t>Complete Orders from OERR</w:t>
      </w:r>
      <w:r w:rsidRPr="00EE678B">
        <w:rPr>
          <w:rFonts w:eastAsia="MS Mincho"/>
          <w:color w:val="000000"/>
          <w:szCs w:val="20"/>
        </w:rPr>
        <w:t xml:space="preserve"> option and complete Pending Orders from clinics that are associated with the specific Institution selected.</w:t>
      </w:r>
    </w:p>
    <w:p w:rsidR="00F52674" w:rsidRPr="00EE678B" w:rsidRDefault="00F52674" w:rsidP="0093647D">
      <w:pPr>
        <w:rPr>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37"/>
        <w:gridCol w:w="6805"/>
      </w:tblGrid>
      <w:tr w:rsidR="0093647D" w:rsidRPr="00EE678B" w:rsidTr="000E6EBF">
        <w:trPr>
          <w:tblHeader/>
        </w:trPr>
        <w:tc>
          <w:tcPr>
            <w:tcW w:w="2448" w:type="dxa"/>
            <w:shd w:val="clear" w:color="auto" w:fill="E6E6E6"/>
          </w:tcPr>
          <w:p w:rsidR="0093647D" w:rsidRPr="00EE678B" w:rsidRDefault="0093647D" w:rsidP="003019D0">
            <w:pPr>
              <w:rPr>
                <w:rFonts w:ascii="Arial" w:hAnsi="Arial" w:cs="Arial"/>
                <w:b/>
              </w:rPr>
            </w:pPr>
            <w:r w:rsidRPr="00EE678B">
              <w:rPr>
                <w:szCs w:val="24"/>
              </w:rPr>
              <w:br w:type="page"/>
            </w: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tr w:rsidR="0093647D" w:rsidRPr="00EE678B" w:rsidTr="000E6EBF">
        <w:tc>
          <w:tcPr>
            <w:tcW w:w="2448" w:type="dxa"/>
          </w:tcPr>
          <w:p w:rsidR="0093647D" w:rsidRPr="00EE678B" w:rsidRDefault="0093647D" w:rsidP="003019D0">
            <w:pPr>
              <w:rPr>
                <w:sz w:val="20"/>
                <w:szCs w:val="20"/>
              </w:rPr>
            </w:pPr>
            <w:r w:rsidRPr="00EE678B">
              <w:rPr>
                <w:sz w:val="20"/>
                <w:szCs w:val="20"/>
              </w:rPr>
              <w:t>CPRS ORDERING INSTITUTION</w:t>
            </w:r>
          </w:p>
        </w:tc>
        <w:tc>
          <w:tcPr>
            <w:tcW w:w="6912" w:type="dxa"/>
          </w:tcPr>
          <w:p w:rsidR="0093647D" w:rsidRPr="00EE678B" w:rsidRDefault="0093647D" w:rsidP="003019D0">
            <w:pPr>
              <w:rPr>
                <w:sz w:val="20"/>
                <w:szCs w:val="20"/>
              </w:rPr>
            </w:pPr>
            <w:r w:rsidRPr="00EE678B">
              <w:rPr>
                <w:sz w:val="20"/>
                <w:szCs w:val="20"/>
              </w:rPr>
              <w:t>This field is used when completing orders from CPRS. If there is only one Institution entry, then when completing orders from CPRS under this Outpatient site, only those orders from that Institution will be shown. If there is more than one entry, then the Institution will be prompted for when completing orders from CPRS, and only those orders associated with that Institution selected will be shown.</w:t>
            </w:r>
          </w:p>
        </w:tc>
      </w:tr>
      <w:tr w:rsidR="0093647D" w:rsidRPr="00EE678B" w:rsidTr="000E6EBF">
        <w:tc>
          <w:tcPr>
            <w:tcW w:w="2448" w:type="dxa"/>
          </w:tcPr>
          <w:p w:rsidR="0093647D" w:rsidRPr="00EE678B" w:rsidRDefault="0093647D" w:rsidP="003019D0">
            <w:pPr>
              <w:rPr>
                <w:sz w:val="20"/>
                <w:szCs w:val="20"/>
              </w:rPr>
            </w:pPr>
            <w:r w:rsidRPr="00EE678B">
              <w:rPr>
                <w:sz w:val="20"/>
                <w:szCs w:val="20"/>
              </w:rPr>
              <w:t>RELATED INSTITUTION</w:t>
            </w:r>
          </w:p>
        </w:tc>
        <w:tc>
          <w:tcPr>
            <w:tcW w:w="6912" w:type="dxa"/>
          </w:tcPr>
          <w:p w:rsidR="0093647D" w:rsidRPr="00EE678B" w:rsidRDefault="0093647D" w:rsidP="003019D0">
            <w:pPr>
              <w:rPr>
                <w:sz w:val="20"/>
                <w:szCs w:val="20"/>
              </w:rPr>
            </w:pPr>
            <w:r w:rsidRPr="00EE678B">
              <w:rPr>
                <w:sz w:val="20"/>
                <w:szCs w:val="20"/>
              </w:rPr>
              <w:t>Institution associated with the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LOGICAL LINK</w:t>
            </w:r>
          </w:p>
        </w:tc>
        <w:tc>
          <w:tcPr>
            <w:tcW w:w="6912" w:type="dxa"/>
          </w:tcPr>
          <w:p w:rsidR="0093647D" w:rsidRPr="00EE678B" w:rsidRDefault="0093647D" w:rsidP="003019D0">
            <w:pPr>
              <w:rPr>
                <w:sz w:val="20"/>
                <w:szCs w:val="20"/>
              </w:rPr>
            </w:pPr>
            <w:r w:rsidRPr="00EE678B">
              <w:rPr>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a Clinic associated with the prescription, and the Institution derived from that Clinic has an entry in this CPRS ORDERING INSTITUTION multiple with an associated Logical Link.</w:t>
            </w:r>
          </w:p>
        </w:tc>
      </w:tr>
      <w:tr w:rsidR="0093647D" w:rsidRPr="00EE678B" w:rsidTr="000E6EBF">
        <w:tc>
          <w:tcPr>
            <w:tcW w:w="2448" w:type="dxa"/>
          </w:tcPr>
          <w:p w:rsidR="0093647D" w:rsidRPr="00EE678B" w:rsidRDefault="0093647D" w:rsidP="003019D0">
            <w:pPr>
              <w:rPr>
                <w:sz w:val="20"/>
                <w:szCs w:val="20"/>
              </w:rPr>
            </w:pPr>
            <w:r w:rsidRPr="00EE678B">
              <w:rPr>
                <w:sz w:val="20"/>
                <w:szCs w:val="20"/>
              </w:rPr>
              <w:t>NPI INSTITUTION</w:t>
            </w:r>
          </w:p>
        </w:tc>
        <w:tc>
          <w:tcPr>
            <w:tcW w:w="6912" w:type="dxa"/>
          </w:tcPr>
          <w:p w:rsidR="0093647D" w:rsidRPr="00EE678B" w:rsidRDefault="0093647D" w:rsidP="003019D0">
            <w:pPr>
              <w:rPr>
                <w:sz w:val="20"/>
                <w:szCs w:val="20"/>
              </w:rPr>
            </w:pPr>
            <w:r w:rsidRPr="00EE678B">
              <w:rPr>
                <w:sz w:val="20"/>
                <w:szCs w:val="20"/>
              </w:rPr>
              <w:t>This is the institution or division that has the National Provider Identifier (NPI) value for this Outpatient Site. No two Outpatient Site entries in this file should point to the same INSTITUTION file entry. (Note that the RELATED INSTITUTION field differs from this field and is the parent institution , which may be the same for any or all of the Outpatient Site entries.)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AUTOMATED DISPENSE</w:t>
            </w:r>
          </w:p>
        </w:tc>
        <w:tc>
          <w:tcPr>
            <w:tcW w:w="6912" w:type="dxa"/>
          </w:tcPr>
          <w:p w:rsidR="0093647D" w:rsidRPr="00EE678B" w:rsidRDefault="0093647D" w:rsidP="003019D0">
            <w:pPr>
              <w:rPr>
                <w:sz w:val="20"/>
                <w:szCs w:val="20"/>
              </w:rPr>
            </w:pPr>
            <w:r w:rsidRPr="00EE678B">
              <w:rPr>
                <w:sz w:val="20"/>
                <w:szCs w:val="20"/>
              </w:rPr>
              <w:t>This field will determine what version of the automated dispense machine this site is running. If the machine is older than HL7 V.2.4, enter letter O, if HL7 V.2.4 has been installed, enter 2.4.</w:t>
            </w:r>
          </w:p>
        </w:tc>
      </w:tr>
      <w:tr w:rsidR="0093647D" w:rsidRPr="00EE678B" w:rsidTr="000E6EBF">
        <w:tc>
          <w:tcPr>
            <w:tcW w:w="2448" w:type="dxa"/>
          </w:tcPr>
          <w:p w:rsidR="0093647D" w:rsidRPr="00EE678B" w:rsidRDefault="0093647D" w:rsidP="003019D0">
            <w:pPr>
              <w:rPr>
                <w:sz w:val="20"/>
                <w:szCs w:val="20"/>
              </w:rPr>
            </w:pPr>
            <w:r w:rsidRPr="00EE678B">
              <w:rPr>
                <w:sz w:val="20"/>
                <w:szCs w:val="20"/>
              </w:rPr>
              <w:t xml:space="preserve">FILE RELEASE DATE/TIME </w:t>
            </w:r>
          </w:p>
        </w:tc>
        <w:tc>
          <w:tcPr>
            <w:tcW w:w="6912" w:type="dxa"/>
          </w:tcPr>
          <w:p w:rsidR="0093647D" w:rsidRPr="00EE678B" w:rsidRDefault="0093647D" w:rsidP="003019D0">
            <w:pPr>
              <w:rPr>
                <w:sz w:val="20"/>
                <w:szCs w:val="20"/>
              </w:rPr>
            </w:pPr>
            <w:r w:rsidRPr="00EE678B">
              <w:rPr>
                <w:sz w:val="20"/>
                <w:szCs w:val="20"/>
              </w:rPr>
              <w:t>This field is used to indicate if the release date/time is to be filed for the prescription dispensed by an external interface.</w:t>
            </w:r>
          </w:p>
        </w:tc>
      </w:tr>
      <w:tr w:rsidR="0093647D" w:rsidRPr="00EE678B" w:rsidTr="000E6EBF">
        <w:tc>
          <w:tcPr>
            <w:tcW w:w="2448" w:type="dxa"/>
          </w:tcPr>
          <w:p w:rsidR="0093647D" w:rsidRPr="00EE678B" w:rsidRDefault="0093647D" w:rsidP="003019D0">
            <w:pPr>
              <w:rPr>
                <w:sz w:val="20"/>
                <w:szCs w:val="20"/>
              </w:rPr>
            </w:pPr>
            <w:r w:rsidRPr="00EE678B">
              <w:rPr>
                <w:sz w:val="20"/>
                <w:szCs w:val="20"/>
              </w:rPr>
              <w:t xml:space="preserve">ENABLE MASTER FILE UPDATE </w:t>
            </w:r>
          </w:p>
        </w:tc>
        <w:tc>
          <w:tcPr>
            <w:tcW w:w="6912" w:type="dxa"/>
          </w:tcPr>
          <w:p w:rsidR="0093647D" w:rsidRPr="00EE678B" w:rsidRDefault="0093647D" w:rsidP="003019D0">
            <w:pPr>
              <w:rPr>
                <w:sz w:val="20"/>
                <w:szCs w:val="20"/>
              </w:rPr>
            </w:pPr>
            <w:r w:rsidRPr="00EE678B">
              <w:rPr>
                <w:sz w:val="20"/>
                <w:szCs w:val="20"/>
              </w:rPr>
              <w:t>This field will determine if the automated dispense machines are ready to receive HL7 V.2.4 messages.</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SCRIPTALK DEVICE</w:t>
            </w:r>
          </w:p>
        </w:tc>
        <w:tc>
          <w:tcPr>
            <w:tcW w:w="6912" w:type="dxa"/>
          </w:tcPr>
          <w:p w:rsidR="0093647D" w:rsidRPr="00EE678B" w:rsidRDefault="0093647D" w:rsidP="003019D0">
            <w:pPr>
              <w:rPr>
                <w:sz w:val="20"/>
                <w:szCs w:val="20"/>
              </w:rPr>
            </w:pPr>
            <w:r w:rsidRPr="00EE678B">
              <w:rPr>
                <w:sz w:val="20"/>
                <w:szCs w:val="20"/>
              </w:rPr>
              <w:t>This field contains a pointer to the ScripTalk printer device in the device file.</w:t>
            </w:r>
          </w:p>
        </w:tc>
      </w:tr>
      <w:tr w:rsidR="0093647D" w:rsidRPr="00EE678B" w:rsidTr="000E6EBF">
        <w:trPr>
          <w:cantSplit/>
        </w:trPr>
        <w:tc>
          <w:tcPr>
            <w:tcW w:w="2448" w:type="dxa"/>
          </w:tcPr>
          <w:p w:rsidR="0093647D" w:rsidRPr="00EE678B" w:rsidRDefault="0093647D" w:rsidP="003019D0">
            <w:pPr>
              <w:rPr>
                <w:sz w:val="20"/>
                <w:szCs w:val="20"/>
              </w:rPr>
            </w:pPr>
            <w:r w:rsidRPr="00EE678B">
              <w:rPr>
                <w:sz w:val="20"/>
                <w:szCs w:val="20"/>
              </w:rPr>
              <w:t>SCRIPTALK AUTO-PRINT SETTINGS</w:t>
            </w:r>
          </w:p>
        </w:tc>
        <w:tc>
          <w:tcPr>
            <w:tcW w:w="6912" w:type="dxa"/>
          </w:tcPr>
          <w:p w:rsidR="0093647D" w:rsidRPr="00EE678B" w:rsidRDefault="0093647D" w:rsidP="003019D0">
            <w:pPr>
              <w:rPr>
                <w:sz w:val="20"/>
                <w:szCs w:val="20"/>
              </w:rPr>
            </w:pPr>
            <w:r w:rsidRPr="00EE678B">
              <w:rPr>
                <w:sz w:val="20"/>
                <w:szCs w:val="20"/>
              </w:rPr>
              <w:t>Set this to 'A' to have a ScripTalk label automatically print for ScripTalk-enrolled patients whenever their regular medication label prints. Set to 'M' if ScripTalk labels will be printed manually.</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LABEL/PROFILE MONITOR MAX 0</w:t>
            </w:r>
          </w:p>
        </w:tc>
        <w:tc>
          <w:tcPr>
            <w:tcW w:w="6912" w:type="dxa"/>
          </w:tcPr>
          <w:p w:rsidR="0093647D" w:rsidRPr="00EE678B" w:rsidRDefault="0093647D" w:rsidP="003019D0">
            <w:pPr>
              <w:rPr>
                <w:sz w:val="20"/>
                <w:szCs w:val="20"/>
              </w:rPr>
            </w:pPr>
            <w:r w:rsidRPr="00EE678B">
              <w:rPr>
                <w:sz w:val="20"/>
                <w:szCs w:val="20"/>
              </w:rPr>
              <w:t>Maximum number of label/profiles to be stored in the Label/Profile Monitor list for each printer device. The default and minimum value for this number is 1000. Each time the printer is used an entry is made in the Label/Profile monitor and if the monitor holds more entries than specified by this parameter, the oldest entry is deleted.</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NARCOTICS NUMBERED DIFFERENTLY</w:t>
            </w:r>
          </w:p>
        </w:tc>
        <w:tc>
          <w:tcPr>
            <w:tcW w:w="6912" w:type="dxa"/>
          </w:tcPr>
          <w:p w:rsidR="0093647D" w:rsidRPr="00EE678B" w:rsidRDefault="0093647D" w:rsidP="003019D0">
            <w:pPr>
              <w:rPr>
                <w:sz w:val="20"/>
                <w:szCs w:val="20"/>
              </w:rPr>
            </w:pPr>
            <w:r w:rsidRPr="00EE678B">
              <w:rPr>
                <w:sz w:val="20"/>
                <w:szCs w:val="20"/>
              </w:rPr>
              <w:t>This field is used to determine if narcotics will be numbered differently from other medications/supplies.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 LOWER BOUND</w:t>
            </w:r>
          </w:p>
        </w:tc>
        <w:tc>
          <w:tcPr>
            <w:tcW w:w="6912" w:type="dxa"/>
          </w:tcPr>
          <w:p w:rsidR="0093647D" w:rsidRPr="00EE678B" w:rsidRDefault="0093647D" w:rsidP="003019D0">
            <w:pPr>
              <w:rPr>
                <w:sz w:val="20"/>
                <w:szCs w:val="20"/>
              </w:rPr>
            </w:pPr>
            <w:r w:rsidRPr="00EE678B">
              <w:rPr>
                <w:sz w:val="20"/>
                <w:szCs w:val="20"/>
              </w:rPr>
              <w:t>This field is used to determine what prescription numbers narcotics are to start with if narcotics are numbered differently from other prescriptions/supplies.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NARCOTIC UPPER BOUND</w:t>
            </w:r>
          </w:p>
        </w:tc>
        <w:tc>
          <w:tcPr>
            <w:tcW w:w="6912" w:type="dxa"/>
          </w:tcPr>
          <w:p w:rsidR="0093647D" w:rsidRPr="00EE678B" w:rsidRDefault="0093647D" w:rsidP="003019D0">
            <w:pPr>
              <w:rPr>
                <w:sz w:val="20"/>
                <w:szCs w:val="20"/>
              </w:rPr>
            </w:pPr>
            <w:r w:rsidRPr="00EE678B">
              <w:rPr>
                <w:sz w:val="20"/>
                <w:szCs w:val="20"/>
              </w:rPr>
              <w:t>This field is used to determine the highest prescription number used for narcotics if this type of medication is numbered differently from other medications/supplies.</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LAST NARCOTIC NUMBER ISSUED</w:t>
            </w:r>
          </w:p>
        </w:tc>
        <w:tc>
          <w:tcPr>
            <w:tcW w:w="6912" w:type="dxa"/>
          </w:tcPr>
          <w:p w:rsidR="0093647D" w:rsidRPr="00EE678B" w:rsidRDefault="0093647D" w:rsidP="003019D0">
            <w:pPr>
              <w:rPr>
                <w:sz w:val="20"/>
                <w:szCs w:val="20"/>
              </w:rPr>
            </w:pPr>
            <w:r w:rsidRPr="00EE678B">
              <w:rPr>
                <w:sz w:val="20"/>
                <w:szCs w:val="20"/>
              </w:rPr>
              <w:t>This field is used to indicate last number issue d for narcotic medications.</w:t>
            </w:r>
          </w:p>
        </w:tc>
      </w:tr>
      <w:tr w:rsidR="0093647D" w:rsidRPr="00EE678B" w:rsidTr="000E6EBF">
        <w:tc>
          <w:tcPr>
            <w:tcW w:w="2448" w:type="dxa"/>
          </w:tcPr>
          <w:p w:rsidR="0093647D" w:rsidRPr="00EE678B" w:rsidRDefault="0093647D" w:rsidP="003019D0">
            <w:pPr>
              <w:rPr>
                <w:sz w:val="20"/>
                <w:szCs w:val="20"/>
              </w:rPr>
            </w:pPr>
            <w:r w:rsidRPr="00EE678B">
              <w:rPr>
                <w:sz w:val="20"/>
                <w:szCs w:val="20"/>
              </w:rPr>
              <w:t>IB SERVICE/SECTION</w:t>
            </w:r>
          </w:p>
        </w:tc>
        <w:tc>
          <w:tcPr>
            <w:tcW w:w="6912" w:type="dxa"/>
          </w:tcPr>
          <w:p w:rsidR="0093647D" w:rsidRPr="00EE678B" w:rsidRDefault="0093647D" w:rsidP="003019D0">
            <w:pPr>
              <w:rPr>
                <w:sz w:val="20"/>
                <w:szCs w:val="20"/>
              </w:rPr>
            </w:pPr>
            <w:r w:rsidRPr="00EE678B">
              <w:rPr>
                <w:sz w:val="20"/>
                <w:szCs w:val="20"/>
              </w:rPr>
              <w:t>Select the appropriate entry in the Service/Section file (#49) that is to be used for the Pharmacy Copayment/Integrated Billing procedures.</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FOR COPAY DOCUMENT</w:t>
            </w:r>
          </w:p>
        </w:tc>
        <w:tc>
          <w:tcPr>
            <w:tcW w:w="6912" w:type="dxa"/>
          </w:tcPr>
          <w:p w:rsidR="0093647D" w:rsidRPr="00EE678B" w:rsidRDefault="0093647D" w:rsidP="0093647D">
            <w:pPr>
              <w:rPr>
                <w:sz w:val="20"/>
                <w:szCs w:val="20"/>
              </w:rPr>
            </w:pPr>
            <w:r w:rsidRPr="00EE678B">
              <w:rPr>
                <w:sz w:val="20"/>
                <w:szCs w:val="20"/>
              </w:rPr>
              <w:t>This field contains information from the site regarding the copayment procedures for the patient to follow upon receipt of the copay document. For example, information may include a telephone number to call regarding billing inquiries, a payment mailing address, etc.</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REFILLABLE RX</w:t>
            </w:r>
          </w:p>
        </w:tc>
        <w:tc>
          <w:tcPr>
            <w:tcW w:w="6912" w:type="dxa"/>
          </w:tcPr>
          <w:p w:rsidR="0093647D" w:rsidRPr="00EE678B" w:rsidRDefault="0093647D" w:rsidP="0093647D">
            <w:pPr>
              <w:rPr>
                <w:sz w:val="20"/>
                <w:szCs w:val="20"/>
              </w:rPr>
            </w:pPr>
            <w:r w:rsidRPr="00EE678B">
              <w:rPr>
                <w:sz w:val="20"/>
                <w:szCs w:val="20"/>
              </w:rPr>
              <w:t>This field contains information from the site regarding procedures for the patient to obtain a refill of his refillable medication. May include the address, phone number, etc. that will assist the patient.</w:t>
            </w:r>
          </w:p>
        </w:tc>
      </w:tr>
      <w:tr w:rsidR="0093647D" w:rsidRPr="00EE678B" w:rsidTr="000E6EBF">
        <w:tc>
          <w:tcPr>
            <w:tcW w:w="2448" w:type="dxa"/>
          </w:tcPr>
          <w:p w:rsidR="0093647D" w:rsidRPr="00EE678B" w:rsidRDefault="0093647D" w:rsidP="0093647D">
            <w:pPr>
              <w:rPr>
                <w:sz w:val="20"/>
                <w:szCs w:val="20"/>
              </w:rPr>
            </w:pPr>
            <w:r w:rsidRPr="00EE678B">
              <w:rPr>
                <w:sz w:val="20"/>
                <w:szCs w:val="20"/>
              </w:rPr>
              <w:t>NARRATIVE NON-REFILLABLE RX</w:t>
            </w:r>
          </w:p>
        </w:tc>
        <w:tc>
          <w:tcPr>
            <w:tcW w:w="6912" w:type="dxa"/>
          </w:tcPr>
          <w:p w:rsidR="0093647D" w:rsidRPr="00EE678B" w:rsidRDefault="0093647D" w:rsidP="0093647D">
            <w:pPr>
              <w:rPr>
                <w:sz w:val="20"/>
                <w:szCs w:val="20"/>
              </w:rPr>
            </w:pPr>
            <w:r w:rsidRPr="00EE678B">
              <w:rPr>
                <w:sz w:val="20"/>
                <w:szCs w:val="20"/>
              </w:rPr>
              <w:t>This field contains information from the site regarding procedures for the patient to obtain a new prescription for his non-refillable medication. This field may contain address, phone number, etc., that will assist the patient.</w:t>
            </w:r>
          </w:p>
        </w:tc>
      </w:tr>
      <w:tr w:rsidR="0093647D" w:rsidRPr="00EE678B" w:rsidTr="000E6EBF">
        <w:tc>
          <w:tcPr>
            <w:tcW w:w="2448" w:type="dxa"/>
          </w:tcPr>
          <w:p w:rsidR="0093647D" w:rsidRPr="00EE678B" w:rsidRDefault="0093647D" w:rsidP="0093647D">
            <w:pPr>
              <w:rPr>
                <w:sz w:val="20"/>
                <w:szCs w:val="20"/>
              </w:rPr>
            </w:pPr>
            <w:r w:rsidRPr="00EE678B">
              <w:rPr>
                <w:sz w:val="20"/>
                <w:szCs w:val="20"/>
              </w:rPr>
              <w:t>CHARGE LOCATION</w:t>
            </w:r>
          </w:p>
        </w:tc>
        <w:tc>
          <w:tcPr>
            <w:tcW w:w="6912" w:type="dxa"/>
          </w:tcPr>
          <w:p w:rsidR="0093647D" w:rsidRPr="00EE678B" w:rsidRDefault="0093647D" w:rsidP="0093647D">
            <w:pPr>
              <w:rPr>
                <w:sz w:val="20"/>
                <w:szCs w:val="20"/>
              </w:rPr>
            </w:pPr>
            <w:r w:rsidRPr="00EE678B">
              <w:rPr>
                <w:sz w:val="20"/>
                <w:szCs w:val="20"/>
              </w:rPr>
              <w:t>This field is a pointer to the Hospital Location File (#44). Multi-division sites should populate this field for each division. This data could be obtained from the Business Office of the Medical Center.</w:t>
            </w:r>
          </w:p>
        </w:tc>
      </w:tr>
    </w:tbl>
    <w:p w:rsidR="002849AF" w:rsidRPr="00EE678B" w:rsidRDefault="002849AF" w:rsidP="009A42D6">
      <w:pPr>
        <w:rPr>
          <w:color w:val="000000"/>
          <w:szCs w:val="20"/>
        </w:rPr>
      </w:pPr>
    </w:p>
    <w:p w:rsidR="0093647D" w:rsidRPr="00EE678B" w:rsidRDefault="0093647D" w:rsidP="0093647D">
      <w:pPr>
        <w:rPr>
          <w:color w:val="000000"/>
          <w:szCs w:val="20"/>
        </w:rPr>
      </w:pPr>
      <w:r w:rsidRPr="00EE678B">
        <w:rPr>
          <w:color w:val="000000"/>
          <w:szCs w:val="20"/>
        </w:rPr>
        <w:t>The CHARGE LOCATION field is used to group charges in the COTS billing system according to the type of service.</w:t>
      </w:r>
    </w:p>
    <w:p w:rsidR="0093647D" w:rsidRPr="00EE678B" w:rsidRDefault="0093647D" w:rsidP="0093647D">
      <w:pPr>
        <w:rPr>
          <w:color w:val="000000"/>
          <w:szCs w:val="20"/>
        </w:rPr>
      </w:pP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88"/>
        <w:gridCol w:w="8254"/>
      </w:tblGrid>
      <w:tr w:rsidR="00BB49DA" w:rsidRPr="00EE678B" w:rsidTr="00B42CFE">
        <w:tc>
          <w:tcPr>
            <w:tcW w:w="990" w:type="dxa"/>
            <w:shd w:val="clear" w:color="auto" w:fill="auto"/>
            <w:vAlign w:val="center"/>
          </w:tcPr>
          <w:p w:rsidR="00BB49DA" w:rsidRPr="00EE678B" w:rsidRDefault="00583040" w:rsidP="00B42CFE">
            <w:pPr>
              <w:jc w:val="center"/>
              <w:rPr>
                <w:color w:val="000000"/>
              </w:rPr>
            </w:pPr>
            <w:r>
              <w:rPr>
                <w:noProof/>
              </w:rPr>
              <w:drawing>
                <wp:inline distT="0" distB="0" distL="0" distR="0">
                  <wp:extent cx="411480" cy="411480"/>
                  <wp:effectExtent l="0" t="0" r="0" b="0"/>
                  <wp:docPr id="109" name="Picture 109" descr="Ca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Cautio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11480" cy="411480"/>
                          </a:xfrm>
                          <a:prstGeom prst="rect">
                            <a:avLst/>
                          </a:prstGeom>
                          <a:noFill/>
                          <a:ln>
                            <a:noFill/>
                          </a:ln>
                        </pic:spPr>
                      </pic:pic>
                    </a:graphicData>
                  </a:graphic>
                </wp:inline>
              </w:drawing>
            </w:r>
          </w:p>
        </w:tc>
        <w:tc>
          <w:tcPr>
            <w:tcW w:w="8370" w:type="dxa"/>
            <w:shd w:val="clear" w:color="auto" w:fill="auto"/>
            <w:vAlign w:val="center"/>
          </w:tcPr>
          <w:p w:rsidR="00BB49DA" w:rsidRPr="00EE678B" w:rsidRDefault="00BB49DA" w:rsidP="001C34C2">
            <w:pPr>
              <w:ind w:right="162"/>
              <w:jc w:val="center"/>
              <w:rPr>
                <w:color w:val="000000"/>
              </w:rPr>
            </w:pPr>
            <w:r w:rsidRPr="00EE678B">
              <w:rPr>
                <w:b/>
                <w:color w:val="000000"/>
              </w:rPr>
              <w:t>***Important***</w:t>
            </w:r>
          </w:p>
          <w:p w:rsidR="00BB49DA" w:rsidRPr="00EE678B" w:rsidRDefault="00BB49DA" w:rsidP="00B37F50">
            <w:pPr>
              <w:spacing w:before="120" w:after="120"/>
              <w:rPr>
                <w:color w:val="000000"/>
              </w:rPr>
            </w:pPr>
            <w:r w:rsidRPr="00EE678B">
              <w:rPr>
                <w:color w:val="000000"/>
                <w:szCs w:val="20"/>
              </w:rPr>
              <w:t>Entering and defining the Charge Locations is crucial to the success of this function. Initially, however, a unique Outpatient Pharmacy Location must be entered in the HOSPITAL LOCATION file by Registration or Scheduling. It is recommended that the Location be coordinated with the Medical Center’s business office. A Charge Location should be defined for every division currently in the OUTPATIENT SITE file, which means that there could be multiple hospital locations or one location for all divisions</w:t>
            </w:r>
          </w:p>
        </w:tc>
      </w:tr>
    </w:tbl>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a Charge Location is not defined for a particular division, Outpatient Pharmacy will search all active divisions in the OUTPATIENT SITE file for a Charge Location entry and use the first one it finds. If the PFSS switch is ON and no Charge Locations are defined in any divisions, the information will not be passed on to IB or the COTS billing system and no charge takes place.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Information in the CHARGE LOCATION field cannot be deleted, but it can be replaced with entry of another Charge Location.</w:t>
      </w:r>
    </w:p>
    <w:p w:rsidR="0093647D" w:rsidRPr="00EE678B" w:rsidRDefault="0093647D" w:rsidP="0093647D">
      <w:pPr>
        <w:rPr>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448"/>
        <w:gridCol w:w="6912"/>
      </w:tblGrid>
      <w:tr w:rsidR="0093647D" w:rsidRPr="00EE678B" w:rsidTr="000E6EBF">
        <w:trPr>
          <w:tblHeader/>
        </w:trPr>
        <w:tc>
          <w:tcPr>
            <w:tcW w:w="2448" w:type="dxa"/>
            <w:shd w:val="clear" w:color="auto" w:fill="E6E6E6"/>
          </w:tcPr>
          <w:p w:rsidR="0093647D" w:rsidRPr="00EE678B" w:rsidRDefault="0093647D" w:rsidP="003019D0">
            <w:pPr>
              <w:rPr>
                <w:rFonts w:ascii="Arial" w:hAnsi="Arial" w:cs="Arial"/>
                <w:b/>
              </w:rPr>
            </w:pPr>
            <w:bookmarkStart w:id="5926" w:name="OLE_LINK3"/>
            <w:r w:rsidRPr="00EE678B">
              <w:rPr>
                <w:szCs w:val="24"/>
              </w:rPr>
              <w:br w:type="page"/>
            </w:r>
            <w:r w:rsidRPr="00EE678B">
              <w:rPr>
                <w:rFonts w:ascii="Arial" w:hAnsi="Arial" w:cs="Arial"/>
                <w:b/>
              </w:rPr>
              <w:t>Site Parameter</w:t>
            </w:r>
          </w:p>
        </w:tc>
        <w:tc>
          <w:tcPr>
            <w:tcW w:w="6912" w:type="dxa"/>
            <w:shd w:val="clear" w:color="auto" w:fill="E6E6E6"/>
          </w:tcPr>
          <w:p w:rsidR="0093647D" w:rsidRPr="00EE678B" w:rsidRDefault="0093647D" w:rsidP="003019D0">
            <w:pPr>
              <w:rPr>
                <w:rFonts w:ascii="Arial" w:hAnsi="Arial" w:cs="Arial"/>
                <w:b/>
              </w:rPr>
            </w:pPr>
            <w:r w:rsidRPr="00EE678B">
              <w:rPr>
                <w:rFonts w:ascii="Arial" w:hAnsi="Arial" w:cs="Arial"/>
                <w:b/>
              </w:rPr>
              <w:t>Description</w:t>
            </w:r>
          </w:p>
        </w:tc>
      </w:tr>
      <w:bookmarkEnd w:id="5926"/>
      <w:tr w:rsidR="0093647D" w:rsidRPr="00EE678B" w:rsidTr="000E6EBF">
        <w:tc>
          <w:tcPr>
            <w:tcW w:w="2448" w:type="dxa"/>
          </w:tcPr>
          <w:p w:rsidR="0093647D" w:rsidRPr="00EE678B" w:rsidRDefault="0093647D" w:rsidP="003019D0">
            <w:pPr>
              <w:rPr>
                <w:sz w:val="20"/>
                <w:szCs w:val="20"/>
              </w:rPr>
            </w:pPr>
            <w:r w:rsidRPr="00EE678B">
              <w:rPr>
                <w:sz w:val="20"/>
                <w:szCs w:val="20"/>
              </w:rPr>
              <w:t>NCPDP NUMBER</w:t>
            </w:r>
          </w:p>
        </w:tc>
        <w:tc>
          <w:tcPr>
            <w:tcW w:w="6912" w:type="dxa"/>
          </w:tcPr>
          <w:p w:rsidR="0093647D" w:rsidRPr="00EE678B" w:rsidRDefault="0093647D" w:rsidP="003019D0">
            <w:pPr>
              <w:rPr>
                <w:sz w:val="20"/>
                <w:szCs w:val="20"/>
              </w:rPr>
            </w:pPr>
            <w:r w:rsidRPr="00EE678B">
              <w:rPr>
                <w:sz w:val="20"/>
                <w:szCs w:val="20"/>
              </w:rPr>
              <w:t>This field is the site-specific National Council for Prescription Drug Programs number (NCPDP), formerly referred to as the National Association of Boards of Pharmacy Number (NABP).</w:t>
            </w:r>
          </w:p>
        </w:tc>
      </w:tr>
      <w:tr w:rsidR="0093647D" w:rsidRPr="00EE678B" w:rsidTr="000E6EBF">
        <w:tc>
          <w:tcPr>
            <w:tcW w:w="2448" w:type="dxa"/>
          </w:tcPr>
          <w:p w:rsidR="0093647D" w:rsidRPr="00EE678B" w:rsidRDefault="0093647D" w:rsidP="003019D0">
            <w:pPr>
              <w:rPr>
                <w:sz w:val="20"/>
                <w:szCs w:val="20"/>
              </w:rPr>
            </w:pPr>
            <w:r w:rsidRPr="00EE678B">
              <w:rPr>
                <w:sz w:val="20"/>
                <w:szCs w:val="20"/>
              </w:rPr>
              <w:t>PRESCRIPTION # LOWER BOUND</w:t>
            </w:r>
          </w:p>
        </w:tc>
        <w:tc>
          <w:tcPr>
            <w:tcW w:w="6912" w:type="dxa"/>
          </w:tcPr>
          <w:p w:rsidR="0093647D" w:rsidRPr="00EE678B" w:rsidRDefault="0093647D" w:rsidP="003019D0">
            <w:pPr>
              <w:rPr>
                <w:sz w:val="20"/>
                <w:szCs w:val="20"/>
              </w:rPr>
            </w:pPr>
            <w:r w:rsidRPr="00EE678B">
              <w:rPr>
                <w:sz w:val="20"/>
                <w:szCs w:val="20"/>
              </w:rPr>
              <w:t>This field is used to enter the lowest prescription number for this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PRESCRIPTION # UPPER BOUND</w:t>
            </w:r>
          </w:p>
        </w:tc>
        <w:tc>
          <w:tcPr>
            <w:tcW w:w="6912" w:type="dxa"/>
          </w:tcPr>
          <w:p w:rsidR="0093647D" w:rsidRPr="00EE678B" w:rsidRDefault="0093647D" w:rsidP="003019D0">
            <w:pPr>
              <w:rPr>
                <w:sz w:val="20"/>
                <w:szCs w:val="20"/>
              </w:rPr>
            </w:pPr>
            <w:r w:rsidRPr="00EE678B">
              <w:rPr>
                <w:sz w:val="20"/>
                <w:szCs w:val="20"/>
              </w:rPr>
              <w:t>This field is used to enter the highest prescription number for this site.</w:t>
            </w:r>
          </w:p>
        </w:tc>
      </w:tr>
      <w:tr w:rsidR="0093647D" w:rsidRPr="00EE678B" w:rsidTr="000E6EBF">
        <w:tc>
          <w:tcPr>
            <w:tcW w:w="2448" w:type="dxa"/>
          </w:tcPr>
          <w:p w:rsidR="0093647D" w:rsidRPr="00EE678B" w:rsidRDefault="0093647D" w:rsidP="003019D0">
            <w:pPr>
              <w:rPr>
                <w:sz w:val="20"/>
                <w:szCs w:val="20"/>
              </w:rPr>
            </w:pPr>
            <w:r w:rsidRPr="00EE678B">
              <w:rPr>
                <w:sz w:val="20"/>
                <w:szCs w:val="20"/>
              </w:rPr>
              <w:t>LAST PRESCRIPTION # ISSUED</w:t>
            </w:r>
          </w:p>
        </w:tc>
        <w:tc>
          <w:tcPr>
            <w:tcW w:w="6912" w:type="dxa"/>
          </w:tcPr>
          <w:p w:rsidR="0093647D" w:rsidRPr="00EE678B" w:rsidRDefault="0093647D" w:rsidP="003019D0">
            <w:pPr>
              <w:rPr>
                <w:sz w:val="20"/>
                <w:szCs w:val="20"/>
              </w:rPr>
            </w:pPr>
            <w:r w:rsidRPr="00EE678B">
              <w:rPr>
                <w:sz w:val="20"/>
                <w:szCs w:val="20"/>
              </w:rPr>
              <w:t>This field is used to store the last RX number used.</w:t>
            </w:r>
          </w:p>
        </w:tc>
      </w:tr>
      <w:tr w:rsidR="0093647D" w:rsidRPr="00EE678B" w:rsidTr="000E6EBF">
        <w:tc>
          <w:tcPr>
            <w:tcW w:w="2448" w:type="dxa"/>
          </w:tcPr>
          <w:p w:rsidR="0093647D" w:rsidRPr="00EE678B" w:rsidRDefault="0093647D" w:rsidP="003019D0">
            <w:pPr>
              <w:rPr>
                <w:sz w:val="20"/>
                <w:szCs w:val="20"/>
              </w:rPr>
            </w:pPr>
            <w:r w:rsidRPr="00EE678B">
              <w:rPr>
                <w:sz w:val="20"/>
                <w:szCs w:val="20"/>
              </w:rPr>
              <w:t>INACTIVE DATE</w:t>
            </w:r>
          </w:p>
        </w:tc>
        <w:tc>
          <w:tcPr>
            <w:tcW w:w="6912" w:type="dxa"/>
          </w:tcPr>
          <w:p w:rsidR="0093647D" w:rsidRPr="00EE678B" w:rsidRDefault="0093647D" w:rsidP="003019D0">
            <w:pPr>
              <w:rPr>
                <w:sz w:val="20"/>
                <w:szCs w:val="20"/>
              </w:rPr>
            </w:pPr>
            <w:r w:rsidRPr="00EE678B">
              <w:rPr>
                <w:sz w:val="20"/>
                <w:szCs w:val="20"/>
              </w:rPr>
              <w:t>This date will indicate that the Outpatient Site is no longer active, and cannot be selected through the Outpatient Pharmacy options.</w:t>
            </w:r>
          </w:p>
        </w:tc>
      </w:tr>
      <w:tr w:rsidR="0093647D" w:rsidRPr="00EE678B" w:rsidTr="000E6EBF">
        <w:tc>
          <w:tcPr>
            <w:tcW w:w="2448" w:type="dxa"/>
          </w:tcPr>
          <w:p w:rsidR="0093647D" w:rsidRPr="00EE678B" w:rsidRDefault="0093647D" w:rsidP="0093647D">
            <w:pPr>
              <w:rPr>
                <w:sz w:val="20"/>
                <w:szCs w:val="20"/>
              </w:rPr>
            </w:pPr>
            <w:r w:rsidRPr="00EE678B">
              <w:rPr>
                <w:sz w:val="20"/>
                <w:szCs w:val="20"/>
              </w:rPr>
              <w:t>LOGICAL LINK</w:t>
            </w:r>
          </w:p>
        </w:tc>
        <w:tc>
          <w:tcPr>
            <w:tcW w:w="6912" w:type="dxa"/>
          </w:tcPr>
          <w:p w:rsidR="0093647D" w:rsidRPr="00EE678B" w:rsidRDefault="0093647D" w:rsidP="0093647D">
            <w:pPr>
              <w:rPr>
                <w:sz w:val="20"/>
                <w:szCs w:val="20"/>
              </w:rPr>
            </w:pPr>
            <w:r w:rsidRPr="00EE678B">
              <w:rPr>
                <w:sz w:val="20"/>
                <w:szCs w:val="20"/>
              </w:rPr>
              <w:t>This is a pointer to the Logical Link file (#870). This link is used to transmit messages to an external (client) application. This field is not filled in when messages are exchanged between DHCP applications on the same system. This field will be used as the Logical Link for the prescription if there is no Clinic associated with the prescription, or if there is a Clinic associated with the prescription, but the Institution derived from that Clinic does not have an entry in the CPRS ORDERING INSTITUTION multiple with an associated Logical Link for that Outpatient Site entry.</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DISPENSE DNS NAME</w:t>
            </w:r>
          </w:p>
        </w:tc>
        <w:tc>
          <w:tcPr>
            <w:tcW w:w="6912" w:type="dxa"/>
          </w:tcPr>
          <w:p w:rsidR="0093647D" w:rsidRPr="00EE678B" w:rsidRDefault="0093647D" w:rsidP="0093647D">
            <w:pPr>
              <w:rPr>
                <w:sz w:val="20"/>
                <w:szCs w:val="20"/>
              </w:rPr>
            </w:pPr>
            <w:r w:rsidRPr="00EE678B">
              <w:rPr>
                <w:sz w:val="20"/>
                <w:szCs w:val="20"/>
              </w:rPr>
              <w:t>This is the DNS computer name of the automated dispensing machine that is used for this outpatient site division.</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DISPENSE DNS PORT</w:t>
            </w:r>
          </w:p>
        </w:tc>
        <w:tc>
          <w:tcPr>
            <w:tcW w:w="6912" w:type="dxa"/>
          </w:tcPr>
          <w:p w:rsidR="0093647D" w:rsidRPr="00EE678B" w:rsidRDefault="0093647D" w:rsidP="0093647D">
            <w:pPr>
              <w:rPr>
                <w:sz w:val="20"/>
                <w:szCs w:val="20"/>
              </w:rPr>
            </w:pPr>
            <w:r w:rsidRPr="00EE678B">
              <w:rPr>
                <w:sz w:val="20"/>
                <w:szCs w:val="20"/>
              </w:rPr>
              <w:t>Enter the DNS port number associated with the automated dispense machine for this outpatient pharmacy site division.</w:t>
            </w:r>
          </w:p>
        </w:tc>
      </w:tr>
      <w:tr w:rsidR="0093647D" w:rsidRPr="00EE678B" w:rsidTr="000E6EBF">
        <w:tc>
          <w:tcPr>
            <w:tcW w:w="2448" w:type="dxa"/>
          </w:tcPr>
          <w:p w:rsidR="0093647D" w:rsidRPr="00EE678B" w:rsidRDefault="0093647D" w:rsidP="0093647D">
            <w:pPr>
              <w:rPr>
                <w:sz w:val="20"/>
                <w:szCs w:val="20"/>
              </w:rPr>
            </w:pPr>
            <w:r w:rsidRPr="00EE678B">
              <w:rPr>
                <w:sz w:val="20"/>
                <w:szCs w:val="20"/>
              </w:rPr>
              <w:t>DISPENSING SYSTEM PRINTER</w:t>
            </w:r>
          </w:p>
        </w:tc>
        <w:tc>
          <w:tcPr>
            <w:tcW w:w="6912" w:type="dxa"/>
          </w:tcPr>
          <w:p w:rsidR="0093647D" w:rsidRPr="00EE678B" w:rsidRDefault="0093647D" w:rsidP="0093647D">
            <w:pPr>
              <w:rPr>
                <w:sz w:val="20"/>
                <w:szCs w:val="20"/>
              </w:rPr>
            </w:pPr>
            <w:r w:rsidRPr="00EE678B">
              <w:rPr>
                <w:sz w:val="20"/>
                <w:szCs w:val="20"/>
              </w:rPr>
              <w:t>This field identifies the name of the dispensing system printer device. When the user selects this printer device and the external interface is in use, an HL7 message will be generated.</w:t>
            </w:r>
          </w:p>
        </w:tc>
      </w:tr>
      <w:tr w:rsidR="0093647D" w:rsidRPr="00EE678B" w:rsidTr="000E6EBF">
        <w:tc>
          <w:tcPr>
            <w:tcW w:w="2448" w:type="dxa"/>
          </w:tcPr>
          <w:p w:rsidR="0093647D" w:rsidRPr="00EE678B" w:rsidRDefault="0093647D" w:rsidP="0093647D">
            <w:pPr>
              <w:rPr>
                <w:sz w:val="20"/>
                <w:szCs w:val="20"/>
              </w:rPr>
            </w:pPr>
            <w:r w:rsidRPr="00EE678B">
              <w:rPr>
                <w:color w:val="000000"/>
                <w:sz w:val="20"/>
                <w:szCs w:val="20"/>
              </w:rPr>
              <w:t>OPAI</w:t>
            </w:r>
          </w:p>
        </w:tc>
        <w:tc>
          <w:tcPr>
            <w:tcW w:w="6912" w:type="dxa"/>
          </w:tcPr>
          <w:p w:rsidR="0093647D" w:rsidRPr="00EE678B" w:rsidRDefault="0093647D" w:rsidP="0093647D">
            <w:pPr>
              <w:rPr>
                <w:color w:val="000000"/>
                <w:sz w:val="20"/>
                <w:szCs w:val="20"/>
              </w:rPr>
            </w:pPr>
            <w:r w:rsidRPr="00EE678B">
              <w:rPr>
                <w:color w:val="000000"/>
                <w:sz w:val="20"/>
                <w:szCs w:val="20"/>
              </w:rPr>
              <w:t>This multiple field identities the Automated Dispensing Device (ADD) associated with the DISPENSING SYSTEM PRINTER (#59.0200801) field. When the user selects a label printer during Patient Prescription Processing, and the external interface is in use, an HL7 messages will be generated and routed to the appropriate automated dispensing devices defined in this multiple.</w:t>
            </w:r>
          </w:p>
        </w:tc>
      </w:tr>
    </w:tbl>
    <w:p w:rsidR="0093647D" w:rsidRPr="00EE678B" w:rsidRDefault="0093647D" w:rsidP="000E6EBF"/>
    <w:p w:rsidR="0093647D" w:rsidRPr="00EE678B" w:rsidRDefault="0093647D" w:rsidP="0093647D">
      <w:pPr>
        <w:rPr>
          <w:color w:val="000000"/>
          <w:szCs w:val="20"/>
        </w:rPr>
      </w:pPr>
      <w:r w:rsidRPr="00EE678B">
        <w:rPr>
          <w:color w:val="000000"/>
          <w:szCs w:val="20"/>
        </w:rPr>
        <w:t>The following example displays all of the prompts that are possible with the Site Parameter Enter/Edit option. The prompts displayed at each site will depend upon that site’s settings.</w:t>
      </w:r>
    </w:p>
    <w:p w:rsidR="0093647D" w:rsidRPr="00EE678B" w:rsidRDefault="0093647D" w:rsidP="0093647D">
      <w:pPr>
        <w:rPr>
          <w:color w:val="000000"/>
          <w:szCs w:val="20"/>
        </w:rPr>
      </w:pPr>
    </w:p>
    <w:p w:rsidR="0093647D" w:rsidRPr="00EE678B" w:rsidRDefault="0093647D" w:rsidP="00644AD6">
      <w:pPr>
        <w:pStyle w:val="ExampleHeading"/>
      </w:pPr>
      <w:r w:rsidRPr="00EE678B">
        <w:t>Example: Site Parameter Enter/Edit</w:t>
      </w:r>
      <w:r w:rsidR="00D8267F" w:rsidRPr="00EE678B">
        <w:t xml:space="preserve"> </w:t>
      </w:r>
      <w:r w:rsidRPr="00EE678B">
        <w:t>– all fields</w:t>
      </w:r>
    </w:p>
    <w:p w:rsidR="0093647D" w:rsidRPr="00EE678B" w:rsidRDefault="0093647D" w:rsidP="00E20A49">
      <w:pPr>
        <w:pStyle w:val="ScreenCapture"/>
      </w:pPr>
      <w:r w:rsidRPr="00EE678B">
        <w:t xml:space="preserve">Select Maintenance (Outpatient Pharmacy) Option: </w:t>
      </w:r>
      <w:r w:rsidRPr="00EE678B">
        <w:rPr>
          <w:b/>
        </w:rPr>
        <w:t>SITE</w:t>
      </w:r>
      <w:r w:rsidRPr="00EE678B">
        <w:t xml:space="preserve"> Parameter Enter/Edit</w:t>
      </w:r>
    </w:p>
    <w:p w:rsidR="0093647D" w:rsidRPr="00EE678B" w:rsidRDefault="0093647D" w:rsidP="00E20A49">
      <w:pPr>
        <w:pStyle w:val="ScreenCapture"/>
      </w:pPr>
    </w:p>
    <w:p w:rsidR="0093647D" w:rsidRPr="00EE678B" w:rsidRDefault="0093647D" w:rsidP="00E20A49">
      <w:pPr>
        <w:pStyle w:val="ScreenCapture"/>
      </w:pPr>
      <w:r w:rsidRPr="00EE678B">
        <w:t xml:space="preserve">Select SITE NAME: </w:t>
      </w:r>
      <w:r w:rsidRPr="00EE678B">
        <w:rPr>
          <w:b/>
        </w:rPr>
        <w:t>ALBANY</w:t>
      </w:r>
      <w:r w:rsidRPr="00EE678B">
        <w:t xml:space="preserve">    500  </w:t>
      </w:r>
    </w:p>
    <w:p w:rsidR="0093647D" w:rsidRPr="00EE678B" w:rsidRDefault="0093647D" w:rsidP="00E20A49">
      <w:pPr>
        <w:pStyle w:val="ScreenCapture"/>
      </w:pPr>
      <w:r w:rsidRPr="00EE678B">
        <w:t xml:space="preserve">Would you like to see all site parameters for this division? Y// </w:t>
      </w:r>
      <w:r w:rsidRPr="00EE678B">
        <w:rPr>
          <w:b/>
        </w:rPr>
        <w:t>NO</w:t>
      </w:r>
      <w:r w:rsidRPr="00EE678B">
        <w:t xml:space="preserve"> </w:t>
      </w:r>
    </w:p>
    <w:p w:rsidR="0093647D" w:rsidRPr="00EE678B" w:rsidRDefault="0093647D" w:rsidP="00E20A49">
      <w:pPr>
        <w:pStyle w:val="ScreenCapture"/>
      </w:pPr>
    </w:p>
    <w:p w:rsidR="0093647D" w:rsidRPr="00EE678B" w:rsidRDefault="0093647D" w:rsidP="00E20A49">
      <w:pPr>
        <w:pStyle w:val="ScreenCapture"/>
      </w:pPr>
      <w:r w:rsidRPr="00EE678B">
        <w:t xml:space="preserve">NAME: ALBANY// </w:t>
      </w:r>
      <w:r w:rsidRPr="00EE678B">
        <w:rPr>
          <w:b/>
        </w:rPr>
        <w:t>&lt;Enter&gt;</w:t>
      </w:r>
    </w:p>
    <w:p w:rsidR="0093647D" w:rsidRPr="00EE678B" w:rsidRDefault="0093647D" w:rsidP="00E20A49">
      <w:pPr>
        <w:pStyle w:val="ScreenCapture"/>
      </w:pPr>
      <w:r w:rsidRPr="00EE678B">
        <w:t xml:space="preserve">MAILING FRANK STREET ADDRESS: 114 ANYSTREET AVE// </w:t>
      </w:r>
      <w:r w:rsidRPr="00EE678B">
        <w:rPr>
          <w:b/>
        </w:rPr>
        <w:t>&lt;Enter&gt;</w:t>
      </w:r>
    </w:p>
    <w:p w:rsidR="0093647D" w:rsidRPr="00EE678B" w:rsidRDefault="0093647D" w:rsidP="00E20A49">
      <w:pPr>
        <w:pStyle w:val="ScreenCapture"/>
      </w:pPr>
      <w:r w:rsidRPr="00EE678B">
        <w:t xml:space="preserve">AREA CODE: 555// </w:t>
      </w:r>
      <w:r w:rsidRPr="00EE678B">
        <w:rPr>
          <w:b/>
        </w:rPr>
        <w:t>&lt;Enter&gt;</w:t>
      </w:r>
    </w:p>
    <w:p w:rsidR="0093647D" w:rsidRPr="00EE678B" w:rsidRDefault="0093647D" w:rsidP="00E20A49">
      <w:pPr>
        <w:pStyle w:val="ScreenCapture"/>
      </w:pPr>
      <w:r w:rsidRPr="00EE678B">
        <w:t xml:space="preserve">PHONE NUMBER: 555-1234// </w:t>
      </w:r>
      <w:r w:rsidRPr="00EE678B">
        <w:rPr>
          <w:b/>
        </w:rPr>
        <w:t>&lt;Enter&gt;</w:t>
      </w:r>
    </w:p>
    <w:p w:rsidR="0093647D" w:rsidRPr="00EE678B" w:rsidRDefault="0093647D" w:rsidP="00E20A49">
      <w:pPr>
        <w:pStyle w:val="ScreenCapture"/>
      </w:pPr>
      <w:r w:rsidRPr="00EE678B">
        <w:t xml:space="preserve">MAILING FRANK ZIP+4 CODE: 55555// </w:t>
      </w:r>
      <w:r w:rsidRPr="00EE678B">
        <w:rPr>
          <w:b/>
        </w:rPr>
        <w:t>&lt;Enter&gt;</w:t>
      </w:r>
    </w:p>
    <w:p w:rsidR="0093647D" w:rsidRPr="00EE678B" w:rsidRDefault="0093647D" w:rsidP="00E20A49">
      <w:pPr>
        <w:pStyle w:val="ScreenCapture"/>
      </w:pPr>
      <w:r w:rsidRPr="00EE678B">
        <w:t xml:space="preserve">SITE NUMBER: 123// </w:t>
      </w:r>
      <w:r w:rsidRPr="00EE678B">
        <w:rPr>
          <w:b/>
        </w:rPr>
        <w:t>&lt;Enter&gt;</w:t>
      </w:r>
    </w:p>
    <w:p w:rsidR="0093647D" w:rsidRPr="00EE678B" w:rsidRDefault="0093647D" w:rsidP="00E20A49">
      <w:pPr>
        <w:pStyle w:val="ScreenCapture"/>
      </w:pPr>
      <w:r w:rsidRPr="00EE678B">
        <w:t xml:space="preserve">NCPDP NUMBER: </w:t>
      </w:r>
      <w:r w:rsidRPr="00EE678B">
        <w:rPr>
          <w:b/>
        </w:rPr>
        <w:t>&lt;Enter&gt;</w:t>
      </w:r>
    </w:p>
    <w:p w:rsidR="0093647D" w:rsidRPr="00EE678B" w:rsidRDefault="0093647D" w:rsidP="00E20A49">
      <w:pPr>
        <w:pStyle w:val="ScreenCapture"/>
      </w:pPr>
      <w:r w:rsidRPr="00EE678B">
        <w:t xml:space="preserve">MAILING FRANK CITY: ANY CITY// </w:t>
      </w:r>
      <w:r w:rsidRPr="00EE678B">
        <w:rPr>
          <w:b/>
        </w:rPr>
        <w:t>&lt;Enter&gt;</w:t>
      </w:r>
    </w:p>
    <w:p w:rsidR="0093647D" w:rsidRPr="00EE678B" w:rsidRDefault="0093647D" w:rsidP="00E20A49">
      <w:pPr>
        <w:pStyle w:val="ScreenCapture"/>
      </w:pPr>
      <w:r w:rsidRPr="00EE678B">
        <w:t xml:space="preserve">MAILING FRANK STATE: ANY STATE// </w:t>
      </w:r>
      <w:r w:rsidRPr="00EE678B">
        <w:rPr>
          <w:b/>
        </w:rPr>
        <w:t>&lt;Enter&gt;</w:t>
      </w:r>
    </w:p>
    <w:p w:rsidR="0093647D" w:rsidRPr="00EE678B" w:rsidRDefault="0093647D" w:rsidP="00E20A49">
      <w:pPr>
        <w:pStyle w:val="ScreenCapture"/>
      </w:pPr>
      <w:r w:rsidRPr="00EE678B">
        <w:t xml:space="preserve">MAILING COMMENTS: </w:t>
      </w:r>
      <w:r w:rsidRPr="00EE678B">
        <w:rPr>
          <w:b/>
        </w:rPr>
        <w:t>&lt;Enter&gt;</w:t>
      </w:r>
    </w:p>
    <w:p w:rsidR="0093647D" w:rsidRPr="00EE678B" w:rsidRDefault="0093647D" w:rsidP="00E20A49">
      <w:pPr>
        <w:pStyle w:val="ScreenCapture"/>
      </w:pPr>
      <w:r w:rsidRPr="00EE678B">
        <w:t xml:space="preserve">INACTIVE DATE: </w:t>
      </w:r>
      <w:r w:rsidRPr="00EE678B">
        <w:rPr>
          <w:b/>
        </w:rPr>
        <w:t>&lt;Enter&gt;</w:t>
      </w:r>
    </w:p>
    <w:p w:rsidR="0093647D" w:rsidRPr="00EE678B" w:rsidRDefault="0093647D" w:rsidP="00E20A49">
      <w:pPr>
        <w:pStyle w:val="ScreenCapture"/>
      </w:pPr>
      <w:r w:rsidRPr="00EE678B">
        <w:t xml:space="preserve">HOLD FUNCTION?: NO// </w:t>
      </w:r>
      <w:r w:rsidRPr="00EE678B">
        <w:rPr>
          <w:b/>
        </w:rPr>
        <w:t>&lt;Enter&gt;</w:t>
      </w:r>
    </w:p>
    <w:p w:rsidR="0093647D" w:rsidRPr="00EE678B" w:rsidRDefault="0093647D" w:rsidP="00E20A49">
      <w:pPr>
        <w:pStyle w:val="ScreenCapture"/>
      </w:pPr>
      <w:r w:rsidRPr="00EE678B">
        <w:t xml:space="preserve">SUSPENSE FUNCTION?: YES// </w:t>
      </w:r>
      <w:r w:rsidRPr="00EE678B">
        <w:rPr>
          <w:b/>
        </w:rPr>
        <w:t>&lt;Enter&gt;</w:t>
      </w:r>
    </w:p>
    <w:p w:rsidR="0093647D" w:rsidRPr="00EE678B" w:rsidRDefault="0093647D" w:rsidP="00E20A49">
      <w:pPr>
        <w:pStyle w:val="ScreenCapture"/>
      </w:pPr>
      <w:r w:rsidRPr="00EE678B">
        <w:t xml:space="preserve">CANCEL DRUG IN SAME CLASS: YES// </w:t>
      </w:r>
      <w:r w:rsidRPr="00EE678B">
        <w:rPr>
          <w:b/>
        </w:rPr>
        <w:t>&lt;Enter&gt;</w:t>
      </w:r>
    </w:p>
    <w:p w:rsidR="0093647D" w:rsidRPr="00EE678B" w:rsidRDefault="0093647D" w:rsidP="00E20A49">
      <w:pPr>
        <w:pStyle w:val="ScreenCapture"/>
      </w:pPr>
      <w:r w:rsidRPr="00EE678B">
        <w:t xml:space="preserve">REFILL INACTIVE DRUG RXS: YES// </w:t>
      </w:r>
      <w:r w:rsidRPr="00EE678B">
        <w:rPr>
          <w:b/>
        </w:rPr>
        <w:t>&lt;Enter&gt;</w:t>
      </w:r>
    </w:p>
    <w:p w:rsidR="0093647D" w:rsidRPr="00EE678B" w:rsidRDefault="0093647D" w:rsidP="00E20A49">
      <w:pPr>
        <w:pStyle w:val="ScreenCapture"/>
      </w:pPr>
      <w:r w:rsidRPr="00EE678B">
        <w:t xml:space="preserve">ASK METHOD OF PICKUP: YES// </w:t>
      </w:r>
      <w:r w:rsidRPr="00EE678B">
        <w:rPr>
          <w:b/>
        </w:rPr>
        <w:t>&lt;Enter&gt;</w:t>
      </w:r>
    </w:p>
    <w:p w:rsidR="0093647D" w:rsidRPr="00EE678B" w:rsidRDefault="0093647D" w:rsidP="00E20A49">
      <w:pPr>
        <w:pStyle w:val="ScreenCapture"/>
      </w:pPr>
      <w:r w:rsidRPr="00EE678B">
        <w:t xml:space="preserve">PASS MEDS ON PROFILE: YES// </w:t>
      </w:r>
      <w:r w:rsidRPr="00EE678B">
        <w:rPr>
          <w:b/>
        </w:rPr>
        <w:t>&lt;Enter&gt;</w:t>
      </w:r>
    </w:p>
    <w:p w:rsidR="0093647D" w:rsidRPr="00EE678B" w:rsidRDefault="0093647D" w:rsidP="00E20A49">
      <w:pPr>
        <w:pStyle w:val="ScreenCapture"/>
      </w:pPr>
      <w:r w:rsidRPr="00EE678B">
        <w:t xml:space="preserve">PROFILE `SORT BY' DEFAULT: DATE// </w:t>
      </w:r>
      <w:r w:rsidRPr="00EE678B">
        <w:rPr>
          <w:b/>
        </w:rPr>
        <w:t>&lt;Enter&gt;</w:t>
      </w:r>
    </w:p>
    <w:p w:rsidR="0093647D" w:rsidRPr="00EE678B" w:rsidRDefault="0093647D" w:rsidP="00E20A49">
      <w:pPr>
        <w:pStyle w:val="ScreenCapture"/>
      </w:pPr>
      <w:r w:rsidRPr="00EE678B">
        <w:t xml:space="preserve">COPIES ON NEW: YES// </w:t>
      </w:r>
      <w:r w:rsidRPr="00EE678B">
        <w:rPr>
          <w:b/>
        </w:rPr>
        <w:t>&lt;Enter&gt;</w:t>
      </w:r>
    </w:p>
    <w:p w:rsidR="0093647D" w:rsidRPr="00EE678B" w:rsidRDefault="0093647D" w:rsidP="00E20A49">
      <w:pPr>
        <w:pStyle w:val="ScreenCapture"/>
      </w:pPr>
      <w:r w:rsidRPr="00EE678B">
        <w:t xml:space="preserve">DRUG CHECK FOR CLERK: YES// </w:t>
      </w:r>
      <w:r w:rsidRPr="00EE678B">
        <w:rPr>
          <w:b/>
        </w:rPr>
        <w:t>&lt;Enter&gt;</w:t>
      </w:r>
    </w:p>
    <w:p w:rsidR="0093647D" w:rsidRPr="00EE678B" w:rsidRDefault="0093647D" w:rsidP="00E20A49">
      <w:pPr>
        <w:pStyle w:val="ScreenCapture"/>
      </w:pPr>
      <w:r w:rsidRPr="00EE678B">
        <w:t xml:space="preserve">FEE BASIS SUPPORT: YES// </w:t>
      </w:r>
      <w:r w:rsidRPr="00EE678B">
        <w:rPr>
          <w:b/>
        </w:rPr>
        <w:t>&lt;Enter&gt;</w:t>
      </w:r>
    </w:p>
    <w:p w:rsidR="0093647D" w:rsidRPr="00EE678B" w:rsidRDefault="0093647D" w:rsidP="00E20A49">
      <w:pPr>
        <w:pStyle w:val="ScreenCapture"/>
      </w:pPr>
      <w:r w:rsidRPr="00EE678B">
        <w:t xml:space="preserve">MULTI RX REQUEST FORM: YES// </w:t>
      </w:r>
      <w:r w:rsidRPr="00EE678B">
        <w:rPr>
          <w:b/>
        </w:rPr>
        <w:t>&lt;Enter&gt;</w:t>
      </w:r>
    </w:p>
    <w:p w:rsidR="0093647D" w:rsidRPr="00EE678B" w:rsidRDefault="0093647D" w:rsidP="00E20A49">
      <w:pPr>
        <w:pStyle w:val="ScreenCapture"/>
      </w:pPr>
      <w:r w:rsidRPr="00EE678B">
        <w:t xml:space="preserve">BARCODES ON REQUEST FORMS: BOTH// </w:t>
      </w:r>
      <w:r w:rsidRPr="00EE678B">
        <w:rPr>
          <w:b/>
        </w:rPr>
        <w:t>&lt;Enter&gt;</w:t>
      </w:r>
    </w:p>
    <w:p w:rsidR="0093647D" w:rsidRPr="00EE678B" w:rsidRDefault="0093647D" w:rsidP="00E20A49">
      <w:pPr>
        <w:pStyle w:val="ScreenCapture"/>
      </w:pPr>
      <w:r w:rsidRPr="00EE678B">
        <w:t xml:space="preserve">BARCODES ON ACTION PROFILES: YES// </w:t>
      </w:r>
      <w:r w:rsidRPr="00EE678B">
        <w:rPr>
          <w:b/>
        </w:rPr>
        <w:t>&lt;Enter&gt;</w:t>
      </w:r>
    </w:p>
    <w:p w:rsidR="0093647D" w:rsidRPr="00EE678B" w:rsidRDefault="0093647D" w:rsidP="00E20A49">
      <w:pPr>
        <w:pStyle w:val="ScreenCapture"/>
      </w:pPr>
      <w:r w:rsidRPr="00EE678B">
        <w:t xml:space="preserve">VERIFICATION: YES// </w:t>
      </w:r>
      <w:r w:rsidRPr="00EE678B">
        <w:rPr>
          <w:b/>
        </w:rPr>
        <w:t>&lt;Enter&gt;</w:t>
      </w:r>
    </w:p>
    <w:p w:rsidR="0093647D" w:rsidRPr="00EE678B" w:rsidRDefault="0093647D" w:rsidP="00E20A49">
      <w:pPr>
        <w:pStyle w:val="ScreenCapture"/>
      </w:pPr>
      <w:r w:rsidRPr="00EE678B">
        <w:t xml:space="preserve">DISPLAY GROUP: OUTPATIENT// </w:t>
      </w:r>
      <w:r w:rsidRPr="00EE678B">
        <w:rPr>
          <w:b/>
        </w:rPr>
        <w:t>&lt;Enter&gt;</w:t>
      </w:r>
    </w:p>
    <w:p w:rsidR="0093647D" w:rsidRPr="00EE678B" w:rsidRDefault="0093647D" w:rsidP="00E20A49">
      <w:pPr>
        <w:pStyle w:val="ScreenCapture"/>
      </w:pPr>
      <w:r w:rsidRPr="00EE678B">
        <w:t xml:space="preserve">SCREEN PROFILES: YES// </w:t>
      </w:r>
      <w:r w:rsidRPr="00EE678B">
        <w:rPr>
          <w:b/>
        </w:rPr>
        <w:t>&lt;Enter&gt;</w:t>
      </w:r>
    </w:p>
    <w:p w:rsidR="0093647D" w:rsidRPr="00EE678B" w:rsidRDefault="0093647D" w:rsidP="00E20A49">
      <w:pPr>
        <w:pStyle w:val="ScreenCapture"/>
      </w:pPr>
      <w:r w:rsidRPr="00EE678B">
        <w:t xml:space="preserve">EDIT PATIENT DATA: YES// </w:t>
      </w:r>
      <w:r w:rsidRPr="00EE678B">
        <w:rPr>
          <w:b/>
        </w:rPr>
        <w:t>&lt;Enter&gt;</w:t>
      </w:r>
    </w:p>
    <w:p w:rsidR="0093647D" w:rsidRPr="00EE678B" w:rsidRDefault="0093647D" w:rsidP="00E20A49">
      <w:pPr>
        <w:pStyle w:val="ScreenCapture"/>
      </w:pPr>
      <w:r w:rsidRPr="00EE678B">
        <w:t xml:space="preserve">EDIT DRUG: YES// </w:t>
      </w:r>
      <w:r w:rsidRPr="00EE678B">
        <w:rPr>
          <w:b/>
        </w:rPr>
        <w:t>&lt;Enter&gt;</w:t>
      </w:r>
    </w:p>
    <w:p w:rsidR="0093647D" w:rsidRPr="00EE678B" w:rsidRDefault="0093647D" w:rsidP="00E20A49">
      <w:pPr>
        <w:pStyle w:val="ScreenCapture"/>
      </w:pPr>
      <w:r w:rsidRPr="00EE678B">
        <w:t xml:space="preserve">RENEWING RX'S ALLOWED: YES// </w:t>
      </w:r>
      <w:r w:rsidRPr="00EE678B">
        <w:rPr>
          <w:b/>
        </w:rPr>
        <w:t>&lt;Enter&gt;</w:t>
      </w:r>
    </w:p>
    <w:p w:rsidR="0093647D" w:rsidRPr="00EE678B" w:rsidRDefault="0093647D" w:rsidP="00E20A49">
      <w:pPr>
        <w:pStyle w:val="ScreenCapture"/>
      </w:pPr>
      <w:r w:rsidRPr="00EE678B">
        <w:t xml:space="preserve">PASS MEDS CANCEL: NO// </w:t>
      </w:r>
      <w:r w:rsidRPr="00EE678B">
        <w:rPr>
          <w:b/>
        </w:rPr>
        <w:t>&lt;Enter&gt;</w:t>
      </w:r>
    </w:p>
    <w:p w:rsidR="0093647D" w:rsidRPr="00EE678B" w:rsidRDefault="0093647D" w:rsidP="0093647D">
      <w:pPr>
        <w:rPr>
          <w:b/>
          <w:bCs/>
          <w:color w:val="000000"/>
          <w:sz w:val="20"/>
          <w:szCs w:val="20"/>
        </w:rPr>
      </w:pPr>
    </w:p>
    <w:p w:rsidR="0093647D" w:rsidRPr="00EE678B" w:rsidRDefault="0093647D" w:rsidP="00644AD6">
      <w:pPr>
        <w:pStyle w:val="ExampleHeading"/>
      </w:pPr>
      <w:r w:rsidRPr="00EE678B">
        <w:t>Example: Site Parameter Enter/Edit – all fields (continued)</w:t>
      </w:r>
    </w:p>
    <w:p w:rsidR="0093647D" w:rsidRPr="00EE678B" w:rsidRDefault="0093647D" w:rsidP="00E20A49">
      <w:pPr>
        <w:pStyle w:val="ScreenCapture"/>
      </w:pPr>
      <w:r w:rsidRPr="00EE678B">
        <w:t xml:space="preserve">AUTO SUSPEND: YES// </w:t>
      </w:r>
      <w:r w:rsidRPr="00EE678B">
        <w:rPr>
          <w:b/>
        </w:rPr>
        <w:t>&lt;Enter&gt;</w:t>
      </w:r>
    </w:p>
    <w:p w:rsidR="0093647D" w:rsidRPr="00EE678B" w:rsidRDefault="0093647D" w:rsidP="00E20A49">
      <w:pPr>
        <w:pStyle w:val="ScreenCapture"/>
      </w:pPr>
      <w:r w:rsidRPr="00EE678B">
        <w:t xml:space="preserve">SHALL COMPUTER ASSIGN RX #S: YES// </w:t>
      </w:r>
      <w:r w:rsidRPr="00EE678B">
        <w:rPr>
          <w:b/>
        </w:rPr>
        <w:t>&lt;Enter&gt;</w:t>
      </w:r>
    </w:p>
    <w:p w:rsidR="0093647D" w:rsidRPr="00EE678B" w:rsidRDefault="0093647D" w:rsidP="00E20A49">
      <w:pPr>
        <w:pStyle w:val="ScreenCapture"/>
      </w:pPr>
      <w:r w:rsidRPr="00EE678B">
        <w:t xml:space="preserve">PROFILE WITH NEW PRESCRIPTIONS: NO// </w:t>
      </w:r>
      <w:r w:rsidRPr="00EE678B">
        <w:rPr>
          <w:b/>
        </w:rPr>
        <w:t>&lt;Enter&gt;</w:t>
      </w:r>
    </w:p>
    <w:p w:rsidR="0093647D" w:rsidRPr="00EE678B" w:rsidRDefault="0093647D" w:rsidP="00E20A49">
      <w:pPr>
        <w:pStyle w:val="ScreenCapture"/>
      </w:pPr>
      <w:r w:rsidRPr="00EE678B">
        <w:t xml:space="preserve">SLAVED LABEL PRINTING: YES// </w:t>
      </w:r>
      <w:r w:rsidRPr="00EE678B">
        <w:rPr>
          <w:b/>
        </w:rPr>
        <w:t>&lt;Enter&gt;</w:t>
      </w:r>
    </w:p>
    <w:p w:rsidR="0093647D" w:rsidRPr="00EE678B" w:rsidRDefault="0093647D" w:rsidP="00E20A49">
      <w:pPr>
        <w:pStyle w:val="ScreenCapture"/>
      </w:pPr>
      <w:r w:rsidRPr="00EE678B">
        <w:t xml:space="preserve">METHADONE PROGRAM: NO// </w:t>
      </w:r>
      <w:r w:rsidRPr="00EE678B">
        <w:rPr>
          <w:b/>
        </w:rPr>
        <w:t>&lt;Enter&gt;</w:t>
      </w:r>
    </w:p>
    <w:p w:rsidR="0093647D" w:rsidRPr="00EE678B" w:rsidRDefault="0093647D" w:rsidP="00E20A49">
      <w:pPr>
        <w:pStyle w:val="ScreenCapture"/>
      </w:pPr>
      <w:r w:rsidRPr="00EE678B">
        <w:t xml:space="preserve">METHADONE DRUG: METHADONE SOLUTION (METHADOSE)// </w:t>
      </w:r>
      <w:r w:rsidRPr="00EE678B">
        <w:rPr>
          <w:b/>
        </w:rPr>
        <w:t>&lt;Enter&gt;</w:t>
      </w:r>
    </w:p>
    <w:p w:rsidR="0093647D" w:rsidRPr="00EE678B" w:rsidRDefault="0093647D" w:rsidP="00E20A49">
      <w:pPr>
        <w:pStyle w:val="ScreenCapture"/>
      </w:pPr>
      <w:r w:rsidRPr="00EE678B">
        <w:t xml:space="preserve">DAYS TO PULL FROM SUSPENSE: 2// </w:t>
      </w:r>
      <w:r w:rsidRPr="00EE678B">
        <w:rPr>
          <w:b/>
        </w:rPr>
        <w:t>&lt;Enter&gt;</w:t>
      </w:r>
    </w:p>
    <w:p w:rsidR="0093647D" w:rsidRPr="00EE678B" w:rsidRDefault="0093647D" w:rsidP="00E20A49">
      <w:pPr>
        <w:pStyle w:val="ScreenCapture"/>
      </w:pPr>
      <w:r w:rsidRPr="00EE678B">
        <w:t xml:space="preserve">DAYS TO PULL SUSPENDED CS CMOP: </w:t>
      </w:r>
      <w:r w:rsidRPr="00EE678B">
        <w:rPr>
          <w:b/>
        </w:rPr>
        <w:t>&lt;Enter&gt;</w:t>
      </w:r>
    </w:p>
    <w:p w:rsidR="0093647D" w:rsidRPr="00EE678B" w:rsidRDefault="0093647D" w:rsidP="00E20A49">
      <w:pPr>
        <w:pStyle w:val="ScreenCapture"/>
      </w:pPr>
      <w:r w:rsidRPr="00EE678B">
        <w:t xml:space="preserve">NEW LABEL STOCK: YES// </w:t>
      </w:r>
      <w:r w:rsidRPr="00EE678B">
        <w:rPr>
          <w:b/>
        </w:rPr>
        <w:t>&lt;Enter&gt;</w:t>
      </w:r>
    </w:p>
    <w:p w:rsidR="0093647D" w:rsidRPr="00EE678B" w:rsidRDefault="0093647D" w:rsidP="00E20A49">
      <w:pPr>
        <w:pStyle w:val="ScreenCapture"/>
      </w:pPr>
      <w:r w:rsidRPr="00EE678B">
        <w:t>EXTERNAL INTERFACE: SEND ALL ORDERS AND PRINT LABEL</w:t>
      </w:r>
    </w:p>
    <w:p w:rsidR="0093647D" w:rsidRPr="00EE678B" w:rsidRDefault="0093647D" w:rsidP="00E20A49">
      <w:pPr>
        <w:pStyle w:val="ScreenCapture"/>
        <w:rPr>
          <w:b/>
        </w:rPr>
      </w:pPr>
      <w:r w:rsidRPr="00EE678B">
        <w:t xml:space="preserve">         // </w:t>
      </w:r>
      <w:r w:rsidRPr="00EE678B">
        <w:rPr>
          <w:b/>
        </w:rPr>
        <w:t>&lt;Enter&gt;</w:t>
      </w:r>
    </w:p>
    <w:p w:rsidR="0093647D" w:rsidRPr="00EE678B" w:rsidRDefault="0093647D" w:rsidP="00E20A49">
      <w:pPr>
        <w:pStyle w:val="ScreenCapture"/>
      </w:pPr>
      <w:r w:rsidRPr="00EE678B">
        <w:t xml:space="preserve">Select DISPENSING SYSTEM PRINTER: PLANO5$PRT// </w:t>
      </w:r>
      <w:r w:rsidRPr="00EE678B">
        <w:rPr>
          <w:b/>
        </w:rPr>
        <w:t>&lt;Enter&gt;</w:t>
      </w:r>
    </w:p>
    <w:p w:rsidR="0093647D" w:rsidRPr="00EE678B" w:rsidRDefault="0093647D" w:rsidP="00E20A49">
      <w:pPr>
        <w:pStyle w:val="ScreenCapture"/>
      </w:pPr>
      <w:r w:rsidRPr="00EE678B">
        <w:rPr>
          <w:b/>
        </w:rPr>
        <w:t xml:space="preserve">  </w:t>
      </w:r>
      <w:r w:rsidRPr="00EE678B">
        <w:t>DISPENSING SYSTEM PRINTER:</w:t>
      </w:r>
      <w:r w:rsidRPr="00EE678B">
        <w:rPr>
          <w:b/>
        </w:rPr>
        <w:t xml:space="preserve"> </w:t>
      </w:r>
      <w:r w:rsidRPr="00EE678B">
        <w:t xml:space="preserve">PLANO5$PRT// </w:t>
      </w:r>
      <w:r w:rsidRPr="00EE678B">
        <w:rPr>
          <w:b/>
        </w:rPr>
        <w:t>&lt;Enter&gt;</w:t>
      </w:r>
    </w:p>
    <w:p w:rsidR="0093647D" w:rsidRPr="00EE678B" w:rsidRDefault="0093647D" w:rsidP="00E20A49">
      <w:pPr>
        <w:pStyle w:val="ScreenCapture"/>
        <w:rPr>
          <w:color w:val="D9D9D9"/>
        </w:rPr>
      </w:pPr>
      <w:r w:rsidRPr="00EE678B">
        <w:t xml:space="preserve">    DNS Name: OPTIFILL// </w:t>
      </w:r>
      <w:r w:rsidRPr="00EE678B">
        <w:rPr>
          <w:b/>
        </w:rPr>
        <w:t>&lt;Enter&gt;</w:t>
      </w:r>
    </w:p>
    <w:p w:rsidR="0093647D" w:rsidRPr="00EE678B" w:rsidRDefault="0093647D" w:rsidP="00E20A49">
      <w:pPr>
        <w:pStyle w:val="ScreenCapture"/>
      </w:pPr>
      <w:r w:rsidRPr="00EE678B">
        <w:t xml:space="preserve">    CATEGORY: ANY// </w:t>
      </w:r>
      <w:r w:rsidRPr="00EE678B">
        <w:rPr>
          <w:b/>
        </w:rPr>
        <w:t>&lt;Enter&gt;</w:t>
      </w:r>
      <w:r w:rsidRPr="00EE678B">
        <w:t xml:space="preserve"> </w:t>
      </w:r>
    </w:p>
    <w:p w:rsidR="0093647D" w:rsidRPr="00EE678B" w:rsidRDefault="0093647D" w:rsidP="00E20A49">
      <w:pPr>
        <w:pStyle w:val="ScreenCapture"/>
      </w:pPr>
      <w:r w:rsidRPr="00EE678B">
        <w:t xml:space="preserve">SELECT DNS NAME: </w:t>
      </w:r>
      <w:r w:rsidRPr="00EE678B">
        <w:rPr>
          <w:b/>
        </w:rPr>
        <w:t>&lt;Enter&gt;</w:t>
      </w:r>
    </w:p>
    <w:p w:rsidR="0093647D" w:rsidRPr="00EE678B" w:rsidRDefault="0093647D" w:rsidP="00E20A49">
      <w:pPr>
        <w:pStyle w:val="ScreenCapture"/>
        <w:rPr>
          <w:b/>
        </w:rPr>
      </w:pPr>
      <w:r w:rsidRPr="00EE678B">
        <w:t xml:space="preserve">Select DISPENSING SYSTEM PRINTER: </w:t>
      </w:r>
      <w:r w:rsidRPr="00EE678B">
        <w:rPr>
          <w:b/>
        </w:rPr>
        <w:t>&lt;Enter&gt;</w:t>
      </w:r>
    </w:p>
    <w:p w:rsidR="0093647D" w:rsidRPr="00EE678B" w:rsidRDefault="0093647D" w:rsidP="00E20A49">
      <w:pPr>
        <w:pStyle w:val="ScreenCapture"/>
      </w:pPr>
      <w:r w:rsidRPr="00EE678B">
        <w:t xml:space="preserve">BLANK LABEL BETWEEN PATIENTS: </w:t>
      </w:r>
      <w:r w:rsidRPr="00EE678B">
        <w:rPr>
          <w:b/>
        </w:rPr>
        <w:t>&lt;Enter&gt;</w:t>
      </w:r>
    </w:p>
    <w:p w:rsidR="0093647D" w:rsidRPr="00EE678B" w:rsidRDefault="0093647D" w:rsidP="00E20A49">
      <w:pPr>
        <w:pStyle w:val="ScreenCapture"/>
      </w:pPr>
      <w:r w:rsidRPr="00EE678B">
        <w:t xml:space="preserve">VERIFYING PHARMACIST ON LABELS: YES// </w:t>
      </w:r>
      <w:r w:rsidRPr="00EE678B">
        <w:rPr>
          <w:b/>
        </w:rPr>
        <w:t>&lt;Enter&gt;</w:t>
      </w:r>
    </w:p>
    <w:p w:rsidR="0093647D" w:rsidRPr="00EE678B" w:rsidRDefault="0093647D" w:rsidP="00E20A49">
      <w:pPr>
        <w:pStyle w:val="ScreenCapture"/>
      </w:pPr>
      <w:r w:rsidRPr="00EE678B">
        <w:t xml:space="preserve">AUTOMATED DISPENSE: HL7 V.2.4// </w:t>
      </w:r>
      <w:r w:rsidRPr="00EE678B">
        <w:rPr>
          <w:b/>
        </w:rPr>
        <w:t>&lt;Enter&gt;</w:t>
      </w:r>
    </w:p>
    <w:p w:rsidR="0093647D" w:rsidRPr="00EE678B" w:rsidRDefault="0093647D" w:rsidP="00E20A49">
      <w:pPr>
        <w:pStyle w:val="ScreenCapture"/>
      </w:pPr>
      <w:r w:rsidRPr="00EE678B">
        <w:t xml:space="preserve">FILE RELEASE DATE/TIME: YES// </w:t>
      </w:r>
      <w:r w:rsidRPr="00EE678B">
        <w:rPr>
          <w:b/>
        </w:rPr>
        <w:t>&lt;Enter&gt;</w:t>
      </w:r>
    </w:p>
    <w:p w:rsidR="0093647D" w:rsidRPr="00EE678B" w:rsidRDefault="0093647D" w:rsidP="00E20A49">
      <w:pPr>
        <w:pStyle w:val="ScreenCapture"/>
      </w:pPr>
      <w:r w:rsidRPr="00EE678B">
        <w:t xml:space="preserve">ENABLE MASTER FILE UPDATE: </w:t>
      </w:r>
      <w:r w:rsidRPr="00EE678B">
        <w:rPr>
          <w:b/>
        </w:rPr>
        <w:t>&lt;Enter&gt;</w:t>
      </w:r>
    </w:p>
    <w:p w:rsidR="0093647D" w:rsidRPr="00EE678B" w:rsidRDefault="0093647D" w:rsidP="00E20A49">
      <w:pPr>
        <w:pStyle w:val="ScreenCapture"/>
      </w:pPr>
      <w:r w:rsidRPr="00EE678B">
        <w:t xml:space="preserve">DISPENSE DNS NAME: </w:t>
      </w:r>
      <w:r w:rsidRPr="00EE678B">
        <w:rPr>
          <w:b/>
        </w:rPr>
        <w:t>&lt;Enter&gt;</w:t>
      </w:r>
    </w:p>
    <w:p w:rsidR="0093647D" w:rsidRPr="00EE678B" w:rsidRDefault="0093647D" w:rsidP="00E20A49">
      <w:pPr>
        <w:pStyle w:val="ScreenCapture"/>
      </w:pPr>
      <w:r w:rsidRPr="00EE678B">
        <w:t xml:space="preserve">DISPENSE DNS PORT: </w:t>
      </w:r>
      <w:r w:rsidRPr="00EE678B">
        <w:rPr>
          <w:b/>
        </w:rPr>
        <w:t>&lt;Enter&gt;</w:t>
      </w:r>
    </w:p>
    <w:p w:rsidR="0093647D" w:rsidRPr="00EE678B" w:rsidRDefault="0093647D" w:rsidP="00E20A49">
      <w:pPr>
        <w:pStyle w:val="ScreenCapture"/>
      </w:pPr>
      <w:r w:rsidRPr="00EE678B">
        <w:t xml:space="preserve">Select CPRS ORDERING INSTITUTION: TROY// </w:t>
      </w:r>
      <w:r w:rsidRPr="00EE678B">
        <w:rPr>
          <w:b/>
        </w:rPr>
        <w:t>&lt;Enter&gt;</w:t>
      </w:r>
    </w:p>
    <w:p w:rsidR="0093647D" w:rsidRPr="00EE678B" w:rsidRDefault="0093647D" w:rsidP="00E20A49">
      <w:pPr>
        <w:pStyle w:val="ScreenCapture"/>
      </w:pPr>
      <w:r w:rsidRPr="00EE678B">
        <w:t xml:space="preserve">  CPRS ORDERING INSTITUTION: TROY// </w:t>
      </w:r>
      <w:r w:rsidRPr="00EE678B">
        <w:rPr>
          <w:b/>
        </w:rPr>
        <w:t>&lt;Enter&gt;</w:t>
      </w:r>
    </w:p>
    <w:p w:rsidR="0093647D" w:rsidRPr="00EE678B" w:rsidRDefault="0093647D" w:rsidP="00E20A49">
      <w:pPr>
        <w:pStyle w:val="ScreenCapture"/>
      </w:pPr>
      <w:r w:rsidRPr="00EE678B">
        <w:t xml:space="preserve">  LOGICAL LINK: </w:t>
      </w:r>
      <w:r w:rsidRPr="00EE678B">
        <w:rPr>
          <w:b/>
        </w:rPr>
        <w:t>&lt;Enter&gt;</w:t>
      </w:r>
    </w:p>
    <w:p w:rsidR="0093647D" w:rsidRPr="00EE678B" w:rsidRDefault="0093647D" w:rsidP="00E20A49">
      <w:pPr>
        <w:pStyle w:val="ScreenCapture"/>
      </w:pPr>
      <w:r w:rsidRPr="00EE678B">
        <w:t xml:space="preserve">Select CPRS ORDERING INSTITUTION: </w:t>
      </w:r>
      <w:r w:rsidRPr="00EE678B">
        <w:rPr>
          <w:b/>
        </w:rPr>
        <w:t>&lt;Enter&gt;</w:t>
      </w:r>
    </w:p>
    <w:p w:rsidR="0093647D" w:rsidRPr="00EE678B" w:rsidRDefault="0093647D" w:rsidP="00E20A49">
      <w:pPr>
        <w:pStyle w:val="ScreenCapture"/>
      </w:pPr>
      <w:r w:rsidRPr="00EE678B">
        <w:t xml:space="preserve">RELATED INSTITUTION: ALBANY// </w:t>
      </w:r>
      <w:r w:rsidRPr="00EE678B">
        <w:rPr>
          <w:b/>
        </w:rPr>
        <w:t>&lt;Enter&gt;</w:t>
      </w:r>
    </w:p>
    <w:p w:rsidR="0093647D" w:rsidRPr="00EE678B" w:rsidRDefault="0093647D" w:rsidP="00E20A49">
      <w:pPr>
        <w:pStyle w:val="ScreenCapture"/>
      </w:pPr>
      <w:r w:rsidRPr="00EE678B">
        <w:t xml:space="preserve">NPI INSTITUTION: </w:t>
      </w:r>
      <w:r w:rsidRPr="00EE678B">
        <w:rPr>
          <w:b/>
        </w:rPr>
        <w:t>&lt;Enter&gt;</w:t>
      </w:r>
    </w:p>
    <w:p w:rsidR="0093647D" w:rsidRPr="00EE678B" w:rsidRDefault="0093647D" w:rsidP="00E20A49">
      <w:pPr>
        <w:pStyle w:val="ScreenCapture"/>
      </w:pPr>
      <w:r w:rsidRPr="00EE678B">
        <w:t xml:space="preserve">LABEL/PROFILE MONITOR MAX: 1000// </w:t>
      </w:r>
      <w:r w:rsidRPr="00EE678B">
        <w:rPr>
          <w:b/>
        </w:rPr>
        <w:t>&lt;Enter&gt;</w:t>
      </w:r>
    </w:p>
    <w:p w:rsidR="0093647D" w:rsidRPr="00EE678B" w:rsidRDefault="0093647D" w:rsidP="00E20A49">
      <w:pPr>
        <w:pStyle w:val="ScreenCapture"/>
      </w:pPr>
      <w:r w:rsidRPr="00EE678B">
        <w:t xml:space="preserve">NARCOTICS NUMBERED DIFFERENTLY: YES// </w:t>
      </w:r>
      <w:r w:rsidRPr="00EE678B">
        <w:rPr>
          <w:b/>
        </w:rPr>
        <w:t>&lt;Enter&gt;</w:t>
      </w:r>
    </w:p>
    <w:p w:rsidR="0093647D" w:rsidRPr="00EE678B" w:rsidRDefault="0093647D" w:rsidP="00E20A49">
      <w:pPr>
        <w:pStyle w:val="ScreenCapture"/>
      </w:pPr>
      <w:r w:rsidRPr="00EE678B">
        <w:t xml:space="preserve">NARCOTIC LOWER BOUND: 10000// </w:t>
      </w:r>
      <w:r w:rsidRPr="00EE678B">
        <w:rPr>
          <w:b/>
        </w:rPr>
        <w:t>&lt;Enter&gt;</w:t>
      </w:r>
    </w:p>
    <w:p w:rsidR="0093647D" w:rsidRPr="00EE678B" w:rsidRDefault="0093647D" w:rsidP="00E20A49">
      <w:pPr>
        <w:pStyle w:val="ScreenCapture"/>
      </w:pPr>
      <w:r w:rsidRPr="00EE678B">
        <w:t xml:space="preserve">NARCOTIC UPPER BOUND: 99999// </w:t>
      </w:r>
      <w:r w:rsidRPr="00EE678B">
        <w:rPr>
          <w:b/>
        </w:rPr>
        <w:t>&lt;Enter&gt;</w:t>
      </w:r>
    </w:p>
    <w:p w:rsidR="0093647D" w:rsidRPr="00EE678B" w:rsidRDefault="0093647D" w:rsidP="00E20A49">
      <w:pPr>
        <w:pStyle w:val="ScreenCapture"/>
      </w:pPr>
      <w:r w:rsidRPr="00EE678B">
        <w:t xml:space="preserve">PRESCRIPTION # LOWER BOUND: 100000999// </w:t>
      </w:r>
      <w:r w:rsidRPr="00EE678B">
        <w:rPr>
          <w:b/>
        </w:rPr>
        <w:t>&lt;Enter&gt;</w:t>
      </w:r>
    </w:p>
    <w:p w:rsidR="0093647D" w:rsidRPr="00EE678B" w:rsidRDefault="0093647D" w:rsidP="00E20A49">
      <w:pPr>
        <w:pStyle w:val="ScreenCapture"/>
      </w:pPr>
      <w:r w:rsidRPr="00EE678B">
        <w:t xml:space="preserve">PRESCRIPTION # UPPER BOUND: 500000000// </w:t>
      </w:r>
      <w:r w:rsidRPr="00EE678B">
        <w:rPr>
          <w:b/>
        </w:rPr>
        <w:t>&lt;Enter&gt;</w:t>
      </w:r>
    </w:p>
    <w:p w:rsidR="0093647D" w:rsidRPr="00EE678B" w:rsidRDefault="0093647D" w:rsidP="00E20A49">
      <w:pPr>
        <w:pStyle w:val="ScreenCapture"/>
      </w:pPr>
      <w:r w:rsidRPr="00EE678B">
        <w:t xml:space="preserve">IB SERVICE/SECTION: PHARMACY// </w:t>
      </w:r>
      <w:r w:rsidRPr="00EE678B">
        <w:rPr>
          <w:b/>
        </w:rPr>
        <w:t>&lt;Enter&gt;</w:t>
      </w:r>
    </w:p>
    <w:p w:rsidR="0093647D" w:rsidRPr="00EE678B" w:rsidRDefault="0093647D" w:rsidP="00E20A49">
      <w:pPr>
        <w:pStyle w:val="ScreenCapture"/>
      </w:pPr>
      <w:r w:rsidRPr="00EE678B">
        <w:t>NARRATIVE FOR COPAY DOCUMENT:</w:t>
      </w:r>
      <w:r w:rsidRPr="00EE678B">
        <w:rPr>
          <w:b/>
        </w:rPr>
        <w:t xml:space="preserve"> &lt;Enter&gt;</w:t>
      </w:r>
    </w:p>
    <w:p w:rsidR="0093647D" w:rsidRPr="00EE678B" w:rsidRDefault="0093647D" w:rsidP="00E20A49">
      <w:pPr>
        <w:pStyle w:val="ScreenCapture"/>
      </w:pPr>
    </w:p>
    <w:p w:rsidR="0093647D" w:rsidRPr="00EE678B" w:rsidRDefault="0093647D" w:rsidP="00E20A49">
      <w:pPr>
        <w:pStyle w:val="ScreenCapture"/>
        <w:rPr>
          <w:rFonts w:cs="Arial"/>
          <w:b/>
          <w:i/>
        </w:rPr>
      </w:pPr>
      <w:r w:rsidRPr="00EE678B">
        <w:rPr>
          <w:b/>
          <w:i/>
          <w:shd w:val="clear" w:color="auto" w:fill="FFFFFF"/>
        </w:rPr>
        <w:t>The copay narrative displays here.</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p>
    <w:p w:rsidR="0093647D" w:rsidRPr="00EE678B" w:rsidRDefault="0093647D" w:rsidP="00E20A49">
      <w:pPr>
        <w:pStyle w:val="ScreenCapture"/>
      </w:pPr>
      <w:r w:rsidRPr="00EE678B">
        <w:t>NARRATIVE REFILLABLE RX:</w:t>
      </w:r>
    </w:p>
    <w:p w:rsidR="0093647D" w:rsidRPr="00EE678B" w:rsidRDefault="0093647D" w:rsidP="00E20A49">
      <w:pPr>
        <w:pStyle w:val="ScreenCapture"/>
      </w:pPr>
      <w:r w:rsidRPr="00EE678B">
        <w:t>*********************===================********************************</w:t>
      </w:r>
    </w:p>
    <w:p w:rsidR="0093647D" w:rsidRPr="00EE678B" w:rsidRDefault="0093647D" w:rsidP="00E20A49">
      <w:pPr>
        <w:pStyle w:val="ScreenCapture"/>
        <w:rPr>
          <w:rFonts w:cs="Arial"/>
          <w:b/>
          <w:i/>
        </w:rPr>
      </w:pPr>
      <w:r w:rsidRPr="00EE678B">
        <w:rPr>
          <w:b/>
          <w:i/>
          <w:shd w:val="clear" w:color="auto" w:fill="FFFFFF"/>
        </w:rPr>
        <w:t>The narrative for refillable RXs displays here.</w:t>
      </w:r>
    </w:p>
    <w:p w:rsidR="0093647D" w:rsidRPr="00EE678B" w:rsidRDefault="0093647D" w:rsidP="00E20A49">
      <w:pPr>
        <w:pStyle w:val="ScreenCapture"/>
      </w:pPr>
    </w:p>
    <w:p w:rsidR="0093647D" w:rsidRPr="00EE678B" w:rsidRDefault="0093647D" w:rsidP="00E20A49">
      <w:pPr>
        <w:pStyle w:val="ScreenCapture"/>
      </w:pPr>
      <w:r w:rsidRPr="00EE678B">
        <w:t>*************************************************************************</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r w:rsidRPr="00EE678B">
        <w:rPr>
          <w:b/>
        </w:rPr>
        <w:t>&lt;Enter&gt;</w:t>
      </w:r>
    </w:p>
    <w:p w:rsidR="0093647D" w:rsidRPr="00EE678B" w:rsidRDefault="0093647D" w:rsidP="00E20A49">
      <w:pPr>
        <w:pStyle w:val="ScreenCapture"/>
      </w:pPr>
      <w:r w:rsidRPr="00EE678B">
        <w:t>NARRATIVE NON-REFILLABLE RX:. . .</w:t>
      </w:r>
    </w:p>
    <w:p w:rsidR="0093647D" w:rsidRPr="00EE678B" w:rsidRDefault="0093647D" w:rsidP="00E20A49">
      <w:pPr>
        <w:pStyle w:val="ScreenCapture"/>
      </w:pPr>
      <w:r w:rsidRPr="00EE678B">
        <w:t xml:space="preserve">       . . .</w:t>
      </w:r>
    </w:p>
    <w:p w:rsidR="0093647D" w:rsidRPr="00EE678B" w:rsidRDefault="0093647D" w:rsidP="00E20A49">
      <w:pPr>
        <w:pStyle w:val="ScreenCapture"/>
      </w:pPr>
    </w:p>
    <w:p w:rsidR="0093647D" w:rsidRPr="00EE678B" w:rsidRDefault="0093647D" w:rsidP="00E20A49">
      <w:pPr>
        <w:pStyle w:val="ScreenCapture"/>
        <w:rPr>
          <w:rFonts w:cs="Arial"/>
          <w:b/>
          <w:i/>
        </w:rPr>
      </w:pPr>
      <w:r w:rsidRPr="00EE678B">
        <w:rPr>
          <w:b/>
          <w:i/>
          <w:shd w:val="clear" w:color="auto" w:fill="FFFFFF"/>
        </w:rPr>
        <w:t>The narrative for non-refillable RXs displays here.</w:t>
      </w:r>
    </w:p>
    <w:p w:rsidR="0093647D" w:rsidRPr="00EE678B" w:rsidRDefault="0093647D" w:rsidP="00E20A49">
      <w:pPr>
        <w:pStyle w:val="ScreenCapture"/>
      </w:pPr>
    </w:p>
    <w:p w:rsidR="0093647D" w:rsidRPr="00EE678B" w:rsidRDefault="0093647D" w:rsidP="00E20A49">
      <w:pPr>
        <w:pStyle w:val="ScreenCapture"/>
      </w:pPr>
      <w:r w:rsidRPr="00EE678B">
        <w:t>=======================================================================</w:t>
      </w:r>
    </w:p>
    <w:p w:rsidR="0093647D" w:rsidRPr="00EE678B" w:rsidRDefault="0093647D" w:rsidP="00E20A49">
      <w:pPr>
        <w:pStyle w:val="ScreenCapture"/>
      </w:pPr>
    </w:p>
    <w:p w:rsidR="0093647D" w:rsidRPr="00EE678B" w:rsidRDefault="0093647D" w:rsidP="00E20A49">
      <w:pPr>
        <w:pStyle w:val="ScreenCapture"/>
      </w:pPr>
      <w:r w:rsidRPr="00EE678B">
        <w:t xml:space="preserve">  Edit? NO// </w:t>
      </w:r>
      <w:r w:rsidRPr="00EE678B">
        <w:rPr>
          <w:b/>
        </w:rPr>
        <w:t>&lt;Enter&gt;</w:t>
      </w:r>
    </w:p>
    <w:p w:rsidR="0093647D" w:rsidRPr="00EE678B" w:rsidRDefault="0093647D" w:rsidP="00E20A49">
      <w:pPr>
        <w:pStyle w:val="ScreenCapture"/>
        <w:rPr>
          <w:b/>
        </w:rPr>
      </w:pPr>
      <w:r w:rsidRPr="00EE678B">
        <w:t xml:space="preserve">LOGICAL LINK: </w:t>
      </w:r>
      <w:r w:rsidRPr="00EE678B">
        <w:rPr>
          <w:b/>
        </w:rPr>
        <w:t>&lt;Enter&gt;</w:t>
      </w:r>
    </w:p>
    <w:p w:rsidR="0093647D" w:rsidRPr="00EE678B" w:rsidRDefault="0093647D" w:rsidP="00E20A49">
      <w:pPr>
        <w:pStyle w:val="ScreenCapture"/>
      </w:pPr>
      <w:r w:rsidRPr="00EE678B">
        <w:t>1.</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The following example is illustrated for </w:t>
      </w:r>
      <w:r w:rsidRPr="00EE678B">
        <w:rPr>
          <w:color w:val="000000"/>
        </w:rPr>
        <w:t>sites who want to utilize the multiple</w:t>
      </w:r>
      <w:r w:rsidRPr="00EE678B">
        <w:rPr>
          <w:color w:val="000000"/>
          <w:szCs w:val="20"/>
        </w:rPr>
        <w:t xml:space="preserve"> automated</w:t>
      </w:r>
      <w:r w:rsidRPr="00EE678B">
        <w:rPr>
          <w:color w:val="000000"/>
        </w:rPr>
        <w:t xml:space="preserve"> dispensing functionality. It </w:t>
      </w:r>
      <w:r w:rsidRPr="00EE678B">
        <w:rPr>
          <w:color w:val="000000"/>
          <w:szCs w:val="20"/>
        </w:rPr>
        <w:t>displays the prompts answered when setting up multiple automated</w:t>
      </w:r>
      <w:r w:rsidRPr="00EE678B">
        <w:rPr>
          <w:color w:val="000000"/>
        </w:rPr>
        <w:t xml:space="preserve"> dispensing</w:t>
      </w:r>
      <w:r w:rsidRPr="00EE678B">
        <w:rPr>
          <w:color w:val="000000"/>
          <w:szCs w:val="20"/>
        </w:rPr>
        <w:t xml:space="preserve"> devices with the Site Parameter Enter/Edit </w:t>
      </w:r>
      <w:r w:rsidRPr="00EE678B">
        <w:rPr>
          <w:color w:val="000000"/>
        </w:rPr>
        <w:t>[PSO SITE PARAMETERS]</w:t>
      </w:r>
      <w:r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644AD6">
      <w:pPr>
        <w:pStyle w:val="ExampleHeading"/>
      </w:pPr>
      <w:r w:rsidRPr="00EE678B">
        <w:t>Example: Site Parameter Enter/Edit – Multiple Automated Dispensing Devices</w:t>
      </w:r>
    </w:p>
    <w:p w:rsidR="0093647D" w:rsidRPr="00EE678B" w:rsidRDefault="0093647D" w:rsidP="00E20A49">
      <w:pPr>
        <w:pStyle w:val="ScreenCapture"/>
      </w:pPr>
      <w:r w:rsidRPr="00EE678B">
        <w:t>Select OPTION NAME: PSO SITE PARAMETERS       Site Parameter Enter/Edit</w:t>
      </w:r>
    </w:p>
    <w:p w:rsidR="0093647D" w:rsidRPr="00EE678B" w:rsidRDefault="0093647D" w:rsidP="00E20A49">
      <w:pPr>
        <w:pStyle w:val="ScreenCapture"/>
      </w:pPr>
      <w:r w:rsidRPr="00EE678B">
        <w:t>Site Parameter Enter/Edit</w:t>
      </w:r>
    </w:p>
    <w:p w:rsidR="0093647D" w:rsidRPr="00EE678B" w:rsidRDefault="0093647D" w:rsidP="00E20A49">
      <w:pPr>
        <w:pStyle w:val="ScreenCapture"/>
      </w:pPr>
      <w:r w:rsidRPr="00EE678B">
        <w:t>Outpatient Pharmacy software</w:t>
      </w:r>
      <w:r w:rsidR="00D8267F" w:rsidRPr="00EE678B">
        <w:t xml:space="preserve"> </w:t>
      </w:r>
      <w:r w:rsidRPr="00EE678B">
        <w:t>– Version 7.0</w:t>
      </w:r>
    </w:p>
    <w:p w:rsidR="0093647D" w:rsidRPr="00EE678B" w:rsidRDefault="0093647D" w:rsidP="00E20A49">
      <w:pPr>
        <w:pStyle w:val="ScreenCapture"/>
      </w:pPr>
    </w:p>
    <w:p w:rsidR="0093647D" w:rsidRPr="00EE678B" w:rsidRDefault="0093647D" w:rsidP="00E20A49">
      <w:pPr>
        <w:pStyle w:val="ScreenCapture"/>
      </w:pPr>
      <w:r w:rsidRPr="00EE678B">
        <w:t xml:space="preserve">Division:    ALBANY  500 </w:t>
      </w:r>
    </w:p>
    <w:p w:rsidR="0093647D" w:rsidRPr="00EE678B" w:rsidRDefault="0093647D" w:rsidP="00E20A49">
      <w:pPr>
        <w:pStyle w:val="ScreenCapture"/>
      </w:pPr>
    </w:p>
    <w:p w:rsidR="0093647D" w:rsidRPr="00EE678B" w:rsidRDefault="0093647D" w:rsidP="00E20A49">
      <w:pPr>
        <w:pStyle w:val="ScreenCapture"/>
      </w:pPr>
      <w:r w:rsidRPr="00EE678B">
        <w:t xml:space="preserve">          You are logged on under the ALBANY division.</w:t>
      </w:r>
    </w:p>
    <w:p w:rsidR="0093647D" w:rsidRPr="00EE678B" w:rsidRDefault="0093647D" w:rsidP="00E20A49">
      <w:pPr>
        <w:pStyle w:val="ScreenCapture"/>
      </w:pPr>
    </w:p>
    <w:p w:rsidR="0093647D" w:rsidRPr="00EE678B" w:rsidRDefault="0093647D" w:rsidP="00E20A49">
      <w:pPr>
        <w:pStyle w:val="ScreenCapture"/>
      </w:pPr>
      <w:r w:rsidRPr="00EE678B">
        <w:t>Select PROFILE PRINTER: HOME//   GENERIC INCOMING TELNET</w:t>
      </w:r>
    </w:p>
    <w:p w:rsidR="0093647D" w:rsidRPr="00EE678B" w:rsidRDefault="0093647D" w:rsidP="00E20A49">
      <w:pPr>
        <w:pStyle w:val="ScreenCapture"/>
      </w:pPr>
    </w:p>
    <w:p w:rsidR="0093647D" w:rsidRPr="00EE678B" w:rsidRDefault="0093647D" w:rsidP="00E20A49">
      <w:pPr>
        <w:pStyle w:val="ScreenCapture"/>
      </w:pPr>
      <w:r w:rsidRPr="00EE678B">
        <w:t>Select LABEL PRINTER: HOME//   GENERIC INCOMING TELNET</w:t>
      </w:r>
    </w:p>
    <w:p w:rsidR="0093647D" w:rsidRPr="00EE678B" w:rsidRDefault="0093647D" w:rsidP="00E20A49">
      <w:pPr>
        <w:pStyle w:val="ScreenCapture"/>
      </w:pPr>
    </w:p>
    <w:p w:rsidR="0093647D" w:rsidRPr="00EE678B" w:rsidRDefault="0093647D" w:rsidP="00E20A49">
      <w:pPr>
        <w:pStyle w:val="ScreenCapture"/>
      </w:pPr>
      <w:r w:rsidRPr="00EE678B">
        <w:t>OK to assume label alignment is correct? YES//</w:t>
      </w:r>
    </w:p>
    <w:p w:rsidR="0093647D" w:rsidRPr="00EE678B" w:rsidRDefault="0093647D" w:rsidP="00E20A49">
      <w:pPr>
        <w:pStyle w:val="ScreenCapture"/>
      </w:pPr>
    </w:p>
    <w:p w:rsidR="0093647D" w:rsidRPr="00EE678B" w:rsidRDefault="0093647D" w:rsidP="00E20A49">
      <w:pPr>
        <w:pStyle w:val="ScreenCapture"/>
      </w:pPr>
      <w:r w:rsidRPr="00EE678B">
        <w:t xml:space="preserve">Bingo Board Display: OUTPATIENT//  </w:t>
      </w:r>
    </w:p>
    <w:p w:rsidR="0093647D" w:rsidRPr="00EE678B" w:rsidRDefault="0093647D" w:rsidP="00E20A49">
      <w:pPr>
        <w:pStyle w:val="ScreenCapture"/>
      </w:pPr>
    </w:p>
    <w:p w:rsidR="0093647D" w:rsidRPr="00EE678B" w:rsidRDefault="0093647D" w:rsidP="00E20A49">
      <w:pPr>
        <w:pStyle w:val="ScreenCapture"/>
      </w:pPr>
      <w:r w:rsidRPr="00EE678B">
        <w:t xml:space="preserve">Select SITE NAME: ALBANY    500 </w:t>
      </w:r>
    </w:p>
    <w:p w:rsidR="0093647D" w:rsidRPr="00EE678B" w:rsidRDefault="0093647D" w:rsidP="00E20A49">
      <w:pPr>
        <w:pStyle w:val="ScreenCapture"/>
      </w:pPr>
      <w:r w:rsidRPr="00EE678B">
        <w:t>Would you like to see all site parameters for this division? Y// NO</w:t>
      </w:r>
    </w:p>
    <w:p w:rsidR="0093647D" w:rsidRPr="00EE678B" w:rsidRDefault="0093647D" w:rsidP="00E20A49">
      <w:pPr>
        <w:pStyle w:val="ScreenCapture"/>
      </w:pPr>
    </w:p>
    <w:p w:rsidR="0093647D" w:rsidRPr="00EE678B" w:rsidRDefault="0093647D" w:rsidP="00E20A49">
      <w:pPr>
        <w:pStyle w:val="ScreenCapture"/>
      </w:pPr>
      <w:r w:rsidRPr="00EE678B">
        <w:t>NAME: ALBANY// ^DISPENS</w:t>
      </w:r>
    </w:p>
    <w:p w:rsidR="0093647D" w:rsidRPr="00EE678B" w:rsidRDefault="0093647D" w:rsidP="00E20A49">
      <w:pPr>
        <w:pStyle w:val="ScreenCapture"/>
      </w:pPr>
      <w:r w:rsidRPr="00EE678B">
        <w:t xml:space="preserve">     1   DISPENSE DNS NAME </w:t>
      </w:r>
    </w:p>
    <w:p w:rsidR="0093647D" w:rsidRPr="00EE678B" w:rsidRDefault="0093647D" w:rsidP="00E20A49">
      <w:pPr>
        <w:pStyle w:val="ScreenCapture"/>
      </w:pPr>
      <w:r w:rsidRPr="00EE678B">
        <w:t xml:space="preserve">     2   DISPENSE DNS PORT </w:t>
      </w:r>
    </w:p>
    <w:p w:rsidR="0093647D" w:rsidRPr="00EE678B" w:rsidRDefault="0093647D" w:rsidP="00E20A49">
      <w:pPr>
        <w:pStyle w:val="ScreenCapture"/>
      </w:pPr>
      <w:r w:rsidRPr="00EE678B">
        <w:t xml:space="preserve">     3   DISPENSING SYSTEM PRINTER </w:t>
      </w:r>
    </w:p>
    <w:p w:rsidR="0093647D" w:rsidRPr="00EE678B" w:rsidRDefault="0093647D" w:rsidP="00E20A49">
      <w:pPr>
        <w:pStyle w:val="ScreenCapture"/>
      </w:pPr>
      <w:r w:rsidRPr="00EE678B">
        <w:t>CHOOSE 1-3: 3  DISPENSING SYSTEM PRINTER</w:t>
      </w:r>
    </w:p>
    <w:p w:rsidR="0093647D" w:rsidRPr="00EE678B" w:rsidRDefault="0093647D" w:rsidP="00E20A49">
      <w:pPr>
        <w:pStyle w:val="ScreenCapture"/>
      </w:pPr>
      <w:r w:rsidRPr="00EE678B">
        <w:t>Select DISPENSING SYSTEM PRINTER: DEVINFO$PRT</w:t>
      </w:r>
    </w:p>
    <w:p w:rsidR="0093647D" w:rsidRPr="00EE678B" w:rsidRDefault="0093647D" w:rsidP="00E20A49">
      <w:pPr>
        <w:pStyle w:val="ScreenCapture"/>
      </w:pPr>
      <w:r w:rsidRPr="00EE678B">
        <w:t xml:space="preserve">  DISPENSING SYSTEM PRINTER: DEVINFO$PRT //</w:t>
      </w:r>
    </w:p>
    <w:p w:rsidR="0093647D" w:rsidRPr="00EE678B" w:rsidRDefault="0093647D" w:rsidP="00E20A49">
      <w:pPr>
        <w:pStyle w:val="ScreenCapture"/>
      </w:pPr>
      <w:r w:rsidRPr="00EE678B">
        <w:t xml:space="preserve">  Select DNS NAME: OPTIFILL1      14.4.146.1      9021</w:t>
      </w:r>
    </w:p>
    <w:p w:rsidR="0093647D" w:rsidRPr="00EE678B" w:rsidRDefault="0093647D" w:rsidP="00E20A49">
      <w:pPr>
        <w:pStyle w:val="ScreenCapture"/>
      </w:pPr>
      <w:r w:rsidRPr="00EE678B">
        <w:t xml:space="preserve">    DNS NAME: OPTIFILL1//</w:t>
      </w:r>
    </w:p>
    <w:p w:rsidR="0093647D" w:rsidRPr="00EE678B" w:rsidRDefault="0093647D" w:rsidP="00E20A49">
      <w:pPr>
        <w:pStyle w:val="ScreenCapture"/>
      </w:pPr>
      <w:r w:rsidRPr="00EE678B">
        <w:tab/>
        <w:t xml:space="preserve">   CATEGORY: ANY//</w:t>
      </w:r>
    </w:p>
    <w:p w:rsidR="0093647D" w:rsidRPr="00EE678B" w:rsidRDefault="0093647D" w:rsidP="00E20A49">
      <w:pPr>
        <w:pStyle w:val="ScreenCapture"/>
      </w:pPr>
      <w:r w:rsidRPr="00EE678B">
        <w:t xml:space="preserve">  Select DNS NAME: SCRIPTCENTER   14.4.239.2      9086 </w:t>
      </w:r>
    </w:p>
    <w:p w:rsidR="0093647D" w:rsidRPr="00EE678B" w:rsidRDefault="0093647D" w:rsidP="00E20A49">
      <w:pPr>
        <w:pStyle w:val="ScreenCapture"/>
      </w:pPr>
      <w:r w:rsidRPr="00EE678B">
        <w:t xml:space="preserve">    DNS NAME: SCRIPTCENTER //</w:t>
      </w:r>
    </w:p>
    <w:p w:rsidR="0093647D" w:rsidRPr="00EE678B" w:rsidRDefault="0093647D" w:rsidP="00E20A49">
      <w:pPr>
        <w:pStyle w:val="ScreenCapture"/>
      </w:pPr>
      <w:r w:rsidRPr="00EE678B">
        <w:t xml:space="preserve">    CATEGORY: STORAGE//</w:t>
      </w:r>
    </w:p>
    <w:p w:rsidR="0093647D" w:rsidRPr="00EE678B" w:rsidRDefault="0093647D" w:rsidP="00E20A49">
      <w:pPr>
        <w:pStyle w:val="ScreenCapture"/>
      </w:pPr>
      <w:r w:rsidRPr="00EE678B">
        <w:t xml:space="preserve">  Select DNS NAME:</w:t>
      </w:r>
    </w:p>
    <w:p w:rsidR="0093647D" w:rsidRPr="00EE678B" w:rsidRDefault="0093647D" w:rsidP="00E20A49">
      <w:pPr>
        <w:pStyle w:val="ScreenCapture"/>
      </w:pPr>
      <w:r w:rsidRPr="00EE678B">
        <w:t>Select DISPENSING SYSTEM PRINTER:</w:t>
      </w:r>
    </w:p>
    <w:p w:rsidR="0093647D" w:rsidRPr="00EE678B" w:rsidRDefault="0093647D" w:rsidP="0093647D">
      <w:pPr>
        <w:rPr>
          <w:color w:val="000000"/>
        </w:rPr>
      </w:pPr>
    </w:p>
    <w:p w:rsidR="0093647D" w:rsidRPr="00EE678B" w:rsidRDefault="0093647D">
      <w:pPr>
        <w:numPr>
          <w:ilvl w:val="0"/>
          <w:numId w:val="82"/>
        </w:numPr>
        <w:rPr>
          <w:color w:val="000000"/>
        </w:rPr>
        <w:pPrChange w:id="5927" w:author="Fred Perez" w:date="2019-03-22T09:44:00Z">
          <w:pPr>
            <w:numPr>
              <w:numId w:val="90"/>
            </w:numPr>
            <w:ind w:left="1080" w:hanging="360"/>
          </w:pPr>
        </w:pPrChange>
      </w:pPr>
      <w:r w:rsidRPr="00EE678B">
        <w:rPr>
          <w:color w:val="000000"/>
        </w:rPr>
        <w:t>Before adding a “DNS NAME”, the entry must first be added to the PHARMACY AUTOMATED DISPENSING DEVICES file (#52.53) using the Enter/Edit Automated Dispensing Devices [</w:t>
      </w:r>
      <w:r w:rsidRPr="00EE678B">
        <w:t>PSO AUTO DISPENSING DEVICE]</w:t>
      </w:r>
      <w:r w:rsidRPr="00EE678B">
        <w:rPr>
          <w:color w:val="000000"/>
        </w:rPr>
        <w:t xml:space="preserve"> option.</w:t>
      </w:r>
    </w:p>
    <w:p w:rsidR="0093647D" w:rsidRPr="00EE678B" w:rsidRDefault="0093647D">
      <w:pPr>
        <w:numPr>
          <w:ilvl w:val="0"/>
          <w:numId w:val="82"/>
        </w:numPr>
        <w:spacing w:before="120"/>
        <w:rPr>
          <w:color w:val="000000"/>
        </w:rPr>
        <w:pPrChange w:id="5928" w:author="Fred Perez" w:date="2019-03-22T09:44:00Z">
          <w:pPr>
            <w:numPr>
              <w:numId w:val="90"/>
            </w:numPr>
            <w:spacing w:before="120"/>
            <w:ind w:left="1080" w:hanging="360"/>
          </w:pPr>
        </w:pPrChange>
      </w:pPr>
      <w:r w:rsidRPr="00EE678B">
        <w:rPr>
          <w:color w:val="000000"/>
        </w:rPr>
        <w:t>The CATEGORY field is a set of codes and is a required field. Categories provide the flexibility of routing RXs to different automated dispensing devices. The following are the valid codes:</w:t>
      </w:r>
    </w:p>
    <w:p w:rsidR="0093647D" w:rsidRPr="00EE678B" w:rsidRDefault="0093647D" w:rsidP="0093647D">
      <w:pPr>
        <w:rPr>
          <w:color w:val="000000"/>
          <w:szCs w:val="20"/>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4A0" w:firstRow="1" w:lastRow="0" w:firstColumn="1" w:lastColumn="0" w:noHBand="0" w:noVBand="1"/>
      </w:tblPr>
      <w:tblGrid>
        <w:gridCol w:w="1008"/>
        <w:gridCol w:w="5227"/>
      </w:tblGrid>
      <w:tr w:rsidR="0093647D" w:rsidRPr="00EE678B" w:rsidTr="00E20A49">
        <w:tc>
          <w:tcPr>
            <w:tcW w:w="1008" w:type="dxa"/>
            <w:shd w:val="clear" w:color="auto" w:fill="D9D9D9"/>
          </w:tcPr>
          <w:p w:rsidR="0093647D" w:rsidRPr="00EE678B" w:rsidRDefault="0093647D" w:rsidP="00026381">
            <w:pPr>
              <w:rPr>
                <w:b/>
                <w:color w:val="000000"/>
                <w:sz w:val="20"/>
                <w:szCs w:val="20"/>
              </w:rPr>
            </w:pPr>
            <w:r w:rsidRPr="00EE678B">
              <w:rPr>
                <w:b/>
                <w:color w:val="000000"/>
                <w:sz w:val="20"/>
                <w:szCs w:val="20"/>
              </w:rPr>
              <w:t>Code</w:t>
            </w:r>
          </w:p>
        </w:tc>
        <w:tc>
          <w:tcPr>
            <w:tcW w:w="5227" w:type="dxa"/>
            <w:shd w:val="clear" w:color="auto" w:fill="D9D9D9"/>
          </w:tcPr>
          <w:p w:rsidR="0093647D" w:rsidRPr="00EE678B" w:rsidRDefault="0093647D" w:rsidP="00026381">
            <w:pPr>
              <w:rPr>
                <w:b/>
                <w:color w:val="000000"/>
                <w:sz w:val="20"/>
                <w:szCs w:val="20"/>
              </w:rPr>
            </w:pPr>
            <w:r w:rsidRPr="00EE678B">
              <w:rPr>
                <w:b/>
                <w:color w:val="000000"/>
                <w:sz w:val="20"/>
                <w:szCs w:val="20"/>
              </w:rPr>
              <w:t>Description</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 – 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 – 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MAIL</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MAIL</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 – 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 – 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WIND</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WINDOW</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NCS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NONCONTROLLED SUBSTANCE</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A</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ANY</w:t>
            </w:r>
          </w:p>
        </w:tc>
      </w:tr>
      <w:tr w:rsidR="0093647D" w:rsidRPr="00EE678B" w:rsidTr="00E20A49">
        <w:tc>
          <w:tcPr>
            <w:tcW w:w="1008" w:type="dxa"/>
            <w:shd w:val="clear" w:color="auto" w:fill="auto"/>
          </w:tcPr>
          <w:p w:rsidR="0093647D" w:rsidRPr="00EE678B" w:rsidRDefault="0093647D" w:rsidP="00026381">
            <w:pPr>
              <w:rPr>
                <w:color w:val="000000"/>
                <w:sz w:val="20"/>
                <w:szCs w:val="20"/>
              </w:rPr>
            </w:pPr>
            <w:r w:rsidRPr="00EE678B">
              <w:rPr>
                <w:color w:val="000000"/>
                <w:sz w:val="20"/>
                <w:szCs w:val="20"/>
              </w:rPr>
              <w:t>S</w:t>
            </w:r>
          </w:p>
        </w:tc>
        <w:tc>
          <w:tcPr>
            <w:tcW w:w="5227" w:type="dxa"/>
            <w:shd w:val="clear" w:color="auto" w:fill="auto"/>
          </w:tcPr>
          <w:p w:rsidR="0093647D" w:rsidRPr="00EE678B" w:rsidRDefault="0093647D" w:rsidP="00026381">
            <w:pPr>
              <w:rPr>
                <w:color w:val="000000"/>
                <w:sz w:val="20"/>
                <w:szCs w:val="20"/>
              </w:rPr>
            </w:pPr>
            <w:r w:rsidRPr="00EE678B">
              <w:rPr>
                <w:color w:val="000000"/>
                <w:sz w:val="20"/>
                <w:szCs w:val="20"/>
              </w:rPr>
              <w:t>STORAGE</w:t>
            </w:r>
          </w:p>
        </w:tc>
      </w:tr>
    </w:tbl>
    <w:p w:rsidR="0093647D" w:rsidRPr="00EE678B" w:rsidRDefault="0093647D" w:rsidP="0093647D">
      <w:pPr>
        <w:ind w:left="720"/>
        <w:rPr>
          <w:b/>
          <w:color w:val="000000"/>
          <w:lang w:eastAsia="zh-CN"/>
        </w:rPr>
      </w:pPr>
    </w:p>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color w:val="000000"/>
          <w:szCs w:val="20"/>
        </w:rPr>
        <w:t xml:space="preserve">Note: </w:t>
      </w:r>
      <w:r w:rsidR="0093647D" w:rsidRPr="00EE678B">
        <w:rPr>
          <w:color w:val="000000"/>
          <w:szCs w:val="20"/>
        </w:rPr>
        <w:t xml:space="preserve">The “ANY” category is only allowed (with the exception of S-storage) if no other categories are selected for the </w:t>
      </w:r>
      <w:r w:rsidR="0093647D" w:rsidRPr="00EE678B">
        <w:rPr>
          <w:color w:val="000000"/>
        </w:rPr>
        <w:t>automated dispensing device</w:t>
      </w:r>
      <w:r w:rsidR="0093647D" w:rsidRPr="00EE678B">
        <w:rPr>
          <w:color w:val="000000"/>
          <w:szCs w:val="20"/>
        </w:rPr>
        <w:t xml:space="preserve"> and vice versa (i.e., if any other category is selected for the </w:t>
      </w:r>
      <w:r w:rsidR="0093647D" w:rsidRPr="00EE678B">
        <w:rPr>
          <w:color w:val="000000"/>
        </w:rPr>
        <w:t>automated dispensing device</w:t>
      </w:r>
      <w:r w:rsidR="0093647D" w:rsidRPr="00EE678B">
        <w:rPr>
          <w:color w:val="000000"/>
          <w:szCs w:val="20"/>
        </w:rPr>
        <w:t xml:space="preserve">, then the “ANY” category shall not be selectable). </w:t>
      </w:r>
      <w:r w:rsidR="0093647D" w:rsidRPr="00EE678B">
        <w:rPr>
          <w:szCs w:val="20"/>
        </w:rPr>
        <w:t>The “ANY” category will not work with any other category except “STORAGE”.</w:t>
      </w:r>
    </w:p>
    <w:p w:rsidR="0093647D" w:rsidRPr="00EE678B" w:rsidRDefault="0093647D" w:rsidP="00026381">
      <w:pPr>
        <w:ind w:left="720" w:hanging="720"/>
        <w:rPr>
          <w:b/>
          <w:color w:val="000000"/>
          <w:lang w:eastAsia="zh-CN"/>
        </w:rPr>
      </w:pPr>
    </w:p>
    <w:p w:rsidR="0093647D" w:rsidRPr="00EE678B" w:rsidRDefault="00583040" w:rsidP="00026381">
      <w:pPr>
        <w:ind w:left="720" w:hanging="720"/>
        <w:rPr>
          <w:color w:val="000000"/>
        </w:rPr>
      </w:pPr>
      <w:r>
        <w:rPr>
          <w:noProof/>
        </w:rPr>
        <w:drawing>
          <wp:inline distT="0" distB="0" distL="0" distR="0">
            <wp:extent cx="464820" cy="373380"/>
            <wp:effectExtent l="0" t="0" r="0" b="0"/>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color w:val="000000"/>
          <w:lang w:eastAsia="zh-CN"/>
        </w:rPr>
        <w:t>Note:</w:t>
      </w:r>
      <w:r w:rsidR="0093647D" w:rsidRPr="00EE678B">
        <w:rPr>
          <w:color w:val="000000"/>
          <w:lang w:eastAsia="zh-CN"/>
        </w:rPr>
        <w:t xml:space="preserve"> “</w:t>
      </w:r>
      <w:r w:rsidR="0093647D" w:rsidRPr="00EE678B">
        <w:rPr>
          <w:color w:val="000000"/>
        </w:rPr>
        <w:t>STORAGE” denotes a 24/7 prescription pickup kiosk that stores prescriptions filled electronically by pharmacy and enables pharmacy customers to pick up their prescriptions without waiting in line. It enhances patient satisfaction, ensures the right prescription is delivered to the right patient thus enhancing patient safety, saving pharmacy time, and giving inventory control over the medications dispensed.</w:t>
      </w:r>
    </w:p>
    <w:p w:rsidR="0093647D" w:rsidRPr="00EE678B" w:rsidRDefault="0093647D" w:rsidP="0093647D">
      <w:pPr>
        <w:ind w:left="720"/>
        <w:rPr>
          <w:color w:val="000000"/>
          <w:szCs w:val="24"/>
        </w:rPr>
      </w:pPr>
    </w:p>
    <w:p w:rsidR="0093647D" w:rsidRPr="00EE678B" w:rsidRDefault="0093647D" w:rsidP="00026381">
      <w:pPr>
        <w:rPr>
          <w:color w:val="000000"/>
          <w:szCs w:val="20"/>
        </w:rPr>
      </w:pPr>
      <w:r w:rsidRPr="00EE678B">
        <w:rPr>
          <w:color w:val="000000"/>
          <w:szCs w:val="20"/>
        </w:rPr>
        <w:t>The “S” category is allowed in combination with other categories and as standalone.</w:t>
      </w:r>
    </w:p>
    <w:p w:rsidR="00F52674" w:rsidRPr="00EE678B" w:rsidRDefault="00F52674" w:rsidP="00026381">
      <w:pPr>
        <w:rPr>
          <w:color w:val="000000"/>
          <w:szCs w:val="20"/>
        </w:rPr>
      </w:pPr>
    </w:p>
    <w:p w:rsidR="0093647D" w:rsidRPr="00EE678B" w:rsidRDefault="0093647D" w:rsidP="00644AD6">
      <w:pPr>
        <w:pStyle w:val="ExampleHeading"/>
      </w:pPr>
      <w:r w:rsidRPr="00EE678B">
        <w:rPr>
          <w:bCs/>
        </w:rPr>
        <w:t>Example:</w:t>
      </w:r>
      <w:r w:rsidRPr="00EE678B">
        <w:t xml:space="preserve"> Allowable Category Combinations</w:t>
      </w:r>
    </w:p>
    <w:p w:rsidR="0093647D" w:rsidRPr="00EE678B" w:rsidRDefault="0093647D" w:rsidP="00E20A49">
      <w:pPr>
        <w:pStyle w:val="ScreenCapture"/>
      </w:pPr>
      <w:r w:rsidRPr="00EE678B">
        <w:t>Allowable Category combinations when associating multiple automated dispensing devices to one dispensing printer:</w:t>
      </w:r>
    </w:p>
    <w:p w:rsidR="0093647D" w:rsidRPr="00EE678B" w:rsidRDefault="0093647D" w:rsidP="00E20A49">
      <w:pPr>
        <w:pStyle w:val="ScreenCapture"/>
      </w:pPr>
    </w:p>
    <w:p w:rsidR="0093647D" w:rsidRPr="00EE678B" w:rsidRDefault="0093647D" w:rsidP="00E20A49">
      <w:pPr>
        <w:pStyle w:val="ScreenCapture"/>
      </w:pPr>
      <w:r w:rsidRPr="00EE678B">
        <w:t>MCS, MNCS, WCS, WNCS, S*</w:t>
      </w:r>
    </w:p>
    <w:p w:rsidR="0093647D" w:rsidRPr="00EE678B" w:rsidRDefault="0093647D" w:rsidP="00E20A49">
      <w:pPr>
        <w:pStyle w:val="ScreenCapture"/>
      </w:pPr>
      <w:r w:rsidRPr="00EE678B">
        <w:t>MCS, MNCS, WIND, S*</w:t>
      </w:r>
    </w:p>
    <w:p w:rsidR="0093647D" w:rsidRPr="00EE678B" w:rsidRDefault="0093647D" w:rsidP="00E20A49">
      <w:pPr>
        <w:pStyle w:val="ScreenCapture"/>
      </w:pPr>
      <w:r w:rsidRPr="00EE678B">
        <w:t>WCS, WNCS, MAIL, S*</w:t>
      </w:r>
    </w:p>
    <w:p w:rsidR="0093647D" w:rsidRPr="00EE678B" w:rsidRDefault="0093647D" w:rsidP="00E20A49">
      <w:pPr>
        <w:pStyle w:val="ScreenCapture"/>
      </w:pPr>
      <w:r w:rsidRPr="00EE678B">
        <w:t>CS, MNCS, WNCS, S*</w:t>
      </w:r>
    </w:p>
    <w:p w:rsidR="0093647D" w:rsidRPr="00EE678B" w:rsidRDefault="0093647D" w:rsidP="00E20A49">
      <w:pPr>
        <w:pStyle w:val="ScreenCapture"/>
      </w:pPr>
      <w:r w:rsidRPr="00EE678B">
        <w:t>NCS, WCS, MCS, S*</w:t>
      </w:r>
    </w:p>
    <w:p w:rsidR="0093647D" w:rsidRPr="00EE678B" w:rsidRDefault="0093647D" w:rsidP="00E20A49">
      <w:pPr>
        <w:pStyle w:val="ScreenCapture"/>
      </w:pPr>
      <w:r w:rsidRPr="00EE678B">
        <w:t>MAIL, WIND, S*</w:t>
      </w:r>
    </w:p>
    <w:p w:rsidR="0093647D" w:rsidRPr="00EE678B" w:rsidRDefault="0093647D" w:rsidP="00E20A49">
      <w:pPr>
        <w:pStyle w:val="ScreenCapture"/>
      </w:pPr>
      <w:r w:rsidRPr="00EE678B">
        <w:t>CS, NCS, S*</w:t>
      </w:r>
    </w:p>
    <w:p w:rsidR="0093647D" w:rsidRPr="00EE678B" w:rsidRDefault="0093647D" w:rsidP="00E20A49">
      <w:pPr>
        <w:pStyle w:val="ScreenCapture"/>
      </w:pPr>
      <w:r w:rsidRPr="00EE678B">
        <w:t>ANY, S*</w:t>
      </w:r>
    </w:p>
    <w:p w:rsidR="0093647D" w:rsidRPr="00EE678B" w:rsidRDefault="0093647D" w:rsidP="00E20A49">
      <w:pPr>
        <w:pStyle w:val="ScreenCapture"/>
      </w:pPr>
      <w:r w:rsidRPr="00EE678B">
        <w:t>S*</w:t>
      </w:r>
    </w:p>
    <w:p w:rsidR="0093647D" w:rsidRPr="00EE678B" w:rsidRDefault="0093647D" w:rsidP="00E20A49">
      <w:pPr>
        <w:pStyle w:val="ScreenCapture"/>
      </w:pPr>
    </w:p>
    <w:p w:rsidR="0093647D" w:rsidRPr="00EE678B" w:rsidRDefault="0093647D" w:rsidP="00E20A49">
      <w:pPr>
        <w:pStyle w:val="ScreenCapture"/>
      </w:pPr>
      <w:r w:rsidRPr="00EE678B">
        <w:t>*Multiple storage devices can be associated with one dispensing printer.</w:t>
      </w:r>
    </w:p>
    <w:p w:rsidR="0093647D" w:rsidRPr="00EE678B" w:rsidRDefault="0093647D" w:rsidP="00E20A49">
      <w:pPr>
        <w:pStyle w:val="ScreenCapture"/>
      </w:pPr>
    </w:p>
    <w:p w:rsidR="0093647D" w:rsidRPr="00EE678B" w:rsidRDefault="0093647D" w:rsidP="00E20A49">
      <w:pPr>
        <w:pStyle w:val="ScreenCapture"/>
      </w:pPr>
      <w:r w:rsidRPr="00EE678B">
        <w:t>To avoid conflict, only certain category permutations shall be allowed.</w:t>
      </w:r>
    </w:p>
    <w:p w:rsidR="0093647D" w:rsidRPr="00EE678B" w:rsidRDefault="0093647D" w:rsidP="00E20A49">
      <w:pPr>
        <w:pStyle w:val="ScreenCapture"/>
      </w:pPr>
      <w:r w:rsidRPr="00EE678B">
        <w:t>For example, users shall not be able to define categories of MCS to one automated dispensing device and MAIL for a different automated dispensing device linked to the same dispensing printer. Otherwise, a controlled substance Rx with a route of Mail would have the potential of being routed to two different automated dispensing devices, which presents a conflict.</w:t>
      </w:r>
    </w:p>
    <w:p w:rsidR="0093647D" w:rsidRPr="00EE678B" w:rsidRDefault="0093647D" w:rsidP="00E20A49">
      <w:pPr>
        <w:pStyle w:val="ScreenCapture"/>
      </w:pPr>
    </w:p>
    <w:p w:rsidR="0093647D" w:rsidRPr="00EE678B" w:rsidRDefault="0093647D" w:rsidP="00E20A49">
      <w:pPr>
        <w:pStyle w:val="ScreenCapture"/>
      </w:pPr>
      <w:r w:rsidRPr="00EE678B">
        <w:t>Within each set identified above, there can be any combination within each category (for example in #1, categories MCS and WNCS can both be defined for a dispensing printer).</w:t>
      </w:r>
    </w:p>
    <w:p w:rsidR="0093647D" w:rsidRPr="00EE678B" w:rsidRDefault="0093647D" w:rsidP="0093647D">
      <w:pPr>
        <w:ind w:left="720"/>
        <w:rPr>
          <w:color w:val="000000"/>
          <w:szCs w:val="20"/>
        </w:rPr>
      </w:pPr>
    </w:p>
    <w:p w:rsidR="0093647D" w:rsidRPr="00EE678B" w:rsidRDefault="0093647D" w:rsidP="0093647D">
      <w:pPr>
        <w:rPr>
          <w:color w:val="000000"/>
          <w:szCs w:val="24"/>
        </w:rPr>
      </w:pPr>
      <w:r w:rsidRPr="00EE678B">
        <w:rPr>
          <w:color w:val="000000"/>
          <w:szCs w:val="24"/>
        </w:rPr>
        <w:t xml:space="preserve">Again, </w:t>
      </w:r>
      <w:r w:rsidRPr="00EE678B">
        <w:rPr>
          <w:szCs w:val="24"/>
        </w:rPr>
        <w:t>the “</w:t>
      </w:r>
      <w:r w:rsidRPr="00EE678B">
        <w:t>ANY</w:t>
      </w:r>
      <w:r w:rsidRPr="00EE678B">
        <w:rPr>
          <w:szCs w:val="24"/>
        </w:rPr>
        <w:t>” category will not work with any other category except “</w:t>
      </w:r>
      <w:r w:rsidRPr="00EE678B">
        <w:t>STORAGE</w:t>
      </w:r>
      <w:r w:rsidRPr="00EE678B">
        <w:rPr>
          <w:szCs w:val="24"/>
        </w:rPr>
        <w:t>”.</w:t>
      </w:r>
    </w:p>
    <w:p w:rsidR="0093647D" w:rsidRPr="00EE678B" w:rsidRDefault="0093647D" w:rsidP="0093647D">
      <w:pPr>
        <w:rPr>
          <w:color w:val="000000"/>
          <w:szCs w:val="24"/>
        </w:rPr>
      </w:pPr>
    </w:p>
    <w:p w:rsidR="0093647D" w:rsidRPr="00EE678B" w:rsidRDefault="0093647D" w:rsidP="0093647D">
      <w:pPr>
        <w:rPr>
          <w:color w:val="000000"/>
          <w:szCs w:val="24"/>
        </w:rPr>
      </w:pPr>
      <w:r w:rsidRPr="00EE678B">
        <w:rPr>
          <w:color w:val="000000"/>
          <w:szCs w:val="24"/>
        </w:rPr>
        <w:t xml:space="preserve">The software will not allow the same category to be defined for different </w:t>
      </w:r>
      <w:r w:rsidRPr="00EE678B">
        <w:rPr>
          <w:color w:val="000000"/>
        </w:rPr>
        <w:t>automated dispensing device</w:t>
      </w:r>
      <w:r w:rsidRPr="00EE678B">
        <w:rPr>
          <w:color w:val="000000"/>
          <w:szCs w:val="24"/>
        </w:rPr>
        <w:t>s associated with a printer.</w:t>
      </w:r>
    </w:p>
    <w:p w:rsidR="0093647D" w:rsidRPr="00EE678B" w:rsidRDefault="0093647D" w:rsidP="0093647D">
      <w:pPr>
        <w:rPr>
          <w:color w:val="000000"/>
          <w:szCs w:val="24"/>
        </w:rPr>
      </w:pPr>
    </w:p>
    <w:p w:rsidR="0093647D" w:rsidRPr="003A1C93" w:rsidRDefault="00583040" w:rsidP="00F56112">
      <w:pPr>
        <w:ind w:left="720" w:hanging="720"/>
      </w:pPr>
      <w:r>
        <w:rPr>
          <w:noProof/>
        </w:rPr>
        <w:drawing>
          <wp:inline distT="0" distB="0" distL="0" distR="0">
            <wp:extent cx="464820" cy="373380"/>
            <wp:effectExtent l="0" t="0" r="0" b="0"/>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b/>
        </w:rPr>
        <w:t>Note</w:t>
      </w:r>
      <w:r w:rsidR="0093647D" w:rsidRPr="00EE678B">
        <w:t>: In order to exit the CATEGORY field, you must either enter ^ DNS N</w:t>
      </w:r>
      <w:r w:rsidR="003A1C93">
        <w:t>AME or select the “S” category.</w:t>
      </w:r>
    </w:p>
    <w:p w:rsidR="003A1C93" w:rsidRPr="003557DE" w:rsidRDefault="003A1C93" w:rsidP="003A1C93">
      <w:pPr>
        <w:pStyle w:val="Heading2"/>
        <w:rPr>
          <w:lang w:val="en-US"/>
        </w:rPr>
      </w:pPr>
      <w:bookmarkStart w:id="5929" w:name="P408_349"/>
      <w:bookmarkStart w:id="5930" w:name="_Toc340673429"/>
      <w:bookmarkStart w:id="5931" w:name="_Toc4140556"/>
      <w:bookmarkEnd w:id="5929"/>
      <w:r w:rsidRPr="003557DE">
        <w:t xml:space="preserve">State Prescription Monitoring Program </w:t>
      </w:r>
      <w:r w:rsidRPr="003557DE">
        <w:rPr>
          <w:lang w:val="en-US"/>
        </w:rPr>
        <w:t xml:space="preserve">(SPMP) </w:t>
      </w:r>
      <w:r w:rsidRPr="003557DE">
        <w:t>Menu</w:t>
      </w:r>
      <w:bookmarkEnd w:id="5930"/>
      <w:bookmarkEnd w:id="5931"/>
      <w:r w:rsidRPr="003557DE">
        <w:fldChar w:fldCharType="begin"/>
      </w:r>
      <w:r w:rsidRPr="003557DE">
        <w:instrText xml:space="preserve"> XE "State Prescription Monitoring Program (SPMP) Menu"</w:instrText>
      </w:r>
      <w:r w:rsidRPr="003557DE">
        <w:rPr>
          <w:lang w:val="en-US"/>
        </w:rPr>
        <w:instrText xml:space="preserve"> </w:instrText>
      </w:r>
      <w:r w:rsidRPr="003557DE">
        <w:fldChar w:fldCharType="end"/>
      </w:r>
    </w:p>
    <w:p w:rsidR="003A1C93" w:rsidRPr="003557DE" w:rsidRDefault="003A1C93" w:rsidP="003A1C93">
      <w:pPr>
        <w:pStyle w:val="Manual-optionnameindent1"/>
        <w:rPr>
          <w:lang w:val="en-US"/>
        </w:rPr>
      </w:pPr>
      <w:r w:rsidRPr="003557DE">
        <w:t>[PSO SPMP MENU]</w:t>
      </w:r>
    </w:p>
    <w:p w:rsidR="003A1C93" w:rsidRPr="003557DE" w:rsidRDefault="003A1C93" w:rsidP="003A1C93">
      <w:pPr>
        <w:pStyle w:val="Manual-optionnameindent1"/>
        <w:rPr>
          <w:lang w:val="en-US"/>
        </w:rPr>
      </w:pPr>
    </w:p>
    <w:p w:rsidR="003A1C93" w:rsidRPr="003557DE" w:rsidRDefault="003A1C93" w:rsidP="003A1C93">
      <w:r w:rsidRPr="003557DE">
        <w:t>The State Prescription Monitoring Program (SPMP) uses a state electronic database that collects designated data on dispensed controlled substances. States distribute data from the database to individuals authorized under state law to receive the information for purposes of their profession. The information must be reported using the American Society for Automation in Pharmacy (ASAP) data format, which was developed by the Alliance of States with Prescription Monitoring Programs and the National Association of State Controlled Substances Authorities.</w:t>
      </w:r>
    </w:p>
    <w:p w:rsidR="003A1C93" w:rsidRPr="003557DE" w:rsidRDefault="003A1C93" w:rsidP="003A1C93"/>
    <w:p w:rsidR="003A1C93" w:rsidRPr="003557DE" w:rsidRDefault="003A1C93" w:rsidP="003A1C93">
      <w:r w:rsidRPr="003557DE">
        <w:t xml:space="preserve">Safety Updates for Medication/Prescription Management (SUMPM) </w:t>
      </w:r>
      <w:r w:rsidR="009C1543" w:rsidRPr="003557DE">
        <w:t xml:space="preserve">patch PSO*7*408 </w:t>
      </w:r>
      <w:r w:rsidRPr="003557DE">
        <w:t>adds a new module to the Outpatient Pharmacy V. 7.0 application, which enables Veterans Health Administration (VHA) pharmacies to comply with mandatory reporting to State Controlled Substance Rx Databases as required by the Consolidated Appropriations Act, 2012, PL 112-74.</w:t>
      </w:r>
    </w:p>
    <w:p w:rsidR="003A1C93" w:rsidRPr="003557DE" w:rsidRDefault="003A1C93" w:rsidP="003A1C93"/>
    <w:p w:rsidR="003A1C93" w:rsidRPr="003557DE" w:rsidRDefault="003A1C93" w:rsidP="004B6A35">
      <w:pPr>
        <w:pStyle w:val="ScreenCapture"/>
        <w:ind w:left="0"/>
      </w:pPr>
      <w:r w:rsidRPr="003557DE">
        <w:t>Select Supervisor Functions &lt;TEST ACCOUNT&gt; Option: State Prescription Monitoring</w:t>
      </w:r>
    </w:p>
    <w:p w:rsidR="003A1C93" w:rsidRPr="003557DE" w:rsidRDefault="003A1C93" w:rsidP="004B6A35">
      <w:pPr>
        <w:pStyle w:val="ScreenCapture"/>
        <w:ind w:left="0"/>
      </w:pPr>
      <w:r w:rsidRPr="003557DE">
        <w:t xml:space="preserve"> Program (SPMP) Menu</w:t>
      </w:r>
    </w:p>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   ASAP   View ASAP Definitions</w:t>
      </w:r>
    </w:p>
    <w:p w:rsidR="00362E52" w:rsidRPr="003557DE" w:rsidRDefault="00362E52" w:rsidP="004B6A35">
      <w:pPr>
        <w:pStyle w:val="ScreenCapture"/>
        <w:ind w:left="0"/>
      </w:pPr>
      <w:r w:rsidRPr="003557DE">
        <w:t xml:space="preserve">   SP     View/Edit SPMP State Parameters</w:t>
      </w:r>
    </w:p>
    <w:p w:rsidR="00362E52" w:rsidRPr="003557DE" w:rsidRDefault="00362E52" w:rsidP="004B6A35">
      <w:pPr>
        <w:pStyle w:val="ScreenCapture"/>
        <w:ind w:left="0"/>
      </w:pPr>
      <w:r w:rsidRPr="003557DE">
        <w:t xml:space="preserve">   RX     View/Export Single Prescription</w:t>
      </w:r>
    </w:p>
    <w:p w:rsidR="003A1C93" w:rsidRPr="003557DE" w:rsidRDefault="003A1C93" w:rsidP="004B6A35">
      <w:pPr>
        <w:pStyle w:val="ScreenCapture"/>
        <w:ind w:left="0"/>
      </w:pPr>
      <w:r w:rsidRPr="003557DE">
        <w:t xml:space="preserve">   BAT    View/Export Batch</w:t>
      </w:r>
    </w:p>
    <w:p w:rsidR="003A1C93" w:rsidRPr="003557DE" w:rsidRDefault="003A1C93" w:rsidP="004B6A35">
      <w:pPr>
        <w:pStyle w:val="ScreenCapture"/>
        <w:ind w:left="0"/>
      </w:pPr>
      <w:r w:rsidRPr="003557DE">
        <w:t xml:space="preserve">   BP     Export Batch Processing</w:t>
      </w:r>
    </w:p>
    <w:p w:rsidR="00805908" w:rsidRDefault="00805908" w:rsidP="004B6A35">
      <w:pPr>
        <w:pStyle w:val="ScreenCapture"/>
        <w:ind w:left="0"/>
      </w:pPr>
      <w:r w:rsidRPr="003557DE">
        <w:t xml:space="preserve">   RP     Accounting Of Disclosures Report</w:t>
      </w:r>
    </w:p>
    <w:p w:rsidR="00BE3967" w:rsidRPr="003557DE" w:rsidRDefault="00BE3967" w:rsidP="004B6A35">
      <w:pPr>
        <w:pStyle w:val="ScreenCapture"/>
        <w:ind w:left="0"/>
      </w:pPr>
      <w:r>
        <w:t xml:space="preserve">   SSH    Manage Secure Shell (SSH) Keys</w:t>
      </w:r>
    </w:p>
    <w:p w:rsidR="003A1C93" w:rsidRPr="003557DE" w:rsidRDefault="00805908" w:rsidP="004B6A35">
      <w:pPr>
        <w:pStyle w:val="ScreenCapture"/>
        <w:ind w:left="0"/>
      </w:pPr>
      <w:r w:rsidRPr="003557DE">
        <w:t xml:space="preserve">   UN     Unmark Rx Fill as Administered In Clinic</w:t>
      </w:r>
    </w:p>
    <w:p w:rsidR="00FF05BC" w:rsidRDefault="00FF05BC" w:rsidP="003A1C93">
      <w:pPr>
        <w:rPr>
          <w:highlight w:val="yellow"/>
        </w:rPr>
        <w:sectPr w:rsidR="00FF05BC" w:rsidSect="00C24750">
          <w:footerReference w:type="even" r:id="rId37"/>
          <w:footerReference w:type="default" r:id="rId38"/>
          <w:pgSz w:w="12240" w:h="15840" w:code="1"/>
          <w:pgMar w:top="1440" w:right="1440" w:bottom="1440" w:left="1440" w:header="720" w:footer="720" w:gutter="0"/>
          <w:paperSrc w:first="259" w:other="259"/>
          <w:cols w:space="720"/>
          <w:docGrid w:linePitch="360"/>
        </w:sectPr>
      </w:pPr>
    </w:p>
    <w:p w:rsidR="003A1C93" w:rsidRPr="001466D2" w:rsidRDefault="003A1C93" w:rsidP="003A1C93"/>
    <w:p w:rsidR="003A1C93" w:rsidRPr="003557DE" w:rsidRDefault="003A1C93" w:rsidP="005A2E13">
      <w:pPr>
        <w:rPr>
          <w:rFonts w:ascii="Calibri" w:hAnsi="Calibri"/>
          <w:b/>
        </w:rPr>
      </w:pPr>
      <w:bookmarkStart w:id="5934" w:name="_Toc340673430"/>
      <w:r w:rsidRPr="003557DE">
        <w:rPr>
          <w:b/>
        </w:rPr>
        <w:t>View</w:t>
      </w:r>
      <w:r w:rsidR="00BE3967">
        <w:rPr>
          <w:b/>
        </w:rPr>
        <w:t>/Edit</w:t>
      </w:r>
      <w:r w:rsidRPr="003557DE">
        <w:rPr>
          <w:b/>
        </w:rPr>
        <w:t xml:space="preserve"> ASAP Definitions</w:t>
      </w:r>
      <w:bookmarkEnd w:id="5934"/>
      <w:r w:rsidRPr="003557DE">
        <w:rPr>
          <w:b/>
        </w:rPr>
        <w:fldChar w:fldCharType="begin"/>
      </w:r>
      <w:r w:rsidRPr="003557DE">
        <w:rPr>
          <w:b/>
        </w:rPr>
        <w:instrText xml:space="preserve"> XE "View ASAP Definitions" </w:instrText>
      </w:r>
      <w:r w:rsidRPr="003557DE">
        <w:rPr>
          <w:b/>
        </w:rPr>
        <w:fldChar w:fldCharType="end"/>
      </w:r>
    </w:p>
    <w:p w:rsidR="003A1C93" w:rsidRPr="003557DE" w:rsidRDefault="003A1C93" w:rsidP="005A2E13">
      <w:pPr>
        <w:rPr>
          <w:b/>
        </w:rPr>
      </w:pPr>
      <w:r w:rsidRPr="003557DE">
        <w:rPr>
          <w:b/>
        </w:rPr>
        <w:t>[PSO SPMP VIEW ASAP DEFINITIONS]</w:t>
      </w:r>
    </w:p>
    <w:p w:rsidR="003A1C93" w:rsidRPr="003557DE" w:rsidRDefault="003A1C93" w:rsidP="003A1C93">
      <w:pPr>
        <w:pStyle w:val="Manual-optionnameindent1"/>
        <w:rPr>
          <w:lang w:val="en-US"/>
        </w:rPr>
      </w:pPr>
    </w:p>
    <w:p w:rsidR="00BE3967" w:rsidRPr="007F07C3" w:rsidRDefault="00BE3967" w:rsidP="00BE3967">
      <w:r w:rsidRPr="007F07C3">
        <w:t>Patch PSO*7*451 renames the View ASAP Definitions [PSO SPMP VIEW ASAP DEFINITIONS] option to View/Edit ASAP Definitions [PSO SPMP ASAP DEFINITIONS] option.</w:t>
      </w:r>
    </w:p>
    <w:p w:rsidR="00BE3967" w:rsidRDefault="00BE3967" w:rsidP="00BE3967"/>
    <w:p w:rsidR="00BE3967" w:rsidRDefault="00BE3967" w:rsidP="00BE3967">
      <w:r w:rsidRPr="00B31611">
        <w:t>This option is used for viewing the ASAP data format and the data elements reported to the states. It provides detailed information about each segment and field for the ASAP format versions 1995, 3.0, 4.0, 4.1, and 4.2</w:t>
      </w:r>
      <w:r>
        <w:t xml:space="preserve"> </w:t>
      </w:r>
      <w:r w:rsidRPr="007F07C3">
        <w:rPr>
          <w:color w:val="000000"/>
        </w:rPr>
        <w:t>and provides the ability to customize versions, segments, and elements for versions 3.0 and higher</w:t>
      </w:r>
      <w:r w:rsidRPr="00B31611">
        <w:t>.</w:t>
      </w:r>
    </w:p>
    <w:p w:rsidR="00BE3967" w:rsidRDefault="00BE3967" w:rsidP="00BE3967"/>
    <w:p w:rsidR="00BE3967" w:rsidRPr="001B425A" w:rsidRDefault="00BE3967" w:rsidP="00BE3967">
      <w:pPr>
        <w:rPr>
          <w:b/>
        </w:rPr>
      </w:pPr>
      <w:r w:rsidRPr="001B425A">
        <w:rPr>
          <w:b/>
        </w:rPr>
        <w:t>A new user key, PSO SPMP ADMIN, is used to control the access for the SPMP options and is required to edit ASAP Definitions</w:t>
      </w:r>
    </w:p>
    <w:p w:rsidR="002F5BCB" w:rsidRPr="003557DE" w:rsidRDefault="002F5BCB" w:rsidP="003A1C93"/>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Select State Prescription Monitoring Program (SPMP) Menu Option: </w:t>
      </w:r>
    </w:p>
    <w:p w:rsidR="003A1C93" w:rsidRPr="003557DE" w:rsidRDefault="003A1C93" w:rsidP="004B6A35">
      <w:pPr>
        <w:pStyle w:val="ScreenCapture"/>
        <w:ind w:left="0"/>
      </w:pPr>
      <w:r w:rsidRPr="003557DE">
        <w:t>ASAP</w:t>
      </w:r>
    </w:p>
    <w:p w:rsidR="003A1C93" w:rsidRPr="003557DE" w:rsidRDefault="003A1C93" w:rsidP="004B6A35">
      <w:pPr>
        <w:pStyle w:val="ScreenCapture"/>
        <w:ind w:left="0"/>
      </w:pPr>
      <w:r w:rsidRPr="003557DE">
        <w:t xml:space="preserve">  View ASAP Definitions</w:t>
      </w:r>
    </w:p>
    <w:p w:rsidR="003A1C93" w:rsidRPr="003557DE" w:rsidRDefault="003A1C93" w:rsidP="004B6A35">
      <w:pPr>
        <w:pStyle w:val="ScreenCapture"/>
        <w:ind w:left="0"/>
      </w:pPr>
    </w:p>
    <w:p w:rsidR="003A1C93" w:rsidRPr="003557DE" w:rsidRDefault="003A1C93" w:rsidP="004B6A35">
      <w:pPr>
        <w:pStyle w:val="ScreenCapture"/>
        <w:ind w:left="0"/>
      </w:pPr>
      <w:r w:rsidRPr="003557DE">
        <w:t xml:space="preserve">     Select one of the following:</w:t>
      </w:r>
    </w:p>
    <w:p w:rsidR="00362E52" w:rsidRPr="003557DE" w:rsidRDefault="00EF3DDF" w:rsidP="004B6A35">
      <w:pPr>
        <w:pStyle w:val="ScreenCapture"/>
        <w:ind w:left="0"/>
      </w:pPr>
      <w:r w:rsidRPr="003557DE">
        <w:tab/>
        <w:t xml:space="preserve">  </w:t>
      </w:r>
      <w:r w:rsidR="00362E52" w:rsidRPr="003557DE">
        <w:t>1995      Version 1995</w:t>
      </w:r>
    </w:p>
    <w:p w:rsidR="003A1C93" w:rsidRPr="003557DE" w:rsidRDefault="00362E52" w:rsidP="004B6A35">
      <w:pPr>
        <w:pStyle w:val="ScreenCapture"/>
        <w:ind w:left="0"/>
      </w:pPr>
      <w:r w:rsidRPr="003557DE">
        <w:t xml:space="preserve">          3.0       Version 3.0</w:t>
      </w:r>
    </w:p>
    <w:p w:rsidR="003A1C93" w:rsidRPr="003557DE" w:rsidRDefault="003A1C93" w:rsidP="004B6A35">
      <w:pPr>
        <w:pStyle w:val="ScreenCapture"/>
        <w:ind w:left="0"/>
      </w:pPr>
      <w:r w:rsidRPr="003557DE">
        <w:t xml:space="preserve">          4.0       Version 4.0</w:t>
      </w:r>
    </w:p>
    <w:p w:rsidR="003A1C93" w:rsidRPr="003557DE" w:rsidRDefault="003A1C93" w:rsidP="004B6A35">
      <w:pPr>
        <w:pStyle w:val="ScreenCapture"/>
        <w:ind w:left="0"/>
      </w:pPr>
      <w:r w:rsidRPr="003557DE">
        <w:t xml:space="preserve">          4.1       Version 4.1</w:t>
      </w:r>
    </w:p>
    <w:p w:rsidR="003A1C93" w:rsidRPr="003557DE" w:rsidRDefault="003A1C93" w:rsidP="004B6A35">
      <w:pPr>
        <w:pStyle w:val="ScreenCapture"/>
        <w:ind w:left="0"/>
      </w:pPr>
      <w:r w:rsidRPr="003557DE">
        <w:t xml:space="preserve">          4.2       Version 4.2</w:t>
      </w:r>
    </w:p>
    <w:p w:rsidR="003A1C93" w:rsidRPr="003557DE" w:rsidRDefault="003A1C93" w:rsidP="004B6A35">
      <w:pPr>
        <w:pStyle w:val="ScreenCapture"/>
        <w:ind w:left="0"/>
      </w:pPr>
    </w:p>
    <w:p w:rsidR="003A1C93" w:rsidRDefault="003A1C93" w:rsidP="003A1C93"/>
    <w:p w:rsidR="00BE3967" w:rsidRPr="001279BB" w:rsidRDefault="00BE3967" w:rsidP="00BE3967">
      <w:pPr>
        <w:pStyle w:val="CommentText"/>
        <w:rPr>
          <w:sz w:val="22"/>
          <w:szCs w:val="22"/>
        </w:rPr>
      </w:pPr>
      <w:r w:rsidRPr="001279BB">
        <w:rPr>
          <w:sz w:val="22"/>
          <w:szCs w:val="22"/>
        </w:rPr>
        <w:t>Once an ASAP Version is selected, the system administrator can copy ASAP versions, modify data elements or segments, and delete customizations and delimiters for that ASAP Version. An asterisk is used to indicate when a data element, segment</w:t>
      </w:r>
      <w:r>
        <w:rPr>
          <w:sz w:val="22"/>
          <w:szCs w:val="22"/>
        </w:rPr>
        <w:t xml:space="preserve">, </w:t>
      </w:r>
      <w:r w:rsidRPr="00951F52">
        <w:rPr>
          <w:sz w:val="22"/>
          <w:szCs w:val="22"/>
        </w:rPr>
        <w:t>delimiter</w:t>
      </w:r>
      <w:r w:rsidRPr="001279BB">
        <w:rPr>
          <w:sz w:val="22"/>
          <w:szCs w:val="22"/>
        </w:rPr>
        <w:t xml:space="preserve"> or version has been customized. </w:t>
      </w:r>
      <w:r w:rsidRPr="00C5179A">
        <w:rPr>
          <w:b/>
          <w:sz w:val="22"/>
          <w:szCs w:val="22"/>
        </w:rPr>
        <w:t>Note: ASAP version 1995 cannot be modified.</w:t>
      </w:r>
      <w:r w:rsidRPr="001279BB">
        <w:rPr>
          <w:sz w:val="22"/>
          <w:szCs w:val="22"/>
        </w:rPr>
        <w:t xml:space="preserve">  </w:t>
      </w:r>
    </w:p>
    <w:p w:rsidR="00BE3967" w:rsidRDefault="00BE3967" w:rsidP="00BE3967">
      <w:pPr>
        <w:pStyle w:val="CommentText"/>
        <w:rPr>
          <w:sz w:val="22"/>
          <w:szCs w:val="22"/>
        </w:rPr>
      </w:pPr>
    </w:p>
    <w:p w:rsidR="00BE3967" w:rsidRPr="00571C63" w:rsidRDefault="00BE3967" w:rsidP="00BE3967">
      <w:pPr>
        <w:rPr>
          <w:rFonts w:eastAsia="Calibri"/>
          <w:color w:val="000000"/>
        </w:rPr>
      </w:pPr>
      <w:r w:rsidRPr="00571C63">
        <w:rPr>
          <w:rFonts w:eastAsia="Calibri"/>
          <w:color w:val="000000"/>
        </w:rPr>
        <w:t xml:space="preserve">When an ASAP version is selected from the View/Edit ASAP Definitions [PSO SPMP ASAP DEFINITIONS] option, the detail view of that ASAP Definition is then displayed.  </w:t>
      </w:r>
    </w:p>
    <w:p w:rsidR="00BE3967" w:rsidRPr="00571C63" w:rsidRDefault="00BE3967" w:rsidP="00BE3967">
      <w:pPr>
        <w:rPr>
          <w:rFonts w:eastAsia="Calibri"/>
          <w:color w:val="000000"/>
        </w:rPr>
      </w:pPr>
      <w:r>
        <w:rPr>
          <w:rFonts w:eastAsia="Calibri"/>
          <w:color w:val="000000"/>
        </w:rPr>
        <w:t>Actions that can be taken</w:t>
      </w:r>
      <w:r w:rsidRPr="00571C63">
        <w:rPr>
          <w:rFonts w:eastAsia="Calibri"/>
          <w:color w:val="000000"/>
        </w:rPr>
        <w:t xml:space="preserve"> are:</w:t>
      </w:r>
    </w:p>
    <w:p w:rsidR="00BE3967" w:rsidRPr="00571C63" w:rsidRDefault="00BE3967" w:rsidP="00BE3967">
      <w:pPr>
        <w:rPr>
          <w:rFonts w:eastAsia="Calibri"/>
          <w:color w:val="000000"/>
        </w:rPr>
      </w:pPr>
    </w:p>
    <w:p w:rsidR="00BE3967" w:rsidRPr="00ED2038" w:rsidRDefault="00BE3967" w:rsidP="00BE3967">
      <w:pPr>
        <w:pStyle w:val="ScreenCapture"/>
        <w:ind w:left="0"/>
        <w:rPr>
          <w:rFonts w:eastAsia="Calibri"/>
          <w:color w:val="000000"/>
        </w:rPr>
      </w:pPr>
      <w:r w:rsidRPr="00ED2038">
        <w:rPr>
          <w:rFonts w:eastAsia="Calibri"/>
          <w:color w:val="000000"/>
        </w:rPr>
        <w:t>CV  Copy ASAP Version     CE  Customize Element     ED  Edit Delimiters</w:t>
      </w:r>
    </w:p>
    <w:p w:rsidR="00BE3967" w:rsidRPr="00ED2038" w:rsidRDefault="00BE3967" w:rsidP="00BE3967">
      <w:pPr>
        <w:pStyle w:val="ScreenCapture"/>
        <w:ind w:left="0"/>
        <w:rPr>
          <w:rFonts w:eastAsia="Calibri"/>
          <w:color w:val="000000"/>
        </w:rPr>
      </w:pPr>
      <w:r w:rsidRPr="00ED2038">
        <w:rPr>
          <w:rFonts w:eastAsia="Calibri"/>
          <w:color w:val="000000"/>
        </w:rPr>
        <w:t>CS  Customize Segment     DC  Delete Customization  SH  Show/Hide Details</w:t>
      </w:r>
    </w:p>
    <w:p w:rsidR="00BE3967" w:rsidRDefault="00BE3967" w:rsidP="00BE3967">
      <w:pPr>
        <w:pStyle w:val="CommentText"/>
        <w:rPr>
          <w:sz w:val="22"/>
          <w:szCs w:val="22"/>
        </w:rPr>
      </w:pPr>
    </w:p>
    <w:p w:rsidR="00BE3967" w:rsidRPr="00431D52" w:rsidRDefault="00BE3967" w:rsidP="00BE3967">
      <w:pPr>
        <w:rPr>
          <w:b/>
        </w:rPr>
      </w:pPr>
      <w:r w:rsidRPr="00431D52">
        <w:rPr>
          <w:b/>
        </w:rPr>
        <w:t>Show/Hide Details:</w:t>
      </w:r>
    </w:p>
    <w:p w:rsidR="00BE3967" w:rsidRDefault="00BE3967" w:rsidP="00BE3967">
      <w:pPr>
        <w:pStyle w:val="CommentText"/>
        <w:rPr>
          <w:sz w:val="22"/>
          <w:szCs w:val="22"/>
        </w:rPr>
      </w:pPr>
      <w:r>
        <w:rPr>
          <w:sz w:val="22"/>
          <w:szCs w:val="22"/>
        </w:rPr>
        <w:t>This option is used to change the level of detail displayed on the screen.  The following high level view is what is shown as the default when an ASAP Definition is selected:</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2016@10:35:05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b/>
          <w:bCs/>
        </w:rPr>
      </w:pPr>
      <w:r>
        <w:rPr>
          <w:rFonts w:eastAsia="Calibri"/>
          <w:b/>
          <w:bCs/>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b/>
          <w:bCs/>
        </w:rPr>
      </w:pPr>
      <w:r>
        <w:rPr>
          <w:rFonts w:eastAsia="Calibri"/>
          <w:b/>
          <w:bCs/>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b/>
          <w:bCs/>
        </w:rPr>
      </w:pPr>
      <w:r>
        <w:rPr>
          <w:rFonts w:eastAsia="Calibri"/>
          <w:b/>
          <w:bCs/>
        </w:rPr>
        <w:t xml:space="preserve">                DSP - Dispensing Record                                         </w:t>
      </w:r>
    </w:p>
    <w:p w:rsidR="00BE3967" w:rsidRDefault="00BE3967" w:rsidP="00BE3967">
      <w:pPr>
        <w:pStyle w:val="ScreenCapture"/>
        <w:ind w:left="0"/>
        <w:rPr>
          <w:rFonts w:eastAsia="Calibri"/>
          <w:b/>
          <w:bCs/>
        </w:rPr>
      </w:pPr>
      <w:r>
        <w:rPr>
          <w:rFonts w:eastAsia="Calibri"/>
          <w:b/>
          <w:bCs/>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b/>
          <w:bCs/>
        </w:rPr>
      </w:pPr>
      <w:r>
        <w:rPr>
          <w:rFonts w:eastAsia="Calibri"/>
          <w:b/>
          <w:bCs/>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Quit//</w:t>
      </w:r>
    </w:p>
    <w:p w:rsidR="00BE3967" w:rsidRDefault="00BE3967" w:rsidP="00BE3967"/>
    <w:p w:rsidR="00BE3967" w:rsidRDefault="00BE3967" w:rsidP="00BE3967">
      <w:pPr>
        <w:pStyle w:val="CommentText"/>
        <w:rPr>
          <w:sz w:val="22"/>
          <w:szCs w:val="22"/>
        </w:rPr>
      </w:pPr>
      <w:r>
        <w:rPr>
          <w:sz w:val="22"/>
          <w:szCs w:val="22"/>
        </w:rPr>
        <w:t>You can toggle between different levels of detail by entering “SH” at the prompt for the Show/Hide Details option.  Entering “SH” at the prompt will expand the details shown to include the high level view of the Elements under each Segment.</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2016@10:37:50          Page:    1 of    6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   TH01 - Version / Release Number                                              </w:t>
      </w:r>
    </w:p>
    <w:p w:rsidR="00BE3967" w:rsidRDefault="00BE3967" w:rsidP="00BE3967">
      <w:pPr>
        <w:pStyle w:val="ScreenCapture"/>
        <w:ind w:left="0"/>
        <w:rPr>
          <w:rFonts w:eastAsia="Calibri"/>
          <w:b/>
          <w:bCs/>
        </w:rPr>
      </w:pPr>
      <w:r>
        <w:rPr>
          <w:rFonts w:eastAsia="Calibri"/>
          <w:b/>
          <w:bCs/>
        </w:rPr>
        <w:t xml:space="preserve">   TH02 - Transaction Control Number                                            </w:t>
      </w:r>
    </w:p>
    <w:p w:rsidR="00BE3967" w:rsidRDefault="00BE3967" w:rsidP="00BE3967">
      <w:pPr>
        <w:pStyle w:val="ScreenCapture"/>
        <w:ind w:left="0"/>
        <w:rPr>
          <w:rFonts w:eastAsia="Calibri"/>
          <w:b/>
          <w:bCs/>
        </w:rPr>
      </w:pPr>
      <w:r>
        <w:rPr>
          <w:rFonts w:eastAsia="Calibri"/>
          <w:b/>
          <w:bCs/>
        </w:rPr>
        <w:t xml:space="preserve">   TH03 - Transaction Type                                                      </w:t>
      </w:r>
    </w:p>
    <w:p w:rsidR="00BE3967" w:rsidRDefault="00BE3967" w:rsidP="00BE3967">
      <w:pPr>
        <w:pStyle w:val="ScreenCapture"/>
        <w:ind w:left="0"/>
        <w:rPr>
          <w:rFonts w:eastAsia="Calibri"/>
          <w:b/>
          <w:bCs/>
        </w:rPr>
      </w:pPr>
      <w:r>
        <w:rPr>
          <w:rFonts w:eastAsia="Calibri"/>
          <w:b/>
          <w:bCs/>
        </w:rPr>
        <w:t xml:space="preserve">   TH04 - Response ID                                                           </w:t>
      </w:r>
    </w:p>
    <w:p w:rsidR="00BE3967" w:rsidRDefault="00BE3967" w:rsidP="00BE3967">
      <w:pPr>
        <w:pStyle w:val="ScreenCapture"/>
        <w:ind w:left="0"/>
        <w:rPr>
          <w:rFonts w:eastAsia="Calibri"/>
          <w:b/>
          <w:bCs/>
        </w:rPr>
      </w:pPr>
      <w:r>
        <w:rPr>
          <w:rFonts w:eastAsia="Calibri"/>
          <w:b/>
          <w:bCs/>
        </w:rPr>
        <w:t xml:space="preserve">   TH05 - Creation Date                                                         </w:t>
      </w:r>
    </w:p>
    <w:p w:rsidR="00BE3967" w:rsidRDefault="00BE3967" w:rsidP="00BE3967">
      <w:pPr>
        <w:pStyle w:val="ScreenCapture"/>
        <w:ind w:left="0"/>
        <w:rPr>
          <w:rFonts w:eastAsia="Calibri"/>
          <w:b/>
          <w:bCs/>
        </w:rPr>
      </w:pPr>
      <w:r>
        <w:rPr>
          <w:rFonts w:eastAsia="Calibri"/>
          <w:b/>
          <w:bCs/>
        </w:rPr>
        <w:t xml:space="preserve">   TH06 - Creation Time                                                         </w:t>
      </w:r>
    </w:p>
    <w:p w:rsidR="00BE3967" w:rsidRDefault="00BE3967" w:rsidP="00BE3967">
      <w:pPr>
        <w:pStyle w:val="ScreenCapture"/>
        <w:ind w:left="0"/>
        <w:rPr>
          <w:rFonts w:eastAsia="Calibri"/>
          <w:b/>
          <w:bCs/>
        </w:rPr>
      </w:pPr>
      <w:r>
        <w:rPr>
          <w:rFonts w:eastAsia="Calibri"/>
          <w:b/>
          <w:bCs/>
        </w:rPr>
        <w:t xml:space="preserve">   TH07 - File Type                                                             </w:t>
      </w:r>
    </w:p>
    <w:p w:rsidR="00BE3967" w:rsidRDefault="00BE3967" w:rsidP="00BE3967">
      <w:pPr>
        <w:pStyle w:val="ScreenCapture"/>
        <w:ind w:left="0"/>
        <w:rPr>
          <w:rFonts w:eastAsia="Calibri"/>
          <w:b/>
          <w:bCs/>
        </w:rPr>
      </w:pPr>
      <w:r>
        <w:rPr>
          <w:rFonts w:eastAsia="Calibri"/>
          <w:b/>
          <w:bCs/>
        </w:rPr>
        <w:t xml:space="preserve">   TH08 - Composite Element Separator                                           </w:t>
      </w:r>
    </w:p>
    <w:p w:rsidR="00BE3967" w:rsidRDefault="00BE3967" w:rsidP="00BE3967">
      <w:pPr>
        <w:pStyle w:val="ScreenCapture"/>
        <w:ind w:left="0"/>
        <w:rPr>
          <w:rFonts w:eastAsia="Calibri"/>
        </w:rPr>
      </w:pPr>
      <w:r>
        <w:rPr>
          <w:rFonts w:eastAsia="Calibri"/>
        </w:rPr>
        <w:t xml:space="preserve">   TH09 - Data Segment Terminator Character (Not Used)                          </w:t>
      </w:r>
    </w:p>
    <w:p w:rsidR="00BE3967" w:rsidRDefault="00BE3967" w:rsidP="00BE3967">
      <w:pPr>
        <w:pStyle w:val="ScreenCapture"/>
        <w:ind w:left="0"/>
        <w:rPr>
          <w:rFonts w:eastAsia="Calibri"/>
          <w:b/>
          <w:bCs/>
        </w:rPr>
      </w:pPr>
      <w:r>
        <w:rPr>
          <w:rFonts w:eastAsia="Calibri"/>
          <w:b/>
          <w:bCs/>
        </w:rPr>
        <w:t xml:space="preserve">    IS - Information Source                                                     </w:t>
      </w:r>
    </w:p>
    <w:p w:rsidR="00BE3967" w:rsidRDefault="00BE3967" w:rsidP="00BE3967">
      <w:pPr>
        <w:pStyle w:val="ScreenCapture"/>
        <w:ind w:left="0"/>
        <w:rPr>
          <w:rFonts w:eastAsia="Calibri"/>
          <w:b/>
          <w:bCs/>
        </w:rPr>
      </w:pPr>
      <w:r>
        <w:rPr>
          <w:rFonts w:eastAsia="Calibri"/>
          <w:b/>
          <w:bCs/>
        </w:rPr>
        <w:t xml:space="preserve">       IS01 - Unique Information Source ID                                      </w:t>
      </w:r>
    </w:p>
    <w:p w:rsidR="00BE3967" w:rsidRDefault="00BE3967" w:rsidP="00BE3967">
      <w:pPr>
        <w:pStyle w:val="ScreenCapture"/>
        <w:ind w:left="0"/>
        <w:rPr>
          <w:rFonts w:eastAsia="Calibri"/>
          <w:b/>
          <w:bCs/>
        </w:rPr>
      </w:pPr>
      <w:r>
        <w:rPr>
          <w:rFonts w:eastAsia="Calibri"/>
          <w:b/>
          <w:bCs/>
        </w:rPr>
        <w:t xml:space="preserve">       IS02 - Information Source Entity Name                                    </w:t>
      </w:r>
    </w:p>
    <w:p w:rsidR="00BE3967" w:rsidRDefault="00BE3967" w:rsidP="00BE3967">
      <w:pPr>
        <w:pStyle w:val="ScreenCapture"/>
        <w:ind w:left="0"/>
        <w:rPr>
          <w:rFonts w:eastAsia="Calibri"/>
          <w:b/>
          <w:bCs/>
        </w:rPr>
      </w:pPr>
      <w:r>
        <w:rPr>
          <w:rFonts w:eastAsia="Calibri"/>
          <w:b/>
          <w:bCs/>
        </w:rPr>
        <w:t xml:space="preserve">       IS03 - Message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b/>
          <w:bCs/>
        </w:rPr>
      </w:pPr>
      <w:r>
        <w:rPr>
          <w:rFonts w:eastAsia="Calibri"/>
          <w:b/>
          <w:bCs/>
        </w:rPr>
        <w:t xml:space="preserve">        PHA - Pharmacy Header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Next Screen//</w:t>
      </w:r>
    </w:p>
    <w:p w:rsidR="00BE3967" w:rsidRDefault="00BE3967" w:rsidP="00BE3967"/>
    <w:p w:rsidR="00BE3967" w:rsidRDefault="00BE3967" w:rsidP="00BE3967">
      <w:pPr>
        <w:pStyle w:val="CommentText"/>
        <w:rPr>
          <w:sz w:val="22"/>
          <w:szCs w:val="22"/>
        </w:rPr>
      </w:pPr>
      <w:r>
        <w:rPr>
          <w:sz w:val="22"/>
          <w:szCs w:val="22"/>
        </w:rPr>
        <w:t>Entering “SH” for a second time will expand the level of detail shown again to include the details of each Element.</w:t>
      </w:r>
    </w:p>
    <w:p w:rsidR="00BE3967" w:rsidRDefault="00BE3967" w:rsidP="00BE3967"/>
    <w:p w:rsidR="00BE3967" w:rsidRDefault="00BE3967" w:rsidP="00BE3967">
      <w:pPr>
        <w:pStyle w:val="ScreenCapture"/>
        <w:ind w:left="0"/>
        <w:rPr>
          <w:rFonts w:eastAsia="Calibri"/>
        </w:rPr>
      </w:pPr>
      <w:r>
        <w:rPr>
          <w:rFonts w:eastAsia="Calibri"/>
          <w:b/>
          <w:bCs/>
        </w:rPr>
        <w:t>ASAP Standard Version 4.0</w:t>
      </w:r>
      <w:r>
        <w:rPr>
          <w:rFonts w:eastAsia="Calibri"/>
        </w:rPr>
        <w:t xml:space="preserve">    Mar 01, 2016@10:38:18          Page:    1 of   37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b/>
          <w:bCs/>
        </w:rPr>
      </w:pPr>
      <w:r>
        <w:rPr>
          <w:rFonts w:eastAsia="Calibri"/>
          <w:b/>
          <w:bCs/>
        </w:rPr>
        <w:t xml:space="preserve">TH - Transaction Set Header                                                     </w:t>
      </w:r>
    </w:p>
    <w:p w:rsidR="00BE3967" w:rsidRDefault="00BE3967" w:rsidP="00BE3967">
      <w:pPr>
        <w:pStyle w:val="ScreenCapture"/>
        <w:ind w:left="0"/>
        <w:rPr>
          <w:rFonts w:eastAsia="Calibri"/>
          <w:b/>
          <w:bCs/>
        </w:rPr>
      </w:pPr>
      <w:r>
        <w:rPr>
          <w:rFonts w:eastAsia="Calibri"/>
          <w:b/>
          <w:bCs/>
        </w:rPr>
        <w:t xml:space="preserve">TH01 - Version / Release Number                                                 </w:t>
      </w:r>
    </w:p>
    <w:p w:rsidR="00BE3967" w:rsidRDefault="00BE3967" w:rsidP="00BE3967">
      <w:pPr>
        <w:pStyle w:val="ScreenCapture"/>
        <w:ind w:left="0"/>
        <w:rPr>
          <w:rFonts w:eastAsia="Calibri"/>
          <w:b/>
          <w:bCs/>
        </w:rPr>
      </w:pPr>
      <w:r>
        <w:rPr>
          <w:rFonts w:eastAsia="Calibri"/>
        </w:rPr>
        <w:t>Requirement:</w:t>
      </w:r>
      <w:r>
        <w:rPr>
          <w:rFonts w:eastAsia="Calibri"/>
          <w:b/>
          <w:bCs/>
        </w:rPr>
        <w:t xml:space="preserve"> Required </w:t>
      </w:r>
      <w:r>
        <w:rPr>
          <w:rFonts w:eastAsia="Calibri"/>
        </w:rPr>
        <w:t xml:space="preserve">          Format: </w:t>
      </w:r>
      <w:r>
        <w:rPr>
          <w:rFonts w:eastAsia="Calibri"/>
          <w:b/>
          <w:bCs/>
        </w:rPr>
        <w:t xml:space="preserve">Alphanumeric        </w:t>
      </w:r>
      <w:r>
        <w:rPr>
          <w:rFonts w:eastAsia="Calibri"/>
        </w:rPr>
        <w:t xml:space="preserve"> Maximum Length:</w:t>
      </w:r>
      <w:r>
        <w:rPr>
          <w:rFonts w:eastAsia="Calibri"/>
          <w:b/>
          <w:bCs/>
        </w:rPr>
        <w:t xml:space="preserve"> 4  </w:t>
      </w:r>
    </w:p>
    <w:p w:rsidR="00BE3967" w:rsidRDefault="00BE3967" w:rsidP="00BE3967">
      <w:pPr>
        <w:pStyle w:val="ScreenCapture"/>
        <w:ind w:left="0"/>
        <w:rPr>
          <w:rFonts w:eastAsia="Calibri"/>
        </w:rPr>
      </w:pPr>
      <w:r>
        <w:rPr>
          <w:rFonts w:eastAsia="Calibri"/>
        </w:rPr>
        <w:t xml:space="preserve">Code uniquely identifying the transaction. Format = x.x                         </w:t>
      </w:r>
    </w:p>
    <w:p w:rsidR="00BE3967" w:rsidRDefault="00BE3967" w:rsidP="00BE3967">
      <w:pPr>
        <w:pStyle w:val="ScreenCapture"/>
        <w:ind w:left="0"/>
        <w:rPr>
          <w:rFonts w:eastAsia="Calibri"/>
        </w:rPr>
      </w:pPr>
      <w:r>
        <w:rPr>
          <w:rFonts w:eastAsia="Calibri"/>
        </w:rPr>
        <w:t xml:space="preserve">Value: </w:t>
      </w:r>
      <w:r>
        <w:rPr>
          <w:rFonts w:eastAsia="Calibri"/>
          <w:b/>
          <w:bCs/>
        </w:rPr>
        <w:t xml:space="preserve">$$TH01^PSOASAP()                                                        </w:t>
      </w:r>
      <w:r>
        <w:rPr>
          <w:rFonts w:eastAsia="Calibri"/>
        </w:rPr>
        <w:t xml:space="preserve"> </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b/>
          <w:bCs/>
        </w:rPr>
      </w:pPr>
      <w:r>
        <w:rPr>
          <w:rFonts w:eastAsia="Calibri"/>
          <w:b/>
          <w:bCs/>
        </w:rPr>
        <w:t xml:space="preserve">TH02 - Transaction Control Number                                               </w:t>
      </w:r>
    </w:p>
    <w:p w:rsidR="00BE3967" w:rsidRDefault="00BE3967" w:rsidP="00BE3967">
      <w:pPr>
        <w:pStyle w:val="ScreenCapture"/>
        <w:ind w:left="0"/>
        <w:rPr>
          <w:rFonts w:eastAsia="Calibri"/>
          <w:b/>
          <w:bCs/>
        </w:rPr>
      </w:pPr>
      <w:r>
        <w:rPr>
          <w:rFonts w:eastAsia="Calibri"/>
        </w:rPr>
        <w:t>Requirement:</w:t>
      </w:r>
      <w:r>
        <w:rPr>
          <w:rFonts w:eastAsia="Calibri"/>
          <w:b/>
          <w:bCs/>
        </w:rPr>
        <w:t xml:space="preserve"> Required </w:t>
      </w:r>
      <w:r>
        <w:rPr>
          <w:rFonts w:eastAsia="Calibri"/>
        </w:rPr>
        <w:t xml:space="preserve">          Format: </w:t>
      </w:r>
      <w:r>
        <w:rPr>
          <w:rFonts w:eastAsia="Calibri"/>
          <w:b/>
          <w:bCs/>
        </w:rPr>
        <w:t xml:space="preserve">Alphanumeric        </w:t>
      </w:r>
      <w:r>
        <w:rPr>
          <w:rFonts w:eastAsia="Calibri"/>
        </w:rPr>
        <w:t xml:space="preserve"> Maximum Length:</w:t>
      </w:r>
      <w:r>
        <w:rPr>
          <w:rFonts w:eastAsia="Calibri"/>
          <w:b/>
          <w:bCs/>
        </w:rPr>
        <w:t xml:space="preserve"> 10 </w:t>
      </w:r>
    </w:p>
    <w:p w:rsidR="00BE3967" w:rsidRDefault="00BE3967" w:rsidP="00BE3967">
      <w:pPr>
        <w:pStyle w:val="ScreenCapture"/>
        <w:ind w:left="0"/>
        <w:rPr>
          <w:rFonts w:eastAsia="Calibri"/>
        </w:rPr>
      </w:pPr>
      <w:r>
        <w:rPr>
          <w:rFonts w:eastAsia="Calibri"/>
        </w:rPr>
        <w:t xml:space="preserve">Sender assigned code uniquely identifying a transaction.                        </w:t>
      </w:r>
    </w:p>
    <w:p w:rsidR="00BE3967" w:rsidRDefault="00BE3967" w:rsidP="00BE3967">
      <w:pPr>
        <w:pStyle w:val="ScreenCapture"/>
        <w:ind w:left="0"/>
        <w:rPr>
          <w:rFonts w:eastAsia="Calibri"/>
        </w:rPr>
      </w:pPr>
      <w:r>
        <w:rPr>
          <w:rFonts w:eastAsia="Calibri"/>
        </w:rPr>
        <w:t xml:space="preserve">Value: </w:t>
      </w:r>
      <w:r>
        <w:rPr>
          <w:rFonts w:eastAsia="Calibri"/>
          <w:b/>
          <w:bCs/>
        </w:rPr>
        <w:t xml:space="preserve">$$TH02^PSOASAP()                                                        </w:t>
      </w:r>
      <w:r>
        <w:rPr>
          <w:rFonts w:eastAsia="Calibri"/>
        </w:rPr>
        <w:t xml:space="preserve"> </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b/>
          <w:bCs/>
        </w:rPr>
      </w:pPr>
      <w:r>
        <w:rPr>
          <w:rFonts w:eastAsia="Calibri"/>
          <w:b/>
          <w:bCs/>
        </w:rPr>
        <w:t xml:space="preserve">TH03 - Transaction Type                                                         </w:t>
      </w:r>
    </w:p>
    <w:p w:rsidR="00BE3967" w:rsidRDefault="00BE3967" w:rsidP="00BE3967">
      <w:pPr>
        <w:pStyle w:val="ScreenCapture"/>
        <w:ind w:left="0"/>
        <w:rPr>
          <w:rFonts w:eastAsia="Calibri"/>
          <w:b/>
          <w:bCs/>
        </w:rPr>
      </w:pPr>
      <w:r>
        <w:rPr>
          <w:rFonts w:eastAsia="Calibri"/>
        </w:rPr>
        <w:t>Requirement:</w:t>
      </w:r>
      <w:r>
        <w:rPr>
          <w:rFonts w:eastAsia="Calibri"/>
          <w:b/>
          <w:bCs/>
        </w:rPr>
        <w:t xml:space="preserve"> Optional </w:t>
      </w:r>
      <w:r>
        <w:rPr>
          <w:rFonts w:eastAsia="Calibri"/>
        </w:rPr>
        <w:t xml:space="preserve">          Format: </w:t>
      </w:r>
      <w:r>
        <w:rPr>
          <w:rFonts w:eastAsia="Calibri"/>
          <w:b/>
          <w:bCs/>
        </w:rPr>
        <w:t xml:space="preserve">Numeric             </w:t>
      </w:r>
      <w:r>
        <w:rPr>
          <w:rFonts w:eastAsia="Calibri"/>
        </w:rPr>
        <w:t xml:space="preserve"> Maximum Length:</w:t>
      </w:r>
      <w:r>
        <w:rPr>
          <w:rFonts w:eastAsia="Calibri"/>
          <w:b/>
          <w:bCs/>
        </w:rPr>
        <w:t xml:space="preserve"> 2  </w:t>
      </w:r>
    </w:p>
    <w:p w:rsidR="00BE3967" w:rsidRDefault="00BE3967" w:rsidP="00BE3967">
      <w:pPr>
        <w:pStyle w:val="ScreenCapture"/>
        <w:ind w:left="0"/>
        <w:rPr>
          <w:rFonts w:eastAsia="Calibri"/>
        </w:rPr>
      </w:pPr>
      <w:r>
        <w:rPr>
          <w:rFonts w:eastAsia="Calibri"/>
        </w:rPr>
        <w:t xml:space="preserve">Identifies the purpose of initiating the transaction.                           </w:t>
      </w:r>
    </w:p>
    <w:p w:rsidR="00BE3967" w:rsidRDefault="00BE3967" w:rsidP="00BE3967">
      <w:pPr>
        <w:pStyle w:val="ScreenCapture"/>
        <w:ind w:left="0"/>
        <w:rPr>
          <w:rFonts w:eastAsia="Calibri"/>
        </w:rPr>
      </w:pPr>
      <w:r>
        <w:rPr>
          <w:rFonts w:eastAsia="Calibri"/>
        </w:rPr>
        <w:t xml:space="preserve">  01 Send/Request Transaction                                                   </w:t>
      </w:r>
    </w:p>
    <w:p w:rsidR="00BE3967" w:rsidRDefault="00BE3967" w:rsidP="00BE3967">
      <w:pPr>
        <w:pStyle w:val="ScreenCapture"/>
        <w:ind w:left="0"/>
        <w:rPr>
          <w:rFonts w:eastAsia="Calibri"/>
        </w:rPr>
      </w:pPr>
      <w:r>
        <w:rPr>
          <w:rFonts w:eastAsia="Calibri"/>
        </w:rPr>
        <w:t xml:space="preserve">  02 Acknowledgment (Used in Response only.)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sz w:val="22"/>
          <w:szCs w:val="22"/>
        </w:rPr>
      </w:pPr>
      <w:r>
        <w:rPr>
          <w:rFonts w:eastAsia="Calibri"/>
        </w:rPr>
        <w:t>Select Item(s): Next Screen//</w:t>
      </w:r>
    </w:p>
    <w:p w:rsidR="00BE3967" w:rsidRDefault="00BE3967" w:rsidP="00BE3967"/>
    <w:p w:rsidR="00BE3967" w:rsidRPr="00C5179A" w:rsidRDefault="00BE3967" w:rsidP="00BE3967">
      <w:pPr>
        <w:rPr>
          <w:b/>
        </w:rPr>
      </w:pPr>
      <w:r w:rsidRPr="00C5179A">
        <w:rPr>
          <w:b/>
        </w:rPr>
        <w:t>Customize Segment:</w:t>
      </w:r>
    </w:p>
    <w:p w:rsidR="00BE3967" w:rsidRPr="00C5179A" w:rsidRDefault="00BE3967" w:rsidP="00BE3967">
      <w:pPr>
        <w:rPr>
          <w:b/>
        </w:rPr>
      </w:pPr>
    </w:p>
    <w:p w:rsidR="00BE3967" w:rsidRPr="00C5179A" w:rsidRDefault="00BE3967" w:rsidP="00BE3967">
      <w:pPr>
        <w:rPr>
          <w:rFonts w:eastAsia="Calibri"/>
        </w:rPr>
      </w:pPr>
      <w:r w:rsidRPr="00C5179A">
        <w:t xml:space="preserve">This option can be used to edit or create new segments for ASAP </w:t>
      </w:r>
      <w:r w:rsidRPr="007D2B12">
        <w:t>versions 3.</w:t>
      </w:r>
      <w:r w:rsidRPr="00C5179A">
        <w:t>0 or higher.</w:t>
      </w:r>
      <w:r w:rsidRPr="00C5179A">
        <w:rPr>
          <w:rFonts w:eastAsia="Calibri"/>
        </w:rPr>
        <w:t xml:space="preserve"> The following fields can be updated using this option:</w:t>
      </w:r>
    </w:p>
    <w:p w:rsidR="00BE3967" w:rsidRPr="00C5179A" w:rsidRDefault="00BE3967" w:rsidP="00BE3967">
      <w:pPr>
        <w:rPr>
          <w:rFonts w:eastAsia="Calibri"/>
        </w:rPr>
      </w:pPr>
    </w:p>
    <w:p w:rsidR="00BE3967" w:rsidRPr="00C5179A" w:rsidRDefault="00BE3967" w:rsidP="00BE3967">
      <w:pPr>
        <w:pStyle w:val="TOC2"/>
        <w:ind w:left="0"/>
      </w:pPr>
      <w:r w:rsidRPr="00C5179A">
        <w:t>SEGMENT ID</w:t>
      </w:r>
    </w:p>
    <w:p w:rsidR="00BE3967" w:rsidRPr="00C5179A" w:rsidRDefault="00BE3967" w:rsidP="00BE3967">
      <w:pPr>
        <w:pStyle w:val="ListBullet"/>
        <w:ind w:left="630"/>
      </w:pPr>
      <w:r w:rsidRPr="00C5179A">
        <w:t xml:space="preserve">This </w:t>
      </w:r>
      <w:r>
        <w:t xml:space="preserve">field </w:t>
      </w:r>
      <w:r w:rsidRPr="00C5179A">
        <w:rPr>
          <w:rFonts w:eastAsia="Calibri"/>
        </w:rPr>
        <w:t>is the ASAP segment identifier that you enter. You can enter an existing segment</w:t>
      </w:r>
      <w:r>
        <w:rPr>
          <w:rFonts w:eastAsia="Calibri"/>
        </w:rPr>
        <w:t xml:space="preserve"> ID</w:t>
      </w:r>
      <w:r w:rsidRPr="00C5179A">
        <w:rPr>
          <w:rFonts w:eastAsia="Calibri"/>
        </w:rPr>
        <w:t xml:space="preserve"> if you wish to edit a currently defined segment or you can enter a new segment ID to create a brand new segment.</w:t>
      </w:r>
    </w:p>
    <w:p w:rsidR="00BE3967" w:rsidRPr="00C5179A" w:rsidRDefault="00BE3967" w:rsidP="00BE3967">
      <w:pPr>
        <w:autoSpaceDE w:val="0"/>
        <w:autoSpaceDN w:val="0"/>
        <w:adjustRightInd w:val="0"/>
        <w:rPr>
          <w:rFonts w:ascii="r_ansi" w:eastAsia="Calibri" w:hAnsi="r_ansi" w:cs="r_ansi"/>
          <w:color w:val="000000"/>
          <w:sz w:val="20"/>
          <w:szCs w:val="20"/>
        </w:rPr>
      </w:pPr>
    </w:p>
    <w:p w:rsidR="00BE3967" w:rsidRPr="00C5179A" w:rsidRDefault="00BE3967" w:rsidP="00BE3967">
      <w:pPr>
        <w:pStyle w:val="TOC2"/>
        <w:ind w:left="0"/>
      </w:pPr>
      <w:r w:rsidRPr="00C5179A">
        <w:t>SEGMENT NAME</w:t>
      </w:r>
    </w:p>
    <w:p w:rsidR="00BE3967" w:rsidRDefault="00BE3967" w:rsidP="00BE3967">
      <w:pPr>
        <w:pStyle w:val="ListBullet"/>
        <w:ind w:left="630"/>
        <w:rPr>
          <w:rFonts w:eastAsia="Calibri"/>
        </w:rPr>
      </w:pPr>
      <w:r w:rsidRPr="00C5179A">
        <w:t>This</w:t>
      </w:r>
      <w:r>
        <w:t xml:space="preserve"> field</w:t>
      </w:r>
      <w:r w:rsidRPr="00C5179A">
        <w:t xml:space="preserve"> </w:t>
      </w:r>
      <w:r w:rsidRPr="00C5179A">
        <w:rPr>
          <w:rFonts w:eastAsia="Calibri"/>
        </w:rPr>
        <w:t>is the segment name for your segment. Answer must be 1-50 characters in length.</w:t>
      </w:r>
    </w:p>
    <w:p w:rsidR="00BE3967" w:rsidRDefault="00BE3967" w:rsidP="00BE3967">
      <w:pPr>
        <w:pStyle w:val="ListBullet"/>
        <w:rPr>
          <w:rFonts w:eastAsia="Calibri"/>
        </w:rPr>
      </w:pPr>
    </w:p>
    <w:p w:rsidR="00BE3967" w:rsidRPr="00C5179A" w:rsidRDefault="00BE3967" w:rsidP="00BE3967">
      <w:pPr>
        <w:pStyle w:val="TOC2"/>
        <w:ind w:left="0"/>
      </w:pPr>
      <w:r w:rsidRPr="00C5179A">
        <w:t>PARENT SEGMENT</w:t>
      </w:r>
    </w:p>
    <w:p w:rsidR="00BE3967" w:rsidRPr="00C5179A" w:rsidRDefault="00BE3967" w:rsidP="00BE3967">
      <w:pPr>
        <w:pStyle w:val="ListBullet"/>
        <w:ind w:left="630"/>
      </w:pPr>
      <w:r w:rsidRPr="00C5179A">
        <w:t xml:space="preserve">This </w:t>
      </w:r>
      <w:r>
        <w:t xml:space="preserve">field </w:t>
      </w:r>
      <w:r w:rsidRPr="00C5179A">
        <w:rPr>
          <w:rFonts w:eastAsia="Calibri"/>
        </w:rPr>
        <w:t>is the segment’s parent segment identifier.</w:t>
      </w:r>
    </w:p>
    <w:p w:rsidR="00BE3967" w:rsidRPr="00C5179A" w:rsidRDefault="00BE3967" w:rsidP="00BE3967">
      <w:pPr>
        <w:pStyle w:val="TOC2"/>
        <w:ind w:left="0"/>
      </w:pPr>
    </w:p>
    <w:p w:rsidR="00BE3967" w:rsidRPr="00C5179A" w:rsidRDefault="00BE3967" w:rsidP="00BE3967">
      <w:pPr>
        <w:pStyle w:val="TOC2"/>
        <w:ind w:left="0"/>
      </w:pPr>
      <w:r w:rsidRPr="00C5179A">
        <w:t>REQUIREMENT</w:t>
      </w:r>
    </w:p>
    <w:p w:rsidR="00BE3967" w:rsidRPr="00C5179A" w:rsidRDefault="00BE3967" w:rsidP="00BE3967">
      <w:pPr>
        <w:pStyle w:val="ListBullet"/>
        <w:ind w:left="630"/>
      </w:pPr>
      <w:r w:rsidRPr="00C5179A">
        <w:t>This</w:t>
      </w:r>
      <w:r>
        <w:t xml:space="preserve"> field</w:t>
      </w:r>
      <w:r w:rsidRPr="00C5179A">
        <w:t xml:space="preserve"> indicates if the segment is required (R), optional (O), or not used (N).</w:t>
      </w:r>
    </w:p>
    <w:p w:rsidR="00BE3967" w:rsidRPr="00C5179A" w:rsidRDefault="00BE3967" w:rsidP="00BE3967">
      <w:pPr>
        <w:pStyle w:val="ListBullet"/>
      </w:pPr>
    </w:p>
    <w:p w:rsidR="00BE3967" w:rsidRPr="00C5179A" w:rsidRDefault="00BE3967" w:rsidP="00BE3967">
      <w:pPr>
        <w:pStyle w:val="TOC2"/>
        <w:ind w:left="0"/>
      </w:pPr>
      <w:r w:rsidRPr="00C5179A">
        <w:t>POSITION</w:t>
      </w:r>
    </w:p>
    <w:p w:rsidR="00BE3967" w:rsidRPr="00C5179A" w:rsidRDefault="00BE3967" w:rsidP="00BE3967">
      <w:pPr>
        <w:pStyle w:val="ListBullet"/>
        <w:ind w:left="630"/>
      </w:pPr>
      <w:r w:rsidRPr="00C5179A">
        <w:t>This</w:t>
      </w:r>
      <w:r>
        <w:t xml:space="preserve"> field</w:t>
      </w:r>
      <w:r w:rsidRPr="00C5179A">
        <w:t xml:space="preserve"> is the position of the segment within the record.</w:t>
      </w:r>
    </w:p>
    <w:p w:rsidR="00BE3967" w:rsidRPr="00C5179A" w:rsidRDefault="00BE3967" w:rsidP="00BE3967">
      <w:pPr>
        <w:autoSpaceDE w:val="0"/>
        <w:autoSpaceDN w:val="0"/>
        <w:adjustRightInd w:val="0"/>
        <w:rPr>
          <w:rFonts w:ascii="r_ansi" w:eastAsia="Calibri" w:hAnsi="r_ansi" w:cs="r_ansi"/>
          <w:color w:val="000000"/>
          <w:sz w:val="20"/>
          <w:szCs w:val="20"/>
        </w:rPr>
      </w:pPr>
    </w:p>
    <w:p w:rsidR="00BE3967" w:rsidRPr="00C5179A" w:rsidRDefault="00BE3967" w:rsidP="00BE3967">
      <w:pPr>
        <w:pStyle w:val="TOC2"/>
        <w:ind w:left="0"/>
      </w:pPr>
      <w:r w:rsidRPr="00C5179A">
        <w:t>LEVEL</w:t>
      </w:r>
    </w:p>
    <w:p w:rsidR="00BE3967" w:rsidRPr="00E600C7" w:rsidRDefault="00BE3967" w:rsidP="00BE3967">
      <w:pPr>
        <w:pStyle w:val="ListBullet"/>
        <w:ind w:left="630"/>
      </w:pPr>
      <w:r w:rsidRPr="00C5179A">
        <w:t>This</w:t>
      </w:r>
      <w:r>
        <w:t xml:space="preserve"> field</w:t>
      </w:r>
      <w:r w:rsidRPr="00C5179A">
        <w:t xml:space="preserve"> is the level where the segment is placed within the ASAP definition.</w:t>
      </w:r>
    </w:p>
    <w:p w:rsidR="00BE3967" w:rsidRDefault="00BE3967" w:rsidP="00BE3967"/>
    <w:p w:rsidR="00BE3967" w:rsidRPr="00C5179A" w:rsidRDefault="00BE3967" w:rsidP="00BE3967">
      <w:pPr>
        <w:pStyle w:val="ExampleHeading"/>
        <w:rPr>
          <w:szCs w:val="20"/>
        </w:rPr>
      </w:pPr>
      <w:r w:rsidRPr="00C5179A">
        <w:rPr>
          <w:szCs w:val="20"/>
        </w:rPr>
        <w:t>Example: Customizing an Existing Segment</w:t>
      </w:r>
    </w:p>
    <w:p w:rsidR="00BE3967" w:rsidRDefault="00BE3967" w:rsidP="00BE3967">
      <w:pPr>
        <w:pStyle w:val="ScreenCapture"/>
        <w:ind w:left="0"/>
        <w:rPr>
          <w:rFonts w:eastAsia="Calibri"/>
        </w:rPr>
      </w:pPr>
      <w:r>
        <w:rPr>
          <w:rFonts w:eastAsia="Calibri"/>
        </w:rPr>
        <w:t xml:space="preserve">ASAP Standard Version 4.2    Mar 01, 2016@01:31:13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CS   Customize Segment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SEGMENT ID: PAT   Patient Information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REQUIREMENT: R// REQUIRED</w:t>
      </w:r>
    </w:p>
    <w:p w:rsidR="00BE3967" w:rsidRDefault="00BE3967" w:rsidP="00BE3967">
      <w:pPr>
        <w:pStyle w:val="ScreenCapture"/>
        <w:ind w:left="0"/>
        <w:rPr>
          <w:rFonts w:eastAsia="Calibri"/>
        </w:rPr>
      </w:pPr>
    </w:p>
    <w:p w:rsidR="00BE3967" w:rsidRDefault="00BE3967" w:rsidP="00BE3967">
      <w:pPr>
        <w:pStyle w:val="ScreenCapture"/>
        <w:ind w:left="0"/>
        <w:rPr>
          <w:sz w:val="22"/>
        </w:rPr>
      </w:pPr>
      <w:r>
        <w:rPr>
          <w:rFonts w:eastAsia="Calibri"/>
        </w:rPr>
        <w:t>Save Custom Segment? YES//              Saving...OK</w:t>
      </w:r>
    </w:p>
    <w:p w:rsidR="00BE3967" w:rsidRDefault="00BE3967" w:rsidP="00BE3967"/>
    <w:p w:rsidR="00BE3967" w:rsidRPr="00C5179A" w:rsidRDefault="00BE3967" w:rsidP="00BE3967">
      <w:pPr>
        <w:pStyle w:val="ExampleHeading"/>
        <w:rPr>
          <w:szCs w:val="20"/>
        </w:rPr>
      </w:pPr>
      <w:r w:rsidRPr="00C5179A">
        <w:rPr>
          <w:szCs w:val="20"/>
        </w:rPr>
        <w:t>Example: Customizing a New Segment</w:t>
      </w:r>
    </w:p>
    <w:p w:rsidR="00BE3967" w:rsidRDefault="00BE3967" w:rsidP="00BE3967">
      <w:pPr>
        <w:pStyle w:val="ScreenCapture"/>
        <w:ind w:left="0"/>
        <w:rPr>
          <w:rFonts w:eastAsia="Calibri"/>
        </w:rPr>
      </w:pPr>
      <w:r>
        <w:rPr>
          <w:rFonts w:eastAsia="Calibri"/>
        </w:rPr>
        <w:t xml:space="preserve">ASAP Custom Version 4.2     Feb 25, 2016@20:21:06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AC78F5">
        <w:rPr>
          <w:rFonts w:eastAsia="Calibri"/>
          <w:b/>
          <w:color w:val="000000"/>
        </w:rPr>
        <w:t>CS   Customize Segment</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SEGMENT ID: TST</w:t>
      </w:r>
    </w:p>
    <w:p w:rsidR="00BE3967" w:rsidRDefault="00BE3967" w:rsidP="00BE3967">
      <w:pPr>
        <w:pStyle w:val="ScreenCapture"/>
        <w:ind w:left="0"/>
        <w:rPr>
          <w:rFonts w:eastAsia="Calibri"/>
        </w:rPr>
      </w:pPr>
      <w:r>
        <w:rPr>
          <w:rFonts w:eastAsia="Calibri"/>
        </w:rPr>
        <w:t>Are you adding TST as a new segment ID? NO// YES</w:t>
      </w:r>
    </w:p>
    <w:p w:rsidR="00BE3967" w:rsidRDefault="00BE3967" w:rsidP="00BE3967">
      <w:pPr>
        <w:pStyle w:val="ScreenCapture"/>
        <w:ind w:left="0"/>
        <w:rPr>
          <w:rFonts w:eastAsia="Calibri"/>
        </w:rPr>
      </w:pPr>
      <w:r>
        <w:rPr>
          <w:rFonts w:eastAsia="Calibri"/>
        </w:rPr>
        <w:t xml:space="preserve">SEGMENT NAME: TEST </w:t>
      </w:r>
    </w:p>
    <w:p w:rsidR="00BE3967" w:rsidRDefault="00BE3967" w:rsidP="00BE3967">
      <w:pPr>
        <w:pStyle w:val="ScreenCapture"/>
        <w:ind w:left="0"/>
        <w:rPr>
          <w:rFonts w:eastAsia="Calibri"/>
        </w:rPr>
      </w:pPr>
      <w:r>
        <w:rPr>
          <w:rFonts w:eastAsia="Calibri"/>
        </w:rPr>
        <w:t>PARENT SEGMENT: PAT// PAT   Patient Information</w:t>
      </w:r>
    </w:p>
    <w:p w:rsidR="00BE3967" w:rsidRDefault="00BE3967" w:rsidP="00BE3967">
      <w:pPr>
        <w:pStyle w:val="ScreenCapture"/>
        <w:ind w:left="0"/>
        <w:rPr>
          <w:rFonts w:eastAsia="Calibri"/>
        </w:rPr>
      </w:pPr>
      <w:r>
        <w:rPr>
          <w:rFonts w:eastAsia="Calibri"/>
        </w:rPr>
        <w:t>REQUIREMENT: N// NOT USED</w:t>
      </w:r>
    </w:p>
    <w:p w:rsidR="00BE3967" w:rsidRDefault="00BE3967" w:rsidP="00BE3967">
      <w:pPr>
        <w:pStyle w:val="ScreenCapture"/>
        <w:ind w:left="0"/>
        <w:rPr>
          <w:rFonts w:eastAsia="Calibri"/>
        </w:rPr>
      </w:pPr>
      <w:r>
        <w:rPr>
          <w:rFonts w:eastAsia="Calibri"/>
        </w:rPr>
        <w:t>POSITION: 3// 3</w:t>
      </w:r>
    </w:p>
    <w:p w:rsidR="00BE3967" w:rsidRDefault="00BE3967" w:rsidP="00BE3967">
      <w:pPr>
        <w:pStyle w:val="ScreenCapture"/>
        <w:ind w:left="0"/>
        <w:rPr>
          <w:rFonts w:eastAsia="Calibri"/>
        </w:rPr>
      </w:pPr>
      <w:r>
        <w:rPr>
          <w:rFonts w:eastAsia="Calibri"/>
        </w:rPr>
        <w:t>LEVEL: 4// 4  PRESCRIPTION DETAIL</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Custom Segment? YES//              Saving...OK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Custom Version 4.2     Feb 25, 2016@20:21:06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Pr="00D34BBD" w:rsidRDefault="00BE3967" w:rsidP="00BE3967">
      <w:pPr>
        <w:pStyle w:val="ScreenCapture"/>
        <w:ind w:left="0"/>
        <w:rPr>
          <w:rFonts w:eastAsia="Calibri"/>
          <w:b/>
        </w:rPr>
      </w:pPr>
      <w:r>
        <w:rPr>
          <w:rFonts w:eastAsia="Calibri"/>
        </w:rPr>
        <w:tab/>
      </w:r>
      <w:r>
        <w:rPr>
          <w:rFonts w:eastAsia="Calibri"/>
        </w:rPr>
        <w:tab/>
        <w:t xml:space="preserve"> </w:t>
      </w:r>
      <w:r w:rsidRPr="00D34BBD">
        <w:rPr>
          <w:rFonts w:eastAsia="Calibri"/>
          <w:b/>
        </w:rPr>
        <w:t xml:space="preserve">TST* - TEST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p>
    <w:p w:rsidR="00BE3967" w:rsidRDefault="00BE3967" w:rsidP="00BE3967">
      <w:pPr>
        <w:pStyle w:val="ScreenCapture"/>
        <w:ind w:left="0"/>
        <w:rPr>
          <w:rFonts w:eastAsia="Calibri"/>
        </w:rPr>
      </w:pPr>
    </w:p>
    <w:p w:rsidR="00BE3967" w:rsidRDefault="00BE3967" w:rsidP="00BE3967"/>
    <w:p w:rsidR="00BE3967" w:rsidRPr="00CE1CD1" w:rsidRDefault="00BE3967" w:rsidP="00BE3967">
      <w:pPr>
        <w:rPr>
          <w:b/>
        </w:rPr>
      </w:pPr>
      <w:r w:rsidRPr="00CE1CD1">
        <w:rPr>
          <w:b/>
        </w:rPr>
        <w:t>Customize Element:</w:t>
      </w:r>
    </w:p>
    <w:p w:rsidR="00BE3967" w:rsidRPr="00CE1CD1" w:rsidRDefault="00BE3967" w:rsidP="00BE3967">
      <w:pPr>
        <w:pStyle w:val="CommentText"/>
        <w:rPr>
          <w:sz w:val="22"/>
          <w:szCs w:val="22"/>
        </w:rPr>
      </w:pPr>
    </w:p>
    <w:p w:rsidR="00BE3967" w:rsidRPr="00CE1CD1" w:rsidRDefault="00BE3967" w:rsidP="00BE3967">
      <w:pPr>
        <w:rPr>
          <w:rFonts w:eastAsia="Calibri"/>
        </w:rPr>
      </w:pPr>
      <w:r w:rsidRPr="00CE1CD1">
        <w:t xml:space="preserve">This option can be used to edit or create new elements for ASAP </w:t>
      </w:r>
      <w:r w:rsidRPr="002A5DE9">
        <w:t xml:space="preserve">versions </w:t>
      </w:r>
      <w:r w:rsidRPr="00951F52">
        <w:t>3</w:t>
      </w:r>
      <w:r w:rsidRPr="00CE1CD1">
        <w:t>.0 or higher. The following fields can be updated using this option:</w:t>
      </w:r>
    </w:p>
    <w:p w:rsidR="00BE3967" w:rsidRPr="00CE1CD1" w:rsidRDefault="00BE3967" w:rsidP="00BE3967">
      <w:pPr>
        <w:pStyle w:val="CommentText"/>
        <w:rPr>
          <w:sz w:val="22"/>
          <w:szCs w:val="22"/>
        </w:rPr>
      </w:pPr>
    </w:p>
    <w:p w:rsidR="00BE3967" w:rsidRPr="00CE1CD1" w:rsidRDefault="00BE3967" w:rsidP="00BE3967">
      <w:pPr>
        <w:pStyle w:val="TOC2"/>
        <w:ind w:left="0"/>
      </w:pPr>
      <w:r w:rsidRPr="00CE1CD1">
        <w:t>DATA ELEMENT ID</w:t>
      </w:r>
    </w:p>
    <w:p w:rsidR="00BE3967" w:rsidRPr="003557DE" w:rsidRDefault="00BE3967" w:rsidP="00BE3967">
      <w:pPr>
        <w:pStyle w:val="ListBullet"/>
        <w:ind w:left="630"/>
      </w:pPr>
      <w:r w:rsidRPr="00CE1CD1">
        <w:t xml:space="preserve">This </w:t>
      </w:r>
      <w:r>
        <w:t xml:space="preserve">field </w:t>
      </w:r>
      <w:r w:rsidRPr="00CE1CD1">
        <w:rPr>
          <w:rFonts w:eastAsia="Calibri"/>
        </w:rPr>
        <w:t xml:space="preserve">is the element identifier that you enter made up of the segment ID followed by a number. You can enter an existing element or create a new element. When creating a new data element, a number from 01 and 999 is used as a suffix to the data segment name. The user is restricted to the addition of sequential data elements for a given segment. The user cannot skip a number between the new data element and the prior number. For example, DSP13 </w:t>
      </w:r>
      <w:r w:rsidRPr="00CE1CD1">
        <w:sym w:font="Wingdings" w:char="F0E0"/>
      </w:r>
      <w:r w:rsidRPr="00CE1CD1">
        <w:t xml:space="preserve"> DSP14 is acceptable;</w:t>
      </w:r>
      <w:r w:rsidRPr="00CE1CD1">
        <w:rPr>
          <w:rFonts w:eastAsia="Calibri"/>
        </w:rPr>
        <w:t xml:space="preserve"> DSP13 </w:t>
      </w:r>
      <w:r w:rsidRPr="00CE1CD1">
        <w:sym w:font="Wingdings" w:char="F0E0"/>
      </w:r>
      <w:r w:rsidRPr="00CE1CD1">
        <w:t xml:space="preserve"> DSP15 is not acceptable. </w:t>
      </w:r>
      <w:r>
        <w:t xml:space="preserve"> </w:t>
      </w:r>
    </w:p>
    <w:p w:rsidR="00BE3967" w:rsidRPr="000A12C7"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ELEMENT NAME</w:t>
      </w:r>
    </w:p>
    <w:p w:rsidR="00BE3967" w:rsidRPr="0062470A" w:rsidRDefault="00BE3967" w:rsidP="00BE3967">
      <w:pPr>
        <w:pStyle w:val="ListBullet"/>
        <w:ind w:left="630"/>
        <w:rPr>
          <w:rFonts w:eastAsia="Calibri"/>
        </w:rPr>
      </w:pPr>
      <w:r w:rsidRPr="0062470A">
        <w:t>This</w:t>
      </w:r>
      <w:r>
        <w:t xml:space="preserve"> field</w:t>
      </w:r>
      <w:r w:rsidRPr="0062470A">
        <w:t xml:space="preserve"> </w:t>
      </w:r>
      <w:r w:rsidRPr="0062470A">
        <w:rPr>
          <w:rFonts w:eastAsia="Calibri"/>
        </w:rPr>
        <w:t>is the data element name.</w:t>
      </w:r>
    </w:p>
    <w:p w:rsidR="00BE3967" w:rsidRPr="0062470A" w:rsidRDefault="00BE3967" w:rsidP="00BE3967">
      <w:pPr>
        <w:pStyle w:val="TOC2"/>
        <w:ind w:left="0"/>
        <w:rPr>
          <w:rFonts w:eastAsia="Calibri" w:cs="Times New Roman"/>
        </w:rPr>
      </w:pPr>
    </w:p>
    <w:p w:rsidR="00BE3967" w:rsidRPr="0062470A" w:rsidRDefault="00BE3967" w:rsidP="00BE3967">
      <w:pPr>
        <w:pStyle w:val="TOC2"/>
        <w:ind w:left="0"/>
      </w:pPr>
      <w:r w:rsidRPr="0062470A">
        <w:rPr>
          <w:rFonts w:eastAsia="Calibri" w:cs="Times New Roman"/>
        </w:rPr>
        <w:t>DATA FORMAT</w:t>
      </w:r>
    </w:p>
    <w:p w:rsidR="00BE3967" w:rsidRPr="0062470A" w:rsidRDefault="00BE3967" w:rsidP="00BE3967">
      <w:pPr>
        <w:pStyle w:val="ListBullet"/>
        <w:ind w:left="630"/>
        <w:rPr>
          <w:rFonts w:eastAsia="Calibri"/>
        </w:rPr>
      </w:pPr>
      <w:r w:rsidRPr="0062470A">
        <w:t xml:space="preserve">This field designates the data format for the element. </w:t>
      </w:r>
      <w:r w:rsidRPr="0062470A">
        <w:rPr>
          <w:rFonts w:eastAsia="Calibri"/>
        </w:rPr>
        <w:t>Choose between alphanumeric (AN), numeric (N), decimal (D), date (DT), or time (TM).</w:t>
      </w:r>
    </w:p>
    <w:p w:rsidR="00BE3967" w:rsidRPr="0062470A"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MAXIMUM LENGTH</w:t>
      </w:r>
    </w:p>
    <w:p w:rsidR="00BE3967" w:rsidRPr="0062470A" w:rsidRDefault="00BE3967" w:rsidP="00BE3967">
      <w:pPr>
        <w:pStyle w:val="TOC2"/>
      </w:pPr>
      <w:r w:rsidRPr="0062470A">
        <w:t>This</w:t>
      </w:r>
      <w:r>
        <w:t xml:space="preserve"> field</w:t>
      </w:r>
      <w:r w:rsidRPr="0062470A">
        <w:t xml:space="preserve"> is the maximum length of the data element that you can designate for the field.</w:t>
      </w:r>
    </w:p>
    <w:p w:rsidR="00BE3967" w:rsidRPr="0062470A" w:rsidRDefault="00BE3967" w:rsidP="00BE3967">
      <w:pPr>
        <w:rPr>
          <w:rFonts w:eastAsia="Calibri"/>
        </w:rPr>
      </w:pPr>
    </w:p>
    <w:p w:rsidR="00BE3967" w:rsidRPr="0062470A" w:rsidRDefault="00BE3967" w:rsidP="00BE3967">
      <w:pPr>
        <w:pStyle w:val="TOC2"/>
        <w:ind w:left="0"/>
      </w:pPr>
      <w:r w:rsidRPr="0062470A">
        <w:t>REQUIREMENT</w:t>
      </w:r>
    </w:p>
    <w:p w:rsidR="00BE3967" w:rsidRPr="0062470A" w:rsidRDefault="00BE3967" w:rsidP="00BE3967">
      <w:pPr>
        <w:pStyle w:val="ListBullet"/>
        <w:ind w:left="630"/>
      </w:pPr>
      <w:r w:rsidRPr="0062470A">
        <w:t>This field is used to indicate if the segment is required (R), optional (O), or not used (N).</w:t>
      </w:r>
    </w:p>
    <w:p w:rsidR="00BE3967" w:rsidRPr="0062470A" w:rsidRDefault="00BE3967" w:rsidP="00BE3967">
      <w:pPr>
        <w:autoSpaceDE w:val="0"/>
        <w:autoSpaceDN w:val="0"/>
        <w:adjustRightInd w:val="0"/>
        <w:rPr>
          <w:rFonts w:ascii="r_ansi" w:eastAsia="Calibri" w:hAnsi="r_ansi" w:cs="r_ansi"/>
          <w:color w:val="000000"/>
          <w:sz w:val="20"/>
          <w:szCs w:val="20"/>
        </w:rPr>
      </w:pPr>
    </w:p>
    <w:p w:rsidR="00BE3967" w:rsidRPr="0062470A" w:rsidRDefault="00BE3967" w:rsidP="00BE3967">
      <w:pPr>
        <w:pStyle w:val="TOC2"/>
        <w:ind w:left="0"/>
      </w:pPr>
      <w:r w:rsidRPr="0062470A">
        <w:t>TEXT FIELD</w:t>
      </w:r>
    </w:p>
    <w:p w:rsidR="00BE3967" w:rsidRPr="0062470A" w:rsidRDefault="00BE3967" w:rsidP="00BE3967">
      <w:pPr>
        <w:pStyle w:val="ListBullet"/>
        <w:ind w:left="630"/>
      </w:pPr>
      <w:r w:rsidRPr="0062470A">
        <w:t>This field is an open text field for the description of the element.</w:t>
      </w:r>
    </w:p>
    <w:p w:rsidR="00BE3967" w:rsidRPr="0062470A" w:rsidRDefault="00BE3967" w:rsidP="00BE3967">
      <w:pPr>
        <w:pStyle w:val="ListBullet"/>
      </w:pPr>
    </w:p>
    <w:p w:rsidR="00BE3967" w:rsidRPr="0062470A" w:rsidRDefault="00BE3967" w:rsidP="00BE3967">
      <w:pPr>
        <w:pStyle w:val="TOC2"/>
        <w:ind w:left="0"/>
      </w:pPr>
      <w:r w:rsidRPr="0062470A">
        <w:t>M SET EXPRESSION</w:t>
      </w:r>
    </w:p>
    <w:p w:rsidR="00BE3967" w:rsidRPr="0062470A" w:rsidRDefault="00BE3967" w:rsidP="00577473">
      <w:pPr>
        <w:pStyle w:val="BodyTex"/>
      </w:pPr>
      <w:r w:rsidRPr="0062470A">
        <w:t>Th</w:t>
      </w:r>
      <w:r>
        <w:t>is field</w:t>
      </w:r>
      <w:r w:rsidRPr="0062470A">
        <w:t xml:space="preserve"> has been added for the purpose of defining a Fixed Value or the ability to use an M expression to modify a selected ASAP data element. The M SET EXPRESSION must resolve to a value that conforms with the data format for the data element. </w:t>
      </w:r>
    </w:p>
    <w:p w:rsidR="00BE3967" w:rsidRPr="0062470A" w:rsidRDefault="00BE3967" w:rsidP="00577473">
      <w:pPr>
        <w:pStyle w:val="BodyTex"/>
      </w:pPr>
    </w:p>
    <w:p w:rsidR="00BE3967" w:rsidRPr="0062470A" w:rsidRDefault="00BE3967" w:rsidP="00577473">
      <w:pPr>
        <w:pStyle w:val="BodyTex"/>
      </w:pPr>
      <w:r w:rsidRPr="0062470A">
        <w:t>In the example below, the standard data element AIR01 (State Issuing Rx Serial Number) is shown along with the field help text which shows examples of variables that can be used to build the M SET EXPRESSION.</w:t>
      </w:r>
    </w:p>
    <w:p w:rsidR="00BE3967" w:rsidRPr="001466D2" w:rsidRDefault="00BE3967" w:rsidP="00BE3967">
      <w:pPr>
        <w:rPr>
          <w:rFonts w:eastAsia="Calibri"/>
          <w:lang w:eastAsia="x-none"/>
        </w:rPr>
      </w:pPr>
    </w:p>
    <w:p w:rsidR="00BE3967" w:rsidRPr="0049653A" w:rsidRDefault="00BE3967" w:rsidP="00BE3967">
      <w:pPr>
        <w:rPr>
          <w:b/>
          <w:color w:val="000000"/>
          <w:sz w:val="20"/>
          <w:szCs w:val="20"/>
        </w:rPr>
      </w:pPr>
      <w:r w:rsidRPr="0049653A">
        <w:rPr>
          <w:b/>
          <w:color w:val="000000"/>
          <w:sz w:val="20"/>
          <w:szCs w:val="20"/>
        </w:rPr>
        <w:t>Example: Values and Variables for the M SET EXPRESSION</w:t>
      </w:r>
    </w:p>
    <w:p w:rsidR="00BE3967" w:rsidRDefault="00BE3967" w:rsidP="00BE3967"/>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CE   Customize Element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AIR01   State Issuing Rx Serial Number</w:t>
      </w:r>
    </w:p>
    <w:p w:rsidR="00BE3967" w:rsidRDefault="00BE3967" w:rsidP="00BE3967">
      <w:pPr>
        <w:pStyle w:val="ScreenCapture"/>
        <w:ind w:left="0"/>
        <w:rPr>
          <w:rFonts w:eastAsia="Calibri"/>
        </w:rPr>
      </w:pPr>
      <w:r>
        <w:rPr>
          <w:rFonts w:eastAsia="Calibri"/>
        </w:rPr>
        <w:t>MAXIMUM LENGTH: 2// 2</w:t>
      </w:r>
    </w:p>
    <w:p w:rsidR="00BE3967" w:rsidRDefault="00BE3967" w:rsidP="00BE3967">
      <w:pPr>
        <w:pStyle w:val="ScreenCapture"/>
        <w:ind w:left="0"/>
        <w:rPr>
          <w:rFonts w:eastAsia="Calibri"/>
        </w:rPr>
      </w:pPr>
      <w:r>
        <w:rPr>
          <w:rFonts w:eastAsia="Calibri"/>
        </w:rPr>
        <w:t>REQUIREMENT: O// OPTIONAL</w:t>
      </w:r>
    </w:p>
    <w:p w:rsidR="00BE3967" w:rsidRDefault="00BE3967" w:rsidP="00BE3967">
      <w:pPr>
        <w:pStyle w:val="ScreenCapture"/>
        <w:ind w:left="0"/>
        <w:rPr>
          <w:rFonts w:eastAsia="Calibri"/>
        </w:rPr>
      </w:pPr>
      <w:r>
        <w:rPr>
          <w:rFonts w:eastAsia="Calibri"/>
        </w:rPr>
        <w:t>M SET EXPRESSION:  $$AIR01^PSOASAP()//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This is the argument of a MUMPS SET command that will be used to retrieve the</w:t>
      </w:r>
    </w:p>
    <w:p w:rsidR="00BE3967" w:rsidRDefault="00BE3967" w:rsidP="00BE3967">
      <w:pPr>
        <w:pStyle w:val="ScreenCapture"/>
        <w:ind w:left="0"/>
        <w:rPr>
          <w:rFonts w:eastAsia="Calibri"/>
        </w:rPr>
      </w:pPr>
      <w:r>
        <w:rPr>
          <w:rFonts w:eastAsia="Calibri"/>
        </w:rPr>
        <w:t>value for the Data Element 'AIR01'.</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Below are some examples of valid values for this field: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Null/Blank : Use "" (two quotes) to force a blank value. Another option to</w:t>
      </w:r>
    </w:p>
    <w:p w:rsidR="00BE3967" w:rsidRDefault="00BE3967" w:rsidP="00BE3967">
      <w:pPr>
        <w:pStyle w:val="ScreenCapture"/>
        <w:ind w:left="0"/>
        <w:rPr>
          <w:rFonts w:eastAsia="Calibri"/>
        </w:rPr>
      </w:pPr>
      <w:r>
        <w:rPr>
          <w:rFonts w:eastAsia="Calibri"/>
        </w:rPr>
        <w:t>-----------  force a blank value is to set the Data Element REQUIREMENT field</w:t>
      </w:r>
    </w:p>
    <w:p w:rsidR="00BE3967" w:rsidRDefault="00BE3967" w:rsidP="00BE3967">
      <w:pPr>
        <w:pStyle w:val="ScreenCapture"/>
        <w:ind w:left="0"/>
        <w:rPr>
          <w:rFonts w:eastAsia="Calibri"/>
        </w:rPr>
      </w:pPr>
      <w:r>
        <w:rPr>
          <w:rFonts w:eastAsia="Calibri"/>
        </w:rPr>
        <w:t xml:space="preserve">             to 'N' (NOT USED).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Fixed Value: Use quotes to force a fixed value for this Data Element.</w:t>
      </w:r>
    </w:p>
    <w:p w:rsidR="00BE3967" w:rsidRDefault="00BE3967" w:rsidP="00BE3967">
      <w:pPr>
        <w:pStyle w:val="ScreenCapture"/>
        <w:ind w:left="0"/>
        <w:rPr>
          <w:rFonts w:eastAsia="Calibri"/>
        </w:rPr>
      </w:pPr>
      <w:r>
        <w:rPr>
          <w:rFonts w:eastAsia="Calibri"/>
        </w:rPr>
        <w:t>-----------  Examples:  "AF290303", "SMITH", "12345", etc.</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MUMPS Code : Use a Mumps expression that can be used as the argument of a SET</w:t>
      </w:r>
    </w:p>
    <w:p w:rsidR="00BE3967" w:rsidRDefault="00BE3967" w:rsidP="00BE3967">
      <w:pPr>
        <w:pStyle w:val="ScreenCapture"/>
        <w:ind w:left="0"/>
        <w:rPr>
          <w:rFonts w:eastAsia="Calibri"/>
        </w:rPr>
      </w:pPr>
      <w:r>
        <w:rPr>
          <w:rFonts w:eastAsia="Calibri"/>
        </w:rPr>
        <w:t>-----------  command. Examples:  $P($$SITE^VASITE(),"^",2)</w:t>
      </w:r>
    </w:p>
    <w:p w:rsidR="00BE3967" w:rsidRDefault="00BE3967" w:rsidP="00BE3967">
      <w:pPr>
        <w:pStyle w:val="ScreenCapture"/>
        <w:ind w:left="0"/>
        <w:rPr>
          <w:rFonts w:eastAsia="Calibri"/>
        </w:rPr>
      </w:pPr>
      <w:r>
        <w:rPr>
          <w:rFonts w:eastAsia="Calibri"/>
        </w:rPr>
        <w:t xml:space="preserve">                                 $E($$GET1^DIQ(52,RXIEN,.01),1,30)</w:t>
      </w:r>
    </w:p>
    <w:p w:rsidR="00BE3967" w:rsidRDefault="00BE3967" w:rsidP="00BE3967">
      <w:pPr>
        <w:pStyle w:val="ScreenCapture"/>
        <w:ind w:left="0"/>
        <w:rPr>
          <w:rFonts w:eastAsia="Calibri"/>
        </w:rPr>
      </w:pPr>
      <w:r>
        <w:rPr>
          <w:rFonts w:eastAsia="Calibri"/>
        </w:rPr>
        <w:t xml:space="preserve">                                 $S(FILLIEN&gt;0:"REFILL",1:"ORIGINAL")</w:t>
      </w:r>
    </w:p>
    <w:p w:rsidR="00BE3967" w:rsidRDefault="00BE3967" w:rsidP="00BE3967">
      <w:pPr>
        <w:pStyle w:val="ScreenCapture"/>
        <w:ind w:left="0"/>
        <w:rPr>
          <w:rFonts w:eastAsia="Calibri"/>
        </w:rPr>
      </w:pPr>
      <w:r>
        <w:rPr>
          <w:rFonts w:eastAsia="Calibri"/>
        </w:rPr>
        <w:t xml:space="preserve">                                 $$PHA03^PSOASAP()_"B"</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NOTE: The value for a Standard Definition Data Element is returned by a</w:t>
      </w:r>
    </w:p>
    <w:p w:rsidR="00BE3967" w:rsidRDefault="00BE3967" w:rsidP="00BE3967">
      <w:pPr>
        <w:pStyle w:val="ScreenCapture"/>
        <w:ind w:left="0"/>
        <w:rPr>
          <w:rFonts w:eastAsia="Calibri"/>
        </w:rPr>
      </w:pPr>
      <w:r>
        <w:rPr>
          <w:rFonts w:eastAsia="Calibri"/>
        </w:rPr>
        <w:t xml:space="preserve">      function in the format $$SEGNN^PSOASAP(), where 'SEG' is the 2 or</w:t>
      </w:r>
    </w:p>
    <w:p w:rsidR="00BE3967" w:rsidRDefault="00BE3967" w:rsidP="00BE3967">
      <w:pPr>
        <w:pStyle w:val="ScreenCapture"/>
        <w:ind w:left="0"/>
        <w:rPr>
          <w:rFonts w:eastAsia="Calibri"/>
        </w:rPr>
      </w:pPr>
      <w:r>
        <w:rPr>
          <w:rFonts w:eastAsia="Calibri"/>
        </w:rPr>
        <w:t xml:space="preserve">      3-character segment identifier and 'NN' is the 2-digit element</w:t>
      </w:r>
    </w:p>
    <w:p w:rsidR="00BE3967" w:rsidRDefault="00BE3967" w:rsidP="00BE3967">
      <w:pPr>
        <w:pStyle w:val="ScreenCapture"/>
        <w:ind w:left="0"/>
        <w:rPr>
          <w:rFonts w:eastAsia="Calibri"/>
        </w:rPr>
      </w:pPr>
      <w:r>
        <w:rPr>
          <w:rFonts w:eastAsia="Calibri"/>
        </w:rPr>
        <w:t xml:space="preserve">      identifier. Examples: $$PAT03^PSOASAP(), $$PRE08^PSOASAP(), etc.</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following variables are available at the PRESCRIPTION DETAIL level for</w:t>
      </w:r>
    </w:p>
    <w:p w:rsidR="00BE3967" w:rsidRDefault="00BE3967" w:rsidP="00BE3967">
      <w:pPr>
        <w:pStyle w:val="ScreenCapture"/>
        <w:ind w:left="0"/>
        <w:rPr>
          <w:rFonts w:eastAsia="Calibri"/>
        </w:rPr>
      </w:pPr>
      <w:r>
        <w:rPr>
          <w:rFonts w:eastAsia="Calibri"/>
        </w:rPr>
        <w:t>customizing this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STATEIEN - State IEN. Pointer to STATE file (#5).</w:t>
      </w:r>
    </w:p>
    <w:p w:rsidR="00BE3967" w:rsidRDefault="00BE3967" w:rsidP="00BE3967">
      <w:pPr>
        <w:pStyle w:val="ScreenCapture"/>
        <w:ind w:left="0"/>
        <w:rPr>
          <w:rFonts w:eastAsia="Calibri"/>
        </w:rPr>
      </w:pPr>
      <w:r>
        <w:rPr>
          <w:rFonts w:eastAsia="Calibri"/>
        </w:rPr>
        <w:t xml:space="preserve">    SITEIEN  - Pharmacy Division IEN. Pointer to OUTPATIENT SITE file (#59).</w:t>
      </w:r>
    </w:p>
    <w:p w:rsidR="00BE3967" w:rsidRDefault="00BE3967" w:rsidP="00BE3967">
      <w:pPr>
        <w:pStyle w:val="ScreenCapture"/>
        <w:ind w:left="0"/>
        <w:rPr>
          <w:rFonts w:eastAsia="Calibri"/>
        </w:rPr>
      </w:pPr>
      <w:r>
        <w:rPr>
          <w:rFonts w:eastAsia="Calibri"/>
        </w:rPr>
        <w:t xml:space="preserve">    PATIEN   - Patient IEN. Pointer to the PATIENT file (#2).</w:t>
      </w:r>
    </w:p>
    <w:p w:rsidR="00BE3967" w:rsidRDefault="00BE3967" w:rsidP="00BE3967">
      <w:pPr>
        <w:pStyle w:val="ScreenCapture"/>
        <w:ind w:left="0"/>
        <w:rPr>
          <w:rFonts w:eastAsia="Calibri"/>
        </w:rPr>
      </w:pPr>
      <w:r>
        <w:rPr>
          <w:rFonts w:eastAsia="Calibri"/>
        </w:rPr>
        <w:t xml:space="preserve">    RXIEN    - Prescription IEN. Pointer to the PRESCRIPTION file (#52).</w:t>
      </w:r>
    </w:p>
    <w:p w:rsidR="00BE3967" w:rsidRDefault="00BE3967" w:rsidP="00BE3967">
      <w:pPr>
        <w:pStyle w:val="ScreenCapture"/>
        <w:ind w:left="0"/>
        <w:rPr>
          <w:rFonts w:eastAsia="Calibri"/>
        </w:rPr>
      </w:pPr>
      <w:r>
        <w:rPr>
          <w:rFonts w:eastAsia="Calibri"/>
        </w:rPr>
        <w:t xml:space="preserve">    DRUGIEN  - Drug IEN. Pointer to the DRUG File (#50)</w:t>
      </w:r>
    </w:p>
    <w:p w:rsidR="00BE3967" w:rsidRDefault="00BE3967" w:rsidP="00BE3967">
      <w:pPr>
        <w:pStyle w:val="ScreenCapture"/>
        <w:ind w:left="0"/>
        <w:rPr>
          <w:rFonts w:eastAsia="Calibri"/>
        </w:rPr>
      </w:pPr>
      <w:r>
        <w:rPr>
          <w:rFonts w:eastAsia="Calibri"/>
        </w:rPr>
        <w:t xml:space="preserve">    FILLNUM  - Fill Number ('0': Original Fill,'1': Refill #1,'2': Refill #2,</w:t>
      </w:r>
    </w:p>
    <w:p w:rsidR="00BE3967" w:rsidRDefault="00BE3967" w:rsidP="00BE3967">
      <w:pPr>
        <w:pStyle w:val="ScreenCapture"/>
        <w:ind w:left="0"/>
        <w:rPr>
          <w:rFonts w:eastAsia="Calibri"/>
        </w:rPr>
      </w:pPr>
      <w:r>
        <w:rPr>
          <w:rFonts w:eastAsia="Calibri"/>
        </w:rPr>
        <w:t xml:space="preserve">              'P1': Partial #1,'P2': Partial Fill #2, etc.)</w:t>
      </w:r>
    </w:p>
    <w:p w:rsidR="00BE3967" w:rsidRDefault="00BE3967" w:rsidP="00BE3967">
      <w:pPr>
        <w:pStyle w:val="ScreenCapture"/>
        <w:ind w:left="0"/>
        <w:rPr>
          <w:rFonts w:eastAsia="Calibri"/>
        </w:rPr>
      </w:pPr>
      <w:r>
        <w:rPr>
          <w:rFonts w:eastAsia="Calibri"/>
        </w:rPr>
        <w:t xml:space="preserve">    FILLIEN  - Pointer to the REFILL sub-file (#52.1) or PARTIAL sub-file (#52.2)</w:t>
      </w:r>
    </w:p>
    <w:p w:rsidR="00BE3967" w:rsidRDefault="00BE3967" w:rsidP="00BE3967">
      <w:pPr>
        <w:pStyle w:val="ScreenCapture"/>
        <w:ind w:left="0"/>
        <w:rPr>
          <w:rFonts w:eastAsia="Calibri"/>
        </w:rPr>
      </w:pPr>
      <w:r>
        <w:rPr>
          <w:rFonts w:eastAsia="Calibri"/>
        </w:rPr>
        <w:t xml:space="preserve">              ('0': Original, N: Pointer to Refill or Partial fill)</w:t>
      </w:r>
    </w:p>
    <w:p w:rsidR="00BE3967" w:rsidRDefault="00BE3967" w:rsidP="00BE3967">
      <w:pPr>
        <w:pStyle w:val="ScreenCapture"/>
        <w:ind w:left="0"/>
        <w:rPr>
          <w:rFonts w:eastAsia="Calibri"/>
        </w:rPr>
      </w:pPr>
      <w:r>
        <w:rPr>
          <w:rFonts w:eastAsia="Calibri"/>
        </w:rPr>
        <w:t xml:space="preserve">    RPHIEN   - Pharmacist IEN. Pointer to NEW PERSON file (#200).</w:t>
      </w:r>
    </w:p>
    <w:p w:rsidR="00BE3967" w:rsidRDefault="00BE3967" w:rsidP="00BE3967">
      <w:pPr>
        <w:pStyle w:val="ScreenCapture"/>
        <w:ind w:left="0"/>
        <w:rPr>
          <w:rFonts w:eastAsia="Calibri"/>
        </w:rPr>
      </w:pPr>
      <w:r>
        <w:rPr>
          <w:rFonts w:eastAsia="Calibri"/>
        </w:rPr>
        <w:t xml:space="preserve">    PREIEN   - Prescriber IEN.  Pointer to NEW PERSON file (#200).</w:t>
      </w:r>
    </w:p>
    <w:p w:rsidR="00BE3967" w:rsidRDefault="00BE3967" w:rsidP="00BE3967">
      <w:pPr>
        <w:pStyle w:val="ScreenCapture"/>
        <w:ind w:left="0"/>
        <w:rPr>
          <w:rFonts w:eastAsia="Calibri"/>
          <w:highlight w:val="yellow"/>
        </w:rPr>
      </w:pPr>
      <w:r>
        <w:rPr>
          <w:rFonts w:eastAsia="Calibri"/>
        </w:rPr>
        <w:t xml:space="preserve">    RTSREC   - Return To Stock Record? ('1': YES / '0': NO)</w:t>
      </w:r>
    </w:p>
    <w:p w:rsidR="00BE3967" w:rsidRDefault="00BE3967" w:rsidP="00BE3967"/>
    <w:p w:rsidR="00BE3967" w:rsidRPr="00FC5F2C" w:rsidRDefault="00BE3967" w:rsidP="00BE3967">
      <w:pPr>
        <w:pStyle w:val="CommentText"/>
        <w:rPr>
          <w:sz w:val="22"/>
          <w:szCs w:val="22"/>
        </w:rPr>
      </w:pPr>
      <w:r w:rsidRPr="00FC5F2C">
        <w:rPr>
          <w:sz w:val="22"/>
          <w:szCs w:val="22"/>
        </w:rPr>
        <w:t>The system will truncate a value that has been generated using M Code if it exceeds the maximum data length set for that data element. The system administrator can create a non-standard ASAP data element</w:t>
      </w:r>
      <w:r w:rsidRPr="00FC5F2C">
        <w:rPr>
          <w:rFonts w:eastAsia="Calibri"/>
          <w:color w:val="000000"/>
          <w:sz w:val="22"/>
          <w:szCs w:val="22"/>
        </w:rPr>
        <w:t xml:space="preserve"> for versions 3.0 and higher . Non-standard elements are created as the need arises to satisfy a specific situation, e.g., to be in compliance with a new drug law enacted at eit</w:t>
      </w:r>
      <w:r w:rsidR="00586CE3">
        <w:rPr>
          <w:rFonts w:eastAsia="Calibri"/>
          <w:color w:val="000000"/>
          <w:sz w:val="22"/>
          <w:szCs w:val="22"/>
        </w:rPr>
        <w:t>her the state or federal level.</w:t>
      </w:r>
    </w:p>
    <w:p w:rsidR="00BE3967" w:rsidRDefault="00BE3967" w:rsidP="00BE3967"/>
    <w:p w:rsidR="00BE3967" w:rsidRPr="0049653A" w:rsidRDefault="00BE3967" w:rsidP="00BE3967">
      <w:pPr>
        <w:pStyle w:val="ExampleHeading"/>
        <w:rPr>
          <w:szCs w:val="20"/>
        </w:rPr>
      </w:pPr>
      <w:bookmarkStart w:id="5935" w:name="p350_edit_existing_element"/>
      <w:bookmarkStart w:id="5936" w:name="p353_create_customized_element"/>
      <w:r w:rsidRPr="0049653A">
        <w:rPr>
          <w:szCs w:val="20"/>
        </w:rPr>
        <w:t>Example: Create a Customized Element</w:t>
      </w:r>
    </w:p>
    <w:bookmarkEnd w:id="5935"/>
    <w:bookmarkEnd w:id="5936"/>
    <w:p w:rsidR="00BE3967" w:rsidRDefault="00BE3967" w:rsidP="00BE3967"/>
    <w:p w:rsidR="00BE3967" w:rsidRDefault="00BE3967" w:rsidP="00BE3967">
      <w:pPr>
        <w:pStyle w:val="ScreenCapture"/>
        <w:ind w:left="0"/>
        <w:rPr>
          <w:rFonts w:eastAsia="Calibri"/>
        </w:rPr>
      </w:pPr>
      <w:r>
        <w:rPr>
          <w:rFonts w:eastAsia="Calibri"/>
        </w:rPr>
        <w:t xml:space="preserve">ASAP Standard Version 4.0    Feb 25, 2016@20:33:43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w:t>
      </w:r>
    </w:p>
    <w:p w:rsidR="00BE3967" w:rsidRDefault="00BE3967" w:rsidP="00BE3967">
      <w:pPr>
        <w:pStyle w:val="ScreenCapture"/>
        <w:ind w:left="0"/>
        <w:rPr>
          <w:rFonts w:eastAsia="Calibri"/>
        </w:rPr>
      </w:pPr>
      <w:r>
        <w:rPr>
          <w:rFonts w:eastAsia="Calibri"/>
        </w:rPr>
        <w:tab/>
      </w:r>
      <w:r>
        <w:rPr>
          <w:rFonts w:eastAsia="Calibri"/>
        </w:rPr>
        <w:tab/>
        <w:t xml:space="preserve">     TST</w:t>
      </w:r>
      <w:r w:rsidRPr="00902D8D">
        <w:rPr>
          <w:rFonts w:eastAsia="Calibri"/>
        </w:rPr>
        <w:t>* - TEST (Not Used)</w:t>
      </w:r>
      <w:r>
        <w:rPr>
          <w:rFonts w:eastAsia="Calibri"/>
        </w:rPr>
        <w:t xml:space="preserve">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D32CAA">
        <w:rPr>
          <w:rFonts w:eastAsia="Calibri"/>
          <w:b/>
          <w:color w:val="000000"/>
        </w:rPr>
        <w:t>CE   Customize Element</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TST01</w:t>
      </w:r>
    </w:p>
    <w:p w:rsidR="00BE3967" w:rsidRDefault="00BE3967" w:rsidP="00BE3967">
      <w:pPr>
        <w:pStyle w:val="ScreenCapture"/>
        <w:ind w:left="0"/>
        <w:rPr>
          <w:rFonts w:eastAsia="Calibri"/>
        </w:rPr>
      </w:pPr>
      <w:r>
        <w:rPr>
          <w:rFonts w:eastAsia="Calibri"/>
        </w:rPr>
        <w:t>Are you adding ‘TST01’ as a new DATA ELEMENT? NO// YES</w:t>
      </w:r>
    </w:p>
    <w:p w:rsidR="00BE3967" w:rsidRDefault="00BE3967" w:rsidP="00BE3967">
      <w:pPr>
        <w:pStyle w:val="ScreenCapture"/>
        <w:ind w:left="0"/>
        <w:rPr>
          <w:rFonts w:eastAsia="Calibri"/>
        </w:rPr>
      </w:pPr>
      <w:r>
        <w:rPr>
          <w:rFonts w:eastAsia="Calibri"/>
        </w:rPr>
        <w:t>ELEMENT NAME: 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FORMAT: ??</w:t>
      </w:r>
    </w:p>
    <w:p w:rsidR="00BE3967" w:rsidRDefault="00BE3967" w:rsidP="00BE3967">
      <w:pPr>
        <w:pStyle w:val="ScreenCapture"/>
        <w:ind w:left="0"/>
        <w:rPr>
          <w:rFonts w:eastAsia="Calibri"/>
        </w:rPr>
      </w:pPr>
    </w:p>
    <w:p w:rsidR="00BE3967" w:rsidRPr="00B56B0A" w:rsidRDefault="00BE3967" w:rsidP="00BE3967">
      <w:pPr>
        <w:pStyle w:val="ScreenCapture"/>
        <w:ind w:left="0"/>
        <w:rPr>
          <w:rFonts w:eastAsia="Calibri"/>
        </w:rPr>
      </w:pPr>
      <w:r w:rsidRPr="00B56B0A">
        <w:rPr>
          <w:rFonts w:eastAsia="Calibri"/>
        </w:rPr>
        <w:t>This is the data element data format according to the American Society for Autom</w:t>
      </w:r>
      <w:r>
        <w:rPr>
          <w:rFonts w:eastAsia="Calibri"/>
        </w:rPr>
        <w:t>ation</w:t>
      </w:r>
    </w:p>
    <w:p w:rsidR="00BE3967" w:rsidRPr="00B56B0A" w:rsidRDefault="00BE3967" w:rsidP="00BE3967">
      <w:pPr>
        <w:pStyle w:val="ScreenCapture"/>
        <w:ind w:left="0"/>
        <w:rPr>
          <w:rFonts w:eastAsia="Calibri"/>
        </w:rPr>
      </w:pPr>
      <w:r w:rsidRPr="00B56B0A">
        <w:rPr>
          <w:rFonts w:eastAsia="Calibri"/>
        </w:rPr>
        <w:t xml:space="preserve">in Pharmacy (ASAP) data format definition.  </w:t>
      </w:r>
    </w:p>
    <w:p w:rsidR="00BE3967" w:rsidRPr="00B56B0A" w:rsidRDefault="00BE3967" w:rsidP="00BE3967">
      <w:pPr>
        <w:pStyle w:val="ScreenCapture"/>
        <w:ind w:left="0"/>
        <w:rPr>
          <w:rFonts w:eastAsia="Calibri"/>
        </w:rPr>
      </w:pPr>
      <w:r w:rsidRPr="00B56B0A">
        <w:rPr>
          <w:rFonts w:eastAsia="Calibri"/>
        </w:rPr>
        <w:t xml:space="preserve">Choose from: </w:t>
      </w:r>
    </w:p>
    <w:p w:rsidR="00BE3967" w:rsidRPr="00B56B0A" w:rsidRDefault="00BE3967" w:rsidP="00BE3967">
      <w:pPr>
        <w:pStyle w:val="ScreenCapture"/>
        <w:ind w:left="0"/>
        <w:rPr>
          <w:rFonts w:eastAsia="Calibri"/>
        </w:rPr>
      </w:pPr>
      <w:r w:rsidRPr="00B56B0A">
        <w:rPr>
          <w:rFonts w:eastAsia="Calibri"/>
        </w:rPr>
        <w:t>AN       ALPHANUMERIC</w:t>
      </w:r>
    </w:p>
    <w:p w:rsidR="00BE3967" w:rsidRPr="00B56B0A" w:rsidRDefault="00BE3967" w:rsidP="00BE3967">
      <w:pPr>
        <w:pStyle w:val="ScreenCapture"/>
        <w:ind w:left="0"/>
        <w:rPr>
          <w:rFonts w:eastAsia="Calibri"/>
        </w:rPr>
      </w:pPr>
      <w:r w:rsidRPr="00B56B0A">
        <w:rPr>
          <w:rFonts w:eastAsia="Calibri"/>
        </w:rPr>
        <w:t>N        NUMERIC</w:t>
      </w:r>
    </w:p>
    <w:p w:rsidR="00BE3967" w:rsidRPr="00B56B0A" w:rsidRDefault="00BE3967" w:rsidP="00BE3967">
      <w:pPr>
        <w:pStyle w:val="ScreenCapture"/>
        <w:ind w:left="0"/>
        <w:rPr>
          <w:rFonts w:eastAsia="Calibri"/>
        </w:rPr>
      </w:pPr>
      <w:r w:rsidRPr="00B56B0A">
        <w:rPr>
          <w:rFonts w:eastAsia="Calibri"/>
        </w:rPr>
        <w:t>D        DECIMAL</w:t>
      </w:r>
    </w:p>
    <w:p w:rsidR="00BE3967" w:rsidRPr="00B56B0A" w:rsidRDefault="00BE3967" w:rsidP="00BE3967">
      <w:pPr>
        <w:pStyle w:val="ScreenCapture"/>
        <w:ind w:left="0"/>
        <w:rPr>
          <w:rFonts w:eastAsia="Calibri"/>
        </w:rPr>
      </w:pPr>
      <w:r w:rsidRPr="00B56B0A">
        <w:rPr>
          <w:rFonts w:eastAsia="Calibri"/>
        </w:rPr>
        <w:t>DT       DATE</w:t>
      </w:r>
    </w:p>
    <w:p w:rsidR="00BE3967" w:rsidRDefault="00BE3967" w:rsidP="00BE3967">
      <w:pPr>
        <w:pStyle w:val="ScreenCapture"/>
        <w:ind w:left="0"/>
        <w:rPr>
          <w:rFonts w:eastAsia="Calibri"/>
        </w:rPr>
      </w:pPr>
      <w:r w:rsidRPr="00B56B0A">
        <w:rPr>
          <w:rFonts w:eastAsia="Calibri"/>
        </w:rPr>
        <w:t>TM       TIME</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Pr="00B56B0A" w:rsidRDefault="00BE3967" w:rsidP="00BE3967">
      <w:pPr>
        <w:pStyle w:val="ScreenCapture"/>
        <w:ind w:left="0"/>
        <w:rPr>
          <w:rFonts w:eastAsia="Calibri"/>
        </w:rPr>
      </w:pPr>
      <w:r>
        <w:rPr>
          <w:rFonts w:eastAsia="Calibri"/>
        </w:rPr>
        <w:t>DATA FORMAT: 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MAXIMUM LENGTH: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Type a number between 1 and 999, 0 decimal digits.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MAXIMUM LENGTH: 8</w:t>
      </w:r>
    </w:p>
    <w:p w:rsidR="00BE3967" w:rsidRDefault="00BE3967" w:rsidP="00BE3967">
      <w:pPr>
        <w:pStyle w:val="ScreenCapture"/>
        <w:ind w:left="0"/>
        <w:rPr>
          <w:rFonts w:eastAsia="Calibri"/>
        </w:rPr>
      </w:pPr>
      <w:r>
        <w:rPr>
          <w:rFonts w:eastAsia="Calibri"/>
        </w:rPr>
        <w:t>REQUIREMENT: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Indicate if the data is required, optional, or not used by the ASAP version.</w:t>
      </w:r>
    </w:p>
    <w:p w:rsidR="00BE3967" w:rsidRDefault="00BE3967" w:rsidP="00BE3967">
      <w:pPr>
        <w:pStyle w:val="ScreenCapture"/>
        <w:ind w:left="0"/>
        <w:rPr>
          <w:rFonts w:eastAsia="Calibri"/>
        </w:rPr>
      </w:pPr>
      <w:r>
        <w:rPr>
          <w:rFonts w:eastAsia="Calibri"/>
        </w:rPr>
        <w:t>Choose from:</w:t>
      </w:r>
    </w:p>
    <w:p w:rsidR="00BE3967" w:rsidRDefault="00BE3967" w:rsidP="00BE3967">
      <w:pPr>
        <w:pStyle w:val="ScreenCapture"/>
        <w:ind w:left="0"/>
        <w:rPr>
          <w:rFonts w:eastAsia="Calibri"/>
        </w:rPr>
      </w:pPr>
      <w:r>
        <w:rPr>
          <w:rFonts w:eastAsia="Calibri"/>
        </w:rPr>
        <w:t>R</w:t>
      </w:r>
      <w:r>
        <w:rPr>
          <w:rFonts w:eastAsia="Calibri"/>
        </w:rPr>
        <w:tab/>
        <w:t>REQUIRED</w:t>
      </w:r>
    </w:p>
    <w:p w:rsidR="00BE3967" w:rsidRDefault="00BE3967" w:rsidP="00BE3967">
      <w:pPr>
        <w:pStyle w:val="ScreenCapture"/>
        <w:ind w:left="0"/>
        <w:rPr>
          <w:rFonts w:eastAsia="Calibri"/>
        </w:rPr>
      </w:pPr>
      <w:r>
        <w:rPr>
          <w:rFonts w:eastAsia="Calibri"/>
        </w:rPr>
        <w:t>O</w:t>
      </w:r>
      <w:r>
        <w:rPr>
          <w:rFonts w:eastAsia="Calibri"/>
        </w:rPr>
        <w:tab/>
        <w:t>OPTIONAL</w:t>
      </w:r>
    </w:p>
    <w:p w:rsidR="00BE3967" w:rsidRDefault="00BE3967" w:rsidP="00BE3967">
      <w:pPr>
        <w:pStyle w:val="ScreenCapture"/>
        <w:ind w:left="0"/>
        <w:rPr>
          <w:rFonts w:eastAsia="Calibri"/>
        </w:rPr>
      </w:pPr>
      <w:r>
        <w:rPr>
          <w:rFonts w:eastAsia="Calibri"/>
        </w:rPr>
        <w:t>N</w:t>
      </w:r>
      <w:r>
        <w:rPr>
          <w:rFonts w:eastAsia="Calibri"/>
        </w:rPr>
        <w:tab/>
        <w:t>NOT USED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REQUIREMENT: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WRAP ]==[ INSERT ]============&lt;  &gt;===========[  &lt;PF1&gt;H=Help ]===</w:t>
      </w:r>
    </w:p>
    <w:p w:rsidR="00BE3967" w:rsidRDefault="00BE3967" w:rsidP="00BE3967">
      <w:pPr>
        <w:pStyle w:val="ScreenCapture"/>
        <w:ind w:left="0"/>
        <w:rPr>
          <w:rFonts w:eastAsia="Calibri"/>
        </w:rPr>
      </w:pPr>
      <w:r>
        <w:rPr>
          <w:rFonts w:eastAsia="Calibri"/>
        </w:rPr>
        <w:t>This is a test to create an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Do you want to save changes? Y</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&lt;=======T=======T=======T=======T=======T=======T=======T=======T=======T&gt;=======T&gt;=====</w:t>
      </w:r>
    </w:p>
    <w:p w:rsidR="00BE3967" w:rsidRDefault="00BE3967" w:rsidP="00BE3967">
      <w:pPr>
        <w:pStyle w:val="ScreenCapture"/>
        <w:ind w:left="0"/>
        <w:rPr>
          <w:rFonts w:eastAsia="Calibri"/>
        </w:rPr>
      </w:pPr>
    </w:p>
    <w:p w:rsidR="00BE3967" w:rsidRPr="0082543E" w:rsidRDefault="00BE3967" w:rsidP="00BE3967">
      <w:pPr>
        <w:pStyle w:val="ScreenCapture"/>
        <w:ind w:left="0"/>
        <w:rPr>
          <w:rFonts w:eastAsia="Calibri"/>
        </w:rPr>
      </w:pPr>
      <w:r w:rsidRPr="0082543E">
        <w:rPr>
          <w:rFonts w:eastAsia="Calibri"/>
        </w:rPr>
        <w:t>M SET EXPRESSION:  1234</w:t>
      </w:r>
    </w:p>
    <w:p w:rsidR="00BE3967" w:rsidRPr="0082543E" w:rsidRDefault="00BE3967" w:rsidP="00BE3967">
      <w:pPr>
        <w:pStyle w:val="ScreenCapture"/>
        <w:ind w:left="0"/>
        <w:rPr>
          <w:rFonts w:eastAsia="Calibri"/>
        </w:rPr>
      </w:pPr>
      <w:r w:rsidRPr="0082543E">
        <w:rPr>
          <w:rFonts w:eastAsia="Calibri"/>
        </w:rPr>
        <w:t>Save Custom Data Element? YES//</w:t>
      </w:r>
    </w:p>
    <w:p w:rsidR="00BE3967" w:rsidRDefault="00BE3967" w:rsidP="00BE3967">
      <w:pPr>
        <w:pStyle w:val="ScreenCapture"/>
        <w:ind w:left="0"/>
        <w:rPr>
          <w:rFonts w:eastAsia="Calibri"/>
          <w:b/>
        </w:rPr>
      </w:pPr>
    </w:p>
    <w:p w:rsidR="00BE3967" w:rsidRDefault="00BE3967" w:rsidP="00BE3967"/>
    <w:p w:rsidR="00BE3967" w:rsidRPr="0049653A" w:rsidRDefault="00BE3967" w:rsidP="00BE3967">
      <w:pPr>
        <w:pStyle w:val="ExampleHeading"/>
        <w:rPr>
          <w:szCs w:val="20"/>
        </w:rPr>
      </w:pPr>
      <w:r w:rsidRPr="0049653A">
        <w:rPr>
          <w:szCs w:val="20"/>
        </w:rPr>
        <w:t>Example: Customizing Existing Element</w:t>
      </w:r>
    </w:p>
    <w:p w:rsidR="00BE3967" w:rsidRDefault="00BE3967" w:rsidP="00BE3967"/>
    <w:p w:rsidR="00BE3967" w:rsidRDefault="00BE3967" w:rsidP="00BE3967">
      <w:pPr>
        <w:pStyle w:val="ScreenCapture"/>
        <w:ind w:left="0"/>
        <w:rPr>
          <w:rFonts w:eastAsia="Calibri"/>
        </w:rPr>
      </w:pPr>
      <w:r>
        <w:rPr>
          <w:rFonts w:eastAsia="Calibri"/>
        </w:rPr>
        <w:t xml:space="preserve">ASAP Standard Version 4.0    Feb 25, 2016@20:33:43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w:t>
      </w:r>
      <w:r w:rsidRPr="00D32CAA">
        <w:rPr>
          <w:rFonts w:eastAsia="Calibri"/>
          <w:b/>
          <w:color w:val="000000"/>
        </w:rPr>
        <w:t>CE   Customize Element</w:t>
      </w:r>
      <w:r>
        <w:rPr>
          <w:rFonts w:eastAsia="Calibri"/>
        </w:rPr>
        <w:t xml:space="preserve">  </w:t>
      </w:r>
    </w:p>
    <w:p w:rsidR="00BE3967" w:rsidRDefault="00BE3967" w:rsidP="00BE3967">
      <w:pPr>
        <w:pStyle w:val="ScreenCapture"/>
        <w:ind w:left="0"/>
        <w:rPr>
          <w:rFonts w:eastAsia="Calibri"/>
        </w:rPr>
      </w:pPr>
    </w:p>
    <w:p w:rsidR="00BE3967" w:rsidRPr="00CF62ED" w:rsidRDefault="00BE3967" w:rsidP="00BE3967">
      <w:pPr>
        <w:pStyle w:val="ScreenCapture"/>
        <w:ind w:left="0"/>
        <w:rPr>
          <w:rFonts w:eastAsia="Calibri"/>
        </w:rPr>
      </w:pPr>
      <w:r w:rsidRPr="00CF62ED">
        <w:rPr>
          <w:rFonts w:eastAsia="Calibri"/>
        </w:rPr>
        <w:t xml:space="preserve">DATA ELEMENT ID: AIR01     </w:t>
      </w:r>
      <w:r w:rsidRPr="00DD527D">
        <w:rPr>
          <w:rFonts w:eastAsia="Calibri"/>
        </w:rPr>
        <w:t>State Issuing Rx Serial Number</w:t>
      </w:r>
    </w:p>
    <w:p w:rsidR="00BE3967" w:rsidRDefault="00BE3967" w:rsidP="00BE3967">
      <w:pPr>
        <w:pStyle w:val="ScreenCapture"/>
        <w:ind w:left="0"/>
        <w:rPr>
          <w:rFonts w:eastAsia="Calibri"/>
        </w:rPr>
      </w:pPr>
      <w:r>
        <w:rPr>
          <w:rFonts w:eastAsia="Calibri"/>
        </w:rPr>
        <w:t>MAXIMUM LENGTH: 2// 3</w:t>
      </w:r>
    </w:p>
    <w:p w:rsidR="00BE3967" w:rsidRDefault="00BE3967" w:rsidP="00BE3967">
      <w:pPr>
        <w:pStyle w:val="ScreenCapture"/>
        <w:ind w:left="0"/>
        <w:rPr>
          <w:rFonts w:eastAsia="Calibri"/>
        </w:rPr>
      </w:pPr>
      <w:r>
        <w:rPr>
          <w:rFonts w:eastAsia="Calibri"/>
        </w:rPr>
        <w:t>REQUIREMENT: O// OPTIONAL</w:t>
      </w:r>
    </w:p>
    <w:p w:rsidR="00BE3967" w:rsidRDefault="00BE3967" w:rsidP="00BE3967">
      <w:pPr>
        <w:pStyle w:val="ScreenCapture"/>
        <w:ind w:left="0"/>
        <w:rPr>
          <w:rFonts w:eastAsia="Calibri"/>
        </w:rPr>
      </w:pPr>
      <w:r>
        <w:rPr>
          <w:rFonts w:eastAsia="Calibri"/>
        </w:rPr>
        <w:t>M SET EXPRESSION: $$AIR01 ^PSOASAP()//</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Custom Data Element? YES//                              Saving … 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b/>
        </w:rPr>
      </w:pPr>
    </w:p>
    <w:p w:rsidR="00BE3967" w:rsidRDefault="00BE3967" w:rsidP="00BE3967"/>
    <w:p w:rsidR="00BE3967" w:rsidRDefault="00BE3967" w:rsidP="00BE3967">
      <w:pPr>
        <w:rPr>
          <w:b/>
        </w:rPr>
      </w:pPr>
      <w:bookmarkStart w:id="5937" w:name="p357_copy_asap_ver"/>
      <w:r>
        <w:rPr>
          <w:b/>
        </w:rPr>
        <w:t>Copy ASAP Version:</w:t>
      </w:r>
    </w:p>
    <w:bookmarkEnd w:id="5937"/>
    <w:p w:rsidR="00BE3967" w:rsidRPr="00067ACC" w:rsidRDefault="00BE3967" w:rsidP="00BE3967">
      <w:pPr>
        <w:pStyle w:val="CommentText"/>
        <w:rPr>
          <w:sz w:val="22"/>
          <w:szCs w:val="22"/>
        </w:rPr>
      </w:pPr>
    </w:p>
    <w:p w:rsidR="00BE3967" w:rsidRPr="007874F2" w:rsidRDefault="00BE3967" w:rsidP="00BE3967">
      <w:r w:rsidRPr="00067ACC">
        <w:t>This option can be used to copy and create new ASAP versions. If the ASAP version being copied contains customized elements and segments, the user will be given a choice to copy the customizations from the selected ASAP version or not.</w:t>
      </w:r>
    </w:p>
    <w:p w:rsidR="00BE3967" w:rsidRDefault="00BE3967" w:rsidP="00BE3967">
      <w:pPr>
        <w:pStyle w:val="ExampleHeading"/>
      </w:pPr>
    </w:p>
    <w:p w:rsidR="00BE3967" w:rsidRPr="00875376" w:rsidRDefault="00BE3967" w:rsidP="00BE3967">
      <w:pPr>
        <w:pStyle w:val="ExampleHeading"/>
      </w:pPr>
      <w:r w:rsidRPr="00875376">
        <w:t>Example: Copy an ASAP Version</w:t>
      </w:r>
    </w:p>
    <w:p w:rsidR="00BE3967" w:rsidRPr="00875376" w:rsidRDefault="00BE3967" w:rsidP="00BE3967">
      <w:pPr>
        <w:pStyle w:val="ScreenCapture"/>
        <w:ind w:left="0"/>
        <w:rPr>
          <w:rFonts w:eastAsia="Calibri"/>
          <w:color w:val="000000"/>
        </w:rPr>
      </w:pPr>
      <w:r w:rsidRPr="00875376">
        <w:rPr>
          <w:rFonts w:eastAsia="Calibri"/>
          <w:color w:val="000000"/>
        </w:rPr>
        <w:t xml:space="preserve">ASAP Standard Version 4.0    Jan 13, 2016@20:08:03          Page:   1 of 1 </w:t>
      </w:r>
    </w:p>
    <w:p w:rsidR="00BE3967" w:rsidRPr="00875376" w:rsidRDefault="00BE3967" w:rsidP="00BE3967">
      <w:pPr>
        <w:pStyle w:val="ScreenCapture"/>
        <w:ind w:left="0"/>
        <w:rPr>
          <w:rFonts w:eastAsia="Calibri"/>
          <w:b/>
          <w:bCs/>
          <w:color w:val="000000"/>
        </w:rPr>
      </w:pPr>
      <w:r w:rsidRPr="00875376">
        <w:rPr>
          <w:rFonts w:eastAsia="Calibri"/>
          <w:color w:val="000000"/>
        </w:rPr>
        <w:t xml:space="preserve">Element Delimiter: </w:t>
      </w:r>
      <w:r w:rsidRPr="00875376">
        <w:rPr>
          <w:rFonts w:eastAsia="Calibri"/>
          <w:b/>
          <w:bCs/>
          <w:color w:val="000000"/>
        </w:rPr>
        <w:t>*</w:t>
      </w:r>
      <w:r w:rsidRPr="00875376">
        <w:rPr>
          <w:rFonts w:eastAsia="Calibri"/>
          <w:color w:val="000000"/>
        </w:rPr>
        <w:t xml:space="preserve">   Segment Terminator: </w:t>
      </w:r>
      <w:r w:rsidRPr="00875376">
        <w:rPr>
          <w:rFonts w:eastAsia="Calibri"/>
          <w:b/>
          <w:bCs/>
          <w:color w:val="000000"/>
        </w:rPr>
        <w:t>\</w:t>
      </w:r>
      <w:r w:rsidRPr="00875376">
        <w:rPr>
          <w:rFonts w:eastAsia="Calibri"/>
          <w:color w:val="000000"/>
        </w:rPr>
        <w:t xml:space="preserve">   End Of Line E</w:t>
      </w:r>
      <w:r>
        <w:rPr>
          <w:rFonts w:eastAsia="Calibri"/>
          <w:color w:val="000000"/>
        </w:rPr>
        <w:t>SC</w:t>
      </w:r>
      <w:r w:rsidRPr="00875376">
        <w:rPr>
          <w:rFonts w:eastAsia="Calibri"/>
          <w:color w:val="000000"/>
        </w:rPr>
        <w:t xml:space="preserve">: </w:t>
      </w:r>
      <w:r w:rsidRPr="00875376">
        <w:rPr>
          <w:rFonts w:eastAsia="Calibri"/>
          <w:b/>
          <w:bCs/>
          <w:color w:val="000000"/>
        </w:rPr>
        <w:t>$C(13,10)</w:t>
      </w:r>
    </w:p>
    <w:p w:rsidR="00BE3967" w:rsidRPr="00875376" w:rsidRDefault="00BE3967" w:rsidP="00BE3967">
      <w:pPr>
        <w:pStyle w:val="ScreenCapture"/>
        <w:ind w:left="0"/>
        <w:rPr>
          <w:rFonts w:eastAsia="Calibri"/>
          <w:color w:val="000000"/>
        </w:rPr>
      </w:pPr>
      <w:r w:rsidRPr="00875376">
        <w:rPr>
          <w:rFonts w:eastAsia="Calibri"/>
          <w:color w:val="000000"/>
        </w:rPr>
        <w:t>-----------------------------------------------------------------------------</w:t>
      </w:r>
    </w:p>
    <w:p w:rsidR="00BE3967" w:rsidRPr="00875376" w:rsidRDefault="00BE3967" w:rsidP="00BE3967">
      <w:pPr>
        <w:pStyle w:val="ScreenCapture"/>
        <w:ind w:left="0"/>
        <w:rPr>
          <w:rFonts w:eastAsia="Calibri"/>
          <w:color w:val="000000"/>
        </w:rPr>
      </w:pPr>
      <w:r w:rsidRPr="00875376">
        <w:rPr>
          <w:rFonts w:eastAsia="Calibri"/>
          <w:color w:val="000000"/>
        </w:rPr>
        <w:t xml:space="preserve">MAIN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TH - Transaction Set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    IS - Information Source                                                     </w:t>
      </w:r>
    </w:p>
    <w:p w:rsidR="00BE3967" w:rsidRPr="00875376" w:rsidRDefault="00BE3967" w:rsidP="00BE3967">
      <w:pPr>
        <w:pStyle w:val="ScreenCapture"/>
        <w:ind w:left="0"/>
        <w:rPr>
          <w:rFonts w:eastAsia="Calibri"/>
          <w:color w:val="000000"/>
        </w:rPr>
      </w:pPr>
      <w:r w:rsidRPr="00875376">
        <w:rPr>
          <w:rFonts w:eastAsia="Calibri"/>
          <w:color w:val="000000"/>
        </w:rPr>
        <w:t xml:space="preserve">        PHARMACY HEADER                                                         </w:t>
      </w:r>
    </w:p>
    <w:p w:rsidR="00BE3967" w:rsidRPr="00875376" w:rsidRDefault="00BE3967" w:rsidP="00BE3967">
      <w:pPr>
        <w:pStyle w:val="ScreenCapture"/>
        <w:ind w:left="0"/>
        <w:rPr>
          <w:rFonts w:eastAsia="Calibri"/>
          <w:color w:val="000000"/>
        </w:rPr>
      </w:pPr>
      <w:r w:rsidRPr="00875376">
        <w:rPr>
          <w:rFonts w:eastAsia="Calibri"/>
          <w:color w:val="000000"/>
        </w:rPr>
        <w:t xml:space="preserve">            PATIENT DETAIL                                                      </w:t>
      </w:r>
    </w:p>
    <w:p w:rsidR="00BE3967" w:rsidRPr="00875376" w:rsidRDefault="00BE3967" w:rsidP="00BE3967">
      <w:pPr>
        <w:pStyle w:val="ScreenCapture"/>
        <w:ind w:left="0"/>
        <w:rPr>
          <w:rFonts w:eastAsia="Calibri"/>
          <w:color w:val="000000"/>
        </w:rPr>
      </w:pPr>
      <w:r w:rsidRPr="00875376">
        <w:rPr>
          <w:rFonts w:eastAsia="Calibri"/>
          <w:color w:val="000000"/>
        </w:rPr>
        <w:t xml:space="preserve">            PAT - Patient Information                                           </w:t>
      </w:r>
    </w:p>
    <w:p w:rsidR="00BE3967" w:rsidRPr="00875376" w:rsidRDefault="00BE3967" w:rsidP="00BE3967">
      <w:pPr>
        <w:pStyle w:val="ScreenCapture"/>
        <w:ind w:left="0"/>
        <w:rPr>
          <w:rFonts w:eastAsia="Calibri"/>
          <w:color w:val="000000"/>
        </w:rPr>
      </w:pPr>
      <w:r w:rsidRPr="00875376">
        <w:rPr>
          <w:rFonts w:eastAsia="Calibri"/>
          <w:color w:val="000000"/>
        </w:rPr>
        <w:t xml:space="preserve">                PRESCRIPTION DETAIL                                             </w:t>
      </w:r>
    </w:p>
    <w:p w:rsidR="00BE3967" w:rsidRPr="00875376" w:rsidRDefault="00BE3967" w:rsidP="00BE3967">
      <w:pPr>
        <w:pStyle w:val="ScreenCapture"/>
        <w:ind w:left="0"/>
        <w:rPr>
          <w:rFonts w:eastAsia="Calibri"/>
          <w:color w:val="000000"/>
        </w:rPr>
      </w:pPr>
      <w:r w:rsidRPr="00875376">
        <w:rPr>
          <w:rFonts w:eastAsia="Calibri"/>
          <w:color w:val="000000"/>
        </w:rPr>
        <w:t xml:space="preserve">                DSP - Dispensing Record                                         </w:t>
      </w:r>
    </w:p>
    <w:p w:rsidR="00BE3967" w:rsidRPr="00875376" w:rsidRDefault="00BE3967" w:rsidP="00BE3967">
      <w:pPr>
        <w:pStyle w:val="ScreenCapture"/>
        <w:ind w:left="0"/>
        <w:rPr>
          <w:rFonts w:eastAsia="Calibri"/>
          <w:color w:val="000000"/>
        </w:rPr>
      </w:pPr>
      <w:r w:rsidRPr="00875376">
        <w:rPr>
          <w:rFonts w:eastAsia="Calibri"/>
          <w:color w:val="000000"/>
        </w:rPr>
        <w:t xml:space="preserve">                    PRE - Prescriber Information                                </w:t>
      </w:r>
    </w:p>
    <w:p w:rsidR="00BE3967" w:rsidRPr="00875376" w:rsidRDefault="00BE3967" w:rsidP="00BE3967">
      <w:pPr>
        <w:pStyle w:val="ScreenCapture"/>
        <w:ind w:left="0"/>
        <w:rPr>
          <w:rFonts w:eastAsia="Calibri"/>
          <w:color w:val="000000"/>
        </w:rPr>
      </w:pPr>
      <w:r w:rsidRPr="00875376">
        <w:rPr>
          <w:rFonts w:eastAsia="Calibri"/>
          <w:color w:val="000000"/>
        </w:rPr>
        <w:t xml:space="preserve">                    CDI - Compound Drug Ingredient Detail (Not Used)            </w:t>
      </w:r>
    </w:p>
    <w:p w:rsidR="00BE3967" w:rsidRPr="00875376" w:rsidRDefault="00BE3967" w:rsidP="00BE3967">
      <w:pPr>
        <w:pStyle w:val="ScreenCapture"/>
        <w:ind w:left="0"/>
        <w:rPr>
          <w:rFonts w:eastAsia="Calibri"/>
          <w:color w:val="000000"/>
        </w:rPr>
      </w:pPr>
      <w:r w:rsidRPr="00875376">
        <w:rPr>
          <w:rFonts w:eastAsia="Calibri"/>
          <w:color w:val="000000"/>
        </w:rPr>
        <w:t xml:space="preserve">                    AIR - Additional Information Reporting (Not Used)           </w:t>
      </w:r>
    </w:p>
    <w:p w:rsidR="00BE3967" w:rsidRPr="00875376" w:rsidRDefault="00BE3967" w:rsidP="00BE3967">
      <w:pPr>
        <w:pStyle w:val="ScreenCapture"/>
        <w:ind w:left="0"/>
        <w:rPr>
          <w:rFonts w:eastAsia="Calibri"/>
          <w:color w:val="000000"/>
        </w:rPr>
      </w:pPr>
      <w:r w:rsidRPr="00875376">
        <w:rPr>
          <w:rFonts w:eastAsia="Calibri"/>
          <w:color w:val="000000"/>
        </w:rPr>
        <w:t xml:space="preserve">        PHARMACY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        TP - Pharmacy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MAIN TRAILER                                                                    </w:t>
      </w:r>
    </w:p>
    <w:p w:rsidR="00BE3967" w:rsidRPr="00875376" w:rsidRDefault="00BE3967" w:rsidP="00BE3967">
      <w:pPr>
        <w:pStyle w:val="ScreenCapture"/>
        <w:ind w:left="0"/>
        <w:rPr>
          <w:rFonts w:eastAsia="Calibri"/>
          <w:color w:val="000000"/>
        </w:rPr>
      </w:pPr>
      <w:r w:rsidRPr="00875376">
        <w:rPr>
          <w:rFonts w:eastAsia="Calibri"/>
          <w:color w:val="000000"/>
        </w:rPr>
        <w:t xml:space="preserve">TT - Transaction Trailer                                                        </w:t>
      </w:r>
    </w:p>
    <w:p w:rsidR="00BE3967" w:rsidRPr="00875376" w:rsidRDefault="00BE3967" w:rsidP="00BE3967">
      <w:pPr>
        <w:pStyle w:val="ScreenCapture"/>
        <w:ind w:left="0"/>
        <w:rPr>
          <w:rFonts w:eastAsia="Calibri"/>
          <w:color w:val="000000"/>
        </w:rPr>
      </w:pPr>
    </w:p>
    <w:p w:rsidR="00BE3967" w:rsidRPr="00875376" w:rsidRDefault="00BE3967" w:rsidP="00BE3967">
      <w:pPr>
        <w:pStyle w:val="ScreenCapture"/>
        <w:ind w:left="0"/>
        <w:rPr>
          <w:rFonts w:eastAsia="Calibri"/>
          <w:color w:val="000000"/>
        </w:rPr>
      </w:pPr>
      <w:r w:rsidRPr="00875376">
        <w:rPr>
          <w:rFonts w:eastAsia="Calibri"/>
          <w:color w:val="000000"/>
        </w:rPr>
        <w:t>-------------Enter ?? for more actions|* Custom Segment/Element--------------</w:t>
      </w:r>
    </w:p>
    <w:p w:rsidR="00BE3967" w:rsidRPr="00875376" w:rsidRDefault="00BE3967" w:rsidP="00BE3967">
      <w:pPr>
        <w:pStyle w:val="ScreenCapture"/>
        <w:ind w:left="0"/>
        <w:rPr>
          <w:rFonts w:eastAsia="Calibri"/>
          <w:color w:val="000000"/>
        </w:rPr>
      </w:pPr>
      <w:r w:rsidRPr="00875376">
        <w:rPr>
          <w:rFonts w:eastAsia="Calibri"/>
          <w:color w:val="000000"/>
        </w:rPr>
        <w:t>CV  Copy ASAP Version     CE  Customize Element     ED  Edit Delimiters</w:t>
      </w:r>
    </w:p>
    <w:p w:rsidR="00BE3967" w:rsidRPr="00875376" w:rsidRDefault="00BE3967" w:rsidP="00BE3967">
      <w:pPr>
        <w:pStyle w:val="ScreenCapture"/>
        <w:ind w:left="0"/>
        <w:rPr>
          <w:rFonts w:eastAsia="Calibri"/>
          <w:color w:val="000000"/>
        </w:rPr>
      </w:pPr>
      <w:r w:rsidRPr="00875376">
        <w:rPr>
          <w:rFonts w:eastAsia="Calibri"/>
          <w:color w:val="000000"/>
        </w:rPr>
        <w:t>CS  Customize Segment     DC  Delete Customization  SH  Show/Hide Details</w:t>
      </w:r>
    </w:p>
    <w:p w:rsidR="00BE3967" w:rsidRPr="00875376" w:rsidRDefault="00BE3967" w:rsidP="00BE3967">
      <w:pPr>
        <w:pStyle w:val="ScreenCapture"/>
        <w:ind w:left="0"/>
        <w:rPr>
          <w:rFonts w:eastAsia="Calibri"/>
          <w:b/>
          <w:color w:val="000000"/>
        </w:rPr>
      </w:pPr>
      <w:r w:rsidRPr="00875376">
        <w:rPr>
          <w:rFonts w:eastAsia="Calibri"/>
          <w:color w:val="000000"/>
        </w:rPr>
        <w:t xml:space="preserve">Select Item(s): Quit// </w:t>
      </w:r>
      <w:r w:rsidRPr="00875376">
        <w:rPr>
          <w:rFonts w:eastAsia="Calibri"/>
          <w:b/>
          <w:color w:val="000000"/>
        </w:rPr>
        <w:t xml:space="preserve">CV   Copy ASAP Version  </w:t>
      </w:r>
    </w:p>
    <w:p w:rsidR="00BE3967" w:rsidRPr="00875376" w:rsidRDefault="00BE3967" w:rsidP="00BE3967">
      <w:pPr>
        <w:pStyle w:val="ScreenCapture"/>
        <w:ind w:left="0"/>
        <w:rPr>
          <w:rFonts w:eastAsia="Calibri"/>
          <w:color w:val="000000"/>
        </w:rPr>
      </w:pPr>
    </w:p>
    <w:p w:rsidR="00BE3967" w:rsidRPr="00875376" w:rsidRDefault="00BE3967" w:rsidP="00BE3967">
      <w:pPr>
        <w:pStyle w:val="ScreenCapture"/>
        <w:ind w:left="0"/>
        <w:rPr>
          <w:rFonts w:eastAsia="Calibri"/>
          <w:color w:val="000000"/>
        </w:rPr>
      </w:pPr>
      <w:r w:rsidRPr="00875376">
        <w:rPr>
          <w:rFonts w:eastAsia="Calibri"/>
          <w:color w:val="000000"/>
        </w:rPr>
        <w:t xml:space="preserve"> From ASAP Version: 4.0</w:t>
      </w:r>
    </w:p>
    <w:p w:rsidR="00BE3967" w:rsidRPr="00875376"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Pr>
          <w:rFonts w:eastAsia="Calibri"/>
          <w:color w:val="000000"/>
        </w:rPr>
        <w:t xml:space="preserve">   To ASAP Version: </w:t>
      </w:r>
      <w:r w:rsidRPr="000C6270">
        <w:rPr>
          <w:rFonts w:eastAsia="Calibri"/>
          <w:color w:val="000000"/>
        </w:rPr>
        <w:t>6.0-TEST</w:t>
      </w:r>
    </w:p>
    <w:p w:rsidR="00BE3967" w:rsidRPr="000C6270"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sidRPr="000C6270">
        <w:rPr>
          <w:rFonts w:eastAsia="Calibri"/>
          <w:color w:val="000000"/>
        </w:rPr>
        <w:t>Copy Customizations? YES//</w:t>
      </w:r>
    </w:p>
    <w:p w:rsidR="00BE3967" w:rsidRPr="000C6270" w:rsidRDefault="00BE3967" w:rsidP="00BE3967">
      <w:pPr>
        <w:pStyle w:val="ScreenCapture"/>
        <w:ind w:left="0"/>
        <w:rPr>
          <w:rFonts w:eastAsia="Calibri"/>
          <w:color w:val="000000"/>
        </w:rPr>
      </w:pPr>
    </w:p>
    <w:p w:rsidR="00BE3967" w:rsidRPr="000C6270" w:rsidRDefault="00BE3967" w:rsidP="00BE3967">
      <w:pPr>
        <w:pStyle w:val="ScreenCapture"/>
        <w:ind w:left="0"/>
        <w:rPr>
          <w:rFonts w:eastAsia="Calibri"/>
          <w:color w:val="000000"/>
        </w:rPr>
      </w:pPr>
      <w:r w:rsidRPr="000C6270">
        <w:rPr>
          <w:rFonts w:eastAsia="Calibri"/>
          <w:color w:val="000000"/>
        </w:rPr>
        <w:t>Confirm Copy? NO// YES                  Copying...Done.</w:t>
      </w:r>
    </w:p>
    <w:p w:rsidR="00BE3967" w:rsidRPr="000C6270" w:rsidRDefault="00BE3967" w:rsidP="00BE3967">
      <w:pPr>
        <w:pStyle w:val="ScreenCapture"/>
        <w:ind w:left="0"/>
        <w:rPr>
          <w:rFonts w:eastAsia="Calibri"/>
          <w:color w:val="000000"/>
        </w:rPr>
      </w:pPr>
    </w:p>
    <w:p w:rsidR="00BE3967" w:rsidRDefault="00BE3967" w:rsidP="00BE3967">
      <w:pPr>
        <w:pStyle w:val="ScreenCapture"/>
        <w:ind w:left="0"/>
        <w:rPr>
          <w:rFonts w:eastAsia="Calibri"/>
        </w:rPr>
      </w:pPr>
      <w:r w:rsidRPr="000C6270">
        <w:rPr>
          <w:rFonts w:eastAsia="Calibri"/>
        </w:rPr>
        <w:t>ASAP Custom Version 6.0-TEST*</w:t>
      </w:r>
      <w:r>
        <w:rPr>
          <w:rFonts w:eastAsia="Calibri"/>
        </w:rPr>
        <w:t xml:space="preserve">  Mar 01, 2016@13:57:20          Page:   1 of  1 </w:t>
      </w:r>
    </w:p>
    <w:p w:rsidR="00BE3967" w:rsidRDefault="00BE3967" w:rsidP="00BE3967">
      <w:pPr>
        <w:pStyle w:val="ScreenCapture"/>
        <w:ind w:left="0"/>
        <w:rPr>
          <w:rFonts w:eastAsia="Calibri"/>
          <w:b/>
          <w:bCs/>
        </w:rPr>
      </w:pPr>
      <w:r>
        <w:rPr>
          <w:rFonts w:eastAsia="Calibri"/>
        </w:rPr>
        <w:t xml:space="preserve">Element Delimiter: </w:t>
      </w:r>
      <w:r>
        <w:rPr>
          <w:rFonts w:eastAsia="Calibri"/>
          <w:b/>
          <w:bCs/>
        </w:rPr>
        <w:t>*</w:t>
      </w:r>
      <w:r>
        <w:rPr>
          <w:rFonts w:eastAsia="Calibri"/>
        </w:rPr>
        <w:t xml:space="preserve">   Segment Terminator: </w:t>
      </w:r>
      <w:r>
        <w:rPr>
          <w:rFonts w:eastAsia="Calibri"/>
          <w:b/>
          <w:bCs/>
        </w:rPr>
        <w:t>~</w:t>
      </w:r>
      <w:r>
        <w:rPr>
          <w:rFonts w:eastAsia="Calibri"/>
        </w:rPr>
        <w:t xml:space="preserve">   End Of Line ESC: </w:t>
      </w:r>
      <w:r>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PAT* - Patient Information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 xml:space="preserve">Select Item(s): Quit// QUIT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American Society for Automation in Pharmacy (ASAP) Version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1995       ASAP Version 1995</w:t>
      </w:r>
    </w:p>
    <w:p w:rsidR="00BE3967" w:rsidRDefault="00BE3967" w:rsidP="00BE3967">
      <w:pPr>
        <w:pStyle w:val="ScreenCapture"/>
        <w:ind w:left="0"/>
        <w:rPr>
          <w:rFonts w:eastAsia="Calibri"/>
        </w:rPr>
      </w:pPr>
      <w:r>
        <w:rPr>
          <w:rFonts w:eastAsia="Calibri"/>
        </w:rPr>
        <w:t xml:space="preserve">          3.0        ASAP Version 3.0</w:t>
      </w:r>
    </w:p>
    <w:p w:rsidR="00BE3967" w:rsidRDefault="00BE3967" w:rsidP="00BE3967">
      <w:pPr>
        <w:pStyle w:val="ScreenCapture"/>
        <w:ind w:left="0"/>
        <w:rPr>
          <w:rFonts w:eastAsia="Calibri"/>
        </w:rPr>
      </w:pPr>
      <w:r>
        <w:rPr>
          <w:rFonts w:eastAsia="Calibri"/>
        </w:rPr>
        <w:t xml:space="preserve">          4.0        ASAP Version 4.0</w:t>
      </w:r>
    </w:p>
    <w:p w:rsidR="00BE3967" w:rsidRDefault="00BE3967" w:rsidP="00BE3967">
      <w:pPr>
        <w:pStyle w:val="ScreenCapture"/>
        <w:ind w:left="0"/>
        <w:rPr>
          <w:rFonts w:eastAsia="Calibri"/>
        </w:rPr>
      </w:pPr>
      <w:r>
        <w:rPr>
          <w:rFonts w:eastAsia="Calibri"/>
        </w:rPr>
        <w:t xml:space="preserve">          4.1        ASAP Version 4.1</w:t>
      </w:r>
    </w:p>
    <w:p w:rsidR="00BE3967" w:rsidRPr="00F65477" w:rsidRDefault="00BE3967" w:rsidP="00BE3967">
      <w:pPr>
        <w:pStyle w:val="ScreenCapture"/>
        <w:ind w:left="0"/>
        <w:rPr>
          <w:rFonts w:eastAsia="Calibri"/>
        </w:rPr>
      </w:pPr>
      <w:r>
        <w:rPr>
          <w:rFonts w:eastAsia="Calibri"/>
        </w:rPr>
        <w:t xml:space="preserve">          </w:t>
      </w:r>
      <w:r w:rsidRPr="00F65477">
        <w:rPr>
          <w:rFonts w:eastAsia="Calibri"/>
        </w:rPr>
        <w:t>4.2        ASAP Version 4.2</w:t>
      </w:r>
    </w:p>
    <w:p w:rsidR="00BE3967" w:rsidRDefault="00BE3967" w:rsidP="00BE3967">
      <w:pPr>
        <w:pStyle w:val="ScreenCapture"/>
        <w:ind w:left="0"/>
        <w:rPr>
          <w:rFonts w:eastAsia="Calibri"/>
        </w:rPr>
      </w:pPr>
      <w:r w:rsidRPr="00F65477">
        <w:rPr>
          <w:rFonts w:eastAsia="Calibri"/>
        </w:rPr>
        <w:t xml:space="preserve">          6.0-TEST   ASAP Version 6.0-TEST*</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ASAP VERSION: </w:t>
      </w:r>
    </w:p>
    <w:p w:rsidR="00BE3967" w:rsidRPr="000E57E3" w:rsidRDefault="00BE3967" w:rsidP="00BE3967">
      <w:pPr>
        <w:pStyle w:val="ScreenCapture"/>
        <w:ind w:left="0"/>
        <w:rPr>
          <w:rFonts w:eastAsia="Calibri"/>
          <w:b/>
          <w:color w:val="000000"/>
        </w:rPr>
      </w:pPr>
    </w:p>
    <w:p w:rsidR="00BE3967" w:rsidRDefault="00BE3967" w:rsidP="00BE3967"/>
    <w:p w:rsidR="00BE3967" w:rsidRPr="00067ACC" w:rsidRDefault="00BE3967" w:rsidP="00BE3967">
      <w:pPr>
        <w:rPr>
          <w:rFonts w:eastAsia="Calibri"/>
          <w:b/>
        </w:rPr>
      </w:pPr>
      <w:bookmarkStart w:id="5938" w:name="p358_edit_delimiters"/>
      <w:r w:rsidRPr="00DD527D">
        <w:rPr>
          <w:rFonts w:eastAsia="Calibri"/>
          <w:b/>
        </w:rPr>
        <w:t>Edit Delimiters:</w:t>
      </w:r>
    </w:p>
    <w:bookmarkEnd w:id="5938"/>
    <w:p w:rsidR="00BE3967" w:rsidRPr="00067ACC" w:rsidRDefault="00BE3967" w:rsidP="00BE3967">
      <w:pPr>
        <w:rPr>
          <w:rFonts w:eastAsia="Calibri"/>
        </w:rPr>
      </w:pPr>
    </w:p>
    <w:p w:rsidR="00BE3967" w:rsidRPr="00067ACC" w:rsidRDefault="00BE3967" w:rsidP="00BE3967">
      <w:pPr>
        <w:rPr>
          <w:rFonts w:eastAsia="Calibri"/>
          <w:i/>
        </w:rPr>
      </w:pPr>
      <w:r w:rsidRPr="00067ACC">
        <w:rPr>
          <w:rFonts w:eastAsia="Calibri"/>
        </w:rPr>
        <w:t xml:space="preserve">The Element delimiter, Segment terminator, and the End of Line Escape characters used in the transmission of </w:t>
      </w:r>
      <w:r>
        <w:rPr>
          <w:rFonts w:eastAsia="Calibri"/>
        </w:rPr>
        <w:t xml:space="preserve">a </w:t>
      </w:r>
      <w:r w:rsidRPr="00067ACC">
        <w:rPr>
          <w:rFonts w:eastAsia="Calibri"/>
        </w:rPr>
        <w:t>ASAP data file can be modified. The currently defined Element delimiter, Segment terminator, and End of Line Escape characters are shown at the top of the display. The following fields can be updated using this option:</w:t>
      </w:r>
      <w:r w:rsidRPr="00067ACC">
        <w:rPr>
          <w:rFonts w:eastAsia="Calibri"/>
          <w:i/>
        </w:rPr>
        <w:t xml:space="preserve"> </w:t>
      </w:r>
    </w:p>
    <w:p w:rsidR="00BE3967" w:rsidRPr="00067ACC" w:rsidRDefault="00BE3967" w:rsidP="00BE3967">
      <w:pPr>
        <w:rPr>
          <w:b/>
          <w:color w:val="000000"/>
        </w:rPr>
      </w:pPr>
    </w:p>
    <w:p w:rsidR="00BE3967" w:rsidRPr="00067ACC" w:rsidRDefault="00BE3967" w:rsidP="00BE3967">
      <w:pPr>
        <w:pStyle w:val="TOC2"/>
        <w:ind w:left="0"/>
      </w:pPr>
      <w:r w:rsidRPr="00067ACC">
        <w:t>DATA ELEMENT DELIMITER CHAR:</w:t>
      </w:r>
    </w:p>
    <w:p w:rsidR="00BE3967" w:rsidRPr="00067ACC" w:rsidRDefault="00BE3967" w:rsidP="00BE3967">
      <w:pPr>
        <w:pStyle w:val="TOC2"/>
        <w:ind w:left="0" w:firstLine="720"/>
      </w:pPr>
      <w:r w:rsidRPr="00067ACC">
        <w:t>This field is the character used to separate the ASAP Data Elements.</w:t>
      </w:r>
    </w:p>
    <w:p w:rsidR="00BE3967" w:rsidRPr="00067ACC" w:rsidRDefault="00BE3967" w:rsidP="00BE3967"/>
    <w:p w:rsidR="00BE3967" w:rsidRPr="00067ACC" w:rsidRDefault="00BE3967" w:rsidP="00BE3967">
      <w:r w:rsidRPr="00067ACC">
        <w:t>SEGMENT TERMINATOR CHAR:</w:t>
      </w:r>
    </w:p>
    <w:p w:rsidR="00BE3967" w:rsidRPr="00067ACC" w:rsidRDefault="00BE3967" w:rsidP="00BE3967">
      <w:r w:rsidRPr="00067ACC">
        <w:tab/>
        <w:t>This field is the character used to mark the end of an ASAP Segment.</w:t>
      </w:r>
    </w:p>
    <w:p w:rsidR="00BE3967" w:rsidRPr="00067ACC" w:rsidRDefault="00BE3967" w:rsidP="00BE3967"/>
    <w:p w:rsidR="00BE3967" w:rsidRPr="00067ACC" w:rsidRDefault="00BE3967" w:rsidP="00BE3967">
      <w:r w:rsidRPr="00067ACC">
        <w:t>END OF LINE ESCAPE CHAR (S):</w:t>
      </w:r>
    </w:p>
    <w:p w:rsidR="00BE3967" w:rsidRPr="00067ACC" w:rsidRDefault="00BE3967" w:rsidP="00BE3967">
      <w:pPr>
        <w:ind w:firstLine="720"/>
      </w:pPr>
      <w:r w:rsidRPr="00067ACC">
        <w:rPr>
          <w:rFonts w:eastAsia="Calibri"/>
          <w:color w:val="000000"/>
        </w:rPr>
        <w:t>This field is the character escape sequence used for marking the end of a line in the data export file. This character escape sequence will be inserted at the end of each segment in the ASAP data file.</w:t>
      </w:r>
    </w:p>
    <w:p w:rsidR="00BE3967" w:rsidRPr="00067ACC" w:rsidRDefault="00BE3967" w:rsidP="00BE3967"/>
    <w:p w:rsidR="00BE3967" w:rsidRPr="00067ACC" w:rsidRDefault="00BE3967" w:rsidP="00BE3967">
      <w:pPr>
        <w:autoSpaceDE w:val="0"/>
        <w:autoSpaceDN w:val="0"/>
        <w:adjustRightInd w:val="0"/>
        <w:rPr>
          <w:rFonts w:eastAsia="Calibri"/>
          <w:color w:val="000000"/>
        </w:rPr>
      </w:pPr>
      <w:r w:rsidRPr="00067ACC">
        <w:rPr>
          <w:rFonts w:eastAsia="Calibri"/>
          <w:color w:val="000000"/>
        </w:rPr>
        <w:t xml:space="preserve">Examples: </w:t>
      </w:r>
      <w:r w:rsidRPr="00067ACC">
        <w:rPr>
          <w:rFonts w:eastAsia="Calibri"/>
          <w:color w:val="000000"/>
        </w:rPr>
        <w:tab/>
        <w:t>$C(10)      - Line Feed</w:t>
      </w:r>
    </w:p>
    <w:p w:rsidR="00BE3967" w:rsidRPr="00067ACC" w:rsidRDefault="00BE3967" w:rsidP="00BE3967">
      <w:pPr>
        <w:autoSpaceDE w:val="0"/>
        <w:autoSpaceDN w:val="0"/>
        <w:adjustRightInd w:val="0"/>
        <w:rPr>
          <w:rFonts w:eastAsia="Calibri"/>
          <w:color w:val="000000"/>
        </w:rPr>
      </w:pPr>
      <w:r w:rsidRPr="00067ACC">
        <w:rPr>
          <w:rFonts w:eastAsia="Calibri"/>
          <w:color w:val="000000"/>
        </w:rPr>
        <w:t xml:space="preserve">          </w:t>
      </w:r>
      <w:r w:rsidRPr="00067ACC">
        <w:rPr>
          <w:rFonts w:eastAsia="Calibri"/>
          <w:color w:val="000000"/>
        </w:rPr>
        <w:tab/>
        <w:t xml:space="preserve">     </w:t>
      </w:r>
      <w:r w:rsidRPr="00067ACC">
        <w:rPr>
          <w:rFonts w:eastAsia="Calibri"/>
          <w:color w:val="000000"/>
        </w:rPr>
        <w:tab/>
        <w:t>$C(13)      - Carriage Return</w:t>
      </w:r>
    </w:p>
    <w:p w:rsidR="00BE3967" w:rsidRPr="00307BC1" w:rsidRDefault="00BE3967" w:rsidP="00BE3967">
      <w:pPr>
        <w:autoSpaceDE w:val="0"/>
        <w:autoSpaceDN w:val="0"/>
        <w:adjustRightInd w:val="0"/>
        <w:rPr>
          <w:rFonts w:eastAsia="Calibri"/>
          <w:color w:val="000000"/>
        </w:rPr>
      </w:pPr>
      <w:r w:rsidRPr="00067ACC">
        <w:rPr>
          <w:rFonts w:eastAsia="Calibri"/>
          <w:color w:val="000000"/>
        </w:rPr>
        <w:t xml:space="preserve">          </w:t>
      </w:r>
      <w:r w:rsidRPr="00067ACC">
        <w:rPr>
          <w:rFonts w:eastAsia="Calibri"/>
          <w:color w:val="000000"/>
        </w:rPr>
        <w:tab/>
      </w:r>
      <w:r w:rsidRPr="00067ACC">
        <w:rPr>
          <w:rFonts w:eastAsia="Calibri"/>
          <w:color w:val="000000"/>
        </w:rPr>
        <w:tab/>
        <w:t>$C(13,10) - Carriage Return &amp; Carriage Return (Default)</w:t>
      </w:r>
    </w:p>
    <w:p w:rsidR="00BE3967" w:rsidRPr="00307BC1" w:rsidRDefault="00BE3967" w:rsidP="00BE3967">
      <w:pPr>
        <w:autoSpaceDE w:val="0"/>
        <w:autoSpaceDN w:val="0"/>
        <w:adjustRightInd w:val="0"/>
        <w:rPr>
          <w:rFonts w:ascii="r_ansi" w:eastAsia="Calibri" w:hAnsi="r_ansi" w:cs="r_ansi"/>
          <w:color w:val="BFBFBF"/>
          <w:sz w:val="20"/>
          <w:szCs w:val="20"/>
        </w:rPr>
      </w:pPr>
      <w:r w:rsidRPr="00307BC1">
        <w:rPr>
          <w:rFonts w:ascii="r_ansi" w:eastAsia="Calibri" w:hAnsi="r_ansi" w:cs="r_ansi"/>
          <w:color w:val="BFBFBF"/>
          <w:sz w:val="20"/>
          <w:szCs w:val="20"/>
        </w:rPr>
        <w:t xml:space="preserve"> </w:t>
      </w:r>
    </w:p>
    <w:p w:rsidR="00BE3967" w:rsidRDefault="00BE3967" w:rsidP="00BE3967">
      <w:pPr>
        <w:pStyle w:val="ExampleHeading"/>
      </w:pPr>
      <w:bookmarkStart w:id="5939" w:name="p353_edit_existing_delimiter"/>
      <w:r w:rsidRPr="00DD527D">
        <w:t>Example: Edit Delimiters</w:t>
      </w:r>
    </w:p>
    <w:bookmarkEnd w:id="5939"/>
    <w:p w:rsidR="00BE3967" w:rsidRDefault="00BE3967" w:rsidP="00BE3967"/>
    <w:p w:rsidR="00BE3967" w:rsidRDefault="00BE3967" w:rsidP="00BE3967">
      <w:pPr>
        <w:pStyle w:val="ScreenCapture"/>
        <w:ind w:left="0"/>
        <w:rPr>
          <w:rFonts w:eastAsia="Calibri"/>
        </w:rPr>
      </w:pPr>
      <w:r>
        <w:rPr>
          <w:rFonts w:eastAsia="Calibri"/>
        </w:rPr>
        <w:t xml:space="preserve">ASAP Standard Version 4.0    Jan 13, 2016@20:58:43          Page:   1 of 1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sidRPr="00A16ED8">
        <w:rPr>
          <w:rFonts w:eastAsia="Calibri"/>
          <w:b/>
          <w:bCs/>
        </w:rPr>
        <w:t>\</w:t>
      </w:r>
      <w:r w:rsidRPr="00015DB4">
        <w:rPr>
          <w:rFonts w:eastAsia="Calibri"/>
          <w:b/>
        </w:rPr>
        <w:t xml:space="preserve">   End Of Line E</w:t>
      </w:r>
      <w:r>
        <w:rPr>
          <w:rFonts w:eastAsia="Calibri"/>
          <w:b/>
        </w:rPr>
        <w:t>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Default="00BE3967" w:rsidP="00BE3967">
      <w:pPr>
        <w:pStyle w:val="ScreenCapture"/>
        <w:ind w:left="0"/>
        <w:rPr>
          <w:rFonts w:eastAsia="Calibri"/>
        </w:rPr>
      </w:pPr>
      <w:r>
        <w:rPr>
          <w:rFonts w:eastAsia="Calibri"/>
        </w:rPr>
        <w:t xml:space="preserve">MAIN HEADER                                                                     </w:t>
      </w:r>
    </w:p>
    <w:p w:rsidR="00BE3967" w:rsidRDefault="00BE3967" w:rsidP="00BE3967">
      <w:pPr>
        <w:pStyle w:val="ScreenCapture"/>
        <w:ind w:left="0"/>
        <w:rPr>
          <w:rFonts w:eastAsia="Calibri"/>
        </w:rPr>
      </w:pPr>
      <w:r>
        <w:rPr>
          <w:rFonts w:eastAsia="Calibri"/>
        </w:rPr>
        <w:t xml:space="preserve">TH - Transaction Set Header                                                     </w:t>
      </w:r>
    </w:p>
    <w:p w:rsidR="00BE3967" w:rsidRDefault="00BE3967" w:rsidP="00BE3967">
      <w:pPr>
        <w:pStyle w:val="ScreenCapture"/>
        <w:ind w:left="0"/>
        <w:rPr>
          <w:rFonts w:eastAsia="Calibri"/>
        </w:rPr>
      </w:pPr>
      <w:r>
        <w:rPr>
          <w:rFonts w:eastAsia="Calibri"/>
        </w:rPr>
        <w:t xml:space="preserve">    IS - Information Source                                                     </w:t>
      </w:r>
    </w:p>
    <w:p w:rsidR="00BE3967" w:rsidRDefault="00BE3967" w:rsidP="00BE3967">
      <w:pPr>
        <w:pStyle w:val="ScreenCapture"/>
        <w:ind w:left="0"/>
        <w:rPr>
          <w:rFonts w:eastAsia="Calibri"/>
        </w:rPr>
      </w:pPr>
      <w:r>
        <w:rPr>
          <w:rFonts w:eastAsia="Calibri"/>
        </w:rPr>
        <w:t xml:space="preserve">        PHARMACY HEADER                                                         </w:t>
      </w:r>
    </w:p>
    <w:p w:rsidR="00BE3967" w:rsidRDefault="00BE3967" w:rsidP="00BE3967">
      <w:pPr>
        <w:pStyle w:val="ScreenCapture"/>
        <w:ind w:left="0"/>
        <w:rPr>
          <w:rFonts w:eastAsia="Calibri"/>
        </w:rPr>
      </w:pPr>
      <w:r>
        <w:rPr>
          <w:rFonts w:eastAsia="Calibri"/>
        </w:rPr>
        <w:t xml:space="preserve">        PHA - Pharmacy Header                                                   </w:t>
      </w:r>
    </w:p>
    <w:p w:rsidR="00BE3967" w:rsidRDefault="00BE3967" w:rsidP="00BE3967">
      <w:pPr>
        <w:pStyle w:val="ScreenCapture"/>
        <w:ind w:left="0"/>
        <w:rPr>
          <w:rFonts w:eastAsia="Calibri"/>
        </w:rPr>
      </w:pPr>
      <w:r>
        <w:rPr>
          <w:rFonts w:eastAsia="Calibri"/>
        </w:rPr>
        <w:t xml:space="preserve">            PATIENT DETAIL                                                      </w:t>
      </w:r>
    </w:p>
    <w:p w:rsidR="00BE3967" w:rsidRDefault="00BE3967" w:rsidP="00BE3967">
      <w:pPr>
        <w:pStyle w:val="ScreenCapture"/>
        <w:ind w:left="0"/>
        <w:rPr>
          <w:rFonts w:eastAsia="Calibri"/>
        </w:rPr>
      </w:pPr>
      <w:r>
        <w:rPr>
          <w:rFonts w:eastAsia="Calibri"/>
        </w:rPr>
        <w:t xml:space="preserve">                PRESCRIPTION DETAIL                                             </w:t>
      </w:r>
    </w:p>
    <w:p w:rsidR="00BE3967" w:rsidRDefault="00BE3967" w:rsidP="00BE3967">
      <w:pPr>
        <w:pStyle w:val="ScreenCapture"/>
        <w:ind w:left="0"/>
        <w:rPr>
          <w:rFonts w:eastAsia="Calibri"/>
        </w:rPr>
      </w:pPr>
      <w:r>
        <w:rPr>
          <w:rFonts w:eastAsia="Calibri"/>
        </w:rPr>
        <w:t xml:space="preserve">                DSP - Dispensing Record                                         </w:t>
      </w:r>
    </w:p>
    <w:p w:rsidR="00BE3967" w:rsidRDefault="00BE3967" w:rsidP="00BE3967">
      <w:pPr>
        <w:pStyle w:val="ScreenCapture"/>
        <w:ind w:left="0"/>
        <w:rPr>
          <w:rFonts w:eastAsia="Calibri"/>
        </w:rPr>
      </w:pPr>
      <w:r>
        <w:rPr>
          <w:rFonts w:eastAsia="Calibri"/>
        </w:rPr>
        <w:t xml:space="preserve">                    PRE - Prescriber Information                                </w:t>
      </w:r>
    </w:p>
    <w:p w:rsidR="00BE3967" w:rsidRDefault="00BE3967" w:rsidP="00BE3967">
      <w:pPr>
        <w:pStyle w:val="ScreenCapture"/>
        <w:ind w:left="0"/>
        <w:rPr>
          <w:rFonts w:eastAsia="Calibri"/>
        </w:rPr>
      </w:pPr>
      <w:r>
        <w:rPr>
          <w:rFonts w:eastAsia="Calibri"/>
        </w:rPr>
        <w:t xml:space="preserve">                    CDI - Compound Drug Ingredient Detail (Not Used)            </w:t>
      </w:r>
    </w:p>
    <w:p w:rsidR="00BE3967" w:rsidRDefault="00BE3967" w:rsidP="00BE3967">
      <w:pPr>
        <w:pStyle w:val="ScreenCapture"/>
        <w:ind w:left="0"/>
        <w:rPr>
          <w:rFonts w:eastAsia="Calibri"/>
        </w:rPr>
      </w:pPr>
      <w:r>
        <w:rPr>
          <w:rFonts w:eastAsia="Calibri"/>
        </w:rPr>
        <w:t xml:space="preserve">                    AIR - Additional Information Reporting (Not Used)           </w:t>
      </w:r>
    </w:p>
    <w:p w:rsidR="00BE3967" w:rsidRDefault="00BE3967" w:rsidP="00BE3967">
      <w:pPr>
        <w:pStyle w:val="ScreenCapture"/>
        <w:ind w:left="0"/>
        <w:rPr>
          <w:rFonts w:eastAsia="Calibri"/>
        </w:rPr>
      </w:pPr>
      <w:r>
        <w:rPr>
          <w:rFonts w:eastAsia="Calibri"/>
        </w:rPr>
        <w:t xml:space="preserve">        PHARMACY TRAILER                                                        </w:t>
      </w:r>
    </w:p>
    <w:p w:rsidR="00BE3967" w:rsidRDefault="00BE3967" w:rsidP="00BE3967">
      <w:pPr>
        <w:pStyle w:val="ScreenCapture"/>
        <w:ind w:left="0"/>
        <w:rPr>
          <w:rFonts w:eastAsia="Calibri"/>
        </w:rPr>
      </w:pPr>
      <w:r>
        <w:rPr>
          <w:rFonts w:eastAsia="Calibri"/>
        </w:rPr>
        <w:t xml:space="preserve">        TP - Pharmacy Trailer                                                   </w:t>
      </w:r>
    </w:p>
    <w:p w:rsidR="00BE3967" w:rsidRDefault="00BE3967" w:rsidP="00BE3967">
      <w:pPr>
        <w:pStyle w:val="ScreenCapture"/>
        <w:ind w:left="0"/>
        <w:rPr>
          <w:rFonts w:eastAsia="Calibri"/>
        </w:rPr>
      </w:pPr>
      <w:r>
        <w:rPr>
          <w:rFonts w:eastAsia="Calibri"/>
        </w:rPr>
        <w:t xml:space="preserve">MAIN TRAILER                                                                    </w:t>
      </w:r>
    </w:p>
    <w:p w:rsidR="00BE3967" w:rsidRDefault="00BE3967" w:rsidP="00BE3967">
      <w:pPr>
        <w:pStyle w:val="ScreenCapture"/>
        <w:ind w:left="0"/>
        <w:rPr>
          <w:rFonts w:eastAsia="Calibri"/>
        </w:rPr>
      </w:pPr>
      <w:r>
        <w:rPr>
          <w:rFonts w:eastAsia="Calibri"/>
        </w:rPr>
        <w:t xml:space="preserve">TT - Transaction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D32CAA">
        <w:rPr>
          <w:rFonts w:eastAsia="Calibri"/>
          <w:b/>
          <w:color w:val="000000"/>
        </w:rPr>
        <w:t>ED   Edit Delimiters</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Version 4.0 delimiters: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DELIMITER CHAR: *// &amp;</w:t>
      </w:r>
    </w:p>
    <w:p w:rsidR="00BE3967" w:rsidRDefault="00BE3967" w:rsidP="00BE3967">
      <w:pPr>
        <w:pStyle w:val="ScreenCapture"/>
        <w:ind w:left="0"/>
        <w:rPr>
          <w:rFonts w:eastAsia="Calibri"/>
        </w:rPr>
      </w:pPr>
      <w:r>
        <w:rPr>
          <w:rFonts w:eastAsia="Calibri"/>
        </w:rPr>
        <w:t>SEGMENT TERMINATOR CHAR: \// )</w:t>
      </w:r>
    </w:p>
    <w:p w:rsidR="00BE3967" w:rsidRDefault="00BE3967" w:rsidP="00BE3967">
      <w:pPr>
        <w:pStyle w:val="ScreenCapture"/>
        <w:ind w:left="0"/>
        <w:rPr>
          <w:rFonts w:eastAsia="Calibri"/>
        </w:rPr>
      </w:pPr>
      <w:r>
        <w:rPr>
          <w:rFonts w:eastAsia="Calibri"/>
        </w:rPr>
        <w:t>END OF LINE ESCAPE CHAR(S): $C(13,10)// $C(10)</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Save Changes? YES//                     Saving...OK</w:t>
      </w:r>
    </w:p>
    <w:p w:rsidR="00BE3967" w:rsidRDefault="00BE3967" w:rsidP="00BE3967"/>
    <w:p w:rsidR="00BE3967" w:rsidRPr="00CD2DD7" w:rsidRDefault="00BE3967" w:rsidP="00BE3967">
      <w:pPr>
        <w:autoSpaceDE w:val="0"/>
        <w:autoSpaceDN w:val="0"/>
        <w:adjustRightInd w:val="0"/>
        <w:rPr>
          <w:rFonts w:ascii="r_ansi" w:eastAsia="Calibri" w:hAnsi="r_ansi" w:cs="r_ansi"/>
          <w:b/>
          <w:sz w:val="20"/>
          <w:szCs w:val="20"/>
        </w:rPr>
      </w:pPr>
      <w:bookmarkStart w:id="5940" w:name="p354_revised_updated_display_title"/>
      <w:r w:rsidRPr="00CD2DD7">
        <w:rPr>
          <w:rFonts w:eastAsia="Calibri"/>
          <w:b/>
          <w:sz w:val="20"/>
          <w:szCs w:val="20"/>
        </w:rPr>
        <w:t>Updated display after saving changes:</w:t>
      </w:r>
    </w:p>
    <w:bookmarkEnd w:id="5940"/>
    <w:p w:rsidR="00BE3967" w:rsidRDefault="00BE3967" w:rsidP="00BE3967">
      <w:pPr>
        <w:autoSpaceDE w:val="0"/>
        <w:autoSpaceDN w:val="0"/>
        <w:adjustRightInd w:val="0"/>
        <w:rPr>
          <w:rFonts w:ascii="r_ansi" w:eastAsia="Calibri" w:hAnsi="r_ansi" w:cs="r_ansi"/>
          <w:sz w:val="20"/>
          <w:szCs w:val="20"/>
        </w:rPr>
      </w:pPr>
    </w:p>
    <w:p w:rsidR="00BE3967" w:rsidRDefault="00BE3967" w:rsidP="00BE3967">
      <w:pPr>
        <w:pStyle w:val="ScreenCapture"/>
        <w:ind w:left="0"/>
        <w:rPr>
          <w:rFonts w:eastAsia="Calibri"/>
        </w:rPr>
      </w:pPr>
      <w:r>
        <w:rPr>
          <w:rFonts w:eastAsia="Calibri"/>
        </w:rPr>
        <w:t xml:space="preserve">ASAP Standard Version 4.0    Jan 13, 2016@20:59:15         Page:    1 of    1 </w:t>
      </w:r>
    </w:p>
    <w:p w:rsidR="00BE3967" w:rsidRPr="00216032" w:rsidRDefault="00BE3967" w:rsidP="00BE3967">
      <w:pPr>
        <w:pStyle w:val="ScreenCapture"/>
        <w:ind w:left="0"/>
        <w:rPr>
          <w:rFonts w:eastAsia="Calibri"/>
          <w:b/>
          <w:color w:val="FF0000"/>
        </w:rPr>
      </w:pPr>
      <w:r w:rsidRPr="00216032">
        <w:rPr>
          <w:rFonts w:eastAsia="Calibri"/>
          <w:b/>
        </w:rPr>
        <w:t>Element Delimiter</w:t>
      </w:r>
      <w:r>
        <w:rPr>
          <w:rFonts w:eastAsia="Calibri"/>
          <w:b/>
        </w:rPr>
        <w:t>*</w:t>
      </w:r>
      <w:r w:rsidRPr="00216032">
        <w:rPr>
          <w:rFonts w:eastAsia="Calibri"/>
          <w:b/>
        </w:rPr>
        <w:t xml:space="preserve">: </w:t>
      </w:r>
      <w:r w:rsidRPr="00216032">
        <w:rPr>
          <w:rFonts w:eastAsia="Calibri"/>
          <w:b/>
          <w:bCs/>
          <w:color w:val="000000"/>
        </w:rPr>
        <w:t>&amp;</w:t>
      </w:r>
      <w:r w:rsidRPr="00216032">
        <w:rPr>
          <w:rFonts w:eastAsia="Calibri"/>
          <w:b/>
        </w:rPr>
        <w:t xml:space="preserve">   Segment Terminator</w:t>
      </w:r>
      <w:r>
        <w:rPr>
          <w:rFonts w:eastAsia="Calibri"/>
          <w:b/>
        </w:rPr>
        <w:t>*</w:t>
      </w:r>
      <w:r w:rsidRPr="00216032">
        <w:rPr>
          <w:rFonts w:eastAsia="Calibri"/>
          <w:b/>
        </w:rPr>
        <w:t xml:space="preserve">: </w:t>
      </w:r>
      <w:r w:rsidRPr="00216032">
        <w:rPr>
          <w:rFonts w:eastAsia="Calibri"/>
          <w:b/>
          <w:bCs/>
          <w:color w:val="000000"/>
        </w:rPr>
        <w:t>)</w:t>
      </w:r>
      <w:r w:rsidRPr="00216032">
        <w:rPr>
          <w:rFonts w:eastAsia="Calibri"/>
          <w:b/>
        </w:rPr>
        <w:t xml:space="preserve">   </w:t>
      </w:r>
      <w:r>
        <w:rPr>
          <w:rFonts w:eastAsia="Calibri"/>
          <w:b/>
        </w:rPr>
        <w:t>End Of Line ESC*</w:t>
      </w:r>
      <w:r w:rsidRPr="00216032">
        <w:rPr>
          <w:rFonts w:eastAsia="Calibri"/>
          <w:b/>
        </w:rPr>
        <w:t>: $C(10)</w:t>
      </w:r>
    </w:p>
    <w:p w:rsidR="00BE3967" w:rsidRPr="001466D2" w:rsidRDefault="00BE3967" w:rsidP="00BE3967">
      <w:pPr>
        <w:rPr>
          <w:rFonts w:eastAsia="Calibri"/>
        </w:rPr>
      </w:pPr>
    </w:p>
    <w:p w:rsidR="00BE3967" w:rsidRPr="00216032" w:rsidRDefault="00BE3967" w:rsidP="00BE3967">
      <w:pPr>
        <w:rPr>
          <w:rFonts w:eastAsia="Calibri"/>
          <w:b/>
        </w:rPr>
      </w:pPr>
      <w:bookmarkStart w:id="5941" w:name="p359_delete_custom"/>
      <w:r w:rsidRPr="00DD527D">
        <w:rPr>
          <w:rFonts w:eastAsia="Calibri"/>
          <w:b/>
        </w:rPr>
        <w:t>Delete Customization</w:t>
      </w:r>
      <w:r w:rsidRPr="001D5ED6">
        <w:rPr>
          <w:rFonts w:eastAsia="Calibri"/>
          <w:b/>
        </w:rPr>
        <w:t>:</w:t>
      </w:r>
    </w:p>
    <w:bookmarkEnd w:id="5941"/>
    <w:p w:rsidR="00BE3967" w:rsidRPr="00216032" w:rsidRDefault="00BE3967" w:rsidP="00BE3967">
      <w:pPr>
        <w:rPr>
          <w:rFonts w:eastAsia="Calibri"/>
        </w:rPr>
      </w:pPr>
    </w:p>
    <w:p w:rsidR="00BE3967" w:rsidRDefault="00BE3967" w:rsidP="00BE3967">
      <w:pPr>
        <w:rPr>
          <w:rFonts w:eastAsia="Calibri"/>
        </w:rPr>
      </w:pPr>
      <w:r w:rsidRPr="00216032">
        <w:t xml:space="preserve">This option can be used to delete an entire version, a segment, an </w:t>
      </w:r>
      <w:r w:rsidRPr="0098631C">
        <w:t>element,</w:t>
      </w:r>
      <w:r w:rsidRPr="00BA3693">
        <w:t xml:space="preserve"> </w:t>
      </w:r>
      <w:r w:rsidRPr="00951F52">
        <w:t>or delimiters</w:t>
      </w:r>
      <w:r w:rsidRPr="0098631C">
        <w:t xml:space="preserve"> for</w:t>
      </w:r>
      <w:r w:rsidRPr="00216032">
        <w:t xml:space="preserve"> ASAP versions 3.0 or higher.</w:t>
      </w:r>
      <w:r w:rsidRPr="00216032">
        <w:rPr>
          <w:rFonts w:eastAsia="Calibri"/>
          <w:i/>
        </w:rPr>
        <w:t xml:space="preserve"> </w:t>
      </w:r>
    </w:p>
    <w:p w:rsidR="00BE3967" w:rsidRDefault="00BE3967" w:rsidP="00BE3967"/>
    <w:p w:rsidR="00BE3967" w:rsidRDefault="00BE3967" w:rsidP="00BE3967"/>
    <w:p w:rsidR="00BE3967" w:rsidRPr="001D669D" w:rsidRDefault="00BE3967" w:rsidP="00BE3967">
      <w:pPr>
        <w:pStyle w:val="ExampleHeading"/>
      </w:pPr>
      <w:r w:rsidRPr="0098631C">
        <w:t>Example: Deleting</w:t>
      </w:r>
      <w:r w:rsidRPr="00BA3693">
        <w:t xml:space="preserve"> </w:t>
      </w:r>
      <w:r w:rsidRPr="00951F52">
        <w:t>(restoring) Delimiters</w:t>
      </w: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Element Delimiter</w:t>
      </w:r>
      <w:r>
        <w:rPr>
          <w:rFonts w:eastAsia="Calibri"/>
          <w:b/>
        </w:rPr>
        <w:t>*</w:t>
      </w:r>
      <w:r w:rsidRPr="00015DB4">
        <w:rPr>
          <w:rFonts w:eastAsia="Calibri"/>
          <w:b/>
        </w:rPr>
        <w:t xml:space="preserve">: </w:t>
      </w:r>
      <w:r>
        <w:rPr>
          <w:rFonts w:eastAsia="Calibri"/>
          <w:b/>
          <w:bCs/>
        </w:rPr>
        <w:t>%</w:t>
      </w:r>
      <w:r w:rsidRPr="00015DB4">
        <w:rPr>
          <w:rFonts w:eastAsia="Calibri"/>
          <w:b/>
        </w:rPr>
        <w:t xml:space="preserve">   Segment Terminator</w:t>
      </w:r>
      <w:r>
        <w:rPr>
          <w:rFonts w:eastAsia="Calibri"/>
          <w:b/>
        </w:rPr>
        <w:t>*</w:t>
      </w:r>
      <w:r w:rsidRPr="00015DB4">
        <w:rPr>
          <w:rFonts w:eastAsia="Calibri"/>
          <w:b/>
        </w:rPr>
        <w:t xml:space="preserve">: </w:t>
      </w:r>
      <w:r w:rsidRPr="00A16ED8">
        <w:rPr>
          <w:rFonts w:eastAsia="Calibri"/>
          <w:b/>
          <w:bCs/>
        </w:rPr>
        <w:t>\</w:t>
      </w:r>
      <w:r w:rsidRPr="00015DB4">
        <w:rPr>
          <w:rFonts w:eastAsia="Calibri"/>
          <w:b/>
        </w:rPr>
        <w:t xml:space="preserve">   End Of Line E</w:t>
      </w:r>
      <w:r>
        <w:rPr>
          <w:rFonts w:eastAsia="Calibri"/>
          <w:b/>
        </w:rPr>
        <w:t>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307BC1">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firstLine="720"/>
        <w:rPr>
          <w:rFonts w:eastAsia="Calibri"/>
        </w:rPr>
      </w:pPr>
    </w:p>
    <w:p w:rsidR="00BE3967" w:rsidRDefault="00BE3967" w:rsidP="00BE3967">
      <w:pPr>
        <w:pStyle w:val="ScreenCapture"/>
        <w:ind w:left="0" w:firstLine="720"/>
        <w:rPr>
          <w:rFonts w:eastAsia="Calibri"/>
        </w:rPr>
      </w:pPr>
      <w:r>
        <w:rPr>
          <w:rFonts w:eastAsia="Calibri"/>
        </w:rPr>
        <w:tab/>
        <w:t>D</w:t>
      </w:r>
      <w:r>
        <w:rPr>
          <w:rFonts w:eastAsia="Calibri"/>
        </w:rPr>
        <w:tab/>
        <w:t>ASAP 4.2 Delimiters (Restore)</w:t>
      </w: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Default="00BE3967" w:rsidP="00BE3967">
      <w:pPr>
        <w:pStyle w:val="ScreenCapture"/>
        <w:ind w:left="0" w:firstLine="720"/>
        <w:rPr>
          <w:rFonts w:eastAsia="Calibri"/>
        </w:rPr>
      </w:pPr>
    </w:p>
    <w:p w:rsidR="00BE3967" w:rsidRDefault="00BE3967" w:rsidP="00BE3967">
      <w:pPr>
        <w:pStyle w:val="ScreenCapture"/>
        <w:ind w:left="0"/>
        <w:rPr>
          <w:rFonts w:eastAsia="Calibri"/>
        </w:rPr>
      </w:pPr>
      <w:r w:rsidRPr="00C751C2">
        <w:rPr>
          <w:rFonts w:eastAsia="Calibri"/>
        </w:rPr>
        <w:t>Customization Selection: D  ASAP 4.2 Delimiters (Restore)</w:t>
      </w:r>
    </w:p>
    <w:p w:rsidR="00BE3967" w:rsidRPr="00C751C2" w:rsidRDefault="00BE3967" w:rsidP="00BE3967">
      <w:pPr>
        <w:pStyle w:val="ScreenCapture"/>
        <w:ind w:left="0"/>
        <w:rPr>
          <w:rFonts w:eastAsia="Calibri"/>
        </w:rPr>
      </w:pPr>
    </w:p>
    <w:p w:rsidR="00BE3967" w:rsidRPr="00DD527D" w:rsidRDefault="00BE3967" w:rsidP="00BE3967">
      <w:pPr>
        <w:pStyle w:val="ScreenCapture"/>
        <w:ind w:left="0"/>
      </w:pPr>
      <w:r w:rsidRPr="00DD527D">
        <w:t>The customization for the ASAP Version '4.2' Delimiters will be deleted and the standard delimiters will be restored to the following:</w:t>
      </w:r>
    </w:p>
    <w:p w:rsidR="00BE3967" w:rsidRPr="00DD527D" w:rsidRDefault="00BE3967" w:rsidP="00BE3967">
      <w:pPr>
        <w:pStyle w:val="ScreenCapture"/>
        <w:ind w:left="0"/>
      </w:pPr>
    </w:p>
    <w:p w:rsidR="00BE3967" w:rsidRPr="00DD527D" w:rsidRDefault="00BE3967" w:rsidP="00BE3967">
      <w:pPr>
        <w:pStyle w:val="ScreenCapture"/>
        <w:ind w:left="0"/>
      </w:pPr>
      <w:r w:rsidRPr="00DD527D">
        <w:t>DATA ELEMENT DELIMITER CHAR: *</w:t>
      </w:r>
    </w:p>
    <w:p w:rsidR="00BE3967" w:rsidRPr="00DD527D" w:rsidRDefault="00BE3967" w:rsidP="00BE3967">
      <w:pPr>
        <w:pStyle w:val="ScreenCapture"/>
        <w:ind w:left="0"/>
      </w:pPr>
      <w:r w:rsidRPr="00DD527D">
        <w:t xml:space="preserve">SEGMENT TERMINATOR CHAR: </w:t>
      </w:r>
      <w:r w:rsidRPr="00DD527D">
        <w:rPr>
          <w:b/>
          <w:bCs/>
        </w:rPr>
        <w:t>~</w:t>
      </w:r>
    </w:p>
    <w:p w:rsidR="00BE3967" w:rsidRPr="00DD527D" w:rsidRDefault="00BE3967" w:rsidP="00BE3967">
      <w:pPr>
        <w:pStyle w:val="ScreenCapture"/>
        <w:ind w:left="0"/>
      </w:pPr>
      <w:r w:rsidRPr="00DD527D">
        <w:t>END OF LINE ESCAPE CHAR(S): $C(13,10)</w:t>
      </w:r>
    </w:p>
    <w:p w:rsidR="00BE3967" w:rsidRPr="00A14D12" w:rsidRDefault="00BE3967" w:rsidP="00BE3967">
      <w:pPr>
        <w:pStyle w:val="ScreenCapture"/>
        <w:ind w:left="0"/>
        <w:rPr>
          <w:rFonts w:eastAsia="Calibri"/>
        </w:rPr>
      </w:pPr>
      <w:r w:rsidRPr="00DD527D">
        <w:t>Confirm Deletion? NO//YES</w:t>
      </w:r>
      <w:r w:rsidRPr="00DD527D">
        <w:tab/>
      </w:r>
      <w:r w:rsidRPr="00DD527D">
        <w:tab/>
      </w:r>
      <w:r w:rsidRPr="00C751C2">
        <w:rPr>
          <w:rFonts w:eastAsia="Calibri"/>
        </w:rPr>
        <w:t>Deleting...OK</w:t>
      </w:r>
    </w:p>
    <w:p w:rsidR="00BE3967" w:rsidRPr="00DD527D" w:rsidRDefault="00BE3967" w:rsidP="00BE3967">
      <w:pPr>
        <w:pStyle w:val="ScreenCapture"/>
        <w:ind w:left="0"/>
        <w:rPr>
          <w:rFonts w:eastAsia="Calibri"/>
        </w:rPr>
      </w:pP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E</w:t>
      </w:r>
      <w:r>
        <w:rPr>
          <w:rFonts w:eastAsia="Calibri"/>
          <w:b/>
        </w:rPr>
        <w:t>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rPr>
      </w:pPr>
      <w:r>
        <w:rPr>
          <w:rFonts w:eastAsia="Calibri"/>
        </w:rPr>
        <w:t>Select Item(s): Quit// Quit</w:t>
      </w:r>
    </w:p>
    <w:p w:rsidR="00BE3967" w:rsidRDefault="00BE3967" w:rsidP="00BE3967">
      <w:pPr>
        <w:pStyle w:val="ScreenCapture"/>
        <w:ind w:left="0"/>
        <w:rPr>
          <w:rFonts w:eastAsia="Calibri"/>
        </w:rPr>
      </w:pPr>
    </w:p>
    <w:p w:rsidR="00BE3967" w:rsidRPr="0098631C" w:rsidRDefault="00BE3967" w:rsidP="00BE3967">
      <w:pPr>
        <w:rPr>
          <w:rFonts w:eastAsia="Calibri"/>
        </w:rPr>
      </w:pPr>
      <w:r w:rsidRPr="00951F52">
        <w:rPr>
          <w:rFonts w:eastAsia="Calibri"/>
        </w:rPr>
        <w:t>Note: The user will only see the delete /restore option for the delimiters when there are customized delimiters on a standard ASAP definition that can be restored. The user will not see that option when he/she is on a completely custom ASAP version.</w:t>
      </w:r>
    </w:p>
    <w:p w:rsidR="00BE3967" w:rsidRPr="00BA3693" w:rsidRDefault="00BE3967" w:rsidP="00BE3967">
      <w:pPr>
        <w:rPr>
          <w:rFonts w:eastAsia="Calibri"/>
        </w:rPr>
      </w:pPr>
    </w:p>
    <w:p w:rsidR="00BE3967" w:rsidRDefault="00BE3967" w:rsidP="00BE3967">
      <w:pPr>
        <w:pStyle w:val="ExampleHeading"/>
        <w:rPr>
          <w:rFonts w:eastAsia="Calibri"/>
        </w:rPr>
      </w:pPr>
      <w:r w:rsidRPr="00951F52">
        <w:rPr>
          <w:rFonts w:eastAsia="Calibri"/>
        </w:rPr>
        <w:t>Example: Deleting Elements</w:t>
      </w:r>
      <w:r w:rsidRPr="002331D7">
        <w:rPr>
          <w:rFonts w:eastAsia="Calibri"/>
        </w:rPr>
        <w:t xml:space="preserve"> </w:t>
      </w: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w:t>
      </w:r>
      <w:r>
        <w:rPr>
          <w:rFonts w:eastAsia="Calibri"/>
          <w:b/>
        </w:rPr>
        <w:t>ESC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2C7344">
        <w:t xml:space="preserve">                    TST01* - TEST ELEMENT 01 (Not Used)</w:t>
      </w:r>
      <w:r w:rsidRPr="006B7FA2">
        <w:t xml:space="preserve">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rPr>
          <w:rFonts w:eastAsia="Calibri"/>
          <w:b/>
          <w:color w:val="FF0000"/>
        </w:rPr>
      </w:pPr>
      <w:r>
        <w:rPr>
          <w:rFonts w:eastAsia="Calibri"/>
        </w:rPr>
        <w:t xml:space="preserve">Select Item(s): Quit// </w:t>
      </w:r>
      <w:r w:rsidRPr="003734B7">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b/>
          <w:color w:val="FF0000"/>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Pr="002331D7" w:rsidRDefault="00BE3967" w:rsidP="00BE3967">
      <w:pPr>
        <w:pStyle w:val="ScreenCapture"/>
        <w:ind w:left="0"/>
        <w:rPr>
          <w:rFonts w:eastAsia="Calibri"/>
          <w:b/>
          <w:color w:val="FF0000"/>
        </w:rPr>
      </w:pP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Customization Selection: E  ASAP 4.2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DATA ELEMENT ID: TST01</w:t>
      </w:r>
      <w:r>
        <w:rPr>
          <w:rFonts w:eastAsia="Calibri"/>
        </w:rPr>
        <w:tab/>
        <w:t xml:space="preserve">  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Custom Data Element ‘TST01’ will be deleted.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NO//YES</w:t>
      </w:r>
      <w:r>
        <w:rPr>
          <w:rFonts w:eastAsia="Calibri"/>
        </w:rPr>
        <w:tab/>
      </w:r>
      <w:r>
        <w:rPr>
          <w:rFonts w:eastAsia="Calibri"/>
        </w:rPr>
        <w:tab/>
        <w:t xml:space="preserve">  Deleting...OK</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Pr>
          <w:rFonts w:eastAsia="Calibri"/>
          <w:b/>
          <w:bCs/>
        </w:rPr>
        <w:t>~</w:t>
      </w:r>
      <w:r w:rsidRPr="00015DB4">
        <w:rPr>
          <w:rFonts w:eastAsia="Calibri"/>
          <w:b/>
        </w:rPr>
        <w:t xml:space="preserve">   End Of Line </w:t>
      </w:r>
      <w:r>
        <w:rPr>
          <w:rFonts w:eastAsia="Calibri"/>
          <w:b/>
        </w:rPr>
        <w:t>ESC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pPr>
      <w:r>
        <w:rPr>
          <w:rFonts w:eastAsia="Calibri"/>
        </w:rPr>
        <w:t>Select Item(s): Quit// Quit</w:t>
      </w:r>
    </w:p>
    <w:p w:rsidR="00BE3967" w:rsidRDefault="00BE3967" w:rsidP="00BE3967"/>
    <w:p w:rsidR="00BE3967" w:rsidRDefault="00BE3967" w:rsidP="00BE3967">
      <w:pPr>
        <w:pStyle w:val="ExampleHeading"/>
        <w:tabs>
          <w:tab w:val="left" w:pos="2936"/>
        </w:tabs>
        <w:rPr>
          <w:rFonts w:eastAsia="Calibri"/>
        </w:rPr>
      </w:pPr>
      <w:r w:rsidRPr="00951F52">
        <w:rPr>
          <w:rFonts w:eastAsia="Calibri"/>
        </w:rPr>
        <w:t>Example: Deleting Segments</w:t>
      </w:r>
    </w:p>
    <w:p w:rsidR="00BE3967" w:rsidRDefault="00BE3967" w:rsidP="00BE3967">
      <w:pPr>
        <w:pStyle w:val="ScreenCapture"/>
        <w:ind w:left="0"/>
        <w:rPr>
          <w:rFonts w:eastAsia="Calibri"/>
        </w:rPr>
      </w:pPr>
      <w:r>
        <w:rPr>
          <w:rFonts w:eastAsia="Calibri"/>
        </w:rPr>
        <w:t xml:space="preserve">ASAP Standard Version 4.2    Feb 25, 2016@20:58:43          Page:   7 of 8 </w:t>
      </w:r>
    </w:p>
    <w:p w:rsidR="00BE3967" w:rsidRPr="00A16ED8" w:rsidRDefault="00BE3967" w:rsidP="00BE3967">
      <w:pPr>
        <w:pStyle w:val="ScreenCapture"/>
        <w:ind w:left="0"/>
        <w:rPr>
          <w:rFonts w:eastAsia="Calibri"/>
          <w:b/>
          <w:bCs/>
        </w:rPr>
      </w:pPr>
      <w:r w:rsidRPr="00015DB4">
        <w:rPr>
          <w:rFonts w:eastAsia="Calibri"/>
          <w:b/>
        </w:rPr>
        <w:t xml:space="preserve">Element Delimiter: </w:t>
      </w:r>
      <w:r w:rsidRPr="00A16ED8">
        <w:rPr>
          <w:rFonts w:eastAsia="Calibri"/>
          <w:b/>
          <w:bCs/>
        </w:rPr>
        <w:t>*</w:t>
      </w:r>
      <w:r w:rsidRPr="00015DB4">
        <w:rPr>
          <w:rFonts w:eastAsia="Calibri"/>
          <w:b/>
        </w:rPr>
        <w:t xml:space="preserve">   Segment Terminator: </w:t>
      </w:r>
      <w:r>
        <w:rPr>
          <w:rFonts w:eastAsia="Calibri"/>
          <w:b/>
          <w:bCs/>
        </w:rPr>
        <w:t>~</w:t>
      </w:r>
      <w:r w:rsidRPr="00015DB4">
        <w:rPr>
          <w:rFonts w:eastAsia="Calibri"/>
          <w:b/>
        </w:rPr>
        <w:t xml:space="preserve">   End Of Line </w:t>
      </w:r>
      <w:r>
        <w:rPr>
          <w:rFonts w:eastAsia="Calibri"/>
          <w:b/>
        </w:rPr>
        <w:t>ESC</w:t>
      </w:r>
      <w:r w:rsidRPr="00015DB4">
        <w:rPr>
          <w:rFonts w:eastAsia="Calibri"/>
          <w:b/>
        </w:rPr>
        <w:t xml:space="preserve">: </w:t>
      </w:r>
      <w:r w:rsidRPr="00A16ED8">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2C7344" w:rsidRDefault="00BE3967" w:rsidP="00BE3967">
      <w:pPr>
        <w:pStyle w:val="ScreenCapture"/>
        <w:ind w:left="0"/>
      </w:pPr>
      <w:r w:rsidRPr="00FA7EC5">
        <w:t xml:space="preserve">                </w:t>
      </w:r>
      <w:r w:rsidRPr="002C7344">
        <w:t xml:space="preserve">TST* - TEST SEGMENT (Not Used)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r>
        <w:rPr>
          <w:rFonts w:eastAsia="Calibri"/>
        </w:rPr>
        <w:t xml:space="preserv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Pr="002331D7" w:rsidRDefault="00BE3967" w:rsidP="00BE3967">
      <w:pPr>
        <w:pStyle w:val="ScreenCapture"/>
        <w:ind w:left="0"/>
        <w:rPr>
          <w:rFonts w:eastAsia="Calibri"/>
          <w:b/>
          <w:color w:val="FF0000"/>
        </w:rPr>
      </w:pPr>
      <w:r>
        <w:rPr>
          <w:rFonts w:eastAsia="Calibri"/>
        </w:rPr>
        <w:t xml:space="preserve">Select Item(s): Quit// </w:t>
      </w:r>
      <w:r w:rsidRPr="003734B7">
        <w:rPr>
          <w:rFonts w:eastAsia="Calibri"/>
          <w:b/>
          <w:color w:val="000000"/>
        </w:rPr>
        <w:t>DC Delete Customization</w:t>
      </w:r>
      <w:r w:rsidRPr="002331D7">
        <w:rPr>
          <w:rFonts w:eastAsia="Calibri"/>
          <w:b/>
          <w:color w:val="FF0000"/>
        </w:rPr>
        <w:t xml:space="preserve">  </w:t>
      </w:r>
    </w:p>
    <w:p w:rsidR="00BE3967" w:rsidRDefault="00BE3967" w:rsidP="00BE3967">
      <w:pPr>
        <w:pStyle w:val="ScreenCapture"/>
        <w:ind w:left="0"/>
        <w:rPr>
          <w:rFonts w:eastAsia="Calibri"/>
        </w:rPr>
      </w:pPr>
    </w:p>
    <w:p w:rsidR="00BE3967" w:rsidRDefault="00BE3967" w:rsidP="00BE3967">
      <w:pPr>
        <w:pStyle w:val="ScreenCapture"/>
        <w:ind w:left="0" w:firstLine="720"/>
        <w:rPr>
          <w:rFonts w:eastAsia="Calibri"/>
        </w:rPr>
      </w:pPr>
      <w:r>
        <w:rPr>
          <w:rFonts w:eastAsia="Calibri"/>
        </w:rPr>
        <w:t>Select one of the following:</w:t>
      </w:r>
    </w:p>
    <w:p w:rsidR="00BE3967" w:rsidRDefault="00BE3967" w:rsidP="00BE3967">
      <w:pPr>
        <w:pStyle w:val="ScreenCapture"/>
        <w:ind w:left="0" w:firstLine="720"/>
        <w:rPr>
          <w:rFonts w:eastAsia="Calibri"/>
        </w:rPr>
      </w:pPr>
    </w:p>
    <w:p w:rsidR="00BE3967" w:rsidRDefault="00BE3967" w:rsidP="00BE3967">
      <w:pPr>
        <w:pStyle w:val="ScreenCapture"/>
        <w:ind w:left="0" w:firstLine="720"/>
        <w:rPr>
          <w:rFonts w:eastAsia="Calibri"/>
        </w:rPr>
      </w:pPr>
      <w:r>
        <w:rPr>
          <w:rFonts w:eastAsia="Calibri"/>
        </w:rPr>
        <w:tab/>
        <w:t>V</w:t>
      </w:r>
      <w:r>
        <w:rPr>
          <w:rFonts w:eastAsia="Calibri"/>
        </w:rPr>
        <w:tab/>
        <w:t>ASAP 4.2 Version</w:t>
      </w:r>
    </w:p>
    <w:p w:rsidR="00BE3967" w:rsidRDefault="00BE3967" w:rsidP="00BE3967">
      <w:pPr>
        <w:pStyle w:val="ScreenCapture"/>
        <w:ind w:left="0" w:firstLine="720"/>
        <w:rPr>
          <w:rFonts w:eastAsia="Calibri"/>
        </w:rPr>
      </w:pPr>
      <w:r>
        <w:rPr>
          <w:rFonts w:eastAsia="Calibri"/>
        </w:rPr>
        <w:tab/>
        <w:t>S</w:t>
      </w:r>
      <w:r>
        <w:rPr>
          <w:rFonts w:eastAsia="Calibri"/>
        </w:rPr>
        <w:tab/>
        <w:t>ASAP 4.2 Segment</w:t>
      </w:r>
    </w:p>
    <w:p w:rsidR="00BE3967" w:rsidRDefault="00BE3967" w:rsidP="00BE3967">
      <w:pPr>
        <w:pStyle w:val="ScreenCapture"/>
        <w:ind w:left="0" w:firstLine="720"/>
        <w:rPr>
          <w:rFonts w:eastAsia="Calibri"/>
        </w:rPr>
      </w:pPr>
      <w:r>
        <w:rPr>
          <w:rFonts w:eastAsia="Calibri"/>
        </w:rPr>
        <w:tab/>
        <w:t>E</w:t>
      </w:r>
      <w:r>
        <w:rPr>
          <w:rFonts w:eastAsia="Calibri"/>
        </w:rPr>
        <w:tab/>
        <w:t>ASAP 4.2 Data Element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Customization Selection: S  ASAP 4.2 Segment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SEGMENT ID: TST </w:t>
      </w:r>
      <w:r>
        <w:rPr>
          <w:rFonts w:eastAsia="Calibri"/>
        </w:rPr>
        <w:tab/>
        <w:t>TEST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The Custom Segment ‘TST’ and all of its data elements will be deleted.</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NO//YES</w:t>
      </w:r>
      <w:r>
        <w:rPr>
          <w:rFonts w:eastAsia="Calibri"/>
        </w:rPr>
        <w:tab/>
      </w:r>
      <w:r>
        <w:rPr>
          <w:rFonts w:eastAsia="Calibri"/>
        </w:rPr>
        <w:tab/>
        <w:t xml:space="preserve">  Deleting...OK</w:t>
      </w:r>
    </w:p>
    <w:p w:rsidR="00BE3967" w:rsidRDefault="00BE3967" w:rsidP="00BE3967">
      <w:pPr>
        <w:pStyle w:val="ScreenCapture"/>
        <w:ind w:left="0"/>
        <w:rPr>
          <w:rFonts w:eastAsia="Calibri"/>
        </w:rPr>
      </w:pPr>
    </w:p>
    <w:p w:rsidR="00BE3967" w:rsidRPr="00C751C2" w:rsidRDefault="00BE3967" w:rsidP="00BE3967">
      <w:pPr>
        <w:pStyle w:val="ScreenCapture"/>
        <w:ind w:left="0"/>
        <w:rPr>
          <w:rFonts w:eastAsia="Calibri"/>
        </w:rPr>
      </w:pPr>
      <w:r w:rsidRPr="00C751C2">
        <w:rPr>
          <w:rFonts w:eastAsia="Calibri"/>
        </w:rPr>
        <w:t xml:space="preserve">ASAP Standard Version 4.2    Feb 25, </w:t>
      </w:r>
      <w:r>
        <w:rPr>
          <w:rFonts w:eastAsia="Calibri"/>
        </w:rPr>
        <w:t>2016@20:58:43          Page:   7 of 8</w:t>
      </w:r>
      <w:r w:rsidRPr="00C751C2">
        <w:rPr>
          <w:rFonts w:eastAsia="Calibri"/>
        </w:rPr>
        <w:t xml:space="preserve"> </w:t>
      </w:r>
    </w:p>
    <w:p w:rsidR="00BE3967" w:rsidRPr="004210C3" w:rsidRDefault="00BE3967" w:rsidP="00BE3967">
      <w:pPr>
        <w:pStyle w:val="ScreenCapture"/>
        <w:ind w:left="0"/>
        <w:rPr>
          <w:rFonts w:eastAsia="Calibri"/>
          <w:b/>
          <w:bCs/>
        </w:rPr>
      </w:pPr>
      <w:r w:rsidRPr="00A14D12">
        <w:rPr>
          <w:rFonts w:eastAsia="Calibri"/>
          <w:b/>
        </w:rPr>
        <w:t xml:space="preserve">Element Delimiter: </w:t>
      </w:r>
      <w:r w:rsidRPr="00A14D12">
        <w:rPr>
          <w:rFonts w:eastAsia="Calibri"/>
          <w:b/>
          <w:bCs/>
        </w:rPr>
        <w:t>*</w:t>
      </w:r>
      <w:r w:rsidRPr="004210C3">
        <w:rPr>
          <w:rFonts w:eastAsia="Calibri"/>
          <w:b/>
        </w:rPr>
        <w:t xml:space="preserve">   Segment Terminator: </w:t>
      </w:r>
      <w:r>
        <w:rPr>
          <w:rFonts w:eastAsia="Calibri"/>
          <w:b/>
          <w:bCs/>
        </w:rPr>
        <w:t>~</w:t>
      </w:r>
      <w:r w:rsidRPr="004210C3">
        <w:rPr>
          <w:rFonts w:eastAsia="Calibri"/>
          <w:b/>
        </w:rPr>
        <w:t xml:space="preserve">   End Of Line E</w:t>
      </w:r>
      <w:r>
        <w:rPr>
          <w:rFonts w:eastAsia="Calibri"/>
          <w:b/>
        </w:rPr>
        <w:t>SC</w:t>
      </w:r>
      <w:r w:rsidRPr="004210C3">
        <w:rPr>
          <w:rFonts w:eastAsia="Calibri"/>
          <w:b/>
        </w:rPr>
        <w:t xml:space="preserve">: </w:t>
      </w:r>
      <w:r w:rsidRPr="004210C3">
        <w:rPr>
          <w:rFonts w:eastAsia="Calibri"/>
          <w:b/>
          <w:bCs/>
        </w:rPr>
        <w:t>$C(13,10)</w:t>
      </w:r>
    </w:p>
    <w:p w:rsidR="00BE3967" w:rsidRDefault="00BE3967" w:rsidP="00BE3967">
      <w:pPr>
        <w:pStyle w:val="ScreenCapture"/>
        <w:ind w:left="0"/>
        <w:rPr>
          <w:rFonts w:eastAsia="Calibri"/>
        </w:rPr>
      </w:pPr>
      <w:r>
        <w:rPr>
          <w:rFonts w:eastAsia="Calibri"/>
        </w:rPr>
        <w:t>-----------------------------------------------------------------------------</w:t>
      </w:r>
    </w:p>
    <w:p w:rsidR="00BE3967" w:rsidRPr="006B7FA2" w:rsidRDefault="00BE3967" w:rsidP="00BE3967">
      <w:pPr>
        <w:pStyle w:val="ScreenCapture"/>
        <w:ind w:left="0"/>
      </w:pPr>
      <w:r w:rsidRPr="006B7FA2">
        <w:t xml:space="preserve">AIR01 - State Issuing Rx Serial Number                  </w:t>
      </w:r>
    </w:p>
    <w:p w:rsidR="00BE3967" w:rsidRPr="006B7FA2" w:rsidRDefault="00BE3967" w:rsidP="00BE3967">
      <w:pPr>
        <w:pStyle w:val="ScreenCapture"/>
        <w:ind w:left="0"/>
      </w:pPr>
      <w:r w:rsidRPr="006B7FA2">
        <w:t xml:space="preserve">                        AIR02 - State Issued Rx Serial Number                   </w:t>
      </w:r>
    </w:p>
    <w:p w:rsidR="00BE3967" w:rsidRPr="006B7FA2" w:rsidRDefault="00BE3967" w:rsidP="00BE3967">
      <w:pPr>
        <w:pStyle w:val="ScreenCapture"/>
        <w:ind w:left="0"/>
      </w:pPr>
      <w:r w:rsidRPr="006B7FA2">
        <w:t xml:space="preserve">                        AIR03 - Issuing Jurisdiction                            </w:t>
      </w:r>
    </w:p>
    <w:p w:rsidR="00BE3967" w:rsidRPr="006B7FA2" w:rsidRDefault="00BE3967" w:rsidP="00BE3967">
      <w:pPr>
        <w:pStyle w:val="ScreenCapture"/>
        <w:ind w:left="0"/>
      </w:pPr>
      <w:r w:rsidRPr="006B7FA2">
        <w:t xml:space="preserve">                        AIR04 - ID Qualifier of Person Dropping Off or Picking U</w:t>
      </w:r>
    </w:p>
    <w:p w:rsidR="00BE3967" w:rsidRPr="006B7FA2" w:rsidRDefault="00BE3967" w:rsidP="00BE3967">
      <w:pPr>
        <w:pStyle w:val="ScreenCapture"/>
        <w:ind w:left="0"/>
      </w:pPr>
      <w:r w:rsidRPr="006B7FA2">
        <w:t xml:space="preserve">                        AIR05 - ID of Person Dropping Off or Picking Up Rx      </w:t>
      </w:r>
    </w:p>
    <w:p w:rsidR="00BE3967" w:rsidRPr="006B7FA2" w:rsidRDefault="00BE3967" w:rsidP="00BE3967">
      <w:pPr>
        <w:pStyle w:val="ScreenCapture"/>
        <w:ind w:left="0"/>
      </w:pPr>
      <w:r w:rsidRPr="006B7FA2">
        <w:t xml:space="preserve">                        AIR06 - Relationship of Person Dropping Off or Picking U</w:t>
      </w:r>
    </w:p>
    <w:p w:rsidR="00BE3967" w:rsidRPr="006B7FA2" w:rsidRDefault="00BE3967" w:rsidP="00BE3967">
      <w:pPr>
        <w:pStyle w:val="ScreenCapture"/>
        <w:ind w:left="0"/>
      </w:pPr>
      <w:r w:rsidRPr="006B7FA2">
        <w:t xml:space="preserve">                        AIR07 - Last Name of Person Dropping Off or Picking Up R</w:t>
      </w:r>
    </w:p>
    <w:p w:rsidR="00BE3967" w:rsidRPr="006B7FA2" w:rsidRDefault="00BE3967" w:rsidP="00BE3967">
      <w:pPr>
        <w:pStyle w:val="ScreenCapture"/>
        <w:ind w:left="0"/>
      </w:pPr>
      <w:r w:rsidRPr="006B7FA2">
        <w:t xml:space="preserve">                        AIR08 - First Name of Person Dropping Off or Picking Up </w:t>
      </w:r>
    </w:p>
    <w:p w:rsidR="00BE3967" w:rsidRPr="006B7FA2" w:rsidRDefault="00BE3967" w:rsidP="00BE3967">
      <w:pPr>
        <w:pStyle w:val="ScreenCapture"/>
        <w:ind w:left="0"/>
      </w:pPr>
      <w:r w:rsidRPr="006B7FA2">
        <w:t xml:space="preserve">                        AIR09 - Last Name or Initials of Pharmacist             </w:t>
      </w:r>
    </w:p>
    <w:p w:rsidR="00BE3967" w:rsidRPr="006B7FA2" w:rsidRDefault="00BE3967" w:rsidP="00BE3967">
      <w:pPr>
        <w:pStyle w:val="ScreenCapture"/>
        <w:ind w:left="0"/>
      </w:pPr>
      <w:r w:rsidRPr="006B7FA2">
        <w:t xml:space="preserve">                        AIR10 - First Name of Pharmacist                        </w:t>
      </w:r>
    </w:p>
    <w:p w:rsidR="00BE3967" w:rsidRPr="006B7FA2" w:rsidRDefault="00BE3967" w:rsidP="00BE3967">
      <w:pPr>
        <w:pStyle w:val="ScreenCapture"/>
        <w:ind w:left="0"/>
      </w:pPr>
      <w:r w:rsidRPr="006B7FA2">
        <w:t xml:space="preserve">                PATIENT DETAIL                                                  </w:t>
      </w:r>
    </w:p>
    <w:p w:rsidR="00BE3967" w:rsidRPr="006B7FA2" w:rsidRDefault="00BE3967" w:rsidP="00BE3967">
      <w:pPr>
        <w:pStyle w:val="ScreenCapture"/>
        <w:ind w:left="0"/>
      </w:pPr>
      <w:r w:rsidRPr="006B7FA2">
        <w:t xml:space="preserve">        PHARMACY TRAILER                                                        </w:t>
      </w:r>
    </w:p>
    <w:p w:rsidR="00BE3967" w:rsidRPr="00FA7EC5" w:rsidRDefault="00BE3967" w:rsidP="00BE3967">
      <w:pPr>
        <w:pStyle w:val="ScreenCapture"/>
        <w:ind w:left="0"/>
      </w:pPr>
      <w:r w:rsidRPr="00FA7EC5">
        <w:t xml:space="preserve">        TP - Pharmacy Trailer                                                   </w:t>
      </w:r>
    </w:p>
    <w:p w:rsidR="00BE3967" w:rsidRPr="006B7FA2" w:rsidRDefault="00BE3967" w:rsidP="00BE3967">
      <w:pPr>
        <w:pStyle w:val="ScreenCapture"/>
        <w:ind w:left="0"/>
      </w:pPr>
      <w:r w:rsidRPr="006B7FA2">
        <w:t xml:space="preserve">           TP01 - Detail Segment Count                                          </w:t>
      </w:r>
    </w:p>
    <w:p w:rsidR="00BE3967" w:rsidRDefault="00BE3967" w:rsidP="00BE3967">
      <w:pPr>
        <w:pStyle w:val="ScreenCapture"/>
        <w:ind w:left="0"/>
        <w:rPr>
          <w:rFonts w:eastAsia="Calibri"/>
        </w:rPr>
      </w:pPr>
      <w:r w:rsidRPr="006B7FA2">
        <w:t xml:space="preserve">MAIN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rPr>
          <w:rFonts w:eastAsia="Calibri"/>
        </w:rPr>
      </w:pPr>
      <w:r>
        <w:rPr>
          <w:rFonts w:eastAsia="Calibri"/>
        </w:rPr>
        <w:t>CV  Copy ASAP Version     CE  Customize Element     ED  Edit Delimiters</w:t>
      </w:r>
    </w:p>
    <w:p w:rsidR="00BE3967" w:rsidRDefault="00BE3967" w:rsidP="00BE3967">
      <w:pPr>
        <w:pStyle w:val="ScreenCapture"/>
        <w:ind w:left="0"/>
        <w:rPr>
          <w:rFonts w:eastAsia="Calibri"/>
        </w:rPr>
      </w:pPr>
      <w:r>
        <w:rPr>
          <w:rFonts w:eastAsia="Calibri"/>
        </w:rPr>
        <w:t>CS  Customize Segment     DC  Delete Customization  SH  Show/Hide Details</w:t>
      </w:r>
    </w:p>
    <w:p w:rsidR="00BE3967" w:rsidRDefault="00BE3967" w:rsidP="00BE3967">
      <w:pPr>
        <w:pStyle w:val="ScreenCapture"/>
        <w:ind w:left="0"/>
      </w:pPr>
      <w:r>
        <w:t>Select Item(s): Quit// Quit</w:t>
      </w:r>
    </w:p>
    <w:p w:rsidR="00BE3967" w:rsidRDefault="00BE3967" w:rsidP="00BE3967">
      <w:pPr>
        <w:pStyle w:val="ScreenCapture"/>
        <w:ind w:left="0"/>
      </w:pPr>
    </w:p>
    <w:p w:rsidR="00BE3967" w:rsidRDefault="00BE3967" w:rsidP="00BE3967">
      <w:pPr>
        <w:pStyle w:val="ExampleHeading"/>
        <w:tabs>
          <w:tab w:val="left" w:pos="2936"/>
        </w:tabs>
        <w:rPr>
          <w:rFonts w:eastAsia="Calibri"/>
        </w:rPr>
      </w:pPr>
    </w:p>
    <w:p w:rsidR="00BE3967" w:rsidRDefault="00BE3967" w:rsidP="00BE3967">
      <w:pPr>
        <w:pStyle w:val="ExampleHeading"/>
        <w:rPr>
          <w:rFonts w:eastAsia="Calibri"/>
        </w:rPr>
      </w:pPr>
      <w:r w:rsidRPr="00951F52">
        <w:rPr>
          <w:rFonts w:eastAsia="Calibri"/>
        </w:rPr>
        <w:t>Example: Deleting a Standard ASAP Version</w:t>
      </w:r>
    </w:p>
    <w:p w:rsidR="00BE3967" w:rsidRDefault="00BE3967" w:rsidP="00BE3967">
      <w:pPr>
        <w:pStyle w:val="ScreenCapture"/>
        <w:ind w:left="0"/>
      </w:pPr>
      <w:r>
        <w:t xml:space="preserve">Select State Prescription Monitoring Program (SPMP) Menu Option: </w:t>
      </w:r>
    </w:p>
    <w:p w:rsidR="00BE3967" w:rsidRDefault="00BE3967" w:rsidP="00BE3967">
      <w:pPr>
        <w:pStyle w:val="ScreenCapture"/>
        <w:ind w:left="0"/>
      </w:pPr>
      <w:r>
        <w:t>ASAP</w:t>
      </w:r>
    </w:p>
    <w:p w:rsidR="00BE3967" w:rsidRDefault="00BE3967" w:rsidP="00BE3967">
      <w:pPr>
        <w:pStyle w:val="ScreenCapture"/>
        <w:ind w:left="0"/>
      </w:pPr>
      <w:r>
        <w:t>  View/Edit ASAP Definitions</w:t>
      </w:r>
    </w:p>
    <w:p w:rsidR="00BE3967" w:rsidRDefault="00BE3967" w:rsidP="00BE3967">
      <w:pPr>
        <w:pStyle w:val="ScreenCapture"/>
        <w:ind w:left="0"/>
      </w:pPr>
    </w:p>
    <w:p w:rsidR="00BE3967" w:rsidRDefault="00BE3967" w:rsidP="00BE3967">
      <w:pPr>
        <w:pStyle w:val="ScreenCapture"/>
        <w:ind w:left="0"/>
      </w:pPr>
      <w:r>
        <w:t>     American Society for Automation in Pharmacy (ASAP) Version</w:t>
      </w:r>
    </w:p>
    <w:p w:rsidR="00BE3967" w:rsidRDefault="00BE3967" w:rsidP="00BE3967">
      <w:pPr>
        <w:pStyle w:val="ScreenCapture"/>
        <w:ind w:left="0"/>
      </w:pPr>
    </w:p>
    <w:p w:rsidR="00BE3967" w:rsidRDefault="00BE3967" w:rsidP="00BE3967">
      <w:pPr>
        <w:pStyle w:val="ScreenCapture"/>
        <w:ind w:left="0"/>
      </w:pPr>
      <w:r>
        <w:t>     Select one of the following:</w:t>
      </w:r>
    </w:p>
    <w:p w:rsidR="00BE3967" w:rsidRDefault="00BE3967" w:rsidP="00BE3967">
      <w:pPr>
        <w:pStyle w:val="ScreenCapture"/>
        <w:ind w:left="0"/>
      </w:pPr>
    </w:p>
    <w:p w:rsidR="00BE3967" w:rsidRDefault="00BE3967" w:rsidP="00BE3967">
      <w:pPr>
        <w:pStyle w:val="ScreenCapture"/>
        <w:ind w:left="0"/>
      </w:pPr>
      <w:r>
        <w:t>          1995       ASAP Version 1995</w:t>
      </w:r>
    </w:p>
    <w:p w:rsidR="00BE3967" w:rsidRDefault="00BE3967" w:rsidP="00BE3967">
      <w:pPr>
        <w:pStyle w:val="ScreenCapture"/>
        <w:ind w:left="0"/>
      </w:pPr>
      <w:r>
        <w:t>          3.0        ASAP Version 3.0</w:t>
      </w:r>
    </w:p>
    <w:p w:rsidR="00BE3967" w:rsidRDefault="00BE3967" w:rsidP="00BE3967">
      <w:pPr>
        <w:pStyle w:val="ScreenCapture"/>
        <w:ind w:left="0"/>
      </w:pPr>
      <w:r>
        <w:t>          4.0        ASAP Version 4.0</w:t>
      </w:r>
    </w:p>
    <w:p w:rsidR="00BE3967" w:rsidRDefault="00BE3967" w:rsidP="00BE3967">
      <w:pPr>
        <w:pStyle w:val="ScreenCapture"/>
        <w:ind w:left="0"/>
      </w:pPr>
      <w:r>
        <w:t>          4.2        ASAP Version 4.2</w:t>
      </w:r>
    </w:p>
    <w:p w:rsidR="00BE3967" w:rsidRDefault="00BE3967" w:rsidP="00BE3967">
      <w:pPr>
        <w:pStyle w:val="ScreenCapture"/>
        <w:ind w:left="0"/>
      </w:pPr>
    </w:p>
    <w:p w:rsidR="00BE3967" w:rsidRDefault="00BE3967" w:rsidP="00BE3967">
      <w:pPr>
        <w:pStyle w:val="ScreenCapture"/>
        <w:ind w:left="0"/>
      </w:pPr>
      <w:r>
        <w:t>ASAP VERSION: 4.2</w:t>
      </w:r>
    </w:p>
    <w:p w:rsidR="00BE3967" w:rsidRDefault="00BE3967" w:rsidP="00BE3967">
      <w:pPr>
        <w:pStyle w:val="ScreenCapture"/>
        <w:ind w:left="0"/>
      </w:pPr>
    </w:p>
    <w:p w:rsidR="00BE3967" w:rsidRDefault="00BE3967" w:rsidP="00BE3967">
      <w:pPr>
        <w:pStyle w:val="ScreenCapture"/>
        <w:ind w:left="0"/>
      </w:pPr>
    </w:p>
    <w:p w:rsidR="00BE3967" w:rsidRPr="007823D9" w:rsidRDefault="00BE3967" w:rsidP="00BE3967">
      <w:pPr>
        <w:pStyle w:val="ScreenCapture"/>
        <w:ind w:left="0"/>
      </w:pPr>
      <w:r w:rsidRPr="007823D9">
        <w:rPr>
          <w:b/>
          <w:bCs/>
        </w:rPr>
        <w:t>ASAP Standard Version 4.2</w:t>
      </w:r>
      <w:r w:rsidRPr="007823D9">
        <w:t xml:space="preserve">    Mar 21, 2016@09:13:12          Page:    1 of    1 </w:t>
      </w:r>
    </w:p>
    <w:p w:rsidR="00BE3967" w:rsidRDefault="00BE3967" w:rsidP="00BE3967">
      <w:pPr>
        <w:pStyle w:val="ScreenCapture"/>
        <w:ind w:left="0"/>
        <w:rPr>
          <w:b/>
          <w:bCs/>
        </w:rPr>
      </w:pPr>
      <w:r>
        <w:t xml:space="preserve">Element Delimiter: </w:t>
      </w:r>
      <w:r>
        <w:rPr>
          <w:b/>
          <w:bCs/>
        </w:rPr>
        <w:t>*</w:t>
      </w:r>
      <w:r>
        <w:t xml:space="preserve">   Segment Terminator: </w:t>
      </w:r>
      <w:r>
        <w:rPr>
          <w:b/>
          <w:bCs/>
        </w:rPr>
        <w:t>~</w:t>
      </w:r>
      <w:r>
        <w:t xml:space="preserve">   End Of Line ESC: </w:t>
      </w:r>
      <w:r>
        <w:rPr>
          <w:b/>
          <w:bCs/>
        </w:rPr>
        <w:t>$C(13,10)</w:t>
      </w:r>
    </w:p>
    <w:p w:rsidR="00BE3967" w:rsidRDefault="00BE3967" w:rsidP="00BE3967">
      <w:pPr>
        <w:pStyle w:val="ScreenCapture"/>
        <w:ind w:left="0"/>
        <w:rPr>
          <w:u w:val="single"/>
        </w:rPr>
      </w:pPr>
      <w:r>
        <w:rPr>
          <w:rFonts w:eastAsia="Calibri"/>
        </w:rPr>
        <w:t>-----------------------------------------------------------------------------</w:t>
      </w:r>
    </w:p>
    <w:p w:rsidR="00BE3967" w:rsidRDefault="00BE3967" w:rsidP="00BE3967">
      <w:pPr>
        <w:pStyle w:val="ScreenCapture"/>
        <w:ind w:left="0"/>
      </w:pPr>
      <w:r>
        <w:t xml:space="preserve">MAIN HEADER                                                                     </w:t>
      </w:r>
    </w:p>
    <w:p w:rsidR="00BE3967" w:rsidRDefault="00BE3967" w:rsidP="00BE3967">
      <w:pPr>
        <w:pStyle w:val="ScreenCapture"/>
        <w:ind w:left="0"/>
        <w:rPr>
          <w:b/>
          <w:bCs/>
        </w:rPr>
      </w:pPr>
      <w:r>
        <w:rPr>
          <w:b/>
          <w:bCs/>
        </w:rPr>
        <w:t xml:space="preserve">TH - Transaction Header                                                         </w:t>
      </w:r>
    </w:p>
    <w:p w:rsidR="00BE3967" w:rsidRDefault="00BE3967" w:rsidP="00BE3967">
      <w:pPr>
        <w:pStyle w:val="ScreenCapture"/>
        <w:ind w:left="0"/>
        <w:rPr>
          <w:b/>
          <w:bCs/>
        </w:rPr>
      </w:pPr>
      <w:r>
        <w:rPr>
          <w:b/>
          <w:bCs/>
        </w:rPr>
        <w:t xml:space="preserve">    IS - Information Source                                                     </w:t>
      </w:r>
    </w:p>
    <w:p w:rsidR="00BE3967" w:rsidRDefault="00BE3967" w:rsidP="00BE3967">
      <w:pPr>
        <w:pStyle w:val="ScreenCapture"/>
        <w:ind w:left="0"/>
      </w:pPr>
      <w:r>
        <w:t xml:space="preserve">        PHARMACY HEADER                                                         </w:t>
      </w:r>
    </w:p>
    <w:p w:rsidR="00BE3967" w:rsidRDefault="00BE3967" w:rsidP="00BE3967">
      <w:pPr>
        <w:pStyle w:val="ScreenCapture"/>
        <w:ind w:left="0"/>
        <w:rPr>
          <w:b/>
          <w:bCs/>
        </w:rPr>
      </w:pPr>
      <w:r>
        <w:rPr>
          <w:b/>
          <w:bCs/>
        </w:rPr>
        <w:t>        PHA - Pharmacy Header                                                   </w:t>
      </w:r>
    </w:p>
    <w:p w:rsidR="00BE3967" w:rsidRDefault="00BE3967" w:rsidP="00BE3967">
      <w:pPr>
        <w:pStyle w:val="ScreenCapture"/>
        <w:ind w:left="0"/>
      </w:pPr>
      <w:r>
        <w:t xml:space="preserve">            PATIENT DETAIL                                                      </w:t>
      </w:r>
    </w:p>
    <w:p w:rsidR="00BE3967" w:rsidRDefault="00BE3967" w:rsidP="00BE3967">
      <w:pPr>
        <w:pStyle w:val="ScreenCapture"/>
        <w:ind w:left="0"/>
        <w:rPr>
          <w:b/>
          <w:bCs/>
        </w:rPr>
      </w:pPr>
      <w:r>
        <w:rPr>
          <w:b/>
          <w:bCs/>
        </w:rPr>
        <w:t xml:space="preserve">            PAT - Patient Information                                           </w:t>
      </w:r>
    </w:p>
    <w:p w:rsidR="00BE3967" w:rsidRDefault="00BE3967" w:rsidP="00BE3967">
      <w:pPr>
        <w:pStyle w:val="ScreenCapture"/>
        <w:ind w:left="0"/>
      </w:pPr>
      <w:r>
        <w:t>                PRESCRIPTION DETAIL                                             </w:t>
      </w:r>
    </w:p>
    <w:p w:rsidR="00BE3967" w:rsidRDefault="00BE3967" w:rsidP="00BE3967">
      <w:pPr>
        <w:pStyle w:val="ScreenCapture"/>
        <w:ind w:left="0"/>
        <w:rPr>
          <w:b/>
          <w:bCs/>
        </w:rPr>
      </w:pPr>
      <w:r>
        <w:rPr>
          <w:b/>
          <w:bCs/>
        </w:rPr>
        <w:t xml:space="preserve">                DSP - Dispensing Record                                         </w:t>
      </w:r>
    </w:p>
    <w:p w:rsidR="00BE3967" w:rsidRDefault="00BE3967" w:rsidP="00BE3967">
      <w:pPr>
        <w:pStyle w:val="ScreenCapture"/>
        <w:ind w:left="0"/>
        <w:rPr>
          <w:b/>
          <w:bCs/>
        </w:rPr>
      </w:pPr>
      <w:r>
        <w:rPr>
          <w:b/>
          <w:bCs/>
        </w:rPr>
        <w:t xml:space="preserve">                    PRE - Prescriber Information                                </w:t>
      </w:r>
    </w:p>
    <w:p w:rsidR="00BE3967" w:rsidRDefault="00BE3967" w:rsidP="00BE3967">
      <w:pPr>
        <w:pStyle w:val="ScreenCapture"/>
        <w:ind w:left="0"/>
      </w:pPr>
      <w:r>
        <w:t xml:space="preserve">                    CDI - Compound Drug Ingredient Detail (Not Used)            </w:t>
      </w:r>
    </w:p>
    <w:p w:rsidR="00BE3967" w:rsidRDefault="00BE3967" w:rsidP="00BE3967">
      <w:pPr>
        <w:pStyle w:val="ScreenCapture"/>
        <w:ind w:left="0"/>
      </w:pPr>
      <w:r>
        <w:t xml:space="preserve">                    AIR - Additional Information Reporting (Not Used)           </w:t>
      </w:r>
    </w:p>
    <w:p w:rsidR="00BE3967" w:rsidRDefault="00BE3967" w:rsidP="00BE3967">
      <w:pPr>
        <w:pStyle w:val="ScreenCapture"/>
        <w:ind w:left="0"/>
      </w:pPr>
      <w:r>
        <w:t xml:space="preserve">                    tst* - TEST (Not Used)                                      </w:t>
      </w:r>
    </w:p>
    <w:p w:rsidR="00BE3967" w:rsidRDefault="00BE3967" w:rsidP="00BE3967">
      <w:pPr>
        <w:pStyle w:val="ScreenCapture"/>
        <w:ind w:left="0"/>
      </w:pPr>
      <w:r>
        <w:t xml:space="preserve">        PHARMACY TRAILER                                                        </w:t>
      </w:r>
    </w:p>
    <w:p w:rsidR="00BE3967" w:rsidRDefault="00BE3967" w:rsidP="00BE3967">
      <w:pPr>
        <w:pStyle w:val="ScreenCapture"/>
        <w:ind w:left="0"/>
        <w:rPr>
          <w:b/>
          <w:bCs/>
        </w:rPr>
      </w:pPr>
      <w:r>
        <w:rPr>
          <w:b/>
          <w:bCs/>
        </w:rPr>
        <w:t xml:space="preserve">        TP - Pharmacy Trailer                                                   </w:t>
      </w:r>
    </w:p>
    <w:p w:rsidR="00BE3967" w:rsidRDefault="00BE3967" w:rsidP="00BE3967">
      <w:pPr>
        <w:pStyle w:val="ScreenCapture"/>
        <w:ind w:left="0"/>
      </w:pPr>
      <w:r>
        <w:t xml:space="preserve">MAIN TRAILER                                                                     </w:t>
      </w:r>
    </w:p>
    <w:p w:rsidR="00BE3967" w:rsidRDefault="00BE3967" w:rsidP="00BE3967">
      <w:pPr>
        <w:pStyle w:val="ScreenCapture"/>
        <w:ind w:left="0"/>
        <w:rPr>
          <w:b/>
          <w:bCs/>
        </w:rPr>
      </w:pPr>
      <w:r>
        <w:rPr>
          <w:b/>
          <w:bCs/>
        </w:rPr>
        <w:t>TT - Transaction Trailer                                                        </w:t>
      </w: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pPr>
      <w:r>
        <w:t>CV  Copy ASAP Version     CE  Customize Element     ED  Edit Delimiters</w:t>
      </w:r>
    </w:p>
    <w:p w:rsidR="00BE3967" w:rsidRDefault="00BE3967" w:rsidP="00BE3967">
      <w:pPr>
        <w:pStyle w:val="ScreenCapture"/>
        <w:ind w:left="0"/>
      </w:pPr>
      <w:r>
        <w:t>CS  Customize Segment     DC  Delete Customization  SH  Show/Hide Details</w:t>
      </w:r>
    </w:p>
    <w:p w:rsidR="00BE3967" w:rsidRDefault="00BE3967" w:rsidP="00BE3967">
      <w:pPr>
        <w:pStyle w:val="ScreenCapture"/>
        <w:ind w:left="0"/>
      </w:pPr>
      <w:r>
        <w:t xml:space="preserve">Select Item(s): Quit// DC   Delete Customization  </w:t>
      </w:r>
    </w:p>
    <w:p w:rsidR="00BE3967" w:rsidRDefault="00BE3967" w:rsidP="00BE3967">
      <w:pPr>
        <w:pStyle w:val="ScreenCapture"/>
        <w:ind w:left="0"/>
      </w:pPr>
    </w:p>
    <w:p w:rsidR="00BE3967" w:rsidRDefault="00BE3967" w:rsidP="00BE3967">
      <w:pPr>
        <w:pStyle w:val="ScreenCapture"/>
        <w:ind w:left="0"/>
      </w:pPr>
      <w:r>
        <w:t>     Select one of the following:</w:t>
      </w:r>
    </w:p>
    <w:p w:rsidR="00BE3967" w:rsidRDefault="00BE3967" w:rsidP="00BE3967">
      <w:pPr>
        <w:pStyle w:val="ScreenCapture"/>
        <w:ind w:left="0"/>
      </w:pPr>
    </w:p>
    <w:p w:rsidR="00BE3967" w:rsidRDefault="00BE3967" w:rsidP="00BE3967">
      <w:pPr>
        <w:pStyle w:val="ScreenCapture"/>
        <w:ind w:left="0"/>
      </w:pPr>
      <w:r>
        <w:t>          V         ASAP 4.2 Version</w:t>
      </w:r>
    </w:p>
    <w:p w:rsidR="00BE3967" w:rsidRDefault="00BE3967" w:rsidP="00BE3967">
      <w:pPr>
        <w:pStyle w:val="ScreenCapture"/>
        <w:ind w:left="0"/>
      </w:pPr>
      <w:r>
        <w:t>          S         ASAP 4.2 Segment</w:t>
      </w:r>
    </w:p>
    <w:p w:rsidR="00BE3967" w:rsidRDefault="00BE3967" w:rsidP="00BE3967">
      <w:pPr>
        <w:pStyle w:val="ScreenCapture"/>
        <w:ind w:left="0"/>
      </w:pPr>
      <w:r>
        <w:t>          E         ASAP 4.2 Data Element</w:t>
      </w:r>
    </w:p>
    <w:p w:rsidR="00BE3967" w:rsidRDefault="00BE3967" w:rsidP="00BE3967">
      <w:pPr>
        <w:pStyle w:val="ScreenCapture"/>
        <w:ind w:left="0"/>
      </w:pPr>
    </w:p>
    <w:p w:rsidR="00BE3967" w:rsidRDefault="00BE3967" w:rsidP="00BE3967">
      <w:pPr>
        <w:pStyle w:val="ScreenCapture"/>
        <w:ind w:left="0"/>
      </w:pPr>
      <w:r>
        <w:t>Customization Selection: V  ASAP 4.2 Version</w:t>
      </w:r>
    </w:p>
    <w:p w:rsidR="00BE3967" w:rsidRDefault="00BE3967" w:rsidP="00BE3967">
      <w:pPr>
        <w:pStyle w:val="ScreenCapture"/>
        <w:ind w:left="0"/>
      </w:pPr>
    </w:p>
    <w:p w:rsidR="00BE3967" w:rsidRDefault="00BE3967" w:rsidP="00BE3967">
      <w:pPr>
        <w:pStyle w:val="ScreenCapture"/>
        <w:ind w:left="0"/>
      </w:pPr>
      <w:r>
        <w:t>ASAP Version: 4.2</w:t>
      </w:r>
    </w:p>
    <w:p w:rsidR="00BE3967" w:rsidRDefault="00BE3967" w:rsidP="00BE3967">
      <w:pPr>
        <w:pStyle w:val="ScreenCapture"/>
        <w:ind w:left="0"/>
      </w:pPr>
    </w:p>
    <w:p w:rsidR="00BE3967" w:rsidRDefault="00BE3967" w:rsidP="00BE3967">
      <w:pPr>
        <w:pStyle w:val="ScreenCapture"/>
        <w:ind w:left="0"/>
      </w:pPr>
      <w:r>
        <w:t>The customization for the ASAP Version '4.2' and all of its custom Segments</w:t>
      </w:r>
    </w:p>
    <w:p w:rsidR="00BE3967" w:rsidRDefault="00BE3967" w:rsidP="00BE3967">
      <w:pPr>
        <w:pStyle w:val="ScreenCapture"/>
        <w:ind w:left="0"/>
      </w:pPr>
      <w:r>
        <w:t>and Data Elements will be deleted and the standard definition will be restored.</w:t>
      </w:r>
    </w:p>
    <w:p w:rsidR="00BE3967" w:rsidRDefault="00BE3967" w:rsidP="00BE3967">
      <w:pPr>
        <w:pStyle w:val="ScreenCapture"/>
        <w:ind w:left="0"/>
      </w:pPr>
    </w:p>
    <w:p w:rsidR="00BE3967" w:rsidRDefault="00BE3967" w:rsidP="00BE3967">
      <w:pPr>
        <w:pStyle w:val="ScreenCapture"/>
        <w:ind w:left="0"/>
      </w:pPr>
      <w:r>
        <w:t>   tst      TEST</w:t>
      </w:r>
    </w:p>
    <w:p w:rsidR="00BE3967" w:rsidRDefault="00BE3967" w:rsidP="00BE3967">
      <w:pPr>
        <w:pStyle w:val="ScreenCapture"/>
        <w:ind w:left="0"/>
      </w:pPr>
    </w:p>
    <w:p w:rsidR="00BE3967" w:rsidRDefault="00BE3967" w:rsidP="00BE3967">
      <w:pPr>
        <w:pStyle w:val="ScreenCapture"/>
        <w:ind w:left="0"/>
      </w:pPr>
      <w:r>
        <w:t>Confirm Deletion? NO// YES              Deleting...OK</w:t>
      </w:r>
    </w:p>
    <w:p w:rsidR="00BE3967" w:rsidRDefault="00BE3967" w:rsidP="00BE3967">
      <w:pPr>
        <w:pStyle w:val="ScreenCapture"/>
        <w:ind w:left="0"/>
      </w:pPr>
    </w:p>
    <w:p w:rsidR="00BE3967" w:rsidRDefault="00BE3967" w:rsidP="00BE3967">
      <w:pPr>
        <w:pStyle w:val="ScreenCapture"/>
        <w:ind w:left="0"/>
      </w:pPr>
    </w:p>
    <w:p w:rsidR="00BE3967" w:rsidRPr="00721401" w:rsidRDefault="00BE3967" w:rsidP="00BE3967">
      <w:pPr>
        <w:pStyle w:val="ScreenCapture"/>
        <w:ind w:left="0"/>
      </w:pPr>
      <w:r w:rsidRPr="00721401">
        <w:rPr>
          <w:b/>
          <w:bCs/>
        </w:rPr>
        <w:t>ASAP Standard Version 4.2</w:t>
      </w:r>
      <w:r w:rsidRPr="00721401">
        <w:t xml:space="preserve">    Mar 21, 2016@09:13:12          Page:    1 of    1 </w:t>
      </w:r>
    </w:p>
    <w:p w:rsidR="00BE3967" w:rsidRDefault="00BE3967" w:rsidP="00BE3967">
      <w:pPr>
        <w:pStyle w:val="ScreenCapture"/>
        <w:ind w:left="0"/>
        <w:rPr>
          <w:b/>
          <w:bCs/>
        </w:rPr>
      </w:pPr>
      <w:r>
        <w:t xml:space="preserve">Element Delimiter: </w:t>
      </w:r>
      <w:r>
        <w:rPr>
          <w:b/>
          <w:bCs/>
        </w:rPr>
        <w:t>*</w:t>
      </w:r>
      <w:r>
        <w:t xml:space="preserve">   Segment Terminator: </w:t>
      </w:r>
      <w:r>
        <w:rPr>
          <w:b/>
          <w:bCs/>
        </w:rPr>
        <w:t>~</w:t>
      </w:r>
      <w:r>
        <w:t xml:space="preserve">   End Of Line ESC: </w:t>
      </w:r>
      <w:r>
        <w:rPr>
          <w:b/>
          <w:bCs/>
        </w:rPr>
        <w:t>$C(13,10)</w:t>
      </w:r>
    </w:p>
    <w:p w:rsidR="00BE3967" w:rsidRDefault="00BE3967" w:rsidP="00BE3967">
      <w:pPr>
        <w:pStyle w:val="ScreenCapture"/>
        <w:ind w:left="0"/>
      </w:pPr>
      <w:r>
        <w:rPr>
          <w:rFonts w:eastAsia="Calibri"/>
        </w:rPr>
        <w:t>-----------------------------------------------------------------------------</w:t>
      </w:r>
    </w:p>
    <w:p w:rsidR="00BE3967" w:rsidRDefault="00BE3967" w:rsidP="00BE3967">
      <w:pPr>
        <w:pStyle w:val="ScreenCapture"/>
        <w:ind w:left="0"/>
      </w:pPr>
      <w:r>
        <w:t xml:space="preserve">MAIN HEADER                                                                     </w:t>
      </w:r>
    </w:p>
    <w:p w:rsidR="00BE3967" w:rsidRDefault="00BE3967" w:rsidP="00BE3967">
      <w:pPr>
        <w:pStyle w:val="ScreenCapture"/>
        <w:ind w:left="0"/>
        <w:rPr>
          <w:b/>
          <w:bCs/>
        </w:rPr>
      </w:pPr>
      <w:r>
        <w:rPr>
          <w:b/>
          <w:bCs/>
        </w:rPr>
        <w:t xml:space="preserve">TH - Transaction Header                                                         </w:t>
      </w:r>
    </w:p>
    <w:p w:rsidR="00BE3967" w:rsidRDefault="00BE3967" w:rsidP="00BE3967">
      <w:pPr>
        <w:pStyle w:val="ScreenCapture"/>
        <w:ind w:left="0"/>
        <w:rPr>
          <w:b/>
          <w:bCs/>
        </w:rPr>
      </w:pPr>
      <w:r>
        <w:rPr>
          <w:b/>
          <w:bCs/>
        </w:rPr>
        <w:t xml:space="preserve">    IS - Information Source                                                     </w:t>
      </w:r>
    </w:p>
    <w:p w:rsidR="00BE3967" w:rsidRDefault="00BE3967" w:rsidP="00BE3967">
      <w:pPr>
        <w:pStyle w:val="ScreenCapture"/>
        <w:ind w:left="0"/>
      </w:pPr>
      <w:r>
        <w:t xml:space="preserve">        PHARMACY HEADER                                                         </w:t>
      </w:r>
    </w:p>
    <w:p w:rsidR="00BE3967" w:rsidRDefault="00BE3967" w:rsidP="00BE3967">
      <w:pPr>
        <w:pStyle w:val="ScreenCapture"/>
        <w:ind w:left="0"/>
        <w:rPr>
          <w:b/>
          <w:bCs/>
        </w:rPr>
      </w:pPr>
      <w:r>
        <w:rPr>
          <w:b/>
          <w:bCs/>
        </w:rPr>
        <w:t xml:space="preserve">        PHA - Pharmacy Header                                                   </w:t>
      </w:r>
    </w:p>
    <w:p w:rsidR="00BE3967" w:rsidRDefault="00BE3967" w:rsidP="00BE3967">
      <w:pPr>
        <w:pStyle w:val="ScreenCapture"/>
        <w:ind w:left="0"/>
      </w:pPr>
      <w:r>
        <w:t xml:space="preserve">            PATIENT DETAIL                                                      </w:t>
      </w:r>
    </w:p>
    <w:p w:rsidR="00BE3967" w:rsidRDefault="00BE3967" w:rsidP="00BE3967">
      <w:pPr>
        <w:pStyle w:val="ScreenCapture"/>
        <w:ind w:left="0"/>
        <w:rPr>
          <w:b/>
          <w:bCs/>
        </w:rPr>
      </w:pPr>
      <w:r>
        <w:rPr>
          <w:b/>
          <w:bCs/>
        </w:rPr>
        <w:t xml:space="preserve">            PAT - Patient Information                                           </w:t>
      </w:r>
    </w:p>
    <w:p w:rsidR="00BE3967" w:rsidRDefault="00BE3967" w:rsidP="00BE3967">
      <w:pPr>
        <w:pStyle w:val="ScreenCapture"/>
        <w:ind w:left="0"/>
      </w:pPr>
      <w:r>
        <w:t xml:space="preserve">                PRESCRIPTION DETAIL                                             </w:t>
      </w:r>
    </w:p>
    <w:p w:rsidR="00BE3967" w:rsidRDefault="00BE3967" w:rsidP="00BE3967">
      <w:pPr>
        <w:pStyle w:val="ScreenCapture"/>
        <w:ind w:left="0"/>
        <w:rPr>
          <w:b/>
          <w:bCs/>
        </w:rPr>
      </w:pPr>
      <w:r>
        <w:rPr>
          <w:b/>
          <w:bCs/>
        </w:rPr>
        <w:t xml:space="preserve">                DSP - Dispensing Record                                         </w:t>
      </w:r>
    </w:p>
    <w:p w:rsidR="00BE3967" w:rsidRDefault="00BE3967" w:rsidP="00BE3967">
      <w:pPr>
        <w:pStyle w:val="ScreenCapture"/>
        <w:ind w:left="0"/>
        <w:rPr>
          <w:b/>
          <w:bCs/>
        </w:rPr>
      </w:pPr>
      <w:r>
        <w:rPr>
          <w:b/>
          <w:bCs/>
        </w:rPr>
        <w:t xml:space="preserve">                    PRE - Prescriber Information                                </w:t>
      </w:r>
    </w:p>
    <w:p w:rsidR="00BE3967" w:rsidRDefault="00BE3967" w:rsidP="00BE3967">
      <w:pPr>
        <w:pStyle w:val="ScreenCapture"/>
        <w:ind w:left="0"/>
      </w:pPr>
      <w:r>
        <w:t xml:space="preserve">                    CDI - Compound Drug Ingredient Detail (Not Used)            </w:t>
      </w:r>
    </w:p>
    <w:p w:rsidR="00BE3967" w:rsidRDefault="00BE3967" w:rsidP="00BE3967">
      <w:pPr>
        <w:pStyle w:val="ScreenCapture"/>
        <w:ind w:left="0"/>
      </w:pPr>
      <w:r>
        <w:t xml:space="preserve">                    AIR - Additional Information Reporting (Not Used)           </w:t>
      </w:r>
    </w:p>
    <w:p w:rsidR="00BE3967" w:rsidRDefault="00BE3967" w:rsidP="00BE3967">
      <w:pPr>
        <w:pStyle w:val="ScreenCapture"/>
        <w:ind w:left="0"/>
      </w:pPr>
      <w:r>
        <w:t xml:space="preserve">        PHARMACY TRAILER                                                        </w:t>
      </w:r>
    </w:p>
    <w:p w:rsidR="00BE3967" w:rsidRDefault="00BE3967" w:rsidP="00BE3967">
      <w:pPr>
        <w:pStyle w:val="ScreenCapture"/>
        <w:ind w:left="0"/>
        <w:rPr>
          <w:b/>
          <w:bCs/>
        </w:rPr>
      </w:pPr>
      <w:r>
        <w:rPr>
          <w:b/>
          <w:bCs/>
        </w:rPr>
        <w:t xml:space="preserve">        TP - Pharmacy Trailer                                                   </w:t>
      </w:r>
    </w:p>
    <w:p w:rsidR="00BE3967" w:rsidRDefault="00BE3967" w:rsidP="00BE3967">
      <w:pPr>
        <w:pStyle w:val="ScreenCapture"/>
        <w:ind w:left="0"/>
      </w:pPr>
      <w:r>
        <w:t>MAIN TRAILER                                                                    </w:t>
      </w:r>
    </w:p>
    <w:p w:rsidR="00BE3967" w:rsidRDefault="00BE3967" w:rsidP="00BE3967">
      <w:pPr>
        <w:pStyle w:val="ScreenCapture"/>
        <w:ind w:left="0"/>
        <w:rPr>
          <w:b/>
          <w:bCs/>
        </w:rPr>
      </w:pPr>
      <w:r>
        <w:rPr>
          <w:b/>
          <w:bCs/>
        </w:rPr>
        <w:t xml:space="preserve">TT - Transaction Trailer                                                        </w:t>
      </w:r>
    </w:p>
    <w:p w:rsidR="00BE3967" w:rsidRDefault="00BE3967" w:rsidP="00BE3967">
      <w:pPr>
        <w:pStyle w:val="ScreenCapture"/>
        <w:ind w:left="0"/>
        <w:rPr>
          <w:b/>
          <w:bCs/>
        </w:rPr>
      </w:pPr>
    </w:p>
    <w:p w:rsidR="00BE3967" w:rsidRDefault="00BE3967" w:rsidP="00BE3967">
      <w:pPr>
        <w:pStyle w:val="ScreenCapture"/>
        <w:ind w:left="0"/>
        <w:rPr>
          <w:rFonts w:eastAsia="Calibri"/>
        </w:rPr>
      </w:pPr>
      <w:r>
        <w:rPr>
          <w:rFonts w:eastAsia="Calibri"/>
        </w:rPr>
        <w:t>----------Enter ?? for more actions|* Custom Segment/Element-----------------</w:t>
      </w:r>
    </w:p>
    <w:p w:rsidR="00BE3967" w:rsidRDefault="00BE3967" w:rsidP="00BE3967">
      <w:pPr>
        <w:pStyle w:val="ScreenCapture"/>
        <w:ind w:left="0"/>
      </w:pPr>
      <w:r>
        <w:t>CV  Copy ASAP Version     CE  Customize Element     ED  Edit Delimiters</w:t>
      </w:r>
    </w:p>
    <w:p w:rsidR="00BE3967" w:rsidRDefault="00BE3967" w:rsidP="00BE3967">
      <w:pPr>
        <w:pStyle w:val="ScreenCapture"/>
        <w:ind w:left="0"/>
      </w:pPr>
      <w:r>
        <w:t>CS  Customize Segment     DC  Delete Customization  SH  Show/Hide Details</w:t>
      </w:r>
    </w:p>
    <w:p w:rsidR="00BE3967" w:rsidRDefault="00BE3967" w:rsidP="00BE3967">
      <w:pPr>
        <w:pStyle w:val="ScreenCapture"/>
        <w:ind w:left="0"/>
      </w:pPr>
      <w:r>
        <w:t>Select Item(s): Quit//</w:t>
      </w:r>
    </w:p>
    <w:p w:rsidR="00BE3967" w:rsidRDefault="00BE3967" w:rsidP="00BE3967">
      <w:pPr>
        <w:pStyle w:val="ScreenCapture"/>
        <w:ind w:left="0"/>
      </w:pPr>
    </w:p>
    <w:p w:rsidR="00BE3967" w:rsidRDefault="00BE3967" w:rsidP="00BE3967">
      <w:pPr>
        <w:pStyle w:val="ExampleHeading"/>
        <w:tabs>
          <w:tab w:val="left" w:pos="2936"/>
        </w:tabs>
        <w:rPr>
          <w:rFonts w:eastAsia="Calibri"/>
        </w:rPr>
      </w:pPr>
    </w:p>
    <w:p w:rsidR="00BE3967" w:rsidRDefault="00BE3967" w:rsidP="00BE3967">
      <w:pPr>
        <w:pStyle w:val="ExampleHeading"/>
        <w:rPr>
          <w:rFonts w:eastAsia="Calibri"/>
        </w:rPr>
      </w:pPr>
      <w:r w:rsidRPr="00B00FC2">
        <w:rPr>
          <w:rFonts w:eastAsia="Calibri"/>
        </w:rPr>
        <w:t>Example: Deleting a Custom ASAP Version</w:t>
      </w:r>
    </w:p>
    <w:p w:rsidR="00BE3967" w:rsidRPr="00E11E3A" w:rsidRDefault="00BE3967" w:rsidP="00BE3967">
      <w:pPr>
        <w:pStyle w:val="ScreenCapture"/>
        <w:ind w:left="0"/>
        <w:rPr>
          <w:rFonts w:eastAsia="Calibri"/>
        </w:rPr>
      </w:pPr>
      <w:r w:rsidRPr="00E11E3A">
        <w:rPr>
          <w:rFonts w:eastAsia="Calibri"/>
        </w:rPr>
        <w:t>American Society for Automation in Pharmacy (ASAP)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1995       ASAP Version 1995</w:t>
      </w:r>
    </w:p>
    <w:p w:rsidR="00BE3967" w:rsidRPr="00E11E3A" w:rsidRDefault="00BE3967" w:rsidP="00BE3967">
      <w:pPr>
        <w:pStyle w:val="ScreenCapture"/>
        <w:ind w:left="0"/>
        <w:rPr>
          <w:rFonts w:eastAsia="Calibri"/>
        </w:rPr>
      </w:pPr>
      <w:r w:rsidRPr="00E11E3A">
        <w:rPr>
          <w:rFonts w:eastAsia="Calibri"/>
        </w:rPr>
        <w:t xml:space="preserve">          3.0        ASAP Version 3.0</w:t>
      </w:r>
    </w:p>
    <w:p w:rsidR="00BE3967" w:rsidRPr="00E11E3A" w:rsidRDefault="00BE3967" w:rsidP="00BE3967">
      <w:pPr>
        <w:pStyle w:val="ScreenCapture"/>
        <w:ind w:left="0"/>
        <w:rPr>
          <w:rFonts w:eastAsia="Calibri"/>
        </w:rPr>
      </w:pPr>
      <w:r w:rsidRPr="00E11E3A">
        <w:rPr>
          <w:rFonts w:eastAsia="Calibri"/>
        </w:rPr>
        <w:t xml:space="preserve">          4.0        ASAP Version 4.0</w:t>
      </w:r>
    </w:p>
    <w:p w:rsidR="00BE3967" w:rsidRPr="00E11E3A" w:rsidRDefault="00BE3967" w:rsidP="00BE3967">
      <w:pPr>
        <w:pStyle w:val="ScreenCapture"/>
        <w:ind w:left="0"/>
        <w:rPr>
          <w:rFonts w:eastAsia="Calibri"/>
        </w:rPr>
      </w:pPr>
      <w:r w:rsidRPr="00E11E3A">
        <w:rPr>
          <w:rFonts w:eastAsia="Calibri"/>
        </w:rPr>
        <w:t xml:space="preserve">          4.2        ASAP Version 4.2</w:t>
      </w:r>
    </w:p>
    <w:p w:rsidR="00BE3967" w:rsidRPr="00E11E3A" w:rsidRDefault="00BE3967" w:rsidP="00BE3967">
      <w:pPr>
        <w:pStyle w:val="ScreenCapture"/>
        <w:ind w:left="0"/>
        <w:rPr>
          <w:rFonts w:eastAsia="Calibri"/>
        </w:rPr>
      </w:pPr>
      <w:r w:rsidRPr="00E11E3A">
        <w:rPr>
          <w:rFonts w:eastAsia="Calibri"/>
        </w:rPr>
        <w:t xml:space="preserve">          TEST 4.2   ASAP Version TEST 4.2*</w:t>
      </w:r>
    </w:p>
    <w:p w:rsidR="00BE3967" w:rsidRPr="00E11E3A" w:rsidRDefault="00BE3967" w:rsidP="00BE3967">
      <w:pPr>
        <w:pStyle w:val="ScreenCapture"/>
        <w:ind w:left="0"/>
        <w:rPr>
          <w:rFonts w:eastAsia="Calibri"/>
        </w:rPr>
      </w:pPr>
      <w:r w:rsidRPr="00E11E3A">
        <w:rPr>
          <w:rFonts w:eastAsia="Calibri"/>
        </w:rPr>
        <w:t xml:space="preserve">          TEST 4.2A  ASAP Version TEST 4.2A*</w:t>
      </w:r>
    </w:p>
    <w:p w:rsidR="00BE3967" w:rsidRPr="00E11E3A" w:rsidRDefault="00BE3967" w:rsidP="00BE3967">
      <w:pPr>
        <w:pStyle w:val="ScreenCapture"/>
        <w:ind w:left="0"/>
        <w:rPr>
          <w:rFonts w:eastAsia="Calibri"/>
        </w:rPr>
      </w:pPr>
      <w:r w:rsidRPr="00E11E3A">
        <w:rPr>
          <w:rFonts w:eastAsia="Calibri"/>
        </w:rPr>
        <w:t xml:space="preserve">          TEST 4.2B  ASAP Version TEST 4.2B*</w:t>
      </w:r>
    </w:p>
    <w:p w:rsidR="00BE3967" w:rsidRPr="00E11E3A" w:rsidRDefault="00BE3967" w:rsidP="00BE3967">
      <w:pPr>
        <w:pStyle w:val="ScreenCapture"/>
        <w:ind w:left="0"/>
        <w:rPr>
          <w:rFonts w:eastAsia="Calibri"/>
        </w:rPr>
      </w:pPr>
      <w:r w:rsidRPr="00E11E3A">
        <w:rPr>
          <w:rFonts w:eastAsia="Calibri"/>
        </w:rPr>
        <w:t xml:space="preserve">          NEW 4.0    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ASAP Custom Version NEW 4.0* Mar 21, 2016@09:18:21          Page:    1 of    1 </w:t>
      </w:r>
    </w:p>
    <w:p w:rsidR="00BE3967" w:rsidRPr="00E11E3A" w:rsidRDefault="00BE3967" w:rsidP="00BE3967">
      <w:pPr>
        <w:pStyle w:val="ScreenCapture"/>
        <w:ind w:left="0"/>
        <w:rPr>
          <w:rFonts w:eastAsia="Calibri"/>
        </w:rPr>
      </w:pPr>
      <w:r w:rsidRPr="00E11E3A">
        <w:rPr>
          <w:rFonts w:eastAsia="Calibri"/>
        </w:rPr>
        <w:t>Element Delimiter: @   Segment Terminator: @   End Of Line E</w:t>
      </w:r>
      <w:r>
        <w:rPr>
          <w:rFonts w:eastAsia="Calibri"/>
        </w:rPr>
        <w:t>SC</w:t>
      </w:r>
      <w:r w:rsidRPr="00E11E3A">
        <w:rPr>
          <w:rFonts w:eastAsia="Calibri"/>
        </w:rPr>
        <w:t>: $C(1,1)</w:t>
      </w:r>
    </w:p>
    <w:p w:rsidR="00BE3967" w:rsidRPr="00E11E3A" w:rsidRDefault="00BE3967" w:rsidP="00BE3967">
      <w:pPr>
        <w:pStyle w:val="ScreenCapture"/>
        <w:ind w:left="0"/>
        <w:rPr>
          <w:rFonts w:eastAsia="Calibri"/>
        </w:rPr>
      </w:pPr>
      <w:r>
        <w:rPr>
          <w:rFonts w:eastAsia="Calibri"/>
        </w:rPr>
        <w:t>-----------------------------------------------------------------------------</w:t>
      </w:r>
      <w:r w:rsidRPr="00E11E3A">
        <w:rPr>
          <w:rFonts w:eastAsia="Calibri"/>
        </w:rPr>
        <w:t xml:space="preserve">                                                                                </w:t>
      </w:r>
    </w:p>
    <w:p w:rsidR="00BE3967" w:rsidRPr="00E11E3A" w:rsidRDefault="00BE3967" w:rsidP="00BE3967">
      <w:pPr>
        <w:pStyle w:val="ScreenCapture"/>
        <w:ind w:left="0"/>
        <w:rPr>
          <w:rFonts w:eastAsia="Calibri"/>
        </w:rPr>
      </w:pPr>
      <w:r w:rsidRPr="00E11E3A">
        <w:rPr>
          <w:rFonts w:eastAsia="Calibri"/>
        </w:rPr>
        <w:t xml:space="preserve">MAIN HEADER                                                                     </w:t>
      </w:r>
    </w:p>
    <w:p w:rsidR="00BE3967" w:rsidRPr="00E11E3A" w:rsidRDefault="00BE3967" w:rsidP="00BE3967">
      <w:pPr>
        <w:pStyle w:val="ScreenCapture"/>
        <w:ind w:left="0"/>
        <w:rPr>
          <w:rFonts w:eastAsia="Calibri"/>
        </w:rPr>
      </w:pPr>
      <w:r w:rsidRPr="00E11E3A">
        <w:rPr>
          <w:rFonts w:eastAsia="Calibri"/>
        </w:rPr>
        <w:t xml:space="preserve">TH* - Transaction Set Header                                                    </w:t>
      </w:r>
    </w:p>
    <w:p w:rsidR="00BE3967" w:rsidRPr="00E11E3A" w:rsidRDefault="00BE3967" w:rsidP="00BE3967">
      <w:pPr>
        <w:pStyle w:val="ScreenCapture"/>
        <w:ind w:left="0"/>
        <w:rPr>
          <w:rFonts w:eastAsia="Calibri"/>
        </w:rPr>
      </w:pPr>
      <w:r w:rsidRPr="00E11E3A">
        <w:rPr>
          <w:rFonts w:eastAsia="Calibri"/>
        </w:rPr>
        <w:t xml:space="preserve">    IS* - Information Source                                                    </w:t>
      </w:r>
    </w:p>
    <w:p w:rsidR="00BE3967" w:rsidRPr="00E11E3A" w:rsidRDefault="00BE3967" w:rsidP="00BE3967">
      <w:pPr>
        <w:pStyle w:val="ScreenCapture"/>
        <w:ind w:left="0"/>
        <w:rPr>
          <w:rFonts w:eastAsia="Calibri"/>
        </w:rPr>
      </w:pPr>
      <w:r w:rsidRPr="00E11E3A">
        <w:rPr>
          <w:rFonts w:eastAsia="Calibri"/>
        </w:rPr>
        <w:t xml:space="preserve">        PHARMACY HEADER                                                         </w:t>
      </w:r>
    </w:p>
    <w:p w:rsidR="00BE3967" w:rsidRPr="00E11E3A" w:rsidRDefault="00BE3967" w:rsidP="00BE3967">
      <w:pPr>
        <w:pStyle w:val="ScreenCapture"/>
        <w:ind w:left="0"/>
        <w:rPr>
          <w:rFonts w:eastAsia="Calibri"/>
        </w:rPr>
      </w:pPr>
      <w:r w:rsidRPr="00E11E3A">
        <w:rPr>
          <w:rFonts w:eastAsia="Calibri"/>
        </w:rPr>
        <w:t xml:space="preserve">        PHA* - Pharmacy Header                                                  </w:t>
      </w:r>
    </w:p>
    <w:p w:rsidR="00BE3967" w:rsidRPr="00E11E3A" w:rsidRDefault="00BE3967" w:rsidP="00BE3967">
      <w:pPr>
        <w:pStyle w:val="ScreenCapture"/>
        <w:ind w:left="0"/>
        <w:rPr>
          <w:rFonts w:eastAsia="Calibri"/>
        </w:rPr>
      </w:pPr>
      <w:r w:rsidRPr="00E11E3A">
        <w:rPr>
          <w:rFonts w:eastAsia="Calibri"/>
        </w:rPr>
        <w:t xml:space="preserve">            PATIENT DETAIL                                                      </w:t>
      </w:r>
    </w:p>
    <w:p w:rsidR="00BE3967" w:rsidRPr="00E11E3A" w:rsidRDefault="00BE3967" w:rsidP="00BE3967">
      <w:pPr>
        <w:pStyle w:val="ScreenCapture"/>
        <w:ind w:left="0"/>
        <w:rPr>
          <w:rFonts w:eastAsia="Calibri"/>
        </w:rPr>
      </w:pPr>
      <w:r w:rsidRPr="00E11E3A">
        <w:rPr>
          <w:rFonts w:eastAsia="Calibri"/>
        </w:rPr>
        <w:t xml:space="preserve">            PAT* - Patient Information                                          </w:t>
      </w:r>
    </w:p>
    <w:p w:rsidR="00BE3967" w:rsidRPr="00E11E3A" w:rsidRDefault="00BE3967" w:rsidP="00BE3967">
      <w:pPr>
        <w:pStyle w:val="ScreenCapture"/>
        <w:ind w:left="0"/>
        <w:rPr>
          <w:rFonts w:eastAsia="Calibri"/>
        </w:rPr>
      </w:pPr>
      <w:r w:rsidRPr="00E11E3A">
        <w:rPr>
          <w:rFonts w:eastAsia="Calibri"/>
        </w:rPr>
        <w:t xml:space="preserve">                PRESCRIPTION DETAIL                                             </w:t>
      </w:r>
    </w:p>
    <w:p w:rsidR="00BE3967" w:rsidRPr="00E11E3A" w:rsidRDefault="00BE3967" w:rsidP="00BE3967">
      <w:pPr>
        <w:pStyle w:val="ScreenCapture"/>
        <w:ind w:left="0"/>
        <w:rPr>
          <w:rFonts w:eastAsia="Calibri"/>
        </w:rPr>
      </w:pPr>
      <w:r w:rsidRPr="00E11E3A">
        <w:rPr>
          <w:rFonts w:eastAsia="Calibri"/>
        </w:rPr>
        <w:t xml:space="preserve">                DSP* - Dispensing Record                                        </w:t>
      </w:r>
    </w:p>
    <w:p w:rsidR="00BE3967" w:rsidRPr="00E11E3A" w:rsidRDefault="00BE3967" w:rsidP="00BE3967">
      <w:pPr>
        <w:pStyle w:val="ScreenCapture"/>
        <w:ind w:left="0"/>
        <w:rPr>
          <w:rFonts w:eastAsia="Calibri"/>
        </w:rPr>
      </w:pPr>
      <w:r w:rsidRPr="00E11E3A">
        <w:rPr>
          <w:rFonts w:eastAsia="Calibri"/>
        </w:rPr>
        <w:t xml:space="preserve">                    PRE* - Prescriber Information                               </w:t>
      </w:r>
    </w:p>
    <w:p w:rsidR="00BE3967" w:rsidRPr="00E11E3A" w:rsidRDefault="00BE3967" w:rsidP="00BE3967">
      <w:pPr>
        <w:pStyle w:val="ScreenCapture"/>
        <w:ind w:left="0"/>
        <w:rPr>
          <w:rFonts w:eastAsia="Calibri"/>
        </w:rPr>
      </w:pPr>
      <w:r w:rsidRPr="00E11E3A">
        <w:rPr>
          <w:rFonts w:eastAsia="Calibri"/>
        </w:rPr>
        <w:t xml:space="preserve">                    AIR* - Additional Information Reporting (Not Used)          </w:t>
      </w:r>
    </w:p>
    <w:p w:rsidR="00BE3967" w:rsidRPr="00E11E3A" w:rsidRDefault="00BE3967" w:rsidP="00BE3967">
      <w:pPr>
        <w:pStyle w:val="ScreenCapture"/>
        <w:ind w:left="0"/>
        <w:rPr>
          <w:rFonts w:eastAsia="Calibri"/>
        </w:rPr>
      </w:pPr>
      <w:r w:rsidRPr="00E11E3A">
        <w:rPr>
          <w:rFonts w:eastAsia="Calibri"/>
        </w:rPr>
        <w:t xml:space="preserve">        PHARMACY TRAILER                                                        </w:t>
      </w:r>
    </w:p>
    <w:p w:rsidR="00BE3967" w:rsidRPr="00E11E3A" w:rsidRDefault="00BE3967" w:rsidP="00BE3967">
      <w:pPr>
        <w:pStyle w:val="ScreenCapture"/>
        <w:ind w:left="0"/>
        <w:rPr>
          <w:rFonts w:eastAsia="Calibri"/>
        </w:rPr>
      </w:pPr>
      <w:r w:rsidRPr="00E11E3A">
        <w:rPr>
          <w:rFonts w:eastAsia="Calibri"/>
        </w:rPr>
        <w:t xml:space="preserve">        TP* - Pharmacy Trailer                                                  </w:t>
      </w:r>
    </w:p>
    <w:p w:rsidR="00BE3967" w:rsidRPr="00E11E3A" w:rsidRDefault="00BE3967" w:rsidP="00BE3967">
      <w:pPr>
        <w:pStyle w:val="ScreenCapture"/>
        <w:ind w:left="0"/>
        <w:rPr>
          <w:rFonts w:eastAsia="Calibri"/>
        </w:rPr>
      </w:pPr>
      <w:r w:rsidRPr="00E11E3A">
        <w:rPr>
          <w:rFonts w:eastAsia="Calibri"/>
        </w:rPr>
        <w:t xml:space="preserve">MAIN TRAILER                                                                    </w:t>
      </w:r>
    </w:p>
    <w:p w:rsidR="00BE3967" w:rsidRPr="00E11E3A" w:rsidRDefault="00BE3967" w:rsidP="00BE3967">
      <w:pPr>
        <w:pStyle w:val="ScreenCapture"/>
        <w:ind w:left="0"/>
        <w:rPr>
          <w:rFonts w:eastAsia="Calibri"/>
        </w:rPr>
      </w:pPr>
      <w:r w:rsidRPr="00E11E3A">
        <w:rPr>
          <w:rFonts w:eastAsia="Calibri"/>
        </w:rPr>
        <w:t xml:space="preserve">TT* - Transaction Trailer                                                       </w:t>
      </w:r>
    </w:p>
    <w:p w:rsidR="00BE3967" w:rsidRDefault="00BE3967" w:rsidP="00BE3967">
      <w:pPr>
        <w:pStyle w:val="ScreenCapture"/>
        <w:ind w:left="0"/>
        <w:rPr>
          <w:rFonts w:eastAsia="Calibri"/>
        </w:rPr>
      </w:pPr>
      <w:r>
        <w:rPr>
          <w:rFonts w:eastAsia="Calibri"/>
        </w:rPr>
        <w:t>----------Enter ?? for more actions|* Custom Segment/Element-----------------</w:t>
      </w:r>
    </w:p>
    <w:p w:rsidR="00BE3967" w:rsidRPr="00E11E3A" w:rsidRDefault="00BE3967" w:rsidP="00BE3967">
      <w:pPr>
        <w:pStyle w:val="ScreenCapture"/>
        <w:ind w:left="0"/>
        <w:rPr>
          <w:rFonts w:eastAsia="Calibri"/>
        </w:rPr>
      </w:pPr>
      <w:r w:rsidRPr="00E11E3A">
        <w:rPr>
          <w:rFonts w:eastAsia="Calibri"/>
        </w:rPr>
        <w:t>CV  Copy ASAP Version     CE  Customize Element     ED  Edit Delimiters</w:t>
      </w:r>
    </w:p>
    <w:p w:rsidR="00BE3967" w:rsidRPr="00E11E3A" w:rsidRDefault="00BE3967" w:rsidP="00BE3967">
      <w:pPr>
        <w:pStyle w:val="ScreenCapture"/>
        <w:ind w:left="0"/>
        <w:rPr>
          <w:rFonts w:eastAsia="Calibri"/>
        </w:rPr>
      </w:pPr>
      <w:r w:rsidRPr="00E11E3A">
        <w:rPr>
          <w:rFonts w:eastAsia="Calibri"/>
        </w:rPr>
        <w:t>CS  Customize Segment     DC  Delete Customization  SH  Show/Hide Details</w:t>
      </w:r>
    </w:p>
    <w:p w:rsidR="00BE3967" w:rsidRPr="00E11E3A" w:rsidRDefault="00BE3967" w:rsidP="00BE3967">
      <w:pPr>
        <w:pStyle w:val="ScreenCapture"/>
        <w:ind w:left="0"/>
        <w:rPr>
          <w:rFonts w:eastAsia="Calibri"/>
        </w:rPr>
      </w:pPr>
      <w:r w:rsidRPr="00E11E3A">
        <w:rPr>
          <w:rFonts w:eastAsia="Calibri"/>
        </w:rPr>
        <w:t xml:space="preserve">Select Item(s): Quit// dc   Delete Customization  </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V         ASAP NEW 4.0 Version</w:t>
      </w:r>
    </w:p>
    <w:p w:rsidR="00BE3967" w:rsidRPr="00E11E3A" w:rsidRDefault="00BE3967" w:rsidP="00BE3967">
      <w:pPr>
        <w:pStyle w:val="ScreenCapture"/>
        <w:ind w:left="0"/>
        <w:rPr>
          <w:rFonts w:eastAsia="Calibri"/>
        </w:rPr>
      </w:pPr>
      <w:r w:rsidRPr="00E11E3A">
        <w:rPr>
          <w:rFonts w:eastAsia="Calibri"/>
        </w:rPr>
        <w:t xml:space="preserve">          S         ASAP NEW 4.0 Segment</w:t>
      </w:r>
    </w:p>
    <w:p w:rsidR="00BE3967" w:rsidRPr="00E11E3A" w:rsidRDefault="00BE3967" w:rsidP="00BE3967">
      <w:pPr>
        <w:pStyle w:val="ScreenCapture"/>
        <w:ind w:left="0"/>
        <w:rPr>
          <w:rFonts w:eastAsia="Calibri"/>
        </w:rPr>
      </w:pPr>
      <w:r w:rsidRPr="00E11E3A">
        <w:rPr>
          <w:rFonts w:eastAsia="Calibri"/>
        </w:rPr>
        <w:t xml:space="preserve">          E         ASAP NEW 4.0 Data Element</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Customization Selection: v  ASAP NEW 4.0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ASAP Version: NEW 4.0</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The custom ASAP Version 'NEW 4.0' and all of its Segments and Data Elements</w:t>
      </w:r>
    </w:p>
    <w:p w:rsidR="00BE3967" w:rsidRPr="00E11E3A" w:rsidRDefault="00BE3967" w:rsidP="00BE3967">
      <w:pPr>
        <w:pStyle w:val="ScreenCapture"/>
        <w:ind w:left="0"/>
        <w:rPr>
          <w:rFonts w:eastAsia="Calibri"/>
        </w:rPr>
      </w:pPr>
      <w:r w:rsidRPr="00E11E3A">
        <w:rPr>
          <w:rFonts w:eastAsia="Calibri"/>
        </w:rPr>
        <w:t>will be deleted.</w:t>
      </w:r>
    </w:p>
    <w:p w:rsidR="00BE3967" w:rsidRPr="00E11E3A" w:rsidRDefault="00BE3967" w:rsidP="00BE3967">
      <w:pPr>
        <w:pStyle w:val="ScreenCapture"/>
        <w:ind w:left="0"/>
        <w:rPr>
          <w:rFonts w:eastAsia="Calibri"/>
        </w:rPr>
      </w:pPr>
      <w:r w:rsidRPr="00E11E3A">
        <w:rPr>
          <w:rFonts w:eastAsia="Calibri"/>
        </w:rPr>
        <w:t>Element Delimiter:    Segment Terminator:    End Of Line E</w:t>
      </w:r>
      <w:r>
        <w:rPr>
          <w:rFonts w:eastAsia="Calibri"/>
        </w:rPr>
        <w:t>SC</w:t>
      </w:r>
      <w:r w:rsidRPr="00E11E3A">
        <w:rPr>
          <w:rFonts w:eastAsia="Calibri"/>
        </w:rPr>
        <w:t>: &lt;NULL&gt;</w:t>
      </w:r>
    </w:p>
    <w:p w:rsidR="00BE3967" w:rsidRPr="00E11E3A" w:rsidRDefault="00BE3967" w:rsidP="00BE3967">
      <w:pPr>
        <w:pStyle w:val="ScreenCapture"/>
        <w:ind w:left="0"/>
        <w:rPr>
          <w:rFonts w:eastAsia="Calibri"/>
        </w:rPr>
      </w:pPr>
      <w:r w:rsidRPr="00E11E3A">
        <w:rPr>
          <w:rFonts w:eastAsia="Calibri"/>
        </w:rPr>
        <w:t xml:space="preserve">   AIR      Additional Information Reporting</w:t>
      </w:r>
    </w:p>
    <w:p w:rsidR="00BE3967" w:rsidRPr="00E11E3A" w:rsidRDefault="00BE3967" w:rsidP="00BE3967">
      <w:pPr>
        <w:pStyle w:val="ScreenCapture"/>
        <w:ind w:left="0"/>
        <w:rPr>
          <w:rFonts w:eastAsia="Calibri"/>
        </w:rPr>
      </w:pPr>
      <w:r w:rsidRPr="00E11E3A">
        <w:rPr>
          <w:rFonts w:eastAsia="Calibri"/>
        </w:rPr>
        <w:t xml:space="preserve">   AIR01    State Issuing Rx Serial Number</w:t>
      </w:r>
    </w:p>
    <w:p w:rsidR="00BE3967" w:rsidRPr="00E11E3A" w:rsidRDefault="00BE3967" w:rsidP="00BE3967">
      <w:pPr>
        <w:pStyle w:val="ScreenCapture"/>
        <w:ind w:left="0"/>
        <w:rPr>
          <w:rFonts w:eastAsia="Calibri"/>
        </w:rPr>
      </w:pPr>
      <w:r w:rsidRPr="00E11E3A">
        <w:rPr>
          <w:rFonts w:eastAsia="Calibri"/>
        </w:rPr>
        <w:t xml:space="preserve">   AIR02    State Issued Rx Serial Number</w:t>
      </w:r>
    </w:p>
    <w:p w:rsidR="00BE3967" w:rsidRPr="00E11E3A" w:rsidRDefault="00BE3967" w:rsidP="00BE3967">
      <w:pPr>
        <w:pStyle w:val="ScreenCapture"/>
        <w:ind w:left="0"/>
        <w:rPr>
          <w:rFonts w:eastAsia="Calibri"/>
        </w:rPr>
      </w:pPr>
      <w:r w:rsidRPr="00E11E3A">
        <w:rPr>
          <w:rFonts w:eastAsia="Calibri"/>
        </w:rPr>
        <w:t xml:space="preserve">   AIR03    Issuing Jurisdiction</w:t>
      </w:r>
    </w:p>
    <w:p w:rsidR="00BE3967" w:rsidRPr="00E11E3A" w:rsidRDefault="00BE3967" w:rsidP="00BE3967">
      <w:pPr>
        <w:pStyle w:val="ScreenCapture"/>
        <w:ind w:left="0"/>
        <w:rPr>
          <w:rFonts w:eastAsia="Calibri"/>
        </w:rPr>
      </w:pPr>
      <w:r w:rsidRPr="00E11E3A">
        <w:rPr>
          <w:rFonts w:eastAsia="Calibri"/>
        </w:rPr>
        <w:t xml:space="preserve">   AIR04    ID Qualifier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AIR05    ID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AIR06    Relationship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AIR07    Last Name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AIR08    First Name of Person Dropping Off or Picking Up Rx</w:t>
      </w:r>
    </w:p>
    <w:p w:rsidR="00BE3967" w:rsidRPr="00E11E3A" w:rsidRDefault="00BE3967" w:rsidP="00BE3967">
      <w:pPr>
        <w:pStyle w:val="ScreenCapture"/>
        <w:ind w:left="0"/>
        <w:rPr>
          <w:rFonts w:eastAsia="Calibri"/>
        </w:rPr>
      </w:pPr>
      <w:r w:rsidRPr="00E11E3A">
        <w:rPr>
          <w:rFonts w:eastAsia="Calibri"/>
        </w:rPr>
        <w:t xml:space="preserve">   AIR09    Last Name or Initials of Pharmacist</w:t>
      </w:r>
    </w:p>
    <w:p w:rsidR="00BE3967" w:rsidRPr="00E11E3A" w:rsidRDefault="00BE3967" w:rsidP="00BE3967">
      <w:pPr>
        <w:pStyle w:val="ScreenCapture"/>
        <w:ind w:left="0"/>
        <w:rPr>
          <w:rFonts w:eastAsia="Calibri"/>
        </w:rPr>
      </w:pPr>
      <w:r w:rsidRPr="00E11E3A">
        <w:rPr>
          <w:rFonts w:eastAsia="Calibri"/>
        </w:rPr>
        <w:t xml:space="preserve">   AIR10    First Name of Pharmacist</w:t>
      </w:r>
    </w:p>
    <w:p w:rsidR="00BE3967" w:rsidRPr="00E11E3A" w:rsidRDefault="00BE3967" w:rsidP="00BE3967">
      <w:pPr>
        <w:pStyle w:val="ScreenCapture"/>
        <w:ind w:left="0"/>
        <w:rPr>
          <w:rFonts w:eastAsia="Calibri"/>
        </w:rPr>
      </w:pPr>
      <w:r w:rsidRPr="00E11E3A">
        <w:rPr>
          <w:rFonts w:eastAsia="Calibri"/>
        </w:rPr>
        <w:t xml:space="preserve">   AIR11    KK</w:t>
      </w:r>
    </w:p>
    <w:p w:rsidR="00BE3967" w:rsidRPr="00E11E3A" w:rsidRDefault="00BE3967" w:rsidP="00BE3967">
      <w:pPr>
        <w:pStyle w:val="ScreenCapture"/>
        <w:ind w:left="0"/>
        <w:rPr>
          <w:rFonts w:eastAsia="Calibri"/>
        </w:rPr>
      </w:pPr>
      <w:r w:rsidRPr="00E11E3A">
        <w:rPr>
          <w:rFonts w:eastAsia="Calibri"/>
        </w:rPr>
        <w:t xml:space="preserve">   DSP      Dispensing Record</w:t>
      </w:r>
    </w:p>
    <w:p w:rsidR="00BE3967" w:rsidRPr="00E11E3A" w:rsidRDefault="00BE3967" w:rsidP="00BE3967">
      <w:pPr>
        <w:pStyle w:val="ScreenCapture"/>
        <w:ind w:left="0"/>
        <w:rPr>
          <w:rFonts w:eastAsia="Calibri"/>
        </w:rPr>
      </w:pPr>
      <w:r w:rsidRPr="00E11E3A">
        <w:rPr>
          <w:rFonts w:eastAsia="Calibri"/>
        </w:rPr>
        <w:t xml:space="preserve">   DSP01    Reporting Status</w:t>
      </w:r>
    </w:p>
    <w:p w:rsidR="00BE3967" w:rsidRPr="00E11E3A" w:rsidRDefault="00BE3967" w:rsidP="00BE3967">
      <w:pPr>
        <w:pStyle w:val="ScreenCapture"/>
        <w:ind w:left="0"/>
        <w:rPr>
          <w:rFonts w:eastAsia="Calibri"/>
        </w:rPr>
      </w:pPr>
      <w:r w:rsidRPr="00E11E3A">
        <w:rPr>
          <w:rFonts w:eastAsia="Calibri"/>
        </w:rPr>
        <w:t xml:space="preserve">   DSP02    Prescription Number</w:t>
      </w:r>
    </w:p>
    <w:p w:rsidR="00BE3967" w:rsidRPr="00E11E3A" w:rsidRDefault="00BE3967" w:rsidP="00BE3967">
      <w:pPr>
        <w:pStyle w:val="ScreenCapture"/>
        <w:ind w:left="0"/>
        <w:rPr>
          <w:rFonts w:eastAsia="Calibri"/>
        </w:rPr>
      </w:pPr>
      <w:r w:rsidRPr="00E11E3A">
        <w:rPr>
          <w:rFonts w:eastAsia="Calibri"/>
        </w:rPr>
        <w:t xml:space="preserve">   DSP03    Date Written</w:t>
      </w:r>
    </w:p>
    <w:p w:rsidR="00BE3967" w:rsidRPr="00E11E3A" w:rsidRDefault="00BE3967" w:rsidP="00BE3967">
      <w:pPr>
        <w:pStyle w:val="ScreenCapture"/>
        <w:ind w:left="0"/>
        <w:rPr>
          <w:rFonts w:eastAsia="Calibri"/>
        </w:rPr>
      </w:pPr>
      <w:r w:rsidRPr="00E11E3A">
        <w:rPr>
          <w:rFonts w:eastAsia="Calibri"/>
        </w:rPr>
        <w:t xml:space="preserve">   DSP04    Refills Authorized</w:t>
      </w:r>
    </w:p>
    <w:p w:rsidR="00BE3967" w:rsidRPr="00E11E3A" w:rsidRDefault="00BE3967" w:rsidP="00BE3967">
      <w:pPr>
        <w:pStyle w:val="ScreenCapture"/>
        <w:ind w:left="0"/>
        <w:rPr>
          <w:rFonts w:eastAsia="Calibri"/>
        </w:rPr>
      </w:pPr>
      <w:r w:rsidRPr="00E11E3A">
        <w:rPr>
          <w:rFonts w:eastAsia="Calibri"/>
        </w:rPr>
        <w:t xml:space="preserve">   DSP05    Date Filled</w:t>
      </w:r>
    </w:p>
    <w:p w:rsidR="00BE3967" w:rsidRPr="00E11E3A" w:rsidRDefault="00BE3967" w:rsidP="00BE3967">
      <w:pPr>
        <w:pStyle w:val="ScreenCapture"/>
        <w:ind w:left="0"/>
        <w:rPr>
          <w:rFonts w:eastAsia="Calibri"/>
        </w:rPr>
      </w:pPr>
      <w:r w:rsidRPr="00E11E3A">
        <w:rPr>
          <w:rFonts w:eastAsia="Calibri"/>
        </w:rPr>
        <w:t xml:space="preserve">   DSP06    Refill Number</w:t>
      </w:r>
    </w:p>
    <w:p w:rsidR="00BE3967" w:rsidRPr="00E11E3A" w:rsidRDefault="00BE3967" w:rsidP="00BE3967">
      <w:pPr>
        <w:pStyle w:val="ScreenCapture"/>
        <w:ind w:left="0"/>
        <w:rPr>
          <w:rFonts w:eastAsia="Calibri"/>
        </w:rPr>
      </w:pPr>
      <w:r w:rsidRPr="00E11E3A">
        <w:rPr>
          <w:rFonts w:eastAsia="Calibri"/>
        </w:rPr>
        <w:t>Enter &lt;RET&gt; to continue or '^' to STOP: ^</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Confirm Deletion? NO// y  YES           Deleting...OK</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American Society for Automation in Pharmacy (ASAP) Version</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Select one of the following:</w:t>
      </w:r>
    </w:p>
    <w:p w:rsidR="00BE3967" w:rsidRPr="00E11E3A" w:rsidRDefault="00BE3967" w:rsidP="00BE3967">
      <w:pPr>
        <w:pStyle w:val="ScreenCapture"/>
        <w:ind w:left="0"/>
        <w:rPr>
          <w:rFonts w:eastAsia="Calibri"/>
        </w:rPr>
      </w:pPr>
    </w:p>
    <w:p w:rsidR="00BE3967" w:rsidRPr="00E11E3A" w:rsidRDefault="00BE3967" w:rsidP="00BE3967">
      <w:pPr>
        <w:pStyle w:val="ScreenCapture"/>
        <w:ind w:left="0"/>
        <w:rPr>
          <w:rFonts w:eastAsia="Calibri"/>
        </w:rPr>
      </w:pPr>
      <w:r w:rsidRPr="00E11E3A">
        <w:rPr>
          <w:rFonts w:eastAsia="Calibri"/>
        </w:rPr>
        <w:t xml:space="preserve">          1995       ASAP Version 1995</w:t>
      </w:r>
    </w:p>
    <w:p w:rsidR="00BE3967" w:rsidRPr="00E11E3A" w:rsidRDefault="00BE3967" w:rsidP="00BE3967">
      <w:pPr>
        <w:pStyle w:val="ScreenCapture"/>
        <w:ind w:left="0"/>
        <w:rPr>
          <w:rFonts w:eastAsia="Calibri"/>
        </w:rPr>
      </w:pPr>
      <w:r w:rsidRPr="00E11E3A">
        <w:rPr>
          <w:rFonts w:eastAsia="Calibri"/>
        </w:rPr>
        <w:t xml:space="preserve">          3.0        ASAP Version 3.0</w:t>
      </w:r>
    </w:p>
    <w:p w:rsidR="00BE3967" w:rsidRPr="00E11E3A" w:rsidRDefault="00BE3967" w:rsidP="00BE3967">
      <w:pPr>
        <w:pStyle w:val="ScreenCapture"/>
        <w:ind w:left="0"/>
        <w:rPr>
          <w:rFonts w:eastAsia="Calibri"/>
        </w:rPr>
      </w:pPr>
      <w:r w:rsidRPr="00E11E3A">
        <w:rPr>
          <w:rFonts w:eastAsia="Calibri"/>
        </w:rPr>
        <w:t xml:space="preserve">          4.0        ASAP Version 4.0</w:t>
      </w:r>
    </w:p>
    <w:p w:rsidR="00BE3967" w:rsidRPr="00E11E3A" w:rsidRDefault="00BE3967" w:rsidP="00BE3967">
      <w:pPr>
        <w:pStyle w:val="ScreenCapture"/>
        <w:ind w:left="0"/>
        <w:rPr>
          <w:rFonts w:eastAsia="Calibri"/>
        </w:rPr>
      </w:pPr>
      <w:r w:rsidRPr="00E11E3A">
        <w:rPr>
          <w:rFonts w:eastAsia="Calibri"/>
        </w:rPr>
        <w:t xml:space="preserve">          4.2        ASAP Version 4.2</w:t>
      </w:r>
    </w:p>
    <w:p w:rsidR="00BE3967" w:rsidRPr="00E11E3A" w:rsidRDefault="00BE3967" w:rsidP="00BE3967">
      <w:pPr>
        <w:pStyle w:val="ScreenCapture"/>
        <w:ind w:left="0"/>
        <w:rPr>
          <w:rFonts w:eastAsia="Calibri"/>
        </w:rPr>
      </w:pPr>
      <w:r w:rsidRPr="00E11E3A">
        <w:rPr>
          <w:rFonts w:eastAsia="Calibri"/>
        </w:rPr>
        <w:t xml:space="preserve">          TEST 4.2   ASAP Version TEST 4.2*</w:t>
      </w:r>
    </w:p>
    <w:p w:rsidR="00BE3967" w:rsidRPr="00E11E3A" w:rsidRDefault="00BE3967" w:rsidP="00BE3967">
      <w:pPr>
        <w:pStyle w:val="ScreenCapture"/>
        <w:ind w:left="0"/>
        <w:rPr>
          <w:rFonts w:eastAsia="Calibri"/>
        </w:rPr>
      </w:pPr>
      <w:r w:rsidRPr="00E11E3A">
        <w:rPr>
          <w:rFonts w:eastAsia="Calibri"/>
        </w:rPr>
        <w:t xml:space="preserve">          TEST 4.2A  ASAP Version TEST 4.2A*</w:t>
      </w:r>
    </w:p>
    <w:p w:rsidR="00BE3967" w:rsidRPr="00E11E3A" w:rsidRDefault="00BE3967" w:rsidP="00BE3967">
      <w:pPr>
        <w:pStyle w:val="ScreenCapture"/>
        <w:ind w:left="0"/>
        <w:rPr>
          <w:rFonts w:eastAsia="Calibri"/>
        </w:rPr>
      </w:pPr>
      <w:r w:rsidRPr="00E11E3A">
        <w:rPr>
          <w:rFonts w:eastAsia="Calibri"/>
        </w:rPr>
        <w:t xml:space="preserve">          TEST 4.2B  ASAP Version TEST 4.2B*</w:t>
      </w:r>
    </w:p>
    <w:p w:rsidR="00BE3967" w:rsidRPr="00E11E3A" w:rsidRDefault="00BE3967" w:rsidP="00BE3967">
      <w:pPr>
        <w:pStyle w:val="ScreenCapture"/>
        <w:ind w:left="0"/>
        <w:rPr>
          <w:rFonts w:eastAsia="Calibri"/>
        </w:rPr>
      </w:pPr>
    </w:p>
    <w:p w:rsidR="00BE3967" w:rsidRDefault="00BE3967" w:rsidP="00BE3967">
      <w:pPr>
        <w:pStyle w:val="ScreenCapture"/>
        <w:ind w:left="0"/>
        <w:rPr>
          <w:rFonts w:eastAsia="Calibri"/>
        </w:rPr>
      </w:pPr>
      <w:r w:rsidRPr="00E11E3A">
        <w:rPr>
          <w:rFonts w:eastAsia="Calibri"/>
        </w:rPr>
        <w:t>ASAP VERSION:</w:t>
      </w:r>
    </w:p>
    <w:p w:rsidR="00BE3967" w:rsidRDefault="00BE3967" w:rsidP="00BE3967">
      <w:pPr>
        <w:pStyle w:val="ScreenCapture"/>
        <w:ind w:left="0"/>
        <w:rPr>
          <w:rFonts w:eastAsia="Calibri"/>
        </w:rPr>
      </w:pPr>
    </w:p>
    <w:p w:rsidR="00BE3967" w:rsidRPr="003557DE" w:rsidRDefault="00BE3967" w:rsidP="003A1C93"/>
    <w:p w:rsidR="002F5BCB" w:rsidRPr="003557DE" w:rsidRDefault="002F5BCB" w:rsidP="002F5BCB">
      <w:r w:rsidRPr="003557DE">
        <w:t xml:space="preserve">Refer to </w:t>
      </w:r>
      <w:hyperlink w:anchor="PSO408_Index" w:history="1">
        <w:r w:rsidRPr="003557DE">
          <w:rPr>
            <w:rStyle w:val="Hyperlink"/>
          </w:rPr>
          <w:t>Appendix A – ASAP Definitions</w:t>
        </w:r>
      </w:hyperlink>
      <w:r w:rsidRPr="003557DE">
        <w:t xml:space="preserve"> for examples of what </w:t>
      </w:r>
      <w:r w:rsidR="005A2E13" w:rsidRPr="003557DE">
        <w:t>parameters</w:t>
      </w:r>
      <w:r w:rsidRPr="003557DE">
        <w:t xml:space="preserve"> are provided in each version.</w:t>
      </w:r>
    </w:p>
    <w:p w:rsidR="002F5BCB" w:rsidRPr="003557DE" w:rsidRDefault="002F5BCB" w:rsidP="002F5BCB"/>
    <w:p w:rsidR="002F5BCB" w:rsidRPr="003557DE" w:rsidRDefault="00583040" w:rsidP="00F56112">
      <w:pPr>
        <w:ind w:left="1260" w:hanging="1260"/>
      </w:pPr>
      <w:r>
        <w:rPr>
          <w:noProof/>
        </w:rPr>
        <w:drawing>
          <wp:inline distT="0" distB="0" distL="0" distR="0">
            <wp:extent cx="464820" cy="37338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F5BCB" w:rsidRPr="00F56112">
        <w:rPr>
          <w:b/>
        </w:rPr>
        <w:t>Note</w:t>
      </w:r>
      <w:r w:rsidR="002F5BCB" w:rsidRPr="003557DE">
        <w:t xml:space="preserve">: TRANSMIT RETURN TO STOCK </w:t>
      </w:r>
      <w:r w:rsidR="005A2E13" w:rsidRPr="003557DE">
        <w:t>parameter</w:t>
      </w:r>
      <w:r w:rsidR="002F5BCB" w:rsidRPr="003557DE">
        <w:t xml:space="preserve"> is visible only if ASAP version is 1995, and </w:t>
      </w:r>
      <w:r w:rsidR="005A2E13" w:rsidRPr="003557DE">
        <w:t xml:space="preserve">in all versions </w:t>
      </w:r>
      <w:r w:rsidR="002F5BCB" w:rsidRPr="003557DE">
        <w:t xml:space="preserve">the SFTP PRIVATE KEY TEXT and SFTP PUBLIC KEY TEXT </w:t>
      </w:r>
      <w:r w:rsidR="005A2E13" w:rsidRPr="003557DE">
        <w:t>parameters</w:t>
      </w:r>
      <w:r w:rsidR="002F5BCB" w:rsidRPr="003557DE">
        <w:t xml:space="preserve"> are visible only if </w:t>
      </w:r>
      <w:r w:rsidR="005A2E13" w:rsidRPr="003557DE">
        <w:t xml:space="preserve">the </w:t>
      </w:r>
      <w:r w:rsidR="002F5BCB" w:rsidRPr="003557DE">
        <w:t>SFTP TRANSMISSION MODE field is set to A – AUTOMATIC.</w:t>
      </w:r>
    </w:p>
    <w:p w:rsidR="00BE3967" w:rsidRDefault="00BE3967" w:rsidP="00BE3967">
      <w:pPr>
        <w:rPr>
          <w:color w:val="000000"/>
        </w:rPr>
      </w:pPr>
      <w:bookmarkStart w:id="5942" w:name="p362_ssh"/>
    </w:p>
    <w:p w:rsidR="00BE3967" w:rsidRPr="00C86565" w:rsidRDefault="00BE3967" w:rsidP="00BE3967">
      <w:r w:rsidRPr="002C7344">
        <w:rPr>
          <w:color w:val="000000"/>
        </w:rPr>
        <w:t>A new user key, PSO SPMP ADMIN, is used to control the access for the SPMP options and is required to edit the state parameters.</w:t>
      </w:r>
    </w:p>
    <w:bookmarkEnd w:id="5942"/>
    <w:p w:rsidR="002F5BCB" w:rsidRPr="003557DE" w:rsidRDefault="002F5BCB" w:rsidP="003A1C93"/>
    <w:p w:rsidR="005A2E13" w:rsidRPr="003557DE" w:rsidRDefault="005A2E13" w:rsidP="005A2E13">
      <w:pPr>
        <w:rPr>
          <w:b/>
        </w:rPr>
      </w:pPr>
      <w:bookmarkStart w:id="5943" w:name="_Toc340673431"/>
      <w:r w:rsidRPr="003557DE">
        <w:rPr>
          <w:b/>
        </w:rPr>
        <w:t>View/Edit SPMP State Parameters</w:t>
      </w:r>
    </w:p>
    <w:p w:rsidR="00F4531E" w:rsidRPr="003557DE" w:rsidRDefault="00F4531E" w:rsidP="005A2E13">
      <w:pPr>
        <w:rPr>
          <w:b/>
        </w:rPr>
      </w:pPr>
      <w:r w:rsidRPr="003557DE">
        <w:rPr>
          <w:b/>
        </w:rPr>
        <w:t xml:space="preserve">[PSO SPMP STATE PARAMETERS]  </w:t>
      </w:r>
    </w:p>
    <w:p w:rsidR="00B56445" w:rsidRPr="003557DE" w:rsidRDefault="00B56445" w:rsidP="005A2E13">
      <w:pPr>
        <w:rPr>
          <w:b/>
        </w:rPr>
      </w:pPr>
    </w:p>
    <w:p w:rsidR="00B56445" w:rsidRPr="003557DE" w:rsidRDefault="00B56445" w:rsidP="00B56445">
      <w:r w:rsidRPr="003557DE">
        <w:t>This option is used for viewing or editing the SPMP parameters for a specific state. The following fields can be updated using this option:</w:t>
      </w:r>
    </w:p>
    <w:p w:rsidR="00B56445" w:rsidRPr="001466D2" w:rsidRDefault="00B56445" w:rsidP="00B56445"/>
    <w:p w:rsidR="00B56445" w:rsidRPr="003557DE" w:rsidRDefault="00B56445" w:rsidP="00B56445">
      <w:pPr>
        <w:pStyle w:val="ListBullet"/>
      </w:pPr>
      <w:r w:rsidRPr="003557DE">
        <w:t>ASAP VERSION</w:t>
      </w:r>
    </w:p>
    <w:p w:rsidR="00B56445" w:rsidRPr="003557DE" w:rsidRDefault="00B56445" w:rsidP="00EF3DDF">
      <w:pPr>
        <w:autoSpaceDE w:val="0"/>
        <w:autoSpaceDN w:val="0"/>
        <w:adjustRightInd w:val="0"/>
        <w:ind w:firstLine="720"/>
      </w:pPr>
      <w:r w:rsidRPr="003557DE">
        <w:t xml:space="preserve">This is the American Society for Automation in Pharmacy (ASAP) format </w:t>
      </w:r>
    </w:p>
    <w:p w:rsidR="00B56445" w:rsidRPr="003557DE" w:rsidRDefault="00B56445" w:rsidP="00EF3DDF">
      <w:pPr>
        <w:autoSpaceDE w:val="0"/>
        <w:autoSpaceDN w:val="0"/>
        <w:adjustRightInd w:val="0"/>
        <w:ind w:left="360" w:firstLine="360"/>
      </w:pPr>
      <w:r w:rsidRPr="003557DE">
        <w:t xml:space="preserve">version required for the State Prescription Monitoring Program (SPMP) </w:t>
      </w:r>
    </w:p>
    <w:p w:rsidR="00B56445" w:rsidRPr="003557DE" w:rsidRDefault="00B56445" w:rsidP="00EF3DDF">
      <w:pPr>
        <w:autoSpaceDE w:val="0"/>
        <w:autoSpaceDN w:val="0"/>
        <w:adjustRightInd w:val="0"/>
        <w:ind w:left="360" w:firstLine="360"/>
      </w:pPr>
      <w:r w:rsidRPr="003557DE">
        <w:t>data transmission.</w:t>
      </w:r>
    </w:p>
    <w:p w:rsidR="00880F5C" w:rsidRPr="003557DE" w:rsidRDefault="00880F5C">
      <w:pPr>
        <w:pStyle w:val="ListBullet3"/>
        <w:widowControl w:val="0"/>
        <w:numPr>
          <w:ilvl w:val="0"/>
          <w:numId w:val="99"/>
        </w:numPr>
        <w:spacing w:before="20" w:after="20"/>
        <w:pPrChange w:id="5944" w:author="Fred Perez" w:date="2019-03-22T09:44:00Z">
          <w:pPr>
            <w:pStyle w:val="ListBullet3"/>
            <w:widowControl w:val="0"/>
            <w:numPr>
              <w:numId w:val="113"/>
            </w:numPr>
            <w:tabs>
              <w:tab w:val="clear" w:pos="1080"/>
            </w:tabs>
            <w:spacing w:before="20" w:after="20"/>
            <w:ind w:left="720"/>
          </w:pPr>
        </w:pPrChange>
      </w:pPr>
      <w:r w:rsidRPr="003557DE">
        <w:t>1995 ASAP 1995</w:t>
      </w:r>
    </w:p>
    <w:p w:rsidR="00880F5C" w:rsidRPr="003557DE" w:rsidRDefault="00880F5C">
      <w:pPr>
        <w:pStyle w:val="ListBullet3"/>
        <w:widowControl w:val="0"/>
        <w:numPr>
          <w:ilvl w:val="0"/>
          <w:numId w:val="99"/>
        </w:numPr>
        <w:spacing w:before="20" w:after="20"/>
        <w:pPrChange w:id="5945" w:author="Fred Perez" w:date="2019-03-22T09:44:00Z">
          <w:pPr>
            <w:pStyle w:val="ListBullet3"/>
            <w:widowControl w:val="0"/>
            <w:numPr>
              <w:numId w:val="113"/>
            </w:numPr>
            <w:tabs>
              <w:tab w:val="clear" w:pos="1080"/>
            </w:tabs>
            <w:spacing w:before="20" w:after="20"/>
            <w:ind w:left="720"/>
          </w:pPr>
        </w:pPrChange>
      </w:pPr>
      <w:r w:rsidRPr="003557DE">
        <w:t>3.0    ASAP 3.0</w:t>
      </w:r>
    </w:p>
    <w:p w:rsidR="00880F5C" w:rsidRPr="003557DE" w:rsidRDefault="00880F5C">
      <w:pPr>
        <w:pStyle w:val="ListBullet3"/>
        <w:widowControl w:val="0"/>
        <w:numPr>
          <w:ilvl w:val="0"/>
          <w:numId w:val="99"/>
        </w:numPr>
        <w:spacing w:before="20" w:after="20"/>
        <w:pPrChange w:id="5946" w:author="Fred Perez" w:date="2019-03-22T09:44:00Z">
          <w:pPr>
            <w:pStyle w:val="ListBullet3"/>
            <w:widowControl w:val="0"/>
            <w:numPr>
              <w:numId w:val="113"/>
            </w:numPr>
            <w:tabs>
              <w:tab w:val="clear" w:pos="1080"/>
            </w:tabs>
            <w:spacing w:before="20" w:after="20"/>
            <w:ind w:left="720"/>
          </w:pPr>
        </w:pPrChange>
      </w:pPr>
      <w:r w:rsidRPr="003557DE">
        <w:t>4.0    ASAP 4.0</w:t>
      </w:r>
    </w:p>
    <w:p w:rsidR="00880F5C" w:rsidRPr="003557DE" w:rsidRDefault="00880F5C">
      <w:pPr>
        <w:pStyle w:val="ListBullet3"/>
        <w:widowControl w:val="0"/>
        <w:numPr>
          <w:ilvl w:val="0"/>
          <w:numId w:val="99"/>
        </w:numPr>
        <w:spacing w:before="20" w:after="20"/>
        <w:pPrChange w:id="5947" w:author="Fred Perez" w:date="2019-03-22T09:44:00Z">
          <w:pPr>
            <w:pStyle w:val="ListBullet3"/>
            <w:widowControl w:val="0"/>
            <w:numPr>
              <w:numId w:val="113"/>
            </w:numPr>
            <w:tabs>
              <w:tab w:val="clear" w:pos="1080"/>
            </w:tabs>
            <w:spacing w:before="20" w:after="20"/>
            <w:ind w:left="720"/>
          </w:pPr>
        </w:pPrChange>
      </w:pPr>
      <w:r w:rsidRPr="003557DE">
        <w:t>4.1    ASAP 4.1</w:t>
      </w:r>
    </w:p>
    <w:p w:rsidR="00880F5C" w:rsidRPr="003557DE" w:rsidRDefault="00880F5C">
      <w:pPr>
        <w:pStyle w:val="ListBullet3"/>
        <w:widowControl w:val="0"/>
        <w:numPr>
          <w:ilvl w:val="0"/>
          <w:numId w:val="99"/>
        </w:numPr>
        <w:spacing w:before="20" w:after="20"/>
        <w:pPrChange w:id="5948" w:author="Fred Perez" w:date="2019-03-22T09:44:00Z">
          <w:pPr>
            <w:pStyle w:val="ListBullet3"/>
            <w:widowControl w:val="0"/>
            <w:numPr>
              <w:numId w:val="113"/>
            </w:numPr>
            <w:tabs>
              <w:tab w:val="clear" w:pos="1080"/>
            </w:tabs>
            <w:spacing w:before="20" w:after="20"/>
            <w:ind w:left="720"/>
          </w:pPr>
        </w:pPrChange>
      </w:pPr>
      <w:r w:rsidRPr="003557DE">
        <w:t>4.2    ASAP 4.2</w:t>
      </w:r>
    </w:p>
    <w:p w:rsidR="00126550" w:rsidRPr="003557DE" w:rsidRDefault="00126550" w:rsidP="00126550">
      <w:r w:rsidRPr="003557DE">
        <w:t>TRANSMIT RETURN TO STOCK</w:t>
      </w:r>
    </w:p>
    <w:p w:rsidR="00126550" w:rsidRPr="003557DE" w:rsidRDefault="00126550" w:rsidP="00126550">
      <w:pPr>
        <w:pStyle w:val="TOC2"/>
      </w:pPr>
      <w:r w:rsidRPr="003557DE">
        <w:rPr>
          <w:lang w:val="en"/>
        </w:rPr>
        <w:t>I</w:t>
      </w:r>
      <w:r w:rsidRPr="003557DE">
        <w:rPr>
          <w:rFonts w:eastAsia="Calibri"/>
          <w:lang w:val="en"/>
        </w:rPr>
        <w:t>f the ASAP Version is 1995,  then this field will be prompted and will indicate whether Return To Stock fills should automatically be transmitted to</w:t>
      </w:r>
      <w:r w:rsidRPr="003557DE">
        <w:rPr>
          <w:rFonts w:eastAsia="Calibri"/>
        </w:rPr>
        <w:t xml:space="preserve"> </w:t>
      </w:r>
      <w:r w:rsidRPr="003557DE">
        <w:rPr>
          <w:rFonts w:eastAsia="Calibri"/>
          <w:lang w:val="en"/>
        </w:rPr>
        <w:t>the state (in a separate file),  or if reporting</w:t>
      </w:r>
      <w:r w:rsidRPr="003557DE">
        <w:rPr>
          <w:rFonts w:eastAsia="Calibri"/>
        </w:rPr>
        <w:t xml:space="preserve"> </w:t>
      </w:r>
      <w:r w:rsidRPr="003557DE">
        <w:rPr>
          <w:rFonts w:eastAsia="Calibri"/>
          <w:lang w:val="en"/>
        </w:rPr>
        <w:t xml:space="preserve">of such records will be handled manually. This field will not be shown </w:t>
      </w:r>
      <w:r w:rsidRPr="003557DE">
        <w:t>if the ASAP Version is other than 1995.</w:t>
      </w:r>
    </w:p>
    <w:p w:rsidR="00B56445" w:rsidRPr="003557DE" w:rsidRDefault="00B56445" w:rsidP="00B56445">
      <w:pPr>
        <w:pStyle w:val="ListBullet"/>
      </w:pPr>
      <w:r w:rsidRPr="003557DE">
        <w:t>INCLUDE NON-VETERAN PATIENTS</w:t>
      </w:r>
    </w:p>
    <w:p w:rsidR="00B56445" w:rsidRPr="003557DE" w:rsidRDefault="00EF3DDF" w:rsidP="00EF3DDF">
      <w:pPr>
        <w:pStyle w:val="ListBullet"/>
        <w:ind w:left="360"/>
      </w:pPr>
      <w:r w:rsidRPr="003557DE">
        <w:tab/>
      </w:r>
      <w:r w:rsidR="00B56445" w:rsidRPr="003557DE">
        <w:t xml:space="preserve">This field indicates whether controlled substances prescriptions </w:t>
      </w:r>
    </w:p>
    <w:p w:rsidR="00B56445" w:rsidRPr="003557DE" w:rsidRDefault="00EF3DDF" w:rsidP="00B56445">
      <w:pPr>
        <w:pStyle w:val="ListBullet"/>
      </w:pPr>
      <w:r w:rsidRPr="003557DE">
        <w:t xml:space="preserve">       </w:t>
      </w:r>
      <w:r w:rsidRPr="003557DE">
        <w:tab/>
      </w:r>
      <w:r w:rsidR="00B56445" w:rsidRPr="003557DE">
        <w:t xml:space="preserve">dispensed to non-veteran patients should be included in the export file </w:t>
      </w:r>
    </w:p>
    <w:p w:rsidR="00B56445" w:rsidRPr="003557DE" w:rsidRDefault="00EF3DDF" w:rsidP="00B56445">
      <w:pPr>
        <w:pStyle w:val="ListBullet"/>
      </w:pPr>
      <w:r w:rsidRPr="003557DE">
        <w:tab/>
      </w:r>
      <w:r w:rsidR="00B56445" w:rsidRPr="003557DE">
        <w:t>transmitted to the state.</w:t>
      </w:r>
    </w:p>
    <w:p w:rsidR="00880F5C" w:rsidRPr="003557DE" w:rsidRDefault="00880F5C">
      <w:pPr>
        <w:pStyle w:val="ListBullet3"/>
        <w:widowControl w:val="0"/>
        <w:numPr>
          <w:ilvl w:val="0"/>
          <w:numId w:val="99"/>
        </w:numPr>
        <w:spacing w:before="20" w:after="20"/>
        <w:pPrChange w:id="5949" w:author="Fred Perez" w:date="2019-03-22T09:44:00Z">
          <w:pPr>
            <w:pStyle w:val="ListBullet3"/>
            <w:widowControl w:val="0"/>
            <w:numPr>
              <w:numId w:val="113"/>
            </w:numPr>
            <w:tabs>
              <w:tab w:val="clear" w:pos="1080"/>
            </w:tabs>
            <w:spacing w:before="20" w:after="20"/>
            <w:ind w:left="720"/>
          </w:pPr>
        </w:pPrChange>
      </w:pPr>
      <w:r w:rsidRPr="003557DE">
        <w:t>1   YES</w:t>
      </w:r>
    </w:p>
    <w:p w:rsidR="00880F5C" w:rsidRPr="003557DE" w:rsidRDefault="00880F5C">
      <w:pPr>
        <w:pStyle w:val="ListBullet3"/>
        <w:widowControl w:val="0"/>
        <w:numPr>
          <w:ilvl w:val="0"/>
          <w:numId w:val="99"/>
        </w:numPr>
        <w:spacing w:before="20" w:after="20"/>
        <w:pPrChange w:id="5950" w:author="Fred Perez" w:date="2019-03-22T09:44:00Z">
          <w:pPr>
            <w:pStyle w:val="ListBullet3"/>
            <w:widowControl w:val="0"/>
            <w:numPr>
              <w:numId w:val="113"/>
            </w:numPr>
            <w:tabs>
              <w:tab w:val="clear" w:pos="1080"/>
            </w:tabs>
            <w:spacing w:before="20" w:after="20"/>
            <w:ind w:left="720"/>
          </w:pPr>
        </w:pPrChange>
      </w:pPr>
      <w:r w:rsidRPr="003557DE">
        <w:t>0   NO</w:t>
      </w:r>
    </w:p>
    <w:p w:rsidR="00B56445" w:rsidRPr="003557DE" w:rsidRDefault="00B56445" w:rsidP="00B56445">
      <w:pPr>
        <w:pStyle w:val="ListBullet"/>
      </w:pPr>
      <w:r w:rsidRPr="003557DE">
        <w:t>REPORTING FREQUENCY IN DAYS</w:t>
      </w:r>
    </w:p>
    <w:p w:rsidR="00B56445" w:rsidRPr="003557DE" w:rsidRDefault="00B56445" w:rsidP="00B56445">
      <w:pPr>
        <w:pStyle w:val="ListBullet"/>
      </w:pPr>
      <w:r w:rsidRPr="003557DE">
        <w:tab/>
        <w:t>This is the frequency the state requires pharmacies to report data. The</w:t>
      </w:r>
    </w:p>
    <w:p w:rsidR="00B56445" w:rsidRPr="003557DE" w:rsidRDefault="00B56445" w:rsidP="00126550">
      <w:pPr>
        <w:pStyle w:val="ListBullet"/>
      </w:pPr>
      <w:r w:rsidRPr="003557DE">
        <w:tab/>
        <w:t xml:space="preserve">value </w:t>
      </w:r>
      <w:r w:rsidR="00126550" w:rsidRPr="003557DE">
        <w:t xml:space="preserve">represents the number of days between </w:t>
      </w:r>
      <w:r w:rsidR="00126550" w:rsidRPr="003557DE">
        <w:rPr>
          <w:rFonts w:eastAsia="Calibri"/>
          <w:bCs w:val="0"/>
          <w:szCs w:val="22"/>
        </w:rPr>
        <w:t>transmissions of data to the state.</w:t>
      </w:r>
    </w:p>
    <w:p w:rsidR="00B56445" w:rsidRPr="003557DE" w:rsidRDefault="00EF3DDF" w:rsidP="00B56445">
      <w:pPr>
        <w:pStyle w:val="ListBullet"/>
      </w:pPr>
      <w:r w:rsidRPr="003557DE">
        <w:t xml:space="preserve">OPEN </w:t>
      </w:r>
      <w:r w:rsidR="00B56445" w:rsidRPr="003557DE">
        <w:t>VMS LOCAL DIRECTORY</w:t>
      </w:r>
    </w:p>
    <w:p w:rsidR="00B56445" w:rsidRPr="003557DE" w:rsidRDefault="00B56445" w:rsidP="00B56445">
      <w:pPr>
        <w:pStyle w:val="ListBullet"/>
      </w:pPr>
      <w:r w:rsidRPr="003557DE">
        <w:tab/>
        <w:t xml:space="preserve">This is the name of the local secure directory where the State Prescription </w:t>
      </w:r>
    </w:p>
    <w:p w:rsidR="00B56445" w:rsidRPr="003557DE" w:rsidRDefault="00B56445" w:rsidP="00B56445">
      <w:pPr>
        <w:pStyle w:val="ListBullet"/>
      </w:pPr>
      <w:r w:rsidRPr="003557DE">
        <w:tab/>
        <w:t xml:space="preserve">Monitoring Program (SPMP) export file will be created before it can be </w:t>
      </w:r>
    </w:p>
    <w:p w:rsidR="00B56445" w:rsidRPr="003557DE" w:rsidRDefault="00B56445" w:rsidP="00B56445">
      <w:pPr>
        <w:pStyle w:val="ListBullet"/>
      </w:pPr>
      <w:r w:rsidRPr="003557DE">
        <w:tab/>
      </w:r>
      <w:r w:rsidR="00126550" w:rsidRPr="003557DE">
        <w:t xml:space="preserve">transmitted to the state </w:t>
      </w:r>
      <w:r w:rsidR="00126550" w:rsidRPr="003557DE">
        <w:rPr>
          <w:rFonts w:eastAsia="Calibri"/>
          <w:bCs w:val="0"/>
          <w:szCs w:val="22"/>
        </w:rPr>
        <w:t>(e.g., USER$:[SPMP]).</w:t>
      </w:r>
    </w:p>
    <w:p w:rsidR="002E32C0" w:rsidRPr="003557DE" w:rsidRDefault="00583040" w:rsidP="00F56112">
      <w:pPr>
        <w:pStyle w:val="Note"/>
        <w:ind w:left="1440" w:hanging="720"/>
      </w:pPr>
      <w:r>
        <w:rPr>
          <w:noProof/>
        </w:rPr>
        <w:drawing>
          <wp:inline distT="0" distB="0" distL="0" distR="0">
            <wp:extent cx="464820" cy="373380"/>
            <wp:effectExtent l="0" t="0" r="0" b="0"/>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 xml:space="preserve">the primary </w:t>
      </w:r>
      <w:r w:rsidR="002E32C0" w:rsidRPr="003557DE">
        <w:t xml:space="preserve">VistA </w:t>
      </w:r>
      <w:r w:rsidR="00126550" w:rsidRPr="003557DE">
        <w:t xml:space="preserve">database </w:t>
      </w:r>
      <w:r w:rsidR="002E32C0" w:rsidRPr="003557DE">
        <w:t>on an Open VMS operating system, this field can be left blank.</w:t>
      </w:r>
    </w:p>
    <w:p w:rsidR="00FF05BC" w:rsidRPr="003557DE" w:rsidRDefault="00583040" w:rsidP="00F56112">
      <w:pPr>
        <w:pStyle w:val="Note"/>
        <w:ind w:left="1440" w:hanging="720"/>
        <w:rPr>
          <w:b/>
        </w:rPr>
      </w:pPr>
      <w:r>
        <w:rPr>
          <w:noProof/>
        </w:rPr>
        <w:drawing>
          <wp:inline distT="0" distB="0" distL="0" distR="0">
            <wp:extent cx="464820" cy="373380"/>
            <wp:effectExtent l="0" t="0" r="0" b="0"/>
            <wp:docPr id="115" name="Picture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FF05BC" w:rsidRPr="00F56112">
        <w:rPr>
          <w:b/>
        </w:rPr>
        <w:t>Note</w:t>
      </w:r>
      <w:r w:rsidR="00FF05BC" w:rsidRPr="003557DE">
        <w:t>: The directory name chosen must have the appropriate READ, WRITE, EXECUTE, and DELETE privileges. Further details can be found in the SPMP Installation Guide.</w:t>
      </w:r>
    </w:p>
    <w:p w:rsidR="00EF3DDF" w:rsidRPr="003557DE" w:rsidRDefault="00EF3DDF" w:rsidP="00EF3DDF">
      <w:pPr>
        <w:pStyle w:val="ListBullet"/>
      </w:pPr>
      <w:r w:rsidRPr="003557DE">
        <w:t>UNIX/LINUX LOCAL DIRECTORY</w:t>
      </w:r>
    </w:p>
    <w:p w:rsidR="00EF3DDF" w:rsidRPr="003557DE" w:rsidRDefault="00EF3DDF" w:rsidP="00EF3DDF">
      <w:pPr>
        <w:pStyle w:val="ListBullet"/>
        <w:ind w:left="630"/>
        <w:rPr>
          <w:sz w:val="24"/>
          <w:szCs w:val="24"/>
        </w:rPr>
      </w:pPr>
      <w:r w:rsidRPr="003557DE">
        <w:rPr>
          <w:rFonts w:eastAsia="Calibri"/>
          <w:lang w:val="en"/>
        </w:rPr>
        <w:t xml:space="preserve">This is </w:t>
      </w:r>
      <w:r w:rsidR="00126550" w:rsidRPr="003557DE">
        <w:rPr>
          <w:rFonts w:eastAsia="Calibri"/>
          <w:lang w:val="en"/>
        </w:rPr>
        <w:t xml:space="preserve">the </w:t>
      </w:r>
      <w:r w:rsidRPr="003557DE">
        <w:rPr>
          <w:rFonts w:eastAsia="Calibri"/>
          <w:lang w:val="en"/>
        </w:rPr>
        <w:t>name of the local Unix/Linux secure</w:t>
      </w:r>
      <w:r w:rsidRPr="003557DE">
        <w:rPr>
          <w:rFonts w:eastAsia="Calibri"/>
        </w:rPr>
        <w:t xml:space="preserve"> </w:t>
      </w:r>
      <w:r w:rsidRPr="003557DE">
        <w:rPr>
          <w:rFonts w:eastAsia="Calibri"/>
          <w:lang w:val="en"/>
        </w:rPr>
        <w:t>directory where the State Prescription</w:t>
      </w:r>
      <w:r w:rsidRPr="003557DE">
        <w:rPr>
          <w:rFonts w:eastAsia="Calibri"/>
        </w:rPr>
        <w:t xml:space="preserve"> </w:t>
      </w:r>
      <w:r w:rsidRPr="003557DE">
        <w:rPr>
          <w:rFonts w:eastAsia="Calibri"/>
          <w:lang w:val="en"/>
        </w:rPr>
        <w:t>Monitoring Program (SPMP) export file will be</w:t>
      </w:r>
      <w:r w:rsidRPr="003557DE">
        <w:rPr>
          <w:rFonts w:eastAsia="Calibri"/>
        </w:rPr>
        <w:t xml:space="preserve"> </w:t>
      </w:r>
      <w:r w:rsidRPr="003557DE">
        <w:rPr>
          <w:rFonts w:eastAsia="Calibri"/>
          <w:lang w:val="en"/>
        </w:rPr>
        <w:t>created before it can be transmitted to the</w:t>
      </w:r>
      <w:r w:rsidRPr="003557DE">
        <w:rPr>
          <w:rFonts w:eastAsia="Calibri"/>
        </w:rPr>
        <w:t xml:space="preserve"> </w:t>
      </w:r>
      <w:r w:rsidRPr="003557DE">
        <w:rPr>
          <w:rFonts w:eastAsia="Calibri"/>
          <w:lang w:val="en"/>
        </w:rPr>
        <w:t>state (e.g., /usr/spmp/).</w:t>
      </w:r>
    </w:p>
    <w:p w:rsidR="00EF3DDF" w:rsidRPr="003557DE" w:rsidRDefault="00583040" w:rsidP="00F56112">
      <w:pPr>
        <w:pStyle w:val="Note"/>
        <w:ind w:left="1440" w:hanging="720"/>
      </w:pPr>
      <w:r>
        <w:rPr>
          <w:noProof/>
        </w:rPr>
        <w:drawing>
          <wp:inline distT="0" distB="0" distL="0" distR="0">
            <wp:extent cx="464820" cy="373380"/>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the primary VistA database</w:t>
      </w:r>
      <w:r w:rsidR="002E32C0" w:rsidRPr="003557DE">
        <w:t xml:space="preserve"> on a Unix/Linux operating system, this field can be left blank.</w:t>
      </w:r>
    </w:p>
    <w:p w:rsidR="00B56445" w:rsidRPr="003557DE" w:rsidRDefault="00B56445" w:rsidP="00B56445">
      <w:pPr>
        <w:pStyle w:val="ListBullet"/>
        <w:rPr>
          <w:sz w:val="24"/>
          <w:szCs w:val="24"/>
        </w:rPr>
      </w:pPr>
      <w:r w:rsidRPr="003557DE">
        <w:rPr>
          <w:sz w:val="24"/>
          <w:szCs w:val="24"/>
        </w:rPr>
        <w:t>WINDOWS/NT LOCAL DIRECTORY</w:t>
      </w:r>
    </w:p>
    <w:p w:rsidR="00EF3DDF" w:rsidRPr="003557DE" w:rsidRDefault="00EF3DDF" w:rsidP="00EF3DDF">
      <w:pPr>
        <w:pStyle w:val="ListBullet"/>
        <w:ind w:left="630"/>
        <w:rPr>
          <w:rFonts w:eastAsia="Calibri"/>
          <w:lang w:val="en"/>
        </w:rPr>
      </w:pPr>
      <w:r w:rsidRPr="003557DE">
        <w:rPr>
          <w:rFonts w:eastAsia="Calibri"/>
          <w:lang w:val="en"/>
        </w:rPr>
        <w:t xml:space="preserve">This is </w:t>
      </w:r>
      <w:r w:rsidR="00B95E72" w:rsidRPr="003557DE">
        <w:rPr>
          <w:rFonts w:eastAsia="Calibri"/>
          <w:lang w:val="en"/>
        </w:rPr>
        <w:t xml:space="preserve">the </w:t>
      </w:r>
      <w:r w:rsidRPr="003557DE">
        <w:rPr>
          <w:rFonts w:eastAsia="Calibri"/>
          <w:lang w:val="en"/>
        </w:rPr>
        <w:t>name of the local Windows/NT secure</w:t>
      </w:r>
      <w:r w:rsidRPr="003557DE">
        <w:rPr>
          <w:rFonts w:eastAsia="Calibri"/>
        </w:rPr>
        <w:t xml:space="preserve"> </w:t>
      </w:r>
      <w:r w:rsidRPr="003557DE">
        <w:rPr>
          <w:rFonts w:eastAsia="Calibri"/>
          <w:lang w:val="en"/>
        </w:rPr>
        <w:t>directory where the State Prescription</w:t>
      </w:r>
      <w:r w:rsidRPr="003557DE">
        <w:rPr>
          <w:rFonts w:eastAsia="Calibri"/>
        </w:rPr>
        <w:t xml:space="preserve"> </w:t>
      </w:r>
      <w:r w:rsidRPr="003557DE">
        <w:rPr>
          <w:rFonts w:eastAsia="Calibri"/>
          <w:lang w:val="en"/>
        </w:rPr>
        <w:t>Monitoring Program (SPMP) export file will be</w:t>
      </w:r>
      <w:r w:rsidRPr="003557DE">
        <w:rPr>
          <w:rFonts w:eastAsia="Calibri"/>
        </w:rPr>
        <w:t xml:space="preserve"> </w:t>
      </w:r>
      <w:r w:rsidRPr="003557DE">
        <w:rPr>
          <w:rFonts w:eastAsia="Calibri"/>
          <w:lang w:val="en"/>
        </w:rPr>
        <w:t>created before it can be transmitted to the</w:t>
      </w:r>
      <w:r w:rsidRPr="003557DE">
        <w:rPr>
          <w:rFonts w:eastAsia="Calibri"/>
        </w:rPr>
        <w:t xml:space="preserve"> </w:t>
      </w:r>
      <w:r w:rsidRPr="003557DE">
        <w:rPr>
          <w:rFonts w:eastAsia="Calibri"/>
          <w:lang w:val="en"/>
        </w:rPr>
        <w:t>state (e.g., D:\SPMP\).</w:t>
      </w:r>
    </w:p>
    <w:p w:rsidR="002E32C0" w:rsidRPr="003557DE" w:rsidRDefault="00583040" w:rsidP="00F56112">
      <w:pPr>
        <w:pStyle w:val="ListBullet"/>
        <w:tabs>
          <w:tab w:val="clear" w:pos="630"/>
        </w:tabs>
        <w:ind w:left="1350" w:hanging="720"/>
      </w:pPr>
      <w:r>
        <w:rPr>
          <w:noProof/>
        </w:rPr>
        <w:drawing>
          <wp:inline distT="0" distB="0" distL="0" distR="0">
            <wp:extent cx="464820" cy="373380"/>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E32C0" w:rsidRPr="003557DE">
        <w:rPr>
          <w:b/>
        </w:rPr>
        <w:t>Note:</w:t>
      </w:r>
      <w:r w:rsidR="002E32C0" w:rsidRPr="003557DE">
        <w:t xml:space="preserve"> If your site does not run </w:t>
      </w:r>
      <w:r w:rsidR="00126550" w:rsidRPr="003557DE">
        <w:t>the primary VistA database</w:t>
      </w:r>
      <w:r w:rsidR="002E32C0" w:rsidRPr="003557DE">
        <w:t xml:space="preserve"> on a Windows/NT operating system, this field can be left blank.</w:t>
      </w:r>
    </w:p>
    <w:p w:rsidR="00B56445" w:rsidRPr="003557DE" w:rsidRDefault="00B56445" w:rsidP="00B56445">
      <w:pPr>
        <w:pStyle w:val="ListBullet"/>
      </w:pPr>
      <w:r w:rsidRPr="003557DE">
        <w:t>FILE NAME PREFIX</w:t>
      </w:r>
    </w:p>
    <w:p w:rsidR="00B56445" w:rsidRPr="003557DE" w:rsidRDefault="00B56445" w:rsidP="00EF3DDF">
      <w:pPr>
        <w:autoSpaceDE w:val="0"/>
        <w:autoSpaceDN w:val="0"/>
        <w:adjustRightInd w:val="0"/>
        <w:ind w:firstLine="720"/>
      </w:pPr>
      <w:r w:rsidRPr="003557DE">
        <w:t xml:space="preserve">This is the prefix that will be appended to the name of the export file </w:t>
      </w:r>
    </w:p>
    <w:p w:rsidR="00B56445" w:rsidRPr="003557DE" w:rsidRDefault="00EF3DDF" w:rsidP="00B56445">
      <w:pPr>
        <w:pStyle w:val="ListBullet"/>
      </w:pPr>
      <w:r w:rsidRPr="003557DE">
        <w:tab/>
      </w:r>
      <w:r w:rsidRPr="003557DE">
        <w:tab/>
      </w:r>
      <w:r w:rsidR="00126550" w:rsidRPr="003557DE">
        <w:t>transmitted to the state (e.g., for New Jersey  “NJ_561”).</w:t>
      </w:r>
    </w:p>
    <w:p w:rsidR="00B56445" w:rsidRPr="003557DE" w:rsidRDefault="00B56445" w:rsidP="00B56445">
      <w:pPr>
        <w:pStyle w:val="ListBullet"/>
      </w:pPr>
      <w:r w:rsidRPr="003557DE">
        <w:t>FILE EXTENSION</w:t>
      </w:r>
    </w:p>
    <w:p w:rsidR="00B56445" w:rsidRPr="003557DE" w:rsidRDefault="00B56445" w:rsidP="00B56445">
      <w:pPr>
        <w:pStyle w:val="ListBullet"/>
      </w:pPr>
      <w:r w:rsidRPr="003557DE">
        <w:tab/>
        <w:t>This is the extension of the export file transmitted to the state.</w:t>
      </w:r>
    </w:p>
    <w:p w:rsidR="002E32C0" w:rsidRPr="003557DE" w:rsidRDefault="002E32C0">
      <w:pPr>
        <w:pStyle w:val="ListBullet3"/>
        <w:widowControl w:val="0"/>
        <w:numPr>
          <w:ilvl w:val="0"/>
          <w:numId w:val="99"/>
        </w:numPr>
        <w:spacing w:before="20" w:after="20"/>
        <w:pPrChange w:id="5951" w:author="Fred Perez" w:date="2019-03-22T09:44:00Z">
          <w:pPr>
            <w:pStyle w:val="ListBullet3"/>
            <w:widowControl w:val="0"/>
            <w:numPr>
              <w:numId w:val="113"/>
            </w:numPr>
            <w:tabs>
              <w:tab w:val="clear" w:pos="1080"/>
            </w:tabs>
            <w:spacing w:before="20" w:after="20"/>
            <w:ind w:left="720"/>
          </w:pPr>
        </w:pPrChange>
      </w:pPr>
      <w:r w:rsidRPr="003557DE">
        <w:t>.TXT   .TXT</w:t>
      </w:r>
    </w:p>
    <w:p w:rsidR="002E32C0" w:rsidRDefault="002E32C0">
      <w:pPr>
        <w:pStyle w:val="ListBullet3"/>
        <w:widowControl w:val="0"/>
        <w:numPr>
          <w:ilvl w:val="0"/>
          <w:numId w:val="99"/>
        </w:numPr>
        <w:spacing w:before="20" w:after="20"/>
        <w:pPrChange w:id="5952" w:author="Fred Perez" w:date="2019-03-22T09:44:00Z">
          <w:pPr>
            <w:pStyle w:val="ListBullet3"/>
            <w:widowControl w:val="0"/>
            <w:numPr>
              <w:numId w:val="113"/>
            </w:numPr>
            <w:tabs>
              <w:tab w:val="clear" w:pos="1080"/>
            </w:tabs>
            <w:spacing w:before="20" w:after="20"/>
            <w:ind w:left="720"/>
          </w:pPr>
        </w:pPrChange>
      </w:pPr>
      <w:r w:rsidRPr="003557DE">
        <w:t>.DAT   .DAT</w:t>
      </w:r>
    </w:p>
    <w:p w:rsidR="00BE3967" w:rsidRDefault="00BE3967" w:rsidP="00BE3967">
      <w:pPr>
        <w:pStyle w:val="ListBullet"/>
      </w:pPr>
      <w:bookmarkStart w:id="5953" w:name="p361_rename_file_after_upload"/>
    </w:p>
    <w:p w:rsidR="00BE3967" w:rsidRPr="002C7344" w:rsidRDefault="00BE3967" w:rsidP="00BE3967">
      <w:pPr>
        <w:pStyle w:val="ListBullet"/>
      </w:pPr>
      <w:r w:rsidRPr="002C7344">
        <w:t>RENAME FILE AFTER UPLOAD</w:t>
      </w:r>
    </w:p>
    <w:bookmarkEnd w:id="5953"/>
    <w:p w:rsidR="00BE3967" w:rsidRPr="002C7344" w:rsidRDefault="00BE3967" w:rsidP="00BE3967">
      <w:pPr>
        <w:pStyle w:val="ListBullet"/>
        <w:ind w:left="720"/>
      </w:pPr>
      <w:r w:rsidRPr="002C7344">
        <w:t>This field indicates whether the data export file should be created and uploaded with a .DAT extension (or .TXT) directly or if the file should be created and uploaded with a .UP extension and once the upload completes the file would then be renamed to .DAT (or .TXT).</w:t>
      </w:r>
    </w:p>
    <w:p w:rsidR="00BE3967" w:rsidRPr="002C7344" w:rsidRDefault="00BE3967" w:rsidP="003A3235">
      <w:pPr>
        <w:pStyle w:val="TableText0"/>
      </w:pPr>
      <w:r w:rsidRPr="002C7344">
        <w:t>NO  - File will be uploaded as .DAT/.TXT directly (no renaming)</w:t>
      </w:r>
    </w:p>
    <w:p w:rsidR="00BE3967" w:rsidRPr="002C7344" w:rsidRDefault="00BE3967" w:rsidP="003A3235">
      <w:pPr>
        <w:pStyle w:val="TableText0"/>
      </w:pPr>
      <w:r w:rsidRPr="002C7344">
        <w:t>YES - File will be uploaded as .UP and then renamed to .DAT/.TXT</w:t>
      </w:r>
    </w:p>
    <w:p w:rsidR="00BE3967" w:rsidRPr="008C5431" w:rsidRDefault="00BE3967" w:rsidP="003A3235">
      <w:pPr>
        <w:pStyle w:val="TableText0"/>
      </w:pPr>
      <w:r w:rsidRPr="008C5431">
        <w:t xml:space="preserve">Choose from: </w:t>
      </w:r>
    </w:p>
    <w:p w:rsidR="00BE3967" w:rsidRPr="008C5431" w:rsidRDefault="00BE3967" w:rsidP="003A3235">
      <w:pPr>
        <w:pStyle w:val="TableText0"/>
      </w:pPr>
      <w:r w:rsidRPr="008C5431">
        <w:t>0        NO</w:t>
      </w:r>
    </w:p>
    <w:p w:rsidR="00BE3967" w:rsidRPr="008C5431" w:rsidRDefault="00BE3967" w:rsidP="003A3235">
      <w:pPr>
        <w:pStyle w:val="TableText0"/>
      </w:pPr>
      <w:r w:rsidRPr="008C5431">
        <w:t>1        YES</w:t>
      </w:r>
    </w:p>
    <w:p w:rsidR="00BE3967" w:rsidRPr="003557DE" w:rsidRDefault="00BE3967" w:rsidP="00BE3967">
      <w:pPr>
        <w:pStyle w:val="ListBullet3"/>
        <w:widowControl w:val="0"/>
        <w:numPr>
          <w:ilvl w:val="0"/>
          <w:numId w:val="0"/>
        </w:numPr>
        <w:spacing w:before="20" w:after="20"/>
      </w:pPr>
    </w:p>
    <w:p w:rsidR="00B56445" w:rsidRPr="003557DE" w:rsidRDefault="00B56445" w:rsidP="00B56445">
      <w:pPr>
        <w:pStyle w:val="ListBullet"/>
      </w:pPr>
      <w:r w:rsidRPr="003557DE">
        <w:t xml:space="preserve">STATE </w:t>
      </w:r>
      <w:r w:rsidR="002E32C0" w:rsidRPr="003557DE">
        <w:t>S</w:t>
      </w:r>
      <w:r w:rsidRPr="003557DE">
        <w:t>FTP SERVER IP ADDRESS</w:t>
      </w:r>
    </w:p>
    <w:p w:rsidR="00B56445" w:rsidRPr="003557DE" w:rsidRDefault="00B56445" w:rsidP="00B56445">
      <w:pPr>
        <w:pStyle w:val="ListBullet"/>
      </w:pPr>
      <w:r w:rsidRPr="003557DE">
        <w:tab/>
        <w:t xml:space="preserve">This is the secure FTP IP address of the State Prescription Monitoring </w:t>
      </w:r>
    </w:p>
    <w:p w:rsidR="00B56445" w:rsidRPr="003557DE" w:rsidRDefault="00B56445" w:rsidP="00B56445">
      <w:pPr>
        <w:pStyle w:val="ListBullet"/>
      </w:pPr>
      <w:r w:rsidRPr="003557DE">
        <w:tab/>
        <w:t>Program (SPMP) server where the export file will be transmitted to.</w:t>
      </w:r>
    </w:p>
    <w:p w:rsidR="001C2AFA" w:rsidRDefault="00583040" w:rsidP="00F56112">
      <w:pPr>
        <w:pStyle w:val="ListBullet"/>
      </w:pPr>
      <w:r>
        <w:rPr>
          <w:noProof/>
        </w:rPr>
        <w:drawing>
          <wp:inline distT="0" distB="0" distL="0" distR="0">
            <wp:extent cx="464820" cy="37338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C2AFA" w:rsidRPr="00F56112">
        <w:rPr>
          <w:b/>
        </w:rPr>
        <w:t>Note</w:t>
      </w:r>
      <w:r w:rsidR="001C2AFA" w:rsidRPr="003557DE">
        <w:t>: This should be obtained from the State reporting authority.</w:t>
      </w:r>
    </w:p>
    <w:p w:rsidR="002960BF" w:rsidRPr="003557DE" w:rsidRDefault="002960BF" w:rsidP="00F56112">
      <w:pPr>
        <w:pStyle w:val="ListBullet"/>
      </w:pPr>
    </w:p>
    <w:p w:rsidR="00B56445" w:rsidRPr="003557DE" w:rsidRDefault="00B56445" w:rsidP="00B56445">
      <w:pPr>
        <w:pStyle w:val="ListBullet"/>
      </w:pPr>
      <w:r w:rsidRPr="003557DE">
        <w:t xml:space="preserve">STATE </w:t>
      </w:r>
      <w:r w:rsidR="002E32C0" w:rsidRPr="003557DE">
        <w:t>S</w:t>
      </w:r>
      <w:r w:rsidRPr="003557DE">
        <w:t>FTP SERVER USERNAME</w:t>
      </w:r>
    </w:p>
    <w:p w:rsidR="00B56445" w:rsidRPr="003557DE" w:rsidRDefault="00B56445" w:rsidP="00B56445">
      <w:pPr>
        <w:pStyle w:val="ListBullet"/>
      </w:pPr>
      <w:r w:rsidRPr="003557DE">
        <w:tab/>
        <w:t xml:space="preserve">This is the secure FTP username at the State Prescription Monitoring </w:t>
      </w:r>
    </w:p>
    <w:p w:rsidR="00B56445" w:rsidRPr="003557DE" w:rsidRDefault="00B56445" w:rsidP="00B56445">
      <w:pPr>
        <w:pStyle w:val="ListBullet"/>
      </w:pPr>
      <w:r w:rsidRPr="003557DE">
        <w:tab/>
        <w:t>Program (SPMP) server where the export file will be transmitted to.</w:t>
      </w:r>
    </w:p>
    <w:p w:rsidR="001C2AFA" w:rsidRPr="003557DE" w:rsidRDefault="00583040" w:rsidP="00F56112">
      <w:pPr>
        <w:pStyle w:val="ListBullet"/>
      </w:pPr>
      <w:r>
        <w:rPr>
          <w:noProof/>
        </w:rPr>
        <w:drawing>
          <wp:inline distT="0" distB="0" distL="0" distR="0">
            <wp:extent cx="464820" cy="373380"/>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1C2AFA" w:rsidRPr="00F56112">
        <w:rPr>
          <w:b/>
        </w:rPr>
        <w:t>Note</w:t>
      </w:r>
      <w:r w:rsidR="001C2AFA" w:rsidRPr="003557DE">
        <w:t>: This should be obtained from the State reporting authority.</w:t>
      </w:r>
    </w:p>
    <w:p w:rsidR="00B56445" w:rsidRPr="003557DE" w:rsidRDefault="00B56445" w:rsidP="00B56445">
      <w:pPr>
        <w:pStyle w:val="ListBullet"/>
        <w:rPr>
          <w:sz w:val="24"/>
          <w:szCs w:val="24"/>
        </w:rPr>
      </w:pPr>
      <w:r w:rsidRPr="003557DE">
        <w:rPr>
          <w:sz w:val="24"/>
          <w:szCs w:val="24"/>
        </w:rPr>
        <w:t xml:space="preserve">STATE </w:t>
      </w:r>
      <w:r w:rsidR="009D7E74" w:rsidRPr="003557DE">
        <w:rPr>
          <w:sz w:val="24"/>
          <w:szCs w:val="24"/>
        </w:rPr>
        <w:t>S</w:t>
      </w:r>
      <w:r w:rsidRPr="003557DE">
        <w:rPr>
          <w:sz w:val="24"/>
          <w:szCs w:val="24"/>
        </w:rPr>
        <w:t>FTP SERVER PORT #</w:t>
      </w:r>
    </w:p>
    <w:p w:rsidR="00251D38" w:rsidRPr="003557DE" w:rsidRDefault="00251D38" w:rsidP="00251D38">
      <w:pPr>
        <w:pStyle w:val="ListBullet"/>
        <w:ind w:left="630"/>
      </w:pPr>
      <w:r w:rsidRPr="003557DE">
        <w:rPr>
          <w:rFonts w:eastAsia="Calibri"/>
          <w:lang w:val="en"/>
        </w:rPr>
        <w:t>This is the secure FTP port number used by the State Prescription Monitoring Program (SPMP)</w:t>
      </w:r>
      <w:r w:rsidRPr="003557DE">
        <w:rPr>
          <w:rFonts w:eastAsia="Calibri"/>
        </w:rPr>
        <w:t xml:space="preserve"> </w:t>
      </w:r>
      <w:r w:rsidRPr="003557DE">
        <w:rPr>
          <w:rFonts w:eastAsia="Calibri"/>
          <w:lang w:val="en"/>
        </w:rPr>
        <w:t>server to rec</w:t>
      </w:r>
      <w:r w:rsidR="00B95E72" w:rsidRPr="003557DE">
        <w:rPr>
          <w:rFonts w:eastAsia="Calibri"/>
          <w:lang w:val="en"/>
        </w:rPr>
        <w:t xml:space="preserve">eive the export file. </w:t>
      </w:r>
      <w:r w:rsidRPr="003557DE">
        <w:rPr>
          <w:rFonts w:eastAsia="Calibri"/>
          <w:lang w:val="en"/>
        </w:rPr>
        <w:t>If left blank, the default secure FTP port 22 will be used.</w:t>
      </w:r>
    </w:p>
    <w:p w:rsidR="00B56445" w:rsidRPr="003557DE" w:rsidRDefault="00B56445" w:rsidP="00B56445">
      <w:pPr>
        <w:pStyle w:val="ListBullet"/>
      </w:pPr>
      <w:r w:rsidRPr="003557DE">
        <w:rPr>
          <w:sz w:val="24"/>
          <w:szCs w:val="24"/>
        </w:rPr>
        <w:t xml:space="preserve">STATE </w:t>
      </w:r>
      <w:r w:rsidR="002E32C0" w:rsidRPr="003557DE">
        <w:rPr>
          <w:sz w:val="24"/>
          <w:szCs w:val="24"/>
        </w:rPr>
        <w:t>S</w:t>
      </w:r>
      <w:r w:rsidRPr="003557DE">
        <w:rPr>
          <w:sz w:val="24"/>
          <w:szCs w:val="24"/>
        </w:rPr>
        <w:t>FTP SERVER DIRECTORY</w:t>
      </w:r>
    </w:p>
    <w:p w:rsidR="00B56445" w:rsidRPr="003557DE" w:rsidRDefault="00B56445" w:rsidP="001C2AFA">
      <w:pPr>
        <w:autoSpaceDE w:val="0"/>
        <w:autoSpaceDN w:val="0"/>
        <w:adjustRightInd w:val="0"/>
        <w:ind w:left="720"/>
      </w:pPr>
      <w:r w:rsidRPr="003557DE">
        <w:t>This is the name of the remote secure direc</w:t>
      </w:r>
      <w:r w:rsidR="001C2AFA" w:rsidRPr="003557DE">
        <w:t xml:space="preserve">tory at the State Prescription </w:t>
      </w:r>
      <w:r w:rsidRPr="003557DE">
        <w:t>Monitoring Program (SPMP) server where the export file will be saved.</w:t>
      </w:r>
    </w:p>
    <w:p w:rsidR="00B56445" w:rsidRPr="003557DE" w:rsidRDefault="00B56445" w:rsidP="00B56445">
      <w:pPr>
        <w:autoSpaceDE w:val="0"/>
        <w:autoSpaceDN w:val="0"/>
        <w:adjustRightInd w:val="0"/>
        <w:rPr>
          <w:sz w:val="24"/>
          <w:szCs w:val="24"/>
        </w:rPr>
      </w:pPr>
      <w:r w:rsidRPr="003557DE">
        <w:rPr>
          <w:sz w:val="24"/>
          <w:szCs w:val="24"/>
        </w:rPr>
        <w:t>SFTP TRANSMISSION MODE</w:t>
      </w:r>
    </w:p>
    <w:p w:rsidR="004D139C" w:rsidRPr="003557DE" w:rsidRDefault="004D139C" w:rsidP="001C5932">
      <w:pPr>
        <w:autoSpaceDE w:val="0"/>
        <w:autoSpaceDN w:val="0"/>
        <w:adjustRightInd w:val="0"/>
        <w:ind w:left="720"/>
        <w:rPr>
          <w:rFonts w:eastAsia="Calibri"/>
          <w:lang w:val="en"/>
        </w:rPr>
      </w:pPr>
      <w:r w:rsidRPr="003557DE">
        <w:rPr>
          <w:rFonts w:eastAsia="Calibri"/>
          <w:lang w:val="en"/>
        </w:rPr>
        <w:t>This field indicates whether the sFTP</w:t>
      </w:r>
      <w:r w:rsidRPr="003557DE">
        <w:rPr>
          <w:rFonts w:eastAsia="Calibri"/>
        </w:rPr>
        <w:t xml:space="preserve"> </w:t>
      </w:r>
      <w:r w:rsidRPr="003557DE">
        <w:rPr>
          <w:rFonts w:eastAsia="Calibri"/>
          <w:lang w:val="en"/>
        </w:rPr>
        <w:t>transmissions will happen automatically by a scheduled background job using RSA encryption keys</w:t>
      </w:r>
      <w:r w:rsidR="001C2AFA" w:rsidRPr="003557DE">
        <w:rPr>
          <w:rFonts w:eastAsia="Calibri"/>
          <w:lang w:val="en"/>
        </w:rPr>
        <w:t>,</w:t>
      </w:r>
      <w:r w:rsidRPr="003557DE">
        <w:rPr>
          <w:rFonts w:eastAsia="Calibri"/>
          <w:lang w:val="en"/>
        </w:rPr>
        <w:t xml:space="preserve"> or if it will be performed manually by a user.</w:t>
      </w:r>
    </w:p>
    <w:p w:rsidR="001C2AFA" w:rsidRPr="003557DE" w:rsidRDefault="001C2AFA" w:rsidP="001C2AFA">
      <w:pPr>
        <w:autoSpaceDE w:val="0"/>
        <w:autoSpaceDN w:val="0"/>
        <w:adjustRightInd w:val="0"/>
        <w:ind w:firstLine="720"/>
        <w:rPr>
          <w:rFonts w:ascii="Courier New" w:eastAsia="Calibri" w:hAnsi="Courier New" w:cs="Courier New"/>
          <w:b/>
          <w:bCs/>
          <w:sz w:val="20"/>
          <w:szCs w:val="20"/>
        </w:rPr>
      </w:pPr>
      <w:r w:rsidRPr="003557DE">
        <w:rPr>
          <w:rFonts w:ascii="Courier New" w:eastAsia="Calibri" w:hAnsi="Courier New" w:cs="Courier New"/>
          <w:b/>
          <w:bCs/>
          <w:sz w:val="20"/>
          <w:szCs w:val="20"/>
        </w:rPr>
        <w:t>A  AUTOMATIC [RSA KEYS]</w:t>
      </w:r>
    </w:p>
    <w:p w:rsidR="001C2AFA" w:rsidRDefault="001C2AFA" w:rsidP="001C2AFA">
      <w:pPr>
        <w:autoSpaceDE w:val="0"/>
        <w:autoSpaceDN w:val="0"/>
        <w:adjustRightInd w:val="0"/>
        <w:ind w:left="720"/>
        <w:rPr>
          <w:rFonts w:ascii="Courier New" w:eastAsia="Calibri" w:hAnsi="Courier New" w:cs="Courier New"/>
          <w:b/>
          <w:bCs/>
          <w:sz w:val="20"/>
          <w:szCs w:val="20"/>
        </w:rPr>
      </w:pPr>
      <w:r w:rsidRPr="003557DE">
        <w:rPr>
          <w:rFonts w:ascii="Courier New" w:eastAsia="Calibri" w:hAnsi="Courier New" w:cs="Courier New"/>
          <w:b/>
          <w:bCs/>
          <w:sz w:val="20"/>
          <w:szCs w:val="20"/>
        </w:rPr>
        <w:t>M  MANUAL [PASSWORD]</w:t>
      </w:r>
    </w:p>
    <w:p w:rsidR="00BE3967" w:rsidRDefault="00BE3967" w:rsidP="00BE3967">
      <w:pPr>
        <w:autoSpaceDE w:val="0"/>
        <w:autoSpaceDN w:val="0"/>
        <w:adjustRightInd w:val="0"/>
        <w:ind w:left="720"/>
        <w:rPr>
          <w:rFonts w:ascii="Courier New" w:eastAsia="Calibri" w:hAnsi="Courier New" w:cs="Courier New"/>
          <w:b/>
          <w:bCs/>
          <w:sz w:val="20"/>
          <w:szCs w:val="20"/>
        </w:rPr>
      </w:pPr>
    </w:p>
    <w:p w:rsidR="00BE3967" w:rsidRPr="004A47BE" w:rsidRDefault="00583040" w:rsidP="00BE3967">
      <w:pPr>
        <w:autoSpaceDE w:val="0"/>
        <w:autoSpaceDN w:val="0"/>
        <w:adjustRightInd w:val="0"/>
        <w:spacing w:after="120"/>
        <w:ind w:left="720" w:hanging="720"/>
      </w:pPr>
      <w:r>
        <w:rPr>
          <w:noProof/>
        </w:rPr>
        <w:drawing>
          <wp:inline distT="0" distB="0" distL="0" distR="0">
            <wp:extent cx="464820" cy="37338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BE3967" w:rsidRPr="00B00FC2">
        <w:rPr>
          <w:rFonts w:eastAsia="Calibri"/>
          <w:b/>
          <w:bCs/>
        </w:rPr>
        <w:t>Note</w:t>
      </w:r>
      <w:r w:rsidR="00BE3967">
        <w:rPr>
          <w:rFonts w:eastAsia="Calibri"/>
          <w:b/>
          <w:bCs/>
        </w:rPr>
        <w:t xml:space="preserve">:  </w:t>
      </w:r>
      <w:r w:rsidR="00BE3967" w:rsidRPr="004A47BE">
        <w:rPr>
          <w:rFonts w:eastAsia="Calibri"/>
          <w:bCs/>
        </w:rPr>
        <w:t>If Automatic is selected, the automatic batch will run overnight (around 1am local time) on a daily schedule based on the REPORTING FREQUENCY IN DAYS parameter value.  If the batch process is turned off and then turned back on at a later time or is initiated for the first time for a site, the last run date for the batch may be null or a long time in the past.  If the batch was run LESS than 30 days ago then when the automatic batch runs again it will be for the range of the days up to the last time the batch was run.  If the batch was run MORE than 30 days ago then when the automatic batch runs again it will be for the number of days identified in the REPORTING FREQUENCY IN DAYS parameter plus 1 day.  Historical records beyond 30 days will need to be transmitted manually.</w:t>
      </w:r>
    </w:p>
    <w:p w:rsidR="00BE3967" w:rsidRPr="003557DE" w:rsidRDefault="00BE3967" w:rsidP="001C2AFA">
      <w:pPr>
        <w:autoSpaceDE w:val="0"/>
        <w:autoSpaceDN w:val="0"/>
        <w:adjustRightInd w:val="0"/>
        <w:ind w:left="720"/>
        <w:rPr>
          <w:sz w:val="24"/>
          <w:szCs w:val="24"/>
        </w:rPr>
      </w:pPr>
    </w:p>
    <w:p w:rsidR="00B56445" w:rsidRPr="003557DE" w:rsidRDefault="00B56445" w:rsidP="00B56445">
      <w:pPr>
        <w:autoSpaceDE w:val="0"/>
        <w:autoSpaceDN w:val="0"/>
        <w:adjustRightInd w:val="0"/>
        <w:rPr>
          <w:sz w:val="24"/>
          <w:szCs w:val="24"/>
        </w:rPr>
      </w:pPr>
      <w:r w:rsidRPr="003557DE">
        <w:rPr>
          <w:sz w:val="24"/>
          <w:szCs w:val="24"/>
        </w:rPr>
        <w:t>SFTP PRIVATE KEY TEXT**</w:t>
      </w:r>
    </w:p>
    <w:p w:rsidR="004D139C" w:rsidRPr="003557DE" w:rsidRDefault="004D139C" w:rsidP="001C5932">
      <w:pPr>
        <w:autoSpaceDE w:val="0"/>
        <w:autoSpaceDN w:val="0"/>
        <w:adjustRightInd w:val="0"/>
        <w:ind w:firstLine="720"/>
        <w:rPr>
          <w:sz w:val="24"/>
          <w:szCs w:val="24"/>
        </w:rPr>
      </w:pPr>
      <w:r w:rsidRPr="003557DE">
        <w:rPr>
          <w:sz w:val="24"/>
          <w:szCs w:val="24"/>
        </w:rPr>
        <w:t>This is the Secure File Transfer Protocol (sFTP) private key text content.</w:t>
      </w:r>
    </w:p>
    <w:p w:rsidR="003557DE" w:rsidRPr="003557DE" w:rsidRDefault="003557DE" w:rsidP="001C5932">
      <w:pPr>
        <w:autoSpaceDE w:val="0"/>
        <w:autoSpaceDN w:val="0"/>
        <w:adjustRightInd w:val="0"/>
        <w:ind w:firstLine="720"/>
        <w:rPr>
          <w:sz w:val="24"/>
          <w:szCs w:val="24"/>
        </w:rPr>
      </w:pPr>
      <w:r w:rsidRPr="003557DE">
        <w:t>(Refer to the SPMP Installation Guide for the private/public key details.)</w:t>
      </w:r>
    </w:p>
    <w:p w:rsidR="00B56445" w:rsidRPr="003557DE" w:rsidRDefault="00B56445" w:rsidP="00B56445">
      <w:pPr>
        <w:autoSpaceDE w:val="0"/>
        <w:autoSpaceDN w:val="0"/>
        <w:adjustRightInd w:val="0"/>
        <w:rPr>
          <w:sz w:val="24"/>
          <w:szCs w:val="24"/>
        </w:rPr>
      </w:pPr>
      <w:r w:rsidRPr="003557DE">
        <w:rPr>
          <w:sz w:val="24"/>
          <w:szCs w:val="24"/>
        </w:rPr>
        <w:t>SFTP PUBLIC KEY TEXT**</w:t>
      </w:r>
    </w:p>
    <w:p w:rsidR="004D139C" w:rsidRPr="003557DE" w:rsidRDefault="004D139C" w:rsidP="001C5932">
      <w:pPr>
        <w:autoSpaceDE w:val="0"/>
        <w:autoSpaceDN w:val="0"/>
        <w:adjustRightInd w:val="0"/>
        <w:ind w:firstLine="720"/>
        <w:rPr>
          <w:sz w:val="24"/>
          <w:szCs w:val="24"/>
        </w:rPr>
      </w:pPr>
      <w:r w:rsidRPr="003557DE">
        <w:rPr>
          <w:sz w:val="24"/>
          <w:szCs w:val="24"/>
        </w:rPr>
        <w:t>This is the Secure File Transfer Protocol (sFTP) public key text content.</w:t>
      </w:r>
    </w:p>
    <w:p w:rsidR="001C2AFA" w:rsidRPr="003557DE" w:rsidRDefault="00F4531E" w:rsidP="003557DE">
      <w:pPr>
        <w:autoSpaceDE w:val="0"/>
        <w:autoSpaceDN w:val="0"/>
        <w:adjustRightInd w:val="0"/>
        <w:ind w:left="540"/>
        <w:rPr>
          <w:sz w:val="24"/>
          <w:szCs w:val="24"/>
        </w:rPr>
      </w:pPr>
      <w:r w:rsidRPr="003557DE">
        <w:rPr>
          <w:sz w:val="24"/>
          <w:szCs w:val="24"/>
        </w:rPr>
        <w:t xml:space="preserve">   </w:t>
      </w:r>
      <w:r w:rsidR="003557DE" w:rsidRPr="003557DE">
        <w:t xml:space="preserve"> (Refer to the SPMP Installation Guide for the private/public key details.)</w:t>
      </w:r>
    </w:p>
    <w:p w:rsidR="005A2E13" w:rsidRPr="003557DE" w:rsidRDefault="005A2E13" w:rsidP="00F4531E">
      <w:pPr>
        <w:autoSpaceDE w:val="0"/>
        <w:autoSpaceDN w:val="0"/>
        <w:adjustRightInd w:val="0"/>
        <w:rPr>
          <w:sz w:val="24"/>
          <w:szCs w:val="24"/>
        </w:rPr>
      </w:pPr>
      <w:r w:rsidRPr="003557DE">
        <w:rPr>
          <w:sz w:val="24"/>
          <w:szCs w:val="24"/>
        </w:rPr>
        <w:t xml:space="preserve">As noted before: </w:t>
      </w:r>
    </w:p>
    <w:p w:rsidR="00F4531E" w:rsidRPr="003557DE" w:rsidRDefault="00F4531E" w:rsidP="00F4531E">
      <w:pPr>
        <w:rPr>
          <w:sz w:val="24"/>
          <w:szCs w:val="24"/>
        </w:rPr>
      </w:pPr>
      <w:r w:rsidRPr="003557DE">
        <w:rPr>
          <w:sz w:val="24"/>
          <w:szCs w:val="24"/>
        </w:rPr>
        <w:t xml:space="preserve">   ** Visible only if SFTP TRANSMISSION MODE is set to A - AUTOMATIC</w:t>
      </w:r>
    </w:p>
    <w:p w:rsidR="005A2E13" w:rsidRPr="003557DE" w:rsidRDefault="005A2E13" w:rsidP="005A2E13"/>
    <w:p w:rsidR="00473A9C" w:rsidRPr="003557DE" w:rsidRDefault="00473A9C" w:rsidP="00473A9C">
      <w:pPr>
        <w:rPr>
          <w:color w:val="000000"/>
          <w:szCs w:val="20"/>
        </w:rPr>
      </w:pPr>
      <w:r w:rsidRPr="003557DE">
        <w:rPr>
          <w:color w:val="000000"/>
          <w:szCs w:val="20"/>
        </w:rPr>
        <w:t>The foll</w:t>
      </w:r>
      <w:r w:rsidR="001C2AFA" w:rsidRPr="003557DE">
        <w:rPr>
          <w:color w:val="000000"/>
          <w:szCs w:val="20"/>
        </w:rPr>
        <w:t>owing example</w:t>
      </w:r>
      <w:r w:rsidRPr="003557DE">
        <w:rPr>
          <w:color w:val="000000"/>
          <w:szCs w:val="20"/>
        </w:rPr>
        <w:t xml:space="preserve"> display</w:t>
      </w:r>
      <w:r w:rsidR="001C2AFA" w:rsidRPr="003557DE">
        <w:rPr>
          <w:color w:val="000000"/>
          <w:szCs w:val="20"/>
        </w:rPr>
        <w:t>s</w:t>
      </w:r>
      <w:r w:rsidRPr="003557DE">
        <w:rPr>
          <w:color w:val="000000"/>
          <w:szCs w:val="20"/>
        </w:rPr>
        <w:t xml:space="preserve"> all of the prompts that are possible with the View/Edit SPMP State Parameters </w:t>
      </w:r>
      <w:r w:rsidR="00BE3967">
        <w:rPr>
          <w:color w:val="000000"/>
          <w:szCs w:val="20"/>
        </w:rPr>
        <w:t xml:space="preserve">[PSO SPMP STATE PARAMETERS] </w:t>
      </w:r>
      <w:r w:rsidRPr="003557DE">
        <w:rPr>
          <w:color w:val="000000"/>
          <w:szCs w:val="20"/>
        </w:rPr>
        <w:t>option. The prompts displayed at each site will depend upon that site’s settings.</w:t>
      </w:r>
    </w:p>
    <w:p w:rsidR="005A2E13" w:rsidRPr="003557DE" w:rsidRDefault="005A2E13" w:rsidP="005A2E13"/>
    <w:p w:rsidR="00457D1B" w:rsidRPr="003557DE" w:rsidRDefault="00457D1B" w:rsidP="00457D1B">
      <w:pPr>
        <w:pStyle w:val="ExampleHeading"/>
      </w:pPr>
      <w:r w:rsidRPr="003557DE">
        <w:t>Example: View/Edit SPMP State Parameters – ASAP VERSION</w:t>
      </w:r>
    </w:p>
    <w:p w:rsidR="005A2E13" w:rsidRPr="003557DE" w:rsidRDefault="005A2E13" w:rsidP="004B6A35">
      <w:pPr>
        <w:pStyle w:val="ScreenCapture"/>
        <w:ind w:left="0"/>
      </w:pPr>
    </w:p>
    <w:p w:rsidR="00B62FF8" w:rsidRPr="003557DE" w:rsidRDefault="00B62FF8" w:rsidP="004B6A35">
      <w:pPr>
        <w:pStyle w:val="ScreenCapture"/>
        <w:ind w:left="0"/>
      </w:pPr>
      <w:r w:rsidRPr="003557DE">
        <w:t xml:space="preserve">Select State Prescription Monitoring Program (SPMP) Menu &lt;TEST ACCOUNT&gt; Option: </w:t>
      </w:r>
    </w:p>
    <w:p w:rsidR="00B62FF8" w:rsidRPr="003557DE" w:rsidRDefault="00B62FF8" w:rsidP="004B6A35">
      <w:pPr>
        <w:pStyle w:val="ScreenCapture"/>
        <w:ind w:left="0"/>
      </w:pPr>
      <w:r w:rsidRPr="003557DE">
        <w:t>SP</w:t>
      </w:r>
    </w:p>
    <w:p w:rsidR="00B62FF8" w:rsidRPr="003557DE" w:rsidRDefault="00B62FF8" w:rsidP="004B6A35">
      <w:pPr>
        <w:pStyle w:val="ScreenCapture"/>
        <w:ind w:left="0"/>
      </w:pPr>
      <w:r w:rsidRPr="003557DE">
        <w:t xml:space="preserve">  View/Edit SPMP State Parameters</w:t>
      </w:r>
    </w:p>
    <w:p w:rsidR="00B62FF8" w:rsidRPr="003557DE" w:rsidRDefault="00B62FF8" w:rsidP="004B6A35">
      <w:pPr>
        <w:pStyle w:val="ScreenCapture"/>
        <w:ind w:left="0"/>
      </w:pPr>
    </w:p>
    <w:p w:rsidR="00B62FF8" w:rsidRPr="003557DE" w:rsidRDefault="00B62FF8" w:rsidP="004B6A35">
      <w:pPr>
        <w:pStyle w:val="ScreenCapture"/>
        <w:ind w:left="0"/>
      </w:pPr>
    </w:p>
    <w:p w:rsidR="00B62FF8" w:rsidRPr="003557DE" w:rsidRDefault="00B62FF8" w:rsidP="004B6A35">
      <w:pPr>
        <w:pStyle w:val="ScreenCapture"/>
        <w:ind w:left="0"/>
      </w:pPr>
      <w:r w:rsidRPr="003557DE">
        <w:t xml:space="preserve">Select STATE: Oklahoma//   </w:t>
      </w:r>
    </w:p>
    <w:p w:rsidR="00B62FF8" w:rsidRPr="003557DE" w:rsidRDefault="00B62FF8" w:rsidP="004B6A35">
      <w:pPr>
        <w:pStyle w:val="ScreenCapture"/>
        <w:ind w:left="0"/>
      </w:pPr>
    </w:p>
    <w:p w:rsidR="00B62FF8" w:rsidRPr="003557DE" w:rsidRDefault="00B62FF8" w:rsidP="004B6A35">
      <w:pPr>
        <w:pStyle w:val="ScreenCapture"/>
        <w:ind w:left="0"/>
      </w:pPr>
      <w:r w:rsidRPr="003557DE">
        <w:t xml:space="preserve">     ASAP VERSION                : 4.2</w:t>
      </w:r>
    </w:p>
    <w:p w:rsidR="00B62FF8" w:rsidRPr="003557DE" w:rsidRDefault="00B62FF8" w:rsidP="004B6A35">
      <w:pPr>
        <w:pStyle w:val="ScreenCapture"/>
        <w:ind w:left="0"/>
      </w:pPr>
      <w:r w:rsidRPr="003557DE">
        <w:t xml:space="preserve">     INCLUDE NON-VETERAN PATIENTS: YES</w:t>
      </w:r>
    </w:p>
    <w:p w:rsidR="00B62FF8" w:rsidRPr="003557DE" w:rsidRDefault="00B62FF8" w:rsidP="004B6A35">
      <w:pPr>
        <w:pStyle w:val="ScreenCapture"/>
        <w:ind w:left="0"/>
      </w:pPr>
      <w:r w:rsidRPr="003557DE">
        <w:t xml:space="preserve">     REPORTING FREQUENCY IN DAYS : 1</w:t>
      </w:r>
    </w:p>
    <w:p w:rsidR="00B62FF8" w:rsidRPr="003557DE" w:rsidRDefault="00B62FF8" w:rsidP="004B6A35">
      <w:pPr>
        <w:pStyle w:val="ScreenCapture"/>
        <w:ind w:left="0"/>
      </w:pPr>
      <w:r w:rsidRPr="003557DE">
        <w:t xml:space="preserve">     OPEN VMS LOCAL DIRECTORY    : USER$:[SPMP]</w:t>
      </w:r>
    </w:p>
    <w:p w:rsidR="00B62FF8" w:rsidRPr="003557DE" w:rsidRDefault="00B62FF8" w:rsidP="004B6A35">
      <w:pPr>
        <w:pStyle w:val="ScreenCapture"/>
        <w:ind w:left="0"/>
      </w:pPr>
      <w:r w:rsidRPr="003557DE">
        <w:t xml:space="preserve">     UNIX/LINUX LOCAL DIRECTORY  : </w:t>
      </w:r>
    </w:p>
    <w:p w:rsidR="00B62FF8" w:rsidRPr="003557DE" w:rsidRDefault="00B62FF8" w:rsidP="004B6A35">
      <w:pPr>
        <w:pStyle w:val="ScreenCapture"/>
        <w:ind w:left="0"/>
      </w:pPr>
      <w:r w:rsidRPr="003557DE">
        <w:t xml:space="preserve">     WINDOWS/NT LOCAL DIRECTORY  : </w:t>
      </w:r>
    </w:p>
    <w:p w:rsidR="00B62FF8" w:rsidRPr="003557DE" w:rsidRDefault="00B62FF8" w:rsidP="004B6A35">
      <w:pPr>
        <w:pStyle w:val="ScreenCapture"/>
        <w:ind w:left="0"/>
      </w:pPr>
      <w:r w:rsidRPr="003557DE">
        <w:t xml:space="preserve">     FILE NAME PREFIX            : TESTIK_</w:t>
      </w:r>
    </w:p>
    <w:p w:rsidR="00B62FF8" w:rsidRDefault="00B62FF8" w:rsidP="004B6A35">
      <w:pPr>
        <w:pStyle w:val="ScreenCapture"/>
        <w:ind w:left="0"/>
      </w:pPr>
      <w:r w:rsidRPr="003557DE">
        <w:t xml:space="preserve">     FILE EXTENSION              : .DAT</w:t>
      </w:r>
    </w:p>
    <w:p w:rsidR="00BE3967" w:rsidRPr="00483ADE" w:rsidRDefault="00BE3967" w:rsidP="00BE3967">
      <w:pPr>
        <w:pStyle w:val="ScreenCapture"/>
        <w:ind w:left="0"/>
        <w:rPr>
          <w:rFonts w:eastAsia="Calibri"/>
        </w:rPr>
      </w:pPr>
      <w:r>
        <w:rPr>
          <w:rFonts w:eastAsia="Calibri"/>
          <w:lang w:val="en-US"/>
        </w:rPr>
        <w:t xml:space="preserve"> </w:t>
      </w:r>
      <w:r>
        <w:rPr>
          <w:rFonts w:eastAsia="Calibri"/>
        </w:rPr>
        <w:t xml:space="preserve">    </w:t>
      </w:r>
      <w:r w:rsidRPr="00483ADE">
        <w:rPr>
          <w:rFonts w:eastAsia="Calibri"/>
        </w:rPr>
        <w:t>RENAME FILE AFTER UPLOAD    : NO</w:t>
      </w:r>
    </w:p>
    <w:p w:rsidR="00B62FF8" w:rsidRPr="003557DE" w:rsidRDefault="00B62FF8" w:rsidP="004B6A35">
      <w:pPr>
        <w:pStyle w:val="ScreenCapture"/>
        <w:ind w:left="0"/>
      </w:pPr>
      <w:r w:rsidRPr="003557DE">
        <w:t xml:space="preserve">     STATE SFTP SERVER IP ADDRESS: portal.obn.ok.gov</w:t>
      </w:r>
    </w:p>
    <w:p w:rsidR="00B62FF8" w:rsidRPr="003557DE" w:rsidRDefault="00B62FF8" w:rsidP="004B6A35">
      <w:pPr>
        <w:pStyle w:val="ScreenCapture"/>
        <w:ind w:left="0"/>
      </w:pPr>
      <w:r w:rsidRPr="003557DE">
        <w:t xml:space="preserve">     STATE SFTP SERVER USERNAME  : VATEST</w:t>
      </w:r>
    </w:p>
    <w:p w:rsidR="00B62FF8" w:rsidRPr="003557DE" w:rsidRDefault="00B62FF8" w:rsidP="004B6A35">
      <w:pPr>
        <w:pStyle w:val="ScreenCapture"/>
        <w:ind w:left="0"/>
      </w:pPr>
      <w:r w:rsidRPr="003557DE">
        <w:t xml:space="preserve">     STATE SFTP SERVER PORT #    : </w:t>
      </w:r>
    </w:p>
    <w:p w:rsidR="00B62FF8" w:rsidRPr="003557DE" w:rsidRDefault="00B62FF8" w:rsidP="004B6A35">
      <w:pPr>
        <w:pStyle w:val="ScreenCapture"/>
        <w:ind w:left="0"/>
      </w:pPr>
      <w:r w:rsidRPr="003557DE">
        <w:t xml:space="preserve">     STATE SFTP SERVER DIRECTORY : </w:t>
      </w:r>
    </w:p>
    <w:p w:rsidR="00B62FF8" w:rsidRPr="003557DE" w:rsidRDefault="00B62FF8" w:rsidP="004B6A35">
      <w:pPr>
        <w:pStyle w:val="ScreenCapture"/>
        <w:ind w:left="0"/>
      </w:pPr>
      <w:r w:rsidRPr="003557DE">
        <w:t xml:space="preserve">     SFTP TRANSMISSION MODE      : AUTOMATIC [RSA KEYS]</w:t>
      </w:r>
    </w:p>
    <w:p w:rsidR="00B62FF8" w:rsidRPr="003557DE" w:rsidRDefault="00B62FF8" w:rsidP="004B6A35">
      <w:pPr>
        <w:pStyle w:val="ScreenCapture"/>
        <w:ind w:left="0"/>
      </w:pPr>
      <w:r w:rsidRPr="003557DE">
        <w:t xml:space="preserve">     SFTP PRIVATE KEY TEXT       : &lt;hidden&gt;</w:t>
      </w:r>
    </w:p>
    <w:p w:rsidR="00B62FF8" w:rsidRPr="003557DE" w:rsidRDefault="00B62FF8" w:rsidP="004B6A35">
      <w:pPr>
        <w:pStyle w:val="ScreenCapture"/>
        <w:ind w:left="0"/>
      </w:pPr>
      <w:r w:rsidRPr="003557DE">
        <w:t xml:space="preserve">     SFTP PUBLIC KEY TEXT        : &lt;hidden&gt;</w:t>
      </w:r>
    </w:p>
    <w:p w:rsidR="00B62FF8" w:rsidRPr="003557DE" w:rsidRDefault="00B62FF8" w:rsidP="004B6A35">
      <w:pPr>
        <w:pStyle w:val="ScreenCapture"/>
        <w:ind w:left="0"/>
      </w:pPr>
    </w:p>
    <w:p w:rsidR="00B62FF8" w:rsidRPr="003557DE" w:rsidRDefault="00B62FF8" w:rsidP="004B6A35">
      <w:pPr>
        <w:pStyle w:val="ScreenCapture"/>
        <w:ind w:left="0"/>
      </w:pPr>
      <w:r w:rsidRPr="003557DE">
        <w:t>ASAP VERSION: 4.2// 4.2  ASAP 4.2</w:t>
      </w:r>
    </w:p>
    <w:p w:rsidR="00C24750" w:rsidRPr="003557DE" w:rsidRDefault="00C24750" w:rsidP="009D7407"/>
    <w:p w:rsidR="00C24750" w:rsidRPr="003557DE" w:rsidRDefault="00C24750" w:rsidP="003141DE">
      <w:pPr>
        <w:rPr>
          <w:rFonts w:ascii="Calibri" w:hAnsi="Calibri"/>
          <w:b/>
        </w:rPr>
      </w:pPr>
      <w:bookmarkStart w:id="5954" w:name="_Toc340673433"/>
      <w:r w:rsidRPr="003557DE">
        <w:rPr>
          <w:b/>
        </w:rPr>
        <w:t>View/Export Single Prescription</w:t>
      </w:r>
      <w:bookmarkEnd w:id="5954"/>
      <w:r w:rsidRPr="003557DE">
        <w:rPr>
          <w:b/>
        </w:rPr>
        <w:t xml:space="preserve"> </w:t>
      </w:r>
      <w:r w:rsidRPr="003557DE">
        <w:rPr>
          <w:b/>
        </w:rPr>
        <w:fldChar w:fldCharType="begin"/>
      </w:r>
      <w:r w:rsidRPr="003557DE">
        <w:rPr>
          <w:b/>
        </w:rPr>
        <w:instrText xml:space="preserve"> XE "View/Export Single Prescription" </w:instrText>
      </w:r>
      <w:r w:rsidRPr="003557DE">
        <w:rPr>
          <w:b/>
        </w:rPr>
        <w:fldChar w:fldCharType="end"/>
      </w:r>
    </w:p>
    <w:p w:rsidR="00C24750" w:rsidRPr="003557DE" w:rsidRDefault="00C24750" w:rsidP="003141DE">
      <w:pPr>
        <w:rPr>
          <w:b/>
        </w:rPr>
      </w:pPr>
      <w:r w:rsidRPr="003557DE">
        <w:rPr>
          <w:b/>
        </w:rPr>
        <w:t>[PSO SPMP SINGLE RX VIEW/EXPORT]</w:t>
      </w:r>
    </w:p>
    <w:p w:rsidR="00C24750" w:rsidRPr="003557DE" w:rsidRDefault="00C24750" w:rsidP="00C24750">
      <w:pPr>
        <w:pStyle w:val="Manual-optionnameindent1"/>
        <w:rPr>
          <w:lang w:val="en-US"/>
        </w:rPr>
      </w:pPr>
    </w:p>
    <w:p w:rsidR="00C24750" w:rsidRPr="003557DE" w:rsidRDefault="00C24750" w:rsidP="00C24750">
      <w:r w:rsidRPr="003557DE">
        <w:t>This option is used for viewing a specific prescription and the data related to a specific fill that is transmitted to the state in the ASAP format.</w:t>
      </w:r>
    </w:p>
    <w:p w:rsidR="000E5E24" w:rsidRPr="003557DE" w:rsidRDefault="000E5E24" w:rsidP="00C24750"/>
    <w:p w:rsidR="00C7026E" w:rsidRPr="003557DE" w:rsidRDefault="000E5E24" w:rsidP="00C24750">
      <w:r w:rsidRPr="003557DE">
        <w:t>The View/Export Single Prescription opti</w:t>
      </w:r>
      <w:r w:rsidR="00C7026E" w:rsidRPr="003557DE">
        <w:t>on contains the following actions:</w:t>
      </w:r>
    </w:p>
    <w:p w:rsidR="00C7026E" w:rsidRPr="003557DE" w:rsidRDefault="00C7026E" w:rsidP="00C24750"/>
    <w:p w:rsidR="00C7026E" w:rsidRPr="003557DE" w:rsidRDefault="00C7026E" w:rsidP="00C7026E">
      <w:pPr>
        <w:pStyle w:val="ScreenCapture"/>
        <w:ind w:left="0"/>
      </w:pPr>
      <w:r w:rsidRPr="003557DE">
        <w:t>VW  View Rx                             AS  View ASAP Definition</w:t>
      </w:r>
    </w:p>
    <w:p w:rsidR="00C7026E" w:rsidRPr="003557DE" w:rsidRDefault="00C7026E" w:rsidP="00C7026E">
      <w:pPr>
        <w:pStyle w:val="ScreenCapture"/>
        <w:ind w:left="0"/>
      </w:pPr>
      <w:r w:rsidRPr="003557DE">
        <w:t>MP  Medication Profile                  EXP Export Rx Fill</w:t>
      </w:r>
    </w:p>
    <w:p w:rsidR="00C7026E" w:rsidRPr="003557DE" w:rsidRDefault="000E5E24" w:rsidP="00C24750">
      <w:r w:rsidRPr="003557DE">
        <w:t xml:space="preserve"> </w:t>
      </w:r>
    </w:p>
    <w:p w:rsidR="00A23C70" w:rsidRPr="003557DE" w:rsidRDefault="00C7026E" w:rsidP="00C24750">
      <w:r w:rsidRPr="003557DE">
        <w:rPr>
          <w:color w:val="000000"/>
          <w:szCs w:val="20"/>
        </w:rPr>
        <w:t>The following examples display</w:t>
      </w:r>
      <w:r w:rsidRPr="003557DE">
        <w:t xml:space="preserve"> what </w:t>
      </w:r>
      <w:r w:rsidR="000E5E24" w:rsidRPr="003557DE">
        <w:t xml:space="preserve"> is presented in the </w:t>
      </w:r>
      <w:r w:rsidRPr="003557DE">
        <w:t>actions.</w:t>
      </w:r>
    </w:p>
    <w:p w:rsidR="00A23C70" w:rsidRPr="001466D2" w:rsidRDefault="00A23C70" w:rsidP="00C24750"/>
    <w:p w:rsidR="00BE3967" w:rsidRPr="00BD3B33" w:rsidRDefault="00A23C70" w:rsidP="00BE3967">
      <w:pPr>
        <w:pStyle w:val="ExampleHeading"/>
      </w:pPr>
      <w:r w:rsidRPr="003557DE">
        <w:t>Example: View/Export Single Prescription</w:t>
      </w:r>
      <w:r w:rsidR="00BE3967">
        <w:t xml:space="preserve"> – View Rx Action</w:t>
      </w:r>
    </w:p>
    <w:p w:rsidR="00A23C70" w:rsidRPr="003557DE" w:rsidRDefault="00A23C70" w:rsidP="00A23C70">
      <w:pPr>
        <w:pStyle w:val="ScreenCapture"/>
        <w:ind w:left="0"/>
      </w:pPr>
      <w:r w:rsidRPr="003557DE">
        <w:t>View/Export Single Prescription</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PRESCRIPTION:    100002329     BUPRENORPHINE 2MG/NALOXONE 0.5MG SL TAB  </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Select one of the following:</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0         Original  (1/9/14)  MAIL</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View/Export Prescription      Jul 22, 2014@16:27:10          Page:    1 of    6 </w:t>
      </w:r>
    </w:p>
    <w:p w:rsidR="00A23C70" w:rsidRPr="003557DE" w:rsidRDefault="00A23C70" w:rsidP="00A23C70">
      <w:pPr>
        <w:pStyle w:val="ScreenCapture"/>
        <w:ind w:left="0"/>
      </w:pPr>
      <w:r w:rsidRPr="003557DE">
        <w:t>Rx: 100002329 - BUPRENORPHINE 2MG/NALOXONE 0.5MG SL TAB   (Fill: Original)</w:t>
      </w:r>
    </w:p>
    <w:p w:rsidR="00A23C70" w:rsidRPr="003557DE" w:rsidRDefault="00A23C70" w:rsidP="00A23C70">
      <w:pPr>
        <w:pStyle w:val="ScreenCapture"/>
        <w:ind w:left="0"/>
      </w:pPr>
      <w:r w:rsidRPr="003557DE">
        <w:t>Patient: PSOPATIENT,ONE            ASAP Version: 4.2</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TH Transaction Header                                                           </w:t>
      </w:r>
    </w:p>
    <w:p w:rsidR="00A23C70" w:rsidRPr="003557DE" w:rsidRDefault="00A23C70" w:rsidP="00A23C70">
      <w:pPr>
        <w:pStyle w:val="ScreenCapture"/>
        <w:ind w:left="0"/>
      </w:pPr>
      <w:r w:rsidRPr="003557DE">
        <w:t xml:space="preserve">TH*4.2*500-0*01**20140722*162710*T**~~                                          </w:t>
      </w:r>
    </w:p>
    <w:p w:rsidR="00A23C70" w:rsidRPr="003557DE" w:rsidRDefault="00A23C70" w:rsidP="00A23C70">
      <w:pPr>
        <w:pStyle w:val="ScreenCapture"/>
        <w:ind w:left="0"/>
      </w:pPr>
      <w:r w:rsidRPr="003557DE">
        <w:t xml:space="preserve">4.2                                    TH01 Version / Release Number            </w:t>
      </w:r>
    </w:p>
    <w:p w:rsidR="00A23C70" w:rsidRPr="003557DE" w:rsidRDefault="00A23C70" w:rsidP="00A23C70">
      <w:pPr>
        <w:pStyle w:val="ScreenCapture"/>
        <w:ind w:left="0"/>
      </w:pPr>
      <w:r w:rsidRPr="003557DE">
        <w:t xml:space="preserve">500-0                                  TH02 Transaction Control Number          </w:t>
      </w:r>
    </w:p>
    <w:p w:rsidR="00A23C70" w:rsidRPr="003557DE" w:rsidRDefault="00A23C70" w:rsidP="00A23C70">
      <w:pPr>
        <w:pStyle w:val="ScreenCapture"/>
        <w:ind w:left="0"/>
      </w:pPr>
      <w:r w:rsidRPr="003557DE">
        <w:t xml:space="preserve">01                                     TH03 Transaction Type                    </w:t>
      </w:r>
    </w:p>
    <w:p w:rsidR="00A23C70" w:rsidRPr="003557DE" w:rsidRDefault="00A23C70" w:rsidP="00A23C70">
      <w:pPr>
        <w:pStyle w:val="ScreenCapture"/>
        <w:ind w:left="0"/>
      </w:pPr>
      <w:r w:rsidRPr="003557DE">
        <w:t xml:space="preserve">*                                      TH04 NOT USED                            </w:t>
      </w:r>
    </w:p>
    <w:p w:rsidR="00A23C70" w:rsidRPr="003557DE" w:rsidRDefault="00A23C70" w:rsidP="00A23C70">
      <w:pPr>
        <w:pStyle w:val="ScreenCapture"/>
        <w:ind w:left="0"/>
      </w:pPr>
      <w:r w:rsidRPr="003557DE">
        <w:t xml:space="preserve">20140722                               TH05 Creation Date                       </w:t>
      </w:r>
    </w:p>
    <w:p w:rsidR="00A23C70" w:rsidRPr="003557DE" w:rsidRDefault="00A23C70" w:rsidP="00A23C70">
      <w:pPr>
        <w:pStyle w:val="ScreenCapture"/>
        <w:ind w:left="0"/>
      </w:pPr>
      <w:r w:rsidRPr="003557DE">
        <w:t xml:space="preserve">162710                                 TH06 Creation Time                       </w:t>
      </w:r>
    </w:p>
    <w:p w:rsidR="00A23C70" w:rsidRPr="003557DE" w:rsidRDefault="00A23C70" w:rsidP="00A23C70">
      <w:pPr>
        <w:pStyle w:val="ScreenCapture"/>
        <w:ind w:left="0"/>
      </w:pPr>
      <w:r w:rsidRPr="003557DE">
        <w:t xml:space="preserve">T                                      TH07 File Type                           </w:t>
      </w:r>
    </w:p>
    <w:p w:rsidR="00A23C70" w:rsidRPr="003557DE" w:rsidRDefault="00A23C70" w:rsidP="00A23C70">
      <w:pPr>
        <w:pStyle w:val="ScreenCapture"/>
        <w:ind w:left="0"/>
      </w:pPr>
      <w:r w:rsidRPr="003557DE">
        <w:t xml:space="preserve">*                                      TH08 NOT USED                            </w:t>
      </w:r>
    </w:p>
    <w:p w:rsidR="00A23C70" w:rsidRPr="003557DE" w:rsidRDefault="00A23C70" w:rsidP="00A23C70">
      <w:pPr>
        <w:pStyle w:val="ScreenCapture"/>
        <w:ind w:left="0"/>
      </w:pPr>
      <w:r w:rsidRPr="003557DE">
        <w:t xml:space="preserve">~                                      TH09 Data Segment Terminator Character   </w:t>
      </w:r>
    </w:p>
    <w:p w:rsidR="00A23C70" w:rsidRPr="003557DE" w:rsidRDefault="00A23C70" w:rsidP="00A23C70">
      <w:pPr>
        <w:pStyle w:val="ScreenCapture"/>
        <w:ind w:left="0"/>
      </w:pPr>
      <w:r w:rsidRPr="003557DE">
        <w:t xml:space="preserve">IS Information Source                                                           </w:t>
      </w:r>
    </w:p>
    <w:p w:rsidR="00A23C70" w:rsidRPr="003557DE" w:rsidRDefault="00A23C70" w:rsidP="00A23C70">
      <w:pPr>
        <w:pStyle w:val="ScreenCapture"/>
        <w:ind w:left="0"/>
      </w:pPr>
      <w:r w:rsidRPr="003557DE">
        <w:t xml:space="preserve">IS*VA500*~                                                                      </w:t>
      </w:r>
    </w:p>
    <w:p w:rsidR="00A23C70" w:rsidRPr="003557DE" w:rsidRDefault="00A23C70" w:rsidP="00A23C70">
      <w:pPr>
        <w:pStyle w:val="ScreenCapture"/>
        <w:ind w:left="0"/>
      </w:pPr>
      <w:r w:rsidRPr="003557DE">
        <w:t xml:space="preserve">VA500                                  IS01 Unique Information Source ID        </w:t>
      </w:r>
    </w:p>
    <w:p w:rsidR="00A23C70" w:rsidRPr="003557DE" w:rsidRDefault="00A23C70" w:rsidP="00A23C70">
      <w:pPr>
        <w:pStyle w:val="ScreenCapture"/>
        <w:ind w:left="0"/>
      </w:pPr>
      <w:r w:rsidRPr="003557DE">
        <w:t>*                                      IS02 Information Source Entity Name</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+---------Enter ?? for more actions-----------------------------------------                                             </w:t>
      </w:r>
    </w:p>
    <w:p w:rsidR="00A23C70" w:rsidRPr="003557DE" w:rsidRDefault="00A23C70" w:rsidP="00A23C70">
      <w:pPr>
        <w:pStyle w:val="ScreenCapture"/>
        <w:ind w:left="0"/>
      </w:pPr>
      <w:r w:rsidRPr="003557DE">
        <w:t>VW  View Rx                             AS  View ASAP Definition</w:t>
      </w:r>
    </w:p>
    <w:p w:rsidR="00A23C70" w:rsidRPr="003557DE" w:rsidRDefault="00A23C70" w:rsidP="00A23C70">
      <w:pPr>
        <w:pStyle w:val="ScreenCapture"/>
        <w:ind w:left="0"/>
      </w:pPr>
      <w:r w:rsidRPr="003557DE">
        <w:t>MP  Medication Profile                  EXP Export Rx Fill</w:t>
      </w:r>
    </w:p>
    <w:p w:rsidR="00726A5C" w:rsidRPr="003557DE" w:rsidRDefault="00726A5C" w:rsidP="00A23C70">
      <w:pPr>
        <w:pStyle w:val="ScreenCapture"/>
        <w:ind w:left="0"/>
      </w:pPr>
    </w:p>
    <w:p w:rsidR="00726A5C" w:rsidRPr="003557DE" w:rsidRDefault="00726A5C" w:rsidP="00A23C70">
      <w:pPr>
        <w:pStyle w:val="ScreenCapture"/>
        <w:ind w:left="0"/>
        <w:rPr>
          <w:rFonts w:eastAsia="Calibri"/>
          <w:bCs/>
        </w:rPr>
      </w:pPr>
      <w:r w:rsidRPr="003557DE">
        <w:rPr>
          <w:rFonts w:eastAsia="Calibri"/>
          <w:bCs/>
        </w:rPr>
        <w:t>Select Item(s): Next Screen//VW</w:t>
      </w:r>
    </w:p>
    <w:p w:rsidR="00726A5C" w:rsidRPr="003557DE" w:rsidRDefault="00726A5C" w:rsidP="00A23C70">
      <w:pPr>
        <w:pStyle w:val="ScreenCapture"/>
        <w:ind w:left="0"/>
        <w:rPr>
          <w:rFonts w:ascii="Calibri" w:hAnsi="Calibri"/>
        </w:rPr>
      </w:pPr>
    </w:p>
    <w:p w:rsidR="00726A5C" w:rsidRPr="003557DE" w:rsidRDefault="00726A5C" w:rsidP="00726A5C">
      <w:pPr>
        <w:pStyle w:val="ScreenCapture"/>
        <w:ind w:left="0"/>
      </w:pPr>
      <w:r w:rsidRPr="003557DE">
        <w:t xml:space="preserve">Rx Activity Log               Jul 22, 2014@16:27:21          Page:    1 of    5 </w:t>
      </w:r>
    </w:p>
    <w:p w:rsidR="00726A5C" w:rsidRPr="003557DE" w:rsidRDefault="00726A5C" w:rsidP="00726A5C">
      <w:pPr>
        <w:pStyle w:val="ScreenCapture"/>
        <w:ind w:left="0"/>
      </w:pPr>
      <w:r w:rsidRPr="003557DE">
        <w:t>PSOPATIENT,ONE</w:t>
      </w:r>
    </w:p>
    <w:p w:rsidR="00726A5C" w:rsidRPr="003557DE" w:rsidRDefault="00726A5C" w:rsidP="00726A5C">
      <w:pPr>
        <w:pStyle w:val="ScreenCapture"/>
        <w:ind w:left="0"/>
      </w:pPr>
      <w:r w:rsidRPr="003557DE">
        <w:t xml:space="preserve">  PID: 666-00-0434                                 Ht(cm): _______ (______)   </w:t>
      </w:r>
    </w:p>
    <w:p w:rsidR="00726A5C" w:rsidRPr="003557DE" w:rsidRDefault="00726A5C" w:rsidP="00726A5C">
      <w:pPr>
        <w:pStyle w:val="ScreenCapture"/>
        <w:ind w:left="0"/>
      </w:pPr>
      <w:r w:rsidRPr="003557DE">
        <w:t xml:space="preserve">  DOB: SEP 7,1952 (61)                             Wt(kg): _______ (______)   </w:t>
      </w:r>
    </w:p>
    <w:p w:rsidR="00726A5C" w:rsidRPr="003557DE" w:rsidRDefault="00726A5C" w:rsidP="00726A5C">
      <w:pPr>
        <w:pStyle w:val="ScreenCapture"/>
        <w:ind w:left="0"/>
      </w:pPr>
      <w:r w:rsidRPr="003557DE">
        <w:t xml:space="preserve">                                                                                </w:t>
      </w:r>
    </w:p>
    <w:p w:rsidR="00726A5C" w:rsidRPr="003557DE" w:rsidRDefault="00726A5C" w:rsidP="00726A5C">
      <w:pPr>
        <w:pStyle w:val="ScreenCapture"/>
        <w:ind w:left="0"/>
      </w:pPr>
      <w:r w:rsidRPr="003557DE">
        <w:t xml:space="preserve">                                                                                </w:t>
      </w:r>
    </w:p>
    <w:p w:rsidR="00726A5C" w:rsidRPr="003557DE" w:rsidRDefault="00726A5C" w:rsidP="00726A5C">
      <w:pPr>
        <w:pStyle w:val="ScreenCapture"/>
        <w:ind w:left="0"/>
      </w:pPr>
      <w:r w:rsidRPr="003557DE">
        <w:t xml:space="preserve">                Rx #: 100002329                                                 </w:t>
      </w:r>
    </w:p>
    <w:p w:rsidR="00726A5C" w:rsidRPr="003557DE" w:rsidRDefault="00726A5C" w:rsidP="00726A5C">
      <w:pPr>
        <w:pStyle w:val="ScreenCapture"/>
        <w:ind w:left="0"/>
      </w:pPr>
      <w:r w:rsidRPr="003557DE">
        <w:t xml:space="preserve">      Orderable Item: BUPRENORPHINE/NALOXONE TAB,SUBLINGUAL                     </w:t>
      </w:r>
    </w:p>
    <w:p w:rsidR="00726A5C" w:rsidRPr="003557DE" w:rsidRDefault="00726A5C" w:rsidP="00726A5C">
      <w:pPr>
        <w:pStyle w:val="ScreenCapture"/>
        <w:ind w:left="0"/>
      </w:pPr>
      <w:r w:rsidRPr="003557DE">
        <w:t xml:space="preserve">                Drug: BUPRENORPHINE 2MG/NALOXONE 0.5MG SL TAB                   </w:t>
      </w:r>
    </w:p>
    <w:p w:rsidR="00726A5C" w:rsidRPr="003557DE" w:rsidRDefault="00726A5C" w:rsidP="00726A5C">
      <w:pPr>
        <w:pStyle w:val="ScreenCapture"/>
        <w:ind w:left="0"/>
      </w:pPr>
      <w:r w:rsidRPr="003557DE">
        <w:t xml:space="preserve">                Verb: DISSOLVE                                                  </w:t>
      </w:r>
    </w:p>
    <w:p w:rsidR="00726A5C" w:rsidRPr="003557DE" w:rsidRDefault="00726A5C" w:rsidP="00726A5C">
      <w:pPr>
        <w:pStyle w:val="ScreenCapture"/>
        <w:ind w:left="0"/>
      </w:pPr>
      <w:r w:rsidRPr="003557DE">
        <w:t xml:space="preserve">             *Dosage: ONE TABLET                                                </w:t>
      </w:r>
    </w:p>
    <w:p w:rsidR="00726A5C" w:rsidRPr="003557DE" w:rsidRDefault="00726A5C" w:rsidP="00726A5C">
      <w:pPr>
        <w:pStyle w:val="ScreenCapture"/>
        <w:ind w:left="0"/>
      </w:pPr>
      <w:r w:rsidRPr="003557DE">
        <w:t xml:space="preserve">              *Route: ORAL (BY MOUTH)                                           </w:t>
      </w:r>
    </w:p>
    <w:p w:rsidR="00726A5C" w:rsidRPr="003557DE" w:rsidRDefault="00726A5C" w:rsidP="00726A5C">
      <w:pPr>
        <w:pStyle w:val="ScreenCapture"/>
        <w:ind w:left="0"/>
      </w:pPr>
      <w:r w:rsidRPr="003557DE">
        <w:t xml:space="preserve">           *Schedule: Q24H                                                      </w:t>
      </w:r>
    </w:p>
    <w:p w:rsidR="00726A5C" w:rsidRPr="003557DE" w:rsidRDefault="00726A5C" w:rsidP="00726A5C">
      <w:pPr>
        <w:pStyle w:val="ScreenCapture"/>
        <w:ind w:left="0"/>
      </w:pPr>
      <w:r w:rsidRPr="003557DE">
        <w:t xml:space="preserve">Patient Instructions:                                                           </w:t>
      </w:r>
    </w:p>
    <w:p w:rsidR="00726A5C" w:rsidRPr="003557DE" w:rsidRDefault="00726A5C" w:rsidP="00726A5C">
      <w:pPr>
        <w:pStyle w:val="ScreenCapture"/>
        <w:ind w:left="0"/>
      </w:pPr>
      <w:r w:rsidRPr="003557DE">
        <w:t xml:space="preserve">                 SIG: DISSOLVE ONE TABLET UNDER TONGUE BY BY MOUTH EVERY 24     </w:t>
      </w:r>
    </w:p>
    <w:p w:rsidR="00726A5C" w:rsidRPr="003557DE" w:rsidRDefault="00726A5C" w:rsidP="00726A5C">
      <w:pPr>
        <w:pStyle w:val="ScreenCapture"/>
        <w:ind w:left="0"/>
      </w:pPr>
      <w:r w:rsidRPr="003557DE">
        <w:t xml:space="preserve">                      HOURS                                                     </w:t>
      </w:r>
    </w:p>
    <w:p w:rsidR="00726A5C" w:rsidRPr="003557DE" w:rsidRDefault="00726A5C" w:rsidP="00726A5C">
      <w:pPr>
        <w:pStyle w:val="ScreenCapture"/>
        <w:ind w:left="0"/>
      </w:pPr>
      <w:r w:rsidRPr="003557DE">
        <w:t xml:space="preserve">      Patient Status: SC                                                        </w:t>
      </w:r>
    </w:p>
    <w:p w:rsidR="00726A5C" w:rsidRPr="003557DE" w:rsidRDefault="00726A5C" w:rsidP="00726A5C">
      <w:pPr>
        <w:pStyle w:val="ScreenCapture"/>
        <w:ind w:left="0"/>
      </w:pPr>
      <w:r w:rsidRPr="003557DE">
        <w:t xml:space="preserve">          Issue Date: 01/09/14                 Fill Date: 01/09/14              </w:t>
      </w:r>
    </w:p>
    <w:p w:rsidR="00726A5C" w:rsidRPr="003557DE" w:rsidRDefault="00726A5C" w:rsidP="00726A5C">
      <w:pPr>
        <w:pStyle w:val="ScreenCapture"/>
        <w:ind w:left="0"/>
      </w:pPr>
      <w:r w:rsidRPr="003557DE">
        <w:t xml:space="preserve">      Last Fill Date: 01/09/14 (Mail)                                           </w:t>
      </w:r>
    </w:p>
    <w:p w:rsidR="00726A5C" w:rsidRPr="003557DE" w:rsidRDefault="00726A5C" w:rsidP="00726A5C">
      <w:pPr>
        <w:pStyle w:val="ScreenCapture"/>
        <w:ind w:left="0"/>
      </w:pPr>
      <w:r w:rsidRPr="003557DE">
        <w:t xml:space="preserve">   Last Release Date:                              Lot #:                       </w:t>
      </w:r>
    </w:p>
    <w:p w:rsidR="00726A5C" w:rsidRPr="003557DE" w:rsidRDefault="00726A5C" w:rsidP="00726A5C">
      <w:pPr>
        <w:pStyle w:val="ScreenCapture"/>
        <w:ind w:left="0"/>
      </w:pPr>
      <w:r w:rsidRPr="003557DE">
        <w:t xml:space="preserve">             Expires: 07/12/14                       MFG:                       </w:t>
      </w:r>
    </w:p>
    <w:p w:rsidR="00726A5C" w:rsidRPr="003557DE" w:rsidRDefault="00726A5C" w:rsidP="00726A5C">
      <w:pPr>
        <w:pStyle w:val="ScreenCapture"/>
        <w:ind w:left="0"/>
      </w:pPr>
      <w:r w:rsidRPr="003557DE">
        <w:t xml:space="preserve">         Days Supply: 5                         QTY (TAB): 5                    </w:t>
      </w:r>
    </w:p>
    <w:p w:rsidR="00726A5C" w:rsidRPr="003557DE" w:rsidRDefault="00726A5C" w:rsidP="00726A5C">
      <w:pPr>
        <w:pStyle w:val="ScreenCapture"/>
        <w:ind w:left="0"/>
      </w:pPr>
      <w:r w:rsidRPr="003557DE">
        <w:t xml:space="preserve">+         Digitally Signed Order                                                </w:t>
      </w:r>
    </w:p>
    <w:p w:rsidR="00726A5C" w:rsidRPr="003557DE" w:rsidRDefault="00726A5C" w:rsidP="00A23C70">
      <w:pPr>
        <w:pStyle w:val="ScreenCapture"/>
        <w:ind w:left="0"/>
        <w:rPr>
          <w:rFonts w:ascii="Calibri" w:hAnsi="Calibri"/>
        </w:rPr>
      </w:pPr>
    </w:p>
    <w:p w:rsidR="00A23C70" w:rsidRPr="003557DE" w:rsidRDefault="00A23C70" w:rsidP="00C24750"/>
    <w:p w:rsidR="00803671" w:rsidRPr="003557DE" w:rsidRDefault="00A23C70" w:rsidP="00A23C70">
      <w:pPr>
        <w:pStyle w:val="ExampleHeading"/>
      </w:pPr>
      <w:r w:rsidRPr="003557DE">
        <w:t>Example: View/Export Single Prescription (continued) – Medication Profile Action</w:t>
      </w:r>
    </w:p>
    <w:p w:rsidR="00A23C70" w:rsidRPr="003557DE" w:rsidRDefault="00A23C70" w:rsidP="00A23C70">
      <w:pPr>
        <w:pStyle w:val="ScreenCapture"/>
        <w:ind w:left="0"/>
      </w:pPr>
      <w:r w:rsidRPr="003557DE">
        <w:t xml:space="preserve">Select Item(s): Quit// MP   Medication Profile  </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Patient Medication Profile    Jul 22, 2014@16:27:52          Page:    1 of    2 </w:t>
      </w:r>
    </w:p>
    <w:p w:rsidR="00A23C70" w:rsidRPr="003557DE" w:rsidRDefault="00A23C70" w:rsidP="00A23C70">
      <w:pPr>
        <w:pStyle w:val="ScreenCapture"/>
        <w:ind w:left="0"/>
      </w:pPr>
      <w:r w:rsidRPr="003557DE">
        <w:t xml:space="preserve">PSOPATIENT,ONE                                                   </w:t>
      </w:r>
    </w:p>
    <w:p w:rsidR="00A23C70" w:rsidRPr="003557DE" w:rsidRDefault="00A23C70" w:rsidP="00A23C70">
      <w:pPr>
        <w:pStyle w:val="ScreenCapture"/>
        <w:ind w:left="0"/>
      </w:pPr>
      <w:r w:rsidRPr="003557DE">
        <w:t xml:space="preserve">  PID: 666-00-0434                               HEIGHT(cm): NOT AVAILABLE</w:t>
      </w:r>
    </w:p>
    <w:p w:rsidR="00A23C70" w:rsidRPr="003557DE" w:rsidRDefault="00A23C70" w:rsidP="00A23C70">
      <w:pPr>
        <w:pStyle w:val="ScreenCapture"/>
        <w:ind w:left="0"/>
      </w:pPr>
      <w:r w:rsidRPr="003557DE">
        <w:t xml:space="preserve">  DOB: SEP 7,1952 (61)                           WEIGHT(kg): NOT AVAILABLE</w:t>
      </w:r>
    </w:p>
    <w:p w:rsidR="00A23C70" w:rsidRPr="003557DE" w:rsidRDefault="00A23C70" w:rsidP="00A23C70">
      <w:pPr>
        <w:pStyle w:val="ScreenCapture"/>
        <w:ind w:left="0"/>
      </w:pPr>
      <w:r w:rsidRPr="003557DE">
        <w:t xml:space="preserve">  SEX: MALE                               EXP/CANCEL CUTOFF: 120 DAYS</w:t>
      </w:r>
    </w:p>
    <w:p w:rsidR="00A23C70" w:rsidRPr="003557DE" w:rsidRDefault="00A23C70" w:rsidP="00A23C70">
      <w:pPr>
        <w:pStyle w:val="ScreenCapture"/>
        <w:ind w:left="0"/>
      </w:pP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                                                                                </w:t>
      </w:r>
    </w:p>
    <w:p w:rsidR="00A23C70" w:rsidRPr="003557DE" w:rsidRDefault="00A23C70" w:rsidP="00A23C70">
      <w:pPr>
        <w:pStyle w:val="ScreenCapture"/>
        <w:ind w:left="0"/>
      </w:pPr>
      <w:r w:rsidRPr="003557DE">
        <w:t xml:space="preserve">  1 100002393     ACETAMINOPHEN AND CODEINE 3    10 A   07-21-14 07-21-14  0  30</w:t>
      </w:r>
    </w:p>
    <w:p w:rsidR="00A23C70" w:rsidRPr="003557DE" w:rsidRDefault="00A23C70" w:rsidP="00A23C70">
      <w:pPr>
        <w:pStyle w:val="ScreenCapture"/>
        <w:ind w:left="0"/>
      </w:pPr>
      <w:r w:rsidRPr="003557DE">
        <w:t xml:space="preserve">  2 100002336     BUPRENORPHINE 2MG/NALOXONE      7 E   01-16-14 01-16-14  2  30</w:t>
      </w:r>
    </w:p>
    <w:p w:rsidR="00A23C70" w:rsidRPr="003557DE" w:rsidRDefault="00A23C70" w:rsidP="00A23C70">
      <w:pPr>
        <w:pStyle w:val="ScreenCapture"/>
        <w:ind w:left="0"/>
      </w:pPr>
      <w:r w:rsidRPr="003557DE">
        <w:t xml:space="preserve">  3 100002394     CLONOPIN 1 MG TAB              20 A   07-21-14 07-21-14  3  30</w:t>
      </w:r>
    </w:p>
    <w:p w:rsidR="00A23C70" w:rsidRPr="003557DE" w:rsidRDefault="00A23C70" w:rsidP="00A23C70">
      <w:pPr>
        <w:pStyle w:val="ScreenCapture"/>
        <w:ind w:left="0"/>
      </w:pPr>
      <w:r w:rsidRPr="003557DE">
        <w:t xml:space="preserve">  4 10091         COCAINE 135MG TABS             20 A   07-22-14 07-22-14  0  10</w:t>
      </w:r>
    </w:p>
    <w:p w:rsidR="00A23C70" w:rsidRPr="003557DE" w:rsidRDefault="00A23C70" w:rsidP="00A23C70">
      <w:pPr>
        <w:pStyle w:val="ScreenCapture"/>
        <w:ind w:left="0"/>
      </w:pPr>
      <w:r w:rsidRPr="003557DE">
        <w:t xml:space="preserve">  5 10088         CODEINE SULFATE 30MG C.T.      30 A   07-21-14 07-21-14  0  30</w:t>
      </w:r>
    </w:p>
    <w:p w:rsidR="00A23C70" w:rsidRPr="003557DE" w:rsidRDefault="00A23C70" w:rsidP="00A23C70">
      <w:pPr>
        <w:pStyle w:val="ScreenCapture"/>
        <w:ind w:left="0"/>
      </w:pPr>
      <w:r w:rsidRPr="003557DE">
        <w:t xml:space="preserve">  6 10090         HYDROMORPHONE 2MG C.T.         30 A   07-22-14 07-22-14  0  30</w:t>
      </w:r>
    </w:p>
    <w:p w:rsidR="00A23C70" w:rsidRPr="003557DE" w:rsidRDefault="00A23C70" w:rsidP="00A23C70">
      <w:pPr>
        <w:pStyle w:val="ScreenCapture"/>
        <w:ind w:left="0"/>
      </w:pPr>
      <w:r w:rsidRPr="003557DE">
        <w:t xml:space="preserve">  7 10089         MORPHINE ORAL 10MG/5ML   CC    35 A   07-21-14 07-21-14  0   7</w:t>
      </w:r>
    </w:p>
    <w:p w:rsidR="00A23C70" w:rsidRPr="003557DE" w:rsidRDefault="00A23C70" w:rsidP="00A23C70">
      <w:pPr>
        <w:pStyle w:val="ScreenCapture"/>
        <w:ind w:left="0"/>
      </w:pPr>
      <w:r w:rsidRPr="003557DE">
        <w:t xml:space="preserve">  8 100002395     TAMOXIFEN CITRATE 10MG TABS    31 A   07-21-14 07-21-14  2  31</w:t>
      </w:r>
    </w:p>
    <w:p w:rsidR="00A23C70" w:rsidRPr="003557DE" w:rsidRDefault="00A23C70" w:rsidP="00A23C70">
      <w:pPr>
        <w:pStyle w:val="ScreenCapture"/>
        <w:ind w:left="0"/>
      </w:pPr>
      <w:r w:rsidRPr="003557DE">
        <w:t xml:space="preserve">                               PENDING (4 orders)                               </w:t>
      </w:r>
    </w:p>
    <w:p w:rsidR="00A23C70" w:rsidRPr="003557DE" w:rsidRDefault="00A23C70" w:rsidP="00A23C70">
      <w:pPr>
        <w:pStyle w:val="ScreenCapture"/>
        <w:ind w:left="0"/>
      </w:pPr>
      <w:r w:rsidRPr="003557DE">
        <w:t xml:space="preserve">  9 BUPRENORPHINE 2MG/NALOXONE 0.5MG PATCH        1 NW  01-10-14           0   1</w:t>
      </w:r>
    </w:p>
    <w:p w:rsidR="00A23C70" w:rsidRPr="003557DE" w:rsidRDefault="00A23C70" w:rsidP="00A23C70">
      <w:pPr>
        <w:pStyle w:val="ScreenCapture"/>
        <w:ind w:left="0"/>
      </w:pPr>
      <w:r w:rsidRPr="003557DE">
        <w:t xml:space="preserve"> 10 CAPTOPRIL 100MG TABS                         62 NW  09-21-11           0  31</w:t>
      </w:r>
    </w:p>
    <w:p w:rsidR="00A23C70" w:rsidRPr="003557DE" w:rsidRDefault="00A23C70" w:rsidP="00A23C70">
      <w:pPr>
        <w:pStyle w:val="ScreenCapture"/>
        <w:ind w:left="0"/>
      </w:pPr>
      <w:r w:rsidRPr="003557DE">
        <w:t xml:space="preserve"> 11 CORTISONE CREAM,TOP                           1 NW  09-17-12           0  10</w:t>
      </w:r>
    </w:p>
    <w:p w:rsidR="00A23C70" w:rsidRPr="003557DE" w:rsidRDefault="00A23C70" w:rsidP="00A23C70">
      <w:pPr>
        <w:pStyle w:val="ScreenCapture"/>
        <w:ind w:left="0"/>
      </w:pPr>
      <w:r w:rsidRPr="003557DE">
        <w:t xml:space="preserve">+         Select the entry # to view or ?? for more actions                     </w:t>
      </w:r>
    </w:p>
    <w:p w:rsidR="00A23C70" w:rsidRPr="003557DE" w:rsidRDefault="00A23C70" w:rsidP="00A23C70">
      <w:pPr>
        <w:pStyle w:val="ScreenCapture"/>
        <w:ind w:left="0"/>
      </w:pPr>
      <w:r w:rsidRPr="003557DE">
        <w:t xml:space="preserve"> 11 CORTISONE CREAM,TOP                           1 NW  09-17-12           0  10</w:t>
      </w:r>
    </w:p>
    <w:p w:rsidR="00A23C70" w:rsidRPr="003557DE" w:rsidRDefault="00A23C70" w:rsidP="00A23C70">
      <w:pPr>
        <w:pStyle w:val="ScreenCapture"/>
        <w:ind w:left="0"/>
      </w:pPr>
      <w:r w:rsidRPr="003557DE">
        <w:t xml:space="preserve">+         Select the entry # to view or ?? for more actions                     </w:t>
      </w:r>
    </w:p>
    <w:p w:rsidR="00A23C70" w:rsidRPr="003557DE" w:rsidRDefault="00A23C70" w:rsidP="00A23C70">
      <w:pPr>
        <w:pStyle w:val="ScreenCapture"/>
        <w:ind w:left="0"/>
      </w:pPr>
      <w:r w:rsidRPr="003557DE">
        <w:t>CV  Change View           PI  Patient Information   SIG Show/Hide SIG</w:t>
      </w:r>
    </w:p>
    <w:p w:rsidR="00A23C70" w:rsidRPr="003557DE" w:rsidRDefault="00A23C70" w:rsidP="00A23C70">
      <w:pPr>
        <w:pStyle w:val="ScreenCapture"/>
        <w:ind w:left="0"/>
      </w:pPr>
      <w:r w:rsidRPr="003557DE">
        <w:t>GS  Group by Status       PU  Patient Record Update</w:t>
      </w:r>
    </w:p>
    <w:p w:rsidR="003E3FD4" w:rsidRPr="003557DE" w:rsidRDefault="003E3FD4" w:rsidP="00A23C70">
      <w:pPr>
        <w:pStyle w:val="ScreenCapture"/>
        <w:ind w:left="0"/>
      </w:pPr>
    </w:p>
    <w:p w:rsidR="003E3FD4" w:rsidRPr="003557DE" w:rsidRDefault="003E3FD4" w:rsidP="00A23C70">
      <w:pPr>
        <w:pStyle w:val="ScreenCapture"/>
        <w:ind w:left="0"/>
      </w:pPr>
      <w:r w:rsidRPr="003557DE">
        <w:t>Select: Quit//</w:t>
      </w:r>
    </w:p>
    <w:p w:rsidR="000E5E24" w:rsidRPr="003557DE" w:rsidRDefault="000E5E24" w:rsidP="00C24750"/>
    <w:p w:rsidR="000E5E24" w:rsidRPr="003557DE" w:rsidRDefault="000E5E24" w:rsidP="000E5E24">
      <w:pPr>
        <w:pStyle w:val="ExampleHeading"/>
      </w:pPr>
      <w:r w:rsidRPr="003557DE">
        <w:t>Example: View/Export Single Prescription (continued) – Export Rx Fill</w:t>
      </w:r>
      <w:r w:rsidR="00A23C70" w:rsidRPr="003557DE">
        <w:t xml:space="preserve"> Action</w:t>
      </w:r>
    </w:p>
    <w:p w:rsidR="000E5E24" w:rsidRPr="003557DE" w:rsidRDefault="000E5E24" w:rsidP="00C7026E">
      <w:pPr>
        <w:pStyle w:val="ScreenCapture"/>
        <w:ind w:left="0"/>
      </w:pPr>
      <w:r w:rsidRPr="003557DE">
        <w:t xml:space="preserve">Select Item(s): Quit// E   Export Rx Fill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a code from the list.</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a code from the list.</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the type of record to be sent for this prescription fill:</w:t>
      </w:r>
    </w:p>
    <w:p w:rsidR="000E5E24" w:rsidRPr="003557DE" w:rsidRDefault="000E5E24" w:rsidP="00C7026E">
      <w:pPr>
        <w:pStyle w:val="ScreenCapture"/>
        <w:ind w:left="0"/>
      </w:pPr>
      <w:r w:rsidRPr="003557DE">
        <w:t xml:space="preserve"> </w:t>
      </w:r>
    </w:p>
    <w:p w:rsidR="000E5E24" w:rsidRPr="003557DE" w:rsidRDefault="000E5E24" w:rsidP="00C7026E">
      <w:pPr>
        <w:pStyle w:val="ScreenCapture"/>
        <w:ind w:left="0"/>
      </w:pPr>
      <w:r w:rsidRPr="003557DE">
        <w:t xml:space="preserve">  V     VOID RECORD</w:t>
      </w:r>
    </w:p>
    <w:p w:rsidR="000E5E24" w:rsidRPr="003557DE" w:rsidRDefault="000E5E24" w:rsidP="00C7026E">
      <w:pPr>
        <w:pStyle w:val="ScreenCapture"/>
        <w:ind w:left="0"/>
      </w:pPr>
    </w:p>
    <w:p w:rsidR="000E5E24" w:rsidRPr="003557DE" w:rsidRDefault="000E5E24" w:rsidP="00C7026E">
      <w:pPr>
        <w:pStyle w:val="ScreenCapture"/>
        <w:ind w:left="0"/>
      </w:pPr>
      <w:r w:rsidRPr="003557DE">
        <w:t>Record Type: V// OID</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either 'Y' or 'N'.</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w:t>
      </w:r>
    </w:p>
    <w:p w:rsidR="000E5E24" w:rsidRPr="003557DE" w:rsidRDefault="000E5E24" w:rsidP="00C7026E">
      <w:pPr>
        <w:pStyle w:val="ScreenCapture"/>
        <w:ind w:left="0"/>
      </w:pPr>
    </w:p>
    <w:p w:rsidR="000E5E24" w:rsidRPr="003557DE" w:rsidRDefault="000E5E24" w:rsidP="00C7026E">
      <w:pPr>
        <w:pStyle w:val="ScreenCapture"/>
        <w:ind w:left="0"/>
      </w:pPr>
      <w:r w:rsidRPr="003557DE">
        <w:t>Enter either 'Y' or 'N'.</w:t>
      </w:r>
    </w:p>
    <w:p w:rsidR="000E5E24" w:rsidRPr="003557DE" w:rsidRDefault="000E5E24" w:rsidP="00C7026E">
      <w:pPr>
        <w:pStyle w:val="ScreenCapture"/>
        <w:ind w:left="0"/>
      </w:pPr>
    </w:p>
    <w:p w:rsidR="000E5E24" w:rsidRPr="003557DE" w:rsidRDefault="000E5E24" w:rsidP="00C7026E">
      <w:pPr>
        <w:pStyle w:val="ScreenCapture"/>
        <w:ind w:left="0"/>
      </w:pPr>
      <w:r w:rsidRPr="003557DE">
        <w:t>The Prescription Fill will be transmitted to the State</w:t>
      </w:r>
    </w:p>
    <w:p w:rsidR="000E5E24" w:rsidRPr="003557DE" w:rsidRDefault="000E5E24" w:rsidP="00C7026E">
      <w:pPr>
        <w:pStyle w:val="ScreenCapture"/>
        <w:ind w:left="0"/>
      </w:pPr>
    </w:p>
    <w:p w:rsidR="000E5E24" w:rsidRPr="003557DE" w:rsidRDefault="000E5E24" w:rsidP="00C7026E">
      <w:pPr>
        <w:pStyle w:val="ScreenCapture"/>
        <w:ind w:left="0"/>
      </w:pPr>
      <w:r w:rsidRPr="003557DE">
        <w:t>Confirm? N// YES</w:t>
      </w:r>
    </w:p>
    <w:p w:rsidR="000E5E24" w:rsidRPr="003557DE" w:rsidRDefault="000E5E24" w:rsidP="00C7026E">
      <w:pPr>
        <w:pStyle w:val="ScreenCapture"/>
        <w:ind w:left="0"/>
      </w:pPr>
    </w:p>
    <w:p w:rsidR="000E5E24" w:rsidRPr="003557DE" w:rsidRDefault="000E5E24" w:rsidP="00C7026E">
      <w:pPr>
        <w:pStyle w:val="ScreenCapture"/>
        <w:ind w:left="0"/>
      </w:pPr>
      <w:r w:rsidRPr="003557DE">
        <w:t>Creating Batch #9 for NEW YORK...Done.</w:t>
      </w:r>
    </w:p>
    <w:p w:rsidR="000E5E24" w:rsidRPr="003557DE" w:rsidRDefault="000E5E24" w:rsidP="00C7026E">
      <w:pPr>
        <w:pStyle w:val="ScreenCapture"/>
        <w:ind w:left="0"/>
      </w:pPr>
    </w:p>
    <w:p w:rsidR="000E5E24" w:rsidRPr="003557DE" w:rsidRDefault="000E5E24" w:rsidP="00C7026E">
      <w:pPr>
        <w:pStyle w:val="ScreenCapture"/>
        <w:ind w:left="0"/>
      </w:pPr>
      <w:r w:rsidRPr="003557DE">
        <w:t>Exporting Batch #9:</w:t>
      </w:r>
    </w:p>
    <w:p w:rsidR="000E5E24" w:rsidRPr="003557DE" w:rsidRDefault="000E5E24" w:rsidP="00C7026E">
      <w:pPr>
        <w:pStyle w:val="ScreenCapture"/>
        <w:ind w:left="0"/>
      </w:pPr>
    </w:p>
    <w:p w:rsidR="000E5E24" w:rsidRPr="003557DE" w:rsidRDefault="000E5E24" w:rsidP="00C7026E">
      <w:pPr>
        <w:pStyle w:val="ScreenCapture"/>
        <w:ind w:left="0"/>
      </w:pPr>
      <w:r w:rsidRPr="003557DE">
        <w:t>Writing to file USER$:[SPMP]TESTIK_20140722162808.up...Done.</w:t>
      </w:r>
    </w:p>
    <w:p w:rsidR="000E5E24" w:rsidRPr="003557DE" w:rsidRDefault="000E5E24" w:rsidP="00C7026E">
      <w:pPr>
        <w:pStyle w:val="ScreenCapture"/>
        <w:ind w:left="0"/>
      </w:pPr>
      <w:r w:rsidRPr="003557DE">
        <w:t>Transmitting file to the State (portal.obn.ok.gov)...</w:t>
      </w:r>
    </w:p>
    <w:p w:rsidR="000E5E24" w:rsidRPr="003557DE" w:rsidRDefault="000E5E24" w:rsidP="00C7026E">
      <w:pPr>
        <w:pStyle w:val="ScreenCapture"/>
        <w:ind w:left="0"/>
      </w:pPr>
      <w:r w:rsidRPr="003557DE">
        <w:t>Warning: Need basic cursor movement capability, using vt100</w:t>
      </w:r>
    </w:p>
    <w:p w:rsidR="000E5E24" w:rsidRPr="003557DE" w:rsidRDefault="000E5E24" w:rsidP="00C7026E">
      <w:pPr>
        <w:pStyle w:val="ScreenCapture"/>
        <w:ind w:left="0"/>
      </w:pPr>
      <w:r w:rsidRPr="003557DE">
        <w:t>Warning: Converting file spmp_ftp_20140722162808.dat to Stream_LF.</w:t>
      </w:r>
    </w:p>
    <w:p w:rsidR="000E5E24" w:rsidRPr="003557DE" w:rsidRDefault="000E5E24" w:rsidP="00C7026E">
      <w:pPr>
        <w:pStyle w:val="ScreenCapture"/>
        <w:ind w:left="0"/>
      </w:pPr>
      <w:r w:rsidRPr="003557DE">
        <w:t>Warning: File spmp_ftp_20140722162808.dat converted successfully to Stream_LF.</w:t>
      </w:r>
    </w:p>
    <w:p w:rsidR="000E5E24" w:rsidRPr="003557DE" w:rsidRDefault="000E5E24" w:rsidP="00C7026E">
      <w:pPr>
        <w:pStyle w:val="ScreenCapture"/>
        <w:ind w:left="0"/>
      </w:pPr>
      <w:r w:rsidRPr="003557DE">
        <w:t>sftp&gt; put TESTIK_20140722162808.up</w:t>
      </w:r>
    </w:p>
    <w:p w:rsidR="000E5E24" w:rsidRPr="003557DE" w:rsidRDefault="000E5E24" w:rsidP="00C7026E">
      <w:pPr>
        <w:pStyle w:val="ScreenCapture"/>
        <w:ind w:left="0"/>
      </w:pPr>
      <w:r w:rsidRPr="003557DE">
        <w:t>TESTIK_20140722162808.up        |   334B |   0.3 kB/s | TOC: 00:00:01 | 100%</w:t>
      </w:r>
    </w:p>
    <w:p w:rsidR="000E5E24" w:rsidRPr="003557DE" w:rsidRDefault="000E5E24" w:rsidP="00C7026E">
      <w:pPr>
        <w:pStyle w:val="ScreenCapture"/>
        <w:ind w:left="0"/>
      </w:pPr>
      <w:r w:rsidRPr="003557DE">
        <w:t>sftp&gt; rename TESTIK_20140722162808.up TESTIK_20140722162808.DAT</w:t>
      </w:r>
    </w:p>
    <w:p w:rsidR="000E5E24" w:rsidRPr="003557DE" w:rsidRDefault="000E5E24" w:rsidP="00C7026E">
      <w:pPr>
        <w:pStyle w:val="ScreenCapture"/>
        <w:ind w:left="0"/>
      </w:pPr>
      <w:r w:rsidRPr="003557DE">
        <w:t>sftp&gt; exit</w:t>
      </w:r>
    </w:p>
    <w:p w:rsidR="000E5E24" w:rsidRPr="003557DE" w:rsidRDefault="000E5E24" w:rsidP="00C7026E">
      <w:pPr>
        <w:pStyle w:val="ScreenCapture"/>
        <w:ind w:left="0"/>
      </w:pPr>
    </w:p>
    <w:p w:rsidR="000E5E24" w:rsidRPr="003557DE" w:rsidRDefault="000E5E24" w:rsidP="00C7026E">
      <w:pPr>
        <w:pStyle w:val="ScreenCapture"/>
        <w:ind w:left="0"/>
      </w:pPr>
      <w:r w:rsidRPr="003557DE">
        <w:t>File Successfully Transmitted.</w:t>
      </w:r>
    </w:p>
    <w:p w:rsidR="000E5E24" w:rsidRPr="003557DE" w:rsidRDefault="000E5E24" w:rsidP="00C7026E">
      <w:pPr>
        <w:pStyle w:val="ScreenCapture"/>
        <w:ind w:left="0"/>
      </w:pPr>
    </w:p>
    <w:p w:rsidR="00457D1B" w:rsidRPr="003557DE" w:rsidRDefault="00457D1B" w:rsidP="009D7407"/>
    <w:p w:rsidR="003A1C93" w:rsidRPr="003557DE" w:rsidRDefault="003A1C93" w:rsidP="003141DE">
      <w:pPr>
        <w:rPr>
          <w:rFonts w:ascii="Calibri" w:hAnsi="Calibri"/>
          <w:b/>
        </w:rPr>
      </w:pPr>
      <w:r w:rsidRPr="003557DE">
        <w:rPr>
          <w:b/>
        </w:rPr>
        <w:t>View/Export Batch</w:t>
      </w:r>
      <w:bookmarkEnd w:id="5943"/>
      <w:r w:rsidRPr="003557DE">
        <w:rPr>
          <w:b/>
        </w:rPr>
        <w:fldChar w:fldCharType="begin"/>
      </w:r>
      <w:r w:rsidRPr="003557DE">
        <w:rPr>
          <w:b/>
        </w:rPr>
        <w:instrText xml:space="preserve"> XE "View/Export Batch" </w:instrText>
      </w:r>
      <w:r w:rsidRPr="003557DE">
        <w:rPr>
          <w:b/>
        </w:rPr>
        <w:fldChar w:fldCharType="end"/>
      </w:r>
    </w:p>
    <w:p w:rsidR="003A1C93" w:rsidRPr="003557DE" w:rsidRDefault="003A1C93" w:rsidP="003141DE">
      <w:pPr>
        <w:rPr>
          <w:b/>
        </w:rPr>
      </w:pPr>
      <w:r w:rsidRPr="003557DE">
        <w:rPr>
          <w:b/>
        </w:rPr>
        <w:t>[PSO SPMP BATCH VIEW/EXPORT]</w:t>
      </w:r>
    </w:p>
    <w:p w:rsidR="003A1C93" w:rsidRPr="003557DE" w:rsidRDefault="003A1C93" w:rsidP="003A1C93">
      <w:pPr>
        <w:pStyle w:val="Manual-optionnameindent1"/>
        <w:rPr>
          <w:lang w:val="en-US"/>
        </w:rPr>
      </w:pPr>
    </w:p>
    <w:p w:rsidR="00BE3967" w:rsidRDefault="003A1C93" w:rsidP="00BE3967">
      <w:r w:rsidRPr="003557DE">
        <w:t>The information reported to the states is compiled into a batch, which can be for a single prescription or a collection of prescriptions, for a determined date range. This option is used for viewing information contained in a single batch as well as the list of prescriptions in the batch. This option is also used to export the batch to the state.</w:t>
      </w:r>
      <w:r w:rsidR="00BE3967">
        <w:t xml:space="preserve"> Exporting can be done in the Foreground where the details are shown on the screen, in the Background where the batch is queued, or in Debug Mode which is also in the Foreground but shows an expanded level of detail to the screen.</w:t>
      </w:r>
    </w:p>
    <w:p w:rsidR="003A1C93" w:rsidRPr="003557DE" w:rsidRDefault="003A1C93" w:rsidP="003A1C93"/>
    <w:p w:rsidR="0082291C" w:rsidRPr="003557DE" w:rsidRDefault="0082291C" w:rsidP="0082291C">
      <w:pPr>
        <w:pStyle w:val="ScreenCapture"/>
        <w:ind w:left="0"/>
      </w:pPr>
      <w:r w:rsidRPr="003557DE">
        <w:t xml:space="preserve">Select State Prescription Monitoring Program (SPMP) Menu &lt;TEST ACCOUNT&gt; Option: </w:t>
      </w:r>
    </w:p>
    <w:p w:rsidR="0082291C" w:rsidRPr="003557DE" w:rsidRDefault="0082291C" w:rsidP="0082291C">
      <w:pPr>
        <w:pStyle w:val="ScreenCapture"/>
        <w:ind w:left="0"/>
      </w:pPr>
      <w:r w:rsidRPr="003557DE">
        <w:t>BAT</w:t>
      </w:r>
    </w:p>
    <w:p w:rsidR="0082291C" w:rsidRPr="003557DE" w:rsidRDefault="0082291C" w:rsidP="0082291C">
      <w:pPr>
        <w:pStyle w:val="ScreenCapture"/>
        <w:ind w:left="0"/>
      </w:pPr>
      <w:r w:rsidRPr="003557DE">
        <w:t xml:space="preserve">  View/Export Batch</w:t>
      </w:r>
    </w:p>
    <w:p w:rsidR="0082291C" w:rsidRPr="003557DE" w:rsidRDefault="0082291C" w:rsidP="0082291C">
      <w:pPr>
        <w:pStyle w:val="ScreenCapture"/>
        <w:ind w:left="0"/>
      </w:pPr>
    </w:p>
    <w:p w:rsidR="0082291C" w:rsidRPr="003557DE" w:rsidRDefault="0082291C" w:rsidP="0082291C">
      <w:pPr>
        <w:pStyle w:val="ScreenCapture"/>
        <w:ind w:left="0"/>
      </w:pPr>
      <w:r w:rsidRPr="003557DE">
        <w:t>Export Batch #: ?</w:t>
      </w:r>
    </w:p>
    <w:p w:rsidR="0082291C" w:rsidRPr="003557DE" w:rsidRDefault="0082291C" w:rsidP="0082291C">
      <w:pPr>
        <w:pStyle w:val="ScreenCapture"/>
        <w:ind w:left="0"/>
      </w:pPr>
      <w:r w:rsidRPr="003557DE">
        <w:t xml:space="preserve">    Answer with SPMP EXPORT BATCH BATCH NUMBER</w:t>
      </w:r>
    </w:p>
    <w:p w:rsidR="0082291C" w:rsidRPr="003557DE" w:rsidRDefault="0082291C" w:rsidP="0082291C">
      <w:pPr>
        <w:pStyle w:val="ScreenCapture"/>
        <w:ind w:left="0"/>
      </w:pPr>
      <w:r w:rsidRPr="003557DE">
        <w:t xml:space="preserve">   Choose from:</w:t>
      </w:r>
    </w:p>
    <w:p w:rsidR="0082291C" w:rsidRPr="003557DE" w:rsidRDefault="0082291C" w:rsidP="0082291C">
      <w:pPr>
        <w:pStyle w:val="ScreenCapture"/>
        <w:ind w:left="0"/>
      </w:pPr>
      <w:r w:rsidRPr="003557DE">
        <w:t xml:space="preserve">   1        SINGLE RX     Jul 22,2014@11:40:19</w:t>
      </w:r>
    </w:p>
    <w:p w:rsidR="0082291C" w:rsidRPr="003557DE" w:rsidRDefault="0082291C" w:rsidP="0082291C">
      <w:pPr>
        <w:pStyle w:val="ScreenCapture"/>
        <w:ind w:left="0"/>
      </w:pPr>
      <w:r w:rsidRPr="003557DE">
        <w:t xml:space="preserve">   2        MANUAL     Jul 22,2014@13:51:40</w:t>
      </w:r>
    </w:p>
    <w:p w:rsidR="0082291C" w:rsidRPr="003557DE" w:rsidRDefault="0082291C" w:rsidP="0082291C">
      <w:pPr>
        <w:pStyle w:val="ScreenCapture"/>
        <w:ind w:left="0"/>
      </w:pPr>
      <w:r w:rsidRPr="003557DE">
        <w:t xml:space="preserve">   3        MANUAL     Jul 22,2014@13:57:33</w:t>
      </w:r>
    </w:p>
    <w:p w:rsidR="0082291C" w:rsidRPr="003557DE" w:rsidRDefault="0082291C" w:rsidP="0082291C">
      <w:pPr>
        <w:pStyle w:val="ScreenCapture"/>
        <w:ind w:left="0"/>
      </w:pPr>
      <w:r w:rsidRPr="003557DE">
        <w:t xml:space="preserve">   4        MANUAL     Jul 22,2014@14:51:52</w:t>
      </w:r>
    </w:p>
    <w:p w:rsidR="0082291C" w:rsidRPr="003557DE" w:rsidRDefault="0082291C" w:rsidP="0082291C">
      <w:pPr>
        <w:pStyle w:val="ScreenCapture"/>
        <w:ind w:left="0"/>
      </w:pPr>
      <w:r w:rsidRPr="003557DE">
        <w:t xml:space="preserve">   5        VOID ONLY     Jul 22,2014@14:58:13</w:t>
      </w:r>
    </w:p>
    <w:p w:rsidR="0082291C" w:rsidRPr="003557DE" w:rsidRDefault="0082291C" w:rsidP="0082291C">
      <w:pPr>
        <w:pStyle w:val="ScreenCapture"/>
        <w:ind w:left="0"/>
      </w:pPr>
      <w:r w:rsidRPr="003557DE">
        <w:t xml:space="preserve">   6        VOID ONLY     Jul 22,2014@14:59:01</w:t>
      </w:r>
    </w:p>
    <w:p w:rsidR="0082291C" w:rsidRPr="003557DE" w:rsidRDefault="0082291C" w:rsidP="0082291C">
      <w:pPr>
        <w:pStyle w:val="ScreenCapture"/>
        <w:ind w:left="0"/>
      </w:pPr>
      <w:r w:rsidRPr="003557DE">
        <w:t xml:space="preserve">   7        MANUAL     Jul 22,2014@14:59:52</w:t>
      </w:r>
    </w:p>
    <w:p w:rsidR="0082291C" w:rsidRPr="003557DE" w:rsidRDefault="0082291C" w:rsidP="0082291C">
      <w:pPr>
        <w:pStyle w:val="ScreenCapture"/>
        <w:ind w:left="0"/>
      </w:pPr>
      <w:r w:rsidRPr="003557DE">
        <w:t xml:space="preserve">   8        SINGLE RX     Jul 22,2014@16:23:13</w:t>
      </w:r>
    </w:p>
    <w:p w:rsidR="0082291C" w:rsidRPr="003557DE" w:rsidRDefault="0082291C" w:rsidP="0082291C">
      <w:pPr>
        <w:pStyle w:val="ScreenCapture"/>
        <w:ind w:left="0"/>
      </w:pPr>
      <w:r w:rsidRPr="003557DE">
        <w:t xml:space="preserve">   9        SINGLE RX     Jul 22,2014@16:28:08</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View/Export Batch             Jul 22, 2014@16:28:29          Page:    1 of    1 </w:t>
      </w:r>
    </w:p>
    <w:p w:rsidR="0082291C" w:rsidRPr="003557DE" w:rsidRDefault="0082291C" w:rsidP="0082291C">
      <w:pPr>
        <w:pStyle w:val="ScreenCapture"/>
        <w:ind w:left="0"/>
      </w:pPr>
      <w:r w:rsidRPr="003557DE">
        <w:t xml:space="preserve">Batch #: 2      State: </w:t>
      </w:r>
      <w:r w:rsidR="00E53D28" w:rsidRPr="003557DE">
        <w:t>OKLAHOMA</w:t>
      </w:r>
      <w:r w:rsidRPr="003557DE">
        <w:t xml:space="preserve">               Type: MANUAL         Exported? YES</w:t>
      </w:r>
    </w:p>
    <w:p w:rsidR="0082291C" w:rsidRPr="003557DE" w:rsidRDefault="0082291C" w:rsidP="0082291C">
      <w:pPr>
        <w:pStyle w:val="ScreenCapture"/>
        <w:ind w:left="0"/>
      </w:pPr>
      <w:r w:rsidRPr="003557DE">
        <w:t>Created on: JUL 22, 2014@13:51:40             Exported on: JUL 22, 2014@13:51:44</w:t>
      </w:r>
    </w:p>
    <w:p w:rsidR="0082291C" w:rsidRPr="003557DE" w:rsidRDefault="0082291C" w:rsidP="0082291C">
      <w:pPr>
        <w:pStyle w:val="ScreenCapture"/>
        <w:ind w:left="0"/>
      </w:pPr>
      <w:r w:rsidRPr="003557DE">
        <w:t>File: TESTIK_20140722135140.DAT</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                                                                                </w:t>
      </w:r>
    </w:p>
    <w:p w:rsidR="0082291C" w:rsidRPr="003557DE" w:rsidRDefault="0082291C" w:rsidP="0082291C">
      <w:pPr>
        <w:pStyle w:val="ScreenCapture"/>
        <w:ind w:left="0"/>
      </w:pPr>
      <w:r w:rsidRPr="003557DE">
        <w:t xml:space="preserve">   1 10090             0  HYDROMORPHONE 2MG C.T.                       2 REVISE</w:t>
      </w:r>
    </w:p>
    <w:p w:rsidR="003E3FD4" w:rsidRPr="003557DE" w:rsidRDefault="003E3FD4" w:rsidP="0082291C">
      <w:pPr>
        <w:pStyle w:val="ScreenCapture"/>
        <w:ind w:left="0"/>
      </w:pPr>
    </w:p>
    <w:p w:rsidR="003E3FD4" w:rsidRPr="003557DE" w:rsidRDefault="003E3FD4" w:rsidP="003E3FD4">
      <w:pPr>
        <w:pStyle w:val="ScreenCapture"/>
        <w:ind w:left="0"/>
        <w:rPr>
          <w:rFonts w:eastAsia="Calibri"/>
        </w:rPr>
      </w:pPr>
      <w:r w:rsidRPr="003557DE">
        <w:rPr>
          <w:rFonts w:eastAsia="Calibri"/>
        </w:rPr>
        <w:t xml:space="preserve">Enter ?? for more actions                                             </w:t>
      </w:r>
    </w:p>
    <w:p w:rsidR="003E3FD4" w:rsidRPr="003557DE" w:rsidRDefault="003E3FD4" w:rsidP="003E3FD4">
      <w:pPr>
        <w:pStyle w:val="ScreenCapture"/>
        <w:ind w:left="0"/>
        <w:rPr>
          <w:rFonts w:eastAsia="Calibri"/>
        </w:rPr>
      </w:pPr>
      <w:r w:rsidRPr="003557DE">
        <w:rPr>
          <w:rFonts w:eastAsia="Calibri"/>
        </w:rPr>
        <w:t>RAW View Raw Data                       EXP Export Batch</w:t>
      </w:r>
    </w:p>
    <w:p w:rsidR="003E3FD4" w:rsidRPr="003557DE" w:rsidRDefault="003E3FD4" w:rsidP="003E3FD4">
      <w:pPr>
        <w:pStyle w:val="ScreenCapture"/>
        <w:ind w:left="0"/>
        <w:rPr>
          <w:rFonts w:eastAsia="Calibri"/>
        </w:rPr>
      </w:pPr>
      <w:r w:rsidRPr="003557DE">
        <w:rPr>
          <w:rFonts w:eastAsia="Calibri"/>
        </w:rPr>
        <w:t>Select Item(s): Quit//</w:t>
      </w:r>
    </w:p>
    <w:p w:rsidR="003E3FD4" w:rsidRPr="003557DE" w:rsidRDefault="003E3FD4" w:rsidP="0082291C">
      <w:pPr>
        <w:pStyle w:val="ScreenCapture"/>
        <w:ind w:left="0"/>
      </w:pPr>
    </w:p>
    <w:p w:rsidR="0082291C" w:rsidRDefault="0082291C" w:rsidP="003A1C93"/>
    <w:p w:rsidR="00BE3967" w:rsidRPr="003557DE" w:rsidRDefault="00BE3967" w:rsidP="00BE3967">
      <w:pPr>
        <w:pStyle w:val="ExampleHeading"/>
      </w:pPr>
      <w:r w:rsidRPr="003557DE">
        <w:t xml:space="preserve">Example: View/Export </w:t>
      </w:r>
      <w:r>
        <w:t>Batch</w:t>
      </w:r>
      <w:r w:rsidRPr="003557DE">
        <w:t xml:space="preserve"> – </w:t>
      </w:r>
      <w:r>
        <w:t>View Raw Data</w:t>
      </w:r>
    </w:p>
    <w:p w:rsidR="00BE3967" w:rsidRPr="003557DE" w:rsidRDefault="00BE3967" w:rsidP="00BE3967">
      <w:pPr>
        <w:pStyle w:val="ScreenCapture"/>
        <w:ind w:left="0"/>
      </w:pPr>
      <w:r w:rsidRPr="003557DE">
        <w:t xml:space="preserve">Select State Prescription Monitoring Program (SPMP) Menu Option: </w:t>
      </w:r>
    </w:p>
    <w:p w:rsidR="00BE3967" w:rsidRPr="003557DE" w:rsidRDefault="00BE3967" w:rsidP="00BE3967">
      <w:pPr>
        <w:pStyle w:val="ScreenCapture"/>
        <w:ind w:left="0"/>
      </w:pPr>
      <w:r w:rsidRPr="003557DE">
        <w:t>BAT</w:t>
      </w:r>
    </w:p>
    <w:p w:rsidR="00BE3967" w:rsidRDefault="00BE3967" w:rsidP="00BE3967">
      <w:pPr>
        <w:pStyle w:val="ScreenCapture"/>
        <w:ind w:left="0"/>
      </w:pPr>
      <w:r w:rsidRPr="003557DE">
        <w:t xml:space="preserve">  View/Export Batch</w:t>
      </w:r>
    </w:p>
    <w:p w:rsidR="00BE3967"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rPr>
        <w:t>Export Batch #: 185       SCHEDULED     Jun 5,2016@01:00:11</w:t>
      </w:r>
    </w:p>
    <w:p w:rsidR="00BE3967" w:rsidRDefault="00BE3967" w:rsidP="00BE3967">
      <w:pPr>
        <w:pStyle w:val="ScreenCapture"/>
        <w:ind w:left="0"/>
      </w:pPr>
    </w:p>
    <w:p w:rsidR="00BE3967" w:rsidRPr="00C12AD7" w:rsidRDefault="00BE3967" w:rsidP="00BE3967">
      <w:pPr>
        <w:pStyle w:val="ScreenCapture"/>
        <w:ind w:left="0"/>
        <w:rPr>
          <w:rFonts w:eastAsia="Calibri"/>
        </w:rPr>
      </w:pPr>
      <w:r w:rsidRPr="00C12AD7">
        <w:rPr>
          <w:rFonts w:eastAsia="Calibri"/>
          <w:b/>
          <w:bCs/>
        </w:rPr>
        <w:t>View/Export Batch</w:t>
      </w:r>
      <w:r w:rsidRPr="00C12AD7">
        <w:rPr>
          <w:rFonts w:eastAsia="Calibri"/>
        </w:rPr>
        <w:t xml:space="preserve">             Jun 06, 2016@15:02:27          Page:    1 of    1 </w:t>
      </w:r>
    </w:p>
    <w:p w:rsidR="00BE3967" w:rsidRPr="00C12AD7" w:rsidRDefault="00BE3967" w:rsidP="00BE3967">
      <w:pPr>
        <w:pStyle w:val="ScreenCapture"/>
        <w:ind w:left="0"/>
        <w:rPr>
          <w:rFonts w:eastAsia="Calibri"/>
        </w:rPr>
      </w:pPr>
      <w:r w:rsidRPr="00C12AD7">
        <w:rPr>
          <w:rFonts w:eastAsia="Calibri"/>
        </w:rPr>
        <w:t>Batch #: 185    State: NEW YORK               Type: SCHEDULED      Exported? NO</w:t>
      </w:r>
    </w:p>
    <w:p w:rsidR="00BE3967" w:rsidRPr="00C12AD7" w:rsidRDefault="00BE3967" w:rsidP="00BE3967">
      <w:pPr>
        <w:pStyle w:val="ScreenCapture"/>
        <w:ind w:left="0"/>
        <w:rPr>
          <w:rFonts w:eastAsia="Calibri"/>
        </w:rPr>
      </w:pPr>
      <w:r w:rsidRPr="00C12AD7">
        <w:rPr>
          <w:rFonts w:eastAsia="Calibri"/>
        </w:rPr>
        <w:t xml:space="preserve">Created on: JUN 05, 2016@01:00:11             Exported on: </w:t>
      </w:r>
    </w:p>
    <w:p w:rsidR="00BE3967" w:rsidRPr="00C12AD7" w:rsidRDefault="00BE3967" w:rsidP="00BE3967">
      <w:pPr>
        <w:pStyle w:val="ScreenCapture"/>
        <w:ind w:left="0"/>
        <w:rPr>
          <w:rFonts w:eastAsia="Calibri"/>
        </w:rPr>
      </w:pPr>
      <w:r w:rsidRPr="00C12AD7">
        <w:rPr>
          <w:rFonts w:eastAsia="Calibri"/>
        </w:rPr>
        <w:t xml:space="preserve">File: </w:t>
      </w:r>
    </w:p>
    <w:p w:rsidR="00BE3967" w:rsidRPr="00C12AD7" w:rsidRDefault="00BE3967" w:rsidP="00BE3967">
      <w:pPr>
        <w:pStyle w:val="ScreenCapture"/>
        <w:ind w:left="0"/>
        <w:rPr>
          <w:rFonts w:eastAsia="Calibri"/>
        </w:rPr>
      </w:pPr>
      <w:r w:rsidRPr="00C12AD7">
        <w:rPr>
          <w:rFonts w:eastAsia="Calibri"/>
        </w:rPr>
        <w:t xml:space="preserve">   # Rx#            FILL  DRUG                                       SCH TYPE   </w:t>
      </w:r>
    </w:p>
    <w:p w:rsidR="00BE3967" w:rsidRPr="00C12AD7" w:rsidRDefault="00BE3967" w:rsidP="00BE3967">
      <w:pPr>
        <w:pStyle w:val="ScreenCapture"/>
        <w:ind w:left="0"/>
        <w:rPr>
          <w:rFonts w:eastAsia="Calibri"/>
        </w:rPr>
      </w:pPr>
      <w:r w:rsidRPr="00C12AD7">
        <w:rPr>
          <w:rFonts w:eastAsia="Calibri"/>
        </w:rPr>
        <w:t xml:space="preserve">   1 100002612         0  BUPRENORPHINE 2MG/NALOXONE 0.5MG PATCH       3 NEW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Enter ?? for more actions                                             </w:t>
      </w:r>
    </w:p>
    <w:p w:rsidR="00BE3967" w:rsidRPr="00C12AD7" w:rsidRDefault="00BE3967" w:rsidP="00BE3967">
      <w:pPr>
        <w:pStyle w:val="ScreenCapture"/>
        <w:ind w:left="0"/>
        <w:rPr>
          <w:rFonts w:eastAsia="Calibri"/>
        </w:rPr>
      </w:pPr>
      <w:r w:rsidRPr="00C12AD7">
        <w:rPr>
          <w:rFonts w:eastAsia="Calibri"/>
        </w:rPr>
        <w:t>RAW View Raw Data                       EXP Export Batch</w:t>
      </w:r>
    </w:p>
    <w:p w:rsidR="00BE3967" w:rsidRPr="00C12AD7" w:rsidRDefault="00BE3967" w:rsidP="00BE3967">
      <w:pPr>
        <w:pStyle w:val="ScreenCapture"/>
        <w:ind w:left="0"/>
        <w:rPr>
          <w:rFonts w:eastAsia="Calibri"/>
        </w:rPr>
      </w:pPr>
      <w:r w:rsidRPr="00C12AD7">
        <w:rPr>
          <w:rFonts w:eastAsia="Calibri"/>
        </w:rPr>
        <w:t xml:space="preserve">Select Item(s): Quit// RAW   View Raw Data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Before continuing, set up your terminal to capture the ASAP</w:t>
      </w:r>
    </w:p>
    <w:p w:rsidR="00BE3967" w:rsidRPr="00C12AD7" w:rsidRDefault="00BE3967" w:rsidP="00BE3967">
      <w:pPr>
        <w:pStyle w:val="ScreenCapture"/>
        <w:ind w:left="0"/>
        <w:rPr>
          <w:rFonts w:eastAsia="Calibri"/>
        </w:rPr>
      </w:pPr>
      <w:r w:rsidRPr="00C12AD7">
        <w:rPr>
          <w:rFonts w:eastAsia="Calibri"/>
        </w:rPr>
        <w:t xml:space="preserve">     formatted data. On some terminals, this can be done by clicking</w:t>
      </w:r>
    </w:p>
    <w:p w:rsidR="00BE3967" w:rsidRPr="00C12AD7" w:rsidRDefault="00BE3967" w:rsidP="00BE3967">
      <w:pPr>
        <w:pStyle w:val="ScreenCapture"/>
        <w:ind w:left="0"/>
        <w:rPr>
          <w:rFonts w:eastAsia="Calibri"/>
        </w:rPr>
      </w:pPr>
      <w:r w:rsidRPr="00C12AD7">
        <w:rPr>
          <w:rFonts w:eastAsia="Calibri"/>
        </w:rPr>
        <w:t xml:space="preserve">     on the 'File' menu above, then click on 'Logging...' and check</w:t>
      </w:r>
    </w:p>
    <w:p w:rsidR="00BE3967" w:rsidRPr="00C12AD7" w:rsidRDefault="00BE3967" w:rsidP="00BE3967">
      <w:pPr>
        <w:pStyle w:val="ScreenCapture"/>
        <w:ind w:left="0"/>
        <w:rPr>
          <w:rFonts w:eastAsia="Calibri"/>
        </w:rPr>
      </w:pPr>
      <w:r w:rsidRPr="00C12AD7">
        <w:rPr>
          <w:rFonts w:eastAsia="Calibri"/>
        </w:rPr>
        <w:t xml:space="preserve">     'Logging on' and 'Disk'.</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     Note: To avoid undesired wrapping of the data saved to the</w:t>
      </w:r>
    </w:p>
    <w:p w:rsidR="00BE3967" w:rsidRPr="00C12AD7" w:rsidRDefault="00BE3967" w:rsidP="00BE3967">
      <w:pPr>
        <w:pStyle w:val="ScreenCapture"/>
        <w:ind w:left="0"/>
        <w:rPr>
          <w:rFonts w:eastAsia="Calibri"/>
        </w:rPr>
      </w:pPr>
      <w:r w:rsidRPr="00C12AD7">
        <w:rPr>
          <w:rFonts w:eastAsia="Calibri"/>
        </w:rPr>
        <w:t xml:space="preserve">           file, please enter '0;256;9999' at the 'DEVICE:' prompt.</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 xml:space="preserve">DEVICE: HOME// ;;9999  SSH VIRTUAL TERMINAL    Right Margin: 80// </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w:t>
      </w:r>
    </w:p>
    <w:p w:rsidR="00BE3967" w:rsidRPr="00C12AD7" w:rsidRDefault="00BE3967" w:rsidP="00BE3967">
      <w:pPr>
        <w:pStyle w:val="ScreenCapture"/>
        <w:ind w:left="0"/>
        <w:rPr>
          <w:rFonts w:eastAsia="Calibri"/>
        </w:rPr>
      </w:pPr>
      <w:r w:rsidRPr="00C12AD7">
        <w:rPr>
          <w:rFonts w:eastAsia="Calibri"/>
        </w:rPr>
        <w:t>TH*4.0*500-185*01**20160606*150236*T*:\</w:t>
      </w:r>
    </w:p>
    <w:p w:rsidR="00BE3967" w:rsidRPr="00C12AD7" w:rsidRDefault="00BE3967" w:rsidP="00BE3967">
      <w:pPr>
        <w:pStyle w:val="ScreenCapture"/>
        <w:ind w:left="0"/>
        <w:rPr>
          <w:rFonts w:eastAsia="Calibri"/>
        </w:rPr>
      </w:pPr>
      <w:r w:rsidRPr="00C12AD7">
        <w:rPr>
          <w:rFonts w:eastAsia="Calibri"/>
        </w:rPr>
        <w:t>IS*VA500**\</w:t>
      </w:r>
    </w:p>
    <w:p w:rsidR="00BE3967" w:rsidRPr="00C12AD7" w:rsidRDefault="00BE3967" w:rsidP="00BE3967">
      <w:pPr>
        <w:pStyle w:val="ScreenCapture"/>
        <w:ind w:left="0"/>
        <w:rPr>
          <w:rFonts w:eastAsia="Calibri"/>
        </w:rPr>
      </w:pPr>
      <w:r w:rsidRPr="00C12AD7">
        <w:rPr>
          <w:rFonts w:eastAsia="Calibri"/>
        </w:rPr>
        <w:t xml:space="preserve">   PHA**0123456*AH5926475*ALBANY*114 HOLLAND AVE**ALBANY*NY*12208*5185555555**\</w:t>
      </w:r>
    </w:p>
    <w:p w:rsidR="00BE3967" w:rsidRPr="00C12AD7" w:rsidRDefault="00BE3967" w:rsidP="00BE3967">
      <w:pPr>
        <w:pStyle w:val="ScreenCapture"/>
        <w:ind w:left="0"/>
        <w:rPr>
          <w:rFonts w:eastAsia="Calibri"/>
        </w:rPr>
      </w:pPr>
      <w:r w:rsidRPr="00C12AD7">
        <w:rPr>
          <w:rFonts w:eastAsia="Calibri"/>
        </w:rPr>
        <w:t xml:space="preserve">      PAT*US*07*666666601****TESTPATNM*ONE*********5185555555*19660606*M*01*10\</w:t>
      </w:r>
    </w:p>
    <w:p w:rsidR="00BE3967" w:rsidRPr="00C12AD7" w:rsidRDefault="00BE3967" w:rsidP="00BE3967">
      <w:pPr>
        <w:pStyle w:val="ScreenCapture"/>
        <w:ind w:left="0"/>
        <w:rPr>
          <w:rFonts w:eastAsia="Calibri"/>
        </w:rPr>
      </w:pPr>
      <w:r w:rsidRPr="00C12AD7">
        <w:rPr>
          <w:rFonts w:eastAsia="Calibri"/>
        </w:rPr>
        <w:t xml:space="preserve">         DSP**100002612*20160603*5*20160603*0*01*12496128302*1*30*01*01*02***05\</w:t>
      </w:r>
    </w:p>
    <w:p w:rsidR="00BE3967" w:rsidRPr="00C12AD7" w:rsidRDefault="00BE3967" w:rsidP="00BE3967">
      <w:pPr>
        <w:pStyle w:val="ScreenCapture"/>
        <w:ind w:left="0"/>
        <w:rPr>
          <w:rFonts w:eastAsia="Calibri"/>
        </w:rPr>
      </w:pPr>
      <w:r w:rsidRPr="00C12AD7">
        <w:rPr>
          <w:rFonts w:eastAsia="Calibri"/>
        </w:rPr>
        <w:t xml:space="preserve">         PRE**AC1234563***CHIPMAN*HONEY*\</w:t>
      </w:r>
    </w:p>
    <w:p w:rsidR="00BE3967" w:rsidRPr="00C12AD7" w:rsidRDefault="00BE3967" w:rsidP="00BE3967">
      <w:pPr>
        <w:pStyle w:val="ScreenCapture"/>
        <w:ind w:left="0"/>
        <w:rPr>
          <w:rFonts w:eastAsia="Calibri"/>
        </w:rPr>
      </w:pPr>
      <w:r w:rsidRPr="00C12AD7">
        <w:rPr>
          <w:rFonts w:eastAsia="Calibri"/>
        </w:rPr>
        <w:t xml:space="preserve">   TP*5\</w:t>
      </w:r>
    </w:p>
    <w:p w:rsidR="00BE3967" w:rsidRPr="00C12AD7" w:rsidRDefault="00BE3967" w:rsidP="00BE3967">
      <w:pPr>
        <w:pStyle w:val="ScreenCapture"/>
        <w:ind w:left="0"/>
        <w:rPr>
          <w:rFonts w:eastAsia="Calibri"/>
        </w:rPr>
      </w:pPr>
      <w:r w:rsidRPr="00C12AD7">
        <w:rPr>
          <w:rFonts w:eastAsia="Calibri"/>
        </w:rPr>
        <w:t>TT*500-185*8\</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w:t>
      </w:r>
    </w:p>
    <w:p w:rsidR="00BE3967" w:rsidRPr="00C12AD7" w:rsidRDefault="00BE3967" w:rsidP="00BE3967">
      <w:pPr>
        <w:pStyle w:val="ScreenCapture"/>
        <w:ind w:left="0"/>
        <w:rPr>
          <w:rFonts w:eastAsia="Calibri"/>
        </w:rPr>
      </w:pPr>
    </w:p>
    <w:p w:rsidR="00BE3967" w:rsidRPr="00C12AD7" w:rsidRDefault="00BE3967" w:rsidP="00BE3967">
      <w:pPr>
        <w:pStyle w:val="ScreenCapture"/>
        <w:ind w:left="0"/>
        <w:rPr>
          <w:rFonts w:eastAsia="Calibri"/>
        </w:rPr>
      </w:pPr>
      <w:r w:rsidRPr="00C12AD7">
        <w:rPr>
          <w:rFonts w:eastAsia="Calibri"/>
        </w:rPr>
        <w:t>Press Return to continue:</w:t>
      </w:r>
    </w:p>
    <w:p w:rsidR="00BE3967" w:rsidRDefault="00BE3967" w:rsidP="00BE3967">
      <w:pPr>
        <w:pStyle w:val="ScreenCapture"/>
        <w:ind w:left="0"/>
      </w:pPr>
    </w:p>
    <w:p w:rsidR="00BE3967" w:rsidRDefault="00BE3967" w:rsidP="00BE3967">
      <w:pPr>
        <w:rPr>
          <w:b/>
        </w:rPr>
      </w:pPr>
    </w:p>
    <w:p w:rsidR="00BE3967" w:rsidRDefault="00BE3967" w:rsidP="00BE3967">
      <w:pPr>
        <w:pStyle w:val="ExampleHeading"/>
      </w:pPr>
      <w:r w:rsidRPr="003557DE">
        <w:t xml:space="preserve">Example: View/Export </w:t>
      </w:r>
      <w:r>
        <w:t>Batch (continued)</w:t>
      </w:r>
      <w:r w:rsidRPr="003557DE">
        <w:t xml:space="preserve"> – </w:t>
      </w:r>
      <w:r>
        <w:t>Export (Foreground)</w:t>
      </w:r>
    </w:p>
    <w:p w:rsidR="00BE3967" w:rsidRPr="003557DE" w:rsidRDefault="00BE3967" w:rsidP="00BE3967">
      <w:pPr>
        <w:pStyle w:val="ScreenCapture"/>
        <w:ind w:left="0"/>
      </w:pPr>
    </w:p>
    <w:p w:rsidR="00BE3967" w:rsidRPr="004228EE"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rPr>
        <w:t>Export Batch #: 181       MANUAL     Jun 2,2016@14:42:21</w:t>
      </w:r>
    </w:p>
    <w:p w:rsidR="00BE3967" w:rsidRPr="003557DE" w:rsidRDefault="00BE3967" w:rsidP="00BE3967">
      <w:pPr>
        <w:pStyle w:val="ScreenCapture"/>
        <w:ind w:left="0"/>
      </w:pPr>
    </w:p>
    <w:p w:rsidR="00BE3967" w:rsidRPr="00B00FC2" w:rsidRDefault="00BE3967" w:rsidP="00BE3967">
      <w:pPr>
        <w:pStyle w:val="ScreenCapture"/>
        <w:ind w:left="0"/>
        <w:rPr>
          <w:rFonts w:eastAsia="Calibri"/>
        </w:rPr>
      </w:pPr>
      <w:r w:rsidRPr="00B00FC2">
        <w:rPr>
          <w:rFonts w:eastAsia="Calibri"/>
          <w:b/>
          <w:bCs/>
        </w:rPr>
        <w:t>View/Export Batch</w:t>
      </w:r>
      <w:r w:rsidRPr="00B00FC2">
        <w:rPr>
          <w:rFonts w:eastAsia="Calibri"/>
        </w:rPr>
        <w:t xml:space="preserve">             Jun 06, 2016@14:57:47          Page:    1 of    2 </w:t>
      </w:r>
    </w:p>
    <w:p w:rsidR="00BE3967" w:rsidRPr="00B00FC2" w:rsidRDefault="00BE3967" w:rsidP="00BE3967">
      <w:pPr>
        <w:pStyle w:val="ScreenCapture"/>
        <w:ind w:left="0"/>
        <w:rPr>
          <w:rFonts w:eastAsia="Calibri"/>
        </w:rPr>
      </w:pPr>
      <w:r w:rsidRPr="00B00FC2">
        <w:rPr>
          <w:rFonts w:eastAsia="Calibri"/>
        </w:rPr>
        <w:t>Batch #: 181    State: NEW YORK               Type: MANUAL         Exported? YES</w:t>
      </w:r>
    </w:p>
    <w:p w:rsidR="00BE3967" w:rsidRPr="00B00FC2" w:rsidRDefault="00BE3967" w:rsidP="00BE3967">
      <w:pPr>
        <w:pStyle w:val="ScreenCapture"/>
        <w:ind w:left="0"/>
        <w:rPr>
          <w:rFonts w:eastAsia="Calibri"/>
        </w:rPr>
      </w:pPr>
      <w:r w:rsidRPr="00B00FC2">
        <w:rPr>
          <w:rFonts w:eastAsia="Calibri"/>
        </w:rPr>
        <w:t>Created on: JUN 02, 2016@14:42:21             Exported on: JUN 02, 2016@14:42:30</w:t>
      </w:r>
    </w:p>
    <w:p w:rsidR="00BE3967" w:rsidRPr="00B00FC2" w:rsidRDefault="00BE3967" w:rsidP="00BE3967">
      <w:pPr>
        <w:pStyle w:val="ScreenCapture"/>
        <w:ind w:left="0"/>
        <w:rPr>
          <w:rFonts w:eastAsia="Calibri"/>
        </w:rPr>
      </w:pPr>
      <w:r w:rsidRPr="00B00FC2">
        <w:rPr>
          <w:rFonts w:eastAsia="Calibri"/>
        </w:rPr>
        <w:t>File: HC_TSP_20160602144221.TXT</w:t>
      </w:r>
    </w:p>
    <w:p w:rsidR="00BE3967" w:rsidRPr="00B00FC2" w:rsidRDefault="00BE3967" w:rsidP="00BE3967">
      <w:pPr>
        <w:pStyle w:val="ScreenCapture"/>
        <w:ind w:left="0"/>
        <w:rPr>
          <w:rFonts w:eastAsia="Calibri"/>
        </w:rPr>
      </w:pPr>
      <w:r w:rsidRPr="00B00FC2">
        <w:rPr>
          <w:rFonts w:eastAsia="Calibri"/>
        </w:rPr>
        <w:t xml:space="preserve">   # Rx#            FILL  DRUG                                       SCH TYPE   </w:t>
      </w:r>
    </w:p>
    <w:p w:rsidR="00BE3967" w:rsidRPr="00B00FC2" w:rsidRDefault="00BE3967" w:rsidP="00BE3967">
      <w:pPr>
        <w:pStyle w:val="ScreenCapture"/>
        <w:ind w:left="0"/>
        <w:rPr>
          <w:rFonts w:eastAsia="Calibri"/>
        </w:rPr>
      </w:pPr>
      <w:r w:rsidRPr="00B00FC2">
        <w:rPr>
          <w:rFonts w:eastAsia="Calibri"/>
        </w:rPr>
        <w:t xml:space="preserve">   1 100002600         0  FIORINAL TAB                                 3 NEW    </w:t>
      </w:r>
    </w:p>
    <w:p w:rsidR="00BE3967" w:rsidRPr="00B00FC2" w:rsidRDefault="00BE3967" w:rsidP="00BE3967">
      <w:pPr>
        <w:pStyle w:val="ScreenCapture"/>
        <w:ind w:left="0"/>
        <w:rPr>
          <w:rFonts w:eastAsia="Calibri"/>
        </w:rPr>
      </w:pPr>
      <w:r w:rsidRPr="00B00FC2">
        <w:rPr>
          <w:rFonts w:eastAsia="Calibri"/>
        </w:rPr>
        <w:t xml:space="preserve">   2 100002600         1  FIORINAL TAB                                 3 NEW    </w:t>
      </w:r>
    </w:p>
    <w:p w:rsidR="00BE3967" w:rsidRPr="00B00FC2" w:rsidRDefault="00BE3967" w:rsidP="00BE3967">
      <w:pPr>
        <w:pStyle w:val="ScreenCapture"/>
        <w:ind w:left="0"/>
        <w:rPr>
          <w:rFonts w:eastAsia="Calibri"/>
        </w:rPr>
      </w:pPr>
      <w:r w:rsidRPr="00B00FC2">
        <w:rPr>
          <w:rFonts w:eastAsia="Calibri"/>
        </w:rPr>
        <w:t xml:space="preserve">   3 100002601         0  PAREGORIC, USP                               3 NEW    </w:t>
      </w:r>
    </w:p>
    <w:p w:rsidR="00BE3967" w:rsidRPr="00B00FC2" w:rsidRDefault="00BE3967" w:rsidP="00BE3967">
      <w:pPr>
        <w:pStyle w:val="ScreenCapture"/>
        <w:ind w:left="0"/>
        <w:rPr>
          <w:rFonts w:eastAsia="Calibri"/>
        </w:rPr>
      </w:pPr>
      <w:r w:rsidRPr="00B00FC2">
        <w:rPr>
          <w:rFonts w:eastAsia="Calibri"/>
        </w:rPr>
        <w:t xml:space="preserve">   4 100002602         0  STANOZOLOL 2MG                               3 NEW    </w:t>
      </w:r>
    </w:p>
    <w:p w:rsidR="00BE3967" w:rsidRPr="00B00FC2" w:rsidRDefault="00BE3967" w:rsidP="00BE3967">
      <w:pPr>
        <w:pStyle w:val="ScreenCapture"/>
        <w:ind w:left="0"/>
        <w:rPr>
          <w:rFonts w:eastAsia="Calibri"/>
        </w:rPr>
      </w:pPr>
      <w:r w:rsidRPr="00B00FC2">
        <w:rPr>
          <w:rFonts w:eastAsia="Calibri"/>
        </w:rPr>
        <w:t xml:space="preserve">   5 100002602         1  STANOZOLOL 2MG                               3 NEW    </w:t>
      </w:r>
    </w:p>
    <w:p w:rsidR="00BE3967" w:rsidRPr="00B00FC2" w:rsidRDefault="00BE3967" w:rsidP="00BE3967">
      <w:pPr>
        <w:pStyle w:val="ScreenCapture"/>
        <w:ind w:left="0"/>
        <w:rPr>
          <w:rFonts w:eastAsia="Calibri"/>
        </w:rPr>
      </w:pPr>
      <w:r w:rsidRPr="00B00FC2">
        <w:rPr>
          <w:rFonts w:eastAsia="Calibri"/>
        </w:rPr>
        <w:t xml:space="preserve">   6 100002602         2  STANOZOLOL 2MG                               3 NEW    </w:t>
      </w:r>
    </w:p>
    <w:p w:rsidR="00BE3967" w:rsidRPr="00B00FC2" w:rsidRDefault="00BE3967" w:rsidP="00BE3967">
      <w:pPr>
        <w:pStyle w:val="ScreenCapture"/>
        <w:ind w:left="0"/>
        <w:rPr>
          <w:rFonts w:eastAsia="Calibri"/>
        </w:rPr>
      </w:pPr>
      <w:r w:rsidRPr="00B00FC2">
        <w:rPr>
          <w:rFonts w:eastAsia="Calibri"/>
        </w:rPr>
        <w:t xml:space="preserve">   7 100002603         0  FIORINAL TAB                                 3 NEW    </w:t>
      </w:r>
    </w:p>
    <w:p w:rsidR="00BE3967" w:rsidRPr="00B00FC2" w:rsidRDefault="00BE3967" w:rsidP="00BE3967">
      <w:pPr>
        <w:pStyle w:val="ScreenCapture"/>
        <w:ind w:left="0"/>
        <w:rPr>
          <w:rFonts w:eastAsia="Calibri"/>
        </w:rPr>
      </w:pPr>
      <w:r w:rsidRPr="00B00FC2">
        <w:rPr>
          <w:rFonts w:eastAsia="Calibri"/>
        </w:rPr>
        <w:t xml:space="preserve">   8 100002604         0  AMIODARONE                                   3 NEW    </w:t>
      </w:r>
    </w:p>
    <w:p w:rsidR="00BE3967" w:rsidRPr="00B00FC2" w:rsidRDefault="00BE3967" w:rsidP="00BE3967">
      <w:pPr>
        <w:pStyle w:val="ScreenCapture"/>
        <w:ind w:left="0"/>
        <w:rPr>
          <w:rFonts w:eastAsia="Calibri"/>
        </w:rPr>
      </w:pPr>
      <w:r w:rsidRPr="00B00FC2">
        <w:rPr>
          <w:rFonts w:eastAsia="Calibri"/>
        </w:rPr>
        <w:t xml:space="preserve">   9 100002605         0  PAREGORIC, USP                               3 NEW    </w:t>
      </w:r>
    </w:p>
    <w:p w:rsidR="00BE3967" w:rsidRPr="00B00FC2" w:rsidRDefault="00BE3967" w:rsidP="00BE3967">
      <w:pPr>
        <w:pStyle w:val="ScreenCapture"/>
        <w:ind w:left="0"/>
        <w:rPr>
          <w:rFonts w:eastAsia="Calibri"/>
        </w:rPr>
      </w:pPr>
      <w:r w:rsidRPr="00B00FC2">
        <w:rPr>
          <w:rFonts w:eastAsia="Calibri"/>
        </w:rPr>
        <w:t xml:space="preserve">  10 100002611         0  AMIODARONE                                   3 NEW    </w:t>
      </w:r>
    </w:p>
    <w:p w:rsidR="00BE3967" w:rsidRPr="00B00FC2" w:rsidRDefault="00BE3967" w:rsidP="00BE3967">
      <w:pPr>
        <w:pStyle w:val="ScreenCapture"/>
        <w:ind w:left="0"/>
        <w:rPr>
          <w:rFonts w:eastAsia="Calibri"/>
        </w:rPr>
      </w:pPr>
      <w:r w:rsidRPr="00B00FC2">
        <w:rPr>
          <w:rFonts w:eastAsia="Calibri"/>
        </w:rPr>
        <w:t xml:space="preserve">  11 10100             0  CODEINE 30MG &amp; ASPIRIN C.T.                  2 VOID   </w:t>
      </w:r>
    </w:p>
    <w:p w:rsidR="00BE3967" w:rsidRPr="00B00FC2" w:rsidRDefault="00BE3967" w:rsidP="00BE3967">
      <w:pPr>
        <w:pStyle w:val="ScreenCapture"/>
        <w:ind w:left="0"/>
        <w:rPr>
          <w:rFonts w:eastAsia="Calibri"/>
        </w:rPr>
      </w:pPr>
      <w:r w:rsidRPr="00B00FC2">
        <w:rPr>
          <w:rFonts w:eastAsia="Calibri"/>
        </w:rPr>
        <w:t xml:space="preserve">  12 10101             0  MORPHINE ORAL 10MG/5ML   CC                  2 NEW    </w:t>
      </w:r>
    </w:p>
    <w:p w:rsidR="00BE3967" w:rsidRPr="00B00FC2" w:rsidRDefault="00BE3967" w:rsidP="00BE3967">
      <w:pPr>
        <w:pStyle w:val="ScreenCapture"/>
        <w:ind w:left="0"/>
        <w:rPr>
          <w:rFonts w:eastAsia="Calibri"/>
        </w:rPr>
      </w:pPr>
      <w:r w:rsidRPr="00B00FC2">
        <w:rPr>
          <w:rFonts w:eastAsia="Calibri"/>
        </w:rPr>
        <w:t xml:space="preserve">  13 10102             0  DIGOXIN 0.25MG                               2 NEW    </w:t>
      </w:r>
    </w:p>
    <w:p w:rsidR="00BE3967" w:rsidRPr="00B00FC2" w:rsidRDefault="00BE3967" w:rsidP="00BE3967">
      <w:pPr>
        <w:pStyle w:val="ScreenCapture"/>
        <w:ind w:left="0"/>
        <w:rPr>
          <w:rFonts w:eastAsia="Calibri"/>
        </w:rPr>
      </w:pPr>
      <w:r w:rsidRPr="00B00FC2">
        <w:rPr>
          <w:rFonts w:eastAsia="Calibri"/>
        </w:rPr>
        <w:t xml:space="preserve">  14 10103             0  OPIUM &amp; BELLADONNA SUPP.                     2 NEW    </w:t>
      </w:r>
    </w:p>
    <w:p w:rsidR="00BE3967" w:rsidRPr="00B00FC2" w:rsidRDefault="00BE3967" w:rsidP="00BE3967">
      <w:pPr>
        <w:pStyle w:val="ScreenCapture"/>
        <w:ind w:left="0"/>
        <w:rPr>
          <w:rFonts w:eastAsia="Calibri"/>
        </w:rPr>
      </w:pPr>
      <w:r w:rsidRPr="00B00FC2">
        <w:rPr>
          <w:rFonts w:eastAsia="Calibri"/>
        </w:rPr>
        <w:t xml:space="preserve">  15 10105             0  CODEINE 30MG &amp; ASPIRIN C.T.                  2 NEW    </w:t>
      </w:r>
    </w:p>
    <w:p w:rsidR="00BE3967" w:rsidRPr="00B00FC2" w:rsidRDefault="00BE3967" w:rsidP="00BE3967">
      <w:pPr>
        <w:pStyle w:val="ScreenCapture"/>
        <w:ind w:left="0"/>
        <w:rPr>
          <w:rFonts w:eastAsia="Calibri"/>
        </w:rPr>
      </w:pPr>
      <w:r w:rsidRPr="00B00FC2">
        <w:rPr>
          <w:rFonts w:eastAsia="Calibri"/>
        </w:rPr>
        <w:t xml:space="preserve">  16 10106             0  CODEINE 30MG &amp; ASPIRIN C.T.                  2 VOID   </w:t>
      </w:r>
    </w:p>
    <w:p w:rsidR="00BE3967" w:rsidRPr="00B00FC2" w:rsidRDefault="00BE3967" w:rsidP="00BE3967">
      <w:pPr>
        <w:pStyle w:val="ScreenCapture"/>
        <w:ind w:left="0"/>
        <w:rPr>
          <w:rFonts w:eastAsia="Calibri"/>
        </w:rPr>
      </w:pPr>
      <w:r w:rsidRPr="00B00FC2">
        <w:rPr>
          <w:rFonts w:eastAsia="Calibri"/>
        </w:rPr>
        <w:t xml:space="preserve">+         Enter ?? for more actions                                             </w:t>
      </w:r>
    </w:p>
    <w:p w:rsidR="00BE3967" w:rsidRPr="00B00FC2" w:rsidRDefault="00BE3967" w:rsidP="00BE3967">
      <w:pPr>
        <w:pStyle w:val="ScreenCapture"/>
        <w:ind w:left="0"/>
        <w:rPr>
          <w:rFonts w:eastAsia="Calibri"/>
        </w:rPr>
      </w:pPr>
      <w:r w:rsidRPr="00B00FC2">
        <w:rPr>
          <w:rFonts w:eastAsia="Calibri"/>
        </w:rPr>
        <w:t>RAW View Raw Data                       EXP Export Batch</w:t>
      </w: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                        Please wait...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Exporting Batch #181: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Writing to file USER$:[SPMP]HC_TSP_20160606150016.UP...Done.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Transmitting file to the State (Portal.obn.ok.gov)...</w:t>
      </w:r>
    </w:p>
    <w:p w:rsidR="00BE3967" w:rsidRPr="00B00FC2" w:rsidRDefault="00BE3967" w:rsidP="00BE3967">
      <w:pPr>
        <w:pStyle w:val="ScreenCapture"/>
        <w:ind w:left="0"/>
        <w:rPr>
          <w:rFonts w:eastAsia="Calibri"/>
        </w:rPr>
      </w:pPr>
      <w:r w:rsidRPr="00B00FC2">
        <w:rPr>
          <w:rFonts w:eastAsia="Calibri"/>
        </w:rPr>
        <w:t>Warning: Need basic cursor movement capability, using vt100</w:t>
      </w:r>
    </w:p>
    <w:p w:rsidR="00BE3967" w:rsidRPr="00B00FC2" w:rsidRDefault="00BE3967" w:rsidP="00BE3967">
      <w:pPr>
        <w:pStyle w:val="ScreenCapture"/>
        <w:ind w:left="0"/>
        <w:rPr>
          <w:rFonts w:eastAsia="Calibri"/>
        </w:rPr>
      </w:pPr>
      <w:r w:rsidRPr="00B00FC2">
        <w:rPr>
          <w:rFonts w:eastAsia="Calibri"/>
        </w:rPr>
        <w:t>Warning: Converting file spmp_ftp_20160606150016.inp to Stream_LF.</w:t>
      </w:r>
    </w:p>
    <w:p w:rsidR="00BE3967" w:rsidRPr="00B00FC2" w:rsidRDefault="00BE3967" w:rsidP="00BE3967">
      <w:pPr>
        <w:pStyle w:val="ScreenCapture"/>
        <w:ind w:left="0"/>
        <w:rPr>
          <w:rFonts w:eastAsia="Calibri"/>
        </w:rPr>
      </w:pPr>
      <w:r w:rsidRPr="00B00FC2">
        <w:rPr>
          <w:rFonts w:eastAsia="Calibri"/>
        </w:rPr>
        <w:t>Warning: File spmp_ftp_20160606150016.inp converted successfully to Stream_LF.</w:t>
      </w:r>
    </w:p>
    <w:p w:rsidR="00BE3967" w:rsidRPr="00B00FC2" w:rsidRDefault="00BE3967" w:rsidP="00BE3967">
      <w:pPr>
        <w:pStyle w:val="ScreenCapture"/>
        <w:ind w:left="0"/>
        <w:rPr>
          <w:rFonts w:eastAsia="Calibri"/>
        </w:rPr>
      </w:pPr>
      <w:r w:rsidRPr="00B00FC2">
        <w:rPr>
          <w:rFonts w:eastAsia="Calibri"/>
        </w:rPr>
        <w:t>sftp&gt; put HC_TSP_20160606150016.UP</w:t>
      </w:r>
    </w:p>
    <w:p w:rsidR="00BE3967" w:rsidRPr="00B00FC2" w:rsidRDefault="00BE3967" w:rsidP="00BE3967">
      <w:pPr>
        <w:pStyle w:val="ScreenCapture"/>
        <w:ind w:left="0"/>
        <w:rPr>
          <w:rFonts w:eastAsia="Calibri"/>
        </w:rPr>
      </w:pPr>
      <w:r w:rsidRPr="00B00FC2">
        <w:rPr>
          <w:rFonts w:eastAsia="Calibri"/>
        </w:rPr>
        <w:t xml:space="preserve">HC_TSP_20160606150016.UP                                                        </w:t>
      </w:r>
    </w:p>
    <w:p w:rsidR="00BE3967" w:rsidRPr="00B00FC2" w:rsidRDefault="00BE3967" w:rsidP="00BE3967">
      <w:pPr>
        <w:pStyle w:val="ScreenCapture"/>
        <w:ind w:left="0"/>
        <w:rPr>
          <w:rFonts w:eastAsia="Calibri"/>
        </w:rPr>
      </w:pPr>
      <w:r w:rsidRPr="00B00FC2">
        <w:rPr>
          <w:rFonts w:eastAsia="Calibri"/>
        </w:rPr>
        <w:t xml:space="preserve">      |  2.6kB |   2.6 kB/s | TOC: 00:00:01 | 100%</w:t>
      </w:r>
    </w:p>
    <w:p w:rsidR="00BE3967" w:rsidRPr="00B00FC2" w:rsidRDefault="00BE3967" w:rsidP="00BE3967">
      <w:pPr>
        <w:pStyle w:val="ScreenCapture"/>
        <w:ind w:left="0"/>
        <w:rPr>
          <w:rFonts w:eastAsia="Calibri"/>
        </w:rPr>
      </w:pPr>
      <w:r w:rsidRPr="00B00FC2">
        <w:rPr>
          <w:rFonts w:eastAsia="Calibri"/>
        </w:rPr>
        <w:t>sftp&gt; rename HC_TSP_20160606150016.UP HC_TSP_20160606150016.TXT</w:t>
      </w:r>
    </w:p>
    <w:p w:rsidR="00BE3967" w:rsidRPr="00B00FC2" w:rsidRDefault="00BE3967" w:rsidP="00BE3967">
      <w:pPr>
        <w:pStyle w:val="ScreenCapture"/>
        <w:ind w:left="0"/>
        <w:rPr>
          <w:rFonts w:eastAsia="Calibri"/>
        </w:rPr>
      </w:pPr>
      <w:r w:rsidRPr="00B00FC2">
        <w:rPr>
          <w:rFonts w:eastAsia="Calibri"/>
        </w:rPr>
        <w:t>sftp&gt; lrm HC_TSP_20160606150016.UP</w:t>
      </w:r>
    </w:p>
    <w:p w:rsidR="00BE3967" w:rsidRPr="00B00FC2" w:rsidRDefault="00BE3967" w:rsidP="00BE3967">
      <w:pPr>
        <w:pStyle w:val="ScreenCapture"/>
        <w:ind w:left="0"/>
        <w:rPr>
          <w:rFonts w:eastAsia="Calibri"/>
        </w:rPr>
      </w:pPr>
      <w:r w:rsidRPr="00B00FC2">
        <w:rPr>
          <w:rFonts w:eastAsia="Calibri"/>
        </w:rPr>
        <w:t>sftp&gt; exit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Default="00BE3967" w:rsidP="00BE3967">
      <w:pPr>
        <w:pStyle w:val="ScreenCapture"/>
        <w:ind w:left="0"/>
        <w:rPr>
          <w:rFonts w:eastAsia="Calibri"/>
        </w:rPr>
      </w:pPr>
      <w:r w:rsidRPr="00B00FC2">
        <w:rPr>
          <w:rFonts w:eastAsia="Calibri"/>
        </w:rPr>
        <w:t>File Successfully Transmitted.</w:t>
      </w:r>
    </w:p>
    <w:p w:rsidR="00BE3967" w:rsidRDefault="00BE3967" w:rsidP="00BE3967">
      <w:pPr>
        <w:pStyle w:val="ExampleHeading"/>
      </w:pPr>
    </w:p>
    <w:p w:rsidR="00BE3967" w:rsidRDefault="00BE3967" w:rsidP="00BE3967">
      <w:pPr>
        <w:pStyle w:val="ExampleHeading"/>
      </w:pPr>
      <w:r w:rsidRPr="003557DE">
        <w:t xml:space="preserve">Example: View/Export </w:t>
      </w:r>
      <w:r>
        <w:t>Batch (continued)</w:t>
      </w:r>
      <w:r w:rsidRPr="003557DE">
        <w:t xml:space="preserve"> – </w:t>
      </w:r>
      <w:r>
        <w:t>Export (Background)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 Background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 Background Job Queued to Run.</w:t>
      </w:r>
    </w:p>
    <w:p w:rsidR="00BE3967" w:rsidRPr="00B00FC2" w:rsidRDefault="00BE3967" w:rsidP="00BE3967">
      <w:pPr>
        <w:pStyle w:val="ScreenCapture"/>
        <w:ind w:left="0"/>
        <w:rPr>
          <w:rFonts w:eastAsia="Calibri"/>
        </w:rPr>
      </w:pPr>
    </w:p>
    <w:p w:rsidR="00BE3967" w:rsidRDefault="00BE3967" w:rsidP="00BE3967">
      <w:pPr>
        <w:pStyle w:val="ExampleHeading"/>
      </w:pPr>
    </w:p>
    <w:p w:rsidR="00BE3967" w:rsidRPr="003557DE" w:rsidRDefault="00BE3967" w:rsidP="00BE3967">
      <w:pPr>
        <w:pStyle w:val="ExampleHeading"/>
      </w:pPr>
      <w:r w:rsidRPr="003557DE">
        <w:t xml:space="preserve">Example: View/Export </w:t>
      </w:r>
      <w:r>
        <w:t>Batch (continued)</w:t>
      </w:r>
      <w:r w:rsidRPr="003557DE">
        <w:t xml:space="preserve"> – </w:t>
      </w:r>
      <w:r>
        <w:t>Export (Debug Mode)</w:t>
      </w:r>
    </w:p>
    <w:p w:rsidR="00BE3967"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Select Item(s): Next Screen// EXP   Export Batch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Indicate whether the transmission should be queued to run on the Background</w:t>
      </w:r>
    </w:p>
    <w:p w:rsidR="00BE3967" w:rsidRPr="00B00FC2" w:rsidRDefault="00BE3967" w:rsidP="00BE3967">
      <w:pPr>
        <w:pStyle w:val="ScreenCapture"/>
        <w:ind w:left="0"/>
        <w:rPr>
          <w:rFonts w:eastAsia="Calibri"/>
        </w:rPr>
      </w:pPr>
      <w:r w:rsidRPr="00B00FC2">
        <w:rPr>
          <w:rFonts w:eastAsia="Calibri"/>
        </w:rPr>
        <w:t>via TaskMan, on the Foreground (Terminal Screen) or in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Select one of the following:</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 xml:space="preserve">          B         Background</w:t>
      </w:r>
    </w:p>
    <w:p w:rsidR="00BE3967" w:rsidRPr="00B00FC2" w:rsidRDefault="00BE3967" w:rsidP="00BE3967">
      <w:pPr>
        <w:pStyle w:val="ScreenCapture"/>
        <w:ind w:left="0"/>
        <w:rPr>
          <w:rFonts w:eastAsia="Calibri"/>
        </w:rPr>
      </w:pPr>
      <w:r w:rsidRPr="00B00FC2">
        <w:rPr>
          <w:rFonts w:eastAsia="Calibri"/>
        </w:rPr>
        <w:t xml:space="preserve">          F         Foreground</w:t>
      </w:r>
    </w:p>
    <w:p w:rsidR="00BE3967" w:rsidRPr="00B00FC2" w:rsidRDefault="00BE3967" w:rsidP="00BE3967">
      <w:pPr>
        <w:pStyle w:val="ScreenCapture"/>
        <w:ind w:left="0"/>
        <w:rPr>
          <w:rFonts w:eastAsia="Calibri"/>
        </w:rPr>
      </w:pPr>
      <w:r w:rsidRPr="00B00FC2">
        <w:rPr>
          <w:rFonts w:eastAsia="Calibri"/>
        </w:rPr>
        <w:t xml:space="preserve">          D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Running Mode: F// Debug Mode (Foreground)</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The Batch will be transmitted to the state of NEW YORK.</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Confirm? N// YES                        Please wait...</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Exporting Batch #181: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Writing to file USER$:[SPMP]HC_TSP_20160606150118.UP...Done.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Transmitting file to the State (Portal.obn.ok.gov)...</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Sftp2/SFTP2.C:5585: CRTL version (SYS$SHARE:DECC$SHARE ident) is: V8.3-01</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SshFileCopy/SSHFILECOPY.C:1362: Making local connection.</w:t>
      </w:r>
    </w:p>
    <w:p w:rsidR="00BE3967" w:rsidRPr="00B00FC2" w:rsidRDefault="00BE3967" w:rsidP="00BE3967">
      <w:pPr>
        <w:pStyle w:val="ScreenCapture"/>
        <w:ind w:left="0"/>
        <w:rPr>
          <w:rFonts w:eastAsia="Calibri"/>
        </w:rPr>
      </w:pPr>
      <w:r w:rsidRPr="00B00FC2">
        <w:rPr>
          <w:rFonts w:eastAsia="Calibri"/>
        </w:rPr>
        <w:t>Ssh2SftpServer/SSHFILEXFERS.C:2333: Received SSH_FXP_INIT</w:t>
      </w:r>
    </w:p>
    <w:p w:rsidR="00BE3967" w:rsidRPr="00B00FC2" w:rsidRDefault="00BE3967" w:rsidP="00BE3967">
      <w:pPr>
        <w:pStyle w:val="ScreenCapture"/>
        <w:ind w:left="0"/>
        <w:rPr>
          <w:rFonts w:eastAsia="Calibri"/>
        </w:rPr>
      </w:pPr>
      <w:r w:rsidRPr="00B00FC2">
        <w:rPr>
          <w:rFonts w:eastAsia="Calibri"/>
        </w:rPr>
        <w:t>Ssh2SftpServer/SSHFILEXFERS.C:2396: version is 999</w:t>
      </w:r>
    </w:p>
    <w:p w:rsidR="00BE3967" w:rsidRPr="00B00FC2" w:rsidRDefault="00BE3967" w:rsidP="00BE3967">
      <w:pPr>
        <w:pStyle w:val="ScreenCapture"/>
        <w:ind w:left="0"/>
        <w:rPr>
          <w:rFonts w:eastAsia="Calibri"/>
        </w:rPr>
      </w:pPr>
      <w:r w:rsidRPr="00B00FC2">
        <w:rPr>
          <w:rFonts w:eastAsia="Calibri"/>
        </w:rPr>
        <w:t>Ssh2SftpServer/SSHFILEXFERS.C:2458: Sending SSH_FXP_VERSION with sftp-version@op</w:t>
      </w:r>
    </w:p>
    <w:p w:rsidR="00BE3967" w:rsidRPr="00B00FC2" w:rsidRDefault="00BE3967" w:rsidP="00BE3967">
      <w:pPr>
        <w:pStyle w:val="ScreenCapture"/>
        <w:ind w:left="0"/>
        <w:rPr>
          <w:rFonts w:eastAsia="Calibri"/>
        </w:rPr>
      </w:pPr>
      <w:r w:rsidRPr="00B00FC2">
        <w:rPr>
          <w:rFonts w:eastAsia="Calibri"/>
        </w:rPr>
        <w:t>envms.hp.com as 3</w:t>
      </w:r>
    </w:p>
    <w:p w:rsidR="00BE3967" w:rsidRPr="00B00FC2" w:rsidRDefault="00BE3967" w:rsidP="00BE3967">
      <w:pPr>
        <w:pStyle w:val="ScreenCapture"/>
        <w:ind w:left="0"/>
        <w:rPr>
          <w:rFonts w:eastAsia="Calibri"/>
        </w:rPr>
      </w:pPr>
      <w:r w:rsidRPr="00B00FC2">
        <w:rPr>
          <w:rFonts w:eastAsia="Calibri"/>
        </w:rPr>
        <w:t>SshFileXferClient/SSHFILEXFERC.C:1444: ssh_file_client_receive_proc: coming in w</w:t>
      </w:r>
    </w:p>
    <w:p w:rsidR="00BE3967" w:rsidRPr="00B00FC2" w:rsidRDefault="00BE3967" w:rsidP="00BE3967">
      <w:pPr>
        <w:pStyle w:val="ScreenCapture"/>
        <w:ind w:left="0"/>
        <w:rPr>
          <w:rFonts w:eastAsia="Calibri"/>
        </w:rPr>
      </w:pPr>
      <w:r w:rsidRPr="00B00FC2">
        <w:rPr>
          <w:rFonts w:eastAsia="Calibri"/>
        </w:rPr>
        <w:t>ith extension data, OpenVMS host</w:t>
      </w:r>
    </w:p>
    <w:p w:rsidR="00BE3967" w:rsidRPr="00B00FC2" w:rsidRDefault="00BE3967" w:rsidP="00BE3967">
      <w:pPr>
        <w:pStyle w:val="ScreenCapture"/>
        <w:ind w:left="0"/>
        <w:rPr>
          <w:rFonts w:eastAsia="Calibri"/>
        </w:rPr>
      </w:pPr>
      <w:r w:rsidRPr="00B00FC2">
        <w:rPr>
          <w:rFonts w:eastAsia="Calibri"/>
        </w:rPr>
        <w:t>SshFileXferClient/SSHFILEXFERC.C:1495: vms_plus_sftp_version = 3</w:t>
      </w:r>
    </w:p>
    <w:p w:rsidR="00BE3967" w:rsidRPr="00B00FC2" w:rsidRDefault="00BE3967" w:rsidP="00BE3967">
      <w:pPr>
        <w:pStyle w:val="ScreenCapture"/>
        <w:ind w:left="0"/>
        <w:rPr>
          <w:rFonts w:eastAsia="Calibri"/>
        </w:rPr>
      </w:pPr>
      <w:r w:rsidRPr="00B00FC2">
        <w:rPr>
          <w:rFonts w:eastAsia="Calibri"/>
        </w:rPr>
        <w:t>SshFileCopy/SSHFILECOPY.C:1301: Connection to local, ready to serve requests.</w:t>
      </w:r>
    </w:p>
    <w:p w:rsidR="00BE3967" w:rsidRPr="00B00FC2" w:rsidRDefault="00BE3967" w:rsidP="00BE3967">
      <w:pPr>
        <w:pStyle w:val="ScreenCapture"/>
        <w:ind w:left="0"/>
        <w:rPr>
          <w:rFonts w:eastAsia="Calibri"/>
        </w:rPr>
      </w:pPr>
      <w:r w:rsidRPr="00B00FC2">
        <w:rPr>
          <w:rFonts w:eastAsia="Calibri"/>
        </w:rPr>
        <w:t>Sftp2/SFTP2.C:968: Connection ready.</w:t>
      </w:r>
    </w:p>
    <w:p w:rsidR="00BE3967" w:rsidRPr="00B00FC2" w:rsidRDefault="00BE3967" w:rsidP="00BE3967">
      <w:pPr>
        <w:pStyle w:val="ScreenCapture"/>
        <w:ind w:left="0"/>
        <w:rPr>
          <w:rFonts w:eastAsia="Calibri"/>
        </w:rPr>
      </w:pPr>
      <w:r w:rsidRPr="00B00FC2">
        <w:rPr>
          <w:rFonts w:eastAsia="Calibri"/>
        </w:rPr>
        <w:t>SshReadLine/SSHREADLINE.C:3662: Initializing ReadLine...</w:t>
      </w:r>
    </w:p>
    <w:p w:rsidR="00BE3967" w:rsidRPr="00B00FC2" w:rsidRDefault="00BE3967" w:rsidP="00BE3967">
      <w:pPr>
        <w:pStyle w:val="ScreenCapture"/>
        <w:ind w:left="0"/>
        <w:rPr>
          <w:rFonts w:eastAsia="Calibri"/>
        </w:rPr>
      </w:pPr>
      <w:r w:rsidRPr="00B00FC2">
        <w:rPr>
          <w:rFonts w:eastAsia="Calibri"/>
        </w:rPr>
        <w:t>Warning: Need basic cursor movement capability, using vt100</w:t>
      </w:r>
    </w:p>
    <w:p w:rsidR="00BE3967" w:rsidRPr="00B00FC2" w:rsidRDefault="00BE3967" w:rsidP="00BE3967">
      <w:pPr>
        <w:pStyle w:val="ScreenCapture"/>
        <w:ind w:left="0"/>
        <w:rPr>
          <w:rFonts w:eastAsia="Calibri"/>
        </w:rPr>
      </w:pPr>
      <w:r w:rsidRPr="00B00FC2">
        <w:rPr>
          <w:rFonts w:eastAsia="Calibri"/>
        </w:rPr>
        <w:t>SshFileCopy/SSHFILECOPY.C:1373: Connecting to remote host. (host = portal.obn.ok</w:t>
      </w:r>
    </w:p>
    <w:p w:rsidR="00BE3967" w:rsidRPr="00B00FC2" w:rsidRDefault="00BE3967" w:rsidP="00BE3967">
      <w:pPr>
        <w:pStyle w:val="ScreenCapture"/>
        <w:ind w:left="0"/>
        <w:rPr>
          <w:rFonts w:eastAsia="Calibri"/>
        </w:rPr>
      </w:pPr>
      <w:r w:rsidRPr="00B00FC2">
        <w:rPr>
          <w:rFonts w:eastAsia="Calibri"/>
        </w:rPr>
        <w:t>.gov, user = NULL, port = NULL)</w:t>
      </w:r>
    </w:p>
    <w:p w:rsidR="00BE3967" w:rsidRPr="00B00FC2" w:rsidRDefault="00BE3967" w:rsidP="00BE3967">
      <w:pPr>
        <w:pStyle w:val="ScreenCapture"/>
        <w:ind w:left="0"/>
        <w:rPr>
          <w:rFonts w:eastAsia="Calibri"/>
        </w:rPr>
      </w:pPr>
      <w:r w:rsidRPr="00B00FC2">
        <w:rPr>
          <w:rFonts w:eastAsia="Calibri"/>
        </w:rPr>
        <w:t>argv[0] = /sys$system/tcpip$ssh_ssh2</w:t>
      </w:r>
    </w:p>
    <w:p w:rsidR="00BE3967" w:rsidRPr="00B00FC2" w:rsidRDefault="00BE3967" w:rsidP="00BE3967">
      <w:pPr>
        <w:pStyle w:val="ScreenCapture"/>
        <w:ind w:left="0"/>
        <w:rPr>
          <w:rFonts w:eastAsia="Calibri"/>
        </w:rPr>
      </w:pPr>
      <w:r w:rsidRPr="00B00FC2">
        <w:rPr>
          <w:rFonts w:eastAsia="Calibri"/>
        </w:rPr>
        <w:t>argv[1] = -v</w:t>
      </w:r>
    </w:p>
    <w:p w:rsidR="00BE3967" w:rsidRPr="00B00FC2" w:rsidRDefault="00BE3967" w:rsidP="00BE3967">
      <w:pPr>
        <w:pStyle w:val="ScreenCapture"/>
        <w:ind w:left="0"/>
        <w:rPr>
          <w:rFonts w:eastAsia="Calibri"/>
        </w:rPr>
      </w:pPr>
      <w:r w:rsidRPr="00B00FC2">
        <w:rPr>
          <w:rFonts w:eastAsia="Calibri"/>
        </w:rPr>
        <w:t>argv[2] = -x</w:t>
      </w:r>
    </w:p>
    <w:p w:rsidR="00BE3967" w:rsidRPr="00B00FC2" w:rsidRDefault="00BE3967" w:rsidP="00BE3967">
      <w:pPr>
        <w:pStyle w:val="ScreenCapture"/>
        <w:ind w:left="0"/>
        <w:rPr>
          <w:rFonts w:eastAsia="Calibri"/>
        </w:rPr>
      </w:pPr>
      <w:r w:rsidRPr="00B00FC2">
        <w:rPr>
          <w:rFonts w:eastAsia="Calibri"/>
        </w:rPr>
        <w:t>argv[3] = -a</w:t>
      </w:r>
    </w:p>
    <w:p w:rsidR="00BE3967" w:rsidRPr="00B00FC2" w:rsidRDefault="00BE3967" w:rsidP="00BE3967">
      <w:pPr>
        <w:pStyle w:val="ScreenCapture"/>
        <w:ind w:left="0"/>
        <w:rPr>
          <w:rFonts w:eastAsia="Calibri"/>
        </w:rPr>
      </w:pPr>
      <w:r w:rsidRPr="00B00FC2">
        <w:rPr>
          <w:rFonts w:eastAsia="Calibri"/>
        </w:rPr>
        <w:t>argv[4] = -o</w:t>
      </w:r>
    </w:p>
    <w:p w:rsidR="00BE3967" w:rsidRPr="00B00FC2" w:rsidRDefault="00BE3967" w:rsidP="00BE3967">
      <w:pPr>
        <w:pStyle w:val="ScreenCapture"/>
        <w:ind w:left="0"/>
        <w:rPr>
          <w:rFonts w:eastAsia="Calibri"/>
        </w:rPr>
      </w:pPr>
      <w:r w:rsidRPr="00B00FC2">
        <w:rPr>
          <w:rFonts w:eastAsia="Calibri"/>
        </w:rPr>
        <w:t xml:space="preserve">argv[5] = passwordprompt %U@%H's password: </w:t>
      </w:r>
    </w:p>
    <w:p w:rsidR="00BE3967" w:rsidRPr="00B00FC2" w:rsidRDefault="00BE3967" w:rsidP="00BE3967">
      <w:pPr>
        <w:pStyle w:val="ScreenCapture"/>
        <w:ind w:left="0"/>
        <w:rPr>
          <w:rFonts w:eastAsia="Calibri"/>
        </w:rPr>
      </w:pPr>
      <w:r w:rsidRPr="00B00FC2">
        <w:rPr>
          <w:rFonts w:eastAsia="Calibri"/>
        </w:rPr>
        <w:t>argv[6] = -o</w:t>
      </w:r>
    </w:p>
    <w:p w:rsidR="00BE3967" w:rsidRPr="00B00FC2" w:rsidRDefault="00BE3967" w:rsidP="00BE3967">
      <w:pPr>
        <w:pStyle w:val="ScreenCapture"/>
        <w:ind w:left="0"/>
        <w:rPr>
          <w:rFonts w:eastAsia="Calibri"/>
        </w:rPr>
      </w:pPr>
      <w:r w:rsidRPr="00B00FC2">
        <w:rPr>
          <w:rFonts w:eastAsia="Calibri"/>
        </w:rPr>
        <w:t>argv[7] = authenticationnotify yes</w:t>
      </w:r>
    </w:p>
    <w:p w:rsidR="00BE3967" w:rsidRPr="00B00FC2" w:rsidRDefault="00BE3967" w:rsidP="00BE3967">
      <w:pPr>
        <w:pStyle w:val="ScreenCapture"/>
        <w:ind w:left="0"/>
        <w:rPr>
          <w:rFonts w:eastAsia="Calibri"/>
        </w:rPr>
      </w:pPr>
      <w:r w:rsidRPr="00B00FC2">
        <w:rPr>
          <w:rFonts w:eastAsia="Calibri"/>
        </w:rPr>
        <w:t>argv[8] = -o</w:t>
      </w:r>
    </w:p>
    <w:p w:rsidR="00BE3967" w:rsidRPr="00B00FC2" w:rsidRDefault="00BE3967" w:rsidP="00BE3967">
      <w:pPr>
        <w:pStyle w:val="ScreenCapture"/>
        <w:ind w:left="0"/>
        <w:rPr>
          <w:rFonts w:eastAsia="Calibri"/>
        </w:rPr>
      </w:pPr>
      <w:r w:rsidRPr="00B00FC2">
        <w:rPr>
          <w:rFonts w:eastAsia="Calibri"/>
        </w:rPr>
        <w:t>argv[9] = BatchMode yes</w:t>
      </w:r>
    </w:p>
    <w:p w:rsidR="00BE3967" w:rsidRPr="00B00FC2" w:rsidRDefault="00BE3967" w:rsidP="00BE3967">
      <w:pPr>
        <w:pStyle w:val="ScreenCapture"/>
        <w:ind w:left="0"/>
        <w:rPr>
          <w:rFonts w:eastAsia="Calibri"/>
        </w:rPr>
      </w:pPr>
      <w:r w:rsidRPr="00B00FC2">
        <w:rPr>
          <w:rFonts w:eastAsia="Calibri"/>
        </w:rPr>
        <w:t>argv[10] = -o</w:t>
      </w:r>
    </w:p>
    <w:p w:rsidR="00BE3967" w:rsidRPr="00B00FC2" w:rsidRDefault="00BE3967" w:rsidP="00BE3967">
      <w:pPr>
        <w:pStyle w:val="ScreenCapture"/>
        <w:ind w:left="0"/>
        <w:rPr>
          <w:rFonts w:eastAsia="Calibri"/>
        </w:rPr>
      </w:pPr>
      <w:r w:rsidRPr="00B00FC2">
        <w:rPr>
          <w:rFonts w:eastAsia="Calibri"/>
        </w:rPr>
        <w:t>argv[11] = identityfile=/USER$/SPMP/VMSSSHID.</w:t>
      </w:r>
    </w:p>
    <w:p w:rsidR="00BE3967" w:rsidRPr="00B00FC2" w:rsidRDefault="00BE3967" w:rsidP="00BE3967">
      <w:pPr>
        <w:pStyle w:val="ScreenCapture"/>
        <w:ind w:left="0"/>
        <w:rPr>
          <w:rFonts w:eastAsia="Calibri"/>
        </w:rPr>
      </w:pPr>
      <w:r w:rsidRPr="00B00FC2">
        <w:rPr>
          <w:rFonts w:eastAsia="Calibri"/>
        </w:rPr>
        <w:t>argv[12] = -o</w:t>
      </w:r>
    </w:p>
    <w:p w:rsidR="00BE3967" w:rsidRPr="00B00FC2" w:rsidRDefault="00BE3967" w:rsidP="00BE3967">
      <w:pPr>
        <w:pStyle w:val="ScreenCapture"/>
        <w:ind w:left="0"/>
        <w:rPr>
          <w:rFonts w:eastAsia="Calibri"/>
        </w:rPr>
      </w:pPr>
      <w:r w:rsidRPr="00B00FC2">
        <w:rPr>
          <w:rFonts w:eastAsia="Calibri"/>
        </w:rPr>
        <w:t>argv[13] = user=vatest</w:t>
      </w:r>
    </w:p>
    <w:p w:rsidR="00BE3967" w:rsidRPr="00B00FC2" w:rsidRDefault="00BE3967" w:rsidP="00BE3967">
      <w:pPr>
        <w:pStyle w:val="ScreenCapture"/>
        <w:ind w:left="0"/>
        <w:rPr>
          <w:rFonts w:eastAsia="Calibri"/>
        </w:rPr>
      </w:pPr>
      <w:r w:rsidRPr="00B00FC2">
        <w:rPr>
          <w:rFonts w:eastAsia="Calibri"/>
        </w:rPr>
        <w:t>argv[14] = portal.obn.ok.gov</w:t>
      </w:r>
    </w:p>
    <w:p w:rsidR="00BE3967" w:rsidRPr="00B00FC2" w:rsidRDefault="00BE3967" w:rsidP="00BE3967">
      <w:pPr>
        <w:pStyle w:val="ScreenCapture"/>
        <w:ind w:left="0"/>
        <w:rPr>
          <w:rFonts w:eastAsia="Calibri"/>
        </w:rPr>
      </w:pPr>
      <w:r w:rsidRPr="00B00FC2">
        <w:rPr>
          <w:rFonts w:eastAsia="Calibri"/>
        </w:rPr>
        <w:t>argv[15] = -s</w:t>
      </w:r>
    </w:p>
    <w:p w:rsidR="00BE3967" w:rsidRPr="00B00FC2" w:rsidRDefault="00BE3967" w:rsidP="00BE3967">
      <w:pPr>
        <w:pStyle w:val="ScreenCapture"/>
        <w:ind w:left="0"/>
        <w:rPr>
          <w:rFonts w:eastAsia="Calibri"/>
        </w:rPr>
      </w:pPr>
      <w:r w:rsidRPr="00B00FC2">
        <w:rPr>
          <w:rFonts w:eastAsia="Calibri"/>
        </w:rPr>
        <w:t>argv[16] = sftp</w:t>
      </w:r>
    </w:p>
    <w:p w:rsidR="00BE3967" w:rsidRPr="00B00FC2" w:rsidRDefault="00BE3967" w:rsidP="00BE3967">
      <w:pPr>
        <w:pStyle w:val="ScreenCapture"/>
        <w:ind w:left="0"/>
        <w:rPr>
          <w:rFonts w:eastAsia="Calibri"/>
        </w:rPr>
      </w:pPr>
      <w:r w:rsidRPr="00B00FC2">
        <w:rPr>
          <w:rFonts w:eastAsia="Calibri"/>
        </w:rPr>
        <w:t>Sftp2/SFTP2.C:4762: notification: 0</w:t>
      </w:r>
    </w:p>
    <w:p w:rsidR="00BE3967" w:rsidRPr="00B00FC2" w:rsidRDefault="00BE3967" w:rsidP="00BE3967">
      <w:pPr>
        <w:pStyle w:val="ScreenCapture"/>
        <w:ind w:left="0"/>
        <w:rPr>
          <w:rFonts w:eastAsia="Calibri"/>
        </w:rPr>
      </w:pPr>
      <w:r w:rsidRPr="00B00FC2">
        <w:rPr>
          <w:rFonts w:eastAsia="Calibri"/>
        </w:rPr>
        <w:t>Sftp2/SFTP2.C:4762: notification: 1</w:t>
      </w:r>
    </w:p>
    <w:p w:rsidR="00BE3967" w:rsidRPr="00B00FC2" w:rsidRDefault="00BE3967" w:rsidP="00BE3967">
      <w:pPr>
        <w:pStyle w:val="ScreenCapture"/>
        <w:ind w:left="0"/>
        <w:rPr>
          <w:rFonts w:eastAsia="Calibri"/>
        </w:rPr>
      </w:pPr>
      <w:r w:rsidRPr="00B00FC2">
        <w:rPr>
          <w:rFonts w:eastAsia="Calibri"/>
        </w:rPr>
        <w:t>Sftp2/SFTP2.C:4762: notification: 0</w:t>
      </w:r>
    </w:p>
    <w:p w:rsidR="00BE3967" w:rsidRPr="00B00FC2" w:rsidRDefault="00BE3967" w:rsidP="00BE3967">
      <w:pPr>
        <w:pStyle w:val="ScreenCapture"/>
        <w:ind w:left="0"/>
        <w:rPr>
          <w:rFonts w:eastAsia="Calibri"/>
        </w:rPr>
      </w:pPr>
      <w:r w:rsidRPr="00B00FC2">
        <w:rPr>
          <w:rFonts w:eastAsia="Calibri"/>
        </w:rPr>
        <w:t>Sftp2/SFTP2.C:4779: read char: A</w:t>
      </w:r>
    </w:p>
    <w:p w:rsidR="00BE3967" w:rsidRPr="00B00FC2" w:rsidRDefault="00BE3967" w:rsidP="00BE3967">
      <w:pPr>
        <w:pStyle w:val="ScreenCapture"/>
        <w:ind w:left="0"/>
        <w:rPr>
          <w:rFonts w:eastAsia="Calibri"/>
        </w:rPr>
      </w:pPr>
      <w:r w:rsidRPr="00B00FC2">
        <w:rPr>
          <w:rFonts w:eastAsia="Calibri"/>
        </w:rPr>
        <w:t>Sftp2/SFTP2.C:4781: read_bytes: 1, buffer len: 1</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                                       A</w:t>
      </w:r>
    </w:p>
    <w:p w:rsidR="00BE3967" w:rsidRPr="00B00FC2" w:rsidRDefault="00BE3967" w:rsidP="00BE3967">
      <w:pPr>
        <w:pStyle w:val="ScreenCapture"/>
        <w:ind w:left="0"/>
        <w:rPr>
          <w:rFonts w:eastAsia="Calibri"/>
        </w:rPr>
      </w:pPr>
      <w:r w:rsidRPr="00B00FC2">
        <w:rPr>
          <w:rFonts w:eastAsia="Calibri"/>
        </w:rPr>
        <w:t>Sftp2/SFTP2.C:4779: read char: U</w:t>
      </w:r>
    </w:p>
    <w:p w:rsidR="00BE3967" w:rsidRPr="00B00FC2" w:rsidRDefault="00BE3967" w:rsidP="00BE3967">
      <w:pPr>
        <w:pStyle w:val="ScreenCapture"/>
        <w:ind w:left="0"/>
        <w:rPr>
          <w:rFonts w:eastAsia="Calibri"/>
        </w:rPr>
      </w:pPr>
      <w:r w:rsidRPr="00B00FC2">
        <w:rPr>
          <w:rFonts w:eastAsia="Calibri"/>
        </w:rPr>
        <w:t>Sftp2/SFTP2.C:4781: read_bytes: 2, buffer len: 2</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AU</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3, buffer len: 3</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                                  AUT</w:t>
      </w:r>
    </w:p>
    <w:p w:rsidR="00BE3967" w:rsidRPr="00B00FC2" w:rsidRDefault="00BE3967" w:rsidP="00BE3967">
      <w:pPr>
        <w:pStyle w:val="ScreenCapture"/>
        <w:ind w:left="0"/>
        <w:rPr>
          <w:rFonts w:eastAsia="Calibri"/>
        </w:rPr>
      </w:pPr>
      <w:r w:rsidRPr="00B00FC2">
        <w:rPr>
          <w:rFonts w:eastAsia="Calibri"/>
        </w:rPr>
        <w:t>Sftp2/SFTP2.C:4779: read char: H</w:t>
      </w:r>
    </w:p>
    <w:p w:rsidR="00BE3967" w:rsidRPr="00B00FC2" w:rsidRDefault="00BE3967" w:rsidP="00BE3967">
      <w:pPr>
        <w:pStyle w:val="ScreenCapture"/>
        <w:ind w:left="0"/>
        <w:rPr>
          <w:rFonts w:eastAsia="Calibri"/>
        </w:rPr>
      </w:pPr>
      <w:r w:rsidRPr="00B00FC2">
        <w:rPr>
          <w:rFonts w:eastAsia="Calibri"/>
        </w:rPr>
        <w:t>Sftp2/SFTP2.C:4781: read_bytes: 4, buffer len: 4</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AUTH</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5, buffer len: 5</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                             AUTHE</w:t>
      </w:r>
    </w:p>
    <w:p w:rsidR="00BE3967" w:rsidRPr="00B00FC2" w:rsidRDefault="00BE3967" w:rsidP="00BE3967">
      <w:pPr>
        <w:pStyle w:val="ScreenCapture"/>
        <w:ind w:left="0"/>
        <w:rPr>
          <w:rFonts w:eastAsia="Calibri"/>
        </w:rPr>
      </w:pPr>
      <w:r w:rsidRPr="00B00FC2">
        <w:rPr>
          <w:rFonts w:eastAsia="Calibri"/>
        </w:rPr>
        <w:t>Sftp2/SFTP2.C:4779: read char: N</w:t>
      </w:r>
    </w:p>
    <w:p w:rsidR="00BE3967" w:rsidRPr="00B00FC2" w:rsidRDefault="00BE3967" w:rsidP="00BE3967">
      <w:pPr>
        <w:pStyle w:val="ScreenCapture"/>
        <w:ind w:left="0"/>
        <w:rPr>
          <w:rFonts w:eastAsia="Calibri"/>
        </w:rPr>
      </w:pPr>
      <w:r w:rsidRPr="00B00FC2">
        <w:rPr>
          <w:rFonts w:eastAsia="Calibri"/>
        </w:rPr>
        <w:t>Sftp2/SFTP2.C:4781: read_bytes: 6, buffer len: 6</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AUTHEN</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7, buffer len: 7</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                        AUTHENT</w:t>
      </w:r>
    </w:p>
    <w:p w:rsidR="00BE3967" w:rsidRPr="00B00FC2" w:rsidRDefault="00BE3967" w:rsidP="00BE3967">
      <w:pPr>
        <w:pStyle w:val="ScreenCapture"/>
        <w:ind w:left="0"/>
        <w:rPr>
          <w:rFonts w:eastAsia="Calibri"/>
        </w:rPr>
      </w:pPr>
      <w:r w:rsidRPr="00B00FC2">
        <w:rPr>
          <w:rFonts w:eastAsia="Calibri"/>
        </w:rPr>
        <w:t>Sftp2/SFTP2.C:4779: read char: I</w:t>
      </w:r>
    </w:p>
    <w:p w:rsidR="00BE3967" w:rsidRPr="00B00FC2" w:rsidRDefault="00BE3967" w:rsidP="00BE3967">
      <w:pPr>
        <w:pStyle w:val="ScreenCapture"/>
        <w:ind w:left="0"/>
        <w:rPr>
          <w:rFonts w:eastAsia="Calibri"/>
        </w:rPr>
      </w:pPr>
      <w:r w:rsidRPr="00B00FC2">
        <w:rPr>
          <w:rFonts w:eastAsia="Calibri"/>
        </w:rPr>
        <w:t>Sftp2/SFTP2.C:4781: read_bytes: 8, buffer len: 8</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AUTHENTI</w:t>
      </w:r>
    </w:p>
    <w:p w:rsidR="00BE3967" w:rsidRPr="00B00FC2" w:rsidRDefault="00BE3967" w:rsidP="00BE3967">
      <w:pPr>
        <w:pStyle w:val="ScreenCapture"/>
        <w:ind w:left="0"/>
        <w:rPr>
          <w:rFonts w:eastAsia="Calibri"/>
        </w:rPr>
      </w:pPr>
      <w:r w:rsidRPr="00B00FC2">
        <w:rPr>
          <w:rFonts w:eastAsia="Calibri"/>
        </w:rPr>
        <w:t>Sftp2/SFTP2.C:4779: read char: C</w:t>
      </w:r>
    </w:p>
    <w:p w:rsidR="00BE3967" w:rsidRPr="00B00FC2" w:rsidRDefault="00BE3967" w:rsidP="00BE3967">
      <w:pPr>
        <w:pStyle w:val="ScreenCapture"/>
        <w:ind w:left="0"/>
        <w:rPr>
          <w:rFonts w:eastAsia="Calibri"/>
        </w:rPr>
      </w:pPr>
      <w:r w:rsidRPr="00B00FC2">
        <w:rPr>
          <w:rFonts w:eastAsia="Calibri"/>
        </w:rPr>
        <w:t>Sftp2/SFTP2.C:4781: read_bytes: 9, buffer len: 9</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                   AUTHENTIC</w:t>
      </w:r>
    </w:p>
    <w:p w:rsidR="00BE3967" w:rsidRPr="00B00FC2" w:rsidRDefault="00BE3967" w:rsidP="00BE3967">
      <w:pPr>
        <w:pStyle w:val="ScreenCapture"/>
        <w:ind w:left="0"/>
        <w:rPr>
          <w:rFonts w:eastAsia="Calibri"/>
        </w:rPr>
      </w:pPr>
      <w:r w:rsidRPr="00B00FC2">
        <w:rPr>
          <w:rFonts w:eastAsia="Calibri"/>
        </w:rPr>
        <w:t>Sftp2/SFTP2.C:4779: read char: A</w:t>
      </w:r>
    </w:p>
    <w:p w:rsidR="00BE3967" w:rsidRPr="00B00FC2" w:rsidRDefault="00BE3967" w:rsidP="00BE3967">
      <w:pPr>
        <w:pStyle w:val="ScreenCapture"/>
        <w:ind w:left="0"/>
        <w:rPr>
          <w:rFonts w:eastAsia="Calibri"/>
        </w:rPr>
      </w:pPr>
      <w:r w:rsidRPr="00B00FC2">
        <w:rPr>
          <w:rFonts w:eastAsia="Calibri"/>
        </w:rPr>
        <w:t>Sftp2/SFTP2.C:4781: read_bytes: 10, buffer len: 10</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AUTHENTICA</w:t>
      </w:r>
    </w:p>
    <w:p w:rsidR="00BE3967" w:rsidRPr="00B00FC2" w:rsidRDefault="00BE3967" w:rsidP="00BE3967">
      <w:pPr>
        <w:pStyle w:val="ScreenCapture"/>
        <w:ind w:left="0"/>
        <w:rPr>
          <w:rFonts w:eastAsia="Calibri"/>
        </w:rPr>
      </w:pPr>
      <w:r w:rsidRPr="00B00FC2">
        <w:rPr>
          <w:rFonts w:eastAsia="Calibri"/>
        </w:rPr>
        <w:t>Sftp2/SFTP2.C:4779: read char: T</w:t>
      </w:r>
    </w:p>
    <w:p w:rsidR="00BE3967" w:rsidRPr="00B00FC2" w:rsidRDefault="00BE3967" w:rsidP="00BE3967">
      <w:pPr>
        <w:pStyle w:val="ScreenCapture"/>
        <w:ind w:left="0"/>
        <w:rPr>
          <w:rFonts w:eastAsia="Calibri"/>
        </w:rPr>
      </w:pPr>
      <w:r w:rsidRPr="00B00FC2">
        <w:rPr>
          <w:rFonts w:eastAsia="Calibri"/>
        </w:rPr>
        <w:t>Sftp2/SFTP2.C:4781: read_bytes: 11, buffer len: 11</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              AUTHENTICAT</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12, buffer len: 12</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AUTHENTICATE</w:t>
      </w:r>
    </w:p>
    <w:p w:rsidR="00BE3967" w:rsidRPr="00B00FC2" w:rsidRDefault="00BE3967" w:rsidP="00BE3967">
      <w:pPr>
        <w:pStyle w:val="ScreenCapture"/>
        <w:ind w:left="0"/>
        <w:rPr>
          <w:rFonts w:eastAsia="Calibri"/>
        </w:rPr>
      </w:pPr>
      <w:r w:rsidRPr="00B00FC2">
        <w:rPr>
          <w:rFonts w:eastAsia="Calibri"/>
        </w:rPr>
        <w:t>Sftp2/SFTP2.C:4779: read char: D</w:t>
      </w:r>
    </w:p>
    <w:p w:rsidR="00BE3967" w:rsidRPr="00B00FC2" w:rsidRDefault="00BE3967" w:rsidP="00BE3967">
      <w:pPr>
        <w:pStyle w:val="ScreenCapture"/>
        <w:ind w:left="0"/>
        <w:rPr>
          <w:rFonts w:eastAsia="Calibri"/>
        </w:rPr>
      </w:pPr>
      <w:r w:rsidRPr="00B00FC2">
        <w:rPr>
          <w:rFonts w:eastAsia="Calibri"/>
        </w:rPr>
        <w:t>Sftp2/SFTP2.C:4781: read_bytes: 13, buffer len: 13</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         AUTHENTICATED</w:t>
      </w:r>
    </w:p>
    <w:p w:rsidR="00BE3967" w:rsidRPr="00B00FC2" w:rsidRDefault="00BE3967" w:rsidP="00BE3967">
      <w:pPr>
        <w:pStyle w:val="ScreenCapture"/>
        <w:ind w:left="0"/>
        <w:rPr>
          <w:rFonts w:eastAsia="Calibri"/>
        </w:rPr>
      </w:pPr>
      <w:r w:rsidRPr="00B00FC2">
        <w:rPr>
          <w:rFonts w:eastAsia="Calibri"/>
        </w:rPr>
        <w:t xml:space="preserve">Sftp2/SFTP2.C:4779: read char:  </w:t>
      </w:r>
    </w:p>
    <w:p w:rsidR="00BE3967" w:rsidRPr="00B00FC2" w:rsidRDefault="00BE3967" w:rsidP="00BE3967">
      <w:pPr>
        <w:pStyle w:val="ScreenCapture"/>
        <w:ind w:left="0"/>
        <w:rPr>
          <w:rFonts w:eastAsia="Calibri"/>
        </w:rPr>
      </w:pPr>
      <w:r w:rsidRPr="00B00FC2">
        <w:rPr>
          <w:rFonts w:eastAsia="Calibri"/>
        </w:rPr>
        <w:t>Sftp2/SFTP2.C:4781: read_bytes: 14, buffer len: 14</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 xml:space="preserve">00000000: 4155 5448 454e 5449 4341 5445 4420       AUTHENTICATED </w:t>
      </w:r>
    </w:p>
    <w:p w:rsidR="00BE3967" w:rsidRPr="00B00FC2" w:rsidRDefault="00BE3967" w:rsidP="00BE3967">
      <w:pPr>
        <w:pStyle w:val="ScreenCapture"/>
        <w:ind w:left="0"/>
        <w:rPr>
          <w:rFonts w:eastAsia="Calibri"/>
        </w:rPr>
      </w:pPr>
      <w:r w:rsidRPr="00B00FC2">
        <w:rPr>
          <w:rFonts w:eastAsia="Calibri"/>
        </w:rPr>
        <w:t>Sftp2/SFTP2.C:4779: read char: Y</w:t>
      </w:r>
    </w:p>
    <w:p w:rsidR="00BE3967" w:rsidRPr="00B00FC2" w:rsidRDefault="00BE3967" w:rsidP="00BE3967">
      <w:pPr>
        <w:pStyle w:val="ScreenCapture"/>
        <w:ind w:left="0"/>
        <w:rPr>
          <w:rFonts w:eastAsia="Calibri"/>
        </w:rPr>
      </w:pPr>
      <w:r w:rsidRPr="00B00FC2">
        <w:rPr>
          <w:rFonts w:eastAsia="Calibri"/>
        </w:rPr>
        <w:t>Sftp2/SFTP2.C:4781: read_bytes: 15, buffer len: 15</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    AUTHENTICATED Y</w:t>
      </w:r>
    </w:p>
    <w:p w:rsidR="00BE3967" w:rsidRPr="00B00FC2" w:rsidRDefault="00BE3967" w:rsidP="00BE3967">
      <w:pPr>
        <w:pStyle w:val="ScreenCapture"/>
        <w:ind w:left="0"/>
        <w:rPr>
          <w:rFonts w:eastAsia="Calibri"/>
        </w:rPr>
      </w:pPr>
      <w:r w:rsidRPr="00B00FC2">
        <w:rPr>
          <w:rFonts w:eastAsia="Calibri"/>
        </w:rPr>
        <w:t>Sftp2/SFTP2.C:4779: read char: E</w:t>
      </w:r>
    </w:p>
    <w:p w:rsidR="00BE3967" w:rsidRPr="00B00FC2" w:rsidRDefault="00BE3967" w:rsidP="00BE3967">
      <w:pPr>
        <w:pStyle w:val="ScreenCapture"/>
        <w:ind w:left="0"/>
        <w:rPr>
          <w:rFonts w:eastAsia="Calibri"/>
        </w:rPr>
      </w:pPr>
      <w:r w:rsidRPr="00B00FC2">
        <w:rPr>
          <w:rFonts w:eastAsia="Calibri"/>
        </w:rPr>
        <w:t>Sftp2/SFTP2.C:4781: read_bytes: 16, buffer len: 16</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Sftp2/SFTP2.C:4779: read char: S</w:t>
      </w:r>
    </w:p>
    <w:p w:rsidR="00BE3967" w:rsidRPr="00B00FC2" w:rsidRDefault="00BE3967" w:rsidP="00BE3967">
      <w:pPr>
        <w:pStyle w:val="ScreenCapture"/>
        <w:ind w:left="0"/>
        <w:rPr>
          <w:rFonts w:eastAsia="Calibri"/>
        </w:rPr>
      </w:pPr>
      <w:r w:rsidRPr="00B00FC2">
        <w:rPr>
          <w:rFonts w:eastAsia="Calibri"/>
        </w:rPr>
        <w:t>Sftp2/SFTP2.C:4781: read_bytes: 17, buffer len: 17</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00000010: 53                                       S</w:t>
      </w:r>
    </w:p>
    <w:p w:rsidR="00BE3967" w:rsidRPr="00B00FC2" w:rsidRDefault="00BE3967" w:rsidP="00BE3967">
      <w:pPr>
        <w:pStyle w:val="ScreenCapture"/>
        <w:ind w:left="0"/>
        <w:rPr>
          <w:rFonts w:eastAsia="Calibri"/>
        </w:rPr>
      </w:pPr>
      <w:r w:rsidRPr="00B00FC2">
        <w:rPr>
          <w:rFonts w:eastAsia="Calibri"/>
        </w:rPr>
        <w:t xml:space="preserve">Sftp2/SFTP2.C:4779: read char: </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Sftp2/SFTP2.C:4781: read_bytes: 18, buffer len: 18</w:t>
      </w:r>
    </w:p>
    <w:p w:rsidR="00BE3967" w:rsidRPr="00B00FC2" w:rsidRDefault="00BE3967" w:rsidP="00BE3967">
      <w:pPr>
        <w:pStyle w:val="ScreenCapture"/>
        <w:ind w:left="0"/>
        <w:rPr>
          <w:rFonts w:eastAsia="Calibri"/>
        </w:rPr>
      </w:pPr>
      <w:r w:rsidRPr="00B00FC2">
        <w:rPr>
          <w:rFonts w:eastAsia="Calibri"/>
        </w:rPr>
        <w:t>Sftp2/SFTP2.C:4783: received message:</w:t>
      </w:r>
    </w:p>
    <w:p w:rsidR="00BE3967" w:rsidRPr="00B00FC2" w:rsidRDefault="00BE3967" w:rsidP="00BE3967">
      <w:pPr>
        <w:pStyle w:val="ScreenCapture"/>
        <w:ind w:left="0"/>
        <w:rPr>
          <w:rFonts w:eastAsia="Calibri"/>
        </w:rPr>
      </w:pPr>
      <w:r w:rsidRPr="00B00FC2">
        <w:rPr>
          <w:rFonts w:eastAsia="Calibri"/>
        </w:rPr>
        <w:t>00000000: 4155 5448 454e 5449 4341 5445 4420 5945  AUTHENTICATED YE</w:t>
      </w:r>
    </w:p>
    <w:p w:rsidR="00BE3967" w:rsidRPr="00B00FC2" w:rsidRDefault="00BE3967" w:rsidP="00BE3967">
      <w:pPr>
        <w:pStyle w:val="ScreenCapture"/>
        <w:ind w:left="0"/>
        <w:rPr>
          <w:rFonts w:eastAsia="Calibri"/>
        </w:rPr>
      </w:pPr>
      <w:r w:rsidRPr="00B00FC2">
        <w:rPr>
          <w:rFonts w:eastAsia="Calibri"/>
        </w:rPr>
        <w:t>00000010: 530a                                     S.</w:t>
      </w:r>
    </w:p>
    <w:p w:rsidR="00BE3967" w:rsidRPr="00B00FC2" w:rsidRDefault="00BE3967" w:rsidP="00BE3967">
      <w:pPr>
        <w:pStyle w:val="ScreenCapture"/>
        <w:ind w:left="0"/>
        <w:rPr>
          <w:rFonts w:eastAsia="Calibri"/>
        </w:rPr>
      </w:pPr>
      <w:r w:rsidRPr="00B00FC2">
        <w:rPr>
          <w:rFonts w:eastAsia="Calibri"/>
        </w:rPr>
        <w:t>Sftp2/SFTP2.C:4788: buffer: 'AUTHENTICATED YES</w:t>
      </w:r>
    </w:p>
    <w:p w:rsidR="00BE3967" w:rsidRPr="00B00FC2" w:rsidRDefault="00BE3967" w:rsidP="00BE3967">
      <w:pPr>
        <w:pStyle w:val="ScreenCapture"/>
        <w:ind w:left="0"/>
        <w:rPr>
          <w:rFonts w:eastAsia="Calibri"/>
        </w:rPr>
      </w:pPr>
      <w:r w:rsidRPr="00B00FC2">
        <w:rPr>
          <w:rFonts w:eastAsia="Calibri"/>
        </w:rPr>
        <w:t xml:space="preserve">                                              '</w:t>
      </w:r>
    </w:p>
    <w:p w:rsidR="00BE3967" w:rsidRPr="00B00FC2" w:rsidRDefault="00BE3967" w:rsidP="00BE3967">
      <w:pPr>
        <w:pStyle w:val="ScreenCapture"/>
        <w:ind w:left="0"/>
        <w:rPr>
          <w:rFonts w:eastAsia="Calibri"/>
        </w:rPr>
      </w:pPr>
      <w:r w:rsidRPr="00B00FC2">
        <w:rPr>
          <w:rFonts w:eastAsia="Calibri"/>
        </w:rPr>
        <w:t>SshFileCopy/SSHFILECOPY.C:1301: Connection to remote host 'portal.obn.ok.gov', r</w:t>
      </w:r>
    </w:p>
    <w:p w:rsidR="00BE3967" w:rsidRPr="00B00FC2" w:rsidRDefault="00BE3967" w:rsidP="00BE3967">
      <w:pPr>
        <w:pStyle w:val="ScreenCapture"/>
        <w:ind w:left="0"/>
        <w:rPr>
          <w:rFonts w:eastAsia="Calibri"/>
        </w:rPr>
      </w:pPr>
      <w:r w:rsidRPr="00B00FC2">
        <w:rPr>
          <w:rFonts w:eastAsia="Calibri"/>
        </w:rPr>
        <w:t>eady to serve requests.</w:t>
      </w:r>
    </w:p>
    <w:p w:rsidR="00BE3967" w:rsidRPr="00B00FC2" w:rsidRDefault="00BE3967" w:rsidP="00BE3967">
      <w:pPr>
        <w:pStyle w:val="ScreenCapture"/>
        <w:ind w:left="0"/>
        <w:rPr>
          <w:rFonts w:eastAsia="Calibri"/>
        </w:rPr>
      </w:pPr>
      <w:r w:rsidRPr="00B00FC2">
        <w:rPr>
          <w:rFonts w:eastAsia="Calibri"/>
        </w:rPr>
        <w:t>Warning: Converting file spmp_ftp_20160606150118.inp to Stream_LF.</w:t>
      </w:r>
    </w:p>
    <w:p w:rsidR="00BE3967" w:rsidRPr="00B00FC2" w:rsidRDefault="00BE3967" w:rsidP="00BE3967">
      <w:pPr>
        <w:pStyle w:val="ScreenCapture"/>
        <w:ind w:left="0"/>
        <w:rPr>
          <w:rFonts w:eastAsia="Calibri"/>
        </w:rPr>
      </w:pPr>
      <w:r w:rsidRPr="00B00FC2">
        <w:rPr>
          <w:rFonts w:eastAsia="Calibri"/>
        </w:rPr>
        <w:t>Warning: File spmp_ftp_20160606150118.inp converted successfully to Stream_LF.</w:t>
      </w:r>
    </w:p>
    <w:p w:rsidR="00BE3967" w:rsidRPr="00B00FC2" w:rsidRDefault="00BE3967" w:rsidP="00BE3967">
      <w:pPr>
        <w:pStyle w:val="ScreenCapture"/>
        <w:ind w:left="0"/>
        <w:rPr>
          <w:rFonts w:eastAsia="Calibri"/>
        </w:rPr>
      </w:pPr>
      <w:r w:rsidRPr="00B00FC2">
        <w:rPr>
          <w:rFonts w:eastAsia="Calibri"/>
        </w:rPr>
        <w:t>sftp&gt; put HC_TSP_20160606150118.UP</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in:HC_TSP_20160606150118.UP ful</w:t>
      </w:r>
    </w:p>
    <w:p w:rsidR="00BE3967" w:rsidRPr="00B00FC2" w:rsidRDefault="00BE3967" w:rsidP="00BE3967">
      <w:pPr>
        <w:pStyle w:val="ScreenCapture"/>
        <w:ind w:left="0"/>
        <w:rPr>
          <w:rFonts w:eastAsia="Calibri"/>
        </w:rPr>
      </w:pPr>
      <w:r w:rsidRPr="00B00FC2">
        <w:rPr>
          <w:rFonts w:eastAsia="Calibri"/>
        </w:rPr>
        <w:t xml:space="preserve">l:HC_TSP_20160606150118.UP raw:HC_TSP_20160606150118.UP </w:t>
      </w:r>
    </w:p>
    <w:p w:rsidR="00BE3967" w:rsidRPr="00B00FC2" w:rsidRDefault="00BE3967" w:rsidP="00BE3967">
      <w:pPr>
        <w:pStyle w:val="ScreenCapture"/>
        <w:ind w:left="0"/>
        <w:rPr>
          <w:rFonts w:eastAsia="Calibri"/>
        </w:rPr>
      </w:pPr>
      <w:r w:rsidRPr="00B00FC2">
        <w:rPr>
          <w:rFonts w:eastAsia="Calibri"/>
        </w:rPr>
        <w:t>SshFCGlob/SSHFC_GLOB.C:938: Adding file HC_TSP_20160606150118.UP to file list wi</w:t>
      </w:r>
    </w:p>
    <w:p w:rsidR="00BE3967" w:rsidRPr="00B00FC2" w:rsidRDefault="00BE3967" w:rsidP="00BE3967">
      <w:pPr>
        <w:pStyle w:val="ScreenCapture"/>
        <w:ind w:left="0"/>
        <w:rPr>
          <w:rFonts w:eastAsia="Calibri"/>
        </w:rPr>
      </w:pPr>
      <w:r w:rsidRPr="00B00FC2">
        <w:rPr>
          <w:rFonts w:eastAsia="Calibri"/>
        </w:rPr>
        <w:t>thout globbing...</w:t>
      </w:r>
    </w:p>
    <w:p w:rsidR="00BE3967" w:rsidRPr="00B00FC2" w:rsidRDefault="00BE3967" w:rsidP="00BE3967">
      <w:pPr>
        <w:pStyle w:val="ScreenCapture"/>
        <w:ind w:left="0"/>
        <w:rPr>
          <w:rFonts w:eastAsia="Calibri"/>
        </w:rPr>
      </w:pPr>
      <w:r w:rsidRPr="00B00FC2">
        <w:rPr>
          <w:rFonts w:eastAsia="Calibri"/>
        </w:rPr>
        <w:t>SshFCGlob/SSHFC_GLOB.C:767: File list is at its end.</w:t>
      </w:r>
    </w:p>
    <w:p w:rsidR="00BE3967" w:rsidRPr="00B00FC2" w:rsidRDefault="00BE3967" w:rsidP="00BE3967">
      <w:pPr>
        <w:pStyle w:val="ScreenCapture"/>
        <w:ind w:left="0"/>
        <w:rPr>
          <w:rFonts w:eastAsia="Calibri"/>
        </w:rPr>
      </w:pPr>
      <w:r w:rsidRPr="00B00FC2">
        <w:rPr>
          <w:rFonts w:eastAsia="Calibri"/>
        </w:rPr>
        <w:t>SshFCGlob/SSHFC_GLOB.C:1115: Destroying global data...</w:t>
      </w:r>
    </w:p>
    <w:p w:rsidR="00BE3967" w:rsidRPr="00B00FC2" w:rsidRDefault="00BE3967" w:rsidP="00BE3967">
      <w:pPr>
        <w:pStyle w:val="ScreenCapture"/>
        <w:ind w:left="0"/>
        <w:rPr>
          <w:rFonts w:eastAsia="Calibri"/>
        </w:rPr>
      </w:pPr>
      <w:r w:rsidRPr="00B00FC2">
        <w:rPr>
          <w:rFonts w:eastAsia="Calibri"/>
        </w:rPr>
        <w:t>SshFCRecurse/SSHFC_RECURSE.C:434: File is "raw", and it needs to be parsed.</w:t>
      </w:r>
    </w:p>
    <w:p w:rsidR="00BE3967" w:rsidRPr="00B00FC2" w:rsidRDefault="00BE3967" w:rsidP="00BE3967">
      <w:pPr>
        <w:pStyle w:val="ScreenCapture"/>
        <w:ind w:left="0"/>
        <w:rPr>
          <w:rFonts w:eastAsia="Calibri"/>
        </w:rPr>
      </w:pPr>
      <w:r w:rsidRPr="00B00FC2">
        <w:rPr>
          <w:rFonts w:eastAsia="Calibri"/>
        </w:rPr>
        <w:t>Ssh2SftpServer/SSHFILEXFERS.C:3481: Received SSH_FXP_STAT</w:t>
      </w:r>
    </w:p>
    <w:p w:rsidR="00BE3967" w:rsidRPr="00B00FC2" w:rsidRDefault="00BE3967" w:rsidP="00BE3967">
      <w:pPr>
        <w:pStyle w:val="ScreenCapture"/>
        <w:ind w:left="0"/>
        <w:rPr>
          <w:rFonts w:eastAsia="Calibri"/>
        </w:rPr>
      </w:pPr>
      <w:r w:rsidRPr="00B00FC2">
        <w:rPr>
          <w:rFonts w:eastAsia="Calibri"/>
        </w:rPr>
        <w:t>Ssh2SftpServer/SSHFILEXFERS.C:3501: home directory: USER$:[SPMP]</w:t>
      </w:r>
    </w:p>
    <w:p w:rsidR="00BE3967" w:rsidRPr="00B00FC2" w:rsidRDefault="00BE3967" w:rsidP="00BE3967">
      <w:pPr>
        <w:pStyle w:val="ScreenCapture"/>
        <w:ind w:left="0"/>
        <w:rPr>
          <w:rFonts w:eastAsia="Calibri"/>
        </w:rPr>
      </w:pPr>
      <w:r w:rsidRPr="00B00FC2">
        <w:rPr>
          <w:rFonts w:eastAsia="Calibri"/>
        </w:rPr>
        <w:t>Ssh2SftpServer/SSHFILEXFERS.C:3566: SSH_FXP_STAT HC_TSP_20160606150118.UP</w:t>
      </w:r>
    </w:p>
    <w:p w:rsidR="00BE3967" w:rsidRPr="00B00FC2" w:rsidRDefault="00BE3967" w:rsidP="00BE3967">
      <w:pPr>
        <w:pStyle w:val="ScreenCapture"/>
        <w:ind w:left="0"/>
        <w:rPr>
          <w:rFonts w:eastAsia="Calibri"/>
        </w:rPr>
      </w:pPr>
      <w:r w:rsidRPr="00B00FC2">
        <w:rPr>
          <w:rFonts w:eastAsia="Calibri"/>
        </w:rPr>
        <w:t>Ssh2SftpServer/SSHFILEXFERS.C:3568: Statting file 'HC_TSP_20160606150118.UP'</w:t>
      </w:r>
    </w:p>
    <w:p w:rsidR="00BE3967" w:rsidRPr="00B00FC2" w:rsidRDefault="00BE3967" w:rsidP="00BE3967">
      <w:pPr>
        <w:pStyle w:val="ScreenCapture"/>
        <w:ind w:left="0"/>
        <w:rPr>
          <w:rFonts w:eastAsia="Calibri"/>
        </w:rPr>
      </w:pPr>
      <w:r w:rsidRPr="00B00FC2">
        <w:rPr>
          <w:rFonts w:eastAsia="Calibri"/>
        </w:rPr>
        <w:t>Ssh2SftpServer/SSHFILEXFERS.C:3706: rfm=FAB$C_STM</w:t>
      </w:r>
    </w:p>
    <w:p w:rsidR="00BE3967" w:rsidRPr="00B00FC2" w:rsidRDefault="00BE3967" w:rsidP="00BE3967">
      <w:pPr>
        <w:pStyle w:val="ScreenCapture"/>
        <w:ind w:left="0"/>
        <w:rPr>
          <w:rFonts w:eastAsia="Calibri"/>
        </w:rPr>
      </w:pPr>
      <w:r w:rsidRPr="00B00FC2">
        <w:rPr>
          <w:rFonts w:eastAsia="Calibri"/>
        </w:rPr>
        <w:t>Ssh2SftpServer/SSHFILEXFERS.C:3817: attrs-&gt;size=2660</w:t>
      </w:r>
    </w:p>
    <w:p w:rsidR="00BE3967" w:rsidRPr="00B00FC2" w:rsidRDefault="00BE3967" w:rsidP="00BE3967">
      <w:pPr>
        <w:pStyle w:val="ScreenCapture"/>
        <w:ind w:left="0"/>
        <w:rPr>
          <w:rFonts w:eastAsia="Calibri"/>
        </w:rPr>
      </w:pPr>
      <w:r w:rsidRPr="00B00FC2">
        <w:rPr>
          <w:rFonts w:eastAsia="Calibri"/>
        </w:rPr>
        <w:t>SshFCRecurse/SSHFC_RECURSE.C:604: File HC_TSP_20160606150118.UP is not a directo</w:t>
      </w:r>
    </w:p>
    <w:p w:rsidR="00BE3967" w:rsidRPr="00B00FC2" w:rsidRDefault="00BE3967" w:rsidP="00BE3967">
      <w:pPr>
        <w:pStyle w:val="ScreenCapture"/>
        <w:ind w:left="0"/>
        <w:rPr>
          <w:rFonts w:eastAsia="Calibri"/>
        </w:rPr>
      </w:pPr>
      <w:r w:rsidRPr="00B00FC2">
        <w:rPr>
          <w:rFonts w:eastAsia="Calibri"/>
        </w:rPr>
        <w:t>ry. Adding it to list...</w:t>
      </w:r>
    </w:p>
    <w:p w:rsidR="00BE3967" w:rsidRPr="00B00FC2" w:rsidRDefault="00BE3967" w:rsidP="00BE3967">
      <w:pPr>
        <w:pStyle w:val="ScreenCapture"/>
        <w:ind w:left="0"/>
        <w:rPr>
          <w:rFonts w:eastAsia="Calibri"/>
        </w:rPr>
      </w:pPr>
      <w:r w:rsidRPr="00B00FC2">
        <w:rPr>
          <w:rFonts w:eastAsia="Calibri"/>
        </w:rPr>
        <w:t>SshFCRecurse/SSHFC_RECURSE.C:784: No more files in this list.</w:t>
      </w:r>
    </w:p>
    <w:p w:rsidR="00BE3967" w:rsidRPr="00B00FC2" w:rsidRDefault="00BE3967" w:rsidP="00BE3967">
      <w:pPr>
        <w:pStyle w:val="ScreenCapture"/>
        <w:ind w:left="0"/>
        <w:rPr>
          <w:rFonts w:eastAsia="Calibri"/>
        </w:rPr>
      </w:pPr>
      <w:r w:rsidRPr="00B00FC2">
        <w:rPr>
          <w:rFonts w:eastAsia="Calibri"/>
        </w:rPr>
        <w:t>SshFCTransfer/SSHFC_TRANSFER.C:2617: File list has 2 files.</w:t>
      </w:r>
    </w:p>
    <w:p w:rsidR="00BE3967" w:rsidRPr="00B00FC2" w:rsidRDefault="00BE3967" w:rsidP="00BE3967">
      <w:pPr>
        <w:pStyle w:val="ScreenCapture"/>
        <w:ind w:left="0"/>
        <w:rPr>
          <w:rFonts w:eastAsia="Calibri"/>
        </w:rPr>
      </w:pPr>
      <w:r w:rsidRPr="00B00FC2">
        <w:rPr>
          <w:rFonts w:eastAsia="Calibri"/>
        </w:rPr>
        <w:t>SshFCTransfer/SSHFC_TRANSFER.C:457: Setting next source file item...</w:t>
      </w:r>
    </w:p>
    <w:p w:rsidR="00BE3967" w:rsidRPr="00B00FC2" w:rsidRDefault="00BE3967" w:rsidP="00BE3967">
      <w:pPr>
        <w:pStyle w:val="ScreenCapture"/>
        <w:ind w:left="0"/>
        <w:rPr>
          <w:rFonts w:eastAsia="Calibri"/>
        </w:rPr>
      </w:pPr>
      <w:r w:rsidRPr="00B00FC2">
        <w:rPr>
          <w:rFonts w:eastAsia="Calibri"/>
        </w:rPr>
        <w:t>SshFCTransfer/SSHFC_TRANSFER.C:663: Next source file is /HC_TSP_20160606150118.U</w:t>
      </w:r>
    </w:p>
    <w:p w:rsidR="00BE3967" w:rsidRPr="00B00FC2" w:rsidRDefault="00BE3967" w:rsidP="00BE3967">
      <w:pPr>
        <w:pStyle w:val="ScreenCapture"/>
        <w:ind w:left="0"/>
        <w:rPr>
          <w:rFonts w:eastAsia="Calibri"/>
        </w:rPr>
      </w:pPr>
      <w:r w:rsidRPr="00B00FC2">
        <w:rPr>
          <w:rFonts w:eastAsia="Calibri"/>
        </w:rPr>
        <w:t>P .</w:t>
      </w:r>
    </w:p>
    <w:p w:rsidR="00BE3967" w:rsidRPr="00B00FC2" w:rsidRDefault="00BE3967" w:rsidP="00BE3967">
      <w:pPr>
        <w:pStyle w:val="ScreenCapture"/>
        <w:ind w:left="0"/>
        <w:rPr>
          <w:rFonts w:eastAsia="Calibri"/>
        </w:rPr>
      </w:pPr>
      <w:r w:rsidRPr="00B00FC2">
        <w:rPr>
          <w:rFonts w:eastAsia="Calibri"/>
        </w:rPr>
        <w:t>SshFCTransfer/SSHFC_TRANSFER.C:1395: Statting source file HC_TSP_20160606150118.</w:t>
      </w:r>
    </w:p>
    <w:p w:rsidR="00BE3967" w:rsidRPr="00B00FC2" w:rsidRDefault="00BE3967" w:rsidP="00BE3967">
      <w:pPr>
        <w:pStyle w:val="ScreenCapture"/>
        <w:ind w:left="0"/>
        <w:rPr>
          <w:rFonts w:eastAsia="Calibri"/>
        </w:rPr>
      </w:pPr>
      <w:r w:rsidRPr="00B00FC2">
        <w:rPr>
          <w:rFonts w:eastAsia="Calibri"/>
        </w:rPr>
        <w:t>UP...</w:t>
      </w:r>
    </w:p>
    <w:p w:rsidR="00BE3967" w:rsidRPr="00B00FC2" w:rsidRDefault="00BE3967" w:rsidP="00BE3967">
      <w:pPr>
        <w:pStyle w:val="ScreenCapture"/>
        <w:ind w:left="0"/>
        <w:rPr>
          <w:rFonts w:eastAsia="Calibri"/>
        </w:rPr>
      </w:pPr>
      <w:r w:rsidRPr="00B00FC2">
        <w:rPr>
          <w:rFonts w:eastAsia="Calibri"/>
        </w:rPr>
        <w:t>Ssh2SftpServer/SSHFILEXFERS.C:3481: Received SSH_FXP_STAT</w:t>
      </w:r>
    </w:p>
    <w:p w:rsidR="00BE3967" w:rsidRPr="00B00FC2" w:rsidRDefault="00BE3967" w:rsidP="00BE3967">
      <w:pPr>
        <w:pStyle w:val="ScreenCapture"/>
        <w:ind w:left="0"/>
        <w:rPr>
          <w:rFonts w:eastAsia="Calibri"/>
        </w:rPr>
      </w:pPr>
      <w:r w:rsidRPr="00B00FC2">
        <w:rPr>
          <w:rFonts w:eastAsia="Calibri"/>
        </w:rPr>
        <w:t>Ssh2SftpServer/SSHFILEXFERS.C:3501: home directory: USER$:[SPMP]</w:t>
      </w:r>
    </w:p>
    <w:p w:rsidR="00BE3967" w:rsidRPr="00B00FC2" w:rsidRDefault="00BE3967" w:rsidP="00BE3967">
      <w:pPr>
        <w:pStyle w:val="ScreenCapture"/>
        <w:ind w:left="0"/>
        <w:rPr>
          <w:rFonts w:eastAsia="Calibri"/>
        </w:rPr>
      </w:pPr>
      <w:r w:rsidRPr="00B00FC2">
        <w:rPr>
          <w:rFonts w:eastAsia="Calibri"/>
        </w:rPr>
        <w:t>Ssh2SftpServer/SSHFILEXFERS.C:3566: SSH_FXP_STAT HC_TSP_20160606150118.UP</w:t>
      </w:r>
    </w:p>
    <w:p w:rsidR="00BE3967" w:rsidRPr="00B00FC2" w:rsidRDefault="00BE3967" w:rsidP="00BE3967">
      <w:pPr>
        <w:pStyle w:val="ScreenCapture"/>
        <w:ind w:left="0"/>
        <w:rPr>
          <w:rFonts w:eastAsia="Calibri"/>
        </w:rPr>
      </w:pPr>
      <w:r w:rsidRPr="00B00FC2">
        <w:rPr>
          <w:rFonts w:eastAsia="Calibri"/>
        </w:rPr>
        <w:t>Ssh2SftpServer/SSHFILEXFERS.C:3568: Statting file 'HC_TSP_20160606150118.UP'</w:t>
      </w:r>
    </w:p>
    <w:p w:rsidR="00BE3967" w:rsidRPr="00B00FC2" w:rsidRDefault="00BE3967" w:rsidP="00BE3967">
      <w:pPr>
        <w:pStyle w:val="ScreenCapture"/>
        <w:ind w:left="0"/>
        <w:rPr>
          <w:rFonts w:eastAsia="Calibri"/>
        </w:rPr>
      </w:pPr>
      <w:r w:rsidRPr="00B00FC2">
        <w:rPr>
          <w:rFonts w:eastAsia="Calibri"/>
        </w:rPr>
        <w:t>Ssh2SftpServer/SSHFILEXFERS.C:3706: rfm=FAB$C_STM</w:t>
      </w:r>
    </w:p>
    <w:p w:rsidR="00BE3967" w:rsidRPr="00B00FC2" w:rsidRDefault="00BE3967" w:rsidP="00BE3967">
      <w:pPr>
        <w:pStyle w:val="ScreenCapture"/>
        <w:ind w:left="0"/>
        <w:rPr>
          <w:rFonts w:eastAsia="Calibri"/>
        </w:rPr>
      </w:pPr>
      <w:r w:rsidRPr="00B00FC2">
        <w:rPr>
          <w:rFonts w:eastAsia="Calibri"/>
        </w:rPr>
        <w:t>Ssh2SftpServer/SSHFILEXFERS.C:3817: attrs-&gt;size=2660</w:t>
      </w:r>
    </w:p>
    <w:p w:rsidR="00BE3967" w:rsidRPr="00B00FC2" w:rsidRDefault="00BE3967" w:rsidP="00BE3967">
      <w:pPr>
        <w:pStyle w:val="ScreenCapture"/>
        <w:ind w:left="0"/>
        <w:rPr>
          <w:rFonts w:eastAsia="Calibri"/>
        </w:rPr>
      </w:pPr>
      <w:r w:rsidRPr="00B00FC2">
        <w:rPr>
          <w:rFonts w:eastAsia="Calibri"/>
        </w:rPr>
        <w:t>SshFCTransfer/SSHFC_TRANSFER.C:1544: Statting destination file . before trying t</w:t>
      </w:r>
    </w:p>
    <w:p w:rsidR="00BE3967" w:rsidRPr="00B00FC2" w:rsidRDefault="00BE3967" w:rsidP="00BE3967">
      <w:pPr>
        <w:pStyle w:val="ScreenCapture"/>
        <w:ind w:left="0"/>
        <w:rPr>
          <w:rFonts w:eastAsia="Calibri"/>
        </w:rPr>
      </w:pPr>
      <w:r w:rsidRPr="00B00FC2">
        <w:rPr>
          <w:rFonts w:eastAsia="Calibri"/>
        </w:rPr>
        <w:t>o remove it...</w:t>
      </w:r>
    </w:p>
    <w:p w:rsidR="00BE3967" w:rsidRPr="00B00FC2" w:rsidRDefault="00BE3967" w:rsidP="00BE3967">
      <w:pPr>
        <w:pStyle w:val="ScreenCapture"/>
        <w:ind w:left="0"/>
        <w:rPr>
          <w:rFonts w:eastAsia="Calibri"/>
        </w:rPr>
      </w:pPr>
      <w:r w:rsidRPr="00B00FC2">
        <w:rPr>
          <w:rFonts w:eastAsia="Calibri"/>
        </w:rPr>
        <w:t>SshFCTransfer/SSHFC_TRANSFER.C:1789: Statting destination file to check len ./HC</w:t>
      </w:r>
    </w:p>
    <w:p w:rsidR="00BE3967" w:rsidRPr="00B00FC2" w:rsidRDefault="00BE3967" w:rsidP="00BE3967">
      <w:pPr>
        <w:pStyle w:val="ScreenCapture"/>
        <w:ind w:left="0"/>
        <w:rPr>
          <w:rFonts w:eastAsia="Calibri"/>
        </w:rPr>
      </w:pPr>
      <w:r w:rsidRPr="00B00FC2">
        <w:rPr>
          <w:rFonts w:eastAsia="Calibri"/>
        </w:rPr>
        <w:t>_TSP_20160606150118.UP...</w:t>
      </w:r>
    </w:p>
    <w:p w:rsidR="00BE3967" w:rsidRPr="00B00FC2" w:rsidRDefault="00BE3967" w:rsidP="00BE3967">
      <w:pPr>
        <w:pStyle w:val="ScreenCapture"/>
        <w:ind w:left="0"/>
        <w:rPr>
          <w:rFonts w:eastAsia="Calibri"/>
        </w:rPr>
      </w:pPr>
      <w:r w:rsidRPr="00B00FC2">
        <w:rPr>
          <w:rFonts w:eastAsia="Calibri"/>
        </w:rPr>
        <w:t>SshFCTransfer/SSHFC_TRANSFER.C:261: Received error `File not found' (2).</w:t>
      </w:r>
    </w:p>
    <w:p w:rsidR="00BE3967" w:rsidRPr="00B00FC2" w:rsidRDefault="00BE3967" w:rsidP="00BE3967">
      <w:pPr>
        <w:pStyle w:val="ScreenCapture"/>
        <w:ind w:left="0"/>
        <w:rPr>
          <w:rFonts w:eastAsia="Calibri"/>
        </w:rPr>
      </w:pPr>
      <w:r w:rsidRPr="00B00FC2">
        <w:rPr>
          <w:rFonts w:eastAsia="Calibri"/>
        </w:rPr>
        <w:t>Ssh2SftpServer/SSHFILEXFERS.C:2512: Received SSH_FXP_OPEN</w:t>
      </w:r>
    </w:p>
    <w:p w:rsidR="00BE3967" w:rsidRPr="00B00FC2" w:rsidRDefault="00BE3967" w:rsidP="00BE3967">
      <w:pPr>
        <w:pStyle w:val="ScreenCapture"/>
        <w:ind w:left="0"/>
        <w:rPr>
          <w:rFonts w:eastAsia="Calibri"/>
        </w:rPr>
      </w:pPr>
      <w:r w:rsidRPr="00B00FC2">
        <w:rPr>
          <w:rFonts w:eastAsia="Calibri"/>
        </w:rPr>
        <w:t>Ssh2SftpServer/SSHFILEXFERS.C:2590: SSH_FXP_OPEN HC_TSP_20160606150118.UP</w:t>
      </w:r>
    </w:p>
    <w:p w:rsidR="00BE3967" w:rsidRPr="00B00FC2" w:rsidRDefault="00BE3967" w:rsidP="00BE3967">
      <w:pPr>
        <w:pStyle w:val="ScreenCapture"/>
        <w:ind w:left="0"/>
        <w:rPr>
          <w:rFonts w:eastAsia="Calibri"/>
        </w:rPr>
      </w:pPr>
      <w:r w:rsidRPr="00B00FC2">
        <w:rPr>
          <w:rFonts w:eastAsia="Calibri"/>
        </w:rPr>
        <w:t xml:space="preserve">Ssh2SftpServer/SSHFILEXFERS.C:2607: Open 'HC_TSP_20160606150118.UP' flags read </w:t>
      </w:r>
    </w:p>
    <w:p w:rsidR="00BE3967" w:rsidRPr="00B00FC2" w:rsidRDefault="00BE3967" w:rsidP="00BE3967">
      <w:pPr>
        <w:pStyle w:val="ScreenCapture"/>
        <w:ind w:left="0"/>
        <w:rPr>
          <w:rFonts w:eastAsia="Calibri"/>
        </w:rPr>
      </w:pPr>
      <w:r w:rsidRPr="00B00FC2">
        <w:rPr>
          <w:rFonts w:eastAsia="Calibri"/>
        </w:rPr>
        <w:t>Ssh2SftpServer/SSHFILEXFERS.C:2608: Downloading 'HC_TSP_20160606150118.UP'</w:t>
      </w:r>
    </w:p>
    <w:p w:rsidR="00BE3967" w:rsidRPr="00B00FC2" w:rsidRDefault="00BE3967" w:rsidP="00BE3967">
      <w:pPr>
        <w:pStyle w:val="ScreenCapture"/>
        <w:ind w:left="0"/>
        <w:rPr>
          <w:rFonts w:eastAsia="Calibri"/>
        </w:rPr>
      </w:pPr>
      <w:r w:rsidRPr="00B00FC2">
        <w:rPr>
          <w:rFonts w:eastAsia="Calibri"/>
        </w:rPr>
        <w:t>Ssh2SftpServer/SSHFILEXFERS.C:2675: rfm=FAB$C_STM</w:t>
      </w:r>
    </w:p>
    <w:p w:rsidR="00BE3967" w:rsidRPr="00B00FC2" w:rsidRDefault="00BE3967" w:rsidP="00BE3967">
      <w:pPr>
        <w:pStyle w:val="ScreenCapture"/>
        <w:ind w:left="0"/>
        <w:rPr>
          <w:rFonts w:eastAsia="Calibri"/>
        </w:rPr>
      </w:pPr>
      <w:r w:rsidRPr="00B00FC2">
        <w:rPr>
          <w:rFonts w:eastAsia="Calibri"/>
        </w:rPr>
        <w:t>SshFCTransfer/SSHFC_TRANSFER.C:1568: Statting destination file ./HC_TSP_20160606</w:t>
      </w:r>
    </w:p>
    <w:p w:rsidR="00BE3967" w:rsidRPr="00B00FC2" w:rsidRDefault="00BE3967" w:rsidP="00BE3967">
      <w:pPr>
        <w:pStyle w:val="ScreenCapture"/>
        <w:ind w:left="0"/>
        <w:rPr>
          <w:rFonts w:eastAsia="Calibri"/>
        </w:rPr>
      </w:pPr>
      <w:r w:rsidRPr="00B00FC2">
        <w:rPr>
          <w:rFonts w:eastAsia="Calibri"/>
        </w:rPr>
        <w:t>150118.UP...</w:t>
      </w:r>
    </w:p>
    <w:p w:rsidR="00BE3967" w:rsidRPr="00B00FC2" w:rsidRDefault="00BE3967" w:rsidP="00BE3967">
      <w:pPr>
        <w:pStyle w:val="ScreenCapture"/>
        <w:ind w:left="0"/>
        <w:rPr>
          <w:rFonts w:eastAsia="Calibri"/>
        </w:rPr>
      </w:pPr>
      <w:r w:rsidRPr="00B00FC2">
        <w:rPr>
          <w:rFonts w:eastAsia="Calibri"/>
        </w:rPr>
        <w:t>SshFCTransferCore/SSHFC_TRCORE.C:373: Starting transfer for file HC_TSP_20160606</w:t>
      </w:r>
    </w:p>
    <w:p w:rsidR="00BE3967" w:rsidRPr="00B00FC2" w:rsidRDefault="00BE3967" w:rsidP="00BE3967">
      <w:pPr>
        <w:pStyle w:val="ScreenCapture"/>
        <w:ind w:left="0"/>
        <w:rPr>
          <w:rFonts w:eastAsia="Calibri"/>
        </w:rPr>
      </w:pPr>
      <w:r w:rsidRPr="00B00FC2">
        <w:rPr>
          <w:rFonts w:eastAsia="Calibri"/>
        </w:rPr>
        <w:t>150118.UP, destination ./HC_TSP_20160606150118.UP</w:t>
      </w:r>
    </w:p>
    <w:p w:rsidR="00BE3967" w:rsidRPr="00B00FC2" w:rsidRDefault="00BE3967" w:rsidP="00BE3967">
      <w:pPr>
        <w:pStyle w:val="ScreenCapture"/>
        <w:ind w:left="0"/>
        <w:rPr>
          <w:rFonts w:eastAsia="Calibri"/>
        </w:rPr>
      </w:pPr>
      <w:r w:rsidRPr="00B00FC2">
        <w:rPr>
          <w:rFonts w:eastAsia="Calibri"/>
        </w:rPr>
        <w:t>SshFCTransferCore/SSHFC_TRCORE.C:381: Calling OpenVMS$reset_terminal_pasthru()</w:t>
      </w:r>
    </w:p>
    <w:p w:rsidR="00BE3967" w:rsidRPr="00B00FC2" w:rsidRDefault="00BE3967" w:rsidP="00BE3967">
      <w:pPr>
        <w:pStyle w:val="ScreenCapture"/>
        <w:ind w:left="0"/>
        <w:rPr>
          <w:rFonts w:eastAsia="Calibri"/>
        </w:rPr>
      </w:pPr>
      <w:r w:rsidRPr="00B00FC2">
        <w:rPr>
          <w:rFonts w:eastAsia="Calibri"/>
        </w:rPr>
        <w:t>SshFCTransferCore/SSHFC_TRCORE.C:502: transfer_shred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SshFCTransferCore/SSHFC_TRCORE.C:860: transfer_write_out entered</w:t>
      </w:r>
    </w:p>
    <w:p w:rsidR="00BE3967" w:rsidRPr="00B00FC2" w:rsidRDefault="00BE3967" w:rsidP="00BE3967">
      <w:pPr>
        <w:pStyle w:val="ScreenCapture"/>
        <w:ind w:left="0"/>
        <w:rPr>
          <w:rFonts w:eastAsia="Calibri"/>
        </w:rPr>
      </w:pPr>
      <w:r w:rsidRPr="00B00FC2">
        <w:rPr>
          <w:rFonts w:eastAsia="Calibri"/>
        </w:rPr>
        <w:t xml:space="preserve">HC_TSP_20160606150118.UP                                                        </w:t>
      </w:r>
    </w:p>
    <w:p w:rsidR="00BE3967" w:rsidRPr="00B00FC2" w:rsidRDefault="00BE3967" w:rsidP="00BE3967">
      <w:pPr>
        <w:pStyle w:val="ScreenCapture"/>
        <w:ind w:left="0"/>
        <w:rPr>
          <w:rFonts w:eastAsia="Calibri"/>
        </w:rPr>
      </w:pPr>
      <w:r w:rsidRPr="00B00FC2">
        <w:rPr>
          <w:rFonts w:eastAsia="Calibri"/>
        </w:rPr>
        <w:t xml:space="preserve">      |  2.6kB |   2.6 kB/s | TOC: 00:00:01 | 100%</w:t>
      </w:r>
    </w:p>
    <w:p w:rsidR="00BE3967" w:rsidRPr="00B00FC2" w:rsidRDefault="00BE3967" w:rsidP="00BE3967">
      <w:pPr>
        <w:pStyle w:val="ScreenCapture"/>
        <w:ind w:left="0"/>
        <w:rPr>
          <w:rFonts w:eastAsia="Calibri"/>
        </w:rPr>
      </w:pPr>
      <w:r w:rsidRPr="00B00FC2">
        <w:rPr>
          <w:rFonts w:eastAsia="Calibri"/>
        </w:rPr>
        <w:t>SshFCTransferCore/SSHFC_TRCORE.C:891: Writer finished.</w:t>
      </w:r>
    </w:p>
    <w:p w:rsidR="00BE3967" w:rsidRPr="00B00FC2" w:rsidRDefault="00BE3967" w:rsidP="00BE3967">
      <w:pPr>
        <w:pStyle w:val="ScreenCapture"/>
        <w:ind w:left="0"/>
        <w:rPr>
          <w:rFonts w:eastAsia="Calibri"/>
        </w:rPr>
      </w:pPr>
      <w:r w:rsidRPr="00B00FC2">
        <w:rPr>
          <w:rFonts w:eastAsia="Calibri"/>
        </w:rPr>
        <w:t>SshFCTransfer/SSHFC_TRANSFER.C:2096: Destination file attributes not available o</w:t>
      </w:r>
    </w:p>
    <w:p w:rsidR="00BE3967" w:rsidRPr="00B00FC2" w:rsidRDefault="00BE3967" w:rsidP="00BE3967">
      <w:pPr>
        <w:pStyle w:val="ScreenCapture"/>
        <w:ind w:left="0"/>
        <w:rPr>
          <w:rFonts w:eastAsia="Calibri"/>
        </w:rPr>
      </w:pPr>
      <w:r w:rsidRPr="00B00FC2">
        <w:rPr>
          <w:rFonts w:eastAsia="Calibri"/>
        </w:rPr>
        <w:t>r that file is not a regular file; not changing attributes.</w:t>
      </w:r>
    </w:p>
    <w:p w:rsidR="00BE3967" w:rsidRPr="00B00FC2" w:rsidRDefault="00BE3967" w:rsidP="00BE3967">
      <w:pPr>
        <w:pStyle w:val="ScreenCapture"/>
        <w:ind w:left="0"/>
        <w:rPr>
          <w:rFonts w:eastAsia="Calibri"/>
        </w:rPr>
      </w:pPr>
      <w:r w:rsidRPr="00B00FC2">
        <w:rPr>
          <w:rFonts w:eastAsia="Calibri"/>
        </w:rPr>
        <w:t>SshFCTransfer/SSHFC_TRANSFER.C:2126: Closing source file HC_TSP_20160606150118.U</w:t>
      </w:r>
    </w:p>
    <w:p w:rsidR="00BE3967" w:rsidRPr="00B00FC2" w:rsidRDefault="00BE3967" w:rsidP="00BE3967">
      <w:pPr>
        <w:pStyle w:val="ScreenCapture"/>
        <w:ind w:left="0"/>
        <w:rPr>
          <w:rFonts w:eastAsia="Calibri"/>
        </w:rPr>
      </w:pPr>
      <w:r w:rsidRPr="00B00FC2">
        <w:rPr>
          <w:rFonts w:eastAsia="Calibri"/>
        </w:rPr>
        <w:t>P...</w:t>
      </w:r>
    </w:p>
    <w:p w:rsidR="00BE3967" w:rsidRPr="00B00FC2" w:rsidRDefault="00BE3967" w:rsidP="00BE3967">
      <w:pPr>
        <w:pStyle w:val="ScreenCapture"/>
        <w:ind w:left="0"/>
        <w:rPr>
          <w:rFonts w:eastAsia="Calibri"/>
        </w:rPr>
      </w:pPr>
      <w:r w:rsidRPr="00B00FC2">
        <w:rPr>
          <w:rFonts w:eastAsia="Calibri"/>
        </w:rPr>
        <w:t>SshFCTransfer/SSHFC_TRANSFER.C:2143: Closing dest file ./HC_TSP_20160606150118.U</w:t>
      </w:r>
    </w:p>
    <w:p w:rsidR="00BE3967" w:rsidRPr="00B00FC2" w:rsidRDefault="00BE3967" w:rsidP="00BE3967">
      <w:pPr>
        <w:pStyle w:val="ScreenCapture"/>
        <w:ind w:left="0"/>
        <w:rPr>
          <w:rFonts w:eastAsia="Calibri"/>
        </w:rPr>
      </w:pPr>
      <w:r w:rsidRPr="00B00FC2">
        <w:rPr>
          <w:rFonts w:eastAsia="Calibri"/>
        </w:rPr>
        <w:t>P...</w:t>
      </w:r>
    </w:p>
    <w:p w:rsidR="00BE3967" w:rsidRPr="00B00FC2" w:rsidRDefault="00BE3967" w:rsidP="00BE3967">
      <w:pPr>
        <w:pStyle w:val="ScreenCapture"/>
        <w:ind w:left="0"/>
        <w:rPr>
          <w:rFonts w:eastAsia="Calibri"/>
        </w:rPr>
      </w:pPr>
      <w:r w:rsidRPr="00B00FC2">
        <w:rPr>
          <w:rFonts w:eastAsia="Calibri"/>
        </w:rPr>
        <w:t>SshFCTransfer/SSHFC_TRANSFER.C:2190: Finished with file ./HC_TSP_20160606150118.</w:t>
      </w:r>
    </w:p>
    <w:p w:rsidR="00BE3967" w:rsidRPr="00B00FC2" w:rsidRDefault="00BE3967" w:rsidP="00BE3967">
      <w:pPr>
        <w:pStyle w:val="ScreenCapture"/>
        <w:ind w:left="0"/>
        <w:rPr>
          <w:rFonts w:eastAsia="Calibri"/>
        </w:rPr>
      </w:pPr>
      <w:r w:rsidRPr="00B00FC2">
        <w:rPr>
          <w:rFonts w:eastAsia="Calibri"/>
        </w:rPr>
        <w:t>UP.</w:t>
      </w:r>
    </w:p>
    <w:p w:rsidR="00BE3967" w:rsidRPr="00B00FC2" w:rsidRDefault="00BE3967" w:rsidP="00BE3967">
      <w:pPr>
        <w:pStyle w:val="ScreenCapture"/>
        <w:ind w:left="0"/>
        <w:rPr>
          <w:rFonts w:eastAsia="Calibri"/>
        </w:rPr>
      </w:pPr>
      <w:r w:rsidRPr="00B00FC2">
        <w:rPr>
          <w:rFonts w:eastAsia="Calibri"/>
        </w:rPr>
        <w:t>SshFCTransfer/SSHFC_TRANSFER.C:457: Setting next source file item...</w:t>
      </w:r>
    </w:p>
    <w:p w:rsidR="00BE3967" w:rsidRPr="00B00FC2" w:rsidRDefault="00BE3967" w:rsidP="00BE3967">
      <w:pPr>
        <w:pStyle w:val="ScreenCapture"/>
        <w:ind w:left="0"/>
        <w:rPr>
          <w:rFonts w:eastAsia="Calibri"/>
        </w:rPr>
      </w:pPr>
      <w:r w:rsidRPr="00B00FC2">
        <w:rPr>
          <w:rFonts w:eastAsia="Calibri"/>
        </w:rPr>
        <w:t>SshFCTransfer/SSHFC_TRANSFER.C:477: No more source files in this list.</w:t>
      </w:r>
    </w:p>
    <w:p w:rsidR="00BE3967" w:rsidRPr="00B00FC2" w:rsidRDefault="00BE3967" w:rsidP="00BE3967">
      <w:pPr>
        <w:pStyle w:val="ScreenCapture"/>
        <w:ind w:left="0"/>
        <w:rPr>
          <w:rFonts w:eastAsia="Calibri"/>
        </w:rPr>
      </w:pPr>
      <w:r w:rsidRPr="00B00FC2">
        <w:rPr>
          <w:rFonts w:eastAsia="Calibri"/>
        </w:rPr>
        <w:t>Ssh2SftpServer/SSHFILEXFERS.C:3188: Received SSH_FXP_CLOSE</w:t>
      </w:r>
    </w:p>
    <w:p w:rsidR="00BE3967" w:rsidRPr="00B00FC2" w:rsidRDefault="00BE3967" w:rsidP="00BE3967">
      <w:pPr>
        <w:pStyle w:val="ScreenCapture"/>
        <w:ind w:left="0"/>
        <w:rPr>
          <w:rFonts w:eastAsia="Calibri"/>
        </w:rPr>
      </w:pPr>
      <w:r w:rsidRPr="00B00FC2">
        <w:rPr>
          <w:rFonts w:eastAsia="Calibri"/>
        </w:rPr>
        <w:t>Ssh2SftpServer/SSHFILEXFERS.C:3190: SSH_FXP_CLOSE</w:t>
      </w:r>
    </w:p>
    <w:p w:rsidR="00BE3967" w:rsidRPr="00B00FC2" w:rsidRDefault="00BE3967" w:rsidP="00BE3967">
      <w:pPr>
        <w:pStyle w:val="ScreenCapture"/>
        <w:ind w:left="0"/>
        <w:rPr>
          <w:rFonts w:eastAsia="Calibri"/>
        </w:rPr>
      </w:pPr>
      <w:r w:rsidRPr="00B00FC2">
        <w:rPr>
          <w:rFonts w:eastAsia="Calibri"/>
        </w:rPr>
        <w:t>Ssh2SftpServer/SSHFILEXFERS.C:3294: Closed File/Directory 'HC_TSP_20160606150118</w:t>
      </w:r>
    </w:p>
    <w:p w:rsidR="00BE3967" w:rsidRPr="00B00FC2" w:rsidRDefault="00BE3967" w:rsidP="00BE3967">
      <w:pPr>
        <w:pStyle w:val="ScreenCapture"/>
        <w:ind w:left="0"/>
        <w:rPr>
          <w:rFonts w:eastAsia="Calibri"/>
        </w:rPr>
      </w:pPr>
      <w:r w:rsidRPr="00B00FC2">
        <w:rPr>
          <w:rFonts w:eastAsia="Calibri"/>
        </w:rPr>
        <w:t xml:space="preserve">.UP' </w:t>
      </w:r>
    </w:p>
    <w:p w:rsidR="00BE3967" w:rsidRPr="00B00FC2" w:rsidRDefault="00BE3967" w:rsidP="00BE3967">
      <w:pPr>
        <w:pStyle w:val="ScreenCapture"/>
        <w:ind w:left="0"/>
        <w:rPr>
          <w:rFonts w:eastAsia="Calibri"/>
        </w:rPr>
      </w:pPr>
      <w:r w:rsidRPr="00B00FC2">
        <w:rPr>
          <w:rFonts w:eastAsia="Calibri"/>
        </w:rPr>
        <w:t>Ssh2SftpServer/SSHFILEXFERS.C:3299: directory/file 'HC_TSP_20160606150118.UP' (h</w:t>
      </w:r>
    </w:p>
    <w:p w:rsidR="00BE3967" w:rsidRPr="00B00FC2" w:rsidRDefault="00BE3967" w:rsidP="00BE3967">
      <w:pPr>
        <w:pStyle w:val="ScreenCapture"/>
        <w:ind w:left="0"/>
        <w:rPr>
          <w:rFonts w:eastAsia="Calibri"/>
        </w:rPr>
      </w:pPr>
      <w:r w:rsidRPr="00B00FC2">
        <w:rPr>
          <w:rFonts w:eastAsia="Calibri"/>
        </w:rPr>
        <w:t>andle=650f35)</w:t>
      </w:r>
    </w:p>
    <w:p w:rsidR="00BE3967" w:rsidRPr="00B00FC2" w:rsidRDefault="00BE3967" w:rsidP="00BE3967">
      <w:pPr>
        <w:pStyle w:val="ScreenCapture"/>
        <w:ind w:left="0"/>
        <w:rPr>
          <w:rFonts w:eastAsia="Calibri"/>
        </w:rPr>
      </w:pPr>
      <w:r w:rsidRPr="00B00FC2">
        <w:rPr>
          <w:rFonts w:eastAsia="Calibri"/>
        </w:rPr>
        <w:t>SshFCGlob/SSHFC_GLOB.C:213: Destroying thread data...</w:t>
      </w:r>
    </w:p>
    <w:p w:rsidR="00BE3967" w:rsidRPr="00B00FC2" w:rsidRDefault="00BE3967" w:rsidP="00BE3967">
      <w:pPr>
        <w:pStyle w:val="ScreenCapture"/>
        <w:ind w:left="0"/>
        <w:rPr>
          <w:rFonts w:eastAsia="Calibri"/>
        </w:rPr>
      </w:pPr>
      <w:r w:rsidRPr="00B00FC2">
        <w:rPr>
          <w:rFonts w:eastAsia="Calibri"/>
        </w:rPr>
        <w:t>sftp&gt; rename HC_TSP_20160606150118.UP HC_TSP_20160606150118.TXT</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in:HC_TSP_20160606150118.UP ful</w:t>
      </w:r>
    </w:p>
    <w:p w:rsidR="00BE3967" w:rsidRPr="00B00FC2" w:rsidRDefault="00BE3967" w:rsidP="00BE3967">
      <w:pPr>
        <w:pStyle w:val="ScreenCapture"/>
        <w:ind w:left="0"/>
        <w:rPr>
          <w:rFonts w:eastAsia="Calibri"/>
        </w:rPr>
      </w:pPr>
      <w:r w:rsidRPr="00B00FC2">
        <w:rPr>
          <w:rFonts w:eastAsia="Calibri"/>
        </w:rPr>
        <w:t xml:space="preserve">l:HC_TSP_20160606150118.UP raw:HC_TSP_20160606150118.UP </w:t>
      </w:r>
    </w:p>
    <w:p w:rsidR="00BE3967" w:rsidRPr="00B00FC2" w:rsidRDefault="00BE3967" w:rsidP="00BE3967">
      <w:pPr>
        <w:pStyle w:val="ScreenCapture"/>
        <w:ind w:left="0"/>
        <w:rPr>
          <w:rFonts w:eastAsia="Calibri"/>
        </w:rPr>
      </w:pPr>
      <w:r w:rsidRPr="00B00FC2">
        <w:rPr>
          <w:rFonts w:eastAsia="Calibri"/>
        </w:rPr>
        <w:t>SshFCTransfer/SSHFC_TRANSFER.C:311: convert_path in:HC_TSP_20160606150118.TXT fu</w:t>
      </w:r>
    </w:p>
    <w:p w:rsidR="00BE3967" w:rsidRPr="00B00FC2" w:rsidRDefault="00BE3967" w:rsidP="00BE3967">
      <w:pPr>
        <w:pStyle w:val="ScreenCapture"/>
        <w:ind w:left="0"/>
        <w:rPr>
          <w:rFonts w:eastAsia="Calibri"/>
        </w:rPr>
      </w:pPr>
      <w:r w:rsidRPr="00B00FC2">
        <w:rPr>
          <w:rFonts w:eastAsia="Calibri"/>
        </w:rPr>
        <w:t xml:space="preserve">ll:HC_TSP_20160606150118.TXT raw:HC_TSP_20160606150118.TXT </w:t>
      </w:r>
    </w:p>
    <w:p w:rsidR="00BE3967" w:rsidRPr="00B00FC2" w:rsidRDefault="00BE3967" w:rsidP="00BE3967">
      <w:pPr>
        <w:pStyle w:val="ScreenCapture"/>
        <w:ind w:left="0"/>
        <w:rPr>
          <w:rFonts w:eastAsia="Calibri"/>
        </w:rPr>
      </w:pPr>
      <w:r w:rsidRPr="00B00FC2">
        <w:rPr>
          <w:rFonts w:eastAsia="Calibri"/>
        </w:rPr>
        <w:t>sftp&gt; lrm HC_TSP_20160606150118.UP</w:t>
      </w:r>
    </w:p>
    <w:p w:rsidR="00BE3967" w:rsidRPr="00B00FC2" w:rsidRDefault="00BE3967" w:rsidP="00BE3967">
      <w:pPr>
        <w:pStyle w:val="ScreenCapture"/>
        <w:ind w:left="0"/>
        <w:rPr>
          <w:rFonts w:eastAsia="Calibri"/>
        </w:rPr>
      </w:pPr>
      <w:r w:rsidRPr="00B00FC2">
        <w:rPr>
          <w:rFonts w:eastAsia="Calibri"/>
        </w:rPr>
        <w:t>Ssh2SftpServer/SSHFILEXFERS.C:5273: Received SSH_FXP_REMOVE</w:t>
      </w:r>
    </w:p>
    <w:p w:rsidR="00BE3967" w:rsidRPr="00B00FC2" w:rsidRDefault="00BE3967" w:rsidP="00BE3967">
      <w:pPr>
        <w:pStyle w:val="ScreenCapture"/>
        <w:ind w:left="0"/>
        <w:rPr>
          <w:rFonts w:eastAsia="Calibri"/>
        </w:rPr>
      </w:pPr>
      <w:r w:rsidRPr="00B00FC2">
        <w:rPr>
          <w:rFonts w:eastAsia="Calibri"/>
        </w:rPr>
        <w:t>Ssh2SftpServer/SSHFILEXFERS.C:5285: SSH_FXP_REMOVE HC_TSP_20160606150118.UP</w:t>
      </w:r>
    </w:p>
    <w:p w:rsidR="00BE3967" w:rsidRPr="00B00FC2" w:rsidRDefault="00BE3967" w:rsidP="00BE3967">
      <w:pPr>
        <w:pStyle w:val="ScreenCapture"/>
        <w:ind w:left="0"/>
        <w:rPr>
          <w:rFonts w:eastAsia="Calibri"/>
        </w:rPr>
      </w:pPr>
      <w:r w:rsidRPr="00B00FC2">
        <w:rPr>
          <w:rFonts w:eastAsia="Calibri"/>
        </w:rPr>
        <w:t>Ssh2SftpServer/SSHFILEXFERS.C:5287: Removing file 'HC_TSP_20160606150118.UP'</w:t>
      </w:r>
    </w:p>
    <w:p w:rsidR="00BE3967" w:rsidRPr="00B00FC2" w:rsidRDefault="00BE3967" w:rsidP="00BE3967">
      <w:pPr>
        <w:pStyle w:val="ScreenCapture"/>
        <w:ind w:left="0"/>
        <w:rPr>
          <w:rFonts w:eastAsia="Calibri"/>
        </w:rPr>
      </w:pPr>
      <w:r w:rsidRPr="00B00FC2">
        <w:rPr>
          <w:rFonts w:eastAsia="Calibri"/>
        </w:rPr>
        <w:t>sftp&gt; exit</w:t>
      </w:r>
    </w:p>
    <w:p w:rsidR="00BE3967" w:rsidRPr="00B00FC2" w:rsidRDefault="00BE3967" w:rsidP="00BE3967">
      <w:pPr>
        <w:pStyle w:val="ScreenCapture"/>
        <w:ind w:left="0"/>
        <w:rPr>
          <w:rFonts w:eastAsia="Calibri"/>
        </w:rPr>
      </w:pPr>
      <w:r w:rsidRPr="00B00FC2">
        <w:rPr>
          <w:rFonts w:eastAsia="Calibri"/>
        </w:rPr>
        <w:t>SshUnixPipeStream/SSHUNIXPIPESTREAM.C:481: ssh_pipe_stream_destroy</w:t>
      </w:r>
    </w:p>
    <w:p w:rsidR="00BE3967" w:rsidRPr="00B00FC2" w:rsidRDefault="00BE3967" w:rsidP="00BE3967">
      <w:pPr>
        <w:pStyle w:val="ScreenCapture"/>
        <w:ind w:left="0"/>
        <w:rPr>
          <w:rFonts w:eastAsia="Calibri"/>
        </w:rPr>
      </w:pPr>
      <w:r w:rsidRPr="00B00FC2">
        <w:rPr>
          <w:rFonts w:eastAsia="Calibri"/>
        </w:rPr>
        <w:t>SshReadLine/SSHREADLINE.C:3728: Uninitializing ReadLine...</w:t>
      </w: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p>
    <w:p w:rsidR="00BE3967" w:rsidRPr="00B00FC2" w:rsidRDefault="00BE3967" w:rsidP="00BE3967">
      <w:pPr>
        <w:pStyle w:val="ScreenCapture"/>
        <w:ind w:left="0"/>
        <w:rPr>
          <w:rFonts w:eastAsia="Calibri"/>
        </w:rPr>
      </w:pPr>
      <w:r w:rsidRPr="00B00FC2">
        <w:rPr>
          <w:rFonts w:eastAsia="Calibri"/>
        </w:rPr>
        <w:t>File Successfully Transmitted.</w:t>
      </w:r>
    </w:p>
    <w:p w:rsidR="00BE3967" w:rsidRPr="00B00FC2" w:rsidRDefault="00BE3967" w:rsidP="00BE3967">
      <w:pPr>
        <w:pStyle w:val="ScreenCapture"/>
        <w:ind w:left="0"/>
        <w:rPr>
          <w:rFonts w:eastAsia="Calibri"/>
        </w:rPr>
      </w:pPr>
    </w:p>
    <w:p w:rsidR="00BE3967" w:rsidRPr="003557DE" w:rsidRDefault="00BE3967" w:rsidP="00BE3967">
      <w:pPr>
        <w:pStyle w:val="ExampleHeading"/>
        <w:ind w:left="720"/>
      </w:pPr>
    </w:p>
    <w:p w:rsidR="00F56112" w:rsidRDefault="00F56112" w:rsidP="003A1C93"/>
    <w:p w:rsidR="00F56112" w:rsidRPr="003557DE" w:rsidRDefault="00F56112" w:rsidP="003A1C93"/>
    <w:p w:rsidR="003A1C93" w:rsidRPr="003557DE" w:rsidRDefault="003A1C93" w:rsidP="003141DE">
      <w:pPr>
        <w:rPr>
          <w:rFonts w:ascii="Calibri" w:hAnsi="Calibri"/>
          <w:b/>
        </w:rPr>
      </w:pPr>
      <w:bookmarkStart w:id="5955" w:name="_Toc340673432"/>
      <w:r w:rsidRPr="003557DE">
        <w:rPr>
          <w:b/>
        </w:rPr>
        <w:t>Export Batch Processing</w:t>
      </w:r>
      <w:bookmarkEnd w:id="5955"/>
      <w:r w:rsidRPr="003557DE">
        <w:rPr>
          <w:b/>
        </w:rPr>
        <w:t xml:space="preserve"> </w:t>
      </w:r>
      <w:r w:rsidRPr="003557DE">
        <w:rPr>
          <w:b/>
        </w:rPr>
        <w:fldChar w:fldCharType="begin"/>
      </w:r>
      <w:r w:rsidRPr="003557DE">
        <w:rPr>
          <w:b/>
        </w:rPr>
        <w:instrText xml:space="preserve"> XE "Export Batch Processing" </w:instrText>
      </w:r>
      <w:r w:rsidRPr="003557DE">
        <w:rPr>
          <w:b/>
        </w:rPr>
        <w:fldChar w:fldCharType="end"/>
      </w:r>
    </w:p>
    <w:p w:rsidR="003A1C93" w:rsidRPr="003557DE" w:rsidRDefault="003A1C93" w:rsidP="003141DE">
      <w:pPr>
        <w:rPr>
          <w:b/>
        </w:rPr>
      </w:pPr>
      <w:r w:rsidRPr="003557DE">
        <w:rPr>
          <w:b/>
        </w:rPr>
        <w:t>[PSO SPMP BATCH PROCESSING]</w:t>
      </w:r>
    </w:p>
    <w:p w:rsidR="003A1C93" w:rsidRPr="003557DE" w:rsidRDefault="003A1C93" w:rsidP="003A1C93">
      <w:pPr>
        <w:pStyle w:val="Manual-optionnameindent1"/>
        <w:rPr>
          <w:lang w:val="en-US"/>
        </w:rPr>
      </w:pPr>
    </w:p>
    <w:p w:rsidR="00BE3967" w:rsidRPr="003557DE" w:rsidRDefault="003A1C93" w:rsidP="00BE3967">
      <w:r w:rsidRPr="003557DE">
        <w:t>This option is used for monitoring all batches of data transmitted to the states. When users select a date range, a list of batches is presented from which they can select different actions to perform on a specific batch.</w:t>
      </w:r>
      <w:r w:rsidR="00BE3967">
        <w:t xml:space="preserve"> The user can edit the state parameters or manually export a batch.</w:t>
      </w:r>
    </w:p>
    <w:p w:rsidR="003A1C93" w:rsidRPr="003557DE" w:rsidRDefault="003A1C93" w:rsidP="003A1C93"/>
    <w:p w:rsidR="0076135E" w:rsidRPr="003557DE" w:rsidRDefault="0076135E" w:rsidP="003A1C93"/>
    <w:p w:rsidR="0076135E" w:rsidRPr="003557DE" w:rsidRDefault="0076135E" w:rsidP="0076135E">
      <w:pPr>
        <w:pStyle w:val="ScreenCapture"/>
        <w:ind w:left="0"/>
      </w:pPr>
      <w:r w:rsidRPr="003557DE">
        <w:t xml:space="preserve">Select State Prescription Monitoring Program (SPMP) Menu &lt;TEST ACCOUNT&gt; Option: </w:t>
      </w:r>
    </w:p>
    <w:p w:rsidR="0076135E" w:rsidRPr="003557DE" w:rsidRDefault="0076135E" w:rsidP="0076135E">
      <w:pPr>
        <w:pStyle w:val="ScreenCapture"/>
        <w:ind w:left="0"/>
      </w:pPr>
      <w:r w:rsidRPr="003557DE">
        <w:t>BP</w:t>
      </w:r>
    </w:p>
    <w:p w:rsidR="0076135E" w:rsidRPr="003557DE" w:rsidRDefault="0076135E" w:rsidP="0076135E">
      <w:pPr>
        <w:pStyle w:val="ScreenCapture"/>
        <w:ind w:left="0"/>
      </w:pPr>
      <w:r w:rsidRPr="003557DE">
        <w:t xml:space="preserve">  Export Batch Processing</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STATE: OKLAHOMA//   </w:t>
      </w:r>
    </w:p>
    <w:p w:rsidR="0076135E" w:rsidRPr="003557DE" w:rsidRDefault="0076135E" w:rsidP="0076135E">
      <w:pPr>
        <w:pStyle w:val="ScreenCapture"/>
        <w:ind w:left="0"/>
      </w:pPr>
    </w:p>
    <w:p w:rsidR="0076135E" w:rsidRPr="003557DE" w:rsidRDefault="0076135E" w:rsidP="0076135E">
      <w:pPr>
        <w:pStyle w:val="ScreenCapture"/>
        <w:ind w:left="0"/>
      </w:pPr>
      <w:r w:rsidRPr="003557DE">
        <w:t>BATCH CREATED BEGIN DATE: T-1  (JUL 21, 2014)</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Export Batch Processing       Jul 22, 2014@16:29:37          Page:    1 of    1 </w:t>
      </w:r>
    </w:p>
    <w:p w:rsidR="0076135E" w:rsidRPr="003557DE" w:rsidRDefault="0076135E" w:rsidP="0076135E">
      <w:pPr>
        <w:pStyle w:val="ScreenCapture"/>
        <w:ind w:left="0"/>
      </w:pPr>
      <w:r w:rsidRPr="003557DE">
        <w:t>State: OKLAHOMA                        Date Range: 7/21/14 - 7/22/14</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1       1  07/22/14@11:40:19  SINGLE RX           SINGLE RX      1  YES      </w:t>
      </w:r>
    </w:p>
    <w:p w:rsidR="0076135E" w:rsidRPr="003557DE" w:rsidRDefault="0076135E" w:rsidP="0076135E">
      <w:pPr>
        <w:pStyle w:val="ScreenCapture"/>
        <w:ind w:left="0"/>
      </w:pPr>
      <w:r w:rsidRPr="003557DE">
        <w:t xml:space="preserve">   2       2  07/22/14@13:51:40  07/22/14-07/22/14   MANUAL         1  YES      </w:t>
      </w:r>
    </w:p>
    <w:p w:rsidR="0076135E" w:rsidRPr="003557DE" w:rsidRDefault="0076135E" w:rsidP="0076135E">
      <w:pPr>
        <w:pStyle w:val="ScreenCapture"/>
        <w:ind w:left="0"/>
      </w:pPr>
      <w:r w:rsidRPr="003557DE">
        <w:t xml:space="preserve">   3       3  07/22/14@13:57:33  07/22/14-07/22/14   MANUAL         1  YES      </w:t>
      </w:r>
    </w:p>
    <w:p w:rsidR="0076135E" w:rsidRPr="003557DE" w:rsidRDefault="0076135E" w:rsidP="0076135E">
      <w:pPr>
        <w:pStyle w:val="ScreenCapture"/>
        <w:ind w:left="0"/>
      </w:pPr>
      <w:r w:rsidRPr="003557DE">
        <w:t xml:space="preserve">   4       4  07/22/14@14:51:52  07/22/14-07/22/14   MANUAL         1  YES      </w:t>
      </w:r>
    </w:p>
    <w:p w:rsidR="0076135E" w:rsidRPr="003557DE" w:rsidRDefault="0076135E" w:rsidP="0076135E">
      <w:pPr>
        <w:pStyle w:val="ScreenCapture"/>
        <w:ind w:left="0"/>
      </w:pPr>
      <w:r w:rsidRPr="003557DE">
        <w:t xml:space="preserve">   5       5  07/22/14@14:58:13  07/22/14-07/22/14   VOID ONLY      1  YES      </w:t>
      </w:r>
    </w:p>
    <w:p w:rsidR="0076135E" w:rsidRPr="003557DE" w:rsidRDefault="0076135E" w:rsidP="0076135E">
      <w:pPr>
        <w:pStyle w:val="ScreenCapture"/>
        <w:ind w:left="0"/>
      </w:pPr>
      <w:r w:rsidRPr="003557DE">
        <w:t xml:space="preserve">   6       6  07/22/14@14:59:01  07/22/14-07/22/14   VOID ONLY      1  YES      </w:t>
      </w:r>
    </w:p>
    <w:p w:rsidR="0076135E" w:rsidRPr="003557DE" w:rsidRDefault="0076135E" w:rsidP="0076135E">
      <w:pPr>
        <w:pStyle w:val="ScreenCapture"/>
        <w:ind w:left="0"/>
      </w:pPr>
      <w:r w:rsidRPr="003557DE">
        <w:t xml:space="preserve">   7       7  07/22/14@14:59:52  07/22/14-07/22/14   MANUAL         1  YES      </w:t>
      </w:r>
    </w:p>
    <w:p w:rsidR="0076135E" w:rsidRPr="003557DE" w:rsidRDefault="0076135E" w:rsidP="0076135E">
      <w:pPr>
        <w:pStyle w:val="ScreenCapture"/>
        <w:ind w:left="0"/>
      </w:pPr>
      <w:r w:rsidRPr="003557DE">
        <w:t xml:space="preserve">   8       8  07/22/14@16:23:13  SINGLE RX           SINGLE RX      1  YES      </w:t>
      </w:r>
    </w:p>
    <w:p w:rsidR="0076135E" w:rsidRPr="003557DE" w:rsidRDefault="0076135E" w:rsidP="0076135E">
      <w:pPr>
        <w:pStyle w:val="ScreenCapture"/>
        <w:ind w:left="0"/>
      </w:pPr>
      <w:r w:rsidRPr="003557DE">
        <w:t xml:space="preserve">   9       9  07/22/14@16:28:08  SINGLE RX           SINGLE RX      1  YES      </w:t>
      </w:r>
    </w:p>
    <w:p w:rsidR="0076135E" w:rsidRPr="003557DE" w:rsidRDefault="0076135E" w:rsidP="0076135E">
      <w:pPr>
        <w:pStyle w:val="ScreenCapture"/>
        <w:ind w:left="0"/>
      </w:pP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          Enter ?? for more actions                                             </w:t>
      </w:r>
    </w:p>
    <w:p w:rsidR="0076135E" w:rsidRPr="003557DE" w:rsidRDefault="0076135E" w:rsidP="0076135E">
      <w:pPr>
        <w:pStyle w:val="ScreenCapture"/>
        <w:ind w:left="0"/>
      </w:pPr>
      <w:r w:rsidRPr="003557DE">
        <w:t>SP  State Parameters      MA  Manual Export</w:t>
      </w:r>
    </w:p>
    <w:p w:rsidR="0076135E" w:rsidRPr="003557DE" w:rsidRDefault="0076135E" w:rsidP="003A1C93"/>
    <w:p w:rsidR="0076135E" w:rsidRPr="003557DE" w:rsidRDefault="0076135E" w:rsidP="0076135E">
      <w:r w:rsidRPr="003557DE">
        <w:t>The Export Batch Processing option contains the following actions:</w:t>
      </w:r>
    </w:p>
    <w:p w:rsidR="0076135E" w:rsidRPr="003557DE" w:rsidRDefault="0076135E" w:rsidP="0076135E"/>
    <w:p w:rsidR="0076135E" w:rsidRPr="003557DE" w:rsidRDefault="0076135E" w:rsidP="0076135E">
      <w:pPr>
        <w:pStyle w:val="ScreenCapture"/>
        <w:ind w:left="0"/>
      </w:pPr>
      <w:r w:rsidRPr="003557DE">
        <w:t>SP  State Parameters      MA  Manual Export</w:t>
      </w:r>
    </w:p>
    <w:p w:rsidR="0076135E" w:rsidRPr="003557DE" w:rsidRDefault="0076135E" w:rsidP="0076135E">
      <w:r w:rsidRPr="003557DE">
        <w:t xml:space="preserve"> </w:t>
      </w:r>
    </w:p>
    <w:p w:rsidR="0076135E" w:rsidRPr="003557DE" w:rsidRDefault="0076135E" w:rsidP="0076135E">
      <w:r w:rsidRPr="003557DE">
        <w:rPr>
          <w:color w:val="000000"/>
          <w:szCs w:val="20"/>
        </w:rPr>
        <w:t>The following examples display</w:t>
      </w:r>
      <w:r w:rsidRPr="003557DE">
        <w:t xml:space="preserve"> what  is presented in the actions.</w:t>
      </w:r>
    </w:p>
    <w:p w:rsidR="0076135E" w:rsidRPr="003557DE" w:rsidRDefault="0076135E" w:rsidP="003A1C93"/>
    <w:p w:rsidR="0076135E" w:rsidRPr="003557DE" w:rsidRDefault="0076135E" w:rsidP="0076135E">
      <w:pPr>
        <w:pStyle w:val="ExampleHeading"/>
      </w:pPr>
      <w:r w:rsidRPr="003557DE">
        <w:t>Example: Export Batch Processing - Manual Export Action</w:t>
      </w:r>
    </w:p>
    <w:p w:rsidR="0076135E" w:rsidRPr="003557DE" w:rsidRDefault="0076135E" w:rsidP="0076135E">
      <w:pPr>
        <w:pStyle w:val="ScreenCapture"/>
        <w:ind w:left="0"/>
      </w:pPr>
      <w:r w:rsidRPr="003557DE">
        <w:t xml:space="preserve">Select Item(s): Quit// MA   Manual Export  </w:t>
      </w:r>
    </w:p>
    <w:p w:rsidR="0076135E" w:rsidRPr="003557DE" w:rsidRDefault="0076135E" w:rsidP="0076135E">
      <w:pPr>
        <w:pStyle w:val="ScreenCapture"/>
        <w:ind w:left="0"/>
      </w:pPr>
    </w:p>
    <w:p w:rsidR="0076135E" w:rsidRPr="003557DE" w:rsidRDefault="0076135E" w:rsidP="0076135E">
      <w:pPr>
        <w:pStyle w:val="ScreenCapture"/>
        <w:ind w:left="0"/>
      </w:pPr>
      <w:r w:rsidRPr="003557DE">
        <w:t xml:space="preserve">STATE: OKLAHOMA//   </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 BEGIN DATE: T-1  (JUL 21, 2014)</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 END DATE: TODAY//  (JUL 22, 2014)</w:t>
      </w:r>
    </w:p>
    <w:p w:rsidR="0076135E" w:rsidRPr="003557DE" w:rsidRDefault="0076135E" w:rsidP="0076135E">
      <w:pPr>
        <w:pStyle w:val="ScreenCapture"/>
        <w:ind w:left="0"/>
      </w:pPr>
    </w:p>
    <w:p w:rsidR="0076135E" w:rsidRPr="003557DE" w:rsidRDefault="0076135E" w:rsidP="0076135E">
      <w:pPr>
        <w:pStyle w:val="ScreenCapture"/>
        <w:ind w:left="0"/>
      </w:pPr>
      <w:r w:rsidRPr="003557DE">
        <w:t>Enter the type of record to be sent for released prescription fills:</w:t>
      </w:r>
    </w:p>
    <w:p w:rsidR="0076135E" w:rsidRPr="003557DE" w:rsidRDefault="0076135E" w:rsidP="0076135E">
      <w:pPr>
        <w:pStyle w:val="ScreenCapture"/>
        <w:ind w:left="0"/>
      </w:pPr>
      <w:r w:rsidRPr="003557DE">
        <w:t xml:space="preserve"> </w:t>
      </w:r>
    </w:p>
    <w:p w:rsidR="0076135E" w:rsidRPr="003557DE" w:rsidRDefault="0076135E" w:rsidP="0076135E">
      <w:pPr>
        <w:pStyle w:val="ScreenCapture"/>
        <w:ind w:left="0"/>
      </w:pPr>
      <w:r w:rsidRPr="003557DE">
        <w:t xml:space="preserve">  N     NEW</w:t>
      </w:r>
    </w:p>
    <w:p w:rsidR="0076135E" w:rsidRPr="003557DE" w:rsidRDefault="0076135E" w:rsidP="0076135E">
      <w:pPr>
        <w:pStyle w:val="ScreenCapture"/>
        <w:ind w:left="0"/>
      </w:pPr>
      <w:r w:rsidRPr="003557DE">
        <w:t xml:space="preserve">  R     REVISE</w:t>
      </w:r>
    </w:p>
    <w:p w:rsidR="0076135E" w:rsidRPr="003557DE" w:rsidRDefault="0076135E" w:rsidP="0076135E">
      <w:pPr>
        <w:pStyle w:val="ScreenCapture"/>
        <w:ind w:left="0"/>
      </w:pPr>
    </w:p>
    <w:p w:rsidR="0076135E" w:rsidRPr="003557DE" w:rsidRDefault="0076135E" w:rsidP="0076135E">
      <w:pPr>
        <w:pStyle w:val="ScreenCapture"/>
        <w:ind w:left="0"/>
      </w:pPr>
      <w:r w:rsidRPr="003557DE">
        <w:t>Record Type: N// EW</w:t>
      </w:r>
    </w:p>
    <w:p w:rsidR="0076135E" w:rsidRPr="003557DE" w:rsidRDefault="0076135E" w:rsidP="0076135E">
      <w:pPr>
        <w:pStyle w:val="ScreenCapture"/>
        <w:ind w:left="0"/>
      </w:pPr>
    </w:p>
    <w:p w:rsidR="0076135E" w:rsidRPr="003557DE" w:rsidRDefault="0076135E" w:rsidP="0076135E">
      <w:pPr>
        <w:pStyle w:val="ScreenCapture"/>
        <w:ind w:left="0"/>
      </w:pPr>
      <w:r w:rsidRPr="003557DE">
        <w:t>Gathering CS prescription fills...(this may take a few minutes)</w:t>
      </w:r>
    </w:p>
    <w:p w:rsidR="0076135E" w:rsidRPr="003557DE" w:rsidRDefault="0076135E" w:rsidP="0076135E">
      <w:pPr>
        <w:pStyle w:val="ScreenCapture"/>
        <w:ind w:left="0"/>
      </w:pPr>
    </w:p>
    <w:p w:rsidR="0076135E" w:rsidRPr="003557DE" w:rsidRDefault="0076135E" w:rsidP="0076135E">
      <w:pPr>
        <w:pStyle w:val="ScreenCapture"/>
        <w:ind w:left="0"/>
      </w:pPr>
      <w:r w:rsidRPr="003557DE">
        <w:t>6 prescription fill(s) found for the date range.</w:t>
      </w:r>
    </w:p>
    <w:p w:rsidR="0076135E" w:rsidRPr="003557DE" w:rsidRDefault="0076135E" w:rsidP="0076135E">
      <w:pPr>
        <w:pStyle w:val="ScreenCapture"/>
        <w:ind w:left="0"/>
      </w:pPr>
    </w:p>
    <w:p w:rsidR="0076135E" w:rsidRPr="003557DE" w:rsidRDefault="0076135E" w:rsidP="0076135E">
      <w:pPr>
        <w:pStyle w:val="ScreenCapture"/>
        <w:ind w:left="0"/>
      </w:pPr>
      <w:r w:rsidRPr="003557DE">
        <w:t>These prescription fills will be transmitted to the state of OKLAHOMA.</w:t>
      </w:r>
    </w:p>
    <w:p w:rsidR="0076135E" w:rsidRPr="003557DE" w:rsidRDefault="0076135E" w:rsidP="0076135E">
      <w:pPr>
        <w:pStyle w:val="ScreenCapture"/>
        <w:ind w:left="0"/>
      </w:pPr>
    </w:p>
    <w:p w:rsidR="0076135E" w:rsidRPr="003557DE" w:rsidRDefault="0076135E" w:rsidP="0076135E">
      <w:pPr>
        <w:pStyle w:val="ScreenCapture"/>
        <w:ind w:left="0"/>
      </w:pPr>
      <w:r w:rsidRPr="003557DE">
        <w:t>Confirm? N// YES</w:t>
      </w:r>
    </w:p>
    <w:p w:rsidR="0076135E" w:rsidRPr="003557DE" w:rsidRDefault="0076135E" w:rsidP="0076135E">
      <w:pPr>
        <w:pStyle w:val="ScreenCapture"/>
        <w:ind w:left="0"/>
      </w:pPr>
    </w:p>
    <w:p w:rsidR="0076135E" w:rsidRPr="003557DE" w:rsidRDefault="0076135E" w:rsidP="0076135E">
      <w:pPr>
        <w:pStyle w:val="ScreenCapture"/>
        <w:ind w:left="0"/>
      </w:pPr>
      <w:r w:rsidRPr="003557DE">
        <w:t>Creating Batch #10 for OKLAHOMA...Done.</w:t>
      </w:r>
    </w:p>
    <w:p w:rsidR="0076135E" w:rsidRPr="003557DE" w:rsidRDefault="0076135E" w:rsidP="0076135E">
      <w:pPr>
        <w:pStyle w:val="ScreenCapture"/>
        <w:ind w:left="0"/>
      </w:pPr>
    </w:p>
    <w:p w:rsidR="0076135E" w:rsidRPr="003557DE" w:rsidRDefault="0076135E" w:rsidP="0076135E">
      <w:pPr>
        <w:pStyle w:val="ScreenCapture"/>
        <w:ind w:left="0"/>
      </w:pPr>
      <w:r w:rsidRPr="003557DE">
        <w:t>Exporting Batch #10:</w:t>
      </w:r>
    </w:p>
    <w:p w:rsidR="0076135E" w:rsidRPr="003557DE" w:rsidRDefault="0076135E" w:rsidP="0076135E">
      <w:pPr>
        <w:pStyle w:val="ScreenCapture"/>
        <w:ind w:left="0"/>
      </w:pPr>
    </w:p>
    <w:p w:rsidR="0076135E" w:rsidRPr="003557DE" w:rsidRDefault="0076135E" w:rsidP="0076135E">
      <w:pPr>
        <w:pStyle w:val="ScreenCapture"/>
        <w:ind w:left="0"/>
      </w:pPr>
      <w:r w:rsidRPr="003557DE">
        <w:t>Writing to file USER$:[SPMP]TESTIK_20140722162957.up...Done.</w:t>
      </w:r>
    </w:p>
    <w:p w:rsidR="0076135E" w:rsidRPr="003557DE" w:rsidRDefault="0076135E" w:rsidP="0076135E">
      <w:pPr>
        <w:pStyle w:val="ScreenCapture"/>
        <w:ind w:left="0"/>
      </w:pPr>
      <w:r w:rsidRPr="003557DE">
        <w:t>Transmitting file to the State (portal.obn.ok.gov)...</w:t>
      </w:r>
    </w:p>
    <w:p w:rsidR="0076135E" w:rsidRPr="003557DE" w:rsidRDefault="0076135E" w:rsidP="0076135E">
      <w:pPr>
        <w:pStyle w:val="ScreenCapture"/>
        <w:ind w:left="0"/>
      </w:pPr>
      <w:r w:rsidRPr="003557DE">
        <w:t>Warning: Need basic cursor movement capability, using vt100</w:t>
      </w:r>
    </w:p>
    <w:p w:rsidR="0076135E" w:rsidRPr="003557DE" w:rsidRDefault="0076135E" w:rsidP="0076135E">
      <w:pPr>
        <w:pStyle w:val="ScreenCapture"/>
        <w:ind w:left="0"/>
      </w:pPr>
      <w:r w:rsidRPr="003557DE">
        <w:t>Warning: Converting file spmp_ftp_20140722162957.dat to Stream_LF.</w:t>
      </w:r>
    </w:p>
    <w:p w:rsidR="0076135E" w:rsidRPr="003557DE" w:rsidRDefault="0076135E" w:rsidP="0076135E">
      <w:pPr>
        <w:pStyle w:val="ScreenCapture"/>
        <w:ind w:left="0"/>
      </w:pPr>
      <w:r w:rsidRPr="003557DE">
        <w:t>Warning: File spmp_ftp_20140722162957.dat converted successfully to Stream_LF.</w:t>
      </w:r>
    </w:p>
    <w:p w:rsidR="0076135E" w:rsidRPr="003557DE" w:rsidRDefault="0076135E" w:rsidP="0076135E">
      <w:pPr>
        <w:pStyle w:val="ScreenCapture"/>
        <w:ind w:left="0"/>
      </w:pPr>
      <w:r w:rsidRPr="003557DE">
        <w:t>sftp&gt; put TESTIK_20140722162957.up</w:t>
      </w:r>
    </w:p>
    <w:p w:rsidR="0076135E" w:rsidRPr="003557DE" w:rsidRDefault="0076135E" w:rsidP="0076135E">
      <w:pPr>
        <w:pStyle w:val="ScreenCapture"/>
        <w:ind w:left="0"/>
      </w:pPr>
      <w:r w:rsidRPr="003557DE">
        <w:t>TESTIK_20140722162957.up        |   951B |   0.9 kB/s | TOC: 00:00:01 | 100%</w:t>
      </w:r>
    </w:p>
    <w:p w:rsidR="0076135E" w:rsidRPr="003557DE" w:rsidRDefault="0076135E" w:rsidP="0076135E">
      <w:pPr>
        <w:pStyle w:val="ScreenCapture"/>
        <w:ind w:left="0"/>
      </w:pPr>
      <w:r w:rsidRPr="003557DE">
        <w:t>sftp&gt; rename TESTIK_20140722162957.up TESTIK_20140722162957.DAT</w:t>
      </w:r>
    </w:p>
    <w:p w:rsidR="0076135E" w:rsidRPr="003557DE" w:rsidRDefault="0076135E" w:rsidP="0076135E">
      <w:pPr>
        <w:pStyle w:val="ScreenCapture"/>
        <w:ind w:left="0"/>
      </w:pPr>
      <w:r w:rsidRPr="003557DE">
        <w:t>sftp&gt; exit</w:t>
      </w:r>
    </w:p>
    <w:p w:rsidR="0076135E" w:rsidRPr="003557DE" w:rsidRDefault="0076135E" w:rsidP="0076135E">
      <w:pPr>
        <w:pStyle w:val="ScreenCapture"/>
        <w:ind w:left="0"/>
      </w:pPr>
    </w:p>
    <w:p w:rsidR="0076135E" w:rsidRPr="003557DE" w:rsidRDefault="0076135E" w:rsidP="0076135E">
      <w:pPr>
        <w:pStyle w:val="ScreenCapture"/>
        <w:ind w:left="0"/>
      </w:pPr>
    </w:p>
    <w:p w:rsidR="0076135E" w:rsidRPr="003557DE" w:rsidRDefault="0076135E" w:rsidP="0076135E">
      <w:pPr>
        <w:pStyle w:val="ScreenCapture"/>
        <w:ind w:left="0"/>
      </w:pPr>
      <w:r w:rsidRPr="003557DE">
        <w:t>File Successfully Transmitted.</w:t>
      </w:r>
    </w:p>
    <w:p w:rsidR="0076135E" w:rsidRPr="003557DE" w:rsidRDefault="0076135E" w:rsidP="0076135E">
      <w:pPr>
        <w:pStyle w:val="ScreenCapture"/>
        <w:ind w:left="0"/>
      </w:pPr>
    </w:p>
    <w:p w:rsidR="0076135E" w:rsidRPr="003557DE" w:rsidRDefault="00036B06" w:rsidP="00036B06">
      <w:r w:rsidRPr="003557DE">
        <w:tab/>
      </w:r>
    </w:p>
    <w:p w:rsidR="00A86DF1" w:rsidRPr="003557DE" w:rsidRDefault="00A86DF1" w:rsidP="00A86DF1">
      <w:pPr>
        <w:rPr>
          <w:b/>
        </w:rPr>
      </w:pPr>
      <w:r w:rsidRPr="003557DE">
        <w:rPr>
          <w:b/>
        </w:rPr>
        <w:t>Accounting Of Disclosures Report</w:t>
      </w:r>
    </w:p>
    <w:p w:rsidR="00A86DF1" w:rsidRPr="003557DE" w:rsidRDefault="00A86DF1" w:rsidP="00A86DF1">
      <w:pPr>
        <w:rPr>
          <w:b/>
        </w:rPr>
      </w:pPr>
      <w:r w:rsidRPr="003557DE">
        <w:rPr>
          <w:b/>
        </w:rPr>
        <w:t>[PSO SPMP DISCLOSURE REPORT]</w:t>
      </w:r>
    </w:p>
    <w:p w:rsidR="00A86DF1" w:rsidRPr="003557DE" w:rsidRDefault="00A86DF1" w:rsidP="00A86DF1">
      <w:pPr>
        <w:rPr>
          <w:b/>
        </w:rPr>
      </w:pPr>
    </w:p>
    <w:p w:rsidR="00A86DF1" w:rsidRPr="003557DE" w:rsidRDefault="00A86DF1" w:rsidP="00A86DF1">
      <w:r w:rsidRPr="003557DE">
        <w:t>This option is used for generating a list of prescriptions transmitted to states. This option allows for a date range selection as well as one, multiple or all states and one, multiple or all patients. The list is sorted by state and then by patient.</w:t>
      </w:r>
    </w:p>
    <w:p w:rsidR="00A86DF1" w:rsidRPr="003557DE" w:rsidRDefault="00A86DF1" w:rsidP="00A86DF1"/>
    <w:p w:rsidR="00A86DF1" w:rsidRPr="003557DE" w:rsidRDefault="00A86DF1" w:rsidP="00A86DF1">
      <w:pPr>
        <w:pStyle w:val="ScreenCapture"/>
        <w:ind w:left="90"/>
      </w:pPr>
      <w:r w:rsidRPr="003557DE">
        <w:t xml:space="preserve">Select State Prescription Monitoring Program (SPMP) Menu &lt;TEST ACCOUNT&gt; Option: </w:t>
      </w:r>
    </w:p>
    <w:p w:rsidR="00A86DF1" w:rsidRPr="003557DE" w:rsidRDefault="00A86DF1" w:rsidP="00A86DF1">
      <w:pPr>
        <w:pStyle w:val="ScreenCapture"/>
        <w:ind w:left="90"/>
      </w:pPr>
      <w:r w:rsidRPr="003557DE">
        <w:t>RP</w:t>
      </w:r>
    </w:p>
    <w:p w:rsidR="00A86DF1" w:rsidRPr="003557DE" w:rsidRDefault="00A86DF1" w:rsidP="00A86DF1">
      <w:pPr>
        <w:pStyle w:val="ScreenCapture"/>
        <w:ind w:left="90"/>
      </w:pPr>
      <w:r w:rsidRPr="003557DE">
        <w:t xml:space="preserve">  Accounting Of Disclosures Report</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BEGIN DATE: T-1  (JUL 21, 2014)</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END DATE: TODAY//  (JUL 22, 2014)</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You may select a single or multiple STATES,</w:t>
      </w:r>
    </w:p>
    <w:p w:rsidR="00A86DF1" w:rsidRPr="003557DE" w:rsidRDefault="00A86DF1" w:rsidP="00A86DF1">
      <w:pPr>
        <w:pStyle w:val="ScreenCapture"/>
        <w:ind w:left="90"/>
      </w:pPr>
      <w:r w:rsidRPr="003557DE">
        <w:t xml:space="preserve">     or enter ^ALL to select all STATES.</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Select STATE: OKLAHOMA//   </w:t>
      </w:r>
    </w:p>
    <w:p w:rsidR="00A86DF1" w:rsidRPr="003557DE" w:rsidRDefault="00A86DF1" w:rsidP="00A86DF1">
      <w:pPr>
        <w:pStyle w:val="ScreenCapture"/>
        <w:ind w:left="90"/>
      </w:pPr>
      <w:r w:rsidRPr="003557DE">
        <w:t xml:space="preserve">     Another STATE: </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You may select a single or multiple PATIENTS,</w:t>
      </w:r>
    </w:p>
    <w:p w:rsidR="00A86DF1" w:rsidRPr="003557DE" w:rsidRDefault="00A86DF1" w:rsidP="00A86DF1">
      <w:pPr>
        <w:pStyle w:val="ScreenCapture"/>
        <w:ind w:left="90"/>
      </w:pPr>
      <w:r w:rsidRPr="003557DE">
        <w:t xml:space="preserve">     or enter ^ALL to select all PATIENTS.</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Select PATIENT: ^ALL</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Accounting Of Disclosures Rpt Jul 22, 2014@16:30:33          Page:    1 of    2 </w:t>
      </w:r>
    </w:p>
    <w:p w:rsidR="00A86DF1" w:rsidRPr="003557DE" w:rsidRDefault="00A86DF1" w:rsidP="00A86DF1">
      <w:pPr>
        <w:pStyle w:val="ScreenCapture"/>
        <w:ind w:left="90"/>
      </w:pPr>
      <w:r w:rsidRPr="003557DE">
        <w:t>Date Range: 7/21/14 - 7/22/14</w:t>
      </w:r>
    </w:p>
    <w:p w:rsidR="00A86DF1" w:rsidRPr="003557DE" w:rsidRDefault="00A86DF1" w:rsidP="00A86DF1">
      <w:pPr>
        <w:pStyle w:val="ScreenCapture"/>
        <w:ind w:left="90"/>
      </w:pPr>
      <w:r w:rsidRPr="003557DE">
        <w:t>State(s): OKLAHOMA                     Patient(s): ALL</w:t>
      </w:r>
    </w:p>
    <w:p w:rsidR="00A86DF1" w:rsidRPr="003557DE" w:rsidRDefault="00A86DF1" w:rsidP="00A86DF1">
      <w:pPr>
        <w:pStyle w:val="ScreenCapture"/>
        <w:ind w:left="90"/>
      </w:pPr>
    </w:p>
    <w:p w:rsidR="00A86DF1" w:rsidRPr="003557DE" w:rsidRDefault="00A86DF1" w:rsidP="00A86DF1">
      <w:pPr>
        <w:pStyle w:val="ScreenCapture"/>
        <w:ind w:left="90"/>
      </w:pPr>
      <w:r w:rsidRPr="003557DE">
        <w:t xml:space="preserve">   # DT DISC PATIENT                    Rx#            DRUG</w:t>
      </w:r>
    </w:p>
    <w:p w:rsidR="00A86DF1" w:rsidRPr="003557DE" w:rsidRDefault="00A86DF1" w:rsidP="001C5932">
      <w:pPr>
        <w:pStyle w:val="ScreenCapture"/>
        <w:ind w:left="90"/>
      </w:pPr>
      <w:r w:rsidRPr="003557DE">
        <w:t xml:space="preserve">                                                 </w:t>
      </w:r>
      <w:r w:rsidR="001C5932" w:rsidRPr="003557DE">
        <w:t xml:space="preserve">                               </w:t>
      </w:r>
      <w:r w:rsidRPr="003557DE">
        <w:t xml:space="preserve">                                                                              </w:t>
      </w:r>
    </w:p>
    <w:p w:rsidR="00A86DF1" w:rsidRPr="003557DE" w:rsidRDefault="00A86DF1" w:rsidP="00A86DF1">
      <w:pPr>
        <w:pStyle w:val="ScreenCapture"/>
        <w:ind w:left="90"/>
      </w:pPr>
      <w:r w:rsidRPr="003557DE">
        <w:t xml:space="preserve">Disclosed to:NEW YORK                                                           </w:t>
      </w:r>
    </w:p>
    <w:p w:rsidR="00A86DF1" w:rsidRPr="003557DE" w:rsidRDefault="00A86DF1" w:rsidP="00A86DF1">
      <w:pPr>
        <w:pStyle w:val="ScreenCapture"/>
        <w:ind w:left="90"/>
      </w:pPr>
      <w:r w:rsidRPr="003557DE">
        <w:t xml:space="preserve">Info Disclosed: Name, DOB, SSN, Prescription Data, Home Address, Phone Number   </w:t>
      </w:r>
    </w:p>
    <w:p w:rsidR="00A86DF1" w:rsidRPr="003557DE" w:rsidRDefault="00A86DF1" w:rsidP="00A86DF1">
      <w:pPr>
        <w:pStyle w:val="ScreenCapture"/>
        <w:ind w:left="90"/>
      </w:pPr>
      <w:r w:rsidRPr="003557DE">
        <w:t xml:space="preserve">   1 7/22/14 PSOPATIENT,ONE(0434)      100002329      BUPRENORPHINE 2MG/NALOXON</w:t>
      </w:r>
    </w:p>
    <w:p w:rsidR="00A86DF1" w:rsidRPr="003557DE" w:rsidRDefault="00A86DF1" w:rsidP="00A86DF1">
      <w:pPr>
        <w:pStyle w:val="ScreenCapture"/>
        <w:ind w:left="90"/>
      </w:pPr>
      <w:r w:rsidRPr="003557DE">
        <w:t xml:space="preserve">   2 7/22/14 PSOPATIENT,ONE(0434)      100002329      BUPRENORPHINE 2MG/NALOXON</w:t>
      </w:r>
    </w:p>
    <w:p w:rsidR="00A86DF1" w:rsidRPr="003557DE" w:rsidRDefault="00A86DF1" w:rsidP="00A86DF1">
      <w:pPr>
        <w:pStyle w:val="ScreenCapture"/>
        <w:ind w:left="90"/>
      </w:pPr>
      <w:r w:rsidRPr="003557DE">
        <w:t xml:space="preserve">   3 7/22/14 PSOPATIENT,ONE(0434)      100002393      ACETAMINOPHEN AND CODEINE</w:t>
      </w:r>
    </w:p>
    <w:p w:rsidR="00A86DF1" w:rsidRPr="003557DE" w:rsidRDefault="00A86DF1" w:rsidP="00A86DF1">
      <w:pPr>
        <w:pStyle w:val="ScreenCapture"/>
        <w:ind w:left="90"/>
      </w:pPr>
      <w:r w:rsidRPr="003557DE">
        <w:t xml:space="preserve">   4 7/22/14 PSOPATIENT,ONE(0434)      100002394      CLONOPIN 1 MG TAB        </w:t>
      </w:r>
    </w:p>
    <w:p w:rsidR="00A86DF1" w:rsidRPr="003557DE" w:rsidRDefault="00A86DF1" w:rsidP="00A86DF1">
      <w:pPr>
        <w:pStyle w:val="ScreenCapture"/>
        <w:ind w:left="90"/>
      </w:pPr>
      <w:r w:rsidRPr="003557DE">
        <w:t xml:space="preserve">   5 7/22/14 PSOPATIENT,ONE(0434)      10088          CODEINE SULFATE 30MG C.T.</w:t>
      </w:r>
    </w:p>
    <w:p w:rsidR="00A86DF1" w:rsidRPr="003557DE" w:rsidRDefault="00A86DF1" w:rsidP="00A86DF1">
      <w:pPr>
        <w:pStyle w:val="ScreenCapture"/>
        <w:ind w:left="90"/>
      </w:pPr>
      <w:r w:rsidRPr="003557DE">
        <w:t xml:space="preserve">   6 7/22/14 PSOPATIENT,ONE(0434)      10089          MORPHINE ORAL 10MG/5ML   </w:t>
      </w:r>
    </w:p>
    <w:p w:rsidR="00A86DF1" w:rsidRPr="003557DE" w:rsidRDefault="00A86DF1" w:rsidP="00A86DF1">
      <w:pPr>
        <w:pStyle w:val="ScreenCapture"/>
        <w:ind w:left="90"/>
      </w:pPr>
      <w:r w:rsidRPr="003557DE">
        <w:t xml:space="preserve">   7 7/22/14 PSOPATIENT,ONE(0434)      10090          HYDROMORPHONE 2MG C.T.   </w:t>
      </w:r>
    </w:p>
    <w:p w:rsidR="00A86DF1" w:rsidRPr="003557DE" w:rsidRDefault="00A86DF1" w:rsidP="00A86DF1">
      <w:pPr>
        <w:pStyle w:val="ScreenCapture"/>
        <w:ind w:left="90"/>
      </w:pPr>
      <w:r w:rsidRPr="003557DE">
        <w:t xml:space="preserve">   8 7/22/14 PSOPATIENT,ONE(0434)      10090          HYDROMORPHONE 2MG C.T.   </w:t>
      </w:r>
    </w:p>
    <w:p w:rsidR="00A86DF1" w:rsidRPr="003557DE" w:rsidRDefault="00A86DF1" w:rsidP="00A86DF1">
      <w:pPr>
        <w:pStyle w:val="ScreenCapture"/>
        <w:ind w:left="90"/>
      </w:pPr>
      <w:r w:rsidRPr="003557DE">
        <w:t xml:space="preserve">   9 7/22/14 PSOPATIENT,ONE(0434)      10090          HYDROMORPHONE 2MG C.T.   </w:t>
      </w:r>
    </w:p>
    <w:p w:rsidR="00A86DF1" w:rsidRPr="003557DE" w:rsidRDefault="00A86DF1" w:rsidP="00A86DF1">
      <w:pPr>
        <w:pStyle w:val="ScreenCapture"/>
        <w:ind w:left="90"/>
      </w:pPr>
      <w:r w:rsidRPr="003557DE">
        <w:t xml:space="preserve">  10 7/22/14 PSOPATIENT,ONE(0434)      10090          HYDROMORPHONE 2MG C.T.   </w:t>
      </w:r>
    </w:p>
    <w:p w:rsidR="00A86DF1" w:rsidRPr="003557DE" w:rsidRDefault="00A86DF1" w:rsidP="00A86DF1">
      <w:pPr>
        <w:pStyle w:val="ScreenCapture"/>
        <w:ind w:left="90"/>
      </w:pPr>
      <w:r w:rsidRPr="003557DE">
        <w:t xml:space="preserve">  11 7/22/14 PSOPATIENT,ONE(0434)      10090          HYDROMORPHONE 2MG C.T.   </w:t>
      </w:r>
    </w:p>
    <w:p w:rsidR="00A86DF1" w:rsidRPr="003557DE" w:rsidRDefault="00A86DF1" w:rsidP="00A86DF1">
      <w:pPr>
        <w:pStyle w:val="ScreenCapture"/>
        <w:ind w:left="90"/>
      </w:pPr>
      <w:r w:rsidRPr="003557DE">
        <w:t xml:space="preserve">  12 7/22/14 PSOPATIENT,ONE(0434)      10090          HYDROMORPHONE 2MG C.T.   </w:t>
      </w:r>
    </w:p>
    <w:p w:rsidR="00A86DF1" w:rsidRPr="003557DE" w:rsidRDefault="00A86DF1" w:rsidP="00A86DF1">
      <w:pPr>
        <w:pStyle w:val="ScreenCapture"/>
        <w:ind w:left="90"/>
      </w:pPr>
      <w:r w:rsidRPr="003557DE">
        <w:t xml:space="preserve">  13 7/22/14 PSOPATIENT,ONE(0434)      10090          HYDROMORPHONE 2MG C.T.   </w:t>
      </w:r>
    </w:p>
    <w:p w:rsidR="00A86DF1" w:rsidRPr="003557DE" w:rsidRDefault="00A86DF1" w:rsidP="00A86DF1">
      <w:pPr>
        <w:pStyle w:val="ScreenCapture"/>
        <w:ind w:left="90"/>
      </w:pPr>
      <w:r w:rsidRPr="003557DE">
        <w:t xml:space="preserve">+         Enter ?? for more actions                                             </w:t>
      </w:r>
    </w:p>
    <w:p w:rsidR="00A86DF1" w:rsidRPr="003557DE" w:rsidRDefault="00A86DF1" w:rsidP="00A86DF1">
      <w:pPr>
        <w:pStyle w:val="ScreenCapture"/>
        <w:ind w:left="90"/>
      </w:pPr>
      <w:r w:rsidRPr="003557DE">
        <w:t xml:space="preserve">  13 7/22/14 PSOPATIENT,ONE(0434)      10090          HYDROMORPHONE 2MG C.T.   </w:t>
      </w:r>
    </w:p>
    <w:p w:rsidR="00A86DF1" w:rsidRPr="003557DE" w:rsidRDefault="00A86DF1" w:rsidP="00A86DF1"/>
    <w:p w:rsidR="00A86DF1" w:rsidRPr="003557DE" w:rsidRDefault="00A86DF1" w:rsidP="00A86DF1">
      <w:r w:rsidRPr="003557DE">
        <w:t>The Accounting Of  Disclosures Report option contains the following action:</w:t>
      </w:r>
    </w:p>
    <w:p w:rsidR="00A86DF1" w:rsidRPr="003557DE" w:rsidRDefault="00A86DF1" w:rsidP="00A86DF1"/>
    <w:p w:rsidR="00A86DF1" w:rsidRPr="003557DE" w:rsidRDefault="00A86DF1" w:rsidP="00A86DF1">
      <w:pPr>
        <w:pStyle w:val="ScreenCapture"/>
        <w:ind w:left="90"/>
      </w:pPr>
      <w:r w:rsidRPr="003557DE">
        <w:t>PR  Print Report</w:t>
      </w:r>
    </w:p>
    <w:p w:rsidR="00A86DF1" w:rsidRPr="003557DE" w:rsidRDefault="00A86DF1" w:rsidP="00A86DF1"/>
    <w:p w:rsidR="0082291C" w:rsidRPr="003557DE" w:rsidRDefault="00BE3967" w:rsidP="0082291C">
      <w:pPr>
        <w:pStyle w:val="ExampleHeading"/>
      </w:pPr>
      <w:r>
        <w:t xml:space="preserve">Example: Accounting Of </w:t>
      </w:r>
      <w:r w:rsidR="0082291C" w:rsidRPr="003557DE">
        <w:t>Disclosures Report – Print Report Action</w:t>
      </w:r>
    </w:p>
    <w:p w:rsidR="0082291C" w:rsidRPr="003557DE" w:rsidRDefault="0082291C" w:rsidP="0082291C">
      <w:pPr>
        <w:pStyle w:val="ScreenCapture"/>
        <w:ind w:left="0"/>
      </w:pPr>
      <w:r w:rsidRPr="003557DE">
        <w:t xml:space="preserve">Select Item(s): Next Screen// PR   Print Report  </w:t>
      </w:r>
    </w:p>
    <w:p w:rsidR="0082291C" w:rsidRPr="003557DE" w:rsidRDefault="0082291C" w:rsidP="0082291C">
      <w:pPr>
        <w:pStyle w:val="ScreenCapture"/>
        <w:ind w:left="0"/>
      </w:pPr>
      <w:r w:rsidRPr="003557DE">
        <w:t>DEVICE: HOME// ;;9999  SSH VIRTUAL TERMINAL</w:t>
      </w:r>
    </w:p>
    <w:p w:rsidR="0082291C" w:rsidRPr="003557DE" w:rsidRDefault="0082291C" w:rsidP="0082291C">
      <w:pPr>
        <w:pStyle w:val="ScreenCapture"/>
        <w:ind w:left="0"/>
      </w:pPr>
      <w:r w:rsidRPr="003557DE">
        <w:t xml:space="preserve">Accounting Of Disclosures Rpt Jul 22, 2014@16:30:42          Page:    1 of    1 </w:t>
      </w:r>
    </w:p>
    <w:p w:rsidR="0082291C" w:rsidRPr="003557DE" w:rsidRDefault="0082291C" w:rsidP="0082291C">
      <w:pPr>
        <w:pStyle w:val="ScreenCapture"/>
        <w:ind w:left="0"/>
      </w:pPr>
      <w:r w:rsidRPr="003557DE">
        <w:t>Date Range: 7/21/14 - 7/22/14</w:t>
      </w:r>
    </w:p>
    <w:p w:rsidR="0082291C" w:rsidRPr="003557DE" w:rsidRDefault="0082291C" w:rsidP="0082291C">
      <w:pPr>
        <w:pStyle w:val="ScreenCapture"/>
        <w:ind w:left="0"/>
      </w:pPr>
      <w:r w:rsidRPr="003557DE">
        <w:t>State(s): OKLAHOMA                     Patient(s): ALL</w:t>
      </w:r>
    </w:p>
    <w:p w:rsidR="0082291C" w:rsidRPr="003557DE" w:rsidRDefault="0082291C" w:rsidP="0082291C">
      <w:pPr>
        <w:pStyle w:val="ScreenCapture"/>
        <w:ind w:left="0"/>
      </w:pPr>
    </w:p>
    <w:p w:rsidR="0082291C" w:rsidRPr="003557DE" w:rsidRDefault="0082291C" w:rsidP="0082291C">
      <w:pPr>
        <w:pStyle w:val="ScreenCapture"/>
        <w:ind w:left="0"/>
      </w:pPr>
      <w:r w:rsidRPr="003557DE">
        <w:t xml:space="preserve">   # DT DISC PATIENT                    Rx#            DRUG</w:t>
      </w:r>
    </w:p>
    <w:p w:rsidR="0082291C" w:rsidRPr="003557DE" w:rsidRDefault="0082291C" w:rsidP="0082291C">
      <w:pPr>
        <w:pStyle w:val="ScreenCapture"/>
        <w:ind w:left="0"/>
      </w:pPr>
      <w:r w:rsidRPr="003557DE">
        <w:t>--------------------------------------------------------------------------------</w:t>
      </w:r>
    </w:p>
    <w:p w:rsidR="0082291C" w:rsidRPr="003557DE" w:rsidRDefault="0082291C" w:rsidP="0082291C">
      <w:pPr>
        <w:pStyle w:val="ScreenCapture"/>
        <w:ind w:left="0"/>
      </w:pPr>
      <w:r w:rsidRPr="003557DE">
        <w:t>Disclosed to: OKLAHOMA</w:t>
      </w:r>
    </w:p>
    <w:p w:rsidR="0082291C" w:rsidRPr="003557DE" w:rsidRDefault="0082291C" w:rsidP="0082291C">
      <w:pPr>
        <w:pStyle w:val="ScreenCapture"/>
        <w:ind w:left="0"/>
      </w:pPr>
      <w:r w:rsidRPr="003557DE">
        <w:t>Info Disclosed: Name, DOB, SSN, Prescription Data, Home Address, Phone Number</w:t>
      </w:r>
    </w:p>
    <w:p w:rsidR="0082291C" w:rsidRPr="003557DE" w:rsidRDefault="0082291C" w:rsidP="0082291C">
      <w:pPr>
        <w:pStyle w:val="ScreenCapture"/>
        <w:ind w:left="0"/>
      </w:pPr>
      <w:r w:rsidRPr="003557DE">
        <w:t xml:space="preserve">   1 7/22/14 PSOPATIENT,ONE (0434)      100002329      BUPRENORPHINE 2MG/NALOXON</w:t>
      </w:r>
    </w:p>
    <w:p w:rsidR="0082291C" w:rsidRPr="003557DE" w:rsidRDefault="0082291C" w:rsidP="0082291C">
      <w:pPr>
        <w:pStyle w:val="ScreenCapture"/>
        <w:ind w:left="0"/>
      </w:pPr>
      <w:r w:rsidRPr="003557DE">
        <w:t xml:space="preserve">   2 7/22/14 PSOPATIENT,ONE (0434)      100002329      BUPRENORPHINE 2MG/NALOXON</w:t>
      </w:r>
    </w:p>
    <w:p w:rsidR="0082291C" w:rsidRPr="003557DE" w:rsidRDefault="0082291C" w:rsidP="0082291C">
      <w:pPr>
        <w:pStyle w:val="ScreenCapture"/>
        <w:ind w:left="0"/>
      </w:pPr>
      <w:r w:rsidRPr="003557DE">
        <w:t xml:space="preserve">   3 7/22/14 PSOPATIENT,ONE (0434)      100002393      ACETAMINOPHEN AND CODEINE</w:t>
      </w:r>
    </w:p>
    <w:p w:rsidR="0082291C" w:rsidRPr="003557DE" w:rsidRDefault="0082291C" w:rsidP="0082291C">
      <w:pPr>
        <w:pStyle w:val="ScreenCapture"/>
        <w:ind w:left="0"/>
      </w:pPr>
      <w:r w:rsidRPr="003557DE">
        <w:t xml:space="preserve">   4 7/22/14 PSOPATIENT,ONE (0434)      100002394      CLONOPIN 1 MG TAB</w:t>
      </w:r>
    </w:p>
    <w:p w:rsidR="003A1C93" w:rsidRPr="003557DE" w:rsidRDefault="003A1C93" w:rsidP="003A1C93"/>
    <w:p w:rsidR="00BE3967" w:rsidRDefault="00BE3967" w:rsidP="00BE3967">
      <w:pPr>
        <w:rPr>
          <w:b/>
        </w:rPr>
      </w:pPr>
    </w:p>
    <w:p w:rsidR="00BE3967" w:rsidRPr="00E3580A" w:rsidRDefault="00BE3967" w:rsidP="00BE3967">
      <w:pPr>
        <w:rPr>
          <w:rFonts w:ascii="Arial" w:hAnsi="Arial" w:cs="Arial"/>
          <w:b/>
          <w:sz w:val="24"/>
          <w:szCs w:val="24"/>
        </w:rPr>
      </w:pPr>
      <w:bookmarkStart w:id="5956" w:name="p397_manage_secure_shell"/>
      <w:bookmarkStart w:id="5957" w:name="p367_ssh_key_mgmt"/>
      <w:bookmarkEnd w:id="5956"/>
      <w:r w:rsidRPr="00E3580A">
        <w:rPr>
          <w:rFonts w:ascii="Arial" w:hAnsi="Arial" w:cs="Arial"/>
          <w:b/>
          <w:sz w:val="24"/>
          <w:szCs w:val="24"/>
        </w:rPr>
        <w:t>Manage Secure SHell (SSH) Keys</w:t>
      </w:r>
      <w:bookmarkStart w:id="5958" w:name="p367_manage_secure_shell"/>
      <w:bookmarkEnd w:id="5958"/>
    </w:p>
    <w:p w:rsidR="00BE3967" w:rsidRPr="00F36E2D" w:rsidRDefault="00BE3967" w:rsidP="00BE3967">
      <w:pPr>
        <w:rPr>
          <w:b/>
          <w:color w:val="000000"/>
          <w:sz w:val="24"/>
          <w:szCs w:val="24"/>
        </w:rPr>
      </w:pPr>
      <w:bookmarkStart w:id="5959" w:name="p372_manage_secure_shell_key_option"/>
      <w:r w:rsidRPr="00E3580A">
        <w:rPr>
          <w:b/>
          <w:color w:val="000000"/>
          <w:sz w:val="24"/>
          <w:szCs w:val="24"/>
        </w:rPr>
        <w:t>[PSO SPMP SSH KEY MANAGEMENT]</w:t>
      </w:r>
    </w:p>
    <w:bookmarkEnd w:id="5957"/>
    <w:bookmarkEnd w:id="5959"/>
    <w:p w:rsidR="00BE3967" w:rsidRPr="00483ADE" w:rsidRDefault="00BE3967" w:rsidP="00BE3967"/>
    <w:p w:rsidR="00BE3967" w:rsidRPr="00483ADE" w:rsidRDefault="00BE3967" w:rsidP="00BE3967">
      <w:r w:rsidRPr="00483ADE">
        <w:t>This option is used for updating and managing the security key functionality to prevent a security incursion of data transmitted to the states. An authorized user can view, create, delete, or access help regarding a SSH Key. A new user key, PSO SPMP ADMIN, is used to control the access for the SPMP options and is required for creating and deleting keys.</w:t>
      </w:r>
    </w:p>
    <w:p w:rsidR="00BE3967" w:rsidRPr="00483ADE" w:rsidRDefault="00BE3967" w:rsidP="00BE3967"/>
    <w:p w:rsidR="00BE3967" w:rsidRDefault="00BE3967" w:rsidP="00BE3967">
      <w:pPr>
        <w:pStyle w:val="BlockText"/>
        <w:ind w:left="0" w:right="0" w:firstLine="0"/>
        <w:rPr>
          <w:rFonts w:ascii="Times New Roman" w:hAnsi="Times New Roman"/>
          <w:color w:val="000000"/>
          <w:sz w:val="22"/>
        </w:rPr>
      </w:pPr>
      <w:r w:rsidRPr="00483ADE">
        <w:rPr>
          <w:rFonts w:ascii="Times New Roman" w:hAnsi="Times New Roman"/>
          <w:color w:val="000000"/>
          <w:sz w:val="22"/>
        </w:rPr>
        <w:t>The user’s current encrypted Signature Code is required to create or delete a SSH key set (pair).</w:t>
      </w:r>
    </w:p>
    <w:p w:rsidR="00BE3967" w:rsidRDefault="00BE3967" w:rsidP="00BE3967">
      <w:pPr>
        <w:rPr>
          <w:b/>
        </w:rPr>
      </w:pPr>
    </w:p>
    <w:p w:rsidR="00BE3967" w:rsidRDefault="00BE3967" w:rsidP="00BE3967">
      <w:pPr>
        <w:pStyle w:val="ScreenCapture"/>
        <w:ind w:left="0"/>
        <w:rPr>
          <w:rFonts w:eastAsia="Calibri"/>
        </w:rPr>
      </w:pPr>
      <w:r>
        <w:rPr>
          <w:rFonts w:eastAsia="Calibri"/>
        </w:rPr>
        <w:t xml:space="preserve">Select State Prescription Monitoring Program (SPMP) Menu Option: </w:t>
      </w:r>
    </w:p>
    <w:p w:rsidR="00BE3967" w:rsidRDefault="00BE3967" w:rsidP="00BE3967">
      <w:pPr>
        <w:pStyle w:val="ScreenCapture"/>
        <w:ind w:left="0"/>
        <w:rPr>
          <w:rFonts w:eastAsia="Calibri"/>
        </w:rPr>
      </w:pPr>
      <w:r>
        <w:rPr>
          <w:rFonts w:eastAsia="Calibri"/>
        </w:rPr>
        <w:t>SSH</w:t>
      </w:r>
    </w:p>
    <w:p w:rsidR="00BE3967" w:rsidRDefault="00BE3967" w:rsidP="00BE3967">
      <w:pPr>
        <w:pStyle w:val="ScreenCapture"/>
        <w:ind w:left="0"/>
        <w:rPr>
          <w:rFonts w:eastAsia="Calibri"/>
        </w:rPr>
      </w:pPr>
      <w:r>
        <w:rPr>
          <w:rFonts w:eastAsia="Calibri"/>
        </w:rPr>
        <w:t xml:space="preserve">  Manage Secure SHell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Select STATE: TEST_STATE//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V         View Public SSH Key</w:t>
      </w:r>
    </w:p>
    <w:p w:rsidR="00BE3967" w:rsidRDefault="00BE3967" w:rsidP="00BE3967">
      <w:pPr>
        <w:pStyle w:val="ScreenCapture"/>
        <w:ind w:left="0"/>
        <w:rPr>
          <w:rFonts w:eastAsia="Calibri"/>
        </w:rPr>
      </w:pPr>
      <w:r>
        <w:rPr>
          <w:rFonts w:eastAsia="Calibri"/>
        </w:rPr>
        <w:t xml:space="preserve">          N         Create New SSH Key Pair</w:t>
      </w:r>
    </w:p>
    <w:p w:rsidR="00BE3967" w:rsidRDefault="00BE3967" w:rsidP="00BE3967">
      <w:pPr>
        <w:pStyle w:val="ScreenCapture"/>
        <w:ind w:left="0"/>
        <w:rPr>
          <w:rFonts w:eastAsia="Calibri"/>
        </w:rPr>
      </w:pPr>
      <w:r>
        <w:rPr>
          <w:rFonts w:eastAsia="Calibri"/>
        </w:rPr>
        <w:t xml:space="preserve">          D         Delete SSH Key Pair</w:t>
      </w:r>
    </w:p>
    <w:p w:rsidR="00BE3967" w:rsidRDefault="00BE3967" w:rsidP="00BE3967">
      <w:pPr>
        <w:pStyle w:val="ScreenCapture"/>
        <w:ind w:left="0"/>
        <w:rPr>
          <w:rFonts w:eastAsia="Calibri"/>
        </w:rPr>
      </w:pPr>
      <w:r>
        <w:rPr>
          <w:rFonts w:eastAsia="Calibri"/>
        </w:rPr>
        <w:t xml:space="preserve">          H         Help with SSH Keys</w:t>
      </w:r>
    </w:p>
    <w:p w:rsidR="00BE3967" w:rsidRDefault="00BE3967" w:rsidP="00BE3967">
      <w:pPr>
        <w:pStyle w:val="ScreenCapture"/>
        <w:ind w:left="0"/>
        <w:rPr>
          <w:rFonts w:eastAsia="Calibri"/>
        </w:rPr>
      </w:pPr>
    </w:p>
    <w:p w:rsidR="00BE3967" w:rsidRDefault="00BE3967" w:rsidP="00BE3967">
      <w:pPr>
        <w:rPr>
          <w:b/>
        </w:rPr>
      </w:pPr>
    </w:p>
    <w:p w:rsidR="00BE3967" w:rsidRDefault="00BE3967" w:rsidP="00BE3967">
      <w:pPr>
        <w:rPr>
          <w:b/>
        </w:rPr>
      </w:pPr>
      <w:r>
        <w:rPr>
          <w:b/>
        </w:rPr>
        <w:t>Help with SSH Keys:</w:t>
      </w:r>
    </w:p>
    <w:p w:rsidR="00BE3967" w:rsidRPr="00B6785F" w:rsidRDefault="00BE3967" w:rsidP="00BE3967">
      <w:r>
        <w:t>This option is used to view the online help text for SSH Keys.</w:t>
      </w:r>
    </w:p>
    <w:p w:rsidR="00BE3967" w:rsidRDefault="00BE3967" w:rsidP="00BE3967">
      <w:pPr>
        <w:rPr>
          <w:b/>
        </w:rPr>
      </w:pPr>
    </w:p>
    <w:p w:rsidR="00BE3967" w:rsidRPr="00085067" w:rsidRDefault="00BE3967" w:rsidP="00BE3967">
      <w:pPr>
        <w:pStyle w:val="ExampleHeading"/>
      </w:pPr>
      <w:r w:rsidRPr="00CD2DD7">
        <w:t xml:space="preserve">Example: </w:t>
      </w:r>
      <w:r>
        <w:t>Display SSH Key Help</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Action: V// Help with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Secure SHell (SSH) Encryption Keys are used to automate the data transmission</w:t>
      </w:r>
    </w:p>
    <w:p w:rsidR="00BE3967" w:rsidRDefault="00BE3967" w:rsidP="00BE3967">
      <w:pPr>
        <w:pStyle w:val="ScreenCapture"/>
        <w:ind w:left="0"/>
        <w:rPr>
          <w:rFonts w:eastAsia="Calibri"/>
        </w:rPr>
      </w:pPr>
      <w:r>
        <w:rPr>
          <w:rFonts w:eastAsia="Calibri"/>
        </w:rPr>
        <w:t>to the State Prescription Monitoring Programs (SPMPs). Follow the steps below</w:t>
      </w:r>
    </w:p>
    <w:p w:rsidR="00BE3967" w:rsidRDefault="00BE3967" w:rsidP="00BE3967">
      <w:pPr>
        <w:pStyle w:val="ScreenCapture"/>
        <w:ind w:left="0"/>
        <w:rPr>
          <w:rFonts w:eastAsia="Calibri"/>
        </w:rPr>
      </w:pPr>
      <w:r>
        <w:rPr>
          <w:rFonts w:eastAsia="Calibri"/>
        </w:rPr>
        <w:t>to successfully setup SPMP transmissions from VistA to the state/vendor server: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Step 1: Select the 'N' (Create New SSH Key Pair) Action and follow the prompts</w:t>
      </w:r>
    </w:p>
    <w:p w:rsidR="00BE3967" w:rsidRDefault="00BE3967" w:rsidP="00BE3967">
      <w:pPr>
        <w:pStyle w:val="ScreenCapture"/>
        <w:ind w:left="0"/>
        <w:rPr>
          <w:rFonts w:eastAsia="Calibri"/>
        </w:rPr>
      </w:pPr>
      <w:r>
        <w:rPr>
          <w:rFonts w:eastAsia="Calibri"/>
        </w:rPr>
        <w:t xml:space="preserve">        to create a new pair of SSH keys. If you already have an existing SSH</w:t>
      </w:r>
    </w:p>
    <w:p w:rsidR="00BE3967" w:rsidRDefault="00BE3967" w:rsidP="00BE3967">
      <w:pPr>
        <w:pStyle w:val="ScreenCapture"/>
        <w:ind w:left="0"/>
        <w:rPr>
          <w:rFonts w:eastAsia="Calibri"/>
        </w:rPr>
      </w:pPr>
      <w:r>
        <w:rPr>
          <w:rFonts w:eastAsia="Calibri"/>
        </w:rPr>
        <w:t xml:space="preserve">        Key Pair you can skip this step.</w:t>
      </w:r>
    </w:p>
    <w:p w:rsidR="00BE3967" w:rsidRDefault="00BE3967" w:rsidP="00BE3967">
      <w:pPr>
        <w:pStyle w:val="ScreenCapture"/>
        <w:ind w:left="0"/>
        <w:rPr>
          <w:rFonts w:eastAsia="Calibri"/>
        </w:rPr>
      </w:pPr>
      <w:r>
        <w:rPr>
          <w:rFonts w:eastAsia="Calibri"/>
        </w:rPr>
        <w:t xml:space="preserve">        You can check whether you already have an existing SSH Key Pair</w:t>
      </w:r>
    </w:p>
    <w:p w:rsidR="00BE3967" w:rsidRDefault="00BE3967" w:rsidP="00BE3967">
      <w:pPr>
        <w:pStyle w:val="ScreenCapture"/>
        <w:ind w:left="0"/>
        <w:rPr>
          <w:rFonts w:eastAsia="Calibri"/>
        </w:rPr>
      </w:pPr>
      <w:r>
        <w:rPr>
          <w:rFonts w:eastAsia="Calibri"/>
        </w:rPr>
        <w:t xml:space="preserve">        through the 'V' (View Public SSH Key) Action.</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Encryption Type: DSA or RSA?</w:t>
      </w:r>
    </w:p>
    <w:p w:rsidR="00BE3967" w:rsidRDefault="00BE3967" w:rsidP="00BE3967">
      <w:pPr>
        <w:pStyle w:val="ScreenCapture"/>
        <w:ind w:left="0"/>
        <w:rPr>
          <w:rFonts w:eastAsia="Calibri"/>
        </w:rPr>
      </w:pPr>
      <w:r>
        <w:rPr>
          <w:rFonts w:eastAsia="Calibri"/>
        </w:rPr>
        <w:t xml:space="preserve">        ----------------------------</w:t>
      </w:r>
    </w:p>
    <w:p w:rsidR="00BE3967" w:rsidRDefault="00BE3967" w:rsidP="00BE3967">
      <w:pPr>
        <w:pStyle w:val="ScreenCapture"/>
        <w:ind w:left="0"/>
        <w:rPr>
          <w:rFonts w:eastAsia="Calibri"/>
        </w:rPr>
      </w:pPr>
      <w:r>
        <w:rPr>
          <w:rFonts w:eastAsia="Calibri"/>
        </w:rPr>
        <w:t xml:space="preserve">        Digital Signature Algorithm (DSA) and Rivest, Shamir &amp; Adleman (RSA)</w:t>
      </w:r>
    </w:p>
    <w:p w:rsidR="00BE3967" w:rsidRDefault="00BE3967" w:rsidP="00BE3967">
      <w:pPr>
        <w:pStyle w:val="ScreenCapture"/>
        <w:ind w:left="0"/>
        <w:rPr>
          <w:rFonts w:eastAsia="Calibri"/>
        </w:rPr>
      </w:pPr>
      <w:r>
        <w:rPr>
          <w:rFonts w:eastAsia="Calibri"/>
        </w:rPr>
        <w:t xml:space="preserve">        are two of the most common encryption algorithms used by the IT</w:t>
      </w:r>
    </w:p>
    <w:p w:rsidR="00BE3967" w:rsidRDefault="00BE3967" w:rsidP="00BE3967">
      <w:pPr>
        <w:pStyle w:val="ScreenCapture"/>
        <w:ind w:left="0"/>
        <w:rPr>
          <w:rFonts w:eastAsia="Calibri"/>
        </w:rPr>
      </w:pPr>
      <w:r>
        <w:rPr>
          <w:rFonts w:eastAsia="Calibri"/>
        </w:rPr>
        <w:t xml:space="preserve">        industry for securely sharing data. The majority of SPMP servers can</w:t>
      </w:r>
    </w:p>
    <w:p w:rsidR="00BE3967" w:rsidRDefault="00BE3967" w:rsidP="00BE3967">
      <w:pPr>
        <w:pStyle w:val="ScreenCapture"/>
        <w:ind w:left="0"/>
        <w:rPr>
          <w:rFonts w:eastAsia="Calibri"/>
        </w:rPr>
      </w:pPr>
      <w:r>
        <w:rPr>
          <w:rFonts w:eastAsia="Calibri"/>
        </w:rPr>
        <w:t xml:space="preserve">        handle either type; however there are vendors that accept only one</w:t>
      </w:r>
    </w:p>
    <w:p w:rsidR="00BE3967" w:rsidRDefault="00BE3967" w:rsidP="00BE3967">
      <w:pPr>
        <w:pStyle w:val="ScreenCapture"/>
        <w:ind w:left="0"/>
        <w:rPr>
          <w:rFonts w:eastAsia="Calibri"/>
        </w:rPr>
      </w:pPr>
      <w:r>
        <w:rPr>
          <w:rFonts w:eastAsia="Calibri"/>
        </w:rPr>
        <w:t xml:space="preserve">        specific type. You will need to contact the SPMP vendor support to</w:t>
      </w:r>
    </w:p>
    <w:p w:rsidR="00BE3967" w:rsidRDefault="00BE3967" w:rsidP="00BE3967">
      <w:pPr>
        <w:pStyle w:val="ScreenCapture"/>
        <w:ind w:left="0"/>
        <w:rPr>
          <w:rFonts w:eastAsia="Calibri"/>
        </w:rPr>
      </w:pPr>
      <w:r>
        <w:rPr>
          <w:rFonts w:eastAsia="Calibri"/>
        </w:rPr>
        <w:t xml:space="preserve">        determine which type to select.</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Step 2: Share the Public SSH Key content with the state/vendor. In order to</w:t>
      </w:r>
    </w:p>
    <w:p w:rsidR="00BE3967" w:rsidRDefault="00BE3967" w:rsidP="00BE3967">
      <w:pPr>
        <w:pStyle w:val="ScreenCapture"/>
        <w:ind w:left="0"/>
        <w:rPr>
          <w:rFonts w:eastAsia="Calibri"/>
        </w:rPr>
      </w:pPr>
      <w:r>
        <w:rPr>
          <w:rFonts w:eastAsia="Calibri"/>
        </w:rPr>
        <w:t xml:space="preserve">        successfully establish SPMP transmissions the state/vendor will have</w:t>
      </w:r>
    </w:p>
    <w:p w:rsidR="00BE3967" w:rsidRDefault="00BE3967" w:rsidP="00BE3967">
      <w:pPr>
        <w:pStyle w:val="ScreenCapture"/>
        <w:ind w:left="0"/>
        <w:rPr>
          <w:rFonts w:eastAsia="Calibri"/>
        </w:rPr>
      </w:pPr>
      <w:r>
        <w:rPr>
          <w:rFonts w:eastAsia="Calibri"/>
        </w:rPr>
        <w:t xml:space="preserve">        to install/configure the new SSH Key created in step 1 for the</w:t>
      </w:r>
    </w:p>
    <w:p w:rsidR="00BE3967" w:rsidRDefault="00BE3967" w:rsidP="00BE3967">
      <w:pPr>
        <w:pStyle w:val="ScreenCapture"/>
        <w:ind w:left="0"/>
        <w:rPr>
          <w:rFonts w:eastAsia="Calibri"/>
        </w:rPr>
      </w:pPr>
      <w:r>
        <w:rPr>
          <w:rFonts w:eastAsia="Calibri"/>
        </w:rPr>
        <w:t xml:space="preserve">        user id they assigned to your site. Use the 'V' (View Public SSH Key)</w:t>
      </w:r>
    </w:p>
    <w:p w:rsidR="00BE3967" w:rsidRDefault="00BE3967" w:rsidP="00BE3967">
      <w:pPr>
        <w:pStyle w:val="ScreenCapture"/>
        <w:ind w:left="0"/>
        <w:rPr>
          <w:rFonts w:eastAsia="Calibri"/>
        </w:rPr>
      </w:pPr>
      <w:r>
        <w:rPr>
          <w:rFonts w:eastAsia="Calibri"/>
        </w:rPr>
        <w:t xml:space="preserve">        Action to retrieve the content of the Public SSH key. The Public SSH</w:t>
      </w:r>
    </w:p>
    <w:p w:rsidR="00BE3967" w:rsidRDefault="00BE3967" w:rsidP="00BE3967">
      <w:pPr>
        <w:pStyle w:val="ScreenCapture"/>
        <w:ind w:left="0"/>
        <w:rPr>
          <w:rFonts w:eastAsia="Calibri"/>
        </w:rPr>
      </w:pPr>
      <w:r>
        <w:rPr>
          <w:rFonts w:eastAsia="Calibri"/>
        </w:rPr>
        <w:t xml:space="preserve">        Key should not contain line-feed characters, therefore after you copy</w:t>
      </w:r>
    </w:p>
    <w:p w:rsidR="00BE3967" w:rsidRDefault="00BE3967" w:rsidP="00BE3967">
      <w:pPr>
        <w:pStyle w:val="ScreenCapture"/>
        <w:ind w:left="0"/>
        <w:rPr>
          <w:rFonts w:eastAsia="Calibri"/>
        </w:rPr>
      </w:pPr>
      <w:r>
        <w:rPr>
          <w:rFonts w:eastAsia="Calibri"/>
        </w:rPr>
        <w:t xml:space="preserve">        &amp; paste it from the terminal emulator into an email or text editor</w:t>
      </w:r>
    </w:p>
    <w:p w:rsidR="00BE3967" w:rsidRDefault="00BE3967" w:rsidP="00BE3967">
      <w:pPr>
        <w:pStyle w:val="ScreenCapture"/>
        <w:ind w:left="0"/>
        <w:rPr>
          <w:rFonts w:eastAsia="Calibri"/>
        </w:rPr>
      </w:pPr>
      <w:r>
        <w:rPr>
          <w:rFonts w:eastAsia="Calibri"/>
        </w:rPr>
        <w:t xml:space="preserve">        make sure it contains only one line of text (no wrapping).</w:t>
      </w:r>
    </w:p>
    <w:p w:rsidR="00BE3967" w:rsidRDefault="00BE3967" w:rsidP="00BE3967">
      <w:pPr>
        <w:pStyle w:val="ScreenCapture"/>
        <w:ind w:left="0"/>
        <w:rPr>
          <w:rFonts w:eastAsia="Calibri"/>
        </w:rPr>
      </w:pPr>
    </w:p>
    <w:p w:rsidR="00BE3967" w:rsidRDefault="00BE3967" w:rsidP="00BE3967">
      <w:pPr>
        <w:rPr>
          <w:b/>
        </w:rPr>
      </w:pPr>
    </w:p>
    <w:p w:rsidR="00BE3967" w:rsidRPr="004D075E" w:rsidRDefault="00BE3967" w:rsidP="00BE3967">
      <w:pPr>
        <w:pStyle w:val="BlockText"/>
        <w:ind w:left="0" w:right="0" w:firstLine="0"/>
        <w:rPr>
          <w:rFonts w:ascii="Times New Roman" w:eastAsia="Calibri" w:hAnsi="Times New Roman"/>
          <w:b/>
          <w:color w:val="auto"/>
          <w:sz w:val="22"/>
        </w:rPr>
      </w:pPr>
      <w:bookmarkStart w:id="5960" w:name="p369_view_and_create_public_ssh_keys"/>
      <w:r w:rsidRPr="004D075E">
        <w:rPr>
          <w:rFonts w:ascii="Times New Roman" w:eastAsia="Calibri" w:hAnsi="Times New Roman"/>
          <w:b/>
          <w:color w:val="auto"/>
          <w:sz w:val="22"/>
        </w:rPr>
        <w:t>View Public SSH Key:</w:t>
      </w:r>
    </w:p>
    <w:p w:rsidR="00BE3967" w:rsidRDefault="00BE3967" w:rsidP="00BE3967">
      <w:r w:rsidRPr="004D075E">
        <w:t>This option is used to view an existing Public SSH key.</w:t>
      </w:r>
    </w:p>
    <w:bookmarkEnd w:id="5960"/>
    <w:p w:rsidR="00BE3967" w:rsidRPr="00077A6E" w:rsidRDefault="00BE3967" w:rsidP="00BE3967"/>
    <w:p w:rsidR="00BE3967" w:rsidRPr="00EC287F" w:rsidRDefault="00BE3967" w:rsidP="00BE3967">
      <w:pPr>
        <w:pStyle w:val="ExampleHeading"/>
      </w:pPr>
      <w:r w:rsidRPr="00CD2DD7">
        <w:t>Example: View Public SSH Key</w:t>
      </w:r>
    </w:p>
    <w:p w:rsidR="00BE3967" w:rsidRDefault="00BE3967" w:rsidP="00BE3967">
      <w:pPr>
        <w:rPr>
          <w:b/>
        </w:rPr>
      </w:pPr>
    </w:p>
    <w:p w:rsidR="00BE3967" w:rsidRPr="00022D71" w:rsidRDefault="00BE3967" w:rsidP="00BE3967">
      <w:pPr>
        <w:pStyle w:val="ScreenCapture"/>
        <w:ind w:left="0"/>
        <w:rPr>
          <w:rFonts w:eastAsia="Calibri"/>
        </w:rPr>
      </w:pPr>
      <w:r w:rsidRPr="00022D71">
        <w:rPr>
          <w:rFonts w:eastAsia="Calibri"/>
        </w:rPr>
        <w:t>Select State Prescription Monitoring Program (SPMP) Menu Option:</w:t>
      </w:r>
    </w:p>
    <w:p w:rsidR="00BE3967" w:rsidRPr="00022D71" w:rsidRDefault="00BE3967" w:rsidP="00BE3967">
      <w:pPr>
        <w:pStyle w:val="ScreenCapture"/>
        <w:ind w:left="0"/>
        <w:rPr>
          <w:rFonts w:eastAsia="Calibri"/>
        </w:rPr>
      </w:pPr>
      <w:r w:rsidRPr="00022D71">
        <w:rPr>
          <w:rFonts w:eastAsia="Calibri"/>
        </w:rPr>
        <w:t>SSH</w:t>
      </w:r>
    </w:p>
    <w:p w:rsidR="00BE3967" w:rsidRPr="00022D71" w:rsidRDefault="00BE3967" w:rsidP="00BE3967">
      <w:pPr>
        <w:pStyle w:val="ScreenCapture"/>
        <w:ind w:left="0"/>
        <w:rPr>
          <w:rFonts w:eastAsia="Calibri"/>
        </w:rPr>
      </w:pPr>
      <w:r w:rsidRPr="00022D71">
        <w:rPr>
          <w:rFonts w:eastAsia="Calibri"/>
        </w:rPr>
        <w:t xml:space="preserve">  Manage Secure SHell (SSH) Keys</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Select STATE: TEST_STATE//</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 xml:space="preserve">     Select one of the following:</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 xml:space="preserve">          V         View Public SSH Key</w:t>
      </w:r>
    </w:p>
    <w:p w:rsidR="00BE3967" w:rsidRPr="00022D71" w:rsidRDefault="00BE3967" w:rsidP="00BE3967">
      <w:pPr>
        <w:pStyle w:val="ScreenCapture"/>
        <w:ind w:left="0"/>
        <w:rPr>
          <w:rFonts w:eastAsia="Calibri"/>
        </w:rPr>
      </w:pPr>
      <w:r w:rsidRPr="00022D71">
        <w:rPr>
          <w:rFonts w:eastAsia="Calibri"/>
        </w:rPr>
        <w:t xml:space="preserve">          N         Create New SSH Key Pair</w:t>
      </w:r>
    </w:p>
    <w:p w:rsidR="00BE3967" w:rsidRPr="00022D71" w:rsidRDefault="00BE3967" w:rsidP="00BE3967">
      <w:pPr>
        <w:pStyle w:val="ScreenCapture"/>
        <w:ind w:left="0"/>
        <w:rPr>
          <w:rFonts w:eastAsia="Calibri"/>
        </w:rPr>
      </w:pPr>
      <w:r w:rsidRPr="00022D71">
        <w:rPr>
          <w:rFonts w:eastAsia="Calibri"/>
        </w:rPr>
        <w:t xml:space="preserve">          D         Delete SSH Key Pair</w:t>
      </w:r>
    </w:p>
    <w:p w:rsidR="00BE3967" w:rsidRPr="00022D71" w:rsidRDefault="00BE3967" w:rsidP="00BE3967">
      <w:pPr>
        <w:pStyle w:val="ScreenCapture"/>
        <w:ind w:left="0"/>
        <w:rPr>
          <w:rFonts w:eastAsia="Calibri"/>
        </w:rPr>
      </w:pPr>
      <w:r w:rsidRPr="00022D71">
        <w:rPr>
          <w:rFonts w:eastAsia="Calibri"/>
        </w:rPr>
        <w:t xml:space="preserve">          H         Help with SSH Keys</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Action: V// View Public SSH Key</w:t>
      </w:r>
    </w:p>
    <w:p w:rsidR="00BE3967" w:rsidRPr="00022D71" w:rsidRDefault="00BE3967" w:rsidP="00BE3967">
      <w:pPr>
        <w:pStyle w:val="ScreenCapture"/>
        <w:ind w:left="0"/>
        <w:rPr>
          <w:rFonts w:eastAsia="Calibri"/>
        </w:rPr>
      </w:pPr>
    </w:p>
    <w:p w:rsidR="00BE3967" w:rsidRPr="00022D71" w:rsidRDefault="00BE3967" w:rsidP="00BE3967">
      <w:pPr>
        <w:pStyle w:val="ScreenCapture"/>
        <w:ind w:left="0"/>
        <w:rPr>
          <w:rFonts w:eastAsia="Calibri"/>
        </w:rPr>
      </w:pPr>
      <w:r w:rsidRPr="00022D71">
        <w:rPr>
          <w:rFonts w:eastAsia="Calibri"/>
        </w:rPr>
        <w:t>TEST_STATE's Public SSH Key (DSA) content (does not include dash lines):</w:t>
      </w:r>
    </w:p>
    <w:p w:rsidR="00BE3967" w:rsidRPr="00022D71" w:rsidRDefault="00BE3967" w:rsidP="00BE3967">
      <w:pPr>
        <w:pStyle w:val="ScreenCapture"/>
        <w:ind w:left="0"/>
        <w:rPr>
          <w:rFonts w:eastAsia="Calibri"/>
        </w:rPr>
      </w:pPr>
      <w:r w:rsidRPr="00022D71">
        <w:rPr>
          <w:rFonts w:eastAsia="Calibri"/>
        </w:rPr>
        <w:t>-----------------------------------------------------------------------------</w:t>
      </w:r>
    </w:p>
    <w:p w:rsidR="00BE3967" w:rsidRPr="00022D71" w:rsidRDefault="00BE3967" w:rsidP="00BE3967">
      <w:pPr>
        <w:pStyle w:val="ScreenCapture"/>
        <w:ind w:left="0"/>
        <w:rPr>
          <w:rFonts w:eastAsia="Calibri"/>
        </w:rPr>
      </w:pPr>
      <w:r w:rsidRPr="00022D71">
        <w:rPr>
          <w:rFonts w:eastAsia="Calibri"/>
        </w:rPr>
        <w:t>ssh-dss &lt;key would be shown here&gt;</w:t>
      </w:r>
    </w:p>
    <w:p w:rsidR="00BE3967" w:rsidRPr="00022D71" w:rsidRDefault="00BE3967" w:rsidP="00BE3967">
      <w:pPr>
        <w:pStyle w:val="ScreenCapture"/>
        <w:ind w:left="0"/>
        <w:rPr>
          <w:rFonts w:eastAsia="Calibri"/>
        </w:rPr>
      </w:pPr>
      <w:r w:rsidRPr="00022D71">
        <w:rPr>
          <w:rFonts w:eastAsia="Calibri"/>
        </w:rPr>
        <w:t>-----------------------------------------------------------------------------</w:t>
      </w:r>
    </w:p>
    <w:p w:rsidR="00BE3967" w:rsidRDefault="00BE3967" w:rsidP="00BE3967">
      <w:pPr>
        <w:rPr>
          <w:b/>
        </w:rPr>
      </w:pPr>
    </w:p>
    <w:p w:rsidR="00BE3967" w:rsidRDefault="00BE3967" w:rsidP="00BE3967">
      <w:pPr>
        <w:rPr>
          <w:b/>
        </w:rPr>
      </w:pPr>
    </w:p>
    <w:p w:rsidR="00BE3967" w:rsidRPr="004D075E" w:rsidRDefault="00BE3967" w:rsidP="00BE3967">
      <w:pPr>
        <w:rPr>
          <w:b/>
          <w:color w:val="000000"/>
        </w:rPr>
      </w:pPr>
      <w:r w:rsidRPr="004D075E">
        <w:rPr>
          <w:b/>
          <w:color w:val="000000"/>
        </w:rPr>
        <w:t>Create New SSH Key Pair:</w:t>
      </w:r>
    </w:p>
    <w:p w:rsidR="00BE3967" w:rsidRPr="004D075E" w:rsidRDefault="00BE3967" w:rsidP="00BE3967">
      <w:pPr>
        <w:rPr>
          <w:color w:val="000000"/>
        </w:rPr>
      </w:pPr>
      <w:r w:rsidRPr="004D075E">
        <w:rPr>
          <w:color w:val="000000"/>
        </w:rPr>
        <w:t>This option is used to create a new SSH Key set.  The user can choose between a Digital Signature Algorithm (DSA) type key or a Rivest, Shamir &amp; Adleman (RSA) type key.</w:t>
      </w:r>
    </w:p>
    <w:p w:rsidR="00BE3967" w:rsidRPr="001466D2" w:rsidRDefault="00BE3967" w:rsidP="00BE3967">
      <w:pPr>
        <w:rPr>
          <w:color w:val="000000"/>
        </w:rPr>
      </w:pPr>
    </w:p>
    <w:p w:rsidR="00BE3967" w:rsidRDefault="00BE3967" w:rsidP="00BE3967">
      <w:pPr>
        <w:pStyle w:val="ExampleHeading"/>
      </w:pPr>
      <w:r w:rsidRPr="00CD2DD7">
        <w:t>Example: Create an new SSH Key Set (Pair)</w:t>
      </w:r>
    </w:p>
    <w:p w:rsidR="00BE3967" w:rsidRDefault="00BE3967" w:rsidP="00BE3967">
      <w:pPr>
        <w:rPr>
          <w:b/>
          <w:color w:val="000000"/>
        </w:rPr>
      </w:pPr>
    </w:p>
    <w:p w:rsidR="00BE3967" w:rsidRDefault="00BE3967" w:rsidP="00BE3967">
      <w:pPr>
        <w:pStyle w:val="ScreenCapture"/>
        <w:ind w:left="0"/>
        <w:rPr>
          <w:rFonts w:eastAsia="Calibri"/>
        </w:rPr>
      </w:pPr>
      <w:r>
        <w:rPr>
          <w:rFonts w:eastAsia="Calibri"/>
        </w:rPr>
        <w:t>Action: V// N  Create New SSH Key Pair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your Current Signature Code:  **************</w:t>
      </w:r>
    </w:p>
    <w:p w:rsidR="00BE3967" w:rsidRDefault="00BE3967" w:rsidP="00BE3967">
      <w:pPr>
        <w:pStyle w:val="ScreenCapture"/>
        <w:ind w:left="0"/>
        <w:rPr>
          <w:rFonts w:eastAsia="Calibri"/>
        </w:rPr>
      </w:pPr>
    </w:p>
    <w:p w:rsidR="00BE3967" w:rsidRPr="00252841" w:rsidRDefault="00BE3967" w:rsidP="00BE3967">
      <w:pPr>
        <w:pStyle w:val="ScreenCapture"/>
        <w:ind w:left="0"/>
      </w:pPr>
      <w:r w:rsidRPr="00252841">
        <w:t>Select one of the following:</w:t>
      </w:r>
    </w:p>
    <w:p w:rsidR="00BE3967" w:rsidRPr="00252841" w:rsidRDefault="00BE3967" w:rsidP="00BE3967">
      <w:pPr>
        <w:pStyle w:val="ScreenCapture"/>
        <w:ind w:left="0"/>
      </w:pPr>
    </w:p>
    <w:p w:rsidR="00BE3967" w:rsidRPr="00252841" w:rsidRDefault="00BE3967" w:rsidP="00BE3967">
      <w:pPr>
        <w:pStyle w:val="ScreenCapture"/>
        <w:ind w:left="0"/>
      </w:pPr>
      <w:r w:rsidRPr="00252841">
        <w:t>DSA       Digital Signature Algorithm (DSA)</w:t>
      </w:r>
    </w:p>
    <w:p w:rsidR="00BE3967" w:rsidRPr="00252841" w:rsidRDefault="00BE3967" w:rsidP="00BE3967">
      <w:pPr>
        <w:pStyle w:val="ScreenCapture"/>
        <w:ind w:left="0"/>
      </w:pPr>
      <w:r w:rsidRPr="00252841">
        <w:t>RSA       Rivest, Shamir &amp; Adleman (RSA)</w:t>
      </w:r>
    </w:p>
    <w:p w:rsidR="00BE3967" w:rsidRPr="00252841" w:rsidRDefault="00BE3967" w:rsidP="00BE3967">
      <w:pPr>
        <w:pStyle w:val="ScreenCapture"/>
        <w:ind w:left="0"/>
      </w:pPr>
    </w:p>
    <w:p w:rsidR="00BE3967" w:rsidRDefault="00BE3967" w:rsidP="00BE3967">
      <w:pPr>
        <w:pStyle w:val="ScreenCapture"/>
        <w:ind w:left="0"/>
      </w:pPr>
      <w:r w:rsidRPr="00252841">
        <w:t>SSH Key Encryption Type: DSA//</w:t>
      </w:r>
      <w:r>
        <w:t>?</w:t>
      </w:r>
    </w:p>
    <w:p w:rsidR="00BE3967" w:rsidRDefault="00BE3967" w:rsidP="00BE3967">
      <w:pPr>
        <w:pStyle w:val="ScreenCapture"/>
        <w:ind w:left="0"/>
        <w:rPr>
          <w:rFonts w:eastAsia="Calibri"/>
        </w:rPr>
      </w:pPr>
    </w:p>
    <w:p w:rsidR="00BE3967" w:rsidRPr="00252841" w:rsidRDefault="00BE3967" w:rsidP="00BE3967">
      <w:pPr>
        <w:pStyle w:val="ScreenCapture"/>
        <w:ind w:left="0"/>
      </w:pPr>
      <w:r w:rsidRPr="00252841">
        <w:t>Digital Signature Algorithm (DSA) and Rivest, Shamir &amp; Adleman (RSA) are two of the most common encryption algorithms used by the IT industry for securely sharing data. The majority of SPMP servers can</w:t>
      </w:r>
      <w:r>
        <w:t xml:space="preserve"> </w:t>
      </w:r>
      <w:r w:rsidRPr="00252841">
        <w:t>handle either type; however there are vendors that accept only one specific type. You will need to contact the SPMP vendor support to</w:t>
      </w:r>
    </w:p>
    <w:p w:rsidR="00BE3967" w:rsidRPr="00252841" w:rsidRDefault="00BE3967" w:rsidP="00BE3967">
      <w:pPr>
        <w:pStyle w:val="ScreenCapture"/>
        <w:ind w:left="0"/>
      </w:pPr>
      <w:r w:rsidRPr="00252841">
        <w:t>determine which type to select.</w:t>
      </w:r>
    </w:p>
    <w:p w:rsidR="00BE3967" w:rsidRPr="00252841" w:rsidRDefault="00BE3967" w:rsidP="00BE3967">
      <w:pPr>
        <w:pStyle w:val="ScreenCapture"/>
        <w:ind w:left="0"/>
      </w:pPr>
    </w:p>
    <w:p w:rsidR="00BE3967" w:rsidRPr="00252841" w:rsidRDefault="00BE3967" w:rsidP="00BE3967">
      <w:pPr>
        <w:pStyle w:val="ScreenCapture"/>
        <w:ind w:left="0"/>
      </w:pPr>
      <w:r w:rsidRPr="00252841">
        <w:t>Select one of the following:</w:t>
      </w:r>
    </w:p>
    <w:p w:rsidR="00BE3967" w:rsidRPr="00252841" w:rsidRDefault="00BE3967" w:rsidP="00BE3967">
      <w:pPr>
        <w:pStyle w:val="ScreenCapture"/>
        <w:ind w:left="0"/>
      </w:pPr>
    </w:p>
    <w:p w:rsidR="00BE3967" w:rsidRPr="00252841" w:rsidRDefault="00BE3967" w:rsidP="00BE3967">
      <w:pPr>
        <w:pStyle w:val="ScreenCapture"/>
        <w:ind w:left="0"/>
      </w:pPr>
      <w:r w:rsidRPr="00252841">
        <w:t>DSA       Digital Signature Algorithm (DSA)</w:t>
      </w:r>
    </w:p>
    <w:p w:rsidR="00BE3967" w:rsidRDefault="00BE3967" w:rsidP="00BE3967">
      <w:pPr>
        <w:pStyle w:val="ScreenCapture"/>
        <w:ind w:left="0"/>
      </w:pPr>
      <w:r w:rsidRPr="00252841">
        <w:t>RSA       Rivest, Shamir &amp; Adleman (RSA)</w:t>
      </w:r>
    </w:p>
    <w:p w:rsidR="00BE3967" w:rsidRDefault="00BE3967" w:rsidP="00BE3967">
      <w:pPr>
        <w:pStyle w:val="ScreenCapture"/>
        <w:ind w:left="0"/>
      </w:pPr>
    </w:p>
    <w:p w:rsidR="00BE3967" w:rsidRDefault="00BE3967" w:rsidP="00BE3967">
      <w:pPr>
        <w:pStyle w:val="ScreenCapture"/>
        <w:ind w:left="0"/>
      </w:pPr>
      <w:r w:rsidRPr="00252841">
        <w:t>SSH Key Encryption Type: DSA/</w:t>
      </w:r>
      <w:r>
        <w:t>/DSA</w:t>
      </w:r>
    </w:p>
    <w:p w:rsidR="00BE3967" w:rsidRDefault="00BE3967" w:rsidP="00BE3967">
      <w:pPr>
        <w:pStyle w:val="ScreenCapture"/>
        <w:ind w:left="0"/>
      </w:pPr>
      <w:r w:rsidRPr="00252841">
        <w:t>Confirm</w:t>
      </w:r>
      <w:r>
        <w:t xml:space="preserve"> Creation of SSH Keys for TEST_STATE</w:t>
      </w:r>
      <w:r w:rsidRPr="00252841">
        <w:t>? NO//</w:t>
      </w:r>
      <w:r>
        <w:t>?</w:t>
      </w:r>
    </w:p>
    <w:p w:rsidR="00BE3967" w:rsidRDefault="00BE3967" w:rsidP="00BE3967">
      <w:pPr>
        <w:pStyle w:val="ScreenCapture"/>
        <w:ind w:left="0"/>
      </w:pPr>
      <w:r w:rsidRPr="00252841">
        <w:t>Enter either 'Y' or 'N'.</w:t>
      </w:r>
      <w:r>
        <w:t>Y</w:t>
      </w:r>
    </w:p>
    <w:p w:rsidR="00BE3967" w:rsidRDefault="00BE3967" w:rsidP="00BE3967">
      <w:pPr>
        <w:pStyle w:val="ScreenCapture"/>
        <w:ind w:left="0"/>
      </w:pPr>
    </w:p>
    <w:p w:rsidR="00BE3967" w:rsidRDefault="00BE3967" w:rsidP="00BE3967">
      <w:pPr>
        <w:pStyle w:val="ScreenCapture"/>
        <w:ind w:left="0"/>
      </w:pPr>
      <w:r>
        <w:t>[Verify that new SSH keys are created successfully.]</w:t>
      </w:r>
    </w:p>
    <w:p w:rsidR="00BE3967" w:rsidRPr="00252841" w:rsidRDefault="00BE3967" w:rsidP="00BE3967">
      <w:pPr>
        <w:rPr>
          <w:rFonts w:ascii="Courier New" w:hAnsi="Courier New" w:cs="Courier New"/>
          <w:sz w:val="16"/>
          <w:szCs w:val="16"/>
        </w:rPr>
      </w:pPr>
    </w:p>
    <w:p w:rsidR="00BE3967" w:rsidRDefault="00BE3967" w:rsidP="00BE3967">
      <w:pPr>
        <w:rPr>
          <w:b/>
        </w:rPr>
      </w:pPr>
    </w:p>
    <w:p w:rsidR="00BE3967" w:rsidRPr="004D075E" w:rsidRDefault="00BE3967" w:rsidP="00BE3967">
      <w:pPr>
        <w:rPr>
          <w:b/>
          <w:color w:val="000000"/>
        </w:rPr>
      </w:pPr>
      <w:bookmarkStart w:id="5961" w:name="p370_delete_ssh_keys"/>
      <w:r w:rsidRPr="004D075E">
        <w:rPr>
          <w:b/>
          <w:color w:val="000000"/>
        </w:rPr>
        <w:t>Delete SSH Key Pair:</w:t>
      </w:r>
    </w:p>
    <w:p w:rsidR="00BE3967" w:rsidRPr="00077A6E" w:rsidRDefault="00BE3967" w:rsidP="00BE3967">
      <w:pPr>
        <w:rPr>
          <w:color w:val="000000"/>
          <w:highlight w:val="yellow"/>
        </w:rPr>
      </w:pPr>
      <w:r w:rsidRPr="004D075E">
        <w:rPr>
          <w:color w:val="000000"/>
        </w:rPr>
        <w:t>This option is used to delete an existing SSH Key set.</w:t>
      </w:r>
    </w:p>
    <w:bookmarkEnd w:id="5961"/>
    <w:p w:rsidR="00BE3967" w:rsidRDefault="00BE3967" w:rsidP="00BE3967">
      <w:pPr>
        <w:rPr>
          <w:b/>
          <w:color w:val="000000"/>
          <w:highlight w:val="yellow"/>
        </w:rPr>
      </w:pPr>
    </w:p>
    <w:p w:rsidR="00BE3967" w:rsidRDefault="00BE3967" w:rsidP="00BE3967">
      <w:pPr>
        <w:pStyle w:val="ExampleHeading"/>
      </w:pPr>
      <w:r w:rsidRPr="00CD2DD7">
        <w:t>Example: Delete an existing SSH Key Set (Pair)</w:t>
      </w:r>
    </w:p>
    <w:p w:rsidR="00BE3967" w:rsidRDefault="00BE3967" w:rsidP="00BE3967">
      <w:pPr>
        <w:rPr>
          <w:b/>
          <w:color w:val="000000"/>
        </w:rPr>
      </w:pPr>
    </w:p>
    <w:p w:rsidR="00BE3967" w:rsidRDefault="00BE3967" w:rsidP="00BE3967">
      <w:pPr>
        <w:pStyle w:val="ScreenCapture"/>
        <w:ind w:left="0"/>
        <w:rPr>
          <w:rFonts w:eastAsia="Calibri"/>
        </w:rPr>
      </w:pPr>
      <w:r>
        <w:rPr>
          <w:rFonts w:eastAsia="Calibri"/>
        </w:rPr>
        <w:t xml:space="preserve">Select State Prescription Monitoring Program (SPMP) Menu Option: </w:t>
      </w:r>
    </w:p>
    <w:p w:rsidR="00BE3967" w:rsidRDefault="00BE3967" w:rsidP="00BE3967">
      <w:pPr>
        <w:pStyle w:val="ScreenCapture"/>
        <w:ind w:left="0"/>
        <w:rPr>
          <w:rFonts w:eastAsia="Calibri"/>
        </w:rPr>
      </w:pPr>
      <w:r>
        <w:rPr>
          <w:rFonts w:eastAsia="Calibri"/>
        </w:rPr>
        <w:t>SSH</w:t>
      </w:r>
    </w:p>
    <w:p w:rsidR="00BE3967" w:rsidRDefault="00BE3967" w:rsidP="00BE3967">
      <w:pPr>
        <w:pStyle w:val="ScreenCapture"/>
        <w:ind w:left="0"/>
        <w:rPr>
          <w:rFonts w:eastAsia="Calibri"/>
        </w:rPr>
      </w:pPr>
      <w:r>
        <w:rPr>
          <w:rFonts w:eastAsia="Calibri"/>
        </w:rPr>
        <w:t xml:space="preserve">  Manage Secure SHell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Select STATE: TEST_STATE//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Select one of the following:</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 xml:space="preserve">          V         View Public SSH Key</w:t>
      </w:r>
    </w:p>
    <w:p w:rsidR="00BE3967" w:rsidRDefault="00BE3967" w:rsidP="00BE3967">
      <w:pPr>
        <w:pStyle w:val="ScreenCapture"/>
        <w:ind w:left="0"/>
        <w:rPr>
          <w:rFonts w:eastAsia="Calibri"/>
        </w:rPr>
      </w:pPr>
      <w:r>
        <w:rPr>
          <w:rFonts w:eastAsia="Calibri"/>
        </w:rPr>
        <w:t xml:space="preserve">          N         Create New SSH Key Pair</w:t>
      </w:r>
    </w:p>
    <w:p w:rsidR="00BE3967" w:rsidRDefault="00BE3967" w:rsidP="00BE3967">
      <w:pPr>
        <w:pStyle w:val="ScreenCapture"/>
        <w:ind w:left="0"/>
        <w:rPr>
          <w:rFonts w:eastAsia="Calibri"/>
        </w:rPr>
      </w:pPr>
      <w:r>
        <w:rPr>
          <w:rFonts w:eastAsia="Calibri"/>
        </w:rPr>
        <w:t xml:space="preserve">          D         Delete SSH Key Pair</w:t>
      </w:r>
    </w:p>
    <w:p w:rsidR="00BE3967" w:rsidRDefault="00BE3967" w:rsidP="00BE3967">
      <w:pPr>
        <w:pStyle w:val="ScreenCapture"/>
        <w:ind w:left="0"/>
        <w:rPr>
          <w:rFonts w:eastAsia="Calibri"/>
        </w:rPr>
      </w:pPr>
      <w:r>
        <w:rPr>
          <w:rFonts w:eastAsia="Calibri"/>
        </w:rPr>
        <w:t xml:space="preserve">          H         Help with SSH Keys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Action: V// Delete SSH Key Pair</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Enter your Current Signature Code:  ************</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WARNING: You may be deleting SSH Keys that are currently in use.</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rPr>
          <w:rFonts w:eastAsia="Calibri"/>
        </w:rPr>
        <w:t>Confirm deletion of &lt;TEST STATE&gt;’s SSH Keys? YES</w:t>
      </w:r>
    </w:p>
    <w:p w:rsidR="00BE3967" w:rsidRDefault="00BE3967" w:rsidP="00BE3967">
      <w:pPr>
        <w:pStyle w:val="ScreenCapture"/>
        <w:ind w:left="0"/>
        <w:rPr>
          <w:rFonts w:eastAsia="Calibri"/>
        </w:rPr>
      </w:pPr>
    </w:p>
    <w:p w:rsidR="00BE3967" w:rsidRDefault="00BE3967" w:rsidP="00BE3967">
      <w:pPr>
        <w:pStyle w:val="ScreenCapture"/>
        <w:ind w:left="0"/>
        <w:rPr>
          <w:rFonts w:eastAsia="Calibri"/>
        </w:rPr>
      </w:pPr>
      <w:r>
        <w:t>[Verify that the SSH Key Pair is successfully deleted.]</w:t>
      </w:r>
    </w:p>
    <w:p w:rsidR="00BE3967" w:rsidRDefault="00BE3967" w:rsidP="00BE3967">
      <w:pPr>
        <w:rPr>
          <w:b/>
        </w:rPr>
      </w:pPr>
    </w:p>
    <w:p w:rsidR="00BE3967" w:rsidRDefault="00BE3967" w:rsidP="003141DE">
      <w:pPr>
        <w:rPr>
          <w:b/>
        </w:rPr>
      </w:pPr>
    </w:p>
    <w:p w:rsidR="003141DE" w:rsidRPr="003557DE" w:rsidRDefault="003141DE" w:rsidP="003141DE">
      <w:pPr>
        <w:rPr>
          <w:b/>
        </w:rPr>
      </w:pPr>
      <w:r w:rsidRPr="003557DE">
        <w:rPr>
          <w:b/>
        </w:rPr>
        <w:t>Unmark Rx Fill as Administered In Clinic</w:t>
      </w:r>
    </w:p>
    <w:p w:rsidR="003A1C93" w:rsidRPr="003557DE" w:rsidRDefault="003141DE" w:rsidP="003141DE">
      <w:pPr>
        <w:rPr>
          <w:rFonts w:eastAsia="MS Mincho"/>
          <w:b/>
          <w:color w:val="000000"/>
          <w:sz w:val="24"/>
          <w:lang w:val="x-none" w:eastAsia="x-none"/>
        </w:rPr>
      </w:pPr>
      <w:r w:rsidRPr="003557DE">
        <w:rPr>
          <w:b/>
        </w:rPr>
        <w:t xml:space="preserve">[PSO SPMP UNMARK ADMIN CLINIC] </w:t>
      </w:r>
      <w:r w:rsidR="003A1C93" w:rsidRPr="003557DE">
        <w:rPr>
          <w:rFonts w:eastAsia="MS Mincho"/>
          <w:b/>
          <w:color w:val="000000"/>
          <w:sz w:val="24"/>
          <w:lang w:val="x-none" w:eastAsia="x-none"/>
        </w:rPr>
        <w:fldChar w:fldCharType="begin"/>
      </w:r>
      <w:r w:rsidR="003A1C93" w:rsidRPr="003557DE">
        <w:rPr>
          <w:rFonts w:eastAsia="MS Mincho"/>
          <w:b/>
          <w:color w:val="000000"/>
          <w:sz w:val="24"/>
          <w:lang w:val="x-none" w:eastAsia="x-none"/>
        </w:rPr>
        <w:instrText xml:space="preserve"> XE "View/Edit SPMP State Parameters" </w:instrText>
      </w:r>
      <w:r w:rsidR="003A1C93" w:rsidRPr="003557DE">
        <w:rPr>
          <w:rFonts w:eastAsia="MS Mincho"/>
          <w:b/>
          <w:color w:val="000000"/>
          <w:sz w:val="24"/>
          <w:lang w:val="x-none" w:eastAsia="x-none"/>
        </w:rPr>
        <w:fldChar w:fldCharType="end"/>
      </w:r>
    </w:p>
    <w:p w:rsidR="00B56445" w:rsidRPr="003557DE" w:rsidRDefault="00B56445" w:rsidP="00B56445"/>
    <w:p w:rsidR="00B56445" w:rsidRPr="003557DE" w:rsidRDefault="00B56445" w:rsidP="00B56445">
      <w:r w:rsidRPr="003557DE">
        <w:t>This option is used to unmark prescriptions as 'Administered In Clinic'. Administered in clinic prescription fills are not transmitted to the states. This option enables the user to unmark fills that have been mistakenly marked as 'Administered In Clinic' and subsequently transmit them to the state.</w:t>
      </w:r>
    </w:p>
    <w:p w:rsidR="003141DE" w:rsidRPr="003557DE" w:rsidRDefault="003141DE" w:rsidP="003A1C93">
      <w:pPr>
        <w:pStyle w:val="Manual-optionnameindent1"/>
        <w:rPr>
          <w:lang w:val="en-US"/>
        </w:rPr>
      </w:pPr>
    </w:p>
    <w:p w:rsidR="003141DE" w:rsidRPr="003557DE" w:rsidRDefault="003141DE" w:rsidP="00B56445">
      <w:pPr>
        <w:pStyle w:val="ScreenCapture"/>
        <w:ind w:left="0"/>
      </w:pPr>
      <w:r w:rsidRPr="003557DE">
        <w:t xml:space="preserve">Select State Prescription Monitoring Program (SPMP) Menu &lt;TEST ACCOUNT&gt; Option: </w:t>
      </w:r>
    </w:p>
    <w:p w:rsidR="003141DE" w:rsidRPr="003557DE" w:rsidRDefault="003141DE" w:rsidP="00B56445">
      <w:pPr>
        <w:pStyle w:val="ScreenCapture"/>
        <w:ind w:left="0"/>
      </w:pPr>
      <w:r w:rsidRPr="003557DE">
        <w:t>UN</w:t>
      </w:r>
    </w:p>
    <w:p w:rsidR="003141DE" w:rsidRPr="003557DE" w:rsidRDefault="003141DE" w:rsidP="00B56445">
      <w:pPr>
        <w:pStyle w:val="ScreenCapture"/>
        <w:ind w:left="0"/>
      </w:pPr>
      <w:r w:rsidRPr="003557DE">
        <w:t xml:space="preserve">  Unmark Rx Fill as Administered In Clinic</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PRESCRIPTION:    100002329     BUPRENORPHINE 2MG/NALOXONE 0.5MG SL TAB  </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Select one of the following:</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0         Original  (1/9/14)  MAIL</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Fill: 0//   Original  (1/9/14)  MAIL</w:t>
      </w:r>
    </w:p>
    <w:p w:rsidR="003141DE" w:rsidRPr="003557DE" w:rsidRDefault="003141DE" w:rsidP="00B56445">
      <w:pPr>
        <w:pStyle w:val="ScreenCapture"/>
        <w:ind w:left="0"/>
      </w:pPr>
    </w:p>
    <w:p w:rsidR="003141DE" w:rsidRPr="003557DE" w:rsidRDefault="003141DE" w:rsidP="00B56445">
      <w:pPr>
        <w:pStyle w:val="ScreenCapture"/>
        <w:ind w:left="0"/>
      </w:pPr>
      <w:r w:rsidRPr="003557DE">
        <w:t xml:space="preserve"> Prescription Fill not marked as 'Administered in Clinic'.</w:t>
      </w:r>
    </w:p>
    <w:p w:rsidR="003A1C93" w:rsidRPr="00EE678B" w:rsidRDefault="003A1C93" w:rsidP="009A42D6">
      <w:pPr>
        <w:rPr>
          <w:color w:val="000000"/>
          <w:szCs w:val="24"/>
        </w:rPr>
      </w:pPr>
    </w:p>
    <w:p w:rsidR="0093647D" w:rsidRPr="00EE678B" w:rsidRDefault="0093647D" w:rsidP="004E0305">
      <w:pPr>
        <w:pStyle w:val="Heading2"/>
      </w:pPr>
      <w:bookmarkStart w:id="5962" w:name="_Toc339962151"/>
      <w:bookmarkStart w:id="5963" w:name="_Toc339962665"/>
      <w:bookmarkStart w:id="5964" w:name="_Toc340138810"/>
      <w:bookmarkStart w:id="5965" w:name="_Toc340139081"/>
      <w:bookmarkStart w:id="5966" w:name="_Toc340139360"/>
      <w:bookmarkStart w:id="5967" w:name="_Toc340143974"/>
      <w:bookmarkStart w:id="5968" w:name="_Toc340144231"/>
      <w:bookmarkStart w:id="5969" w:name="_Toc4140557"/>
      <w:r w:rsidRPr="00EE678B">
        <w:t>View Provider</w:t>
      </w:r>
      <w:bookmarkEnd w:id="5962"/>
      <w:bookmarkEnd w:id="5963"/>
      <w:bookmarkEnd w:id="5964"/>
      <w:bookmarkEnd w:id="5965"/>
      <w:bookmarkEnd w:id="5966"/>
      <w:bookmarkEnd w:id="5967"/>
      <w:bookmarkEnd w:id="5968"/>
      <w:bookmarkEnd w:id="5969"/>
      <w:r w:rsidRPr="00EE678B">
        <w:fldChar w:fldCharType="begin"/>
      </w:r>
      <w:r w:rsidRPr="00EE678B">
        <w:instrText>XE "View Provider"</w:instrText>
      </w:r>
      <w:r w:rsidRPr="00EE678B">
        <w:fldChar w:fldCharType="end"/>
      </w:r>
    </w:p>
    <w:p w:rsidR="0093647D" w:rsidRPr="00EE678B" w:rsidRDefault="0093647D" w:rsidP="007D02E1">
      <w:pPr>
        <w:pStyle w:val="Manual-optionname"/>
      </w:pPr>
      <w:r w:rsidRPr="00EE678B">
        <w:t>[PSO PROVIDER INQUIRE]</w:t>
      </w:r>
    </w:p>
    <w:p w:rsidR="0093647D" w:rsidRPr="00EE678B" w:rsidRDefault="0093647D" w:rsidP="007D02E1">
      <w:pPr>
        <w:keepNext/>
        <w:rPr>
          <w:color w:val="000000"/>
          <w:szCs w:val="20"/>
        </w:rPr>
      </w:pPr>
    </w:p>
    <w:p w:rsidR="0093647D" w:rsidRDefault="0093647D" w:rsidP="0093647D">
      <w:pPr>
        <w:rPr>
          <w:ins w:id="5970" w:author="Fred Perez" w:date="2019-03-22T09:05:00Z"/>
          <w:color w:val="000000"/>
          <w:szCs w:val="20"/>
        </w:rPr>
      </w:pPr>
      <w:r w:rsidRPr="00EE678B">
        <w:rPr>
          <w:color w:val="000000"/>
          <w:szCs w:val="20"/>
        </w:rPr>
        <w:t>This option provides a way to quickly look up basic data for a single provider.</w:t>
      </w:r>
    </w:p>
    <w:p w:rsidR="0031433F" w:rsidRDefault="0031433F" w:rsidP="0093647D">
      <w:pPr>
        <w:rPr>
          <w:ins w:id="5971" w:author="Fred Perez" w:date="2019-03-22T09:05:00Z"/>
          <w:color w:val="000000"/>
          <w:szCs w:val="20"/>
        </w:rPr>
      </w:pPr>
    </w:p>
    <w:p w:rsidR="0031433F" w:rsidRDefault="0031433F" w:rsidP="0031433F">
      <w:pPr>
        <w:rPr>
          <w:ins w:id="5972" w:author="Fred Perez" w:date="2019-03-22T09:05:00Z"/>
        </w:rPr>
      </w:pPr>
      <w:bookmarkStart w:id="5973" w:name="p442_545"/>
      <w:bookmarkEnd w:id="5973"/>
      <w:ins w:id="5974" w:author="Fred Perez" w:date="2019-03-22T09:05:00Z">
        <w:r>
          <w:t xml:space="preserve">With Patch PSO*7*545, the functionality to Add/Edit/Remove/Confirm DEA number information for Non-VA Providers will now display DEA numbers with their privileges for the </w:t>
        </w:r>
        <w:r w:rsidRPr="0063067D">
          <w:rPr>
            <w:i/>
          </w:rPr>
          <w:t>View Provider</w:t>
        </w:r>
        <w:r>
          <w:t xml:space="preserve"> [PSO PROVIDER INQUIRE] option. The following existing fields are hidden and not editable:</w:t>
        </w:r>
      </w:ins>
    </w:p>
    <w:p w:rsidR="0031433F" w:rsidRDefault="0031433F" w:rsidP="0031433F">
      <w:pPr>
        <w:rPr>
          <w:ins w:id="5975" w:author="Fred Perez" w:date="2019-03-22T09:05:00Z"/>
        </w:rPr>
      </w:pPr>
    </w:p>
    <w:p w:rsidR="0031433F" w:rsidRDefault="0031433F" w:rsidP="0031433F">
      <w:pPr>
        <w:numPr>
          <w:ilvl w:val="0"/>
          <w:numId w:val="19"/>
        </w:numPr>
        <w:rPr>
          <w:ins w:id="5976" w:author="Fred Perez" w:date="2019-03-22T09:05:00Z"/>
        </w:rPr>
      </w:pPr>
      <w:ins w:id="5977" w:author="Fred Perez" w:date="2019-03-22T09:05:00Z">
        <w:r w:rsidRPr="00110E93">
          <w:rPr>
            <w:color w:val="000000"/>
            <w:szCs w:val="20"/>
          </w:rPr>
          <w:t>Prescriber</w:t>
        </w:r>
        <w:r>
          <w:t xml:space="preserve"> DEA # (field #53.2)</w:t>
        </w:r>
      </w:ins>
    </w:p>
    <w:p w:rsidR="0031433F" w:rsidRPr="000D25F4" w:rsidRDefault="0031433F" w:rsidP="0031433F">
      <w:pPr>
        <w:numPr>
          <w:ilvl w:val="0"/>
          <w:numId w:val="19"/>
        </w:numPr>
        <w:rPr>
          <w:ins w:id="5978" w:author="Fred Perez" w:date="2019-03-22T09:05:00Z"/>
          <w:color w:val="000000"/>
          <w:szCs w:val="20"/>
        </w:rPr>
      </w:pPr>
      <w:ins w:id="5979" w:author="Fred Perez" w:date="2019-03-22T09:05:00Z">
        <w:r w:rsidRPr="00110E93">
          <w:rPr>
            <w:color w:val="000000"/>
            <w:szCs w:val="20"/>
          </w:rPr>
          <w:t>Prescriber</w:t>
        </w:r>
        <w:r w:rsidRPr="000D25F4">
          <w:rPr>
            <w:color w:val="000000"/>
            <w:szCs w:val="20"/>
          </w:rPr>
          <w:t xml:space="preserve"> DEA expiration date (field #747.44)</w:t>
        </w:r>
      </w:ins>
    </w:p>
    <w:p w:rsidR="0031433F" w:rsidRPr="000D25F4" w:rsidRDefault="0031433F" w:rsidP="0031433F">
      <w:pPr>
        <w:numPr>
          <w:ilvl w:val="0"/>
          <w:numId w:val="19"/>
        </w:numPr>
        <w:rPr>
          <w:ins w:id="5980" w:author="Fred Perez" w:date="2019-03-22T09:05:00Z"/>
          <w:color w:val="000000"/>
          <w:szCs w:val="20"/>
        </w:rPr>
      </w:pPr>
      <w:ins w:id="5981" w:author="Fred Perez" w:date="2019-03-22T09:05:00Z">
        <w:r w:rsidRPr="00110E93">
          <w:rPr>
            <w:color w:val="000000"/>
            <w:szCs w:val="20"/>
          </w:rPr>
          <w:t>Prescriber</w:t>
        </w:r>
        <w:r w:rsidRPr="000D25F4">
          <w:rPr>
            <w:color w:val="000000"/>
            <w:szCs w:val="20"/>
          </w:rPr>
          <w:t xml:space="preserve"> Detox/Maint # (field #53.11)</w:t>
        </w:r>
      </w:ins>
    </w:p>
    <w:p w:rsidR="0031433F" w:rsidRDefault="0031433F" w:rsidP="0031433F">
      <w:pPr>
        <w:rPr>
          <w:ins w:id="5982" w:author="Fred Perez" w:date="2019-03-22T09:05:00Z"/>
          <w:color w:val="000000"/>
          <w:szCs w:val="20"/>
        </w:rPr>
      </w:pPr>
    </w:p>
    <w:p w:rsidR="0031433F" w:rsidRPr="000D25F4" w:rsidRDefault="0031433F" w:rsidP="0031433F">
      <w:pPr>
        <w:rPr>
          <w:ins w:id="5983" w:author="Fred Perez" w:date="2019-03-22T09:05:00Z"/>
          <w:color w:val="000000"/>
          <w:szCs w:val="20"/>
        </w:rPr>
      </w:pPr>
      <w:ins w:id="5984" w:author="Fred Perez" w:date="2019-03-22T09:05:00Z">
        <w:r>
          <w:t xml:space="preserve">DEA numbers will now be displayed with their schedule under the </w:t>
        </w:r>
        <w:r w:rsidRPr="0063067D">
          <w:rPr>
            <w:i/>
          </w:rPr>
          <w:t>Edit Provider</w:t>
        </w:r>
        <w:r>
          <w:t xml:space="preserve"> [PSO PROVIDER EDIT], </w:t>
        </w:r>
        <w:r w:rsidRPr="0063067D">
          <w:rPr>
            <w:i/>
          </w:rPr>
          <w:t>Add New Providers</w:t>
        </w:r>
        <w:r>
          <w:t xml:space="preserve"> [PSO PROVIDER ADD], and </w:t>
        </w:r>
        <w:r w:rsidRPr="0063067D">
          <w:rPr>
            <w:i/>
          </w:rPr>
          <w:t>View Provider</w:t>
        </w:r>
        <w:r>
          <w:t xml:space="preserve"> [PSO PROVIDER INQUIRE] options.</w:t>
        </w:r>
      </w:ins>
    </w:p>
    <w:p w:rsidR="0031433F" w:rsidRDefault="0031433F" w:rsidP="0031433F">
      <w:pPr>
        <w:keepNext/>
        <w:keepLines/>
        <w:rPr>
          <w:ins w:id="5985" w:author="Fred Perez" w:date="2019-03-22T09:05:00Z"/>
          <w:color w:val="000000"/>
          <w:szCs w:val="20"/>
        </w:rPr>
      </w:pPr>
    </w:p>
    <w:p w:rsidR="0031433F" w:rsidRPr="00EE678B" w:rsidRDefault="0031433F" w:rsidP="0031433F">
      <w:pPr>
        <w:keepNext/>
        <w:keepLines/>
        <w:rPr>
          <w:color w:val="000000"/>
          <w:szCs w:val="20"/>
        </w:rPr>
      </w:pPr>
      <w:ins w:id="5986" w:author="Fred Perez" w:date="2019-03-22T09:05:00Z">
        <w:r>
          <w:rPr>
            <w:color w:val="000000"/>
            <w:szCs w:val="20"/>
          </w:rPr>
          <w:t xml:space="preserve">Refer to the </w:t>
        </w:r>
      </w:ins>
      <w:ins w:id="5987" w:author="Fred Perez" w:date="2019-03-22T09:08:00Z">
        <w:r w:rsidR="005A2E39">
          <w:rPr>
            <w:i/>
            <w:color w:val="000000"/>
            <w:szCs w:val="20"/>
          </w:rPr>
          <w:fldChar w:fldCharType="begin"/>
        </w:r>
        <w:r w:rsidR="005A2E39">
          <w:rPr>
            <w:i/>
            <w:color w:val="000000"/>
            <w:szCs w:val="20"/>
          </w:rPr>
          <w:instrText xml:space="preserve"> HYPERLINK  \l "p68_545" \o "p68_545" </w:instrText>
        </w:r>
        <w:r w:rsidR="005A2E39">
          <w:rPr>
            <w:i/>
            <w:color w:val="000000"/>
            <w:szCs w:val="20"/>
          </w:rPr>
          <w:fldChar w:fldCharType="separate"/>
        </w:r>
        <w:r w:rsidRPr="005A2E39">
          <w:rPr>
            <w:rStyle w:val="Hyperlink"/>
            <w:i/>
            <w:szCs w:val="20"/>
          </w:rPr>
          <w:t>Add New Providers</w:t>
        </w:r>
        <w:r w:rsidRPr="005A2E39">
          <w:rPr>
            <w:rStyle w:val="Hyperlink"/>
            <w:szCs w:val="20"/>
          </w:rPr>
          <w:t xml:space="preserve"> [PSO PROVIDER ADD]</w:t>
        </w:r>
        <w:r w:rsidR="005A2E39">
          <w:rPr>
            <w:i/>
            <w:color w:val="000000"/>
            <w:szCs w:val="20"/>
          </w:rPr>
          <w:fldChar w:fldCharType="end"/>
        </w:r>
      </w:ins>
      <w:ins w:id="5988" w:author="Fred Perez" w:date="2019-03-22T09:05:00Z">
        <w:r>
          <w:rPr>
            <w:color w:val="000000"/>
            <w:szCs w:val="20"/>
          </w:rPr>
          <w:t xml:space="preserve"> section for details regarding Patch PSO*7.0*545 changes.</w:t>
        </w:r>
      </w:ins>
    </w:p>
    <w:p w:rsidR="0093647D" w:rsidRPr="00EE678B" w:rsidRDefault="0093647D" w:rsidP="0093647D">
      <w:pPr>
        <w:rPr>
          <w:color w:val="000000"/>
          <w:szCs w:val="20"/>
        </w:rPr>
      </w:pPr>
    </w:p>
    <w:p w:rsidR="0093647D" w:rsidRPr="00EE678B" w:rsidRDefault="0093647D" w:rsidP="00E20A49">
      <w:pPr>
        <w:pStyle w:val="ScreenCapture"/>
      </w:pPr>
      <w:r w:rsidRPr="00EE678B">
        <w:t xml:space="preserve">Select Supervisor Functions Option: </w:t>
      </w:r>
      <w:r w:rsidRPr="00EE678B">
        <w:rPr>
          <w:b/>
        </w:rPr>
        <w:t>VIEW</w:t>
      </w:r>
      <w:r w:rsidRPr="00EE678B">
        <w:t xml:space="preserve"> Provider</w:t>
      </w:r>
    </w:p>
    <w:p w:rsidR="0093647D" w:rsidRPr="00EE678B" w:rsidRDefault="0093647D" w:rsidP="00E20A49">
      <w:pPr>
        <w:pStyle w:val="ScreenCapture"/>
      </w:pPr>
    </w:p>
    <w:p w:rsidR="0093647D" w:rsidRPr="00EE678B" w:rsidRDefault="0093647D" w:rsidP="00E20A49">
      <w:pPr>
        <w:pStyle w:val="ScreenCapture"/>
      </w:pPr>
    </w:p>
    <w:p w:rsidR="0093647D" w:rsidRPr="00EE678B" w:rsidRDefault="0093647D" w:rsidP="00E20A49">
      <w:pPr>
        <w:pStyle w:val="ScreenCapture"/>
      </w:pPr>
      <w:r w:rsidRPr="00EE678B">
        <w:t xml:space="preserve">Select Provider: </w:t>
      </w:r>
      <w:r w:rsidRPr="00EE678B">
        <w:rPr>
          <w:b/>
        </w:rPr>
        <w:t>OPPROVIDER,THREE</w:t>
      </w:r>
      <w:r w:rsidRPr="00EE678B">
        <w:t xml:space="preserve">  OPPROVIDER,THREE              TO          PROVIDER</w:t>
      </w:r>
    </w:p>
    <w:p w:rsidR="0093647D" w:rsidRPr="00EE678B" w:rsidRDefault="0093647D" w:rsidP="00E20A49">
      <w:pPr>
        <w:pStyle w:val="ScreenCapture"/>
      </w:pPr>
    </w:p>
    <w:p w:rsidR="0093647D" w:rsidRPr="00EE678B" w:rsidRDefault="0093647D" w:rsidP="00E20A49">
      <w:pPr>
        <w:pStyle w:val="ScreenCapture"/>
      </w:pPr>
      <w:r w:rsidRPr="00EE678B">
        <w:t>Name: OPPROVIDER,THREE</w:t>
      </w:r>
    </w:p>
    <w:p w:rsidR="0093647D" w:rsidRPr="00EE678B" w:rsidRDefault="0093647D" w:rsidP="00E20A49">
      <w:pPr>
        <w:pStyle w:val="ScreenCapture"/>
      </w:pPr>
      <w:r w:rsidRPr="00EE678B">
        <w:t>Initials: TO</w:t>
      </w:r>
    </w:p>
    <w:p w:rsidR="0093647D" w:rsidRPr="00EE678B" w:rsidRDefault="0093647D" w:rsidP="00E20A49">
      <w:pPr>
        <w:pStyle w:val="ScreenCapture"/>
      </w:pPr>
      <w:r w:rsidRPr="00EE678B">
        <w:t xml:space="preserve">NON-VA Prescriber: No                   Tax ID: </w:t>
      </w:r>
    </w:p>
    <w:p w:rsidR="0093647D" w:rsidRPr="00EE678B" w:rsidRDefault="0093647D" w:rsidP="00E20A49">
      <w:pPr>
        <w:pStyle w:val="ScreenCapture"/>
      </w:pPr>
      <w:r w:rsidRPr="00EE678B">
        <w:t xml:space="preserve">Exclusionary Check Performed:           Date Exclusionary List Checked: </w:t>
      </w:r>
    </w:p>
    <w:p w:rsidR="0093647D" w:rsidRPr="00EE678B" w:rsidRDefault="0093647D" w:rsidP="00E20A49">
      <w:pPr>
        <w:pStyle w:val="ScreenCapture"/>
      </w:pPr>
      <w:r w:rsidRPr="00EE678B">
        <w:t xml:space="preserve">On Exclusionary List: </w:t>
      </w:r>
    </w:p>
    <w:p w:rsidR="0093647D" w:rsidRPr="00EE678B" w:rsidRDefault="0093647D" w:rsidP="00E20A49">
      <w:pPr>
        <w:pStyle w:val="ScreenCapture"/>
      </w:pPr>
      <w:r w:rsidRPr="00EE678B">
        <w:t xml:space="preserve">Exclusionary Checked By: </w:t>
      </w:r>
    </w:p>
    <w:p w:rsidR="0093647D" w:rsidRPr="00EE678B" w:rsidRDefault="0093647D" w:rsidP="00E20A49">
      <w:pPr>
        <w:pStyle w:val="ScreenCapture"/>
      </w:pPr>
      <w:r w:rsidRPr="00EE678B">
        <w:t>Authorized to Write Orders: Yes</w:t>
      </w:r>
    </w:p>
    <w:p w:rsidR="0093647D" w:rsidRPr="00EE678B" w:rsidRDefault="0093647D" w:rsidP="00E20A49">
      <w:pPr>
        <w:pStyle w:val="ScreenCapture"/>
      </w:pPr>
      <w:r w:rsidRPr="00EE678B">
        <w:t xml:space="preserve">Requires Cosigner: No                   DEA# </w:t>
      </w:r>
    </w:p>
    <w:p w:rsidR="0093647D" w:rsidRPr="00EE678B" w:rsidRDefault="0093647D" w:rsidP="00E20A49">
      <w:pPr>
        <w:pStyle w:val="ScreenCapture"/>
      </w:pPr>
      <w:r w:rsidRPr="00EE678B">
        <w:t xml:space="preserve">Class:                                  VA# </w:t>
      </w:r>
    </w:p>
    <w:p w:rsidR="0093647D" w:rsidRPr="00EE678B" w:rsidRDefault="0093647D" w:rsidP="00E20A49">
      <w:pPr>
        <w:pStyle w:val="ScreenCapture"/>
      </w:pPr>
      <w:r w:rsidRPr="00EE678B">
        <w:t>Type: Unknown                           NPI#</w:t>
      </w:r>
      <w:r w:rsidRPr="00EE678B">
        <w:rPr>
          <w:b/>
        </w:rPr>
        <w:t xml:space="preserve"> </w:t>
      </w:r>
    </w:p>
    <w:p w:rsidR="0093647D" w:rsidRPr="00EE678B" w:rsidRDefault="0093647D" w:rsidP="00E20A49">
      <w:pPr>
        <w:pStyle w:val="ScreenCapture"/>
      </w:pPr>
      <w:r w:rsidRPr="00EE678B">
        <w:t>Remarks:</w:t>
      </w:r>
    </w:p>
    <w:p w:rsidR="0093647D" w:rsidRPr="00EE678B" w:rsidRDefault="0093647D" w:rsidP="00E20A49">
      <w:pPr>
        <w:pStyle w:val="ScreenCapture"/>
      </w:pPr>
      <w:r w:rsidRPr="00EE678B">
        <w:t>Synonym(s):   TO</w:t>
      </w:r>
    </w:p>
    <w:p w:rsidR="0093647D" w:rsidRPr="00EE678B" w:rsidRDefault="0093647D" w:rsidP="00E20A49">
      <w:pPr>
        <w:pStyle w:val="ScreenCapture"/>
      </w:pPr>
      <w:r w:rsidRPr="00EE678B">
        <w:t>Service/Section: PHARMACY</w:t>
      </w:r>
    </w:p>
    <w:p w:rsidR="0093647D" w:rsidRPr="00EE678B" w:rsidRDefault="0093647D" w:rsidP="00E20A49">
      <w:pPr>
        <w:pStyle w:val="ScreenCapture"/>
      </w:pPr>
    </w:p>
    <w:p w:rsidR="0093647D" w:rsidRPr="00EE678B" w:rsidRDefault="0093647D" w:rsidP="00E20A49">
      <w:pPr>
        <w:pStyle w:val="ScreenCapture"/>
      </w:pPr>
      <w:r w:rsidRPr="00EE678B">
        <w:t>Select Provider:</w:t>
      </w:r>
    </w:p>
    <w:p w:rsidR="0093647D" w:rsidRPr="00EE678B" w:rsidRDefault="006F7CC8" w:rsidP="00CD6C0B">
      <w:pPr>
        <w:jc w:val="center"/>
      </w:pPr>
      <w:r w:rsidRPr="00EE678B">
        <w:br w:type="page"/>
      </w:r>
    </w:p>
    <w:p w:rsidR="0093647D" w:rsidRPr="00EE678B" w:rsidRDefault="0093647D" w:rsidP="00026381">
      <w:pPr>
        <w:pStyle w:val="ChapterHeading"/>
      </w:pPr>
      <w:bookmarkStart w:id="5989" w:name="_Toc513952670"/>
      <w:bookmarkStart w:id="5990" w:name="_Toc520273477"/>
      <w:bookmarkStart w:id="5991" w:name="_Toc520299277"/>
      <w:bookmarkStart w:id="5992" w:name="_Toc520304744"/>
      <w:bookmarkStart w:id="5993" w:name="_Toc32837013"/>
      <w:bookmarkStart w:id="5994" w:name="_Toc38424666"/>
      <w:bookmarkStart w:id="5995" w:name="_Toc50535359"/>
      <w:bookmarkStart w:id="5996" w:name="_Toc280701364"/>
      <w:bookmarkStart w:id="5997" w:name="_Toc299044535"/>
      <w:bookmarkStart w:id="5998" w:name="_Toc280853704"/>
      <w:bookmarkStart w:id="5999" w:name="_Toc303286266"/>
      <w:bookmarkStart w:id="6000" w:name="_Toc339962152"/>
      <w:bookmarkStart w:id="6001" w:name="_Toc340138811"/>
      <w:bookmarkStart w:id="6002" w:name="_Toc340139361"/>
      <w:bookmarkStart w:id="6003" w:name="_Toc4140558"/>
      <w:r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28</w:t>
      </w:r>
      <w:r w:rsidR="00251627">
        <w:rPr>
          <w:noProof/>
        </w:rPr>
        <w:fldChar w:fldCharType="end"/>
      </w:r>
      <w:r w:rsidR="009109A1" w:rsidRPr="00EE678B">
        <w:t>:</w:t>
      </w:r>
      <w:r w:rsidRPr="00EE678B">
        <w:t xml:space="preserve"> Using the Suspense Functions</w:t>
      </w:r>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r w:rsidRPr="00EE678B">
        <w:fldChar w:fldCharType="begin"/>
      </w:r>
      <w:r w:rsidRPr="00EE678B">
        <w:instrText>XE "Using the Suspense Functions"</w:instrText>
      </w:r>
      <w:r w:rsidRPr="00EE678B">
        <w:fldChar w:fldCharType="end"/>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This chapter describes the </w:t>
      </w:r>
      <w:r w:rsidRPr="00EE678B">
        <w:rPr>
          <w:i/>
          <w:color w:val="000000"/>
          <w:szCs w:val="20"/>
        </w:rPr>
        <w:t>Suspense Functions</w:t>
      </w:r>
      <w:r w:rsidRPr="00EE678B">
        <w:rPr>
          <w:color w:val="000000"/>
          <w:szCs w:val="20"/>
        </w:rPr>
        <w:t xml:space="preserve"> menu options used for handling suspended prescriptions.</w:t>
      </w:r>
    </w:p>
    <w:p w:rsidR="0093647D" w:rsidRPr="00EE678B" w:rsidRDefault="0093647D" w:rsidP="004E0305">
      <w:pPr>
        <w:pStyle w:val="Heading2"/>
      </w:pPr>
      <w:bookmarkStart w:id="6004" w:name="_Hlt289845889"/>
      <w:bookmarkStart w:id="6005" w:name="_Toc520273478"/>
      <w:bookmarkStart w:id="6006" w:name="_Toc520299278"/>
      <w:bookmarkStart w:id="6007" w:name="_Toc520304745"/>
      <w:bookmarkStart w:id="6008" w:name="_Toc280701365"/>
      <w:bookmarkStart w:id="6009" w:name="_Toc299044536"/>
      <w:bookmarkStart w:id="6010" w:name="_Toc280853705"/>
      <w:bookmarkStart w:id="6011" w:name="_Toc303286267"/>
      <w:bookmarkStart w:id="6012" w:name="_Toc339962153"/>
      <w:bookmarkStart w:id="6013" w:name="_Toc339962666"/>
      <w:bookmarkStart w:id="6014" w:name="_Toc340138812"/>
      <w:bookmarkStart w:id="6015" w:name="_Toc340139082"/>
      <w:bookmarkStart w:id="6016" w:name="_Toc340139362"/>
      <w:bookmarkStart w:id="6017" w:name="_Toc340143975"/>
      <w:bookmarkStart w:id="6018" w:name="_Toc340144232"/>
      <w:bookmarkStart w:id="6019" w:name="_Toc4140559"/>
      <w:bookmarkEnd w:id="6004"/>
      <w:r w:rsidRPr="00EE678B">
        <w:t>Suspense Functions</w:t>
      </w:r>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r w:rsidRPr="00EE678B">
        <w:fldChar w:fldCharType="begin"/>
      </w:r>
      <w:r w:rsidRPr="00EE678B">
        <w:instrText>XE "Suspense Functions"</w:instrText>
      </w:r>
      <w:r w:rsidRPr="00EE678B">
        <w:fldChar w:fldCharType="end"/>
      </w:r>
    </w:p>
    <w:p w:rsidR="0093647D" w:rsidRPr="00EE678B" w:rsidRDefault="0093647D" w:rsidP="007D02E1">
      <w:pPr>
        <w:pStyle w:val="Manual-optionname"/>
      </w:pPr>
      <w:r w:rsidRPr="00EE678B">
        <w:t>[PSOPND]</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 xml:space="preserve">The </w:t>
      </w:r>
      <w:r w:rsidRPr="00EE678B">
        <w:rPr>
          <w:i/>
          <w:color w:val="000000"/>
          <w:szCs w:val="20"/>
        </w:rPr>
        <w:t>Suspense Functions</w:t>
      </w:r>
      <w:r w:rsidRPr="00EE678B">
        <w:rPr>
          <w:color w:val="000000"/>
          <w:szCs w:val="20"/>
        </w:rPr>
        <w:t xml:space="preserve"> menu allows the user to print or delete various entries and print out statistics about entries in the RX SUSPENSE file. This file contains prescription labels that have been suspended for printing at a later time. Each prescription label has with it an associated suspense date which is the same as the fill or refill date.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There are eight </w:t>
      </w:r>
      <w:r w:rsidRPr="00EE678B">
        <w:rPr>
          <w:i/>
          <w:color w:val="000000"/>
          <w:szCs w:val="20"/>
        </w:rPr>
        <w:t>Suspense Functions</w:t>
      </w:r>
      <w:r w:rsidRPr="00EE678B">
        <w:rPr>
          <w:color w:val="000000"/>
          <w:szCs w:val="20"/>
        </w:rPr>
        <w:t xml:space="preserve"> options that allow the user to manipulate the data in the RX SUSPENSE file:</w:t>
      </w:r>
    </w:p>
    <w:p w:rsidR="0093647D" w:rsidRPr="00EE678B" w:rsidRDefault="0093647D">
      <w:pPr>
        <w:numPr>
          <w:ilvl w:val="0"/>
          <w:numId w:val="53"/>
        </w:numPr>
        <w:spacing w:before="120"/>
        <w:rPr>
          <w:i/>
          <w:color w:val="000000"/>
          <w:szCs w:val="20"/>
        </w:rPr>
        <w:pPrChange w:id="6020" w:author="Fred Perez" w:date="2019-03-22T09:44:00Z">
          <w:pPr>
            <w:numPr>
              <w:numId w:val="56"/>
            </w:numPr>
            <w:tabs>
              <w:tab w:val="num" w:pos="720"/>
            </w:tabs>
            <w:spacing w:before="120"/>
            <w:ind w:left="720" w:hanging="360"/>
          </w:pPr>
        </w:pPrChange>
      </w:pPr>
      <w:r w:rsidRPr="00EE678B">
        <w:rPr>
          <w:i/>
          <w:color w:val="000000"/>
          <w:szCs w:val="20"/>
        </w:rPr>
        <w:t>Auto-delete from Suspense</w:t>
      </w:r>
    </w:p>
    <w:p w:rsidR="0093647D" w:rsidRPr="00EE678B" w:rsidRDefault="0093647D">
      <w:pPr>
        <w:numPr>
          <w:ilvl w:val="0"/>
          <w:numId w:val="53"/>
        </w:numPr>
        <w:rPr>
          <w:i/>
          <w:color w:val="000000"/>
          <w:szCs w:val="20"/>
        </w:rPr>
        <w:pPrChange w:id="6021" w:author="Fred Perez" w:date="2019-03-22T09:44:00Z">
          <w:pPr>
            <w:numPr>
              <w:numId w:val="56"/>
            </w:numPr>
            <w:tabs>
              <w:tab w:val="num" w:pos="720"/>
            </w:tabs>
            <w:ind w:left="720" w:hanging="360"/>
          </w:pPr>
        </w:pPrChange>
      </w:pPr>
      <w:r w:rsidRPr="00EE678B">
        <w:rPr>
          <w:i/>
          <w:color w:val="000000"/>
          <w:szCs w:val="20"/>
        </w:rPr>
        <w:t>Change Suspense Date</w:t>
      </w:r>
    </w:p>
    <w:p w:rsidR="0093647D" w:rsidRPr="00EE678B" w:rsidRDefault="0093647D">
      <w:pPr>
        <w:numPr>
          <w:ilvl w:val="0"/>
          <w:numId w:val="53"/>
        </w:numPr>
        <w:rPr>
          <w:i/>
          <w:color w:val="000000"/>
          <w:szCs w:val="20"/>
        </w:rPr>
        <w:pPrChange w:id="6022" w:author="Fred Perez" w:date="2019-03-22T09:44:00Z">
          <w:pPr>
            <w:numPr>
              <w:numId w:val="56"/>
            </w:numPr>
            <w:tabs>
              <w:tab w:val="num" w:pos="720"/>
            </w:tabs>
            <w:ind w:left="720" w:hanging="360"/>
          </w:pPr>
        </w:pPrChange>
      </w:pPr>
      <w:r w:rsidRPr="00EE678B">
        <w:rPr>
          <w:i/>
          <w:color w:val="000000"/>
          <w:szCs w:val="20"/>
        </w:rPr>
        <w:t>Count of Suspended Rx's by Day</w:t>
      </w:r>
    </w:p>
    <w:p w:rsidR="0093647D" w:rsidRPr="00EE678B" w:rsidRDefault="0093647D">
      <w:pPr>
        <w:numPr>
          <w:ilvl w:val="0"/>
          <w:numId w:val="53"/>
        </w:numPr>
        <w:rPr>
          <w:i/>
          <w:color w:val="000000"/>
          <w:szCs w:val="20"/>
        </w:rPr>
        <w:pPrChange w:id="6023" w:author="Fred Perez" w:date="2019-03-22T09:44:00Z">
          <w:pPr>
            <w:numPr>
              <w:numId w:val="56"/>
            </w:numPr>
            <w:tabs>
              <w:tab w:val="num" w:pos="720"/>
            </w:tabs>
            <w:ind w:left="720" w:hanging="360"/>
          </w:pPr>
        </w:pPrChange>
      </w:pPr>
      <w:r w:rsidRPr="00EE678B">
        <w:rPr>
          <w:i/>
          <w:color w:val="000000"/>
          <w:szCs w:val="20"/>
        </w:rPr>
        <w:t>Delete Printed Rx's from Suspense</w:t>
      </w:r>
    </w:p>
    <w:p w:rsidR="0093647D" w:rsidRPr="00EE678B" w:rsidRDefault="0093647D">
      <w:pPr>
        <w:numPr>
          <w:ilvl w:val="0"/>
          <w:numId w:val="53"/>
        </w:numPr>
        <w:rPr>
          <w:i/>
          <w:color w:val="000000"/>
          <w:szCs w:val="20"/>
        </w:rPr>
        <w:pPrChange w:id="6024" w:author="Fred Perez" w:date="2019-03-22T09:44:00Z">
          <w:pPr>
            <w:numPr>
              <w:numId w:val="56"/>
            </w:numPr>
            <w:tabs>
              <w:tab w:val="num" w:pos="720"/>
            </w:tabs>
            <w:ind w:left="720" w:hanging="360"/>
          </w:pPr>
        </w:pPrChange>
      </w:pPr>
      <w:r w:rsidRPr="00EE678B">
        <w:rPr>
          <w:i/>
          <w:color w:val="000000"/>
          <w:szCs w:val="20"/>
        </w:rPr>
        <w:t>Log of Suspended Rx's by Day (this Division)</w:t>
      </w:r>
    </w:p>
    <w:p w:rsidR="0093647D" w:rsidRPr="00EE678B" w:rsidRDefault="0093647D">
      <w:pPr>
        <w:numPr>
          <w:ilvl w:val="0"/>
          <w:numId w:val="53"/>
        </w:numPr>
        <w:rPr>
          <w:i/>
          <w:color w:val="000000"/>
          <w:szCs w:val="20"/>
        </w:rPr>
        <w:pPrChange w:id="6025" w:author="Fred Perez" w:date="2019-03-22T09:44:00Z">
          <w:pPr>
            <w:numPr>
              <w:numId w:val="56"/>
            </w:numPr>
            <w:tabs>
              <w:tab w:val="num" w:pos="720"/>
            </w:tabs>
            <w:ind w:left="720" w:hanging="360"/>
          </w:pPr>
        </w:pPrChange>
      </w:pPr>
      <w:r w:rsidRPr="00EE678B">
        <w:rPr>
          <w:i/>
          <w:color w:val="000000"/>
          <w:szCs w:val="20"/>
        </w:rPr>
        <w:t>Print from Suspense File</w:t>
      </w:r>
    </w:p>
    <w:p w:rsidR="0093647D" w:rsidRPr="00EE678B" w:rsidRDefault="0093647D">
      <w:pPr>
        <w:numPr>
          <w:ilvl w:val="0"/>
          <w:numId w:val="53"/>
        </w:numPr>
        <w:rPr>
          <w:i/>
          <w:color w:val="000000"/>
          <w:szCs w:val="20"/>
        </w:rPr>
        <w:pPrChange w:id="6026" w:author="Fred Perez" w:date="2019-03-22T09:44:00Z">
          <w:pPr>
            <w:numPr>
              <w:numId w:val="56"/>
            </w:numPr>
            <w:tabs>
              <w:tab w:val="num" w:pos="720"/>
            </w:tabs>
            <w:ind w:left="720" w:hanging="360"/>
          </w:pPr>
        </w:pPrChange>
      </w:pPr>
      <w:r w:rsidRPr="00EE678B">
        <w:rPr>
          <w:i/>
          <w:color w:val="000000"/>
          <w:szCs w:val="20"/>
        </w:rPr>
        <w:t>Pull Early from Suspense</w:t>
      </w:r>
    </w:p>
    <w:p w:rsidR="0093647D" w:rsidRPr="00EE678B" w:rsidRDefault="0093647D">
      <w:pPr>
        <w:numPr>
          <w:ilvl w:val="0"/>
          <w:numId w:val="53"/>
        </w:numPr>
        <w:rPr>
          <w:i/>
          <w:color w:val="000000"/>
          <w:szCs w:val="20"/>
        </w:rPr>
        <w:pPrChange w:id="6027" w:author="Fred Perez" w:date="2019-03-22T09:44:00Z">
          <w:pPr>
            <w:numPr>
              <w:numId w:val="56"/>
            </w:numPr>
            <w:tabs>
              <w:tab w:val="num" w:pos="720"/>
            </w:tabs>
            <w:ind w:left="720" w:hanging="360"/>
          </w:pPr>
        </w:pPrChange>
      </w:pPr>
      <w:r w:rsidRPr="00EE678B">
        <w:rPr>
          <w:i/>
          <w:color w:val="000000"/>
          <w:szCs w:val="20"/>
        </w:rPr>
        <w:t>Reprint Batches from Suspense</w:t>
      </w:r>
    </w:p>
    <w:p w:rsidR="0093647D" w:rsidRPr="00EE678B" w:rsidRDefault="0093647D" w:rsidP="004E0305">
      <w:pPr>
        <w:pStyle w:val="Heading2"/>
      </w:pPr>
      <w:bookmarkStart w:id="6028" w:name="_Toc520299279"/>
      <w:bookmarkStart w:id="6029" w:name="_Toc520304746"/>
      <w:bookmarkStart w:id="6030" w:name="_Toc32837014"/>
      <w:bookmarkStart w:id="6031" w:name="_Toc38424667"/>
      <w:bookmarkStart w:id="6032" w:name="_Toc50535360"/>
      <w:bookmarkStart w:id="6033" w:name="_Toc280701366"/>
      <w:bookmarkStart w:id="6034" w:name="_Toc299044537"/>
      <w:bookmarkStart w:id="6035" w:name="_Toc280853706"/>
      <w:bookmarkStart w:id="6036" w:name="_Toc303286268"/>
      <w:bookmarkStart w:id="6037" w:name="_Toc339962154"/>
      <w:bookmarkStart w:id="6038" w:name="_Toc339962667"/>
      <w:bookmarkStart w:id="6039" w:name="_Toc340138813"/>
      <w:bookmarkStart w:id="6040" w:name="_Toc340139083"/>
      <w:bookmarkStart w:id="6041" w:name="_Toc340139363"/>
      <w:bookmarkStart w:id="6042" w:name="_Toc340143976"/>
      <w:bookmarkStart w:id="6043" w:name="_Toc340144233"/>
      <w:bookmarkStart w:id="6044" w:name="_Toc4140560"/>
      <w:r w:rsidRPr="00EE678B">
        <w:t>Auto-delete from Suspense</w:t>
      </w:r>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r w:rsidRPr="00EE678B">
        <w:fldChar w:fldCharType="begin"/>
      </w:r>
      <w:r w:rsidRPr="00EE678B">
        <w:instrText>XE "Auto-delete from Suspense"</w:instrText>
      </w:r>
      <w:r w:rsidRPr="00EE678B">
        <w:fldChar w:fldCharType="end"/>
      </w:r>
    </w:p>
    <w:p w:rsidR="0093647D" w:rsidRPr="00EE678B" w:rsidRDefault="0093647D" w:rsidP="007D02E1">
      <w:pPr>
        <w:pStyle w:val="Manual-optionname"/>
      </w:pPr>
      <w:r w:rsidRPr="00EE678B">
        <w:t>[PSO PNDEL]</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iCs/>
          <w:color w:val="000000"/>
          <w:szCs w:val="20"/>
        </w:rPr>
        <w:t xml:space="preserve">The </w:t>
      </w:r>
      <w:r w:rsidRPr="00EE678B">
        <w:rPr>
          <w:i/>
          <w:color w:val="000000"/>
          <w:szCs w:val="20"/>
        </w:rPr>
        <w:t>Auto-delete from Suspense</w:t>
      </w:r>
      <w:r w:rsidRPr="00EE678B">
        <w:rPr>
          <w:color w:val="000000"/>
          <w:szCs w:val="20"/>
        </w:rPr>
        <w:t xml:space="preserve"> option is the same as the V. 6.0 option </w:t>
      </w:r>
      <w:r w:rsidRPr="00EE678B">
        <w:rPr>
          <w:i/>
          <w:color w:val="000000"/>
          <w:szCs w:val="20"/>
        </w:rPr>
        <w:t>Delete from Suspense File</w:t>
      </w:r>
      <w:r w:rsidRPr="00EE678B">
        <w:rPr>
          <w:color w:val="000000"/>
          <w:szCs w:val="20"/>
        </w:rPr>
        <w:t xml:space="preserve">. This option allows deletion of the records of all the prescriptions that have already been printed prior to the user specified number of days. This specified number of days must be set from 7 to 90 days at the "DAYS PRINTED RX STAYS IN 52.5" prompt in the </w:t>
      </w:r>
      <w:r w:rsidRPr="00EE678B">
        <w:rPr>
          <w:i/>
          <w:color w:val="000000"/>
          <w:szCs w:val="20"/>
        </w:rPr>
        <w:t>Site Parameter Enter/Edit</w:t>
      </w:r>
      <w:r w:rsidRPr="00EE678B">
        <w:rPr>
          <w:color w:val="000000"/>
          <w:szCs w:val="20"/>
        </w:rPr>
        <w:t xml:space="preserve"> option. The task is set to run every 7 days at the user specified time. The user may also re-queue or de-queue this task using this option. Once a prescription is deleted from suspense, it cannot be reset for reprinting. This option will delete based on the date the prescription was printed from suspense, not the date that it was originally suspended for. The reason for this is that one batch may print on a certain day with prescriptions with different original suspense dates. This job will therefore never delete only part of a printed batch.</w:t>
      </w:r>
    </w:p>
    <w:p w:rsidR="0093647D" w:rsidRPr="00EE678B" w:rsidRDefault="0093647D" w:rsidP="0093647D">
      <w:pPr>
        <w:rPr>
          <w:color w:val="000000"/>
          <w:szCs w:val="20"/>
        </w:rPr>
      </w:pPr>
    </w:p>
    <w:p w:rsidR="0093647D" w:rsidRPr="00EE678B" w:rsidRDefault="0093647D" w:rsidP="00644AD6">
      <w:pPr>
        <w:pStyle w:val="ExampleHeading"/>
        <w:rPr>
          <w:rFonts w:eastAsia="MS Mincho"/>
        </w:rPr>
      </w:pPr>
      <w:r w:rsidRPr="00EE678B">
        <w:rPr>
          <w:rFonts w:eastAsia="MS Mincho"/>
        </w:rPr>
        <w:t>Example: Auto-delete from Suspense</w:t>
      </w:r>
    </w:p>
    <w:p w:rsidR="0093647D" w:rsidRPr="00EE678B" w:rsidRDefault="0093647D" w:rsidP="00E20A49">
      <w:pPr>
        <w:pStyle w:val="ScreenCapture"/>
      </w:pPr>
      <w:r w:rsidRPr="00EE678B">
        <w:t xml:space="preserve">Select Suspense Functions Option: </w:t>
      </w:r>
      <w:r w:rsidRPr="00EE678B">
        <w:rPr>
          <w:b/>
          <w:bCs/>
        </w:rPr>
        <w:t>Auto</w:t>
      </w:r>
      <w:r w:rsidRPr="00EE678B">
        <w:t>-delete from Suspense</w:t>
      </w:r>
    </w:p>
    <w:p w:rsidR="0093647D" w:rsidRPr="00EE678B" w:rsidRDefault="0093647D" w:rsidP="00E20A49">
      <w:pPr>
        <w:pStyle w:val="ScreenCapture"/>
        <w:rPr>
          <w:rFonts w:eastAsia="MS Mincho"/>
        </w:rPr>
      </w:pPr>
    </w:p>
    <w:p w:rsidR="0093647D" w:rsidRPr="00EE678B" w:rsidRDefault="0093647D" w:rsidP="00E20A49">
      <w:pPr>
        <w:pStyle w:val="ScreenCapture"/>
        <w:rPr>
          <w:b/>
          <w:bCs/>
        </w:rPr>
      </w:pPr>
      <w:r w:rsidRPr="00EE678B">
        <w:t xml:space="preserve">                          </w:t>
      </w:r>
      <w:r w:rsidRPr="00EE678B">
        <w:rPr>
          <w:b/>
          <w:bCs/>
        </w:rPr>
        <w:t>Edit Option Schedule</w:t>
      </w:r>
    </w:p>
    <w:p w:rsidR="0093647D" w:rsidRPr="00EE678B" w:rsidRDefault="0093647D" w:rsidP="00E20A49">
      <w:pPr>
        <w:pStyle w:val="ScreenCapture"/>
      </w:pPr>
      <w:r w:rsidRPr="00EE678B">
        <w:t xml:space="preserve">    </w:t>
      </w:r>
      <w:r w:rsidRPr="00EE678B">
        <w:rPr>
          <w:b/>
          <w:bCs/>
        </w:rPr>
        <w:t>Option Name:</w:t>
      </w:r>
      <w:r w:rsidRPr="00EE678B">
        <w:t xml:space="preserve"> </w:t>
      </w:r>
      <w:r w:rsidRPr="00EE678B">
        <w:rPr>
          <w:shd w:val="clear" w:color="auto" w:fill="FFFFFF"/>
        </w:rPr>
        <w:t>PSO PNDEL1</w:t>
      </w:r>
      <w:r w:rsidRPr="00EE678B">
        <w:t xml:space="preserve">                   </w:t>
      </w:r>
    </w:p>
    <w:p w:rsidR="0093647D" w:rsidRPr="00EE678B" w:rsidRDefault="0093647D" w:rsidP="00E20A49">
      <w:pPr>
        <w:pStyle w:val="ScreenCapture"/>
      </w:pPr>
      <w:r w:rsidRPr="00EE678B">
        <w:t xml:space="preserve">    </w:t>
      </w:r>
      <w:r w:rsidRPr="00EE678B">
        <w:rPr>
          <w:b/>
          <w:bCs/>
        </w:rPr>
        <w:t>Menu Text:</w:t>
      </w:r>
      <w:r w:rsidRPr="00EE678B">
        <w:t xml:space="preserve"> Auto-delete from Suspense                 </w:t>
      </w:r>
      <w:r w:rsidRPr="00EE678B">
        <w:rPr>
          <w:b/>
          <w:bCs/>
        </w:rPr>
        <w:t>TASK ID:</w:t>
      </w:r>
      <w:r w:rsidRPr="00EE678B">
        <w:t xml:space="preserve"> </w:t>
      </w:r>
      <w:r w:rsidRPr="00EE678B">
        <w:rPr>
          <w:b/>
          <w:bCs/>
        </w:rPr>
        <w:t>1091148</w:t>
      </w:r>
    </w:p>
    <w:p w:rsidR="0093647D" w:rsidRPr="00EE678B" w:rsidRDefault="0093647D" w:rsidP="00E20A49">
      <w:pPr>
        <w:pStyle w:val="ScreenCapture"/>
      </w:pPr>
      <w:r w:rsidRPr="00EE678B">
        <w:t xml:space="preserve">  __________________________________________________________________________</w:t>
      </w:r>
    </w:p>
    <w:p w:rsidR="0093647D" w:rsidRPr="00EE678B" w:rsidRDefault="0093647D" w:rsidP="00E20A49">
      <w:pPr>
        <w:pStyle w:val="ScreenCapture"/>
      </w:pPr>
    </w:p>
    <w:p w:rsidR="0093647D" w:rsidRPr="00EE678B" w:rsidRDefault="0093647D" w:rsidP="00E20A49">
      <w:pPr>
        <w:pStyle w:val="ScreenCapture"/>
      </w:pPr>
      <w:r w:rsidRPr="00EE678B">
        <w:t xml:space="preserve">  </w:t>
      </w:r>
      <w:r w:rsidRPr="00EE678B">
        <w:rPr>
          <w:b/>
          <w:bCs/>
        </w:rPr>
        <w:t>QUEUED TO RUN AT WHAT TIME:</w:t>
      </w:r>
      <w:r w:rsidRPr="00EE678B">
        <w:t xml:space="preserve"> JUL 13,1997@01:00            </w:t>
      </w:r>
    </w:p>
    <w:p w:rsidR="0093647D" w:rsidRPr="00EE678B" w:rsidRDefault="0093647D" w:rsidP="00E20A49">
      <w:pPr>
        <w:pStyle w:val="ScreenCapture"/>
      </w:pPr>
    </w:p>
    <w:p w:rsidR="0093647D" w:rsidRPr="00EE678B" w:rsidRDefault="0093647D" w:rsidP="00E20A49">
      <w:pPr>
        <w:pStyle w:val="ScreenCapture"/>
      </w:pPr>
      <w:r w:rsidRPr="00EE678B">
        <w:t>DEVICE FOR QUEUED JOB OUTPUT:</w:t>
      </w:r>
    </w:p>
    <w:p w:rsidR="0093647D" w:rsidRPr="00EE678B" w:rsidRDefault="0093647D" w:rsidP="00E20A49">
      <w:pPr>
        <w:pStyle w:val="ScreenCapture"/>
      </w:pPr>
    </w:p>
    <w:p w:rsidR="0093647D" w:rsidRPr="00EE678B" w:rsidRDefault="0093647D" w:rsidP="00E20A49">
      <w:pPr>
        <w:pStyle w:val="ScreenCapture"/>
      </w:pPr>
      <w:r w:rsidRPr="00EE678B">
        <w:t xml:space="preserve"> QUEUED TO RUN ON VOLUME SET:</w:t>
      </w:r>
    </w:p>
    <w:p w:rsidR="0093647D" w:rsidRPr="00EE678B" w:rsidRDefault="0093647D" w:rsidP="00E20A49">
      <w:pPr>
        <w:pStyle w:val="ScreenCapture"/>
      </w:pPr>
    </w:p>
    <w:p w:rsidR="0093647D" w:rsidRPr="00EE678B" w:rsidRDefault="0093647D" w:rsidP="00E20A49">
      <w:pPr>
        <w:pStyle w:val="ScreenCapture"/>
      </w:pPr>
      <w:r w:rsidRPr="00EE678B">
        <w:t xml:space="preserve">      </w:t>
      </w:r>
      <w:r w:rsidRPr="00EE678B">
        <w:rPr>
          <w:b/>
          <w:bCs/>
        </w:rPr>
        <w:t>RESCHEDULING FREQUENCY:</w:t>
      </w:r>
      <w:r w:rsidRPr="00EE678B">
        <w:t xml:space="preserve"> 8D                           </w:t>
      </w:r>
    </w:p>
    <w:p w:rsidR="0093647D" w:rsidRPr="00EE678B" w:rsidRDefault="0093647D" w:rsidP="00E20A49">
      <w:pPr>
        <w:pStyle w:val="ScreenCapture"/>
      </w:pPr>
    </w:p>
    <w:p w:rsidR="0093647D" w:rsidRPr="00EE678B" w:rsidRDefault="0093647D" w:rsidP="00E20A49">
      <w:pPr>
        <w:pStyle w:val="ScreenCapture"/>
      </w:pPr>
      <w:r w:rsidRPr="00EE678B">
        <w:t xml:space="preserve">             TASK PARAMETERS:</w:t>
      </w:r>
    </w:p>
    <w:p w:rsidR="0093647D" w:rsidRPr="00EE678B" w:rsidRDefault="0093647D" w:rsidP="00E20A49">
      <w:pPr>
        <w:pStyle w:val="ScreenCapture"/>
      </w:pPr>
    </w:p>
    <w:p w:rsidR="0093647D" w:rsidRPr="00EE678B" w:rsidRDefault="0093647D" w:rsidP="00E20A49">
      <w:pPr>
        <w:pStyle w:val="ScreenCapture"/>
      </w:pPr>
      <w:r w:rsidRPr="00EE678B">
        <w:t xml:space="preserve">            SPECIAL QUEUEING:</w:t>
      </w:r>
    </w:p>
    <w:p w:rsidR="0093647D" w:rsidRPr="00EE678B" w:rsidRDefault="0093647D" w:rsidP="00E20A49">
      <w:pPr>
        <w:pStyle w:val="ScreenCapture"/>
      </w:pPr>
    </w:p>
    <w:p w:rsidR="0093647D" w:rsidRPr="00EE678B" w:rsidRDefault="0093647D" w:rsidP="00E20A49">
      <w:pPr>
        <w:pStyle w:val="ScreenCapture"/>
      </w:pPr>
      <w:r w:rsidRPr="00EE678B">
        <w:t>_______________________________________________________________________________</w:t>
      </w:r>
    </w:p>
    <w:p w:rsidR="0093647D" w:rsidRPr="00EE678B" w:rsidRDefault="0093647D" w:rsidP="00E20A49">
      <w:pPr>
        <w:pStyle w:val="ScreenCapture"/>
      </w:pPr>
    </w:p>
    <w:p w:rsidR="0093647D" w:rsidRPr="00EE678B" w:rsidRDefault="0093647D" w:rsidP="00E20A49">
      <w:pPr>
        <w:pStyle w:val="ScreenCapture"/>
      </w:pPr>
    </w:p>
    <w:p w:rsidR="0093647D" w:rsidRPr="00EE678B" w:rsidRDefault="0093647D" w:rsidP="00E20A49">
      <w:pPr>
        <w:pStyle w:val="ScreenCapture"/>
      </w:pPr>
      <w:r w:rsidRPr="00EE678B">
        <w:t xml:space="preserve">COMMAND:                                       Press &lt;PF1&gt;H for help    </w:t>
      </w:r>
      <w:r w:rsidRPr="00EE678B">
        <w:rPr>
          <w:shd w:val="clear" w:color="auto" w:fill="FFFFFF"/>
        </w:rPr>
        <w:t>Insert</w:t>
      </w:r>
    </w:p>
    <w:p w:rsidR="0093647D" w:rsidRPr="00EE678B" w:rsidRDefault="0093647D" w:rsidP="004E0305">
      <w:pPr>
        <w:pStyle w:val="Heading2"/>
      </w:pPr>
      <w:bookmarkStart w:id="6045" w:name="_Toc520299280"/>
      <w:bookmarkStart w:id="6046" w:name="_Toc520304747"/>
      <w:bookmarkStart w:id="6047" w:name="_Toc32837015"/>
      <w:bookmarkStart w:id="6048" w:name="_Toc38424668"/>
      <w:bookmarkStart w:id="6049" w:name="_Toc50535361"/>
      <w:bookmarkStart w:id="6050" w:name="_Toc280701367"/>
      <w:bookmarkStart w:id="6051" w:name="_Toc299044538"/>
      <w:bookmarkStart w:id="6052" w:name="_Toc280853707"/>
      <w:bookmarkStart w:id="6053" w:name="_Toc303286269"/>
      <w:bookmarkStart w:id="6054" w:name="_Toc339962155"/>
      <w:bookmarkStart w:id="6055" w:name="_Toc339962668"/>
      <w:bookmarkStart w:id="6056" w:name="_Toc340138814"/>
      <w:bookmarkStart w:id="6057" w:name="_Toc340139084"/>
      <w:bookmarkStart w:id="6058" w:name="_Toc340139364"/>
      <w:bookmarkStart w:id="6059" w:name="_Toc340143977"/>
      <w:bookmarkStart w:id="6060" w:name="_Toc340144234"/>
      <w:bookmarkStart w:id="6061" w:name="_Toc4140561"/>
      <w:r w:rsidRPr="00EE678B">
        <w:t>Change Suspense Date</w:t>
      </w:r>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r w:rsidRPr="00EE678B">
        <w:fldChar w:fldCharType="begin"/>
      </w:r>
      <w:r w:rsidRPr="00EE678B">
        <w:instrText>XE "Change Suspense Date"</w:instrText>
      </w:r>
      <w:r w:rsidRPr="00EE678B">
        <w:fldChar w:fldCharType="end"/>
      </w:r>
    </w:p>
    <w:p w:rsidR="0093647D" w:rsidRPr="00EE678B" w:rsidRDefault="0093647D" w:rsidP="007D02E1">
      <w:pPr>
        <w:pStyle w:val="Manual-optionname"/>
      </w:pPr>
      <w:r w:rsidRPr="00EE678B">
        <w:t>[PSO PNDCHG]</w:t>
      </w:r>
    </w:p>
    <w:p w:rsidR="0093647D" w:rsidRPr="00EE678B" w:rsidRDefault="0093647D" w:rsidP="007D02E1">
      <w:pPr>
        <w:keepNext/>
        <w:rPr>
          <w:color w:val="000000"/>
          <w:szCs w:val="20"/>
        </w:rPr>
      </w:pPr>
    </w:p>
    <w:p w:rsidR="0093647D" w:rsidRPr="00EE678B" w:rsidRDefault="0093647D" w:rsidP="0093647D">
      <w:pPr>
        <w:rPr>
          <w:color w:val="000000"/>
          <w:szCs w:val="20"/>
        </w:rPr>
      </w:pPr>
      <w:r w:rsidRPr="00EE678B">
        <w:rPr>
          <w:color w:val="000000"/>
          <w:szCs w:val="20"/>
        </w:rPr>
        <w:t>This option allows the suspense date for a specific prescription or all prescriptions for a patient to be changed. The new suspense date will become the fill/refill date automatically. The user is also given the opportunity to delete a specific prescription, or all prescriptions for a patient, from suspense while in this option. If a refill is deleted from suspense that has not yet been printed, the refill information will be deleted from the prescription, and the various fill dates will be adjusted accordingly. This option does not produce a label.</w:t>
      </w:r>
    </w:p>
    <w:p w:rsidR="0093647D" w:rsidRPr="00EE678B" w:rsidRDefault="0093647D" w:rsidP="004E0305">
      <w:pPr>
        <w:pStyle w:val="Heading2"/>
      </w:pPr>
      <w:bookmarkStart w:id="6062" w:name="_Toc520299281"/>
      <w:bookmarkStart w:id="6063" w:name="_Toc520304748"/>
      <w:bookmarkStart w:id="6064" w:name="_Toc32837016"/>
      <w:bookmarkStart w:id="6065" w:name="_Toc38424669"/>
      <w:bookmarkStart w:id="6066" w:name="_Toc50535362"/>
      <w:bookmarkStart w:id="6067" w:name="_Toc280701368"/>
      <w:bookmarkStart w:id="6068" w:name="_Toc299044539"/>
      <w:bookmarkStart w:id="6069" w:name="_Toc280853708"/>
      <w:bookmarkStart w:id="6070" w:name="_Toc303286270"/>
      <w:bookmarkStart w:id="6071" w:name="_Toc339962156"/>
      <w:bookmarkStart w:id="6072" w:name="_Toc339962669"/>
      <w:bookmarkStart w:id="6073" w:name="_Toc340138815"/>
      <w:bookmarkStart w:id="6074" w:name="_Toc340139085"/>
      <w:bookmarkStart w:id="6075" w:name="_Toc340139365"/>
      <w:bookmarkStart w:id="6076" w:name="_Toc340143978"/>
      <w:bookmarkStart w:id="6077" w:name="_Toc340144235"/>
      <w:bookmarkStart w:id="6078" w:name="_Toc4140562"/>
      <w:r w:rsidRPr="00EE678B">
        <w:t>Count of Suspended Rx's by Day</w:t>
      </w:r>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r w:rsidRPr="00EE678B">
        <w:fldChar w:fldCharType="begin"/>
      </w:r>
      <w:r w:rsidRPr="00EE678B">
        <w:instrText>XE "Count of Suspended Rx's by Day"</w:instrText>
      </w:r>
      <w:r w:rsidRPr="00EE678B">
        <w:fldChar w:fldCharType="end"/>
      </w:r>
    </w:p>
    <w:p w:rsidR="0093647D" w:rsidRPr="00EE678B" w:rsidRDefault="0093647D" w:rsidP="007D02E1">
      <w:pPr>
        <w:pStyle w:val="Manual-optionname"/>
      </w:pPr>
      <w:r w:rsidRPr="00EE678B">
        <w:t>[PSO PNDCNT]</w:t>
      </w:r>
    </w:p>
    <w:p w:rsidR="0093647D" w:rsidRPr="00EE678B" w:rsidRDefault="0093647D" w:rsidP="007D02E1">
      <w:pPr>
        <w:keepNext/>
        <w:rPr>
          <w:rFonts w:eastAsia="MS Mincho"/>
          <w:szCs w:val="20"/>
        </w:rPr>
      </w:pPr>
    </w:p>
    <w:p w:rsidR="0093647D" w:rsidRPr="00EE678B" w:rsidRDefault="0093647D" w:rsidP="0093647D">
      <w:pPr>
        <w:rPr>
          <w:color w:val="000000"/>
          <w:szCs w:val="20"/>
        </w:rPr>
      </w:pPr>
      <w:r w:rsidRPr="00EE678B">
        <w:rPr>
          <w:color w:val="000000"/>
          <w:szCs w:val="20"/>
        </w:rPr>
        <w:t>This option allows printing of a list showing the total number of prescriptions in the RX SUSPENSE file for every day in the specified time period.</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This option can help the pharmacy anticipate the workload for particular days.</w:t>
      </w:r>
    </w:p>
    <w:p w:rsidR="0093647D" w:rsidRPr="00EE678B" w:rsidRDefault="0093647D" w:rsidP="004E0305">
      <w:pPr>
        <w:pStyle w:val="Heading2"/>
      </w:pPr>
      <w:bookmarkStart w:id="6079" w:name="_Toc520299282"/>
      <w:bookmarkStart w:id="6080" w:name="_Toc520304749"/>
      <w:bookmarkStart w:id="6081" w:name="_Toc32837017"/>
      <w:bookmarkStart w:id="6082" w:name="_Toc38424670"/>
      <w:bookmarkStart w:id="6083" w:name="_Toc50535363"/>
      <w:bookmarkStart w:id="6084" w:name="_Toc280701369"/>
      <w:bookmarkStart w:id="6085" w:name="_Toc299044540"/>
      <w:bookmarkStart w:id="6086" w:name="_Toc280853709"/>
      <w:bookmarkStart w:id="6087" w:name="_Toc303286271"/>
      <w:bookmarkStart w:id="6088" w:name="_Toc339962157"/>
      <w:bookmarkStart w:id="6089" w:name="_Toc339962670"/>
      <w:bookmarkStart w:id="6090" w:name="_Toc340138816"/>
      <w:bookmarkStart w:id="6091" w:name="_Toc340139086"/>
      <w:bookmarkStart w:id="6092" w:name="_Toc340139366"/>
      <w:bookmarkStart w:id="6093" w:name="_Toc340143979"/>
      <w:bookmarkStart w:id="6094" w:name="_Toc340144236"/>
      <w:bookmarkStart w:id="6095" w:name="_Toc4140563"/>
      <w:r w:rsidRPr="00EE678B">
        <w:t>Delete Printed Rx's from Suspense</w:t>
      </w:r>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r w:rsidRPr="00EE678B">
        <w:fldChar w:fldCharType="begin"/>
      </w:r>
      <w:r w:rsidRPr="00EE678B">
        <w:instrText>XE "Delete Printed Rx's from Suspense"</w:instrText>
      </w:r>
      <w:r w:rsidRPr="00EE678B">
        <w:fldChar w:fldCharType="end"/>
      </w:r>
    </w:p>
    <w:p w:rsidR="0093647D" w:rsidRPr="00EE678B" w:rsidRDefault="0093647D" w:rsidP="007D02E1">
      <w:pPr>
        <w:pStyle w:val="Manual-optionname"/>
      </w:pPr>
      <w:r w:rsidRPr="00EE678B">
        <w:t>[PSO PNDPRI]</w:t>
      </w:r>
    </w:p>
    <w:p w:rsidR="0093647D" w:rsidRPr="00EE678B" w:rsidRDefault="0093647D" w:rsidP="007D02E1">
      <w:pPr>
        <w:keepNext/>
        <w:tabs>
          <w:tab w:val="left" w:pos="1080"/>
        </w:tabs>
        <w:rPr>
          <w:rFonts w:eastAsia="MS Mincho"/>
          <w:color w:val="000000"/>
        </w:rPr>
      </w:pPr>
    </w:p>
    <w:p w:rsidR="0093647D" w:rsidRPr="00EE678B" w:rsidRDefault="0093647D" w:rsidP="0093647D">
      <w:pPr>
        <w:rPr>
          <w:color w:val="000000"/>
          <w:szCs w:val="20"/>
        </w:rPr>
      </w:pPr>
      <w:r w:rsidRPr="00EE678B">
        <w:rPr>
          <w:color w:val="000000"/>
          <w:szCs w:val="20"/>
        </w:rPr>
        <w:t xml:space="preserve">With this option printed prescriptions can be deleted from suspense manually. Basically, it does the same thing as the </w:t>
      </w:r>
      <w:r w:rsidRPr="00EE678B">
        <w:rPr>
          <w:i/>
          <w:color w:val="000000"/>
          <w:szCs w:val="20"/>
        </w:rPr>
        <w:t>Auto-delete from Suspense</w:t>
      </w:r>
      <w:r w:rsidRPr="00EE678B">
        <w:rPr>
          <w:color w:val="000000"/>
          <w:szCs w:val="20"/>
        </w:rPr>
        <w:t xml:space="preserve"> option, but it prompts the user to delete a single prescription, all prescriptions for one patient, all prescriptions for a given date range, or all prescriptions that have printed in a batch.</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 xml:space="preserve">A batch is the group of labels that printed for a particular Print from Suspense File job. For example, if for one day, the </w:t>
      </w:r>
      <w:r w:rsidRPr="00EE678B">
        <w:rPr>
          <w:i/>
          <w:color w:val="000000"/>
          <w:szCs w:val="20"/>
        </w:rPr>
        <w:t>Print from Suspense File</w:t>
      </w:r>
      <w:r w:rsidRPr="00EE678B">
        <w:rPr>
          <w:color w:val="000000"/>
          <w:szCs w:val="20"/>
        </w:rPr>
        <w:t xml:space="preserve"> option is queued 3 times, three batches will be printed for that day. (See the</w:t>
      </w:r>
      <w:r w:rsidRPr="00EE678B">
        <w:rPr>
          <w:i/>
          <w:color w:val="000000"/>
          <w:szCs w:val="20"/>
        </w:rPr>
        <w:t xml:space="preserve"> Print from Suspense File</w:t>
      </w:r>
      <w:r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it is necessary to reset and reprint the suspense labels and only selected labels are wanted, those not wanted can be deleted from the batch. The deleted labels will not be reprinted as part of the batch.</w:t>
      </w:r>
    </w:p>
    <w:p w:rsidR="0093647D" w:rsidRPr="00EE678B" w:rsidRDefault="0093647D" w:rsidP="004E0305">
      <w:pPr>
        <w:pStyle w:val="Heading2"/>
      </w:pPr>
      <w:bookmarkStart w:id="6096" w:name="_Toc520299283"/>
      <w:bookmarkStart w:id="6097" w:name="_Toc520304750"/>
      <w:bookmarkStart w:id="6098" w:name="_Toc32837018"/>
      <w:bookmarkStart w:id="6099" w:name="_Toc38424671"/>
      <w:bookmarkStart w:id="6100" w:name="_Toc50535364"/>
      <w:bookmarkStart w:id="6101" w:name="_Toc280701370"/>
      <w:bookmarkStart w:id="6102" w:name="_Toc299044541"/>
      <w:bookmarkStart w:id="6103" w:name="_Toc280853710"/>
      <w:bookmarkStart w:id="6104" w:name="_Toc303286272"/>
      <w:bookmarkStart w:id="6105" w:name="_Toc339962158"/>
      <w:bookmarkStart w:id="6106" w:name="_Toc339962671"/>
      <w:bookmarkStart w:id="6107" w:name="_Toc340138817"/>
      <w:bookmarkStart w:id="6108" w:name="_Toc340139087"/>
      <w:bookmarkStart w:id="6109" w:name="_Toc340139367"/>
      <w:bookmarkStart w:id="6110" w:name="_Toc340143980"/>
      <w:bookmarkStart w:id="6111" w:name="_Toc340144237"/>
      <w:bookmarkStart w:id="6112" w:name="_Toc4140564"/>
      <w:r w:rsidRPr="00EE678B">
        <w:t>Log of Suspended Rx's by Day (this Division)</w:t>
      </w:r>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r w:rsidRPr="00EE678B">
        <w:fldChar w:fldCharType="begin"/>
      </w:r>
      <w:r w:rsidRPr="00EE678B">
        <w:instrText>XE "Log of Suspended Rx's by Day (this Division)"</w:instrText>
      </w:r>
      <w:r w:rsidRPr="00EE678B">
        <w:fldChar w:fldCharType="end"/>
      </w:r>
    </w:p>
    <w:p w:rsidR="0093647D" w:rsidRPr="00EE678B" w:rsidRDefault="0093647D" w:rsidP="007D02E1">
      <w:pPr>
        <w:pStyle w:val="Manual-optionname"/>
      </w:pPr>
      <w:r w:rsidRPr="00EE678B">
        <w:t>[PSO PNDLOG]</w:t>
      </w:r>
    </w:p>
    <w:p w:rsidR="0093647D" w:rsidRPr="00EE678B" w:rsidRDefault="0093647D" w:rsidP="007D02E1">
      <w:pPr>
        <w:keepNext/>
        <w:rPr>
          <w:color w:val="000000"/>
          <w:szCs w:val="20"/>
        </w:rPr>
      </w:pPr>
    </w:p>
    <w:p w:rsidR="0093647D" w:rsidRPr="00EE678B" w:rsidRDefault="0093647D" w:rsidP="00026381">
      <w:pPr>
        <w:rPr>
          <w:color w:val="000000"/>
          <w:szCs w:val="24"/>
        </w:rPr>
      </w:pPr>
      <w:r w:rsidRPr="00EE678B">
        <w:rPr>
          <w:color w:val="000000"/>
          <w:szCs w:val="24"/>
        </w:rPr>
        <w:t>Using this option, the manager can print a report by division of all suspended prescriptions sorted either by patient or identification number. The log contains the prescription number, patient name, drug name, type, and print status.</w:t>
      </w:r>
    </w:p>
    <w:p w:rsidR="0093647D" w:rsidRPr="00EE678B" w:rsidRDefault="0093647D" w:rsidP="0093647D">
      <w:pPr>
        <w:rPr>
          <w:color w:val="000000"/>
          <w:szCs w:val="24"/>
        </w:rPr>
      </w:pPr>
    </w:p>
    <w:p w:rsidR="0093647D" w:rsidRPr="00EE678B" w:rsidRDefault="0093647D" w:rsidP="0093647D">
      <w:pPr>
        <w:rPr>
          <w:color w:val="000000"/>
          <w:szCs w:val="24"/>
        </w:rPr>
      </w:pPr>
      <w:r w:rsidRPr="00EE678B">
        <w:rPr>
          <w:color w:val="000000"/>
          <w:szCs w:val="24"/>
        </w:rPr>
        <w:t>The</w:t>
      </w:r>
      <w:r w:rsidRPr="00EE678B">
        <w:rPr>
          <w:i/>
          <w:color w:val="000000"/>
          <w:sz w:val="24"/>
          <w:szCs w:val="24"/>
        </w:rPr>
        <w:t xml:space="preserve"> Log of Suspended Rx's by Day (this Division)</w:t>
      </w:r>
      <w:r w:rsidRPr="00EE678B">
        <w:rPr>
          <w:color w:val="000000"/>
          <w:szCs w:val="24"/>
        </w:rPr>
        <w:t xml:space="preserve"> [PSO PNDLOG] option is updated to add a new column showing the B/D/F (Bad Address Indicator/ Do Not Mail/ Foreign Address) status of the prescription.</w:t>
      </w:r>
    </w:p>
    <w:p w:rsidR="0093647D" w:rsidRPr="00EE678B" w:rsidRDefault="0093647D" w:rsidP="004E0305">
      <w:pPr>
        <w:pStyle w:val="Heading2"/>
      </w:pPr>
      <w:bookmarkStart w:id="6113" w:name="_Toc520299284"/>
      <w:bookmarkStart w:id="6114" w:name="_Toc520304751"/>
      <w:bookmarkStart w:id="6115" w:name="_Toc32837019"/>
      <w:bookmarkStart w:id="6116" w:name="_Toc38424672"/>
      <w:bookmarkStart w:id="6117" w:name="_Toc50535365"/>
      <w:bookmarkStart w:id="6118" w:name="_Toc280701371"/>
      <w:bookmarkStart w:id="6119" w:name="_Toc299044542"/>
      <w:bookmarkStart w:id="6120" w:name="_Toc280853711"/>
      <w:bookmarkStart w:id="6121" w:name="_Toc303286273"/>
      <w:bookmarkStart w:id="6122" w:name="_Toc339962159"/>
      <w:bookmarkStart w:id="6123" w:name="_Toc339962672"/>
      <w:bookmarkStart w:id="6124" w:name="_Toc340138818"/>
      <w:bookmarkStart w:id="6125" w:name="_Toc340139088"/>
      <w:bookmarkStart w:id="6126" w:name="_Toc340139368"/>
      <w:bookmarkStart w:id="6127" w:name="_Toc340143981"/>
      <w:bookmarkStart w:id="6128" w:name="_Toc340144238"/>
      <w:bookmarkStart w:id="6129" w:name="_Toc4140565"/>
      <w:r w:rsidRPr="00EE678B">
        <w:t>Print from Suspense File</w:t>
      </w:r>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r w:rsidRPr="00EE678B">
        <w:fldChar w:fldCharType="begin"/>
      </w:r>
      <w:r w:rsidRPr="00EE678B">
        <w:instrText>XE "Print from Suspense File"</w:instrText>
      </w:r>
      <w:r w:rsidRPr="00EE678B">
        <w:fldChar w:fldCharType="end"/>
      </w:r>
    </w:p>
    <w:p w:rsidR="0093647D" w:rsidRPr="00EE678B" w:rsidRDefault="0093647D" w:rsidP="007D02E1">
      <w:pPr>
        <w:pStyle w:val="Manual-optionname"/>
      </w:pPr>
      <w:r w:rsidRPr="00EE678B">
        <w:t>[PSO PNDLBL]</w:t>
      </w:r>
    </w:p>
    <w:p w:rsidR="0093647D" w:rsidRPr="00EE678B" w:rsidRDefault="0093647D" w:rsidP="007D02E1">
      <w:pPr>
        <w:keepNext/>
        <w:tabs>
          <w:tab w:val="left" w:pos="1080"/>
        </w:tabs>
        <w:rPr>
          <w:rFonts w:eastAsia="MS Mincho"/>
          <w:color w:val="000000"/>
        </w:rPr>
      </w:pPr>
    </w:p>
    <w:p w:rsidR="0093647D" w:rsidRPr="00EE678B" w:rsidRDefault="0093647D" w:rsidP="0093647D">
      <w:pPr>
        <w:rPr>
          <w:color w:val="000000"/>
          <w:szCs w:val="20"/>
        </w:rPr>
      </w:pPr>
      <w:r w:rsidRPr="00EE678B">
        <w:rPr>
          <w:color w:val="000000"/>
          <w:szCs w:val="20"/>
        </w:rPr>
        <w:t>This option allows the user to print labels from the RX SUSPENSE file. First, enter the “Print Through” date. Any prescriptions with a suspense date on or before the date entered will print. Additionally, if a patient has at least one prescription on or before the date entered, any other prescriptions for that patient that are in suspense will be printed for the site parameter specified number of days to be pulled from suspense.</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For example, if today’s date is entered and Patient A has a prescription to be printed through the date entered, all of Patient A's prescriptions between the date entered plus the number of days set in the local site parameter will be printed. If there are no prescriptions for Patient A through the date entered, no labels will print.</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Labels can be sorted by the patient name, the SSN, or the DEA Special Handling code. If sorted by DEA, the labels must then sort by patient name or SSN. Sorting by DEA will send the labels to the printer in three groups:</w:t>
      </w:r>
    </w:p>
    <w:p w:rsidR="0093647D" w:rsidRPr="00EE678B" w:rsidRDefault="0093647D">
      <w:pPr>
        <w:numPr>
          <w:ilvl w:val="0"/>
          <w:numId w:val="47"/>
        </w:numPr>
        <w:spacing w:before="120"/>
        <w:rPr>
          <w:color w:val="000000"/>
          <w:szCs w:val="20"/>
        </w:rPr>
        <w:pPrChange w:id="6130" w:author="Fred Perez" w:date="2019-03-22T09:44:00Z">
          <w:pPr>
            <w:numPr>
              <w:numId w:val="50"/>
            </w:numPr>
            <w:tabs>
              <w:tab w:val="num" w:pos="720"/>
            </w:tabs>
            <w:spacing w:before="120"/>
            <w:ind w:left="720" w:hanging="360"/>
          </w:pPr>
        </w:pPrChange>
      </w:pPr>
      <w:r w:rsidRPr="00EE678B">
        <w:rPr>
          <w:b/>
          <w:color w:val="000000"/>
          <w:szCs w:val="20"/>
        </w:rPr>
        <w:t>First group</w:t>
      </w:r>
      <w:r w:rsidRPr="00EE678B">
        <w:rPr>
          <w:color w:val="000000"/>
          <w:szCs w:val="20"/>
        </w:rPr>
        <w:t xml:space="preserve"> – will contain all the prescriptions with drugs that contain an “A” (narcotics and alcoholics) or a “C“ (controlled substances-non narcotic) in the DEA Special Handling field.</w:t>
      </w:r>
    </w:p>
    <w:p w:rsidR="0093647D" w:rsidRPr="00EE678B" w:rsidRDefault="0093647D">
      <w:pPr>
        <w:numPr>
          <w:ilvl w:val="0"/>
          <w:numId w:val="47"/>
        </w:numPr>
        <w:spacing w:before="120"/>
        <w:rPr>
          <w:color w:val="000000"/>
          <w:szCs w:val="20"/>
        </w:rPr>
        <w:pPrChange w:id="6131" w:author="Fred Perez" w:date="2019-03-22T09:44:00Z">
          <w:pPr>
            <w:numPr>
              <w:numId w:val="50"/>
            </w:numPr>
            <w:tabs>
              <w:tab w:val="num" w:pos="720"/>
            </w:tabs>
            <w:spacing w:before="120"/>
            <w:ind w:left="720" w:hanging="360"/>
          </w:pPr>
        </w:pPrChange>
      </w:pPr>
      <w:r w:rsidRPr="00EE678B">
        <w:rPr>
          <w:b/>
          <w:color w:val="000000"/>
          <w:szCs w:val="20"/>
        </w:rPr>
        <w:t>Second group</w:t>
      </w:r>
      <w:r w:rsidRPr="00EE678B">
        <w:rPr>
          <w:color w:val="000000"/>
          <w:szCs w:val="20"/>
        </w:rPr>
        <w:t xml:space="preserve"> – will contain all the prescriptions with drugs containing an “S” (supply) in the DEA Special Handling field.</w:t>
      </w:r>
    </w:p>
    <w:p w:rsidR="0093647D" w:rsidRPr="00EE678B" w:rsidRDefault="0093647D">
      <w:pPr>
        <w:numPr>
          <w:ilvl w:val="0"/>
          <w:numId w:val="47"/>
        </w:numPr>
        <w:spacing w:before="120"/>
        <w:rPr>
          <w:color w:val="000000"/>
          <w:szCs w:val="20"/>
        </w:rPr>
        <w:pPrChange w:id="6132" w:author="Fred Perez" w:date="2019-03-22T09:44:00Z">
          <w:pPr>
            <w:numPr>
              <w:numId w:val="50"/>
            </w:numPr>
            <w:tabs>
              <w:tab w:val="num" w:pos="720"/>
            </w:tabs>
            <w:spacing w:before="120"/>
            <w:ind w:left="720" w:hanging="360"/>
          </w:pPr>
        </w:pPrChange>
      </w:pPr>
      <w:r w:rsidRPr="00EE678B">
        <w:rPr>
          <w:b/>
          <w:color w:val="000000"/>
          <w:szCs w:val="20"/>
        </w:rPr>
        <w:t>Third group</w:t>
      </w:r>
      <w:r w:rsidRPr="00EE678B">
        <w:rPr>
          <w:color w:val="000000"/>
          <w:szCs w:val="20"/>
        </w:rPr>
        <w:t xml:space="preserve"> – will contain all others. If a patient has prescriptions in suspense that fall in all three categories, that patient's labels will be printed three times, once in each group.</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Only one job is tasked for all of the prescriptions in the batch; therefore, if the job is queued by mistake, only one tasked job must be undone. Any prescription that is put in suspense for the "Print Through Date" between the times the job was queued until the time it actually runs will be included in the job.</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Labels for each job printed from suspense will be part of a batch. Each batch is identified by the Division, the user who queued the batch, and the date/time that the job was queued to begin.</w:t>
      </w:r>
    </w:p>
    <w:p w:rsidR="0093647D" w:rsidRPr="00EE678B" w:rsidRDefault="0093647D" w:rsidP="0093647D">
      <w:pPr>
        <w:rPr>
          <w:color w:val="000000"/>
          <w:szCs w:val="20"/>
        </w:rPr>
      </w:pPr>
    </w:p>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color w:val="000000"/>
          <w:szCs w:val="20"/>
        </w:rPr>
        <w:t xml:space="preserve">Prescriptions pulled early from suspense will not be part of a batch, so they will not be able to be reprinted through the </w:t>
      </w:r>
      <w:r w:rsidR="0093647D" w:rsidRPr="00EE678B">
        <w:rPr>
          <w:i/>
          <w:color w:val="000000"/>
          <w:szCs w:val="20"/>
        </w:rPr>
        <w:t>Reprint Batches from Suspense</w:t>
      </w:r>
      <w:r w:rsidR="0093647D" w:rsidRPr="00EE678B">
        <w:rPr>
          <w:color w:val="000000"/>
          <w:szCs w:val="20"/>
        </w:rPr>
        <w:t xml:space="preserve"> option.</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A short profile for every patient for whom a label for a new prescription is being printed will also be printed if the local Profile with New Prescriptions site parameter is set to Yes.</w:t>
      </w:r>
    </w:p>
    <w:p w:rsidR="0093647D" w:rsidRPr="00EE678B" w:rsidRDefault="0093647D" w:rsidP="00026381"/>
    <w:p w:rsidR="0093647D" w:rsidRPr="00EE678B" w:rsidRDefault="00583040" w:rsidP="00026381">
      <w:pPr>
        <w:ind w:left="720" w:hanging="720"/>
        <w:rPr>
          <w:color w:val="000000"/>
          <w:szCs w:val="20"/>
        </w:rPr>
      </w:pPr>
      <w:r>
        <w:rPr>
          <w:noProof/>
        </w:rPr>
        <w:drawing>
          <wp:inline distT="0" distB="0" distL="0" distR="0">
            <wp:extent cx="464820" cy="373380"/>
            <wp:effectExtent l="0" t="0" r="0" b="0"/>
            <wp:docPr id="1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93647D" w:rsidRPr="00EE678B">
        <w:rPr>
          <w:color w:val="000000"/>
          <w:szCs w:val="20"/>
        </w:rPr>
        <w:t>If a patient has partial prescriptions with regular fills, only one set of trailing documents will print for that patient. (In V. 6.0 trailer documents were printed after each partial.)</w:t>
      </w:r>
    </w:p>
    <w:p w:rsidR="0093647D" w:rsidRPr="00EE678B" w:rsidRDefault="0093647D" w:rsidP="0093647D">
      <w:pPr>
        <w:rPr>
          <w:color w:val="000000"/>
          <w:szCs w:val="20"/>
        </w:rPr>
      </w:pPr>
    </w:p>
    <w:p w:rsidR="0093647D" w:rsidRPr="00EE678B" w:rsidRDefault="0093647D" w:rsidP="0093647D">
      <w:pPr>
        <w:rPr>
          <w:color w:val="000000"/>
          <w:szCs w:val="20"/>
        </w:rPr>
      </w:pPr>
      <w:r w:rsidRPr="00EE678B">
        <w:rPr>
          <w:color w:val="000000"/>
          <w:szCs w:val="20"/>
        </w:rPr>
        <w:t>If the patient has remote prescriptions, then the text “THIS PATIENT HAS PRESCRIPTIONS AT OTHER FACILITIES” will appear on the report as shown in the following example.</w:t>
      </w:r>
    </w:p>
    <w:p w:rsidR="0093647D" w:rsidRPr="00EE678B" w:rsidRDefault="0093647D" w:rsidP="0093647D">
      <w:pPr>
        <w:rPr>
          <w:color w:val="000000"/>
          <w:szCs w:val="20"/>
        </w:rPr>
      </w:pPr>
    </w:p>
    <w:p w:rsidR="0093647D" w:rsidRPr="00EE678B" w:rsidRDefault="0093647D" w:rsidP="00E20A49">
      <w:pPr>
        <w:pStyle w:val="ScreenCapture"/>
      </w:pPr>
      <w:r w:rsidRPr="00EE678B">
        <w:rPr>
          <w:sz w:val="22"/>
        </w:rPr>
        <w:t xml:space="preserve">                     </w:t>
      </w:r>
      <w:r w:rsidRPr="00EE678B">
        <w:t xml:space="preserve">PRESCRIPTION PROFILE AS OF 12/30/2008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NAME: PSOPATIENT,ONE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THIS PATIENT HAS PRESCRIPTIONS AT OTHER FACILITIES</w:t>
      </w:r>
    </w:p>
    <w:p w:rsidR="0093647D" w:rsidRPr="00EE678B" w:rsidRDefault="0093647D" w:rsidP="00E20A49">
      <w:pPr>
        <w:pStyle w:val="ScreenCapture"/>
      </w:pPr>
      <w:r w:rsidRPr="00EE678B">
        <w:t xml:space="preserve">                           </w:t>
      </w:r>
    </w:p>
    <w:p w:rsidR="0093647D" w:rsidRPr="00EE678B" w:rsidRDefault="0093647D" w:rsidP="00E20A49">
      <w:pPr>
        <w:pStyle w:val="ScreenCapture"/>
      </w:pPr>
      <w:r w:rsidRPr="00EE678B">
        <w:t xml:space="preserve">                        PHARMACIST: __________________  DATE: ________           </w:t>
      </w:r>
    </w:p>
    <w:p w:rsidR="0093647D" w:rsidRPr="00EE678B" w:rsidRDefault="0093647D" w:rsidP="00E20A49">
      <w:pPr>
        <w:pStyle w:val="ScreenCapture"/>
      </w:pPr>
      <w:r w:rsidRPr="00EE678B">
        <w:t xml:space="preserve">                                                                               </w:t>
      </w:r>
    </w:p>
    <w:p w:rsidR="0093647D" w:rsidRPr="00EE678B" w:rsidRDefault="0093647D" w:rsidP="0093647D">
      <w:pPr>
        <w:rPr>
          <w:color w:val="000000"/>
          <w:szCs w:val="20"/>
        </w:rPr>
      </w:pPr>
    </w:p>
    <w:p w:rsidR="0093647D" w:rsidRDefault="0093647D" w:rsidP="00720F3D">
      <w:pPr>
        <w:rPr>
          <w:color w:val="000000"/>
          <w:szCs w:val="20"/>
        </w:rPr>
      </w:pPr>
      <w:r w:rsidRPr="00EE678B">
        <w:rPr>
          <w:color w:val="000000"/>
        </w:rPr>
        <w:t>If a prescription is determined to be an ePharmacy prescription (e.g., third party electronically billable), an electronic claim will be sent by ECME to the third party payer. TRICARE and CHAMPVA prescriptions are exceptions, as noted in the TRICARE and CHAMPVA section. The communication events between Outpatient Pharmacy and ECME are recorded in the ECME Log section of each prescription. The ECME log can be viewed in the patient Medication Profile screen (Activity Log option</w:t>
      </w:r>
      <w:r w:rsidR="00D8267F" w:rsidRPr="00EE678B">
        <w:rPr>
          <w:color w:val="000000"/>
        </w:rPr>
        <w:t xml:space="preserve"> </w:t>
      </w:r>
      <w:r w:rsidRPr="00EE678B">
        <w:rPr>
          <w:color w:val="000000"/>
        </w:rPr>
        <w:t>– AL) and also from the View Prescriptions option. If the claim submission returns a Refill Too Soon (79)</w:t>
      </w:r>
      <w:r w:rsidRPr="00EE678B">
        <w:rPr>
          <w:color w:val="000000"/>
          <w:szCs w:val="20"/>
        </w:rPr>
        <w:t xml:space="preserve"> </w:t>
      </w:r>
      <w:r w:rsidRPr="00EE678B">
        <w:rPr>
          <w:color w:val="000000"/>
        </w:rPr>
        <w:t>reject, a Reject Resolution Required reject</w:t>
      </w:r>
      <w:r w:rsidRPr="00EE678B">
        <w:rPr>
          <w:color w:val="000000"/>
          <w:szCs w:val="20"/>
        </w:rPr>
        <w:t xml:space="preserve">, or </w:t>
      </w:r>
      <w:r w:rsidRPr="00EE678B">
        <w:rPr>
          <w:color w:val="000000"/>
        </w:rPr>
        <w:t>a</w:t>
      </w:r>
      <w:r w:rsidRPr="00EE678B">
        <w:rPr>
          <w:color w:val="000000"/>
          <w:szCs w:val="20"/>
        </w:rPr>
        <w:t xml:space="preserve"> Drug Utilization Review (88) reject, the label is not printed for the prescription and it is moved to the Refill Too Soon/DUR </w:t>
      </w:r>
      <w:r w:rsidRPr="00EE678B">
        <w:rPr>
          <w:color w:val="000000"/>
        </w:rPr>
        <w:t>or the Reject Resolution Required</w:t>
      </w:r>
      <w:r w:rsidRPr="00EE678B">
        <w:rPr>
          <w:color w:val="000000"/>
          <w:szCs w:val="20"/>
        </w:rPr>
        <w:t xml:space="preserve"> section of the patient Medication Profile screen until the user resolves the reject. The prescription will also display on the Third Party Payer Reject</w:t>
      </w:r>
      <w:r w:rsidR="00D8267F" w:rsidRPr="00EE678B">
        <w:rPr>
          <w:color w:val="000000"/>
          <w:szCs w:val="20"/>
        </w:rPr>
        <w:t xml:space="preserve"> </w:t>
      </w:r>
      <w:r w:rsidRPr="00EE678B">
        <w:rPr>
          <w:color w:val="000000"/>
          <w:szCs w:val="20"/>
        </w:rPr>
        <w:t>– Worklist.</w:t>
      </w:r>
    </w:p>
    <w:p w:rsidR="00ED4FA1" w:rsidRDefault="00ED4FA1" w:rsidP="00720F3D">
      <w:pPr>
        <w:rPr>
          <w:color w:val="000000"/>
          <w:szCs w:val="20"/>
        </w:rPr>
      </w:pPr>
    </w:p>
    <w:p w:rsidR="00ED4FA1" w:rsidRPr="001466D2" w:rsidRDefault="00ED4FA1" w:rsidP="00ED4FA1">
      <w:pPr>
        <w:pStyle w:val="Heading3"/>
      </w:pPr>
      <w:bookmarkStart w:id="6133" w:name="PSO_PNDLBl"/>
      <w:bookmarkStart w:id="6134" w:name="_Toc524011049"/>
      <w:bookmarkStart w:id="6135" w:name="_Toc4140566"/>
      <w:bookmarkEnd w:id="6133"/>
      <w:r w:rsidRPr="001466D2">
        <w:t>Print from Suspense by Category</w:t>
      </w:r>
      <w:bookmarkEnd w:id="6134"/>
      <w:bookmarkEnd w:id="6135"/>
    </w:p>
    <w:p w:rsidR="00ED4FA1" w:rsidRPr="001466D2" w:rsidRDefault="00ED4FA1" w:rsidP="00ED4FA1">
      <w:pPr>
        <w:rPr>
          <w:iCs/>
        </w:rPr>
      </w:pPr>
      <w:r w:rsidRPr="001466D2">
        <w:rPr>
          <w:color w:val="000000"/>
          <w:szCs w:val="20"/>
        </w:rPr>
        <w:t xml:space="preserve">Labels can be printed from the RX SUSPENSE file by category. When using the Print from Suspense File  [PSO PNDLBL] option, the prompt “Select Print Category: (A/N/C/S/R/D/V/E):// ALL” displays. </w:t>
      </w:r>
      <w:r w:rsidRPr="001466D2">
        <w:rPr>
          <w:iCs/>
        </w:rPr>
        <w:t>This prompt enables selecting a category to limit the number of labels that print.</w:t>
      </w:r>
    </w:p>
    <w:p w:rsidR="00ED4FA1" w:rsidRPr="001466D2" w:rsidRDefault="00ED4FA1" w:rsidP="00ED4FA1">
      <w:pPr>
        <w:rPr>
          <w:iCs/>
        </w:rPr>
      </w:pPr>
    </w:p>
    <w:p w:rsidR="00ED4FA1" w:rsidRPr="001466D2" w:rsidRDefault="00ED4FA1" w:rsidP="00ED4FA1">
      <w:pPr>
        <w:rPr>
          <w:color w:val="000000"/>
          <w:szCs w:val="20"/>
        </w:rPr>
      </w:pPr>
      <w:r w:rsidRPr="001466D2">
        <w:rPr>
          <w:color w:val="000000"/>
          <w:szCs w:val="20"/>
        </w:rPr>
        <w:t>The available categories display with a description when “?” is typed at the prompt. The print categories include:</w:t>
      </w:r>
    </w:p>
    <w:p w:rsidR="00ED4FA1" w:rsidRPr="001466D2" w:rsidRDefault="00ED4FA1">
      <w:pPr>
        <w:numPr>
          <w:ilvl w:val="0"/>
          <w:numId w:val="53"/>
        </w:numPr>
        <w:rPr>
          <w:i/>
          <w:color w:val="000000"/>
          <w:szCs w:val="20"/>
        </w:rPr>
        <w:pPrChange w:id="6136" w:author="Fred Perez" w:date="2019-03-22T09:44:00Z">
          <w:pPr>
            <w:numPr>
              <w:numId w:val="56"/>
            </w:numPr>
            <w:tabs>
              <w:tab w:val="num" w:pos="720"/>
            </w:tabs>
            <w:ind w:left="720" w:hanging="360"/>
          </w:pPr>
        </w:pPrChange>
      </w:pPr>
      <w:r w:rsidRPr="001466D2">
        <w:rPr>
          <w:i/>
          <w:color w:val="000000"/>
          <w:szCs w:val="20"/>
        </w:rPr>
        <w:t>ALL (A)</w:t>
      </w:r>
    </w:p>
    <w:p w:rsidR="00ED4FA1" w:rsidRPr="001466D2" w:rsidRDefault="00ED4FA1">
      <w:pPr>
        <w:numPr>
          <w:ilvl w:val="0"/>
          <w:numId w:val="53"/>
        </w:numPr>
        <w:rPr>
          <w:i/>
          <w:color w:val="000000"/>
          <w:szCs w:val="20"/>
        </w:rPr>
        <w:pPrChange w:id="6137" w:author="Fred Perez" w:date="2019-03-22T09:44:00Z">
          <w:pPr>
            <w:numPr>
              <w:numId w:val="56"/>
            </w:numPr>
            <w:tabs>
              <w:tab w:val="num" w:pos="720"/>
            </w:tabs>
            <w:ind w:left="720" w:hanging="360"/>
          </w:pPr>
        </w:pPrChange>
      </w:pPr>
      <w:r w:rsidRPr="001466D2">
        <w:rPr>
          <w:i/>
          <w:color w:val="000000"/>
          <w:szCs w:val="20"/>
        </w:rPr>
        <w:t>Non-Controlled Drugs (N)</w:t>
      </w:r>
    </w:p>
    <w:p w:rsidR="00ED4FA1" w:rsidRPr="001466D2" w:rsidRDefault="00ED4FA1">
      <w:pPr>
        <w:numPr>
          <w:ilvl w:val="0"/>
          <w:numId w:val="53"/>
        </w:numPr>
        <w:rPr>
          <w:i/>
          <w:color w:val="000000"/>
          <w:szCs w:val="20"/>
        </w:rPr>
        <w:pPrChange w:id="6138" w:author="Fred Perez" w:date="2019-03-22T09:44:00Z">
          <w:pPr>
            <w:numPr>
              <w:numId w:val="56"/>
            </w:numPr>
            <w:tabs>
              <w:tab w:val="num" w:pos="720"/>
            </w:tabs>
            <w:ind w:left="720" w:hanging="360"/>
          </w:pPr>
        </w:pPrChange>
      </w:pPr>
      <w:r w:rsidRPr="001466D2">
        <w:rPr>
          <w:i/>
          <w:color w:val="000000"/>
          <w:szCs w:val="20"/>
        </w:rPr>
        <w:t>Controlled Substances (C)</w:t>
      </w:r>
    </w:p>
    <w:p w:rsidR="00ED4FA1" w:rsidRPr="001466D2" w:rsidRDefault="00ED4FA1">
      <w:pPr>
        <w:numPr>
          <w:ilvl w:val="0"/>
          <w:numId w:val="53"/>
        </w:numPr>
        <w:rPr>
          <w:i/>
          <w:color w:val="000000"/>
          <w:szCs w:val="20"/>
        </w:rPr>
        <w:pPrChange w:id="6139" w:author="Fred Perez" w:date="2019-03-22T09:44:00Z">
          <w:pPr>
            <w:numPr>
              <w:numId w:val="56"/>
            </w:numPr>
            <w:tabs>
              <w:tab w:val="num" w:pos="720"/>
            </w:tabs>
            <w:ind w:left="720" w:hanging="360"/>
          </w:pPr>
        </w:pPrChange>
      </w:pPr>
      <w:r w:rsidRPr="001466D2">
        <w:rPr>
          <w:i/>
          <w:color w:val="000000"/>
          <w:szCs w:val="20"/>
        </w:rPr>
        <w:t>Supplies (S)</w:t>
      </w:r>
    </w:p>
    <w:p w:rsidR="00ED4FA1" w:rsidRPr="001466D2" w:rsidRDefault="00ED4FA1">
      <w:pPr>
        <w:numPr>
          <w:ilvl w:val="0"/>
          <w:numId w:val="53"/>
        </w:numPr>
        <w:rPr>
          <w:i/>
          <w:color w:val="000000"/>
          <w:szCs w:val="20"/>
        </w:rPr>
        <w:pPrChange w:id="6140" w:author="Fred Perez" w:date="2019-03-22T09:44:00Z">
          <w:pPr>
            <w:numPr>
              <w:numId w:val="56"/>
            </w:numPr>
            <w:tabs>
              <w:tab w:val="num" w:pos="720"/>
            </w:tabs>
            <w:ind w:left="720" w:hanging="360"/>
          </w:pPr>
        </w:pPrChange>
      </w:pPr>
      <w:r w:rsidRPr="001466D2">
        <w:rPr>
          <w:i/>
          <w:color w:val="000000"/>
          <w:szCs w:val="20"/>
        </w:rPr>
        <w:t>Refrigerated Items (R)</w:t>
      </w:r>
    </w:p>
    <w:p w:rsidR="00ED4FA1" w:rsidRPr="001466D2" w:rsidRDefault="00ED4FA1">
      <w:pPr>
        <w:numPr>
          <w:ilvl w:val="0"/>
          <w:numId w:val="53"/>
        </w:numPr>
        <w:rPr>
          <w:i/>
          <w:color w:val="000000"/>
          <w:szCs w:val="20"/>
        </w:rPr>
        <w:pPrChange w:id="6141" w:author="Fred Perez" w:date="2019-03-22T09:44:00Z">
          <w:pPr>
            <w:numPr>
              <w:numId w:val="56"/>
            </w:numPr>
            <w:tabs>
              <w:tab w:val="num" w:pos="720"/>
            </w:tabs>
            <w:ind w:left="720" w:hanging="360"/>
          </w:pPr>
        </w:pPrChange>
      </w:pPr>
      <w:r w:rsidRPr="001466D2">
        <w:rPr>
          <w:i/>
          <w:color w:val="000000"/>
          <w:szCs w:val="20"/>
        </w:rPr>
        <w:t>Drugs (D)</w:t>
      </w:r>
    </w:p>
    <w:p w:rsidR="00ED4FA1" w:rsidRPr="001466D2" w:rsidRDefault="00ED4FA1">
      <w:pPr>
        <w:numPr>
          <w:ilvl w:val="0"/>
          <w:numId w:val="53"/>
        </w:numPr>
        <w:rPr>
          <w:i/>
          <w:color w:val="000000"/>
          <w:szCs w:val="20"/>
        </w:rPr>
        <w:pPrChange w:id="6142" w:author="Fred Perez" w:date="2019-03-22T09:44:00Z">
          <w:pPr>
            <w:numPr>
              <w:numId w:val="56"/>
            </w:numPr>
            <w:tabs>
              <w:tab w:val="num" w:pos="720"/>
            </w:tabs>
            <w:ind w:left="720" w:hanging="360"/>
          </w:pPr>
        </w:pPrChange>
      </w:pPr>
      <w:r w:rsidRPr="001466D2">
        <w:rPr>
          <w:i/>
          <w:color w:val="000000"/>
          <w:szCs w:val="20"/>
        </w:rPr>
        <w:t>VA Classifications (V)</w:t>
      </w:r>
    </w:p>
    <w:p w:rsidR="00ED4FA1" w:rsidRPr="001466D2" w:rsidRDefault="00ED4FA1">
      <w:pPr>
        <w:numPr>
          <w:ilvl w:val="0"/>
          <w:numId w:val="53"/>
        </w:numPr>
        <w:rPr>
          <w:i/>
          <w:color w:val="000000"/>
          <w:szCs w:val="20"/>
        </w:rPr>
        <w:pPrChange w:id="6143" w:author="Fred Perez" w:date="2019-03-22T09:44:00Z">
          <w:pPr>
            <w:numPr>
              <w:numId w:val="56"/>
            </w:numPr>
            <w:tabs>
              <w:tab w:val="num" w:pos="720"/>
            </w:tabs>
            <w:ind w:left="720" w:hanging="360"/>
          </w:pPr>
        </w:pPrChange>
      </w:pPr>
      <w:r w:rsidRPr="001466D2">
        <w:rPr>
          <w:i/>
          <w:color w:val="000000"/>
          <w:szCs w:val="20"/>
        </w:rPr>
        <w:t xml:space="preserve">Exit (E) </w:t>
      </w:r>
      <w:r w:rsidRPr="001466D2">
        <w:rPr>
          <w:color w:val="000000"/>
          <w:szCs w:val="20"/>
        </w:rPr>
        <w:t>without selecting a category</w:t>
      </w:r>
    </w:p>
    <w:p w:rsidR="00ED4FA1" w:rsidRPr="001466D2" w:rsidRDefault="00ED4FA1" w:rsidP="00ED4FA1">
      <w:pPr>
        <w:rPr>
          <w:iCs/>
        </w:rPr>
      </w:pPr>
    </w:p>
    <w:p w:rsidR="00ED4FA1" w:rsidRPr="001466D2" w:rsidRDefault="00ED4FA1" w:rsidP="001A1646">
      <w:pPr>
        <w:pStyle w:val="BodyText"/>
        <w:spacing w:before="0"/>
      </w:pPr>
      <w:r w:rsidRPr="001466D2">
        <w:t>A variety of prompts follow. Responses to the prompts help refine the labels to print.</w:t>
      </w:r>
    </w:p>
    <w:p w:rsidR="00ED4FA1" w:rsidRPr="001466D2" w:rsidRDefault="00583040" w:rsidP="00ED4FA1">
      <w:pPr>
        <w:ind w:left="720" w:hanging="720"/>
        <w:rPr>
          <w:color w:val="000000"/>
          <w:szCs w:val="20"/>
        </w:rPr>
      </w:pPr>
      <w:r>
        <w:rPr>
          <w:b/>
          <w:noProof/>
        </w:rPr>
        <w:drawing>
          <wp:anchor distT="0" distB="0" distL="114300" distR="114300" simplePos="0" relativeHeight="251680256" behindDoc="0" locked="0" layoutInCell="1" allowOverlap="1">
            <wp:simplePos x="0" y="0"/>
            <wp:positionH relativeFrom="column">
              <wp:posOffset>0</wp:posOffset>
            </wp:positionH>
            <wp:positionV relativeFrom="paragraph">
              <wp:posOffset>0</wp:posOffset>
            </wp:positionV>
            <wp:extent cx="464820" cy="373380"/>
            <wp:effectExtent l="0" t="0" r="0" b="0"/>
            <wp:wrapSquare wrapText="bothSides"/>
            <wp:docPr id="1389"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pic:spPr>
                </pic:pic>
              </a:graphicData>
            </a:graphic>
            <wp14:sizeRelH relativeFrom="page">
              <wp14:pctWidth>0</wp14:pctWidth>
            </wp14:sizeRelH>
            <wp14:sizeRelV relativeFrom="page">
              <wp14:pctHeight>0</wp14:pctHeight>
            </wp14:sizeRelV>
          </wp:anchor>
        </w:drawing>
      </w:r>
      <w:r w:rsidR="00ED4FA1" w:rsidRPr="001466D2">
        <w:rPr>
          <w:b/>
          <w:color w:val="000000"/>
          <w:szCs w:val="20"/>
        </w:rPr>
        <w:t>Note:</w:t>
      </w:r>
      <w:r w:rsidR="00ED4FA1" w:rsidRPr="001466D2">
        <w:rPr>
          <w:color w:val="000000"/>
          <w:szCs w:val="20"/>
        </w:rPr>
        <w:t xml:space="preserve"> Expanded help text is available for prompts that specify including or excluding Refrigerated Items and Supplies. The help text displays when the user types “?” at these prompts, and helps clarify the result of a YES or NO response at each prompt. </w:t>
      </w:r>
    </w:p>
    <w:p w:rsidR="00ED4FA1" w:rsidRPr="001466D2" w:rsidRDefault="00ED4FA1" w:rsidP="00ED4FA1">
      <w:pPr>
        <w:ind w:left="720" w:hanging="720"/>
        <w:rPr>
          <w:color w:val="000000"/>
        </w:rPr>
      </w:pPr>
    </w:p>
    <w:p w:rsidR="00ED4FA1" w:rsidRPr="001A1646" w:rsidRDefault="00583040" w:rsidP="00ED4FA1">
      <w:pPr>
        <w:ind w:left="720" w:hanging="720"/>
        <w:rPr>
          <w:color w:val="000000"/>
          <w:szCs w:val="20"/>
        </w:rPr>
      </w:pPr>
      <w:r>
        <w:rPr>
          <w:b/>
          <w:noProof/>
          <w:color w:val="000000"/>
          <w:szCs w:val="20"/>
        </w:rPr>
        <w:drawing>
          <wp:anchor distT="0" distB="0" distL="114300" distR="114300" simplePos="0" relativeHeight="251681280" behindDoc="0" locked="0" layoutInCell="1" allowOverlap="1">
            <wp:simplePos x="0" y="0"/>
            <wp:positionH relativeFrom="column">
              <wp:posOffset>0</wp:posOffset>
            </wp:positionH>
            <wp:positionV relativeFrom="paragraph">
              <wp:posOffset>38100</wp:posOffset>
            </wp:positionV>
            <wp:extent cx="457200" cy="371475"/>
            <wp:effectExtent l="0" t="0" r="0" b="0"/>
            <wp:wrapSquare wrapText="bothSides"/>
            <wp:docPr id="1390" name="Picture 35" descr="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ote Graphic"/>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7200" cy="371475"/>
                    </a:xfrm>
                    <a:prstGeom prst="rect">
                      <a:avLst/>
                    </a:prstGeom>
                    <a:noFill/>
                  </pic:spPr>
                </pic:pic>
              </a:graphicData>
            </a:graphic>
            <wp14:sizeRelH relativeFrom="page">
              <wp14:pctWidth>0</wp14:pctWidth>
            </wp14:sizeRelH>
            <wp14:sizeRelV relativeFrom="page">
              <wp14:pctHeight>0</wp14:pctHeight>
            </wp14:sizeRelV>
          </wp:anchor>
        </w:drawing>
      </w:r>
      <w:r w:rsidR="00ED4FA1" w:rsidRPr="001466D2">
        <w:rPr>
          <w:b/>
          <w:color w:val="000000"/>
          <w:szCs w:val="20"/>
        </w:rPr>
        <w:t>Note</w:t>
      </w:r>
      <w:r w:rsidR="00ED4FA1" w:rsidRPr="001466D2">
        <w:rPr>
          <w:color w:val="000000"/>
          <w:szCs w:val="20"/>
        </w:rPr>
        <w:t>: Refrigerated Items are designated in the Drug File (#50) by the presence of a “Q” in the DEA Special Handling field (#3). Supplies are designated by the presence of an “S” in the DEA Special Handling field.</w:t>
      </w:r>
      <w:bookmarkStart w:id="6144" w:name="PSO_PNDLBL_end"/>
      <w:bookmarkEnd w:id="6144"/>
    </w:p>
    <w:p w:rsidR="00ED4FA1" w:rsidRPr="00EE678B" w:rsidRDefault="00ED4FA1" w:rsidP="00720F3D">
      <w:pPr>
        <w:rPr>
          <w:color w:val="000000"/>
          <w:szCs w:val="20"/>
        </w:rPr>
      </w:pPr>
    </w:p>
    <w:p w:rsidR="0093647D" w:rsidRPr="00EE678B" w:rsidRDefault="0093647D" w:rsidP="007A1309">
      <w:pPr>
        <w:pStyle w:val="Heading3"/>
      </w:pPr>
      <w:bookmarkStart w:id="6145" w:name="_Toc205706930"/>
      <w:bookmarkStart w:id="6146" w:name="_Toc280701372"/>
      <w:bookmarkStart w:id="6147" w:name="_Toc299044543"/>
      <w:bookmarkStart w:id="6148" w:name="_Toc280853712"/>
      <w:bookmarkStart w:id="6149" w:name="_Toc4140567"/>
      <w:r w:rsidRPr="00EE678B">
        <w:t>¾ Days Supply Hold</w:t>
      </w:r>
      <w:bookmarkEnd w:id="6145"/>
      <w:bookmarkEnd w:id="6146"/>
      <w:bookmarkEnd w:id="6147"/>
      <w:bookmarkEnd w:id="6148"/>
      <w:bookmarkEnd w:id="6149"/>
      <w:r w:rsidRPr="00EE678B">
        <w:fldChar w:fldCharType="begin"/>
      </w:r>
      <w:r w:rsidRPr="00EE678B">
        <w:instrText>XE "3/4 Days Supply Hold"</w:instrText>
      </w:r>
      <w:r w:rsidRPr="00EE678B">
        <w:fldChar w:fldCharType="end"/>
      </w:r>
    </w:p>
    <w:p w:rsidR="0093647D" w:rsidRPr="00EE678B" w:rsidRDefault="0093647D" w:rsidP="0093647D">
      <w:pPr>
        <w:rPr>
          <w:color w:val="000000"/>
        </w:rPr>
      </w:pPr>
    </w:p>
    <w:p w:rsidR="00F56112" w:rsidRPr="00B31611" w:rsidRDefault="00F56112" w:rsidP="00F56112">
      <w:pPr>
        <w:rPr>
          <w:color w:val="000000"/>
        </w:rPr>
      </w:pPr>
      <w:r w:rsidRPr="00B31611">
        <w:rPr>
          <w:color w:val="000000"/>
        </w:rPr>
        <w:t>Because of the great number of refill-too-soon third party claim rejections that can occur due to prescriptions being filled too early, the system verifies that ¾ of the days supply has elapsed on the previous fill before the ePharmacy prescription may be refilled. The following list describes this functionality.</w:t>
      </w:r>
    </w:p>
    <w:p w:rsidR="00D11D26" w:rsidRDefault="0093647D" w:rsidP="001E5975">
      <w:pPr>
        <w:pStyle w:val="BodyTextBullet1"/>
      </w:pPr>
      <w:r w:rsidRPr="00EE678B">
        <w:t>ePharmacy prescriptions are delayed from being sent to CMOP and printed for local mail until ¾ of the days supply has elapsed. For CMOP suspense</w:t>
      </w:r>
      <w:bookmarkStart w:id="6150" w:name="pa382"/>
      <w:r w:rsidR="00D11D26">
        <w:t xml:space="preserve"> and local mail suspense</w:t>
      </w:r>
      <w:r w:rsidR="00D11D26" w:rsidRPr="00EE678B">
        <w:t>,</w:t>
      </w:r>
      <w:bookmarkEnd w:id="6150"/>
      <w:r w:rsidRPr="00EE678B">
        <w:t xml:space="preserve"> a partial day will be rounded up (ex.: ¾ of 30 days will be 23 days). </w:t>
      </w:r>
    </w:p>
    <w:p w:rsidR="00D11D26" w:rsidRPr="00EE678B" w:rsidRDefault="00D11D26" w:rsidP="001C0590">
      <w:pPr>
        <w:pStyle w:val="BodyTextBullet1"/>
      </w:pPr>
      <w:r>
        <w:t xml:space="preserve">When checking a prior prescription for the same patient and </w:t>
      </w:r>
      <w:r w:rsidR="00215D66">
        <w:t>product</w:t>
      </w:r>
      <w:r>
        <w:t>,</w:t>
      </w:r>
      <w:r w:rsidRPr="00D51A3F">
        <w:t xml:space="preserve"> the prior prescription </w:t>
      </w:r>
      <w:r>
        <w:t xml:space="preserve">cannot </w:t>
      </w:r>
      <w:r w:rsidRPr="00D51A3F">
        <w:t xml:space="preserve">be in a </w:t>
      </w:r>
      <w:r>
        <w:t>n</w:t>
      </w:r>
      <w:r w:rsidRPr="00D51A3F">
        <w:t>on-</w:t>
      </w:r>
      <w:r>
        <w:t>v</w:t>
      </w:r>
      <w:r w:rsidRPr="00D51A3F">
        <w:t>erified status</w:t>
      </w:r>
      <w:r>
        <w:t>,</w:t>
      </w:r>
      <w:r w:rsidRPr="00D51A3F">
        <w:t xml:space="preserve"> the prior prescription must have a release date</w:t>
      </w:r>
      <w:r>
        <w:t>, and</w:t>
      </w:r>
      <w:r w:rsidRPr="00D51A3F">
        <w:t xml:space="preserve"> the prior prescription must have an expiration date no earlier than 120 days prior to the current date.</w:t>
      </w:r>
      <w:r w:rsidR="001C0590">
        <w:t xml:space="preserve"> </w:t>
      </w:r>
      <w:r w:rsidR="001C0590" w:rsidRPr="00B02A70">
        <w:t>The 3/4 days' supply change applies to prescriptions that are renewed, locally</w:t>
      </w:r>
      <w:r w:rsidR="001C0590">
        <w:t xml:space="preserve"> </w:t>
      </w:r>
      <w:r w:rsidR="001C0590" w:rsidRPr="00B02A70">
        <w:t>suspended, suspended via CMOP or modified using the SDC - Suspense Date</w:t>
      </w:r>
      <w:r w:rsidR="001C0590">
        <w:t xml:space="preserve"> </w:t>
      </w:r>
      <w:r w:rsidR="001C0590" w:rsidRPr="00B02A70">
        <w:t>Calc action.</w:t>
      </w:r>
    </w:p>
    <w:p w:rsidR="0093647D" w:rsidRPr="00EE678B" w:rsidRDefault="0093647D" w:rsidP="00F10BFF">
      <w:pPr>
        <w:pStyle w:val="BodyTextBullet1"/>
      </w:pPr>
      <w:r w:rsidRPr="00EE678B">
        <w:t>An activity log entry states the date/time that the prescription will be allowed to be removed from suspense. The activity log is defined on the initial evaluation. The following is an example of the log entry:</w:t>
      </w:r>
    </w:p>
    <w:p w:rsidR="0093647D" w:rsidRPr="00EE678B" w:rsidRDefault="0093647D" w:rsidP="0093647D">
      <w:pPr>
        <w:ind w:left="720"/>
        <w:rPr>
          <w:color w:val="000000"/>
        </w:rPr>
      </w:pPr>
    </w:p>
    <w:p w:rsidR="0093647D" w:rsidRPr="00EE678B" w:rsidRDefault="0093647D" w:rsidP="00E20A49">
      <w:pPr>
        <w:pStyle w:val="ScreenCapture"/>
      </w:pPr>
      <w:r w:rsidRPr="00EE678B">
        <w:t xml:space="preserve">4   06/18/08    SUSPENSE       REFILL 2       OPHARM,ONE                      </w:t>
      </w:r>
    </w:p>
    <w:p w:rsidR="0093647D" w:rsidRPr="00EE678B" w:rsidRDefault="0093647D" w:rsidP="00E20A49">
      <w:pPr>
        <w:pStyle w:val="ScreenCapture"/>
      </w:pPr>
      <w:r w:rsidRPr="00EE678B">
        <w:t xml:space="preserve">Comments: 3/4 of Days Supply SUSPENSE HOLD until 6/20/08.   </w:t>
      </w:r>
    </w:p>
    <w:p w:rsidR="0093647D" w:rsidRPr="00EE678B" w:rsidRDefault="0093647D" w:rsidP="0093647D">
      <w:pPr>
        <w:ind w:left="720"/>
        <w:rPr>
          <w:color w:val="000000"/>
        </w:rPr>
      </w:pPr>
    </w:p>
    <w:p w:rsidR="0093647D" w:rsidRPr="00EE678B" w:rsidRDefault="0093647D">
      <w:pPr>
        <w:numPr>
          <w:ilvl w:val="0"/>
          <w:numId w:val="68"/>
        </w:numPr>
        <w:tabs>
          <w:tab w:val="num" w:pos="1080"/>
        </w:tabs>
        <w:rPr>
          <w:color w:val="000000"/>
        </w:rPr>
        <w:pPrChange w:id="6151" w:author="Fred Perez" w:date="2019-03-22T09:44:00Z">
          <w:pPr>
            <w:numPr>
              <w:numId w:val="73"/>
            </w:numPr>
            <w:tabs>
              <w:tab w:val="num" w:pos="360"/>
              <w:tab w:val="num" w:pos="1080"/>
            </w:tabs>
            <w:ind w:left="360" w:hanging="360"/>
          </w:pPr>
        </w:pPrChange>
      </w:pPr>
      <w:r w:rsidRPr="00EE678B">
        <w:rPr>
          <w:color w:val="000000"/>
        </w:rPr>
        <w:t>To fill the prescription earlier, users may pull these types of prescriptions early from suspense.</w:t>
      </w:r>
    </w:p>
    <w:p w:rsidR="0093647D" w:rsidRPr="00EE678B" w:rsidRDefault="0093647D" w:rsidP="0093647D"/>
    <w:p w:rsidR="0093647D" w:rsidRPr="00EE678B" w:rsidRDefault="0093647D" w:rsidP="007A1309">
      <w:pPr>
        <w:pStyle w:val="Heading3"/>
      </w:pPr>
      <w:bookmarkStart w:id="6152" w:name="_Toc204139896"/>
      <w:bookmarkStart w:id="6153" w:name="_Toc205198506"/>
      <w:bookmarkStart w:id="6154" w:name="_Toc205706934"/>
      <w:bookmarkStart w:id="6155" w:name="_Toc280701373"/>
      <w:bookmarkStart w:id="6156" w:name="_Toc299044544"/>
      <w:bookmarkStart w:id="6157" w:name="_Toc280853713"/>
      <w:bookmarkStart w:id="6158" w:name="_Toc4140568"/>
      <w:r w:rsidRPr="00EE678B">
        <w:t>Host Errors</w:t>
      </w:r>
      <w:bookmarkEnd w:id="6152"/>
      <w:bookmarkEnd w:id="6153"/>
      <w:bookmarkEnd w:id="6154"/>
      <w:bookmarkEnd w:id="6155"/>
      <w:bookmarkEnd w:id="6156"/>
      <w:bookmarkEnd w:id="6157"/>
      <w:bookmarkEnd w:id="6158"/>
      <w:r w:rsidRPr="00EE678B">
        <w:t xml:space="preserve"> </w:t>
      </w:r>
      <w:r w:rsidRPr="00EE678B">
        <w:fldChar w:fldCharType="begin"/>
      </w:r>
      <w:r w:rsidRPr="00EE678B">
        <w:instrText>XE "Host Errors"</w:instrText>
      </w:r>
      <w:r w:rsidRPr="00EE678B">
        <w:fldChar w:fldCharType="end"/>
      </w:r>
    </w:p>
    <w:p w:rsidR="0093647D" w:rsidRPr="00EE678B" w:rsidRDefault="0093647D" w:rsidP="004A58C9">
      <w:pPr>
        <w:keepNext/>
        <w:keepLines/>
        <w:rPr>
          <w:color w:val="000000"/>
        </w:rPr>
      </w:pPr>
    </w:p>
    <w:p w:rsidR="0093647D" w:rsidRPr="00EE678B" w:rsidRDefault="0093647D" w:rsidP="00026381">
      <w:pPr>
        <w:rPr>
          <w:color w:val="000000"/>
        </w:rPr>
      </w:pPr>
      <w:r w:rsidRPr="00EE678B">
        <w:rPr>
          <w:color w:val="000000"/>
        </w:rPr>
        <w:t>Prescriptions (ePharmacy only) will be prevented from being filled/sent to CMOP when a host processing error occurs as a claim is submitted through ECME. Host processing errors are identified by reject codes M6, M8, NN, and 99, which are returned by the third party payer. The following conditions apply when this scenario occurs.</w:t>
      </w:r>
    </w:p>
    <w:p w:rsidR="0093647D" w:rsidRPr="00EE678B" w:rsidRDefault="0093647D" w:rsidP="00F10BFF">
      <w:pPr>
        <w:pStyle w:val="BodyTextBullet1"/>
      </w:pPr>
      <w:r w:rsidRPr="00EE678B">
        <w:t>The transmission of the prescription fill will be delayed 1 day in hopes that the host processing issues will be resolved by the third party payer.</w:t>
      </w:r>
    </w:p>
    <w:p w:rsidR="0093647D" w:rsidRPr="00EE678B" w:rsidRDefault="0093647D" w:rsidP="00F10BFF">
      <w:pPr>
        <w:pStyle w:val="BodyTextBullet1"/>
      </w:pPr>
      <w:r w:rsidRPr="00EE678B">
        <w:t>An activity log entry will state the date/time along with a comment stating that the Rx/fill was left in suspense hold due to a host processing error. The following is an example of the log entry:</w:t>
      </w:r>
    </w:p>
    <w:p w:rsidR="0093647D" w:rsidRPr="00EE678B" w:rsidRDefault="0093647D" w:rsidP="0093647D">
      <w:pPr>
        <w:ind w:left="360"/>
        <w:rPr>
          <w:color w:val="000000"/>
        </w:rPr>
      </w:pPr>
    </w:p>
    <w:p w:rsidR="0093647D" w:rsidRPr="00EE678B" w:rsidRDefault="0093647D" w:rsidP="00E20A49">
      <w:pPr>
        <w:pStyle w:val="ScreenCapture"/>
      </w:pPr>
      <w:r w:rsidRPr="00EE678B">
        <w:t xml:space="preserve">2   06/25/08    SUSPENSE       ORIGINAL       OPPHARM,TWO                     </w:t>
      </w:r>
    </w:p>
    <w:p w:rsidR="0093647D" w:rsidRPr="00EE678B" w:rsidRDefault="0093647D" w:rsidP="00E20A49">
      <w:pPr>
        <w:pStyle w:val="ScreenCapture"/>
      </w:pPr>
      <w:r w:rsidRPr="00EE678B">
        <w:t xml:space="preserve">Comments: SUSPENSE HOLD until 6/26/08 due to host reject error.                 </w:t>
      </w:r>
    </w:p>
    <w:p w:rsidR="0093647D" w:rsidRPr="00EE678B" w:rsidRDefault="0093647D" w:rsidP="0093647D">
      <w:pPr>
        <w:ind w:left="360"/>
        <w:rPr>
          <w:color w:val="000000"/>
          <w:szCs w:val="24"/>
        </w:rPr>
      </w:pPr>
    </w:p>
    <w:p w:rsidR="0093647D" w:rsidRPr="00EE678B" w:rsidRDefault="0093647D">
      <w:pPr>
        <w:numPr>
          <w:ilvl w:val="0"/>
          <w:numId w:val="68"/>
        </w:numPr>
        <w:rPr>
          <w:color w:val="000000"/>
        </w:rPr>
        <w:pPrChange w:id="6159" w:author="Fred Perez" w:date="2019-03-22T09:44:00Z">
          <w:pPr>
            <w:numPr>
              <w:numId w:val="73"/>
            </w:numPr>
            <w:tabs>
              <w:tab w:val="num" w:pos="360"/>
            </w:tabs>
            <w:ind w:left="360" w:hanging="360"/>
          </w:pPr>
        </w:pPrChange>
      </w:pPr>
      <w:r w:rsidRPr="00EE678B">
        <w:rPr>
          <w:color w:val="000000"/>
        </w:rPr>
        <w:t>The Pull Early from Suspense function is not impacted by this added functionality. Users may pull these type prescriptions early from suspense.</w:t>
      </w:r>
    </w:p>
    <w:p w:rsidR="0093647D" w:rsidRPr="00EE678B" w:rsidRDefault="0093647D" w:rsidP="0093647D">
      <w:pPr>
        <w:rPr>
          <w:color w:val="000000"/>
        </w:rPr>
      </w:pPr>
    </w:p>
    <w:p w:rsidR="0093647D" w:rsidRPr="00EE678B" w:rsidRDefault="0093647D" w:rsidP="0093647D">
      <w:pPr>
        <w:rPr>
          <w:color w:val="000000"/>
        </w:rPr>
      </w:pPr>
      <w:r w:rsidRPr="00EE678B">
        <w:rPr>
          <w:color w:val="000000"/>
        </w:rPr>
        <w:t>There is no user interaction for this function. It initiates when the Print from Suspense [PSO PNDLBL] option is initiated for CMOP prescriptions.</w:t>
      </w:r>
    </w:p>
    <w:p w:rsidR="0093647D" w:rsidRPr="00EE678B" w:rsidRDefault="0093647D" w:rsidP="0093647D">
      <w:pPr>
        <w:rPr>
          <w:color w:val="000000"/>
        </w:rPr>
      </w:pPr>
    </w:p>
    <w:p w:rsidR="0093647D" w:rsidRPr="00EE678B" w:rsidRDefault="0093647D" w:rsidP="007A1309">
      <w:pPr>
        <w:pStyle w:val="Heading3"/>
      </w:pPr>
      <w:bookmarkStart w:id="6160" w:name="_Toc280701374"/>
      <w:bookmarkStart w:id="6161" w:name="_Toc280853714"/>
      <w:bookmarkStart w:id="6162" w:name="_Toc299044545"/>
      <w:bookmarkStart w:id="6163" w:name="_Toc4140569"/>
      <w:r w:rsidRPr="00EE678B">
        <w:t>TRICARE</w:t>
      </w:r>
      <w:bookmarkEnd w:id="6160"/>
      <w:bookmarkEnd w:id="6161"/>
      <w:r w:rsidRPr="00EE678B">
        <w:t xml:space="preserve"> and CHAMPVA</w:t>
      </w:r>
      <w:bookmarkEnd w:id="6162"/>
      <w:bookmarkEnd w:id="6163"/>
    </w:p>
    <w:p w:rsidR="007D02E1" w:rsidRPr="00EE678B" w:rsidRDefault="007D02E1" w:rsidP="007D02E1">
      <w:pPr>
        <w:keepNext/>
        <w:rPr>
          <w:color w:val="000000"/>
          <w:szCs w:val="24"/>
        </w:rPr>
      </w:pPr>
    </w:p>
    <w:p w:rsidR="0093647D" w:rsidRPr="00EE678B" w:rsidRDefault="0093647D" w:rsidP="0093647D">
      <w:pPr>
        <w:rPr>
          <w:color w:val="000000"/>
          <w:szCs w:val="24"/>
        </w:rPr>
      </w:pPr>
      <w:r w:rsidRPr="00EE678B">
        <w:rPr>
          <w:color w:val="000000"/>
          <w:szCs w:val="24"/>
        </w:rPr>
        <w:t>If there is an override or bypass for a TRICARE or CHAMPVA prescription and there are no open claim rejections for that prescription, then an electronic claim is not generated from suspense, and the label will be printed when the prescription is processed from suspense.</w:t>
      </w:r>
    </w:p>
    <w:p w:rsidR="0093647D" w:rsidRPr="00EE678B" w:rsidRDefault="0093647D" w:rsidP="00720F3D">
      <w:pPr>
        <w:rPr>
          <w:color w:val="000000"/>
          <w:szCs w:val="24"/>
        </w:rPr>
      </w:pPr>
    </w:p>
    <w:p w:rsidR="0093647D" w:rsidRPr="00EE678B" w:rsidRDefault="0093647D" w:rsidP="0093647D">
      <w:pPr>
        <w:rPr>
          <w:color w:val="000000"/>
          <w:szCs w:val="24"/>
        </w:rPr>
      </w:pPr>
      <w:r w:rsidRPr="00EE678B">
        <w:rPr>
          <w:color w:val="000000"/>
          <w:szCs w:val="24"/>
        </w:rPr>
        <w:t>This exception applies to TRICARE and CHAMPVA ePharmacy billable prescriptions and non-billable prescriptions.</w:t>
      </w:r>
    </w:p>
    <w:p w:rsidR="0093647D" w:rsidRPr="00EE678B" w:rsidRDefault="0093647D" w:rsidP="0093647D">
      <w:pPr>
        <w:rPr>
          <w:color w:val="000000"/>
          <w:szCs w:val="24"/>
        </w:rPr>
      </w:pPr>
    </w:p>
    <w:p w:rsidR="0093647D" w:rsidRPr="00EE678B" w:rsidRDefault="0093647D" w:rsidP="0093647D">
      <w:pPr>
        <w:rPr>
          <w:color w:val="000000"/>
        </w:rPr>
      </w:pPr>
      <w:r w:rsidRPr="00EE678B">
        <w:rPr>
          <w:color w:val="000000"/>
          <w:szCs w:val="24"/>
        </w:rPr>
        <w:t>If a claim is submitted from suspense for a TRICARE or CHAMPVA prescription, the prescription will be displayed on the Third Party Payer Reject worklist if the claim submission returns any type of reject. Also, non-billable TRICARE and CHAMPVA prescriptions will be displayed on the Third Party Payer Reject Worklist. A user must resolve the reject or submit an override before the prescription can be processed through suspense.</w:t>
      </w:r>
    </w:p>
    <w:p w:rsidR="005453F6" w:rsidRPr="00EE678B" w:rsidRDefault="005453F6" w:rsidP="004E0305">
      <w:pPr>
        <w:pStyle w:val="Heading2"/>
      </w:pPr>
      <w:bookmarkStart w:id="6164" w:name="_Toc280701375"/>
      <w:bookmarkStart w:id="6165" w:name="_Toc299044546"/>
      <w:bookmarkStart w:id="6166" w:name="_Toc280853715"/>
      <w:bookmarkStart w:id="6167" w:name="_Toc303286274"/>
      <w:bookmarkStart w:id="6168" w:name="_Toc339962160"/>
      <w:bookmarkStart w:id="6169" w:name="_Toc339962673"/>
      <w:bookmarkStart w:id="6170" w:name="_Toc340138819"/>
      <w:bookmarkStart w:id="6171" w:name="_Toc340139089"/>
      <w:bookmarkStart w:id="6172" w:name="_Toc340139369"/>
      <w:bookmarkStart w:id="6173" w:name="_Toc340143982"/>
      <w:bookmarkStart w:id="6174" w:name="_Toc340144239"/>
      <w:bookmarkStart w:id="6175" w:name="_Toc4140570"/>
      <w:bookmarkStart w:id="6176" w:name="OLE_LINK58"/>
      <w:r w:rsidRPr="00EE678B">
        <w:t>Pull Early from Suspense</w:t>
      </w:r>
      <w:bookmarkEnd w:id="6164"/>
      <w:bookmarkEnd w:id="6165"/>
      <w:bookmarkEnd w:id="6166"/>
      <w:bookmarkEnd w:id="6167"/>
      <w:bookmarkEnd w:id="6168"/>
      <w:bookmarkEnd w:id="6169"/>
      <w:bookmarkEnd w:id="6170"/>
      <w:bookmarkEnd w:id="6171"/>
      <w:bookmarkEnd w:id="6172"/>
      <w:bookmarkEnd w:id="6173"/>
      <w:bookmarkEnd w:id="6174"/>
      <w:bookmarkEnd w:id="6175"/>
      <w:r w:rsidRPr="00EE678B">
        <w:fldChar w:fldCharType="begin"/>
      </w:r>
      <w:r w:rsidRPr="00EE678B">
        <w:instrText>XE "Pull Early from Suspense"</w:instrText>
      </w:r>
      <w:r w:rsidRPr="00EE678B">
        <w:fldChar w:fldCharType="end"/>
      </w:r>
    </w:p>
    <w:p w:rsidR="005453F6" w:rsidRPr="00EE678B" w:rsidRDefault="005453F6" w:rsidP="007D02E1">
      <w:pPr>
        <w:pStyle w:val="Manual-optionname"/>
      </w:pPr>
      <w:r w:rsidRPr="00EE678B">
        <w:t>[PSO PNDRX]</w:t>
      </w:r>
    </w:p>
    <w:p w:rsidR="005453F6" w:rsidRPr="00EE678B" w:rsidRDefault="005453F6" w:rsidP="007D02E1">
      <w:pPr>
        <w:keepNext/>
        <w:rPr>
          <w:color w:val="000000"/>
          <w:szCs w:val="20"/>
        </w:rPr>
      </w:pPr>
    </w:p>
    <w:bookmarkEnd w:id="6176"/>
    <w:p w:rsidR="005453F6" w:rsidRPr="00EE678B" w:rsidRDefault="005453F6" w:rsidP="004A58C9">
      <w:pPr>
        <w:keepNext/>
        <w:keepLines/>
        <w:rPr>
          <w:color w:val="000000"/>
          <w:szCs w:val="20"/>
        </w:rPr>
      </w:pPr>
      <w:r w:rsidRPr="00EE678B">
        <w:rPr>
          <w:color w:val="000000"/>
          <w:szCs w:val="20"/>
        </w:rPr>
        <w:t xml:space="preserve">This option is used to pull a specific prescription or all prescriptions for a patient early. If a prescription is pulled early using this option, it will not be associated with any printed batch, and the user will not be able to reprint a label with the </w:t>
      </w:r>
      <w:r w:rsidRPr="00EE678B">
        <w:rPr>
          <w:i/>
          <w:color w:val="000000"/>
          <w:szCs w:val="20"/>
        </w:rPr>
        <w:t>Reprint Batches from Suspense</w:t>
      </w:r>
      <w:r w:rsidRPr="00EE678B">
        <w:rPr>
          <w:color w:val="000000"/>
          <w:szCs w:val="20"/>
        </w:rPr>
        <w:t xml:space="preserve"> option. Since prescriptions that are pulled early from suspense do not belong to any printed batch and cannot be reprinted from suspense, there is no reason to leave them in suspense.</w:t>
      </w:r>
    </w:p>
    <w:p w:rsidR="005453F6" w:rsidRPr="00EE678B" w:rsidRDefault="005453F6" w:rsidP="005453F6">
      <w:pPr>
        <w:rPr>
          <w:color w:val="000000"/>
          <w:szCs w:val="20"/>
        </w:rPr>
      </w:pPr>
    </w:p>
    <w:p w:rsidR="005453F6" w:rsidRDefault="005453F6" w:rsidP="005453F6">
      <w:pPr>
        <w:rPr>
          <w:color w:val="000000"/>
          <w:szCs w:val="20"/>
        </w:rPr>
      </w:pPr>
      <w:r w:rsidRPr="00EE678B">
        <w:rPr>
          <w:color w:val="000000"/>
          <w:szCs w:val="20"/>
        </w:rPr>
        <w:t xml:space="preserve">The user may also edit the “Method of Pickup”. For the prompt "Pull Rx(s) and delete from Suspense", the user should answer </w:t>
      </w:r>
      <w:r w:rsidRPr="00EE678B">
        <w:rPr>
          <w:b/>
          <w:bCs/>
          <w:color w:val="000000"/>
          <w:szCs w:val="20"/>
        </w:rPr>
        <w:t>YES</w:t>
      </w:r>
      <w:r w:rsidRPr="00EE678B">
        <w:rPr>
          <w:color w:val="000000"/>
          <w:szCs w:val="20"/>
        </w:rPr>
        <w:t xml:space="preserve"> to pull the prescriptions, and they will always be deleted from suspense.</w:t>
      </w:r>
    </w:p>
    <w:p w:rsidR="002B5939" w:rsidRDefault="002B5939" w:rsidP="005453F6">
      <w:pPr>
        <w:rPr>
          <w:color w:val="000000"/>
          <w:szCs w:val="20"/>
        </w:rPr>
      </w:pPr>
    </w:p>
    <w:p w:rsidR="002B5939" w:rsidRDefault="002B5939" w:rsidP="002B5939">
      <w:pPr>
        <w:ind w:left="100" w:right="114"/>
      </w:pPr>
      <w:bookmarkStart w:id="6177" w:name="Page_433"/>
      <w:bookmarkStart w:id="6178" w:name="Page_430"/>
      <w:bookmarkEnd w:id="6177"/>
      <w:bookmarkEnd w:id="6178"/>
      <w:r>
        <w:rPr>
          <w:spacing w:val="-4"/>
        </w:rPr>
        <w:t>I</w:t>
      </w:r>
      <w:r>
        <w:t>f</w:t>
      </w:r>
      <w:r>
        <w:rPr>
          <w:spacing w:val="1"/>
        </w:rPr>
        <w:t xml:space="preserve"> t</w:t>
      </w:r>
      <w:r>
        <w:t>he Label</w:t>
      </w:r>
      <w:r>
        <w:rPr>
          <w:spacing w:val="-1"/>
        </w:rPr>
        <w:t xml:space="preserve"> </w:t>
      </w:r>
      <w:r>
        <w:t>Log</w:t>
      </w:r>
      <w:r>
        <w:rPr>
          <w:spacing w:val="-3"/>
        </w:rPr>
        <w:t xml:space="preserve"> </w:t>
      </w:r>
      <w:r>
        <w:rPr>
          <w:spacing w:val="1"/>
        </w:rPr>
        <w:t>i</w:t>
      </w:r>
      <w:r>
        <w:t>nd</w:t>
      </w:r>
      <w:r>
        <w:rPr>
          <w:spacing w:val="-1"/>
        </w:rPr>
        <w:t>i</w:t>
      </w:r>
      <w:r>
        <w:t>ca</w:t>
      </w:r>
      <w:r>
        <w:rPr>
          <w:spacing w:val="-1"/>
        </w:rPr>
        <w:t>t</w:t>
      </w:r>
      <w:r>
        <w:t>es</w:t>
      </w:r>
      <w:r>
        <w:rPr>
          <w:spacing w:val="-2"/>
        </w:rPr>
        <w:t xml:space="preserve"> </w:t>
      </w:r>
      <w:r>
        <w:rPr>
          <w:spacing w:val="-1"/>
        </w:rPr>
        <w:t>t</w:t>
      </w:r>
      <w:r>
        <w:t>hat</w:t>
      </w:r>
      <w:r>
        <w:rPr>
          <w:spacing w:val="1"/>
        </w:rPr>
        <w:t xml:space="preserve"> </w:t>
      </w:r>
      <w:r>
        <w:t xml:space="preserve">a </w:t>
      </w:r>
      <w:r>
        <w:rPr>
          <w:spacing w:val="-3"/>
        </w:rPr>
        <w:t>L</w:t>
      </w:r>
      <w:r>
        <w:t>ab</w:t>
      </w:r>
      <w:r>
        <w:rPr>
          <w:spacing w:val="-2"/>
        </w:rPr>
        <w:t>e</w:t>
      </w:r>
      <w:r>
        <w:t>l</w:t>
      </w:r>
      <w:r>
        <w:rPr>
          <w:spacing w:val="1"/>
        </w:rPr>
        <w:t xml:space="preserve"> </w:t>
      </w:r>
      <w:r>
        <w:t>h</w:t>
      </w:r>
      <w:r>
        <w:rPr>
          <w:spacing w:val="-2"/>
        </w:rPr>
        <w:t>a</w:t>
      </w:r>
      <w:r>
        <w:t xml:space="preserve">s </w:t>
      </w:r>
      <w:r>
        <w:rPr>
          <w:spacing w:val="-2"/>
        </w:rPr>
        <w:t>a</w:t>
      </w:r>
      <w:r>
        <w:rPr>
          <w:spacing w:val="1"/>
        </w:rPr>
        <w:t>lr</w:t>
      </w:r>
      <w:r>
        <w:rPr>
          <w:spacing w:val="-2"/>
        </w:rPr>
        <w:t>e</w:t>
      </w:r>
      <w:r>
        <w:t>ady</w:t>
      </w:r>
      <w:r>
        <w:rPr>
          <w:spacing w:val="-2"/>
        </w:rPr>
        <w:t xml:space="preserve"> </w:t>
      </w:r>
      <w:r>
        <w:t>p</w:t>
      </w:r>
      <w:r>
        <w:rPr>
          <w:spacing w:val="1"/>
        </w:rPr>
        <w:t>ri</w:t>
      </w:r>
      <w:r>
        <w:rPr>
          <w:spacing w:val="-2"/>
        </w:rPr>
        <w:t>n</w:t>
      </w:r>
      <w:r>
        <w:rPr>
          <w:spacing w:val="1"/>
        </w:rPr>
        <w:t>t</w:t>
      </w:r>
      <w:r>
        <w:t>ed</w:t>
      </w:r>
      <w:r>
        <w:rPr>
          <w:spacing w:val="-2"/>
        </w:rPr>
        <w:t xml:space="preserve"> </w:t>
      </w:r>
      <w:r>
        <w:rPr>
          <w:spacing w:val="1"/>
        </w:rPr>
        <w:t>f</w:t>
      </w:r>
      <w:r>
        <w:t>or</w:t>
      </w:r>
      <w:r>
        <w:rPr>
          <w:spacing w:val="-2"/>
        </w:rPr>
        <w:t xml:space="preserve"> </w:t>
      </w:r>
      <w:r>
        <w:rPr>
          <w:spacing w:val="1"/>
        </w:rPr>
        <w:t>t</w:t>
      </w:r>
      <w:r>
        <w:t>h</w:t>
      </w:r>
      <w:r>
        <w:rPr>
          <w:spacing w:val="-1"/>
        </w:rPr>
        <w:t>i</w:t>
      </w:r>
      <w:r>
        <w:t xml:space="preserve">s </w:t>
      </w:r>
      <w:r>
        <w:rPr>
          <w:spacing w:val="-2"/>
        </w:rPr>
        <w:t>p</w:t>
      </w:r>
      <w:r>
        <w:rPr>
          <w:spacing w:val="1"/>
        </w:rPr>
        <w:t>r</w:t>
      </w:r>
      <w:r>
        <w:t>e</w:t>
      </w:r>
      <w:r>
        <w:rPr>
          <w:spacing w:val="1"/>
        </w:rPr>
        <w:t>s</w:t>
      </w:r>
      <w:r>
        <w:rPr>
          <w:spacing w:val="-2"/>
        </w:rPr>
        <w:t>c</w:t>
      </w:r>
      <w:r>
        <w:rPr>
          <w:spacing w:val="1"/>
        </w:rPr>
        <w:t>r</w:t>
      </w:r>
      <w:r>
        <w:rPr>
          <w:spacing w:val="-1"/>
        </w:rPr>
        <w:t>i</w:t>
      </w:r>
      <w:r>
        <w:t>p</w:t>
      </w:r>
      <w:r>
        <w:rPr>
          <w:spacing w:val="-1"/>
        </w:rPr>
        <w:t>t</w:t>
      </w:r>
      <w:r>
        <w:rPr>
          <w:spacing w:val="1"/>
        </w:rPr>
        <w:t>i</w:t>
      </w:r>
      <w:r>
        <w:t xml:space="preserve">on </w:t>
      </w:r>
      <w:r>
        <w:rPr>
          <w:spacing w:val="-2"/>
        </w:rPr>
        <w:t>a</w:t>
      </w:r>
      <w:r>
        <w:t>nd</w:t>
      </w:r>
      <w:r>
        <w:rPr>
          <w:spacing w:val="-2"/>
        </w:rPr>
        <w:t xml:space="preserve"> </w:t>
      </w:r>
      <w:r>
        <w:rPr>
          <w:spacing w:val="1"/>
        </w:rPr>
        <w:t>f</w:t>
      </w:r>
      <w:r>
        <w:rPr>
          <w:spacing w:val="-1"/>
        </w:rPr>
        <w:t>i</w:t>
      </w:r>
      <w:r>
        <w:rPr>
          <w:spacing w:val="1"/>
        </w:rPr>
        <w:t>ll</w:t>
      </w:r>
      <w:r>
        <w:t>,</w:t>
      </w:r>
      <w:r>
        <w:rPr>
          <w:spacing w:val="-2"/>
        </w:rPr>
        <w:t xml:space="preserve"> </w:t>
      </w:r>
      <w:r>
        <w:rPr>
          <w:spacing w:val="1"/>
        </w:rPr>
        <w:t>t</w:t>
      </w:r>
      <w:r>
        <w:t>hen</w:t>
      </w:r>
      <w:r>
        <w:rPr>
          <w:spacing w:val="-2"/>
        </w:rPr>
        <w:t xml:space="preserve"> </w:t>
      </w:r>
      <w:r>
        <w:rPr>
          <w:spacing w:val="1"/>
        </w:rPr>
        <w:t>t</w:t>
      </w:r>
      <w:r>
        <w:rPr>
          <w:spacing w:val="-2"/>
        </w:rPr>
        <w:t>h</w:t>
      </w:r>
      <w:r>
        <w:t>e u</w:t>
      </w:r>
      <w:r>
        <w:rPr>
          <w:spacing w:val="1"/>
        </w:rPr>
        <w:t>s</w:t>
      </w:r>
      <w:r>
        <w:rPr>
          <w:spacing w:val="-2"/>
        </w:rPr>
        <w:t>e</w:t>
      </w:r>
      <w:r>
        <w:t>r</w:t>
      </w:r>
      <w:r>
        <w:rPr>
          <w:spacing w:val="-2"/>
        </w:rPr>
        <w:t xml:space="preserve"> </w:t>
      </w:r>
      <w:r>
        <w:rPr>
          <w:spacing w:val="1"/>
        </w:rPr>
        <w:t>i</w:t>
      </w:r>
      <w:r>
        <w:t>s a</w:t>
      </w:r>
      <w:r>
        <w:rPr>
          <w:spacing w:val="1"/>
        </w:rPr>
        <w:t>s</w:t>
      </w:r>
      <w:r>
        <w:rPr>
          <w:spacing w:val="-2"/>
        </w:rPr>
        <w:t>k</w:t>
      </w:r>
      <w:r>
        <w:t>ed whet</w:t>
      </w:r>
      <w:r>
        <w:rPr>
          <w:spacing w:val="-2"/>
        </w:rPr>
        <w:t>h</w:t>
      </w:r>
      <w:r>
        <w:t>er</w:t>
      </w:r>
      <w:r>
        <w:rPr>
          <w:spacing w:val="-1"/>
        </w:rPr>
        <w:t xml:space="preserve"> </w:t>
      </w:r>
      <w:r>
        <w:rPr>
          <w:spacing w:val="1"/>
        </w:rPr>
        <w:t>t</w:t>
      </w:r>
      <w:r>
        <w:t>o c</w:t>
      </w:r>
      <w:r>
        <w:rPr>
          <w:spacing w:val="-2"/>
        </w:rPr>
        <w:t>o</w:t>
      </w:r>
      <w:r>
        <w:t>n</w:t>
      </w:r>
      <w:r>
        <w:rPr>
          <w:spacing w:val="-1"/>
        </w:rPr>
        <w:t>t</w:t>
      </w:r>
      <w:r>
        <w:rPr>
          <w:spacing w:val="1"/>
        </w:rPr>
        <w:t>i</w:t>
      </w:r>
      <w:r>
        <w:t xml:space="preserve">nue.  </w:t>
      </w:r>
      <w:r>
        <w:rPr>
          <w:spacing w:val="-4"/>
        </w:rPr>
        <w:t>I</w:t>
      </w:r>
      <w:r>
        <w:t>f</w:t>
      </w:r>
      <w:r>
        <w:rPr>
          <w:spacing w:val="1"/>
        </w:rPr>
        <w:t xml:space="preserve"> t</w:t>
      </w:r>
      <w:r>
        <w:t>he u</w:t>
      </w:r>
      <w:r>
        <w:rPr>
          <w:spacing w:val="1"/>
        </w:rPr>
        <w:t>s</w:t>
      </w:r>
      <w:r>
        <w:t>er</w:t>
      </w:r>
      <w:r>
        <w:rPr>
          <w:spacing w:val="-1"/>
        </w:rPr>
        <w:t xml:space="preserve"> </w:t>
      </w:r>
      <w:r>
        <w:t>cho</w:t>
      </w:r>
      <w:r>
        <w:rPr>
          <w:spacing w:val="-2"/>
        </w:rPr>
        <w:t>o</w:t>
      </w:r>
      <w:r>
        <w:t>s</w:t>
      </w:r>
      <w:r>
        <w:rPr>
          <w:spacing w:val="1"/>
        </w:rPr>
        <w:t>e</w:t>
      </w:r>
      <w:r>
        <w:t>s</w:t>
      </w:r>
      <w:r>
        <w:rPr>
          <w:spacing w:val="-2"/>
        </w:rPr>
        <w:t xml:space="preserve"> </w:t>
      </w:r>
      <w:r>
        <w:t>“No”,</w:t>
      </w:r>
      <w:r>
        <w:rPr>
          <w:spacing w:val="-2"/>
        </w:rPr>
        <w:t xml:space="preserve"> </w:t>
      </w:r>
      <w:r>
        <w:rPr>
          <w:spacing w:val="-1"/>
        </w:rPr>
        <w:t>t</w:t>
      </w:r>
      <w:r>
        <w:t xml:space="preserve">he </w:t>
      </w:r>
      <w:r>
        <w:rPr>
          <w:spacing w:val="1"/>
        </w:rPr>
        <w:t>l</w:t>
      </w:r>
      <w:r>
        <w:rPr>
          <w:spacing w:val="-2"/>
        </w:rPr>
        <w:t>a</w:t>
      </w:r>
      <w:r>
        <w:t>bel</w:t>
      </w:r>
      <w:r>
        <w:rPr>
          <w:spacing w:val="1"/>
        </w:rPr>
        <w:t xml:space="preserve"> </w:t>
      </w:r>
      <w:r>
        <w:rPr>
          <w:spacing w:val="-3"/>
        </w:rPr>
        <w:t>w</w:t>
      </w:r>
      <w:r>
        <w:rPr>
          <w:spacing w:val="1"/>
        </w:rPr>
        <w:t>i</w:t>
      </w:r>
      <w:r>
        <w:rPr>
          <w:spacing w:val="-1"/>
        </w:rPr>
        <w:t>l</w:t>
      </w:r>
      <w:r>
        <w:t>l</w:t>
      </w:r>
      <w:r>
        <w:rPr>
          <w:spacing w:val="1"/>
        </w:rPr>
        <w:t xml:space="preserve"> </w:t>
      </w:r>
      <w:r>
        <w:t>n</w:t>
      </w:r>
      <w:r>
        <w:rPr>
          <w:spacing w:val="-2"/>
        </w:rPr>
        <w:t>o</w:t>
      </w:r>
      <w:r>
        <w:t>t</w:t>
      </w:r>
      <w:r>
        <w:rPr>
          <w:spacing w:val="1"/>
        </w:rPr>
        <w:t xml:space="preserve"> </w:t>
      </w:r>
      <w:r>
        <w:rPr>
          <w:spacing w:val="-2"/>
        </w:rPr>
        <w:t>p</w:t>
      </w:r>
      <w:r>
        <w:rPr>
          <w:spacing w:val="1"/>
        </w:rPr>
        <w:t>ri</w:t>
      </w:r>
      <w:r>
        <w:rPr>
          <w:spacing w:val="-2"/>
        </w:rPr>
        <w:t>n</w:t>
      </w:r>
      <w:r>
        <w:rPr>
          <w:spacing w:val="3"/>
        </w:rPr>
        <w:t>t</w:t>
      </w:r>
      <w:r>
        <w:t xml:space="preserve">.  </w:t>
      </w:r>
      <w:r>
        <w:rPr>
          <w:spacing w:val="-4"/>
        </w:rPr>
        <w:t>I</w:t>
      </w:r>
      <w:r>
        <w:t>n add</w:t>
      </w:r>
      <w:r>
        <w:rPr>
          <w:spacing w:val="1"/>
        </w:rPr>
        <w:t>i</w:t>
      </w:r>
      <w:r>
        <w:rPr>
          <w:spacing w:val="-1"/>
        </w:rPr>
        <w:t>t</w:t>
      </w:r>
      <w:r>
        <w:rPr>
          <w:spacing w:val="1"/>
        </w:rPr>
        <w:t>i</w:t>
      </w:r>
      <w:r>
        <w:t>on,</w:t>
      </w:r>
      <w:r>
        <w:rPr>
          <w:spacing w:val="-2"/>
        </w:rPr>
        <w:t xml:space="preserve"> </w:t>
      </w:r>
      <w:r>
        <w:rPr>
          <w:spacing w:val="1"/>
        </w:rPr>
        <w:t>t</w:t>
      </w:r>
      <w:r>
        <w:t>he</w:t>
      </w:r>
      <w:r>
        <w:rPr>
          <w:spacing w:val="-1"/>
        </w:rPr>
        <w:t xml:space="preserve"> </w:t>
      </w:r>
      <w:r>
        <w:t>p</w:t>
      </w:r>
      <w:r>
        <w:rPr>
          <w:spacing w:val="1"/>
        </w:rPr>
        <w:t>r</w:t>
      </w:r>
      <w:r>
        <w:rPr>
          <w:spacing w:val="-2"/>
        </w:rPr>
        <w:t>e</w:t>
      </w:r>
      <w:r>
        <w:t>s</w:t>
      </w:r>
      <w:r>
        <w:rPr>
          <w:spacing w:val="-2"/>
        </w:rPr>
        <w:t>c</w:t>
      </w:r>
      <w:r>
        <w:rPr>
          <w:spacing w:val="1"/>
        </w:rPr>
        <w:t>ri</w:t>
      </w:r>
      <w:r>
        <w:rPr>
          <w:spacing w:val="-2"/>
        </w:rPr>
        <w:t>p</w:t>
      </w:r>
      <w:r>
        <w:rPr>
          <w:spacing w:val="1"/>
        </w:rPr>
        <w:t>ti</w:t>
      </w:r>
      <w:r>
        <w:rPr>
          <w:spacing w:val="-2"/>
        </w:rPr>
        <w:t>o</w:t>
      </w:r>
      <w:r>
        <w:t>n sh</w:t>
      </w:r>
      <w:r>
        <w:rPr>
          <w:spacing w:val="1"/>
        </w:rPr>
        <w:t>a</w:t>
      </w:r>
      <w:r>
        <w:rPr>
          <w:spacing w:val="-1"/>
        </w:rPr>
        <w:t>l</w:t>
      </w:r>
      <w:r>
        <w:t>l</w:t>
      </w:r>
      <w:r>
        <w:rPr>
          <w:spacing w:val="1"/>
        </w:rPr>
        <w:t xml:space="preserve"> </w:t>
      </w:r>
      <w:r>
        <w:t>be</w:t>
      </w:r>
      <w:r>
        <w:rPr>
          <w:spacing w:val="-2"/>
        </w:rPr>
        <w:t xml:space="preserve"> </w:t>
      </w:r>
      <w:r>
        <w:rPr>
          <w:spacing w:val="1"/>
        </w:rPr>
        <w:t>r</w:t>
      </w:r>
      <w:r>
        <w:t>e</w:t>
      </w:r>
      <w:r>
        <w:rPr>
          <w:spacing w:val="-3"/>
        </w:rPr>
        <w:t>m</w:t>
      </w:r>
      <w:r>
        <w:t>o</w:t>
      </w:r>
      <w:r>
        <w:rPr>
          <w:spacing w:val="-2"/>
        </w:rPr>
        <w:t>v</w:t>
      </w:r>
      <w:r>
        <w:t xml:space="preserve">ed </w:t>
      </w:r>
      <w:r>
        <w:rPr>
          <w:spacing w:val="1"/>
        </w:rPr>
        <w:t>fr</w:t>
      </w:r>
      <w:r>
        <w:t>om</w:t>
      </w:r>
      <w:r>
        <w:rPr>
          <w:spacing w:val="-4"/>
        </w:rPr>
        <w:t xml:space="preserve"> </w:t>
      </w:r>
      <w:r>
        <w:t>Suspen</w:t>
      </w:r>
      <w:r>
        <w:rPr>
          <w:spacing w:val="1"/>
        </w:rPr>
        <w:t>s</w:t>
      </w:r>
      <w:r>
        <w:t>e</w:t>
      </w:r>
      <w:r>
        <w:rPr>
          <w:spacing w:val="-2"/>
        </w:rPr>
        <w:t xml:space="preserve"> </w:t>
      </w:r>
      <w:r>
        <w:t>un</w:t>
      </w:r>
      <w:r>
        <w:rPr>
          <w:spacing w:val="-1"/>
        </w:rPr>
        <w:t>l</w:t>
      </w:r>
      <w:r>
        <w:t>e</w:t>
      </w:r>
      <w:r>
        <w:rPr>
          <w:spacing w:val="2"/>
        </w:rPr>
        <w:t>s</w:t>
      </w:r>
      <w:r>
        <w:t>s</w:t>
      </w:r>
      <w:r>
        <w:rPr>
          <w:spacing w:val="-2"/>
        </w:rPr>
        <w:t xml:space="preserve"> </w:t>
      </w:r>
      <w:r>
        <w:rPr>
          <w:spacing w:val="1"/>
        </w:rPr>
        <w:t>t</w:t>
      </w:r>
      <w:r>
        <w:t>he</w:t>
      </w:r>
      <w:r>
        <w:rPr>
          <w:spacing w:val="-2"/>
        </w:rPr>
        <w:t xml:space="preserve"> </w:t>
      </w:r>
      <w:r>
        <w:t>su</w:t>
      </w:r>
      <w:r>
        <w:rPr>
          <w:spacing w:val="1"/>
        </w:rPr>
        <w:t>s</w:t>
      </w:r>
      <w:r>
        <w:rPr>
          <w:spacing w:val="-2"/>
        </w:rPr>
        <w:t>p</w:t>
      </w:r>
      <w:r>
        <w:t>en</w:t>
      </w:r>
      <w:r>
        <w:rPr>
          <w:spacing w:val="1"/>
        </w:rPr>
        <w:t>s</w:t>
      </w:r>
      <w:r>
        <w:t>e</w:t>
      </w:r>
      <w:r>
        <w:rPr>
          <w:spacing w:val="-2"/>
        </w:rPr>
        <w:t xml:space="preserve"> q</w:t>
      </w:r>
      <w:r>
        <w:t>ueue</w:t>
      </w:r>
      <w:r>
        <w:rPr>
          <w:spacing w:val="-2"/>
        </w:rPr>
        <w:t xml:space="preserve"> </w:t>
      </w:r>
      <w:r>
        <w:rPr>
          <w:spacing w:val="1"/>
        </w:rPr>
        <w:t>i</w:t>
      </w:r>
      <w:r>
        <w:t>nd</w:t>
      </w:r>
      <w:r>
        <w:rPr>
          <w:spacing w:val="-1"/>
        </w:rPr>
        <w:t>i</w:t>
      </w:r>
      <w:r>
        <w:t>c</w:t>
      </w:r>
      <w:r>
        <w:rPr>
          <w:spacing w:val="-2"/>
        </w:rPr>
        <w:t>a</w:t>
      </w:r>
      <w:r>
        <w:rPr>
          <w:spacing w:val="1"/>
        </w:rPr>
        <w:t>t</w:t>
      </w:r>
      <w:r>
        <w:t>es</w:t>
      </w:r>
      <w:r>
        <w:rPr>
          <w:spacing w:val="-2"/>
        </w:rPr>
        <w:t xml:space="preserve"> </w:t>
      </w:r>
      <w:r>
        <w:rPr>
          <w:spacing w:val="1"/>
        </w:rPr>
        <w:t>t</w:t>
      </w:r>
      <w:r>
        <w:t>h</w:t>
      </w:r>
      <w:r>
        <w:rPr>
          <w:spacing w:val="-2"/>
        </w:rPr>
        <w:t>a</w:t>
      </w:r>
      <w:r>
        <w:t>t</w:t>
      </w:r>
      <w:r>
        <w:rPr>
          <w:spacing w:val="1"/>
        </w:rPr>
        <w:t xml:space="preserve"> </w:t>
      </w:r>
      <w:r>
        <w:t xml:space="preserve">a </w:t>
      </w:r>
      <w:r>
        <w:rPr>
          <w:spacing w:val="-2"/>
        </w:rPr>
        <w:t>u</w:t>
      </w:r>
      <w:r>
        <w:t>s</w:t>
      </w:r>
      <w:r>
        <w:rPr>
          <w:spacing w:val="-2"/>
        </w:rPr>
        <w:t>e</w:t>
      </w:r>
      <w:r>
        <w:t>r</w:t>
      </w:r>
      <w:r>
        <w:rPr>
          <w:spacing w:val="1"/>
        </w:rPr>
        <w:t xml:space="preserve"> </w:t>
      </w:r>
      <w:r>
        <w:rPr>
          <w:spacing w:val="-2"/>
        </w:rPr>
        <w:t>h</w:t>
      </w:r>
      <w:r>
        <w:t>as</w:t>
      </w:r>
      <w:r>
        <w:rPr>
          <w:spacing w:val="1"/>
        </w:rPr>
        <w:t xml:space="preserve"> </w:t>
      </w:r>
      <w:r>
        <w:t>p</w:t>
      </w:r>
      <w:r>
        <w:rPr>
          <w:spacing w:val="-2"/>
        </w:rPr>
        <w:t>r</w:t>
      </w:r>
      <w:r>
        <w:t>e</w:t>
      </w:r>
      <w:r>
        <w:rPr>
          <w:spacing w:val="-2"/>
        </w:rPr>
        <w:t>v</w:t>
      </w:r>
      <w:r>
        <w:rPr>
          <w:spacing w:val="1"/>
        </w:rPr>
        <w:t>i</w:t>
      </w:r>
      <w:r>
        <w:t>ou</w:t>
      </w:r>
      <w:r>
        <w:rPr>
          <w:spacing w:val="-2"/>
        </w:rPr>
        <w:t>s</w:t>
      </w:r>
      <w:r>
        <w:rPr>
          <w:spacing w:val="1"/>
        </w:rPr>
        <w:t>l</w:t>
      </w:r>
      <w:r>
        <w:t>y</w:t>
      </w:r>
      <w:r>
        <w:rPr>
          <w:spacing w:val="-2"/>
        </w:rPr>
        <w:t xml:space="preserve"> </w:t>
      </w:r>
      <w:r>
        <w:rPr>
          <w:spacing w:val="1"/>
        </w:rPr>
        <w:t>r</w:t>
      </w:r>
      <w:r>
        <w:t>equ</w:t>
      </w:r>
      <w:r>
        <w:rPr>
          <w:spacing w:val="-2"/>
        </w:rPr>
        <w:t>e</w:t>
      </w:r>
      <w:r>
        <w:t>s</w:t>
      </w:r>
      <w:r>
        <w:rPr>
          <w:spacing w:val="1"/>
        </w:rPr>
        <w:t>t</w:t>
      </w:r>
      <w:r>
        <w:rPr>
          <w:spacing w:val="-2"/>
        </w:rPr>
        <w:t>e</w:t>
      </w:r>
      <w:r>
        <w:t>d a reprint of the suspended prescription. If the user chooses “Yes”, the prescription shall continue and will print the label. In the example below, the label will not print but the Prescription will be left on Suspense.</w:t>
      </w:r>
    </w:p>
    <w:p w:rsidR="002B5939" w:rsidRDefault="002B5939" w:rsidP="002B5939">
      <w:pPr>
        <w:ind w:left="100" w:right="114"/>
      </w:pPr>
    </w:p>
    <w:p w:rsidR="002B5939" w:rsidRPr="00255F1A" w:rsidRDefault="002B5939" w:rsidP="002B5939">
      <w:pPr>
        <w:pStyle w:val="ScreenCapture"/>
      </w:pPr>
      <w:r w:rsidRPr="00255F1A">
        <w:t>Label for Rx#104872 Fill#0 has already been printed</w:t>
      </w:r>
    </w:p>
    <w:p w:rsidR="002B5939" w:rsidRPr="00255F1A" w:rsidRDefault="002B5939" w:rsidP="002B5939">
      <w:pPr>
        <w:pStyle w:val="ScreenCapture"/>
      </w:pPr>
      <w:r w:rsidRPr="00255F1A">
        <w:t>Do you want to continue? No//   NO</w:t>
      </w:r>
    </w:p>
    <w:p w:rsidR="002B5939" w:rsidRPr="00255F1A" w:rsidRDefault="002B5939" w:rsidP="002B5939">
      <w:pPr>
        <w:pStyle w:val="ScreenCapture"/>
      </w:pPr>
      <w:r w:rsidRPr="00255F1A">
        <w:t>Reprint Flag is on.  Prescription left on suspense.</w:t>
      </w:r>
    </w:p>
    <w:p w:rsidR="002B5939" w:rsidRDefault="002B5939" w:rsidP="002B5939">
      <w:pPr>
        <w:ind w:left="100" w:right="114"/>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2B5939" w:rsidRDefault="002B5939" w:rsidP="005453F6">
      <w:pPr>
        <w:rPr>
          <w:color w:val="000000"/>
          <w:szCs w:val="20"/>
        </w:rPr>
      </w:pPr>
    </w:p>
    <w:p w:rsidR="005453F6" w:rsidRPr="00EE678B" w:rsidRDefault="00583040" w:rsidP="00026381">
      <w:pPr>
        <w:ind w:left="720" w:hanging="720"/>
        <w:rPr>
          <w:color w:val="000000"/>
          <w:szCs w:val="20"/>
        </w:rPr>
      </w:pPr>
      <w:r>
        <w:rPr>
          <w:noProof/>
        </w:rPr>
        <w:drawing>
          <wp:inline distT="0" distB="0" distL="0" distR="0">
            <wp:extent cx="464820" cy="373380"/>
            <wp:effectExtent l="0" t="0" r="0" b="0"/>
            <wp:docPr id="1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5453F6" w:rsidRPr="00EE678B">
        <w:rPr>
          <w:color w:val="000000"/>
          <w:szCs w:val="20"/>
        </w:rPr>
        <w:t>If the routing is changed to “Window” when pulling from suspense early and the bingo board is being used, those prescriptions will be sent to the bingo board.</w:t>
      </w:r>
    </w:p>
    <w:p w:rsidR="005453F6" w:rsidRPr="00EE678B" w:rsidRDefault="005453F6" w:rsidP="005453F6">
      <w:pPr>
        <w:rPr>
          <w:color w:val="000000"/>
          <w:szCs w:val="20"/>
        </w:rPr>
      </w:pPr>
    </w:p>
    <w:p w:rsidR="005453F6" w:rsidRPr="00EE678B" w:rsidRDefault="005453F6" w:rsidP="005453F6">
      <w:pPr>
        <w:rPr>
          <w:color w:val="000000"/>
          <w:szCs w:val="20"/>
        </w:rPr>
      </w:pPr>
      <w:bookmarkStart w:id="6179" w:name="OLE_LINK13"/>
      <w:bookmarkStart w:id="6180" w:name="OLE_LINK15"/>
      <w:r w:rsidRPr="00EE678B">
        <w:rPr>
          <w:color w:val="000000"/>
          <w:szCs w:val="20"/>
        </w:rPr>
        <w:t>If a prescription is determined to be an ePharmacy prescription (e.g., third party electronically billable), an electronic claim will be sent by ECME to the third party payer. The communication events between Outpatient Pharmacy and ECME are recorded in the ECME Log section of each prescription. The ECME log can be viewed in the patient Medication Profile screen (Activity Log option</w:t>
      </w:r>
      <w:r w:rsidR="00D8267F" w:rsidRPr="00EE678B">
        <w:rPr>
          <w:color w:val="000000"/>
          <w:szCs w:val="20"/>
        </w:rPr>
        <w:t xml:space="preserve"> </w:t>
      </w:r>
      <w:r w:rsidRPr="00EE678B">
        <w:rPr>
          <w:color w:val="000000"/>
          <w:szCs w:val="20"/>
        </w:rPr>
        <w:t xml:space="preserve">– AL) and also from the </w:t>
      </w:r>
      <w:r w:rsidRPr="00EE678B">
        <w:rPr>
          <w:i/>
          <w:color w:val="000000"/>
          <w:szCs w:val="20"/>
        </w:rPr>
        <w:t>View Prescriptions</w:t>
      </w:r>
      <w:r w:rsidRPr="00EE678B">
        <w:rPr>
          <w:color w:val="000000"/>
          <w:szCs w:val="20"/>
        </w:rPr>
        <w:t xml:space="preserve"> option. If the claim submission returns a Refill Too Soon (79), Reject Resolution Required, or Drug Utilization Review (88) reject, the label is not printed for the prescription and it is moved to the Refill Too Soon/DUR or the Reject Resolution Required section of the patient Medication Profile screen until the user resolves the reject. </w:t>
      </w:r>
      <w:bookmarkEnd w:id="6179"/>
      <w:bookmarkEnd w:id="6180"/>
      <w:r w:rsidRPr="00EE678B">
        <w:rPr>
          <w:color w:val="000000"/>
          <w:szCs w:val="20"/>
        </w:rPr>
        <w:t>The prescription will also display on the Third Party Payer Reject worklist.</w:t>
      </w:r>
    </w:p>
    <w:p w:rsidR="005453F6" w:rsidRPr="00EE678B" w:rsidRDefault="005453F6" w:rsidP="004E0305">
      <w:pPr>
        <w:pStyle w:val="Heading2"/>
      </w:pPr>
      <w:bookmarkStart w:id="6181" w:name="_Toc280701376"/>
      <w:bookmarkStart w:id="6182" w:name="_Toc299044547"/>
      <w:bookmarkStart w:id="6183" w:name="_Toc280853716"/>
      <w:bookmarkStart w:id="6184" w:name="_Toc303286275"/>
      <w:bookmarkStart w:id="6185" w:name="_Toc339962161"/>
      <w:bookmarkStart w:id="6186" w:name="_Toc339962674"/>
      <w:bookmarkStart w:id="6187" w:name="_Toc340138820"/>
      <w:bookmarkStart w:id="6188" w:name="_Toc340139090"/>
      <w:bookmarkStart w:id="6189" w:name="_Toc340139370"/>
      <w:bookmarkStart w:id="6190" w:name="_Toc340143983"/>
      <w:bookmarkStart w:id="6191" w:name="_Toc340144240"/>
      <w:bookmarkStart w:id="6192" w:name="_Toc4140571"/>
      <w:r w:rsidRPr="00EE678B">
        <w:t>Queue CMOP Prescription</w:t>
      </w:r>
      <w:bookmarkEnd w:id="6181"/>
      <w:bookmarkEnd w:id="6182"/>
      <w:bookmarkEnd w:id="6183"/>
      <w:bookmarkEnd w:id="6184"/>
      <w:bookmarkEnd w:id="6185"/>
      <w:bookmarkEnd w:id="6186"/>
      <w:bookmarkEnd w:id="6187"/>
      <w:bookmarkEnd w:id="6188"/>
      <w:bookmarkEnd w:id="6189"/>
      <w:bookmarkEnd w:id="6190"/>
      <w:bookmarkEnd w:id="6191"/>
      <w:bookmarkEnd w:id="6192"/>
      <w:r w:rsidRPr="00EE678B">
        <w:fldChar w:fldCharType="begin"/>
      </w:r>
      <w:r w:rsidRPr="00EE678B">
        <w:instrText>XE "Pull Early from Suspense"</w:instrText>
      </w:r>
      <w:r w:rsidRPr="00EE678B">
        <w:fldChar w:fldCharType="end"/>
      </w:r>
    </w:p>
    <w:p w:rsidR="005453F6" w:rsidRPr="00EE678B" w:rsidRDefault="005453F6" w:rsidP="007D02E1">
      <w:pPr>
        <w:pStyle w:val="Manual-optionname"/>
      </w:pPr>
      <w:r w:rsidRPr="00EE678B">
        <w:t>[PSO RX QUEUE CMOP]</w:t>
      </w:r>
    </w:p>
    <w:p w:rsidR="005453F6" w:rsidRPr="00EE678B" w:rsidRDefault="005453F6" w:rsidP="007D02E1">
      <w:pPr>
        <w:keepNext/>
        <w:rPr>
          <w:color w:val="000000"/>
          <w:szCs w:val="20"/>
        </w:rPr>
      </w:pPr>
    </w:p>
    <w:p w:rsidR="005453F6" w:rsidRPr="00EE678B" w:rsidRDefault="005453F6" w:rsidP="005453F6">
      <w:pPr>
        <w:rPr>
          <w:color w:val="000000"/>
          <w:szCs w:val="20"/>
        </w:rPr>
      </w:pPr>
      <w:r w:rsidRPr="00EE678B">
        <w:rPr>
          <w:color w:val="000000"/>
          <w:szCs w:val="20"/>
        </w:rPr>
        <w:t xml:space="preserve">The </w:t>
      </w:r>
      <w:r w:rsidRPr="00EE678B">
        <w:rPr>
          <w:i/>
          <w:color w:val="000000"/>
          <w:szCs w:val="20"/>
        </w:rPr>
        <w:t>Queue CMOP Prescription</w:t>
      </w:r>
      <w:r w:rsidRPr="00EE678B">
        <w:rPr>
          <w:color w:val="000000"/>
          <w:szCs w:val="20"/>
        </w:rPr>
        <w:t xml:space="preserve"> option allows the users (including pharmacy technicians) to put mail-routed prescription(s) for CMOP drugs on suspense for CMOP.</w:t>
      </w:r>
    </w:p>
    <w:p w:rsidR="005453F6" w:rsidRPr="00EE678B" w:rsidRDefault="005453F6" w:rsidP="005453F6">
      <w:pPr>
        <w:rPr>
          <w:color w:val="000000"/>
          <w:szCs w:val="20"/>
        </w:rPr>
      </w:pPr>
    </w:p>
    <w:p w:rsidR="005453F6" w:rsidRPr="00EE678B" w:rsidRDefault="005453F6" w:rsidP="00644AD6">
      <w:pPr>
        <w:pStyle w:val="ExampleHeading"/>
        <w:rPr>
          <w:rFonts w:eastAsia="MS Mincho"/>
        </w:rPr>
      </w:pPr>
      <w:r w:rsidRPr="00EE678B">
        <w:rPr>
          <w:rFonts w:eastAsia="MS Mincho"/>
        </w:rPr>
        <w:t>Example: Queue CMOP Prescription</w:t>
      </w:r>
    </w:p>
    <w:p w:rsidR="005453F6" w:rsidRPr="00EE678B" w:rsidRDefault="005453F6" w:rsidP="00E20A49">
      <w:pPr>
        <w:pStyle w:val="ScreenCapture"/>
        <w:rPr>
          <w:bCs/>
        </w:rPr>
      </w:pPr>
      <w:r w:rsidRPr="00EE678B">
        <w:t xml:space="preserve">Select Suspense Functions Option: </w:t>
      </w:r>
      <w:r w:rsidRPr="00EE678B">
        <w:rPr>
          <w:b/>
          <w:bCs/>
        </w:rPr>
        <w:t xml:space="preserve">QUEUE </w:t>
      </w:r>
      <w:r w:rsidRPr="00EE678B">
        <w:rPr>
          <w:bCs/>
        </w:rPr>
        <w:t>CMOP Prescription</w:t>
      </w:r>
    </w:p>
    <w:p w:rsidR="005453F6" w:rsidRPr="00EE678B" w:rsidRDefault="005453F6" w:rsidP="00E20A49">
      <w:pPr>
        <w:pStyle w:val="ScreenCapture"/>
      </w:pPr>
      <w:r w:rsidRPr="00EE678B">
        <w:t xml:space="preserve">Enter the Rx # to queue to CMOP: </w:t>
      </w:r>
      <w:r w:rsidRPr="00EE678B">
        <w:rPr>
          <w:b/>
        </w:rPr>
        <w:t>300486</w:t>
      </w:r>
    </w:p>
    <w:p w:rsidR="005453F6" w:rsidRPr="00EE678B" w:rsidRDefault="005453F6" w:rsidP="005453F6">
      <w:pPr>
        <w:rPr>
          <w:color w:val="000000"/>
          <w:szCs w:val="20"/>
        </w:rPr>
      </w:pPr>
    </w:p>
    <w:p w:rsidR="005453F6" w:rsidRPr="00EE678B" w:rsidRDefault="005453F6" w:rsidP="005453F6">
      <w:pPr>
        <w:rPr>
          <w:color w:val="000000"/>
          <w:szCs w:val="20"/>
        </w:rPr>
      </w:pPr>
      <w:r w:rsidRPr="00EE678B">
        <w:rPr>
          <w:color w:val="000000"/>
          <w:szCs w:val="20"/>
        </w:rPr>
        <w:t>If the prescription does not have a routing of Mail, has already been released, or is not for a CMOP drug, and does not pass all the other normal checks for CMOP, it will not be put on suspense for CMOP.</w:t>
      </w:r>
    </w:p>
    <w:p w:rsidR="00221D56" w:rsidRPr="00EE678B" w:rsidRDefault="00221D56" w:rsidP="004E0305">
      <w:pPr>
        <w:pStyle w:val="Heading2"/>
      </w:pPr>
      <w:bookmarkStart w:id="6193" w:name="_Toc280701377"/>
      <w:bookmarkStart w:id="6194" w:name="_Toc299044548"/>
      <w:bookmarkStart w:id="6195" w:name="_Toc280853717"/>
      <w:bookmarkStart w:id="6196" w:name="_Toc303286276"/>
      <w:bookmarkStart w:id="6197" w:name="_Toc339962162"/>
      <w:bookmarkStart w:id="6198" w:name="_Toc339962675"/>
      <w:bookmarkStart w:id="6199" w:name="_Toc340138821"/>
      <w:bookmarkStart w:id="6200" w:name="_Toc340139091"/>
      <w:bookmarkStart w:id="6201" w:name="_Toc340139371"/>
      <w:bookmarkStart w:id="6202" w:name="_Toc340143984"/>
      <w:bookmarkStart w:id="6203" w:name="_Toc340144241"/>
      <w:bookmarkStart w:id="6204" w:name="_Toc4140572"/>
      <w:r w:rsidRPr="00EE678B">
        <w:t>Reprint Batches from Suspense</w:t>
      </w:r>
      <w:bookmarkEnd w:id="6193"/>
      <w:bookmarkEnd w:id="6194"/>
      <w:bookmarkEnd w:id="6195"/>
      <w:bookmarkEnd w:id="6196"/>
      <w:bookmarkEnd w:id="6197"/>
      <w:bookmarkEnd w:id="6198"/>
      <w:bookmarkEnd w:id="6199"/>
      <w:bookmarkEnd w:id="6200"/>
      <w:bookmarkEnd w:id="6201"/>
      <w:bookmarkEnd w:id="6202"/>
      <w:bookmarkEnd w:id="6203"/>
      <w:bookmarkEnd w:id="6204"/>
      <w:r w:rsidRPr="00EE678B">
        <w:fldChar w:fldCharType="begin"/>
      </w:r>
      <w:r w:rsidRPr="00EE678B">
        <w:instrText>XE "Reprint Batches from Suspense"</w:instrText>
      </w:r>
      <w:r w:rsidRPr="00EE678B">
        <w:fldChar w:fldCharType="end"/>
      </w:r>
    </w:p>
    <w:p w:rsidR="00221D56" w:rsidRPr="00EE678B" w:rsidRDefault="00221D56" w:rsidP="007D02E1">
      <w:pPr>
        <w:pStyle w:val="Manual-optionname"/>
      </w:pPr>
      <w:r w:rsidRPr="00EE678B">
        <w:t>[PSO PNDRPT]</w:t>
      </w:r>
    </w:p>
    <w:p w:rsidR="00221D56" w:rsidRPr="00EE678B" w:rsidRDefault="00221D56" w:rsidP="007D02E1">
      <w:pPr>
        <w:keepNext/>
        <w:rPr>
          <w:color w:val="000000"/>
          <w:szCs w:val="20"/>
        </w:rPr>
      </w:pPr>
    </w:p>
    <w:p w:rsidR="00221D56" w:rsidRPr="00EE678B" w:rsidRDefault="00221D56" w:rsidP="00221D56">
      <w:pPr>
        <w:rPr>
          <w:color w:val="000000"/>
          <w:szCs w:val="20"/>
        </w:rPr>
      </w:pPr>
      <w:r w:rsidRPr="00EE678B">
        <w:rPr>
          <w:color w:val="000000"/>
          <w:szCs w:val="20"/>
        </w:rPr>
        <w:t>This option enables the user to reset the RX SUSPENSE file so that labels in a batch that have already been printed once can be printed again. This option is useful if certain portions of the previously printed labels are unusable.</w:t>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 xml:space="preserve">A prompt is shown for a date range, and within the date range entered all of the batches that have printed from suspense and all the labels associated with each batch are shown. Next, the user can choose to reprint any number of batches. Whichever batch or batches is chosen to reprint, only the labels printed with that batch will be reprinted in the same order they were printed originally. If a prescription or prescriptions have been deleted using the </w:t>
      </w:r>
      <w:r w:rsidRPr="00EE678B">
        <w:rPr>
          <w:i/>
          <w:color w:val="000000"/>
          <w:szCs w:val="20"/>
        </w:rPr>
        <w:t>Delete Printed Rx's from Suspense</w:t>
      </w:r>
      <w:r w:rsidRPr="00EE678B">
        <w:rPr>
          <w:color w:val="000000"/>
          <w:szCs w:val="20"/>
        </w:rPr>
        <w:t xml:space="preserve"> option, it will be excluded from the batch to be reset and reprinted.</w:t>
      </w:r>
    </w:p>
    <w:p w:rsidR="00221D56" w:rsidRPr="00EE678B" w:rsidRDefault="00221D56" w:rsidP="00221D56">
      <w:pPr>
        <w:rPr>
          <w:color w:val="000000"/>
          <w:szCs w:val="20"/>
        </w:rPr>
      </w:pPr>
    </w:p>
    <w:p w:rsidR="00221D56" w:rsidRPr="00EE678B" w:rsidRDefault="00583040" w:rsidP="00026381">
      <w:pPr>
        <w:ind w:left="720" w:hanging="720"/>
        <w:rPr>
          <w:color w:val="000000"/>
          <w:szCs w:val="20"/>
        </w:rPr>
      </w:pPr>
      <w:r>
        <w:rPr>
          <w:noProof/>
        </w:rPr>
        <w:drawing>
          <wp:inline distT="0" distB="0" distL="0" distR="0">
            <wp:extent cx="464820" cy="373380"/>
            <wp:effectExtent l="0" t="0" r="0" b="0"/>
            <wp:docPr id="124"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221D56" w:rsidRPr="00EE678B">
        <w:rPr>
          <w:color w:val="000000"/>
          <w:szCs w:val="20"/>
        </w:rPr>
        <w:t>Prescriptions pulled early from suspense will not be part of a batch, so they will not be able to be reprinted through the Reprint Batches from Suspense option.</w:t>
      </w:r>
    </w:p>
    <w:p w:rsidR="00221D56" w:rsidRPr="00EE678B" w:rsidRDefault="00221D56" w:rsidP="00720F3D">
      <w:pPr>
        <w:rPr>
          <w:color w:val="000000"/>
          <w:szCs w:val="20"/>
        </w:rPr>
      </w:pPr>
    </w:p>
    <w:p w:rsidR="00221D56" w:rsidRPr="00EE678B" w:rsidRDefault="00026381" w:rsidP="00026381">
      <w:pPr>
        <w:pStyle w:val="ChapterHeading"/>
      </w:pPr>
      <w:r w:rsidRPr="00EE678B">
        <w:rPr>
          <w:szCs w:val="20"/>
        </w:rPr>
        <w:br w:type="page"/>
      </w:r>
      <w:bookmarkStart w:id="6205" w:name="_Toc280701378"/>
      <w:bookmarkStart w:id="6206" w:name="_Toc299044549"/>
      <w:bookmarkStart w:id="6207" w:name="_Toc280853718"/>
      <w:bookmarkStart w:id="6208" w:name="_Toc303286277"/>
      <w:bookmarkStart w:id="6209" w:name="_Toc339962163"/>
      <w:bookmarkStart w:id="6210" w:name="_Toc340138822"/>
      <w:bookmarkStart w:id="6211" w:name="_Toc340139372"/>
      <w:bookmarkStart w:id="6212" w:name="_Toc4140573"/>
      <w:r w:rsidR="00221D56"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29</w:t>
      </w:r>
      <w:r w:rsidR="00251627">
        <w:rPr>
          <w:noProof/>
        </w:rPr>
        <w:fldChar w:fldCharType="end"/>
      </w:r>
      <w:r w:rsidR="009109A1" w:rsidRPr="00EE678B">
        <w:t>:</w:t>
      </w:r>
      <w:r w:rsidR="00221D56" w:rsidRPr="00EE678B">
        <w:t xml:space="preserve"> Updating a Patient’s Record</w:t>
      </w:r>
      <w:bookmarkEnd w:id="6205"/>
      <w:bookmarkEnd w:id="6206"/>
      <w:bookmarkEnd w:id="6207"/>
      <w:bookmarkEnd w:id="6208"/>
      <w:bookmarkEnd w:id="6209"/>
      <w:bookmarkEnd w:id="6210"/>
      <w:bookmarkEnd w:id="6211"/>
      <w:bookmarkEnd w:id="6212"/>
      <w:r w:rsidR="00221D56" w:rsidRPr="00EE678B">
        <w:fldChar w:fldCharType="begin"/>
      </w:r>
      <w:r w:rsidR="00221D56" w:rsidRPr="00EE678B">
        <w:instrText>XE "Update Patient Record"</w:instrText>
      </w:r>
      <w:r w:rsidR="00221D56" w:rsidRPr="00EE678B">
        <w:fldChar w:fldCharType="end"/>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This chapter describes the option used for updating a patient’s record.</w:t>
      </w:r>
    </w:p>
    <w:p w:rsidR="00221D56" w:rsidRPr="00EE678B" w:rsidRDefault="00221D56" w:rsidP="004E0305">
      <w:pPr>
        <w:pStyle w:val="Heading2"/>
      </w:pPr>
      <w:bookmarkStart w:id="6213" w:name="_Hlt289845891"/>
      <w:bookmarkStart w:id="6214" w:name="_Toc280701379"/>
      <w:bookmarkStart w:id="6215" w:name="_Toc299044550"/>
      <w:bookmarkStart w:id="6216" w:name="_Toc280853719"/>
      <w:bookmarkStart w:id="6217" w:name="_Toc303286278"/>
      <w:bookmarkStart w:id="6218" w:name="_Toc339962164"/>
      <w:bookmarkStart w:id="6219" w:name="_Toc339962676"/>
      <w:bookmarkStart w:id="6220" w:name="_Toc340138823"/>
      <w:bookmarkStart w:id="6221" w:name="_Toc340139092"/>
      <w:bookmarkStart w:id="6222" w:name="_Toc340139373"/>
      <w:bookmarkStart w:id="6223" w:name="_Toc340143985"/>
      <w:bookmarkStart w:id="6224" w:name="_Toc340144242"/>
      <w:bookmarkStart w:id="6225" w:name="_Toc4140574"/>
      <w:bookmarkEnd w:id="6213"/>
      <w:r w:rsidRPr="00EE678B">
        <w:t>Update Patient Record</w:t>
      </w:r>
      <w:bookmarkEnd w:id="6214"/>
      <w:bookmarkEnd w:id="6215"/>
      <w:bookmarkEnd w:id="6216"/>
      <w:bookmarkEnd w:id="6217"/>
      <w:bookmarkEnd w:id="6218"/>
      <w:bookmarkEnd w:id="6219"/>
      <w:bookmarkEnd w:id="6220"/>
      <w:bookmarkEnd w:id="6221"/>
      <w:bookmarkEnd w:id="6222"/>
      <w:bookmarkEnd w:id="6223"/>
      <w:bookmarkEnd w:id="6224"/>
      <w:bookmarkEnd w:id="6225"/>
    </w:p>
    <w:p w:rsidR="00221D56" w:rsidRPr="00EE678B" w:rsidRDefault="00221D56" w:rsidP="007D02E1">
      <w:pPr>
        <w:pStyle w:val="Manual-optionname"/>
      </w:pPr>
      <w:r w:rsidRPr="00EE678B">
        <w:t>[PSO PAT]</w:t>
      </w:r>
    </w:p>
    <w:p w:rsidR="00221D56" w:rsidRPr="00EE678B" w:rsidRDefault="00221D56" w:rsidP="007D02E1">
      <w:pPr>
        <w:keepNext/>
        <w:rPr>
          <w:color w:val="000000"/>
          <w:szCs w:val="20"/>
        </w:rPr>
      </w:pPr>
    </w:p>
    <w:p w:rsidR="00221D56" w:rsidRPr="00EE678B" w:rsidRDefault="00221D56" w:rsidP="00221D56">
      <w:pPr>
        <w:rPr>
          <w:color w:val="000000"/>
          <w:szCs w:val="20"/>
        </w:rPr>
      </w:pPr>
      <w:r w:rsidRPr="00EE678B">
        <w:rPr>
          <w:color w:val="000000"/>
          <w:szCs w:val="20"/>
        </w:rPr>
        <w:t xml:space="preserve">Use this option to update the patient information currently in the computer and to update patient records being viewed by using the </w:t>
      </w:r>
      <w:r w:rsidRPr="00EE678B">
        <w:rPr>
          <w:i/>
          <w:iCs/>
          <w:color w:val="000000"/>
          <w:szCs w:val="20"/>
        </w:rPr>
        <w:t>Patient Record Update</w:t>
      </w:r>
      <w:r w:rsidRPr="00EE678B">
        <w:rPr>
          <w:color w:val="000000"/>
          <w:szCs w:val="20"/>
        </w:rPr>
        <w:t xml:space="preserve"> screen action. If implementing Other Language Modifications, use either to set a patient’s other language preference.</w:t>
      </w:r>
    </w:p>
    <w:p w:rsidR="00221D56" w:rsidRPr="00EE678B" w:rsidRDefault="00221D56" w:rsidP="00221D56">
      <w:pPr>
        <w:rPr>
          <w:color w:val="000000"/>
          <w:szCs w:val="20"/>
        </w:rPr>
      </w:pPr>
    </w:p>
    <w:p w:rsidR="00221D56" w:rsidRPr="00EE678B" w:rsidRDefault="00221D56" w:rsidP="00221D56">
      <w:pPr>
        <w:rPr>
          <w:rFonts w:eastAsia="Batang"/>
          <w:color w:val="000000"/>
          <w:szCs w:val="20"/>
          <w:lang w:eastAsia="ko-KR"/>
        </w:rPr>
      </w:pPr>
      <w:r w:rsidRPr="00EE678B">
        <w:rPr>
          <w:color w:val="000000"/>
          <w:szCs w:val="20"/>
        </w:rPr>
        <w:t xml:space="preserve">In support of Registration patch </w:t>
      </w:r>
      <w:r w:rsidRPr="00EE678B">
        <w:rPr>
          <w:rFonts w:eastAsia="Batang"/>
          <w:color w:val="000000"/>
          <w:szCs w:val="20"/>
          <w:lang w:eastAsia="ko-KR"/>
        </w:rPr>
        <w:t>DG*5.3*522, the Outpatient Pharmacy software provides for the automatic population of city, state, and county based on entry of a zip code.</w:t>
      </w:r>
    </w:p>
    <w:p w:rsidR="00221D56" w:rsidRPr="00EE678B" w:rsidRDefault="00221D56" w:rsidP="00221D56">
      <w:pPr>
        <w:rPr>
          <w:color w:val="000000"/>
          <w:szCs w:val="20"/>
        </w:rPr>
      </w:pPr>
    </w:p>
    <w:p w:rsidR="00221D56" w:rsidRPr="00EE678B" w:rsidRDefault="00221D56" w:rsidP="00644AD6">
      <w:pPr>
        <w:pStyle w:val="ExampleHeading"/>
      </w:pPr>
      <w:r w:rsidRPr="00EE678B">
        <w:t>Example: Updating a patient record</w:t>
      </w:r>
    </w:p>
    <w:p w:rsidR="00221D56" w:rsidRPr="00EE678B" w:rsidRDefault="00221D56" w:rsidP="00E20A49">
      <w:pPr>
        <w:pStyle w:val="ScreenCapture"/>
      </w:pPr>
      <w:r w:rsidRPr="00EE678B">
        <w:t xml:space="preserve">Select Outpatient Pharmacy Manager Option: </w:t>
      </w:r>
      <w:r w:rsidRPr="00EE678B">
        <w:rPr>
          <w:b/>
        </w:rPr>
        <w:t>UPDATE</w:t>
      </w:r>
      <w:r w:rsidRPr="00EE678B">
        <w:t xml:space="preserve"> Patient Record</w:t>
      </w:r>
    </w:p>
    <w:p w:rsidR="00221D56" w:rsidRPr="00EE678B" w:rsidRDefault="00221D56" w:rsidP="00E20A49">
      <w:pPr>
        <w:pStyle w:val="ScreenCapture"/>
      </w:pPr>
    </w:p>
    <w:p w:rsidR="00221D56" w:rsidRPr="00EE678B" w:rsidRDefault="00221D56" w:rsidP="00E20A49">
      <w:pPr>
        <w:pStyle w:val="ScreenCapture"/>
      </w:pPr>
      <w:r w:rsidRPr="00EE678B">
        <w:t xml:space="preserve">Select Patient:    </w:t>
      </w:r>
      <w:r w:rsidRPr="00EE678B">
        <w:rPr>
          <w:b/>
        </w:rPr>
        <w:t>OPPATIENT,ONE</w:t>
      </w:r>
      <w:r w:rsidRPr="00EE678B">
        <w:t xml:space="preserve">    12-4-53   000007890   YES     SC VETERAN</w:t>
      </w:r>
    </w:p>
    <w:p w:rsidR="00221D56" w:rsidRPr="00EE678B" w:rsidRDefault="00221D56" w:rsidP="00E20A49">
      <w:pPr>
        <w:pStyle w:val="ScreenCapture"/>
      </w:pPr>
    </w:p>
    <w:p w:rsidR="00221D56" w:rsidRPr="00EE678B" w:rsidRDefault="00221D56" w:rsidP="00E20A49">
      <w:pPr>
        <w:pStyle w:val="ScreenCapture"/>
      </w:pPr>
      <w:r w:rsidRPr="00EE678B">
        <w:t>OPPATIENT, ONE                          ID#:   000-00-7890</w:t>
      </w:r>
    </w:p>
    <w:p w:rsidR="00221D56" w:rsidRPr="00EE678B" w:rsidRDefault="00221D56" w:rsidP="00E20A49">
      <w:pPr>
        <w:pStyle w:val="ScreenCapture"/>
      </w:pPr>
      <w:r w:rsidRPr="00EE678B">
        <w:t>4500 S MAIN ST                          DOB:   DEC 4,1953</w:t>
      </w:r>
    </w:p>
    <w:p w:rsidR="00221D56" w:rsidRPr="00EE678B" w:rsidRDefault="00221D56" w:rsidP="00E20A49">
      <w:pPr>
        <w:pStyle w:val="ScreenCapture"/>
      </w:pPr>
      <w:r w:rsidRPr="00EE678B">
        <w:t>ADDRESS LINE2</w:t>
      </w:r>
    </w:p>
    <w:p w:rsidR="00221D56" w:rsidRPr="00EE678B" w:rsidRDefault="00221D56" w:rsidP="00E20A49">
      <w:pPr>
        <w:pStyle w:val="ScreenCapture"/>
      </w:pPr>
      <w:r w:rsidRPr="00EE678B">
        <w:t>LINE 3 OF ADDRESS</w:t>
      </w:r>
    </w:p>
    <w:p w:rsidR="00221D56" w:rsidRPr="00EE678B" w:rsidRDefault="00221D56" w:rsidP="00E20A49">
      <w:pPr>
        <w:pStyle w:val="ScreenCapture"/>
      </w:pPr>
      <w:r w:rsidRPr="00EE678B">
        <w:t>MADISON                                 PHONE: 555-555-1653</w:t>
      </w:r>
    </w:p>
    <w:p w:rsidR="00221D56" w:rsidRPr="00EE678B" w:rsidRDefault="00221D56" w:rsidP="00E20A49">
      <w:pPr>
        <w:pStyle w:val="ScreenCapture"/>
      </w:pPr>
      <w:r w:rsidRPr="00EE678B">
        <w:t>WISCONSIN  53705                        ELIG:  SC LESS THAN 50%</w:t>
      </w:r>
    </w:p>
    <w:p w:rsidR="00221D56" w:rsidRPr="00EE678B" w:rsidRDefault="00221D56" w:rsidP="00E20A49">
      <w:pPr>
        <w:pStyle w:val="ScreenCapture"/>
      </w:pPr>
      <w:r w:rsidRPr="00EE678B">
        <w:t xml:space="preserve">                                        SC%:   10</w:t>
      </w:r>
    </w:p>
    <w:p w:rsidR="00221D56" w:rsidRPr="00EE678B" w:rsidRDefault="00221D56" w:rsidP="00E20A49">
      <w:pPr>
        <w:pStyle w:val="ScreenCapture"/>
      </w:pPr>
    </w:p>
    <w:p w:rsidR="00221D56" w:rsidRDefault="00221D56" w:rsidP="00E20A49">
      <w:pPr>
        <w:pStyle w:val="ScreenCapture"/>
        <w:rPr>
          <w:lang w:val="en-US"/>
        </w:rPr>
      </w:pPr>
      <w:r w:rsidRPr="00EE678B">
        <w:t>WEIGHT(Kg):                              HEIGHT(cm):</w:t>
      </w:r>
    </w:p>
    <w:p w:rsidR="009726FE" w:rsidRPr="00B10E0E" w:rsidRDefault="009726FE" w:rsidP="00E20A49">
      <w:pPr>
        <w:pStyle w:val="ScreenCapture"/>
        <w:rPr>
          <w:lang w:val="en-US"/>
        </w:rPr>
      </w:pPr>
      <w:r w:rsidRPr="00437F93">
        <w:t xml:space="preserve">CrCL: &lt;Not Found&gt; (CREAT: Not Found)      </w:t>
      </w:r>
      <w:r>
        <w:t xml:space="preserve"> </w:t>
      </w:r>
      <w:r w:rsidRPr="00437F93">
        <w:t>BSA (m2):</w:t>
      </w:r>
    </w:p>
    <w:p w:rsidR="00221D56" w:rsidRPr="00EE678B" w:rsidRDefault="00221D56" w:rsidP="00E20A49">
      <w:pPr>
        <w:pStyle w:val="ScreenCapture"/>
      </w:pPr>
      <w:r w:rsidRPr="00EE678B">
        <w:t>DISABILITIES: ARTHRITIS-10% (SC), FOREARM CONDITION-5% (NSC),</w:t>
      </w:r>
    </w:p>
    <w:p w:rsidR="00221D56" w:rsidRPr="00EE678B" w:rsidRDefault="00221D56" w:rsidP="00E20A49">
      <w:pPr>
        <w:pStyle w:val="ScreenCapture"/>
      </w:pPr>
      <w:r w:rsidRPr="00EE678B">
        <w:t xml:space="preserve">              FOREARM CONDITION-4% (NSC), BENIGN EYE GROWTH-0% (NSC),</w:t>
      </w:r>
    </w:p>
    <w:p w:rsidR="00221D56" w:rsidRPr="00EE678B" w:rsidRDefault="00221D56" w:rsidP="00E20A49">
      <w:pPr>
        <w:pStyle w:val="ScreenCapture"/>
      </w:pPr>
      <w:r w:rsidRPr="00EE678B">
        <w:t xml:space="preserve">              LOSS OF FIELD OF VISION-20% (SC),</w:t>
      </w:r>
    </w:p>
    <w:p w:rsidR="00221D56" w:rsidRPr="00EE678B" w:rsidRDefault="00221D56" w:rsidP="00E20A49">
      <w:pPr>
        <w:pStyle w:val="ScreenCapture"/>
      </w:pPr>
    </w:p>
    <w:p w:rsidR="00221D56" w:rsidRPr="00EE678B" w:rsidRDefault="00221D56" w:rsidP="00E20A49">
      <w:pPr>
        <w:pStyle w:val="ScreenCapture"/>
      </w:pPr>
      <w:r w:rsidRPr="00EE678B">
        <w:t>ALLERGIES:</w:t>
      </w:r>
    </w:p>
    <w:p w:rsidR="00221D56" w:rsidRPr="00EE678B" w:rsidRDefault="00221D56" w:rsidP="00E20A49">
      <w:pPr>
        <w:pStyle w:val="ScreenCapture"/>
      </w:pPr>
    </w:p>
    <w:p w:rsidR="00221D56" w:rsidRPr="00EE678B" w:rsidRDefault="00221D56" w:rsidP="00E20A49">
      <w:pPr>
        <w:pStyle w:val="ScreenCapture"/>
      </w:pPr>
      <w:r w:rsidRPr="00EE678B">
        <w:t>ADVERSE REACTIONS:</w:t>
      </w:r>
    </w:p>
    <w:p w:rsidR="00221D56" w:rsidRPr="00EE678B" w:rsidRDefault="00221D56" w:rsidP="00221D56">
      <w:pPr>
        <w:rPr>
          <w:color w:val="000000"/>
          <w:szCs w:val="20"/>
        </w:rPr>
      </w:pPr>
    </w:p>
    <w:p w:rsidR="00221D56" w:rsidRPr="00EE678B" w:rsidRDefault="00221D56" w:rsidP="00221D56">
      <w:pPr>
        <w:rPr>
          <w:rFonts w:eastAsia="Batang"/>
          <w:color w:val="000000"/>
          <w:szCs w:val="20"/>
          <w:lang w:eastAsia="ko-KR"/>
        </w:rPr>
      </w:pPr>
      <w:r w:rsidRPr="00EE678B">
        <w:rPr>
          <w:rFonts w:eastAsia="Batang"/>
          <w:color w:val="000000"/>
          <w:szCs w:val="20"/>
          <w:lang w:eastAsia="ko-KR"/>
        </w:rPr>
        <w:t>If the PSO site parameter is set to allow editing of patient data, this prompt, “Do you want to update the Permanent address/phone? //N”, is displayed. If the user enters “NO”, then the software will not allow the user to update the permanent address and Bad Address Indicator fields.</w:t>
      </w:r>
    </w:p>
    <w:p w:rsidR="00221D56" w:rsidRPr="00EE678B" w:rsidRDefault="00221D56" w:rsidP="00221D56">
      <w:pPr>
        <w:rPr>
          <w:color w:val="000000"/>
          <w:szCs w:val="20"/>
        </w:rPr>
      </w:pPr>
    </w:p>
    <w:p w:rsidR="00221D56" w:rsidRPr="00EE678B" w:rsidRDefault="00221D56" w:rsidP="00E20A49">
      <w:pPr>
        <w:pStyle w:val="ScreenCapture"/>
      </w:pPr>
      <w:r w:rsidRPr="00EE678B">
        <w:t xml:space="preserve">Do you want to update the address/phone? N// </w:t>
      </w:r>
      <w:r w:rsidRPr="00EE678B">
        <w:rPr>
          <w:rFonts w:ascii="Times New Roman" w:hAnsi="Times New Roman"/>
          <w:b/>
        </w:rPr>
        <w:t>Y</w:t>
      </w:r>
      <w:r w:rsidRPr="00EE678B">
        <w:t xml:space="preserve">  YES</w:t>
      </w:r>
    </w:p>
    <w:p w:rsidR="00221D56" w:rsidRPr="00EE678B" w:rsidRDefault="00221D56" w:rsidP="00E20A49">
      <w:pPr>
        <w:pStyle w:val="ScreenCapture"/>
      </w:pPr>
      <w:r w:rsidRPr="00EE678B">
        <w:t xml:space="preserve"> Update (P)ermanent address, (T)emporary, or (B)oth: BOTH// </w:t>
      </w:r>
      <w:r w:rsidRPr="00EE678B">
        <w:rPr>
          <w:b/>
        </w:rPr>
        <w:t>&lt;Enter&gt;</w:t>
      </w:r>
    </w:p>
    <w:p w:rsidR="00221D56" w:rsidRPr="00EE678B" w:rsidRDefault="00221D56" w:rsidP="00E20A49">
      <w:pPr>
        <w:pStyle w:val="ScreenCapture"/>
      </w:pPr>
      <w:r w:rsidRPr="00EE678B">
        <w:t xml:space="preserve">STREET ADDRESS [LINE 1]: 4500 S MAIN ST// </w:t>
      </w:r>
      <w:r w:rsidRPr="00EE678B">
        <w:rPr>
          <w:rFonts w:ascii="Times New Roman" w:hAnsi="Times New Roman"/>
          <w:b/>
        </w:rPr>
        <w:t>4800 S MAIN ST</w:t>
      </w:r>
    </w:p>
    <w:p w:rsidR="00221D56" w:rsidRPr="00EE678B" w:rsidRDefault="00221D56" w:rsidP="00E20A49">
      <w:pPr>
        <w:pStyle w:val="ScreenCapture"/>
      </w:pPr>
      <w:r w:rsidRPr="00EE678B">
        <w:t xml:space="preserve">STREET ADDRESS [LINE 2]: ADDRESS LINE2// </w:t>
      </w:r>
      <w:r w:rsidRPr="00EE678B">
        <w:rPr>
          <w:b/>
        </w:rPr>
        <w:t>&lt;Enter&gt;</w:t>
      </w:r>
      <w:r w:rsidRPr="00EE678B">
        <w:rPr>
          <w:rFonts w:ascii="Times New Roman" w:hAnsi="Times New Roman"/>
          <w:b/>
        </w:rPr>
        <w:t xml:space="preserve"> </w:t>
      </w:r>
      <w:r w:rsidRPr="00EE678B">
        <w:t>ADDRESS LINE2</w:t>
      </w:r>
    </w:p>
    <w:p w:rsidR="00221D56" w:rsidRPr="00EE678B" w:rsidRDefault="00221D56" w:rsidP="00E20A49">
      <w:pPr>
        <w:pStyle w:val="ScreenCapture"/>
      </w:pPr>
      <w:r w:rsidRPr="00EE678B">
        <w:t xml:space="preserve">STREET ADDRESS [LINE 3]: LINE 3 OF ADDRESS// </w:t>
      </w:r>
      <w:r w:rsidRPr="00EE678B">
        <w:rPr>
          <w:b/>
        </w:rPr>
        <w:t>&lt;Enter&gt;</w:t>
      </w:r>
      <w:r w:rsidRPr="00EE678B">
        <w:rPr>
          <w:rFonts w:ascii="Times New Roman" w:hAnsi="Times New Roman"/>
          <w:b/>
        </w:rPr>
        <w:t xml:space="preserve"> </w:t>
      </w:r>
      <w:r w:rsidRPr="00EE678B">
        <w:t>LINE 3 OF ADDRESS</w:t>
      </w:r>
    </w:p>
    <w:p w:rsidR="00221D56" w:rsidRPr="00EE678B" w:rsidRDefault="00221D56" w:rsidP="00E20A49">
      <w:pPr>
        <w:pStyle w:val="ScreenCapture"/>
      </w:pPr>
      <w:r w:rsidRPr="00EE678B">
        <w:t xml:space="preserve">ZIP+4: 53705// </w:t>
      </w:r>
      <w:r w:rsidRPr="00EE678B">
        <w:rPr>
          <w:b/>
        </w:rPr>
        <w:t>&lt;Enter&gt;</w:t>
      </w:r>
      <w:r w:rsidRPr="00EE678B">
        <w:rPr>
          <w:rFonts w:ascii="Times New Roman" w:hAnsi="Times New Roman"/>
          <w:b/>
        </w:rPr>
        <w:t xml:space="preserve"> </w:t>
      </w:r>
      <w:r w:rsidRPr="00EE678B">
        <w:t>53705</w:t>
      </w:r>
    </w:p>
    <w:p w:rsidR="00221D56" w:rsidRPr="00EE678B" w:rsidRDefault="00221D56" w:rsidP="00E20A49">
      <w:pPr>
        <w:pStyle w:val="ScreenCapture"/>
      </w:pPr>
    </w:p>
    <w:p w:rsidR="00221D56" w:rsidRPr="00EE678B" w:rsidRDefault="00221D56" w:rsidP="00E20A49">
      <w:pPr>
        <w:pStyle w:val="ScreenCapture"/>
      </w:pPr>
      <w:r w:rsidRPr="00EE678B">
        <w:t xml:space="preserve">     Select one of the following:</w:t>
      </w:r>
    </w:p>
    <w:p w:rsidR="00221D56" w:rsidRPr="00EE678B" w:rsidRDefault="00221D56" w:rsidP="00E20A49">
      <w:pPr>
        <w:pStyle w:val="ScreenCapture"/>
      </w:pPr>
    </w:p>
    <w:p w:rsidR="00221D56" w:rsidRPr="00EE678B" w:rsidRDefault="00221D56" w:rsidP="00E20A49">
      <w:pPr>
        <w:pStyle w:val="ScreenCapture"/>
      </w:pPr>
      <w:r w:rsidRPr="00EE678B">
        <w:t xml:space="preserve">          1         MADISON*</w:t>
      </w:r>
    </w:p>
    <w:p w:rsidR="00221D56" w:rsidRPr="00EE678B" w:rsidRDefault="00221D56" w:rsidP="00E20A49">
      <w:pPr>
        <w:pStyle w:val="ScreenCapture"/>
      </w:pPr>
    </w:p>
    <w:p w:rsidR="00221D56" w:rsidRPr="00EE678B" w:rsidRDefault="00221D56" w:rsidP="00E20A49">
      <w:pPr>
        <w:pStyle w:val="ScreenCapture"/>
      </w:pPr>
      <w:r w:rsidRPr="00EE678B">
        <w:t xml:space="preserve">CITY: MADISON// </w:t>
      </w:r>
      <w:r w:rsidRPr="00EE678B">
        <w:rPr>
          <w:b/>
        </w:rPr>
        <w:t>&lt;Enter&gt;</w:t>
      </w:r>
      <w:r w:rsidRPr="00EE678B">
        <w:rPr>
          <w:rFonts w:ascii="Times New Roman" w:hAnsi="Times New Roman"/>
          <w:b/>
        </w:rPr>
        <w:t xml:space="preserve"> </w:t>
      </w:r>
      <w:r w:rsidRPr="00EE678B">
        <w:t>*</w:t>
      </w:r>
    </w:p>
    <w:p w:rsidR="00221D56" w:rsidRPr="00EE678B" w:rsidRDefault="00221D56" w:rsidP="00E20A49">
      <w:pPr>
        <w:pStyle w:val="ScreenCapture"/>
      </w:pPr>
      <w:r w:rsidRPr="00EE678B">
        <w:t>STATE: WISCONSIN</w:t>
      </w:r>
    </w:p>
    <w:p w:rsidR="00221D56" w:rsidRPr="00EE678B" w:rsidRDefault="00221D56" w:rsidP="00E20A49">
      <w:pPr>
        <w:pStyle w:val="ScreenCapture"/>
      </w:pPr>
      <w:r w:rsidRPr="00EE678B">
        <w:t xml:space="preserve">COUNTY: </w:t>
      </w:r>
      <w:r w:rsidRPr="00EE678B">
        <w:rPr>
          <w:rFonts w:ascii="Times New Roman" w:hAnsi="Times New Roman"/>
          <w:b/>
        </w:rPr>
        <w:t>DANE</w:t>
      </w:r>
    </w:p>
    <w:p w:rsidR="00221D56" w:rsidRPr="00EE678B" w:rsidRDefault="00221D56" w:rsidP="00E20A49">
      <w:pPr>
        <w:pStyle w:val="ScreenCapture"/>
      </w:pPr>
      <w:r w:rsidRPr="00EE678B">
        <w:t xml:space="preserve">PHONE NUMBER [RESIDENCE]: 555-555-1653// </w:t>
      </w:r>
      <w:r w:rsidRPr="00EE678B">
        <w:rPr>
          <w:b/>
        </w:rPr>
        <w:t>&lt;Enter&gt;</w:t>
      </w:r>
      <w:r w:rsidRPr="00EE678B">
        <w:rPr>
          <w:rFonts w:ascii="Times New Roman" w:hAnsi="Times New Roman"/>
          <w:b/>
        </w:rPr>
        <w:t xml:space="preserve"> </w:t>
      </w:r>
      <w:r w:rsidRPr="00EE678B">
        <w:t>555-555-1653</w:t>
      </w:r>
    </w:p>
    <w:p w:rsidR="00221D56" w:rsidRPr="00EE678B" w:rsidRDefault="00221D56" w:rsidP="00E20A49">
      <w:pPr>
        <w:pStyle w:val="ScreenCapture"/>
      </w:pPr>
      <w:r w:rsidRPr="00EE678B">
        <w:t>PHONE NUMBER [WORK]:</w:t>
      </w:r>
    </w:p>
    <w:p w:rsidR="00221D56" w:rsidRPr="00EE678B" w:rsidRDefault="00221D56" w:rsidP="00E20A49">
      <w:pPr>
        <w:pStyle w:val="ScreenCapture"/>
        <w:rPr>
          <w:rFonts w:ascii="Arial" w:hAnsi="Arial"/>
          <w:i/>
          <w:shd w:val="clear" w:color="auto" w:fill="FFFFFF"/>
        </w:rPr>
      </w:pPr>
      <w:r w:rsidRPr="00EE678B">
        <w:t xml:space="preserve">    BAD ADDRESS INDICATOR: </w:t>
      </w:r>
      <w:r w:rsidRPr="00EE678B">
        <w:rPr>
          <w:rFonts w:ascii="Times New Roman" w:hAnsi="Times New Roman"/>
          <w:b/>
        </w:rPr>
        <w:t xml:space="preserv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r w:rsidRPr="00EE678B">
        <w:t xml:space="preserve">    Please enter 1 if the address is 'UNDELIVERABLE', 2 if the patient</w:t>
      </w:r>
    </w:p>
    <w:p w:rsidR="00221D56" w:rsidRPr="00EE678B" w:rsidRDefault="00221D56" w:rsidP="00E20A49">
      <w:pPr>
        <w:pStyle w:val="ScreenCapture"/>
      </w:pPr>
      <w:r w:rsidRPr="00EE678B">
        <w:t xml:space="preserve">    is 'HOMELESS', or 3 for 'OTHER' bad address reasons.</w:t>
      </w:r>
    </w:p>
    <w:p w:rsidR="00221D56" w:rsidRPr="00EE678B" w:rsidRDefault="00221D56" w:rsidP="00E20A49">
      <w:pPr>
        <w:pStyle w:val="ScreenCapture"/>
      </w:pPr>
      <w:r w:rsidRPr="00EE678B">
        <w:t xml:space="preserve">    Choose from:</w:t>
      </w:r>
    </w:p>
    <w:p w:rsidR="00221D56" w:rsidRPr="00EE678B" w:rsidRDefault="00221D56" w:rsidP="00916D67">
      <w:pPr>
        <w:pStyle w:val="ScreenCapture"/>
        <w:keepNext/>
      </w:pPr>
      <w:r w:rsidRPr="00EE678B">
        <w:t xml:space="preserve">    1        UNDELIVERABLE</w:t>
      </w:r>
    </w:p>
    <w:p w:rsidR="00221D56" w:rsidRPr="00EE678B" w:rsidRDefault="00221D56" w:rsidP="00E20A49">
      <w:pPr>
        <w:pStyle w:val="ScreenCapture"/>
      </w:pPr>
      <w:r w:rsidRPr="00EE678B">
        <w:t xml:space="preserve">    2        HOMELESS</w:t>
      </w:r>
    </w:p>
    <w:p w:rsidR="00221D56" w:rsidRPr="00EE678B" w:rsidRDefault="00221D56" w:rsidP="00916D67">
      <w:pPr>
        <w:pStyle w:val="ScreenCapture"/>
        <w:keepNext/>
      </w:pPr>
      <w:r w:rsidRPr="00EE678B">
        <w:t xml:space="preserve">    3        OTHER</w:t>
      </w:r>
    </w:p>
    <w:p w:rsidR="00221D56" w:rsidRPr="00EE678B" w:rsidRDefault="00221D56" w:rsidP="00916D67">
      <w:pPr>
        <w:pStyle w:val="ScreenCapture"/>
        <w:keepNext/>
      </w:pPr>
      <w:r w:rsidRPr="00EE678B">
        <w:t xml:space="preserve">Are you sure that you want to save the above changes? </w:t>
      </w:r>
      <w:r w:rsidRPr="00EE678B">
        <w:rPr>
          <w:rFonts w:ascii="Times New Roman" w:hAnsi="Times New Roman"/>
          <w:b/>
        </w:rPr>
        <w:t>YES</w:t>
      </w:r>
    </w:p>
    <w:p w:rsidR="00221D56" w:rsidRPr="00EE678B" w:rsidRDefault="00221D56" w:rsidP="00E20A49">
      <w:pPr>
        <w:pStyle w:val="ScreenCapture"/>
      </w:pPr>
      <w:r w:rsidRPr="00EE678B">
        <w:t>Change saved.</w:t>
      </w:r>
    </w:p>
    <w:p w:rsidR="00221D56" w:rsidRPr="00EE678B" w:rsidRDefault="00221D56" w:rsidP="00221D56">
      <w:pPr>
        <w:rPr>
          <w:color w:val="000000"/>
          <w:szCs w:val="20"/>
        </w:rPr>
      </w:pPr>
    </w:p>
    <w:p w:rsidR="00221D56" w:rsidRPr="00EE678B" w:rsidRDefault="00221D56" w:rsidP="00221D56">
      <w:pPr>
        <w:rPr>
          <w:color w:val="000000"/>
          <w:szCs w:val="20"/>
        </w:rPr>
      </w:pPr>
      <w:r w:rsidRPr="00EE678B">
        <w:rPr>
          <w:color w:val="000000"/>
          <w:szCs w:val="20"/>
        </w:rPr>
        <w:t>Changes to the permanent address/Bad Address Indicator will not be saved until the prompt “Are you sure that you want to save the above changes?” is answered YES.</w:t>
      </w:r>
    </w:p>
    <w:p w:rsidR="00221D56" w:rsidRPr="00EE678B" w:rsidRDefault="00221D56" w:rsidP="00221D56">
      <w:pPr>
        <w:rPr>
          <w:color w:val="000000"/>
          <w:szCs w:val="20"/>
        </w:rPr>
      </w:pPr>
    </w:p>
    <w:p w:rsidR="00221D56" w:rsidRPr="00EE678B" w:rsidRDefault="00221D56" w:rsidP="00E20A49">
      <w:pPr>
        <w:pStyle w:val="ScreenCapture"/>
      </w:pPr>
      <w:r w:rsidRPr="00EE678B">
        <w:t xml:space="preserve">Press ENTER to continue: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r w:rsidRPr="00EE678B">
        <w:t>Temporary Address:</w:t>
      </w:r>
    </w:p>
    <w:p w:rsidR="00221D56" w:rsidRPr="00EE678B" w:rsidRDefault="00221D56" w:rsidP="00E20A49">
      <w:pPr>
        <w:pStyle w:val="ScreenCapture"/>
      </w:pPr>
    </w:p>
    <w:p w:rsidR="00221D56" w:rsidRPr="00EE678B" w:rsidRDefault="00221D56" w:rsidP="00E20A49">
      <w:pPr>
        <w:pStyle w:val="ScreenCapture"/>
      </w:pPr>
    </w:p>
    <w:p w:rsidR="00221D56" w:rsidRPr="00EE678B" w:rsidRDefault="00221D56" w:rsidP="00E20A49">
      <w:pPr>
        <w:pStyle w:val="ScreenCapture"/>
      </w:pPr>
      <w:r w:rsidRPr="00EE678B">
        <w:t xml:space="preserve">TEMPORARY ADDRESS ACTIVE?: NO//  </w:t>
      </w:r>
      <w:r w:rsidRPr="00EE678B">
        <w:rPr>
          <w:b/>
        </w:rPr>
        <w:t>&lt;Enter&gt;</w:t>
      </w:r>
      <w:r w:rsidRPr="00EE678B">
        <w:t xml:space="preserve"> NO</w:t>
      </w:r>
    </w:p>
    <w:p w:rsidR="00221D56" w:rsidRPr="00EE678B" w:rsidRDefault="00221D56" w:rsidP="00E20A49">
      <w:pPr>
        <w:pStyle w:val="ScreenCapture"/>
      </w:pPr>
    </w:p>
    <w:p w:rsidR="00221D56" w:rsidRPr="00EE678B" w:rsidRDefault="00221D56" w:rsidP="00E20A49">
      <w:pPr>
        <w:pStyle w:val="ScreenCapture"/>
        <w:rPr>
          <w:rFonts w:ascii="Times New Roman" w:hAnsi="Times New Roman"/>
          <w:b/>
        </w:rPr>
      </w:pPr>
      <w:r w:rsidRPr="00EE678B">
        <w:t>Press Return to continue:</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 xml:space="preserve">PHONE NUMBER [CELLULAR]: </w:t>
      </w:r>
      <w:r w:rsidRPr="00EE678B">
        <w:rPr>
          <w:b/>
        </w:rPr>
        <w:t>&lt;Enter&gt;</w:t>
      </w:r>
    </w:p>
    <w:p w:rsidR="00221D56" w:rsidRPr="00EE678B" w:rsidRDefault="00221D56" w:rsidP="00E20A49">
      <w:pPr>
        <w:pStyle w:val="ScreenCapture"/>
      </w:pPr>
      <w:r w:rsidRPr="00EE678B">
        <w:t>CNH CURRENT:</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FEE HOSPITAL I.D.:</w:t>
      </w:r>
      <w:r w:rsidRPr="00EE678B">
        <w:rPr>
          <w:rFonts w:ascii="Times New Roman" w:hAnsi="Times New Roman"/>
          <w:b/>
        </w:rPr>
        <w:t xml:space="preserve"> </w:t>
      </w:r>
      <w:r w:rsidRPr="00EE678B">
        <w:rPr>
          <w:b/>
        </w:rPr>
        <w:t>&lt;Enter&gt;</w:t>
      </w:r>
    </w:p>
    <w:p w:rsidR="00221D56" w:rsidRPr="00EE678B" w:rsidRDefault="00221D56" w:rsidP="00E20A49">
      <w:pPr>
        <w:pStyle w:val="ScreenCapture"/>
      </w:pPr>
      <w:r w:rsidRPr="00EE678B">
        <w:t>REMARKS:</w:t>
      </w:r>
      <w:r w:rsidRPr="00EE678B">
        <w:rPr>
          <w:rFonts w:ascii="Times New Roman" w:hAnsi="Times New Roman"/>
          <w:b/>
        </w:rPr>
        <w:t xml:space="preserve"> </w:t>
      </w:r>
      <w:r w:rsidRPr="00EE678B">
        <w:rPr>
          <w:b/>
        </w:rPr>
        <w:t>&lt;Enter&gt;</w:t>
      </w:r>
    </w:p>
    <w:p w:rsidR="00221D56" w:rsidRPr="00EE678B" w:rsidRDefault="00221D56" w:rsidP="00E20A49">
      <w:pPr>
        <w:pStyle w:val="ScreenCapture"/>
      </w:pPr>
    </w:p>
    <w:p w:rsidR="00221D56" w:rsidRPr="00EE678B" w:rsidRDefault="00221D56" w:rsidP="00E20A49">
      <w:pPr>
        <w:pStyle w:val="ScreenCapture"/>
      </w:pPr>
    </w:p>
    <w:p w:rsidR="00221D56" w:rsidRPr="00EE678B" w:rsidRDefault="00221D56" w:rsidP="00E20A49">
      <w:pPr>
        <w:pStyle w:val="ScreenCapture"/>
      </w:pPr>
      <w:r w:rsidRPr="00EE678B">
        <w:t xml:space="preserve">     &gt;&gt;PHARMACY PATIENT DATA&lt;&lt;</w:t>
      </w:r>
    </w:p>
    <w:p w:rsidR="00221D56" w:rsidRPr="00EE678B" w:rsidRDefault="00221D56" w:rsidP="00E20A49">
      <w:pPr>
        <w:pStyle w:val="ScreenCapture"/>
      </w:pPr>
    </w:p>
    <w:p w:rsidR="00221D56" w:rsidRPr="00EE678B" w:rsidRDefault="00221D56" w:rsidP="00E20A49">
      <w:pPr>
        <w:pStyle w:val="ScreenCapture"/>
      </w:pPr>
      <w:r w:rsidRPr="00EE678B">
        <w:t xml:space="preserve">CAP: </w:t>
      </w:r>
      <w:r w:rsidRPr="00EE678B">
        <w:rPr>
          <w:b/>
        </w:rPr>
        <w:t>&lt;Enter&gt;</w:t>
      </w:r>
    </w:p>
    <w:p w:rsidR="00221D56" w:rsidRPr="00EE678B" w:rsidRDefault="00221D56" w:rsidP="00E20A49">
      <w:pPr>
        <w:pStyle w:val="ScreenCapture"/>
      </w:pPr>
      <w:r w:rsidRPr="00EE678B">
        <w:t xml:space="preserve">MAIL: </w:t>
      </w:r>
      <w:r w:rsidRPr="00EE678B">
        <w:rPr>
          <w:b/>
        </w:rPr>
        <w:t>&lt;Enter&gt;</w:t>
      </w:r>
    </w:p>
    <w:p w:rsidR="00221D56" w:rsidRPr="00EE678B" w:rsidRDefault="00221D56" w:rsidP="00E20A49">
      <w:pPr>
        <w:pStyle w:val="ScreenCapture"/>
      </w:pPr>
      <w:r w:rsidRPr="00EE678B">
        <w:t xml:space="preserve">MAIL STATUS EXPIRATION DATE: </w:t>
      </w:r>
      <w:r w:rsidRPr="00EE678B">
        <w:rPr>
          <w:b/>
        </w:rPr>
        <w:t>&lt;Enter&gt;</w:t>
      </w:r>
    </w:p>
    <w:p w:rsidR="00221D56" w:rsidRPr="00EE678B" w:rsidRDefault="00221D56" w:rsidP="00E20A49">
      <w:pPr>
        <w:pStyle w:val="ScreenCapture"/>
      </w:pPr>
      <w:r w:rsidRPr="00EE678B">
        <w:t xml:space="preserve">DIALYSIS PATIENT: </w:t>
      </w:r>
      <w:r w:rsidRPr="00EE678B">
        <w:rPr>
          <w:b/>
        </w:rPr>
        <w:t>&lt;Enter&gt;</w:t>
      </w:r>
    </w:p>
    <w:p w:rsidR="00221D56" w:rsidRPr="00EE678B" w:rsidRDefault="00221D56" w:rsidP="00E20A49">
      <w:pPr>
        <w:pStyle w:val="ScreenCapture"/>
      </w:pPr>
      <w:r w:rsidRPr="00EE678B">
        <w:t xml:space="preserve">NARRATIVE: </w:t>
      </w:r>
      <w:r w:rsidRPr="00EE678B">
        <w:rPr>
          <w:b/>
        </w:rPr>
        <w:t>&lt;Enter&gt;</w:t>
      </w:r>
    </w:p>
    <w:p w:rsidR="00221D56" w:rsidRPr="00EE678B" w:rsidRDefault="00221D56" w:rsidP="00E20A49">
      <w:pPr>
        <w:pStyle w:val="ScreenCapture"/>
      </w:pPr>
      <w:r w:rsidRPr="00EE678B">
        <w:t xml:space="preserve">Eligibility: COLLATERAL OF VET. </w:t>
      </w:r>
      <w:r w:rsidRPr="00EE678B">
        <w:rPr>
          <w:b/>
        </w:rPr>
        <w:t>&lt;Enter&gt;</w:t>
      </w:r>
    </w:p>
    <w:p w:rsidR="00221D56" w:rsidRPr="00EE678B" w:rsidRDefault="00221D56" w:rsidP="00E20A49">
      <w:pPr>
        <w:pStyle w:val="ScreenCapture"/>
      </w:pPr>
      <w:r w:rsidRPr="00EE678B">
        <w:t xml:space="preserve">Disabilities: </w:t>
      </w:r>
      <w:r w:rsidRPr="00EE678B">
        <w:rPr>
          <w:b/>
        </w:rPr>
        <w:t>&lt;Enter&gt;</w:t>
      </w:r>
    </w:p>
    <w:p w:rsidR="00221D56" w:rsidRPr="00EE678B" w:rsidRDefault="00221D56" w:rsidP="00E20A49">
      <w:pPr>
        <w:pStyle w:val="ScreenCapture"/>
      </w:pPr>
      <w:r w:rsidRPr="00EE678B">
        <w:t xml:space="preserve">PATIENT STATUS: SERVICE CONNECTED// </w:t>
      </w:r>
      <w:r w:rsidRPr="00EE678B">
        <w:rPr>
          <w:b/>
        </w:rPr>
        <w:t>&lt;Enter&gt;</w:t>
      </w:r>
    </w:p>
    <w:p w:rsidR="00221D56" w:rsidRPr="00EE678B" w:rsidRDefault="00221D56" w:rsidP="00E20A49">
      <w:pPr>
        <w:pStyle w:val="ScreenCapture"/>
      </w:pPr>
      <w:r w:rsidRPr="00EE678B">
        <w:t xml:space="preserve">COMMUNITY NURSING HOME: </w:t>
      </w:r>
      <w:r w:rsidRPr="00EE678B">
        <w:rPr>
          <w:b/>
        </w:rPr>
        <w:t>&lt;Enter&gt;</w:t>
      </w:r>
    </w:p>
    <w:p w:rsidR="00221D56" w:rsidRPr="00EE678B" w:rsidRDefault="00221D56" w:rsidP="00E20A49">
      <w:pPr>
        <w:pStyle w:val="ScreenCapture"/>
      </w:pPr>
      <w:r w:rsidRPr="00EE678B">
        <w:t xml:space="preserve">NURSING HOME CONTRACT: </w:t>
      </w:r>
      <w:r w:rsidRPr="00EE678B">
        <w:rPr>
          <w:b/>
        </w:rPr>
        <w:t>&lt;Enter&gt;</w:t>
      </w:r>
    </w:p>
    <w:p w:rsidR="00221D56" w:rsidRPr="00EE678B" w:rsidRDefault="00221D56" w:rsidP="00E20A49">
      <w:pPr>
        <w:pStyle w:val="ScreenCapture"/>
      </w:pPr>
      <w:r w:rsidRPr="00EE678B">
        <w:t xml:space="preserve">LAST DATE OF CONTRACT: </w:t>
      </w:r>
      <w:r w:rsidRPr="00EE678B">
        <w:rPr>
          <w:b/>
        </w:rPr>
        <w:t>&lt;Enter&gt;</w:t>
      </w:r>
    </w:p>
    <w:p w:rsidR="00221D56" w:rsidRPr="00EE678B" w:rsidRDefault="00221D56" w:rsidP="00E20A49">
      <w:pPr>
        <w:pStyle w:val="ScreenCapture"/>
      </w:pPr>
      <w:r w:rsidRPr="00EE678B">
        <w:t xml:space="preserve">RESPITE PATIENT START DATE: </w:t>
      </w:r>
      <w:r w:rsidRPr="00EE678B">
        <w:rPr>
          <w:b/>
        </w:rPr>
        <w:t>&lt;Enter&gt;</w:t>
      </w:r>
    </w:p>
    <w:p w:rsidR="00221D56" w:rsidRPr="00EE678B" w:rsidRDefault="00221D56" w:rsidP="00E20A49">
      <w:pPr>
        <w:pStyle w:val="ScreenCapture"/>
      </w:pPr>
      <w:r w:rsidRPr="00EE678B">
        <w:t xml:space="preserve">RESPITE PATIENT END DATE: </w:t>
      </w:r>
      <w:r w:rsidRPr="00EE678B">
        <w:rPr>
          <w:b/>
        </w:rPr>
        <w:t>&lt;Enter&gt;</w:t>
      </w:r>
    </w:p>
    <w:p w:rsidR="00221D56" w:rsidRPr="00EE678B" w:rsidRDefault="00221D56" w:rsidP="00E20A49">
      <w:pPr>
        <w:pStyle w:val="ScreenCapture"/>
      </w:pPr>
      <w:r w:rsidRPr="00EE678B">
        <w:t xml:space="preserve">OTHER LANGUAGE PREFERENCE: </w:t>
      </w:r>
      <w:r w:rsidRPr="00EE678B">
        <w:rPr>
          <w:b/>
        </w:rPr>
        <w:t>&lt;Enter&gt;</w:t>
      </w:r>
    </w:p>
    <w:p w:rsidR="00221D56" w:rsidRPr="00EE678B" w:rsidRDefault="00221D56" w:rsidP="00E20A49">
      <w:pPr>
        <w:pStyle w:val="ScreenCapture"/>
      </w:pPr>
      <w:r w:rsidRPr="00EE678B">
        <w:t>PMI LANGUAGE PREFERENCE:</w:t>
      </w:r>
      <w:r w:rsidRPr="00EE678B">
        <w:rPr>
          <w:rFonts w:ascii="Times New Roman" w:hAnsi="Times New Roman"/>
          <w:b/>
        </w:rPr>
        <w:t xml:space="preserve"> </w:t>
      </w:r>
      <w:r w:rsidRPr="00EE678B">
        <w:rPr>
          <w:b/>
        </w:rPr>
        <w:t>&lt;Enter&gt;</w:t>
      </w:r>
    </w:p>
    <w:p w:rsidR="00221D56" w:rsidRPr="00EE678B" w:rsidRDefault="00221D56" w:rsidP="00221D56">
      <w:pPr>
        <w:rPr>
          <w:color w:val="000000"/>
          <w:szCs w:val="20"/>
        </w:rPr>
      </w:pPr>
    </w:p>
    <w:p w:rsidR="00D650B3" w:rsidRPr="00EE678B" w:rsidRDefault="00026381" w:rsidP="00026381">
      <w:pPr>
        <w:pStyle w:val="ChapterHeading"/>
      </w:pPr>
      <w:r w:rsidRPr="00EE678B">
        <w:rPr>
          <w:rFonts w:ascii="Times New Roman" w:hAnsi="Times New Roman"/>
          <w:sz w:val="22"/>
          <w:szCs w:val="20"/>
        </w:rPr>
        <w:br w:type="page"/>
      </w:r>
      <w:bookmarkStart w:id="6226" w:name="Page_435"/>
      <w:bookmarkStart w:id="6227" w:name="_Toc280701380"/>
      <w:bookmarkStart w:id="6228" w:name="_Toc299044551"/>
      <w:bookmarkStart w:id="6229" w:name="_Toc280853720"/>
      <w:bookmarkStart w:id="6230" w:name="_Toc303286279"/>
      <w:bookmarkStart w:id="6231" w:name="_Toc339962165"/>
      <w:bookmarkStart w:id="6232" w:name="_Toc340138824"/>
      <w:bookmarkStart w:id="6233" w:name="_Toc340139374"/>
      <w:bookmarkStart w:id="6234" w:name="_Toc4140575"/>
      <w:bookmarkEnd w:id="6226"/>
      <w:r w:rsidR="00D650B3"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30</w:t>
      </w:r>
      <w:r w:rsidR="00251627">
        <w:rPr>
          <w:noProof/>
        </w:rPr>
        <w:fldChar w:fldCharType="end"/>
      </w:r>
      <w:r w:rsidR="009109A1" w:rsidRPr="00EE678B">
        <w:t>:</w:t>
      </w:r>
      <w:r w:rsidR="00D650B3" w:rsidRPr="00EE678B">
        <w:t xml:space="preserve"> Verifying Prescriptions</w:t>
      </w:r>
      <w:bookmarkEnd w:id="6227"/>
      <w:bookmarkEnd w:id="6228"/>
      <w:bookmarkEnd w:id="6229"/>
      <w:bookmarkEnd w:id="6230"/>
      <w:bookmarkEnd w:id="6231"/>
      <w:bookmarkEnd w:id="6232"/>
      <w:bookmarkEnd w:id="6233"/>
      <w:bookmarkEnd w:id="6234"/>
      <w:r w:rsidR="00D650B3" w:rsidRPr="00EE678B">
        <w:fldChar w:fldCharType="begin"/>
      </w:r>
      <w:r w:rsidR="00D650B3" w:rsidRPr="00EE678B">
        <w:instrText>XE "Verifying Prescriptions"</w:instrText>
      </w:r>
      <w:r w:rsidR="00D650B3" w:rsidRPr="00EE678B">
        <w:fldChar w:fldCharType="end"/>
      </w:r>
    </w:p>
    <w:p w:rsidR="00D650B3" w:rsidRPr="00EE678B" w:rsidRDefault="00D650B3" w:rsidP="00D650B3">
      <w:pPr>
        <w:rPr>
          <w:color w:val="000000"/>
          <w:szCs w:val="20"/>
        </w:rPr>
      </w:pPr>
      <w:bookmarkStart w:id="6235" w:name="_Toc520273481"/>
      <w:bookmarkStart w:id="6236" w:name="_Toc520299289"/>
      <w:bookmarkStart w:id="6237" w:name="_Toc520304756"/>
      <w:bookmarkStart w:id="6238" w:name="_Toc520306465"/>
    </w:p>
    <w:p w:rsidR="00D650B3" w:rsidRPr="00EE678B" w:rsidRDefault="00D650B3" w:rsidP="00D650B3">
      <w:pPr>
        <w:rPr>
          <w:color w:val="000000"/>
          <w:szCs w:val="20"/>
        </w:rPr>
      </w:pPr>
      <w:r w:rsidRPr="00EE678B">
        <w:rPr>
          <w:color w:val="000000"/>
          <w:szCs w:val="20"/>
        </w:rPr>
        <w:t>This chapter describes the option and methods used for verifying prescriptions.</w:t>
      </w:r>
    </w:p>
    <w:p w:rsidR="00D650B3" w:rsidRPr="00EE678B" w:rsidRDefault="00D650B3" w:rsidP="004E0305">
      <w:pPr>
        <w:pStyle w:val="Heading2"/>
      </w:pPr>
      <w:bookmarkStart w:id="6239" w:name="_Hlt289283822"/>
      <w:bookmarkStart w:id="6240" w:name="_Toc280701381"/>
      <w:bookmarkStart w:id="6241" w:name="_Toc299044552"/>
      <w:bookmarkStart w:id="6242" w:name="_Toc280853721"/>
      <w:bookmarkStart w:id="6243" w:name="_Toc303286280"/>
      <w:bookmarkStart w:id="6244" w:name="_Toc339962166"/>
      <w:bookmarkStart w:id="6245" w:name="_Toc339962677"/>
      <w:bookmarkStart w:id="6246" w:name="_Toc340138825"/>
      <w:bookmarkStart w:id="6247" w:name="_Toc340139093"/>
      <w:bookmarkStart w:id="6248" w:name="_Toc340139375"/>
      <w:bookmarkStart w:id="6249" w:name="_Toc340143986"/>
      <w:bookmarkStart w:id="6250" w:name="_Toc340144243"/>
      <w:bookmarkStart w:id="6251" w:name="_Toc4140576"/>
      <w:bookmarkEnd w:id="6239"/>
      <w:r w:rsidRPr="00EE678B">
        <w:t>Verification</w:t>
      </w:r>
      <w:bookmarkEnd w:id="6235"/>
      <w:bookmarkEnd w:id="6236"/>
      <w:bookmarkEnd w:id="6237"/>
      <w:bookmarkEnd w:id="6238"/>
      <w:bookmarkEnd w:id="6240"/>
      <w:bookmarkEnd w:id="6241"/>
      <w:bookmarkEnd w:id="6242"/>
      <w:bookmarkEnd w:id="6243"/>
      <w:bookmarkEnd w:id="6244"/>
      <w:bookmarkEnd w:id="6245"/>
      <w:bookmarkEnd w:id="6246"/>
      <w:bookmarkEnd w:id="6247"/>
      <w:bookmarkEnd w:id="6248"/>
      <w:bookmarkEnd w:id="6249"/>
      <w:bookmarkEnd w:id="6250"/>
      <w:bookmarkEnd w:id="6251"/>
      <w:r w:rsidRPr="00EE678B">
        <w:fldChar w:fldCharType="begin"/>
      </w:r>
      <w:r w:rsidRPr="00EE678B">
        <w:instrText>XE "Verification"</w:instrText>
      </w:r>
      <w:r w:rsidRPr="00EE678B">
        <w:fldChar w:fldCharType="end"/>
      </w:r>
    </w:p>
    <w:p w:rsidR="00D650B3" w:rsidRPr="00EE678B" w:rsidRDefault="00D650B3" w:rsidP="007D02E1">
      <w:pPr>
        <w:pStyle w:val="Manual-optionname"/>
      </w:pPr>
      <w:r w:rsidRPr="00EE678B">
        <w:t>[PSO VER]</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 xml:space="preserve">Pharmacists use the </w:t>
      </w:r>
      <w:r w:rsidRPr="00EE678B">
        <w:rPr>
          <w:i/>
          <w:color w:val="000000"/>
          <w:szCs w:val="20"/>
        </w:rPr>
        <w:t>Verification</w:t>
      </w:r>
      <w:r w:rsidRPr="00EE678B">
        <w:rPr>
          <w:color w:val="000000"/>
          <w:szCs w:val="20"/>
        </w:rPr>
        <w:t xml:space="preserve"> menu to verify prescriptions with a non-verified status; obtain a listing of those remaining non-verified prescriptions; or calculate the number of non-verified prescriptions by entering the patient or the clerk.</w:t>
      </w:r>
    </w:p>
    <w:p w:rsidR="00D650B3" w:rsidRPr="00EE678B" w:rsidRDefault="00D650B3" w:rsidP="00D650B3">
      <w:pPr>
        <w:rPr>
          <w:color w:val="000000"/>
          <w:szCs w:val="20"/>
        </w:rPr>
      </w:pPr>
    </w:p>
    <w:p w:rsidR="00D650B3" w:rsidRPr="00EE678B" w:rsidRDefault="00D650B3" w:rsidP="007D02E1">
      <w:pPr>
        <w:keepNext/>
        <w:rPr>
          <w:color w:val="000000"/>
          <w:szCs w:val="20"/>
        </w:rPr>
      </w:pPr>
      <w:r w:rsidRPr="00EE678B">
        <w:rPr>
          <w:color w:val="000000"/>
          <w:szCs w:val="20"/>
        </w:rPr>
        <w:t xml:space="preserve">The following options are available on the </w:t>
      </w:r>
      <w:r w:rsidRPr="00EE678B">
        <w:rPr>
          <w:i/>
          <w:color w:val="000000"/>
          <w:szCs w:val="20"/>
        </w:rPr>
        <w:t>Verification</w:t>
      </w:r>
      <w:r w:rsidRPr="00EE678B">
        <w:rPr>
          <w:color w:val="000000"/>
          <w:szCs w:val="20"/>
        </w:rPr>
        <w:t xml:space="preserve"> menu:</w:t>
      </w:r>
    </w:p>
    <w:p w:rsidR="00D650B3" w:rsidRPr="00EE678B" w:rsidRDefault="00D650B3">
      <w:pPr>
        <w:keepNext/>
        <w:numPr>
          <w:ilvl w:val="0"/>
          <w:numId w:val="27"/>
        </w:numPr>
        <w:spacing w:before="120"/>
        <w:rPr>
          <w:i/>
          <w:color w:val="000000"/>
          <w:szCs w:val="20"/>
        </w:rPr>
        <w:pPrChange w:id="6252" w:author="Fred Perez" w:date="2019-03-22T09:44:00Z">
          <w:pPr>
            <w:keepNext/>
            <w:numPr>
              <w:numId w:val="29"/>
            </w:numPr>
            <w:tabs>
              <w:tab w:val="num" w:pos="720"/>
            </w:tabs>
            <w:spacing w:before="120"/>
            <w:ind w:left="720" w:hanging="360"/>
          </w:pPr>
        </w:pPrChange>
      </w:pPr>
      <w:r w:rsidRPr="00EE678B">
        <w:rPr>
          <w:i/>
          <w:color w:val="000000"/>
          <w:szCs w:val="20"/>
        </w:rPr>
        <w:t>List Non-Verified Scripts</w:t>
      </w:r>
    </w:p>
    <w:p w:rsidR="00D650B3" w:rsidRPr="00EE678B" w:rsidRDefault="00D650B3">
      <w:pPr>
        <w:keepNext/>
        <w:numPr>
          <w:ilvl w:val="0"/>
          <w:numId w:val="27"/>
        </w:numPr>
        <w:rPr>
          <w:i/>
          <w:color w:val="000000"/>
          <w:szCs w:val="20"/>
        </w:rPr>
        <w:pPrChange w:id="6253" w:author="Fred Perez" w:date="2019-03-22T09:44:00Z">
          <w:pPr>
            <w:keepNext/>
            <w:numPr>
              <w:numId w:val="29"/>
            </w:numPr>
            <w:tabs>
              <w:tab w:val="num" w:pos="720"/>
            </w:tabs>
            <w:ind w:left="720" w:hanging="360"/>
          </w:pPr>
        </w:pPrChange>
      </w:pPr>
      <w:r w:rsidRPr="00EE678B">
        <w:rPr>
          <w:i/>
          <w:color w:val="000000"/>
          <w:szCs w:val="20"/>
        </w:rPr>
        <w:t>Non-Verified Counts</w:t>
      </w:r>
    </w:p>
    <w:p w:rsidR="00D650B3" w:rsidRPr="00EE678B" w:rsidRDefault="00D650B3">
      <w:pPr>
        <w:numPr>
          <w:ilvl w:val="0"/>
          <w:numId w:val="27"/>
        </w:numPr>
        <w:rPr>
          <w:color w:val="000000"/>
          <w:szCs w:val="20"/>
        </w:rPr>
        <w:pPrChange w:id="6254" w:author="Fred Perez" w:date="2019-03-22T09:44:00Z">
          <w:pPr>
            <w:numPr>
              <w:numId w:val="29"/>
            </w:numPr>
            <w:tabs>
              <w:tab w:val="num" w:pos="720"/>
            </w:tabs>
            <w:ind w:left="720" w:hanging="360"/>
          </w:pPr>
        </w:pPrChange>
      </w:pPr>
      <w:r w:rsidRPr="00EE678B">
        <w:rPr>
          <w:i/>
          <w:color w:val="000000"/>
          <w:szCs w:val="20"/>
        </w:rPr>
        <w:t>Rx Verification by Clerk</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If the verification site parameter is set to “YES”, new prescriptions entered by a non-pharmacist (i.e., someone who does not hold the PSORPH key) will be put in a non-verified status, entered into the non-verified orders file, and will not be made active (nor will labels be printed) until they are reviewed and verified by a pharmacist. When new and renewed prescriptions for a patient are verified, all labels for that patient will be printed together. If a patient has refills only, these labels will be printed as they are entered.</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A pharmacist may choose to verify all entries made by a particular technician rather than all the prescriptions for an individual patient.</w:t>
      </w:r>
    </w:p>
    <w:p w:rsidR="00D650B3" w:rsidRPr="00EE678B" w:rsidRDefault="00D650B3" w:rsidP="00D650B3">
      <w:pPr>
        <w:rPr>
          <w:color w:val="000000"/>
          <w:szCs w:val="20"/>
        </w:rPr>
      </w:pPr>
    </w:p>
    <w:p w:rsidR="00D650B3" w:rsidRPr="00EE678B" w:rsidRDefault="00583040" w:rsidP="00026381">
      <w:pPr>
        <w:ind w:left="720" w:hanging="720"/>
        <w:rPr>
          <w:color w:val="000000"/>
          <w:szCs w:val="20"/>
        </w:rPr>
      </w:pPr>
      <w:r>
        <w:rPr>
          <w:noProof/>
        </w:rPr>
        <w:drawing>
          <wp:inline distT="0" distB="0" distL="0" distR="0">
            <wp:extent cx="464820" cy="373380"/>
            <wp:effectExtent l="0" t="0" r="0" b="0"/>
            <wp:docPr id="12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D650B3" w:rsidRPr="00EE678B">
        <w:rPr>
          <w:color w:val="000000"/>
          <w:szCs w:val="20"/>
        </w:rPr>
        <w:t>Prescriptions in a non-verified status cannot be canceled, edited, or deleted through the usual options. If a non-verified prescription is auto canceled on admission, it can be reinstated, but it returns to the non-verified status.</w:t>
      </w:r>
    </w:p>
    <w:p w:rsidR="00D650B3" w:rsidRPr="00EE678B" w:rsidRDefault="00D650B3" w:rsidP="00D650B3">
      <w:pPr>
        <w:rPr>
          <w:color w:val="000000"/>
          <w:szCs w:val="20"/>
        </w:rPr>
      </w:pPr>
    </w:p>
    <w:p w:rsidR="00D650B3" w:rsidRPr="00EE678B" w:rsidRDefault="00D650B3" w:rsidP="00D650B3">
      <w:pPr>
        <w:rPr>
          <w:color w:val="000000"/>
          <w:szCs w:val="24"/>
        </w:rPr>
      </w:pPr>
      <w:r w:rsidRPr="00EE678B">
        <w:rPr>
          <w:color w:val="000000"/>
          <w:szCs w:val="20"/>
        </w:rPr>
        <w:t>Verifying an ePharmacy order is similar to finishing an order. For an example, see “</w:t>
      </w:r>
      <w:hyperlink w:anchor="_Verifying_ePharmacy_Orders" w:history="1">
        <w:r w:rsidRPr="00EE678B">
          <w:rPr>
            <w:color w:val="0000FF"/>
            <w:szCs w:val="20"/>
            <w:u w:val="single"/>
          </w:rPr>
          <w:t>Verifyin</w:t>
        </w:r>
        <w:bookmarkStart w:id="6255" w:name="_Hlt302042318"/>
        <w:r w:rsidRPr="00EE678B">
          <w:rPr>
            <w:color w:val="0000FF"/>
            <w:szCs w:val="20"/>
            <w:u w:val="single"/>
          </w:rPr>
          <w:t>g</w:t>
        </w:r>
        <w:bookmarkEnd w:id="6255"/>
        <w:r w:rsidRPr="00EE678B">
          <w:rPr>
            <w:color w:val="0000FF"/>
            <w:szCs w:val="20"/>
            <w:u w:val="single"/>
          </w:rPr>
          <w:t xml:space="preserve"> ePharmacy Orders</w:t>
        </w:r>
      </w:hyperlink>
      <w:r w:rsidRPr="00EE678B">
        <w:rPr>
          <w:color w:val="000000"/>
          <w:szCs w:val="20"/>
        </w:rPr>
        <w:t>” at the end of the “</w:t>
      </w:r>
      <w:r w:rsidRPr="00EE678B">
        <w:rPr>
          <w:rFonts w:eastAsia="MS Mincho"/>
          <w:color w:val="000000"/>
          <w:szCs w:val="20"/>
        </w:rPr>
        <w:t>Verification through Patient Prescription Processing” section.</w:t>
      </w:r>
    </w:p>
    <w:p w:rsidR="00D650B3" w:rsidRPr="00EE678B" w:rsidRDefault="00D650B3" w:rsidP="00D650B3">
      <w:pPr>
        <w:rPr>
          <w:color w:val="000000"/>
          <w:szCs w:val="24"/>
        </w:rPr>
      </w:pPr>
    </w:p>
    <w:p w:rsidR="00D650B3" w:rsidRPr="00EE678B" w:rsidRDefault="00D650B3" w:rsidP="004E0305">
      <w:pPr>
        <w:pStyle w:val="Heading2"/>
      </w:pPr>
      <w:bookmarkStart w:id="6256" w:name="_Toc280701382"/>
      <w:bookmarkStart w:id="6257" w:name="_Toc299044553"/>
      <w:bookmarkStart w:id="6258" w:name="_Toc280853722"/>
      <w:bookmarkStart w:id="6259" w:name="_Toc303286281"/>
      <w:bookmarkStart w:id="6260" w:name="_Toc339962167"/>
      <w:bookmarkStart w:id="6261" w:name="_Toc339962678"/>
      <w:bookmarkStart w:id="6262" w:name="_Toc340138826"/>
      <w:bookmarkStart w:id="6263" w:name="_Toc340139094"/>
      <w:bookmarkStart w:id="6264" w:name="_Toc340139376"/>
      <w:bookmarkStart w:id="6265" w:name="_Toc340143987"/>
      <w:bookmarkStart w:id="6266" w:name="_Toc340144244"/>
      <w:bookmarkStart w:id="6267" w:name="_Toc4140577"/>
      <w:r w:rsidRPr="00EE678B">
        <w:t>List Non-Verif</w:t>
      </w:r>
      <w:bookmarkStart w:id="6268" w:name="_Hlt289845893"/>
      <w:bookmarkEnd w:id="6268"/>
      <w:r w:rsidRPr="00EE678B">
        <w:t>ied Scripts</w:t>
      </w:r>
      <w:bookmarkEnd w:id="6256"/>
      <w:bookmarkEnd w:id="6257"/>
      <w:bookmarkEnd w:id="6258"/>
      <w:bookmarkEnd w:id="6259"/>
      <w:bookmarkEnd w:id="6260"/>
      <w:bookmarkEnd w:id="6261"/>
      <w:bookmarkEnd w:id="6262"/>
      <w:bookmarkEnd w:id="6263"/>
      <w:bookmarkEnd w:id="6264"/>
      <w:bookmarkEnd w:id="6265"/>
      <w:bookmarkEnd w:id="6266"/>
      <w:bookmarkEnd w:id="6267"/>
      <w:r w:rsidRPr="00EE678B">
        <w:fldChar w:fldCharType="begin"/>
      </w:r>
      <w:r w:rsidRPr="00EE678B">
        <w:instrText>XE "List Non-Verified Scripts"</w:instrText>
      </w:r>
      <w:r w:rsidRPr="00EE678B">
        <w:fldChar w:fldCharType="end"/>
      </w:r>
    </w:p>
    <w:p w:rsidR="00D650B3" w:rsidRPr="00EE678B" w:rsidRDefault="00D650B3" w:rsidP="007D02E1">
      <w:pPr>
        <w:pStyle w:val="Manual-optionname"/>
      </w:pPr>
      <w:r w:rsidRPr="00EE678B">
        <w:t>[PSO VRPT]</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This option allows the user to obtain a list of all scripts remaining in a status of 'Non-Verified' by either patient or entering clerk.</w:t>
      </w:r>
    </w:p>
    <w:p w:rsidR="00D650B3" w:rsidRPr="00EE678B" w:rsidRDefault="00D650B3" w:rsidP="00D650B3">
      <w:pPr>
        <w:rPr>
          <w:color w:val="000000"/>
          <w:szCs w:val="20"/>
        </w:rPr>
      </w:pPr>
    </w:p>
    <w:p w:rsidR="00D650B3" w:rsidRPr="00EE678B" w:rsidRDefault="00D650B3" w:rsidP="00644AD6">
      <w:pPr>
        <w:pStyle w:val="ExampleHeading"/>
      </w:pPr>
      <w:r w:rsidRPr="00EE678B">
        <w:t>Example: Non-verified prescriptions (sorted by patient)</w:t>
      </w:r>
    </w:p>
    <w:p w:rsidR="00D650B3" w:rsidRPr="00EE678B" w:rsidRDefault="00D650B3" w:rsidP="00E20A49">
      <w:pPr>
        <w:pStyle w:val="ScreenCapture"/>
      </w:pPr>
      <w:r w:rsidRPr="00EE678B">
        <w:t xml:space="preserve">Select Outpatient Pharmacy Manager Option: </w:t>
      </w:r>
      <w:r w:rsidRPr="00EE678B">
        <w:rPr>
          <w:b/>
        </w:rPr>
        <w:t>Verification</w:t>
      </w:r>
    </w:p>
    <w:p w:rsidR="00D650B3" w:rsidRPr="00EE678B" w:rsidRDefault="00D650B3" w:rsidP="00E20A49">
      <w:pPr>
        <w:pStyle w:val="ScreenCapture"/>
      </w:pPr>
    </w:p>
    <w:p w:rsidR="00D650B3" w:rsidRPr="00EE678B" w:rsidRDefault="00D650B3" w:rsidP="00E20A49">
      <w:pPr>
        <w:pStyle w:val="ScreenCapture"/>
      </w:pPr>
      <w:r w:rsidRPr="00EE678B">
        <w:t xml:space="preserve">Select Verification Option:  </w:t>
      </w:r>
      <w:r w:rsidRPr="00EE678B">
        <w:rPr>
          <w:b/>
        </w:rPr>
        <w:t>List</w:t>
      </w:r>
      <w:r w:rsidRPr="00EE678B">
        <w:t xml:space="preserve"> Non-Verified Scripts</w:t>
      </w:r>
    </w:p>
    <w:p w:rsidR="00D650B3" w:rsidRPr="00EE678B" w:rsidRDefault="00D650B3" w:rsidP="00E20A49">
      <w:pPr>
        <w:pStyle w:val="ScreenCapture"/>
      </w:pPr>
      <w:r w:rsidRPr="00EE678B">
        <w:t xml:space="preserve">Sort By Patient or Clerk: P// </w:t>
      </w:r>
      <w:r w:rsidRPr="00EE678B">
        <w:rPr>
          <w:b/>
        </w:rPr>
        <w:t xml:space="preserve">&lt;Enter&gt; </w:t>
      </w:r>
      <w:r w:rsidRPr="00EE678B">
        <w:t>ATIENT</w:t>
      </w:r>
    </w:p>
    <w:p w:rsidR="00D650B3" w:rsidRPr="00EE678B" w:rsidRDefault="00D650B3" w:rsidP="00E20A49">
      <w:pPr>
        <w:pStyle w:val="ScreenCapture"/>
      </w:pPr>
      <w:r w:rsidRPr="00EE678B">
        <w:t xml:space="preserve">DEVICE: HOME//  </w:t>
      </w:r>
      <w:r w:rsidRPr="00EE678B">
        <w:rPr>
          <w:b/>
          <w:i/>
          <w:shd w:val="clear" w:color="auto" w:fill="FFFFFF"/>
        </w:rPr>
        <w:t>[Select Print Device]</w:t>
      </w:r>
      <w:r w:rsidRPr="00EE678B">
        <w:rPr>
          <w:shd w:val="clear" w:color="auto" w:fill="FFFFFF"/>
        </w:rPr>
        <w:t xml:space="preserve"> </w:t>
      </w:r>
      <w:r w:rsidRPr="00EE678B">
        <w:t xml:space="preserve"> </w:t>
      </w:r>
    </w:p>
    <w:p w:rsidR="00D650B3" w:rsidRPr="00EE678B" w:rsidRDefault="00D650B3" w:rsidP="00E20A49">
      <w:pPr>
        <w:pStyle w:val="ScreenCapture"/>
      </w:pPr>
    </w:p>
    <w:p w:rsidR="00D650B3" w:rsidRPr="00EE678B" w:rsidRDefault="00D650B3" w:rsidP="00E20A49">
      <w:pPr>
        <w:pStyle w:val="ScreenCapture"/>
      </w:pPr>
      <w:r w:rsidRPr="00EE678B">
        <w:t xml:space="preserve">                             NON-VERIFIED PRESCRIPTIONS</w:t>
      </w:r>
    </w:p>
    <w:p w:rsidR="00D650B3" w:rsidRPr="00EE678B" w:rsidRDefault="00D650B3" w:rsidP="00E20A49">
      <w:pPr>
        <w:pStyle w:val="ScreenCapture"/>
      </w:pPr>
      <w:r w:rsidRPr="00EE678B">
        <w:t xml:space="preserve">                             AS OF JUL 16,2007@14:49:54</w:t>
      </w:r>
    </w:p>
    <w:p w:rsidR="00D650B3" w:rsidRPr="00EE678B" w:rsidRDefault="00D650B3" w:rsidP="00E20A49">
      <w:pPr>
        <w:pStyle w:val="ScreenCapture"/>
      </w:pPr>
      <w:r w:rsidRPr="00EE678B">
        <w:t xml:space="preserve">                                  SORTED BY PATIENT</w:t>
      </w:r>
    </w:p>
    <w:p w:rsidR="00D650B3" w:rsidRPr="00EE678B" w:rsidRDefault="00D650B3" w:rsidP="00E20A49">
      <w:pPr>
        <w:pStyle w:val="ScreenCapture"/>
      </w:pPr>
      <w:r w:rsidRPr="00EE678B">
        <w:t xml:space="preserve">                     (#</w:t>
      </w:r>
      <w:bookmarkStart w:id="6269" w:name="p362"/>
      <w:bookmarkEnd w:id="6269"/>
      <w:r w:rsidRPr="00EE678B">
        <w:t xml:space="preserve"> indicates </w:t>
      </w:r>
      <w:r w:rsidR="00DA098F" w:rsidRPr="00EE678B">
        <w:rPr>
          <w:sz w:val="18"/>
        </w:rPr>
        <w:t>Order Check</w:t>
      </w:r>
      <w:r w:rsidRPr="00EE678B">
        <w:t>)</w:t>
      </w:r>
    </w:p>
    <w:p w:rsidR="00D650B3" w:rsidRPr="00EE678B" w:rsidRDefault="00D650B3" w:rsidP="00E20A49">
      <w:pPr>
        <w:pStyle w:val="ScreenCapture"/>
      </w:pPr>
      <w:r w:rsidRPr="00EE678B">
        <w:t xml:space="preserve">   Patient name                                                       Page: 1</w:t>
      </w:r>
    </w:p>
    <w:p w:rsidR="00D650B3" w:rsidRPr="00EE678B" w:rsidRDefault="00D650B3" w:rsidP="00E20A49">
      <w:pPr>
        <w:pStyle w:val="ScreenCapture"/>
      </w:pPr>
      <w:r w:rsidRPr="00EE678B">
        <w:t>Rx #         Issued    Drug                                           Entry By</w:t>
      </w:r>
    </w:p>
    <w:p w:rsidR="00D650B3" w:rsidRPr="00EE678B" w:rsidRDefault="00D650B3" w:rsidP="00E20A49">
      <w:pPr>
        <w:pStyle w:val="ScreenCapture"/>
      </w:pPr>
      <w:r w:rsidRPr="00EE678B">
        <w:t>------------------------------------------------------------------------------</w:t>
      </w:r>
    </w:p>
    <w:p w:rsidR="00D650B3" w:rsidRPr="00EE678B" w:rsidRDefault="00D650B3" w:rsidP="00E20A49">
      <w:pPr>
        <w:pStyle w:val="ScreenCapture"/>
      </w:pPr>
    </w:p>
    <w:p w:rsidR="00D650B3" w:rsidRPr="00EE678B" w:rsidRDefault="00D650B3" w:rsidP="00E20A49">
      <w:pPr>
        <w:pStyle w:val="ScreenCapture"/>
      </w:pPr>
      <w:r w:rsidRPr="00EE678B">
        <w:t xml:space="preserve">  OPPATIENT,FIVE</w:t>
      </w:r>
    </w:p>
    <w:p w:rsidR="00D650B3" w:rsidRPr="00EE678B" w:rsidRDefault="00D650B3" w:rsidP="00E20A49">
      <w:pPr>
        <w:pStyle w:val="ScreenCapture"/>
      </w:pPr>
      <w:r w:rsidRPr="00EE678B">
        <w:t>100001860A   04/01/04  ACETAMINOPHEN 1000MG TABLET                 10000000028</w:t>
      </w:r>
    </w:p>
    <w:p w:rsidR="00D650B3" w:rsidRPr="00EE678B" w:rsidRDefault="00D650B3" w:rsidP="00E20A49">
      <w:pPr>
        <w:pStyle w:val="ScreenCapture"/>
      </w:pPr>
    </w:p>
    <w:p w:rsidR="00D650B3" w:rsidRPr="00EE678B" w:rsidRDefault="00D650B3" w:rsidP="00E20A49">
      <w:pPr>
        <w:pStyle w:val="ScreenCapture"/>
      </w:pPr>
      <w:r w:rsidRPr="00EE678B">
        <w:t xml:space="preserve">  OPPATIENT,FOUR</w:t>
      </w:r>
    </w:p>
    <w:p w:rsidR="00D650B3" w:rsidRPr="00EE678B" w:rsidRDefault="00D650B3" w:rsidP="00E20A49">
      <w:pPr>
        <w:pStyle w:val="ScreenCapture"/>
      </w:pPr>
      <w:r w:rsidRPr="00EE678B">
        <w:t>100001591A   07/27/98  ASPIRIN BUFFERED 325MG TAB                        11733</w:t>
      </w:r>
    </w:p>
    <w:p w:rsidR="00D650B3" w:rsidRPr="00EE678B" w:rsidRDefault="00D650B3" w:rsidP="00E20A49">
      <w:pPr>
        <w:pStyle w:val="ScreenCapture"/>
      </w:pPr>
    </w:p>
    <w:p w:rsidR="00D650B3" w:rsidRPr="00EE678B" w:rsidRDefault="00D650B3" w:rsidP="00E20A49">
      <w:pPr>
        <w:pStyle w:val="ScreenCapture"/>
      </w:pPr>
      <w:r w:rsidRPr="00EE678B">
        <w:t xml:space="preserve">  OPPATIENT,ONE</w:t>
      </w:r>
    </w:p>
    <w:p w:rsidR="00D650B3" w:rsidRPr="00EE678B" w:rsidRDefault="00D650B3" w:rsidP="00E20A49">
      <w:pPr>
        <w:pStyle w:val="ScreenCapture"/>
      </w:pPr>
      <w:r w:rsidRPr="00EE678B">
        <w:t>100001853    10/23/02  ERYTHRITYL TETRANIT. 10MG TAB               10000000022</w:t>
      </w:r>
    </w:p>
    <w:p w:rsidR="00D650B3" w:rsidRPr="00EE678B" w:rsidRDefault="00D650B3" w:rsidP="00E20A49">
      <w:pPr>
        <w:pStyle w:val="ScreenCapture"/>
      </w:pPr>
    </w:p>
    <w:p w:rsidR="00D650B3" w:rsidRPr="00EE678B" w:rsidRDefault="00D650B3" w:rsidP="00E20A49">
      <w:pPr>
        <w:pStyle w:val="ScreenCapture"/>
      </w:pPr>
      <w:r w:rsidRPr="00EE678B">
        <w:t xml:space="preserve">  OPPATIENT,TWELVE</w:t>
      </w:r>
    </w:p>
    <w:p w:rsidR="00D650B3" w:rsidRPr="00EE678B" w:rsidRDefault="00D650B3" w:rsidP="00E20A49">
      <w:pPr>
        <w:pStyle w:val="ScreenCapture"/>
      </w:pPr>
      <w:r w:rsidRPr="00EE678B">
        <w:t>100001854    11/25/02  ACETAMINOPHEN 1000MG TABLET                 10000000022</w:t>
      </w:r>
    </w:p>
    <w:p w:rsidR="00D650B3" w:rsidRPr="00EE678B" w:rsidRDefault="00D650B3" w:rsidP="00E20A49">
      <w:pPr>
        <w:pStyle w:val="ScreenCapture"/>
      </w:pPr>
      <w:r w:rsidRPr="00EE678B">
        <w:t>100001798A   04/19/99  INSULIN NPH U-100 INJ (PORK)                        100</w:t>
      </w:r>
    </w:p>
    <w:p w:rsidR="00D650B3" w:rsidRPr="00EE678B" w:rsidRDefault="00D650B3" w:rsidP="00E20A49">
      <w:pPr>
        <w:pStyle w:val="ScreenCapture"/>
      </w:pPr>
    </w:p>
    <w:p w:rsidR="00D650B3" w:rsidRPr="00EE678B" w:rsidRDefault="00D650B3" w:rsidP="00E20A49">
      <w:pPr>
        <w:pStyle w:val="ScreenCapture"/>
      </w:pPr>
    </w:p>
    <w:p w:rsidR="00D650B3" w:rsidRPr="00EE678B" w:rsidRDefault="00D650B3" w:rsidP="00E20A49">
      <w:pPr>
        <w:pStyle w:val="ScreenCapture"/>
      </w:pPr>
      <w:r w:rsidRPr="00EE678B">
        <w:t>Select Verification Option:</w:t>
      </w:r>
    </w:p>
    <w:p w:rsidR="00D650B3" w:rsidRPr="00EE678B" w:rsidRDefault="00D650B3" w:rsidP="004E0305">
      <w:pPr>
        <w:pStyle w:val="Heading2"/>
      </w:pPr>
      <w:bookmarkStart w:id="6270" w:name="_Toc280701383"/>
      <w:bookmarkStart w:id="6271" w:name="_Toc299044554"/>
      <w:bookmarkStart w:id="6272" w:name="_Toc280853723"/>
      <w:bookmarkStart w:id="6273" w:name="_Toc303286282"/>
      <w:bookmarkStart w:id="6274" w:name="_Toc339962168"/>
      <w:bookmarkStart w:id="6275" w:name="_Toc339962679"/>
      <w:bookmarkStart w:id="6276" w:name="_Toc340138827"/>
      <w:bookmarkStart w:id="6277" w:name="_Toc340139095"/>
      <w:bookmarkStart w:id="6278" w:name="_Toc340139377"/>
      <w:bookmarkStart w:id="6279" w:name="_Toc340143988"/>
      <w:bookmarkStart w:id="6280" w:name="_Toc340144245"/>
      <w:bookmarkStart w:id="6281" w:name="_Toc4140578"/>
      <w:r w:rsidRPr="00EE678B">
        <w:t>Non-Verified Counts</w:t>
      </w:r>
      <w:bookmarkEnd w:id="6270"/>
      <w:bookmarkEnd w:id="6271"/>
      <w:bookmarkEnd w:id="6272"/>
      <w:bookmarkEnd w:id="6273"/>
      <w:bookmarkEnd w:id="6274"/>
      <w:bookmarkEnd w:id="6275"/>
      <w:bookmarkEnd w:id="6276"/>
      <w:bookmarkEnd w:id="6277"/>
      <w:bookmarkEnd w:id="6278"/>
      <w:bookmarkEnd w:id="6279"/>
      <w:bookmarkEnd w:id="6280"/>
      <w:bookmarkEnd w:id="6281"/>
      <w:r w:rsidRPr="00EE678B">
        <w:fldChar w:fldCharType="begin"/>
      </w:r>
      <w:r w:rsidRPr="00EE678B">
        <w:instrText>XE "Non-Verified Counts"</w:instrText>
      </w:r>
      <w:r w:rsidRPr="00EE678B">
        <w:fldChar w:fldCharType="end"/>
      </w:r>
    </w:p>
    <w:p w:rsidR="00D650B3" w:rsidRPr="00EE678B" w:rsidRDefault="00D650B3" w:rsidP="007D02E1">
      <w:pPr>
        <w:pStyle w:val="Manual-optionname"/>
      </w:pPr>
      <w:r w:rsidRPr="00EE678B">
        <w:t>[PSO NVCNT]</w:t>
      </w:r>
    </w:p>
    <w:p w:rsidR="00D650B3" w:rsidRPr="00EE678B" w:rsidRDefault="00D650B3" w:rsidP="007D02E1">
      <w:pPr>
        <w:keepNext/>
        <w:rPr>
          <w:color w:val="000000"/>
          <w:szCs w:val="20"/>
        </w:rPr>
      </w:pPr>
    </w:p>
    <w:p w:rsidR="00D650B3" w:rsidRPr="00EE678B" w:rsidRDefault="00D650B3" w:rsidP="00D650B3">
      <w:pPr>
        <w:rPr>
          <w:color w:val="000000"/>
          <w:szCs w:val="20"/>
        </w:rPr>
      </w:pPr>
      <w:r w:rsidRPr="00EE678B">
        <w:rPr>
          <w:color w:val="000000"/>
          <w:szCs w:val="20"/>
        </w:rPr>
        <w:t>This option allows the user to obtain a count of the number of prescriptions remaining in a status of non-verified.</w:t>
      </w:r>
    </w:p>
    <w:p w:rsidR="00D650B3" w:rsidRPr="00EE678B" w:rsidRDefault="00D650B3" w:rsidP="00D650B3">
      <w:pPr>
        <w:rPr>
          <w:color w:val="000000"/>
          <w:szCs w:val="20"/>
        </w:rPr>
      </w:pPr>
    </w:p>
    <w:p w:rsidR="00D650B3" w:rsidRPr="00EE678B" w:rsidRDefault="00D650B3" w:rsidP="00FC7A1D">
      <w:pPr>
        <w:pStyle w:val="ExampleHeading"/>
      </w:pPr>
      <w:r w:rsidRPr="00EE678B">
        <w:t>Example: Total of Non-verified prescriptions</w:t>
      </w:r>
    </w:p>
    <w:p w:rsidR="00D650B3" w:rsidRPr="00EE678B" w:rsidRDefault="00D650B3" w:rsidP="00E20A49">
      <w:pPr>
        <w:pStyle w:val="ScreenCapture"/>
        <w:rPr>
          <w:b/>
        </w:rPr>
      </w:pPr>
      <w:r w:rsidRPr="00EE678B">
        <w:t xml:space="preserve">Select Verification Option:  </w:t>
      </w:r>
      <w:r w:rsidRPr="00EE678B">
        <w:rPr>
          <w:b/>
        </w:rPr>
        <w:t>NON</w:t>
      </w:r>
      <w:r w:rsidRPr="00EE678B">
        <w:t>-Verified Counts</w:t>
      </w:r>
    </w:p>
    <w:p w:rsidR="00D650B3" w:rsidRPr="00EE678B" w:rsidRDefault="00D650B3" w:rsidP="00E20A49">
      <w:pPr>
        <w:pStyle w:val="ScreenCapture"/>
      </w:pPr>
      <w:r w:rsidRPr="00EE678B">
        <w:t xml:space="preserve">DEVICE: HOME//  </w:t>
      </w:r>
      <w:r w:rsidRPr="00EE678B">
        <w:rPr>
          <w:b/>
          <w:i/>
          <w:shd w:val="clear" w:color="auto" w:fill="FFFFFF"/>
        </w:rPr>
        <w:t>[Select Print Device]</w:t>
      </w:r>
      <w:r w:rsidRPr="00EE678B">
        <w:rPr>
          <w:shd w:val="clear" w:color="auto" w:fill="FFFFFF"/>
        </w:rPr>
        <w:t xml:space="preserve"> </w:t>
      </w:r>
      <w:r w:rsidRPr="00EE678B">
        <w:t xml:space="preserve"> </w:t>
      </w:r>
    </w:p>
    <w:p w:rsidR="00D650B3" w:rsidRPr="00EE678B" w:rsidRDefault="00D650B3" w:rsidP="00E20A49">
      <w:pPr>
        <w:pStyle w:val="ScreenCapture"/>
      </w:pPr>
    </w:p>
    <w:p w:rsidR="00D650B3" w:rsidRPr="00EE678B" w:rsidRDefault="00D650B3" w:rsidP="00E20A49">
      <w:pPr>
        <w:pStyle w:val="ScreenCapture"/>
      </w:pPr>
    </w:p>
    <w:p w:rsidR="00D650B3" w:rsidRPr="00EE678B" w:rsidRDefault="00D650B3" w:rsidP="00E20A49">
      <w:pPr>
        <w:pStyle w:val="ScreenCapture"/>
      </w:pPr>
      <w:r w:rsidRPr="00EE678B">
        <w:t xml:space="preserve">                        NON-VERIFIED PRESCRIPTION COUNTS</w:t>
      </w:r>
    </w:p>
    <w:p w:rsidR="00D650B3" w:rsidRPr="00EE678B" w:rsidRDefault="00D650B3" w:rsidP="00E20A49">
      <w:pPr>
        <w:pStyle w:val="ScreenCapture"/>
      </w:pPr>
      <w:r w:rsidRPr="00EE678B">
        <w:t xml:space="preserve">                              JUL 16,2007@14:57:34</w:t>
      </w:r>
    </w:p>
    <w:p w:rsidR="00D650B3" w:rsidRPr="00EE678B" w:rsidRDefault="00D650B3" w:rsidP="00E20A49">
      <w:pPr>
        <w:pStyle w:val="ScreenCapture"/>
      </w:pPr>
    </w:p>
    <w:p w:rsidR="00D650B3" w:rsidRPr="00EE678B" w:rsidRDefault="00D650B3" w:rsidP="00E20A49">
      <w:pPr>
        <w:pStyle w:val="ScreenCapture"/>
      </w:pPr>
      <w:r w:rsidRPr="00EE678B">
        <w:t>TOTAL NUMBER OF NON-VERIFIED PRESCRIPTIONS : 12</w:t>
      </w:r>
    </w:p>
    <w:p w:rsidR="00D650B3" w:rsidRPr="00EE678B" w:rsidRDefault="00D650B3" w:rsidP="00E20A49">
      <w:pPr>
        <w:pStyle w:val="ScreenCapture"/>
      </w:pPr>
    </w:p>
    <w:p w:rsidR="00D650B3" w:rsidRPr="00EE678B" w:rsidRDefault="00D650B3" w:rsidP="00E20A49">
      <w:pPr>
        <w:pStyle w:val="ScreenCapture"/>
      </w:pPr>
      <w:r w:rsidRPr="00EE678B">
        <w:t>NUMBER OF PATIENTS WITH ONE OR MORE NON-VERIFIED PRESCRIPTIONS : 9</w:t>
      </w:r>
    </w:p>
    <w:p w:rsidR="00D650B3" w:rsidRPr="00EE678B" w:rsidRDefault="00D650B3" w:rsidP="00E20A49">
      <w:pPr>
        <w:pStyle w:val="ScreenCapture"/>
      </w:pPr>
    </w:p>
    <w:p w:rsidR="00D650B3" w:rsidRPr="00EE678B" w:rsidRDefault="00D650B3" w:rsidP="00E20A49">
      <w:pPr>
        <w:pStyle w:val="ScreenCapture"/>
      </w:pPr>
      <w:r w:rsidRPr="00EE678B">
        <w:t>(NOTE: Total number of patients listed here may not always equal the number at</w:t>
      </w:r>
    </w:p>
    <w:p w:rsidR="00D650B3" w:rsidRPr="00EE678B" w:rsidRDefault="00D650B3" w:rsidP="00E20A49">
      <w:pPr>
        <w:pStyle w:val="ScreenCapture"/>
      </w:pPr>
      <w:r w:rsidRPr="00EE678B">
        <w:t>the bottom, since some patients at the bottom may be counted more than once,</w:t>
      </w:r>
    </w:p>
    <w:p w:rsidR="00D650B3" w:rsidRPr="00EE678B" w:rsidRDefault="00D650B3" w:rsidP="00E20A49">
      <w:pPr>
        <w:pStyle w:val="ScreenCapture"/>
      </w:pPr>
      <w:r w:rsidRPr="00EE678B">
        <w:t>possibly having non-verified Rx's entered on different days.)</w:t>
      </w:r>
    </w:p>
    <w:p w:rsidR="00D650B3" w:rsidRPr="00EE678B" w:rsidRDefault="00D650B3" w:rsidP="00E20A49">
      <w:pPr>
        <w:pStyle w:val="ScreenCapture"/>
      </w:pPr>
    </w:p>
    <w:p w:rsidR="00D650B3" w:rsidRPr="00EE678B" w:rsidRDefault="00D650B3" w:rsidP="00E20A49">
      <w:pPr>
        <w:pStyle w:val="ScreenCapture"/>
      </w:pPr>
      <w:r w:rsidRPr="00EE678B">
        <w:t xml:space="preserve">                    # of                  # of</w:t>
      </w:r>
    </w:p>
    <w:p w:rsidR="00D650B3" w:rsidRPr="00EE678B" w:rsidRDefault="00D650B3" w:rsidP="00E20A49">
      <w:pPr>
        <w:pStyle w:val="ScreenCapture"/>
      </w:pPr>
      <w:r w:rsidRPr="00EE678B">
        <w:t xml:space="preserve">     Date     Non-verified Rx's    Different Patients</w:t>
      </w:r>
    </w:p>
    <w:p w:rsidR="00D650B3" w:rsidRPr="00EE678B" w:rsidRDefault="00D650B3" w:rsidP="00E20A49">
      <w:pPr>
        <w:pStyle w:val="ScreenCapture"/>
      </w:pPr>
      <w:r w:rsidRPr="00EE678B">
        <w:t xml:space="preserve">     ----     -----------------    ------------------</w:t>
      </w:r>
    </w:p>
    <w:p w:rsidR="00D650B3" w:rsidRPr="00EE678B" w:rsidRDefault="00D650B3" w:rsidP="00E20A49">
      <w:pPr>
        <w:pStyle w:val="ScreenCapture"/>
      </w:pPr>
    </w:p>
    <w:p w:rsidR="00D650B3" w:rsidRPr="00EE678B" w:rsidRDefault="00D650B3" w:rsidP="00E20A49">
      <w:pPr>
        <w:pStyle w:val="ScreenCapture"/>
      </w:pPr>
      <w:r w:rsidRPr="00EE678B">
        <w:t xml:space="preserve">   07-27-98           1                     1</w:t>
      </w:r>
    </w:p>
    <w:p w:rsidR="00D650B3" w:rsidRPr="00EE678B" w:rsidRDefault="00D650B3" w:rsidP="00E20A49">
      <w:pPr>
        <w:pStyle w:val="ScreenCapture"/>
      </w:pPr>
      <w:r w:rsidRPr="00EE678B">
        <w:t xml:space="preserve">   05-18-99           2                     1</w:t>
      </w:r>
    </w:p>
    <w:p w:rsidR="00D650B3" w:rsidRPr="00EE678B" w:rsidRDefault="00D650B3" w:rsidP="00E20A49">
      <w:pPr>
        <w:pStyle w:val="ScreenCapture"/>
      </w:pPr>
      <w:r w:rsidRPr="00EE678B">
        <w:t xml:space="preserve">   06-22-00           2                     2</w:t>
      </w:r>
    </w:p>
    <w:p w:rsidR="00D650B3" w:rsidRPr="00EE678B" w:rsidRDefault="00D650B3" w:rsidP="00E20A49">
      <w:pPr>
        <w:pStyle w:val="ScreenCapture"/>
      </w:pPr>
    </w:p>
    <w:p w:rsidR="00D650B3" w:rsidRPr="00EE678B" w:rsidRDefault="00D650B3" w:rsidP="00E20A49">
      <w:pPr>
        <w:pStyle w:val="ScreenCapture"/>
      </w:pPr>
      <w:r w:rsidRPr="00EE678B">
        <w:t>TOTAL                 5                     4</w:t>
      </w:r>
    </w:p>
    <w:p w:rsidR="00D650B3" w:rsidRPr="00EE678B" w:rsidRDefault="00D650B3" w:rsidP="00E20A49">
      <w:pPr>
        <w:pStyle w:val="ScreenCapture"/>
      </w:pPr>
    </w:p>
    <w:p w:rsidR="00D650B3" w:rsidRPr="00EE678B" w:rsidRDefault="00D650B3" w:rsidP="00E20A49">
      <w:pPr>
        <w:pStyle w:val="ScreenCapture"/>
      </w:pPr>
      <w:r w:rsidRPr="00EE678B">
        <w:t>Enter RETURN to continue or '^' to exit:</w:t>
      </w:r>
    </w:p>
    <w:p w:rsidR="00D650B3" w:rsidRPr="00EE678B" w:rsidRDefault="00D650B3" w:rsidP="004E0305">
      <w:pPr>
        <w:pStyle w:val="Heading2"/>
      </w:pPr>
      <w:bookmarkStart w:id="6282" w:name="_Toc520273484"/>
      <w:bookmarkStart w:id="6283" w:name="_Toc520299292"/>
      <w:bookmarkStart w:id="6284" w:name="_Toc520304759"/>
      <w:bookmarkStart w:id="6285" w:name="_Toc32837026"/>
      <w:bookmarkStart w:id="6286" w:name="_Toc38424679"/>
      <w:bookmarkStart w:id="6287" w:name="_Toc50535372"/>
      <w:bookmarkStart w:id="6288" w:name="_Toc146340914"/>
      <w:bookmarkStart w:id="6289" w:name="_Toc280701384"/>
      <w:bookmarkStart w:id="6290" w:name="_Toc299044555"/>
      <w:bookmarkStart w:id="6291" w:name="_Toc280853724"/>
      <w:bookmarkStart w:id="6292" w:name="_Toc303286283"/>
      <w:bookmarkStart w:id="6293" w:name="_Toc339962169"/>
      <w:bookmarkStart w:id="6294" w:name="_Toc339962680"/>
      <w:bookmarkStart w:id="6295" w:name="_Toc340138828"/>
      <w:bookmarkStart w:id="6296" w:name="_Toc340139096"/>
      <w:bookmarkStart w:id="6297" w:name="_Toc340139378"/>
      <w:bookmarkStart w:id="6298" w:name="_Toc340143989"/>
      <w:bookmarkStart w:id="6299" w:name="_Toc340144246"/>
      <w:bookmarkStart w:id="6300" w:name="_Toc4140579"/>
      <w:r w:rsidRPr="00EE678B">
        <w:t>Rx Verification by Clerk</w:t>
      </w:r>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r w:rsidRPr="00EE678B">
        <w:fldChar w:fldCharType="begin"/>
      </w:r>
      <w:r w:rsidRPr="00EE678B">
        <w:instrText>XE "Rx Verification by Clerk"</w:instrText>
      </w:r>
      <w:r w:rsidRPr="00EE678B">
        <w:fldChar w:fldCharType="end"/>
      </w:r>
    </w:p>
    <w:p w:rsidR="00D650B3" w:rsidRPr="00EE678B" w:rsidRDefault="00D650B3" w:rsidP="007D02E1">
      <w:pPr>
        <w:pStyle w:val="Manual-optionname"/>
      </w:pPr>
      <w:r w:rsidRPr="00EE678B">
        <w:t>[PSO VR]</w:t>
      </w:r>
    </w:p>
    <w:p w:rsidR="00D650B3" w:rsidRPr="00EE678B" w:rsidRDefault="00D650B3" w:rsidP="007D02E1">
      <w:pPr>
        <w:keepNext/>
        <w:rPr>
          <w:color w:val="000000"/>
          <w:szCs w:val="20"/>
        </w:rPr>
      </w:pPr>
    </w:p>
    <w:p w:rsidR="00D650B3" w:rsidRPr="00EE678B" w:rsidRDefault="00D650B3" w:rsidP="00D650B3">
      <w:pPr>
        <w:rPr>
          <w:color w:val="000000"/>
          <w:szCs w:val="20"/>
        </w:rPr>
      </w:pPr>
      <w:bookmarkStart w:id="6301" w:name="OLE_LINK28"/>
      <w:bookmarkStart w:id="6302" w:name="OLE_LINK29"/>
      <w:r w:rsidRPr="00EE678B">
        <w:rPr>
          <w:color w:val="000000"/>
          <w:szCs w:val="20"/>
        </w:rPr>
        <w:t>This option verifies prescriptions in the non-verified status by entering the clerk.</w:t>
      </w:r>
    </w:p>
    <w:p w:rsidR="0029591D" w:rsidRDefault="0029591D" w:rsidP="00577473">
      <w:pPr>
        <w:pStyle w:val="BodyTex"/>
        <w:rPr>
          <w:rStyle w:val="FollowedHyperlink"/>
          <w:color w:val="000000"/>
          <w:u w:val="none"/>
        </w:rPr>
      </w:pPr>
      <w:bookmarkStart w:id="6303" w:name="_Toc280701385"/>
      <w:bookmarkStart w:id="6304" w:name="_Toc299044556"/>
      <w:bookmarkStart w:id="6305" w:name="_Toc280853725"/>
      <w:bookmarkStart w:id="6306" w:name="_Toc303286284"/>
      <w:bookmarkStart w:id="6307" w:name="_Toc339962170"/>
      <w:bookmarkStart w:id="6308" w:name="_Toc339962681"/>
      <w:bookmarkStart w:id="6309" w:name="_Toc340138829"/>
      <w:bookmarkStart w:id="6310" w:name="_Toc340139097"/>
      <w:bookmarkStart w:id="6311" w:name="_Toc340139379"/>
      <w:bookmarkStart w:id="6312" w:name="_Toc340143990"/>
      <w:bookmarkStart w:id="6313" w:name="_Toc340144247"/>
      <w:bookmarkEnd w:id="6301"/>
      <w:bookmarkEnd w:id="6302"/>
    </w:p>
    <w:p w:rsidR="00D650B3" w:rsidRPr="00EE678B" w:rsidRDefault="00D650B3" w:rsidP="004E0305">
      <w:pPr>
        <w:pStyle w:val="Heading2"/>
        <w:rPr>
          <w:rStyle w:val="FollowedHyperlink"/>
          <w:color w:val="000000"/>
          <w:u w:val="none"/>
        </w:rPr>
      </w:pPr>
      <w:bookmarkStart w:id="6314" w:name="Page_439"/>
      <w:bookmarkStart w:id="6315" w:name="Page_437"/>
      <w:bookmarkStart w:id="6316" w:name="_Toc4140580"/>
      <w:bookmarkEnd w:id="6314"/>
      <w:bookmarkEnd w:id="6315"/>
      <w:r w:rsidRPr="00EE678B">
        <w:rPr>
          <w:rStyle w:val="FollowedHyperlink"/>
          <w:color w:val="000000"/>
          <w:u w:val="none"/>
        </w:rPr>
        <w:t>Verification through Patient Prescription Processing</w:t>
      </w:r>
      <w:bookmarkEnd w:id="6303"/>
      <w:bookmarkEnd w:id="6304"/>
      <w:bookmarkEnd w:id="6305"/>
      <w:bookmarkEnd w:id="6306"/>
      <w:bookmarkEnd w:id="6307"/>
      <w:bookmarkEnd w:id="6308"/>
      <w:bookmarkEnd w:id="6309"/>
      <w:bookmarkEnd w:id="6310"/>
      <w:bookmarkEnd w:id="6311"/>
      <w:bookmarkEnd w:id="6312"/>
      <w:bookmarkEnd w:id="6313"/>
      <w:bookmarkEnd w:id="6316"/>
      <w:r w:rsidRPr="00EE678B">
        <w:rPr>
          <w:rStyle w:val="FollowedHyperlink"/>
          <w:color w:val="000000"/>
          <w:u w:val="none"/>
        </w:rPr>
        <w:fldChar w:fldCharType="begin"/>
      </w:r>
      <w:r w:rsidRPr="00EE678B">
        <w:rPr>
          <w:rStyle w:val="FollowedHyperlink"/>
          <w:color w:val="000000"/>
          <w:u w:val="none"/>
        </w:rPr>
        <w:instrText xml:space="preserve">XE "Verification through Patient Prescription Processing" </w:instrText>
      </w:r>
      <w:r w:rsidRPr="00EE678B">
        <w:rPr>
          <w:rStyle w:val="FollowedHyperlink"/>
          <w:color w:val="000000"/>
          <w:u w:val="none"/>
        </w:rPr>
        <w:fldChar w:fldCharType="end"/>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 xml:space="preserve">Prescriptions can be verified through the </w:t>
      </w:r>
      <w:r w:rsidRPr="00EE678B">
        <w:rPr>
          <w:i/>
          <w:color w:val="000000"/>
          <w:szCs w:val="20"/>
        </w:rPr>
        <w:t xml:space="preserve">Patient Prescription Processing </w:t>
      </w:r>
      <w:r w:rsidRPr="00EE678B">
        <w:rPr>
          <w:color w:val="000000"/>
          <w:szCs w:val="20"/>
        </w:rPr>
        <w:t xml:space="preserve">option. The following screen shows that the patient has already been chosen and the Patient Information screen is displayed. Sequence </w:t>
      </w:r>
      <w:r w:rsidRPr="00EE678B">
        <w:rPr>
          <w:b/>
          <w:color w:val="000000"/>
          <w:szCs w:val="20"/>
        </w:rPr>
        <w:t>92</w:t>
      </w:r>
      <w:r w:rsidRPr="00EE678B">
        <w:rPr>
          <w:color w:val="000000"/>
          <w:szCs w:val="20"/>
        </w:rPr>
        <w:t xml:space="preserve"> in the Non-Verified section is being chosen to be verified.</w:t>
      </w:r>
    </w:p>
    <w:p w:rsidR="00D650B3" w:rsidRPr="00EE678B" w:rsidRDefault="00D650B3" w:rsidP="00D650B3">
      <w:pPr>
        <w:rPr>
          <w:color w:val="000000"/>
          <w:szCs w:val="24"/>
        </w:rPr>
      </w:pPr>
    </w:p>
    <w:p w:rsidR="00D650B3" w:rsidRPr="00EE678B" w:rsidRDefault="00D650B3" w:rsidP="00E20A49">
      <w:pPr>
        <w:pStyle w:val="ScreenCapture"/>
      </w:pPr>
      <w:bookmarkStart w:id="6317" w:name="_Toc70837540"/>
      <w:r w:rsidRPr="00EE678B">
        <w:t>Medication Profile            Oct 26, 2004@15:54:11          Page:    9 of    9</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Pr="00EE678B" w:rsidRDefault="00D650B3" w:rsidP="00E20A49">
      <w:pPr>
        <w:pStyle w:val="ScreenCapture"/>
      </w:pPr>
      <w:r w:rsidRPr="00EE678B">
        <w:t xml:space="preserve">  DOB: OCT 10, 1970 (34)                            Wt(kg): 75.45 (08/10/2004)</w:t>
      </w:r>
    </w:p>
    <w:p w:rsidR="00D650B3" w:rsidRPr="00EE678B" w:rsidRDefault="00D650B3" w:rsidP="00E20A49">
      <w:pPr>
        <w:pStyle w:val="ScreenCapture"/>
      </w:pPr>
      <w:r w:rsidRPr="00EE678B">
        <w:t xml:space="preserve">  SEX: MALE</w:t>
      </w:r>
    </w:p>
    <w:p w:rsidR="00D650B3" w:rsidRPr="00EE678B" w:rsidRDefault="00D650B3" w:rsidP="00E20A49">
      <w:pPr>
        <w:pStyle w:val="ScreenCapture"/>
      </w:pPr>
      <w:r w:rsidRPr="00EE678B">
        <w:t xml:space="preserve"> CrCL: &lt;Not Found&gt;</w:t>
      </w:r>
      <w:r w:rsidR="009726FE">
        <w:rPr>
          <w:lang w:val="en-US"/>
        </w:rPr>
        <w:t xml:space="preserve"> </w:t>
      </w:r>
      <w:r w:rsidR="009726FE" w:rsidRPr="00E97BFB">
        <w:rPr>
          <w:rFonts w:cs="Courier New"/>
        </w:rPr>
        <w:t>(CREAT: Not Found)</w:t>
      </w:r>
      <w:r w:rsidR="009726FE">
        <w:rPr>
          <w:rFonts w:cs="Courier New"/>
          <w:lang w:val="en-US"/>
        </w:rPr>
        <w:t xml:space="preserve">             </w:t>
      </w:r>
      <w:r w:rsidRPr="00EE678B">
        <w:t>BSA (m2): 1.91</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ISSUE  LAST REF DAY</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84 100476        PHENYTOIN 30MG CAP                  180 DC 04-02 04-02   0  90</w:t>
      </w:r>
    </w:p>
    <w:p w:rsidR="00D650B3" w:rsidRPr="00EE678B" w:rsidRDefault="00D650B3" w:rsidP="00E20A49">
      <w:pPr>
        <w:pStyle w:val="ScreenCapture"/>
      </w:pPr>
      <w:r w:rsidRPr="00EE678B">
        <w:t>85 101064A$   POVIDONE IODINE SCRUB (OZ)           12 DC 07-09 08-03   0  15</w:t>
      </w:r>
    </w:p>
    <w:p w:rsidR="00D650B3" w:rsidRPr="00EE678B" w:rsidRDefault="00D650B3" w:rsidP="00E20A49">
      <w:pPr>
        <w:pStyle w:val="ScreenCapture"/>
      </w:pPr>
      <w:r w:rsidRPr="00EE678B">
        <w:t>86 101427        PREDNISONE 1MG TAB                  180 DC 10-25 10-25   3  90</w:t>
      </w:r>
    </w:p>
    <w:p w:rsidR="00D650B3" w:rsidRPr="00EE678B" w:rsidRDefault="00D650B3" w:rsidP="00E20A49">
      <w:pPr>
        <w:pStyle w:val="ScreenCapture"/>
      </w:pPr>
      <w:r w:rsidRPr="00EE678B">
        <w:t>87 101152        PROBENECID 500MG TAB                180 DC 07-26 08-03   3  90</w:t>
      </w:r>
    </w:p>
    <w:p w:rsidR="00D650B3" w:rsidRPr="00EE678B" w:rsidRDefault="00D650B3" w:rsidP="00E20A49">
      <w:pPr>
        <w:pStyle w:val="ScreenCapture"/>
      </w:pPr>
      <w:r w:rsidRPr="00EE678B">
        <w:t>88 100307        QUININE SULFATE 200MG CAP           180 DC&gt;02-22 02-22   3  90</w:t>
      </w:r>
    </w:p>
    <w:p w:rsidR="00D650B3" w:rsidRPr="00EE678B" w:rsidRDefault="00D650B3" w:rsidP="00E20A49">
      <w:pPr>
        <w:pStyle w:val="ScreenCapture"/>
      </w:pPr>
      <w:r w:rsidRPr="00EE678B">
        <w:t>89 100308        RIFAMPIN 300MG CAP                  180 DC 02-22 02-22   3  90</w:t>
      </w:r>
    </w:p>
    <w:p w:rsidR="00D650B3" w:rsidRPr="00EE678B" w:rsidRDefault="00D650B3" w:rsidP="00E20A49">
      <w:pPr>
        <w:pStyle w:val="ScreenCapture"/>
      </w:pPr>
      <w:r w:rsidRPr="00EE678B">
        <w:t>90 100561        SYRINGE 5CC                          90 DC 04-07 04-07   0  90</w:t>
      </w:r>
    </w:p>
    <w:p w:rsidR="00D650B3" w:rsidRPr="00EE678B" w:rsidRDefault="00D650B3" w:rsidP="00E20A49">
      <w:pPr>
        <w:pStyle w:val="ScreenCapture"/>
      </w:pPr>
      <w:r w:rsidRPr="00EE678B">
        <w:t>91 100626        VITAMIN A 25000 UNT CAP             180 DC&gt;04-23 04-23   3  90</w:t>
      </w:r>
    </w:p>
    <w:p w:rsidR="00D650B3" w:rsidRPr="00EE678B" w:rsidRDefault="00D650B3" w:rsidP="00E20A49">
      <w:pPr>
        <w:pStyle w:val="ScreenCapture"/>
      </w:pPr>
      <w:r w:rsidRPr="00EE678B">
        <w:t>----------------------------------NON-VERIFIED---------------------------------</w:t>
      </w:r>
    </w:p>
    <w:p w:rsidR="00D650B3" w:rsidRPr="00EE678B" w:rsidRDefault="00D650B3" w:rsidP="00E20A49">
      <w:pPr>
        <w:pStyle w:val="ScreenCapture"/>
      </w:pPr>
      <w:r w:rsidRPr="00EE678B">
        <w:t xml:space="preserve">92 101435        </w:t>
      </w:r>
      <w:bookmarkStart w:id="6318" w:name="OLE_LINK26"/>
      <w:bookmarkStart w:id="6319" w:name="OLE_LINK27"/>
      <w:r w:rsidRPr="00EE678B">
        <w:t>CALCITRIOL</w:t>
      </w:r>
      <w:bookmarkEnd w:id="6318"/>
      <w:bookmarkEnd w:id="6319"/>
      <w:r w:rsidRPr="00EE678B">
        <w:t xml:space="preserve"> 0.25MCG CAP               180 N&gt; 10-26 10-26  3  90</w:t>
      </w:r>
    </w:p>
    <w:p w:rsidR="00D650B3" w:rsidRPr="00EE678B" w:rsidRDefault="00D650B3" w:rsidP="00E20A49">
      <w:pPr>
        <w:pStyle w:val="ScreenCapture"/>
      </w:pP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PU  Patient Record Update               NO  New Order</w:t>
      </w:r>
    </w:p>
    <w:p w:rsidR="00D650B3" w:rsidRPr="00EE678B" w:rsidRDefault="00D650B3" w:rsidP="00E20A49">
      <w:pPr>
        <w:pStyle w:val="ScreenCapture"/>
      </w:pPr>
      <w:r w:rsidRPr="00EE678B">
        <w:t>PI  Patient Information                 SO  Select Order</w:t>
      </w:r>
    </w:p>
    <w:p w:rsidR="00D650B3" w:rsidRPr="00EE678B" w:rsidRDefault="00D650B3" w:rsidP="00E20A49">
      <w:pPr>
        <w:pStyle w:val="ScreenCapture"/>
      </w:pPr>
      <w:r w:rsidRPr="00EE678B">
        <w:t xml:space="preserve">Select Action: Quit// </w:t>
      </w:r>
      <w:r w:rsidRPr="00EE678B">
        <w:rPr>
          <w:b/>
        </w:rPr>
        <w:t>92</w:t>
      </w:r>
      <w:bookmarkEnd w:id="6317"/>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 xml:space="preserve">The prescription information displays, and </w:t>
      </w:r>
      <w:r w:rsidRPr="00EE678B">
        <w:rPr>
          <w:b/>
          <w:color w:val="000000"/>
          <w:szCs w:val="20"/>
        </w:rPr>
        <w:t>VF</w:t>
      </w:r>
      <w:r w:rsidRPr="00EE678B">
        <w:rPr>
          <w:color w:val="000000"/>
          <w:szCs w:val="20"/>
        </w:rPr>
        <w:t xml:space="preserve"> for Verification is entered to begin the verification process.</w:t>
      </w:r>
    </w:p>
    <w:p w:rsidR="00D650B3" w:rsidRPr="00EE678B" w:rsidRDefault="00D650B3" w:rsidP="00D650B3">
      <w:pPr>
        <w:rPr>
          <w:color w:val="000000"/>
          <w:szCs w:val="24"/>
        </w:rPr>
      </w:pPr>
    </w:p>
    <w:p w:rsidR="00D650B3" w:rsidRPr="00EE678B" w:rsidRDefault="00D650B3" w:rsidP="00E20A49">
      <w:pPr>
        <w:pStyle w:val="ScreenCapture"/>
      </w:pPr>
      <w:r w:rsidRPr="00EE678B">
        <w:t>OP Medications (NON-VERIFIED) Oct 26, 2004@18:01:44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D7570F" w:rsidRDefault="009726FE" w:rsidP="009726FE">
      <w:pPr>
        <w:pStyle w:val="ScreenCapture"/>
        <w:rPr>
          <w:lang w:val="en-US"/>
        </w:rPr>
      </w:pPr>
      <w:r>
        <w:rPr>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bookmarkStart w:id="6320" w:name="p363"/>
      <w:bookmarkEnd w:id="6320"/>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w:t>
      </w:r>
      <w:r w:rsidR="00DA098F" w:rsidRPr="00EE678B">
        <w:t>CALCITRIOL CAP</w:t>
      </w:r>
      <w:r w:rsidRPr="00EE678B">
        <w:t xml:space="preserve">,ORAL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w:t>
      </w:r>
      <w:r w:rsidR="00DA098F" w:rsidRPr="00EE678B">
        <w:t>ORAL</w:t>
      </w:r>
      <w:r w:rsidRPr="00EE678B">
        <w:t xml:space="preserve">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w:t>
      </w:r>
      <w:r w:rsidR="00DA098F" w:rsidRPr="00EE678B">
        <w:t>CAPSULE BY MOUTH</w:t>
      </w:r>
      <w:r w:rsidRPr="00EE678B">
        <w:t xml:space="preserve">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b/>
        </w:rPr>
        <w:t>VF</w:t>
      </w:r>
    </w:p>
    <w:p w:rsidR="00844FF4" w:rsidRPr="00EE678B" w:rsidRDefault="00844FF4" w:rsidP="00E15A42">
      <w:pPr>
        <w:rPr>
          <w:color w:val="000000"/>
          <w:szCs w:val="24"/>
        </w:rPr>
      </w:pPr>
    </w:p>
    <w:p w:rsidR="00D650B3" w:rsidRPr="00EE678B" w:rsidRDefault="00D650B3" w:rsidP="00D650B3">
      <w:pPr>
        <w:rPr>
          <w:b/>
          <w:i/>
          <w:color w:val="000000"/>
          <w:szCs w:val="20"/>
        </w:rPr>
      </w:pPr>
      <w:r w:rsidRPr="00EE678B">
        <w:rPr>
          <w:color w:val="000000"/>
          <w:szCs w:val="20"/>
        </w:rPr>
        <w:t xml:space="preserve">The system displays the verification screen. The user can respond Y to edit, N not to edit or P to display a profile. In this example, </w:t>
      </w:r>
      <w:r w:rsidRPr="00EE678B">
        <w:rPr>
          <w:b/>
          <w:color w:val="000000"/>
          <w:szCs w:val="20"/>
        </w:rPr>
        <w:t>Y</w:t>
      </w:r>
      <w:r w:rsidRPr="00EE678B">
        <w:rPr>
          <w:color w:val="000000"/>
          <w:szCs w:val="20"/>
        </w:rPr>
        <w:t xml:space="preserve"> is entered to edit the prescription.</w:t>
      </w:r>
    </w:p>
    <w:p w:rsidR="00D650B3" w:rsidRPr="00EE678B" w:rsidRDefault="00D650B3" w:rsidP="00D650B3">
      <w:pPr>
        <w:rPr>
          <w:color w:val="000000"/>
          <w:szCs w:val="20"/>
        </w:rPr>
      </w:pPr>
    </w:p>
    <w:p w:rsidR="00D650B3" w:rsidRPr="00EE678B" w:rsidRDefault="00D650B3" w:rsidP="00E20A49">
      <w:pPr>
        <w:pStyle w:val="ScreenCapture"/>
      </w:pPr>
      <w:r w:rsidRPr="00EE678B">
        <w:t>RX: 101435   PATIENT: OPPATIENT,ONE (000-33-9521)</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CALCITRIOL 0.25MCG CAP</w:t>
      </w:r>
    </w:p>
    <w:p w:rsidR="00D650B3" w:rsidRPr="00EE678B" w:rsidRDefault="00D650B3" w:rsidP="00E20A49">
      <w:pPr>
        <w:pStyle w:val="ScreenCapture"/>
      </w:pPr>
      <w:r w:rsidRPr="00EE678B">
        <w:t xml:space="preserve">       QTY: 180     90 DAY SUPPLY</w:t>
      </w:r>
    </w:p>
    <w:p w:rsidR="00D650B3" w:rsidRPr="00EE678B" w:rsidRDefault="00D650B3" w:rsidP="00E20A49">
      <w:pPr>
        <w:pStyle w:val="ScreenCapture"/>
      </w:pPr>
      <w:r w:rsidRPr="00EE678B">
        <w:t xml:space="preserve">       SIG: TAKE ONE </w:t>
      </w:r>
      <w:r w:rsidR="00DA098F" w:rsidRPr="00EE678B">
        <w:t>CAPSULE BY MOUTH</w:t>
      </w:r>
      <w:r w:rsidRPr="00EE678B">
        <w:t>TWICE A DAY</w:t>
      </w:r>
    </w:p>
    <w:p w:rsidR="00D650B3" w:rsidRPr="00EE678B" w:rsidRDefault="00D650B3" w:rsidP="00E20A49">
      <w:pPr>
        <w:pStyle w:val="ScreenCapture"/>
      </w:pPr>
      <w:r w:rsidRPr="00EE678B">
        <w:t xml:space="preserve">    LATEST: 10/26/2004               # OF REFILLS: 3  REMAINING: 3</w:t>
      </w:r>
    </w:p>
    <w:p w:rsidR="00D650B3" w:rsidRPr="00EE678B" w:rsidRDefault="00D650B3" w:rsidP="00E20A49">
      <w:pPr>
        <w:pStyle w:val="ScreenCapture"/>
      </w:pPr>
      <w:r w:rsidRPr="00EE678B">
        <w:t xml:space="preserve">    ISSUED: 10/26/04                     PROVIDER:</w:t>
      </w:r>
    </w:p>
    <w:p w:rsidR="00D650B3" w:rsidRPr="00EE678B" w:rsidRDefault="00D650B3" w:rsidP="00E20A49">
      <w:pPr>
        <w:pStyle w:val="ScreenCapture"/>
      </w:pPr>
      <w:r w:rsidRPr="00EE678B">
        <w:t xml:space="preserve">    LOGGED: 10/26/04                       CLINIC: NOT ON FILE</w:t>
      </w:r>
    </w:p>
    <w:p w:rsidR="00D650B3" w:rsidRPr="00EE678B" w:rsidRDefault="00D650B3" w:rsidP="00E20A49">
      <w:pPr>
        <w:pStyle w:val="ScreenCapture"/>
      </w:pPr>
      <w:r w:rsidRPr="00EE678B">
        <w:t xml:space="preserve">   EXPIRES: 10/27/05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OPPROVIDER,ONE            VERIFIED BY:</w:t>
      </w:r>
    </w:p>
    <w:p w:rsidR="00D650B3" w:rsidRPr="00EE678B" w:rsidRDefault="00D650B3" w:rsidP="00E20A49">
      <w:pPr>
        <w:pStyle w:val="ScreenCapture"/>
      </w:pPr>
    </w:p>
    <w:p w:rsidR="00D650B3" w:rsidRPr="00EE678B" w:rsidRDefault="00D650B3" w:rsidP="00E20A49">
      <w:pPr>
        <w:pStyle w:val="ScreenCapture"/>
      </w:pPr>
      <w:r w:rsidRPr="00EE678B">
        <w:t>PATIENT STATUS : SC LESS THAN 50%         COPIES : 1</w:t>
      </w:r>
    </w:p>
    <w:p w:rsidR="00D650B3" w:rsidRPr="00EE678B" w:rsidRDefault="00D650B3" w:rsidP="00E20A49">
      <w:pPr>
        <w:pStyle w:val="ScreenCapture"/>
      </w:pPr>
      <w:r w:rsidRPr="00EE678B">
        <w:t xml:space="preserve">EDIT: (Y/N/P): N// </w:t>
      </w:r>
      <w:r w:rsidRPr="00EE678B">
        <w:rPr>
          <w:b/>
        </w:rPr>
        <w:t>Y</w:t>
      </w:r>
    </w:p>
    <w:p w:rsidR="00D650B3" w:rsidRPr="00EE678B" w:rsidRDefault="00D650B3" w:rsidP="00D650B3">
      <w:pPr>
        <w:rPr>
          <w:color w:val="000000"/>
          <w:szCs w:val="24"/>
        </w:rPr>
      </w:pPr>
    </w:p>
    <w:p w:rsidR="00D650B3" w:rsidRPr="00EE678B" w:rsidRDefault="00D650B3" w:rsidP="00D650B3">
      <w:pPr>
        <w:rPr>
          <w:color w:val="000000"/>
          <w:szCs w:val="20"/>
        </w:rPr>
      </w:pPr>
      <w:r w:rsidRPr="00EE678B">
        <w:rPr>
          <w:color w:val="000000"/>
          <w:szCs w:val="20"/>
        </w:rPr>
        <w:t>The prescription displays in edit mode.</w:t>
      </w:r>
    </w:p>
    <w:p w:rsidR="00D650B3" w:rsidRPr="00EE678B" w:rsidRDefault="00D650B3" w:rsidP="00D650B3">
      <w:pPr>
        <w:rPr>
          <w:color w:val="000000"/>
          <w:szCs w:val="24"/>
        </w:rPr>
      </w:pPr>
      <w:bookmarkStart w:id="6321" w:name="p364"/>
      <w:bookmarkEnd w:id="6321"/>
    </w:p>
    <w:p w:rsidR="00D650B3" w:rsidRPr="00EE678B" w:rsidRDefault="00D650B3" w:rsidP="00E20A49">
      <w:pPr>
        <w:pStyle w:val="ScreenCapture"/>
      </w:pPr>
      <w:r w:rsidRPr="00EE678B">
        <w:t>OP Medications (NON-VERIFIED) Oct 26, 2004@18:04:46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B10E0E" w:rsidRDefault="009726FE" w:rsidP="00E20A49">
      <w:pPr>
        <w:pStyle w:val="ScreenCapture"/>
        <w:rPr>
          <w:lang w:val="en-US"/>
        </w:rPr>
      </w:pPr>
      <w:r>
        <w:rPr>
          <w:rFonts w:cs="Courier New"/>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w:t>
      </w:r>
      <w:r w:rsidR="00DA098F" w:rsidRPr="00EE678B">
        <w:t>CALCITRIOL CAP</w:t>
      </w:r>
      <w:r w:rsidRPr="00EE678B">
        <w:t xml:space="preserve">,ORAL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w:t>
      </w:r>
      <w:r w:rsidR="00DA098F" w:rsidRPr="00EE678B">
        <w:t>ORAL</w:t>
      </w:r>
      <w:r w:rsidRPr="00EE678B">
        <w:t xml:space="preserve">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w:t>
      </w:r>
      <w:r w:rsidR="00DA098F" w:rsidRPr="00EE678B">
        <w:t>CAPSULE BY MOUTH</w:t>
      </w:r>
      <w:r w:rsidRPr="00EE678B">
        <w:t xml:space="preserve">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rFonts w:ascii="Times New Roman" w:hAnsi="Times New Roman"/>
          <w:b/>
        </w:rPr>
        <w:t>1</w:t>
      </w:r>
    </w:p>
    <w:p w:rsidR="00D650B3" w:rsidRPr="00EE678B" w:rsidRDefault="00D650B3" w:rsidP="00E15A42">
      <w:pPr>
        <w:rPr>
          <w:color w:val="000000"/>
          <w:szCs w:val="20"/>
        </w:rPr>
      </w:pPr>
    </w:p>
    <w:p w:rsidR="00D650B3" w:rsidRPr="00EE678B" w:rsidRDefault="00D650B3" w:rsidP="00D650B3">
      <w:pPr>
        <w:rPr>
          <w:color w:val="000000"/>
          <w:szCs w:val="20"/>
        </w:rPr>
      </w:pPr>
      <w:r w:rsidRPr="00EE678B">
        <w:rPr>
          <w:color w:val="000000"/>
          <w:szCs w:val="20"/>
        </w:rPr>
        <w:t xml:space="preserve">By selecting the orderable item or drug, the user can edit and/or enter the ICD Diagnosis Codes that apply to the prescription. The following shows </w:t>
      </w:r>
      <w:r w:rsidRPr="00EE678B">
        <w:rPr>
          <w:b/>
          <w:color w:val="000000"/>
          <w:szCs w:val="20"/>
        </w:rPr>
        <w:t>1</w:t>
      </w:r>
      <w:r w:rsidRPr="00EE678B">
        <w:rPr>
          <w:color w:val="000000"/>
          <w:szCs w:val="20"/>
        </w:rPr>
        <w:t xml:space="preserve"> for orderable item was selected for editing, and the orderabl</w:t>
      </w:r>
      <w:r w:rsidR="0029591D">
        <w:rPr>
          <w:color w:val="000000"/>
          <w:szCs w:val="20"/>
        </w:rPr>
        <w:t>e item was not changed. The ICD</w:t>
      </w:r>
      <w:r w:rsidRPr="00EE678B">
        <w:rPr>
          <w:color w:val="000000"/>
          <w:szCs w:val="20"/>
        </w:rPr>
        <w:t xml:space="preserve"> codes are entered and accepted.</w:t>
      </w:r>
    </w:p>
    <w:p w:rsidR="00D650B3" w:rsidRPr="00EE678B" w:rsidRDefault="00D650B3" w:rsidP="00D650B3">
      <w:pPr>
        <w:rPr>
          <w:color w:val="000000"/>
          <w:szCs w:val="20"/>
        </w:rPr>
      </w:pPr>
    </w:p>
    <w:p w:rsidR="00D650B3" w:rsidRPr="00EE678B" w:rsidRDefault="00D650B3" w:rsidP="00E20A49">
      <w:pPr>
        <w:pStyle w:val="ScreenCapture"/>
      </w:pPr>
      <w:r w:rsidRPr="00EE678B">
        <w:t xml:space="preserve">OP Medications (NON-VERIFIED) Oct 26, 2004@18:04:46          Page:    </w:t>
      </w:r>
      <w:r w:rsidR="009726FE">
        <w:rPr>
          <w:lang w:val="en-US"/>
        </w:rPr>
        <w:t xml:space="preserve">2 </w:t>
      </w:r>
      <w:r w:rsidRPr="00EE678B">
        <w:t>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Pr="00EE678B" w:rsidRDefault="00D650B3" w:rsidP="00E20A49">
      <w:pPr>
        <w:pStyle w:val="ScreenCapture"/>
      </w:pPr>
      <w:r w:rsidRPr="00EE678B">
        <w:t xml:space="preserve">  DOB: OCT 10, 1970 (34)                            Wt(kg): 75.45 (08/10/2004)</w:t>
      </w:r>
    </w:p>
    <w:p w:rsidR="00D650B3" w:rsidRPr="00EE678B" w:rsidRDefault="00D650B3" w:rsidP="00E20A49">
      <w:pPr>
        <w:pStyle w:val="ScreenCapture"/>
      </w:pPr>
      <w:r w:rsidRPr="00EE678B">
        <w:t xml:space="preserve">                                                                               </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Current Orderable Item: CALCITRIOL CAP,ORAL</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Select PHARMACY ORDERABLE ITEM NAME: CALCITRIOL//   CALCITRIOL CAP, ORAL</w:t>
      </w:r>
    </w:p>
    <w:p w:rsidR="00D650B3" w:rsidRPr="00EE678B" w:rsidRDefault="00D650B3" w:rsidP="00E20A49">
      <w:pPr>
        <w:pStyle w:val="ScreenCapture"/>
      </w:pPr>
    </w:p>
    <w:p w:rsidR="00D650B3" w:rsidRPr="00EE678B" w:rsidRDefault="00D650B3" w:rsidP="00E20A49">
      <w:pPr>
        <w:pStyle w:val="ScreenCapture"/>
      </w:pPr>
      <w:r w:rsidRPr="00EE678B">
        <w:t>Previously entered ICD-9 diagnosis codes:</w:t>
      </w:r>
    </w:p>
    <w:p w:rsidR="00D650B3" w:rsidRPr="00EE678B" w:rsidRDefault="00D650B3" w:rsidP="00E20A49">
      <w:pPr>
        <w:pStyle w:val="ScreenCapture"/>
      </w:pPr>
      <w:r w:rsidRPr="00EE678B">
        <w:t xml:space="preserve">          Primary:           </w:t>
      </w:r>
    </w:p>
    <w:p w:rsidR="00D650B3" w:rsidRPr="00EE678B" w:rsidRDefault="00D650B3" w:rsidP="00E20A49">
      <w:pPr>
        <w:pStyle w:val="ScreenCapture"/>
      </w:pPr>
    </w:p>
    <w:p w:rsidR="00D650B3" w:rsidRPr="00EE678B" w:rsidRDefault="00D650B3" w:rsidP="00E20A49">
      <w:pPr>
        <w:pStyle w:val="ScreenCapture"/>
      </w:pPr>
      <w:r w:rsidRPr="00EE678B">
        <w:t xml:space="preserve">Select Primary ICD Code: </w:t>
      </w:r>
      <w:r w:rsidRPr="00EE678B">
        <w:rPr>
          <w:rFonts w:ascii="Times New Roman" w:hAnsi="Times New Roman"/>
          <w:b/>
        </w:rPr>
        <w:t>121.1</w:t>
      </w:r>
      <w:r w:rsidRPr="00EE678B">
        <w:t xml:space="preserve">  121.1     CLONORCHIASIS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rFonts w:ascii="Times New Roman" w:hAnsi="Times New Roman"/>
          <w:b/>
        </w:rPr>
        <w:t>121.2</w:t>
      </w:r>
      <w:r w:rsidRPr="00EE678B">
        <w:t xml:space="preserve">  121.2     PARAGONIMIASIS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rFonts w:ascii="Times New Roman" w:hAnsi="Times New Roman"/>
          <w:b/>
        </w:rPr>
        <w:t>121.3</w:t>
      </w:r>
      <w:r w:rsidRPr="00EE678B">
        <w:t xml:space="preserve">  121.3     FASCIOLIASIS    </w:t>
      </w:r>
    </w:p>
    <w:p w:rsidR="00D650B3" w:rsidRPr="00EE678B" w:rsidRDefault="00D650B3" w:rsidP="00E20A49">
      <w:pPr>
        <w:pStyle w:val="ScreenCapture"/>
      </w:pPr>
      <w:r w:rsidRPr="00EE678B">
        <w:t xml:space="preserve">         ...OK? Yes//  </w:t>
      </w:r>
      <w:r w:rsidRPr="00EE678B">
        <w:rPr>
          <w:b/>
        </w:rPr>
        <w:t>&lt;Enter&gt;</w:t>
      </w:r>
      <w:r w:rsidRPr="00EE678B">
        <w:t xml:space="preserve"> (Yes)</w:t>
      </w:r>
    </w:p>
    <w:p w:rsidR="00D650B3" w:rsidRPr="00EE678B" w:rsidRDefault="00D650B3" w:rsidP="00E20A49">
      <w:pPr>
        <w:pStyle w:val="ScreenCapture"/>
      </w:pPr>
    </w:p>
    <w:p w:rsidR="00D650B3" w:rsidRPr="00EE678B" w:rsidRDefault="00D650B3" w:rsidP="00E20A49">
      <w:pPr>
        <w:pStyle w:val="ScreenCapture"/>
      </w:pPr>
      <w:r w:rsidRPr="00EE678B">
        <w:t xml:space="preserve">Select Secondary ICD Code: </w:t>
      </w:r>
      <w:r w:rsidRPr="00EE678B">
        <w:rPr>
          <w:b/>
        </w:rPr>
        <w:t>&lt;Enter&gt;</w:t>
      </w:r>
    </w:p>
    <w:p w:rsidR="00D650B3" w:rsidRPr="00EE678B" w:rsidRDefault="00D650B3" w:rsidP="00E20A49">
      <w:pPr>
        <w:pStyle w:val="ScreenCapture"/>
      </w:pPr>
      <w:r w:rsidRPr="00EE678B">
        <w:t xml:space="preserve">Are You Sure You Want to Update Rx 101435? Yes//  </w:t>
      </w:r>
      <w:r w:rsidRPr="00EE678B">
        <w:rPr>
          <w:b/>
        </w:rPr>
        <w:t>&lt;Enter&gt;</w:t>
      </w:r>
      <w:r w:rsidRPr="00EE678B">
        <w:t xml:space="preserve"> YES</w:t>
      </w:r>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Once the information is accepted, the prescription appears in Edit mode, and the verification process may begin again by entering VF.</w:t>
      </w:r>
    </w:p>
    <w:p w:rsidR="00D650B3" w:rsidRPr="00EE678B" w:rsidRDefault="00D650B3" w:rsidP="00D650B3">
      <w:pPr>
        <w:rPr>
          <w:color w:val="000000"/>
          <w:szCs w:val="20"/>
        </w:rPr>
      </w:pPr>
    </w:p>
    <w:p w:rsidR="00D650B3" w:rsidRPr="00EE678B" w:rsidRDefault="00D650B3" w:rsidP="00E20A49">
      <w:pPr>
        <w:pStyle w:val="ScreenCapture"/>
      </w:pPr>
      <w:r w:rsidRPr="00EE678B">
        <w:t>OP Medications (NON-VERIFIED) Oct 26, 2004@18:06:05          Page:    1 of    2</w:t>
      </w:r>
    </w:p>
    <w:p w:rsidR="00D650B3" w:rsidRPr="00EE678B" w:rsidRDefault="00D650B3" w:rsidP="00E20A49">
      <w:pPr>
        <w:pStyle w:val="ScreenCapture"/>
      </w:pPr>
      <w:r w:rsidRPr="00EE678B">
        <w:t>OPPATIENT,ONE                                                       &lt;A&gt;</w:t>
      </w:r>
    </w:p>
    <w:p w:rsidR="00D650B3" w:rsidRPr="00EE678B" w:rsidRDefault="00D650B3" w:rsidP="00E20A49">
      <w:pPr>
        <w:pStyle w:val="ScreenCapture"/>
      </w:pPr>
      <w:r w:rsidRPr="00EE678B">
        <w:t xml:space="preserve">  PID: 000-33-9521                                  Ht(cm): 175.26 (08/10/2004)</w:t>
      </w:r>
    </w:p>
    <w:p w:rsidR="00D650B3" w:rsidRDefault="00D650B3" w:rsidP="00E20A49">
      <w:pPr>
        <w:pStyle w:val="ScreenCapture"/>
        <w:rPr>
          <w:lang w:val="en-US"/>
        </w:rPr>
      </w:pPr>
      <w:r w:rsidRPr="00EE678B">
        <w:t xml:space="preserve">  DOB: OCT 10, 1970 (34)                            Wt(kg): 75.45 (08/10/2004)</w:t>
      </w:r>
    </w:p>
    <w:p w:rsidR="009726FE" w:rsidRDefault="009726FE" w:rsidP="009726FE">
      <w:pPr>
        <w:pStyle w:val="ScreenCapture"/>
        <w:rPr>
          <w:lang w:val="en-US"/>
        </w:rPr>
      </w:pPr>
      <w:r>
        <w:rPr>
          <w:lang w:val="en-US"/>
        </w:rPr>
        <w:t xml:space="preserve">  </w:t>
      </w:r>
      <w:r w:rsidRPr="00E97BFB">
        <w:t xml:space="preserve">SEX: MALE                   </w:t>
      </w:r>
    </w:p>
    <w:p w:rsidR="009726FE" w:rsidRPr="00B10E0E" w:rsidRDefault="009726FE" w:rsidP="00E20A49">
      <w:pPr>
        <w:pStyle w:val="ScreenCapture"/>
        <w:rPr>
          <w:lang w:val="en-US"/>
        </w:rPr>
      </w:pPr>
      <w:r>
        <w:rPr>
          <w:lang w:val="en-US"/>
        </w:rPr>
        <w:t xml:space="preserve"> </w:t>
      </w:r>
      <w:r w:rsidRPr="00E97BFB">
        <w:rPr>
          <w:rFonts w:cs="Courier New"/>
        </w:rPr>
        <w:t xml:space="preserve">CrCL: &lt;Not Found&gt; (CREAT: Not Found)            </w:t>
      </w:r>
      <w:r>
        <w:rPr>
          <w:rFonts w:cs="Courier New"/>
          <w:lang w:val="en-US"/>
        </w:rPr>
        <w:t xml:space="preserve"> </w:t>
      </w:r>
      <w:r w:rsidRPr="00E97BFB">
        <w:rPr>
          <w:rFonts w:cs="Courier New"/>
        </w:rPr>
        <w:t xml:space="preserve">BSA (m2): </w:t>
      </w:r>
      <w:r>
        <w:rPr>
          <w:rFonts w:cs="Courier New"/>
        </w:rPr>
        <w:t>2.09</w:t>
      </w:r>
    </w:p>
    <w:p w:rsidR="00D650B3" w:rsidRPr="00EE678B" w:rsidRDefault="00D650B3" w:rsidP="00E20A49">
      <w:pPr>
        <w:pStyle w:val="ScreenCapture"/>
      </w:pPr>
      <w:r w:rsidRPr="00EE678B">
        <w:t xml:space="preserve">                                                                               </w:t>
      </w:r>
    </w:p>
    <w:p w:rsidR="00D650B3" w:rsidRPr="00EE678B" w:rsidRDefault="00D650B3" w:rsidP="00E20A49">
      <w:pPr>
        <w:pStyle w:val="ScreenCapture"/>
      </w:pPr>
      <w:r w:rsidRPr="00EE678B">
        <w:t xml:space="preserve">                Rx #: 101435                                                   </w:t>
      </w:r>
    </w:p>
    <w:p w:rsidR="00D650B3" w:rsidRPr="00EE678B" w:rsidRDefault="00D650B3" w:rsidP="00E20A49">
      <w:pPr>
        <w:pStyle w:val="ScreenCapture"/>
      </w:pPr>
      <w:r w:rsidRPr="00EE678B">
        <w:t xml:space="preserve"> (1) *Orderable Item: MAGNESIUM CITRATE LIQUID,ORAL                            </w:t>
      </w:r>
    </w:p>
    <w:p w:rsidR="00D650B3" w:rsidRPr="00EE678B" w:rsidRDefault="00D650B3" w:rsidP="00E20A49">
      <w:pPr>
        <w:pStyle w:val="ScreenCapture"/>
      </w:pPr>
      <w:r w:rsidRPr="00EE678B">
        <w:t xml:space="preserve"> (2)       CMOP Drug: CALCITRIOL 0.25MCG CAP                                   </w:t>
      </w:r>
    </w:p>
    <w:p w:rsidR="00D650B3" w:rsidRPr="00EE678B" w:rsidRDefault="00D650B3" w:rsidP="00E20A49">
      <w:pPr>
        <w:pStyle w:val="ScreenCapture"/>
      </w:pPr>
      <w:r w:rsidRPr="00EE678B">
        <w:t xml:space="preserve"> (3)         *Dosage: 0.25 (MCG)                                               </w:t>
      </w:r>
    </w:p>
    <w:p w:rsidR="00D650B3" w:rsidRPr="00EE678B" w:rsidRDefault="00D650B3" w:rsidP="00E20A49">
      <w:pPr>
        <w:pStyle w:val="ScreenCapture"/>
      </w:pPr>
      <w:r w:rsidRPr="00EE678B">
        <w:t xml:space="preserve">                Verb: TAKE                                                     </w:t>
      </w:r>
    </w:p>
    <w:p w:rsidR="00D650B3" w:rsidRPr="00EE678B" w:rsidRDefault="00D650B3" w:rsidP="00E20A49">
      <w:pPr>
        <w:pStyle w:val="ScreenCapture"/>
      </w:pPr>
      <w:r w:rsidRPr="00EE678B">
        <w:t xml:space="preserve">      Dispense Units: 1                                                        </w:t>
      </w:r>
    </w:p>
    <w:p w:rsidR="00D650B3" w:rsidRPr="00EE678B" w:rsidRDefault="00D650B3" w:rsidP="00E20A49">
      <w:pPr>
        <w:pStyle w:val="ScreenCapture"/>
      </w:pPr>
      <w:r w:rsidRPr="00EE678B">
        <w:t xml:space="preserve">                Noun:                                                          </w:t>
      </w:r>
    </w:p>
    <w:p w:rsidR="00D650B3" w:rsidRPr="00EE678B" w:rsidRDefault="00D650B3" w:rsidP="00E20A49">
      <w:pPr>
        <w:pStyle w:val="ScreenCapture"/>
      </w:pPr>
      <w:r w:rsidRPr="00EE678B">
        <w:t xml:space="preserve">              *Route: INTRAVENOUS SUBCUTANEOUS INTRATHECAL                     </w:t>
      </w:r>
    </w:p>
    <w:p w:rsidR="00D650B3" w:rsidRPr="00EE678B" w:rsidRDefault="00D650B3" w:rsidP="00E20A49">
      <w:pPr>
        <w:pStyle w:val="ScreenCapture"/>
      </w:pPr>
      <w:r w:rsidRPr="00EE678B">
        <w:t xml:space="preserve">           *Schedule: BID                                                      </w:t>
      </w:r>
    </w:p>
    <w:p w:rsidR="00D650B3" w:rsidRPr="00EE678B" w:rsidRDefault="00D650B3" w:rsidP="00E20A49">
      <w:pPr>
        <w:pStyle w:val="ScreenCapture"/>
      </w:pPr>
      <w:r w:rsidRPr="00EE678B">
        <w:t xml:space="preserve"> (4)Pat Instructions:                                                          </w:t>
      </w:r>
    </w:p>
    <w:p w:rsidR="00D650B3" w:rsidRPr="00EE678B" w:rsidRDefault="00D650B3" w:rsidP="00E20A49">
      <w:pPr>
        <w:pStyle w:val="ScreenCapture"/>
      </w:pPr>
      <w:r w:rsidRPr="00EE678B">
        <w:t xml:space="preserve">                 SIG: TAKE ONE IV SC INTH TWICE A DAY                          </w:t>
      </w:r>
    </w:p>
    <w:p w:rsidR="00D650B3" w:rsidRPr="00EE678B" w:rsidRDefault="00D650B3" w:rsidP="00E20A49">
      <w:pPr>
        <w:pStyle w:val="ScreenCapture"/>
      </w:pPr>
      <w:r w:rsidRPr="00EE678B">
        <w:t xml:space="preserve"> (5)  Patient Status: SC LESS THAN 50%                                         </w:t>
      </w:r>
    </w:p>
    <w:p w:rsidR="00D650B3" w:rsidRPr="00EE678B" w:rsidRDefault="00D650B3" w:rsidP="00E20A49">
      <w:pPr>
        <w:pStyle w:val="ScreenCapture"/>
      </w:pPr>
      <w:r w:rsidRPr="00EE678B">
        <w:t xml:space="preserve"> (6)      Issue Date: 10/26/04              (7)  Fill Date: 10/26/04          </w:t>
      </w:r>
    </w:p>
    <w:p w:rsidR="00D650B3" w:rsidRPr="00EE678B" w:rsidRDefault="00D650B3" w:rsidP="00E20A49">
      <w:pPr>
        <w:pStyle w:val="ScreenCapture"/>
      </w:pPr>
      <w:r w:rsidRPr="00EE678B">
        <w:t xml:space="preserve">      Last Fill Date: 10/26/04 (Window)                                        </w:t>
      </w:r>
    </w:p>
    <w:p w:rsidR="00D650B3" w:rsidRPr="00EE678B" w:rsidRDefault="00D650B3" w:rsidP="00E20A49">
      <w:pPr>
        <w:pStyle w:val="ScreenCapture"/>
      </w:pPr>
      <w:r w:rsidRPr="00EE678B">
        <w:t xml:space="preserve">+         Enter ?? for more actions                                            </w:t>
      </w:r>
    </w:p>
    <w:p w:rsidR="00D650B3" w:rsidRPr="00EE678B" w:rsidRDefault="00D650B3" w:rsidP="00E20A49">
      <w:pPr>
        <w:pStyle w:val="ScreenCapture"/>
      </w:pPr>
      <w:r w:rsidRPr="00EE678B">
        <w:t>DC   Discontinue          PR  (Partial)            RL  (Release)</w:t>
      </w:r>
    </w:p>
    <w:p w:rsidR="00D650B3" w:rsidRPr="00EE678B" w:rsidRDefault="00D650B3" w:rsidP="00E20A49">
      <w:pPr>
        <w:pStyle w:val="ScreenCapture"/>
      </w:pPr>
      <w:r w:rsidRPr="00EE678B">
        <w:t>ED   Edit                 RF  (Refill)             RN  (Renew)</w:t>
      </w:r>
    </w:p>
    <w:p w:rsidR="00D650B3" w:rsidRPr="00EE678B" w:rsidRDefault="00D650B3" w:rsidP="00E20A49">
      <w:pPr>
        <w:pStyle w:val="ScreenCapture"/>
      </w:pPr>
      <w:r w:rsidRPr="00EE678B">
        <w:t xml:space="preserve">Select Action: Next Screen// </w:t>
      </w:r>
      <w:r w:rsidRPr="00EE678B">
        <w:rPr>
          <w:b/>
        </w:rPr>
        <w:t>VF</w:t>
      </w:r>
    </w:p>
    <w:p w:rsidR="00D650B3" w:rsidRPr="00EE678B" w:rsidRDefault="00D650B3" w:rsidP="00D650B3">
      <w:pPr>
        <w:rPr>
          <w:color w:val="000000"/>
          <w:szCs w:val="24"/>
        </w:rPr>
      </w:pPr>
    </w:p>
    <w:p w:rsidR="00D650B3" w:rsidRPr="00EE678B" w:rsidRDefault="00D650B3" w:rsidP="00D650B3">
      <w:pPr>
        <w:rPr>
          <w:color w:val="000000"/>
          <w:szCs w:val="24"/>
        </w:rPr>
      </w:pPr>
      <w:r w:rsidRPr="00EE678B">
        <w:rPr>
          <w:color w:val="000000"/>
          <w:szCs w:val="24"/>
        </w:rPr>
        <w:t>The Verification screen appears and “NO” is entered for the edit prompt. By entering “YES” to the Verify prompt, verification is completed and the prescription is moved from the Non-Verified section to the Active section of the Medication Profile.</w:t>
      </w:r>
    </w:p>
    <w:p w:rsidR="00D650B3" w:rsidRPr="00EE678B" w:rsidRDefault="00D650B3" w:rsidP="00D650B3">
      <w:pPr>
        <w:rPr>
          <w:color w:val="000000"/>
          <w:szCs w:val="24"/>
        </w:rPr>
      </w:pPr>
      <w:bookmarkStart w:id="6322" w:name="p365"/>
      <w:bookmarkEnd w:id="6322"/>
    </w:p>
    <w:p w:rsidR="00D650B3" w:rsidRPr="00EE678B" w:rsidRDefault="00D650B3" w:rsidP="00E20A49">
      <w:pPr>
        <w:pStyle w:val="ScreenCapture"/>
      </w:pPr>
      <w:r w:rsidRPr="00EE678B">
        <w:t>RX: 101435   PATIENT: OPPATIENT,ONE (000-00-0659)</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CALCITRIOL 0.25MCG CAP</w:t>
      </w:r>
    </w:p>
    <w:p w:rsidR="00D650B3" w:rsidRPr="00EE678B" w:rsidRDefault="00D650B3" w:rsidP="00E20A49">
      <w:pPr>
        <w:pStyle w:val="ScreenCapture"/>
      </w:pPr>
      <w:r w:rsidRPr="00EE678B">
        <w:t xml:space="preserve">       QTY: 180     90 DAY SUPPLY</w:t>
      </w:r>
    </w:p>
    <w:p w:rsidR="00D650B3" w:rsidRPr="00EE678B" w:rsidRDefault="00D650B3" w:rsidP="00E20A49">
      <w:pPr>
        <w:pStyle w:val="ScreenCapture"/>
      </w:pPr>
      <w:r w:rsidRPr="00EE678B">
        <w:t xml:space="preserve">       SIG: TAKE ONE IV SC INTH TWICE A DAY</w:t>
      </w:r>
    </w:p>
    <w:p w:rsidR="00D650B3" w:rsidRPr="00EE678B" w:rsidRDefault="00D650B3" w:rsidP="00E20A49">
      <w:pPr>
        <w:pStyle w:val="ScreenCapture"/>
      </w:pPr>
      <w:r w:rsidRPr="00EE678B">
        <w:t xml:space="preserve">    LATEST: 10/26/2004               # OF REFILLS: 3  REMAINING: 3</w:t>
      </w:r>
    </w:p>
    <w:p w:rsidR="00D650B3" w:rsidRPr="00EE678B" w:rsidRDefault="00D650B3" w:rsidP="00E20A49">
      <w:pPr>
        <w:pStyle w:val="ScreenCapture"/>
      </w:pPr>
      <w:r w:rsidRPr="00EE678B">
        <w:t xml:space="preserve">    ISSUED: 10/26/04                      PROVIDER:</w:t>
      </w:r>
    </w:p>
    <w:p w:rsidR="00D650B3" w:rsidRPr="00EE678B" w:rsidRDefault="00D650B3" w:rsidP="00E20A49">
      <w:pPr>
        <w:pStyle w:val="ScreenCapture"/>
      </w:pPr>
      <w:r w:rsidRPr="00EE678B">
        <w:t xml:space="preserve">    LOGGED: 10/26/04                      CLINIC: NOT ON FILE</w:t>
      </w:r>
    </w:p>
    <w:p w:rsidR="00D650B3" w:rsidRPr="00EE678B" w:rsidRDefault="00D650B3" w:rsidP="00E20A49">
      <w:pPr>
        <w:pStyle w:val="ScreenCapture"/>
      </w:pPr>
      <w:r w:rsidRPr="00EE678B">
        <w:t xml:space="preserve">   EXPIRES: 10/27/05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OPPHARMACIST,ONE              VERIFIED BY:</w:t>
      </w:r>
    </w:p>
    <w:p w:rsidR="00D650B3" w:rsidRPr="00EE678B" w:rsidRDefault="00D650B3" w:rsidP="00E20A49">
      <w:pPr>
        <w:pStyle w:val="ScreenCapture"/>
      </w:pPr>
    </w:p>
    <w:p w:rsidR="00D650B3" w:rsidRPr="00EE678B" w:rsidRDefault="00D650B3" w:rsidP="00E20A49">
      <w:pPr>
        <w:pStyle w:val="ScreenCapture"/>
      </w:pPr>
      <w:r w:rsidRPr="00EE678B">
        <w:t xml:space="preserve">PATIENT STATUS : SC LESS THAN 50%         COPIES : </w:t>
      </w:r>
      <w:r w:rsidRPr="00EE678B">
        <w:rPr>
          <w:rFonts w:ascii="Times New Roman" w:hAnsi="Times New Roman"/>
          <w:b/>
        </w:rPr>
        <w:t>1</w:t>
      </w:r>
    </w:p>
    <w:p w:rsidR="00D650B3" w:rsidRPr="00EE678B" w:rsidRDefault="00D650B3" w:rsidP="00E20A49">
      <w:pPr>
        <w:pStyle w:val="ScreenCapture"/>
      </w:pPr>
      <w:r w:rsidRPr="00EE678B">
        <w:t xml:space="preserve">EDIT: (Y/N/P): N// </w:t>
      </w:r>
      <w:r w:rsidRPr="00EE678B">
        <w:rPr>
          <w:b/>
        </w:rPr>
        <w:t>NO</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OPPATIENT,ONE                              ID#:000-00-9807  RX#: 101435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ISSUE  LAST REF DAY</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RX #         DRUG                                 QTY ST  DATE  FILL REM SUP</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----------------------------------DISCONTINUED----------------------------------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100476        PHENYTOIN 30MG CAP                  </w:t>
      </w:r>
      <w:r w:rsidRPr="00EE678B">
        <w:rPr>
          <w:rFonts w:eastAsia="MS Mincho"/>
          <w:iCs/>
          <w:color w:val="000000"/>
          <w:sz w:val="18"/>
          <w:szCs w:val="24"/>
        </w:rPr>
        <w:tab/>
        <w:t>180 DC 04-02 04-02   0  90</w:t>
      </w:r>
    </w:p>
    <w:p w:rsidR="001F5BD6" w:rsidRPr="00EE678B" w:rsidRDefault="001F5BD6" w:rsidP="00E20A49">
      <w:pPr>
        <w:pStyle w:val="ScreenCapture"/>
        <w:rPr>
          <w:rFonts w:eastAsia="MS Mincho"/>
          <w:iCs/>
          <w:color w:val="000000"/>
          <w:sz w:val="18"/>
          <w:szCs w:val="24"/>
          <w:lang w:val="it-IT"/>
        </w:rPr>
      </w:pPr>
      <w:r w:rsidRPr="00EE678B">
        <w:rPr>
          <w:rFonts w:eastAsia="MS Mincho"/>
          <w:iCs/>
          <w:color w:val="000000"/>
          <w:sz w:val="18"/>
          <w:szCs w:val="24"/>
          <w:lang w:val="it-IT"/>
        </w:rPr>
        <w:t xml:space="preserve">101064A$      POVIDONE IODINE SCRUB (OZ)           </w:t>
      </w:r>
      <w:r w:rsidRPr="00EE678B">
        <w:rPr>
          <w:rFonts w:eastAsia="MS Mincho"/>
          <w:iCs/>
          <w:color w:val="000000"/>
          <w:sz w:val="18"/>
          <w:szCs w:val="24"/>
          <w:lang w:val="it-IT"/>
        </w:rPr>
        <w:tab/>
        <w:t xml:space="preserve"> 12 DC 07-09 08-03   0  15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101427        PREDNISONE 1MG TAB                     180 DC 10-25 10-25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101152        PROBENECID 500MG TAB                   180 DC 07-26 08-03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100307        QUININE SULFATE 200MG CAP              180 DC&gt;02-22 02-22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100308        RIFAMPIN 300MG CAP                     180 DC 02-22 02-22   3  90</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100561        SYRINGE 5CC                             90 DC 04-07 04-07   0  90 </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100626        VITAMIN A 25000 UNT CAP              180 DC&gt;04-23 04-23   3  90</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----------------------------------NON-VERIFIED----------------------------------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3240$         CALCITRIOL 0.25MCG CAP                60 N  01-06 01-06  11  30</w:t>
      </w:r>
    </w:p>
    <w:p w:rsidR="001F5BD6" w:rsidRPr="00EE678B" w:rsidRDefault="001F5BD6" w:rsidP="00E20A49">
      <w:pPr>
        <w:pStyle w:val="ScreenCapture"/>
        <w:rPr>
          <w:rFonts w:eastAsia="MS Mincho"/>
          <w:iCs/>
          <w:color w:val="000000"/>
          <w:sz w:val="18"/>
          <w:szCs w:val="24"/>
        </w:rPr>
      </w:pPr>
    </w:p>
    <w:p w:rsidR="0029591D" w:rsidRPr="00B31611" w:rsidRDefault="0029591D" w:rsidP="0029591D">
      <w:pPr>
        <w:pStyle w:val="ScreenCapture"/>
        <w:rPr>
          <w:rFonts w:eastAsia="MS Mincho"/>
          <w:iCs/>
          <w:color w:val="000000"/>
        </w:rPr>
      </w:pPr>
      <w:r w:rsidRPr="00B31611">
        <w:rPr>
          <w:rFonts w:eastAsia="MS Mincho"/>
          <w:iCs/>
          <w:color w:val="000000"/>
        </w:rPr>
        <w:t xml:space="preserve">Press Return to continue: </w:t>
      </w: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doing remote order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Remote data not available - Only local order checks processed.</w:t>
      </w:r>
    </w:p>
    <w:p w:rsidR="0029591D" w:rsidRPr="0029591D" w:rsidRDefault="0029591D" w:rsidP="0029591D">
      <w:pPr>
        <w:pStyle w:val="ScreenCapture"/>
        <w:keepNext/>
        <w:rPr>
          <w:rFonts w:eastAsia="MS Mincho"/>
          <w:iCs/>
          <w:color w:val="000000"/>
          <w:sz w:val="18"/>
        </w:rPr>
      </w:pPr>
    </w:p>
    <w:p w:rsidR="0029591D" w:rsidRPr="0029591D" w:rsidRDefault="0029591D" w:rsidP="0029591D">
      <w:pPr>
        <w:pStyle w:val="ScreenCapture"/>
        <w:keepNext/>
        <w:rPr>
          <w:rFonts w:eastAsia="MS Mincho"/>
          <w:iCs/>
          <w:color w:val="000000"/>
          <w:sz w:val="18"/>
        </w:rPr>
      </w:pPr>
      <w:bookmarkStart w:id="6323" w:name="p368"/>
      <w:bookmarkStart w:id="6324" w:name="p380"/>
      <w:bookmarkStart w:id="6325" w:name="Page_392"/>
      <w:bookmarkEnd w:id="6323"/>
      <w:bookmarkEnd w:id="6324"/>
      <w:bookmarkEnd w:id="6325"/>
      <w:r w:rsidRPr="0029591D">
        <w:rPr>
          <w:rFonts w:eastAsia="MS Mincho"/>
          <w:iCs/>
          <w:color w:val="000000"/>
          <w:sz w:val="18"/>
        </w:rPr>
        <w:t>Now doing allergy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shd w:val="pct10" w:color="auto" w:fill="auto"/>
        <w:ind w:left="720"/>
        <w:rPr>
          <w:rFonts w:ascii="Courier New" w:hAnsi="Courier New" w:cs="Courier New"/>
          <w:color w:val="000000"/>
          <w:sz w:val="18"/>
          <w:szCs w:val="16"/>
        </w:rPr>
      </w:pPr>
      <w:r w:rsidRPr="0029591D">
        <w:rPr>
          <w:rFonts w:ascii="Courier New" w:hAnsi="Courier New" w:cs="Courier New"/>
          <w:color w:val="000000"/>
          <w:sz w:val="18"/>
          <w:szCs w:val="16"/>
        </w:rPr>
        <w:t>Now processing Clinical Reminder Order Checks. Please wait ...</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Processing Enhanced Order Checks!  Please wait...</w:t>
      </w: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p>
    <w:p w:rsidR="0029591D" w:rsidRPr="00B31611" w:rsidRDefault="0029591D" w:rsidP="0029591D">
      <w:pPr>
        <w:pStyle w:val="ScreenCapture"/>
        <w:rPr>
          <w:rFonts w:eastAsia="MS Mincho"/>
          <w:iCs/>
          <w:color w:val="000000"/>
        </w:rPr>
      </w:pPr>
      <w:r w:rsidRPr="00B31611">
        <w:rPr>
          <w:rFonts w:eastAsia="MS Mincho"/>
          <w:iCs/>
          <w:color w:val="000000"/>
        </w:rPr>
        <w:t xml:space="preserve">Press Return to Continue: </w:t>
      </w:r>
    </w:p>
    <w:p w:rsidR="001F5BD6" w:rsidRPr="00EE678B" w:rsidRDefault="001F5BD6" w:rsidP="0029591D">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OPPATIENT,ONE                              ID#:000-00-9807  RX#: 101435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CALCITRIOL 0.25MCG CAP</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VERIFY FOR OPPATIENT,ONE ? (Y/N/Delete/Quit): Y// &lt;Enter&gt;</w:t>
      </w:r>
    </w:p>
    <w:p w:rsidR="00D650B3" w:rsidRPr="00EE678B" w:rsidRDefault="00D650B3" w:rsidP="004E0305">
      <w:pPr>
        <w:pStyle w:val="Heading2"/>
      </w:pPr>
      <w:bookmarkStart w:id="6326" w:name="_Toc280701386"/>
      <w:bookmarkStart w:id="6327" w:name="_Toc299044557"/>
      <w:bookmarkStart w:id="6328" w:name="_Toc280853726"/>
      <w:bookmarkStart w:id="6329" w:name="_Toc303286285"/>
      <w:bookmarkStart w:id="6330" w:name="_Toc339962171"/>
      <w:bookmarkStart w:id="6331" w:name="_Toc339962682"/>
      <w:bookmarkStart w:id="6332" w:name="_Toc340138830"/>
      <w:bookmarkStart w:id="6333" w:name="_Toc340139098"/>
      <w:bookmarkStart w:id="6334" w:name="_Toc340139380"/>
      <w:bookmarkStart w:id="6335" w:name="_Toc340143991"/>
      <w:bookmarkStart w:id="6336" w:name="_Toc340144248"/>
      <w:bookmarkStart w:id="6337" w:name="_Toc4140581"/>
      <w:r w:rsidRPr="00EE678B">
        <w:t>Verifying ePharmacy Orders</w:t>
      </w:r>
      <w:bookmarkEnd w:id="6326"/>
      <w:bookmarkEnd w:id="6327"/>
      <w:bookmarkEnd w:id="6328"/>
      <w:bookmarkEnd w:id="6329"/>
      <w:bookmarkEnd w:id="6330"/>
      <w:bookmarkEnd w:id="6331"/>
      <w:bookmarkEnd w:id="6332"/>
      <w:bookmarkEnd w:id="6333"/>
      <w:bookmarkEnd w:id="6334"/>
      <w:bookmarkEnd w:id="6335"/>
      <w:bookmarkEnd w:id="6336"/>
      <w:bookmarkEnd w:id="6337"/>
    </w:p>
    <w:p w:rsidR="00D650B3" w:rsidRPr="00EE678B" w:rsidRDefault="00D650B3" w:rsidP="00D650B3">
      <w:pPr>
        <w:rPr>
          <w:color w:val="000000"/>
          <w:szCs w:val="20"/>
        </w:rPr>
      </w:pPr>
    </w:p>
    <w:p w:rsidR="00D650B3" w:rsidRPr="00EE678B" w:rsidRDefault="00D650B3" w:rsidP="00D650B3">
      <w:pPr>
        <w:rPr>
          <w:color w:val="000000"/>
          <w:szCs w:val="20"/>
        </w:rPr>
      </w:pPr>
      <w:r w:rsidRPr="00EE678B">
        <w:rPr>
          <w:color w:val="000000"/>
          <w:szCs w:val="20"/>
        </w:rPr>
        <w:t>Verifying an ePharmacy order is similar to finishing an order. After the user reviews the ePharmacy order and chooses to accept the order, the billing data is sent to ECME, which sends a message back to Outpatient Pharmacy displaying the status of the claim. The ECME section of the Activity Log is also updated.</w:t>
      </w:r>
    </w:p>
    <w:p w:rsidR="00D650B3" w:rsidRPr="00EE678B" w:rsidRDefault="00D650B3" w:rsidP="00D650B3">
      <w:pPr>
        <w:rPr>
          <w:color w:val="000000"/>
          <w:szCs w:val="20"/>
        </w:rPr>
      </w:pPr>
    </w:p>
    <w:p w:rsidR="00D650B3" w:rsidRPr="00EE678B" w:rsidRDefault="00D650B3" w:rsidP="00E20A49">
      <w:pPr>
        <w:pStyle w:val="ScreenCapture"/>
      </w:pPr>
      <w:r w:rsidRPr="00EE678B">
        <w:t>RX: 101435   PATIENT: OPPATIENT,FOUR (000-01-1322P)</w:t>
      </w:r>
    </w:p>
    <w:p w:rsidR="00D650B3" w:rsidRPr="00EE678B" w:rsidRDefault="00D650B3" w:rsidP="00E20A49">
      <w:pPr>
        <w:pStyle w:val="ScreenCapture"/>
      </w:pPr>
      <w:r w:rsidRPr="00EE678B">
        <w:t xml:space="preserve">STATUS: Non-Verified  </w:t>
      </w:r>
    </w:p>
    <w:p w:rsidR="00D650B3" w:rsidRPr="00EE678B" w:rsidRDefault="00D650B3" w:rsidP="00E20A49">
      <w:pPr>
        <w:pStyle w:val="ScreenCapture"/>
      </w:pPr>
      <w:r w:rsidRPr="00EE678B">
        <w:t xml:space="preserve">      DRUG: ENTEX CAP</w:t>
      </w:r>
    </w:p>
    <w:p w:rsidR="00D650B3" w:rsidRPr="00EE678B" w:rsidRDefault="00D650B3" w:rsidP="00E20A49">
      <w:pPr>
        <w:pStyle w:val="ScreenCapture"/>
      </w:pPr>
      <w:r w:rsidRPr="00EE678B">
        <w:t xml:space="preserve">       QTY: 10     10 DAY SUPPLY</w:t>
      </w:r>
    </w:p>
    <w:p w:rsidR="00D650B3" w:rsidRPr="00EE678B" w:rsidRDefault="00D650B3" w:rsidP="00E20A49">
      <w:pPr>
        <w:pStyle w:val="ScreenCapture"/>
      </w:pPr>
      <w:r w:rsidRPr="00EE678B">
        <w:t xml:space="preserve">       SIG: TAKE 25MG BY BY MOUTH EVERY DAY FOR 10 DAYS WITH FOOD</w:t>
      </w:r>
    </w:p>
    <w:p w:rsidR="00D650B3" w:rsidRPr="00EE678B" w:rsidRDefault="00D650B3" w:rsidP="00E20A49">
      <w:pPr>
        <w:pStyle w:val="ScreenCapture"/>
      </w:pPr>
      <w:r w:rsidRPr="00EE678B">
        <w:t xml:space="preserve">    LATEST: 11/05/2005               # OF REFILLS: 0  REMAINING: 0</w:t>
      </w:r>
    </w:p>
    <w:p w:rsidR="00D650B3" w:rsidRPr="00EE678B" w:rsidRDefault="00D650B3" w:rsidP="00E20A49">
      <w:pPr>
        <w:pStyle w:val="ScreenCapture"/>
      </w:pPr>
      <w:r w:rsidRPr="00EE678B">
        <w:t xml:space="preserve">    ISSUED: 11/05/2005                    PROVIDER:</w:t>
      </w:r>
    </w:p>
    <w:p w:rsidR="00D650B3" w:rsidRPr="00EE678B" w:rsidRDefault="00D650B3" w:rsidP="00E20A49">
      <w:pPr>
        <w:pStyle w:val="ScreenCapture"/>
      </w:pPr>
      <w:r w:rsidRPr="00EE678B">
        <w:t xml:space="preserve">    LOGGED: 11/05/2005                    CLINIC: NOT ON FILE</w:t>
      </w:r>
    </w:p>
    <w:p w:rsidR="00D650B3" w:rsidRPr="00EE678B" w:rsidRDefault="00D650B3" w:rsidP="00E20A49">
      <w:pPr>
        <w:pStyle w:val="ScreenCapture"/>
      </w:pPr>
      <w:r w:rsidRPr="00EE678B">
        <w:t xml:space="preserve">   EXPIRES: 11/15/2005                    DIVISION: ALBANY ISC (500)</w:t>
      </w:r>
    </w:p>
    <w:p w:rsidR="00D650B3" w:rsidRPr="00EE678B" w:rsidRDefault="00D650B3" w:rsidP="00E20A49">
      <w:pPr>
        <w:pStyle w:val="ScreenCapture"/>
      </w:pPr>
      <w:r w:rsidRPr="00EE678B">
        <w:t xml:space="preserve">       CAP: NON-SAFETY                    ROUTING: WINDOW</w:t>
      </w:r>
    </w:p>
    <w:p w:rsidR="00D650B3" w:rsidRPr="00EE678B" w:rsidRDefault="00D650B3" w:rsidP="00E20A49">
      <w:pPr>
        <w:pStyle w:val="ScreenCapture"/>
      </w:pPr>
      <w:r w:rsidRPr="00EE678B">
        <w:t xml:space="preserve">  ENTRY BY: OPPHARMACIST,ONE              VERIFIED BY:</w:t>
      </w:r>
    </w:p>
    <w:p w:rsidR="00D650B3" w:rsidRPr="00EE678B" w:rsidRDefault="00D650B3" w:rsidP="00E20A49">
      <w:pPr>
        <w:pStyle w:val="ScreenCapture"/>
      </w:pPr>
    </w:p>
    <w:p w:rsidR="00D650B3" w:rsidRPr="00EE678B" w:rsidRDefault="00D650B3" w:rsidP="00E20A49">
      <w:pPr>
        <w:pStyle w:val="ScreenCapture"/>
      </w:pPr>
      <w:r w:rsidRPr="00EE678B">
        <w:t>PATIENT STATUS : SC LESS THAN 50%         COPIES : 1</w:t>
      </w:r>
    </w:p>
    <w:p w:rsidR="00D650B3" w:rsidRPr="00EE678B" w:rsidRDefault="00D650B3" w:rsidP="00E20A49">
      <w:pPr>
        <w:pStyle w:val="ScreenCapture"/>
      </w:pPr>
      <w:r w:rsidRPr="00EE678B">
        <w:t xml:space="preserve">EDIT: (Y/N/P): N// </w:t>
      </w:r>
      <w:r w:rsidRPr="00EE678B">
        <w:rPr>
          <w:b/>
        </w:rPr>
        <w:t>NO</w:t>
      </w:r>
    </w:p>
    <w:p w:rsidR="00D650B3" w:rsidRPr="00EE678B" w:rsidRDefault="00D650B3" w:rsidP="00E20A49">
      <w:pPr>
        <w:pStyle w:val="ScreenCapture"/>
      </w:pPr>
      <w:bookmarkStart w:id="6338" w:name="p366"/>
      <w:bookmarkEnd w:id="6338"/>
    </w:p>
    <w:p w:rsidR="00D650B3" w:rsidRPr="00EE678B" w:rsidRDefault="00D650B3" w:rsidP="00E20A49">
      <w:pPr>
        <w:pStyle w:val="ScreenCapture"/>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OPPATIENT,FOUR                              ID#:000-01-1322P  RX#: 101435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ISSUE  LAST REF DAY</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    RX #         DRUG                                 QTY ST  DATE  FILL REM SUP</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----------------------------------ACTIVE----------------------------------------</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100476        PHENYTOIN 30MG CAP                  </w:t>
      </w:r>
      <w:r w:rsidRPr="00EE678B">
        <w:rPr>
          <w:rFonts w:eastAsia="MS Mincho"/>
          <w:iCs/>
          <w:color w:val="000000"/>
          <w:sz w:val="18"/>
          <w:szCs w:val="24"/>
        </w:rPr>
        <w:tab/>
        <w:t>180 DC 04-02 04-02   0  90</w:t>
      </w:r>
    </w:p>
    <w:p w:rsidR="001F5BD6" w:rsidRPr="00EE678B" w:rsidRDefault="001F5BD6" w:rsidP="00E20A49">
      <w:pPr>
        <w:pStyle w:val="ScreenCapture"/>
        <w:rPr>
          <w:rFonts w:eastAsia="MS Mincho"/>
          <w:iCs/>
          <w:color w:val="000000"/>
          <w:sz w:val="18"/>
          <w:szCs w:val="24"/>
          <w:lang w:val="it-IT"/>
        </w:rPr>
      </w:pPr>
      <w:r w:rsidRPr="00EE678B">
        <w:rPr>
          <w:rFonts w:eastAsia="MS Mincho"/>
          <w:iCs/>
          <w:color w:val="000000"/>
          <w:sz w:val="18"/>
          <w:szCs w:val="24"/>
          <w:lang w:val="it-IT"/>
        </w:rPr>
        <w:t xml:space="preserve">101064A$      POVIDONE IODINE SCRUB (OZ)           </w:t>
      </w:r>
      <w:r w:rsidRPr="00EE678B">
        <w:rPr>
          <w:rFonts w:eastAsia="MS Mincho"/>
          <w:iCs/>
          <w:color w:val="000000"/>
          <w:sz w:val="18"/>
          <w:szCs w:val="24"/>
          <w:lang w:val="it-IT"/>
        </w:rPr>
        <w:tab/>
        <w:t xml:space="preserve"> 12 DC 07-09 08-03   0  15</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----------------------------------NON-VERIFIED----------------------------------</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101435$         ENTEX CAP                             10 N   11-05 11-05  0  10</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 xml:space="preserve">Press Return to continue: </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29591D" w:rsidRPr="00B31611" w:rsidRDefault="0029591D" w:rsidP="0029591D">
      <w:pPr>
        <w:pStyle w:val="ScreenCapture"/>
        <w:rPr>
          <w:rFonts w:eastAsia="MS Mincho"/>
        </w:rPr>
      </w:pPr>
    </w:p>
    <w:p w:rsidR="0029591D" w:rsidRPr="0029591D" w:rsidRDefault="0029591D" w:rsidP="0029591D">
      <w:pPr>
        <w:pStyle w:val="ScreenCapture"/>
        <w:rPr>
          <w:rFonts w:eastAsia="MS Mincho"/>
          <w:iCs/>
          <w:color w:val="000000"/>
          <w:sz w:val="18"/>
        </w:rPr>
      </w:pPr>
      <w:r w:rsidRPr="0029591D">
        <w:rPr>
          <w:rFonts w:eastAsia="MS Mincho"/>
          <w:iCs/>
          <w:color w:val="000000"/>
          <w:sz w:val="18"/>
        </w:rPr>
        <w:t>Remote data not available - Only local order checks processed.</w:t>
      </w:r>
    </w:p>
    <w:p w:rsidR="0029591D" w:rsidRPr="0029591D" w:rsidRDefault="0029591D" w:rsidP="0029591D">
      <w:pPr>
        <w:pStyle w:val="ScreenCapture"/>
        <w:rPr>
          <w:rFonts w:eastAsia="MS Mincho"/>
          <w:iCs/>
          <w:color w:val="000000"/>
          <w:sz w:val="18"/>
        </w:rPr>
      </w:pPr>
      <w:bookmarkStart w:id="6339" w:name="p369"/>
      <w:bookmarkEnd w:id="6339"/>
    </w:p>
    <w:p w:rsidR="0029591D" w:rsidRPr="0029591D" w:rsidRDefault="0029591D" w:rsidP="0029591D">
      <w:pPr>
        <w:pStyle w:val="ScreenCapture"/>
        <w:rPr>
          <w:rFonts w:eastAsia="MS Mincho"/>
          <w:iCs/>
          <w:color w:val="000000"/>
          <w:sz w:val="18"/>
        </w:rPr>
      </w:pPr>
      <w:r w:rsidRPr="0029591D">
        <w:rPr>
          <w:rFonts w:eastAsia="MS Mincho"/>
          <w:iCs/>
          <w:color w:val="000000"/>
          <w:sz w:val="18"/>
        </w:rPr>
        <w:t>Now doing allergy checks.  Please wait...</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sz w:val="18"/>
        </w:rPr>
      </w:pPr>
      <w:bookmarkStart w:id="6340" w:name="p367"/>
      <w:bookmarkEnd w:id="6340"/>
      <w:r w:rsidRPr="0029591D">
        <w:rPr>
          <w:sz w:val="18"/>
        </w:rPr>
        <w:t>Now processing Clinical Reminder Order Checks. Please wait ...</w:t>
      </w:r>
    </w:p>
    <w:p w:rsidR="0029591D" w:rsidRPr="0029591D" w:rsidRDefault="0029591D" w:rsidP="0029591D">
      <w:pPr>
        <w:pStyle w:val="ScreenCapture"/>
        <w:rPr>
          <w:rFonts w:eastAsia="MS Mincho"/>
          <w:iCs/>
          <w:color w:val="000000"/>
          <w:sz w:val="18"/>
        </w:rPr>
      </w:pPr>
    </w:p>
    <w:p w:rsidR="0029591D" w:rsidRPr="0029591D" w:rsidRDefault="0029591D" w:rsidP="0029591D">
      <w:pPr>
        <w:pStyle w:val="ScreenCapture"/>
        <w:rPr>
          <w:rFonts w:eastAsia="MS Mincho"/>
          <w:sz w:val="18"/>
        </w:rPr>
      </w:pPr>
      <w:r w:rsidRPr="0029591D">
        <w:rPr>
          <w:rFonts w:eastAsia="MS Mincho"/>
          <w:sz w:val="18"/>
        </w:rPr>
        <w:t>Now Processing Enhanced Order Checks!  Please wait...</w:t>
      </w:r>
    </w:p>
    <w:p w:rsidR="0029591D" w:rsidRPr="0029591D" w:rsidRDefault="0029591D" w:rsidP="0029591D">
      <w:pPr>
        <w:pStyle w:val="ScreenCapture"/>
        <w:rPr>
          <w:rFonts w:eastAsia="MS Mincho"/>
          <w:sz w:val="18"/>
        </w:rPr>
      </w:pPr>
    </w:p>
    <w:p w:rsidR="0029591D" w:rsidRPr="0029591D" w:rsidRDefault="0029591D" w:rsidP="0029591D">
      <w:pPr>
        <w:pStyle w:val="ScreenCapture"/>
        <w:rPr>
          <w:rFonts w:eastAsia="MS Mincho"/>
          <w:sz w:val="18"/>
        </w:rPr>
      </w:pPr>
    </w:p>
    <w:p w:rsidR="0029591D" w:rsidRPr="0029591D" w:rsidRDefault="0029591D" w:rsidP="0029591D">
      <w:pPr>
        <w:pStyle w:val="ScreenCapture"/>
        <w:rPr>
          <w:rFonts w:eastAsia="MS Mincho"/>
          <w:sz w:val="18"/>
        </w:rPr>
      </w:pPr>
      <w:r w:rsidRPr="0029591D">
        <w:rPr>
          <w:rFonts w:eastAsia="MS Mincho"/>
          <w:sz w:val="18"/>
        </w:rPr>
        <w:t xml:space="preserve">Press Return to Continue: </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OPPATIENT,FOUR                              ID#:000-01-1322P  RX#: 101435</w:t>
      </w:r>
    </w:p>
    <w:p w:rsidR="001F5BD6" w:rsidRPr="00EE678B" w:rsidRDefault="001F5BD6" w:rsidP="00E20A49">
      <w:pPr>
        <w:pStyle w:val="ScreenCapture"/>
        <w:rPr>
          <w:rFonts w:eastAsia="MS Mincho"/>
          <w:iCs/>
          <w:color w:val="000000"/>
          <w:sz w:val="18"/>
          <w:szCs w:val="24"/>
        </w:rPr>
      </w:pPr>
      <w:r w:rsidRPr="00EE678B">
        <w:rPr>
          <w:rFonts w:eastAsia="MS Mincho"/>
          <w:iCs/>
          <w:color w:val="000000"/>
          <w:sz w:val="18"/>
          <w:szCs w:val="24"/>
        </w:rPr>
        <w:t>ENTEX CAP</w:t>
      </w: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iCs/>
          <w:color w:val="000000"/>
          <w:sz w:val="18"/>
          <w:szCs w:val="24"/>
        </w:rPr>
      </w:pPr>
    </w:p>
    <w:p w:rsidR="001F5BD6" w:rsidRPr="00EE678B" w:rsidRDefault="001F5BD6" w:rsidP="00E20A49">
      <w:pPr>
        <w:pStyle w:val="ScreenCapture"/>
        <w:rPr>
          <w:rFonts w:eastAsia="MS Mincho"/>
          <w:b/>
          <w:iCs/>
          <w:color w:val="000000"/>
          <w:sz w:val="18"/>
          <w:szCs w:val="24"/>
          <w:lang w:val="es-ES"/>
        </w:rPr>
      </w:pPr>
      <w:r w:rsidRPr="00EE678B">
        <w:rPr>
          <w:rFonts w:eastAsia="MS Mincho"/>
          <w:iCs/>
          <w:color w:val="000000"/>
          <w:sz w:val="18"/>
          <w:szCs w:val="24"/>
        </w:rPr>
        <w:t xml:space="preserve">VERIFY FOR OPPATIENT,FOUR ? </w:t>
      </w:r>
      <w:r w:rsidRPr="00EE678B">
        <w:rPr>
          <w:rFonts w:eastAsia="MS Mincho"/>
          <w:iCs/>
          <w:color w:val="000000"/>
          <w:sz w:val="18"/>
          <w:szCs w:val="24"/>
          <w:lang w:val="es-ES"/>
        </w:rPr>
        <w:t xml:space="preserve">(Y/N/Delete/Quit): Y// </w:t>
      </w:r>
      <w:r w:rsidRPr="00EE678B">
        <w:rPr>
          <w:rFonts w:eastAsia="MS Mincho"/>
          <w:b/>
          <w:iCs/>
          <w:color w:val="000000"/>
          <w:sz w:val="18"/>
          <w:szCs w:val="24"/>
          <w:lang w:val="es-ES"/>
        </w:rPr>
        <w:t>&lt;Enter&gt;.</w:t>
      </w:r>
    </w:p>
    <w:p w:rsidR="001F5BD6" w:rsidRPr="00EE678B" w:rsidRDefault="001F5BD6" w:rsidP="00E20A49">
      <w:pPr>
        <w:pStyle w:val="ScreenCapture"/>
        <w:rPr>
          <w:rFonts w:eastAsia="MS Mincho"/>
          <w:b/>
          <w:iCs/>
          <w:color w:val="000000"/>
          <w:sz w:val="18"/>
          <w:szCs w:val="24"/>
          <w:lang w:val="es-ES"/>
        </w:rPr>
      </w:pPr>
    </w:p>
    <w:p w:rsidR="001F5BD6" w:rsidRPr="00EE678B" w:rsidRDefault="001F5BD6" w:rsidP="00E20A49">
      <w:pPr>
        <w:pStyle w:val="ScreenCapture"/>
        <w:rPr>
          <w:sz w:val="18"/>
          <w:szCs w:val="18"/>
          <w:lang w:val="es-ES"/>
        </w:rPr>
      </w:pPr>
    </w:p>
    <w:p w:rsidR="00D650B3" w:rsidRPr="00EE678B" w:rsidRDefault="00D11D26" w:rsidP="00E20A49">
      <w:pPr>
        <w:pStyle w:val="ScreenCapture"/>
      </w:pPr>
      <w:bookmarkStart w:id="6341" w:name="pa393"/>
      <w:r>
        <w:t xml:space="preserve">Veteran </w:t>
      </w:r>
      <w:bookmarkEnd w:id="6341"/>
      <w:r w:rsidR="00D650B3" w:rsidRPr="00EE678B">
        <w:t>Prescription 100003840 successfully submitted to ECME for claim generation.</w:t>
      </w:r>
    </w:p>
    <w:p w:rsidR="00D650B3" w:rsidRPr="00EE678B" w:rsidRDefault="00D650B3" w:rsidP="00E20A49">
      <w:pPr>
        <w:pStyle w:val="ScreenCapture"/>
      </w:pPr>
    </w:p>
    <w:p w:rsidR="00D650B3" w:rsidRPr="00EE678B" w:rsidRDefault="00D650B3" w:rsidP="00E20A49">
      <w:pPr>
        <w:pStyle w:val="ScreenCapture"/>
      </w:pPr>
      <w:r w:rsidRPr="00EE678B">
        <w:t xml:space="preserve">Claim Status: </w:t>
      </w:r>
    </w:p>
    <w:p w:rsidR="00D650B3" w:rsidRPr="00EE678B" w:rsidRDefault="00D650B3" w:rsidP="00E20A49">
      <w:pPr>
        <w:pStyle w:val="ScreenCapture"/>
      </w:pPr>
      <w:r w:rsidRPr="00EE678B">
        <w:t>IN PROGRESS-Waiting to start</w:t>
      </w:r>
    </w:p>
    <w:p w:rsidR="00D650B3" w:rsidRPr="00EE678B" w:rsidRDefault="00D650B3" w:rsidP="00E20A49">
      <w:pPr>
        <w:pStyle w:val="ScreenCapture"/>
      </w:pPr>
      <w:r w:rsidRPr="00EE678B">
        <w:t>IN PROGRESS-Gathering claim info</w:t>
      </w:r>
    </w:p>
    <w:p w:rsidR="00D650B3" w:rsidRPr="00EE678B" w:rsidRDefault="00D650B3" w:rsidP="00E20A49">
      <w:pPr>
        <w:pStyle w:val="ScreenCapture"/>
      </w:pPr>
      <w:r w:rsidRPr="00EE678B">
        <w:t>IN PROGRESS-Packet being built</w:t>
      </w:r>
    </w:p>
    <w:p w:rsidR="00D650B3" w:rsidRPr="00EE678B" w:rsidRDefault="00D650B3" w:rsidP="00E20A49">
      <w:pPr>
        <w:pStyle w:val="ScreenCapture"/>
      </w:pPr>
      <w:r w:rsidRPr="00EE678B">
        <w:t>IN PROGRESS-Waiting for transmit</w:t>
      </w:r>
    </w:p>
    <w:p w:rsidR="00D650B3" w:rsidRPr="00EE678B" w:rsidRDefault="00D650B3" w:rsidP="00E20A49">
      <w:pPr>
        <w:pStyle w:val="ScreenCapture"/>
      </w:pPr>
      <w:r w:rsidRPr="00EE678B">
        <w:t>IN PROGRESS-Transmitting</w:t>
      </w:r>
    </w:p>
    <w:p w:rsidR="00D650B3" w:rsidRPr="00EE678B" w:rsidRDefault="00D650B3" w:rsidP="00E20A49">
      <w:pPr>
        <w:pStyle w:val="ScreenCapture"/>
      </w:pPr>
      <w:r w:rsidRPr="00EE678B">
        <w:t>E PAYABLE</w:t>
      </w:r>
    </w:p>
    <w:p w:rsidR="00D650B3" w:rsidRPr="00EE678B" w:rsidRDefault="00D650B3" w:rsidP="00E20A49">
      <w:pPr>
        <w:pStyle w:val="ScreenCapture"/>
      </w:pPr>
    </w:p>
    <w:p w:rsidR="00D650B3" w:rsidRPr="00EE678B" w:rsidRDefault="00D650B3" w:rsidP="00E20A49">
      <w:pPr>
        <w:pStyle w:val="ScreenCapture"/>
      </w:pPr>
      <w:r w:rsidRPr="00EE678B">
        <w:t>Another New Order for OPPATIENT,FOUR? YES//</w:t>
      </w:r>
    </w:p>
    <w:p w:rsidR="00D650B3" w:rsidRPr="00EE678B" w:rsidRDefault="00D650B3" w:rsidP="00D650B3"/>
    <w:p w:rsidR="00916D67" w:rsidRPr="00EE678B" w:rsidRDefault="00916D67" w:rsidP="00916D67">
      <w:pPr>
        <w:jc w:val="center"/>
      </w:pPr>
      <w:r w:rsidRPr="00EE678B">
        <w:br w:type="page"/>
      </w:r>
      <w:bookmarkStart w:id="6342" w:name="_Toc281915618"/>
      <w:bookmarkStart w:id="6343" w:name="_Toc282161415"/>
      <w:bookmarkStart w:id="6344" w:name="_Toc289281591"/>
      <w:bookmarkStart w:id="6345" w:name="_Toc303286288"/>
      <w:bookmarkStart w:id="6346" w:name="_Toc339962174"/>
      <w:bookmarkStart w:id="6347" w:name="_Toc340138833"/>
      <w:bookmarkStart w:id="6348" w:name="_Toc340139383"/>
      <w:r w:rsidRPr="00EE678B">
        <w:rPr>
          <w:i/>
          <w:iCs/>
          <w:color w:val="000000"/>
        </w:rPr>
        <w:t>(This page included for two-sided copying.)</w:t>
      </w:r>
    </w:p>
    <w:p w:rsidR="00857377" w:rsidRPr="00EE678B" w:rsidRDefault="00026381" w:rsidP="00C83689">
      <w:pPr>
        <w:pStyle w:val="ChapterHeading"/>
      </w:pPr>
      <w:r w:rsidRPr="00EE678B">
        <w:rPr>
          <w:rFonts w:eastAsia="SimSun"/>
        </w:rPr>
        <w:br w:type="page"/>
      </w:r>
      <w:bookmarkStart w:id="6349" w:name="_Toc4140582"/>
      <w:r w:rsidR="00FB2E14" w:rsidRPr="00EE678B">
        <w:t>Chapter</w:t>
      </w:r>
      <w:r w:rsidR="009109A1"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31</w:t>
      </w:r>
      <w:r w:rsidR="00251627">
        <w:rPr>
          <w:noProof/>
        </w:rPr>
        <w:fldChar w:fldCharType="end"/>
      </w:r>
      <w:r w:rsidR="009109A1" w:rsidRPr="00EE678B">
        <w:t>:</w:t>
      </w:r>
      <w:r w:rsidR="00FB2E14" w:rsidRPr="00EE678B">
        <w:t xml:space="preserve"> </w:t>
      </w:r>
      <w:r w:rsidR="00857377" w:rsidRPr="00EE678B">
        <w:t>CPRS Order Checks: How They Work</w:t>
      </w:r>
      <w:bookmarkEnd w:id="6349"/>
      <w:r w:rsidR="00857377" w:rsidRPr="00EE678B">
        <w:fldChar w:fldCharType="begin"/>
      </w:r>
      <w:r w:rsidR="00857377" w:rsidRPr="00EE678B">
        <w:instrText>XE "CPRS Order Checks\: How They Work"</w:instrText>
      </w:r>
      <w:r w:rsidR="00857377" w:rsidRPr="00EE678B">
        <w:fldChar w:fldCharType="end"/>
      </w:r>
    </w:p>
    <w:p w:rsidR="0080057C" w:rsidRPr="00EE678B" w:rsidRDefault="00FB2E14" w:rsidP="004E0305">
      <w:pPr>
        <w:pStyle w:val="Heading2"/>
        <w:rPr>
          <w:rFonts w:eastAsia="SimSun"/>
        </w:rPr>
      </w:pPr>
      <w:bookmarkStart w:id="6350" w:name="_Toc4140583"/>
      <w:r w:rsidRPr="00EE678B">
        <w:rPr>
          <w:rFonts w:eastAsia="SimSun"/>
        </w:rPr>
        <w:t>Introduction</w:t>
      </w:r>
      <w:bookmarkEnd w:id="6350"/>
      <w:r w:rsidR="00857377" w:rsidRPr="00EE678B">
        <w:rPr>
          <w:rFonts w:eastAsia="SimSun"/>
        </w:rPr>
        <w:fldChar w:fldCharType="begin"/>
      </w:r>
      <w:r w:rsidRPr="00EE678B">
        <w:rPr>
          <w:rFonts w:eastAsia="SimSun"/>
        </w:rPr>
        <w:instrText>XE "CPRS Order Checks\: Introduction</w:instrText>
      </w:r>
      <w:r w:rsidR="00857377" w:rsidRPr="00EE678B">
        <w:rPr>
          <w:rFonts w:eastAsia="SimSun"/>
        </w:rPr>
        <w:instrText>"</w:instrText>
      </w:r>
      <w:r w:rsidR="00857377" w:rsidRPr="00EE678B">
        <w:rPr>
          <w:rFonts w:eastAsia="SimSun"/>
        </w:rPr>
        <w:fldChar w:fldCharType="end"/>
      </w:r>
      <w:bookmarkEnd w:id="6342"/>
      <w:bookmarkEnd w:id="6343"/>
      <w:bookmarkEnd w:id="6344"/>
      <w:bookmarkEnd w:id="6345"/>
      <w:bookmarkEnd w:id="6346"/>
      <w:bookmarkEnd w:id="6347"/>
      <w:bookmarkEnd w:id="6348"/>
    </w:p>
    <w:p w:rsidR="007D02E1" w:rsidRPr="00EE678B" w:rsidRDefault="007D02E1"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In CPRS, Order Checks occur by evaluating a requested order against existing patient data. Most order checks are processed via the CPRS Expert System. A few are processed within the Pharmacy, Allergy Tracking System, and Order Entry packages. Order Checks are a real-time process that occurs during the ordering session and is driven by responses entered by the ordering provider. Order Check messages are displayed interactively in the ordering session.</w:t>
      </w:r>
    </w:p>
    <w:p w:rsidR="0080057C" w:rsidRPr="00EE678B" w:rsidRDefault="0080057C"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Order Checks review existing data and current events to produce a relevant message, which is presented to patient caregivers. Order Checks use the CPRS Expert System (OCX namespace), to define logical expressions for this evaluation and message creation. In addition to the expert system Order Checks have some hard-coded algorithms. For example, the drug-drug interaction order check is made via an entry point in the pharmacy package whereas Renal Functions for Patients 65 and Over is defined as a rule in the CPRS Expert System.</w:t>
      </w:r>
    </w:p>
    <w:p w:rsidR="0080057C" w:rsidRPr="00EE678B" w:rsidRDefault="0080057C" w:rsidP="004E0305">
      <w:pPr>
        <w:pStyle w:val="Heading2"/>
      </w:pPr>
      <w:bookmarkStart w:id="6351" w:name="_Toc281915620"/>
      <w:bookmarkStart w:id="6352" w:name="_Toc282161417"/>
      <w:bookmarkStart w:id="6353" w:name="_Toc289281593"/>
      <w:bookmarkStart w:id="6354" w:name="_Toc303286290"/>
      <w:bookmarkStart w:id="6355" w:name="_Toc339962176"/>
      <w:bookmarkStart w:id="6356" w:name="_Toc339962686"/>
      <w:bookmarkStart w:id="6357" w:name="_Toc340138835"/>
      <w:bookmarkStart w:id="6358" w:name="_Toc340139102"/>
      <w:bookmarkStart w:id="6359" w:name="_Toc340139385"/>
      <w:bookmarkStart w:id="6360" w:name="_Toc340143995"/>
      <w:bookmarkStart w:id="6361" w:name="_Toc340144252"/>
      <w:bookmarkStart w:id="6362" w:name="_Toc4140584"/>
      <w:r w:rsidRPr="00EE678B">
        <w:t>Order Check Data Caching</w:t>
      </w:r>
      <w:bookmarkEnd w:id="6351"/>
      <w:bookmarkEnd w:id="6352"/>
      <w:bookmarkEnd w:id="6353"/>
      <w:bookmarkEnd w:id="6354"/>
      <w:bookmarkEnd w:id="6355"/>
      <w:bookmarkEnd w:id="6356"/>
      <w:bookmarkEnd w:id="6357"/>
      <w:bookmarkEnd w:id="6358"/>
      <w:bookmarkEnd w:id="6359"/>
      <w:bookmarkEnd w:id="6360"/>
      <w:bookmarkEnd w:id="6361"/>
      <w:bookmarkEnd w:id="6362"/>
      <w:r w:rsidRPr="00EE678B">
        <w:fldChar w:fldCharType="begin"/>
      </w:r>
      <w:r w:rsidRPr="00EE678B">
        <w:instrText>XE "Order Check Data Caching"</w:instrText>
      </w:r>
      <w:r w:rsidRPr="00EE678B">
        <w:fldChar w:fldCharType="end"/>
      </w:r>
    </w:p>
    <w:p w:rsidR="00FC7A1D" w:rsidRPr="00EE678B" w:rsidRDefault="00FC7A1D" w:rsidP="0080057C">
      <w:pPr>
        <w:rPr>
          <w:rFonts w:eastAsia="SimSun"/>
          <w:color w:val="000000"/>
          <w:szCs w:val="24"/>
        </w:rPr>
      </w:pPr>
    </w:p>
    <w:p w:rsidR="0029591D" w:rsidRPr="00B31611" w:rsidRDefault="0029591D" w:rsidP="0029591D">
      <w:pPr>
        <w:rPr>
          <w:rFonts w:eastAsia="SimSun"/>
          <w:color w:val="000000"/>
          <w:szCs w:val="24"/>
        </w:rPr>
      </w:pPr>
      <w:r w:rsidRPr="00B31611">
        <w:rPr>
          <w:rFonts w:eastAsia="SimSun"/>
          <w:color w:val="000000"/>
          <w:szCs w:val="24"/>
        </w:rPr>
        <w:t>Data caching was recently added to improve the speed of order checks. Before data caching, order checks could be slow because each order check retrieved data from the other VistA packages - even if the order checks used the same data. With data caching, the first order check in an ordering session retrieves data from other VistA packages, uses the data to evaluate whether it should display a warning, and then stores the retrieved data in the ^XTMP(“OCXCACHE” global for five minutes. The order checks that occur in the next five minutes can use the cached data, if it is the appropriate data, instead of retrieving data from the other packages. After five minutes, the cached data expires, and order checks must retrieve new data from the VistA packages.</w:t>
      </w:r>
    </w:p>
    <w:p w:rsidR="0029591D" w:rsidRPr="00B31611" w:rsidRDefault="0029591D" w:rsidP="0029591D">
      <w:pPr>
        <w:rPr>
          <w:rFonts w:eastAsia="SimSun"/>
          <w:color w:val="000000"/>
          <w:szCs w:val="24"/>
        </w:rPr>
      </w:pPr>
    </w:p>
    <w:p w:rsidR="0029591D" w:rsidRPr="00B31611" w:rsidRDefault="0029591D" w:rsidP="0029591D">
      <w:pPr>
        <w:rPr>
          <w:rFonts w:eastAsia="SimSun"/>
          <w:color w:val="000000"/>
          <w:szCs w:val="24"/>
        </w:rPr>
      </w:pPr>
      <w:r w:rsidRPr="00B31611">
        <w:rPr>
          <w:rFonts w:eastAsia="SimSun"/>
          <w:color w:val="000000"/>
          <w:szCs w:val="24"/>
        </w:rPr>
        <w:t>For example, before data caching was implemented, if an order check took 3 seconds to retrieve data from other VistA packages, and there were 12 order checks, clinicians might wait 36 seconds to sign orders. With data caching, the first order check might take 3 seconds to retrieve the data, but subsequent order checks could use the cache and might take only .03 seconds each. That would be 3.33 seconds compared to 36 seconds. The numbers in this example are for illustration only and do not reflect real system speed. However, data caching should speed up order checks.</w:t>
      </w:r>
    </w:p>
    <w:p w:rsidR="0080057C" w:rsidRPr="00EE678B" w:rsidRDefault="0080057C" w:rsidP="0080057C">
      <w:pPr>
        <w:rPr>
          <w:rFonts w:eastAsia="SimSun"/>
          <w:color w:val="000000"/>
          <w:szCs w:val="24"/>
        </w:rPr>
      </w:pPr>
    </w:p>
    <w:p w:rsidR="0080057C" w:rsidRPr="00EE678B" w:rsidRDefault="0080057C" w:rsidP="0080057C">
      <w:pPr>
        <w:rPr>
          <w:rFonts w:eastAsia="SimSun"/>
          <w:color w:val="000000"/>
          <w:szCs w:val="24"/>
        </w:rPr>
      </w:pPr>
      <w:r w:rsidRPr="00EE678B">
        <w:rPr>
          <w:rFonts w:eastAsia="SimSun"/>
          <w:color w:val="000000"/>
          <w:szCs w:val="24"/>
        </w:rPr>
        <w:t>To avoid using all available disk space for storing data from order checks, there are several ways to clear the ^XTMP(“OCXCACHE” global. ORMTIME removes data from the global when it runs. The suggested frequency for running ORMTIME is every 30 minutes, but not every site runs it that frequently. Kernel clean up utilities also remove data from the cache when they run, which is usually every 24 hours. If needed, users that have access to the programmer’s prompt can manually clear the cache from that prompt by using PURGE^OCXCACHE.</w:t>
      </w:r>
    </w:p>
    <w:p w:rsidR="0080057C" w:rsidRPr="00EE678B" w:rsidRDefault="0080057C" w:rsidP="00B55361">
      <w:pPr>
        <w:rPr>
          <w:rFonts w:eastAsia="SimSun"/>
          <w:color w:val="000000"/>
          <w:szCs w:val="24"/>
        </w:rPr>
      </w:pPr>
    </w:p>
    <w:p w:rsidR="00A9367A" w:rsidRPr="00EE678B" w:rsidRDefault="00A9367A" w:rsidP="00A9367A">
      <w:pPr>
        <w:pStyle w:val="Heading2"/>
        <w:rPr>
          <w:rFonts w:eastAsia="SimSun"/>
        </w:rPr>
      </w:pPr>
      <w:bookmarkStart w:id="6363" w:name="_Toc4140585"/>
      <w:r w:rsidRPr="00EE678B">
        <w:rPr>
          <w:rFonts w:eastAsia="SimSun"/>
        </w:rPr>
        <w:t>Hash Counts</w:t>
      </w:r>
      <w:r w:rsidRPr="00EE678B">
        <w:rPr>
          <w:rFonts w:eastAsia="SimSun"/>
        </w:rPr>
        <w:fldChar w:fldCharType="begin"/>
      </w:r>
      <w:r w:rsidRPr="00EE678B">
        <w:instrText>XE "</w:instrText>
      </w:r>
      <w:r w:rsidRPr="00EE678B">
        <w:rPr>
          <w:rFonts w:eastAsia="SimSun"/>
        </w:rPr>
        <w:instrText>Hash Counts</w:instrText>
      </w:r>
      <w:r w:rsidRPr="00EE678B">
        <w:instrText>"</w:instrText>
      </w:r>
      <w:r w:rsidRPr="00EE678B">
        <w:rPr>
          <w:rFonts w:eastAsia="SimSun"/>
        </w:rPr>
        <w:fldChar w:fldCharType="end"/>
      </w:r>
      <w:r w:rsidRPr="00EE678B">
        <w:rPr>
          <w:rFonts w:eastAsia="SimSun"/>
        </w:rPr>
        <w:t xml:space="preserve"> and DEA Certification</w:t>
      </w:r>
      <w:bookmarkEnd w:id="6363"/>
      <w:r w:rsidRPr="00EE678B">
        <w:rPr>
          <w:rFonts w:eastAsia="SimSun"/>
        </w:rPr>
        <w:fldChar w:fldCharType="begin"/>
      </w:r>
      <w:r w:rsidRPr="00EE678B">
        <w:instrText>XE "</w:instrText>
      </w:r>
      <w:r w:rsidRPr="00EE678B">
        <w:rPr>
          <w:rFonts w:eastAsia="SimSun"/>
        </w:rPr>
        <w:instrText>DEA Certification</w:instrText>
      </w:r>
      <w:r w:rsidRPr="00EE678B">
        <w:instrText>"</w:instrText>
      </w:r>
      <w:r w:rsidRPr="00EE678B">
        <w:rPr>
          <w:rFonts w:eastAsia="SimSun"/>
        </w:rPr>
        <w:fldChar w:fldCharType="end"/>
      </w:r>
    </w:p>
    <w:p w:rsidR="00A9367A" w:rsidRPr="00EE678B" w:rsidRDefault="00A9367A" w:rsidP="000A0A20">
      <w:pPr>
        <w:keepNext/>
        <w:rPr>
          <w:color w:val="000000"/>
        </w:rPr>
      </w:pPr>
    </w:p>
    <w:p w:rsidR="00A9367A" w:rsidRPr="00EE678B" w:rsidRDefault="00A9367A" w:rsidP="00A9367A">
      <w:pPr>
        <w:rPr>
          <w:color w:val="000000"/>
        </w:rPr>
      </w:pPr>
      <w:r w:rsidRPr="00EE678B">
        <w:rPr>
          <w:color w:val="000000"/>
        </w:rPr>
        <w:t>When processing a digitally signed pending order, the integrity of the original order placed in CPRS is now being checked to ensure that the data fields listed below are not altered from the time the order is signed in CPRS and later selected for processing in backdoor pharmacy. This is done by passing the data elements listed below to a Kernel Application Programming Interface (API), Integration Control Registration (ICR) #3539 along with the CPRS hash count provided by ICR #5709. The Kernel API</w:t>
      </w:r>
    </w:p>
    <w:p w:rsidR="00A9367A" w:rsidRPr="00EE678B" w:rsidRDefault="00A9367A" w:rsidP="00A9367A">
      <w:pPr>
        <w:rPr>
          <w:color w:val="000000"/>
        </w:rPr>
      </w:pPr>
      <w:r w:rsidRPr="00EE678B">
        <w:rPr>
          <w:color w:val="000000"/>
        </w:rPr>
        <w:t>compares these two hash values and returns an "OK" if the pending order is unaltered; otherwise, a "-1^error code^error message" is returned.</w:t>
      </w:r>
    </w:p>
    <w:p w:rsidR="00A9367A" w:rsidRPr="00EE678B" w:rsidRDefault="00A9367A" w:rsidP="00A9367A">
      <w:pPr>
        <w:rPr>
          <w:color w:val="000000"/>
        </w:rPr>
      </w:pPr>
    </w:p>
    <w:p w:rsidR="00A9367A" w:rsidRPr="00EE678B" w:rsidRDefault="00A9367A" w:rsidP="00A9367A">
      <w:pPr>
        <w:keepNext/>
        <w:keepLines/>
        <w:rPr>
          <w:b/>
          <w:color w:val="000000"/>
          <w:sz w:val="20"/>
        </w:rPr>
      </w:pPr>
      <w:r w:rsidRPr="00EE678B">
        <w:rPr>
          <w:b/>
          <w:color w:val="000000"/>
          <w:sz w:val="20"/>
        </w:rPr>
        <w:t>Example: "-1^89802016^Mismatched digital signature hash values."</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following fields are used in the hash check:</w:t>
      </w:r>
    </w:p>
    <w:p w:rsidR="00A9367A" w:rsidRPr="00EE678B" w:rsidRDefault="00A9367A">
      <w:pPr>
        <w:numPr>
          <w:ilvl w:val="0"/>
          <w:numId w:val="84"/>
        </w:numPr>
        <w:spacing w:before="120"/>
        <w:rPr>
          <w:color w:val="000000"/>
        </w:rPr>
        <w:pPrChange w:id="6364" w:author="Fred Perez" w:date="2019-03-22T09:44:00Z">
          <w:pPr>
            <w:numPr>
              <w:numId w:val="92"/>
            </w:numPr>
            <w:spacing w:before="120"/>
            <w:ind w:left="1080" w:hanging="360"/>
          </w:pPr>
        </w:pPrChange>
      </w:pPr>
      <w:r w:rsidRPr="00EE678B">
        <w:rPr>
          <w:color w:val="000000"/>
        </w:rPr>
        <w:t>Date of Issuance</w:t>
      </w:r>
    </w:p>
    <w:p w:rsidR="00A9367A" w:rsidRPr="00EE678B" w:rsidRDefault="00A9367A">
      <w:pPr>
        <w:numPr>
          <w:ilvl w:val="0"/>
          <w:numId w:val="84"/>
        </w:numPr>
        <w:rPr>
          <w:color w:val="000000"/>
        </w:rPr>
        <w:pPrChange w:id="6365" w:author="Fred Perez" w:date="2019-03-22T09:44:00Z">
          <w:pPr>
            <w:numPr>
              <w:numId w:val="92"/>
            </w:numPr>
            <w:ind w:left="1080" w:hanging="360"/>
          </w:pPr>
        </w:pPrChange>
      </w:pPr>
      <w:r w:rsidRPr="00EE678B">
        <w:rPr>
          <w:color w:val="000000"/>
        </w:rPr>
        <w:t>Full Name and Address of the Patient</w:t>
      </w:r>
    </w:p>
    <w:p w:rsidR="00A9367A" w:rsidRPr="00EE678B" w:rsidRDefault="00A9367A">
      <w:pPr>
        <w:numPr>
          <w:ilvl w:val="0"/>
          <w:numId w:val="84"/>
        </w:numPr>
        <w:rPr>
          <w:color w:val="000000"/>
        </w:rPr>
        <w:pPrChange w:id="6366" w:author="Fred Perez" w:date="2019-03-22T09:44:00Z">
          <w:pPr>
            <w:numPr>
              <w:numId w:val="92"/>
            </w:numPr>
            <w:ind w:left="1080" w:hanging="360"/>
          </w:pPr>
        </w:pPrChange>
      </w:pPr>
      <w:r w:rsidRPr="00EE678B">
        <w:rPr>
          <w:color w:val="000000"/>
        </w:rPr>
        <w:t>Drug Name</w:t>
      </w:r>
    </w:p>
    <w:p w:rsidR="00A9367A" w:rsidRPr="00EE678B" w:rsidRDefault="00A9367A">
      <w:pPr>
        <w:numPr>
          <w:ilvl w:val="0"/>
          <w:numId w:val="84"/>
        </w:numPr>
        <w:rPr>
          <w:color w:val="000000"/>
        </w:rPr>
        <w:pPrChange w:id="6367" w:author="Fred Perez" w:date="2019-03-22T09:44:00Z">
          <w:pPr>
            <w:numPr>
              <w:numId w:val="92"/>
            </w:numPr>
            <w:ind w:left="1080" w:hanging="360"/>
          </w:pPr>
        </w:pPrChange>
      </w:pPr>
      <w:r w:rsidRPr="00EE678B">
        <w:rPr>
          <w:color w:val="000000"/>
        </w:rPr>
        <w:t>Quantity Prescribed</w:t>
      </w:r>
    </w:p>
    <w:p w:rsidR="00A9367A" w:rsidRPr="00EE678B" w:rsidRDefault="00A9367A">
      <w:pPr>
        <w:numPr>
          <w:ilvl w:val="0"/>
          <w:numId w:val="84"/>
        </w:numPr>
        <w:rPr>
          <w:color w:val="000000"/>
        </w:rPr>
        <w:pPrChange w:id="6368" w:author="Fred Perez" w:date="2019-03-22T09:44:00Z">
          <w:pPr>
            <w:numPr>
              <w:numId w:val="92"/>
            </w:numPr>
            <w:ind w:left="1080" w:hanging="360"/>
          </w:pPr>
        </w:pPrChange>
      </w:pPr>
      <w:r w:rsidRPr="00EE678B">
        <w:rPr>
          <w:color w:val="000000"/>
        </w:rPr>
        <w:t>Directions for Use</w:t>
      </w:r>
    </w:p>
    <w:p w:rsidR="00A9367A" w:rsidRPr="00EE678B" w:rsidRDefault="00A9367A">
      <w:pPr>
        <w:numPr>
          <w:ilvl w:val="0"/>
          <w:numId w:val="84"/>
        </w:numPr>
        <w:rPr>
          <w:color w:val="000000"/>
        </w:rPr>
        <w:pPrChange w:id="6369" w:author="Fred Perez" w:date="2019-03-22T09:44:00Z">
          <w:pPr>
            <w:numPr>
              <w:numId w:val="92"/>
            </w:numPr>
            <w:ind w:left="1080" w:hanging="360"/>
          </w:pPr>
        </w:pPrChange>
      </w:pPr>
      <w:r w:rsidRPr="00EE678B">
        <w:rPr>
          <w:color w:val="000000"/>
        </w:rPr>
        <w:t>Prescriber Name</w:t>
      </w:r>
    </w:p>
    <w:p w:rsidR="00A9367A" w:rsidRPr="00EE678B" w:rsidRDefault="00A9367A">
      <w:pPr>
        <w:numPr>
          <w:ilvl w:val="0"/>
          <w:numId w:val="84"/>
        </w:numPr>
        <w:rPr>
          <w:color w:val="000000"/>
        </w:rPr>
        <w:pPrChange w:id="6370" w:author="Fred Perez" w:date="2019-03-22T09:44:00Z">
          <w:pPr>
            <w:numPr>
              <w:numId w:val="92"/>
            </w:numPr>
            <w:ind w:left="1080" w:hanging="360"/>
          </w:pPr>
        </w:pPrChange>
      </w:pPr>
      <w:r w:rsidRPr="00EE678B">
        <w:rPr>
          <w:color w:val="000000"/>
        </w:rPr>
        <w:t>Prescriber Address (site address)</w:t>
      </w:r>
    </w:p>
    <w:p w:rsidR="00A9367A" w:rsidRPr="00EE678B" w:rsidRDefault="00A9367A">
      <w:pPr>
        <w:numPr>
          <w:ilvl w:val="0"/>
          <w:numId w:val="84"/>
        </w:numPr>
        <w:rPr>
          <w:color w:val="000000"/>
        </w:rPr>
        <w:pPrChange w:id="6371" w:author="Fred Perez" w:date="2019-03-22T09:44:00Z">
          <w:pPr>
            <w:numPr>
              <w:numId w:val="92"/>
            </w:numPr>
            <w:ind w:left="1080" w:hanging="360"/>
          </w:pPr>
        </w:pPrChange>
      </w:pPr>
      <w:r w:rsidRPr="00EE678B">
        <w:rPr>
          <w:color w:val="000000"/>
        </w:rPr>
        <w:t>Prescriber DEA/VA Registration Number</w:t>
      </w:r>
    </w:p>
    <w:p w:rsidR="00A9367A" w:rsidRPr="00EE678B" w:rsidRDefault="00A9367A">
      <w:pPr>
        <w:numPr>
          <w:ilvl w:val="0"/>
          <w:numId w:val="84"/>
        </w:numPr>
        <w:rPr>
          <w:color w:val="000000"/>
        </w:rPr>
        <w:pPrChange w:id="6372" w:author="Fred Perez" w:date="2019-03-22T09:44:00Z">
          <w:pPr>
            <w:numPr>
              <w:numId w:val="92"/>
            </w:numPr>
            <w:ind w:left="1080" w:hanging="360"/>
          </w:pPr>
        </w:pPrChange>
      </w:pPr>
      <w:r w:rsidRPr="00EE678B">
        <w:rPr>
          <w:color w:val="000000"/>
        </w:rPr>
        <w:t>Order Number (CPRS)</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Kernel API will also check for the validity of the DEA certificate. If the certificate is revoked or expired, the API will return the appropriate error code. If the error code is related to hash mismatch, or the DEA certificate is revoked, the following events will be triggered during pending order</w:t>
      </w:r>
    </w:p>
    <w:p w:rsidR="00A9367A" w:rsidRPr="00EE678B" w:rsidRDefault="00A9367A" w:rsidP="00A9367A">
      <w:pPr>
        <w:rPr>
          <w:color w:val="000000"/>
        </w:rPr>
      </w:pPr>
      <w:r w:rsidRPr="00EE678B">
        <w:rPr>
          <w:color w:val="000000"/>
        </w:rPr>
        <w:t>processing:</w:t>
      </w:r>
    </w:p>
    <w:p w:rsidR="00A9367A" w:rsidRPr="00EE678B" w:rsidRDefault="00A9367A" w:rsidP="00A9367A">
      <w:pPr>
        <w:pStyle w:val="BodyTextBullet1"/>
      </w:pPr>
      <w:r w:rsidRPr="00EE678B">
        <w:t>The order will be auto discontinued.</w:t>
      </w:r>
    </w:p>
    <w:p w:rsidR="00A9367A" w:rsidRPr="00EE678B" w:rsidRDefault="00A9367A" w:rsidP="00A9367A">
      <w:pPr>
        <w:pStyle w:val="BodyTextBullet1"/>
      </w:pPr>
      <w:r w:rsidRPr="00EE678B">
        <w:t>First line of the pending order screen will have the message "Digital Signature Failed: Corrupted (Hash mismatch)" or "Certificate revoked" concatenated with "Order Auto Discontinued", and the message will be highlighted.</w:t>
      </w:r>
    </w:p>
    <w:p w:rsidR="00A9367A" w:rsidRPr="00EE678B" w:rsidRDefault="00A9367A" w:rsidP="00A9367A">
      <w:pPr>
        <w:pStyle w:val="BodyTextBullet1"/>
      </w:pPr>
      <w:r w:rsidRPr="00EE678B">
        <w:t>The status bar of the screen will have the message "Signature Failed: Corrupted (Hash mismatch)" or Certificate revoked”.</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A mail message will be generated to the holders of the PSDMGR key notifying that the order has been  auto-discontinued (similar to the example listed below). If the discontinuation is due to a hash mismatch as a result of altering one of the fields listed above, the mail message will show the altered fields with the discrepancies as shown in the following example.</w:t>
      </w:r>
    </w:p>
    <w:p w:rsidR="00A9367A" w:rsidRPr="00EE678B" w:rsidRDefault="00A9367A" w:rsidP="00A9367A">
      <w:pPr>
        <w:rPr>
          <w:rFonts w:eastAsia="MS Mincho" w:cs="Courier New"/>
          <w:b/>
          <w:bCs/>
          <w:sz w:val="20"/>
          <w:szCs w:val="20"/>
        </w:rPr>
      </w:pPr>
    </w:p>
    <w:p w:rsidR="00A9367A" w:rsidRPr="00EE678B" w:rsidRDefault="00A9367A" w:rsidP="00A9367A">
      <w:pPr>
        <w:pStyle w:val="ExampleHeading"/>
        <w:rPr>
          <w:color w:val="000000"/>
        </w:rPr>
      </w:pPr>
      <w:r w:rsidRPr="00EE678B">
        <w:rPr>
          <w:rFonts w:eastAsia="MS Mincho"/>
        </w:rPr>
        <w:t>Example: Mail Message of Discontinuation Due to Hash Mismatch</w:t>
      </w:r>
    </w:p>
    <w:p w:rsidR="00A9367A" w:rsidRPr="00EE678B" w:rsidRDefault="00A9367A" w:rsidP="00A9367A">
      <w:pPr>
        <w:pStyle w:val="ScreenCapture"/>
      </w:pPr>
      <w:r w:rsidRPr="00EE678B">
        <w:t xml:space="preserve">  Subj: DIGITALLY SIGNED NEW ORDER AUTO DISCONTINUED  [#196353]</w:t>
      </w:r>
    </w:p>
    <w:p w:rsidR="00A9367A" w:rsidRPr="00EE678B" w:rsidRDefault="00A9367A" w:rsidP="00A9367A">
      <w:pPr>
        <w:pStyle w:val="ScreenCapture"/>
      </w:pPr>
      <w:r w:rsidRPr="00EE678B">
        <w:t xml:space="preserve">        03/20/12@17:1024 lines</w:t>
      </w:r>
    </w:p>
    <w:p w:rsidR="00A9367A" w:rsidRPr="00EE678B" w:rsidRDefault="00A9367A" w:rsidP="00A9367A">
      <w:pPr>
        <w:pStyle w:val="ScreenCapture"/>
      </w:pPr>
      <w:r w:rsidRPr="00EE678B">
        <w:t xml:space="preserve">  From: POSTMASTER  In 'IN' basket.  Page 1  *New*</w:t>
      </w:r>
    </w:p>
    <w:p w:rsidR="00A9367A" w:rsidRPr="00EE678B" w:rsidRDefault="00A9367A" w:rsidP="00A9367A">
      <w:pPr>
        <w:pStyle w:val="ScreenCapture"/>
      </w:pPr>
      <w:r w:rsidRPr="00EE678B">
        <w:t xml:space="preserve">        </w:t>
      </w:r>
    </w:p>
    <w:p w:rsidR="00A9367A" w:rsidRPr="00EE678B" w:rsidRDefault="00A9367A" w:rsidP="00A9367A">
      <w:pPr>
        <w:pStyle w:val="ScreenCapture"/>
      </w:pPr>
      <w:r w:rsidRPr="00EE678B">
        <w:t xml:space="preserve">  -----------------------------------------------------------------------</w:t>
      </w:r>
    </w:p>
    <w:p w:rsidR="00A9367A" w:rsidRPr="00EE678B" w:rsidRDefault="00A9367A" w:rsidP="00A9367A">
      <w:pPr>
        <w:pStyle w:val="ScreenCapture"/>
      </w:pPr>
    </w:p>
    <w:p w:rsidR="00A9367A" w:rsidRPr="00EE678B" w:rsidRDefault="00A9367A" w:rsidP="00A9367A">
      <w:pPr>
        <w:pStyle w:val="ScreenCapture"/>
      </w:pPr>
      <w:r w:rsidRPr="00EE678B">
        <w:t xml:space="preserve">  Following order was auto discontinued when finishing a pending order  </w:t>
      </w:r>
    </w:p>
    <w:p w:rsidR="00A9367A" w:rsidRPr="00EE678B" w:rsidRDefault="00A9367A" w:rsidP="00A9367A">
      <w:pPr>
        <w:pStyle w:val="ScreenCapture"/>
      </w:pPr>
      <w:r w:rsidRPr="00EE678B">
        <w:t xml:space="preserve">  due to Corrupted (Hash mismatch) – 89802016</w:t>
      </w:r>
    </w:p>
    <w:p w:rsidR="00A9367A" w:rsidRPr="00EE678B" w:rsidRDefault="00A9367A" w:rsidP="00A9367A">
      <w:pPr>
        <w:pStyle w:val="ScreenCapture"/>
      </w:pPr>
    </w:p>
    <w:p w:rsidR="00A9367A" w:rsidRPr="00EE678B" w:rsidRDefault="00A9367A" w:rsidP="00A9367A">
      <w:pPr>
        <w:pStyle w:val="ScreenCapture"/>
      </w:pPr>
      <w:r w:rsidRPr="00EE678B">
        <w:t xml:space="preserve">  Division      : GREELEY CLINIC</w:t>
      </w:r>
    </w:p>
    <w:p w:rsidR="00A9367A" w:rsidRPr="00EE678B" w:rsidRDefault="00A9367A" w:rsidP="00A9367A">
      <w:pPr>
        <w:pStyle w:val="ScreenCapture"/>
      </w:pPr>
      <w:r w:rsidRPr="00EE678B">
        <w:t xml:space="preserve">  CPRS Order #  : 5587651</w:t>
      </w:r>
    </w:p>
    <w:p w:rsidR="00A9367A" w:rsidRPr="00EE678B" w:rsidRDefault="00A9367A" w:rsidP="00A9367A">
      <w:pPr>
        <w:pStyle w:val="ScreenCapture"/>
      </w:pPr>
      <w:r w:rsidRPr="00EE678B">
        <w:t xml:space="preserve">  Issue Date    : MAR 7,2012</w:t>
      </w:r>
    </w:p>
    <w:p w:rsidR="00A9367A" w:rsidRPr="00EE678B" w:rsidRDefault="00A9367A" w:rsidP="00A9367A">
      <w:pPr>
        <w:pStyle w:val="ScreenCapture"/>
      </w:pPr>
      <w:r w:rsidRPr="00EE678B">
        <w:t xml:space="preserve">  Patient       : TEST,PATIENT (0908)</w:t>
      </w:r>
    </w:p>
    <w:p w:rsidR="00A9367A" w:rsidRPr="00EE678B" w:rsidRDefault="00A9367A" w:rsidP="00A9367A">
      <w:pPr>
        <w:pStyle w:val="ScreenCapture"/>
      </w:pPr>
      <w:r w:rsidRPr="00EE678B">
        <w:t xml:space="preserve">  Address       : P.O. BOX 31</w:t>
      </w:r>
    </w:p>
    <w:p w:rsidR="00A9367A" w:rsidRPr="00EE678B" w:rsidRDefault="00A9367A" w:rsidP="00A9367A">
      <w:pPr>
        <w:pStyle w:val="ScreenCapture"/>
      </w:pPr>
      <w:r w:rsidRPr="00EE678B">
        <w:t xml:space="preserve">                  LAPORTE, CA  95981</w:t>
      </w:r>
    </w:p>
    <w:p w:rsidR="00A9367A" w:rsidRPr="00EE678B" w:rsidRDefault="00A9367A" w:rsidP="00A9367A">
      <w:pPr>
        <w:pStyle w:val="ScreenCapture"/>
      </w:pPr>
      <w:r w:rsidRPr="00EE678B">
        <w:t xml:space="preserve">  Drug          : CODEINE SULFATE 60MG TAB</w:t>
      </w:r>
    </w:p>
    <w:p w:rsidR="00A9367A" w:rsidRPr="00EE678B" w:rsidRDefault="00A9367A" w:rsidP="00A9367A">
      <w:pPr>
        <w:pStyle w:val="ScreenCapture"/>
      </w:pPr>
      <w:r w:rsidRPr="00EE678B">
        <w:t xml:space="preserve">  Dosage Ordered: 120(MG)</w:t>
      </w:r>
    </w:p>
    <w:p w:rsidR="00A9367A" w:rsidRPr="00EE678B" w:rsidRDefault="00A9367A" w:rsidP="00A9367A">
      <w:pPr>
        <w:pStyle w:val="ScreenCapture"/>
      </w:pPr>
      <w:r w:rsidRPr="00EE678B">
        <w:t xml:space="preserve">  Dosage Form   : TABLETS</w:t>
      </w:r>
    </w:p>
    <w:p w:rsidR="00A9367A" w:rsidRPr="00EE678B" w:rsidRDefault="00A9367A" w:rsidP="00A9367A">
      <w:pPr>
        <w:pStyle w:val="ScreenCapture"/>
      </w:pPr>
      <w:r w:rsidRPr="00EE678B">
        <w:t xml:space="preserve">  Quantity      : 54</w:t>
      </w:r>
    </w:p>
    <w:p w:rsidR="00A9367A" w:rsidRPr="00EE678B" w:rsidRDefault="00A9367A" w:rsidP="00A9367A">
      <w:pPr>
        <w:pStyle w:val="ScreenCapture"/>
      </w:pPr>
      <w:r w:rsidRPr="00EE678B">
        <w:t xml:space="preserve">  Provider      : TEST,PROVIDER</w:t>
      </w:r>
    </w:p>
    <w:p w:rsidR="00A9367A" w:rsidRPr="00EE678B" w:rsidRDefault="00A9367A" w:rsidP="00A9367A">
      <w:pPr>
        <w:pStyle w:val="ScreenCapture"/>
      </w:pPr>
      <w:r w:rsidRPr="00EE678B">
        <w:t xml:space="preserve">  DEA#          : TA1234563</w:t>
      </w:r>
    </w:p>
    <w:p w:rsidR="00A9367A" w:rsidRPr="00EE678B" w:rsidRDefault="00A9367A" w:rsidP="00A9367A">
      <w:pPr>
        <w:pStyle w:val="ScreenCapture"/>
      </w:pPr>
      <w:r w:rsidRPr="00EE678B">
        <w:t xml:space="preserve">  Site Address  : 2360 E PERSHING BLVD</w:t>
      </w:r>
    </w:p>
    <w:p w:rsidR="00A9367A" w:rsidRPr="00EE678B" w:rsidRDefault="00A9367A" w:rsidP="00A9367A">
      <w:pPr>
        <w:pStyle w:val="ScreenCapture"/>
      </w:pPr>
      <w:r w:rsidRPr="00EE678B">
        <w:t xml:space="preserve">                  2360 East Pershing Boulevard</w:t>
      </w:r>
    </w:p>
    <w:p w:rsidR="00A9367A" w:rsidRPr="00EE678B" w:rsidRDefault="00A9367A" w:rsidP="00A9367A">
      <w:pPr>
        <w:pStyle w:val="ScreenCapture"/>
      </w:pPr>
      <w:r w:rsidRPr="00EE678B">
        <w:t xml:space="preserve">                  CHEYENNE</w:t>
      </w:r>
    </w:p>
    <w:p w:rsidR="00A9367A" w:rsidRPr="00EE678B" w:rsidRDefault="00A9367A" w:rsidP="00A9367A">
      <w:pPr>
        <w:pStyle w:val="ScreenCapture"/>
      </w:pPr>
    </w:p>
    <w:p w:rsidR="00A9367A" w:rsidRPr="00EE678B" w:rsidRDefault="00A9367A" w:rsidP="00A9367A">
      <w:pPr>
        <w:pStyle w:val="ScreenCapture"/>
      </w:pPr>
      <w:r w:rsidRPr="00EE678B">
        <w:t xml:space="preserve">  Differences in CPRS and Pharmacy Pending File</w:t>
      </w:r>
    </w:p>
    <w:p w:rsidR="00A9367A" w:rsidRPr="00EE678B" w:rsidRDefault="00A9367A" w:rsidP="00A9367A">
      <w:pPr>
        <w:pStyle w:val="ScreenCapture"/>
      </w:pPr>
    </w:p>
    <w:p w:rsidR="00A9367A" w:rsidRPr="00EE678B" w:rsidRDefault="00A9367A" w:rsidP="00A9367A">
      <w:pPr>
        <w:pStyle w:val="ScreenCapture"/>
      </w:pPr>
      <w:r w:rsidRPr="00EE678B">
        <w:t xml:space="preserve">  Data Name           CPRS File         Pharmacy Pending File</w:t>
      </w:r>
    </w:p>
    <w:p w:rsidR="00A9367A" w:rsidRPr="00EE678B" w:rsidRDefault="00A9367A" w:rsidP="00A9367A">
      <w:pPr>
        <w:pStyle w:val="ScreenCapture"/>
      </w:pPr>
      <w:r w:rsidRPr="00EE678B">
        <w:t xml:space="preserve">  ---------           ---------         ---------------------</w:t>
      </w:r>
    </w:p>
    <w:p w:rsidR="00A9367A" w:rsidRPr="00EE678B" w:rsidRDefault="00A9367A" w:rsidP="00A9367A">
      <w:pPr>
        <w:pStyle w:val="ScreenCapture"/>
      </w:pPr>
      <w:r w:rsidRPr="00EE678B">
        <w:t xml:space="preserve">  QTY PRESCRIBED      15                30</w:t>
      </w:r>
    </w:p>
    <w:p w:rsidR="00A9367A" w:rsidRPr="00EE678B" w:rsidRDefault="00A9367A" w:rsidP="00A9367A">
      <w:pPr>
        <w:rPr>
          <w:color w:val="000000"/>
        </w:rPr>
      </w:pPr>
    </w:p>
    <w:p w:rsidR="00A9367A" w:rsidRDefault="00A9367A" w:rsidP="00A9367A">
      <w:pPr>
        <w:rPr>
          <w:ins w:id="6373" w:author="Fred Perez" w:date="2019-03-22T09:18:00Z"/>
          <w:color w:val="000000"/>
        </w:rPr>
      </w:pPr>
      <w:r w:rsidRPr="00EE678B">
        <w:rPr>
          <w:color w:val="000000"/>
        </w:rPr>
        <w:t xml:space="preserve">If the error code is related to 'certificate expired', the pending order will be processed (will not be auto-discontinued), and a notification will be sent to the provider with the message, </w:t>
      </w:r>
      <w:bookmarkStart w:id="6374" w:name="p463_545"/>
      <w:bookmarkEnd w:id="6374"/>
      <w:ins w:id="6375" w:author="Fred Perez" w:date="2019-03-22T09:16:00Z">
        <w:r w:rsidR="009C4163" w:rsidRPr="00EE678B">
          <w:rPr>
            <w:color w:val="000000"/>
          </w:rPr>
          <w:t>"</w:t>
        </w:r>
        <w:r w:rsidR="009C4163" w:rsidRPr="00EB0C22">
          <w:t>Rx processed: PIV Card Cert Expired - NO ACTION REQ</w:t>
        </w:r>
        <w:r w:rsidR="009C4163">
          <w:t>”.</w:t>
        </w:r>
      </w:ins>
      <w:del w:id="6376" w:author="Fred Perez" w:date="2019-03-22T09:16:00Z">
        <w:r w:rsidRPr="00EE678B" w:rsidDel="009C4163">
          <w:rPr>
            <w:color w:val="000000"/>
          </w:rPr>
          <w:delText>"DEA certificate expired. Renew your certificate."</w:delText>
        </w:r>
      </w:del>
    </w:p>
    <w:p w:rsidR="009C4163" w:rsidRDefault="009C4163" w:rsidP="00A9367A">
      <w:pPr>
        <w:rPr>
          <w:ins w:id="6377" w:author="Fred Perez" w:date="2019-03-22T09:18:00Z"/>
          <w:color w:val="000000"/>
        </w:rPr>
      </w:pPr>
    </w:p>
    <w:p w:rsidR="009C4163" w:rsidRDefault="009C4163" w:rsidP="009C4163">
      <w:pPr>
        <w:rPr>
          <w:ins w:id="6378" w:author="Fred Perez" w:date="2019-03-22T09:18:00Z"/>
        </w:rPr>
      </w:pPr>
      <w:ins w:id="6379" w:author="Fred Perez" w:date="2019-03-22T09:18:00Z">
        <w:r>
          <w:t>Patch PSO*7.0*545 changed t</w:t>
        </w:r>
        <w:r w:rsidRPr="00EB0C22">
          <w:t xml:space="preserve">he PIV Card Certificate Expiration Alert message from "DEA certificate expired. Renew your certificate." to "Rx processed: PIV Card Cert Expired - NO ACTION REQ". Routine PSOPKIV1 was </w:t>
        </w:r>
        <w:r w:rsidRPr="009331F4">
          <w:rPr>
            <w:color w:val="000000"/>
          </w:rPr>
          <w:t>modified</w:t>
        </w:r>
        <w:r w:rsidRPr="00EB0C22">
          <w:t xml:space="preserve"> to address this change.</w:t>
        </w:r>
      </w:ins>
    </w:p>
    <w:p w:rsidR="009C4163" w:rsidRDefault="009C4163" w:rsidP="009C4163">
      <w:pPr>
        <w:rPr>
          <w:ins w:id="6380" w:author="Fred Perez" w:date="2019-03-22T09:18:00Z"/>
        </w:rPr>
      </w:pPr>
    </w:p>
    <w:p w:rsidR="009C4163" w:rsidRPr="009C4163" w:rsidRDefault="009C4163" w:rsidP="00A9367A">
      <w:ins w:id="6381" w:author="Fred Perez" w:date="2019-03-22T09:18:00Z">
        <w:r>
          <w:t>With PSO7.0*545, t</w:t>
        </w:r>
        <w:r w:rsidRPr="00B348A9">
          <w:t xml:space="preserve">he PIV Card Certificate Revoked Alert message </w:t>
        </w:r>
        <w:r>
          <w:t xml:space="preserve">was also changed </w:t>
        </w:r>
        <w:r w:rsidRPr="00B348A9">
          <w:t xml:space="preserve">from "Med orders(s) DCed. Cert revoked. Contact Pharm." to "Rx NOT processed: PIV Card Certificate Revoked". Routine PSOPKIV1 </w:t>
        </w:r>
        <w:r>
          <w:t>was</w:t>
        </w:r>
        <w:r w:rsidRPr="00B348A9">
          <w:t xml:space="preserve"> modified to address this change.</w:t>
        </w:r>
      </w:ins>
    </w:p>
    <w:p w:rsidR="00A9367A" w:rsidRPr="00EE678B" w:rsidRDefault="00A9367A" w:rsidP="00A9367A">
      <w:pPr>
        <w:rPr>
          <w:color w:val="000000"/>
        </w:rPr>
      </w:pPr>
    </w:p>
    <w:p w:rsidR="00A9367A" w:rsidRPr="00EE678B" w:rsidRDefault="00A9367A" w:rsidP="00A9367A">
      <w:pPr>
        <w:rPr>
          <w:color w:val="000000"/>
        </w:rPr>
      </w:pPr>
      <w:r w:rsidRPr="00EE678B">
        <w:rPr>
          <w:color w:val="000000"/>
        </w:rPr>
        <w:t>The following changes have been made for finishing a CS order:</w:t>
      </w:r>
    </w:p>
    <w:p w:rsidR="00A9367A" w:rsidRPr="00EE678B" w:rsidRDefault="00A9367A" w:rsidP="00A9367A">
      <w:pPr>
        <w:rPr>
          <w:color w:val="000000"/>
        </w:rPr>
      </w:pPr>
    </w:p>
    <w:p w:rsidR="00A9367A" w:rsidRPr="00EE678B" w:rsidRDefault="00A9367A" w:rsidP="00A9367A">
      <w:pPr>
        <w:rPr>
          <w:color w:val="000000"/>
        </w:rPr>
      </w:pPr>
      <w:r w:rsidRPr="00EE678B">
        <w:rPr>
          <w:color w:val="000000"/>
        </w:rPr>
        <w:t>When finishing a pending CS order, if the user does not hold the new PSDRPH security key, the order will be marked as 'Non-Verified'. To verify a 'Non-Verified' CS order, the PSDRPH security key is now required. To discontinue a pending CS order, the PSDRPH security key is now required.</w:t>
      </w:r>
    </w:p>
    <w:p w:rsidR="00A9367A" w:rsidRPr="00EE678B" w:rsidRDefault="00A9367A" w:rsidP="00A9367A">
      <w:pPr>
        <w:pStyle w:val="BodyTextBullet1"/>
      </w:pPr>
      <w:r w:rsidRPr="00EE678B">
        <w:t>The pending order screen will now display the provider's DEA/VA #, the DETOX# (if available), and the site address.</w:t>
      </w:r>
    </w:p>
    <w:p w:rsidR="00A9367A" w:rsidRPr="00EE678B" w:rsidRDefault="00A9367A" w:rsidP="00A9367A">
      <w:pPr>
        <w:pStyle w:val="BodyTextBullet1"/>
      </w:pPr>
      <w:r w:rsidRPr="00EE678B">
        <w:t>When finishing a new pending CS order, the dosage, provider name, or the number of refills will not be allowed editing; however, the user will be allowed to select other possible dosages for the same drug if available. If the changes to the dispense drug results in creating a new order, the user will be notified by the message "</w:t>
      </w:r>
      <w:r w:rsidRPr="00EE678B">
        <w:rPr>
          <w:color w:val="008000"/>
          <w:szCs w:val="24"/>
        </w:rPr>
        <w:t xml:space="preserve"> </w:t>
      </w:r>
      <w:r w:rsidRPr="00EE678B">
        <w:t>Digitally Signed Order – No such changes allowed”. If pharmacy wants to make such changes, then they have to discontinue (DC) the pending order and start a new order. However, the user will be allowed to select other possible dosages for the same drug that does not change the prescribed dosage.</w:t>
      </w:r>
    </w:p>
    <w:p w:rsidR="00A9367A" w:rsidRPr="00EE678B" w:rsidRDefault="00A9367A" w:rsidP="00A9367A">
      <w:pPr>
        <w:pStyle w:val="BodyTextBullet1"/>
      </w:pPr>
      <w:r w:rsidRPr="00EE678B">
        <w:t>When finishing a new pending CS order, the day supply or the quantity will not be allowed to increase but can be decreased. If the day supply is decreased, the number of refills will also be adjusted accordingly depending on the drug setup (maximum refills, not refillable, etc.). The quantity may be auto-calculated to a higher quantity by the system only when the dosage remains the same, but the dispense drug strength is changed – i.e., 2mg tablets #30 is changed to 1mg tablets, the Sig is updated, and the system changes the quantity to 60. A manual change to a higher quantity is not allowed.</w:t>
      </w:r>
    </w:p>
    <w:p w:rsidR="00A9367A" w:rsidRPr="00EE678B" w:rsidRDefault="00A9367A" w:rsidP="00A9367A">
      <w:pPr>
        <w:pStyle w:val="BodyTextBullet1"/>
      </w:pPr>
      <w:r w:rsidRPr="00EE678B">
        <w:t>When finishing a pending CS order or verifying a CS order by the PSDRPH key holder, any edit to some of the key fields, such as dispense drug, dosage, dispense units, issue date, day's supply, quantity or number of refills, will now be captured and stored in the activity log.</w:t>
      </w:r>
    </w:p>
    <w:p w:rsidR="00A9367A" w:rsidRPr="00EE678B" w:rsidRDefault="00A9367A" w:rsidP="00A9367A">
      <w:pPr>
        <w:rPr>
          <w:color w:val="000000"/>
        </w:rPr>
      </w:pPr>
    </w:p>
    <w:p w:rsidR="00A9367A" w:rsidRPr="00EE678B" w:rsidRDefault="00583040" w:rsidP="00F56112">
      <w:pPr>
        <w:ind w:left="1260" w:hanging="1260"/>
        <w:rPr>
          <w:rFonts w:eastAsia="SimSun"/>
          <w:color w:val="000000"/>
          <w:szCs w:val="24"/>
        </w:rPr>
      </w:pPr>
      <w:r>
        <w:rPr>
          <w:noProof/>
        </w:rPr>
        <w:drawing>
          <wp:inline distT="0" distB="0" distL="0" distR="0">
            <wp:extent cx="464820" cy="373380"/>
            <wp:effectExtent l="0" t="0" r="0" b="0"/>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820" cy="373380"/>
                    </a:xfrm>
                    <a:prstGeom prst="rect">
                      <a:avLst/>
                    </a:prstGeom>
                    <a:noFill/>
                    <a:ln>
                      <a:noFill/>
                    </a:ln>
                  </pic:spPr>
                </pic:pic>
              </a:graphicData>
            </a:graphic>
          </wp:inline>
        </w:drawing>
      </w:r>
      <w:r w:rsidR="00A9367A" w:rsidRPr="00EE678B">
        <w:rPr>
          <w:b/>
          <w:color w:val="000000"/>
        </w:rPr>
        <w:t>Note:</w:t>
      </w:r>
      <w:r w:rsidR="00A9367A" w:rsidRPr="00EE678B">
        <w:rPr>
          <w:color w:val="000000"/>
        </w:rPr>
        <w:t xml:space="preserve"> In patch PSO*7*99, a change was made for pending orders not to recalculate the quantity for CS drugs on selecting a different strength of the same drug and resulting in the same prescribed dosage. This change is removed in patch PSO*7*391.</w:t>
      </w:r>
    </w:p>
    <w:p w:rsidR="0080057C" w:rsidRPr="00EE678B" w:rsidRDefault="0080057C" w:rsidP="00026381"/>
    <w:p w:rsidR="0080057C" w:rsidRPr="00EE678B" w:rsidRDefault="00026381" w:rsidP="00026381">
      <w:pPr>
        <w:pStyle w:val="ChapterHeading"/>
      </w:pPr>
      <w:r w:rsidRPr="00EE678B">
        <w:br w:type="page"/>
      </w:r>
      <w:bookmarkStart w:id="6382" w:name="_Toc281915621"/>
      <w:bookmarkStart w:id="6383" w:name="_Toc282161418"/>
      <w:bookmarkStart w:id="6384" w:name="_Toc289281594"/>
      <w:bookmarkStart w:id="6385" w:name="_Toc303286291"/>
      <w:bookmarkStart w:id="6386" w:name="_Toc339962177"/>
      <w:bookmarkStart w:id="6387" w:name="_Toc340138836"/>
      <w:bookmarkStart w:id="6388" w:name="_Toc340139386"/>
      <w:bookmarkStart w:id="6389" w:name="_Toc4140586"/>
      <w:r w:rsidR="00857377" w:rsidRPr="00EE678B">
        <w:t>Chapter</w:t>
      </w:r>
      <w:r w:rsidR="00227D34"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32</w:t>
      </w:r>
      <w:r w:rsidR="00251627">
        <w:rPr>
          <w:noProof/>
        </w:rPr>
        <w:fldChar w:fldCharType="end"/>
      </w:r>
      <w:r w:rsidR="00227D34" w:rsidRPr="00EE678B">
        <w:t>:</w:t>
      </w:r>
      <w:bookmarkStart w:id="6390" w:name="p373"/>
      <w:bookmarkEnd w:id="6390"/>
      <w:r w:rsidR="0080057C" w:rsidRPr="00EE678B">
        <w:t xml:space="preserve"> Error Messages</w:t>
      </w:r>
      <w:bookmarkEnd w:id="6382"/>
      <w:bookmarkEnd w:id="6383"/>
      <w:bookmarkEnd w:id="6384"/>
      <w:bookmarkEnd w:id="6385"/>
      <w:bookmarkEnd w:id="6386"/>
      <w:bookmarkEnd w:id="6387"/>
      <w:bookmarkEnd w:id="6388"/>
      <w:bookmarkEnd w:id="6389"/>
      <w:r w:rsidR="0080057C" w:rsidRPr="00EE678B">
        <w:fldChar w:fldCharType="begin"/>
      </w:r>
      <w:r w:rsidR="0080057C" w:rsidRPr="00EE678B">
        <w:instrText>XE "Error Messages"</w:instrText>
      </w:r>
      <w:r w:rsidR="0080057C" w:rsidRPr="00EE678B">
        <w:fldChar w:fldCharType="end"/>
      </w:r>
    </w:p>
    <w:p w:rsidR="009468C6" w:rsidRPr="00EE678B" w:rsidRDefault="009468C6" w:rsidP="004E0305">
      <w:pPr>
        <w:pStyle w:val="Heading2"/>
      </w:pPr>
      <w:bookmarkStart w:id="6391" w:name="_Toc281915622"/>
      <w:bookmarkStart w:id="6392" w:name="_Toc282161419"/>
      <w:bookmarkStart w:id="6393" w:name="_Toc289281595"/>
      <w:bookmarkStart w:id="6394" w:name="_Toc303286292"/>
      <w:bookmarkStart w:id="6395" w:name="_Toc339962178"/>
      <w:bookmarkStart w:id="6396" w:name="_Toc339962687"/>
      <w:bookmarkStart w:id="6397" w:name="_Toc340138837"/>
      <w:bookmarkStart w:id="6398" w:name="_Toc340139103"/>
      <w:bookmarkStart w:id="6399" w:name="_Toc340139387"/>
      <w:bookmarkStart w:id="6400" w:name="_Toc340143996"/>
      <w:bookmarkStart w:id="6401" w:name="_Toc340144253"/>
      <w:bookmarkStart w:id="6402" w:name="_Toc4140587"/>
      <w:r w:rsidRPr="00EE678B">
        <w:t>Error Information</w:t>
      </w:r>
      <w:bookmarkEnd w:id="6391"/>
      <w:bookmarkEnd w:id="6392"/>
      <w:bookmarkEnd w:id="6393"/>
      <w:bookmarkEnd w:id="6394"/>
      <w:bookmarkEnd w:id="6395"/>
      <w:bookmarkEnd w:id="6396"/>
      <w:bookmarkEnd w:id="6397"/>
      <w:bookmarkEnd w:id="6398"/>
      <w:bookmarkEnd w:id="6399"/>
      <w:bookmarkEnd w:id="6400"/>
      <w:bookmarkEnd w:id="6401"/>
      <w:bookmarkEnd w:id="6402"/>
      <w:r w:rsidRPr="00EE678B">
        <w:fldChar w:fldCharType="begin"/>
      </w:r>
      <w:r w:rsidRPr="00EE678B">
        <w:instrText>XE "Error Information"</w:instrText>
      </w:r>
      <w:r w:rsidRPr="00EE678B">
        <w:fldChar w:fldCharType="end"/>
      </w:r>
    </w:p>
    <w:p w:rsidR="009468C6" w:rsidRPr="00EE678B" w:rsidRDefault="009468C6" w:rsidP="009468C6">
      <w:pPr>
        <w:rPr>
          <w:rFonts w:eastAsia="SimSun"/>
          <w:color w:val="000000"/>
          <w:szCs w:val="24"/>
        </w:rPr>
      </w:pPr>
    </w:p>
    <w:p w:rsidR="009468C6" w:rsidRPr="00EE678B" w:rsidRDefault="009468C6" w:rsidP="009468C6">
      <w:pPr>
        <w:rPr>
          <w:rFonts w:eastAsia="SimSun"/>
          <w:color w:val="000000"/>
          <w:szCs w:val="24"/>
        </w:rPr>
      </w:pPr>
      <w:r w:rsidRPr="00EE678B">
        <w:rPr>
          <w:rFonts w:eastAsia="SimSun"/>
          <w:color w:val="000000"/>
          <w:szCs w:val="24"/>
        </w:rPr>
        <w:t>The text in the error message and reason column will be displayed to the user. The type of error is displayed in column 1.</w:t>
      </w:r>
    </w:p>
    <w:p w:rsidR="009468C6" w:rsidRPr="00EE678B" w:rsidRDefault="001F5BD6" w:rsidP="004E0305">
      <w:pPr>
        <w:pStyle w:val="Heading2"/>
      </w:pPr>
      <w:bookmarkStart w:id="6403" w:name="_Toc281915623"/>
      <w:bookmarkStart w:id="6404" w:name="_Toc282161420"/>
      <w:bookmarkStart w:id="6405" w:name="_Toc289281596"/>
      <w:bookmarkStart w:id="6406" w:name="_Toc303286293"/>
      <w:bookmarkStart w:id="6407" w:name="_Toc339962179"/>
      <w:bookmarkStart w:id="6408" w:name="_Toc339962688"/>
      <w:bookmarkStart w:id="6409" w:name="_Toc340138838"/>
      <w:bookmarkStart w:id="6410" w:name="_Toc340139104"/>
      <w:bookmarkStart w:id="6411" w:name="_Toc340139388"/>
      <w:bookmarkStart w:id="6412" w:name="_Toc340143997"/>
      <w:bookmarkStart w:id="6413" w:name="_Toc340144254"/>
      <w:bookmarkStart w:id="6414" w:name="_Toc4140588"/>
      <w:r w:rsidRPr="00EE678B">
        <w:t xml:space="preserve">Three </w:t>
      </w:r>
      <w:r w:rsidR="009468C6" w:rsidRPr="00EE678B">
        <w:t>Levels of Error Messages</w:t>
      </w:r>
      <w:bookmarkEnd w:id="6403"/>
      <w:bookmarkEnd w:id="6404"/>
      <w:bookmarkEnd w:id="6405"/>
      <w:bookmarkEnd w:id="6406"/>
      <w:bookmarkEnd w:id="6407"/>
      <w:bookmarkEnd w:id="6408"/>
      <w:bookmarkEnd w:id="6409"/>
      <w:bookmarkEnd w:id="6410"/>
      <w:bookmarkEnd w:id="6411"/>
      <w:bookmarkEnd w:id="6412"/>
      <w:bookmarkEnd w:id="6413"/>
      <w:bookmarkEnd w:id="6414"/>
    </w:p>
    <w:tbl>
      <w:tblPr>
        <w:tblW w:w="9540" w:type="dxa"/>
        <w:tblInd w:w="18" w:type="dxa"/>
        <w:tblLook w:val="04A0" w:firstRow="1" w:lastRow="0" w:firstColumn="1" w:lastColumn="0" w:noHBand="0" w:noVBand="1"/>
      </w:tblPr>
      <w:tblGrid>
        <w:gridCol w:w="1440"/>
        <w:gridCol w:w="8100"/>
      </w:tblGrid>
      <w:tr w:rsidR="009468C6" w:rsidRPr="00EE678B" w:rsidTr="0043224F">
        <w:tc>
          <w:tcPr>
            <w:tcW w:w="1440" w:type="dxa"/>
          </w:tcPr>
          <w:p w:rsidR="009468C6" w:rsidRPr="00EE678B" w:rsidRDefault="009468C6" w:rsidP="0043224F">
            <w:pPr>
              <w:spacing w:before="240"/>
              <w:rPr>
                <w:rFonts w:eastAsia="SimSun"/>
                <w:b/>
                <w:color w:val="000000"/>
                <w:szCs w:val="24"/>
              </w:rPr>
            </w:pPr>
            <w:r w:rsidRPr="00EE678B">
              <w:rPr>
                <w:rFonts w:eastAsia="SimSun"/>
                <w:b/>
                <w:color w:val="000000"/>
                <w:szCs w:val="24"/>
              </w:rPr>
              <w:t>System</w:t>
            </w:r>
          </w:p>
        </w:tc>
        <w:tc>
          <w:tcPr>
            <w:tcW w:w="8100" w:type="dxa"/>
          </w:tcPr>
          <w:p w:rsidR="009468C6" w:rsidRPr="00EE678B" w:rsidRDefault="009468C6" w:rsidP="0043224F">
            <w:pPr>
              <w:spacing w:before="240"/>
              <w:rPr>
                <w:rFonts w:eastAsia="SimSun"/>
                <w:color w:val="000000"/>
                <w:szCs w:val="24"/>
              </w:rPr>
            </w:pPr>
            <w:r w:rsidRPr="00EE678B">
              <w:rPr>
                <w:rFonts w:eastAsia="SimSun"/>
                <w:color w:val="000000"/>
                <w:szCs w:val="24"/>
              </w:rPr>
              <w:t>When such an error occurs</w:t>
            </w:r>
            <w:r w:rsidR="001F5BD6" w:rsidRPr="00EE678B">
              <w:rPr>
                <w:rFonts w:eastAsia="SimSun"/>
                <w:color w:val="000000"/>
                <w:szCs w:val="24"/>
              </w:rPr>
              <w:t>,</w:t>
            </w:r>
            <w:r w:rsidRPr="00EE678B">
              <w:rPr>
                <w:rFonts w:eastAsia="SimSun"/>
                <w:color w:val="000000"/>
                <w:szCs w:val="24"/>
              </w:rPr>
              <w:t xml:space="preserve"> no </w:t>
            </w:r>
            <w:r w:rsidR="001F5BD6" w:rsidRPr="00EE678B">
              <w:rPr>
                <w:rFonts w:eastAsia="SimSun"/>
              </w:rPr>
              <w:t xml:space="preserve">Drug Interaction, Duplicate Therapy, or Dosing </w:t>
            </w:r>
            <w:r w:rsidRPr="00EE678B">
              <w:rPr>
                <w:rFonts w:eastAsia="SimSun"/>
                <w:color w:val="000000"/>
                <w:szCs w:val="24"/>
              </w:rPr>
              <w:t>order checks will be performed. Other order checks that do not use the COTS database (FDB) will still be performed such as allergy/ADRs, duplicate drug (for outpatient only) and new CPRS order checks, etc.</w:t>
            </w:r>
          </w:p>
        </w:tc>
      </w:tr>
      <w:tr w:rsidR="009468C6" w:rsidRPr="00EE678B" w:rsidTr="0043224F">
        <w:tc>
          <w:tcPr>
            <w:tcW w:w="1440" w:type="dxa"/>
          </w:tcPr>
          <w:p w:rsidR="009468C6" w:rsidRPr="00EE678B" w:rsidRDefault="009468C6" w:rsidP="0043224F">
            <w:pPr>
              <w:spacing w:before="240"/>
              <w:rPr>
                <w:rFonts w:eastAsia="SimSun"/>
                <w:b/>
                <w:color w:val="000000"/>
                <w:szCs w:val="24"/>
              </w:rPr>
            </w:pPr>
            <w:r w:rsidRPr="00EE678B">
              <w:rPr>
                <w:rFonts w:eastAsia="SimSun"/>
                <w:b/>
                <w:color w:val="000000"/>
                <w:szCs w:val="24"/>
              </w:rPr>
              <w:t xml:space="preserve">Drug </w:t>
            </w:r>
          </w:p>
        </w:tc>
        <w:tc>
          <w:tcPr>
            <w:tcW w:w="8100" w:type="dxa"/>
          </w:tcPr>
          <w:p w:rsidR="001F5BD6" w:rsidRPr="00EE678B" w:rsidRDefault="009468C6" w:rsidP="001F5BD6">
            <w:pPr>
              <w:spacing w:before="240"/>
              <w:rPr>
                <w:rFonts w:eastAsia="SimSun"/>
                <w:color w:val="000000"/>
                <w:sz w:val="24"/>
                <w:szCs w:val="24"/>
              </w:rPr>
            </w:pPr>
            <w:r w:rsidRPr="00EE678B">
              <w:rPr>
                <w:rFonts w:eastAsia="SimSun"/>
                <w:color w:val="000000"/>
                <w:szCs w:val="24"/>
              </w:rPr>
              <w:t xml:space="preserve">The second error level is for the drug and no </w:t>
            </w:r>
            <w:r w:rsidR="001F5BD6" w:rsidRPr="00EE678B">
              <w:rPr>
                <w:rFonts w:eastAsia="SimSun"/>
              </w:rPr>
              <w:t xml:space="preserve">Drug Interaction, Duplicate Therapy, or Dosing </w:t>
            </w:r>
            <w:r w:rsidRPr="00EE678B">
              <w:rPr>
                <w:rFonts w:eastAsia="SimSun"/>
                <w:color w:val="000000"/>
                <w:szCs w:val="24"/>
              </w:rPr>
              <w:t xml:space="preserve">order checks will be performed for a specific drug. </w:t>
            </w:r>
            <w:r w:rsidR="001F5BD6" w:rsidRPr="00EE678B">
              <w:rPr>
                <w:sz w:val="24"/>
                <w:szCs w:val="24"/>
              </w:rPr>
              <w:t>Drug level errors can occur for the prospective drug (drug being processed) or the profile drug. If a drug level error occurs on the prospective drug, no profile drug errors will be displayed. The only exception to this is when you are processing an IV order with multiple prospective drugs (i.e. multiple IV Additives). Profile drug level errors will only be shown once per patient session</w:t>
            </w:r>
            <w:r w:rsidR="001F5BD6" w:rsidRPr="00EE678B">
              <w:rPr>
                <w:rFonts w:eastAsia="SimSun"/>
                <w:color w:val="000000"/>
                <w:sz w:val="24"/>
                <w:szCs w:val="24"/>
              </w:rPr>
              <w:t>.</w:t>
            </w:r>
          </w:p>
          <w:p w:rsidR="009468C6" w:rsidRPr="00EE678B" w:rsidRDefault="001F5BD6" w:rsidP="0043224F">
            <w:pPr>
              <w:spacing w:before="240"/>
              <w:rPr>
                <w:rFonts w:eastAsia="SimSun"/>
                <w:color w:val="000000"/>
                <w:szCs w:val="24"/>
              </w:rPr>
            </w:pPr>
            <w:r w:rsidRPr="00EE678B">
              <w:rPr>
                <w:sz w:val="24"/>
                <w:szCs w:val="24"/>
              </w:rPr>
              <w:t>There are two reasons that a drug level error is generated; the drug is not matched to NDF or the drug is matched to NDF, but the VA Product to which it is matched does not have a GCNSEQNO assigned or the GCNSEQNO assigned does not match up to the GCNSEQNO in the COTS database. The latter (GCNSENO mismatch) is rare.</w:t>
            </w:r>
          </w:p>
        </w:tc>
      </w:tr>
      <w:tr w:rsidR="00B6775B" w:rsidRPr="00EE678B" w:rsidTr="0043224F">
        <w:tc>
          <w:tcPr>
            <w:tcW w:w="1440" w:type="dxa"/>
          </w:tcPr>
          <w:p w:rsidR="00B6775B" w:rsidRPr="00EE678B" w:rsidRDefault="00B6775B" w:rsidP="0043224F">
            <w:pPr>
              <w:spacing w:before="240"/>
              <w:rPr>
                <w:rFonts w:eastAsia="SimSun"/>
                <w:b/>
                <w:color w:val="000000"/>
                <w:szCs w:val="24"/>
              </w:rPr>
            </w:pPr>
            <w:r w:rsidRPr="00EE678B">
              <w:rPr>
                <w:rFonts w:eastAsia="SimSun"/>
                <w:b/>
              </w:rPr>
              <w:t>Order</w:t>
            </w:r>
          </w:p>
        </w:tc>
        <w:tc>
          <w:tcPr>
            <w:tcW w:w="8100" w:type="dxa"/>
          </w:tcPr>
          <w:p w:rsidR="00B6775B" w:rsidRPr="00EE678B" w:rsidRDefault="00B6775B" w:rsidP="001F5BD6">
            <w:pPr>
              <w:spacing w:before="240"/>
              <w:rPr>
                <w:rFonts w:eastAsia="SimSun"/>
                <w:color w:val="000000"/>
                <w:szCs w:val="24"/>
              </w:rPr>
            </w:pPr>
            <w:r w:rsidRPr="00EE678B">
              <w:t xml:space="preserve">The third error level is for the order. Order level errors will only occur with dosing order checks. Please see the </w:t>
            </w:r>
            <w:hyperlink r:id="rId39" w:history="1">
              <w:r w:rsidRPr="00EE678B">
                <w:rPr>
                  <w:i/>
                </w:rPr>
                <w:t>Dosing Order Check User Manual</w:t>
              </w:r>
            </w:hyperlink>
            <w:r w:rsidRPr="00EE678B">
              <w:t xml:space="preserve"> for more information.</w:t>
            </w:r>
          </w:p>
        </w:tc>
      </w:tr>
    </w:tbl>
    <w:p w:rsidR="009468C6" w:rsidRPr="00EE678B" w:rsidRDefault="009468C6" w:rsidP="0080057C">
      <w:pPr>
        <w:rPr>
          <w:rFonts w:eastAsia="SimSun"/>
          <w:color w:val="000000"/>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05"/>
        <w:gridCol w:w="2426"/>
        <w:gridCol w:w="1915"/>
        <w:gridCol w:w="3696"/>
      </w:tblGrid>
      <w:tr w:rsidR="0080057C" w:rsidRPr="00EE678B" w:rsidTr="004F6865">
        <w:trPr>
          <w:cantSplit/>
          <w:trHeight w:val="422"/>
          <w:tblHeader/>
        </w:trPr>
        <w:tc>
          <w:tcPr>
            <w:tcW w:w="1226"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Error Level</w:t>
            </w:r>
          </w:p>
        </w:tc>
        <w:tc>
          <w:tcPr>
            <w:tcW w:w="2485"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Error Message</w:t>
            </w:r>
          </w:p>
        </w:tc>
        <w:tc>
          <w:tcPr>
            <w:tcW w:w="1959"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Reason</w:t>
            </w:r>
          </w:p>
        </w:tc>
        <w:tc>
          <w:tcPr>
            <w:tcW w:w="3798" w:type="dxa"/>
            <w:shd w:val="clear" w:color="auto" w:fill="D9D9D9"/>
            <w:vAlign w:val="center"/>
          </w:tcPr>
          <w:p w:rsidR="0080057C" w:rsidRPr="00EE678B" w:rsidRDefault="0080057C" w:rsidP="004F6865">
            <w:pPr>
              <w:keepNext/>
              <w:spacing w:before="60" w:after="60"/>
              <w:jc w:val="center"/>
              <w:rPr>
                <w:rFonts w:ascii="Arial" w:hAnsi="Arial" w:cs="Arial"/>
                <w:b/>
                <w:iCs/>
              </w:rPr>
            </w:pPr>
            <w:r w:rsidRPr="00EE678B">
              <w:rPr>
                <w:rFonts w:ascii="Arial" w:hAnsi="Arial" w:cs="Arial"/>
                <w:b/>
                <w:iCs/>
              </w:rPr>
              <w:t>Why message is being displayed.</w:t>
            </w:r>
          </w:p>
        </w:tc>
      </w:tr>
      <w:tr w:rsidR="0080057C" w:rsidRPr="00EE678B" w:rsidTr="00F811C3">
        <w:trPr>
          <w:cantSplit/>
          <w:trHeight w:val="458"/>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Vendor Database cannot be reached.</w:t>
            </w:r>
          </w:p>
        </w:tc>
        <w:tc>
          <w:tcPr>
            <w:tcW w:w="3798" w:type="dxa"/>
          </w:tcPr>
          <w:p w:rsidR="0080057C" w:rsidRPr="00EE678B" w:rsidRDefault="0080057C" w:rsidP="00B42359">
            <w:pPr>
              <w:spacing w:before="40" w:after="40"/>
            </w:pPr>
            <w:r w:rsidRPr="00EE678B">
              <w:t>The connectivity to the vendor database has gone down. A MailMan message is sent to the G. PSS ORDER CHECKS mail group when the link goes down and when it comes back up.</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The connection to the vendor database has been disabled.</w:t>
            </w:r>
          </w:p>
        </w:tc>
        <w:tc>
          <w:tcPr>
            <w:tcW w:w="3798" w:type="dxa"/>
          </w:tcPr>
          <w:p w:rsidR="0080057C" w:rsidRPr="00EE678B" w:rsidRDefault="0080057C" w:rsidP="00B42359">
            <w:pPr>
              <w:spacing w:before="40" w:after="40"/>
            </w:pPr>
            <w:r w:rsidRPr="00EE678B">
              <w:t>A user has executed the Enable/Disable Vendor Database Link [PSS ENABLE/DISABLE DB LINK] option and disabled the interface.</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spacing w:before="40" w:after="40"/>
            </w:pPr>
            <w:r w:rsidRPr="00EE678B">
              <w:t>No Enhanced Order Checks can be performed</w:t>
            </w:r>
          </w:p>
        </w:tc>
        <w:tc>
          <w:tcPr>
            <w:tcW w:w="1959" w:type="dxa"/>
          </w:tcPr>
          <w:p w:rsidR="0080057C" w:rsidRPr="00EE678B" w:rsidRDefault="0080057C" w:rsidP="00B42359">
            <w:pPr>
              <w:spacing w:before="40" w:after="40"/>
            </w:pPr>
            <w:r w:rsidRPr="00EE678B">
              <w:t>Vendor database updates are being processed</w:t>
            </w:r>
          </w:p>
        </w:tc>
        <w:tc>
          <w:tcPr>
            <w:tcW w:w="3798" w:type="dxa"/>
          </w:tcPr>
          <w:p w:rsidR="0080057C" w:rsidRPr="00EE678B" w:rsidRDefault="0080057C" w:rsidP="00B42359">
            <w:pPr>
              <w:spacing w:before="40" w:after="40"/>
            </w:pPr>
            <w:r w:rsidRPr="00EE678B">
              <w:t>The vendor database (custom and standard data) is being updated using the DATUP (Data Update) process.</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System</w:t>
            </w:r>
          </w:p>
        </w:tc>
        <w:tc>
          <w:tcPr>
            <w:tcW w:w="2485" w:type="dxa"/>
          </w:tcPr>
          <w:p w:rsidR="0080057C" w:rsidRPr="00EE678B" w:rsidRDefault="0080057C" w:rsidP="00B42359">
            <w:pPr>
              <w:rPr>
                <w:color w:val="000000"/>
                <w:szCs w:val="24"/>
              </w:rPr>
            </w:pPr>
            <w:r w:rsidRPr="00EE678B">
              <w:t>“Signature Failed</w:t>
            </w:r>
            <w:r w:rsidR="00D8267F" w:rsidRPr="00EE678B">
              <w:t xml:space="preserve"> </w:t>
            </w:r>
            <w:r w:rsidRPr="00EE678B">
              <w:t>– Order Auto Discontinued”</w:t>
            </w:r>
          </w:p>
        </w:tc>
        <w:tc>
          <w:tcPr>
            <w:tcW w:w="1959" w:type="dxa"/>
          </w:tcPr>
          <w:p w:rsidR="0080057C" w:rsidRPr="00EE678B" w:rsidRDefault="0080057C" w:rsidP="00B42359">
            <w:pPr>
              <w:spacing w:before="40" w:after="40"/>
            </w:pPr>
            <w:r w:rsidRPr="00EE678B">
              <w:t>Hash Mismatch</w:t>
            </w:r>
          </w:p>
        </w:tc>
        <w:tc>
          <w:tcPr>
            <w:tcW w:w="3798" w:type="dxa"/>
          </w:tcPr>
          <w:p w:rsidR="0080057C" w:rsidRPr="00EE678B" w:rsidRDefault="0080057C" w:rsidP="00B42359">
            <w:pPr>
              <w:spacing w:before="40" w:after="40"/>
            </w:pPr>
            <w:r w:rsidRPr="00EE678B">
              <w:rPr>
                <w:color w:val="000000"/>
                <w:szCs w:val="24"/>
              </w:rPr>
              <w:t xml:space="preserve">Original digitally signed CS order placed in CPRS is checked to ensure data fields are not altered from the time the order is signed in CPRS and later selected for processing in backdoor pharmacy. </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Syste</w:t>
            </w:r>
            <w:bookmarkStart w:id="6415" w:name="p374"/>
            <w:bookmarkEnd w:id="6415"/>
            <w:r w:rsidRPr="00EE678B">
              <w:rPr>
                <w:iCs/>
              </w:rPr>
              <w:t>m</w:t>
            </w:r>
          </w:p>
        </w:tc>
        <w:tc>
          <w:tcPr>
            <w:tcW w:w="2485" w:type="dxa"/>
          </w:tcPr>
          <w:p w:rsidR="0080057C" w:rsidRPr="00EE678B" w:rsidRDefault="00E145A3" w:rsidP="00B42359">
            <w:pPr>
              <w:spacing w:before="40" w:after="40"/>
            </w:pPr>
            <w:bookmarkStart w:id="6416" w:name="p466_545"/>
            <w:bookmarkEnd w:id="6416"/>
            <w:ins w:id="6417" w:author="Fred Perez" w:date="2019-03-22T09:34:00Z">
              <w:r w:rsidRPr="00EE678B">
                <w:rPr>
                  <w:color w:val="000000"/>
                  <w:szCs w:val="24"/>
                </w:rPr>
                <w:t>“</w:t>
              </w:r>
              <w:bookmarkStart w:id="6418" w:name="p456_545"/>
              <w:bookmarkEnd w:id="6418"/>
              <w:r w:rsidRPr="00CF2EE5">
                <w:rPr>
                  <w:color w:val="000000"/>
                  <w:szCs w:val="24"/>
                </w:rPr>
                <w:t>Rx processed: PIV Card Cert Expired - NO ACTION REQ</w:t>
              </w:r>
              <w:r>
                <w:rPr>
                  <w:color w:val="000000"/>
                  <w:szCs w:val="24"/>
                </w:rPr>
                <w:t>”</w:t>
              </w:r>
            </w:ins>
            <w:del w:id="6419" w:author="Fred Perez" w:date="2019-03-22T09:34:00Z">
              <w:r w:rsidR="0080057C" w:rsidRPr="00EE678B" w:rsidDel="00E145A3">
                <w:rPr>
                  <w:color w:val="000000"/>
                  <w:szCs w:val="24"/>
                </w:rPr>
                <w:delText>“DEA certificate expired. Renew your certificate.”</w:delText>
              </w:r>
            </w:del>
          </w:p>
        </w:tc>
        <w:tc>
          <w:tcPr>
            <w:tcW w:w="1959" w:type="dxa"/>
          </w:tcPr>
          <w:p w:rsidR="0080057C" w:rsidRPr="00EE678B" w:rsidRDefault="0080057C" w:rsidP="00B42359">
            <w:pPr>
              <w:spacing w:before="40" w:after="40"/>
            </w:pPr>
            <w:r w:rsidRPr="00EE678B">
              <w:rPr>
                <w:color w:val="000000"/>
                <w:szCs w:val="24"/>
              </w:rPr>
              <w:t>Validity of the DEA certificate.</w:t>
            </w:r>
          </w:p>
        </w:tc>
        <w:tc>
          <w:tcPr>
            <w:tcW w:w="3798" w:type="dxa"/>
          </w:tcPr>
          <w:p w:rsidR="0080057C" w:rsidRPr="00EE678B" w:rsidRDefault="0080057C" w:rsidP="00B42359">
            <w:pPr>
              <w:spacing w:before="40" w:after="40"/>
            </w:pPr>
            <w:r w:rsidRPr="00EE678B">
              <w:rPr>
                <w:color w:val="000000"/>
                <w:szCs w:val="24"/>
              </w:rPr>
              <w:t>Kernel API check for the validity of the DEA certificate. If certificate is revoked or expired, the API will return the appropriate error code.</w:t>
            </w:r>
          </w:p>
        </w:tc>
      </w:tr>
      <w:tr w:rsidR="00B6775B" w:rsidRPr="00EE678B" w:rsidTr="00F811C3">
        <w:trPr>
          <w:cantSplit/>
        </w:trPr>
        <w:tc>
          <w:tcPr>
            <w:tcW w:w="1226" w:type="dxa"/>
          </w:tcPr>
          <w:p w:rsidR="00B6775B" w:rsidRPr="00EE678B" w:rsidRDefault="00B6775B" w:rsidP="00B42359">
            <w:pPr>
              <w:spacing w:before="40" w:after="40"/>
              <w:rPr>
                <w:iCs/>
              </w:rPr>
            </w:pPr>
            <w:r w:rsidRPr="00EE678B">
              <w:rPr>
                <w:iCs/>
              </w:rPr>
              <w:t>System</w:t>
            </w:r>
          </w:p>
        </w:tc>
        <w:tc>
          <w:tcPr>
            <w:tcW w:w="2485" w:type="dxa"/>
          </w:tcPr>
          <w:p w:rsidR="00B6775B" w:rsidRPr="00EE678B" w:rsidRDefault="00B6775B" w:rsidP="00B42359">
            <w:pPr>
              <w:spacing w:before="40" w:after="40"/>
            </w:pPr>
            <w:r w:rsidRPr="00EE678B">
              <w:t>No Enhanced Order Checks can be performed</w:t>
            </w:r>
          </w:p>
        </w:tc>
        <w:tc>
          <w:tcPr>
            <w:tcW w:w="1959" w:type="dxa"/>
          </w:tcPr>
          <w:p w:rsidR="00B6775B" w:rsidRPr="00EE678B" w:rsidRDefault="00B6775B" w:rsidP="00B42359">
            <w:pPr>
              <w:spacing w:before="40" w:after="40"/>
            </w:pPr>
            <w:r w:rsidRPr="00EE678B">
              <w:t>An unexpected error has occurred</w:t>
            </w:r>
          </w:p>
        </w:tc>
        <w:tc>
          <w:tcPr>
            <w:tcW w:w="3798" w:type="dxa"/>
          </w:tcPr>
          <w:p w:rsidR="00B6775B" w:rsidRPr="00EE678B" w:rsidRDefault="00B6775B" w:rsidP="00B42359">
            <w:pPr>
              <w:spacing w:before="40" w:after="40"/>
            </w:pPr>
            <w:r w:rsidRPr="00EE678B">
              <w:t>There is a system network problem and the vendor database cannot be reached or a software interface issue.</w:t>
            </w:r>
          </w:p>
        </w:tc>
      </w:tr>
      <w:tr w:rsidR="009726FE" w:rsidRPr="00EE678B" w:rsidTr="00F811C3">
        <w:trPr>
          <w:cantSplit/>
        </w:trPr>
        <w:tc>
          <w:tcPr>
            <w:tcW w:w="1226" w:type="dxa"/>
          </w:tcPr>
          <w:p w:rsidR="009726FE" w:rsidRPr="00EE678B" w:rsidRDefault="009726FE" w:rsidP="00B42359">
            <w:pPr>
              <w:spacing w:before="40" w:after="40"/>
              <w:rPr>
                <w:iCs/>
              </w:rPr>
            </w:pPr>
            <w:bookmarkStart w:id="6420" w:name="Page_451"/>
            <w:bookmarkStart w:id="6421" w:name="Page_448"/>
            <w:bookmarkEnd w:id="6420"/>
            <w:bookmarkEnd w:id="6421"/>
            <w:r>
              <w:rPr>
                <w:iCs/>
              </w:rPr>
              <w:t>System</w:t>
            </w:r>
          </w:p>
        </w:tc>
        <w:tc>
          <w:tcPr>
            <w:tcW w:w="2485" w:type="dxa"/>
          </w:tcPr>
          <w:p w:rsidR="009726FE" w:rsidRPr="00EE678B" w:rsidRDefault="009726FE" w:rsidP="00B42359">
            <w:pPr>
              <w:spacing w:before="40" w:after="40"/>
            </w:pPr>
            <w:r>
              <w:t>No Dosing Order Checks can be performed</w:t>
            </w:r>
          </w:p>
        </w:tc>
        <w:tc>
          <w:tcPr>
            <w:tcW w:w="1959" w:type="dxa"/>
          </w:tcPr>
          <w:p w:rsidR="009726FE" w:rsidRPr="00EE678B" w:rsidRDefault="009726FE" w:rsidP="00B42359">
            <w:pPr>
              <w:spacing w:before="40" w:after="40"/>
            </w:pPr>
            <w:r>
              <w:t>Dosing Order Checks are disabled</w:t>
            </w:r>
          </w:p>
        </w:tc>
        <w:tc>
          <w:tcPr>
            <w:tcW w:w="3798" w:type="dxa"/>
          </w:tcPr>
          <w:p w:rsidR="009726FE" w:rsidRPr="00EE678B" w:rsidRDefault="009726FE" w:rsidP="00B42359">
            <w:pPr>
              <w:spacing w:before="40" w:after="40"/>
            </w:pPr>
            <w:r>
              <w:t xml:space="preserve">A user has executed the </w:t>
            </w:r>
            <w:r w:rsidRPr="00A66434">
              <w:rPr>
                <w:i/>
              </w:rPr>
              <w:t>Enable/Disable Dosing Order Checks</w:t>
            </w:r>
            <w:r w:rsidRPr="00A66434">
              <w:t xml:space="preserve"> [PSS Dosing Order Checks] option</w:t>
            </w:r>
            <w:r>
              <w:t>.</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EE678B" w:rsidRDefault="0080057C" w:rsidP="00B42359">
            <w:pPr>
              <w:spacing w:before="40" w:after="40"/>
            </w:pPr>
            <w:r w:rsidRPr="00EE678B">
              <w:t>Enhanced Order Checks cannot be performed for Local or Local Outpatient Drug: &lt;DRUG NAME&gt;</w:t>
            </w:r>
          </w:p>
        </w:tc>
        <w:tc>
          <w:tcPr>
            <w:tcW w:w="1959" w:type="dxa"/>
          </w:tcPr>
          <w:p w:rsidR="0080057C" w:rsidRPr="00EE678B" w:rsidRDefault="0080057C" w:rsidP="00B42359">
            <w:pPr>
              <w:spacing w:before="40" w:after="40"/>
            </w:pPr>
            <w:r w:rsidRPr="00EE678B">
              <w:t>Drug not matched to NDF</w:t>
            </w:r>
          </w:p>
        </w:tc>
        <w:tc>
          <w:tcPr>
            <w:tcW w:w="3798" w:type="dxa"/>
          </w:tcPr>
          <w:p w:rsidR="0080057C" w:rsidRPr="00EE678B" w:rsidRDefault="0080057C" w:rsidP="00B42359">
            <w:pPr>
              <w:spacing w:before="40" w:after="40"/>
            </w:pPr>
            <w:r w:rsidRPr="00EE678B">
              <w:t>The local drug being ordered/ or on profile has not been matched to NDF. Matching the drug to a VA Product will eliminate this message.</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29591D" w:rsidRDefault="0080057C" w:rsidP="00B42359">
            <w:pPr>
              <w:spacing w:before="40" w:after="120"/>
            </w:pPr>
            <w:r w:rsidRPr="0029591D">
              <w:t>Order Checks could not be done for Remote</w:t>
            </w:r>
            <w:r w:rsidRPr="0029591D">
              <w:rPr>
                <w:szCs w:val="24"/>
              </w:rPr>
              <w:t xml:space="preserve"> </w:t>
            </w:r>
            <w:r w:rsidRPr="0029591D">
              <w:t>Drug: &lt;DRUG NAME&gt;, please complete a manual check for Drug Interactions and Duplicate Therapy.</w:t>
            </w:r>
          </w:p>
          <w:p w:rsidR="0080057C" w:rsidRPr="0029591D" w:rsidRDefault="0080057C" w:rsidP="00B42359">
            <w:pPr>
              <w:spacing w:before="40" w:after="40"/>
            </w:pPr>
            <w:r w:rsidRPr="0029591D">
              <w:t>Remote order indicator</w:t>
            </w:r>
          </w:p>
        </w:tc>
        <w:tc>
          <w:tcPr>
            <w:tcW w:w="1959" w:type="dxa"/>
          </w:tcPr>
          <w:p w:rsidR="0080057C" w:rsidRPr="0029591D" w:rsidRDefault="0080057C" w:rsidP="00B42359">
            <w:pPr>
              <w:spacing w:before="40" w:after="40"/>
            </w:pPr>
          </w:p>
        </w:tc>
        <w:tc>
          <w:tcPr>
            <w:tcW w:w="3798" w:type="dxa"/>
          </w:tcPr>
          <w:p w:rsidR="0080057C" w:rsidRPr="0029591D" w:rsidRDefault="0080057C" w:rsidP="00B42359">
            <w:pPr>
              <w:spacing w:before="40" w:after="40"/>
            </w:pPr>
            <w:r w:rsidRPr="0029591D">
              <w:t>If this error message is displayed, it means that the VA product that the local or</w:t>
            </w:r>
            <w:r w:rsidRPr="0029591D">
              <w:rPr>
                <w:szCs w:val="24"/>
              </w:rPr>
              <w:t xml:space="preserve"> </w:t>
            </w:r>
            <w:r w:rsidRPr="0029591D">
              <w:t>remote drug being ordered/or on the</w:t>
            </w:r>
            <w:r w:rsidRPr="0029591D">
              <w:rPr>
                <w:szCs w:val="24"/>
              </w:rPr>
              <w:t xml:space="preserve"> </w:t>
            </w:r>
            <w:r w:rsidRPr="0029591D">
              <w:t>local</w:t>
            </w:r>
            <w:r w:rsidRPr="0029591D">
              <w:rPr>
                <w:szCs w:val="24"/>
              </w:rPr>
              <w:t xml:space="preserve"> </w:t>
            </w:r>
            <w:r w:rsidRPr="0029591D">
              <w:t xml:space="preserve">or remote profile does not have a GCNSEQNO or in rare cases, the GCNSEQNO assigned to the VA Product does not match up with a GCNSEQNO in the vendor database. </w:t>
            </w:r>
          </w:p>
        </w:tc>
      </w:tr>
      <w:tr w:rsidR="0080057C" w:rsidRPr="00EE678B" w:rsidTr="00F811C3">
        <w:trPr>
          <w:cantSplit/>
        </w:trPr>
        <w:tc>
          <w:tcPr>
            <w:tcW w:w="1226" w:type="dxa"/>
          </w:tcPr>
          <w:p w:rsidR="0080057C" w:rsidRPr="00EE678B" w:rsidRDefault="0080057C" w:rsidP="00B42359">
            <w:pPr>
              <w:spacing w:before="40" w:after="40"/>
              <w:rPr>
                <w:iCs/>
              </w:rPr>
            </w:pPr>
            <w:r w:rsidRPr="00EE678B">
              <w:rPr>
                <w:iCs/>
              </w:rPr>
              <w:t>Drug</w:t>
            </w:r>
          </w:p>
        </w:tc>
        <w:tc>
          <w:tcPr>
            <w:tcW w:w="2485" w:type="dxa"/>
          </w:tcPr>
          <w:p w:rsidR="0080057C" w:rsidRPr="0029591D" w:rsidRDefault="0080057C" w:rsidP="00B42359">
            <w:pPr>
              <w:spacing w:before="40" w:after="40"/>
            </w:pPr>
            <w:r w:rsidRPr="0029591D">
              <w:t>Enhanced Order Checks cannot be performed for Orderable Item: &lt;OI NAME&gt;</w:t>
            </w:r>
          </w:p>
        </w:tc>
        <w:tc>
          <w:tcPr>
            <w:tcW w:w="1959" w:type="dxa"/>
          </w:tcPr>
          <w:p w:rsidR="0080057C" w:rsidRPr="0029591D" w:rsidRDefault="0080057C" w:rsidP="00B42359">
            <w:pPr>
              <w:spacing w:before="40" w:after="40"/>
            </w:pPr>
            <w:r w:rsidRPr="0029591D">
              <w:t>No active Dispense Drug found</w:t>
            </w:r>
          </w:p>
        </w:tc>
        <w:tc>
          <w:tcPr>
            <w:tcW w:w="3798" w:type="dxa"/>
          </w:tcPr>
          <w:p w:rsidR="0080057C" w:rsidRPr="0029591D" w:rsidRDefault="0080057C" w:rsidP="00B42359">
            <w:pPr>
              <w:spacing w:before="40" w:after="40"/>
            </w:pPr>
            <w:r w:rsidRPr="0029591D">
              <w:t>Highly unlikely that this error would be seen. At the time the order check was being performed the orderable item did not have an active dispense drug associated.</w:t>
            </w:r>
          </w:p>
        </w:tc>
      </w:tr>
    </w:tbl>
    <w:p w:rsidR="0080057C" w:rsidRPr="00EE678B" w:rsidRDefault="0080057C" w:rsidP="0080057C">
      <w:pPr>
        <w:rPr>
          <w:rFonts w:eastAsia="SimSun"/>
          <w:color w:val="000000"/>
          <w:szCs w:val="24"/>
        </w:rPr>
      </w:pPr>
    </w:p>
    <w:p w:rsidR="00BF30B9" w:rsidRPr="00EE678B" w:rsidRDefault="00026381" w:rsidP="00026381">
      <w:pPr>
        <w:pStyle w:val="ChapterHeading"/>
      </w:pPr>
      <w:r w:rsidRPr="00EE678B">
        <w:rPr>
          <w:rFonts w:eastAsia="SimSun"/>
        </w:rPr>
        <w:br w:type="page"/>
      </w:r>
      <w:bookmarkStart w:id="6422" w:name="_Toc339962180"/>
      <w:bookmarkStart w:id="6423" w:name="_Toc340138839"/>
      <w:bookmarkStart w:id="6424" w:name="_Toc340139389"/>
      <w:bookmarkStart w:id="6425" w:name="_Toc4140589"/>
      <w:r w:rsidR="00BF30B9" w:rsidRPr="00EE678B">
        <w:t>Chapter</w:t>
      </w:r>
      <w:r w:rsidR="00227D34" w:rsidRPr="00EE678B">
        <w:t xml:space="preserve"> </w:t>
      </w:r>
      <w:r w:rsidR="00251627">
        <w:rPr>
          <w:noProof/>
        </w:rPr>
        <w:fldChar w:fldCharType="begin"/>
      </w:r>
      <w:r w:rsidR="00251627">
        <w:rPr>
          <w:noProof/>
        </w:rPr>
        <w:instrText xml:space="preserve"> SEQ CHPNUM \* Arabic \* MERGEFORMAT </w:instrText>
      </w:r>
      <w:r w:rsidR="00251627">
        <w:rPr>
          <w:noProof/>
        </w:rPr>
        <w:fldChar w:fldCharType="separate"/>
      </w:r>
      <w:r w:rsidR="00766F5B">
        <w:rPr>
          <w:noProof/>
        </w:rPr>
        <w:t>33</w:t>
      </w:r>
      <w:r w:rsidR="00251627">
        <w:rPr>
          <w:noProof/>
        </w:rPr>
        <w:fldChar w:fldCharType="end"/>
      </w:r>
      <w:r w:rsidR="00227D34" w:rsidRPr="00EE678B">
        <w:t>:</w:t>
      </w:r>
      <w:r w:rsidR="00BF30B9" w:rsidRPr="00EE678B">
        <w:t xml:space="preserve"> Security Keys</w:t>
      </w:r>
      <w:bookmarkEnd w:id="6422"/>
      <w:bookmarkEnd w:id="6423"/>
      <w:bookmarkEnd w:id="6424"/>
      <w:bookmarkEnd w:id="6425"/>
      <w:r w:rsidR="00BF30B9" w:rsidRPr="00EE678B">
        <w:fldChar w:fldCharType="begin"/>
      </w:r>
      <w:r w:rsidR="00BF30B9" w:rsidRPr="00EE678B">
        <w:instrText>XE "Security Keys"</w:instrText>
      </w:r>
      <w:r w:rsidR="00BF30B9" w:rsidRPr="00EE678B">
        <w:fldChar w:fldCharType="end"/>
      </w:r>
    </w:p>
    <w:p w:rsidR="00BF30B9" w:rsidRPr="00EE678B" w:rsidRDefault="00BF30B9" w:rsidP="00BF30B9">
      <w:pPr>
        <w:rPr>
          <w:color w:val="000000"/>
          <w:szCs w:val="20"/>
        </w:rPr>
      </w:pPr>
    </w:p>
    <w:p w:rsidR="00BF30B9" w:rsidRPr="00EE678B" w:rsidRDefault="00BF30B9" w:rsidP="00BF30B9">
      <w:pPr>
        <w:rPr>
          <w:color w:val="000000"/>
          <w:szCs w:val="20"/>
        </w:rPr>
      </w:pPr>
      <w:r w:rsidRPr="00EE678B">
        <w:rPr>
          <w:color w:val="000000"/>
          <w:szCs w:val="20"/>
        </w:rPr>
        <w:t>A security key is a unique entry in t</w:t>
      </w:r>
      <w:r w:rsidR="0029591D">
        <w:rPr>
          <w:color w:val="000000"/>
          <w:szCs w:val="20"/>
        </w:rPr>
        <w:t>he Security Key file (^DIC(19.1</w:t>
      </w:r>
      <w:r w:rsidRPr="00EE678B">
        <w:rPr>
          <w:color w:val="000000"/>
          <w:szCs w:val="20"/>
        </w:rPr>
        <w:t>)</w:t>
      </w:r>
      <w:r w:rsidR="0029591D">
        <w:rPr>
          <w:color w:val="000000"/>
          <w:szCs w:val="20"/>
        </w:rPr>
        <w:t>,</w:t>
      </w:r>
      <w:r w:rsidRPr="00EE678B">
        <w:rPr>
          <w:color w:val="000000"/>
          <w:szCs w:val="20"/>
        </w:rPr>
        <w:t xml:space="preserve"> which may prevent access to a specific option or action by including the key as part of the option’s entry in the Option file (^DIC(19,). Only users entered in the Holder field of the Security Key file may access the option or action.</w:t>
      </w:r>
    </w:p>
    <w:p w:rsidR="00BF30B9" w:rsidRPr="00EE678B" w:rsidRDefault="00BF30B9" w:rsidP="004E0305">
      <w:pPr>
        <w:pStyle w:val="Heading2"/>
      </w:pPr>
      <w:bookmarkStart w:id="6426" w:name="_New_or_Modified"/>
      <w:bookmarkStart w:id="6427" w:name="_Toc339962181"/>
      <w:bookmarkStart w:id="6428" w:name="_Toc339962689"/>
      <w:bookmarkStart w:id="6429" w:name="_Toc340138840"/>
      <w:bookmarkStart w:id="6430" w:name="_Toc340139105"/>
      <w:bookmarkStart w:id="6431" w:name="_Toc340139390"/>
      <w:bookmarkStart w:id="6432" w:name="_Toc340143998"/>
      <w:bookmarkStart w:id="6433" w:name="_Toc340144255"/>
      <w:bookmarkStart w:id="6434" w:name="_Toc4140590"/>
      <w:bookmarkEnd w:id="6426"/>
      <w:r w:rsidRPr="00EE678B">
        <w:t>Security Keys</w:t>
      </w:r>
      <w:bookmarkEnd w:id="6427"/>
      <w:bookmarkEnd w:id="6428"/>
      <w:bookmarkEnd w:id="6429"/>
      <w:bookmarkEnd w:id="6430"/>
      <w:bookmarkEnd w:id="6431"/>
      <w:bookmarkEnd w:id="6432"/>
      <w:bookmarkEnd w:id="6433"/>
      <w:bookmarkEnd w:id="6434"/>
    </w:p>
    <w:p w:rsidR="00BF30B9" w:rsidRPr="00EE678B" w:rsidRDefault="00BF30B9" w:rsidP="00BF30B9">
      <w:pPr>
        <w:rPr>
          <w:color w:val="000000"/>
          <w:szCs w:val="20"/>
        </w:rPr>
      </w:pPr>
    </w:p>
    <w:p w:rsidR="00BF30B9" w:rsidRPr="00EE678B" w:rsidRDefault="00BF30B9" w:rsidP="007A1309">
      <w:pPr>
        <w:pStyle w:val="Heading3"/>
      </w:pPr>
      <w:bookmarkStart w:id="6435" w:name="_Toc339962182"/>
      <w:bookmarkStart w:id="6436" w:name="_Toc339962690"/>
      <w:bookmarkStart w:id="6437" w:name="_Toc340138841"/>
      <w:bookmarkStart w:id="6438" w:name="_Toc340139106"/>
      <w:bookmarkStart w:id="6439" w:name="_Toc340139391"/>
      <w:bookmarkStart w:id="6440" w:name="_Toc340143999"/>
      <w:bookmarkStart w:id="6441" w:name="_Toc340144256"/>
      <w:bookmarkStart w:id="6442" w:name="_Toc4140591"/>
      <w:r w:rsidRPr="00EE678B">
        <w:t>PSO TRICARE/CHAMPVA</w:t>
      </w:r>
      <w:bookmarkEnd w:id="6435"/>
      <w:bookmarkEnd w:id="6436"/>
      <w:bookmarkEnd w:id="6437"/>
      <w:bookmarkEnd w:id="6438"/>
      <w:bookmarkEnd w:id="6439"/>
      <w:bookmarkEnd w:id="6440"/>
      <w:bookmarkEnd w:id="6441"/>
      <w:bookmarkEnd w:id="6442"/>
    </w:p>
    <w:p w:rsidR="00F10BFF" w:rsidRPr="00EE678B" w:rsidRDefault="00F10BFF" w:rsidP="00BF30B9">
      <w:pPr>
        <w:rPr>
          <w:color w:val="000000"/>
          <w:szCs w:val="20"/>
        </w:rPr>
      </w:pPr>
    </w:p>
    <w:p w:rsidR="00BF30B9" w:rsidRPr="00EE678B" w:rsidRDefault="00BF30B9" w:rsidP="00BF30B9">
      <w:pPr>
        <w:rPr>
          <w:color w:val="000000"/>
          <w:szCs w:val="20"/>
        </w:rPr>
      </w:pPr>
      <w:r w:rsidRPr="00EE678B">
        <w:rPr>
          <w:color w:val="000000"/>
          <w:szCs w:val="20"/>
        </w:rPr>
        <w:t xml:space="preserve">PSO*7*385 renamed the PSO TRICARE security key to PSO TRICARE/CHAMPVA. Please see </w:t>
      </w:r>
      <w:hyperlink w:anchor="_TRICARE/CHAMPVA_Eligible_Outpatient" w:history="1">
        <w:r w:rsidRPr="00EE678B">
          <w:rPr>
            <w:color w:val="0000FF"/>
            <w:szCs w:val="20"/>
            <w:u w:val="single"/>
          </w:rPr>
          <w:t>TRICARE/CHAMPVA Eligible Outpatient Override Function</w:t>
        </w:r>
      </w:hyperlink>
      <w:r w:rsidRPr="00EE678B">
        <w:rPr>
          <w:color w:val="000000"/>
          <w:szCs w:val="20"/>
        </w:rPr>
        <w:t xml:space="preserve"> for further information on this security key.</w:t>
      </w:r>
    </w:p>
    <w:p w:rsidR="00BF30B9" w:rsidRPr="00EE678B" w:rsidRDefault="00BF30B9" w:rsidP="00BF30B9">
      <w:pPr>
        <w:rPr>
          <w:color w:val="000000"/>
          <w:szCs w:val="20"/>
        </w:rPr>
      </w:pPr>
    </w:p>
    <w:p w:rsidR="00BF30B9" w:rsidRPr="00EE678B" w:rsidRDefault="00BF30B9" w:rsidP="007A1309">
      <w:pPr>
        <w:pStyle w:val="Heading3"/>
      </w:pPr>
      <w:bookmarkStart w:id="6443" w:name="_Toc339962183"/>
      <w:bookmarkStart w:id="6444" w:name="_Toc339962691"/>
      <w:bookmarkStart w:id="6445" w:name="_Toc340138842"/>
      <w:bookmarkStart w:id="6446" w:name="_Toc340139107"/>
      <w:bookmarkStart w:id="6447" w:name="_Toc340139392"/>
      <w:bookmarkStart w:id="6448" w:name="_Toc340144000"/>
      <w:bookmarkStart w:id="6449" w:name="_Toc340144257"/>
      <w:bookmarkStart w:id="6450" w:name="_Toc4140592"/>
      <w:r w:rsidRPr="00EE678B">
        <w:t>PSO TRICARE/CHAMPVA MGR</w:t>
      </w:r>
      <w:bookmarkEnd w:id="6443"/>
      <w:bookmarkEnd w:id="6444"/>
      <w:bookmarkEnd w:id="6445"/>
      <w:bookmarkEnd w:id="6446"/>
      <w:bookmarkEnd w:id="6447"/>
      <w:bookmarkEnd w:id="6448"/>
      <w:bookmarkEnd w:id="6449"/>
      <w:bookmarkEnd w:id="6450"/>
    </w:p>
    <w:p w:rsidR="00F10BFF" w:rsidRPr="00EE678B" w:rsidRDefault="00F10BFF" w:rsidP="00BF30B9">
      <w:pPr>
        <w:rPr>
          <w:color w:val="000000"/>
          <w:szCs w:val="20"/>
        </w:rPr>
      </w:pPr>
    </w:p>
    <w:p w:rsidR="00BF30B9" w:rsidRPr="00EE678B" w:rsidRDefault="00BF30B9" w:rsidP="00BF30B9">
      <w:pPr>
        <w:rPr>
          <w:color w:val="000000"/>
        </w:rPr>
      </w:pPr>
      <w:r w:rsidRPr="00EE678B">
        <w:rPr>
          <w:color w:val="000000"/>
          <w:szCs w:val="20"/>
        </w:rPr>
        <w:t xml:space="preserve">PSO*7*385 renamed the PSO TRICARE MGR security key to PSO TRICARE/CHAMPVA MGR. Please see </w:t>
      </w:r>
      <w:hyperlink w:anchor="Page_297" w:history="1">
        <w:r w:rsidRPr="00EE678B">
          <w:rPr>
            <w:color w:val="0000FF"/>
            <w:szCs w:val="20"/>
            <w:u w:val="single"/>
          </w:rPr>
          <w:t>TRICARE CHAMPVA Bypass/Override Report</w:t>
        </w:r>
      </w:hyperlink>
      <w:r w:rsidRPr="00EE678B">
        <w:rPr>
          <w:color w:val="000000"/>
          <w:szCs w:val="20"/>
        </w:rPr>
        <w:t xml:space="preserve"> for further information on this security key</w:t>
      </w:r>
      <w:r w:rsidRPr="00EE678B">
        <w:rPr>
          <w:color w:val="000000"/>
        </w:rPr>
        <w:t>.</w:t>
      </w:r>
    </w:p>
    <w:p w:rsidR="00BF30B9" w:rsidRPr="00EE678B" w:rsidRDefault="00BF30B9" w:rsidP="00BF30B9"/>
    <w:p w:rsidR="00BF30B9" w:rsidRPr="00EE678B" w:rsidRDefault="00BF30B9" w:rsidP="00BF30B9">
      <w:pPr>
        <w:rPr>
          <w:rFonts w:ascii="Arial" w:hAnsi="Arial"/>
          <w:b/>
          <w:bCs/>
          <w:color w:val="000000"/>
        </w:rPr>
      </w:pPr>
      <w:bookmarkStart w:id="6451" w:name="_Toc339962184"/>
      <w:bookmarkStart w:id="6452" w:name="_Toc339962692"/>
      <w:bookmarkStart w:id="6453" w:name="_Toc340138843"/>
      <w:bookmarkStart w:id="6454" w:name="_Toc340139108"/>
      <w:bookmarkStart w:id="6455" w:name="_Toc340139393"/>
      <w:bookmarkStart w:id="6456" w:name="_Toc340144001"/>
      <w:bookmarkStart w:id="6457" w:name="_Toc340144258"/>
      <w:r w:rsidRPr="00EE678B">
        <w:rPr>
          <w:rFonts w:ascii="Arial" w:hAnsi="Arial"/>
          <w:b/>
          <w:bCs/>
          <w:color w:val="000000"/>
        </w:rPr>
        <w:t>PSO TECH ADV</w:t>
      </w:r>
      <w:bookmarkEnd w:id="6451"/>
      <w:bookmarkEnd w:id="6452"/>
      <w:bookmarkEnd w:id="6453"/>
      <w:bookmarkEnd w:id="6454"/>
      <w:bookmarkEnd w:id="6455"/>
      <w:bookmarkEnd w:id="6456"/>
      <w:bookmarkEnd w:id="6457"/>
    </w:p>
    <w:p w:rsidR="00F10BFF" w:rsidRPr="00EE678B" w:rsidRDefault="00F10BFF" w:rsidP="00BF30B9">
      <w:pPr>
        <w:rPr>
          <w:color w:val="000000"/>
        </w:rPr>
      </w:pPr>
    </w:p>
    <w:p w:rsidR="00BF30B9" w:rsidRPr="00EE678B" w:rsidRDefault="00BF30B9" w:rsidP="00BF30B9">
      <w:pPr>
        <w:rPr>
          <w:color w:val="000000"/>
        </w:rPr>
      </w:pPr>
      <w:r w:rsidRPr="00EE678B">
        <w:rPr>
          <w:color w:val="000000"/>
        </w:rPr>
        <w:t xml:space="preserve">PSO*7*386 added the PSO TECH ADV security key for use of holding and unholding prescriptions. Please see </w:t>
      </w:r>
      <w:hyperlink w:anchor="Hold_UnHold" w:history="1">
        <w:r w:rsidRPr="00EE678B">
          <w:rPr>
            <w:color w:val="0000FF"/>
            <w:u w:val="single"/>
          </w:rPr>
          <w:t>Holding and Unholding a Prescription</w:t>
        </w:r>
      </w:hyperlink>
      <w:r w:rsidRPr="00EE678B">
        <w:rPr>
          <w:color w:val="000000"/>
        </w:rPr>
        <w:t xml:space="preserve"> for further information on this security key.</w:t>
      </w:r>
    </w:p>
    <w:p w:rsidR="00BF30B9" w:rsidRPr="00EE678B" w:rsidRDefault="00BF30B9" w:rsidP="00BF30B9">
      <w:pPr>
        <w:rPr>
          <w:color w:val="000000"/>
        </w:rPr>
      </w:pPr>
    </w:p>
    <w:p w:rsidR="00BF30B9" w:rsidRPr="00EE678B" w:rsidRDefault="00BF30B9" w:rsidP="00BF30B9">
      <w:pPr>
        <w:rPr>
          <w:rStyle w:val="Heading3Char"/>
        </w:rPr>
      </w:pPr>
      <w:bookmarkStart w:id="6458" w:name="_Toc359245543"/>
      <w:bookmarkStart w:id="6459" w:name="_Toc4140593"/>
      <w:r w:rsidRPr="00EE678B">
        <w:rPr>
          <w:rStyle w:val="Heading3Char"/>
        </w:rPr>
        <w:t>PSO EPHARMACY SITE MANAGER</w:t>
      </w:r>
      <w:bookmarkEnd w:id="6458"/>
      <w:bookmarkEnd w:id="6459"/>
    </w:p>
    <w:p w:rsidR="00F10BFF" w:rsidRPr="00EE678B" w:rsidRDefault="00F10BFF" w:rsidP="00BF30B9"/>
    <w:p w:rsidR="00BF30B9" w:rsidRDefault="00BF30B9" w:rsidP="00BF30B9">
      <w:r w:rsidRPr="00EE678B">
        <w:t xml:space="preserve">PSO*7*421 added the PSO EPHARMACY SITE MANAGER security key for use of changing ePharmacy Site Parameters. Please see </w:t>
      </w:r>
      <w:hyperlink w:anchor="ePharmSiteParam" w:history="1">
        <w:r w:rsidRPr="00EE678B">
          <w:rPr>
            <w:rStyle w:val="Hyperlink"/>
          </w:rPr>
          <w:t>ePharmacy Site Parameters</w:t>
        </w:r>
      </w:hyperlink>
      <w:r w:rsidRPr="00EE678B">
        <w:t xml:space="preserve"> for further information on this security key.</w:t>
      </w:r>
    </w:p>
    <w:p w:rsidR="00BE3967" w:rsidRDefault="00BE3967" w:rsidP="00BF30B9"/>
    <w:p w:rsidR="00BE3967" w:rsidRPr="00EE678B" w:rsidRDefault="00BE3967" w:rsidP="00BE3967">
      <w:pPr>
        <w:rPr>
          <w:color w:val="000000"/>
        </w:rPr>
      </w:pPr>
      <w:bookmarkStart w:id="6460" w:name="_Toc453012770"/>
      <w:bookmarkStart w:id="6461" w:name="_Toc4140594"/>
      <w:r w:rsidRPr="00EE678B">
        <w:rPr>
          <w:rStyle w:val="Heading3Char"/>
        </w:rPr>
        <w:t>PSO</w:t>
      </w:r>
      <w:r>
        <w:rPr>
          <w:rStyle w:val="Heading3Char"/>
        </w:rPr>
        <w:t xml:space="preserve"> SPMP ADMIN</w:t>
      </w:r>
      <w:bookmarkEnd w:id="6460"/>
      <w:bookmarkEnd w:id="6461"/>
    </w:p>
    <w:p w:rsidR="00BE3967" w:rsidRDefault="00BE3967" w:rsidP="00BE3967">
      <w:pPr>
        <w:pStyle w:val="NormalWeb"/>
        <w:rPr>
          <w:color w:val="000000"/>
        </w:rPr>
      </w:pPr>
    </w:p>
    <w:p w:rsidR="00BE3967" w:rsidRPr="00D46E62" w:rsidRDefault="00BE3967" w:rsidP="00BE3967">
      <w:pPr>
        <w:pStyle w:val="NormalWeb"/>
        <w:rPr>
          <w:color w:val="000000"/>
        </w:rPr>
      </w:pPr>
      <w:r w:rsidRPr="00D46E62">
        <w:rPr>
          <w:color w:val="000000"/>
        </w:rPr>
        <w:t xml:space="preserve">The </w:t>
      </w:r>
      <w:r w:rsidRPr="0098631C">
        <w:rPr>
          <w:color w:val="000000"/>
        </w:rPr>
        <w:t xml:space="preserve">PSO SPMP ADMIN security key is used for controlling access to the SPMP options.  Please see the </w:t>
      </w:r>
      <w:bookmarkStart w:id="6462" w:name="p398_add_pso_spmp_admin_to_scty_keys"/>
      <w:bookmarkStart w:id="6463" w:name="p349"/>
      <w:r w:rsidRPr="00E3580A">
        <w:rPr>
          <w:color w:val="000000"/>
        </w:rPr>
        <w:fldChar w:fldCharType="begin"/>
      </w:r>
      <w:r w:rsidRPr="00E3580A">
        <w:rPr>
          <w:color w:val="000000"/>
        </w:rPr>
        <w:instrText xml:space="preserve"> HYPERLINK  \l "p349_view_edit_asap_defs" </w:instrText>
      </w:r>
      <w:r w:rsidRPr="00E3580A">
        <w:rPr>
          <w:color w:val="000000"/>
        </w:rPr>
        <w:fldChar w:fldCharType="separate"/>
      </w:r>
      <w:r w:rsidRPr="00E3580A">
        <w:rPr>
          <w:rStyle w:val="Hyperlink"/>
        </w:rPr>
        <w:t>State Prescription Monitoring Program (SPMP) Menu [PSO SPMP MENU]</w:t>
      </w:r>
      <w:r w:rsidRPr="00E3580A">
        <w:rPr>
          <w:color w:val="000000"/>
        </w:rPr>
        <w:fldChar w:fldCharType="end"/>
      </w:r>
      <w:bookmarkEnd w:id="6462"/>
      <w:r w:rsidRPr="0098631C">
        <w:rPr>
          <w:color w:val="000000"/>
        </w:rPr>
        <w:t xml:space="preserve"> option </w:t>
      </w:r>
      <w:bookmarkEnd w:id="6463"/>
      <w:r w:rsidRPr="0098631C">
        <w:rPr>
          <w:color w:val="000000"/>
        </w:rPr>
        <w:t>for</w:t>
      </w:r>
      <w:r w:rsidRPr="00D46E62">
        <w:rPr>
          <w:color w:val="000000"/>
        </w:rPr>
        <w:t xml:space="preserve"> further information on this security key.</w:t>
      </w:r>
    </w:p>
    <w:p w:rsidR="00BE3967" w:rsidRPr="00EE678B" w:rsidRDefault="00BE3967" w:rsidP="00BF30B9"/>
    <w:p w:rsidR="00BF30B9" w:rsidRPr="00EE678B" w:rsidRDefault="00BF30B9" w:rsidP="00C57AC4">
      <w:pPr>
        <w:rPr>
          <w:color w:val="000000"/>
        </w:rPr>
      </w:pPr>
    </w:p>
    <w:p w:rsidR="00950502" w:rsidRPr="00EE678B" w:rsidRDefault="00950502" w:rsidP="00950502">
      <w:pPr>
        <w:pStyle w:val="ChapterHeading"/>
        <w:rPr>
          <w:ins w:id="6464" w:author="Fred Perez" w:date="2019-03-22T09:24:00Z"/>
        </w:rPr>
      </w:pPr>
      <w:ins w:id="6465" w:author="Fred Perez" w:date="2019-03-22T09:24:00Z">
        <w:r w:rsidRPr="00EE678B">
          <w:rPr>
            <w:rFonts w:eastAsia="SimSun"/>
          </w:rPr>
          <w:br w:type="page"/>
        </w:r>
        <w:bookmarkStart w:id="6466" w:name="p459_545"/>
        <w:bookmarkStart w:id="6467" w:name="p468_545"/>
        <w:bookmarkStart w:id="6468" w:name="_Toc3272198"/>
        <w:bookmarkStart w:id="6469" w:name="_Toc4140595"/>
        <w:bookmarkEnd w:id="6466"/>
        <w:bookmarkEnd w:id="6467"/>
        <w:r w:rsidRPr="00EE678B">
          <w:t xml:space="preserve">Chapter </w:t>
        </w:r>
        <w:r w:rsidRPr="00EE678B">
          <w:fldChar w:fldCharType="begin"/>
        </w:r>
        <w:r w:rsidRPr="00EE678B">
          <w:instrText xml:space="preserve"> SEQ CHPNUM \* Arabic \* MERGEFORMAT </w:instrText>
        </w:r>
        <w:r w:rsidRPr="00EE678B">
          <w:fldChar w:fldCharType="separate"/>
        </w:r>
        <w:r>
          <w:rPr>
            <w:noProof/>
          </w:rPr>
          <w:t>3</w:t>
        </w:r>
        <w:r w:rsidRPr="00EE678B">
          <w:rPr>
            <w:noProof/>
          </w:rPr>
          <w:fldChar w:fldCharType="end"/>
        </w:r>
        <w:r>
          <w:rPr>
            <w:noProof/>
            <w:lang w:val="en-US"/>
          </w:rPr>
          <w:t>4</w:t>
        </w:r>
        <w:r w:rsidRPr="00EE678B">
          <w:t xml:space="preserve">: </w:t>
        </w:r>
        <w:r>
          <w:rPr>
            <w:lang w:val="en-US"/>
          </w:rPr>
          <w:t>DEA ePCS Utility</w:t>
        </w:r>
        <w:bookmarkEnd w:id="6468"/>
        <w:bookmarkEnd w:id="6469"/>
        <w:r w:rsidRPr="00EE678B">
          <w:fldChar w:fldCharType="begin"/>
        </w:r>
        <w:r w:rsidRPr="00EE678B">
          <w:instrText>XE "Security Keys"</w:instrText>
        </w:r>
        <w:r w:rsidRPr="00EE678B">
          <w:fldChar w:fldCharType="end"/>
        </w:r>
      </w:ins>
    </w:p>
    <w:p w:rsidR="00950502" w:rsidRDefault="00950502" w:rsidP="00950502">
      <w:pPr>
        <w:pStyle w:val="Heading2"/>
        <w:rPr>
          <w:ins w:id="6470" w:author="Fred Perez" w:date="2019-03-22T09:24:00Z"/>
        </w:rPr>
      </w:pPr>
      <w:bookmarkStart w:id="6471" w:name="_Toc3272199"/>
      <w:bookmarkStart w:id="6472" w:name="_Toc4140596"/>
      <w:ins w:id="6473" w:author="Fred Perez" w:date="2019-03-22T09:24:00Z">
        <w:r w:rsidRPr="00EC52B0">
          <w:t>Overview</w:t>
        </w:r>
        <w:bookmarkEnd w:id="6471"/>
        <w:bookmarkEnd w:id="6472"/>
      </w:ins>
    </w:p>
    <w:p w:rsidR="00950502" w:rsidRPr="00EC52B0" w:rsidRDefault="00950502" w:rsidP="00950502">
      <w:pPr>
        <w:rPr>
          <w:ins w:id="6474" w:author="Fred Perez" w:date="2019-03-22T09:24:00Z"/>
          <w:lang w:val="x-none" w:eastAsia="x-none"/>
        </w:rPr>
      </w:pPr>
    </w:p>
    <w:p w:rsidR="00950502" w:rsidRDefault="00950502" w:rsidP="00950502">
      <w:pPr>
        <w:rPr>
          <w:ins w:id="6475" w:author="Fred Perez" w:date="2019-03-22T09:25:00Z"/>
        </w:rPr>
      </w:pPr>
      <w:ins w:id="6476" w:author="Fred Perez" w:date="2019-03-22T09:25:00Z">
        <w:r w:rsidRPr="00EA7CF5">
          <w:fldChar w:fldCharType="begin"/>
        </w:r>
        <w:r w:rsidRPr="00EA7CF5">
          <w:instrText xml:space="preserve"> XE </w:instrText>
        </w:r>
        <w:r>
          <w:instrText>“DEA ePCS Utility</w:instrText>
        </w:r>
        <w:r w:rsidRPr="00EA7CF5">
          <w:instrText>:</w:instrText>
        </w:r>
        <w:r>
          <w:instrText>Overview”</w:instrText>
        </w:r>
        <w:r w:rsidRPr="00EA7CF5">
          <w:instrText xml:space="preserve"> </w:instrText>
        </w:r>
        <w:r w:rsidRPr="00EA7CF5">
          <w:fldChar w:fldCharType="end"/>
        </w:r>
        <w:r w:rsidRPr="00EA7CF5">
          <w:fldChar w:fldCharType="begin"/>
        </w:r>
        <w:r w:rsidRPr="00EA7CF5">
          <w:instrText xml:space="preserve">XE </w:instrText>
        </w:r>
        <w:r>
          <w:instrText>“Overview:DEA ePCS Utility”</w:instrText>
        </w:r>
        <w:r w:rsidRPr="00EA7CF5">
          <w:fldChar w:fldCharType="end"/>
        </w:r>
        <w:r>
          <w:t>This section describes modifications and enhancements to meet the requirements proposed by the DEA Interim Final Rule (IFR) for Electronic Prescriptions for Controlled Substances effective as of June 1, 2010. This functionality was initially introduced by Kernel Patch XU*8.0*580.</w:t>
        </w:r>
      </w:ins>
    </w:p>
    <w:p w:rsidR="00950502" w:rsidRDefault="00950502" w:rsidP="00950502">
      <w:pPr>
        <w:rPr>
          <w:ins w:id="6477" w:author="Fred Perez" w:date="2019-03-22T09:25:00Z"/>
        </w:rPr>
      </w:pPr>
    </w:p>
    <w:p w:rsidR="00950502" w:rsidRDefault="00950502" w:rsidP="00950502">
      <w:pPr>
        <w:rPr>
          <w:ins w:id="6478" w:author="Fred Perez" w:date="2019-03-22T09:25:00Z"/>
        </w:rPr>
      </w:pPr>
      <w:ins w:id="6479" w:author="Fred Perez" w:date="2019-03-22T09:25:00Z">
        <w:r>
          <w:t xml:space="preserve">Under the </w:t>
        </w:r>
        <w:r w:rsidRPr="006D6D98">
          <w:t>Clinical Ancillary Services (CAS) Medication Permission/Dispensing Updates (MPDU)</w:t>
        </w:r>
        <w:r>
          <w:t xml:space="preserve"> project, and with the direction of VA Pharmacy Benefits Management (PBM), the functionality described in this chapter has been migrated from the Kernel (XU) Namespace to the Outpatient Pharmacy (PSO) Namespace. The information in this chapter was previously included in the Kernel Systems Management Guide, but with the release of Patch PSO*7*545 it has been moved to this document.</w:t>
        </w:r>
      </w:ins>
    </w:p>
    <w:p w:rsidR="00950502" w:rsidRDefault="00950502" w:rsidP="00950502">
      <w:pPr>
        <w:rPr>
          <w:ins w:id="6480" w:author="Fred Perez" w:date="2019-03-22T09:25:00Z"/>
        </w:rPr>
      </w:pPr>
    </w:p>
    <w:p w:rsidR="00950502" w:rsidRDefault="00950502" w:rsidP="00950502">
      <w:pPr>
        <w:rPr>
          <w:ins w:id="6481" w:author="Fred Perez" w:date="2019-03-22T09:25:00Z"/>
        </w:rPr>
      </w:pPr>
      <w:ins w:id="6482" w:author="Fred Perez" w:date="2019-03-22T09:25:00Z">
        <w:r>
          <w:t>Kernel Patch XU*8.0*689 will mark the options previously under the ePCS DEA Utility Functions [XU EPCS UTILITY FUNCTIONS] as OUT OF ORDER (refer to Kernel Patch XU*8.0*689 for details).</w:t>
        </w:r>
      </w:ins>
    </w:p>
    <w:p w:rsidR="00950502" w:rsidRDefault="00950502" w:rsidP="00950502">
      <w:pPr>
        <w:rPr>
          <w:ins w:id="6483" w:author="Fred Perez" w:date="2019-03-22T09:25:00Z"/>
        </w:rPr>
      </w:pPr>
    </w:p>
    <w:p w:rsidR="00950502" w:rsidRDefault="00950502" w:rsidP="00950502">
      <w:pPr>
        <w:rPr>
          <w:ins w:id="6484" w:author="Fred Perez" w:date="2019-03-22T09:25:00Z"/>
        </w:rPr>
      </w:pPr>
      <w:ins w:id="6485" w:author="Fred Perez" w:date="2019-03-22T09:25:00Z">
        <w:r>
          <w:t>Patch PSO*7.0*545 will migrate the above functionality from the XU Namespace to the PSO Namespace (i.e., ePCS DEA Utility Functions [PSO EPCS UTILITY FUNCTIONS]).</w:t>
        </w:r>
      </w:ins>
    </w:p>
    <w:p w:rsidR="00950502" w:rsidRDefault="00950502" w:rsidP="00950502">
      <w:pPr>
        <w:rPr>
          <w:ins w:id="6486" w:author="Fred Perez" w:date="2019-03-22T09:25:00Z"/>
        </w:rPr>
      </w:pPr>
    </w:p>
    <w:p w:rsidR="00950502" w:rsidRDefault="00950502" w:rsidP="00950502">
      <w:pPr>
        <w:rPr>
          <w:ins w:id="6487" w:author="Fred Perez" w:date="2019-03-22T09:25:00Z"/>
        </w:rPr>
      </w:pPr>
      <w:ins w:id="6488" w:author="Fred Perez" w:date="2019-03-22T09:25:00Z">
        <w:r>
          <w:t>Associated with Patch PSO*7*545, the release of Kernel Patch XU*8.0*688 modifies the Kernel Package to support the ability to use multiple DEA Numbers. Patch XU*8.0*688 introduces the following:</w:t>
        </w:r>
      </w:ins>
    </w:p>
    <w:p w:rsidR="00950502" w:rsidRDefault="00950502" w:rsidP="00950502">
      <w:pPr>
        <w:pStyle w:val="BodyTextBullet1"/>
        <w:rPr>
          <w:ins w:id="6489" w:author="Fred Perez" w:date="2019-03-22T09:25:00Z"/>
        </w:rPr>
      </w:pPr>
      <w:ins w:id="6490" w:author="Fred Perez" w:date="2019-03-22T09:25:00Z">
        <w:r>
          <w:t>Creates a new file, DEA NUMBERS FILE (#8991.9). This file is used to store a provider’s DEA NUMBER information.</w:t>
        </w:r>
      </w:ins>
    </w:p>
    <w:p w:rsidR="00950502" w:rsidRDefault="00950502" w:rsidP="00950502">
      <w:pPr>
        <w:pStyle w:val="BodyTextBullet1"/>
        <w:rPr>
          <w:ins w:id="6491" w:author="Fred Perez" w:date="2019-03-22T09:25:00Z"/>
        </w:rPr>
      </w:pPr>
      <w:ins w:id="6492" w:author="Fred Perez" w:date="2019-03-22T09:25:00Z">
        <w:r>
          <w:t>Creates a new multiple field, NEW DEA #'S (#53.21), in the NEW PERSON FILE (#200). This new multiple field includes a reference to the DEA NUMBERS FILE (#8991.9).</w:t>
        </w:r>
      </w:ins>
    </w:p>
    <w:p w:rsidR="00950502" w:rsidRDefault="00950502" w:rsidP="00950502">
      <w:pPr>
        <w:pStyle w:val="BodyTextBullet1"/>
        <w:rPr>
          <w:ins w:id="6493" w:author="Fred Perez" w:date="2019-03-22T09:25:00Z"/>
        </w:rPr>
      </w:pPr>
      <w:ins w:id="6494" w:author="Fred Perez" w:date="2019-03-22T09:25:00Z">
        <w:r>
          <w:t>Creates a new file, DEA BUSINESS ACTIVITY CODES (#8991.8). This file is used to  store the business activity code of providers associated with DEA Numbers.</w:t>
        </w:r>
      </w:ins>
    </w:p>
    <w:p w:rsidR="00950502" w:rsidRDefault="00950502" w:rsidP="00950502">
      <w:pPr>
        <w:pStyle w:val="Heading2"/>
        <w:rPr>
          <w:ins w:id="6495" w:author="Fred Perez" w:date="2019-03-22T09:25:00Z"/>
        </w:rPr>
      </w:pPr>
      <w:bookmarkStart w:id="6496" w:name="_Toc3272210"/>
      <w:bookmarkStart w:id="6497" w:name="_Toc4140597"/>
      <w:ins w:id="6498" w:author="Fred Perez" w:date="2019-03-22T09:25:00Z">
        <w:r w:rsidRPr="00E72113">
          <w:t>Using the DEA ePCS Utility</w:t>
        </w:r>
        <w:bookmarkEnd w:id="6496"/>
        <w:bookmarkEnd w:id="6497"/>
      </w:ins>
    </w:p>
    <w:p w:rsidR="00950502" w:rsidRDefault="00950502" w:rsidP="00950502">
      <w:pPr>
        <w:rPr>
          <w:ins w:id="6499" w:author="Fred Perez" w:date="2019-03-22T09:25:00Z"/>
          <w:lang w:eastAsia="x-none"/>
        </w:rPr>
      </w:pPr>
    </w:p>
    <w:p w:rsidR="00950502" w:rsidRPr="007A1733" w:rsidRDefault="00950502" w:rsidP="00950502">
      <w:pPr>
        <w:rPr>
          <w:ins w:id="6500" w:author="Fred Perez" w:date="2019-03-22T09:25:00Z"/>
        </w:rPr>
      </w:pPr>
      <w:ins w:id="6501" w:author="Fred Perez" w:date="2019-03-22T09:25:00Z">
        <w:r w:rsidRPr="00EA7CF5">
          <w:fldChar w:fldCharType="begin"/>
        </w:r>
        <w:r w:rsidRPr="00EA7CF5">
          <w:instrText xml:space="preserve"> XE </w:instrText>
        </w:r>
        <w:r>
          <w:instrText>“</w:instrText>
        </w:r>
        <w:r w:rsidRPr="00EA7CF5">
          <w:instrText>Options:</w:instrText>
        </w:r>
        <w:r>
          <w:instrText>DEA ePCS Utility”</w:instrText>
        </w:r>
        <w:r w:rsidRPr="00EA7CF5">
          <w:instrText xml:space="preserve"> </w:instrText>
        </w:r>
        <w:r w:rsidRPr="00EA7CF5">
          <w:fldChar w:fldCharType="end"/>
        </w:r>
        <w:r w:rsidRPr="00EA7CF5">
          <w:fldChar w:fldCharType="begin"/>
        </w:r>
        <w:r w:rsidRPr="00EA7CF5">
          <w:instrText xml:space="preserve"> XE </w:instrText>
        </w:r>
        <w:r>
          <w:instrText>“</w:instrText>
        </w:r>
        <w:r w:rsidRPr="00EA7CF5">
          <w:instrText>Menus:</w:instrText>
        </w:r>
        <w:r>
          <w:instrText>DEA ePCS Utility”</w:instrText>
        </w:r>
        <w:r w:rsidRPr="00EA7CF5">
          <w:instrText xml:space="preserve"> </w:instrText>
        </w:r>
        <w:r w:rsidRPr="00EA7CF5">
          <w:fldChar w:fldCharType="end"/>
        </w:r>
        <w:r w:rsidRPr="00EA7CF5">
          <w:fldChar w:fldCharType="begin"/>
        </w:r>
        <w:r w:rsidRPr="00EA7CF5">
          <w:instrText xml:space="preserve"> XE </w:instrText>
        </w:r>
        <w:r>
          <w:instrText>“DEA ePCS Utility</w:instrText>
        </w:r>
        <w:r w:rsidRPr="00EA7CF5">
          <w:instrText>:Options</w:instrText>
        </w:r>
        <w:r>
          <w:instrText>”</w:instrText>
        </w:r>
        <w:r w:rsidRPr="00EA7CF5">
          <w:instrText xml:space="preserve"> </w:instrText>
        </w:r>
        <w:r w:rsidRPr="00EA7CF5">
          <w:fldChar w:fldCharType="end"/>
        </w:r>
        <w:r>
          <w:t>The DEA ePCS Utility consists of the menu and options that are listed and described in the subsections that follow.</w:t>
        </w:r>
      </w:ins>
    </w:p>
    <w:p w:rsidR="00950502" w:rsidRDefault="00950502" w:rsidP="00950502">
      <w:pPr>
        <w:rPr>
          <w:ins w:id="6502" w:author="Fred Perez" w:date="2019-03-22T09:25:00Z"/>
        </w:rPr>
      </w:pPr>
    </w:p>
    <w:p w:rsidR="00950502" w:rsidRPr="007956C8" w:rsidRDefault="00950502" w:rsidP="00950502">
      <w:pPr>
        <w:pStyle w:val="Heading3"/>
        <w:rPr>
          <w:ins w:id="6503" w:author="Fred Perez" w:date="2019-03-22T09:25:00Z"/>
        </w:rPr>
      </w:pPr>
      <w:bookmarkStart w:id="6504" w:name="_Toc3272211"/>
      <w:bookmarkStart w:id="6505" w:name="_Toc4140598"/>
      <w:ins w:id="6506" w:author="Fred Perez" w:date="2019-03-22T09:25:00Z">
        <w:r w:rsidRPr="004F4F5A">
          <w:t>DEA ePCS Utility Functions Main Menu</w:t>
        </w:r>
        <w:bookmarkEnd w:id="6504"/>
        <w:bookmarkEnd w:id="6505"/>
      </w:ins>
    </w:p>
    <w:p w:rsidR="00950502" w:rsidRDefault="00950502" w:rsidP="00950502">
      <w:pPr>
        <w:rPr>
          <w:ins w:id="6507" w:author="Fred Perez" w:date="2019-03-22T09:25:00Z"/>
          <w:lang w:eastAsia="x-none"/>
        </w:rPr>
      </w:pPr>
    </w:p>
    <w:p w:rsidR="00950502" w:rsidRDefault="00950502" w:rsidP="00950502">
      <w:pPr>
        <w:rPr>
          <w:ins w:id="6508" w:author="Fred Perez" w:date="2019-03-22T09:25:00Z"/>
        </w:rPr>
      </w:pPr>
      <w:ins w:id="6509" w:author="Fred Perez" w:date="2019-03-22T09:25:00Z">
        <w:r>
          <w:t xml:space="preserve">The </w:t>
        </w:r>
        <w:r w:rsidRPr="00056AB5">
          <w:rPr>
            <w:b/>
          </w:rPr>
          <w:t>ePCS DEA Utility Functions</w:t>
        </w:r>
        <w:r w:rsidRPr="00EA7CF5">
          <w:fldChar w:fldCharType="begin"/>
        </w:r>
        <w:r w:rsidRPr="00EA7CF5">
          <w:instrText xml:space="preserve"> XE </w:instrText>
        </w:r>
        <w:r>
          <w:instrText>“ePCS DEA Utility Functions Menu”</w:instrText>
        </w:r>
        <w:r w:rsidRPr="00EA7CF5">
          <w:instrText xml:space="preserve"> </w:instrText>
        </w:r>
        <w:r w:rsidRPr="00EA7CF5">
          <w:fldChar w:fldCharType="end"/>
        </w:r>
        <w:r w:rsidRPr="00EA7CF5">
          <w:fldChar w:fldCharType="begin"/>
        </w:r>
        <w:r w:rsidRPr="00EA7CF5">
          <w:instrText xml:space="preserve"> XE </w:instrText>
        </w:r>
        <w:r>
          <w:instrText>“</w:instrText>
        </w:r>
        <w:r w:rsidRPr="00EA7CF5">
          <w:instrText>Menus:</w:instrText>
        </w:r>
        <w:r>
          <w:instrText>ePCS DEA Utility Functions</w:instrText>
        </w:r>
        <w:r w:rsidRPr="00EA7CF5">
          <w:instrText xml:space="preserve"> </w:instrText>
        </w:r>
        <w:r>
          <w:instrText>“</w:instrText>
        </w:r>
        <w:r w:rsidRPr="00EA7CF5">
          <w:instrText xml:space="preserve"> </w:instrText>
        </w:r>
        <w:r w:rsidRPr="00EA7CF5">
          <w:fldChar w:fldCharType="end"/>
        </w:r>
        <w:r>
          <w:t xml:space="preserve"> main menu</w:t>
        </w:r>
        <w:r w:rsidRPr="00EA7CF5">
          <w:fldChar w:fldCharType="begin"/>
        </w:r>
        <w:r w:rsidRPr="00EA7CF5">
          <w:instrText xml:space="preserve"> XE </w:instrText>
        </w:r>
        <w:r>
          <w:instrText>“</w:instrText>
        </w:r>
        <w:r w:rsidRPr="00EA7CF5">
          <w:instrText>Options:</w:instrText>
        </w:r>
        <w:r>
          <w:instrText>ePCS DEA Utility Functions</w:instrText>
        </w:r>
        <w:r w:rsidRPr="00EA7CF5">
          <w:instrText xml:space="preserve"> </w:instrText>
        </w:r>
        <w:r>
          <w:instrText>“</w:instrText>
        </w:r>
        <w:r w:rsidRPr="00EA7CF5">
          <w:instrText xml:space="preserve"> </w:instrText>
        </w:r>
        <w:r w:rsidRPr="00EA7CF5">
          <w:fldChar w:fldCharType="end"/>
        </w:r>
        <w:r w:rsidRPr="00EA7CF5">
          <w:t xml:space="preserve"> [</w:t>
        </w:r>
        <w:r>
          <w:t>PSO</w:t>
        </w:r>
        <w:r>
          <w:rPr>
            <w:rFonts w:eastAsia="Calibri"/>
          </w:rPr>
          <w:t xml:space="preserve"> EPCS UTILITY FUNCTIONS</w:t>
        </w:r>
        <w:r w:rsidRPr="00EA7CF5">
          <w:rPr>
            <w:rFonts w:eastAsia="Calibri"/>
          </w:rPr>
          <w:fldChar w:fldCharType="begin"/>
        </w:r>
        <w:r w:rsidRPr="00EA7CF5">
          <w:instrText xml:space="preserve"> XE </w:instrText>
        </w:r>
        <w:r>
          <w:instrText>“</w:instrText>
        </w:r>
        <w:r>
          <w:rPr>
            <w:rFonts w:eastAsia="Calibri"/>
          </w:rPr>
          <w:instrText>XU EPCS UTILITY FUNCTIONS Menu</w:instrText>
        </w:r>
        <w:r>
          <w:instrText>”</w:instrText>
        </w:r>
        <w:r w:rsidRPr="00EA7CF5">
          <w:instrText xml:space="preserve"> </w:instrText>
        </w:r>
        <w:r w:rsidRPr="00EA7CF5">
          <w:rPr>
            <w:rFonts w:eastAsia="Calibri"/>
          </w:rPr>
          <w:fldChar w:fldCharType="end"/>
        </w:r>
        <w:r w:rsidRPr="00EA7CF5">
          <w:rPr>
            <w:rFonts w:eastAsia="Calibri"/>
          </w:rPr>
          <w:fldChar w:fldCharType="begin"/>
        </w:r>
        <w:r w:rsidRPr="00EA7CF5">
          <w:instrText xml:space="preserve"> XE </w:instrText>
        </w:r>
        <w:r>
          <w:instrText>“</w:instrText>
        </w:r>
        <w:r w:rsidRPr="00EA7CF5">
          <w:instrText>Menus:</w:instrText>
        </w:r>
        <w:r>
          <w:rPr>
            <w:rFonts w:eastAsia="Calibri"/>
          </w:rPr>
          <w:instrText>XU EPCS UTILITY FUNCTIONS</w:instrText>
        </w:r>
        <w:r>
          <w:instrText>”</w:instrText>
        </w:r>
        <w:r w:rsidRPr="00EA7CF5">
          <w:instrText xml:space="preserve"> </w:instrText>
        </w:r>
        <w:r w:rsidRPr="00EA7CF5">
          <w:rPr>
            <w:rFonts w:eastAsia="Calibri"/>
          </w:rPr>
          <w:fldChar w:fldCharType="end"/>
        </w:r>
        <w:r w:rsidRPr="00EA7CF5">
          <w:rPr>
            <w:rFonts w:eastAsia="Calibri"/>
          </w:rPr>
          <w:fldChar w:fldCharType="begin"/>
        </w:r>
        <w:r w:rsidRPr="00EA7CF5">
          <w:instrText xml:space="preserve"> XE </w:instrText>
        </w:r>
        <w:r>
          <w:instrText>“</w:instrText>
        </w:r>
        <w:r w:rsidRPr="00EA7CF5">
          <w:instrText>Options:</w:instrText>
        </w:r>
        <w:r>
          <w:rPr>
            <w:rFonts w:eastAsia="Calibri"/>
          </w:rPr>
          <w:instrText>XU EPCS UTILITY FUNCTIONS</w:instrText>
        </w:r>
        <w:r>
          <w:instrText>”</w:instrText>
        </w:r>
        <w:r w:rsidRPr="00EA7CF5">
          <w:instrText xml:space="preserve"> </w:instrText>
        </w:r>
        <w:r w:rsidRPr="00EA7CF5">
          <w:rPr>
            <w:rFonts w:eastAsia="Calibri"/>
          </w:rPr>
          <w:fldChar w:fldCharType="end"/>
        </w:r>
        <w:r w:rsidRPr="00EA7CF5">
          <w:t>]</w:t>
        </w:r>
        <w:r>
          <w:t xml:space="preserve"> </w:t>
        </w:r>
        <w:r w:rsidRPr="00EA7CF5">
          <w:t xml:space="preserve">is </w:t>
        </w:r>
        <w:r>
          <w:t xml:space="preserve">a standalone menu that is </w:t>
        </w:r>
        <w:r w:rsidRPr="00A85E97">
          <w:rPr>
            <w:i/>
          </w:rPr>
          <w:t>not</w:t>
        </w:r>
        <w:r>
          <w:t xml:space="preserve"> linked to any other </w:t>
        </w:r>
        <w:r w:rsidRPr="00EA7CF5">
          <w:t>menu</w:t>
        </w:r>
        <w:r>
          <w:t xml:space="preserve">s. It </w:t>
        </w:r>
        <w:r w:rsidRPr="00EA7CF5">
          <w:t>includes the options</w:t>
        </w:r>
        <w:r>
          <w:t xml:space="preserve"> shown in the example below.</w:t>
        </w:r>
      </w:ins>
    </w:p>
    <w:p w:rsidR="00950502" w:rsidRDefault="00950502" w:rsidP="00950502">
      <w:pPr>
        <w:rPr>
          <w:ins w:id="6510" w:author="Fred Perez" w:date="2019-03-22T09:25:00Z"/>
          <w:lang w:eastAsia="x-none"/>
        </w:rPr>
      </w:pPr>
    </w:p>
    <w:p w:rsidR="00950502" w:rsidRDefault="00950502" w:rsidP="00950502">
      <w:pPr>
        <w:pStyle w:val="ExampleHeading"/>
        <w:rPr>
          <w:ins w:id="6511" w:author="Fred Perez" w:date="2019-03-22T09:25:00Z"/>
        </w:rPr>
      </w:pPr>
      <w:ins w:id="6512" w:author="Fred Perez" w:date="2019-03-22T09:25:00Z">
        <w:r w:rsidRPr="00EE678B">
          <w:t xml:space="preserve">Example: </w:t>
        </w:r>
        <w:r w:rsidRPr="00680CA5">
          <w:t>DEA ePCS: DEA ePCS Utility Functions Main Menu [</w:t>
        </w:r>
        <w:r>
          <w:t>PSO</w:t>
        </w:r>
        <w:r w:rsidRPr="00680CA5">
          <w:t xml:space="preserve"> EPCS UTILITY FUNCTIONS]</w:t>
        </w:r>
      </w:ins>
    </w:p>
    <w:p w:rsidR="00950502" w:rsidRDefault="00950502" w:rsidP="00950502">
      <w:pPr>
        <w:pStyle w:val="ScreenCapture"/>
        <w:rPr>
          <w:ins w:id="6513" w:author="Fred Perez" w:date="2019-03-22T09:25:00Z"/>
        </w:rPr>
      </w:pPr>
      <w:ins w:id="6514" w:author="Fred Perez" w:date="2019-03-22T09:25:00Z">
        <w:r>
          <w:t>Select OPTION NAME: PSO EPCS UTILITY FUNCTIONS       ePCS DEA Utility Functions</w:t>
        </w:r>
      </w:ins>
    </w:p>
    <w:p w:rsidR="00950502" w:rsidRDefault="00950502" w:rsidP="00950502">
      <w:pPr>
        <w:pStyle w:val="ScreenCapture"/>
        <w:rPr>
          <w:ins w:id="6515" w:author="Fred Perez" w:date="2019-03-22T09:25:00Z"/>
        </w:rPr>
      </w:pPr>
    </w:p>
    <w:p w:rsidR="00950502" w:rsidRDefault="00950502" w:rsidP="00950502">
      <w:pPr>
        <w:pStyle w:val="ScreenCapture"/>
        <w:rPr>
          <w:ins w:id="6516" w:author="Fred Perez" w:date="2019-03-22T09:25:00Z"/>
        </w:rPr>
      </w:pPr>
    </w:p>
    <w:p w:rsidR="00950502" w:rsidRDefault="00950502" w:rsidP="00950502">
      <w:pPr>
        <w:pStyle w:val="ScreenCapture"/>
        <w:rPr>
          <w:ins w:id="6517" w:author="Fred Perez" w:date="2019-03-22T09:25:00Z"/>
        </w:rPr>
      </w:pPr>
      <w:ins w:id="6518" w:author="Fred Perez" w:date="2019-03-22T09:25:00Z">
        <w:r>
          <w:t xml:space="preserve">   1      DEA Expiration Date Report</w:t>
        </w:r>
      </w:ins>
    </w:p>
    <w:p w:rsidR="00950502" w:rsidRDefault="00950502" w:rsidP="00950502">
      <w:pPr>
        <w:pStyle w:val="ScreenCapture"/>
        <w:rPr>
          <w:ins w:id="6519" w:author="Fred Perez" w:date="2019-03-22T09:25:00Z"/>
        </w:rPr>
      </w:pPr>
      <w:ins w:id="6520" w:author="Fred Perez" w:date="2019-03-22T09:25:00Z">
        <w:r>
          <w:t xml:space="preserve">   2      Print Prescribers with Privileges</w:t>
        </w:r>
      </w:ins>
    </w:p>
    <w:p w:rsidR="00950502" w:rsidRDefault="00950502" w:rsidP="00950502">
      <w:pPr>
        <w:pStyle w:val="ScreenCapture"/>
        <w:rPr>
          <w:ins w:id="6521" w:author="Fred Perez" w:date="2019-03-22T09:25:00Z"/>
        </w:rPr>
      </w:pPr>
      <w:ins w:id="6522" w:author="Fred Perez" w:date="2019-03-22T09:25:00Z">
        <w:r>
          <w:t xml:space="preserve">   3      Print DISUSER Prescribers with Privileges</w:t>
        </w:r>
      </w:ins>
    </w:p>
    <w:p w:rsidR="00950502" w:rsidRDefault="00950502" w:rsidP="00950502">
      <w:pPr>
        <w:pStyle w:val="ScreenCapture"/>
        <w:rPr>
          <w:ins w:id="6523" w:author="Fred Perez" w:date="2019-03-22T09:25:00Z"/>
        </w:rPr>
      </w:pPr>
      <w:ins w:id="6524" w:author="Fred Perez" w:date="2019-03-22T09:25:00Z">
        <w:r>
          <w:t xml:space="preserve">   4      Print PSDRPH Key Holders</w:t>
        </w:r>
      </w:ins>
    </w:p>
    <w:p w:rsidR="00950502" w:rsidRDefault="00950502" w:rsidP="00950502">
      <w:pPr>
        <w:pStyle w:val="ScreenCapture"/>
        <w:rPr>
          <w:ins w:id="6525" w:author="Fred Perez" w:date="2019-03-22T09:25:00Z"/>
        </w:rPr>
      </w:pPr>
      <w:ins w:id="6526" w:author="Fred Perez" w:date="2019-03-22T09:25:00Z">
        <w:r>
          <w:t xml:space="preserve">   5      Print Setting Parameters Privileges</w:t>
        </w:r>
      </w:ins>
    </w:p>
    <w:p w:rsidR="00950502" w:rsidRDefault="00950502" w:rsidP="00950502">
      <w:pPr>
        <w:pStyle w:val="ScreenCapture"/>
        <w:rPr>
          <w:ins w:id="6527" w:author="Fred Perez" w:date="2019-03-22T09:25:00Z"/>
        </w:rPr>
      </w:pPr>
      <w:ins w:id="6528" w:author="Fred Perez" w:date="2019-03-22T09:25:00Z">
        <w:r>
          <w:t xml:space="preserve">   6      Print Audits for Prescriber Editing</w:t>
        </w:r>
      </w:ins>
    </w:p>
    <w:p w:rsidR="00950502" w:rsidRDefault="00950502" w:rsidP="00950502">
      <w:pPr>
        <w:pStyle w:val="ScreenCapture"/>
        <w:rPr>
          <w:ins w:id="6529" w:author="Fred Perez" w:date="2019-03-22T09:25:00Z"/>
        </w:rPr>
      </w:pPr>
      <w:ins w:id="6530" w:author="Fred Perez" w:date="2019-03-22T09:25:00Z">
        <w:r>
          <w:t xml:space="preserve">   7      Changes to DEA Prescribing Privileges Report</w:t>
        </w:r>
      </w:ins>
    </w:p>
    <w:p w:rsidR="00950502" w:rsidRDefault="00950502" w:rsidP="00950502">
      <w:pPr>
        <w:pStyle w:val="ScreenCapture"/>
        <w:rPr>
          <w:ins w:id="6531" w:author="Fred Perez" w:date="2019-03-22T09:25:00Z"/>
        </w:rPr>
      </w:pPr>
      <w:ins w:id="6532" w:author="Fred Perez" w:date="2019-03-22T09:25:00Z">
        <w:r>
          <w:t xml:space="preserve">   8      Allocation Audit of PSDRPH Key Report</w:t>
        </w:r>
      </w:ins>
    </w:p>
    <w:p w:rsidR="00950502" w:rsidRDefault="00950502" w:rsidP="00950502">
      <w:pPr>
        <w:pStyle w:val="ScreenCapture"/>
        <w:rPr>
          <w:ins w:id="6533" w:author="Fred Perez" w:date="2019-03-22T09:25:00Z"/>
        </w:rPr>
      </w:pPr>
      <w:ins w:id="6534" w:author="Fred Perez" w:date="2019-03-22T09:25:00Z">
        <w:r>
          <w:t xml:space="preserve">   9      Enter/Edit EPCS Access Reports Parameters</w:t>
        </w:r>
      </w:ins>
    </w:p>
    <w:p w:rsidR="00950502" w:rsidRDefault="00950502" w:rsidP="00950502">
      <w:pPr>
        <w:pStyle w:val="ScreenCapture"/>
        <w:rPr>
          <w:ins w:id="6535" w:author="Fred Perez" w:date="2019-03-22T09:25:00Z"/>
        </w:rPr>
      </w:pPr>
      <w:ins w:id="6536" w:author="Fred Perez" w:date="2019-03-22T09:25:00Z">
        <w:r>
          <w:t xml:space="preserve">   10     Allow VA Number if DEA Number Expired</w:t>
        </w:r>
      </w:ins>
    </w:p>
    <w:p w:rsidR="00950502" w:rsidRDefault="00950502" w:rsidP="00950502">
      <w:pPr>
        <w:pStyle w:val="ScreenCapture"/>
        <w:rPr>
          <w:ins w:id="6537" w:author="Fred Perez" w:date="2019-03-22T09:25:00Z"/>
        </w:rPr>
      </w:pPr>
      <w:ins w:id="6538" w:author="Fred Perez" w:date="2019-03-22T09:25:00Z">
        <w:r>
          <w:t xml:space="preserve">   11     Set Pharmacy Operating Mode</w:t>
        </w:r>
      </w:ins>
    </w:p>
    <w:p w:rsidR="00950502" w:rsidRDefault="00950502" w:rsidP="00950502">
      <w:pPr>
        <w:pStyle w:val="ScreenCapture"/>
        <w:rPr>
          <w:ins w:id="6539" w:author="Fred Perez" w:date="2019-03-22T09:25:00Z"/>
        </w:rPr>
      </w:pPr>
      <w:ins w:id="6540" w:author="Fred Perez" w:date="2019-03-22T09:25:00Z">
        <w:r>
          <w:t xml:space="preserve">   12     Edit Facility DEA# and Expiration Date</w:t>
        </w:r>
      </w:ins>
    </w:p>
    <w:p w:rsidR="00950502" w:rsidRDefault="00950502" w:rsidP="00950502">
      <w:pPr>
        <w:pStyle w:val="ScreenCapture"/>
        <w:rPr>
          <w:ins w:id="6541" w:author="Fred Perez" w:date="2019-03-22T09:25:00Z"/>
        </w:rPr>
      </w:pPr>
    </w:p>
    <w:p w:rsidR="00950502" w:rsidDel="00532572" w:rsidRDefault="00950502" w:rsidP="00950502">
      <w:pPr>
        <w:rPr>
          <w:ins w:id="6542" w:author="Fred Perez" w:date="2019-03-22T09:25:00Z"/>
          <w:del w:id="6543" w:author="Tran, Dan P. (Technatomy)" w:date="2019-03-25T13:48:00Z"/>
        </w:rPr>
      </w:pPr>
    </w:p>
    <w:p w:rsidR="00950502" w:rsidRDefault="00950502" w:rsidP="00950502">
      <w:pPr>
        <w:rPr>
          <w:ins w:id="6544" w:author="Fred Perez" w:date="2019-03-22T09:25:00Z"/>
        </w:rPr>
      </w:pPr>
    </w:p>
    <w:p w:rsidR="00950502" w:rsidRDefault="00950502" w:rsidP="00950502">
      <w:pPr>
        <w:rPr>
          <w:ins w:id="6545" w:author="Fred Perez" w:date="2019-03-22T09:25:00Z"/>
          <w:lang w:eastAsia="x-none"/>
        </w:rPr>
      </w:pPr>
      <w:ins w:id="6546" w:author="Fred Perez" w:date="2019-03-22T09:25:00Z">
        <w:r>
          <w:rPr>
            <w:lang w:eastAsia="x-none"/>
          </w:rPr>
          <w:t xml:space="preserve">The following table describes the </w:t>
        </w:r>
        <w:r w:rsidRPr="00242582">
          <w:rPr>
            <w:lang w:eastAsia="x-none"/>
          </w:rPr>
          <w:t xml:space="preserve">DEA </w:t>
        </w:r>
        <w:r w:rsidRPr="00242582">
          <w:t>ePCS</w:t>
        </w:r>
        <w:r w:rsidRPr="00242582">
          <w:rPr>
            <w:lang w:eastAsia="x-none"/>
          </w:rPr>
          <w:t xml:space="preserve"> Utility</w:t>
        </w:r>
        <w:r>
          <w:rPr>
            <w:lang w:eastAsia="x-none"/>
          </w:rPr>
          <w:t xml:space="preserve"> </w:t>
        </w:r>
        <w:r w:rsidRPr="00242582">
          <w:rPr>
            <w:lang w:eastAsia="x-none"/>
          </w:rPr>
          <w:t>Main Menu Options</w:t>
        </w:r>
      </w:ins>
    </w:p>
    <w:p w:rsidR="00950502" w:rsidRDefault="00950502" w:rsidP="00950502">
      <w:pPr>
        <w:rPr>
          <w:ins w:id="6547" w:author="Fred Perez" w:date="2019-03-22T09:25:00Z"/>
          <w:lang w:eastAsia="x-none"/>
        </w:rPr>
      </w:pPr>
    </w:p>
    <w:tbl>
      <w:tblPr>
        <w:tblW w:w="0" w:type="auto"/>
        <w:tblInd w:w="14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513"/>
        <w:gridCol w:w="2618"/>
        <w:gridCol w:w="4065"/>
      </w:tblGrid>
      <w:tr w:rsidR="00950502" w:rsidRPr="00B90988" w:rsidTr="00251627">
        <w:trPr>
          <w:cantSplit/>
          <w:tblHeader/>
          <w:ins w:id="6548" w:author="Fred Perez" w:date="2019-03-22T09:25:00Z"/>
        </w:trPr>
        <w:tc>
          <w:tcPr>
            <w:tcW w:w="2574" w:type="dxa"/>
            <w:shd w:val="pct12" w:color="auto" w:fill="auto"/>
          </w:tcPr>
          <w:p w:rsidR="00950502" w:rsidRPr="0018613E" w:rsidRDefault="00950502" w:rsidP="00251627">
            <w:pPr>
              <w:rPr>
                <w:ins w:id="6549" w:author="Fred Perez" w:date="2019-03-22T09:25:00Z"/>
                <w:b/>
              </w:rPr>
            </w:pPr>
            <w:ins w:id="6550" w:author="Fred Perez" w:date="2019-03-22T09:25:00Z">
              <w:r w:rsidRPr="0018613E">
                <w:rPr>
                  <w:b/>
                </w:rPr>
                <w:t>Option Name</w:t>
              </w:r>
            </w:ins>
          </w:p>
        </w:tc>
        <w:tc>
          <w:tcPr>
            <w:tcW w:w="2700" w:type="dxa"/>
            <w:shd w:val="pct12" w:color="auto" w:fill="auto"/>
          </w:tcPr>
          <w:p w:rsidR="00950502" w:rsidRPr="0018613E" w:rsidRDefault="00950502" w:rsidP="00251627">
            <w:pPr>
              <w:rPr>
                <w:ins w:id="6551" w:author="Fred Perez" w:date="2019-03-22T09:25:00Z"/>
                <w:b/>
              </w:rPr>
            </w:pPr>
            <w:ins w:id="6552" w:author="Fred Perez" w:date="2019-03-22T09:25:00Z">
              <w:r w:rsidRPr="0018613E">
                <w:rPr>
                  <w:b/>
                </w:rPr>
                <w:t>Option Menu Text</w:t>
              </w:r>
            </w:ins>
          </w:p>
        </w:tc>
        <w:tc>
          <w:tcPr>
            <w:tcW w:w="4158" w:type="dxa"/>
            <w:shd w:val="pct12" w:color="auto" w:fill="auto"/>
          </w:tcPr>
          <w:p w:rsidR="00950502" w:rsidRPr="0018613E" w:rsidRDefault="00950502" w:rsidP="00251627">
            <w:pPr>
              <w:rPr>
                <w:ins w:id="6553" w:author="Fred Perez" w:date="2019-03-22T09:25:00Z"/>
                <w:b/>
              </w:rPr>
            </w:pPr>
            <w:ins w:id="6554" w:author="Fred Perez" w:date="2019-03-22T09:25:00Z">
              <w:r w:rsidRPr="0018613E">
                <w:rPr>
                  <w:b/>
                </w:rPr>
                <w:t>Description</w:t>
              </w:r>
            </w:ins>
          </w:p>
        </w:tc>
      </w:tr>
      <w:tr w:rsidR="00950502" w:rsidRPr="00B90988" w:rsidTr="00251627">
        <w:trPr>
          <w:cantSplit/>
          <w:ins w:id="6555" w:author="Fred Perez" w:date="2019-03-22T09:25:00Z"/>
        </w:trPr>
        <w:tc>
          <w:tcPr>
            <w:tcW w:w="2574" w:type="dxa"/>
          </w:tcPr>
          <w:p w:rsidR="00950502" w:rsidRPr="00B90988" w:rsidRDefault="00950502" w:rsidP="00251627">
            <w:pPr>
              <w:rPr>
                <w:ins w:id="6556" w:author="Fred Perez" w:date="2019-03-22T09:25:00Z"/>
              </w:rPr>
            </w:pPr>
            <w:ins w:id="6557" w:author="Fred Perez" w:date="2019-03-22T09:25:00Z">
              <w:r>
                <w:t>PSO</w:t>
              </w:r>
              <w:r w:rsidRPr="00B90988">
                <w:t xml:space="preserve"> EPCS UTILITY FUNCTIONS</w:t>
              </w:r>
              <w:r w:rsidRPr="00B90988">
                <w:fldChar w:fldCharType="begin"/>
              </w:r>
              <w:r w:rsidRPr="00B90988">
                <w:instrText xml:space="preserve"> XE </w:instrText>
              </w:r>
              <w:r>
                <w:instrText>“</w:instrText>
              </w:r>
              <w:r w:rsidRPr="00B90988">
                <w:instrText>XU EPCS UTILITY FUNCTIONS Menu</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Menus:XU EPCS UTILITY FUNCTIONS</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UTILITY FUNCTIONS</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558" w:author="Fred Perez" w:date="2019-03-22T09:25:00Z"/>
              </w:rPr>
            </w:pPr>
            <w:ins w:id="6559" w:author="Fred Perez" w:date="2019-03-22T09:25:00Z">
              <w:r w:rsidRPr="00B90988">
                <w:t>ePCS DEA Utility Functions</w:t>
              </w:r>
              <w:r w:rsidRPr="00B90988">
                <w:fldChar w:fldCharType="begin"/>
              </w:r>
              <w:r w:rsidRPr="00B90988">
                <w:instrText xml:space="preserve"> XE </w:instrText>
              </w:r>
              <w:r>
                <w:instrText>“</w:instrText>
              </w:r>
              <w:r w:rsidRPr="00B90988">
                <w:instrText>ePCS DEA Utility Functions Menu</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Menus:ePCS DEA Utility Functions</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Options:ePCS DEA Utility Functions</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560" w:author="Fred Perez" w:date="2019-03-22T09:25:00Z"/>
                <w:rFonts w:eastAsia="Calibri"/>
              </w:rPr>
            </w:pPr>
            <w:ins w:id="6561" w:author="Fred Perez" w:date="2019-03-22T09:25:00Z">
              <w:r w:rsidRPr="00B90988">
                <w:t>This is the main menu for the DEA ePCS Utility.</w:t>
              </w:r>
              <w:r w:rsidRPr="00B90988">
                <w:rPr>
                  <w:rFonts w:eastAsia="Calibri"/>
                </w:rPr>
                <w:t xml:space="preserve"> It includes the following options:</w:t>
              </w:r>
            </w:ins>
          </w:p>
          <w:p w:rsidR="00950502" w:rsidRPr="00D1090A" w:rsidRDefault="00950502">
            <w:pPr>
              <w:numPr>
                <w:ilvl w:val="0"/>
                <w:numId w:val="111"/>
              </w:numPr>
              <w:rPr>
                <w:ins w:id="6562" w:author="Fred Perez" w:date="2019-03-22T09:25:00Z"/>
                <w:rFonts w:eastAsia="Calibri"/>
              </w:rPr>
              <w:pPrChange w:id="6563" w:author="Fred Perez" w:date="2019-03-22T09:44:00Z">
                <w:pPr>
                  <w:numPr>
                    <w:numId w:val="125"/>
                  </w:numPr>
                  <w:tabs>
                    <w:tab w:val="num" w:pos="360"/>
                    <w:tab w:val="num" w:pos="720"/>
                  </w:tabs>
                  <w:ind w:left="720" w:hanging="720"/>
                </w:pPr>
              </w:pPrChange>
            </w:pPr>
            <w:ins w:id="6564" w:author="Fred Perez" w:date="2019-03-22T09:25:00Z">
              <w:r w:rsidRPr="00D1090A">
                <w:rPr>
                  <w:rFonts w:eastAsia="Calibri"/>
                </w:rPr>
                <w:t>PSO EPCS EXPIRE DATE</w:t>
              </w:r>
            </w:ins>
          </w:p>
          <w:p w:rsidR="00950502" w:rsidRPr="00F12606" w:rsidRDefault="00950502">
            <w:pPr>
              <w:numPr>
                <w:ilvl w:val="0"/>
                <w:numId w:val="111"/>
              </w:numPr>
              <w:rPr>
                <w:ins w:id="6565" w:author="Fred Perez" w:date="2019-03-22T09:25:00Z"/>
                <w:rFonts w:eastAsia="Calibri"/>
              </w:rPr>
              <w:pPrChange w:id="6566" w:author="Fred Perez" w:date="2019-03-22T09:44:00Z">
                <w:pPr>
                  <w:numPr>
                    <w:numId w:val="125"/>
                  </w:numPr>
                  <w:tabs>
                    <w:tab w:val="num" w:pos="360"/>
                    <w:tab w:val="num" w:pos="720"/>
                  </w:tabs>
                  <w:ind w:left="720" w:hanging="720"/>
                </w:pPr>
              </w:pPrChange>
            </w:pPr>
            <w:ins w:id="6567" w:author="Fred Perez" w:date="2019-03-22T09:25:00Z">
              <w:r>
                <w:rPr>
                  <w:rFonts w:eastAsia="Calibri"/>
                  <w:b/>
                </w:rPr>
                <w:t>PSO</w:t>
              </w:r>
              <w:r w:rsidRPr="00A123C5">
                <w:rPr>
                  <w:rFonts w:eastAsia="Calibri"/>
                  <w:b/>
                </w:rPr>
                <w:t xml:space="preserve"> EPCS PRIVS</w:t>
              </w:r>
              <w:r w:rsidRPr="008840D2">
                <w:fldChar w:fldCharType="begin"/>
              </w:r>
              <w:r w:rsidRPr="008840D2">
                <w:instrText xml:space="preserve"> XE </w:instrText>
              </w:r>
              <w:r>
                <w:instrText>“</w:instrText>
              </w:r>
              <w:r w:rsidRPr="008840D2">
                <w:instrText>XU EPCS PRIVS</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XU EPCS PRIVS</w:instrText>
              </w:r>
              <w:r>
                <w:instrText>”</w:instrText>
              </w:r>
              <w:r w:rsidRPr="008840D2">
                <w:instrText xml:space="preserve"> </w:instrText>
              </w:r>
              <w:r w:rsidRPr="008840D2">
                <w:fldChar w:fldCharType="end"/>
              </w:r>
            </w:ins>
          </w:p>
          <w:p w:rsidR="00950502" w:rsidRPr="00F12606" w:rsidRDefault="00950502">
            <w:pPr>
              <w:numPr>
                <w:ilvl w:val="0"/>
                <w:numId w:val="111"/>
              </w:numPr>
              <w:rPr>
                <w:ins w:id="6568" w:author="Fred Perez" w:date="2019-03-22T09:25:00Z"/>
                <w:rFonts w:eastAsia="Calibri"/>
              </w:rPr>
              <w:pPrChange w:id="6569" w:author="Fred Perez" w:date="2019-03-22T09:44:00Z">
                <w:pPr>
                  <w:numPr>
                    <w:numId w:val="125"/>
                  </w:numPr>
                  <w:tabs>
                    <w:tab w:val="num" w:pos="360"/>
                    <w:tab w:val="num" w:pos="720"/>
                  </w:tabs>
                  <w:ind w:left="720" w:hanging="720"/>
                </w:pPr>
              </w:pPrChange>
            </w:pPr>
            <w:ins w:id="6570" w:author="Fred Perez" w:date="2019-03-22T09:25:00Z">
              <w:r>
                <w:rPr>
                  <w:rFonts w:eastAsia="Calibri"/>
                  <w:b/>
                </w:rPr>
                <w:t>PSO</w:t>
              </w:r>
              <w:r w:rsidRPr="00A123C5">
                <w:rPr>
                  <w:rFonts w:eastAsia="Calibri"/>
                  <w:b/>
                </w:rPr>
                <w:t xml:space="preserve"> EPCS DISUSER PRIVS</w:t>
              </w:r>
              <w:r w:rsidRPr="008840D2">
                <w:fldChar w:fldCharType="begin"/>
              </w:r>
              <w:r w:rsidRPr="008840D2">
                <w:instrText xml:space="preserve"> XE </w:instrText>
              </w:r>
              <w:r>
                <w:instrText>“</w:instrText>
              </w:r>
              <w:r w:rsidRPr="008840D2">
                <w:instrText>XU EPCS DISUSER PRIVS</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XU EPCS DISUSER PRIVS</w:instrText>
              </w:r>
              <w:r>
                <w:instrText>”</w:instrText>
              </w:r>
              <w:r w:rsidRPr="008840D2">
                <w:instrText xml:space="preserve"> </w:instrText>
              </w:r>
              <w:r w:rsidRPr="008840D2">
                <w:fldChar w:fldCharType="end"/>
              </w:r>
            </w:ins>
          </w:p>
          <w:p w:rsidR="00950502" w:rsidRPr="00F12606" w:rsidRDefault="00950502">
            <w:pPr>
              <w:numPr>
                <w:ilvl w:val="0"/>
                <w:numId w:val="111"/>
              </w:numPr>
              <w:rPr>
                <w:ins w:id="6571" w:author="Fred Perez" w:date="2019-03-22T09:25:00Z"/>
                <w:rFonts w:eastAsia="Calibri"/>
              </w:rPr>
              <w:pPrChange w:id="6572" w:author="Fred Perez" w:date="2019-03-22T09:44:00Z">
                <w:pPr>
                  <w:numPr>
                    <w:numId w:val="125"/>
                  </w:numPr>
                  <w:tabs>
                    <w:tab w:val="num" w:pos="360"/>
                    <w:tab w:val="num" w:pos="720"/>
                  </w:tabs>
                  <w:ind w:left="720" w:hanging="720"/>
                </w:pPr>
              </w:pPrChange>
            </w:pPr>
            <w:ins w:id="6573" w:author="Fred Perez" w:date="2019-03-22T09:25:00Z">
              <w:r>
                <w:rPr>
                  <w:rFonts w:eastAsia="Calibri"/>
                  <w:b/>
                </w:rPr>
                <w:t>PSO</w:t>
              </w:r>
              <w:r w:rsidRPr="00A123C5">
                <w:rPr>
                  <w:rFonts w:eastAsia="Calibri"/>
                  <w:b/>
                </w:rPr>
                <w:t xml:space="preserve"> EPCS PSDRPH</w:t>
              </w:r>
              <w:r w:rsidRPr="008840D2">
                <w:fldChar w:fldCharType="begin"/>
              </w:r>
              <w:r w:rsidRPr="008840D2">
                <w:instrText xml:space="preserve"> XE </w:instrText>
              </w:r>
              <w:r>
                <w:instrText>“</w:instrText>
              </w:r>
              <w:r w:rsidRPr="008840D2">
                <w:instrText>XU EPCS PSDRPH</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XU EPCS PSDRPH</w:instrText>
              </w:r>
              <w:r>
                <w:instrText>”</w:instrText>
              </w:r>
              <w:r w:rsidRPr="008840D2">
                <w:instrText xml:space="preserve"> </w:instrText>
              </w:r>
              <w:r w:rsidRPr="008840D2">
                <w:fldChar w:fldCharType="end"/>
              </w:r>
            </w:ins>
          </w:p>
          <w:p w:rsidR="00950502" w:rsidRPr="00F12606" w:rsidRDefault="00950502">
            <w:pPr>
              <w:numPr>
                <w:ilvl w:val="0"/>
                <w:numId w:val="111"/>
              </w:numPr>
              <w:rPr>
                <w:ins w:id="6574" w:author="Fred Perez" w:date="2019-03-22T09:25:00Z"/>
                <w:rFonts w:eastAsia="Calibri"/>
              </w:rPr>
              <w:pPrChange w:id="6575" w:author="Fred Perez" w:date="2019-03-22T09:44:00Z">
                <w:pPr>
                  <w:numPr>
                    <w:numId w:val="125"/>
                  </w:numPr>
                  <w:tabs>
                    <w:tab w:val="num" w:pos="360"/>
                    <w:tab w:val="num" w:pos="720"/>
                  </w:tabs>
                  <w:ind w:left="720" w:hanging="720"/>
                </w:pPr>
              </w:pPrChange>
            </w:pPr>
            <w:ins w:id="6576" w:author="Fred Perez" w:date="2019-03-22T09:25:00Z">
              <w:r>
                <w:rPr>
                  <w:rFonts w:eastAsia="Calibri"/>
                  <w:b/>
                </w:rPr>
                <w:t>PSO</w:t>
              </w:r>
              <w:r w:rsidRPr="00A123C5">
                <w:rPr>
                  <w:rFonts w:eastAsia="Calibri"/>
                  <w:b/>
                </w:rPr>
                <w:t xml:space="preserve"> EPCS SET PARMS</w:t>
              </w:r>
              <w:r w:rsidRPr="003060FD">
                <w:fldChar w:fldCharType="begin"/>
              </w:r>
              <w:r w:rsidRPr="003060FD">
                <w:instrText xml:space="preserve"> XE </w:instrText>
              </w:r>
              <w:r>
                <w:instrText>“</w:instrText>
              </w:r>
              <w:r w:rsidRPr="003060FD">
                <w:instrText>XU EPCS SET PARMS</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SET PARMS</w:instrText>
              </w:r>
              <w:r>
                <w:instrText>”</w:instrText>
              </w:r>
              <w:r w:rsidRPr="003060FD">
                <w:instrText xml:space="preserve"> </w:instrText>
              </w:r>
              <w:r w:rsidRPr="003060FD">
                <w:fldChar w:fldCharType="end"/>
              </w:r>
            </w:ins>
          </w:p>
          <w:p w:rsidR="00950502" w:rsidRPr="00F12606" w:rsidRDefault="00950502">
            <w:pPr>
              <w:numPr>
                <w:ilvl w:val="0"/>
                <w:numId w:val="111"/>
              </w:numPr>
              <w:rPr>
                <w:ins w:id="6577" w:author="Fred Perez" w:date="2019-03-22T09:25:00Z"/>
                <w:rFonts w:eastAsia="Calibri"/>
              </w:rPr>
              <w:pPrChange w:id="6578" w:author="Fred Perez" w:date="2019-03-22T09:44:00Z">
                <w:pPr>
                  <w:numPr>
                    <w:numId w:val="125"/>
                  </w:numPr>
                  <w:tabs>
                    <w:tab w:val="num" w:pos="360"/>
                    <w:tab w:val="num" w:pos="720"/>
                  </w:tabs>
                  <w:ind w:left="720" w:hanging="720"/>
                </w:pPr>
              </w:pPrChange>
            </w:pPr>
            <w:ins w:id="6579" w:author="Fred Perez" w:date="2019-03-22T09:25:00Z">
              <w:r>
                <w:rPr>
                  <w:rFonts w:eastAsia="Calibri"/>
                  <w:b/>
                </w:rPr>
                <w:t>PSO</w:t>
              </w:r>
              <w:r w:rsidRPr="00A123C5">
                <w:rPr>
                  <w:rFonts w:eastAsia="Calibri"/>
                  <w:b/>
                </w:rPr>
                <w:t xml:space="preserve"> EPCS PRINT EDIT AUDIT</w:t>
              </w:r>
              <w:r w:rsidRPr="003060FD">
                <w:fldChar w:fldCharType="begin"/>
              </w:r>
              <w:r w:rsidRPr="003060FD">
                <w:instrText xml:space="preserve"> XE </w:instrText>
              </w:r>
              <w:r>
                <w:instrText>“</w:instrText>
              </w:r>
              <w:r w:rsidRPr="003060FD">
                <w:instrText>XU EPCS PRINT EDIT AUDIT</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PRINT EDIT AUDIT</w:instrText>
              </w:r>
              <w:r>
                <w:instrText>”</w:instrText>
              </w:r>
              <w:r w:rsidRPr="003060FD">
                <w:instrText xml:space="preserve"> </w:instrText>
              </w:r>
              <w:r w:rsidRPr="003060FD">
                <w:fldChar w:fldCharType="end"/>
              </w:r>
            </w:ins>
          </w:p>
          <w:p w:rsidR="00950502" w:rsidRPr="00F12606" w:rsidRDefault="00950502">
            <w:pPr>
              <w:numPr>
                <w:ilvl w:val="0"/>
                <w:numId w:val="111"/>
              </w:numPr>
              <w:rPr>
                <w:ins w:id="6580" w:author="Fred Perez" w:date="2019-03-22T09:25:00Z"/>
                <w:rFonts w:eastAsia="Calibri"/>
              </w:rPr>
              <w:pPrChange w:id="6581" w:author="Fred Perez" w:date="2019-03-22T09:44:00Z">
                <w:pPr>
                  <w:numPr>
                    <w:numId w:val="125"/>
                  </w:numPr>
                  <w:tabs>
                    <w:tab w:val="num" w:pos="360"/>
                    <w:tab w:val="num" w:pos="720"/>
                  </w:tabs>
                  <w:ind w:left="720" w:hanging="720"/>
                </w:pPr>
              </w:pPrChange>
            </w:pPr>
            <w:ins w:id="6582" w:author="Fred Perez" w:date="2019-03-22T09:25:00Z">
              <w:r>
                <w:rPr>
                  <w:rFonts w:eastAsia="Calibri"/>
                  <w:b/>
                </w:rPr>
                <w:t>PSO</w:t>
              </w:r>
              <w:r w:rsidRPr="00A123C5">
                <w:rPr>
                  <w:rFonts w:eastAsia="Calibri"/>
                  <w:b/>
                </w:rPr>
                <w:t xml:space="preserve"> EPCS LOGICAL ACCESS</w:t>
              </w:r>
              <w:r w:rsidRPr="003060FD">
                <w:fldChar w:fldCharType="begin"/>
              </w:r>
              <w:r w:rsidRPr="003060FD">
                <w:instrText xml:space="preserve"> XE </w:instrText>
              </w:r>
              <w:r>
                <w:instrText>“</w:instrText>
              </w:r>
              <w:r w:rsidRPr="003060FD">
                <w:instrText>XU EPCS LOGICAL ACCESS</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LOGICAL ACCESS</w:instrText>
              </w:r>
              <w:r>
                <w:instrText>”</w:instrText>
              </w:r>
              <w:r w:rsidRPr="003060FD">
                <w:instrText xml:space="preserve"> </w:instrText>
              </w:r>
              <w:r w:rsidRPr="003060FD">
                <w:fldChar w:fldCharType="end"/>
              </w:r>
            </w:ins>
          </w:p>
          <w:p w:rsidR="00950502" w:rsidRPr="001A2760" w:rsidRDefault="00950502">
            <w:pPr>
              <w:numPr>
                <w:ilvl w:val="0"/>
                <w:numId w:val="111"/>
              </w:numPr>
              <w:rPr>
                <w:ins w:id="6583" w:author="Fred Perez" w:date="2019-03-22T09:25:00Z"/>
                <w:rFonts w:eastAsia="Calibri"/>
              </w:rPr>
              <w:pPrChange w:id="6584" w:author="Fred Perez" w:date="2019-03-22T09:44:00Z">
                <w:pPr>
                  <w:numPr>
                    <w:numId w:val="125"/>
                  </w:numPr>
                  <w:tabs>
                    <w:tab w:val="num" w:pos="360"/>
                    <w:tab w:val="num" w:pos="720"/>
                  </w:tabs>
                  <w:ind w:left="720" w:hanging="720"/>
                </w:pPr>
              </w:pPrChange>
            </w:pPr>
            <w:ins w:id="6585" w:author="Fred Perez" w:date="2019-03-22T09:25:00Z">
              <w:r w:rsidRPr="001A2760">
                <w:t>PSO EPCS PHARMACIST ACC</w:t>
              </w:r>
            </w:ins>
          </w:p>
          <w:p w:rsidR="00950502" w:rsidRPr="001A2760" w:rsidRDefault="00950502">
            <w:pPr>
              <w:numPr>
                <w:ilvl w:val="0"/>
                <w:numId w:val="111"/>
              </w:numPr>
              <w:rPr>
                <w:ins w:id="6586" w:author="Fred Perez" w:date="2019-03-22T09:25:00Z"/>
                <w:rFonts w:eastAsia="Calibri"/>
              </w:rPr>
              <w:pPrChange w:id="6587" w:author="Fred Perez" w:date="2019-03-22T09:44:00Z">
                <w:pPr>
                  <w:numPr>
                    <w:numId w:val="125"/>
                  </w:numPr>
                  <w:tabs>
                    <w:tab w:val="num" w:pos="360"/>
                    <w:tab w:val="num" w:pos="720"/>
                  </w:tabs>
                  <w:ind w:left="720" w:hanging="720"/>
                </w:pPr>
              </w:pPrChange>
            </w:pPr>
            <w:ins w:id="6588" w:author="Fred Perez" w:date="2019-03-22T09:25:00Z">
              <w:r>
                <w:t>PSO EPCS ACCESS REPORT PARAM</w:t>
              </w:r>
            </w:ins>
          </w:p>
          <w:p w:rsidR="00950502" w:rsidRPr="001A2760" w:rsidRDefault="00950502">
            <w:pPr>
              <w:numPr>
                <w:ilvl w:val="0"/>
                <w:numId w:val="111"/>
              </w:numPr>
              <w:rPr>
                <w:ins w:id="6589" w:author="Fred Perez" w:date="2019-03-22T09:25:00Z"/>
                <w:rFonts w:eastAsia="Calibri"/>
              </w:rPr>
              <w:pPrChange w:id="6590" w:author="Fred Perez" w:date="2019-03-22T09:44:00Z">
                <w:pPr>
                  <w:numPr>
                    <w:numId w:val="125"/>
                  </w:numPr>
                  <w:tabs>
                    <w:tab w:val="num" w:pos="360"/>
                    <w:tab w:val="num" w:pos="720"/>
                  </w:tabs>
                  <w:ind w:left="720" w:hanging="720"/>
                </w:pPr>
              </w:pPrChange>
            </w:pPr>
            <w:ins w:id="6591" w:author="Fred Perez" w:date="2019-03-22T09:25:00Z">
              <w:r w:rsidRPr="001A2760">
                <w:t>PSO EPCS EXPIRED DEA FAILOVER</w:t>
              </w:r>
            </w:ins>
          </w:p>
          <w:p w:rsidR="00950502" w:rsidRPr="001A2760" w:rsidRDefault="00950502">
            <w:pPr>
              <w:numPr>
                <w:ilvl w:val="0"/>
                <w:numId w:val="111"/>
              </w:numPr>
              <w:rPr>
                <w:ins w:id="6592" w:author="Fred Perez" w:date="2019-03-22T09:25:00Z"/>
                <w:rFonts w:eastAsia="Calibri"/>
              </w:rPr>
              <w:pPrChange w:id="6593" w:author="Fred Perez" w:date="2019-03-22T09:44:00Z">
                <w:pPr>
                  <w:numPr>
                    <w:numId w:val="125"/>
                  </w:numPr>
                  <w:tabs>
                    <w:tab w:val="num" w:pos="360"/>
                    <w:tab w:val="num" w:pos="720"/>
                  </w:tabs>
                  <w:ind w:left="720" w:hanging="720"/>
                </w:pPr>
              </w:pPrChange>
            </w:pPr>
            <w:ins w:id="6594" w:author="Fred Perez" w:date="2019-03-22T09:25:00Z">
              <w:r>
                <w:t>PSO VAMC MBM PHARMACY MODE</w:t>
              </w:r>
            </w:ins>
          </w:p>
          <w:p w:rsidR="00950502" w:rsidRPr="00B66A69" w:rsidRDefault="00950502">
            <w:pPr>
              <w:numPr>
                <w:ilvl w:val="0"/>
                <w:numId w:val="111"/>
              </w:numPr>
              <w:rPr>
                <w:ins w:id="6595" w:author="Fred Perez" w:date="2019-03-22T09:25:00Z"/>
                <w:rFonts w:eastAsia="Calibri"/>
              </w:rPr>
              <w:pPrChange w:id="6596" w:author="Fred Perez" w:date="2019-03-22T09:44:00Z">
                <w:pPr>
                  <w:numPr>
                    <w:numId w:val="125"/>
                  </w:numPr>
                  <w:tabs>
                    <w:tab w:val="num" w:pos="360"/>
                    <w:tab w:val="num" w:pos="720"/>
                  </w:tabs>
                  <w:ind w:left="720" w:hanging="720"/>
                </w:pPr>
              </w:pPrChange>
            </w:pPr>
            <w:ins w:id="6597" w:author="Fred Perez" w:date="2019-03-22T09:25:00Z">
              <w:r>
                <w:t>PSO EPCS EDIT DEA# AND XDATE</w:t>
              </w:r>
              <w:r w:rsidRPr="003060FD">
                <w:fldChar w:fldCharType="begin"/>
              </w:r>
              <w:r w:rsidRPr="003060FD">
                <w:instrText xml:space="preserve"> XE </w:instrText>
              </w:r>
              <w:r>
                <w:instrText>“</w:instrText>
              </w:r>
              <w:r w:rsidRPr="003060FD">
                <w:instrText>XU EPCS PSDRPH AUDIT</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PSDRPH AUDIT</w:instrText>
              </w:r>
              <w:r>
                <w:instrText>”</w:instrText>
              </w:r>
              <w:r w:rsidRPr="003060FD">
                <w:instrText xml:space="preserve"> </w:instrText>
              </w:r>
              <w:r w:rsidRPr="003060FD">
                <w:fldChar w:fldCharType="end"/>
              </w:r>
              <w:r w:rsidRPr="00B14DBC">
                <w:fldChar w:fldCharType="begin"/>
              </w:r>
              <w:r w:rsidRPr="00B14DBC">
                <w:instrText xml:space="preserve"> XE </w:instrText>
              </w:r>
              <w:r>
                <w:instrText>“</w:instrText>
              </w:r>
              <w:r w:rsidRPr="00B14DBC">
                <w:instrText>XU EPCS EDIT DEA# AND XDATE</w:instrText>
              </w:r>
              <w:r>
                <w:instrText xml:space="preserve"> Option”</w:instrText>
              </w:r>
              <w:r w:rsidRPr="00B14DBC">
                <w:instrText xml:space="preserve"> </w:instrText>
              </w:r>
              <w:r w:rsidRPr="00B14DBC">
                <w:fldChar w:fldCharType="end"/>
              </w:r>
              <w:r w:rsidRPr="00B14DBC">
                <w:fldChar w:fldCharType="begin"/>
              </w:r>
              <w:r w:rsidRPr="00B14DBC">
                <w:instrText xml:space="preserve"> XE </w:instrText>
              </w:r>
              <w:r>
                <w:instrText>“Options:</w:instrText>
              </w:r>
              <w:r w:rsidRPr="00B14DBC">
                <w:instrText>XU EPCS EDIT DEA# AND XDATE</w:instrText>
              </w:r>
              <w:r>
                <w:instrText>”</w:instrText>
              </w:r>
              <w:r w:rsidRPr="00B14DBC">
                <w:instrText xml:space="preserve"> </w:instrText>
              </w:r>
              <w:r w:rsidRPr="00B14DBC">
                <w:fldChar w:fldCharType="end"/>
              </w:r>
            </w:ins>
          </w:p>
        </w:tc>
      </w:tr>
      <w:tr w:rsidR="00950502" w:rsidRPr="00B90988" w:rsidTr="00251627">
        <w:trPr>
          <w:cantSplit/>
          <w:ins w:id="6598" w:author="Fred Perez" w:date="2019-03-22T09:25:00Z"/>
        </w:trPr>
        <w:tc>
          <w:tcPr>
            <w:tcW w:w="2574" w:type="dxa"/>
          </w:tcPr>
          <w:p w:rsidR="00950502" w:rsidRDefault="00950502" w:rsidP="00251627">
            <w:pPr>
              <w:rPr>
                <w:ins w:id="6599" w:author="Fred Perez" w:date="2019-03-22T09:25:00Z"/>
              </w:rPr>
            </w:pPr>
            <w:ins w:id="6600" w:author="Fred Perez" w:date="2019-03-22T09:25:00Z">
              <w:r w:rsidRPr="00455EC0">
                <w:t>PSO EPCS EXPIRE DATE</w:t>
              </w:r>
            </w:ins>
          </w:p>
        </w:tc>
        <w:tc>
          <w:tcPr>
            <w:tcW w:w="2700" w:type="dxa"/>
          </w:tcPr>
          <w:p w:rsidR="00950502" w:rsidRPr="00B90988" w:rsidRDefault="00950502" w:rsidP="00251627">
            <w:pPr>
              <w:rPr>
                <w:ins w:id="6601" w:author="Fred Perez" w:date="2019-03-22T09:25:00Z"/>
              </w:rPr>
            </w:pPr>
            <w:ins w:id="6602" w:author="Fred Perez" w:date="2019-03-22T09:25:00Z">
              <w:r w:rsidRPr="00455EC0">
                <w:t>DEA Expiration Date Report</w:t>
              </w:r>
            </w:ins>
          </w:p>
        </w:tc>
        <w:tc>
          <w:tcPr>
            <w:tcW w:w="4158" w:type="dxa"/>
          </w:tcPr>
          <w:p w:rsidR="00950502" w:rsidRPr="00B90988" w:rsidRDefault="00950502" w:rsidP="00251627">
            <w:pPr>
              <w:rPr>
                <w:ins w:id="6603" w:author="Fred Perez" w:date="2019-03-22T09:25:00Z"/>
              </w:rPr>
            </w:pPr>
            <w:ins w:id="6604" w:author="Fred Perez" w:date="2019-03-22T09:25:00Z">
              <w:r w:rsidRPr="00396723">
                <w:t>This option can be used to print the DEA Expiration Date for all active users.</w:t>
              </w:r>
            </w:ins>
          </w:p>
        </w:tc>
      </w:tr>
      <w:tr w:rsidR="00950502" w:rsidRPr="00B90988" w:rsidTr="00251627">
        <w:trPr>
          <w:cantSplit/>
          <w:ins w:id="6605" w:author="Fred Perez" w:date="2019-03-22T09:25:00Z"/>
        </w:trPr>
        <w:tc>
          <w:tcPr>
            <w:tcW w:w="2574" w:type="dxa"/>
          </w:tcPr>
          <w:p w:rsidR="00950502" w:rsidRPr="00B90988" w:rsidRDefault="00950502" w:rsidP="00251627">
            <w:pPr>
              <w:rPr>
                <w:ins w:id="6606" w:author="Fred Perez" w:date="2019-03-22T09:25:00Z"/>
              </w:rPr>
            </w:pPr>
            <w:ins w:id="6607" w:author="Fred Perez" w:date="2019-03-22T09:25:00Z">
              <w:r>
                <w:t>PSO</w:t>
              </w:r>
              <w:r w:rsidRPr="00B90988">
                <w:t xml:space="preserve"> EPCS PRIVS</w:t>
              </w:r>
              <w:r w:rsidRPr="00B90988">
                <w:fldChar w:fldCharType="begin"/>
              </w:r>
              <w:r w:rsidRPr="00B90988">
                <w:instrText xml:space="preserve"> XE </w:instrText>
              </w:r>
              <w:r>
                <w:instrText>“</w:instrText>
              </w:r>
              <w:r w:rsidRPr="00B90988">
                <w:instrText>XU EPCS PRIVS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PRIVS</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08" w:author="Fred Perez" w:date="2019-03-22T09:25:00Z"/>
              </w:rPr>
            </w:pPr>
            <w:ins w:id="6609" w:author="Fred Perez" w:date="2019-03-22T09:25:00Z">
              <w:r w:rsidRPr="00B90988">
                <w:t>Print Prescribers with Privileges</w:t>
              </w:r>
              <w:r w:rsidRPr="00B90988">
                <w:fldChar w:fldCharType="begin"/>
              </w:r>
              <w:r w:rsidRPr="00B90988">
                <w:instrText xml:space="preserve"> XE </w:instrText>
              </w:r>
              <w:r>
                <w:instrText>“</w:instrText>
              </w:r>
              <w:r w:rsidRPr="00B90988">
                <w:instrText>Print Prescribers with Privileges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Options:Print Prescribers with Privileges</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610" w:author="Fred Perez" w:date="2019-03-22T09:25:00Z"/>
              </w:rPr>
            </w:pPr>
            <w:ins w:id="6611" w:author="Fred Perez" w:date="2019-03-22T09:25:00Z">
              <w:r w:rsidRPr="00B90988">
                <w:t>This option prints all active users who have privileges to any of the SCHEDULEs II through V and who have a DEA# or VA#. This option prints the following data:</w:t>
              </w:r>
            </w:ins>
          </w:p>
          <w:p w:rsidR="00950502" w:rsidRDefault="00950502">
            <w:pPr>
              <w:numPr>
                <w:ilvl w:val="0"/>
                <w:numId w:val="112"/>
              </w:numPr>
              <w:rPr>
                <w:ins w:id="6612" w:author="Fred Perez" w:date="2019-03-22T09:25:00Z"/>
              </w:rPr>
              <w:pPrChange w:id="6613" w:author="Fred Perez" w:date="2019-03-22T09:44:00Z">
                <w:pPr>
                  <w:numPr>
                    <w:numId w:val="126"/>
                  </w:numPr>
                  <w:tabs>
                    <w:tab w:val="num" w:pos="360"/>
                    <w:tab w:val="num" w:pos="720"/>
                  </w:tabs>
                  <w:ind w:left="720" w:hanging="720"/>
                </w:pPr>
              </w:pPrChange>
            </w:pPr>
            <w:ins w:id="6614" w:author="Fred Perez" w:date="2019-03-22T09:25:00Z">
              <w:r>
                <w:t>NAME</w:t>
              </w:r>
            </w:ins>
          </w:p>
          <w:p w:rsidR="00950502" w:rsidRPr="001A2F8F" w:rsidRDefault="00950502">
            <w:pPr>
              <w:numPr>
                <w:ilvl w:val="0"/>
                <w:numId w:val="112"/>
              </w:numPr>
              <w:rPr>
                <w:ins w:id="6615" w:author="Fred Perez" w:date="2019-03-22T09:25:00Z"/>
                <w:b/>
              </w:rPr>
              <w:pPrChange w:id="6616" w:author="Fred Perez" w:date="2019-03-22T09:44:00Z">
                <w:pPr>
                  <w:numPr>
                    <w:numId w:val="126"/>
                  </w:numPr>
                  <w:tabs>
                    <w:tab w:val="num" w:pos="360"/>
                    <w:tab w:val="num" w:pos="720"/>
                  </w:tabs>
                  <w:ind w:left="720" w:hanging="720"/>
                </w:pPr>
              </w:pPrChange>
            </w:pPr>
            <w:ins w:id="6617" w:author="Fred Perez" w:date="2019-03-22T09:25:00Z">
              <w:r w:rsidRPr="001A2F8F">
                <w:rPr>
                  <w:b/>
                </w:rPr>
                <w:t>DUZ</w:t>
              </w:r>
            </w:ins>
          </w:p>
          <w:p w:rsidR="00950502" w:rsidRDefault="00950502">
            <w:pPr>
              <w:numPr>
                <w:ilvl w:val="0"/>
                <w:numId w:val="112"/>
              </w:numPr>
              <w:rPr>
                <w:ins w:id="6618" w:author="Fred Perez" w:date="2019-03-22T09:25:00Z"/>
              </w:rPr>
              <w:pPrChange w:id="6619" w:author="Fred Perez" w:date="2019-03-22T09:44:00Z">
                <w:pPr>
                  <w:numPr>
                    <w:numId w:val="126"/>
                  </w:numPr>
                  <w:tabs>
                    <w:tab w:val="num" w:pos="360"/>
                    <w:tab w:val="num" w:pos="720"/>
                  </w:tabs>
                  <w:ind w:left="720" w:hanging="720"/>
                </w:pPr>
              </w:pPrChange>
            </w:pPr>
            <w:ins w:id="6620" w:author="Fred Perez" w:date="2019-03-22T09:25:00Z">
              <w:r>
                <w:t>DEA#</w:t>
              </w:r>
            </w:ins>
          </w:p>
          <w:p w:rsidR="00950502" w:rsidRDefault="00950502">
            <w:pPr>
              <w:numPr>
                <w:ilvl w:val="0"/>
                <w:numId w:val="112"/>
              </w:numPr>
              <w:rPr>
                <w:ins w:id="6621" w:author="Fred Perez" w:date="2019-03-22T09:25:00Z"/>
              </w:rPr>
              <w:pPrChange w:id="6622" w:author="Fred Perez" w:date="2019-03-22T09:44:00Z">
                <w:pPr>
                  <w:numPr>
                    <w:numId w:val="126"/>
                  </w:numPr>
                  <w:tabs>
                    <w:tab w:val="num" w:pos="360"/>
                    <w:tab w:val="num" w:pos="720"/>
                  </w:tabs>
                  <w:ind w:left="720" w:hanging="720"/>
                </w:pPr>
              </w:pPrChange>
            </w:pPr>
            <w:ins w:id="6623" w:author="Fred Perez" w:date="2019-03-22T09:25:00Z">
              <w:r>
                <w:t>VA#</w:t>
              </w:r>
            </w:ins>
          </w:p>
          <w:p w:rsidR="00950502" w:rsidRPr="0007562B" w:rsidRDefault="00950502">
            <w:pPr>
              <w:numPr>
                <w:ilvl w:val="0"/>
                <w:numId w:val="112"/>
              </w:numPr>
              <w:rPr>
                <w:ins w:id="6624" w:author="Fred Perez" w:date="2019-03-22T09:25:00Z"/>
              </w:rPr>
              <w:pPrChange w:id="6625" w:author="Fred Perez" w:date="2019-03-22T09:44:00Z">
                <w:pPr>
                  <w:numPr>
                    <w:numId w:val="126"/>
                  </w:numPr>
                  <w:tabs>
                    <w:tab w:val="num" w:pos="360"/>
                    <w:tab w:val="num" w:pos="720"/>
                  </w:tabs>
                  <w:ind w:left="720" w:hanging="720"/>
                </w:pPr>
              </w:pPrChange>
            </w:pPr>
            <w:ins w:id="6626" w:author="Fred Perez" w:date="2019-03-22T09:25:00Z">
              <w:r>
                <w:t>SCHEDULESs</w:t>
              </w:r>
            </w:ins>
          </w:p>
        </w:tc>
      </w:tr>
      <w:tr w:rsidR="00950502" w:rsidRPr="00B90988" w:rsidTr="00251627">
        <w:trPr>
          <w:cantSplit/>
          <w:ins w:id="6627" w:author="Fred Perez" w:date="2019-03-22T09:25:00Z"/>
        </w:trPr>
        <w:tc>
          <w:tcPr>
            <w:tcW w:w="2574" w:type="dxa"/>
          </w:tcPr>
          <w:p w:rsidR="00950502" w:rsidRPr="00B90988" w:rsidRDefault="00950502" w:rsidP="00251627">
            <w:pPr>
              <w:rPr>
                <w:ins w:id="6628" w:author="Fred Perez" w:date="2019-03-22T09:25:00Z"/>
              </w:rPr>
            </w:pPr>
            <w:ins w:id="6629" w:author="Fred Perez" w:date="2019-03-22T09:25:00Z">
              <w:r>
                <w:t>PSO</w:t>
              </w:r>
              <w:r w:rsidRPr="00B90988">
                <w:t xml:space="preserve"> EPCS DISUSER PRIVS</w:t>
              </w:r>
              <w:r w:rsidRPr="00B90988">
                <w:fldChar w:fldCharType="begin"/>
              </w:r>
              <w:r w:rsidRPr="00B90988">
                <w:instrText xml:space="preserve"> XE </w:instrText>
              </w:r>
              <w:r>
                <w:instrText>“</w:instrText>
              </w:r>
              <w:r w:rsidRPr="00B90988">
                <w:instrText>XU EPCS DISUSER PRIVS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DISUSER PRIVS</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30" w:author="Fred Perez" w:date="2019-03-22T09:25:00Z"/>
              </w:rPr>
            </w:pPr>
            <w:ins w:id="6631" w:author="Fred Perez" w:date="2019-03-22T09:25:00Z">
              <w:r w:rsidRPr="00B90988">
                <w:t>Print DISUSER Prescribers with Privileges</w:t>
              </w:r>
              <w:r w:rsidRPr="00B90988">
                <w:fldChar w:fldCharType="begin"/>
              </w:r>
              <w:r w:rsidRPr="00B90988">
                <w:instrText xml:space="preserve"> XE </w:instrText>
              </w:r>
              <w:r>
                <w:instrText>“</w:instrText>
              </w:r>
              <w:r w:rsidRPr="00B90988">
                <w:instrText>Print DISUSER Prescribers with Privileges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Options:Print DISUSER Prescribers with Privileges</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632" w:author="Fred Perez" w:date="2019-03-22T09:25:00Z"/>
              </w:rPr>
            </w:pPr>
            <w:ins w:id="6633" w:author="Fred Perez" w:date="2019-03-22T09:25:00Z">
              <w:r w:rsidRPr="00B90988">
                <w:t>This option prints all DISUSERed users who have privileges to any of the SCHEDULEs II through V and who have a DEA# or VA#. This option prints the following data:</w:t>
              </w:r>
            </w:ins>
          </w:p>
          <w:p w:rsidR="00950502" w:rsidRDefault="00950502">
            <w:pPr>
              <w:numPr>
                <w:ilvl w:val="0"/>
                <w:numId w:val="113"/>
              </w:numPr>
              <w:rPr>
                <w:ins w:id="6634" w:author="Fred Perez" w:date="2019-03-22T09:25:00Z"/>
              </w:rPr>
              <w:pPrChange w:id="6635" w:author="Fred Perez" w:date="2019-03-22T09:44:00Z">
                <w:pPr>
                  <w:numPr>
                    <w:numId w:val="127"/>
                  </w:numPr>
                  <w:tabs>
                    <w:tab w:val="num" w:pos="360"/>
                    <w:tab w:val="num" w:pos="720"/>
                  </w:tabs>
                  <w:ind w:left="720" w:hanging="720"/>
                </w:pPr>
              </w:pPrChange>
            </w:pPr>
            <w:ins w:id="6636" w:author="Fred Perez" w:date="2019-03-22T09:25:00Z">
              <w:r>
                <w:t>NAME</w:t>
              </w:r>
            </w:ins>
          </w:p>
          <w:p w:rsidR="00950502" w:rsidRPr="001A2F8F" w:rsidRDefault="00950502">
            <w:pPr>
              <w:numPr>
                <w:ilvl w:val="0"/>
                <w:numId w:val="113"/>
              </w:numPr>
              <w:rPr>
                <w:ins w:id="6637" w:author="Fred Perez" w:date="2019-03-22T09:25:00Z"/>
                <w:b/>
              </w:rPr>
              <w:pPrChange w:id="6638" w:author="Fred Perez" w:date="2019-03-22T09:44:00Z">
                <w:pPr>
                  <w:numPr>
                    <w:numId w:val="127"/>
                  </w:numPr>
                  <w:tabs>
                    <w:tab w:val="num" w:pos="360"/>
                    <w:tab w:val="num" w:pos="720"/>
                  </w:tabs>
                  <w:ind w:left="720" w:hanging="720"/>
                </w:pPr>
              </w:pPrChange>
            </w:pPr>
            <w:ins w:id="6639" w:author="Fred Perez" w:date="2019-03-22T09:25:00Z">
              <w:r w:rsidRPr="001A2F8F">
                <w:rPr>
                  <w:b/>
                </w:rPr>
                <w:t>DUZ</w:t>
              </w:r>
            </w:ins>
          </w:p>
          <w:p w:rsidR="00950502" w:rsidRDefault="00950502">
            <w:pPr>
              <w:numPr>
                <w:ilvl w:val="0"/>
                <w:numId w:val="113"/>
              </w:numPr>
              <w:rPr>
                <w:ins w:id="6640" w:author="Fred Perez" w:date="2019-03-22T09:25:00Z"/>
              </w:rPr>
              <w:pPrChange w:id="6641" w:author="Fred Perez" w:date="2019-03-22T09:44:00Z">
                <w:pPr>
                  <w:numPr>
                    <w:numId w:val="127"/>
                  </w:numPr>
                  <w:tabs>
                    <w:tab w:val="num" w:pos="360"/>
                    <w:tab w:val="num" w:pos="720"/>
                  </w:tabs>
                  <w:ind w:left="720" w:hanging="720"/>
                </w:pPr>
              </w:pPrChange>
            </w:pPr>
            <w:ins w:id="6642" w:author="Fred Perez" w:date="2019-03-22T09:25:00Z">
              <w:r>
                <w:t>DEA#</w:t>
              </w:r>
            </w:ins>
          </w:p>
          <w:p w:rsidR="00950502" w:rsidRDefault="00950502">
            <w:pPr>
              <w:numPr>
                <w:ilvl w:val="0"/>
                <w:numId w:val="113"/>
              </w:numPr>
              <w:rPr>
                <w:ins w:id="6643" w:author="Fred Perez" w:date="2019-03-22T09:25:00Z"/>
              </w:rPr>
              <w:pPrChange w:id="6644" w:author="Fred Perez" w:date="2019-03-22T09:44:00Z">
                <w:pPr>
                  <w:numPr>
                    <w:numId w:val="127"/>
                  </w:numPr>
                  <w:tabs>
                    <w:tab w:val="num" w:pos="360"/>
                    <w:tab w:val="num" w:pos="720"/>
                  </w:tabs>
                  <w:ind w:left="720" w:hanging="720"/>
                </w:pPr>
              </w:pPrChange>
            </w:pPr>
            <w:ins w:id="6645" w:author="Fred Perez" w:date="2019-03-22T09:25:00Z">
              <w:r w:rsidRPr="008D58CC">
                <w:t>TERMINATION DATE</w:t>
              </w:r>
            </w:ins>
          </w:p>
          <w:p w:rsidR="00950502" w:rsidRDefault="00950502">
            <w:pPr>
              <w:numPr>
                <w:ilvl w:val="0"/>
                <w:numId w:val="113"/>
              </w:numPr>
              <w:rPr>
                <w:ins w:id="6646" w:author="Fred Perez" w:date="2019-03-22T09:25:00Z"/>
              </w:rPr>
              <w:pPrChange w:id="6647" w:author="Fred Perez" w:date="2019-03-22T09:44:00Z">
                <w:pPr>
                  <w:numPr>
                    <w:numId w:val="127"/>
                  </w:numPr>
                  <w:tabs>
                    <w:tab w:val="num" w:pos="360"/>
                    <w:tab w:val="num" w:pos="720"/>
                  </w:tabs>
                  <w:ind w:left="720" w:hanging="720"/>
                </w:pPr>
              </w:pPrChange>
            </w:pPr>
            <w:ins w:id="6648" w:author="Fred Perez" w:date="2019-03-22T09:25:00Z">
              <w:r w:rsidRPr="008D58CC">
                <w:t>VA#</w:t>
              </w:r>
            </w:ins>
          </w:p>
          <w:p w:rsidR="00950502" w:rsidRPr="00EA7CF5" w:rsidRDefault="00950502">
            <w:pPr>
              <w:numPr>
                <w:ilvl w:val="0"/>
                <w:numId w:val="113"/>
              </w:numPr>
              <w:rPr>
                <w:ins w:id="6649" w:author="Fred Perez" w:date="2019-03-22T09:25:00Z"/>
              </w:rPr>
              <w:pPrChange w:id="6650" w:author="Fred Perez" w:date="2019-03-22T09:44:00Z">
                <w:pPr>
                  <w:numPr>
                    <w:numId w:val="127"/>
                  </w:numPr>
                  <w:tabs>
                    <w:tab w:val="num" w:pos="360"/>
                    <w:tab w:val="num" w:pos="720"/>
                  </w:tabs>
                  <w:ind w:left="720" w:hanging="720"/>
                </w:pPr>
              </w:pPrChange>
            </w:pPr>
            <w:ins w:id="6651" w:author="Fred Perez" w:date="2019-03-22T09:25:00Z">
              <w:r w:rsidRPr="008D58CC">
                <w:t>SCHEDULESs</w:t>
              </w:r>
            </w:ins>
          </w:p>
        </w:tc>
      </w:tr>
      <w:tr w:rsidR="00950502" w:rsidRPr="00B90988" w:rsidTr="00251627">
        <w:trPr>
          <w:cantSplit/>
          <w:ins w:id="6652" w:author="Fred Perez" w:date="2019-03-22T09:25:00Z"/>
        </w:trPr>
        <w:tc>
          <w:tcPr>
            <w:tcW w:w="2574" w:type="dxa"/>
          </w:tcPr>
          <w:p w:rsidR="00950502" w:rsidRPr="00B90988" w:rsidRDefault="00950502" w:rsidP="00251627">
            <w:pPr>
              <w:rPr>
                <w:ins w:id="6653" w:author="Fred Perez" w:date="2019-03-22T09:25:00Z"/>
              </w:rPr>
            </w:pPr>
            <w:ins w:id="6654" w:author="Fred Perez" w:date="2019-03-22T09:25:00Z">
              <w:r>
                <w:t>PSO</w:t>
              </w:r>
              <w:r w:rsidRPr="00B90988">
                <w:t xml:space="preserve"> EPCS PSDRPH</w:t>
              </w:r>
              <w:r w:rsidRPr="00B90988">
                <w:fldChar w:fldCharType="begin"/>
              </w:r>
              <w:r w:rsidRPr="00B90988">
                <w:instrText xml:space="preserve"> XE </w:instrText>
              </w:r>
              <w:r>
                <w:instrText>“</w:instrText>
              </w:r>
              <w:r w:rsidRPr="00B90988">
                <w:instrText>XU EPCS PSDRPH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PSDRPH</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55" w:author="Fred Perez" w:date="2019-03-22T09:25:00Z"/>
              </w:rPr>
            </w:pPr>
            <w:ins w:id="6656" w:author="Fred Perez" w:date="2019-03-22T09:25:00Z">
              <w:r w:rsidRPr="00B90988">
                <w:t>Print PSDRPH Key Holders</w:t>
              </w:r>
              <w:r w:rsidRPr="00B90988">
                <w:fldChar w:fldCharType="begin"/>
              </w:r>
              <w:r w:rsidRPr="00B90988">
                <w:instrText xml:space="preserve"> XE </w:instrText>
              </w:r>
              <w:r>
                <w:instrText>“</w:instrText>
              </w:r>
              <w:r w:rsidRPr="00B90988">
                <w:instrText>Print PSDRPH Key Holders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Options:Print PSDRPH Key Holders</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657" w:author="Fred Perez" w:date="2019-03-22T09:25:00Z"/>
              </w:rPr>
            </w:pPr>
            <w:ins w:id="6658" w:author="Fred Perez" w:date="2019-03-22T09:25:00Z">
              <w:r w:rsidRPr="00B90988">
                <w:t>This option prints all active users holding the PSDRPH security key</w:t>
              </w:r>
              <w:r w:rsidRPr="00B90988">
                <w:fldChar w:fldCharType="begin"/>
              </w:r>
              <w:r w:rsidRPr="00B90988">
                <w:instrText xml:space="preserve"> XE </w:instrText>
              </w:r>
              <w:r>
                <w:instrText>“</w:instrText>
              </w:r>
              <w:r w:rsidRPr="00B90988">
                <w:instrText>PSDRPH Security Key</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Security Keys:PSDRPH</w:instrText>
              </w:r>
              <w:r>
                <w:instrText>”</w:instrText>
              </w:r>
              <w:r w:rsidRPr="00B90988">
                <w:instrText xml:space="preserve"> </w:instrText>
              </w:r>
              <w:r w:rsidRPr="00B90988">
                <w:fldChar w:fldCharType="end"/>
              </w:r>
              <w:r w:rsidRPr="00B90988">
                <w:t>. This report sorts by Division, and within DIVISION, it sorts by NAME. This option prints the following data:</w:t>
              </w:r>
            </w:ins>
          </w:p>
          <w:p w:rsidR="00950502" w:rsidRDefault="00950502">
            <w:pPr>
              <w:numPr>
                <w:ilvl w:val="0"/>
                <w:numId w:val="114"/>
              </w:numPr>
              <w:rPr>
                <w:ins w:id="6659" w:author="Fred Perez" w:date="2019-03-22T09:25:00Z"/>
              </w:rPr>
              <w:pPrChange w:id="6660" w:author="Fred Perez" w:date="2019-03-22T09:44:00Z">
                <w:pPr>
                  <w:numPr>
                    <w:numId w:val="128"/>
                  </w:numPr>
                  <w:tabs>
                    <w:tab w:val="num" w:pos="360"/>
                    <w:tab w:val="num" w:pos="720"/>
                  </w:tabs>
                  <w:ind w:left="720" w:hanging="720"/>
                </w:pPr>
              </w:pPrChange>
            </w:pPr>
            <w:ins w:id="6661" w:author="Fred Perez" w:date="2019-03-22T09:25:00Z">
              <w:r>
                <w:t>NAME</w:t>
              </w:r>
            </w:ins>
          </w:p>
          <w:p w:rsidR="00950502" w:rsidRPr="001A2F8F" w:rsidRDefault="00950502">
            <w:pPr>
              <w:numPr>
                <w:ilvl w:val="0"/>
                <w:numId w:val="114"/>
              </w:numPr>
              <w:rPr>
                <w:ins w:id="6662" w:author="Fred Perez" w:date="2019-03-22T09:25:00Z"/>
                <w:b/>
              </w:rPr>
              <w:pPrChange w:id="6663" w:author="Fred Perez" w:date="2019-03-22T09:44:00Z">
                <w:pPr>
                  <w:numPr>
                    <w:numId w:val="128"/>
                  </w:numPr>
                  <w:tabs>
                    <w:tab w:val="num" w:pos="360"/>
                    <w:tab w:val="num" w:pos="720"/>
                  </w:tabs>
                  <w:ind w:left="720" w:hanging="720"/>
                </w:pPr>
              </w:pPrChange>
            </w:pPr>
            <w:ins w:id="6664" w:author="Fred Perez" w:date="2019-03-22T09:25:00Z">
              <w:r w:rsidRPr="001A2F8F">
                <w:rPr>
                  <w:b/>
                </w:rPr>
                <w:t>DUZ</w:t>
              </w:r>
            </w:ins>
          </w:p>
          <w:p w:rsidR="00950502" w:rsidRDefault="00950502">
            <w:pPr>
              <w:numPr>
                <w:ilvl w:val="0"/>
                <w:numId w:val="114"/>
              </w:numPr>
              <w:rPr>
                <w:ins w:id="6665" w:author="Fred Perez" w:date="2019-03-22T09:25:00Z"/>
              </w:rPr>
              <w:pPrChange w:id="6666" w:author="Fred Perez" w:date="2019-03-22T09:44:00Z">
                <w:pPr>
                  <w:numPr>
                    <w:numId w:val="128"/>
                  </w:numPr>
                  <w:tabs>
                    <w:tab w:val="num" w:pos="360"/>
                    <w:tab w:val="num" w:pos="720"/>
                  </w:tabs>
                  <w:ind w:left="720" w:hanging="720"/>
                </w:pPr>
              </w:pPrChange>
            </w:pPr>
            <w:ins w:id="6667" w:author="Fred Perez" w:date="2019-03-22T09:25:00Z">
              <w:r>
                <w:t>GIVEN BY (Person Who Assigned K</w:t>
              </w:r>
              <w:r w:rsidRPr="003F4855">
                <w:t>ey</w:t>
              </w:r>
              <w:r>
                <w:t>)</w:t>
              </w:r>
            </w:ins>
          </w:p>
          <w:p w:rsidR="00950502" w:rsidRPr="00EA7CF5" w:rsidRDefault="00950502">
            <w:pPr>
              <w:numPr>
                <w:ilvl w:val="0"/>
                <w:numId w:val="114"/>
              </w:numPr>
              <w:rPr>
                <w:ins w:id="6668" w:author="Fred Perez" w:date="2019-03-22T09:25:00Z"/>
              </w:rPr>
              <w:pPrChange w:id="6669" w:author="Fred Perez" w:date="2019-03-22T09:44:00Z">
                <w:pPr>
                  <w:numPr>
                    <w:numId w:val="128"/>
                  </w:numPr>
                  <w:tabs>
                    <w:tab w:val="num" w:pos="360"/>
                    <w:tab w:val="num" w:pos="720"/>
                  </w:tabs>
                  <w:ind w:left="720" w:hanging="720"/>
                </w:pPr>
              </w:pPrChange>
            </w:pPr>
            <w:ins w:id="6670" w:author="Fred Perez" w:date="2019-03-22T09:25:00Z">
              <w:r>
                <w:t>DATE GIVEN (Date Assigned)</w:t>
              </w:r>
            </w:ins>
          </w:p>
        </w:tc>
      </w:tr>
      <w:tr w:rsidR="00950502" w:rsidRPr="00B90988" w:rsidTr="00251627">
        <w:trPr>
          <w:cantSplit/>
          <w:ins w:id="6671" w:author="Fred Perez" w:date="2019-03-22T09:25:00Z"/>
        </w:trPr>
        <w:tc>
          <w:tcPr>
            <w:tcW w:w="2574" w:type="dxa"/>
          </w:tcPr>
          <w:p w:rsidR="00950502" w:rsidRPr="00B90988" w:rsidRDefault="00950502" w:rsidP="00251627">
            <w:pPr>
              <w:rPr>
                <w:ins w:id="6672" w:author="Fred Perez" w:date="2019-03-22T09:25:00Z"/>
              </w:rPr>
            </w:pPr>
            <w:ins w:id="6673" w:author="Fred Perez" w:date="2019-03-22T09:25:00Z">
              <w:r>
                <w:t>PSO</w:t>
              </w:r>
              <w:r w:rsidRPr="00B90988">
                <w:t xml:space="preserve"> EPCS SET PARMS</w:t>
              </w:r>
              <w:r w:rsidRPr="00B90988">
                <w:fldChar w:fldCharType="begin"/>
              </w:r>
              <w:r w:rsidRPr="00B90988">
                <w:instrText xml:space="preserve"> XE </w:instrText>
              </w:r>
              <w:r>
                <w:instrText>“</w:instrText>
              </w:r>
              <w:r w:rsidRPr="00B90988">
                <w:instrText>XU EPCS SET PARMS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SET PARMS</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74" w:author="Fred Perez" w:date="2019-03-22T09:25:00Z"/>
              </w:rPr>
            </w:pPr>
            <w:ins w:id="6675" w:author="Fred Perez" w:date="2019-03-22T09:25:00Z">
              <w:r w:rsidRPr="00B90988">
                <w:t>Print Setting Parameters Privileges</w:t>
              </w:r>
              <w:r w:rsidRPr="00B90988">
                <w:fldChar w:fldCharType="begin"/>
              </w:r>
              <w:r w:rsidRPr="00B90988">
                <w:instrText xml:space="preserve"> XE </w:instrText>
              </w:r>
              <w:r>
                <w:instrText>“</w:instrText>
              </w:r>
              <w:r w:rsidRPr="00B90988">
                <w:instrText>Print Setting Parameters Privileges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Options:Print Setting Parameters Privileges</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676" w:author="Fred Perez" w:date="2019-03-22T09:25:00Z"/>
              </w:rPr>
            </w:pPr>
            <w:ins w:id="6677" w:author="Fred Perez" w:date="2019-03-22T09:25:00Z">
              <w:r w:rsidRPr="00B90988">
                <w:t>This option prints all active users holding the XUEPCSEDIT security key</w:t>
              </w:r>
              <w:r w:rsidRPr="00B90988">
                <w:fldChar w:fldCharType="begin"/>
              </w:r>
              <w:r w:rsidRPr="00B90988">
                <w:instrText xml:space="preserve"> XE </w:instrText>
              </w:r>
              <w:r>
                <w:instrText>“</w:instrText>
              </w:r>
              <w:r w:rsidRPr="00B90988">
                <w:instrText>XUEPCSEDIT Security Key</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Security Keys:XUEPCSEDIT</w:instrText>
              </w:r>
              <w:r>
                <w:instrText>”</w:instrText>
              </w:r>
              <w:r w:rsidRPr="00B90988">
                <w:instrText xml:space="preserve"> </w:instrText>
              </w:r>
              <w:r w:rsidRPr="00B90988">
                <w:fldChar w:fldCharType="end"/>
              </w:r>
              <w:r w:rsidRPr="00B90988">
                <w:t>. This option identifies individuals responsible for setting the parameters.</w:t>
              </w:r>
            </w:ins>
          </w:p>
        </w:tc>
      </w:tr>
      <w:tr w:rsidR="00950502" w:rsidRPr="00B90988" w:rsidTr="00251627">
        <w:trPr>
          <w:cantSplit/>
          <w:ins w:id="6678" w:author="Fred Perez" w:date="2019-03-22T09:25:00Z"/>
        </w:trPr>
        <w:tc>
          <w:tcPr>
            <w:tcW w:w="2574" w:type="dxa"/>
          </w:tcPr>
          <w:p w:rsidR="00950502" w:rsidRPr="00B90988" w:rsidRDefault="00950502" w:rsidP="00251627">
            <w:pPr>
              <w:rPr>
                <w:ins w:id="6679" w:author="Fred Perez" w:date="2019-03-22T09:25:00Z"/>
              </w:rPr>
            </w:pPr>
            <w:ins w:id="6680" w:author="Fred Perez" w:date="2019-03-22T09:25:00Z">
              <w:r>
                <w:t>PSO</w:t>
              </w:r>
              <w:r w:rsidRPr="00B90988">
                <w:t xml:space="preserve"> EPCS PRINT EDIT AUDIT</w:t>
              </w:r>
              <w:r w:rsidRPr="00B90988">
                <w:fldChar w:fldCharType="begin"/>
              </w:r>
              <w:r w:rsidRPr="00B90988">
                <w:instrText xml:space="preserve"> XE </w:instrText>
              </w:r>
              <w:r>
                <w:instrText>“</w:instrText>
              </w:r>
              <w:r w:rsidRPr="00B90988">
                <w:instrText>XU EPCS PRINT EDIT AUDIT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PRINT EDIT AUDIT</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81" w:author="Fred Perez" w:date="2019-03-22T09:25:00Z"/>
              </w:rPr>
            </w:pPr>
            <w:ins w:id="6682" w:author="Fred Perez" w:date="2019-03-22T09:25:00Z">
              <w:r w:rsidRPr="00B90988">
                <w:t>Print Audits for Prescriber Editing</w:t>
              </w:r>
              <w:r w:rsidRPr="00B90988">
                <w:fldChar w:fldCharType="begin"/>
              </w:r>
              <w:r w:rsidRPr="00B90988">
                <w:instrText xml:space="preserve"> XE </w:instrText>
              </w:r>
              <w:r>
                <w:instrText>“</w:instrText>
              </w:r>
              <w:r w:rsidRPr="00B90988">
                <w:instrText>Print Audits for Prescriber Editing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Options:Print Audits for Prescriber Editing</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683" w:author="Fred Perez" w:date="2019-03-22T09:25:00Z"/>
              </w:rPr>
            </w:pPr>
            <w:ins w:id="6684" w:author="Fred Perez" w:date="2019-03-22T09:25:00Z">
              <w:r w:rsidRPr="00B90988">
                <w:t>This option prints information related to the editing of prescriber information.</w:t>
              </w:r>
            </w:ins>
          </w:p>
        </w:tc>
      </w:tr>
      <w:tr w:rsidR="00950502" w:rsidRPr="00B90988" w:rsidTr="00251627">
        <w:trPr>
          <w:cantSplit/>
          <w:ins w:id="6685" w:author="Fred Perez" w:date="2019-03-22T09:25:00Z"/>
        </w:trPr>
        <w:tc>
          <w:tcPr>
            <w:tcW w:w="2574" w:type="dxa"/>
          </w:tcPr>
          <w:p w:rsidR="00950502" w:rsidRPr="00B90988" w:rsidRDefault="00950502" w:rsidP="00251627">
            <w:pPr>
              <w:rPr>
                <w:ins w:id="6686" w:author="Fred Perez" w:date="2019-03-22T09:25:00Z"/>
              </w:rPr>
            </w:pPr>
            <w:ins w:id="6687" w:author="Fred Perez" w:date="2019-03-22T09:25:00Z">
              <w:r>
                <w:t>PSO</w:t>
              </w:r>
              <w:r w:rsidRPr="00B90988">
                <w:t xml:space="preserve"> EPCS LOGICAL ACCESS</w:t>
              </w:r>
              <w:r w:rsidRPr="00B90988">
                <w:fldChar w:fldCharType="begin"/>
              </w:r>
              <w:r w:rsidRPr="00B90988">
                <w:instrText xml:space="preserve"> XE </w:instrText>
              </w:r>
              <w:r>
                <w:instrText>“</w:instrText>
              </w:r>
              <w:r w:rsidRPr="00B90988">
                <w:instrText>XU EPCS LOGICAL ACCESS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LOGICAL ACCESS</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88" w:author="Fred Perez" w:date="2019-03-22T09:25:00Z"/>
              </w:rPr>
            </w:pPr>
            <w:ins w:id="6689" w:author="Fred Perez" w:date="2019-03-22T09:25:00Z">
              <w:r w:rsidRPr="00B90988">
                <w:t>Task Changes to DEA Prescribing Privileges Report</w:t>
              </w:r>
              <w:r w:rsidRPr="00B90988">
                <w:fldChar w:fldCharType="begin"/>
              </w:r>
              <w:r w:rsidRPr="00B90988">
                <w:instrText xml:space="preserve"> XE </w:instrText>
              </w:r>
              <w:r>
                <w:instrText>“</w:instrText>
              </w:r>
              <w:r w:rsidRPr="00B90988">
                <w:instrText>Task Changes to DEA Prescribing Privileges Report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Options:Task Changes to DEA Prescribing Privileges Report</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690" w:author="Fred Perez" w:date="2019-03-22T09:25:00Z"/>
              </w:rPr>
            </w:pPr>
            <w:ins w:id="6691" w:author="Fred Perez" w:date="2019-03-22T09:25:00Z">
              <w:r w:rsidRPr="00B90988">
                <w:t>This option prints the setting or change to DEA prescribing privileges related to issuance of a controlled substance prescription.</w:t>
              </w:r>
            </w:ins>
          </w:p>
          <w:p w:rsidR="00950502" w:rsidRPr="00B90988" w:rsidRDefault="00950502" w:rsidP="00251627">
            <w:pPr>
              <w:rPr>
                <w:ins w:id="6692" w:author="Fred Perez" w:date="2019-03-22T09:25:00Z"/>
              </w:rPr>
            </w:pPr>
            <w:ins w:id="6693" w:author="Fred Perez" w:date="2019-03-22T09:25:00Z">
              <w:r w:rsidRPr="00B90988">
                <w:t>This option only prints data from the previous day and with data that has been modified.</w:t>
              </w:r>
            </w:ins>
          </w:p>
          <w:p w:rsidR="00950502" w:rsidRPr="00B90988" w:rsidRDefault="00950502" w:rsidP="00251627">
            <w:pPr>
              <w:rPr>
                <w:ins w:id="6694" w:author="Fred Perez" w:date="2019-03-22T09:25:00Z"/>
              </w:rPr>
            </w:pPr>
            <w:ins w:id="6695" w:author="Fred Perez" w:date="2019-03-22T09:25:00Z">
              <w:r w:rsidRPr="00B90988">
                <w:t>This option should be scheduled to run on a daily basis.</w:t>
              </w:r>
            </w:ins>
          </w:p>
        </w:tc>
      </w:tr>
      <w:tr w:rsidR="00950502" w:rsidRPr="00B90988" w:rsidTr="00251627">
        <w:trPr>
          <w:cantSplit/>
          <w:ins w:id="6696" w:author="Fred Perez" w:date="2019-03-22T09:25:00Z"/>
        </w:trPr>
        <w:tc>
          <w:tcPr>
            <w:tcW w:w="2574" w:type="dxa"/>
          </w:tcPr>
          <w:p w:rsidR="00950502" w:rsidRPr="00B90988" w:rsidRDefault="00950502" w:rsidP="00251627">
            <w:pPr>
              <w:rPr>
                <w:ins w:id="6697" w:author="Fred Perez" w:date="2019-03-22T09:25:00Z"/>
              </w:rPr>
            </w:pPr>
            <w:ins w:id="6698" w:author="Fred Perez" w:date="2019-03-22T09:25:00Z">
              <w:r>
                <w:t>PSO</w:t>
              </w:r>
              <w:r w:rsidRPr="00B90988">
                <w:t xml:space="preserve"> EPCS PSDRPH AUDIT</w:t>
              </w:r>
              <w:r w:rsidRPr="00B90988">
                <w:fldChar w:fldCharType="begin"/>
              </w:r>
              <w:r w:rsidRPr="00B90988">
                <w:instrText xml:space="preserve"> XE </w:instrText>
              </w:r>
              <w:r>
                <w:instrText>“</w:instrText>
              </w:r>
              <w:r w:rsidRPr="00B90988">
                <w:instrText>XU EPCS PSDRPH AUDIT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PSDRPH AUDIT</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699" w:author="Fred Perez" w:date="2019-03-22T09:25:00Z"/>
              </w:rPr>
            </w:pPr>
            <w:ins w:id="6700" w:author="Fred Perez" w:date="2019-03-22T09:25:00Z">
              <w:r w:rsidRPr="00B90988">
                <w:t>Task Allocation Audit of PSDRPH Key Report</w:t>
              </w:r>
              <w:r w:rsidRPr="00B90988">
                <w:fldChar w:fldCharType="begin"/>
              </w:r>
              <w:r w:rsidRPr="00B90988">
                <w:instrText xml:space="preserve"> XE </w:instrText>
              </w:r>
              <w:r>
                <w:instrText>“</w:instrText>
              </w:r>
              <w:r w:rsidRPr="00B90988">
                <w:instrText>Task Allocation Audit of PSDRPH Key Report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Options:Task Allocation Audit of PSDRPH Key Report</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701" w:author="Fred Perez" w:date="2019-03-22T09:25:00Z"/>
              </w:rPr>
            </w:pPr>
            <w:ins w:id="6702" w:author="Fred Perez" w:date="2019-03-22T09:25:00Z">
              <w:r w:rsidRPr="00B90988">
                <w:t>This option prints the allocation of the PSDRPH security key</w:t>
              </w:r>
              <w:r w:rsidRPr="00B90988">
                <w:fldChar w:fldCharType="begin"/>
              </w:r>
              <w:r w:rsidRPr="00B90988">
                <w:instrText xml:space="preserve"> XE </w:instrText>
              </w:r>
              <w:r>
                <w:instrText>“</w:instrText>
              </w:r>
              <w:r w:rsidRPr="00B90988">
                <w:instrText>PSDRPH Security Key</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Security Keys:PSDRPH</w:instrText>
              </w:r>
              <w:r>
                <w:instrText>”</w:instrText>
              </w:r>
              <w:r w:rsidRPr="00B90988">
                <w:instrText xml:space="preserve"> </w:instrText>
              </w:r>
              <w:r w:rsidRPr="00B90988">
                <w:fldChar w:fldCharType="end"/>
              </w:r>
              <w:r w:rsidRPr="00B90988">
                <w:t>.</w:t>
              </w:r>
            </w:ins>
          </w:p>
          <w:p w:rsidR="00950502" w:rsidRPr="00B90988" w:rsidRDefault="00950502" w:rsidP="00251627">
            <w:pPr>
              <w:rPr>
                <w:ins w:id="6703" w:author="Fred Perez" w:date="2019-03-22T09:25:00Z"/>
              </w:rPr>
            </w:pPr>
            <w:ins w:id="6704" w:author="Fred Perez" w:date="2019-03-22T09:25:00Z">
              <w:r w:rsidRPr="00B90988">
                <w:t>This option only prints data from the previous day and with data that has been modified.</w:t>
              </w:r>
            </w:ins>
          </w:p>
          <w:p w:rsidR="00950502" w:rsidRPr="00B90988" w:rsidRDefault="00950502" w:rsidP="00251627">
            <w:pPr>
              <w:rPr>
                <w:ins w:id="6705" w:author="Fred Perez" w:date="2019-03-22T09:25:00Z"/>
              </w:rPr>
            </w:pPr>
            <w:ins w:id="6706" w:author="Fred Perez" w:date="2019-03-22T09:25:00Z">
              <w:r w:rsidRPr="00B90988">
                <w:t>This option should be scheduled to run on a daily basis.</w:t>
              </w:r>
            </w:ins>
          </w:p>
        </w:tc>
      </w:tr>
      <w:tr w:rsidR="00950502" w:rsidRPr="00B90988" w:rsidTr="00251627">
        <w:trPr>
          <w:cantSplit/>
          <w:ins w:id="6707" w:author="Fred Perez" w:date="2019-03-22T09:25:00Z"/>
        </w:trPr>
        <w:tc>
          <w:tcPr>
            <w:tcW w:w="2574" w:type="dxa"/>
          </w:tcPr>
          <w:p w:rsidR="00950502" w:rsidRDefault="00950502" w:rsidP="00251627">
            <w:pPr>
              <w:rPr>
                <w:ins w:id="6708" w:author="Fred Perez" w:date="2019-03-22T09:25:00Z"/>
              </w:rPr>
            </w:pPr>
            <w:ins w:id="6709" w:author="Fred Perez" w:date="2019-03-22T09:25:00Z">
              <w:r w:rsidRPr="00316D4D">
                <w:t>PSO EPCS ACCESS REPORT PARAM</w:t>
              </w:r>
            </w:ins>
          </w:p>
        </w:tc>
        <w:tc>
          <w:tcPr>
            <w:tcW w:w="2700" w:type="dxa"/>
          </w:tcPr>
          <w:p w:rsidR="00950502" w:rsidRPr="00B90988" w:rsidRDefault="00950502" w:rsidP="00251627">
            <w:pPr>
              <w:rPr>
                <w:ins w:id="6710" w:author="Fred Perez" w:date="2019-03-22T09:25:00Z"/>
              </w:rPr>
            </w:pPr>
            <w:ins w:id="6711" w:author="Fred Perez" w:date="2019-03-22T09:25:00Z">
              <w:r w:rsidRPr="00316D4D">
                <w:t>Enter/Edit EPCS Access Reports Parameters</w:t>
              </w:r>
            </w:ins>
          </w:p>
        </w:tc>
        <w:tc>
          <w:tcPr>
            <w:tcW w:w="4158" w:type="dxa"/>
          </w:tcPr>
          <w:p w:rsidR="00950502" w:rsidRPr="00B90988" w:rsidRDefault="00950502" w:rsidP="00251627">
            <w:pPr>
              <w:rPr>
                <w:ins w:id="6712" w:author="Fred Perez" w:date="2019-03-22T09:25:00Z"/>
              </w:rPr>
            </w:pPr>
            <w:ins w:id="6713" w:author="Fred Perez" w:date="2019-03-22T09:25:00Z">
              <w:r>
                <w:t xml:space="preserve">This </w:t>
              </w:r>
              <w:r w:rsidRPr="00316D4D">
                <w:t>option allows the user to configure the delivery locations of reports generated using either the Changes to DEA Prescribing Privileges Report [PSO EPCS LOGICAL ACCESS REPORT] option or the Allocation Audit of PSDRPH Key Report [PSO EPCS PHARMACIST ACC REPORT] option, so that the report can be delivered to the appropriate device and/or individuals.</w:t>
              </w:r>
            </w:ins>
          </w:p>
        </w:tc>
      </w:tr>
      <w:tr w:rsidR="00950502" w:rsidRPr="00B90988" w:rsidTr="00251627">
        <w:trPr>
          <w:cantSplit/>
          <w:ins w:id="6714" w:author="Fred Perez" w:date="2019-03-22T09:25:00Z"/>
        </w:trPr>
        <w:tc>
          <w:tcPr>
            <w:tcW w:w="2574" w:type="dxa"/>
          </w:tcPr>
          <w:p w:rsidR="00950502" w:rsidRDefault="00950502" w:rsidP="00251627">
            <w:pPr>
              <w:rPr>
                <w:ins w:id="6715" w:author="Fred Perez" w:date="2019-03-22T09:25:00Z"/>
              </w:rPr>
            </w:pPr>
            <w:ins w:id="6716" w:author="Fred Perez" w:date="2019-03-22T09:25:00Z">
              <w:r w:rsidRPr="00E26F2C">
                <w:t>PSO EPCS EXPIRED DEA FAILOVER</w:t>
              </w:r>
            </w:ins>
          </w:p>
        </w:tc>
        <w:tc>
          <w:tcPr>
            <w:tcW w:w="2700" w:type="dxa"/>
          </w:tcPr>
          <w:p w:rsidR="00950502" w:rsidRPr="00B90988" w:rsidRDefault="00950502" w:rsidP="00251627">
            <w:pPr>
              <w:rPr>
                <w:ins w:id="6717" w:author="Fred Perez" w:date="2019-03-22T09:25:00Z"/>
              </w:rPr>
            </w:pPr>
            <w:ins w:id="6718" w:author="Fred Perez" w:date="2019-03-22T09:25:00Z">
              <w:r w:rsidRPr="00316D4D">
                <w:t>Allow VA Number if DEA Number Expired</w:t>
              </w:r>
            </w:ins>
          </w:p>
        </w:tc>
        <w:tc>
          <w:tcPr>
            <w:tcW w:w="4158" w:type="dxa"/>
          </w:tcPr>
          <w:p w:rsidR="00950502" w:rsidRPr="00B90988" w:rsidRDefault="00950502" w:rsidP="00251627">
            <w:pPr>
              <w:rPr>
                <w:ins w:id="6719" w:author="Fred Perez" w:date="2019-03-22T09:25:00Z"/>
              </w:rPr>
            </w:pPr>
            <w:ins w:id="6720" w:author="Fred Perez" w:date="2019-03-22T09:25:00Z">
              <w:r>
                <w:t xml:space="preserve">This </w:t>
              </w:r>
              <w:r w:rsidRPr="00E26F2C">
                <w:t>option allows sites to turn off the existing expired DEA number "Fail Over" functionality, so that renewal of DEA registrations can be enforced while allowing other sites to maintain the "Fail Over" functionality.</w:t>
              </w:r>
            </w:ins>
          </w:p>
        </w:tc>
      </w:tr>
      <w:tr w:rsidR="00950502" w:rsidRPr="00B90988" w:rsidTr="00251627">
        <w:trPr>
          <w:cantSplit/>
          <w:ins w:id="6721" w:author="Fred Perez" w:date="2019-03-22T09:25:00Z"/>
        </w:trPr>
        <w:tc>
          <w:tcPr>
            <w:tcW w:w="2574" w:type="dxa"/>
          </w:tcPr>
          <w:p w:rsidR="00950502" w:rsidRDefault="00950502" w:rsidP="00251627">
            <w:pPr>
              <w:rPr>
                <w:ins w:id="6722" w:author="Fred Perez" w:date="2019-03-22T09:25:00Z"/>
              </w:rPr>
            </w:pPr>
            <w:ins w:id="6723" w:author="Fred Perez" w:date="2019-03-22T09:25:00Z">
              <w:r w:rsidRPr="00EC3609">
                <w:t>PSO VAMC MBM PHARMACY MODE</w:t>
              </w:r>
            </w:ins>
          </w:p>
        </w:tc>
        <w:tc>
          <w:tcPr>
            <w:tcW w:w="2700" w:type="dxa"/>
          </w:tcPr>
          <w:p w:rsidR="00950502" w:rsidRPr="00B90988" w:rsidRDefault="00950502" w:rsidP="00251627">
            <w:pPr>
              <w:rPr>
                <w:ins w:id="6724" w:author="Fred Perez" w:date="2019-03-22T09:25:00Z"/>
              </w:rPr>
            </w:pPr>
            <w:ins w:id="6725" w:author="Fred Perez" w:date="2019-03-22T09:25:00Z">
              <w:r w:rsidRPr="00316D4D">
                <w:t>Set Pharmacy Operating Mode</w:t>
              </w:r>
            </w:ins>
          </w:p>
        </w:tc>
        <w:tc>
          <w:tcPr>
            <w:tcW w:w="4158" w:type="dxa"/>
          </w:tcPr>
          <w:p w:rsidR="00950502" w:rsidRPr="00B90988" w:rsidRDefault="00950502" w:rsidP="00251627">
            <w:pPr>
              <w:rPr>
                <w:ins w:id="6726" w:author="Fred Perez" w:date="2019-03-22T09:25:00Z"/>
              </w:rPr>
            </w:pPr>
            <w:ins w:id="6727" w:author="Fred Perez" w:date="2019-03-22T09:25:00Z">
              <w:r>
                <w:t xml:space="preserve">This </w:t>
              </w:r>
              <w:r w:rsidRPr="00EC3609">
                <w:t xml:space="preserve">option allows Meds </w:t>
              </w:r>
              <w:r>
                <w:t>B</w:t>
              </w:r>
              <w:r w:rsidRPr="00EC3609">
                <w:t>y Mail (MBM) sites to turn off the warning messages when using the ePCS GUI executable to select a provider who does not have a CPRS account. Also, with MBM mode on, backdoor pharmacy is able to edit the DEA information regardless of Provider Type.</w:t>
              </w:r>
            </w:ins>
          </w:p>
        </w:tc>
      </w:tr>
      <w:tr w:rsidR="00950502" w:rsidRPr="00B90988" w:rsidTr="00251627">
        <w:trPr>
          <w:cantSplit/>
          <w:ins w:id="6728" w:author="Fred Perez" w:date="2019-03-22T09:25:00Z"/>
        </w:trPr>
        <w:tc>
          <w:tcPr>
            <w:tcW w:w="2574" w:type="dxa"/>
          </w:tcPr>
          <w:p w:rsidR="00950502" w:rsidRPr="00B90988" w:rsidRDefault="00950502" w:rsidP="00251627">
            <w:pPr>
              <w:rPr>
                <w:ins w:id="6729" w:author="Fred Perez" w:date="2019-03-22T09:25:00Z"/>
              </w:rPr>
            </w:pPr>
            <w:ins w:id="6730" w:author="Fred Perez" w:date="2019-03-22T09:25:00Z">
              <w:r>
                <w:t>PSO</w:t>
              </w:r>
              <w:r w:rsidRPr="00B90988">
                <w:t xml:space="preserve"> EPCS EDIT DEA# AND XDATE</w:t>
              </w:r>
              <w:r w:rsidRPr="00B90988">
                <w:fldChar w:fldCharType="begin"/>
              </w:r>
              <w:r w:rsidRPr="00B90988">
                <w:instrText xml:space="preserve"> XE </w:instrText>
              </w:r>
              <w:r>
                <w:instrText>“</w:instrText>
              </w:r>
              <w:r w:rsidRPr="00B90988">
                <w:instrText>XU EPCS EDIT DEA# AND XDATE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Options:XU EPCS EDIT DEA# AND XDATE</w:instrText>
              </w:r>
              <w:r>
                <w:instrText>”</w:instrText>
              </w:r>
              <w:r w:rsidRPr="00B90988">
                <w:instrText xml:space="preserve"> </w:instrText>
              </w:r>
              <w:r w:rsidRPr="00B90988">
                <w:fldChar w:fldCharType="end"/>
              </w:r>
            </w:ins>
          </w:p>
        </w:tc>
        <w:tc>
          <w:tcPr>
            <w:tcW w:w="2700" w:type="dxa"/>
          </w:tcPr>
          <w:p w:rsidR="00950502" w:rsidRPr="00B90988" w:rsidRDefault="00950502" w:rsidP="00251627">
            <w:pPr>
              <w:rPr>
                <w:ins w:id="6731" w:author="Fred Perez" w:date="2019-03-22T09:25:00Z"/>
              </w:rPr>
            </w:pPr>
            <w:ins w:id="6732" w:author="Fred Perez" w:date="2019-03-22T09:25:00Z">
              <w:r w:rsidRPr="00B90988">
                <w:t>Edit Facility DEA# and Expiration Date</w:t>
              </w:r>
              <w:r w:rsidRPr="00B90988">
                <w:fldChar w:fldCharType="begin"/>
              </w:r>
              <w:r w:rsidRPr="00B90988">
                <w:instrText xml:space="preserve"> XE </w:instrText>
              </w:r>
              <w:r>
                <w:instrText>“</w:instrText>
              </w:r>
              <w:r w:rsidRPr="00B90988">
                <w:instrText>Edit Facility DEA# and Expiration Date Option</w:instrText>
              </w:r>
              <w:r>
                <w:instrText>”</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Options:Edit Facility DEA# and Expiration Date</w:instrText>
              </w:r>
              <w:r>
                <w:instrText>”</w:instrText>
              </w:r>
              <w:r w:rsidRPr="00B90988">
                <w:instrText xml:space="preserve"> </w:instrText>
              </w:r>
              <w:r w:rsidRPr="00B90988">
                <w:fldChar w:fldCharType="end"/>
              </w:r>
            </w:ins>
          </w:p>
        </w:tc>
        <w:tc>
          <w:tcPr>
            <w:tcW w:w="4158" w:type="dxa"/>
          </w:tcPr>
          <w:p w:rsidR="00950502" w:rsidRPr="00B90988" w:rsidRDefault="00950502" w:rsidP="00251627">
            <w:pPr>
              <w:rPr>
                <w:ins w:id="6733" w:author="Fred Perez" w:date="2019-03-22T09:25:00Z"/>
              </w:rPr>
            </w:pPr>
            <w:ins w:id="6734" w:author="Fred Perez" w:date="2019-03-22T09:25:00Z">
              <w:r w:rsidRPr="00B90988">
                <w:t>This option edits the FACILITY DEA NUMBER and FACILITY DEA EXPIRATION DATE</w:t>
              </w:r>
              <w:r>
                <w:t xml:space="preserve"> </w:t>
              </w:r>
              <w:r w:rsidRPr="00B90988">
                <w:t>fields in the INSTITUTION file</w:t>
              </w:r>
              <w:r w:rsidRPr="00B90988">
                <w:fldChar w:fldCharType="begin"/>
              </w:r>
              <w:r w:rsidRPr="00B90988">
                <w:instrText xml:space="preserve"> XE </w:instrText>
              </w:r>
              <w:r>
                <w:instrText>“INSTITUTION (#4) File”</w:instrText>
              </w:r>
              <w:r w:rsidRPr="00B90988">
                <w:instrText xml:space="preserve"> </w:instrText>
              </w:r>
              <w:r w:rsidRPr="00B90988">
                <w:fldChar w:fldCharType="end"/>
              </w:r>
              <w:r w:rsidRPr="00B90988">
                <w:fldChar w:fldCharType="begin"/>
              </w:r>
              <w:r w:rsidRPr="00B90988">
                <w:instrText xml:space="preserve"> XE </w:instrText>
              </w:r>
              <w:r>
                <w:instrText>“</w:instrText>
              </w:r>
              <w:r w:rsidRPr="00B90988">
                <w:instrText>Files:INSTITUTION (#4)</w:instrText>
              </w:r>
              <w:r>
                <w:instrText>”</w:instrText>
              </w:r>
              <w:r w:rsidRPr="00B90988">
                <w:instrText xml:space="preserve"> </w:instrText>
              </w:r>
              <w:r w:rsidRPr="00B90988">
                <w:fldChar w:fldCharType="end"/>
              </w:r>
              <w:r w:rsidRPr="00B90988">
                <w:t>.</w:t>
              </w:r>
            </w:ins>
          </w:p>
        </w:tc>
      </w:tr>
    </w:tbl>
    <w:p w:rsidR="00950502" w:rsidRDefault="00950502" w:rsidP="00950502">
      <w:pPr>
        <w:rPr>
          <w:ins w:id="6735" w:author="Fred Perez" w:date="2019-03-22T09:25:00Z"/>
          <w:lang w:eastAsia="x-none"/>
        </w:rPr>
      </w:pPr>
    </w:p>
    <w:p w:rsidR="00950502" w:rsidRDefault="00950502" w:rsidP="00950502">
      <w:pPr>
        <w:rPr>
          <w:ins w:id="6736" w:author="Fred Perez" w:date="2019-03-22T09:25:00Z"/>
          <w:lang w:eastAsia="x-none"/>
        </w:rPr>
      </w:pPr>
    </w:p>
    <w:p w:rsidR="00950502" w:rsidRPr="00456887" w:rsidRDefault="00950502" w:rsidP="00950502">
      <w:pPr>
        <w:pStyle w:val="Heading3"/>
        <w:rPr>
          <w:ins w:id="6737" w:author="Fred Perez" w:date="2019-03-22T09:25:00Z"/>
          <w:lang w:val="en-US"/>
        </w:rPr>
      </w:pPr>
      <w:bookmarkStart w:id="6738" w:name="_Toc3272212"/>
      <w:bookmarkStart w:id="6739" w:name="_Toc4140599"/>
      <w:ins w:id="6740" w:author="Fred Perez" w:date="2019-03-22T09:25:00Z">
        <w:r>
          <w:rPr>
            <w:lang w:val="en-US"/>
          </w:rPr>
          <w:t xml:space="preserve">Option 1: </w:t>
        </w:r>
        <w:r w:rsidRPr="00BA6E13">
          <w:t>DEA Expiration Date Report</w:t>
        </w:r>
        <w:bookmarkEnd w:id="6738"/>
        <w:bookmarkEnd w:id="6739"/>
      </w:ins>
    </w:p>
    <w:p w:rsidR="00950502" w:rsidRDefault="00950502" w:rsidP="00950502">
      <w:pPr>
        <w:rPr>
          <w:ins w:id="6741" w:author="Fred Perez" w:date="2019-03-22T09:25:00Z"/>
          <w:lang w:val="x-none" w:eastAsia="x-none"/>
        </w:rPr>
      </w:pPr>
    </w:p>
    <w:p w:rsidR="00950502" w:rsidRDefault="00950502" w:rsidP="00950502">
      <w:pPr>
        <w:rPr>
          <w:ins w:id="6742" w:author="Fred Perez" w:date="2019-03-22T09:25:00Z"/>
          <w:lang w:eastAsia="x-none"/>
        </w:rPr>
      </w:pPr>
      <w:ins w:id="6743" w:author="Fred Perez" w:date="2019-03-22T09:25:00Z">
        <w:r>
          <w:rPr>
            <w:lang w:eastAsia="x-none"/>
          </w:rPr>
          <w:t xml:space="preserve">With the release of Patch PSO*7*545, the following former Kernel (XU) options have been replaced by this </w:t>
        </w:r>
        <w:r w:rsidRPr="00BA6E13">
          <w:rPr>
            <w:lang w:eastAsia="x-none"/>
          </w:rPr>
          <w:t>DEA Expiration Date Report</w:t>
        </w:r>
        <w:r>
          <w:rPr>
            <w:lang w:eastAsia="x-none"/>
          </w:rPr>
          <w:t xml:space="preserve"> </w:t>
        </w:r>
        <w:r w:rsidRPr="003902CF">
          <w:rPr>
            <w:lang w:eastAsia="x-none"/>
          </w:rPr>
          <w:t>[PSO EPCS EXPIRE DATE REPORT]</w:t>
        </w:r>
        <w:r>
          <w:rPr>
            <w:lang w:eastAsia="x-none"/>
          </w:rPr>
          <w:t xml:space="preserve"> option.</w:t>
        </w:r>
      </w:ins>
    </w:p>
    <w:p w:rsidR="00950502" w:rsidRDefault="00950502" w:rsidP="00950502">
      <w:pPr>
        <w:rPr>
          <w:ins w:id="6744" w:author="Fred Perez" w:date="2019-03-22T09:25:00Z"/>
          <w:lang w:eastAsia="x-none"/>
        </w:rPr>
      </w:pPr>
    </w:p>
    <w:p w:rsidR="00950502" w:rsidRDefault="00950502">
      <w:pPr>
        <w:numPr>
          <w:ilvl w:val="0"/>
          <w:numId w:val="115"/>
        </w:numPr>
        <w:rPr>
          <w:ins w:id="6745" w:author="Fred Perez" w:date="2019-03-22T09:25:00Z"/>
        </w:rPr>
        <w:pPrChange w:id="6746" w:author="Fred Perez" w:date="2019-03-22T09:44:00Z">
          <w:pPr>
            <w:numPr>
              <w:numId w:val="129"/>
            </w:numPr>
            <w:tabs>
              <w:tab w:val="num" w:pos="360"/>
              <w:tab w:val="num" w:pos="720"/>
            </w:tabs>
            <w:ind w:left="720" w:hanging="720"/>
          </w:pPr>
        </w:pPrChange>
      </w:pPr>
      <w:ins w:id="6747" w:author="Fred Perez" w:date="2019-03-22T09:25:00Z">
        <w:r w:rsidRPr="00725EC3">
          <w:t>Print DEA Expiration Date Null [XU EPCS EXP DATE]</w:t>
        </w:r>
      </w:ins>
    </w:p>
    <w:p w:rsidR="00950502" w:rsidRDefault="00950502">
      <w:pPr>
        <w:numPr>
          <w:ilvl w:val="0"/>
          <w:numId w:val="115"/>
        </w:numPr>
        <w:rPr>
          <w:ins w:id="6748" w:author="Fred Perez" w:date="2019-03-22T09:25:00Z"/>
        </w:rPr>
        <w:pPrChange w:id="6749" w:author="Fred Perez" w:date="2019-03-22T09:44:00Z">
          <w:pPr>
            <w:numPr>
              <w:numId w:val="129"/>
            </w:numPr>
            <w:tabs>
              <w:tab w:val="num" w:pos="360"/>
              <w:tab w:val="num" w:pos="720"/>
            </w:tabs>
            <w:ind w:left="720" w:hanging="720"/>
          </w:pPr>
        </w:pPrChange>
      </w:pPr>
      <w:ins w:id="6750" w:author="Fred Perez" w:date="2019-03-22T09:25:00Z">
        <w:r w:rsidRPr="003825C5">
          <w:t>Print DISUSER DEA Expiration Date Null  [XU EPCS DISUSER EXP DATE]</w:t>
        </w:r>
      </w:ins>
    </w:p>
    <w:p w:rsidR="00950502" w:rsidRDefault="00950502">
      <w:pPr>
        <w:numPr>
          <w:ilvl w:val="0"/>
          <w:numId w:val="115"/>
        </w:numPr>
        <w:rPr>
          <w:ins w:id="6751" w:author="Fred Perez" w:date="2019-03-22T09:25:00Z"/>
        </w:rPr>
        <w:pPrChange w:id="6752" w:author="Fred Perez" w:date="2019-03-22T09:44:00Z">
          <w:pPr>
            <w:numPr>
              <w:numId w:val="129"/>
            </w:numPr>
            <w:tabs>
              <w:tab w:val="num" w:pos="360"/>
              <w:tab w:val="num" w:pos="720"/>
            </w:tabs>
            <w:ind w:left="720" w:hanging="720"/>
          </w:pPr>
        </w:pPrChange>
      </w:pPr>
      <w:ins w:id="6753" w:author="Fred Perez" w:date="2019-03-22T09:25:00Z">
        <w:r w:rsidRPr="003825C5">
          <w:t>Print DEA Expiration Date Expires 30 days [XU EPCS XDATE EXPIRES]</w:t>
        </w:r>
      </w:ins>
    </w:p>
    <w:p w:rsidR="00950502" w:rsidRDefault="00950502">
      <w:pPr>
        <w:numPr>
          <w:ilvl w:val="0"/>
          <w:numId w:val="115"/>
        </w:numPr>
        <w:rPr>
          <w:ins w:id="6754" w:author="Fred Perez" w:date="2019-03-22T09:25:00Z"/>
        </w:rPr>
        <w:pPrChange w:id="6755" w:author="Fred Perez" w:date="2019-03-22T09:44:00Z">
          <w:pPr>
            <w:numPr>
              <w:numId w:val="129"/>
            </w:numPr>
            <w:tabs>
              <w:tab w:val="num" w:pos="360"/>
              <w:tab w:val="num" w:pos="720"/>
            </w:tabs>
            <w:ind w:left="720" w:hanging="720"/>
          </w:pPr>
        </w:pPrChange>
      </w:pPr>
      <w:ins w:id="6756" w:author="Fred Perez" w:date="2019-03-22T09:25:00Z">
        <w:r w:rsidRPr="003825C5">
          <w:t>Print DISUSER DEA Expiration Date Expires 30 days [XU EPCS DISUSER XDATE EXPIRES]</w:t>
        </w:r>
      </w:ins>
    </w:p>
    <w:p w:rsidR="00950502" w:rsidRDefault="00950502" w:rsidP="00950502">
      <w:pPr>
        <w:rPr>
          <w:ins w:id="6757" w:author="Fred Perez" w:date="2019-03-22T09:25:00Z"/>
          <w:lang w:eastAsia="x-none"/>
        </w:rPr>
      </w:pPr>
    </w:p>
    <w:p w:rsidR="00950502" w:rsidRDefault="00950502" w:rsidP="00950502">
      <w:pPr>
        <w:rPr>
          <w:ins w:id="6758" w:author="Fred Perez" w:date="2019-03-22T09:25:00Z"/>
          <w:lang w:eastAsia="x-none"/>
        </w:rPr>
      </w:pPr>
      <w:ins w:id="6759" w:author="Fred Perez" w:date="2019-03-22T09:25:00Z">
        <w:r>
          <w:rPr>
            <w:lang w:eastAsia="x-none"/>
          </w:rPr>
          <w:t>Following are examples of this option.</w:t>
        </w:r>
      </w:ins>
    </w:p>
    <w:p w:rsidR="00950502" w:rsidRDefault="00950502" w:rsidP="00950502">
      <w:pPr>
        <w:rPr>
          <w:ins w:id="6760" w:author="Fred Perez" w:date="2019-03-22T09:25:00Z"/>
          <w:lang w:eastAsia="x-none"/>
        </w:rPr>
      </w:pPr>
    </w:p>
    <w:p w:rsidR="00950502" w:rsidRDefault="00950502" w:rsidP="00950502">
      <w:pPr>
        <w:pStyle w:val="ExampleHeading"/>
        <w:rPr>
          <w:ins w:id="6761" w:author="Fred Perez" w:date="2019-03-22T09:25:00Z"/>
        </w:rPr>
      </w:pPr>
      <w:ins w:id="6762" w:author="Fred Perez" w:date="2019-03-22T09:25:00Z">
        <w:r w:rsidRPr="00EE678B">
          <w:t xml:space="preserve">Example: </w:t>
        </w:r>
        <w:r w:rsidRPr="005271CA">
          <w:t>DEA Expiration Date Report</w:t>
        </w:r>
      </w:ins>
    </w:p>
    <w:p w:rsidR="00950502" w:rsidRDefault="00950502" w:rsidP="00950502">
      <w:pPr>
        <w:pStyle w:val="ScreenCapture"/>
        <w:rPr>
          <w:ins w:id="6763" w:author="Fred Perez" w:date="2019-03-22T09:25:00Z"/>
        </w:rPr>
      </w:pPr>
      <w:ins w:id="6764" w:author="Fred Perez" w:date="2019-03-22T09:25:00Z">
        <w:r>
          <w:t xml:space="preserve">Select ePCS DEA Utility Functions &lt;TEST ACCOUNT&gt; Option: 1  DEA Expiration Date </w:t>
        </w:r>
      </w:ins>
    </w:p>
    <w:p w:rsidR="00950502" w:rsidRDefault="00950502" w:rsidP="00950502">
      <w:pPr>
        <w:pStyle w:val="ScreenCapture"/>
        <w:rPr>
          <w:ins w:id="6765" w:author="Fred Perez" w:date="2019-03-22T09:25:00Z"/>
        </w:rPr>
      </w:pPr>
      <w:ins w:id="6766" w:author="Fred Perez" w:date="2019-03-22T09:25:00Z">
        <w:r>
          <w:t>Report</w:t>
        </w:r>
      </w:ins>
    </w:p>
    <w:p w:rsidR="00950502" w:rsidRDefault="00950502" w:rsidP="00950502">
      <w:pPr>
        <w:pStyle w:val="ScreenCapture"/>
        <w:rPr>
          <w:ins w:id="6767" w:author="Fred Perez" w:date="2019-03-22T09:25:00Z"/>
        </w:rPr>
      </w:pPr>
    </w:p>
    <w:p w:rsidR="00950502" w:rsidRDefault="00950502" w:rsidP="00950502">
      <w:pPr>
        <w:pStyle w:val="ScreenCapture"/>
        <w:rPr>
          <w:ins w:id="6768" w:author="Fred Perez" w:date="2019-03-22T09:25:00Z"/>
        </w:rPr>
      </w:pPr>
      <w:ins w:id="6769" w:author="Fred Perez" w:date="2019-03-22T09:25:00Z">
        <w:r>
          <w:t>Report requires 132 Columns</w:t>
        </w:r>
      </w:ins>
    </w:p>
    <w:p w:rsidR="00950502" w:rsidRDefault="00950502" w:rsidP="00950502">
      <w:pPr>
        <w:pStyle w:val="ScreenCapture"/>
        <w:rPr>
          <w:ins w:id="6770" w:author="Fred Perez" w:date="2019-03-22T09:25:00Z"/>
        </w:rPr>
      </w:pPr>
    </w:p>
    <w:p w:rsidR="00950502" w:rsidRDefault="00950502" w:rsidP="00950502">
      <w:pPr>
        <w:pStyle w:val="ScreenCapture"/>
        <w:rPr>
          <w:ins w:id="6771" w:author="Fred Perez" w:date="2019-03-22T09:25:00Z"/>
        </w:rPr>
      </w:pPr>
      <w:ins w:id="6772" w:author="Fred Perez" w:date="2019-03-22T09:25:00Z">
        <w:r>
          <w:t xml:space="preserve">     Select one of the following:</w:t>
        </w:r>
      </w:ins>
    </w:p>
    <w:p w:rsidR="00950502" w:rsidRDefault="00950502" w:rsidP="00950502">
      <w:pPr>
        <w:pStyle w:val="ScreenCapture"/>
        <w:rPr>
          <w:ins w:id="6773" w:author="Fred Perez" w:date="2019-03-22T09:25:00Z"/>
        </w:rPr>
      </w:pPr>
    </w:p>
    <w:p w:rsidR="00950502" w:rsidRDefault="00950502" w:rsidP="00950502">
      <w:pPr>
        <w:pStyle w:val="ScreenCapture"/>
        <w:rPr>
          <w:ins w:id="6774" w:author="Fred Perez" w:date="2019-03-22T09:25:00Z"/>
        </w:rPr>
      </w:pPr>
      <w:ins w:id="6775" w:author="Fred Perez" w:date="2019-03-22T09:25:00Z">
        <w:r>
          <w:t xml:space="preserve">          A         Active</w:t>
        </w:r>
      </w:ins>
    </w:p>
    <w:p w:rsidR="00950502" w:rsidRDefault="00950502" w:rsidP="00950502">
      <w:pPr>
        <w:pStyle w:val="ScreenCapture"/>
        <w:rPr>
          <w:ins w:id="6776" w:author="Fred Perez" w:date="2019-03-22T09:25:00Z"/>
        </w:rPr>
      </w:pPr>
      <w:ins w:id="6777" w:author="Fred Perez" w:date="2019-03-22T09:25:00Z">
        <w:r>
          <w:t xml:space="preserve">          D         DISUSERed</w:t>
        </w:r>
      </w:ins>
    </w:p>
    <w:p w:rsidR="00950502" w:rsidRDefault="00950502" w:rsidP="00950502">
      <w:pPr>
        <w:pStyle w:val="ScreenCapture"/>
        <w:rPr>
          <w:ins w:id="6778" w:author="Fred Perez" w:date="2019-03-22T09:25:00Z"/>
        </w:rPr>
      </w:pPr>
      <w:ins w:id="6779" w:author="Fred Perez" w:date="2019-03-22T09:25:00Z">
        <w:r>
          <w:t xml:space="preserve">          B         Both</w:t>
        </w:r>
      </w:ins>
    </w:p>
    <w:p w:rsidR="00950502" w:rsidRDefault="00950502" w:rsidP="00950502">
      <w:pPr>
        <w:pStyle w:val="ScreenCapture"/>
        <w:rPr>
          <w:ins w:id="6780" w:author="Fred Perez" w:date="2019-03-22T09:25:00Z"/>
        </w:rPr>
      </w:pPr>
    </w:p>
    <w:p w:rsidR="00950502" w:rsidRDefault="00950502" w:rsidP="00950502">
      <w:pPr>
        <w:pStyle w:val="ScreenCapture"/>
        <w:rPr>
          <w:ins w:id="6781" w:author="Fred Perez" w:date="2019-03-22T09:25:00Z"/>
        </w:rPr>
      </w:pPr>
      <w:ins w:id="6782" w:author="Fred Perez" w:date="2019-03-22T09:25:00Z">
        <w:r>
          <w:t>CPRS System Access: Both</w:t>
        </w:r>
      </w:ins>
    </w:p>
    <w:p w:rsidR="00950502" w:rsidRDefault="00950502" w:rsidP="00950502">
      <w:pPr>
        <w:pStyle w:val="ScreenCapture"/>
        <w:rPr>
          <w:ins w:id="6783" w:author="Fred Perez" w:date="2019-03-22T09:25:00Z"/>
        </w:rPr>
      </w:pPr>
    </w:p>
    <w:p w:rsidR="00950502" w:rsidRDefault="00950502" w:rsidP="00950502">
      <w:pPr>
        <w:pStyle w:val="ScreenCapture"/>
        <w:rPr>
          <w:ins w:id="6784" w:author="Fred Perez" w:date="2019-03-22T09:25:00Z"/>
        </w:rPr>
      </w:pPr>
      <w:ins w:id="6785" w:author="Fred Perez" w:date="2019-03-22T09:25:00Z">
        <w:r>
          <w:t xml:space="preserve">     Select one of the following:</w:t>
        </w:r>
      </w:ins>
    </w:p>
    <w:p w:rsidR="00950502" w:rsidRDefault="00950502" w:rsidP="00950502">
      <w:pPr>
        <w:pStyle w:val="ScreenCapture"/>
        <w:rPr>
          <w:ins w:id="6786" w:author="Fred Perez" w:date="2019-03-22T09:25:00Z"/>
        </w:rPr>
      </w:pPr>
    </w:p>
    <w:p w:rsidR="00950502" w:rsidRDefault="00950502" w:rsidP="00950502">
      <w:pPr>
        <w:pStyle w:val="ScreenCapture"/>
        <w:rPr>
          <w:ins w:id="6787" w:author="Fred Perez" w:date="2019-03-22T09:25:00Z"/>
        </w:rPr>
      </w:pPr>
      <w:ins w:id="6788" w:author="Fred Perez" w:date="2019-03-22T09:25:00Z">
        <w:r>
          <w:t xml:space="preserve">          E         EXPIRED</w:t>
        </w:r>
      </w:ins>
    </w:p>
    <w:p w:rsidR="00950502" w:rsidRDefault="00950502" w:rsidP="00950502">
      <w:pPr>
        <w:pStyle w:val="ScreenCapture"/>
        <w:rPr>
          <w:ins w:id="6789" w:author="Fred Perez" w:date="2019-03-22T09:25:00Z"/>
        </w:rPr>
      </w:pPr>
      <w:ins w:id="6790" w:author="Fred Perez" w:date="2019-03-22T09:25:00Z">
        <w:r>
          <w:t xml:space="preserve">          N         NO EXP DATE</w:t>
        </w:r>
      </w:ins>
    </w:p>
    <w:p w:rsidR="00950502" w:rsidRDefault="00950502" w:rsidP="00950502">
      <w:pPr>
        <w:pStyle w:val="ScreenCapture"/>
        <w:rPr>
          <w:ins w:id="6791" w:author="Fred Perez" w:date="2019-03-22T09:25:00Z"/>
        </w:rPr>
      </w:pPr>
      <w:ins w:id="6792" w:author="Fred Perez" w:date="2019-03-22T09:25:00Z">
        <w:r>
          <w:t xml:space="preserve">          3         &lt;30-DAYS</w:t>
        </w:r>
      </w:ins>
    </w:p>
    <w:p w:rsidR="00950502" w:rsidRDefault="00950502" w:rsidP="00950502">
      <w:pPr>
        <w:pStyle w:val="ScreenCapture"/>
        <w:rPr>
          <w:ins w:id="6793" w:author="Fred Perez" w:date="2019-03-22T09:25:00Z"/>
        </w:rPr>
      </w:pPr>
      <w:ins w:id="6794" w:author="Fred Perez" w:date="2019-03-22T09:25:00Z">
        <w:r>
          <w:t xml:space="preserve">          9         &lt;90-DAYS</w:t>
        </w:r>
      </w:ins>
    </w:p>
    <w:p w:rsidR="00950502" w:rsidRDefault="00950502" w:rsidP="00950502">
      <w:pPr>
        <w:pStyle w:val="ScreenCapture"/>
        <w:rPr>
          <w:ins w:id="6795" w:author="Fred Perez" w:date="2019-03-22T09:25:00Z"/>
        </w:rPr>
      </w:pPr>
    </w:p>
    <w:p w:rsidR="00950502" w:rsidRDefault="00950502" w:rsidP="00950502">
      <w:pPr>
        <w:pStyle w:val="ScreenCapture"/>
        <w:rPr>
          <w:ins w:id="6796" w:author="Fred Perez" w:date="2019-03-22T09:25:00Z"/>
        </w:rPr>
      </w:pPr>
      <w:ins w:id="6797" w:author="Fred Perez" w:date="2019-03-22T09:25:00Z">
        <w:r>
          <w:t>Expiration Date Status: 9  &lt;90-DAYS</w:t>
        </w:r>
      </w:ins>
    </w:p>
    <w:p w:rsidR="00950502" w:rsidRDefault="00950502" w:rsidP="00950502">
      <w:pPr>
        <w:pStyle w:val="ScreenCapture"/>
        <w:rPr>
          <w:ins w:id="6798" w:author="Fred Perez" w:date="2019-03-22T09:25:00Z"/>
        </w:rPr>
      </w:pPr>
    </w:p>
    <w:p w:rsidR="00950502" w:rsidRDefault="00950502" w:rsidP="00950502">
      <w:pPr>
        <w:pStyle w:val="ScreenCapture"/>
        <w:rPr>
          <w:ins w:id="6799" w:author="Fred Perez" w:date="2019-03-22T09:25:00Z"/>
        </w:rPr>
      </w:pPr>
      <w:ins w:id="6800" w:author="Fred Perez" w:date="2019-03-22T09:25:00Z">
        <w:r>
          <w:t>DEVICE: HOME// ;132;999  HOME  (CRT)</w:t>
        </w:r>
      </w:ins>
    </w:p>
    <w:p w:rsidR="00950502" w:rsidRDefault="00950502" w:rsidP="00950502">
      <w:pPr>
        <w:pStyle w:val="ScreenCapture"/>
        <w:rPr>
          <w:ins w:id="6801" w:author="Fred Perez" w:date="2019-03-22T09:25:00Z"/>
        </w:rPr>
      </w:pPr>
    </w:p>
    <w:p w:rsidR="00950502" w:rsidRDefault="00950502" w:rsidP="00950502">
      <w:pPr>
        <w:pStyle w:val="ScreenCapture"/>
        <w:rPr>
          <w:ins w:id="6802" w:author="Fred Perez" w:date="2019-03-22T09:25:00Z"/>
        </w:rPr>
      </w:pPr>
      <w:ins w:id="6803" w:author="Fred Perez" w:date="2019-03-22T09:25:00Z">
        <w:r>
          <w:t>DEA EXPIRATION REPORT  -  Includes: Active, DISUSER, and Expired/Expiring within next 90 days.  Report Date: 03/21/2019   Page: 1</w:t>
        </w:r>
      </w:ins>
    </w:p>
    <w:p w:rsidR="00950502" w:rsidRDefault="00950502" w:rsidP="00950502">
      <w:pPr>
        <w:pStyle w:val="ScreenCapture"/>
        <w:rPr>
          <w:ins w:id="6804" w:author="Fred Perez" w:date="2019-03-22T09:25:00Z"/>
        </w:rPr>
      </w:pPr>
      <w:ins w:id="6805" w:author="Fred Perez" w:date="2019-03-22T09:25:00Z">
        <w:r>
          <w:t xml:space="preserve">TERM DATE     NAME                               DEA        DEA EXP DT    LAST SIGN-ON  TITLE                    SERVICE/SECTION   </w:t>
        </w:r>
      </w:ins>
    </w:p>
    <w:p w:rsidR="00950502" w:rsidRDefault="00950502" w:rsidP="00950502">
      <w:pPr>
        <w:pStyle w:val="ScreenCapture"/>
        <w:rPr>
          <w:ins w:id="6806" w:author="Fred Perez" w:date="2019-03-22T09:25:00Z"/>
        </w:rPr>
      </w:pPr>
      <w:ins w:id="6807" w:author="Fred Perez" w:date="2019-03-22T09:25:00Z">
        <w:r>
          <w:t>------------------------------------------------------------------------------------------------------------------------------------</w:t>
        </w:r>
      </w:ins>
    </w:p>
    <w:p w:rsidR="00950502" w:rsidRDefault="00950502" w:rsidP="00950502">
      <w:pPr>
        <w:pStyle w:val="ScreenCapture"/>
        <w:rPr>
          <w:ins w:id="6808" w:author="Fred Perez" w:date="2019-03-22T09:25:00Z"/>
        </w:rPr>
      </w:pPr>
      <w:ins w:id="6809" w:author="Fred Perez" w:date="2019-03-22T09:25:00Z">
        <w:r>
          <w:t xml:space="preserve">              COFRANCESCO, SIMON R DO            BC2463723  08/31/2018                                                             </w:t>
        </w:r>
      </w:ins>
    </w:p>
    <w:p w:rsidR="00950502" w:rsidRDefault="00950502" w:rsidP="00950502">
      <w:pPr>
        <w:pStyle w:val="ScreenCapture"/>
        <w:rPr>
          <w:ins w:id="6810" w:author="Fred Perez" w:date="2019-03-22T09:25:00Z"/>
        </w:rPr>
      </w:pPr>
    </w:p>
    <w:p w:rsidR="00950502" w:rsidRDefault="00950502" w:rsidP="00950502">
      <w:pPr>
        <w:pStyle w:val="ScreenCapture"/>
        <w:rPr>
          <w:ins w:id="6811" w:author="Fred Perez" w:date="2019-03-22T09:25:00Z"/>
        </w:rPr>
      </w:pPr>
      <w:ins w:id="6812" w:author="Fred Perez" w:date="2019-03-22T09:25:00Z">
        <w:r>
          <w:t xml:space="preserve">              FREYTES, RODRIGO MD                AF1071240  09/30/2018                                                             </w:t>
        </w:r>
      </w:ins>
    </w:p>
    <w:p w:rsidR="00950502" w:rsidRDefault="00950502" w:rsidP="00950502">
      <w:pPr>
        <w:pStyle w:val="ScreenCapture"/>
        <w:rPr>
          <w:ins w:id="6813" w:author="Fred Perez" w:date="2019-03-22T09:25:00Z"/>
        </w:rPr>
      </w:pPr>
      <w:ins w:id="6814" w:author="Fred Perez" w:date="2019-03-22T09:25:00Z">
        <w:r>
          <w:t xml:space="preserve">                     REMARKS: TEST REM FOR RODRIGO                                                                                  </w:t>
        </w:r>
      </w:ins>
    </w:p>
    <w:p w:rsidR="00950502" w:rsidRDefault="00950502" w:rsidP="00950502">
      <w:pPr>
        <w:pStyle w:val="ScreenCapture"/>
        <w:rPr>
          <w:ins w:id="6815" w:author="Fred Perez" w:date="2019-03-22T09:25:00Z"/>
        </w:rPr>
      </w:pPr>
      <w:ins w:id="6816" w:author="Fred Perez" w:date="2019-03-22T09:25:00Z">
        <w:r>
          <w:t xml:space="preserve">        </w:t>
        </w:r>
      </w:ins>
    </w:p>
    <w:p w:rsidR="00950502" w:rsidRDefault="00950502" w:rsidP="00950502">
      <w:pPr>
        <w:pStyle w:val="ScreenCapture"/>
        <w:rPr>
          <w:ins w:id="6817" w:author="Fred Perez" w:date="2019-03-22T09:25:00Z"/>
        </w:rPr>
      </w:pPr>
    </w:p>
    <w:p w:rsidR="00950502" w:rsidRDefault="00950502" w:rsidP="00950502">
      <w:pPr>
        <w:pStyle w:val="ScreenCapture"/>
        <w:rPr>
          <w:ins w:id="6818" w:author="Fred Perez" w:date="2019-03-22T09:25:00Z"/>
        </w:rPr>
      </w:pPr>
      <w:ins w:id="6819" w:author="Fred Perez" w:date="2019-03-22T09:25:00Z">
        <w:r>
          <w:t xml:space="preserve">              </w:t>
        </w:r>
        <w:r>
          <w:rPr>
            <w:lang w:val="en-US"/>
          </w:rPr>
          <w:t>ANDERSON</w:t>
        </w:r>
        <w:r>
          <w:t xml:space="preserve">,JOHN                     AH1234563  10/11/2018                                                             </w:t>
        </w:r>
      </w:ins>
    </w:p>
    <w:p w:rsidR="00950502" w:rsidRDefault="00950502" w:rsidP="00950502">
      <w:pPr>
        <w:pStyle w:val="ScreenCapture"/>
        <w:rPr>
          <w:ins w:id="6820" w:author="Fred Perez" w:date="2019-03-22T09:25:00Z"/>
        </w:rPr>
      </w:pPr>
      <w:ins w:id="6821" w:author="Fred Perez" w:date="2019-03-22T09:25:00Z">
        <w:r>
          <w:t xml:space="preserve">                     REMARKS: TEST REM FOR </w:t>
        </w:r>
        <w:r>
          <w:rPr>
            <w:lang w:val="en-US"/>
          </w:rPr>
          <w:t>JOHN</w:t>
        </w:r>
        <w:r>
          <w:t xml:space="preserve">                                                                                 </w:t>
        </w:r>
      </w:ins>
    </w:p>
    <w:p w:rsidR="00950502" w:rsidRDefault="00950502" w:rsidP="00950502">
      <w:pPr>
        <w:pStyle w:val="ScreenCapture"/>
        <w:rPr>
          <w:ins w:id="6822" w:author="Fred Perez" w:date="2019-03-22T09:25:00Z"/>
        </w:rPr>
      </w:pPr>
      <w:ins w:id="6823" w:author="Fred Perez" w:date="2019-03-22T09:25:00Z">
        <w:r>
          <w:t xml:space="preserve">        </w:t>
        </w:r>
      </w:ins>
    </w:p>
    <w:p w:rsidR="00950502" w:rsidRDefault="00950502" w:rsidP="00950502">
      <w:pPr>
        <w:pStyle w:val="ScreenCapture"/>
        <w:rPr>
          <w:ins w:id="6824" w:author="Fred Perez" w:date="2019-03-22T09:25:00Z"/>
        </w:rPr>
      </w:pPr>
    </w:p>
    <w:p w:rsidR="00950502" w:rsidRDefault="00950502" w:rsidP="00950502">
      <w:pPr>
        <w:pStyle w:val="ScreenCapture"/>
        <w:rPr>
          <w:ins w:id="6825" w:author="Fred Perez" w:date="2019-03-22T09:25:00Z"/>
        </w:rPr>
      </w:pPr>
      <w:ins w:id="6826" w:author="Fred Perez" w:date="2019-03-22T09:25:00Z">
        <w:r>
          <w:t xml:space="preserve">              HULSEBERG, KEVIN W MD              BH3403324  10/31/2017                                                             </w:t>
        </w:r>
      </w:ins>
    </w:p>
    <w:p w:rsidR="00950502" w:rsidRDefault="00950502" w:rsidP="00950502">
      <w:pPr>
        <w:pStyle w:val="ScreenCapture"/>
        <w:rPr>
          <w:ins w:id="6827" w:author="Fred Perez" w:date="2019-03-22T09:25:00Z"/>
        </w:rPr>
      </w:pPr>
      <w:ins w:id="6828" w:author="Fred Perez" w:date="2019-03-22T09:25:00Z">
        <w:r>
          <w:t xml:space="preserve">                     REMARKS: TEST REM FOR KEVIN                                                                                 </w:t>
        </w:r>
      </w:ins>
    </w:p>
    <w:p w:rsidR="00950502" w:rsidRDefault="00950502" w:rsidP="00950502">
      <w:pPr>
        <w:pStyle w:val="ScreenCapture"/>
        <w:rPr>
          <w:ins w:id="6829" w:author="Fred Perez" w:date="2019-03-22T09:25:00Z"/>
        </w:rPr>
      </w:pPr>
      <w:ins w:id="6830" w:author="Fred Perez" w:date="2019-03-22T09:25:00Z">
        <w:r>
          <w:t xml:space="preserve">        </w:t>
        </w:r>
      </w:ins>
    </w:p>
    <w:p w:rsidR="00950502" w:rsidRDefault="00950502" w:rsidP="00950502">
      <w:pPr>
        <w:pStyle w:val="ScreenCapture"/>
        <w:rPr>
          <w:ins w:id="6831" w:author="Fred Perez" w:date="2019-03-22T09:25:00Z"/>
        </w:rPr>
      </w:pPr>
    </w:p>
    <w:p w:rsidR="00950502" w:rsidRDefault="00950502" w:rsidP="00950502">
      <w:pPr>
        <w:pStyle w:val="ScreenCapture"/>
        <w:rPr>
          <w:ins w:id="6832" w:author="Fred Perez" w:date="2019-03-22T09:25:00Z"/>
        </w:rPr>
      </w:pPr>
      <w:ins w:id="6833" w:author="Fred Perez" w:date="2019-03-22T09:25:00Z">
        <w:r>
          <w:t xml:space="preserve">              KESSLER, STEVEN GARY MD            BK3155012  12/31/2018                                                              </w:t>
        </w:r>
      </w:ins>
    </w:p>
    <w:p w:rsidR="00950502" w:rsidRDefault="00950502" w:rsidP="00950502">
      <w:pPr>
        <w:pStyle w:val="ExampleHeading"/>
        <w:rPr>
          <w:ins w:id="6834" w:author="Fred Perez" w:date="2019-03-22T09:25:00Z"/>
        </w:rPr>
      </w:pPr>
    </w:p>
    <w:p w:rsidR="00950502" w:rsidRDefault="00950502" w:rsidP="00950502">
      <w:pPr>
        <w:pStyle w:val="Heading3"/>
        <w:rPr>
          <w:ins w:id="6835" w:author="Fred Perez" w:date="2019-03-22T09:25:00Z"/>
        </w:rPr>
      </w:pPr>
      <w:bookmarkStart w:id="6836" w:name="_Toc3272213"/>
      <w:bookmarkStart w:id="6837" w:name="_Toc4140600"/>
      <w:ins w:id="6838" w:author="Fred Perez" w:date="2019-03-22T09:25:00Z">
        <w:r>
          <w:rPr>
            <w:lang w:val="en-US"/>
          </w:rPr>
          <w:t xml:space="preserve">Option 2: </w:t>
        </w:r>
        <w:r w:rsidRPr="009135D1">
          <w:t>Print Prescribers with Privileges</w:t>
        </w:r>
        <w:bookmarkEnd w:id="6836"/>
        <w:bookmarkEnd w:id="6837"/>
      </w:ins>
    </w:p>
    <w:p w:rsidR="00950502" w:rsidRDefault="00950502" w:rsidP="00950502">
      <w:pPr>
        <w:rPr>
          <w:ins w:id="6839" w:author="Fred Perez" w:date="2019-03-22T09:25:00Z"/>
          <w:lang w:eastAsia="x-none"/>
        </w:rPr>
      </w:pPr>
    </w:p>
    <w:p w:rsidR="00950502" w:rsidRDefault="00950502" w:rsidP="00950502">
      <w:pPr>
        <w:rPr>
          <w:ins w:id="6840" w:author="Fred Perez" w:date="2019-03-22T09:25:00Z"/>
        </w:rPr>
      </w:pPr>
      <w:ins w:id="6841" w:author="Fred Perez" w:date="2019-03-22T09:25:00Z">
        <w:r>
          <w:t>The</w:t>
        </w:r>
        <w:r w:rsidRPr="004A3133">
          <w:t xml:space="preserve"> </w:t>
        </w:r>
        <w:r w:rsidRPr="00A448CA">
          <w:rPr>
            <w:b/>
          </w:rPr>
          <w:t>Print Prescribers with Privileges</w:t>
        </w:r>
        <w:r w:rsidRPr="008840D2">
          <w:fldChar w:fldCharType="begin"/>
        </w:r>
        <w:r w:rsidRPr="008840D2">
          <w:instrText xml:space="preserve"> XE </w:instrText>
        </w:r>
        <w:r>
          <w:instrText>“</w:instrText>
        </w:r>
        <w:r w:rsidRPr="008840D2">
          <w:instrText>Print Prescribers with Privileges</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Print Prescribers with Privileges</w:instrText>
        </w:r>
        <w:r>
          <w:instrText>”</w:instrText>
        </w:r>
        <w:r w:rsidRPr="008840D2">
          <w:instrText xml:space="preserve"> </w:instrText>
        </w:r>
        <w:r w:rsidRPr="008840D2">
          <w:fldChar w:fldCharType="end"/>
        </w:r>
        <w:r>
          <w:t xml:space="preserve"> [PSO</w:t>
        </w:r>
        <w:r w:rsidRPr="0007562B">
          <w:t xml:space="preserve"> EPCS PRIVS</w:t>
        </w:r>
        <w:r w:rsidRPr="008840D2">
          <w:fldChar w:fldCharType="begin"/>
        </w:r>
        <w:r w:rsidRPr="008840D2">
          <w:instrText xml:space="preserve"> XE </w:instrText>
        </w:r>
        <w:r>
          <w:instrText>“</w:instrText>
        </w:r>
        <w:r w:rsidRPr="008840D2">
          <w:instrText>XU EPCS PRIVS</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XU EPCS PRIVS</w:instrText>
        </w:r>
        <w:r>
          <w:instrText>”</w:instrText>
        </w:r>
        <w:r w:rsidRPr="008840D2">
          <w:instrText xml:space="preserve"> </w:instrText>
        </w:r>
        <w:r w:rsidRPr="008840D2">
          <w:fldChar w:fldCharType="end"/>
        </w:r>
        <w:r>
          <w:t>]</w:t>
        </w:r>
        <w:r w:rsidRPr="004A3133">
          <w:t xml:space="preserve"> </w:t>
        </w:r>
        <w:r>
          <w:t xml:space="preserve">option </w:t>
        </w:r>
        <w:r w:rsidRPr="006E1D58">
          <w:t>print</w:t>
        </w:r>
        <w:r>
          <w:t>s</w:t>
        </w:r>
        <w:r w:rsidRPr="006E1D58">
          <w:t xml:space="preserve"> all active users who have privileges to any of the SCHEDULEs </w:t>
        </w:r>
        <w:r w:rsidRPr="004A3133">
          <w:rPr>
            <w:b/>
          </w:rPr>
          <w:t>II</w:t>
        </w:r>
        <w:r w:rsidRPr="006E1D58">
          <w:t xml:space="preserve"> through</w:t>
        </w:r>
        <w:r>
          <w:t xml:space="preserve"> </w:t>
        </w:r>
        <w:r w:rsidRPr="004A3133">
          <w:rPr>
            <w:b/>
          </w:rPr>
          <w:t>V</w:t>
        </w:r>
        <w:r>
          <w:t xml:space="preserve"> and who have a DEA# or VA#.</w:t>
        </w:r>
      </w:ins>
    </w:p>
    <w:p w:rsidR="00950502" w:rsidRDefault="00950502" w:rsidP="00950502">
      <w:pPr>
        <w:rPr>
          <w:ins w:id="6842" w:author="Fred Perez" w:date="2019-03-22T09:25:00Z"/>
        </w:rPr>
      </w:pPr>
    </w:p>
    <w:p w:rsidR="00950502" w:rsidRDefault="00950502" w:rsidP="00950502">
      <w:pPr>
        <w:rPr>
          <w:ins w:id="6843" w:author="Fred Perez" w:date="2019-03-22T09:25:00Z"/>
        </w:rPr>
      </w:pPr>
      <w:ins w:id="6844" w:author="Fred Perez" w:date="2019-03-22T09:25:00Z">
        <w:r w:rsidRPr="006E1D58">
          <w:t xml:space="preserve">This option prints the </w:t>
        </w:r>
        <w:r>
          <w:t>following data</w:t>
        </w:r>
        <w:r>
          <w:fldChar w:fldCharType="begin"/>
        </w:r>
        <w:r>
          <w:instrText xml:space="preserve"> XE “NEW PERSON (#200) File”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 </w:instrText>
        </w:r>
        <w:r>
          <w:fldChar w:fldCharType="end"/>
        </w:r>
        <w:r>
          <w:t>:</w:t>
        </w:r>
      </w:ins>
    </w:p>
    <w:p w:rsidR="00950502" w:rsidRDefault="00950502" w:rsidP="00950502">
      <w:pPr>
        <w:rPr>
          <w:ins w:id="6845" w:author="Fred Perez" w:date="2019-03-22T09:25:00Z"/>
        </w:rPr>
      </w:pPr>
    </w:p>
    <w:p w:rsidR="00950502" w:rsidRDefault="00950502">
      <w:pPr>
        <w:numPr>
          <w:ilvl w:val="0"/>
          <w:numId w:val="115"/>
        </w:numPr>
        <w:rPr>
          <w:ins w:id="6846" w:author="Fred Perez" w:date="2019-03-22T09:25:00Z"/>
        </w:rPr>
        <w:pPrChange w:id="6847" w:author="Fred Perez" w:date="2019-03-22T09:44:00Z">
          <w:pPr>
            <w:numPr>
              <w:numId w:val="129"/>
            </w:numPr>
            <w:tabs>
              <w:tab w:val="num" w:pos="360"/>
              <w:tab w:val="num" w:pos="720"/>
            </w:tabs>
            <w:ind w:left="720" w:hanging="720"/>
          </w:pPr>
        </w:pPrChange>
      </w:pPr>
      <w:ins w:id="6848" w:author="Fred Perez" w:date="2019-03-22T09:25:00Z">
        <w:r>
          <w:t>NAME</w:t>
        </w:r>
        <w:r>
          <w:fldChar w:fldCharType="begin"/>
        </w:r>
        <w:r>
          <w:instrText xml:space="preserve"> XE “</w:instrText>
        </w:r>
        <w:r w:rsidRPr="001E7FE8">
          <w:instrText>NAME</w:instrText>
        </w:r>
        <w:r>
          <w:instrText xml:space="preserve"> </w:instrText>
        </w:r>
        <w:r w:rsidRPr="001E7FE8">
          <w:instrText xml:space="preserve">(#.01) </w:instrText>
        </w:r>
        <w:r>
          <w:instrText xml:space="preserve">Field” </w:instrText>
        </w:r>
        <w:r>
          <w:fldChar w:fldCharType="end"/>
        </w:r>
        <w:r>
          <w:fldChar w:fldCharType="begin"/>
        </w:r>
        <w:r>
          <w:instrText xml:space="preserve"> XE “Fields:</w:instrText>
        </w:r>
        <w:r w:rsidRPr="001E7FE8">
          <w:instrText>NAME (#.01)</w:instrText>
        </w:r>
        <w:r>
          <w:instrText xml:space="preserve">” </w:instrText>
        </w:r>
        <w:r>
          <w:fldChar w:fldCharType="end"/>
        </w:r>
        <w:r>
          <w:fldChar w:fldCharType="begin"/>
        </w:r>
        <w:r>
          <w:instrText xml:space="preserve"> XE “NEW PERSON (#200) File:NAME (#.01)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:NAME (#.01) Field” </w:instrText>
        </w:r>
        <w:r>
          <w:fldChar w:fldCharType="end"/>
        </w:r>
      </w:ins>
    </w:p>
    <w:p w:rsidR="00950502" w:rsidRDefault="00950502">
      <w:pPr>
        <w:numPr>
          <w:ilvl w:val="0"/>
          <w:numId w:val="115"/>
        </w:numPr>
        <w:rPr>
          <w:ins w:id="6849" w:author="Fred Perez" w:date="2019-03-22T09:25:00Z"/>
        </w:rPr>
        <w:pPrChange w:id="6850" w:author="Fred Perez" w:date="2019-03-22T09:44:00Z">
          <w:pPr>
            <w:numPr>
              <w:numId w:val="129"/>
            </w:numPr>
            <w:tabs>
              <w:tab w:val="num" w:pos="360"/>
              <w:tab w:val="num" w:pos="720"/>
            </w:tabs>
            <w:ind w:left="720" w:hanging="720"/>
          </w:pPr>
        </w:pPrChange>
      </w:pPr>
      <w:ins w:id="6851" w:author="Fred Perez" w:date="2019-03-22T09:25:00Z">
        <w:r w:rsidRPr="001A2F8F">
          <w:rPr>
            <w:b/>
          </w:rPr>
          <w:t>DUZ</w:t>
        </w:r>
        <w:r>
          <w:t>—Internal Entry Number (IEN) for the user in the NEW PERSON (#200) file</w:t>
        </w:r>
        <w:r>
          <w:fldChar w:fldCharType="begin"/>
        </w:r>
        <w:r>
          <w:instrText xml:space="preserve"> XE “NEW PERSON (#200) File:DUZ”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1F3600">
          <w:instrText>D</w:instrText>
        </w:r>
        <w:r>
          <w:instrText xml:space="preserve">UZ” </w:instrText>
        </w:r>
        <w:r>
          <w:fldChar w:fldCharType="end"/>
        </w:r>
      </w:ins>
    </w:p>
    <w:p w:rsidR="00950502" w:rsidRDefault="00950502">
      <w:pPr>
        <w:numPr>
          <w:ilvl w:val="0"/>
          <w:numId w:val="115"/>
        </w:numPr>
        <w:rPr>
          <w:ins w:id="6852" w:author="Fred Perez" w:date="2019-03-22T09:25:00Z"/>
        </w:rPr>
        <w:pPrChange w:id="6853" w:author="Fred Perez" w:date="2019-03-22T09:44:00Z">
          <w:pPr>
            <w:numPr>
              <w:numId w:val="129"/>
            </w:numPr>
            <w:tabs>
              <w:tab w:val="num" w:pos="360"/>
              <w:tab w:val="num" w:pos="720"/>
            </w:tabs>
            <w:ind w:left="720" w:hanging="720"/>
          </w:pPr>
        </w:pPrChange>
      </w:pPr>
      <w:ins w:id="6854" w:author="Fred Perez" w:date="2019-03-22T09:25:00Z">
        <w:r w:rsidRPr="00F12606">
          <w:t>DEA#</w:t>
        </w:r>
        <w:r>
          <w:fldChar w:fldCharType="begin"/>
        </w:r>
        <w:r>
          <w:instrText xml:space="preserve"> XE “</w:instrText>
        </w:r>
        <w:r w:rsidRPr="001F3600">
          <w:instrText>DEA# (#53.2)</w:instrText>
        </w:r>
        <w:r>
          <w:instrText xml:space="preserve"> F</w:instrText>
        </w:r>
        <w:r w:rsidRPr="001F3600">
          <w:instrText>ield</w:instrText>
        </w:r>
        <w:r>
          <w:instrText xml:space="preserve">” </w:instrText>
        </w:r>
        <w:r>
          <w:fldChar w:fldCharType="end"/>
        </w:r>
        <w:r>
          <w:fldChar w:fldCharType="begin"/>
        </w:r>
        <w:r>
          <w:instrText xml:space="preserve"> XE “Fields:</w:instrText>
        </w:r>
        <w:r w:rsidRPr="001F3600">
          <w:instrText>DEA# (#53.2)</w:instrText>
        </w:r>
        <w:r>
          <w:instrText xml:space="preserve">” </w:instrText>
        </w:r>
        <w:r>
          <w:fldChar w:fldCharType="end"/>
        </w:r>
        <w:r>
          <w:fldChar w:fldCharType="begin"/>
        </w:r>
        <w:r>
          <w:instrText xml:space="preserve"> XE “NEW PERSON (#200) File:</w:instrText>
        </w:r>
        <w:r w:rsidRPr="001F3600">
          <w:instrText>DEA# (#53.2)</w:instrText>
        </w:r>
        <w:r>
          <w:instrText xml:space="preserve"> F</w:instrText>
        </w:r>
        <w:r w:rsidRPr="001F3600">
          <w:instrText>ield</w:instrText>
        </w:r>
        <w:r>
          <w:instrText xml:space="preserve">”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1F3600">
          <w:instrText>DEA# (#53.2)</w:instrText>
        </w:r>
        <w:r>
          <w:instrText xml:space="preserve"> F</w:instrText>
        </w:r>
        <w:r w:rsidRPr="001F3600">
          <w:instrText>ield</w:instrText>
        </w:r>
        <w:r>
          <w:instrText xml:space="preserve">” </w:instrText>
        </w:r>
        <w:r>
          <w:fldChar w:fldCharType="end"/>
        </w:r>
      </w:ins>
    </w:p>
    <w:p w:rsidR="00950502" w:rsidRDefault="00950502">
      <w:pPr>
        <w:numPr>
          <w:ilvl w:val="0"/>
          <w:numId w:val="115"/>
        </w:numPr>
        <w:rPr>
          <w:ins w:id="6855" w:author="Fred Perez" w:date="2019-03-22T09:25:00Z"/>
        </w:rPr>
        <w:pPrChange w:id="6856" w:author="Fred Perez" w:date="2019-03-22T09:44:00Z">
          <w:pPr>
            <w:numPr>
              <w:numId w:val="129"/>
            </w:numPr>
            <w:tabs>
              <w:tab w:val="num" w:pos="360"/>
              <w:tab w:val="num" w:pos="720"/>
            </w:tabs>
            <w:ind w:left="720" w:hanging="720"/>
          </w:pPr>
        </w:pPrChange>
      </w:pPr>
      <w:ins w:id="6857" w:author="Fred Perez" w:date="2019-03-22T09:25:00Z">
        <w:r>
          <w:t>VA#</w:t>
        </w:r>
        <w:r>
          <w:fldChar w:fldCharType="begin"/>
        </w:r>
        <w:r>
          <w:instrText xml:space="preserve"> XE “VA# </w:instrText>
        </w:r>
        <w:r w:rsidRPr="001E7FE8">
          <w:instrText>(#</w:instrText>
        </w:r>
        <w:r>
          <w:instrText>53.3</w:instrText>
        </w:r>
        <w:r w:rsidRPr="001E7FE8">
          <w:instrText xml:space="preserve">) </w:instrText>
        </w:r>
        <w:r>
          <w:instrText xml:space="preserve">Field” </w:instrText>
        </w:r>
        <w:r>
          <w:fldChar w:fldCharType="end"/>
        </w:r>
        <w:r>
          <w:fldChar w:fldCharType="begin"/>
        </w:r>
        <w:r>
          <w:instrText xml:space="preserve"> XE “Fields:VA#</w:instrText>
        </w:r>
        <w:r w:rsidRPr="001E7FE8">
          <w:instrText xml:space="preserve"> (#</w:instrText>
        </w:r>
        <w:r>
          <w:instrText>53.3</w:instrText>
        </w:r>
        <w:r w:rsidRPr="001E7FE8">
          <w:instrText>)</w:instrText>
        </w:r>
        <w:r>
          <w:instrText xml:space="preserve">” </w:instrText>
        </w:r>
        <w:r>
          <w:fldChar w:fldCharType="end"/>
        </w:r>
        <w:r>
          <w:fldChar w:fldCharType="begin"/>
        </w:r>
        <w:r>
          <w:instrText xml:space="preserve"> XE “NEW PERSON (#200) File:VA# (#53.3)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:VA# (#53.3) Field” </w:instrText>
        </w:r>
        <w:r>
          <w:fldChar w:fldCharType="end"/>
        </w:r>
      </w:ins>
    </w:p>
    <w:p w:rsidR="00950502" w:rsidRPr="00030244" w:rsidRDefault="00950502">
      <w:pPr>
        <w:numPr>
          <w:ilvl w:val="0"/>
          <w:numId w:val="115"/>
        </w:numPr>
        <w:rPr>
          <w:ins w:id="6858" w:author="Fred Perez" w:date="2019-03-22T09:25:00Z"/>
        </w:rPr>
        <w:pPrChange w:id="6859" w:author="Fred Perez" w:date="2019-03-22T09:44:00Z">
          <w:pPr>
            <w:numPr>
              <w:numId w:val="129"/>
            </w:numPr>
            <w:tabs>
              <w:tab w:val="num" w:pos="360"/>
              <w:tab w:val="num" w:pos="720"/>
            </w:tabs>
            <w:ind w:left="720" w:hanging="720"/>
          </w:pPr>
        </w:pPrChange>
      </w:pPr>
      <w:ins w:id="6860" w:author="Fred Perez" w:date="2019-03-22T09:25:00Z">
        <w:r w:rsidRPr="00030244">
          <w:t>SCHEDULEs:</w:t>
        </w:r>
      </w:ins>
    </w:p>
    <w:p w:rsidR="00950502" w:rsidRDefault="00950502">
      <w:pPr>
        <w:numPr>
          <w:ilvl w:val="1"/>
          <w:numId w:val="115"/>
        </w:numPr>
        <w:rPr>
          <w:ins w:id="6861" w:author="Fred Perez" w:date="2019-03-22T09:25:00Z"/>
        </w:rPr>
        <w:pPrChange w:id="6862" w:author="Fred Perez" w:date="2019-03-22T09:44:00Z">
          <w:pPr>
            <w:numPr>
              <w:ilvl w:val="1"/>
              <w:numId w:val="129"/>
            </w:numPr>
            <w:tabs>
              <w:tab w:val="num" w:pos="360"/>
              <w:tab w:val="num" w:pos="1440"/>
            </w:tabs>
            <w:ind w:left="1440" w:hanging="720"/>
          </w:pPr>
        </w:pPrChange>
      </w:pPr>
      <w:ins w:id="6863" w:author="Fred Perez" w:date="2019-03-22T09:25:00Z">
        <w:r w:rsidRPr="00030244">
          <w:t>SCHEDULE II NARCOTIC</w:t>
        </w:r>
        <w:r>
          <w:fldChar w:fldCharType="begin"/>
        </w:r>
        <w:r>
          <w:instrText xml:space="preserve"> XE “</w:instrText>
        </w:r>
        <w:r w:rsidRPr="00EC6301">
          <w:instrText>SCHEDULE II NARCOTIC (#55.1)</w:instrText>
        </w:r>
        <w:r>
          <w:instrText xml:space="preserve"> Field” </w:instrText>
        </w:r>
        <w:r>
          <w:fldChar w:fldCharType="end"/>
        </w:r>
        <w:r>
          <w:fldChar w:fldCharType="begin"/>
        </w:r>
        <w:r>
          <w:instrText xml:space="preserve"> XE “Fields:</w:instrText>
        </w:r>
        <w:r w:rsidRPr="00EC6301">
          <w:instrText>SCHEDULE II NARCOTIC (#55.1)</w:instrText>
        </w:r>
        <w:r>
          <w:instrText xml:space="preserve">” </w:instrText>
        </w:r>
        <w:r>
          <w:fldChar w:fldCharType="end"/>
        </w:r>
        <w:r>
          <w:fldChar w:fldCharType="begin"/>
        </w:r>
        <w:r>
          <w:instrText xml:space="preserve"> XE “NEW PERSON (#200) File:</w:instrText>
        </w:r>
        <w:r w:rsidRPr="00EC6301">
          <w:instrText>SCHEDULE II NARCOTIC (#55.1)</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II NARCOTIC (#55.1)</w:instrText>
        </w:r>
        <w:r>
          <w:instrText xml:space="preserve"> Field” </w:instrText>
        </w:r>
        <w:r>
          <w:fldChar w:fldCharType="end"/>
        </w:r>
      </w:ins>
    </w:p>
    <w:p w:rsidR="00950502" w:rsidRPr="00030244" w:rsidRDefault="00950502">
      <w:pPr>
        <w:numPr>
          <w:ilvl w:val="1"/>
          <w:numId w:val="115"/>
        </w:numPr>
        <w:rPr>
          <w:ins w:id="6864" w:author="Fred Perez" w:date="2019-03-22T09:25:00Z"/>
        </w:rPr>
        <w:pPrChange w:id="6865" w:author="Fred Perez" w:date="2019-03-22T09:44:00Z">
          <w:pPr>
            <w:numPr>
              <w:ilvl w:val="1"/>
              <w:numId w:val="129"/>
            </w:numPr>
            <w:tabs>
              <w:tab w:val="num" w:pos="360"/>
              <w:tab w:val="num" w:pos="1440"/>
            </w:tabs>
            <w:ind w:left="1440" w:hanging="720"/>
          </w:pPr>
        </w:pPrChange>
      </w:pPr>
      <w:ins w:id="6866" w:author="Fred Perez" w:date="2019-03-22T09:25:00Z">
        <w:r w:rsidRPr="00030244">
          <w:t xml:space="preserve">SCHEDULE II </w:t>
        </w:r>
        <w:r w:rsidRPr="009135D1">
          <w:t>NON</w:t>
        </w:r>
        <w:r w:rsidRPr="00030244">
          <w:t>-NARCOTIC</w:t>
        </w:r>
        <w:r>
          <w:fldChar w:fldCharType="begin"/>
        </w:r>
        <w:r>
          <w:instrText xml:space="preserve"> XE “</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Field” </w:instrText>
        </w:r>
        <w:r>
          <w:fldChar w:fldCharType="end"/>
        </w:r>
        <w:r>
          <w:fldChar w:fldCharType="begin"/>
        </w:r>
        <w:r>
          <w:instrText xml:space="preserve"> XE “Fields:</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Field” </w:instrText>
        </w:r>
        <w:r>
          <w:fldChar w:fldCharType="end"/>
        </w:r>
      </w:ins>
    </w:p>
    <w:p w:rsidR="00950502" w:rsidRPr="00030244" w:rsidRDefault="00950502">
      <w:pPr>
        <w:numPr>
          <w:ilvl w:val="1"/>
          <w:numId w:val="115"/>
        </w:numPr>
        <w:rPr>
          <w:ins w:id="6867" w:author="Fred Perez" w:date="2019-03-22T09:25:00Z"/>
        </w:rPr>
        <w:pPrChange w:id="6868" w:author="Fred Perez" w:date="2019-03-22T09:44:00Z">
          <w:pPr>
            <w:numPr>
              <w:ilvl w:val="1"/>
              <w:numId w:val="129"/>
            </w:numPr>
            <w:tabs>
              <w:tab w:val="num" w:pos="360"/>
              <w:tab w:val="num" w:pos="1440"/>
            </w:tabs>
            <w:ind w:left="1440" w:hanging="720"/>
          </w:pPr>
        </w:pPrChange>
      </w:pPr>
      <w:ins w:id="6869" w:author="Fred Perez" w:date="2019-03-22T09:25:00Z">
        <w:r w:rsidRPr="00030244">
          <w:t>SCHEDULE III NARCOTIC</w:t>
        </w:r>
        <w:r>
          <w:fldChar w:fldCharType="begin"/>
        </w:r>
        <w:r>
          <w:instrText xml:space="preserve"> XE “</w:instrText>
        </w:r>
        <w:r w:rsidRPr="00EC6301">
          <w:instrText>SCHEDULE II</w:instrText>
        </w:r>
        <w:r>
          <w:instrText>I</w:instrText>
        </w:r>
        <w:r w:rsidRPr="00EC6301">
          <w:instrText xml:space="preserve"> NARCOTIC</w:instrText>
        </w:r>
        <w:r>
          <w:instrText xml:space="preserve"> (#55.3</w:instrText>
        </w:r>
        <w:r w:rsidRPr="00EC6301">
          <w:instrText>)</w:instrText>
        </w:r>
        <w:r>
          <w:instrText xml:space="preserve"> Field” </w:instrText>
        </w:r>
        <w:r>
          <w:fldChar w:fldCharType="end"/>
        </w:r>
        <w:r>
          <w:fldChar w:fldCharType="begin"/>
        </w:r>
        <w:r>
          <w:instrText xml:space="preserve"> XE “Fields:</w:instrText>
        </w:r>
        <w:r w:rsidRPr="00EC6301">
          <w:instrText>SCHEDULE II</w:instrText>
        </w:r>
        <w:r>
          <w:instrText>I</w:instrText>
        </w:r>
        <w:r w:rsidRPr="00EC6301">
          <w:instrText xml:space="preserve"> NARCOTIC</w:instrText>
        </w:r>
        <w:r>
          <w:instrText xml:space="preserve"> (#55.3</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w:instrText>
        </w:r>
        <w:r>
          <w:instrText>I</w:instrText>
        </w:r>
        <w:r w:rsidRPr="00EC6301">
          <w:instrText>II NARCOTIC</w:instrText>
        </w:r>
        <w:r>
          <w:instrText xml:space="preserve"> (#55.3</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w:instrText>
        </w:r>
        <w:r>
          <w:instrText>I</w:instrText>
        </w:r>
        <w:r w:rsidRPr="00EC6301">
          <w:instrText>I NARCOTIC</w:instrText>
        </w:r>
        <w:r>
          <w:instrText xml:space="preserve"> (#55.3</w:instrText>
        </w:r>
        <w:r w:rsidRPr="00EC6301">
          <w:instrText>)</w:instrText>
        </w:r>
        <w:r>
          <w:instrText xml:space="preserve"> Field” </w:instrText>
        </w:r>
        <w:r>
          <w:fldChar w:fldCharType="end"/>
        </w:r>
      </w:ins>
    </w:p>
    <w:p w:rsidR="00950502" w:rsidRPr="00030244" w:rsidRDefault="00950502">
      <w:pPr>
        <w:numPr>
          <w:ilvl w:val="1"/>
          <w:numId w:val="115"/>
        </w:numPr>
        <w:rPr>
          <w:ins w:id="6870" w:author="Fred Perez" w:date="2019-03-22T09:25:00Z"/>
        </w:rPr>
        <w:pPrChange w:id="6871" w:author="Fred Perez" w:date="2019-03-22T09:44:00Z">
          <w:pPr>
            <w:numPr>
              <w:ilvl w:val="1"/>
              <w:numId w:val="129"/>
            </w:numPr>
            <w:tabs>
              <w:tab w:val="num" w:pos="360"/>
              <w:tab w:val="num" w:pos="1440"/>
            </w:tabs>
            <w:ind w:left="1440" w:hanging="720"/>
          </w:pPr>
        </w:pPrChange>
      </w:pPr>
      <w:ins w:id="6872" w:author="Fred Perez" w:date="2019-03-22T09:25:00Z">
        <w:r w:rsidRPr="00030244">
          <w:t>SCHEDULE III NON-NARCOTIC</w:t>
        </w:r>
        <w:r>
          <w:fldChar w:fldCharType="begin"/>
        </w:r>
        <w:r>
          <w:instrText xml:space="preserve"> XE “</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Field” </w:instrText>
        </w:r>
        <w:r>
          <w:fldChar w:fldCharType="end"/>
        </w:r>
        <w:r>
          <w:fldChar w:fldCharType="begin"/>
        </w:r>
        <w:r>
          <w:instrText xml:space="preserve"> XE “Fields:</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w:instrText>
        </w:r>
        <w:r>
          <w:fldChar w:fldCharType="end"/>
        </w:r>
        <w:r>
          <w:fldChar w:fldCharType="begin"/>
        </w:r>
        <w:r>
          <w:instrText xml:space="preserve"> XE “NEW PERSON (#200) File:</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Field” </w:instrText>
        </w:r>
        <w:r>
          <w:fldChar w:fldCharType="end"/>
        </w:r>
      </w:ins>
    </w:p>
    <w:p w:rsidR="00950502" w:rsidRPr="00030244" w:rsidRDefault="00950502">
      <w:pPr>
        <w:numPr>
          <w:ilvl w:val="1"/>
          <w:numId w:val="115"/>
        </w:numPr>
        <w:rPr>
          <w:ins w:id="6873" w:author="Fred Perez" w:date="2019-03-22T09:25:00Z"/>
        </w:rPr>
        <w:pPrChange w:id="6874" w:author="Fred Perez" w:date="2019-03-22T09:44:00Z">
          <w:pPr>
            <w:numPr>
              <w:ilvl w:val="1"/>
              <w:numId w:val="129"/>
            </w:numPr>
            <w:tabs>
              <w:tab w:val="num" w:pos="360"/>
              <w:tab w:val="num" w:pos="1440"/>
            </w:tabs>
            <w:ind w:left="1440" w:hanging="720"/>
          </w:pPr>
        </w:pPrChange>
      </w:pPr>
      <w:ins w:id="6875" w:author="Fred Perez" w:date="2019-03-22T09:25:00Z">
        <w:r w:rsidRPr="00030244">
          <w:t>SCHEDULE IV (#55.5)</w:t>
        </w:r>
        <w:r>
          <w:fldChar w:fldCharType="begin"/>
        </w:r>
        <w:r>
          <w:instrText xml:space="preserve"> XE “SCHEDULE IV (#55.5</w:instrText>
        </w:r>
        <w:r w:rsidRPr="00EC6301">
          <w:instrText>)</w:instrText>
        </w:r>
        <w:r>
          <w:instrText xml:space="preserve"> Field” </w:instrText>
        </w:r>
        <w:r>
          <w:fldChar w:fldCharType="end"/>
        </w:r>
        <w:r>
          <w:fldChar w:fldCharType="begin"/>
        </w:r>
        <w:r>
          <w:instrText xml:space="preserve"> XE “Fields:</w:instrText>
        </w:r>
        <w:r w:rsidRPr="00EC6301">
          <w:instrText>SCHEDULE I</w:instrText>
        </w:r>
        <w:r>
          <w:instrText>V (#55.5</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w:instrText>
        </w:r>
        <w:r>
          <w:instrText>IV (#55.5</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w:instrText>
        </w:r>
        <w:r>
          <w:instrText>V (#55.5</w:instrText>
        </w:r>
        <w:r w:rsidRPr="00EC6301">
          <w:instrText>)</w:instrText>
        </w:r>
        <w:r>
          <w:instrText xml:space="preserve"> Field” </w:instrText>
        </w:r>
        <w:r>
          <w:fldChar w:fldCharType="end"/>
        </w:r>
      </w:ins>
    </w:p>
    <w:p w:rsidR="00950502" w:rsidRDefault="00950502">
      <w:pPr>
        <w:numPr>
          <w:ilvl w:val="1"/>
          <w:numId w:val="115"/>
        </w:numPr>
        <w:rPr>
          <w:ins w:id="6876" w:author="Fred Perez" w:date="2019-03-22T09:25:00Z"/>
        </w:rPr>
        <w:pPrChange w:id="6877" w:author="Fred Perez" w:date="2019-03-22T09:44:00Z">
          <w:pPr>
            <w:numPr>
              <w:ilvl w:val="1"/>
              <w:numId w:val="129"/>
            </w:numPr>
            <w:tabs>
              <w:tab w:val="num" w:pos="360"/>
              <w:tab w:val="num" w:pos="1440"/>
            </w:tabs>
            <w:ind w:left="1440" w:hanging="720"/>
          </w:pPr>
        </w:pPrChange>
      </w:pPr>
      <w:ins w:id="6878" w:author="Fred Perez" w:date="2019-03-22T09:25:00Z">
        <w:r w:rsidRPr="00030244">
          <w:t>SCHEDULE V (#55.6)</w:t>
        </w:r>
        <w:r w:rsidRPr="00D03FC6">
          <w:t xml:space="preserve"> </w:t>
        </w:r>
      </w:ins>
    </w:p>
    <w:p w:rsidR="00950502" w:rsidRDefault="00950502" w:rsidP="00950502">
      <w:pPr>
        <w:rPr>
          <w:ins w:id="6879" w:author="Fred Perez" w:date="2019-03-22T09:25:00Z"/>
          <w:lang w:eastAsia="x-none"/>
        </w:rPr>
      </w:pPr>
    </w:p>
    <w:p w:rsidR="00950502" w:rsidRDefault="00950502" w:rsidP="00950502">
      <w:pPr>
        <w:pStyle w:val="ExampleHeading"/>
        <w:rPr>
          <w:ins w:id="6880" w:author="Fred Perez" w:date="2019-03-22T09:25:00Z"/>
        </w:rPr>
      </w:pPr>
      <w:ins w:id="6881" w:author="Fred Perez" w:date="2019-03-22T09:25:00Z">
        <w:r w:rsidRPr="00EE678B">
          <w:t xml:space="preserve">Example: </w:t>
        </w:r>
        <w:r w:rsidRPr="007F28D1">
          <w:t>Print Prescribers with Privileges Option</w:t>
        </w:r>
      </w:ins>
    </w:p>
    <w:p w:rsidR="00950502" w:rsidRDefault="00950502" w:rsidP="00950502">
      <w:pPr>
        <w:pStyle w:val="ScreenCapture"/>
        <w:rPr>
          <w:ins w:id="6882" w:author="Fred Perez" w:date="2019-03-22T09:25:00Z"/>
        </w:rPr>
      </w:pPr>
      <w:ins w:id="6883" w:author="Fred Perez" w:date="2019-03-22T09:25:00Z">
        <w:r>
          <w:t>Select ePCS DEA Utility Functions &lt;TEST ACCOUNT&gt; Option: 2  Print Prescribers with Privileges</w:t>
        </w:r>
      </w:ins>
    </w:p>
    <w:p w:rsidR="00950502" w:rsidRDefault="00950502" w:rsidP="00950502">
      <w:pPr>
        <w:pStyle w:val="ScreenCapture"/>
        <w:rPr>
          <w:ins w:id="6884" w:author="Fred Perez" w:date="2019-03-22T09:25:00Z"/>
        </w:rPr>
      </w:pPr>
      <w:ins w:id="6885" w:author="Fred Perez" w:date="2019-03-22T09:25:00Z">
        <w:r>
          <w:t xml:space="preserve">DEVICE: ;;999  HOME  (CRT)    Right Margin: 80// </w:t>
        </w:r>
      </w:ins>
    </w:p>
    <w:p w:rsidR="00950502" w:rsidRDefault="00950502" w:rsidP="00950502">
      <w:pPr>
        <w:pStyle w:val="ScreenCapture"/>
        <w:rPr>
          <w:ins w:id="6886" w:author="Fred Perez" w:date="2019-03-22T09:25:00Z"/>
        </w:rPr>
      </w:pPr>
      <w:ins w:id="6887" w:author="Fred Perez" w:date="2019-03-22T09:25:00Z">
        <w:r>
          <w:t>PRESCRIBERS WITH PRIVILEGES                          FEB 22, 2019@14:34   PAGE 1</w:t>
        </w:r>
      </w:ins>
    </w:p>
    <w:p w:rsidR="00950502" w:rsidRDefault="00950502" w:rsidP="00950502">
      <w:pPr>
        <w:pStyle w:val="ScreenCapture"/>
        <w:rPr>
          <w:ins w:id="6888" w:author="Fred Perez" w:date="2019-03-22T09:25:00Z"/>
        </w:rPr>
      </w:pPr>
      <w:ins w:id="6889" w:author="Fred Perez" w:date="2019-03-22T09:25:00Z">
        <w:r>
          <w:t>NAME                            DUZ           DEA#         VA#</w:t>
        </w:r>
      </w:ins>
    </w:p>
    <w:p w:rsidR="00950502" w:rsidRDefault="00950502" w:rsidP="00950502">
      <w:pPr>
        <w:pStyle w:val="ScreenCapture"/>
        <w:rPr>
          <w:ins w:id="6890" w:author="Fred Perez" w:date="2019-03-22T09:25:00Z"/>
        </w:rPr>
      </w:pPr>
      <w:ins w:id="6891" w:author="Fred Perez" w:date="2019-03-22T09:25:00Z">
        <w:r>
          <w:t>--------------------------------------------------------------------------------</w:t>
        </w:r>
      </w:ins>
    </w:p>
    <w:p w:rsidR="00950502" w:rsidRDefault="00950502" w:rsidP="00950502">
      <w:pPr>
        <w:pStyle w:val="ScreenCapture"/>
        <w:rPr>
          <w:ins w:id="6892" w:author="Fred Perez" w:date="2019-03-22T09:25:00Z"/>
        </w:rPr>
      </w:pPr>
    </w:p>
    <w:p w:rsidR="00950502" w:rsidRDefault="00950502" w:rsidP="00950502">
      <w:pPr>
        <w:pStyle w:val="ScreenCapture"/>
        <w:rPr>
          <w:ins w:id="6893" w:author="Fred Perez" w:date="2019-03-22T09:25:00Z"/>
        </w:rPr>
      </w:pPr>
      <w:ins w:id="6894" w:author="Fred Perez" w:date="2019-03-22T09:25:00Z">
        <w:r>
          <w:t xml:space="preserve">        DIVISION: 1 ID</w:t>
        </w:r>
      </w:ins>
    </w:p>
    <w:p w:rsidR="00950502" w:rsidRDefault="00950502" w:rsidP="00950502">
      <w:pPr>
        <w:pStyle w:val="ScreenCapture"/>
        <w:rPr>
          <w:ins w:id="6895" w:author="Fred Perez" w:date="2019-03-22T09:25:00Z"/>
        </w:rPr>
      </w:pPr>
      <w:ins w:id="6896" w:author="Fred Perez" w:date="2019-03-22T09:25:00Z">
        <w:r>
          <w:t>ANDERSON,JOHN                  520736435     AF1615953    987987</w:t>
        </w:r>
      </w:ins>
    </w:p>
    <w:p w:rsidR="00950502" w:rsidRDefault="00950502" w:rsidP="00950502">
      <w:pPr>
        <w:pStyle w:val="ScreenCapture"/>
        <w:rPr>
          <w:ins w:id="6897" w:author="Fred Perez" w:date="2019-03-22T09:25:00Z"/>
        </w:rPr>
      </w:pPr>
      <w:ins w:id="6898" w:author="Fred Perez" w:date="2019-03-22T09:25:00Z">
        <w:r>
          <w:t xml:space="preserve">         SCHEDULE II:        No</w:t>
        </w:r>
      </w:ins>
    </w:p>
    <w:p w:rsidR="00950502" w:rsidRDefault="00950502" w:rsidP="00950502">
      <w:pPr>
        <w:pStyle w:val="ScreenCapture"/>
        <w:rPr>
          <w:ins w:id="6899" w:author="Fred Perez" w:date="2019-03-22T09:25:00Z"/>
        </w:rPr>
      </w:pPr>
      <w:ins w:id="6900" w:author="Fred Perez" w:date="2019-03-22T09:25:00Z">
        <w:r>
          <w:t xml:space="preserve">         SCHEDULE II NON:    Yes</w:t>
        </w:r>
      </w:ins>
    </w:p>
    <w:p w:rsidR="00950502" w:rsidRDefault="00950502" w:rsidP="00950502">
      <w:pPr>
        <w:pStyle w:val="ScreenCapture"/>
        <w:rPr>
          <w:ins w:id="6901" w:author="Fred Perez" w:date="2019-03-22T09:25:00Z"/>
        </w:rPr>
      </w:pPr>
      <w:ins w:id="6902" w:author="Fred Perez" w:date="2019-03-22T09:25:00Z">
        <w:r>
          <w:t xml:space="preserve">         SCHEDULE III:       No</w:t>
        </w:r>
      </w:ins>
    </w:p>
    <w:p w:rsidR="00950502" w:rsidRDefault="00950502" w:rsidP="00950502">
      <w:pPr>
        <w:pStyle w:val="ScreenCapture"/>
        <w:rPr>
          <w:ins w:id="6903" w:author="Fred Perez" w:date="2019-03-22T09:25:00Z"/>
        </w:rPr>
      </w:pPr>
      <w:ins w:id="6904" w:author="Fred Perez" w:date="2019-03-22T09:25:00Z">
        <w:r>
          <w:t xml:space="preserve">         SCHEDULE III NON:   No</w:t>
        </w:r>
      </w:ins>
    </w:p>
    <w:p w:rsidR="00950502" w:rsidRDefault="00950502" w:rsidP="00950502">
      <w:pPr>
        <w:pStyle w:val="ScreenCapture"/>
        <w:rPr>
          <w:ins w:id="6905" w:author="Fred Perez" w:date="2019-03-22T09:25:00Z"/>
        </w:rPr>
      </w:pPr>
      <w:ins w:id="6906" w:author="Fred Perez" w:date="2019-03-22T09:25:00Z">
        <w:r>
          <w:t xml:space="preserve">         SCHEDULE IV:        Yes</w:t>
        </w:r>
      </w:ins>
    </w:p>
    <w:p w:rsidR="00950502" w:rsidRDefault="00950502" w:rsidP="00950502">
      <w:pPr>
        <w:pStyle w:val="ScreenCapture"/>
        <w:rPr>
          <w:ins w:id="6907" w:author="Fred Perez" w:date="2019-03-22T09:25:00Z"/>
        </w:rPr>
      </w:pPr>
      <w:ins w:id="6908" w:author="Fred Perez" w:date="2019-03-22T09:25:00Z">
        <w:r>
          <w:t xml:space="preserve">         SCHEDULE V:         Yes</w:t>
        </w:r>
      </w:ins>
    </w:p>
    <w:p w:rsidR="00950502" w:rsidRDefault="00950502" w:rsidP="00950502">
      <w:pPr>
        <w:pStyle w:val="ScreenCapture"/>
        <w:rPr>
          <w:ins w:id="6909" w:author="Fred Perez" w:date="2019-03-22T09:25:00Z"/>
        </w:rPr>
      </w:pPr>
      <w:ins w:id="6910" w:author="Fred Perez" w:date="2019-03-22T09:25:00Z">
        <w:r>
          <w:t xml:space="preserve">        DIVISION: CHEYENNE VAMC</w:t>
        </w:r>
      </w:ins>
    </w:p>
    <w:p w:rsidR="00950502" w:rsidRDefault="00950502" w:rsidP="00950502">
      <w:pPr>
        <w:pStyle w:val="ScreenCapture"/>
        <w:rPr>
          <w:ins w:id="6911" w:author="Fred Perez" w:date="2019-03-22T09:25:00Z"/>
        </w:rPr>
      </w:pPr>
      <w:ins w:id="6912" w:author="Fred Perez" w:date="2019-03-22T09:25:00Z">
        <w:r>
          <w:rPr>
            <w:lang w:val="en-US"/>
          </w:rPr>
          <w:t xml:space="preserve">SMITH,MARK    </w:t>
        </w:r>
        <w:r>
          <w:t xml:space="preserve">                 520824669     AA1234563    123000</w:t>
        </w:r>
      </w:ins>
    </w:p>
    <w:p w:rsidR="00950502" w:rsidRDefault="00950502" w:rsidP="00950502">
      <w:pPr>
        <w:pStyle w:val="ScreenCapture"/>
        <w:rPr>
          <w:ins w:id="6913" w:author="Fred Perez" w:date="2019-03-22T09:25:00Z"/>
        </w:rPr>
      </w:pPr>
      <w:ins w:id="6914" w:author="Fred Perez" w:date="2019-03-22T09:25:00Z">
        <w:r>
          <w:t xml:space="preserve">         SCHEDULE II:        Yes</w:t>
        </w:r>
      </w:ins>
    </w:p>
    <w:p w:rsidR="00950502" w:rsidRDefault="00950502" w:rsidP="00950502">
      <w:pPr>
        <w:pStyle w:val="ScreenCapture"/>
        <w:rPr>
          <w:ins w:id="6915" w:author="Fred Perez" w:date="2019-03-22T09:25:00Z"/>
        </w:rPr>
      </w:pPr>
      <w:ins w:id="6916" w:author="Fred Perez" w:date="2019-03-22T09:25:00Z">
        <w:r>
          <w:t xml:space="preserve">         SCHEDULE II NON:    Yes</w:t>
        </w:r>
      </w:ins>
    </w:p>
    <w:p w:rsidR="00950502" w:rsidRDefault="00950502" w:rsidP="00950502">
      <w:pPr>
        <w:pStyle w:val="ScreenCapture"/>
        <w:rPr>
          <w:ins w:id="6917" w:author="Fred Perez" w:date="2019-03-22T09:25:00Z"/>
        </w:rPr>
      </w:pPr>
      <w:ins w:id="6918" w:author="Fred Perez" w:date="2019-03-22T09:25:00Z">
        <w:r>
          <w:t xml:space="preserve">         SCHEDULE III:       Yes</w:t>
        </w:r>
      </w:ins>
    </w:p>
    <w:p w:rsidR="00950502" w:rsidRDefault="00950502" w:rsidP="00950502">
      <w:pPr>
        <w:pStyle w:val="ScreenCapture"/>
        <w:rPr>
          <w:ins w:id="6919" w:author="Fred Perez" w:date="2019-03-22T09:25:00Z"/>
        </w:rPr>
      </w:pPr>
      <w:ins w:id="6920" w:author="Fred Perez" w:date="2019-03-22T09:25:00Z">
        <w:r>
          <w:t xml:space="preserve">         SCHEDULE III NON:   Yes</w:t>
        </w:r>
      </w:ins>
    </w:p>
    <w:p w:rsidR="00950502" w:rsidRDefault="00950502" w:rsidP="00950502">
      <w:pPr>
        <w:pStyle w:val="ScreenCapture"/>
        <w:rPr>
          <w:ins w:id="6921" w:author="Fred Perez" w:date="2019-03-22T09:25:00Z"/>
        </w:rPr>
      </w:pPr>
      <w:ins w:id="6922" w:author="Fred Perez" w:date="2019-03-22T09:25:00Z">
        <w:r>
          <w:t xml:space="preserve">         SCHEDULE IV:        Yes</w:t>
        </w:r>
      </w:ins>
    </w:p>
    <w:p w:rsidR="00950502" w:rsidRDefault="00950502" w:rsidP="00950502">
      <w:pPr>
        <w:pStyle w:val="ScreenCapture"/>
        <w:rPr>
          <w:ins w:id="6923" w:author="Fred Perez" w:date="2019-03-22T09:25:00Z"/>
        </w:rPr>
      </w:pPr>
      <w:ins w:id="6924" w:author="Fred Perez" w:date="2019-03-22T09:25:00Z">
        <w:r>
          <w:t xml:space="preserve">         SCHEDULE V:         Yes</w:t>
        </w:r>
      </w:ins>
    </w:p>
    <w:p w:rsidR="00950502" w:rsidRDefault="00950502" w:rsidP="00950502">
      <w:pPr>
        <w:pStyle w:val="ScreenCapture"/>
        <w:rPr>
          <w:ins w:id="6925" w:author="Fred Perez" w:date="2019-03-22T09:25:00Z"/>
        </w:rPr>
      </w:pPr>
      <w:ins w:id="6926" w:author="Fred Perez" w:date="2019-03-22T09:25:00Z">
        <w:r>
          <w:t xml:space="preserve">        DIVISION: GRAND JUNCTION (VAMC) TEST</w:t>
        </w:r>
      </w:ins>
    </w:p>
    <w:p w:rsidR="00950502" w:rsidRDefault="00950502" w:rsidP="00950502">
      <w:pPr>
        <w:pStyle w:val="ExampleHeading"/>
        <w:rPr>
          <w:ins w:id="6927" w:author="Fred Perez" w:date="2019-03-22T09:25:00Z"/>
          <w:lang w:eastAsia="x-none"/>
        </w:rPr>
      </w:pPr>
    </w:p>
    <w:p w:rsidR="00950502" w:rsidRDefault="00950502" w:rsidP="00950502">
      <w:pPr>
        <w:pStyle w:val="Heading3"/>
        <w:rPr>
          <w:ins w:id="6928" w:author="Fred Perez" w:date="2019-03-22T09:25:00Z"/>
        </w:rPr>
      </w:pPr>
      <w:bookmarkStart w:id="6929" w:name="_Toc3272214"/>
      <w:bookmarkStart w:id="6930" w:name="_Toc4140601"/>
      <w:ins w:id="6931" w:author="Fred Perez" w:date="2019-03-22T09:25:00Z">
        <w:r>
          <w:rPr>
            <w:lang w:val="en-US"/>
          </w:rPr>
          <w:t xml:space="preserve">Option 3: </w:t>
        </w:r>
        <w:r w:rsidRPr="007F28D1">
          <w:t>Print DISUSER Prescribers with Privileges</w:t>
        </w:r>
        <w:bookmarkEnd w:id="6929"/>
        <w:bookmarkEnd w:id="6930"/>
      </w:ins>
    </w:p>
    <w:p w:rsidR="00950502" w:rsidRDefault="00950502" w:rsidP="00950502">
      <w:pPr>
        <w:rPr>
          <w:ins w:id="6932" w:author="Fred Perez" w:date="2019-03-22T09:25:00Z"/>
        </w:rPr>
      </w:pPr>
    </w:p>
    <w:p w:rsidR="00950502" w:rsidRDefault="00950502" w:rsidP="00950502">
      <w:pPr>
        <w:rPr>
          <w:ins w:id="6933" w:author="Fred Perez" w:date="2019-03-22T09:25:00Z"/>
        </w:rPr>
      </w:pPr>
      <w:ins w:id="6934" w:author="Fred Perez" w:date="2019-03-22T09:25:00Z">
        <w:r>
          <w:t>The</w:t>
        </w:r>
        <w:r w:rsidRPr="004A3133">
          <w:t xml:space="preserve"> </w:t>
        </w:r>
        <w:r w:rsidRPr="00A448CA">
          <w:rPr>
            <w:b/>
          </w:rPr>
          <w:t xml:space="preserve">Print DISUSER </w:t>
        </w:r>
        <w:r w:rsidRPr="007F28D1">
          <w:t>Prescribers</w:t>
        </w:r>
        <w:r w:rsidRPr="00A448CA">
          <w:rPr>
            <w:b/>
          </w:rPr>
          <w:t xml:space="preserve"> with Privileges</w:t>
        </w:r>
        <w:r w:rsidRPr="008840D2">
          <w:fldChar w:fldCharType="begin"/>
        </w:r>
        <w:r w:rsidRPr="008840D2">
          <w:instrText xml:space="preserve"> XE </w:instrText>
        </w:r>
        <w:r>
          <w:instrText>“</w:instrText>
        </w:r>
        <w:r w:rsidRPr="008840D2">
          <w:instrText>Print DISUSER Prescribers with Privileges</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Print DISUSER Prescribers with Privileges</w:instrText>
        </w:r>
        <w:r>
          <w:instrText>”</w:instrText>
        </w:r>
        <w:r w:rsidRPr="008840D2">
          <w:instrText xml:space="preserve"> </w:instrText>
        </w:r>
        <w:r w:rsidRPr="008840D2">
          <w:fldChar w:fldCharType="end"/>
        </w:r>
        <w:r>
          <w:t xml:space="preserve"> [PSO</w:t>
        </w:r>
        <w:r w:rsidRPr="00207AB0">
          <w:t xml:space="preserve"> EPCS DISUSER PRIVS</w:t>
        </w:r>
        <w:r w:rsidRPr="008840D2">
          <w:fldChar w:fldCharType="begin"/>
        </w:r>
        <w:r w:rsidRPr="008840D2">
          <w:instrText xml:space="preserve"> XE </w:instrText>
        </w:r>
        <w:r>
          <w:instrText>“</w:instrText>
        </w:r>
        <w:r w:rsidRPr="008840D2">
          <w:instrText>XU EPCS DISUSER PRIVS</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XU EPCS DISUSER PRIVS</w:instrText>
        </w:r>
        <w:r>
          <w:instrText>”</w:instrText>
        </w:r>
        <w:r w:rsidRPr="008840D2">
          <w:instrText xml:space="preserve"> </w:instrText>
        </w:r>
        <w:r w:rsidRPr="008840D2">
          <w:fldChar w:fldCharType="end"/>
        </w:r>
        <w:r>
          <w:t>]</w:t>
        </w:r>
        <w:r w:rsidRPr="004A3133">
          <w:t xml:space="preserve"> </w:t>
        </w:r>
        <w:r>
          <w:t xml:space="preserve">option </w:t>
        </w:r>
        <w:r w:rsidRPr="008D58CC">
          <w:t>print</w:t>
        </w:r>
        <w:r>
          <w:t>s</w:t>
        </w:r>
        <w:r w:rsidRPr="008D58CC">
          <w:t xml:space="preserve"> all DISUSER</w:t>
        </w:r>
        <w:r>
          <w:t>ed</w:t>
        </w:r>
        <w:r w:rsidRPr="008D58CC">
          <w:t xml:space="preserve"> users who have privileges to any of the SCHEDULEs II through</w:t>
        </w:r>
        <w:r>
          <w:t xml:space="preserve"> V and who have a DEA# or VA#.</w:t>
        </w:r>
      </w:ins>
    </w:p>
    <w:p w:rsidR="00950502" w:rsidRDefault="00950502" w:rsidP="00950502">
      <w:pPr>
        <w:rPr>
          <w:ins w:id="6935" w:author="Fred Perez" w:date="2019-03-22T09:25:00Z"/>
        </w:rPr>
      </w:pPr>
    </w:p>
    <w:p w:rsidR="00950502" w:rsidRDefault="00950502" w:rsidP="00950502">
      <w:pPr>
        <w:rPr>
          <w:ins w:id="6936" w:author="Fred Perez" w:date="2019-03-22T09:25:00Z"/>
        </w:rPr>
      </w:pPr>
      <w:ins w:id="6937" w:author="Fred Perez" w:date="2019-03-22T09:25:00Z">
        <w:r w:rsidRPr="008D58CC">
          <w:t xml:space="preserve">This option prints the </w:t>
        </w:r>
        <w:r>
          <w:t>following data</w:t>
        </w:r>
        <w:r>
          <w:fldChar w:fldCharType="begin"/>
        </w:r>
        <w:r>
          <w:instrText xml:space="preserve"> XE “NEW PERSON (#200) File”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 </w:instrText>
        </w:r>
        <w:r>
          <w:fldChar w:fldCharType="end"/>
        </w:r>
        <w:r>
          <w:t>:</w:t>
        </w:r>
      </w:ins>
    </w:p>
    <w:p w:rsidR="00950502" w:rsidRDefault="00950502" w:rsidP="00950502">
      <w:pPr>
        <w:rPr>
          <w:ins w:id="6938" w:author="Fred Perez" w:date="2019-03-22T09:25:00Z"/>
        </w:rPr>
      </w:pPr>
    </w:p>
    <w:p w:rsidR="00950502" w:rsidRDefault="00950502">
      <w:pPr>
        <w:numPr>
          <w:ilvl w:val="0"/>
          <w:numId w:val="115"/>
        </w:numPr>
        <w:rPr>
          <w:ins w:id="6939" w:author="Fred Perez" w:date="2019-03-22T09:25:00Z"/>
        </w:rPr>
        <w:pPrChange w:id="6940" w:author="Fred Perez" w:date="2019-03-22T09:44:00Z">
          <w:pPr>
            <w:numPr>
              <w:numId w:val="129"/>
            </w:numPr>
            <w:tabs>
              <w:tab w:val="num" w:pos="360"/>
              <w:tab w:val="num" w:pos="720"/>
            </w:tabs>
            <w:ind w:left="720" w:hanging="720"/>
          </w:pPr>
        </w:pPrChange>
      </w:pPr>
      <w:ins w:id="6941" w:author="Fred Perez" w:date="2019-03-22T09:25:00Z">
        <w:r>
          <w:t>NAME</w:t>
        </w:r>
        <w:r>
          <w:fldChar w:fldCharType="begin"/>
        </w:r>
        <w:r>
          <w:instrText xml:space="preserve"> XE “</w:instrText>
        </w:r>
        <w:r w:rsidRPr="001E7FE8">
          <w:instrText>NAME</w:instrText>
        </w:r>
        <w:r>
          <w:instrText xml:space="preserve"> </w:instrText>
        </w:r>
        <w:r w:rsidRPr="001E7FE8">
          <w:instrText xml:space="preserve">(#.01) </w:instrText>
        </w:r>
        <w:r>
          <w:instrText xml:space="preserve">Field” </w:instrText>
        </w:r>
        <w:r>
          <w:fldChar w:fldCharType="end"/>
        </w:r>
        <w:r>
          <w:fldChar w:fldCharType="begin"/>
        </w:r>
        <w:r>
          <w:instrText xml:space="preserve"> XE “Fields:</w:instrText>
        </w:r>
        <w:r w:rsidRPr="001E7FE8">
          <w:instrText>NAME (#.01)</w:instrText>
        </w:r>
        <w:r>
          <w:instrText xml:space="preserve">” </w:instrText>
        </w:r>
        <w:r>
          <w:fldChar w:fldCharType="end"/>
        </w:r>
        <w:r>
          <w:fldChar w:fldCharType="begin"/>
        </w:r>
        <w:r>
          <w:instrText xml:space="preserve"> XE “NEW PERSON (#200) File:NAME (#.01)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:NAME (#.01) Field” </w:instrText>
        </w:r>
        <w:r>
          <w:fldChar w:fldCharType="end"/>
        </w:r>
      </w:ins>
    </w:p>
    <w:p w:rsidR="00950502" w:rsidRDefault="00950502">
      <w:pPr>
        <w:numPr>
          <w:ilvl w:val="0"/>
          <w:numId w:val="115"/>
        </w:numPr>
        <w:rPr>
          <w:ins w:id="6942" w:author="Fred Perez" w:date="2019-03-22T09:25:00Z"/>
        </w:rPr>
        <w:pPrChange w:id="6943" w:author="Fred Perez" w:date="2019-03-22T09:44:00Z">
          <w:pPr>
            <w:numPr>
              <w:numId w:val="129"/>
            </w:numPr>
            <w:tabs>
              <w:tab w:val="num" w:pos="360"/>
              <w:tab w:val="num" w:pos="720"/>
            </w:tabs>
            <w:ind w:left="720" w:hanging="720"/>
          </w:pPr>
        </w:pPrChange>
      </w:pPr>
      <w:ins w:id="6944" w:author="Fred Perez" w:date="2019-03-22T09:25:00Z">
        <w:r w:rsidRPr="004C014E">
          <w:t>DUZ</w:t>
        </w:r>
        <w:r>
          <w:t>—Internal Entry Number (IEN) for the user in the NEW PERSON (#200) file</w:t>
        </w:r>
        <w:r>
          <w:fldChar w:fldCharType="begin"/>
        </w:r>
        <w:r>
          <w:instrText xml:space="preserve"> XE “NEW PERSON (#200) File:DUZ”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1F3600">
          <w:instrText>D</w:instrText>
        </w:r>
        <w:r>
          <w:instrText xml:space="preserve">UZ” </w:instrText>
        </w:r>
        <w:r>
          <w:fldChar w:fldCharType="end"/>
        </w:r>
      </w:ins>
    </w:p>
    <w:p w:rsidR="00950502" w:rsidRDefault="00950502">
      <w:pPr>
        <w:numPr>
          <w:ilvl w:val="0"/>
          <w:numId w:val="115"/>
        </w:numPr>
        <w:rPr>
          <w:ins w:id="6945" w:author="Fred Perez" w:date="2019-03-22T09:25:00Z"/>
        </w:rPr>
        <w:pPrChange w:id="6946" w:author="Fred Perez" w:date="2019-03-22T09:44:00Z">
          <w:pPr>
            <w:numPr>
              <w:numId w:val="129"/>
            </w:numPr>
            <w:tabs>
              <w:tab w:val="num" w:pos="360"/>
              <w:tab w:val="num" w:pos="720"/>
            </w:tabs>
            <w:ind w:left="720" w:hanging="720"/>
          </w:pPr>
        </w:pPrChange>
      </w:pPr>
      <w:ins w:id="6947" w:author="Fred Perez" w:date="2019-03-22T09:25:00Z">
        <w:r w:rsidRPr="00F12606">
          <w:t>DEA#</w:t>
        </w:r>
        <w:r>
          <w:fldChar w:fldCharType="begin"/>
        </w:r>
        <w:r>
          <w:instrText xml:space="preserve"> XE “</w:instrText>
        </w:r>
        <w:r w:rsidRPr="001F3600">
          <w:instrText>DEA# (#53.2)</w:instrText>
        </w:r>
        <w:r>
          <w:instrText xml:space="preserve"> F</w:instrText>
        </w:r>
        <w:r w:rsidRPr="001F3600">
          <w:instrText>ield</w:instrText>
        </w:r>
        <w:r>
          <w:instrText xml:space="preserve">” </w:instrText>
        </w:r>
        <w:r>
          <w:fldChar w:fldCharType="end"/>
        </w:r>
        <w:r>
          <w:fldChar w:fldCharType="begin"/>
        </w:r>
        <w:r>
          <w:instrText xml:space="preserve"> XE “Fields:</w:instrText>
        </w:r>
        <w:r w:rsidRPr="001F3600">
          <w:instrText>DEA# (#53.2)</w:instrText>
        </w:r>
        <w:r>
          <w:instrText xml:space="preserve">” </w:instrText>
        </w:r>
        <w:r>
          <w:fldChar w:fldCharType="end"/>
        </w:r>
        <w:r>
          <w:fldChar w:fldCharType="begin"/>
        </w:r>
        <w:r>
          <w:instrText xml:space="preserve"> XE “NEW PERSON (#200) File:</w:instrText>
        </w:r>
        <w:r w:rsidRPr="001F3600">
          <w:instrText>DEA# (#53.2)</w:instrText>
        </w:r>
        <w:r>
          <w:instrText xml:space="preserve"> F</w:instrText>
        </w:r>
        <w:r w:rsidRPr="001F3600">
          <w:instrText>ield</w:instrText>
        </w:r>
        <w:r>
          <w:instrText xml:space="preserve">”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1F3600">
          <w:instrText>DEA# (#53.2)</w:instrText>
        </w:r>
        <w:r>
          <w:instrText xml:space="preserve"> F</w:instrText>
        </w:r>
        <w:r w:rsidRPr="001F3600">
          <w:instrText>ield</w:instrText>
        </w:r>
        <w:r>
          <w:instrText xml:space="preserve">” </w:instrText>
        </w:r>
        <w:r>
          <w:fldChar w:fldCharType="end"/>
        </w:r>
      </w:ins>
    </w:p>
    <w:p w:rsidR="00950502" w:rsidRDefault="00950502">
      <w:pPr>
        <w:numPr>
          <w:ilvl w:val="0"/>
          <w:numId w:val="115"/>
        </w:numPr>
        <w:rPr>
          <w:ins w:id="6948" w:author="Fred Perez" w:date="2019-03-22T09:25:00Z"/>
        </w:rPr>
        <w:pPrChange w:id="6949" w:author="Fred Perez" w:date="2019-03-22T09:44:00Z">
          <w:pPr>
            <w:numPr>
              <w:numId w:val="129"/>
            </w:numPr>
            <w:tabs>
              <w:tab w:val="num" w:pos="360"/>
              <w:tab w:val="num" w:pos="720"/>
            </w:tabs>
            <w:ind w:left="720" w:hanging="720"/>
          </w:pPr>
        </w:pPrChange>
      </w:pPr>
      <w:ins w:id="6950" w:author="Fred Perez" w:date="2019-03-22T09:25:00Z">
        <w:r w:rsidRPr="008D58CC">
          <w:t>TERMINATION DATE</w:t>
        </w:r>
        <w:r>
          <w:fldChar w:fldCharType="begin"/>
        </w:r>
        <w:r>
          <w:instrText xml:space="preserve"> XE “</w:instrText>
        </w:r>
        <w:r w:rsidRPr="00DE5922">
          <w:instrText>TERMINATION DATE</w:instrText>
        </w:r>
        <w:r>
          <w:instrText xml:space="preserve"> </w:instrText>
        </w:r>
        <w:r w:rsidRPr="00DE5922">
          <w:instrText xml:space="preserve">(#9.2) </w:instrText>
        </w:r>
        <w:r>
          <w:instrText xml:space="preserve">Field” </w:instrText>
        </w:r>
        <w:r>
          <w:fldChar w:fldCharType="end"/>
        </w:r>
        <w:r>
          <w:fldChar w:fldCharType="begin"/>
        </w:r>
        <w:r>
          <w:instrText xml:space="preserve"> XE “Fields:</w:instrText>
        </w:r>
        <w:r w:rsidRPr="00DE5922">
          <w:instrText>TERMINATION DATE (#9.2)</w:instrText>
        </w:r>
        <w:r>
          <w:instrText xml:space="preserve">” </w:instrText>
        </w:r>
        <w:r>
          <w:fldChar w:fldCharType="end"/>
        </w:r>
        <w:r>
          <w:fldChar w:fldCharType="begin"/>
        </w:r>
        <w:r>
          <w:instrText xml:space="preserve"> XE “NEW PERSON (#200) File:</w:instrText>
        </w:r>
        <w:r w:rsidRPr="00DE5922">
          <w:instrText>TERMINATION DATE</w:instrText>
        </w:r>
        <w:r>
          <w:instrText xml:space="preserve"> </w:instrText>
        </w:r>
        <w:r w:rsidRPr="00DE5922">
          <w:instrText xml:space="preserve">(#9.2) </w:instrText>
        </w:r>
        <w:r>
          <w:instrText xml:space="preserve">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DE5922">
          <w:instrText>TERMINATION DATE</w:instrText>
        </w:r>
        <w:r>
          <w:instrText xml:space="preserve"> </w:instrText>
        </w:r>
        <w:r w:rsidRPr="00DE5922">
          <w:instrText xml:space="preserve">(#9.2) </w:instrText>
        </w:r>
        <w:r>
          <w:instrText xml:space="preserve">Field” </w:instrText>
        </w:r>
        <w:r>
          <w:fldChar w:fldCharType="end"/>
        </w:r>
      </w:ins>
    </w:p>
    <w:p w:rsidR="00950502" w:rsidRDefault="00950502">
      <w:pPr>
        <w:numPr>
          <w:ilvl w:val="0"/>
          <w:numId w:val="115"/>
        </w:numPr>
        <w:rPr>
          <w:ins w:id="6951" w:author="Fred Perez" w:date="2019-03-22T09:25:00Z"/>
        </w:rPr>
        <w:pPrChange w:id="6952" w:author="Fred Perez" w:date="2019-03-22T09:44:00Z">
          <w:pPr>
            <w:numPr>
              <w:numId w:val="129"/>
            </w:numPr>
            <w:tabs>
              <w:tab w:val="num" w:pos="360"/>
              <w:tab w:val="num" w:pos="720"/>
            </w:tabs>
            <w:ind w:left="720" w:hanging="720"/>
          </w:pPr>
        </w:pPrChange>
      </w:pPr>
      <w:ins w:id="6953" w:author="Fred Perez" w:date="2019-03-22T09:25:00Z">
        <w:r>
          <w:t>VA#</w:t>
        </w:r>
        <w:r>
          <w:fldChar w:fldCharType="begin"/>
        </w:r>
        <w:r>
          <w:instrText xml:space="preserve"> XE “VA# </w:instrText>
        </w:r>
        <w:r w:rsidRPr="001E7FE8">
          <w:instrText>(#</w:instrText>
        </w:r>
        <w:r>
          <w:instrText>53.3</w:instrText>
        </w:r>
        <w:r w:rsidRPr="001E7FE8">
          <w:instrText xml:space="preserve">) </w:instrText>
        </w:r>
        <w:r>
          <w:instrText xml:space="preserve">Field” </w:instrText>
        </w:r>
        <w:r>
          <w:fldChar w:fldCharType="end"/>
        </w:r>
        <w:r>
          <w:fldChar w:fldCharType="begin"/>
        </w:r>
        <w:r>
          <w:instrText xml:space="preserve"> XE “Fields:VA#</w:instrText>
        </w:r>
        <w:r w:rsidRPr="001E7FE8">
          <w:instrText xml:space="preserve"> (#</w:instrText>
        </w:r>
        <w:r>
          <w:instrText>53.3</w:instrText>
        </w:r>
        <w:r w:rsidRPr="001E7FE8">
          <w:instrText>)</w:instrText>
        </w:r>
        <w:r>
          <w:instrText xml:space="preserve">” </w:instrText>
        </w:r>
        <w:r>
          <w:fldChar w:fldCharType="end"/>
        </w:r>
        <w:r>
          <w:fldChar w:fldCharType="begin"/>
        </w:r>
        <w:r>
          <w:instrText xml:space="preserve"> XE “NEW PERSON (#200) File:VA# (#53.3)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:VA# (#53.3) Field” </w:instrText>
        </w:r>
        <w:r>
          <w:fldChar w:fldCharType="end"/>
        </w:r>
        <w:r>
          <w:t xml:space="preserve"> (DIVISION)</w:t>
        </w:r>
      </w:ins>
    </w:p>
    <w:p w:rsidR="00950502" w:rsidRDefault="00950502">
      <w:pPr>
        <w:numPr>
          <w:ilvl w:val="0"/>
          <w:numId w:val="115"/>
        </w:numPr>
        <w:rPr>
          <w:ins w:id="6954" w:author="Fred Perez" w:date="2019-03-22T09:25:00Z"/>
        </w:rPr>
        <w:pPrChange w:id="6955" w:author="Fred Perez" w:date="2019-03-22T09:44:00Z">
          <w:pPr>
            <w:numPr>
              <w:numId w:val="129"/>
            </w:numPr>
            <w:tabs>
              <w:tab w:val="num" w:pos="360"/>
              <w:tab w:val="num" w:pos="720"/>
            </w:tabs>
            <w:ind w:left="720" w:hanging="720"/>
          </w:pPr>
        </w:pPrChange>
      </w:pPr>
      <w:ins w:id="6956" w:author="Fred Perez" w:date="2019-03-22T09:25:00Z">
        <w:r w:rsidRPr="00030244">
          <w:t>SCHEDULEs:</w:t>
        </w:r>
      </w:ins>
    </w:p>
    <w:p w:rsidR="00950502" w:rsidRDefault="00950502">
      <w:pPr>
        <w:pStyle w:val="ListBullet2"/>
        <w:keepNext/>
        <w:keepLines/>
        <w:numPr>
          <w:ilvl w:val="1"/>
          <w:numId w:val="115"/>
        </w:numPr>
        <w:rPr>
          <w:ins w:id="6957" w:author="Fred Perez" w:date="2019-03-22T09:25:00Z"/>
        </w:rPr>
        <w:pPrChange w:id="6958" w:author="Fred Perez" w:date="2019-03-22T09:44:00Z">
          <w:pPr>
            <w:pStyle w:val="ListBullet2"/>
            <w:keepNext/>
            <w:keepLines/>
            <w:numPr>
              <w:ilvl w:val="1"/>
              <w:numId w:val="129"/>
            </w:numPr>
            <w:tabs>
              <w:tab w:val="clear" w:pos="1080"/>
              <w:tab w:val="num" w:pos="360"/>
              <w:tab w:val="num" w:pos="1440"/>
            </w:tabs>
            <w:ind w:left="1800" w:hanging="720"/>
          </w:pPr>
        </w:pPrChange>
      </w:pPr>
      <w:ins w:id="6959" w:author="Fred Perez" w:date="2019-03-22T09:25:00Z">
        <w:r w:rsidRPr="00030244">
          <w:t>SCHEDULE II NARCOTIC</w:t>
        </w:r>
        <w:r>
          <w:fldChar w:fldCharType="begin"/>
        </w:r>
        <w:r>
          <w:instrText xml:space="preserve"> XE “</w:instrText>
        </w:r>
        <w:r w:rsidRPr="00EC6301">
          <w:instrText>SCHEDULE II NARCOTIC (#55.1)</w:instrText>
        </w:r>
        <w:r>
          <w:instrText xml:space="preserve"> Field” </w:instrText>
        </w:r>
        <w:r>
          <w:fldChar w:fldCharType="end"/>
        </w:r>
        <w:r>
          <w:fldChar w:fldCharType="begin"/>
        </w:r>
        <w:r>
          <w:instrText xml:space="preserve"> XE “Fields:</w:instrText>
        </w:r>
        <w:r w:rsidRPr="00EC6301">
          <w:instrText>SCHEDULE II NARCOTIC (#55.1)</w:instrText>
        </w:r>
        <w:r>
          <w:instrText xml:space="preserve">” </w:instrText>
        </w:r>
        <w:r>
          <w:fldChar w:fldCharType="end"/>
        </w:r>
        <w:r>
          <w:fldChar w:fldCharType="begin"/>
        </w:r>
        <w:r>
          <w:instrText xml:space="preserve"> XE “NEW PERSON (#200) File:</w:instrText>
        </w:r>
        <w:r w:rsidRPr="00EC6301">
          <w:instrText>SCHEDULE II NARCOTIC (#55.1)</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II NARCOTIC (#55.1)</w:instrText>
        </w:r>
        <w:r>
          <w:instrText xml:space="preserve"> Field” </w:instrText>
        </w:r>
        <w:r>
          <w:fldChar w:fldCharType="end"/>
        </w:r>
      </w:ins>
    </w:p>
    <w:p w:rsidR="00950502" w:rsidRPr="00030244" w:rsidRDefault="00950502">
      <w:pPr>
        <w:pStyle w:val="ListBullet2"/>
        <w:keepNext/>
        <w:keepLines/>
        <w:numPr>
          <w:ilvl w:val="1"/>
          <w:numId w:val="115"/>
        </w:numPr>
        <w:rPr>
          <w:ins w:id="6960" w:author="Fred Perez" w:date="2019-03-22T09:25:00Z"/>
        </w:rPr>
        <w:pPrChange w:id="6961" w:author="Fred Perez" w:date="2019-03-22T09:44:00Z">
          <w:pPr>
            <w:pStyle w:val="ListBullet2"/>
            <w:keepNext/>
            <w:keepLines/>
            <w:numPr>
              <w:ilvl w:val="1"/>
              <w:numId w:val="129"/>
            </w:numPr>
            <w:tabs>
              <w:tab w:val="clear" w:pos="1080"/>
              <w:tab w:val="num" w:pos="360"/>
              <w:tab w:val="num" w:pos="1440"/>
            </w:tabs>
            <w:ind w:left="1800" w:hanging="720"/>
          </w:pPr>
        </w:pPrChange>
      </w:pPr>
      <w:ins w:id="6962" w:author="Fred Perez" w:date="2019-03-22T09:25:00Z">
        <w:r w:rsidRPr="00030244">
          <w:t>SCHEDULE II NON-NARCOTIC</w:t>
        </w:r>
        <w:r>
          <w:fldChar w:fldCharType="begin"/>
        </w:r>
        <w:r>
          <w:instrText xml:space="preserve"> XE “</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Field” </w:instrText>
        </w:r>
        <w:r>
          <w:fldChar w:fldCharType="end"/>
        </w:r>
        <w:r>
          <w:fldChar w:fldCharType="begin"/>
        </w:r>
        <w:r>
          <w:instrText xml:space="preserve"> XE “Fields:</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 xml:space="preserve">SCHEDULE II </w:instrText>
        </w:r>
        <w:r>
          <w:instrText>NON-</w:instrText>
        </w:r>
        <w:r w:rsidRPr="00EC6301">
          <w:instrText>NARCOTIC</w:instrText>
        </w:r>
        <w:r>
          <w:instrText xml:space="preserve"> (#55.2</w:instrText>
        </w:r>
        <w:r w:rsidRPr="00EC6301">
          <w:instrText>)</w:instrText>
        </w:r>
        <w:r>
          <w:instrText xml:space="preserve"> Field” </w:instrText>
        </w:r>
        <w:r>
          <w:fldChar w:fldCharType="end"/>
        </w:r>
      </w:ins>
    </w:p>
    <w:p w:rsidR="00950502" w:rsidRPr="00030244" w:rsidRDefault="00950502">
      <w:pPr>
        <w:pStyle w:val="ListBullet2"/>
        <w:keepNext/>
        <w:keepLines/>
        <w:numPr>
          <w:ilvl w:val="1"/>
          <w:numId w:val="115"/>
        </w:numPr>
        <w:rPr>
          <w:ins w:id="6963" w:author="Fred Perez" w:date="2019-03-22T09:25:00Z"/>
        </w:rPr>
        <w:pPrChange w:id="6964" w:author="Fred Perez" w:date="2019-03-22T09:44:00Z">
          <w:pPr>
            <w:pStyle w:val="ListBullet2"/>
            <w:keepNext/>
            <w:keepLines/>
            <w:numPr>
              <w:ilvl w:val="1"/>
              <w:numId w:val="129"/>
            </w:numPr>
            <w:tabs>
              <w:tab w:val="clear" w:pos="1080"/>
              <w:tab w:val="num" w:pos="360"/>
              <w:tab w:val="num" w:pos="1440"/>
            </w:tabs>
            <w:ind w:left="1800" w:hanging="720"/>
          </w:pPr>
        </w:pPrChange>
      </w:pPr>
      <w:ins w:id="6965" w:author="Fred Perez" w:date="2019-03-22T09:25:00Z">
        <w:r w:rsidRPr="00030244">
          <w:t>SCHEDULE III NARCOTIC</w:t>
        </w:r>
        <w:r>
          <w:fldChar w:fldCharType="begin"/>
        </w:r>
        <w:r>
          <w:instrText xml:space="preserve"> XE “</w:instrText>
        </w:r>
        <w:r w:rsidRPr="00EC6301">
          <w:instrText>SCHEDULE II</w:instrText>
        </w:r>
        <w:r>
          <w:instrText>I</w:instrText>
        </w:r>
        <w:r w:rsidRPr="00EC6301">
          <w:instrText xml:space="preserve"> NARCOTIC</w:instrText>
        </w:r>
        <w:r>
          <w:instrText xml:space="preserve"> (#55.3</w:instrText>
        </w:r>
        <w:r w:rsidRPr="00EC6301">
          <w:instrText>)</w:instrText>
        </w:r>
        <w:r>
          <w:instrText xml:space="preserve"> Field” </w:instrText>
        </w:r>
        <w:r>
          <w:fldChar w:fldCharType="end"/>
        </w:r>
        <w:r>
          <w:fldChar w:fldCharType="begin"/>
        </w:r>
        <w:r>
          <w:instrText xml:space="preserve"> XE “Fields:</w:instrText>
        </w:r>
        <w:r w:rsidRPr="00EC6301">
          <w:instrText>SCHEDULE II</w:instrText>
        </w:r>
        <w:r>
          <w:instrText>I</w:instrText>
        </w:r>
        <w:r w:rsidRPr="00EC6301">
          <w:instrText xml:space="preserve"> NARCOTIC</w:instrText>
        </w:r>
        <w:r>
          <w:instrText xml:space="preserve"> (#55.3</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w:instrText>
        </w:r>
        <w:r>
          <w:instrText>I</w:instrText>
        </w:r>
        <w:r w:rsidRPr="00EC6301">
          <w:instrText>II NARCOTIC</w:instrText>
        </w:r>
        <w:r>
          <w:instrText xml:space="preserve"> (#55.3</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w:instrText>
        </w:r>
        <w:r>
          <w:instrText>I</w:instrText>
        </w:r>
        <w:r w:rsidRPr="00EC6301">
          <w:instrText>I NARCOTIC</w:instrText>
        </w:r>
        <w:r>
          <w:instrText xml:space="preserve"> (#55.3</w:instrText>
        </w:r>
        <w:r w:rsidRPr="00EC6301">
          <w:instrText>)</w:instrText>
        </w:r>
        <w:r>
          <w:instrText xml:space="preserve"> Field” </w:instrText>
        </w:r>
        <w:r>
          <w:fldChar w:fldCharType="end"/>
        </w:r>
      </w:ins>
    </w:p>
    <w:p w:rsidR="00950502" w:rsidRPr="00030244" w:rsidRDefault="00950502">
      <w:pPr>
        <w:pStyle w:val="ListBullet2"/>
        <w:keepNext/>
        <w:keepLines/>
        <w:numPr>
          <w:ilvl w:val="1"/>
          <w:numId w:val="115"/>
        </w:numPr>
        <w:rPr>
          <w:ins w:id="6966" w:author="Fred Perez" w:date="2019-03-22T09:25:00Z"/>
        </w:rPr>
        <w:pPrChange w:id="6967" w:author="Fred Perez" w:date="2019-03-22T09:44:00Z">
          <w:pPr>
            <w:pStyle w:val="ListBullet2"/>
            <w:keepNext/>
            <w:keepLines/>
            <w:numPr>
              <w:ilvl w:val="1"/>
              <w:numId w:val="129"/>
            </w:numPr>
            <w:tabs>
              <w:tab w:val="clear" w:pos="1080"/>
              <w:tab w:val="num" w:pos="360"/>
              <w:tab w:val="num" w:pos="1440"/>
            </w:tabs>
            <w:ind w:left="1800" w:hanging="720"/>
          </w:pPr>
        </w:pPrChange>
      </w:pPr>
      <w:ins w:id="6968" w:author="Fred Perez" w:date="2019-03-22T09:25:00Z">
        <w:r w:rsidRPr="00030244">
          <w:t>SCHEDULE III NON-NARCOTIC</w:t>
        </w:r>
        <w:r>
          <w:fldChar w:fldCharType="begin"/>
        </w:r>
        <w:r>
          <w:instrText xml:space="preserve"> XE “</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Field” </w:instrText>
        </w:r>
        <w:r>
          <w:fldChar w:fldCharType="end"/>
        </w:r>
        <w:r>
          <w:fldChar w:fldCharType="begin"/>
        </w:r>
        <w:r>
          <w:instrText xml:space="preserve"> XE “Fields:</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w:instrText>
        </w:r>
        <w:r>
          <w:fldChar w:fldCharType="end"/>
        </w:r>
        <w:r>
          <w:fldChar w:fldCharType="begin"/>
        </w:r>
        <w:r>
          <w:instrText xml:space="preserve"> XE “NEW PERSON (#200) File:</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II</w:instrText>
        </w:r>
        <w:r>
          <w:instrText>I</w:instrText>
        </w:r>
        <w:r w:rsidRPr="00EC6301">
          <w:instrText xml:space="preserve"> </w:instrText>
        </w:r>
        <w:r>
          <w:instrText>NON-</w:instrText>
        </w:r>
        <w:r w:rsidRPr="00EC6301">
          <w:instrText>NARCOTIC</w:instrText>
        </w:r>
        <w:r>
          <w:instrText xml:space="preserve"> (#55.4</w:instrText>
        </w:r>
        <w:r w:rsidRPr="00EC6301">
          <w:instrText>)</w:instrText>
        </w:r>
        <w:r>
          <w:instrText xml:space="preserve"> Field” </w:instrText>
        </w:r>
        <w:r>
          <w:fldChar w:fldCharType="end"/>
        </w:r>
      </w:ins>
    </w:p>
    <w:p w:rsidR="00950502" w:rsidRPr="00030244" w:rsidRDefault="00950502">
      <w:pPr>
        <w:pStyle w:val="ListBullet2"/>
        <w:keepNext/>
        <w:keepLines/>
        <w:numPr>
          <w:ilvl w:val="1"/>
          <w:numId w:val="115"/>
        </w:numPr>
        <w:rPr>
          <w:ins w:id="6969" w:author="Fred Perez" w:date="2019-03-22T09:25:00Z"/>
        </w:rPr>
        <w:pPrChange w:id="6970" w:author="Fred Perez" w:date="2019-03-22T09:44:00Z">
          <w:pPr>
            <w:pStyle w:val="ListBullet2"/>
            <w:keepNext/>
            <w:keepLines/>
            <w:numPr>
              <w:ilvl w:val="1"/>
              <w:numId w:val="129"/>
            </w:numPr>
            <w:tabs>
              <w:tab w:val="clear" w:pos="1080"/>
              <w:tab w:val="num" w:pos="360"/>
              <w:tab w:val="num" w:pos="1440"/>
            </w:tabs>
            <w:ind w:left="1800" w:hanging="720"/>
          </w:pPr>
        </w:pPrChange>
      </w:pPr>
      <w:ins w:id="6971" w:author="Fred Perez" w:date="2019-03-22T09:25:00Z">
        <w:r w:rsidRPr="00030244">
          <w:t>SCHEDULE IV</w:t>
        </w:r>
        <w:r>
          <w:fldChar w:fldCharType="begin"/>
        </w:r>
        <w:r>
          <w:instrText xml:space="preserve"> XE “SCHEDULE IV (#55.5</w:instrText>
        </w:r>
        <w:r w:rsidRPr="00EC6301">
          <w:instrText>)</w:instrText>
        </w:r>
        <w:r>
          <w:instrText xml:space="preserve"> Field” </w:instrText>
        </w:r>
        <w:r>
          <w:fldChar w:fldCharType="end"/>
        </w:r>
        <w:r>
          <w:fldChar w:fldCharType="begin"/>
        </w:r>
        <w:r>
          <w:instrText xml:space="preserve"> XE “Fields:</w:instrText>
        </w:r>
        <w:r w:rsidRPr="00EC6301">
          <w:instrText>SCHEDULE I</w:instrText>
        </w:r>
        <w:r>
          <w:instrText>V (#55.5</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w:instrText>
        </w:r>
        <w:r>
          <w:instrText>IV (#55.5</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EC6301">
          <w:instrText>SCHEDULE I</w:instrText>
        </w:r>
        <w:r>
          <w:instrText>V (#55.5</w:instrText>
        </w:r>
        <w:r w:rsidRPr="00EC6301">
          <w:instrText>)</w:instrText>
        </w:r>
        <w:r>
          <w:instrText xml:space="preserve"> Field” </w:instrText>
        </w:r>
        <w:r>
          <w:fldChar w:fldCharType="end"/>
        </w:r>
      </w:ins>
    </w:p>
    <w:p w:rsidR="00950502" w:rsidRPr="00030244" w:rsidRDefault="00950502">
      <w:pPr>
        <w:pStyle w:val="ListBullet2"/>
        <w:keepNext/>
        <w:keepLines/>
        <w:numPr>
          <w:ilvl w:val="1"/>
          <w:numId w:val="115"/>
        </w:numPr>
        <w:rPr>
          <w:ins w:id="6972" w:author="Fred Perez" w:date="2019-03-22T09:25:00Z"/>
        </w:rPr>
        <w:pPrChange w:id="6973" w:author="Fred Perez" w:date="2019-03-22T09:44:00Z">
          <w:pPr>
            <w:pStyle w:val="ListBullet2"/>
            <w:keepNext/>
            <w:keepLines/>
            <w:numPr>
              <w:ilvl w:val="1"/>
              <w:numId w:val="129"/>
            </w:numPr>
            <w:tabs>
              <w:tab w:val="clear" w:pos="1080"/>
              <w:tab w:val="num" w:pos="360"/>
              <w:tab w:val="num" w:pos="1440"/>
            </w:tabs>
            <w:ind w:left="1800" w:hanging="720"/>
          </w:pPr>
        </w:pPrChange>
      </w:pPr>
      <w:ins w:id="6974" w:author="Fred Perez" w:date="2019-03-22T09:25:00Z">
        <w:r w:rsidRPr="00030244">
          <w:t>SCHEDULE V</w:t>
        </w:r>
        <w:r w:rsidRPr="00D03FC6">
          <w:t xml:space="preserve"> </w:t>
        </w:r>
        <w:r>
          <w:fldChar w:fldCharType="begin"/>
        </w:r>
        <w:r>
          <w:instrText xml:space="preserve"> XE “SCHEDULE V (#55.6</w:instrText>
        </w:r>
        <w:r w:rsidRPr="00EC6301">
          <w:instrText>)</w:instrText>
        </w:r>
        <w:r>
          <w:instrText xml:space="preserve"> Field” </w:instrText>
        </w:r>
        <w:r>
          <w:fldChar w:fldCharType="end"/>
        </w:r>
        <w:r>
          <w:fldChar w:fldCharType="begin"/>
        </w:r>
        <w:r>
          <w:instrText xml:space="preserve"> XE “Fields:SCHEDULE V (#55.6</w:instrText>
        </w:r>
        <w:r w:rsidRPr="00EC6301">
          <w:instrText>)</w:instrText>
        </w:r>
        <w:r>
          <w:instrText xml:space="preserve">” </w:instrText>
        </w:r>
        <w:r>
          <w:fldChar w:fldCharType="end"/>
        </w:r>
        <w:r>
          <w:fldChar w:fldCharType="begin"/>
        </w:r>
        <w:r>
          <w:instrText xml:space="preserve"> XE “NEW PERSON (#200) File:</w:instrText>
        </w:r>
        <w:r w:rsidRPr="00EC6301">
          <w:instrText xml:space="preserve">SCHEDULE </w:instrText>
        </w:r>
        <w:r>
          <w:instrText>V (#55.6</w:instrText>
        </w:r>
        <w:r w:rsidRPr="00EC6301">
          <w:instrText>)</w:instrText>
        </w:r>
        <w:r>
          <w:instrText xml:space="preserve">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:SCHEDULE V (#55.6</w:instrText>
        </w:r>
        <w:r w:rsidRPr="00EC6301">
          <w:instrText>)</w:instrText>
        </w:r>
        <w:r>
          <w:instrText xml:space="preserve"> Field” </w:instrText>
        </w:r>
        <w:r>
          <w:fldChar w:fldCharType="end"/>
        </w:r>
      </w:ins>
    </w:p>
    <w:p w:rsidR="00950502" w:rsidRDefault="00950502" w:rsidP="00950502">
      <w:pPr>
        <w:rPr>
          <w:ins w:id="6975" w:author="Fred Perez" w:date="2019-03-22T09:25:00Z"/>
          <w:lang w:eastAsia="x-none"/>
        </w:rPr>
      </w:pPr>
    </w:p>
    <w:p w:rsidR="00950502" w:rsidRDefault="00950502" w:rsidP="00950502">
      <w:pPr>
        <w:pStyle w:val="ExampleHeading"/>
        <w:rPr>
          <w:ins w:id="6976" w:author="Fred Perez" w:date="2019-03-22T09:25:00Z"/>
        </w:rPr>
      </w:pPr>
      <w:ins w:id="6977" w:author="Fred Perez" w:date="2019-03-22T09:25:00Z">
        <w:r w:rsidRPr="00EE678B">
          <w:t xml:space="preserve">Example: </w:t>
        </w:r>
        <w:r w:rsidRPr="00FD43C4">
          <w:t>Print DISUSER Prescribers with Privileges Option</w:t>
        </w:r>
      </w:ins>
    </w:p>
    <w:p w:rsidR="00950502" w:rsidRDefault="00950502" w:rsidP="00950502">
      <w:pPr>
        <w:pStyle w:val="ScreenCapture"/>
        <w:rPr>
          <w:ins w:id="6978" w:author="Fred Perez" w:date="2019-03-22T09:25:00Z"/>
        </w:rPr>
      </w:pPr>
      <w:ins w:id="6979" w:author="Fred Perez" w:date="2019-03-22T09:25:00Z">
        <w:r>
          <w:t>Select ePCS DEA Utility Functions &lt;TEST ACCOUNT&gt; Option: 3  Print DISUSER Prescribers with Privileges</w:t>
        </w:r>
      </w:ins>
    </w:p>
    <w:p w:rsidR="00950502" w:rsidRDefault="00950502" w:rsidP="00950502">
      <w:pPr>
        <w:pStyle w:val="ScreenCapture"/>
        <w:rPr>
          <w:ins w:id="6980" w:author="Fred Perez" w:date="2019-03-22T09:25:00Z"/>
        </w:rPr>
      </w:pPr>
      <w:ins w:id="6981" w:author="Fred Perez" w:date="2019-03-22T09:25:00Z">
        <w:r>
          <w:t xml:space="preserve">DEVICE: ;;999  HOME  (CRT)    Right Margin: 80// </w:t>
        </w:r>
      </w:ins>
    </w:p>
    <w:p w:rsidR="00950502" w:rsidRDefault="00950502" w:rsidP="00950502">
      <w:pPr>
        <w:pStyle w:val="ScreenCapture"/>
        <w:rPr>
          <w:ins w:id="6982" w:author="Fred Perez" w:date="2019-03-22T09:25:00Z"/>
        </w:rPr>
      </w:pPr>
      <w:ins w:id="6983" w:author="Fred Perez" w:date="2019-03-22T09:25:00Z">
        <w:r>
          <w:t>DISUSER PRESCRIBERS WITH PRIVILEGES                  FEB 22, 2019@14:35   PAGE 1</w:t>
        </w:r>
      </w:ins>
    </w:p>
    <w:p w:rsidR="00950502" w:rsidRDefault="00950502" w:rsidP="00950502">
      <w:pPr>
        <w:pStyle w:val="ScreenCapture"/>
        <w:rPr>
          <w:ins w:id="6984" w:author="Fred Perez" w:date="2019-03-22T09:25:00Z"/>
        </w:rPr>
      </w:pPr>
      <w:ins w:id="6985" w:author="Fred Perez" w:date="2019-03-22T09:25:00Z">
        <w:r>
          <w:t xml:space="preserve">                                                           TERMINATION</w:t>
        </w:r>
      </w:ins>
    </w:p>
    <w:p w:rsidR="00950502" w:rsidRDefault="00950502" w:rsidP="00950502">
      <w:pPr>
        <w:pStyle w:val="ScreenCapture"/>
        <w:rPr>
          <w:ins w:id="6986" w:author="Fred Perez" w:date="2019-03-22T09:25:00Z"/>
        </w:rPr>
      </w:pPr>
      <w:ins w:id="6987" w:author="Fred Perez" w:date="2019-03-22T09:25:00Z">
        <w:r>
          <w:t>NAME                            DUZ           DEA#         DATE</w:t>
        </w:r>
      </w:ins>
    </w:p>
    <w:p w:rsidR="00950502" w:rsidRDefault="00950502" w:rsidP="00950502">
      <w:pPr>
        <w:pStyle w:val="ScreenCapture"/>
        <w:rPr>
          <w:ins w:id="6988" w:author="Fred Perez" w:date="2019-03-22T09:25:00Z"/>
        </w:rPr>
      </w:pPr>
      <w:ins w:id="6989" w:author="Fred Perez" w:date="2019-03-22T09:25:00Z">
        <w:r>
          <w:t>--------------------------------------------------------------------------------</w:t>
        </w:r>
      </w:ins>
    </w:p>
    <w:p w:rsidR="00950502" w:rsidRDefault="00950502" w:rsidP="00950502">
      <w:pPr>
        <w:pStyle w:val="ScreenCapture"/>
        <w:rPr>
          <w:ins w:id="6990" w:author="Fred Perez" w:date="2019-03-22T09:25:00Z"/>
        </w:rPr>
      </w:pPr>
    </w:p>
    <w:p w:rsidR="00950502" w:rsidRDefault="00950502" w:rsidP="00950502">
      <w:pPr>
        <w:pStyle w:val="ScreenCapture"/>
        <w:rPr>
          <w:ins w:id="6991" w:author="Fred Perez" w:date="2019-03-22T09:25:00Z"/>
        </w:rPr>
      </w:pPr>
      <w:ins w:id="6992" w:author="Fred Perez" w:date="2019-03-22T09:25:00Z">
        <w:r>
          <w:t xml:space="preserve">        DIVISION:   EMPTY</w:t>
        </w:r>
      </w:ins>
    </w:p>
    <w:p w:rsidR="00950502" w:rsidRDefault="00950502" w:rsidP="00950502">
      <w:pPr>
        <w:pStyle w:val="ScreenCapture"/>
        <w:rPr>
          <w:ins w:id="6993" w:author="Fred Perez" w:date="2019-03-22T09:25:00Z"/>
        </w:rPr>
      </w:pPr>
      <w:ins w:id="6994" w:author="Fred Perez" w:date="2019-03-22T09:25:00Z">
        <w:r>
          <w:t>MACINA,SAUL                     520628622                  MAR 2,1999</w:t>
        </w:r>
      </w:ins>
    </w:p>
    <w:p w:rsidR="00950502" w:rsidRDefault="00950502" w:rsidP="00950502">
      <w:pPr>
        <w:pStyle w:val="ScreenCapture"/>
        <w:rPr>
          <w:ins w:id="6995" w:author="Fred Perez" w:date="2019-03-22T09:25:00Z"/>
        </w:rPr>
      </w:pPr>
      <w:ins w:id="6996" w:author="Fred Perez" w:date="2019-03-22T09:25:00Z">
        <w:r>
          <w:t xml:space="preserve">         SCHEDULE II:        </w:t>
        </w:r>
      </w:ins>
    </w:p>
    <w:p w:rsidR="00950502" w:rsidRDefault="00950502" w:rsidP="00950502">
      <w:pPr>
        <w:pStyle w:val="ScreenCapture"/>
        <w:rPr>
          <w:ins w:id="6997" w:author="Fred Perez" w:date="2019-03-22T09:25:00Z"/>
        </w:rPr>
      </w:pPr>
      <w:ins w:id="6998" w:author="Fred Perez" w:date="2019-03-22T09:25:00Z">
        <w:r>
          <w:t xml:space="preserve">         SCHEDULE II NON:    </w:t>
        </w:r>
      </w:ins>
    </w:p>
    <w:p w:rsidR="00950502" w:rsidRDefault="00950502" w:rsidP="00950502">
      <w:pPr>
        <w:pStyle w:val="ScreenCapture"/>
        <w:rPr>
          <w:ins w:id="6999" w:author="Fred Perez" w:date="2019-03-22T09:25:00Z"/>
        </w:rPr>
      </w:pPr>
      <w:ins w:id="7000" w:author="Fred Perez" w:date="2019-03-22T09:25:00Z">
        <w:r>
          <w:t xml:space="preserve">         SCHEDULE III:       </w:t>
        </w:r>
      </w:ins>
    </w:p>
    <w:p w:rsidR="00950502" w:rsidRDefault="00950502" w:rsidP="00950502">
      <w:pPr>
        <w:pStyle w:val="ScreenCapture"/>
        <w:rPr>
          <w:ins w:id="7001" w:author="Fred Perez" w:date="2019-03-22T09:25:00Z"/>
        </w:rPr>
      </w:pPr>
      <w:ins w:id="7002" w:author="Fred Perez" w:date="2019-03-22T09:25:00Z">
        <w:r>
          <w:t xml:space="preserve">         SCHEDULE III NON:   </w:t>
        </w:r>
      </w:ins>
    </w:p>
    <w:p w:rsidR="00950502" w:rsidRDefault="00950502" w:rsidP="00950502">
      <w:pPr>
        <w:pStyle w:val="ScreenCapture"/>
        <w:rPr>
          <w:ins w:id="7003" w:author="Fred Perez" w:date="2019-03-22T09:25:00Z"/>
        </w:rPr>
      </w:pPr>
      <w:ins w:id="7004" w:author="Fred Perez" w:date="2019-03-22T09:25:00Z">
        <w:r>
          <w:t xml:space="preserve">         SCHEDULE IV:        </w:t>
        </w:r>
      </w:ins>
    </w:p>
    <w:p w:rsidR="00950502" w:rsidRDefault="00950502" w:rsidP="00950502">
      <w:pPr>
        <w:pStyle w:val="ScreenCapture"/>
        <w:rPr>
          <w:ins w:id="7005" w:author="Fred Perez" w:date="2019-03-22T09:25:00Z"/>
        </w:rPr>
      </w:pPr>
      <w:ins w:id="7006" w:author="Fred Perez" w:date="2019-03-22T09:25:00Z">
        <w:r>
          <w:t xml:space="preserve">         SCHEDULE V:         </w:t>
        </w:r>
      </w:ins>
    </w:p>
    <w:p w:rsidR="00950502" w:rsidRDefault="00950502" w:rsidP="00950502">
      <w:pPr>
        <w:pStyle w:val="ScreenCapture"/>
        <w:rPr>
          <w:ins w:id="7007" w:author="Fred Perez" w:date="2019-03-22T09:25:00Z"/>
        </w:rPr>
      </w:pPr>
      <w:ins w:id="7008" w:author="Fred Perez" w:date="2019-03-22T09:25:00Z">
        <w:r>
          <w:t>MCGIBBON,VANCE H                2634                       MAR 2,1999</w:t>
        </w:r>
      </w:ins>
    </w:p>
    <w:p w:rsidR="00950502" w:rsidRDefault="00950502" w:rsidP="00950502">
      <w:pPr>
        <w:pStyle w:val="ScreenCapture"/>
        <w:rPr>
          <w:ins w:id="7009" w:author="Fred Perez" w:date="2019-03-22T09:25:00Z"/>
        </w:rPr>
      </w:pPr>
      <w:ins w:id="7010" w:author="Fred Perez" w:date="2019-03-22T09:25:00Z">
        <w:r>
          <w:t xml:space="preserve">         SCHEDULE II:        </w:t>
        </w:r>
      </w:ins>
    </w:p>
    <w:p w:rsidR="00950502" w:rsidRDefault="00950502" w:rsidP="00950502">
      <w:pPr>
        <w:pStyle w:val="ScreenCapture"/>
        <w:rPr>
          <w:ins w:id="7011" w:author="Fred Perez" w:date="2019-03-22T09:25:00Z"/>
        </w:rPr>
      </w:pPr>
      <w:ins w:id="7012" w:author="Fred Perez" w:date="2019-03-22T09:25:00Z">
        <w:r>
          <w:t xml:space="preserve">         SCHEDULE II NON:    </w:t>
        </w:r>
      </w:ins>
    </w:p>
    <w:p w:rsidR="00950502" w:rsidRDefault="00950502" w:rsidP="00950502">
      <w:pPr>
        <w:pStyle w:val="ScreenCapture"/>
        <w:rPr>
          <w:ins w:id="7013" w:author="Fred Perez" w:date="2019-03-22T09:25:00Z"/>
        </w:rPr>
      </w:pPr>
      <w:ins w:id="7014" w:author="Fred Perez" w:date="2019-03-22T09:25:00Z">
        <w:r>
          <w:t xml:space="preserve">         SCHEDULE III:       </w:t>
        </w:r>
      </w:ins>
    </w:p>
    <w:p w:rsidR="00950502" w:rsidRDefault="00950502" w:rsidP="00950502">
      <w:pPr>
        <w:pStyle w:val="ScreenCapture"/>
        <w:rPr>
          <w:ins w:id="7015" w:author="Fred Perez" w:date="2019-03-22T09:25:00Z"/>
        </w:rPr>
      </w:pPr>
      <w:ins w:id="7016" w:author="Fred Perez" w:date="2019-03-22T09:25:00Z">
        <w:r>
          <w:t xml:space="preserve">         SCHEDULE III NON:   </w:t>
        </w:r>
      </w:ins>
    </w:p>
    <w:p w:rsidR="00950502" w:rsidRDefault="00950502" w:rsidP="00950502">
      <w:pPr>
        <w:pStyle w:val="ScreenCapture"/>
        <w:rPr>
          <w:ins w:id="7017" w:author="Fred Perez" w:date="2019-03-22T09:25:00Z"/>
        </w:rPr>
      </w:pPr>
      <w:ins w:id="7018" w:author="Fred Perez" w:date="2019-03-22T09:25:00Z">
        <w:r>
          <w:t xml:space="preserve">         SCHEDULE IV:        </w:t>
        </w:r>
      </w:ins>
    </w:p>
    <w:p w:rsidR="00950502" w:rsidRDefault="00950502" w:rsidP="00950502">
      <w:pPr>
        <w:pStyle w:val="ScreenCapture"/>
        <w:rPr>
          <w:ins w:id="7019" w:author="Fred Perez" w:date="2019-03-22T09:25:00Z"/>
        </w:rPr>
      </w:pPr>
      <w:ins w:id="7020" w:author="Fred Perez" w:date="2019-03-22T09:25:00Z">
        <w:r>
          <w:t xml:space="preserve">         SCHEDULE V:         </w:t>
        </w:r>
      </w:ins>
    </w:p>
    <w:p w:rsidR="00950502" w:rsidRDefault="00950502" w:rsidP="00950502">
      <w:pPr>
        <w:pStyle w:val="ExampleHeading"/>
        <w:rPr>
          <w:ins w:id="7021" w:author="Fred Perez" w:date="2019-03-22T09:25:00Z"/>
          <w:lang w:eastAsia="x-none"/>
        </w:rPr>
      </w:pPr>
    </w:p>
    <w:p w:rsidR="00950502" w:rsidRDefault="00950502" w:rsidP="00950502">
      <w:pPr>
        <w:pStyle w:val="Heading3"/>
        <w:rPr>
          <w:ins w:id="7022" w:author="Fred Perez" w:date="2019-03-22T09:25:00Z"/>
        </w:rPr>
      </w:pPr>
      <w:bookmarkStart w:id="7023" w:name="_Toc3272215"/>
      <w:bookmarkStart w:id="7024" w:name="_Toc4140602"/>
      <w:ins w:id="7025" w:author="Fred Perez" w:date="2019-03-22T09:25:00Z">
        <w:r>
          <w:rPr>
            <w:lang w:val="en-US"/>
          </w:rPr>
          <w:t xml:space="preserve">Option 4: </w:t>
        </w:r>
        <w:r w:rsidRPr="00096FC9">
          <w:t>Print PSDRPH Key Holders</w:t>
        </w:r>
        <w:bookmarkEnd w:id="7023"/>
        <w:bookmarkEnd w:id="7024"/>
      </w:ins>
    </w:p>
    <w:p w:rsidR="00950502" w:rsidRDefault="00950502" w:rsidP="00950502">
      <w:pPr>
        <w:rPr>
          <w:ins w:id="7026" w:author="Fred Perez" w:date="2019-03-22T09:25:00Z"/>
          <w:lang w:val="x-none" w:eastAsia="x-none"/>
        </w:rPr>
      </w:pPr>
    </w:p>
    <w:p w:rsidR="00950502" w:rsidRDefault="00950502" w:rsidP="00950502">
      <w:pPr>
        <w:rPr>
          <w:ins w:id="7027" w:author="Fred Perez" w:date="2019-03-22T09:25:00Z"/>
        </w:rPr>
      </w:pPr>
      <w:ins w:id="7028" w:author="Fred Perez" w:date="2019-03-22T09:25:00Z">
        <w:r>
          <w:t>The</w:t>
        </w:r>
        <w:r w:rsidRPr="004A3133">
          <w:t xml:space="preserve"> </w:t>
        </w:r>
        <w:r w:rsidRPr="000E19EF">
          <w:rPr>
            <w:b/>
          </w:rPr>
          <w:t xml:space="preserve">Print PSDRPH Key </w:t>
        </w:r>
        <w:r w:rsidRPr="00096FC9">
          <w:t>Holders</w:t>
        </w:r>
        <w:r w:rsidRPr="00096FC9">
          <w:fldChar w:fldCharType="begin"/>
        </w:r>
        <w:r w:rsidRPr="00096FC9">
          <w:instrText xml:space="preserve"> XE “Print PSDRPH Key Holders Option” </w:instrText>
        </w:r>
        <w:r w:rsidRPr="00096FC9">
          <w:fldChar w:fldCharType="end"/>
        </w:r>
        <w:r w:rsidRPr="00096FC9">
          <w:fldChar w:fldCharType="begin"/>
        </w:r>
        <w:r w:rsidRPr="00096FC9">
          <w:instrText xml:space="preserve"> XE “Options:Print PSDRPH Key Holders” </w:instrText>
        </w:r>
        <w:r w:rsidRPr="00096FC9">
          <w:fldChar w:fldCharType="end"/>
        </w:r>
        <w:r w:rsidRPr="00096FC9">
          <w:t xml:space="preserve"> </w:t>
        </w:r>
        <w:r>
          <w:t>[PSO</w:t>
        </w:r>
        <w:r w:rsidRPr="00695650">
          <w:t xml:space="preserve"> EPCS PSDRPH</w:t>
        </w:r>
        <w:r w:rsidRPr="008840D2">
          <w:fldChar w:fldCharType="begin"/>
        </w:r>
        <w:r w:rsidRPr="008840D2">
          <w:instrText xml:space="preserve"> XE </w:instrText>
        </w:r>
        <w:r>
          <w:instrText>“</w:instrText>
        </w:r>
        <w:r w:rsidRPr="008840D2">
          <w:instrText>XU EPCS PSDRPH</w:instrText>
        </w:r>
        <w:r>
          <w:instrText xml:space="preserve"> Option”</w:instrText>
        </w:r>
        <w:r w:rsidRPr="008840D2">
          <w:instrText xml:space="preserve"> </w:instrText>
        </w:r>
        <w:r w:rsidRPr="008840D2">
          <w:fldChar w:fldCharType="end"/>
        </w:r>
        <w:r w:rsidRPr="008840D2">
          <w:fldChar w:fldCharType="begin"/>
        </w:r>
        <w:r w:rsidRPr="008840D2">
          <w:instrText xml:space="preserve"> XE </w:instrText>
        </w:r>
        <w:r>
          <w:instrText>“Options:</w:instrText>
        </w:r>
        <w:r w:rsidRPr="008840D2">
          <w:instrText>XU EPCS PSDRPH</w:instrText>
        </w:r>
        <w:r>
          <w:instrText>”</w:instrText>
        </w:r>
        <w:r w:rsidRPr="008840D2">
          <w:instrText xml:space="preserve"> </w:instrText>
        </w:r>
        <w:r w:rsidRPr="008840D2">
          <w:fldChar w:fldCharType="end"/>
        </w:r>
        <w:r>
          <w:t>]</w:t>
        </w:r>
        <w:r w:rsidRPr="004A3133">
          <w:t xml:space="preserve"> </w:t>
        </w:r>
        <w:r>
          <w:t xml:space="preserve">option </w:t>
        </w:r>
        <w:r w:rsidRPr="003F4855">
          <w:t>print</w:t>
        </w:r>
        <w:r>
          <w:t>s</w:t>
        </w:r>
        <w:r w:rsidRPr="003F4855">
          <w:t xml:space="preserve"> all active users holding the PSDRPH </w:t>
        </w:r>
        <w:r>
          <w:t>security key</w:t>
        </w:r>
        <w:r w:rsidRPr="00B14DBC">
          <w:fldChar w:fldCharType="begin"/>
        </w:r>
        <w:r w:rsidRPr="00B14DBC">
          <w:instrText xml:space="preserve"> XE </w:instrText>
        </w:r>
        <w:r>
          <w:instrText>“</w:instrText>
        </w:r>
        <w:r w:rsidRPr="00B14DBC">
          <w:instrText xml:space="preserve">PSDRPH </w:instrText>
        </w:r>
        <w:r>
          <w:instrText>S</w:instrText>
        </w:r>
        <w:r w:rsidRPr="00B14DBC">
          <w:instrText xml:space="preserve">ecurity </w:instrText>
        </w:r>
        <w:r>
          <w:instrText>K</w:instrText>
        </w:r>
        <w:r w:rsidRPr="00B14DBC">
          <w:instrText>ey</w:instrText>
        </w:r>
        <w:r>
          <w:instrText>”</w:instrText>
        </w:r>
        <w:r w:rsidRPr="00B14DBC">
          <w:instrText xml:space="preserve"> </w:instrText>
        </w:r>
        <w:r w:rsidRPr="00B14DBC">
          <w:fldChar w:fldCharType="end"/>
        </w:r>
        <w:r w:rsidRPr="00B14DBC">
          <w:fldChar w:fldCharType="begin"/>
        </w:r>
        <w:r w:rsidRPr="00B14DBC">
          <w:instrText xml:space="preserve"> XE </w:instrText>
        </w:r>
        <w:r>
          <w:instrText>“Security Keys:</w:instrText>
        </w:r>
        <w:r w:rsidRPr="00B14DBC">
          <w:instrText>PSDRPH</w:instrText>
        </w:r>
        <w:r>
          <w:instrText>”</w:instrText>
        </w:r>
        <w:r w:rsidRPr="00B14DBC">
          <w:instrText xml:space="preserve"> </w:instrText>
        </w:r>
        <w:r w:rsidRPr="00B14DBC">
          <w:fldChar w:fldCharType="end"/>
        </w:r>
        <w:r>
          <w:t xml:space="preserve">. This report </w:t>
        </w:r>
        <w:r w:rsidRPr="003F4855">
          <w:t>sort</w:t>
        </w:r>
        <w:r>
          <w:t>s by D</w:t>
        </w:r>
        <w:r w:rsidRPr="003F4855">
          <w:t>ivision</w:t>
        </w:r>
        <w:r>
          <w:t>, and within D</w:t>
        </w:r>
        <w:r w:rsidRPr="003F4855">
          <w:t>ivision</w:t>
        </w:r>
        <w:r>
          <w:t>, it sorts by Name.</w:t>
        </w:r>
      </w:ins>
    </w:p>
    <w:p w:rsidR="00950502" w:rsidRDefault="00950502" w:rsidP="00950502">
      <w:pPr>
        <w:rPr>
          <w:ins w:id="7029" w:author="Fred Perez" w:date="2019-03-22T09:25:00Z"/>
        </w:rPr>
      </w:pPr>
    </w:p>
    <w:p w:rsidR="00950502" w:rsidRDefault="00950502" w:rsidP="00950502">
      <w:pPr>
        <w:rPr>
          <w:ins w:id="7030" w:author="Fred Perez" w:date="2019-03-22T09:25:00Z"/>
        </w:rPr>
      </w:pPr>
      <w:ins w:id="7031" w:author="Fred Perez" w:date="2019-03-22T09:25:00Z">
        <w:r>
          <w:t xml:space="preserve">This option </w:t>
        </w:r>
        <w:r w:rsidRPr="003F4855">
          <w:t>print</w:t>
        </w:r>
        <w:r>
          <w:t>s</w:t>
        </w:r>
        <w:r w:rsidRPr="003F4855">
          <w:t xml:space="preserve"> </w:t>
        </w:r>
        <w:r>
          <w:t>the following data</w:t>
        </w:r>
        <w:r>
          <w:fldChar w:fldCharType="begin"/>
        </w:r>
        <w:r>
          <w:instrText xml:space="preserve"> XE “NEW PERSON (#200) File”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 </w:instrText>
        </w:r>
        <w:r>
          <w:fldChar w:fldCharType="end"/>
        </w:r>
        <w:r>
          <w:t>:</w:t>
        </w:r>
      </w:ins>
    </w:p>
    <w:p w:rsidR="00950502" w:rsidRDefault="00950502" w:rsidP="00950502">
      <w:pPr>
        <w:rPr>
          <w:ins w:id="7032" w:author="Fred Perez" w:date="2019-03-22T09:25:00Z"/>
        </w:rPr>
      </w:pPr>
    </w:p>
    <w:p w:rsidR="00950502" w:rsidRDefault="00950502">
      <w:pPr>
        <w:numPr>
          <w:ilvl w:val="0"/>
          <w:numId w:val="116"/>
        </w:numPr>
        <w:rPr>
          <w:ins w:id="7033" w:author="Fred Perez" w:date="2019-03-22T09:25:00Z"/>
        </w:rPr>
        <w:pPrChange w:id="7034" w:author="Fred Perez" w:date="2019-03-22T09:44:00Z">
          <w:pPr>
            <w:numPr>
              <w:numId w:val="130"/>
            </w:numPr>
            <w:tabs>
              <w:tab w:val="num" w:pos="360"/>
              <w:tab w:val="num" w:pos="720"/>
            </w:tabs>
            <w:ind w:left="720" w:hanging="720"/>
          </w:pPr>
        </w:pPrChange>
      </w:pPr>
      <w:ins w:id="7035" w:author="Fred Perez" w:date="2019-03-22T09:25:00Z">
        <w:r>
          <w:t>NAME</w:t>
        </w:r>
        <w:r>
          <w:fldChar w:fldCharType="begin"/>
        </w:r>
        <w:r>
          <w:instrText xml:space="preserve"> XE “</w:instrText>
        </w:r>
        <w:r w:rsidRPr="001E7FE8">
          <w:instrText>NAME</w:instrText>
        </w:r>
        <w:r>
          <w:instrText xml:space="preserve"> </w:instrText>
        </w:r>
        <w:r w:rsidRPr="001E7FE8">
          <w:instrText xml:space="preserve">(#.01) </w:instrText>
        </w:r>
        <w:r>
          <w:instrText xml:space="preserve">Field” </w:instrText>
        </w:r>
        <w:r>
          <w:fldChar w:fldCharType="end"/>
        </w:r>
        <w:r>
          <w:fldChar w:fldCharType="begin"/>
        </w:r>
        <w:r>
          <w:instrText xml:space="preserve"> XE “Fields:</w:instrText>
        </w:r>
        <w:r w:rsidRPr="001E7FE8">
          <w:instrText>NAME (#.01)</w:instrText>
        </w:r>
        <w:r>
          <w:instrText xml:space="preserve">” </w:instrText>
        </w:r>
        <w:r>
          <w:fldChar w:fldCharType="end"/>
        </w:r>
        <w:r>
          <w:fldChar w:fldCharType="begin"/>
        </w:r>
        <w:r>
          <w:instrText xml:space="preserve"> XE “NEW PERSON (#200) File:NAME (#.01)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:NAME (#.01) Field” </w:instrText>
        </w:r>
        <w:r>
          <w:fldChar w:fldCharType="end"/>
        </w:r>
      </w:ins>
    </w:p>
    <w:p w:rsidR="00950502" w:rsidRDefault="00950502">
      <w:pPr>
        <w:numPr>
          <w:ilvl w:val="0"/>
          <w:numId w:val="116"/>
        </w:numPr>
        <w:rPr>
          <w:ins w:id="7036" w:author="Fred Perez" w:date="2019-03-22T09:25:00Z"/>
        </w:rPr>
        <w:pPrChange w:id="7037" w:author="Fred Perez" w:date="2019-03-22T09:44:00Z">
          <w:pPr>
            <w:numPr>
              <w:numId w:val="130"/>
            </w:numPr>
            <w:tabs>
              <w:tab w:val="num" w:pos="360"/>
              <w:tab w:val="num" w:pos="720"/>
            </w:tabs>
            <w:ind w:left="720" w:hanging="720"/>
          </w:pPr>
        </w:pPrChange>
      </w:pPr>
      <w:ins w:id="7038" w:author="Fred Perez" w:date="2019-03-22T09:25:00Z">
        <w:r w:rsidRPr="00096FC9">
          <w:t>DUZ</w:t>
        </w:r>
        <w:r>
          <w:t>—Internal Entry Number (IEN) for the user in the NEW PERSON (#200) file</w:t>
        </w:r>
        <w:r>
          <w:fldChar w:fldCharType="begin"/>
        </w:r>
        <w:r>
          <w:instrText xml:space="preserve"> XE “NEW PERSON (#200) File:DUZ”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1F3600">
          <w:instrText>D</w:instrText>
        </w:r>
        <w:r>
          <w:instrText xml:space="preserve">UZ” </w:instrText>
        </w:r>
        <w:r>
          <w:fldChar w:fldCharType="end"/>
        </w:r>
      </w:ins>
    </w:p>
    <w:p w:rsidR="00950502" w:rsidRDefault="00950502">
      <w:pPr>
        <w:numPr>
          <w:ilvl w:val="0"/>
          <w:numId w:val="116"/>
        </w:numPr>
        <w:rPr>
          <w:ins w:id="7039" w:author="Fred Perez" w:date="2019-03-22T09:25:00Z"/>
        </w:rPr>
        <w:pPrChange w:id="7040" w:author="Fred Perez" w:date="2019-03-22T09:44:00Z">
          <w:pPr>
            <w:numPr>
              <w:numId w:val="130"/>
            </w:numPr>
            <w:tabs>
              <w:tab w:val="num" w:pos="360"/>
              <w:tab w:val="num" w:pos="720"/>
            </w:tabs>
            <w:ind w:left="720" w:hanging="720"/>
          </w:pPr>
        </w:pPrChange>
      </w:pPr>
      <w:ins w:id="7041" w:author="Fred Perez" w:date="2019-03-22T09:25:00Z">
        <w:r>
          <w:t>GIVEN BY subfield of the KEYS Multiple</w:t>
        </w:r>
        <w:r>
          <w:fldChar w:fldCharType="begin"/>
        </w:r>
        <w:r>
          <w:instrText xml:space="preserve"> XE “</w:instrText>
        </w:r>
        <w:r w:rsidRPr="001933D4">
          <w:instrText xml:space="preserve">GIVEN BY (#1) </w:instrText>
        </w:r>
        <w:r>
          <w:instrText>Sub</w:instrText>
        </w:r>
        <w:r w:rsidRPr="001933D4">
          <w:instrText>field</w:instrText>
        </w:r>
        <w:r>
          <w:instrText>:</w:instrText>
        </w:r>
        <w:r w:rsidRPr="001933D4">
          <w:instrText>KEYS</w:instrText>
        </w:r>
        <w:r>
          <w:instrText xml:space="preserve"> </w:instrText>
        </w:r>
        <w:r w:rsidRPr="001933D4">
          <w:instrText xml:space="preserve">(#51) Multiple </w:instrText>
        </w:r>
        <w:r>
          <w:instrText xml:space="preserve">Field” </w:instrText>
        </w:r>
        <w:r>
          <w:fldChar w:fldCharType="end"/>
        </w:r>
        <w:r>
          <w:fldChar w:fldCharType="begin"/>
        </w:r>
        <w:r>
          <w:instrText xml:space="preserve"> XE “Fields:</w:instrText>
        </w:r>
        <w:r w:rsidRPr="001933D4">
          <w:instrText>GIVEN BY (#1)</w:instrText>
        </w:r>
        <w:r>
          <w:instrText>:</w:instrText>
        </w:r>
        <w:r w:rsidRPr="001933D4">
          <w:instrText>KEYS</w:instrText>
        </w:r>
        <w:r>
          <w:instrText xml:space="preserve"> </w:instrText>
        </w:r>
        <w:r w:rsidRPr="001933D4">
          <w:instrText>(#51) Multiple</w:instrText>
        </w:r>
        <w:r>
          <w:instrText xml:space="preserve">” </w:instrText>
        </w:r>
        <w:r>
          <w:fldChar w:fldCharType="end"/>
        </w:r>
        <w:r>
          <w:t xml:space="preserve">: Person who assigned the </w:t>
        </w:r>
        <w:r w:rsidRPr="003F4855">
          <w:t>PSDRPH</w:t>
        </w:r>
        <w:r>
          <w:t xml:space="preserve"> security k</w:t>
        </w:r>
        <w:r w:rsidRPr="003F4855">
          <w:t>ey</w:t>
        </w:r>
        <w:r w:rsidRPr="00B14DBC">
          <w:fldChar w:fldCharType="begin"/>
        </w:r>
        <w:r w:rsidRPr="00B14DBC">
          <w:instrText xml:space="preserve"> XE </w:instrText>
        </w:r>
        <w:r>
          <w:instrText>“</w:instrText>
        </w:r>
        <w:r w:rsidRPr="00B14DBC">
          <w:instrText xml:space="preserve">PSDRPH </w:instrText>
        </w:r>
        <w:r>
          <w:instrText>S</w:instrText>
        </w:r>
        <w:r w:rsidRPr="00B14DBC">
          <w:instrText xml:space="preserve">ecurity </w:instrText>
        </w:r>
        <w:r>
          <w:instrText>K</w:instrText>
        </w:r>
        <w:r w:rsidRPr="00B14DBC">
          <w:instrText>ey</w:instrText>
        </w:r>
        <w:r>
          <w:instrText>”</w:instrText>
        </w:r>
        <w:r w:rsidRPr="00B14DBC">
          <w:instrText xml:space="preserve"> </w:instrText>
        </w:r>
        <w:r w:rsidRPr="00B14DBC">
          <w:fldChar w:fldCharType="end"/>
        </w:r>
        <w:r w:rsidRPr="00B14DBC">
          <w:fldChar w:fldCharType="begin"/>
        </w:r>
        <w:r w:rsidRPr="00B14DBC">
          <w:instrText xml:space="preserve"> XE </w:instrText>
        </w:r>
        <w:r>
          <w:instrText>“Security Keys:</w:instrText>
        </w:r>
        <w:r w:rsidRPr="00B14DBC">
          <w:instrText>PSDRPH</w:instrText>
        </w:r>
        <w:r>
          <w:instrText>”</w:instrText>
        </w:r>
        <w:r w:rsidRPr="00B14DBC">
          <w:instrText xml:space="preserve"> </w:instrText>
        </w:r>
        <w:r w:rsidRPr="00B14DBC">
          <w:fldChar w:fldCharType="end"/>
        </w:r>
      </w:ins>
    </w:p>
    <w:p w:rsidR="00950502" w:rsidRDefault="00950502">
      <w:pPr>
        <w:numPr>
          <w:ilvl w:val="0"/>
          <w:numId w:val="116"/>
        </w:numPr>
        <w:rPr>
          <w:ins w:id="7042" w:author="Fred Perez" w:date="2019-03-22T09:25:00Z"/>
        </w:rPr>
        <w:pPrChange w:id="7043" w:author="Fred Perez" w:date="2019-03-22T09:44:00Z">
          <w:pPr>
            <w:numPr>
              <w:numId w:val="130"/>
            </w:numPr>
            <w:tabs>
              <w:tab w:val="num" w:pos="360"/>
              <w:tab w:val="num" w:pos="720"/>
            </w:tabs>
            <w:ind w:left="720" w:hanging="720"/>
          </w:pPr>
        </w:pPrChange>
      </w:pPr>
      <w:ins w:id="7044" w:author="Fred Perez" w:date="2019-03-22T09:25:00Z">
        <w:r>
          <w:t>DATE GIVEN subfield of the KEYS Multiple</w:t>
        </w:r>
        <w:r>
          <w:fldChar w:fldCharType="begin"/>
        </w:r>
        <w:r>
          <w:instrText xml:space="preserve"> XE “</w:instrText>
        </w:r>
        <w:r w:rsidRPr="00D84F9C">
          <w:instrText xml:space="preserve">DATE GIVEN (#2) </w:instrText>
        </w:r>
        <w:r>
          <w:instrText>Sub</w:instrText>
        </w:r>
        <w:r w:rsidRPr="00D84F9C">
          <w:instrText>field</w:instrText>
        </w:r>
        <w:r>
          <w:instrText>:</w:instrText>
        </w:r>
        <w:r w:rsidRPr="00D84F9C">
          <w:instrText>KEYS</w:instrText>
        </w:r>
        <w:r>
          <w:instrText xml:space="preserve"> </w:instrText>
        </w:r>
        <w:r w:rsidRPr="00D84F9C">
          <w:instrText xml:space="preserve">(#51) Multiple </w:instrText>
        </w:r>
        <w:r>
          <w:instrText xml:space="preserve">Field” </w:instrText>
        </w:r>
        <w:r>
          <w:fldChar w:fldCharType="end"/>
        </w:r>
        <w:r>
          <w:fldChar w:fldCharType="begin"/>
        </w:r>
        <w:r>
          <w:instrText xml:space="preserve"> XE “Fields:</w:instrText>
        </w:r>
        <w:r w:rsidRPr="00D84F9C">
          <w:instrText>DATE GIVEN (#2)</w:instrText>
        </w:r>
        <w:r>
          <w:instrText>:</w:instrText>
        </w:r>
        <w:r w:rsidRPr="00D84F9C">
          <w:instrText>KEYS (#51) Multiple</w:instrText>
        </w:r>
        <w:r>
          <w:instrText xml:space="preserve">” </w:instrText>
        </w:r>
        <w:r>
          <w:fldChar w:fldCharType="end"/>
        </w:r>
        <w:r>
          <w:t>: Date assigned</w:t>
        </w:r>
      </w:ins>
    </w:p>
    <w:p w:rsidR="00950502" w:rsidRPr="00096FC9" w:rsidRDefault="00950502" w:rsidP="00950502">
      <w:pPr>
        <w:rPr>
          <w:ins w:id="7045" w:author="Fred Perez" w:date="2019-03-22T09:25:00Z"/>
          <w:lang w:val="x-none" w:eastAsia="x-none"/>
        </w:rPr>
      </w:pPr>
    </w:p>
    <w:p w:rsidR="00950502" w:rsidRDefault="00950502" w:rsidP="00950502">
      <w:pPr>
        <w:pStyle w:val="ExampleHeading"/>
        <w:rPr>
          <w:ins w:id="7046" w:author="Fred Perez" w:date="2019-03-22T09:25:00Z"/>
        </w:rPr>
      </w:pPr>
      <w:ins w:id="7047" w:author="Fred Perez" w:date="2019-03-22T09:25:00Z">
        <w:r w:rsidRPr="00EE678B">
          <w:t xml:space="preserve">Example: </w:t>
        </w:r>
        <w:r w:rsidRPr="000273DB">
          <w:t>Print PSDRPH Key Holders Option</w:t>
        </w:r>
      </w:ins>
    </w:p>
    <w:p w:rsidR="00950502" w:rsidRDefault="00950502" w:rsidP="00950502">
      <w:pPr>
        <w:pStyle w:val="ScreenCapture"/>
        <w:rPr>
          <w:ins w:id="7048" w:author="Fred Perez" w:date="2019-03-22T09:25:00Z"/>
        </w:rPr>
      </w:pPr>
      <w:ins w:id="7049" w:author="Fred Perez" w:date="2019-03-22T09:25:00Z">
        <w:r>
          <w:t>Select ePCS DEA Utility Functions &lt;TEST ACCOUNT&gt; Option: 4  Print PSDRPH Key Holders</w:t>
        </w:r>
      </w:ins>
    </w:p>
    <w:p w:rsidR="00950502" w:rsidRDefault="00950502" w:rsidP="00950502">
      <w:pPr>
        <w:pStyle w:val="ScreenCapture"/>
        <w:rPr>
          <w:ins w:id="7050" w:author="Fred Perez" w:date="2019-03-22T09:25:00Z"/>
        </w:rPr>
      </w:pPr>
      <w:ins w:id="7051" w:author="Fred Perez" w:date="2019-03-22T09:25:00Z">
        <w:r>
          <w:t xml:space="preserve">DEVICE: ;;999  HOME  (CRT)    Right Margin: 80// </w:t>
        </w:r>
      </w:ins>
    </w:p>
    <w:p w:rsidR="00950502" w:rsidRDefault="00950502" w:rsidP="00950502">
      <w:pPr>
        <w:pStyle w:val="ScreenCapture"/>
        <w:rPr>
          <w:ins w:id="7052" w:author="Fred Perez" w:date="2019-03-22T09:25:00Z"/>
        </w:rPr>
      </w:pPr>
      <w:ins w:id="7053" w:author="Fred Perez" w:date="2019-03-22T09:25:00Z">
        <w:r>
          <w:t>PSDRPH KEY HOLDERS                                   FEB 22, 2019@14:39   PAGE 1</w:t>
        </w:r>
      </w:ins>
    </w:p>
    <w:p w:rsidR="00950502" w:rsidRDefault="00950502" w:rsidP="00950502">
      <w:pPr>
        <w:pStyle w:val="ScreenCapture"/>
        <w:rPr>
          <w:ins w:id="7054" w:author="Fred Perez" w:date="2019-03-22T09:25:00Z"/>
        </w:rPr>
      </w:pPr>
      <w:ins w:id="7055" w:author="Fred Perez" w:date="2019-03-22T09:25:00Z">
        <w:r>
          <w:t>NAME                      DUZ         GIVEN BY                 DATE GIVEN</w:t>
        </w:r>
      </w:ins>
    </w:p>
    <w:p w:rsidR="00950502" w:rsidRDefault="00950502" w:rsidP="00950502">
      <w:pPr>
        <w:pStyle w:val="ScreenCapture"/>
        <w:rPr>
          <w:ins w:id="7056" w:author="Fred Perez" w:date="2019-03-22T09:25:00Z"/>
        </w:rPr>
      </w:pPr>
      <w:ins w:id="7057" w:author="Fred Perez" w:date="2019-03-22T09:25:00Z">
        <w:r>
          <w:t>--------------------------------------------------------------------------------</w:t>
        </w:r>
      </w:ins>
    </w:p>
    <w:p w:rsidR="00950502" w:rsidRDefault="00950502" w:rsidP="00950502">
      <w:pPr>
        <w:pStyle w:val="ScreenCapture"/>
        <w:rPr>
          <w:ins w:id="7058" w:author="Fred Perez" w:date="2019-03-22T09:25:00Z"/>
        </w:rPr>
      </w:pPr>
    </w:p>
    <w:p w:rsidR="00950502" w:rsidRDefault="00950502" w:rsidP="00950502">
      <w:pPr>
        <w:pStyle w:val="ScreenCapture"/>
        <w:rPr>
          <w:ins w:id="7059" w:author="Fred Perez" w:date="2019-03-22T09:25:00Z"/>
        </w:rPr>
      </w:pPr>
      <w:ins w:id="7060" w:author="Fred Perez" w:date="2019-03-22T09:25:00Z">
        <w:r>
          <w:t xml:space="preserve">           DIVISION: CHEYENNE VAMC</w:t>
        </w:r>
      </w:ins>
    </w:p>
    <w:p w:rsidR="00950502" w:rsidRDefault="00950502" w:rsidP="00950502">
      <w:pPr>
        <w:pStyle w:val="ScreenCapture"/>
        <w:rPr>
          <w:ins w:id="7061" w:author="Fred Perez" w:date="2019-03-22T09:25:00Z"/>
        </w:rPr>
      </w:pPr>
      <w:ins w:id="7062" w:author="Fred Perez" w:date="2019-03-22T09:25:00Z">
        <w:r>
          <w:rPr>
            <w:lang w:val="en-US"/>
          </w:rPr>
          <w:t>ANDERSON,JOHN</w:t>
        </w:r>
        <w:r>
          <w:t xml:space="preserve"> H           520824669   </w:t>
        </w:r>
        <w:r>
          <w:rPr>
            <w:lang w:val="en-US"/>
          </w:rPr>
          <w:t xml:space="preserve">ANTHONY,MARK   </w:t>
        </w:r>
        <w:r>
          <w:t xml:space="preserve">          JAN 23,2019</w:t>
        </w:r>
      </w:ins>
    </w:p>
    <w:p w:rsidR="00950502" w:rsidRDefault="00950502" w:rsidP="00950502">
      <w:pPr>
        <w:pStyle w:val="ScreenCapture"/>
        <w:rPr>
          <w:ins w:id="7063" w:author="Fred Perez" w:date="2019-03-22T09:25:00Z"/>
        </w:rPr>
      </w:pPr>
      <w:ins w:id="7064" w:author="Fred Perez" w:date="2019-03-22T09:25:00Z">
        <w:r>
          <w:rPr>
            <w:lang w:val="en-US"/>
          </w:rPr>
          <w:t>PETERSON</w:t>
        </w:r>
        <w:r>
          <w:t>,GREG</w:t>
        </w:r>
        <w:r>
          <w:rPr>
            <w:lang w:val="en-US"/>
          </w:rPr>
          <w:t xml:space="preserve">  </w:t>
        </w:r>
        <w:r>
          <w:t xml:space="preserve">           520736425   </w:t>
        </w:r>
        <w:r>
          <w:rPr>
            <w:lang w:val="en-US"/>
          </w:rPr>
          <w:t>PETERSON</w:t>
        </w:r>
        <w:r>
          <w:t xml:space="preserve">,GREG </w:t>
        </w:r>
        <w:r>
          <w:rPr>
            <w:lang w:val="en-US"/>
          </w:rPr>
          <w:t xml:space="preserve">  </w:t>
        </w:r>
        <w:r>
          <w:t xml:space="preserve">         FEB 20,2019</w:t>
        </w:r>
      </w:ins>
    </w:p>
    <w:p w:rsidR="00950502" w:rsidRDefault="00950502" w:rsidP="00950502">
      <w:pPr>
        <w:pStyle w:val="ScreenCapture"/>
        <w:rPr>
          <w:ins w:id="7065" w:author="Fred Perez" w:date="2019-03-22T09:25:00Z"/>
        </w:rPr>
      </w:pPr>
      <w:ins w:id="7066" w:author="Fred Perez" w:date="2019-03-22T09:25:00Z">
        <w:r>
          <w:t xml:space="preserve">           DIVISION: GRAND JUNCTION (VAMC) TEST</w:t>
        </w:r>
      </w:ins>
    </w:p>
    <w:p w:rsidR="00950502" w:rsidRDefault="00950502" w:rsidP="00950502">
      <w:pPr>
        <w:pStyle w:val="ScreenCapture"/>
        <w:rPr>
          <w:ins w:id="7067" w:author="Fred Perez" w:date="2019-03-22T09:25:00Z"/>
        </w:rPr>
      </w:pPr>
      <w:ins w:id="7068" w:author="Fred Perez" w:date="2019-03-22T09:25:00Z">
        <w:r>
          <w:rPr>
            <w:lang w:val="en-US"/>
          </w:rPr>
          <w:t>ANDERSON,JOHN</w:t>
        </w:r>
        <w:r>
          <w:t xml:space="preserve"> H           520824669   </w:t>
        </w:r>
        <w:r>
          <w:rPr>
            <w:lang w:val="en-US"/>
          </w:rPr>
          <w:t xml:space="preserve">ANTHONY,MARK   </w:t>
        </w:r>
        <w:r>
          <w:t xml:space="preserve">          JAN 23,2019</w:t>
        </w:r>
      </w:ins>
    </w:p>
    <w:p w:rsidR="00950502" w:rsidRDefault="00950502" w:rsidP="00950502">
      <w:pPr>
        <w:pStyle w:val="ScreenCapture"/>
        <w:rPr>
          <w:ins w:id="7069" w:author="Fred Perez" w:date="2019-03-22T09:25:00Z"/>
        </w:rPr>
      </w:pPr>
    </w:p>
    <w:p w:rsidR="00950502" w:rsidRDefault="00950502" w:rsidP="00950502">
      <w:pPr>
        <w:pStyle w:val="ExampleHeading"/>
        <w:rPr>
          <w:ins w:id="7070" w:author="Fred Perez" w:date="2019-03-22T09:25:00Z"/>
          <w:lang w:eastAsia="x-none"/>
        </w:rPr>
      </w:pPr>
    </w:p>
    <w:p w:rsidR="00950502" w:rsidRDefault="00950502" w:rsidP="00950502">
      <w:pPr>
        <w:pStyle w:val="Heading3"/>
        <w:rPr>
          <w:ins w:id="7071" w:author="Fred Perez" w:date="2019-03-22T09:25:00Z"/>
        </w:rPr>
      </w:pPr>
      <w:bookmarkStart w:id="7072" w:name="_Toc3272216"/>
      <w:bookmarkStart w:id="7073" w:name="_Toc4140603"/>
      <w:ins w:id="7074" w:author="Fred Perez" w:date="2019-03-22T09:25:00Z">
        <w:r>
          <w:rPr>
            <w:lang w:val="en-US"/>
          </w:rPr>
          <w:t xml:space="preserve">Option 5: </w:t>
        </w:r>
        <w:r w:rsidRPr="000273DB">
          <w:t>Print Setting Parameters Privileges</w:t>
        </w:r>
        <w:bookmarkEnd w:id="7072"/>
        <w:bookmarkEnd w:id="7073"/>
      </w:ins>
    </w:p>
    <w:p w:rsidR="00950502" w:rsidRDefault="00950502" w:rsidP="00950502">
      <w:pPr>
        <w:rPr>
          <w:ins w:id="7075" w:author="Fred Perez" w:date="2019-03-22T09:25:00Z"/>
          <w:lang w:eastAsia="x-none"/>
        </w:rPr>
      </w:pPr>
    </w:p>
    <w:p w:rsidR="00950502" w:rsidRDefault="00950502" w:rsidP="00950502">
      <w:pPr>
        <w:rPr>
          <w:ins w:id="7076" w:author="Fred Perez" w:date="2019-03-22T09:25:00Z"/>
        </w:rPr>
      </w:pPr>
      <w:ins w:id="7077" w:author="Fred Perez" w:date="2019-03-22T09:25:00Z">
        <w:r>
          <w:t>The</w:t>
        </w:r>
        <w:r w:rsidRPr="004A3133">
          <w:t xml:space="preserve"> </w:t>
        </w:r>
        <w:r w:rsidRPr="000E19EF">
          <w:rPr>
            <w:b/>
          </w:rPr>
          <w:t>Print Setting Parameters Privileges</w:t>
        </w:r>
        <w:r w:rsidRPr="003060FD">
          <w:fldChar w:fldCharType="begin"/>
        </w:r>
        <w:r w:rsidRPr="003060FD">
          <w:instrText xml:space="preserve"> XE </w:instrText>
        </w:r>
        <w:r>
          <w:instrText>“</w:instrText>
        </w:r>
        <w:r w:rsidRPr="003060FD">
          <w:instrText>Print Setting Parameters Privileges</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Print Setting Parameters Privileges</w:instrText>
        </w:r>
        <w:r>
          <w:instrText>”</w:instrText>
        </w:r>
        <w:r w:rsidRPr="003060FD">
          <w:instrText xml:space="preserve"> </w:instrText>
        </w:r>
        <w:r w:rsidRPr="003060FD">
          <w:fldChar w:fldCharType="end"/>
        </w:r>
        <w:r>
          <w:t xml:space="preserve"> [PSO</w:t>
        </w:r>
        <w:r w:rsidRPr="00695650">
          <w:t xml:space="preserve"> EPCS SET PARMS</w:t>
        </w:r>
        <w:r w:rsidRPr="003060FD">
          <w:fldChar w:fldCharType="begin"/>
        </w:r>
        <w:r w:rsidRPr="003060FD">
          <w:instrText xml:space="preserve"> XE </w:instrText>
        </w:r>
        <w:r>
          <w:instrText>“</w:instrText>
        </w:r>
        <w:r w:rsidRPr="003060FD">
          <w:instrText>XU EPCS SET PARMS</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SET PARMS</w:instrText>
        </w:r>
        <w:r>
          <w:instrText>”</w:instrText>
        </w:r>
        <w:r w:rsidRPr="003060FD">
          <w:instrText xml:space="preserve"> </w:instrText>
        </w:r>
        <w:r w:rsidRPr="003060FD">
          <w:fldChar w:fldCharType="end"/>
        </w:r>
        <w:r>
          <w:t>]</w:t>
        </w:r>
        <w:r w:rsidRPr="004A3133">
          <w:t xml:space="preserve"> </w:t>
        </w:r>
        <w:r>
          <w:t xml:space="preserve">option </w:t>
        </w:r>
        <w:r w:rsidRPr="003F4855">
          <w:t>print</w:t>
        </w:r>
        <w:r>
          <w:t>s</w:t>
        </w:r>
        <w:r w:rsidRPr="003F4855">
          <w:t xml:space="preserve"> all active users holding the XUEPCSEDIT </w:t>
        </w:r>
        <w:r>
          <w:t xml:space="preserve">security </w:t>
        </w:r>
        <w:r w:rsidRPr="003F4855">
          <w:t>key</w:t>
        </w:r>
        <w:r w:rsidRPr="00B14DBC">
          <w:fldChar w:fldCharType="begin"/>
        </w:r>
        <w:r w:rsidRPr="00B14DBC">
          <w:instrText xml:space="preserve"> XE </w:instrText>
        </w:r>
        <w:r>
          <w:instrText>“</w:instrText>
        </w:r>
        <w:r w:rsidRPr="00B14DBC">
          <w:instrText xml:space="preserve">XUEPCSEDIT </w:instrText>
        </w:r>
        <w:r>
          <w:instrText>S</w:instrText>
        </w:r>
        <w:r w:rsidRPr="00B14DBC">
          <w:instrText xml:space="preserve">ecurity </w:instrText>
        </w:r>
        <w:r>
          <w:instrText>K</w:instrText>
        </w:r>
        <w:r w:rsidRPr="00B14DBC">
          <w:instrText>ey</w:instrText>
        </w:r>
        <w:r>
          <w:instrText>”</w:instrText>
        </w:r>
        <w:r w:rsidRPr="00B14DBC">
          <w:instrText xml:space="preserve"> </w:instrText>
        </w:r>
        <w:r w:rsidRPr="00B14DBC">
          <w:fldChar w:fldCharType="end"/>
        </w:r>
        <w:r w:rsidRPr="00B14DBC">
          <w:fldChar w:fldCharType="begin"/>
        </w:r>
        <w:r w:rsidRPr="00B14DBC">
          <w:instrText xml:space="preserve"> XE </w:instrText>
        </w:r>
        <w:r>
          <w:instrText>“Security Keys:</w:instrText>
        </w:r>
        <w:r w:rsidRPr="00B14DBC">
          <w:instrText>XUEPCSEDIT</w:instrText>
        </w:r>
        <w:r>
          <w:instrText>”</w:instrText>
        </w:r>
        <w:r w:rsidRPr="00B14DBC">
          <w:instrText xml:space="preserve"> </w:instrText>
        </w:r>
        <w:r w:rsidRPr="00B14DBC">
          <w:fldChar w:fldCharType="end"/>
        </w:r>
        <w:r w:rsidRPr="003F4855">
          <w:t>.</w:t>
        </w:r>
      </w:ins>
    </w:p>
    <w:p w:rsidR="00950502" w:rsidRDefault="00950502" w:rsidP="00950502">
      <w:pPr>
        <w:rPr>
          <w:ins w:id="7078" w:author="Fred Perez" w:date="2019-03-22T09:25:00Z"/>
        </w:rPr>
      </w:pPr>
    </w:p>
    <w:p w:rsidR="00950502" w:rsidRDefault="00950502" w:rsidP="00950502">
      <w:pPr>
        <w:rPr>
          <w:ins w:id="7079" w:author="Fred Perez" w:date="2019-03-22T09:25:00Z"/>
        </w:rPr>
      </w:pPr>
      <w:ins w:id="7080" w:author="Fred Perez" w:date="2019-03-22T09:25:00Z">
        <w:r w:rsidRPr="003F4855">
          <w:t xml:space="preserve">This </w:t>
        </w:r>
        <w:r>
          <w:t>option identifies</w:t>
        </w:r>
        <w:r w:rsidRPr="003F4855">
          <w:t xml:space="preserve"> individuals respons</w:t>
        </w:r>
        <w:r>
          <w:t xml:space="preserve">ible for setting the parameters. It </w:t>
        </w:r>
        <w:r w:rsidRPr="003F4855">
          <w:t>print</w:t>
        </w:r>
        <w:r>
          <w:t>s</w:t>
        </w:r>
        <w:r w:rsidRPr="003F4855">
          <w:t xml:space="preserve"> </w:t>
        </w:r>
        <w:r>
          <w:t>the following data</w:t>
        </w:r>
        <w:r>
          <w:fldChar w:fldCharType="begin"/>
        </w:r>
        <w:r>
          <w:instrText xml:space="preserve"> XE “NEW PERSON (#200) File”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 </w:instrText>
        </w:r>
        <w:r>
          <w:fldChar w:fldCharType="end"/>
        </w:r>
        <w:r>
          <w:t>:</w:t>
        </w:r>
      </w:ins>
    </w:p>
    <w:p w:rsidR="00950502" w:rsidRDefault="00950502" w:rsidP="00950502">
      <w:pPr>
        <w:rPr>
          <w:ins w:id="7081" w:author="Fred Perez" w:date="2019-03-22T09:25:00Z"/>
        </w:rPr>
      </w:pPr>
    </w:p>
    <w:p w:rsidR="00950502" w:rsidRDefault="00950502">
      <w:pPr>
        <w:numPr>
          <w:ilvl w:val="0"/>
          <w:numId w:val="117"/>
        </w:numPr>
        <w:rPr>
          <w:ins w:id="7082" w:author="Fred Perez" w:date="2019-03-22T09:25:00Z"/>
        </w:rPr>
        <w:pPrChange w:id="7083" w:author="Fred Perez" w:date="2019-03-22T09:44:00Z">
          <w:pPr>
            <w:numPr>
              <w:numId w:val="131"/>
            </w:numPr>
            <w:tabs>
              <w:tab w:val="num" w:pos="360"/>
              <w:tab w:val="num" w:pos="720"/>
            </w:tabs>
            <w:ind w:left="720" w:hanging="720"/>
          </w:pPr>
        </w:pPrChange>
      </w:pPr>
      <w:ins w:id="7084" w:author="Fred Perez" w:date="2019-03-22T09:25:00Z">
        <w:r>
          <w:t>NAME</w:t>
        </w:r>
        <w:r>
          <w:fldChar w:fldCharType="begin"/>
        </w:r>
        <w:r>
          <w:instrText xml:space="preserve"> XE “</w:instrText>
        </w:r>
        <w:r w:rsidRPr="001E7FE8">
          <w:instrText>NAME</w:instrText>
        </w:r>
        <w:r>
          <w:instrText xml:space="preserve"> </w:instrText>
        </w:r>
        <w:r w:rsidRPr="001E7FE8">
          <w:instrText xml:space="preserve">(#.01) </w:instrText>
        </w:r>
        <w:r>
          <w:instrText xml:space="preserve">Field” </w:instrText>
        </w:r>
        <w:r>
          <w:fldChar w:fldCharType="end"/>
        </w:r>
        <w:r>
          <w:fldChar w:fldCharType="begin"/>
        </w:r>
        <w:r>
          <w:instrText xml:space="preserve"> XE “Fields:</w:instrText>
        </w:r>
        <w:r w:rsidRPr="001E7FE8">
          <w:instrText>NAME (#.01)</w:instrText>
        </w:r>
        <w:r>
          <w:instrText xml:space="preserve">” </w:instrText>
        </w:r>
        <w:r>
          <w:fldChar w:fldCharType="end"/>
        </w:r>
        <w:r>
          <w:fldChar w:fldCharType="begin"/>
        </w:r>
        <w:r>
          <w:instrText xml:space="preserve"> XE “NEW PERSON (#200) File:NAME (#.01) Field”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 xml:space="preserve">:NAME (#.01) Field” </w:instrText>
        </w:r>
        <w:r>
          <w:fldChar w:fldCharType="end"/>
        </w:r>
      </w:ins>
    </w:p>
    <w:p w:rsidR="00950502" w:rsidRDefault="00950502">
      <w:pPr>
        <w:numPr>
          <w:ilvl w:val="0"/>
          <w:numId w:val="117"/>
        </w:numPr>
        <w:rPr>
          <w:ins w:id="7085" w:author="Fred Perez" w:date="2019-03-22T09:25:00Z"/>
        </w:rPr>
        <w:pPrChange w:id="7086" w:author="Fred Perez" w:date="2019-03-22T09:44:00Z">
          <w:pPr>
            <w:numPr>
              <w:numId w:val="131"/>
            </w:numPr>
            <w:tabs>
              <w:tab w:val="num" w:pos="360"/>
              <w:tab w:val="num" w:pos="720"/>
            </w:tabs>
            <w:ind w:left="720" w:hanging="720"/>
          </w:pPr>
        </w:pPrChange>
      </w:pPr>
      <w:ins w:id="7087" w:author="Fred Perez" w:date="2019-03-22T09:25:00Z">
        <w:r w:rsidRPr="00684011">
          <w:t>DUZ</w:t>
        </w:r>
        <w:r>
          <w:t>—Internal Entry Number (IEN) for the user in the NEW PERSON (#200) file</w:t>
        </w:r>
        <w:r>
          <w:fldChar w:fldCharType="begin"/>
        </w:r>
        <w:r>
          <w:instrText xml:space="preserve"> XE “NEW PERSON (#200) File:DUZ” </w:instrText>
        </w:r>
        <w:r>
          <w:fldChar w:fldCharType="end"/>
        </w:r>
        <w:r>
          <w:fldChar w:fldCharType="begin"/>
        </w:r>
        <w:r>
          <w:instrText xml:space="preserve"> XE “Files:</w:instrText>
        </w:r>
        <w:r w:rsidRPr="005056B8">
          <w:instrText>NEW PER</w:instrText>
        </w:r>
        <w:r>
          <w:instrText>SON</w:instrText>
        </w:r>
        <w:r w:rsidRPr="005056B8">
          <w:instrText xml:space="preserve"> (#200)</w:instrText>
        </w:r>
        <w:r>
          <w:instrText>:</w:instrText>
        </w:r>
        <w:r w:rsidRPr="001F3600">
          <w:instrText>D</w:instrText>
        </w:r>
        <w:r>
          <w:instrText xml:space="preserve">UZ” </w:instrText>
        </w:r>
        <w:r>
          <w:fldChar w:fldCharType="end"/>
        </w:r>
      </w:ins>
    </w:p>
    <w:p w:rsidR="00950502" w:rsidRDefault="00950502">
      <w:pPr>
        <w:numPr>
          <w:ilvl w:val="0"/>
          <w:numId w:val="117"/>
        </w:numPr>
        <w:rPr>
          <w:ins w:id="7088" w:author="Fred Perez" w:date="2019-03-22T09:25:00Z"/>
        </w:rPr>
        <w:pPrChange w:id="7089" w:author="Fred Perez" w:date="2019-03-22T09:44:00Z">
          <w:pPr>
            <w:numPr>
              <w:numId w:val="131"/>
            </w:numPr>
            <w:tabs>
              <w:tab w:val="num" w:pos="360"/>
              <w:tab w:val="num" w:pos="720"/>
            </w:tabs>
            <w:ind w:left="720" w:hanging="720"/>
          </w:pPr>
        </w:pPrChange>
      </w:pPr>
      <w:ins w:id="7090" w:author="Fred Perez" w:date="2019-03-22T09:25:00Z">
        <w:r>
          <w:t>GIVEN BY subfield of the KEYS Multiple</w:t>
        </w:r>
        <w:r>
          <w:fldChar w:fldCharType="begin"/>
        </w:r>
        <w:r>
          <w:instrText xml:space="preserve"> XE “</w:instrText>
        </w:r>
        <w:r w:rsidRPr="001933D4">
          <w:instrText xml:space="preserve">GIVEN BY (#1) </w:instrText>
        </w:r>
        <w:r>
          <w:instrText>Sub</w:instrText>
        </w:r>
        <w:r w:rsidRPr="001933D4">
          <w:instrText>field</w:instrText>
        </w:r>
        <w:r>
          <w:instrText>:</w:instrText>
        </w:r>
        <w:r w:rsidRPr="001933D4">
          <w:instrText>KEYS</w:instrText>
        </w:r>
        <w:r>
          <w:instrText xml:space="preserve"> </w:instrText>
        </w:r>
        <w:r w:rsidRPr="001933D4">
          <w:instrText xml:space="preserve">(#51) Multiple </w:instrText>
        </w:r>
        <w:r>
          <w:instrText xml:space="preserve">Field” </w:instrText>
        </w:r>
        <w:r>
          <w:fldChar w:fldCharType="end"/>
        </w:r>
        <w:r>
          <w:fldChar w:fldCharType="begin"/>
        </w:r>
        <w:r>
          <w:instrText xml:space="preserve"> XE “Fields:</w:instrText>
        </w:r>
        <w:r w:rsidRPr="001933D4">
          <w:instrText>GIVEN BY (#1)</w:instrText>
        </w:r>
        <w:r>
          <w:instrText>:</w:instrText>
        </w:r>
        <w:r w:rsidRPr="001933D4">
          <w:instrText>KEYS</w:instrText>
        </w:r>
        <w:r>
          <w:instrText xml:space="preserve"> </w:instrText>
        </w:r>
        <w:r w:rsidRPr="001933D4">
          <w:instrText>(#51) Multiple</w:instrText>
        </w:r>
        <w:r>
          <w:instrText xml:space="preserve">” </w:instrText>
        </w:r>
        <w:r>
          <w:fldChar w:fldCharType="end"/>
        </w:r>
        <w:r>
          <w:t xml:space="preserve">: Person who assigned the </w:t>
        </w:r>
        <w:r w:rsidRPr="003F4855">
          <w:t>PSDRPH</w:t>
        </w:r>
        <w:r>
          <w:t xml:space="preserve"> security k</w:t>
        </w:r>
        <w:r w:rsidRPr="003F4855">
          <w:t>ey</w:t>
        </w:r>
        <w:r w:rsidRPr="00B14DBC">
          <w:fldChar w:fldCharType="begin"/>
        </w:r>
        <w:r w:rsidRPr="00B14DBC">
          <w:instrText xml:space="preserve"> XE </w:instrText>
        </w:r>
        <w:r>
          <w:instrText>“</w:instrText>
        </w:r>
        <w:r w:rsidRPr="00B14DBC">
          <w:instrText xml:space="preserve">PSDRPH </w:instrText>
        </w:r>
        <w:r>
          <w:instrText>S</w:instrText>
        </w:r>
        <w:r w:rsidRPr="00B14DBC">
          <w:instrText xml:space="preserve">ecurity </w:instrText>
        </w:r>
        <w:r>
          <w:instrText>K</w:instrText>
        </w:r>
        <w:r w:rsidRPr="00B14DBC">
          <w:instrText>ey</w:instrText>
        </w:r>
        <w:r>
          <w:instrText>”</w:instrText>
        </w:r>
        <w:r w:rsidRPr="00B14DBC">
          <w:instrText xml:space="preserve"> </w:instrText>
        </w:r>
        <w:r w:rsidRPr="00B14DBC">
          <w:fldChar w:fldCharType="end"/>
        </w:r>
        <w:r w:rsidRPr="00B14DBC">
          <w:fldChar w:fldCharType="begin"/>
        </w:r>
        <w:r w:rsidRPr="00B14DBC">
          <w:instrText xml:space="preserve"> XE </w:instrText>
        </w:r>
        <w:r>
          <w:instrText>“Security Keys:</w:instrText>
        </w:r>
        <w:r w:rsidRPr="00B14DBC">
          <w:instrText>PSDRPH</w:instrText>
        </w:r>
        <w:r>
          <w:instrText>”</w:instrText>
        </w:r>
        <w:r w:rsidRPr="00B14DBC">
          <w:instrText xml:space="preserve"> </w:instrText>
        </w:r>
        <w:r w:rsidRPr="00B14DBC">
          <w:fldChar w:fldCharType="end"/>
        </w:r>
      </w:ins>
    </w:p>
    <w:p w:rsidR="00950502" w:rsidRDefault="00950502">
      <w:pPr>
        <w:numPr>
          <w:ilvl w:val="0"/>
          <w:numId w:val="117"/>
        </w:numPr>
        <w:rPr>
          <w:ins w:id="7091" w:author="Fred Perez" w:date="2019-03-22T09:25:00Z"/>
        </w:rPr>
        <w:pPrChange w:id="7092" w:author="Fred Perez" w:date="2019-03-22T09:44:00Z">
          <w:pPr>
            <w:numPr>
              <w:numId w:val="131"/>
            </w:numPr>
            <w:tabs>
              <w:tab w:val="num" w:pos="360"/>
              <w:tab w:val="num" w:pos="720"/>
            </w:tabs>
            <w:ind w:left="720" w:hanging="720"/>
          </w:pPr>
        </w:pPrChange>
      </w:pPr>
      <w:ins w:id="7093" w:author="Fred Perez" w:date="2019-03-22T09:25:00Z">
        <w:r>
          <w:t>DATE GIVEN subfield of the KEYS Multiple</w:t>
        </w:r>
        <w:r>
          <w:fldChar w:fldCharType="begin"/>
        </w:r>
        <w:r>
          <w:instrText xml:space="preserve"> XE “</w:instrText>
        </w:r>
        <w:r w:rsidRPr="00D84F9C">
          <w:instrText xml:space="preserve">DATE GIVEN (#2) </w:instrText>
        </w:r>
        <w:r>
          <w:instrText>Sub</w:instrText>
        </w:r>
        <w:r w:rsidRPr="00D84F9C">
          <w:instrText>field</w:instrText>
        </w:r>
        <w:r>
          <w:instrText>:</w:instrText>
        </w:r>
        <w:r w:rsidRPr="00D84F9C">
          <w:instrText>KEYS</w:instrText>
        </w:r>
        <w:r>
          <w:instrText xml:space="preserve"> </w:instrText>
        </w:r>
        <w:r w:rsidRPr="00D84F9C">
          <w:instrText xml:space="preserve">(#51) Multiple </w:instrText>
        </w:r>
        <w:r>
          <w:instrText xml:space="preserve">Field” </w:instrText>
        </w:r>
        <w:r>
          <w:fldChar w:fldCharType="end"/>
        </w:r>
        <w:r>
          <w:fldChar w:fldCharType="begin"/>
        </w:r>
        <w:r>
          <w:instrText xml:space="preserve"> XE “Fields:</w:instrText>
        </w:r>
        <w:r w:rsidRPr="00D84F9C">
          <w:instrText>DATE GIVEN (#2)</w:instrText>
        </w:r>
        <w:r>
          <w:instrText>:</w:instrText>
        </w:r>
        <w:r w:rsidRPr="00D84F9C">
          <w:instrText>KEYS (#51) Multiple</w:instrText>
        </w:r>
        <w:r>
          <w:instrText xml:space="preserve">” </w:instrText>
        </w:r>
        <w:r>
          <w:fldChar w:fldCharType="end"/>
        </w:r>
        <w:r>
          <w:t>: Date assigned</w:t>
        </w:r>
      </w:ins>
    </w:p>
    <w:p w:rsidR="00950502" w:rsidRDefault="00950502" w:rsidP="00950502">
      <w:pPr>
        <w:rPr>
          <w:ins w:id="7094" w:author="Fred Perez" w:date="2019-03-22T09:25:00Z"/>
        </w:rPr>
      </w:pPr>
    </w:p>
    <w:p w:rsidR="00950502" w:rsidRDefault="00950502" w:rsidP="00950502">
      <w:pPr>
        <w:pStyle w:val="ExampleHeading"/>
        <w:rPr>
          <w:ins w:id="7095" w:author="Fred Perez" w:date="2019-03-22T09:25:00Z"/>
        </w:rPr>
      </w:pPr>
      <w:ins w:id="7096" w:author="Fred Perez" w:date="2019-03-22T09:25:00Z">
        <w:r w:rsidRPr="00EE678B">
          <w:t xml:space="preserve">Example: </w:t>
        </w:r>
        <w:r w:rsidRPr="00695650">
          <w:t>Print Setting Parameters Privileges</w:t>
        </w:r>
        <w:r>
          <w:t xml:space="preserve"> Option</w:t>
        </w:r>
      </w:ins>
    </w:p>
    <w:p w:rsidR="00950502" w:rsidRDefault="00950502" w:rsidP="00950502">
      <w:pPr>
        <w:pStyle w:val="ScreenCapture"/>
        <w:rPr>
          <w:ins w:id="7097" w:author="Fred Perez" w:date="2019-03-22T09:25:00Z"/>
        </w:rPr>
      </w:pPr>
      <w:ins w:id="7098" w:author="Fred Perez" w:date="2019-03-22T09:25:00Z">
        <w:r>
          <w:t>Select ePCS DEA Utility Functions &lt;TEST ACCOUNT&gt; Option: 5  Print Setting Parameters Privileges</w:t>
        </w:r>
      </w:ins>
    </w:p>
    <w:p w:rsidR="00950502" w:rsidRDefault="00950502" w:rsidP="00950502">
      <w:pPr>
        <w:pStyle w:val="ScreenCapture"/>
        <w:rPr>
          <w:ins w:id="7099" w:author="Fred Perez" w:date="2019-03-22T09:25:00Z"/>
        </w:rPr>
      </w:pPr>
      <w:ins w:id="7100" w:author="Fred Perez" w:date="2019-03-22T09:25:00Z">
        <w:r>
          <w:t xml:space="preserve">DEVICE: ;;999  HOME  (CRT)    Right Margin: 80// </w:t>
        </w:r>
      </w:ins>
    </w:p>
    <w:p w:rsidR="00950502" w:rsidRDefault="00950502" w:rsidP="00950502">
      <w:pPr>
        <w:pStyle w:val="ScreenCapture"/>
        <w:rPr>
          <w:ins w:id="7101" w:author="Fred Perez" w:date="2019-03-22T09:25:00Z"/>
        </w:rPr>
      </w:pPr>
      <w:ins w:id="7102" w:author="Fred Perez" w:date="2019-03-22T09:25:00Z">
        <w:r>
          <w:t>USERS RESPONSIBLE FOR SETTING PARAMETERS             FEB 22, 2019@14:41   PAGE 1</w:t>
        </w:r>
      </w:ins>
    </w:p>
    <w:p w:rsidR="00950502" w:rsidRDefault="00950502" w:rsidP="00950502">
      <w:pPr>
        <w:pStyle w:val="ScreenCapture"/>
        <w:rPr>
          <w:ins w:id="7103" w:author="Fred Perez" w:date="2019-03-22T09:25:00Z"/>
        </w:rPr>
      </w:pPr>
      <w:ins w:id="7104" w:author="Fred Perez" w:date="2019-03-22T09:25:00Z">
        <w:r>
          <w:t>NAME                      DUZ         GIVEN BY                 DATE GIVEN</w:t>
        </w:r>
      </w:ins>
    </w:p>
    <w:p w:rsidR="00950502" w:rsidRDefault="00950502" w:rsidP="00950502">
      <w:pPr>
        <w:pStyle w:val="ScreenCapture"/>
        <w:rPr>
          <w:ins w:id="7105" w:author="Fred Perez" w:date="2019-03-22T09:25:00Z"/>
        </w:rPr>
      </w:pPr>
      <w:ins w:id="7106" w:author="Fred Perez" w:date="2019-03-22T09:25:00Z">
        <w:r>
          <w:t>--------------------------------------------------------------------------------</w:t>
        </w:r>
      </w:ins>
    </w:p>
    <w:p w:rsidR="00950502" w:rsidRDefault="00950502" w:rsidP="00950502">
      <w:pPr>
        <w:pStyle w:val="ScreenCapture"/>
        <w:rPr>
          <w:ins w:id="7107" w:author="Fred Perez" w:date="2019-03-22T09:25:00Z"/>
        </w:rPr>
      </w:pPr>
    </w:p>
    <w:p w:rsidR="00950502" w:rsidRDefault="00950502" w:rsidP="00950502">
      <w:pPr>
        <w:pStyle w:val="ScreenCapture"/>
        <w:rPr>
          <w:ins w:id="7108" w:author="Fred Perez" w:date="2019-03-22T09:25:00Z"/>
        </w:rPr>
      </w:pPr>
      <w:ins w:id="7109" w:author="Fred Perez" w:date="2019-03-22T09:25:00Z">
        <w:r>
          <w:rPr>
            <w:lang w:val="en-US"/>
          </w:rPr>
          <w:t>ANTHONY,MARK</w:t>
        </w:r>
        <w:r>
          <w:t xml:space="preserve"> H </w:t>
        </w:r>
        <w:r>
          <w:rPr>
            <w:lang w:val="en-US"/>
          </w:rPr>
          <w:t xml:space="preserve"> </w:t>
        </w:r>
        <w:r>
          <w:t xml:space="preserve">          520824669   </w:t>
        </w:r>
        <w:r>
          <w:rPr>
            <w:lang w:val="en-US"/>
          </w:rPr>
          <w:t>ANTHONY,MARK</w:t>
        </w:r>
        <w:r>
          <w:t xml:space="preserve"> H   </w:t>
        </w:r>
        <w:r>
          <w:rPr>
            <w:lang w:val="en-US"/>
          </w:rPr>
          <w:t xml:space="preserve"> </w:t>
        </w:r>
        <w:r>
          <w:t xml:space="preserve">       FEB 11,2019</w:t>
        </w:r>
      </w:ins>
    </w:p>
    <w:p w:rsidR="00950502" w:rsidRDefault="00950502" w:rsidP="00950502">
      <w:pPr>
        <w:pStyle w:val="ScreenCapture"/>
        <w:rPr>
          <w:ins w:id="7110" w:author="Fred Perez" w:date="2019-03-22T09:25:00Z"/>
        </w:rPr>
      </w:pPr>
      <w:ins w:id="7111" w:author="Fred Perez" w:date="2019-03-22T09:25:00Z">
        <w:r>
          <w:t>AUSTIN,</w:t>
        </w:r>
        <w:r>
          <w:rPr>
            <w:lang w:val="en-US"/>
          </w:rPr>
          <w:t xml:space="preserve">MILES     </w:t>
        </w:r>
        <w:r>
          <w:t xml:space="preserve">         520824670   </w:t>
        </w:r>
        <w:r>
          <w:rPr>
            <w:lang w:val="en-US"/>
          </w:rPr>
          <w:t>ANTHONY,MARK</w:t>
        </w:r>
        <w:r>
          <w:t xml:space="preserve"> H</w:t>
        </w:r>
        <w:r>
          <w:rPr>
            <w:lang w:val="en-US"/>
          </w:rPr>
          <w:t xml:space="preserve"> </w:t>
        </w:r>
        <w:r>
          <w:t xml:space="preserve">          JUN 4,2018</w:t>
        </w:r>
      </w:ins>
    </w:p>
    <w:p w:rsidR="00950502" w:rsidRDefault="00950502" w:rsidP="00950502">
      <w:pPr>
        <w:pStyle w:val="ScreenCapture"/>
        <w:rPr>
          <w:ins w:id="7112" w:author="Fred Perez" w:date="2019-03-22T09:25:00Z"/>
        </w:rPr>
      </w:pPr>
      <w:ins w:id="7113" w:author="Fred Perez" w:date="2019-03-22T09:25:00Z">
        <w:r>
          <w:rPr>
            <w:lang w:val="en-US"/>
          </w:rPr>
          <w:t xml:space="preserve">COOPER,JOHN  </w:t>
        </w:r>
        <w:r>
          <w:t xml:space="preserve">           </w:t>
        </w:r>
        <w:r>
          <w:rPr>
            <w:lang w:val="en-US"/>
          </w:rPr>
          <w:t xml:space="preserve"> </w:t>
        </w:r>
        <w:r>
          <w:t xml:space="preserve"> 520824683   </w:t>
        </w:r>
        <w:r>
          <w:rPr>
            <w:lang w:val="en-US"/>
          </w:rPr>
          <w:t>ANTHONY,MARK</w:t>
        </w:r>
        <w:r>
          <w:t xml:space="preserve"> H           NOV 21,2018</w:t>
        </w:r>
      </w:ins>
    </w:p>
    <w:p w:rsidR="00950502" w:rsidRDefault="00950502" w:rsidP="00950502">
      <w:pPr>
        <w:pStyle w:val="ScreenCapture"/>
        <w:rPr>
          <w:ins w:id="7114" w:author="Fred Perez" w:date="2019-03-22T09:25:00Z"/>
        </w:rPr>
      </w:pPr>
    </w:p>
    <w:p w:rsidR="00950502" w:rsidRDefault="00950502" w:rsidP="00950502">
      <w:pPr>
        <w:pStyle w:val="ExampleHeading"/>
        <w:rPr>
          <w:ins w:id="7115" w:author="Fred Perez" w:date="2019-03-22T09:25:00Z"/>
          <w:lang w:eastAsia="x-none"/>
        </w:rPr>
      </w:pPr>
    </w:p>
    <w:p w:rsidR="00950502" w:rsidRDefault="00950502" w:rsidP="00950502">
      <w:pPr>
        <w:pStyle w:val="Heading3"/>
        <w:rPr>
          <w:ins w:id="7116" w:author="Fred Perez" w:date="2019-03-22T09:25:00Z"/>
        </w:rPr>
      </w:pPr>
      <w:bookmarkStart w:id="7117" w:name="_Toc3272217"/>
      <w:bookmarkStart w:id="7118" w:name="_Toc4140604"/>
      <w:ins w:id="7119" w:author="Fred Perez" w:date="2019-03-22T09:25:00Z">
        <w:r>
          <w:rPr>
            <w:lang w:val="en-US"/>
          </w:rPr>
          <w:t xml:space="preserve">Option 6: </w:t>
        </w:r>
        <w:r w:rsidRPr="00173A0D">
          <w:t>Print Audits for Prescriber Editing</w:t>
        </w:r>
        <w:bookmarkEnd w:id="7117"/>
        <w:bookmarkEnd w:id="7118"/>
      </w:ins>
    </w:p>
    <w:p w:rsidR="00950502" w:rsidRDefault="00950502" w:rsidP="00950502">
      <w:pPr>
        <w:rPr>
          <w:ins w:id="7120" w:author="Fred Perez" w:date="2019-03-22T09:25:00Z"/>
          <w:lang w:eastAsia="x-none"/>
        </w:rPr>
      </w:pPr>
    </w:p>
    <w:p w:rsidR="00950502" w:rsidRDefault="00950502" w:rsidP="00950502">
      <w:pPr>
        <w:rPr>
          <w:ins w:id="7121" w:author="Fred Perez" w:date="2019-03-22T09:25:00Z"/>
        </w:rPr>
      </w:pPr>
      <w:ins w:id="7122" w:author="Fred Perez" w:date="2019-03-22T09:25:00Z">
        <w:r>
          <w:t>The</w:t>
        </w:r>
        <w:r w:rsidRPr="004A3133">
          <w:t xml:space="preserve"> </w:t>
        </w:r>
        <w:r w:rsidRPr="00173A0D">
          <w:t>Print Audits for Prescriber Editing</w:t>
        </w:r>
        <w:r w:rsidRPr="003060FD">
          <w:fldChar w:fldCharType="begin"/>
        </w:r>
        <w:r w:rsidRPr="003060FD">
          <w:instrText xml:space="preserve"> XE </w:instrText>
        </w:r>
        <w:r>
          <w:instrText>“</w:instrText>
        </w:r>
        <w:r w:rsidRPr="003060FD">
          <w:instrText>Print Audits for Prescriber Editing</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Print Audits for Prescriber Editing</w:instrText>
        </w:r>
        <w:r>
          <w:instrText>”</w:instrText>
        </w:r>
        <w:r w:rsidRPr="003060FD">
          <w:instrText xml:space="preserve"> </w:instrText>
        </w:r>
        <w:r w:rsidRPr="003060FD">
          <w:fldChar w:fldCharType="end"/>
        </w:r>
        <w:r>
          <w:t xml:space="preserve"> [PSO</w:t>
        </w:r>
        <w:r w:rsidRPr="00207AB0">
          <w:t xml:space="preserve"> EPCS PRINT EDIT AUDIT</w:t>
        </w:r>
        <w:r w:rsidRPr="003060FD">
          <w:fldChar w:fldCharType="begin"/>
        </w:r>
        <w:r w:rsidRPr="003060FD">
          <w:instrText xml:space="preserve"> XE </w:instrText>
        </w:r>
        <w:r>
          <w:instrText>“</w:instrText>
        </w:r>
        <w:r w:rsidRPr="003060FD">
          <w:instrText>XU EPCS PRINT EDIT AUDIT</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PRINT EDIT AUDIT</w:instrText>
        </w:r>
        <w:r>
          <w:instrText>”</w:instrText>
        </w:r>
        <w:r w:rsidRPr="003060FD">
          <w:instrText xml:space="preserve"> </w:instrText>
        </w:r>
        <w:r w:rsidRPr="003060FD">
          <w:fldChar w:fldCharType="end"/>
        </w:r>
        <w:r>
          <w:t>]</w:t>
        </w:r>
        <w:r w:rsidRPr="004A3133">
          <w:t xml:space="preserve"> </w:t>
        </w:r>
        <w:r>
          <w:t xml:space="preserve">option </w:t>
        </w:r>
        <w:r w:rsidRPr="003F4855">
          <w:t>print</w:t>
        </w:r>
        <w:r>
          <w:t>s</w:t>
        </w:r>
        <w:r w:rsidRPr="003F4855">
          <w:t xml:space="preserve"> information related to the editing of prescriber information.</w:t>
        </w:r>
      </w:ins>
    </w:p>
    <w:p w:rsidR="00950502" w:rsidRDefault="00950502" w:rsidP="00950502">
      <w:pPr>
        <w:rPr>
          <w:ins w:id="7123" w:author="Fred Perez" w:date="2019-03-22T09:25:00Z"/>
        </w:rPr>
      </w:pPr>
    </w:p>
    <w:p w:rsidR="00950502" w:rsidRDefault="00950502" w:rsidP="00950502">
      <w:pPr>
        <w:rPr>
          <w:ins w:id="7124" w:author="Fred Perez" w:date="2019-03-22T09:25:00Z"/>
        </w:rPr>
      </w:pPr>
      <w:ins w:id="7125" w:author="Fred Perez" w:date="2019-03-22T09:25:00Z">
        <w:r w:rsidRPr="003F4855">
          <w:t xml:space="preserve">The data </w:t>
        </w:r>
        <w:r>
          <w:t xml:space="preserve">for this report </w:t>
        </w:r>
        <w:r w:rsidRPr="003F4855">
          <w:t xml:space="preserve">is retrieved from </w:t>
        </w:r>
        <w:r>
          <w:t xml:space="preserve">the </w:t>
        </w:r>
        <w:r w:rsidRPr="00322216">
          <w:t>XUEPCS DATA (#8991.6) file</w:t>
        </w:r>
        <w:r w:rsidRPr="00B14DBC">
          <w:fldChar w:fldCharType="begin"/>
        </w:r>
        <w:r w:rsidRPr="00B14DBC">
          <w:instrText xml:space="preserve"> XE </w:instrText>
        </w:r>
        <w:r>
          <w:instrText>“</w:instrText>
        </w:r>
        <w:r w:rsidRPr="00322216">
          <w:instrText>XUEPCS DATA</w:instrText>
        </w:r>
        <w:r>
          <w:instrText xml:space="preserve"> (#8991.6</w:instrText>
        </w:r>
        <w:r w:rsidRPr="00B14DBC">
          <w:instrText xml:space="preserve">) </w:instrText>
        </w:r>
        <w:r>
          <w:instrText>File”</w:instrText>
        </w:r>
        <w:r w:rsidRPr="00B14DBC">
          <w:instrText xml:space="preserve"> </w:instrText>
        </w:r>
        <w:r w:rsidRPr="00B14DBC">
          <w:fldChar w:fldCharType="end"/>
        </w:r>
        <w:r w:rsidRPr="00B14DBC">
          <w:fldChar w:fldCharType="begin"/>
        </w:r>
        <w:r w:rsidRPr="00B14DBC">
          <w:instrText xml:space="preserve"> XE </w:instrText>
        </w:r>
        <w:r>
          <w:instrText>“Files:</w:instrText>
        </w:r>
        <w:r w:rsidRPr="00322216">
          <w:instrText>XUEPCS DATA</w:instrText>
        </w:r>
        <w:r>
          <w:instrText xml:space="preserve"> (#8991.6</w:instrText>
        </w:r>
        <w:r w:rsidRPr="00B14DBC">
          <w:instrText>)</w:instrText>
        </w:r>
        <w:r>
          <w:instrText>”</w:instrText>
        </w:r>
        <w:r w:rsidRPr="00B14DBC">
          <w:instrText xml:space="preserve"> </w:instrText>
        </w:r>
        <w:r w:rsidRPr="00B14DBC">
          <w:fldChar w:fldCharType="end"/>
        </w:r>
        <w:r>
          <w:t xml:space="preserve">. It </w:t>
        </w:r>
        <w:r w:rsidRPr="003F4855">
          <w:t>print</w:t>
        </w:r>
        <w:r>
          <w:t>s</w:t>
        </w:r>
        <w:r w:rsidRPr="003F4855">
          <w:t xml:space="preserve"> </w:t>
        </w:r>
        <w:r>
          <w:t>the following data:</w:t>
        </w:r>
      </w:ins>
    </w:p>
    <w:p w:rsidR="00950502" w:rsidRDefault="00950502" w:rsidP="00950502">
      <w:pPr>
        <w:rPr>
          <w:ins w:id="7126" w:author="Fred Perez" w:date="2019-03-22T09:25:00Z"/>
        </w:rPr>
      </w:pPr>
    </w:p>
    <w:p w:rsidR="00950502" w:rsidRDefault="00950502">
      <w:pPr>
        <w:numPr>
          <w:ilvl w:val="0"/>
          <w:numId w:val="118"/>
        </w:numPr>
        <w:rPr>
          <w:ins w:id="7127" w:author="Fred Perez" w:date="2019-03-22T09:25:00Z"/>
        </w:rPr>
        <w:pPrChange w:id="7128" w:author="Fred Perez" w:date="2019-03-22T09:44:00Z">
          <w:pPr>
            <w:numPr>
              <w:numId w:val="132"/>
            </w:numPr>
            <w:tabs>
              <w:tab w:val="num" w:pos="360"/>
              <w:tab w:val="num" w:pos="720"/>
            </w:tabs>
            <w:ind w:left="720" w:hanging="720"/>
          </w:pPr>
        </w:pPrChange>
      </w:pPr>
      <w:ins w:id="7129" w:author="Fred Perez" w:date="2019-03-22T09:25:00Z">
        <w:r>
          <w:t>DATE/TIME EDITED (#.06)</w:t>
        </w:r>
        <w:r>
          <w:fldChar w:fldCharType="begin"/>
        </w:r>
        <w:r>
          <w:instrText xml:space="preserve"> XE “</w:instrText>
        </w:r>
        <w:r w:rsidRPr="00235EA2">
          <w:instrText>DATE/TIME EDITED</w:instrText>
        </w:r>
        <w:r>
          <w:instrText xml:space="preserve"> </w:instrText>
        </w:r>
        <w:r w:rsidRPr="00235EA2">
          <w:instrText xml:space="preserve">(#.06) </w:instrText>
        </w:r>
        <w:r>
          <w:instrText>Field:</w:instrText>
        </w:r>
        <w:r w:rsidRPr="00322216">
          <w:instrText>XUEPCS DATA</w:instrText>
        </w:r>
        <w:r>
          <w:instrText xml:space="preserve"> (#8991.6</w:instrText>
        </w:r>
        <w:r w:rsidRPr="00B14DBC">
          <w:instrText xml:space="preserve">) </w:instrText>
        </w:r>
        <w:r>
          <w:instrText xml:space="preserve">File” </w:instrText>
        </w:r>
        <w:r>
          <w:fldChar w:fldCharType="end"/>
        </w:r>
        <w:r>
          <w:fldChar w:fldCharType="begin"/>
        </w:r>
        <w:r>
          <w:instrText xml:space="preserve"> XE “Fields:</w:instrText>
        </w:r>
        <w:r w:rsidRPr="00235EA2">
          <w:instrText>DATE/TIME EDITED</w:instrText>
        </w:r>
        <w:r>
          <w:instrText xml:space="preserve"> </w:instrText>
        </w:r>
        <w:r w:rsidRPr="00235EA2">
          <w:instrText>(#.06)</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ins>
    </w:p>
    <w:p w:rsidR="00950502" w:rsidRDefault="00950502">
      <w:pPr>
        <w:numPr>
          <w:ilvl w:val="0"/>
          <w:numId w:val="118"/>
        </w:numPr>
        <w:rPr>
          <w:ins w:id="7130" w:author="Fred Perez" w:date="2019-03-22T09:25:00Z"/>
        </w:rPr>
        <w:pPrChange w:id="7131" w:author="Fred Perez" w:date="2019-03-22T09:44:00Z">
          <w:pPr>
            <w:numPr>
              <w:numId w:val="132"/>
            </w:numPr>
            <w:tabs>
              <w:tab w:val="num" w:pos="360"/>
              <w:tab w:val="num" w:pos="720"/>
            </w:tabs>
            <w:ind w:left="720" w:hanging="720"/>
          </w:pPr>
        </w:pPrChange>
      </w:pPr>
      <w:ins w:id="7132" w:author="Fred Perez" w:date="2019-03-22T09:25:00Z">
        <w:r>
          <w:t>NAME (#.01)</w:t>
        </w:r>
        <w:r>
          <w:fldChar w:fldCharType="begin"/>
        </w:r>
        <w:r>
          <w:instrText xml:space="preserve"> XE “</w:instrText>
        </w:r>
        <w:r w:rsidRPr="002D3E9B">
          <w:instrText>NAME (#.01)</w:instrText>
        </w:r>
        <w:r>
          <w:instrText xml:space="preserve"> Field:</w:instrText>
        </w:r>
        <w:r w:rsidRPr="00322216">
          <w:instrText>XUEPCS DATA</w:instrText>
        </w:r>
        <w:r>
          <w:instrText xml:space="preserve"> (#8991.6</w:instrText>
        </w:r>
        <w:r w:rsidRPr="00B14DBC">
          <w:instrText xml:space="preserve">) </w:instrText>
        </w:r>
        <w:r>
          <w:instrText xml:space="preserve">File” </w:instrText>
        </w:r>
        <w:r>
          <w:fldChar w:fldCharType="end"/>
        </w:r>
        <w:r>
          <w:fldChar w:fldCharType="begin"/>
        </w:r>
        <w:r>
          <w:instrText xml:space="preserve"> XE “Fields:</w:instrText>
        </w:r>
        <w:r w:rsidRPr="002D3E9B">
          <w:instrText>NAME (#.01)</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r>
          <w:t>—This is the name of user edited.</w:t>
        </w:r>
      </w:ins>
    </w:p>
    <w:p w:rsidR="00950502" w:rsidRDefault="00950502">
      <w:pPr>
        <w:numPr>
          <w:ilvl w:val="0"/>
          <w:numId w:val="118"/>
        </w:numPr>
        <w:rPr>
          <w:ins w:id="7133" w:author="Fred Perez" w:date="2019-03-22T09:25:00Z"/>
        </w:rPr>
        <w:pPrChange w:id="7134" w:author="Fred Perez" w:date="2019-03-22T09:44:00Z">
          <w:pPr>
            <w:numPr>
              <w:numId w:val="132"/>
            </w:numPr>
            <w:tabs>
              <w:tab w:val="num" w:pos="360"/>
              <w:tab w:val="num" w:pos="720"/>
            </w:tabs>
            <w:ind w:left="720" w:hanging="720"/>
          </w:pPr>
        </w:pPrChange>
      </w:pPr>
      <w:ins w:id="7135" w:author="Fred Perez" w:date="2019-03-22T09:25:00Z">
        <w:r>
          <w:t>EDITED BY (#.02)</w:t>
        </w:r>
        <w:r>
          <w:fldChar w:fldCharType="begin"/>
        </w:r>
        <w:r>
          <w:instrText xml:space="preserve"> XE “</w:instrText>
        </w:r>
        <w:r w:rsidRPr="00C1478F">
          <w:instrText>EDITED BY (#.02)</w:instrText>
        </w:r>
        <w:r>
          <w:instrText xml:space="preserve"> Field:</w:instrText>
        </w:r>
        <w:r w:rsidRPr="00322216">
          <w:instrText>XUEPCS DATA</w:instrText>
        </w:r>
        <w:r>
          <w:instrText xml:space="preserve"> (#8991.6</w:instrText>
        </w:r>
        <w:r w:rsidRPr="00B14DBC">
          <w:instrText xml:space="preserve">) </w:instrText>
        </w:r>
        <w:r>
          <w:instrText xml:space="preserve">File” </w:instrText>
        </w:r>
        <w:r>
          <w:fldChar w:fldCharType="end"/>
        </w:r>
        <w:r>
          <w:fldChar w:fldCharType="begin"/>
        </w:r>
        <w:r>
          <w:instrText xml:space="preserve"> XE “Fields:</w:instrText>
        </w:r>
        <w:r w:rsidRPr="00C1478F">
          <w:instrText>EDITED BY (#.02)</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r>
          <w:t>—This is the name of user who edited the data.</w:t>
        </w:r>
      </w:ins>
    </w:p>
    <w:p w:rsidR="00950502" w:rsidRDefault="00950502">
      <w:pPr>
        <w:numPr>
          <w:ilvl w:val="0"/>
          <w:numId w:val="118"/>
        </w:numPr>
        <w:rPr>
          <w:ins w:id="7136" w:author="Fred Perez" w:date="2019-03-22T09:25:00Z"/>
        </w:rPr>
        <w:pPrChange w:id="7137" w:author="Fred Perez" w:date="2019-03-22T09:44:00Z">
          <w:pPr>
            <w:numPr>
              <w:numId w:val="132"/>
            </w:numPr>
            <w:tabs>
              <w:tab w:val="num" w:pos="360"/>
              <w:tab w:val="num" w:pos="720"/>
            </w:tabs>
            <w:ind w:left="720" w:hanging="720"/>
          </w:pPr>
        </w:pPrChange>
      </w:pPr>
      <w:ins w:id="7138" w:author="Fred Perez" w:date="2019-03-22T09:25:00Z">
        <w:r>
          <w:t>FIELD EDITED (#.03)</w:t>
        </w:r>
        <w:r>
          <w:fldChar w:fldCharType="begin"/>
        </w:r>
        <w:r>
          <w:instrText xml:space="preserve"> XE “</w:instrText>
        </w:r>
        <w:r w:rsidRPr="00C07022">
          <w:instrText>FIELD EDITED</w:instrText>
        </w:r>
        <w:r>
          <w:instrText xml:space="preserve"> </w:instrText>
        </w:r>
        <w:r w:rsidRPr="00C07022">
          <w:instrText xml:space="preserve">(#.03) </w:instrText>
        </w:r>
        <w:r>
          <w:instrText>Field:</w:instrText>
        </w:r>
        <w:r w:rsidRPr="00322216">
          <w:instrText>XUEPCS DATA</w:instrText>
        </w:r>
        <w:r>
          <w:instrText xml:space="preserve"> (#8991.6</w:instrText>
        </w:r>
        <w:r w:rsidRPr="00B14DBC">
          <w:instrText xml:space="preserve">) </w:instrText>
        </w:r>
        <w:r>
          <w:instrText xml:space="preserve">File” </w:instrText>
        </w:r>
        <w:r>
          <w:fldChar w:fldCharType="end"/>
        </w:r>
        <w:r>
          <w:fldChar w:fldCharType="begin"/>
        </w:r>
        <w:r>
          <w:instrText xml:space="preserve"> XE “Fields:</w:instrText>
        </w:r>
        <w:r w:rsidRPr="00C07022">
          <w:instrText>FIELD EDITED (#.03)</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ins>
    </w:p>
    <w:p w:rsidR="00950502" w:rsidRDefault="00950502">
      <w:pPr>
        <w:numPr>
          <w:ilvl w:val="0"/>
          <w:numId w:val="118"/>
        </w:numPr>
        <w:rPr>
          <w:ins w:id="7139" w:author="Fred Perez" w:date="2019-03-22T09:25:00Z"/>
        </w:rPr>
        <w:pPrChange w:id="7140" w:author="Fred Perez" w:date="2019-03-22T09:44:00Z">
          <w:pPr>
            <w:numPr>
              <w:numId w:val="132"/>
            </w:numPr>
            <w:tabs>
              <w:tab w:val="num" w:pos="360"/>
              <w:tab w:val="num" w:pos="720"/>
            </w:tabs>
            <w:ind w:left="720" w:hanging="720"/>
          </w:pPr>
        </w:pPrChange>
      </w:pPr>
      <w:ins w:id="7141" w:author="Fred Perez" w:date="2019-03-22T09:25:00Z">
        <w:r>
          <w:t>ORIGINAL DATA (#.04)</w:t>
        </w:r>
        <w:r>
          <w:fldChar w:fldCharType="begin"/>
        </w:r>
        <w:r>
          <w:instrText xml:space="preserve"> XE “</w:instrText>
        </w:r>
        <w:r w:rsidRPr="00016632">
          <w:instrText>ORIGINAL DATA (#.04)</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r>
          <w:fldChar w:fldCharType="begin"/>
        </w:r>
        <w:r>
          <w:instrText xml:space="preserve"> XE “Fields:</w:instrText>
        </w:r>
        <w:r w:rsidRPr="00016632">
          <w:instrText>ORIGINAL DATA (#.04)</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ins>
    </w:p>
    <w:p w:rsidR="00950502" w:rsidRDefault="00950502">
      <w:pPr>
        <w:numPr>
          <w:ilvl w:val="0"/>
          <w:numId w:val="118"/>
        </w:numPr>
        <w:rPr>
          <w:ins w:id="7142" w:author="Fred Perez" w:date="2019-03-22T09:25:00Z"/>
        </w:rPr>
        <w:pPrChange w:id="7143" w:author="Fred Perez" w:date="2019-03-22T09:44:00Z">
          <w:pPr>
            <w:numPr>
              <w:numId w:val="132"/>
            </w:numPr>
            <w:tabs>
              <w:tab w:val="num" w:pos="360"/>
              <w:tab w:val="num" w:pos="720"/>
            </w:tabs>
            <w:ind w:left="720" w:hanging="720"/>
          </w:pPr>
        </w:pPrChange>
      </w:pPr>
      <w:ins w:id="7144" w:author="Fred Perez" w:date="2019-03-22T09:25:00Z">
        <w:r>
          <w:t>EDITED DATA (#.05)</w:t>
        </w:r>
        <w:r>
          <w:fldChar w:fldCharType="begin"/>
        </w:r>
        <w:r>
          <w:instrText xml:space="preserve"> XE “</w:instrText>
        </w:r>
        <w:r w:rsidRPr="000F2249">
          <w:instrText>EDITED DATA (#.05)</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r>
          <w:fldChar w:fldCharType="begin"/>
        </w:r>
        <w:r>
          <w:instrText xml:space="preserve"> XE “Fields:</w:instrText>
        </w:r>
        <w:r w:rsidRPr="000F2249">
          <w:instrText>EDITED DATA (#.05)</w:instrText>
        </w:r>
        <w:r>
          <w:instrText>:</w:instrText>
        </w:r>
        <w:r w:rsidRPr="00322216">
          <w:instrText>XUEPCS DATA</w:instrText>
        </w:r>
        <w:r>
          <w:instrText xml:space="preserve"> (#8991.6</w:instrText>
        </w:r>
        <w:r w:rsidRPr="00B14DBC">
          <w:instrText xml:space="preserve">) </w:instrText>
        </w:r>
        <w:r>
          <w:instrText xml:space="preserve">File” </w:instrText>
        </w:r>
        <w:r>
          <w:fldChar w:fldCharType="end"/>
        </w:r>
      </w:ins>
    </w:p>
    <w:p w:rsidR="00950502" w:rsidRDefault="00950502" w:rsidP="00950502">
      <w:pPr>
        <w:rPr>
          <w:ins w:id="7145" w:author="Fred Perez" w:date="2019-03-22T09:25:00Z"/>
          <w:lang w:eastAsia="x-none"/>
        </w:rPr>
      </w:pPr>
    </w:p>
    <w:p w:rsidR="00950502" w:rsidRDefault="00950502" w:rsidP="00950502">
      <w:pPr>
        <w:rPr>
          <w:ins w:id="7146" w:author="Fred Perez" w:date="2019-03-22T09:25:00Z"/>
        </w:rPr>
      </w:pPr>
      <w:ins w:id="7147" w:author="Fred Perez" w:date="2019-03-22T09:25:00Z">
        <w:r>
          <w:t>You can sort the data by any of the following data:</w:t>
        </w:r>
      </w:ins>
    </w:p>
    <w:p w:rsidR="00950502" w:rsidRDefault="00950502" w:rsidP="00950502">
      <w:pPr>
        <w:rPr>
          <w:ins w:id="7148" w:author="Fred Perez" w:date="2019-03-22T09:25:00Z"/>
        </w:rPr>
      </w:pPr>
    </w:p>
    <w:p w:rsidR="00950502" w:rsidRPr="003B5F21" w:rsidRDefault="00950502">
      <w:pPr>
        <w:numPr>
          <w:ilvl w:val="0"/>
          <w:numId w:val="118"/>
        </w:numPr>
        <w:rPr>
          <w:ins w:id="7149" w:author="Fred Perez" w:date="2019-03-22T09:25:00Z"/>
        </w:rPr>
        <w:pPrChange w:id="7150" w:author="Fred Perez" w:date="2019-03-22T09:44:00Z">
          <w:pPr>
            <w:numPr>
              <w:numId w:val="132"/>
            </w:numPr>
            <w:tabs>
              <w:tab w:val="num" w:pos="360"/>
              <w:tab w:val="num" w:pos="720"/>
            </w:tabs>
            <w:ind w:left="720" w:hanging="720"/>
          </w:pPr>
        </w:pPrChange>
      </w:pPr>
      <w:ins w:id="7151" w:author="Fred Perez" w:date="2019-03-22T09:25:00Z">
        <w:r>
          <w:t>Edited By t</w:t>
        </w:r>
        <w:r w:rsidRPr="003B5F21">
          <w:t>hen Date/Time</w:t>
        </w:r>
      </w:ins>
    </w:p>
    <w:p w:rsidR="00950502" w:rsidRDefault="00950502">
      <w:pPr>
        <w:numPr>
          <w:ilvl w:val="0"/>
          <w:numId w:val="118"/>
        </w:numPr>
        <w:rPr>
          <w:ins w:id="7152" w:author="Fred Perez" w:date="2019-03-22T09:25:00Z"/>
        </w:rPr>
        <w:pPrChange w:id="7153" w:author="Fred Perez" w:date="2019-03-22T09:44:00Z">
          <w:pPr>
            <w:numPr>
              <w:numId w:val="132"/>
            </w:numPr>
            <w:tabs>
              <w:tab w:val="num" w:pos="360"/>
              <w:tab w:val="num" w:pos="720"/>
            </w:tabs>
            <w:ind w:left="720" w:hanging="720"/>
          </w:pPr>
        </w:pPrChange>
      </w:pPr>
      <w:ins w:id="7154" w:author="Fred Perez" w:date="2019-03-22T09:25:00Z">
        <w:r>
          <w:t>Edited By then User Edited</w:t>
        </w:r>
      </w:ins>
    </w:p>
    <w:p w:rsidR="00950502" w:rsidRDefault="00950502">
      <w:pPr>
        <w:numPr>
          <w:ilvl w:val="0"/>
          <w:numId w:val="118"/>
        </w:numPr>
        <w:rPr>
          <w:ins w:id="7155" w:author="Fred Perez" w:date="2019-03-22T09:25:00Z"/>
        </w:rPr>
        <w:pPrChange w:id="7156" w:author="Fred Perez" w:date="2019-03-22T09:44:00Z">
          <w:pPr>
            <w:numPr>
              <w:numId w:val="132"/>
            </w:numPr>
            <w:tabs>
              <w:tab w:val="num" w:pos="360"/>
              <w:tab w:val="num" w:pos="720"/>
            </w:tabs>
            <w:ind w:left="720" w:hanging="720"/>
          </w:pPr>
        </w:pPrChange>
      </w:pPr>
      <w:ins w:id="7157" w:author="Fred Perez" w:date="2019-03-22T09:25:00Z">
        <w:r>
          <w:t>Date/Time then Edited By</w:t>
        </w:r>
      </w:ins>
    </w:p>
    <w:p w:rsidR="00950502" w:rsidRDefault="00950502">
      <w:pPr>
        <w:numPr>
          <w:ilvl w:val="0"/>
          <w:numId w:val="118"/>
        </w:numPr>
        <w:rPr>
          <w:ins w:id="7158" w:author="Fred Perez" w:date="2019-03-22T09:25:00Z"/>
        </w:rPr>
        <w:pPrChange w:id="7159" w:author="Fred Perez" w:date="2019-03-22T09:44:00Z">
          <w:pPr>
            <w:numPr>
              <w:numId w:val="132"/>
            </w:numPr>
            <w:tabs>
              <w:tab w:val="num" w:pos="360"/>
              <w:tab w:val="num" w:pos="720"/>
            </w:tabs>
            <w:ind w:left="720" w:hanging="720"/>
          </w:pPr>
        </w:pPrChange>
      </w:pPr>
      <w:ins w:id="7160" w:author="Fred Perez" w:date="2019-03-22T09:25:00Z">
        <w:r>
          <w:t>Date/Time then User Edited</w:t>
        </w:r>
      </w:ins>
    </w:p>
    <w:p w:rsidR="00950502" w:rsidRDefault="00950502">
      <w:pPr>
        <w:numPr>
          <w:ilvl w:val="0"/>
          <w:numId w:val="118"/>
        </w:numPr>
        <w:rPr>
          <w:ins w:id="7161" w:author="Fred Perez" w:date="2019-03-22T09:25:00Z"/>
        </w:rPr>
        <w:pPrChange w:id="7162" w:author="Fred Perez" w:date="2019-03-22T09:44:00Z">
          <w:pPr>
            <w:numPr>
              <w:numId w:val="132"/>
            </w:numPr>
            <w:tabs>
              <w:tab w:val="num" w:pos="360"/>
              <w:tab w:val="num" w:pos="720"/>
            </w:tabs>
            <w:ind w:left="720" w:hanging="720"/>
          </w:pPr>
        </w:pPrChange>
      </w:pPr>
      <w:ins w:id="7163" w:author="Fred Perez" w:date="2019-03-22T09:25:00Z">
        <w:r>
          <w:t>User Edited then Edited By</w:t>
        </w:r>
      </w:ins>
    </w:p>
    <w:p w:rsidR="00950502" w:rsidRDefault="00950502">
      <w:pPr>
        <w:numPr>
          <w:ilvl w:val="0"/>
          <w:numId w:val="118"/>
        </w:numPr>
        <w:rPr>
          <w:ins w:id="7164" w:author="Fred Perez" w:date="2019-03-22T09:25:00Z"/>
        </w:rPr>
        <w:pPrChange w:id="7165" w:author="Fred Perez" w:date="2019-03-22T09:44:00Z">
          <w:pPr>
            <w:numPr>
              <w:numId w:val="132"/>
            </w:numPr>
            <w:tabs>
              <w:tab w:val="num" w:pos="360"/>
              <w:tab w:val="num" w:pos="720"/>
            </w:tabs>
            <w:ind w:left="720" w:hanging="720"/>
          </w:pPr>
        </w:pPrChange>
      </w:pPr>
      <w:ins w:id="7166" w:author="Fred Perez" w:date="2019-03-22T09:25:00Z">
        <w:r>
          <w:t>User Edited then Date</w:t>
        </w:r>
      </w:ins>
    </w:p>
    <w:p w:rsidR="00950502" w:rsidRDefault="00950502" w:rsidP="00950502">
      <w:pPr>
        <w:rPr>
          <w:ins w:id="7167" w:author="Fred Perez" w:date="2019-03-22T09:25:00Z"/>
          <w:lang w:eastAsia="x-none"/>
        </w:rPr>
      </w:pPr>
    </w:p>
    <w:p w:rsidR="00950502" w:rsidRDefault="00950502" w:rsidP="00950502">
      <w:pPr>
        <w:pStyle w:val="ExampleHeading"/>
        <w:rPr>
          <w:ins w:id="7168" w:author="Fred Perez" w:date="2019-03-22T09:25:00Z"/>
        </w:rPr>
      </w:pPr>
      <w:ins w:id="7169" w:author="Fred Perez" w:date="2019-03-22T09:25:00Z">
        <w:r w:rsidRPr="00EE678B">
          <w:t xml:space="preserve">Example: </w:t>
        </w:r>
        <w:r w:rsidRPr="007B614B">
          <w:t xml:space="preserve">Print Audits for Prescriber Editing Option: Sort by Edited </w:t>
        </w:r>
        <w:r>
          <w:t>b</w:t>
        </w:r>
        <w:r w:rsidRPr="007B614B">
          <w:t xml:space="preserve">y </w:t>
        </w:r>
        <w:r>
          <w:t>T</w:t>
        </w:r>
        <w:r w:rsidRPr="007B614B">
          <w:t>hen Date/</w:t>
        </w:r>
        <w:r>
          <w:t>T</w:t>
        </w:r>
        <w:r w:rsidRPr="007B614B">
          <w:t>ime</w:t>
        </w:r>
      </w:ins>
    </w:p>
    <w:p w:rsidR="00950502" w:rsidRPr="006745EB" w:rsidRDefault="00950502" w:rsidP="00950502">
      <w:pPr>
        <w:pStyle w:val="ScreenCapture"/>
        <w:rPr>
          <w:ins w:id="7170" w:author="Fred Perez" w:date="2019-03-22T09:25:00Z"/>
          <w:sz w:val="14"/>
        </w:rPr>
      </w:pPr>
      <w:ins w:id="7171" w:author="Fred Perez" w:date="2019-03-22T09:25:00Z">
        <w:r w:rsidRPr="006745EB">
          <w:rPr>
            <w:sz w:val="14"/>
          </w:rPr>
          <w:t>Select ePCS DEA Utility Functions &lt;TEST ACCOUNT&gt; Option: 6  Print Audits for Prescriber Editing</w:t>
        </w:r>
      </w:ins>
    </w:p>
    <w:p w:rsidR="00950502" w:rsidRPr="006745EB" w:rsidRDefault="00950502" w:rsidP="00950502">
      <w:pPr>
        <w:pStyle w:val="ScreenCapture"/>
        <w:rPr>
          <w:ins w:id="7172" w:author="Fred Perez" w:date="2019-03-22T09:25:00Z"/>
          <w:sz w:val="14"/>
        </w:rPr>
      </w:pPr>
    </w:p>
    <w:p w:rsidR="00950502" w:rsidRPr="006745EB" w:rsidRDefault="00950502" w:rsidP="00950502">
      <w:pPr>
        <w:pStyle w:val="ScreenCapture"/>
        <w:rPr>
          <w:ins w:id="7173" w:author="Fred Perez" w:date="2019-03-22T09:25:00Z"/>
          <w:sz w:val="14"/>
        </w:rPr>
      </w:pPr>
      <w:ins w:id="7174" w:author="Fred Perez" w:date="2019-03-22T09:25:00Z">
        <w:r w:rsidRPr="006745EB">
          <w:rPr>
            <w:sz w:val="14"/>
          </w:rPr>
          <w:t xml:space="preserve">     Select one of the following:</w:t>
        </w:r>
      </w:ins>
    </w:p>
    <w:p w:rsidR="00950502" w:rsidRPr="006745EB" w:rsidRDefault="00950502" w:rsidP="00950502">
      <w:pPr>
        <w:pStyle w:val="ScreenCapture"/>
        <w:rPr>
          <w:ins w:id="7175" w:author="Fred Perez" w:date="2019-03-22T09:25:00Z"/>
          <w:sz w:val="14"/>
        </w:rPr>
      </w:pPr>
    </w:p>
    <w:p w:rsidR="00950502" w:rsidRPr="006745EB" w:rsidRDefault="00950502" w:rsidP="00950502">
      <w:pPr>
        <w:pStyle w:val="ScreenCapture"/>
        <w:rPr>
          <w:ins w:id="7176" w:author="Fred Perez" w:date="2019-03-22T09:25:00Z"/>
          <w:sz w:val="14"/>
        </w:rPr>
      </w:pPr>
      <w:ins w:id="7177" w:author="Fred Perez" w:date="2019-03-22T09:25:00Z">
        <w:r w:rsidRPr="006745EB">
          <w:rPr>
            <w:sz w:val="14"/>
          </w:rPr>
          <w:t xml:space="preserve">          1         Sort by Edited By then Date/time</w:t>
        </w:r>
      </w:ins>
    </w:p>
    <w:p w:rsidR="00950502" w:rsidRPr="006745EB" w:rsidRDefault="00950502" w:rsidP="00950502">
      <w:pPr>
        <w:pStyle w:val="ScreenCapture"/>
        <w:rPr>
          <w:ins w:id="7178" w:author="Fred Perez" w:date="2019-03-22T09:25:00Z"/>
          <w:sz w:val="14"/>
        </w:rPr>
      </w:pPr>
      <w:ins w:id="7179" w:author="Fred Perez" w:date="2019-03-22T09:25:00Z">
        <w:r w:rsidRPr="006745EB">
          <w:rPr>
            <w:sz w:val="14"/>
          </w:rPr>
          <w:t xml:space="preserve">          2         Sort by Edited By then User Edited</w:t>
        </w:r>
      </w:ins>
    </w:p>
    <w:p w:rsidR="00950502" w:rsidRPr="006745EB" w:rsidRDefault="00950502" w:rsidP="00950502">
      <w:pPr>
        <w:pStyle w:val="ScreenCapture"/>
        <w:rPr>
          <w:ins w:id="7180" w:author="Fred Perez" w:date="2019-03-22T09:25:00Z"/>
          <w:sz w:val="14"/>
        </w:rPr>
      </w:pPr>
      <w:ins w:id="7181" w:author="Fred Perez" w:date="2019-03-22T09:25:00Z">
        <w:r w:rsidRPr="006745EB">
          <w:rPr>
            <w:sz w:val="14"/>
          </w:rPr>
          <w:t xml:space="preserve">          3         Sort by Date/time then Edited By</w:t>
        </w:r>
      </w:ins>
    </w:p>
    <w:p w:rsidR="00950502" w:rsidRPr="006745EB" w:rsidRDefault="00950502" w:rsidP="00950502">
      <w:pPr>
        <w:pStyle w:val="ScreenCapture"/>
        <w:rPr>
          <w:ins w:id="7182" w:author="Fred Perez" w:date="2019-03-22T09:25:00Z"/>
          <w:sz w:val="14"/>
        </w:rPr>
      </w:pPr>
      <w:ins w:id="7183" w:author="Fred Perez" w:date="2019-03-22T09:25:00Z">
        <w:r w:rsidRPr="006745EB">
          <w:rPr>
            <w:sz w:val="14"/>
          </w:rPr>
          <w:t xml:space="preserve">          4         Sort by Date/time then User Edited</w:t>
        </w:r>
      </w:ins>
    </w:p>
    <w:p w:rsidR="00950502" w:rsidRPr="006745EB" w:rsidRDefault="00950502" w:rsidP="00950502">
      <w:pPr>
        <w:pStyle w:val="ScreenCapture"/>
        <w:rPr>
          <w:ins w:id="7184" w:author="Fred Perez" w:date="2019-03-22T09:25:00Z"/>
          <w:sz w:val="14"/>
        </w:rPr>
      </w:pPr>
      <w:ins w:id="7185" w:author="Fred Perez" w:date="2019-03-22T09:25:00Z">
        <w:r w:rsidRPr="006745EB">
          <w:rPr>
            <w:sz w:val="14"/>
          </w:rPr>
          <w:t xml:space="preserve">          5         Sort by User Edited then Edited By</w:t>
        </w:r>
      </w:ins>
    </w:p>
    <w:p w:rsidR="00950502" w:rsidRPr="006745EB" w:rsidRDefault="00950502" w:rsidP="00950502">
      <w:pPr>
        <w:pStyle w:val="ScreenCapture"/>
        <w:rPr>
          <w:ins w:id="7186" w:author="Fred Perez" w:date="2019-03-22T09:25:00Z"/>
          <w:sz w:val="14"/>
        </w:rPr>
      </w:pPr>
      <w:ins w:id="7187" w:author="Fred Perez" w:date="2019-03-22T09:25:00Z">
        <w:r w:rsidRPr="006745EB">
          <w:rPr>
            <w:sz w:val="14"/>
          </w:rPr>
          <w:t xml:space="preserve">          6         Sort by User Edited then Date</w:t>
        </w:r>
      </w:ins>
    </w:p>
    <w:p w:rsidR="00950502" w:rsidRPr="006745EB" w:rsidRDefault="00950502" w:rsidP="00950502">
      <w:pPr>
        <w:pStyle w:val="ScreenCapture"/>
        <w:rPr>
          <w:ins w:id="7188" w:author="Fred Perez" w:date="2019-03-22T09:25:00Z"/>
          <w:sz w:val="14"/>
        </w:rPr>
      </w:pPr>
    </w:p>
    <w:p w:rsidR="00950502" w:rsidRPr="006745EB" w:rsidRDefault="00950502" w:rsidP="00950502">
      <w:pPr>
        <w:pStyle w:val="ScreenCapture"/>
        <w:rPr>
          <w:ins w:id="7189" w:author="Fred Perez" w:date="2019-03-22T09:25:00Z"/>
          <w:sz w:val="14"/>
        </w:rPr>
      </w:pPr>
      <w:ins w:id="7190" w:author="Fred Perez" w:date="2019-03-22T09:25:00Z">
        <w:r w:rsidRPr="006745EB">
          <w:rPr>
            <w:sz w:val="14"/>
          </w:rPr>
          <w:t>SORT BY: 1  Sort by Edited By then Date/time</w:t>
        </w:r>
      </w:ins>
    </w:p>
    <w:p w:rsidR="00950502" w:rsidRPr="006745EB" w:rsidRDefault="00950502" w:rsidP="00950502">
      <w:pPr>
        <w:pStyle w:val="ScreenCapture"/>
        <w:rPr>
          <w:ins w:id="7191" w:author="Fred Perez" w:date="2019-03-22T09:25:00Z"/>
          <w:sz w:val="14"/>
        </w:rPr>
      </w:pPr>
      <w:ins w:id="7192" w:author="Fred Perez" w:date="2019-03-22T09:25:00Z">
        <w:r w:rsidRPr="006745EB">
          <w:rPr>
            <w:sz w:val="14"/>
          </w:rPr>
          <w:t xml:space="preserve">Start with EDITED BY: FIRST// </w:t>
        </w:r>
      </w:ins>
    </w:p>
    <w:p w:rsidR="00950502" w:rsidRPr="006745EB" w:rsidRDefault="00950502" w:rsidP="00950502">
      <w:pPr>
        <w:pStyle w:val="ScreenCapture"/>
        <w:rPr>
          <w:ins w:id="7193" w:author="Fred Perez" w:date="2019-03-22T09:25:00Z"/>
          <w:sz w:val="14"/>
        </w:rPr>
      </w:pPr>
      <w:ins w:id="7194" w:author="Fred Perez" w:date="2019-03-22T09:25:00Z">
        <w:r w:rsidRPr="006745EB">
          <w:rPr>
            <w:sz w:val="14"/>
          </w:rPr>
          <w:t xml:space="preserve">  Start with DATE/TIME EDITED: FIRST// </w:t>
        </w:r>
      </w:ins>
    </w:p>
    <w:p w:rsidR="00950502" w:rsidRPr="006745EB" w:rsidRDefault="00950502" w:rsidP="00950502">
      <w:pPr>
        <w:pStyle w:val="ScreenCapture"/>
        <w:rPr>
          <w:ins w:id="7195" w:author="Fred Perez" w:date="2019-03-22T09:25:00Z"/>
          <w:sz w:val="14"/>
        </w:rPr>
      </w:pPr>
      <w:ins w:id="7196" w:author="Fred Perez" w:date="2019-03-22T09:25:00Z">
        <w:r w:rsidRPr="006745EB">
          <w:rPr>
            <w:sz w:val="14"/>
          </w:rPr>
          <w:t xml:space="preserve">    Start with NAME: FIRST// </w:t>
        </w:r>
      </w:ins>
    </w:p>
    <w:p w:rsidR="00950502" w:rsidRPr="006745EB" w:rsidRDefault="00950502" w:rsidP="00950502">
      <w:pPr>
        <w:pStyle w:val="ScreenCapture"/>
        <w:rPr>
          <w:ins w:id="7197" w:author="Fred Perez" w:date="2019-03-22T09:25:00Z"/>
          <w:sz w:val="14"/>
        </w:rPr>
      </w:pPr>
      <w:ins w:id="7198" w:author="Fred Perez" w:date="2019-03-22T09:25:00Z">
        <w:r w:rsidRPr="006745EB">
          <w:rPr>
            <w:sz w:val="14"/>
          </w:rPr>
          <w:t>DEVICE: ;132;9999  HOME  (CRT)</w:t>
        </w:r>
      </w:ins>
    </w:p>
    <w:p w:rsidR="00950502" w:rsidRPr="006745EB" w:rsidRDefault="00950502" w:rsidP="00950502">
      <w:pPr>
        <w:pStyle w:val="ScreenCapture"/>
        <w:rPr>
          <w:ins w:id="7199" w:author="Fred Perez" w:date="2019-03-22T09:25:00Z"/>
          <w:sz w:val="14"/>
        </w:rPr>
      </w:pPr>
    </w:p>
    <w:p w:rsidR="00950502" w:rsidRPr="006745EB" w:rsidRDefault="00950502" w:rsidP="00950502">
      <w:pPr>
        <w:pStyle w:val="ScreenCapture"/>
        <w:rPr>
          <w:ins w:id="7200" w:author="Fred Perez" w:date="2019-03-22T09:25:00Z"/>
          <w:sz w:val="14"/>
        </w:rPr>
      </w:pPr>
      <w:ins w:id="7201" w:author="Fred Perez" w:date="2019-03-22T09:25:00Z">
        <w:r w:rsidRPr="006745EB">
          <w:rPr>
            <w:sz w:val="14"/>
          </w:rPr>
          <w:t>...SORRY, HOLD ON...</w:t>
        </w:r>
      </w:ins>
    </w:p>
    <w:p w:rsidR="00950502" w:rsidRPr="006745EB" w:rsidRDefault="00950502" w:rsidP="00950502">
      <w:pPr>
        <w:pStyle w:val="ScreenCapture"/>
        <w:rPr>
          <w:ins w:id="7202" w:author="Fred Perez" w:date="2019-03-22T09:25:00Z"/>
          <w:sz w:val="14"/>
        </w:rPr>
      </w:pPr>
    </w:p>
    <w:p w:rsidR="00950502" w:rsidRPr="006745EB" w:rsidRDefault="00950502" w:rsidP="00950502">
      <w:pPr>
        <w:pStyle w:val="ScreenCapture"/>
        <w:rPr>
          <w:ins w:id="7203" w:author="Fred Perez" w:date="2019-03-22T09:25:00Z"/>
          <w:sz w:val="14"/>
        </w:rPr>
      </w:pPr>
      <w:ins w:id="7204" w:author="Fred Perez" w:date="2019-03-22T09:25:00Z">
        <w:r w:rsidRPr="006745EB">
          <w:rPr>
            <w:sz w:val="14"/>
          </w:rPr>
          <w:t>XUEPCS DATA List                                                                                         MAR 21, 2019@10:33   PAGE 1</w:t>
        </w:r>
      </w:ins>
    </w:p>
    <w:p w:rsidR="00950502" w:rsidRPr="006745EB" w:rsidRDefault="00950502" w:rsidP="00950502">
      <w:pPr>
        <w:pStyle w:val="ScreenCapture"/>
        <w:rPr>
          <w:ins w:id="7205" w:author="Fred Perez" w:date="2019-03-22T09:25:00Z"/>
          <w:sz w:val="14"/>
        </w:rPr>
      </w:pPr>
      <w:ins w:id="7206" w:author="Fred Perez" w:date="2019-03-22T09:25:00Z">
        <w:r w:rsidRPr="006745EB">
          <w:rPr>
            <w:sz w:val="14"/>
          </w:rPr>
          <w:t xml:space="preserve">                                                                                              FIELD</w:t>
        </w:r>
      </w:ins>
    </w:p>
    <w:p w:rsidR="00950502" w:rsidRPr="006745EB" w:rsidRDefault="00950502" w:rsidP="00950502">
      <w:pPr>
        <w:pStyle w:val="ScreenCapture"/>
        <w:rPr>
          <w:ins w:id="7207" w:author="Fred Perez" w:date="2019-03-22T09:25:00Z"/>
          <w:sz w:val="14"/>
        </w:rPr>
      </w:pPr>
      <w:ins w:id="7208" w:author="Fred Perez" w:date="2019-03-22T09:25:00Z">
        <w:r w:rsidRPr="006745EB">
          <w:rPr>
            <w:sz w:val="14"/>
          </w:rPr>
          <w:t>DATE/TIME EDITED    NAME                                 EDITED BY                            EDITED</w:t>
        </w:r>
      </w:ins>
    </w:p>
    <w:p w:rsidR="00950502" w:rsidRPr="006745EB" w:rsidRDefault="00950502" w:rsidP="00950502">
      <w:pPr>
        <w:pStyle w:val="ScreenCapture"/>
        <w:rPr>
          <w:ins w:id="7209" w:author="Fred Perez" w:date="2019-03-22T09:25:00Z"/>
          <w:sz w:val="14"/>
        </w:rPr>
      </w:pPr>
      <w:ins w:id="7210" w:author="Fred Perez" w:date="2019-03-22T09:25:00Z">
        <w:r w:rsidRPr="006745EB">
          <w:rPr>
            <w:sz w:val="14"/>
          </w:rPr>
          <w:t xml:space="preserve">  ORIGINAL DATA                                       EDITED DATA</w:t>
        </w:r>
      </w:ins>
    </w:p>
    <w:p w:rsidR="00950502" w:rsidRPr="006745EB" w:rsidRDefault="00950502" w:rsidP="00950502">
      <w:pPr>
        <w:pStyle w:val="ScreenCapture"/>
        <w:rPr>
          <w:ins w:id="7211" w:author="Fred Perez" w:date="2019-03-22T09:25:00Z"/>
          <w:sz w:val="14"/>
        </w:rPr>
      </w:pPr>
      <w:ins w:id="7212" w:author="Fred Perez" w:date="2019-03-22T09:25:00Z">
        <w:r w:rsidRPr="006745EB">
          <w:rPr>
            <w:sz w:val="14"/>
          </w:rPr>
          <w:t>------------------------------------------------------------------------------------------------------------------------------------</w:t>
        </w:r>
      </w:ins>
    </w:p>
    <w:p w:rsidR="00950502" w:rsidRPr="006745EB" w:rsidRDefault="00950502" w:rsidP="00950502">
      <w:pPr>
        <w:pStyle w:val="ScreenCapture"/>
        <w:rPr>
          <w:ins w:id="7213" w:author="Fred Perez" w:date="2019-03-22T09:25:00Z"/>
          <w:sz w:val="14"/>
        </w:rPr>
      </w:pPr>
    </w:p>
    <w:p w:rsidR="00950502" w:rsidRPr="006745EB" w:rsidRDefault="00950502" w:rsidP="00950502">
      <w:pPr>
        <w:pStyle w:val="ScreenCapture"/>
        <w:rPr>
          <w:ins w:id="7214" w:author="Fred Perez" w:date="2019-03-22T09:25:00Z"/>
          <w:sz w:val="14"/>
        </w:rPr>
      </w:pPr>
      <w:ins w:id="7215" w:author="Fred Perez" w:date="2019-03-22T09:25:00Z">
        <w:r w:rsidRPr="006745EB">
          <w:rPr>
            <w:sz w:val="14"/>
          </w:rPr>
          <w:t xml:space="preserve">JUN 14,2018@12:37   </w:t>
        </w:r>
        <w:r>
          <w:rPr>
            <w:sz w:val="14"/>
            <w:lang w:val="en-US"/>
          </w:rPr>
          <w:t xml:space="preserve">AUSTIN,MILES   </w:t>
        </w:r>
        <w:r w:rsidRPr="006745EB">
          <w:rPr>
            <w:sz w:val="14"/>
          </w:rPr>
          <w:t xml:space="preserve">                      </w:t>
        </w:r>
        <w:r>
          <w:rPr>
            <w:sz w:val="14"/>
          </w:rPr>
          <w:t>ANDERSON,MARK H</w:t>
        </w:r>
        <w:r w:rsidRPr="006745EB">
          <w:rPr>
            <w:sz w:val="14"/>
          </w:rPr>
          <w:t xml:space="preserve">                      55.6</w:t>
        </w:r>
      </w:ins>
    </w:p>
    <w:p w:rsidR="00950502" w:rsidRPr="006745EB" w:rsidRDefault="00950502" w:rsidP="00950502">
      <w:pPr>
        <w:pStyle w:val="ScreenCapture"/>
        <w:rPr>
          <w:ins w:id="7216" w:author="Fred Perez" w:date="2019-03-22T09:25:00Z"/>
          <w:sz w:val="14"/>
        </w:rPr>
      </w:pPr>
      <w:ins w:id="7217" w:author="Fred Perez" w:date="2019-03-22T09:25:00Z">
        <w:r w:rsidRPr="006745EB">
          <w:rPr>
            <w:sz w:val="14"/>
          </w:rPr>
          <w:t xml:space="preserve">  1                                                   0</w:t>
        </w:r>
      </w:ins>
    </w:p>
    <w:p w:rsidR="00950502" w:rsidRPr="006745EB" w:rsidRDefault="00950502" w:rsidP="00950502">
      <w:pPr>
        <w:pStyle w:val="ScreenCapture"/>
        <w:rPr>
          <w:ins w:id="7218" w:author="Fred Perez" w:date="2019-03-22T09:25:00Z"/>
          <w:sz w:val="14"/>
        </w:rPr>
      </w:pPr>
      <w:ins w:id="7219" w:author="Fred Perez" w:date="2019-03-22T09:25:00Z">
        <w:r w:rsidRPr="006745EB">
          <w:rPr>
            <w:sz w:val="14"/>
          </w:rPr>
          <w:t xml:space="preserve">JUN 14,2018@12:37   </w:t>
        </w:r>
        <w:r>
          <w:rPr>
            <w:sz w:val="14"/>
            <w:lang w:val="en-US"/>
          </w:rPr>
          <w:t xml:space="preserve">SMITH,JOHN     </w:t>
        </w:r>
        <w:r w:rsidRPr="006745EB">
          <w:rPr>
            <w:sz w:val="14"/>
          </w:rPr>
          <w:t xml:space="preserve">                      </w:t>
        </w:r>
        <w:r>
          <w:rPr>
            <w:sz w:val="14"/>
          </w:rPr>
          <w:t>ANDERSON,MARK H</w:t>
        </w:r>
        <w:r w:rsidRPr="006745EB">
          <w:rPr>
            <w:sz w:val="14"/>
          </w:rPr>
          <w:t xml:space="preserve">                      55.1</w:t>
        </w:r>
      </w:ins>
    </w:p>
    <w:p w:rsidR="00950502" w:rsidRPr="006745EB" w:rsidRDefault="00950502" w:rsidP="00950502">
      <w:pPr>
        <w:pStyle w:val="ScreenCapture"/>
        <w:rPr>
          <w:ins w:id="7220" w:author="Fred Perez" w:date="2019-03-22T09:25:00Z"/>
          <w:sz w:val="14"/>
        </w:rPr>
      </w:pPr>
      <w:ins w:id="7221" w:author="Fred Perez" w:date="2019-03-22T09:25:00Z">
        <w:r w:rsidRPr="006745EB">
          <w:rPr>
            <w:sz w:val="14"/>
          </w:rPr>
          <w:t xml:space="preserve">  1                                                   0</w:t>
        </w:r>
      </w:ins>
    </w:p>
    <w:p w:rsidR="00950502" w:rsidRPr="006745EB" w:rsidRDefault="00950502" w:rsidP="00950502">
      <w:pPr>
        <w:pStyle w:val="ScreenCapture"/>
        <w:rPr>
          <w:ins w:id="7222" w:author="Fred Perez" w:date="2019-03-22T09:25:00Z"/>
          <w:sz w:val="14"/>
        </w:rPr>
      </w:pPr>
      <w:ins w:id="7223" w:author="Fred Perez" w:date="2019-03-22T09:25:00Z">
        <w:r w:rsidRPr="006745EB">
          <w:rPr>
            <w:sz w:val="14"/>
          </w:rPr>
          <w:t xml:space="preserve">JUN 14,2018@12:40   </w:t>
        </w:r>
        <w:r>
          <w:rPr>
            <w:sz w:val="14"/>
            <w:lang w:val="en-US"/>
          </w:rPr>
          <w:t xml:space="preserve">SHORES,DERRICK </w:t>
        </w:r>
        <w:r w:rsidRPr="006745EB">
          <w:rPr>
            <w:sz w:val="14"/>
          </w:rPr>
          <w:t xml:space="preserve">                      </w:t>
        </w:r>
        <w:r>
          <w:rPr>
            <w:sz w:val="14"/>
          </w:rPr>
          <w:t>ANDERSON,MARK H</w:t>
        </w:r>
        <w:r w:rsidRPr="006745EB">
          <w:rPr>
            <w:sz w:val="14"/>
          </w:rPr>
          <w:t xml:space="preserve">                      55.1</w:t>
        </w:r>
      </w:ins>
    </w:p>
    <w:p w:rsidR="00950502" w:rsidRPr="006745EB" w:rsidRDefault="00950502" w:rsidP="00950502">
      <w:pPr>
        <w:pStyle w:val="ScreenCapture"/>
        <w:rPr>
          <w:ins w:id="7224" w:author="Fred Perez" w:date="2019-03-22T09:25:00Z"/>
          <w:sz w:val="14"/>
        </w:rPr>
      </w:pPr>
      <w:ins w:id="7225" w:author="Fred Perez" w:date="2019-03-22T09:25:00Z">
        <w:r w:rsidRPr="006745EB">
          <w:rPr>
            <w:sz w:val="14"/>
          </w:rPr>
          <w:t xml:space="preserve">  0                                                   1</w:t>
        </w:r>
      </w:ins>
    </w:p>
    <w:p w:rsidR="00950502" w:rsidRPr="006745EB" w:rsidRDefault="00950502" w:rsidP="00950502">
      <w:pPr>
        <w:pStyle w:val="ScreenCapture"/>
        <w:rPr>
          <w:ins w:id="7226" w:author="Fred Perez" w:date="2019-03-22T09:25:00Z"/>
          <w:sz w:val="14"/>
        </w:rPr>
      </w:pPr>
      <w:ins w:id="7227" w:author="Fred Perez" w:date="2019-03-22T09:25:00Z">
        <w:r w:rsidRPr="006745EB">
          <w:rPr>
            <w:sz w:val="14"/>
          </w:rPr>
          <w:t xml:space="preserve">JUN 14,2018@12:40   </w:t>
        </w:r>
        <w:r>
          <w:rPr>
            <w:sz w:val="14"/>
            <w:lang w:val="en-US"/>
          </w:rPr>
          <w:t xml:space="preserve">PETERSON,BRUCE  </w:t>
        </w:r>
        <w:r w:rsidRPr="006745EB">
          <w:rPr>
            <w:sz w:val="14"/>
          </w:rPr>
          <w:t xml:space="preserve">                     </w:t>
        </w:r>
        <w:r>
          <w:rPr>
            <w:sz w:val="14"/>
          </w:rPr>
          <w:t>ANDERSON,MARK H</w:t>
        </w:r>
        <w:r w:rsidRPr="006745EB">
          <w:rPr>
            <w:sz w:val="14"/>
          </w:rPr>
          <w:t xml:space="preserve">                      55.1</w:t>
        </w:r>
      </w:ins>
    </w:p>
    <w:p w:rsidR="00950502" w:rsidRPr="006745EB" w:rsidRDefault="00950502" w:rsidP="00950502">
      <w:pPr>
        <w:pStyle w:val="ScreenCapture"/>
        <w:rPr>
          <w:ins w:id="7228" w:author="Fred Perez" w:date="2019-03-22T09:25:00Z"/>
          <w:sz w:val="14"/>
        </w:rPr>
      </w:pPr>
      <w:ins w:id="7229" w:author="Fred Perez" w:date="2019-03-22T09:25:00Z">
        <w:r w:rsidRPr="006745EB">
          <w:rPr>
            <w:sz w:val="14"/>
          </w:rPr>
          <w:t xml:space="preserve">  0                                                   1</w:t>
        </w:r>
      </w:ins>
    </w:p>
    <w:p w:rsidR="00950502" w:rsidRPr="006745EB" w:rsidRDefault="00950502" w:rsidP="00950502">
      <w:pPr>
        <w:pStyle w:val="ScreenCapture"/>
        <w:rPr>
          <w:ins w:id="7230" w:author="Fred Perez" w:date="2019-03-22T09:25:00Z"/>
          <w:sz w:val="14"/>
        </w:rPr>
      </w:pPr>
      <w:ins w:id="7231" w:author="Fred Perez" w:date="2019-03-22T09:25:00Z">
        <w:r w:rsidRPr="006745EB">
          <w:rPr>
            <w:sz w:val="14"/>
          </w:rPr>
          <w:t xml:space="preserve">JUN 14,2018@12:43   </w:t>
        </w:r>
        <w:r>
          <w:rPr>
            <w:sz w:val="14"/>
            <w:lang w:val="en-US"/>
          </w:rPr>
          <w:t xml:space="preserve">PAULSON,BRIAN  </w:t>
        </w:r>
        <w:r w:rsidRPr="006745EB">
          <w:rPr>
            <w:sz w:val="14"/>
          </w:rPr>
          <w:t xml:space="preserve">                      </w:t>
        </w:r>
        <w:r>
          <w:rPr>
            <w:sz w:val="14"/>
          </w:rPr>
          <w:t>ANDERSON,MARK H</w:t>
        </w:r>
        <w:r w:rsidRPr="006745EB">
          <w:rPr>
            <w:sz w:val="14"/>
          </w:rPr>
          <w:t xml:space="preserve">                      747.44</w:t>
        </w:r>
      </w:ins>
    </w:p>
    <w:p w:rsidR="00950502" w:rsidRPr="006745EB" w:rsidRDefault="00950502" w:rsidP="00950502">
      <w:pPr>
        <w:pStyle w:val="ScreenCapture"/>
        <w:rPr>
          <w:ins w:id="7232" w:author="Fred Perez" w:date="2019-03-22T09:25:00Z"/>
          <w:sz w:val="14"/>
        </w:rPr>
      </w:pPr>
      <w:ins w:id="7233" w:author="Fred Perez" w:date="2019-03-22T09:25:00Z">
        <w:r w:rsidRPr="006745EB">
          <w:rPr>
            <w:sz w:val="14"/>
          </w:rPr>
          <w:t xml:space="preserve">  MAY 31,2019                                         MAY 31,2020</w:t>
        </w:r>
      </w:ins>
    </w:p>
    <w:p w:rsidR="00950502" w:rsidRDefault="00950502" w:rsidP="00950502">
      <w:pPr>
        <w:pStyle w:val="ExampleHeading"/>
        <w:rPr>
          <w:ins w:id="7234" w:author="Fred Perez" w:date="2019-03-22T09:25:00Z"/>
          <w:lang w:eastAsia="x-none"/>
        </w:rPr>
      </w:pPr>
    </w:p>
    <w:p w:rsidR="00950502" w:rsidRDefault="00950502" w:rsidP="00950502">
      <w:pPr>
        <w:pStyle w:val="Heading3"/>
        <w:rPr>
          <w:ins w:id="7235" w:author="Fred Perez" w:date="2019-03-22T09:25:00Z"/>
        </w:rPr>
      </w:pPr>
      <w:bookmarkStart w:id="7236" w:name="_Toc4140605"/>
      <w:bookmarkStart w:id="7237" w:name="_Toc3272218"/>
      <w:ins w:id="7238" w:author="Fred Perez" w:date="2019-03-22T09:25:00Z">
        <w:r>
          <w:rPr>
            <w:lang w:val="en-US"/>
          </w:rPr>
          <w:t xml:space="preserve">Option 7: </w:t>
        </w:r>
        <w:r w:rsidRPr="00DA0971">
          <w:t>Changes to DEA Prescribing Privileges Report</w:t>
        </w:r>
        <w:bookmarkEnd w:id="7236"/>
      </w:ins>
    </w:p>
    <w:p w:rsidR="00950502" w:rsidRDefault="00950502" w:rsidP="00950502">
      <w:pPr>
        <w:rPr>
          <w:ins w:id="7239" w:author="Fred Perez" w:date="2019-03-22T09:25:00Z"/>
          <w:lang w:val="x-none" w:eastAsia="x-none"/>
        </w:rPr>
      </w:pPr>
    </w:p>
    <w:p w:rsidR="00950502" w:rsidRDefault="00950502" w:rsidP="00950502">
      <w:pPr>
        <w:rPr>
          <w:ins w:id="7240" w:author="Fred Perez" w:date="2019-03-22T09:25:00Z"/>
          <w:lang w:eastAsia="x-none"/>
        </w:rPr>
      </w:pPr>
      <w:ins w:id="7241" w:author="Fred Perez" w:date="2019-03-22T09:25:00Z">
        <w:r>
          <w:rPr>
            <w:lang w:eastAsia="x-none"/>
          </w:rPr>
          <w:t>This is an on-demand report option that will print the setting or change to DEA prescribing privileges related to issuance of Controlled Substance prescriptionS. It will prompt for a date range and will print data that has been modified. The data is retrieved from the XUEPCS DATA file (#8991.6).</w:t>
        </w:r>
      </w:ins>
    </w:p>
    <w:p w:rsidR="00950502" w:rsidRDefault="00950502" w:rsidP="00950502">
      <w:pPr>
        <w:rPr>
          <w:ins w:id="7242" w:author="Fred Perez" w:date="2019-03-22T09:25:00Z"/>
          <w:lang w:val="x-none" w:eastAsia="x-none"/>
        </w:rPr>
      </w:pPr>
    </w:p>
    <w:p w:rsidR="00950502" w:rsidRPr="00DA0971" w:rsidRDefault="00950502" w:rsidP="00950502">
      <w:pPr>
        <w:pStyle w:val="ExampleHeading"/>
        <w:rPr>
          <w:ins w:id="7243" w:author="Fred Perez" w:date="2019-03-22T09:25:00Z"/>
        </w:rPr>
      </w:pPr>
      <w:ins w:id="7244" w:author="Fred Perez" w:date="2019-03-22T09:25:00Z">
        <w:r w:rsidRPr="00EE678B">
          <w:t xml:space="preserve">Example: </w:t>
        </w:r>
        <w:r w:rsidRPr="00DA0971">
          <w:t>Changes to DEA Prescribing Privileges Report</w:t>
        </w:r>
        <w:r>
          <w:t xml:space="preserve"> Option</w:t>
        </w:r>
      </w:ins>
    </w:p>
    <w:p w:rsidR="00950502" w:rsidRDefault="00950502" w:rsidP="00950502">
      <w:pPr>
        <w:pStyle w:val="ScreenCapture"/>
        <w:rPr>
          <w:ins w:id="7245" w:author="Fred Perez" w:date="2019-03-22T09:25:00Z"/>
        </w:rPr>
      </w:pPr>
      <w:ins w:id="7246" w:author="Fred Perez" w:date="2019-03-22T09:25:00Z">
        <w:r>
          <w:t>Select ePCS DEA Utility Functions &lt;TEST ACCOUNT&gt; Option: 7  Changes to DEA Presc</w:t>
        </w:r>
      </w:ins>
    </w:p>
    <w:p w:rsidR="00950502" w:rsidRDefault="00950502" w:rsidP="00950502">
      <w:pPr>
        <w:pStyle w:val="ScreenCapture"/>
        <w:rPr>
          <w:ins w:id="7247" w:author="Fred Perez" w:date="2019-03-22T09:25:00Z"/>
        </w:rPr>
      </w:pPr>
      <w:ins w:id="7248" w:author="Fred Perez" w:date="2019-03-22T09:25:00Z">
        <w:r>
          <w:t>ribing Privileges Report</w:t>
        </w:r>
      </w:ins>
    </w:p>
    <w:p w:rsidR="00950502" w:rsidRDefault="00950502" w:rsidP="00950502">
      <w:pPr>
        <w:pStyle w:val="ScreenCapture"/>
        <w:rPr>
          <w:ins w:id="7249" w:author="Fred Perez" w:date="2019-03-22T09:25:00Z"/>
        </w:rPr>
      </w:pPr>
    </w:p>
    <w:p w:rsidR="00950502" w:rsidRDefault="00950502" w:rsidP="00950502">
      <w:pPr>
        <w:pStyle w:val="ScreenCapture"/>
        <w:rPr>
          <w:ins w:id="7250" w:author="Fred Perez" w:date="2019-03-22T09:25:00Z"/>
        </w:rPr>
      </w:pPr>
      <w:ins w:id="7251" w:author="Fred Perez" w:date="2019-03-22T09:25:00Z">
        <w:r>
          <w:t>Beginning Date: t-30  (FEB 19, 2019)</w:t>
        </w:r>
      </w:ins>
    </w:p>
    <w:p w:rsidR="00950502" w:rsidRDefault="00950502" w:rsidP="00950502">
      <w:pPr>
        <w:pStyle w:val="ScreenCapture"/>
        <w:rPr>
          <w:ins w:id="7252" w:author="Fred Perez" w:date="2019-03-22T09:25:00Z"/>
        </w:rPr>
      </w:pPr>
    </w:p>
    <w:p w:rsidR="00950502" w:rsidRDefault="00950502" w:rsidP="00950502">
      <w:pPr>
        <w:pStyle w:val="ScreenCapture"/>
        <w:rPr>
          <w:ins w:id="7253" w:author="Fred Perez" w:date="2019-03-22T09:25:00Z"/>
        </w:rPr>
      </w:pPr>
      <w:ins w:id="7254" w:author="Fred Perez" w:date="2019-03-22T09:25:00Z">
        <w:r>
          <w:t>Ending Date: t  (MAR 21, 2019)</w:t>
        </w:r>
      </w:ins>
    </w:p>
    <w:p w:rsidR="00950502" w:rsidRDefault="00950502" w:rsidP="00950502">
      <w:pPr>
        <w:pStyle w:val="ScreenCapture"/>
        <w:rPr>
          <w:ins w:id="7255" w:author="Fred Perez" w:date="2019-03-22T09:25:00Z"/>
        </w:rPr>
      </w:pPr>
      <w:ins w:id="7256" w:author="Fred Perez" w:date="2019-03-22T09:25:00Z">
        <w:r>
          <w:t>DEVICE: HOME// ;132;9999  HOME  (CRT)</w:t>
        </w:r>
      </w:ins>
    </w:p>
    <w:p w:rsidR="00950502" w:rsidRDefault="00950502" w:rsidP="00950502">
      <w:pPr>
        <w:pStyle w:val="ScreenCapture"/>
        <w:rPr>
          <w:ins w:id="7257" w:author="Fred Perez" w:date="2019-03-22T09:25:00Z"/>
        </w:rPr>
      </w:pPr>
    </w:p>
    <w:p w:rsidR="00950502" w:rsidRDefault="00950502" w:rsidP="00950502">
      <w:pPr>
        <w:pStyle w:val="ScreenCapture"/>
        <w:rPr>
          <w:ins w:id="7258" w:author="Fred Perez" w:date="2019-03-22T09:25:00Z"/>
        </w:rPr>
      </w:pPr>
      <w:ins w:id="7259" w:author="Fred Perez" w:date="2019-03-22T09:25:00Z">
        <w:r>
          <w:t xml:space="preserve">                SETTING OR CHANGES TO DEA PRESCRIBING PRIVILEGES</w:t>
        </w:r>
      </w:ins>
    </w:p>
    <w:p w:rsidR="00950502" w:rsidRDefault="00950502" w:rsidP="00950502">
      <w:pPr>
        <w:pStyle w:val="ScreenCapture"/>
        <w:rPr>
          <w:ins w:id="7260" w:author="Fred Perez" w:date="2019-03-22T09:25:00Z"/>
        </w:rPr>
      </w:pPr>
      <w:ins w:id="7261" w:author="Fred Perez" w:date="2019-03-22T09:25:00Z">
        <w:r>
          <w:t>For the Period: FEB 19,2019 to MAR 21,2019     Run Date: MAR 21,2019    Page 1</w:t>
        </w:r>
      </w:ins>
    </w:p>
    <w:p w:rsidR="00950502" w:rsidRDefault="00950502" w:rsidP="00950502">
      <w:pPr>
        <w:pStyle w:val="ScreenCapture"/>
        <w:rPr>
          <w:ins w:id="7262" w:author="Fred Perez" w:date="2019-03-22T09:25:00Z"/>
        </w:rPr>
      </w:pPr>
    </w:p>
    <w:p w:rsidR="00950502" w:rsidRDefault="00950502" w:rsidP="00950502">
      <w:pPr>
        <w:pStyle w:val="ScreenCapture"/>
        <w:rPr>
          <w:ins w:id="7263" w:author="Fred Perez" w:date="2019-03-22T09:25:00Z"/>
        </w:rPr>
      </w:pPr>
      <w:ins w:id="7264" w:author="Fred Perez" w:date="2019-03-22T09:25:00Z">
        <w:r>
          <w:t>NAME                        EDITED BY                  FIELD EDITED</w:t>
        </w:r>
      </w:ins>
    </w:p>
    <w:p w:rsidR="00950502" w:rsidRDefault="00950502" w:rsidP="00950502">
      <w:pPr>
        <w:pStyle w:val="ScreenCapture"/>
        <w:rPr>
          <w:ins w:id="7265" w:author="Fred Perez" w:date="2019-03-22T09:25:00Z"/>
        </w:rPr>
      </w:pPr>
      <w:ins w:id="7266" w:author="Fred Perez" w:date="2019-03-22T09:25:00Z">
        <w:r>
          <w:t>------------------------------------------------------------------------------</w:t>
        </w:r>
      </w:ins>
    </w:p>
    <w:p w:rsidR="00950502" w:rsidRDefault="00950502" w:rsidP="00950502">
      <w:pPr>
        <w:pStyle w:val="ScreenCapture"/>
        <w:rPr>
          <w:ins w:id="7267" w:author="Fred Perez" w:date="2019-03-22T09:25:00Z"/>
        </w:rPr>
      </w:pPr>
    </w:p>
    <w:p w:rsidR="00950502" w:rsidRDefault="00950502" w:rsidP="00950502">
      <w:pPr>
        <w:pStyle w:val="ScreenCapture"/>
        <w:rPr>
          <w:ins w:id="7268" w:author="Fred Perez" w:date="2019-03-22T09:25:00Z"/>
        </w:rPr>
      </w:pPr>
      <w:ins w:id="7269" w:author="Fred Perez" w:date="2019-03-22T09:25:00Z">
        <w:r>
          <w:t>Division: CHEYENNE VAMC</w:t>
        </w:r>
      </w:ins>
    </w:p>
    <w:p w:rsidR="00950502" w:rsidRDefault="00950502" w:rsidP="00950502">
      <w:pPr>
        <w:pStyle w:val="ScreenCapture"/>
        <w:rPr>
          <w:ins w:id="7270" w:author="Fred Perez" w:date="2019-03-22T09:25:00Z"/>
        </w:rPr>
      </w:pPr>
      <w:ins w:id="7271" w:author="Fred Perez" w:date="2019-03-22T09:25:00Z">
        <w:r>
          <w:t>-----------------------</w:t>
        </w:r>
      </w:ins>
    </w:p>
    <w:p w:rsidR="00950502" w:rsidRDefault="00950502" w:rsidP="00950502">
      <w:pPr>
        <w:pStyle w:val="ScreenCapture"/>
        <w:rPr>
          <w:ins w:id="7272" w:author="Fred Perez" w:date="2019-03-22T09:25:00Z"/>
        </w:rPr>
      </w:pPr>
      <w:ins w:id="7273" w:author="Fred Perez" w:date="2019-03-22T09:25:00Z">
        <w:r>
          <w:rPr>
            <w:lang w:val="en-US"/>
          </w:rPr>
          <w:t>JOHNSON,BRIAN M</w:t>
        </w:r>
        <w:r>
          <w:t xml:space="preserve">             ANDERSON,MARK H            SCHEDULE V?             </w:t>
        </w:r>
      </w:ins>
    </w:p>
    <w:p w:rsidR="00950502" w:rsidRDefault="00950502" w:rsidP="00950502">
      <w:pPr>
        <w:pStyle w:val="ScreenCapture"/>
        <w:rPr>
          <w:ins w:id="7274" w:author="Fred Perez" w:date="2019-03-22T09:25:00Z"/>
        </w:rPr>
      </w:pPr>
      <w:ins w:id="7275" w:author="Fred Perez" w:date="2019-03-22T09:25:00Z">
        <w:r>
          <w:t xml:space="preserve">   ORIGINAL DATA: 0</w:t>
        </w:r>
      </w:ins>
    </w:p>
    <w:p w:rsidR="00950502" w:rsidRDefault="00950502" w:rsidP="00950502">
      <w:pPr>
        <w:pStyle w:val="ScreenCapture"/>
        <w:rPr>
          <w:ins w:id="7276" w:author="Fred Perez" w:date="2019-03-22T09:25:00Z"/>
        </w:rPr>
      </w:pPr>
      <w:ins w:id="7277" w:author="Fred Perez" w:date="2019-03-22T09:25:00Z">
        <w:r>
          <w:t xml:space="preserve">     EDITED DATA: 1</w:t>
        </w:r>
      </w:ins>
    </w:p>
    <w:p w:rsidR="00950502" w:rsidRDefault="00950502" w:rsidP="00950502">
      <w:pPr>
        <w:pStyle w:val="ScreenCapture"/>
        <w:rPr>
          <w:ins w:id="7278" w:author="Fred Perez" w:date="2019-03-22T09:25:00Z"/>
        </w:rPr>
      </w:pPr>
      <w:ins w:id="7279" w:author="Fred Perez" w:date="2019-03-22T09:25:00Z">
        <w:r>
          <w:rPr>
            <w:lang w:val="en-US"/>
          </w:rPr>
          <w:t xml:space="preserve">MONTGOMERY,WES </w:t>
        </w:r>
        <w:r>
          <w:t xml:space="preserve">             ANDERSON,MARK H            SCHEDULE II NON-NARCOTIC</w:t>
        </w:r>
      </w:ins>
    </w:p>
    <w:p w:rsidR="00950502" w:rsidRDefault="00950502" w:rsidP="00950502">
      <w:pPr>
        <w:pStyle w:val="ScreenCapture"/>
        <w:rPr>
          <w:ins w:id="7280" w:author="Fred Perez" w:date="2019-03-22T09:25:00Z"/>
        </w:rPr>
      </w:pPr>
      <w:ins w:id="7281" w:author="Fred Perez" w:date="2019-03-22T09:25:00Z">
        <w:r>
          <w:t xml:space="preserve">   ORIGINAL DATA: 0</w:t>
        </w:r>
      </w:ins>
    </w:p>
    <w:p w:rsidR="00950502" w:rsidRDefault="00950502" w:rsidP="00950502">
      <w:pPr>
        <w:pStyle w:val="ScreenCapture"/>
        <w:rPr>
          <w:ins w:id="7282" w:author="Fred Perez" w:date="2019-03-22T09:25:00Z"/>
        </w:rPr>
      </w:pPr>
      <w:ins w:id="7283" w:author="Fred Perez" w:date="2019-03-22T09:25:00Z">
        <w:r>
          <w:t xml:space="preserve">     EDITED DATA: 1</w:t>
        </w:r>
      </w:ins>
    </w:p>
    <w:p w:rsidR="00950502" w:rsidRDefault="00950502" w:rsidP="00950502">
      <w:pPr>
        <w:pStyle w:val="ScreenCapture"/>
        <w:rPr>
          <w:ins w:id="7284" w:author="Fred Perez" w:date="2019-03-22T09:25:00Z"/>
        </w:rPr>
      </w:pPr>
      <w:ins w:id="7285" w:author="Fred Perez" w:date="2019-03-22T09:25:00Z">
        <w:r>
          <w:rPr>
            <w:lang w:val="en-US"/>
          </w:rPr>
          <w:t xml:space="preserve">JOHNSTON,SCOTT </w:t>
        </w:r>
        <w:r>
          <w:t xml:space="preserve">             ANDERSON,MARK H            SCHEDULE III NON-NARCOTI</w:t>
        </w:r>
      </w:ins>
    </w:p>
    <w:p w:rsidR="00950502" w:rsidRDefault="00950502" w:rsidP="00950502">
      <w:pPr>
        <w:pStyle w:val="ScreenCapture"/>
        <w:rPr>
          <w:ins w:id="7286" w:author="Fred Perez" w:date="2019-03-22T09:25:00Z"/>
        </w:rPr>
      </w:pPr>
      <w:ins w:id="7287" w:author="Fred Perez" w:date="2019-03-22T09:25:00Z">
        <w:r>
          <w:t xml:space="preserve">   ORIGINAL DATA: 0</w:t>
        </w:r>
      </w:ins>
    </w:p>
    <w:p w:rsidR="00950502" w:rsidRDefault="00950502" w:rsidP="00950502">
      <w:pPr>
        <w:pStyle w:val="ScreenCapture"/>
        <w:rPr>
          <w:ins w:id="7288" w:author="Fred Perez" w:date="2019-03-22T09:25:00Z"/>
        </w:rPr>
      </w:pPr>
      <w:ins w:id="7289" w:author="Fred Perez" w:date="2019-03-22T09:25:00Z">
        <w:r>
          <w:t xml:space="preserve">     EDITED DATA: 1</w:t>
        </w:r>
      </w:ins>
    </w:p>
    <w:p w:rsidR="00950502" w:rsidRDefault="00950502" w:rsidP="00950502">
      <w:pPr>
        <w:pStyle w:val="ScreenCapture"/>
        <w:rPr>
          <w:ins w:id="7290" w:author="Fred Perez" w:date="2019-03-22T09:25:00Z"/>
        </w:rPr>
      </w:pPr>
      <w:ins w:id="7291" w:author="Fred Perez" w:date="2019-03-22T09:25:00Z">
        <w:r>
          <w:rPr>
            <w:lang w:val="en-US"/>
          </w:rPr>
          <w:t>CARROLL,MICHAEL</w:t>
        </w:r>
        <w:r>
          <w:t xml:space="preserve">             ANDERSON,MARK H            USE FOR INPATIENT ORDERS</w:t>
        </w:r>
      </w:ins>
    </w:p>
    <w:p w:rsidR="00950502" w:rsidRDefault="00950502" w:rsidP="00950502">
      <w:pPr>
        <w:pStyle w:val="ScreenCapture"/>
        <w:rPr>
          <w:ins w:id="7292" w:author="Fred Perez" w:date="2019-03-22T09:25:00Z"/>
        </w:rPr>
      </w:pPr>
      <w:ins w:id="7293" w:author="Fred Perez" w:date="2019-03-22T09:25:00Z">
        <w:r>
          <w:t xml:space="preserve">   ORIGINAL DATA: 1</w:t>
        </w:r>
      </w:ins>
    </w:p>
    <w:p w:rsidR="00950502" w:rsidRDefault="00950502" w:rsidP="00950502">
      <w:pPr>
        <w:pStyle w:val="ScreenCapture"/>
        <w:rPr>
          <w:ins w:id="7294" w:author="Fred Perez" w:date="2019-03-22T09:25:00Z"/>
        </w:rPr>
      </w:pPr>
      <w:ins w:id="7295" w:author="Fred Perez" w:date="2019-03-22T09:25:00Z">
        <w:r>
          <w:t xml:space="preserve">     EDITED DATA: 0</w:t>
        </w:r>
      </w:ins>
    </w:p>
    <w:p w:rsidR="00950502" w:rsidRDefault="00950502" w:rsidP="00950502">
      <w:pPr>
        <w:pStyle w:val="ScreenCapture"/>
        <w:rPr>
          <w:ins w:id="7296" w:author="Fred Perez" w:date="2019-03-22T09:25:00Z"/>
        </w:rPr>
      </w:pPr>
      <w:ins w:id="7297" w:author="Fred Perez" w:date="2019-03-22T09:25:00Z">
        <w:r>
          <w:rPr>
            <w:lang w:val="en-US"/>
          </w:rPr>
          <w:t xml:space="preserve">HOWARD,RICHARD </w:t>
        </w:r>
        <w:r>
          <w:t xml:space="preserve">             ANDERSON,MARK H            USE FOR INPATIENT ORDERS</w:t>
        </w:r>
      </w:ins>
    </w:p>
    <w:p w:rsidR="00950502" w:rsidRDefault="00950502" w:rsidP="00950502">
      <w:pPr>
        <w:pStyle w:val="ScreenCapture"/>
        <w:rPr>
          <w:ins w:id="7298" w:author="Fred Perez" w:date="2019-03-22T09:25:00Z"/>
        </w:rPr>
      </w:pPr>
      <w:ins w:id="7299" w:author="Fred Perez" w:date="2019-03-22T09:25:00Z">
        <w:r>
          <w:t xml:space="preserve">   ORIGINAL DATA: 0</w:t>
        </w:r>
      </w:ins>
    </w:p>
    <w:p w:rsidR="00950502" w:rsidRDefault="00950502" w:rsidP="00950502">
      <w:pPr>
        <w:pStyle w:val="ScreenCapture"/>
        <w:rPr>
          <w:ins w:id="7300" w:author="Fred Perez" w:date="2019-03-22T09:25:00Z"/>
        </w:rPr>
      </w:pPr>
      <w:ins w:id="7301" w:author="Fred Perez" w:date="2019-03-22T09:25:00Z">
        <w:r>
          <w:t xml:space="preserve">     EDITED DATA: 1</w:t>
        </w:r>
      </w:ins>
    </w:p>
    <w:p w:rsidR="00950502" w:rsidRDefault="00950502" w:rsidP="00950502">
      <w:pPr>
        <w:pStyle w:val="ScreenCapture"/>
        <w:rPr>
          <w:ins w:id="7302" w:author="Fred Perez" w:date="2019-03-22T09:25:00Z"/>
        </w:rPr>
      </w:pPr>
    </w:p>
    <w:p w:rsidR="00950502" w:rsidRDefault="00950502" w:rsidP="00950502">
      <w:pPr>
        <w:pStyle w:val="ScreenCapture"/>
        <w:rPr>
          <w:ins w:id="7303" w:author="Fred Perez" w:date="2019-03-22T09:25:00Z"/>
        </w:rPr>
      </w:pPr>
      <w:ins w:id="7304" w:author="Fred Perez" w:date="2019-03-22T09:25:00Z">
        <w:r>
          <w:t>**Note: This user is defined under these divisions</w:t>
        </w:r>
      </w:ins>
    </w:p>
    <w:p w:rsidR="00950502" w:rsidRDefault="00950502" w:rsidP="00950502">
      <w:pPr>
        <w:pStyle w:val="ScreenCapture"/>
        <w:rPr>
          <w:ins w:id="7305" w:author="Fred Perez" w:date="2019-03-22T09:25:00Z"/>
        </w:rPr>
      </w:pPr>
      <w:ins w:id="7306" w:author="Fred Perez" w:date="2019-03-22T09:25:00Z">
        <w:r>
          <w:t>--------------------------------------------------</w:t>
        </w:r>
      </w:ins>
    </w:p>
    <w:p w:rsidR="00950502" w:rsidRDefault="00950502" w:rsidP="00950502">
      <w:pPr>
        <w:pStyle w:val="ScreenCapture"/>
        <w:rPr>
          <w:ins w:id="7307" w:author="Fred Perez" w:date="2019-03-22T09:25:00Z"/>
        </w:rPr>
      </w:pPr>
      <w:ins w:id="7308" w:author="Fred Perez" w:date="2019-03-22T09:25:00Z">
        <w:r>
          <w:rPr>
            <w:lang w:val="en-US"/>
          </w:rPr>
          <w:t xml:space="preserve">JOHNSON,BRIAN  </w:t>
        </w:r>
        <w:r>
          <w:t xml:space="preserve">                 CHEYENNE VAMC</w:t>
        </w:r>
      </w:ins>
    </w:p>
    <w:p w:rsidR="00950502" w:rsidRDefault="00950502" w:rsidP="00950502">
      <w:pPr>
        <w:pStyle w:val="ScreenCapture"/>
        <w:rPr>
          <w:ins w:id="7309" w:author="Fred Perez" w:date="2019-03-22T09:25:00Z"/>
        </w:rPr>
      </w:pPr>
      <w:ins w:id="7310" w:author="Fred Perez" w:date="2019-03-22T09:25:00Z">
        <w:r>
          <w:t xml:space="preserve">                                GRAND JUNCTION (VAMC) TEST</w:t>
        </w:r>
      </w:ins>
    </w:p>
    <w:p w:rsidR="00950502" w:rsidRPr="00237F8E" w:rsidRDefault="00950502" w:rsidP="00950502">
      <w:pPr>
        <w:rPr>
          <w:ins w:id="7311" w:author="Fred Perez" w:date="2019-03-22T09:25:00Z"/>
          <w:lang w:val="x-none" w:eastAsia="x-none"/>
        </w:rPr>
      </w:pPr>
    </w:p>
    <w:p w:rsidR="00950502" w:rsidRPr="00CC28B8" w:rsidRDefault="00950502" w:rsidP="00950502">
      <w:pPr>
        <w:pStyle w:val="Heading3"/>
        <w:rPr>
          <w:ins w:id="7312" w:author="Fred Perez" w:date="2019-03-22T09:25:00Z"/>
          <w:lang w:val="en-US"/>
        </w:rPr>
      </w:pPr>
      <w:bookmarkStart w:id="7313" w:name="_Toc4140606"/>
      <w:ins w:id="7314" w:author="Fred Perez" w:date="2019-03-22T09:25:00Z">
        <w:r>
          <w:rPr>
            <w:lang w:val="en-US"/>
          </w:rPr>
          <w:t xml:space="preserve">Option 8: </w:t>
        </w:r>
        <w:r w:rsidRPr="00627801">
          <w:rPr>
            <w:lang w:val="en-US"/>
          </w:rPr>
          <w:t>Allocation Audit of PSDRPH Key Report</w:t>
        </w:r>
        <w:bookmarkEnd w:id="7313"/>
      </w:ins>
    </w:p>
    <w:p w:rsidR="00950502" w:rsidRDefault="00950502" w:rsidP="00950502">
      <w:pPr>
        <w:rPr>
          <w:ins w:id="7315" w:author="Fred Perez" w:date="2019-03-22T09:25:00Z"/>
        </w:rPr>
      </w:pPr>
    </w:p>
    <w:p w:rsidR="00950502" w:rsidRDefault="00950502" w:rsidP="00950502">
      <w:pPr>
        <w:rPr>
          <w:ins w:id="7316" w:author="Fred Perez" w:date="2019-03-22T09:25:00Z"/>
        </w:rPr>
      </w:pPr>
      <w:ins w:id="7317" w:author="Fred Perez" w:date="2019-03-22T09:25:00Z">
        <w:r>
          <w:t>This is an on-demand report option that will print the allocation of the PSDRPH key. It will prompt for a date range and will print the allocation of the PSDRPH key data that has been modified. The data is retrieved from the XUEPCS PSDRPH AUDIT file (#8991.7).</w:t>
        </w:r>
      </w:ins>
    </w:p>
    <w:p w:rsidR="00950502" w:rsidRDefault="00950502" w:rsidP="00950502">
      <w:pPr>
        <w:rPr>
          <w:ins w:id="7318" w:author="Fred Perez" w:date="2019-03-22T09:25:00Z"/>
        </w:rPr>
      </w:pPr>
    </w:p>
    <w:p w:rsidR="00950502" w:rsidRDefault="00950502" w:rsidP="00950502">
      <w:pPr>
        <w:pStyle w:val="ExampleHeading"/>
        <w:rPr>
          <w:ins w:id="7319" w:author="Fred Perez" w:date="2019-03-22T09:25:00Z"/>
        </w:rPr>
      </w:pPr>
      <w:ins w:id="7320" w:author="Fred Perez" w:date="2019-03-22T09:25:00Z">
        <w:r w:rsidRPr="00EE678B">
          <w:t xml:space="preserve">Example: </w:t>
        </w:r>
        <w:r w:rsidRPr="00B426AA">
          <w:t>Allocation Audit of PSDRPH Key Report</w:t>
        </w:r>
      </w:ins>
    </w:p>
    <w:p w:rsidR="00950502" w:rsidRDefault="00950502" w:rsidP="00950502">
      <w:pPr>
        <w:pStyle w:val="ScreenCapture"/>
        <w:rPr>
          <w:ins w:id="7321" w:author="Fred Perez" w:date="2019-03-22T09:25:00Z"/>
        </w:rPr>
      </w:pPr>
      <w:ins w:id="7322" w:author="Fred Perez" w:date="2019-03-22T09:25:00Z">
        <w:r>
          <w:t>PSDRPH KEY AUDIT LIST</w:t>
        </w:r>
      </w:ins>
    </w:p>
    <w:p w:rsidR="00950502" w:rsidRDefault="00950502" w:rsidP="00950502">
      <w:pPr>
        <w:pStyle w:val="ScreenCapture"/>
        <w:rPr>
          <w:ins w:id="7323" w:author="Fred Perez" w:date="2019-03-22T09:25:00Z"/>
        </w:rPr>
      </w:pPr>
      <w:ins w:id="7324" w:author="Fred Perez" w:date="2019-03-22T09:25:00Z">
        <w:r>
          <w:t>For the Period: JAN 20,2019 to MAR 21,2019     Run Date: MAR 21,2019    Page 1</w:t>
        </w:r>
      </w:ins>
    </w:p>
    <w:p w:rsidR="00950502" w:rsidRDefault="00950502" w:rsidP="00950502">
      <w:pPr>
        <w:pStyle w:val="ScreenCapture"/>
        <w:rPr>
          <w:ins w:id="7325" w:author="Fred Perez" w:date="2019-03-22T09:25:00Z"/>
        </w:rPr>
      </w:pPr>
    </w:p>
    <w:p w:rsidR="00950502" w:rsidRDefault="00950502" w:rsidP="00950502">
      <w:pPr>
        <w:pStyle w:val="ScreenCapture"/>
        <w:rPr>
          <w:ins w:id="7326" w:author="Fred Perez" w:date="2019-03-22T09:25:00Z"/>
        </w:rPr>
      </w:pPr>
      <w:ins w:id="7327" w:author="Fred Perez" w:date="2019-03-22T09:25:00Z">
        <w:r>
          <w:t>NAME                                            ALLOCATION</w:t>
        </w:r>
      </w:ins>
    </w:p>
    <w:p w:rsidR="00950502" w:rsidRDefault="00950502" w:rsidP="00950502">
      <w:pPr>
        <w:pStyle w:val="ScreenCapture"/>
        <w:rPr>
          <w:ins w:id="7328" w:author="Fred Perez" w:date="2019-03-22T09:25:00Z"/>
        </w:rPr>
      </w:pPr>
      <w:ins w:id="7329" w:author="Fred Perez" w:date="2019-03-22T09:25:00Z">
        <w:r>
          <w:t xml:space="preserve">                        EDITED BY               STATUS       DATE/TIME EDITED</w:t>
        </w:r>
      </w:ins>
    </w:p>
    <w:p w:rsidR="00950502" w:rsidRDefault="00950502" w:rsidP="00950502">
      <w:pPr>
        <w:pStyle w:val="ScreenCapture"/>
        <w:rPr>
          <w:ins w:id="7330" w:author="Fred Perez" w:date="2019-03-22T09:25:00Z"/>
        </w:rPr>
      </w:pPr>
      <w:ins w:id="7331" w:author="Fred Perez" w:date="2019-03-22T09:25:00Z">
        <w:r>
          <w:t>------------------------------------------------------------------------------</w:t>
        </w:r>
      </w:ins>
    </w:p>
    <w:p w:rsidR="00950502" w:rsidRDefault="00950502" w:rsidP="00950502">
      <w:pPr>
        <w:pStyle w:val="ScreenCapture"/>
        <w:rPr>
          <w:ins w:id="7332" w:author="Fred Perez" w:date="2019-03-22T09:25:00Z"/>
        </w:rPr>
      </w:pPr>
    </w:p>
    <w:p w:rsidR="00950502" w:rsidRDefault="00950502" w:rsidP="00950502">
      <w:pPr>
        <w:pStyle w:val="ScreenCapture"/>
        <w:rPr>
          <w:ins w:id="7333" w:author="Fred Perez" w:date="2019-03-22T09:25:00Z"/>
        </w:rPr>
      </w:pPr>
      <w:ins w:id="7334" w:author="Fred Perez" w:date="2019-03-22T09:25:00Z">
        <w:r>
          <w:t>Division: CHEYENNE VAMC</w:t>
        </w:r>
      </w:ins>
    </w:p>
    <w:p w:rsidR="00950502" w:rsidRDefault="00950502" w:rsidP="00950502">
      <w:pPr>
        <w:pStyle w:val="ScreenCapture"/>
        <w:rPr>
          <w:ins w:id="7335" w:author="Fred Perez" w:date="2019-03-22T09:25:00Z"/>
        </w:rPr>
      </w:pPr>
      <w:ins w:id="7336" w:author="Fred Perez" w:date="2019-03-22T09:25:00Z">
        <w:r>
          <w:t>-----------------------</w:t>
        </w:r>
      </w:ins>
    </w:p>
    <w:p w:rsidR="00950502" w:rsidRDefault="00950502" w:rsidP="00950502">
      <w:pPr>
        <w:pStyle w:val="ScreenCapture"/>
        <w:rPr>
          <w:ins w:id="7337" w:author="Fred Perez" w:date="2019-03-22T09:25:00Z"/>
        </w:rPr>
      </w:pPr>
      <w:ins w:id="7338" w:author="Fred Perez" w:date="2019-03-22T09:25:00Z">
        <w:r>
          <w:rPr>
            <w:lang w:val="en-US"/>
          </w:rPr>
          <w:t xml:space="preserve">JOHNSTON,CRAIG </w:t>
        </w:r>
        <w:r>
          <w:t xml:space="preserve">         ANDERSON,MARK H         DE-ALLOCATED JAN 21, 2019@22:49</w:t>
        </w:r>
      </w:ins>
    </w:p>
    <w:p w:rsidR="00950502" w:rsidRDefault="00950502" w:rsidP="00950502">
      <w:pPr>
        <w:pStyle w:val="ScreenCapture"/>
        <w:rPr>
          <w:ins w:id="7339" w:author="Fred Perez" w:date="2019-03-22T09:25:00Z"/>
        </w:rPr>
      </w:pPr>
      <w:ins w:id="7340" w:author="Fred Perez" w:date="2019-03-22T09:25:00Z">
        <w:r>
          <w:rPr>
            <w:lang w:val="en-US"/>
          </w:rPr>
          <w:t xml:space="preserve">CALVERT,DARREN </w:t>
        </w:r>
        <w:r>
          <w:t xml:space="preserve">         ANDERSON,MARK H         ALLOCATED    JAN 21, 2019@22:49</w:t>
        </w:r>
      </w:ins>
    </w:p>
    <w:p w:rsidR="00950502" w:rsidRDefault="00950502" w:rsidP="00950502">
      <w:pPr>
        <w:pStyle w:val="ScreenCapture"/>
        <w:rPr>
          <w:ins w:id="7341" w:author="Fred Perez" w:date="2019-03-22T09:25:00Z"/>
        </w:rPr>
      </w:pPr>
      <w:ins w:id="7342" w:author="Fred Perez" w:date="2019-03-22T09:25:00Z">
        <w:r>
          <w:rPr>
            <w:lang w:val="en-US"/>
          </w:rPr>
          <w:t xml:space="preserve">MCPHIE,DOUGLAS </w:t>
        </w:r>
        <w:r>
          <w:t xml:space="preserve">         ANDERSON,MARK H         DE-ALLOCATED JAN 23, 2019@23:20</w:t>
        </w:r>
      </w:ins>
    </w:p>
    <w:p w:rsidR="00950502" w:rsidRDefault="00950502" w:rsidP="00950502">
      <w:pPr>
        <w:pStyle w:val="ScreenCapture"/>
        <w:rPr>
          <w:ins w:id="7343" w:author="Fred Perez" w:date="2019-03-22T09:25:00Z"/>
        </w:rPr>
      </w:pPr>
      <w:ins w:id="7344" w:author="Fred Perez" w:date="2019-03-22T09:25:00Z">
        <w:r>
          <w:rPr>
            <w:lang w:val="en-US"/>
          </w:rPr>
          <w:t xml:space="preserve">PRICE,MATTHEW  </w:t>
        </w:r>
        <w:r>
          <w:t xml:space="preserve">         ANDERSON,MARK H         ALLOCATED    JAN 23, 2019@23:20</w:t>
        </w:r>
      </w:ins>
    </w:p>
    <w:p w:rsidR="00950502" w:rsidRDefault="00950502" w:rsidP="00950502">
      <w:pPr>
        <w:pStyle w:val="ScreenCapture"/>
        <w:rPr>
          <w:ins w:id="7345" w:author="Fred Perez" w:date="2019-03-22T09:25:00Z"/>
        </w:rPr>
      </w:pPr>
      <w:ins w:id="7346" w:author="Fred Perez" w:date="2019-03-22T09:25:00Z">
        <w:r>
          <w:rPr>
            <w:lang w:val="en-US"/>
          </w:rPr>
          <w:t xml:space="preserve">ALBRIGHT,GREG  </w:t>
        </w:r>
        <w:r>
          <w:t xml:space="preserve">         ANDERSON,MARK H         ALLOCATED    FEB 20, 2019@11:28</w:t>
        </w:r>
      </w:ins>
    </w:p>
    <w:p w:rsidR="00950502" w:rsidRDefault="00950502" w:rsidP="00950502">
      <w:pPr>
        <w:pStyle w:val="ScreenCapture"/>
        <w:rPr>
          <w:ins w:id="7347" w:author="Fred Perez" w:date="2019-03-22T09:25:00Z"/>
        </w:rPr>
      </w:pPr>
    </w:p>
    <w:p w:rsidR="00950502" w:rsidRDefault="00950502" w:rsidP="00950502">
      <w:pPr>
        <w:pStyle w:val="ScreenCapture"/>
        <w:rPr>
          <w:ins w:id="7348" w:author="Fred Perez" w:date="2019-03-22T09:25:00Z"/>
        </w:rPr>
      </w:pPr>
      <w:ins w:id="7349" w:author="Fred Perez" w:date="2019-03-22T09:25:00Z">
        <w:r>
          <w:t>**Note: This user is defined under these divisions</w:t>
        </w:r>
      </w:ins>
    </w:p>
    <w:p w:rsidR="00950502" w:rsidRDefault="00950502" w:rsidP="00950502">
      <w:pPr>
        <w:pStyle w:val="ScreenCapture"/>
        <w:rPr>
          <w:ins w:id="7350" w:author="Fred Perez" w:date="2019-03-22T09:25:00Z"/>
        </w:rPr>
      </w:pPr>
      <w:ins w:id="7351" w:author="Fred Perez" w:date="2019-03-22T09:25:00Z">
        <w:r>
          <w:t>--------------------------------------------------</w:t>
        </w:r>
      </w:ins>
    </w:p>
    <w:p w:rsidR="00950502" w:rsidRDefault="00950502" w:rsidP="00950502">
      <w:pPr>
        <w:pStyle w:val="ScreenCapture"/>
        <w:rPr>
          <w:ins w:id="7352" w:author="Fred Perez" w:date="2019-03-22T09:25:00Z"/>
        </w:rPr>
      </w:pPr>
      <w:ins w:id="7353" w:author="Fred Perez" w:date="2019-03-22T09:25:00Z">
        <w:r>
          <w:rPr>
            <w:lang w:val="en-US"/>
          </w:rPr>
          <w:t xml:space="preserve">ALBRIGHT,GREG  </w:t>
        </w:r>
        <w:r>
          <w:t xml:space="preserve">                 CHEYENNE VAMC</w:t>
        </w:r>
      </w:ins>
    </w:p>
    <w:p w:rsidR="00950502" w:rsidRDefault="00950502" w:rsidP="00950502">
      <w:pPr>
        <w:pStyle w:val="ScreenCapture"/>
        <w:rPr>
          <w:ins w:id="7354" w:author="Fred Perez" w:date="2019-03-22T09:25:00Z"/>
        </w:rPr>
      </w:pPr>
      <w:ins w:id="7355" w:author="Fred Perez" w:date="2019-03-22T09:25:00Z">
        <w:r>
          <w:t xml:space="preserve">                                GRAND JUNCTION (VAMC) TEST</w:t>
        </w:r>
      </w:ins>
    </w:p>
    <w:p w:rsidR="00950502" w:rsidRDefault="00950502" w:rsidP="00950502">
      <w:pPr>
        <w:rPr>
          <w:ins w:id="7356" w:author="Fred Perez" w:date="2019-03-22T09:25:00Z"/>
        </w:rPr>
      </w:pPr>
    </w:p>
    <w:p w:rsidR="00950502" w:rsidRPr="008E64A2" w:rsidRDefault="00950502" w:rsidP="00950502">
      <w:pPr>
        <w:pStyle w:val="Heading3"/>
        <w:rPr>
          <w:ins w:id="7357" w:author="Fred Perez" w:date="2019-03-22T09:25:00Z"/>
          <w:lang w:val="en-US"/>
        </w:rPr>
      </w:pPr>
      <w:bookmarkStart w:id="7358" w:name="_Toc4140607"/>
      <w:ins w:id="7359" w:author="Fred Perez" w:date="2019-03-22T09:25:00Z">
        <w:r>
          <w:rPr>
            <w:lang w:val="en-US"/>
          </w:rPr>
          <w:t xml:space="preserve">Option 9: </w:t>
        </w:r>
        <w:r w:rsidRPr="00703545">
          <w:rPr>
            <w:lang w:val="en-US"/>
          </w:rPr>
          <w:t>Enter/Edit EPCS Access Reports Parameters</w:t>
        </w:r>
        <w:bookmarkEnd w:id="7358"/>
      </w:ins>
    </w:p>
    <w:p w:rsidR="00950502" w:rsidRDefault="00950502" w:rsidP="00950502">
      <w:pPr>
        <w:rPr>
          <w:ins w:id="7360" w:author="Fred Perez" w:date="2019-03-22T09:25:00Z"/>
        </w:rPr>
      </w:pPr>
    </w:p>
    <w:p w:rsidR="00950502" w:rsidRDefault="00950502" w:rsidP="00950502">
      <w:pPr>
        <w:rPr>
          <w:ins w:id="7361" w:author="Fred Perez" w:date="2019-03-22T09:25:00Z"/>
        </w:rPr>
      </w:pPr>
      <w:ins w:id="7362" w:author="Fred Perez" w:date="2019-03-22T09:25:00Z">
        <w:r>
          <w:t>This option will help the sites to setup the printer device and the email group related to the following options:</w:t>
        </w:r>
      </w:ins>
    </w:p>
    <w:p w:rsidR="00950502" w:rsidRDefault="00950502" w:rsidP="00950502">
      <w:pPr>
        <w:rPr>
          <w:ins w:id="7363" w:author="Fred Perez" w:date="2019-03-22T09:25:00Z"/>
        </w:rPr>
      </w:pPr>
      <w:ins w:id="7364" w:author="Fred Perez" w:date="2019-03-22T09:25:00Z">
        <w:r>
          <w:t xml:space="preserve"> </w:t>
        </w:r>
      </w:ins>
    </w:p>
    <w:p w:rsidR="00950502" w:rsidRDefault="00950502">
      <w:pPr>
        <w:numPr>
          <w:ilvl w:val="0"/>
          <w:numId w:val="118"/>
        </w:numPr>
        <w:rPr>
          <w:ins w:id="7365" w:author="Fred Perez" w:date="2019-03-22T09:25:00Z"/>
        </w:rPr>
        <w:pPrChange w:id="7366" w:author="Fred Perez" w:date="2019-03-22T09:44:00Z">
          <w:pPr>
            <w:numPr>
              <w:numId w:val="132"/>
            </w:numPr>
            <w:tabs>
              <w:tab w:val="num" w:pos="360"/>
              <w:tab w:val="num" w:pos="720"/>
            </w:tabs>
            <w:ind w:left="720" w:hanging="720"/>
          </w:pPr>
        </w:pPrChange>
      </w:pPr>
      <w:ins w:id="7367" w:author="Fred Perez" w:date="2019-03-22T09:25:00Z">
        <w:r>
          <w:t xml:space="preserve">PSOEPCS PHARM ACC RPT DEVICE </w:t>
        </w:r>
      </w:ins>
    </w:p>
    <w:p w:rsidR="00950502" w:rsidRDefault="00950502">
      <w:pPr>
        <w:numPr>
          <w:ilvl w:val="0"/>
          <w:numId w:val="118"/>
        </w:numPr>
        <w:rPr>
          <w:ins w:id="7368" w:author="Fred Perez" w:date="2019-03-22T09:25:00Z"/>
        </w:rPr>
        <w:pPrChange w:id="7369" w:author="Fred Perez" w:date="2019-03-22T09:44:00Z">
          <w:pPr>
            <w:numPr>
              <w:numId w:val="132"/>
            </w:numPr>
            <w:tabs>
              <w:tab w:val="num" w:pos="360"/>
              <w:tab w:val="num" w:pos="720"/>
            </w:tabs>
            <w:ind w:left="720" w:hanging="720"/>
          </w:pPr>
        </w:pPrChange>
      </w:pPr>
      <w:ins w:id="7370" w:author="Fred Perez" w:date="2019-03-22T09:25:00Z">
        <w:r>
          <w:t xml:space="preserve">PSOEPCS PHARM ACC REPORT EMAIL </w:t>
        </w:r>
      </w:ins>
    </w:p>
    <w:p w:rsidR="00950502" w:rsidRDefault="00950502">
      <w:pPr>
        <w:numPr>
          <w:ilvl w:val="0"/>
          <w:numId w:val="118"/>
        </w:numPr>
        <w:rPr>
          <w:ins w:id="7371" w:author="Fred Perez" w:date="2019-03-22T09:25:00Z"/>
        </w:rPr>
        <w:pPrChange w:id="7372" w:author="Fred Perez" w:date="2019-03-22T09:44:00Z">
          <w:pPr>
            <w:numPr>
              <w:numId w:val="132"/>
            </w:numPr>
            <w:tabs>
              <w:tab w:val="num" w:pos="360"/>
              <w:tab w:val="num" w:pos="720"/>
            </w:tabs>
            <w:ind w:left="720" w:hanging="720"/>
          </w:pPr>
        </w:pPrChange>
      </w:pPr>
      <w:ins w:id="7373" w:author="Fred Perez" w:date="2019-03-22T09:25:00Z">
        <w:r>
          <w:t xml:space="preserve">PSOEPCS LOGICAL ACC REPORT DEV </w:t>
        </w:r>
      </w:ins>
    </w:p>
    <w:p w:rsidR="00950502" w:rsidRDefault="00950502">
      <w:pPr>
        <w:numPr>
          <w:ilvl w:val="0"/>
          <w:numId w:val="118"/>
        </w:numPr>
        <w:rPr>
          <w:ins w:id="7374" w:author="Fred Perez" w:date="2019-03-22T09:25:00Z"/>
        </w:rPr>
        <w:pPrChange w:id="7375" w:author="Fred Perez" w:date="2019-03-22T09:44:00Z">
          <w:pPr>
            <w:numPr>
              <w:numId w:val="132"/>
            </w:numPr>
            <w:tabs>
              <w:tab w:val="num" w:pos="360"/>
              <w:tab w:val="num" w:pos="720"/>
            </w:tabs>
            <w:ind w:left="720" w:hanging="720"/>
          </w:pPr>
        </w:pPrChange>
      </w:pPr>
      <w:ins w:id="7376" w:author="Fred Perez" w:date="2019-03-22T09:25:00Z">
        <w:r>
          <w:t xml:space="preserve">PSOEPCS LOGICAL ACC RPT EMAIL  </w:t>
        </w:r>
      </w:ins>
    </w:p>
    <w:p w:rsidR="00950502" w:rsidRDefault="00950502" w:rsidP="00950502">
      <w:pPr>
        <w:rPr>
          <w:ins w:id="7377" w:author="Fred Perez" w:date="2019-03-22T09:25:00Z"/>
        </w:rPr>
      </w:pPr>
    </w:p>
    <w:p w:rsidR="00950502" w:rsidRDefault="00950502" w:rsidP="00950502">
      <w:pPr>
        <w:pStyle w:val="ExampleHeading"/>
        <w:rPr>
          <w:ins w:id="7378" w:author="Fred Perez" w:date="2019-03-22T09:25:00Z"/>
        </w:rPr>
      </w:pPr>
      <w:ins w:id="7379" w:author="Fred Perez" w:date="2019-03-22T09:25:00Z">
        <w:r w:rsidRPr="00EE678B">
          <w:t xml:space="preserve">Example: </w:t>
        </w:r>
        <w:r w:rsidRPr="00DD6022">
          <w:t>Enter/Edit EPCS Access Reports Parameters</w:t>
        </w:r>
      </w:ins>
    </w:p>
    <w:p w:rsidR="00950502" w:rsidRDefault="00950502" w:rsidP="00950502">
      <w:pPr>
        <w:pStyle w:val="ScreenCapture"/>
        <w:rPr>
          <w:ins w:id="7380" w:author="Fred Perez" w:date="2019-03-22T09:25:00Z"/>
        </w:rPr>
      </w:pPr>
      <w:ins w:id="7381" w:author="Fred Perez" w:date="2019-03-22T09:25:00Z">
        <w:r>
          <w:t>Select ePCS DEA Utility Functions &lt;TEST ACCOUNT&gt; Option: 9  Enter/Edit EPCS Acce</w:t>
        </w:r>
      </w:ins>
    </w:p>
    <w:p w:rsidR="00950502" w:rsidRDefault="00950502" w:rsidP="00950502">
      <w:pPr>
        <w:pStyle w:val="ScreenCapture"/>
        <w:rPr>
          <w:ins w:id="7382" w:author="Fred Perez" w:date="2019-03-22T09:25:00Z"/>
        </w:rPr>
      </w:pPr>
      <w:ins w:id="7383" w:author="Fred Perez" w:date="2019-03-22T09:25:00Z">
        <w:r>
          <w:t>ss Reports Parameters</w:t>
        </w:r>
      </w:ins>
    </w:p>
    <w:p w:rsidR="00950502" w:rsidRDefault="00950502" w:rsidP="00950502">
      <w:pPr>
        <w:pStyle w:val="ScreenCapture"/>
        <w:rPr>
          <w:ins w:id="7384" w:author="Fred Perez" w:date="2019-03-22T09:25:00Z"/>
        </w:rPr>
      </w:pPr>
    </w:p>
    <w:p w:rsidR="00950502" w:rsidRDefault="00950502" w:rsidP="00950502">
      <w:pPr>
        <w:pStyle w:val="ScreenCapture"/>
        <w:rPr>
          <w:ins w:id="7385" w:author="Fred Perez" w:date="2019-03-22T09:25:00Z"/>
        </w:rPr>
      </w:pPr>
      <w:ins w:id="7386" w:author="Fred Perez" w:date="2019-03-22T09:25:00Z">
        <w:r>
          <w:t xml:space="preserve">     Select one of the following:</w:t>
        </w:r>
      </w:ins>
    </w:p>
    <w:p w:rsidR="00950502" w:rsidRDefault="00950502" w:rsidP="00950502">
      <w:pPr>
        <w:pStyle w:val="ScreenCapture"/>
        <w:rPr>
          <w:ins w:id="7387" w:author="Fred Perez" w:date="2019-03-22T09:25:00Z"/>
        </w:rPr>
      </w:pPr>
    </w:p>
    <w:p w:rsidR="00950502" w:rsidRDefault="00950502" w:rsidP="00950502">
      <w:pPr>
        <w:pStyle w:val="ScreenCapture"/>
        <w:rPr>
          <w:ins w:id="7388" w:author="Fred Perez" w:date="2019-03-22T09:25:00Z"/>
        </w:rPr>
      </w:pPr>
      <w:ins w:id="7389" w:author="Fred Perez" w:date="2019-03-22T09:25:00Z">
        <w:r>
          <w:t xml:space="preserve">          1         PSOEPCS LOGICAL ACC REPORT DEV</w:t>
        </w:r>
      </w:ins>
    </w:p>
    <w:p w:rsidR="00950502" w:rsidRDefault="00950502" w:rsidP="00950502">
      <w:pPr>
        <w:pStyle w:val="ScreenCapture"/>
        <w:rPr>
          <w:ins w:id="7390" w:author="Fred Perez" w:date="2019-03-22T09:25:00Z"/>
        </w:rPr>
      </w:pPr>
      <w:ins w:id="7391" w:author="Fred Perez" w:date="2019-03-22T09:25:00Z">
        <w:r>
          <w:t xml:space="preserve">          2         PSOEPCS LOGICAL ACC RPT EMAIL</w:t>
        </w:r>
      </w:ins>
    </w:p>
    <w:p w:rsidR="00950502" w:rsidRDefault="00950502" w:rsidP="00950502">
      <w:pPr>
        <w:pStyle w:val="ScreenCapture"/>
        <w:rPr>
          <w:ins w:id="7392" w:author="Fred Perez" w:date="2019-03-22T09:25:00Z"/>
        </w:rPr>
      </w:pPr>
      <w:ins w:id="7393" w:author="Fred Perez" w:date="2019-03-22T09:25:00Z">
        <w:r>
          <w:t xml:space="preserve">          3         PSOEPCS PHARM ACC RPT DEVICE</w:t>
        </w:r>
      </w:ins>
    </w:p>
    <w:p w:rsidR="00950502" w:rsidRDefault="00950502" w:rsidP="00950502">
      <w:pPr>
        <w:pStyle w:val="ScreenCapture"/>
        <w:rPr>
          <w:ins w:id="7394" w:author="Fred Perez" w:date="2019-03-22T09:25:00Z"/>
        </w:rPr>
      </w:pPr>
      <w:ins w:id="7395" w:author="Fred Perez" w:date="2019-03-22T09:25:00Z">
        <w:r>
          <w:t xml:space="preserve">          4         PSOEPCS PHARM ACC REPORT EMAIL</w:t>
        </w:r>
      </w:ins>
    </w:p>
    <w:p w:rsidR="00950502" w:rsidRDefault="00950502" w:rsidP="00950502">
      <w:pPr>
        <w:pStyle w:val="ScreenCapture"/>
        <w:rPr>
          <w:ins w:id="7396" w:author="Fred Perez" w:date="2019-03-22T09:25:00Z"/>
        </w:rPr>
      </w:pPr>
    </w:p>
    <w:p w:rsidR="00950502" w:rsidRDefault="00950502" w:rsidP="00950502">
      <w:pPr>
        <w:pStyle w:val="ScreenCapture"/>
        <w:rPr>
          <w:ins w:id="7397" w:author="Fred Perez" w:date="2019-03-22T09:25:00Z"/>
        </w:rPr>
      </w:pPr>
      <w:ins w:id="7398" w:author="Fred Perez" w:date="2019-03-22T09:25:00Z">
        <w:r>
          <w:t>Select parameter to edit: 1  PSOEPCS LOGICAL ACC REPORT DEV</w:t>
        </w:r>
      </w:ins>
    </w:p>
    <w:p w:rsidR="00950502" w:rsidRDefault="00950502" w:rsidP="00950502">
      <w:pPr>
        <w:pStyle w:val="ScreenCapture"/>
        <w:rPr>
          <w:ins w:id="7399" w:author="Fred Perez" w:date="2019-03-22T09:25:00Z"/>
        </w:rPr>
      </w:pPr>
    </w:p>
    <w:p w:rsidR="00950502" w:rsidRDefault="00950502" w:rsidP="00950502">
      <w:pPr>
        <w:pStyle w:val="ScreenCapture"/>
        <w:rPr>
          <w:ins w:id="7400" w:author="Fred Perez" w:date="2019-03-22T09:25:00Z"/>
        </w:rPr>
      </w:pPr>
      <w:ins w:id="7401" w:author="Fred Perez" w:date="2019-03-22T09:25:00Z">
        <w:r>
          <w:t>- Setting Device for Logical Access Report  for System: VIPDEV31.AAC.VA.GOV -</w:t>
        </w:r>
      </w:ins>
    </w:p>
    <w:p w:rsidR="00950502" w:rsidRDefault="00950502" w:rsidP="00950502">
      <w:pPr>
        <w:pStyle w:val="ScreenCapture"/>
        <w:rPr>
          <w:ins w:id="7402" w:author="Fred Perez" w:date="2019-03-22T09:25:00Z"/>
        </w:rPr>
      </w:pPr>
      <w:ins w:id="7403" w:author="Fred Perez" w:date="2019-03-22T09:25:00Z">
        <w:r>
          <w:t xml:space="preserve">Select device for logical access report: </w:t>
        </w:r>
      </w:ins>
    </w:p>
    <w:p w:rsidR="00950502" w:rsidRDefault="00950502" w:rsidP="00950502">
      <w:pPr>
        <w:pStyle w:val="ScreenCapture"/>
        <w:rPr>
          <w:ins w:id="7404" w:author="Fred Perez" w:date="2019-03-22T09:25:00Z"/>
        </w:rPr>
      </w:pPr>
    </w:p>
    <w:p w:rsidR="00950502" w:rsidRDefault="00950502" w:rsidP="00950502">
      <w:pPr>
        <w:pStyle w:val="ScreenCapture"/>
        <w:rPr>
          <w:ins w:id="7405" w:author="Fred Perez" w:date="2019-03-22T09:25:00Z"/>
        </w:rPr>
      </w:pPr>
      <w:ins w:id="7406" w:author="Fred Perez" w:date="2019-03-22T09:25:00Z">
        <w:r>
          <w:t xml:space="preserve">     Select one of the following:</w:t>
        </w:r>
      </w:ins>
    </w:p>
    <w:p w:rsidR="00950502" w:rsidRDefault="00950502" w:rsidP="00950502">
      <w:pPr>
        <w:pStyle w:val="ScreenCapture"/>
        <w:rPr>
          <w:ins w:id="7407" w:author="Fred Perez" w:date="2019-03-22T09:25:00Z"/>
        </w:rPr>
      </w:pPr>
    </w:p>
    <w:p w:rsidR="00950502" w:rsidRDefault="00950502" w:rsidP="00950502">
      <w:pPr>
        <w:pStyle w:val="ScreenCapture"/>
        <w:rPr>
          <w:ins w:id="7408" w:author="Fred Perez" w:date="2019-03-22T09:25:00Z"/>
        </w:rPr>
      </w:pPr>
      <w:ins w:id="7409" w:author="Fred Perez" w:date="2019-03-22T09:25:00Z">
        <w:r>
          <w:t xml:space="preserve">          1         PSOEPCS LOGICAL ACC REPORT DEV</w:t>
        </w:r>
      </w:ins>
    </w:p>
    <w:p w:rsidR="00950502" w:rsidRDefault="00950502" w:rsidP="00950502">
      <w:pPr>
        <w:pStyle w:val="ScreenCapture"/>
        <w:rPr>
          <w:ins w:id="7410" w:author="Fred Perez" w:date="2019-03-22T09:25:00Z"/>
        </w:rPr>
      </w:pPr>
      <w:ins w:id="7411" w:author="Fred Perez" w:date="2019-03-22T09:25:00Z">
        <w:r>
          <w:t xml:space="preserve">          2         PSOEPCS LOGICAL ACC RPT EMAIL</w:t>
        </w:r>
      </w:ins>
    </w:p>
    <w:p w:rsidR="00950502" w:rsidRDefault="00950502" w:rsidP="00950502">
      <w:pPr>
        <w:pStyle w:val="ScreenCapture"/>
        <w:rPr>
          <w:ins w:id="7412" w:author="Fred Perez" w:date="2019-03-22T09:25:00Z"/>
        </w:rPr>
      </w:pPr>
      <w:ins w:id="7413" w:author="Fred Perez" w:date="2019-03-22T09:25:00Z">
        <w:r>
          <w:t xml:space="preserve">          3         PSOEPCS PHARM ACC RPT DEVICE</w:t>
        </w:r>
      </w:ins>
    </w:p>
    <w:p w:rsidR="00950502" w:rsidRDefault="00950502" w:rsidP="00950502">
      <w:pPr>
        <w:pStyle w:val="ScreenCapture"/>
        <w:rPr>
          <w:ins w:id="7414" w:author="Fred Perez" w:date="2019-03-22T09:25:00Z"/>
        </w:rPr>
      </w:pPr>
      <w:ins w:id="7415" w:author="Fred Perez" w:date="2019-03-22T09:25:00Z">
        <w:r>
          <w:t xml:space="preserve">          4         PSOEPCS PHARM ACC REPORT EMAIL</w:t>
        </w:r>
      </w:ins>
    </w:p>
    <w:p w:rsidR="00950502" w:rsidRDefault="00950502" w:rsidP="00950502">
      <w:pPr>
        <w:pStyle w:val="ScreenCapture"/>
        <w:rPr>
          <w:ins w:id="7416" w:author="Fred Perez" w:date="2019-03-22T09:25:00Z"/>
        </w:rPr>
      </w:pPr>
    </w:p>
    <w:p w:rsidR="00950502" w:rsidRDefault="00950502" w:rsidP="00950502">
      <w:pPr>
        <w:pStyle w:val="ScreenCapture"/>
        <w:rPr>
          <w:ins w:id="7417" w:author="Fred Perez" w:date="2019-03-22T09:25:00Z"/>
        </w:rPr>
      </w:pPr>
      <w:ins w:id="7418" w:author="Fred Perez" w:date="2019-03-22T09:25:00Z">
        <w:r>
          <w:t>Select parameter to edit: 2  PSOEPCS LOGICAL ACC RPT EMAIL</w:t>
        </w:r>
      </w:ins>
    </w:p>
    <w:p w:rsidR="00950502" w:rsidRDefault="00950502" w:rsidP="00950502">
      <w:pPr>
        <w:pStyle w:val="ScreenCapture"/>
        <w:rPr>
          <w:ins w:id="7419" w:author="Fred Perez" w:date="2019-03-22T09:25:00Z"/>
        </w:rPr>
      </w:pPr>
    </w:p>
    <w:p w:rsidR="00950502" w:rsidRDefault="00950502" w:rsidP="00950502">
      <w:pPr>
        <w:pStyle w:val="ScreenCapture"/>
        <w:rPr>
          <w:ins w:id="7420" w:author="Fred Perez" w:date="2019-03-22T09:25:00Z"/>
        </w:rPr>
      </w:pPr>
      <w:ins w:id="7421" w:author="Fred Perez" w:date="2019-03-22T09:25:00Z">
        <w:r>
          <w:t xml:space="preserve"> Setting Email Group for Logical Access Report  for System: VIPDEV31.AAC.VA.GOV </w:t>
        </w:r>
      </w:ins>
    </w:p>
    <w:p w:rsidR="00950502" w:rsidRDefault="00950502" w:rsidP="00950502">
      <w:pPr>
        <w:pStyle w:val="ScreenCapture"/>
        <w:rPr>
          <w:ins w:id="7422" w:author="Fred Perez" w:date="2019-03-22T09:25:00Z"/>
        </w:rPr>
      </w:pPr>
      <w:ins w:id="7423" w:author="Fred Perez" w:date="2019-03-22T09:25:00Z">
        <w:r>
          <w:t>Select Logical Access Report Email Group: PSO EXTERNAL DISPENSE ALERTS//   PSO E</w:t>
        </w:r>
      </w:ins>
    </w:p>
    <w:p w:rsidR="00950502" w:rsidRDefault="00950502" w:rsidP="00950502">
      <w:pPr>
        <w:pStyle w:val="ScreenCapture"/>
        <w:rPr>
          <w:ins w:id="7424" w:author="Fred Perez" w:date="2019-03-22T09:25:00Z"/>
        </w:rPr>
      </w:pPr>
      <w:ins w:id="7425" w:author="Fred Perez" w:date="2019-03-22T09:25:00Z">
        <w:r>
          <w:t>XTERNAL DISPENSE ALERTS</w:t>
        </w:r>
      </w:ins>
    </w:p>
    <w:p w:rsidR="00950502" w:rsidRDefault="00950502" w:rsidP="00950502">
      <w:pPr>
        <w:pStyle w:val="ScreenCapture"/>
        <w:rPr>
          <w:ins w:id="7426" w:author="Fred Perez" w:date="2019-03-22T09:25:00Z"/>
        </w:rPr>
      </w:pPr>
    </w:p>
    <w:p w:rsidR="00950502" w:rsidRDefault="00950502" w:rsidP="00950502">
      <w:pPr>
        <w:pStyle w:val="ScreenCapture"/>
        <w:rPr>
          <w:ins w:id="7427" w:author="Fred Perez" w:date="2019-03-22T09:25:00Z"/>
        </w:rPr>
      </w:pPr>
      <w:ins w:id="7428" w:author="Fred Perez" w:date="2019-03-22T09:25:00Z">
        <w:r>
          <w:t xml:space="preserve">     Select one of the following:</w:t>
        </w:r>
      </w:ins>
    </w:p>
    <w:p w:rsidR="00950502" w:rsidRDefault="00950502" w:rsidP="00950502">
      <w:pPr>
        <w:pStyle w:val="ScreenCapture"/>
        <w:rPr>
          <w:ins w:id="7429" w:author="Fred Perez" w:date="2019-03-22T09:25:00Z"/>
        </w:rPr>
      </w:pPr>
    </w:p>
    <w:p w:rsidR="00950502" w:rsidRDefault="00950502" w:rsidP="00950502">
      <w:pPr>
        <w:pStyle w:val="ScreenCapture"/>
        <w:rPr>
          <w:ins w:id="7430" w:author="Fred Perez" w:date="2019-03-22T09:25:00Z"/>
        </w:rPr>
      </w:pPr>
      <w:ins w:id="7431" w:author="Fred Perez" w:date="2019-03-22T09:25:00Z">
        <w:r>
          <w:t xml:space="preserve">          1         PSOEPCS LOGICAL ACC REPORT DEV</w:t>
        </w:r>
      </w:ins>
    </w:p>
    <w:p w:rsidR="00950502" w:rsidRDefault="00950502" w:rsidP="00950502">
      <w:pPr>
        <w:pStyle w:val="ScreenCapture"/>
        <w:rPr>
          <w:ins w:id="7432" w:author="Fred Perez" w:date="2019-03-22T09:25:00Z"/>
        </w:rPr>
      </w:pPr>
      <w:ins w:id="7433" w:author="Fred Perez" w:date="2019-03-22T09:25:00Z">
        <w:r>
          <w:t xml:space="preserve">          2         PSOEPCS LOGICAL ACC RPT EMAIL</w:t>
        </w:r>
      </w:ins>
    </w:p>
    <w:p w:rsidR="00950502" w:rsidRDefault="00950502" w:rsidP="00950502">
      <w:pPr>
        <w:pStyle w:val="ScreenCapture"/>
        <w:rPr>
          <w:ins w:id="7434" w:author="Fred Perez" w:date="2019-03-22T09:25:00Z"/>
        </w:rPr>
      </w:pPr>
      <w:ins w:id="7435" w:author="Fred Perez" w:date="2019-03-22T09:25:00Z">
        <w:r>
          <w:t xml:space="preserve">          3         PSOEPCS PHARM ACC RPT DEVICE</w:t>
        </w:r>
      </w:ins>
    </w:p>
    <w:p w:rsidR="00950502" w:rsidRDefault="00950502" w:rsidP="00950502">
      <w:pPr>
        <w:pStyle w:val="ScreenCapture"/>
        <w:rPr>
          <w:ins w:id="7436" w:author="Fred Perez" w:date="2019-03-22T09:25:00Z"/>
        </w:rPr>
      </w:pPr>
      <w:ins w:id="7437" w:author="Fred Perez" w:date="2019-03-22T09:25:00Z">
        <w:r>
          <w:t xml:space="preserve">          4         PSOEPCS PHARM ACC REPORT EMAIL</w:t>
        </w:r>
      </w:ins>
    </w:p>
    <w:p w:rsidR="00950502" w:rsidRDefault="00950502" w:rsidP="00950502">
      <w:pPr>
        <w:pStyle w:val="ScreenCapture"/>
        <w:rPr>
          <w:ins w:id="7438" w:author="Fred Perez" w:date="2019-03-22T09:25:00Z"/>
        </w:rPr>
      </w:pPr>
    </w:p>
    <w:p w:rsidR="00950502" w:rsidRDefault="00950502" w:rsidP="00950502">
      <w:pPr>
        <w:pStyle w:val="ScreenCapture"/>
        <w:rPr>
          <w:ins w:id="7439" w:author="Fred Perez" w:date="2019-03-22T09:25:00Z"/>
        </w:rPr>
      </w:pPr>
      <w:ins w:id="7440" w:author="Fred Perez" w:date="2019-03-22T09:25:00Z">
        <w:r>
          <w:t>Select parameter to edit: 3  PSOEPCS PHARM ACC RPT DEVICE</w:t>
        </w:r>
      </w:ins>
    </w:p>
    <w:p w:rsidR="00950502" w:rsidRDefault="00950502" w:rsidP="00950502">
      <w:pPr>
        <w:pStyle w:val="ScreenCapture"/>
        <w:rPr>
          <w:ins w:id="7441" w:author="Fred Perez" w:date="2019-03-22T09:25:00Z"/>
        </w:rPr>
      </w:pPr>
    </w:p>
    <w:p w:rsidR="00950502" w:rsidRDefault="00950502" w:rsidP="00950502">
      <w:pPr>
        <w:pStyle w:val="ScreenCapture"/>
        <w:rPr>
          <w:ins w:id="7442" w:author="Fred Perez" w:date="2019-03-22T09:25:00Z"/>
        </w:rPr>
      </w:pPr>
      <w:ins w:id="7443" w:author="Fred Perez" w:date="2019-03-22T09:25:00Z">
        <w:r>
          <w:t xml:space="preserve"> Setting Device for Pharmacist access report  for System: VIPDEV31.AAC.VA.GOV </w:t>
        </w:r>
      </w:ins>
    </w:p>
    <w:p w:rsidR="00950502" w:rsidRDefault="00950502" w:rsidP="00950502">
      <w:pPr>
        <w:pStyle w:val="ScreenCapture"/>
        <w:rPr>
          <w:ins w:id="7444" w:author="Fred Perez" w:date="2019-03-22T09:25:00Z"/>
        </w:rPr>
      </w:pPr>
      <w:ins w:id="7445" w:author="Fred Perez" w:date="2019-03-22T09:25:00Z">
        <w:r>
          <w:t xml:space="preserve">Select device for Pharmacist Acc Report: </w:t>
        </w:r>
      </w:ins>
    </w:p>
    <w:p w:rsidR="00950502" w:rsidRDefault="00950502" w:rsidP="00950502">
      <w:pPr>
        <w:pStyle w:val="ScreenCapture"/>
        <w:rPr>
          <w:ins w:id="7446" w:author="Fred Perez" w:date="2019-03-22T09:25:00Z"/>
        </w:rPr>
      </w:pPr>
    </w:p>
    <w:p w:rsidR="00950502" w:rsidRDefault="00950502" w:rsidP="00950502">
      <w:pPr>
        <w:pStyle w:val="ScreenCapture"/>
        <w:rPr>
          <w:ins w:id="7447" w:author="Fred Perez" w:date="2019-03-22T09:25:00Z"/>
        </w:rPr>
      </w:pPr>
      <w:ins w:id="7448" w:author="Fred Perez" w:date="2019-03-22T09:25:00Z">
        <w:r>
          <w:t xml:space="preserve">     Select one of the following:</w:t>
        </w:r>
      </w:ins>
    </w:p>
    <w:p w:rsidR="00950502" w:rsidRDefault="00950502" w:rsidP="00950502">
      <w:pPr>
        <w:pStyle w:val="ScreenCapture"/>
        <w:rPr>
          <w:ins w:id="7449" w:author="Fred Perez" w:date="2019-03-22T09:25:00Z"/>
        </w:rPr>
      </w:pPr>
    </w:p>
    <w:p w:rsidR="00950502" w:rsidRDefault="00950502" w:rsidP="00950502">
      <w:pPr>
        <w:pStyle w:val="ScreenCapture"/>
        <w:rPr>
          <w:ins w:id="7450" w:author="Fred Perez" w:date="2019-03-22T09:25:00Z"/>
        </w:rPr>
      </w:pPr>
      <w:ins w:id="7451" w:author="Fred Perez" w:date="2019-03-22T09:25:00Z">
        <w:r>
          <w:t xml:space="preserve">          1         PSOEPCS LOGICAL ACC REPORT DEV</w:t>
        </w:r>
      </w:ins>
    </w:p>
    <w:p w:rsidR="00950502" w:rsidRDefault="00950502" w:rsidP="00950502">
      <w:pPr>
        <w:pStyle w:val="ScreenCapture"/>
        <w:rPr>
          <w:ins w:id="7452" w:author="Fred Perez" w:date="2019-03-22T09:25:00Z"/>
        </w:rPr>
      </w:pPr>
      <w:ins w:id="7453" w:author="Fred Perez" w:date="2019-03-22T09:25:00Z">
        <w:r>
          <w:t xml:space="preserve">          2         PSOEPCS LOGICAL ACC RPT EMAIL</w:t>
        </w:r>
      </w:ins>
    </w:p>
    <w:p w:rsidR="00950502" w:rsidRDefault="00950502" w:rsidP="00950502">
      <w:pPr>
        <w:pStyle w:val="ScreenCapture"/>
        <w:rPr>
          <w:ins w:id="7454" w:author="Fred Perez" w:date="2019-03-22T09:25:00Z"/>
        </w:rPr>
      </w:pPr>
      <w:ins w:id="7455" w:author="Fred Perez" w:date="2019-03-22T09:25:00Z">
        <w:r>
          <w:t xml:space="preserve">          3         PSOEPCS PHARM ACC RPT DEVICE</w:t>
        </w:r>
      </w:ins>
    </w:p>
    <w:p w:rsidR="00950502" w:rsidRDefault="00950502" w:rsidP="00950502">
      <w:pPr>
        <w:pStyle w:val="ScreenCapture"/>
        <w:rPr>
          <w:ins w:id="7456" w:author="Fred Perez" w:date="2019-03-22T09:25:00Z"/>
        </w:rPr>
      </w:pPr>
      <w:ins w:id="7457" w:author="Fred Perez" w:date="2019-03-22T09:25:00Z">
        <w:r>
          <w:t xml:space="preserve">          4         PSOEPCS PHARM ACC REPORT EMAIL</w:t>
        </w:r>
      </w:ins>
    </w:p>
    <w:p w:rsidR="00950502" w:rsidRDefault="00950502" w:rsidP="00950502">
      <w:pPr>
        <w:pStyle w:val="ScreenCapture"/>
        <w:rPr>
          <w:ins w:id="7458" w:author="Fred Perez" w:date="2019-03-22T09:25:00Z"/>
        </w:rPr>
      </w:pPr>
    </w:p>
    <w:p w:rsidR="00950502" w:rsidRDefault="00950502" w:rsidP="00950502">
      <w:pPr>
        <w:pStyle w:val="ScreenCapture"/>
        <w:rPr>
          <w:ins w:id="7459" w:author="Fred Perez" w:date="2019-03-22T09:25:00Z"/>
        </w:rPr>
      </w:pPr>
      <w:ins w:id="7460" w:author="Fred Perez" w:date="2019-03-22T09:25:00Z">
        <w:r>
          <w:t>Select parameter to edit: 4  PSOEPCS PHARM ACC REPORT EMAIL</w:t>
        </w:r>
      </w:ins>
    </w:p>
    <w:p w:rsidR="00950502" w:rsidRDefault="00950502" w:rsidP="00950502">
      <w:pPr>
        <w:pStyle w:val="ScreenCapture"/>
        <w:rPr>
          <w:ins w:id="7461" w:author="Fred Perez" w:date="2019-03-22T09:25:00Z"/>
        </w:rPr>
      </w:pPr>
    </w:p>
    <w:p w:rsidR="00950502" w:rsidRDefault="00950502" w:rsidP="00950502">
      <w:pPr>
        <w:pStyle w:val="ScreenCapture"/>
        <w:rPr>
          <w:ins w:id="7462" w:author="Fred Perez" w:date="2019-03-22T09:25:00Z"/>
        </w:rPr>
      </w:pPr>
      <w:ins w:id="7463" w:author="Fred Perez" w:date="2019-03-22T09:25:00Z">
        <w:r>
          <w:t xml:space="preserve"> Setting Email Group for Pharmacist Access Report  for System: VIPDEV31.AAC.VA.G</w:t>
        </w:r>
      </w:ins>
    </w:p>
    <w:p w:rsidR="00950502" w:rsidRDefault="00950502" w:rsidP="00950502">
      <w:pPr>
        <w:pStyle w:val="ScreenCapture"/>
        <w:rPr>
          <w:ins w:id="7464" w:author="Fred Perez" w:date="2019-03-22T09:25:00Z"/>
        </w:rPr>
      </w:pPr>
      <w:ins w:id="7465" w:author="Fred Perez" w:date="2019-03-22T09:25:00Z">
        <w:r>
          <w:t xml:space="preserve">OV </w:t>
        </w:r>
      </w:ins>
    </w:p>
    <w:p w:rsidR="00950502" w:rsidRDefault="00950502" w:rsidP="00950502">
      <w:pPr>
        <w:pStyle w:val="ScreenCapture"/>
        <w:rPr>
          <w:ins w:id="7466" w:author="Fred Perez" w:date="2019-03-22T09:25:00Z"/>
        </w:rPr>
      </w:pPr>
      <w:ins w:id="7467" w:author="Fred Perez" w:date="2019-03-22T09:25:00Z">
        <w:r>
          <w:t>Select Pharmacist Acc Report Email Group: PSO EXTERNAL DISPENSE ALERTS//   PSO E</w:t>
        </w:r>
      </w:ins>
    </w:p>
    <w:p w:rsidR="00950502" w:rsidRDefault="00950502" w:rsidP="00950502">
      <w:pPr>
        <w:pStyle w:val="ScreenCapture"/>
        <w:rPr>
          <w:ins w:id="7468" w:author="Fred Perez" w:date="2019-03-22T09:25:00Z"/>
        </w:rPr>
      </w:pPr>
      <w:ins w:id="7469" w:author="Fred Perez" w:date="2019-03-22T09:25:00Z">
        <w:r>
          <w:t>XTERNAL DISPENSE ALERTS</w:t>
        </w:r>
      </w:ins>
    </w:p>
    <w:p w:rsidR="00950502" w:rsidRDefault="00950502" w:rsidP="00950502">
      <w:pPr>
        <w:pStyle w:val="ScreenCapture"/>
        <w:rPr>
          <w:ins w:id="7470" w:author="Fred Perez" w:date="2019-03-22T09:25:00Z"/>
        </w:rPr>
      </w:pPr>
    </w:p>
    <w:p w:rsidR="00950502" w:rsidRDefault="00950502" w:rsidP="00950502">
      <w:pPr>
        <w:pStyle w:val="ScreenCapture"/>
        <w:rPr>
          <w:ins w:id="7471" w:author="Fred Perez" w:date="2019-03-22T09:25:00Z"/>
        </w:rPr>
      </w:pPr>
      <w:ins w:id="7472" w:author="Fred Perez" w:date="2019-03-22T09:25:00Z">
        <w:r>
          <w:t xml:space="preserve">     Select one of the following:</w:t>
        </w:r>
      </w:ins>
    </w:p>
    <w:p w:rsidR="00950502" w:rsidRDefault="00950502" w:rsidP="00950502">
      <w:pPr>
        <w:pStyle w:val="ScreenCapture"/>
        <w:rPr>
          <w:ins w:id="7473" w:author="Fred Perez" w:date="2019-03-22T09:25:00Z"/>
        </w:rPr>
      </w:pPr>
    </w:p>
    <w:p w:rsidR="00950502" w:rsidRDefault="00950502" w:rsidP="00950502">
      <w:pPr>
        <w:pStyle w:val="ScreenCapture"/>
        <w:rPr>
          <w:ins w:id="7474" w:author="Fred Perez" w:date="2019-03-22T09:25:00Z"/>
        </w:rPr>
      </w:pPr>
      <w:ins w:id="7475" w:author="Fred Perez" w:date="2019-03-22T09:25:00Z">
        <w:r>
          <w:t xml:space="preserve">          1         PSOEPCS LOGICAL ACC REPORT DEV</w:t>
        </w:r>
      </w:ins>
    </w:p>
    <w:p w:rsidR="00950502" w:rsidRDefault="00950502" w:rsidP="00950502">
      <w:pPr>
        <w:pStyle w:val="ScreenCapture"/>
        <w:rPr>
          <w:ins w:id="7476" w:author="Fred Perez" w:date="2019-03-22T09:25:00Z"/>
        </w:rPr>
      </w:pPr>
      <w:ins w:id="7477" w:author="Fred Perez" w:date="2019-03-22T09:25:00Z">
        <w:r>
          <w:t xml:space="preserve">          2         PSOEPCS LOGICAL ACC RPT EMAIL</w:t>
        </w:r>
      </w:ins>
    </w:p>
    <w:p w:rsidR="00950502" w:rsidRDefault="00950502" w:rsidP="00950502">
      <w:pPr>
        <w:pStyle w:val="ScreenCapture"/>
        <w:rPr>
          <w:ins w:id="7478" w:author="Fred Perez" w:date="2019-03-22T09:25:00Z"/>
        </w:rPr>
      </w:pPr>
      <w:ins w:id="7479" w:author="Fred Perez" w:date="2019-03-22T09:25:00Z">
        <w:r>
          <w:t xml:space="preserve">          3         PSOEPCS PHARM ACC RPT DEVICE</w:t>
        </w:r>
      </w:ins>
    </w:p>
    <w:p w:rsidR="00950502" w:rsidRDefault="00950502" w:rsidP="00950502">
      <w:pPr>
        <w:pStyle w:val="ScreenCapture"/>
        <w:rPr>
          <w:ins w:id="7480" w:author="Fred Perez" w:date="2019-03-22T09:25:00Z"/>
        </w:rPr>
      </w:pPr>
      <w:ins w:id="7481" w:author="Fred Perez" w:date="2019-03-22T09:25:00Z">
        <w:r>
          <w:t xml:space="preserve">          4         PSOEPCS PHARM ACC REPORT EMAIL</w:t>
        </w:r>
      </w:ins>
    </w:p>
    <w:p w:rsidR="00950502" w:rsidRDefault="00950502" w:rsidP="00950502">
      <w:pPr>
        <w:pStyle w:val="ScreenCapture"/>
        <w:rPr>
          <w:ins w:id="7482" w:author="Fred Perez" w:date="2019-03-22T09:25:00Z"/>
        </w:rPr>
      </w:pPr>
    </w:p>
    <w:p w:rsidR="00950502" w:rsidRDefault="00950502" w:rsidP="00950502">
      <w:pPr>
        <w:pStyle w:val="ScreenCapture"/>
        <w:rPr>
          <w:ins w:id="7483" w:author="Fred Perez" w:date="2019-03-22T09:25:00Z"/>
        </w:rPr>
      </w:pPr>
      <w:ins w:id="7484" w:author="Fred Perez" w:date="2019-03-22T09:25:00Z">
        <w:r>
          <w:t xml:space="preserve">Select parameter to edit:   </w:t>
        </w:r>
      </w:ins>
    </w:p>
    <w:p w:rsidR="00950502" w:rsidRDefault="00950502" w:rsidP="00950502">
      <w:pPr>
        <w:rPr>
          <w:ins w:id="7485" w:author="Fred Perez" w:date="2019-03-22T09:25:00Z"/>
        </w:rPr>
      </w:pPr>
    </w:p>
    <w:p w:rsidR="00950502" w:rsidRDefault="00950502" w:rsidP="00950502">
      <w:pPr>
        <w:spacing w:before="120"/>
        <w:ind w:left="1350" w:hanging="1350"/>
        <w:rPr>
          <w:ins w:id="7486" w:author="Fred Perez" w:date="2019-03-22T09:25:00Z"/>
        </w:rPr>
      </w:pPr>
      <w:ins w:id="7487" w:author="Fred Perez" w:date="2019-03-22T09:25:00Z">
        <w:r w:rsidRPr="00EE678B">
          <w:rPr>
            <w:noProof/>
            <w:color w:val="000000"/>
            <w:position w:val="-4"/>
            <w:szCs w:val="20"/>
          </w:rPr>
          <w:drawing>
            <wp:inline distT="0" distB="0" distL="0" distR="0">
              <wp:extent cx="466090" cy="379730"/>
              <wp:effectExtent l="0" t="0" r="0" b="1270"/>
              <wp:docPr id="1354" name="Picture 1354"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Pr>
            <w:b/>
            <w:color w:val="000000"/>
            <w:szCs w:val="20"/>
          </w:rPr>
          <w:t>NOTE</w:t>
        </w:r>
        <w:r w:rsidRPr="00EE678B">
          <w:rPr>
            <w:b/>
            <w:color w:val="000000"/>
            <w:szCs w:val="20"/>
          </w:rPr>
          <w:t>:</w:t>
        </w:r>
        <w:r w:rsidRPr="00EE678B">
          <w:rPr>
            <w:color w:val="000000"/>
            <w:szCs w:val="20"/>
          </w:rPr>
          <w:t xml:space="preserve"> </w:t>
        </w:r>
        <w:r>
          <w:t>These parameters</w:t>
        </w:r>
        <w:r w:rsidRPr="00BE2FFF">
          <w:t xml:space="preserve"> can also be accessed from the General Parameter Tools menu, using the Edit Parameter Values option at the package level and the system level.</w:t>
        </w:r>
      </w:ins>
    </w:p>
    <w:p w:rsidR="00950502" w:rsidRDefault="00950502" w:rsidP="00950502">
      <w:pPr>
        <w:rPr>
          <w:ins w:id="7488" w:author="Fred Perez" w:date="2019-03-22T09:25:00Z"/>
        </w:rPr>
      </w:pPr>
    </w:p>
    <w:p w:rsidR="00950502" w:rsidRDefault="00950502" w:rsidP="00950502">
      <w:pPr>
        <w:pStyle w:val="Heading3"/>
        <w:rPr>
          <w:ins w:id="7489" w:author="Fred Perez" w:date="2019-03-22T09:25:00Z"/>
        </w:rPr>
      </w:pPr>
      <w:bookmarkStart w:id="7490" w:name="_Toc4140608"/>
      <w:ins w:id="7491" w:author="Fred Perez" w:date="2019-03-22T09:25:00Z">
        <w:r>
          <w:rPr>
            <w:lang w:val="en-US"/>
          </w:rPr>
          <w:t xml:space="preserve">Option 10: </w:t>
        </w:r>
        <w:r w:rsidRPr="00D42323">
          <w:rPr>
            <w:lang w:val="en-US"/>
          </w:rPr>
          <w:t>Allow VA Number if DEA Number Expired</w:t>
        </w:r>
        <w:bookmarkEnd w:id="7490"/>
      </w:ins>
    </w:p>
    <w:p w:rsidR="00950502" w:rsidRDefault="00950502" w:rsidP="00950502">
      <w:pPr>
        <w:rPr>
          <w:ins w:id="7492" w:author="Fred Perez" w:date="2019-03-22T09:25:00Z"/>
          <w:lang w:val="x-none" w:eastAsia="x-none"/>
        </w:rPr>
      </w:pPr>
    </w:p>
    <w:p w:rsidR="00950502" w:rsidRDefault="00950502" w:rsidP="00950502">
      <w:pPr>
        <w:rPr>
          <w:ins w:id="7493" w:author="Fred Perez" w:date="2019-03-22T09:25:00Z"/>
          <w:lang w:val="x-none" w:eastAsia="x-none"/>
        </w:rPr>
      </w:pPr>
      <w:ins w:id="7494" w:author="Fred Perez" w:date="2019-03-22T09:25:00Z">
        <w:r w:rsidRPr="0089142A">
          <w:rPr>
            <w:lang w:val="x-none" w:eastAsia="x-none"/>
          </w:rPr>
          <w:t>This option will allow the sites to turn off the expired DEA</w:t>
        </w:r>
        <w:r>
          <w:rPr>
            <w:lang w:eastAsia="x-none"/>
          </w:rPr>
          <w:t xml:space="preserve"> </w:t>
        </w:r>
        <w:r w:rsidRPr="0089142A">
          <w:rPr>
            <w:lang w:val="x-none" w:eastAsia="x-none"/>
          </w:rPr>
          <w:t>number "fail over" functionality so that the renewal of a provider's expired</w:t>
        </w:r>
        <w:r>
          <w:rPr>
            <w:lang w:eastAsia="x-none"/>
          </w:rPr>
          <w:t xml:space="preserve"> </w:t>
        </w:r>
        <w:r w:rsidRPr="0089142A">
          <w:rPr>
            <w:lang w:val="x-none" w:eastAsia="x-none"/>
          </w:rPr>
          <w:t>DEA number can be enforced.</w:t>
        </w:r>
      </w:ins>
    </w:p>
    <w:p w:rsidR="00950502" w:rsidRDefault="00950502" w:rsidP="00950502">
      <w:pPr>
        <w:rPr>
          <w:ins w:id="7495" w:author="Fred Perez" w:date="2019-03-22T09:25:00Z"/>
          <w:lang w:val="x-none" w:eastAsia="x-none"/>
        </w:rPr>
      </w:pPr>
    </w:p>
    <w:p w:rsidR="00950502" w:rsidRPr="0089142A" w:rsidRDefault="00950502" w:rsidP="00950502">
      <w:pPr>
        <w:pStyle w:val="ExampleHeading"/>
        <w:rPr>
          <w:ins w:id="7496" w:author="Fred Perez" w:date="2019-03-22T09:25:00Z"/>
        </w:rPr>
      </w:pPr>
      <w:ins w:id="7497" w:author="Fred Perez" w:date="2019-03-22T09:25:00Z">
        <w:r w:rsidRPr="00EE678B">
          <w:t xml:space="preserve">Example: </w:t>
        </w:r>
        <w:r w:rsidRPr="00D42323">
          <w:t>Allow VA Number if DEA Number Expired</w:t>
        </w:r>
      </w:ins>
    </w:p>
    <w:p w:rsidR="00950502" w:rsidRDefault="00950502" w:rsidP="00950502">
      <w:pPr>
        <w:pStyle w:val="ScreenCapture"/>
        <w:rPr>
          <w:ins w:id="7498" w:author="Fred Perez" w:date="2019-03-22T09:25:00Z"/>
        </w:rPr>
      </w:pPr>
      <w:ins w:id="7499" w:author="Fred Perez" w:date="2019-03-22T09:25:00Z">
        <w:r>
          <w:t xml:space="preserve">Select ePCS DEA Utility Functions &lt;TEST ACCOUNT&gt; Option: 10  Allow VA Number if </w:t>
        </w:r>
      </w:ins>
    </w:p>
    <w:p w:rsidR="00950502" w:rsidRDefault="00950502" w:rsidP="00950502">
      <w:pPr>
        <w:pStyle w:val="ScreenCapture"/>
        <w:rPr>
          <w:ins w:id="7500" w:author="Fred Perez" w:date="2019-03-22T09:25:00Z"/>
        </w:rPr>
      </w:pPr>
      <w:ins w:id="7501" w:author="Fred Perez" w:date="2019-03-22T09:25:00Z">
        <w:r>
          <w:t>DEA Number Expired</w:t>
        </w:r>
      </w:ins>
    </w:p>
    <w:p w:rsidR="00950502" w:rsidRDefault="00950502" w:rsidP="00950502">
      <w:pPr>
        <w:pStyle w:val="ScreenCapture"/>
        <w:rPr>
          <w:ins w:id="7502" w:author="Fred Perez" w:date="2019-03-22T09:25:00Z"/>
        </w:rPr>
      </w:pPr>
    </w:p>
    <w:p w:rsidR="00950502" w:rsidRDefault="00950502" w:rsidP="00950502">
      <w:pPr>
        <w:pStyle w:val="ScreenCapture"/>
        <w:rPr>
          <w:ins w:id="7503" w:author="Fred Perez" w:date="2019-03-22T09:25:00Z"/>
        </w:rPr>
      </w:pPr>
      <w:ins w:id="7504" w:author="Fred Perez" w:date="2019-03-22T09:25:00Z">
        <w:r>
          <w:t xml:space="preserve"> Setting Allow VA Number if DEA Number Expired  for System: VIPDEV31.AAC.VA.GOV </w:t>
        </w:r>
      </w:ins>
    </w:p>
    <w:p w:rsidR="00950502" w:rsidRDefault="00950502" w:rsidP="00950502">
      <w:pPr>
        <w:pStyle w:val="ScreenCapture"/>
        <w:rPr>
          <w:ins w:id="7505" w:author="Fred Perez" w:date="2019-03-22T09:25:00Z"/>
        </w:rPr>
      </w:pPr>
      <w:ins w:id="7506" w:author="Fred Perez" w:date="2019-03-22T09:25:00Z">
        <w:r>
          <w:t>Value: YES// ?</w:t>
        </w:r>
      </w:ins>
    </w:p>
    <w:p w:rsidR="00950502" w:rsidRDefault="00950502" w:rsidP="00950502">
      <w:pPr>
        <w:pStyle w:val="ScreenCapture"/>
        <w:rPr>
          <w:ins w:id="7507" w:author="Fred Perez" w:date="2019-03-22T09:25:00Z"/>
        </w:rPr>
      </w:pPr>
    </w:p>
    <w:p w:rsidR="00950502" w:rsidRDefault="00950502" w:rsidP="00950502">
      <w:pPr>
        <w:pStyle w:val="ScreenCapture"/>
        <w:rPr>
          <w:ins w:id="7508" w:author="Fred Perez" w:date="2019-03-22T09:25:00Z"/>
        </w:rPr>
      </w:pPr>
      <w:ins w:id="7509" w:author="Fred Perez" w:date="2019-03-22T09:25:00Z">
        <w:r>
          <w:t>YES = allow provider with expired DEA# to order CS with a VA#.</w:t>
        </w:r>
      </w:ins>
    </w:p>
    <w:p w:rsidR="00950502" w:rsidRDefault="00950502" w:rsidP="00950502">
      <w:pPr>
        <w:pStyle w:val="ScreenCapture"/>
        <w:rPr>
          <w:ins w:id="7510" w:author="Fred Perez" w:date="2019-03-22T09:25:00Z"/>
        </w:rPr>
      </w:pPr>
    </w:p>
    <w:p w:rsidR="00950502" w:rsidRDefault="00950502" w:rsidP="00950502">
      <w:pPr>
        <w:pStyle w:val="ScreenCapture"/>
        <w:rPr>
          <w:ins w:id="7511" w:author="Fred Perez" w:date="2019-03-22T09:25:00Z"/>
        </w:rPr>
      </w:pPr>
      <w:ins w:id="7512" w:author="Fred Perez" w:date="2019-03-22T09:25:00Z">
        <w:r>
          <w:t>Value: YES// ??</w:t>
        </w:r>
      </w:ins>
    </w:p>
    <w:p w:rsidR="00950502" w:rsidRDefault="00950502" w:rsidP="00950502">
      <w:pPr>
        <w:pStyle w:val="ScreenCapture"/>
        <w:rPr>
          <w:ins w:id="7513" w:author="Fred Perez" w:date="2019-03-22T09:25:00Z"/>
        </w:rPr>
      </w:pPr>
    </w:p>
    <w:p w:rsidR="00950502" w:rsidRDefault="00950502" w:rsidP="00950502">
      <w:pPr>
        <w:pStyle w:val="ScreenCapture"/>
        <w:rPr>
          <w:ins w:id="7514" w:author="Fred Perez" w:date="2019-03-22T09:25:00Z"/>
        </w:rPr>
      </w:pPr>
      <w:ins w:id="7515" w:author="Fred Perez" w:date="2019-03-22T09:25:00Z">
        <w:r>
          <w:t xml:space="preserve">Entering a value of YES will allow a provider with an expired DEA number </w:t>
        </w:r>
      </w:ins>
    </w:p>
    <w:p w:rsidR="00950502" w:rsidRDefault="00950502" w:rsidP="00950502">
      <w:pPr>
        <w:pStyle w:val="ScreenCapture"/>
        <w:rPr>
          <w:ins w:id="7516" w:author="Fred Perez" w:date="2019-03-22T09:25:00Z"/>
        </w:rPr>
      </w:pPr>
      <w:ins w:id="7517" w:author="Fred Perez" w:date="2019-03-22T09:25:00Z">
        <w:r>
          <w:t>to be able to prescribe controlled substances based on their VA number.</w:t>
        </w:r>
      </w:ins>
    </w:p>
    <w:p w:rsidR="00950502" w:rsidRDefault="00950502" w:rsidP="00950502">
      <w:pPr>
        <w:pStyle w:val="ScreenCapture"/>
        <w:rPr>
          <w:ins w:id="7518" w:author="Fred Perez" w:date="2019-03-22T09:25:00Z"/>
        </w:rPr>
      </w:pPr>
      <w:ins w:id="7519" w:author="Fred Perez" w:date="2019-03-22T09:25:00Z">
        <w:r>
          <w:t xml:space="preserve">Entering a value of NO will not allow a provider with an expired DEA </w:t>
        </w:r>
      </w:ins>
    </w:p>
    <w:p w:rsidR="00950502" w:rsidRDefault="00950502" w:rsidP="00950502">
      <w:pPr>
        <w:pStyle w:val="ScreenCapture"/>
        <w:rPr>
          <w:ins w:id="7520" w:author="Fred Perez" w:date="2019-03-22T09:25:00Z"/>
        </w:rPr>
      </w:pPr>
      <w:ins w:id="7521" w:author="Fred Perez" w:date="2019-03-22T09:25:00Z">
        <w:r>
          <w:t>number to be able to prescribe controlled substances. A provider without a</w:t>
        </w:r>
      </w:ins>
    </w:p>
    <w:p w:rsidR="00950502" w:rsidRDefault="00950502" w:rsidP="00950502">
      <w:pPr>
        <w:pStyle w:val="ScreenCapture"/>
        <w:rPr>
          <w:ins w:id="7522" w:author="Fred Perez" w:date="2019-03-22T09:25:00Z"/>
        </w:rPr>
      </w:pPr>
      <w:ins w:id="7523" w:author="Fred Perez" w:date="2019-03-22T09:25:00Z">
        <w:r>
          <w:t>DEA number will still be able to prescribe controlled substances if they</w:t>
        </w:r>
      </w:ins>
    </w:p>
    <w:p w:rsidR="00950502" w:rsidRDefault="00950502" w:rsidP="00950502">
      <w:pPr>
        <w:pStyle w:val="ScreenCapture"/>
        <w:rPr>
          <w:ins w:id="7524" w:author="Fred Perez" w:date="2019-03-22T09:25:00Z"/>
        </w:rPr>
      </w:pPr>
      <w:ins w:id="7525" w:author="Fred Perez" w:date="2019-03-22T09:25:00Z">
        <w:r>
          <w:t>have a VA number entered in VistA.</w:t>
        </w:r>
      </w:ins>
    </w:p>
    <w:p w:rsidR="00950502" w:rsidRDefault="00950502" w:rsidP="00950502">
      <w:pPr>
        <w:pStyle w:val="ScreenCapture"/>
        <w:rPr>
          <w:ins w:id="7526" w:author="Fred Perez" w:date="2019-03-22T09:25:00Z"/>
        </w:rPr>
      </w:pPr>
    </w:p>
    <w:p w:rsidR="00950502" w:rsidRDefault="00950502" w:rsidP="00950502">
      <w:pPr>
        <w:pStyle w:val="ScreenCapture"/>
        <w:rPr>
          <w:ins w:id="7527" w:author="Fred Perez" w:date="2019-03-22T09:25:00Z"/>
        </w:rPr>
      </w:pPr>
      <w:ins w:id="7528" w:author="Fred Perez" w:date="2019-03-22T09:25:00Z">
        <w:r>
          <w:t xml:space="preserve">Value: YES//  </w:t>
        </w:r>
      </w:ins>
    </w:p>
    <w:p w:rsidR="00950502" w:rsidRDefault="00950502" w:rsidP="00950502">
      <w:pPr>
        <w:rPr>
          <w:ins w:id="7529" w:author="Fred Perez" w:date="2019-03-22T09:25:00Z"/>
          <w:lang w:val="x-none" w:eastAsia="x-none"/>
        </w:rPr>
      </w:pPr>
    </w:p>
    <w:p w:rsidR="00950502" w:rsidRPr="00241479" w:rsidRDefault="00950502" w:rsidP="00950502">
      <w:pPr>
        <w:pStyle w:val="Heading3"/>
        <w:rPr>
          <w:ins w:id="7530" w:author="Fred Perez" w:date="2019-03-22T09:25:00Z"/>
          <w:lang w:val="en-US"/>
        </w:rPr>
      </w:pPr>
      <w:bookmarkStart w:id="7531" w:name="_Toc4140609"/>
      <w:ins w:id="7532" w:author="Fred Perez" w:date="2019-03-22T09:25:00Z">
        <w:r>
          <w:rPr>
            <w:lang w:val="en-US"/>
          </w:rPr>
          <w:t xml:space="preserve">Option 11: </w:t>
        </w:r>
        <w:r w:rsidRPr="00241479">
          <w:rPr>
            <w:lang w:val="en-US"/>
          </w:rPr>
          <w:t>Set Pharmacy Operating Mode</w:t>
        </w:r>
        <w:bookmarkEnd w:id="7531"/>
      </w:ins>
    </w:p>
    <w:p w:rsidR="00950502" w:rsidRDefault="00950502" w:rsidP="00950502">
      <w:pPr>
        <w:rPr>
          <w:ins w:id="7533" w:author="Fred Perez" w:date="2019-03-22T09:25:00Z"/>
        </w:rPr>
      </w:pPr>
    </w:p>
    <w:p w:rsidR="00950502" w:rsidRDefault="00950502" w:rsidP="00950502">
      <w:pPr>
        <w:rPr>
          <w:ins w:id="7534" w:author="Fred Perez" w:date="2019-03-22T09:25:00Z"/>
          <w:lang w:eastAsia="x-none"/>
        </w:rPr>
      </w:pPr>
      <w:ins w:id="7535" w:author="Fred Perez" w:date="2019-03-22T09:25:00Z">
        <w:r>
          <w:rPr>
            <w:lang w:eastAsia="x-none"/>
          </w:rPr>
          <w:t xml:space="preserve">The Set Pharmacy Operating Mode </w:t>
        </w:r>
        <w:r w:rsidRPr="00126D6E">
          <w:rPr>
            <w:lang w:eastAsia="x-none"/>
          </w:rPr>
          <w:t>[PSO VAMC MBM PHARMACY MODE]</w:t>
        </w:r>
        <w:r>
          <w:rPr>
            <w:lang w:eastAsia="x-none"/>
          </w:rPr>
          <w:t xml:space="preserve"> option allows Meds By Mail (MBM) sites to turn off the warning messages when using the ePCS GUI executable to select a provider who does not have a CPRS account. Also, with MBM mode on, backdoor pharmacy is able to edit the DEA information regardless of Provider Type. </w:t>
        </w:r>
      </w:ins>
    </w:p>
    <w:p w:rsidR="00950502" w:rsidRDefault="00950502" w:rsidP="00950502">
      <w:pPr>
        <w:rPr>
          <w:ins w:id="7536" w:author="Fred Perez" w:date="2019-03-22T09:25:00Z"/>
          <w:lang w:eastAsia="x-none"/>
        </w:rPr>
      </w:pPr>
    </w:p>
    <w:p w:rsidR="00950502" w:rsidRDefault="00950502" w:rsidP="00950502">
      <w:pPr>
        <w:spacing w:before="120"/>
        <w:ind w:left="1350" w:hanging="1350"/>
        <w:rPr>
          <w:ins w:id="7537" w:author="Fred Perez" w:date="2019-03-22T09:25:00Z"/>
        </w:rPr>
      </w:pPr>
      <w:ins w:id="7538" w:author="Fred Perez" w:date="2019-03-22T09:25:00Z">
        <w:r w:rsidRPr="00EE678B">
          <w:rPr>
            <w:noProof/>
            <w:color w:val="000000"/>
            <w:position w:val="-4"/>
            <w:szCs w:val="20"/>
          </w:rPr>
          <w:drawing>
            <wp:inline distT="0" distB="0" distL="0" distR="0">
              <wp:extent cx="466090" cy="379730"/>
              <wp:effectExtent l="0" t="0" r="0" b="1270"/>
              <wp:docPr id="1353" name="Picture 1353"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Pr>
            <w:b/>
            <w:color w:val="000000"/>
            <w:szCs w:val="20"/>
          </w:rPr>
          <w:t>NOTE</w:t>
        </w:r>
        <w:r w:rsidRPr="00EE678B">
          <w:rPr>
            <w:b/>
            <w:color w:val="000000"/>
            <w:szCs w:val="20"/>
          </w:rPr>
          <w:t>:</w:t>
        </w:r>
        <w:r w:rsidRPr="00EE678B">
          <w:rPr>
            <w:color w:val="000000"/>
            <w:szCs w:val="20"/>
          </w:rPr>
          <w:t xml:space="preserve"> </w:t>
        </w:r>
        <w:r w:rsidRPr="00126D6E">
          <w:t>The post-install routine will set this parameter to "VAMC" at the package level.</w:t>
        </w:r>
      </w:ins>
    </w:p>
    <w:p w:rsidR="00950502" w:rsidRDefault="00950502" w:rsidP="00950502">
      <w:pPr>
        <w:rPr>
          <w:ins w:id="7539" w:author="Fred Perez" w:date="2019-03-22T09:25:00Z"/>
          <w:lang w:eastAsia="x-none"/>
        </w:rPr>
      </w:pPr>
    </w:p>
    <w:p w:rsidR="00950502" w:rsidRDefault="00950502" w:rsidP="00950502">
      <w:pPr>
        <w:spacing w:before="120"/>
        <w:ind w:left="1350" w:hanging="1350"/>
        <w:rPr>
          <w:ins w:id="7540" w:author="Fred Perez" w:date="2019-03-22T09:25:00Z"/>
        </w:rPr>
      </w:pPr>
      <w:ins w:id="7541" w:author="Fred Perez" w:date="2019-03-22T09:25:00Z">
        <w:r w:rsidRPr="00EE678B">
          <w:rPr>
            <w:noProof/>
            <w:color w:val="000000"/>
            <w:position w:val="-4"/>
            <w:szCs w:val="20"/>
          </w:rPr>
          <w:drawing>
            <wp:inline distT="0" distB="0" distL="0" distR="0">
              <wp:extent cx="466090" cy="379730"/>
              <wp:effectExtent l="0" t="0" r="0" b="1270"/>
              <wp:docPr id="1352" name="Picture 1352"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Pr>
            <w:b/>
            <w:color w:val="000000"/>
            <w:szCs w:val="20"/>
          </w:rPr>
          <w:t>NOTE</w:t>
        </w:r>
        <w:r w:rsidRPr="00EE678B">
          <w:rPr>
            <w:b/>
            <w:color w:val="000000"/>
            <w:szCs w:val="20"/>
          </w:rPr>
          <w:t>:</w:t>
        </w:r>
        <w:r w:rsidRPr="00EE678B">
          <w:rPr>
            <w:color w:val="000000"/>
            <w:szCs w:val="20"/>
          </w:rPr>
          <w:t xml:space="preserve"> </w:t>
        </w:r>
        <w:r w:rsidRPr="00BE2FFF">
          <w:t>This parameter can also be accessed from the General Parameter Tools menu, using the Edit Parameter Values option at the package level and the system level.</w:t>
        </w:r>
      </w:ins>
    </w:p>
    <w:p w:rsidR="00950502" w:rsidRDefault="00950502" w:rsidP="00950502">
      <w:pPr>
        <w:rPr>
          <w:ins w:id="7542" w:author="Fred Perez" w:date="2019-03-22T09:25:00Z"/>
        </w:rPr>
      </w:pPr>
    </w:p>
    <w:p w:rsidR="00950502" w:rsidRDefault="00950502" w:rsidP="00950502">
      <w:pPr>
        <w:pStyle w:val="ExampleHeading"/>
        <w:rPr>
          <w:ins w:id="7543" w:author="Fred Perez" w:date="2019-03-22T09:25:00Z"/>
        </w:rPr>
      </w:pPr>
      <w:ins w:id="7544" w:author="Fred Perez" w:date="2019-03-22T09:25:00Z">
        <w:r w:rsidRPr="00EE678B">
          <w:t xml:space="preserve">Example: </w:t>
        </w:r>
        <w:r w:rsidRPr="00564000">
          <w:t>Set Pharmacy Operating Mode</w:t>
        </w:r>
      </w:ins>
    </w:p>
    <w:p w:rsidR="00950502" w:rsidRDefault="00950502" w:rsidP="00950502">
      <w:pPr>
        <w:pStyle w:val="ScreenCapture"/>
        <w:rPr>
          <w:ins w:id="7545" w:author="Fred Perez" w:date="2019-03-22T09:25:00Z"/>
        </w:rPr>
      </w:pPr>
      <w:ins w:id="7546" w:author="Fred Perez" w:date="2019-03-22T09:25:00Z">
        <w:r>
          <w:t>Select ePCS DEA Utility Functions &lt;TEST ACCOUNT&gt; Option: 11  Set Pharmacy Operat</w:t>
        </w:r>
      </w:ins>
    </w:p>
    <w:p w:rsidR="00950502" w:rsidRDefault="00950502" w:rsidP="00950502">
      <w:pPr>
        <w:pStyle w:val="ScreenCapture"/>
        <w:rPr>
          <w:ins w:id="7547" w:author="Fred Perez" w:date="2019-03-22T09:25:00Z"/>
        </w:rPr>
      </w:pPr>
      <w:ins w:id="7548" w:author="Fred Perez" w:date="2019-03-22T09:25:00Z">
        <w:r>
          <w:t>ing Mode</w:t>
        </w:r>
      </w:ins>
    </w:p>
    <w:p w:rsidR="00950502" w:rsidRDefault="00950502" w:rsidP="00950502">
      <w:pPr>
        <w:pStyle w:val="ScreenCapture"/>
        <w:rPr>
          <w:ins w:id="7549" w:author="Fred Perez" w:date="2019-03-22T09:25:00Z"/>
        </w:rPr>
      </w:pPr>
    </w:p>
    <w:p w:rsidR="00950502" w:rsidRDefault="00950502" w:rsidP="00950502">
      <w:pPr>
        <w:pStyle w:val="ScreenCapture"/>
        <w:rPr>
          <w:ins w:id="7550" w:author="Fred Perez" w:date="2019-03-22T09:25:00Z"/>
        </w:rPr>
      </w:pPr>
      <w:ins w:id="7551" w:author="Fred Perez" w:date="2019-03-22T09:25:00Z">
        <w:r>
          <w:t>---- Setting Set Pharmacy Operation Mode  for System: VIPDEV31.AAC.VA.GOV ----</w:t>
        </w:r>
      </w:ins>
    </w:p>
    <w:p w:rsidR="00950502" w:rsidRDefault="00950502" w:rsidP="00950502">
      <w:pPr>
        <w:pStyle w:val="ScreenCapture"/>
        <w:rPr>
          <w:ins w:id="7552" w:author="Fred Perez" w:date="2019-03-22T09:25:00Z"/>
        </w:rPr>
      </w:pPr>
      <w:ins w:id="7553" w:author="Fred Perez" w:date="2019-03-22T09:25:00Z">
        <w:r>
          <w:t>Value: VAMC// ?</w:t>
        </w:r>
      </w:ins>
    </w:p>
    <w:p w:rsidR="00950502" w:rsidRDefault="00950502" w:rsidP="00950502">
      <w:pPr>
        <w:pStyle w:val="ScreenCapture"/>
        <w:rPr>
          <w:ins w:id="7554" w:author="Fred Perez" w:date="2019-03-22T09:25:00Z"/>
        </w:rPr>
      </w:pPr>
    </w:p>
    <w:p w:rsidR="00950502" w:rsidRDefault="00950502" w:rsidP="00950502">
      <w:pPr>
        <w:pStyle w:val="ScreenCapture"/>
        <w:rPr>
          <w:ins w:id="7555" w:author="Fred Perez" w:date="2019-03-22T09:25:00Z"/>
        </w:rPr>
      </w:pPr>
      <w:ins w:id="7556" w:author="Fred Perez" w:date="2019-03-22T09:25:00Z">
        <w:r>
          <w:t>Pharmacy Operating Mode Selection, VAMC OR MBM.</w:t>
        </w:r>
      </w:ins>
    </w:p>
    <w:p w:rsidR="00950502" w:rsidRDefault="00950502" w:rsidP="00950502">
      <w:pPr>
        <w:pStyle w:val="ScreenCapture"/>
        <w:rPr>
          <w:ins w:id="7557" w:author="Fred Perez" w:date="2019-03-22T09:25:00Z"/>
        </w:rPr>
      </w:pPr>
    </w:p>
    <w:p w:rsidR="00950502" w:rsidRDefault="00950502" w:rsidP="00950502">
      <w:pPr>
        <w:pStyle w:val="ScreenCapture"/>
        <w:rPr>
          <w:ins w:id="7558" w:author="Fred Perez" w:date="2019-03-22T09:25:00Z"/>
        </w:rPr>
      </w:pPr>
      <w:ins w:id="7559" w:author="Fred Perez" w:date="2019-03-22T09:25:00Z">
        <w:r>
          <w:t xml:space="preserve">     Select one of the following:</w:t>
        </w:r>
      </w:ins>
    </w:p>
    <w:p w:rsidR="00950502" w:rsidRDefault="00950502" w:rsidP="00950502">
      <w:pPr>
        <w:pStyle w:val="ScreenCapture"/>
        <w:rPr>
          <w:ins w:id="7560" w:author="Fred Perez" w:date="2019-03-22T09:25:00Z"/>
        </w:rPr>
      </w:pPr>
    </w:p>
    <w:p w:rsidR="00950502" w:rsidRDefault="00950502" w:rsidP="00950502">
      <w:pPr>
        <w:pStyle w:val="ScreenCapture"/>
        <w:rPr>
          <w:ins w:id="7561" w:author="Fred Perez" w:date="2019-03-22T09:25:00Z"/>
        </w:rPr>
      </w:pPr>
      <w:ins w:id="7562" w:author="Fred Perez" w:date="2019-03-22T09:25:00Z">
        <w:r>
          <w:t xml:space="preserve">          V         VAMC</w:t>
        </w:r>
      </w:ins>
    </w:p>
    <w:p w:rsidR="00950502" w:rsidRDefault="00950502" w:rsidP="00950502">
      <w:pPr>
        <w:pStyle w:val="ScreenCapture"/>
        <w:rPr>
          <w:ins w:id="7563" w:author="Fred Perez" w:date="2019-03-22T09:25:00Z"/>
        </w:rPr>
      </w:pPr>
      <w:ins w:id="7564" w:author="Fred Perez" w:date="2019-03-22T09:25:00Z">
        <w:r>
          <w:t xml:space="preserve">          M         MBM</w:t>
        </w:r>
      </w:ins>
    </w:p>
    <w:p w:rsidR="00950502" w:rsidRDefault="00950502" w:rsidP="00950502">
      <w:pPr>
        <w:pStyle w:val="ScreenCapture"/>
        <w:rPr>
          <w:ins w:id="7565" w:author="Fred Perez" w:date="2019-03-22T09:25:00Z"/>
        </w:rPr>
      </w:pPr>
    </w:p>
    <w:p w:rsidR="00950502" w:rsidRDefault="00950502" w:rsidP="00950502">
      <w:pPr>
        <w:pStyle w:val="ScreenCapture"/>
        <w:rPr>
          <w:ins w:id="7566" w:author="Fred Perez" w:date="2019-03-22T09:25:00Z"/>
        </w:rPr>
      </w:pPr>
      <w:ins w:id="7567" w:author="Fred Perez" w:date="2019-03-22T09:25:00Z">
        <w:r>
          <w:t>Value: VAMC// ??</w:t>
        </w:r>
      </w:ins>
    </w:p>
    <w:p w:rsidR="00950502" w:rsidRDefault="00950502" w:rsidP="00950502">
      <w:pPr>
        <w:pStyle w:val="ScreenCapture"/>
        <w:rPr>
          <w:ins w:id="7568" w:author="Fred Perez" w:date="2019-03-22T09:25:00Z"/>
        </w:rPr>
      </w:pPr>
    </w:p>
    <w:p w:rsidR="00950502" w:rsidRDefault="00950502" w:rsidP="00950502">
      <w:pPr>
        <w:pStyle w:val="ScreenCapture"/>
        <w:rPr>
          <w:ins w:id="7569" w:author="Fred Perez" w:date="2019-03-22T09:25:00Z"/>
        </w:rPr>
      </w:pPr>
      <w:ins w:id="7570" w:author="Fred Perez" w:date="2019-03-22T09:25:00Z">
        <w:r>
          <w:t xml:space="preserve">Choose Pharmacy Operating Mode as VAMC to utilize business rules </w:t>
        </w:r>
      </w:ins>
    </w:p>
    <w:p w:rsidR="00950502" w:rsidRDefault="00950502" w:rsidP="00950502">
      <w:pPr>
        <w:pStyle w:val="ScreenCapture"/>
        <w:rPr>
          <w:ins w:id="7571" w:author="Fred Perez" w:date="2019-03-22T09:25:00Z"/>
        </w:rPr>
      </w:pPr>
      <w:ins w:id="7572" w:author="Fred Perez" w:date="2019-03-22T09:25:00Z">
        <w:r>
          <w:t>appropriate to the traditional VA pharmacy setting.</w:t>
        </w:r>
      </w:ins>
    </w:p>
    <w:p w:rsidR="00950502" w:rsidRDefault="00950502" w:rsidP="00950502">
      <w:pPr>
        <w:pStyle w:val="ScreenCapture"/>
        <w:rPr>
          <w:ins w:id="7573" w:author="Fred Perez" w:date="2019-03-22T09:25:00Z"/>
        </w:rPr>
      </w:pPr>
      <w:ins w:id="7574" w:author="Fred Perez" w:date="2019-03-22T09:25:00Z">
        <w:r>
          <w:t xml:space="preserve">Choose Pharmacy Operating Mode as MBM to utilize business rules specific </w:t>
        </w:r>
      </w:ins>
    </w:p>
    <w:p w:rsidR="00950502" w:rsidRDefault="00950502" w:rsidP="00950502">
      <w:pPr>
        <w:pStyle w:val="ScreenCapture"/>
        <w:rPr>
          <w:ins w:id="7575" w:author="Fred Perez" w:date="2019-03-22T09:25:00Z"/>
        </w:rPr>
      </w:pPr>
      <w:ins w:id="7576" w:author="Fred Perez" w:date="2019-03-22T09:25:00Z">
        <w:r>
          <w:t>for the Meds by Mail pharmacy setting.</w:t>
        </w:r>
      </w:ins>
    </w:p>
    <w:p w:rsidR="00950502" w:rsidRDefault="00950502" w:rsidP="00950502">
      <w:pPr>
        <w:pStyle w:val="ScreenCapture"/>
        <w:rPr>
          <w:ins w:id="7577" w:author="Fred Perez" w:date="2019-03-22T09:25:00Z"/>
        </w:rPr>
      </w:pPr>
    </w:p>
    <w:p w:rsidR="00950502" w:rsidRDefault="00950502" w:rsidP="00950502">
      <w:pPr>
        <w:pStyle w:val="ScreenCapture"/>
        <w:rPr>
          <w:ins w:id="7578" w:author="Fred Perez" w:date="2019-03-22T09:25:00Z"/>
        </w:rPr>
      </w:pPr>
      <w:ins w:id="7579" w:author="Fred Perez" w:date="2019-03-22T09:25:00Z">
        <w:r>
          <w:t xml:space="preserve">Value: VAMC//   </w:t>
        </w:r>
      </w:ins>
    </w:p>
    <w:p w:rsidR="00950502" w:rsidRDefault="00950502" w:rsidP="00950502">
      <w:pPr>
        <w:rPr>
          <w:ins w:id="7580" w:author="Fred Perez" w:date="2019-03-22T09:25:00Z"/>
        </w:rPr>
      </w:pPr>
    </w:p>
    <w:p w:rsidR="00950502" w:rsidRPr="009E3CB6" w:rsidRDefault="00950502" w:rsidP="00950502">
      <w:pPr>
        <w:pStyle w:val="Heading3"/>
        <w:rPr>
          <w:ins w:id="7581" w:author="Fred Perez" w:date="2019-03-22T09:25:00Z"/>
          <w:lang w:val="en-US"/>
        </w:rPr>
      </w:pPr>
      <w:bookmarkStart w:id="7582" w:name="_Toc4140610"/>
      <w:ins w:id="7583" w:author="Fred Perez" w:date="2019-03-22T09:25:00Z">
        <w:r>
          <w:rPr>
            <w:lang w:val="en-US"/>
          </w:rPr>
          <w:t xml:space="preserve">Option 12: </w:t>
        </w:r>
        <w:r w:rsidRPr="00D251E3">
          <w:rPr>
            <w:lang w:val="en-US"/>
          </w:rPr>
          <w:t>Edit Facility DEA# and Expiration Date</w:t>
        </w:r>
        <w:bookmarkEnd w:id="7582"/>
      </w:ins>
    </w:p>
    <w:p w:rsidR="00950502" w:rsidRDefault="00950502" w:rsidP="00950502">
      <w:pPr>
        <w:rPr>
          <w:ins w:id="7584" w:author="Fred Perez" w:date="2019-03-22T09:25:00Z"/>
        </w:rPr>
      </w:pPr>
    </w:p>
    <w:p w:rsidR="00950502" w:rsidRDefault="00950502" w:rsidP="00950502">
      <w:pPr>
        <w:rPr>
          <w:ins w:id="7585" w:author="Fred Perez" w:date="2019-03-22T09:25:00Z"/>
        </w:rPr>
      </w:pPr>
      <w:ins w:id="7586" w:author="Fred Perez" w:date="2019-03-22T09:25:00Z">
        <w:r>
          <w:t>This option is for the DEA ePCS project and will allow users to edit the facility DEA# and Expiration Date in Institution file (#4).</w:t>
        </w:r>
      </w:ins>
    </w:p>
    <w:p w:rsidR="00950502" w:rsidRDefault="00950502" w:rsidP="00950502">
      <w:pPr>
        <w:rPr>
          <w:ins w:id="7587" w:author="Fred Perez" w:date="2019-03-22T09:25:00Z"/>
        </w:rPr>
      </w:pPr>
    </w:p>
    <w:p w:rsidR="00950502" w:rsidRDefault="00950502" w:rsidP="00950502">
      <w:pPr>
        <w:pStyle w:val="ExampleHeading"/>
        <w:rPr>
          <w:ins w:id="7588" w:author="Fred Perez" w:date="2019-03-22T09:25:00Z"/>
        </w:rPr>
      </w:pPr>
      <w:ins w:id="7589" w:author="Fred Perez" w:date="2019-03-22T09:25:00Z">
        <w:r w:rsidRPr="00EE678B">
          <w:t xml:space="preserve">Example: </w:t>
        </w:r>
        <w:r w:rsidRPr="00CA13B4">
          <w:t>Edit Facility DEA# and Expiration Date</w:t>
        </w:r>
      </w:ins>
    </w:p>
    <w:p w:rsidR="00950502" w:rsidRDefault="00950502" w:rsidP="00950502">
      <w:pPr>
        <w:pStyle w:val="ScreenCapture"/>
        <w:rPr>
          <w:ins w:id="7590" w:author="Fred Perez" w:date="2019-03-22T09:25:00Z"/>
        </w:rPr>
      </w:pPr>
      <w:ins w:id="7591" w:author="Fred Perez" w:date="2019-03-22T09:25:00Z">
        <w:r>
          <w:t xml:space="preserve">Select ePCS DEA Utility Functions &lt;TEST ACCOUNT&gt; Option: 12  Edit Facility DEA# </w:t>
        </w:r>
      </w:ins>
    </w:p>
    <w:p w:rsidR="00950502" w:rsidRDefault="00950502" w:rsidP="00950502">
      <w:pPr>
        <w:pStyle w:val="ScreenCapture"/>
        <w:rPr>
          <w:ins w:id="7592" w:author="Fred Perez" w:date="2019-03-22T09:25:00Z"/>
        </w:rPr>
      </w:pPr>
      <w:ins w:id="7593" w:author="Fred Perez" w:date="2019-03-22T09:25:00Z">
        <w:r>
          <w:t>and Expiration Date</w:t>
        </w:r>
      </w:ins>
    </w:p>
    <w:p w:rsidR="00950502" w:rsidRDefault="00950502" w:rsidP="00950502">
      <w:pPr>
        <w:pStyle w:val="ScreenCapture"/>
        <w:rPr>
          <w:ins w:id="7594" w:author="Fred Perez" w:date="2019-03-22T09:25:00Z"/>
        </w:rPr>
      </w:pPr>
    </w:p>
    <w:p w:rsidR="00950502" w:rsidRDefault="00950502" w:rsidP="00950502">
      <w:pPr>
        <w:pStyle w:val="ScreenCapture"/>
        <w:rPr>
          <w:ins w:id="7595" w:author="Fred Perez" w:date="2019-03-22T09:25:00Z"/>
        </w:rPr>
      </w:pPr>
      <w:ins w:id="7596" w:author="Fred Perez" w:date="2019-03-22T09:25:00Z">
        <w:r>
          <w:t xml:space="preserve">Select INSTITUTION NAME:    HINES ISC          </w:t>
        </w:r>
      </w:ins>
    </w:p>
    <w:p w:rsidR="00950502" w:rsidRDefault="00950502" w:rsidP="00950502">
      <w:pPr>
        <w:pStyle w:val="ScreenCapture"/>
        <w:rPr>
          <w:ins w:id="7597" w:author="Fred Perez" w:date="2019-03-22T09:25:00Z"/>
        </w:rPr>
      </w:pPr>
      <w:ins w:id="7598" w:author="Fred Perez" w:date="2019-03-22T09:25:00Z">
        <w:r>
          <w:t xml:space="preserve">FACILITY DEA NUMBER: AV5589532// </w:t>
        </w:r>
      </w:ins>
    </w:p>
    <w:p w:rsidR="00950502" w:rsidRDefault="00950502" w:rsidP="00950502">
      <w:pPr>
        <w:pStyle w:val="ScreenCapture"/>
        <w:rPr>
          <w:ins w:id="7599" w:author="Fred Perez" w:date="2019-03-22T09:25:00Z"/>
        </w:rPr>
      </w:pPr>
      <w:ins w:id="7600" w:author="Fred Perez" w:date="2019-03-22T09:25:00Z">
        <w:r>
          <w:t xml:space="preserve">FACILITY DEA EXPIRATION DATE: FEB 18,2021// </w:t>
        </w:r>
      </w:ins>
    </w:p>
    <w:p w:rsidR="00950502" w:rsidRDefault="00950502" w:rsidP="00950502">
      <w:pPr>
        <w:pStyle w:val="ScreenCapture"/>
        <w:rPr>
          <w:ins w:id="7601" w:author="Fred Perez" w:date="2019-03-22T09:25:00Z"/>
        </w:rPr>
      </w:pPr>
    </w:p>
    <w:p w:rsidR="00950502" w:rsidRDefault="00950502" w:rsidP="00950502">
      <w:pPr>
        <w:pStyle w:val="ScreenCapture"/>
        <w:rPr>
          <w:ins w:id="7602" w:author="Fred Perez" w:date="2019-03-22T09:25:00Z"/>
        </w:rPr>
      </w:pPr>
      <w:ins w:id="7603" w:author="Fred Perez" w:date="2019-03-22T09:25:00Z">
        <w:r>
          <w:t xml:space="preserve">Select INSTITUTION NAME:  </w:t>
        </w:r>
      </w:ins>
    </w:p>
    <w:p w:rsidR="00950502" w:rsidRDefault="00950502" w:rsidP="00950502">
      <w:pPr>
        <w:rPr>
          <w:ins w:id="7604" w:author="Fred Perez" w:date="2019-03-22T09:25:00Z"/>
        </w:rPr>
      </w:pPr>
    </w:p>
    <w:p w:rsidR="00950502" w:rsidRDefault="00950502" w:rsidP="00950502">
      <w:pPr>
        <w:pStyle w:val="Heading2"/>
        <w:rPr>
          <w:ins w:id="7605" w:author="Fred Perez" w:date="2019-03-22T09:25:00Z"/>
          <w:lang w:val="en-US"/>
        </w:rPr>
      </w:pPr>
      <w:bookmarkStart w:id="7606" w:name="_Toc4140611"/>
      <w:ins w:id="7607" w:author="Fred Perez" w:date="2019-03-22T09:25:00Z">
        <w:r>
          <w:rPr>
            <w:lang w:val="en-US"/>
          </w:rPr>
          <w:t>Standalone Options</w:t>
        </w:r>
        <w:bookmarkEnd w:id="7606"/>
      </w:ins>
    </w:p>
    <w:p w:rsidR="00950502" w:rsidRDefault="00950502" w:rsidP="00950502">
      <w:pPr>
        <w:rPr>
          <w:ins w:id="7608" w:author="Fred Perez" w:date="2019-03-22T09:25:00Z"/>
          <w:lang w:eastAsia="x-none"/>
        </w:rPr>
      </w:pPr>
    </w:p>
    <w:p w:rsidR="00950502" w:rsidRDefault="00950502" w:rsidP="00950502">
      <w:pPr>
        <w:rPr>
          <w:ins w:id="7609" w:author="Fred Perez" w:date="2019-03-22T09:25:00Z"/>
          <w:lang w:eastAsia="x-none"/>
        </w:rPr>
      </w:pPr>
      <w:ins w:id="7610" w:author="Fred Perez" w:date="2019-03-22T09:25:00Z">
        <w:r>
          <w:rPr>
            <w:lang w:eastAsia="x-none"/>
          </w:rPr>
          <w:t>The following standalone options are included in Patch PSO*7.0*545.</w:t>
        </w:r>
      </w:ins>
    </w:p>
    <w:p w:rsidR="00950502" w:rsidRPr="004A111E" w:rsidRDefault="00950502" w:rsidP="00950502">
      <w:pPr>
        <w:rPr>
          <w:ins w:id="7611" w:author="Fred Perez" w:date="2019-03-22T09:25:00Z"/>
          <w:lang w:eastAsia="x-none"/>
        </w:rPr>
      </w:pPr>
    </w:p>
    <w:p w:rsidR="00950502" w:rsidRDefault="00950502" w:rsidP="00950502">
      <w:pPr>
        <w:pStyle w:val="Heading3"/>
        <w:rPr>
          <w:ins w:id="7612" w:author="Fred Perez" w:date="2019-03-22T09:25:00Z"/>
        </w:rPr>
      </w:pPr>
      <w:bookmarkStart w:id="7613" w:name="_Toc4140612"/>
      <w:ins w:id="7614" w:author="Fred Perez" w:date="2019-03-22T09:25:00Z">
        <w:r>
          <w:rPr>
            <w:lang w:val="en-US"/>
          </w:rPr>
          <w:t>T</w:t>
        </w:r>
        <w:r w:rsidRPr="0019332F">
          <w:t>ask Changes to DEA Prescribing Privileges Report</w:t>
        </w:r>
        <w:bookmarkEnd w:id="7237"/>
        <w:bookmarkEnd w:id="7613"/>
      </w:ins>
    </w:p>
    <w:p w:rsidR="00950502" w:rsidRDefault="00950502" w:rsidP="00950502">
      <w:pPr>
        <w:rPr>
          <w:ins w:id="7615" w:author="Fred Perez" w:date="2019-03-22T09:25:00Z"/>
          <w:lang w:eastAsia="x-none"/>
        </w:rPr>
      </w:pPr>
    </w:p>
    <w:p w:rsidR="00950502" w:rsidRDefault="00950502" w:rsidP="00950502">
      <w:pPr>
        <w:spacing w:before="120"/>
        <w:ind w:left="1350" w:hanging="1350"/>
        <w:rPr>
          <w:ins w:id="7616" w:author="Fred Perez" w:date="2019-03-22T09:25:00Z"/>
          <w:lang w:eastAsia="x-none"/>
        </w:rPr>
      </w:pPr>
      <w:ins w:id="7617" w:author="Fred Perez" w:date="2019-03-22T09:25:00Z">
        <w:r w:rsidRPr="00EE678B">
          <w:rPr>
            <w:noProof/>
            <w:color w:val="000000"/>
            <w:position w:val="-4"/>
            <w:szCs w:val="20"/>
          </w:rPr>
          <w:drawing>
            <wp:inline distT="0" distB="0" distL="0" distR="0">
              <wp:extent cx="466090" cy="379730"/>
              <wp:effectExtent l="0" t="0" r="0" b="1270"/>
              <wp:docPr id="1351" name="Picture 1351"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Pr>
            <w:b/>
            <w:color w:val="000000"/>
            <w:szCs w:val="20"/>
          </w:rPr>
          <w:t>NOTE</w:t>
        </w:r>
        <w:r w:rsidRPr="00EE678B">
          <w:rPr>
            <w:b/>
            <w:color w:val="000000"/>
            <w:szCs w:val="20"/>
          </w:rPr>
          <w:t>:</w:t>
        </w:r>
        <w:r w:rsidRPr="00EE678B">
          <w:rPr>
            <w:color w:val="000000"/>
            <w:szCs w:val="20"/>
          </w:rPr>
          <w:t xml:space="preserve"> </w:t>
        </w:r>
        <w:r w:rsidRPr="00340FC9">
          <w:rPr>
            <w:color w:val="000000"/>
            <w:szCs w:val="20"/>
          </w:rPr>
          <w:t xml:space="preserve">Verify that the </w:t>
        </w:r>
        <w:r>
          <w:rPr>
            <w:color w:val="000000"/>
            <w:szCs w:val="20"/>
          </w:rPr>
          <w:t xml:space="preserve">device defined in the </w:t>
        </w:r>
        <w:r w:rsidRPr="006F1FAF">
          <w:rPr>
            <w:color w:val="000000"/>
            <w:szCs w:val="20"/>
          </w:rPr>
          <w:t>PSOEPCS LOGICAL ACC REPORT DEV</w:t>
        </w:r>
        <w:r>
          <w:rPr>
            <w:color w:val="000000"/>
            <w:szCs w:val="20"/>
          </w:rPr>
          <w:t xml:space="preserve"> and </w:t>
        </w:r>
        <w:r w:rsidRPr="008C6499">
          <w:rPr>
            <w:color w:val="000000"/>
            <w:szCs w:val="20"/>
          </w:rPr>
          <w:t xml:space="preserve">PSOEPCS LOGICAL ACC RPT EMAIL </w:t>
        </w:r>
        <w:r>
          <w:rPr>
            <w:color w:val="000000"/>
            <w:szCs w:val="20"/>
          </w:rPr>
          <w:t>parameters are</w:t>
        </w:r>
        <w:r w:rsidRPr="00340FC9">
          <w:rPr>
            <w:color w:val="000000"/>
            <w:szCs w:val="20"/>
          </w:rPr>
          <w:t xml:space="preserve"> set before using this option.</w:t>
        </w:r>
      </w:ins>
    </w:p>
    <w:p w:rsidR="00950502" w:rsidRDefault="00950502" w:rsidP="00950502">
      <w:pPr>
        <w:rPr>
          <w:ins w:id="7618" w:author="Fred Perez" w:date="2019-03-22T09:25:00Z"/>
          <w:lang w:eastAsia="x-none"/>
        </w:rPr>
      </w:pPr>
    </w:p>
    <w:p w:rsidR="00950502" w:rsidRDefault="00950502" w:rsidP="00950502">
      <w:pPr>
        <w:rPr>
          <w:ins w:id="7619" w:author="Fred Perez" w:date="2019-03-22T09:25:00Z"/>
        </w:rPr>
      </w:pPr>
      <w:ins w:id="7620" w:author="Fred Perez" w:date="2019-03-22T09:25:00Z">
        <w:r>
          <w:t>The</w:t>
        </w:r>
        <w:r w:rsidRPr="004A3133">
          <w:t xml:space="preserve"> </w:t>
        </w:r>
        <w:r w:rsidRPr="000E19EF">
          <w:rPr>
            <w:b/>
          </w:rPr>
          <w:t>Task Changes to DEA Prescribing Privileges Report</w:t>
        </w:r>
        <w:r w:rsidRPr="003060FD">
          <w:fldChar w:fldCharType="begin"/>
        </w:r>
        <w:r w:rsidRPr="003060FD">
          <w:instrText xml:space="preserve"> XE </w:instrText>
        </w:r>
        <w:r>
          <w:instrText>“</w:instrText>
        </w:r>
        <w:r w:rsidRPr="003060FD">
          <w:instrText>Task Changes to DEA Prescribing Privileges Report</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Task Changes to DEA Prescribing Privileges Report</w:instrText>
        </w:r>
        <w:r>
          <w:instrText>”</w:instrText>
        </w:r>
        <w:r w:rsidRPr="003060FD">
          <w:instrText xml:space="preserve"> </w:instrText>
        </w:r>
        <w:r w:rsidRPr="003060FD">
          <w:fldChar w:fldCharType="end"/>
        </w:r>
        <w:r>
          <w:t xml:space="preserve"> [PSO</w:t>
        </w:r>
        <w:r w:rsidRPr="00207AB0">
          <w:t xml:space="preserve"> EPCS LOGICAL ACCESS</w:t>
        </w:r>
        <w:r w:rsidRPr="003060FD">
          <w:fldChar w:fldCharType="begin"/>
        </w:r>
        <w:r w:rsidRPr="003060FD">
          <w:instrText xml:space="preserve"> XE </w:instrText>
        </w:r>
        <w:r>
          <w:instrText>“</w:instrText>
        </w:r>
        <w:r w:rsidRPr="003060FD">
          <w:instrText>XU EPCS LOGICAL ACCESS</w:instrText>
        </w:r>
        <w:r>
          <w:instrText xml:space="preserve"> Option”</w:instrText>
        </w:r>
        <w:r w:rsidRPr="003060FD">
          <w:instrText xml:space="preserve"> </w:instrText>
        </w:r>
        <w:r w:rsidRPr="003060FD">
          <w:fldChar w:fldCharType="end"/>
        </w:r>
        <w:r w:rsidRPr="003060FD">
          <w:fldChar w:fldCharType="begin"/>
        </w:r>
        <w:r w:rsidRPr="003060FD">
          <w:instrText xml:space="preserve"> XE </w:instrText>
        </w:r>
        <w:r>
          <w:instrText>“Options:</w:instrText>
        </w:r>
        <w:r w:rsidRPr="003060FD">
          <w:instrText>XU EPCS LOGICAL ACCESS</w:instrText>
        </w:r>
        <w:r>
          <w:instrText>”</w:instrText>
        </w:r>
        <w:r w:rsidRPr="003060FD">
          <w:instrText xml:space="preserve"> </w:instrText>
        </w:r>
        <w:r w:rsidRPr="003060FD">
          <w:fldChar w:fldCharType="end"/>
        </w:r>
        <w:r>
          <w:t>]</w:t>
        </w:r>
        <w:r w:rsidRPr="004A3133">
          <w:t xml:space="preserve"> </w:t>
        </w:r>
        <w:r>
          <w:t xml:space="preserve">option </w:t>
        </w:r>
        <w:r w:rsidRPr="003F4855">
          <w:t>print</w:t>
        </w:r>
        <w:r>
          <w:t>s</w:t>
        </w:r>
        <w:r w:rsidRPr="003F4855">
          <w:t xml:space="preserve"> the setting or change to DEA prescribing privileges related to issuance of </w:t>
        </w:r>
        <w:r>
          <w:t xml:space="preserve">a </w:t>
        </w:r>
        <w:r w:rsidRPr="003F4855">
          <w:t>cont</w:t>
        </w:r>
        <w:r>
          <w:t>rolled substance prescription to the devices referenced above.</w:t>
        </w:r>
      </w:ins>
    </w:p>
    <w:p w:rsidR="00950502" w:rsidRDefault="00950502" w:rsidP="00950502">
      <w:pPr>
        <w:rPr>
          <w:ins w:id="7621" w:author="Fred Perez" w:date="2019-03-22T09:25:00Z"/>
        </w:rPr>
      </w:pPr>
    </w:p>
    <w:p w:rsidR="00950502" w:rsidRDefault="00950502" w:rsidP="00950502">
      <w:pPr>
        <w:rPr>
          <w:ins w:id="7622" w:author="Fred Perez" w:date="2019-03-22T09:25:00Z"/>
        </w:rPr>
      </w:pPr>
      <w:ins w:id="7623" w:author="Fred Perez" w:date="2019-03-22T09:25:00Z">
        <w:r w:rsidRPr="00BC7E0E">
          <w:t>This option should be scheduled to run on a daily basis</w:t>
        </w:r>
        <w:r>
          <w:t xml:space="preserve"> via TaskMan. </w:t>
        </w:r>
        <w:r w:rsidRPr="00BC7E0E">
          <w:t xml:space="preserve">The </w:t>
        </w:r>
        <w:r>
          <w:t xml:space="preserve">option </w:t>
        </w:r>
        <w:r w:rsidRPr="00BC7E0E">
          <w:t>only print</w:t>
        </w:r>
        <w:r>
          <w:t>s</w:t>
        </w:r>
        <w:r w:rsidRPr="00BC7E0E">
          <w:t xml:space="preserve"> data from the </w:t>
        </w:r>
        <w:r w:rsidRPr="0075355E">
          <w:rPr>
            <w:i/>
          </w:rPr>
          <w:t>previous</w:t>
        </w:r>
        <w:r w:rsidRPr="00BC7E0E">
          <w:t xml:space="preserve"> day and wit</w:t>
        </w:r>
        <w:r>
          <w:t xml:space="preserve">h </w:t>
        </w:r>
        <w:r w:rsidRPr="0075355E">
          <w:rPr>
            <w:i/>
          </w:rPr>
          <w:t>data that has been modified</w:t>
        </w:r>
        <w:r>
          <w:t>.</w:t>
        </w:r>
      </w:ins>
    </w:p>
    <w:p w:rsidR="00950502" w:rsidRDefault="00950502" w:rsidP="00950502">
      <w:pPr>
        <w:rPr>
          <w:ins w:id="7624" w:author="Fred Perez" w:date="2019-03-22T09:25:00Z"/>
          <w:lang w:eastAsia="x-none"/>
        </w:rPr>
      </w:pPr>
    </w:p>
    <w:p w:rsidR="00950502" w:rsidRDefault="00950502" w:rsidP="00950502">
      <w:pPr>
        <w:pStyle w:val="Heading3"/>
        <w:rPr>
          <w:ins w:id="7625" w:author="Fred Perez" w:date="2019-03-22T09:25:00Z"/>
        </w:rPr>
      </w:pPr>
      <w:bookmarkStart w:id="7626" w:name="_Toc3272219"/>
      <w:bookmarkStart w:id="7627" w:name="_Toc4140613"/>
      <w:ins w:id="7628" w:author="Fred Perez" w:date="2019-03-22T09:25:00Z">
        <w:r w:rsidRPr="000E2B65">
          <w:t>Task Allocation Audit of PSDRPH Key Report Option</w:t>
        </w:r>
        <w:bookmarkEnd w:id="7626"/>
        <w:bookmarkEnd w:id="7627"/>
      </w:ins>
    </w:p>
    <w:p w:rsidR="00950502" w:rsidRDefault="00950502" w:rsidP="00950502">
      <w:pPr>
        <w:rPr>
          <w:ins w:id="7629" w:author="Fred Perez" w:date="2019-03-22T09:25:00Z"/>
          <w:lang w:eastAsia="x-none"/>
        </w:rPr>
      </w:pPr>
    </w:p>
    <w:p w:rsidR="00950502" w:rsidRDefault="00950502" w:rsidP="00950502">
      <w:pPr>
        <w:spacing w:before="120"/>
        <w:ind w:left="1350" w:hanging="1350"/>
        <w:rPr>
          <w:ins w:id="7630" w:author="Fred Perez" w:date="2019-03-22T09:25:00Z"/>
          <w:lang w:eastAsia="x-none"/>
        </w:rPr>
      </w:pPr>
      <w:ins w:id="7631" w:author="Fred Perez" w:date="2019-03-22T09:25:00Z">
        <w:r w:rsidRPr="00EE678B">
          <w:rPr>
            <w:noProof/>
            <w:color w:val="000000"/>
            <w:position w:val="-4"/>
            <w:szCs w:val="20"/>
          </w:rPr>
          <w:drawing>
            <wp:inline distT="0" distB="0" distL="0" distR="0">
              <wp:extent cx="466090" cy="379730"/>
              <wp:effectExtent l="0" t="0" r="0" b="1270"/>
              <wp:docPr id="1350" name="Picture 1350" descr="Graphic of pencil drawing curvy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of pencil drawing curvy line"/>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66090" cy="379730"/>
                      </a:xfrm>
                      <a:prstGeom prst="rect">
                        <a:avLst/>
                      </a:prstGeom>
                      <a:noFill/>
                      <a:ln>
                        <a:noFill/>
                      </a:ln>
                    </pic:spPr>
                  </pic:pic>
                </a:graphicData>
              </a:graphic>
            </wp:inline>
          </w:drawing>
        </w:r>
        <w:r>
          <w:rPr>
            <w:b/>
            <w:color w:val="000000"/>
            <w:szCs w:val="20"/>
          </w:rPr>
          <w:t>NOTE</w:t>
        </w:r>
        <w:r w:rsidRPr="00EE678B">
          <w:rPr>
            <w:b/>
            <w:color w:val="000000"/>
            <w:szCs w:val="20"/>
          </w:rPr>
          <w:t>:</w:t>
        </w:r>
        <w:r w:rsidRPr="00EE678B">
          <w:rPr>
            <w:color w:val="000000"/>
            <w:szCs w:val="20"/>
          </w:rPr>
          <w:t xml:space="preserve"> </w:t>
        </w:r>
        <w:r w:rsidRPr="000E2B65">
          <w:rPr>
            <w:color w:val="000000"/>
            <w:szCs w:val="20"/>
          </w:rPr>
          <w:t xml:space="preserve">Verify that the </w:t>
        </w:r>
        <w:r w:rsidRPr="001463BC">
          <w:rPr>
            <w:color w:val="000000"/>
            <w:szCs w:val="20"/>
          </w:rPr>
          <w:t>PSOEPCS PHARM ACC RPT DEVICE</w:t>
        </w:r>
        <w:r w:rsidRPr="000E2B65">
          <w:rPr>
            <w:color w:val="000000"/>
            <w:szCs w:val="20"/>
          </w:rPr>
          <w:t xml:space="preserve"> </w:t>
        </w:r>
        <w:r>
          <w:rPr>
            <w:color w:val="000000"/>
            <w:szCs w:val="20"/>
          </w:rPr>
          <w:t xml:space="preserve">and </w:t>
        </w:r>
        <w:r w:rsidRPr="00A26174">
          <w:rPr>
            <w:color w:val="000000"/>
            <w:szCs w:val="20"/>
          </w:rPr>
          <w:t xml:space="preserve">PSOEPCS PHARM ACC REPORT EMAIL </w:t>
        </w:r>
        <w:r w:rsidRPr="000E2B65">
          <w:rPr>
            <w:color w:val="000000"/>
            <w:szCs w:val="20"/>
          </w:rPr>
          <w:t>parameter</w:t>
        </w:r>
        <w:r>
          <w:rPr>
            <w:color w:val="000000"/>
            <w:szCs w:val="20"/>
          </w:rPr>
          <w:t>s</w:t>
        </w:r>
        <w:r w:rsidRPr="000E2B65">
          <w:rPr>
            <w:color w:val="000000"/>
            <w:szCs w:val="20"/>
          </w:rPr>
          <w:t xml:space="preserve"> </w:t>
        </w:r>
        <w:r>
          <w:rPr>
            <w:color w:val="000000"/>
            <w:szCs w:val="20"/>
          </w:rPr>
          <w:t xml:space="preserve">are </w:t>
        </w:r>
        <w:r w:rsidRPr="000E2B65">
          <w:rPr>
            <w:color w:val="000000"/>
            <w:szCs w:val="20"/>
          </w:rPr>
          <w:t>set before using this option.</w:t>
        </w:r>
      </w:ins>
    </w:p>
    <w:p w:rsidR="00950502" w:rsidRDefault="00950502" w:rsidP="00950502">
      <w:pPr>
        <w:rPr>
          <w:ins w:id="7632" w:author="Fred Perez" w:date="2019-03-22T09:25:00Z"/>
          <w:lang w:eastAsia="x-none"/>
        </w:rPr>
      </w:pPr>
    </w:p>
    <w:p w:rsidR="00950502" w:rsidRPr="004F181E" w:rsidRDefault="00950502" w:rsidP="00950502">
      <w:pPr>
        <w:rPr>
          <w:ins w:id="7633" w:author="Fred Perez" w:date="2019-03-22T09:25:00Z"/>
        </w:rPr>
      </w:pPr>
      <w:ins w:id="7634" w:author="Fred Perez" w:date="2019-03-22T09:25:00Z">
        <w:r>
          <w:t>The</w:t>
        </w:r>
        <w:r w:rsidRPr="00ED6FCC">
          <w:t xml:space="preserve"> </w:t>
        </w:r>
        <w:r w:rsidRPr="000E19EF">
          <w:rPr>
            <w:b/>
          </w:rPr>
          <w:t>Task Allocation Audit of PSDRPH Key Report</w:t>
        </w:r>
        <w:r w:rsidRPr="004F181E">
          <w:fldChar w:fldCharType="begin"/>
        </w:r>
        <w:r w:rsidRPr="004F181E">
          <w:instrText xml:space="preserve"> XE </w:instrText>
        </w:r>
        <w:r>
          <w:instrText>“</w:instrText>
        </w:r>
        <w:r w:rsidRPr="004F181E">
          <w:instrText>Task Allocation Audit of PSDRPH Key Report Option</w:instrText>
        </w:r>
        <w:r>
          <w:instrText>”</w:instrText>
        </w:r>
        <w:r w:rsidRPr="004F181E">
          <w:instrText xml:space="preserve"> </w:instrText>
        </w:r>
        <w:r w:rsidRPr="004F181E">
          <w:fldChar w:fldCharType="end"/>
        </w:r>
        <w:r w:rsidRPr="004F181E">
          <w:fldChar w:fldCharType="begin"/>
        </w:r>
        <w:r w:rsidRPr="004F181E">
          <w:instrText xml:space="preserve"> XE </w:instrText>
        </w:r>
        <w:r>
          <w:instrText>“</w:instrText>
        </w:r>
        <w:r w:rsidRPr="004F181E">
          <w:instrText>Options:Task Allocation Audit of PSDRPH Key Report</w:instrText>
        </w:r>
        <w:r>
          <w:instrText>”</w:instrText>
        </w:r>
        <w:r w:rsidRPr="004F181E">
          <w:instrText xml:space="preserve"> </w:instrText>
        </w:r>
        <w:r w:rsidRPr="004F181E">
          <w:fldChar w:fldCharType="end"/>
        </w:r>
        <w:r w:rsidRPr="004F181E">
          <w:t xml:space="preserve"> [</w:t>
        </w:r>
        <w:r>
          <w:t>PSO</w:t>
        </w:r>
        <w:r w:rsidRPr="004F181E">
          <w:t xml:space="preserve"> EPCS PSDRPH AUDIT</w:t>
        </w:r>
        <w:r w:rsidRPr="004F181E">
          <w:fldChar w:fldCharType="begin"/>
        </w:r>
        <w:r w:rsidRPr="004F181E">
          <w:instrText xml:space="preserve"> XE </w:instrText>
        </w:r>
        <w:r>
          <w:instrText>“</w:instrText>
        </w:r>
        <w:r w:rsidRPr="004F181E">
          <w:instrText>XU EPCS PSDRPH AUDIT Option</w:instrText>
        </w:r>
        <w:r>
          <w:instrText>”</w:instrText>
        </w:r>
        <w:r w:rsidRPr="004F181E">
          <w:instrText xml:space="preserve"> </w:instrText>
        </w:r>
        <w:r w:rsidRPr="004F181E">
          <w:fldChar w:fldCharType="end"/>
        </w:r>
        <w:r w:rsidRPr="004F181E">
          <w:fldChar w:fldCharType="begin"/>
        </w:r>
        <w:r w:rsidRPr="004F181E">
          <w:instrText xml:space="preserve"> XE </w:instrText>
        </w:r>
        <w:r>
          <w:instrText>“</w:instrText>
        </w:r>
        <w:r w:rsidRPr="004F181E">
          <w:instrText>Options:XU EPCS PSDRPH AUDIT</w:instrText>
        </w:r>
        <w:r>
          <w:instrText>”</w:instrText>
        </w:r>
        <w:r w:rsidRPr="004F181E">
          <w:instrText xml:space="preserve"> </w:instrText>
        </w:r>
        <w:r w:rsidRPr="004F181E">
          <w:fldChar w:fldCharType="end"/>
        </w:r>
        <w:r>
          <w:t>]</w:t>
        </w:r>
        <w:r w:rsidRPr="00ED6FCC">
          <w:t xml:space="preserve"> </w:t>
        </w:r>
        <w:r w:rsidRPr="004F181E">
          <w:t>option</w:t>
        </w:r>
        <w:r>
          <w:t xml:space="preserve"> </w:t>
        </w:r>
        <w:r w:rsidRPr="004F181E">
          <w:t>print</w:t>
        </w:r>
        <w:r>
          <w:t>s</w:t>
        </w:r>
        <w:r w:rsidRPr="004F181E">
          <w:t xml:space="preserve"> the allocation of the PSDRPH security key</w:t>
        </w:r>
        <w:r w:rsidRPr="004F181E">
          <w:fldChar w:fldCharType="begin"/>
        </w:r>
        <w:r w:rsidRPr="004F181E">
          <w:instrText xml:space="preserve"> XE </w:instrText>
        </w:r>
        <w:r>
          <w:instrText>“</w:instrText>
        </w:r>
        <w:r w:rsidRPr="004F181E">
          <w:instrText>PSDRPH Security Key</w:instrText>
        </w:r>
        <w:r>
          <w:instrText>”</w:instrText>
        </w:r>
        <w:r w:rsidRPr="004F181E">
          <w:instrText xml:space="preserve"> </w:instrText>
        </w:r>
        <w:r w:rsidRPr="004F181E">
          <w:fldChar w:fldCharType="end"/>
        </w:r>
        <w:r w:rsidRPr="004F181E">
          <w:fldChar w:fldCharType="begin"/>
        </w:r>
        <w:r w:rsidRPr="004F181E">
          <w:instrText xml:space="preserve"> XE </w:instrText>
        </w:r>
        <w:r>
          <w:instrText>“</w:instrText>
        </w:r>
        <w:r w:rsidRPr="004F181E">
          <w:instrText>Security Keys:PSDRPH</w:instrText>
        </w:r>
        <w:r>
          <w:instrText>”</w:instrText>
        </w:r>
        <w:r w:rsidRPr="004F181E">
          <w:instrText xml:space="preserve"> </w:instrText>
        </w:r>
        <w:r w:rsidRPr="004F181E">
          <w:fldChar w:fldCharType="end"/>
        </w:r>
        <w:r w:rsidRPr="004F181E">
          <w:t xml:space="preserve"> audit report to </w:t>
        </w:r>
        <w:r>
          <w:t>the devices referenced above.</w:t>
        </w:r>
      </w:ins>
    </w:p>
    <w:p w:rsidR="00950502" w:rsidRDefault="00950502" w:rsidP="00950502">
      <w:pPr>
        <w:rPr>
          <w:ins w:id="7635" w:author="Fred Perez" w:date="2019-03-22T09:25:00Z"/>
        </w:rPr>
      </w:pPr>
    </w:p>
    <w:p w:rsidR="00950502" w:rsidRDefault="00950502" w:rsidP="00950502">
      <w:pPr>
        <w:rPr>
          <w:ins w:id="7636" w:author="Fred Perez" w:date="2019-03-22T09:25:00Z"/>
        </w:rPr>
      </w:pPr>
      <w:ins w:id="7637" w:author="Fred Perez" w:date="2019-03-22T09:25:00Z">
        <w:r w:rsidRPr="00BC7E0E">
          <w:t>This option should be scheduled to run on a daily basis</w:t>
        </w:r>
        <w:r>
          <w:t xml:space="preserve"> via TaskMan. </w:t>
        </w:r>
        <w:r w:rsidRPr="00BC7E0E">
          <w:t xml:space="preserve">The </w:t>
        </w:r>
        <w:r>
          <w:t xml:space="preserve">option </w:t>
        </w:r>
        <w:r w:rsidRPr="00BC7E0E">
          <w:t>only print</w:t>
        </w:r>
        <w:r>
          <w:t>s</w:t>
        </w:r>
        <w:r w:rsidRPr="00BC7E0E">
          <w:t xml:space="preserve"> data from the </w:t>
        </w:r>
        <w:r w:rsidRPr="0075355E">
          <w:rPr>
            <w:i/>
          </w:rPr>
          <w:t>previous</w:t>
        </w:r>
        <w:r w:rsidRPr="00BC7E0E">
          <w:t xml:space="preserve"> day and wit</w:t>
        </w:r>
        <w:r>
          <w:t xml:space="preserve">h </w:t>
        </w:r>
        <w:r w:rsidRPr="0075355E">
          <w:rPr>
            <w:i/>
          </w:rPr>
          <w:t>data that has been modified</w:t>
        </w:r>
        <w:r>
          <w:t>.</w:t>
        </w:r>
      </w:ins>
    </w:p>
    <w:p w:rsidR="00950502" w:rsidRDefault="00950502" w:rsidP="00950502">
      <w:pPr>
        <w:rPr>
          <w:ins w:id="7638" w:author="Fred Perez" w:date="2019-03-22T09:25:00Z"/>
          <w:lang w:eastAsia="x-none"/>
        </w:rPr>
      </w:pPr>
    </w:p>
    <w:p w:rsidR="00950502" w:rsidRPr="007018A9" w:rsidRDefault="00950502" w:rsidP="00950502">
      <w:pPr>
        <w:pStyle w:val="Heading3"/>
        <w:rPr>
          <w:ins w:id="7639" w:author="Fred Perez" w:date="2019-03-22T09:25:00Z"/>
          <w:lang w:val="en-US"/>
        </w:rPr>
      </w:pPr>
      <w:bookmarkStart w:id="7640" w:name="_Toc4140614"/>
      <w:bookmarkStart w:id="7641" w:name="_Toc3272222"/>
      <w:ins w:id="7642" w:author="Fred Perez" w:date="2019-03-22T09:25:00Z">
        <w:r w:rsidRPr="007963D8">
          <w:rPr>
            <w:lang w:val="en-US"/>
          </w:rPr>
          <w:t>Allocate/De-allocate of PSDRPH Key</w:t>
        </w:r>
        <w:bookmarkEnd w:id="7640"/>
      </w:ins>
    </w:p>
    <w:p w:rsidR="00950502" w:rsidRDefault="00950502" w:rsidP="00950502">
      <w:pPr>
        <w:rPr>
          <w:ins w:id="7643" w:author="Fred Perez" w:date="2019-03-22T09:25:00Z"/>
          <w:lang w:eastAsia="x-none"/>
        </w:rPr>
      </w:pPr>
    </w:p>
    <w:p w:rsidR="00950502" w:rsidRPr="00724584" w:rsidRDefault="00950502" w:rsidP="00950502">
      <w:pPr>
        <w:rPr>
          <w:ins w:id="7644" w:author="Fred Perez" w:date="2019-03-22T09:25:00Z"/>
          <w:lang w:eastAsia="x-none"/>
        </w:rPr>
      </w:pPr>
      <w:ins w:id="7645" w:author="Fred Perez" w:date="2019-03-22T09:25:00Z">
        <w:r w:rsidRPr="007963D8">
          <w:rPr>
            <w:lang w:eastAsia="x-none"/>
          </w:rPr>
          <w:t>This option is only assigned to certain users who hold the PSDRPH key, and those users who are delegated to assign the PSDRPH key. This option is available to all users who hold the XUMGR key.</w:t>
        </w:r>
        <w:bookmarkEnd w:id="7641"/>
      </w:ins>
    </w:p>
    <w:p w:rsidR="00950502" w:rsidRDefault="00950502" w:rsidP="00950502">
      <w:pPr>
        <w:rPr>
          <w:ins w:id="7646" w:author="Fred Perez" w:date="2019-03-22T09:25:00Z"/>
          <w:lang w:eastAsia="x-none"/>
        </w:rPr>
      </w:pPr>
    </w:p>
    <w:p w:rsidR="00950502" w:rsidRPr="00724584" w:rsidRDefault="00950502" w:rsidP="00950502">
      <w:pPr>
        <w:pStyle w:val="Heading2"/>
        <w:rPr>
          <w:ins w:id="7647" w:author="Fred Perez" w:date="2019-03-22T09:25:00Z"/>
          <w:lang w:val="en-US"/>
        </w:rPr>
      </w:pPr>
      <w:bookmarkStart w:id="7648" w:name="_Toc4140615"/>
      <w:ins w:id="7649" w:author="Fred Perez" w:date="2019-03-22T09:25:00Z">
        <w:r>
          <w:rPr>
            <w:lang w:val="en-US"/>
          </w:rPr>
          <w:t>Backdoor Order Entry Provider Selection</w:t>
        </w:r>
        <w:bookmarkEnd w:id="7648"/>
      </w:ins>
    </w:p>
    <w:p w:rsidR="00950502" w:rsidRDefault="00950502" w:rsidP="00950502">
      <w:pPr>
        <w:rPr>
          <w:ins w:id="7650" w:author="Fred Perez" w:date="2019-03-22T09:25:00Z"/>
        </w:rPr>
      </w:pPr>
    </w:p>
    <w:p w:rsidR="00950502" w:rsidRDefault="00950502" w:rsidP="00950502">
      <w:pPr>
        <w:rPr>
          <w:ins w:id="7651" w:author="Fred Perez" w:date="2019-03-22T09:25:00Z"/>
        </w:rPr>
      </w:pPr>
      <w:ins w:id="7652" w:author="Fred Perez" w:date="2019-03-22T09:25:00Z">
        <w:r>
          <w:t xml:space="preserve">Patch PSO*7.0*545 modifies the </w:t>
        </w:r>
        <w:r w:rsidRPr="000C7C22">
          <w:rPr>
            <w:i/>
          </w:rPr>
          <w:t>Patient Prescription Processing</w:t>
        </w:r>
        <w:r>
          <w:t xml:space="preserve"> [PSO LM BACKDOOR ORDERS] option to require the selection of a DEA number when placing an order for a Controlled Substance (CS) drug, and </w:t>
        </w:r>
        <w:r>
          <w:rPr>
            <w:lang w:eastAsia="x-none"/>
          </w:rPr>
          <w:t>checks</w:t>
        </w:r>
        <w:r>
          <w:t xml:space="preserve"> that the Provider is authorized to prescribe the specific CS drug.</w:t>
        </w:r>
      </w:ins>
    </w:p>
    <w:p w:rsidR="00950502" w:rsidRDefault="00950502" w:rsidP="00950502">
      <w:pPr>
        <w:rPr>
          <w:ins w:id="7653" w:author="Fred Perez" w:date="2019-03-22T09:25:00Z"/>
          <w:lang w:eastAsia="x-none"/>
        </w:rPr>
      </w:pPr>
    </w:p>
    <w:p w:rsidR="00950502" w:rsidRDefault="00950502" w:rsidP="00950502">
      <w:pPr>
        <w:pStyle w:val="ExampleHeading"/>
        <w:rPr>
          <w:ins w:id="7654" w:author="Fred Perez" w:date="2019-03-22T09:25:00Z"/>
        </w:rPr>
      </w:pPr>
      <w:ins w:id="7655" w:author="Fred Perez" w:date="2019-03-22T09:25:00Z">
        <w:r w:rsidRPr="00EE678B">
          <w:t xml:space="preserve">Example: </w:t>
        </w:r>
        <w:r>
          <w:t>Backdoor Order Entry Provider Selection – Provider Has Only One Valid DEA Number</w:t>
        </w:r>
      </w:ins>
    </w:p>
    <w:p w:rsidR="00950502" w:rsidRDefault="00950502" w:rsidP="00950502">
      <w:pPr>
        <w:pStyle w:val="ScreenCapture"/>
        <w:rPr>
          <w:ins w:id="7656" w:author="Fred Perez" w:date="2019-03-22T09:25:00Z"/>
        </w:rPr>
      </w:pPr>
      <w:ins w:id="7657" w:author="Fred Perez" w:date="2019-03-22T09:25:00Z">
        <w:r>
          <w:t xml:space="preserve">Medication Profile            Mar 21, 2019@17:24:11          Page:    1 of    1 </w:t>
        </w:r>
      </w:ins>
    </w:p>
    <w:p w:rsidR="00950502" w:rsidRDefault="00950502" w:rsidP="00950502">
      <w:pPr>
        <w:pStyle w:val="ScreenCapture"/>
        <w:rPr>
          <w:ins w:id="7658" w:author="Fred Perez" w:date="2019-03-22T09:25:00Z"/>
        </w:rPr>
      </w:pPr>
      <w:ins w:id="7659" w:author="Fred Perez" w:date="2019-03-22T09:25:00Z">
        <w:r>
          <w:t>MIKELS,VERN P</w:t>
        </w:r>
      </w:ins>
    </w:p>
    <w:p w:rsidR="00950502" w:rsidRDefault="00950502" w:rsidP="00950502">
      <w:pPr>
        <w:pStyle w:val="ScreenCapture"/>
        <w:rPr>
          <w:ins w:id="7660" w:author="Fred Perez" w:date="2019-03-22T09:25:00Z"/>
        </w:rPr>
      </w:pPr>
      <w:ins w:id="7661" w:author="Fred Perez" w:date="2019-03-22T09:25:00Z">
        <w:r>
          <w:t xml:space="preserve">  PID: 209-49-6399                                 Ht(cm): _______ (______)   </w:t>
        </w:r>
      </w:ins>
    </w:p>
    <w:p w:rsidR="00950502" w:rsidRDefault="00950502" w:rsidP="00950502">
      <w:pPr>
        <w:pStyle w:val="ScreenCapture"/>
        <w:rPr>
          <w:ins w:id="7662" w:author="Fred Perez" w:date="2019-03-22T09:25:00Z"/>
        </w:rPr>
      </w:pPr>
      <w:ins w:id="7663" w:author="Fred Perez" w:date="2019-03-22T09:25:00Z">
        <w:r>
          <w:t xml:space="preserve">  DOB: MAY 4,1961 (57)                             Wt(kg): _______ (______)   </w:t>
        </w:r>
      </w:ins>
    </w:p>
    <w:p w:rsidR="00950502" w:rsidRDefault="00950502" w:rsidP="00950502">
      <w:pPr>
        <w:pStyle w:val="ScreenCapture"/>
        <w:rPr>
          <w:ins w:id="7664" w:author="Fred Perez" w:date="2019-03-22T09:25:00Z"/>
        </w:rPr>
      </w:pPr>
      <w:ins w:id="7665" w:author="Fred Perez" w:date="2019-03-22T09:25:00Z">
        <w:r>
          <w:t xml:space="preserve">  SEX: MALE                            </w:t>
        </w:r>
      </w:ins>
    </w:p>
    <w:p w:rsidR="00950502" w:rsidRDefault="00950502" w:rsidP="00950502">
      <w:pPr>
        <w:pStyle w:val="ScreenCapture"/>
        <w:rPr>
          <w:ins w:id="7666" w:author="Fred Perez" w:date="2019-03-22T09:25:00Z"/>
        </w:rPr>
      </w:pPr>
      <w:ins w:id="7667" w:author="Fred Perez" w:date="2019-03-22T09:25:00Z">
        <w:r>
          <w:t xml:space="preserve"> CrCL: &lt;Not Found&gt;                               BSA (m2): _______ </w:t>
        </w:r>
      </w:ins>
    </w:p>
    <w:p w:rsidR="00950502" w:rsidRDefault="00950502" w:rsidP="00950502">
      <w:pPr>
        <w:pStyle w:val="ScreenCapture"/>
        <w:rPr>
          <w:ins w:id="7668" w:author="Fred Perez" w:date="2019-03-22T09:25:00Z"/>
        </w:rPr>
      </w:pPr>
      <w:ins w:id="7669" w:author="Fred Perez" w:date="2019-03-22T09:25:00Z">
        <w:r>
          <w:t xml:space="preserve">                                                             ISSUE  LAST REF DAY</w:t>
        </w:r>
      </w:ins>
    </w:p>
    <w:p w:rsidR="00950502" w:rsidRDefault="00950502" w:rsidP="00950502">
      <w:pPr>
        <w:pStyle w:val="ScreenCapture"/>
        <w:rPr>
          <w:ins w:id="7670" w:author="Fred Perez" w:date="2019-03-22T09:25:00Z"/>
        </w:rPr>
      </w:pPr>
      <w:ins w:id="7671" w:author="Fred Perez" w:date="2019-03-22T09:25:00Z">
        <w:r>
          <w:t xml:space="preserve"> #  RX #         DRUG                                 QTY ST  DATE  FILL REM SUP</w:t>
        </w:r>
      </w:ins>
    </w:p>
    <w:p w:rsidR="00950502" w:rsidRDefault="00950502" w:rsidP="00950502">
      <w:pPr>
        <w:pStyle w:val="ScreenCapture"/>
        <w:rPr>
          <w:ins w:id="7672" w:author="Fred Perez" w:date="2019-03-22T09:25:00Z"/>
        </w:rPr>
      </w:pPr>
      <w:ins w:id="7673" w:author="Fred Perez" w:date="2019-03-22T09:25:00Z">
        <w:r>
          <w:t xml:space="preserve">                                                                                </w:t>
        </w:r>
      </w:ins>
    </w:p>
    <w:p w:rsidR="00950502" w:rsidRDefault="00950502" w:rsidP="00950502">
      <w:pPr>
        <w:pStyle w:val="ScreenCapture"/>
        <w:rPr>
          <w:ins w:id="7674" w:author="Fred Perez" w:date="2019-03-22T09:25:00Z"/>
        </w:rPr>
      </w:pPr>
      <w:ins w:id="7675" w:author="Fred Perez" w:date="2019-03-22T09:25:00Z">
        <w:r>
          <w:t xml:space="preserve">This patient has no prescriptions                                               </w:t>
        </w:r>
      </w:ins>
    </w:p>
    <w:p w:rsidR="00950502" w:rsidRDefault="00950502" w:rsidP="00950502">
      <w:pPr>
        <w:pStyle w:val="ScreenCapture"/>
        <w:rPr>
          <w:ins w:id="7676" w:author="Fred Perez" w:date="2019-03-22T09:25:00Z"/>
        </w:rPr>
      </w:pPr>
    </w:p>
    <w:p w:rsidR="00950502" w:rsidRDefault="00950502" w:rsidP="00950502">
      <w:pPr>
        <w:pStyle w:val="ScreenCapture"/>
        <w:rPr>
          <w:ins w:id="7677" w:author="Fred Perez" w:date="2019-03-22T09:25:00Z"/>
        </w:rPr>
      </w:pPr>
      <w:ins w:id="7678" w:author="Fred Perez" w:date="2019-03-22T09:25:00Z">
        <w:r>
          <w:t xml:space="preserve">          Enter ?? for more actions                                             </w:t>
        </w:r>
      </w:ins>
    </w:p>
    <w:p w:rsidR="00950502" w:rsidRDefault="00950502" w:rsidP="00950502">
      <w:pPr>
        <w:pStyle w:val="ScreenCapture"/>
        <w:rPr>
          <w:ins w:id="7679" w:author="Fred Perez" w:date="2019-03-22T09:25:00Z"/>
        </w:rPr>
      </w:pPr>
      <w:ins w:id="7680" w:author="Fred Perez" w:date="2019-03-22T09:25:00Z">
        <w:r>
          <w:t>PU  Patient Record Update               NO  New Order</w:t>
        </w:r>
      </w:ins>
    </w:p>
    <w:p w:rsidR="00950502" w:rsidRDefault="00950502" w:rsidP="00950502">
      <w:pPr>
        <w:pStyle w:val="ScreenCapture"/>
        <w:rPr>
          <w:ins w:id="7681" w:author="Fred Perez" w:date="2019-03-22T09:25:00Z"/>
        </w:rPr>
      </w:pPr>
      <w:ins w:id="7682" w:author="Fred Perez" w:date="2019-03-22T09:25:00Z">
        <w:r>
          <w:t>PI  Patient Information                 SO  Select Order</w:t>
        </w:r>
      </w:ins>
    </w:p>
    <w:p w:rsidR="00950502" w:rsidRDefault="00950502" w:rsidP="00950502">
      <w:pPr>
        <w:pStyle w:val="ScreenCapture"/>
        <w:rPr>
          <w:ins w:id="7683" w:author="Fred Perez" w:date="2019-03-22T09:25:00Z"/>
        </w:rPr>
      </w:pPr>
      <w:ins w:id="7684" w:author="Fred Perez" w:date="2019-03-22T09:25:00Z">
        <w:r>
          <w:t xml:space="preserve">Select Action: Quit// NO   New Order  </w:t>
        </w:r>
      </w:ins>
    </w:p>
    <w:p w:rsidR="00950502" w:rsidRDefault="00950502" w:rsidP="00950502">
      <w:pPr>
        <w:pStyle w:val="ScreenCapture"/>
        <w:rPr>
          <w:ins w:id="7685" w:author="Fred Perez" w:date="2019-03-22T09:25:00Z"/>
        </w:rPr>
      </w:pPr>
    </w:p>
    <w:p w:rsidR="00950502" w:rsidRDefault="00950502" w:rsidP="00950502">
      <w:pPr>
        <w:pStyle w:val="ScreenCapture"/>
        <w:rPr>
          <w:ins w:id="7686" w:author="Fred Perez" w:date="2019-03-22T09:25:00Z"/>
        </w:rPr>
      </w:pPr>
      <w:ins w:id="7687" w:author="Fred Perez" w:date="2019-03-22T09:25:00Z">
        <w:r>
          <w:t>Eligibility: NSC</w:t>
        </w:r>
      </w:ins>
    </w:p>
    <w:p w:rsidR="00950502" w:rsidRDefault="00950502" w:rsidP="00950502">
      <w:pPr>
        <w:pStyle w:val="ScreenCapture"/>
        <w:rPr>
          <w:ins w:id="7688" w:author="Fred Perez" w:date="2019-03-22T09:25:00Z"/>
        </w:rPr>
      </w:pPr>
      <w:ins w:id="7689" w:author="Fred Perez" w:date="2019-03-22T09:25:00Z">
        <w:r>
          <w:t xml:space="preserve">RX PATIENT STATUS: OUTPT NON-SC//   </w:t>
        </w:r>
      </w:ins>
    </w:p>
    <w:p w:rsidR="00950502" w:rsidRDefault="00950502" w:rsidP="00950502">
      <w:pPr>
        <w:pStyle w:val="ScreenCapture"/>
        <w:rPr>
          <w:ins w:id="7690" w:author="Fred Perez" w:date="2019-03-22T09:25:00Z"/>
        </w:rPr>
      </w:pPr>
      <w:ins w:id="7691" w:author="Fred Perez" w:date="2019-03-22T09:25:00Z">
        <w:r>
          <w:t xml:space="preserve">DRUG:    DIAZEPAM 2MG TAB         CN302         NATL FORM (IEN)      </w:t>
        </w:r>
      </w:ins>
    </w:p>
    <w:p w:rsidR="00950502" w:rsidRDefault="00950502" w:rsidP="00950502">
      <w:pPr>
        <w:pStyle w:val="ScreenCapture"/>
        <w:rPr>
          <w:ins w:id="7692" w:author="Fred Perez" w:date="2019-03-22T09:25:00Z"/>
        </w:rPr>
      </w:pPr>
      <w:ins w:id="7693" w:author="Fred Perez" w:date="2019-03-22T09:25:00Z">
        <w:r>
          <w:t xml:space="preserve">         ...OK? Yes//   (Yes)</w:t>
        </w:r>
      </w:ins>
    </w:p>
    <w:p w:rsidR="00950502" w:rsidRDefault="00950502" w:rsidP="00950502">
      <w:pPr>
        <w:pStyle w:val="ScreenCapture"/>
        <w:rPr>
          <w:ins w:id="7694" w:author="Fred Perez" w:date="2019-03-22T09:25:00Z"/>
        </w:rPr>
      </w:pPr>
    </w:p>
    <w:p w:rsidR="00950502" w:rsidRDefault="00950502" w:rsidP="00950502">
      <w:pPr>
        <w:pStyle w:val="ScreenCapture"/>
        <w:rPr>
          <w:ins w:id="7695" w:author="Fred Perez" w:date="2019-03-22T09:25:00Z"/>
        </w:rPr>
      </w:pPr>
      <w:ins w:id="7696" w:author="Fred Perez" w:date="2019-03-22T09:25:00Z">
        <w:r>
          <w:t xml:space="preserve">  Restriction/Guideline(s) exist.  Display? :  (N/O): No//   NO</w:t>
        </w:r>
      </w:ins>
    </w:p>
    <w:p w:rsidR="00950502" w:rsidRDefault="00950502" w:rsidP="00950502">
      <w:pPr>
        <w:pStyle w:val="ScreenCapture"/>
        <w:rPr>
          <w:ins w:id="7697" w:author="Fred Perez" w:date="2019-03-22T09:25:00Z"/>
        </w:rPr>
      </w:pPr>
    </w:p>
    <w:p w:rsidR="00950502" w:rsidRDefault="00950502" w:rsidP="00950502">
      <w:pPr>
        <w:pStyle w:val="ScreenCapture"/>
        <w:rPr>
          <w:ins w:id="7698" w:author="Fred Perez" w:date="2019-03-22T09:25:00Z"/>
        </w:rPr>
      </w:pPr>
      <w:ins w:id="7699" w:author="Fred Perez" w:date="2019-03-22T09:25:00Z">
        <w:r>
          <w:t>No Enhanced Order Checks can be performed.</w:t>
        </w:r>
      </w:ins>
    </w:p>
    <w:p w:rsidR="00950502" w:rsidRDefault="00950502" w:rsidP="00950502">
      <w:pPr>
        <w:pStyle w:val="ScreenCapture"/>
        <w:rPr>
          <w:ins w:id="7700" w:author="Fred Perez" w:date="2019-03-22T09:25:00Z"/>
        </w:rPr>
      </w:pPr>
      <w:ins w:id="7701" w:author="Fred Perez" w:date="2019-03-22T09:25:00Z">
        <w:r>
          <w:t xml:space="preserve">   Reason(s): Vendor Database cannot be reached.</w:t>
        </w:r>
      </w:ins>
    </w:p>
    <w:p w:rsidR="00950502" w:rsidRDefault="00950502" w:rsidP="00950502">
      <w:pPr>
        <w:pStyle w:val="ScreenCapture"/>
        <w:rPr>
          <w:ins w:id="7702" w:author="Fred Perez" w:date="2019-03-22T09:25:00Z"/>
        </w:rPr>
      </w:pPr>
      <w:ins w:id="7703" w:author="Fred Perez" w:date="2019-03-22T09:25:00Z">
        <w:r>
          <w:t xml:space="preserve">Press Return to continue...: </w:t>
        </w:r>
      </w:ins>
    </w:p>
    <w:p w:rsidR="00950502" w:rsidRDefault="00950502" w:rsidP="00950502">
      <w:pPr>
        <w:pStyle w:val="ScreenCapture"/>
        <w:rPr>
          <w:ins w:id="7704" w:author="Fred Perez" w:date="2019-03-22T09:25:00Z"/>
        </w:rPr>
      </w:pPr>
    </w:p>
    <w:p w:rsidR="00950502" w:rsidRDefault="00950502" w:rsidP="00950502">
      <w:pPr>
        <w:pStyle w:val="ScreenCapture"/>
        <w:rPr>
          <w:ins w:id="7705" w:author="Fred Perez" w:date="2019-03-22T09:25:00Z"/>
        </w:rPr>
      </w:pPr>
      <w:ins w:id="7706" w:author="Fred Perez" w:date="2019-03-22T09:25:00Z">
        <w:r>
          <w:t>Now doing allergy checks.  Please wait...</w:t>
        </w:r>
      </w:ins>
    </w:p>
    <w:p w:rsidR="00950502" w:rsidRDefault="00950502" w:rsidP="00950502">
      <w:pPr>
        <w:pStyle w:val="ScreenCapture"/>
        <w:rPr>
          <w:ins w:id="7707" w:author="Fred Perez" w:date="2019-03-22T09:25:00Z"/>
        </w:rPr>
      </w:pPr>
    </w:p>
    <w:p w:rsidR="00950502" w:rsidRDefault="00950502" w:rsidP="00950502">
      <w:pPr>
        <w:pStyle w:val="ScreenCapture"/>
        <w:rPr>
          <w:ins w:id="7708" w:author="Fred Perez" w:date="2019-03-22T09:25:00Z"/>
        </w:rPr>
      </w:pPr>
      <w:ins w:id="7709" w:author="Fred Perez" w:date="2019-03-22T09:25:00Z">
        <w:r>
          <w:t>Now processing Clinical Reminder Order Checks. Please wait ...</w:t>
        </w:r>
      </w:ins>
    </w:p>
    <w:p w:rsidR="00950502" w:rsidRDefault="00950502" w:rsidP="00950502">
      <w:pPr>
        <w:pStyle w:val="ScreenCapture"/>
        <w:rPr>
          <w:ins w:id="7710" w:author="Fred Perez" w:date="2019-03-22T09:25:00Z"/>
        </w:rPr>
      </w:pPr>
    </w:p>
    <w:p w:rsidR="00950502" w:rsidRDefault="00950502" w:rsidP="00950502">
      <w:pPr>
        <w:pStyle w:val="ScreenCapture"/>
        <w:rPr>
          <w:ins w:id="7711" w:author="Fred Perez" w:date="2019-03-22T09:25:00Z"/>
        </w:rPr>
      </w:pPr>
      <w:ins w:id="7712" w:author="Fred Perez" w:date="2019-03-22T09:25:00Z">
        <w:r>
          <w:t>VERB: TAKE</w:t>
        </w:r>
      </w:ins>
    </w:p>
    <w:p w:rsidR="00950502" w:rsidRDefault="00950502" w:rsidP="00950502">
      <w:pPr>
        <w:pStyle w:val="ScreenCapture"/>
        <w:rPr>
          <w:ins w:id="7713" w:author="Fred Perez" w:date="2019-03-22T09:25:00Z"/>
        </w:rPr>
      </w:pPr>
      <w:ins w:id="7714" w:author="Fred Perez" w:date="2019-03-22T09:25:00Z">
        <w:r>
          <w:t>Available Dosage(s)</w:t>
        </w:r>
      </w:ins>
    </w:p>
    <w:p w:rsidR="00950502" w:rsidRDefault="00950502" w:rsidP="00950502">
      <w:pPr>
        <w:pStyle w:val="ScreenCapture"/>
        <w:rPr>
          <w:ins w:id="7715" w:author="Fred Perez" w:date="2019-03-22T09:25:00Z"/>
        </w:rPr>
      </w:pPr>
      <w:ins w:id="7716" w:author="Fred Perez" w:date="2019-03-22T09:25:00Z">
        <w:r>
          <w:t xml:space="preserve">       1. 1MG</w:t>
        </w:r>
      </w:ins>
    </w:p>
    <w:p w:rsidR="00950502" w:rsidRDefault="00950502" w:rsidP="00950502">
      <w:pPr>
        <w:pStyle w:val="ScreenCapture"/>
        <w:rPr>
          <w:ins w:id="7717" w:author="Fred Perez" w:date="2019-03-22T09:25:00Z"/>
        </w:rPr>
      </w:pPr>
      <w:ins w:id="7718" w:author="Fred Perez" w:date="2019-03-22T09:25:00Z">
        <w:r>
          <w:t xml:space="preserve">       2. 2MG</w:t>
        </w:r>
      </w:ins>
    </w:p>
    <w:p w:rsidR="00950502" w:rsidRDefault="00950502" w:rsidP="00950502">
      <w:pPr>
        <w:pStyle w:val="ScreenCapture"/>
        <w:rPr>
          <w:ins w:id="7719" w:author="Fred Perez" w:date="2019-03-22T09:25:00Z"/>
        </w:rPr>
      </w:pPr>
      <w:ins w:id="7720" w:author="Fred Perez" w:date="2019-03-22T09:25:00Z">
        <w:r>
          <w:t xml:space="preserve">       3. 3MG</w:t>
        </w:r>
      </w:ins>
    </w:p>
    <w:p w:rsidR="00950502" w:rsidRDefault="00950502" w:rsidP="00950502">
      <w:pPr>
        <w:pStyle w:val="ScreenCapture"/>
        <w:rPr>
          <w:ins w:id="7721" w:author="Fred Perez" w:date="2019-03-22T09:25:00Z"/>
        </w:rPr>
      </w:pPr>
      <w:ins w:id="7722" w:author="Fred Perez" w:date="2019-03-22T09:25:00Z">
        <w:r>
          <w:t xml:space="preserve">       4. 4MG</w:t>
        </w:r>
      </w:ins>
    </w:p>
    <w:p w:rsidR="00950502" w:rsidRDefault="00950502" w:rsidP="00950502">
      <w:pPr>
        <w:pStyle w:val="ScreenCapture"/>
        <w:rPr>
          <w:ins w:id="7723" w:author="Fred Perez" w:date="2019-03-22T09:25:00Z"/>
        </w:rPr>
      </w:pPr>
    </w:p>
    <w:p w:rsidR="00950502" w:rsidRDefault="00950502" w:rsidP="00950502">
      <w:pPr>
        <w:pStyle w:val="ScreenCapture"/>
        <w:rPr>
          <w:ins w:id="7724" w:author="Fred Perez" w:date="2019-03-22T09:25:00Z"/>
        </w:rPr>
      </w:pPr>
      <w:ins w:id="7725" w:author="Fred Perez" w:date="2019-03-22T09:25:00Z">
        <w:r>
          <w:t>Select from list of Available Dosages, Enter Free Text Dose</w:t>
        </w:r>
      </w:ins>
    </w:p>
    <w:p w:rsidR="00950502" w:rsidRDefault="00950502" w:rsidP="00950502">
      <w:pPr>
        <w:pStyle w:val="ScreenCapture"/>
        <w:rPr>
          <w:ins w:id="7726" w:author="Fred Perez" w:date="2019-03-22T09:25:00Z"/>
        </w:rPr>
      </w:pPr>
      <w:ins w:id="7727" w:author="Fred Perez" w:date="2019-03-22T09:25:00Z">
        <w:r>
          <w:t xml:space="preserve">or Enter a Question Mark (?) to view list: </w:t>
        </w:r>
      </w:ins>
    </w:p>
    <w:p w:rsidR="00950502" w:rsidRDefault="00950502" w:rsidP="00950502">
      <w:pPr>
        <w:pStyle w:val="ScreenCapture"/>
        <w:rPr>
          <w:ins w:id="7728" w:author="Fred Perez" w:date="2019-03-22T09:25:00Z"/>
        </w:rPr>
      </w:pPr>
      <w:ins w:id="7729" w:author="Fred Perez" w:date="2019-03-22T09:25:00Z">
        <w:r>
          <w:t>This is a required response. Enter '^' to exit</w:t>
        </w:r>
      </w:ins>
    </w:p>
    <w:p w:rsidR="00950502" w:rsidRDefault="00950502" w:rsidP="00950502">
      <w:pPr>
        <w:pStyle w:val="ScreenCapture"/>
        <w:rPr>
          <w:ins w:id="7730" w:author="Fred Perez" w:date="2019-03-22T09:25:00Z"/>
        </w:rPr>
      </w:pPr>
      <w:ins w:id="7731" w:author="Fred Perez" w:date="2019-03-22T09:25:00Z">
        <w:r>
          <w:t>Select from list of Available Dosages, Enter Free Text Dose</w:t>
        </w:r>
      </w:ins>
    </w:p>
    <w:p w:rsidR="00950502" w:rsidRDefault="00950502" w:rsidP="00950502">
      <w:pPr>
        <w:pStyle w:val="ScreenCapture"/>
        <w:rPr>
          <w:ins w:id="7732" w:author="Fred Perez" w:date="2019-03-22T09:25:00Z"/>
        </w:rPr>
      </w:pPr>
      <w:ins w:id="7733" w:author="Fred Perez" w:date="2019-03-22T09:25:00Z">
        <w:r>
          <w:t>or Enter a Question Mark (?) to view list: 1 1MG</w:t>
        </w:r>
      </w:ins>
    </w:p>
    <w:p w:rsidR="00950502" w:rsidRDefault="00950502" w:rsidP="00950502">
      <w:pPr>
        <w:pStyle w:val="ScreenCapture"/>
        <w:rPr>
          <w:ins w:id="7734" w:author="Fred Perez" w:date="2019-03-22T09:25:00Z"/>
        </w:rPr>
      </w:pPr>
    </w:p>
    <w:p w:rsidR="00950502" w:rsidRDefault="00950502" w:rsidP="00950502">
      <w:pPr>
        <w:pStyle w:val="ScreenCapture"/>
        <w:rPr>
          <w:ins w:id="7735" w:author="Fred Perez" w:date="2019-03-22T09:25:00Z"/>
        </w:rPr>
      </w:pPr>
      <w:ins w:id="7736" w:author="Fred Perez" w:date="2019-03-22T09:25:00Z">
        <w:r>
          <w:t>You entered 1MG is this correct? Yes// ^</w:t>
        </w:r>
      </w:ins>
    </w:p>
    <w:p w:rsidR="00950502" w:rsidRDefault="00950502" w:rsidP="00950502">
      <w:pPr>
        <w:pStyle w:val="ScreenCapture"/>
        <w:rPr>
          <w:ins w:id="7737" w:author="Fred Perez" w:date="2019-03-22T09:25:00Z"/>
        </w:rPr>
      </w:pPr>
      <w:ins w:id="7738" w:author="Fred Perez" w:date="2019-03-22T09:25:00Z">
        <w:r>
          <w:t>VERB: TAKE</w:t>
        </w:r>
      </w:ins>
    </w:p>
    <w:p w:rsidR="00950502" w:rsidRDefault="00950502" w:rsidP="00950502">
      <w:pPr>
        <w:pStyle w:val="ScreenCapture"/>
        <w:rPr>
          <w:ins w:id="7739" w:author="Fred Perez" w:date="2019-03-22T09:25:00Z"/>
        </w:rPr>
      </w:pPr>
      <w:ins w:id="7740" w:author="Fred Perez" w:date="2019-03-22T09:25:00Z">
        <w:r>
          <w:t>Available Dosage(s)</w:t>
        </w:r>
      </w:ins>
    </w:p>
    <w:p w:rsidR="00950502" w:rsidRDefault="00950502" w:rsidP="00950502">
      <w:pPr>
        <w:pStyle w:val="ScreenCapture"/>
        <w:rPr>
          <w:ins w:id="7741" w:author="Fred Perez" w:date="2019-03-22T09:25:00Z"/>
        </w:rPr>
      </w:pPr>
      <w:ins w:id="7742" w:author="Fred Perez" w:date="2019-03-22T09:25:00Z">
        <w:r>
          <w:t xml:space="preserve">       1. 1MG</w:t>
        </w:r>
      </w:ins>
    </w:p>
    <w:p w:rsidR="00950502" w:rsidRDefault="00950502" w:rsidP="00950502">
      <w:pPr>
        <w:pStyle w:val="ScreenCapture"/>
        <w:rPr>
          <w:ins w:id="7743" w:author="Fred Perez" w:date="2019-03-22T09:25:00Z"/>
        </w:rPr>
      </w:pPr>
    </w:p>
    <w:p w:rsidR="00950502" w:rsidRDefault="00950502" w:rsidP="00950502">
      <w:pPr>
        <w:pStyle w:val="ScreenCapture"/>
        <w:rPr>
          <w:ins w:id="7744" w:author="Fred Perez" w:date="2019-03-22T09:25:00Z"/>
        </w:rPr>
      </w:pPr>
      <w:ins w:id="7745" w:author="Fred Perez" w:date="2019-03-22T09:25:00Z">
        <w:r>
          <w:t>Enter RETURN to continue or '^' to exit the list of dosages: ^</w:t>
        </w:r>
      </w:ins>
    </w:p>
    <w:p w:rsidR="00950502" w:rsidRDefault="00950502" w:rsidP="00950502">
      <w:pPr>
        <w:pStyle w:val="ScreenCapture"/>
        <w:rPr>
          <w:ins w:id="7746" w:author="Fred Perez" w:date="2019-03-22T09:25:00Z"/>
        </w:rPr>
      </w:pPr>
    </w:p>
    <w:p w:rsidR="00950502" w:rsidRDefault="00950502" w:rsidP="00950502">
      <w:pPr>
        <w:pStyle w:val="ScreenCapture"/>
        <w:rPr>
          <w:ins w:id="7747" w:author="Fred Perez" w:date="2019-03-22T09:25:00Z"/>
        </w:rPr>
      </w:pPr>
      <w:ins w:id="7748" w:author="Fred Perez" w:date="2019-03-22T09:25:00Z">
        <w:r>
          <w:t>Select from list of Available Dosages, Enter Free Text Dose</w:t>
        </w:r>
      </w:ins>
    </w:p>
    <w:p w:rsidR="00950502" w:rsidRDefault="00950502" w:rsidP="00950502">
      <w:pPr>
        <w:pStyle w:val="ScreenCapture"/>
        <w:rPr>
          <w:ins w:id="7749" w:author="Fred Perez" w:date="2019-03-22T09:25:00Z"/>
        </w:rPr>
      </w:pPr>
      <w:ins w:id="7750" w:author="Fred Perez" w:date="2019-03-22T09:25:00Z">
        <w:r>
          <w:t>or Enter a Question Mark (?) to view list: ^</w:t>
        </w:r>
      </w:ins>
    </w:p>
    <w:p w:rsidR="00950502" w:rsidRDefault="00950502" w:rsidP="00950502">
      <w:pPr>
        <w:pStyle w:val="ScreenCapture"/>
        <w:rPr>
          <w:ins w:id="7751" w:author="Fred Perez" w:date="2019-03-22T09:25:00Z"/>
        </w:rPr>
      </w:pPr>
      <w:ins w:id="7752" w:author="Fred Perez" w:date="2019-03-22T09:25:00Z">
        <w:r>
          <w:t>RX DELETED</w:t>
        </w:r>
      </w:ins>
    </w:p>
    <w:p w:rsidR="00950502" w:rsidRDefault="00950502" w:rsidP="00950502">
      <w:pPr>
        <w:pStyle w:val="ScreenCapture"/>
        <w:rPr>
          <w:ins w:id="7753" w:author="Fred Perez" w:date="2019-03-22T09:25:00Z"/>
        </w:rPr>
      </w:pPr>
    </w:p>
    <w:p w:rsidR="00950502" w:rsidRDefault="00950502" w:rsidP="00950502">
      <w:pPr>
        <w:pStyle w:val="ScreenCapture"/>
        <w:rPr>
          <w:ins w:id="7754" w:author="Fred Perez" w:date="2019-03-22T09:25:00Z"/>
        </w:rPr>
      </w:pPr>
    </w:p>
    <w:p w:rsidR="00950502" w:rsidRDefault="00950502" w:rsidP="00950502">
      <w:pPr>
        <w:pStyle w:val="ScreenCapture"/>
        <w:rPr>
          <w:ins w:id="7755" w:author="Fred Perez" w:date="2019-03-22T09:25:00Z"/>
        </w:rPr>
      </w:pPr>
      <w:ins w:id="7756" w:author="Fred Perez" w:date="2019-03-22T09:25:00Z">
        <w:r>
          <w:t xml:space="preserve">Another New Order for MIKELS,VERN P? YES// </w:t>
        </w:r>
      </w:ins>
    </w:p>
    <w:p w:rsidR="00950502" w:rsidRDefault="00950502" w:rsidP="00950502">
      <w:pPr>
        <w:pStyle w:val="ScreenCapture"/>
        <w:rPr>
          <w:ins w:id="7757" w:author="Fred Perez" w:date="2019-03-22T09:25:00Z"/>
        </w:rPr>
      </w:pPr>
    </w:p>
    <w:p w:rsidR="00950502" w:rsidRDefault="00950502" w:rsidP="00950502">
      <w:pPr>
        <w:pStyle w:val="ScreenCapture"/>
        <w:rPr>
          <w:ins w:id="7758" w:author="Fred Perez" w:date="2019-03-22T09:25:00Z"/>
        </w:rPr>
      </w:pPr>
      <w:ins w:id="7759" w:author="Fred Perez" w:date="2019-03-22T09:25:00Z">
        <w:r>
          <w:t xml:space="preserve">Eligibility: </w:t>
        </w:r>
      </w:ins>
    </w:p>
    <w:p w:rsidR="00950502" w:rsidRDefault="00950502" w:rsidP="00950502">
      <w:pPr>
        <w:pStyle w:val="ScreenCapture"/>
        <w:rPr>
          <w:ins w:id="7760" w:author="Fred Perez" w:date="2019-03-22T09:25:00Z"/>
        </w:rPr>
      </w:pPr>
      <w:ins w:id="7761" w:author="Fred Perez" w:date="2019-03-22T09:25:00Z">
        <w:r>
          <w:t xml:space="preserve">RX PATIENT STATUS: OUTPT NON-SC//   </w:t>
        </w:r>
      </w:ins>
    </w:p>
    <w:p w:rsidR="00950502" w:rsidRDefault="00950502" w:rsidP="00950502">
      <w:pPr>
        <w:pStyle w:val="ScreenCapture"/>
        <w:rPr>
          <w:ins w:id="7762" w:author="Fred Perez" w:date="2019-03-22T09:25:00Z"/>
        </w:rPr>
      </w:pPr>
      <w:ins w:id="7763" w:author="Fred Perez" w:date="2019-03-22T09:25:00Z">
        <w:r>
          <w:t xml:space="preserve">DRUG:    DIAZEPAM 2MG TAB         CN302         NATL FORM (IEN)      </w:t>
        </w:r>
      </w:ins>
    </w:p>
    <w:p w:rsidR="00950502" w:rsidRDefault="00950502" w:rsidP="00950502">
      <w:pPr>
        <w:pStyle w:val="ScreenCapture"/>
        <w:rPr>
          <w:ins w:id="7764" w:author="Fred Perez" w:date="2019-03-22T09:25:00Z"/>
        </w:rPr>
      </w:pPr>
      <w:ins w:id="7765" w:author="Fred Perez" w:date="2019-03-22T09:25:00Z">
        <w:r>
          <w:t xml:space="preserve">         ...OK? Yes//   (Yes)</w:t>
        </w:r>
      </w:ins>
    </w:p>
    <w:p w:rsidR="00950502" w:rsidRDefault="00950502" w:rsidP="00950502">
      <w:pPr>
        <w:pStyle w:val="ScreenCapture"/>
        <w:rPr>
          <w:ins w:id="7766" w:author="Fred Perez" w:date="2019-03-22T09:25:00Z"/>
        </w:rPr>
      </w:pPr>
    </w:p>
    <w:p w:rsidR="00950502" w:rsidRDefault="00950502" w:rsidP="00950502">
      <w:pPr>
        <w:pStyle w:val="ScreenCapture"/>
        <w:rPr>
          <w:ins w:id="7767" w:author="Fred Perez" w:date="2019-03-22T09:25:00Z"/>
        </w:rPr>
      </w:pPr>
      <w:ins w:id="7768" w:author="Fred Perez" w:date="2019-03-22T09:25:00Z">
        <w:r>
          <w:t xml:space="preserve">  Restriction/Guideline(s) exist.  Display? :  (N/O): No//   NO</w:t>
        </w:r>
      </w:ins>
    </w:p>
    <w:p w:rsidR="00950502" w:rsidRDefault="00950502" w:rsidP="00950502">
      <w:pPr>
        <w:pStyle w:val="ScreenCapture"/>
        <w:rPr>
          <w:ins w:id="7769" w:author="Fred Perez" w:date="2019-03-22T09:25:00Z"/>
        </w:rPr>
      </w:pPr>
    </w:p>
    <w:p w:rsidR="00950502" w:rsidRDefault="00950502" w:rsidP="00950502">
      <w:pPr>
        <w:pStyle w:val="ScreenCapture"/>
        <w:rPr>
          <w:ins w:id="7770" w:author="Fred Perez" w:date="2019-03-22T09:25:00Z"/>
        </w:rPr>
      </w:pPr>
      <w:ins w:id="7771" w:author="Fred Perez" w:date="2019-03-22T09:25:00Z">
        <w:r>
          <w:t>No Enhanced Order Checks can be performed.</w:t>
        </w:r>
      </w:ins>
    </w:p>
    <w:p w:rsidR="00950502" w:rsidRDefault="00950502" w:rsidP="00950502">
      <w:pPr>
        <w:pStyle w:val="ScreenCapture"/>
        <w:rPr>
          <w:ins w:id="7772" w:author="Fred Perez" w:date="2019-03-22T09:25:00Z"/>
        </w:rPr>
      </w:pPr>
      <w:ins w:id="7773" w:author="Fred Perez" w:date="2019-03-22T09:25:00Z">
        <w:r>
          <w:t xml:space="preserve">   Reason(s): Vendor Database cannot be reached.</w:t>
        </w:r>
      </w:ins>
    </w:p>
    <w:p w:rsidR="00950502" w:rsidRDefault="00950502" w:rsidP="00950502">
      <w:pPr>
        <w:pStyle w:val="ScreenCapture"/>
        <w:rPr>
          <w:ins w:id="7774" w:author="Fred Perez" w:date="2019-03-22T09:25:00Z"/>
        </w:rPr>
      </w:pPr>
      <w:ins w:id="7775" w:author="Fred Perez" w:date="2019-03-22T09:25:00Z">
        <w:r>
          <w:t xml:space="preserve">Press Return to continue...: </w:t>
        </w:r>
      </w:ins>
    </w:p>
    <w:p w:rsidR="00950502" w:rsidRDefault="00950502" w:rsidP="00950502">
      <w:pPr>
        <w:pStyle w:val="ScreenCapture"/>
        <w:rPr>
          <w:ins w:id="7776" w:author="Fred Perez" w:date="2019-03-22T09:25:00Z"/>
        </w:rPr>
      </w:pPr>
    </w:p>
    <w:p w:rsidR="00950502" w:rsidRDefault="00950502" w:rsidP="00950502">
      <w:pPr>
        <w:pStyle w:val="ScreenCapture"/>
        <w:rPr>
          <w:ins w:id="7777" w:author="Fred Perez" w:date="2019-03-22T09:25:00Z"/>
        </w:rPr>
      </w:pPr>
      <w:ins w:id="7778" w:author="Fred Perez" w:date="2019-03-22T09:25:00Z">
        <w:r>
          <w:t>Now doing allergy checks.  Please wait...</w:t>
        </w:r>
      </w:ins>
    </w:p>
    <w:p w:rsidR="00950502" w:rsidRDefault="00950502" w:rsidP="00950502">
      <w:pPr>
        <w:pStyle w:val="ScreenCapture"/>
        <w:rPr>
          <w:ins w:id="7779" w:author="Fred Perez" w:date="2019-03-22T09:25:00Z"/>
        </w:rPr>
      </w:pPr>
    </w:p>
    <w:p w:rsidR="00950502" w:rsidRDefault="00950502" w:rsidP="00950502">
      <w:pPr>
        <w:pStyle w:val="ScreenCapture"/>
        <w:rPr>
          <w:ins w:id="7780" w:author="Fred Perez" w:date="2019-03-22T09:25:00Z"/>
        </w:rPr>
      </w:pPr>
      <w:ins w:id="7781" w:author="Fred Perez" w:date="2019-03-22T09:25:00Z">
        <w:r>
          <w:t>Now processing Clinical Reminder Order Checks. Please wait ...</w:t>
        </w:r>
      </w:ins>
    </w:p>
    <w:p w:rsidR="00950502" w:rsidRDefault="00950502" w:rsidP="00950502">
      <w:pPr>
        <w:pStyle w:val="ScreenCapture"/>
        <w:rPr>
          <w:ins w:id="7782" w:author="Fred Perez" w:date="2019-03-22T09:25:00Z"/>
        </w:rPr>
      </w:pPr>
    </w:p>
    <w:p w:rsidR="00950502" w:rsidRDefault="00950502" w:rsidP="00950502">
      <w:pPr>
        <w:pStyle w:val="ScreenCapture"/>
        <w:rPr>
          <w:ins w:id="7783" w:author="Fred Perez" w:date="2019-03-22T09:25:00Z"/>
        </w:rPr>
      </w:pPr>
      <w:ins w:id="7784" w:author="Fred Perez" w:date="2019-03-22T09:25:00Z">
        <w:r>
          <w:t>VERB: TAKE</w:t>
        </w:r>
      </w:ins>
    </w:p>
    <w:p w:rsidR="00950502" w:rsidRDefault="00950502" w:rsidP="00950502">
      <w:pPr>
        <w:pStyle w:val="ScreenCapture"/>
        <w:rPr>
          <w:ins w:id="7785" w:author="Fred Perez" w:date="2019-03-22T09:25:00Z"/>
        </w:rPr>
      </w:pPr>
      <w:ins w:id="7786" w:author="Fred Perez" w:date="2019-03-22T09:25:00Z">
        <w:r>
          <w:t>Available Dosage(s)</w:t>
        </w:r>
      </w:ins>
    </w:p>
    <w:p w:rsidR="00950502" w:rsidRDefault="00950502" w:rsidP="00950502">
      <w:pPr>
        <w:pStyle w:val="ScreenCapture"/>
        <w:rPr>
          <w:ins w:id="7787" w:author="Fred Perez" w:date="2019-03-22T09:25:00Z"/>
        </w:rPr>
      </w:pPr>
      <w:ins w:id="7788" w:author="Fred Perez" w:date="2019-03-22T09:25:00Z">
        <w:r>
          <w:t xml:space="preserve">       1. 1MG</w:t>
        </w:r>
      </w:ins>
    </w:p>
    <w:p w:rsidR="00950502" w:rsidRDefault="00950502" w:rsidP="00950502">
      <w:pPr>
        <w:pStyle w:val="ScreenCapture"/>
        <w:rPr>
          <w:ins w:id="7789" w:author="Fred Perez" w:date="2019-03-22T09:25:00Z"/>
        </w:rPr>
      </w:pPr>
      <w:ins w:id="7790" w:author="Fred Perez" w:date="2019-03-22T09:25:00Z">
        <w:r>
          <w:t xml:space="preserve">       2. 2MG</w:t>
        </w:r>
      </w:ins>
    </w:p>
    <w:p w:rsidR="00950502" w:rsidRDefault="00950502" w:rsidP="00950502">
      <w:pPr>
        <w:pStyle w:val="ScreenCapture"/>
        <w:rPr>
          <w:ins w:id="7791" w:author="Fred Perez" w:date="2019-03-22T09:25:00Z"/>
        </w:rPr>
      </w:pPr>
      <w:ins w:id="7792" w:author="Fred Perez" w:date="2019-03-22T09:25:00Z">
        <w:r>
          <w:t xml:space="preserve">       3. 3MG</w:t>
        </w:r>
      </w:ins>
    </w:p>
    <w:p w:rsidR="00950502" w:rsidRDefault="00950502" w:rsidP="00950502">
      <w:pPr>
        <w:pStyle w:val="ScreenCapture"/>
        <w:rPr>
          <w:ins w:id="7793" w:author="Fred Perez" w:date="2019-03-22T09:25:00Z"/>
        </w:rPr>
      </w:pPr>
      <w:ins w:id="7794" w:author="Fred Perez" w:date="2019-03-22T09:25:00Z">
        <w:r>
          <w:t xml:space="preserve">       4. 4MG</w:t>
        </w:r>
      </w:ins>
    </w:p>
    <w:p w:rsidR="00950502" w:rsidRDefault="00950502" w:rsidP="00950502">
      <w:pPr>
        <w:pStyle w:val="ScreenCapture"/>
        <w:rPr>
          <w:ins w:id="7795" w:author="Fred Perez" w:date="2019-03-22T09:25:00Z"/>
        </w:rPr>
      </w:pPr>
    </w:p>
    <w:p w:rsidR="00950502" w:rsidRDefault="00950502" w:rsidP="00950502">
      <w:pPr>
        <w:pStyle w:val="ScreenCapture"/>
        <w:rPr>
          <w:ins w:id="7796" w:author="Fred Perez" w:date="2019-03-22T09:25:00Z"/>
        </w:rPr>
      </w:pPr>
      <w:ins w:id="7797" w:author="Fred Perez" w:date="2019-03-22T09:25:00Z">
        <w:r>
          <w:t>Select from list of Available Dosages, Enter Free Text Dose</w:t>
        </w:r>
      </w:ins>
    </w:p>
    <w:p w:rsidR="00950502" w:rsidRDefault="00950502" w:rsidP="00950502">
      <w:pPr>
        <w:pStyle w:val="ScreenCapture"/>
        <w:rPr>
          <w:ins w:id="7798" w:author="Fred Perez" w:date="2019-03-22T09:25:00Z"/>
        </w:rPr>
      </w:pPr>
      <w:ins w:id="7799" w:author="Fred Perez" w:date="2019-03-22T09:25:00Z">
        <w:r>
          <w:t>or Enter a Question Mark (?) to view list: 1 1MG</w:t>
        </w:r>
      </w:ins>
    </w:p>
    <w:p w:rsidR="00950502" w:rsidRDefault="00950502" w:rsidP="00950502">
      <w:pPr>
        <w:pStyle w:val="ScreenCapture"/>
        <w:rPr>
          <w:ins w:id="7800" w:author="Fred Perez" w:date="2019-03-22T09:25:00Z"/>
        </w:rPr>
      </w:pPr>
    </w:p>
    <w:p w:rsidR="00950502" w:rsidRDefault="00950502" w:rsidP="00950502">
      <w:pPr>
        <w:pStyle w:val="ScreenCapture"/>
        <w:rPr>
          <w:ins w:id="7801" w:author="Fred Perez" w:date="2019-03-22T09:25:00Z"/>
        </w:rPr>
      </w:pPr>
      <w:ins w:id="7802" w:author="Fred Perez" w:date="2019-03-22T09:25:00Z">
        <w:r>
          <w:t>You entered 1MG is this correct? Yes//   YES</w:t>
        </w:r>
      </w:ins>
    </w:p>
    <w:p w:rsidR="00950502" w:rsidRDefault="00950502" w:rsidP="00950502">
      <w:pPr>
        <w:pStyle w:val="ScreenCapture"/>
        <w:rPr>
          <w:ins w:id="7803" w:author="Fred Perez" w:date="2019-03-22T09:25:00Z"/>
        </w:rPr>
      </w:pPr>
      <w:ins w:id="7804" w:author="Fred Perez" w:date="2019-03-22T09:25:00Z">
        <w:r>
          <w:t>VERB: TAKE</w:t>
        </w:r>
      </w:ins>
    </w:p>
    <w:p w:rsidR="00950502" w:rsidRDefault="00950502" w:rsidP="00950502">
      <w:pPr>
        <w:pStyle w:val="ScreenCapture"/>
        <w:rPr>
          <w:ins w:id="7805" w:author="Fred Perez" w:date="2019-03-22T09:25:00Z"/>
        </w:rPr>
      </w:pPr>
      <w:ins w:id="7806" w:author="Fred Perez" w:date="2019-03-22T09:25:00Z">
        <w:r>
          <w:t>DISPENSE UNITS PER DOSE(TABLET): 0.5// 0.5</w:t>
        </w:r>
      </w:ins>
    </w:p>
    <w:p w:rsidR="00950502" w:rsidRDefault="00950502" w:rsidP="00950502">
      <w:pPr>
        <w:pStyle w:val="ScreenCapture"/>
        <w:rPr>
          <w:ins w:id="7807" w:author="Fred Perez" w:date="2019-03-22T09:25:00Z"/>
        </w:rPr>
      </w:pPr>
      <w:ins w:id="7808" w:author="Fred Perez" w:date="2019-03-22T09:25:00Z">
        <w:r>
          <w:t>Dosage Ordered: 1MG</w:t>
        </w:r>
      </w:ins>
    </w:p>
    <w:p w:rsidR="00950502" w:rsidRDefault="00950502" w:rsidP="00950502">
      <w:pPr>
        <w:pStyle w:val="ScreenCapture"/>
        <w:rPr>
          <w:ins w:id="7809" w:author="Fred Perez" w:date="2019-03-22T09:25:00Z"/>
        </w:rPr>
      </w:pPr>
    </w:p>
    <w:p w:rsidR="00950502" w:rsidRDefault="00950502" w:rsidP="00950502">
      <w:pPr>
        <w:pStyle w:val="ScreenCapture"/>
        <w:rPr>
          <w:ins w:id="7810" w:author="Fred Perez" w:date="2019-03-22T09:25:00Z"/>
        </w:rPr>
      </w:pPr>
      <w:ins w:id="7811" w:author="Fred Perez" w:date="2019-03-22T09:25:00Z">
        <w:r>
          <w:t>NOUN: TABLET</w:t>
        </w:r>
      </w:ins>
    </w:p>
    <w:p w:rsidR="00950502" w:rsidRDefault="00950502" w:rsidP="00950502">
      <w:pPr>
        <w:pStyle w:val="ScreenCapture"/>
        <w:rPr>
          <w:ins w:id="7812" w:author="Fred Perez" w:date="2019-03-22T09:25:00Z"/>
        </w:rPr>
      </w:pPr>
      <w:ins w:id="7813" w:author="Fred Perez" w:date="2019-03-22T09:25:00Z">
        <w:r>
          <w:t>ROUTE: ORAL (BY MOUTH)// ORAL (BY MOUTH) MOUTH</w:t>
        </w:r>
      </w:ins>
    </w:p>
    <w:p w:rsidR="00950502" w:rsidRDefault="00950502" w:rsidP="00950502">
      <w:pPr>
        <w:pStyle w:val="ScreenCapture"/>
        <w:rPr>
          <w:ins w:id="7814" w:author="Fred Perez" w:date="2019-03-22T09:25:00Z"/>
        </w:rPr>
      </w:pPr>
      <w:ins w:id="7815" w:author="Fred Perez" w:date="2019-03-22T09:25:00Z">
        <w:r>
          <w:t>Schedule: TID PRN// QAM (EVERY MORNING)</w:t>
        </w:r>
      </w:ins>
    </w:p>
    <w:p w:rsidR="00950502" w:rsidRDefault="00950502" w:rsidP="00950502">
      <w:pPr>
        <w:pStyle w:val="ScreenCapture"/>
        <w:rPr>
          <w:ins w:id="7816" w:author="Fred Perez" w:date="2019-03-22T09:25:00Z"/>
        </w:rPr>
      </w:pPr>
      <w:ins w:id="7817" w:author="Fred Perez" w:date="2019-03-22T09:25:00Z">
        <w:r>
          <w:t xml:space="preserve">LIMITED DURATION (IN DAYS, HOURS OR MINUTES): </w:t>
        </w:r>
      </w:ins>
    </w:p>
    <w:p w:rsidR="00950502" w:rsidRDefault="00950502" w:rsidP="00950502">
      <w:pPr>
        <w:pStyle w:val="ScreenCapture"/>
        <w:rPr>
          <w:ins w:id="7818" w:author="Fred Perez" w:date="2019-03-22T09:25:00Z"/>
        </w:rPr>
      </w:pPr>
      <w:ins w:id="7819" w:author="Fred Perez" w:date="2019-03-22T09:25:00Z">
        <w:r>
          <w:t xml:space="preserve">CONJUNCTION: </w:t>
        </w:r>
      </w:ins>
    </w:p>
    <w:p w:rsidR="00950502" w:rsidRDefault="00950502" w:rsidP="00950502">
      <w:pPr>
        <w:pStyle w:val="ScreenCapture"/>
        <w:rPr>
          <w:ins w:id="7820" w:author="Fred Perez" w:date="2019-03-22T09:25:00Z"/>
        </w:rPr>
      </w:pPr>
    </w:p>
    <w:p w:rsidR="00950502" w:rsidRDefault="00950502" w:rsidP="00950502">
      <w:pPr>
        <w:pStyle w:val="ScreenCapture"/>
        <w:rPr>
          <w:ins w:id="7821" w:author="Fred Perez" w:date="2019-03-22T09:25:00Z"/>
        </w:rPr>
      </w:pPr>
      <w:ins w:id="7822" w:author="Fred Perez" w:date="2019-03-22T09:25:00Z">
        <w:r>
          <w:t>Maximum Single Dose Check could not be performed:</w:t>
        </w:r>
      </w:ins>
    </w:p>
    <w:p w:rsidR="00950502" w:rsidRDefault="00950502" w:rsidP="00950502">
      <w:pPr>
        <w:pStyle w:val="ScreenCapture"/>
        <w:rPr>
          <w:ins w:id="7823" w:author="Fred Perez" w:date="2019-03-22T09:25:00Z"/>
        </w:rPr>
      </w:pPr>
      <w:ins w:id="7824" w:author="Fred Perez" w:date="2019-03-22T09:25:00Z">
        <w:r>
          <w:t xml:space="preserve">   Reason(s): Vendor Database cannot be reached.  </w:t>
        </w:r>
      </w:ins>
    </w:p>
    <w:p w:rsidR="00950502" w:rsidRDefault="00950502" w:rsidP="00950502">
      <w:pPr>
        <w:pStyle w:val="ScreenCapture"/>
        <w:rPr>
          <w:ins w:id="7825" w:author="Fred Perez" w:date="2019-03-22T09:25:00Z"/>
        </w:rPr>
      </w:pPr>
    </w:p>
    <w:p w:rsidR="00950502" w:rsidRDefault="00950502" w:rsidP="00950502">
      <w:pPr>
        <w:pStyle w:val="ScreenCapture"/>
        <w:rPr>
          <w:ins w:id="7826" w:author="Fred Perez" w:date="2019-03-22T09:25:00Z"/>
        </w:rPr>
      </w:pPr>
      <w:ins w:id="7827" w:author="Fred Perez" w:date="2019-03-22T09:25:00Z">
        <w:r>
          <w:t xml:space="preserve">PATIENT INSTRUCTIONS: // </w:t>
        </w:r>
      </w:ins>
    </w:p>
    <w:p w:rsidR="00950502" w:rsidRDefault="00950502" w:rsidP="00950502">
      <w:pPr>
        <w:pStyle w:val="ScreenCapture"/>
        <w:rPr>
          <w:ins w:id="7828" w:author="Fred Perez" w:date="2019-03-22T09:25:00Z"/>
        </w:rPr>
      </w:pPr>
    </w:p>
    <w:p w:rsidR="00950502" w:rsidRDefault="00950502" w:rsidP="00950502">
      <w:pPr>
        <w:pStyle w:val="ScreenCapture"/>
        <w:rPr>
          <w:ins w:id="7829" w:author="Fred Perez" w:date="2019-03-22T09:25:00Z"/>
        </w:rPr>
      </w:pPr>
      <w:ins w:id="7830" w:author="Fred Perez" w:date="2019-03-22T09:25:00Z">
        <w:r>
          <w:t>(TAKE ONE-HALF TABLET BY MOUTH EVERY MORNING)</w:t>
        </w:r>
      </w:ins>
    </w:p>
    <w:p w:rsidR="00950502" w:rsidRDefault="00950502" w:rsidP="00950502">
      <w:pPr>
        <w:pStyle w:val="ScreenCapture"/>
        <w:rPr>
          <w:ins w:id="7831" w:author="Fred Perez" w:date="2019-03-22T09:25:00Z"/>
        </w:rPr>
      </w:pPr>
    </w:p>
    <w:p w:rsidR="00950502" w:rsidRDefault="00950502" w:rsidP="00950502">
      <w:pPr>
        <w:pStyle w:val="ScreenCapture"/>
        <w:rPr>
          <w:ins w:id="7832" w:author="Fred Perez" w:date="2019-03-22T09:25:00Z"/>
        </w:rPr>
      </w:pPr>
      <w:ins w:id="7833" w:author="Fred Perez" w:date="2019-03-22T09:25:00Z">
        <w:r>
          <w:t xml:space="preserve">DAYS SUPPLY:  (1-90): 30// </w:t>
        </w:r>
      </w:ins>
    </w:p>
    <w:p w:rsidR="00950502" w:rsidRDefault="00950502" w:rsidP="00950502">
      <w:pPr>
        <w:pStyle w:val="ScreenCapture"/>
        <w:rPr>
          <w:ins w:id="7834" w:author="Fred Perez" w:date="2019-03-22T09:25:00Z"/>
        </w:rPr>
      </w:pPr>
      <w:ins w:id="7835" w:author="Fred Perez" w:date="2019-03-22T09:25:00Z">
        <w:r>
          <w:t>QTY ( TAB ) : 15// 15  Greater Than Current Inventory!  Below Reorder Level.</w:t>
        </w:r>
      </w:ins>
    </w:p>
    <w:p w:rsidR="00950502" w:rsidRDefault="00950502" w:rsidP="00950502">
      <w:pPr>
        <w:pStyle w:val="ScreenCapture"/>
        <w:rPr>
          <w:ins w:id="7836" w:author="Fred Perez" w:date="2019-03-22T09:25:00Z"/>
        </w:rPr>
      </w:pPr>
      <w:ins w:id="7837" w:author="Fred Perez" w:date="2019-03-22T09:25:00Z">
        <w:r>
          <w:t>COPIES: 1// 1</w:t>
        </w:r>
      </w:ins>
    </w:p>
    <w:p w:rsidR="00950502" w:rsidRDefault="00950502" w:rsidP="00950502">
      <w:pPr>
        <w:pStyle w:val="ScreenCapture"/>
        <w:rPr>
          <w:ins w:id="7838" w:author="Fred Perez" w:date="2019-03-22T09:25:00Z"/>
        </w:rPr>
      </w:pPr>
      <w:ins w:id="7839" w:author="Fred Perez" w:date="2019-03-22T09:25:00Z">
        <w:r>
          <w:t xml:space="preserve"># OF REFILLS:  (0-5): 5// </w:t>
        </w:r>
      </w:ins>
    </w:p>
    <w:p w:rsidR="00950502" w:rsidRDefault="00950502" w:rsidP="00950502">
      <w:pPr>
        <w:pStyle w:val="ScreenCapture"/>
        <w:rPr>
          <w:ins w:id="7840" w:author="Fred Perez" w:date="2019-03-22T09:25:00Z"/>
        </w:rPr>
      </w:pPr>
      <w:ins w:id="7841" w:author="Fred Perez" w:date="2019-03-22T09:25:00Z">
        <w:r>
          <w:t xml:space="preserve">PROVIDER:    MDONE,MPDUONE     </w:t>
        </w:r>
      </w:ins>
    </w:p>
    <w:p w:rsidR="00950502" w:rsidRDefault="00950502" w:rsidP="00950502">
      <w:pPr>
        <w:pStyle w:val="ScreenCapture"/>
        <w:rPr>
          <w:ins w:id="7842" w:author="Fred Perez" w:date="2019-03-22T09:25:00Z"/>
        </w:rPr>
      </w:pPr>
    </w:p>
    <w:p w:rsidR="00950502" w:rsidRDefault="00950502" w:rsidP="00950502">
      <w:pPr>
        <w:pStyle w:val="ScreenCapture"/>
        <w:rPr>
          <w:ins w:id="7843" w:author="Fred Perez" w:date="2019-03-22T09:25:00Z"/>
        </w:rPr>
      </w:pPr>
      <w:ins w:id="7844" w:author="Fred Perez" w:date="2019-03-22T09:25:00Z">
        <w:r>
          <w:t xml:space="preserve"> DEA NUMBER: AD2934176</w:t>
        </w:r>
      </w:ins>
    </w:p>
    <w:p w:rsidR="00950502" w:rsidRDefault="00950502" w:rsidP="00950502">
      <w:pPr>
        <w:pStyle w:val="ScreenCapture"/>
        <w:rPr>
          <w:ins w:id="7845" w:author="Fred Perez" w:date="2019-03-22T09:25:00Z"/>
        </w:rPr>
      </w:pPr>
      <w:ins w:id="7846" w:author="Fred Perez" w:date="2019-03-22T09:25:00Z">
        <w:r>
          <w:t xml:space="preserve"> STREET ADDRESS 1: UMASS MEDICAL CENTER</w:t>
        </w:r>
      </w:ins>
    </w:p>
    <w:p w:rsidR="00950502" w:rsidRDefault="00950502" w:rsidP="00950502">
      <w:pPr>
        <w:pStyle w:val="ScreenCapture"/>
        <w:rPr>
          <w:ins w:id="7847" w:author="Fred Perez" w:date="2019-03-22T09:25:00Z"/>
        </w:rPr>
      </w:pPr>
      <w:ins w:id="7848" w:author="Fred Perez" w:date="2019-03-22T09:25:00Z">
        <w:r>
          <w:t xml:space="preserve"> STREET ADDRESS 2: DIV OF RHEUMATOLOGY</w:t>
        </w:r>
      </w:ins>
    </w:p>
    <w:p w:rsidR="00950502" w:rsidRDefault="00950502" w:rsidP="00950502">
      <w:pPr>
        <w:pStyle w:val="ScreenCapture"/>
        <w:rPr>
          <w:ins w:id="7849" w:author="Fred Perez" w:date="2019-03-22T09:25:00Z"/>
        </w:rPr>
      </w:pPr>
      <w:ins w:id="7850" w:author="Fred Perez" w:date="2019-03-22T09:25:00Z">
        <w:r>
          <w:t xml:space="preserve"> STREET ADDRESS 3: 55 LAKE AVENUE NORTH</w:t>
        </w:r>
      </w:ins>
    </w:p>
    <w:p w:rsidR="00950502" w:rsidRDefault="00950502" w:rsidP="00950502">
      <w:pPr>
        <w:pStyle w:val="ScreenCapture"/>
        <w:rPr>
          <w:ins w:id="7851" w:author="Fred Perez" w:date="2019-03-22T09:25:00Z"/>
        </w:rPr>
      </w:pPr>
      <w:ins w:id="7852" w:author="Fred Perez" w:date="2019-03-22T09:25:00Z">
        <w:r>
          <w:t xml:space="preserve"> CITY: WORCESTER</w:t>
        </w:r>
      </w:ins>
    </w:p>
    <w:p w:rsidR="00950502" w:rsidRDefault="00950502" w:rsidP="00950502">
      <w:pPr>
        <w:pStyle w:val="ScreenCapture"/>
        <w:rPr>
          <w:ins w:id="7853" w:author="Fred Perez" w:date="2019-03-22T09:25:00Z"/>
        </w:rPr>
      </w:pPr>
      <w:ins w:id="7854" w:author="Fred Perez" w:date="2019-03-22T09:25:00Z">
        <w:r>
          <w:t xml:space="preserve"> STATE: MASSACHUSETTS</w:t>
        </w:r>
      </w:ins>
    </w:p>
    <w:p w:rsidR="00950502" w:rsidRDefault="00950502" w:rsidP="00950502">
      <w:pPr>
        <w:pStyle w:val="ScreenCapture"/>
        <w:rPr>
          <w:ins w:id="7855" w:author="Fred Perez" w:date="2019-03-22T09:25:00Z"/>
        </w:rPr>
      </w:pPr>
      <w:ins w:id="7856" w:author="Fred Perez" w:date="2019-03-22T09:25:00Z">
        <w:r>
          <w:t xml:space="preserve"> ZIP CODE: 016550000</w:t>
        </w:r>
      </w:ins>
    </w:p>
    <w:p w:rsidR="00950502" w:rsidRDefault="00950502" w:rsidP="00950502">
      <w:pPr>
        <w:pStyle w:val="ScreenCapture"/>
        <w:rPr>
          <w:ins w:id="7857" w:author="Fred Perez" w:date="2019-03-22T09:25:00Z"/>
        </w:rPr>
      </w:pPr>
    </w:p>
    <w:p w:rsidR="00950502" w:rsidRDefault="00950502" w:rsidP="00950502">
      <w:pPr>
        <w:pStyle w:val="ScreenCapture"/>
        <w:rPr>
          <w:ins w:id="7858" w:author="Fred Perez" w:date="2019-03-22T09:25:00Z"/>
        </w:rPr>
      </w:pPr>
      <w:ins w:id="7859" w:author="Fred Perez" w:date="2019-03-22T09:25:00Z">
        <w:r>
          <w:t xml:space="preserve">CLINIC:  </w:t>
        </w:r>
      </w:ins>
    </w:p>
    <w:p w:rsidR="00950502" w:rsidRDefault="00950502" w:rsidP="00950502">
      <w:pPr>
        <w:rPr>
          <w:ins w:id="7860" w:author="Fred Perez" w:date="2019-03-22T09:25:00Z"/>
        </w:rPr>
      </w:pPr>
    </w:p>
    <w:p w:rsidR="00950502" w:rsidRDefault="00950502" w:rsidP="00950502">
      <w:pPr>
        <w:pStyle w:val="ExampleHeading"/>
        <w:rPr>
          <w:ins w:id="7861" w:author="Fred Perez" w:date="2019-03-22T09:25:00Z"/>
        </w:rPr>
      </w:pPr>
      <w:ins w:id="7862" w:author="Fred Perez" w:date="2019-03-22T09:25:00Z">
        <w:r w:rsidRPr="00EE678B">
          <w:t xml:space="preserve">Example: </w:t>
        </w:r>
        <w:r>
          <w:t>Backdoor Order Entry Provider Selection – Provider Has Multiple DEA Numbers</w:t>
        </w:r>
      </w:ins>
    </w:p>
    <w:p w:rsidR="00950502" w:rsidRDefault="00950502" w:rsidP="00950502">
      <w:pPr>
        <w:pStyle w:val="ScreenCapture"/>
        <w:rPr>
          <w:ins w:id="7863" w:author="Fred Perez" w:date="2019-03-22T09:25:00Z"/>
        </w:rPr>
      </w:pPr>
      <w:ins w:id="7864" w:author="Fred Perez" w:date="2019-03-22T09:25:00Z">
        <w:r>
          <w:t xml:space="preserve">PROVIDER: MDONE,MPDUONE//        </w:t>
        </w:r>
      </w:ins>
    </w:p>
    <w:p w:rsidR="00950502" w:rsidRDefault="00950502" w:rsidP="00950502">
      <w:pPr>
        <w:pStyle w:val="ScreenCapture"/>
        <w:rPr>
          <w:ins w:id="7865" w:author="Fred Perez" w:date="2019-03-22T09:25:00Z"/>
        </w:rPr>
      </w:pPr>
      <w:ins w:id="7866" w:author="Fred Perez" w:date="2019-03-22T09:25:00Z">
        <w:r>
          <w:t>This provider has multiple DEA registrations.</w:t>
        </w:r>
      </w:ins>
    </w:p>
    <w:p w:rsidR="00950502" w:rsidRDefault="00950502" w:rsidP="00950502">
      <w:pPr>
        <w:pStyle w:val="ScreenCapture"/>
        <w:rPr>
          <w:ins w:id="7867" w:author="Fred Perez" w:date="2019-03-22T09:25:00Z"/>
        </w:rPr>
      </w:pPr>
      <w:ins w:id="7868" w:author="Fred Perez" w:date="2019-03-22T09:25:00Z">
        <w:r>
          <w:t>Please select the correct DEA number for the prescription being entered</w:t>
        </w:r>
      </w:ins>
    </w:p>
    <w:p w:rsidR="00950502" w:rsidRDefault="00950502" w:rsidP="00950502">
      <w:pPr>
        <w:pStyle w:val="ScreenCapture"/>
        <w:rPr>
          <w:ins w:id="7869" w:author="Fred Perez" w:date="2019-03-22T09:25:00Z"/>
        </w:rPr>
      </w:pPr>
      <w:ins w:id="7870" w:author="Fred Perez" w:date="2019-03-22T09:25:00Z">
        <w:r>
          <w:t>1. AD2934176   MASSACHUSETTS</w:t>
        </w:r>
      </w:ins>
    </w:p>
    <w:p w:rsidR="00950502" w:rsidRDefault="00950502" w:rsidP="00950502">
      <w:pPr>
        <w:pStyle w:val="ScreenCapture"/>
        <w:rPr>
          <w:ins w:id="7871" w:author="Fred Perez" w:date="2019-03-22T09:25:00Z"/>
        </w:rPr>
      </w:pPr>
      <w:ins w:id="7872" w:author="Fred Perez" w:date="2019-03-22T09:25:00Z">
        <w:r>
          <w:t>2. AA1234563   TEXAS</w:t>
        </w:r>
      </w:ins>
    </w:p>
    <w:p w:rsidR="00950502" w:rsidRDefault="00950502" w:rsidP="00950502">
      <w:pPr>
        <w:pStyle w:val="ScreenCapture"/>
        <w:rPr>
          <w:ins w:id="7873" w:author="Fred Perez" w:date="2019-03-22T09:25:00Z"/>
        </w:rPr>
      </w:pPr>
      <w:ins w:id="7874" w:author="Fred Perez" w:date="2019-03-22T09:25:00Z">
        <w:r>
          <w:t xml:space="preserve">Choose:  (1-2):  </w:t>
        </w:r>
      </w:ins>
    </w:p>
    <w:p w:rsidR="00950502" w:rsidRDefault="00950502" w:rsidP="00950502">
      <w:pPr>
        <w:rPr>
          <w:ins w:id="7875" w:author="Fred Perez" w:date="2019-03-22T09:25:00Z"/>
        </w:rPr>
      </w:pPr>
    </w:p>
    <w:p w:rsidR="00950502" w:rsidRDefault="00950502" w:rsidP="00950502">
      <w:pPr>
        <w:pStyle w:val="ExampleHeading"/>
        <w:rPr>
          <w:ins w:id="7876" w:author="Fred Perez" w:date="2019-03-22T09:25:00Z"/>
        </w:rPr>
      </w:pPr>
      <w:ins w:id="7877" w:author="Fred Perez" w:date="2019-03-22T09:25:00Z">
        <w:r w:rsidRPr="00EE678B">
          <w:t xml:space="preserve">Example: </w:t>
        </w:r>
        <w:r>
          <w:t>Backdoor Order Entry Provider Selection – Provider Has Multiple DEA Numbers Including an Expired DEA Number</w:t>
        </w:r>
      </w:ins>
    </w:p>
    <w:p w:rsidR="00950502" w:rsidRDefault="00950502" w:rsidP="00950502">
      <w:pPr>
        <w:pStyle w:val="ScreenCapture"/>
        <w:rPr>
          <w:ins w:id="7878" w:author="Fred Perez" w:date="2019-03-22T09:25:00Z"/>
        </w:rPr>
      </w:pPr>
      <w:ins w:id="7879" w:author="Fred Perez" w:date="2019-03-22T09:25:00Z">
        <w:r>
          <w:t xml:space="preserve">PROVIDER: MDONE,MPDUONE//        </w:t>
        </w:r>
      </w:ins>
    </w:p>
    <w:p w:rsidR="00950502" w:rsidRDefault="00950502" w:rsidP="00950502">
      <w:pPr>
        <w:pStyle w:val="ScreenCapture"/>
        <w:rPr>
          <w:ins w:id="7880" w:author="Fred Perez" w:date="2019-03-22T09:25:00Z"/>
        </w:rPr>
      </w:pPr>
      <w:ins w:id="7881" w:author="Fred Perez" w:date="2019-03-22T09:25:00Z">
        <w:r>
          <w:t>This provider has multiple DEA registrations.</w:t>
        </w:r>
      </w:ins>
    </w:p>
    <w:p w:rsidR="00950502" w:rsidRDefault="00950502" w:rsidP="00950502">
      <w:pPr>
        <w:pStyle w:val="ScreenCapture"/>
        <w:rPr>
          <w:ins w:id="7882" w:author="Fred Perez" w:date="2019-03-22T09:25:00Z"/>
        </w:rPr>
      </w:pPr>
      <w:ins w:id="7883" w:author="Fred Perez" w:date="2019-03-22T09:25:00Z">
        <w:r>
          <w:t>Please select the correct DEA number for the prescription being entered</w:t>
        </w:r>
      </w:ins>
    </w:p>
    <w:p w:rsidR="00950502" w:rsidRDefault="00950502" w:rsidP="00950502">
      <w:pPr>
        <w:pStyle w:val="ScreenCapture"/>
        <w:rPr>
          <w:ins w:id="7884" w:author="Fred Perez" w:date="2019-03-22T09:25:00Z"/>
        </w:rPr>
      </w:pPr>
      <w:ins w:id="7885" w:author="Fred Perez" w:date="2019-03-22T09:25:00Z">
        <w:r>
          <w:t>*  AA1234563   TEXAS    Expired: DEC 11, 2018</w:t>
        </w:r>
      </w:ins>
    </w:p>
    <w:p w:rsidR="00950502" w:rsidRDefault="00950502" w:rsidP="00950502">
      <w:pPr>
        <w:pStyle w:val="ScreenCapture"/>
        <w:rPr>
          <w:ins w:id="7886" w:author="Fred Perez" w:date="2019-03-22T09:25:00Z"/>
        </w:rPr>
      </w:pPr>
      <w:ins w:id="7887" w:author="Fred Perez" w:date="2019-03-22T09:25:00Z">
        <w:r>
          <w:t>1. AD2934176   MASSACHUSETTS</w:t>
        </w:r>
      </w:ins>
    </w:p>
    <w:p w:rsidR="00950502" w:rsidRDefault="00950502" w:rsidP="00950502">
      <w:pPr>
        <w:pStyle w:val="ScreenCapture"/>
        <w:rPr>
          <w:ins w:id="7888" w:author="Fred Perez" w:date="2019-03-22T09:25:00Z"/>
        </w:rPr>
      </w:pPr>
      <w:ins w:id="7889" w:author="Fred Perez" w:date="2019-03-22T09:25:00Z">
        <w:r>
          <w:t xml:space="preserve">Choose:  (1-1):  </w:t>
        </w:r>
      </w:ins>
    </w:p>
    <w:p w:rsidR="00950502" w:rsidRDefault="00950502" w:rsidP="00950502">
      <w:pPr>
        <w:rPr>
          <w:ins w:id="7890" w:author="Fred Perez" w:date="2019-03-22T09:25:00Z"/>
        </w:rPr>
      </w:pPr>
    </w:p>
    <w:p w:rsidR="00950502" w:rsidRDefault="00950502" w:rsidP="00950502">
      <w:pPr>
        <w:pStyle w:val="ExampleHeading"/>
        <w:rPr>
          <w:ins w:id="7891" w:author="Fred Perez" w:date="2019-03-22T09:25:00Z"/>
        </w:rPr>
      </w:pPr>
      <w:ins w:id="7892" w:author="Fred Perez" w:date="2019-03-22T09:25:00Z">
        <w:r w:rsidRPr="00EE678B">
          <w:t xml:space="preserve">Example: </w:t>
        </w:r>
        <w:r>
          <w:t xml:space="preserve">Backdoor Order Entry Provider Selection – Provider with Expired DEA Number and </w:t>
        </w:r>
        <w:r w:rsidRPr="00DF12CC">
          <w:t>Allow VA Number if DEA Number Expired [PSO EPCS EXPIRED DEA FAILOVER]</w:t>
        </w:r>
        <w:r>
          <w:t xml:space="preserve"> is Set to YES</w:t>
        </w:r>
      </w:ins>
    </w:p>
    <w:p w:rsidR="00950502" w:rsidRDefault="00950502" w:rsidP="00950502">
      <w:pPr>
        <w:pStyle w:val="ScreenCapture"/>
        <w:rPr>
          <w:ins w:id="7893" w:author="Fred Perez" w:date="2019-03-22T09:25:00Z"/>
        </w:rPr>
      </w:pPr>
      <w:ins w:id="7894" w:author="Fred Perez" w:date="2019-03-22T09:25:00Z">
        <w:r>
          <w:t xml:space="preserve">PROVIDER: MDONE,MPDUONE//        </w:t>
        </w:r>
      </w:ins>
    </w:p>
    <w:p w:rsidR="00950502" w:rsidRDefault="00950502" w:rsidP="00950502">
      <w:pPr>
        <w:pStyle w:val="ScreenCapture"/>
        <w:rPr>
          <w:ins w:id="7895" w:author="Fred Perez" w:date="2019-03-22T09:25:00Z"/>
        </w:rPr>
      </w:pPr>
      <w:ins w:id="7896" w:author="Fred Perez" w:date="2019-03-22T09:25:00Z">
        <w:r>
          <w:t>1. 999777    (VA#)</w:t>
        </w:r>
      </w:ins>
    </w:p>
    <w:p w:rsidR="00950502" w:rsidRDefault="00950502" w:rsidP="00950502">
      <w:pPr>
        <w:pStyle w:val="ScreenCapture"/>
        <w:rPr>
          <w:ins w:id="7897" w:author="Fred Perez" w:date="2019-03-22T09:25:00Z"/>
        </w:rPr>
      </w:pPr>
      <w:ins w:id="7898" w:author="Fred Perez" w:date="2019-03-22T09:25:00Z">
        <w:r>
          <w:t>* AA1234563   TEXAS    Expired: DEC 11, 2018</w:t>
        </w:r>
      </w:ins>
    </w:p>
    <w:p w:rsidR="00950502" w:rsidRDefault="00950502" w:rsidP="00950502">
      <w:pPr>
        <w:pStyle w:val="ScreenCapture"/>
        <w:rPr>
          <w:ins w:id="7899" w:author="Fred Perez" w:date="2019-03-22T09:25:00Z"/>
        </w:rPr>
      </w:pPr>
      <w:ins w:id="7900" w:author="Fred Perez" w:date="2019-03-22T09:25:00Z">
        <w:r>
          <w:t>Choose:  (1-1): 1</w:t>
        </w:r>
      </w:ins>
    </w:p>
    <w:p w:rsidR="00950502" w:rsidRDefault="00950502" w:rsidP="00950502">
      <w:pPr>
        <w:pStyle w:val="ScreenCapture"/>
        <w:rPr>
          <w:ins w:id="7901" w:author="Fred Perez" w:date="2019-03-22T09:25:00Z"/>
        </w:rPr>
      </w:pPr>
    </w:p>
    <w:p w:rsidR="00950502" w:rsidRDefault="00950502" w:rsidP="00950502">
      <w:pPr>
        <w:pStyle w:val="ScreenCapture"/>
        <w:rPr>
          <w:ins w:id="7902" w:author="Fred Perez" w:date="2019-03-22T09:25:00Z"/>
        </w:rPr>
      </w:pPr>
      <w:ins w:id="7903" w:author="Fred Perez" w:date="2019-03-22T09:25:00Z">
        <w:r>
          <w:t>DEA NUMBER: AV4538419-999777</w:t>
        </w:r>
      </w:ins>
    </w:p>
    <w:p w:rsidR="00950502" w:rsidRDefault="00950502" w:rsidP="00950502">
      <w:pPr>
        <w:pStyle w:val="ScreenCapture"/>
        <w:rPr>
          <w:ins w:id="7904" w:author="Fred Perez" w:date="2019-03-22T09:25:00Z"/>
        </w:rPr>
      </w:pPr>
      <w:ins w:id="7905" w:author="Fred Perez" w:date="2019-03-22T09:25:00Z">
        <w:r>
          <w:t xml:space="preserve">2360 E PERSHING BLVD </w:t>
        </w:r>
      </w:ins>
    </w:p>
    <w:p w:rsidR="00950502" w:rsidRDefault="00950502" w:rsidP="00950502">
      <w:pPr>
        <w:pStyle w:val="ScreenCapture"/>
        <w:rPr>
          <w:ins w:id="7906" w:author="Fred Perez" w:date="2019-03-22T09:25:00Z"/>
        </w:rPr>
      </w:pPr>
      <w:ins w:id="7907" w:author="Fred Perez" w:date="2019-03-22T09:25:00Z">
        <w:r>
          <w:t xml:space="preserve">CHEYENNE,WYOMING  82001-5356  </w:t>
        </w:r>
      </w:ins>
    </w:p>
    <w:p w:rsidR="00950502" w:rsidRDefault="00950502" w:rsidP="00950502">
      <w:pPr>
        <w:rPr>
          <w:ins w:id="7908" w:author="Fred Perez" w:date="2019-03-22T09:25:00Z"/>
        </w:rPr>
      </w:pPr>
    </w:p>
    <w:p w:rsidR="00950502" w:rsidRDefault="00950502" w:rsidP="00950502">
      <w:pPr>
        <w:pStyle w:val="ExampleHeading"/>
        <w:rPr>
          <w:ins w:id="7909" w:author="Fred Perez" w:date="2019-03-22T09:25:00Z"/>
        </w:rPr>
      </w:pPr>
      <w:ins w:id="7910" w:author="Fred Perez" w:date="2019-03-22T09:25:00Z">
        <w:r w:rsidRPr="00EE678B">
          <w:t xml:space="preserve">Example: </w:t>
        </w:r>
        <w:r>
          <w:t xml:space="preserve">Backdoor Order Entry Provider Selection – Provider with Expired DEA Number and </w:t>
        </w:r>
        <w:r w:rsidRPr="00DF12CC">
          <w:t>Allow VA Number if DEA Number Expired [PSO EPCS EXPIRED DEA FAILOVER]</w:t>
        </w:r>
        <w:r>
          <w:t xml:space="preserve"> is Set to NO</w:t>
        </w:r>
      </w:ins>
    </w:p>
    <w:p w:rsidR="00950502" w:rsidRDefault="00950502" w:rsidP="00950502">
      <w:pPr>
        <w:pStyle w:val="ScreenCapture"/>
        <w:rPr>
          <w:ins w:id="7911" w:author="Fred Perez" w:date="2019-03-22T09:25:00Z"/>
        </w:rPr>
      </w:pPr>
      <w:ins w:id="7912" w:author="Fred Perez" w:date="2019-03-22T09:25:00Z">
        <w:r>
          <w:t xml:space="preserve">PROVIDER: MDONE,MPDUONE//        </w:t>
        </w:r>
      </w:ins>
    </w:p>
    <w:p w:rsidR="00950502" w:rsidRDefault="00950502" w:rsidP="00950502">
      <w:pPr>
        <w:pStyle w:val="ScreenCapture"/>
        <w:rPr>
          <w:ins w:id="7913" w:author="Fred Perez" w:date="2019-03-22T09:25:00Z"/>
        </w:rPr>
      </w:pPr>
      <w:ins w:id="7914" w:author="Fred Perez" w:date="2019-03-22T09:25:00Z">
        <w:r>
          <w:t>The provider's DEA# on file has Expired and must be updated.</w:t>
        </w:r>
      </w:ins>
    </w:p>
    <w:p w:rsidR="00950502" w:rsidRDefault="00950502" w:rsidP="00950502">
      <w:pPr>
        <w:pStyle w:val="ScreenCapture"/>
        <w:rPr>
          <w:ins w:id="7915" w:author="Fred Perez" w:date="2019-03-22T09:25:00Z"/>
        </w:rPr>
      </w:pPr>
    </w:p>
    <w:p w:rsidR="00950502" w:rsidRDefault="00950502" w:rsidP="00950502">
      <w:pPr>
        <w:pStyle w:val="ScreenCapture"/>
        <w:rPr>
          <w:ins w:id="7916" w:author="Fred Perez" w:date="2019-03-22T09:25:00Z"/>
        </w:rPr>
      </w:pPr>
      <w:ins w:id="7917" w:author="Fred Perez" w:date="2019-03-22T09:25:00Z">
        <w:r>
          <w:t xml:space="preserve">PROVIDER: MDONE,MPDUONE//  </w:t>
        </w:r>
      </w:ins>
    </w:p>
    <w:p w:rsidR="00950502" w:rsidRDefault="00950502" w:rsidP="00950502">
      <w:pPr>
        <w:rPr>
          <w:ins w:id="7918" w:author="Fred Perez" w:date="2019-03-22T09:25:00Z"/>
        </w:rPr>
      </w:pPr>
    </w:p>
    <w:p w:rsidR="00BF30B9" w:rsidRPr="00EE678B" w:rsidRDefault="00BF30B9" w:rsidP="00026381"/>
    <w:p w:rsidR="00BB26D6" w:rsidRPr="003557DE" w:rsidRDefault="00026381" w:rsidP="000A0A20">
      <w:pPr>
        <w:pStyle w:val="ChapterHeading"/>
        <w:rPr>
          <w:lang w:val="en-US"/>
        </w:rPr>
      </w:pPr>
      <w:r w:rsidRPr="00EE678B">
        <w:br w:type="page"/>
      </w:r>
      <w:bookmarkStart w:id="7919" w:name="PSO408_Index"/>
      <w:bookmarkStart w:id="7920" w:name="PSO408_383"/>
      <w:bookmarkStart w:id="7921" w:name="_Toc4140616"/>
      <w:bookmarkStart w:id="7922" w:name="_Toc520273554"/>
      <w:bookmarkStart w:id="7923" w:name="_Toc520299364"/>
      <w:bookmarkStart w:id="7924" w:name="_Toc520304831"/>
      <w:bookmarkStart w:id="7925" w:name="_Toc32837101"/>
      <w:bookmarkStart w:id="7926" w:name="_Toc38424751"/>
      <w:bookmarkStart w:id="7927" w:name="_Toc50535445"/>
      <w:bookmarkStart w:id="7928" w:name="_Toc280701387"/>
      <w:bookmarkStart w:id="7929" w:name="_Toc299044558"/>
      <w:bookmarkStart w:id="7930" w:name="_Toc280853727"/>
      <w:bookmarkStart w:id="7931" w:name="_Toc289281597"/>
      <w:bookmarkStart w:id="7932" w:name="_Toc303286294"/>
      <w:bookmarkStart w:id="7933" w:name="_Toc339962187"/>
      <w:bookmarkStart w:id="7934" w:name="_Toc340138844"/>
      <w:bookmarkStart w:id="7935" w:name="_Toc340139394"/>
      <w:bookmarkEnd w:id="7919"/>
      <w:bookmarkEnd w:id="7920"/>
      <w:r w:rsidR="00BB26D6" w:rsidRPr="003557DE">
        <w:rPr>
          <w:lang w:val="en-US"/>
        </w:rPr>
        <w:t>Appendix A: ASAP Definitions</w:t>
      </w:r>
      <w:bookmarkEnd w:id="7921"/>
    </w:p>
    <w:p w:rsidR="00AC18FF" w:rsidRPr="003557DE" w:rsidRDefault="00AC18FF" w:rsidP="00AC18FF">
      <w:r w:rsidRPr="003557DE">
        <w:t>Safety Updates for Medication/Prescription Management (SUMPM) adds a new module to the Outpatient Pharmacy V. 7.0 application, which enables Ve</w:t>
      </w:r>
      <w:r w:rsidR="009403F2" w:rsidRPr="003557DE">
        <w:t>terans Health Administration (V</w:t>
      </w:r>
      <w:r w:rsidR="00F66FB0" w:rsidRPr="003557DE">
        <w:t>H</w:t>
      </w:r>
      <w:r w:rsidRPr="003557DE">
        <w:t>A) pharmacies to comply with mandatory reporting to State Controlled Substance Rx Databases as required by the Consolidated Appropriations Act, 2012, PL 112-74.</w:t>
      </w:r>
    </w:p>
    <w:p w:rsidR="00AC18FF" w:rsidRPr="003557DE" w:rsidRDefault="00AC18FF" w:rsidP="00AC18FF"/>
    <w:p w:rsidR="00AC18FF" w:rsidRPr="003557DE" w:rsidRDefault="00AC18FF" w:rsidP="00AC18FF">
      <w:r w:rsidRPr="003557DE">
        <w:t>The information must be reported using the American Society for Automation in Pharmacy (ASAP) data format, which was developed by the Alliance of States with Prescription Monitoring Programs and the National Association of State Controlled Substances Authorities. Depending on what state</w:t>
      </w:r>
      <w:r w:rsidR="009403F2" w:rsidRPr="003557DE">
        <w:t xml:space="preserve"> the V</w:t>
      </w:r>
      <w:r w:rsidR="00A84A82" w:rsidRPr="003557DE">
        <w:t>H</w:t>
      </w:r>
      <w:r w:rsidR="009403F2" w:rsidRPr="003557DE">
        <w:t>A facility is located, one of the following ASAP versions will be used:</w:t>
      </w:r>
    </w:p>
    <w:p w:rsidR="00BB26D6" w:rsidRPr="003557DE" w:rsidRDefault="00BB26D6">
      <w:pPr>
        <w:pStyle w:val="BodyText"/>
        <w:numPr>
          <w:ilvl w:val="0"/>
          <w:numId w:val="98"/>
        </w:numPr>
        <w:pPrChange w:id="7936" w:author="Fred Perez" w:date="2019-03-22T09:44:00Z">
          <w:pPr>
            <w:pStyle w:val="BodyText"/>
            <w:numPr>
              <w:numId w:val="112"/>
            </w:numPr>
            <w:ind w:left="720" w:hanging="360"/>
          </w:pPr>
        </w:pPrChange>
      </w:pPr>
      <w:r w:rsidRPr="003557DE">
        <w:t>1995</w:t>
      </w:r>
    </w:p>
    <w:p w:rsidR="00BB26D6" w:rsidRPr="003557DE" w:rsidRDefault="00BB26D6">
      <w:pPr>
        <w:pStyle w:val="BodyText"/>
        <w:numPr>
          <w:ilvl w:val="0"/>
          <w:numId w:val="98"/>
        </w:numPr>
        <w:pPrChange w:id="7937" w:author="Fred Perez" w:date="2019-03-22T09:44:00Z">
          <w:pPr>
            <w:pStyle w:val="BodyText"/>
            <w:numPr>
              <w:numId w:val="112"/>
            </w:numPr>
            <w:ind w:left="720" w:hanging="360"/>
          </w:pPr>
        </w:pPrChange>
      </w:pPr>
      <w:r w:rsidRPr="003557DE">
        <w:t>3.0</w:t>
      </w:r>
    </w:p>
    <w:p w:rsidR="00BB26D6" w:rsidRPr="003557DE" w:rsidRDefault="00BB26D6">
      <w:pPr>
        <w:pStyle w:val="BodyText"/>
        <w:numPr>
          <w:ilvl w:val="0"/>
          <w:numId w:val="98"/>
        </w:numPr>
        <w:pPrChange w:id="7938" w:author="Fred Perez" w:date="2019-03-22T09:44:00Z">
          <w:pPr>
            <w:pStyle w:val="BodyText"/>
            <w:numPr>
              <w:numId w:val="112"/>
            </w:numPr>
            <w:ind w:left="720" w:hanging="360"/>
          </w:pPr>
        </w:pPrChange>
      </w:pPr>
      <w:r w:rsidRPr="003557DE">
        <w:t>4.0</w:t>
      </w:r>
    </w:p>
    <w:p w:rsidR="00BB26D6" w:rsidRPr="003557DE" w:rsidRDefault="00BB26D6">
      <w:pPr>
        <w:pStyle w:val="BodyText"/>
        <w:numPr>
          <w:ilvl w:val="0"/>
          <w:numId w:val="98"/>
        </w:numPr>
        <w:pPrChange w:id="7939" w:author="Fred Perez" w:date="2019-03-22T09:44:00Z">
          <w:pPr>
            <w:pStyle w:val="BodyText"/>
            <w:numPr>
              <w:numId w:val="112"/>
            </w:numPr>
            <w:ind w:left="720" w:hanging="360"/>
          </w:pPr>
        </w:pPrChange>
      </w:pPr>
      <w:r w:rsidRPr="003557DE">
        <w:t>4.1</w:t>
      </w:r>
    </w:p>
    <w:p w:rsidR="00BB26D6" w:rsidRPr="003557DE" w:rsidRDefault="00BB26D6">
      <w:pPr>
        <w:pStyle w:val="BodyText"/>
        <w:numPr>
          <w:ilvl w:val="0"/>
          <w:numId w:val="98"/>
        </w:numPr>
        <w:pPrChange w:id="7940" w:author="Fred Perez" w:date="2019-03-22T09:44:00Z">
          <w:pPr>
            <w:pStyle w:val="BodyText"/>
            <w:numPr>
              <w:numId w:val="112"/>
            </w:numPr>
            <w:ind w:left="720" w:hanging="360"/>
          </w:pPr>
        </w:pPrChange>
      </w:pPr>
      <w:r w:rsidRPr="003557DE">
        <w:t>4.2</w:t>
      </w:r>
    </w:p>
    <w:p w:rsidR="00BB26D6" w:rsidRPr="003557DE" w:rsidRDefault="00BB26D6" w:rsidP="009A790E">
      <w:pPr>
        <w:pStyle w:val="BodyText"/>
      </w:pPr>
      <w:r w:rsidRPr="003557DE">
        <w:t xml:space="preserve">This appendix provides the views a user will see with each of the various ASAP </w:t>
      </w:r>
      <w:r w:rsidR="009403F2" w:rsidRPr="003557DE">
        <w:t>versions.</w:t>
      </w:r>
    </w:p>
    <w:p w:rsidR="00BB26D6" w:rsidRPr="003557DE" w:rsidRDefault="00BB26D6" w:rsidP="009A790E">
      <w:pPr>
        <w:pStyle w:val="BodyText"/>
      </w:pPr>
      <w:r w:rsidRPr="003557DE">
        <w:t>ASAP Version 1995</w:t>
      </w:r>
    </w:p>
    <w:p w:rsidR="00BE3967" w:rsidRPr="003557DE" w:rsidRDefault="00BE3967" w:rsidP="00BE3967">
      <w:pPr>
        <w:pStyle w:val="ScreenCapture"/>
      </w:pPr>
      <w:r w:rsidRPr="003557DE">
        <w:t xml:space="preserve">ASAP Standard Version 1995   Jul 23, 2014@10:59:14          Page:    1 of    2 </w:t>
      </w:r>
    </w:p>
    <w:p w:rsidR="00BE3967" w:rsidRPr="003557DE" w:rsidRDefault="00BE3967" w:rsidP="00BE3967">
      <w:pPr>
        <w:pStyle w:val="ScreenCapture"/>
      </w:pPr>
      <w:r w:rsidRPr="003557DE">
        <w:t xml:space="preserve">POSITION  DESCRIPTION                                                           </w:t>
      </w:r>
    </w:p>
    <w:p w:rsidR="00BE3967" w:rsidRPr="003557DE" w:rsidRDefault="00BE3967" w:rsidP="00BE3967">
      <w:pPr>
        <w:pStyle w:val="ScreenCapture"/>
      </w:pPr>
      <w:r w:rsidRPr="003557DE">
        <w:t xml:space="preserve">(001-003) Transmission Type Identifier                                          </w:t>
      </w:r>
    </w:p>
    <w:p w:rsidR="00BE3967" w:rsidRPr="003557DE" w:rsidRDefault="00BE3967" w:rsidP="00BE3967">
      <w:pPr>
        <w:pStyle w:val="ScreenCapture"/>
      </w:pPr>
      <w:r w:rsidRPr="003557DE">
        <w:t xml:space="preserve">(004-009) Bank Identification Number ('VA'_Site#)                               </w:t>
      </w:r>
    </w:p>
    <w:p w:rsidR="00BE3967" w:rsidRPr="003557DE" w:rsidRDefault="00BE3967" w:rsidP="00BE3967">
      <w:pPr>
        <w:pStyle w:val="ScreenCapture"/>
      </w:pPr>
      <w:r w:rsidRPr="003557DE">
        <w:t xml:space="preserve">(010-011) ASAP Version ('A2': 1995)                                             </w:t>
      </w:r>
    </w:p>
    <w:p w:rsidR="00BE3967" w:rsidRPr="003557DE" w:rsidRDefault="00BE3967" w:rsidP="00BE3967">
      <w:pPr>
        <w:pStyle w:val="ScreenCapture"/>
      </w:pPr>
      <w:r w:rsidRPr="003557DE">
        <w:t xml:space="preserve">(012-013) Transaction Code ('01': Controlled Sub)                               </w:t>
      </w:r>
    </w:p>
    <w:p w:rsidR="00BE3967" w:rsidRPr="003557DE" w:rsidRDefault="00BE3967" w:rsidP="00BE3967">
      <w:pPr>
        <w:pStyle w:val="ScreenCapture"/>
      </w:pPr>
      <w:r w:rsidRPr="003557DE">
        <w:t xml:space="preserve">(014-025) Pharmacy DEA Number                                                   </w:t>
      </w:r>
    </w:p>
    <w:p w:rsidR="00BE3967" w:rsidRPr="003557DE" w:rsidRDefault="00BE3967" w:rsidP="00BE3967">
      <w:pPr>
        <w:pStyle w:val="ScreenCapture"/>
      </w:pPr>
      <w:r w:rsidRPr="003557DE">
        <w:t xml:space="preserve">(026-045) Patient ID (SSN)                                                      </w:t>
      </w:r>
    </w:p>
    <w:p w:rsidR="00BE3967" w:rsidRPr="003557DE" w:rsidRDefault="00BE3967" w:rsidP="00BE3967">
      <w:pPr>
        <w:pStyle w:val="ScreenCapture"/>
      </w:pPr>
      <w:r w:rsidRPr="003557DE">
        <w:t xml:space="preserve">(046-048) Patient's Zip Code (first 3 digits)                                   </w:t>
      </w:r>
    </w:p>
    <w:p w:rsidR="00BE3967" w:rsidRPr="003557DE" w:rsidRDefault="00BE3967" w:rsidP="00BE3967">
      <w:pPr>
        <w:pStyle w:val="ScreenCapture"/>
      </w:pPr>
      <w:r w:rsidRPr="003557DE">
        <w:t xml:space="preserve">(049-056) Patient's DOB  (Format: YYYYMMDD)                                     </w:t>
      </w:r>
    </w:p>
    <w:p w:rsidR="00BE3967" w:rsidRPr="003557DE" w:rsidRDefault="00BE3967" w:rsidP="00BE3967">
      <w:pPr>
        <w:pStyle w:val="ScreenCapture"/>
      </w:pPr>
      <w:r w:rsidRPr="003557DE">
        <w:t xml:space="preserve">(057-057) Patient's Gender ('1':Male/'2':Female)                                </w:t>
      </w:r>
    </w:p>
    <w:p w:rsidR="00BE3967" w:rsidRPr="003557DE" w:rsidRDefault="00BE3967" w:rsidP="00BE3967">
      <w:pPr>
        <w:pStyle w:val="ScreenCapture"/>
      </w:pPr>
      <w:r w:rsidRPr="003557DE">
        <w:t xml:space="preserve">(058-065) Date Filled (Release Date) (YYYYMMDD)                                 </w:t>
      </w:r>
    </w:p>
    <w:p w:rsidR="00BE3967" w:rsidRPr="003557DE" w:rsidRDefault="00BE3967" w:rsidP="00BE3967">
      <w:pPr>
        <w:pStyle w:val="ScreenCapture"/>
      </w:pPr>
      <w:r w:rsidRPr="003557DE">
        <w:t xml:space="preserve">(066-072) Prescription Number (last 7 of Rx IEN)                                </w:t>
      </w:r>
    </w:p>
    <w:p w:rsidR="00BE3967" w:rsidRPr="003557DE" w:rsidRDefault="00BE3967" w:rsidP="00BE3967">
      <w:pPr>
        <w:pStyle w:val="ScreenCapture"/>
      </w:pPr>
      <w:r w:rsidRPr="003557DE">
        <w:t xml:space="preserve">(073-074) Rx Fill Number                                                        </w:t>
      </w:r>
    </w:p>
    <w:p w:rsidR="00BE3967" w:rsidRPr="003557DE" w:rsidRDefault="00BE3967" w:rsidP="00BE3967">
      <w:pPr>
        <w:pStyle w:val="ScreenCapture"/>
      </w:pPr>
      <w:r w:rsidRPr="003557DE">
        <w:t xml:space="preserve">(075-079) Rx Quantity                                                           </w:t>
      </w:r>
    </w:p>
    <w:p w:rsidR="00BE3967" w:rsidRPr="003557DE" w:rsidRDefault="00BE3967" w:rsidP="00BE3967">
      <w:pPr>
        <w:pStyle w:val="ScreenCapture"/>
      </w:pPr>
      <w:r w:rsidRPr="003557DE">
        <w:t xml:space="preserve">(080-082) Rx Days Supply                                                        </w:t>
      </w:r>
    </w:p>
    <w:p w:rsidR="00BE3967" w:rsidRPr="003557DE" w:rsidRDefault="00BE3967" w:rsidP="00BE3967">
      <w:pPr>
        <w:pStyle w:val="ScreenCapture"/>
      </w:pPr>
      <w:r w:rsidRPr="003557DE">
        <w:t xml:space="preserve">(083-083) Compound Flag (Always '1':Not Compound)                               </w:t>
      </w:r>
    </w:p>
    <w:p w:rsidR="00BE3967" w:rsidRPr="003557DE" w:rsidRDefault="00BE3967" w:rsidP="00BE3967">
      <w:pPr>
        <w:pStyle w:val="ScreenCapture"/>
      </w:pPr>
      <w:r w:rsidRPr="003557DE">
        <w:t xml:space="preserve">(084-094) NDC (Format: 99999999999)                                             </w:t>
      </w:r>
    </w:p>
    <w:p w:rsidR="00BE3967" w:rsidRPr="003557DE" w:rsidRDefault="00BE3967" w:rsidP="00BE3967">
      <w:pPr>
        <w:pStyle w:val="ScreenCapture"/>
      </w:pPr>
      <w:r w:rsidRPr="003557DE">
        <w:t xml:space="preserve">(095-104) Prescriber's DEA #                                                    </w:t>
      </w:r>
    </w:p>
    <w:p w:rsidR="00BE3967" w:rsidRPr="003557DE" w:rsidRDefault="00BE3967" w:rsidP="00BE3967">
      <w:pPr>
        <w:pStyle w:val="ScreenCapture"/>
      </w:pPr>
      <w:r w:rsidRPr="003557DE">
        <w:t xml:space="preserve">(105-108) Prescriber's DEA Suffix (Not Used)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(109-116) Date Written (Format: YYYYMMDD)                                       </w:t>
      </w:r>
    </w:p>
    <w:p w:rsidR="00BE3967" w:rsidRPr="003557DE" w:rsidRDefault="00BE3967" w:rsidP="00BE3967">
      <w:pPr>
        <w:pStyle w:val="ScreenCapture"/>
      </w:pPr>
      <w:r w:rsidRPr="003557DE">
        <w:t xml:space="preserve">(117-118) Refills Authorized                                                    </w:t>
      </w:r>
    </w:p>
    <w:p w:rsidR="00BE3967" w:rsidRPr="003557DE" w:rsidRDefault="00BE3967" w:rsidP="00BE3967">
      <w:pPr>
        <w:pStyle w:val="ScreenCapture"/>
      </w:pPr>
      <w:r w:rsidRPr="003557DE">
        <w:t xml:space="preserve">(119-119) Origin Code(0:Unknown,1:Written,2:Phone)                              </w:t>
      </w:r>
    </w:p>
    <w:p w:rsidR="00BE3967" w:rsidRPr="003557DE" w:rsidRDefault="00BE3967" w:rsidP="00BE3967">
      <w:pPr>
        <w:pStyle w:val="ScreenCapture"/>
      </w:pPr>
      <w:r w:rsidRPr="003557DE">
        <w:t xml:space="preserve">(120-121) Customer Location ('03':Outpatient)                                   </w:t>
      </w:r>
    </w:p>
    <w:p w:rsidR="00BE3967" w:rsidRPr="003557DE" w:rsidRDefault="00BE3967" w:rsidP="00BE3967">
      <w:pPr>
        <w:pStyle w:val="ScreenCapture"/>
      </w:pPr>
      <w:r w:rsidRPr="003557DE">
        <w:t xml:space="preserve">(122-128) Diagnosis Code (Not Used)                                             </w:t>
      </w:r>
    </w:p>
    <w:p w:rsidR="00BE3967" w:rsidRPr="003557DE" w:rsidRDefault="00BE3967" w:rsidP="00BE3967">
      <w:pPr>
        <w:pStyle w:val="ScreenCapture"/>
      </w:pPr>
      <w:r w:rsidRPr="003557DE">
        <w:t xml:space="preserve">(129-138) Alternate Prescriber's # (VA #)                                       </w:t>
      </w:r>
    </w:p>
    <w:p w:rsidR="00BE3967" w:rsidRPr="003557DE" w:rsidRDefault="00BE3967" w:rsidP="00BE3967">
      <w:pPr>
        <w:pStyle w:val="ScreenCapture"/>
      </w:pPr>
      <w:r w:rsidRPr="003557DE">
        <w:t xml:space="preserve">(139-153) Patient's Last Name                                                   </w:t>
      </w:r>
    </w:p>
    <w:p w:rsidR="00BE3967" w:rsidRPr="003557DE" w:rsidRDefault="00BE3967" w:rsidP="00BE3967">
      <w:pPr>
        <w:pStyle w:val="ScreenCapture"/>
      </w:pPr>
      <w:r w:rsidRPr="003557DE">
        <w:t xml:space="preserve">(154-168) Patient's First Name                                                  </w:t>
      </w:r>
    </w:p>
    <w:p w:rsidR="00BE3967" w:rsidRPr="003557DE" w:rsidRDefault="00BE3967" w:rsidP="00BE3967">
      <w:pPr>
        <w:pStyle w:val="ScreenCapture"/>
      </w:pPr>
      <w:r w:rsidRPr="003557DE">
        <w:t xml:space="preserve">(169-198) Patient's Address                                                     </w:t>
      </w:r>
    </w:p>
    <w:p w:rsidR="00BE3967" w:rsidRPr="003557DE" w:rsidRDefault="00BE3967" w:rsidP="00BE3967">
      <w:pPr>
        <w:pStyle w:val="ScreenCapture"/>
      </w:pPr>
      <w:r w:rsidRPr="003557DE">
        <w:t xml:space="preserve">(199-200) Patient's State                                                       </w:t>
      </w:r>
    </w:p>
    <w:p w:rsidR="00BE3967" w:rsidRPr="003557DE" w:rsidRDefault="00BE3967" w:rsidP="00BE3967">
      <w:pPr>
        <w:pStyle w:val="ScreenCapture"/>
      </w:pPr>
      <w:r w:rsidRPr="003557DE">
        <w:t xml:space="preserve">(201-209) Patient's Zip Code       </w:t>
      </w:r>
    </w:p>
    <w:p w:rsidR="00BE3967" w:rsidRDefault="00BE3967" w:rsidP="00BE3967">
      <w:pPr>
        <w:pStyle w:val="ScreenCapture"/>
      </w:pPr>
    </w:p>
    <w:p w:rsidR="00375B16" w:rsidRPr="003557DE" w:rsidRDefault="00BB26D6" w:rsidP="00BB26D6">
      <w:pPr>
        <w:sectPr w:rsidR="00375B16" w:rsidRPr="003557DE" w:rsidSect="00C24750">
          <w:pgSz w:w="12240" w:h="15840" w:code="1"/>
          <w:pgMar w:top="1440" w:right="1440" w:bottom="1440" w:left="1440" w:header="720" w:footer="720" w:gutter="0"/>
          <w:paperSrc w:first="259" w:other="259"/>
          <w:cols w:space="720"/>
          <w:docGrid w:linePitch="360"/>
        </w:sectPr>
      </w:pPr>
      <w:r w:rsidRPr="003557DE">
        <w:t xml:space="preserve">          </w:t>
      </w:r>
    </w:p>
    <w:p w:rsidR="00560FB0" w:rsidRPr="003557DE" w:rsidRDefault="00560FB0" w:rsidP="00BB26D6"/>
    <w:p w:rsidR="00560FB0" w:rsidRPr="003557DE" w:rsidRDefault="00560FB0" w:rsidP="00BB26D6">
      <w:pPr>
        <w:rPr>
          <w:b/>
        </w:rPr>
      </w:pPr>
      <w:r w:rsidRPr="003557DE">
        <w:rPr>
          <w:b/>
        </w:rPr>
        <w:t>ASAP</w:t>
      </w:r>
      <w:r w:rsidR="00BE3967">
        <w:rPr>
          <w:b/>
        </w:rPr>
        <w:t xml:space="preserve"> Standard</w:t>
      </w:r>
      <w:r w:rsidRPr="003557DE">
        <w:rPr>
          <w:b/>
        </w:rPr>
        <w:t xml:space="preserve"> Version 3.0</w:t>
      </w:r>
    </w:p>
    <w:p w:rsidR="00560FB0" w:rsidRPr="003557DE" w:rsidRDefault="00560FB0" w:rsidP="00BB26D6">
      <w:pPr>
        <w:rPr>
          <w:b/>
        </w:rPr>
      </w:pPr>
    </w:p>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Set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Business Partner Implementation Version (Not Used)</w:t>
      </w:r>
    </w:p>
    <w:p w:rsidR="00BE3967" w:rsidRPr="0094787E" w:rsidRDefault="00BE3967" w:rsidP="00BE3967">
      <w:pPr>
        <w:pStyle w:val="ScreenCapture"/>
      </w:pPr>
      <w:r w:rsidRPr="0094787E">
        <w:t xml:space="preserve">   TH03 - Transaction Set Control Number</w:t>
      </w:r>
    </w:p>
    <w:p w:rsidR="00BE3967" w:rsidRPr="0094787E" w:rsidRDefault="00BE3967" w:rsidP="00BE3967">
      <w:pPr>
        <w:pStyle w:val="ScreenCapture"/>
      </w:pPr>
      <w:r w:rsidRPr="0094787E">
        <w:t xml:space="preserve">   TH04 - Transaction Type (Not Used)</w:t>
      </w:r>
    </w:p>
    <w:p w:rsidR="00BE3967" w:rsidRPr="0094787E" w:rsidRDefault="00BE3967" w:rsidP="00BE3967">
      <w:pPr>
        <w:pStyle w:val="ScreenCapture"/>
      </w:pPr>
      <w:r w:rsidRPr="0094787E">
        <w:t xml:space="preserve">   TH05 - Message Type (Not Used)</w:t>
      </w:r>
    </w:p>
    <w:p w:rsidR="00BE3967" w:rsidRPr="0094787E" w:rsidRDefault="00BE3967" w:rsidP="00BE3967">
      <w:pPr>
        <w:pStyle w:val="ScreenCapture"/>
      </w:pPr>
      <w:r w:rsidRPr="0094787E">
        <w:t xml:space="preserve">   TH06 - Response ID (Not Used)</w:t>
      </w:r>
    </w:p>
    <w:p w:rsidR="00BE3967" w:rsidRPr="0094787E" w:rsidRDefault="00BE3967" w:rsidP="00BE3967">
      <w:pPr>
        <w:pStyle w:val="ScreenCapture"/>
      </w:pPr>
      <w:r w:rsidRPr="0094787E">
        <w:t xml:space="preserve">   TH07 - Project ID (Not Used)</w:t>
      </w:r>
    </w:p>
    <w:p w:rsidR="00BE3967" w:rsidRPr="0094787E" w:rsidRDefault="00BE3967" w:rsidP="00BE3967">
      <w:pPr>
        <w:pStyle w:val="ScreenCapture"/>
      </w:pPr>
      <w:r w:rsidRPr="0094787E">
        <w:t xml:space="preserve">   TH08 - Creation Date</w:t>
      </w:r>
    </w:p>
    <w:p w:rsidR="00BE3967" w:rsidRPr="0094787E" w:rsidRDefault="00BE3967" w:rsidP="00BE3967">
      <w:pPr>
        <w:pStyle w:val="ScreenCapture"/>
      </w:pPr>
      <w:r w:rsidRPr="0094787E">
        <w:t xml:space="preserve">   TH09 - Creation Time</w:t>
      </w:r>
    </w:p>
    <w:p w:rsidR="00BE3967" w:rsidRPr="0094787E" w:rsidRDefault="00BE3967" w:rsidP="00BE3967">
      <w:pPr>
        <w:pStyle w:val="ScreenCapture"/>
      </w:pPr>
      <w:r w:rsidRPr="0094787E">
        <w:t xml:space="preserve">   TH10 - File Type</w:t>
      </w:r>
    </w:p>
    <w:p w:rsidR="00BE3967" w:rsidRPr="0094787E" w:rsidRDefault="00BE3967" w:rsidP="00BE3967">
      <w:pPr>
        <w:pStyle w:val="ScreenCapture"/>
      </w:pPr>
      <w:r w:rsidRPr="0094787E">
        <w:t xml:space="preserve">   TH11 - Message (Not Used)</w:t>
      </w:r>
    </w:p>
    <w:p w:rsidR="00BE3967" w:rsidRPr="0094787E" w:rsidRDefault="00BE3967" w:rsidP="00BE3967">
      <w:pPr>
        <w:pStyle w:val="ScreenCapture"/>
      </w:pPr>
      <w:r w:rsidRPr="0094787E">
        <w:t xml:space="preserve">   TH12 - Composite Element Separator</w:t>
      </w:r>
    </w:p>
    <w:p w:rsidR="00BE3967" w:rsidRPr="0094787E" w:rsidRDefault="00BE3967" w:rsidP="00BE3967">
      <w:pPr>
        <w:pStyle w:val="ScreenCapture"/>
      </w:pPr>
      <w:r w:rsidRPr="0094787E">
        <w:t xml:space="preserve">   TH13 - Data Segment Terminator Character (Not Used)</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Address Information - 1 (Not Used)</w:t>
      </w:r>
    </w:p>
    <w:p w:rsidR="00BE3967" w:rsidRPr="0094787E" w:rsidRDefault="00BE3967" w:rsidP="00BE3967">
      <w:pPr>
        <w:pStyle w:val="ScreenCapture"/>
      </w:pPr>
      <w:r w:rsidRPr="0094787E">
        <w:t xml:space="preserve">       IS04 - Address Information - 2 (Not Used)</w:t>
      </w:r>
    </w:p>
    <w:p w:rsidR="00BE3967" w:rsidRPr="0094787E" w:rsidRDefault="00BE3967" w:rsidP="00BE3967">
      <w:pPr>
        <w:pStyle w:val="ScreenCapture"/>
      </w:pPr>
      <w:r w:rsidRPr="0094787E">
        <w:t xml:space="preserve">       IS05 - City Address (Not Used)</w:t>
      </w:r>
    </w:p>
    <w:p w:rsidR="00BE3967" w:rsidRPr="0094787E" w:rsidRDefault="00BE3967" w:rsidP="00BE3967">
      <w:pPr>
        <w:pStyle w:val="ScreenCapture"/>
      </w:pPr>
      <w:r w:rsidRPr="0094787E">
        <w:t xml:space="preserve">       IS06 - State Address (Not Used)</w:t>
      </w:r>
    </w:p>
    <w:p w:rsidR="00BE3967" w:rsidRPr="0094787E" w:rsidRDefault="00BE3967" w:rsidP="00BE3967">
      <w:pPr>
        <w:pStyle w:val="ScreenCapture"/>
      </w:pPr>
      <w:r w:rsidRPr="0094787E">
        <w:t xml:space="preserve">       IS07 - Zip code Address (Not Used)</w:t>
      </w:r>
    </w:p>
    <w:p w:rsidR="00BE3967" w:rsidRPr="0094787E" w:rsidRDefault="00BE3967" w:rsidP="00BE3967">
      <w:pPr>
        <w:pStyle w:val="ScreenCapture"/>
      </w:pPr>
      <w:r w:rsidRPr="0094787E">
        <w:t xml:space="preserve">       IS08 - Phone Number (Not Used)</w:t>
      </w:r>
    </w:p>
    <w:p w:rsidR="00BE3967" w:rsidRPr="0094787E" w:rsidRDefault="00BE3967" w:rsidP="00BE3967">
      <w:pPr>
        <w:pStyle w:val="ScreenCapture"/>
      </w:pPr>
      <w:r w:rsidRPr="0094787E">
        <w:t xml:space="preserve">       IS09 - Contact Name (Not Used)</w:t>
      </w:r>
    </w:p>
    <w:p w:rsidR="00BE3967" w:rsidRPr="0094787E" w:rsidRDefault="00BE3967" w:rsidP="00BE3967">
      <w:pPr>
        <w:pStyle w:val="ScreenCapture"/>
      </w:pPr>
      <w:r w:rsidRPr="0094787E">
        <w:t xml:space="preserve">       IS10 - Message (Not Used)</w:t>
      </w:r>
    </w:p>
    <w:p w:rsidR="00BE3967" w:rsidRPr="0094787E" w:rsidRDefault="00BE3967" w:rsidP="00BE3967">
      <w:pPr>
        <w:pStyle w:val="ScreenCapture"/>
      </w:pPr>
      <w:r w:rsidRPr="0094787E">
        <w:t xml:space="preserve">       IS11 - Data Entry Terminal ID (Not Used)</w:t>
      </w:r>
    </w:p>
    <w:p w:rsidR="00BE3967" w:rsidRPr="0094787E" w:rsidRDefault="00BE3967" w:rsidP="00BE3967">
      <w:pPr>
        <w:pStyle w:val="ScreenCapture"/>
      </w:pPr>
      <w:r w:rsidRPr="0094787E">
        <w:t xml:space="preserve">    IR - Information Receiver</w:t>
      </w:r>
    </w:p>
    <w:p w:rsidR="00BE3967" w:rsidRPr="0094787E" w:rsidRDefault="00BE3967" w:rsidP="00BE3967">
      <w:pPr>
        <w:pStyle w:val="ScreenCapture"/>
      </w:pPr>
      <w:r w:rsidRPr="0094787E">
        <w:t xml:space="preserve">       IR01 - Unique Information Receiver ID</w:t>
      </w:r>
    </w:p>
    <w:p w:rsidR="00BE3967" w:rsidRPr="0094787E" w:rsidRDefault="00BE3967" w:rsidP="00BE3967">
      <w:pPr>
        <w:pStyle w:val="ScreenCapture"/>
      </w:pPr>
      <w:r w:rsidRPr="0094787E">
        <w:t xml:space="preserve">       IR02 - Information Receiver Entity Name</w:t>
      </w:r>
    </w:p>
    <w:p w:rsidR="00BE3967" w:rsidRPr="0094787E" w:rsidRDefault="00BE3967" w:rsidP="00BE3967">
      <w:pPr>
        <w:pStyle w:val="ScreenCapture"/>
      </w:pPr>
      <w:r w:rsidRPr="0094787E">
        <w:t xml:space="preserve">       IR03 - Address Information - 1 (Not Used)</w:t>
      </w:r>
    </w:p>
    <w:p w:rsidR="00BE3967" w:rsidRPr="0094787E" w:rsidRDefault="00BE3967" w:rsidP="00BE3967">
      <w:pPr>
        <w:pStyle w:val="ScreenCapture"/>
      </w:pPr>
      <w:r w:rsidRPr="0094787E">
        <w:t xml:space="preserve">       IR04 - Address Information - 2 (Not Used)</w:t>
      </w:r>
    </w:p>
    <w:p w:rsidR="00BE3967" w:rsidRPr="0094787E" w:rsidRDefault="00BE3967" w:rsidP="00BE3967">
      <w:pPr>
        <w:pStyle w:val="ScreenCapture"/>
      </w:pPr>
      <w:r w:rsidRPr="0094787E">
        <w:t xml:space="preserve">       IR05 - City Address (Not Used)</w:t>
      </w:r>
    </w:p>
    <w:p w:rsidR="00BE3967" w:rsidRPr="0094787E" w:rsidRDefault="00BE3967" w:rsidP="00BE3967">
      <w:pPr>
        <w:pStyle w:val="ScreenCapture"/>
      </w:pPr>
      <w:r w:rsidRPr="0094787E">
        <w:t xml:space="preserve">       IR06 - State Address (Not Used)</w:t>
      </w:r>
    </w:p>
    <w:p w:rsidR="00BE3967" w:rsidRPr="0094787E" w:rsidRDefault="00BE3967" w:rsidP="00BE3967">
      <w:pPr>
        <w:pStyle w:val="ScreenCapture"/>
      </w:pPr>
      <w:r w:rsidRPr="0094787E">
        <w:t xml:space="preserve">       IR07 - Zip code Address (Not Used)</w:t>
      </w:r>
    </w:p>
    <w:p w:rsidR="00BE3967" w:rsidRPr="0094787E" w:rsidRDefault="00BE3967" w:rsidP="00BE3967">
      <w:pPr>
        <w:pStyle w:val="ScreenCapture"/>
      </w:pPr>
      <w:r w:rsidRPr="0094787E">
        <w:t xml:space="preserve">       IR08 - Phone Number (Not Used)</w:t>
      </w:r>
    </w:p>
    <w:p w:rsidR="00BE3967" w:rsidRPr="0094787E" w:rsidRDefault="00BE3967" w:rsidP="00BE3967">
      <w:pPr>
        <w:pStyle w:val="ScreenCapture"/>
      </w:pPr>
      <w:r w:rsidRPr="0094787E">
        <w:t xml:space="preserve">       IR09 - Contact name (Not Used)</w:t>
      </w:r>
    </w:p>
    <w:p w:rsidR="00BE3967" w:rsidRPr="0094787E" w:rsidRDefault="00BE3967" w:rsidP="00BE3967">
      <w:pPr>
        <w:pStyle w:val="ScreenCapture"/>
      </w:pPr>
      <w:r w:rsidRPr="0094787E">
        <w:t xml:space="preserve">       IR10 - Message (Not Used)</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Reporting Frequency (Not Used)</w:t>
      </w:r>
    </w:p>
    <w:p w:rsidR="00BE3967" w:rsidRPr="0094787E" w:rsidRDefault="00BE3967" w:rsidP="00BE3967">
      <w:pPr>
        <w:pStyle w:val="ScreenCapture"/>
      </w:pPr>
      <w:r w:rsidRPr="0094787E">
        <w:t xml:space="preserve">            PHA13 - Message (Not Used)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Reporting Status (Not Used)</w:t>
      </w:r>
    </w:p>
    <w:p w:rsidR="00BE3967" w:rsidRPr="0094787E" w:rsidRDefault="00BE3967" w:rsidP="00BE3967">
      <w:pPr>
        <w:pStyle w:val="ScreenCapture"/>
      </w:pPr>
      <w:r w:rsidRPr="0094787E">
        <w:t xml:space="preserve">                PAT02 - Program Participation Status (Not Used)</w:t>
      </w:r>
    </w:p>
    <w:p w:rsidR="00BE3967" w:rsidRPr="0094787E" w:rsidRDefault="00BE3967" w:rsidP="00BE3967">
      <w:pPr>
        <w:pStyle w:val="ScreenCapture"/>
      </w:pPr>
      <w:r w:rsidRPr="0094787E">
        <w:t xml:space="preserve">                PAT03 - Unique System ID - Patient (Not Used)</w:t>
      </w:r>
    </w:p>
    <w:p w:rsidR="00BE3967" w:rsidRPr="0094787E" w:rsidRDefault="00BE3967" w:rsidP="00BE3967">
      <w:pPr>
        <w:pStyle w:val="ScreenCapture"/>
      </w:pPr>
      <w:r w:rsidRPr="0094787E">
        <w:t xml:space="preserve">                PAT04 - Social Security Number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Email Address (Not Used)</w:t>
      </w:r>
    </w:p>
    <w:p w:rsidR="00BE3967" w:rsidRPr="0094787E" w:rsidRDefault="00BE3967" w:rsidP="00BE3967">
      <w:pPr>
        <w:pStyle w:val="ScreenCapture"/>
      </w:pPr>
      <w:r w:rsidRPr="0094787E">
        <w:t xml:space="preserve">                PAT19 - Date Of Birth</w:t>
      </w:r>
    </w:p>
    <w:p w:rsidR="00BE3967" w:rsidRPr="0094787E" w:rsidRDefault="00BE3967" w:rsidP="00BE3967">
      <w:pPr>
        <w:pStyle w:val="ScreenCapture"/>
      </w:pPr>
      <w:r w:rsidRPr="0094787E">
        <w:t xml:space="preserve">                PAT20 - Gender Code</w:t>
      </w:r>
    </w:p>
    <w:p w:rsidR="00BE3967" w:rsidRPr="0094787E" w:rsidRDefault="00BE3967" w:rsidP="00BE3967">
      <w:pPr>
        <w:pStyle w:val="ScreenCapture"/>
      </w:pPr>
      <w:r w:rsidRPr="0094787E">
        <w:t xml:space="preserve">                PAT21 - Patient Location Code (Not Used)</w:t>
      </w:r>
    </w:p>
    <w:p w:rsidR="00BE3967" w:rsidRPr="0094787E" w:rsidRDefault="00BE3967" w:rsidP="00BE3967">
      <w:pPr>
        <w:pStyle w:val="ScreenCapture"/>
      </w:pPr>
      <w:r w:rsidRPr="0094787E">
        <w:t xml:space="preserve">                PAT22 - Primary Prescription Coverage Type (Not Used)</w:t>
      </w:r>
    </w:p>
    <w:p w:rsidR="00BE3967" w:rsidRPr="0094787E" w:rsidRDefault="00BE3967" w:rsidP="00BE3967">
      <w:pPr>
        <w:pStyle w:val="ScreenCapture"/>
      </w:pPr>
      <w:r w:rsidRPr="0094787E">
        <w:t xml:space="preserve">                PAT23 - Secondary Prescription Coverage Type (Not Used)</w:t>
      </w:r>
    </w:p>
    <w:p w:rsidR="00BE3967" w:rsidRPr="0094787E" w:rsidRDefault="00BE3967" w:rsidP="00BE3967">
      <w:pPr>
        <w:pStyle w:val="ScreenCapture"/>
      </w:pPr>
      <w:r w:rsidRPr="0094787E">
        <w:t xml:space="preserve">                PAT24 - Language Code (Not Used)</w:t>
      </w:r>
    </w:p>
    <w:p w:rsidR="00BE3967" w:rsidRPr="0094787E" w:rsidRDefault="00BE3967" w:rsidP="00BE3967">
      <w:pPr>
        <w:pStyle w:val="ScreenCapture"/>
      </w:pPr>
      <w:r w:rsidRPr="0094787E">
        <w:t xml:space="preserve">                PAT25 - Work Phone Number (Not Used)</w:t>
      </w:r>
    </w:p>
    <w:p w:rsidR="00BE3967" w:rsidRPr="0094787E" w:rsidRDefault="00BE3967" w:rsidP="00BE3967">
      <w:pPr>
        <w:pStyle w:val="ScreenCapture"/>
      </w:pPr>
      <w:r w:rsidRPr="0094787E">
        <w:t xml:space="preserve">                PAT26 - Alternate Phone Number (Not Used)</w:t>
      </w:r>
    </w:p>
    <w:p w:rsidR="00BE3967" w:rsidRPr="0094787E" w:rsidRDefault="00BE3967" w:rsidP="00BE3967">
      <w:pPr>
        <w:pStyle w:val="ScreenCapture"/>
      </w:pPr>
      <w:r w:rsidRPr="0094787E">
        <w:t xml:space="preserve">                PAT27 - Driver's License Number</w:t>
      </w:r>
    </w:p>
    <w:p w:rsidR="00BE3967" w:rsidRPr="0094787E" w:rsidRDefault="00BE3967" w:rsidP="00BE3967">
      <w:pPr>
        <w:pStyle w:val="ScreenCapture"/>
      </w:pPr>
      <w:r w:rsidRPr="0094787E">
        <w:t xml:space="preserve">                PAT28 - Facility Code (Not Used)</w:t>
      </w:r>
    </w:p>
    <w:p w:rsidR="00BE3967" w:rsidRPr="0094787E" w:rsidRDefault="00BE3967" w:rsidP="00BE3967">
      <w:pPr>
        <w:pStyle w:val="ScreenCapture"/>
      </w:pPr>
      <w:r w:rsidRPr="0094787E">
        <w:t xml:space="preserve">                PAT29 - Unit Identifier (Not Used)</w:t>
      </w:r>
    </w:p>
    <w:p w:rsidR="00BE3967" w:rsidRPr="0094787E" w:rsidRDefault="00BE3967" w:rsidP="00BE3967">
      <w:pPr>
        <w:pStyle w:val="ScreenCapture"/>
      </w:pPr>
      <w:r w:rsidRPr="0094787E">
        <w:t xml:space="preserve">                PAT30 - Room Number (Not Used)</w:t>
      </w:r>
    </w:p>
    <w:p w:rsidR="00BE3967" w:rsidRPr="0094787E" w:rsidRDefault="00BE3967" w:rsidP="00BE3967">
      <w:pPr>
        <w:pStyle w:val="ScreenCapture"/>
      </w:pPr>
      <w:r w:rsidRPr="0094787E">
        <w:t xml:space="preserve">                PAT31 - Bed (Not Used)</w:t>
      </w:r>
    </w:p>
    <w:p w:rsidR="00BE3967" w:rsidRPr="0094787E" w:rsidRDefault="00BE3967" w:rsidP="00BE3967">
      <w:pPr>
        <w:pStyle w:val="ScreenCapture"/>
      </w:pPr>
      <w:r w:rsidRPr="0094787E">
        <w:t xml:space="preserve">                PAT32 - Medical Record Number (Not Used)</w:t>
      </w:r>
    </w:p>
    <w:p w:rsidR="00BE3967" w:rsidRPr="0094787E" w:rsidRDefault="00BE3967" w:rsidP="00BE3967">
      <w:pPr>
        <w:pStyle w:val="ScreenCapture"/>
      </w:pPr>
      <w:r w:rsidRPr="0094787E">
        <w:t xml:space="preserve">                PAT33 - Admission Date (Not Used)</w:t>
      </w:r>
    </w:p>
    <w:p w:rsidR="00BE3967" w:rsidRPr="0094787E" w:rsidRDefault="00BE3967" w:rsidP="00BE3967">
      <w:pPr>
        <w:pStyle w:val="ScreenCapture"/>
      </w:pPr>
      <w:r w:rsidRPr="0094787E">
        <w:t xml:space="preserve">                PAT34 - Admission Time (Not Used)</w:t>
      </w:r>
    </w:p>
    <w:p w:rsidR="00BE3967" w:rsidRPr="0094787E" w:rsidRDefault="00BE3967" w:rsidP="00BE3967">
      <w:pPr>
        <w:pStyle w:val="ScreenCapture"/>
      </w:pPr>
      <w:r w:rsidRPr="0094787E">
        <w:t xml:space="preserve">                PAT35 - Discharge Date (Not Used)</w:t>
      </w:r>
    </w:p>
    <w:p w:rsidR="00BE3967" w:rsidRPr="0094787E" w:rsidRDefault="00BE3967" w:rsidP="00BE3967">
      <w:pPr>
        <w:pStyle w:val="ScreenCapture"/>
      </w:pPr>
      <w:r w:rsidRPr="0094787E">
        <w:t xml:space="preserve">                PAT36 - Discharge Time (Not Used)</w:t>
      </w:r>
    </w:p>
    <w:p w:rsidR="00BE3967" w:rsidRPr="0094787E" w:rsidRDefault="00BE3967" w:rsidP="00BE3967">
      <w:pPr>
        <w:pStyle w:val="ScreenCapture"/>
      </w:pPr>
      <w:r w:rsidRPr="0094787E">
        <w:t xml:space="preserve">                PAT37 - Primary Coverage Start Date (Not Used)</w:t>
      </w:r>
    </w:p>
    <w:p w:rsidR="00BE3967" w:rsidRPr="0094787E" w:rsidRDefault="00BE3967" w:rsidP="00BE3967">
      <w:pPr>
        <w:pStyle w:val="ScreenCapture"/>
      </w:pPr>
      <w:r w:rsidRPr="0094787E">
        <w:t xml:space="preserve">                PAT38 - Primary Coverage Stop Date (Not Used)</w:t>
      </w:r>
    </w:p>
    <w:p w:rsidR="00BE3967" w:rsidRPr="0094787E" w:rsidRDefault="00BE3967" w:rsidP="00BE3967">
      <w:pPr>
        <w:pStyle w:val="ScreenCapture"/>
      </w:pPr>
      <w:r w:rsidRPr="0094787E">
        <w:t xml:space="preserve">                PAT39 - Secondary Coverage Start Date (Not Used)</w:t>
      </w:r>
    </w:p>
    <w:p w:rsidR="00BE3967" w:rsidRPr="0094787E" w:rsidRDefault="00BE3967" w:rsidP="00BE3967">
      <w:pPr>
        <w:pStyle w:val="ScreenCapture"/>
      </w:pPr>
      <w:r w:rsidRPr="0094787E">
        <w:t xml:space="preserve">                PAT40 - Secondary Coverage Stop Date (Not Used)</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RX - Prescription Order</w:t>
      </w:r>
    </w:p>
    <w:p w:rsidR="00BE3967" w:rsidRPr="0094787E" w:rsidRDefault="00BE3967" w:rsidP="00BE3967">
      <w:pPr>
        <w:pStyle w:val="ScreenCapture"/>
      </w:pPr>
      <w:r w:rsidRPr="0094787E">
        <w:t xml:space="preserve">                   RX01 - Reporting Status</w:t>
      </w:r>
    </w:p>
    <w:p w:rsidR="00BE3967" w:rsidRPr="0094787E" w:rsidRDefault="00BE3967" w:rsidP="00BE3967">
      <w:pPr>
        <w:pStyle w:val="ScreenCapture"/>
      </w:pPr>
      <w:r w:rsidRPr="0094787E">
        <w:t xml:space="preserve">                   RX02 - Program Participation Status (Not Used)</w:t>
      </w:r>
    </w:p>
    <w:p w:rsidR="00BE3967" w:rsidRPr="0094787E" w:rsidRDefault="00BE3967" w:rsidP="00BE3967">
      <w:pPr>
        <w:pStyle w:val="ScreenCapture"/>
      </w:pPr>
      <w:r w:rsidRPr="0094787E">
        <w:t xml:space="preserve">                   RX03 - Prescription Number</w:t>
      </w:r>
    </w:p>
    <w:p w:rsidR="00BE3967" w:rsidRPr="0094787E" w:rsidRDefault="00BE3967" w:rsidP="00BE3967">
      <w:pPr>
        <w:pStyle w:val="ScreenCapture"/>
      </w:pPr>
      <w:r w:rsidRPr="0094787E">
        <w:t xml:space="preserve">                   RX04 - Unique System ID - RPh (Not Used)</w:t>
      </w:r>
    </w:p>
    <w:p w:rsidR="00BE3967" w:rsidRPr="0094787E" w:rsidRDefault="00BE3967" w:rsidP="00BE3967">
      <w:pPr>
        <w:pStyle w:val="ScreenCapture"/>
      </w:pPr>
      <w:r w:rsidRPr="0094787E">
        <w:t xml:space="preserve">                   RX05 - Unique System ID - Patient (Not Used)</w:t>
      </w:r>
    </w:p>
    <w:p w:rsidR="00BE3967" w:rsidRPr="0094787E" w:rsidRDefault="00BE3967" w:rsidP="00BE3967">
      <w:pPr>
        <w:pStyle w:val="ScreenCapture"/>
      </w:pPr>
      <w:r w:rsidRPr="0094787E">
        <w:t xml:space="preserve">                   RX06 - Unique System ID - Prescriber (Not Used)</w:t>
      </w:r>
    </w:p>
    <w:p w:rsidR="00BE3967" w:rsidRPr="0094787E" w:rsidRDefault="00BE3967" w:rsidP="00BE3967">
      <w:pPr>
        <w:pStyle w:val="ScreenCapture"/>
      </w:pPr>
      <w:r w:rsidRPr="0094787E">
        <w:t xml:space="preserve">                   RX07 - Unique System ID - Drug (Not Used)</w:t>
      </w:r>
    </w:p>
    <w:p w:rsidR="00BE3967" w:rsidRPr="0094787E" w:rsidRDefault="00BE3967" w:rsidP="00BE3967">
      <w:pPr>
        <w:pStyle w:val="ScreenCapture"/>
      </w:pPr>
      <w:r w:rsidRPr="0094787E">
        <w:t xml:space="preserve">                   RX08 - Date Rx Written</w:t>
      </w:r>
    </w:p>
    <w:p w:rsidR="00BE3967" w:rsidRPr="0094787E" w:rsidRDefault="00BE3967" w:rsidP="00BE3967">
      <w:pPr>
        <w:pStyle w:val="ScreenCapture"/>
      </w:pPr>
      <w:r w:rsidRPr="0094787E">
        <w:t xml:space="preserve">                   RX09 - Rx Start Date (Not Used)</w:t>
      </w:r>
    </w:p>
    <w:p w:rsidR="00BE3967" w:rsidRPr="0094787E" w:rsidRDefault="00BE3967" w:rsidP="00BE3967">
      <w:pPr>
        <w:pStyle w:val="ScreenCapture"/>
      </w:pPr>
      <w:r w:rsidRPr="0094787E">
        <w:t xml:space="preserve">                   RX10 - Rx End Date (Not Used)</w:t>
      </w:r>
    </w:p>
    <w:p w:rsidR="00BE3967" w:rsidRPr="0094787E" w:rsidRDefault="00BE3967" w:rsidP="00BE3967">
      <w:pPr>
        <w:pStyle w:val="ScreenCapture"/>
      </w:pPr>
      <w:r w:rsidRPr="0094787E">
        <w:t xml:space="preserve">                   RX11 - Diagnosis Code Qualifier</w:t>
      </w:r>
    </w:p>
    <w:p w:rsidR="00BE3967" w:rsidRPr="0094787E" w:rsidRDefault="00BE3967" w:rsidP="00BE3967">
      <w:pPr>
        <w:pStyle w:val="ScreenCapture"/>
      </w:pPr>
      <w:r w:rsidRPr="0094787E">
        <w:t xml:space="preserve">                   RX12 - Diagnosis Code</w:t>
      </w:r>
    </w:p>
    <w:p w:rsidR="00BE3967" w:rsidRPr="0094787E" w:rsidRDefault="00BE3967" w:rsidP="00BE3967">
      <w:pPr>
        <w:pStyle w:val="ScreenCapture"/>
      </w:pPr>
      <w:r w:rsidRPr="0094787E">
        <w:t xml:space="preserve">                   RX13 - Product ID Qualifier</w:t>
      </w:r>
    </w:p>
    <w:p w:rsidR="00BE3967" w:rsidRPr="0094787E" w:rsidRDefault="00BE3967" w:rsidP="00BE3967">
      <w:pPr>
        <w:pStyle w:val="ScreenCapture"/>
      </w:pPr>
      <w:r w:rsidRPr="0094787E">
        <w:t xml:space="preserve">                   RX14 - Product ID</w:t>
      </w:r>
    </w:p>
    <w:p w:rsidR="00BE3967" w:rsidRPr="0094787E" w:rsidRDefault="00BE3967" w:rsidP="00BE3967">
      <w:pPr>
        <w:pStyle w:val="ScreenCapture"/>
      </w:pPr>
      <w:r w:rsidRPr="0094787E">
        <w:t xml:space="preserve">                   RX15 - Product Description (Not Used)</w:t>
      </w:r>
    </w:p>
    <w:p w:rsidR="00BE3967" w:rsidRPr="0094787E" w:rsidRDefault="00BE3967" w:rsidP="00BE3967">
      <w:pPr>
        <w:pStyle w:val="ScreenCapture"/>
      </w:pPr>
      <w:r w:rsidRPr="0094787E">
        <w:t xml:space="preserve">                   RX16 - DAW Code (Not Used)</w:t>
      </w:r>
    </w:p>
    <w:p w:rsidR="00BE3967" w:rsidRPr="0094787E" w:rsidRDefault="00BE3967" w:rsidP="00BE3967">
      <w:pPr>
        <w:pStyle w:val="ScreenCapture"/>
      </w:pPr>
      <w:r w:rsidRPr="0094787E">
        <w:t xml:space="preserve">                   RX17 - Quantity Prescribed</w:t>
      </w:r>
    </w:p>
    <w:p w:rsidR="00BE3967" w:rsidRPr="0094787E" w:rsidRDefault="00BE3967" w:rsidP="00BE3967">
      <w:pPr>
        <w:pStyle w:val="ScreenCapture"/>
      </w:pPr>
      <w:r w:rsidRPr="0094787E">
        <w:t xml:space="preserve">                   RX18 - Days Supply</w:t>
      </w:r>
    </w:p>
    <w:p w:rsidR="00BE3967" w:rsidRPr="0094787E" w:rsidRDefault="00BE3967" w:rsidP="00BE3967">
      <w:pPr>
        <w:pStyle w:val="ScreenCapture"/>
      </w:pPr>
      <w:r w:rsidRPr="0094787E">
        <w:t xml:space="preserve">                   RX19 - Basis of Days Supply Determination (Not Used)</w:t>
      </w:r>
    </w:p>
    <w:p w:rsidR="00BE3967" w:rsidRPr="0094787E" w:rsidRDefault="00BE3967" w:rsidP="00BE3967">
      <w:pPr>
        <w:pStyle w:val="ScreenCapture"/>
      </w:pPr>
      <w:r w:rsidRPr="0094787E">
        <w:t xml:space="preserve">                   RX20 - Refills Authorized</w:t>
      </w:r>
    </w:p>
    <w:p w:rsidR="00BE3967" w:rsidRPr="0094787E" w:rsidRDefault="00BE3967" w:rsidP="00BE3967">
      <w:pPr>
        <w:pStyle w:val="ScreenCapture"/>
      </w:pPr>
      <w:r w:rsidRPr="0094787E">
        <w:t xml:space="preserve">                   RX21 - Refills Authorized Through Date (Not Used)</w:t>
      </w:r>
    </w:p>
    <w:p w:rsidR="00BE3967" w:rsidRPr="0094787E" w:rsidRDefault="00BE3967" w:rsidP="00BE3967">
      <w:pPr>
        <w:pStyle w:val="ScreenCapture"/>
      </w:pPr>
      <w:r w:rsidRPr="0094787E">
        <w:t xml:space="preserve">                   RX22 - DEA Schedule (Not Used)</w:t>
      </w:r>
    </w:p>
    <w:p w:rsidR="00BE3967" w:rsidRPr="0094787E" w:rsidRDefault="00BE3967" w:rsidP="00BE3967">
      <w:pPr>
        <w:pStyle w:val="ScreenCapture"/>
      </w:pPr>
      <w:r w:rsidRPr="0094787E">
        <w:t xml:space="preserve">                   RX23 - Unit Dose Indicator (Not Used)</w:t>
      </w:r>
    </w:p>
    <w:p w:rsidR="00BE3967" w:rsidRPr="0094787E" w:rsidRDefault="00BE3967" w:rsidP="00BE3967">
      <w:pPr>
        <w:pStyle w:val="ScreenCapture"/>
      </w:pPr>
      <w:r w:rsidRPr="0094787E">
        <w:t xml:space="preserve">                   RX24 - Compound Indicator (Not Used)</w:t>
      </w:r>
    </w:p>
    <w:p w:rsidR="00BE3967" w:rsidRPr="0094787E" w:rsidRDefault="00BE3967" w:rsidP="00BE3967">
      <w:pPr>
        <w:pStyle w:val="ScreenCapture"/>
      </w:pPr>
      <w:r w:rsidRPr="0094787E">
        <w:t xml:space="preserve">                   RX25 - Origin Code (Not Used)</w:t>
      </w:r>
    </w:p>
    <w:p w:rsidR="00BE3967" w:rsidRPr="0094787E" w:rsidRDefault="00BE3967" w:rsidP="00BE3967">
      <w:pPr>
        <w:pStyle w:val="ScreenCapture"/>
      </w:pPr>
      <w:r w:rsidRPr="0094787E">
        <w:t xml:space="preserve">                   RX26 - Brand Versus Generic Indicator (Not Used)</w:t>
      </w:r>
    </w:p>
    <w:p w:rsidR="00BE3967" w:rsidRPr="0094787E" w:rsidRDefault="00BE3967" w:rsidP="00BE3967">
      <w:pPr>
        <w:pStyle w:val="ScreenCapture"/>
      </w:pPr>
      <w:r w:rsidRPr="0094787E">
        <w:t xml:space="preserve">                   RX27 - Original Fill Date (Not Used)</w:t>
      </w:r>
    </w:p>
    <w:p w:rsidR="00BE3967" w:rsidRPr="0094787E" w:rsidRDefault="00BE3967" w:rsidP="00BE3967">
      <w:pPr>
        <w:pStyle w:val="ScreenCapture"/>
      </w:pPr>
      <w:r w:rsidRPr="0094787E">
        <w:t xml:space="preserve">                   RX28 - Alternate Rx Identifier (Not Used)</w:t>
      </w:r>
    </w:p>
    <w:p w:rsidR="00BE3967" w:rsidRPr="0094787E" w:rsidRDefault="00BE3967" w:rsidP="00BE3967">
      <w:pPr>
        <w:pStyle w:val="ScreenCapture"/>
      </w:pPr>
      <w:r w:rsidRPr="0094787E">
        <w:t xml:space="preserve">                   RX29 - Previous Rx Number (Not Used)</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Program Participation Status (Not Used)</w:t>
      </w:r>
    </w:p>
    <w:p w:rsidR="00BE3967" w:rsidRPr="0094787E" w:rsidRDefault="00BE3967" w:rsidP="00BE3967">
      <w:pPr>
        <w:pStyle w:val="ScreenCapture"/>
      </w:pPr>
      <w:r w:rsidRPr="0094787E">
        <w:t xml:space="preserve">                    DSP03 - Prescription Number</w:t>
      </w:r>
    </w:p>
    <w:p w:rsidR="00BE3967" w:rsidRPr="0094787E" w:rsidRDefault="00BE3967" w:rsidP="00BE3967">
      <w:pPr>
        <w:pStyle w:val="ScreenCapture"/>
      </w:pPr>
      <w:r w:rsidRPr="0094787E">
        <w:t xml:space="preserve">                    DSP04 - Refill Number</w:t>
      </w:r>
    </w:p>
    <w:p w:rsidR="00BE3967" w:rsidRPr="0094787E" w:rsidRDefault="00BE3967" w:rsidP="00BE3967">
      <w:pPr>
        <w:pStyle w:val="ScreenCapture"/>
      </w:pPr>
      <w:r w:rsidRPr="0094787E">
        <w:t xml:space="preserve">                    DSP05 - Unique System ID - RPh (Not Used)</w:t>
      </w:r>
    </w:p>
    <w:p w:rsidR="00BE3967" w:rsidRPr="0094787E" w:rsidRDefault="00BE3967" w:rsidP="00BE3967">
      <w:pPr>
        <w:pStyle w:val="ScreenCapture"/>
      </w:pPr>
      <w:r w:rsidRPr="0094787E">
        <w:t xml:space="preserve">                    DSP06 - Unique System ID - Patient (Not Used)</w:t>
      </w:r>
    </w:p>
    <w:p w:rsidR="00BE3967" w:rsidRPr="0094787E" w:rsidRDefault="00BE3967" w:rsidP="00BE3967">
      <w:pPr>
        <w:pStyle w:val="ScreenCapture"/>
      </w:pPr>
      <w:r w:rsidRPr="0094787E">
        <w:t xml:space="preserve">                    DSP07 - Unique System ID - Prescriber (Not Used)</w:t>
      </w:r>
    </w:p>
    <w:p w:rsidR="00BE3967" w:rsidRPr="0094787E" w:rsidRDefault="00BE3967" w:rsidP="00BE3967">
      <w:pPr>
        <w:pStyle w:val="ScreenCapture"/>
      </w:pPr>
      <w:r w:rsidRPr="0094787E">
        <w:t xml:space="preserve">                    DSP08 - Unique System ID - Drug (Not Used)</w:t>
      </w:r>
    </w:p>
    <w:p w:rsidR="00BE3967" w:rsidRPr="0094787E" w:rsidRDefault="00BE3967" w:rsidP="00BE3967">
      <w:pPr>
        <w:pStyle w:val="ScreenCapture"/>
      </w:pPr>
      <w:r w:rsidRPr="0094787E">
        <w:t xml:space="preserve">                    DSP09 - Date Filled</w:t>
      </w:r>
    </w:p>
    <w:p w:rsidR="00BE3967" w:rsidRPr="0094787E" w:rsidRDefault="00BE3967" w:rsidP="00BE3967">
      <w:pPr>
        <w:pStyle w:val="ScreenCapture"/>
      </w:pPr>
      <w:r w:rsidRPr="0094787E">
        <w:t xml:space="preserve">                    DSP10 - Time Filled (Not Used)</w:t>
      </w:r>
    </w:p>
    <w:p w:rsidR="00BE3967" w:rsidRPr="0094787E" w:rsidRDefault="00BE3967" w:rsidP="00BE3967">
      <w:pPr>
        <w:pStyle w:val="ScreenCapture"/>
      </w:pPr>
      <w:r w:rsidRPr="0094787E">
        <w:t xml:space="preserve">                    DSP11 - Product ID Qualifier</w:t>
      </w:r>
    </w:p>
    <w:p w:rsidR="00BE3967" w:rsidRPr="0094787E" w:rsidRDefault="00BE3967" w:rsidP="00BE3967">
      <w:pPr>
        <w:pStyle w:val="ScreenCapture"/>
      </w:pPr>
      <w:r w:rsidRPr="0094787E">
        <w:t xml:space="preserve">                    DSP12 - Product ID</w:t>
      </w:r>
    </w:p>
    <w:p w:rsidR="00BE3967" w:rsidRPr="0094787E" w:rsidRDefault="00BE3967" w:rsidP="00BE3967">
      <w:pPr>
        <w:pStyle w:val="ScreenCapture"/>
      </w:pPr>
      <w:r w:rsidRPr="0094787E">
        <w:t xml:space="preserve">                    DSP13 - Product Description (Not Used)</w:t>
      </w:r>
    </w:p>
    <w:p w:rsidR="00BE3967" w:rsidRPr="0094787E" w:rsidRDefault="00BE3967" w:rsidP="00BE3967">
      <w:pPr>
        <w:pStyle w:val="ScreenCapture"/>
      </w:pPr>
      <w:r w:rsidRPr="0094787E">
        <w:t xml:space="preserve">                    DSP14 - Quantity Dispensed</w:t>
      </w:r>
    </w:p>
    <w:p w:rsidR="00BE3967" w:rsidRPr="0094787E" w:rsidRDefault="00BE3967" w:rsidP="00BE3967">
      <w:pPr>
        <w:pStyle w:val="ScreenCapture"/>
      </w:pPr>
      <w:r w:rsidRPr="0094787E">
        <w:t xml:space="preserve">                    DSP15 - Days Supply</w:t>
      </w:r>
    </w:p>
    <w:p w:rsidR="00BE3967" w:rsidRPr="0094787E" w:rsidRDefault="00BE3967" w:rsidP="00BE3967">
      <w:pPr>
        <w:pStyle w:val="ScreenCapture"/>
      </w:pPr>
      <w:r w:rsidRPr="0094787E">
        <w:t xml:space="preserve">                    DSP16 - Basis of Days Supply Determination</w:t>
      </w:r>
    </w:p>
    <w:p w:rsidR="00BE3967" w:rsidRPr="0094787E" w:rsidRDefault="00BE3967" w:rsidP="00BE3967">
      <w:pPr>
        <w:pStyle w:val="ScreenCapture"/>
      </w:pPr>
      <w:r w:rsidRPr="0094787E">
        <w:t xml:space="preserve">                    DSP17 - Refills Remaining (Not Used)</w:t>
      </w:r>
    </w:p>
    <w:p w:rsidR="00BE3967" w:rsidRPr="0094787E" w:rsidRDefault="00BE3967" w:rsidP="00BE3967">
      <w:pPr>
        <w:pStyle w:val="ScreenCapture"/>
      </w:pPr>
      <w:r w:rsidRPr="0094787E">
        <w:t xml:space="preserve">                    DSP18 - Refills Authorized Through Date (Not Used)</w:t>
      </w:r>
    </w:p>
    <w:p w:rsidR="00BE3967" w:rsidRPr="0094787E" w:rsidRDefault="00BE3967" w:rsidP="00BE3967">
      <w:pPr>
        <w:pStyle w:val="ScreenCapture"/>
      </w:pPr>
      <w:r w:rsidRPr="0094787E">
        <w:t xml:space="preserve">                    DSP19 - Previous Fill Date (Not Used)</w:t>
      </w:r>
    </w:p>
    <w:p w:rsidR="00BE3967" w:rsidRPr="0094787E" w:rsidRDefault="00BE3967" w:rsidP="00BE3967">
      <w:pPr>
        <w:pStyle w:val="ScreenCapture"/>
      </w:pPr>
      <w:r w:rsidRPr="0094787E">
        <w:t xml:space="preserve">                    DSP20 - Previous Fill Quantity Dispensed (Not Used)</w:t>
      </w:r>
    </w:p>
    <w:p w:rsidR="00BE3967" w:rsidRPr="0094787E" w:rsidRDefault="00BE3967" w:rsidP="00BE3967">
      <w:pPr>
        <w:pStyle w:val="ScreenCapture"/>
      </w:pPr>
      <w:r w:rsidRPr="0094787E">
        <w:t xml:space="preserve">                    DSP21 - Level of Service Code (Not Used)</w:t>
      </w:r>
    </w:p>
    <w:p w:rsidR="00BE3967" w:rsidRPr="0094787E" w:rsidRDefault="00BE3967" w:rsidP="00BE3967">
      <w:pPr>
        <w:pStyle w:val="ScreenCapture"/>
      </w:pPr>
      <w:r w:rsidRPr="0094787E">
        <w:t xml:space="preserve">                    DSP22 - Brand or Generic Indicator (Not Used)</w:t>
      </w:r>
    </w:p>
    <w:p w:rsidR="00BE3967" w:rsidRPr="0094787E" w:rsidRDefault="00BE3967" w:rsidP="00BE3967">
      <w:pPr>
        <w:pStyle w:val="ScreenCapture"/>
      </w:pPr>
      <w:r w:rsidRPr="0094787E">
        <w:t xml:space="preserve">                    DSP23 - Patient Advisory Leaflet (Not Used)</w:t>
      </w:r>
    </w:p>
    <w:p w:rsidR="00BE3967" w:rsidRPr="0094787E" w:rsidRDefault="00BE3967" w:rsidP="00BE3967">
      <w:pPr>
        <w:pStyle w:val="ScreenCapture"/>
      </w:pPr>
      <w:r w:rsidRPr="0094787E">
        <w:t xml:space="preserve">                    DSP24 - Warning/Auxiliary Labels (Not Used)</w:t>
      </w:r>
    </w:p>
    <w:p w:rsidR="00BE3967" w:rsidRPr="0094787E" w:rsidRDefault="00BE3967" w:rsidP="00BE3967">
      <w:pPr>
        <w:pStyle w:val="ScreenCapture"/>
      </w:pPr>
      <w:r w:rsidRPr="0094787E">
        <w:t xml:space="preserve">                    DSP25 - Warning/Auxiliary Labels (Not Used)</w:t>
      </w:r>
    </w:p>
    <w:p w:rsidR="00BE3967" w:rsidRPr="0094787E" w:rsidRDefault="00BE3967" w:rsidP="00BE3967">
      <w:pPr>
        <w:pStyle w:val="ScreenCapture"/>
      </w:pPr>
      <w:r w:rsidRPr="0094787E">
        <w:t xml:space="preserve">                    DSP26 - Warning/Auxiliary Labels (Not Used)</w:t>
      </w:r>
    </w:p>
    <w:p w:rsidR="00BE3967" w:rsidRPr="0094787E" w:rsidRDefault="00BE3967" w:rsidP="00BE3967">
      <w:pPr>
        <w:pStyle w:val="ScreenCapture"/>
      </w:pPr>
      <w:r w:rsidRPr="0094787E">
        <w:t xml:space="preserve">                    DSP27 - Warning/Auxiliary Labels (Not Used)</w:t>
      </w:r>
    </w:p>
    <w:p w:rsidR="00BE3967" w:rsidRPr="0094787E" w:rsidRDefault="00BE3967" w:rsidP="00BE3967">
      <w:pPr>
        <w:pStyle w:val="ScreenCapture"/>
      </w:pPr>
      <w:r w:rsidRPr="0094787E">
        <w:t xml:space="preserve">                    DSP28 - Warning/Auxiliary Labels (Not Used)</w:t>
      </w:r>
    </w:p>
    <w:p w:rsidR="00BE3967" w:rsidRPr="0094787E" w:rsidRDefault="00BE3967" w:rsidP="00BE3967">
      <w:pPr>
        <w:pStyle w:val="ScreenCapture"/>
      </w:pPr>
      <w:r w:rsidRPr="0094787E">
        <w:t xml:space="preserve">                    DSP29 - Bar Code on Vial Label (Not Used)</w:t>
      </w:r>
    </w:p>
    <w:p w:rsidR="00BE3967" w:rsidRPr="0094787E" w:rsidRDefault="00BE3967" w:rsidP="00BE3967">
      <w:pPr>
        <w:pStyle w:val="ScreenCapture"/>
      </w:pPr>
      <w:r w:rsidRPr="0094787E">
        <w:t xml:space="preserve">                    DSP30 - Group Identifier (Not Used)</w:t>
      </w:r>
    </w:p>
    <w:p w:rsidR="00BE3967" w:rsidRPr="0094787E" w:rsidRDefault="00BE3967" w:rsidP="00BE3967">
      <w:pPr>
        <w:pStyle w:val="ScreenCapture"/>
      </w:pPr>
      <w:r w:rsidRPr="0094787E">
        <w:t xml:space="preserve">                    DSP31 - Group Rx Count (Not Used)</w:t>
      </w:r>
    </w:p>
    <w:p w:rsidR="00BE3967" w:rsidRPr="0094787E" w:rsidRDefault="00BE3967" w:rsidP="00BE3967">
      <w:pPr>
        <w:pStyle w:val="ScreenCapture"/>
      </w:pPr>
      <w:r w:rsidRPr="0094787E">
        <w:t xml:space="preserve">                    DSP32 - Partial Fill Indicator (Not Used)</w:t>
      </w:r>
    </w:p>
    <w:p w:rsidR="00BE3967" w:rsidRPr="0094787E" w:rsidRDefault="00BE3967" w:rsidP="00BE3967">
      <w:pPr>
        <w:pStyle w:val="ScreenCapture"/>
      </w:pPr>
      <w:r w:rsidRPr="0094787E">
        <w:t xml:space="preserve">                    DSP33 - Priority (Not Used)</w:t>
      </w:r>
    </w:p>
    <w:p w:rsidR="00BE3967" w:rsidRPr="0094787E" w:rsidRDefault="00BE3967" w:rsidP="00BE3967">
      <w:pPr>
        <w:pStyle w:val="ScreenCapture"/>
      </w:pPr>
      <w:r w:rsidRPr="0094787E">
        <w:t xml:space="preserve">                    PRE - Prescriber</w:t>
      </w:r>
    </w:p>
    <w:p w:rsidR="00BE3967" w:rsidRPr="0094787E" w:rsidRDefault="00BE3967" w:rsidP="00BE3967">
      <w:pPr>
        <w:pStyle w:val="ScreenCapture"/>
      </w:pPr>
      <w:r w:rsidRPr="0094787E">
        <w:t xml:space="preserve">                        PRE01 - Reporting Status (Not Used)</w:t>
      </w:r>
    </w:p>
    <w:p w:rsidR="00BE3967" w:rsidRPr="0094787E" w:rsidRDefault="00BE3967" w:rsidP="00BE3967">
      <w:pPr>
        <w:pStyle w:val="ScreenCapture"/>
      </w:pPr>
      <w:r w:rsidRPr="0094787E">
        <w:t xml:space="preserve">                        PRE02 - Unique System ID - Prescriber  (Not Used)</w:t>
      </w:r>
    </w:p>
    <w:p w:rsidR="00BE3967" w:rsidRPr="0094787E" w:rsidRDefault="00BE3967" w:rsidP="00BE3967">
      <w:pPr>
        <w:pStyle w:val="ScreenCapture"/>
      </w:pPr>
      <w:r w:rsidRPr="0094787E">
        <w:t xml:space="preserve">                        PRE03 - National Provider Identifier (NPI)</w:t>
      </w:r>
    </w:p>
    <w:p w:rsidR="00BE3967" w:rsidRPr="0094787E" w:rsidRDefault="00BE3967" w:rsidP="00BE3967">
      <w:pPr>
        <w:pStyle w:val="ScreenCapture"/>
      </w:pPr>
      <w:r w:rsidRPr="0094787E">
        <w:t xml:space="preserve">                        PRE04 - DEA Number</w:t>
      </w:r>
    </w:p>
    <w:p w:rsidR="00BE3967" w:rsidRPr="0094787E" w:rsidRDefault="00BE3967" w:rsidP="00BE3967">
      <w:pPr>
        <w:pStyle w:val="ScreenCapture"/>
      </w:pPr>
      <w:r w:rsidRPr="0094787E">
        <w:t xml:space="preserve">                        PRE05 - DEA Number Suffix</w:t>
      </w:r>
    </w:p>
    <w:p w:rsidR="00BE3967" w:rsidRPr="0094787E" w:rsidRDefault="00BE3967" w:rsidP="00BE3967">
      <w:pPr>
        <w:pStyle w:val="ScreenCapture"/>
      </w:pPr>
      <w:r w:rsidRPr="0094787E">
        <w:t xml:space="preserve">                        PRE06 - Prescriber State License Number</w:t>
      </w:r>
    </w:p>
    <w:p w:rsidR="00BE3967" w:rsidRPr="0094787E" w:rsidRDefault="00BE3967" w:rsidP="00BE3967">
      <w:pPr>
        <w:pStyle w:val="ScreenCapture"/>
      </w:pPr>
      <w:r w:rsidRPr="0094787E">
        <w:t xml:space="preserve">                        PRE07 - Prescriber Alternate ID (Not Used)</w:t>
      </w:r>
    </w:p>
    <w:p w:rsidR="00BE3967" w:rsidRPr="0094787E" w:rsidRDefault="00BE3967" w:rsidP="00BE3967">
      <w:pPr>
        <w:pStyle w:val="ScreenCapture"/>
      </w:pPr>
      <w:r w:rsidRPr="0094787E">
        <w:t xml:space="preserve">                        PRE08 - Last Name</w:t>
      </w:r>
    </w:p>
    <w:p w:rsidR="00BE3967" w:rsidRPr="0094787E" w:rsidRDefault="00BE3967" w:rsidP="00BE3967">
      <w:pPr>
        <w:pStyle w:val="ScreenCapture"/>
      </w:pPr>
      <w:r w:rsidRPr="0094787E">
        <w:t xml:space="preserve">                        PRE09 - First Name</w:t>
      </w:r>
    </w:p>
    <w:p w:rsidR="00BE3967" w:rsidRPr="0094787E" w:rsidRDefault="00BE3967" w:rsidP="00BE3967">
      <w:pPr>
        <w:pStyle w:val="ScreenCapture"/>
      </w:pPr>
      <w:r w:rsidRPr="0094787E">
        <w:t xml:space="preserve">                        PRE10 - Middle Name</w:t>
      </w:r>
    </w:p>
    <w:p w:rsidR="00BE3967" w:rsidRPr="0094787E" w:rsidRDefault="00BE3967" w:rsidP="00BE3967">
      <w:pPr>
        <w:pStyle w:val="ScreenCapture"/>
      </w:pPr>
      <w:r w:rsidRPr="0094787E">
        <w:t xml:space="preserve">                        PRE11 - Name Prefix (Not Used)</w:t>
      </w:r>
    </w:p>
    <w:p w:rsidR="00BE3967" w:rsidRPr="0094787E" w:rsidRDefault="00BE3967" w:rsidP="00BE3967">
      <w:pPr>
        <w:pStyle w:val="ScreenCapture"/>
      </w:pPr>
      <w:r w:rsidRPr="0094787E">
        <w:t xml:space="preserve">                        PRE12 - Name Suffix (Not Used)</w:t>
      </w:r>
    </w:p>
    <w:p w:rsidR="00BE3967" w:rsidRPr="0094787E" w:rsidRDefault="00BE3967" w:rsidP="00BE3967">
      <w:pPr>
        <w:pStyle w:val="ScreenCapture"/>
      </w:pPr>
      <w:r w:rsidRPr="0094787E">
        <w:t xml:space="preserve">                        PRE13 - Address Information - 1 (Not Used)</w:t>
      </w:r>
    </w:p>
    <w:p w:rsidR="00BE3967" w:rsidRPr="0094787E" w:rsidRDefault="00BE3967" w:rsidP="00BE3967">
      <w:pPr>
        <w:pStyle w:val="ScreenCapture"/>
      </w:pPr>
      <w:r w:rsidRPr="0094787E">
        <w:t xml:space="preserve">                        PRE14 - Address Information - 2 (Not Used)</w:t>
      </w:r>
    </w:p>
    <w:p w:rsidR="00BE3967" w:rsidRPr="0094787E" w:rsidRDefault="00BE3967" w:rsidP="00BE3967">
      <w:pPr>
        <w:pStyle w:val="ScreenCapture"/>
      </w:pPr>
      <w:r w:rsidRPr="0094787E">
        <w:t xml:space="preserve">                        PRE15 - City Address (Not Used)</w:t>
      </w:r>
    </w:p>
    <w:p w:rsidR="00BE3967" w:rsidRPr="0094787E" w:rsidRDefault="00BE3967" w:rsidP="00BE3967">
      <w:pPr>
        <w:pStyle w:val="ScreenCapture"/>
      </w:pPr>
      <w:r w:rsidRPr="0094787E">
        <w:t xml:space="preserve">                        PRE16 - State Address (Not Used)</w:t>
      </w:r>
    </w:p>
    <w:p w:rsidR="00BE3967" w:rsidRPr="0094787E" w:rsidRDefault="00BE3967" w:rsidP="00BE3967">
      <w:pPr>
        <w:pStyle w:val="ScreenCapture"/>
      </w:pPr>
      <w:r w:rsidRPr="0094787E">
        <w:t xml:space="preserve">                        PRE17 - Zip Code Address (Not Used)</w:t>
      </w:r>
    </w:p>
    <w:p w:rsidR="00BE3967" w:rsidRPr="0094787E" w:rsidRDefault="00BE3967" w:rsidP="00BE3967">
      <w:pPr>
        <w:pStyle w:val="ScreenCapture"/>
      </w:pPr>
      <w:r w:rsidRPr="0094787E">
        <w:t xml:space="preserve">                        PRE18 - Phone Number (Not Used)</w:t>
      </w:r>
    </w:p>
    <w:p w:rsidR="00BE3967" w:rsidRPr="0094787E" w:rsidRDefault="00BE3967" w:rsidP="00BE3967">
      <w:pPr>
        <w:pStyle w:val="ScreenCapture"/>
      </w:pPr>
      <w:r w:rsidRPr="0094787E">
        <w:t xml:space="preserve">                        PRE19 - Prescriber Specialty (Not Used)</w:t>
      </w:r>
    </w:p>
    <w:p w:rsidR="00BE3967" w:rsidRPr="0094787E" w:rsidRDefault="00BE3967" w:rsidP="00BE3967">
      <w:pPr>
        <w:pStyle w:val="ScreenCapture"/>
      </w:pPr>
      <w:r w:rsidRPr="0094787E">
        <w:t xml:space="preserve">                        PRE20 - Prescriber Fax Number (Not Used)</w:t>
      </w:r>
    </w:p>
    <w:p w:rsidR="00BE3967" w:rsidRPr="0094787E" w:rsidRDefault="00BE3967" w:rsidP="00BE3967">
      <w:pPr>
        <w:pStyle w:val="ScreenCapture"/>
      </w:pPr>
      <w:r w:rsidRPr="0094787E">
        <w:t xml:space="preserve">                    RPH - Pharmacist</w:t>
      </w:r>
    </w:p>
    <w:p w:rsidR="00BE3967" w:rsidRPr="0094787E" w:rsidRDefault="00BE3967" w:rsidP="00BE3967">
      <w:pPr>
        <w:pStyle w:val="ScreenCapture"/>
      </w:pPr>
      <w:r w:rsidRPr="0094787E">
        <w:t xml:space="preserve">                        RPH01 - Reporting Status (Not Used)</w:t>
      </w:r>
    </w:p>
    <w:p w:rsidR="00BE3967" w:rsidRPr="0094787E" w:rsidRDefault="00BE3967" w:rsidP="00BE3967">
      <w:pPr>
        <w:pStyle w:val="ScreenCapture"/>
      </w:pPr>
      <w:r w:rsidRPr="0094787E">
        <w:t xml:space="preserve">                        RPH02 - Unique System ID (Not Used)</w:t>
      </w:r>
    </w:p>
    <w:p w:rsidR="00BE3967" w:rsidRPr="0094787E" w:rsidRDefault="00BE3967" w:rsidP="00BE3967">
      <w:pPr>
        <w:pStyle w:val="ScreenCapture"/>
      </w:pPr>
      <w:r w:rsidRPr="0094787E">
        <w:t xml:space="preserve">                        RPH03 - National Provider Identifier (NPI)</w:t>
      </w:r>
    </w:p>
    <w:p w:rsidR="00BE3967" w:rsidRPr="0094787E" w:rsidRDefault="00BE3967" w:rsidP="00BE3967">
      <w:pPr>
        <w:pStyle w:val="ScreenCapture"/>
      </w:pPr>
      <w:r w:rsidRPr="0094787E">
        <w:t xml:space="preserve">                        RPH04 - Pharmacist State License Number (Not Used)</w:t>
      </w:r>
    </w:p>
    <w:p w:rsidR="00BE3967" w:rsidRPr="0094787E" w:rsidRDefault="00BE3967" w:rsidP="00BE3967">
      <w:pPr>
        <w:pStyle w:val="ScreenCapture"/>
      </w:pPr>
      <w:r w:rsidRPr="0094787E">
        <w:t xml:space="preserve">                        RPH05 - Pharmacist Alternate ID (Not Used)</w:t>
      </w:r>
    </w:p>
    <w:p w:rsidR="00BE3967" w:rsidRPr="0094787E" w:rsidRDefault="00BE3967" w:rsidP="00BE3967">
      <w:pPr>
        <w:pStyle w:val="ScreenCapture"/>
      </w:pPr>
      <w:r w:rsidRPr="0094787E">
        <w:t xml:space="preserve">                        RPH06 - Last Name</w:t>
      </w:r>
    </w:p>
    <w:p w:rsidR="00BE3967" w:rsidRPr="0094787E" w:rsidRDefault="00BE3967" w:rsidP="00BE3967">
      <w:pPr>
        <w:pStyle w:val="ScreenCapture"/>
      </w:pPr>
      <w:r w:rsidRPr="0094787E">
        <w:t xml:space="preserve">                        RPH07 - First Name</w:t>
      </w:r>
    </w:p>
    <w:p w:rsidR="00BE3967" w:rsidRPr="0094787E" w:rsidRDefault="00BE3967" w:rsidP="00BE3967">
      <w:pPr>
        <w:pStyle w:val="ScreenCapture"/>
      </w:pPr>
      <w:r w:rsidRPr="0094787E">
        <w:t xml:space="preserve">                        RPH08 - Middle Name</w:t>
      </w:r>
    </w:p>
    <w:p w:rsidR="00BE3967" w:rsidRPr="0094787E" w:rsidRDefault="00BE3967" w:rsidP="00BE3967">
      <w:pPr>
        <w:pStyle w:val="ScreenCapture"/>
      </w:pPr>
      <w:r w:rsidRPr="0094787E">
        <w:t xml:space="preserve">                        RPH09 - Name Prefix (Not Used)</w:t>
      </w:r>
    </w:p>
    <w:p w:rsidR="00BE3967" w:rsidRPr="0094787E" w:rsidRDefault="00BE3967" w:rsidP="00BE3967">
      <w:pPr>
        <w:pStyle w:val="ScreenCapture"/>
      </w:pPr>
      <w:r w:rsidRPr="0094787E">
        <w:t xml:space="preserve">                        RPH10 - Name Suffix (Not Used)</w:t>
      </w:r>
    </w:p>
    <w:p w:rsidR="00BE3967" w:rsidRPr="0094787E" w:rsidRDefault="00BE3967" w:rsidP="00BE3967">
      <w:pPr>
        <w:pStyle w:val="ScreenCapture"/>
      </w:pPr>
      <w:r w:rsidRPr="0094787E">
        <w:t xml:space="preserve">                        RPH11 - Pharmacist Title (Not Used)</w:t>
      </w:r>
    </w:p>
    <w:p w:rsidR="00BE3967" w:rsidRPr="0094787E" w:rsidRDefault="00BE3967" w:rsidP="00BE3967">
      <w:pPr>
        <w:pStyle w:val="ScreenCapture"/>
      </w:pPr>
      <w:r w:rsidRPr="0094787E">
        <w:t xml:space="preserve">                    PLN - Third-Party Plan (Not Used)</w:t>
      </w:r>
    </w:p>
    <w:p w:rsidR="00BE3967" w:rsidRPr="0094787E" w:rsidRDefault="00BE3967" w:rsidP="00BE3967">
      <w:pPr>
        <w:pStyle w:val="ScreenCapture"/>
      </w:pPr>
      <w:r w:rsidRPr="0094787E">
        <w:t xml:space="preserve">                        PLN01 - Reporting Status (Not Used)</w:t>
      </w:r>
    </w:p>
    <w:p w:rsidR="00BE3967" w:rsidRPr="0094787E" w:rsidRDefault="00BE3967" w:rsidP="00BE3967">
      <w:pPr>
        <w:pStyle w:val="ScreenCapture"/>
      </w:pPr>
      <w:r w:rsidRPr="0094787E">
        <w:t xml:space="preserve">                        PLN02 - Plan Coverage Status to Patient (Not Used)</w:t>
      </w:r>
    </w:p>
    <w:p w:rsidR="00BE3967" w:rsidRPr="0094787E" w:rsidRDefault="00BE3967" w:rsidP="00BE3967">
      <w:pPr>
        <w:pStyle w:val="ScreenCapture"/>
      </w:pPr>
      <w:r w:rsidRPr="0094787E">
        <w:t xml:space="preserve">                        PLN03 - Unique System ID - Plan (Not Used)</w:t>
      </w:r>
    </w:p>
    <w:p w:rsidR="00BE3967" w:rsidRPr="0094787E" w:rsidRDefault="00BE3967" w:rsidP="00BE3967">
      <w:pPr>
        <w:pStyle w:val="ScreenCapture"/>
      </w:pPr>
      <w:r w:rsidRPr="0094787E">
        <w:t xml:space="preserve">                        PLN04 - Classification Code for Plan Type</w:t>
      </w:r>
    </w:p>
    <w:p w:rsidR="00BE3967" w:rsidRPr="0094787E" w:rsidRDefault="00BE3967" w:rsidP="00BE3967">
      <w:pPr>
        <w:pStyle w:val="ScreenCapture"/>
      </w:pPr>
      <w:r w:rsidRPr="0094787E">
        <w:t xml:space="preserve">                        PLN05 - Plan Name (Not Used)</w:t>
      </w:r>
    </w:p>
    <w:p w:rsidR="00BE3967" w:rsidRPr="0094787E" w:rsidRDefault="00BE3967" w:rsidP="00BE3967">
      <w:pPr>
        <w:pStyle w:val="ScreenCapture"/>
      </w:pPr>
      <w:r w:rsidRPr="0094787E">
        <w:t xml:space="preserve">                        PLN06 - Processor BIN (Not Used)</w:t>
      </w:r>
    </w:p>
    <w:p w:rsidR="00BE3967" w:rsidRPr="0094787E" w:rsidRDefault="00BE3967" w:rsidP="00BE3967">
      <w:pPr>
        <w:pStyle w:val="ScreenCapture"/>
      </w:pPr>
      <w:r w:rsidRPr="0094787E">
        <w:t xml:space="preserve">                        PLN07 - Processor Control Number (Not Used)</w:t>
      </w:r>
    </w:p>
    <w:p w:rsidR="00BE3967" w:rsidRPr="0094787E" w:rsidRDefault="00BE3967" w:rsidP="00BE3967">
      <w:pPr>
        <w:pStyle w:val="ScreenCapture"/>
      </w:pPr>
      <w:r w:rsidRPr="0094787E">
        <w:t xml:space="preserve">                        PLN08 - Plan ID (Not Used)</w:t>
      </w:r>
    </w:p>
    <w:p w:rsidR="00BE3967" w:rsidRPr="0094787E" w:rsidRDefault="00BE3967" w:rsidP="00BE3967">
      <w:pPr>
        <w:pStyle w:val="ScreenCapture"/>
      </w:pPr>
      <w:r w:rsidRPr="0094787E">
        <w:t xml:space="preserve">                        PLN09 - Group Number (Not Used)</w:t>
      </w:r>
    </w:p>
    <w:p w:rsidR="00BE3967" w:rsidRPr="0094787E" w:rsidRDefault="00BE3967" w:rsidP="00BE3967">
      <w:pPr>
        <w:pStyle w:val="ScreenCapture"/>
      </w:pPr>
      <w:r w:rsidRPr="0094787E">
        <w:t xml:space="preserve">                        PLN10 - Cardholder ID (Not Used)</w:t>
      </w:r>
    </w:p>
    <w:p w:rsidR="00BE3967" w:rsidRPr="0094787E" w:rsidRDefault="00BE3967" w:rsidP="00BE3967">
      <w:pPr>
        <w:pStyle w:val="ScreenCapture"/>
      </w:pPr>
      <w:r w:rsidRPr="0094787E">
        <w:t xml:space="preserve">                        PLN11 - Person Code (Not Used)</w:t>
      </w:r>
    </w:p>
    <w:p w:rsidR="00BE3967" w:rsidRPr="0094787E" w:rsidRDefault="00BE3967" w:rsidP="00BE3967">
      <w:pPr>
        <w:pStyle w:val="ScreenCapture"/>
      </w:pPr>
      <w:r w:rsidRPr="0094787E">
        <w:t xml:space="preserve">                        PLN12 - Relationship Code (Not Used)</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Product Description (Not Us</w:t>
      </w:r>
    </w:p>
    <w:p w:rsidR="00BE3967" w:rsidRPr="0094787E" w:rsidRDefault="00BE3967" w:rsidP="00BE3967">
      <w:pPr>
        <w:pStyle w:val="ScreenCapture"/>
      </w:pPr>
      <w:r w:rsidRPr="0094787E">
        <w:t xml:space="preserve">                        CDI05 - Component Ingredient Quantity</w:t>
      </w:r>
    </w:p>
    <w:p w:rsidR="00BE3967" w:rsidRPr="0094787E" w:rsidRDefault="00BE3967" w:rsidP="00BE3967">
      <w:pPr>
        <w:pStyle w:val="ScreenCapture"/>
      </w:pPr>
      <w:r w:rsidRPr="0094787E">
        <w:t xml:space="preserve">                        CDI06 - Component Ingredient Cost (Not Used)</w:t>
      </w:r>
    </w:p>
    <w:p w:rsidR="00BE3967" w:rsidRPr="0094787E" w:rsidRDefault="00BE3967" w:rsidP="00BE3967">
      <w:pPr>
        <w:pStyle w:val="ScreenCapture"/>
      </w:pPr>
      <w:r w:rsidRPr="0094787E">
        <w:t xml:space="preserve">                        CDI07 - Component Ingredient Basis of Cost Determination</w:t>
      </w:r>
    </w:p>
    <w:p w:rsidR="00BE3967" w:rsidRPr="0094787E" w:rsidRDefault="00BE3967" w:rsidP="00BE3967">
      <w:pPr>
        <w:pStyle w:val="ScreenCapture"/>
      </w:pPr>
      <w:r w:rsidRPr="0094787E">
        <w:t xml:space="preserve">                        CDI08 - Compound Drug Dosage Units Code (Not Used)</w:t>
      </w:r>
    </w:p>
    <w:p w:rsidR="00BE3967" w:rsidRPr="0094787E" w:rsidRDefault="00BE3967" w:rsidP="00BE3967">
      <w:pPr>
        <w:pStyle w:val="ScreenCapture"/>
      </w:pPr>
      <w:r w:rsidRPr="0094787E">
        <w:t xml:space="preserve">                    CSR - Controlled Substance Reporting (Not Used)</w:t>
      </w:r>
    </w:p>
    <w:p w:rsidR="00BE3967" w:rsidRPr="0094787E" w:rsidRDefault="00BE3967" w:rsidP="00BE3967">
      <w:pPr>
        <w:pStyle w:val="ScreenCapture"/>
      </w:pPr>
      <w:r w:rsidRPr="0094787E">
        <w:t xml:space="preserve">                        CSR01 - State Issuing Rx Serial Number</w:t>
      </w:r>
    </w:p>
    <w:p w:rsidR="00BE3967" w:rsidRPr="0094787E" w:rsidRDefault="00BE3967" w:rsidP="00BE3967">
      <w:pPr>
        <w:pStyle w:val="ScreenCapture"/>
      </w:pPr>
      <w:r w:rsidRPr="0094787E">
        <w:t xml:space="preserve">                        CSR02 - State Issued Rx Serial Number</w:t>
      </w:r>
    </w:p>
    <w:p w:rsidR="00BE3967" w:rsidRPr="0094787E" w:rsidRDefault="00BE3967" w:rsidP="00BE3967">
      <w:pPr>
        <w:pStyle w:val="ScreenCapture"/>
      </w:pPr>
      <w:r w:rsidRPr="0094787E">
        <w:t xml:space="preserve">                        CSR03 - ID Qualifier</w:t>
      </w:r>
    </w:p>
    <w:p w:rsidR="00BE3967" w:rsidRPr="0094787E" w:rsidRDefault="00BE3967" w:rsidP="00BE3967">
      <w:pPr>
        <w:pStyle w:val="ScreenCapture"/>
      </w:pPr>
      <w:r w:rsidRPr="0094787E">
        <w:t xml:space="preserve">                        CSR04 - ID of Person Picking Up Rx</w:t>
      </w:r>
    </w:p>
    <w:p w:rsidR="00BE3967" w:rsidRPr="0094787E" w:rsidRDefault="00BE3967" w:rsidP="00BE3967">
      <w:pPr>
        <w:pStyle w:val="ScreenCapture"/>
      </w:pPr>
      <w:r w:rsidRPr="0094787E">
        <w:t xml:space="preserve">                        CSR05 - Relationship of Person Picking Up Rx</w:t>
      </w:r>
    </w:p>
    <w:p w:rsidR="00BE3967" w:rsidRPr="0094787E" w:rsidRDefault="00BE3967" w:rsidP="00BE3967">
      <w:pPr>
        <w:pStyle w:val="ScreenCapture"/>
      </w:pPr>
      <w:r w:rsidRPr="0094787E">
        <w:t xml:space="preserve">                        CSR06 - Last Name of Person Picking Up Rx</w:t>
      </w:r>
    </w:p>
    <w:p w:rsidR="00BE3967" w:rsidRPr="0094787E" w:rsidRDefault="00BE3967" w:rsidP="00BE3967">
      <w:pPr>
        <w:pStyle w:val="ScreenCapture"/>
      </w:pPr>
      <w:r w:rsidRPr="0094787E">
        <w:t xml:space="preserve">                        CSR07 - First Name of Person Picking Up Rx</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560FB0" w:rsidRPr="003557DE" w:rsidRDefault="00560FB0" w:rsidP="00560FB0"/>
    <w:p w:rsidR="00560FB0" w:rsidRPr="003557DE" w:rsidRDefault="00560FB0" w:rsidP="00560FB0">
      <w:pPr>
        <w:rPr>
          <w:b/>
        </w:rPr>
      </w:pPr>
      <w:r w:rsidRPr="003557DE">
        <w:rPr>
          <w:b/>
        </w:rPr>
        <w:t xml:space="preserve">ASAP </w:t>
      </w:r>
      <w:r w:rsidR="00BE3967">
        <w:rPr>
          <w:b/>
        </w:rPr>
        <w:t xml:space="preserve">Standard </w:t>
      </w:r>
      <w:r w:rsidRPr="003557DE">
        <w:rPr>
          <w:b/>
        </w:rPr>
        <w:t>Version 4.0</w:t>
      </w:r>
    </w:p>
    <w:p w:rsidR="00560FB0" w:rsidRPr="003557DE" w:rsidRDefault="00560FB0" w:rsidP="00560FB0"/>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Set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Composite Element Separator</w:t>
      </w:r>
    </w:p>
    <w:p w:rsidR="00BE3967" w:rsidRPr="0094787E" w:rsidRDefault="00BE3967" w:rsidP="00BE3967">
      <w:pPr>
        <w:pStyle w:val="ScreenCapture"/>
      </w:pPr>
      <w:r w:rsidRPr="0094787E">
        <w:t xml:space="preserve">   TH09 - Data Segment Terminator Character (Not Used)</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Issuing Jurisdiction</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Additional ID Qualifier of Issuing Jurisdiction</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560FB0" w:rsidRPr="003557DE" w:rsidRDefault="00560FB0" w:rsidP="00560FB0"/>
    <w:p w:rsidR="00507D31" w:rsidRPr="003557DE" w:rsidRDefault="00560FB0" w:rsidP="00560FB0">
      <w:pPr>
        <w:rPr>
          <w:b/>
        </w:rPr>
      </w:pPr>
      <w:r w:rsidRPr="003557DE">
        <w:rPr>
          <w:b/>
        </w:rPr>
        <w:t xml:space="preserve">           </w:t>
      </w:r>
      <w:r w:rsidR="00507D31" w:rsidRPr="003557DE">
        <w:rPr>
          <w:b/>
        </w:rPr>
        <w:t xml:space="preserve">ASAP </w:t>
      </w:r>
      <w:r w:rsidR="00BE3967">
        <w:rPr>
          <w:b/>
        </w:rPr>
        <w:t xml:space="preserve">Standard </w:t>
      </w:r>
      <w:r w:rsidR="00507D31" w:rsidRPr="003557DE">
        <w:rPr>
          <w:b/>
        </w:rPr>
        <w:t>Version 4.1</w:t>
      </w:r>
    </w:p>
    <w:p w:rsidR="00507D31" w:rsidRPr="003557DE" w:rsidRDefault="00507D31" w:rsidP="00560FB0"/>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Routing Number</w:t>
      </w:r>
    </w:p>
    <w:p w:rsidR="00BE3967" w:rsidRPr="0094787E" w:rsidRDefault="00BE3967" w:rsidP="00BE3967">
      <w:pPr>
        <w:pStyle w:val="ScreenCapture"/>
      </w:pPr>
      <w:r w:rsidRPr="0094787E">
        <w:t xml:space="preserve">   TH09 - Data Segment Terminator Character</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Patient Identifier</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ID Qualifier of Additional Patient Identifier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PAT22 - Country of Non-U.S. Resident</w:t>
      </w:r>
    </w:p>
    <w:p w:rsidR="00BE3967" w:rsidRPr="0094787E" w:rsidRDefault="00BE3967" w:rsidP="00BE3967">
      <w:pPr>
        <w:pStyle w:val="ScreenCapture"/>
      </w:pPr>
      <w:r w:rsidRPr="0094787E">
        <w:t xml:space="preserve">                PAT23 - Name of Animal</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DSP17 - Date Sold (Not Used)</w:t>
      </w:r>
    </w:p>
    <w:p w:rsidR="00BE3967" w:rsidRPr="0094787E" w:rsidRDefault="00BE3967" w:rsidP="00BE3967">
      <w:pPr>
        <w:pStyle w:val="ScreenCapture"/>
      </w:pPr>
      <w:r w:rsidRPr="0094787E">
        <w:t xml:space="preserve">                    DSP18 - RxNorm Code</w:t>
      </w:r>
    </w:p>
    <w:p w:rsidR="00BE3967" w:rsidRPr="0094787E" w:rsidRDefault="00BE3967" w:rsidP="00BE3967">
      <w:pPr>
        <w:pStyle w:val="ScreenCapture"/>
      </w:pPr>
      <w:r w:rsidRPr="0094787E">
        <w:t xml:space="preserve">                    DSP19 - Electronic Prescription Reference Number</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ID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507D31" w:rsidRPr="003557DE" w:rsidRDefault="00507D31" w:rsidP="00507D31"/>
    <w:p w:rsidR="00507D31" w:rsidRPr="003557DE" w:rsidRDefault="00507D31" w:rsidP="00507D31">
      <w:pPr>
        <w:rPr>
          <w:b/>
        </w:rPr>
      </w:pPr>
      <w:r w:rsidRPr="003557DE">
        <w:rPr>
          <w:b/>
        </w:rPr>
        <w:t>ASAP Version 4.2</w:t>
      </w:r>
    </w:p>
    <w:p w:rsidR="00507D31" w:rsidRPr="003557DE" w:rsidRDefault="00507D31" w:rsidP="00507D31"/>
    <w:p w:rsidR="00BE3967" w:rsidRPr="0094787E" w:rsidRDefault="00BE3967" w:rsidP="00BE3967">
      <w:pPr>
        <w:pStyle w:val="ScreenCapture"/>
      </w:pPr>
      <w:r w:rsidRPr="0094787E">
        <w:t>MAIN HEADER</w:t>
      </w:r>
    </w:p>
    <w:p w:rsidR="00BE3967" w:rsidRPr="0094787E" w:rsidRDefault="00BE3967" w:rsidP="00BE3967">
      <w:pPr>
        <w:pStyle w:val="ScreenCapture"/>
      </w:pPr>
      <w:r w:rsidRPr="0094787E">
        <w:t>TH - Transaction Header</w:t>
      </w:r>
    </w:p>
    <w:p w:rsidR="00BE3967" w:rsidRPr="0094787E" w:rsidRDefault="00BE3967" w:rsidP="00BE3967">
      <w:pPr>
        <w:pStyle w:val="ScreenCapture"/>
      </w:pPr>
      <w:r w:rsidRPr="0094787E">
        <w:t xml:space="preserve">   TH01 - Version / Release Number</w:t>
      </w:r>
    </w:p>
    <w:p w:rsidR="00BE3967" w:rsidRPr="0094787E" w:rsidRDefault="00BE3967" w:rsidP="00BE3967">
      <w:pPr>
        <w:pStyle w:val="ScreenCapture"/>
      </w:pPr>
      <w:r w:rsidRPr="0094787E">
        <w:t xml:space="preserve">   TH02 - Transaction Control Number</w:t>
      </w:r>
    </w:p>
    <w:p w:rsidR="00BE3967" w:rsidRPr="0094787E" w:rsidRDefault="00BE3967" w:rsidP="00BE3967">
      <w:pPr>
        <w:pStyle w:val="ScreenCapture"/>
      </w:pPr>
      <w:r w:rsidRPr="0094787E">
        <w:t xml:space="preserve">   TH03 - Transaction Type</w:t>
      </w:r>
    </w:p>
    <w:p w:rsidR="00BE3967" w:rsidRPr="0094787E" w:rsidRDefault="00BE3967" w:rsidP="00BE3967">
      <w:pPr>
        <w:pStyle w:val="ScreenCapture"/>
      </w:pPr>
      <w:r w:rsidRPr="0094787E">
        <w:t xml:space="preserve">   TH04 - Response ID</w:t>
      </w:r>
    </w:p>
    <w:p w:rsidR="00BE3967" w:rsidRPr="0094787E" w:rsidRDefault="00BE3967" w:rsidP="00BE3967">
      <w:pPr>
        <w:pStyle w:val="ScreenCapture"/>
      </w:pPr>
      <w:r w:rsidRPr="0094787E">
        <w:t xml:space="preserve">   TH05 - Creation Date</w:t>
      </w:r>
    </w:p>
    <w:p w:rsidR="00BE3967" w:rsidRPr="0094787E" w:rsidRDefault="00BE3967" w:rsidP="00BE3967">
      <w:pPr>
        <w:pStyle w:val="ScreenCapture"/>
      </w:pPr>
      <w:r w:rsidRPr="0094787E">
        <w:t xml:space="preserve">   TH06 - Creation Time</w:t>
      </w:r>
    </w:p>
    <w:p w:rsidR="00BE3967" w:rsidRPr="0094787E" w:rsidRDefault="00BE3967" w:rsidP="00BE3967">
      <w:pPr>
        <w:pStyle w:val="ScreenCapture"/>
      </w:pPr>
      <w:r w:rsidRPr="0094787E">
        <w:t xml:space="preserve">   TH07 - File Type</w:t>
      </w:r>
    </w:p>
    <w:p w:rsidR="00BE3967" w:rsidRPr="0094787E" w:rsidRDefault="00BE3967" w:rsidP="00BE3967">
      <w:pPr>
        <w:pStyle w:val="ScreenCapture"/>
      </w:pPr>
      <w:r w:rsidRPr="0094787E">
        <w:t xml:space="preserve">   TH08 - Routing Number</w:t>
      </w:r>
    </w:p>
    <w:p w:rsidR="00BE3967" w:rsidRPr="0094787E" w:rsidRDefault="00BE3967" w:rsidP="00BE3967">
      <w:pPr>
        <w:pStyle w:val="ScreenCapture"/>
      </w:pPr>
      <w:r w:rsidRPr="0094787E">
        <w:t xml:space="preserve">   TH09 - Data Segment Terminator Character</w:t>
      </w:r>
    </w:p>
    <w:p w:rsidR="00BE3967" w:rsidRPr="0094787E" w:rsidRDefault="00BE3967" w:rsidP="00BE3967">
      <w:pPr>
        <w:pStyle w:val="ScreenCapture"/>
      </w:pPr>
      <w:r w:rsidRPr="0094787E">
        <w:t xml:space="preserve">    IS - Information Source</w:t>
      </w:r>
    </w:p>
    <w:p w:rsidR="00BE3967" w:rsidRPr="0094787E" w:rsidRDefault="00BE3967" w:rsidP="00BE3967">
      <w:pPr>
        <w:pStyle w:val="ScreenCapture"/>
      </w:pPr>
      <w:r w:rsidRPr="0094787E">
        <w:t xml:space="preserve">       IS01 - Unique Information Source ID</w:t>
      </w:r>
    </w:p>
    <w:p w:rsidR="00BE3967" w:rsidRPr="0094787E" w:rsidRDefault="00BE3967" w:rsidP="00BE3967">
      <w:pPr>
        <w:pStyle w:val="ScreenCapture"/>
      </w:pPr>
      <w:r w:rsidRPr="0094787E">
        <w:t xml:space="preserve">       IS02 - Information Source Entity Name</w:t>
      </w:r>
    </w:p>
    <w:p w:rsidR="00BE3967" w:rsidRPr="0094787E" w:rsidRDefault="00BE3967" w:rsidP="00BE3967">
      <w:pPr>
        <w:pStyle w:val="ScreenCapture"/>
      </w:pPr>
      <w:r w:rsidRPr="0094787E">
        <w:t xml:space="preserve">       IS03 - Message</w:t>
      </w:r>
    </w:p>
    <w:p w:rsidR="00BE3967" w:rsidRPr="0094787E" w:rsidRDefault="00BE3967" w:rsidP="00BE3967">
      <w:pPr>
        <w:pStyle w:val="ScreenCapture"/>
      </w:pPr>
      <w:r w:rsidRPr="0094787E">
        <w:t xml:space="preserve">        PHARMACY HEADER</w:t>
      </w:r>
    </w:p>
    <w:p w:rsidR="00BE3967" w:rsidRPr="0094787E" w:rsidRDefault="00BE3967" w:rsidP="00BE3967">
      <w:pPr>
        <w:pStyle w:val="ScreenCapture"/>
      </w:pPr>
      <w:r w:rsidRPr="0094787E">
        <w:t xml:space="preserve">        PHA - Pharmacy Header</w:t>
      </w:r>
    </w:p>
    <w:p w:rsidR="00BE3967" w:rsidRPr="0094787E" w:rsidRDefault="00BE3967" w:rsidP="00BE3967">
      <w:pPr>
        <w:pStyle w:val="ScreenCapture"/>
      </w:pPr>
      <w:r w:rsidRPr="0094787E">
        <w:t xml:space="preserve">            PHA01 - National Provider Identifier (NPI)</w:t>
      </w:r>
    </w:p>
    <w:p w:rsidR="00BE3967" w:rsidRPr="0094787E" w:rsidRDefault="00BE3967" w:rsidP="00BE3967">
      <w:pPr>
        <w:pStyle w:val="ScreenCapture"/>
      </w:pPr>
      <w:r w:rsidRPr="0094787E">
        <w:t xml:space="preserve">            PHA02 - NCPDP/NABP Provider ID</w:t>
      </w:r>
    </w:p>
    <w:p w:rsidR="00BE3967" w:rsidRPr="0094787E" w:rsidRDefault="00BE3967" w:rsidP="00BE3967">
      <w:pPr>
        <w:pStyle w:val="ScreenCapture"/>
      </w:pPr>
      <w:r w:rsidRPr="0094787E">
        <w:t xml:space="preserve">            PHA03 - DEA Number</w:t>
      </w:r>
    </w:p>
    <w:p w:rsidR="00BE3967" w:rsidRPr="0094787E" w:rsidRDefault="00BE3967" w:rsidP="00BE3967">
      <w:pPr>
        <w:pStyle w:val="ScreenCapture"/>
      </w:pPr>
      <w:r w:rsidRPr="0094787E">
        <w:t xml:space="preserve">            PHA04 - Pharmacy Name</w:t>
      </w:r>
    </w:p>
    <w:p w:rsidR="00BE3967" w:rsidRPr="0094787E" w:rsidRDefault="00BE3967" w:rsidP="00BE3967">
      <w:pPr>
        <w:pStyle w:val="ScreenCapture"/>
      </w:pPr>
      <w:r w:rsidRPr="0094787E">
        <w:t xml:space="preserve">            PHA05 - Address Information - 1</w:t>
      </w:r>
    </w:p>
    <w:p w:rsidR="00BE3967" w:rsidRPr="0094787E" w:rsidRDefault="00BE3967" w:rsidP="00BE3967">
      <w:pPr>
        <w:pStyle w:val="ScreenCapture"/>
      </w:pPr>
      <w:r w:rsidRPr="0094787E">
        <w:t xml:space="preserve">            PHA06 - Address Information - 2</w:t>
      </w:r>
    </w:p>
    <w:p w:rsidR="00BE3967" w:rsidRPr="0094787E" w:rsidRDefault="00BE3967" w:rsidP="00BE3967">
      <w:pPr>
        <w:pStyle w:val="ScreenCapture"/>
      </w:pPr>
      <w:r w:rsidRPr="0094787E">
        <w:t xml:space="preserve">            PHA07 - City Address</w:t>
      </w:r>
    </w:p>
    <w:p w:rsidR="00BE3967" w:rsidRPr="0094787E" w:rsidRDefault="00BE3967" w:rsidP="00BE3967">
      <w:pPr>
        <w:pStyle w:val="ScreenCapture"/>
      </w:pPr>
      <w:r w:rsidRPr="0094787E">
        <w:t xml:space="preserve">            PHA08 - State Address</w:t>
      </w:r>
    </w:p>
    <w:p w:rsidR="00BE3967" w:rsidRPr="0094787E" w:rsidRDefault="00BE3967" w:rsidP="00BE3967">
      <w:pPr>
        <w:pStyle w:val="ScreenCapture"/>
      </w:pPr>
      <w:r w:rsidRPr="0094787E">
        <w:t xml:space="preserve">            PHA09 - ZIP Code Address</w:t>
      </w:r>
    </w:p>
    <w:p w:rsidR="00BE3967" w:rsidRPr="0094787E" w:rsidRDefault="00BE3967" w:rsidP="00BE3967">
      <w:pPr>
        <w:pStyle w:val="ScreenCapture"/>
      </w:pPr>
      <w:r w:rsidRPr="0094787E">
        <w:t xml:space="preserve">            PHA10 - Phone Number</w:t>
      </w:r>
    </w:p>
    <w:p w:rsidR="00BE3967" w:rsidRPr="0094787E" w:rsidRDefault="00BE3967" w:rsidP="00BE3967">
      <w:pPr>
        <w:pStyle w:val="ScreenCapture"/>
      </w:pPr>
      <w:r w:rsidRPr="0094787E">
        <w:t xml:space="preserve">            PHA11 - Contact Name</w:t>
      </w:r>
    </w:p>
    <w:p w:rsidR="00BE3967" w:rsidRPr="0094787E" w:rsidRDefault="00BE3967" w:rsidP="00BE3967">
      <w:pPr>
        <w:pStyle w:val="ScreenCapture"/>
      </w:pPr>
      <w:r w:rsidRPr="0094787E">
        <w:t xml:space="preserve">            PHA12 - Chain Site ID</w:t>
      </w:r>
    </w:p>
    <w:p w:rsidR="00BE3967" w:rsidRPr="0094787E" w:rsidRDefault="00BE3967" w:rsidP="00BE3967">
      <w:pPr>
        <w:pStyle w:val="ScreenCapture"/>
      </w:pPr>
      <w:r w:rsidRPr="0094787E">
        <w:t xml:space="preserve">            PATIENT DETAIL</w:t>
      </w:r>
    </w:p>
    <w:p w:rsidR="00BE3967" w:rsidRPr="0094787E" w:rsidRDefault="00BE3967" w:rsidP="00BE3967">
      <w:pPr>
        <w:pStyle w:val="ScreenCapture"/>
      </w:pPr>
      <w:r w:rsidRPr="0094787E">
        <w:t xml:space="preserve">            PAT - Patient Information</w:t>
      </w:r>
    </w:p>
    <w:p w:rsidR="00BE3967" w:rsidRPr="0094787E" w:rsidRDefault="00BE3967" w:rsidP="00BE3967">
      <w:pPr>
        <w:pStyle w:val="ScreenCapture"/>
      </w:pPr>
      <w:r w:rsidRPr="0094787E">
        <w:t xml:space="preserve">                PAT01 - ID Qualifier of Patient Identifier</w:t>
      </w:r>
    </w:p>
    <w:p w:rsidR="00BE3967" w:rsidRPr="0094787E" w:rsidRDefault="00BE3967" w:rsidP="00BE3967">
      <w:pPr>
        <w:pStyle w:val="ScreenCapture"/>
      </w:pPr>
      <w:r w:rsidRPr="0094787E">
        <w:t xml:space="preserve">                PAT02 - ID Qualifier</w:t>
      </w:r>
    </w:p>
    <w:p w:rsidR="00BE3967" w:rsidRPr="0094787E" w:rsidRDefault="00BE3967" w:rsidP="00BE3967">
      <w:pPr>
        <w:pStyle w:val="ScreenCapture"/>
      </w:pPr>
      <w:r w:rsidRPr="0094787E">
        <w:t xml:space="preserve">                PAT03 - ID of Patient</w:t>
      </w:r>
    </w:p>
    <w:p w:rsidR="00BE3967" w:rsidRPr="0094787E" w:rsidRDefault="00BE3967" w:rsidP="00BE3967">
      <w:pPr>
        <w:pStyle w:val="ScreenCapture"/>
      </w:pPr>
      <w:r w:rsidRPr="0094787E">
        <w:t xml:space="preserve">                PAT04 - ID Qualifier of Additional Patient Identifier</w:t>
      </w:r>
    </w:p>
    <w:p w:rsidR="00BE3967" w:rsidRPr="0094787E" w:rsidRDefault="00BE3967" w:rsidP="00BE3967">
      <w:pPr>
        <w:pStyle w:val="ScreenCapture"/>
      </w:pPr>
      <w:r w:rsidRPr="0094787E">
        <w:t xml:space="preserve">                PAT05 - Additional Patient ID Qualifier</w:t>
      </w:r>
    </w:p>
    <w:p w:rsidR="00BE3967" w:rsidRPr="0094787E" w:rsidRDefault="00BE3967" w:rsidP="00BE3967">
      <w:pPr>
        <w:pStyle w:val="ScreenCapture"/>
      </w:pPr>
      <w:r w:rsidRPr="0094787E">
        <w:t xml:space="preserve">                PAT06 - Additional ID</w:t>
      </w:r>
    </w:p>
    <w:p w:rsidR="00BE3967" w:rsidRPr="0094787E" w:rsidRDefault="00BE3967" w:rsidP="00BE3967">
      <w:pPr>
        <w:pStyle w:val="ScreenCapture"/>
      </w:pPr>
      <w:r w:rsidRPr="0094787E">
        <w:t xml:space="preserve">                PAT07 - Last Name</w:t>
      </w:r>
    </w:p>
    <w:p w:rsidR="00BE3967" w:rsidRPr="0094787E" w:rsidRDefault="00BE3967" w:rsidP="00BE3967">
      <w:pPr>
        <w:pStyle w:val="ScreenCapture"/>
      </w:pPr>
      <w:r w:rsidRPr="0094787E">
        <w:t xml:space="preserve">                PAT08 - First Name</w:t>
      </w:r>
    </w:p>
    <w:p w:rsidR="00BE3967" w:rsidRPr="0094787E" w:rsidRDefault="00BE3967" w:rsidP="00BE3967">
      <w:pPr>
        <w:pStyle w:val="ScreenCapture"/>
      </w:pPr>
      <w:r w:rsidRPr="0094787E">
        <w:t xml:space="preserve">                PAT09 - Middle Name</w:t>
      </w:r>
    </w:p>
    <w:p w:rsidR="00BE3967" w:rsidRPr="0094787E" w:rsidRDefault="00BE3967" w:rsidP="00BE3967">
      <w:pPr>
        <w:pStyle w:val="ScreenCapture"/>
      </w:pPr>
      <w:r w:rsidRPr="0094787E">
        <w:t xml:space="preserve">                PAT10 - Name Prefix</w:t>
      </w:r>
    </w:p>
    <w:p w:rsidR="00BE3967" w:rsidRPr="0094787E" w:rsidRDefault="00BE3967" w:rsidP="00BE3967">
      <w:pPr>
        <w:pStyle w:val="ScreenCapture"/>
      </w:pPr>
      <w:r w:rsidRPr="0094787E">
        <w:t xml:space="preserve">                PAT11 - Name Suffix</w:t>
      </w:r>
    </w:p>
    <w:p w:rsidR="00BE3967" w:rsidRPr="0094787E" w:rsidRDefault="00BE3967" w:rsidP="00BE3967">
      <w:pPr>
        <w:pStyle w:val="ScreenCapture"/>
      </w:pPr>
      <w:r w:rsidRPr="0094787E">
        <w:t xml:space="preserve">                PAT12 - Address Information - 1</w:t>
      </w:r>
    </w:p>
    <w:p w:rsidR="00BE3967" w:rsidRPr="0094787E" w:rsidRDefault="00BE3967" w:rsidP="00BE3967">
      <w:pPr>
        <w:pStyle w:val="ScreenCapture"/>
      </w:pPr>
      <w:r w:rsidRPr="0094787E">
        <w:t xml:space="preserve">                PAT13 - Address Information - 2</w:t>
      </w:r>
    </w:p>
    <w:p w:rsidR="00BE3967" w:rsidRPr="0094787E" w:rsidRDefault="00BE3967" w:rsidP="00BE3967">
      <w:pPr>
        <w:pStyle w:val="ScreenCapture"/>
      </w:pPr>
      <w:r w:rsidRPr="0094787E">
        <w:t xml:space="preserve">                PAT14 - City Address</w:t>
      </w:r>
    </w:p>
    <w:p w:rsidR="00BE3967" w:rsidRPr="0094787E" w:rsidRDefault="00BE3967" w:rsidP="00BE3967">
      <w:pPr>
        <w:pStyle w:val="ScreenCapture"/>
      </w:pPr>
      <w:r w:rsidRPr="0094787E">
        <w:t xml:space="preserve">                PAT15 - State Address</w:t>
      </w:r>
    </w:p>
    <w:p w:rsidR="00BE3967" w:rsidRPr="0094787E" w:rsidRDefault="00BE3967" w:rsidP="00BE3967">
      <w:pPr>
        <w:pStyle w:val="ScreenCapture"/>
      </w:pPr>
      <w:r w:rsidRPr="0094787E">
        <w:t xml:space="preserve">                PAT16 - ZIP Code Address</w:t>
      </w:r>
    </w:p>
    <w:p w:rsidR="00BE3967" w:rsidRPr="0094787E" w:rsidRDefault="00BE3967" w:rsidP="00BE3967">
      <w:pPr>
        <w:pStyle w:val="ScreenCapture"/>
      </w:pPr>
      <w:r w:rsidRPr="0094787E">
        <w:t xml:space="preserve">                PAT17 - Phone Number</w:t>
      </w:r>
    </w:p>
    <w:p w:rsidR="00BE3967" w:rsidRPr="0094787E" w:rsidRDefault="00BE3967" w:rsidP="00BE3967">
      <w:pPr>
        <w:pStyle w:val="ScreenCapture"/>
      </w:pPr>
      <w:r w:rsidRPr="0094787E">
        <w:t xml:space="preserve">                PAT18 - Date of Birth</w:t>
      </w:r>
    </w:p>
    <w:p w:rsidR="00BE3967" w:rsidRPr="0094787E" w:rsidRDefault="00BE3967" w:rsidP="00BE3967">
      <w:pPr>
        <w:pStyle w:val="ScreenCapture"/>
      </w:pPr>
      <w:r w:rsidRPr="0094787E">
        <w:t xml:space="preserve">                PAT19 - Gender Code</w:t>
      </w:r>
    </w:p>
    <w:p w:rsidR="00BE3967" w:rsidRPr="0094787E" w:rsidRDefault="00BE3967" w:rsidP="00BE3967">
      <w:pPr>
        <w:pStyle w:val="ScreenCapture"/>
      </w:pPr>
      <w:r w:rsidRPr="0094787E">
        <w:t xml:space="preserve">                PAT20 - Species Code</w:t>
      </w:r>
    </w:p>
    <w:p w:rsidR="00BE3967" w:rsidRPr="0094787E" w:rsidRDefault="00BE3967" w:rsidP="00BE3967">
      <w:pPr>
        <w:pStyle w:val="ScreenCapture"/>
      </w:pPr>
      <w:r w:rsidRPr="0094787E">
        <w:t xml:space="preserve">                PAT21 - Patient Location Code</w:t>
      </w:r>
    </w:p>
    <w:p w:rsidR="00BE3967" w:rsidRPr="0094787E" w:rsidRDefault="00BE3967" w:rsidP="00BE3967">
      <w:pPr>
        <w:pStyle w:val="ScreenCapture"/>
      </w:pPr>
      <w:r w:rsidRPr="0094787E">
        <w:t xml:space="preserve">                PAT22 - Country of Non-U.S. Resident</w:t>
      </w:r>
    </w:p>
    <w:p w:rsidR="00BE3967" w:rsidRPr="0094787E" w:rsidRDefault="00BE3967" w:rsidP="00BE3967">
      <w:pPr>
        <w:pStyle w:val="ScreenCapture"/>
      </w:pPr>
      <w:r w:rsidRPr="0094787E">
        <w:t xml:space="preserve">                PAT23 - Name of Animal</w:t>
      </w:r>
    </w:p>
    <w:p w:rsidR="00BE3967" w:rsidRPr="0094787E" w:rsidRDefault="00BE3967" w:rsidP="00BE3967">
      <w:pPr>
        <w:pStyle w:val="ScreenCapture"/>
      </w:pPr>
      <w:r w:rsidRPr="0094787E">
        <w:t xml:space="preserve">                PRESCRIPTION DETAIL</w:t>
      </w:r>
    </w:p>
    <w:p w:rsidR="00BE3967" w:rsidRPr="0094787E" w:rsidRDefault="00BE3967" w:rsidP="00BE3967">
      <w:pPr>
        <w:pStyle w:val="ScreenCapture"/>
      </w:pPr>
      <w:r w:rsidRPr="0094787E">
        <w:t xml:space="preserve">                DSP - Dispensing Record</w:t>
      </w:r>
    </w:p>
    <w:p w:rsidR="00BE3967" w:rsidRPr="0094787E" w:rsidRDefault="00BE3967" w:rsidP="00BE3967">
      <w:pPr>
        <w:pStyle w:val="ScreenCapture"/>
      </w:pPr>
      <w:r w:rsidRPr="0094787E">
        <w:t xml:space="preserve">                    DSP01 - Reporting Status</w:t>
      </w:r>
    </w:p>
    <w:p w:rsidR="00BE3967" w:rsidRPr="0094787E" w:rsidRDefault="00BE3967" w:rsidP="00BE3967">
      <w:pPr>
        <w:pStyle w:val="ScreenCapture"/>
      </w:pPr>
      <w:r w:rsidRPr="0094787E">
        <w:t xml:space="preserve">                    DSP02 - Prescription Number</w:t>
      </w:r>
    </w:p>
    <w:p w:rsidR="00BE3967" w:rsidRPr="0094787E" w:rsidRDefault="00BE3967" w:rsidP="00BE3967">
      <w:pPr>
        <w:pStyle w:val="ScreenCapture"/>
      </w:pPr>
      <w:r w:rsidRPr="0094787E">
        <w:t xml:space="preserve">                    DSP03 - Date Written</w:t>
      </w:r>
    </w:p>
    <w:p w:rsidR="00BE3967" w:rsidRPr="0094787E" w:rsidRDefault="00BE3967" w:rsidP="00BE3967">
      <w:pPr>
        <w:pStyle w:val="ScreenCapture"/>
      </w:pPr>
      <w:r w:rsidRPr="0094787E">
        <w:t xml:space="preserve">                    DSP04 - Refills Authorized</w:t>
      </w:r>
    </w:p>
    <w:p w:rsidR="00BE3967" w:rsidRPr="0094787E" w:rsidRDefault="00BE3967" w:rsidP="00BE3967">
      <w:pPr>
        <w:pStyle w:val="ScreenCapture"/>
      </w:pPr>
      <w:r w:rsidRPr="0094787E">
        <w:t xml:space="preserve">                    DSP05 - Date Filled</w:t>
      </w:r>
    </w:p>
    <w:p w:rsidR="00BE3967" w:rsidRPr="0094787E" w:rsidRDefault="00BE3967" w:rsidP="00BE3967">
      <w:pPr>
        <w:pStyle w:val="ScreenCapture"/>
      </w:pPr>
      <w:r w:rsidRPr="0094787E">
        <w:t xml:space="preserve">                    DSP06 - Refill Number</w:t>
      </w:r>
    </w:p>
    <w:p w:rsidR="00BE3967" w:rsidRPr="0094787E" w:rsidRDefault="00BE3967" w:rsidP="00BE3967">
      <w:pPr>
        <w:pStyle w:val="ScreenCapture"/>
      </w:pPr>
      <w:r w:rsidRPr="0094787E">
        <w:t xml:space="preserve">                    DSP07 - Product ID Qualifier</w:t>
      </w:r>
    </w:p>
    <w:p w:rsidR="00BE3967" w:rsidRPr="0094787E" w:rsidRDefault="00BE3967" w:rsidP="00BE3967">
      <w:pPr>
        <w:pStyle w:val="ScreenCapture"/>
      </w:pPr>
      <w:r w:rsidRPr="0094787E">
        <w:t xml:space="preserve">                    DSP08 - Product ID</w:t>
      </w:r>
    </w:p>
    <w:p w:rsidR="00BE3967" w:rsidRPr="0094787E" w:rsidRDefault="00BE3967" w:rsidP="00BE3967">
      <w:pPr>
        <w:pStyle w:val="ScreenCapture"/>
      </w:pPr>
      <w:r w:rsidRPr="0094787E">
        <w:t xml:space="preserve">                    DSP09 - Quantity Dispensed</w:t>
      </w:r>
    </w:p>
    <w:p w:rsidR="00BE3967" w:rsidRPr="0094787E" w:rsidRDefault="00BE3967" w:rsidP="00BE3967">
      <w:pPr>
        <w:pStyle w:val="ScreenCapture"/>
      </w:pPr>
      <w:r w:rsidRPr="0094787E">
        <w:t xml:space="preserve">                    DSP10 - Days Supply</w:t>
      </w:r>
    </w:p>
    <w:p w:rsidR="00BE3967" w:rsidRPr="0094787E" w:rsidRDefault="00BE3967" w:rsidP="00BE3967">
      <w:pPr>
        <w:pStyle w:val="ScreenCapture"/>
      </w:pPr>
      <w:r w:rsidRPr="0094787E">
        <w:t xml:space="preserve">                    DSP11 - Drug Dosage Units Code</w:t>
      </w:r>
    </w:p>
    <w:p w:rsidR="00BE3967" w:rsidRPr="0094787E" w:rsidRDefault="00BE3967" w:rsidP="00BE3967">
      <w:pPr>
        <w:pStyle w:val="ScreenCapture"/>
      </w:pPr>
      <w:r w:rsidRPr="0094787E">
        <w:t xml:space="preserve">                    DSP12 - Transmission Form of Rx Origin Code</w:t>
      </w:r>
    </w:p>
    <w:p w:rsidR="00BE3967" w:rsidRPr="0094787E" w:rsidRDefault="00BE3967" w:rsidP="00BE3967">
      <w:pPr>
        <w:pStyle w:val="ScreenCapture"/>
      </w:pPr>
      <w:r w:rsidRPr="0094787E">
        <w:t xml:space="preserve">                    DSP13 - Partial Fill Indicator</w:t>
      </w:r>
    </w:p>
    <w:p w:rsidR="00BE3967" w:rsidRPr="0094787E" w:rsidRDefault="00BE3967" w:rsidP="00BE3967">
      <w:pPr>
        <w:pStyle w:val="ScreenCapture"/>
      </w:pPr>
      <w:r w:rsidRPr="0094787E">
        <w:t xml:space="preserve">                    DSP14 - Pharmacist National Provider Identifier (NPI)</w:t>
      </w:r>
    </w:p>
    <w:p w:rsidR="00BE3967" w:rsidRPr="0094787E" w:rsidRDefault="00BE3967" w:rsidP="00BE3967">
      <w:pPr>
        <w:pStyle w:val="ScreenCapture"/>
      </w:pPr>
      <w:r w:rsidRPr="0094787E">
        <w:t xml:space="preserve">                    DSP15 - Pharmacist State License Number</w:t>
      </w:r>
    </w:p>
    <w:p w:rsidR="00BE3967" w:rsidRPr="0094787E" w:rsidRDefault="00BE3967" w:rsidP="00BE3967">
      <w:pPr>
        <w:pStyle w:val="ScreenCapture"/>
      </w:pPr>
      <w:r w:rsidRPr="0094787E">
        <w:t xml:space="preserve">                    DSP16 - Classification Code for Payment Type</w:t>
      </w:r>
    </w:p>
    <w:p w:rsidR="00BE3967" w:rsidRPr="0094787E" w:rsidRDefault="00BE3967" w:rsidP="00BE3967">
      <w:pPr>
        <w:pStyle w:val="ScreenCapture"/>
      </w:pPr>
      <w:r w:rsidRPr="0094787E">
        <w:t xml:space="preserve">                    DSP17 - Date Sold (Not Used)</w:t>
      </w:r>
    </w:p>
    <w:p w:rsidR="00BE3967" w:rsidRPr="0094787E" w:rsidRDefault="00BE3967" w:rsidP="00BE3967">
      <w:pPr>
        <w:pStyle w:val="ScreenCapture"/>
      </w:pPr>
      <w:r w:rsidRPr="0094787E">
        <w:t xml:space="preserve">                    DSP18 - RxNorm Product Qualifier</w:t>
      </w:r>
    </w:p>
    <w:p w:rsidR="00BE3967" w:rsidRPr="0094787E" w:rsidRDefault="00BE3967" w:rsidP="00BE3967">
      <w:pPr>
        <w:pStyle w:val="ScreenCapture"/>
      </w:pPr>
      <w:r w:rsidRPr="0094787E">
        <w:t xml:space="preserve">                    DSP19 - RxNorm Code</w:t>
      </w:r>
    </w:p>
    <w:p w:rsidR="00BE3967" w:rsidRPr="0094787E" w:rsidRDefault="00BE3967" w:rsidP="00BE3967">
      <w:pPr>
        <w:pStyle w:val="ScreenCapture"/>
      </w:pPr>
      <w:r w:rsidRPr="0094787E">
        <w:t xml:space="preserve">                    DSP20 - Electronic Prescription Reference Number</w:t>
      </w:r>
    </w:p>
    <w:p w:rsidR="00BE3967" w:rsidRPr="0094787E" w:rsidRDefault="00BE3967" w:rsidP="00BE3967">
      <w:pPr>
        <w:pStyle w:val="ScreenCapture"/>
      </w:pPr>
      <w:r w:rsidRPr="0094787E">
        <w:t xml:space="preserve">                    DSP21 - Electronic Prescription Order Number</w:t>
      </w:r>
    </w:p>
    <w:p w:rsidR="00BE3967" w:rsidRPr="0094787E" w:rsidRDefault="00BE3967" w:rsidP="00BE3967">
      <w:pPr>
        <w:pStyle w:val="ScreenCapture"/>
      </w:pPr>
      <w:r w:rsidRPr="0094787E">
        <w:t xml:space="preserve">                    PRE - Prescriber Information</w:t>
      </w:r>
    </w:p>
    <w:p w:rsidR="00BE3967" w:rsidRPr="0094787E" w:rsidRDefault="00BE3967" w:rsidP="00BE3967">
      <w:pPr>
        <w:pStyle w:val="ScreenCapture"/>
      </w:pPr>
      <w:r w:rsidRPr="0094787E">
        <w:t xml:space="preserve">                        PRE01 - National Provider Identifier (NPI)</w:t>
      </w:r>
    </w:p>
    <w:p w:rsidR="00BE3967" w:rsidRPr="0094787E" w:rsidRDefault="00BE3967" w:rsidP="00BE3967">
      <w:pPr>
        <w:pStyle w:val="ScreenCapture"/>
      </w:pPr>
      <w:r w:rsidRPr="0094787E">
        <w:t xml:space="preserve">                        PRE02 - DEA Number</w:t>
      </w:r>
    </w:p>
    <w:p w:rsidR="00BE3967" w:rsidRPr="0094787E" w:rsidRDefault="00BE3967" w:rsidP="00BE3967">
      <w:pPr>
        <w:pStyle w:val="ScreenCapture"/>
      </w:pPr>
      <w:r w:rsidRPr="0094787E">
        <w:t xml:space="preserve">                        PRE03 - DEA Number Suffix</w:t>
      </w:r>
    </w:p>
    <w:p w:rsidR="00BE3967" w:rsidRPr="0094787E" w:rsidRDefault="00BE3967" w:rsidP="00BE3967">
      <w:pPr>
        <w:pStyle w:val="ScreenCapture"/>
      </w:pPr>
      <w:r w:rsidRPr="0094787E">
        <w:t xml:space="preserve">                        PRE04 - Prescriber State License Number</w:t>
      </w:r>
    </w:p>
    <w:p w:rsidR="00BE3967" w:rsidRPr="0094787E" w:rsidRDefault="00BE3967" w:rsidP="00BE3967">
      <w:pPr>
        <w:pStyle w:val="ScreenCapture"/>
      </w:pPr>
      <w:r w:rsidRPr="0094787E">
        <w:t xml:space="preserve">                        PRE05 - Last Name</w:t>
      </w:r>
    </w:p>
    <w:p w:rsidR="00BE3967" w:rsidRPr="0094787E" w:rsidRDefault="00BE3967" w:rsidP="00BE3967">
      <w:pPr>
        <w:pStyle w:val="ScreenCapture"/>
      </w:pPr>
      <w:r w:rsidRPr="0094787E">
        <w:t xml:space="preserve">                        PRE06 - First Name</w:t>
      </w:r>
    </w:p>
    <w:p w:rsidR="00BE3967" w:rsidRPr="0094787E" w:rsidRDefault="00BE3967" w:rsidP="00BE3967">
      <w:pPr>
        <w:pStyle w:val="ScreenCapture"/>
      </w:pPr>
      <w:r w:rsidRPr="0094787E">
        <w:t xml:space="preserve">                        PRE07 - Middle Name</w:t>
      </w:r>
    </w:p>
    <w:p w:rsidR="00BE3967" w:rsidRPr="0094787E" w:rsidRDefault="00BE3967" w:rsidP="00BE3967">
      <w:pPr>
        <w:pStyle w:val="ScreenCapture"/>
      </w:pPr>
      <w:r w:rsidRPr="0094787E">
        <w:t xml:space="preserve">                        PRE08 - Phone Number</w:t>
      </w:r>
    </w:p>
    <w:p w:rsidR="00BE3967" w:rsidRPr="0094787E" w:rsidRDefault="00BE3967" w:rsidP="00BE3967">
      <w:pPr>
        <w:pStyle w:val="ScreenCapture"/>
      </w:pPr>
      <w:r w:rsidRPr="0094787E">
        <w:t xml:space="preserve">                    CDI - Compound Drug Ingredient Detail (Not Used)</w:t>
      </w:r>
    </w:p>
    <w:p w:rsidR="00BE3967" w:rsidRPr="0094787E" w:rsidRDefault="00BE3967" w:rsidP="00BE3967">
      <w:pPr>
        <w:pStyle w:val="ScreenCapture"/>
      </w:pPr>
      <w:r w:rsidRPr="0094787E">
        <w:t xml:space="preserve">                        CDI01 - Compound Drug Ingredient Sequence Number</w:t>
      </w:r>
    </w:p>
    <w:p w:rsidR="00BE3967" w:rsidRPr="0094787E" w:rsidRDefault="00BE3967" w:rsidP="00BE3967">
      <w:pPr>
        <w:pStyle w:val="ScreenCapture"/>
      </w:pPr>
      <w:r w:rsidRPr="0094787E">
        <w:t xml:space="preserve">                        CDI02 - Product ID Qualifier</w:t>
      </w:r>
    </w:p>
    <w:p w:rsidR="00BE3967" w:rsidRPr="0094787E" w:rsidRDefault="00BE3967" w:rsidP="00BE3967">
      <w:pPr>
        <w:pStyle w:val="ScreenCapture"/>
      </w:pPr>
      <w:r w:rsidRPr="0094787E">
        <w:t xml:space="preserve">                        CDI03 - Product ID</w:t>
      </w:r>
    </w:p>
    <w:p w:rsidR="00BE3967" w:rsidRPr="0094787E" w:rsidRDefault="00BE3967" w:rsidP="00BE3967">
      <w:pPr>
        <w:pStyle w:val="ScreenCapture"/>
      </w:pPr>
      <w:r w:rsidRPr="0094787E">
        <w:t xml:space="preserve">                        CDI04 - Component Ingredient Quantity</w:t>
      </w:r>
    </w:p>
    <w:p w:rsidR="00BE3967" w:rsidRPr="0094787E" w:rsidRDefault="00BE3967" w:rsidP="00BE3967">
      <w:pPr>
        <w:pStyle w:val="ScreenCapture"/>
      </w:pPr>
      <w:r w:rsidRPr="0094787E">
        <w:t xml:space="preserve">                        CDI05 - Compound Drug Dosage Units Code</w:t>
      </w:r>
    </w:p>
    <w:p w:rsidR="00BE3967" w:rsidRPr="0094787E" w:rsidRDefault="00BE3967" w:rsidP="00BE3967">
      <w:pPr>
        <w:pStyle w:val="ScreenCapture"/>
      </w:pPr>
      <w:r w:rsidRPr="0094787E">
        <w:t xml:space="preserve">                    AIR - Additional Information Reporting (Not Used)</w:t>
      </w:r>
    </w:p>
    <w:p w:rsidR="00BE3967" w:rsidRPr="0094787E" w:rsidRDefault="00BE3967" w:rsidP="00BE3967">
      <w:pPr>
        <w:pStyle w:val="ScreenCapture"/>
      </w:pPr>
      <w:r w:rsidRPr="0094787E">
        <w:t xml:space="preserve">                        AIR01 - State Issuing Rx Serial Number</w:t>
      </w:r>
    </w:p>
    <w:p w:rsidR="00BE3967" w:rsidRPr="0094787E" w:rsidRDefault="00BE3967" w:rsidP="00BE3967">
      <w:pPr>
        <w:pStyle w:val="ScreenCapture"/>
      </w:pPr>
      <w:r w:rsidRPr="0094787E">
        <w:t xml:space="preserve">                        AIR02 - State Issued Rx Serial Number</w:t>
      </w:r>
    </w:p>
    <w:p w:rsidR="00BE3967" w:rsidRPr="0094787E" w:rsidRDefault="00BE3967" w:rsidP="00BE3967">
      <w:pPr>
        <w:pStyle w:val="ScreenCapture"/>
      </w:pPr>
      <w:r w:rsidRPr="0094787E">
        <w:t xml:space="preserve">                        AIR03 - ID Issuing Jurisdiction</w:t>
      </w:r>
    </w:p>
    <w:p w:rsidR="00BE3967" w:rsidRPr="0094787E" w:rsidRDefault="00BE3967" w:rsidP="00BE3967">
      <w:pPr>
        <w:pStyle w:val="ScreenCapture"/>
      </w:pPr>
      <w:r w:rsidRPr="0094787E">
        <w:t xml:space="preserve">                        AIR04 - ID Qualifier of Person Dropping Off or Picking U</w:t>
      </w:r>
    </w:p>
    <w:p w:rsidR="00BE3967" w:rsidRPr="0094787E" w:rsidRDefault="00BE3967" w:rsidP="00BE3967">
      <w:pPr>
        <w:pStyle w:val="ScreenCapture"/>
      </w:pPr>
      <w:r w:rsidRPr="0094787E">
        <w:t xml:space="preserve">                        AIR05 - ID of Person Dropping Off or Picking Up Rx</w:t>
      </w:r>
    </w:p>
    <w:p w:rsidR="00BE3967" w:rsidRPr="0094787E" w:rsidRDefault="00BE3967" w:rsidP="00BE3967">
      <w:pPr>
        <w:pStyle w:val="ScreenCapture"/>
      </w:pPr>
      <w:r w:rsidRPr="0094787E">
        <w:t xml:space="preserve">                        AIR06 - Relationship of Person Dropping Off or Picking U</w:t>
      </w:r>
    </w:p>
    <w:p w:rsidR="00BE3967" w:rsidRPr="0094787E" w:rsidRDefault="00BE3967" w:rsidP="00BE3967">
      <w:pPr>
        <w:pStyle w:val="ScreenCapture"/>
      </w:pPr>
      <w:r w:rsidRPr="0094787E">
        <w:t xml:space="preserve">                        AIR07 - Last Name of Person Dropping Off or Picking Up R</w:t>
      </w:r>
    </w:p>
    <w:p w:rsidR="00BE3967" w:rsidRPr="0094787E" w:rsidRDefault="00BE3967" w:rsidP="00BE3967">
      <w:pPr>
        <w:pStyle w:val="ScreenCapture"/>
      </w:pPr>
      <w:r w:rsidRPr="0094787E">
        <w:t xml:space="preserve">                        AIR08 - First Name of Person Dropping Off or Picking Up </w:t>
      </w:r>
    </w:p>
    <w:p w:rsidR="00BE3967" w:rsidRPr="0094787E" w:rsidRDefault="00BE3967" w:rsidP="00BE3967">
      <w:pPr>
        <w:pStyle w:val="ScreenCapture"/>
      </w:pPr>
      <w:r w:rsidRPr="0094787E">
        <w:t xml:space="preserve">                        AIR09 - Last Name or Initials of Pharmacist</w:t>
      </w:r>
    </w:p>
    <w:p w:rsidR="00BE3967" w:rsidRPr="0094787E" w:rsidRDefault="00BE3967" w:rsidP="00BE3967">
      <w:pPr>
        <w:pStyle w:val="ScreenCapture"/>
      </w:pPr>
      <w:r w:rsidRPr="0094787E">
        <w:t xml:space="preserve">                        AIR10 - First Name of Pharmacist</w:t>
      </w:r>
    </w:p>
    <w:p w:rsidR="00BE3967" w:rsidRPr="0094787E" w:rsidRDefault="00BE3967" w:rsidP="00BE3967">
      <w:pPr>
        <w:pStyle w:val="ScreenCapture"/>
      </w:pPr>
      <w:r w:rsidRPr="0094787E">
        <w:t xml:space="preserve">                        AIR11 - Dropping Off/Picking Up Identifier Qualifier</w:t>
      </w:r>
    </w:p>
    <w:p w:rsidR="00BE3967" w:rsidRPr="0094787E" w:rsidRDefault="00BE3967" w:rsidP="00BE3967">
      <w:pPr>
        <w:pStyle w:val="ScreenCapture"/>
      </w:pPr>
      <w:r w:rsidRPr="0094787E">
        <w:t xml:space="preserve">        PHARMACY TRAILER</w:t>
      </w:r>
    </w:p>
    <w:p w:rsidR="00BE3967" w:rsidRPr="0094787E" w:rsidRDefault="00BE3967" w:rsidP="00BE3967">
      <w:pPr>
        <w:pStyle w:val="ScreenCapture"/>
      </w:pPr>
      <w:r w:rsidRPr="0094787E">
        <w:t xml:space="preserve">        TP - Pharmacy Trailer</w:t>
      </w:r>
    </w:p>
    <w:p w:rsidR="00BE3967" w:rsidRPr="0094787E" w:rsidRDefault="00BE3967" w:rsidP="00BE3967">
      <w:pPr>
        <w:pStyle w:val="ScreenCapture"/>
      </w:pPr>
      <w:r w:rsidRPr="0094787E">
        <w:t xml:space="preserve">           TP01 - Detail Segment Count</w:t>
      </w:r>
    </w:p>
    <w:p w:rsidR="00BE3967" w:rsidRPr="0094787E" w:rsidRDefault="00BE3967" w:rsidP="00BE3967">
      <w:pPr>
        <w:pStyle w:val="ScreenCapture"/>
      </w:pPr>
      <w:r w:rsidRPr="0094787E">
        <w:t>MAIN TRAILER</w:t>
      </w:r>
    </w:p>
    <w:p w:rsidR="00BE3967" w:rsidRPr="0094787E" w:rsidRDefault="00BE3967" w:rsidP="00BE3967">
      <w:pPr>
        <w:pStyle w:val="ScreenCapture"/>
      </w:pPr>
      <w:r w:rsidRPr="0094787E">
        <w:t>TT - Transaction Trailer</w:t>
      </w:r>
    </w:p>
    <w:p w:rsidR="00BE3967" w:rsidRPr="0094787E" w:rsidRDefault="00BE3967" w:rsidP="00BE3967">
      <w:pPr>
        <w:pStyle w:val="ScreenCapture"/>
      </w:pPr>
      <w:r w:rsidRPr="0094787E">
        <w:t xml:space="preserve">   TT01 - Transaction Control Number</w:t>
      </w:r>
    </w:p>
    <w:p w:rsidR="00BE3967" w:rsidRPr="0094787E" w:rsidRDefault="00BE3967" w:rsidP="00BE3967">
      <w:pPr>
        <w:pStyle w:val="ScreenCapture"/>
      </w:pPr>
      <w:r w:rsidRPr="0094787E">
        <w:t xml:space="preserve">   TT02 - Segment Count</w:t>
      </w:r>
    </w:p>
    <w:p w:rsidR="00BE3967" w:rsidRDefault="00BE3967" w:rsidP="00BE3967">
      <w:pPr>
        <w:pStyle w:val="ScreenCapture"/>
      </w:pPr>
    </w:p>
    <w:p w:rsidR="00BB26D6" w:rsidRPr="00BB26D6" w:rsidRDefault="00507D31" w:rsidP="00375B16">
      <w:pPr>
        <w:sectPr w:rsidR="00BB26D6" w:rsidRPr="00BB26D6" w:rsidSect="00C24750">
          <w:pgSz w:w="12240" w:h="15840" w:code="1"/>
          <w:pgMar w:top="1440" w:right="1440" w:bottom="1440" w:left="1440" w:header="720" w:footer="720" w:gutter="0"/>
          <w:paperSrc w:first="259" w:other="259"/>
          <w:cols w:space="720"/>
          <w:docGrid w:linePitch="360"/>
        </w:sectPr>
      </w:pPr>
      <w:r>
        <w:t xml:space="preserve">                                          </w:t>
      </w:r>
      <w:r w:rsidR="00375B16" w:rsidRPr="00EE678B">
        <w:rPr>
          <w:i/>
        </w:rPr>
        <w:t>(This page included for two-sided copying.)</w:t>
      </w:r>
      <w:r>
        <w:t xml:space="preserve">                                                        </w:t>
      </w:r>
      <w:r w:rsidR="00560FB0">
        <w:t xml:space="preserve">                                                                                                  </w:t>
      </w:r>
      <w:r w:rsidR="00BB26D6">
        <w:t xml:space="preserve">                                   </w:t>
      </w:r>
    </w:p>
    <w:p w:rsidR="00BF30B9" w:rsidRPr="00EE678B" w:rsidRDefault="00BF30B9" w:rsidP="000A0A20">
      <w:pPr>
        <w:pStyle w:val="ChapterHeading"/>
      </w:pPr>
      <w:bookmarkStart w:id="7941" w:name="_Toc4140617"/>
      <w:r w:rsidRPr="00EE678B">
        <w:t>G</w:t>
      </w:r>
      <w:bookmarkStart w:id="7942" w:name="Glossary"/>
      <w:bookmarkEnd w:id="7942"/>
      <w:r w:rsidRPr="00EE678B">
        <w:t>lossary</w:t>
      </w:r>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41"/>
    </w:p>
    <w:p w:rsidR="00BF30B9" w:rsidRPr="00EE678B" w:rsidRDefault="00BF30B9" w:rsidP="00BF30B9">
      <w:pPr>
        <w:rPr>
          <w:rFonts w:eastAsia="MS Mincho"/>
          <w:color w:val="000000"/>
          <w:szCs w:val="24"/>
        </w:rPr>
      </w:pPr>
    </w:p>
    <w:p w:rsidR="00BF30B9" w:rsidRPr="00EE678B" w:rsidRDefault="00BF30B9" w:rsidP="00BF30B9">
      <w:pPr>
        <w:rPr>
          <w:rFonts w:eastAsia="MS Mincho"/>
          <w:color w:val="000000"/>
          <w:szCs w:val="20"/>
        </w:rPr>
      </w:pPr>
      <w:r w:rsidRPr="00EE678B">
        <w:rPr>
          <w:rFonts w:eastAsia="MS Mincho"/>
          <w:color w:val="000000"/>
          <w:szCs w:val="20"/>
        </w:rPr>
        <w:t>The following table provides definitions for common acronyms and terms used in this manual.</w:t>
      </w:r>
    </w:p>
    <w:p w:rsidR="00BF30B9" w:rsidRPr="00EE678B" w:rsidRDefault="00BF30B9" w:rsidP="00BF30B9">
      <w:pPr>
        <w:rPr>
          <w:b/>
          <w:color w:val="000000"/>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115" w:type="dxa"/>
          <w:bottom w:w="43" w:type="dxa"/>
          <w:right w:w="115" w:type="dxa"/>
        </w:tblCellMar>
        <w:tblLook w:val="01E0" w:firstRow="1" w:lastRow="1" w:firstColumn="1" w:lastColumn="1" w:noHBand="0" w:noVBand="0"/>
      </w:tblPr>
      <w:tblGrid>
        <w:gridCol w:w="2331"/>
        <w:gridCol w:w="6912"/>
      </w:tblGrid>
      <w:tr w:rsidR="00BF30B9" w:rsidRPr="00EE678B" w:rsidTr="00F10BFF">
        <w:trPr>
          <w:cantSplit/>
          <w:tblHeader/>
        </w:trPr>
        <w:tc>
          <w:tcPr>
            <w:tcW w:w="2344" w:type="dxa"/>
            <w:shd w:val="clear" w:color="auto" w:fill="E6E6E6"/>
          </w:tcPr>
          <w:p w:rsidR="00BF30B9" w:rsidRPr="00EE678B" w:rsidRDefault="00BF30B9" w:rsidP="00026381">
            <w:pPr>
              <w:rPr>
                <w:rFonts w:ascii="Arial" w:hAnsi="Arial" w:cs="Arial"/>
                <w:b/>
                <w:color w:val="000000"/>
              </w:rPr>
            </w:pPr>
            <w:r w:rsidRPr="00EE678B">
              <w:rPr>
                <w:rFonts w:ascii="Arial" w:hAnsi="Arial" w:cs="Arial"/>
                <w:b/>
                <w:color w:val="000000"/>
              </w:rPr>
              <w:t>Acronym/Term</w:t>
            </w:r>
          </w:p>
        </w:tc>
        <w:tc>
          <w:tcPr>
            <w:tcW w:w="7024" w:type="dxa"/>
            <w:shd w:val="clear" w:color="auto" w:fill="E6E6E6"/>
          </w:tcPr>
          <w:p w:rsidR="00BF30B9" w:rsidRPr="00EE678B" w:rsidRDefault="00BF30B9" w:rsidP="00026381">
            <w:pPr>
              <w:rPr>
                <w:rFonts w:ascii="Arial" w:hAnsi="Arial" w:cs="Arial"/>
                <w:b/>
                <w:color w:val="000000"/>
              </w:rPr>
            </w:pPr>
            <w:r w:rsidRPr="00EE678B">
              <w:rPr>
                <w:rFonts w:ascii="Arial" w:hAnsi="Arial" w:cs="Arial"/>
                <w:b/>
                <w:color w:val="000000"/>
              </w:rPr>
              <w:t>Definition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Action Profile</w:t>
            </w:r>
          </w:p>
        </w:tc>
        <w:tc>
          <w:tcPr>
            <w:tcW w:w="7024" w:type="dxa"/>
          </w:tcPr>
          <w:p w:rsidR="00BF30B9" w:rsidRPr="00EE678B" w:rsidRDefault="00BF30B9" w:rsidP="00026381">
            <w:pPr>
              <w:rPr>
                <w:color w:val="000000"/>
              </w:rPr>
            </w:pPr>
            <w:r w:rsidRPr="00EE678B">
              <w:rPr>
                <w:color w:val="000000"/>
              </w:rPr>
              <w:t>A list of all active and recently canceled or expired prescriptions for a patient sorted by classification. This profile also includes a signature line for each prescription to allow the physician to cancel or renew it.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Activity Log</w:t>
            </w:r>
          </w:p>
        </w:tc>
        <w:tc>
          <w:tcPr>
            <w:tcW w:w="7024" w:type="dxa"/>
          </w:tcPr>
          <w:p w:rsidR="00BF30B9" w:rsidRPr="00EE678B" w:rsidRDefault="00BF30B9" w:rsidP="00026381">
            <w:pPr>
              <w:rPr>
                <w:color w:val="000000"/>
              </w:rPr>
            </w:pPr>
            <w:r w:rsidRPr="00EE678B">
              <w:rPr>
                <w:color w:val="000000"/>
              </w:rPr>
              <w:t>A log, by date, of changes made to or actions taken on a prescription. An entry is made in this log each time the prescription is edited, canceled, reinstated after being canceled, or renewed. An entry will be made into this log each time a label is reprinted. A CMOP activity log will contain information related to CMOP dispensing activities.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ADD</w:t>
            </w:r>
          </w:p>
        </w:tc>
        <w:tc>
          <w:tcPr>
            <w:tcW w:w="7024" w:type="dxa"/>
          </w:tcPr>
          <w:p w:rsidR="00BF30B9" w:rsidRPr="00EE678B" w:rsidRDefault="00BF30B9" w:rsidP="00026381">
            <w:pPr>
              <w:rPr>
                <w:color w:val="000000"/>
              </w:rPr>
            </w:pPr>
            <w:r w:rsidRPr="00EE678B">
              <w:rPr>
                <w:color w:val="000000"/>
              </w:rPr>
              <w:t>Automated Dispensing Device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Allergy/ADR Information</w:t>
            </w:r>
          </w:p>
        </w:tc>
        <w:tc>
          <w:tcPr>
            <w:tcW w:w="7024" w:type="dxa"/>
          </w:tcPr>
          <w:p w:rsidR="00BF30B9" w:rsidRPr="00EE678B" w:rsidRDefault="00BF30B9" w:rsidP="00026381">
            <w:pPr>
              <w:rPr>
                <w:color w:val="000000"/>
              </w:rPr>
            </w:pPr>
            <w:r w:rsidRPr="00EE678B">
              <w:rPr>
                <w:color w:val="000000"/>
              </w:rPr>
              <w:t>Includes non-verified and verified allergy and/or adverse reaction information as defined in the Adverse Reaction Tracking (ART) package. The allergy data is sorted by type (DRUG, OTHER, FOOD). If no data is found for a category, the heading for that category is not displayed.</w:t>
            </w:r>
          </w:p>
        </w:tc>
      </w:tr>
      <w:tr w:rsidR="00160CC9" w:rsidRPr="00EE678B" w:rsidTr="00F10BFF">
        <w:trPr>
          <w:cantSplit/>
        </w:trPr>
        <w:tc>
          <w:tcPr>
            <w:tcW w:w="2344" w:type="dxa"/>
          </w:tcPr>
          <w:p w:rsidR="00160CC9" w:rsidRPr="00EE678B" w:rsidRDefault="00160CC9" w:rsidP="00026381">
            <w:pPr>
              <w:rPr>
                <w:b/>
                <w:color w:val="000000"/>
              </w:rPr>
            </w:pPr>
            <w:r>
              <w:rPr>
                <w:b/>
                <w:color w:val="000000"/>
              </w:rPr>
              <w:t>Allergy Order Check</w:t>
            </w:r>
          </w:p>
        </w:tc>
        <w:tc>
          <w:tcPr>
            <w:tcW w:w="7024" w:type="dxa"/>
          </w:tcPr>
          <w:p w:rsidR="00160CC9" w:rsidRPr="00EE678B" w:rsidRDefault="00160CC9" w:rsidP="00026381">
            <w:pPr>
              <w:rPr>
                <w:color w:val="000000"/>
              </w:rPr>
            </w:pPr>
            <w:r w:rsidRPr="00B31611">
              <w:rPr>
                <w:rFonts w:eastAsia="Calibri"/>
              </w:rPr>
              <w:t>The process that compares the drugs prescribed for a patient against that patient’s recorded allergies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AMIS</w:t>
            </w:r>
          </w:p>
        </w:tc>
        <w:tc>
          <w:tcPr>
            <w:tcW w:w="7024" w:type="dxa"/>
          </w:tcPr>
          <w:p w:rsidR="00BF30B9" w:rsidRPr="00EE678B" w:rsidRDefault="00BF30B9" w:rsidP="00026381">
            <w:pPr>
              <w:rPr>
                <w:color w:val="000000"/>
              </w:rPr>
            </w:pPr>
            <w:r w:rsidRPr="00EE678B">
              <w:rPr>
                <w:color w:val="000000"/>
              </w:rPr>
              <w:t>Automated Management Information System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Answer Sheet</w:t>
            </w:r>
          </w:p>
        </w:tc>
        <w:tc>
          <w:tcPr>
            <w:tcW w:w="7024" w:type="dxa"/>
          </w:tcPr>
          <w:p w:rsidR="00BF30B9" w:rsidRPr="00EE678B" w:rsidRDefault="00BF30B9" w:rsidP="00026381">
            <w:pPr>
              <w:rPr>
                <w:color w:val="000000"/>
              </w:rPr>
            </w:pPr>
            <w:r w:rsidRPr="00EE678B">
              <w:rPr>
                <w:color w:val="000000"/>
              </w:rPr>
              <w:t>An entry in the DUE ANSWER SHEET file. It contains the questions and answers of a DUE questionnaire. This term is also used to refer to the hard copy representation of a DUE ANSWER SHEET entry.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API</w:t>
            </w:r>
          </w:p>
        </w:tc>
        <w:tc>
          <w:tcPr>
            <w:tcW w:w="7024" w:type="dxa"/>
          </w:tcPr>
          <w:p w:rsidR="00BF30B9" w:rsidRPr="00EE678B" w:rsidRDefault="00BF30B9" w:rsidP="00026381">
            <w:pPr>
              <w:rPr>
                <w:color w:val="000000"/>
              </w:rPr>
            </w:pPr>
            <w:r w:rsidRPr="00EE678B">
              <w:rPr>
                <w:color w:val="000000"/>
              </w:rPr>
              <w:t>Application Programming Interface</w:t>
            </w:r>
            <w:r w:rsidRPr="00EE678B">
              <w:rPr>
                <w:b/>
                <w:color w:val="000000"/>
              </w:rPr>
              <w:t>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APSP</w:t>
            </w:r>
          </w:p>
        </w:tc>
        <w:tc>
          <w:tcPr>
            <w:tcW w:w="7024" w:type="dxa"/>
          </w:tcPr>
          <w:p w:rsidR="00BF30B9" w:rsidRPr="00EE678B" w:rsidRDefault="00BF30B9" w:rsidP="00026381">
            <w:pPr>
              <w:rPr>
                <w:color w:val="000000"/>
              </w:rPr>
            </w:pPr>
            <w:r w:rsidRPr="00EE678B">
              <w:rPr>
                <w:color w:val="000000"/>
              </w:rPr>
              <w:t>Originally Indian Health Service Pharmacy's name space now owned by the Outpatient Pharmacy software.</w:t>
            </w:r>
          </w:p>
        </w:tc>
      </w:tr>
      <w:tr w:rsidR="002C179D" w:rsidRPr="00EE678B" w:rsidTr="00F10BFF">
        <w:trPr>
          <w:cantSplit/>
        </w:trPr>
        <w:tc>
          <w:tcPr>
            <w:tcW w:w="2344" w:type="dxa"/>
          </w:tcPr>
          <w:p w:rsidR="002C179D" w:rsidRPr="003557DE" w:rsidRDefault="002C179D" w:rsidP="00026381">
            <w:pPr>
              <w:rPr>
                <w:b/>
                <w:color w:val="000000"/>
              </w:rPr>
            </w:pPr>
            <w:bookmarkStart w:id="7943" w:name="P408_385"/>
            <w:bookmarkStart w:id="7944" w:name="P408_375"/>
            <w:bookmarkStart w:id="7945" w:name="P408_391"/>
            <w:bookmarkEnd w:id="7943"/>
            <w:bookmarkEnd w:id="7944"/>
            <w:bookmarkEnd w:id="7945"/>
            <w:r w:rsidRPr="003557DE">
              <w:rPr>
                <w:b/>
                <w:color w:val="000000"/>
              </w:rPr>
              <w:t>ASAP</w:t>
            </w:r>
          </w:p>
        </w:tc>
        <w:tc>
          <w:tcPr>
            <w:tcW w:w="7024" w:type="dxa"/>
          </w:tcPr>
          <w:p w:rsidR="002C179D" w:rsidRPr="003557DE" w:rsidRDefault="002C179D" w:rsidP="00026381">
            <w:pPr>
              <w:rPr>
                <w:color w:val="000000"/>
              </w:rPr>
            </w:pPr>
            <w:r w:rsidRPr="003557DE">
              <w:t>American Society for Automation in Pharmacy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BSA</w:t>
            </w:r>
          </w:p>
        </w:tc>
        <w:tc>
          <w:tcPr>
            <w:tcW w:w="7024" w:type="dxa"/>
          </w:tcPr>
          <w:p w:rsidR="00BF30B9" w:rsidRPr="00EE678B" w:rsidRDefault="00BF30B9" w:rsidP="00026381">
            <w:pPr>
              <w:rPr>
                <w:color w:val="000000"/>
              </w:rPr>
            </w:pPr>
            <w:r w:rsidRPr="00EE678B">
              <w:rPr>
                <w:color w:val="000000"/>
              </w:rPr>
              <w:t>Body Surface Area. The Dubois formula is used to calculate the Body Surface Area using the following formula:</w:t>
            </w:r>
          </w:p>
          <w:p w:rsidR="00BF30B9" w:rsidRPr="00EE678B" w:rsidRDefault="00BF30B9" w:rsidP="00F10BFF">
            <w:pPr>
              <w:spacing w:before="120" w:after="120"/>
              <w:jc w:val="center"/>
              <w:rPr>
                <w:rFonts w:ascii="Courier New" w:hAnsi="Courier New" w:cs="Courier New"/>
                <w:color w:val="000000"/>
                <w:sz w:val="20"/>
                <w:szCs w:val="20"/>
              </w:rPr>
            </w:pPr>
            <w:r w:rsidRPr="00EE678B">
              <w:rPr>
                <w:rFonts w:ascii="Courier New" w:hAnsi="Courier New" w:cs="Courier New"/>
                <w:color w:val="000000"/>
                <w:sz w:val="20"/>
                <w:szCs w:val="20"/>
              </w:rPr>
              <w:t>BSA (m²) = 0.20247 x Height (m)</w:t>
            </w:r>
            <w:r w:rsidRPr="00EE678B">
              <w:rPr>
                <w:rFonts w:ascii="Courier New" w:hAnsi="Courier New" w:cs="Courier New"/>
                <w:color w:val="000000"/>
                <w:sz w:val="20"/>
                <w:szCs w:val="20"/>
                <w:vertAlign w:val="superscript"/>
              </w:rPr>
              <w:t>0.725</w:t>
            </w:r>
            <w:r w:rsidRPr="00EE678B">
              <w:rPr>
                <w:rFonts w:ascii="Courier New" w:hAnsi="Courier New" w:cs="Courier New"/>
                <w:color w:val="000000"/>
                <w:sz w:val="20"/>
                <w:szCs w:val="20"/>
              </w:rPr>
              <w:t xml:space="preserve"> x Weight (kg)</w:t>
            </w:r>
            <w:r w:rsidRPr="00EE678B">
              <w:rPr>
                <w:rFonts w:ascii="Courier New" w:hAnsi="Courier New" w:cs="Courier New"/>
                <w:color w:val="000000"/>
                <w:sz w:val="20"/>
                <w:szCs w:val="20"/>
                <w:vertAlign w:val="superscript"/>
              </w:rPr>
              <w:t>0.425</w:t>
            </w:r>
          </w:p>
          <w:p w:rsidR="00BF30B9" w:rsidRPr="00EE678B" w:rsidRDefault="00BF30B9" w:rsidP="00026381">
            <w:pPr>
              <w:rPr>
                <w:color w:val="000000"/>
              </w:rPr>
            </w:pPr>
            <w:r w:rsidRPr="00EE678B">
              <w:rPr>
                <w:color w:val="000000"/>
              </w:rPr>
              <w:t>The equation is performed using the most recent patient height and weight values that are entered into the vitals package.</w:t>
            </w:r>
          </w:p>
          <w:p w:rsidR="00BF30B9" w:rsidRPr="00EE678B" w:rsidRDefault="00BF30B9" w:rsidP="00026381">
            <w:pPr>
              <w:rPr>
                <w:color w:val="000000"/>
              </w:rPr>
            </w:pPr>
            <w:r w:rsidRPr="00EE678B">
              <w:rPr>
                <w:color w:val="000000"/>
              </w:rPr>
              <w:t>The calculation is not intended to be a replacement for independent clinical judgment.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Bypass</w:t>
            </w:r>
          </w:p>
        </w:tc>
        <w:tc>
          <w:tcPr>
            <w:tcW w:w="7024" w:type="dxa"/>
          </w:tcPr>
          <w:p w:rsidR="00BF30B9" w:rsidRPr="00EE678B" w:rsidRDefault="00BF30B9" w:rsidP="00026381">
            <w:pPr>
              <w:rPr>
                <w:color w:val="000000"/>
              </w:rPr>
            </w:pPr>
            <w:r w:rsidRPr="00EE678B">
              <w:rPr>
                <w:color w:val="000000"/>
              </w:rPr>
              <w:t>Take no action on a medication order.</w:t>
            </w:r>
          </w:p>
        </w:tc>
      </w:tr>
      <w:tr w:rsidR="00BF30B9" w:rsidRPr="00EE678B" w:rsidTr="00F10BFF">
        <w:trPr>
          <w:cantSplit/>
        </w:trPr>
        <w:tc>
          <w:tcPr>
            <w:tcW w:w="2344" w:type="dxa"/>
          </w:tcPr>
          <w:p w:rsidR="00BF30B9" w:rsidRPr="00EE678B" w:rsidRDefault="00BF30B9" w:rsidP="00026381">
            <w:pPr>
              <w:rPr>
                <w:b/>
                <w:bCs/>
                <w:color w:val="000000"/>
              </w:rPr>
            </w:pPr>
            <w:r w:rsidRPr="00EE678B">
              <w:rPr>
                <w:b/>
                <w:bCs/>
                <w:color w:val="000000"/>
              </w:rPr>
              <w:t>CHAMPVA</w:t>
            </w:r>
          </w:p>
        </w:tc>
        <w:tc>
          <w:tcPr>
            <w:tcW w:w="7024" w:type="dxa"/>
          </w:tcPr>
          <w:p w:rsidR="00BF30B9" w:rsidRPr="00EE678B" w:rsidRDefault="00BF30B9" w:rsidP="00026381">
            <w:pPr>
              <w:rPr>
                <w:color w:val="000000"/>
              </w:rPr>
            </w:pPr>
            <w:r w:rsidRPr="00EE678B">
              <w:rPr>
                <w:color w:val="000000"/>
              </w:rPr>
              <w:t>CHAMPVA (Civilian Health and Medical Program of the Department of Veterans Affairs) is a cost-shared health benefits program established for the dependents and survivors of certain severely disabled and/or deceased veterans.</w:t>
            </w:r>
          </w:p>
        </w:tc>
      </w:tr>
      <w:tr w:rsidR="00160CC9" w:rsidRPr="00EE678B" w:rsidTr="00F10BFF">
        <w:trPr>
          <w:cantSplit/>
        </w:trPr>
        <w:tc>
          <w:tcPr>
            <w:tcW w:w="2344" w:type="dxa"/>
          </w:tcPr>
          <w:p w:rsidR="00160CC9" w:rsidRPr="00EE678B" w:rsidRDefault="00160CC9" w:rsidP="00026381">
            <w:pPr>
              <w:rPr>
                <w:b/>
                <w:bCs/>
                <w:color w:val="000000"/>
              </w:rPr>
            </w:pPr>
            <w:r>
              <w:rPr>
                <w:b/>
                <w:bCs/>
                <w:color w:val="000000"/>
              </w:rPr>
              <w:t>Clinical Reminder Order Checks</w:t>
            </w:r>
          </w:p>
        </w:tc>
        <w:tc>
          <w:tcPr>
            <w:tcW w:w="7024" w:type="dxa"/>
          </w:tcPr>
          <w:p w:rsidR="00160CC9" w:rsidRPr="00EE678B" w:rsidRDefault="00160CC9" w:rsidP="00026381">
            <w:pPr>
              <w:rPr>
                <w:color w:val="000000"/>
              </w:rPr>
            </w:pPr>
            <w:r>
              <w:rPr>
                <w:color w:val="000000"/>
              </w:rPr>
              <w:t xml:space="preserve">CPRS Order </w:t>
            </w:r>
            <w:r w:rsidRPr="00B31611">
              <w:rPr>
                <w:sz w:val="24"/>
                <w:szCs w:val="20"/>
              </w:rPr>
              <w:t xml:space="preserve">Checks that use Clinical Reminder functionality, both reminder terms and reminder definitions, to perform checks for groups of orderable items. </w:t>
            </w:r>
          </w:p>
        </w:tc>
      </w:tr>
      <w:tr w:rsidR="00BF30B9" w:rsidRPr="00EE678B" w:rsidTr="00F10BFF">
        <w:trPr>
          <w:cantSplit/>
        </w:trPr>
        <w:tc>
          <w:tcPr>
            <w:tcW w:w="2344" w:type="dxa"/>
          </w:tcPr>
          <w:p w:rsidR="00BF30B9" w:rsidRPr="00EE678B" w:rsidRDefault="00BF30B9" w:rsidP="00026381">
            <w:pPr>
              <w:rPr>
                <w:b/>
                <w:bCs/>
                <w:color w:val="000000"/>
              </w:rPr>
            </w:pPr>
            <w:r w:rsidRPr="00EE678B">
              <w:rPr>
                <w:b/>
                <w:bCs/>
                <w:color w:val="000000"/>
              </w:rPr>
              <w:t>CMOP</w:t>
            </w:r>
          </w:p>
        </w:tc>
        <w:tc>
          <w:tcPr>
            <w:tcW w:w="7024" w:type="dxa"/>
          </w:tcPr>
          <w:p w:rsidR="00BF30B9" w:rsidRPr="00EE678B" w:rsidRDefault="00BF30B9" w:rsidP="00026381">
            <w:pPr>
              <w:rPr>
                <w:b/>
                <w:bCs/>
                <w:color w:val="000000"/>
              </w:rPr>
            </w:pPr>
            <w:r w:rsidRPr="00EE678B">
              <w:rPr>
                <w:color w:val="000000"/>
              </w:rPr>
              <w:t>Consolidated Mail Outpatient Pharmacy.</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br w:type="page"/>
              <w:t>CPRS</w:t>
            </w:r>
          </w:p>
        </w:tc>
        <w:tc>
          <w:tcPr>
            <w:tcW w:w="7024" w:type="dxa"/>
          </w:tcPr>
          <w:p w:rsidR="00BF30B9" w:rsidRPr="00EE678B" w:rsidRDefault="00BF30B9" w:rsidP="00026381">
            <w:pPr>
              <w:rPr>
                <w:color w:val="000000"/>
              </w:rPr>
            </w:pPr>
            <w:r w:rsidRPr="00EE678B">
              <w:rPr>
                <w:color w:val="000000"/>
              </w:rPr>
              <w:t xml:space="preserve">Computerized Patient Record System. CPRS is an entry point in </w:t>
            </w:r>
            <w:r w:rsidRPr="00EE678B">
              <w:t>VistA</w:t>
            </w:r>
            <w:r w:rsidRPr="00EE678B">
              <w:rPr>
                <w:color w:val="000000"/>
              </w:rPr>
              <w:t xml:space="preserve"> that allows the user to enter all necessary orders for a patient in different packages (e.g., Outpatient Pharmacy, Inpatient Pharmacy, etc.) from a single entry point.</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CrCL</w:t>
            </w:r>
          </w:p>
        </w:tc>
        <w:tc>
          <w:tcPr>
            <w:tcW w:w="7024" w:type="dxa"/>
          </w:tcPr>
          <w:p w:rsidR="00BF30B9" w:rsidRPr="00EE678B" w:rsidRDefault="00BF30B9" w:rsidP="00026381">
            <w:pPr>
              <w:rPr>
                <w:color w:val="000000"/>
              </w:rPr>
            </w:pPr>
            <w:r w:rsidRPr="00EE678B">
              <w:rPr>
                <w:color w:val="000000"/>
              </w:rPr>
              <w:t>Creatinine Clearance. The CrCL displays in the pharmacy header is identical to the CrCL value calculated in CPRS. The formula approved by the CPRS Clinical Workgroup is the following:</w:t>
            </w:r>
          </w:p>
          <w:p w:rsidR="00BF30B9" w:rsidRPr="00EE678B" w:rsidRDefault="00BF30B9" w:rsidP="00026381">
            <w:pPr>
              <w:rPr>
                <w:color w:val="000000"/>
              </w:rPr>
            </w:pPr>
            <w:r w:rsidRPr="00EE678B">
              <w:rPr>
                <w:color w:val="000000"/>
              </w:rPr>
              <w:t>Modified Cockcroft-Gault equation u</w:t>
            </w:r>
            <w:r w:rsidR="00F811C3" w:rsidRPr="00EE678B">
              <w:rPr>
                <w:color w:val="000000"/>
              </w:rPr>
              <w:t>sing Adjusted Body Weight in kg:</w:t>
            </w:r>
          </w:p>
          <w:p w:rsidR="00BF30B9" w:rsidRPr="00EE678B" w:rsidRDefault="00BF30B9" w:rsidP="00026381">
            <w:pPr>
              <w:spacing w:before="120" w:after="120"/>
              <w:ind w:left="360"/>
              <w:rPr>
                <w:rFonts w:ascii="Courier New" w:hAnsi="Courier New" w:cs="Courier New"/>
                <w:color w:val="000000"/>
              </w:rPr>
            </w:pPr>
            <w:r w:rsidRPr="00EE678B">
              <w:rPr>
                <w:rFonts w:ascii="Courier New" w:hAnsi="Courier New" w:cs="Courier New"/>
                <w:color w:val="000000"/>
              </w:rPr>
              <w:t>(if ht &gt; 60in)</w:t>
            </w:r>
          </w:p>
          <w:p w:rsidR="00BF30B9" w:rsidRPr="00EE678B" w:rsidRDefault="00BF30B9" w:rsidP="00026381">
            <w:pPr>
              <w:rPr>
                <w:color w:val="000000"/>
              </w:rPr>
            </w:pPr>
            <w:r w:rsidRPr="00EE678B">
              <w:rPr>
                <w:color w:val="000000"/>
              </w:rPr>
              <w:t>This calculation is not intended to be a replacement for independent clinical judgment.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Critical</w:t>
            </w:r>
          </w:p>
        </w:tc>
        <w:tc>
          <w:tcPr>
            <w:tcW w:w="7024" w:type="dxa"/>
          </w:tcPr>
          <w:p w:rsidR="00BF30B9" w:rsidRPr="00EE678B" w:rsidRDefault="00BF30B9" w:rsidP="00026381">
            <w:pPr>
              <w:rPr>
                <w:color w:val="000000"/>
              </w:rPr>
            </w:pPr>
            <w:r w:rsidRPr="00EE678B">
              <w:rPr>
                <w:color w:val="000000"/>
              </w:rPr>
              <w:t>Interactions with severe consequences that require some type of action (finding facts, contacting prescribers) to prevent potential serious harm.</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DATUP</w:t>
            </w:r>
          </w:p>
        </w:tc>
        <w:tc>
          <w:tcPr>
            <w:tcW w:w="7024" w:type="dxa"/>
          </w:tcPr>
          <w:p w:rsidR="00BF30B9" w:rsidRPr="00EE678B" w:rsidRDefault="00BF30B9" w:rsidP="00026381">
            <w:pPr>
              <w:rPr>
                <w:color w:val="000000"/>
              </w:rPr>
            </w:pPr>
            <w:r w:rsidRPr="00EE678B">
              <w:rPr>
                <w:color w:val="000000"/>
              </w:rPr>
              <w:t>Data Update (DATUP). Functionality that allows the Pharmacy Enterprise Customization System (PECS) to send out VA custom and standard commercial-off-the-shelf (COTS) vendor database changes to update the production and pre-production centralized MOCHA databases at Austin and Philadelphia.</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DEA</w:t>
            </w:r>
          </w:p>
        </w:tc>
        <w:tc>
          <w:tcPr>
            <w:tcW w:w="7024" w:type="dxa"/>
          </w:tcPr>
          <w:p w:rsidR="00BF30B9" w:rsidRPr="00EE678B" w:rsidRDefault="00BF30B9" w:rsidP="00026381">
            <w:pPr>
              <w:rPr>
                <w:color w:val="000000"/>
              </w:rPr>
            </w:pPr>
            <w:r w:rsidRPr="00EE678B">
              <w:rPr>
                <w:color w:val="000000"/>
              </w:rPr>
              <w:t>Drug Enforcement Agency</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DEA Special Handling</w:t>
            </w:r>
          </w:p>
        </w:tc>
        <w:tc>
          <w:tcPr>
            <w:tcW w:w="7024" w:type="dxa"/>
          </w:tcPr>
          <w:p w:rsidR="00BF30B9" w:rsidRPr="00EE678B" w:rsidRDefault="00BF30B9" w:rsidP="00026381">
            <w:pPr>
              <w:rPr>
                <w:color w:val="000000"/>
              </w:rPr>
            </w:pPr>
            <w:r w:rsidRPr="00EE678B">
              <w:rPr>
                <w:color w:val="000000"/>
              </w:rPr>
              <w:t>The Drug Enforcement Agency special Handling code used for drugs to designate if they are over-the counter, narcotics, bulk compounds, supply items, etc.</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DHCP</w:t>
            </w:r>
          </w:p>
        </w:tc>
        <w:tc>
          <w:tcPr>
            <w:tcW w:w="7024" w:type="dxa"/>
          </w:tcPr>
          <w:p w:rsidR="00BF30B9" w:rsidRPr="00EE678B" w:rsidRDefault="00BF30B9" w:rsidP="00026381">
            <w:pPr>
              <w:rPr>
                <w:color w:val="000000"/>
              </w:rPr>
            </w:pPr>
            <w:r w:rsidRPr="00EE678B">
              <w:rPr>
                <w:color w:val="000000"/>
              </w:rPr>
              <w:t xml:space="preserve">See </w:t>
            </w:r>
            <w:r w:rsidRPr="00EE678B">
              <w:t>VistA</w:t>
            </w:r>
            <w:r w:rsidRPr="00EE678B">
              <w:rPr>
                <w:color w:val="000000"/>
              </w:rPr>
              <w:t>.</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DIF</w:t>
            </w:r>
          </w:p>
        </w:tc>
        <w:tc>
          <w:tcPr>
            <w:tcW w:w="7024" w:type="dxa"/>
          </w:tcPr>
          <w:p w:rsidR="00BF30B9" w:rsidRPr="00EE678B" w:rsidRDefault="00BF30B9" w:rsidP="00026381">
            <w:pPr>
              <w:rPr>
                <w:color w:val="000000"/>
              </w:rPr>
            </w:pPr>
            <w:r w:rsidRPr="00EE678B">
              <w:rPr>
                <w:color w:val="000000"/>
              </w:rPr>
              <w:t>Drug Information Framework</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Dispense Drug</w:t>
            </w:r>
          </w:p>
        </w:tc>
        <w:tc>
          <w:tcPr>
            <w:tcW w:w="7024" w:type="dxa"/>
          </w:tcPr>
          <w:p w:rsidR="00BF30B9" w:rsidRPr="00EE678B" w:rsidRDefault="00BF30B9" w:rsidP="00026381">
            <w:pPr>
              <w:rPr>
                <w:color w:val="000000"/>
              </w:rPr>
            </w:pPr>
            <w:r w:rsidRPr="00EE678B">
              <w:rPr>
                <w:color w:val="000000"/>
              </w:rPr>
              <w:t>The Dispense Drug name has the strength attached to it (e.g., Acetaminophen 325 mg). The name alone without a strength attached is the Orderable Item name.</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Dosage Ordered</w:t>
            </w:r>
          </w:p>
        </w:tc>
        <w:tc>
          <w:tcPr>
            <w:tcW w:w="7024" w:type="dxa"/>
          </w:tcPr>
          <w:p w:rsidR="00BF30B9" w:rsidRPr="00EE678B" w:rsidRDefault="00BF30B9" w:rsidP="00026381">
            <w:pPr>
              <w:rPr>
                <w:color w:val="000000"/>
              </w:rPr>
            </w:pPr>
            <w:r w:rsidRPr="00EE678B">
              <w:rPr>
                <w:color w:val="000000"/>
              </w:rPr>
              <w:t xml:space="preserve">After the user has selected the drug during order entry, the dosage ordered prompt is displayed.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Drug/Drug</w:t>
            </w:r>
            <w:r w:rsidRPr="00EE678B">
              <w:rPr>
                <w:color w:val="000000"/>
              </w:rPr>
              <w:t xml:space="preserve"> </w:t>
            </w:r>
            <w:r w:rsidRPr="00EE678B">
              <w:rPr>
                <w:b/>
                <w:color w:val="000000"/>
              </w:rPr>
              <w:t>Interaction</w:t>
            </w:r>
          </w:p>
        </w:tc>
        <w:tc>
          <w:tcPr>
            <w:tcW w:w="7024" w:type="dxa"/>
          </w:tcPr>
          <w:p w:rsidR="00BF30B9" w:rsidRPr="00EE678B" w:rsidRDefault="00BF30B9" w:rsidP="00026381">
            <w:pPr>
              <w:rPr>
                <w:color w:val="000000"/>
              </w:rPr>
            </w:pPr>
            <w:r w:rsidRPr="00EE678B">
              <w:rPr>
                <w:color w:val="000000"/>
              </w:rPr>
              <w:t>The pharmacological or clinical response to the administration of a drug combination different from that anticipated from the known effects of the two agents when given alone.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DUE</w:t>
            </w:r>
          </w:p>
        </w:tc>
        <w:tc>
          <w:tcPr>
            <w:tcW w:w="7024" w:type="dxa"/>
          </w:tcPr>
          <w:p w:rsidR="00BF30B9" w:rsidRPr="00EE678B" w:rsidRDefault="00BF30B9" w:rsidP="00026381">
            <w:pPr>
              <w:rPr>
                <w:color w:val="000000"/>
              </w:rPr>
            </w:pPr>
            <w:r w:rsidRPr="00EE678B">
              <w:rPr>
                <w:color w:val="000000"/>
              </w:rPr>
              <w:t>Drug Usage Evaluation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Expiration/Stop</w:t>
            </w:r>
          </w:p>
        </w:tc>
        <w:tc>
          <w:tcPr>
            <w:tcW w:w="7024" w:type="dxa"/>
          </w:tcPr>
          <w:p w:rsidR="00BF30B9" w:rsidRPr="00EE678B" w:rsidRDefault="00BF30B9" w:rsidP="00026381">
            <w:pPr>
              <w:rPr>
                <w:color w:val="000000"/>
              </w:rPr>
            </w:pPr>
            <w:r w:rsidRPr="00EE678B">
              <w:rPr>
                <w:color w:val="000000"/>
              </w:rPr>
              <w:t>The date on which a prescription is no longer active. Typically, this date is 30 days after the issue date for narcotics, 365 days after the issue date for other medications and 365 days after the issue date for supplies.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FDB</w:t>
            </w:r>
          </w:p>
        </w:tc>
        <w:tc>
          <w:tcPr>
            <w:tcW w:w="7024" w:type="dxa"/>
          </w:tcPr>
          <w:p w:rsidR="00BF30B9" w:rsidRPr="00EE678B" w:rsidRDefault="00BF30B9" w:rsidP="00026381">
            <w:pPr>
              <w:rPr>
                <w:color w:val="000000"/>
              </w:rPr>
            </w:pPr>
            <w:r w:rsidRPr="00EE678B">
              <w:rPr>
                <w:color w:val="000000"/>
              </w:rPr>
              <w:t>First DataBank</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Finish</w:t>
            </w:r>
          </w:p>
        </w:tc>
        <w:tc>
          <w:tcPr>
            <w:tcW w:w="7024" w:type="dxa"/>
          </w:tcPr>
          <w:p w:rsidR="00BF30B9" w:rsidRPr="00EE678B" w:rsidRDefault="00BF30B9" w:rsidP="00026381">
            <w:pPr>
              <w:rPr>
                <w:color w:val="000000"/>
              </w:rPr>
            </w:pPr>
            <w:r w:rsidRPr="00EE678B">
              <w:rPr>
                <w:color w:val="000000"/>
              </w:rPr>
              <w:t>Term used for completing orders from Order Entry/Results Reporting V. 3.0.</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GUI</w:t>
            </w:r>
          </w:p>
        </w:tc>
        <w:tc>
          <w:tcPr>
            <w:tcW w:w="7024" w:type="dxa"/>
          </w:tcPr>
          <w:p w:rsidR="00BF30B9" w:rsidRPr="00EE678B" w:rsidRDefault="00BF30B9" w:rsidP="00026381">
            <w:pPr>
              <w:rPr>
                <w:color w:val="000000"/>
              </w:rPr>
            </w:pPr>
            <w:r w:rsidRPr="00EE678B">
              <w:rPr>
                <w:color w:val="000000"/>
              </w:rPr>
              <w:t>Acronym for Graphical User Interface.</w:t>
            </w:r>
          </w:p>
        </w:tc>
      </w:tr>
      <w:tr w:rsidR="00BF30B9" w:rsidRPr="00EE678B" w:rsidTr="00F10BFF">
        <w:trPr>
          <w:cantSplit/>
        </w:trPr>
        <w:tc>
          <w:tcPr>
            <w:tcW w:w="2344" w:type="dxa"/>
          </w:tcPr>
          <w:p w:rsidR="00BF30B9" w:rsidRPr="00EE678B" w:rsidRDefault="00BF30B9" w:rsidP="00026381">
            <w:pPr>
              <w:keepNext/>
              <w:rPr>
                <w:color w:val="000000"/>
              </w:rPr>
            </w:pPr>
            <w:r w:rsidRPr="00EE678B">
              <w:rPr>
                <w:b/>
                <w:color w:val="000000"/>
              </w:rPr>
              <w:t>Issue Date</w:t>
            </w:r>
          </w:p>
        </w:tc>
        <w:tc>
          <w:tcPr>
            <w:tcW w:w="7024" w:type="dxa"/>
          </w:tcPr>
          <w:p w:rsidR="00BF30B9" w:rsidRPr="00EE678B" w:rsidRDefault="00BF30B9" w:rsidP="00026381">
            <w:pPr>
              <w:keepNext/>
              <w:rPr>
                <w:color w:val="000000"/>
              </w:rPr>
            </w:pPr>
            <w:r w:rsidRPr="00EE678B">
              <w:rPr>
                <w:color w:val="000000"/>
              </w:rPr>
              <w:t>The date on which the prescription was written. This date is usually, but not always, the same as the first fill date. This date cannot be later than the first fill date.</w:t>
            </w:r>
          </w:p>
        </w:tc>
      </w:tr>
      <w:tr w:rsidR="00DE2A73" w:rsidRPr="00962A17" w:rsidTr="00256079">
        <w:trPr>
          <w:cantSplit/>
        </w:trPr>
        <w:tc>
          <w:tcPr>
            <w:tcW w:w="2344" w:type="dxa"/>
          </w:tcPr>
          <w:p w:rsidR="00DE2A73" w:rsidRPr="00962A17" w:rsidRDefault="00DE2A73" w:rsidP="00256079">
            <w:pPr>
              <w:rPr>
                <w:b/>
                <w:bCs/>
                <w:color w:val="000000"/>
              </w:rPr>
            </w:pPr>
            <w:r w:rsidRPr="00962A17">
              <w:rPr>
                <w:b/>
              </w:rPr>
              <w:t>HDR/CDS</w:t>
            </w:r>
          </w:p>
        </w:tc>
        <w:tc>
          <w:tcPr>
            <w:tcW w:w="7024" w:type="dxa"/>
          </w:tcPr>
          <w:p w:rsidR="00DE2A73" w:rsidRPr="00962A17" w:rsidRDefault="00DE2A73" w:rsidP="00256079">
            <w:pPr>
              <w:rPr>
                <w:color w:val="000000"/>
              </w:rPr>
            </w:pPr>
            <w:r w:rsidRPr="00962A17">
              <w:t>Health Data Repository/Clinical Data Services Repository</w:t>
            </w:r>
          </w:p>
        </w:tc>
      </w:tr>
      <w:tr w:rsidR="00BF30B9" w:rsidRPr="00EE678B" w:rsidTr="00F10BFF">
        <w:trPr>
          <w:cantSplit/>
        </w:trPr>
        <w:tc>
          <w:tcPr>
            <w:tcW w:w="2344" w:type="dxa"/>
          </w:tcPr>
          <w:p w:rsidR="00BF30B9" w:rsidRPr="00EE678B" w:rsidRDefault="00BF30B9" w:rsidP="00026381">
            <w:pPr>
              <w:rPr>
                <w:color w:val="000000"/>
              </w:rPr>
            </w:pPr>
            <w:r w:rsidRPr="00EE678B">
              <w:rPr>
                <w:b/>
                <w:bCs/>
                <w:color w:val="000000"/>
              </w:rPr>
              <w:t>HFS</w:t>
            </w:r>
          </w:p>
        </w:tc>
        <w:tc>
          <w:tcPr>
            <w:tcW w:w="7024" w:type="dxa"/>
          </w:tcPr>
          <w:p w:rsidR="00BF30B9" w:rsidRPr="00EE678B" w:rsidRDefault="00BF30B9" w:rsidP="00026381">
            <w:pPr>
              <w:rPr>
                <w:color w:val="000000"/>
              </w:rPr>
            </w:pPr>
            <w:r w:rsidRPr="00EE678B">
              <w:rPr>
                <w:color w:val="000000"/>
              </w:rPr>
              <w:t>Host File Server.</w:t>
            </w:r>
          </w:p>
        </w:tc>
      </w:tr>
      <w:tr w:rsidR="00BF30B9" w:rsidRPr="00EE678B" w:rsidTr="00F10BFF">
        <w:trPr>
          <w:cantSplit/>
        </w:trPr>
        <w:tc>
          <w:tcPr>
            <w:tcW w:w="2344" w:type="dxa"/>
          </w:tcPr>
          <w:p w:rsidR="00BF30B9" w:rsidRPr="00EE678B" w:rsidRDefault="00BF30B9" w:rsidP="00026381">
            <w:pPr>
              <w:rPr>
                <w:b/>
                <w:bCs/>
              </w:rPr>
            </w:pPr>
            <w:r w:rsidRPr="00EE678B">
              <w:rPr>
                <w:b/>
                <w:bCs/>
              </w:rPr>
              <w:t>Health Insurance Portability and Accountability Act of 1996 (HIPAA)</w:t>
            </w:r>
          </w:p>
        </w:tc>
        <w:tc>
          <w:tcPr>
            <w:tcW w:w="7024" w:type="dxa"/>
          </w:tcPr>
          <w:p w:rsidR="00BF30B9" w:rsidRPr="00EE678B" w:rsidRDefault="00BF30B9" w:rsidP="00026381">
            <w:pPr>
              <w:rPr>
                <w:color w:val="000000"/>
              </w:rPr>
            </w:pPr>
            <w:r w:rsidRPr="00EE678B">
              <w:t>A Federal law that</w:t>
            </w:r>
            <w:r w:rsidRPr="00EE678B">
              <w:rPr>
                <w:color w:val="000000"/>
              </w:rPr>
              <w:t xml:space="preserve"> makes a number of changes that have the goal of allowing persons to qualify immediately for comparable health insurance coverage when they change their employment relationships. Title II, Subtitle F, of HIPAA gives HHS the authority to mandate the use of standards for the electronic exchange of health care data; to specify what medical and administrative code sets should be used within those standards; to require the use of national identification systems for health care patients, providers, payers (or plans), and employers (or sponsors); and to specify the types of measures required to protect the security and privacy of personally identifiable health care information. Also known as the Kennedy-Kassebaum Bill, the Kassebaum-Kennedy Bill, K2, or Public Law 104-191.</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JCAHO</w:t>
            </w:r>
          </w:p>
        </w:tc>
        <w:tc>
          <w:tcPr>
            <w:tcW w:w="7024" w:type="dxa"/>
          </w:tcPr>
          <w:p w:rsidR="00BF30B9" w:rsidRPr="00EE678B" w:rsidRDefault="00BF30B9" w:rsidP="00026381">
            <w:pPr>
              <w:rPr>
                <w:color w:val="000000"/>
              </w:rPr>
            </w:pPr>
            <w:r w:rsidRPr="00EE678B">
              <w:rPr>
                <w:color w:val="000000"/>
              </w:rPr>
              <w:t>Acronym for Joint Commission on Accreditation of Healthcare Organizations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Label/Profile Monitor</w:t>
            </w:r>
            <w:r w:rsidRPr="00EE678B">
              <w:rPr>
                <w:color w:val="000000"/>
              </w:rPr>
              <w:t xml:space="preserve"> </w:t>
            </w:r>
          </w:p>
        </w:tc>
        <w:tc>
          <w:tcPr>
            <w:tcW w:w="7024" w:type="dxa"/>
          </w:tcPr>
          <w:p w:rsidR="00BF30B9" w:rsidRPr="00EE678B" w:rsidRDefault="00BF30B9" w:rsidP="00026381">
            <w:pPr>
              <w:rPr>
                <w:color w:val="000000"/>
              </w:rPr>
            </w:pPr>
            <w:r w:rsidRPr="00EE678B">
              <w:rPr>
                <w:color w:val="000000"/>
              </w:rPr>
              <w:t>A file for each printer that records, in the order in which they were printed, the last 1000 labels or profiles printed on that printer. This allows a rapid reprint of a series of labels or profiles that were damaged by a printer malfunction or other event.</w:t>
            </w:r>
          </w:p>
        </w:tc>
      </w:tr>
      <w:tr w:rsidR="00BF30B9" w:rsidRPr="00EE678B" w:rsidTr="00F10BFF">
        <w:trPr>
          <w:cantSplit/>
        </w:trPr>
        <w:tc>
          <w:tcPr>
            <w:tcW w:w="2344" w:type="dxa"/>
          </w:tcPr>
          <w:p w:rsidR="00BF30B9" w:rsidRPr="00EE678B" w:rsidRDefault="00BF30B9" w:rsidP="00026381">
            <w:pPr>
              <w:rPr>
                <w:rFonts w:eastAsia="MS Mincho"/>
                <w:b/>
              </w:rPr>
            </w:pPr>
            <w:r w:rsidRPr="00EE678B">
              <w:rPr>
                <w:rFonts w:eastAsia="MS Mincho"/>
                <w:b/>
              </w:rPr>
              <w:t>Local Possible Dosages</w:t>
            </w:r>
          </w:p>
        </w:tc>
        <w:tc>
          <w:tcPr>
            <w:tcW w:w="7024" w:type="dxa"/>
          </w:tcPr>
          <w:p w:rsidR="00BF30B9" w:rsidRPr="00EE678B" w:rsidRDefault="00BF30B9" w:rsidP="00026381">
            <w:r w:rsidRPr="00EE678B">
              <w:rPr>
                <w:rFonts w:eastAsia="MS Mincho"/>
              </w:rPr>
              <w:t>Free text dosages that are associated with drugs that do not meet all of the criteria for Possible Dosages</w:t>
            </w:r>
            <w:r w:rsidRPr="00EE678B">
              <w:t>.</w:t>
            </w:r>
          </w:p>
        </w:tc>
      </w:tr>
      <w:tr w:rsidR="00BF30B9" w:rsidRPr="00EE678B" w:rsidTr="00F10BFF">
        <w:trPr>
          <w:cantSplit/>
        </w:trPr>
        <w:tc>
          <w:tcPr>
            <w:tcW w:w="2344" w:type="dxa"/>
          </w:tcPr>
          <w:p w:rsidR="00BF30B9" w:rsidRPr="00EE678B" w:rsidRDefault="00BF30B9" w:rsidP="00026381">
            <w:pPr>
              <w:keepNext/>
              <w:rPr>
                <w:b/>
                <w:color w:val="000000"/>
              </w:rPr>
            </w:pPr>
            <w:r w:rsidRPr="00EE678B">
              <w:rPr>
                <w:b/>
                <w:color w:val="000000"/>
              </w:rPr>
              <w:t>Medication Instruction File</w:t>
            </w:r>
          </w:p>
        </w:tc>
        <w:tc>
          <w:tcPr>
            <w:tcW w:w="7024" w:type="dxa"/>
          </w:tcPr>
          <w:p w:rsidR="00BF30B9" w:rsidRPr="00EE678B" w:rsidRDefault="00BF30B9" w:rsidP="00026381">
            <w:pPr>
              <w:keepNext/>
              <w:rPr>
                <w:color w:val="000000"/>
              </w:rPr>
            </w:pPr>
            <w:r w:rsidRPr="00EE678B">
              <w:rPr>
                <w:color w:val="000000"/>
              </w:rPr>
              <w:t xml:space="preserve">The MEDICATION INSTRUCTION file is used by Unit Dose and Outpatient Pharmacy. It contains the medication instruction name, expansion and intended use.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Medication Order</w:t>
            </w:r>
          </w:p>
        </w:tc>
        <w:tc>
          <w:tcPr>
            <w:tcW w:w="7024" w:type="dxa"/>
          </w:tcPr>
          <w:p w:rsidR="00BF30B9" w:rsidRPr="00EE678B" w:rsidRDefault="00BF30B9" w:rsidP="00026381">
            <w:pPr>
              <w:rPr>
                <w:color w:val="000000"/>
              </w:rPr>
            </w:pPr>
            <w:r w:rsidRPr="00EE678B">
              <w:rPr>
                <w:color w:val="000000"/>
              </w:rPr>
              <w:t>A prescription.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Medication Profile</w:t>
            </w:r>
          </w:p>
        </w:tc>
        <w:tc>
          <w:tcPr>
            <w:tcW w:w="7024" w:type="dxa"/>
          </w:tcPr>
          <w:p w:rsidR="00BF30B9" w:rsidRPr="00EE678B" w:rsidRDefault="00BF30B9" w:rsidP="00026381">
            <w:pPr>
              <w:rPr>
                <w:color w:val="000000"/>
              </w:rPr>
            </w:pPr>
            <w:r w:rsidRPr="00EE678B">
              <w:rPr>
                <w:color w:val="000000"/>
              </w:rPr>
              <w:t>A list of all active or recently canceled or expired prescriptions for a patient sorted either by date, drug, or classification. Unlike the action profile, this profile is for information only and does not provide a signature line for a physician to indicate action to be taken on the prescription.</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Medication Routes File</w:t>
            </w:r>
          </w:p>
        </w:tc>
        <w:tc>
          <w:tcPr>
            <w:tcW w:w="7024" w:type="dxa"/>
          </w:tcPr>
          <w:p w:rsidR="00BF30B9" w:rsidRPr="00EE678B" w:rsidRDefault="00BF30B9" w:rsidP="00026381">
            <w:pPr>
              <w:rPr>
                <w:color w:val="000000"/>
              </w:rPr>
            </w:pPr>
            <w:r w:rsidRPr="00EE678B">
              <w:rPr>
                <w:color w:val="000000"/>
              </w:rPr>
              <w:t>The MEDICATION ROUTES file contains medication route names. The user can enter an abbreviation for each route to be used at the local site. The abbreviation will most likely be the Latin abbreviation for the term.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Med Route</w:t>
            </w:r>
          </w:p>
        </w:tc>
        <w:tc>
          <w:tcPr>
            <w:tcW w:w="7024" w:type="dxa"/>
          </w:tcPr>
          <w:p w:rsidR="00BF30B9" w:rsidRPr="00EE678B" w:rsidRDefault="00BF30B9" w:rsidP="00026381">
            <w:pPr>
              <w:rPr>
                <w:color w:val="000000"/>
              </w:rPr>
            </w:pPr>
            <w:r w:rsidRPr="00EE678B">
              <w:rPr>
                <w:color w:val="000000"/>
              </w:rPr>
              <w:t xml:space="preserve">The method in which the prescription is to be administered (e.g., oral, injection).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NCCC</w:t>
            </w:r>
          </w:p>
        </w:tc>
        <w:tc>
          <w:tcPr>
            <w:tcW w:w="7024" w:type="dxa"/>
          </w:tcPr>
          <w:p w:rsidR="00BF30B9" w:rsidRPr="00EE678B" w:rsidRDefault="00BF30B9" w:rsidP="00026381">
            <w:pPr>
              <w:rPr>
                <w:color w:val="000000"/>
              </w:rPr>
            </w:pPr>
            <w:r w:rsidRPr="00EE678B">
              <w:rPr>
                <w:color w:val="000000"/>
              </w:rPr>
              <w:t>Acronym for National Clozapine Coordinating Center.</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Non-Formulary Drugs</w:t>
            </w:r>
          </w:p>
        </w:tc>
        <w:tc>
          <w:tcPr>
            <w:tcW w:w="7024" w:type="dxa"/>
          </w:tcPr>
          <w:p w:rsidR="00BF30B9" w:rsidRPr="00EE678B" w:rsidRDefault="00BF30B9" w:rsidP="00026381">
            <w:pPr>
              <w:rPr>
                <w:color w:val="000000"/>
              </w:rPr>
            </w:pPr>
            <w:r w:rsidRPr="00EE678B">
              <w:rPr>
                <w:color w:val="000000"/>
              </w:rPr>
              <w:t>The medications, which are defined as commercially available drug products not included in the VA National Formulary.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Non-VA Meds</w:t>
            </w:r>
          </w:p>
        </w:tc>
        <w:tc>
          <w:tcPr>
            <w:tcW w:w="7024" w:type="dxa"/>
          </w:tcPr>
          <w:p w:rsidR="00BF30B9" w:rsidRPr="00EE678B" w:rsidRDefault="00BF30B9" w:rsidP="00026381">
            <w:pPr>
              <w:rPr>
                <w:color w:val="000000"/>
              </w:rPr>
            </w:pPr>
            <w:r w:rsidRPr="00EE678B">
              <w:rPr>
                <w:color w:val="000000"/>
              </w:rPr>
              <w:t>Term that encompasses any Over-the-Counter (OTC) medications, Herbal supplements, Veterans Health Administration (VHA) prescribed medications but purchased by the patient at an outside pharmacy, and medications prescribed by providers outside VHA. All Non-VA Meds must be documented in patients’ medical records.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OPAI</w:t>
            </w:r>
          </w:p>
        </w:tc>
        <w:tc>
          <w:tcPr>
            <w:tcW w:w="7024" w:type="dxa"/>
          </w:tcPr>
          <w:p w:rsidR="00BF30B9" w:rsidRPr="00EE678B" w:rsidRDefault="00BF30B9" w:rsidP="00026381">
            <w:pPr>
              <w:rPr>
                <w:color w:val="000000"/>
              </w:rPr>
            </w:pPr>
            <w:r w:rsidRPr="00EE678B">
              <w:rPr>
                <w:color w:val="000000"/>
              </w:rPr>
              <w:t>Outpatient Pharmacy Automated Interface</w:t>
            </w:r>
          </w:p>
        </w:tc>
      </w:tr>
      <w:tr w:rsidR="00DE2A73" w:rsidRPr="00962A17" w:rsidTr="00256079">
        <w:trPr>
          <w:cantSplit/>
        </w:trPr>
        <w:tc>
          <w:tcPr>
            <w:tcW w:w="2344" w:type="dxa"/>
          </w:tcPr>
          <w:p w:rsidR="00DE2A73" w:rsidRPr="00962A17" w:rsidRDefault="00DE2A73" w:rsidP="00256079">
            <w:pPr>
              <w:rPr>
                <w:b/>
                <w:color w:val="000000"/>
              </w:rPr>
            </w:pPr>
            <w:r w:rsidRPr="00962A17">
              <w:rPr>
                <w:b/>
              </w:rPr>
              <w:t>OneVA Pharmacy</w:t>
            </w:r>
          </w:p>
        </w:tc>
        <w:tc>
          <w:tcPr>
            <w:tcW w:w="7024" w:type="dxa"/>
          </w:tcPr>
          <w:p w:rsidR="00DE2A73" w:rsidRPr="00962A17" w:rsidRDefault="00DE2A73" w:rsidP="00256079">
            <w:pPr>
              <w:rPr>
                <w:color w:val="000000"/>
              </w:rPr>
            </w:pPr>
            <w:r w:rsidRPr="00962A17">
              <w:t>Prescriptions that originated from another VistA instance other than the site dispensing the prescription.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Order</w:t>
            </w:r>
          </w:p>
        </w:tc>
        <w:tc>
          <w:tcPr>
            <w:tcW w:w="7024" w:type="dxa"/>
          </w:tcPr>
          <w:p w:rsidR="00BF30B9" w:rsidRPr="00EE678B" w:rsidRDefault="00BF30B9" w:rsidP="00026381">
            <w:pPr>
              <w:rPr>
                <w:color w:val="000000"/>
              </w:rPr>
            </w:pPr>
            <w:r w:rsidRPr="00EE678B">
              <w:rPr>
                <w:color w:val="000000"/>
              </w:rPr>
              <w:t>Request for medication.</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Orderable Item</w:t>
            </w:r>
          </w:p>
        </w:tc>
        <w:tc>
          <w:tcPr>
            <w:tcW w:w="7024" w:type="dxa"/>
          </w:tcPr>
          <w:p w:rsidR="00BF30B9" w:rsidRPr="00EE678B" w:rsidRDefault="00BF30B9" w:rsidP="00026381">
            <w:pPr>
              <w:rPr>
                <w:color w:val="000000"/>
              </w:rPr>
            </w:pPr>
            <w:r w:rsidRPr="00EE678B">
              <w:rPr>
                <w:color w:val="000000"/>
              </w:rPr>
              <w:t xml:space="preserve">An Orderable Item name has no strength attached to it (e.g., Acetaminophen). The name with a strength attached to it is the Dispense drug name (e.g., Acetaminophen 325mg).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Partial Prescription</w:t>
            </w:r>
          </w:p>
        </w:tc>
        <w:tc>
          <w:tcPr>
            <w:tcW w:w="7024" w:type="dxa"/>
          </w:tcPr>
          <w:p w:rsidR="00BF30B9" w:rsidRPr="00EE678B" w:rsidRDefault="00BF30B9" w:rsidP="00026381">
            <w:pPr>
              <w:rPr>
                <w:color w:val="000000"/>
              </w:rPr>
            </w:pPr>
            <w:r w:rsidRPr="00EE678B">
              <w:rPr>
                <w:color w:val="000000"/>
              </w:rPr>
              <w:t>A prescription that has been filled for a quantity smaller than requested. A possible reason for a partial fill is that a patient is to return to the clinic in ten days but the prescription calls for a thirty-day supply. Partials do count as workload but do not count against the total number of refills for a prescription.</w:t>
            </w:r>
          </w:p>
        </w:tc>
      </w:tr>
      <w:tr w:rsidR="00BF30B9" w:rsidRPr="00EE678B" w:rsidTr="00F10BFF">
        <w:trPr>
          <w:cantSplit/>
        </w:trPr>
        <w:tc>
          <w:tcPr>
            <w:tcW w:w="2344" w:type="dxa"/>
          </w:tcPr>
          <w:p w:rsidR="00BF30B9" w:rsidRPr="00EE678B" w:rsidRDefault="00BF30B9" w:rsidP="00026381">
            <w:pPr>
              <w:keepNext/>
              <w:rPr>
                <w:color w:val="000000"/>
              </w:rPr>
            </w:pPr>
            <w:r w:rsidRPr="00EE678B">
              <w:rPr>
                <w:b/>
                <w:bCs/>
                <w:color w:val="000000"/>
              </w:rPr>
              <w:t>Payer</w:t>
            </w:r>
          </w:p>
        </w:tc>
        <w:tc>
          <w:tcPr>
            <w:tcW w:w="7024" w:type="dxa"/>
          </w:tcPr>
          <w:p w:rsidR="00BF30B9" w:rsidRPr="00EE678B" w:rsidRDefault="00BF30B9" w:rsidP="00026381">
            <w:pPr>
              <w:keepNext/>
              <w:rPr>
                <w:color w:val="000000"/>
              </w:rPr>
            </w:pPr>
            <w:r w:rsidRPr="00EE678B">
              <w:rPr>
                <w:color w:val="000000"/>
              </w:rPr>
              <w:t>In health care, an entity that assumes the risk of paying for medical treatments. This can be an uninsured patient, a self-insured employer, or a health care plan or Health Maintenance Organization (HMO).</w:t>
            </w:r>
          </w:p>
        </w:tc>
      </w:tr>
      <w:tr w:rsidR="00BE3967" w:rsidRPr="00B31611" w:rsidTr="00F51A62">
        <w:trPr>
          <w:cantSplit/>
        </w:trPr>
        <w:tc>
          <w:tcPr>
            <w:tcW w:w="2344" w:type="dxa"/>
          </w:tcPr>
          <w:p w:rsidR="00BE3967" w:rsidRPr="00B31611" w:rsidRDefault="00BE3967" w:rsidP="00F51A62">
            <w:pPr>
              <w:rPr>
                <w:b/>
                <w:color w:val="000000"/>
              </w:rPr>
            </w:pPr>
            <w:bookmarkStart w:id="7946" w:name="p395"/>
            <w:bookmarkStart w:id="7947" w:name="p396"/>
            <w:bookmarkStart w:id="7948" w:name="p400_added_pdmp_to_glossary"/>
            <w:r w:rsidRPr="00DF233E">
              <w:rPr>
                <w:b/>
                <w:color w:val="000000"/>
              </w:rPr>
              <w:t>PDMP</w:t>
            </w:r>
            <w:bookmarkEnd w:id="7946"/>
            <w:bookmarkEnd w:id="7947"/>
            <w:bookmarkEnd w:id="7948"/>
          </w:p>
        </w:tc>
        <w:tc>
          <w:tcPr>
            <w:tcW w:w="7024" w:type="dxa"/>
          </w:tcPr>
          <w:p w:rsidR="00BE3967" w:rsidRPr="00B31611" w:rsidRDefault="00BE3967" w:rsidP="00F51A62">
            <w:pPr>
              <w:rPr>
                <w:color w:val="000000"/>
              </w:rPr>
            </w:pPr>
            <w:r w:rsidRPr="00DF233E">
              <w:rPr>
                <w:color w:val="000000"/>
              </w:rPr>
              <w:t>Prescription Drug Monitoring Program</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Pending Order</w:t>
            </w:r>
          </w:p>
        </w:tc>
        <w:tc>
          <w:tcPr>
            <w:tcW w:w="7024" w:type="dxa"/>
          </w:tcPr>
          <w:p w:rsidR="00BF30B9" w:rsidRPr="00EE678B" w:rsidRDefault="00BF30B9" w:rsidP="00026381">
            <w:pPr>
              <w:rPr>
                <w:color w:val="000000"/>
              </w:rPr>
            </w:pPr>
            <w:r w:rsidRPr="00EE678B">
              <w:rPr>
                <w:color w:val="000000"/>
              </w:rPr>
              <w:t>A pending order is one that has been entered by a provider through CPRS without Pharmacy finishing the order. Once Pharmacy has finished the order, it will become active.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Pharmacy Narrative</w:t>
            </w:r>
          </w:p>
        </w:tc>
        <w:tc>
          <w:tcPr>
            <w:tcW w:w="7024" w:type="dxa"/>
          </w:tcPr>
          <w:p w:rsidR="00BF30B9" w:rsidRPr="00EE678B" w:rsidRDefault="00BF30B9" w:rsidP="00026381">
            <w:pPr>
              <w:rPr>
                <w:color w:val="000000"/>
              </w:rPr>
            </w:pPr>
            <w:r w:rsidRPr="00EE678B">
              <w:rPr>
                <w:color w:val="000000"/>
              </w:rPr>
              <w:t>OUTPATIENT NARRATIVE field that may be used by pharmacy staff to display information specific to the patient.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Polypharmacy</w:t>
            </w:r>
          </w:p>
        </w:tc>
        <w:tc>
          <w:tcPr>
            <w:tcW w:w="7024" w:type="dxa"/>
          </w:tcPr>
          <w:p w:rsidR="00BF30B9" w:rsidRPr="00EE678B" w:rsidRDefault="00BF30B9" w:rsidP="00026381">
            <w:pPr>
              <w:rPr>
                <w:color w:val="000000"/>
              </w:rPr>
            </w:pPr>
            <w:r w:rsidRPr="00EE678B">
              <w:rPr>
                <w:color w:val="000000"/>
              </w:rPr>
              <w:t>The administration of many drugs together.</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POE</w:t>
            </w:r>
          </w:p>
        </w:tc>
        <w:tc>
          <w:tcPr>
            <w:tcW w:w="7024" w:type="dxa"/>
          </w:tcPr>
          <w:p w:rsidR="00BF30B9" w:rsidRPr="00EE678B" w:rsidRDefault="00BF30B9" w:rsidP="00026381">
            <w:pPr>
              <w:rPr>
                <w:color w:val="000000"/>
              </w:rPr>
            </w:pPr>
            <w:r w:rsidRPr="00EE678B">
              <w:rPr>
                <w:color w:val="000000"/>
              </w:rPr>
              <w:t>Acronym for Pharmacy Ordering Enhancements (POE) project. Patch PSO*7*46 contains all the related changes for Outpatient Pharmacy.</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Possible Dosages</w:t>
            </w:r>
          </w:p>
        </w:tc>
        <w:tc>
          <w:tcPr>
            <w:tcW w:w="7024" w:type="dxa"/>
          </w:tcPr>
          <w:p w:rsidR="00BF30B9" w:rsidRPr="00EE678B" w:rsidRDefault="00BF30B9" w:rsidP="00026381">
            <w:pPr>
              <w:rPr>
                <w:color w:val="000000"/>
              </w:rPr>
            </w:pPr>
            <w:r w:rsidRPr="00EE678B">
              <w:rPr>
                <w:color w:val="000000"/>
              </w:rPr>
              <w:t>Dosages that have a numeric dosage and numeric dispense units per dose appropriate for administration. For a drug to have possible dosages, it must be a single ingredient product that is matched to the DRUG file. The DRUG file entry must have a numeric strength and the dosage form/unit combination must be such that a numeric strength combined with the unit can be an appropriate dosage selection.</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Prescription</w:t>
            </w:r>
          </w:p>
        </w:tc>
        <w:tc>
          <w:tcPr>
            <w:tcW w:w="7024" w:type="dxa"/>
          </w:tcPr>
          <w:p w:rsidR="00BF30B9" w:rsidRPr="00EE678B" w:rsidRDefault="00BF30B9" w:rsidP="00026381">
            <w:pPr>
              <w:rPr>
                <w:color w:val="000000"/>
              </w:rPr>
            </w:pPr>
            <w:r w:rsidRPr="00EE678B">
              <w:rPr>
                <w:color w:val="000000"/>
              </w:rPr>
              <w:t>This term is now referred to throughout the software as medication orders.</w:t>
            </w:r>
          </w:p>
        </w:tc>
      </w:tr>
      <w:tr w:rsidR="00BF30B9" w:rsidRPr="00EE678B" w:rsidTr="00F10BFF">
        <w:tc>
          <w:tcPr>
            <w:tcW w:w="2344" w:type="dxa"/>
          </w:tcPr>
          <w:p w:rsidR="00BF30B9" w:rsidRPr="00EE678B" w:rsidRDefault="00BF30B9" w:rsidP="00026381">
            <w:pPr>
              <w:rPr>
                <w:color w:val="000000"/>
              </w:rPr>
            </w:pPr>
            <w:r w:rsidRPr="00EE678B">
              <w:rPr>
                <w:b/>
                <w:color w:val="000000"/>
              </w:rPr>
              <w:t>Prescription Status</w:t>
            </w:r>
          </w:p>
        </w:tc>
        <w:tc>
          <w:tcPr>
            <w:tcW w:w="7024" w:type="dxa"/>
          </w:tcPr>
          <w:p w:rsidR="00BF30B9" w:rsidRPr="00EE678B" w:rsidRDefault="00BF30B9" w:rsidP="00026381">
            <w:pPr>
              <w:rPr>
                <w:color w:val="000000"/>
              </w:rPr>
            </w:pPr>
            <w:r w:rsidRPr="00EE678B">
              <w:rPr>
                <w:color w:val="000000"/>
              </w:rPr>
              <w:t>A prescription can have one of the following statuses:</w:t>
            </w:r>
          </w:p>
          <w:p w:rsidR="00BF30B9" w:rsidRPr="00EE678B" w:rsidRDefault="00BF30B9" w:rsidP="00F10BFF">
            <w:pPr>
              <w:spacing w:before="60"/>
              <w:ind w:left="432"/>
              <w:rPr>
                <w:color w:val="000000"/>
              </w:rPr>
            </w:pPr>
            <w:r w:rsidRPr="00EE678B">
              <w:rPr>
                <w:b/>
                <w:color w:val="000000"/>
              </w:rPr>
              <w:t>Active</w:t>
            </w:r>
            <w:r w:rsidR="00D8267F" w:rsidRPr="00EE678B">
              <w:rPr>
                <w:b/>
                <w:color w:val="000000"/>
              </w:rPr>
              <w:t xml:space="preserve"> </w:t>
            </w:r>
            <w:r w:rsidRPr="00EE678B">
              <w:rPr>
                <w:b/>
                <w:color w:val="000000"/>
              </w:rPr>
              <w:t xml:space="preserve">– </w:t>
            </w:r>
            <w:r w:rsidRPr="00EE678B">
              <w:rPr>
                <w:color w:val="000000"/>
              </w:rPr>
              <w:t>A prescription with this status can be filled or refilled.</w:t>
            </w:r>
          </w:p>
          <w:p w:rsidR="00BF30B9" w:rsidRPr="00EE678B" w:rsidRDefault="00BF30B9" w:rsidP="00F10BFF">
            <w:pPr>
              <w:spacing w:before="60"/>
              <w:ind w:left="432"/>
              <w:rPr>
                <w:color w:val="000000"/>
              </w:rPr>
            </w:pPr>
            <w:r w:rsidRPr="00EE678B">
              <w:rPr>
                <w:b/>
                <w:color w:val="000000"/>
              </w:rPr>
              <w:t>Canceled</w:t>
            </w:r>
            <w:r w:rsidR="00D8267F" w:rsidRPr="00EE678B">
              <w:rPr>
                <w:b/>
                <w:color w:val="000000"/>
              </w:rPr>
              <w:t xml:space="preserve"> </w:t>
            </w:r>
            <w:r w:rsidRPr="00EE678B">
              <w:rPr>
                <w:b/>
                <w:color w:val="000000"/>
              </w:rPr>
              <w:t xml:space="preserve">– </w:t>
            </w:r>
            <w:r w:rsidRPr="00EE678B">
              <w:rPr>
                <w:color w:val="000000"/>
              </w:rPr>
              <w:t>This term is now referred to throughout the software as Discontinued. (See Discontinued.)</w:t>
            </w:r>
          </w:p>
          <w:p w:rsidR="00BF30B9" w:rsidRPr="00EE678B" w:rsidRDefault="00BF30B9" w:rsidP="00F10BFF">
            <w:pPr>
              <w:spacing w:before="60"/>
              <w:ind w:left="432"/>
              <w:rPr>
                <w:color w:val="000000"/>
              </w:rPr>
            </w:pPr>
            <w:r w:rsidRPr="00EE678B">
              <w:rPr>
                <w:b/>
                <w:color w:val="000000"/>
              </w:rPr>
              <w:t>Discontinued</w:t>
            </w:r>
            <w:r w:rsidR="00D8267F" w:rsidRPr="00EE678B">
              <w:rPr>
                <w:b/>
                <w:color w:val="000000"/>
              </w:rPr>
              <w:t xml:space="preserve"> </w:t>
            </w:r>
            <w:r w:rsidRPr="00EE678B">
              <w:rPr>
                <w:b/>
                <w:color w:val="000000"/>
              </w:rPr>
              <w:t xml:space="preserve">– </w:t>
            </w:r>
            <w:r w:rsidRPr="00EE678B">
              <w:rPr>
                <w:color w:val="000000"/>
              </w:rPr>
              <w:t>This status is used when a prescription was made inactive either by a new prescription or by the request of a physician.</w:t>
            </w:r>
          </w:p>
          <w:p w:rsidR="00BF30B9" w:rsidRPr="00EE678B" w:rsidRDefault="00BF30B9" w:rsidP="00F10BFF">
            <w:pPr>
              <w:spacing w:before="60"/>
              <w:ind w:left="432"/>
              <w:rPr>
                <w:color w:val="000000"/>
              </w:rPr>
            </w:pPr>
            <w:r w:rsidRPr="00EE678B">
              <w:rPr>
                <w:b/>
                <w:color w:val="000000"/>
              </w:rPr>
              <w:t>Discontinued (Edit)</w:t>
            </w:r>
            <w:r w:rsidR="00D8267F" w:rsidRPr="00EE678B">
              <w:rPr>
                <w:b/>
                <w:color w:val="000000"/>
              </w:rPr>
              <w:t xml:space="preserve"> </w:t>
            </w:r>
            <w:r w:rsidRPr="00EE678B">
              <w:rPr>
                <w:b/>
                <w:color w:val="000000"/>
              </w:rPr>
              <w:t xml:space="preserve">– </w:t>
            </w:r>
            <w:r w:rsidRPr="00EE678B">
              <w:rPr>
                <w:color w:val="000000"/>
              </w:rPr>
              <w:t>Discontinued (Edit) is the status used when a medication order has been edited and causes a new order to be created due to the editing of certain data elements.</w:t>
            </w:r>
          </w:p>
          <w:p w:rsidR="00BF30B9" w:rsidRPr="00EE678B" w:rsidRDefault="00BF30B9" w:rsidP="00F10BFF">
            <w:pPr>
              <w:spacing w:before="60"/>
              <w:ind w:left="432"/>
              <w:rPr>
                <w:color w:val="000000"/>
              </w:rPr>
            </w:pPr>
            <w:r w:rsidRPr="00EE678B">
              <w:rPr>
                <w:b/>
                <w:color w:val="000000"/>
              </w:rPr>
              <w:t>Deleted</w:t>
            </w:r>
            <w:r w:rsidR="00D8267F" w:rsidRPr="00EE678B">
              <w:rPr>
                <w:b/>
                <w:color w:val="000000"/>
              </w:rPr>
              <w:t xml:space="preserve"> </w:t>
            </w:r>
            <w:r w:rsidRPr="00EE678B">
              <w:rPr>
                <w:b/>
                <w:color w:val="000000"/>
              </w:rPr>
              <w:t xml:space="preserve">– </w:t>
            </w:r>
            <w:r w:rsidRPr="00EE678B">
              <w:rPr>
                <w:color w:val="000000"/>
              </w:rPr>
              <w:t>This status is used when a prescription is deleted. Prescriptions are no longer physically deleted from the system, but marked as deleted. Once a prescription is marked deleted no access is allowed other than view.</w:t>
            </w:r>
          </w:p>
          <w:p w:rsidR="00BF30B9" w:rsidRPr="00EE678B" w:rsidRDefault="00BF30B9" w:rsidP="00F10BFF">
            <w:pPr>
              <w:spacing w:before="60"/>
              <w:ind w:left="432"/>
              <w:rPr>
                <w:color w:val="000000"/>
              </w:rPr>
            </w:pPr>
            <w:r w:rsidRPr="00EE678B">
              <w:rPr>
                <w:b/>
                <w:color w:val="000000"/>
              </w:rPr>
              <w:t>Expired</w:t>
            </w:r>
            <w:r w:rsidR="00D8267F" w:rsidRPr="00EE678B">
              <w:rPr>
                <w:b/>
                <w:color w:val="000000"/>
              </w:rPr>
              <w:t xml:space="preserve"> </w:t>
            </w:r>
            <w:r w:rsidRPr="00EE678B">
              <w:rPr>
                <w:b/>
                <w:color w:val="000000"/>
              </w:rPr>
              <w:t xml:space="preserve">– </w:t>
            </w:r>
            <w:r w:rsidRPr="00EE678B">
              <w:rPr>
                <w:color w:val="000000"/>
              </w:rPr>
              <w:t>This status indicates the expiration date has passed.</w:t>
            </w:r>
          </w:p>
          <w:p w:rsidR="00BF30B9" w:rsidRPr="00EE678B" w:rsidRDefault="00BF30B9" w:rsidP="00F10BFF">
            <w:pPr>
              <w:spacing w:before="60"/>
              <w:ind w:left="432"/>
              <w:rPr>
                <w:color w:val="000000"/>
              </w:rPr>
            </w:pPr>
            <w:r w:rsidRPr="00EE678B">
              <w:rPr>
                <w:color w:val="000000"/>
              </w:rPr>
              <w:t>*</w:t>
            </w:r>
            <w:r w:rsidRPr="00EE678B">
              <w:rPr>
                <w:b/>
                <w:color w:val="000000"/>
              </w:rPr>
              <w:t>Note:</w:t>
            </w:r>
            <w:r w:rsidRPr="00EE678B">
              <w:rPr>
                <w:color w:val="000000"/>
              </w:rPr>
              <w:t xml:space="preserve"> A prescription that was canceled or has expired more recently than the date specified by the cutoff date, typically 120 days in the past, can still be acted upon. </w:t>
            </w:r>
          </w:p>
          <w:p w:rsidR="00BF30B9" w:rsidRPr="00EE678B" w:rsidRDefault="00BF30B9" w:rsidP="00F10BFF">
            <w:pPr>
              <w:spacing w:before="60"/>
              <w:ind w:left="432"/>
              <w:rPr>
                <w:color w:val="000000"/>
              </w:rPr>
            </w:pPr>
            <w:r w:rsidRPr="00EE678B">
              <w:rPr>
                <w:b/>
                <w:color w:val="000000"/>
              </w:rPr>
              <w:t>Hold</w:t>
            </w:r>
            <w:r w:rsidR="00D8267F" w:rsidRPr="00EE678B">
              <w:rPr>
                <w:b/>
                <w:color w:val="000000"/>
              </w:rPr>
              <w:t xml:space="preserve"> </w:t>
            </w:r>
            <w:r w:rsidRPr="00EE678B">
              <w:rPr>
                <w:b/>
                <w:color w:val="000000"/>
              </w:rPr>
              <w:t xml:space="preserve">– </w:t>
            </w:r>
            <w:r w:rsidRPr="00EE678B">
              <w:rPr>
                <w:color w:val="000000"/>
              </w:rPr>
              <w:t>A prescription that was placed on hold due to reasons determined by the pharmacist.</w:t>
            </w:r>
          </w:p>
          <w:p w:rsidR="00BF30B9" w:rsidRPr="00EE678B" w:rsidRDefault="00BF30B9" w:rsidP="00F10BFF">
            <w:pPr>
              <w:spacing w:before="60"/>
              <w:ind w:left="432"/>
              <w:rPr>
                <w:color w:val="000000"/>
              </w:rPr>
            </w:pPr>
            <w:r w:rsidRPr="00EE678B">
              <w:rPr>
                <w:b/>
                <w:color w:val="000000"/>
              </w:rPr>
              <w:t>Non-verified</w:t>
            </w:r>
            <w:r w:rsidR="00D8267F" w:rsidRPr="00EE678B">
              <w:rPr>
                <w:b/>
                <w:color w:val="000000"/>
              </w:rPr>
              <w:t xml:space="preserve"> </w:t>
            </w:r>
            <w:r w:rsidRPr="00EE678B">
              <w:rPr>
                <w:b/>
                <w:color w:val="000000"/>
              </w:rPr>
              <w:t xml:space="preserve">– </w:t>
            </w:r>
            <w:r w:rsidRPr="00EE678B">
              <w:rPr>
                <w:color w:val="000000"/>
              </w:rPr>
              <w:t xml:space="preserve">There are two types of non-verified statuses. Depending on a site parameter, prescriptions entered by a technician do not become active until a pharmacist reviews them. Until such review, they remain non-verified and cannot be printed, canceled or edited except through the </w:t>
            </w:r>
            <w:r w:rsidRPr="00EE678B">
              <w:rPr>
                <w:i/>
                <w:color w:val="000000"/>
              </w:rPr>
              <w:t>Verification</w:t>
            </w:r>
            <w:r w:rsidRPr="00EE678B">
              <w:rPr>
                <w:color w:val="000000"/>
              </w:rPr>
              <w:t xml:space="preserve"> menu.</w:t>
            </w:r>
          </w:p>
          <w:p w:rsidR="00BF30B9" w:rsidRPr="00EE678B" w:rsidRDefault="00BF30B9" w:rsidP="00F10BFF">
            <w:pPr>
              <w:spacing w:before="60"/>
              <w:ind w:left="432"/>
              <w:rPr>
                <w:color w:val="000000"/>
              </w:rPr>
            </w:pPr>
            <w:r w:rsidRPr="00EE678B">
              <w:rPr>
                <w:color w:val="000000"/>
              </w:rPr>
              <w:t xml:space="preserve">The second non-verified status is given to prescriptions when a drug/drug interaction is encountered during the new order entry or editing of a prescription. </w:t>
            </w:r>
          </w:p>
          <w:p w:rsidR="00BF30B9" w:rsidRPr="00EE678B" w:rsidRDefault="00BF30B9" w:rsidP="00F10BFF">
            <w:pPr>
              <w:spacing w:before="60"/>
              <w:ind w:left="432"/>
              <w:rPr>
                <w:color w:val="000000"/>
              </w:rPr>
            </w:pPr>
            <w:r w:rsidRPr="00EE678B">
              <w:rPr>
                <w:b/>
                <w:color w:val="000000"/>
              </w:rPr>
              <w:t>Pending</w:t>
            </w:r>
            <w:r w:rsidR="00D8267F" w:rsidRPr="00EE678B">
              <w:rPr>
                <w:b/>
                <w:color w:val="000000"/>
              </w:rPr>
              <w:t xml:space="preserve"> </w:t>
            </w:r>
            <w:r w:rsidRPr="00EE678B">
              <w:rPr>
                <w:b/>
                <w:color w:val="000000"/>
              </w:rPr>
              <w:t xml:space="preserve">– </w:t>
            </w:r>
            <w:r w:rsidRPr="00EE678B">
              <w:rPr>
                <w:color w:val="000000"/>
              </w:rPr>
              <w:t>A prescription that has been entered through OERR.</w:t>
            </w:r>
          </w:p>
          <w:p w:rsidR="00BF30B9" w:rsidRPr="00EE678B" w:rsidRDefault="00BF30B9" w:rsidP="00F10BFF">
            <w:pPr>
              <w:spacing w:before="60"/>
              <w:ind w:left="432"/>
              <w:rPr>
                <w:color w:val="000000"/>
              </w:rPr>
            </w:pPr>
            <w:r w:rsidRPr="00EE678B">
              <w:rPr>
                <w:b/>
                <w:color w:val="000000"/>
              </w:rPr>
              <w:t>Refill</w:t>
            </w:r>
            <w:r w:rsidR="00D8267F" w:rsidRPr="00EE678B">
              <w:rPr>
                <w:b/>
                <w:color w:val="000000"/>
              </w:rPr>
              <w:t xml:space="preserve"> </w:t>
            </w:r>
            <w:r w:rsidRPr="00EE678B">
              <w:rPr>
                <w:b/>
                <w:color w:val="000000"/>
              </w:rPr>
              <w:t xml:space="preserve">– </w:t>
            </w:r>
            <w:r w:rsidRPr="00EE678B">
              <w:rPr>
                <w:color w:val="000000"/>
              </w:rPr>
              <w:t>A second or subsequent filling authorized by the provider.</w:t>
            </w:r>
          </w:p>
          <w:p w:rsidR="00BF30B9" w:rsidRPr="00EE678B" w:rsidRDefault="00BF30B9" w:rsidP="00F10BFF">
            <w:pPr>
              <w:spacing w:before="60"/>
              <w:ind w:left="432"/>
              <w:rPr>
                <w:color w:val="000000"/>
              </w:rPr>
            </w:pPr>
            <w:r w:rsidRPr="00EE678B">
              <w:rPr>
                <w:b/>
                <w:color w:val="000000"/>
              </w:rPr>
              <w:t>Suspended</w:t>
            </w:r>
            <w:r w:rsidR="00D8267F" w:rsidRPr="00EE678B">
              <w:rPr>
                <w:b/>
                <w:color w:val="000000"/>
              </w:rPr>
              <w:t xml:space="preserve"> </w:t>
            </w:r>
            <w:r w:rsidRPr="00EE678B">
              <w:rPr>
                <w:b/>
                <w:color w:val="000000"/>
              </w:rPr>
              <w:t xml:space="preserve">– </w:t>
            </w:r>
            <w:r w:rsidRPr="00EE678B">
              <w:rPr>
                <w:color w:val="000000"/>
              </w:rPr>
              <w:t>A prescription that will be filled at some future date.</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Progress Notes</w:t>
            </w:r>
          </w:p>
        </w:tc>
        <w:tc>
          <w:tcPr>
            <w:tcW w:w="7024" w:type="dxa"/>
          </w:tcPr>
          <w:p w:rsidR="00BF30B9" w:rsidRPr="00EE678B" w:rsidRDefault="00BF30B9" w:rsidP="00026381">
            <w:pPr>
              <w:rPr>
                <w:color w:val="000000"/>
              </w:rPr>
            </w:pPr>
            <w:r w:rsidRPr="00EE678B">
              <w:rPr>
                <w:color w:val="000000"/>
              </w:rPr>
              <w:t>A component of Text Integration Utilities (TIU) that can function as part of CPRS.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Provider</w:t>
            </w:r>
          </w:p>
        </w:tc>
        <w:tc>
          <w:tcPr>
            <w:tcW w:w="7024" w:type="dxa"/>
          </w:tcPr>
          <w:p w:rsidR="00BF30B9" w:rsidRPr="00EE678B" w:rsidRDefault="00BF30B9" w:rsidP="00026381">
            <w:pPr>
              <w:rPr>
                <w:color w:val="000000"/>
              </w:rPr>
            </w:pPr>
            <w:r w:rsidRPr="00EE678B">
              <w:rPr>
                <w:color w:val="000000"/>
              </w:rPr>
              <w:t xml:space="preserve">The person who authorized an order. Only users identified as providers who are authorized to write medication orders may be selected.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Reprinted Label</w:t>
            </w:r>
          </w:p>
        </w:tc>
        <w:tc>
          <w:tcPr>
            <w:tcW w:w="7024" w:type="dxa"/>
          </w:tcPr>
          <w:p w:rsidR="00BF30B9" w:rsidRPr="00EE678B" w:rsidRDefault="00BF30B9" w:rsidP="00026381">
            <w:pPr>
              <w:rPr>
                <w:color w:val="000000"/>
              </w:rPr>
            </w:pPr>
            <w:r w:rsidRPr="00EE678B">
              <w:rPr>
                <w:color w:val="000000"/>
              </w:rPr>
              <w:t>Unlike a partial prescription, a reprint does not count as workload.</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Questionnaire</w:t>
            </w:r>
          </w:p>
        </w:tc>
        <w:tc>
          <w:tcPr>
            <w:tcW w:w="7024" w:type="dxa"/>
          </w:tcPr>
          <w:p w:rsidR="00BF30B9" w:rsidRPr="00EE678B" w:rsidRDefault="00BF30B9" w:rsidP="00026381">
            <w:pPr>
              <w:rPr>
                <w:color w:val="000000"/>
              </w:rPr>
            </w:pPr>
            <w:r w:rsidRPr="00EE678B">
              <w:rPr>
                <w:color w:val="000000"/>
              </w:rPr>
              <w:t>An entry in the DUE QUESTIONNAIRE file. This file entry contains the set of questions related to a DUE as well as the drugs being evaluated.</w:t>
            </w:r>
          </w:p>
        </w:tc>
      </w:tr>
      <w:tr w:rsidR="00BF30B9" w:rsidRPr="00EE678B" w:rsidTr="00F10BFF">
        <w:trPr>
          <w:cantSplit/>
        </w:trPr>
        <w:tc>
          <w:tcPr>
            <w:tcW w:w="2344" w:type="dxa"/>
          </w:tcPr>
          <w:p w:rsidR="00BF30B9" w:rsidRPr="00EE678B" w:rsidRDefault="00BF30B9" w:rsidP="00026381">
            <w:pPr>
              <w:keepNext/>
              <w:rPr>
                <w:color w:val="000000"/>
              </w:rPr>
            </w:pPr>
            <w:r w:rsidRPr="00EE678B">
              <w:rPr>
                <w:b/>
                <w:color w:val="000000"/>
              </w:rPr>
              <w:t>Schedule</w:t>
            </w:r>
          </w:p>
        </w:tc>
        <w:tc>
          <w:tcPr>
            <w:tcW w:w="7024" w:type="dxa"/>
          </w:tcPr>
          <w:p w:rsidR="00BF30B9" w:rsidRPr="00EE678B" w:rsidRDefault="00BF30B9" w:rsidP="00026381">
            <w:pPr>
              <w:keepNext/>
              <w:rPr>
                <w:color w:val="000000"/>
              </w:rPr>
            </w:pPr>
            <w:r w:rsidRPr="00EE678B">
              <w:rPr>
                <w:color w:val="000000"/>
              </w:rPr>
              <w:t xml:space="preserve">The frequency by which the doses are to be administered, such as Q8H, BID, NOW, etc.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Sig</w:t>
            </w:r>
          </w:p>
        </w:tc>
        <w:tc>
          <w:tcPr>
            <w:tcW w:w="7024" w:type="dxa"/>
          </w:tcPr>
          <w:p w:rsidR="00BF30B9" w:rsidRPr="00EE678B" w:rsidRDefault="00BF30B9" w:rsidP="00026381">
            <w:pPr>
              <w:rPr>
                <w:color w:val="000000"/>
              </w:rPr>
            </w:pPr>
            <w:r w:rsidRPr="00EE678B">
              <w:rPr>
                <w:color w:val="000000"/>
              </w:rPr>
              <w:t xml:space="preserve">The instructions printed on the label. </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Significant</w:t>
            </w:r>
          </w:p>
        </w:tc>
        <w:tc>
          <w:tcPr>
            <w:tcW w:w="7024" w:type="dxa"/>
          </w:tcPr>
          <w:p w:rsidR="00BF30B9" w:rsidRPr="00EE678B" w:rsidRDefault="00BF30B9" w:rsidP="00026381">
            <w:pPr>
              <w:rPr>
                <w:color w:val="000000"/>
              </w:rPr>
            </w:pPr>
            <w:r w:rsidRPr="00EE678B">
              <w:rPr>
                <w:color w:val="000000"/>
              </w:rPr>
              <w:t>The potential for harm is either rare or generally known so that it is reasonable to expect that all prescribers have taken this information into account.</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Speed Actions</w:t>
            </w:r>
          </w:p>
        </w:tc>
        <w:tc>
          <w:tcPr>
            <w:tcW w:w="7024" w:type="dxa"/>
          </w:tcPr>
          <w:p w:rsidR="00BF30B9" w:rsidRPr="00EE678B" w:rsidRDefault="00F10BFF" w:rsidP="00026381">
            <w:pPr>
              <w:rPr>
                <w:color w:val="000000"/>
              </w:rPr>
            </w:pPr>
            <w:r w:rsidRPr="00EE678B">
              <w:rPr>
                <w:color w:val="000000"/>
              </w:rPr>
              <w:t>See Actions</w:t>
            </w:r>
          </w:p>
        </w:tc>
      </w:tr>
      <w:tr w:rsidR="002C179D" w:rsidRPr="00EE678B" w:rsidTr="00F10BFF">
        <w:trPr>
          <w:cantSplit/>
        </w:trPr>
        <w:tc>
          <w:tcPr>
            <w:tcW w:w="2344" w:type="dxa"/>
          </w:tcPr>
          <w:p w:rsidR="002C179D" w:rsidRPr="003557DE" w:rsidRDefault="002C179D" w:rsidP="00026381">
            <w:pPr>
              <w:rPr>
                <w:b/>
                <w:color w:val="000000"/>
              </w:rPr>
            </w:pPr>
            <w:bookmarkStart w:id="7949" w:name="P408_379"/>
            <w:bookmarkStart w:id="7950" w:name="P408_395"/>
            <w:bookmarkEnd w:id="7949"/>
            <w:bookmarkEnd w:id="7950"/>
            <w:r w:rsidRPr="003557DE">
              <w:rPr>
                <w:b/>
                <w:color w:val="000000"/>
              </w:rPr>
              <w:t>SPMP</w:t>
            </w:r>
          </w:p>
        </w:tc>
        <w:tc>
          <w:tcPr>
            <w:tcW w:w="7024" w:type="dxa"/>
          </w:tcPr>
          <w:p w:rsidR="002C179D" w:rsidRPr="00EE678B" w:rsidRDefault="002C179D" w:rsidP="00026381">
            <w:pPr>
              <w:rPr>
                <w:color w:val="000000"/>
              </w:rPr>
            </w:pPr>
            <w:r w:rsidRPr="003557DE">
              <w:t>State Prescription Monitoring Program</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Suspense</w:t>
            </w:r>
          </w:p>
        </w:tc>
        <w:tc>
          <w:tcPr>
            <w:tcW w:w="7024" w:type="dxa"/>
          </w:tcPr>
          <w:p w:rsidR="00BF30B9" w:rsidRPr="00EE678B" w:rsidRDefault="00BF30B9" w:rsidP="00026381">
            <w:pPr>
              <w:rPr>
                <w:color w:val="000000"/>
              </w:rPr>
            </w:pPr>
            <w:r w:rsidRPr="00EE678B">
              <w:rPr>
                <w:color w:val="000000"/>
              </w:rPr>
              <w:t xml:space="preserve">A prescription may not be able to be filled on the day it was requested. When the prescription is entered, a label is not printed. Rather, the prescription is put in the RX SUSPENSE file to be printed at a later date. </w:t>
            </w:r>
          </w:p>
        </w:tc>
      </w:tr>
      <w:tr w:rsidR="00BF30B9" w:rsidRPr="00EE678B" w:rsidTr="00F10BFF">
        <w:trPr>
          <w:cantSplit/>
        </w:trPr>
        <w:tc>
          <w:tcPr>
            <w:tcW w:w="2344" w:type="dxa"/>
          </w:tcPr>
          <w:p w:rsidR="00BF30B9" w:rsidRPr="00EE678B" w:rsidRDefault="00BF30B9" w:rsidP="00026381">
            <w:pPr>
              <w:rPr>
                <w:color w:val="000000"/>
              </w:rPr>
            </w:pPr>
            <w:r w:rsidRPr="00EE678B">
              <w:rPr>
                <w:b/>
                <w:bCs/>
                <w:color w:val="000000"/>
              </w:rPr>
              <w:t>Third (3</w:t>
            </w:r>
            <w:r w:rsidRPr="00EE678B">
              <w:rPr>
                <w:b/>
                <w:bCs/>
                <w:color w:val="000000"/>
                <w:vertAlign w:val="superscript"/>
              </w:rPr>
              <w:t>rd</w:t>
            </w:r>
            <w:r w:rsidRPr="00EE678B">
              <w:rPr>
                <w:b/>
                <w:bCs/>
                <w:color w:val="000000"/>
              </w:rPr>
              <w:t>) Party Claims</w:t>
            </w:r>
          </w:p>
        </w:tc>
        <w:tc>
          <w:tcPr>
            <w:tcW w:w="7024" w:type="dxa"/>
          </w:tcPr>
          <w:p w:rsidR="00BF30B9" w:rsidRPr="00EE678B" w:rsidRDefault="00BF30B9" w:rsidP="00026381">
            <w:pPr>
              <w:rPr>
                <w:color w:val="000000"/>
              </w:rPr>
            </w:pPr>
            <w:r w:rsidRPr="00EE678B">
              <w:rPr>
                <w:color w:val="000000"/>
              </w:rPr>
              <w:t>Health care insurance claims submitted to an entity for reimbursement of health care bills.</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Time In</w:t>
            </w:r>
          </w:p>
        </w:tc>
        <w:tc>
          <w:tcPr>
            <w:tcW w:w="7024" w:type="dxa"/>
          </w:tcPr>
          <w:p w:rsidR="00BF30B9" w:rsidRPr="00EE678B" w:rsidRDefault="00BF30B9" w:rsidP="00026381">
            <w:pPr>
              <w:rPr>
                <w:color w:val="000000"/>
              </w:rPr>
            </w:pPr>
            <w:r w:rsidRPr="00EE678B">
              <w:rPr>
                <w:color w:val="000000"/>
              </w:rPr>
              <w:t>This is the time that the patient's name was entered in the computer.</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Time Out</w:t>
            </w:r>
          </w:p>
        </w:tc>
        <w:tc>
          <w:tcPr>
            <w:tcW w:w="7024" w:type="dxa"/>
          </w:tcPr>
          <w:p w:rsidR="00BF30B9" w:rsidRPr="00EE678B" w:rsidRDefault="00BF30B9" w:rsidP="00026381">
            <w:pPr>
              <w:rPr>
                <w:color w:val="000000"/>
              </w:rPr>
            </w:pPr>
            <w:r w:rsidRPr="00EE678B">
              <w:rPr>
                <w:color w:val="000000"/>
              </w:rPr>
              <w:t>This is the time that the patient's name was entered on the bingo board monitor.</w:t>
            </w:r>
          </w:p>
        </w:tc>
      </w:tr>
      <w:tr w:rsidR="00EE29C9" w:rsidRPr="00EE678B" w:rsidTr="00F10BFF">
        <w:trPr>
          <w:cantSplit/>
        </w:trPr>
        <w:tc>
          <w:tcPr>
            <w:tcW w:w="2344" w:type="dxa"/>
          </w:tcPr>
          <w:p w:rsidR="00EE29C9" w:rsidRPr="00612DE1" w:rsidRDefault="00EE29C9" w:rsidP="00026381">
            <w:pPr>
              <w:rPr>
                <w:b/>
                <w:color w:val="000000"/>
              </w:rPr>
            </w:pPr>
            <w:bookmarkStart w:id="7951" w:name="P318_381"/>
            <w:bookmarkStart w:id="7952" w:name="P318_395"/>
            <w:bookmarkEnd w:id="7951"/>
            <w:bookmarkEnd w:id="7952"/>
            <w:r w:rsidRPr="00612DE1">
              <w:rPr>
                <w:b/>
                <w:color w:val="000000"/>
              </w:rPr>
              <w:t>Titration</w:t>
            </w:r>
          </w:p>
        </w:tc>
        <w:tc>
          <w:tcPr>
            <w:tcW w:w="7024" w:type="dxa"/>
          </w:tcPr>
          <w:p w:rsidR="00EE29C9" w:rsidRPr="00612DE1" w:rsidRDefault="00EE29C9" w:rsidP="00026381">
            <w:pPr>
              <w:rPr>
                <w:color w:val="000000"/>
              </w:rPr>
            </w:pPr>
            <w:r w:rsidRPr="00612DE1">
              <w:rPr>
                <w:lang w:val="en"/>
              </w:rPr>
              <w:t>Titration is the process of gradually adjusting the dose of a medication until optimal results are reached.</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TIU</w:t>
            </w:r>
          </w:p>
        </w:tc>
        <w:tc>
          <w:tcPr>
            <w:tcW w:w="7024" w:type="dxa"/>
          </w:tcPr>
          <w:p w:rsidR="00BF30B9" w:rsidRPr="00EE678B" w:rsidRDefault="00BF30B9" w:rsidP="00026381">
            <w:pPr>
              <w:rPr>
                <w:color w:val="000000"/>
              </w:rPr>
            </w:pPr>
            <w:r w:rsidRPr="00EE678B">
              <w:rPr>
                <w:color w:val="000000"/>
              </w:rPr>
              <w:t>Text Integration Utilities; a package for document handling, that includes Consults, Discharge summary, and Progress Notes, and will later add other document types such as surgical pathology reports. TIU components can be accessed for individual patients through the CPRS, or for multiple patients through the TIU interface.</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TRICARE</w:t>
            </w:r>
          </w:p>
        </w:tc>
        <w:tc>
          <w:tcPr>
            <w:tcW w:w="7024" w:type="dxa"/>
          </w:tcPr>
          <w:p w:rsidR="00BF30B9" w:rsidRPr="00EE678B" w:rsidRDefault="00BF30B9" w:rsidP="00026381">
            <w:pPr>
              <w:rPr>
                <w:color w:val="000000"/>
              </w:rPr>
            </w:pPr>
            <w:r w:rsidRPr="00EE678B">
              <w:rPr>
                <w:color w:val="000000"/>
              </w:rPr>
              <w:t>TRICARE is the uniformed service health care program for:</w:t>
            </w:r>
          </w:p>
          <w:p w:rsidR="00BF30B9" w:rsidRPr="00EE678B" w:rsidRDefault="00BF30B9">
            <w:pPr>
              <w:numPr>
                <w:ilvl w:val="0"/>
                <w:numId w:val="81"/>
              </w:numPr>
              <w:rPr>
                <w:color w:val="000000"/>
              </w:rPr>
              <w:pPrChange w:id="7953" w:author="Fred Perez" w:date="2019-03-22T09:44:00Z">
                <w:pPr>
                  <w:numPr>
                    <w:numId w:val="89"/>
                  </w:numPr>
                  <w:ind w:left="1080" w:hanging="360"/>
                </w:pPr>
              </w:pPrChange>
            </w:pPr>
            <w:r w:rsidRPr="00EE678B">
              <w:rPr>
                <w:color w:val="000000"/>
              </w:rPr>
              <w:t>active duty service members and their families</w:t>
            </w:r>
          </w:p>
          <w:p w:rsidR="00BF30B9" w:rsidRPr="00EE678B" w:rsidRDefault="00BF30B9">
            <w:pPr>
              <w:numPr>
                <w:ilvl w:val="0"/>
                <w:numId w:val="81"/>
              </w:numPr>
              <w:rPr>
                <w:color w:val="000000"/>
              </w:rPr>
              <w:pPrChange w:id="7954" w:author="Fred Perez" w:date="2019-03-22T09:44:00Z">
                <w:pPr>
                  <w:numPr>
                    <w:numId w:val="89"/>
                  </w:numPr>
                  <w:ind w:left="1080" w:hanging="360"/>
                </w:pPr>
              </w:pPrChange>
            </w:pPr>
            <w:r w:rsidRPr="00EE678B">
              <w:rPr>
                <w:color w:val="000000"/>
              </w:rPr>
              <w:t>retired service members and their families</w:t>
            </w:r>
          </w:p>
          <w:p w:rsidR="00BF30B9" w:rsidRPr="00EE678B" w:rsidRDefault="00BF30B9">
            <w:pPr>
              <w:numPr>
                <w:ilvl w:val="0"/>
                <w:numId w:val="81"/>
              </w:numPr>
              <w:rPr>
                <w:color w:val="000000"/>
              </w:rPr>
              <w:pPrChange w:id="7955" w:author="Fred Perez" w:date="2019-03-22T09:44:00Z">
                <w:pPr>
                  <w:numPr>
                    <w:numId w:val="89"/>
                  </w:numPr>
                  <w:ind w:left="1080" w:hanging="360"/>
                </w:pPr>
              </w:pPrChange>
            </w:pPr>
            <w:r w:rsidRPr="00EE678B">
              <w:rPr>
                <w:color w:val="000000"/>
              </w:rPr>
              <w:t>members of the National Guard and Reserves and their families</w:t>
            </w:r>
          </w:p>
          <w:p w:rsidR="00BF30B9" w:rsidRPr="00EE678B" w:rsidRDefault="00BF30B9">
            <w:pPr>
              <w:numPr>
                <w:ilvl w:val="0"/>
                <w:numId w:val="81"/>
              </w:numPr>
              <w:rPr>
                <w:color w:val="000000"/>
              </w:rPr>
              <w:pPrChange w:id="7956" w:author="Fred Perez" w:date="2019-03-22T09:44:00Z">
                <w:pPr>
                  <w:numPr>
                    <w:numId w:val="89"/>
                  </w:numPr>
                  <w:ind w:left="1080" w:hanging="360"/>
                </w:pPr>
              </w:pPrChange>
            </w:pPr>
            <w:r w:rsidRPr="00EE678B">
              <w:rPr>
                <w:color w:val="000000"/>
              </w:rPr>
              <w:t>survivors, and others who are eligible</w:t>
            </w:r>
          </w:p>
          <w:p w:rsidR="00BF30B9" w:rsidRPr="00EE678B" w:rsidRDefault="00BF30B9" w:rsidP="00F10BFF">
            <w:pPr>
              <w:spacing w:before="120"/>
              <w:rPr>
                <w:color w:val="000000"/>
              </w:rPr>
            </w:pPr>
            <w:r w:rsidRPr="00EE678B">
              <w:rPr>
                <w:color w:val="000000"/>
              </w:rPr>
              <w:t>There are differences in how prescriptions for TRICARE beneficiaries are processed versus how prescriptions are processed for Veterans.</w:t>
            </w:r>
          </w:p>
        </w:tc>
      </w:tr>
      <w:tr w:rsidR="00BF30B9" w:rsidRPr="00EE678B" w:rsidTr="00F10BFF">
        <w:trPr>
          <w:cantSplit/>
        </w:trPr>
        <w:tc>
          <w:tcPr>
            <w:tcW w:w="2344" w:type="dxa"/>
          </w:tcPr>
          <w:p w:rsidR="00BF30B9" w:rsidRPr="00EE678B" w:rsidRDefault="00BF30B9" w:rsidP="00026381">
            <w:pPr>
              <w:rPr>
                <w:b/>
                <w:color w:val="000000"/>
              </w:rPr>
            </w:pPr>
            <w:r w:rsidRPr="00EE678B">
              <w:rPr>
                <w:b/>
                <w:color w:val="000000"/>
              </w:rPr>
              <w:t>Units per Dose</w:t>
            </w:r>
          </w:p>
        </w:tc>
        <w:tc>
          <w:tcPr>
            <w:tcW w:w="7024" w:type="dxa"/>
          </w:tcPr>
          <w:p w:rsidR="00BF30B9" w:rsidRPr="00EE678B" w:rsidRDefault="00BF30B9" w:rsidP="00026381">
            <w:pPr>
              <w:rPr>
                <w:color w:val="000000"/>
              </w:rPr>
            </w:pPr>
            <w:r w:rsidRPr="00EE678B">
              <w:rPr>
                <w:color w:val="000000"/>
              </w:rPr>
              <w:t>The number of Units (tablets, capsules, etc.) to be dispensed as a Dose for an order. Fractional numbers will be accepted for medications that can be split.</w:t>
            </w:r>
          </w:p>
        </w:tc>
      </w:tr>
      <w:tr w:rsidR="00BF30B9" w:rsidRPr="00EE678B" w:rsidTr="00F10BFF">
        <w:trPr>
          <w:cantSplit/>
        </w:trPr>
        <w:tc>
          <w:tcPr>
            <w:tcW w:w="2344" w:type="dxa"/>
          </w:tcPr>
          <w:p w:rsidR="00BF30B9" w:rsidRPr="00EE678B" w:rsidRDefault="00BF30B9" w:rsidP="00026381">
            <w:pPr>
              <w:keepNext/>
              <w:rPr>
                <w:color w:val="000000"/>
              </w:rPr>
            </w:pPr>
            <w:r w:rsidRPr="00EE678B">
              <w:rPr>
                <w:b/>
              </w:rPr>
              <w:t>VistA</w:t>
            </w:r>
          </w:p>
        </w:tc>
        <w:tc>
          <w:tcPr>
            <w:tcW w:w="7024" w:type="dxa"/>
          </w:tcPr>
          <w:p w:rsidR="00BF30B9" w:rsidRPr="00EE678B" w:rsidRDefault="00BF30B9" w:rsidP="00026381">
            <w:pPr>
              <w:keepNext/>
              <w:rPr>
                <w:color w:val="000000"/>
              </w:rPr>
            </w:pPr>
            <w:r w:rsidRPr="00EE678B">
              <w:rPr>
                <w:color w:val="000000"/>
              </w:rPr>
              <w:t>Acronym for Veterans Health Information Systems and Technology Architecture, the new name for Decentralized Hospital Computer Program (DHCP).</w:t>
            </w:r>
          </w:p>
        </w:tc>
      </w:tr>
      <w:tr w:rsidR="00BF30B9" w:rsidRPr="00EE678B" w:rsidTr="00F10BFF">
        <w:trPr>
          <w:cantSplit/>
        </w:trPr>
        <w:tc>
          <w:tcPr>
            <w:tcW w:w="2344" w:type="dxa"/>
          </w:tcPr>
          <w:p w:rsidR="00BF30B9" w:rsidRPr="00EE678B" w:rsidRDefault="00BF30B9" w:rsidP="00026381">
            <w:pPr>
              <w:rPr>
                <w:color w:val="000000"/>
              </w:rPr>
            </w:pPr>
            <w:r w:rsidRPr="00EE678B">
              <w:rPr>
                <w:b/>
                <w:color w:val="000000"/>
              </w:rPr>
              <w:t>Wait Time</w:t>
            </w:r>
          </w:p>
        </w:tc>
        <w:tc>
          <w:tcPr>
            <w:tcW w:w="7024" w:type="dxa"/>
          </w:tcPr>
          <w:p w:rsidR="00BF30B9" w:rsidRPr="00EE678B" w:rsidRDefault="00BF30B9" w:rsidP="00026381">
            <w:pPr>
              <w:rPr>
                <w:color w:val="000000"/>
              </w:rPr>
            </w:pPr>
            <w:r w:rsidRPr="00EE678B">
              <w:rPr>
                <w:color w:val="000000"/>
              </w:rPr>
              <w:t>This is the amount of time it took to fill the prescription. It is the difference between Time In and Time Out. For orders with more than one prescription, the wait time is the same for each.</w:t>
            </w:r>
          </w:p>
        </w:tc>
      </w:tr>
    </w:tbl>
    <w:p w:rsidR="005D60F5" w:rsidRDefault="005D60F5" w:rsidP="004F6865">
      <w:pPr>
        <w:pStyle w:val="ChapterHeading"/>
        <w:rPr>
          <w:rFonts w:eastAsia="MS Mincho" w:cs="Courier New"/>
          <w:sz w:val="24"/>
          <w:szCs w:val="20"/>
        </w:rPr>
        <w:sectPr w:rsidR="005D60F5" w:rsidSect="00375B16">
          <w:pgSz w:w="12240" w:h="15840" w:code="1"/>
          <w:pgMar w:top="1440" w:right="1440" w:bottom="1440" w:left="1440" w:header="720" w:footer="720" w:gutter="0"/>
          <w:paperSrc w:first="259" w:other="259"/>
          <w:cols w:space="720"/>
          <w:docGrid w:linePitch="360"/>
        </w:sectPr>
      </w:pPr>
    </w:p>
    <w:p w:rsidR="00E3300E" w:rsidRDefault="00E3300E" w:rsidP="00E3300E">
      <w:pPr>
        <w:jc w:val="center"/>
      </w:pPr>
    </w:p>
    <w:p w:rsidR="00BF30B9" w:rsidRPr="00EE678B" w:rsidRDefault="006A5393" w:rsidP="004F6865">
      <w:pPr>
        <w:pStyle w:val="ChapterHeading"/>
        <w:rPr>
          <w:rFonts w:eastAsia="MS Mincho"/>
        </w:rPr>
      </w:pPr>
      <w:r>
        <w:rPr>
          <w:rFonts w:eastAsia="MS Mincho"/>
        </w:rPr>
        <w:br w:type="page"/>
      </w:r>
      <w:bookmarkStart w:id="7957" w:name="_Toc4140618"/>
      <w:r w:rsidR="00BF30B9" w:rsidRPr="00EE678B">
        <w:rPr>
          <w:rFonts w:eastAsia="MS Mincho"/>
        </w:rPr>
        <w:t>Ind</w:t>
      </w:r>
      <w:bookmarkStart w:id="7958" w:name="Index"/>
      <w:bookmarkEnd w:id="7958"/>
      <w:r w:rsidR="00BF30B9" w:rsidRPr="00EE678B">
        <w:rPr>
          <w:rFonts w:eastAsia="MS Mincho"/>
        </w:rPr>
        <w:t>ex</w:t>
      </w:r>
      <w:bookmarkEnd w:id="7957"/>
    </w:p>
    <w:p w:rsidR="00BF30B9" w:rsidRPr="00EE678B" w:rsidRDefault="00BF30B9" w:rsidP="00BF30B9">
      <w:pPr>
        <w:rPr>
          <w:rFonts w:eastAsia="MS Mincho" w:cs="Courier New"/>
          <w:color w:val="000000"/>
          <w:sz w:val="24"/>
          <w:szCs w:val="20"/>
        </w:rPr>
      </w:pPr>
    </w:p>
    <w:p w:rsidR="008D7324" w:rsidRDefault="00BF30B9" w:rsidP="005D60F5">
      <w:pPr>
        <w:pStyle w:val="Index1"/>
        <w:ind w:left="0" w:firstLine="0"/>
        <w:jc w:val="center"/>
        <w:rPr>
          <w:rFonts w:eastAsia="MS Mincho"/>
        </w:rPr>
        <w:sectPr w:rsidR="008D7324" w:rsidSect="008D7324">
          <w:type w:val="continuous"/>
          <w:pgSz w:w="12240" w:h="15840"/>
          <w:pgMar w:top="1440" w:right="1440" w:bottom="1440" w:left="1440" w:header="720" w:footer="720" w:gutter="0"/>
          <w:cols w:space="720"/>
          <w:docGrid w:linePitch="360"/>
        </w:sectPr>
      </w:pPr>
      <w:r w:rsidRPr="00EE678B">
        <w:rPr>
          <w:rFonts w:eastAsia="MS Mincho"/>
        </w:rPr>
        <w:fldChar w:fldCharType="begin"/>
      </w:r>
      <w:r w:rsidRPr="00EE678B">
        <w:rPr>
          <w:rFonts w:eastAsia="MS Mincho"/>
        </w:rPr>
        <w:instrText xml:space="preserve"> INDEX \h "A" \c "2" \z "1033" </w:instrText>
      </w:r>
      <w:r w:rsidRPr="00EE678B">
        <w:rPr>
          <w:rFonts w:eastAsia="MS Mincho"/>
        </w:rPr>
        <w:fldChar w:fldCharType="separate"/>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3</w:t>
      </w:r>
    </w:p>
    <w:p w:rsidR="008D7324" w:rsidRDefault="008D7324">
      <w:pPr>
        <w:pStyle w:val="Index1"/>
      </w:pPr>
      <w:r>
        <w:t>3/4 Days Supply Hold, 447</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A</w:t>
      </w:r>
    </w:p>
    <w:p w:rsidR="008D7324" w:rsidRDefault="008D7324">
      <w:pPr>
        <w:pStyle w:val="Index1"/>
      </w:pPr>
      <w:r>
        <w:t>About the Output Reports Menu, 98</w:t>
      </w:r>
    </w:p>
    <w:p w:rsidR="008D7324" w:rsidRDefault="008D7324">
      <w:pPr>
        <w:pStyle w:val="Index1"/>
      </w:pPr>
      <w:r>
        <w:t>Action Profile, 98</w:t>
      </w:r>
    </w:p>
    <w:p w:rsidR="008D7324" w:rsidRDefault="008D7324">
      <w:pPr>
        <w:pStyle w:val="Index1"/>
      </w:pPr>
      <w:r>
        <w:t>Add New Providers, 68, 397</w:t>
      </w:r>
    </w:p>
    <w:p w:rsidR="008D7324" w:rsidRDefault="008D7324">
      <w:pPr>
        <w:pStyle w:val="Index1"/>
      </w:pPr>
      <w:r>
        <w:t>Alerts for Discontinued CMOP Prescription, 381</w:t>
      </w:r>
    </w:p>
    <w:p w:rsidR="008D7324" w:rsidRDefault="008D7324">
      <w:pPr>
        <w:pStyle w:val="Index1"/>
      </w:pPr>
      <w:r>
        <w:t>All Reports, 119, 120</w:t>
      </w:r>
    </w:p>
    <w:p w:rsidR="008D7324" w:rsidRDefault="008D7324">
      <w:pPr>
        <w:pStyle w:val="Index1"/>
      </w:pPr>
      <w:r>
        <w:t>Allergy Order Checks, 128</w:t>
      </w:r>
    </w:p>
    <w:p w:rsidR="008D7324" w:rsidRDefault="008D7324">
      <w:pPr>
        <w:pStyle w:val="Index1"/>
      </w:pPr>
      <w:r w:rsidRPr="00B50885">
        <w:rPr>
          <w:rFonts w:eastAsia="SimSun"/>
        </w:rPr>
        <w:t>Allergy/ADR Order Checks</w:t>
      </w:r>
      <w:r>
        <w:t>, 199</w:t>
      </w:r>
    </w:p>
    <w:p w:rsidR="008D7324" w:rsidRDefault="008D7324">
      <w:pPr>
        <w:pStyle w:val="Index1"/>
      </w:pPr>
      <w:r>
        <w:t>Alpha Drug List and Synonyms, 102</w:t>
      </w:r>
    </w:p>
    <w:p w:rsidR="008D7324" w:rsidRDefault="008D7324">
      <w:pPr>
        <w:pStyle w:val="Index1"/>
      </w:pPr>
      <w:r>
        <w:t>AMIS Report, 102</w:t>
      </w:r>
    </w:p>
    <w:p w:rsidR="008D7324" w:rsidRDefault="008D7324">
      <w:pPr>
        <w:pStyle w:val="Index1"/>
      </w:pPr>
      <w:r w:rsidRPr="00B50885">
        <w:rPr>
          <w:b/>
        </w:rPr>
        <w:t>Archive to File</w:t>
      </w:r>
      <w:r>
        <w:t>, 15</w:t>
      </w:r>
    </w:p>
    <w:p w:rsidR="008D7324" w:rsidRDefault="008D7324">
      <w:pPr>
        <w:pStyle w:val="Index1"/>
      </w:pPr>
      <w:r w:rsidRPr="00B50885">
        <w:rPr>
          <w:b/>
        </w:rPr>
        <w:t>Archiving</w:t>
      </w:r>
      <w:r>
        <w:t>, 14</w:t>
      </w:r>
    </w:p>
    <w:p w:rsidR="008D7324" w:rsidRDefault="008D7324">
      <w:pPr>
        <w:pStyle w:val="Index1"/>
      </w:pPr>
      <w:r w:rsidRPr="00B50885">
        <w:rPr>
          <w:color w:val="000000"/>
        </w:rPr>
        <w:t>Archiving menu</w:t>
      </w:r>
      <w:r>
        <w:t>, 14</w:t>
      </w:r>
    </w:p>
    <w:p w:rsidR="008D7324" w:rsidRDefault="008D7324">
      <w:pPr>
        <w:pStyle w:val="Index1"/>
      </w:pPr>
      <w:r>
        <w:t>Autocancel Rx's on Admission, 18, 75</w:t>
      </w:r>
    </w:p>
    <w:p w:rsidR="008D7324" w:rsidRDefault="008D7324">
      <w:pPr>
        <w:pStyle w:val="Index1"/>
      </w:pPr>
      <w:r>
        <w:t>Auto-delete from Suspense, 81, 444</w:t>
      </w:r>
    </w:p>
    <w:p w:rsidR="008D7324" w:rsidRDefault="008D7324">
      <w:pPr>
        <w:pStyle w:val="Index1"/>
      </w:pPr>
      <w:r>
        <w:t>Auto-Start Enter/Edit, 22, 77</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B</w:t>
      </w:r>
    </w:p>
    <w:p w:rsidR="008D7324" w:rsidRDefault="008D7324">
      <w:pPr>
        <w:pStyle w:val="Index1"/>
      </w:pPr>
      <w:r>
        <w:t>Barcode Batch Prescription Entry, 299</w:t>
      </w:r>
    </w:p>
    <w:p w:rsidR="008D7324" w:rsidRDefault="008D7324">
      <w:pPr>
        <w:pStyle w:val="Index1"/>
      </w:pPr>
      <w:r>
        <w:t>Barcode Rx Menu, 299</w:t>
      </w:r>
    </w:p>
    <w:p w:rsidR="008D7324" w:rsidRDefault="008D7324">
      <w:pPr>
        <w:pStyle w:val="Index1"/>
      </w:pPr>
      <w:r>
        <w:t>Batch Print Questionnaires, 50</w:t>
      </w:r>
    </w:p>
    <w:p w:rsidR="008D7324" w:rsidRDefault="008D7324">
      <w:pPr>
        <w:pStyle w:val="Index1"/>
      </w:pPr>
      <w:r>
        <w:t>Bingo Board Manager, 20</w:t>
      </w:r>
    </w:p>
    <w:p w:rsidR="008D7324" w:rsidRDefault="008D7324">
      <w:pPr>
        <w:pStyle w:val="Index1"/>
      </w:pPr>
      <w:r>
        <w:t>Bingo Board Manager (BM), 75</w:t>
      </w:r>
    </w:p>
    <w:p w:rsidR="008D7324" w:rsidRDefault="008D7324">
      <w:pPr>
        <w:pStyle w:val="Index1"/>
      </w:pPr>
      <w:r>
        <w:t>Bingo Board User (BU), 25</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C</w:t>
      </w:r>
    </w:p>
    <w:p w:rsidR="008D7324" w:rsidRDefault="008D7324">
      <w:pPr>
        <w:pStyle w:val="Index1"/>
      </w:pPr>
      <w:r>
        <w:t>CHAMPUS Billing Exemption, 40</w:t>
      </w:r>
    </w:p>
    <w:p w:rsidR="008D7324" w:rsidRDefault="008D7324">
      <w:pPr>
        <w:pStyle w:val="Index1"/>
      </w:pPr>
      <w:r>
        <w:t>Change Label Printer, 30</w:t>
      </w:r>
    </w:p>
    <w:p w:rsidR="008D7324" w:rsidRDefault="008D7324">
      <w:pPr>
        <w:pStyle w:val="Index1"/>
      </w:pPr>
      <w:r>
        <w:t>Change Suspense Date, 445</w:t>
      </w:r>
    </w:p>
    <w:p w:rsidR="008D7324" w:rsidRDefault="008D7324">
      <w:pPr>
        <w:pStyle w:val="Index1"/>
      </w:pPr>
      <w:r>
        <w:t>Changing the Label Printer, 28</w:t>
      </w:r>
    </w:p>
    <w:p w:rsidR="008D7324" w:rsidRDefault="008D7324">
      <w:pPr>
        <w:pStyle w:val="Index1"/>
      </w:pPr>
      <w:r>
        <w:t>Check Drug Interaction, 30</w:t>
      </w:r>
    </w:p>
    <w:p w:rsidR="008D7324" w:rsidRDefault="008D7324">
      <w:pPr>
        <w:pStyle w:val="Index1"/>
      </w:pPr>
      <w:r>
        <w:t>Check Quality of Barcode, 300</w:t>
      </w:r>
    </w:p>
    <w:p w:rsidR="008D7324" w:rsidRDefault="008D7324">
      <w:pPr>
        <w:pStyle w:val="Index1"/>
      </w:pPr>
      <w:r>
        <w:t>Clinic Costs, 103</w:t>
      </w:r>
    </w:p>
    <w:p w:rsidR="008D7324" w:rsidRDefault="008D7324">
      <w:pPr>
        <w:pStyle w:val="Index1"/>
      </w:pPr>
      <w:r w:rsidRPr="00B50885">
        <w:rPr>
          <w:rFonts w:eastAsia="SimSun"/>
        </w:rPr>
        <w:t>Clinic Orders</w:t>
      </w:r>
      <w:r>
        <w:t>, 144</w:t>
      </w:r>
    </w:p>
    <w:p w:rsidR="008D7324" w:rsidRDefault="008D7324">
      <w:pPr>
        <w:pStyle w:val="Index1"/>
      </w:pPr>
      <w:r>
        <w:t>Clinical Alerts, 6</w:t>
      </w:r>
    </w:p>
    <w:p w:rsidR="008D7324" w:rsidRDefault="008D7324">
      <w:pPr>
        <w:pStyle w:val="Index1"/>
      </w:pPr>
      <w:r>
        <w:t>Clinical Reminder Order Checks, 140</w:t>
      </w:r>
    </w:p>
    <w:p w:rsidR="008D7324" w:rsidRDefault="008D7324">
      <w:pPr>
        <w:pStyle w:val="Index1"/>
      </w:pPr>
      <w:r>
        <w:t>Clinical Reminders, 140</w:t>
      </w:r>
    </w:p>
    <w:p w:rsidR="008D7324" w:rsidRDefault="008D7324">
      <w:pPr>
        <w:pStyle w:val="Index1"/>
      </w:pPr>
      <w:r>
        <w:t>Clozapine Pharmacy Manager, 32</w:t>
      </w:r>
    </w:p>
    <w:p w:rsidR="008D7324" w:rsidRDefault="008D7324">
      <w:pPr>
        <w:pStyle w:val="Index1"/>
      </w:pPr>
      <w:r>
        <w:t>CMOP Controlled Substance Rx Dispense Report, 103</w:t>
      </w:r>
    </w:p>
    <w:p w:rsidR="008D7324" w:rsidRDefault="008D7324">
      <w:pPr>
        <w:pStyle w:val="Index1"/>
      </w:pPr>
      <w:r>
        <w:t>Commonly Dispensed Drugs, 103</w:t>
      </w:r>
    </w:p>
    <w:p w:rsidR="008D7324" w:rsidRDefault="008D7324">
      <w:pPr>
        <w:pStyle w:val="Index1"/>
      </w:pPr>
      <w:r>
        <w:t>Complete Orders from OERR, 301</w:t>
      </w:r>
    </w:p>
    <w:p w:rsidR="008D7324" w:rsidRDefault="008D7324">
      <w:pPr>
        <w:pStyle w:val="Index1"/>
      </w:pPr>
      <w:r>
        <w:t>Controlling the Dispensing of Clozapine, 32</w:t>
      </w:r>
    </w:p>
    <w:p w:rsidR="008D7324" w:rsidRDefault="008D7324">
      <w:pPr>
        <w:pStyle w:val="Index1"/>
      </w:pPr>
      <w:r>
        <w:t>Copay Menu, 39</w:t>
      </w:r>
    </w:p>
    <w:p w:rsidR="008D7324" w:rsidRDefault="008D7324">
      <w:pPr>
        <w:pStyle w:val="Index1"/>
      </w:pPr>
      <w:r>
        <w:t>Cost Analysis Reports, 103</w:t>
      </w:r>
    </w:p>
    <w:p w:rsidR="008D7324" w:rsidRDefault="008D7324">
      <w:pPr>
        <w:pStyle w:val="Index1"/>
      </w:pPr>
      <w:r>
        <w:t>Cost of Prescriptions, 119, 120</w:t>
      </w:r>
    </w:p>
    <w:p w:rsidR="008D7324" w:rsidRDefault="008D7324">
      <w:pPr>
        <w:pStyle w:val="Index1"/>
      </w:pPr>
      <w:r>
        <w:t>Count of Prescriptions, 119, 120</w:t>
      </w:r>
    </w:p>
    <w:p w:rsidR="008D7324" w:rsidRDefault="008D7324">
      <w:pPr>
        <w:pStyle w:val="Index1"/>
      </w:pPr>
      <w:r>
        <w:t>Count of Suspended Rx's by Day, 445</w:t>
      </w:r>
    </w:p>
    <w:p w:rsidR="008D7324" w:rsidRDefault="008D7324">
      <w:pPr>
        <w:pStyle w:val="Index1"/>
      </w:pPr>
      <w:r>
        <w:t>CPRS Order Checks, 236</w:t>
      </w:r>
    </w:p>
    <w:p w:rsidR="008D7324" w:rsidRDefault="008D7324">
      <w:pPr>
        <w:pStyle w:val="Index1"/>
      </w:pPr>
      <w:r>
        <w:t>CPRS Order Checks: How They Work, 461</w:t>
      </w:r>
    </w:p>
    <w:p w:rsidR="008D7324" w:rsidRDefault="008D7324">
      <w:pPr>
        <w:pStyle w:val="Index1"/>
      </w:pPr>
      <w:r w:rsidRPr="00B50885">
        <w:rPr>
          <w:rFonts w:eastAsia="SimSun"/>
        </w:rPr>
        <w:t>CPRS Order Checks: Introduction</w:t>
      </w:r>
      <w:r>
        <w:t>, 461</w:t>
      </w:r>
    </w:p>
    <w:p w:rsidR="008D7324" w:rsidRDefault="008D7324">
      <w:pPr>
        <w:pStyle w:val="Index1"/>
      </w:pPr>
      <w:r>
        <w:t>Create/Edit a Questionnaire, 49</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D</w:t>
      </w:r>
    </w:p>
    <w:p w:rsidR="008D7324" w:rsidRDefault="008D7324">
      <w:pPr>
        <w:pStyle w:val="Index1"/>
      </w:pPr>
      <w:r>
        <w:t>Daily AMIS Report, 105</w:t>
      </w:r>
    </w:p>
    <w:p w:rsidR="008D7324" w:rsidRDefault="008D7324">
      <w:pPr>
        <w:pStyle w:val="Index1"/>
      </w:pPr>
      <w:r>
        <w:t>Daily Management Report Menu, 119</w:t>
      </w:r>
    </w:p>
    <w:p w:rsidR="008D7324" w:rsidRDefault="008D7324">
      <w:pPr>
        <w:pStyle w:val="Index1"/>
      </w:pPr>
      <w:r>
        <w:t>Daily Rx Cost, 397</w:t>
      </w:r>
    </w:p>
    <w:p w:rsidR="008D7324" w:rsidRDefault="008D7324">
      <w:pPr>
        <w:pStyle w:val="Index1"/>
      </w:pPr>
      <w:r>
        <w:t>DATE GIVEN (#2) Subfield</w:t>
      </w:r>
    </w:p>
    <w:p w:rsidR="008D7324" w:rsidRDefault="008D7324">
      <w:pPr>
        <w:pStyle w:val="Index2"/>
        <w:tabs>
          <w:tab w:val="right" w:leader="dot" w:pos="4310"/>
        </w:tabs>
        <w:rPr>
          <w:noProof/>
        </w:rPr>
      </w:pPr>
      <w:r>
        <w:rPr>
          <w:noProof/>
        </w:rPr>
        <w:t>KEYS (#51) Multiple Field, 474</w:t>
      </w:r>
    </w:p>
    <w:p w:rsidR="008D7324" w:rsidRDefault="008D7324">
      <w:pPr>
        <w:pStyle w:val="Index1"/>
      </w:pPr>
      <w:r>
        <w:t>Date Range Recompile Data, 120</w:t>
      </w:r>
    </w:p>
    <w:p w:rsidR="008D7324" w:rsidRDefault="008D7324">
      <w:pPr>
        <w:pStyle w:val="Index1"/>
      </w:pPr>
      <w:r>
        <w:t>DATE/TIME EDITED (#.06) Field</w:t>
      </w:r>
    </w:p>
    <w:p w:rsidR="008D7324" w:rsidRDefault="008D7324">
      <w:pPr>
        <w:pStyle w:val="Index2"/>
        <w:tabs>
          <w:tab w:val="right" w:leader="dot" w:pos="4310"/>
        </w:tabs>
        <w:rPr>
          <w:noProof/>
        </w:rPr>
      </w:pPr>
      <w:r>
        <w:rPr>
          <w:noProof/>
        </w:rPr>
        <w:t>XUEPCS DATA (#8991.6) File, 475</w:t>
      </w:r>
    </w:p>
    <w:p w:rsidR="008D7324" w:rsidRDefault="008D7324">
      <w:pPr>
        <w:pStyle w:val="Index1"/>
      </w:pPr>
      <w:r w:rsidRPr="00B50885">
        <w:rPr>
          <w:color w:val="000000"/>
        </w:rPr>
        <w:t>DAW Code</w:t>
      </w:r>
      <w:r>
        <w:t>, 273</w:t>
      </w:r>
    </w:p>
    <w:p w:rsidR="008D7324" w:rsidRDefault="008D7324">
      <w:pPr>
        <w:pStyle w:val="Index1"/>
      </w:pPr>
      <w:r>
        <w:t>DAW/NDC Edit, 275</w:t>
      </w:r>
    </w:p>
    <w:p w:rsidR="008D7324" w:rsidRDefault="008D7324">
      <w:pPr>
        <w:pStyle w:val="Index1"/>
      </w:pPr>
      <w:r w:rsidRPr="00B50885">
        <w:rPr>
          <w:rFonts w:eastAsia="SimSun"/>
        </w:rPr>
        <w:t>DEA Certification</w:t>
      </w:r>
      <w:r>
        <w:t>, 461</w:t>
      </w:r>
    </w:p>
    <w:p w:rsidR="008D7324" w:rsidRDefault="008D7324">
      <w:pPr>
        <w:pStyle w:val="Index1"/>
      </w:pPr>
      <w:r>
        <w:t>DEA ePCS Utility</w:t>
      </w:r>
    </w:p>
    <w:p w:rsidR="008D7324" w:rsidRDefault="008D7324">
      <w:pPr>
        <w:pStyle w:val="Index2"/>
        <w:tabs>
          <w:tab w:val="right" w:leader="dot" w:pos="4310"/>
        </w:tabs>
        <w:rPr>
          <w:noProof/>
        </w:rPr>
      </w:pPr>
      <w:r>
        <w:rPr>
          <w:noProof/>
        </w:rPr>
        <w:t>Options, 468</w:t>
      </w:r>
    </w:p>
    <w:p w:rsidR="008D7324" w:rsidRDefault="008D7324">
      <w:pPr>
        <w:pStyle w:val="Index2"/>
        <w:tabs>
          <w:tab w:val="right" w:leader="dot" w:pos="4310"/>
        </w:tabs>
        <w:rPr>
          <w:noProof/>
        </w:rPr>
      </w:pPr>
      <w:r>
        <w:rPr>
          <w:noProof/>
        </w:rPr>
        <w:t>Overview, 468</w:t>
      </w:r>
    </w:p>
    <w:p w:rsidR="008D7324" w:rsidRDefault="008D7324">
      <w:pPr>
        <w:pStyle w:val="Index1"/>
      </w:pPr>
      <w:r>
        <w:t>DEA# (#53.2) Field, 472, 473</w:t>
      </w:r>
    </w:p>
    <w:p w:rsidR="008D7324" w:rsidRDefault="008D7324">
      <w:pPr>
        <w:pStyle w:val="Index1"/>
      </w:pPr>
      <w:r>
        <w:t>Delete a Prescription, 82, 397</w:t>
      </w:r>
    </w:p>
    <w:p w:rsidR="008D7324" w:rsidRDefault="008D7324">
      <w:pPr>
        <w:pStyle w:val="Index1"/>
      </w:pPr>
      <w:r>
        <w:t>Delete Intervention, 81, 127</w:t>
      </w:r>
    </w:p>
    <w:p w:rsidR="008D7324" w:rsidRDefault="008D7324">
      <w:pPr>
        <w:pStyle w:val="Index1"/>
      </w:pPr>
      <w:r>
        <w:t>Delete Printed Rx's from Suspense, 445</w:t>
      </w:r>
    </w:p>
    <w:p w:rsidR="008D7324" w:rsidRDefault="008D7324">
      <w:pPr>
        <w:pStyle w:val="Index1"/>
      </w:pPr>
      <w:r>
        <w:t>Discontinue Prescription(s), 314</w:t>
      </w:r>
    </w:p>
    <w:p w:rsidR="008D7324" w:rsidRDefault="008D7324">
      <w:pPr>
        <w:pStyle w:val="Index1"/>
      </w:pPr>
      <w:r>
        <w:t>Discontinued by a Background Process, 381</w:t>
      </w:r>
    </w:p>
    <w:p w:rsidR="008D7324" w:rsidRDefault="008D7324">
      <w:pPr>
        <w:pStyle w:val="Index1"/>
      </w:pPr>
      <w:r>
        <w:t>Discontinued by a Foreground Pharmacy Process, 381</w:t>
      </w:r>
    </w:p>
    <w:p w:rsidR="008D7324" w:rsidRDefault="008D7324">
      <w:pPr>
        <w:pStyle w:val="Index1"/>
      </w:pPr>
      <w:r w:rsidRPr="00B50885">
        <w:rPr>
          <w:color w:val="000000"/>
        </w:rPr>
        <w:t>Dispense as Written</w:t>
      </w:r>
      <w:r>
        <w:t>, 273</w:t>
      </w:r>
    </w:p>
    <w:p w:rsidR="008D7324" w:rsidRDefault="008D7324">
      <w:pPr>
        <w:pStyle w:val="Index1"/>
      </w:pPr>
      <w:r>
        <w:t>Display Lab Tests and Results, 33</w:t>
      </w:r>
    </w:p>
    <w:p w:rsidR="008D7324" w:rsidRDefault="008D7324">
      <w:pPr>
        <w:pStyle w:val="Index1"/>
      </w:pPr>
      <w:r>
        <w:t>Display Patient's Name on Monitor, 26</w:t>
      </w:r>
    </w:p>
    <w:p w:rsidR="008D7324" w:rsidRDefault="008D7324">
      <w:pPr>
        <w:pStyle w:val="Index1"/>
      </w:pPr>
      <w:r>
        <w:t>Division Costs by Drug, 104</w:t>
      </w:r>
    </w:p>
    <w:p w:rsidR="008D7324" w:rsidRDefault="008D7324">
      <w:pPr>
        <w:pStyle w:val="Index1"/>
      </w:pPr>
      <w:r>
        <w:t>Dosing Order Checks, 203</w:t>
      </w:r>
    </w:p>
    <w:p w:rsidR="008D7324" w:rsidRDefault="008D7324">
      <w:pPr>
        <w:pStyle w:val="Index1"/>
      </w:pPr>
      <w:r>
        <w:t>Drug Costs, 104</w:t>
      </w:r>
    </w:p>
    <w:p w:rsidR="008D7324" w:rsidRDefault="008D7324">
      <w:pPr>
        <w:pStyle w:val="Index1"/>
      </w:pPr>
      <w:r>
        <w:t>Drug Costs by Division, 104</w:t>
      </w:r>
    </w:p>
    <w:p w:rsidR="008D7324" w:rsidRDefault="008D7324">
      <w:pPr>
        <w:pStyle w:val="Index1"/>
      </w:pPr>
      <w:r>
        <w:t>Drug Costs by Division by Provider, 104</w:t>
      </w:r>
    </w:p>
    <w:p w:rsidR="008D7324" w:rsidRDefault="008D7324">
      <w:pPr>
        <w:pStyle w:val="Index1"/>
      </w:pPr>
      <w:r>
        <w:t>Drug Costs by Provider, 104</w:t>
      </w:r>
    </w:p>
    <w:p w:rsidR="008D7324" w:rsidRDefault="008D7324">
      <w:pPr>
        <w:pStyle w:val="Index1"/>
      </w:pPr>
      <w:r>
        <w:t>Drug List By Synonym, 106</w:t>
      </w:r>
    </w:p>
    <w:p w:rsidR="008D7324" w:rsidRDefault="008D7324">
      <w:pPr>
        <w:pStyle w:val="Index1"/>
      </w:pPr>
      <w:r>
        <w:t>DUE Report, 50</w:t>
      </w:r>
    </w:p>
    <w:p w:rsidR="008D7324" w:rsidRDefault="008D7324">
      <w:pPr>
        <w:pStyle w:val="Index1"/>
      </w:pPr>
      <w:r>
        <w:t>DUE Supervisor, 49</w:t>
      </w:r>
    </w:p>
    <w:p w:rsidR="008D7324" w:rsidRDefault="008D7324">
      <w:pPr>
        <w:pStyle w:val="Index1"/>
      </w:pPr>
      <w:r>
        <w:t>Duplicate Drug Order Check, 221</w:t>
      </w:r>
    </w:p>
    <w:p w:rsidR="008D7324" w:rsidRDefault="008D7324">
      <w:pPr>
        <w:pStyle w:val="Index1"/>
      </w:pPr>
      <w:r w:rsidRPr="00B50885">
        <w:rPr>
          <w:color w:val="000000"/>
        </w:rPr>
        <w:t>DUR reject</w:t>
      </w:r>
      <w:r>
        <w:t>, 320</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E</w:t>
      </w:r>
    </w:p>
    <w:p w:rsidR="008D7324" w:rsidRDefault="008D7324">
      <w:pPr>
        <w:pStyle w:val="Index1"/>
      </w:pPr>
      <w:r>
        <w:t>Edit an Existing Answer Sheet, 49</w:t>
      </w:r>
    </w:p>
    <w:p w:rsidR="008D7324" w:rsidRDefault="008D7324">
      <w:pPr>
        <w:pStyle w:val="Index1"/>
      </w:pPr>
      <w:r>
        <w:t>Edit Data for a Patient in the Clozapine Program, 33, 79</w:t>
      </w:r>
    </w:p>
    <w:p w:rsidR="008D7324" w:rsidRDefault="008D7324">
      <w:pPr>
        <w:pStyle w:val="Index1"/>
      </w:pPr>
      <w:r>
        <w:t>Edit Facility DEA# and Expiration Date Option, 471</w:t>
      </w:r>
    </w:p>
    <w:p w:rsidR="008D7324" w:rsidRDefault="008D7324">
      <w:pPr>
        <w:pStyle w:val="Index1"/>
      </w:pPr>
      <w:r>
        <w:t>Edit Pharmacy Intervention, 80, 126</w:t>
      </w:r>
    </w:p>
    <w:p w:rsidR="008D7324" w:rsidRDefault="008D7324">
      <w:pPr>
        <w:pStyle w:val="Index1"/>
      </w:pPr>
      <w:r>
        <w:t>Edit Prescription(s), 315</w:t>
      </w:r>
    </w:p>
    <w:p w:rsidR="008D7324" w:rsidRDefault="008D7324">
      <w:pPr>
        <w:pStyle w:val="Index1"/>
      </w:pPr>
      <w:r>
        <w:t>Edit Provider, 67, 398</w:t>
      </w:r>
    </w:p>
    <w:p w:rsidR="008D7324" w:rsidRDefault="008D7324">
      <w:pPr>
        <w:pStyle w:val="Index1"/>
      </w:pPr>
      <w:r>
        <w:t>EDITED BY (#.02) Field</w:t>
      </w:r>
    </w:p>
    <w:p w:rsidR="008D7324" w:rsidRDefault="008D7324">
      <w:pPr>
        <w:pStyle w:val="Index2"/>
        <w:tabs>
          <w:tab w:val="right" w:leader="dot" w:pos="4310"/>
        </w:tabs>
        <w:rPr>
          <w:noProof/>
        </w:rPr>
      </w:pPr>
      <w:r>
        <w:rPr>
          <w:noProof/>
        </w:rPr>
        <w:t>XUEPCS DATA (#8991.6) File, 475</w:t>
      </w:r>
    </w:p>
    <w:p w:rsidR="008D7324" w:rsidRDefault="008D7324">
      <w:pPr>
        <w:pStyle w:val="Index1"/>
      </w:pPr>
      <w:r>
        <w:t>EDITED DATA (#.05)</w:t>
      </w:r>
    </w:p>
    <w:p w:rsidR="008D7324" w:rsidRDefault="008D7324">
      <w:pPr>
        <w:pStyle w:val="Index2"/>
        <w:tabs>
          <w:tab w:val="right" w:leader="dot" w:pos="4310"/>
        </w:tabs>
        <w:rPr>
          <w:noProof/>
        </w:rPr>
      </w:pPr>
      <w:r>
        <w:rPr>
          <w:noProof/>
        </w:rPr>
        <w:t>XUEPCS DATA (#8991.6) File, 475</w:t>
      </w:r>
    </w:p>
    <w:p w:rsidR="008D7324" w:rsidRDefault="008D7324">
      <w:pPr>
        <w:pStyle w:val="Index1"/>
      </w:pPr>
      <w:r>
        <w:t>Enter a New Answer Sheet, 49</w:t>
      </w:r>
    </w:p>
    <w:p w:rsidR="008D7324" w:rsidRDefault="008D7324">
      <w:pPr>
        <w:pStyle w:val="Index1"/>
      </w:pPr>
      <w:r>
        <w:t>Enter New Patient, 26</w:t>
      </w:r>
    </w:p>
    <w:p w:rsidR="008D7324" w:rsidRDefault="008D7324">
      <w:pPr>
        <w:pStyle w:val="Index1"/>
      </w:pPr>
      <w:r>
        <w:t>Enter Pharmacy Intervention, 126</w:t>
      </w:r>
    </w:p>
    <w:p w:rsidR="008D7324" w:rsidRDefault="008D7324">
      <w:pPr>
        <w:pStyle w:val="Index1"/>
      </w:pPr>
      <w:r>
        <w:t>Enter/Edit Clinic Sort Groups, 51, 80</w:t>
      </w:r>
    </w:p>
    <w:p w:rsidR="008D7324" w:rsidRDefault="008D7324">
      <w:pPr>
        <w:pStyle w:val="Index1"/>
      </w:pPr>
      <w:r>
        <w:t>Enter/Edit Display, 21, 75</w:t>
      </w:r>
    </w:p>
    <w:p w:rsidR="008D7324" w:rsidRDefault="008D7324">
      <w:pPr>
        <w:pStyle w:val="Index1"/>
      </w:pPr>
      <w:r w:rsidRPr="00B50885">
        <w:rPr>
          <w:b/>
        </w:rPr>
        <w:t>Entering Actions</w:t>
      </w:r>
      <w:r>
        <w:t>, 7</w:t>
      </w:r>
    </w:p>
    <w:p w:rsidR="008D7324" w:rsidRDefault="008D7324">
      <w:pPr>
        <w:pStyle w:val="Index1"/>
      </w:pPr>
      <w:r>
        <w:t>ePCS DEA Utility Functions Menu, 468, 469</w:t>
      </w:r>
    </w:p>
    <w:p w:rsidR="008D7324" w:rsidRDefault="008D7324">
      <w:pPr>
        <w:pStyle w:val="Index1"/>
      </w:pPr>
      <w:r>
        <w:t>ePharmacy Medication Profile (View Only), 321</w:t>
      </w:r>
    </w:p>
    <w:p w:rsidR="008D7324" w:rsidRDefault="008D7324">
      <w:pPr>
        <w:pStyle w:val="Index1"/>
      </w:pPr>
      <w:r>
        <w:t>ePharmacy Medication Profile Division Preferences, 324</w:t>
      </w:r>
    </w:p>
    <w:p w:rsidR="008D7324" w:rsidRDefault="008D7324">
      <w:pPr>
        <w:pStyle w:val="Index1"/>
      </w:pPr>
      <w:r>
        <w:t>ePharmacy Menu, 319</w:t>
      </w:r>
    </w:p>
    <w:p w:rsidR="008D7324" w:rsidRDefault="008D7324">
      <w:pPr>
        <w:pStyle w:val="Index1"/>
      </w:pPr>
      <w:r>
        <w:t>ePharmacy Site Parameters, 325</w:t>
      </w:r>
    </w:p>
    <w:p w:rsidR="008D7324" w:rsidRDefault="008D7324">
      <w:pPr>
        <w:pStyle w:val="Index1"/>
      </w:pPr>
      <w:r>
        <w:t>Error Information, 465</w:t>
      </w:r>
    </w:p>
    <w:p w:rsidR="008D7324" w:rsidRDefault="008D7324">
      <w:pPr>
        <w:pStyle w:val="Index1"/>
      </w:pPr>
      <w:r>
        <w:t>Error Messages, 465</w:t>
      </w:r>
    </w:p>
    <w:p w:rsidR="008D7324" w:rsidRDefault="008D7324">
      <w:pPr>
        <w:pStyle w:val="Index1"/>
      </w:pPr>
      <w:r>
        <w:t>Evaluating Drug Usage, 49</w:t>
      </w:r>
    </w:p>
    <w:p w:rsidR="008D7324" w:rsidRDefault="008D7324">
      <w:pPr>
        <w:pStyle w:val="Index1"/>
      </w:pPr>
      <w:r>
        <w:t>Exempt Rx Patient Status from Copayment, 40</w:t>
      </w:r>
    </w:p>
    <w:p w:rsidR="008D7324" w:rsidRDefault="008D7324">
      <w:pPr>
        <w:pStyle w:val="Index1"/>
      </w:pPr>
      <w:r>
        <w:t>Expire Prescriptions, 83</w:t>
      </w:r>
    </w:p>
    <w:p w:rsidR="008D7324" w:rsidRDefault="008D7324">
      <w:pPr>
        <w:pStyle w:val="Index1"/>
      </w:pPr>
      <w:r w:rsidRPr="00B50885">
        <w:rPr>
          <w:b/>
        </w:rPr>
        <w:t>Export Batch Processing</w:t>
      </w:r>
      <w:r>
        <w:t>, 437</w:t>
      </w:r>
    </w:p>
    <w:p w:rsidR="008D7324" w:rsidRDefault="008D7324">
      <w:pPr>
        <w:pStyle w:val="Index1"/>
      </w:pPr>
      <w:r>
        <w:t>External Interface Menu, 53</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F</w:t>
      </w:r>
    </w:p>
    <w:p w:rsidR="008D7324" w:rsidRDefault="008D7324">
      <w:pPr>
        <w:pStyle w:val="Index1"/>
      </w:pPr>
      <w:r>
        <w:t>FIELD EDITED (#.03) Field</w:t>
      </w:r>
    </w:p>
    <w:p w:rsidR="008D7324" w:rsidRDefault="008D7324">
      <w:pPr>
        <w:pStyle w:val="Index2"/>
        <w:tabs>
          <w:tab w:val="right" w:leader="dot" w:pos="4310"/>
        </w:tabs>
        <w:rPr>
          <w:noProof/>
        </w:rPr>
      </w:pPr>
      <w:r>
        <w:rPr>
          <w:noProof/>
        </w:rPr>
        <w:t>XUEPCS DATA (#8991.6) File, 475</w:t>
      </w:r>
    </w:p>
    <w:p w:rsidR="008D7324" w:rsidRDefault="008D7324">
      <w:pPr>
        <w:pStyle w:val="Index1"/>
      </w:pPr>
      <w:r>
        <w:t>Fields</w:t>
      </w:r>
    </w:p>
    <w:p w:rsidR="008D7324" w:rsidRDefault="008D7324">
      <w:pPr>
        <w:pStyle w:val="Index2"/>
        <w:tabs>
          <w:tab w:val="right" w:leader="dot" w:pos="4310"/>
        </w:tabs>
        <w:rPr>
          <w:noProof/>
        </w:rPr>
      </w:pPr>
      <w:r>
        <w:rPr>
          <w:noProof/>
        </w:rPr>
        <w:t>DATE GIVEN (#2)</w:t>
      </w:r>
    </w:p>
    <w:p w:rsidR="008D7324" w:rsidRDefault="008D7324">
      <w:pPr>
        <w:pStyle w:val="Index3"/>
        <w:tabs>
          <w:tab w:val="right" w:leader="dot" w:pos="4310"/>
        </w:tabs>
        <w:rPr>
          <w:noProof/>
        </w:rPr>
      </w:pPr>
      <w:r>
        <w:rPr>
          <w:noProof/>
        </w:rPr>
        <w:t>KEYS (#51) Multiple, 474</w:t>
      </w:r>
    </w:p>
    <w:p w:rsidR="008D7324" w:rsidRDefault="008D7324">
      <w:pPr>
        <w:pStyle w:val="Index2"/>
        <w:tabs>
          <w:tab w:val="right" w:leader="dot" w:pos="4310"/>
        </w:tabs>
        <w:rPr>
          <w:noProof/>
        </w:rPr>
      </w:pPr>
      <w:r>
        <w:rPr>
          <w:noProof/>
        </w:rPr>
        <w:t>DATE/TIME EDITED (#.06)</w:t>
      </w:r>
    </w:p>
    <w:p w:rsidR="008D7324" w:rsidRDefault="008D7324">
      <w:pPr>
        <w:pStyle w:val="Index3"/>
        <w:tabs>
          <w:tab w:val="right" w:leader="dot" w:pos="4310"/>
        </w:tabs>
        <w:rPr>
          <w:noProof/>
        </w:rPr>
      </w:pPr>
      <w:r>
        <w:rPr>
          <w:noProof/>
        </w:rPr>
        <w:t>XUEPCS DATA (#8991.6) File, 475</w:t>
      </w:r>
    </w:p>
    <w:p w:rsidR="008D7324" w:rsidRDefault="008D7324">
      <w:pPr>
        <w:pStyle w:val="Index2"/>
        <w:tabs>
          <w:tab w:val="right" w:leader="dot" w:pos="4310"/>
        </w:tabs>
        <w:rPr>
          <w:noProof/>
        </w:rPr>
      </w:pPr>
      <w:r>
        <w:rPr>
          <w:noProof/>
        </w:rPr>
        <w:t>DEA# (#53.2), 472, 473</w:t>
      </w:r>
    </w:p>
    <w:p w:rsidR="008D7324" w:rsidRDefault="008D7324">
      <w:pPr>
        <w:pStyle w:val="Index2"/>
        <w:tabs>
          <w:tab w:val="right" w:leader="dot" w:pos="4310"/>
        </w:tabs>
        <w:rPr>
          <w:noProof/>
        </w:rPr>
      </w:pPr>
      <w:r>
        <w:rPr>
          <w:noProof/>
        </w:rPr>
        <w:t>EDITED BY (#.02)</w:t>
      </w:r>
    </w:p>
    <w:p w:rsidR="008D7324" w:rsidRDefault="008D7324">
      <w:pPr>
        <w:pStyle w:val="Index3"/>
        <w:tabs>
          <w:tab w:val="right" w:leader="dot" w:pos="4310"/>
        </w:tabs>
        <w:rPr>
          <w:noProof/>
        </w:rPr>
      </w:pPr>
      <w:r>
        <w:rPr>
          <w:noProof/>
        </w:rPr>
        <w:t>XUEPCS DATA (#8991.6) File, 475</w:t>
      </w:r>
    </w:p>
    <w:p w:rsidR="008D7324" w:rsidRDefault="008D7324">
      <w:pPr>
        <w:pStyle w:val="Index2"/>
        <w:tabs>
          <w:tab w:val="right" w:leader="dot" w:pos="4310"/>
        </w:tabs>
        <w:rPr>
          <w:noProof/>
        </w:rPr>
      </w:pPr>
      <w:r>
        <w:rPr>
          <w:noProof/>
        </w:rPr>
        <w:t>EDITED DATA (#.05)</w:t>
      </w:r>
    </w:p>
    <w:p w:rsidR="008D7324" w:rsidRDefault="008D7324">
      <w:pPr>
        <w:pStyle w:val="Index3"/>
        <w:tabs>
          <w:tab w:val="right" w:leader="dot" w:pos="4310"/>
        </w:tabs>
        <w:rPr>
          <w:noProof/>
        </w:rPr>
      </w:pPr>
      <w:r>
        <w:rPr>
          <w:noProof/>
        </w:rPr>
        <w:t>XUEPCS DATA (#8991.6) File, 475</w:t>
      </w:r>
    </w:p>
    <w:p w:rsidR="008D7324" w:rsidRDefault="008D7324">
      <w:pPr>
        <w:pStyle w:val="Index2"/>
        <w:tabs>
          <w:tab w:val="right" w:leader="dot" w:pos="4310"/>
        </w:tabs>
        <w:rPr>
          <w:noProof/>
        </w:rPr>
      </w:pPr>
      <w:r>
        <w:rPr>
          <w:noProof/>
        </w:rPr>
        <w:t>FIELD EDITED (#.03)</w:t>
      </w:r>
    </w:p>
    <w:p w:rsidR="008D7324" w:rsidRDefault="008D7324">
      <w:pPr>
        <w:pStyle w:val="Index3"/>
        <w:tabs>
          <w:tab w:val="right" w:leader="dot" w:pos="4310"/>
        </w:tabs>
        <w:rPr>
          <w:noProof/>
        </w:rPr>
      </w:pPr>
      <w:r>
        <w:rPr>
          <w:noProof/>
        </w:rPr>
        <w:t>XUEPCS DATA (#8991.6) File, 475</w:t>
      </w:r>
    </w:p>
    <w:p w:rsidR="008D7324" w:rsidRDefault="008D7324">
      <w:pPr>
        <w:pStyle w:val="Index2"/>
        <w:tabs>
          <w:tab w:val="right" w:leader="dot" w:pos="4310"/>
        </w:tabs>
        <w:rPr>
          <w:noProof/>
        </w:rPr>
      </w:pPr>
      <w:r>
        <w:rPr>
          <w:noProof/>
        </w:rPr>
        <w:t>GIVEN BY (#1)</w:t>
      </w:r>
    </w:p>
    <w:p w:rsidR="008D7324" w:rsidRDefault="008D7324">
      <w:pPr>
        <w:pStyle w:val="Index3"/>
        <w:tabs>
          <w:tab w:val="right" w:leader="dot" w:pos="4310"/>
        </w:tabs>
        <w:rPr>
          <w:noProof/>
        </w:rPr>
      </w:pPr>
      <w:r>
        <w:rPr>
          <w:noProof/>
        </w:rPr>
        <w:t>KEYS (#51) Multiple, 474</w:t>
      </w:r>
    </w:p>
    <w:p w:rsidR="008D7324" w:rsidRDefault="008D7324">
      <w:pPr>
        <w:pStyle w:val="Index2"/>
        <w:tabs>
          <w:tab w:val="right" w:leader="dot" w:pos="4310"/>
        </w:tabs>
        <w:rPr>
          <w:noProof/>
        </w:rPr>
      </w:pPr>
      <w:r>
        <w:rPr>
          <w:noProof/>
        </w:rPr>
        <w:t>NAME (#.01), 472, 473, 474</w:t>
      </w:r>
    </w:p>
    <w:p w:rsidR="008D7324" w:rsidRDefault="008D7324">
      <w:pPr>
        <w:pStyle w:val="Index3"/>
        <w:tabs>
          <w:tab w:val="right" w:leader="dot" w:pos="4310"/>
        </w:tabs>
        <w:rPr>
          <w:noProof/>
        </w:rPr>
      </w:pPr>
      <w:r>
        <w:rPr>
          <w:noProof/>
        </w:rPr>
        <w:t>XUEPCS DATA (#8991.6) File, 475</w:t>
      </w:r>
    </w:p>
    <w:p w:rsidR="008D7324" w:rsidRDefault="008D7324">
      <w:pPr>
        <w:pStyle w:val="Index2"/>
        <w:tabs>
          <w:tab w:val="right" w:leader="dot" w:pos="4310"/>
        </w:tabs>
        <w:rPr>
          <w:noProof/>
        </w:rPr>
      </w:pPr>
      <w:r>
        <w:rPr>
          <w:noProof/>
        </w:rPr>
        <w:t>ORIGINAL DATA (#.04)</w:t>
      </w:r>
    </w:p>
    <w:p w:rsidR="008D7324" w:rsidRDefault="008D7324">
      <w:pPr>
        <w:pStyle w:val="Index3"/>
        <w:tabs>
          <w:tab w:val="right" w:leader="dot" w:pos="4310"/>
        </w:tabs>
        <w:rPr>
          <w:noProof/>
        </w:rPr>
      </w:pPr>
      <w:r>
        <w:rPr>
          <w:noProof/>
        </w:rPr>
        <w:t>XUEPCS DATA (#8991.6) File, 475</w:t>
      </w:r>
    </w:p>
    <w:p w:rsidR="008D7324" w:rsidRDefault="008D7324">
      <w:pPr>
        <w:pStyle w:val="Index2"/>
        <w:tabs>
          <w:tab w:val="right" w:leader="dot" w:pos="4310"/>
        </w:tabs>
        <w:rPr>
          <w:noProof/>
        </w:rPr>
      </w:pPr>
      <w:r>
        <w:rPr>
          <w:noProof/>
        </w:rPr>
        <w:t>SCHEDULE II NARCOTIC (#55.1), 472, 473</w:t>
      </w:r>
    </w:p>
    <w:p w:rsidR="008D7324" w:rsidRDefault="008D7324">
      <w:pPr>
        <w:pStyle w:val="Index2"/>
        <w:tabs>
          <w:tab w:val="right" w:leader="dot" w:pos="4310"/>
        </w:tabs>
        <w:rPr>
          <w:noProof/>
        </w:rPr>
      </w:pPr>
      <w:r>
        <w:rPr>
          <w:noProof/>
        </w:rPr>
        <w:t>SCHEDULE II NON-NARCOTIC (#55.2), 472, 473</w:t>
      </w:r>
    </w:p>
    <w:p w:rsidR="008D7324" w:rsidRDefault="008D7324">
      <w:pPr>
        <w:pStyle w:val="Index2"/>
        <w:tabs>
          <w:tab w:val="right" w:leader="dot" w:pos="4310"/>
        </w:tabs>
        <w:rPr>
          <w:noProof/>
        </w:rPr>
      </w:pPr>
      <w:r>
        <w:rPr>
          <w:noProof/>
        </w:rPr>
        <w:t>SCHEDULE III NARCOTIC (#55.3), 472, 473</w:t>
      </w:r>
    </w:p>
    <w:p w:rsidR="008D7324" w:rsidRDefault="008D7324">
      <w:pPr>
        <w:pStyle w:val="Index2"/>
        <w:tabs>
          <w:tab w:val="right" w:leader="dot" w:pos="4310"/>
        </w:tabs>
        <w:rPr>
          <w:noProof/>
        </w:rPr>
      </w:pPr>
      <w:r>
        <w:rPr>
          <w:noProof/>
        </w:rPr>
        <w:t>SCHEDULE III NON-NARCOTIC (#55.4), 472, 473</w:t>
      </w:r>
    </w:p>
    <w:p w:rsidR="008D7324" w:rsidRDefault="008D7324">
      <w:pPr>
        <w:pStyle w:val="Index2"/>
        <w:tabs>
          <w:tab w:val="right" w:leader="dot" w:pos="4310"/>
        </w:tabs>
        <w:rPr>
          <w:noProof/>
        </w:rPr>
      </w:pPr>
      <w:r>
        <w:rPr>
          <w:noProof/>
        </w:rPr>
        <w:t>SCHEDULE IV (#55.5), 472, 473</w:t>
      </w:r>
    </w:p>
    <w:p w:rsidR="008D7324" w:rsidRDefault="008D7324">
      <w:pPr>
        <w:pStyle w:val="Index2"/>
        <w:tabs>
          <w:tab w:val="right" w:leader="dot" w:pos="4310"/>
        </w:tabs>
        <w:rPr>
          <w:noProof/>
        </w:rPr>
      </w:pPr>
      <w:r>
        <w:rPr>
          <w:noProof/>
        </w:rPr>
        <w:t>SCHEDULE V (#55.6), 473</w:t>
      </w:r>
    </w:p>
    <w:p w:rsidR="008D7324" w:rsidRDefault="008D7324">
      <w:pPr>
        <w:pStyle w:val="Index2"/>
        <w:tabs>
          <w:tab w:val="right" w:leader="dot" w:pos="4310"/>
        </w:tabs>
        <w:rPr>
          <w:noProof/>
        </w:rPr>
      </w:pPr>
      <w:r>
        <w:rPr>
          <w:noProof/>
        </w:rPr>
        <w:t>TERMINATION DATE (#9.2), 473</w:t>
      </w:r>
    </w:p>
    <w:p w:rsidR="008D7324" w:rsidRDefault="008D7324">
      <w:pPr>
        <w:pStyle w:val="Index2"/>
        <w:tabs>
          <w:tab w:val="right" w:leader="dot" w:pos="4310"/>
        </w:tabs>
        <w:rPr>
          <w:noProof/>
        </w:rPr>
      </w:pPr>
      <w:r>
        <w:rPr>
          <w:noProof/>
        </w:rPr>
        <w:t>VA# (#53.3), 472, 473</w:t>
      </w:r>
    </w:p>
    <w:p w:rsidR="008D7324" w:rsidRDefault="008D7324">
      <w:pPr>
        <w:pStyle w:val="Index1"/>
      </w:pPr>
      <w:r w:rsidRPr="00B50885">
        <w:rPr>
          <w:b/>
        </w:rPr>
        <w:t>File Retrieval</w:t>
      </w:r>
      <w:r>
        <w:t>, 15</w:t>
      </w:r>
    </w:p>
    <w:p w:rsidR="008D7324" w:rsidRDefault="008D7324">
      <w:pPr>
        <w:pStyle w:val="Index1"/>
      </w:pPr>
      <w:r>
        <w:t>Files</w:t>
      </w:r>
    </w:p>
    <w:p w:rsidR="008D7324" w:rsidRDefault="008D7324">
      <w:pPr>
        <w:pStyle w:val="Index2"/>
        <w:tabs>
          <w:tab w:val="right" w:leader="dot" w:pos="4310"/>
        </w:tabs>
        <w:rPr>
          <w:noProof/>
        </w:rPr>
      </w:pPr>
      <w:r>
        <w:rPr>
          <w:noProof/>
        </w:rPr>
        <w:t>INSTITUTION (#4), 471</w:t>
      </w:r>
    </w:p>
    <w:p w:rsidR="008D7324" w:rsidRDefault="008D7324">
      <w:pPr>
        <w:pStyle w:val="Index2"/>
        <w:tabs>
          <w:tab w:val="right" w:leader="dot" w:pos="4310"/>
        </w:tabs>
        <w:rPr>
          <w:noProof/>
        </w:rPr>
      </w:pPr>
      <w:r>
        <w:rPr>
          <w:noProof/>
        </w:rPr>
        <w:t>NEW PERSON (#200), 472, 473, 474</w:t>
      </w:r>
    </w:p>
    <w:p w:rsidR="008D7324" w:rsidRDefault="008D7324">
      <w:pPr>
        <w:pStyle w:val="Index3"/>
        <w:tabs>
          <w:tab w:val="right" w:leader="dot" w:pos="4310"/>
        </w:tabs>
        <w:rPr>
          <w:noProof/>
        </w:rPr>
      </w:pPr>
      <w:r>
        <w:rPr>
          <w:noProof/>
        </w:rPr>
        <w:t>DEA# (#53.2) Field, 472, 473</w:t>
      </w:r>
    </w:p>
    <w:p w:rsidR="008D7324" w:rsidRDefault="008D7324">
      <w:pPr>
        <w:pStyle w:val="Index3"/>
        <w:tabs>
          <w:tab w:val="right" w:leader="dot" w:pos="4310"/>
        </w:tabs>
        <w:rPr>
          <w:noProof/>
        </w:rPr>
      </w:pPr>
      <w:r>
        <w:rPr>
          <w:noProof/>
        </w:rPr>
        <w:t>DUZ, 472, 473, 474</w:t>
      </w:r>
    </w:p>
    <w:p w:rsidR="008D7324" w:rsidRDefault="008D7324">
      <w:pPr>
        <w:pStyle w:val="Index3"/>
        <w:tabs>
          <w:tab w:val="right" w:leader="dot" w:pos="4310"/>
        </w:tabs>
        <w:rPr>
          <w:noProof/>
        </w:rPr>
      </w:pPr>
      <w:r>
        <w:rPr>
          <w:noProof/>
        </w:rPr>
        <w:t>NAME (#.01) Field, 472, 473, 474</w:t>
      </w:r>
    </w:p>
    <w:p w:rsidR="008D7324" w:rsidRDefault="008D7324">
      <w:pPr>
        <w:pStyle w:val="Index3"/>
        <w:tabs>
          <w:tab w:val="right" w:leader="dot" w:pos="4310"/>
        </w:tabs>
        <w:rPr>
          <w:noProof/>
        </w:rPr>
      </w:pPr>
      <w:r>
        <w:rPr>
          <w:noProof/>
        </w:rPr>
        <w:t>SCHEDULE II NARCOTIC (#55.1) Field, 472, 473</w:t>
      </w:r>
    </w:p>
    <w:p w:rsidR="008D7324" w:rsidRDefault="008D7324">
      <w:pPr>
        <w:pStyle w:val="Index3"/>
        <w:tabs>
          <w:tab w:val="right" w:leader="dot" w:pos="4310"/>
        </w:tabs>
        <w:rPr>
          <w:noProof/>
        </w:rPr>
      </w:pPr>
      <w:r>
        <w:rPr>
          <w:noProof/>
        </w:rPr>
        <w:t>SCHEDULE II NON-NARCOTIC (#55.2) Field, 472, 473</w:t>
      </w:r>
    </w:p>
    <w:p w:rsidR="008D7324" w:rsidRDefault="008D7324">
      <w:pPr>
        <w:pStyle w:val="Index3"/>
        <w:tabs>
          <w:tab w:val="right" w:leader="dot" w:pos="4310"/>
        </w:tabs>
        <w:rPr>
          <w:noProof/>
        </w:rPr>
      </w:pPr>
      <w:r>
        <w:rPr>
          <w:noProof/>
        </w:rPr>
        <w:t>SCHEDULE III NARCOTIC (#55.3) Field, 472, 473</w:t>
      </w:r>
    </w:p>
    <w:p w:rsidR="008D7324" w:rsidRDefault="008D7324">
      <w:pPr>
        <w:pStyle w:val="Index3"/>
        <w:tabs>
          <w:tab w:val="right" w:leader="dot" w:pos="4310"/>
        </w:tabs>
        <w:rPr>
          <w:noProof/>
        </w:rPr>
      </w:pPr>
      <w:r>
        <w:rPr>
          <w:noProof/>
        </w:rPr>
        <w:t>SCHEDULE III NON-NARCOTIC (#55.4) Field, 472, 473</w:t>
      </w:r>
    </w:p>
    <w:p w:rsidR="008D7324" w:rsidRDefault="008D7324">
      <w:pPr>
        <w:pStyle w:val="Index3"/>
        <w:tabs>
          <w:tab w:val="right" w:leader="dot" w:pos="4310"/>
        </w:tabs>
        <w:rPr>
          <w:noProof/>
        </w:rPr>
      </w:pPr>
      <w:r>
        <w:rPr>
          <w:noProof/>
        </w:rPr>
        <w:t>SCHEDULE IV (#55.5) Field, 472, 473</w:t>
      </w:r>
    </w:p>
    <w:p w:rsidR="008D7324" w:rsidRDefault="008D7324">
      <w:pPr>
        <w:pStyle w:val="Index3"/>
        <w:tabs>
          <w:tab w:val="right" w:leader="dot" w:pos="4310"/>
        </w:tabs>
        <w:rPr>
          <w:noProof/>
        </w:rPr>
      </w:pPr>
      <w:r>
        <w:rPr>
          <w:noProof/>
        </w:rPr>
        <w:t>SCHEDULE V (#55.6) Field, 473</w:t>
      </w:r>
    </w:p>
    <w:p w:rsidR="008D7324" w:rsidRDefault="008D7324">
      <w:pPr>
        <w:pStyle w:val="Index3"/>
        <w:tabs>
          <w:tab w:val="right" w:leader="dot" w:pos="4310"/>
        </w:tabs>
        <w:rPr>
          <w:noProof/>
        </w:rPr>
      </w:pPr>
      <w:r>
        <w:rPr>
          <w:noProof/>
        </w:rPr>
        <w:t>TERMINATION DATE (#9.2) Field, 473</w:t>
      </w:r>
    </w:p>
    <w:p w:rsidR="008D7324" w:rsidRDefault="008D7324">
      <w:pPr>
        <w:pStyle w:val="Index3"/>
        <w:tabs>
          <w:tab w:val="right" w:leader="dot" w:pos="4310"/>
        </w:tabs>
        <w:rPr>
          <w:noProof/>
        </w:rPr>
      </w:pPr>
      <w:r>
        <w:rPr>
          <w:noProof/>
        </w:rPr>
        <w:t>VA# (#53.3) Field, 472, 473</w:t>
      </w:r>
    </w:p>
    <w:p w:rsidR="008D7324" w:rsidRDefault="008D7324">
      <w:pPr>
        <w:pStyle w:val="Index2"/>
        <w:tabs>
          <w:tab w:val="right" w:leader="dot" w:pos="4310"/>
        </w:tabs>
        <w:rPr>
          <w:noProof/>
        </w:rPr>
      </w:pPr>
      <w:r>
        <w:rPr>
          <w:noProof/>
        </w:rPr>
        <w:t>XUEPCS DATA (#8991.6), 475</w:t>
      </w:r>
    </w:p>
    <w:p w:rsidR="008D7324" w:rsidRDefault="008D7324">
      <w:pPr>
        <w:pStyle w:val="Index1"/>
      </w:pPr>
      <w:r w:rsidRPr="00B50885">
        <w:rPr>
          <w:b/>
        </w:rPr>
        <w:t>Find</w:t>
      </w:r>
      <w:r>
        <w:t>, 14</w:t>
      </w:r>
    </w:p>
    <w:p w:rsidR="008D7324" w:rsidRDefault="008D7324">
      <w:pPr>
        <w:pStyle w:val="Index1"/>
      </w:pPr>
      <w:r>
        <w:t>Finishing an ePharmacy Order, 310</w:t>
      </w:r>
    </w:p>
    <w:p w:rsidR="008D7324" w:rsidRDefault="008D7324">
      <w:pPr>
        <w:pStyle w:val="Index1"/>
      </w:pPr>
      <w:r>
        <w:t>Flagging and Unflagging a New Pending Order, 296, 306</w:t>
      </w:r>
    </w:p>
    <w:p w:rsidR="008D7324" w:rsidRDefault="008D7324">
      <w:pPr>
        <w:pStyle w:val="Index1"/>
      </w:pPr>
      <w:r>
        <w:t>Free Text Dosage Report, 106</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G</w:t>
      </w:r>
    </w:p>
    <w:p w:rsidR="008D7324" w:rsidRDefault="008D7324">
      <w:pPr>
        <w:pStyle w:val="Index1"/>
      </w:pPr>
      <w:r>
        <w:t>GIVEN BY (#1) Subfield</w:t>
      </w:r>
    </w:p>
    <w:p w:rsidR="008D7324" w:rsidRDefault="008D7324">
      <w:pPr>
        <w:pStyle w:val="Index2"/>
        <w:tabs>
          <w:tab w:val="right" w:leader="dot" w:pos="4310"/>
        </w:tabs>
        <w:rPr>
          <w:noProof/>
        </w:rPr>
      </w:pPr>
      <w:r>
        <w:rPr>
          <w:noProof/>
        </w:rPr>
        <w:t>KEYS (#51) Multiple Field, 474</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H</w:t>
      </w:r>
    </w:p>
    <w:p w:rsidR="008D7324" w:rsidRDefault="008D7324">
      <w:pPr>
        <w:pStyle w:val="Index1"/>
      </w:pPr>
      <w:r>
        <w:t>Handling Copay Charges, 38</w:t>
      </w:r>
    </w:p>
    <w:p w:rsidR="008D7324" w:rsidRDefault="008D7324">
      <w:pPr>
        <w:pStyle w:val="Index1"/>
      </w:pPr>
      <w:r w:rsidRPr="00B50885">
        <w:rPr>
          <w:rFonts w:eastAsia="SimSun"/>
        </w:rPr>
        <w:t>Hash Counts</w:t>
      </w:r>
      <w:r>
        <w:t>, 461</w:t>
      </w:r>
    </w:p>
    <w:p w:rsidR="008D7324" w:rsidRDefault="008D7324">
      <w:pPr>
        <w:pStyle w:val="Index1"/>
      </w:pPr>
      <w:r>
        <w:t>High Cost Rx Report, 104</w:t>
      </w:r>
    </w:p>
    <w:p w:rsidR="008D7324" w:rsidRDefault="008D7324">
      <w:pPr>
        <w:pStyle w:val="Index1"/>
      </w:pPr>
      <w:r>
        <w:t>Host Errors, 448</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I</w:t>
      </w:r>
    </w:p>
    <w:p w:rsidR="008D7324" w:rsidRDefault="008D7324">
      <w:pPr>
        <w:pStyle w:val="Index1"/>
      </w:pPr>
      <w:r>
        <w:t>Ignored Rejects Report, 320</w:t>
      </w:r>
    </w:p>
    <w:p w:rsidR="008D7324" w:rsidRDefault="008D7324">
      <w:pPr>
        <w:pStyle w:val="Index1"/>
      </w:pPr>
      <w:r>
        <w:t>Implementing and Maintaining Outpatient Pharmacy, 59</w:t>
      </w:r>
    </w:p>
    <w:p w:rsidR="008D7324" w:rsidRDefault="008D7324">
      <w:pPr>
        <w:pStyle w:val="Index1"/>
      </w:pPr>
      <w:r>
        <w:t>Inactive Drug List, 106</w:t>
      </w:r>
    </w:p>
    <w:p w:rsidR="008D7324" w:rsidRDefault="008D7324">
      <w:pPr>
        <w:pStyle w:val="Index1"/>
      </w:pPr>
      <w:r>
        <w:t>Initialize Daily Compile, 120</w:t>
      </w:r>
    </w:p>
    <w:p w:rsidR="008D7324" w:rsidRDefault="008D7324">
      <w:pPr>
        <w:pStyle w:val="Index1"/>
      </w:pPr>
      <w:r>
        <w:t>Initialize Rx Cost Statistics, 80, 398</w:t>
      </w:r>
    </w:p>
    <w:p w:rsidR="008D7324" w:rsidRDefault="008D7324">
      <w:pPr>
        <w:pStyle w:val="Index1"/>
      </w:pPr>
      <w:r>
        <w:t>INSTITUTION (#4) File, 471</w:t>
      </w:r>
    </w:p>
    <w:p w:rsidR="008D7324" w:rsidRDefault="008D7324">
      <w:pPr>
        <w:pStyle w:val="Index1"/>
      </w:pPr>
      <w:r>
        <w:t>Inter-Divisional Processing, 398</w:t>
      </w:r>
    </w:p>
    <w:p w:rsidR="008D7324" w:rsidRDefault="008D7324">
      <w:pPr>
        <w:pStyle w:val="Index1"/>
      </w:pPr>
      <w:r>
        <w:t>Internet Refill Report, 106</w:t>
      </w:r>
    </w:p>
    <w:p w:rsidR="008D7324" w:rsidRDefault="008D7324">
      <w:pPr>
        <w:pStyle w:val="Index2"/>
        <w:tabs>
          <w:tab w:val="right" w:leader="dot" w:pos="4310"/>
        </w:tabs>
        <w:rPr>
          <w:noProof/>
        </w:rPr>
      </w:pPr>
      <w:r>
        <w:rPr>
          <w:noProof/>
        </w:rPr>
        <w:t>detailed by date, 108, 114</w:t>
      </w:r>
    </w:p>
    <w:p w:rsidR="008D7324" w:rsidRDefault="008D7324">
      <w:pPr>
        <w:pStyle w:val="Index2"/>
        <w:tabs>
          <w:tab w:val="right" w:leader="dot" w:pos="4310"/>
        </w:tabs>
        <w:rPr>
          <w:noProof/>
        </w:rPr>
      </w:pPr>
      <w:r>
        <w:rPr>
          <w:noProof/>
        </w:rPr>
        <w:t>detailed by patient, 106</w:t>
      </w:r>
    </w:p>
    <w:p w:rsidR="008D7324" w:rsidRDefault="008D7324">
      <w:pPr>
        <w:pStyle w:val="Index2"/>
        <w:tabs>
          <w:tab w:val="right" w:leader="dot" w:pos="4310"/>
        </w:tabs>
        <w:rPr>
          <w:noProof/>
        </w:rPr>
      </w:pPr>
      <w:r>
        <w:rPr>
          <w:noProof/>
        </w:rPr>
        <w:t>detailed by result, 110, 116</w:t>
      </w:r>
    </w:p>
    <w:p w:rsidR="008D7324" w:rsidRDefault="008D7324">
      <w:pPr>
        <w:pStyle w:val="Index2"/>
        <w:tabs>
          <w:tab w:val="right" w:leader="dot" w:pos="4310"/>
        </w:tabs>
        <w:rPr>
          <w:noProof/>
        </w:rPr>
      </w:pPr>
      <w:r>
        <w:rPr>
          <w:noProof/>
        </w:rPr>
        <w:t>summary by date, 110, 116</w:t>
      </w:r>
    </w:p>
    <w:p w:rsidR="008D7324" w:rsidRDefault="008D7324">
      <w:pPr>
        <w:pStyle w:val="Index2"/>
        <w:tabs>
          <w:tab w:val="right" w:leader="dot" w:pos="4310"/>
        </w:tabs>
        <w:rPr>
          <w:noProof/>
        </w:rPr>
      </w:pPr>
      <w:r>
        <w:rPr>
          <w:noProof/>
        </w:rPr>
        <w:t>summary by patient, 108, 114</w:t>
      </w:r>
    </w:p>
    <w:p w:rsidR="008D7324" w:rsidRDefault="008D7324">
      <w:pPr>
        <w:pStyle w:val="Index2"/>
        <w:tabs>
          <w:tab w:val="right" w:leader="dot" w:pos="4310"/>
        </w:tabs>
        <w:rPr>
          <w:noProof/>
        </w:rPr>
      </w:pPr>
      <w:r>
        <w:rPr>
          <w:noProof/>
        </w:rPr>
        <w:t>summary by result, 111, 117</w:t>
      </w:r>
    </w:p>
    <w:p w:rsidR="008D7324" w:rsidRDefault="008D7324">
      <w:pPr>
        <w:pStyle w:val="Index1"/>
      </w:pPr>
      <w:r>
        <w:t>Intravenous Admixture, 119, 121</w:t>
      </w:r>
    </w:p>
    <w:p w:rsidR="008D7324" w:rsidRDefault="008D7324">
      <w:pPr>
        <w:pStyle w:val="Index1"/>
      </w:pPr>
      <w:r w:rsidRPr="00B50885">
        <w:rPr>
          <w:b/>
        </w:rPr>
        <w:t>Introduction</w:t>
      </w:r>
      <w:r>
        <w:t>, 1</w:t>
      </w:r>
    </w:p>
    <w:p w:rsidR="008D7324" w:rsidRDefault="008D7324">
      <w:pPr>
        <w:pStyle w:val="Index1"/>
      </w:pPr>
      <w:r>
        <w:t>Inventory, 398</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L</w:t>
      </w:r>
    </w:p>
    <w:p w:rsidR="008D7324" w:rsidRDefault="008D7324">
      <w:pPr>
        <w:pStyle w:val="Index1"/>
      </w:pPr>
      <w:r>
        <w:t>Label/Profile Monitor Reprint, 57</w:t>
      </w:r>
    </w:p>
    <w:p w:rsidR="008D7324" w:rsidRDefault="008D7324">
      <w:pPr>
        <w:pStyle w:val="Index1"/>
      </w:pPr>
      <w:r w:rsidRPr="00B50885">
        <w:rPr>
          <w:b/>
        </w:rPr>
        <w:t>List Manager</w:t>
      </w:r>
      <w:r>
        <w:t>, 3</w:t>
      </w:r>
    </w:p>
    <w:p w:rsidR="008D7324" w:rsidRDefault="008D7324">
      <w:pPr>
        <w:pStyle w:val="Index1"/>
      </w:pPr>
      <w:r>
        <w:t>List Non-Verified Scripts, 453</w:t>
      </w:r>
    </w:p>
    <w:p w:rsidR="008D7324" w:rsidRDefault="008D7324">
      <w:pPr>
        <w:pStyle w:val="Index1"/>
      </w:pPr>
      <w:r>
        <w:t>List of Override Prescriptions, 33</w:t>
      </w:r>
    </w:p>
    <w:p w:rsidR="008D7324" w:rsidRDefault="008D7324">
      <w:pPr>
        <w:pStyle w:val="Index1"/>
      </w:pPr>
      <w:r>
        <w:t>List of Patients/Prescriptions for Recall Notice, 112</w:t>
      </w:r>
    </w:p>
    <w:p w:rsidR="008D7324" w:rsidRDefault="008D7324">
      <w:pPr>
        <w:pStyle w:val="Index1"/>
      </w:pPr>
      <w:r>
        <w:t>List One Patient's Archived Rx's, 17, 382</w:t>
      </w:r>
    </w:p>
    <w:p w:rsidR="008D7324" w:rsidRDefault="008D7324">
      <w:pPr>
        <w:pStyle w:val="Index1"/>
      </w:pPr>
      <w:r>
        <w:t>List Prescriptions on Hold, 118</w:t>
      </w:r>
    </w:p>
    <w:p w:rsidR="008D7324" w:rsidRDefault="008D7324">
      <w:pPr>
        <w:pStyle w:val="Index1"/>
      </w:pPr>
      <w:r>
        <w:t>Log of Suspended Rx's by Day (this Division), 445</w:t>
      </w:r>
    </w:p>
    <w:p w:rsidR="008D7324" w:rsidRDefault="008D7324">
      <w:pPr>
        <w:pStyle w:val="Index1"/>
      </w:pPr>
      <w:r w:rsidRPr="00B50885">
        <w:rPr>
          <w:b/>
        </w:rPr>
        <w:t>Look-up Clerk by Code</w:t>
      </w:r>
      <w:r>
        <w:t>, 398</w:t>
      </w:r>
    </w:p>
    <w:p w:rsidR="008D7324" w:rsidRDefault="008D7324">
      <w:pPr>
        <w:pStyle w:val="Index1"/>
      </w:pPr>
      <w:r w:rsidRPr="00B50885">
        <w:rPr>
          <w:b/>
        </w:rPr>
        <w:t>Lookup National Clean-Up Utility Data</w:t>
      </w:r>
      <w:r>
        <w:t>, 399</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M</w:t>
      </w:r>
    </w:p>
    <w:p w:rsidR="008D7324" w:rsidRDefault="008D7324">
      <w:pPr>
        <w:pStyle w:val="Index1"/>
      </w:pPr>
      <w:r>
        <w:t>MailMan Message for Open/Unresolved Rejects, 380</w:t>
      </w:r>
    </w:p>
    <w:p w:rsidR="008D7324" w:rsidRDefault="008D7324">
      <w:pPr>
        <w:pStyle w:val="Index1"/>
      </w:pPr>
      <w:r>
        <w:t>Maintenance (Outpatient Pharmacy), 59</w:t>
      </w:r>
    </w:p>
    <w:p w:rsidR="008D7324" w:rsidRDefault="008D7324">
      <w:pPr>
        <w:pStyle w:val="Index1"/>
      </w:pPr>
      <w:r>
        <w:t>Management Reports Menu, 118</w:t>
      </w:r>
    </w:p>
    <w:p w:rsidR="008D7324" w:rsidRDefault="008D7324">
      <w:pPr>
        <w:pStyle w:val="Index1"/>
      </w:pPr>
      <w:r>
        <w:t>Manual Auto Expire Rxs, 83</w:t>
      </w:r>
    </w:p>
    <w:p w:rsidR="008D7324" w:rsidRDefault="008D7324">
      <w:pPr>
        <w:pStyle w:val="Index1"/>
      </w:pPr>
      <w:r>
        <w:t>Manual Print of Multi-Rx Forms, 382</w:t>
      </w:r>
    </w:p>
    <w:p w:rsidR="008D7324" w:rsidRDefault="008D7324">
      <w:pPr>
        <w:pStyle w:val="Index1"/>
      </w:pPr>
      <w:r>
        <w:t>Medication Profile, 88, 121</w:t>
      </w:r>
    </w:p>
    <w:p w:rsidR="008D7324" w:rsidRDefault="008D7324">
      <w:pPr>
        <w:pStyle w:val="Index1"/>
      </w:pPr>
      <w:r>
        <w:t>Medication Profile and Refill, 93</w:t>
      </w:r>
    </w:p>
    <w:p w:rsidR="008D7324" w:rsidRDefault="008D7324">
      <w:pPr>
        <w:pStyle w:val="Index1"/>
      </w:pPr>
      <w:r>
        <w:t>Medication Reconciliation, 93</w:t>
      </w:r>
    </w:p>
    <w:p w:rsidR="008D7324" w:rsidRDefault="008D7324">
      <w:pPr>
        <w:pStyle w:val="Index1"/>
      </w:pPr>
      <w:r>
        <w:t>Menus</w:t>
      </w:r>
    </w:p>
    <w:p w:rsidR="008D7324" w:rsidRDefault="008D7324">
      <w:pPr>
        <w:pStyle w:val="Index2"/>
        <w:tabs>
          <w:tab w:val="right" w:leader="dot" w:pos="4310"/>
        </w:tabs>
        <w:rPr>
          <w:noProof/>
        </w:rPr>
      </w:pPr>
      <w:r>
        <w:rPr>
          <w:noProof/>
        </w:rPr>
        <w:t>DEA ePCS Utility, 468</w:t>
      </w:r>
    </w:p>
    <w:p w:rsidR="008D7324" w:rsidRDefault="008D7324">
      <w:pPr>
        <w:pStyle w:val="Index2"/>
        <w:tabs>
          <w:tab w:val="right" w:leader="dot" w:pos="4310"/>
        </w:tabs>
        <w:rPr>
          <w:noProof/>
        </w:rPr>
      </w:pPr>
      <w:r>
        <w:rPr>
          <w:noProof/>
        </w:rPr>
        <w:t>ePCS DEA Utility Functions, 469</w:t>
      </w:r>
    </w:p>
    <w:p w:rsidR="008D7324" w:rsidRDefault="008D7324">
      <w:pPr>
        <w:pStyle w:val="Index2"/>
        <w:tabs>
          <w:tab w:val="right" w:leader="dot" w:pos="4310"/>
        </w:tabs>
        <w:rPr>
          <w:noProof/>
        </w:rPr>
      </w:pPr>
      <w:r>
        <w:rPr>
          <w:noProof/>
        </w:rPr>
        <w:t>ePCS DEA Utility Functions, 468</w:t>
      </w:r>
    </w:p>
    <w:p w:rsidR="008D7324" w:rsidRDefault="008D7324">
      <w:pPr>
        <w:pStyle w:val="Index2"/>
        <w:tabs>
          <w:tab w:val="right" w:leader="dot" w:pos="4310"/>
        </w:tabs>
        <w:rPr>
          <w:noProof/>
        </w:rPr>
      </w:pPr>
      <w:r w:rsidRPr="00B50885">
        <w:rPr>
          <w:rFonts w:eastAsia="Calibri"/>
          <w:noProof/>
        </w:rPr>
        <w:t>XU EPCS UTILITY FUNCTIONS</w:t>
      </w:r>
      <w:r>
        <w:rPr>
          <w:noProof/>
        </w:rPr>
        <w:t>, 468, 469</w:t>
      </w:r>
    </w:p>
    <w:p w:rsidR="008D7324" w:rsidRDefault="008D7324">
      <w:pPr>
        <w:pStyle w:val="Index1"/>
      </w:pPr>
      <w:r>
        <w:t>Messages for Clozapine Drug Selection, 34</w:t>
      </w:r>
    </w:p>
    <w:p w:rsidR="008D7324" w:rsidRDefault="008D7324">
      <w:pPr>
        <w:pStyle w:val="Index1"/>
      </w:pPr>
      <w:r>
        <w:t>Monthly Drug Cost, 121</w:t>
      </w:r>
    </w:p>
    <w:p w:rsidR="008D7324" w:rsidRDefault="008D7324">
      <w:pPr>
        <w:pStyle w:val="Index1"/>
      </w:pPr>
      <w:r>
        <w:t>Monthly Management Report Menu, 120</w:t>
      </w:r>
    </w:p>
    <w:p w:rsidR="008D7324" w:rsidRDefault="008D7324">
      <w:pPr>
        <w:pStyle w:val="Index1"/>
      </w:pPr>
      <w:r>
        <w:t>Monthly Rx Cost Compilation, 399</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N</w:t>
      </w:r>
    </w:p>
    <w:p w:rsidR="008D7324" w:rsidRDefault="008D7324">
      <w:pPr>
        <w:pStyle w:val="Index1"/>
      </w:pPr>
      <w:r>
        <w:t>NAME (#.01) Field, 472, 473, 474</w:t>
      </w:r>
    </w:p>
    <w:p w:rsidR="008D7324" w:rsidRDefault="008D7324">
      <w:pPr>
        <w:pStyle w:val="Index2"/>
        <w:tabs>
          <w:tab w:val="right" w:leader="dot" w:pos="4310"/>
        </w:tabs>
        <w:rPr>
          <w:noProof/>
        </w:rPr>
      </w:pPr>
      <w:r>
        <w:rPr>
          <w:noProof/>
        </w:rPr>
        <w:t>XUEPCS DATA (#8991.6) File, 475</w:t>
      </w:r>
    </w:p>
    <w:p w:rsidR="008D7324" w:rsidRDefault="008D7324">
      <w:pPr>
        <w:pStyle w:val="Index1"/>
      </w:pPr>
      <w:r>
        <w:t>Narcotic Prescription List, 121</w:t>
      </w:r>
    </w:p>
    <w:p w:rsidR="008D7324" w:rsidRDefault="008D7324">
      <w:pPr>
        <w:pStyle w:val="Index1"/>
      </w:pPr>
      <w:r>
        <w:t>NDC Validation, 323</w:t>
      </w:r>
    </w:p>
    <w:p w:rsidR="008D7324" w:rsidRDefault="008D7324">
      <w:pPr>
        <w:pStyle w:val="Index1"/>
      </w:pPr>
      <w:r>
        <w:t>NEW PERSON (#200) File, 472, 473, 474</w:t>
      </w:r>
    </w:p>
    <w:p w:rsidR="008D7324" w:rsidRDefault="008D7324">
      <w:pPr>
        <w:pStyle w:val="Index2"/>
        <w:tabs>
          <w:tab w:val="right" w:leader="dot" w:pos="4310"/>
        </w:tabs>
        <w:rPr>
          <w:noProof/>
        </w:rPr>
      </w:pPr>
      <w:r>
        <w:rPr>
          <w:noProof/>
        </w:rPr>
        <w:t>DEA# (#53.2) Field, 472, 473</w:t>
      </w:r>
    </w:p>
    <w:p w:rsidR="008D7324" w:rsidRDefault="008D7324">
      <w:pPr>
        <w:pStyle w:val="Index2"/>
        <w:tabs>
          <w:tab w:val="right" w:leader="dot" w:pos="4310"/>
        </w:tabs>
        <w:rPr>
          <w:noProof/>
        </w:rPr>
      </w:pPr>
      <w:r>
        <w:rPr>
          <w:noProof/>
        </w:rPr>
        <w:t>DUZ, 472, 473, 474</w:t>
      </w:r>
    </w:p>
    <w:p w:rsidR="008D7324" w:rsidRDefault="008D7324">
      <w:pPr>
        <w:pStyle w:val="Index2"/>
        <w:tabs>
          <w:tab w:val="right" w:leader="dot" w:pos="4310"/>
        </w:tabs>
        <w:rPr>
          <w:noProof/>
        </w:rPr>
      </w:pPr>
      <w:r>
        <w:rPr>
          <w:noProof/>
        </w:rPr>
        <w:t>NAME (#.01) Field, 472, 473, 474</w:t>
      </w:r>
    </w:p>
    <w:p w:rsidR="008D7324" w:rsidRDefault="008D7324">
      <w:pPr>
        <w:pStyle w:val="Index2"/>
        <w:tabs>
          <w:tab w:val="right" w:leader="dot" w:pos="4310"/>
        </w:tabs>
        <w:rPr>
          <w:noProof/>
        </w:rPr>
      </w:pPr>
      <w:r>
        <w:rPr>
          <w:noProof/>
        </w:rPr>
        <w:t>SCHEDULE II NARCOTIC (#55.1) Field, 472, 473</w:t>
      </w:r>
    </w:p>
    <w:p w:rsidR="008D7324" w:rsidRDefault="008D7324">
      <w:pPr>
        <w:pStyle w:val="Index2"/>
        <w:tabs>
          <w:tab w:val="right" w:leader="dot" w:pos="4310"/>
        </w:tabs>
        <w:rPr>
          <w:noProof/>
        </w:rPr>
      </w:pPr>
      <w:r>
        <w:rPr>
          <w:noProof/>
        </w:rPr>
        <w:t>SCHEDULE II NON-NARCOTIC (#55.2) Field, 472, 473</w:t>
      </w:r>
    </w:p>
    <w:p w:rsidR="008D7324" w:rsidRDefault="008D7324">
      <w:pPr>
        <w:pStyle w:val="Index2"/>
        <w:tabs>
          <w:tab w:val="right" w:leader="dot" w:pos="4310"/>
        </w:tabs>
        <w:rPr>
          <w:noProof/>
        </w:rPr>
      </w:pPr>
      <w:r>
        <w:rPr>
          <w:noProof/>
        </w:rPr>
        <w:t>SCHEDULE III NARCOTIC (#55.3) Field, 472, 473</w:t>
      </w:r>
    </w:p>
    <w:p w:rsidR="008D7324" w:rsidRDefault="008D7324">
      <w:pPr>
        <w:pStyle w:val="Index2"/>
        <w:tabs>
          <w:tab w:val="right" w:leader="dot" w:pos="4310"/>
        </w:tabs>
        <w:rPr>
          <w:noProof/>
        </w:rPr>
      </w:pPr>
      <w:r>
        <w:rPr>
          <w:noProof/>
        </w:rPr>
        <w:t>SCHEDULE III NON-NARCOTIC (#55.4) Field, 472, 473</w:t>
      </w:r>
    </w:p>
    <w:p w:rsidR="008D7324" w:rsidRDefault="008D7324">
      <w:pPr>
        <w:pStyle w:val="Index2"/>
        <w:tabs>
          <w:tab w:val="right" w:leader="dot" w:pos="4310"/>
        </w:tabs>
        <w:rPr>
          <w:noProof/>
        </w:rPr>
      </w:pPr>
      <w:r>
        <w:rPr>
          <w:noProof/>
        </w:rPr>
        <w:t>SCHEDULE IV (#55.5) Field, 472, 473</w:t>
      </w:r>
    </w:p>
    <w:p w:rsidR="008D7324" w:rsidRDefault="008D7324">
      <w:pPr>
        <w:pStyle w:val="Index2"/>
        <w:tabs>
          <w:tab w:val="right" w:leader="dot" w:pos="4310"/>
        </w:tabs>
        <w:rPr>
          <w:noProof/>
        </w:rPr>
      </w:pPr>
      <w:r>
        <w:rPr>
          <w:noProof/>
        </w:rPr>
        <w:t>SCHEDULE V (#55.6) Field, 473</w:t>
      </w:r>
    </w:p>
    <w:p w:rsidR="008D7324" w:rsidRDefault="008D7324">
      <w:pPr>
        <w:pStyle w:val="Index2"/>
        <w:tabs>
          <w:tab w:val="right" w:leader="dot" w:pos="4310"/>
        </w:tabs>
        <w:rPr>
          <w:noProof/>
        </w:rPr>
      </w:pPr>
      <w:r>
        <w:rPr>
          <w:noProof/>
        </w:rPr>
        <w:t>TERMINATION DATE (#9.2) Field, 473</w:t>
      </w:r>
    </w:p>
    <w:p w:rsidR="008D7324" w:rsidRDefault="008D7324">
      <w:pPr>
        <w:pStyle w:val="Index2"/>
        <w:tabs>
          <w:tab w:val="right" w:leader="dot" w:pos="4310"/>
        </w:tabs>
        <w:rPr>
          <w:noProof/>
        </w:rPr>
      </w:pPr>
      <w:r>
        <w:rPr>
          <w:noProof/>
        </w:rPr>
        <w:t>VA# (#53.3) Field, 472, 473</w:t>
      </w:r>
    </w:p>
    <w:p w:rsidR="008D7324" w:rsidRDefault="008D7324">
      <w:pPr>
        <w:pStyle w:val="Index1"/>
      </w:pPr>
      <w:r>
        <w:t>Non-Formulary List, 121</w:t>
      </w:r>
    </w:p>
    <w:p w:rsidR="008D7324" w:rsidRDefault="008D7324">
      <w:pPr>
        <w:pStyle w:val="Index1"/>
      </w:pPr>
      <w:r w:rsidRPr="00B50885">
        <w:rPr>
          <w:color w:val="000000"/>
        </w:rPr>
        <w:t>Non-VA Meds</w:t>
      </w:r>
      <w:r>
        <w:t>, 251</w:t>
      </w:r>
    </w:p>
    <w:p w:rsidR="008D7324" w:rsidRDefault="008D7324">
      <w:pPr>
        <w:pStyle w:val="Index1"/>
      </w:pPr>
      <w:r w:rsidRPr="00B50885">
        <w:rPr>
          <w:color w:val="000000"/>
        </w:rPr>
        <w:t>Non-VA Meds Usage Report</w:t>
      </w:r>
      <w:r>
        <w:t>, 8, 122</w:t>
      </w:r>
    </w:p>
    <w:p w:rsidR="008D7324" w:rsidRDefault="008D7324">
      <w:pPr>
        <w:pStyle w:val="Index1"/>
      </w:pPr>
      <w:r>
        <w:t>Non-Verified Counts, 454</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O</w:t>
      </w:r>
    </w:p>
    <w:p w:rsidR="008D7324" w:rsidRDefault="008D7324">
      <w:pPr>
        <w:pStyle w:val="Index1"/>
      </w:pPr>
      <w:r>
        <w:t>One Day Recompile Data, 121</w:t>
      </w:r>
    </w:p>
    <w:p w:rsidR="008D7324" w:rsidRDefault="008D7324">
      <w:pPr>
        <w:pStyle w:val="Index1"/>
      </w:pPr>
      <w:r>
        <w:t>OneVA Pharmacy and the Medication Profile, 89</w:t>
      </w:r>
    </w:p>
    <w:p w:rsidR="008D7324" w:rsidRDefault="008D7324">
      <w:pPr>
        <w:pStyle w:val="Index1"/>
      </w:pPr>
      <w:r>
        <w:t>OneVA Pharmacy Prescription Report, 382</w:t>
      </w:r>
    </w:p>
    <w:p w:rsidR="008D7324" w:rsidRDefault="008D7324">
      <w:pPr>
        <w:pStyle w:val="Index1"/>
      </w:pPr>
      <w:r>
        <w:t>OneVA Pharmacy Processing within Patient Prescription Processing, 283</w:t>
      </w:r>
    </w:p>
    <w:p w:rsidR="008D7324" w:rsidRDefault="008D7324">
      <w:pPr>
        <w:pStyle w:val="Index1"/>
      </w:pPr>
      <w:r>
        <w:t>Options</w:t>
      </w:r>
    </w:p>
    <w:p w:rsidR="008D7324" w:rsidRDefault="008D7324">
      <w:pPr>
        <w:pStyle w:val="Index2"/>
        <w:tabs>
          <w:tab w:val="right" w:leader="dot" w:pos="4310"/>
        </w:tabs>
        <w:rPr>
          <w:noProof/>
        </w:rPr>
      </w:pPr>
      <w:r>
        <w:rPr>
          <w:noProof/>
        </w:rPr>
        <w:t>DEA ePCS Utility, 468</w:t>
      </w:r>
    </w:p>
    <w:p w:rsidR="008D7324" w:rsidRDefault="008D7324">
      <w:pPr>
        <w:pStyle w:val="Index2"/>
        <w:tabs>
          <w:tab w:val="right" w:leader="dot" w:pos="4310"/>
        </w:tabs>
        <w:rPr>
          <w:noProof/>
        </w:rPr>
      </w:pPr>
      <w:r>
        <w:rPr>
          <w:noProof/>
        </w:rPr>
        <w:t>Edit Facility DEA# and Expiration Date, 471</w:t>
      </w:r>
    </w:p>
    <w:p w:rsidR="008D7324" w:rsidRDefault="008D7324">
      <w:pPr>
        <w:pStyle w:val="Index2"/>
        <w:tabs>
          <w:tab w:val="right" w:leader="dot" w:pos="4310"/>
        </w:tabs>
        <w:rPr>
          <w:noProof/>
        </w:rPr>
      </w:pPr>
      <w:r>
        <w:rPr>
          <w:noProof/>
        </w:rPr>
        <w:t>ePCS DEA Utility Functions, 469</w:t>
      </w:r>
    </w:p>
    <w:p w:rsidR="008D7324" w:rsidRDefault="008D7324">
      <w:pPr>
        <w:pStyle w:val="Index2"/>
        <w:tabs>
          <w:tab w:val="right" w:leader="dot" w:pos="4310"/>
        </w:tabs>
        <w:rPr>
          <w:noProof/>
        </w:rPr>
      </w:pPr>
      <w:r>
        <w:rPr>
          <w:noProof/>
        </w:rPr>
        <w:t>ePCS DEA Utility Functions, 468</w:t>
      </w:r>
    </w:p>
    <w:p w:rsidR="008D7324" w:rsidRDefault="008D7324">
      <w:pPr>
        <w:pStyle w:val="Index2"/>
        <w:tabs>
          <w:tab w:val="right" w:leader="dot" w:pos="4310"/>
        </w:tabs>
        <w:rPr>
          <w:noProof/>
        </w:rPr>
      </w:pPr>
      <w:r>
        <w:rPr>
          <w:noProof/>
        </w:rPr>
        <w:t>Print Audits for Prescriber Editing, 470, 475</w:t>
      </w:r>
    </w:p>
    <w:p w:rsidR="008D7324" w:rsidRDefault="008D7324">
      <w:pPr>
        <w:pStyle w:val="Index2"/>
        <w:tabs>
          <w:tab w:val="right" w:leader="dot" w:pos="4310"/>
        </w:tabs>
        <w:rPr>
          <w:noProof/>
        </w:rPr>
      </w:pPr>
      <w:r>
        <w:rPr>
          <w:noProof/>
        </w:rPr>
        <w:t>Print DISUSER Prescribers with Privileges, 470, 473</w:t>
      </w:r>
    </w:p>
    <w:p w:rsidR="008D7324" w:rsidRDefault="008D7324">
      <w:pPr>
        <w:pStyle w:val="Index2"/>
        <w:tabs>
          <w:tab w:val="right" w:leader="dot" w:pos="4310"/>
        </w:tabs>
        <w:rPr>
          <w:noProof/>
        </w:rPr>
      </w:pPr>
      <w:r>
        <w:rPr>
          <w:noProof/>
        </w:rPr>
        <w:t>Print Prescribers with Privileges, 469, 472</w:t>
      </w:r>
    </w:p>
    <w:p w:rsidR="008D7324" w:rsidRDefault="008D7324">
      <w:pPr>
        <w:pStyle w:val="Index2"/>
        <w:tabs>
          <w:tab w:val="right" w:leader="dot" w:pos="4310"/>
        </w:tabs>
        <w:rPr>
          <w:noProof/>
        </w:rPr>
      </w:pPr>
      <w:r>
        <w:rPr>
          <w:noProof/>
        </w:rPr>
        <w:t>Print PSDRPH Key Holders, 470, 474</w:t>
      </w:r>
    </w:p>
    <w:p w:rsidR="008D7324" w:rsidRDefault="008D7324">
      <w:pPr>
        <w:pStyle w:val="Index2"/>
        <w:tabs>
          <w:tab w:val="right" w:leader="dot" w:pos="4310"/>
        </w:tabs>
        <w:rPr>
          <w:noProof/>
        </w:rPr>
      </w:pPr>
      <w:r>
        <w:rPr>
          <w:noProof/>
        </w:rPr>
        <w:t>Print Setting Parameters Privileges, 470, 474</w:t>
      </w:r>
    </w:p>
    <w:p w:rsidR="008D7324" w:rsidRDefault="008D7324">
      <w:pPr>
        <w:pStyle w:val="Index2"/>
        <w:tabs>
          <w:tab w:val="right" w:leader="dot" w:pos="4310"/>
        </w:tabs>
        <w:rPr>
          <w:noProof/>
        </w:rPr>
      </w:pPr>
      <w:r>
        <w:rPr>
          <w:noProof/>
        </w:rPr>
        <w:t>Task Allocation Audit of PSDRPH Key Report, 470, 480</w:t>
      </w:r>
    </w:p>
    <w:p w:rsidR="008D7324" w:rsidRDefault="008D7324">
      <w:pPr>
        <w:pStyle w:val="Index2"/>
        <w:tabs>
          <w:tab w:val="right" w:leader="dot" w:pos="4310"/>
        </w:tabs>
        <w:rPr>
          <w:noProof/>
        </w:rPr>
      </w:pPr>
      <w:r>
        <w:rPr>
          <w:noProof/>
        </w:rPr>
        <w:t>Task Changes to DEA Prescribing Privileges Report, 470, 479</w:t>
      </w:r>
    </w:p>
    <w:p w:rsidR="008D7324" w:rsidRDefault="008D7324">
      <w:pPr>
        <w:pStyle w:val="Index2"/>
        <w:tabs>
          <w:tab w:val="right" w:leader="dot" w:pos="4310"/>
        </w:tabs>
        <w:rPr>
          <w:noProof/>
        </w:rPr>
      </w:pPr>
      <w:r>
        <w:rPr>
          <w:noProof/>
        </w:rPr>
        <w:t>XU EPCS DISUSER PRIVS, 469, 470, 473</w:t>
      </w:r>
    </w:p>
    <w:p w:rsidR="008D7324" w:rsidRDefault="008D7324">
      <w:pPr>
        <w:pStyle w:val="Index2"/>
        <w:tabs>
          <w:tab w:val="right" w:leader="dot" w:pos="4310"/>
        </w:tabs>
        <w:rPr>
          <w:noProof/>
        </w:rPr>
      </w:pPr>
      <w:r>
        <w:rPr>
          <w:noProof/>
        </w:rPr>
        <w:t>XU EPCS EDIT DEA# AND XDATE, 469, 471</w:t>
      </w:r>
    </w:p>
    <w:p w:rsidR="008D7324" w:rsidRDefault="008D7324">
      <w:pPr>
        <w:pStyle w:val="Index2"/>
        <w:tabs>
          <w:tab w:val="right" w:leader="dot" w:pos="4310"/>
        </w:tabs>
        <w:rPr>
          <w:noProof/>
        </w:rPr>
      </w:pPr>
      <w:r>
        <w:rPr>
          <w:noProof/>
        </w:rPr>
        <w:t>XU EPCS LOGICAL ACCESS, 469, 470, 479</w:t>
      </w:r>
    </w:p>
    <w:p w:rsidR="008D7324" w:rsidRDefault="008D7324">
      <w:pPr>
        <w:pStyle w:val="Index2"/>
        <w:tabs>
          <w:tab w:val="right" w:leader="dot" w:pos="4310"/>
        </w:tabs>
        <w:rPr>
          <w:noProof/>
        </w:rPr>
      </w:pPr>
      <w:r>
        <w:rPr>
          <w:noProof/>
        </w:rPr>
        <w:t>XU EPCS PRINT EDIT AUDIT, 469, 470, 475</w:t>
      </w:r>
    </w:p>
    <w:p w:rsidR="008D7324" w:rsidRDefault="008D7324">
      <w:pPr>
        <w:pStyle w:val="Index2"/>
        <w:tabs>
          <w:tab w:val="right" w:leader="dot" w:pos="4310"/>
        </w:tabs>
        <w:rPr>
          <w:noProof/>
        </w:rPr>
      </w:pPr>
      <w:r>
        <w:rPr>
          <w:noProof/>
        </w:rPr>
        <w:t>XU EPCS PRIVS, 469, 472</w:t>
      </w:r>
    </w:p>
    <w:p w:rsidR="008D7324" w:rsidRDefault="008D7324">
      <w:pPr>
        <w:pStyle w:val="Index2"/>
        <w:tabs>
          <w:tab w:val="right" w:leader="dot" w:pos="4310"/>
        </w:tabs>
        <w:rPr>
          <w:noProof/>
        </w:rPr>
      </w:pPr>
      <w:r>
        <w:rPr>
          <w:noProof/>
        </w:rPr>
        <w:t>XU EPCS PSDRPH, 469, 470, 474</w:t>
      </w:r>
    </w:p>
    <w:p w:rsidR="008D7324" w:rsidRDefault="008D7324">
      <w:pPr>
        <w:pStyle w:val="Index2"/>
        <w:tabs>
          <w:tab w:val="right" w:leader="dot" w:pos="4310"/>
        </w:tabs>
        <w:rPr>
          <w:noProof/>
        </w:rPr>
      </w:pPr>
      <w:r>
        <w:rPr>
          <w:noProof/>
        </w:rPr>
        <w:t>XU EPCS PSDRPH AUDIT, 469, 470, 480</w:t>
      </w:r>
    </w:p>
    <w:p w:rsidR="008D7324" w:rsidRDefault="008D7324">
      <w:pPr>
        <w:pStyle w:val="Index2"/>
        <w:tabs>
          <w:tab w:val="right" w:leader="dot" w:pos="4310"/>
        </w:tabs>
        <w:rPr>
          <w:noProof/>
        </w:rPr>
      </w:pPr>
      <w:r>
        <w:rPr>
          <w:noProof/>
        </w:rPr>
        <w:t>XU EPCS SET PARMS, 469, 470, 474</w:t>
      </w:r>
    </w:p>
    <w:p w:rsidR="008D7324" w:rsidRDefault="008D7324">
      <w:pPr>
        <w:pStyle w:val="Index2"/>
        <w:tabs>
          <w:tab w:val="right" w:leader="dot" w:pos="4310"/>
        </w:tabs>
        <w:rPr>
          <w:noProof/>
        </w:rPr>
      </w:pPr>
      <w:r w:rsidRPr="00B50885">
        <w:rPr>
          <w:rFonts w:eastAsia="Calibri"/>
          <w:noProof/>
        </w:rPr>
        <w:t>XU EPCS UTILITY FUNCTIONS</w:t>
      </w:r>
      <w:r>
        <w:rPr>
          <w:noProof/>
        </w:rPr>
        <w:t>, 468, 469</w:t>
      </w:r>
    </w:p>
    <w:p w:rsidR="008D7324" w:rsidRDefault="008D7324">
      <w:pPr>
        <w:pStyle w:val="Index1"/>
      </w:pPr>
      <w:r>
        <w:t>Order Check Data Caching, 461</w:t>
      </w:r>
    </w:p>
    <w:p w:rsidR="008D7324" w:rsidRDefault="008D7324">
      <w:pPr>
        <w:pStyle w:val="Index1"/>
      </w:pPr>
      <w:r>
        <w:t>ORIGINAL DATA (#.04)</w:t>
      </w:r>
    </w:p>
    <w:p w:rsidR="008D7324" w:rsidRDefault="008D7324">
      <w:pPr>
        <w:pStyle w:val="Index2"/>
        <w:tabs>
          <w:tab w:val="right" w:leader="dot" w:pos="4310"/>
        </w:tabs>
        <w:rPr>
          <w:noProof/>
        </w:rPr>
      </w:pPr>
      <w:r>
        <w:rPr>
          <w:noProof/>
        </w:rPr>
        <w:t>XUEPCS DATA (#8991.6) File, 475</w:t>
      </w:r>
    </w:p>
    <w:p w:rsidR="008D7324" w:rsidRDefault="008D7324">
      <w:pPr>
        <w:pStyle w:val="Index1"/>
      </w:pPr>
      <w:r w:rsidRPr="00B50885">
        <w:rPr>
          <w:b/>
        </w:rPr>
        <w:t>Other Outpatient Pharmacy ListMan Actions</w:t>
      </w:r>
      <w:r>
        <w:t>, 10</w:t>
      </w:r>
    </w:p>
    <w:p w:rsidR="008D7324" w:rsidRDefault="008D7324">
      <w:pPr>
        <w:pStyle w:val="Index1"/>
      </w:pPr>
      <w:r>
        <w:t>Other Rejects, 373</w:t>
      </w:r>
    </w:p>
    <w:p w:rsidR="008D7324" w:rsidRDefault="008D7324">
      <w:pPr>
        <w:pStyle w:val="Index1"/>
      </w:pPr>
      <w:r w:rsidRPr="00B50885">
        <w:rPr>
          <w:b/>
        </w:rPr>
        <w:t>Other Screen Actions</w:t>
      </w:r>
      <w:r>
        <w:t>, 10</w:t>
      </w:r>
    </w:p>
    <w:p w:rsidR="008D7324" w:rsidRDefault="008D7324">
      <w:pPr>
        <w:pStyle w:val="Index1"/>
      </w:pPr>
      <w:r w:rsidRPr="00B50885">
        <w:rPr>
          <w:b/>
        </w:rPr>
        <w:t>Outpatient Pharmacy Hidden Actions</w:t>
      </w:r>
      <w:r>
        <w:t>, 8</w:t>
      </w:r>
    </w:p>
    <w:p w:rsidR="008D7324" w:rsidRDefault="008D7324">
      <w:pPr>
        <w:pStyle w:val="Index1"/>
      </w:pPr>
      <w:r>
        <w:t>Overview</w:t>
      </w:r>
    </w:p>
    <w:p w:rsidR="008D7324" w:rsidRDefault="008D7324">
      <w:pPr>
        <w:pStyle w:val="Index2"/>
        <w:tabs>
          <w:tab w:val="right" w:leader="dot" w:pos="4310"/>
        </w:tabs>
        <w:rPr>
          <w:noProof/>
        </w:rPr>
      </w:pPr>
      <w:r>
        <w:rPr>
          <w:noProof/>
        </w:rPr>
        <w:t>DEA ePCS Utility, 468</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P</w:t>
      </w:r>
    </w:p>
    <w:p w:rsidR="008D7324" w:rsidRDefault="008D7324">
      <w:pPr>
        <w:pStyle w:val="Index1"/>
      </w:pPr>
      <w:r>
        <w:t>Patient Address Changes Report, 399</w:t>
      </w:r>
    </w:p>
    <w:p w:rsidR="008D7324" w:rsidRDefault="008D7324">
      <w:pPr>
        <w:pStyle w:val="Index1"/>
      </w:pPr>
      <w:r>
        <w:t>Patient Demographics, 6</w:t>
      </w:r>
    </w:p>
    <w:p w:rsidR="008D7324" w:rsidRDefault="008D7324">
      <w:pPr>
        <w:pStyle w:val="Index1"/>
      </w:pPr>
      <w:r w:rsidRPr="00B50885">
        <w:rPr>
          <w:b/>
        </w:rPr>
        <w:t>Patient Lookup</w:t>
      </w:r>
      <w:r>
        <w:t>, 12</w:t>
      </w:r>
    </w:p>
    <w:p w:rsidR="008D7324" w:rsidRDefault="008D7324">
      <w:pPr>
        <w:pStyle w:val="Index1"/>
      </w:pPr>
      <w:r>
        <w:t>Patient Prescription Processing, 216</w:t>
      </w:r>
    </w:p>
    <w:p w:rsidR="008D7324" w:rsidRDefault="008D7324">
      <w:pPr>
        <w:pStyle w:val="Index1"/>
      </w:pPr>
      <w:r>
        <w:t>Patient Status Costs, 105</w:t>
      </w:r>
    </w:p>
    <w:p w:rsidR="008D7324" w:rsidRDefault="008D7324">
      <w:pPr>
        <w:pStyle w:val="Index1"/>
      </w:pPr>
      <w:r>
        <w:t>Pharmacist Enter/Edit, 400</w:t>
      </w:r>
    </w:p>
    <w:p w:rsidR="008D7324" w:rsidRDefault="008D7324">
      <w:pPr>
        <w:pStyle w:val="Index1"/>
      </w:pPr>
      <w:r>
        <w:t>Pharmacy Cost Statistics Menu, 105</w:t>
      </w:r>
    </w:p>
    <w:p w:rsidR="008D7324" w:rsidRDefault="008D7324">
      <w:pPr>
        <w:pStyle w:val="Index1"/>
      </w:pPr>
      <w:r>
        <w:t>Pharmacy Intervention Menu, 126</w:t>
      </w:r>
    </w:p>
    <w:p w:rsidR="008D7324" w:rsidRDefault="008D7324">
      <w:pPr>
        <w:pStyle w:val="Index1"/>
      </w:pPr>
      <w:r>
        <w:t>Pharmacy Statistics, 105</w:t>
      </w:r>
    </w:p>
    <w:p w:rsidR="008D7324" w:rsidRDefault="008D7324">
      <w:pPr>
        <w:pStyle w:val="Index1"/>
      </w:pPr>
      <w:r>
        <w:t>Poly Pharmacy Report, 123</w:t>
      </w:r>
    </w:p>
    <w:p w:rsidR="008D7324" w:rsidRDefault="008D7324">
      <w:pPr>
        <w:pStyle w:val="Index1"/>
      </w:pPr>
      <w:r>
        <w:t>Prescription Cost Update, 85</w:t>
      </w:r>
    </w:p>
    <w:p w:rsidR="008D7324" w:rsidRDefault="008D7324">
      <w:pPr>
        <w:pStyle w:val="Index1"/>
      </w:pPr>
      <w:r>
        <w:t>Prescription List for Drug Warnings, 124</w:t>
      </w:r>
    </w:p>
    <w:p w:rsidR="008D7324" w:rsidRDefault="008D7324">
      <w:pPr>
        <w:pStyle w:val="Index1"/>
      </w:pPr>
      <w:r>
        <w:t>Print Archived Prescriptions, 17</w:t>
      </w:r>
    </w:p>
    <w:p w:rsidR="008D7324" w:rsidRDefault="008D7324">
      <w:pPr>
        <w:pStyle w:val="Index1"/>
      </w:pPr>
      <w:r>
        <w:t>Print Audits for Prescriber Editing Option, 470, 475</w:t>
      </w:r>
    </w:p>
    <w:p w:rsidR="008D7324" w:rsidRDefault="008D7324">
      <w:pPr>
        <w:pStyle w:val="Index1"/>
      </w:pPr>
      <w:r>
        <w:t>Print Bingo Board Statistics, 22, 77</w:t>
      </w:r>
    </w:p>
    <w:p w:rsidR="008D7324" w:rsidRDefault="008D7324">
      <w:pPr>
        <w:pStyle w:val="Index1"/>
      </w:pPr>
      <w:r>
        <w:t>Print Bingo Board Wait Time, 23, 77</w:t>
      </w:r>
    </w:p>
    <w:p w:rsidR="008D7324" w:rsidRDefault="008D7324">
      <w:pPr>
        <w:pStyle w:val="Index1"/>
      </w:pPr>
      <w:r>
        <w:t>Print DISUSER Prescribers with Privileges Option, 470, 473</w:t>
      </w:r>
    </w:p>
    <w:p w:rsidR="008D7324" w:rsidRDefault="008D7324">
      <w:pPr>
        <w:pStyle w:val="Index1"/>
      </w:pPr>
      <w:r>
        <w:t>Print from Suspense File, 446</w:t>
      </w:r>
    </w:p>
    <w:p w:rsidR="008D7324" w:rsidRDefault="008D7324">
      <w:pPr>
        <w:pStyle w:val="Index1"/>
      </w:pPr>
      <w:r>
        <w:t>Print Pharmacy Intervention, 126</w:t>
      </w:r>
    </w:p>
    <w:p w:rsidR="008D7324" w:rsidRDefault="008D7324">
      <w:pPr>
        <w:pStyle w:val="Index1"/>
      </w:pPr>
      <w:r>
        <w:t>Print Prescribers with Privileges Option, 469, 472</w:t>
      </w:r>
    </w:p>
    <w:p w:rsidR="008D7324" w:rsidRDefault="008D7324">
      <w:pPr>
        <w:pStyle w:val="Index1"/>
      </w:pPr>
      <w:r>
        <w:t>Print PSDRPH Key Holders Option, 470, 474</w:t>
      </w:r>
    </w:p>
    <w:p w:rsidR="008D7324" w:rsidRDefault="008D7324">
      <w:pPr>
        <w:pStyle w:val="Index1"/>
      </w:pPr>
      <w:r>
        <w:t>Print Sample ScripTalk Label, 394</w:t>
      </w:r>
    </w:p>
    <w:p w:rsidR="008D7324" w:rsidRDefault="008D7324">
      <w:pPr>
        <w:pStyle w:val="Index1"/>
      </w:pPr>
      <w:r>
        <w:t>Print Setting Parameters Privileges Option, 470, 474</w:t>
      </w:r>
    </w:p>
    <w:p w:rsidR="008D7324" w:rsidRDefault="008D7324">
      <w:pPr>
        <w:pStyle w:val="Index1"/>
      </w:pPr>
      <w:r>
        <w:t>Process Internet Refills, 300</w:t>
      </w:r>
    </w:p>
    <w:p w:rsidR="008D7324" w:rsidRDefault="008D7324">
      <w:pPr>
        <w:pStyle w:val="Index1"/>
      </w:pPr>
      <w:r>
        <w:t>Process Order Checks, 141</w:t>
      </w:r>
    </w:p>
    <w:p w:rsidR="008D7324" w:rsidRDefault="008D7324">
      <w:pPr>
        <w:pStyle w:val="Index1"/>
      </w:pPr>
      <w:r>
        <w:t>Processing a Prescription, 216</w:t>
      </w:r>
    </w:p>
    <w:p w:rsidR="008D7324" w:rsidRDefault="008D7324">
      <w:pPr>
        <w:pStyle w:val="Index1"/>
      </w:pPr>
      <w:r>
        <w:t>Processing Order Checks, 141</w:t>
      </w:r>
    </w:p>
    <w:p w:rsidR="008D7324" w:rsidRDefault="008D7324">
      <w:pPr>
        <w:pStyle w:val="Index1"/>
      </w:pPr>
      <w:r>
        <w:t>Provider by Drug Costs, 105</w:t>
      </w:r>
    </w:p>
    <w:p w:rsidR="008D7324" w:rsidRDefault="008D7324">
      <w:pPr>
        <w:pStyle w:val="Index1"/>
      </w:pPr>
      <w:r>
        <w:t>Provider Costs, 105</w:t>
      </w:r>
    </w:p>
    <w:p w:rsidR="008D7324" w:rsidRDefault="008D7324">
      <w:pPr>
        <w:pStyle w:val="Index1"/>
      </w:pPr>
      <w:r>
        <w:t>PSDRPH Security Key, 470, 474, 480</w:t>
      </w:r>
    </w:p>
    <w:p w:rsidR="008D7324" w:rsidRDefault="008D7324">
      <w:pPr>
        <w:pStyle w:val="Index1"/>
      </w:pPr>
      <w:r>
        <w:t>PSO RX Numbering Warnin</w:t>
      </w:r>
      <w:r w:rsidRPr="00B50885">
        <w:rPr>
          <w:iCs/>
        </w:rPr>
        <w:t>g</w:t>
      </w:r>
      <w:r>
        <w:t>, 66</w:t>
      </w:r>
    </w:p>
    <w:p w:rsidR="008D7324" w:rsidRDefault="008D7324">
      <w:pPr>
        <w:pStyle w:val="Index1"/>
      </w:pPr>
      <w:r>
        <w:t>Pull Early from Suspense, 449</w:t>
      </w:r>
    </w:p>
    <w:p w:rsidR="008D7324" w:rsidRDefault="008D7324">
      <w:pPr>
        <w:pStyle w:val="Index1"/>
      </w:pPr>
      <w:r>
        <w:t>Purge, 17</w:t>
      </w:r>
    </w:p>
    <w:p w:rsidR="008D7324" w:rsidRDefault="008D7324">
      <w:pPr>
        <w:pStyle w:val="Index1"/>
      </w:pPr>
      <w:r>
        <w:t>Purge Bingo Board Data, 24, 78</w:t>
      </w:r>
    </w:p>
    <w:p w:rsidR="008D7324" w:rsidRDefault="008D7324">
      <w:pPr>
        <w:pStyle w:val="Index1"/>
      </w:pPr>
      <w:r>
        <w:t>Purge Data, 121</w:t>
      </w:r>
    </w:p>
    <w:p w:rsidR="008D7324" w:rsidRDefault="008D7324">
      <w:pPr>
        <w:pStyle w:val="Index1"/>
      </w:pPr>
      <w:r>
        <w:t>Purge Drug Cost Data, 85, 400</w:t>
      </w:r>
    </w:p>
    <w:p w:rsidR="008D7324" w:rsidRDefault="008D7324">
      <w:pPr>
        <w:pStyle w:val="Index1"/>
      </w:pPr>
      <w:r>
        <w:t>Purge External Batches, 53, 86</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Q</w:t>
      </w:r>
    </w:p>
    <w:p w:rsidR="008D7324" w:rsidRDefault="008D7324">
      <w:pPr>
        <w:pStyle w:val="Index1"/>
      </w:pPr>
      <w:r>
        <w:t>Queue Background Jobs, 74</w:t>
      </w:r>
    </w:p>
    <w:p w:rsidR="008D7324" w:rsidRDefault="008D7324">
      <w:pPr>
        <w:pStyle w:val="Index1"/>
      </w:pPr>
      <w:r>
        <w:t>Queue ScripTalk Label by Barcode, 391</w:t>
      </w:r>
    </w:p>
    <w:p w:rsidR="008D7324" w:rsidRDefault="008D7324">
      <w:pPr>
        <w:pStyle w:val="Index1"/>
      </w:pPr>
      <w:r>
        <w:t>Queue ScripTalk Label by Rx#, 391</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R</w:t>
      </w:r>
    </w:p>
    <w:p w:rsidR="008D7324" w:rsidRDefault="008D7324">
      <w:pPr>
        <w:pStyle w:val="Index1"/>
      </w:pPr>
      <w:r>
        <w:t>Recompile AMIS Data, 86, 401</w:t>
      </w:r>
    </w:p>
    <w:p w:rsidR="008D7324" w:rsidRDefault="008D7324">
      <w:pPr>
        <w:pStyle w:val="Index1"/>
      </w:pPr>
      <w:r w:rsidRPr="00B50885">
        <w:rPr>
          <w:color w:val="000000"/>
        </w:rPr>
        <w:t>Refill Too Soon reject</w:t>
      </w:r>
      <w:r>
        <w:t>, 320</w:t>
      </w:r>
    </w:p>
    <w:p w:rsidR="008D7324" w:rsidRDefault="008D7324">
      <w:pPr>
        <w:pStyle w:val="Index1"/>
      </w:pPr>
      <w:r>
        <w:t>Register Clozapine Patient, 34</w:t>
      </w:r>
    </w:p>
    <w:p w:rsidR="008D7324" w:rsidRDefault="008D7324">
      <w:pPr>
        <w:pStyle w:val="Index1"/>
      </w:pPr>
      <w:r>
        <w:t>Reinitialize ScripTalk Printer, 396</w:t>
      </w:r>
    </w:p>
    <w:p w:rsidR="008D7324" w:rsidRDefault="008D7324">
      <w:pPr>
        <w:pStyle w:val="Index1"/>
      </w:pPr>
      <w:r>
        <w:t>REJECT RESOLUTION REQUIRED Rejects, 379</w:t>
      </w:r>
    </w:p>
    <w:p w:rsidR="008D7324" w:rsidRDefault="008D7324">
      <w:pPr>
        <w:pStyle w:val="Index1"/>
      </w:pPr>
      <w:r>
        <w:t>Released and Unreleased Prescription Report, 123</w:t>
      </w:r>
    </w:p>
    <w:p w:rsidR="008D7324" w:rsidRDefault="008D7324">
      <w:pPr>
        <w:pStyle w:val="Index1"/>
      </w:pPr>
      <w:r>
        <w:t>Releasing Medication, 205</w:t>
      </w:r>
    </w:p>
    <w:p w:rsidR="008D7324" w:rsidRDefault="008D7324">
      <w:pPr>
        <w:pStyle w:val="Index1"/>
      </w:pPr>
      <w:r>
        <w:t>Reminders, 140</w:t>
      </w:r>
    </w:p>
    <w:p w:rsidR="008D7324" w:rsidRDefault="008D7324">
      <w:pPr>
        <w:pStyle w:val="Index1"/>
      </w:pPr>
      <w:r>
        <w:t>Remove Patient's Name from Monitor, 26</w:t>
      </w:r>
    </w:p>
    <w:p w:rsidR="008D7324" w:rsidRDefault="008D7324">
      <w:pPr>
        <w:pStyle w:val="Index1"/>
      </w:pPr>
      <w:r>
        <w:t>Report of ScripTalk Enrollees, 392</w:t>
      </w:r>
    </w:p>
    <w:p w:rsidR="008D7324" w:rsidRDefault="008D7324">
      <w:pPr>
        <w:pStyle w:val="Index1"/>
      </w:pPr>
      <w:r>
        <w:t>Reprint a non-voided Outpatient Rx Label, 393</w:t>
      </w:r>
    </w:p>
    <w:p w:rsidR="008D7324" w:rsidRDefault="008D7324">
      <w:pPr>
        <w:pStyle w:val="Index1"/>
      </w:pPr>
      <w:r>
        <w:t>Reprint an Outpatient Rx Label, 387</w:t>
      </w:r>
    </w:p>
    <w:p w:rsidR="008D7324" w:rsidRDefault="008D7324">
      <w:pPr>
        <w:pStyle w:val="Index1"/>
      </w:pPr>
      <w:r>
        <w:t>Reprint Batches from Suspense, 450</w:t>
      </w:r>
    </w:p>
    <w:p w:rsidR="008D7324" w:rsidRDefault="008D7324">
      <w:pPr>
        <w:pStyle w:val="Index1"/>
      </w:pPr>
      <w:r>
        <w:t>Reprint External Batches, 51, 53</w:t>
      </w:r>
    </w:p>
    <w:p w:rsidR="008D7324" w:rsidRDefault="008D7324">
      <w:pPr>
        <w:pStyle w:val="Index1"/>
      </w:pPr>
      <w:r>
        <w:t>Request Statistics, 105</w:t>
      </w:r>
    </w:p>
    <w:p w:rsidR="008D7324" w:rsidRDefault="008D7324">
      <w:pPr>
        <w:pStyle w:val="Index1"/>
      </w:pPr>
      <w:r>
        <w:t>Reset Copay Status/Cancel Charges, 41</w:t>
      </w:r>
    </w:p>
    <w:p w:rsidR="008D7324" w:rsidRDefault="008D7324">
      <w:pPr>
        <w:pStyle w:val="Index1"/>
      </w:pPr>
      <w:r>
        <w:t>Returning Medication to Stock, 214</w:t>
      </w:r>
    </w:p>
    <w:p w:rsidR="008D7324" w:rsidRDefault="008D7324">
      <w:pPr>
        <w:pStyle w:val="Index1"/>
      </w:pPr>
      <w:r>
        <w:t>Rx (Prescriptions), 216</w:t>
      </w:r>
    </w:p>
    <w:p w:rsidR="008D7324" w:rsidRDefault="008D7324">
      <w:pPr>
        <w:pStyle w:val="Index1"/>
      </w:pPr>
      <w:r w:rsidRPr="00B50885">
        <w:rPr>
          <w:i/>
        </w:rPr>
        <w:t>RX Upper Bound Warning Limit</w:t>
      </w:r>
      <w:r>
        <w:t>, 67</w:t>
      </w:r>
    </w:p>
    <w:p w:rsidR="008D7324" w:rsidRDefault="008D7324">
      <w:pPr>
        <w:pStyle w:val="Index1"/>
      </w:pPr>
      <w:r>
        <w:t>Rx Verification by Clerk, 454</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S</w:t>
      </w:r>
    </w:p>
    <w:p w:rsidR="008D7324" w:rsidRDefault="008D7324">
      <w:pPr>
        <w:pStyle w:val="Index1"/>
      </w:pPr>
      <w:r w:rsidRPr="00B50885">
        <w:rPr>
          <w:b/>
        </w:rPr>
        <w:t>Save to Tape</w:t>
      </w:r>
      <w:r>
        <w:t>, 14</w:t>
      </w:r>
    </w:p>
    <w:p w:rsidR="008D7324" w:rsidRDefault="008D7324">
      <w:pPr>
        <w:pStyle w:val="Index1"/>
      </w:pPr>
      <w:r>
        <w:t>SCHEDULE II NARCOTIC (#55.1) Field, 472, 473</w:t>
      </w:r>
    </w:p>
    <w:p w:rsidR="008D7324" w:rsidRDefault="008D7324">
      <w:pPr>
        <w:pStyle w:val="Index1"/>
      </w:pPr>
      <w:r>
        <w:t>SCHEDULE II NON-NARCOTIC (#55.2) Field, 472, 473</w:t>
      </w:r>
    </w:p>
    <w:p w:rsidR="008D7324" w:rsidRDefault="008D7324">
      <w:pPr>
        <w:pStyle w:val="Index1"/>
      </w:pPr>
      <w:r>
        <w:t>SCHEDULE III NARCOTIC (#55.3) Field, 472, 473</w:t>
      </w:r>
    </w:p>
    <w:p w:rsidR="008D7324" w:rsidRDefault="008D7324">
      <w:pPr>
        <w:pStyle w:val="Index1"/>
      </w:pPr>
      <w:r>
        <w:t>SCHEDULE III NON-NARCOTIC (#55.4) Field, 472, 473</w:t>
      </w:r>
    </w:p>
    <w:p w:rsidR="008D7324" w:rsidRDefault="008D7324">
      <w:pPr>
        <w:pStyle w:val="Index1"/>
      </w:pPr>
      <w:r>
        <w:t>SCHEDULE IV (#55.5) Field, 472, 473</w:t>
      </w:r>
    </w:p>
    <w:p w:rsidR="008D7324" w:rsidRDefault="008D7324">
      <w:pPr>
        <w:pStyle w:val="Index1"/>
      </w:pPr>
      <w:r>
        <w:t>SCHEDULE V (#55.6) Field, 473</w:t>
      </w:r>
    </w:p>
    <w:p w:rsidR="008D7324" w:rsidRDefault="008D7324">
      <w:pPr>
        <w:pStyle w:val="Index1"/>
      </w:pPr>
      <w:r>
        <w:t>ScripTalk Audit History Report, 392</w:t>
      </w:r>
    </w:p>
    <w:p w:rsidR="008D7324" w:rsidRDefault="008D7324">
      <w:pPr>
        <w:pStyle w:val="Index1"/>
      </w:pPr>
      <w:r>
        <w:t>ScripTalk Device Definition Enter/Edit, 394</w:t>
      </w:r>
    </w:p>
    <w:p w:rsidR="008D7324" w:rsidRDefault="008D7324">
      <w:pPr>
        <w:pStyle w:val="Index1"/>
      </w:pPr>
      <w:r>
        <w:t>ScripTalk Main Menu, 390</w:t>
      </w:r>
    </w:p>
    <w:p w:rsidR="008D7324" w:rsidRDefault="008D7324">
      <w:pPr>
        <w:pStyle w:val="Index1"/>
      </w:pPr>
      <w:r>
        <w:t>ScripTalk Patient Enter/Edit, 390</w:t>
      </w:r>
    </w:p>
    <w:p w:rsidR="008D7324" w:rsidRDefault="008D7324">
      <w:pPr>
        <w:pStyle w:val="Index1"/>
      </w:pPr>
      <w:r>
        <w:t>ScripTalk Reports, 392</w:t>
      </w:r>
    </w:p>
    <w:p w:rsidR="008D7324" w:rsidRDefault="008D7324">
      <w:pPr>
        <w:pStyle w:val="Index1"/>
      </w:pPr>
      <w:r>
        <w:t>Security Keys, 467, 468</w:t>
      </w:r>
    </w:p>
    <w:p w:rsidR="008D7324" w:rsidRDefault="008D7324">
      <w:pPr>
        <w:pStyle w:val="Index2"/>
        <w:tabs>
          <w:tab w:val="right" w:leader="dot" w:pos="4310"/>
        </w:tabs>
        <w:rPr>
          <w:noProof/>
        </w:rPr>
      </w:pPr>
      <w:r>
        <w:rPr>
          <w:noProof/>
        </w:rPr>
        <w:t>PSDRPH, 470, 474, 480</w:t>
      </w:r>
    </w:p>
    <w:p w:rsidR="008D7324" w:rsidRDefault="008D7324">
      <w:pPr>
        <w:pStyle w:val="Index2"/>
        <w:tabs>
          <w:tab w:val="right" w:leader="dot" w:pos="4310"/>
        </w:tabs>
        <w:rPr>
          <w:noProof/>
        </w:rPr>
      </w:pPr>
      <w:r>
        <w:rPr>
          <w:noProof/>
        </w:rPr>
        <w:t>XUEPCSEDIT, 470, 474</w:t>
      </w:r>
    </w:p>
    <w:p w:rsidR="008D7324" w:rsidRDefault="008D7324">
      <w:pPr>
        <w:pStyle w:val="Index1"/>
      </w:pPr>
      <w:r>
        <w:t>Set Up and Test ScripTalk Device, 393</w:t>
      </w:r>
    </w:p>
    <w:p w:rsidR="008D7324" w:rsidRDefault="008D7324">
      <w:pPr>
        <w:pStyle w:val="Index1"/>
      </w:pPr>
      <w:r w:rsidRPr="00B50885">
        <w:rPr>
          <w:color w:val="000000"/>
        </w:rPr>
        <w:t>SHAD</w:t>
      </w:r>
      <w:r>
        <w:t>, 38</w:t>
      </w:r>
    </w:p>
    <w:p w:rsidR="008D7324" w:rsidRDefault="008D7324">
      <w:pPr>
        <w:pStyle w:val="Index1"/>
      </w:pPr>
      <w:r>
        <w:t>Signature Log Reprint, 388</w:t>
      </w:r>
    </w:p>
    <w:p w:rsidR="008D7324" w:rsidRDefault="008D7324">
      <w:pPr>
        <w:pStyle w:val="Index1"/>
      </w:pPr>
      <w:r>
        <w:t>Site Parameter Enter/Edit, 59, 401</w:t>
      </w:r>
    </w:p>
    <w:p w:rsidR="008D7324" w:rsidRDefault="008D7324">
      <w:pPr>
        <w:pStyle w:val="Index1"/>
      </w:pPr>
      <w:r>
        <w:t>Sort Statistics By Division, 105</w:t>
      </w:r>
    </w:p>
    <w:p w:rsidR="008D7324" w:rsidRDefault="008D7324">
      <w:pPr>
        <w:pStyle w:val="Index1"/>
      </w:pPr>
      <w:r w:rsidRPr="00B50885">
        <w:rPr>
          <w:b/>
        </w:rPr>
        <w:t>Speed Actions</w:t>
      </w:r>
      <w:r>
        <w:t>, 10</w:t>
      </w:r>
    </w:p>
    <w:p w:rsidR="008D7324" w:rsidRDefault="008D7324">
      <w:pPr>
        <w:pStyle w:val="Index1"/>
      </w:pPr>
      <w:r>
        <w:t>Start Bingo Board Display, 25, 79</w:t>
      </w:r>
    </w:p>
    <w:p w:rsidR="008D7324" w:rsidRDefault="008D7324">
      <w:pPr>
        <w:pStyle w:val="Index1"/>
      </w:pPr>
      <w:r>
        <w:t>State Prescription Monitoring Program (SPMP) Menu, 409</w:t>
      </w:r>
    </w:p>
    <w:p w:rsidR="008D7324" w:rsidRDefault="008D7324">
      <w:pPr>
        <w:pStyle w:val="Index1"/>
      </w:pPr>
      <w:r>
        <w:t>Status of Patient's Order, 26</w:t>
      </w:r>
    </w:p>
    <w:p w:rsidR="008D7324" w:rsidRDefault="008D7324">
      <w:pPr>
        <w:pStyle w:val="Index1"/>
      </w:pPr>
      <w:r>
        <w:t>Stop Bingo Board Display, 25, 79</w:t>
      </w:r>
    </w:p>
    <w:p w:rsidR="008D7324" w:rsidRDefault="008D7324">
      <w:pPr>
        <w:pStyle w:val="Index1"/>
      </w:pPr>
      <w:r>
        <w:t>Supervisor Functions, 397</w:t>
      </w:r>
    </w:p>
    <w:p w:rsidR="008D7324" w:rsidRDefault="008D7324">
      <w:pPr>
        <w:pStyle w:val="Index1"/>
      </w:pPr>
      <w:r>
        <w:t>Suspense Functions, 444</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T</w:t>
      </w:r>
    </w:p>
    <w:p w:rsidR="008D7324" w:rsidRDefault="008D7324">
      <w:pPr>
        <w:pStyle w:val="Index1"/>
      </w:pPr>
      <w:r w:rsidRPr="00B50885">
        <w:rPr>
          <w:b/>
        </w:rPr>
        <w:t>Tape Retrieval</w:t>
      </w:r>
      <w:r>
        <w:t>, 14</w:t>
      </w:r>
    </w:p>
    <w:p w:rsidR="008D7324" w:rsidRDefault="008D7324">
      <w:pPr>
        <w:pStyle w:val="Index1"/>
      </w:pPr>
      <w:r>
        <w:t>Task Allocation Audit of PSDRPH Key Report Option, 470, 480</w:t>
      </w:r>
    </w:p>
    <w:p w:rsidR="008D7324" w:rsidRDefault="008D7324">
      <w:pPr>
        <w:pStyle w:val="Index1"/>
      </w:pPr>
      <w:r>
        <w:t>Task Changes to DEA Prescribing Privileges Report Option, 470, 479</w:t>
      </w:r>
    </w:p>
    <w:p w:rsidR="008D7324" w:rsidRDefault="008D7324">
      <w:pPr>
        <w:pStyle w:val="Index1"/>
      </w:pPr>
      <w:r>
        <w:t>TERMINATION DATE (#9.2) Field, 473</w:t>
      </w:r>
    </w:p>
    <w:p w:rsidR="008D7324" w:rsidRDefault="008D7324">
      <w:pPr>
        <w:pStyle w:val="Index1"/>
      </w:pPr>
      <w:r>
        <w:t>Test ScripTalk Device, 395</w:t>
      </w:r>
    </w:p>
    <w:p w:rsidR="008D7324" w:rsidRDefault="008D7324">
      <w:pPr>
        <w:pStyle w:val="Index1"/>
      </w:pPr>
      <w:r>
        <w:t xml:space="preserve">Third Party Payer Rejects </w:t>
      </w:r>
      <w:r w:rsidRPr="00B50885">
        <w:rPr>
          <w:color w:val="000000"/>
        </w:rPr>
        <w:t xml:space="preserve">– </w:t>
      </w:r>
      <w:r>
        <w:t>View/Process, 330</w:t>
      </w:r>
    </w:p>
    <w:p w:rsidR="008D7324" w:rsidRDefault="008D7324">
      <w:pPr>
        <w:pStyle w:val="Index1"/>
      </w:pPr>
      <w:r>
        <w:t>Third Party Payer Rejects – Worklist, 334</w:t>
      </w:r>
    </w:p>
    <w:p w:rsidR="008D7324" w:rsidRDefault="008D7324">
      <w:pPr>
        <w:pStyle w:val="Index1"/>
      </w:pPr>
      <w:r>
        <w:t>Titration, 235</w:t>
      </w:r>
    </w:p>
    <w:p w:rsidR="008D7324" w:rsidRDefault="008D7324">
      <w:pPr>
        <w:pStyle w:val="Index1"/>
      </w:pPr>
      <w:r>
        <w:t>TRICARE Bypass/Override Report, 348</w:t>
      </w:r>
    </w:p>
    <w:p w:rsidR="008D7324" w:rsidRDefault="008D7324">
      <w:pPr>
        <w:pStyle w:val="Index1"/>
      </w:pPr>
      <w:r w:rsidRPr="00B50885">
        <w:rPr>
          <w:i/>
        </w:rPr>
        <w:t>TRICARE Eligible Outpatient Override Function</w:t>
      </w:r>
      <w:r>
        <w:t>, 366</w:t>
      </w:r>
    </w:p>
    <w:p w:rsidR="008D7324" w:rsidRDefault="008D7324">
      <w:pPr>
        <w:pStyle w:val="Index1"/>
      </w:pPr>
      <w:r>
        <w:t>TRICARE Reject Processing, 363</w:t>
      </w:r>
    </w:p>
    <w:p w:rsidR="008D7324" w:rsidRDefault="008D7324">
      <w:pPr>
        <w:pStyle w:val="Index1"/>
      </w:pPr>
      <w:r>
        <w:t>Type of Prescriptions Filled, 119, 121</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U</w:t>
      </w:r>
    </w:p>
    <w:p w:rsidR="008D7324" w:rsidRDefault="008D7324">
      <w:pPr>
        <w:pStyle w:val="Index1"/>
      </w:pPr>
      <w:r>
        <w:t>Update Patient Record, 451</w:t>
      </w:r>
    </w:p>
    <w:p w:rsidR="008D7324" w:rsidRDefault="008D7324">
      <w:pPr>
        <w:pStyle w:val="Index1"/>
      </w:pPr>
      <w:r w:rsidRPr="00B50885">
        <w:rPr>
          <w:rFonts w:eastAsia="MS Mincho"/>
          <w:b/>
        </w:rPr>
        <w:t>Using List Manager with Outpatient Pharmacy</w:t>
      </w:r>
      <w:r>
        <w:t>, 7</w:t>
      </w:r>
    </w:p>
    <w:p w:rsidR="008D7324" w:rsidRDefault="008D7324">
      <w:pPr>
        <w:pStyle w:val="Index1"/>
      </w:pPr>
      <w:r w:rsidRPr="00B50885">
        <w:rPr>
          <w:b/>
        </w:rPr>
        <w:t>Using the Archive Menu Option</w:t>
      </w:r>
      <w:r>
        <w:t>, 14</w:t>
      </w:r>
    </w:p>
    <w:p w:rsidR="008D7324" w:rsidRDefault="008D7324">
      <w:pPr>
        <w:pStyle w:val="Index1"/>
      </w:pPr>
      <w:r>
        <w:t>Using the Bingo Board Menu, 20</w:t>
      </w:r>
    </w:p>
    <w:p w:rsidR="008D7324" w:rsidRDefault="008D7324">
      <w:pPr>
        <w:pStyle w:val="Index1"/>
      </w:pPr>
      <w:r w:rsidRPr="00B50885">
        <w:rPr>
          <w:b/>
        </w:rPr>
        <w:t>Using the Outpatient Pharmacy Manager Menu</w:t>
      </w:r>
      <w:r>
        <w:t>, 12</w:t>
      </w:r>
    </w:p>
    <w:p w:rsidR="008D7324" w:rsidRDefault="008D7324">
      <w:pPr>
        <w:pStyle w:val="Index1"/>
      </w:pPr>
      <w:r>
        <w:t>Using the ScripTalk</w:t>
      </w:r>
      <w:r w:rsidRPr="00EE678B">
        <w:rPr>
          <w:szCs w:val="36"/>
          <w:vertAlign w:val="superscript"/>
        </w:rPr>
        <w:sym w:font="Symbol" w:char="F0D2"/>
      </w:r>
      <w:r>
        <w:t xml:space="preserve"> Menu, 390</w:t>
      </w:r>
    </w:p>
    <w:p w:rsidR="008D7324" w:rsidRDefault="008D7324">
      <w:pPr>
        <w:pStyle w:val="Index1"/>
      </w:pPr>
      <w:r>
        <w:t>Using the Supervisor Menu, 397</w:t>
      </w:r>
    </w:p>
    <w:p w:rsidR="008D7324" w:rsidRDefault="008D7324">
      <w:pPr>
        <w:pStyle w:val="Index1"/>
      </w:pPr>
      <w:r>
        <w:t>Using the Suspense Functions, 444</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V</w:t>
      </w:r>
    </w:p>
    <w:p w:rsidR="008D7324" w:rsidRDefault="008D7324">
      <w:pPr>
        <w:pStyle w:val="Index1"/>
      </w:pPr>
      <w:r>
        <w:t>VA# (#53.3) Field, 472, 473</w:t>
      </w:r>
    </w:p>
    <w:p w:rsidR="008D7324" w:rsidRDefault="008D7324">
      <w:pPr>
        <w:pStyle w:val="Index1"/>
      </w:pPr>
      <w:r>
        <w:t>Verification, 453</w:t>
      </w:r>
    </w:p>
    <w:p w:rsidR="008D7324" w:rsidRDefault="008D7324">
      <w:pPr>
        <w:pStyle w:val="Index1"/>
      </w:pPr>
      <w:r w:rsidRPr="00B50885">
        <w:rPr>
          <w:color w:val="000000"/>
        </w:rPr>
        <w:t>Verification through Patient Prescription Processing</w:t>
      </w:r>
      <w:r>
        <w:t>, 454</w:t>
      </w:r>
    </w:p>
    <w:p w:rsidR="008D7324" w:rsidRDefault="008D7324">
      <w:pPr>
        <w:pStyle w:val="Index1"/>
      </w:pPr>
      <w:r>
        <w:t>Verifying Prescriptions, 453</w:t>
      </w:r>
    </w:p>
    <w:p w:rsidR="008D7324" w:rsidRDefault="008D7324">
      <w:pPr>
        <w:pStyle w:val="Index1"/>
      </w:pPr>
      <w:r w:rsidRPr="00B50885">
        <w:rPr>
          <w:b/>
        </w:rPr>
        <w:t>View ASAP Definitions</w:t>
      </w:r>
      <w:r>
        <w:t>, 411</w:t>
      </w:r>
    </w:p>
    <w:p w:rsidR="008D7324" w:rsidRDefault="008D7324">
      <w:pPr>
        <w:pStyle w:val="Index1"/>
      </w:pPr>
      <w:r>
        <w:t>View External Batches, 54</w:t>
      </w:r>
    </w:p>
    <w:p w:rsidR="008D7324" w:rsidRDefault="008D7324">
      <w:pPr>
        <w:pStyle w:val="Index1"/>
      </w:pPr>
      <w:r>
        <w:t>View Intervention, 127</w:t>
      </w:r>
    </w:p>
    <w:p w:rsidR="008D7324" w:rsidRDefault="008D7324">
      <w:pPr>
        <w:pStyle w:val="Index1"/>
      </w:pPr>
      <w:r>
        <w:t>View Prescriptions, 389</w:t>
      </w:r>
    </w:p>
    <w:p w:rsidR="008D7324" w:rsidRDefault="008D7324">
      <w:pPr>
        <w:pStyle w:val="Index1"/>
      </w:pPr>
      <w:r>
        <w:t>View Provider, 442</w:t>
      </w:r>
    </w:p>
    <w:p w:rsidR="008D7324" w:rsidRDefault="008D7324">
      <w:pPr>
        <w:pStyle w:val="Index1"/>
      </w:pPr>
      <w:r w:rsidRPr="00B50885">
        <w:rPr>
          <w:rFonts w:eastAsia="MS Mincho"/>
          <w:b/>
          <w:color w:val="000000"/>
          <w:lang w:val="x-none" w:eastAsia="x-none"/>
        </w:rPr>
        <w:t>View/Edit SPMP State Parameters</w:t>
      </w:r>
      <w:r>
        <w:t>, 442</w:t>
      </w:r>
    </w:p>
    <w:p w:rsidR="008D7324" w:rsidRDefault="008D7324">
      <w:pPr>
        <w:pStyle w:val="Index1"/>
      </w:pPr>
      <w:r>
        <w:t>View/Export Batch, iii, 431</w:t>
      </w:r>
    </w:p>
    <w:p w:rsidR="008D7324" w:rsidRDefault="008D7324">
      <w:pPr>
        <w:pStyle w:val="Index1"/>
      </w:pPr>
      <w:r w:rsidRPr="00B50885">
        <w:rPr>
          <w:b/>
        </w:rPr>
        <w:t>View/Export Single Prescription</w:t>
      </w:r>
      <w:r>
        <w:t>, 429</w:t>
      </w:r>
    </w:p>
    <w:p w:rsidR="008D7324" w:rsidRDefault="008D7324">
      <w:pPr>
        <w:pStyle w:val="Index1"/>
      </w:pPr>
      <w:r w:rsidRPr="00B50885">
        <w:rPr>
          <w:rFonts w:eastAsia="MS Mincho"/>
        </w:rPr>
        <w:t>Viewing and Resolving Open Rejects</w:t>
      </w:r>
      <w:r>
        <w:t>, 330</w:t>
      </w:r>
    </w:p>
    <w:p w:rsidR="008D7324" w:rsidRDefault="008D7324">
      <w:pPr>
        <w:pStyle w:val="IndexHeading"/>
        <w:keepNext/>
        <w:tabs>
          <w:tab w:val="right" w:leader="dot" w:pos="4310"/>
        </w:tabs>
        <w:rPr>
          <w:rFonts w:asciiTheme="minorHAnsi" w:eastAsiaTheme="minorEastAsia" w:hAnsiTheme="minorHAnsi" w:cstheme="minorBidi"/>
          <w:b/>
          <w:bCs w:val="0"/>
          <w:noProof/>
        </w:rPr>
      </w:pPr>
      <w:r>
        <w:rPr>
          <w:noProof/>
        </w:rPr>
        <w:t>X</w:t>
      </w:r>
    </w:p>
    <w:p w:rsidR="008D7324" w:rsidRDefault="008D7324">
      <w:pPr>
        <w:pStyle w:val="Index1"/>
      </w:pPr>
      <w:r>
        <w:t>XU EPCS DISUSER PRIVS Option, 469, 470, 473</w:t>
      </w:r>
    </w:p>
    <w:p w:rsidR="008D7324" w:rsidRDefault="008D7324">
      <w:pPr>
        <w:pStyle w:val="Index1"/>
      </w:pPr>
      <w:r>
        <w:t>XU EPCS EDIT DEA# AND XDATE Option, 469, 471</w:t>
      </w:r>
    </w:p>
    <w:p w:rsidR="008D7324" w:rsidRDefault="008D7324">
      <w:pPr>
        <w:pStyle w:val="Index1"/>
      </w:pPr>
      <w:r>
        <w:t>XU EPCS LOGICAL ACCESS Option, 469, 470, 479</w:t>
      </w:r>
    </w:p>
    <w:p w:rsidR="008D7324" w:rsidRDefault="008D7324">
      <w:pPr>
        <w:pStyle w:val="Index1"/>
      </w:pPr>
      <w:r>
        <w:t>XU EPCS PRINT EDIT AUDIT Option, 469, 470, 475</w:t>
      </w:r>
    </w:p>
    <w:p w:rsidR="008D7324" w:rsidRDefault="008D7324">
      <w:pPr>
        <w:pStyle w:val="Index1"/>
      </w:pPr>
      <w:r>
        <w:t>XU EPCS PRIVS Option, 469, 472</w:t>
      </w:r>
    </w:p>
    <w:p w:rsidR="008D7324" w:rsidRDefault="008D7324">
      <w:pPr>
        <w:pStyle w:val="Index1"/>
      </w:pPr>
      <w:r>
        <w:t>XU EPCS PSDRPH AUDIT Option, 469, 470, 480</w:t>
      </w:r>
    </w:p>
    <w:p w:rsidR="008D7324" w:rsidRDefault="008D7324">
      <w:pPr>
        <w:pStyle w:val="Index1"/>
      </w:pPr>
      <w:r>
        <w:t>XU EPCS PSDRPH Option, 469, 470, 474</w:t>
      </w:r>
    </w:p>
    <w:p w:rsidR="008D7324" w:rsidRDefault="008D7324">
      <w:pPr>
        <w:pStyle w:val="Index1"/>
      </w:pPr>
      <w:r>
        <w:t>XU EPCS SET PARMS Option, 469, 470, 474</w:t>
      </w:r>
    </w:p>
    <w:p w:rsidR="008D7324" w:rsidRDefault="008D7324">
      <w:pPr>
        <w:pStyle w:val="Index1"/>
      </w:pPr>
      <w:r w:rsidRPr="00B50885">
        <w:rPr>
          <w:rFonts w:eastAsia="Calibri"/>
        </w:rPr>
        <w:t>XU EPCS UTILITY FUNCTIONS Menu</w:t>
      </w:r>
      <w:r>
        <w:t>, 468, 469</w:t>
      </w:r>
    </w:p>
    <w:p w:rsidR="008D7324" w:rsidRDefault="008D7324">
      <w:pPr>
        <w:pStyle w:val="Index1"/>
      </w:pPr>
      <w:r>
        <w:t>XUEPCS DATA (#8991.6) File, 475</w:t>
      </w:r>
    </w:p>
    <w:p w:rsidR="008D7324" w:rsidRDefault="008D7324">
      <w:pPr>
        <w:pStyle w:val="Index1"/>
      </w:pPr>
      <w:r>
        <w:t>XUEPCSEDIT Security Key, 470, 474</w:t>
      </w:r>
    </w:p>
    <w:p w:rsidR="008D7324" w:rsidRDefault="008D7324" w:rsidP="005D60F5">
      <w:pPr>
        <w:pStyle w:val="Index1"/>
        <w:ind w:left="0" w:firstLine="0"/>
        <w:jc w:val="center"/>
        <w:rPr>
          <w:rFonts w:eastAsia="MS Mincho"/>
        </w:rPr>
        <w:sectPr w:rsidR="008D7324" w:rsidSect="008D7324">
          <w:type w:val="continuous"/>
          <w:pgSz w:w="12240" w:h="15840"/>
          <w:pgMar w:top="1440" w:right="1440" w:bottom="1440" w:left="1440" w:header="720" w:footer="720" w:gutter="0"/>
          <w:cols w:num="2" w:space="720"/>
          <w:docGrid w:linePitch="360"/>
        </w:sectPr>
      </w:pPr>
    </w:p>
    <w:p w:rsidR="00BF30B9" w:rsidRPr="0093647D" w:rsidRDefault="00BF30B9" w:rsidP="005D60F5">
      <w:pPr>
        <w:pStyle w:val="Index1"/>
        <w:ind w:left="0" w:firstLine="0"/>
        <w:jc w:val="center"/>
        <w:rPr>
          <w:sz w:val="22"/>
          <w:szCs w:val="20"/>
        </w:rPr>
      </w:pPr>
      <w:r w:rsidRPr="00EE678B">
        <w:rPr>
          <w:rFonts w:eastAsia="MS Mincho"/>
        </w:rPr>
        <w:fldChar w:fldCharType="end"/>
      </w:r>
    </w:p>
    <w:sectPr w:rsidR="00BF30B9" w:rsidRPr="0093647D" w:rsidSect="008D732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95C" w:rsidRDefault="0053795C" w:rsidP="00092338">
      <w:r>
        <w:separator/>
      </w:r>
    </w:p>
  </w:endnote>
  <w:endnote w:type="continuationSeparator" w:id="0">
    <w:p w:rsidR="0053795C" w:rsidRDefault="0053795C" w:rsidP="000923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panose1 w:val="00000000000000000000"/>
    <w:charset w:val="00"/>
    <w:family w:val="roman"/>
    <w:notTrueType/>
    <w:pitch w:val="default"/>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 Helvetica 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Console">
    <w:panose1 w:val="020B0609040504020204"/>
    <w:charset w:val="00"/>
    <w:family w:val="modern"/>
    <w:pitch w:val="fixed"/>
    <w:sig w:usb0="8000028F" w:usb1="00001800" w:usb2="00000000" w:usb3="00000000" w:csb0="0000001F" w:csb1="00000000"/>
  </w:font>
  <w:font w:name="Batang">
    <w:altName w:val="바탕"/>
    <w:panose1 w:val="02030600000101010101"/>
    <w:charset w:val="81"/>
    <w:family w:val="roman"/>
    <w:pitch w:val="variable"/>
    <w:sig w:usb0="B00002AF" w:usb1="69D77CFB" w:usb2="00000030" w:usb3="00000000" w:csb0="0008009F" w:csb1="00000000"/>
  </w:font>
  <w:font w:name="r_ansi">
    <w:altName w:val="Calibri"/>
    <w:panose1 w:val="020B0609020202020204"/>
    <w:charset w:val="00"/>
    <w:family w:val="modern"/>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Pr="0046773E" w:rsidRDefault="00251627" w:rsidP="00380456">
    <w:pPr>
      <w:pStyle w:val="Footer"/>
      <w:tabs>
        <w:tab w:val="clear" w:pos="4320"/>
        <w:tab w:val="clear" w:pos="8640"/>
        <w:tab w:val="center" w:pos="4680"/>
        <w:tab w:val="right" w:pos="9360"/>
      </w:tabs>
      <w:rPr>
        <w:noProof/>
        <w:lang w:val="en-US"/>
      </w:rPr>
    </w:pPr>
    <w:r>
      <w:fldChar w:fldCharType="begin"/>
    </w:r>
    <w:r>
      <w:instrText xml:space="preserve"> PAGE   \* MERGEFORMAT </w:instrText>
    </w:r>
    <w:r>
      <w:fldChar w:fldCharType="separate"/>
    </w:r>
    <w:r>
      <w:rPr>
        <w:noProof/>
      </w:rPr>
      <w:t>iii</w:t>
    </w:r>
    <w:r>
      <w:rPr>
        <w:noProof/>
      </w:rPr>
      <w:fldChar w:fldCharType="end"/>
    </w:r>
    <w:r>
      <w:tab/>
    </w:r>
    <w:r w:rsidRPr="00F34D49">
      <w:t>Outpatient Pharmacy V. 7.0</w:t>
    </w:r>
    <w:r>
      <w:tab/>
    </w:r>
    <w:r>
      <w:rPr>
        <w:lang w:val="en-US"/>
      </w:rPr>
      <w:t>April 2017</w:t>
    </w:r>
  </w:p>
  <w:p w:rsidR="00251627" w:rsidRDefault="00251627" w:rsidP="00380456">
    <w:pPr>
      <w:pStyle w:val="Footer"/>
      <w:tabs>
        <w:tab w:val="clear" w:pos="8640"/>
        <w:tab w:val="right" w:pos="9360"/>
      </w:tabs>
      <w:jc w:val="center"/>
    </w:pPr>
    <w:r>
      <w:rPr>
        <w:noProof/>
      </w:rPr>
      <w:t>Manager’s User Manual</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Default="00251627" w:rsidP="004C736F">
    <w:pPr>
      <w:pStyle w:val="Footer"/>
      <w:tabs>
        <w:tab w:val="clear" w:pos="4320"/>
        <w:tab w:val="clear" w:pos="8640"/>
        <w:tab w:val="center" w:pos="4680"/>
        <w:tab w:val="right" w:pos="9360"/>
        <w:tab w:val="right" w:pos="12960"/>
      </w:tabs>
    </w:pPr>
    <w:del w:id="5932" w:author="Fred Perez" w:date="2019-03-22T08:00:00Z">
      <w:r w:rsidDel="00E218C9">
        <w:rPr>
          <w:lang w:val="en-US"/>
        </w:rPr>
        <w:delText>February</w:delText>
      </w:r>
    </w:del>
    <w:ins w:id="5933" w:author="Fred Perez" w:date="2019-03-22T08:00:00Z">
      <w:r>
        <w:rPr>
          <w:lang w:val="en-US"/>
        </w:rPr>
        <w:t>April</w:t>
      </w:r>
    </w:ins>
    <w:r>
      <w:rPr>
        <w:lang w:val="en-US"/>
      </w:rPr>
      <w:t xml:space="preserve"> 2019</w:t>
    </w:r>
    <w:r>
      <w:rPr>
        <w:lang w:val="en-US"/>
      </w:rPr>
      <w:tab/>
    </w:r>
    <w:r>
      <w:t>Outpatient Pharmacy V. 7.0</w:t>
    </w:r>
    <w:r>
      <w:tab/>
    </w:r>
    <w:r>
      <w:fldChar w:fldCharType="begin"/>
    </w:r>
    <w:r>
      <w:instrText xml:space="preserve"> PAGE   \* MERGEFORMAT </w:instrText>
    </w:r>
    <w:r>
      <w:fldChar w:fldCharType="separate"/>
    </w:r>
    <w:r>
      <w:rPr>
        <w:noProof/>
      </w:rPr>
      <w:t>480</w:t>
    </w:r>
    <w:r>
      <w:rPr>
        <w:noProof/>
      </w:rPr>
      <w:fldChar w:fldCharType="end"/>
    </w:r>
  </w:p>
  <w:p w:rsidR="00251627" w:rsidRPr="00631349" w:rsidRDefault="00251627" w:rsidP="003019D0">
    <w:pPr>
      <w:pStyle w:val="Footer"/>
      <w:tabs>
        <w:tab w:val="clear" w:pos="8640"/>
        <w:tab w:val="center" w:pos="6480"/>
        <w:tab w:val="right" w:pos="12960"/>
      </w:tabs>
      <w:jc w:val="center"/>
    </w:pPr>
    <w:r>
      <w:t>Manager’s User Manual</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Default="00251627" w:rsidP="00380456">
    <w:pPr>
      <w:pStyle w:val="Footer"/>
      <w:tabs>
        <w:tab w:val="clear" w:pos="4320"/>
        <w:tab w:val="clear" w:pos="8640"/>
        <w:tab w:val="center" w:pos="4680"/>
        <w:tab w:val="right" w:pos="9360"/>
      </w:tabs>
      <w:jc w:val="center"/>
      <w:rPr>
        <w:noProof/>
      </w:rPr>
    </w:pPr>
    <w:del w:id="811" w:author="Fred Perez" w:date="2019-03-22T08:00:00Z">
      <w:r w:rsidDel="00E218C9">
        <w:rPr>
          <w:lang w:val="en-US"/>
        </w:rPr>
        <w:delText>February</w:delText>
      </w:r>
    </w:del>
    <w:ins w:id="812" w:author="Fred Perez" w:date="2019-03-22T08:00:00Z">
      <w:r>
        <w:rPr>
          <w:lang w:val="en-US"/>
        </w:rPr>
        <w:t>April</w:t>
      </w:r>
    </w:ins>
    <w:r>
      <w:rPr>
        <w:lang w:val="en-US"/>
      </w:rPr>
      <w:t xml:space="preserve"> 2019</w:t>
    </w:r>
    <w:r>
      <w:tab/>
    </w:r>
    <w:r w:rsidRPr="00F34D49">
      <w:t>Outpatient Pharmacy V. 7.0</w:t>
    </w:r>
    <w:r>
      <w:tab/>
    </w:r>
    <w:r>
      <w:fldChar w:fldCharType="begin"/>
    </w:r>
    <w:r>
      <w:instrText xml:space="preserve"> PAGE   \* MERGEFORMAT </w:instrText>
    </w:r>
    <w:r>
      <w:fldChar w:fldCharType="separate"/>
    </w:r>
    <w:r>
      <w:rPr>
        <w:noProof/>
      </w:rPr>
      <w:t>iii</w:t>
    </w:r>
    <w:r>
      <w:rPr>
        <w:noProof/>
      </w:rPr>
      <w:fldChar w:fldCharType="end"/>
    </w:r>
  </w:p>
  <w:p w:rsidR="00251627" w:rsidRDefault="00251627" w:rsidP="006D235E">
    <w:pPr>
      <w:pStyle w:val="Footer"/>
      <w:jc w:val="center"/>
    </w:pPr>
    <w:r>
      <w:rPr>
        <w:noProof/>
      </w:rPr>
      <w:t>Manager’s User Manual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Pr="0046773E" w:rsidRDefault="00251627" w:rsidP="008B35BC">
    <w:pPr>
      <w:pStyle w:val="Footer"/>
      <w:tabs>
        <w:tab w:val="clear" w:pos="4320"/>
        <w:tab w:val="clear" w:pos="8640"/>
        <w:tab w:val="center" w:pos="4500"/>
        <w:tab w:val="right" w:pos="9270"/>
        <w:tab w:val="right" w:pos="12870"/>
        <w:tab w:val="right" w:pos="12960"/>
      </w:tabs>
      <w:rPr>
        <w:lang w:val="en-US"/>
      </w:rPr>
    </w:pPr>
    <w:r>
      <w:rPr>
        <w:rStyle w:val="PageNumber"/>
      </w:rPr>
      <w:fldChar w:fldCharType="begin"/>
    </w:r>
    <w:r>
      <w:rPr>
        <w:rStyle w:val="PageNumber"/>
      </w:rPr>
      <w:instrText xml:space="preserve"> PAGE </w:instrText>
    </w:r>
    <w:r w:rsidRPr="007F78A7">
      <w:rPr>
        <w:rStyle w:val="PageNumber"/>
      </w:rPr>
      <w:instrText xml:space="preserve">  \* MERGEFORMAT </w:instrText>
    </w:r>
    <w:r>
      <w:rPr>
        <w:rStyle w:val="PageNumber"/>
      </w:rPr>
      <w:fldChar w:fldCharType="separate"/>
    </w:r>
    <w:r>
      <w:rPr>
        <w:rStyle w:val="PageNumber"/>
        <w:noProof/>
      </w:rPr>
      <w:t>26</w:t>
    </w:r>
    <w:r>
      <w:rPr>
        <w:rStyle w:val="PageNumber"/>
      </w:rPr>
      <w:fldChar w:fldCharType="end"/>
    </w:r>
    <w:r>
      <w:tab/>
      <w:t>Outpatient Pharmacy V. 7.0</w:t>
    </w:r>
    <w:r>
      <w:rPr>
        <w:lang w:val="en-US"/>
      </w:rPr>
      <w:tab/>
      <w:t>December 1997</w:t>
    </w:r>
  </w:p>
  <w:p w:rsidR="00251627" w:rsidRDefault="00251627" w:rsidP="008B35BC">
    <w:pPr>
      <w:pStyle w:val="Footer"/>
      <w:tabs>
        <w:tab w:val="clear" w:pos="4320"/>
        <w:tab w:val="center" w:pos="4500"/>
        <w:tab w:val="right" w:pos="12960"/>
      </w:tabs>
    </w:pPr>
    <w:r>
      <w:rPr>
        <w:lang w:val="en-US"/>
      </w:rPr>
      <w:tab/>
    </w:r>
    <w:r>
      <w:t>Manager’s User Manual</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Default="00251627" w:rsidP="00380456">
    <w:pPr>
      <w:pStyle w:val="Footer"/>
      <w:tabs>
        <w:tab w:val="clear" w:pos="4320"/>
        <w:tab w:val="clear" w:pos="8640"/>
        <w:tab w:val="center" w:pos="4680"/>
        <w:tab w:val="right" w:pos="9360"/>
        <w:tab w:val="right" w:pos="12960"/>
      </w:tabs>
    </w:pPr>
    <w:del w:id="5260" w:author="Fred Perez" w:date="2019-03-22T08:00:00Z">
      <w:r w:rsidDel="00E218C9">
        <w:rPr>
          <w:lang w:val="en-US"/>
        </w:rPr>
        <w:delText>February</w:delText>
      </w:r>
    </w:del>
    <w:ins w:id="5261" w:author="Fred Perez" w:date="2019-03-22T08:00:00Z">
      <w:r>
        <w:rPr>
          <w:lang w:val="en-US"/>
        </w:rPr>
        <w:t>April</w:t>
      </w:r>
    </w:ins>
    <w:r>
      <w:rPr>
        <w:lang w:val="en-US"/>
      </w:rPr>
      <w:t xml:space="preserve"> 2019</w:t>
    </w:r>
    <w:r>
      <w:tab/>
      <w:t>Outpatient Pharmacy V. 7.0</w:t>
    </w:r>
    <w:r>
      <w:tab/>
    </w:r>
    <w:r>
      <w:fldChar w:fldCharType="begin"/>
    </w:r>
    <w:r>
      <w:instrText xml:space="preserve"> PAGE   \* MERGEFORMAT </w:instrText>
    </w:r>
    <w:r>
      <w:fldChar w:fldCharType="separate"/>
    </w:r>
    <w:r>
      <w:rPr>
        <w:noProof/>
      </w:rPr>
      <w:t>80</w:t>
    </w:r>
    <w:r>
      <w:rPr>
        <w:noProof/>
      </w:rPr>
      <w:fldChar w:fldCharType="end"/>
    </w:r>
  </w:p>
  <w:p w:rsidR="00251627" w:rsidRPr="00631349" w:rsidRDefault="00251627" w:rsidP="003019D0">
    <w:pPr>
      <w:pStyle w:val="Footer"/>
      <w:tabs>
        <w:tab w:val="clear" w:pos="8640"/>
        <w:tab w:val="center" w:pos="6480"/>
        <w:tab w:val="right" w:pos="12960"/>
      </w:tabs>
      <w:jc w:val="center"/>
    </w:pPr>
    <w:r>
      <w:t>Manager’s User Manual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Pr="0046773E" w:rsidRDefault="00251627" w:rsidP="00E06B20">
    <w:pPr>
      <w:pStyle w:val="Footer"/>
      <w:tabs>
        <w:tab w:val="clear" w:pos="4320"/>
        <w:tab w:val="clear" w:pos="8640"/>
        <w:tab w:val="center" w:pos="5760"/>
        <w:tab w:val="right" w:pos="12870"/>
        <w:tab w:val="right" w:pos="12960"/>
      </w:tabs>
      <w:rPr>
        <w:lang w:val="en-US"/>
      </w:rPr>
    </w:pPr>
    <w:r>
      <w:rPr>
        <w:rStyle w:val="PageNumber"/>
      </w:rPr>
      <w:fldChar w:fldCharType="begin"/>
    </w:r>
    <w:r>
      <w:rPr>
        <w:rStyle w:val="PageNumber"/>
      </w:rPr>
      <w:instrText xml:space="preserve"> PAGE </w:instrText>
    </w:r>
    <w:r w:rsidRPr="007F78A7">
      <w:rPr>
        <w:rStyle w:val="PageNumber"/>
      </w:rPr>
      <w:instrText xml:space="preserve">  \* MERGEFORMAT </w:instrText>
    </w:r>
    <w:r>
      <w:rPr>
        <w:rStyle w:val="PageNumber"/>
      </w:rPr>
      <w:fldChar w:fldCharType="separate"/>
    </w:r>
    <w:r>
      <w:rPr>
        <w:rStyle w:val="PageNumber"/>
        <w:noProof/>
      </w:rPr>
      <w:t>346</w:t>
    </w:r>
    <w:r>
      <w:rPr>
        <w:rStyle w:val="PageNumber"/>
      </w:rPr>
      <w:fldChar w:fldCharType="end"/>
    </w:r>
    <w:r>
      <w:tab/>
      <w:t>Outpatient Pharmacy V. 7.0</w:t>
    </w:r>
    <w:r>
      <w:rPr>
        <w:lang w:val="en-US"/>
      </w:rPr>
      <w:tab/>
      <w:t>December 1997</w:t>
    </w:r>
  </w:p>
  <w:p w:rsidR="00251627" w:rsidRDefault="00251627" w:rsidP="00E06B20">
    <w:pPr>
      <w:pStyle w:val="Footer"/>
      <w:tabs>
        <w:tab w:val="clear" w:pos="4320"/>
        <w:tab w:val="center" w:pos="5760"/>
        <w:tab w:val="right" w:pos="12960"/>
      </w:tabs>
    </w:pPr>
    <w:r>
      <w:rPr>
        <w:lang w:val="en-US"/>
      </w:rPr>
      <w:tab/>
    </w:r>
    <w:r>
      <w:t>Manager’s User Manual</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Default="00251627" w:rsidP="00380456">
    <w:pPr>
      <w:pStyle w:val="Footer"/>
      <w:tabs>
        <w:tab w:val="clear" w:pos="4320"/>
        <w:tab w:val="clear" w:pos="8640"/>
        <w:tab w:val="center" w:pos="6480"/>
        <w:tab w:val="right" w:pos="12960"/>
      </w:tabs>
    </w:pPr>
    <w:del w:id="5265" w:author="Fred Perez" w:date="2019-03-22T08:00:00Z">
      <w:r w:rsidDel="00E218C9">
        <w:rPr>
          <w:lang w:val="en-US"/>
        </w:rPr>
        <w:delText>February</w:delText>
      </w:r>
    </w:del>
    <w:ins w:id="5266" w:author="Fred Perez" w:date="2019-03-22T08:00:00Z">
      <w:r>
        <w:rPr>
          <w:lang w:val="en-US"/>
        </w:rPr>
        <w:t>April</w:t>
      </w:r>
    </w:ins>
    <w:r>
      <w:rPr>
        <w:lang w:val="en-US"/>
      </w:rPr>
      <w:t xml:space="preserve"> 2019</w:t>
    </w:r>
    <w:r>
      <w:tab/>
      <w:t>Outpatient Pharmacy V. 7.0</w:t>
    </w:r>
    <w:r>
      <w:tab/>
    </w:r>
    <w:r>
      <w:fldChar w:fldCharType="begin"/>
    </w:r>
    <w:r>
      <w:instrText xml:space="preserve"> PAGE   \* MERGEFORMAT </w:instrText>
    </w:r>
    <w:r>
      <w:fldChar w:fldCharType="separate"/>
    </w:r>
    <w:r>
      <w:rPr>
        <w:noProof/>
      </w:rPr>
      <w:t>356</w:t>
    </w:r>
    <w:r>
      <w:rPr>
        <w:noProof/>
      </w:rPr>
      <w:fldChar w:fldCharType="end"/>
    </w:r>
  </w:p>
  <w:p w:rsidR="00251627" w:rsidRPr="00631349" w:rsidRDefault="00251627" w:rsidP="003019D0">
    <w:pPr>
      <w:pStyle w:val="Footer"/>
      <w:tabs>
        <w:tab w:val="clear" w:pos="8640"/>
        <w:tab w:val="center" w:pos="6480"/>
        <w:tab w:val="right" w:pos="12960"/>
      </w:tabs>
      <w:jc w:val="center"/>
    </w:pPr>
    <w:r>
      <w:t>Manager’s User Manual</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Pr="0046773E" w:rsidRDefault="00251627" w:rsidP="007E44E9">
    <w:pPr>
      <w:pStyle w:val="Footer"/>
      <w:tabs>
        <w:tab w:val="clear" w:pos="4320"/>
        <w:tab w:val="clear" w:pos="8640"/>
        <w:tab w:val="center" w:pos="4500"/>
        <w:tab w:val="right" w:pos="9450"/>
        <w:tab w:val="right" w:pos="12870"/>
        <w:tab w:val="right" w:pos="12960"/>
      </w:tabs>
      <w:ind w:right="-30"/>
      <w:rPr>
        <w:lang w:val="en-US"/>
      </w:rPr>
    </w:pPr>
    <w:r>
      <w:rPr>
        <w:rStyle w:val="PageNumber"/>
      </w:rPr>
      <w:fldChar w:fldCharType="begin"/>
    </w:r>
    <w:r>
      <w:rPr>
        <w:rStyle w:val="PageNumber"/>
      </w:rPr>
      <w:instrText xml:space="preserve"> PAGE </w:instrText>
    </w:r>
    <w:r w:rsidRPr="007F78A7">
      <w:rPr>
        <w:rStyle w:val="PageNumber"/>
      </w:rPr>
      <w:instrText xml:space="preserve">  \* MERGEFORMAT </w:instrText>
    </w:r>
    <w:r>
      <w:rPr>
        <w:rStyle w:val="PageNumber"/>
      </w:rPr>
      <w:fldChar w:fldCharType="separate"/>
    </w:r>
    <w:r>
      <w:rPr>
        <w:rStyle w:val="PageNumber"/>
        <w:noProof/>
      </w:rPr>
      <w:t>348</w:t>
    </w:r>
    <w:r>
      <w:rPr>
        <w:rStyle w:val="PageNumber"/>
      </w:rPr>
      <w:fldChar w:fldCharType="end"/>
    </w:r>
    <w:r>
      <w:tab/>
      <w:t>Outpatient Pharmacy V. 7.0</w:t>
    </w:r>
    <w:r>
      <w:rPr>
        <w:lang w:val="en-US"/>
      </w:rPr>
      <w:tab/>
      <w:t>December 1997</w:t>
    </w:r>
  </w:p>
  <w:p w:rsidR="00251627" w:rsidRDefault="00251627" w:rsidP="007E44E9">
    <w:pPr>
      <w:pStyle w:val="Footer"/>
      <w:tabs>
        <w:tab w:val="clear" w:pos="4320"/>
        <w:tab w:val="center" w:pos="4500"/>
        <w:tab w:val="right" w:pos="12960"/>
      </w:tabs>
    </w:pPr>
    <w:r>
      <w:rPr>
        <w:lang w:val="en-US"/>
      </w:rPr>
      <w:tab/>
    </w:r>
    <w:r>
      <w:t>Manager’s User Manual</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Default="00251627" w:rsidP="00394B67">
    <w:pPr>
      <w:pStyle w:val="Footer"/>
      <w:tabs>
        <w:tab w:val="clear" w:pos="4320"/>
        <w:tab w:val="clear" w:pos="8640"/>
        <w:tab w:val="center" w:pos="4500"/>
        <w:tab w:val="right" w:pos="9360"/>
        <w:tab w:val="right" w:pos="12960"/>
      </w:tabs>
    </w:pPr>
    <w:del w:id="5275" w:author="Fred Perez" w:date="2019-03-22T08:00:00Z">
      <w:r w:rsidDel="00E218C9">
        <w:rPr>
          <w:lang w:val="en-US"/>
        </w:rPr>
        <w:delText>February</w:delText>
      </w:r>
    </w:del>
    <w:ins w:id="5276" w:author="Fred Perez" w:date="2019-03-22T08:00:00Z">
      <w:r>
        <w:rPr>
          <w:lang w:val="en-US"/>
        </w:rPr>
        <w:t>April</w:t>
      </w:r>
    </w:ins>
    <w:r>
      <w:rPr>
        <w:lang w:val="en-US"/>
      </w:rPr>
      <w:t xml:space="preserve"> 2019</w:t>
    </w:r>
    <w:r>
      <w:rPr>
        <w:lang w:val="en-US"/>
      </w:rPr>
      <w:tab/>
    </w:r>
    <w:r>
      <w:t>Outpatient Pharmacy V. 7.0</w:t>
    </w:r>
    <w:r>
      <w:tab/>
    </w:r>
    <w:r>
      <w:fldChar w:fldCharType="begin"/>
    </w:r>
    <w:r>
      <w:instrText xml:space="preserve"> PAGE   \* MERGEFORMAT </w:instrText>
    </w:r>
    <w:r>
      <w:fldChar w:fldCharType="separate"/>
    </w:r>
    <w:r>
      <w:rPr>
        <w:noProof/>
      </w:rPr>
      <w:t>359</w:t>
    </w:r>
    <w:r>
      <w:rPr>
        <w:noProof/>
      </w:rPr>
      <w:fldChar w:fldCharType="end"/>
    </w:r>
  </w:p>
  <w:p w:rsidR="00251627" w:rsidRPr="00631349" w:rsidRDefault="00251627" w:rsidP="00394B67">
    <w:pPr>
      <w:pStyle w:val="Footer"/>
      <w:tabs>
        <w:tab w:val="clear" w:pos="4320"/>
        <w:tab w:val="clear" w:pos="8640"/>
        <w:tab w:val="center" w:pos="4500"/>
        <w:tab w:val="right" w:pos="12960"/>
        <w:tab w:val="center" w:pos="13050"/>
      </w:tabs>
    </w:pPr>
    <w:r>
      <w:rPr>
        <w:lang w:val="en-US"/>
      </w:rPr>
      <w:tab/>
    </w:r>
    <w:r>
      <w:t>Manager’s User Manual</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1627" w:rsidRPr="0046773E" w:rsidRDefault="00251627" w:rsidP="009857D2">
    <w:pPr>
      <w:pStyle w:val="Footer"/>
      <w:tabs>
        <w:tab w:val="clear" w:pos="4320"/>
        <w:tab w:val="clear" w:pos="8640"/>
        <w:tab w:val="center" w:pos="4680"/>
        <w:tab w:val="right" w:pos="9360"/>
        <w:tab w:val="right" w:pos="12960"/>
      </w:tabs>
      <w:rPr>
        <w:lang w:val="en-US"/>
      </w:rPr>
    </w:pPr>
    <w:r>
      <w:rPr>
        <w:rStyle w:val="PageNumber"/>
      </w:rPr>
      <w:fldChar w:fldCharType="begin"/>
    </w:r>
    <w:r>
      <w:rPr>
        <w:rStyle w:val="PageNumber"/>
      </w:rPr>
      <w:instrText xml:space="preserve"> PAGE </w:instrText>
    </w:r>
    <w:r w:rsidRPr="007F78A7">
      <w:rPr>
        <w:rStyle w:val="PageNumber"/>
      </w:rPr>
      <w:instrText xml:space="preserve">  \* MERGEFORMAT </w:instrText>
    </w:r>
    <w:r>
      <w:rPr>
        <w:rStyle w:val="PageNumber"/>
      </w:rPr>
      <w:fldChar w:fldCharType="separate"/>
    </w:r>
    <w:r>
      <w:rPr>
        <w:rStyle w:val="PageNumber"/>
        <w:noProof/>
      </w:rPr>
      <w:t>378</w:t>
    </w:r>
    <w:r>
      <w:rPr>
        <w:rStyle w:val="PageNumber"/>
      </w:rPr>
      <w:fldChar w:fldCharType="end"/>
    </w:r>
    <w:r>
      <w:rPr>
        <w:lang w:val="en-US"/>
      </w:rPr>
      <w:tab/>
    </w:r>
    <w:r>
      <w:t>Outpatient Pharmacy V. 7.0</w:t>
    </w:r>
    <w:r>
      <w:tab/>
      <w:t xml:space="preserve"> </w:t>
    </w:r>
    <w:r>
      <w:rPr>
        <w:lang w:val="en-US"/>
      </w:rPr>
      <w:t>December 1997</w:t>
    </w:r>
  </w:p>
  <w:p w:rsidR="00251627" w:rsidRPr="00C567D7" w:rsidRDefault="00251627" w:rsidP="00C567D7">
    <w:pPr>
      <w:pStyle w:val="Footer"/>
      <w:tabs>
        <w:tab w:val="clear" w:pos="4320"/>
        <w:tab w:val="clear" w:pos="8640"/>
        <w:tab w:val="center" w:pos="4680"/>
        <w:tab w:val="right" w:pos="9360"/>
        <w:tab w:val="center" w:pos="11970"/>
        <w:tab w:val="right" w:pos="12960"/>
      </w:tabs>
      <w:rPr>
        <w:lang w:val="en-US"/>
      </w:rPr>
    </w:pPr>
    <w:r>
      <w:tab/>
      <w:t>Manager’s User Manual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95C" w:rsidRDefault="0053795C" w:rsidP="00092338">
      <w:r>
        <w:separator/>
      </w:r>
    </w:p>
  </w:footnote>
  <w:footnote w:type="continuationSeparator" w:id="0">
    <w:p w:rsidR="0053795C" w:rsidRDefault="0053795C" w:rsidP="000923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102BF3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27A2D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21887F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558976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5652075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D28F0FA"/>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3FE024E"/>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BC6DF4A"/>
    <w:lvl w:ilvl="0">
      <w:start w:val="1"/>
      <w:numFmt w:val="decimal"/>
      <w:pStyle w:val="ListNumber"/>
      <w:lvlText w:val="%1."/>
      <w:lvlJc w:val="left"/>
      <w:pPr>
        <w:tabs>
          <w:tab w:val="num" w:pos="360"/>
        </w:tabs>
        <w:ind w:left="360" w:hanging="360"/>
      </w:pPr>
    </w:lvl>
  </w:abstractNum>
  <w:abstractNum w:abstractNumId="8" w15:restartNumberingAfterBreak="0">
    <w:nsid w:val="04AE44FC"/>
    <w:multiLevelType w:val="multilevel"/>
    <w:tmpl w:val="25A46D70"/>
    <w:lvl w:ilvl="0">
      <w:start w:val="1"/>
      <w:numFmt w:val="decimal"/>
      <w:lvlText w:val="%1."/>
      <w:lvlJc w:val="left"/>
      <w:pPr>
        <w:tabs>
          <w:tab w:val="num" w:pos="360"/>
        </w:tabs>
        <w:ind w:left="0" w:firstLine="0"/>
      </w:pPr>
      <w:rPr>
        <w:rFonts w:ascii="Arial" w:hAnsi="Arial" w:hint="default"/>
        <w:b/>
        <w:i w:val="0"/>
        <w:sz w:val="36"/>
      </w:rPr>
    </w:lvl>
    <w:lvl w:ilvl="1">
      <w:start w:val="1"/>
      <w:numFmt w:val="decimal"/>
      <w:lvlText w:val="%1.%2."/>
      <w:lvlJc w:val="left"/>
      <w:pPr>
        <w:tabs>
          <w:tab w:val="num" w:pos="792"/>
        </w:tabs>
        <w:ind w:left="792" w:hanging="432"/>
      </w:pPr>
      <w:rPr>
        <w:rFonts w:hint="default"/>
      </w:rPr>
    </w:lvl>
    <w:lvl w:ilvl="2">
      <w:start w:val="1"/>
      <w:numFmt w:val="decimal"/>
      <w:pStyle w:val="Manual-3Heading"/>
      <w:lvlText w:val="%1.%2.%3."/>
      <w:lvlJc w:val="left"/>
      <w:pPr>
        <w:tabs>
          <w:tab w:val="num" w:pos="1080"/>
        </w:tabs>
        <w:ind w:left="0" w:firstLine="0"/>
      </w:pPr>
      <w:rPr>
        <w:rFonts w:hint="default"/>
      </w:rPr>
    </w:lvl>
    <w:lvl w:ilvl="3">
      <w:start w:val="1"/>
      <w:numFmt w:val="decimal"/>
      <w:pStyle w:val="Manual-4Heading"/>
      <w:lvlText w:val="%1.%2.%3.%4."/>
      <w:lvlJc w:val="left"/>
      <w:pPr>
        <w:tabs>
          <w:tab w:val="num" w:pos="1080"/>
        </w:tabs>
        <w:ind w:left="0" w:firstLine="0"/>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064000CA"/>
    <w:multiLevelType w:val="hybridMultilevel"/>
    <w:tmpl w:val="06E016D8"/>
    <w:lvl w:ilvl="0" w:tplc="04090001">
      <w:start w:val="1"/>
      <w:numFmt w:val="bullet"/>
      <w:lvlText w:val=""/>
      <w:lvlJc w:val="left"/>
      <w:pPr>
        <w:tabs>
          <w:tab w:val="num" w:pos="1872"/>
        </w:tabs>
        <w:ind w:left="1872" w:hanging="360"/>
      </w:pPr>
      <w:rPr>
        <w:rFonts w:ascii="Symbol" w:hAnsi="Symbol" w:hint="default"/>
      </w:rPr>
    </w:lvl>
    <w:lvl w:ilvl="1" w:tplc="04090003" w:tentative="1">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tentative="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067B4A2B"/>
    <w:multiLevelType w:val="hybridMultilevel"/>
    <w:tmpl w:val="6A34B824"/>
    <w:lvl w:ilvl="0" w:tplc="FFFFFFFF">
      <w:start w:val="1"/>
      <w:numFmt w:val="decimal"/>
      <w:pStyle w:val="ListBulletIndent2"/>
      <w:lvlText w:val="%1."/>
      <w:lvlJc w:val="left"/>
      <w:pPr>
        <w:tabs>
          <w:tab w:val="num" w:pos="720"/>
        </w:tabs>
        <w:ind w:left="720" w:hanging="360"/>
      </w:pPr>
      <w:rPr>
        <w:rFonts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15:restartNumberingAfterBreak="0">
    <w:nsid w:val="06910B22"/>
    <w:multiLevelType w:val="hybridMultilevel"/>
    <w:tmpl w:val="766A357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4D1807"/>
    <w:multiLevelType w:val="hybridMultilevel"/>
    <w:tmpl w:val="D1F09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8670256"/>
    <w:multiLevelType w:val="hybridMultilevel"/>
    <w:tmpl w:val="9180683E"/>
    <w:lvl w:ilvl="0" w:tplc="2CF8ADB2">
      <w:start w:val="1"/>
      <w:numFmt w:val="bullet"/>
      <w:pStyle w:val="Bullet"/>
      <w:lvlText w:val="o"/>
      <w:lvlJc w:val="left"/>
      <w:pPr>
        <w:tabs>
          <w:tab w:val="num" w:pos="360"/>
        </w:tabs>
        <w:ind w:left="360" w:hanging="360"/>
      </w:pPr>
      <w:rPr>
        <w:rFonts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96C3577"/>
    <w:multiLevelType w:val="hybridMultilevel"/>
    <w:tmpl w:val="A4644360"/>
    <w:lvl w:ilvl="0" w:tplc="FFFFFFFF">
      <w:start w:val="1"/>
      <w:numFmt w:val="lowerLetter"/>
      <w:pStyle w:val="BodyTextLettered1"/>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15:restartNumberingAfterBreak="0">
    <w:nsid w:val="0BDF1FDC"/>
    <w:multiLevelType w:val="hybridMultilevel"/>
    <w:tmpl w:val="DEE0C4D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F3F0B71"/>
    <w:multiLevelType w:val="hybridMultilevel"/>
    <w:tmpl w:val="40508CDC"/>
    <w:lvl w:ilvl="0" w:tplc="3ECC6B22">
      <w:start w:val="1"/>
      <w:numFmt w:val="bullet"/>
      <w:lvlText w:val=""/>
      <w:lvlJc w:val="left"/>
      <w:pPr>
        <w:ind w:left="108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107B77C4"/>
    <w:multiLevelType w:val="multilevel"/>
    <w:tmpl w:val="ACFE2796"/>
    <w:lvl w:ilvl="0">
      <w:start w:val="15"/>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360"/>
        </w:tabs>
        <w:ind w:left="0" w:firstLine="0"/>
      </w:pPr>
      <w:rPr>
        <w:rFonts w:hint="default"/>
      </w:rPr>
    </w:lvl>
    <w:lvl w:ilvl="2">
      <w:start w:val="1"/>
      <w:numFmt w:val="decimal"/>
      <w:pStyle w:val="Man-3Hdg-Num"/>
      <w:lvlText w:val="%1.%2.%3."/>
      <w:lvlJc w:val="left"/>
      <w:pPr>
        <w:tabs>
          <w:tab w:val="num" w:pos="1080"/>
        </w:tabs>
        <w:ind w:left="0" w:firstLine="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2F73F74"/>
    <w:multiLevelType w:val="hybridMultilevel"/>
    <w:tmpl w:val="B1767864"/>
    <w:lvl w:ilvl="0" w:tplc="04090001">
      <w:start w:val="1"/>
      <w:numFmt w:val="bullet"/>
      <w:lvlText w:val=""/>
      <w:lvlJc w:val="left"/>
      <w:pPr>
        <w:tabs>
          <w:tab w:val="num" w:pos="1080"/>
        </w:tabs>
        <w:ind w:left="1080" w:hanging="360"/>
      </w:pPr>
      <w:rPr>
        <w:rFonts w:ascii="Symbol" w:hAnsi="Symbol" w:hint="default"/>
      </w:rPr>
    </w:lvl>
    <w:lvl w:ilvl="1" w:tplc="04090001">
      <w:start w:val="1"/>
      <w:numFmt w:val="bullet"/>
      <w:lvlText w:val=""/>
      <w:lvlJc w:val="left"/>
      <w:pPr>
        <w:tabs>
          <w:tab w:val="num" w:pos="1800"/>
        </w:tabs>
        <w:ind w:left="1800" w:hanging="360"/>
      </w:pPr>
      <w:rPr>
        <w:rFonts w:ascii="Symbol" w:hAnsi="Symbol" w:hint="default"/>
      </w:rPr>
    </w:lvl>
    <w:lvl w:ilvl="2" w:tplc="0409001B">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9" w15:restartNumberingAfterBreak="0">
    <w:nsid w:val="15156F9A"/>
    <w:multiLevelType w:val="hybridMultilevel"/>
    <w:tmpl w:val="554EF46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BF5FF2"/>
    <w:multiLevelType w:val="hybridMultilevel"/>
    <w:tmpl w:val="3E5A8DB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785054A"/>
    <w:multiLevelType w:val="hybridMultilevel"/>
    <w:tmpl w:val="3EE0A512"/>
    <w:lvl w:ilvl="0" w:tplc="19C036B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92D094B"/>
    <w:multiLevelType w:val="hybridMultilevel"/>
    <w:tmpl w:val="5F6C2F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98B1F46"/>
    <w:multiLevelType w:val="hybridMultilevel"/>
    <w:tmpl w:val="15DC0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9E7FA5"/>
    <w:multiLevelType w:val="hybridMultilevel"/>
    <w:tmpl w:val="DC9A9580"/>
    <w:lvl w:ilvl="0" w:tplc="04090001">
      <w:start w:val="1"/>
      <w:numFmt w:val="bullet"/>
      <w:lvlText w:val=""/>
      <w:lvlJc w:val="left"/>
      <w:pPr>
        <w:tabs>
          <w:tab w:val="num" w:pos="2160"/>
        </w:tabs>
        <w:ind w:left="2160" w:hanging="360"/>
      </w:pPr>
      <w:rPr>
        <w:rFonts w:ascii="Symbol" w:hAnsi="Symbol" w:hint="default"/>
      </w:rPr>
    </w:lvl>
    <w:lvl w:ilvl="1" w:tplc="04090001">
      <w:start w:val="1"/>
      <w:numFmt w:val="bullet"/>
      <w:lvlText w:val=""/>
      <w:lvlJc w:val="left"/>
      <w:pPr>
        <w:tabs>
          <w:tab w:val="num" w:pos="2880"/>
        </w:tabs>
        <w:ind w:left="2880" w:hanging="360"/>
      </w:pPr>
      <w:rPr>
        <w:rFonts w:ascii="Symbol" w:hAnsi="Symbol" w:hint="default"/>
      </w:rPr>
    </w:lvl>
    <w:lvl w:ilvl="2" w:tplc="0409001B" w:tentative="1">
      <w:start w:val="1"/>
      <w:numFmt w:val="lowerRoman"/>
      <w:lvlText w:val="%3."/>
      <w:lvlJc w:val="right"/>
      <w:pPr>
        <w:tabs>
          <w:tab w:val="num" w:pos="3600"/>
        </w:tabs>
        <w:ind w:left="3600" w:hanging="180"/>
      </w:pPr>
      <w:rPr>
        <w:rFonts w:cs="Times New Roman"/>
      </w:rPr>
    </w:lvl>
    <w:lvl w:ilvl="3" w:tplc="0409000F" w:tentative="1">
      <w:start w:val="1"/>
      <w:numFmt w:val="decimal"/>
      <w:lvlText w:val="%4."/>
      <w:lvlJc w:val="left"/>
      <w:pPr>
        <w:tabs>
          <w:tab w:val="num" w:pos="4320"/>
        </w:tabs>
        <w:ind w:left="4320" w:hanging="360"/>
      </w:pPr>
      <w:rPr>
        <w:rFonts w:cs="Times New Roman"/>
      </w:rPr>
    </w:lvl>
    <w:lvl w:ilvl="4" w:tplc="04090019" w:tentative="1">
      <w:start w:val="1"/>
      <w:numFmt w:val="lowerLetter"/>
      <w:lvlText w:val="%5."/>
      <w:lvlJc w:val="left"/>
      <w:pPr>
        <w:tabs>
          <w:tab w:val="num" w:pos="5040"/>
        </w:tabs>
        <w:ind w:left="5040" w:hanging="360"/>
      </w:pPr>
      <w:rPr>
        <w:rFonts w:cs="Times New Roman"/>
      </w:rPr>
    </w:lvl>
    <w:lvl w:ilvl="5" w:tplc="0409001B" w:tentative="1">
      <w:start w:val="1"/>
      <w:numFmt w:val="lowerRoman"/>
      <w:lvlText w:val="%6."/>
      <w:lvlJc w:val="right"/>
      <w:pPr>
        <w:tabs>
          <w:tab w:val="num" w:pos="5760"/>
        </w:tabs>
        <w:ind w:left="5760" w:hanging="180"/>
      </w:pPr>
      <w:rPr>
        <w:rFonts w:cs="Times New Roman"/>
      </w:rPr>
    </w:lvl>
    <w:lvl w:ilvl="6" w:tplc="0409000F" w:tentative="1">
      <w:start w:val="1"/>
      <w:numFmt w:val="decimal"/>
      <w:lvlText w:val="%7."/>
      <w:lvlJc w:val="left"/>
      <w:pPr>
        <w:tabs>
          <w:tab w:val="num" w:pos="6480"/>
        </w:tabs>
        <w:ind w:left="6480" w:hanging="360"/>
      </w:pPr>
      <w:rPr>
        <w:rFonts w:cs="Times New Roman"/>
      </w:rPr>
    </w:lvl>
    <w:lvl w:ilvl="7" w:tplc="04090019" w:tentative="1">
      <w:start w:val="1"/>
      <w:numFmt w:val="lowerLetter"/>
      <w:lvlText w:val="%8."/>
      <w:lvlJc w:val="left"/>
      <w:pPr>
        <w:tabs>
          <w:tab w:val="num" w:pos="7200"/>
        </w:tabs>
        <w:ind w:left="7200" w:hanging="360"/>
      </w:pPr>
      <w:rPr>
        <w:rFonts w:cs="Times New Roman"/>
      </w:rPr>
    </w:lvl>
    <w:lvl w:ilvl="8" w:tplc="0409001B" w:tentative="1">
      <w:start w:val="1"/>
      <w:numFmt w:val="lowerRoman"/>
      <w:lvlText w:val="%9."/>
      <w:lvlJc w:val="right"/>
      <w:pPr>
        <w:tabs>
          <w:tab w:val="num" w:pos="7920"/>
        </w:tabs>
        <w:ind w:left="7920" w:hanging="180"/>
      </w:pPr>
      <w:rPr>
        <w:rFonts w:cs="Times New Roman"/>
      </w:rPr>
    </w:lvl>
  </w:abstractNum>
  <w:abstractNum w:abstractNumId="25" w15:restartNumberingAfterBreak="0">
    <w:nsid w:val="19DA7F7C"/>
    <w:multiLevelType w:val="hybridMultilevel"/>
    <w:tmpl w:val="F62EF5D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AAD0787"/>
    <w:multiLevelType w:val="hybridMultilevel"/>
    <w:tmpl w:val="03A06562"/>
    <w:lvl w:ilvl="0" w:tplc="DDC8E3DA">
      <w:start w:val="1"/>
      <w:numFmt w:val="bullet"/>
      <w:pStyle w:val="HEAD5"/>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B1414CC"/>
    <w:multiLevelType w:val="multilevel"/>
    <w:tmpl w:val="96E8C364"/>
    <w:lvl w:ilvl="0">
      <w:start w:val="8"/>
      <w:numFmt w:val="decimal"/>
      <w:lvlText w:val="%1."/>
      <w:lvlJc w:val="left"/>
      <w:pPr>
        <w:tabs>
          <w:tab w:val="num" w:pos="360"/>
        </w:tabs>
        <w:ind w:left="360" w:hanging="360"/>
      </w:pPr>
      <w:rPr>
        <w:rFonts w:ascii="Arial" w:hAnsi="Arial" w:hint="default"/>
        <w:b/>
        <w:i w:val="0"/>
        <w:sz w:val="36"/>
      </w:rPr>
    </w:lvl>
    <w:lvl w:ilvl="1">
      <w:start w:val="5"/>
      <w:numFmt w:val="decimal"/>
      <w:lvlText w:val="%1.%2."/>
      <w:lvlJc w:val="left"/>
      <w:pPr>
        <w:tabs>
          <w:tab w:val="num" w:pos="360"/>
        </w:tabs>
        <w:ind w:left="0" w:firstLine="0"/>
      </w:pPr>
      <w:rPr>
        <w:rFonts w:hint="default"/>
      </w:rPr>
    </w:lvl>
    <w:lvl w:ilvl="2">
      <w:start w:val="1"/>
      <w:numFmt w:val="decimal"/>
      <w:pStyle w:val="Man-3Hdg-Numx"/>
      <w:lvlText w:val="%1.%2.%3."/>
      <w:lvlJc w:val="left"/>
      <w:pPr>
        <w:tabs>
          <w:tab w:val="num" w:pos="1080"/>
        </w:tabs>
        <w:ind w:left="0" w:firstLine="0"/>
      </w:pPr>
      <w:rPr>
        <w:rFonts w:hint="default"/>
      </w:rPr>
    </w:lvl>
    <w:lvl w:ilvl="3">
      <w:start w:val="1"/>
      <w:numFmt w:val="decimal"/>
      <w:lvlText w:val="%1.%2.%3.%4."/>
      <w:lvlJc w:val="left"/>
      <w:pPr>
        <w:tabs>
          <w:tab w:val="num" w:pos="648"/>
        </w:tabs>
        <w:ind w:left="0" w:hanging="72"/>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15:restartNumberingAfterBreak="0">
    <w:nsid w:val="1B6E07F3"/>
    <w:multiLevelType w:val="hybridMultilevel"/>
    <w:tmpl w:val="48E4B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C121A61"/>
    <w:multiLevelType w:val="hybridMultilevel"/>
    <w:tmpl w:val="E598BB58"/>
    <w:lvl w:ilvl="0" w:tplc="C26C3C4C">
      <w:start w:val="1"/>
      <w:numFmt w:val="decimal"/>
      <w:lvlText w:val="%1."/>
      <w:lvlJc w:val="left"/>
      <w:pPr>
        <w:ind w:left="720" w:hanging="360"/>
      </w:pPr>
      <w:rPr>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DB27AF4"/>
    <w:multiLevelType w:val="hybridMultilevel"/>
    <w:tmpl w:val="5D68B8F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E6A7E18"/>
    <w:multiLevelType w:val="hybridMultilevel"/>
    <w:tmpl w:val="43DA67D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1F4F5E47"/>
    <w:multiLevelType w:val="hybridMultilevel"/>
    <w:tmpl w:val="3D02D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F9B2AA2"/>
    <w:multiLevelType w:val="hybridMultilevel"/>
    <w:tmpl w:val="A236910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20482E5F"/>
    <w:multiLevelType w:val="hybridMultilevel"/>
    <w:tmpl w:val="42B8D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20F6393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21F26F1A"/>
    <w:multiLevelType w:val="hybridMultilevel"/>
    <w:tmpl w:val="0090C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2A25AB6"/>
    <w:multiLevelType w:val="hybridMultilevel"/>
    <w:tmpl w:val="8F3EB32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3897CF6"/>
    <w:multiLevelType w:val="multilevel"/>
    <w:tmpl w:val="6742C684"/>
    <w:lvl w:ilvl="0">
      <w:start w:val="1"/>
      <w:numFmt w:val="decimal"/>
      <w:lvlText w:val="%1."/>
      <w:lvlJc w:val="left"/>
      <w:pPr>
        <w:tabs>
          <w:tab w:val="num" w:pos="360"/>
        </w:tabs>
        <w:ind w:left="360" w:hanging="360"/>
      </w:pPr>
      <w:rPr>
        <w:rFonts w:ascii="Arial" w:hAnsi="Arial" w:hint="default"/>
        <w:b/>
        <w:i w:val="0"/>
        <w:sz w:val="36"/>
      </w:rPr>
    </w:lvl>
    <w:lvl w:ilvl="1">
      <w:start w:val="1"/>
      <w:numFmt w:val="decimal"/>
      <w:pStyle w:val="Manual-Headiing2"/>
      <w:lvlText w:val="%1.%2."/>
      <w:lvlJc w:val="left"/>
      <w:pPr>
        <w:tabs>
          <w:tab w:val="num" w:pos="720"/>
        </w:tabs>
        <w:ind w:left="0" w:firstLine="0"/>
      </w:pPr>
      <w:rPr>
        <w:rFonts w:hint="default"/>
      </w:rPr>
    </w:lvl>
    <w:lvl w:ilvl="2">
      <w:start w:val="4"/>
      <w:numFmt w:val="decimal"/>
      <w:lvlText w:val="%1.%2.%3."/>
      <w:lvlJc w:val="left"/>
      <w:pPr>
        <w:tabs>
          <w:tab w:val="num" w:pos="1080"/>
        </w:tabs>
        <w:ind w:left="0" w:firstLine="0"/>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9" w15:restartNumberingAfterBreak="0">
    <w:nsid w:val="246028F4"/>
    <w:multiLevelType w:val="hybridMultilevel"/>
    <w:tmpl w:val="90EACBB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25F4491E"/>
    <w:multiLevelType w:val="hybridMultilevel"/>
    <w:tmpl w:val="8E34C818"/>
    <w:lvl w:ilvl="0" w:tplc="2B3ABA62">
      <w:start w:val="1"/>
      <w:numFmt w:val="bullet"/>
      <w:pStyle w:val="BodyTextBullet1"/>
      <w:lvlText w:val=""/>
      <w:lvlJc w:val="left"/>
      <w:pPr>
        <w:tabs>
          <w:tab w:val="num" w:pos="720"/>
        </w:tabs>
        <w:ind w:left="720" w:hanging="360"/>
      </w:pPr>
      <w:rPr>
        <w:rFonts w:ascii="Symbol" w:hAnsi="Symbol" w:hint="default"/>
        <w:sz w:val="24"/>
      </w:rPr>
    </w:lvl>
    <w:lvl w:ilvl="1" w:tplc="4A8C684A" w:tentative="1">
      <w:start w:val="1"/>
      <w:numFmt w:val="bullet"/>
      <w:lvlText w:val="o"/>
      <w:lvlJc w:val="left"/>
      <w:pPr>
        <w:tabs>
          <w:tab w:val="num" w:pos="1440"/>
        </w:tabs>
        <w:ind w:left="1440" w:hanging="360"/>
      </w:pPr>
      <w:rPr>
        <w:rFonts w:ascii="Courier New" w:hAnsi="Courier New" w:hint="default"/>
      </w:rPr>
    </w:lvl>
    <w:lvl w:ilvl="2" w:tplc="78FE2E54" w:tentative="1">
      <w:start w:val="1"/>
      <w:numFmt w:val="bullet"/>
      <w:lvlText w:val=""/>
      <w:lvlJc w:val="left"/>
      <w:pPr>
        <w:tabs>
          <w:tab w:val="num" w:pos="2160"/>
        </w:tabs>
        <w:ind w:left="2160" w:hanging="360"/>
      </w:pPr>
      <w:rPr>
        <w:rFonts w:ascii="Wingdings" w:hAnsi="Wingdings" w:hint="default"/>
      </w:rPr>
    </w:lvl>
    <w:lvl w:ilvl="3" w:tplc="CD466D88" w:tentative="1">
      <w:start w:val="1"/>
      <w:numFmt w:val="bullet"/>
      <w:lvlText w:val=""/>
      <w:lvlJc w:val="left"/>
      <w:pPr>
        <w:tabs>
          <w:tab w:val="num" w:pos="2880"/>
        </w:tabs>
        <w:ind w:left="2880" w:hanging="360"/>
      </w:pPr>
      <w:rPr>
        <w:rFonts w:ascii="Symbol" w:hAnsi="Symbol" w:hint="default"/>
      </w:rPr>
    </w:lvl>
    <w:lvl w:ilvl="4" w:tplc="76A6549A" w:tentative="1">
      <w:start w:val="1"/>
      <w:numFmt w:val="bullet"/>
      <w:lvlText w:val="o"/>
      <w:lvlJc w:val="left"/>
      <w:pPr>
        <w:tabs>
          <w:tab w:val="num" w:pos="3600"/>
        </w:tabs>
        <w:ind w:left="3600" w:hanging="360"/>
      </w:pPr>
      <w:rPr>
        <w:rFonts w:ascii="Courier New" w:hAnsi="Courier New" w:hint="default"/>
      </w:rPr>
    </w:lvl>
    <w:lvl w:ilvl="5" w:tplc="FB244A24" w:tentative="1">
      <w:start w:val="1"/>
      <w:numFmt w:val="bullet"/>
      <w:lvlText w:val=""/>
      <w:lvlJc w:val="left"/>
      <w:pPr>
        <w:tabs>
          <w:tab w:val="num" w:pos="4320"/>
        </w:tabs>
        <w:ind w:left="4320" w:hanging="360"/>
      </w:pPr>
      <w:rPr>
        <w:rFonts w:ascii="Wingdings" w:hAnsi="Wingdings" w:hint="default"/>
      </w:rPr>
    </w:lvl>
    <w:lvl w:ilvl="6" w:tplc="D67E4AFE" w:tentative="1">
      <w:start w:val="1"/>
      <w:numFmt w:val="bullet"/>
      <w:lvlText w:val=""/>
      <w:lvlJc w:val="left"/>
      <w:pPr>
        <w:tabs>
          <w:tab w:val="num" w:pos="5040"/>
        </w:tabs>
        <w:ind w:left="5040" w:hanging="360"/>
      </w:pPr>
      <w:rPr>
        <w:rFonts w:ascii="Symbol" w:hAnsi="Symbol" w:hint="default"/>
      </w:rPr>
    </w:lvl>
    <w:lvl w:ilvl="7" w:tplc="6D6654C0" w:tentative="1">
      <w:start w:val="1"/>
      <w:numFmt w:val="bullet"/>
      <w:lvlText w:val="o"/>
      <w:lvlJc w:val="left"/>
      <w:pPr>
        <w:tabs>
          <w:tab w:val="num" w:pos="5760"/>
        </w:tabs>
        <w:ind w:left="5760" w:hanging="360"/>
      </w:pPr>
      <w:rPr>
        <w:rFonts w:ascii="Courier New" w:hAnsi="Courier New" w:hint="default"/>
      </w:rPr>
    </w:lvl>
    <w:lvl w:ilvl="8" w:tplc="D2C8EFD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27FE6962"/>
    <w:multiLevelType w:val="hybridMultilevel"/>
    <w:tmpl w:val="E7380CAC"/>
    <w:lvl w:ilvl="0" w:tplc="D6D08D30">
      <w:start w:val="1"/>
      <w:numFmt w:val="decimal"/>
      <w:pStyle w:val="sub"/>
      <w:lvlText w:val="%1."/>
      <w:lvlJc w:val="left"/>
      <w:pPr>
        <w:tabs>
          <w:tab w:val="num" w:pos="720"/>
        </w:tabs>
        <w:ind w:left="720" w:hanging="360"/>
      </w:pPr>
      <w:rPr>
        <w:rFonts w:cs="Times New Roman"/>
      </w:rPr>
    </w:lvl>
    <w:lvl w:ilvl="1" w:tplc="04090003" w:tentative="1">
      <w:start w:val="1"/>
      <w:numFmt w:val="lowerLetter"/>
      <w:lvlText w:val="%2."/>
      <w:lvlJc w:val="left"/>
      <w:pPr>
        <w:tabs>
          <w:tab w:val="num" w:pos="1440"/>
        </w:tabs>
        <w:ind w:left="1440" w:hanging="360"/>
      </w:pPr>
      <w:rPr>
        <w:rFonts w:cs="Times New Roman"/>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42" w15:restartNumberingAfterBreak="0">
    <w:nsid w:val="287B3264"/>
    <w:multiLevelType w:val="hybridMultilevel"/>
    <w:tmpl w:val="DFCAF6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935062A"/>
    <w:multiLevelType w:val="hybridMultilevel"/>
    <w:tmpl w:val="64629F9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9C76F8D"/>
    <w:multiLevelType w:val="hybridMultilevel"/>
    <w:tmpl w:val="9B48BBC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2A2875A6"/>
    <w:multiLevelType w:val="hybridMultilevel"/>
    <w:tmpl w:val="7676F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C5865F0"/>
    <w:multiLevelType w:val="hybridMultilevel"/>
    <w:tmpl w:val="075A6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FB4C27"/>
    <w:multiLevelType w:val="hybridMultilevel"/>
    <w:tmpl w:val="6C1AA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F7B320F"/>
    <w:multiLevelType w:val="hybridMultilevel"/>
    <w:tmpl w:val="2A66E01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32D01BE5"/>
    <w:multiLevelType w:val="hybridMultilevel"/>
    <w:tmpl w:val="AC36201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5640E8E"/>
    <w:multiLevelType w:val="hybridMultilevel"/>
    <w:tmpl w:val="2ACAFF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37DA64D1"/>
    <w:multiLevelType w:val="hybridMultilevel"/>
    <w:tmpl w:val="9DFC621E"/>
    <w:lvl w:ilvl="0" w:tplc="FFFFFFFF">
      <w:start w:val="1"/>
      <w:numFmt w:val="lowerLetter"/>
      <w:lvlText w:val="%1."/>
      <w:lvlJc w:val="left"/>
      <w:pPr>
        <w:ind w:left="1080" w:hanging="360"/>
      </w:pPr>
      <w:rPr>
        <w:rFonts w:cs="Times New Roman" w:hint="default"/>
      </w:rPr>
    </w:lvl>
    <w:lvl w:ilvl="1" w:tplc="FFFFFFFF" w:tentative="1">
      <w:start w:val="1"/>
      <w:numFmt w:val="lowerLetter"/>
      <w:lvlText w:val="%2."/>
      <w:lvlJc w:val="left"/>
      <w:pPr>
        <w:ind w:left="1800" w:hanging="360"/>
      </w:pPr>
      <w:rPr>
        <w:rFonts w:cs="Times New Roman"/>
      </w:rPr>
    </w:lvl>
    <w:lvl w:ilvl="2" w:tplc="FFFFFFFF" w:tentative="1">
      <w:start w:val="1"/>
      <w:numFmt w:val="lowerRoman"/>
      <w:lvlText w:val="%3."/>
      <w:lvlJc w:val="right"/>
      <w:pPr>
        <w:ind w:left="2520" w:hanging="180"/>
      </w:pPr>
      <w:rPr>
        <w:rFonts w:cs="Times New Roman"/>
      </w:rPr>
    </w:lvl>
    <w:lvl w:ilvl="3" w:tplc="FFFFFFFF" w:tentative="1">
      <w:start w:val="1"/>
      <w:numFmt w:val="decimal"/>
      <w:lvlText w:val="%4."/>
      <w:lvlJc w:val="left"/>
      <w:pPr>
        <w:ind w:left="3240" w:hanging="360"/>
      </w:pPr>
      <w:rPr>
        <w:rFonts w:cs="Times New Roman"/>
      </w:rPr>
    </w:lvl>
    <w:lvl w:ilvl="4" w:tplc="FFFFFFFF" w:tentative="1">
      <w:start w:val="1"/>
      <w:numFmt w:val="lowerLetter"/>
      <w:lvlText w:val="%5."/>
      <w:lvlJc w:val="left"/>
      <w:pPr>
        <w:ind w:left="3960" w:hanging="360"/>
      </w:pPr>
      <w:rPr>
        <w:rFonts w:cs="Times New Roman"/>
      </w:rPr>
    </w:lvl>
    <w:lvl w:ilvl="5" w:tplc="FFFFFFFF" w:tentative="1">
      <w:start w:val="1"/>
      <w:numFmt w:val="lowerRoman"/>
      <w:lvlText w:val="%6."/>
      <w:lvlJc w:val="right"/>
      <w:pPr>
        <w:ind w:left="4680" w:hanging="180"/>
      </w:pPr>
      <w:rPr>
        <w:rFonts w:cs="Times New Roman"/>
      </w:rPr>
    </w:lvl>
    <w:lvl w:ilvl="6" w:tplc="FFFFFFFF" w:tentative="1">
      <w:start w:val="1"/>
      <w:numFmt w:val="decimal"/>
      <w:lvlText w:val="%7."/>
      <w:lvlJc w:val="left"/>
      <w:pPr>
        <w:ind w:left="5400" w:hanging="360"/>
      </w:pPr>
      <w:rPr>
        <w:rFonts w:cs="Times New Roman"/>
      </w:rPr>
    </w:lvl>
    <w:lvl w:ilvl="7" w:tplc="FFFFFFFF" w:tentative="1">
      <w:start w:val="1"/>
      <w:numFmt w:val="lowerLetter"/>
      <w:lvlText w:val="%8."/>
      <w:lvlJc w:val="left"/>
      <w:pPr>
        <w:ind w:left="6120" w:hanging="360"/>
      </w:pPr>
      <w:rPr>
        <w:rFonts w:cs="Times New Roman"/>
      </w:rPr>
    </w:lvl>
    <w:lvl w:ilvl="8" w:tplc="FFFFFFFF" w:tentative="1">
      <w:start w:val="1"/>
      <w:numFmt w:val="lowerRoman"/>
      <w:lvlText w:val="%9."/>
      <w:lvlJc w:val="right"/>
      <w:pPr>
        <w:ind w:left="6840" w:hanging="180"/>
      </w:pPr>
      <w:rPr>
        <w:rFonts w:cs="Times New Roman"/>
      </w:rPr>
    </w:lvl>
  </w:abstractNum>
  <w:abstractNum w:abstractNumId="52" w15:restartNumberingAfterBreak="0">
    <w:nsid w:val="388763F6"/>
    <w:multiLevelType w:val="hybridMultilevel"/>
    <w:tmpl w:val="25CA3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204B1C"/>
    <w:multiLevelType w:val="hybridMultilevel"/>
    <w:tmpl w:val="598E24A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AC12FD2"/>
    <w:multiLevelType w:val="hybridMultilevel"/>
    <w:tmpl w:val="A9A827E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3D8303A6"/>
    <w:multiLevelType w:val="hybridMultilevel"/>
    <w:tmpl w:val="3322EF10"/>
    <w:lvl w:ilvl="0" w:tplc="D6D08D30">
      <w:start w:val="1"/>
      <w:numFmt w:val="bullet"/>
      <w:lvlText w:val=""/>
      <w:lvlJc w:val="left"/>
      <w:pPr>
        <w:tabs>
          <w:tab w:val="num" w:pos="720"/>
        </w:tabs>
        <w:ind w:left="720" w:hanging="360"/>
      </w:pPr>
      <w:rPr>
        <w:rFonts w:ascii="Symbol" w:hAnsi="Symbol" w:hint="default"/>
      </w:rPr>
    </w:lvl>
    <w:lvl w:ilvl="1" w:tplc="CA1E805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DD55026"/>
    <w:multiLevelType w:val="hybridMultilevel"/>
    <w:tmpl w:val="01F45798"/>
    <w:lvl w:ilvl="0" w:tplc="D6D08D3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F97579F"/>
    <w:multiLevelType w:val="hybridMultilevel"/>
    <w:tmpl w:val="6952DB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15:restartNumberingAfterBreak="0">
    <w:nsid w:val="3FEF6819"/>
    <w:multiLevelType w:val="multilevel"/>
    <w:tmpl w:val="9A9CD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9" w15:restartNumberingAfterBreak="0">
    <w:nsid w:val="4020546D"/>
    <w:multiLevelType w:val="hybridMultilevel"/>
    <w:tmpl w:val="5204DE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404310B2"/>
    <w:multiLevelType w:val="hybridMultilevel"/>
    <w:tmpl w:val="44A61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2C00A43"/>
    <w:multiLevelType w:val="hybridMultilevel"/>
    <w:tmpl w:val="C1DA411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43B4397"/>
    <w:multiLevelType w:val="hybridMultilevel"/>
    <w:tmpl w:val="55C49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4856D36"/>
    <w:multiLevelType w:val="hybridMultilevel"/>
    <w:tmpl w:val="1BA4B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599370A"/>
    <w:multiLevelType w:val="multilevel"/>
    <w:tmpl w:val="ED9E584A"/>
    <w:lvl w:ilvl="0">
      <w:start w:val="1"/>
      <w:numFmt w:val="upperLetter"/>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pStyle w:val="Appendix111"/>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65" w15:restartNumberingAfterBreak="0">
    <w:nsid w:val="49A75682"/>
    <w:multiLevelType w:val="hybridMultilevel"/>
    <w:tmpl w:val="FD309DCE"/>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CF35616"/>
    <w:multiLevelType w:val="hybridMultilevel"/>
    <w:tmpl w:val="97342F4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F582A37"/>
    <w:multiLevelType w:val="hybridMultilevel"/>
    <w:tmpl w:val="876016DE"/>
    <w:lvl w:ilvl="0" w:tplc="84BA479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F664464"/>
    <w:multiLevelType w:val="multilevel"/>
    <w:tmpl w:val="B520110E"/>
    <w:lvl w:ilvl="0">
      <w:start w:val="1"/>
      <w:numFmt w:val="decimal"/>
      <w:pStyle w:val="Man-1Hdg-Num"/>
      <w:lvlText w:val="%1."/>
      <w:lvlJc w:val="left"/>
      <w:pPr>
        <w:tabs>
          <w:tab w:val="num" w:pos="360"/>
        </w:tabs>
        <w:ind w:left="360" w:hanging="360"/>
      </w:pPr>
      <w:rPr>
        <w:rFonts w:ascii="Arial" w:hAnsi="Arial" w:hint="default"/>
        <w:b/>
        <w:i w:val="0"/>
        <w:sz w:val="36"/>
      </w:rPr>
    </w:lvl>
    <w:lvl w:ilvl="1">
      <w:start w:val="1"/>
      <w:numFmt w:val="decimal"/>
      <w:pStyle w:val="Man-2Hdg-Num"/>
      <w:lvlText w:val="%1.%2."/>
      <w:lvlJc w:val="left"/>
      <w:pPr>
        <w:tabs>
          <w:tab w:val="num" w:pos="720"/>
        </w:tabs>
        <w:ind w:left="0" w:firstLine="0"/>
      </w:pPr>
      <w:rPr>
        <w:rFonts w:hint="default"/>
      </w:rPr>
    </w:lvl>
    <w:lvl w:ilvl="2">
      <w:start w:val="1"/>
      <w:numFmt w:val="decimal"/>
      <w:pStyle w:val="ManHead3"/>
      <w:lvlText w:val="%1.%2.%3."/>
      <w:lvlJc w:val="left"/>
      <w:pPr>
        <w:tabs>
          <w:tab w:val="num" w:pos="1080"/>
        </w:tabs>
        <w:ind w:left="0" w:firstLine="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9" w15:restartNumberingAfterBreak="0">
    <w:nsid w:val="544F1586"/>
    <w:multiLevelType w:val="hybridMultilevel"/>
    <w:tmpl w:val="C82E05A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54981867"/>
    <w:multiLevelType w:val="multilevel"/>
    <w:tmpl w:val="D4A8B4CC"/>
    <w:lvl w:ilvl="0">
      <w:start w:val="13"/>
      <w:numFmt w:val="decimal"/>
      <w:lvlText w:val="%1."/>
      <w:lvlJc w:val="left"/>
      <w:pPr>
        <w:tabs>
          <w:tab w:val="num" w:pos="360"/>
        </w:tabs>
        <w:ind w:left="360" w:hanging="360"/>
      </w:pPr>
      <w:rPr>
        <w:rFonts w:ascii="Arial" w:hAnsi="Arial" w:hint="default"/>
        <w:b/>
        <w:i w:val="0"/>
        <w:sz w:val="36"/>
      </w:rPr>
    </w:lvl>
    <w:lvl w:ilvl="1">
      <w:start w:val="1"/>
      <w:numFmt w:val="decimal"/>
      <w:lvlText w:val="%1.%2."/>
      <w:lvlJc w:val="left"/>
      <w:pPr>
        <w:tabs>
          <w:tab w:val="num" w:pos="360"/>
        </w:tabs>
        <w:ind w:left="0" w:firstLine="0"/>
      </w:pPr>
      <w:rPr>
        <w:rFonts w:hint="default"/>
      </w:rPr>
    </w:lvl>
    <w:lvl w:ilvl="2">
      <w:start w:val="2"/>
      <w:numFmt w:val="decimal"/>
      <w:lvlText w:val="%1.%2.%3."/>
      <w:lvlJc w:val="left"/>
      <w:pPr>
        <w:tabs>
          <w:tab w:val="num" w:pos="720"/>
        </w:tabs>
        <w:ind w:left="0" w:firstLine="0"/>
      </w:pPr>
      <w:rPr>
        <w:rFonts w:hint="default"/>
      </w:rPr>
    </w:lvl>
    <w:lvl w:ilvl="3">
      <w:start w:val="1"/>
      <w:numFmt w:val="decimal"/>
      <w:pStyle w:val="Man-4Hdg-Num"/>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1" w15:restartNumberingAfterBreak="0">
    <w:nsid w:val="54AD3E20"/>
    <w:multiLevelType w:val="hybridMultilevel"/>
    <w:tmpl w:val="72B28E04"/>
    <w:lvl w:ilvl="0" w:tplc="D6D08D30">
      <w:start w:val="1"/>
      <w:numFmt w:val="bullet"/>
      <w:lvlText w:val=""/>
      <w:lvlJc w:val="left"/>
      <w:pPr>
        <w:tabs>
          <w:tab w:val="num" w:pos="720"/>
        </w:tabs>
        <w:ind w:left="720" w:hanging="360"/>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5027065"/>
    <w:multiLevelType w:val="hybridMultilevel"/>
    <w:tmpl w:val="52FE5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64D22BB"/>
    <w:multiLevelType w:val="hybridMultilevel"/>
    <w:tmpl w:val="50A2DEB4"/>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7477B11"/>
    <w:multiLevelType w:val="hybridMultilevel"/>
    <w:tmpl w:val="9EAE0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74B2A02"/>
    <w:multiLevelType w:val="hybridMultilevel"/>
    <w:tmpl w:val="65A6242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88D669D"/>
    <w:multiLevelType w:val="hybridMultilevel"/>
    <w:tmpl w:val="E05E1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88F3799"/>
    <w:multiLevelType w:val="hybridMultilevel"/>
    <w:tmpl w:val="306AC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8DA6BE9"/>
    <w:multiLevelType w:val="hybridMultilevel"/>
    <w:tmpl w:val="0CC64E4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9FF4D19"/>
    <w:multiLevelType w:val="hybridMultilevel"/>
    <w:tmpl w:val="0D6434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5B8A7B28"/>
    <w:multiLevelType w:val="hybridMultilevel"/>
    <w:tmpl w:val="FC1C6F06"/>
    <w:lvl w:ilvl="0" w:tplc="C6E6FF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BA92B37"/>
    <w:multiLevelType w:val="hybridMultilevel"/>
    <w:tmpl w:val="4C18A89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C03333D"/>
    <w:multiLevelType w:val="hybridMultilevel"/>
    <w:tmpl w:val="F79CA478"/>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5C8115CA"/>
    <w:multiLevelType w:val="hybridMultilevel"/>
    <w:tmpl w:val="2994673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5C8D5734"/>
    <w:multiLevelType w:val="hybridMultilevel"/>
    <w:tmpl w:val="3708BEDE"/>
    <w:lvl w:ilvl="0" w:tplc="FFFFFFFF">
      <w:start w:val="1"/>
      <w:numFmt w:val="bullet"/>
      <w:lvlText w:val=""/>
      <w:lvlJc w:val="left"/>
      <w:pPr>
        <w:tabs>
          <w:tab w:val="num" w:pos="1872"/>
        </w:tabs>
        <w:ind w:left="1872" w:hanging="360"/>
      </w:pPr>
      <w:rPr>
        <w:rFonts w:ascii="Symbol" w:hAnsi="Symbol" w:hint="default"/>
      </w:rPr>
    </w:lvl>
    <w:lvl w:ilvl="1" w:tplc="FFFFFFFF">
      <w:start w:val="1"/>
      <w:numFmt w:val="bullet"/>
      <w:lvlText w:val="o"/>
      <w:lvlJc w:val="left"/>
      <w:pPr>
        <w:tabs>
          <w:tab w:val="num" w:pos="2592"/>
        </w:tabs>
        <w:ind w:left="2592" w:hanging="360"/>
      </w:pPr>
      <w:rPr>
        <w:rFonts w:ascii="Courier New" w:hAnsi="Courier New" w:hint="default"/>
      </w:rPr>
    </w:lvl>
    <w:lvl w:ilvl="2" w:tplc="FFFFFFFF" w:tentative="1">
      <w:start w:val="1"/>
      <w:numFmt w:val="bullet"/>
      <w:lvlText w:val=""/>
      <w:lvlJc w:val="left"/>
      <w:pPr>
        <w:tabs>
          <w:tab w:val="num" w:pos="3312"/>
        </w:tabs>
        <w:ind w:left="3312" w:hanging="360"/>
      </w:pPr>
      <w:rPr>
        <w:rFonts w:ascii="Wingdings" w:hAnsi="Wingdings" w:hint="default"/>
      </w:rPr>
    </w:lvl>
    <w:lvl w:ilvl="3" w:tplc="FFFFFFFF" w:tentative="1">
      <w:start w:val="1"/>
      <w:numFmt w:val="bullet"/>
      <w:lvlText w:val=""/>
      <w:lvlJc w:val="left"/>
      <w:pPr>
        <w:tabs>
          <w:tab w:val="num" w:pos="4032"/>
        </w:tabs>
        <w:ind w:left="4032" w:hanging="360"/>
      </w:pPr>
      <w:rPr>
        <w:rFonts w:ascii="Symbol" w:hAnsi="Symbol" w:hint="default"/>
      </w:rPr>
    </w:lvl>
    <w:lvl w:ilvl="4" w:tplc="FFFFFFFF" w:tentative="1">
      <w:start w:val="1"/>
      <w:numFmt w:val="bullet"/>
      <w:lvlText w:val="o"/>
      <w:lvlJc w:val="left"/>
      <w:pPr>
        <w:tabs>
          <w:tab w:val="num" w:pos="4752"/>
        </w:tabs>
        <w:ind w:left="4752" w:hanging="360"/>
      </w:pPr>
      <w:rPr>
        <w:rFonts w:ascii="Courier New" w:hAnsi="Courier New" w:hint="default"/>
      </w:rPr>
    </w:lvl>
    <w:lvl w:ilvl="5" w:tplc="FFFFFFFF" w:tentative="1">
      <w:start w:val="1"/>
      <w:numFmt w:val="bullet"/>
      <w:lvlText w:val=""/>
      <w:lvlJc w:val="left"/>
      <w:pPr>
        <w:tabs>
          <w:tab w:val="num" w:pos="5472"/>
        </w:tabs>
        <w:ind w:left="5472" w:hanging="360"/>
      </w:pPr>
      <w:rPr>
        <w:rFonts w:ascii="Wingdings" w:hAnsi="Wingdings" w:hint="default"/>
      </w:rPr>
    </w:lvl>
    <w:lvl w:ilvl="6" w:tplc="FFFFFFFF" w:tentative="1">
      <w:start w:val="1"/>
      <w:numFmt w:val="bullet"/>
      <w:lvlText w:val=""/>
      <w:lvlJc w:val="left"/>
      <w:pPr>
        <w:tabs>
          <w:tab w:val="num" w:pos="6192"/>
        </w:tabs>
        <w:ind w:left="6192" w:hanging="360"/>
      </w:pPr>
      <w:rPr>
        <w:rFonts w:ascii="Symbol" w:hAnsi="Symbol" w:hint="default"/>
      </w:rPr>
    </w:lvl>
    <w:lvl w:ilvl="7" w:tplc="FFFFFFFF" w:tentative="1">
      <w:start w:val="1"/>
      <w:numFmt w:val="bullet"/>
      <w:lvlText w:val="o"/>
      <w:lvlJc w:val="left"/>
      <w:pPr>
        <w:tabs>
          <w:tab w:val="num" w:pos="6912"/>
        </w:tabs>
        <w:ind w:left="6912" w:hanging="360"/>
      </w:pPr>
      <w:rPr>
        <w:rFonts w:ascii="Courier New" w:hAnsi="Courier New" w:hint="default"/>
      </w:rPr>
    </w:lvl>
    <w:lvl w:ilvl="8" w:tplc="FFFFFFFF" w:tentative="1">
      <w:start w:val="1"/>
      <w:numFmt w:val="bullet"/>
      <w:lvlText w:val=""/>
      <w:lvlJc w:val="left"/>
      <w:pPr>
        <w:tabs>
          <w:tab w:val="num" w:pos="7632"/>
        </w:tabs>
        <w:ind w:left="7632" w:hanging="360"/>
      </w:pPr>
      <w:rPr>
        <w:rFonts w:ascii="Wingdings" w:hAnsi="Wingdings" w:hint="default"/>
      </w:rPr>
    </w:lvl>
  </w:abstractNum>
  <w:abstractNum w:abstractNumId="85" w15:restartNumberingAfterBreak="0">
    <w:nsid w:val="5CBD05EF"/>
    <w:multiLevelType w:val="hybridMultilevel"/>
    <w:tmpl w:val="5FA016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DAA1FEE"/>
    <w:multiLevelType w:val="hybridMultilevel"/>
    <w:tmpl w:val="465EE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DD5051C"/>
    <w:multiLevelType w:val="hybridMultilevel"/>
    <w:tmpl w:val="4138546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5DFE1633"/>
    <w:multiLevelType w:val="hybridMultilevel"/>
    <w:tmpl w:val="9EBAED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5EE53811"/>
    <w:multiLevelType w:val="hybridMultilevel"/>
    <w:tmpl w:val="6B1A58FC"/>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0" w15:restartNumberingAfterBreak="0">
    <w:nsid w:val="5F214F3C"/>
    <w:multiLevelType w:val="hybridMultilevel"/>
    <w:tmpl w:val="0338E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606A0D49"/>
    <w:multiLevelType w:val="multilevel"/>
    <w:tmpl w:val="F9144198"/>
    <w:lvl w:ilvl="0">
      <w:start w:val="1"/>
      <w:numFmt w:val="upperLetter"/>
      <w:lvlText w:val="%1."/>
      <w:lvlJc w:val="left"/>
      <w:pPr>
        <w:tabs>
          <w:tab w:val="num" w:pos="0"/>
        </w:tabs>
      </w:pPr>
      <w:rPr>
        <w:rFonts w:cs="Times New Roman" w:hint="default"/>
      </w:rPr>
    </w:lvl>
    <w:lvl w:ilvl="1">
      <w:start w:val="1"/>
      <w:numFmt w:val="decimal"/>
      <w:pStyle w:val="Appendix11"/>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92" w15:restartNumberingAfterBreak="0">
    <w:nsid w:val="60A446FB"/>
    <w:multiLevelType w:val="hybridMultilevel"/>
    <w:tmpl w:val="B79A2E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3" w15:restartNumberingAfterBreak="0">
    <w:nsid w:val="61291E86"/>
    <w:multiLevelType w:val="multilevel"/>
    <w:tmpl w:val="0BFCFDD8"/>
    <w:lvl w:ilvl="0">
      <w:start w:val="1"/>
      <w:numFmt w:val="upperLetter"/>
      <w:pStyle w:val="Appendix"/>
      <w:lvlText w:val="%1."/>
      <w:lvlJc w:val="left"/>
      <w:pPr>
        <w:tabs>
          <w:tab w:val="num" w:pos="0"/>
        </w:tabs>
      </w:pPr>
      <w:rPr>
        <w:rFonts w:cs="Times New Roman" w:hint="default"/>
      </w:rPr>
    </w:lvl>
    <w:lvl w:ilvl="1">
      <w:start w:val="1"/>
      <w:numFmt w:val="decimal"/>
      <w:lvlText w:val="%1.%2."/>
      <w:lvlJc w:val="left"/>
      <w:pPr>
        <w:tabs>
          <w:tab w:val="num" w:pos="1080"/>
        </w:tabs>
        <w:ind w:left="360"/>
      </w:pPr>
      <w:rPr>
        <w:rFonts w:cs="Times New Roman" w:hint="default"/>
      </w:rPr>
    </w:lvl>
    <w:lvl w:ilvl="2">
      <w:start w:val="1"/>
      <w:numFmt w:val="decimal"/>
      <w:lvlText w:val="%1.%3.%2"/>
      <w:lvlJc w:val="left"/>
      <w:pPr>
        <w:tabs>
          <w:tab w:val="num" w:pos="1800"/>
        </w:tabs>
        <w:ind w:left="1440" w:hanging="720"/>
      </w:pPr>
      <w:rPr>
        <w:rFonts w:cs="Times New Roman" w:hint="default"/>
      </w:rPr>
    </w:lvl>
    <w:lvl w:ilvl="3">
      <w:start w:val="1"/>
      <w:numFmt w:val="decimal"/>
      <w:lvlText w:val="%1.%2.%3.%4."/>
      <w:lvlJc w:val="left"/>
      <w:pPr>
        <w:tabs>
          <w:tab w:val="num" w:pos="2160"/>
        </w:tabs>
        <w:ind w:left="2520" w:hanging="1440"/>
      </w:pPr>
      <w:rPr>
        <w:rFonts w:cs="Times New Roman" w:hint="default"/>
      </w:rPr>
    </w:lvl>
    <w:lvl w:ilvl="4">
      <w:start w:val="1"/>
      <w:numFmt w:val="decimal"/>
      <w:lvlText w:val="%1.%2.%3.%4.%5."/>
      <w:lvlJc w:val="left"/>
      <w:pPr>
        <w:tabs>
          <w:tab w:val="num" w:pos="432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94" w15:restartNumberingAfterBreak="0">
    <w:nsid w:val="614429F4"/>
    <w:multiLevelType w:val="hybridMultilevel"/>
    <w:tmpl w:val="6D72215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6159604C"/>
    <w:multiLevelType w:val="hybridMultilevel"/>
    <w:tmpl w:val="1AA22826"/>
    <w:lvl w:ilvl="0" w:tplc="D6D08D3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645E3554"/>
    <w:multiLevelType w:val="hybridMultilevel"/>
    <w:tmpl w:val="2EF60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64FA06E1"/>
    <w:multiLevelType w:val="multilevel"/>
    <w:tmpl w:val="0409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98" w15:restartNumberingAfterBreak="0">
    <w:nsid w:val="69C43F4E"/>
    <w:multiLevelType w:val="hybridMultilevel"/>
    <w:tmpl w:val="9E387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6A9E0EDF"/>
    <w:multiLevelType w:val="hybridMultilevel"/>
    <w:tmpl w:val="62967A7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6B532466"/>
    <w:multiLevelType w:val="hybridMultilevel"/>
    <w:tmpl w:val="E82EC2F6"/>
    <w:lvl w:ilvl="0" w:tplc="2CF8ADB2">
      <w:start w:val="1"/>
      <w:numFmt w:val="bullet"/>
      <w:pStyle w:val="BulletedBodyTex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15:restartNumberingAfterBreak="0">
    <w:nsid w:val="6BA55EBF"/>
    <w:multiLevelType w:val="hybridMultilevel"/>
    <w:tmpl w:val="2ED64A36"/>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6E2F4905"/>
    <w:multiLevelType w:val="hybridMultilevel"/>
    <w:tmpl w:val="1B66661C"/>
    <w:lvl w:ilvl="0" w:tplc="EBA6C090">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6EF56E11"/>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F2F3A16"/>
    <w:multiLevelType w:val="hybridMultilevel"/>
    <w:tmpl w:val="2120387A"/>
    <w:lvl w:ilvl="0" w:tplc="84BA479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6F543F18"/>
    <w:multiLevelType w:val="hybridMultilevel"/>
    <w:tmpl w:val="95BA9F6E"/>
    <w:lvl w:ilvl="0" w:tplc="C268B91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6FAD16A4"/>
    <w:multiLevelType w:val="hybridMultilevel"/>
    <w:tmpl w:val="A8AE9A8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02103B9"/>
    <w:multiLevelType w:val="hybridMultilevel"/>
    <w:tmpl w:val="1430CF44"/>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70ED7B2C"/>
    <w:multiLevelType w:val="hybridMultilevel"/>
    <w:tmpl w:val="90B04414"/>
    <w:lvl w:ilvl="0" w:tplc="2CF8ADB2">
      <w:start w:val="1"/>
      <w:numFmt w:val="bullet"/>
      <w:pStyle w:val="ListBullet2"/>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9" w15:restartNumberingAfterBreak="0">
    <w:nsid w:val="72B96AC1"/>
    <w:multiLevelType w:val="hybridMultilevel"/>
    <w:tmpl w:val="89C00322"/>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73B53632"/>
    <w:multiLevelType w:val="hybridMultilevel"/>
    <w:tmpl w:val="C736FA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748F6070"/>
    <w:multiLevelType w:val="hybridMultilevel"/>
    <w:tmpl w:val="033EA4D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75DB2D82"/>
    <w:multiLevelType w:val="hybridMultilevel"/>
    <w:tmpl w:val="2ED63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A4743A8"/>
    <w:multiLevelType w:val="hybridMultilevel"/>
    <w:tmpl w:val="8FA8CBB8"/>
    <w:lvl w:ilvl="0" w:tplc="19C036B4">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B1A6739"/>
    <w:multiLevelType w:val="hybridMultilevel"/>
    <w:tmpl w:val="6C28C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D777F65"/>
    <w:multiLevelType w:val="hybridMultilevel"/>
    <w:tmpl w:val="1AE8B7F2"/>
    <w:lvl w:ilvl="0" w:tplc="FFFFFFFF">
      <w:start w:val="1"/>
      <w:numFmt w:val="decimal"/>
      <w:lvlText w:val="%1."/>
      <w:lvlJc w:val="left"/>
      <w:pPr>
        <w:ind w:left="720"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16" w15:restartNumberingAfterBreak="0">
    <w:nsid w:val="7DE9156D"/>
    <w:multiLevelType w:val="hybridMultilevel"/>
    <w:tmpl w:val="67520E8A"/>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E78174C"/>
    <w:multiLevelType w:val="hybridMultilevel"/>
    <w:tmpl w:val="EA683B80"/>
    <w:lvl w:ilvl="0" w:tplc="D6D08D3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8"/>
  </w:num>
  <w:num w:numId="11">
    <w:abstractNumId w:val="68"/>
  </w:num>
  <w:num w:numId="12">
    <w:abstractNumId w:val="27"/>
  </w:num>
  <w:num w:numId="13">
    <w:abstractNumId w:val="17"/>
  </w:num>
  <w:num w:numId="14">
    <w:abstractNumId w:val="70"/>
  </w:num>
  <w:num w:numId="15">
    <w:abstractNumId w:val="13"/>
  </w:num>
  <w:num w:numId="16">
    <w:abstractNumId w:val="10"/>
  </w:num>
  <w:num w:numId="17">
    <w:abstractNumId w:val="108"/>
  </w:num>
  <w:num w:numId="18">
    <w:abstractNumId w:val="100"/>
  </w:num>
  <w:num w:numId="19">
    <w:abstractNumId w:val="33"/>
  </w:num>
  <w:num w:numId="20">
    <w:abstractNumId w:val="106"/>
  </w:num>
  <w:num w:numId="21">
    <w:abstractNumId w:val="15"/>
  </w:num>
  <w:num w:numId="22">
    <w:abstractNumId w:val="102"/>
  </w:num>
  <w:num w:numId="23">
    <w:abstractNumId w:val="82"/>
  </w:num>
  <w:num w:numId="24">
    <w:abstractNumId w:val="83"/>
  </w:num>
  <w:num w:numId="25">
    <w:abstractNumId w:val="22"/>
  </w:num>
  <w:num w:numId="26">
    <w:abstractNumId w:val="44"/>
  </w:num>
  <w:num w:numId="27">
    <w:abstractNumId w:val="19"/>
  </w:num>
  <w:num w:numId="28">
    <w:abstractNumId w:val="94"/>
  </w:num>
  <w:num w:numId="29">
    <w:abstractNumId w:val="107"/>
  </w:num>
  <w:num w:numId="30">
    <w:abstractNumId w:val="25"/>
  </w:num>
  <w:num w:numId="31">
    <w:abstractNumId w:val="54"/>
  </w:num>
  <w:num w:numId="32">
    <w:abstractNumId w:val="30"/>
  </w:num>
  <w:num w:numId="33">
    <w:abstractNumId w:val="11"/>
  </w:num>
  <w:num w:numId="34">
    <w:abstractNumId w:val="39"/>
  </w:num>
  <w:num w:numId="35">
    <w:abstractNumId w:val="53"/>
  </w:num>
  <w:num w:numId="36">
    <w:abstractNumId w:val="61"/>
  </w:num>
  <w:num w:numId="37">
    <w:abstractNumId w:val="49"/>
  </w:num>
  <w:num w:numId="38">
    <w:abstractNumId w:val="50"/>
  </w:num>
  <w:num w:numId="39">
    <w:abstractNumId w:val="75"/>
  </w:num>
  <w:num w:numId="40">
    <w:abstractNumId w:val="69"/>
  </w:num>
  <w:num w:numId="41">
    <w:abstractNumId w:val="20"/>
  </w:num>
  <w:num w:numId="42">
    <w:abstractNumId w:val="66"/>
  </w:num>
  <w:num w:numId="43">
    <w:abstractNumId w:val="95"/>
  </w:num>
  <w:num w:numId="44">
    <w:abstractNumId w:val="31"/>
  </w:num>
  <w:num w:numId="45">
    <w:abstractNumId w:val="65"/>
  </w:num>
  <w:num w:numId="46">
    <w:abstractNumId w:val="89"/>
  </w:num>
  <w:num w:numId="47">
    <w:abstractNumId w:val="78"/>
  </w:num>
  <w:num w:numId="48">
    <w:abstractNumId w:val="81"/>
  </w:num>
  <w:num w:numId="49">
    <w:abstractNumId w:val="48"/>
  </w:num>
  <w:num w:numId="50">
    <w:abstractNumId w:val="73"/>
  </w:num>
  <w:num w:numId="51">
    <w:abstractNumId w:val="59"/>
  </w:num>
  <w:num w:numId="52">
    <w:abstractNumId w:val="109"/>
  </w:num>
  <w:num w:numId="53">
    <w:abstractNumId w:val="116"/>
  </w:num>
  <w:num w:numId="54">
    <w:abstractNumId w:val="101"/>
  </w:num>
  <w:num w:numId="55">
    <w:abstractNumId w:val="43"/>
  </w:num>
  <w:num w:numId="56">
    <w:abstractNumId w:val="117"/>
  </w:num>
  <w:num w:numId="57">
    <w:abstractNumId w:val="56"/>
  </w:num>
  <w:num w:numId="58">
    <w:abstractNumId w:val="99"/>
  </w:num>
  <w:num w:numId="59">
    <w:abstractNumId w:val="55"/>
  </w:num>
  <w:num w:numId="60">
    <w:abstractNumId w:val="67"/>
  </w:num>
  <w:num w:numId="61">
    <w:abstractNumId w:val="104"/>
  </w:num>
  <w:num w:numId="62">
    <w:abstractNumId w:val="18"/>
  </w:num>
  <w:num w:numId="63">
    <w:abstractNumId w:val="24"/>
  </w:num>
  <w:num w:numId="64">
    <w:abstractNumId w:val="74"/>
  </w:num>
  <w:num w:numId="65">
    <w:abstractNumId w:val="71"/>
  </w:num>
  <w:num w:numId="66">
    <w:abstractNumId w:val="111"/>
  </w:num>
  <w:num w:numId="67">
    <w:abstractNumId w:val="96"/>
  </w:num>
  <w:num w:numId="68">
    <w:abstractNumId w:val="105"/>
  </w:num>
  <w:num w:numId="69">
    <w:abstractNumId w:val="40"/>
  </w:num>
  <w:num w:numId="70">
    <w:abstractNumId w:val="91"/>
  </w:num>
  <w:num w:numId="71">
    <w:abstractNumId w:val="93"/>
  </w:num>
  <w:num w:numId="72">
    <w:abstractNumId w:val="103"/>
  </w:num>
  <w:num w:numId="73">
    <w:abstractNumId w:val="35"/>
  </w:num>
  <w:num w:numId="74">
    <w:abstractNumId w:val="97"/>
  </w:num>
  <w:num w:numId="75">
    <w:abstractNumId w:val="64"/>
  </w:num>
  <w:num w:numId="76">
    <w:abstractNumId w:val="41"/>
  </w:num>
  <w:num w:numId="77">
    <w:abstractNumId w:val="14"/>
  </w:num>
  <w:num w:numId="78">
    <w:abstractNumId w:val="115"/>
  </w:num>
  <w:num w:numId="79">
    <w:abstractNumId w:val="51"/>
  </w:num>
  <w:num w:numId="80">
    <w:abstractNumId w:val="88"/>
  </w:num>
  <w:num w:numId="8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5"/>
  </w:num>
  <w:num w:numId="83">
    <w:abstractNumId w:val="32"/>
  </w:num>
  <w:num w:numId="84">
    <w:abstractNumId w:val="62"/>
  </w:num>
  <w:num w:numId="85">
    <w:abstractNumId w:val="45"/>
  </w:num>
  <w:num w:numId="86">
    <w:abstractNumId w:val="26"/>
  </w:num>
  <w:num w:numId="87">
    <w:abstractNumId w:val="47"/>
  </w:num>
  <w:num w:numId="88">
    <w:abstractNumId w:val="92"/>
  </w:num>
  <w:num w:numId="89">
    <w:abstractNumId w:val="110"/>
  </w:num>
  <w:num w:numId="90">
    <w:abstractNumId w:val="12"/>
  </w:num>
  <w:num w:numId="91">
    <w:abstractNumId w:val="52"/>
  </w:num>
  <w:num w:numId="92">
    <w:abstractNumId w:val="37"/>
  </w:num>
  <w:num w:numId="93">
    <w:abstractNumId w:val="57"/>
  </w:num>
  <w:num w:numId="94">
    <w:abstractNumId w:val="9"/>
  </w:num>
  <w:num w:numId="95">
    <w:abstractNumId w:val="84"/>
  </w:num>
  <w:num w:numId="96">
    <w:abstractNumId w:val="77"/>
  </w:num>
  <w:num w:numId="97">
    <w:abstractNumId w:val="79"/>
  </w:num>
  <w:num w:numId="98">
    <w:abstractNumId w:val="23"/>
  </w:num>
  <w:num w:numId="99">
    <w:abstractNumId w:val="16"/>
  </w:num>
  <w:num w:numId="100">
    <w:abstractNumId w:val="112"/>
  </w:num>
  <w:num w:numId="101">
    <w:abstractNumId w:val="21"/>
  </w:num>
  <w:num w:numId="102">
    <w:abstractNumId w:val="29"/>
  </w:num>
  <w:num w:numId="103">
    <w:abstractNumId w:val="113"/>
  </w:num>
  <w:num w:numId="104">
    <w:abstractNumId w:val="80"/>
  </w:num>
  <w:num w:numId="105">
    <w:abstractNumId w:val="42"/>
  </w:num>
  <w:num w:numId="106">
    <w:abstractNumId w:val="87"/>
  </w:num>
  <w:num w:numId="107">
    <w:abstractNumId w:val="86"/>
  </w:num>
  <w:num w:numId="108">
    <w:abstractNumId w:val="60"/>
  </w:num>
  <w:num w:numId="109">
    <w:abstractNumId w:val="46"/>
  </w:num>
  <w:num w:numId="110">
    <w:abstractNumId w:val="90"/>
  </w:num>
  <w:num w:numId="111">
    <w:abstractNumId w:val="72"/>
  </w:num>
  <w:num w:numId="112">
    <w:abstractNumId w:val="63"/>
  </w:num>
  <w:num w:numId="113">
    <w:abstractNumId w:val="114"/>
  </w:num>
  <w:num w:numId="114">
    <w:abstractNumId w:val="34"/>
  </w:num>
  <w:num w:numId="115">
    <w:abstractNumId w:val="28"/>
  </w:num>
  <w:num w:numId="116">
    <w:abstractNumId w:val="36"/>
  </w:num>
  <w:num w:numId="117">
    <w:abstractNumId w:val="98"/>
  </w:num>
  <w:num w:numId="118">
    <w:abstractNumId w:val="76"/>
  </w:num>
  <w:num w:numId="119">
    <w:abstractNumId w:val="58"/>
  </w:num>
  <w:num w:numId="12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ed Perez">
    <w15:presenceInfo w15:providerId="AD" w15:userId="S::Fred.Perez@ablevets.com::1cbe4c3c-e2ba-4198-80f2-86845908f56d"/>
  </w15:person>
  <w15:person w15:author="Tran, Dan P. (Technatomy)">
    <w15:presenceInfo w15:providerId="AD" w15:userId="S-1-5-21-1814438218-152777602-930774774-48337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3"/>
  <w:hideSpellingErrors/>
  <w:hideGrammaticalError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338"/>
    <w:rsid w:val="00001480"/>
    <w:rsid w:val="000038A3"/>
    <w:rsid w:val="00003C7C"/>
    <w:rsid w:val="000056E5"/>
    <w:rsid w:val="0001275C"/>
    <w:rsid w:val="00013A1D"/>
    <w:rsid w:val="00014FF5"/>
    <w:rsid w:val="00016D72"/>
    <w:rsid w:val="00021305"/>
    <w:rsid w:val="00024B3B"/>
    <w:rsid w:val="00024C06"/>
    <w:rsid w:val="00026381"/>
    <w:rsid w:val="0002711B"/>
    <w:rsid w:val="00027E36"/>
    <w:rsid w:val="00031F62"/>
    <w:rsid w:val="000352D3"/>
    <w:rsid w:val="0003653A"/>
    <w:rsid w:val="00036B06"/>
    <w:rsid w:val="00041082"/>
    <w:rsid w:val="00041BFA"/>
    <w:rsid w:val="000434EF"/>
    <w:rsid w:val="00045B51"/>
    <w:rsid w:val="000462AA"/>
    <w:rsid w:val="00046445"/>
    <w:rsid w:val="00080717"/>
    <w:rsid w:val="0008131D"/>
    <w:rsid w:val="00084956"/>
    <w:rsid w:val="00090479"/>
    <w:rsid w:val="00092338"/>
    <w:rsid w:val="0009360F"/>
    <w:rsid w:val="00093DBE"/>
    <w:rsid w:val="000944C4"/>
    <w:rsid w:val="000968F9"/>
    <w:rsid w:val="0009695E"/>
    <w:rsid w:val="000970C2"/>
    <w:rsid w:val="000A0A20"/>
    <w:rsid w:val="000A2979"/>
    <w:rsid w:val="000A4B24"/>
    <w:rsid w:val="000B44A2"/>
    <w:rsid w:val="000B5812"/>
    <w:rsid w:val="000B70B2"/>
    <w:rsid w:val="000C33FD"/>
    <w:rsid w:val="000C3DEA"/>
    <w:rsid w:val="000C4420"/>
    <w:rsid w:val="000C5327"/>
    <w:rsid w:val="000C556C"/>
    <w:rsid w:val="000C6331"/>
    <w:rsid w:val="000C7428"/>
    <w:rsid w:val="000D0176"/>
    <w:rsid w:val="000D2573"/>
    <w:rsid w:val="000D3EB5"/>
    <w:rsid w:val="000D4978"/>
    <w:rsid w:val="000E5E24"/>
    <w:rsid w:val="000E6219"/>
    <w:rsid w:val="000E6EBF"/>
    <w:rsid w:val="000F06E1"/>
    <w:rsid w:val="000F4AFF"/>
    <w:rsid w:val="000F5EEF"/>
    <w:rsid w:val="000F601C"/>
    <w:rsid w:val="0010276C"/>
    <w:rsid w:val="00105D96"/>
    <w:rsid w:val="00111DAC"/>
    <w:rsid w:val="0011490F"/>
    <w:rsid w:val="0011547D"/>
    <w:rsid w:val="001158A8"/>
    <w:rsid w:val="00117923"/>
    <w:rsid w:val="00125536"/>
    <w:rsid w:val="00126550"/>
    <w:rsid w:val="0013656D"/>
    <w:rsid w:val="001466D2"/>
    <w:rsid w:val="00160CC9"/>
    <w:rsid w:val="001626F5"/>
    <w:rsid w:val="00163129"/>
    <w:rsid w:val="00166185"/>
    <w:rsid w:val="001677A2"/>
    <w:rsid w:val="00167E99"/>
    <w:rsid w:val="00172579"/>
    <w:rsid w:val="001740BD"/>
    <w:rsid w:val="00177237"/>
    <w:rsid w:val="00180DCF"/>
    <w:rsid w:val="00180E33"/>
    <w:rsid w:val="0018532F"/>
    <w:rsid w:val="00185F76"/>
    <w:rsid w:val="00187781"/>
    <w:rsid w:val="001919FF"/>
    <w:rsid w:val="00191D45"/>
    <w:rsid w:val="00192FB8"/>
    <w:rsid w:val="0019715E"/>
    <w:rsid w:val="001A0E11"/>
    <w:rsid w:val="001A1646"/>
    <w:rsid w:val="001A38F9"/>
    <w:rsid w:val="001A3E3F"/>
    <w:rsid w:val="001A4911"/>
    <w:rsid w:val="001A71D2"/>
    <w:rsid w:val="001B0475"/>
    <w:rsid w:val="001B0812"/>
    <w:rsid w:val="001B1645"/>
    <w:rsid w:val="001B18D9"/>
    <w:rsid w:val="001C04A0"/>
    <w:rsid w:val="001C0590"/>
    <w:rsid w:val="001C27B5"/>
    <w:rsid w:val="001C2AFA"/>
    <w:rsid w:val="001C34C2"/>
    <w:rsid w:val="001C42A8"/>
    <w:rsid w:val="001C5932"/>
    <w:rsid w:val="001D30DE"/>
    <w:rsid w:val="001D61BC"/>
    <w:rsid w:val="001E05B1"/>
    <w:rsid w:val="001E2CEA"/>
    <w:rsid w:val="001E32A0"/>
    <w:rsid w:val="001E3DFA"/>
    <w:rsid w:val="001E5975"/>
    <w:rsid w:val="001E741E"/>
    <w:rsid w:val="001E7AC8"/>
    <w:rsid w:val="001F111D"/>
    <w:rsid w:val="001F213D"/>
    <w:rsid w:val="001F34D1"/>
    <w:rsid w:val="001F5BD6"/>
    <w:rsid w:val="001F6E47"/>
    <w:rsid w:val="002004BB"/>
    <w:rsid w:val="0020694D"/>
    <w:rsid w:val="002072CC"/>
    <w:rsid w:val="00215AA9"/>
    <w:rsid w:val="00215AAB"/>
    <w:rsid w:val="00215D66"/>
    <w:rsid w:val="00220E5E"/>
    <w:rsid w:val="00221586"/>
    <w:rsid w:val="00221D56"/>
    <w:rsid w:val="00221FC7"/>
    <w:rsid w:val="0022314E"/>
    <w:rsid w:val="0022332F"/>
    <w:rsid w:val="002244C2"/>
    <w:rsid w:val="002247DE"/>
    <w:rsid w:val="002256F3"/>
    <w:rsid w:val="00227D34"/>
    <w:rsid w:val="00232F99"/>
    <w:rsid w:val="00237731"/>
    <w:rsid w:val="00243D1E"/>
    <w:rsid w:val="002457A1"/>
    <w:rsid w:val="00251157"/>
    <w:rsid w:val="00251627"/>
    <w:rsid w:val="00251D38"/>
    <w:rsid w:val="002537F7"/>
    <w:rsid w:val="00255C67"/>
    <w:rsid w:val="00256079"/>
    <w:rsid w:val="00260989"/>
    <w:rsid w:val="00262C19"/>
    <w:rsid w:val="00263D93"/>
    <w:rsid w:val="00264105"/>
    <w:rsid w:val="00273A35"/>
    <w:rsid w:val="00284403"/>
    <w:rsid w:val="002849AF"/>
    <w:rsid w:val="00286389"/>
    <w:rsid w:val="00286C0B"/>
    <w:rsid w:val="0029060D"/>
    <w:rsid w:val="00293620"/>
    <w:rsid w:val="0029591D"/>
    <w:rsid w:val="00295FE0"/>
    <w:rsid w:val="002960BF"/>
    <w:rsid w:val="00296C27"/>
    <w:rsid w:val="00297794"/>
    <w:rsid w:val="002B2C89"/>
    <w:rsid w:val="002B5939"/>
    <w:rsid w:val="002B5E58"/>
    <w:rsid w:val="002B60A3"/>
    <w:rsid w:val="002B752F"/>
    <w:rsid w:val="002C179D"/>
    <w:rsid w:val="002C43E4"/>
    <w:rsid w:val="002C50DD"/>
    <w:rsid w:val="002C6002"/>
    <w:rsid w:val="002D0964"/>
    <w:rsid w:val="002D230B"/>
    <w:rsid w:val="002E1CBC"/>
    <w:rsid w:val="002E20C9"/>
    <w:rsid w:val="002E276D"/>
    <w:rsid w:val="002E32C0"/>
    <w:rsid w:val="002E3C36"/>
    <w:rsid w:val="002E7832"/>
    <w:rsid w:val="002F2AF5"/>
    <w:rsid w:val="002F5BCB"/>
    <w:rsid w:val="0030027F"/>
    <w:rsid w:val="003019D0"/>
    <w:rsid w:val="003062D4"/>
    <w:rsid w:val="00307B9B"/>
    <w:rsid w:val="00311BAC"/>
    <w:rsid w:val="003128CA"/>
    <w:rsid w:val="003141DE"/>
    <w:rsid w:val="0031433F"/>
    <w:rsid w:val="0031469B"/>
    <w:rsid w:val="003150BD"/>
    <w:rsid w:val="0031649F"/>
    <w:rsid w:val="00321551"/>
    <w:rsid w:val="00322FDA"/>
    <w:rsid w:val="003239BB"/>
    <w:rsid w:val="003325DE"/>
    <w:rsid w:val="00333FB5"/>
    <w:rsid w:val="003358E3"/>
    <w:rsid w:val="00336DEF"/>
    <w:rsid w:val="0033733E"/>
    <w:rsid w:val="00340F1B"/>
    <w:rsid w:val="0034126A"/>
    <w:rsid w:val="00345224"/>
    <w:rsid w:val="003519C4"/>
    <w:rsid w:val="003557DE"/>
    <w:rsid w:val="00357447"/>
    <w:rsid w:val="00357EFC"/>
    <w:rsid w:val="003602C6"/>
    <w:rsid w:val="00361C12"/>
    <w:rsid w:val="00362783"/>
    <w:rsid w:val="00362A48"/>
    <w:rsid w:val="00362E52"/>
    <w:rsid w:val="003638C0"/>
    <w:rsid w:val="00363940"/>
    <w:rsid w:val="00365AA7"/>
    <w:rsid w:val="0037330E"/>
    <w:rsid w:val="0037393C"/>
    <w:rsid w:val="00375B16"/>
    <w:rsid w:val="003777BC"/>
    <w:rsid w:val="00380456"/>
    <w:rsid w:val="00381ADB"/>
    <w:rsid w:val="003832F7"/>
    <w:rsid w:val="003848EB"/>
    <w:rsid w:val="00385164"/>
    <w:rsid w:val="00385DD2"/>
    <w:rsid w:val="003900AF"/>
    <w:rsid w:val="00391C0F"/>
    <w:rsid w:val="00393185"/>
    <w:rsid w:val="00393328"/>
    <w:rsid w:val="00394B67"/>
    <w:rsid w:val="003A0668"/>
    <w:rsid w:val="003A1C93"/>
    <w:rsid w:val="003A3235"/>
    <w:rsid w:val="003A74D6"/>
    <w:rsid w:val="003B1BE0"/>
    <w:rsid w:val="003C0A34"/>
    <w:rsid w:val="003C1799"/>
    <w:rsid w:val="003C4ADD"/>
    <w:rsid w:val="003C6196"/>
    <w:rsid w:val="003D2407"/>
    <w:rsid w:val="003D64E4"/>
    <w:rsid w:val="003D6EDF"/>
    <w:rsid w:val="003E3FD4"/>
    <w:rsid w:val="003E7FC7"/>
    <w:rsid w:val="003F4432"/>
    <w:rsid w:val="003F5B46"/>
    <w:rsid w:val="00404B0A"/>
    <w:rsid w:val="0040751F"/>
    <w:rsid w:val="00410677"/>
    <w:rsid w:val="00410BC2"/>
    <w:rsid w:val="00414BEC"/>
    <w:rsid w:val="004161E1"/>
    <w:rsid w:val="004215FF"/>
    <w:rsid w:val="00422AD8"/>
    <w:rsid w:val="004261BB"/>
    <w:rsid w:val="00430219"/>
    <w:rsid w:val="0043090C"/>
    <w:rsid w:val="0043224F"/>
    <w:rsid w:val="00441EF9"/>
    <w:rsid w:val="00443325"/>
    <w:rsid w:val="00443931"/>
    <w:rsid w:val="00445617"/>
    <w:rsid w:val="00447432"/>
    <w:rsid w:val="0045200F"/>
    <w:rsid w:val="004540C7"/>
    <w:rsid w:val="00454163"/>
    <w:rsid w:val="00457D1B"/>
    <w:rsid w:val="0046049A"/>
    <w:rsid w:val="0046170D"/>
    <w:rsid w:val="00462C9C"/>
    <w:rsid w:val="00462E27"/>
    <w:rsid w:val="00464BAC"/>
    <w:rsid w:val="0046648D"/>
    <w:rsid w:val="004667FC"/>
    <w:rsid w:val="0046773E"/>
    <w:rsid w:val="0046776F"/>
    <w:rsid w:val="0047089E"/>
    <w:rsid w:val="00471342"/>
    <w:rsid w:val="00471B3B"/>
    <w:rsid w:val="00473A9C"/>
    <w:rsid w:val="004746FE"/>
    <w:rsid w:val="00475B57"/>
    <w:rsid w:val="004762E7"/>
    <w:rsid w:val="00481A5B"/>
    <w:rsid w:val="00482540"/>
    <w:rsid w:val="00482744"/>
    <w:rsid w:val="004878FF"/>
    <w:rsid w:val="00493F1C"/>
    <w:rsid w:val="00496776"/>
    <w:rsid w:val="00497D6A"/>
    <w:rsid w:val="004A0B74"/>
    <w:rsid w:val="004A11E9"/>
    <w:rsid w:val="004A1AC8"/>
    <w:rsid w:val="004A1C6E"/>
    <w:rsid w:val="004A346F"/>
    <w:rsid w:val="004A58C9"/>
    <w:rsid w:val="004A64D6"/>
    <w:rsid w:val="004A67A0"/>
    <w:rsid w:val="004B0FF3"/>
    <w:rsid w:val="004B24BB"/>
    <w:rsid w:val="004B3173"/>
    <w:rsid w:val="004B6845"/>
    <w:rsid w:val="004B6A35"/>
    <w:rsid w:val="004C3F9B"/>
    <w:rsid w:val="004C50F0"/>
    <w:rsid w:val="004C736F"/>
    <w:rsid w:val="004D139C"/>
    <w:rsid w:val="004D4D6D"/>
    <w:rsid w:val="004E0305"/>
    <w:rsid w:val="004E19EE"/>
    <w:rsid w:val="004E2196"/>
    <w:rsid w:val="004E508C"/>
    <w:rsid w:val="004F0A0C"/>
    <w:rsid w:val="004F26FF"/>
    <w:rsid w:val="004F6865"/>
    <w:rsid w:val="005001DA"/>
    <w:rsid w:val="00500586"/>
    <w:rsid w:val="00500705"/>
    <w:rsid w:val="005029B1"/>
    <w:rsid w:val="00503BDD"/>
    <w:rsid w:val="00505C73"/>
    <w:rsid w:val="005062F4"/>
    <w:rsid w:val="00506A4F"/>
    <w:rsid w:val="00507D31"/>
    <w:rsid w:val="00511CD7"/>
    <w:rsid w:val="00521A00"/>
    <w:rsid w:val="00530CC5"/>
    <w:rsid w:val="00531AF7"/>
    <w:rsid w:val="00532572"/>
    <w:rsid w:val="0053795C"/>
    <w:rsid w:val="00541AC9"/>
    <w:rsid w:val="00544A54"/>
    <w:rsid w:val="005453F6"/>
    <w:rsid w:val="005457BC"/>
    <w:rsid w:val="005507B3"/>
    <w:rsid w:val="00554654"/>
    <w:rsid w:val="00560FB0"/>
    <w:rsid w:val="005613ED"/>
    <w:rsid w:val="00563F01"/>
    <w:rsid w:val="00566B52"/>
    <w:rsid w:val="00571689"/>
    <w:rsid w:val="00577473"/>
    <w:rsid w:val="00580B8F"/>
    <w:rsid w:val="00583040"/>
    <w:rsid w:val="00586CE3"/>
    <w:rsid w:val="00590B28"/>
    <w:rsid w:val="00594097"/>
    <w:rsid w:val="005A037C"/>
    <w:rsid w:val="005A2E13"/>
    <w:rsid w:val="005A2E39"/>
    <w:rsid w:val="005A4223"/>
    <w:rsid w:val="005A674A"/>
    <w:rsid w:val="005A73A6"/>
    <w:rsid w:val="005B5D24"/>
    <w:rsid w:val="005B6553"/>
    <w:rsid w:val="005B6CE2"/>
    <w:rsid w:val="005C0A0A"/>
    <w:rsid w:val="005C2605"/>
    <w:rsid w:val="005D08DB"/>
    <w:rsid w:val="005D4595"/>
    <w:rsid w:val="005D5A0A"/>
    <w:rsid w:val="005D5A4F"/>
    <w:rsid w:val="005D60F5"/>
    <w:rsid w:val="005D6D04"/>
    <w:rsid w:val="005E1E20"/>
    <w:rsid w:val="005E4E6C"/>
    <w:rsid w:val="005E573C"/>
    <w:rsid w:val="005F1600"/>
    <w:rsid w:val="005F43EA"/>
    <w:rsid w:val="005F64CD"/>
    <w:rsid w:val="00600199"/>
    <w:rsid w:val="00600231"/>
    <w:rsid w:val="00603E09"/>
    <w:rsid w:val="00603ED8"/>
    <w:rsid w:val="006071C4"/>
    <w:rsid w:val="00611E19"/>
    <w:rsid w:val="00612852"/>
    <w:rsid w:val="00612DE1"/>
    <w:rsid w:val="006139C8"/>
    <w:rsid w:val="00614DD3"/>
    <w:rsid w:val="006175FE"/>
    <w:rsid w:val="0062550D"/>
    <w:rsid w:val="006268D7"/>
    <w:rsid w:val="00627A05"/>
    <w:rsid w:val="00630D16"/>
    <w:rsid w:val="00635C04"/>
    <w:rsid w:val="006369AF"/>
    <w:rsid w:val="00640D8A"/>
    <w:rsid w:val="00641D4D"/>
    <w:rsid w:val="006449C9"/>
    <w:rsid w:val="00644AD6"/>
    <w:rsid w:val="00645BF6"/>
    <w:rsid w:val="006469CA"/>
    <w:rsid w:val="00647207"/>
    <w:rsid w:val="00651758"/>
    <w:rsid w:val="0065532F"/>
    <w:rsid w:val="00667067"/>
    <w:rsid w:val="00671807"/>
    <w:rsid w:val="00671983"/>
    <w:rsid w:val="0067365E"/>
    <w:rsid w:val="006741F3"/>
    <w:rsid w:val="00675746"/>
    <w:rsid w:val="0067734D"/>
    <w:rsid w:val="00683F11"/>
    <w:rsid w:val="006844C1"/>
    <w:rsid w:val="00685738"/>
    <w:rsid w:val="00690EF0"/>
    <w:rsid w:val="006A2902"/>
    <w:rsid w:val="006A2F7E"/>
    <w:rsid w:val="006A3BD2"/>
    <w:rsid w:val="006A5393"/>
    <w:rsid w:val="006B0EBC"/>
    <w:rsid w:val="006B4D1B"/>
    <w:rsid w:val="006C1C96"/>
    <w:rsid w:val="006C2CD5"/>
    <w:rsid w:val="006C6A1C"/>
    <w:rsid w:val="006C6A38"/>
    <w:rsid w:val="006C7B20"/>
    <w:rsid w:val="006D138A"/>
    <w:rsid w:val="006D16E8"/>
    <w:rsid w:val="006D1E85"/>
    <w:rsid w:val="006D235E"/>
    <w:rsid w:val="006E291B"/>
    <w:rsid w:val="006E52AF"/>
    <w:rsid w:val="006E7131"/>
    <w:rsid w:val="006F457B"/>
    <w:rsid w:val="006F7CC8"/>
    <w:rsid w:val="007016F5"/>
    <w:rsid w:val="00703176"/>
    <w:rsid w:val="007039E6"/>
    <w:rsid w:val="007046BB"/>
    <w:rsid w:val="007103C6"/>
    <w:rsid w:val="007104F8"/>
    <w:rsid w:val="007154DA"/>
    <w:rsid w:val="00716204"/>
    <w:rsid w:val="00717523"/>
    <w:rsid w:val="00720F3D"/>
    <w:rsid w:val="00726A5C"/>
    <w:rsid w:val="00730493"/>
    <w:rsid w:val="0073060F"/>
    <w:rsid w:val="007315DC"/>
    <w:rsid w:val="00737DC8"/>
    <w:rsid w:val="007437E4"/>
    <w:rsid w:val="0074713E"/>
    <w:rsid w:val="007476FC"/>
    <w:rsid w:val="00752627"/>
    <w:rsid w:val="00760E48"/>
    <w:rsid w:val="0076135E"/>
    <w:rsid w:val="00762C9D"/>
    <w:rsid w:val="00765546"/>
    <w:rsid w:val="00766F5B"/>
    <w:rsid w:val="00770B80"/>
    <w:rsid w:val="0078319F"/>
    <w:rsid w:val="007867B0"/>
    <w:rsid w:val="00786AB0"/>
    <w:rsid w:val="0079058C"/>
    <w:rsid w:val="00791236"/>
    <w:rsid w:val="007930D0"/>
    <w:rsid w:val="007A1309"/>
    <w:rsid w:val="007B2DAD"/>
    <w:rsid w:val="007B4B2C"/>
    <w:rsid w:val="007B6033"/>
    <w:rsid w:val="007C2F84"/>
    <w:rsid w:val="007C44A7"/>
    <w:rsid w:val="007C7CD7"/>
    <w:rsid w:val="007D02E1"/>
    <w:rsid w:val="007D278A"/>
    <w:rsid w:val="007D401D"/>
    <w:rsid w:val="007E2A08"/>
    <w:rsid w:val="007E2B7E"/>
    <w:rsid w:val="007E3598"/>
    <w:rsid w:val="007E44E9"/>
    <w:rsid w:val="007E4672"/>
    <w:rsid w:val="007F16CC"/>
    <w:rsid w:val="007F3695"/>
    <w:rsid w:val="007F5267"/>
    <w:rsid w:val="007F538B"/>
    <w:rsid w:val="0080057C"/>
    <w:rsid w:val="00803671"/>
    <w:rsid w:val="00805908"/>
    <w:rsid w:val="00806FAB"/>
    <w:rsid w:val="0080722A"/>
    <w:rsid w:val="008115B1"/>
    <w:rsid w:val="008130D7"/>
    <w:rsid w:val="008138AD"/>
    <w:rsid w:val="008163B3"/>
    <w:rsid w:val="008171F9"/>
    <w:rsid w:val="00822550"/>
    <w:rsid w:val="0082291C"/>
    <w:rsid w:val="0082343F"/>
    <w:rsid w:val="008278E1"/>
    <w:rsid w:val="00827DD8"/>
    <w:rsid w:val="00830050"/>
    <w:rsid w:val="0083771D"/>
    <w:rsid w:val="008426A7"/>
    <w:rsid w:val="00842AB2"/>
    <w:rsid w:val="00844CC1"/>
    <w:rsid w:val="00844FF4"/>
    <w:rsid w:val="00845158"/>
    <w:rsid w:val="00853440"/>
    <w:rsid w:val="008567DC"/>
    <w:rsid w:val="0085684B"/>
    <w:rsid w:val="00857377"/>
    <w:rsid w:val="00860269"/>
    <w:rsid w:val="00862504"/>
    <w:rsid w:val="00866E38"/>
    <w:rsid w:val="00872C87"/>
    <w:rsid w:val="00880F5C"/>
    <w:rsid w:val="008813BC"/>
    <w:rsid w:val="00881643"/>
    <w:rsid w:val="0088242B"/>
    <w:rsid w:val="00882C9F"/>
    <w:rsid w:val="0088684A"/>
    <w:rsid w:val="00886C3F"/>
    <w:rsid w:val="00887042"/>
    <w:rsid w:val="00893367"/>
    <w:rsid w:val="00893FCB"/>
    <w:rsid w:val="00895AA3"/>
    <w:rsid w:val="008A2DB2"/>
    <w:rsid w:val="008A4911"/>
    <w:rsid w:val="008B35BC"/>
    <w:rsid w:val="008B45B4"/>
    <w:rsid w:val="008C0B2B"/>
    <w:rsid w:val="008C50B3"/>
    <w:rsid w:val="008C73E1"/>
    <w:rsid w:val="008D62D8"/>
    <w:rsid w:val="008D7324"/>
    <w:rsid w:val="008D761B"/>
    <w:rsid w:val="008E248B"/>
    <w:rsid w:val="008E53CC"/>
    <w:rsid w:val="008E5A90"/>
    <w:rsid w:val="008E5E40"/>
    <w:rsid w:val="008F202A"/>
    <w:rsid w:val="008F36C2"/>
    <w:rsid w:val="009016C2"/>
    <w:rsid w:val="009049E2"/>
    <w:rsid w:val="0091010D"/>
    <w:rsid w:val="009109A1"/>
    <w:rsid w:val="00912646"/>
    <w:rsid w:val="00916D67"/>
    <w:rsid w:val="00920872"/>
    <w:rsid w:val="00921827"/>
    <w:rsid w:val="00923A9A"/>
    <w:rsid w:val="00924AF4"/>
    <w:rsid w:val="009310F4"/>
    <w:rsid w:val="009316D5"/>
    <w:rsid w:val="0093647D"/>
    <w:rsid w:val="009403E7"/>
    <w:rsid w:val="009403F2"/>
    <w:rsid w:val="00940E9D"/>
    <w:rsid w:val="009426E7"/>
    <w:rsid w:val="00945D9C"/>
    <w:rsid w:val="009468C6"/>
    <w:rsid w:val="00946FC1"/>
    <w:rsid w:val="00950502"/>
    <w:rsid w:val="009520AD"/>
    <w:rsid w:val="0095452B"/>
    <w:rsid w:val="00954CDA"/>
    <w:rsid w:val="00956ADB"/>
    <w:rsid w:val="00957625"/>
    <w:rsid w:val="009577E0"/>
    <w:rsid w:val="00957A5D"/>
    <w:rsid w:val="009619E0"/>
    <w:rsid w:val="0096598B"/>
    <w:rsid w:val="009726FE"/>
    <w:rsid w:val="009857D2"/>
    <w:rsid w:val="00990700"/>
    <w:rsid w:val="009920E5"/>
    <w:rsid w:val="00992918"/>
    <w:rsid w:val="00994E64"/>
    <w:rsid w:val="00997B9A"/>
    <w:rsid w:val="009A1CB9"/>
    <w:rsid w:val="009A25DC"/>
    <w:rsid w:val="009A2D1B"/>
    <w:rsid w:val="009A42D6"/>
    <w:rsid w:val="009A4ED7"/>
    <w:rsid w:val="009A678F"/>
    <w:rsid w:val="009A790E"/>
    <w:rsid w:val="009B1D44"/>
    <w:rsid w:val="009B6A7F"/>
    <w:rsid w:val="009C067A"/>
    <w:rsid w:val="009C1543"/>
    <w:rsid w:val="009C1642"/>
    <w:rsid w:val="009C1BBF"/>
    <w:rsid w:val="009C24EA"/>
    <w:rsid w:val="009C4163"/>
    <w:rsid w:val="009C6D47"/>
    <w:rsid w:val="009D4294"/>
    <w:rsid w:val="009D7407"/>
    <w:rsid w:val="009D7A7C"/>
    <w:rsid w:val="009D7E74"/>
    <w:rsid w:val="009E6A3E"/>
    <w:rsid w:val="009F3EBF"/>
    <w:rsid w:val="009F61B3"/>
    <w:rsid w:val="00A00782"/>
    <w:rsid w:val="00A009DE"/>
    <w:rsid w:val="00A024E9"/>
    <w:rsid w:val="00A0468A"/>
    <w:rsid w:val="00A0627D"/>
    <w:rsid w:val="00A1171A"/>
    <w:rsid w:val="00A12AA5"/>
    <w:rsid w:val="00A133D6"/>
    <w:rsid w:val="00A14B0D"/>
    <w:rsid w:val="00A17CDE"/>
    <w:rsid w:val="00A202A1"/>
    <w:rsid w:val="00A23C70"/>
    <w:rsid w:val="00A31E0D"/>
    <w:rsid w:val="00A3567D"/>
    <w:rsid w:val="00A35758"/>
    <w:rsid w:val="00A41DD9"/>
    <w:rsid w:val="00A429D5"/>
    <w:rsid w:val="00A475FE"/>
    <w:rsid w:val="00A47695"/>
    <w:rsid w:val="00A507AF"/>
    <w:rsid w:val="00A50CB1"/>
    <w:rsid w:val="00A5449E"/>
    <w:rsid w:val="00A54ECC"/>
    <w:rsid w:val="00A550A0"/>
    <w:rsid w:val="00A55A5E"/>
    <w:rsid w:val="00A7194E"/>
    <w:rsid w:val="00A731C9"/>
    <w:rsid w:val="00A75A37"/>
    <w:rsid w:val="00A807A2"/>
    <w:rsid w:val="00A84A82"/>
    <w:rsid w:val="00A8524D"/>
    <w:rsid w:val="00A86DF1"/>
    <w:rsid w:val="00A9367A"/>
    <w:rsid w:val="00AA2A63"/>
    <w:rsid w:val="00AA5AD0"/>
    <w:rsid w:val="00AA7EF9"/>
    <w:rsid w:val="00AB120A"/>
    <w:rsid w:val="00AB135C"/>
    <w:rsid w:val="00AB4BE6"/>
    <w:rsid w:val="00AC18FF"/>
    <w:rsid w:val="00AC3658"/>
    <w:rsid w:val="00AC6445"/>
    <w:rsid w:val="00AD1ED7"/>
    <w:rsid w:val="00AD3107"/>
    <w:rsid w:val="00AD7C4A"/>
    <w:rsid w:val="00AE454C"/>
    <w:rsid w:val="00AE59A1"/>
    <w:rsid w:val="00AF1BE0"/>
    <w:rsid w:val="00AF2089"/>
    <w:rsid w:val="00B00F68"/>
    <w:rsid w:val="00B02789"/>
    <w:rsid w:val="00B02A70"/>
    <w:rsid w:val="00B03BD6"/>
    <w:rsid w:val="00B05170"/>
    <w:rsid w:val="00B103AC"/>
    <w:rsid w:val="00B10E0E"/>
    <w:rsid w:val="00B11713"/>
    <w:rsid w:val="00B1293C"/>
    <w:rsid w:val="00B24670"/>
    <w:rsid w:val="00B2677F"/>
    <w:rsid w:val="00B26BF7"/>
    <w:rsid w:val="00B27129"/>
    <w:rsid w:val="00B279B7"/>
    <w:rsid w:val="00B305BB"/>
    <w:rsid w:val="00B31828"/>
    <w:rsid w:val="00B325D7"/>
    <w:rsid w:val="00B3274B"/>
    <w:rsid w:val="00B33762"/>
    <w:rsid w:val="00B34C02"/>
    <w:rsid w:val="00B37427"/>
    <w:rsid w:val="00B37A49"/>
    <w:rsid w:val="00B37F50"/>
    <w:rsid w:val="00B42359"/>
    <w:rsid w:val="00B42CFE"/>
    <w:rsid w:val="00B42E80"/>
    <w:rsid w:val="00B46943"/>
    <w:rsid w:val="00B51A73"/>
    <w:rsid w:val="00B55361"/>
    <w:rsid w:val="00B56445"/>
    <w:rsid w:val="00B57D11"/>
    <w:rsid w:val="00B6242C"/>
    <w:rsid w:val="00B62FF8"/>
    <w:rsid w:val="00B661DA"/>
    <w:rsid w:val="00B6636A"/>
    <w:rsid w:val="00B6775B"/>
    <w:rsid w:val="00B67E77"/>
    <w:rsid w:val="00B73C92"/>
    <w:rsid w:val="00B74F30"/>
    <w:rsid w:val="00B766B0"/>
    <w:rsid w:val="00B82269"/>
    <w:rsid w:val="00B862E9"/>
    <w:rsid w:val="00B87D28"/>
    <w:rsid w:val="00B87FEF"/>
    <w:rsid w:val="00B93647"/>
    <w:rsid w:val="00B93C79"/>
    <w:rsid w:val="00B94DE1"/>
    <w:rsid w:val="00B95398"/>
    <w:rsid w:val="00B95E72"/>
    <w:rsid w:val="00BA014E"/>
    <w:rsid w:val="00BA7821"/>
    <w:rsid w:val="00BB26D6"/>
    <w:rsid w:val="00BB49DA"/>
    <w:rsid w:val="00BC174D"/>
    <w:rsid w:val="00BC3614"/>
    <w:rsid w:val="00BC3A67"/>
    <w:rsid w:val="00BC6CA5"/>
    <w:rsid w:val="00BD3EF9"/>
    <w:rsid w:val="00BD4F13"/>
    <w:rsid w:val="00BD53C5"/>
    <w:rsid w:val="00BD5655"/>
    <w:rsid w:val="00BE2021"/>
    <w:rsid w:val="00BE3967"/>
    <w:rsid w:val="00BE47AA"/>
    <w:rsid w:val="00BE5CC1"/>
    <w:rsid w:val="00BE7E80"/>
    <w:rsid w:val="00BF147C"/>
    <w:rsid w:val="00BF30B9"/>
    <w:rsid w:val="00BF513B"/>
    <w:rsid w:val="00C01406"/>
    <w:rsid w:val="00C03995"/>
    <w:rsid w:val="00C06E3D"/>
    <w:rsid w:val="00C231DD"/>
    <w:rsid w:val="00C24750"/>
    <w:rsid w:val="00C25E82"/>
    <w:rsid w:val="00C2629C"/>
    <w:rsid w:val="00C27C78"/>
    <w:rsid w:val="00C36133"/>
    <w:rsid w:val="00C4773C"/>
    <w:rsid w:val="00C56102"/>
    <w:rsid w:val="00C567D7"/>
    <w:rsid w:val="00C56E87"/>
    <w:rsid w:val="00C57AC4"/>
    <w:rsid w:val="00C609FB"/>
    <w:rsid w:val="00C62D42"/>
    <w:rsid w:val="00C64E96"/>
    <w:rsid w:val="00C66C66"/>
    <w:rsid w:val="00C67B0C"/>
    <w:rsid w:val="00C7026E"/>
    <w:rsid w:val="00C70572"/>
    <w:rsid w:val="00C76127"/>
    <w:rsid w:val="00C77FCD"/>
    <w:rsid w:val="00C81F72"/>
    <w:rsid w:val="00C82891"/>
    <w:rsid w:val="00C83689"/>
    <w:rsid w:val="00C860BB"/>
    <w:rsid w:val="00C91FB8"/>
    <w:rsid w:val="00C933C6"/>
    <w:rsid w:val="00C96EC7"/>
    <w:rsid w:val="00CA0F21"/>
    <w:rsid w:val="00CA2032"/>
    <w:rsid w:val="00CA320A"/>
    <w:rsid w:val="00CA4BAE"/>
    <w:rsid w:val="00CA5A38"/>
    <w:rsid w:val="00CA5F8A"/>
    <w:rsid w:val="00CB318F"/>
    <w:rsid w:val="00CB55D6"/>
    <w:rsid w:val="00CB5B0D"/>
    <w:rsid w:val="00CB62E5"/>
    <w:rsid w:val="00CB7709"/>
    <w:rsid w:val="00CC02F6"/>
    <w:rsid w:val="00CC1798"/>
    <w:rsid w:val="00CC2BE6"/>
    <w:rsid w:val="00CC4720"/>
    <w:rsid w:val="00CC4B19"/>
    <w:rsid w:val="00CC7B74"/>
    <w:rsid w:val="00CD24FE"/>
    <w:rsid w:val="00CD2CD9"/>
    <w:rsid w:val="00CD3817"/>
    <w:rsid w:val="00CD6C0B"/>
    <w:rsid w:val="00CE034F"/>
    <w:rsid w:val="00CE0D41"/>
    <w:rsid w:val="00CE51CE"/>
    <w:rsid w:val="00CE7861"/>
    <w:rsid w:val="00CF0E3D"/>
    <w:rsid w:val="00CF25D9"/>
    <w:rsid w:val="00CF53C2"/>
    <w:rsid w:val="00CF7A44"/>
    <w:rsid w:val="00D01590"/>
    <w:rsid w:val="00D039FE"/>
    <w:rsid w:val="00D03B06"/>
    <w:rsid w:val="00D0599D"/>
    <w:rsid w:val="00D10925"/>
    <w:rsid w:val="00D11D26"/>
    <w:rsid w:val="00D23DBE"/>
    <w:rsid w:val="00D24199"/>
    <w:rsid w:val="00D32936"/>
    <w:rsid w:val="00D345F2"/>
    <w:rsid w:val="00D51246"/>
    <w:rsid w:val="00D545A4"/>
    <w:rsid w:val="00D54EE1"/>
    <w:rsid w:val="00D55860"/>
    <w:rsid w:val="00D60335"/>
    <w:rsid w:val="00D6338E"/>
    <w:rsid w:val="00D63694"/>
    <w:rsid w:val="00D64663"/>
    <w:rsid w:val="00D650B3"/>
    <w:rsid w:val="00D71D88"/>
    <w:rsid w:val="00D7570F"/>
    <w:rsid w:val="00D76F50"/>
    <w:rsid w:val="00D81671"/>
    <w:rsid w:val="00D8267F"/>
    <w:rsid w:val="00D83A1B"/>
    <w:rsid w:val="00D877CE"/>
    <w:rsid w:val="00D930E5"/>
    <w:rsid w:val="00D9442D"/>
    <w:rsid w:val="00D9624A"/>
    <w:rsid w:val="00DA098F"/>
    <w:rsid w:val="00DA1474"/>
    <w:rsid w:val="00DA1D51"/>
    <w:rsid w:val="00DA1F05"/>
    <w:rsid w:val="00DA26A4"/>
    <w:rsid w:val="00DA28A7"/>
    <w:rsid w:val="00DA42BF"/>
    <w:rsid w:val="00DA69AE"/>
    <w:rsid w:val="00DA78DD"/>
    <w:rsid w:val="00DB05B0"/>
    <w:rsid w:val="00DB4BE0"/>
    <w:rsid w:val="00DB73CD"/>
    <w:rsid w:val="00DB7E58"/>
    <w:rsid w:val="00DC44F2"/>
    <w:rsid w:val="00DC656E"/>
    <w:rsid w:val="00DC7A85"/>
    <w:rsid w:val="00DD37C1"/>
    <w:rsid w:val="00DD41F7"/>
    <w:rsid w:val="00DD5C12"/>
    <w:rsid w:val="00DD63F6"/>
    <w:rsid w:val="00DD69AB"/>
    <w:rsid w:val="00DE175E"/>
    <w:rsid w:val="00DE2A73"/>
    <w:rsid w:val="00DE755A"/>
    <w:rsid w:val="00DF11C9"/>
    <w:rsid w:val="00DF5A92"/>
    <w:rsid w:val="00DF6DD5"/>
    <w:rsid w:val="00DF7D2F"/>
    <w:rsid w:val="00E0190E"/>
    <w:rsid w:val="00E0325B"/>
    <w:rsid w:val="00E039DD"/>
    <w:rsid w:val="00E03B1F"/>
    <w:rsid w:val="00E05699"/>
    <w:rsid w:val="00E06B20"/>
    <w:rsid w:val="00E11AFF"/>
    <w:rsid w:val="00E126ED"/>
    <w:rsid w:val="00E145A3"/>
    <w:rsid w:val="00E15A42"/>
    <w:rsid w:val="00E15FFF"/>
    <w:rsid w:val="00E20A49"/>
    <w:rsid w:val="00E20E88"/>
    <w:rsid w:val="00E20EAD"/>
    <w:rsid w:val="00E218C9"/>
    <w:rsid w:val="00E31334"/>
    <w:rsid w:val="00E329D8"/>
    <w:rsid w:val="00E3300E"/>
    <w:rsid w:val="00E34BFC"/>
    <w:rsid w:val="00E42302"/>
    <w:rsid w:val="00E42EBA"/>
    <w:rsid w:val="00E43D01"/>
    <w:rsid w:val="00E45212"/>
    <w:rsid w:val="00E45374"/>
    <w:rsid w:val="00E503C8"/>
    <w:rsid w:val="00E53878"/>
    <w:rsid w:val="00E53D28"/>
    <w:rsid w:val="00E571EB"/>
    <w:rsid w:val="00E652E1"/>
    <w:rsid w:val="00E67530"/>
    <w:rsid w:val="00E728A4"/>
    <w:rsid w:val="00E74977"/>
    <w:rsid w:val="00E762F9"/>
    <w:rsid w:val="00E80C3E"/>
    <w:rsid w:val="00E84008"/>
    <w:rsid w:val="00E86AF9"/>
    <w:rsid w:val="00E87E78"/>
    <w:rsid w:val="00E90A0A"/>
    <w:rsid w:val="00E9183A"/>
    <w:rsid w:val="00E95674"/>
    <w:rsid w:val="00E97563"/>
    <w:rsid w:val="00E97D82"/>
    <w:rsid w:val="00EA397E"/>
    <w:rsid w:val="00EA46A3"/>
    <w:rsid w:val="00EA6BA2"/>
    <w:rsid w:val="00EB2183"/>
    <w:rsid w:val="00EB3818"/>
    <w:rsid w:val="00EB74BF"/>
    <w:rsid w:val="00EB7BF9"/>
    <w:rsid w:val="00EC30EF"/>
    <w:rsid w:val="00EC4534"/>
    <w:rsid w:val="00EC5C33"/>
    <w:rsid w:val="00EC65FB"/>
    <w:rsid w:val="00ED4FA1"/>
    <w:rsid w:val="00EE06E9"/>
    <w:rsid w:val="00EE19A9"/>
    <w:rsid w:val="00EE29C9"/>
    <w:rsid w:val="00EE2D54"/>
    <w:rsid w:val="00EE678B"/>
    <w:rsid w:val="00EF1B4B"/>
    <w:rsid w:val="00EF1E94"/>
    <w:rsid w:val="00EF3DDF"/>
    <w:rsid w:val="00EF3F90"/>
    <w:rsid w:val="00EF4AEE"/>
    <w:rsid w:val="00EF5AA2"/>
    <w:rsid w:val="00EF6F24"/>
    <w:rsid w:val="00EF78A8"/>
    <w:rsid w:val="00F021FE"/>
    <w:rsid w:val="00F0251C"/>
    <w:rsid w:val="00F03C83"/>
    <w:rsid w:val="00F047CB"/>
    <w:rsid w:val="00F05EBF"/>
    <w:rsid w:val="00F10BFF"/>
    <w:rsid w:val="00F176F8"/>
    <w:rsid w:val="00F21EE7"/>
    <w:rsid w:val="00F23023"/>
    <w:rsid w:val="00F23E4D"/>
    <w:rsid w:val="00F244A3"/>
    <w:rsid w:val="00F2508B"/>
    <w:rsid w:val="00F25437"/>
    <w:rsid w:val="00F271C6"/>
    <w:rsid w:val="00F33DC1"/>
    <w:rsid w:val="00F372A2"/>
    <w:rsid w:val="00F42AF6"/>
    <w:rsid w:val="00F43248"/>
    <w:rsid w:val="00F4531E"/>
    <w:rsid w:val="00F4724F"/>
    <w:rsid w:val="00F503AB"/>
    <w:rsid w:val="00F50619"/>
    <w:rsid w:val="00F51A62"/>
    <w:rsid w:val="00F52674"/>
    <w:rsid w:val="00F54FCC"/>
    <w:rsid w:val="00F56112"/>
    <w:rsid w:val="00F56559"/>
    <w:rsid w:val="00F60506"/>
    <w:rsid w:val="00F634A4"/>
    <w:rsid w:val="00F66FB0"/>
    <w:rsid w:val="00F71054"/>
    <w:rsid w:val="00F761D7"/>
    <w:rsid w:val="00F774DF"/>
    <w:rsid w:val="00F7787F"/>
    <w:rsid w:val="00F80882"/>
    <w:rsid w:val="00F811C3"/>
    <w:rsid w:val="00F84325"/>
    <w:rsid w:val="00F849D3"/>
    <w:rsid w:val="00F86F87"/>
    <w:rsid w:val="00F87F71"/>
    <w:rsid w:val="00F914D9"/>
    <w:rsid w:val="00F92045"/>
    <w:rsid w:val="00F921EE"/>
    <w:rsid w:val="00F93AAF"/>
    <w:rsid w:val="00F94E71"/>
    <w:rsid w:val="00FA00CB"/>
    <w:rsid w:val="00FA0154"/>
    <w:rsid w:val="00FA1B9E"/>
    <w:rsid w:val="00FA6642"/>
    <w:rsid w:val="00FA6D2B"/>
    <w:rsid w:val="00FB1A8A"/>
    <w:rsid w:val="00FB2AE9"/>
    <w:rsid w:val="00FB2E14"/>
    <w:rsid w:val="00FB699C"/>
    <w:rsid w:val="00FC1777"/>
    <w:rsid w:val="00FC7A1D"/>
    <w:rsid w:val="00FD0FD2"/>
    <w:rsid w:val="00FD4F67"/>
    <w:rsid w:val="00FD5FAD"/>
    <w:rsid w:val="00FD7B2F"/>
    <w:rsid w:val="00FE4258"/>
    <w:rsid w:val="00FE5778"/>
    <w:rsid w:val="00FE5B41"/>
    <w:rsid w:val="00FF05BC"/>
    <w:rsid w:val="00FF1A12"/>
    <w:rsid w:val="00FF1A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B4C26BE-B714-40BD-A769-C17AF769C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iPriority="9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D4595"/>
    <w:rPr>
      <w:rFonts w:ascii="Times New Roman" w:eastAsia="Times New Roman" w:hAnsi="Times New Roman"/>
      <w:sz w:val="22"/>
      <w:szCs w:val="22"/>
    </w:rPr>
  </w:style>
  <w:style w:type="paragraph" w:styleId="Heading1">
    <w:name w:val="heading 1"/>
    <w:basedOn w:val="Normal"/>
    <w:next w:val="Normal"/>
    <w:link w:val="Heading1Char"/>
    <w:uiPriority w:val="99"/>
    <w:qFormat/>
    <w:rsid w:val="005E1E20"/>
    <w:pPr>
      <w:keepNext/>
      <w:keepLines/>
      <w:tabs>
        <w:tab w:val="left" w:pos="720"/>
      </w:tabs>
      <w:spacing w:before="240" w:after="120"/>
      <w:ind w:left="360" w:hanging="360"/>
      <w:outlineLvl w:val="0"/>
    </w:pPr>
    <w:rPr>
      <w:rFonts w:ascii="Arial" w:hAnsi="Arial"/>
      <w:b/>
      <w:bCs/>
      <w:kern w:val="32"/>
      <w:sz w:val="36"/>
      <w:szCs w:val="32"/>
      <w:lang w:val="x-none" w:eastAsia="x-none"/>
    </w:rPr>
  </w:style>
  <w:style w:type="paragraph" w:styleId="Heading2">
    <w:name w:val="heading 2"/>
    <w:aliases w:val="head 2"/>
    <w:basedOn w:val="Normal"/>
    <w:next w:val="Normal"/>
    <w:link w:val="Heading2Char"/>
    <w:uiPriority w:val="99"/>
    <w:unhideWhenUsed/>
    <w:qFormat/>
    <w:rsid w:val="004E0305"/>
    <w:pPr>
      <w:keepNext/>
      <w:spacing w:before="240"/>
      <w:outlineLvl w:val="1"/>
    </w:pPr>
    <w:rPr>
      <w:rFonts w:ascii="Arial" w:hAnsi="Arial"/>
      <w:b/>
      <w:bCs/>
      <w:iCs/>
      <w:sz w:val="28"/>
      <w:szCs w:val="28"/>
      <w:lang w:val="x-none" w:eastAsia="x-none"/>
    </w:rPr>
  </w:style>
  <w:style w:type="paragraph" w:styleId="Heading3">
    <w:name w:val="heading 3"/>
    <w:aliases w:val="head 3"/>
    <w:basedOn w:val="Normal"/>
    <w:next w:val="Normal"/>
    <w:link w:val="Heading3Char"/>
    <w:unhideWhenUsed/>
    <w:qFormat/>
    <w:rsid w:val="007A1309"/>
    <w:pPr>
      <w:keepNext/>
      <w:outlineLvl w:val="2"/>
    </w:pPr>
    <w:rPr>
      <w:rFonts w:ascii="Arial" w:hAnsi="Arial"/>
      <w:b/>
      <w:bCs/>
      <w:sz w:val="24"/>
      <w:szCs w:val="24"/>
      <w:lang w:val="x-none" w:eastAsia="x-none"/>
    </w:rPr>
  </w:style>
  <w:style w:type="paragraph" w:styleId="Heading4">
    <w:name w:val="heading 4"/>
    <w:basedOn w:val="Normal"/>
    <w:next w:val="Normal"/>
    <w:link w:val="Heading4Char"/>
    <w:uiPriority w:val="99"/>
    <w:unhideWhenUsed/>
    <w:qFormat/>
    <w:rsid w:val="00D8267F"/>
    <w:pPr>
      <w:keepNext/>
      <w:spacing w:before="240" w:after="60"/>
      <w:outlineLvl w:val="3"/>
    </w:pPr>
    <w:rPr>
      <w:rFonts w:ascii="Arial" w:hAnsi="Arial"/>
      <w:b/>
      <w:bCs/>
      <w:i/>
      <w:color w:val="000000"/>
      <w:szCs w:val="28"/>
      <w:u w:val="single"/>
      <w:lang w:val="x-none" w:eastAsia="x-none"/>
    </w:rPr>
  </w:style>
  <w:style w:type="paragraph" w:styleId="Heading5">
    <w:name w:val="heading 5"/>
    <w:basedOn w:val="Normal"/>
    <w:next w:val="Normal"/>
    <w:link w:val="Heading5Char"/>
    <w:uiPriority w:val="9"/>
    <w:unhideWhenUsed/>
    <w:qFormat/>
    <w:rsid w:val="00255C67"/>
    <w:pPr>
      <w:keepNext/>
      <w:keepLines/>
      <w:spacing w:before="40"/>
      <w:outlineLvl w:val="4"/>
    </w:pPr>
    <w:rPr>
      <w:rFonts w:ascii="Calibri Light" w:hAnsi="Calibri Light"/>
      <w:color w:val="2E74B5"/>
      <w:sz w:val="20"/>
      <w:szCs w:val="20"/>
      <w:lang w:val="x-none" w:eastAsia="x-none"/>
    </w:rPr>
  </w:style>
  <w:style w:type="paragraph" w:styleId="Heading6">
    <w:name w:val="heading 6"/>
    <w:basedOn w:val="Normal"/>
    <w:next w:val="Normal"/>
    <w:link w:val="Heading6Char"/>
    <w:uiPriority w:val="9"/>
    <w:unhideWhenUsed/>
    <w:qFormat/>
    <w:rsid w:val="00255C67"/>
    <w:pPr>
      <w:keepNext/>
      <w:keepLines/>
      <w:spacing w:before="40"/>
      <w:outlineLvl w:val="5"/>
    </w:pPr>
    <w:rPr>
      <w:rFonts w:ascii="Calibri Light" w:hAnsi="Calibri Light"/>
      <w:color w:val="1F4D78"/>
      <w:sz w:val="20"/>
      <w:szCs w:val="20"/>
      <w:lang w:val="x-none" w:eastAsia="x-none"/>
    </w:rPr>
  </w:style>
  <w:style w:type="paragraph" w:styleId="Heading7">
    <w:name w:val="heading 7"/>
    <w:basedOn w:val="Normal"/>
    <w:next w:val="Normal"/>
    <w:link w:val="Heading7Char"/>
    <w:unhideWhenUsed/>
    <w:qFormat/>
    <w:rsid w:val="00255C67"/>
    <w:pPr>
      <w:keepNext/>
      <w:keepLines/>
      <w:spacing w:before="40"/>
      <w:outlineLvl w:val="6"/>
    </w:pPr>
    <w:rPr>
      <w:rFonts w:ascii="Calibri Light" w:hAnsi="Calibri Light"/>
      <w:i/>
      <w:iCs/>
      <w:color w:val="1F4D78"/>
      <w:sz w:val="20"/>
      <w:szCs w:val="20"/>
      <w:lang w:val="x-none" w:eastAsia="x-none"/>
    </w:rPr>
  </w:style>
  <w:style w:type="paragraph" w:styleId="Heading8">
    <w:name w:val="heading 8"/>
    <w:basedOn w:val="Heading9"/>
    <w:next w:val="BodyText"/>
    <w:link w:val="Heading8Char"/>
    <w:unhideWhenUsed/>
    <w:qFormat/>
    <w:rsid w:val="000C6331"/>
    <w:pPr>
      <w:tabs>
        <w:tab w:val="clear" w:pos="1800"/>
        <w:tab w:val="left" w:pos="432"/>
      </w:tabs>
      <w:spacing w:before="40" w:after="0"/>
      <w:ind w:hanging="720"/>
      <w:outlineLvl w:val="7"/>
    </w:pPr>
    <w:rPr>
      <w:b w:val="0"/>
      <w:sz w:val="32"/>
    </w:rPr>
  </w:style>
  <w:style w:type="paragraph" w:styleId="Heading9">
    <w:name w:val="heading 9"/>
    <w:next w:val="BodyText"/>
    <w:link w:val="Heading9Char"/>
    <w:unhideWhenUsed/>
    <w:qFormat/>
    <w:rsid w:val="004F0A0C"/>
    <w:pPr>
      <w:keepNext/>
      <w:keepLines/>
      <w:tabs>
        <w:tab w:val="num" w:pos="720"/>
        <w:tab w:val="left" w:pos="1800"/>
      </w:tabs>
      <w:spacing w:after="120"/>
      <w:ind w:left="720" w:hanging="360"/>
      <w:outlineLvl w:val="8"/>
    </w:pPr>
    <w:rPr>
      <w:rFonts w:ascii="Arial" w:eastAsia="Times New Roman" w:hAnsi="Arial"/>
      <w:b/>
      <w:iCs/>
      <w:color w:val="272727"/>
      <w:sz w:val="36"/>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E1E20"/>
    <w:rPr>
      <w:rFonts w:ascii="Arial" w:eastAsia="Times New Roman" w:hAnsi="Arial" w:cs="Arial"/>
      <w:b/>
      <w:bCs/>
      <w:kern w:val="32"/>
      <w:sz w:val="36"/>
      <w:szCs w:val="32"/>
    </w:rPr>
  </w:style>
  <w:style w:type="paragraph" w:styleId="BodyText">
    <w:name w:val="Body Text"/>
    <w:basedOn w:val="Normal"/>
    <w:link w:val="BodyTextChar"/>
    <w:uiPriority w:val="99"/>
    <w:unhideWhenUsed/>
    <w:rsid w:val="009A790E"/>
    <w:pPr>
      <w:spacing w:before="120" w:after="120"/>
    </w:pPr>
  </w:style>
  <w:style w:type="character" w:customStyle="1" w:styleId="BodyTextChar">
    <w:name w:val="Body Text Char"/>
    <w:link w:val="BodyText"/>
    <w:uiPriority w:val="99"/>
    <w:rsid w:val="009A790E"/>
    <w:rPr>
      <w:rFonts w:ascii="Times New Roman" w:eastAsia="Times New Roman" w:hAnsi="Times New Roman"/>
      <w:sz w:val="22"/>
      <w:szCs w:val="22"/>
    </w:rPr>
  </w:style>
  <w:style w:type="character" w:customStyle="1" w:styleId="Heading2Char">
    <w:name w:val="Heading 2 Char"/>
    <w:aliases w:val="head 2 Char"/>
    <w:link w:val="Heading2"/>
    <w:uiPriority w:val="99"/>
    <w:rsid w:val="004E0305"/>
    <w:rPr>
      <w:rFonts w:ascii="Arial" w:eastAsia="Times New Roman" w:hAnsi="Arial"/>
      <w:b/>
      <w:bCs/>
      <w:iCs/>
      <w:sz w:val="28"/>
      <w:szCs w:val="28"/>
      <w:lang w:val="x-none" w:eastAsia="x-none"/>
    </w:rPr>
  </w:style>
  <w:style w:type="character" w:customStyle="1" w:styleId="Heading3Char">
    <w:name w:val="Heading 3 Char"/>
    <w:aliases w:val="head 3 Char"/>
    <w:link w:val="Heading3"/>
    <w:rsid w:val="007A1309"/>
    <w:rPr>
      <w:rFonts w:ascii="Arial" w:eastAsia="Times New Roman" w:hAnsi="Arial"/>
      <w:b/>
      <w:bCs/>
      <w:sz w:val="24"/>
      <w:szCs w:val="24"/>
    </w:rPr>
  </w:style>
  <w:style w:type="character" w:customStyle="1" w:styleId="Heading4Char">
    <w:name w:val="Heading 4 Char"/>
    <w:link w:val="Heading4"/>
    <w:uiPriority w:val="99"/>
    <w:rsid w:val="00D8267F"/>
    <w:rPr>
      <w:rFonts w:ascii="Arial" w:eastAsia="Times New Roman" w:hAnsi="Arial"/>
      <w:b/>
      <w:bCs/>
      <w:i/>
      <w:color w:val="000000"/>
      <w:sz w:val="22"/>
      <w:szCs w:val="28"/>
      <w:u w:val="single"/>
      <w:lang w:val="x-none" w:eastAsia="x-none"/>
    </w:rPr>
  </w:style>
  <w:style w:type="character" w:customStyle="1" w:styleId="Heading5Char">
    <w:name w:val="Heading 5 Char"/>
    <w:link w:val="Heading5"/>
    <w:uiPriority w:val="9"/>
    <w:rsid w:val="00255C67"/>
    <w:rPr>
      <w:rFonts w:ascii="Calibri Light" w:eastAsia="Times New Roman" w:hAnsi="Calibri Light" w:cs="Times New Roman"/>
      <w:color w:val="2E74B5"/>
    </w:rPr>
  </w:style>
  <w:style w:type="character" w:customStyle="1" w:styleId="Heading6Char">
    <w:name w:val="Heading 6 Char"/>
    <w:link w:val="Heading6"/>
    <w:uiPriority w:val="9"/>
    <w:rsid w:val="00255C67"/>
    <w:rPr>
      <w:rFonts w:ascii="Calibri Light" w:eastAsia="Times New Roman" w:hAnsi="Calibri Light" w:cs="Times New Roman"/>
      <w:color w:val="1F4D78"/>
    </w:rPr>
  </w:style>
  <w:style w:type="character" w:customStyle="1" w:styleId="Heading7Char">
    <w:name w:val="Heading 7 Char"/>
    <w:link w:val="Heading7"/>
    <w:rsid w:val="00255C67"/>
    <w:rPr>
      <w:rFonts w:ascii="Calibri Light" w:eastAsia="Times New Roman" w:hAnsi="Calibri Light" w:cs="Times New Roman"/>
      <w:i/>
      <w:iCs/>
      <w:color w:val="1F4D78"/>
    </w:rPr>
  </w:style>
  <w:style w:type="character" w:customStyle="1" w:styleId="Heading8Char">
    <w:name w:val="Heading 8 Char"/>
    <w:link w:val="Heading8"/>
    <w:rsid w:val="000C6331"/>
    <w:rPr>
      <w:rFonts w:ascii="Arial" w:eastAsia="Times New Roman" w:hAnsi="Arial" w:cs="Times New Roman"/>
      <w:iCs/>
      <w:color w:val="272727"/>
      <w:sz w:val="32"/>
      <w:szCs w:val="21"/>
    </w:rPr>
  </w:style>
  <w:style w:type="character" w:customStyle="1" w:styleId="Heading9Char">
    <w:name w:val="Heading 9 Char"/>
    <w:link w:val="Heading9"/>
    <w:rsid w:val="004F0A0C"/>
    <w:rPr>
      <w:rFonts w:ascii="Arial" w:eastAsia="Times New Roman" w:hAnsi="Arial"/>
      <w:b/>
      <w:iCs/>
      <w:color w:val="272727"/>
      <w:sz w:val="36"/>
      <w:szCs w:val="21"/>
      <w:lang w:bidi="ar-SA"/>
    </w:rPr>
  </w:style>
  <w:style w:type="paragraph" w:customStyle="1" w:styleId="TableText">
    <w:name w:val="TableText"/>
    <w:basedOn w:val="BodyText"/>
    <w:link w:val="TableTextChar"/>
    <w:qFormat/>
    <w:rsid w:val="00255C67"/>
    <w:pPr>
      <w:spacing w:after="0"/>
    </w:pPr>
    <w:rPr>
      <w:lang w:val="x-none" w:eastAsia="x-none"/>
    </w:rPr>
  </w:style>
  <w:style w:type="character" w:customStyle="1" w:styleId="TableTextChar">
    <w:name w:val="TableText Char"/>
    <w:link w:val="TableText"/>
    <w:rsid w:val="00255C67"/>
    <w:rPr>
      <w:rFonts w:ascii="Times New Roman" w:hAnsi="Times New Roman" w:cs="Times New Roman"/>
      <w:sz w:val="24"/>
    </w:rPr>
  </w:style>
  <w:style w:type="character" w:customStyle="1" w:styleId="Filenames">
    <w:name w:val="Filenames"/>
    <w:uiPriority w:val="1"/>
    <w:qFormat/>
    <w:rsid w:val="004F0A0C"/>
    <w:rPr>
      <w:rFonts w:ascii="Courier New" w:hAnsi="Courier New" w:cs="Courier New"/>
      <w:b/>
      <w:sz w:val="24"/>
      <w:szCs w:val="24"/>
    </w:rPr>
  </w:style>
  <w:style w:type="paragraph" w:customStyle="1" w:styleId="Acronym">
    <w:name w:val="Acronym"/>
    <w:link w:val="AcronymChar"/>
    <w:qFormat/>
    <w:rsid w:val="004F0A0C"/>
    <w:pPr>
      <w:jc w:val="center"/>
    </w:pPr>
    <w:rPr>
      <w:noProof/>
    </w:rPr>
  </w:style>
  <w:style w:type="character" w:customStyle="1" w:styleId="AcronymChar">
    <w:name w:val="Acronym Char"/>
    <w:link w:val="Acronym"/>
    <w:rsid w:val="004F0A0C"/>
    <w:rPr>
      <w:noProof/>
      <w:lang w:val="en-US" w:eastAsia="en-US" w:bidi="ar-SA"/>
    </w:rPr>
  </w:style>
  <w:style w:type="paragraph" w:customStyle="1" w:styleId="TableText0">
    <w:name w:val="Table Text"/>
    <w:basedOn w:val="Normal"/>
    <w:link w:val="TableTextChar0"/>
    <w:qFormat/>
    <w:rsid w:val="003A3235"/>
    <w:pPr>
      <w:spacing w:before="40" w:after="40"/>
    </w:pPr>
    <w:rPr>
      <w:rFonts w:ascii="Arial" w:eastAsia="SimSun" w:hAnsi="Arial" w:cs="Arial"/>
      <w:sz w:val="20"/>
      <w:szCs w:val="20"/>
    </w:rPr>
  </w:style>
  <w:style w:type="character" w:customStyle="1" w:styleId="TableTextChar0">
    <w:name w:val="Table Text Char"/>
    <w:link w:val="TableText0"/>
    <w:rsid w:val="003A3235"/>
    <w:rPr>
      <w:rFonts w:ascii="Arial" w:eastAsia="SimSun" w:hAnsi="Arial" w:cs="Arial"/>
    </w:rPr>
  </w:style>
  <w:style w:type="paragraph" w:styleId="PlainText">
    <w:name w:val="Plain Text"/>
    <w:link w:val="PlainTextChar"/>
    <w:uiPriority w:val="99"/>
    <w:unhideWhenUsed/>
    <w:rsid w:val="000C6331"/>
    <w:pPr>
      <w:jc w:val="right"/>
    </w:pPr>
    <w:rPr>
      <w:rFonts w:ascii="Courier New" w:hAnsi="Courier New" w:cs="Consolas"/>
      <w:b/>
      <w:noProof/>
    </w:rPr>
  </w:style>
  <w:style w:type="character" w:customStyle="1" w:styleId="PlainTextChar">
    <w:name w:val="Plain Text Char"/>
    <w:link w:val="PlainText"/>
    <w:uiPriority w:val="99"/>
    <w:rsid w:val="000C6331"/>
    <w:rPr>
      <w:rFonts w:ascii="Courier New" w:hAnsi="Courier New" w:cs="Consolas"/>
      <w:b/>
      <w:noProof/>
      <w:lang w:val="en-US" w:eastAsia="en-US" w:bidi="ar-SA"/>
    </w:rPr>
  </w:style>
  <w:style w:type="paragraph" w:customStyle="1" w:styleId="LeftBlank">
    <w:name w:val="LeftBlank"/>
    <w:next w:val="BodyText"/>
    <w:link w:val="LeftBlankChar"/>
    <w:qFormat/>
    <w:rsid w:val="00CA320A"/>
    <w:pPr>
      <w:jc w:val="center"/>
    </w:pPr>
    <w:rPr>
      <w:rFonts w:ascii="Arial" w:hAnsi="Arial"/>
      <w:color w:val="808080"/>
      <w:sz w:val="24"/>
    </w:rPr>
  </w:style>
  <w:style w:type="character" w:customStyle="1" w:styleId="LeftBlankChar">
    <w:name w:val="LeftBlank Char"/>
    <w:link w:val="LeftBlank"/>
    <w:rsid w:val="00CA320A"/>
    <w:rPr>
      <w:rFonts w:ascii="Arial" w:hAnsi="Arial"/>
      <w:color w:val="808080"/>
      <w:sz w:val="24"/>
      <w:lang w:bidi="ar-SA"/>
    </w:rPr>
  </w:style>
  <w:style w:type="paragraph" w:customStyle="1" w:styleId="TableHeading">
    <w:name w:val="TableHeading"/>
    <w:rsid w:val="00AD7C4A"/>
    <w:pPr>
      <w:jc w:val="center"/>
    </w:pPr>
    <w:rPr>
      <w:rFonts w:ascii="Arial" w:eastAsia="Times New Roman" w:hAnsi="Arial"/>
      <w:b/>
    </w:rPr>
  </w:style>
  <w:style w:type="character" w:customStyle="1" w:styleId="Abbreviation">
    <w:name w:val="Abbreviation"/>
    <w:uiPriority w:val="1"/>
    <w:rsid w:val="004F0A0C"/>
    <w:rPr>
      <w:rFonts w:eastAsia="Calibri" w:cs="Times New Roman"/>
      <w:b/>
      <w:szCs w:val="22"/>
    </w:rPr>
  </w:style>
  <w:style w:type="paragraph" w:styleId="Caption">
    <w:name w:val="caption"/>
    <w:basedOn w:val="Normal"/>
    <w:next w:val="Normal"/>
    <w:unhideWhenUsed/>
    <w:qFormat/>
    <w:rsid w:val="00630D16"/>
    <w:pPr>
      <w:widowControl w:val="0"/>
    </w:pPr>
    <w:rPr>
      <w:rFonts w:ascii="Arial" w:hAnsi="Arial" w:cs="Arial"/>
      <w:b/>
      <w:iCs/>
      <w:color w:val="44546A"/>
      <w:sz w:val="20"/>
      <w:szCs w:val="20"/>
    </w:rPr>
  </w:style>
  <w:style w:type="paragraph" w:customStyle="1" w:styleId="ExampleHeading">
    <w:name w:val="Example Heading"/>
    <w:link w:val="ExampleHeadingChar"/>
    <w:qFormat/>
    <w:rsid w:val="004F6865"/>
    <w:pPr>
      <w:keepNext/>
      <w:spacing w:after="120"/>
    </w:pPr>
    <w:rPr>
      <w:rFonts w:ascii="Times New Roman" w:eastAsia="Times New Roman" w:hAnsi="Times New Roman"/>
      <w:b/>
      <w:szCs w:val="22"/>
    </w:rPr>
  </w:style>
  <w:style w:type="character" w:customStyle="1" w:styleId="ExampleHeadingChar">
    <w:name w:val="Example Heading Char"/>
    <w:link w:val="ExampleHeading"/>
    <w:rsid w:val="004F6865"/>
    <w:rPr>
      <w:rFonts w:ascii="Times New Roman" w:eastAsia="Times New Roman" w:hAnsi="Times New Roman"/>
      <w:b/>
      <w:szCs w:val="22"/>
      <w:lang w:bidi="ar-SA"/>
    </w:rPr>
  </w:style>
  <w:style w:type="paragraph" w:customStyle="1" w:styleId="OptionHeading">
    <w:name w:val="OptionHeading"/>
    <w:basedOn w:val="ExampleHeading"/>
    <w:qFormat/>
    <w:rsid w:val="00AA7EF9"/>
  </w:style>
  <w:style w:type="paragraph" w:customStyle="1" w:styleId="Manual-TitlePage5PgBottom">
    <w:name w:val="Manual-Title Page 5 Pg Bottom"/>
    <w:basedOn w:val="Normal"/>
    <w:rsid w:val="00092338"/>
    <w:pPr>
      <w:jc w:val="center"/>
    </w:pPr>
    <w:rPr>
      <w:rFonts w:ascii="Arial" w:hAnsi="Arial"/>
      <w:color w:val="000080"/>
    </w:rPr>
  </w:style>
  <w:style w:type="paragraph" w:customStyle="1" w:styleId="HEAD5">
    <w:name w:val="HEAD 5"/>
    <w:basedOn w:val="Normal"/>
    <w:rsid w:val="00092338"/>
    <w:pPr>
      <w:numPr>
        <w:numId w:val="86"/>
      </w:numPr>
    </w:pPr>
  </w:style>
  <w:style w:type="paragraph" w:customStyle="1" w:styleId="Manual-bodytext">
    <w:name w:val="Manual-body text"/>
    <w:basedOn w:val="PlainText"/>
    <w:link w:val="Manual-bodytextChar"/>
    <w:rsid w:val="00092338"/>
    <w:pPr>
      <w:tabs>
        <w:tab w:val="left" w:pos="720"/>
        <w:tab w:val="left" w:pos="1440"/>
        <w:tab w:val="left" w:pos="2160"/>
        <w:tab w:val="left" w:pos="2880"/>
        <w:tab w:val="left" w:pos="4680"/>
      </w:tabs>
      <w:jc w:val="left"/>
    </w:pPr>
    <w:rPr>
      <w:rFonts w:ascii="Times New Roman" w:eastAsia="MS Mincho" w:hAnsi="Times New Roman" w:cs="Times New Roman"/>
      <w:b w:val="0"/>
      <w:noProof w:val="0"/>
      <w:lang w:val="x-none" w:eastAsia="x-none"/>
    </w:rPr>
  </w:style>
  <w:style w:type="paragraph" w:customStyle="1" w:styleId="Man-1Hdg-NoNum">
    <w:name w:val="Man-1Hdg-NoNum"/>
    <w:basedOn w:val="Heading1"/>
    <w:next w:val="Manual-bodytext"/>
    <w:rsid w:val="00092338"/>
    <w:pPr>
      <w:pBdr>
        <w:bottom w:val="single" w:sz="18" w:space="1" w:color="auto"/>
      </w:pBdr>
      <w:tabs>
        <w:tab w:val="clear" w:pos="720"/>
      </w:tabs>
      <w:spacing w:after="60"/>
      <w:ind w:left="0" w:firstLine="0"/>
    </w:pPr>
    <w:rPr>
      <w:kern w:val="0"/>
    </w:rPr>
  </w:style>
  <w:style w:type="paragraph" w:customStyle="1" w:styleId="Man-2Heading">
    <w:name w:val="Man-2Heading"/>
    <w:basedOn w:val="Heading2"/>
    <w:next w:val="Manual-bodytext"/>
    <w:rsid w:val="00092338"/>
    <w:pPr>
      <w:keepLines/>
      <w:spacing w:after="60"/>
    </w:pPr>
    <w:rPr>
      <w:rFonts w:ascii="Times New Roman" w:hAnsi="Times New Roman"/>
      <w:b w:val="0"/>
      <w:bCs w:val="0"/>
      <w:i/>
      <w:iCs w:val="0"/>
      <w:color w:val="000080"/>
    </w:rPr>
  </w:style>
  <w:style w:type="paragraph" w:customStyle="1" w:styleId="Manual-3Heading">
    <w:name w:val="Manual-3Heading"/>
    <w:basedOn w:val="Heading3"/>
    <w:next w:val="Manual-bodytext"/>
    <w:rsid w:val="00092338"/>
    <w:pPr>
      <w:numPr>
        <w:ilvl w:val="2"/>
        <w:numId w:val="10"/>
      </w:numPr>
      <w:spacing w:after="60"/>
    </w:pPr>
    <w:rPr>
      <w:rFonts w:ascii="Times New Roman" w:hAnsi="Times New Roman"/>
      <w:b w:val="0"/>
      <w:bCs w:val="0"/>
      <w:color w:val="000080"/>
      <w:szCs w:val="26"/>
    </w:rPr>
  </w:style>
  <w:style w:type="paragraph" w:customStyle="1" w:styleId="Manual-4Heading">
    <w:name w:val="Manual-4Heading"/>
    <w:basedOn w:val="Heading4"/>
    <w:next w:val="Manual-bodytext"/>
    <w:rsid w:val="00092338"/>
    <w:pPr>
      <w:numPr>
        <w:ilvl w:val="3"/>
        <w:numId w:val="10"/>
      </w:numPr>
    </w:pPr>
    <w:rPr>
      <w:b w:val="0"/>
      <w:bCs w:val="0"/>
      <w:iCs/>
      <w:color w:val="000080"/>
      <w:sz w:val="24"/>
    </w:rPr>
  </w:style>
  <w:style w:type="paragraph" w:customStyle="1" w:styleId="Manual-screencaptures">
    <w:name w:val="Manual-screen captures"/>
    <w:basedOn w:val="NormalIndent"/>
    <w:rsid w:val="00092338"/>
    <w:pPr>
      <w:shd w:val="clear" w:color="auto" w:fill="E6E6E6"/>
    </w:pPr>
    <w:rPr>
      <w:rFonts w:ascii="Courier New" w:eastAsia="MS Mincho" w:hAnsi="Courier New"/>
      <w:iCs/>
      <w:sz w:val="18"/>
    </w:rPr>
  </w:style>
  <w:style w:type="paragraph" w:styleId="NormalIndent">
    <w:name w:val="Normal Indent"/>
    <w:basedOn w:val="Normal"/>
    <w:rsid w:val="00092338"/>
    <w:pPr>
      <w:ind w:left="720"/>
    </w:pPr>
  </w:style>
  <w:style w:type="character" w:styleId="Hyperlink">
    <w:name w:val="Hyperlink"/>
    <w:uiPriority w:val="99"/>
    <w:rsid w:val="00092338"/>
    <w:rPr>
      <w:color w:val="0000FF"/>
      <w:u w:val="single"/>
    </w:rPr>
  </w:style>
  <w:style w:type="paragraph" w:customStyle="1" w:styleId="Manual-TitlePagePkgName">
    <w:name w:val="Manual-Title Page Pkg Name"/>
    <w:basedOn w:val="Normal"/>
    <w:rsid w:val="00092338"/>
    <w:pPr>
      <w:jc w:val="center"/>
    </w:pPr>
    <w:rPr>
      <w:rFonts w:ascii="Arial" w:hAnsi="Arial"/>
      <w:b/>
      <w:caps/>
      <w:color w:val="000080"/>
      <w:sz w:val="64"/>
    </w:rPr>
  </w:style>
  <w:style w:type="paragraph" w:customStyle="1" w:styleId="Manual-TitlePageDocType">
    <w:name w:val="Manual-Title Page Doc Type"/>
    <w:basedOn w:val="Normal"/>
    <w:rsid w:val="00092338"/>
    <w:pPr>
      <w:jc w:val="center"/>
    </w:pPr>
    <w:rPr>
      <w:rFonts w:ascii="Arial" w:hAnsi="Arial"/>
      <w:b/>
      <w:color w:val="000080"/>
      <w:sz w:val="48"/>
    </w:rPr>
  </w:style>
  <w:style w:type="paragraph" w:customStyle="1" w:styleId="Manual-TitlePage1PkgName">
    <w:name w:val="Manual-Title Page 1 Pkg Name"/>
    <w:basedOn w:val="Normal"/>
    <w:rsid w:val="00092338"/>
    <w:pPr>
      <w:jc w:val="center"/>
    </w:pPr>
    <w:rPr>
      <w:rFonts w:ascii="Arial" w:hAnsi="Arial"/>
      <w:b/>
      <w:caps/>
      <w:color w:val="000080"/>
      <w:sz w:val="64"/>
    </w:rPr>
  </w:style>
  <w:style w:type="paragraph" w:customStyle="1" w:styleId="Manual-TitlePage2DocType">
    <w:name w:val="Manual-Title Page 2 Doc Type"/>
    <w:basedOn w:val="Normal"/>
    <w:rsid w:val="00092338"/>
    <w:pPr>
      <w:jc w:val="center"/>
    </w:pPr>
    <w:rPr>
      <w:rFonts w:ascii="Arial" w:hAnsi="Arial"/>
      <w:b/>
      <w:color w:val="000080"/>
      <w:sz w:val="48"/>
    </w:rPr>
  </w:style>
  <w:style w:type="paragraph" w:customStyle="1" w:styleId="Manual-screencap-unindent">
    <w:name w:val="Manual-screen cap-unindent"/>
    <w:basedOn w:val="Manual-bodytext"/>
    <w:rsid w:val="00092338"/>
    <w:pPr>
      <w:shd w:val="clear" w:color="auto" w:fill="D9D9D9"/>
    </w:pPr>
    <w:rPr>
      <w:rFonts w:ascii="Courier New" w:hAnsi="Courier New"/>
      <w:sz w:val="18"/>
    </w:rPr>
  </w:style>
  <w:style w:type="paragraph" w:customStyle="1" w:styleId="Manual-TitlePage4RevDate">
    <w:name w:val="Manual-Title Page 4 Rev Date"/>
    <w:basedOn w:val="Normal"/>
    <w:next w:val="Manual-TitlePage5PgBottom"/>
    <w:rsid w:val="00092338"/>
    <w:pPr>
      <w:jc w:val="center"/>
    </w:pPr>
    <w:rPr>
      <w:rFonts w:ascii="Arial" w:hAnsi="Arial"/>
    </w:rPr>
  </w:style>
  <w:style w:type="paragraph" w:customStyle="1" w:styleId="Manual-TitlePage3VerRelDate">
    <w:name w:val="Manual-Title Page 3 Ver Rel Date"/>
    <w:basedOn w:val="Normal"/>
    <w:rsid w:val="00092338"/>
    <w:pPr>
      <w:jc w:val="center"/>
    </w:pPr>
    <w:rPr>
      <w:rFonts w:ascii="Arial" w:hAnsi="Arial"/>
      <w:color w:val="000080"/>
      <w:sz w:val="36"/>
    </w:rPr>
  </w:style>
  <w:style w:type="paragraph" w:customStyle="1" w:styleId="Manual-Footer">
    <w:name w:val="Manual-Footer"/>
    <w:basedOn w:val="Normal"/>
    <w:rsid w:val="00092338"/>
    <w:rPr>
      <w:color w:val="000080"/>
      <w:sz w:val="20"/>
    </w:rPr>
  </w:style>
  <w:style w:type="paragraph" w:customStyle="1" w:styleId="Manual-HeaderFooter">
    <w:name w:val="Manual-Header Footer"/>
    <w:basedOn w:val="Normal"/>
    <w:uiPriority w:val="99"/>
    <w:rsid w:val="00092338"/>
    <w:pPr>
      <w:tabs>
        <w:tab w:val="center" w:pos="4680"/>
        <w:tab w:val="right" w:pos="9360"/>
      </w:tabs>
    </w:pPr>
    <w:rPr>
      <w:sz w:val="20"/>
    </w:rPr>
  </w:style>
  <w:style w:type="paragraph" w:customStyle="1" w:styleId="Manual-ExampleHeading">
    <w:name w:val="Manual-Example Heading"/>
    <w:basedOn w:val="Normal"/>
    <w:next w:val="Manual-bodytext"/>
    <w:rsid w:val="00092338"/>
    <w:rPr>
      <w:rFonts w:ascii="Times New Roman Bold" w:hAnsi="Times New Roman Bold"/>
      <w:b/>
      <w:sz w:val="20"/>
    </w:rPr>
  </w:style>
  <w:style w:type="paragraph" w:styleId="TOC8">
    <w:name w:val="toc 8"/>
    <w:basedOn w:val="Normal"/>
    <w:next w:val="Normal"/>
    <w:uiPriority w:val="39"/>
    <w:rsid w:val="00092338"/>
    <w:pPr>
      <w:ind w:left="1680"/>
    </w:pPr>
    <w:rPr>
      <w:rFonts w:ascii="Calibri" w:hAnsi="Calibri" w:cs="Calibri"/>
      <w:sz w:val="20"/>
      <w:szCs w:val="20"/>
    </w:rPr>
  </w:style>
  <w:style w:type="paragraph" w:customStyle="1" w:styleId="Helvetica">
    <w:name w:val="Helvetica"/>
    <w:basedOn w:val="Normal"/>
    <w:rsid w:val="00092338"/>
    <w:pPr>
      <w:autoSpaceDE w:val="0"/>
      <w:autoSpaceDN w:val="0"/>
    </w:pPr>
    <w:rPr>
      <w:rFonts w:ascii="Century Schoolbook" w:hAnsi="Century Schoolbook"/>
      <w:sz w:val="20"/>
    </w:rPr>
  </w:style>
  <w:style w:type="paragraph" w:customStyle="1" w:styleId="Manual-SectionHeading">
    <w:name w:val="Manual-Section Heading"/>
    <w:basedOn w:val="Header"/>
    <w:next w:val="Manual-bodytext"/>
    <w:rsid w:val="00092338"/>
    <w:pPr>
      <w:keepNext/>
      <w:keepLines/>
      <w:framePr w:hSpace="187" w:vSpace="187" w:wrap="around" w:vAnchor="text" w:hAnchor="text" w:y="1"/>
      <w:pBdr>
        <w:top w:val="single" w:sz="8" w:space="3" w:color="auto" w:shadow="1"/>
        <w:left w:val="single" w:sz="8" w:space="3" w:color="auto" w:shadow="1"/>
        <w:bottom w:val="single" w:sz="8" w:space="3" w:color="auto" w:shadow="1"/>
        <w:right w:val="single" w:sz="8" w:space="4" w:color="auto" w:shadow="1"/>
      </w:pBdr>
      <w:shd w:val="clear" w:color="auto" w:fill="E6E6E6"/>
      <w:tabs>
        <w:tab w:val="left" w:pos="360"/>
        <w:tab w:val="num" w:pos="720"/>
      </w:tabs>
      <w:spacing w:after="240" w:line="240" w:lineRule="atLeast"/>
      <w:ind w:left="720" w:hanging="360"/>
      <w:jc w:val="both"/>
    </w:pPr>
    <w:rPr>
      <w:rFonts w:ascii="Arial" w:hAnsi="Arial"/>
      <w:b/>
      <w:bCs/>
      <w:color w:val="000080"/>
      <w:spacing w:val="-10"/>
      <w:kern w:val="20"/>
      <w:position w:val="8"/>
      <w:sz w:val="36"/>
    </w:rPr>
  </w:style>
  <w:style w:type="paragraph" w:styleId="Header">
    <w:name w:val="header"/>
    <w:basedOn w:val="Normal"/>
    <w:link w:val="HeaderChar"/>
    <w:uiPriority w:val="99"/>
    <w:rsid w:val="00092338"/>
    <w:pPr>
      <w:tabs>
        <w:tab w:val="center" w:pos="4320"/>
        <w:tab w:val="right" w:pos="8640"/>
      </w:tabs>
    </w:pPr>
    <w:rPr>
      <w:sz w:val="20"/>
      <w:szCs w:val="20"/>
      <w:lang w:val="x-none" w:eastAsia="x-none"/>
    </w:rPr>
  </w:style>
  <w:style w:type="character" w:customStyle="1" w:styleId="HeaderChar">
    <w:name w:val="Header Char"/>
    <w:link w:val="Header"/>
    <w:uiPriority w:val="99"/>
    <w:rsid w:val="00092338"/>
    <w:rPr>
      <w:rFonts w:ascii="Times New Roman" w:eastAsia="Times New Roman" w:hAnsi="Times New Roman" w:cs="Times New Roman"/>
    </w:rPr>
  </w:style>
  <w:style w:type="paragraph" w:styleId="Footer">
    <w:name w:val="footer"/>
    <w:basedOn w:val="Normal"/>
    <w:link w:val="FooterChar"/>
    <w:uiPriority w:val="99"/>
    <w:rsid w:val="00092338"/>
    <w:pPr>
      <w:tabs>
        <w:tab w:val="center" w:pos="4320"/>
        <w:tab w:val="right" w:pos="8640"/>
      </w:tabs>
    </w:pPr>
    <w:rPr>
      <w:sz w:val="20"/>
      <w:szCs w:val="20"/>
      <w:lang w:val="x-none" w:eastAsia="x-none"/>
    </w:rPr>
  </w:style>
  <w:style w:type="character" w:customStyle="1" w:styleId="FooterChar">
    <w:name w:val="Footer Char"/>
    <w:link w:val="Footer"/>
    <w:uiPriority w:val="99"/>
    <w:rsid w:val="00092338"/>
    <w:rPr>
      <w:rFonts w:ascii="Times New Roman" w:eastAsia="Times New Roman" w:hAnsi="Times New Roman" w:cs="Times New Roman"/>
      <w:sz w:val="20"/>
    </w:rPr>
  </w:style>
  <w:style w:type="character" w:styleId="PageNumber">
    <w:name w:val="page number"/>
    <w:uiPriority w:val="99"/>
    <w:rsid w:val="00092338"/>
    <w:rPr>
      <w:rFonts w:ascii="Times New Roman" w:hAnsi="Times New Roman"/>
      <w:color w:val="000000"/>
      <w:sz w:val="20"/>
    </w:rPr>
  </w:style>
  <w:style w:type="character" w:styleId="FollowedHyperlink">
    <w:name w:val="FollowedHyperlink"/>
    <w:uiPriority w:val="99"/>
    <w:rsid w:val="00092338"/>
    <w:rPr>
      <w:color w:val="800080"/>
      <w:u w:val="single"/>
    </w:rPr>
  </w:style>
  <w:style w:type="paragraph" w:customStyle="1" w:styleId="Manual-LMscreen">
    <w:name w:val="Manual-LM screen"/>
    <w:basedOn w:val="Normal"/>
    <w:next w:val="Manual-bodytext"/>
    <w:rsid w:val="00092338"/>
    <w:rPr>
      <w:rFonts w:ascii="Arial" w:hAnsi="Arial"/>
      <w:sz w:val="18"/>
    </w:rPr>
  </w:style>
  <w:style w:type="paragraph" w:customStyle="1" w:styleId="Manual-TOC2">
    <w:name w:val="Manual-TOC2"/>
    <w:basedOn w:val="Normal"/>
    <w:rsid w:val="00092338"/>
    <w:pPr>
      <w:outlineLvl w:val="1"/>
    </w:pPr>
    <w:rPr>
      <w:sz w:val="28"/>
    </w:rPr>
  </w:style>
  <w:style w:type="paragraph" w:customStyle="1" w:styleId="Manual-TOC1">
    <w:name w:val="Manual-TOC1"/>
    <w:basedOn w:val="Normal"/>
    <w:rsid w:val="00092338"/>
    <w:pPr>
      <w:tabs>
        <w:tab w:val="left" w:leader="dot" w:pos="475"/>
        <w:tab w:val="left" w:pos="9346"/>
      </w:tabs>
      <w:outlineLvl w:val="0"/>
    </w:pPr>
    <w:rPr>
      <w:rFonts w:ascii="Arial" w:hAnsi="Arial"/>
      <w:b/>
      <w:color w:val="000080"/>
    </w:rPr>
  </w:style>
  <w:style w:type="paragraph" w:customStyle="1" w:styleId="Manual-TOC3">
    <w:name w:val="Manual-TOC3"/>
    <w:basedOn w:val="Normal"/>
    <w:rsid w:val="00092338"/>
    <w:pPr>
      <w:tabs>
        <w:tab w:val="left" w:pos="965"/>
        <w:tab w:val="left" w:leader="dot" w:pos="9346"/>
      </w:tabs>
      <w:ind w:left="475"/>
      <w:outlineLvl w:val="2"/>
    </w:pPr>
    <w:rPr>
      <w:rFonts w:ascii="Arial" w:hAnsi="Arial"/>
      <w:color w:val="000080"/>
    </w:rPr>
  </w:style>
  <w:style w:type="paragraph" w:customStyle="1" w:styleId="Manual-TOC4">
    <w:name w:val="Manual-TOC4"/>
    <w:basedOn w:val="Normal"/>
    <w:rsid w:val="00092338"/>
    <w:pPr>
      <w:tabs>
        <w:tab w:val="left" w:pos="1498"/>
        <w:tab w:val="left" w:leader="dot" w:pos="9346"/>
      </w:tabs>
      <w:ind w:left="720"/>
      <w:outlineLvl w:val="3"/>
    </w:pPr>
  </w:style>
  <w:style w:type="paragraph" w:styleId="TableofFigures">
    <w:name w:val="table of figures"/>
    <w:basedOn w:val="Normal"/>
    <w:next w:val="Normal"/>
    <w:semiHidden/>
    <w:rsid w:val="00092338"/>
    <w:pPr>
      <w:ind w:left="480" w:hanging="480"/>
    </w:pPr>
  </w:style>
  <w:style w:type="character" w:styleId="Strong">
    <w:name w:val="Strong"/>
    <w:qFormat/>
    <w:rsid w:val="00092338"/>
    <w:rPr>
      <w:b/>
      <w:bCs/>
    </w:rPr>
  </w:style>
  <w:style w:type="paragraph" w:customStyle="1" w:styleId="Manual-Menuname">
    <w:name w:val="Manual-Menu name"/>
    <w:basedOn w:val="Manual-bodytext"/>
    <w:next w:val="Manual-optionname"/>
    <w:autoRedefine/>
    <w:rsid w:val="00092338"/>
    <w:rPr>
      <w:bCs/>
    </w:rPr>
  </w:style>
  <w:style w:type="paragraph" w:customStyle="1" w:styleId="Manual-optionname">
    <w:name w:val="Manual-option name"/>
    <w:basedOn w:val="Manual-bodytext"/>
    <w:next w:val="Manual-bodytext"/>
    <w:link w:val="Manual-optionnameChar"/>
    <w:uiPriority w:val="99"/>
    <w:rsid w:val="00BF147C"/>
    <w:pPr>
      <w:keepNext/>
    </w:pPr>
    <w:rPr>
      <w:b/>
      <w:color w:val="000000"/>
      <w:sz w:val="24"/>
    </w:rPr>
  </w:style>
  <w:style w:type="paragraph" w:customStyle="1" w:styleId="Man-screennote">
    <w:name w:val="Man-screen note"/>
    <w:basedOn w:val="Manual-screencaptures"/>
    <w:rsid w:val="00092338"/>
    <w:rPr>
      <w:rFonts w:ascii="Times New Roman" w:hAnsi="Times New Roman"/>
      <w:i/>
    </w:rPr>
  </w:style>
  <w:style w:type="paragraph" w:styleId="TOC1">
    <w:name w:val="toc 1"/>
    <w:basedOn w:val="Normal"/>
    <w:next w:val="Normal"/>
    <w:autoRedefine/>
    <w:uiPriority w:val="39"/>
    <w:rsid w:val="000B44A2"/>
    <w:pPr>
      <w:keepNext/>
      <w:tabs>
        <w:tab w:val="right" w:leader="dot" w:pos="9350"/>
      </w:tabs>
      <w:spacing w:before="120" w:after="120"/>
    </w:pPr>
    <w:rPr>
      <w:rFonts w:ascii="Arial" w:hAnsi="Arial" w:cs="Calibri"/>
      <w:b/>
      <w:bCs/>
      <w:szCs w:val="20"/>
    </w:rPr>
  </w:style>
  <w:style w:type="paragraph" w:styleId="TOC2">
    <w:name w:val="toc 2"/>
    <w:basedOn w:val="Normal"/>
    <w:next w:val="Normal"/>
    <w:autoRedefine/>
    <w:uiPriority w:val="39"/>
    <w:rsid w:val="00126550"/>
    <w:pPr>
      <w:ind w:left="720"/>
    </w:pPr>
    <w:rPr>
      <w:rFonts w:cs="Calibri"/>
      <w:iCs/>
      <w:szCs w:val="20"/>
    </w:rPr>
  </w:style>
  <w:style w:type="paragraph" w:styleId="TOC3">
    <w:name w:val="toc 3"/>
    <w:basedOn w:val="Normal"/>
    <w:next w:val="Normal"/>
    <w:autoRedefine/>
    <w:uiPriority w:val="39"/>
    <w:rsid w:val="005062F4"/>
    <w:pPr>
      <w:tabs>
        <w:tab w:val="right" w:leader="dot" w:pos="9350"/>
      </w:tabs>
      <w:ind w:left="475"/>
    </w:pPr>
    <w:rPr>
      <w:rFonts w:cs="Calibri"/>
      <w:i/>
      <w:szCs w:val="20"/>
    </w:rPr>
  </w:style>
  <w:style w:type="paragraph" w:styleId="TOC4">
    <w:name w:val="toc 4"/>
    <w:basedOn w:val="Normal"/>
    <w:next w:val="Normal"/>
    <w:autoRedefine/>
    <w:uiPriority w:val="39"/>
    <w:rsid w:val="00092338"/>
    <w:pPr>
      <w:ind w:left="720"/>
    </w:pPr>
    <w:rPr>
      <w:rFonts w:cs="Calibri"/>
      <w:sz w:val="20"/>
      <w:szCs w:val="20"/>
    </w:rPr>
  </w:style>
  <w:style w:type="paragraph" w:styleId="TOC5">
    <w:name w:val="toc 5"/>
    <w:basedOn w:val="Normal"/>
    <w:next w:val="Normal"/>
    <w:uiPriority w:val="39"/>
    <w:rsid w:val="00092338"/>
    <w:pPr>
      <w:ind w:left="960"/>
    </w:pPr>
    <w:rPr>
      <w:rFonts w:ascii="Calibri" w:hAnsi="Calibri" w:cs="Calibri"/>
      <w:sz w:val="20"/>
      <w:szCs w:val="20"/>
    </w:rPr>
  </w:style>
  <w:style w:type="paragraph" w:styleId="TOC6">
    <w:name w:val="toc 6"/>
    <w:basedOn w:val="Normal"/>
    <w:next w:val="Normal"/>
    <w:autoRedefine/>
    <w:uiPriority w:val="39"/>
    <w:rsid w:val="00092338"/>
    <w:pPr>
      <w:ind w:left="1200"/>
    </w:pPr>
    <w:rPr>
      <w:rFonts w:ascii="Calibri" w:hAnsi="Calibri" w:cs="Calibri"/>
      <w:sz w:val="20"/>
      <w:szCs w:val="20"/>
    </w:rPr>
  </w:style>
  <w:style w:type="paragraph" w:styleId="TOC7">
    <w:name w:val="toc 7"/>
    <w:basedOn w:val="Normal"/>
    <w:next w:val="Normal"/>
    <w:autoRedefine/>
    <w:uiPriority w:val="39"/>
    <w:rsid w:val="00092338"/>
    <w:pPr>
      <w:ind w:left="1440"/>
    </w:pPr>
    <w:rPr>
      <w:rFonts w:ascii="Calibri" w:hAnsi="Calibri" w:cs="Calibri"/>
      <w:sz w:val="20"/>
      <w:szCs w:val="20"/>
    </w:rPr>
  </w:style>
  <w:style w:type="paragraph" w:styleId="TOC9">
    <w:name w:val="toc 9"/>
    <w:basedOn w:val="Normal"/>
    <w:next w:val="Normal"/>
    <w:autoRedefine/>
    <w:uiPriority w:val="39"/>
    <w:rsid w:val="00092338"/>
    <w:pPr>
      <w:ind w:left="1920"/>
    </w:pPr>
    <w:rPr>
      <w:rFonts w:ascii="Calibri" w:hAnsi="Calibri" w:cs="Calibri"/>
      <w:sz w:val="20"/>
      <w:szCs w:val="20"/>
    </w:rPr>
  </w:style>
  <w:style w:type="character" w:styleId="CommentReference">
    <w:name w:val="annotation reference"/>
    <w:semiHidden/>
    <w:rsid w:val="00092338"/>
    <w:rPr>
      <w:sz w:val="16"/>
      <w:szCs w:val="16"/>
    </w:rPr>
  </w:style>
  <w:style w:type="paragraph" w:customStyle="1" w:styleId="Man-2Hdg-NoNum">
    <w:name w:val="Man-2Hdg-NoNum"/>
    <w:basedOn w:val="Heading2"/>
    <w:next w:val="Manual-bodytext"/>
    <w:rsid w:val="00092338"/>
    <w:pPr>
      <w:keepLines/>
      <w:spacing w:after="60"/>
    </w:pPr>
    <w:rPr>
      <w:rFonts w:ascii="Times New Roman Bold" w:eastAsia="MS Mincho" w:hAnsi="Times New Roman Bold"/>
      <w:b w:val="0"/>
      <w:bCs w:val="0"/>
      <w:iCs w:val="0"/>
    </w:rPr>
  </w:style>
  <w:style w:type="paragraph" w:customStyle="1" w:styleId="Man-Hdg-NoTOC">
    <w:name w:val="Man-Hdg-NoTOC"/>
    <w:basedOn w:val="Man-1Hdg-NoNum"/>
    <w:next w:val="Manual-bodytext"/>
    <w:rsid w:val="00092338"/>
    <w:pPr>
      <w:spacing w:before="0" w:after="0"/>
    </w:pPr>
    <w:rPr>
      <w:rFonts w:eastAsia="MS Mincho"/>
      <w:szCs w:val="24"/>
    </w:rPr>
  </w:style>
  <w:style w:type="paragraph" w:customStyle="1" w:styleId="Man-3Hdg-NoNum">
    <w:name w:val="Man-3Hdg-NoNum"/>
    <w:basedOn w:val="Heading3"/>
    <w:rsid w:val="00092338"/>
    <w:pPr>
      <w:spacing w:after="60"/>
    </w:pPr>
    <w:rPr>
      <w:rFonts w:ascii="Times New Roman Bold" w:eastAsia="MS Mincho" w:hAnsi="Times New Roman Bold"/>
      <w:b w:val="0"/>
      <w:bCs w:val="0"/>
      <w:szCs w:val="26"/>
    </w:rPr>
  </w:style>
  <w:style w:type="paragraph" w:customStyle="1" w:styleId="Man-1Hdg-Num">
    <w:name w:val="Man-1Hdg-Num"/>
    <w:basedOn w:val="Heading1"/>
    <w:next w:val="Manual-bodytext"/>
    <w:rsid w:val="00092338"/>
    <w:pPr>
      <w:numPr>
        <w:numId w:val="11"/>
      </w:numPr>
      <w:pBdr>
        <w:bottom w:val="single" w:sz="18" w:space="1" w:color="auto"/>
      </w:pBdr>
      <w:tabs>
        <w:tab w:val="clear" w:pos="720"/>
      </w:tabs>
      <w:spacing w:after="60"/>
    </w:pPr>
    <w:rPr>
      <w:rFonts w:eastAsia="MS Mincho"/>
      <w:color w:val="000080"/>
      <w:kern w:val="0"/>
    </w:rPr>
  </w:style>
  <w:style w:type="paragraph" w:customStyle="1" w:styleId="Manual-Headiing2">
    <w:name w:val="Manual-Headiing 2"/>
    <w:basedOn w:val="Normal"/>
    <w:rsid w:val="00092338"/>
    <w:pPr>
      <w:numPr>
        <w:ilvl w:val="1"/>
        <w:numId w:val="1"/>
      </w:numPr>
    </w:pPr>
  </w:style>
  <w:style w:type="paragraph" w:customStyle="1" w:styleId="Man-3Hdg-Numx">
    <w:name w:val="Man-3Hdg-Numx"/>
    <w:basedOn w:val="Normal"/>
    <w:next w:val="Manual-bodytext"/>
    <w:rsid w:val="00092338"/>
    <w:pPr>
      <w:numPr>
        <w:ilvl w:val="2"/>
        <w:numId w:val="12"/>
      </w:numPr>
      <w:tabs>
        <w:tab w:val="left" w:pos="907"/>
      </w:tabs>
    </w:pPr>
    <w:rPr>
      <w:b/>
      <w:color w:val="000080"/>
    </w:rPr>
  </w:style>
  <w:style w:type="paragraph" w:customStyle="1" w:styleId="Style1">
    <w:name w:val="Style1"/>
    <w:basedOn w:val="Man-2Hdg-NoNum"/>
    <w:next w:val="Manual-bodytext"/>
    <w:rsid w:val="00092338"/>
  </w:style>
  <w:style w:type="paragraph" w:customStyle="1" w:styleId="Man-2Hdg-Num">
    <w:name w:val="Man-2Hdg-Num"/>
    <w:basedOn w:val="Heading2"/>
    <w:next w:val="Manual-bodytext"/>
    <w:rsid w:val="00092338"/>
    <w:pPr>
      <w:keepLines/>
      <w:numPr>
        <w:ilvl w:val="1"/>
        <w:numId w:val="11"/>
      </w:numPr>
      <w:spacing w:after="60"/>
    </w:pPr>
    <w:rPr>
      <w:rFonts w:ascii="Times New Roman" w:hAnsi="Times New Roman"/>
      <w:b w:val="0"/>
      <w:bCs w:val="0"/>
      <w:i/>
      <w:iCs w:val="0"/>
      <w:color w:val="000080"/>
    </w:rPr>
  </w:style>
  <w:style w:type="paragraph" w:customStyle="1" w:styleId="ManHead3">
    <w:name w:val="ManHead3"/>
    <w:basedOn w:val="Normal"/>
    <w:rsid w:val="00092338"/>
    <w:pPr>
      <w:numPr>
        <w:ilvl w:val="2"/>
        <w:numId w:val="11"/>
      </w:numPr>
    </w:pPr>
  </w:style>
  <w:style w:type="paragraph" w:customStyle="1" w:styleId="Man-4Hdg-NoNum">
    <w:name w:val="Man-4Hdg-NoNum"/>
    <w:basedOn w:val="Heading4"/>
    <w:next w:val="Manual-bodytext"/>
    <w:rsid w:val="00092338"/>
    <w:rPr>
      <w:b w:val="0"/>
      <w:bCs w:val="0"/>
      <w:iCs/>
      <w:color w:val="000080"/>
      <w:sz w:val="24"/>
    </w:rPr>
  </w:style>
  <w:style w:type="paragraph" w:customStyle="1" w:styleId="IndexHeaders">
    <w:name w:val="Index Headers"/>
    <w:basedOn w:val="IndexHeading"/>
    <w:rsid w:val="00092338"/>
    <w:pPr>
      <w:pBdr>
        <w:top w:val="single" w:sz="4" w:space="1" w:color="auto"/>
      </w:pBdr>
      <w:spacing w:before="240" w:after="240"/>
    </w:pPr>
    <w:rPr>
      <w:rFonts w:ascii="Times New Roman" w:eastAsia="MS Mincho" w:hAnsi="Times New Roman"/>
      <w:i/>
      <w:color w:val="000080"/>
    </w:rPr>
  </w:style>
  <w:style w:type="paragraph" w:styleId="Index1">
    <w:name w:val="index 1"/>
    <w:aliases w:val="index"/>
    <w:basedOn w:val="Normal"/>
    <w:next w:val="Normal"/>
    <w:autoRedefine/>
    <w:uiPriority w:val="99"/>
    <w:semiHidden/>
    <w:rsid w:val="005E4E6C"/>
    <w:pPr>
      <w:tabs>
        <w:tab w:val="right" w:leader="dot" w:pos="4310"/>
      </w:tabs>
      <w:ind w:left="240" w:hanging="240"/>
    </w:pPr>
    <w:rPr>
      <w:bCs/>
      <w:noProof/>
      <w:sz w:val="20"/>
    </w:rPr>
  </w:style>
  <w:style w:type="paragraph" w:styleId="IndexHeading">
    <w:name w:val="index heading"/>
    <w:basedOn w:val="Normal"/>
    <w:next w:val="Index1"/>
    <w:uiPriority w:val="99"/>
    <w:semiHidden/>
    <w:rsid w:val="00A9367A"/>
    <w:pPr>
      <w:spacing w:before="120" w:after="120"/>
    </w:pPr>
    <w:rPr>
      <w:rFonts w:ascii="Calibri" w:hAnsi="Calibri" w:cs="Calibri"/>
      <w:bCs/>
      <w:iCs/>
      <w:sz w:val="24"/>
      <w:szCs w:val="20"/>
    </w:rPr>
  </w:style>
  <w:style w:type="paragraph" w:styleId="CommentText">
    <w:name w:val="annotation text"/>
    <w:basedOn w:val="Normal"/>
    <w:link w:val="CommentTextChar"/>
    <w:rsid w:val="00092338"/>
    <w:rPr>
      <w:sz w:val="20"/>
      <w:szCs w:val="20"/>
      <w:lang w:val="x-none" w:eastAsia="x-none"/>
    </w:rPr>
  </w:style>
  <w:style w:type="character" w:customStyle="1" w:styleId="CommentTextChar">
    <w:name w:val="Comment Text Char"/>
    <w:link w:val="CommentText"/>
    <w:rsid w:val="00092338"/>
    <w:rPr>
      <w:rFonts w:ascii="Times New Roman" w:eastAsia="Times New Roman" w:hAnsi="Times New Roman" w:cs="Times New Roman"/>
      <w:sz w:val="20"/>
      <w:szCs w:val="20"/>
    </w:rPr>
  </w:style>
  <w:style w:type="paragraph" w:styleId="Index2">
    <w:name w:val="index 2"/>
    <w:basedOn w:val="Normal"/>
    <w:next w:val="Normal"/>
    <w:autoRedefine/>
    <w:uiPriority w:val="99"/>
    <w:semiHidden/>
    <w:rsid w:val="00092338"/>
    <w:pPr>
      <w:ind w:left="480" w:hanging="240"/>
    </w:pPr>
    <w:rPr>
      <w:rFonts w:ascii="Calibri" w:hAnsi="Calibri" w:cs="Calibri"/>
      <w:sz w:val="20"/>
      <w:szCs w:val="20"/>
    </w:rPr>
  </w:style>
  <w:style w:type="paragraph" w:styleId="Index3">
    <w:name w:val="index 3"/>
    <w:basedOn w:val="Normal"/>
    <w:next w:val="Normal"/>
    <w:autoRedefine/>
    <w:uiPriority w:val="99"/>
    <w:semiHidden/>
    <w:rsid w:val="00092338"/>
    <w:pPr>
      <w:ind w:left="720" w:hanging="240"/>
    </w:pPr>
    <w:rPr>
      <w:rFonts w:ascii="Calibri" w:hAnsi="Calibri" w:cs="Calibri"/>
      <w:sz w:val="20"/>
      <w:szCs w:val="20"/>
    </w:rPr>
  </w:style>
  <w:style w:type="paragraph" w:styleId="Index4">
    <w:name w:val="index 4"/>
    <w:basedOn w:val="Normal"/>
    <w:next w:val="Normal"/>
    <w:autoRedefine/>
    <w:semiHidden/>
    <w:rsid w:val="00092338"/>
    <w:pPr>
      <w:ind w:left="960" w:hanging="240"/>
    </w:pPr>
    <w:rPr>
      <w:rFonts w:ascii="Calibri" w:hAnsi="Calibri" w:cs="Calibri"/>
      <w:sz w:val="20"/>
      <w:szCs w:val="20"/>
    </w:rPr>
  </w:style>
  <w:style w:type="paragraph" w:styleId="Index5">
    <w:name w:val="index 5"/>
    <w:basedOn w:val="Normal"/>
    <w:next w:val="Normal"/>
    <w:autoRedefine/>
    <w:semiHidden/>
    <w:rsid w:val="00092338"/>
    <w:pPr>
      <w:ind w:left="1200" w:hanging="240"/>
    </w:pPr>
    <w:rPr>
      <w:rFonts w:ascii="Calibri" w:hAnsi="Calibri" w:cs="Calibri"/>
      <w:sz w:val="20"/>
      <w:szCs w:val="20"/>
    </w:rPr>
  </w:style>
  <w:style w:type="paragraph" w:styleId="Index6">
    <w:name w:val="index 6"/>
    <w:basedOn w:val="Normal"/>
    <w:next w:val="Normal"/>
    <w:autoRedefine/>
    <w:semiHidden/>
    <w:rsid w:val="00092338"/>
    <w:pPr>
      <w:ind w:left="1440" w:hanging="240"/>
    </w:pPr>
    <w:rPr>
      <w:rFonts w:ascii="Calibri" w:hAnsi="Calibri" w:cs="Calibri"/>
      <w:sz w:val="20"/>
      <w:szCs w:val="20"/>
    </w:rPr>
  </w:style>
  <w:style w:type="paragraph" w:styleId="Index7">
    <w:name w:val="index 7"/>
    <w:basedOn w:val="Normal"/>
    <w:next w:val="Normal"/>
    <w:autoRedefine/>
    <w:semiHidden/>
    <w:rsid w:val="00092338"/>
    <w:pPr>
      <w:ind w:left="1680" w:hanging="240"/>
    </w:pPr>
    <w:rPr>
      <w:rFonts w:ascii="Calibri" w:hAnsi="Calibri" w:cs="Calibri"/>
      <w:sz w:val="20"/>
      <w:szCs w:val="20"/>
    </w:rPr>
  </w:style>
  <w:style w:type="paragraph" w:styleId="Index8">
    <w:name w:val="index 8"/>
    <w:basedOn w:val="Normal"/>
    <w:next w:val="Normal"/>
    <w:autoRedefine/>
    <w:semiHidden/>
    <w:rsid w:val="00092338"/>
    <w:pPr>
      <w:ind w:left="1920" w:hanging="240"/>
    </w:pPr>
    <w:rPr>
      <w:rFonts w:ascii="Calibri" w:hAnsi="Calibri" w:cs="Calibri"/>
      <w:sz w:val="20"/>
      <w:szCs w:val="20"/>
    </w:rPr>
  </w:style>
  <w:style w:type="paragraph" w:styleId="Index9">
    <w:name w:val="index 9"/>
    <w:basedOn w:val="Normal"/>
    <w:next w:val="Normal"/>
    <w:autoRedefine/>
    <w:semiHidden/>
    <w:rsid w:val="00092338"/>
    <w:pPr>
      <w:ind w:left="2160" w:hanging="240"/>
    </w:pPr>
    <w:rPr>
      <w:rFonts w:ascii="Calibri" w:hAnsi="Calibri" w:cs="Calibri"/>
      <w:sz w:val="20"/>
      <w:szCs w:val="20"/>
    </w:rPr>
  </w:style>
  <w:style w:type="paragraph" w:styleId="Date">
    <w:name w:val="Date"/>
    <w:basedOn w:val="Normal"/>
    <w:next w:val="Normal"/>
    <w:link w:val="DateChar"/>
    <w:rsid w:val="00092338"/>
    <w:pPr>
      <w:widowControl w:val="0"/>
      <w:spacing w:line="216" w:lineRule="auto"/>
    </w:pPr>
    <w:rPr>
      <w:sz w:val="20"/>
      <w:szCs w:val="20"/>
      <w:lang w:val="x-none" w:eastAsia="x-none"/>
    </w:rPr>
  </w:style>
  <w:style w:type="character" w:customStyle="1" w:styleId="DateChar">
    <w:name w:val="Date Char"/>
    <w:link w:val="Date"/>
    <w:rsid w:val="00092338"/>
    <w:rPr>
      <w:rFonts w:ascii="Times New Roman" w:eastAsia="Times New Roman" w:hAnsi="Times New Roman" w:cs="Times New Roman"/>
      <w:szCs w:val="20"/>
    </w:rPr>
  </w:style>
  <w:style w:type="paragraph" w:customStyle="1" w:styleId="Manual-optionnameindent1">
    <w:name w:val="Manual-option name indent1"/>
    <w:basedOn w:val="Manual-optionname"/>
    <w:autoRedefine/>
    <w:rsid w:val="00092338"/>
    <w:pPr>
      <w:tabs>
        <w:tab w:val="clear" w:pos="720"/>
        <w:tab w:val="clear" w:pos="1440"/>
        <w:tab w:val="clear" w:pos="2160"/>
        <w:tab w:val="clear" w:pos="2880"/>
        <w:tab w:val="clear" w:pos="4680"/>
        <w:tab w:val="left" w:pos="1080"/>
      </w:tabs>
    </w:pPr>
  </w:style>
  <w:style w:type="paragraph" w:customStyle="1" w:styleId="Man-3Hdg-Num">
    <w:name w:val="Man-3Hdg-Num"/>
    <w:basedOn w:val="Heading3"/>
    <w:next w:val="Manual-bodytext"/>
    <w:rsid w:val="00092338"/>
    <w:pPr>
      <w:numPr>
        <w:ilvl w:val="2"/>
        <w:numId w:val="13"/>
      </w:numPr>
      <w:spacing w:after="60"/>
    </w:pPr>
    <w:rPr>
      <w:rFonts w:ascii="Times New Roman" w:hAnsi="Times New Roman"/>
      <w:b w:val="0"/>
      <w:bCs w:val="0"/>
      <w:color w:val="000080"/>
      <w:szCs w:val="26"/>
    </w:rPr>
  </w:style>
  <w:style w:type="paragraph" w:customStyle="1" w:styleId="Man-4Hdg-Num">
    <w:name w:val="Man-4Hdg-Num"/>
    <w:basedOn w:val="Heading4"/>
    <w:rsid w:val="00092338"/>
    <w:pPr>
      <w:numPr>
        <w:ilvl w:val="3"/>
        <w:numId w:val="14"/>
      </w:numPr>
      <w:tabs>
        <w:tab w:val="left" w:pos="1080"/>
      </w:tabs>
      <w:spacing w:before="120"/>
    </w:pPr>
    <w:rPr>
      <w:b w:val="0"/>
      <w:bCs w:val="0"/>
      <w:iCs/>
      <w:color w:val="000080"/>
      <w:sz w:val="24"/>
    </w:rPr>
  </w:style>
  <w:style w:type="paragraph" w:customStyle="1" w:styleId="Bullet">
    <w:name w:val="Bullet"/>
    <w:basedOn w:val="Normal"/>
    <w:rsid w:val="00092338"/>
    <w:pPr>
      <w:numPr>
        <w:numId w:val="15"/>
      </w:numPr>
    </w:pPr>
  </w:style>
  <w:style w:type="paragraph" w:styleId="BodyTextIndent">
    <w:name w:val="Body Text Indent"/>
    <w:basedOn w:val="Normal"/>
    <w:link w:val="BodyTextIndentChar"/>
    <w:rsid w:val="00092338"/>
    <w:pPr>
      <w:tabs>
        <w:tab w:val="left" w:pos="720"/>
        <w:tab w:val="left" w:pos="1440"/>
        <w:tab w:val="left" w:pos="2160"/>
        <w:tab w:val="left" w:pos="2880"/>
        <w:tab w:val="left" w:pos="4680"/>
      </w:tabs>
      <w:autoSpaceDE w:val="0"/>
      <w:autoSpaceDN w:val="0"/>
      <w:adjustRightInd w:val="0"/>
      <w:ind w:left="360"/>
    </w:pPr>
    <w:rPr>
      <w:rFonts w:eastAsia="MS Mincho"/>
      <w:sz w:val="20"/>
      <w:szCs w:val="20"/>
      <w:lang w:val="x-none" w:eastAsia="x-none"/>
    </w:rPr>
  </w:style>
  <w:style w:type="character" w:customStyle="1" w:styleId="BodyTextIndentChar">
    <w:name w:val="Body Text Indent Char"/>
    <w:link w:val="BodyTextIndent"/>
    <w:rsid w:val="00092338"/>
    <w:rPr>
      <w:rFonts w:ascii="Times New Roman" w:eastAsia="MS Mincho" w:hAnsi="Times New Roman" w:cs="Times New Roman"/>
      <w:szCs w:val="20"/>
    </w:rPr>
  </w:style>
  <w:style w:type="paragraph" w:customStyle="1" w:styleId="Paragraph5">
    <w:name w:val="Paragraph5"/>
    <w:basedOn w:val="Normal"/>
    <w:rsid w:val="00092338"/>
    <w:pPr>
      <w:spacing w:before="80"/>
      <w:ind w:left="1080"/>
      <w:jc w:val="both"/>
    </w:pPr>
    <w:rPr>
      <w:sz w:val="20"/>
      <w:szCs w:val="20"/>
    </w:rPr>
  </w:style>
  <w:style w:type="paragraph" w:customStyle="1" w:styleId="Manual-body8ptline">
    <w:name w:val="Manual-body 8pt line"/>
    <w:basedOn w:val="Manual-bodytext"/>
    <w:rsid w:val="00092338"/>
    <w:pPr>
      <w:tabs>
        <w:tab w:val="left" w:pos="907"/>
      </w:tabs>
    </w:pPr>
    <w:rPr>
      <w:sz w:val="16"/>
    </w:rPr>
  </w:style>
  <w:style w:type="paragraph" w:styleId="BodyTextIndent2">
    <w:name w:val="Body Text Indent 2"/>
    <w:basedOn w:val="Normal"/>
    <w:link w:val="BodyTextIndent2Char"/>
    <w:rsid w:val="00092338"/>
    <w:pPr>
      <w:ind w:left="30"/>
    </w:pPr>
    <w:rPr>
      <w:color w:val="000080"/>
      <w:sz w:val="20"/>
      <w:szCs w:val="20"/>
      <w:lang w:val="x-none" w:eastAsia="x-none"/>
    </w:rPr>
  </w:style>
  <w:style w:type="character" w:customStyle="1" w:styleId="BodyTextIndent2Char">
    <w:name w:val="Body Text Indent 2 Char"/>
    <w:link w:val="BodyTextIndent2"/>
    <w:rsid w:val="00092338"/>
    <w:rPr>
      <w:rFonts w:ascii="Times New Roman" w:eastAsia="Times New Roman" w:hAnsi="Times New Roman" w:cs="Times New Roman"/>
      <w:color w:val="000080"/>
      <w:sz w:val="20"/>
      <w:szCs w:val="20"/>
    </w:rPr>
  </w:style>
  <w:style w:type="paragraph" w:styleId="List2">
    <w:name w:val="List 2"/>
    <w:basedOn w:val="Normal"/>
    <w:rsid w:val="00092338"/>
    <w:pPr>
      <w:ind w:left="720" w:hanging="360"/>
    </w:pPr>
    <w:rPr>
      <w:szCs w:val="20"/>
    </w:rPr>
  </w:style>
  <w:style w:type="paragraph" w:customStyle="1" w:styleId="Paragraph4">
    <w:name w:val="Paragraph4"/>
    <w:basedOn w:val="Normal"/>
    <w:autoRedefine/>
    <w:rsid w:val="00092338"/>
    <w:pPr>
      <w:ind w:left="900" w:hanging="900"/>
    </w:pPr>
    <w:rPr>
      <w:rFonts w:eastAsia="MS Mincho" w:cs="Courier New"/>
      <w:b/>
      <w:bCs/>
      <w:position w:val="-4"/>
      <w:szCs w:val="20"/>
    </w:rPr>
  </w:style>
  <w:style w:type="paragraph" w:styleId="ListBullet">
    <w:name w:val="List Bullet"/>
    <w:basedOn w:val="Normal"/>
    <w:link w:val="ListBulletChar"/>
    <w:autoRedefine/>
    <w:qFormat/>
    <w:rsid w:val="004B6845"/>
    <w:pPr>
      <w:widowControl w:val="0"/>
      <w:tabs>
        <w:tab w:val="left" w:pos="630"/>
      </w:tabs>
      <w:spacing w:before="20" w:after="20"/>
    </w:pPr>
    <w:rPr>
      <w:bCs/>
      <w:iCs/>
      <w:szCs w:val="20"/>
    </w:rPr>
  </w:style>
  <w:style w:type="paragraph" w:styleId="ListBullet2">
    <w:name w:val="List Bullet 2"/>
    <w:basedOn w:val="Normal"/>
    <w:autoRedefine/>
    <w:rsid w:val="00092338"/>
    <w:pPr>
      <w:numPr>
        <w:numId w:val="17"/>
      </w:numPr>
      <w:spacing w:after="40"/>
    </w:pPr>
    <w:rPr>
      <w:szCs w:val="20"/>
    </w:rPr>
  </w:style>
  <w:style w:type="paragraph" w:customStyle="1" w:styleId="heading10">
    <w:name w:val="heading1"/>
    <w:aliases w:val="head1"/>
    <w:basedOn w:val="Heading1"/>
    <w:rsid w:val="00092338"/>
    <w:pPr>
      <w:widowControl w:val="0"/>
      <w:pBdr>
        <w:bottom w:val="single" w:sz="18" w:space="1" w:color="auto"/>
      </w:pBdr>
      <w:tabs>
        <w:tab w:val="num" w:pos="720"/>
      </w:tabs>
      <w:spacing w:before="280" w:after="60"/>
      <w:ind w:left="720" w:right="-540"/>
    </w:pPr>
    <w:rPr>
      <w:bCs w:val="0"/>
      <w:kern w:val="0"/>
      <w:sz w:val="28"/>
      <w:szCs w:val="20"/>
    </w:rPr>
  </w:style>
  <w:style w:type="paragraph" w:customStyle="1" w:styleId="Paragraph3">
    <w:name w:val="Paragraph3"/>
    <w:basedOn w:val="Normal"/>
    <w:rsid w:val="00092338"/>
    <w:pPr>
      <w:spacing w:before="80"/>
      <w:ind w:left="360"/>
      <w:jc w:val="both"/>
    </w:pPr>
    <w:rPr>
      <w:szCs w:val="20"/>
    </w:rPr>
  </w:style>
  <w:style w:type="paragraph" w:customStyle="1" w:styleId="Informal1">
    <w:name w:val="Informal1"/>
    <w:basedOn w:val="Normal"/>
    <w:rsid w:val="00092338"/>
    <w:pPr>
      <w:spacing w:before="60" w:after="60"/>
    </w:pPr>
    <w:rPr>
      <w:szCs w:val="20"/>
    </w:rPr>
  </w:style>
  <w:style w:type="paragraph" w:styleId="BodyTextIndent3">
    <w:name w:val="Body Text Indent 3"/>
    <w:basedOn w:val="Normal"/>
    <w:link w:val="BodyTextIndent3Char"/>
    <w:rsid w:val="00092338"/>
    <w:pPr>
      <w:pBdr>
        <w:top w:val="single" w:sz="4" w:space="1" w:color="auto"/>
        <w:left w:val="single" w:sz="4" w:space="24" w:color="auto"/>
        <w:bottom w:val="single" w:sz="4" w:space="1" w:color="auto"/>
        <w:right w:val="single" w:sz="4" w:space="3" w:color="auto"/>
      </w:pBdr>
      <w:ind w:left="2070"/>
    </w:pPr>
    <w:rPr>
      <w:rFonts w:ascii="Courier New" w:hAnsi="Courier New"/>
      <w:color w:val="000080"/>
      <w:sz w:val="20"/>
      <w:szCs w:val="20"/>
      <w:lang w:val="x-none" w:eastAsia="x-none"/>
    </w:rPr>
  </w:style>
  <w:style w:type="character" w:customStyle="1" w:styleId="BodyTextIndent3Char">
    <w:name w:val="Body Text Indent 3 Char"/>
    <w:link w:val="BodyTextIndent3"/>
    <w:rsid w:val="00092338"/>
    <w:rPr>
      <w:rFonts w:ascii="Courier New" w:eastAsia="Times New Roman" w:hAnsi="Courier New" w:cs="Times New Roman"/>
      <w:color w:val="000080"/>
      <w:sz w:val="20"/>
    </w:rPr>
  </w:style>
  <w:style w:type="paragraph" w:styleId="BodyText2">
    <w:name w:val="Body Text 2"/>
    <w:basedOn w:val="Normal"/>
    <w:link w:val="BodyText2Char"/>
    <w:uiPriority w:val="99"/>
    <w:rsid w:val="00092338"/>
    <w:pPr>
      <w:ind w:right="-90"/>
    </w:pPr>
    <w:rPr>
      <w:sz w:val="20"/>
      <w:szCs w:val="20"/>
      <w:lang w:val="x-none" w:eastAsia="x-none"/>
    </w:rPr>
  </w:style>
  <w:style w:type="character" w:customStyle="1" w:styleId="BodyText2Char">
    <w:name w:val="Body Text 2 Char"/>
    <w:link w:val="BodyText2"/>
    <w:uiPriority w:val="99"/>
    <w:rsid w:val="00092338"/>
    <w:rPr>
      <w:rFonts w:ascii="Times New Roman" w:eastAsia="Times New Roman" w:hAnsi="Times New Roman" w:cs="Times New Roman"/>
    </w:rPr>
  </w:style>
  <w:style w:type="paragraph" w:styleId="BlockText">
    <w:name w:val="Block Text"/>
    <w:basedOn w:val="Normal"/>
    <w:link w:val="BlockTextChar"/>
    <w:rsid w:val="00092338"/>
    <w:pPr>
      <w:ind w:left="2160" w:right="360" w:hanging="90"/>
    </w:pPr>
    <w:rPr>
      <w:rFonts w:ascii="Courier New" w:hAnsi="Courier New"/>
      <w:color w:val="000080"/>
      <w:sz w:val="20"/>
      <w:lang w:val="x-none" w:eastAsia="x-none"/>
    </w:rPr>
  </w:style>
  <w:style w:type="paragraph" w:customStyle="1" w:styleId="ManualHeading2">
    <w:name w:val="Manual Heading 2"/>
    <w:basedOn w:val="Heading2"/>
    <w:rsid w:val="00092338"/>
    <w:pPr>
      <w:keepLines/>
      <w:tabs>
        <w:tab w:val="num" w:pos="720"/>
      </w:tabs>
    </w:pPr>
    <w:rPr>
      <w:rFonts w:ascii="Times New Roman Bold" w:hAnsi="Times New Roman Bold"/>
      <w:b w:val="0"/>
      <w:bCs w:val="0"/>
      <w:i/>
      <w:iCs w:val="0"/>
      <w:snapToGrid w:val="0"/>
      <w:sz w:val="24"/>
      <w:szCs w:val="20"/>
    </w:rPr>
  </w:style>
  <w:style w:type="paragraph" w:styleId="BodyText3">
    <w:name w:val="Body Text 3"/>
    <w:basedOn w:val="Normal"/>
    <w:link w:val="BodyText3Char"/>
    <w:uiPriority w:val="99"/>
    <w:rsid w:val="00092338"/>
    <w:pPr>
      <w:spacing w:after="120"/>
    </w:pPr>
    <w:rPr>
      <w:rFonts w:ascii="Courier New" w:hAnsi="Courier New"/>
      <w:b/>
      <w:sz w:val="16"/>
      <w:szCs w:val="20"/>
      <w:lang w:val="x-none" w:eastAsia="x-none"/>
    </w:rPr>
  </w:style>
  <w:style w:type="character" w:customStyle="1" w:styleId="BodyText3Char">
    <w:name w:val="Body Text 3 Char"/>
    <w:link w:val="BodyText3"/>
    <w:uiPriority w:val="99"/>
    <w:rsid w:val="00092338"/>
    <w:rPr>
      <w:rFonts w:ascii="Courier New" w:eastAsia="Times New Roman" w:hAnsi="Courier New" w:cs="Times New Roman"/>
      <w:b/>
      <w:sz w:val="16"/>
      <w:szCs w:val="20"/>
    </w:rPr>
  </w:style>
  <w:style w:type="paragraph" w:styleId="BodyTextFirstIndent">
    <w:name w:val="Body Text First Indent"/>
    <w:basedOn w:val="BodyText"/>
    <w:link w:val="BodyTextFirstIndentChar"/>
    <w:rsid w:val="00092338"/>
    <w:pPr>
      <w:ind w:firstLine="210"/>
    </w:pPr>
    <w:rPr>
      <w:szCs w:val="24"/>
      <w:lang w:val="x-none" w:eastAsia="x-none"/>
    </w:rPr>
  </w:style>
  <w:style w:type="character" w:customStyle="1" w:styleId="BodyTextFirstIndentChar">
    <w:name w:val="Body Text First Indent Char"/>
    <w:link w:val="BodyTextFirstIndent"/>
    <w:rsid w:val="00092338"/>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092338"/>
    <w:pPr>
      <w:tabs>
        <w:tab w:val="clear" w:pos="720"/>
        <w:tab w:val="clear" w:pos="1440"/>
        <w:tab w:val="clear" w:pos="2160"/>
        <w:tab w:val="clear" w:pos="2880"/>
        <w:tab w:val="clear" w:pos="4680"/>
      </w:tabs>
      <w:autoSpaceDE/>
      <w:autoSpaceDN/>
      <w:adjustRightInd/>
      <w:spacing w:after="120"/>
      <w:ind w:firstLine="210"/>
    </w:pPr>
    <w:rPr>
      <w:rFonts w:eastAsia="Times New Roman"/>
      <w:szCs w:val="24"/>
    </w:rPr>
  </w:style>
  <w:style w:type="character" w:customStyle="1" w:styleId="BodyTextFirstIndent2Char">
    <w:name w:val="Body Text First Indent 2 Char"/>
    <w:link w:val="BodyTextFirstIndent2"/>
    <w:rsid w:val="00092338"/>
    <w:rPr>
      <w:rFonts w:ascii="Times New Roman" w:eastAsia="Times New Roman" w:hAnsi="Times New Roman" w:cs="Times New Roman"/>
      <w:szCs w:val="24"/>
    </w:rPr>
  </w:style>
  <w:style w:type="paragraph" w:styleId="Closing">
    <w:name w:val="Closing"/>
    <w:basedOn w:val="Normal"/>
    <w:link w:val="ClosingChar"/>
    <w:rsid w:val="00092338"/>
    <w:pPr>
      <w:ind w:left="4320"/>
    </w:pPr>
    <w:rPr>
      <w:sz w:val="20"/>
      <w:szCs w:val="20"/>
      <w:lang w:val="x-none" w:eastAsia="x-none"/>
    </w:rPr>
  </w:style>
  <w:style w:type="character" w:customStyle="1" w:styleId="ClosingChar">
    <w:name w:val="Closing Char"/>
    <w:link w:val="Closing"/>
    <w:rsid w:val="00092338"/>
    <w:rPr>
      <w:rFonts w:ascii="Times New Roman" w:eastAsia="Times New Roman" w:hAnsi="Times New Roman" w:cs="Times New Roman"/>
    </w:rPr>
  </w:style>
  <w:style w:type="paragraph" w:styleId="DocumentMap">
    <w:name w:val="Document Map"/>
    <w:basedOn w:val="Normal"/>
    <w:link w:val="DocumentMapChar"/>
    <w:semiHidden/>
    <w:rsid w:val="00092338"/>
    <w:pPr>
      <w:shd w:val="clear" w:color="auto" w:fill="000080"/>
    </w:pPr>
    <w:rPr>
      <w:rFonts w:ascii="Tahoma" w:hAnsi="Tahoma"/>
      <w:sz w:val="20"/>
      <w:szCs w:val="20"/>
      <w:lang w:val="x-none" w:eastAsia="x-none"/>
    </w:rPr>
  </w:style>
  <w:style w:type="character" w:customStyle="1" w:styleId="DocumentMapChar">
    <w:name w:val="Document Map Char"/>
    <w:link w:val="DocumentMap"/>
    <w:semiHidden/>
    <w:rsid w:val="00092338"/>
    <w:rPr>
      <w:rFonts w:ascii="Tahoma" w:eastAsia="Times New Roman" w:hAnsi="Tahoma" w:cs="Times New Roman"/>
      <w:shd w:val="clear" w:color="auto" w:fill="000080"/>
    </w:rPr>
  </w:style>
  <w:style w:type="paragraph" w:styleId="E-mailSignature">
    <w:name w:val="E-mail Signature"/>
    <w:basedOn w:val="Normal"/>
    <w:link w:val="E-mailSignatureChar"/>
    <w:rsid w:val="00092338"/>
    <w:rPr>
      <w:sz w:val="20"/>
      <w:szCs w:val="20"/>
      <w:lang w:val="x-none" w:eastAsia="x-none"/>
    </w:rPr>
  </w:style>
  <w:style w:type="character" w:customStyle="1" w:styleId="E-mailSignatureChar">
    <w:name w:val="E-mail Signature Char"/>
    <w:link w:val="E-mailSignature"/>
    <w:rsid w:val="00092338"/>
    <w:rPr>
      <w:rFonts w:ascii="Times New Roman" w:eastAsia="Times New Roman" w:hAnsi="Times New Roman" w:cs="Times New Roman"/>
    </w:rPr>
  </w:style>
  <w:style w:type="paragraph" w:styleId="EndnoteText">
    <w:name w:val="endnote text"/>
    <w:basedOn w:val="Normal"/>
    <w:link w:val="EndnoteTextChar"/>
    <w:uiPriority w:val="99"/>
    <w:semiHidden/>
    <w:rsid w:val="00092338"/>
    <w:rPr>
      <w:sz w:val="20"/>
      <w:szCs w:val="20"/>
      <w:lang w:val="x-none" w:eastAsia="x-none"/>
    </w:rPr>
  </w:style>
  <w:style w:type="character" w:customStyle="1" w:styleId="EndnoteTextChar">
    <w:name w:val="Endnote Text Char"/>
    <w:link w:val="EndnoteText"/>
    <w:uiPriority w:val="99"/>
    <w:semiHidden/>
    <w:rsid w:val="00092338"/>
    <w:rPr>
      <w:rFonts w:ascii="Times New Roman" w:eastAsia="Times New Roman" w:hAnsi="Times New Roman" w:cs="Times New Roman"/>
      <w:sz w:val="20"/>
      <w:szCs w:val="20"/>
    </w:rPr>
  </w:style>
  <w:style w:type="paragraph" w:styleId="EnvelopeAddress">
    <w:name w:val="envelope address"/>
    <w:basedOn w:val="Normal"/>
    <w:rsid w:val="00092338"/>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092338"/>
    <w:rPr>
      <w:rFonts w:ascii="Arial" w:hAnsi="Arial" w:cs="Arial"/>
      <w:sz w:val="20"/>
      <w:szCs w:val="20"/>
    </w:rPr>
  </w:style>
  <w:style w:type="paragraph" w:styleId="FootnoteText">
    <w:name w:val="footnote text"/>
    <w:basedOn w:val="Normal"/>
    <w:link w:val="FootnoteTextChar"/>
    <w:semiHidden/>
    <w:rsid w:val="00092338"/>
    <w:rPr>
      <w:sz w:val="20"/>
      <w:szCs w:val="20"/>
      <w:lang w:val="x-none" w:eastAsia="x-none"/>
    </w:rPr>
  </w:style>
  <w:style w:type="character" w:customStyle="1" w:styleId="FootnoteTextChar">
    <w:name w:val="Footnote Text Char"/>
    <w:link w:val="FootnoteText"/>
    <w:semiHidden/>
    <w:rsid w:val="00092338"/>
    <w:rPr>
      <w:rFonts w:ascii="Times New Roman" w:eastAsia="Times New Roman" w:hAnsi="Times New Roman" w:cs="Times New Roman"/>
      <w:sz w:val="20"/>
      <w:szCs w:val="20"/>
    </w:rPr>
  </w:style>
  <w:style w:type="paragraph" w:styleId="HTMLAddress">
    <w:name w:val="HTML Address"/>
    <w:basedOn w:val="Normal"/>
    <w:link w:val="HTMLAddressChar"/>
    <w:rsid w:val="00092338"/>
    <w:rPr>
      <w:i/>
      <w:iCs/>
      <w:sz w:val="20"/>
      <w:szCs w:val="20"/>
      <w:lang w:val="x-none" w:eastAsia="x-none"/>
    </w:rPr>
  </w:style>
  <w:style w:type="character" w:customStyle="1" w:styleId="HTMLAddressChar">
    <w:name w:val="HTML Address Char"/>
    <w:link w:val="HTMLAddress"/>
    <w:rsid w:val="00092338"/>
    <w:rPr>
      <w:rFonts w:ascii="Times New Roman" w:eastAsia="Times New Roman" w:hAnsi="Times New Roman" w:cs="Times New Roman"/>
      <w:i/>
      <w:iCs/>
    </w:rPr>
  </w:style>
  <w:style w:type="paragraph" w:styleId="HTMLPreformatted">
    <w:name w:val="HTML Preformatted"/>
    <w:basedOn w:val="Normal"/>
    <w:link w:val="HTMLPreformattedChar"/>
    <w:rsid w:val="00092338"/>
    <w:rPr>
      <w:rFonts w:ascii="Courier New" w:hAnsi="Courier New"/>
      <w:sz w:val="20"/>
      <w:szCs w:val="20"/>
      <w:lang w:val="x-none" w:eastAsia="x-none"/>
    </w:rPr>
  </w:style>
  <w:style w:type="character" w:customStyle="1" w:styleId="HTMLPreformattedChar">
    <w:name w:val="HTML Preformatted Char"/>
    <w:link w:val="HTMLPreformatted"/>
    <w:rsid w:val="00092338"/>
    <w:rPr>
      <w:rFonts w:ascii="Courier New" w:eastAsia="Times New Roman" w:hAnsi="Courier New" w:cs="Times New Roman"/>
      <w:sz w:val="20"/>
      <w:szCs w:val="20"/>
    </w:rPr>
  </w:style>
  <w:style w:type="paragraph" w:styleId="List">
    <w:name w:val="List"/>
    <w:basedOn w:val="Normal"/>
    <w:rsid w:val="00092338"/>
    <w:pPr>
      <w:ind w:left="360" w:hanging="360"/>
    </w:pPr>
  </w:style>
  <w:style w:type="paragraph" w:styleId="List3">
    <w:name w:val="List 3"/>
    <w:basedOn w:val="Normal"/>
    <w:rsid w:val="00092338"/>
    <w:pPr>
      <w:ind w:left="1080" w:hanging="360"/>
    </w:pPr>
  </w:style>
  <w:style w:type="paragraph" w:styleId="List4">
    <w:name w:val="List 4"/>
    <w:basedOn w:val="Normal"/>
    <w:rsid w:val="00092338"/>
    <w:pPr>
      <w:ind w:left="1440" w:hanging="360"/>
    </w:pPr>
  </w:style>
  <w:style w:type="paragraph" w:styleId="List5">
    <w:name w:val="List 5"/>
    <w:basedOn w:val="Normal"/>
    <w:rsid w:val="00092338"/>
    <w:pPr>
      <w:ind w:left="1800" w:hanging="360"/>
    </w:pPr>
  </w:style>
  <w:style w:type="paragraph" w:styleId="ListBullet3">
    <w:name w:val="List Bullet 3"/>
    <w:basedOn w:val="Normal"/>
    <w:autoRedefine/>
    <w:rsid w:val="00092338"/>
    <w:pPr>
      <w:numPr>
        <w:numId w:val="2"/>
      </w:numPr>
    </w:pPr>
  </w:style>
  <w:style w:type="paragraph" w:styleId="ListBullet4">
    <w:name w:val="List Bullet 4"/>
    <w:basedOn w:val="Normal"/>
    <w:autoRedefine/>
    <w:rsid w:val="00092338"/>
    <w:pPr>
      <w:numPr>
        <w:numId w:val="3"/>
      </w:numPr>
    </w:pPr>
  </w:style>
  <w:style w:type="paragraph" w:styleId="ListBullet5">
    <w:name w:val="List Bullet 5"/>
    <w:basedOn w:val="Normal"/>
    <w:autoRedefine/>
    <w:rsid w:val="00092338"/>
    <w:pPr>
      <w:numPr>
        <w:numId w:val="4"/>
      </w:numPr>
    </w:pPr>
  </w:style>
  <w:style w:type="paragraph" w:styleId="ListContinue">
    <w:name w:val="List Continue"/>
    <w:basedOn w:val="Normal"/>
    <w:rsid w:val="00092338"/>
    <w:pPr>
      <w:spacing w:after="120"/>
      <w:ind w:left="360"/>
    </w:pPr>
  </w:style>
  <w:style w:type="paragraph" w:styleId="ListContinue2">
    <w:name w:val="List Continue 2"/>
    <w:basedOn w:val="Normal"/>
    <w:rsid w:val="00092338"/>
    <w:pPr>
      <w:spacing w:after="120"/>
      <w:ind w:left="720"/>
    </w:pPr>
  </w:style>
  <w:style w:type="paragraph" w:styleId="ListContinue3">
    <w:name w:val="List Continue 3"/>
    <w:basedOn w:val="Normal"/>
    <w:rsid w:val="00092338"/>
    <w:pPr>
      <w:spacing w:after="120"/>
      <w:ind w:left="1080"/>
    </w:pPr>
  </w:style>
  <w:style w:type="paragraph" w:styleId="ListContinue4">
    <w:name w:val="List Continue 4"/>
    <w:basedOn w:val="Normal"/>
    <w:rsid w:val="00092338"/>
    <w:pPr>
      <w:spacing w:after="120"/>
      <w:ind w:left="1440"/>
    </w:pPr>
  </w:style>
  <w:style w:type="paragraph" w:styleId="ListContinue5">
    <w:name w:val="List Continue 5"/>
    <w:basedOn w:val="Normal"/>
    <w:rsid w:val="00092338"/>
    <w:pPr>
      <w:spacing w:after="120"/>
      <w:ind w:left="1800"/>
    </w:pPr>
  </w:style>
  <w:style w:type="paragraph" w:styleId="ListNumber">
    <w:name w:val="List Number"/>
    <w:basedOn w:val="Normal"/>
    <w:qFormat/>
    <w:rsid w:val="00092338"/>
    <w:pPr>
      <w:numPr>
        <w:numId w:val="5"/>
      </w:numPr>
    </w:pPr>
  </w:style>
  <w:style w:type="paragraph" w:styleId="ListNumber2">
    <w:name w:val="List Number 2"/>
    <w:basedOn w:val="Normal"/>
    <w:qFormat/>
    <w:rsid w:val="00092338"/>
    <w:pPr>
      <w:numPr>
        <w:numId w:val="6"/>
      </w:numPr>
    </w:pPr>
  </w:style>
  <w:style w:type="paragraph" w:styleId="ListNumber3">
    <w:name w:val="List Number 3"/>
    <w:basedOn w:val="Normal"/>
    <w:qFormat/>
    <w:rsid w:val="00092338"/>
    <w:pPr>
      <w:numPr>
        <w:numId w:val="7"/>
      </w:numPr>
    </w:pPr>
  </w:style>
  <w:style w:type="paragraph" w:styleId="ListNumber4">
    <w:name w:val="List Number 4"/>
    <w:basedOn w:val="Normal"/>
    <w:rsid w:val="00092338"/>
    <w:pPr>
      <w:numPr>
        <w:numId w:val="8"/>
      </w:numPr>
    </w:pPr>
  </w:style>
  <w:style w:type="paragraph" w:styleId="ListNumber5">
    <w:name w:val="List Number 5"/>
    <w:basedOn w:val="Normal"/>
    <w:rsid w:val="00092338"/>
    <w:pPr>
      <w:numPr>
        <w:numId w:val="9"/>
      </w:numPr>
    </w:pPr>
  </w:style>
  <w:style w:type="paragraph" w:styleId="MacroText">
    <w:name w:val="macro"/>
    <w:link w:val="MacroTextChar"/>
    <w:semiHidden/>
    <w:rsid w:val="0009233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color w:val="000000"/>
    </w:rPr>
  </w:style>
  <w:style w:type="character" w:customStyle="1" w:styleId="MacroTextChar">
    <w:name w:val="Macro Text Char"/>
    <w:link w:val="MacroText"/>
    <w:semiHidden/>
    <w:rsid w:val="00092338"/>
    <w:rPr>
      <w:rFonts w:ascii="Courier New" w:eastAsia="Times New Roman" w:hAnsi="Courier New" w:cs="Courier New"/>
      <w:color w:val="000000"/>
      <w:lang w:val="en-US" w:eastAsia="en-US" w:bidi="ar-SA"/>
    </w:rPr>
  </w:style>
  <w:style w:type="paragraph" w:styleId="MessageHeader">
    <w:name w:val="Message Header"/>
    <w:basedOn w:val="Normal"/>
    <w:link w:val="MessageHeaderChar"/>
    <w:rsid w:val="00092338"/>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sz w:val="20"/>
      <w:szCs w:val="20"/>
      <w:lang w:val="x-none" w:eastAsia="x-none"/>
    </w:rPr>
  </w:style>
  <w:style w:type="character" w:customStyle="1" w:styleId="MessageHeaderChar">
    <w:name w:val="Message Header Char"/>
    <w:link w:val="MessageHeader"/>
    <w:rsid w:val="00092338"/>
    <w:rPr>
      <w:rFonts w:ascii="Arial" w:eastAsia="Times New Roman" w:hAnsi="Arial" w:cs="Times New Roman"/>
      <w:shd w:val="pct20" w:color="auto" w:fill="auto"/>
    </w:rPr>
  </w:style>
  <w:style w:type="paragraph" w:styleId="NormalWeb">
    <w:name w:val="Normal (Web)"/>
    <w:basedOn w:val="Normal"/>
    <w:rsid w:val="00092338"/>
  </w:style>
  <w:style w:type="paragraph" w:styleId="NoteHeading">
    <w:name w:val="Note Heading"/>
    <w:basedOn w:val="Normal"/>
    <w:next w:val="Normal"/>
    <w:link w:val="NoteHeadingChar"/>
    <w:rsid w:val="00092338"/>
    <w:rPr>
      <w:sz w:val="20"/>
      <w:szCs w:val="20"/>
      <w:lang w:val="x-none" w:eastAsia="x-none"/>
    </w:rPr>
  </w:style>
  <w:style w:type="character" w:customStyle="1" w:styleId="NoteHeadingChar">
    <w:name w:val="Note Heading Char"/>
    <w:link w:val="NoteHeading"/>
    <w:rsid w:val="00092338"/>
    <w:rPr>
      <w:rFonts w:ascii="Times New Roman" w:eastAsia="Times New Roman" w:hAnsi="Times New Roman" w:cs="Times New Roman"/>
    </w:rPr>
  </w:style>
  <w:style w:type="paragraph" w:styleId="Salutation">
    <w:name w:val="Salutation"/>
    <w:basedOn w:val="Normal"/>
    <w:next w:val="Normal"/>
    <w:link w:val="SalutationChar"/>
    <w:rsid w:val="00092338"/>
    <w:rPr>
      <w:sz w:val="20"/>
      <w:szCs w:val="20"/>
      <w:lang w:val="x-none" w:eastAsia="x-none"/>
    </w:rPr>
  </w:style>
  <w:style w:type="character" w:customStyle="1" w:styleId="SalutationChar">
    <w:name w:val="Salutation Char"/>
    <w:link w:val="Salutation"/>
    <w:rsid w:val="00092338"/>
    <w:rPr>
      <w:rFonts w:ascii="Times New Roman" w:eastAsia="Times New Roman" w:hAnsi="Times New Roman" w:cs="Times New Roman"/>
    </w:rPr>
  </w:style>
  <w:style w:type="paragraph" w:styleId="Signature">
    <w:name w:val="Signature"/>
    <w:basedOn w:val="Normal"/>
    <w:link w:val="SignatureChar"/>
    <w:rsid w:val="00092338"/>
    <w:pPr>
      <w:ind w:left="4320"/>
    </w:pPr>
    <w:rPr>
      <w:sz w:val="20"/>
      <w:szCs w:val="20"/>
      <w:lang w:val="x-none" w:eastAsia="x-none"/>
    </w:rPr>
  </w:style>
  <w:style w:type="character" w:customStyle="1" w:styleId="SignatureChar">
    <w:name w:val="Signature Char"/>
    <w:link w:val="Signature"/>
    <w:rsid w:val="00092338"/>
    <w:rPr>
      <w:rFonts w:ascii="Times New Roman" w:eastAsia="Times New Roman" w:hAnsi="Times New Roman" w:cs="Times New Roman"/>
    </w:rPr>
  </w:style>
  <w:style w:type="paragraph" w:styleId="Subtitle">
    <w:name w:val="Subtitle"/>
    <w:basedOn w:val="Normal"/>
    <w:link w:val="SubtitleChar"/>
    <w:qFormat/>
    <w:rsid w:val="00092338"/>
    <w:pPr>
      <w:spacing w:after="60"/>
      <w:jc w:val="center"/>
      <w:outlineLvl w:val="1"/>
    </w:pPr>
    <w:rPr>
      <w:rFonts w:ascii="Arial" w:hAnsi="Arial"/>
      <w:sz w:val="20"/>
      <w:szCs w:val="20"/>
      <w:lang w:val="x-none" w:eastAsia="x-none"/>
    </w:rPr>
  </w:style>
  <w:style w:type="character" w:customStyle="1" w:styleId="SubtitleChar">
    <w:name w:val="Subtitle Char"/>
    <w:link w:val="Subtitle"/>
    <w:rsid w:val="00092338"/>
    <w:rPr>
      <w:rFonts w:ascii="Arial" w:eastAsia="Times New Roman" w:hAnsi="Arial" w:cs="Times New Roman"/>
    </w:rPr>
  </w:style>
  <w:style w:type="paragraph" w:styleId="TableofAuthorities">
    <w:name w:val="table of authorities"/>
    <w:basedOn w:val="Normal"/>
    <w:next w:val="Normal"/>
    <w:semiHidden/>
    <w:rsid w:val="00092338"/>
    <w:pPr>
      <w:ind w:left="240" w:hanging="240"/>
    </w:pPr>
  </w:style>
  <w:style w:type="paragraph" w:styleId="Title">
    <w:name w:val="Title"/>
    <w:basedOn w:val="Normal"/>
    <w:link w:val="TitleChar"/>
    <w:qFormat/>
    <w:rsid w:val="00577473"/>
    <w:pPr>
      <w:spacing w:after="360"/>
      <w:jc w:val="center"/>
    </w:pPr>
    <w:rPr>
      <w:rFonts w:ascii="Arial" w:hAnsi="Arial" w:cs="Arial"/>
      <w:b/>
      <w:bCs/>
      <w:sz w:val="36"/>
      <w:szCs w:val="36"/>
    </w:rPr>
  </w:style>
  <w:style w:type="character" w:customStyle="1" w:styleId="TitleChar">
    <w:name w:val="Title Char"/>
    <w:link w:val="Title"/>
    <w:rsid w:val="00577473"/>
    <w:rPr>
      <w:rFonts w:ascii="Arial" w:eastAsia="Times New Roman" w:hAnsi="Arial" w:cs="Arial"/>
      <w:b/>
      <w:bCs/>
      <w:sz w:val="36"/>
      <w:szCs w:val="36"/>
    </w:rPr>
  </w:style>
  <w:style w:type="paragraph" w:styleId="TOAHeading">
    <w:name w:val="toa heading"/>
    <w:basedOn w:val="Normal"/>
    <w:next w:val="Normal"/>
    <w:semiHidden/>
    <w:rsid w:val="00092338"/>
    <w:pPr>
      <w:spacing w:before="120"/>
    </w:pPr>
    <w:rPr>
      <w:rFonts w:ascii="Arial" w:hAnsi="Arial" w:cs="Arial"/>
      <w:b/>
      <w:bCs/>
    </w:rPr>
  </w:style>
  <w:style w:type="paragraph" w:styleId="BalloonText">
    <w:name w:val="Balloon Text"/>
    <w:basedOn w:val="Normal"/>
    <w:link w:val="BalloonTextChar"/>
    <w:uiPriority w:val="99"/>
    <w:semiHidden/>
    <w:rsid w:val="00092338"/>
    <w:rPr>
      <w:rFonts w:ascii="Tahoma" w:hAnsi="Tahoma"/>
      <w:sz w:val="16"/>
      <w:szCs w:val="16"/>
      <w:lang w:val="x-none" w:eastAsia="x-none"/>
    </w:rPr>
  </w:style>
  <w:style w:type="character" w:customStyle="1" w:styleId="BalloonTextChar">
    <w:name w:val="Balloon Text Char"/>
    <w:link w:val="BalloonText"/>
    <w:uiPriority w:val="99"/>
    <w:semiHidden/>
    <w:rsid w:val="00092338"/>
    <w:rPr>
      <w:rFonts w:ascii="Tahoma" w:eastAsia="Times New Roman" w:hAnsi="Tahoma" w:cs="Times New Roman"/>
      <w:sz w:val="16"/>
      <w:szCs w:val="16"/>
    </w:rPr>
  </w:style>
  <w:style w:type="paragraph" w:styleId="CommentSubject">
    <w:name w:val="annotation subject"/>
    <w:basedOn w:val="CommentText"/>
    <w:next w:val="CommentText"/>
    <w:link w:val="CommentSubjectChar"/>
    <w:semiHidden/>
    <w:rsid w:val="00092338"/>
    <w:rPr>
      <w:b/>
      <w:bCs/>
    </w:rPr>
  </w:style>
  <w:style w:type="character" w:customStyle="1" w:styleId="CommentSubjectChar">
    <w:name w:val="Comment Subject Char"/>
    <w:link w:val="CommentSubject"/>
    <w:semiHidden/>
    <w:rsid w:val="00092338"/>
    <w:rPr>
      <w:rFonts w:ascii="Times New Roman" w:eastAsia="Times New Roman" w:hAnsi="Times New Roman" w:cs="Times New Roman"/>
      <w:b/>
      <w:bCs/>
      <w:sz w:val="20"/>
      <w:szCs w:val="20"/>
    </w:rPr>
  </w:style>
  <w:style w:type="paragraph" w:customStyle="1" w:styleId="BulletedBodyText">
    <w:name w:val="Bulleted Body Text"/>
    <w:basedOn w:val="Normal"/>
    <w:rsid w:val="00092338"/>
    <w:pPr>
      <w:numPr>
        <w:numId w:val="18"/>
      </w:numPr>
    </w:pPr>
  </w:style>
  <w:style w:type="character" w:customStyle="1" w:styleId="Manual-bodytextChar">
    <w:name w:val="Manual-body text Char"/>
    <w:link w:val="Manual-bodytext"/>
    <w:locked/>
    <w:rsid w:val="00092338"/>
    <w:rPr>
      <w:rFonts w:ascii="Times New Roman" w:eastAsia="MS Mincho" w:hAnsi="Times New Roman" w:cs="Courier New"/>
      <w:szCs w:val="20"/>
    </w:rPr>
  </w:style>
  <w:style w:type="table" w:styleId="TableGrid">
    <w:name w:val="Table Grid"/>
    <w:basedOn w:val="TableNormal"/>
    <w:uiPriority w:val="99"/>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mputerscreen">
    <w:name w:val="computer screen"/>
    <w:basedOn w:val="Normal"/>
    <w:rsid w:val="00092338"/>
    <w:pPr>
      <w:shd w:val="clear" w:color="auto" w:fill="E6E6E6"/>
    </w:pPr>
    <w:rPr>
      <w:rFonts w:ascii="Courier New" w:hAnsi="Courier New"/>
      <w:sz w:val="16"/>
      <w:szCs w:val="16"/>
    </w:rPr>
  </w:style>
  <w:style w:type="paragraph" w:customStyle="1" w:styleId="StyleHeading1AsianMSMincho">
    <w:name w:val="Style Heading 1 + (Asian) MS Mincho"/>
    <w:basedOn w:val="Heading1"/>
    <w:rsid w:val="00092338"/>
    <w:pPr>
      <w:pBdr>
        <w:bottom w:val="single" w:sz="18" w:space="1" w:color="auto"/>
      </w:pBdr>
      <w:tabs>
        <w:tab w:val="clear" w:pos="720"/>
        <w:tab w:val="num" w:pos="360"/>
      </w:tabs>
      <w:spacing w:after="60"/>
    </w:pPr>
    <w:rPr>
      <w:rFonts w:eastAsia="MS Mincho"/>
      <w:kern w:val="0"/>
    </w:rPr>
  </w:style>
  <w:style w:type="table" w:customStyle="1" w:styleId="TableGrid1">
    <w:name w:val="Table Grid1"/>
    <w:basedOn w:val="TableNormal"/>
    <w:next w:val="TableGrid"/>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092338"/>
    <w:pPr>
      <w:spacing w:before="12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Manual-optionnameindent1Left05">
    <w:name w:val="Style Manual-option name indent1 + Left:  0.5&quot;"/>
    <w:basedOn w:val="Manual-optionnameindent1"/>
    <w:autoRedefine/>
    <w:rsid w:val="00092338"/>
    <w:rPr>
      <w:rFonts w:eastAsia="Times New Roman"/>
      <w:b w:val="0"/>
      <w:bCs/>
      <w:szCs w:val="22"/>
    </w:rPr>
  </w:style>
  <w:style w:type="paragraph" w:customStyle="1" w:styleId="InsideHeader">
    <w:name w:val="Inside Header"/>
    <w:basedOn w:val="Normal"/>
    <w:link w:val="InsideHeaderChar"/>
    <w:qFormat/>
    <w:rsid w:val="00092338"/>
    <w:pPr>
      <w:keepNext/>
      <w:keepLines/>
      <w:spacing w:before="60" w:after="60"/>
      <w:ind w:left="720"/>
      <w:jc w:val="both"/>
    </w:pPr>
    <w:rPr>
      <w:b/>
      <w:sz w:val="20"/>
      <w:szCs w:val="20"/>
      <w:lang w:val="x-none" w:eastAsia="x-none"/>
    </w:rPr>
  </w:style>
  <w:style w:type="table" w:customStyle="1" w:styleId="TableGrid3">
    <w:name w:val="Table Grid3"/>
    <w:basedOn w:val="TableNormal"/>
    <w:next w:val="TableGrid"/>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X">
    <w:name w:val="EX"/>
    <w:basedOn w:val="Normal"/>
    <w:rsid w:val="00092338"/>
    <w:rPr>
      <w:b/>
      <w:szCs w:val="20"/>
    </w:rPr>
  </w:style>
  <w:style w:type="paragraph" w:customStyle="1" w:styleId="Tableheaders">
    <w:name w:val="Table headers"/>
    <w:basedOn w:val="Normal"/>
    <w:next w:val="Normal"/>
    <w:rsid w:val="00092338"/>
    <w:rPr>
      <w:rFonts w:ascii="Arial" w:hAnsi="Arial" w:cs="Arial"/>
      <w:b/>
      <w:bCs/>
      <w:szCs w:val="20"/>
    </w:rPr>
  </w:style>
  <w:style w:type="paragraph" w:customStyle="1" w:styleId="BodyTex">
    <w:name w:val="Body Tex"/>
    <w:basedOn w:val="PlainText"/>
    <w:link w:val="BodyTexCharChar"/>
    <w:rsid w:val="00092338"/>
    <w:pPr>
      <w:tabs>
        <w:tab w:val="left" w:pos="720"/>
        <w:tab w:val="left" w:pos="1440"/>
        <w:tab w:val="left" w:pos="2160"/>
        <w:tab w:val="left" w:pos="2880"/>
        <w:tab w:val="left" w:pos="4680"/>
      </w:tabs>
      <w:jc w:val="left"/>
    </w:pPr>
    <w:rPr>
      <w:rFonts w:ascii="Times New Roman" w:eastAsia="MS Mincho" w:hAnsi="Times New Roman" w:cs="Times New Roman"/>
      <w:b w:val="0"/>
      <w:noProof w:val="0"/>
      <w:lang w:val="x-none" w:eastAsia="x-none"/>
    </w:rPr>
  </w:style>
  <w:style w:type="character" w:customStyle="1" w:styleId="BodyTexCharChar">
    <w:name w:val="Body Tex Char Char"/>
    <w:link w:val="BodyTex"/>
    <w:locked/>
    <w:rsid w:val="00092338"/>
    <w:rPr>
      <w:rFonts w:ascii="Times New Roman" w:eastAsia="MS Mincho" w:hAnsi="Times New Roman" w:cs="Courier New"/>
      <w:szCs w:val="20"/>
    </w:rPr>
  </w:style>
  <w:style w:type="table" w:customStyle="1" w:styleId="TableGrid4">
    <w:name w:val="Table Grid4"/>
    <w:basedOn w:val="TableNormal"/>
    <w:next w:val="TableGrid"/>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cList">
    <w:name w:val="Cc List"/>
    <w:basedOn w:val="Normal"/>
    <w:rsid w:val="00092338"/>
  </w:style>
  <w:style w:type="paragraph" w:customStyle="1" w:styleId="Byline">
    <w:name w:val="Byline"/>
    <w:basedOn w:val="BodyText"/>
    <w:rsid w:val="00092338"/>
    <w:pPr>
      <w:spacing w:after="0"/>
    </w:pPr>
    <w:rPr>
      <w:szCs w:val="20"/>
    </w:rPr>
  </w:style>
  <w:style w:type="paragraph" w:customStyle="1" w:styleId="ReferenceLine">
    <w:name w:val="Reference Line"/>
    <w:basedOn w:val="BodyText"/>
    <w:rsid w:val="00092338"/>
    <w:pPr>
      <w:spacing w:after="0"/>
    </w:pPr>
    <w:rPr>
      <w:szCs w:val="20"/>
    </w:rPr>
  </w:style>
  <w:style w:type="character" w:customStyle="1" w:styleId="CharChar1">
    <w:name w:val="Char Char1"/>
    <w:rsid w:val="00092338"/>
    <w:rPr>
      <w:rFonts w:cs="Times New Roman"/>
      <w:color w:val="000000"/>
      <w:sz w:val="22"/>
      <w:lang w:val="en-US" w:eastAsia="en-US" w:bidi="ar-SA"/>
    </w:rPr>
  </w:style>
  <w:style w:type="paragraph" w:styleId="ListParagraph">
    <w:name w:val="List Paragraph"/>
    <w:basedOn w:val="Normal"/>
    <w:uiPriority w:val="34"/>
    <w:qFormat/>
    <w:rsid w:val="00092338"/>
    <w:pPr>
      <w:ind w:left="720"/>
      <w:contextualSpacing/>
    </w:pPr>
  </w:style>
  <w:style w:type="paragraph" w:customStyle="1" w:styleId="computerscreen0">
    <w:name w:val="computerscreen"/>
    <w:basedOn w:val="Normal"/>
    <w:rsid w:val="00092338"/>
    <w:pPr>
      <w:shd w:val="clear" w:color="auto" w:fill="E6E6E6"/>
    </w:pPr>
    <w:rPr>
      <w:rFonts w:ascii="Courier New" w:eastAsia="Calibri" w:hAnsi="Courier New" w:cs="Courier New"/>
      <w:sz w:val="16"/>
      <w:szCs w:val="16"/>
    </w:rPr>
  </w:style>
  <w:style w:type="paragraph" w:customStyle="1" w:styleId="TableHeading0">
    <w:name w:val="Table Heading"/>
    <w:basedOn w:val="Normal"/>
    <w:qFormat/>
    <w:rsid w:val="003A3235"/>
    <w:pPr>
      <w:keepNext/>
      <w:keepLines/>
      <w:contextualSpacing/>
      <w:jc w:val="center"/>
    </w:pPr>
    <w:rPr>
      <w:rFonts w:ascii="Arial" w:hAnsi="Arial" w:cs="Arial"/>
      <w:b/>
      <w:color w:val="000000"/>
      <w:sz w:val="20"/>
      <w:szCs w:val="20"/>
    </w:rPr>
  </w:style>
  <w:style w:type="paragraph" w:styleId="Revision">
    <w:name w:val="Revision"/>
    <w:hidden/>
    <w:uiPriority w:val="99"/>
    <w:semiHidden/>
    <w:rsid w:val="00092338"/>
    <w:rPr>
      <w:rFonts w:ascii="Times New Roman" w:eastAsia="Times New Roman" w:hAnsi="Times New Roman"/>
      <w:color w:val="000000"/>
      <w:sz w:val="24"/>
      <w:szCs w:val="24"/>
    </w:rPr>
  </w:style>
  <w:style w:type="character" w:customStyle="1" w:styleId="Admin">
    <w:name w:val="Admin"/>
    <w:semiHidden/>
    <w:rsid w:val="00092338"/>
    <w:rPr>
      <w:rFonts w:ascii="Calibri" w:hAnsi="Calibri"/>
      <w:b w:val="0"/>
      <w:bCs w:val="0"/>
      <w:i w:val="0"/>
      <w:iCs w:val="0"/>
      <w:strike w:val="0"/>
      <w:color w:val="auto"/>
      <w:sz w:val="20"/>
      <w:szCs w:val="20"/>
      <w:u w:val="none"/>
    </w:rPr>
  </w:style>
  <w:style w:type="paragraph" w:customStyle="1" w:styleId="JOMarkup">
    <w:name w:val="JO Markup"/>
    <w:basedOn w:val="JOComputerScreen"/>
    <w:link w:val="JOMarkupChar"/>
    <w:qFormat/>
    <w:rsid w:val="00092338"/>
    <w:pPr>
      <w:shd w:val="clear" w:color="auto" w:fill="FFFFFF"/>
    </w:pPr>
    <w:rPr>
      <w:rFonts w:ascii="Arial" w:hAnsi="Arial"/>
      <w:b/>
      <w:i/>
      <w:shd w:val="clear" w:color="auto" w:fill="FFFFFF"/>
      <w:lang w:val="x-none" w:eastAsia="x-none"/>
    </w:rPr>
  </w:style>
  <w:style w:type="character" w:customStyle="1" w:styleId="CharChar11">
    <w:name w:val="Char Char11"/>
    <w:rsid w:val="00092338"/>
    <w:rPr>
      <w:color w:val="000000"/>
      <w:sz w:val="22"/>
      <w:lang w:val="en-US" w:eastAsia="en-US"/>
    </w:rPr>
  </w:style>
  <w:style w:type="paragraph" w:customStyle="1" w:styleId="BodyBullet3">
    <w:name w:val="Body Bullet 3"/>
    <w:basedOn w:val="BodyText"/>
    <w:rsid w:val="00092338"/>
    <w:pPr>
      <w:tabs>
        <w:tab w:val="num" w:pos="1620"/>
      </w:tabs>
      <w:autoSpaceDE w:val="0"/>
      <w:autoSpaceDN w:val="0"/>
      <w:adjustRightInd w:val="0"/>
      <w:ind w:left="1440" w:hanging="180"/>
    </w:pPr>
    <w:rPr>
      <w:iCs/>
    </w:rPr>
  </w:style>
  <w:style w:type="paragraph" w:customStyle="1" w:styleId="BodyTextBullet1">
    <w:name w:val="Body Text Bullet 1"/>
    <w:basedOn w:val="Normal"/>
    <w:qFormat/>
    <w:rsid w:val="00B31828"/>
    <w:pPr>
      <w:numPr>
        <w:numId w:val="69"/>
      </w:numPr>
      <w:spacing w:before="120"/>
    </w:pPr>
  </w:style>
  <w:style w:type="paragraph" w:customStyle="1" w:styleId="BodyText4">
    <w:name w:val="Body Text 4"/>
    <w:basedOn w:val="BodyText3"/>
    <w:link w:val="BodyText4Char"/>
    <w:rsid w:val="00092338"/>
    <w:pPr>
      <w:keepNext/>
      <w:spacing w:after="0"/>
      <w:ind w:left="1152"/>
    </w:pPr>
    <w:rPr>
      <w:rFonts w:ascii="Times New Roman" w:hAnsi="Times New Roman"/>
      <w:b w:val="0"/>
      <w:sz w:val="20"/>
    </w:rPr>
  </w:style>
  <w:style w:type="character" w:customStyle="1" w:styleId="BodyText4Char">
    <w:name w:val="Body Text 4 Char"/>
    <w:link w:val="BodyText4"/>
    <w:locked/>
    <w:rsid w:val="00092338"/>
    <w:rPr>
      <w:rFonts w:ascii="Times New Roman" w:eastAsia="Times New Roman" w:hAnsi="Times New Roman" w:cs="Times New Roman"/>
    </w:rPr>
  </w:style>
  <w:style w:type="character" w:customStyle="1" w:styleId="CharChar26">
    <w:name w:val="Char Char26"/>
    <w:rsid w:val="00092338"/>
    <w:rPr>
      <w:rFonts w:cs="Times New Roman"/>
      <w:sz w:val="16"/>
      <w:szCs w:val="16"/>
    </w:rPr>
  </w:style>
  <w:style w:type="paragraph" w:customStyle="1" w:styleId="InstructionalText4">
    <w:name w:val="Instructional Text 4"/>
    <w:basedOn w:val="Normal"/>
    <w:rsid w:val="00092338"/>
    <w:pPr>
      <w:keepLines/>
      <w:autoSpaceDE w:val="0"/>
      <w:autoSpaceDN w:val="0"/>
      <w:adjustRightInd w:val="0"/>
      <w:spacing w:before="120" w:after="120" w:line="240" w:lineRule="atLeast"/>
      <w:ind w:left="1620"/>
    </w:pPr>
    <w:rPr>
      <w:i/>
      <w:iCs/>
      <w:color w:val="0000FF"/>
    </w:rPr>
  </w:style>
  <w:style w:type="character" w:customStyle="1" w:styleId="BodyBold">
    <w:name w:val="Body Bold"/>
    <w:rsid w:val="00092338"/>
    <w:rPr>
      <w:rFonts w:cs="Times New Roman"/>
      <w:b/>
    </w:rPr>
  </w:style>
  <w:style w:type="character" w:customStyle="1" w:styleId="CharChar33">
    <w:name w:val="Char Char33"/>
    <w:rsid w:val="00092338"/>
    <w:rPr>
      <w:rFonts w:ascii="Arial" w:eastAsia="Arial Unicode MS" w:hAnsi="Arial" w:cs="Arial"/>
      <w:b/>
      <w:bCs/>
      <w:sz w:val="26"/>
      <w:szCs w:val="26"/>
    </w:rPr>
  </w:style>
  <w:style w:type="character" w:customStyle="1" w:styleId="CharChar25">
    <w:name w:val="Char Char25"/>
    <w:rsid w:val="00092338"/>
    <w:rPr>
      <w:rFonts w:ascii="Times New Roman" w:hAnsi="Times New Roman" w:cs="Times New Roman"/>
      <w:iCs/>
      <w:sz w:val="22"/>
      <w:szCs w:val="22"/>
    </w:rPr>
  </w:style>
  <w:style w:type="paragraph" w:customStyle="1" w:styleId="InstructionalText1">
    <w:name w:val="Instructional Text 1"/>
    <w:basedOn w:val="BodyText"/>
    <w:next w:val="BodyText"/>
    <w:rsid w:val="00092338"/>
    <w:pPr>
      <w:keepLines/>
      <w:autoSpaceDE w:val="0"/>
      <w:autoSpaceDN w:val="0"/>
      <w:adjustRightInd w:val="0"/>
      <w:spacing w:line="240" w:lineRule="atLeast"/>
    </w:pPr>
    <w:rPr>
      <w:i/>
      <w:iCs/>
      <w:color w:val="0000FF"/>
      <w:szCs w:val="24"/>
    </w:rPr>
  </w:style>
  <w:style w:type="character" w:customStyle="1" w:styleId="BodyItalic">
    <w:name w:val="Body Italic"/>
    <w:rsid w:val="00092338"/>
    <w:rPr>
      <w:rFonts w:cs="Times New Roman"/>
      <w:i/>
    </w:rPr>
  </w:style>
  <w:style w:type="paragraph" w:customStyle="1" w:styleId="Paragraph2">
    <w:name w:val="Paragraph2"/>
    <w:basedOn w:val="Normal"/>
    <w:rsid w:val="00092338"/>
    <w:pPr>
      <w:spacing w:before="80"/>
      <w:jc w:val="both"/>
    </w:pPr>
    <w:rPr>
      <w:sz w:val="20"/>
      <w:szCs w:val="20"/>
    </w:rPr>
  </w:style>
  <w:style w:type="character" w:customStyle="1" w:styleId="CharChar20">
    <w:name w:val="Char Char20"/>
    <w:rsid w:val="00092338"/>
    <w:rPr>
      <w:rFonts w:ascii="Times New Roman" w:hAnsi="Times New Roman" w:cs="Times New Roman"/>
      <w:b/>
    </w:rPr>
  </w:style>
  <w:style w:type="paragraph" w:customStyle="1" w:styleId="RevHistory">
    <w:name w:val="RevHistory"/>
    <w:basedOn w:val="Normal"/>
    <w:autoRedefine/>
    <w:rsid w:val="00092338"/>
    <w:pPr>
      <w:keepNext/>
      <w:spacing w:before="100" w:beforeAutospacing="1" w:after="100" w:afterAutospacing="1"/>
      <w:jc w:val="center"/>
    </w:pPr>
    <w:rPr>
      <w:rFonts w:ascii="Arial" w:hAnsi="Arial"/>
      <w:b/>
      <w:bCs/>
      <w:szCs w:val="20"/>
    </w:rPr>
  </w:style>
  <w:style w:type="paragraph" w:customStyle="1" w:styleId="Appendix11">
    <w:name w:val="Appendix 1.1"/>
    <w:basedOn w:val="Heading2"/>
    <w:next w:val="BodyText"/>
    <w:rsid w:val="00092338"/>
    <w:pPr>
      <w:keepLines/>
      <w:numPr>
        <w:ilvl w:val="1"/>
        <w:numId w:val="70"/>
      </w:numPr>
      <w:spacing w:after="120"/>
    </w:pPr>
    <w:rPr>
      <w:rFonts w:eastAsia="Arial Unicode MS"/>
      <w:b w:val="0"/>
      <w:sz w:val="20"/>
      <w:szCs w:val="29"/>
    </w:rPr>
  </w:style>
  <w:style w:type="paragraph" w:customStyle="1" w:styleId="Appendix">
    <w:name w:val="Appendix"/>
    <w:basedOn w:val="Heading1"/>
    <w:rsid w:val="00092338"/>
    <w:pPr>
      <w:keepNext w:val="0"/>
      <w:pageBreakBefore/>
      <w:numPr>
        <w:numId w:val="71"/>
      </w:numPr>
      <w:pBdr>
        <w:top w:val="single" w:sz="12" w:space="4" w:color="auto" w:shadow="1"/>
        <w:left w:val="single" w:sz="12" w:space="4" w:color="auto" w:shadow="1"/>
        <w:bottom w:val="single" w:sz="12" w:space="4" w:color="auto" w:shadow="1"/>
        <w:right w:val="single" w:sz="12" w:space="4" w:color="auto" w:shadow="1"/>
      </w:pBdr>
      <w:tabs>
        <w:tab w:val="clear" w:pos="720"/>
      </w:tabs>
      <w:spacing w:after="60"/>
      <w:ind w:left="0" w:firstLine="0"/>
    </w:pPr>
    <w:rPr>
      <w:rFonts w:eastAsia="Arial Unicode MS"/>
      <w:kern w:val="0"/>
      <w:sz w:val="20"/>
      <w:szCs w:val="26"/>
    </w:rPr>
  </w:style>
  <w:style w:type="paragraph" w:customStyle="1" w:styleId="InstructionalText3">
    <w:name w:val="Instructional Text 3"/>
    <w:basedOn w:val="InstructionalText1"/>
    <w:next w:val="BodyText3"/>
    <w:rsid w:val="00092338"/>
    <w:pPr>
      <w:ind w:left="1260"/>
    </w:pPr>
  </w:style>
  <w:style w:type="paragraph" w:customStyle="1" w:styleId="Contents">
    <w:name w:val="Contents"/>
    <w:basedOn w:val="Subtitle"/>
    <w:rsid w:val="00092338"/>
    <w:pPr>
      <w:keepNext/>
      <w:spacing w:before="240" w:after="120"/>
      <w:outlineLvl w:val="9"/>
    </w:pPr>
    <w:rPr>
      <w:rFonts w:eastAsia="Arial Unicode MS"/>
      <w:b/>
    </w:rPr>
  </w:style>
  <w:style w:type="paragraph" w:customStyle="1" w:styleId="NormalTableText">
    <w:name w:val="Normal Table Text"/>
    <w:basedOn w:val="Normal"/>
    <w:semiHidden/>
    <w:rsid w:val="00092338"/>
    <w:pPr>
      <w:keepNext/>
    </w:pPr>
    <w:rPr>
      <w:sz w:val="20"/>
      <w:szCs w:val="20"/>
    </w:rPr>
  </w:style>
  <w:style w:type="paragraph" w:customStyle="1" w:styleId="Table">
    <w:name w:val="Table"/>
    <w:basedOn w:val="Normal"/>
    <w:semiHidden/>
    <w:rsid w:val="00092338"/>
    <w:pPr>
      <w:keepNext/>
      <w:tabs>
        <w:tab w:val="left" w:pos="-3420"/>
      </w:tabs>
      <w:spacing w:before="40" w:after="20"/>
    </w:pPr>
    <w:rPr>
      <w:rFonts w:ascii="C Helvetica Condensed" w:hAnsi="C Helvetica Condensed"/>
      <w:sz w:val="20"/>
      <w:szCs w:val="20"/>
    </w:rPr>
  </w:style>
  <w:style w:type="paragraph" w:customStyle="1" w:styleId="Title2">
    <w:name w:val="Title 2"/>
    <w:basedOn w:val="Normal"/>
    <w:rsid w:val="00443325"/>
    <w:pPr>
      <w:spacing w:after="360"/>
      <w:jc w:val="center"/>
    </w:pPr>
    <w:rPr>
      <w:rFonts w:ascii="Arial" w:hAnsi="Arial" w:cs="Arial"/>
      <w:b/>
      <w:bCs/>
      <w:color w:val="000000"/>
      <w:sz w:val="28"/>
      <w:szCs w:val="28"/>
    </w:rPr>
  </w:style>
  <w:style w:type="character" w:customStyle="1" w:styleId="InstructionalTextBold">
    <w:name w:val="Instructional Text Bold"/>
    <w:rsid w:val="00092338"/>
    <w:rPr>
      <w:rFonts w:cs="Times New Roman"/>
      <w:b/>
      <w:bCs/>
      <w:color w:val="0000FF"/>
    </w:rPr>
  </w:style>
  <w:style w:type="paragraph" w:customStyle="1" w:styleId="CoverTitleInstructions">
    <w:name w:val="Cover Title Instructions"/>
    <w:basedOn w:val="InstructionalText1"/>
    <w:rsid w:val="00092338"/>
    <w:pPr>
      <w:jc w:val="center"/>
    </w:pPr>
    <w:rPr>
      <w:szCs w:val="28"/>
    </w:rPr>
  </w:style>
  <w:style w:type="paragraph" w:customStyle="1" w:styleId="Note1">
    <w:name w:val="Note 1"/>
    <w:basedOn w:val="BodyText"/>
    <w:rsid w:val="00092338"/>
    <w:pPr>
      <w:tabs>
        <w:tab w:val="num" w:pos="900"/>
      </w:tabs>
      <w:autoSpaceDE w:val="0"/>
      <w:autoSpaceDN w:val="0"/>
      <w:adjustRightInd w:val="0"/>
      <w:ind w:left="936" w:hanging="936"/>
    </w:pPr>
    <w:rPr>
      <w:i/>
      <w:iCs/>
    </w:rPr>
  </w:style>
  <w:style w:type="paragraph" w:customStyle="1" w:styleId="InstructionalText2">
    <w:name w:val="Instructional Text 2"/>
    <w:basedOn w:val="InstructionalText1"/>
    <w:next w:val="BodyText2"/>
    <w:rsid w:val="00092338"/>
    <w:pPr>
      <w:ind w:left="720"/>
    </w:pPr>
  </w:style>
  <w:style w:type="paragraph" w:customStyle="1" w:styleId="CrossReference3">
    <w:name w:val="CrossReference3"/>
    <w:basedOn w:val="CrossReference2"/>
    <w:next w:val="BodyText3"/>
    <w:rsid w:val="00092338"/>
    <w:pPr>
      <w:ind w:left="720"/>
    </w:pPr>
  </w:style>
  <w:style w:type="paragraph" w:customStyle="1" w:styleId="InstructionalBullet1">
    <w:name w:val="Instructional Bullet 1"/>
    <w:basedOn w:val="Normal"/>
    <w:rsid w:val="00092338"/>
    <w:pPr>
      <w:keepNext/>
      <w:tabs>
        <w:tab w:val="num" w:pos="900"/>
      </w:tabs>
      <w:ind w:left="900" w:hanging="360"/>
    </w:pPr>
    <w:rPr>
      <w:i/>
      <w:color w:val="0000FF"/>
      <w:szCs w:val="20"/>
    </w:rPr>
  </w:style>
  <w:style w:type="paragraph" w:customStyle="1" w:styleId="InstructionalBullet2">
    <w:name w:val="Instructional Bullet 2"/>
    <w:basedOn w:val="InstructionalBullet1"/>
    <w:rsid w:val="00092338"/>
    <w:pPr>
      <w:tabs>
        <w:tab w:val="clear" w:pos="900"/>
        <w:tab w:val="num" w:pos="1260"/>
      </w:tabs>
      <w:ind w:left="1260"/>
    </w:pPr>
  </w:style>
  <w:style w:type="paragraph" w:customStyle="1" w:styleId="InstructionalBullet3">
    <w:name w:val="Instructional Bullet 3"/>
    <w:basedOn w:val="InstructionalBullet1"/>
    <w:rsid w:val="00092338"/>
    <w:pPr>
      <w:tabs>
        <w:tab w:val="num" w:pos="1620"/>
      </w:tabs>
      <w:ind w:left="1620"/>
    </w:pPr>
  </w:style>
  <w:style w:type="paragraph" w:customStyle="1" w:styleId="BodyBullet1">
    <w:name w:val="Body Bullet 1"/>
    <w:basedOn w:val="BodyText"/>
    <w:rsid w:val="00092338"/>
    <w:pPr>
      <w:tabs>
        <w:tab w:val="num" w:pos="720"/>
      </w:tabs>
      <w:autoSpaceDE w:val="0"/>
      <w:autoSpaceDN w:val="0"/>
      <w:adjustRightInd w:val="0"/>
      <w:ind w:left="720" w:hanging="360"/>
    </w:pPr>
    <w:rPr>
      <w:iCs/>
    </w:rPr>
  </w:style>
  <w:style w:type="paragraph" w:customStyle="1" w:styleId="BodyBullet2">
    <w:name w:val="Body Bullet 2"/>
    <w:basedOn w:val="BodyText"/>
    <w:rsid w:val="00092338"/>
    <w:pPr>
      <w:tabs>
        <w:tab w:val="num" w:pos="1260"/>
      </w:tabs>
      <w:autoSpaceDE w:val="0"/>
      <w:autoSpaceDN w:val="0"/>
      <w:adjustRightInd w:val="0"/>
      <w:ind w:left="1260" w:hanging="360"/>
    </w:pPr>
    <w:rPr>
      <w:iCs/>
    </w:rPr>
  </w:style>
  <w:style w:type="paragraph" w:customStyle="1" w:styleId="BodyNumbered1">
    <w:name w:val="Body Numbered 1"/>
    <w:basedOn w:val="Normal"/>
    <w:rsid w:val="00092338"/>
    <w:pPr>
      <w:keepNext/>
      <w:keepLines/>
      <w:tabs>
        <w:tab w:val="num" w:pos="900"/>
      </w:tabs>
      <w:ind w:left="900" w:hanging="360"/>
    </w:pPr>
    <w:rPr>
      <w:rFonts w:eastAsia="Arial Unicode MS"/>
      <w:szCs w:val="20"/>
    </w:rPr>
  </w:style>
  <w:style w:type="paragraph" w:customStyle="1" w:styleId="BodyNumbered2">
    <w:name w:val="Body Numbered 2"/>
    <w:basedOn w:val="Normal"/>
    <w:rsid w:val="00092338"/>
    <w:pPr>
      <w:keepNext/>
      <w:keepLines/>
      <w:tabs>
        <w:tab w:val="num" w:pos="1260"/>
      </w:tabs>
      <w:ind w:left="1260" w:hanging="360"/>
    </w:pPr>
    <w:rPr>
      <w:rFonts w:eastAsia="Arial Unicode MS"/>
      <w:szCs w:val="20"/>
    </w:rPr>
  </w:style>
  <w:style w:type="paragraph" w:customStyle="1" w:styleId="BodyNumbered3">
    <w:name w:val="Body Numbered 3"/>
    <w:basedOn w:val="Normal"/>
    <w:rsid w:val="00092338"/>
    <w:pPr>
      <w:keepNext/>
      <w:keepLines/>
      <w:tabs>
        <w:tab w:val="num" w:pos="1620"/>
      </w:tabs>
      <w:ind w:left="1620" w:hanging="360"/>
    </w:pPr>
    <w:rPr>
      <w:rFonts w:eastAsia="Arial Unicode MS"/>
      <w:szCs w:val="20"/>
    </w:rPr>
  </w:style>
  <w:style w:type="paragraph" w:customStyle="1" w:styleId="BodyLettered1">
    <w:name w:val="Body Lettered 1"/>
    <w:basedOn w:val="Normal"/>
    <w:rsid w:val="00092338"/>
    <w:pPr>
      <w:keepNext/>
      <w:keepLines/>
      <w:tabs>
        <w:tab w:val="num" w:pos="1260"/>
      </w:tabs>
      <w:ind w:left="1260" w:hanging="360"/>
    </w:pPr>
    <w:rPr>
      <w:szCs w:val="20"/>
    </w:rPr>
  </w:style>
  <w:style w:type="paragraph" w:customStyle="1" w:styleId="BodyLettered2">
    <w:name w:val="Body Lettered 2"/>
    <w:basedOn w:val="Normal"/>
    <w:rsid w:val="00092338"/>
    <w:pPr>
      <w:keepNext/>
      <w:keepLines/>
      <w:tabs>
        <w:tab w:val="num" w:pos="1620"/>
      </w:tabs>
      <w:ind w:left="1620" w:hanging="360"/>
    </w:pPr>
    <w:rPr>
      <w:szCs w:val="20"/>
    </w:rPr>
  </w:style>
  <w:style w:type="paragraph" w:customStyle="1" w:styleId="BodyLettered3">
    <w:name w:val="Body Lettered 3"/>
    <w:basedOn w:val="Normal"/>
    <w:rsid w:val="00092338"/>
    <w:pPr>
      <w:keepNext/>
      <w:keepLines/>
      <w:tabs>
        <w:tab w:val="num" w:pos="1980"/>
      </w:tabs>
      <w:ind w:left="1980" w:hanging="360"/>
    </w:pPr>
    <w:rPr>
      <w:szCs w:val="20"/>
    </w:rPr>
  </w:style>
  <w:style w:type="paragraph" w:customStyle="1" w:styleId="InstructionalTable">
    <w:name w:val="Instructional Table"/>
    <w:basedOn w:val="Normal"/>
    <w:rsid w:val="00092338"/>
    <w:pPr>
      <w:keepNext/>
    </w:pPr>
    <w:rPr>
      <w:i/>
      <w:color w:val="0000FF"/>
      <w:szCs w:val="20"/>
    </w:rPr>
  </w:style>
  <w:style w:type="character" w:styleId="FootnoteReference">
    <w:name w:val="footnote reference"/>
    <w:rsid w:val="00092338"/>
    <w:rPr>
      <w:rFonts w:cs="Times New Roman"/>
      <w:vertAlign w:val="superscript"/>
    </w:rPr>
  </w:style>
  <w:style w:type="paragraph" w:customStyle="1" w:styleId="Note2">
    <w:name w:val="Note 2"/>
    <w:basedOn w:val="Note1"/>
    <w:rsid w:val="00092338"/>
    <w:pPr>
      <w:tabs>
        <w:tab w:val="clear" w:pos="900"/>
        <w:tab w:val="num" w:pos="1620"/>
      </w:tabs>
      <w:ind w:left="720" w:firstLine="0"/>
    </w:pPr>
  </w:style>
  <w:style w:type="paragraph" w:customStyle="1" w:styleId="CrossReference2">
    <w:name w:val="CrossReference2"/>
    <w:basedOn w:val="BodyText2"/>
    <w:next w:val="BodyText2"/>
    <w:rsid w:val="00092338"/>
    <w:pPr>
      <w:autoSpaceDE w:val="0"/>
      <w:autoSpaceDN w:val="0"/>
      <w:adjustRightInd w:val="0"/>
      <w:spacing w:after="60"/>
      <w:ind w:left="360" w:right="0"/>
    </w:pPr>
    <w:rPr>
      <w:rFonts w:eastAsia="Arial Unicode MS"/>
      <w:iCs/>
      <w:color w:val="0000FF"/>
      <w:u w:val="single"/>
    </w:rPr>
  </w:style>
  <w:style w:type="paragraph" w:customStyle="1" w:styleId="CrossReference">
    <w:name w:val="CrossReference"/>
    <w:basedOn w:val="BodyText"/>
    <w:next w:val="BodyText"/>
    <w:rsid w:val="00092338"/>
    <w:pPr>
      <w:autoSpaceDE w:val="0"/>
      <w:autoSpaceDN w:val="0"/>
      <w:adjustRightInd w:val="0"/>
      <w:spacing w:before="60" w:after="60"/>
    </w:pPr>
    <w:rPr>
      <w:iCs/>
      <w:color w:val="0000FF"/>
      <w:sz w:val="20"/>
      <w:u w:val="single"/>
    </w:rPr>
  </w:style>
  <w:style w:type="character" w:styleId="LineNumber">
    <w:name w:val="line number"/>
    <w:rsid w:val="00092338"/>
    <w:rPr>
      <w:rFonts w:cs="Times New Roman"/>
    </w:rPr>
  </w:style>
  <w:style w:type="character" w:styleId="Emphasis">
    <w:name w:val="Emphasis"/>
    <w:qFormat/>
    <w:rsid w:val="00092338"/>
    <w:rPr>
      <w:rFonts w:cs="Times New Roman"/>
      <w:i/>
      <w:iCs/>
    </w:rPr>
  </w:style>
  <w:style w:type="character" w:styleId="HTMLAcronym">
    <w:name w:val="HTML Acronym"/>
    <w:rsid w:val="00092338"/>
    <w:rPr>
      <w:rFonts w:cs="Times New Roman"/>
    </w:rPr>
  </w:style>
  <w:style w:type="character" w:styleId="HTMLCite">
    <w:name w:val="HTML Cite"/>
    <w:rsid w:val="00092338"/>
    <w:rPr>
      <w:rFonts w:cs="Times New Roman"/>
      <w:i/>
      <w:iCs/>
    </w:rPr>
  </w:style>
  <w:style w:type="character" w:styleId="HTMLCode">
    <w:name w:val="HTML Code"/>
    <w:rsid w:val="00092338"/>
    <w:rPr>
      <w:rFonts w:ascii="Courier New" w:hAnsi="Courier New" w:cs="Courier New"/>
      <w:sz w:val="20"/>
      <w:szCs w:val="20"/>
    </w:rPr>
  </w:style>
  <w:style w:type="character" w:styleId="HTMLDefinition">
    <w:name w:val="HTML Definition"/>
    <w:rsid w:val="00092338"/>
    <w:rPr>
      <w:rFonts w:cs="Times New Roman"/>
      <w:i/>
      <w:iCs/>
    </w:rPr>
  </w:style>
  <w:style w:type="character" w:styleId="HTMLKeyboard">
    <w:name w:val="HTML Keyboard"/>
    <w:rsid w:val="00092338"/>
    <w:rPr>
      <w:rFonts w:ascii="Courier New" w:hAnsi="Courier New" w:cs="Courier New"/>
      <w:sz w:val="20"/>
      <w:szCs w:val="20"/>
    </w:rPr>
  </w:style>
  <w:style w:type="character" w:styleId="HTMLSample">
    <w:name w:val="HTML Sample"/>
    <w:rsid w:val="00092338"/>
    <w:rPr>
      <w:rFonts w:ascii="Courier New" w:hAnsi="Courier New" w:cs="Courier New"/>
    </w:rPr>
  </w:style>
  <w:style w:type="character" w:styleId="HTMLTypewriter">
    <w:name w:val="HTML Typewriter"/>
    <w:rsid w:val="00092338"/>
    <w:rPr>
      <w:rFonts w:ascii="Courier New" w:hAnsi="Courier New" w:cs="Courier New"/>
      <w:sz w:val="20"/>
      <w:szCs w:val="20"/>
    </w:rPr>
  </w:style>
  <w:style w:type="character" w:styleId="HTMLVariable">
    <w:name w:val="HTML Variable"/>
    <w:rsid w:val="00092338"/>
    <w:rPr>
      <w:rFonts w:cs="Times New Roman"/>
      <w:i/>
      <w:iCs/>
    </w:rPr>
  </w:style>
  <w:style w:type="table" w:styleId="Table3Deffects1">
    <w:name w:val="Table 3D effects 1"/>
    <w:basedOn w:val="TableNormal"/>
    <w:rsid w:val="00092338"/>
    <w:rPr>
      <w:rFonts w:ascii="Times New Roman" w:eastAsia="Times New Roman"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092338"/>
    <w:rPr>
      <w:rFonts w:ascii="Times New Roman" w:eastAsia="Times New Roman" w:hAnsi="Times New Roman"/>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rsid w:val="00092338"/>
    <w:rPr>
      <w:rFonts w:ascii="Times New Roman" w:eastAsia="Times New Roman" w:hAnsi="Times New Roman"/>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rsid w:val="00092338"/>
    <w:rPr>
      <w:rFonts w:ascii="Times New Roman" w:eastAsia="Times New Roman" w:hAnsi="Times New Roman"/>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rsid w:val="00092338"/>
    <w:rPr>
      <w:rFonts w:ascii="Times New Roman" w:eastAsia="Times New Roman" w:hAnsi="Times New Roman"/>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rsid w:val="00092338"/>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rsid w:val="00092338"/>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rsid w:val="00092338"/>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rsid w:val="00092338"/>
    <w:rPr>
      <w:rFonts w:ascii="Times New Roman" w:eastAsia="Times New Roman" w:hAnsi="Times New Roman"/>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rsid w:val="00092338"/>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092338"/>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rsid w:val="00092338"/>
    <w:rPr>
      <w:rFonts w:ascii="Times New Roman" w:eastAsia="Times New Roman" w:hAnsi="Times New Roman"/>
      <w:b/>
      <w:bCs/>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rsid w:val="00092338"/>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rsid w:val="00092338"/>
    <w:rPr>
      <w:rFonts w:ascii="Times New Roman" w:eastAsia="Times New Roman" w:hAnsi="Times New Roman"/>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rsid w:val="00092338"/>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rsid w:val="00092338"/>
    <w:rPr>
      <w:rFonts w:ascii="Times New Roman" w:eastAsia="Times New Roman" w:hAnsi="Times New Roman"/>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092338"/>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0">
    <w:name w:val="Table Grid 1"/>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0">
    <w:name w:val="Table Grid 2"/>
    <w:basedOn w:val="TableNormal"/>
    <w:rsid w:val="00092338"/>
    <w:rPr>
      <w:rFonts w:ascii="Times New Roman" w:eastAsia="Times New Roman" w:hAnsi="Times New Roman"/>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0">
    <w:name w:val="Table Grid 3"/>
    <w:basedOn w:val="TableNormal"/>
    <w:rsid w:val="00092338"/>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0">
    <w:name w:val="Table Grid 4"/>
    <w:basedOn w:val="TableNormal"/>
    <w:rsid w:val="00092338"/>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rsid w:val="00092338"/>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rsid w:val="00092338"/>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rsid w:val="00092338"/>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rsid w:val="00092338"/>
    <w:rPr>
      <w:rFonts w:ascii="Times New Roman" w:eastAsia="Times New Roman" w:hAnsi="Times New Roman"/>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rsid w:val="00092338"/>
    <w:rPr>
      <w:rFonts w:ascii="Times New Roman" w:eastAsia="Times New Roman" w:hAnsi="Times New Roman"/>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rsid w:val="00092338"/>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rsid w:val="00092338"/>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rsid w:val="00092338"/>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092338"/>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092338"/>
    <w:rPr>
      <w:rFonts w:ascii="Times New Roman" w:eastAsia="Times New Roman" w:hAnsi="Times New Roman"/>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092338"/>
    <w:rPr>
      <w:rFonts w:ascii="Times New Roman" w:eastAsia="Times New Roman" w:hAnsi="Times New Roman"/>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092338"/>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092338"/>
    <w:rPr>
      <w:rFonts w:ascii="Times New Roman" w:eastAsia="Times New Roman" w:hAnsi="Times New Roman"/>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rsid w:val="00092338"/>
    <w:rPr>
      <w:rFonts w:ascii="Times New Roman" w:eastAsia="Times New Roman" w:hAnsi="Times New Roman"/>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rsid w:val="0009233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092338"/>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rsid w:val="00092338"/>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rsid w:val="00092338"/>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TableSpacer">
    <w:name w:val="Table Spacer"/>
    <w:basedOn w:val="BodyText"/>
    <w:rsid w:val="00092338"/>
    <w:pPr>
      <w:keepNext/>
      <w:spacing w:after="0"/>
      <w:ind w:left="720"/>
    </w:pPr>
    <w:rPr>
      <w:sz w:val="16"/>
      <w:szCs w:val="24"/>
    </w:rPr>
  </w:style>
  <w:style w:type="character" w:customStyle="1" w:styleId="tx1">
    <w:name w:val="tx1"/>
    <w:rsid w:val="00092338"/>
    <w:rPr>
      <w:rFonts w:cs="Times New Roman"/>
      <w:b/>
      <w:bCs/>
    </w:rPr>
  </w:style>
  <w:style w:type="paragraph" w:customStyle="1" w:styleId="Logo">
    <w:name w:val="Logo"/>
    <w:basedOn w:val="Normal"/>
    <w:rsid w:val="00092338"/>
    <w:pPr>
      <w:widowControl w:val="0"/>
      <w:spacing w:after="3120"/>
      <w:jc w:val="center"/>
    </w:pPr>
    <w:rPr>
      <w:noProof/>
      <w:szCs w:val="20"/>
    </w:rPr>
  </w:style>
  <w:style w:type="paragraph" w:customStyle="1" w:styleId="tabletext1">
    <w:name w:val="tabletext"/>
    <w:basedOn w:val="Normal"/>
    <w:rsid w:val="00092338"/>
    <w:pPr>
      <w:spacing w:before="40" w:after="40"/>
      <w:ind w:left="72" w:right="144"/>
    </w:pPr>
    <w:rPr>
      <w:rFonts w:ascii="Arial" w:hAnsi="Arial" w:cs="Arial"/>
      <w:sz w:val="20"/>
      <w:szCs w:val="20"/>
    </w:rPr>
  </w:style>
  <w:style w:type="paragraph" w:customStyle="1" w:styleId="sub">
    <w:name w:val="sub"/>
    <w:basedOn w:val="Normal"/>
    <w:link w:val="subChar"/>
    <w:rsid w:val="00092338"/>
    <w:pPr>
      <w:numPr>
        <w:numId w:val="76"/>
      </w:numPr>
      <w:spacing w:after="240"/>
      <w:jc w:val="both"/>
    </w:pPr>
    <w:rPr>
      <w:b/>
      <w:lang w:val="x-none" w:eastAsia="x-none"/>
    </w:rPr>
  </w:style>
  <w:style w:type="character" w:customStyle="1" w:styleId="subChar">
    <w:name w:val="sub Char"/>
    <w:link w:val="sub"/>
    <w:locked/>
    <w:rsid w:val="00092338"/>
    <w:rPr>
      <w:rFonts w:ascii="Times New Roman" w:eastAsia="Times New Roman" w:hAnsi="Times New Roman"/>
      <w:b/>
      <w:sz w:val="22"/>
      <w:szCs w:val="22"/>
      <w:lang w:val="x-none" w:eastAsia="x-none"/>
    </w:rPr>
  </w:style>
  <w:style w:type="paragraph" w:customStyle="1" w:styleId="xl64">
    <w:name w:val="xl64"/>
    <w:basedOn w:val="Normal"/>
    <w:rsid w:val="00092338"/>
    <w:pPr>
      <w:spacing w:before="100" w:beforeAutospacing="1" w:after="100" w:afterAutospacing="1"/>
    </w:pPr>
    <w:rPr>
      <w:rFonts w:ascii="Arial" w:hAnsi="Arial" w:cs="Arial"/>
      <w:b/>
      <w:bCs/>
    </w:rPr>
  </w:style>
  <w:style w:type="paragraph" w:customStyle="1" w:styleId="xl65">
    <w:name w:val="xl65"/>
    <w:basedOn w:val="Normal"/>
    <w:rsid w:val="00092338"/>
    <w:pPr>
      <w:spacing w:before="100" w:beforeAutospacing="1" w:after="100" w:afterAutospacing="1"/>
    </w:pPr>
    <w:rPr>
      <w:rFonts w:ascii="Arial" w:hAnsi="Arial" w:cs="Arial"/>
      <w:b/>
      <w:bCs/>
    </w:rPr>
  </w:style>
  <w:style w:type="paragraph" w:customStyle="1" w:styleId="xl66">
    <w:name w:val="xl66"/>
    <w:basedOn w:val="Normal"/>
    <w:rsid w:val="00092338"/>
    <w:pPr>
      <w:spacing w:before="100" w:beforeAutospacing="1" w:after="100" w:afterAutospacing="1"/>
    </w:pPr>
  </w:style>
  <w:style w:type="paragraph" w:customStyle="1" w:styleId="xl67">
    <w:name w:val="xl67"/>
    <w:basedOn w:val="Normal"/>
    <w:rsid w:val="00092338"/>
    <w:pPr>
      <w:spacing w:before="100" w:beforeAutospacing="1" w:after="100" w:afterAutospacing="1"/>
    </w:pPr>
    <w:rPr>
      <w:rFonts w:ascii="Arial" w:hAnsi="Arial" w:cs="Arial"/>
    </w:rPr>
  </w:style>
  <w:style w:type="paragraph" w:customStyle="1" w:styleId="xl68">
    <w:name w:val="xl68"/>
    <w:basedOn w:val="Normal"/>
    <w:rsid w:val="00092338"/>
    <w:pPr>
      <w:spacing w:before="100" w:beforeAutospacing="1" w:after="100" w:afterAutospacing="1"/>
    </w:pPr>
    <w:rPr>
      <w:rFonts w:ascii="Arial" w:hAnsi="Arial" w:cs="Arial"/>
    </w:rPr>
  </w:style>
  <w:style w:type="table" w:customStyle="1" w:styleId="LightShading1">
    <w:name w:val="Light Shading1"/>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ColorfulList1">
    <w:name w:val="Colorful List1"/>
    <w:uiPriority w:val="72"/>
    <w:rsid w:val="00092338"/>
    <w:rPr>
      <w:rFonts w:ascii="Times New Roman" w:eastAsia="Times New Roman" w:hAnsi="Times New Roman"/>
      <w:color w:val="000000"/>
      <w:sz w:val="22"/>
      <w:szCs w:val="22"/>
    </w:rPr>
    <w:tblPr>
      <w:tblStyleRowBandSize w:val="1"/>
      <w:tblStyleColBandSize w:val="1"/>
      <w:tblInd w:w="0" w:type="dxa"/>
      <w:tblCellMar>
        <w:top w:w="0" w:type="dxa"/>
        <w:left w:w="108" w:type="dxa"/>
        <w:bottom w:w="0" w:type="dxa"/>
        <w:right w:w="108" w:type="dxa"/>
      </w:tblCellMar>
    </w:tblPr>
    <w:tcPr>
      <w:shd w:val="clear" w:color="auto" w:fill="E6E6E6"/>
    </w:tcPr>
  </w:style>
  <w:style w:type="table" w:customStyle="1" w:styleId="LightList1">
    <w:name w:val="Light List1"/>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
    <w:name w:val="Medium Shading 11"/>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BodyTextLettered1">
    <w:name w:val="Body Text Lettered 1"/>
    <w:basedOn w:val="BodyText"/>
    <w:rsid w:val="00092338"/>
    <w:pPr>
      <w:numPr>
        <w:numId w:val="77"/>
      </w:numPr>
    </w:pPr>
    <w:rPr>
      <w:szCs w:val="20"/>
    </w:rPr>
  </w:style>
  <w:style w:type="paragraph" w:customStyle="1" w:styleId="VistACapture">
    <w:name w:val="VistA Capture"/>
    <w:basedOn w:val="NoSpacing"/>
    <w:qFormat/>
    <w:rsid w:val="00092338"/>
    <w:pPr>
      <w:keepNext w:val="0"/>
    </w:pPr>
    <w:rPr>
      <w:rFonts w:ascii="Courier New" w:hAnsi="Courier New"/>
    </w:rPr>
  </w:style>
  <w:style w:type="paragraph" w:styleId="NoSpacing">
    <w:name w:val="No Spacing"/>
    <w:uiPriority w:val="1"/>
    <w:qFormat/>
    <w:rsid w:val="00092338"/>
    <w:pPr>
      <w:keepNext/>
    </w:pPr>
    <w:rPr>
      <w:rFonts w:ascii="Times New Roman" w:eastAsia="Times New Roman" w:hAnsi="Times New Roman"/>
      <w:sz w:val="22"/>
      <w:szCs w:val="22"/>
    </w:rPr>
  </w:style>
  <w:style w:type="paragraph" w:customStyle="1" w:styleId="Appendix111">
    <w:name w:val="Appendix 1.1.1"/>
    <w:basedOn w:val="Normal"/>
    <w:rsid w:val="00092338"/>
    <w:pPr>
      <w:keepNext/>
      <w:numPr>
        <w:ilvl w:val="2"/>
        <w:numId w:val="75"/>
      </w:numPr>
      <w:spacing w:before="240" w:after="120"/>
    </w:pPr>
    <w:rPr>
      <w:rFonts w:ascii="Arial" w:hAnsi="Arial"/>
      <w:b/>
      <w:sz w:val="20"/>
    </w:rPr>
  </w:style>
  <w:style w:type="character" w:customStyle="1" w:styleId="JOMarkupChar">
    <w:name w:val="JO Markup Char"/>
    <w:link w:val="JOMarkup"/>
    <w:rsid w:val="00092338"/>
    <w:rPr>
      <w:rFonts w:ascii="Arial" w:eastAsia="Times New Roman" w:hAnsi="Arial" w:cs="Arial"/>
      <w:b/>
      <w:i/>
      <w:sz w:val="16"/>
      <w:szCs w:val="18"/>
      <w:shd w:val="clear" w:color="auto" w:fill="FFFFFF"/>
    </w:rPr>
  </w:style>
  <w:style w:type="paragraph" w:customStyle="1" w:styleId="StyleManual-optionnameindent1Left063">
    <w:name w:val="Style Manual-option name indent1 + Left:  0.63&quot;"/>
    <w:basedOn w:val="Manual-optionnameindent1"/>
    <w:autoRedefine/>
    <w:uiPriority w:val="99"/>
    <w:rsid w:val="00092338"/>
    <w:rPr>
      <w:rFonts w:eastAsia="Times New Roman"/>
      <w:bCs/>
    </w:rPr>
  </w:style>
  <w:style w:type="character" w:customStyle="1" w:styleId="Manual-optionnameChar">
    <w:name w:val="Manual-option name Char"/>
    <w:link w:val="Manual-optionname"/>
    <w:uiPriority w:val="99"/>
    <w:locked/>
    <w:rsid w:val="00BF147C"/>
    <w:rPr>
      <w:rFonts w:ascii="Times New Roman" w:eastAsia="MS Mincho" w:hAnsi="Times New Roman"/>
      <w:b/>
      <w:color w:val="000000"/>
      <w:sz w:val="24"/>
      <w:lang w:val="x-none" w:eastAsia="x-none"/>
    </w:rPr>
  </w:style>
  <w:style w:type="character" w:customStyle="1" w:styleId="CharChar">
    <w:name w:val="Char Char"/>
    <w:uiPriority w:val="99"/>
    <w:rsid w:val="00092338"/>
    <w:rPr>
      <w:rFonts w:cs="Times New Roman"/>
      <w:color w:val="000000"/>
      <w:sz w:val="22"/>
      <w:lang w:val="en-US" w:eastAsia="en-US" w:bidi="ar-SA"/>
    </w:rPr>
  </w:style>
  <w:style w:type="paragraph" w:customStyle="1" w:styleId="ChapterHead">
    <w:name w:val="Chapter Head"/>
    <w:basedOn w:val="Normal"/>
    <w:link w:val="ChapterHeadChar"/>
    <w:uiPriority w:val="99"/>
    <w:rsid w:val="00092338"/>
    <w:pPr>
      <w:keepNext/>
      <w:keepLines/>
      <w:widowControl w:val="0"/>
      <w:pBdr>
        <w:bottom w:val="single" w:sz="18" w:space="1" w:color="auto"/>
      </w:pBdr>
      <w:autoSpaceDE w:val="0"/>
      <w:autoSpaceDN w:val="0"/>
      <w:adjustRightInd w:val="0"/>
      <w:outlineLvl w:val="0"/>
    </w:pPr>
    <w:rPr>
      <w:rFonts w:ascii="Arial" w:hAnsi="Arial"/>
      <w:b/>
      <w:snapToGrid w:val="0"/>
      <w:sz w:val="36"/>
      <w:szCs w:val="24"/>
      <w:lang w:val="x-none" w:eastAsia="x-none"/>
    </w:rPr>
  </w:style>
  <w:style w:type="character" w:customStyle="1" w:styleId="ChapterHeadChar">
    <w:name w:val="Chapter Head Char"/>
    <w:link w:val="ChapterHead"/>
    <w:uiPriority w:val="99"/>
    <w:locked/>
    <w:rsid w:val="00092338"/>
    <w:rPr>
      <w:rFonts w:ascii="Arial" w:eastAsia="Times New Roman" w:hAnsi="Arial" w:cs="Times New Roman"/>
      <w:b/>
      <w:snapToGrid w:val="0"/>
      <w:sz w:val="36"/>
      <w:szCs w:val="24"/>
    </w:rPr>
  </w:style>
  <w:style w:type="paragraph" w:customStyle="1" w:styleId="H3">
    <w:name w:val="H3"/>
    <w:basedOn w:val="Normal"/>
    <w:uiPriority w:val="99"/>
    <w:rsid w:val="00092338"/>
  </w:style>
  <w:style w:type="paragraph" w:customStyle="1" w:styleId="xl63">
    <w:name w:val="xl63"/>
    <w:basedOn w:val="Normal"/>
    <w:rsid w:val="00092338"/>
    <w:pPr>
      <w:pBdr>
        <w:bottom w:val="single" w:sz="4" w:space="0" w:color="95B3D7"/>
        <w:right w:val="single" w:sz="4" w:space="0" w:color="95B3D7"/>
      </w:pBdr>
      <w:spacing w:before="100" w:beforeAutospacing="1" w:after="100" w:afterAutospacing="1"/>
    </w:pPr>
    <w:rPr>
      <w:lang w:eastAsia="zh-CN"/>
    </w:rPr>
  </w:style>
  <w:style w:type="character" w:customStyle="1" w:styleId="Style1Char">
    <w:name w:val="Style1 Char"/>
    <w:locked/>
    <w:rsid w:val="00092338"/>
    <w:rPr>
      <w:rFonts w:ascii="Courier New" w:hAnsi="Courier New"/>
      <w:sz w:val="18"/>
      <w:szCs w:val="18"/>
      <w:shd w:val="clear" w:color="auto" w:fill="E6E6E6"/>
    </w:rPr>
  </w:style>
  <w:style w:type="table" w:customStyle="1" w:styleId="TableGrid50">
    <w:name w:val="Table Grid5"/>
    <w:basedOn w:val="TableNormal"/>
    <w:next w:val="TableGrid"/>
    <w:rsid w:val="00092338"/>
    <w:pPr>
      <w:spacing w:before="120"/>
    </w:pPr>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
    <w:name w:val="Light Shading11"/>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
    <w:name w:val="Light List1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
    <w:name w:val="Medium Shading 111"/>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2">
    <w:name w:val="Light Shading12"/>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2">
    <w:name w:val="Light List12"/>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2">
    <w:name w:val="Medium Shading 112"/>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11">
    <w:name w:val="Light Shading111"/>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1">
    <w:name w:val="Light List11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1">
    <w:name w:val="Medium Shading 1111"/>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3">
    <w:name w:val="Light Shading13"/>
    <w:uiPriority w:val="60"/>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3">
    <w:name w:val="Light List13"/>
    <w:uiPriority w:val="61"/>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3">
    <w:name w:val="Medium Shading 113"/>
    <w:uiPriority w:val="63"/>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table" w:customStyle="1" w:styleId="LightShading112">
    <w:name w:val="Light Shading112"/>
    <w:rsid w:val="00092338"/>
    <w:rPr>
      <w:rFonts w:ascii="Times New Roman" w:eastAsia="Times New Roman" w:hAnsi="Times New Roman"/>
      <w:color w:val="000000"/>
      <w:sz w:val="22"/>
      <w:szCs w:val="22"/>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112">
    <w:name w:val="Light List112"/>
    <w:rsid w:val="00092338"/>
    <w:rPr>
      <w:rFonts w:ascii="Times New Roman" w:eastAsia="Times New Roman" w:hAnsi="Times New Roman"/>
      <w:sz w:val="22"/>
      <w:szCs w:val="22"/>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MediumShading1112">
    <w:name w:val="Medium Shading 1112"/>
    <w:rsid w:val="00092338"/>
    <w:rPr>
      <w:rFonts w:ascii="Times New Roman" w:eastAsia="Times New Roman" w:hAnsi="Times New Roman"/>
      <w:sz w:val="22"/>
      <w:szCs w:val="22"/>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style>
  <w:style w:type="paragraph" w:customStyle="1" w:styleId="JOComputerScreen">
    <w:name w:val="JO Computer Screen"/>
    <w:uiPriority w:val="99"/>
    <w:qFormat/>
    <w:rsid w:val="00092338"/>
    <w:pPr>
      <w:shd w:val="clear" w:color="auto" w:fill="EEECE1"/>
      <w:ind w:left="720"/>
    </w:pPr>
    <w:rPr>
      <w:rFonts w:ascii="Courier New" w:eastAsia="Times New Roman" w:hAnsi="Courier New"/>
      <w:sz w:val="16"/>
      <w:szCs w:val="18"/>
    </w:rPr>
  </w:style>
  <w:style w:type="paragraph" w:customStyle="1" w:styleId="Default">
    <w:name w:val="Default"/>
    <w:rsid w:val="00092338"/>
    <w:pPr>
      <w:autoSpaceDE w:val="0"/>
      <w:autoSpaceDN w:val="0"/>
      <w:adjustRightInd w:val="0"/>
    </w:pPr>
    <w:rPr>
      <w:rFonts w:ascii="Times New Roman" w:hAnsi="Times New Roman"/>
      <w:color w:val="000000"/>
      <w:sz w:val="24"/>
      <w:szCs w:val="24"/>
    </w:rPr>
  </w:style>
  <w:style w:type="paragraph" w:styleId="TOCHeading">
    <w:name w:val="TOC Heading"/>
    <w:basedOn w:val="Heading1"/>
    <w:next w:val="Normal"/>
    <w:uiPriority w:val="39"/>
    <w:semiHidden/>
    <w:unhideWhenUsed/>
    <w:qFormat/>
    <w:rsid w:val="00092338"/>
    <w:pPr>
      <w:pBdr>
        <w:bottom w:val="single" w:sz="18" w:space="1" w:color="auto"/>
      </w:pBdr>
      <w:tabs>
        <w:tab w:val="clear" w:pos="720"/>
      </w:tabs>
      <w:spacing w:before="480" w:after="0" w:line="276" w:lineRule="auto"/>
      <w:ind w:left="0" w:firstLine="0"/>
      <w:outlineLvl w:val="9"/>
    </w:pPr>
    <w:rPr>
      <w:rFonts w:ascii="Cambria" w:hAnsi="Cambria"/>
      <w:color w:val="365F91"/>
      <w:kern w:val="0"/>
      <w:sz w:val="28"/>
      <w:szCs w:val="28"/>
    </w:rPr>
  </w:style>
  <w:style w:type="numbering" w:styleId="1ai">
    <w:name w:val="Outline List 1"/>
    <w:basedOn w:val="NoList"/>
    <w:rsid w:val="00092338"/>
    <w:pPr>
      <w:numPr>
        <w:numId w:val="73"/>
      </w:numPr>
    </w:pPr>
  </w:style>
  <w:style w:type="numbering" w:styleId="ArticleSection">
    <w:name w:val="Outline List 3"/>
    <w:basedOn w:val="NoList"/>
    <w:rsid w:val="00092338"/>
    <w:pPr>
      <w:numPr>
        <w:numId w:val="74"/>
      </w:numPr>
    </w:pPr>
  </w:style>
  <w:style w:type="numbering" w:styleId="111111">
    <w:name w:val="Outline List 2"/>
    <w:basedOn w:val="NoList"/>
    <w:rsid w:val="00092338"/>
    <w:pPr>
      <w:numPr>
        <w:numId w:val="72"/>
      </w:numPr>
    </w:pPr>
  </w:style>
  <w:style w:type="paragraph" w:customStyle="1" w:styleId="RevisionHistory">
    <w:name w:val="Revision History"/>
    <w:link w:val="RevisionHistoryChar"/>
    <w:qFormat/>
    <w:rsid w:val="00092338"/>
    <w:pPr>
      <w:pBdr>
        <w:top w:val="single" w:sz="4" w:space="1" w:color="auto"/>
        <w:left w:val="single" w:sz="4" w:space="0" w:color="auto"/>
        <w:bottom w:val="single" w:sz="4" w:space="1" w:color="auto"/>
        <w:right w:val="single" w:sz="4" w:space="4" w:color="auto"/>
      </w:pBdr>
      <w:shd w:val="clear" w:color="auto" w:fill="0C0C0C"/>
      <w:spacing w:before="80" w:after="80"/>
      <w:ind w:right="90"/>
      <w:outlineLvl w:val="8"/>
    </w:pPr>
    <w:rPr>
      <w:rFonts w:ascii="Arial" w:eastAsia="Times New Roman" w:hAnsi="Arial"/>
      <w:b/>
      <w:color w:val="FFFFFF"/>
      <w:sz w:val="36"/>
    </w:rPr>
  </w:style>
  <w:style w:type="character" w:customStyle="1" w:styleId="InsideHeaderChar">
    <w:name w:val="Inside Header Char"/>
    <w:link w:val="InsideHeader"/>
    <w:rsid w:val="00092338"/>
    <w:rPr>
      <w:rFonts w:ascii="Times New Roman" w:eastAsia="Times New Roman" w:hAnsi="Times New Roman" w:cs="Arial"/>
      <w:b/>
      <w:sz w:val="20"/>
    </w:rPr>
  </w:style>
  <w:style w:type="character" w:customStyle="1" w:styleId="RevisionHistoryChar">
    <w:name w:val="Revision History Char"/>
    <w:link w:val="RevisionHistory"/>
    <w:rsid w:val="00092338"/>
    <w:rPr>
      <w:rFonts w:ascii="Arial" w:eastAsia="Times New Roman" w:hAnsi="Arial"/>
      <w:b/>
      <w:color w:val="FFFFFF"/>
      <w:sz w:val="36"/>
      <w:shd w:val="clear" w:color="auto" w:fill="0C0C0C"/>
      <w:lang w:bidi="ar-SA"/>
    </w:rPr>
  </w:style>
  <w:style w:type="paragraph" w:customStyle="1" w:styleId="ChapterHeading3">
    <w:name w:val="Chapter Heading 3"/>
    <w:link w:val="ChapterHeading3Char"/>
    <w:qFormat/>
    <w:rsid w:val="0047089E"/>
    <w:pPr>
      <w:spacing w:before="240"/>
      <w:outlineLvl w:val="1"/>
    </w:pPr>
    <w:rPr>
      <w:rFonts w:ascii="Arial" w:eastAsia="Times New Roman" w:hAnsi="Arial"/>
      <w:b/>
      <w:bCs/>
      <w:iCs/>
      <w:sz w:val="28"/>
      <w:szCs w:val="28"/>
    </w:rPr>
  </w:style>
  <w:style w:type="paragraph" w:customStyle="1" w:styleId="ChapterHeading4">
    <w:name w:val="Chapter Heading 4"/>
    <w:link w:val="ChapterHeading4Char"/>
    <w:qFormat/>
    <w:rsid w:val="00730493"/>
    <w:pPr>
      <w:keepNext/>
      <w:outlineLvl w:val="2"/>
    </w:pPr>
    <w:rPr>
      <w:rFonts w:ascii="Arial" w:eastAsia="Times New Roman" w:hAnsi="Arial"/>
      <w:b/>
      <w:bCs/>
      <w:color w:val="000000"/>
      <w:sz w:val="24"/>
      <w:szCs w:val="26"/>
    </w:rPr>
  </w:style>
  <w:style w:type="character" w:customStyle="1" w:styleId="ChapterHeading3Char">
    <w:name w:val="Chapter Heading 3 Char"/>
    <w:link w:val="ChapterHeading3"/>
    <w:rsid w:val="0047089E"/>
    <w:rPr>
      <w:rFonts w:ascii="Arial" w:eastAsia="Times New Roman" w:hAnsi="Arial"/>
      <w:b/>
      <w:bCs/>
      <w:iCs/>
      <w:sz w:val="28"/>
      <w:szCs w:val="28"/>
      <w:lang w:bidi="ar-SA"/>
    </w:rPr>
  </w:style>
  <w:style w:type="paragraph" w:customStyle="1" w:styleId="ExampleContinues">
    <w:name w:val="Example Continues"/>
    <w:link w:val="ExampleContinuesChar"/>
    <w:qFormat/>
    <w:rsid w:val="00092338"/>
    <w:pPr>
      <w:spacing w:after="120"/>
    </w:pPr>
    <w:rPr>
      <w:rFonts w:ascii="Courier New" w:eastAsia="Times New Roman" w:hAnsi="Courier New"/>
      <w:b/>
      <w:color w:val="000000"/>
      <w:sz w:val="16"/>
    </w:rPr>
  </w:style>
  <w:style w:type="character" w:customStyle="1" w:styleId="ChapterHeading4Char">
    <w:name w:val="Chapter Heading 4 Char"/>
    <w:link w:val="ChapterHeading4"/>
    <w:rsid w:val="00730493"/>
    <w:rPr>
      <w:rFonts w:ascii="Arial" w:eastAsia="Times New Roman" w:hAnsi="Arial"/>
      <w:b/>
      <w:bCs/>
      <w:color w:val="000000"/>
      <w:sz w:val="24"/>
      <w:szCs w:val="26"/>
      <w:lang w:bidi="ar-SA"/>
    </w:rPr>
  </w:style>
  <w:style w:type="character" w:customStyle="1" w:styleId="ExampleContinuesChar">
    <w:name w:val="Example Continues Char"/>
    <w:link w:val="ExampleContinues"/>
    <w:rsid w:val="00092338"/>
    <w:rPr>
      <w:rFonts w:ascii="Courier New" w:eastAsia="Times New Roman" w:hAnsi="Courier New"/>
      <w:b/>
      <w:color w:val="000000"/>
      <w:sz w:val="16"/>
      <w:lang w:bidi="ar-SA"/>
    </w:rPr>
  </w:style>
  <w:style w:type="numbering" w:customStyle="1" w:styleId="1111111">
    <w:name w:val="1 / 1.1 / 1.1.11"/>
    <w:basedOn w:val="NoList"/>
    <w:next w:val="111111"/>
    <w:rsid w:val="00092338"/>
  </w:style>
  <w:style w:type="numbering" w:customStyle="1" w:styleId="1111112">
    <w:name w:val="1 / 1.1 / 1.1.12"/>
    <w:basedOn w:val="NoList"/>
    <w:next w:val="111111"/>
    <w:rsid w:val="00092338"/>
  </w:style>
  <w:style w:type="numbering" w:customStyle="1" w:styleId="1ai1">
    <w:name w:val="1 / a / i1"/>
    <w:basedOn w:val="NoList"/>
    <w:next w:val="1ai"/>
    <w:rsid w:val="00092338"/>
  </w:style>
  <w:style w:type="numbering" w:customStyle="1" w:styleId="1ai2">
    <w:name w:val="1 / a / i2"/>
    <w:basedOn w:val="NoList"/>
    <w:next w:val="1ai"/>
    <w:rsid w:val="00092338"/>
  </w:style>
  <w:style w:type="numbering" w:customStyle="1" w:styleId="ArticleSection1">
    <w:name w:val="Article / Section1"/>
    <w:basedOn w:val="NoList"/>
    <w:next w:val="ArticleSection"/>
    <w:rsid w:val="00092338"/>
  </w:style>
  <w:style w:type="numbering" w:customStyle="1" w:styleId="ArticleSection2">
    <w:name w:val="Article / Section2"/>
    <w:basedOn w:val="NoList"/>
    <w:next w:val="ArticleSection"/>
    <w:rsid w:val="00092338"/>
  </w:style>
  <w:style w:type="paragraph" w:customStyle="1" w:styleId="LucidaConsole">
    <w:name w:val="Lucida Console"/>
    <w:basedOn w:val="Normal"/>
    <w:link w:val="LucidaConsoleChar"/>
    <w:qFormat/>
    <w:rsid w:val="00092338"/>
    <w:pPr>
      <w:pBdr>
        <w:top w:val="single" w:sz="4" w:space="1" w:color="auto"/>
        <w:left w:val="single" w:sz="4" w:space="4" w:color="auto"/>
        <w:bottom w:val="single" w:sz="4" w:space="1" w:color="auto"/>
        <w:right w:val="single" w:sz="4" w:space="4" w:color="auto"/>
      </w:pBdr>
      <w:shd w:val="clear" w:color="auto" w:fill="D9D9D9"/>
    </w:pPr>
    <w:rPr>
      <w:rFonts w:ascii="Lucida Console" w:eastAsia="Calibri" w:hAnsi="Lucida Console"/>
      <w:sz w:val="16"/>
      <w:szCs w:val="20"/>
      <w:lang w:val="x-none" w:eastAsia="x-none"/>
    </w:rPr>
  </w:style>
  <w:style w:type="character" w:customStyle="1" w:styleId="LucidaConsoleChar">
    <w:name w:val="Lucida Console Char"/>
    <w:link w:val="LucidaConsole"/>
    <w:rsid w:val="00092338"/>
    <w:rPr>
      <w:rFonts w:ascii="Lucida Console" w:eastAsia="Calibri" w:hAnsi="Lucida Console" w:cs="Times New Roman"/>
      <w:sz w:val="16"/>
      <w:szCs w:val="20"/>
      <w:shd w:val="clear" w:color="auto" w:fill="D9D9D9"/>
    </w:rPr>
  </w:style>
  <w:style w:type="paragraph" w:customStyle="1" w:styleId="JOComputerBlack">
    <w:name w:val="JO Computer Black"/>
    <w:basedOn w:val="Normal"/>
    <w:link w:val="JOComputerBlackChar"/>
    <w:qFormat/>
    <w:rsid w:val="00092338"/>
    <w:pPr>
      <w:shd w:val="clear" w:color="auto" w:fill="000000"/>
      <w:ind w:left="720"/>
    </w:pPr>
    <w:rPr>
      <w:rFonts w:ascii="Courier New" w:hAnsi="Courier New"/>
      <w:b/>
      <w:sz w:val="16"/>
      <w:szCs w:val="16"/>
      <w:lang w:val="x-none" w:eastAsia="x-none"/>
    </w:rPr>
  </w:style>
  <w:style w:type="character" w:customStyle="1" w:styleId="JOComputerBlackChar">
    <w:name w:val="JO Computer Black Char"/>
    <w:link w:val="JOComputerBlack"/>
    <w:rsid w:val="00092338"/>
    <w:rPr>
      <w:rFonts w:ascii="Courier New" w:eastAsia="Times New Roman" w:hAnsi="Courier New" w:cs="Courier New"/>
      <w:b/>
      <w:sz w:val="16"/>
      <w:szCs w:val="16"/>
      <w:shd w:val="clear" w:color="auto" w:fill="000000"/>
    </w:rPr>
  </w:style>
  <w:style w:type="paragraph" w:customStyle="1" w:styleId="ChapterHeading">
    <w:name w:val="Chapter Heading"/>
    <w:basedOn w:val="Heading1"/>
    <w:next w:val="BodyText"/>
    <w:link w:val="ChapterHeadingCharChar"/>
    <w:rsid w:val="001F5BD6"/>
    <w:pPr>
      <w:keepLines w:val="0"/>
      <w:widowControl w:val="0"/>
      <w:pBdr>
        <w:bottom w:val="single" w:sz="18" w:space="1" w:color="auto"/>
      </w:pBdr>
      <w:tabs>
        <w:tab w:val="clear" w:pos="720"/>
      </w:tabs>
      <w:autoSpaceDE w:val="0"/>
      <w:autoSpaceDN w:val="0"/>
      <w:adjustRightInd w:val="0"/>
      <w:spacing w:before="0" w:after="0"/>
      <w:ind w:left="0" w:firstLine="0"/>
    </w:pPr>
    <w:rPr>
      <w:bCs w:val="0"/>
      <w:snapToGrid w:val="0"/>
      <w:color w:val="000000"/>
      <w:kern w:val="0"/>
      <w:szCs w:val="24"/>
    </w:rPr>
  </w:style>
  <w:style w:type="character" w:customStyle="1" w:styleId="ChapterHeadingCharChar">
    <w:name w:val="Chapter Heading Char Char"/>
    <w:link w:val="ChapterHeading"/>
    <w:locked/>
    <w:rsid w:val="001F5BD6"/>
    <w:rPr>
      <w:rFonts w:ascii="Arial" w:eastAsia="Times New Roman" w:hAnsi="Arial"/>
      <w:b/>
      <w:snapToGrid w:val="0"/>
      <w:color w:val="000000"/>
      <w:sz w:val="36"/>
      <w:szCs w:val="24"/>
      <w:lang w:val="x-none" w:eastAsia="x-none"/>
    </w:rPr>
  </w:style>
  <w:style w:type="numbering" w:customStyle="1" w:styleId="ArticleSection21">
    <w:name w:val="Article / Section21"/>
    <w:basedOn w:val="NoList"/>
    <w:next w:val="ArticleSection"/>
    <w:rsid w:val="00F05EBF"/>
  </w:style>
  <w:style w:type="numbering" w:customStyle="1" w:styleId="ArticleSection22">
    <w:name w:val="Article / Section22"/>
    <w:basedOn w:val="NoList"/>
    <w:next w:val="ArticleSection"/>
    <w:rsid w:val="001E3DFA"/>
  </w:style>
  <w:style w:type="paragraph" w:customStyle="1" w:styleId="ScreenCapture">
    <w:name w:val="Screen Capture"/>
    <w:basedOn w:val="Normal"/>
    <w:link w:val="ScreenCaptureChar"/>
    <w:qFormat/>
    <w:rsid w:val="00FE5778"/>
    <w:pPr>
      <w:shd w:val="clear" w:color="auto" w:fill="E6E6E6"/>
      <w:ind w:left="720"/>
    </w:pPr>
    <w:rPr>
      <w:rFonts w:ascii="Courier New" w:hAnsi="Courier New"/>
      <w:sz w:val="16"/>
      <w:szCs w:val="16"/>
      <w:lang w:val="x-none" w:eastAsia="x-none"/>
    </w:rPr>
  </w:style>
  <w:style w:type="paragraph" w:customStyle="1" w:styleId="EampleHeading">
    <w:name w:val="Eample Heading"/>
    <w:basedOn w:val="Normal"/>
    <w:link w:val="EampleHeadingChar"/>
    <w:qFormat/>
    <w:rsid w:val="004F6865"/>
    <w:pPr>
      <w:keepNext/>
      <w:spacing w:after="120"/>
    </w:pPr>
    <w:rPr>
      <w:rFonts w:eastAsia="MS Mincho"/>
      <w:b/>
      <w:bCs/>
      <w:sz w:val="20"/>
      <w:szCs w:val="20"/>
      <w:lang w:val="x-none" w:eastAsia="x-none"/>
    </w:rPr>
  </w:style>
  <w:style w:type="character" w:customStyle="1" w:styleId="ScreenCaptureChar">
    <w:name w:val="Screen Capture Char"/>
    <w:link w:val="ScreenCapture"/>
    <w:rsid w:val="00FE5778"/>
    <w:rPr>
      <w:rFonts w:ascii="Courier New" w:eastAsia="Times New Roman" w:hAnsi="Courier New" w:cs="Courier New"/>
      <w:sz w:val="16"/>
      <w:szCs w:val="16"/>
      <w:shd w:val="clear" w:color="auto" w:fill="E6E6E6"/>
    </w:rPr>
  </w:style>
  <w:style w:type="paragraph" w:customStyle="1" w:styleId="code">
    <w:name w:val="code"/>
    <w:basedOn w:val="Normal"/>
    <w:link w:val="codeChar"/>
    <w:rsid w:val="003A1C93"/>
    <w:pPr>
      <w:widowControl w:val="0"/>
      <w:pBdr>
        <w:top w:val="single" w:sz="2" w:space="1" w:color="A6A6A6"/>
        <w:left w:val="single" w:sz="2" w:space="4" w:color="A6A6A6"/>
        <w:bottom w:val="single" w:sz="2" w:space="1" w:color="A6A6A6"/>
        <w:right w:val="single" w:sz="2" w:space="4" w:color="A6A6A6"/>
      </w:pBdr>
      <w:shd w:val="pct5" w:color="auto" w:fill="auto"/>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spacing w:before="40" w:after="40"/>
    </w:pPr>
    <w:rPr>
      <w:rFonts w:ascii="Courier New" w:hAnsi="Courier New"/>
      <w:sz w:val="18"/>
      <w:szCs w:val="18"/>
      <w:lang w:val="x-none" w:eastAsia="x-none"/>
    </w:rPr>
  </w:style>
  <w:style w:type="character" w:customStyle="1" w:styleId="EampleHeadingChar">
    <w:name w:val="Eample Heading Char"/>
    <w:link w:val="EampleHeading"/>
    <w:rsid w:val="004F6865"/>
    <w:rPr>
      <w:rFonts w:ascii="Times New Roman" w:eastAsia="MS Mincho" w:hAnsi="Times New Roman"/>
      <w:b/>
      <w:bCs/>
    </w:rPr>
  </w:style>
  <w:style w:type="character" w:customStyle="1" w:styleId="codeChar">
    <w:name w:val="code Char"/>
    <w:link w:val="code"/>
    <w:rsid w:val="003A1C93"/>
    <w:rPr>
      <w:rFonts w:ascii="Courier New" w:eastAsia="Times New Roman" w:hAnsi="Courier New" w:cs="Courier New"/>
      <w:sz w:val="18"/>
      <w:szCs w:val="18"/>
      <w:shd w:val="pct5" w:color="auto" w:fill="auto"/>
    </w:rPr>
  </w:style>
  <w:style w:type="paragraph" w:customStyle="1" w:styleId="Note">
    <w:name w:val="Note"/>
    <w:basedOn w:val="Normal"/>
    <w:rsid w:val="002E32C0"/>
    <w:pPr>
      <w:widowControl w:val="0"/>
      <w:spacing w:before="120" w:after="120"/>
      <w:ind w:left="1368" w:right="720" w:hanging="648"/>
    </w:pPr>
    <w:rPr>
      <w:color w:val="000000"/>
      <w:szCs w:val="23"/>
    </w:rPr>
  </w:style>
  <w:style w:type="paragraph" w:customStyle="1" w:styleId="ProjectName">
    <w:name w:val="Project Name"/>
    <w:basedOn w:val="Normal"/>
    <w:rsid w:val="000C4420"/>
    <w:pPr>
      <w:spacing w:before="720"/>
      <w:jc w:val="center"/>
    </w:pPr>
    <w:rPr>
      <w:rFonts w:ascii="Arial" w:eastAsia="Calibri" w:hAnsi="Arial" w:cs="Arial"/>
      <w:b/>
      <w:bCs/>
      <w:color w:val="000000"/>
      <w:sz w:val="40"/>
      <w:szCs w:val="40"/>
      <w:lang w:eastAsia="ko-KR"/>
    </w:rPr>
  </w:style>
  <w:style w:type="paragraph" w:customStyle="1" w:styleId="Boldunderline">
    <w:name w:val="Bold underline"/>
    <w:basedOn w:val="Normal"/>
    <w:qFormat/>
    <w:rsid w:val="00C01406"/>
    <w:pPr>
      <w:spacing w:before="120" w:after="120"/>
    </w:pPr>
    <w:rPr>
      <w:b/>
      <w:color w:val="000000"/>
      <w:sz w:val="24"/>
      <w:szCs w:val="24"/>
      <w:u w:val="single"/>
    </w:rPr>
  </w:style>
  <w:style w:type="character" w:customStyle="1" w:styleId="BlockTextChar">
    <w:name w:val="Block Text Char"/>
    <w:link w:val="BlockText"/>
    <w:rsid w:val="00BE3967"/>
    <w:rPr>
      <w:rFonts w:ascii="Courier New" w:eastAsia="Times New Roman" w:hAnsi="Courier New" w:cs="Courier New"/>
      <w:color w:val="000080"/>
      <w:szCs w:val="22"/>
    </w:rPr>
  </w:style>
  <w:style w:type="character" w:customStyle="1" w:styleId="BodyChar">
    <w:name w:val="Body Char"/>
    <w:link w:val="Body"/>
    <w:locked/>
    <w:rsid w:val="009F61B3"/>
    <w:rPr>
      <w:sz w:val="24"/>
      <w:szCs w:val="24"/>
    </w:rPr>
  </w:style>
  <w:style w:type="paragraph" w:customStyle="1" w:styleId="Body">
    <w:name w:val="Body"/>
    <w:basedOn w:val="Normal"/>
    <w:link w:val="BodyChar"/>
    <w:qFormat/>
    <w:rsid w:val="009F61B3"/>
    <w:pPr>
      <w:spacing w:before="120" w:after="120"/>
      <w:jc w:val="both"/>
    </w:pPr>
    <w:rPr>
      <w:rFonts w:ascii="Calibri" w:eastAsia="Calibri" w:hAnsi="Calibri"/>
      <w:sz w:val="24"/>
      <w:szCs w:val="24"/>
    </w:rPr>
  </w:style>
  <w:style w:type="paragraph" w:customStyle="1" w:styleId="Screen">
    <w:name w:val="Screen"/>
    <w:basedOn w:val="Normal"/>
    <w:link w:val="ScreenChar"/>
    <w:qFormat/>
    <w:rsid w:val="00163129"/>
    <w:pPr>
      <w:shd w:val="clear" w:color="auto" w:fill="D9D9D9"/>
      <w:ind w:left="360"/>
    </w:pPr>
    <w:rPr>
      <w:rFonts w:ascii="Courier New" w:hAnsi="Courier New"/>
      <w:sz w:val="16"/>
      <w:szCs w:val="16"/>
    </w:rPr>
  </w:style>
  <w:style w:type="character" w:styleId="UnresolvedMention">
    <w:name w:val="Unresolved Mention"/>
    <w:uiPriority w:val="99"/>
    <w:semiHidden/>
    <w:unhideWhenUsed/>
    <w:rsid w:val="008138AD"/>
    <w:rPr>
      <w:color w:val="808080"/>
      <w:shd w:val="clear" w:color="auto" w:fill="E6E6E6"/>
    </w:rPr>
  </w:style>
  <w:style w:type="paragraph" w:styleId="Bibliography">
    <w:name w:val="Bibliography"/>
    <w:basedOn w:val="Normal"/>
    <w:next w:val="Normal"/>
    <w:uiPriority w:val="37"/>
    <w:semiHidden/>
    <w:unhideWhenUsed/>
    <w:rsid w:val="00651758"/>
  </w:style>
  <w:style w:type="paragraph" w:styleId="IntenseQuote">
    <w:name w:val="Intense Quote"/>
    <w:basedOn w:val="Normal"/>
    <w:next w:val="Normal"/>
    <w:link w:val="IntenseQuoteChar"/>
    <w:uiPriority w:val="30"/>
    <w:qFormat/>
    <w:rsid w:val="00651758"/>
    <w:pPr>
      <w:pBdr>
        <w:top w:val="single" w:sz="4" w:space="10" w:color="5B9BD5"/>
        <w:bottom w:val="single" w:sz="4" w:space="10" w:color="5B9BD5"/>
      </w:pBdr>
      <w:spacing w:before="360" w:after="360"/>
      <w:ind w:left="864" w:right="864"/>
      <w:jc w:val="center"/>
    </w:pPr>
    <w:rPr>
      <w:i/>
      <w:iCs/>
      <w:color w:val="5B9BD5"/>
    </w:rPr>
  </w:style>
  <w:style w:type="character" w:customStyle="1" w:styleId="IntenseQuoteChar">
    <w:name w:val="Intense Quote Char"/>
    <w:link w:val="IntenseQuote"/>
    <w:uiPriority w:val="30"/>
    <w:rsid w:val="00651758"/>
    <w:rPr>
      <w:rFonts w:ascii="Times New Roman" w:eastAsia="Times New Roman" w:hAnsi="Times New Roman"/>
      <w:i/>
      <w:iCs/>
      <w:color w:val="5B9BD5"/>
      <w:sz w:val="22"/>
      <w:szCs w:val="22"/>
    </w:rPr>
  </w:style>
  <w:style w:type="paragraph" w:styleId="Quote">
    <w:name w:val="Quote"/>
    <w:basedOn w:val="Normal"/>
    <w:next w:val="Normal"/>
    <w:link w:val="QuoteChar"/>
    <w:uiPriority w:val="29"/>
    <w:qFormat/>
    <w:rsid w:val="00651758"/>
    <w:pPr>
      <w:spacing w:before="200" w:after="160"/>
      <w:ind w:left="864" w:right="864"/>
      <w:jc w:val="center"/>
    </w:pPr>
    <w:rPr>
      <w:i/>
      <w:iCs/>
      <w:color w:val="404040"/>
    </w:rPr>
  </w:style>
  <w:style w:type="character" w:customStyle="1" w:styleId="QuoteChar">
    <w:name w:val="Quote Char"/>
    <w:link w:val="Quote"/>
    <w:uiPriority w:val="29"/>
    <w:rsid w:val="00651758"/>
    <w:rPr>
      <w:rFonts w:ascii="Times New Roman" w:eastAsia="Times New Roman" w:hAnsi="Times New Roman"/>
      <w:i/>
      <w:iCs/>
      <w:color w:val="404040"/>
      <w:sz w:val="22"/>
      <w:szCs w:val="22"/>
    </w:rPr>
  </w:style>
  <w:style w:type="character" w:customStyle="1" w:styleId="ScreenChar">
    <w:name w:val="Screen Char"/>
    <w:link w:val="Screen"/>
    <w:rsid w:val="00E728A4"/>
    <w:rPr>
      <w:rFonts w:ascii="Courier New" w:eastAsia="Times New Roman" w:hAnsi="Courier New"/>
      <w:sz w:val="16"/>
      <w:szCs w:val="16"/>
      <w:shd w:val="clear" w:color="auto" w:fill="D9D9D9"/>
    </w:rPr>
  </w:style>
  <w:style w:type="paragraph" w:customStyle="1" w:styleId="ListBulletIndent2">
    <w:name w:val="List Bullet Indent 2"/>
    <w:basedOn w:val="Normal"/>
    <w:qFormat/>
    <w:rsid w:val="00950502"/>
    <w:pPr>
      <w:numPr>
        <w:numId w:val="16"/>
      </w:numPr>
      <w:tabs>
        <w:tab w:val="left" w:pos="1440"/>
      </w:tabs>
      <w:spacing w:before="120"/>
      <w:ind w:left="1440"/>
    </w:pPr>
    <w:rPr>
      <w:color w:val="000000"/>
      <w:sz w:val="24"/>
    </w:rPr>
  </w:style>
  <w:style w:type="paragraph" w:customStyle="1" w:styleId="CalloutText">
    <w:name w:val="Callout Text"/>
    <w:basedOn w:val="Normal"/>
    <w:qFormat/>
    <w:rsid w:val="00950502"/>
    <w:rPr>
      <w:rFonts w:ascii="Arial" w:hAnsi="Arial" w:cs="Arial"/>
      <w:b/>
      <w:bCs/>
      <w:color w:val="000000"/>
      <w:sz w:val="20"/>
    </w:rPr>
  </w:style>
  <w:style w:type="paragraph" w:customStyle="1" w:styleId="DialogueIndent">
    <w:name w:val="Dialogue Indent"/>
    <w:basedOn w:val="Normal"/>
    <w:qFormat/>
    <w:rsid w:val="00950502"/>
    <w:pPr>
      <w:keepNext/>
      <w:keepLines/>
      <w:pBdr>
        <w:top w:val="single" w:sz="8" w:space="3" w:color="auto"/>
        <w:left w:val="single" w:sz="8" w:space="3" w:color="auto"/>
        <w:bottom w:val="single" w:sz="8" w:space="3" w:color="auto"/>
        <w:right w:val="single" w:sz="8" w:space="3" w:color="auto"/>
      </w:pBdr>
      <w:ind w:left="907"/>
    </w:pPr>
    <w:rPr>
      <w:rFonts w:ascii="Courier New" w:eastAsia="Batang" w:hAnsi="Courier New" w:cs="Courier New"/>
      <w:color w:val="000000"/>
      <w:sz w:val="18"/>
      <w:szCs w:val="18"/>
      <w:lang w:eastAsia="ko-KR"/>
    </w:rPr>
  </w:style>
  <w:style w:type="character" w:customStyle="1" w:styleId="ListBulletChar">
    <w:name w:val="List Bullet Char"/>
    <w:link w:val="ListBullet"/>
    <w:locked/>
    <w:rsid w:val="00950502"/>
    <w:rPr>
      <w:rFonts w:ascii="Times New Roman" w:eastAsia="Times New Roman" w:hAnsi="Times New Roman"/>
      <w:bCs/>
      <w:iCs/>
      <w:sz w:val="22"/>
    </w:rPr>
  </w:style>
  <w:style w:type="paragraph" w:customStyle="1" w:styleId="Dialogue">
    <w:name w:val="Dialogue"/>
    <w:basedOn w:val="Normal"/>
    <w:qFormat/>
    <w:rsid w:val="00950502"/>
    <w:pPr>
      <w:keepNext/>
      <w:keepLines/>
      <w:pBdr>
        <w:top w:val="single" w:sz="8" w:space="5" w:color="auto"/>
        <w:left w:val="single" w:sz="8" w:space="5" w:color="auto"/>
        <w:bottom w:val="single" w:sz="8" w:space="5" w:color="auto"/>
        <w:right w:val="single" w:sz="8" w:space="5" w:color="auto"/>
      </w:pBdr>
      <w:ind w:left="180" w:right="187"/>
    </w:pPr>
    <w:rPr>
      <w:rFonts w:ascii="Courier New" w:hAnsi="Courier New"/>
      <w:color w:val="000000"/>
      <w:sz w:val="18"/>
    </w:rPr>
  </w:style>
  <w:style w:type="paragraph" w:customStyle="1" w:styleId="TableListBullet">
    <w:name w:val="Table List Bullet"/>
    <w:basedOn w:val="ListBullet"/>
    <w:qFormat/>
    <w:rsid w:val="00950502"/>
    <w:pPr>
      <w:widowControl/>
      <w:tabs>
        <w:tab w:val="clear" w:pos="630"/>
        <w:tab w:val="left" w:pos="360"/>
        <w:tab w:val="num" w:pos="1080"/>
      </w:tabs>
      <w:spacing w:before="60" w:after="60"/>
      <w:ind w:left="360" w:hanging="360"/>
    </w:pPr>
    <w:rPr>
      <w:rFonts w:ascii="Arial" w:hAnsi="Arial" w:cs="Arial"/>
      <w:bCs w:val="0"/>
      <w:iCs w:val="0"/>
      <w:color w:val="000000"/>
    </w:rPr>
  </w:style>
  <w:style w:type="character" w:customStyle="1" w:styleId="TableTextChar1">
    <w:name w:val="Table Text Char1"/>
    <w:locked/>
    <w:rsid w:val="00950502"/>
    <w:rPr>
      <w:rFonts w:ascii="Arial" w:hAnsi="Arial"/>
      <w:color w:val="000000"/>
      <w:sz w:val="22"/>
    </w:rPr>
  </w:style>
  <w:style w:type="paragraph" w:customStyle="1" w:styleId="ListNumber2Indent">
    <w:name w:val="List Number 2 Indent"/>
    <w:basedOn w:val="ListNumber2"/>
    <w:qFormat/>
    <w:rsid w:val="00950502"/>
    <w:pPr>
      <w:numPr>
        <w:numId w:val="0"/>
      </w:numPr>
      <w:tabs>
        <w:tab w:val="left" w:pos="1440"/>
      </w:tabs>
      <w:spacing w:before="120"/>
      <w:ind w:left="1440" w:hanging="360"/>
    </w:pPr>
    <w:rPr>
      <w:color w:val="000000"/>
      <w:sz w:val="24"/>
    </w:rPr>
  </w:style>
  <w:style w:type="paragraph" w:customStyle="1" w:styleId="ListBulletIndent">
    <w:name w:val="List Bullet Indent"/>
    <w:basedOn w:val="ListBullet"/>
    <w:qFormat/>
    <w:rsid w:val="00950502"/>
    <w:pPr>
      <w:widowControl/>
      <w:tabs>
        <w:tab w:val="clear" w:pos="630"/>
        <w:tab w:val="num" w:pos="720"/>
        <w:tab w:val="left" w:pos="1080"/>
      </w:tabs>
      <w:spacing w:before="120" w:after="0"/>
      <w:ind w:left="720" w:hanging="360"/>
    </w:pPr>
    <w:rPr>
      <w:bCs w:val="0"/>
      <w:iCs w:val="0"/>
      <w:color w:val="000000"/>
      <w:sz w:val="24"/>
      <w:szCs w:val="22"/>
    </w:rPr>
  </w:style>
  <w:style w:type="paragraph" w:customStyle="1" w:styleId="BodyTextIndent4">
    <w:name w:val="Body Text Indent 4"/>
    <w:basedOn w:val="BodyTextIndent3"/>
    <w:qFormat/>
    <w:rsid w:val="00950502"/>
    <w:pPr>
      <w:pBdr>
        <w:top w:val="none" w:sz="0" w:space="0" w:color="auto"/>
        <w:left w:val="none" w:sz="0" w:space="0" w:color="auto"/>
        <w:bottom w:val="none" w:sz="0" w:space="0" w:color="auto"/>
        <w:right w:val="none" w:sz="0" w:space="0" w:color="auto"/>
      </w:pBdr>
      <w:spacing w:before="120" w:after="120"/>
      <w:ind w:left="1440"/>
    </w:pPr>
    <w:rPr>
      <w:rFonts w:ascii="Times New Roman" w:hAnsi="Times New Roman" w:cs="Courier New"/>
      <w:color w:val="000000"/>
      <w:sz w:val="24"/>
      <w:szCs w:val="18"/>
      <w:lang w:val="en-US" w:eastAsia="en-US"/>
    </w:rPr>
  </w:style>
  <w:style w:type="paragraph" w:customStyle="1" w:styleId="Bss">
    <w:name w:val="Bss"/>
    <w:basedOn w:val="Normal"/>
    <w:rsid w:val="00950502"/>
    <w:rPr>
      <w:lang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657185">
      <w:bodyDiv w:val="1"/>
      <w:marLeft w:val="0"/>
      <w:marRight w:val="0"/>
      <w:marTop w:val="0"/>
      <w:marBottom w:val="0"/>
      <w:divBdr>
        <w:top w:val="none" w:sz="0" w:space="0" w:color="auto"/>
        <w:left w:val="none" w:sz="0" w:space="0" w:color="auto"/>
        <w:bottom w:val="none" w:sz="0" w:space="0" w:color="auto"/>
        <w:right w:val="none" w:sz="0" w:space="0" w:color="auto"/>
      </w:divBdr>
    </w:div>
    <w:div w:id="1118373741">
      <w:bodyDiv w:val="1"/>
      <w:marLeft w:val="0"/>
      <w:marRight w:val="0"/>
      <w:marTop w:val="0"/>
      <w:marBottom w:val="0"/>
      <w:divBdr>
        <w:top w:val="none" w:sz="0" w:space="0" w:color="auto"/>
        <w:left w:val="none" w:sz="0" w:space="0" w:color="auto"/>
        <w:bottom w:val="none" w:sz="0" w:space="0" w:color="auto"/>
        <w:right w:val="none" w:sz="0" w:space="0" w:color="auto"/>
      </w:divBdr>
    </w:div>
    <w:div w:id="1324697067">
      <w:bodyDiv w:val="1"/>
      <w:marLeft w:val="0"/>
      <w:marRight w:val="0"/>
      <w:marTop w:val="0"/>
      <w:marBottom w:val="0"/>
      <w:divBdr>
        <w:top w:val="none" w:sz="0" w:space="0" w:color="auto"/>
        <w:left w:val="none" w:sz="0" w:space="0" w:color="auto"/>
        <w:bottom w:val="none" w:sz="0" w:space="0" w:color="auto"/>
        <w:right w:val="none" w:sz="0" w:space="0" w:color="auto"/>
      </w:divBdr>
    </w:div>
    <w:div w:id="1509713572">
      <w:bodyDiv w:val="1"/>
      <w:marLeft w:val="0"/>
      <w:marRight w:val="0"/>
      <w:marTop w:val="0"/>
      <w:marBottom w:val="0"/>
      <w:divBdr>
        <w:top w:val="none" w:sz="0" w:space="0" w:color="auto"/>
        <w:left w:val="none" w:sz="0" w:space="0" w:color="auto"/>
        <w:bottom w:val="none" w:sz="0" w:space="0" w:color="auto"/>
        <w:right w:val="none" w:sz="0" w:space="0" w:color="auto"/>
      </w:divBdr>
    </w:div>
    <w:div w:id="199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3.wmf"/><Relationship Id="rId26" Type="http://schemas.openxmlformats.org/officeDocument/2006/relationships/image" Target="media/image10.png"/><Relationship Id="rId39" Type="http://schemas.openxmlformats.org/officeDocument/2006/relationships/hyperlink" Target="http://vaww.oed.portal.va.gov/projects/pre/PRE_TW/MOCHA%20v2x%20PDFs/Assignments%20and%20Schedule/Kiley's%20Assignments/Dosing_Order_Check_User_Manual.doc" TargetMode="Externa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oter" Target="footer6.xml"/><Relationship Id="rId42"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2.wmf"/><Relationship Id="rId25" Type="http://schemas.openxmlformats.org/officeDocument/2006/relationships/image" Target="media/image9.wmf"/><Relationship Id="rId33" Type="http://schemas.openxmlformats.org/officeDocument/2006/relationships/footer" Target="footer5.xml"/><Relationship Id="rId38"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wmf"/><Relationship Id="rId29" Type="http://schemas.openxmlformats.org/officeDocument/2006/relationships/image" Target="media/image13.png"/><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8.png"/><Relationship Id="rId32" Type="http://schemas.openxmlformats.org/officeDocument/2006/relationships/footer" Target="footer4.xml"/><Relationship Id="rId37" Type="http://schemas.openxmlformats.org/officeDocument/2006/relationships/footer" Target="footer9.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7.wmf"/><Relationship Id="rId28" Type="http://schemas.openxmlformats.org/officeDocument/2006/relationships/image" Target="media/image12.png"/><Relationship Id="rId36" Type="http://schemas.openxmlformats.org/officeDocument/2006/relationships/footer" Target="footer8.xml"/><Relationship Id="rId10" Type="http://schemas.openxmlformats.org/officeDocument/2006/relationships/settings" Target="settings.xml"/><Relationship Id="rId19" Type="http://schemas.openxmlformats.org/officeDocument/2006/relationships/hyperlink" Target="http://www.va.gov/vdl"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jpeg"/><Relationship Id="rId22" Type="http://schemas.openxmlformats.org/officeDocument/2006/relationships/image" Target="media/image6.wmf"/><Relationship Id="rId27" Type="http://schemas.openxmlformats.org/officeDocument/2006/relationships/image" Target="media/image11.png"/><Relationship Id="rId30" Type="http://schemas.openxmlformats.org/officeDocument/2006/relationships/image" Target="media/image14.wmf"/><Relationship Id="rId35"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DB0DEA2A44E04AB342E24FC6CB1EB2" ma:contentTypeVersion="0" ma:contentTypeDescription="Create a new document." ma:contentTypeScope="" ma:versionID="b268fb629492b0dccb3453a49c6ee51e">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WrappedLabelHistory xmlns:xsi="http://www.w3.org/2001/XMLSchema-instance" xmlns:xsd="http://www.w3.org/2001/XMLSchema" xmlns="http://www.boldonjames.com/2016/02/Classifier/internal/wrappedLabelHistory">
  <Value>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</Value>
</WrappedLabelHistory>
</file>

<file path=customXml/item6.xml><?xml version="1.0" encoding="utf-8"?>
<sisl xmlns:xsi="http://www.w3.org/2001/XMLSchema-instance" xmlns:xsd="http://www.w3.org/2001/XMLSchema" xmlns="http://www.boldonjames.com/2008/01/sie/internal/label" sislVersion="0" policy="c8d5760e-638a-47e8-9e2e-1226c2cb268d" origin="userSelected">
  <element uid="42834bfb-1ec1-4beb-bd64-eb83fb3cb3f3" value=""/>
</sisl>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3CEE0F-5AF5-495A-B29D-E763F9B1D475}">
  <ds:schemaRefs>
    <ds:schemaRef ds:uri="http://schemas.microsoft.com/office/2006/metadata/longProperties"/>
  </ds:schemaRefs>
</ds:datastoreItem>
</file>

<file path=customXml/itemProps2.xml><?xml version="1.0" encoding="utf-8"?>
<ds:datastoreItem xmlns:ds="http://schemas.openxmlformats.org/officeDocument/2006/customXml" ds:itemID="{45D0FDDA-E99E-495B-84B1-397E8BAF6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333CF2-0E36-4150-B977-4D4191BCF7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79B32BB-1F48-496B-ACAA-1E135BA8B5FC}">
  <ds:schemaRefs>
    <ds:schemaRef ds:uri="http://schemas.microsoft.com/sharepoint/v3/contenttype/forms"/>
  </ds:schemaRefs>
</ds:datastoreItem>
</file>

<file path=customXml/itemProps5.xml><?xml version="1.0" encoding="utf-8"?>
<ds:datastoreItem xmlns:ds="http://schemas.openxmlformats.org/officeDocument/2006/customXml" ds:itemID="{D93F9EAC-5EAE-4B92-9468-E8BBA5D82E22}">
  <ds:schemaRefs>
    <ds:schemaRef ds:uri="http://www.w3.org/2001/XMLSchema"/>
    <ds:schemaRef ds:uri="http://www.boldonjames.com/2016/02/Classifier/internal/wrappedLabelHistory"/>
  </ds:schemaRefs>
</ds:datastoreItem>
</file>

<file path=customXml/itemProps6.xml><?xml version="1.0" encoding="utf-8"?>
<ds:datastoreItem xmlns:ds="http://schemas.openxmlformats.org/officeDocument/2006/customXml" ds:itemID="{2E2CEA47-FA27-459C-AD8A-B2A1EC4B4835}">
  <ds:schemaRefs>
    <ds:schemaRef ds:uri="http://www.w3.org/2001/XMLSchema"/>
    <ds:schemaRef ds:uri="http://www.boldonjames.com/2008/01/sie/internal/label"/>
  </ds:schemaRefs>
</ds:datastoreItem>
</file>

<file path=customXml/itemProps7.xml><?xml version="1.0" encoding="utf-8"?>
<ds:datastoreItem xmlns:ds="http://schemas.openxmlformats.org/officeDocument/2006/customXml" ds:itemID="{28EBBCA0-99E3-4871-B0D7-054208296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202331</Words>
  <Characters>1153293</Characters>
  <Application>Microsoft Office Word</Application>
  <DocSecurity>0</DocSecurity>
  <Lines>9610</Lines>
  <Paragraphs>2705</Paragraphs>
  <ScaleCrop>false</ScaleCrop>
  <HeadingPairs>
    <vt:vector size="2" baseType="variant">
      <vt:variant>
        <vt:lpstr>Title</vt:lpstr>
      </vt:variant>
      <vt:variant>
        <vt:i4>1</vt:i4>
      </vt:variant>
    </vt:vector>
  </HeadingPairs>
  <TitlesOfParts>
    <vt:vector size="1" baseType="lpstr">
      <vt:lpstr>PSO Manager's User Manual</vt:lpstr>
    </vt:vector>
  </TitlesOfParts>
  <Company>.</Company>
  <LinksUpToDate>false</LinksUpToDate>
  <CharactersWithSpaces>1352919</CharactersWithSpaces>
  <SharedDoc>false</SharedDoc>
  <HLinks>
    <vt:vector size="2874" baseType="variant">
      <vt:variant>
        <vt:i4>2031703</vt:i4>
      </vt:variant>
      <vt:variant>
        <vt:i4>2525</vt:i4>
      </vt:variant>
      <vt:variant>
        <vt:i4>0</vt:i4>
      </vt:variant>
      <vt:variant>
        <vt:i4>5</vt:i4>
      </vt:variant>
      <vt:variant>
        <vt:lpwstr/>
      </vt:variant>
      <vt:variant>
        <vt:lpwstr>p349_view_edit_asap_defs</vt:lpwstr>
      </vt:variant>
      <vt:variant>
        <vt:i4>7340154</vt:i4>
      </vt:variant>
      <vt:variant>
        <vt:i4>2522</vt:i4>
      </vt:variant>
      <vt:variant>
        <vt:i4>0</vt:i4>
      </vt:variant>
      <vt:variant>
        <vt:i4>5</vt:i4>
      </vt:variant>
      <vt:variant>
        <vt:lpwstr/>
      </vt:variant>
      <vt:variant>
        <vt:lpwstr>ePharmSiteParam</vt:lpwstr>
      </vt:variant>
      <vt:variant>
        <vt:i4>7995482</vt:i4>
      </vt:variant>
      <vt:variant>
        <vt:i4>2519</vt:i4>
      </vt:variant>
      <vt:variant>
        <vt:i4>0</vt:i4>
      </vt:variant>
      <vt:variant>
        <vt:i4>5</vt:i4>
      </vt:variant>
      <vt:variant>
        <vt:lpwstr/>
      </vt:variant>
      <vt:variant>
        <vt:lpwstr>Hold_UnHold</vt:lpwstr>
      </vt:variant>
      <vt:variant>
        <vt:i4>65649</vt:i4>
      </vt:variant>
      <vt:variant>
        <vt:i4>2516</vt:i4>
      </vt:variant>
      <vt:variant>
        <vt:i4>0</vt:i4>
      </vt:variant>
      <vt:variant>
        <vt:i4>5</vt:i4>
      </vt:variant>
      <vt:variant>
        <vt:lpwstr/>
      </vt:variant>
      <vt:variant>
        <vt:lpwstr>Page_297</vt:lpwstr>
      </vt:variant>
      <vt:variant>
        <vt:i4>3932238</vt:i4>
      </vt:variant>
      <vt:variant>
        <vt:i4>2513</vt:i4>
      </vt:variant>
      <vt:variant>
        <vt:i4>0</vt:i4>
      </vt:variant>
      <vt:variant>
        <vt:i4>5</vt:i4>
      </vt:variant>
      <vt:variant>
        <vt:lpwstr/>
      </vt:variant>
      <vt:variant>
        <vt:lpwstr>_TRICARE/CHAMPVA_Eligible_Outpatient</vt:lpwstr>
      </vt:variant>
      <vt:variant>
        <vt:i4>6881370</vt:i4>
      </vt:variant>
      <vt:variant>
        <vt:i4>2507</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7471180</vt:i4>
      </vt:variant>
      <vt:variant>
        <vt:i4>2498</vt:i4>
      </vt:variant>
      <vt:variant>
        <vt:i4>0</vt:i4>
      </vt:variant>
      <vt:variant>
        <vt:i4>5</vt:i4>
      </vt:variant>
      <vt:variant>
        <vt:lpwstr/>
      </vt:variant>
      <vt:variant>
        <vt:lpwstr>_Verifying_ePharmacy_Orders</vt:lpwstr>
      </vt:variant>
      <vt:variant>
        <vt:i4>655483</vt:i4>
      </vt:variant>
      <vt:variant>
        <vt:i4>2486</vt:i4>
      </vt:variant>
      <vt:variant>
        <vt:i4>0</vt:i4>
      </vt:variant>
      <vt:variant>
        <vt:i4>5</vt:i4>
      </vt:variant>
      <vt:variant>
        <vt:lpwstr/>
      </vt:variant>
      <vt:variant>
        <vt:lpwstr>PSO408_Index</vt:lpwstr>
      </vt:variant>
      <vt:variant>
        <vt:i4>4522108</vt:i4>
      </vt:variant>
      <vt:variant>
        <vt:i4>2477</vt:i4>
      </vt:variant>
      <vt:variant>
        <vt:i4>0</vt:i4>
      </vt:variant>
      <vt:variant>
        <vt:i4>5</vt:i4>
      </vt:variant>
      <vt:variant>
        <vt:lpwstr/>
      </vt:variant>
      <vt:variant>
        <vt:lpwstr>PT_DEMOS_CLIN_ALERT</vt:lpwstr>
      </vt:variant>
      <vt:variant>
        <vt:i4>2228253</vt:i4>
      </vt:variant>
      <vt:variant>
        <vt:i4>2468</vt:i4>
      </vt:variant>
      <vt:variant>
        <vt:i4>0</vt:i4>
      </vt:variant>
      <vt:variant>
        <vt:i4>5</vt:i4>
      </vt:variant>
      <vt:variant>
        <vt:lpwstr/>
      </vt:variant>
      <vt:variant>
        <vt:lpwstr>_New_or_Modified</vt:lpwstr>
      </vt:variant>
      <vt:variant>
        <vt:i4>2228253</vt:i4>
      </vt:variant>
      <vt:variant>
        <vt:i4>2465</vt:i4>
      </vt:variant>
      <vt:variant>
        <vt:i4>0</vt:i4>
      </vt:variant>
      <vt:variant>
        <vt:i4>5</vt:i4>
      </vt:variant>
      <vt:variant>
        <vt:lpwstr/>
      </vt:variant>
      <vt:variant>
        <vt:lpwstr>_New_or_Modified</vt:lpwstr>
      </vt:variant>
      <vt:variant>
        <vt:i4>2228253</vt:i4>
      </vt:variant>
      <vt:variant>
        <vt:i4>2462</vt:i4>
      </vt:variant>
      <vt:variant>
        <vt:i4>0</vt:i4>
      </vt:variant>
      <vt:variant>
        <vt:i4>5</vt:i4>
      </vt:variant>
      <vt:variant>
        <vt:lpwstr/>
      </vt:variant>
      <vt:variant>
        <vt:lpwstr>_New_or_Modified</vt:lpwstr>
      </vt:variant>
      <vt:variant>
        <vt:i4>2228253</vt:i4>
      </vt:variant>
      <vt:variant>
        <vt:i4>2459</vt:i4>
      </vt:variant>
      <vt:variant>
        <vt:i4>0</vt:i4>
      </vt:variant>
      <vt:variant>
        <vt:i4>5</vt:i4>
      </vt:variant>
      <vt:variant>
        <vt:lpwstr/>
      </vt:variant>
      <vt:variant>
        <vt:lpwstr>_New_or_Modified</vt:lpwstr>
      </vt:variant>
      <vt:variant>
        <vt:i4>2228253</vt:i4>
      </vt:variant>
      <vt:variant>
        <vt:i4>2456</vt:i4>
      </vt:variant>
      <vt:variant>
        <vt:i4>0</vt:i4>
      </vt:variant>
      <vt:variant>
        <vt:i4>5</vt:i4>
      </vt:variant>
      <vt:variant>
        <vt:lpwstr/>
      </vt:variant>
      <vt:variant>
        <vt:lpwstr>_New_or_Modified</vt:lpwstr>
      </vt:variant>
      <vt:variant>
        <vt:i4>2228253</vt:i4>
      </vt:variant>
      <vt:variant>
        <vt:i4>2453</vt:i4>
      </vt:variant>
      <vt:variant>
        <vt:i4>0</vt:i4>
      </vt:variant>
      <vt:variant>
        <vt:i4>5</vt:i4>
      </vt:variant>
      <vt:variant>
        <vt:lpwstr/>
      </vt:variant>
      <vt:variant>
        <vt:lpwstr>_New_or_Modified</vt:lpwstr>
      </vt:variant>
      <vt:variant>
        <vt:i4>2228253</vt:i4>
      </vt:variant>
      <vt:variant>
        <vt:i4>2450</vt:i4>
      </vt:variant>
      <vt:variant>
        <vt:i4>0</vt:i4>
      </vt:variant>
      <vt:variant>
        <vt:i4>5</vt:i4>
      </vt:variant>
      <vt:variant>
        <vt:lpwstr/>
      </vt:variant>
      <vt:variant>
        <vt:lpwstr>_New_or_Modified</vt:lpwstr>
      </vt:variant>
      <vt:variant>
        <vt:i4>2228253</vt:i4>
      </vt:variant>
      <vt:variant>
        <vt:i4>2447</vt:i4>
      </vt:variant>
      <vt:variant>
        <vt:i4>0</vt:i4>
      </vt:variant>
      <vt:variant>
        <vt:i4>5</vt:i4>
      </vt:variant>
      <vt:variant>
        <vt:lpwstr/>
      </vt:variant>
      <vt:variant>
        <vt:lpwstr>_New_or_Modified</vt:lpwstr>
      </vt:variant>
      <vt:variant>
        <vt:i4>2228253</vt:i4>
      </vt:variant>
      <vt:variant>
        <vt:i4>2444</vt:i4>
      </vt:variant>
      <vt:variant>
        <vt:i4>0</vt:i4>
      </vt:variant>
      <vt:variant>
        <vt:i4>5</vt:i4>
      </vt:variant>
      <vt:variant>
        <vt:lpwstr/>
      </vt:variant>
      <vt:variant>
        <vt:lpwstr>_New_or_Modified</vt:lpwstr>
      </vt:variant>
      <vt:variant>
        <vt:i4>4522108</vt:i4>
      </vt:variant>
      <vt:variant>
        <vt:i4>2441</vt:i4>
      </vt:variant>
      <vt:variant>
        <vt:i4>0</vt:i4>
      </vt:variant>
      <vt:variant>
        <vt:i4>5</vt:i4>
      </vt:variant>
      <vt:variant>
        <vt:lpwstr/>
      </vt:variant>
      <vt:variant>
        <vt:lpwstr>PT_DEMOS_CLIN_ALERT</vt:lpwstr>
      </vt:variant>
      <vt:variant>
        <vt:i4>6881370</vt:i4>
      </vt:variant>
      <vt:variant>
        <vt:i4>2420</vt:i4>
      </vt:variant>
      <vt:variant>
        <vt:i4>0</vt:i4>
      </vt:variant>
      <vt:variant>
        <vt:i4>5</vt:i4>
      </vt:variant>
      <vt:variant>
        <vt:lpwstr>http://vaww.oed.portal.va.gov/projects/pre/PRE_TW/MOCHA v2x PDFs/Assignments and Schedule/Kiley's Assignments/Dosing_Order_Check_User_Manual.doc</vt:lpwstr>
      </vt:variant>
      <vt:variant>
        <vt:lpwstr/>
      </vt:variant>
      <vt:variant>
        <vt:i4>4522108</vt:i4>
      </vt:variant>
      <vt:variant>
        <vt:i4>2417</vt:i4>
      </vt:variant>
      <vt:variant>
        <vt:i4>0</vt:i4>
      </vt:variant>
      <vt:variant>
        <vt:i4>5</vt:i4>
      </vt:variant>
      <vt:variant>
        <vt:lpwstr/>
      </vt:variant>
      <vt:variant>
        <vt:lpwstr>PT_DEMOS_CLIN_ALERT</vt:lpwstr>
      </vt:variant>
      <vt:variant>
        <vt:i4>4522108</vt:i4>
      </vt:variant>
      <vt:variant>
        <vt:i4>2378</vt:i4>
      </vt:variant>
      <vt:variant>
        <vt:i4>0</vt:i4>
      </vt:variant>
      <vt:variant>
        <vt:i4>5</vt:i4>
      </vt:variant>
      <vt:variant>
        <vt:lpwstr/>
      </vt:variant>
      <vt:variant>
        <vt:lpwstr>PT_DEMOS_CLIN_ALERT</vt:lpwstr>
      </vt:variant>
      <vt:variant>
        <vt:i4>5701718</vt:i4>
      </vt:variant>
      <vt:variant>
        <vt:i4>2322</vt:i4>
      </vt:variant>
      <vt:variant>
        <vt:i4>0</vt:i4>
      </vt:variant>
      <vt:variant>
        <vt:i4>5</vt:i4>
      </vt:variant>
      <vt:variant>
        <vt:lpwstr>http://www.va.gov/vdl</vt:lpwstr>
      </vt:variant>
      <vt:variant>
        <vt:lpwstr/>
      </vt:variant>
      <vt:variant>
        <vt:i4>1441847</vt:i4>
      </vt:variant>
      <vt:variant>
        <vt:i4>2312</vt:i4>
      </vt:variant>
      <vt:variant>
        <vt:i4>0</vt:i4>
      </vt:variant>
      <vt:variant>
        <vt:i4>5</vt:i4>
      </vt:variant>
      <vt:variant>
        <vt:lpwstr/>
      </vt:variant>
      <vt:variant>
        <vt:lpwstr>_Toc532216166</vt:lpwstr>
      </vt:variant>
      <vt:variant>
        <vt:i4>1441847</vt:i4>
      </vt:variant>
      <vt:variant>
        <vt:i4>2306</vt:i4>
      </vt:variant>
      <vt:variant>
        <vt:i4>0</vt:i4>
      </vt:variant>
      <vt:variant>
        <vt:i4>5</vt:i4>
      </vt:variant>
      <vt:variant>
        <vt:lpwstr/>
      </vt:variant>
      <vt:variant>
        <vt:lpwstr>_Toc532216165</vt:lpwstr>
      </vt:variant>
      <vt:variant>
        <vt:i4>1441847</vt:i4>
      </vt:variant>
      <vt:variant>
        <vt:i4>2300</vt:i4>
      </vt:variant>
      <vt:variant>
        <vt:i4>0</vt:i4>
      </vt:variant>
      <vt:variant>
        <vt:i4>5</vt:i4>
      </vt:variant>
      <vt:variant>
        <vt:lpwstr/>
      </vt:variant>
      <vt:variant>
        <vt:lpwstr>_Toc532216164</vt:lpwstr>
      </vt:variant>
      <vt:variant>
        <vt:i4>1441847</vt:i4>
      </vt:variant>
      <vt:variant>
        <vt:i4>2294</vt:i4>
      </vt:variant>
      <vt:variant>
        <vt:i4>0</vt:i4>
      </vt:variant>
      <vt:variant>
        <vt:i4>5</vt:i4>
      </vt:variant>
      <vt:variant>
        <vt:lpwstr/>
      </vt:variant>
      <vt:variant>
        <vt:lpwstr>_Toc532216163</vt:lpwstr>
      </vt:variant>
      <vt:variant>
        <vt:i4>1441847</vt:i4>
      </vt:variant>
      <vt:variant>
        <vt:i4>2288</vt:i4>
      </vt:variant>
      <vt:variant>
        <vt:i4>0</vt:i4>
      </vt:variant>
      <vt:variant>
        <vt:i4>5</vt:i4>
      </vt:variant>
      <vt:variant>
        <vt:lpwstr/>
      </vt:variant>
      <vt:variant>
        <vt:lpwstr>_Toc532216162</vt:lpwstr>
      </vt:variant>
      <vt:variant>
        <vt:i4>1441847</vt:i4>
      </vt:variant>
      <vt:variant>
        <vt:i4>2282</vt:i4>
      </vt:variant>
      <vt:variant>
        <vt:i4>0</vt:i4>
      </vt:variant>
      <vt:variant>
        <vt:i4>5</vt:i4>
      </vt:variant>
      <vt:variant>
        <vt:lpwstr/>
      </vt:variant>
      <vt:variant>
        <vt:lpwstr>_Toc532216161</vt:lpwstr>
      </vt:variant>
      <vt:variant>
        <vt:i4>1441847</vt:i4>
      </vt:variant>
      <vt:variant>
        <vt:i4>2276</vt:i4>
      </vt:variant>
      <vt:variant>
        <vt:i4>0</vt:i4>
      </vt:variant>
      <vt:variant>
        <vt:i4>5</vt:i4>
      </vt:variant>
      <vt:variant>
        <vt:lpwstr/>
      </vt:variant>
      <vt:variant>
        <vt:lpwstr>_Toc532216160</vt:lpwstr>
      </vt:variant>
      <vt:variant>
        <vt:i4>1376311</vt:i4>
      </vt:variant>
      <vt:variant>
        <vt:i4>2270</vt:i4>
      </vt:variant>
      <vt:variant>
        <vt:i4>0</vt:i4>
      </vt:variant>
      <vt:variant>
        <vt:i4>5</vt:i4>
      </vt:variant>
      <vt:variant>
        <vt:lpwstr/>
      </vt:variant>
      <vt:variant>
        <vt:lpwstr>_Toc532216159</vt:lpwstr>
      </vt:variant>
      <vt:variant>
        <vt:i4>1376311</vt:i4>
      </vt:variant>
      <vt:variant>
        <vt:i4>2264</vt:i4>
      </vt:variant>
      <vt:variant>
        <vt:i4>0</vt:i4>
      </vt:variant>
      <vt:variant>
        <vt:i4>5</vt:i4>
      </vt:variant>
      <vt:variant>
        <vt:lpwstr/>
      </vt:variant>
      <vt:variant>
        <vt:lpwstr>_Toc532216158</vt:lpwstr>
      </vt:variant>
      <vt:variant>
        <vt:i4>1376311</vt:i4>
      </vt:variant>
      <vt:variant>
        <vt:i4>2258</vt:i4>
      </vt:variant>
      <vt:variant>
        <vt:i4>0</vt:i4>
      </vt:variant>
      <vt:variant>
        <vt:i4>5</vt:i4>
      </vt:variant>
      <vt:variant>
        <vt:lpwstr/>
      </vt:variant>
      <vt:variant>
        <vt:lpwstr>_Toc532216157</vt:lpwstr>
      </vt:variant>
      <vt:variant>
        <vt:i4>1376311</vt:i4>
      </vt:variant>
      <vt:variant>
        <vt:i4>2252</vt:i4>
      </vt:variant>
      <vt:variant>
        <vt:i4>0</vt:i4>
      </vt:variant>
      <vt:variant>
        <vt:i4>5</vt:i4>
      </vt:variant>
      <vt:variant>
        <vt:lpwstr/>
      </vt:variant>
      <vt:variant>
        <vt:lpwstr>_Toc532216156</vt:lpwstr>
      </vt:variant>
      <vt:variant>
        <vt:i4>1376311</vt:i4>
      </vt:variant>
      <vt:variant>
        <vt:i4>2246</vt:i4>
      </vt:variant>
      <vt:variant>
        <vt:i4>0</vt:i4>
      </vt:variant>
      <vt:variant>
        <vt:i4>5</vt:i4>
      </vt:variant>
      <vt:variant>
        <vt:lpwstr/>
      </vt:variant>
      <vt:variant>
        <vt:lpwstr>_Toc532216155</vt:lpwstr>
      </vt:variant>
      <vt:variant>
        <vt:i4>1376311</vt:i4>
      </vt:variant>
      <vt:variant>
        <vt:i4>2240</vt:i4>
      </vt:variant>
      <vt:variant>
        <vt:i4>0</vt:i4>
      </vt:variant>
      <vt:variant>
        <vt:i4>5</vt:i4>
      </vt:variant>
      <vt:variant>
        <vt:lpwstr/>
      </vt:variant>
      <vt:variant>
        <vt:lpwstr>_Toc532216154</vt:lpwstr>
      </vt:variant>
      <vt:variant>
        <vt:i4>1376311</vt:i4>
      </vt:variant>
      <vt:variant>
        <vt:i4>2234</vt:i4>
      </vt:variant>
      <vt:variant>
        <vt:i4>0</vt:i4>
      </vt:variant>
      <vt:variant>
        <vt:i4>5</vt:i4>
      </vt:variant>
      <vt:variant>
        <vt:lpwstr/>
      </vt:variant>
      <vt:variant>
        <vt:lpwstr>_Toc532216153</vt:lpwstr>
      </vt:variant>
      <vt:variant>
        <vt:i4>1376311</vt:i4>
      </vt:variant>
      <vt:variant>
        <vt:i4>2228</vt:i4>
      </vt:variant>
      <vt:variant>
        <vt:i4>0</vt:i4>
      </vt:variant>
      <vt:variant>
        <vt:i4>5</vt:i4>
      </vt:variant>
      <vt:variant>
        <vt:lpwstr/>
      </vt:variant>
      <vt:variant>
        <vt:lpwstr>_Toc532216152</vt:lpwstr>
      </vt:variant>
      <vt:variant>
        <vt:i4>1376311</vt:i4>
      </vt:variant>
      <vt:variant>
        <vt:i4>2222</vt:i4>
      </vt:variant>
      <vt:variant>
        <vt:i4>0</vt:i4>
      </vt:variant>
      <vt:variant>
        <vt:i4>5</vt:i4>
      </vt:variant>
      <vt:variant>
        <vt:lpwstr/>
      </vt:variant>
      <vt:variant>
        <vt:lpwstr>_Toc532216151</vt:lpwstr>
      </vt:variant>
      <vt:variant>
        <vt:i4>1376311</vt:i4>
      </vt:variant>
      <vt:variant>
        <vt:i4>2216</vt:i4>
      </vt:variant>
      <vt:variant>
        <vt:i4>0</vt:i4>
      </vt:variant>
      <vt:variant>
        <vt:i4>5</vt:i4>
      </vt:variant>
      <vt:variant>
        <vt:lpwstr/>
      </vt:variant>
      <vt:variant>
        <vt:lpwstr>_Toc532216150</vt:lpwstr>
      </vt:variant>
      <vt:variant>
        <vt:i4>1310775</vt:i4>
      </vt:variant>
      <vt:variant>
        <vt:i4>2210</vt:i4>
      </vt:variant>
      <vt:variant>
        <vt:i4>0</vt:i4>
      </vt:variant>
      <vt:variant>
        <vt:i4>5</vt:i4>
      </vt:variant>
      <vt:variant>
        <vt:lpwstr/>
      </vt:variant>
      <vt:variant>
        <vt:lpwstr>_Toc532216149</vt:lpwstr>
      </vt:variant>
      <vt:variant>
        <vt:i4>1310775</vt:i4>
      </vt:variant>
      <vt:variant>
        <vt:i4>2204</vt:i4>
      </vt:variant>
      <vt:variant>
        <vt:i4>0</vt:i4>
      </vt:variant>
      <vt:variant>
        <vt:i4>5</vt:i4>
      </vt:variant>
      <vt:variant>
        <vt:lpwstr/>
      </vt:variant>
      <vt:variant>
        <vt:lpwstr>_Toc532216148</vt:lpwstr>
      </vt:variant>
      <vt:variant>
        <vt:i4>1310775</vt:i4>
      </vt:variant>
      <vt:variant>
        <vt:i4>2198</vt:i4>
      </vt:variant>
      <vt:variant>
        <vt:i4>0</vt:i4>
      </vt:variant>
      <vt:variant>
        <vt:i4>5</vt:i4>
      </vt:variant>
      <vt:variant>
        <vt:lpwstr/>
      </vt:variant>
      <vt:variant>
        <vt:lpwstr>_Toc532216147</vt:lpwstr>
      </vt:variant>
      <vt:variant>
        <vt:i4>1310775</vt:i4>
      </vt:variant>
      <vt:variant>
        <vt:i4>2192</vt:i4>
      </vt:variant>
      <vt:variant>
        <vt:i4>0</vt:i4>
      </vt:variant>
      <vt:variant>
        <vt:i4>5</vt:i4>
      </vt:variant>
      <vt:variant>
        <vt:lpwstr/>
      </vt:variant>
      <vt:variant>
        <vt:lpwstr>_Toc532216146</vt:lpwstr>
      </vt:variant>
      <vt:variant>
        <vt:i4>1310775</vt:i4>
      </vt:variant>
      <vt:variant>
        <vt:i4>2186</vt:i4>
      </vt:variant>
      <vt:variant>
        <vt:i4>0</vt:i4>
      </vt:variant>
      <vt:variant>
        <vt:i4>5</vt:i4>
      </vt:variant>
      <vt:variant>
        <vt:lpwstr/>
      </vt:variant>
      <vt:variant>
        <vt:lpwstr>_Toc532216145</vt:lpwstr>
      </vt:variant>
      <vt:variant>
        <vt:i4>1310775</vt:i4>
      </vt:variant>
      <vt:variant>
        <vt:i4>2180</vt:i4>
      </vt:variant>
      <vt:variant>
        <vt:i4>0</vt:i4>
      </vt:variant>
      <vt:variant>
        <vt:i4>5</vt:i4>
      </vt:variant>
      <vt:variant>
        <vt:lpwstr/>
      </vt:variant>
      <vt:variant>
        <vt:lpwstr>_Toc532216144</vt:lpwstr>
      </vt:variant>
      <vt:variant>
        <vt:i4>1310775</vt:i4>
      </vt:variant>
      <vt:variant>
        <vt:i4>2174</vt:i4>
      </vt:variant>
      <vt:variant>
        <vt:i4>0</vt:i4>
      </vt:variant>
      <vt:variant>
        <vt:i4>5</vt:i4>
      </vt:variant>
      <vt:variant>
        <vt:lpwstr/>
      </vt:variant>
      <vt:variant>
        <vt:lpwstr>_Toc532216143</vt:lpwstr>
      </vt:variant>
      <vt:variant>
        <vt:i4>1310775</vt:i4>
      </vt:variant>
      <vt:variant>
        <vt:i4>2168</vt:i4>
      </vt:variant>
      <vt:variant>
        <vt:i4>0</vt:i4>
      </vt:variant>
      <vt:variant>
        <vt:i4>5</vt:i4>
      </vt:variant>
      <vt:variant>
        <vt:lpwstr/>
      </vt:variant>
      <vt:variant>
        <vt:lpwstr>_Toc532216142</vt:lpwstr>
      </vt:variant>
      <vt:variant>
        <vt:i4>1310775</vt:i4>
      </vt:variant>
      <vt:variant>
        <vt:i4>2162</vt:i4>
      </vt:variant>
      <vt:variant>
        <vt:i4>0</vt:i4>
      </vt:variant>
      <vt:variant>
        <vt:i4>5</vt:i4>
      </vt:variant>
      <vt:variant>
        <vt:lpwstr/>
      </vt:variant>
      <vt:variant>
        <vt:lpwstr>_Toc532216141</vt:lpwstr>
      </vt:variant>
      <vt:variant>
        <vt:i4>1310775</vt:i4>
      </vt:variant>
      <vt:variant>
        <vt:i4>2156</vt:i4>
      </vt:variant>
      <vt:variant>
        <vt:i4>0</vt:i4>
      </vt:variant>
      <vt:variant>
        <vt:i4>5</vt:i4>
      </vt:variant>
      <vt:variant>
        <vt:lpwstr/>
      </vt:variant>
      <vt:variant>
        <vt:lpwstr>_Toc532216140</vt:lpwstr>
      </vt:variant>
      <vt:variant>
        <vt:i4>1245239</vt:i4>
      </vt:variant>
      <vt:variant>
        <vt:i4>2150</vt:i4>
      </vt:variant>
      <vt:variant>
        <vt:i4>0</vt:i4>
      </vt:variant>
      <vt:variant>
        <vt:i4>5</vt:i4>
      </vt:variant>
      <vt:variant>
        <vt:lpwstr/>
      </vt:variant>
      <vt:variant>
        <vt:lpwstr>_Toc532216139</vt:lpwstr>
      </vt:variant>
      <vt:variant>
        <vt:i4>1245239</vt:i4>
      </vt:variant>
      <vt:variant>
        <vt:i4>2144</vt:i4>
      </vt:variant>
      <vt:variant>
        <vt:i4>0</vt:i4>
      </vt:variant>
      <vt:variant>
        <vt:i4>5</vt:i4>
      </vt:variant>
      <vt:variant>
        <vt:lpwstr/>
      </vt:variant>
      <vt:variant>
        <vt:lpwstr>_Toc532216138</vt:lpwstr>
      </vt:variant>
      <vt:variant>
        <vt:i4>1245239</vt:i4>
      </vt:variant>
      <vt:variant>
        <vt:i4>2138</vt:i4>
      </vt:variant>
      <vt:variant>
        <vt:i4>0</vt:i4>
      </vt:variant>
      <vt:variant>
        <vt:i4>5</vt:i4>
      </vt:variant>
      <vt:variant>
        <vt:lpwstr/>
      </vt:variant>
      <vt:variant>
        <vt:lpwstr>_Toc532216137</vt:lpwstr>
      </vt:variant>
      <vt:variant>
        <vt:i4>1245239</vt:i4>
      </vt:variant>
      <vt:variant>
        <vt:i4>2132</vt:i4>
      </vt:variant>
      <vt:variant>
        <vt:i4>0</vt:i4>
      </vt:variant>
      <vt:variant>
        <vt:i4>5</vt:i4>
      </vt:variant>
      <vt:variant>
        <vt:lpwstr/>
      </vt:variant>
      <vt:variant>
        <vt:lpwstr>_Toc532216136</vt:lpwstr>
      </vt:variant>
      <vt:variant>
        <vt:i4>1245239</vt:i4>
      </vt:variant>
      <vt:variant>
        <vt:i4>2126</vt:i4>
      </vt:variant>
      <vt:variant>
        <vt:i4>0</vt:i4>
      </vt:variant>
      <vt:variant>
        <vt:i4>5</vt:i4>
      </vt:variant>
      <vt:variant>
        <vt:lpwstr/>
      </vt:variant>
      <vt:variant>
        <vt:lpwstr>_Toc532216135</vt:lpwstr>
      </vt:variant>
      <vt:variant>
        <vt:i4>1245239</vt:i4>
      </vt:variant>
      <vt:variant>
        <vt:i4>2120</vt:i4>
      </vt:variant>
      <vt:variant>
        <vt:i4>0</vt:i4>
      </vt:variant>
      <vt:variant>
        <vt:i4>5</vt:i4>
      </vt:variant>
      <vt:variant>
        <vt:lpwstr/>
      </vt:variant>
      <vt:variant>
        <vt:lpwstr>_Toc532216134</vt:lpwstr>
      </vt:variant>
      <vt:variant>
        <vt:i4>1245239</vt:i4>
      </vt:variant>
      <vt:variant>
        <vt:i4>2114</vt:i4>
      </vt:variant>
      <vt:variant>
        <vt:i4>0</vt:i4>
      </vt:variant>
      <vt:variant>
        <vt:i4>5</vt:i4>
      </vt:variant>
      <vt:variant>
        <vt:lpwstr/>
      </vt:variant>
      <vt:variant>
        <vt:lpwstr>_Toc532216133</vt:lpwstr>
      </vt:variant>
      <vt:variant>
        <vt:i4>1245239</vt:i4>
      </vt:variant>
      <vt:variant>
        <vt:i4>2108</vt:i4>
      </vt:variant>
      <vt:variant>
        <vt:i4>0</vt:i4>
      </vt:variant>
      <vt:variant>
        <vt:i4>5</vt:i4>
      </vt:variant>
      <vt:variant>
        <vt:lpwstr/>
      </vt:variant>
      <vt:variant>
        <vt:lpwstr>_Toc532216132</vt:lpwstr>
      </vt:variant>
      <vt:variant>
        <vt:i4>1245239</vt:i4>
      </vt:variant>
      <vt:variant>
        <vt:i4>2102</vt:i4>
      </vt:variant>
      <vt:variant>
        <vt:i4>0</vt:i4>
      </vt:variant>
      <vt:variant>
        <vt:i4>5</vt:i4>
      </vt:variant>
      <vt:variant>
        <vt:lpwstr/>
      </vt:variant>
      <vt:variant>
        <vt:lpwstr>_Toc532216131</vt:lpwstr>
      </vt:variant>
      <vt:variant>
        <vt:i4>1245239</vt:i4>
      </vt:variant>
      <vt:variant>
        <vt:i4>2096</vt:i4>
      </vt:variant>
      <vt:variant>
        <vt:i4>0</vt:i4>
      </vt:variant>
      <vt:variant>
        <vt:i4>5</vt:i4>
      </vt:variant>
      <vt:variant>
        <vt:lpwstr/>
      </vt:variant>
      <vt:variant>
        <vt:lpwstr>_Toc532216130</vt:lpwstr>
      </vt:variant>
      <vt:variant>
        <vt:i4>1179703</vt:i4>
      </vt:variant>
      <vt:variant>
        <vt:i4>2090</vt:i4>
      </vt:variant>
      <vt:variant>
        <vt:i4>0</vt:i4>
      </vt:variant>
      <vt:variant>
        <vt:i4>5</vt:i4>
      </vt:variant>
      <vt:variant>
        <vt:lpwstr/>
      </vt:variant>
      <vt:variant>
        <vt:lpwstr>_Toc532216129</vt:lpwstr>
      </vt:variant>
      <vt:variant>
        <vt:i4>1179703</vt:i4>
      </vt:variant>
      <vt:variant>
        <vt:i4>2084</vt:i4>
      </vt:variant>
      <vt:variant>
        <vt:i4>0</vt:i4>
      </vt:variant>
      <vt:variant>
        <vt:i4>5</vt:i4>
      </vt:variant>
      <vt:variant>
        <vt:lpwstr/>
      </vt:variant>
      <vt:variant>
        <vt:lpwstr>_Toc532216128</vt:lpwstr>
      </vt:variant>
      <vt:variant>
        <vt:i4>1179703</vt:i4>
      </vt:variant>
      <vt:variant>
        <vt:i4>2078</vt:i4>
      </vt:variant>
      <vt:variant>
        <vt:i4>0</vt:i4>
      </vt:variant>
      <vt:variant>
        <vt:i4>5</vt:i4>
      </vt:variant>
      <vt:variant>
        <vt:lpwstr/>
      </vt:variant>
      <vt:variant>
        <vt:lpwstr>_Toc532216127</vt:lpwstr>
      </vt:variant>
      <vt:variant>
        <vt:i4>1179703</vt:i4>
      </vt:variant>
      <vt:variant>
        <vt:i4>2072</vt:i4>
      </vt:variant>
      <vt:variant>
        <vt:i4>0</vt:i4>
      </vt:variant>
      <vt:variant>
        <vt:i4>5</vt:i4>
      </vt:variant>
      <vt:variant>
        <vt:lpwstr/>
      </vt:variant>
      <vt:variant>
        <vt:lpwstr>_Toc532216126</vt:lpwstr>
      </vt:variant>
      <vt:variant>
        <vt:i4>1179703</vt:i4>
      </vt:variant>
      <vt:variant>
        <vt:i4>2066</vt:i4>
      </vt:variant>
      <vt:variant>
        <vt:i4>0</vt:i4>
      </vt:variant>
      <vt:variant>
        <vt:i4>5</vt:i4>
      </vt:variant>
      <vt:variant>
        <vt:lpwstr/>
      </vt:variant>
      <vt:variant>
        <vt:lpwstr>_Toc532216125</vt:lpwstr>
      </vt:variant>
      <vt:variant>
        <vt:i4>1179703</vt:i4>
      </vt:variant>
      <vt:variant>
        <vt:i4>2060</vt:i4>
      </vt:variant>
      <vt:variant>
        <vt:i4>0</vt:i4>
      </vt:variant>
      <vt:variant>
        <vt:i4>5</vt:i4>
      </vt:variant>
      <vt:variant>
        <vt:lpwstr/>
      </vt:variant>
      <vt:variant>
        <vt:lpwstr>_Toc532216124</vt:lpwstr>
      </vt:variant>
      <vt:variant>
        <vt:i4>1179703</vt:i4>
      </vt:variant>
      <vt:variant>
        <vt:i4>2054</vt:i4>
      </vt:variant>
      <vt:variant>
        <vt:i4>0</vt:i4>
      </vt:variant>
      <vt:variant>
        <vt:i4>5</vt:i4>
      </vt:variant>
      <vt:variant>
        <vt:lpwstr/>
      </vt:variant>
      <vt:variant>
        <vt:lpwstr>_Toc532216123</vt:lpwstr>
      </vt:variant>
      <vt:variant>
        <vt:i4>1179703</vt:i4>
      </vt:variant>
      <vt:variant>
        <vt:i4>2048</vt:i4>
      </vt:variant>
      <vt:variant>
        <vt:i4>0</vt:i4>
      </vt:variant>
      <vt:variant>
        <vt:i4>5</vt:i4>
      </vt:variant>
      <vt:variant>
        <vt:lpwstr/>
      </vt:variant>
      <vt:variant>
        <vt:lpwstr>_Toc532216122</vt:lpwstr>
      </vt:variant>
      <vt:variant>
        <vt:i4>1179703</vt:i4>
      </vt:variant>
      <vt:variant>
        <vt:i4>2042</vt:i4>
      </vt:variant>
      <vt:variant>
        <vt:i4>0</vt:i4>
      </vt:variant>
      <vt:variant>
        <vt:i4>5</vt:i4>
      </vt:variant>
      <vt:variant>
        <vt:lpwstr/>
      </vt:variant>
      <vt:variant>
        <vt:lpwstr>_Toc532216121</vt:lpwstr>
      </vt:variant>
      <vt:variant>
        <vt:i4>1179703</vt:i4>
      </vt:variant>
      <vt:variant>
        <vt:i4>2036</vt:i4>
      </vt:variant>
      <vt:variant>
        <vt:i4>0</vt:i4>
      </vt:variant>
      <vt:variant>
        <vt:i4>5</vt:i4>
      </vt:variant>
      <vt:variant>
        <vt:lpwstr/>
      </vt:variant>
      <vt:variant>
        <vt:lpwstr>_Toc532216120</vt:lpwstr>
      </vt:variant>
      <vt:variant>
        <vt:i4>1114167</vt:i4>
      </vt:variant>
      <vt:variant>
        <vt:i4>2030</vt:i4>
      </vt:variant>
      <vt:variant>
        <vt:i4>0</vt:i4>
      </vt:variant>
      <vt:variant>
        <vt:i4>5</vt:i4>
      </vt:variant>
      <vt:variant>
        <vt:lpwstr/>
      </vt:variant>
      <vt:variant>
        <vt:lpwstr>_Toc532216119</vt:lpwstr>
      </vt:variant>
      <vt:variant>
        <vt:i4>1114167</vt:i4>
      </vt:variant>
      <vt:variant>
        <vt:i4>2024</vt:i4>
      </vt:variant>
      <vt:variant>
        <vt:i4>0</vt:i4>
      </vt:variant>
      <vt:variant>
        <vt:i4>5</vt:i4>
      </vt:variant>
      <vt:variant>
        <vt:lpwstr/>
      </vt:variant>
      <vt:variant>
        <vt:lpwstr>_Toc532216118</vt:lpwstr>
      </vt:variant>
      <vt:variant>
        <vt:i4>1114167</vt:i4>
      </vt:variant>
      <vt:variant>
        <vt:i4>2018</vt:i4>
      </vt:variant>
      <vt:variant>
        <vt:i4>0</vt:i4>
      </vt:variant>
      <vt:variant>
        <vt:i4>5</vt:i4>
      </vt:variant>
      <vt:variant>
        <vt:lpwstr/>
      </vt:variant>
      <vt:variant>
        <vt:lpwstr>_Toc532216117</vt:lpwstr>
      </vt:variant>
      <vt:variant>
        <vt:i4>1114167</vt:i4>
      </vt:variant>
      <vt:variant>
        <vt:i4>2012</vt:i4>
      </vt:variant>
      <vt:variant>
        <vt:i4>0</vt:i4>
      </vt:variant>
      <vt:variant>
        <vt:i4>5</vt:i4>
      </vt:variant>
      <vt:variant>
        <vt:lpwstr/>
      </vt:variant>
      <vt:variant>
        <vt:lpwstr>_Toc532216116</vt:lpwstr>
      </vt:variant>
      <vt:variant>
        <vt:i4>1114167</vt:i4>
      </vt:variant>
      <vt:variant>
        <vt:i4>2006</vt:i4>
      </vt:variant>
      <vt:variant>
        <vt:i4>0</vt:i4>
      </vt:variant>
      <vt:variant>
        <vt:i4>5</vt:i4>
      </vt:variant>
      <vt:variant>
        <vt:lpwstr/>
      </vt:variant>
      <vt:variant>
        <vt:lpwstr>_Toc532216115</vt:lpwstr>
      </vt:variant>
      <vt:variant>
        <vt:i4>1114167</vt:i4>
      </vt:variant>
      <vt:variant>
        <vt:i4>2000</vt:i4>
      </vt:variant>
      <vt:variant>
        <vt:i4>0</vt:i4>
      </vt:variant>
      <vt:variant>
        <vt:i4>5</vt:i4>
      </vt:variant>
      <vt:variant>
        <vt:lpwstr/>
      </vt:variant>
      <vt:variant>
        <vt:lpwstr>_Toc532216114</vt:lpwstr>
      </vt:variant>
      <vt:variant>
        <vt:i4>1114167</vt:i4>
      </vt:variant>
      <vt:variant>
        <vt:i4>1994</vt:i4>
      </vt:variant>
      <vt:variant>
        <vt:i4>0</vt:i4>
      </vt:variant>
      <vt:variant>
        <vt:i4>5</vt:i4>
      </vt:variant>
      <vt:variant>
        <vt:lpwstr/>
      </vt:variant>
      <vt:variant>
        <vt:lpwstr>_Toc532216113</vt:lpwstr>
      </vt:variant>
      <vt:variant>
        <vt:i4>1114167</vt:i4>
      </vt:variant>
      <vt:variant>
        <vt:i4>1988</vt:i4>
      </vt:variant>
      <vt:variant>
        <vt:i4>0</vt:i4>
      </vt:variant>
      <vt:variant>
        <vt:i4>5</vt:i4>
      </vt:variant>
      <vt:variant>
        <vt:lpwstr/>
      </vt:variant>
      <vt:variant>
        <vt:lpwstr>_Toc532216112</vt:lpwstr>
      </vt:variant>
      <vt:variant>
        <vt:i4>1114167</vt:i4>
      </vt:variant>
      <vt:variant>
        <vt:i4>1982</vt:i4>
      </vt:variant>
      <vt:variant>
        <vt:i4>0</vt:i4>
      </vt:variant>
      <vt:variant>
        <vt:i4>5</vt:i4>
      </vt:variant>
      <vt:variant>
        <vt:lpwstr/>
      </vt:variant>
      <vt:variant>
        <vt:lpwstr>_Toc532216111</vt:lpwstr>
      </vt:variant>
      <vt:variant>
        <vt:i4>1114167</vt:i4>
      </vt:variant>
      <vt:variant>
        <vt:i4>1976</vt:i4>
      </vt:variant>
      <vt:variant>
        <vt:i4>0</vt:i4>
      </vt:variant>
      <vt:variant>
        <vt:i4>5</vt:i4>
      </vt:variant>
      <vt:variant>
        <vt:lpwstr/>
      </vt:variant>
      <vt:variant>
        <vt:lpwstr>_Toc532216110</vt:lpwstr>
      </vt:variant>
      <vt:variant>
        <vt:i4>1048631</vt:i4>
      </vt:variant>
      <vt:variant>
        <vt:i4>1970</vt:i4>
      </vt:variant>
      <vt:variant>
        <vt:i4>0</vt:i4>
      </vt:variant>
      <vt:variant>
        <vt:i4>5</vt:i4>
      </vt:variant>
      <vt:variant>
        <vt:lpwstr/>
      </vt:variant>
      <vt:variant>
        <vt:lpwstr>_Toc532216109</vt:lpwstr>
      </vt:variant>
      <vt:variant>
        <vt:i4>1048631</vt:i4>
      </vt:variant>
      <vt:variant>
        <vt:i4>1964</vt:i4>
      </vt:variant>
      <vt:variant>
        <vt:i4>0</vt:i4>
      </vt:variant>
      <vt:variant>
        <vt:i4>5</vt:i4>
      </vt:variant>
      <vt:variant>
        <vt:lpwstr/>
      </vt:variant>
      <vt:variant>
        <vt:lpwstr>_Toc532216108</vt:lpwstr>
      </vt:variant>
      <vt:variant>
        <vt:i4>1048631</vt:i4>
      </vt:variant>
      <vt:variant>
        <vt:i4>1958</vt:i4>
      </vt:variant>
      <vt:variant>
        <vt:i4>0</vt:i4>
      </vt:variant>
      <vt:variant>
        <vt:i4>5</vt:i4>
      </vt:variant>
      <vt:variant>
        <vt:lpwstr/>
      </vt:variant>
      <vt:variant>
        <vt:lpwstr>_Toc532216107</vt:lpwstr>
      </vt:variant>
      <vt:variant>
        <vt:i4>1048631</vt:i4>
      </vt:variant>
      <vt:variant>
        <vt:i4>1952</vt:i4>
      </vt:variant>
      <vt:variant>
        <vt:i4>0</vt:i4>
      </vt:variant>
      <vt:variant>
        <vt:i4>5</vt:i4>
      </vt:variant>
      <vt:variant>
        <vt:lpwstr/>
      </vt:variant>
      <vt:variant>
        <vt:lpwstr>_Toc532216106</vt:lpwstr>
      </vt:variant>
      <vt:variant>
        <vt:i4>1048631</vt:i4>
      </vt:variant>
      <vt:variant>
        <vt:i4>1946</vt:i4>
      </vt:variant>
      <vt:variant>
        <vt:i4>0</vt:i4>
      </vt:variant>
      <vt:variant>
        <vt:i4>5</vt:i4>
      </vt:variant>
      <vt:variant>
        <vt:lpwstr/>
      </vt:variant>
      <vt:variant>
        <vt:lpwstr>_Toc532216105</vt:lpwstr>
      </vt:variant>
      <vt:variant>
        <vt:i4>1048631</vt:i4>
      </vt:variant>
      <vt:variant>
        <vt:i4>1940</vt:i4>
      </vt:variant>
      <vt:variant>
        <vt:i4>0</vt:i4>
      </vt:variant>
      <vt:variant>
        <vt:i4>5</vt:i4>
      </vt:variant>
      <vt:variant>
        <vt:lpwstr/>
      </vt:variant>
      <vt:variant>
        <vt:lpwstr>_Toc532216104</vt:lpwstr>
      </vt:variant>
      <vt:variant>
        <vt:i4>1048631</vt:i4>
      </vt:variant>
      <vt:variant>
        <vt:i4>1934</vt:i4>
      </vt:variant>
      <vt:variant>
        <vt:i4>0</vt:i4>
      </vt:variant>
      <vt:variant>
        <vt:i4>5</vt:i4>
      </vt:variant>
      <vt:variant>
        <vt:lpwstr/>
      </vt:variant>
      <vt:variant>
        <vt:lpwstr>_Toc532216103</vt:lpwstr>
      </vt:variant>
      <vt:variant>
        <vt:i4>1048631</vt:i4>
      </vt:variant>
      <vt:variant>
        <vt:i4>1928</vt:i4>
      </vt:variant>
      <vt:variant>
        <vt:i4>0</vt:i4>
      </vt:variant>
      <vt:variant>
        <vt:i4>5</vt:i4>
      </vt:variant>
      <vt:variant>
        <vt:lpwstr/>
      </vt:variant>
      <vt:variant>
        <vt:lpwstr>_Toc532216102</vt:lpwstr>
      </vt:variant>
      <vt:variant>
        <vt:i4>1048631</vt:i4>
      </vt:variant>
      <vt:variant>
        <vt:i4>1922</vt:i4>
      </vt:variant>
      <vt:variant>
        <vt:i4>0</vt:i4>
      </vt:variant>
      <vt:variant>
        <vt:i4>5</vt:i4>
      </vt:variant>
      <vt:variant>
        <vt:lpwstr/>
      </vt:variant>
      <vt:variant>
        <vt:lpwstr>_Toc532216101</vt:lpwstr>
      </vt:variant>
      <vt:variant>
        <vt:i4>1048631</vt:i4>
      </vt:variant>
      <vt:variant>
        <vt:i4>1916</vt:i4>
      </vt:variant>
      <vt:variant>
        <vt:i4>0</vt:i4>
      </vt:variant>
      <vt:variant>
        <vt:i4>5</vt:i4>
      </vt:variant>
      <vt:variant>
        <vt:lpwstr/>
      </vt:variant>
      <vt:variant>
        <vt:lpwstr>_Toc532216100</vt:lpwstr>
      </vt:variant>
      <vt:variant>
        <vt:i4>1638454</vt:i4>
      </vt:variant>
      <vt:variant>
        <vt:i4>1910</vt:i4>
      </vt:variant>
      <vt:variant>
        <vt:i4>0</vt:i4>
      </vt:variant>
      <vt:variant>
        <vt:i4>5</vt:i4>
      </vt:variant>
      <vt:variant>
        <vt:lpwstr/>
      </vt:variant>
      <vt:variant>
        <vt:lpwstr>_Toc532216099</vt:lpwstr>
      </vt:variant>
      <vt:variant>
        <vt:i4>1638454</vt:i4>
      </vt:variant>
      <vt:variant>
        <vt:i4>1904</vt:i4>
      </vt:variant>
      <vt:variant>
        <vt:i4>0</vt:i4>
      </vt:variant>
      <vt:variant>
        <vt:i4>5</vt:i4>
      </vt:variant>
      <vt:variant>
        <vt:lpwstr/>
      </vt:variant>
      <vt:variant>
        <vt:lpwstr>_Toc532216098</vt:lpwstr>
      </vt:variant>
      <vt:variant>
        <vt:i4>1638454</vt:i4>
      </vt:variant>
      <vt:variant>
        <vt:i4>1898</vt:i4>
      </vt:variant>
      <vt:variant>
        <vt:i4>0</vt:i4>
      </vt:variant>
      <vt:variant>
        <vt:i4>5</vt:i4>
      </vt:variant>
      <vt:variant>
        <vt:lpwstr/>
      </vt:variant>
      <vt:variant>
        <vt:lpwstr>_Toc532216097</vt:lpwstr>
      </vt:variant>
      <vt:variant>
        <vt:i4>1638454</vt:i4>
      </vt:variant>
      <vt:variant>
        <vt:i4>1892</vt:i4>
      </vt:variant>
      <vt:variant>
        <vt:i4>0</vt:i4>
      </vt:variant>
      <vt:variant>
        <vt:i4>5</vt:i4>
      </vt:variant>
      <vt:variant>
        <vt:lpwstr/>
      </vt:variant>
      <vt:variant>
        <vt:lpwstr>_Toc532216096</vt:lpwstr>
      </vt:variant>
      <vt:variant>
        <vt:i4>1638454</vt:i4>
      </vt:variant>
      <vt:variant>
        <vt:i4>1886</vt:i4>
      </vt:variant>
      <vt:variant>
        <vt:i4>0</vt:i4>
      </vt:variant>
      <vt:variant>
        <vt:i4>5</vt:i4>
      </vt:variant>
      <vt:variant>
        <vt:lpwstr/>
      </vt:variant>
      <vt:variant>
        <vt:lpwstr>_Toc532216095</vt:lpwstr>
      </vt:variant>
      <vt:variant>
        <vt:i4>1638454</vt:i4>
      </vt:variant>
      <vt:variant>
        <vt:i4>1880</vt:i4>
      </vt:variant>
      <vt:variant>
        <vt:i4>0</vt:i4>
      </vt:variant>
      <vt:variant>
        <vt:i4>5</vt:i4>
      </vt:variant>
      <vt:variant>
        <vt:lpwstr/>
      </vt:variant>
      <vt:variant>
        <vt:lpwstr>_Toc532216094</vt:lpwstr>
      </vt:variant>
      <vt:variant>
        <vt:i4>1638454</vt:i4>
      </vt:variant>
      <vt:variant>
        <vt:i4>1874</vt:i4>
      </vt:variant>
      <vt:variant>
        <vt:i4>0</vt:i4>
      </vt:variant>
      <vt:variant>
        <vt:i4>5</vt:i4>
      </vt:variant>
      <vt:variant>
        <vt:lpwstr/>
      </vt:variant>
      <vt:variant>
        <vt:lpwstr>_Toc532216093</vt:lpwstr>
      </vt:variant>
      <vt:variant>
        <vt:i4>1638454</vt:i4>
      </vt:variant>
      <vt:variant>
        <vt:i4>1868</vt:i4>
      </vt:variant>
      <vt:variant>
        <vt:i4>0</vt:i4>
      </vt:variant>
      <vt:variant>
        <vt:i4>5</vt:i4>
      </vt:variant>
      <vt:variant>
        <vt:lpwstr/>
      </vt:variant>
      <vt:variant>
        <vt:lpwstr>_Toc532216092</vt:lpwstr>
      </vt:variant>
      <vt:variant>
        <vt:i4>1638454</vt:i4>
      </vt:variant>
      <vt:variant>
        <vt:i4>1862</vt:i4>
      </vt:variant>
      <vt:variant>
        <vt:i4>0</vt:i4>
      </vt:variant>
      <vt:variant>
        <vt:i4>5</vt:i4>
      </vt:variant>
      <vt:variant>
        <vt:lpwstr/>
      </vt:variant>
      <vt:variant>
        <vt:lpwstr>_Toc532216091</vt:lpwstr>
      </vt:variant>
      <vt:variant>
        <vt:i4>1638454</vt:i4>
      </vt:variant>
      <vt:variant>
        <vt:i4>1856</vt:i4>
      </vt:variant>
      <vt:variant>
        <vt:i4>0</vt:i4>
      </vt:variant>
      <vt:variant>
        <vt:i4>5</vt:i4>
      </vt:variant>
      <vt:variant>
        <vt:lpwstr/>
      </vt:variant>
      <vt:variant>
        <vt:lpwstr>_Toc532216090</vt:lpwstr>
      </vt:variant>
      <vt:variant>
        <vt:i4>1572918</vt:i4>
      </vt:variant>
      <vt:variant>
        <vt:i4>1850</vt:i4>
      </vt:variant>
      <vt:variant>
        <vt:i4>0</vt:i4>
      </vt:variant>
      <vt:variant>
        <vt:i4>5</vt:i4>
      </vt:variant>
      <vt:variant>
        <vt:lpwstr/>
      </vt:variant>
      <vt:variant>
        <vt:lpwstr>_Toc532216089</vt:lpwstr>
      </vt:variant>
      <vt:variant>
        <vt:i4>1572918</vt:i4>
      </vt:variant>
      <vt:variant>
        <vt:i4>1844</vt:i4>
      </vt:variant>
      <vt:variant>
        <vt:i4>0</vt:i4>
      </vt:variant>
      <vt:variant>
        <vt:i4>5</vt:i4>
      </vt:variant>
      <vt:variant>
        <vt:lpwstr/>
      </vt:variant>
      <vt:variant>
        <vt:lpwstr>_Toc532216088</vt:lpwstr>
      </vt:variant>
      <vt:variant>
        <vt:i4>1572918</vt:i4>
      </vt:variant>
      <vt:variant>
        <vt:i4>1838</vt:i4>
      </vt:variant>
      <vt:variant>
        <vt:i4>0</vt:i4>
      </vt:variant>
      <vt:variant>
        <vt:i4>5</vt:i4>
      </vt:variant>
      <vt:variant>
        <vt:lpwstr/>
      </vt:variant>
      <vt:variant>
        <vt:lpwstr>_Toc532216087</vt:lpwstr>
      </vt:variant>
      <vt:variant>
        <vt:i4>1572918</vt:i4>
      </vt:variant>
      <vt:variant>
        <vt:i4>1832</vt:i4>
      </vt:variant>
      <vt:variant>
        <vt:i4>0</vt:i4>
      </vt:variant>
      <vt:variant>
        <vt:i4>5</vt:i4>
      </vt:variant>
      <vt:variant>
        <vt:lpwstr/>
      </vt:variant>
      <vt:variant>
        <vt:lpwstr>_Toc532216086</vt:lpwstr>
      </vt:variant>
      <vt:variant>
        <vt:i4>1572918</vt:i4>
      </vt:variant>
      <vt:variant>
        <vt:i4>1826</vt:i4>
      </vt:variant>
      <vt:variant>
        <vt:i4>0</vt:i4>
      </vt:variant>
      <vt:variant>
        <vt:i4>5</vt:i4>
      </vt:variant>
      <vt:variant>
        <vt:lpwstr/>
      </vt:variant>
      <vt:variant>
        <vt:lpwstr>_Toc532216085</vt:lpwstr>
      </vt:variant>
      <vt:variant>
        <vt:i4>1572918</vt:i4>
      </vt:variant>
      <vt:variant>
        <vt:i4>1820</vt:i4>
      </vt:variant>
      <vt:variant>
        <vt:i4>0</vt:i4>
      </vt:variant>
      <vt:variant>
        <vt:i4>5</vt:i4>
      </vt:variant>
      <vt:variant>
        <vt:lpwstr/>
      </vt:variant>
      <vt:variant>
        <vt:lpwstr>_Toc532216084</vt:lpwstr>
      </vt:variant>
      <vt:variant>
        <vt:i4>1572918</vt:i4>
      </vt:variant>
      <vt:variant>
        <vt:i4>1814</vt:i4>
      </vt:variant>
      <vt:variant>
        <vt:i4>0</vt:i4>
      </vt:variant>
      <vt:variant>
        <vt:i4>5</vt:i4>
      </vt:variant>
      <vt:variant>
        <vt:lpwstr/>
      </vt:variant>
      <vt:variant>
        <vt:lpwstr>_Toc532216083</vt:lpwstr>
      </vt:variant>
      <vt:variant>
        <vt:i4>1572918</vt:i4>
      </vt:variant>
      <vt:variant>
        <vt:i4>1808</vt:i4>
      </vt:variant>
      <vt:variant>
        <vt:i4>0</vt:i4>
      </vt:variant>
      <vt:variant>
        <vt:i4>5</vt:i4>
      </vt:variant>
      <vt:variant>
        <vt:lpwstr/>
      </vt:variant>
      <vt:variant>
        <vt:lpwstr>_Toc532216082</vt:lpwstr>
      </vt:variant>
      <vt:variant>
        <vt:i4>1572918</vt:i4>
      </vt:variant>
      <vt:variant>
        <vt:i4>1802</vt:i4>
      </vt:variant>
      <vt:variant>
        <vt:i4>0</vt:i4>
      </vt:variant>
      <vt:variant>
        <vt:i4>5</vt:i4>
      </vt:variant>
      <vt:variant>
        <vt:lpwstr/>
      </vt:variant>
      <vt:variant>
        <vt:lpwstr>_Toc532216081</vt:lpwstr>
      </vt:variant>
      <vt:variant>
        <vt:i4>1572918</vt:i4>
      </vt:variant>
      <vt:variant>
        <vt:i4>1796</vt:i4>
      </vt:variant>
      <vt:variant>
        <vt:i4>0</vt:i4>
      </vt:variant>
      <vt:variant>
        <vt:i4>5</vt:i4>
      </vt:variant>
      <vt:variant>
        <vt:lpwstr/>
      </vt:variant>
      <vt:variant>
        <vt:lpwstr>_Toc532216080</vt:lpwstr>
      </vt:variant>
      <vt:variant>
        <vt:i4>1507382</vt:i4>
      </vt:variant>
      <vt:variant>
        <vt:i4>1790</vt:i4>
      </vt:variant>
      <vt:variant>
        <vt:i4>0</vt:i4>
      </vt:variant>
      <vt:variant>
        <vt:i4>5</vt:i4>
      </vt:variant>
      <vt:variant>
        <vt:lpwstr/>
      </vt:variant>
      <vt:variant>
        <vt:lpwstr>_Toc532216079</vt:lpwstr>
      </vt:variant>
      <vt:variant>
        <vt:i4>1507382</vt:i4>
      </vt:variant>
      <vt:variant>
        <vt:i4>1784</vt:i4>
      </vt:variant>
      <vt:variant>
        <vt:i4>0</vt:i4>
      </vt:variant>
      <vt:variant>
        <vt:i4>5</vt:i4>
      </vt:variant>
      <vt:variant>
        <vt:lpwstr/>
      </vt:variant>
      <vt:variant>
        <vt:lpwstr>_Toc532216078</vt:lpwstr>
      </vt:variant>
      <vt:variant>
        <vt:i4>1507382</vt:i4>
      </vt:variant>
      <vt:variant>
        <vt:i4>1778</vt:i4>
      </vt:variant>
      <vt:variant>
        <vt:i4>0</vt:i4>
      </vt:variant>
      <vt:variant>
        <vt:i4>5</vt:i4>
      </vt:variant>
      <vt:variant>
        <vt:lpwstr/>
      </vt:variant>
      <vt:variant>
        <vt:lpwstr>_Toc532216077</vt:lpwstr>
      </vt:variant>
      <vt:variant>
        <vt:i4>1507382</vt:i4>
      </vt:variant>
      <vt:variant>
        <vt:i4>1772</vt:i4>
      </vt:variant>
      <vt:variant>
        <vt:i4>0</vt:i4>
      </vt:variant>
      <vt:variant>
        <vt:i4>5</vt:i4>
      </vt:variant>
      <vt:variant>
        <vt:lpwstr/>
      </vt:variant>
      <vt:variant>
        <vt:lpwstr>_Toc532216076</vt:lpwstr>
      </vt:variant>
      <vt:variant>
        <vt:i4>1507382</vt:i4>
      </vt:variant>
      <vt:variant>
        <vt:i4>1766</vt:i4>
      </vt:variant>
      <vt:variant>
        <vt:i4>0</vt:i4>
      </vt:variant>
      <vt:variant>
        <vt:i4>5</vt:i4>
      </vt:variant>
      <vt:variant>
        <vt:lpwstr/>
      </vt:variant>
      <vt:variant>
        <vt:lpwstr>_Toc532216075</vt:lpwstr>
      </vt:variant>
      <vt:variant>
        <vt:i4>1507382</vt:i4>
      </vt:variant>
      <vt:variant>
        <vt:i4>1760</vt:i4>
      </vt:variant>
      <vt:variant>
        <vt:i4>0</vt:i4>
      </vt:variant>
      <vt:variant>
        <vt:i4>5</vt:i4>
      </vt:variant>
      <vt:variant>
        <vt:lpwstr/>
      </vt:variant>
      <vt:variant>
        <vt:lpwstr>_Toc532216074</vt:lpwstr>
      </vt:variant>
      <vt:variant>
        <vt:i4>1507382</vt:i4>
      </vt:variant>
      <vt:variant>
        <vt:i4>1754</vt:i4>
      </vt:variant>
      <vt:variant>
        <vt:i4>0</vt:i4>
      </vt:variant>
      <vt:variant>
        <vt:i4>5</vt:i4>
      </vt:variant>
      <vt:variant>
        <vt:lpwstr/>
      </vt:variant>
      <vt:variant>
        <vt:lpwstr>_Toc532216073</vt:lpwstr>
      </vt:variant>
      <vt:variant>
        <vt:i4>1507382</vt:i4>
      </vt:variant>
      <vt:variant>
        <vt:i4>1748</vt:i4>
      </vt:variant>
      <vt:variant>
        <vt:i4>0</vt:i4>
      </vt:variant>
      <vt:variant>
        <vt:i4>5</vt:i4>
      </vt:variant>
      <vt:variant>
        <vt:lpwstr/>
      </vt:variant>
      <vt:variant>
        <vt:lpwstr>_Toc532216072</vt:lpwstr>
      </vt:variant>
      <vt:variant>
        <vt:i4>1507382</vt:i4>
      </vt:variant>
      <vt:variant>
        <vt:i4>1742</vt:i4>
      </vt:variant>
      <vt:variant>
        <vt:i4>0</vt:i4>
      </vt:variant>
      <vt:variant>
        <vt:i4>5</vt:i4>
      </vt:variant>
      <vt:variant>
        <vt:lpwstr/>
      </vt:variant>
      <vt:variant>
        <vt:lpwstr>_Toc532216071</vt:lpwstr>
      </vt:variant>
      <vt:variant>
        <vt:i4>1507382</vt:i4>
      </vt:variant>
      <vt:variant>
        <vt:i4>1736</vt:i4>
      </vt:variant>
      <vt:variant>
        <vt:i4>0</vt:i4>
      </vt:variant>
      <vt:variant>
        <vt:i4>5</vt:i4>
      </vt:variant>
      <vt:variant>
        <vt:lpwstr/>
      </vt:variant>
      <vt:variant>
        <vt:lpwstr>_Toc532216070</vt:lpwstr>
      </vt:variant>
      <vt:variant>
        <vt:i4>1441846</vt:i4>
      </vt:variant>
      <vt:variant>
        <vt:i4>1730</vt:i4>
      </vt:variant>
      <vt:variant>
        <vt:i4>0</vt:i4>
      </vt:variant>
      <vt:variant>
        <vt:i4>5</vt:i4>
      </vt:variant>
      <vt:variant>
        <vt:lpwstr/>
      </vt:variant>
      <vt:variant>
        <vt:lpwstr>_Toc532216069</vt:lpwstr>
      </vt:variant>
      <vt:variant>
        <vt:i4>1441846</vt:i4>
      </vt:variant>
      <vt:variant>
        <vt:i4>1724</vt:i4>
      </vt:variant>
      <vt:variant>
        <vt:i4>0</vt:i4>
      </vt:variant>
      <vt:variant>
        <vt:i4>5</vt:i4>
      </vt:variant>
      <vt:variant>
        <vt:lpwstr/>
      </vt:variant>
      <vt:variant>
        <vt:lpwstr>_Toc532216068</vt:lpwstr>
      </vt:variant>
      <vt:variant>
        <vt:i4>1441846</vt:i4>
      </vt:variant>
      <vt:variant>
        <vt:i4>1718</vt:i4>
      </vt:variant>
      <vt:variant>
        <vt:i4>0</vt:i4>
      </vt:variant>
      <vt:variant>
        <vt:i4>5</vt:i4>
      </vt:variant>
      <vt:variant>
        <vt:lpwstr/>
      </vt:variant>
      <vt:variant>
        <vt:lpwstr>_Toc532216067</vt:lpwstr>
      </vt:variant>
      <vt:variant>
        <vt:i4>1441846</vt:i4>
      </vt:variant>
      <vt:variant>
        <vt:i4>1712</vt:i4>
      </vt:variant>
      <vt:variant>
        <vt:i4>0</vt:i4>
      </vt:variant>
      <vt:variant>
        <vt:i4>5</vt:i4>
      </vt:variant>
      <vt:variant>
        <vt:lpwstr/>
      </vt:variant>
      <vt:variant>
        <vt:lpwstr>_Toc532216066</vt:lpwstr>
      </vt:variant>
      <vt:variant>
        <vt:i4>1441846</vt:i4>
      </vt:variant>
      <vt:variant>
        <vt:i4>1706</vt:i4>
      </vt:variant>
      <vt:variant>
        <vt:i4>0</vt:i4>
      </vt:variant>
      <vt:variant>
        <vt:i4>5</vt:i4>
      </vt:variant>
      <vt:variant>
        <vt:lpwstr/>
      </vt:variant>
      <vt:variant>
        <vt:lpwstr>_Toc532216065</vt:lpwstr>
      </vt:variant>
      <vt:variant>
        <vt:i4>1441846</vt:i4>
      </vt:variant>
      <vt:variant>
        <vt:i4>1700</vt:i4>
      </vt:variant>
      <vt:variant>
        <vt:i4>0</vt:i4>
      </vt:variant>
      <vt:variant>
        <vt:i4>5</vt:i4>
      </vt:variant>
      <vt:variant>
        <vt:lpwstr/>
      </vt:variant>
      <vt:variant>
        <vt:lpwstr>_Toc532216064</vt:lpwstr>
      </vt:variant>
      <vt:variant>
        <vt:i4>1441846</vt:i4>
      </vt:variant>
      <vt:variant>
        <vt:i4>1694</vt:i4>
      </vt:variant>
      <vt:variant>
        <vt:i4>0</vt:i4>
      </vt:variant>
      <vt:variant>
        <vt:i4>5</vt:i4>
      </vt:variant>
      <vt:variant>
        <vt:lpwstr/>
      </vt:variant>
      <vt:variant>
        <vt:lpwstr>_Toc532216063</vt:lpwstr>
      </vt:variant>
      <vt:variant>
        <vt:i4>1441846</vt:i4>
      </vt:variant>
      <vt:variant>
        <vt:i4>1688</vt:i4>
      </vt:variant>
      <vt:variant>
        <vt:i4>0</vt:i4>
      </vt:variant>
      <vt:variant>
        <vt:i4>5</vt:i4>
      </vt:variant>
      <vt:variant>
        <vt:lpwstr/>
      </vt:variant>
      <vt:variant>
        <vt:lpwstr>_Toc532216062</vt:lpwstr>
      </vt:variant>
      <vt:variant>
        <vt:i4>1441846</vt:i4>
      </vt:variant>
      <vt:variant>
        <vt:i4>1682</vt:i4>
      </vt:variant>
      <vt:variant>
        <vt:i4>0</vt:i4>
      </vt:variant>
      <vt:variant>
        <vt:i4>5</vt:i4>
      </vt:variant>
      <vt:variant>
        <vt:lpwstr/>
      </vt:variant>
      <vt:variant>
        <vt:lpwstr>_Toc532216061</vt:lpwstr>
      </vt:variant>
      <vt:variant>
        <vt:i4>1441846</vt:i4>
      </vt:variant>
      <vt:variant>
        <vt:i4>1676</vt:i4>
      </vt:variant>
      <vt:variant>
        <vt:i4>0</vt:i4>
      </vt:variant>
      <vt:variant>
        <vt:i4>5</vt:i4>
      </vt:variant>
      <vt:variant>
        <vt:lpwstr/>
      </vt:variant>
      <vt:variant>
        <vt:lpwstr>_Toc532216060</vt:lpwstr>
      </vt:variant>
      <vt:variant>
        <vt:i4>1376310</vt:i4>
      </vt:variant>
      <vt:variant>
        <vt:i4>1670</vt:i4>
      </vt:variant>
      <vt:variant>
        <vt:i4>0</vt:i4>
      </vt:variant>
      <vt:variant>
        <vt:i4>5</vt:i4>
      </vt:variant>
      <vt:variant>
        <vt:lpwstr/>
      </vt:variant>
      <vt:variant>
        <vt:lpwstr>_Toc532216059</vt:lpwstr>
      </vt:variant>
      <vt:variant>
        <vt:i4>1376310</vt:i4>
      </vt:variant>
      <vt:variant>
        <vt:i4>1664</vt:i4>
      </vt:variant>
      <vt:variant>
        <vt:i4>0</vt:i4>
      </vt:variant>
      <vt:variant>
        <vt:i4>5</vt:i4>
      </vt:variant>
      <vt:variant>
        <vt:lpwstr/>
      </vt:variant>
      <vt:variant>
        <vt:lpwstr>_Toc532216058</vt:lpwstr>
      </vt:variant>
      <vt:variant>
        <vt:i4>1376310</vt:i4>
      </vt:variant>
      <vt:variant>
        <vt:i4>1658</vt:i4>
      </vt:variant>
      <vt:variant>
        <vt:i4>0</vt:i4>
      </vt:variant>
      <vt:variant>
        <vt:i4>5</vt:i4>
      </vt:variant>
      <vt:variant>
        <vt:lpwstr/>
      </vt:variant>
      <vt:variant>
        <vt:lpwstr>_Toc532216057</vt:lpwstr>
      </vt:variant>
      <vt:variant>
        <vt:i4>1376310</vt:i4>
      </vt:variant>
      <vt:variant>
        <vt:i4>1652</vt:i4>
      </vt:variant>
      <vt:variant>
        <vt:i4>0</vt:i4>
      </vt:variant>
      <vt:variant>
        <vt:i4>5</vt:i4>
      </vt:variant>
      <vt:variant>
        <vt:lpwstr/>
      </vt:variant>
      <vt:variant>
        <vt:lpwstr>_Toc532216056</vt:lpwstr>
      </vt:variant>
      <vt:variant>
        <vt:i4>1376310</vt:i4>
      </vt:variant>
      <vt:variant>
        <vt:i4>1646</vt:i4>
      </vt:variant>
      <vt:variant>
        <vt:i4>0</vt:i4>
      </vt:variant>
      <vt:variant>
        <vt:i4>5</vt:i4>
      </vt:variant>
      <vt:variant>
        <vt:lpwstr/>
      </vt:variant>
      <vt:variant>
        <vt:lpwstr>_Toc532216055</vt:lpwstr>
      </vt:variant>
      <vt:variant>
        <vt:i4>1376310</vt:i4>
      </vt:variant>
      <vt:variant>
        <vt:i4>1640</vt:i4>
      </vt:variant>
      <vt:variant>
        <vt:i4>0</vt:i4>
      </vt:variant>
      <vt:variant>
        <vt:i4>5</vt:i4>
      </vt:variant>
      <vt:variant>
        <vt:lpwstr/>
      </vt:variant>
      <vt:variant>
        <vt:lpwstr>_Toc532216054</vt:lpwstr>
      </vt:variant>
      <vt:variant>
        <vt:i4>1376310</vt:i4>
      </vt:variant>
      <vt:variant>
        <vt:i4>1634</vt:i4>
      </vt:variant>
      <vt:variant>
        <vt:i4>0</vt:i4>
      </vt:variant>
      <vt:variant>
        <vt:i4>5</vt:i4>
      </vt:variant>
      <vt:variant>
        <vt:lpwstr/>
      </vt:variant>
      <vt:variant>
        <vt:lpwstr>_Toc532216053</vt:lpwstr>
      </vt:variant>
      <vt:variant>
        <vt:i4>1376310</vt:i4>
      </vt:variant>
      <vt:variant>
        <vt:i4>1628</vt:i4>
      </vt:variant>
      <vt:variant>
        <vt:i4>0</vt:i4>
      </vt:variant>
      <vt:variant>
        <vt:i4>5</vt:i4>
      </vt:variant>
      <vt:variant>
        <vt:lpwstr/>
      </vt:variant>
      <vt:variant>
        <vt:lpwstr>_Toc532216052</vt:lpwstr>
      </vt:variant>
      <vt:variant>
        <vt:i4>1376310</vt:i4>
      </vt:variant>
      <vt:variant>
        <vt:i4>1622</vt:i4>
      </vt:variant>
      <vt:variant>
        <vt:i4>0</vt:i4>
      </vt:variant>
      <vt:variant>
        <vt:i4>5</vt:i4>
      </vt:variant>
      <vt:variant>
        <vt:lpwstr/>
      </vt:variant>
      <vt:variant>
        <vt:lpwstr>_Toc532216051</vt:lpwstr>
      </vt:variant>
      <vt:variant>
        <vt:i4>1376310</vt:i4>
      </vt:variant>
      <vt:variant>
        <vt:i4>1616</vt:i4>
      </vt:variant>
      <vt:variant>
        <vt:i4>0</vt:i4>
      </vt:variant>
      <vt:variant>
        <vt:i4>5</vt:i4>
      </vt:variant>
      <vt:variant>
        <vt:lpwstr/>
      </vt:variant>
      <vt:variant>
        <vt:lpwstr>_Toc532216050</vt:lpwstr>
      </vt:variant>
      <vt:variant>
        <vt:i4>1310774</vt:i4>
      </vt:variant>
      <vt:variant>
        <vt:i4>1610</vt:i4>
      </vt:variant>
      <vt:variant>
        <vt:i4>0</vt:i4>
      </vt:variant>
      <vt:variant>
        <vt:i4>5</vt:i4>
      </vt:variant>
      <vt:variant>
        <vt:lpwstr/>
      </vt:variant>
      <vt:variant>
        <vt:lpwstr>_Toc532216049</vt:lpwstr>
      </vt:variant>
      <vt:variant>
        <vt:i4>1310774</vt:i4>
      </vt:variant>
      <vt:variant>
        <vt:i4>1604</vt:i4>
      </vt:variant>
      <vt:variant>
        <vt:i4>0</vt:i4>
      </vt:variant>
      <vt:variant>
        <vt:i4>5</vt:i4>
      </vt:variant>
      <vt:variant>
        <vt:lpwstr/>
      </vt:variant>
      <vt:variant>
        <vt:lpwstr>_Toc532216048</vt:lpwstr>
      </vt:variant>
      <vt:variant>
        <vt:i4>1310774</vt:i4>
      </vt:variant>
      <vt:variant>
        <vt:i4>1598</vt:i4>
      </vt:variant>
      <vt:variant>
        <vt:i4>0</vt:i4>
      </vt:variant>
      <vt:variant>
        <vt:i4>5</vt:i4>
      </vt:variant>
      <vt:variant>
        <vt:lpwstr/>
      </vt:variant>
      <vt:variant>
        <vt:lpwstr>_Toc532216047</vt:lpwstr>
      </vt:variant>
      <vt:variant>
        <vt:i4>1310774</vt:i4>
      </vt:variant>
      <vt:variant>
        <vt:i4>1592</vt:i4>
      </vt:variant>
      <vt:variant>
        <vt:i4>0</vt:i4>
      </vt:variant>
      <vt:variant>
        <vt:i4>5</vt:i4>
      </vt:variant>
      <vt:variant>
        <vt:lpwstr/>
      </vt:variant>
      <vt:variant>
        <vt:lpwstr>_Toc532216046</vt:lpwstr>
      </vt:variant>
      <vt:variant>
        <vt:i4>1310774</vt:i4>
      </vt:variant>
      <vt:variant>
        <vt:i4>1586</vt:i4>
      </vt:variant>
      <vt:variant>
        <vt:i4>0</vt:i4>
      </vt:variant>
      <vt:variant>
        <vt:i4>5</vt:i4>
      </vt:variant>
      <vt:variant>
        <vt:lpwstr/>
      </vt:variant>
      <vt:variant>
        <vt:lpwstr>_Toc532216045</vt:lpwstr>
      </vt:variant>
      <vt:variant>
        <vt:i4>1310774</vt:i4>
      </vt:variant>
      <vt:variant>
        <vt:i4>1580</vt:i4>
      </vt:variant>
      <vt:variant>
        <vt:i4>0</vt:i4>
      </vt:variant>
      <vt:variant>
        <vt:i4>5</vt:i4>
      </vt:variant>
      <vt:variant>
        <vt:lpwstr/>
      </vt:variant>
      <vt:variant>
        <vt:lpwstr>_Toc532216044</vt:lpwstr>
      </vt:variant>
      <vt:variant>
        <vt:i4>1310774</vt:i4>
      </vt:variant>
      <vt:variant>
        <vt:i4>1574</vt:i4>
      </vt:variant>
      <vt:variant>
        <vt:i4>0</vt:i4>
      </vt:variant>
      <vt:variant>
        <vt:i4>5</vt:i4>
      </vt:variant>
      <vt:variant>
        <vt:lpwstr/>
      </vt:variant>
      <vt:variant>
        <vt:lpwstr>_Toc532216043</vt:lpwstr>
      </vt:variant>
      <vt:variant>
        <vt:i4>1310774</vt:i4>
      </vt:variant>
      <vt:variant>
        <vt:i4>1568</vt:i4>
      </vt:variant>
      <vt:variant>
        <vt:i4>0</vt:i4>
      </vt:variant>
      <vt:variant>
        <vt:i4>5</vt:i4>
      </vt:variant>
      <vt:variant>
        <vt:lpwstr/>
      </vt:variant>
      <vt:variant>
        <vt:lpwstr>_Toc532216042</vt:lpwstr>
      </vt:variant>
      <vt:variant>
        <vt:i4>1310774</vt:i4>
      </vt:variant>
      <vt:variant>
        <vt:i4>1562</vt:i4>
      </vt:variant>
      <vt:variant>
        <vt:i4>0</vt:i4>
      </vt:variant>
      <vt:variant>
        <vt:i4>5</vt:i4>
      </vt:variant>
      <vt:variant>
        <vt:lpwstr/>
      </vt:variant>
      <vt:variant>
        <vt:lpwstr>_Toc532216041</vt:lpwstr>
      </vt:variant>
      <vt:variant>
        <vt:i4>1310774</vt:i4>
      </vt:variant>
      <vt:variant>
        <vt:i4>1556</vt:i4>
      </vt:variant>
      <vt:variant>
        <vt:i4>0</vt:i4>
      </vt:variant>
      <vt:variant>
        <vt:i4>5</vt:i4>
      </vt:variant>
      <vt:variant>
        <vt:lpwstr/>
      </vt:variant>
      <vt:variant>
        <vt:lpwstr>_Toc532216040</vt:lpwstr>
      </vt:variant>
      <vt:variant>
        <vt:i4>1245238</vt:i4>
      </vt:variant>
      <vt:variant>
        <vt:i4>1550</vt:i4>
      </vt:variant>
      <vt:variant>
        <vt:i4>0</vt:i4>
      </vt:variant>
      <vt:variant>
        <vt:i4>5</vt:i4>
      </vt:variant>
      <vt:variant>
        <vt:lpwstr/>
      </vt:variant>
      <vt:variant>
        <vt:lpwstr>_Toc532216039</vt:lpwstr>
      </vt:variant>
      <vt:variant>
        <vt:i4>1245238</vt:i4>
      </vt:variant>
      <vt:variant>
        <vt:i4>1544</vt:i4>
      </vt:variant>
      <vt:variant>
        <vt:i4>0</vt:i4>
      </vt:variant>
      <vt:variant>
        <vt:i4>5</vt:i4>
      </vt:variant>
      <vt:variant>
        <vt:lpwstr/>
      </vt:variant>
      <vt:variant>
        <vt:lpwstr>_Toc532216038</vt:lpwstr>
      </vt:variant>
      <vt:variant>
        <vt:i4>1245238</vt:i4>
      </vt:variant>
      <vt:variant>
        <vt:i4>1538</vt:i4>
      </vt:variant>
      <vt:variant>
        <vt:i4>0</vt:i4>
      </vt:variant>
      <vt:variant>
        <vt:i4>5</vt:i4>
      </vt:variant>
      <vt:variant>
        <vt:lpwstr/>
      </vt:variant>
      <vt:variant>
        <vt:lpwstr>_Toc532216037</vt:lpwstr>
      </vt:variant>
      <vt:variant>
        <vt:i4>1245238</vt:i4>
      </vt:variant>
      <vt:variant>
        <vt:i4>1532</vt:i4>
      </vt:variant>
      <vt:variant>
        <vt:i4>0</vt:i4>
      </vt:variant>
      <vt:variant>
        <vt:i4>5</vt:i4>
      </vt:variant>
      <vt:variant>
        <vt:lpwstr/>
      </vt:variant>
      <vt:variant>
        <vt:lpwstr>_Toc532216036</vt:lpwstr>
      </vt:variant>
      <vt:variant>
        <vt:i4>1245238</vt:i4>
      </vt:variant>
      <vt:variant>
        <vt:i4>1526</vt:i4>
      </vt:variant>
      <vt:variant>
        <vt:i4>0</vt:i4>
      </vt:variant>
      <vt:variant>
        <vt:i4>5</vt:i4>
      </vt:variant>
      <vt:variant>
        <vt:lpwstr/>
      </vt:variant>
      <vt:variant>
        <vt:lpwstr>_Toc532216035</vt:lpwstr>
      </vt:variant>
      <vt:variant>
        <vt:i4>1245238</vt:i4>
      </vt:variant>
      <vt:variant>
        <vt:i4>1520</vt:i4>
      </vt:variant>
      <vt:variant>
        <vt:i4>0</vt:i4>
      </vt:variant>
      <vt:variant>
        <vt:i4>5</vt:i4>
      </vt:variant>
      <vt:variant>
        <vt:lpwstr/>
      </vt:variant>
      <vt:variant>
        <vt:lpwstr>_Toc532216034</vt:lpwstr>
      </vt:variant>
      <vt:variant>
        <vt:i4>1245238</vt:i4>
      </vt:variant>
      <vt:variant>
        <vt:i4>1514</vt:i4>
      </vt:variant>
      <vt:variant>
        <vt:i4>0</vt:i4>
      </vt:variant>
      <vt:variant>
        <vt:i4>5</vt:i4>
      </vt:variant>
      <vt:variant>
        <vt:lpwstr/>
      </vt:variant>
      <vt:variant>
        <vt:lpwstr>_Toc532216033</vt:lpwstr>
      </vt:variant>
      <vt:variant>
        <vt:i4>1245238</vt:i4>
      </vt:variant>
      <vt:variant>
        <vt:i4>1508</vt:i4>
      </vt:variant>
      <vt:variant>
        <vt:i4>0</vt:i4>
      </vt:variant>
      <vt:variant>
        <vt:i4>5</vt:i4>
      </vt:variant>
      <vt:variant>
        <vt:lpwstr/>
      </vt:variant>
      <vt:variant>
        <vt:lpwstr>_Toc532216032</vt:lpwstr>
      </vt:variant>
      <vt:variant>
        <vt:i4>1245238</vt:i4>
      </vt:variant>
      <vt:variant>
        <vt:i4>1502</vt:i4>
      </vt:variant>
      <vt:variant>
        <vt:i4>0</vt:i4>
      </vt:variant>
      <vt:variant>
        <vt:i4>5</vt:i4>
      </vt:variant>
      <vt:variant>
        <vt:lpwstr/>
      </vt:variant>
      <vt:variant>
        <vt:lpwstr>_Toc532216031</vt:lpwstr>
      </vt:variant>
      <vt:variant>
        <vt:i4>1245238</vt:i4>
      </vt:variant>
      <vt:variant>
        <vt:i4>1496</vt:i4>
      </vt:variant>
      <vt:variant>
        <vt:i4>0</vt:i4>
      </vt:variant>
      <vt:variant>
        <vt:i4>5</vt:i4>
      </vt:variant>
      <vt:variant>
        <vt:lpwstr/>
      </vt:variant>
      <vt:variant>
        <vt:lpwstr>_Toc532216030</vt:lpwstr>
      </vt:variant>
      <vt:variant>
        <vt:i4>1179702</vt:i4>
      </vt:variant>
      <vt:variant>
        <vt:i4>1490</vt:i4>
      </vt:variant>
      <vt:variant>
        <vt:i4>0</vt:i4>
      </vt:variant>
      <vt:variant>
        <vt:i4>5</vt:i4>
      </vt:variant>
      <vt:variant>
        <vt:lpwstr/>
      </vt:variant>
      <vt:variant>
        <vt:lpwstr>_Toc532216029</vt:lpwstr>
      </vt:variant>
      <vt:variant>
        <vt:i4>1179702</vt:i4>
      </vt:variant>
      <vt:variant>
        <vt:i4>1484</vt:i4>
      </vt:variant>
      <vt:variant>
        <vt:i4>0</vt:i4>
      </vt:variant>
      <vt:variant>
        <vt:i4>5</vt:i4>
      </vt:variant>
      <vt:variant>
        <vt:lpwstr/>
      </vt:variant>
      <vt:variant>
        <vt:lpwstr>_Toc532216028</vt:lpwstr>
      </vt:variant>
      <vt:variant>
        <vt:i4>1179702</vt:i4>
      </vt:variant>
      <vt:variant>
        <vt:i4>1478</vt:i4>
      </vt:variant>
      <vt:variant>
        <vt:i4>0</vt:i4>
      </vt:variant>
      <vt:variant>
        <vt:i4>5</vt:i4>
      </vt:variant>
      <vt:variant>
        <vt:lpwstr/>
      </vt:variant>
      <vt:variant>
        <vt:lpwstr>_Toc532216027</vt:lpwstr>
      </vt:variant>
      <vt:variant>
        <vt:i4>1179702</vt:i4>
      </vt:variant>
      <vt:variant>
        <vt:i4>1472</vt:i4>
      </vt:variant>
      <vt:variant>
        <vt:i4>0</vt:i4>
      </vt:variant>
      <vt:variant>
        <vt:i4>5</vt:i4>
      </vt:variant>
      <vt:variant>
        <vt:lpwstr/>
      </vt:variant>
      <vt:variant>
        <vt:lpwstr>_Toc532216026</vt:lpwstr>
      </vt:variant>
      <vt:variant>
        <vt:i4>1179702</vt:i4>
      </vt:variant>
      <vt:variant>
        <vt:i4>1466</vt:i4>
      </vt:variant>
      <vt:variant>
        <vt:i4>0</vt:i4>
      </vt:variant>
      <vt:variant>
        <vt:i4>5</vt:i4>
      </vt:variant>
      <vt:variant>
        <vt:lpwstr/>
      </vt:variant>
      <vt:variant>
        <vt:lpwstr>_Toc532216025</vt:lpwstr>
      </vt:variant>
      <vt:variant>
        <vt:i4>1179702</vt:i4>
      </vt:variant>
      <vt:variant>
        <vt:i4>1460</vt:i4>
      </vt:variant>
      <vt:variant>
        <vt:i4>0</vt:i4>
      </vt:variant>
      <vt:variant>
        <vt:i4>5</vt:i4>
      </vt:variant>
      <vt:variant>
        <vt:lpwstr/>
      </vt:variant>
      <vt:variant>
        <vt:lpwstr>_Toc532216024</vt:lpwstr>
      </vt:variant>
      <vt:variant>
        <vt:i4>1179702</vt:i4>
      </vt:variant>
      <vt:variant>
        <vt:i4>1454</vt:i4>
      </vt:variant>
      <vt:variant>
        <vt:i4>0</vt:i4>
      </vt:variant>
      <vt:variant>
        <vt:i4>5</vt:i4>
      </vt:variant>
      <vt:variant>
        <vt:lpwstr/>
      </vt:variant>
      <vt:variant>
        <vt:lpwstr>_Toc532216023</vt:lpwstr>
      </vt:variant>
      <vt:variant>
        <vt:i4>1179702</vt:i4>
      </vt:variant>
      <vt:variant>
        <vt:i4>1448</vt:i4>
      </vt:variant>
      <vt:variant>
        <vt:i4>0</vt:i4>
      </vt:variant>
      <vt:variant>
        <vt:i4>5</vt:i4>
      </vt:variant>
      <vt:variant>
        <vt:lpwstr/>
      </vt:variant>
      <vt:variant>
        <vt:lpwstr>_Toc532216022</vt:lpwstr>
      </vt:variant>
      <vt:variant>
        <vt:i4>1179702</vt:i4>
      </vt:variant>
      <vt:variant>
        <vt:i4>1442</vt:i4>
      </vt:variant>
      <vt:variant>
        <vt:i4>0</vt:i4>
      </vt:variant>
      <vt:variant>
        <vt:i4>5</vt:i4>
      </vt:variant>
      <vt:variant>
        <vt:lpwstr/>
      </vt:variant>
      <vt:variant>
        <vt:lpwstr>_Toc532216021</vt:lpwstr>
      </vt:variant>
      <vt:variant>
        <vt:i4>1179702</vt:i4>
      </vt:variant>
      <vt:variant>
        <vt:i4>1436</vt:i4>
      </vt:variant>
      <vt:variant>
        <vt:i4>0</vt:i4>
      </vt:variant>
      <vt:variant>
        <vt:i4>5</vt:i4>
      </vt:variant>
      <vt:variant>
        <vt:lpwstr/>
      </vt:variant>
      <vt:variant>
        <vt:lpwstr>_Toc532216020</vt:lpwstr>
      </vt:variant>
      <vt:variant>
        <vt:i4>1114166</vt:i4>
      </vt:variant>
      <vt:variant>
        <vt:i4>1430</vt:i4>
      </vt:variant>
      <vt:variant>
        <vt:i4>0</vt:i4>
      </vt:variant>
      <vt:variant>
        <vt:i4>5</vt:i4>
      </vt:variant>
      <vt:variant>
        <vt:lpwstr/>
      </vt:variant>
      <vt:variant>
        <vt:lpwstr>_Toc532216019</vt:lpwstr>
      </vt:variant>
      <vt:variant>
        <vt:i4>1114166</vt:i4>
      </vt:variant>
      <vt:variant>
        <vt:i4>1424</vt:i4>
      </vt:variant>
      <vt:variant>
        <vt:i4>0</vt:i4>
      </vt:variant>
      <vt:variant>
        <vt:i4>5</vt:i4>
      </vt:variant>
      <vt:variant>
        <vt:lpwstr/>
      </vt:variant>
      <vt:variant>
        <vt:lpwstr>_Toc532216018</vt:lpwstr>
      </vt:variant>
      <vt:variant>
        <vt:i4>1114166</vt:i4>
      </vt:variant>
      <vt:variant>
        <vt:i4>1418</vt:i4>
      </vt:variant>
      <vt:variant>
        <vt:i4>0</vt:i4>
      </vt:variant>
      <vt:variant>
        <vt:i4>5</vt:i4>
      </vt:variant>
      <vt:variant>
        <vt:lpwstr/>
      </vt:variant>
      <vt:variant>
        <vt:lpwstr>_Toc532216017</vt:lpwstr>
      </vt:variant>
      <vt:variant>
        <vt:i4>1114166</vt:i4>
      </vt:variant>
      <vt:variant>
        <vt:i4>1412</vt:i4>
      </vt:variant>
      <vt:variant>
        <vt:i4>0</vt:i4>
      </vt:variant>
      <vt:variant>
        <vt:i4>5</vt:i4>
      </vt:variant>
      <vt:variant>
        <vt:lpwstr/>
      </vt:variant>
      <vt:variant>
        <vt:lpwstr>_Toc532216016</vt:lpwstr>
      </vt:variant>
      <vt:variant>
        <vt:i4>1114166</vt:i4>
      </vt:variant>
      <vt:variant>
        <vt:i4>1406</vt:i4>
      </vt:variant>
      <vt:variant>
        <vt:i4>0</vt:i4>
      </vt:variant>
      <vt:variant>
        <vt:i4>5</vt:i4>
      </vt:variant>
      <vt:variant>
        <vt:lpwstr/>
      </vt:variant>
      <vt:variant>
        <vt:lpwstr>_Toc532216015</vt:lpwstr>
      </vt:variant>
      <vt:variant>
        <vt:i4>1114166</vt:i4>
      </vt:variant>
      <vt:variant>
        <vt:i4>1400</vt:i4>
      </vt:variant>
      <vt:variant>
        <vt:i4>0</vt:i4>
      </vt:variant>
      <vt:variant>
        <vt:i4>5</vt:i4>
      </vt:variant>
      <vt:variant>
        <vt:lpwstr/>
      </vt:variant>
      <vt:variant>
        <vt:lpwstr>_Toc532216014</vt:lpwstr>
      </vt:variant>
      <vt:variant>
        <vt:i4>1114166</vt:i4>
      </vt:variant>
      <vt:variant>
        <vt:i4>1394</vt:i4>
      </vt:variant>
      <vt:variant>
        <vt:i4>0</vt:i4>
      </vt:variant>
      <vt:variant>
        <vt:i4>5</vt:i4>
      </vt:variant>
      <vt:variant>
        <vt:lpwstr/>
      </vt:variant>
      <vt:variant>
        <vt:lpwstr>_Toc532216013</vt:lpwstr>
      </vt:variant>
      <vt:variant>
        <vt:i4>1114166</vt:i4>
      </vt:variant>
      <vt:variant>
        <vt:i4>1388</vt:i4>
      </vt:variant>
      <vt:variant>
        <vt:i4>0</vt:i4>
      </vt:variant>
      <vt:variant>
        <vt:i4>5</vt:i4>
      </vt:variant>
      <vt:variant>
        <vt:lpwstr/>
      </vt:variant>
      <vt:variant>
        <vt:lpwstr>_Toc532216012</vt:lpwstr>
      </vt:variant>
      <vt:variant>
        <vt:i4>1114166</vt:i4>
      </vt:variant>
      <vt:variant>
        <vt:i4>1382</vt:i4>
      </vt:variant>
      <vt:variant>
        <vt:i4>0</vt:i4>
      </vt:variant>
      <vt:variant>
        <vt:i4>5</vt:i4>
      </vt:variant>
      <vt:variant>
        <vt:lpwstr/>
      </vt:variant>
      <vt:variant>
        <vt:lpwstr>_Toc532216011</vt:lpwstr>
      </vt:variant>
      <vt:variant>
        <vt:i4>1114166</vt:i4>
      </vt:variant>
      <vt:variant>
        <vt:i4>1376</vt:i4>
      </vt:variant>
      <vt:variant>
        <vt:i4>0</vt:i4>
      </vt:variant>
      <vt:variant>
        <vt:i4>5</vt:i4>
      </vt:variant>
      <vt:variant>
        <vt:lpwstr/>
      </vt:variant>
      <vt:variant>
        <vt:lpwstr>_Toc532216010</vt:lpwstr>
      </vt:variant>
      <vt:variant>
        <vt:i4>1048630</vt:i4>
      </vt:variant>
      <vt:variant>
        <vt:i4>1370</vt:i4>
      </vt:variant>
      <vt:variant>
        <vt:i4>0</vt:i4>
      </vt:variant>
      <vt:variant>
        <vt:i4>5</vt:i4>
      </vt:variant>
      <vt:variant>
        <vt:lpwstr/>
      </vt:variant>
      <vt:variant>
        <vt:lpwstr>_Toc532216009</vt:lpwstr>
      </vt:variant>
      <vt:variant>
        <vt:i4>1048630</vt:i4>
      </vt:variant>
      <vt:variant>
        <vt:i4>1364</vt:i4>
      </vt:variant>
      <vt:variant>
        <vt:i4>0</vt:i4>
      </vt:variant>
      <vt:variant>
        <vt:i4>5</vt:i4>
      </vt:variant>
      <vt:variant>
        <vt:lpwstr/>
      </vt:variant>
      <vt:variant>
        <vt:lpwstr>_Toc532216008</vt:lpwstr>
      </vt:variant>
      <vt:variant>
        <vt:i4>1048630</vt:i4>
      </vt:variant>
      <vt:variant>
        <vt:i4>1358</vt:i4>
      </vt:variant>
      <vt:variant>
        <vt:i4>0</vt:i4>
      </vt:variant>
      <vt:variant>
        <vt:i4>5</vt:i4>
      </vt:variant>
      <vt:variant>
        <vt:lpwstr/>
      </vt:variant>
      <vt:variant>
        <vt:lpwstr>_Toc532216007</vt:lpwstr>
      </vt:variant>
      <vt:variant>
        <vt:i4>1048630</vt:i4>
      </vt:variant>
      <vt:variant>
        <vt:i4>1352</vt:i4>
      </vt:variant>
      <vt:variant>
        <vt:i4>0</vt:i4>
      </vt:variant>
      <vt:variant>
        <vt:i4>5</vt:i4>
      </vt:variant>
      <vt:variant>
        <vt:lpwstr/>
      </vt:variant>
      <vt:variant>
        <vt:lpwstr>_Toc532216006</vt:lpwstr>
      </vt:variant>
      <vt:variant>
        <vt:i4>1048630</vt:i4>
      </vt:variant>
      <vt:variant>
        <vt:i4>1346</vt:i4>
      </vt:variant>
      <vt:variant>
        <vt:i4>0</vt:i4>
      </vt:variant>
      <vt:variant>
        <vt:i4>5</vt:i4>
      </vt:variant>
      <vt:variant>
        <vt:lpwstr/>
      </vt:variant>
      <vt:variant>
        <vt:lpwstr>_Toc532216005</vt:lpwstr>
      </vt:variant>
      <vt:variant>
        <vt:i4>1048630</vt:i4>
      </vt:variant>
      <vt:variant>
        <vt:i4>1340</vt:i4>
      </vt:variant>
      <vt:variant>
        <vt:i4>0</vt:i4>
      </vt:variant>
      <vt:variant>
        <vt:i4>5</vt:i4>
      </vt:variant>
      <vt:variant>
        <vt:lpwstr/>
      </vt:variant>
      <vt:variant>
        <vt:lpwstr>_Toc532216004</vt:lpwstr>
      </vt:variant>
      <vt:variant>
        <vt:i4>1048630</vt:i4>
      </vt:variant>
      <vt:variant>
        <vt:i4>1334</vt:i4>
      </vt:variant>
      <vt:variant>
        <vt:i4>0</vt:i4>
      </vt:variant>
      <vt:variant>
        <vt:i4>5</vt:i4>
      </vt:variant>
      <vt:variant>
        <vt:lpwstr/>
      </vt:variant>
      <vt:variant>
        <vt:lpwstr>_Toc532216003</vt:lpwstr>
      </vt:variant>
      <vt:variant>
        <vt:i4>1048630</vt:i4>
      </vt:variant>
      <vt:variant>
        <vt:i4>1328</vt:i4>
      </vt:variant>
      <vt:variant>
        <vt:i4>0</vt:i4>
      </vt:variant>
      <vt:variant>
        <vt:i4>5</vt:i4>
      </vt:variant>
      <vt:variant>
        <vt:lpwstr/>
      </vt:variant>
      <vt:variant>
        <vt:lpwstr>_Toc532216002</vt:lpwstr>
      </vt:variant>
      <vt:variant>
        <vt:i4>1048630</vt:i4>
      </vt:variant>
      <vt:variant>
        <vt:i4>1322</vt:i4>
      </vt:variant>
      <vt:variant>
        <vt:i4>0</vt:i4>
      </vt:variant>
      <vt:variant>
        <vt:i4>5</vt:i4>
      </vt:variant>
      <vt:variant>
        <vt:lpwstr/>
      </vt:variant>
      <vt:variant>
        <vt:lpwstr>_Toc532216001</vt:lpwstr>
      </vt:variant>
      <vt:variant>
        <vt:i4>1048630</vt:i4>
      </vt:variant>
      <vt:variant>
        <vt:i4>1316</vt:i4>
      </vt:variant>
      <vt:variant>
        <vt:i4>0</vt:i4>
      </vt:variant>
      <vt:variant>
        <vt:i4>5</vt:i4>
      </vt:variant>
      <vt:variant>
        <vt:lpwstr/>
      </vt:variant>
      <vt:variant>
        <vt:lpwstr>_Toc532216000</vt:lpwstr>
      </vt:variant>
      <vt:variant>
        <vt:i4>1703999</vt:i4>
      </vt:variant>
      <vt:variant>
        <vt:i4>1310</vt:i4>
      </vt:variant>
      <vt:variant>
        <vt:i4>0</vt:i4>
      </vt:variant>
      <vt:variant>
        <vt:i4>5</vt:i4>
      </vt:variant>
      <vt:variant>
        <vt:lpwstr/>
      </vt:variant>
      <vt:variant>
        <vt:lpwstr>_Toc532215999</vt:lpwstr>
      </vt:variant>
      <vt:variant>
        <vt:i4>1703999</vt:i4>
      </vt:variant>
      <vt:variant>
        <vt:i4>1304</vt:i4>
      </vt:variant>
      <vt:variant>
        <vt:i4>0</vt:i4>
      </vt:variant>
      <vt:variant>
        <vt:i4>5</vt:i4>
      </vt:variant>
      <vt:variant>
        <vt:lpwstr/>
      </vt:variant>
      <vt:variant>
        <vt:lpwstr>_Toc532215998</vt:lpwstr>
      </vt:variant>
      <vt:variant>
        <vt:i4>1703999</vt:i4>
      </vt:variant>
      <vt:variant>
        <vt:i4>1298</vt:i4>
      </vt:variant>
      <vt:variant>
        <vt:i4>0</vt:i4>
      </vt:variant>
      <vt:variant>
        <vt:i4>5</vt:i4>
      </vt:variant>
      <vt:variant>
        <vt:lpwstr/>
      </vt:variant>
      <vt:variant>
        <vt:lpwstr>_Toc532215997</vt:lpwstr>
      </vt:variant>
      <vt:variant>
        <vt:i4>1703999</vt:i4>
      </vt:variant>
      <vt:variant>
        <vt:i4>1292</vt:i4>
      </vt:variant>
      <vt:variant>
        <vt:i4>0</vt:i4>
      </vt:variant>
      <vt:variant>
        <vt:i4>5</vt:i4>
      </vt:variant>
      <vt:variant>
        <vt:lpwstr/>
      </vt:variant>
      <vt:variant>
        <vt:lpwstr>_Toc532215996</vt:lpwstr>
      </vt:variant>
      <vt:variant>
        <vt:i4>1703999</vt:i4>
      </vt:variant>
      <vt:variant>
        <vt:i4>1286</vt:i4>
      </vt:variant>
      <vt:variant>
        <vt:i4>0</vt:i4>
      </vt:variant>
      <vt:variant>
        <vt:i4>5</vt:i4>
      </vt:variant>
      <vt:variant>
        <vt:lpwstr/>
      </vt:variant>
      <vt:variant>
        <vt:lpwstr>_Toc532215995</vt:lpwstr>
      </vt:variant>
      <vt:variant>
        <vt:i4>1703999</vt:i4>
      </vt:variant>
      <vt:variant>
        <vt:i4>1280</vt:i4>
      </vt:variant>
      <vt:variant>
        <vt:i4>0</vt:i4>
      </vt:variant>
      <vt:variant>
        <vt:i4>5</vt:i4>
      </vt:variant>
      <vt:variant>
        <vt:lpwstr/>
      </vt:variant>
      <vt:variant>
        <vt:lpwstr>_Toc532215994</vt:lpwstr>
      </vt:variant>
      <vt:variant>
        <vt:i4>1703999</vt:i4>
      </vt:variant>
      <vt:variant>
        <vt:i4>1274</vt:i4>
      </vt:variant>
      <vt:variant>
        <vt:i4>0</vt:i4>
      </vt:variant>
      <vt:variant>
        <vt:i4>5</vt:i4>
      </vt:variant>
      <vt:variant>
        <vt:lpwstr/>
      </vt:variant>
      <vt:variant>
        <vt:lpwstr>_Toc532215993</vt:lpwstr>
      </vt:variant>
      <vt:variant>
        <vt:i4>1703999</vt:i4>
      </vt:variant>
      <vt:variant>
        <vt:i4>1268</vt:i4>
      </vt:variant>
      <vt:variant>
        <vt:i4>0</vt:i4>
      </vt:variant>
      <vt:variant>
        <vt:i4>5</vt:i4>
      </vt:variant>
      <vt:variant>
        <vt:lpwstr/>
      </vt:variant>
      <vt:variant>
        <vt:lpwstr>_Toc532215992</vt:lpwstr>
      </vt:variant>
      <vt:variant>
        <vt:i4>1703999</vt:i4>
      </vt:variant>
      <vt:variant>
        <vt:i4>1262</vt:i4>
      </vt:variant>
      <vt:variant>
        <vt:i4>0</vt:i4>
      </vt:variant>
      <vt:variant>
        <vt:i4>5</vt:i4>
      </vt:variant>
      <vt:variant>
        <vt:lpwstr/>
      </vt:variant>
      <vt:variant>
        <vt:lpwstr>_Toc532215991</vt:lpwstr>
      </vt:variant>
      <vt:variant>
        <vt:i4>1703999</vt:i4>
      </vt:variant>
      <vt:variant>
        <vt:i4>1256</vt:i4>
      </vt:variant>
      <vt:variant>
        <vt:i4>0</vt:i4>
      </vt:variant>
      <vt:variant>
        <vt:i4>5</vt:i4>
      </vt:variant>
      <vt:variant>
        <vt:lpwstr/>
      </vt:variant>
      <vt:variant>
        <vt:lpwstr>_Toc532215990</vt:lpwstr>
      </vt:variant>
      <vt:variant>
        <vt:i4>1769535</vt:i4>
      </vt:variant>
      <vt:variant>
        <vt:i4>1250</vt:i4>
      </vt:variant>
      <vt:variant>
        <vt:i4>0</vt:i4>
      </vt:variant>
      <vt:variant>
        <vt:i4>5</vt:i4>
      </vt:variant>
      <vt:variant>
        <vt:lpwstr/>
      </vt:variant>
      <vt:variant>
        <vt:lpwstr>_Toc532215989</vt:lpwstr>
      </vt:variant>
      <vt:variant>
        <vt:i4>1769535</vt:i4>
      </vt:variant>
      <vt:variant>
        <vt:i4>1244</vt:i4>
      </vt:variant>
      <vt:variant>
        <vt:i4>0</vt:i4>
      </vt:variant>
      <vt:variant>
        <vt:i4>5</vt:i4>
      </vt:variant>
      <vt:variant>
        <vt:lpwstr/>
      </vt:variant>
      <vt:variant>
        <vt:lpwstr>_Toc532215988</vt:lpwstr>
      </vt:variant>
      <vt:variant>
        <vt:i4>1769535</vt:i4>
      </vt:variant>
      <vt:variant>
        <vt:i4>1238</vt:i4>
      </vt:variant>
      <vt:variant>
        <vt:i4>0</vt:i4>
      </vt:variant>
      <vt:variant>
        <vt:i4>5</vt:i4>
      </vt:variant>
      <vt:variant>
        <vt:lpwstr/>
      </vt:variant>
      <vt:variant>
        <vt:lpwstr>_Toc532215987</vt:lpwstr>
      </vt:variant>
      <vt:variant>
        <vt:i4>1769535</vt:i4>
      </vt:variant>
      <vt:variant>
        <vt:i4>1232</vt:i4>
      </vt:variant>
      <vt:variant>
        <vt:i4>0</vt:i4>
      </vt:variant>
      <vt:variant>
        <vt:i4>5</vt:i4>
      </vt:variant>
      <vt:variant>
        <vt:lpwstr/>
      </vt:variant>
      <vt:variant>
        <vt:lpwstr>_Toc532215986</vt:lpwstr>
      </vt:variant>
      <vt:variant>
        <vt:i4>1769535</vt:i4>
      </vt:variant>
      <vt:variant>
        <vt:i4>1226</vt:i4>
      </vt:variant>
      <vt:variant>
        <vt:i4>0</vt:i4>
      </vt:variant>
      <vt:variant>
        <vt:i4>5</vt:i4>
      </vt:variant>
      <vt:variant>
        <vt:lpwstr/>
      </vt:variant>
      <vt:variant>
        <vt:lpwstr>_Toc532215985</vt:lpwstr>
      </vt:variant>
      <vt:variant>
        <vt:i4>1769535</vt:i4>
      </vt:variant>
      <vt:variant>
        <vt:i4>1220</vt:i4>
      </vt:variant>
      <vt:variant>
        <vt:i4>0</vt:i4>
      </vt:variant>
      <vt:variant>
        <vt:i4>5</vt:i4>
      </vt:variant>
      <vt:variant>
        <vt:lpwstr/>
      </vt:variant>
      <vt:variant>
        <vt:lpwstr>_Toc532215984</vt:lpwstr>
      </vt:variant>
      <vt:variant>
        <vt:i4>1769535</vt:i4>
      </vt:variant>
      <vt:variant>
        <vt:i4>1214</vt:i4>
      </vt:variant>
      <vt:variant>
        <vt:i4>0</vt:i4>
      </vt:variant>
      <vt:variant>
        <vt:i4>5</vt:i4>
      </vt:variant>
      <vt:variant>
        <vt:lpwstr/>
      </vt:variant>
      <vt:variant>
        <vt:lpwstr>_Toc532215983</vt:lpwstr>
      </vt:variant>
      <vt:variant>
        <vt:i4>1769535</vt:i4>
      </vt:variant>
      <vt:variant>
        <vt:i4>1208</vt:i4>
      </vt:variant>
      <vt:variant>
        <vt:i4>0</vt:i4>
      </vt:variant>
      <vt:variant>
        <vt:i4>5</vt:i4>
      </vt:variant>
      <vt:variant>
        <vt:lpwstr/>
      </vt:variant>
      <vt:variant>
        <vt:lpwstr>_Toc532215982</vt:lpwstr>
      </vt:variant>
      <vt:variant>
        <vt:i4>1769535</vt:i4>
      </vt:variant>
      <vt:variant>
        <vt:i4>1202</vt:i4>
      </vt:variant>
      <vt:variant>
        <vt:i4>0</vt:i4>
      </vt:variant>
      <vt:variant>
        <vt:i4>5</vt:i4>
      </vt:variant>
      <vt:variant>
        <vt:lpwstr/>
      </vt:variant>
      <vt:variant>
        <vt:lpwstr>_Toc532215981</vt:lpwstr>
      </vt:variant>
      <vt:variant>
        <vt:i4>1769535</vt:i4>
      </vt:variant>
      <vt:variant>
        <vt:i4>1196</vt:i4>
      </vt:variant>
      <vt:variant>
        <vt:i4>0</vt:i4>
      </vt:variant>
      <vt:variant>
        <vt:i4>5</vt:i4>
      </vt:variant>
      <vt:variant>
        <vt:lpwstr/>
      </vt:variant>
      <vt:variant>
        <vt:lpwstr>_Toc532215980</vt:lpwstr>
      </vt:variant>
      <vt:variant>
        <vt:i4>1310783</vt:i4>
      </vt:variant>
      <vt:variant>
        <vt:i4>1190</vt:i4>
      </vt:variant>
      <vt:variant>
        <vt:i4>0</vt:i4>
      </vt:variant>
      <vt:variant>
        <vt:i4>5</vt:i4>
      </vt:variant>
      <vt:variant>
        <vt:lpwstr/>
      </vt:variant>
      <vt:variant>
        <vt:lpwstr>_Toc532215979</vt:lpwstr>
      </vt:variant>
      <vt:variant>
        <vt:i4>1310783</vt:i4>
      </vt:variant>
      <vt:variant>
        <vt:i4>1184</vt:i4>
      </vt:variant>
      <vt:variant>
        <vt:i4>0</vt:i4>
      </vt:variant>
      <vt:variant>
        <vt:i4>5</vt:i4>
      </vt:variant>
      <vt:variant>
        <vt:lpwstr/>
      </vt:variant>
      <vt:variant>
        <vt:lpwstr>_Toc532215978</vt:lpwstr>
      </vt:variant>
      <vt:variant>
        <vt:i4>1310783</vt:i4>
      </vt:variant>
      <vt:variant>
        <vt:i4>1178</vt:i4>
      </vt:variant>
      <vt:variant>
        <vt:i4>0</vt:i4>
      </vt:variant>
      <vt:variant>
        <vt:i4>5</vt:i4>
      </vt:variant>
      <vt:variant>
        <vt:lpwstr/>
      </vt:variant>
      <vt:variant>
        <vt:lpwstr>_Toc532215977</vt:lpwstr>
      </vt:variant>
      <vt:variant>
        <vt:i4>1310783</vt:i4>
      </vt:variant>
      <vt:variant>
        <vt:i4>1172</vt:i4>
      </vt:variant>
      <vt:variant>
        <vt:i4>0</vt:i4>
      </vt:variant>
      <vt:variant>
        <vt:i4>5</vt:i4>
      </vt:variant>
      <vt:variant>
        <vt:lpwstr/>
      </vt:variant>
      <vt:variant>
        <vt:lpwstr>_Toc532215976</vt:lpwstr>
      </vt:variant>
      <vt:variant>
        <vt:i4>1310783</vt:i4>
      </vt:variant>
      <vt:variant>
        <vt:i4>1166</vt:i4>
      </vt:variant>
      <vt:variant>
        <vt:i4>0</vt:i4>
      </vt:variant>
      <vt:variant>
        <vt:i4>5</vt:i4>
      </vt:variant>
      <vt:variant>
        <vt:lpwstr/>
      </vt:variant>
      <vt:variant>
        <vt:lpwstr>_Toc532215975</vt:lpwstr>
      </vt:variant>
      <vt:variant>
        <vt:i4>1310783</vt:i4>
      </vt:variant>
      <vt:variant>
        <vt:i4>1160</vt:i4>
      </vt:variant>
      <vt:variant>
        <vt:i4>0</vt:i4>
      </vt:variant>
      <vt:variant>
        <vt:i4>5</vt:i4>
      </vt:variant>
      <vt:variant>
        <vt:lpwstr/>
      </vt:variant>
      <vt:variant>
        <vt:lpwstr>_Toc532215974</vt:lpwstr>
      </vt:variant>
      <vt:variant>
        <vt:i4>1310783</vt:i4>
      </vt:variant>
      <vt:variant>
        <vt:i4>1154</vt:i4>
      </vt:variant>
      <vt:variant>
        <vt:i4>0</vt:i4>
      </vt:variant>
      <vt:variant>
        <vt:i4>5</vt:i4>
      </vt:variant>
      <vt:variant>
        <vt:lpwstr/>
      </vt:variant>
      <vt:variant>
        <vt:lpwstr>_Toc532215973</vt:lpwstr>
      </vt:variant>
      <vt:variant>
        <vt:i4>1310783</vt:i4>
      </vt:variant>
      <vt:variant>
        <vt:i4>1148</vt:i4>
      </vt:variant>
      <vt:variant>
        <vt:i4>0</vt:i4>
      </vt:variant>
      <vt:variant>
        <vt:i4>5</vt:i4>
      </vt:variant>
      <vt:variant>
        <vt:lpwstr/>
      </vt:variant>
      <vt:variant>
        <vt:lpwstr>_Toc532215972</vt:lpwstr>
      </vt:variant>
      <vt:variant>
        <vt:i4>1310783</vt:i4>
      </vt:variant>
      <vt:variant>
        <vt:i4>1142</vt:i4>
      </vt:variant>
      <vt:variant>
        <vt:i4>0</vt:i4>
      </vt:variant>
      <vt:variant>
        <vt:i4>5</vt:i4>
      </vt:variant>
      <vt:variant>
        <vt:lpwstr/>
      </vt:variant>
      <vt:variant>
        <vt:lpwstr>_Toc532215971</vt:lpwstr>
      </vt:variant>
      <vt:variant>
        <vt:i4>1310783</vt:i4>
      </vt:variant>
      <vt:variant>
        <vt:i4>1136</vt:i4>
      </vt:variant>
      <vt:variant>
        <vt:i4>0</vt:i4>
      </vt:variant>
      <vt:variant>
        <vt:i4>5</vt:i4>
      </vt:variant>
      <vt:variant>
        <vt:lpwstr/>
      </vt:variant>
      <vt:variant>
        <vt:lpwstr>_Toc532215970</vt:lpwstr>
      </vt:variant>
      <vt:variant>
        <vt:i4>1376319</vt:i4>
      </vt:variant>
      <vt:variant>
        <vt:i4>1130</vt:i4>
      </vt:variant>
      <vt:variant>
        <vt:i4>0</vt:i4>
      </vt:variant>
      <vt:variant>
        <vt:i4>5</vt:i4>
      </vt:variant>
      <vt:variant>
        <vt:lpwstr/>
      </vt:variant>
      <vt:variant>
        <vt:lpwstr>_Toc532215969</vt:lpwstr>
      </vt:variant>
      <vt:variant>
        <vt:i4>1376319</vt:i4>
      </vt:variant>
      <vt:variant>
        <vt:i4>1124</vt:i4>
      </vt:variant>
      <vt:variant>
        <vt:i4>0</vt:i4>
      </vt:variant>
      <vt:variant>
        <vt:i4>5</vt:i4>
      </vt:variant>
      <vt:variant>
        <vt:lpwstr/>
      </vt:variant>
      <vt:variant>
        <vt:lpwstr>_Toc532215968</vt:lpwstr>
      </vt:variant>
      <vt:variant>
        <vt:i4>1376319</vt:i4>
      </vt:variant>
      <vt:variant>
        <vt:i4>1118</vt:i4>
      </vt:variant>
      <vt:variant>
        <vt:i4>0</vt:i4>
      </vt:variant>
      <vt:variant>
        <vt:i4>5</vt:i4>
      </vt:variant>
      <vt:variant>
        <vt:lpwstr/>
      </vt:variant>
      <vt:variant>
        <vt:lpwstr>_Toc532215967</vt:lpwstr>
      </vt:variant>
      <vt:variant>
        <vt:i4>1376319</vt:i4>
      </vt:variant>
      <vt:variant>
        <vt:i4>1112</vt:i4>
      </vt:variant>
      <vt:variant>
        <vt:i4>0</vt:i4>
      </vt:variant>
      <vt:variant>
        <vt:i4>5</vt:i4>
      </vt:variant>
      <vt:variant>
        <vt:lpwstr/>
      </vt:variant>
      <vt:variant>
        <vt:lpwstr>_Toc532215966</vt:lpwstr>
      </vt:variant>
      <vt:variant>
        <vt:i4>1376319</vt:i4>
      </vt:variant>
      <vt:variant>
        <vt:i4>1106</vt:i4>
      </vt:variant>
      <vt:variant>
        <vt:i4>0</vt:i4>
      </vt:variant>
      <vt:variant>
        <vt:i4>5</vt:i4>
      </vt:variant>
      <vt:variant>
        <vt:lpwstr/>
      </vt:variant>
      <vt:variant>
        <vt:lpwstr>_Toc532215965</vt:lpwstr>
      </vt:variant>
      <vt:variant>
        <vt:i4>1376319</vt:i4>
      </vt:variant>
      <vt:variant>
        <vt:i4>1100</vt:i4>
      </vt:variant>
      <vt:variant>
        <vt:i4>0</vt:i4>
      </vt:variant>
      <vt:variant>
        <vt:i4>5</vt:i4>
      </vt:variant>
      <vt:variant>
        <vt:lpwstr/>
      </vt:variant>
      <vt:variant>
        <vt:lpwstr>_Toc532215964</vt:lpwstr>
      </vt:variant>
      <vt:variant>
        <vt:i4>1376319</vt:i4>
      </vt:variant>
      <vt:variant>
        <vt:i4>1094</vt:i4>
      </vt:variant>
      <vt:variant>
        <vt:i4>0</vt:i4>
      </vt:variant>
      <vt:variant>
        <vt:i4>5</vt:i4>
      </vt:variant>
      <vt:variant>
        <vt:lpwstr/>
      </vt:variant>
      <vt:variant>
        <vt:lpwstr>_Toc532215963</vt:lpwstr>
      </vt:variant>
      <vt:variant>
        <vt:i4>1376319</vt:i4>
      </vt:variant>
      <vt:variant>
        <vt:i4>1088</vt:i4>
      </vt:variant>
      <vt:variant>
        <vt:i4>0</vt:i4>
      </vt:variant>
      <vt:variant>
        <vt:i4>5</vt:i4>
      </vt:variant>
      <vt:variant>
        <vt:lpwstr/>
      </vt:variant>
      <vt:variant>
        <vt:lpwstr>_Toc532215962</vt:lpwstr>
      </vt:variant>
      <vt:variant>
        <vt:i4>1376319</vt:i4>
      </vt:variant>
      <vt:variant>
        <vt:i4>1082</vt:i4>
      </vt:variant>
      <vt:variant>
        <vt:i4>0</vt:i4>
      </vt:variant>
      <vt:variant>
        <vt:i4>5</vt:i4>
      </vt:variant>
      <vt:variant>
        <vt:lpwstr/>
      </vt:variant>
      <vt:variant>
        <vt:lpwstr>_Toc532215961</vt:lpwstr>
      </vt:variant>
      <vt:variant>
        <vt:i4>1376319</vt:i4>
      </vt:variant>
      <vt:variant>
        <vt:i4>1076</vt:i4>
      </vt:variant>
      <vt:variant>
        <vt:i4>0</vt:i4>
      </vt:variant>
      <vt:variant>
        <vt:i4>5</vt:i4>
      </vt:variant>
      <vt:variant>
        <vt:lpwstr/>
      </vt:variant>
      <vt:variant>
        <vt:lpwstr>_Toc532215960</vt:lpwstr>
      </vt:variant>
      <vt:variant>
        <vt:i4>1441855</vt:i4>
      </vt:variant>
      <vt:variant>
        <vt:i4>1070</vt:i4>
      </vt:variant>
      <vt:variant>
        <vt:i4>0</vt:i4>
      </vt:variant>
      <vt:variant>
        <vt:i4>5</vt:i4>
      </vt:variant>
      <vt:variant>
        <vt:lpwstr/>
      </vt:variant>
      <vt:variant>
        <vt:lpwstr>_Toc532215959</vt:lpwstr>
      </vt:variant>
      <vt:variant>
        <vt:i4>1441855</vt:i4>
      </vt:variant>
      <vt:variant>
        <vt:i4>1064</vt:i4>
      </vt:variant>
      <vt:variant>
        <vt:i4>0</vt:i4>
      </vt:variant>
      <vt:variant>
        <vt:i4>5</vt:i4>
      </vt:variant>
      <vt:variant>
        <vt:lpwstr/>
      </vt:variant>
      <vt:variant>
        <vt:lpwstr>_Toc532215958</vt:lpwstr>
      </vt:variant>
      <vt:variant>
        <vt:i4>1441855</vt:i4>
      </vt:variant>
      <vt:variant>
        <vt:i4>1058</vt:i4>
      </vt:variant>
      <vt:variant>
        <vt:i4>0</vt:i4>
      </vt:variant>
      <vt:variant>
        <vt:i4>5</vt:i4>
      </vt:variant>
      <vt:variant>
        <vt:lpwstr/>
      </vt:variant>
      <vt:variant>
        <vt:lpwstr>_Toc532215957</vt:lpwstr>
      </vt:variant>
      <vt:variant>
        <vt:i4>1441855</vt:i4>
      </vt:variant>
      <vt:variant>
        <vt:i4>1052</vt:i4>
      </vt:variant>
      <vt:variant>
        <vt:i4>0</vt:i4>
      </vt:variant>
      <vt:variant>
        <vt:i4>5</vt:i4>
      </vt:variant>
      <vt:variant>
        <vt:lpwstr/>
      </vt:variant>
      <vt:variant>
        <vt:lpwstr>_Toc532215956</vt:lpwstr>
      </vt:variant>
      <vt:variant>
        <vt:i4>1441855</vt:i4>
      </vt:variant>
      <vt:variant>
        <vt:i4>1046</vt:i4>
      </vt:variant>
      <vt:variant>
        <vt:i4>0</vt:i4>
      </vt:variant>
      <vt:variant>
        <vt:i4>5</vt:i4>
      </vt:variant>
      <vt:variant>
        <vt:lpwstr/>
      </vt:variant>
      <vt:variant>
        <vt:lpwstr>_Toc532215955</vt:lpwstr>
      </vt:variant>
      <vt:variant>
        <vt:i4>1441855</vt:i4>
      </vt:variant>
      <vt:variant>
        <vt:i4>1040</vt:i4>
      </vt:variant>
      <vt:variant>
        <vt:i4>0</vt:i4>
      </vt:variant>
      <vt:variant>
        <vt:i4>5</vt:i4>
      </vt:variant>
      <vt:variant>
        <vt:lpwstr/>
      </vt:variant>
      <vt:variant>
        <vt:lpwstr>_Toc532215954</vt:lpwstr>
      </vt:variant>
      <vt:variant>
        <vt:i4>1441855</vt:i4>
      </vt:variant>
      <vt:variant>
        <vt:i4>1034</vt:i4>
      </vt:variant>
      <vt:variant>
        <vt:i4>0</vt:i4>
      </vt:variant>
      <vt:variant>
        <vt:i4>5</vt:i4>
      </vt:variant>
      <vt:variant>
        <vt:lpwstr/>
      </vt:variant>
      <vt:variant>
        <vt:lpwstr>_Toc532215953</vt:lpwstr>
      </vt:variant>
      <vt:variant>
        <vt:i4>1441855</vt:i4>
      </vt:variant>
      <vt:variant>
        <vt:i4>1028</vt:i4>
      </vt:variant>
      <vt:variant>
        <vt:i4>0</vt:i4>
      </vt:variant>
      <vt:variant>
        <vt:i4>5</vt:i4>
      </vt:variant>
      <vt:variant>
        <vt:lpwstr/>
      </vt:variant>
      <vt:variant>
        <vt:lpwstr>_Toc532215952</vt:lpwstr>
      </vt:variant>
      <vt:variant>
        <vt:i4>1441855</vt:i4>
      </vt:variant>
      <vt:variant>
        <vt:i4>1022</vt:i4>
      </vt:variant>
      <vt:variant>
        <vt:i4>0</vt:i4>
      </vt:variant>
      <vt:variant>
        <vt:i4>5</vt:i4>
      </vt:variant>
      <vt:variant>
        <vt:lpwstr/>
      </vt:variant>
      <vt:variant>
        <vt:lpwstr>_Toc532215951</vt:lpwstr>
      </vt:variant>
      <vt:variant>
        <vt:i4>1441855</vt:i4>
      </vt:variant>
      <vt:variant>
        <vt:i4>1016</vt:i4>
      </vt:variant>
      <vt:variant>
        <vt:i4>0</vt:i4>
      </vt:variant>
      <vt:variant>
        <vt:i4>5</vt:i4>
      </vt:variant>
      <vt:variant>
        <vt:lpwstr/>
      </vt:variant>
      <vt:variant>
        <vt:lpwstr>_Toc532215950</vt:lpwstr>
      </vt:variant>
      <vt:variant>
        <vt:i4>1507391</vt:i4>
      </vt:variant>
      <vt:variant>
        <vt:i4>1010</vt:i4>
      </vt:variant>
      <vt:variant>
        <vt:i4>0</vt:i4>
      </vt:variant>
      <vt:variant>
        <vt:i4>5</vt:i4>
      </vt:variant>
      <vt:variant>
        <vt:lpwstr/>
      </vt:variant>
      <vt:variant>
        <vt:lpwstr>_Toc532215949</vt:lpwstr>
      </vt:variant>
      <vt:variant>
        <vt:i4>1507391</vt:i4>
      </vt:variant>
      <vt:variant>
        <vt:i4>1004</vt:i4>
      </vt:variant>
      <vt:variant>
        <vt:i4>0</vt:i4>
      </vt:variant>
      <vt:variant>
        <vt:i4>5</vt:i4>
      </vt:variant>
      <vt:variant>
        <vt:lpwstr/>
      </vt:variant>
      <vt:variant>
        <vt:lpwstr>_Toc532215948</vt:lpwstr>
      </vt:variant>
      <vt:variant>
        <vt:i4>1507391</vt:i4>
      </vt:variant>
      <vt:variant>
        <vt:i4>998</vt:i4>
      </vt:variant>
      <vt:variant>
        <vt:i4>0</vt:i4>
      </vt:variant>
      <vt:variant>
        <vt:i4>5</vt:i4>
      </vt:variant>
      <vt:variant>
        <vt:lpwstr/>
      </vt:variant>
      <vt:variant>
        <vt:lpwstr>_Toc532215947</vt:lpwstr>
      </vt:variant>
      <vt:variant>
        <vt:i4>1507391</vt:i4>
      </vt:variant>
      <vt:variant>
        <vt:i4>992</vt:i4>
      </vt:variant>
      <vt:variant>
        <vt:i4>0</vt:i4>
      </vt:variant>
      <vt:variant>
        <vt:i4>5</vt:i4>
      </vt:variant>
      <vt:variant>
        <vt:lpwstr/>
      </vt:variant>
      <vt:variant>
        <vt:lpwstr>_Toc532215946</vt:lpwstr>
      </vt:variant>
      <vt:variant>
        <vt:i4>1507391</vt:i4>
      </vt:variant>
      <vt:variant>
        <vt:i4>986</vt:i4>
      </vt:variant>
      <vt:variant>
        <vt:i4>0</vt:i4>
      </vt:variant>
      <vt:variant>
        <vt:i4>5</vt:i4>
      </vt:variant>
      <vt:variant>
        <vt:lpwstr/>
      </vt:variant>
      <vt:variant>
        <vt:lpwstr>_Toc532215945</vt:lpwstr>
      </vt:variant>
      <vt:variant>
        <vt:i4>1507391</vt:i4>
      </vt:variant>
      <vt:variant>
        <vt:i4>980</vt:i4>
      </vt:variant>
      <vt:variant>
        <vt:i4>0</vt:i4>
      </vt:variant>
      <vt:variant>
        <vt:i4>5</vt:i4>
      </vt:variant>
      <vt:variant>
        <vt:lpwstr/>
      </vt:variant>
      <vt:variant>
        <vt:lpwstr>_Toc532215944</vt:lpwstr>
      </vt:variant>
      <vt:variant>
        <vt:i4>1507391</vt:i4>
      </vt:variant>
      <vt:variant>
        <vt:i4>974</vt:i4>
      </vt:variant>
      <vt:variant>
        <vt:i4>0</vt:i4>
      </vt:variant>
      <vt:variant>
        <vt:i4>5</vt:i4>
      </vt:variant>
      <vt:variant>
        <vt:lpwstr/>
      </vt:variant>
      <vt:variant>
        <vt:lpwstr>_Toc532215943</vt:lpwstr>
      </vt:variant>
      <vt:variant>
        <vt:i4>1507391</vt:i4>
      </vt:variant>
      <vt:variant>
        <vt:i4>968</vt:i4>
      </vt:variant>
      <vt:variant>
        <vt:i4>0</vt:i4>
      </vt:variant>
      <vt:variant>
        <vt:i4>5</vt:i4>
      </vt:variant>
      <vt:variant>
        <vt:lpwstr/>
      </vt:variant>
      <vt:variant>
        <vt:lpwstr>_Toc532215942</vt:lpwstr>
      </vt:variant>
      <vt:variant>
        <vt:i4>1507391</vt:i4>
      </vt:variant>
      <vt:variant>
        <vt:i4>962</vt:i4>
      </vt:variant>
      <vt:variant>
        <vt:i4>0</vt:i4>
      </vt:variant>
      <vt:variant>
        <vt:i4>5</vt:i4>
      </vt:variant>
      <vt:variant>
        <vt:lpwstr/>
      </vt:variant>
      <vt:variant>
        <vt:lpwstr>_Toc532215941</vt:lpwstr>
      </vt:variant>
      <vt:variant>
        <vt:i4>1507391</vt:i4>
      </vt:variant>
      <vt:variant>
        <vt:i4>956</vt:i4>
      </vt:variant>
      <vt:variant>
        <vt:i4>0</vt:i4>
      </vt:variant>
      <vt:variant>
        <vt:i4>5</vt:i4>
      </vt:variant>
      <vt:variant>
        <vt:lpwstr/>
      </vt:variant>
      <vt:variant>
        <vt:lpwstr>_Toc532215940</vt:lpwstr>
      </vt:variant>
      <vt:variant>
        <vt:i4>1048639</vt:i4>
      </vt:variant>
      <vt:variant>
        <vt:i4>950</vt:i4>
      </vt:variant>
      <vt:variant>
        <vt:i4>0</vt:i4>
      </vt:variant>
      <vt:variant>
        <vt:i4>5</vt:i4>
      </vt:variant>
      <vt:variant>
        <vt:lpwstr/>
      </vt:variant>
      <vt:variant>
        <vt:lpwstr>_Toc532215939</vt:lpwstr>
      </vt:variant>
      <vt:variant>
        <vt:i4>1048639</vt:i4>
      </vt:variant>
      <vt:variant>
        <vt:i4>944</vt:i4>
      </vt:variant>
      <vt:variant>
        <vt:i4>0</vt:i4>
      </vt:variant>
      <vt:variant>
        <vt:i4>5</vt:i4>
      </vt:variant>
      <vt:variant>
        <vt:lpwstr/>
      </vt:variant>
      <vt:variant>
        <vt:lpwstr>_Toc532215938</vt:lpwstr>
      </vt:variant>
      <vt:variant>
        <vt:i4>1048639</vt:i4>
      </vt:variant>
      <vt:variant>
        <vt:i4>938</vt:i4>
      </vt:variant>
      <vt:variant>
        <vt:i4>0</vt:i4>
      </vt:variant>
      <vt:variant>
        <vt:i4>5</vt:i4>
      </vt:variant>
      <vt:variant>
        <vt:lpwstr/>
      </vt:variant>
      <vt:variant>
        <vt:lpwstr>_Toc532215937</vt:lpwstr>
      </vt:variant>
      <vt:variant>
        <vt:i4>1048639</vt:i4>
      </vt:variant>
      <vt:variant>
        <vt:i4>932</vt:i4>
      </vt:variant>
      <vt:variant>
        <vt:i4>0</vt:i4>
      </vt:variant>
      <vt:variant>
        <vt:i4>5</vt:i4>
      </vt:variant>
      <vt:variant>
        <vt:lpwstr/>
      </vt:variant>
      <vt:variant>
        <vt:lpwstr>_Toc532215936</vt:lpwstr>
      </vt:variant>
      <vt:variant>
        <vt:i4>1048639</vt:i4>
      </vt:variant>
      <vt:variant>
        <vt:i4>926</vt:i4>
      </vt:variant>
      <vt:variant>
        <vt:i4>0</vt:i4>
      </vt:variant>
      <vt:variant>
        <vt:i4>5</vt:i4>
      </vt:variant>
      <vt:variant>
        <vt:lpwstr/>
      </vt:variant>
      <vt:variant>
        <vt:lpwstr>_Toc532215935</vt:lpwstr>
      </vt:variant>
      <vt:variant>
        <vt:i4>1048639</vt:i4>
      </vt:variant>
      <vt:variant>
        <vt:i4>920</vt:i4>
      </vt:variant>
      <vt:variant>
        <vt:i4>0</vt:i4>
      </vt:variant>
      <vt:variant>
        <vt:i4>5</vt:i4>
      </vt:variant>
      <vt:variant>
        <vt:lpwstr/>
      </vt:variant>
      <vt:variant>
        <vt:lpwstr>_Toc532215934</vt:lpwstr>
      </vt:variant>
      <vt:variant>
        <vt:i4>1048639</vt:i4>
      </vt:variant>
      <vt:variant>
        <vt:i4>914</vt:i4>
      </vt:variant>
      <vt:variant>
        <vt:i4>0</vt:i4>
      </vt:variant>
      <vt:variant>
        <vt:i4>5</vt:i4>
      </vt:variant>
      <vt:variant>
        <vt:lpwstr/>
      </vt:variant>
      <vt:variant>
        <vt:lpwstr>_Toc532215933</vt:lpwstr>
      </vt:variant>
      <vt:variant>
        <vt:i4>1048639</vt:i4>
      </vt:variant>
      <vt:variant>
        <vt:i4>908</vt:i4>
      </vt:variant>
      <vt:variant>
        <vt:i4>0</vt:i4>
      </vt:variant>
      <vt:variant>
        <vt:i4>5</vt:i4>
      </vt:variant>
      <vt:variant>
        <vt:lpwstr/>
      </vt:variant>
      <vt:variant>
        <vt:lpwstr>_Toc532215932</vt:lpwstr>
      </vt:variant>
      <vt:variant>
        <vt:i4>1048639</vt:i4>
      </vt:variant>
      <vt:variant>
        <vt:i4>902</vt:i4>
      </vt:variant>
      <vt:variant>
        <vt:i4>0</vt:i4>
      </vt:variant>
      <vt:variant>
        <vt:i4>5</vt:i4>
      </vt:variant>
      <vt:variant>
        <vt:lpwstr/>
      </vt:variant>
      <vt:variant>
        <vt:lpwstr>_Toc532215931</vt:lpwstr>
      </vt:variant>
      <vt:variant>
        <vt:i4>1048639</vt:i4>
      </vt:variant>
      <vt:variant>
        <vt:i4>896</vt:i4>
      </vt:variant>
      <vt:variant>
        <vt:i4>0</vt:i4>
      </vt:variant>
      <vt:variant>
        <vt:i4>5</vt:i4>
      </vt:variant>
      <vt:variant>
        <vt:lpwstr/>
      </vt:variant>
      <vt:variant>
        <vt:lpwstr>_Toc532215930</vt:lpwstr>
      </vt:variant>
      <vt:variant>
        <vt:i4>1114175</vt:i4>
      </vt:variant>
      <vt:variant>
        <vt:i4>890</vt:i4>
      </vt:variant>
      <vt:variant>
        <vt:i4>0</vt:i4>
      </vt:variant>
      <vt:variant>
        <vt:i4>5</vt:i4>
      </vt:variant>
      <vt:variant>
        <vt:lpwstr/>
      </vt:variant>
      <vt:variant>
        <vt:lpwstr>_Toc532215929</vt:lpwstr>
      </vt:variant>
      <vt:variant>
        <vt:i4>1114175</vt:i4>
      </vt:variant>
      <vt:variant>
        <vt:i4>884</vt:i4>
      </vt:variant>
      <vt:variant>
        <vt:i4>0</vt:i4>
      </vt:variant>
      <vt:variant>
        <vt:i4>5</vt:i4>
      </vt:variant>
      <vt:variant>
        <vt:lpwstr/>
      </vt:variant>
      <vt:variant>
        <vt:lpwstr>_Toc532215928</vt:lpwstr>
      </vt:variant>
      <vt:variant>
        <vt:i4>1114175</vt:i4>
      </vt:variant>
      <vt:variant>
        <vt:i4>878</vt:i4>
      </vt:variant>
      <vt:variant>
        <vt:i4>0</vt:i4>
      </vt:variant>
      <vt:variant>
        <vt:i4>5</vt:i4>
      </vt:variant>
      <vt:variant>
        <vt:lpwstr/>
      </vt:variant>
      <vt:variant>
        <vt:lpwstr>_Toc532215927</vt:lpwstr>
      </vt:variant>
      <vt:variant>
        <vt:i4>1114175</vt:i4>
      </vt:variant>
      <vt:variant>
        <vt:i4>872</vt:i4>
      </vt:variant>
      <vt:variant>
        <vt:i4>0</vt:i4>
      </vt:variant>
      <vt:variant>
        <vt:i4>5</vt:i4>
      </vt:variant>
      <vt:variant>
        <vt:lpwstr/>
      </vt:variant>
      <vt:variant>
        <vt:lpwstr>_Toc532215926</vt:lpwstr>
      </vt:variant>
      <vt:variant>
        <vt:i4>1114175</vt:i4>
      </vt:variant>
      <vt:variant>
        <vt:i4>866</vt:i4>
      </vt:variant>
      <vt:variant>
        <vt:i4>0</vt:i4>
      </vt:variant>
      <vt:variant>
        <vt:i4>5</vt:i4>
      </vt:variant>
      <vt:variant>
        <vt:lpwstr/>
      </vt:variant>
      <vt:variant>
        <vt:lpwstr>_Toc532215925</vt:lpwstr>
      </vt:variant>
      <vt:variant>
        <vt:i4>1114175</vt:i4>
      </vt:variant>
      <vt:variant>
        <vt:i4>860</vt:i4>
      </vt:variant>
      <vt:variant>
        <vt:i4>0</vt:i4>
      </vt:variant>
      <vt:variant>
        <vt:i4>5</vt:i4>
      </vt:variant>
      <vt:variant>
        <vt:lpwstr/>
      </vt:variant>
      <vt:variant>
        <vt:lpwstr>_Toc532215924</vt:lpwstr>
      </vt:variant>
      <vt:variant>
        <vt:i4>1114175</vt:i4>
      </vt:variant>
      <vt:variant>
        <vt:i4>854</vt:i4>
      </vt:variant>
      <vt:variant>
        <vt:i4>0</vt:i4>
      </vt:variant>
      <vt:variant>
        <vt:i4>5</vt:i4>
      </vt:variant>
      <vt:variant>
        <vt:lpwstr/>
      </vt:variant>
      <vt:variant>
        <vt:lpwstr>_Toc532215923</vt:lpwstr>
      </vt:variant>
      <vt:variant>
        <vt:i4>1114175</vt:i4>
      </vt:variant>
      <vt:variant>
        <vt:i4>848</vt:i4>
      </vt:variant>
      <vt:variant>
        <vt:i4>0</vt:i4>
      </vt:variant>
      <vt:variant>
        <vt:i4>5</vt:i4>
      </vt:variant>
      <vt:variant>
        <vt:lpwstr/>
      </vt:variant>
      <vt:variant>
        <vt:lpwstr>_Toc532215922</vt:lpwstr>
      </vt:variant>
      <vt:variant>
        <vt:i4>1114175</vt:i4>
      </vt:variant>
      <vt:variant>
        <vt:i4>842</vt:i4>
      </vt:variant>
      <vt:variant>
        <vt:i4>0</vt:i4>
      </vt:variant>
      <vt:variant>
        <vt:i4>5</vt:i4>
      </vt:variant>
      <vt:variant>
        <vt:lpwstr/>
      </vt:variant>
      <vt:variant>
        <vt:lpwstr>_Toc532215921</vt:lpwstr>
      </vt:variant>
      <vt:variant>
        <vt:i4>1114175</vt:i4>
      </vt:variant>
      <vt:variant>
        <vt:i4>836</vt:i4>
      </vt:variant>
      <vt:variant>
        <vt:i4>0</vt:i4>
      </vt:variant>
      <vt:variant>
        <vt:i4>5</vt:i4>
      </vt:variant>
      <vt:variant>
        <vt:lpwstr/>
      </vt:variant>
      <vt:variant>
        <vt:lpwstr>_Toc532215920</vt:lpwstr>
      </vt:variant>
      <vt:variant>
        <vt:i4>1179711</vt:i4>
      </vt:variant>
      <vt:variant>
        <vt:i4>830</vt:i4>
      </vt:variant>
      <vt:variant>
        <vt:i4>0</vt:i4>
      </vt:variant>
      <vt:variant>
        <vt:i4>5</vt:i4>
      </vt:variant>
      <vt:variant>
        <vt:lpwstr/>
      </vt:variant>
      <vt:variant>
        <vt:lpwstr>_Toc532215919</vt:lpwstr>
      </vt:variant>
      <vt:variant>
        <vt:i4>1179711</vt:i4>
      </vt:variant>
      <vt:variant>
        <vt:i4>824</vt:i4>
      </vt:variant>
      <vt:variant>
        <vt:i4>0</vt:i4>
      </vt:variant>
      <vt:variant>
        <vt:i4>5</vt:i4>
      </vt:variant>
      <vt:variant>
        <vt:lpwstr/>
      </vt:variant>
      <vt:variant>
        <vt:lpwstr>_Toc532215918</vt:lpwstr>
      </vt:variant>
      <vt:variant>
        <vt:i4>1179711</vt:i4>
      </vt:variant>
      <vt:variant>
        <vt:i4>818</vt:i4>
      </vt:variant>
      <vt:variant>
        <vt:i4>0</vt:i4>
      </vt:variant>
      <vt:variant>
        <vt:i4>5</vt:i4>
      </vt:variant>
      <vt:variant>
        <vt:lpwstr/>
      </vt:variant>
      <vt:variant>
        <vt:lpwstr>_Toc532215917</vt:lpwstr>
      </vt:variant>
      <vt:variant>
        <vt:i4>1179711</vt:i4>
      </vt:variant>
      <vt:variant>
        <vt:i4>812</vt:i4>
      </vt:variant>
      <vt:variant>
        <vt:i4>0</vt:i4>
      </vt:variant>
      <vt:variant>
        <vt:i4>5</vt:i4>
      </vt:variant>
      <vt:variant>
        <vt:lpwstr/>
      </vt:variant>
      <vt:variant>
        <vt:lpwstr>_Toc532215916</vt:lpwstr>
      </vt:variant>
      <vt:variant>
        <vt:i4>1179711</vt:i4>
      </vt:variant>
      <vt:variant>
        <vt:i4>806</vt:i4>
      </vt:variant>
      <vt:variant>
        <vt:i4>0</vt:i4>
      </vt:variant>
      <vt:variant>
        <vt:i4>5</vt:i4>
      </vt:variant>
      <vt:variant>
        <vt:lpwstr/>
      </vt:variant>
      <vt:variant>
        <vt:lpwstr>_Toc532215915</vt:lpwstr>
      </vt:variant>
      <vt:variant>
        <vt:i4>1179711</vt:i4>
      </vt:variant>
      <vt:variant>
        <vt:i4>800</vt:i4>
      </vt:variant>
      <vt:variant>
        <vt:i4>0</vt:i4>
      </vt:variant>
      <vt:variant>
        <vt:i4>5</vt:i4>
      </vt:variant>
      <vt:variant>
        <vt:lpwstr/>
      </vt:variant>
      <vt:variant>
        <vt:lpwstr>_Toc532215914</vt:lpwstr>
      </vt:variant>
      <vt:variant>
        <vt:i4>1179711</vt:i4>
      </vt:variant>
      <vt:variant>
        <vt:i4>794</vt:i4>
      </vt:variant>
      <vt:variant>
        <vt:i4>0</vt:i4>
      </vt:variant>
      <vt:variant>
        <vt:i4>5</vt:i4>
      </vt:variant>
      <vt:variant>
        <vt:lpwstr/>
      </vt:variant>
      <vt:variant>
        <vt:lpwstr>_Toc532215913</vt:lpwstr>
      </vt:variant>
      <vt:variant>
        <vt:i4>1179711</vt:i4>
      </vt:variant>
      <vt:variant>
        <vt:i4>788</vt:i4>
      </vt:variant>
      <vt:variant>
        <vt:i4>0</vt:i4>
      </vt:variant>
      <vt:variant>
        <vt:i4>5</vt:i4>
      </vt:variant>
      <vt:variant>
        <vt:lpwstr/>
      </vt:variant>
      <vt:variant>
        <vt:lpwstr>_Toc532215912</vt:lpwstr>
      </vt:variant>
      <vt:variant>
        <vt:i4>1179711</vt:i4>
      </vt:variant>
      <vt:variant>
        <vt:i4>782</vt:i4>
      </vt:variant>
      <vt:variant>
        <vt:i4>0</vt:i4>
      </vt:variant>
      <vt:variant>
        <vt:i4>5</vt:i4>
      </vt:variant>
      <vt:variant>
        <vt:lpwstr/>
      </vt:variant>
      <vt:variant>
        <vt:lpwstr>_Toc532215911</vt:lpwstr>
      </vt:variant>
      <vt:variant>
        <vt:i4>1179711</vt:i4>
      </vt:variant>
      <vt:variant>
        <vt:i4>776</vt:i4>
      </vt:variant>
      <vt:variant>
        <vt:i4>0</vt:i4>
      </vt:variant>
      <vt:variant>
        <vt:i4>5</vt:i4>
      </vt:variant>
      <vt:variant>
        <vt:lpwstr/>
      </vt:variant>
      <vt:variant>
        <vt:lpwstr>_Toc532215910</vt:lpwstr>
      </vt:variant>
      <vt:variant>
        <vt:i4>1245247</vt:i4>
      </vt:variant>
      <vt:variant>
        <vt:i4>770</vt:i4>
      </vt:variant>
      <vt:variant>
        <vt:i4>0</vt:i4>
      </vt:variant>
      <vt:variant>
        <vt:i4>5</vt:i4>
      </vt:variant>
      <vt:variant>
        <vt:lpwstr/>
      </vt:variant>
      <vt:variant>
        <vt:lpwstr>_Toc532215909</vt:lpwstr>
      </vt:variant>
      <vt:variant>
        <vt:i4>1245247</vt:i4>
      </vt:variant>
      <vt:variant>
        <vt:i4>764</vt:i4>
      </vt:variant>
      <vt:variant>
        <vt:i4>0</vt:i4>
      </vt:variant>
      <vt:variant>
        <vt:i4>5</vt:i4>
      </vt:variant>
      <vt:variant>
        <vt:lpwstr/>
      </vt:variant>
      <vt:variant>
        <vt:lpwstr>_Toc532215908</vt:lpwstr>
      </vt:variant>
      <vt:variant>
        <vt:i4>1245247</vt:i4>
      </vt:variant>
      <vt:variant>
        <vt:i4>758</vt:i4>
      </vt:variant>
      <vt:variant>
        <vt:i4>0</vt:i4>
      </vt:variant>
      <vt:variant>
        <vt:i4>5</vt:i4>
      </vt:variant>
      <vt:variant>
        <vt:lpwstr/>
      </vt:variant>
      <vt:variant>
        <vt:lpwstr>_Toc532215907</vt:lpwstr>
      </vt:variant>
      <vt:variant>
        <vt:i4>1245247</vt:i4>
      </vt:variant>
      <vt:variant>
        <vt:i4>752</vt:i4>
      </vt:variant>
      <vt:variant>
        <vt:i4>0</vt:i4>
      </vt:variant>
      <vt:variant>
        <vt:i4>5</vt:i4>
      </vt:variant>
      <vt:variant>
        <vt:lpwstr/>
      </vt:variant>
      <vt:variant>
        <vt:lpwstr>_Toc532215906</vt:lpwstr>
      </vt:variant>
      <vt:variant>
        <vt:i4>1245247</vt:i4>
      </vt:variant>
      <vt:variant>
        <vt:i4>746</vt:i4>
      </vt:variant>
      <vt:variant>
        <vt:i4>0</vt:i4>
      </vt:variant>
      <vt:variant>
        <vt:i4>5</vt:i4>
      </vt:variant>
      <vt:variant>
        <vt:lpwstr/>
      </vt:variant>
      <vt:variant>
        <vt:lpwstr>_Toc532215905</vt:lpwstr>
      </vt:variant>
      <vt:variant>
        <vt:i4>1245247</vt:i4>
      </vt:variant>
      <vt:variant>
        <vt:i4>740</vt:i4>
      </vt:variant>
      <vt:variant>
        <vt:i4>0</vt:i4>
      </vt:variant>
      <vt:variant>
        <vt:i4>5</vt:i4>
      </vt:variant>
      <vt:variant>
        <vt:lpwstr/>
      </vt:variant>
      <vt:variant>
        <vt:lpwstr>_Toc532215904</vt:lpwstr>
      </vt:variant>
      <vt:variant>
        <vt:i4>1245247</vt:i4>
      </vt:variant>
      <vt:variant>
        <vt:i4>734</vt:i4>
      </vt:variant>
      <vt:variant>
        <vt:i4>0</vt:i4>
      </vt:variant>
      <vt:variant>
        <vt:i4>5</vt:i4>
      </vt:variant>
      <vt:variant>
        <vt:lpwstr/>
      </vt:variant>
      <vt:variant>
        <vt:lpwstr>_Toc532215903</vt:lpwstr>
      </vt:variant>
      <vt:variant>
        <vt:i4>1245247</vt:i4>
      </vt:variant>
      <vt:variant>
        <vt:i4>728</vt:i4>
      </vt:variant>
      <vt:variant>
        <vt:i4>0</vt:i4>
      </vt:variant>
      <vt:variant>
        <vt:i4>5</vt:i4>
      </vt:variant>
      <vt:variant>
        <vt:lpwstr/>
      </vt:variant>
      <vt:variant>
        <vt:lpwstr>_Toc532215902</vt:lpwstr>
      </vt:variant>
      <vt:variant>
        <vt:i4>1245247</vt:i4>
      </vt:variant>
      <vt:variant>
        <vt:i4>722</vt:i4>
      </vt:variant>
      <vt:variant>
        <vt:i4>0</vt:i4>
      </vt:variant>
      <vt:variant>
        <vt:i4>5</vt:i4>
      </vt:variant>
      <vt:variant>
        <vt:lpwstr/>
      </vt:variant>
      <vt:variant>
        <vt:lpwstr>_Toc532215901</vt:lpwstr>
      </vt:variant>
      <vt:variant>
        <vt:i4>1245247</vt:i4>
      </vt:variant>
      <vt:variant>
        <vt:i4>716</vt:i4>
      </vt:variant>
      <vt:variant>
        <vt:i4>0</vt:i4>
      </vt:variant>
      <vt:variant>
        <vt:i4>5</vt:i4>
      </vt:variant>
      <vt:variant>
        <vt:lpwstr/>
      </vt:variant>
      <vt:variant>
        <vt:lpwstr>_Toc532215900</vt:lpwstr>
      </vt:variant>
      <vt:variant>
        <vt:i4>1703998</vt:i4>
      </vt:variant>
      <vt:variant>
        <vt:i4>710</vt:i4>
      </vt:variant>
      <vt:variant>
        <vt:i4>0</vt:i4>
      </vt:variant>
      <vt:variant>
        <vt:i4>5</vt:i4>
      </vt:variant>
      <vt:variant>
        <vt:lpwstr/>
      </vt:variant>
      <vt:variant>
        <vt:lpwstr>_Toc532215899</vt:lpwstr>
      </vt:variant>
      <vt:variant>
        <vt:i4>1703998</vt:i4>
      </vt:variant>
      <vt:variant>
        <vt:i4>704</vt:i4>
      </vt:variant>
      <vt:variant>
        <vt:i4>0</vt:i4>
      </vt:variant>
      <vt:variant>
        <vt:i4>5</vt:i4>
      </vt:variant>
      <vt:variant>
        <vt:lpwstr/>
      </vt:variant>
      <vt:variant>
        <vt:lpwstr>_Toc532215898</vt:lpwstr>
      </vt:variant>
      <vt:variant>
        <vt:i4>1703998</vt:i4>
      </vt:variant>
      <vt:variant>
        <vt:i4>698</vt:i4>
      </vt:variant>
      <vt:variant>
        <vt:i4>0</vt:i4>
      </vt:variant>
      <vt:variant>
        <vt:i4>5</vt:i4>
      </vt:variant>
      <vt:variant>
        <vt:lpwstr/>
      </vt:variant>
      <vt:variant>
        <vt:lpwstr>_Toc532215897</vt:lpwstr>
      </vt:variant>
      <vt:variant>
        <vt:i4>1703998</vt:i4>
      </vt:variant>
      <vt:variant>
        <vt:i4>692</vt:i4>
      </vt:variant>
      <vt:variant>
        <vt:i4>0</vt:i4>
      </vt:variant>
      <vt:variant>
        <vt:i4>5</vt:i4>
      </vt:variant>
      <vt:variant>
        <vt:lpwstr/>
      </vt:variant>
      <vt:variant>
        <vt:lpwstr>_Toc532215896</vt:lpwstr>
      </vt:variant>
      <vt:variant>
        <vt:i4>1703998</vt:i4>
      </vt:variant>
      <vt:variant>
        <vt:i4>686</vt:i4>
      </vt:variant>
      <vt:variant>
        <vt:i4>0</vt:i4>
      </vt:variant>
      <vt:variant>
        <vt:i4>5</vt:i4>
      </vt:variant>
      <vt:variant>
        <vt:lpwstr/>
      </vt:variant>
      <vt:variant>
        <vt:lpwstr>_Toc532215895</vt:lpwstr>
      </vt:variant>
      <vt:variant>
        <vt:i4>1703998</vt:i4>
      </vt:variant>
      <vt:variant>
        <vt:i4>680</vt:i4>
      </vt:variant>
      <vt:variant>
        <vt:i4>0</vt:i4>
      </vt:variant>
      <vt:variant>
        <vt:i4>5</vt:i4>
      </vt:variant>
      <vt:variant>
        <vt:lpwstr/>
      </vt:variant>
      <vt:variant>
        <vt:lpwstr>_Toc532215894</vt:lpwstr>
      </vt:variant>
      <vt:variant>
        <vt:i4>1703998</vt:i4>
      </vt:variant>
      <vt:variant>
        <vt:i4>674</vt:i4>
      </vt:variant>
      <vt:variant>
        <vt:i4>0</vt:i4>
      </vt:variant>
      <vt:variant>
        <vt:i4>5</vt:i4>
      </vt:variant>
      <vt:variant>
        <vt:lpwstr/>
      </vt:variant>
      <vt:variant>
        <vt:lpwstr>_Toc532215893</vt:lpwstr>
      </vt:variant>
      <vt:variant>
        <vt:i4>1703998</vt:i4>
      </vt:variant>
      <vt:variant>
        <vt:i4>668</vt:i4>
      </vt:variant>
      <vt:variant>
        <vt:i4>0</vt:i4>
      </vt:variant>
      <vt:variant>
        <vt:i4>5</vt:i4>
      </vt:variant>
      <vt:variant>
        <vt:lpwstr/>
      </vt:variant>
      <vt:variant>
        <vt:lpwstr>_Toc532215892</vt:lpwstr>
      </vt:variant>
      <vt:variant>
        <vt:i4>1703998</vt:i4>
      </vt:variant>
      <vt:variant>
        <vt:i4>662</vt:i4>
      </vt:variant>
      <vt:variant>
        <vt:i4>0</vt:i4>
      </vt:variant>
      <vt:variant>
        <vt:i4>5</vt:i4>
      </vt:variant>
      <vt:variant>
        <vt:lpwstr/>
      </vt:variant>
      <vt:variant>
        <vt:lpwstr>_Toc532215891</vt:lpwstr>
      </vt:variant>
      <vt:variant>
        <vt:i4>1703998</vt:i4>
      </vt:variant>
      <vt:variant>
        <vt:i4>656</vt:i4>
      </vt:variant>
      <vt:variant>
        <vt:i4>0</vt:i4>
      </vt:variant>
      <vt:variant>
        <vt:i4>5</vt:i4>
      </vt:variant>
      <vt:variant>
        <vt:lpwstr/>
      </vt:variant>
      <vt:variant>
        <vt:lpwstr>_Toc532215890</vt:lpwstr>
      </vt:variant>
      <vt:variant>
        <vt:i4>1769534</vt:i4>
      </vt:variant>
      <vt:variant>
        <vt:i4>650</vt:i4>
      </vt:variant>
      <vt:variant>
        <vt:i4>0</vt:i4>
      </vt:variant>
      <vt:variant>
        <vt:i4>5</vt:i4>
      </vt:variant>
      <vt:variant>
        <vt:lpwstr/>
      </vt:variant>
      <vt:variant>
        <vt:lpwstr>_Toc532215889</vt:lpwstr>
      </vt:variant>
      <vt:variant>
        <vt:i4>1769534</vt:i4>
      </vt:variant>
      <vt:variant>
        <vt:i4>644</vt:i4>
      </vt:variant>
      <vt:variant>
        <vt:i4>0</vt:i4>
      </vt:variant>
      <vt:variant>
        <vt:i4>5</vt:i4>
      </vt:variant>
      <vt:variant>
        <vt:lpwstr/>
      </vt:variant>
      <vt:variant>
        <vt:lpwstr>_Toc532215888</vt:lpwstr>
      </vt:variant>
      <vt:variant>
        <vt:i4>1769534</vt:i4>
      </vt:variant>
      <vt:variant>
        <vt:i4>638</vt:i4>
      </vt:variant>
      <vt:variant>
        <vt:i4>0</vt:i4>
      </vt:variant>
      <vt:variant>
        <vt:i4>5</vt:i4>
      </vt:variant>
      <vt:variant>
        <vt:lpwstr/>
      </vt:variant>
      <vt:variant>
        <vt:lpwstr>_Toc532215887</vt:lpwstr>
      </vt:variant>
      <vt:variant>
        <vt:i4>1769534</vt:i4>
      </vt:variant>
      <vt:variant>
        <vt:i4>632</vt:i4>
      </vt:variant>
      <vt:variant>
        <vt:i4>0</vt:i4>
      </vt:variant>
      <vt:variant>
        <vt:i4>5</vt:i4>
      </vt:variant>
      <vt:variant>
        <vt:lpwstr/>
      </vt:variant>
      <vt:variant>
        <vt:lpwstr>_Toc532215886</vt:lpwstr>
      </vt:variant>
      <vt:variant>
        <vt:i4>1769534</vt:i4>
      </vt:variant>
      <vt:variant>
        <vt:i4>626</vt:i4>
      </vt:variant>
      <vt:variant>
        <vt:i4>0</vt:i4>
      </vt:variant>
      <vt:variant>
        <vt:i4>5</vt:i4>
      </vt:variant>
      <vt:variant>
        <vt:lpwstr/>
      </vt:variant>
      <vt:variant>
        <vt:lpwstr>_Toc532215885</vt:lpwstr>
      </vt:variant>
      <vt:variant>
        <vt:i4>1769534</vt:i4>
      </vt:variant>
      <vt:variant>
        <vt:i4>620</vt:i4>
      </vt:variant>
      <vt:variant>
        <vt:i4>0</vt:i4>
      </vt:variant>
      <vt:variant>
        <vt:i4>5</vt:i4>
      </vt:variant>
      <vt:variant>
        <vt:lpwstr/>
      </vt:variant>
      <vt:variant>
        <vt:lpwstr>_Toc532215884</vt:lpwstr>
      </vt:variant>
      <vt:variant>
        <vt:i4>1769534</vt:i4>
      </vt:variant>
      <vt:variant>
        <vt:i4>614</vt:i4>
      </vt:variant>
      <vt:variant>
        <vt:i4>0</vt:i4>
      </vt:variant>
      <vt:variant>
        <vt:i4>5</vt:i4>
      </vt:variant>
      <vt:variant>
        <vt:lpwstr/>
      </vt:variant>
      <vt:variant>
        <vt:lpwstr>_Toc532215883</vt:lpwstr>
      </vt:variant>
      <vt:variant>
        <vt:i4>1769534</vt:i4>
      </vt:variant>
      <vt:variant>
        <vt:i4>608</vt:i4>
      </vt:variant>
      <vt:variant>
        <vt:i4>0</vt:i4>
      </vt:variant>
      <vt:variant>
        <vt:i4>5</vt:i4>
      </vt:variant>
      <vt:variant>
        <vt:lpwstr/>
      </vt:variant>
      <vt:variant>
        <vt:lpwstr>_Toc532215882</vt:lpwstr>
      </vt:variant>
      <vt:variant>
        <vt:i4>1769534</vt:i4>
      </vt:variant>
      <vt:variant>
        <vt:i4>602</vt:i4>
      </vt:variant>
      <vt:variant>
        <vt:i4>0</vt:i4>
      </vt:variant>
      <vt:variant>
        <vt:i4>5</vt:i4>
      </vt:variant>
      <vt:variant>
        <vt:lpwstr/>
      </vt:variant>
      <vt:variant>
        <vt:lpwstr>_Toc532215881</vt:lpwstr>
      </vt:variant>
      <vt:variant>
        <vt:i4>1769534</vt:i4>
      </vt:variant>
      <vt:variant>
        <vt:i4>596</vt:i4>
      </vt:variant>
      <vt:variant>
        <vt:i4>0</vt:i4>
      </vt:variant>
      <vt:variant>
        <vt:i4>5</vt:i4>
      </vt:variant>
      <vt:variant>
        <vt:lpwstr/>
      </vt:variant>
      <vt:variant>
        <vt:lpwstr>_Toc532215880</vt:lpwstr>
      </vt:variant>
      <vt:variant>
        <vt:i4>1310782</vt:i4>
      </vt:variant>
      <vt:variant>
        <vt:i4>590</vt:i4>
      </vt:variant>
      <vt:variant>
        <vt:i4>0</vt:i4>
      </vt:variant>
      <vt:variant>
        <vt:i4>5</vt:i4>
      </vt:variant>
      <vt:variant>
        <vt:lpwstr/>
      </vt:variant>
      <vt:variant>
        <vt:lpwstr>_Toc532215879</vt:lpwstr>
      </vt:variant>
      <vt:variant>
        <vt:i4>1310782</vt:i4>
      </vt:variant>
      <vt:variant>
        <vt:i4>584</vt:i4>
      </vt:variant>
      <vt:variant>
        <vt:i4>0</vt:i4>
      </vt:variant>
      <vt:variant>
        <vt:i4>5</vt:i4>
      </vt:variant>
      <vt:variant>
        <vt:lpwstr/>
      </vt:variant>
      <vt:variant>
        <vt:lpwstr>_Toc532215878</vt:lpwstr>
      </vt:variant>
      <vt:variant>
        <vt:i4>1310782</vt:i4>
      </vt:variant>
      <vt:variant>
        <vt:i4>578</vt:i4>
      </vt:variant>
      <vt:variant>
        <vt:i4>0</vt:i4>
      </vt:variant>
      <vt:variant>
        <vt:i4>5</vt:i4>
      </vt:variant>
      <vt:variant>
        <vt:lpwstr/>
      </vt:variant>
      <vt:variant>
        <vt:lpwstr>_Toc532215877</vt:lpwstr>
      </vt:variant>
      <vt:variant>
        <vt:i4>1310782</vt:i4>
      </vt:variant>
      <vt:variant>
        <vt:i4>572</vt:i4>
      </vt:variant>
      <vt:variant>
        <vt:i4>0</vt:i4>
      </vt:variant>
      <vt:variant>
        <vt:i4>5</vt:i4>
      </vt:variant>
      <vt:variant>
        <vt:lpwstr/>
      </vt:variant>
      <vt:variant>
        <vt:lpwstr>_Toc532215876</vt:lpwstr>
      </vt:variant>
      <vt:variant>
        <vt:i4>1310782</vt:i4>
      </vt:variant>
      <vt:variant>
        <vt:i4>566</vt:i4>
      </vt:variant>
      <vt:variant>
        <vt:i4>0</vt:i4>
      </vt:variant>
      <vt:variant>
        <vt:i4>5</vt:i4>
      </vt:variant>
      <vt:variant>
        <vt:lpwstr/>
      </vt:variant>
      <vt:variant>
        <vt:lpwstr>_Toc532215875</vt:lpwstr>
      </vt:variant>
      <vt:variant>
        <vt:i4>1310782</vt:i4>
      </vt:variant>
      <vt:variant>
        <vt:i4>560</vt:i4>
      </vt:variant>
      <vt:variant>
        <vt:i4>0</vt:i4>
      </vt:variant>
      <vt:variant>
        <vt:i4>5</vt:i4>
      </vt:variant>
      <vt:variant>
        <vt:lpwstr/>
      </vt:variant>
      <vt:variant>
        <vt:lpwstr>_Toc532215874</vt:lpwstr>
      </vt:variant>
      <vt:variant>
        <vt:i4>1310782</vt:i4>
      </vt:variant>
      <vt:variant>
        <vt:i4>554</vt:i4>
      </vt:variant>
      <vt:variant>
        <vt:i4>0</vt:i4>
      </vt:variant>
      <vt:variant>
        <vt:i4>5</vt:i4>
      </vt:variant>
      <vt:variant>
        <vt:lpwstr/>
      </vt:variant>
      <vt:variant>
        <vt:lpwstr>_Toc532215873</vt:lpwstr>
      </vt:variant>
      <vt:variant>
        <vt:i4>1310782</vt:i4>
      </vt:variant>
      <vt:variant>
        <vt:i4>548</vt:i4>
      </vt:variant>
      <vt:variant>
        <vt:i4>0</vt:i4>
      </vt:variant>
      <vt:variant>
        <vt:i4>5</vt:i4>
      </vt:variant>
      <vt:variant>
        <vt:lpwstr/>
      </vt:variant>
      <vt:variant>
        <vt:lpwstr>_Toc532215872</vt:lpwstr>
      </vt:variant>
      <vt:variant>
        <vt:i4>1310782</vt:i4>
      </vt:variant>
      <vt:variant>
        <vt:i4>542</vt:i4>
      </vt:variant>
      <vt:variant>
        <vt:i4>0</vt:i4>
      </vt:variant>
      <vt:variant>
        <vt:i4>5</vt:i4>
      </vt:variant>
      <vt:variant>
        <vt:lpwstr/>
      </vt:variant>
      <vt:variant>
        <vt:lpwstr>_Toc532215871</vt:lpwstr>
      </vt:variant>
      <vt:variant>
        <vt:i4>1310782</vt:i4>
      </vt:variant>
      <vt:variant>
        <vt:i4>536</vt:i4>
      </vt:variant>
      <vt:variant>
        <vt:i4>0</vt:i4>
      </vt:variant>
      <vt:variant>
        <vt:i4>5</vt:i4>
      </vt:variant>
      <vt:variant>
        <vt:lpwstr/>
      </vt:variant>
      <vt:variant>
        <vt:lpwstr>_Toc532215870</vt:lpwstr>
      </vt:variant>
      <vt:variant>
        <vt:i4>1376318</vt:i4>
      </vt:variant>
      <vt:variant>
        <vt:i4>530</vt:i4>
      </vt:variant>
      <vt:variant>
        <vt:i4>0</vt:i4>
      </vt:variant>
      <vt:variant>
        <vt:i4>5</vt:i4>
      </vt:variant>
      <vt:variant>
        <vt:lpwstr/>
      </vt:variant>
      <vt:variant>
        <vt:lpwstr>_Toc532215869</vt:lpwstr>
      </vt:variant>
      <vt:variant>
        <vt:i4>1376318</vt:i4>
      </vt:variant>
      <vt:variant>
        <vt:i4>524</vt:i4>
      </vt:variant>
      <vt:variant>
        <vt:i4>0</vt:i4>
      </vt:variant>
      <vt:variant>
        <vt:i4>5</vt:i4>
      </vt:variant>
      <vt:variant>
        <vt:lpwstr/>
      </vt:variant>
      <vt:variant>
        <vt:lpwstr>_Toc532215868</vt:lpwstr>
      </vt:variant>
      <vt:variant>
        <vt:i4>1376318</vt:i4>
      </vt:variant>
      <vt:variant>
        <vt:i4>518</vt:i4>
      </vt:variant>
      <vt:variant>
        <vt:i4>0</vt:i4>
      </vt:variant>
      <vt:variant>
        <vt:i4>5</vt:i4>
      </vt:variant>
      <vt:variant>
        <vt:lpwstr/>
      </vt:variant>
      <vt:variant>
        <vt:lpwstr>_Toc532215867</vt:lpwstr>
      </vt:variant>
      <vt:variant>
        <vt:i4>1376318</vt:i4>
      </vt:variant>
      <vt:variant>
        <vt:i4>512</vt:i4>
      </vt:variant>
      <vt:variant>
        <vt:i4>0</vt:i4>
      </vt:variant>
      <vt:variant>
        <vt:i4>5</vt:i4>
      </vt:variant>
      <vt:variant>
        <vt:lpwstr/>
      </vt:variant>
      <vt:variant>
        <vt:lpwstr>_Toc532215866</vt:lpwstr>
      </vt:variant>
      <vt:variant>
        <vt:i4>1376318</vt:i4>
      </vt:variant>
      <vt:variant>
        <vt:i4>506</vt:i4>
      </vt:variant>
      <vt:variant>
        <vt:i4>0</vt:i4>
      </vt:variant>
      <vt:variant>
        <vt:i4>5</vt:i4>
      </vt:variant>
      <vt:variant>
        <vt:lpwstr/>
      </vt:variant>
      <vt:variant>
        <vt:lpwstr>_Toc532215865</vt:lpwstr>
      </vt:variant>
      <vt:variant>
        <vt:i4>1376318</vt:i4>
      </vt:variant>
      <vt:variant>
        <vt:i4>500</vt:i4>
      </vt:variant>
      <vt:variant>
        <vt:i4>0</vt:i4>
      </vt:variant>
      <vt:variant>
        <vt:i4>5</vt:i4>
      </vt:variant>
      <vt:variant>
        <vt:lpwstr/>
      </vt:variant>
      <vt:variant>
        <vt:lpwstr>_Toc532215864</vt:lpwstr>
      </vt:variant>
      <vt:variant>
        <vt:i4>1376318</vt:i4>
      </vt:variant>
      <vt:variant>
        <vt:i4>494</vt:i4>
      </vt:variant>
      <vt:variant>
        <vt:i4>0</vt:i4>
      </vt:variant>
      <vt:variant>
        <vt:i4>5</vt:i4>
      </vt:variant>
      <vt:variant>
        <vt:lpwstr/>
      </vt:variant>
      <vt:variant>
        <vt:lpwstr>_Toc532215863</vt:lpwstr>
      </vt:variant>
      <vt:variant>
        <vt:i4>1376318</vt:i4>
      </vt:variant>
      <vt:variant>
        <vt:i4>488</vt:i4>
      </vt:variant>
      <vt:variant>
        <vt:i4>0</vt:i4>
      </vt:variant>
      <vt:variant>
        <vt:i4>5</vt:i4>
      </vt:variant>
      <vt:variant>
        <vt:lpwstr/>
      </vt:variant>
      <vt:variant>
        <vt:lpwstr>_Toc532215862</vt:lpwstr>
      </vt:variant>
      <vt:variant>
        <vt:i4>1376318</vt:i4>
      </vt:variant>
      <vt:variant>
        <vt:i4>482</vt:i4>
      </vt:variant>
      <vt:variant>
        <vt:i4>0</vt:i4>
      </vt:variant>
      <vt:variant>
        <vt:i4>5</vt:i4>
      </vt:variant>
      <vt:variant>
        <vt:lpwstr/>
      </vt:variant>
      <vt:variant>
        <vt:lpwstr>_Toc532215861</vt:lpwstr>
      </vt:variant>
      <vt:variant>
        <vt:i4>1376318</vt:i4>
      </vt:variant>
      <vt:variant>
        <vt:i4>476</vt:i4>
      </vt:variant>
      <vt:variant>
        <vt:i4>0</vt:i4>
      </vt:variant>
      <vt:variant>
        <vt:i4>5</vt:i4>
      </vt:variant>
      <vt:variant>
        <vt:lpwstr/>
      </vt:variant>
      <vt:variant>
        <vt:lpwstr>_Toc532215860</vt:lpwstr>
      </vt:variant>
      <vt:variant>
        <vt:i4>1441854</vt:i4>
      </vt:variant>
      <vt:variant>
        <vt:i4>470</vt:i4>
      </vt:variant>
      <vt:variant>
        <vt:i4>0</vt:i4>
      </vt:variant>
      <vt:variant>
        <vt:i4>5</vt:i4>
      </vt:variant>
      <vt:variant>
        <vt:lpwstr/>
      </vt:variant>
      <vt:variant>
        <vt:lpwstr>_Toc532215859</vt:lpwstr>
      </vt:variant>
      <vt:variant>
        <vt:i4>1441854</vt:i4>
      </vt:variant>
      <vt:variant>
        <vt:i4>464</vt:i4>
      </vt:variant>
      <vt:variant>
        <vt:i4>0</vt:i4>
      </vt:variant>
      <vt:variant>
        <vt:i4>5</vt:i4>
      </vt:variant>
      <vt:variant>
        <vt:lpwstr/>
      </vt:variant>
      <vt:variant>
        <vt:lpwstr>_Toc532215858</vt:lpwstr>
      </vt:variant>
      <vt:variant>
        <vt:i4>1441854</vt:i4>
      </vt:variant>
      <vt:variant>
        <vt:i4>458</vt:i4>
      </vt:variant>
      <vt:variant>
        <vt:i4>0</vt:i4>
      </vt:variant>
      <vt:variant>
        <vt:i4>5</vt:i4>
      </vt:variant>
      <vt:variant>
        <vt:lpwstr/>
      </vt:variant>
      <vt:variant>
        <vt:lpwstr>_Toc532215857</vt:lpwstr>
      </vt:variant>
      <vt:variant>
        <vt:i4>1441854</vt:i4>
      </vt:variant>
      <vt:variant>
        <vt:i4>452</vt:i4>
      </vt:variant>
      <vt:variant>
        <vt:i4>0</vt:i4>
      </vt:variant>
      <vt:variant>
        <vt:i4>5</vt:i4>
      </vt:variant>
      <vt:variant>
        <vt:lpwstr/>
      </vt:variant>
      <vt:variant>
        <vt:lpwstr>_Toc532215856</vt:lpwstr>
      </vt:variant>
      <vt:variant>
        <vt:i4>1441854</vt:i4>
      </vt:variant>
      <vt:variant>
        <vt:i4>446</vt:i4>
      </vt:variant>
      <vt:variant>
        <vt:i4>0</vt:i4>
      </vt:variant>
      <vt:variant>
        <vt:i4>5</vt:i4>
      </vt:variant>
      <vt:variant>
        <vt:lpwstr/>
      </vt:variant>
      <vt:variant>
        <vt:lpwstr>_Toc532215855</vt:lpwstr>
      </vt:variant>
      <vt:variant>
        <vt:i4>1441854</vt:i4>
      </vt:variant>
      <vt:variant>
        <vt:i4>440</vt:i4>
      </vt:variant>
      <vt:variant>
        <vt:i4>0</vt:i4>
      </vt:variant>
      <vt:variant>
        <vt:i4>5</vt:i4>
      </vt:variant>
      <vt:variant>
        <vt:lpwstr/>
      </vt:variant>
      <vt:variant>
        <vt:lpwstr>_Toc532215854</vt:lpwstr>
      </vt:variant>
      <vt:variant>
        <vt:i4>1441854</vt:i4>
      </vt:variant>
      <vt:variant>
        <vt:i4>434</vt:i4>
      </vt:variant>
      <vt:variant>
        <vt:i4>0</vt:i4>
      </vt:variant>
      <vt:variant>
        <vt:i4>5</vt:i4>
      </vt:variant>
      <vt:variant>
        <vt:lpwstr/>
      </vt:variant>
      <vt:variant>
        <vt:lpwstr>_Toc532215853</vt:lpwstr>
      </vt:variant>
      <vt:variant>
        <vt:i4>1441854</vt:i4>
      </vt:variant>
      <vt:variant>
        <vt:i4>428</vt:i4>
      </vt:variant>
      <vt:variant>
        <vt:i4>0</vt:i4>
      </vt:variant>
      <vt:variant>
        <vt:i4>5</vt:i4>
      </vt:variant>
      <vt:variant>
        <vt:lpwstr/>
      </vt:variant>
      <vt:variant>
        <vt:lpwstr>_Toc532215852</vt:lpwstr>
      </vt:variant>
      <vt:variant>
        <vt:i4>1441854</vt:i4>
      </vt:variant>
      <vt:variant>
        <vt:i4>422</vt:i4>
      </vt:variant>
      <vt:variant>
        <vt:i4>0</vt:i4>
      </vt:variant>
      <vt:variant>
        <vt:i4>5</vt:i4>
      </vt:variant>
      <vt:variant>
        <vt:lpwstr/>
      </vt:variant>
      <vt:variant>
        <vt:lpwstr>_Toc532215851</vt:lpwstr>
      </vt:variant>
      <vt:variant>
        <vt:i4>3145800</vt:i4>
      </vt:variant>
      <vt:variant>
        <vt:i4>417</vt:i4>
      </vt:variant>
      <vt:variant>
        <vt:i4>0</vt:i4>
      </vt:variant>
      <vt:variant>
        <vt:i4>5</vt:i4>
      </vt:variant>
      <vt:variant>
        <vt:lpwstr/>
      </vt:variant>
      <vt:variant>
        <vt:lpwstr>Page_44</vt:lpwstr>
      </vt:variant>
      <vt:variant>
        <vt:i4>262214</vt:i4>
      </vt:variant>
      <vt:variant>
        <vt:i4>414</vt:i4>
      </vt:variant>
      <vt:variant>
        <vt:i4>0</vt:i4>
      </vt:variant>
      <vt:variant>
        <vt:i4>5</vt:i4>
      </vt:variant>
      <vt:variant>
        <vt:lpwstr/>
      </vt:variant>
      <vt:variant>
        <vt:lpwstr>p367</vt:lpwstr>
      </vt:variant>
      <vt:variant>
        <vt:i4>3211376</vt:i4>
      </vt:variant>
      <vt:variant>
        <vt:i4>411</vt:i4>
      </vt:variant>
      <vt:variant>
        <vt:i4>0</vt:i4>
      </vt:variant>
      <vt:variant>
        <vt:i4>5</vt:i4>
      </vt:variant>
      <vt:variant>
        <vt:lpwstr/>
      </vt:variant>
      <vt:variant>
        <vt:lpwstr>p1</vt:lpwstr>
      </vt:variant>
      <vt:variant>
        <vt:i4>262192</vt:i4>
      </vt:variant>
      <vt:variant>
        <vt:i4>408</vt:i4>
      </vt:variant>
      <vt:variant>
        <vt:i4>0</vt:i4>
      </vt:variant>
      <vt:variant>
        <vt:i4>5</vt:i4>
      </vt:variant>
      <vt:variant>
        <vt:lpwstr/>
      </vt:variant>
      <vt:variant>
        <vt:lpwstr>PSO_7_422_PatRxProcess</vt:lpwstr>
      </vt:variant>
      <vt:variant>
        <vt:i4>7405659</vt:i4>
      </vt:variant>
      <vt:variant>
        <vt:i4>405</vt:i4>
      </vt:variant>
      <vt:variant>
        <vt:i4>0</vt:i4>
      </vt:variant>
      <vt:variant>
        <vt:i4>5</vt:i4>
      </vt:variant>
      <vt:variant>
        <vt:lpwstr/>
      </vt:variant>
      <vt:variant>
        <vt:lpwstr>PSO_7_422_TherDup</vt:lpwstr>
      </vt:variant>
      <vt:variant>
        <vt:i4>7864413</vt:i4>
      </vt:variant>
      <vt:variant>
        <vt:i4>402</vt:i4>
      </vt:variant>
      <vt:variant>
        <vt:i4>0</vt:i4>
      </vt:variant>
      <vt:variant>
        <vt:i4>5</vt:i4>
      </vt:variant>
      <vt:variant>
        <vt:lpwstr/>
      </vt:variant>
      <vt:variant>
        <vt:lpwstr>PSO_7_422_ClinOrders</vt:lpwstr>
      </vt:variant>
      <vt:variant>
        <vt:i4>524412</vt:i4>
      </vt:variant>
      <vt:variant>
        <vt:i4>399</vt:i4>
      </vt:variant>
      <vt:variant>
        <vt:i4>0</vt:i4>
      </vt:variant>
      <vt:variant>
        <vt:i4>5</vt:i4>
      </vt:variant>
      <vt:variant>
        <vt:lpwstr/>
      </vt:variant>
      <vt:variant>
        <vt:lpwstr>Page_448</vt:lpwstr>
      </vt:variant>
      <vt:variant>
        <vt:i4>120</vt:i4>
      </vt:variant>
      <vt:variant>
        <vt:i4>396</vt:i4>
      </vt:variant>
      <vt:variant>
        <vt:i4>0</vt:i4>
      </vt:variant>
      <vt:variant>
        <vt:i4>5</vt:i4>
      </vt:variant>
      <vt:variant>
        <vt:lpwstr/>
      </vt:variant>
      <vt:variant>
        <vt:lpwstr>Page_206</vt:lpwstr>
      </vt:variant>
      <vt:variant>
        <vt:i4>262257</vt:i4>
      </vt:variant>
      <vt:variant>
        <vt:i4>393</vt:i4>
      </vt:variant>
      <vt:variant>
        <vt:i4>0</vt:i4>
      </vt:variant>
      <vt:variant>
        <vt:i4>5</vt:i4>
      </vt:variant>
      <vt:variant>
        <vt:lpwstr/>
      </vt:variant>
      <vt:variant>
        <vt:lpwstr>Page_191</vt:lpwstr>
      </vt:variant>
      <vt:variant>
        <vt:i4>123</vt:i4>
      </vt:variant>
      <vt:variant>
        <vt:i4>390</vt:i4>
      </vt:variant>
      <vt:variant>
        <vt:i4>0</vt:i4>
      </vt:variant>
      <vt:variant>
        <vt:i4>5</vt:i4>
      </vt:variant>
      <vt:variant>
        <vt:lpwstr/>
      </vt:variant>
      <vt:variant>
        <vt:lpwstr>Page_236</vt:lpwstr>
      </vt:variant>
      <vt:variant>
        <vt:i4>983163</vt:i4>
      </vt:variant>
      <vt:variant>
        <vt:i4>387</vt:i4>
      </vt:variant>
      <vt:variant>
        <vt:i4>0</vt:i4>
      </vt:variant>
      <vt:variant>
        <vt:i4>5</vt:i4>
      </vt:variant>
      <vt:variant>
        <vt:lpwstr/>
      </vt:variant>
      <vt:variant>
        <vt:lpwstr>Page_239</vt:lpwstr>
      </vt:variant>
      <vt:variant>
        <vt:i4>123</vt:i4>
      </vt:variant>
      <vt:variant>
        <vt:i4>384</vt:i4>
      </vt:variant>
      <vt:variant>
        <vt:i4>0</vt:i4>
      </vt:variant>
      <vt:variant>
        <vt:i4>5</vt:i4>
      </vt:variant>
      <vt:variant>
        <vt:lpwstr/>
      </vt:variant>
      <vt:variant>
        <vt:lpwstr>Page_236</vt:lpwstr>
      </vt:variant>
      <vt:variant>
        <vt:i4>917629</vt:i4>
      </vt:variant>
      <vt:variant>
        <vt:i4>381</vt:i4>
      </vt:variant>
      <vt:variant>
        <vt:i4>0</vt:i4>
      </vt:variant>
      <vt:variant>
        <vt:i4>5</vt:i4>
      </vt:variant>
      <vt:variant>
        <vt:lpwstr/>
      </vt:variant>
      <vt:variant>
        <vt:lpwstr>Page_258</vt:lpwstr>
      </vt:variant>
      <vt:variant>
        <vt:i4>327804</vt:i4>
      </vt:variant>
      <vt:variant>
        <vt:i4>378</vt:i4>
      </vt:variant>
      <vt:variant>
        <vt:i4>0</vt:i4>
      </vt:variant>
      <vt:variant>
        <vt:i4>5</vt:i4>
      </vt:variant>
      <vt:variant>
        <vt:lpwstr/>
      </vt:variant>
      <vt:variant>
        <vt:lpwstr>Page_243</vt:lpwstr>
      </vt:variant>
      <vt:variant>
        <vt:i4>983163</vt:i4>
      </vt:variant>
      <vt:variant>
        <vt:i4>375</vt:i4>
      </vt:variant>
      <vt:variant>
        <vt:i4>0</vt:i4>
      </vt:variant>
      <vt:variant>
        <vt:i4>5</vt:i4>
      </vt:variant>
      <vt:variant>
        <vt:lpwstr/>
      </vt:variant>
      <vt:variant>
        <vt:lpwstr>Page_239</vt:lpwstr>
      </vt:variant>
      <vt:variant>
        <vt:i4>196731</vt:i4>
      </vt:variant>
      <vt:variant>
        <vt:i4>372</vt:i4>
      </vt:variant>
      <vt:variant>
        <vt:i4>0</vt:i4>
      </vt:variant>
      <vt:variant>
        <vt:i4>5</vt:i4>
      </vt:variant>
      <vt:variant>
        <vt:lpwstr/>
      </vt:variant>
      <vt:variant>
        <vt:lpwstr>Page_235</vt:lpwstr>
      </vt:variant>
      <vt:variant>
        <vt:i4>122</vt:i4>
      </vt:variant>
      <vt:variant>
        <vt:i4>369</vt:i4>
      </vt:variant>
      <vt:variant>
        <vt:i4>0</vt:i4>
      </vt:variant>
      <vt:variant>
        <vt:i4>5</vt:i4>
      </vt:variant>
      <vt:variant>
        <vt:lpwstr/>
      </vt:variant>
      <vt:variant>
        <vt:lpwstr>Page_226</vt:lpwstr>
      </vt:variant>
      <vt:variant>
        <vt:i4>983161</vt:i4>
      </vt:variant>
      <vt:variant>
        <vt:i4>366</vt:i4>
      </vt:variant>
      <vt:variant>
        <vt:i4>0</vt:i4>
      </vt:variant>
      <vt:variant>
        <vt:i4>5</vt:i4>
      </vt:variant>
      <vt:variant>
        <vt:lpwstr/>
      </vt:variant>
      <vt:variant>
        <vt:lpwstr>Page_219</vt:lpwstr>
      </vt:variant>
      <vt:variant>
        <vt:i4>131193</vt:i4>
      </vt:variant>
      <vt:variant>
        <vt:i4>363</vt:i4>
      </vt:variant>
      <vt:variant>
        <vt:i4>0</vt:i4>
      </vt:variant>
      <vt:variant>
        <vt:i4>5</vt:i4>
      </vt:variant>
      <vt:variant>
        <vt:lpwstr/>
      </vt:variant>
      <vt:variant>
        <vt:lpwstr>Page_214</vt:lpwstr>
      </vt:variant>
      <vt:variant>
        <vt:i4>262265</vt:i4>
      </vt:variant>
      <vt:variant>
        <vt:i4>360</vt:i4>
      </vt:variant>
      <vt:variant>
        <vt:i4>0</vt:i4>
      </vt:variant>
      <vt:variant>
        <vt:i4>5</vt:i4>
      </vt:variant>
      <vt:variant>
        <vt:lpwstr/>
      </vt:variant>
      <vt:variant>
        <vt:lpwstr>Page_212</vt:lpwstr>
      </vt:variant>
      <vt:variant>
        <vt:i4>120</vt:i4>
      </vt:variant>
      <vt:variant>
        <vt:i4>357</vt:i4>
      </vt:variant>
      <vt:variant>
        <vt:i4>0</vt:i4>
      </vt:variant>
      <vt:variant>
        <vt:i4>5</vt:i4>
      </vt:variant>
      <vt:variant>
        <vt:lpwstr/>
      </vt:variant>
      <vt:variant>
        <vt:lpwstr>Page_206</vt:lpwstr>
      </vt:variant>
      <vt:variant>
        <vt:i4>786544</vt:i4>
      </vt:variant>
      <vt:variant>
        <vt:i4>354</vt:i4>
      </vt:variant>
      <vt:variant>
        <vt:i4>0</vt:i4>
      </vt:variant>
      <vt:variant>
        <vt:i4>5</vt:i4>
      </vt:variant>
      <vt:variant>
        <vt:lpwstr/>
      </vt:variant>
      <vt:variant>
        <vt:lpwstr>Page_189</vt:lpwstr>
      </vt:variant>
      <vt:variant>
        <vt:i4>131184</vt:i4>
      </vt:variant>
      <vt:variant>
        <vt:i4>351</vt:i4>
      </vt:variant>
      <vt:variant>
        <vt:i4>0</vt:i4>
      </vt:variant>
      <vt:variant>
        <vt:i4>5</vt:i4>
      </vt:variant>
      <vt:variant>
        <vt:lpwstr/>
      </vt:variant>
      <vt:variant>
        <vt:lpwstr>Page_187</vt:lpwstr>
      </vt:variant>
      <vt:variant>
        <vt:i4>112</vt:i4>
      </vt:variant>
      <vt:variant>
        <vt:i4>348</vt:i4>
      </vt:variant>
      <vt:variant>
        <vt:i4>0</vt:i4>
      </vt:variant>
      <vt:variant>
        <vt:i4>5</vt:i4>
      </vt:variant>
      <vt:variant>
        <vt:lpwstr/>
      </vt:variant>
      <vt:variant>
        <vt:lpwstr>Page_185</vt:lpwstr>
      </vt:variant>
      <vt:variant>
        <vt:i4>852095</vt:i4>
      </vt:variant>
      <vt:variant>
        <vt:i4>345</vt:i4>
      </vt:variant>
      <vt:variant>
        <vt:i4>0</vt:i4>
      </vt:variant>
      <vt:variant>
        <vt:i4>5</vt:i4>
      </vt:variant>
      <vt:variant>
        <vt:lpwstr/>
      </vt:variant>
      <vt:variant>
        <vt:lpwstr>Page_178</vt:lpwstr>
      </vt:variant>
      <vt:variant>
        <vt:i4>917629</vt:i4>
      </vt:variant>
      <vt:variant>
        <vt:i4>342</vt:i4>
      </vt:variant>
      <vt:variant>
        <vt:i4>0</vt:i4>
      </vt:variant>
      <vt:variant>
        <vt:i4>5</vt:i4>
      </vt:variant>
      <vt:variant>
        <vt:lpwstr/>
      </vt:variant>
      <vt:variant>
        <vt:lpwstr>Page_258</vt:lpwstr>
      </vt:variant>
      <vt:variant>
        <vt:i4>327804</vt:i4>
      </vt:variant>
      <vt:variant>
        <vt:i4>339</vt:i4>
      </vt:variant>
      <vt:variant>
        <vt:i4>0</vt:i4>
      </vt:variant>
      <vt:variant>
        <vt:i4>5</vt:i4>
      </vt:variant>
      <vt:variant>
        <vt:lpwstr/>
      </vt:variant>
      <vt:variant>
        <vt:lpwstr>Page_243</vt:lpwstr>
      </vt:variant>
      <vt:variant>
        <vt:i4>917627</vt:i4>
      </vt:variant>
      <vt:variant>
        <vt:i4>336</vt:i4>
      </vt:variant>
      <vt:variant>
        <vt:i4>0</vt:i4>
      </vt:variant>
      <vt:variant>
        <vt:i4>5</vt:i4>
      </vt:variant>
      <vt:variant>
        <vt:lpwstr/>
      </vt:variant>
      <vt:variant>
        <vt:lpwstr>Page_238</vt:lpwstr>
      </vt:variant>
      <vt:variant>
        <vt:i4>131195</vt:i4>
      </vt:variant>
      <vt:variant>
        <vt:i4>333</vt:i4>
      </vt:variant>
      <vt:variant>
        <vt:i4>0</vt:i4>
      </vt:variant>
      <vt:variant>
        <vt:i4>5</vt:i4>
      </vt:variant>
      <vt:variant>
        <vt:lpwstr/>
      </vt:variant>
      <vt:variant>
        <vt:lpwstr>Page_234</vt:lpwstr>
      </vt:variant>
      <vt:variant>
        <vt:i4>122</vt:i4>
      </vt:variant>
      <vt:variant>
        <vt:i4>330</vt:i4>
      </vt:variant>
      <vt:variant>
        <vt:i4>0</vt:i4>
      </vt:variant>
      <vt:variant>
        <vt:i4>5</vt:i4>
      </vt:variant>
      <vt:variant>
        <vt:lpwstr/>
      </vt:variant>
      <vt:variant>
        <vt:lpwstr>Page_226</vt:lpwstr>
      </vt:variant>
      <vt:variant>
        <vt:i4>131194</vt:i4>
      </vt:variant>
      <vt:variant>
        <vt:i4>327</vt:i4>
      </vt:variant>
      <vt:variant>
        <vt:i4>0</vt:i4>
      </vt:variant>
      <vt:variant>
        <vt:i4>5</vt:i4>
      </vt:variant>
      <vt:variant>
        <vt:lpwstr/>
      </vt:variant>
      <vt:variant>
        <vt:lpwstr>Page_224</vt:lpwstr>
      </vt:variant>
      <vt:variant>
        <vt:i4>65657</vt:i4>
      </vt:variant>
      <vt:variant>
        <vt:i4>324</vt:i4>
      </vt:variant>
      <vt:variant>
        <vt:i4>0</vt:i4>
      </vt:variant>
      <vt:variant>
        <vt:i4>5</vt:i4>
      </vt:variant>
      <vt:variant>
        <vt:lpwstr/>
      </vt:variant>
      <vt:variant>
        <vt:lpwstr>Page_217</vt:lpwstr>
      </vt:variant>
      <vt:variant>
        <vt:i4>131193</vt:i4>
      </vt:variant>
      <vt:variant>
        <vt:i4>321</vt:i4>
      </vt:variant>
      <vt:variant>
        <vt:i4>0</vt:i4>
      </vt:variant>
      <vt:variant>
        <vt:i4>5</vt:i4>
      </vt:variant>
      <vt:variant>
        <vt:lpwstr/>
      </vt:variant>
      <vt:variant>
        <vt:lpwstr>Page_214</vt:lpwstr>
      </vt:variant>
      <vt:variant>
        <vt:i4>262265</vt:i4>
      </vt:variant>
      <vt:variant>
        <vt:i4>318</vt:i4>
      </vt:variant>
      <vt:variant>
        <vt:i4>0</vt:i4>
      </vt:variant>
      <vt:variant>
        <vt:i4>5</vt:i4>
      </vt:variant>
      <vt:variant>
        <vt:lpwstr/>
      </vt:variant>
      <vt:variant>
        <vt:lpwstr>Page_212</vt:lpwstr>
      </vt:variant>
      <vt:variant>
        <vt:i4>120</vt:i4>
      </vt:variant>
      <vt:variant>
        <vt:i4>315</vt:i4>
      </vt:variant>
      <vt:variant>
        <vt:i4>0</vt:i4>
      </vt:variant>
      <vt:variant>
        <vt:i4>5</vt:i4>
      </vt:variant>
      <vt:variant>
        <vt:lpwstr/>
      </vt:variant>
      <vt:variant>
        <vt:lpwstr>Page_206</vt:lpwstr>
      </vt:variant>
      <vt:variant>
        <vt:i4>196720</vt:i4>
      </vt:variant>
      <vt:variant>
        <vt:i4>312</vt:i4>
      </vt:variant>
      <vt:variant>
        <vt:i4>0</vt:i4>
      </vt:variant>
      <vt:variant>
        <vt:i4>5</vt:i4>
      </vt:variant>
      <vt:variant>
        <vt:lpwstr/>
      </vt:variant>
      <vt:variant>
        <vt:lpwstr>Page_186</vt:lpwstr>
      </vt:variant>
      <vt:variant>
        <vt:i4>112</vt:i4>
      </vt:variant>
      <vt:variant>
        <vt:i4>309</vt:i4>
      </vt:variant>
      <vt:variant>
        <vt:i4>0</vt:i4>
      </vt:variant>
      <vt:variant>
        <vt:i4>5</vt:i4>
      </vt:variant>
      <vt:variant>
        <vt:lpwstr/>
      </vt:variant>
      <vt:variant>
        <vt:lpwstr>Page_185</vt:lpwstr>
      </vt:variant>
      <vt:variant>
        <vt:i4>196735</vt:i4>
      </vt:variant>
      <vt:variant>
        <vt:i4>306</vt:i4>
      </vt:variant>
      <vt:variant>
        <vt:i4>0</vt:i4>
      </vt:variant>
      <vt:variant>
        <vt:i4>5</vt:i4>
      </vt:variant>
      <vt:variant>
        <vt:lpwstr/>
      </vt:variant>
      <vt:variant>
        <vt:lpwstr>Page_176</vt:lpwstr>
      </vt:variant>
      <vt:variant>
        <vt:i4>131198</vt:i4>
      </vt:variant>
      <vt:variant>
        <vt:i4>303</vt:i4>
      </vt:variant>
      <vt:variant>
        <vt:i4>0</vt:i4>
      </vt:variant>
      <vt:variant>
        <vt:i4>5</vt:i4>
      </vt:variant>
      <vt:variant>
        <vt:lpwstr/>
      </vt:variant>
      <vt:variant>
        <vt:lpwstr>Page_167</vt:lpwstr>
      </vt:variant>
      <vt:variant>
        <vt:i4>393342</vt:i4>
      </vt:variant>
      <vt:variant>
        <vt:i4>300</vt:i4>
      </vt:variant>
      <vt:variant>
        <vt:i4>0</vt:i4>
      </vt:variant>
      <vt:variant>
        <vt:i4>5</vt:i4>
      </vt:variant>
      <vt:variant>
        <vt:lpwstr/>
      </vt:variant>
      <vt:variant>
        <vt:lpwstr>Page_163</vt:lpwstr>
      </vt:variant>
      <vt:variant>
        <vt:i4>131195</vt:i4>
      </vt:variant>
      <vt:variant>
        <vt:i4>297</vt:i4>
      </vt:variant>
      <vt:variant>
        <vt:i4>0</vt:i4>
      </vt:variant>
      <vt:variant>
        <vt:i4>5</vt:i4>
      </vt:variant>
      <vt:variant>
        <vt:lpwstr/>
      </vt:variant>
      <vt:variant>
        <vt:lpwstr>Page_137</vt:lpwstr>
      </vt:variant>
      <vt:variant>
        <vt:i4>123</vt:i4>
      </vt:variant>
      <vt:variant>
        <vt:i4>294</vt:i4>
      </vt:variant>
      <vt:variant>
        <vt:i4>0</vt:i4>
      </vt:variant>
      <vt:variant>
        <vt:i4>5</vt:i4>
      </vt:variant>
      <vt:variant>
        <vt:lpwstr/>
      </vt:variant>
      <vt:variant>
        <vt:lpwstr>Page_135</vt:lpwstr>
      </vt:variant>
      <vt:variant>
        <vt:i4>458875</vt:i4>
      </vt:variant>
      <vt:variant>
        <vt:i4>291</vt:i4>
      </vt:variant>
      <vt:variant>
        <vt:i4>0</vt:i4>
      </vt:variant>
      <vt:variant>
        <vt:i4>5</vt:i4>
      </vt:variant>
      <vt:variant>
        <vt:lpwstr/>
      </vt:variant>
      <vt:variant>
        <vt:lpwstr>Page_437</vt:lpwstr>
      </vt:variant>
      <vt:variant>
        <vt:i4>327803</vt:i4>
      </vt:variant>
      <vt:variant>
        <vt:i4>288</vt:i4>
      </vt:variant>
      <vt:variant>
        <vt:i4>0</vt:i4>
      </vt:variant>
      <vt:variant>
        <vt:i4>5</vt:i4>
      </vt:variant>
      <vt:variant>
        <vt:lpwstr/>
      </vt:variant>
      <vt:variant>
        <vt:lpwstr>Page_435</vt:lpwstr>
      </vt:variant>
      <vt:variant>
        <vt:i4>123</vt:i4>
      </vt:variant>
      <vt:variant>
        <vt:i4>285</vt:i4>
      </vt:variant>
      <vt:variant>
        <vt:i4>0</vt:i4>
      </vt:variant>
      <vt:variant>
        <vt:i4>5</vt:i4>
      </vt:variant>
      <vt:variant>
        <vt:lpwstr/>
      </vt:variant>
      <vt:variant>
        <vt:lpwstr>Page_430</vt:lpwstr>
      </vt:variant>
      <vt:variant>
        <vt:i4>917629</vt:i4>
      </vt:variant>
      <vt:variant>
        <vt:i4>282</vt:i4>
      </vt:variant>
      <vt:variant>
        <vt:i4>0</vt:i4>
      </vt:variant>
      <vt:variant>
        <vt:i4>5</vt:i4>
      </vt:variant>
      <vt:variant>
        <vt:lpwstr/>
      </vt:variant>
      <vt:variant>
        <vt:lpwstr>Page_359</vt:lpwstr>
      </vt:variant>
      <vt:variant>
        <vt:i4>983160</vt:i4>
      </vt:variant>
      <vt:variant>
        <vt:i4>279</vt:i4>
      </vt:variant>
      <vt:variant>
        <vt:i4>0</vt:i4>
      </vt:variant>
      <vt:variant>
        <vt:i4>5</vt:i4>
      </vt:variant>
      <vt:variant>
        <vt:lpwstr/>
      </vt:variant>
      <vt:variant>
        <vt:lpwstr>Page_308</vt:lpwstr>
      </vt:variant>
      <vt:variant>
        <vt:i4>327800</vt:i4>
      </vt:variant>
      <vt:variant>
        <vt:i4>276</vt:i4>
      </vt:variant>
      <vt:variant>
        <vt:i4>0</vt:i4>
      </vt:variant>
      <vt:variant>
        <vt:i4>5</vt:i4>
      </vt:variant>
      <vt:variant>
        <vt:lpwstr/>
      </vt:variant>
      <vt:variant>
        <vt:lpwstr>Page_302</vt:lpwstr>
      </vt:variant>
      <vt:variant>
        <vt:i4>65649</vt:i4>
      </vt:variant>
      <vt:variant>
        <vt:i4>273</vt:i4>
      </vt:variant>
      <vt:variant>
        <vt:i4>0</vt:i4>
      </vt:variant>
      <vt:variant>
        <vt:i4>5</vt:i4>
      </vt:variant>
      <vt:variant>
        <vt:lpwstr/>
      </vt:variant>
      <vt:variant>
        <vt:lpwstr>Page_297</vt:lpwstr>
      </vt:variant>
      <vt:variant>
        <vt:i4>131185</vt:i4>
      </vt:variant>
      <vt:variant>
        <vt:i4>270</vt:i4>
      </vt:variant>
      <vt:variant>
        <vt:i4>0</vt:i4>
      </vt:variant>
      <vt:variant>
        <vt:i4>5</vt:i4>
      </vt:variant>
      <vt:variant>
        <vt:lpwstr/>
      </vt:variant>
      <vt:variant>
        <vt:lpwstr>Page_294</vt:lpwstr>
      </vt:variant>
      <vt:variant>
        <vt:i4>393329</vt:i4>
      </vt:variant>
      <vt:variant>
        <vt:i4>267</vt:i4>
      </vt:variant>
      <vt:variant>
        <vt:i4>0</vt:i4>
      </vt:variant>
      <vt:variant>
        <vt:i4>5</vt:i4>
      </vt:variant>
      <vt:variant>
        <vt:lpwstr/>
      </vt:variant>
      <vt:variant>
        <vt:lpwstr>Page_290</vt:lpwstr>
      </vt:variant>
      <vt:variant>
        <vt:i4>327792</vt:i4>
      </vt:variant>
      <vt:variant>
        <vt:i4>264</vt:i4>
      </vt:variant>
      <vt:variant>
        <vt:i4>0</vt:i4>
      </vt:variant>
      <vt:variant>
        <vt:i4>5</vt:i4>
      </vt:variant>
      <vt:variant>
        <vt:lpwstr/>
      </vt:variant>
      <vt:variant>
        <vt:lpwstr>Page_283</vt:lpwstr>
      </vt:variant>
      <vt:variant>
        <vt:i4>983167</vt:i4>
      </vt:variant>
      <vt:variant>
        <vt:i4>261</vt:i4>
      </vt:variant>
      <vt:variant>
        <vt:i4>0</vt:i4>
      </vt:variant>
      <vt:variant>
        <vt:i4>5</vt:i4>
      </vt:variant>
      <vt:variant>
        <vt:lpwstr/>
      </vt:variant>
      <vt:variant>
        <vt:lpwstr>Page_279</vt:lpwstr>
      </vt:variant>
      <vt:variant>
        <vt:i4>196735</vt:i4>
      </vt:variant>
      <vt:variant>
        <vt:i4>258</vt:i4>
      </vt:variant>
      <vt:variant>
        <vt:i4>0</vt:i4>
      </vt:variant>
      <vt:variant>
        <vt:i4>5</vt:i4>
      </vt:variant>
      <vt:variant>
        <vt:lpwstr/>
      </vt:variant>
      <vt:variant>
        <vt:lpwstr>Page_275</vt:lpwstr>
      </vt:variant>
      <vt:variant>
        <vt:i4>327807</vt:i4>
      </vt:variant>
      <vt:variant>
        <vt:i4>255</vt:i4>
      </vt:variant>
      <vt:variant>
        <vt:i4>0</vt:i4>
      </vt:variant>
      <vt:variant>
        <vt:i4>5</vt:i4>
      </vt:variant>
      <vt:variant>
        <vt:lpwstr/>
      </vt:variant>
      <vt:variant>
        <vt:lpwstr>Page_273</vt:lpwstr>
      </vt:variant>
      <vt:variant>
        <vt:i4>458879</vt:i4>
      </vt:variant>
      <vt:variant>
        <vt:i4>252</vt:i4>
      </vt:variant>
      <vt:variant>
        <vt:i4>0</vt:i4>
      </vt:variant>
      <vt:variant>
        <vt:i4>5</vt:i4>
      </vt:variant>
      <vt:variant>
        <vt:lpwstr/>
      </vt:variant>
      <vt:variant>
        <vt:lpwstr>Page_271</vt:lpwstr>
      </vt:variant>
      <vt:variant>
        <vt:i4>917630</vt:i4>
      </vt:variant>
      <vt:variant>
        <vt:i4>249</vt:i4>
      </vt:variant>
      <vt:variant>
        <vt:i4>0</vt:i4>
      </vt:variant>
      <vt:variant>
        <vt:i4>5</vt:i4>
      </vt:variant>
      <vt:variant>
        <vt:lpwstr/>
      </vt:variant>
      <vt:variant>
        <vt:lpwstr>Page_268</vt:lpwstr>
      </vt:variant>
      <vt:variant>
        <vt:i4>196734</vt:i4>
      </vt:variant>
      <vt:variant>
        <vt:i4>246</vt:i4>
      </vt:variant>
      <vt:variant>
        <vt:i4>0</vt:i4>
      </vt:variant>
      <vt:variant>
        <vt:i4>5</vt:i4>
      </vt:variant>
      <vt:variant>
        <vt:lpwstr/>
      </vt:variant>
      <vt:variant>
        <vt:lpwstr>Page_265</vt:lpwstr>
      </vt:variant>
      <vt:variant>
        <vt:i4>327806</vt:i4>
      </vt:variant>
      <vt:variant>
        <vt:i4>243</vt:i4>
      </vt:variant>
      <vt:variant>
        <vt:i4>0</vt:i4>
      </vt:variant>
      <vt:variant>
        <vt:i4>5</vt:i4>
      </vt:variant>
      <vt:variant>
        <vt:lpwstr/>
      </vt:variant>
      <vt:variant>
        <vt:lpwstr>Page_263</vt:lpwstr>
      </vt:variant>
      <vt:variant>
        <vt:i4>917629</vt:i4>
      </vt:variant>
      <vt:variant>
        <vt:i4>240</vt:i4>
      </vt:variant>
      <vt:variant>
        <vt:i4>0</vt:i4>
      </vt:variant>
      <vt:variant>
        <vt:i4>5</vt:i4>
      </vt:variant>
      <vt:variant>
        <vt:lpwstr/>
      </vt:variant>
      <vt:variant>
        <vt:lpwstr>Page_258</vt:lpwstr>
      </vt:variant>
      <vt:variant>
        <vt:i4>125</vt:i4>
      </vt:variant>
      <vt:variant>
        <vt:i4>237</vt:i4>
      </vt:variant>
      <vt:variant>
        <vt:i4>0</vt:i4>
      </vt:variant>
      <vt:variant>
        <vt:i4>5</vt:i4>
      </vt:variant>
      <vt:variant>
        <vt:lpwstr/>
      </vt:variant>
      <vt:variant>
        <vt:lpwstr>Page_256</vt:lpwstr>
      </vt:variant>
      <vt:variant>
        <vt:i4>458877</vt:i4>
      </vt:variant>
      <vt:variant>
        <vt:i4>234</vt:i4>
      </vt:variant>
      <vt:variant>
        <vt:i4>0</vt:i4>
      </vt:variant>
      <vt:variant>
        <vt:i4>5</vt:i4>
      </vt:variant>
      <vt:variant>
        <vt:lpwstr/>
      </vt:variant>
      <vt:variant>
        <vt:lpwstr>Page_251</vt:lpwstr>
      </vt:variant>
      <vt:variant>
        <vt:i4>65660</vt:i4>
      </vt:variant>
      <vt:variant>
        <vt:i4>231</vt:i4>
      </vt:variant>
      <vt:variant>
        <vt:i4>0</vt:i4>
      </vt:variant>
      <vt:variant>
        <vt:i4>5</vt:i4>
      </vt:variant>
      <vt:variant>
        <vt:lpwstr/>
      </vt:variant>
      <vt:variant>
        <vt:lpwstr>Page_247</vt:lpwstr>
      </vt:variant>
      <vt:variant>
        <vt:i4>327804</vt:i4>
      </vt:variant>
      <vt:variant>
        <vt:i4>228</vt:i4>
      </vt:variant>
      <vt:variant>
        <vt:i4>0</vt:i4>
      </vt:variant>
      <vt:variant>
        <vt:i4>5</vt:i4>
      </vt:variant>
      <vt:variant>
        <vt:lpwstr/>
      </vt:variant>
      <vt:variant>
        <vt:lpwstr>Page_243</vt:lpwstr>
      </vt:variant>
      <vt:variant>
        <vt:i4>458876</vt:i4>
      </vt:variant>
      <vt:variant>
        <vt:i4>225</vt:i4>
      </vt:variant>
      <vt:variant>
        <vt:i4>0</vt:i4>
      </vt:variant>
      <vt:variant>
        <vt:i4>5</vt:i4>
      </vt:variant>
      <vt:variant>
        <vt:lpwstr/>
      </vt:variant>
      <vt:variant>
        <vt:lpwstr>Page_241</vt:lpwstr>
      </vt:variant>
      <vt:variant>
        <vt:i4>122</vt:i4>
      </vt:variant>
      <vt:variant>
        <vt:i4>222</vt:i4>
      </vt:variant>
      <vt:variant>
        <vt:i4>0</vt:i4>
      </vt:variant>
      <vt:variant>
        <vt:i4>5</vt:i4>
      </vt:variant>
      <vt:variant>
        <vt:lpwstr/>
      </vt:variant>
      <vt:variant>
        <vt:lpwstr>Page_226</vt:lpwstr>
      </vt:variant>
      <vt:variant>
        <vt:i4>131194</vt:i4>
      </vt:variant>
      <vt:variant>
        <vt:i4>219</vt:i4>
      </vt:variant>
      <vt:variant>
        <vt:i4>0</vt:i4>
      </vt:variant>
      <vt:variant>
        <vt:i4>5</vt:i4>
      </vt:variant>
      <vt:variant>
        <vt:lpwstr/>
      </vt:variant>
      <vt:variant>
        <vt:lpwstr>Page_224</vt:lpwstr>
      </vt:variant>
      <vt:variant>
        <vt:i4>983161</vt:i4>
      </vt:variant>
      <vt:variant>
        <vt:i4>216</vt:i4>
      </vt:variant>
      <vt:variant>
        <vt:i4>0</vt:i4>
      </vt:variant>
      <vt:variant>
        <vt:i4>5</vt:i4>
      </vt:variant>
      <vt:variant>
        <vt:lpwstr/>
      </vt:variant>
      <vt:variant>
        <vt:lpwstr>Page_219</vt:lpwstr>
      </vt:variant>
      <vt:variant>
        <vt:i4>131193</vt:i4>
      </vt:variant>
      <vt:variant>
        <vt:i4>213</vt:i4>
      </vt:variant>
      <vt:variant>
        <vt:i4>0</vt:i4>
      </vt:variant>
      <vt:variant>
        <vt:i4>5</vt:i4>
      </vt:variant>
      <vt:variant>
        <vt:lpwstr/>
      </vt:variant>
      <vt:variant>
        <vt:lpwstr>Page_214</vt:lpwstr>
      </vt:variant>
      <vt:variant>
        <vt:i4>393337</vt:i4>
      </vt:variant>
      <vt:variant>
        <vt:i4>210</vt:i4>
      </vt:variant>
      <vt:variant>
        <vt:i4>0</vt:i4>
      </vt:variant>
      <vt:variant>
        <vt:i4>5</vt:i4>
      </vt:variant>
      <vt:variant>
        <vt:lpwstr/>
      </vt:variant>
      <vt:variant>
        <vt:lpwstr>Page_210</vt:lpwstr>
      </vt:variant>
      <vt:variant>
        <vt:i4>112</vt:i4>
      </vt:variant>
      <vt:variant>
        <vt:i4>207</vt:i4>
      </vt:variant>
      <vt:variant>
        <vt:i4>0</vt:i4>
      </vt:variant>
      <vt:variant>
        <vt:i4>5</vt:i4>
      </vt:variant>
      <vt:variant>
        <vt:lpwstr/>
      </vt:variant>
      <vt:variant>
        <vt:lpwstr>Page_185</vt:lpwstr>
      </vt:variant>
      <vt:variant>
        <vt:i4>327792</vt:i4>
      </vt:variant>
      <vt:variant>
        <vt:i4>204</vt:i4>
      </vt:variant>
      <vt:variant>
        <vt:i4>0</vt:i4>
      </vt:variant>
      <vt:variant>
        <vt:i4>5</vt:i4>
      </vt:variant>
      <vt:variant>
        <vt:lpwstr/>
      </vt:variant>
      <vt:variant>
        <vt:lpwstr>Page_180</vt:lpwstr>
      </vt:variant>
      <vt:variant>
        <vt:i4>852095</vt:i4>
      </vt:variant>
      <vt:variant>
        <vt:i4>201</vt:i4>
      </vt:variant>
      <vt:variant>
        <vt:i4>0</vt:i4>
      </vt:variant>
      <vt:variant>
        <vt:i4>5</vt:i4>
      </vt:variant>
      <vt:variant>
        <vt:lpwstr/>
      </vt:variant>
      <vt:variant>
        <vt:lpwstr>Page_178</vt:lpwstr>
      </vt:variant>
      <vt:variant>
        <vt:i4>131198</vt:i4>
      </vt:variant>
      <vt:variant>
        <vt:i4>198</vt:i4>
      </vt:variant>
      <vt:variant>
        <vt:i4>0</vt:i4>
      </vt:variant>
      <vt:variant>
        <vt:i4>5</vt:i4>
      </vt:variant>
      <vt:variant>
        <vt:lpwstr/>
      </vt:variant>
      <vt:variant>
        <vt:lpwstr>Page_167</vt:lpwstr>
      </vt:variant>
      <vt:variant>
        <vt:i4>327806</vt:i4>
      </vt:variant>
      <vt:variant>
        <vt:i4>195</vt:i4>
      </vt:variant>
      <vt:variant>
        <vt:i4>0</vt:i4>
      </vt:variant>
      <vt:variant>
        <vt:i4>5</vt:i4>
      </vt:variant>
      <vt:variant>
        <vt:lpwstr/>
      </vt:variant>
      <vt:variant>
        <vt:lpwstr>Page_160</vt:lpwstr>
      </vt:variant>
      <vt:variant>
        <vt:i4>852093</vt:i4>
      </vt:variant>
      <vt:variant>
        <vt:i4>192</vt:i4>
      </vt:variant>
      <vt:variant>
        <vt:i4>0</vt:i4>
      </vt:variant>
      <vt:variant>
        <vt:i4>5</vt:i4>
      </vt:variant>
      <vt:variant>
        <vt:lpwstr/>
      </vt:variant>
      <vt:variant>
        <vt:lpwstr>Page_158</vt:lpwstr>
      </vt:variant>
      <vt:variant>
        <vt:i4>196733</vt:i4>
      </vt:variant>
      <vt:variant>
        <vt:i4>189</vt:i4>
      </vt:variant>
      <vt:variant>
        <vt:i4>0</vt:i4>
      </vt:variant>
      <vt:variant>
        <vt:i4>5</vt:i4>
      </vt:variant>
      <vt:variant>
        <vt:lpwstr/>
      </vt:variant>
      <vt:variant>
        <vt:lpwstr>Page_156</vt:lpwstr>
      </vt:variant>
      <vt:variant>
        <vt:i4>458877</vt:i4>
      </vt:variant>
      <vt:variant>
        <vt:i4>186</vt:i4>
      </vt:variant>
      <vt:variant>
        <vt:i4>0</vt:i4>
      </vt:variant>
      <vt:variant>
        <vt:i4>5</vt:i4>
      </vt:variant>
      <vt:variant>
        <vt:lpwstr/>
      </vt:variant>
      <vt:variant>
        <vt:lpwstr>Page_152</vt:lpwstr>
      </vt:variant>
      <vt:variant>
        <vt:i4>786556</vt:i4>
      </vt:variant>
      <vt:variant>
        <vt:i4>183</vt:i4>
      </vt:variant>
      <vt:variant>
        <vt:i4>0</vt:i4>
      </vt:variant>
      <vt:variant>
        <vt:i4>5</vt:i4>
      </vt:variant>
      <vt:variant>
        <vt:lpwstr/>
      </vt:variant>
      <vt:variant>
        <vt:lpwstr>Page_149</vt:lpwstr>
      </vt:variant>
      <vt:variant>
        <vt:i4>131196</vt:i4>
      </vt:variant>
      <vt:variant>
        <vt:i4>180</vt:i4>
      </vt:variant>
      <vt:variant>
        <vt:i4>0</vt:i4>
      </vt:variant>
      <vt:variant>
        <vt:i4>5</vt:i4>
      </vt:variant>
      <vt:variant>
        <vt:lpwstr/>
      </vt:variant>
      <vt:variant>
        <vt:lpwstr>Page_147</vt:lpwstr>
      </vt:variant>
      <vt:variant>
        <vt:i4>3932232</vt:i4>
      </vt:variant>
      <vt:variant>
        <vt:i4>177</vt:i4>
      </vt:variant>
      <vt:variant>
        <vt:i4>0</vt:i4>
      </vt:variant>
      <vt:variant>
        <vt:i4>5</vt:i4>
      </vt:variant>
      <vt:variant>
        <vt:lpwstr/>
      </vt:variant>
      <vt:variant>
        <vt:lpwstr>Page_84</vt:lpwstr>
      </vt:variant>
      <vt:variant>
        <vt:i4>3932232</vt:i4>
      </vt:variant>
      <vt:variant>
        <vt:i4>174</vt:i4>
      </vt:variant>
      <vt:variant>
        <vt:i4>0</vt:i4>
      </vt:variant>
      <vt:variant>
        <vt:i4>5</vt:i4>
      </vt:variant>
      <vt:variant>
        <vt:lpwstr/>
      </vt:variant>
      <vt:variant>
        <vt:lpwstr>Page_81</vt:lpwstr>
      </vt:variant>
      <vt:variant>
        <vt:i4>3342408</vt:i4>
      </vt:variant>
      <vt:variant>
        <vt:i4>171</vt:i4>
      </vt:variant>
      <vt:variant>
        <vt:i4>0</vt:i4>
      </vt:variant>
      <vt:variant>
        <vt:i4>5</vt:i4>
      </vt:variant>
      <vt:variant>
        <vt:lpwstr/>
      </vt:variant>
      <vt:variant>
        <vt:lpwstr>Page_78</vt:lpwstr>
      </vt:variant>
      <vt:variant>
        <vt:i4>3604552</vt:i4>
      </vt:variant>
      <vt:variant>
        <vt:i4>168</vt:i4>
      </vt:variant>
      <vt:variant>
        <vt:i4>0</vt:i4>
      </vt:variant>
      <vt:variant>
        <vt:i4>5</vt:i4>
      </vt:variant>
      <vt:variant>
        <vt:lpwstr/>
      </vt:variant>
      <vt:variant>
        <vt:lpwstr>Page_38</vt:lpwstr>
      </vt:variant>
      <vt:variant>
        <vt:i4>3604552</vt:i4>
      </vt:variant>
      <vt:variant>
        <vt:i4>165</vt:i4>
      </vt:variant>
      <vt:variant>
        <vt:i4>0</vt:i4>
      </vt:variant>
      <vt:variant>
        <vt:i4>5</vt:i4>
      </vt:variant>
      <vt:variant>
        <vt:lpwstr/>
      </vt:variant>
      <vt:variant>
        <vt:lpwstr>Page_3</vt:lpwstr>
      </vt:variant>
      <vt:variant>
        <vt:i4>7274589</vt:i4>
      </vt:variant>
      <vt:variant>
        <vt:i4>162</vt:i4>
      </vt:variant>
      <vt:variant>
        <vt:i4>0</vt:i4>
      </vt:variant>
      <vt:variant>
        <vt:i4>5</vt:i4>
      </vt:variant>
      <vt:variant>
        <vt:lpwstr/>
      </vt:variant>
      <vt:variant>
        <vt:lpwstr>PSO_7_502_LabelSetup</vt:lpwstr>
      </vt:variant>
      <vt:variant>
        <vt:i4>6357065</vt:i4>
      </vt:variant>
      <vt:variant>
        <vt:i4>159</vt:i4>
      </vt:variant>
      <vt:variant>
        <vt:i4>0</vt:i4>
      </vt:variant>
      <vt:variant>
        <vt:i4>5</vt:i4>
      </vt:variant>
      <vt:variant>
        <vt:lpwstr/>
      </vt:variant>
      <vt:variant>
        <vt:lpwstr>PSO_7_502_PrinterType</vt:lpwstr>
      </vt:variant>
      <vt:variant>
        <vt:i4>1703998</vt:i4>
      </vt:variant>
      <vt:variant>
        <vt:i4>156</vt:i4>
      </vt:variant>
      <vt:variant>
        <vt:i4>0</vt:i4>
      </vt:variant>
      <vt:variant>
        <vt:i4>5</vt:i4>
      </vt:variant>
      <vt:variant>
        <vt:lpwstr/>
      </vt:variant>
      <vt:variant>
        <vt:lpwstr>PSO_7_502_VoidLable</vt:lpwstr>
      </vt:variant>
      <vt:variant>
        <vt:i4>7340125</vt:i4>
      </vt:variant>
      <vt:variant>
        <vt:i4>153</vt:i4>
      </vt:variant>
      <vt:variant>
        <vt:i4>0</vt:i4>
      </vt:variant>
      <vt:variant>
        <vt:i4>5</vt:i4>
      </vt:variant>
      <vt:variant>
        <vt:lpwstr/>
      </vt:variant>
      <vt:variant>
        <vt:lpwstr>PSO_7_502_ErrMess</vt:lpwstr>
      </vt:variant>
      <vt:variant>
        <vt:i4>1900599</vt:i4>
      </vt:variant>
      <vt:variant>
        <vt:i4>150</vt:i4>
      </vt:variant>
      <vt:variant>
        <vt:i4>0</vt:i4>
      </vt:variant>
      <vt:variant>
        <vt:i4>5</vt:i4>
      </vt:variant>
      <vt:variant>
        <vt:lpwstr/>
      </vt:variant>
      <vt:variant>
        <vt:lpwstr>PSO_7_519_OneVAPharProcess</vt:lpwstr>
      </vt:variant>
      <vt:variant>
        <vt:i4>3145800</vt:i4>
      </vt:variant>
      <vt:variant>
        <vt:i4>147</vt:i4>
      </vt:variant>
      <vt:variant>
        <vt:i4>0</vt:i4>
      </vt:variant>
      <vt:variant>
        <vt:i4>5</vt:i4>
      </vt:variant>
      <vt:variant>
        <vt:lpwstr/>
      </vt:variant>
      <vt:variant>
        <vt:lpwstr>page_40</vt:lpwstr>
      </vt:variant>
      <vt:variant>
        <vt:i4>3604552</vt:i4>
      </vt:variant>
      <vt:variant>
        <vt:i4>144</vt:i4>
      </vt:variant>
      <vt:variant>
        <vt:i4>0</vt:i4>
      </vt:variant>
      <vt:variant>
        <vt:i4>5</vt:i4>
      </vt:variant>
      <vt:variant>
        <vt:lpwstr/>
      </vt:variant>
      <vt:variant>
        <vt:lpwstr>page_39</vt:lpwstr>
      </vt:variant>
      <vt:variant>
        <vt:i4>7471182</vt:i4>
      </vt:variant>
      <vt:variant>
        <vt:i4>141</vt:i4>
      </vt:variant>
      <vt:variant>
        <vt:i4>0</vt:i4>
      </vt:variant>
      <vt:variant>
        <vt:i4>5</vt:i4>
      </vt:variant>
      <vt:variant>
        <vt:lpwstr/>
      </vt:variant>
      <vt:variant>
        <vt:lpwstr>PSO482_364</vt:lpwstr>
      </vt:variant>
      <vt:variant>
        <vt:i4>7340110</vt:i4>
      </vt:variant>
      <vt:variant>
        <vt:i4>138</vt:i4>
      </vt:variant>
      <vt:variant>
        <vt:i4>0</vt:i4>
      </vt:variant>
      <vt:variant>
        <vt:i4>5</vt:i4>
      </vt:variant>
      <vt:variant>
        <vt:lpwstr/>
      </vt:variant>
      <vt:variant>
        <vt:lpwstr>PSO482_366</vt:lpwstr>
      </vt:variant>
      <vt:variant>
        <vt:i4>8323149</vt:i4>
      </vt:variant>
      <vt:variant>
        <vt:i4>135</vt:i4>
      </vt:variant>
      <vt:variant>
        <vt:i4>0</vt:i4>
      </vt:variant>
      <vt:variant>
        <vt:i4>5</vt:i4>
      </vt:variant>
      <vt:variant>
        <vt:lpwstr/>
      </vt:variant>
      <vt:variant>
        <vt:lpwstr>PSO482_359</vt:lpwstr>
      </vt:variant>
      <vt:variant>
        <vt:i4>7405645</vt:i4>
      </vt:variant>
      <vt:variant>
        <vt:i4>132</vt:i4>
      </vt:variant>
      <vt:variant>
        <vt:i4>0</vt:i4>
      </vt:variant>
      <vt:variant>
        <vt:i4>5</vt:i4>
      </vt:variant>
      <vt:variant>
        <vt:lpwstr/>
      </vt:variant>
      <vt:variant>
        <vt:lpwstr>PSO482_357</vt:lpwstr>
      </vt:variant>
      <vt:variant>
        <vt:i4>7340109</vt:i4>
      </vt:variant>
      <vt:variant>
        <vt:i4>129</vt:i4>
      </vt:variant>
      <vt:variant>
        <vt:i4>0</vt:i4>
      </vt:variant>
      <vt:variant>
        <vt:i4>5</vt:i4>
      </vt:variant>
      <vt:variant>
        <vt:lpwstr/>
      </vt:variant>
      <vt:variant>
        <vt:lpwstr>PSO482_356</vt:lpwstr>
      </vt:variant>
      <vt:variant>
        <vt:i4>7667789</vt:i4>
      </vt:variant>
      <vt:variant>
        <vt:i4>126</vt:i4>
      </vt:variant>
      <vt:variant>
        <vt:i4>0</vt:i4>
      </vt:variant>
      <vt:variant>
        <vt:i4>5</vt:i4>
      </vt:variant>
      <vt:variant>
        <vt:lpwstr/>
      </vt:variant>
      <vt:variant>
        <vt:lpwstr>PSO482_353</vt:lpwstr>
      </vt:variant>
      <vt:variant>
        <vt:i4>7536715</vt:i4>
      </vt:variant>
      <vt:variant>
        <vt:i4>123</vt:i4>
      </vt:variant>
      <vt:variant>
        <vt:i4>0</vt:i4>
      </vt:variant>
      <vt:variant>
        <vt:i4>5</vt:i4>
      </vt:variant>
      <vt:variant>
        <vt:lpwstr/>
      </vt:variant>
      <vt:variant>
        <vt:lpwstr>PSO482_335</vt:lpwstr>
      </vt:variant>
      <vt:variant>
        <vt:i4>7667787</vt:i4>
      </vt:variant>
      <vt:variant>
        <vt:i4>120</vt:i4>
      </vt:variant>
      <vt:variant>
        <vt:i4>0</vt:i4>
      </vt:variant>
      <vt:variant>
        <vt:i4>5</vt:i4>
      </vt:variant>
      <vt:variant>
        <vt:lpwstr/>
      </vt:variant>
      <vt:variant>
        <vt:lpwstr>PSO482_333</vt:lpwstr>
      </vt:variant>
      <vt:variant>
        <vt:i4>7602251</vt:i4>
      </vt:variant>
      <vt:variant>
        <vt:i4>117</vt:i4>
      </vt:variant>
      <vt:variant>
        <vt:i4>0</vt:i4>
      </vt:variant>
      <vt:variant>
        <vt:i4>5</vt:i4>
      </vt:variant>
      <vt:variant>
        <vt:lpwstr/>
      </vt:variant>
      <vt:variant>
        <vt:lpwstr>PSO482_332</vt:lpwstr>
      </vt:variant>
      <vt:variant>
        <vt:i4>7471178</vt:i4>
      </vt:variant>
      <vt:variant>
        <vt:i4>114</vt:i4>
      </vt:variant>
      <vt:variant>
        <vt:i4>0</vt:i4>
      </vt:variant>
      <vt:variant>
        <vt:i4>5</vt:i4>
      </vt:variant>
      <vt:variant>
        <vt:lpwstr/>
      </vt:variant>
      <vt:variant>
        <vt:lpwstr>PSO482_324</vt:lpwstr>
      </vt:variant>
      <vt:variant>
        <vt:i4>7602250</vt:i4>
      </vt:variant>
      <vt:variant>
        <vt:i4>111</vt:i4>
      </vt:variant>
      <vt:variant>
        <vt:i4>0</vt:i4>
      </vt:variant>
      <vt:variant>
        <vt:i4>5</vt:i4>
      </vt:variant>
      <vt:variant>
        <vt:lpwstr/>
      </vt:variant>
      <vt:variant>
        <vt:lpwstr>PSO482_322</vt:lpwstr>
      </vt:variant>
      <vt:variant>
        <vt:i4>7798858</vt:i4>
      </vt:variant>
      <vt:variant>
        <vt:i4>108</vt:i4>
      </vt:variant>
      <vt:variant>
        <vt:i4>0</vt:i4>
      </vt:variant>
      <vt:variant>
        <vt:i4>5</vt:i4>
      </vt:variant>
      <vt:variant>
        <vt:lpwstr/>
      </vt:variant>
      <vt:variant>
        <vt:lpwstr>PSO482_321</vt:lpwstr>
      </vt:variant>
      <vt:variant>
        <vt:i4>7405640</vt:i4>
      </vt:variant>
      <vt:variant>
        <vt:i4>105</vt:i4>
      </vt:variant>
      <vt:variant>
        <vt:i4>0</vt:i4>
      </vt:variant>
      <vt:variant>
        <vt:i4>5</vt:i4>
      </vt:variant>
      <vt:variant>
        <vt:lpwstr/>
      </vt:variant>
      <vt:variant>
        <vt:lpwstr>PSO482_307</vt:lpwstr>
      </vt:variant>
      <vt:variant>
        <vt:i4>7798861</vt:i4>
      </vt:variant>
      <vt:variant>
        <vt:i4>102</vt:i4>
      </vt:variant>
      <vt:variant>
        <vt:i4>0</vt:i4>
      </vt:variant>
      <vt:variant>
        <vt:i4>5</vt:i4>
      </vt:variant>
      <vt:variant>
        <vt:lpwstr/>
      </vt:variant>
      <vt:variant>
        <vt:lpwstr>PSO482_250</vt:lpwstr>
      </vt:variant>
      <vt:variant>
        <vt:i4>7340108</vt:i4>
      </vt:variant>
      <vt:variant>
        <vt:i4>99</vt:i4>
      </vt:variant>
      <vt:variant>
        <vt:i4>0</vt:i4>
      </vt:variant>
      <vt:variant>
        <vt:i4>5</vt:i4>
      </vt:variant>
      <vt:variant>
        <vt:lpwstr/>
      </vt:variant>
      <vt:variant>
        <vt:lpwstr>PSO482_247</vt:lpwstr>
      </vt:variant>
      <vt:variant>
        <vt:i4>7405644</vt:i4>
      </vt:variant>
      <vt:variant>
        <vt:i4>96</vt:i4>
      </vt:variant>
      <vt:variant>
        <vt:i4>0</vt:i4>
      </vt:variant>
      <vt:variant>
        <vt:i4>5</vt:i4>
      </vt:variant>
      <vt:variant>
        <vt:lpwstr/>
      </vt:variant>
      <vt:variant>
        <vt:lpwstr>PSO482_246</vt:lpwstr>
      </vt:variant>
      <vt:variant>
        <vt:i4>7340105</vt:i4>
      </vt:variant>
      <vt:variant>
        <vt:i4>93</vt:i4>
      </vt:variant>
      <vt:variant>
        <vt:i4>0</vt:i4>
      </vt:variant>
      <vt:variant>
        <vt:i4>5</vt:i4>
      </vt:variant>
      <vt:variant>
        <vt:lpwstr/>
      </vt:variant>
      <vt:variant>
        <vt:lpwstr>PSO482_316</vt:lpwstr>
      </vt:variant>
      <vt:variant>
        <vt:i4>7536713</vt:i4>
      </vt:variant>
      <vt:variant>
        <vt:i4>90</vt:i4>
      </vt:variant>
      <vt:variant>
        <vt:i4>0</vt:i4>
      </vt:variant>
      <vt:variant>
        <vt:i4>5</vt:i4>
      </vt:variant>
      <vt:variant>
        <vt:lpwstr/>
      </vt:variant>
      <vt:variant>
        <vt:lpwstr>PSO482_315</vt:lpwstr>
      </vt:variant>
      <vt:variant>
        <vt:i4>7471177</vt:i4>
      </vt:variant>
      <vt:variant>
        <vt:i4>87</vt:i4>
      </vt:variant>
      <vt:variant>
        <vt:i4>0</vt:i4>
      </vt:variant>
      <vt:variant>
        <vt:i4>5</vt:i4>
      </vt:variant>
      <vt:variant>
        <vt:lpwstr/>
      </vt:variant>
      <vt:variant>
        <vt:lpwstr>PSO482_314</vt:lpwstr>
      </vt:variant>
      <vt:variant>
        <vt:i4>7405645</vt:i4>
      </vt:variant>
      <vt:variant>
        <vt:i4>84</vt:i4>
      </vt:variant>
      <vt:variant>
        <vt:i4>0</vt:i4>
      </vt:variant>
      <vt:variant>
        <vt:i4>5</vt:i4>
      </vt:variant>
      <vt:variant>
        <vt:lpwstr/>
      </vt:variant>
      <vt:variant>
        <vt:lpwstr>PSO482_357</vt:lpwstr>
      </vt:variant>
      <vt:variant>
        <vt:i4>7471181</vt:i4>
      </vt:variant>
      <vt:variant>
        <vt:i4>81</vt:i4>
      </vt:variant>
      <vt:variant>
        <vt:i4>0</vt:i4>
      </vt:variant>
      <vt:variant>
        <vt:i4>5</vt:i4>
      </vt:variant>
      <vt:variant>
        <vt:lpwstr/>
      </vt:variant>
      <vt:variant>
        <vt:lpwstr>PSO482_354</vt:lpwstr>
      </vt:variant>
      <vt:variant>
        <vt:i4>7667789</vt:i4>
      </vt:variant>
      <vt:variant>
        <vt:i4>78</vt:i4>
      </vt:variant>
      <vt:variant>
        <vt:i4>0</vt:i4>
      </vt:variant>
      <vt:variant>
        <vt:i4>5</vt:i4>
      </vt:variant>
      <vt:variant>
        <vt:lpwstr/>
      </vt:variant>
      <vt:variant>
        <vt:lpwstr>PSO482_353</vt:lpwstr>
      </vt:variant>
      <vt:variant>
        <vt:i4>7667786</vt:i4>
      </vt:variant>
      <vt:variant>
        <vt:i4>75</vt:i4>
      </vt:variant>
      <vt:variant>
        <vt:i4>0</vt:i4>
      </vt:variant>
      <vt:variant>
        <vt:i4>5</vt:i4>
      </vt:variant>
      <vt:variant>
        <vt:lpwstr/>
      </vt:variant>
      <vt:variant>
        <vt:lpwstr>PSO482_323</vt:lpwstr>
      </vt:variant>
      <vt:variant>
        <vt:i4>7733322</vt:i4>
      </vt:variant>
      <vt:variant>
        <vt:i4>72</vt:i4>
      </vt:variant>
      <vt:variant>
        <vt:i4>0</vt:i4>
      </vt:variant>
      <vt:variant>
        <vt:i4>5</vt:i4>
      </vt:variant>
      <vt:variant>
        <vt:lpwstr/>
      </vt:variant>
      <vt:variant>
        <vt:lpwstr>PSO482_320</vt:lpwstr>
      </vt:variant>
      <vt:variant>
        <vt:i4>7798862</vt:i4>
      </vt:variant>
      <vt:variant>
        <vt:i4>69</vt:i4>
      </vt:variant>
      <vt:variant>
        <vt:i4>0</vt:i4>
      </vt:variant>
      <vt:variant>
        <vt:i4>5</vt:i4>
      </vt:variant>
      <vt:variant>
        <vt:lpwstr/>
      </vt:variant>
      <vt:variant>
        <vt:lpwstr>PSO482_361</vt:lpwstr>
      </vt:variant>
      <vt:variant>
        <vt:i4>262192</vt:i4>
      </vt:variant>
      <vt:variant>
        <vt:i4>66</vt:i4>
      </vt:variant>
      <vt:variant>
        <vt:i4>0</vt:i4>
      </vt:variant>
      <vt:variant>
        <vt:i4>5</vt:i4>
      </vt:variant>
      <vt:variant>
        <vt:lpwstr/>
      </vt:variant>
      <vt:variant>
        <vt:lpwstr>_top</vt:lpwstr>
      </vt:variant>
      <vt:variant>
        <vt:i4>4325481</vt:i4>
      </vt:variant>
      <vt:variant>
        <vt:i4>63</vt:i4>
      </vt:variant>
      <vt:variant>
        <vt:i4>0</vt:i4>
      </vt:variant>
      <vt:variant>
        <vt:i4>5</vt:i4>
      </vt:variant>
      <vt:variant>
        <vt:lpwstr/>
      </vt:variant>
      <vt:variant>
        <vt:lpwstr>PSO_PNDLBl</vt:lpwstr>
      </vt:variant>
      <vt:variant>
        <vt:i4>2883613</vt:i4>
      </vt:variant>
      <vt:variant>
        <vt:i4>60</vt:i4>
      </vt:variant>
      <vt:variant>
        <vt:i4>0</vt:i4>
      </vt:variant>
      <vt:variant>
        <vt:i4>5</vt:i4>
      </vt:variant>
      <vt:variant>
        <vt:lpwstr/>
      </vt:variant>
      <vt:variant>
        <vt:lpwstr>Upper_bound_warning_start</vt:lpwstr>
      </vt:variant>
      <vt:variant>
        <vt:i4>5570631</vt:i4>
      </vt:variant>
      <vt:variant>
        <vt:i4>57</vt:i4>
      </vt:variant>
      <vt:variant>
        <vt:i4>0</vt:i4>
      </vt:variant>
      <vt:variant>
        <vt:i4>5</vt:i4>
      </vt:variant>
      <vt:variant>
        <vt:lpwstr/>
      </vt:variant>
      <vt:variant>
        <vt:lpwstr>PSO_HI_COST</vt:lpwstr>
      </vt:variant>
      <vt:variant>
        <vt:i4>6225987</vt:i4>
      </vt:variant>
      <vt:variant>
        <vt:i4>54</vt:i4>
      </vt:variant>
      <vt:variant>
        <vt:i4>0</vt:i4>
      </vt:variant>
      <vt:variant>
        <vt:i4>5</vt:i4>
      </vt:variant>
      <vt:variant>
        <vt:lpwstr/>
      </vt:variant>
      <vt:variant>
        <vt:lpwstr>PSO_LMOE_FINISH</vt:lpwstr>
      </vt:variant>
      <vt:variant>
        <vt:i4>4915273</vt:i4>
      </vt:variant>
      <vt:variant>
        <vt:i4>51</vt:i4>
      </vt:variant>
      <vt:variant>
        <vt:i4>0</vt:i4>
      </vt:variant>
      <vt:variant>
        <vt:i4>5</vt:i4>
      </vt:variant>
      <vt:variant>
        <vt:lpwstr/>
      </vt:variant>
      <vt:variant>
        <vt:lpwstr>PSO_LM_BACKDOOR</vt:lpwstr>
      </vt:variant>
      <vt:variant>
        <vt:i4>3276812</vt:i4>
      </vt:variant>
      <vt:variant>
        <vt:i4>48</vt:i4>
      </vt:variant>
      <vt:variant>
        <vt:i4>0</vt:i4>
      </vt:variant>
      <vt:variant>
        <vt:i4>5</vt:i4>
      </vt:variant>
      <vt:variant>
        <vt:lpwstr/>
      </vt:variant>
      <vt:variant>
        <vt:lpwstr>PSO_VIEW</vt:lpwstr>
      </vt:variant>
      <vt:variant>
        <vt:i4>2883615</vt:i4>
      </vt:variant>
      <vt:variant>
        <vt:i4>45</vt:i4>
      </vt:variant>
      <vt:variant>
        <vt:i4>0</vt:i4>
      </vt:variant>
      <vt:variant>
        <vt:i4>5</vt:i4>
      </vt:variant>
      <vt:variant>
        <vt:lpwstr/>
      </vt:variant>
      <vt:variant>
        <vt:lpwstr>PSO_P</vt:lpwstr>
      </vt:variant>
      <vt:variant>
        <vt:i4>4522060</vt:i4>
      </vt:variant>
      <vt:variant>
        <vt:i4>42</vt:i4>
      </vt:variant>
      <vt:variant>
        <vt:i4>0</vt:i4>
      </vt:variant>
      <vt:variant>
        <vt:i4>5</vt:i4>
      </vt:variant>
      <vt:variant>
        <vt:lpwstr/>
      </vt:variant>
      <vt:variant>
        <vt:lpwstr>HEADER_AREA_LM</vt:lpwstr>
      </vt:variant>
      <vt:variant>
        <vt:i4>4522108</vt:i4>
      </vt:variant>
      <vt:variant>
        <vt:i4>39</vt:i4>
      </vt:variant>
      <vt:variant>
        <vt:i4>0</vt:i4>
      </vt:variant>
      <vt:variant>
        <vt:i4>5</vt:i4>
      </vt:variant>
      <vt:variant>
        <vt:lpwstr/>
      </vt:variant>
      <vt:variant>
        <vt:lpwstr>PT_DEMOS_CLIN_ALERT</vt:lpwstr>
      </vt:variant>
      <vt:variant>
        <vt:i4>131116</vt:i4>
      </vt:variant>
      <vt:variant>
        <vt:i4>36</vt:i4>
      </vt:variant>
      <vt:variant>
        <vt:i4>0</vt:i4>
      </vt:variant>
      <vt:variant>
        <vt:i4>5</vt:i4>
      </vt:variant>
      <vt:variant>
        <vt:lpwstr/>
      </vt:variant>
      <vt:variant>
        <vt:lpwstr>p512_326</vt:lpwstr>
      </vt:variant>
      <vt:variant>
        <vt:i4>786477</vt:i4>
      </vt:variant>
      <vt:variant>
        <vt:i4>33</vt:i4>
      </vt:variant>
      <vt:variant>
        <vt:i4>0</vt:i4>
      </vt:variant>
      <vt:variant>
        <vt:i4>5</vt:i4>
      </vt:variant>
      <vt:variant>
        <vt:lpwstr/>
      </vt:variant>
      <vt:variant>
        <vt:lpwstr>p512_338</vt:lpwstr>
      </vt:variant>
      <vt:variant>
        <vt:i4>196653</vt:i4>
      </vt:variant>
      <vt:variant>
        <vt:i4>30</vt:i4>
      </vt:variant>
      <vt:variant>
        <vt:i4>0</vt:i4>
      </vt:variant>
      <vt:variant>
        <vt:i4>5</vt:i4>
      </vt:variant>
      <vt:variant>
        <vt:lpwstr/>
      </vt:variant>
      <vt:variant>
        <vt:lpwstr>P512_337</vt:lpwstr>
      </vt:variant>
      <vt:variant>
        <vt:i4>131117</vt:i4>
      </vt:variant>
      <vt:variant>
        <vt:i4>27</vt:i4>
      </vt:variant>
      <vt:variant>
        <vt:i4>0</vt:i4>
      </vt:variant>
      <vt:variant>
        <vt:i4>5</vt:i4>
      </vt:variant>
      <vt:variant>
        <vt:lpwstr/>
      </vt:variant>
      <vt:variant>
        <vt:lpwstr>P512_336</vt:lpwstr>
      </vt:variant>
      <vt:variant>
        <vt:i4>45</vt:i4>
      </vt:variant>
      <vt:variant>
        <vt:i4>24</vt:i4>
      </vt:variant>
      <vt:variant>
        <vt:i4>0</vt:i4>
      </vt:variant>
      <vt:variant>
        <vt:i4>5</vt:i4>
      </vt:variant>
      <vt:variant>
        <vt:lpwstr/>
      </vt:variant>
      <vt:variant>
        <vt:lpwstr>P512_334</vt:lpwstr>
      </vt:variant>
      <vt:variant>
        <vt:i4>458797</vt:i4>
      </vt:variant>
      <vt:variant>
        <vt:i4>21</vt:i4>
      </vt:variant>
      <vt:variant>
        <vt:i4>0</vt:i4>
      </vt:variant>
      <vt:variant>
        <vt:i4>5</vt:i4>
      </vt:variant>
      <vt:variant>
        <vt:lpwstr/>
      </vt:variant>
      <vt:variant>
        <vt:lpwstr>P512_333</vt:lpwstr>
      </vt:variant>
      <vt:variant>
        <vt:i4>786476</vt:i4>
      </vt:variant>
      <vt:variant>
        <vt:i4>18</vt:i4>
      </vt:variant>
      <vt:variant>
        <vt:i4>0</vt:i4>
      </vt:variant>
      <vt:variant>
        <vt:i4>5</vt:i4>
      </vt:variant>
      <vt:variant>
        <vt:lpwstr/>
      </vt:variant>
      <vt:variant>
        <vt:lpwstr>P512_328</vt:lpwstr>
      </vt:variant>
      <vt:variant>
        <vt:i4>65580</vt:i4>
      </vt:variant>
      <vt:variant>
        <vt:i4>15</vt:i4>
      </vt:variant>
      <vt:variant>
        <vt:i4>0</vt:i4>
      </vt:variant>
      <vt:variant>
        <vt:i4>5</vt:i4>
      </vt:variant>
      <vt:variant>
        <vt:lpwstr/>
      </vt:variant>
      <vt:variant>
        <vt:lpwstr>p512_325</vt:lpwstr>
      </vt:variant>
      <vt:variant>
        <vt:i4>393260</vt:i4>
      </vt:variant>
      <vt:variant>
        <vt:i4>12</vt:i4>
      </vt:variant>
      <vt:variant>
        <vt:i4>0</vt:i4>
      </vt:variant>
      <vt:variant>
        <vt:i4>5</vt:i4>
      </vt:variant>
      <vt:variant>
        <vt:lpwstr/>
      </vt:variant>
      <vt:variant>
        <vt:lpwstr>p512_322</vt:lpwstr>
      </vt:variant>
      <vt:variant>
        <vt:i4>262188</vt:i4>
      </vt:variant>
      <vt:variant>
        <vt:i4>9</vt:i4>
      </vt:variant>
      <vt:variant>
        <vt:i4>0</vt:i4>
      </vt:variant>
      <vt:variant>
        <vt:i4>5</vt:i4>
      </vt:variant>
      <vt:variant>
        <vt:lpwstr/>
      </vt:variant>
      <vt:variant>
        <vt:lpwstr>p512_320</vt:lpwstr>
      </vt:variant>
      <vt:variant>
        <vt:i4>458799</vt:i4>
      </vt:variant>
      <vt:variant>
        <vt:i4>6</vt:i4>
      </vt:variant>
      <vt:variant>
        <vt:i4>0</vt:i4>
      </vt:variant>
      <vt:variant>
        <vt:i4>5</vt:i4>
      </vt:variant>
      <vt:variant>
        <vt:lpwstr/>
      </vt:variant>
      <vt:variant>
        <vt:lpwstr>p512_313</vt:lpwstr>
      </vt:variant>
      <vt:variant>
        <vt:i4>262192</vt:i4>
      </vt:variant>
      <vt:variant>
        <vt:i4>3</vt:i4>
      </vt:variant>
      <vt:variant>
        <vt:i4>0</vt:i4>
      </vt:variant>
      <vt:variant>
        <vt:i4>5</vt:i4>
      </vt:variant>
      <vt:variant>
        <vt:lpwstr/>
      </vt:variant>
      <vt:variant>
        <vt:lpwstr>_top</vt:lpwstr>
      </vt:variant>
      <vt:variant>
        <vt:i4>8126535</vt:i4>
      </vt:variant>
      <vt:variant>
        <vt:i4>2171</vt:i4>
      </vt:variant>
      <vt:variant>
        <vt:i4>1025</vt:i4>
      </vt:variant>
      <vt:variant>
        <vt:i4>1</vt:i4>
      </vt:variant>
      <vt:variant>
        <vt:lpwstr>cid:image002.jpg@01D1D2B4.76AC13B0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PSO Manager's User Manual</dc:title>
  <dc:subject>PSO Manager's User Manual</dc:subject>
  <dc:creator>VHA</dc:creator>
  <cp:keywords>PSO Manager's User Manual, Legacy Pharmacy, PSO*7*433</cp:keywords>
  <cp:lastModifiedBy>Tran, Dan P. (Technatomy)</cp:lastModifiedBy>
  <cp:revision>2</cp:revision>
  <cp:lastPrinted>2019-03-04T21:13:00Z</cp:lastPrinted>
  <dcterms:created xsi:type="dcterms:W3CDTF">2019-03-27T14:56:00Z</dcterms:created>
  <dcterms:modified xsi:type="dcterms:W3CDTF">2019-03-27T14:56:00Z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 Information">
    <vt:lpwstr>VJ's rework of document following last internal review.</vt:lpwstr>
  </property>
  <property fmtid="{D5CDD505-2E9C-101B-9397-08002B2CF9AE}" pid="3" name="Document State / Phase">
    <vt:lpwstr>5. Close:  IOC</vt:lpwstr>
  </property>
  <property fmtid="{D5CDD505-2E9C-101B-9397-08002B2CF9AE}" pid="4" name="_dlc_DocId">
    <vt:lpwstr>657KNE7CTRDA-4496-121</vt:lpwstr>
  </property>
  <property fmtid="{D5CDD505-2E9C-101B-9397-08002B2CF9AE}" pid="5" name="_dlc_DocIdItemGuid">
    <vt:lpwstr>1f68e702-bbfc-477c-af7d-d3a78cf9926f</vt:lpwstr>
  </property>
  <property fmtid="{D5CDD505-2E9C-101B-9397-08002B2CF9AE}" pid="6" name="_dlc_DocIdUrl">
    <vt:lpwstr>http://vaww.oed.portal.va.gov/projects/pre/PRE_TW/_layouts/DocIdRedir.aspx?ID=657KNE7CTRDA-4496-121, 657KNE7CTRDA-4496-121</vt:lpwstr>
  </property>
  <property fmtid="{D5CDD505-2E9C-101B-9397-08002B2CF9AE}" pid="7" name="docIndexRef">
    <vt:lpwstr>ed493dce-cbf4-4bca-8235-1a3b617114a8</vt:lpwstr>
  </property>
  <property fmtid="{D5CDD505-2E9C-101B-9397-08002B2CF9AE}" pid="8" name="bjSaver">
    <vt:lpwstr>Nt5yThBtSOIlQwMxYGVv641lUJCqRV5i</vt:lpwstr>
  </property>
  <property fmtid="{D5CDD505-2E9C-101B-9397-08002B2CF9AE}" pid="9"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10" name="bjDocumentLabelXML-0">
    <vt:lpwstr>ames.com/2008/01/sie/internal/label"&gt;&lt;element uid="42834bfb-1ec1-4beb-bd64-eb83fb3cb3f3" value="" /&gt;&lt;/sisl&gt;</vt:lpwstr>
  </property>
  <property fmtid="{D5CDD505-2E9C-101B-9397-08002B2CF9AE}" pid="11" name="bjDocumentSecurityLabel">
    <vt:lpwstr>Unrestricted</vt:lpwstr>
  </property>
  <property fmtid="{D5CDD505-2E9C-101B-9397-08002B2CF9AE}" pid="12" name="bjLabelHistoryID">
    <vt:lpwstr>{D93F9EAC-5EAE-4B92-9468-E8BBA5D82E22}</vt:lpwstr>
  </property>
</Properties>
</file>